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4E9D3" w14:textId="59DA1E4B" w:rsidR="009D75A4" w:rsidRPr="007549CD" w:rsidRDefault="00242EF5" w:rsidP="00BF7D4A">
      <w:pPr>
        <w:pStyle w:val="Photoauteur"/>
      </w:pPr>
      <w:r w:rsidRPr="00BF41B5">
        <w:drawing>
          <wp:inline distT="0" distB="0" distL="0" distR="0" wp14:anchorId="309A9311" wp14:editId="1C125DE4">
            <wp:extent cx="3470275" cy="5046980"/>
            <wp:effectExtent l="0" t="0" r="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0275" cy="504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9CD">
        <w:drawing>
          <wp:anchor distT="0" distB="0" distL="114300" distR="114300" simplePos="0" relativeHeight="251657728" behindDoc="0" locked="0" layoutInCell="1" allowOverlap="1" wp14:anchorId="5F3DFE60" wp14:editId="14674BF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40180" cy="10692130"/>
            <wp:effectExtent l="0" t="0" r="0" b="0"/>
            <wp:wrapNone/>
            <wp:docPr id="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CAFD80" w14:textId="77777777" w:rsidR="009D75A4" w:rsidRDefault="009D75A4">
      <w:pPr>
        <w:pStyle w:val="Auteur"/>
      </w:pPr>
      <w:r>
        <w:t>Pierre Benoit</w:t>
      </w:r>
    </w:p>
    <w:p w14:paraId="406BD3AB" w14:textId="69FC44F3" w:rsidR="009D75A4" w:rsidRDefault="009D75A4" w:rsidP="009D75A4">
      <w:pPr>
        <w:pStyle w:val="Titrelivre"/>
      </w:pPr>
      <w:proofErr w:type="spellStart"/>
      <w:r>
        <w:t>K</w:t>
      </w:r>
      <w:r w:rsidR="00BF7D4A">
        <w:t>Œ</w:t>
      </w:r>
      <w:r>
        <w:t>NIGSMARK</w:t>
      </w:r>
      <w:proofErr w:type="spellEnd"/>
    </w:p>
    <w:p w14:paraId="54F0524D" w14:textId="2707F5EE" w:rsidR="009D75A4" w:rsidRDefault="009D75A4" w:rsidP="00BF7D4A">
      <w:pPr>
        <w:pStyle w:val="DateSortie"/>
      </w:pPr>
      <w:r>
        <w:t>1918</w:t>
      </w:r>
    </w:p>
    <w:p w14:paraId="22922E0A" w14:textId="77777777" w:rsidR="009D75A4" w:rsidRDefault="009D75A4" w:rsidP="009D75A4">
      <w:pPr>
        <w:sectPr w:rsidR="009D75A4">
          <w:footerReference w:type="default" r:id="rId9"/>
          <w:pgSz w:w="11906" w:h="16838" w:code="9"/>
          <w:pgMar w:top="0" w:right="0" w:bottom="0" w:left="0" w:header="0" w:footer="0" w:gutter="0"/>
          <w:cols w:space="708"/>
          <w:titlePg/>
          <w:docGrid w:linePitch="360"/>
        </w:sectPr>
      </w:pPr>
    </w:p>
    <w:p w14:paraId="5CFCF5D8" w14:textId="77777777" w:rsidR="009D75A4" w:rsidRDefault="009D75A4" w:rsidP="00BF7D4A">
      <w:pPr>
        <w:pStyle w:val="Titretablematires"/>
      </w:pPr>
      <w:r>
        <w:lastRenderedPageBreak/>
        <w:t>Table des matières</w:t>
      </w:r>
    </w:p>
    <w:p w14:paraId="6F7052DB" w14:textId="77777777" w:rsidR="009D75A4" w:rsidRDefault="009D75A4"/>
    <w:p w14:paraId="599008F9" w14:textId="2A7E0330" w:rsidR="00BF7D4A" w:rsidRDefault="009D75A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r>
        <w:rPr>
          <w:noProof w:val="0"/>
        </w:rPr>
        <w:fldChar w:fldCharType="begin"/>
      </w:r>
      <w:r>
        <w:rPr>
          <w:noProof w:val="0"/>
        </w:rPr>
        <w:instrText xml:space="preserve"> </w:instrText>
      </w:r>
      <w:r w:rsidR="00967BEB">
        <w:rPr>
          <w:noProof w:val="0"/>
        </w:rPr>
        <w:instrText>TOC</w:instrText>
      </w:r>
      <w:r>
        <w:rPr>
          <w:noProof w:val="0"/>
        </w:rPr>
        <w:instrText xml:space="preserve"> \o "1-3" \h \z </w:instrText>
      </w:r>
      <w:r>
        <w:rPr>
          <w:noProof w:val="0"/>
        </w:rPr>
        <w:fldChar w:fldCharType="separate"/>
      </w:r>
      <w:hyperlink w:anchor="_Toc197357324" w:history="1">
        <w:r w:rsidR="00BF7D4A" w:rsidRPr="00664009">
          <w:rPr>
            <w:rStyle w:val="Lienhypertexte"/>
          </w:rPr>
          <w:t>AVANT-PROPOS</w:t>
        </w:r>
        <w:r w:rsidR="00BF7D4A">
          <w:rPr>
            <w:webHidden/>
          </w:rPr>
          <w:tab/>
        </w:r>
        <w:r w:rsidR="00BF7D4A">
          <w:rPr>
            <w:webHidden/>
          </w:rPr>
          <w:fldChar w:fldCharType="begin"/>
        </w:r>
        <w:r w:rsidR="00BF7D4A">
          <w:rPr>
            <w:webHidden/>
          </w:rPr>
          <w:instrText xml:space="preserve"> PAGEREF _Toc197357324 \h </w:instrText>
        </w:r>
        <w:r w:rsidR="00BF7D4A">
          <w:rPr>
            <w:webHidden/>
          </w:rPr>
        </w:r>
        <w:r w:rsidR="00BF7D4A">
          <w:rPr>
            <w:webHidden/>
          </w:rPr>
          <w:fldChar w:fldCharType="separate"/>
        </w:r>
        <w:r w:rsidR="000B4C4A">
          <w:rPr>
            <w:webHidden/>
          </w:rPr>
          <w:t>4</w:t>
        </w:r>
        <w:r w:rsidR="00BF7D4A">
          <w:rPr>
            <w:webHidden/>
          </w:rPr>
          <w:fldChar w:fldCharType="end"/>
        </w:r>
      </w:hyperlink>
    </w:p>
    <w:p w14:paraId="05B50DBB" w14:textId="08C8DEEA" w:rsidR="00BF7D4A" w:rsidRDefault="00BF7D4A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7357325" w:history="1">
        <w:r w:rsidRPr="00664009">
          <w:rPr>
            <w:rStyle w:val="Lienhypertexte"/>
          </w:rPr>
          <w:t>PROLOGUE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DDC672C" w14:textId="683BF10D" w:rsidR="00BF7D4A" w:rsidRDefault="00BF7D4A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7357326" w:history="1">
        <w:r w:rsidRPr="00664009">
          <w:rPr>
            <w:rStyle w:val="Lienhypertexte"/>
          </w:rPr>
          <w:t>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5B6ECB37" w14:textId="0AAD8522" w:rsidR="00BF7D4A" w:rsidRDefault="00BF7D4A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7357327" w:history="1">
        <w:r w:rsidRPr="00664009">
          <w:rPr>
            <w:rStyle w:val="Lienhypertexte"/>
          </w:rPr>
          <w:t>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14:paraId="4476DAB7" w14:textId="4C3F6DAE" w:rsidR="00BF7D4A" w:rsidRDefault="00BF7D4A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357328" w:history="1">
        <w:r w:rsidRPr="00664009">
          <w:rPr>
            <w:rStyle w:val="Lienhypertexte"/>
          </w:rPr>
          <w:t>§ 1. – DU PALAIS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14:paraId="1EB1813D" w14:textId="4455CA81" w:rsidR="00BF7D4A" w:rsidRDefault="00BF7D4A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357329" w:history="1">
        <w:r w:rsidRPr="00664009">
          <w:rPr>
            <w:rStyle w:val="Lienhypertexte"/>
          </w:rPr>
          <w:t>§ 2. – DE MON APPARTEMENT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62</w:t>
        </w:r>
        <w:r>
          <w:rPr>
            <w:webHidden/>
          </w:rPr>
          <w:fldChar w:fldCharType="end"/>
        </w:r>
      </w:hyperlink>
    </w:p>
    <w:p w14:paraId="1AB7C413" w14:textId="72AB1E38" w:rsidR="00BF7D4A" w:rsidRDefault="00BF7D4A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357330" w:history="1">
        <w:r w:rsidRPr="00664009">
          <w:rPr>
            <w:rStyle w:val="Lienhypertexte"/>
          </w:rPr>
          <w:t>§ 3. – DE LEURS ALTESSES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63</w:t>
        </w:r>
        <w:r>
          <w:rPr>
            <w:webHidden/>
          </w:rPr>
          <w:fldChar w:fldCharType="end"/>
        </w:r>
      </w:hyperlink>
    </w:p>
    <w:p w14:paraId="16E9C840" w14:textId="5E708C55" w:rsidR="00BF7D4A" w:rsidRDefault="00BF7D4A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357331" w:history="1">
        <w:r w:rsidRPr="00664009">
          <w:rPr>
            <w:rStyle w:val="Lienhypertexte"/>
          </w:rPr>
          <w:t>§ 4. – DE LA COUR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66</w:t>
        </w:r>
        <w:r>
          <w:rPr>
            <w:webHidden/>
          </w:rPr>
          <w:fldChar w:fldCharType="end"/>
        </w:r>
      </w:hyperlink>
    </w:p>
    <w:p w14:paraId="21B3ED55" w14:textId="726063C7" w:rsidR="00BF7D4A" w:rsidRDefault="00BF7D4A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357332" w:history="1">
        <w:r w:rsidRPr="00664009">
          <w:rPr>
            <w:rStyle w:val="Lienhypertexte"/>
          </w:rPr>
          <w:t>§ 5. – DE LA BIBLIOTHÈQUE ET DU BIBLIOTHÉCAIRE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68</w:t>
        </w:r>
        <w:r>
          <w:rPr>
            <w:webHidden/>
          </w:rPr>
          <w:fldChar w:fldCharType="end"/>
        </w:r>
      </w:hyperlink>
    </w:p>
    <w:p w14:paraId="0EA4A48F" w14:textId="29093A06" w:rsidR="00BF7D4A" w:rsidRDefault="00BF7D4A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357333" w:history="1">
        <w:r w:rsidRPr="00664009">
          <w:rPr>
            <w:rStyle w:val="Lienhypertexte"/>
          </w:rPr>
          <w:t>§ 6. – DE L’ÉTAT DE LAUTENBOURG-DETMOLD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71</w:t>
        </w:r>
        <w:r>
          <w:rPr>
            <w:webHidden/>
          </w:rPr>
          <w:fldChar w:fldCharType="end"/>
        </w:r>
      </w:hyperlink>
    </w:p>
    <w:p w14:paraId="5D49AAC9" w14:textId="47B3DA74" w:rsidR="00BF7D4A" w:rsidRDefault="00BF7D4A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357334" w:history="1">
        <w:r w:rsidRPr="00664009">
          <w:rPr>
            <w:rStyle w:val="Lienhypertexte"/>
          </w:rPr>
          <w:t>§ 7. – RÉCAPITULATION : DE LA VIE À LAUTENBOURG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72</w:t>
        </w:r>
        <w:r>
          <w:rPr>
            <w:webHidden/>
          </w:rPr>
          <w:fldChar w:fldCharType="end"/>
        </w:r>
      </w:hyperlink>
    </w:p>
    <w:p w14:paraId="6E29BAA2" w14:textId="2CD5BF52" w:rsidR="00BF7D4A" w:rsidRDefault="00BF7D4A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7357335" w:history="1">
        <w:r w:rsidRPr="00664009">
          <w:rPr>
            <w:rStyle w:val="Lienhypertexte"/>
          </w:rPr>
          <w:t>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76</w:t>
        </w:r>
        <w:r>
          <w:rPr>
            <w:webHidden/>
          </w:rPr>
          <w:fldChar w:fldCharType="end"/>
        </w:r>
      </w:hyperlink>
    </w:p>
    <w:p w14:paraId="51E9BBFB" w14:textId="30B926E3" w:rsidR="00BF7D4A" w:rsidRDefault="00BF7D4A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7357336" w:history="1">
        <w:r w:rsidRPr="00664009">
          <w:rPr>
            <w:rStyle w:val="Lienhypertexte"/>
          </w:rPr>
          <w:t>IV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102</w:t>
        </w:r>
        <w:r>
          <w:rPr>
            <w:webHidden/>
          </w:rPr>
          <w:fldChar w:fldCharType="end"/>
        </w:r>
      </w:hyperlink>
    </w:p>
    <w:p w14:paraId="0EDD7204" w14:textId="3A0D5A34" w:rsidR="00BF7D4A" w:rsidRDefault="00BF7D4A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7357337" w:history="1">
        <w:r w:rsidRPr="00664009">
          <w:rPr>
            <w:rStyle w:val="Lienhypertexte"/>
          </w:rPr>
          <w:t>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116</w:t>
        </w:r>
        <w:r>
          <w:rPr>
            <w:webHidden/>
          </w:rPr>
          <w:fldChar w:fldCharType="end"/>
        </w:r>
      </w:hyperlink>
    </w:p>
    <w:p w14:paraId="606BB128" w14:textId="14843CEC" w:rsidR="00BF7D4A" w:rsidRDefault="00BF7D4A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7357338" w:history="1">
        <w:r w:rsidRPr="00664009">
          <w:rPr>
            <w:rStyle w:val="Lienhypertexte"/>
          </w:rPr>
          <w:t>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150</w:t>
        </w:r>
        <w:r>
          <w:rPr>
            <w:webHidden/>
          </w:rPr>
          <w:fldChar w:fldCharType="end"/>
        </w:r>
      </w:hyperlink>
    </w:p>
    <w:p w14:paraId="1E784418" w14:textId="21E4C79D" w:rsidR="00BF7D4A" w:rsidRDefault="00BF7D4A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7357339" w:history="1">
        <w:r w:rsidRPr="00664009">
          <w:rPr>
            <w:rStyle w:val="Lienhypertexte"/>
          </w:rPr>
          <w:t>VII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195</w:t>
        </w:r>
        <w:r>
          <w:rPr>
            <w:webHidden/>
          </w:rPr>
          <w:fldChar w:fldCharType="end"/>
        </w:r>
      </w:hyperlink>
    </w:p>
    <w:p w14:paraId="06D90A2A" w14:textId="578A2091" w:rsidR="00BF7D4A" w:rsidRDefault="00BF7D4A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7357340" w:history="1">
        <w:r w:rsidRPr="00664009">
          <w:rPr>
            <w:rStyle w:val="Lienhypertexte"/>
          </w:rPr>
          <w:t>VIII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237</w:t>
        </w:r>
        <w:r>
          <w:rPr>
            <w:webHidden/>
          </w:rPr>
          <w:fldChar w:fldCharType="end"/>
        </w:r>
      </w:hyperlink>
    </w:p>
    <w:p w14:paraId="4F679EA3" w14:textId="2FAFA720" w:rsidR="00BF7D4A" w:rsidRDefault="00BF7D4A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7357341" w:history="1">
        <w:r w:rsidRPr="00664009">
          <w:rPr>
            <w:rStyle w:val="Lienhypertexte"/>
          </w:rPr>
          <w:t>ÉPILOGUE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264</w:t>
        </w:r>
        <w:r>
          <w:rPr>
            <w:webHidden/>
          </w:rPr>
          <w:fldChar w:fldCharType="end"/>
        </w:r>
      </w:hyperlink>
    </w:p>
    <w:p w14:paraId="553DA197" w14:textId="432FE576" w:rsidR="00BF7D4A" w:rsidRDefault="00BF7D4A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7357342" w:history="1">
        <w:r w:rsidRPr="00664009">
          <w:rPr>
            <w:rStyle w:val="Lienhypertexte"/>
          </w:rPr>
          <w:t>À propos de cette édition électronique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_Toc197357342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4C4A">
          <w:rPr>
            <w:webHidden/>
          </w:rPr>
          <w:t>273</w:t>
        </w:r>
        <w:r>
          <w:rPr>
            <w:webHidden/>
          </w:rPr>
          <w:fldChar w:fldCharType="end"/>
        </w:r>
      </w:hyperlink>
    </w:p>
    <w:p w14:paraId="28D381B7" w14:textId="386CF78C" w:rsidR="009D75A4" w:rsidRDefault="009D75A4">
      <w:r>
        <w:fldChar w:fldCharType="end"/>
      </w:r>
    </w:p>
    <w:p w14:paraId="14C9E8F1" w14:textId="77777777" w:rsidR="009D16BB" w:rsidRDefault="009D16BB" w:rsidP="009D16BB">
      <w:pPr>
        <w:pageBreakBefore/>
        <w:rPr>
          <w:rStyle w:val="Taille-1Caracteres"/>
        </w:rPr>
      </w:pPr>
    </w:p>
    <w:p w14:paraId="66149798" w14:textId="7354BC54" w:rsidR="00BF7D4A" w:rsidRPr="009D16BB" w:rsidRDefault="009D75A4" w:rsidP="009D16BB">
      <w:pPr>
        <w:pStyle w:val="NormalRetraitGauche3X"/>
        <w:spacing w:before="1200"/>
        <w:rPr>
          <w:rStyle w:val="Taille-1Caracteres"/>
        </w:rPr>
      </w:pPr>
      <w:r w:rsidRPr="009D16BB">
        <w:rPr>
          <w:rStyle w:val="Taille-1Caracteres"/>
        </w:rPr>
        <w:t>Ces vieux châteaux de la Saxe galante et du Han</w:t>
      </w:r>
      <w:r w:rsidRPr="009D16BB">
        <w:rPr>
          <w:rStyle w:val="Taille-1Caracteres"/>
        </w:rPr>
        <w:t>o</w:t>
      </w:r>
      <w:r w:rsidRPr="009D16BB">
        <w:rPr>
          <w:rStyle w:val="Taille-1Caracteres"/>
        </w:rPr>
        <w:t>vre électoral</w:t>
      </w:r>
      <w:r w:rsidR="00BF7D4A" w:rsidRPr="009D16BB">
        <w:rPr>
          <w:rStyle w:val="Taille-1Caracteres"/>
        </w:rPr>
        <w:t xml:space="preserve">, </w:t>
      </w:r>
      <w:r w:rsidRPr="009D16BB">
        <w:rPr>
          <w:rStyle w:val="Taille-1Caracteres"/>
        </w:rPr>
        <w:t>ces gothiques palais</w:t>
      </w:r>
      <w:r w:rsidR="00BF7D4A" w:rsidRPr="009D16BB">
        <w:rPr>
          <w:rStyle w:val="Taille-1Caracteres"/>
        </w:rPr>
        <w:t xml:space="preserve">, </w:t>
      </w:r>
      <w:r w:rsidRPr="009D16BB">
        <w:rPr>
          <w:rStyle w:val="Taille-1Caracteres"/>
        </w:rPr>
        <w:t>mornes et silencieux au dehors</w:t>
      </w:r>
      <w:r w:rsidR="00BF7D4A" w:rsidRPr="009D16BB">
        <w:rPr>
          <w:rStyle w:val="Taille-1Caracteres"/>
        </w:rPr>
        <w:t xml:space="preserve">, </w:t>
      </w:r>
      <w:r w:rsidRPr="009D16BB">
        <w:rPr>
          <w:rStyle w:val="Taille-1Caracteres"/>
        </w:rPr>
        <w:t>féeriques au dedans</w:t>
      </w:r>
      <w:r w:rsidR="00BF7D4A" w:rsidRPr="009D16BB">
        <w:rPr>
          <w:rStyle w:val="Taille-1Caracteres"/>
        </w:rPr>
        <w:t xml:space="preserve">, </w:t>
      </w:r>
      <w:r w:rsidRPr="009D16BB">
        <w:rPr>
          <w:rStyle w:val="Taille-1Caracteres"/>
        </w:rPr>
        <w:t>avec leurs lambris d</w:t>
      </w:r>
      <w:r w:rsidR="00BF7D4A" w:rsidRPr="009D16BB">
        <w:rPr>
          <w:rStyle w:val="Taille-1Caracteres"/>
        </w:rPr>
        <w:t>’</w:t>
      </w:r>
      <w:r w:rsidRPr="009D16BB">
        <w:rPr>
          <w:rStyle w:val="Taille-1Caracteres"/>
        </w:rPr>
        <w:t>or massif</w:t>
      </w:r>
      <w:r w:rsidR="00BF7D4A" w:rsidRPr="009D16BB">
        <w:rPr>
          <w:rStyle w:val="Taille-1Caracteres"/>
        </w:rPr>
        <w:t xml:space="preserve">, </w:t>
      </w:r>
      <w:r w:rsidRPr="009D16BB">
        <w:rPr>
          <w:rStyle w:val="Taille-1Caracteres"/>
        </w:rPr>
        <w:t>leurs tentures de brocart</w:t>
      </w:r>
      <w:r w:rsidR="00BF7D4A" w:rsidRPr="009D16BB">
        <w:rPr>
          <w:rStyle w:val="Taille-1Caracteres"/>
        </w:rPr>
        <w:t xml:space="preserve">, </w:t>
      </w:r>
      <w:r w:rsidRPr="009D16BB">
        <w:rPr>
          <w:rStyle w:val="Taille-1Caracteres"/>
        </w:rPr>
        <w:t>leurs lourdes portières de tapisseries</w:t>
      </w:r>
      <w:r w:rsidR="00BF7D4A" w:rsidRPr="009D16BB">
        <w:rPr>
          <w:rStyle w:val="Taille-1Caracteres"/>
        </w:rPr>
        <w:t xml:space="preserve">, </w:t>
      </w:r>
      <w:r w:rsidRPr="009D16BB">
        <w:rPr>
          <w:rStyle w:val="Taille-1Caracteres"/>
        </w:rPr>
        <w:t>quel étrange et fantastique spectacle ne deviennent-ils pas pour nous</w:t>
      </w:r>
      <w:r w:rsidR="00BF7D4A" w:rsidRPr="009D16BB">
        <w:rPr>
          <w:rStyle w:val="Taille-1Caracteres"/>
        </w:rPr>
        <w:t xml:space="preserve"> ? </w:t>
      </w:r>
      <w:r w:rsidRPr="009D16BB">
        <w:rPr>
          <w:rStyle w:val="Taille-1Caracteres"/>
        </w:rPr>
        <w:t>La tragédie s</w:t>
      </w:r>
      <w:r w:rsidR="00BF7D4A" w:rsidRPr="009D16BB">
        <w:rPr>
          <w:rStyle w:val="Taille-1Caracteres"/>
        </w:rPr>
        <w:t>’</w:t>
      </w:r>
      <w:r w:rsidRPr="009D16BB">
        <w:rPr>
          <w:rStyle w:val="Taille-1Caracteres"/>
        </w:rPr>
        <w:t>y confond avec la pastorale</w:t>
      </w:r>
      <w:r w:rsidR="00BF7D4A" w:rsidRPr="009D16BB">
        <w:rPr>
          <w:rStyle w:val="Taille-1Caracteres"/>
        </w:rPr>
        <w:t xml:space="preserve"> ; </w:t>
      </w:r>
      <w:r w:rsidRPr="009D16BB">
        <w:rPr>
          <w:rStyle w:val="Taille-1Caracteres"/>
        </w:rPr>
        <w:t>à chaque porte heurte l</w:t>
      </w:r>
      <w:r w:rsidR="00BF7D4A" w:rsidRPr="009D16BB">
        <w:rPr>
          <w:rStyle w:val="Taille-1Caracteres"/>
        </w:rPr>
        <w:t>’</w:t>
      </w:r>
      <w:r w:rsidRPr="009D16BB">
        <w:rPr>
          <w:rStyle w:val="Taille-1Caracteres"/>
        </w:rPr>
        <w:t>intrigue</w:t>
      </w:r>
      <w:r w:rsidR="00BF7D4A" w:rsidRPr="009D16BB">
        <w:rPr>
          <w:rStyle w:val="Taille-1Caracteres"/>
        </w:rPr>
        <w:t xml:space="preserve"> ; </w:t>
      </w:r>
      <w:r w:rsidRPr="009D16BB">
        <w:rPr>
          <w:rStyle w:val="Taille-1Caracteres"/>
        </w:rPr>
        <w:t>le long des corridors à demi éclairés</w:t>
      </w:r>
      <w:r w:rsidR="00BF7D4A" w:rsidRPr="009D16BB">
        <w:rPr>
          <w:rStyle w:val="Taille-1Caracteres"/>
        </w:rPr>
        <w:t xml:space="preserve">, </w:t>
      </w:r>
      <w:r w:rsidRPr="009D16BB">
        <w:rPr>
          <w:rStyle w:val="Taille-1Caracteres"/>
        </w:rPr>
        <w:t>l</w:t>
      </w:r>
      <w:r w:rsidR="00BF7D4A" w:rsidRPr="009D16BB">
        <w:rPr>
          <w:rStyle w:val="Taille-1Caracteres"/>
        </w:rPr>
        <w:t>’</w:t>
      </w:r>
      <w:r w:rsidRPr="009D16BB">
        <w:rPr>
          <w:rStyle w:val="Taille-1Caracteres"/>
        </w:rPr>
        <w:t>amour mène sa s</w:t>
      </w:r>
      <w:r w:rsidRPr="009D16BB">
        <w:rPr>
          <w:rStyle w:val="Taille-1Caracteres"/>
        </w:rPr>
        <w:t>a</w:t>
      </w:r>
      <w:r w:rsidRPr="009D16BB">
        <w:rPr>
          <w:rStyle w:val="Taille-1Caracteres"/>
        </w:rPr>
        <w:t>rabande</w:t>
      </w:r>
      <w:r w:rsidR="00BF7D4A" w:rsidRPr="009D16BB">
        <w:rPr>
          <w:rStyle w:val="Taille-1Caracteres"/>
        </w:rPr>
        <w:t>…</w:t>
      </w:r>
    </w:p>
    <w:p w14:paraId="4906DE03" w14:textId="77777777" w:rsidR="00BF7D4A" w:rsidRDefault="009D75A4" w:rsidP="009D75A4">
      <w:pPr>
        <w:pStyle w:val="Droite"/>
      </w:pPr>
      <w:r w:rsidRPr="008A7EC9">
        <w:t>B</w:t>
      </w:r>
      <w:r w:rsidRPr="008A7EC9">
        <w:rPr>
          <w:rStyle w:val="Taille-1Caracteres"/>
        </w:rPr>
        <w:t>LAZE</w:t>
      </w:r>
      <w:r w:rsidRPr="008A7EC9">
        <w:t xml:space="preserve"> </w:t>
      </w:r>
      <w:r w:rsidRPr="008A7EC9">
        <w:rPr>
          <w:rStyle w:val="Taille-1Caracteres"/>
        </w:rPr>
        <w:t>DE</w:t>
      </w:r>
      <w:r w:rsidRPr="008A7EC9">
        <w:t xml:space="preserve"> B</w:t>
      </w:r>
      <w:r w:rsidRPr="008A7EC9">
        <w:rPr>
          <w:rStyle w:val="Taille-1Caracteres"/>
        </w:rPr>
        <w:t>URY</w:t>
      </w:r>
      <w:r w:rsidR="00BF7D4A">
        <w:t>.</w:t>
      </w:r>
    </w:p>
    <w:p w14:paraId="0C957AFE" w14:textId="3F08A0A0" w:rsidR="009D75A4" w:rsidRPr="008A7EC9" w:rsidRDefault="009D75A4" w:rsidP="00BF7D4A">
      <w:pPr>
        <w:pStyle w:val="Titre1"/>
      </w:pPr>
      <w:bookmarkStart w:id="0" w:name="_Toc197357324"/>
      <w:r w:rsidRPr="008A7EC9">
        <w:lastRenderedPageBreak/>
        <w:t>AVANT-PROPOS</w:t>
      </w:r>
      <w:bookmarkEnd w:id="0"/>
    </w:p>
    <w:p w14:paraId="3FCF80F5" w14:textId="77777777" w:rsidR="00BF7D4A" w:rsidRDefault="009D75A4" w:rsidP="009D75A4">
      <w:r w:rsidRPr="008A7EC9">
        <w:t>Longtemps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ai hésité à rendre à la vie le dépôt que je t</w:t>
      </w:r>
      <w:r w:rsidRPr="008A7EC9">
        <w:t>e</w:t>
      </w:r>
      <w:r w:rsidRPr="008A7EC9">
        <w:t>nais de la mort</w:t>
      </w:r>
      <w:r w:rsidR="00BF7D4A">
        <w:t xml:space="preserve">. </w:t>
      </w:r>
      <w:r w:rsidRPr="008A7EC9">
        <w:t>Et puis</w:t>
      </w:r>
      <w:r w:rsidR="00BF7D4A">
        <w:t xml:space="preserve">, </w:t>
      </w:r>
      <w:r w:rsidRPr="008A7EC9">
        <w:t xml:space="preserve">songeant que le lieutenant </w:t>
      </w:r>
      <w:proofErr w:type="spellStart"/>
      <w:r w:rsidRPr="008A7EC9">
        <w:t>Vignerte</w:t>
      </w:r>
      <w:proofErr w:type="spellEnd"/>
      <w:r w:rsidRPr="008A7EC9">
        <w:t xml:space="preserve"> et celle qu</w:t>
      </w:r>
      <w:r w:rsidR="00BF7D4A">
        <w:t>’</w:t>
      </w:r>
      <w:r w:rsidRPr="008A7EC9">
        <w:t>il aima sont rentrés dans l</w:t>
      </w:r>
      <w:r w:rsidR="00BF7D4A">
        <w:t>’</w:t>
      </w:r>
      <w:r w:rsidRPr="008A7EC9">
        <w:t>ombre éternelle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ai pensé qu</w:t>
      </w:r>
      <w:r w:rsidR="00BF7D4A">
        <w:t>’</w:t>
      </w:r>
      <w:r w:rsidRPr="008A7EC9">
        <w:t>il n</w:t>
      </w:r>
      <w:r w:rsidR="00BF7D4A">
        <w:t>’</w:t>
      </w:r>
      <w:r w:rsidRPr="008A7EC9">
        <w:t>y avait plus aucune raison de faire le silence sur les trag</w:t>
      </w:r>
      <w:r w:rsidRPr="008A7EC9">
        <w:t>i</w:t>
      </w:r>
      <w:r w:rsidRPr="008A7EC9">
        <w:t>ques événements dont fut le théâtre dans les mois qui précéd</w:t>
      </w:r>
      <w:r w:rsidRPr="008A7EC9">
        <w:t>è</w:t>
      </w:r>
      <w:r w:rsidRPr="008A7EC9">
        <w:t>rent immédiatement la grande guerre</w:t>
      </w:r>
      <w:r w:rsidR="00BF7D4A">
        <w:t xml:space="preserve">, </w:t>
      </w:r>
      <w:r w:rsidRPr="008A7EC9">
        <w:t xml:space="preserve">la cour allemande de </w:t>
      </w:r>
      <w:proofErr w:type="spellStart"/>
      <w:r w:rsidRPr="008A7EC9">
        <w:t>Lautenbourg</w:t>
      </w:r>
      <w:proofErr w:type="spellEnd"/>
      <w:r w:rsidRPr="008A7EC9">
        <w:t>-Detmold</w:t>
      </w:r>
      <w:r w:rsidR="00BF7D4A">
        <w:t>.</w:t>
      </w:r>
    </w:p>
    <w:p w14:paraId="21A6CF67" w14:textId="6FA8C2EF" w:rsidR="00BF7D4A" w:rsidRDefault="00BF7D4A" w:rsidP="009D75A4">
      <w:pPr>
        <w:pStyle w:val="Droite"/>
      </w:pPr>
      <w:proofErr w:type="spellStart"/>
      <w:r w:rsidRPr="008A7EC9">
        <w:t>P</w:t>
      </w:r>
      <w:r>
        <w:t>.</w:t>
      </w:r>
      <w:r w:rsidRPr="008A7EC9">
        <w:t>B</w:t>
      </w:r>
      <w:proofErr w:type="spellEnd"/>
      <w:r>
        <w:t>.</w:t>
      </w:r>
    </w:p>
    <w:p w14:paraId="31FA44B8" w14:textId="77777777" w:rsidR="009D16BB" w:rsidRDefault="009D16BB" w:rsidP="009D16BB">
      <w:pPr>
        <w:pageBreakBefore/>
      </w:pPr>
    </w:p>
    <w:p w14:paraId="7B805741" w14:textId="77848549" w:rsidR="009D75A4" w:rsidRPr="008A7EC9" w:rsidRDefault="009D75A4" w:rsidP="009D16BB">
      <w:pPr>
        <w:pStyle w:val="NormalEspAvtGrand"/>
        <w:jc w:val="right"/>
        <w:rPr>
          <w:rStyle w:val="Taille-1Caracteres"/>
        </w:rPr>
      </w:pPr>
      <w:r w:rsidRPr="008A7EC9">
        <w:t>A</w:t>
      </w:r>
      <w:r w:rsidRPr="008A7EC9">
        <w:rPr>
          <w:rStyle w:val="Taille-1Caracteres"/>
        </w:rPr>
        <w:t>U</w:t>
      </w:r>
      <w:r w:rsidRPr="008A7EC9">
        <w:t xml:space="preserve"> </w:t>
      </w:r>
      <w:r w:rsidRPr="008A7EC9">
        <w:rPr>
          <w:bCs/>
        </w:rPr>
        <w:t>D</w:t>
      </w:r>
      <w:r w:rsidRPr="008A7EC9">
        <w:rPr>
          <w:rStyle w:val="Taille-1Caracteres"/>
        </w:rPr>
        <w:t>OCTEUR</w:t>
      </w:r>
      <w:r w:rsidRPr="008A7EC9">
        <w:rPr>
          <w:bCs/>
        </w:rPr>
        <w:t xml:space="preserve"> </w:t>
      </w:r>
      <w:r w:rsidRPr="008A7EC9">
        <w:t>L</w:t>
      </w:r>
      <w:r w:rsidRPr="008A7EC9">
        <w:rPr>
          <w:rStyle w:val="Taille-1Caracteres"/>
        </w:rPr>
        <w:t>ÉON</w:t>
      </w:r>
      <w:r w:rsidRPr="008A7EC9">
        <w:t xml:space="preserve"> </w:t>
      </w:r>
      <w:proofErr w:type="spellStart"/>
      <w:r w:rsidRPr="008A7EC9">
        <w:t>LASCOUTX</w:t>
      </w:r>
      <w:proofErr w:type="spellEnd"/>
    </w:p>
    <w:p w14:paraId="05C82D0F" w14:textId="77777777" w:rsidR="00BF7D4A" w:rsidRDefault="009D75A4" w:rsidP="00BF7D4A">
      <w:pPr>
        <w:pStyle w:val="Titre1"/>
      </w:pPr>
      <w:bookmarkStart w:id="1" w:name="_Toc197357325"/>
      <w:r w:rsidRPr="008A7EC9">
        <w:lastRenderedPageBreak/>
        <w:t>PROLOGUE</w:t>
      </w:r>
      <w:bookmarkEnd w:id="1"/>
    </w:p>
    <w:p w14:paraId="291057E5" w14:textId="77777777" w:rsidR="00BF7D4A" w:rsidRDefault="00BF7D4A" w:rsidP="009D75A4">
      <w:pPr>
        <w:rPr>
          <w:i/>
          <w:iCs/>
        </w:rPr>
      </w:pPr>
      <w:r>
        <w:t>— </w:t>
      </w:r>
      <w:r w:rsidR="009D75A4" w:rsidRPr="008A7EC9">
        <w:rPr>
          <w:i/>
          <w:iCs/>
        </w:rPr>
        <w:t>Rompez les faisceaux</w:t>
      </w:r>
      <w:r>
        <w:rPr>
          <w:i/>
          <w:iCs/>
        </w:rPr>
        <w:t>.</w:t>
      </w:r>
    </w:p>
    <w:p w14:paraId="2F8E5604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D</w:t>
      </w:r>
      <w:r w:rsidR="00BF7D4A">
        <w:rPr>
          <w:i/>
          <w:iCs/>
        </w:rPr>
        <w:t>’</w:t>
      </w:r>
      <w:r w:rsidRPr="008A7EC9">
        <w:rPr>
          <w:i/>
          <w:iCs/>
        </w:rPr>
        <w:t>elle-même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avec cette habitude qui économise les co</w:t>
      </w:r>
      <w:r w:rsidRPr="008A7EC9">
        <w:rPr>
          <w:i/>
          <w:iCs/>
        </w:rPr>
        <w:t>m</w:t>
      </w:r>
      <w:r w:rsidRPr="008A7EC9">
        <w:rPr>
          <w:i/>
          <w:iCs/>
        </w:rPr>
        <w:t>mandements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la masse sombre de la compagnie fit à droite par quatre</w:t>
      </w:r>
      <w:r w:rsidR="00BF7D4A">
        <w:rPr>
          <w:i/>
          <w:iCs/>
        </w:rPr>
        <w:t>.</w:t>
      </w:r>
    </w:p>
    <w:p w14:paraId="00F98234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La nuit tombait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désolante et froide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striée de longues raies liquides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Il avait plu tout le jour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Au milieu de la clairière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des flaques d</w:t>
      </w:r>
      <w:r w:rsidR="00BF7D4A">
        <w:rPr>
          <w:i/>
          <w:iCs/>
        </w:rPr>
        <w:t>’</w:t>
      </w:r>
      <w:r w:rsidRPr="008A7EC9">
        <w:rPr>
          <w:i/>
          <w:iCs/>
        </w:rPr>
        <w:t>eau reflétaient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encore pâles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 ciel vert de gris</w:t>
      </w:r>
      <w:r w:rsidR="00BF7D4A">
        <w:rPr>
          <w:i/>
          <w:iCs/>
        </w:rPr>
        <w:t>.</w:t>
      </w:r>
    </w:p>
    <w:p w14:paraId="71E5A50A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Un ordre tomba</w:t>
      </w:r>
      <w:r w:rsidR="00BF7D4A">
        <w:rPr>
          <w:i/>
          <w:iCs/>
        </w:rPr>
        <w:t xml:space="preserve"> : </w:t>
      </w:r>
      <w:r w:rsidRPr="008A7EC9">
        <w:rPr>
          <w:i/>
          <w:iCs/>
        </w:rPr>
        <w:t>En avant</w:t>
      </w:r>
      <w:r w:rsidR="00BF7D4A">
        <w:rPr>
          <w:i/>
          <w:iCs/>
        </w:rPr>
        <w:t>.</w:t>
      </w:r>
    </w:p>
    <w:p w14:paraId="29D20ED6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 xml:space="preserve">La petite troupe se mit en </w:t>
      </w:r>
      <w:r w:rsidRPr="008A7EC9">
        <w:rPr>
          <w:bCs/>
          <w:i/>
          <w:iCs/>
        </w:rPr>
        <w:t>marche</w:t>
      </w:r>
      <w:r w:rsidR="00BF7D4A">
        <w:rPr>
          <w:bCs/>
          <w:i/>
          <w:iCs/>
        </w:rPr>
        <w:t xml:space="preserve">. </w:t>
      </w:r>
      <w:r w:rsidRPr="008A7EC9">
        <w:rPr>
          <w:i/>
          <w:iCs/>
        </w:rPr>
        <w:t>J</w:t>
      </w:r>
      <w:r w:rsidR="00BF7D4A">
        <w:rPr>
          <w:i/>
          <w:iCs/>
        </w:rPr>
        <w:t>’</w:t>
      </w:r>
      <w:r w:rsidRPr="008A7EC9">
        <w:rPr>
          <w:i/>
          <w:iCs/>
        </w:rPr>
        <w:t>étais en tête</w:t>
      </w:r>
      <w:r w:rsidR="00BF7D4A">
        <w:rPr>
          <w:i/>
          <w:iCs/>
        </w:rPr>
        <w:t>.</w:t>
      </w:r>
    </w:p>
    <w:p w14:paraId="7D9750F7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À la lisière du bois</w:t>
      </w:r>
      <w:r w:rsidRPr="008A7EC9">
        <w:t xml:space="preserve"> se </w:t>
      </w:r>
      <w:r w:rsidRPr="008A7EC9">
        <w:rPr>
          <w:i/>
          <w:iCs/>
        </w:rPr>
        <w:t>dressait un pavillon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sorte de folie dix-huitième siècle</w:t>
      </w:r>
      <w:r w:rsidR="00BF7D4A">
        <w:rPr>
          <w:i/>
          <w:iCs/>
        </w:rPr>
        <w:t xml:space="preserve"> ; </w:t>
      </w:r>
      <w:r w:rsidRPr="008A7EC9">
        <w:rPr>
          <w:i/>
          <w:iCs/>
        </w:rPr>
        <w:t>deux ou trois obus à peine en avaient ébréché les ailes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Les lustres de la grande pièce du rez-de-chaussée</w:t>
      </w:r>
      <w:r w:rsidR="00BF7D4A">
        <w:t xml:space="preserve">, </w:t>
      </w:r>
      <w:r w:rsidRPr="008A7EC9">
        <w:rPr>
          <w:i/>
          <w:iCs/>
        </w:rPr>
        <w:t>multipliés dans les glaces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 xml:space="preserve">étincelant </w:t>
      </w:r>
      <w:r w:rsidRPr="008A7EC9">
        <w:rPr>
          <w:bCs/>
          <w:i/>
          <w:iCs/>
        </w:rPr>
        <w:t xml:space="preserve">à </w:t>
      </w:r>
      <w:r w:rsidRPr="008A7EC9">
        <w:rPr>
          <w:i/>
          <w:iCs/>
        </w:rPr>
        <w:t>travers les hautes vitres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rendaient plus sinistre et plus noire cette nuit descendante d</w:t>
      </w:r>
      <w:r w:rsidR="00BF7D4A">
        <w:rPr>
          <w:i/>
          <w:iCs/>
        </w:rPr>
        <w:t>’</w:t>
      </w:r>
      <w:r w:rsidRPr="008A7EC9">
        <w:rPr>
          <w:i/>
          <w:iCs/>
        </w:rPr>
        <w:t>octobre</w:t>
      </w:r>
      <w:r w:rsidR="00BF7D4A">
        <w:rPr>
          <w:i/>
          <w:iCs/>
        </w:rPr>
        <w:t>.</w:t>
      </w:r>
    </w:p>
    <w:p w14:paraId="6C9FB311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Cinq ou six ombres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avec de longues pèlerines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se prof</w:t>
      </w:r>
      <w:r w:rsidRPr="008A7EC9">
        <w:rPr>
          <w:i/>
          <w:iCs/>
        </w:rPr>
        <w:t>i</w:t>
      </w:r>
      <w:r w:rsidRPr="008A7EC9">
        <w:rPr>
          <w:i/>
          <w:iCs/>
        </w:rPr>
        <w:t>laient au dehors sur cette lumière</w:t>
      </w:r>
      <w:r w:rsidR="00BF7D4A">
        <w:rPr>
          <w:i/>
          <w:iCs/>
        </w:rPr>
        <w:t>.</w:t>
      </w:r>
    </w:p>
    <w:p w14:paraId="79144470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Quelle compagnie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lieutenant</w:t>
      </w:r>
      <w:r>
        <w:rPr>
          <w:i/>
          <w:iCs/>
        </w:rPr>
        <w:t> ?</w:t>
      </w:r>
    </w:p>
    <w:p w14:paraId="21E83E82" w14:textId="341C5840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t>2</w:t>
      </w:r>
      <w:r w:rsidRPr="008A7EC9">
        <w:t>4</w:t>
      </w:r>
      <w:r w:rsidRPr="00BF7D4A">
        <w:rPr>
          <w:vertAlign w:val="superscript"/>
        </w:rPr>
        <w:t>e</w:t>
      </w:r>
      <w:r w:rsidR="009D75A4" w:rsidRPr="008A7EC9">
        <w:t xml:space="preserve"> </w:t>
      </w:r>
      <w:r w:rsidR="009D75A4" w:rsidRPr="008A7EC9">
        <w:rPr>
          <w:i/>
          <w:iCs/>
        </w:rPr>
        <w:t>du</w:t>
      </w:r>
      <w:r w:rsidR="009D75A4" w:rsidRPr="008A7EC9">
        <w:t xml:space="preserve"> 21</w:t>
      </w:r>
      <w:r w:rsidRPr="008A7EC9">
        <w:t>8</w:t>
      </w:r>
      <w:r w:rsidRPr="00BF7D4A">
        <w:rPr>
          <w:vertAlign w:val="superscript"/>
        </w:rPr>
        <w:t>e</w:t>
      </w:r>
      <w:r>
        <w:t xml:space="preserve">, </w:t>
      </w:r>
      <w:r w:rsidR="009D75A4" w:rsidRPr="008A7EC9">
        <w:rPr>
          <w:i/>
          <w:iCs/>
        </w:rPr>
        <w:t>mon général</w:t>
      </w:r>
      <w:r>
        <w:rPr>
          <w:i/>
          <w:iCs/>
        </w:rPr>
        <w:t>.</w:t>
      </w:r>
    </w:p>
    <w:p w14:paraId="16B3AD92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Vous prenez les tranchées au Blanc-Sablon</w:t>
      </w:r>
      <w:r>
        <w:rPr>
          <w:i/>
          <w:iCs/>
        </w:rPr>
        <w:t> ?</w:t>
      </w:r>
    </w:p>
    <w:p w14:paraId="266887A2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Oui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mon général</w:t>
      </w:r>
      <w:r>
        <w:rPr>
          <w:i/>
          <w:iCs/>
        </w:rPr>
        <w:t>.</w:t>
      </w:r>
    </w:p>
    <w:p w14:paraId="064F206B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Bien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Dès que votre monde sera casé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vous irez chercher les ordres au poste de commandement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Votre chef de bataillon les a</w:t>
      </w:r>
      <w:r>
        <w:rPr>
          <w:i/>
          <w:iCs/>
        </w:rPr>
        <w:t xml:space="preserve">… </w:t>
      </w:r>
      <w:r w:rsidR="009D75A4" w:rsidRPr="008A7EC9">
        <w:rPr>
          <w:i/>
          <w:iCs/>
        </w:rPr>
        <w:t>Et bonne chance</w:t>
      </w:r>
      <w:r>
        <w:rPr>
          <w:i/>
          <w:iCs/>
        </w:rPr>
        <w:t>.</w:t>
      </w:r>
    </w:p>
    <w:p w14:paraId="76387F41" w14:textId="77777777" w:rsidR="00BF7D4A" w:rsidRDefault="00BF7D4A" w:rsidP="009D75A4">
      <w:pPr>
        <w:rPr>
          <w:i/>
          <w:iCs/>
        </w:rPr>
      </w:pPr>
      <w:r>
        <w:rPr>
          <w:i/>
          <w:iCs/>
        </w:rPr>
        <w:lastRenderedPageBreak/>
        <w:t>— </w:t>
      </w:r>
      <w:r w:rsidR="009D75A4" w:rsidRPr="008A7EC9">
        <w:rPr>
          <w:i/>
          <w:iCs/>
        </w:rPr>
        <w:t>Merci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mon général</w:t>
      </w:r>
      <w:r>
        <w:rPr>
          <w:i/>
          <w:iCs/>
        </w:rPr>
        <w:t>.</w:t>
      </w:r>
    </w:p>
    <w:p w14:paraId="17C74FDA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Dans l</w:t>
      </w:r>
      <w:r w:rsidR="00BF7D4A">
        <w:rPr>
          <w:i/>
          <w:iCs/>
        </w:rPr>
        <w:t>’</w:t>
      </w:r>
      <w:r w:rsidRPr="008A7EC9">
        <w:rPr>
          <w:i/>
          <w:iCs/>
        </w:rPr>
        <w:t>obscurité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les hommes avaient d</w:t>
      </w:r>
      <w:r w:rsidR="00BF7D4A">
        <w:rPr>
          <w:i/>
          <w:iCs/>
        </w:rPr>
        <w:t>’</w:t>
      </w:r>
      <w:r w:rsidRPr="008A7EC9">
        <w:rPr>
          <w:i/>
          <w:iCs/>
        </w:rPr>
        <w:t>extraordinaires silhouettes de bossus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courbés sur leurs bâtons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avec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au dos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</w:t>
      </w:r>
      <w:r w:rsidR="00BF7D4A">
        <w:rPr>
          <w:i/>
          <w:iCs/>
        </w:rPr>
        <w:t>’</w:t>
      </w:r>
      <w:r w:rsidRPr="008A7EC9">
        <w:rPr>
          <w:i/>
          <w:iCs/>
        </w:rPr>
        <w:t xml:space="preserve">étonnant chargement des sacs où ils avaient </w:t>
      </w:r>
      <w:proofErr w:type="spellStart"/>
      <w:r w:rsidRPr="008A7EC9">
        <w:rPr>
          <w:i/>
          <w:iCs/>
        </w:rPr>
        <w:t>brelés</w:t>
      </w:r>
      <w:proofErr w:type="spellEnd"/>
      <w:r w:rsidRPr="008A7EC9">
        <w:rPr>
          <w:i/>
          <w:iCs/>
        </w:rPr>
        <w:t xml:space="preserve"> les objets les plus hétéroclites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La tranchée est une île déserte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Sait-on de quoi on y aura besoin</w:t>
      </w:r>
      <w:r w:rsidR="00BF7D4A">
        <w:rPr>
          <w:i/>
          <w:iCs/>
        </w:rPr>
        <w:t xml:space="preserve"> ? </w:t>
      </w:r>
      <w:r w:rsidRPr="008A7EC9">
        <w:rPr>
          <w:i/>
          <w:iCs/>
        </w:rPr>
        <w:t>Aussi les soldats y emménagent-ils tout ce qui est transportable</w:t>
      </w:r>
      <w:r w:rsidR="00BF7D4A">
        <w:rPr>
          <w:i/>
          <w:iCs/>
        </w:rPr>
        <w:t>.</w:t>
      </w:r>
    </w:p>
    <w:p w14:paraId="784EC630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Ils observaient un silence grave et bourru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 silence qu</w:t>
      </w:r>
      <w:r w:rsidR="00BF7D4A">
        <w:rPr>
          <w:i/>
          <w:iCs/>
        </w:rPr>
        <w:t>’</w:t>
      </w:r>
      <w:r w:rsidRPr="008A7EC9">
        <w:rPr>
          <w:i/>
          <w:iCs/>
        </w:rPr>
        <w:t>on garde en allant occuper un secteur dont on n</w:t>
      </w:r>
      <w:r w:rsidR="00BF7D4A">
        <w:rPr>
          <w:i/>
          <w:iCs/>
        </w:rPr>
        <w:t>’</w:t>
      </w:r>
      <w:r w:rsidRPr="008A7EC9">
        <w:rPr>
          <w:i/>
          <w:iCs/>
        </w:rPr>
        <w:t>a pas l</w:t>
      </w:r>
      <w:r w:rsidR="00BF7D4A">
        <w:rPr>
          <w:i/>
          <w:iCs/>
        </w:rPr>
        <w:t>’</w:t>
      </w:r>
      <w:r w:rsidRPr="008A7EC9">
        <w:rPr>
          <w:i/>
          <w:iCs/>
        </w:rPr>
        <w:t>habitude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Et puis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 Blanc-Sablon avait mauvaise réputation</w:t>
      </w:r>
      <w:r w:rsidR="00BF7D4A">
        <w:t xml:space="preserve">. </w:t>
      </w:r>
      <w:r w:rsidRPr="008A7EC9">
        <w:rPr>
          <w:i/>
          <w:iCs/>
        </w:rPr>
        <w:t>La tra</w:t>
      </w:r>
      <w:r w:rsidRPr="008A7EC9">
        <w:rPr>
          <w:i/>
          <w:iCs/>
        </w:rPr>
        <w:t>n</w:t>
      </w:r>
      <w:r w:rsidRPr="008A7EC9">
        <w:rPr>
          <w:i/>
          <w:iCs/>
        </w:rPr>
        <w:t>chée ennemie était assez éloignée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sans doute</w:t>
      </w:r>
      <w:r w:rsidR="00BF7D4A">
        <w:t xml:space="preserve">, – </w:t>
      </w:r>
      <w:r w:rsidRPr="008A7EC9">
        <w:rPr>
          <w:i/>
          <w:iCs/>
        </w:rPr>
        <w:t>trois ou quatre cents mètres</w:t>
      </w:r>
      <w:r w:rsidR="00BF7D4A">
        <w:rPr>
          <w:i/>
          <w:iCs/>
        </w:rPr>
        <w:t xml:space="preserve">, </w:t>
      </w:r>
      <w:r w:rsidR="00BF7D4A">
        <w:t xml:space="preserve">– </w:t>
      </w:r>
      <w:r w:rsidRPr="008A7EC9">
        <w:rPr>
          <w:i/>
          <w:iCs/>
        </w:rPr>
        <w:t>mais la nature du terrain n</w:t>
      </w:r>
      <w:r w:rsidR="00BF7D4A">
        <w:rPr>
          <w:i/>
          <w:iCs/>
        </w:rPr>
        <w:t>’</w:t>
      </w:r>
      <w:r w:rsidRPr="008A7EC9">
        <w:rPr>
          <w:i/>
          <w:iCs/>
        </w:rPr>
        <w:t>avait permis de creuser que de déplorables abris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sans cesse effondrés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maint</w:t>
      </w:r>
      <w:r w:rsidRPr="008A7EC9">
        <w:rPr>
          <w:i/>
          <w:iCs/>
        </w:rPr>
        <w:t>e</w:t>
      </w:r>
      <w:r w:rsidRPr="008A7EC9">
        <w:rPr>
          <w:i/>
          <w:iCs/>
        </w:rPr>
        <w:t xml:space="preserve">nus à </w:t>
      </w:r>
      <w:proofErr w:type="spellStart"/>
      <w:r w:rsidRPr="008A7EC9">
        <w:rPr>
          <w:i/>
          <w:iCs/>
        </w:rPr>
        <w:t>grand</w:t>
      </w:r>
      <w:r w:rsidR="00BF7D4A">
        <w:rPr>
          <w:i/>
          <w:iCs/>
        </w:rPr>
        <w:t>’</w:t>
      </w:r>
      <w:r w:rsidRPr="008A7EC9">
        <w:rPr>
          <w:i/>
          <w:iCs/>
        </w:rPr>
        <w:t>peine</w:t>
      </w:r>
      <w:proofErr w:type="spellEnd"/>
      <w:r w:rsidRPr="008A7EC9">
        <w:rPr>
          <w:i/>
          <w:iCs/>
        </w:rPr>
        <w:t xml:space="preserve"> avec des rondins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En outre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</w:t>
      </w:r>
      <w:r w:rsidR="00BF7D4A">
        <w:rPr>
          <w:i/>
          <w:iCs/>
        </w:rPr>
        <w:t>’</w:t>
      </w:r>
      <w:r w:rsidRPr="008A7EC9">
        <w:rPr>
          <w:i/>
          <w:iCs/>
        </w:rPr>
        <w:t>était un lieu boisé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raviné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où l</w:t>
      </w:r>
      <w:r w:rsidR="00BF7D4A">
        <w:rPr>
          <w:i/>
          <w:iCs/>
        </w:rPr>
        <w:t>’</w:t>
      </w:r>
      <w:r w:rsidRPr="008A7EC9">
        <w:rPr>
          <w:i/>
          <w:iCs/>
        </w:rPr>
        <w:t>on ne voyait pas à cinquante mètres devant soi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Et rien n</w:t>
      </w:r>
      <w:r w:rsidR="00BF7D4A">
        <w:rPr>
          <w:i/>
          <w:iCs/>
        </w:rPr>
        <w:t>’</w:t>
      </w:r>
      <w:r w:rsidRPr="008A7EC9">
        <w:rPr>
          <w:i/>
          <w:iCs/>
        </w:rPr>
        <w:t>est énervant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à la guerre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comme le mystère de l</w:t>
      </w:r>
      <w:r w:rsidR="00BF7D4A">
        <w:rPr>
          <w:i/>
          <w:iCs/>
        </w:rPr>
        <w:t>’</w:t>
      </w:r>
      <w:r w:rsidRPr="008A7EC9">
        <w:rPr>
          <w:i/>
          <w:iCs/>
        </w:rPr>
        <w:t>invisible</w:t>
      </w:r>
      <w:r w:rsidR="00BF7D4A">
        <w:rPr>
          <w:i/>
          <w:iCs/>
        </w:rPr>
        <w:t>.</w:t>
      </w:r>
    </w:p>
    <w:p w14:paraId="47E8726A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Une voix dit</w:t>
      </w:r>
      <w:r w:rsidR="00BF7D4A">
        <w:rPr>
          <w:i/>
          <w:iCs/>
        </w:rPr>
        <w:t> :</w:t>
      </w:r>
    </w:p>
    <w:p w14:paraId="5585FF57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Qui sait si au moins on pourra allumer les bougies</w:t>
      </w:r>
      <w:r>
        <w:rPr>
          <w:i/>
          <w:iCs/>
        </w:rPr>
        <w:t> ?</w:t>
      </w:r>
    </w:p>
    <w:p w14:paraId="23196DC6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Allumer les bougies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cela veut dire jouer aux cartes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On le peut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quand les trous sont suffisamment profonds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avec de bonnes toiles de tente pour en voiler l</w:t>
      </w:r>
      <w:r w:rsidR="00BF7D4A">
        <w:rPr>
          <w:i/>
          <w:iCs/>
        </w:rPr>
        <w:t>’</w:t>
      </w:r>
      <w:r w:rsidRPr="008A7EC9">
        <w:rPr>
          <w:i/>
          <w:iCs/>
        </w:rPr>
        <w:t>entrée</w:t>
      </w:r>
      <w:r w:rsidR="00BF7D4A">
        <w:rPr>
          <w:i/>
          <w:iCs/>
        </w:rPr>
        <w:t>.</w:t>
      </w:r>
    </w:p>
    <w:p w14:paraId="6CF32977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Un autre murmura</w:t>
      </w:r>
      <w:r w:rsidR="00BF7D4A">
        <w:rPr>
          <w:i/>
          <w:iCs/>
        </w:rPr>
        <w:t> :</w:t>
      </w:r>
    </w:p>
    <w:p w14:paraId="2E8C982E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Pour combien de temps descend-on là-bas</w:t>
      </w:r>
      <w:r>
        <w:rPr>
          <w:i/>
          <w:iCs/>
        </w:rPr>
        <w:t> ?</w:t>
      </w:r>
    </w:p>
    <w:p w14:paraId="1B912546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Cette question demeura sans réponse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En octobre 1914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la guerre n</w:t>
      </w:r>
      <w:r w:rsidR="00BF7D4A">
        <w:rPr>
          <w:i/>
          <w:iCs/>
        </w:rPr>
        <w:t>’</w:t>
      </w:r>
      <w:r w:rsidRPr="008A7EC9">
        <w:rPr>
          <w:i/>
          <w:iCs/>
        </w:rPr>
        <w:t>était pas encore devenue une chose administrative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avec relèves fixes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permissions</w:t>
      </w:r>
      <w:r w:rsidR="00BF7D4A">
        <w:rPr>
          <w:i/>
          <w:iCs/>
        </w:rPr>
        <w:t xml:space="preserve">… </w:t>
      </w:r>
      <w:r w:rsidRPr="008A7EC9">
        <w:rPr>
          <w:i/>
          <w:iCs/>
        </w:rPr>
        <w:t>On ignorait le nombre de jours qu</w:t>
      </w:r>
      <w:r w:rsidR="00BF7D4A">
        <w:rPr>
          <w:i/>
          <w:iCs/>
        </w:rPr>
        <w:t>’</w:t>
      </w:r>
      <w:r w:rsidRPr="008A7EC9">
        <w:rPr>
          <w:i/>
          <w:iCs/>
        </w:rPr>
        <w:t>on resterait dans de mauvaises tranchées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qu</w:t>
      </w:r>
      <w:r w:rsidR="00BF7D4A">
        <w:rPr>
          <w:i/>
          <w:iCs/>
        </w:rPr>
        <w:t>’</w:t>
      </w:r>
      <w:r w:rsidRPr="008A7EC9">
        <w:rPr>
          <w:i/>
          <w:iCs/>
        </w:rPr>
        <w:t>on ne pouvait se résoudre à améliorer</w:t>
      </w:r>
      <w:r w:rsidR="00BF7D4A">
        <w:rPr>
          <w:i/>
          <w:iCs/>
        </w:rPr>
        <w:t xml:space="preserve"> : </w:t>
      </w:r>
      <w:r w:rsidRPr="008A7EC9">
        <w:rPr>
          <w:i/>
          <w:iCs/>
        </w:rPr>
        <w:t>ce n</w:t>
      </w:r>
      <w:r w:rsidR="00BF7D4A">
        <w:rPr>
          <w:i/>
          <w:iCs/>
        </w:rPr>
        <w:t>’</w:t>
      </w:r>
      <w:r w:rsidRPr="008A7EC9">
        <w:rPr>
          <w:i/>
          <w:iCs/>
        </w:rPr>
        <w:t>est pas la peine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 xml:space="preserve">Il y a déjà un mois </w:t>
      </w:r>
      <w:r w:rsidRPr="008A7EC9">
        <w:rPr>
          <w:i/>
          <w:iCs/>
        </w:rPr>
        <w:lastRenderedPageBreak/>
        <w:t>qu</w:t>
      </w:r>
      <w:r w:rsidR="00BF7D4A">
        <w:rPr>
          <w:i/>
          <w:iCs/>
        </w:rPr>
        <w:t>’</w:t>
      </w:r>
      <w:r w:rsidRPr="008A7EC9">
        <w:rPr>
          <w:i/>
          <w:iCs/>
        </w:rPr>
        <w:t>on est arrêté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Avant la fin de la semaine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on s</w:t>
      </w:r>
      <w:r w:rsidRPr="008A7EC9">
        <w:rPr>
          <w:i/>
          <w:iCs/>
        </w:rPr>
        <w:t>e</w:t>
      </w:r>
      <w:r w:rsidRPr="008A7EC9">
        <w:rPr>
          <w:i/>
          <w:iCs/>
        </w:rPr>
        <w:t>ra sûrement reparti de l</w:t>
      </w:r>
      <w:r w:rsidR="00BF7D4A">
        <w:rPr>
          <w:i/>
          <w:iCs/>
        </w:rPr>
        <w:t>’</w:t>
      </w:r>
      <w:r w:rsidRPr="008A7EC9">
        <w:rPr>
          <w:i/>
          <w:iCs/>
        </w:rPr>
        <w:t>avant</w:t>
      </w:r>
      <w:r w:rsidR="00BF7D4A">
        <w:rPr>
          <w:i/>
          <w:iCs/>
        </w:rPr>
        <w:t>.</w:t>
      </w:r>
    </w:p>
    <w:p w14:paraId="4EDA523C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De mon bâton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je fouillais le sentier forestier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éclairé à trois pas par la pauvre lanterne qu</w:t>
      </w:r>
      <w:r w:rsidR="00BF7D4A">
        <w:rPr>
          <w:i/>
          <w:iCs/>
        </w:rPr>
        <w:t>’</w:t>
      </w:r>
      <w:r w:rsidRPr="008A7EC9">
        <w:rPr>
          <w:i/>
          <w:iCs/>
        </w:rPr>
        <w:t>un soldat cachait sous sa pèlerine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C</w:t>
      </w:r>
      <w:r w:rsidR="00BF7D4A">
        <w:rPr>
          <w:i/>
          <w:iCs/>
        </w:rPr>
        <w:t>’</w:t>
      </w:r>
      <w:r w:rsidRPr="008A7EC9">
        <w:rPr>
          <w:i/>
          <w:iCs/>
        </w:rPr>
        <w:t>est une chose redoutable que d</w:t>
      </w:r>
      <w:r w:rsidR="00BF7D4A">
        <w:rPr>
          <w:i/>
          <w:iCs/>
        </w:rPr>
        <w:t>’</w:t>
      </w:r>
      <w:r w:rsidRPr="008A7EC9">
        <w:rPr>
          <w:i/>
          <w:iCs/>
        </w:rPr>
        <w:t>être guide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dans la forêt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dans la nuit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sur un chemin inconnu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Derrière vous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les hommes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les chefs eux-mêmes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suivent comme des moutons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</w:t>
      </w:r>
      <w:r w:rsidRPr="008A7EC9">
        <w:rPr>
          <w:i/>
          <w:iCs/>
        </w:rPr>
        <w:t>t</w:t>
      </w:r>
      <w:r w:rsidRPr="008A7EC9">
        <w:rPr>
          <w:i/>
          <w:iCs/>
        </w:rPr>
        <w:t>tentifs seulement à ne pas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dans un arrêt brusque</w:t>
      </w:r>
      <w:r w:rsidR="00BF7D4A">
        <w:t xml:space="preserve">, </w:t>
      </w:r>
      <w:r w:rsidRPr="008A7EC9">
        <w:rPr>
          <w:i/>
          <w:iCs/>
        </w:rPr>
        <w:t>venir se c</w:t>
      </w:r>
      <w:r w:rsidRPr="008A7EC9">
        <w:rPr>
          <w:i/>
          <w:iCs/>
        </w:rPr>
        <w:t>o</w:t>
      </w:r>
      <w:r w:rsidRPr="008A7EC9">
        <w:rPr>
          <w:i/>
          <w:iCs/>
        </w:rPr>
        <w:t>gner le nez contre le sac de son prédécesseur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qui est tout leur horizon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Les autres pouvaient penser à la relève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à leur partie de cartes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à chez eux</w:t>
      </w:r>
      <w:r w:rsidR="00BF7D4A">
        <w:t xml:space="preserve">, </w:t>
      </w:r>
      <w:r w:rsidRPr="008A7EC9">
        <w:rPr>
          <w:i/>
          <w:iCs/>
        </w:rPr>
        <w:t>à n</w:t>
      </w:r>
      <w:r w:rsidR="00BF7D4A">
        <w:rPr>
          <w:i/>
          <w:iCs/>
        </w:rPr>
        <w:t>’</w:t>
      </w:r>
      <w:r w:rsidRPr="008A7EC9">
        <w:rPr>
          <w:i/>
          <w:iCs/>
        </w:rPr>
        <w:t>importe quoi</w:t>
      </w:r>
      <w:r w:rsidR="00BF7D4A">
        <w:rPr>
          <w:i/>
          <w:iCs/>
        </w:rPr>
        <w:t xml:space="preserve">… </w:t>
      </w:r>
      <w:r w:rsidRPr="008A7EC9">
        <w:rPr>
          <w:i/>
          <w:iCs/>
        </w:rPr>
        <w:t>Moi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je n</w:t>
      </w:r>
      <w:r w:rsidR="00BF7D4A">
        <w:rPr>
          <w:i/>
          <w:iCs/>
        </w:rPr>
        <w:t>’</w:t>
      </w:r>
      <w:r w:rsidRPr="008A7EC9">
        <w:rPr>
          <w:i/>
          <w:iCs/>
        </w:rPr>
        <w:t>avais qu</w:t>
      </w:r>
      <w:r w:rsidR="00BF7D4A">
        <w:rPr>
          <w:i/>
          <w:iCs/>
        </w:rPr>
        <w:t>’</w:t>
      </w:r>
      <w:r w:rsidRPr="008A7EC9">
        <w:rPr>
          <w:i/>
          <w:iCs/>
        </w:rPr>
        <w:t>un souci</w:t>
      </w:r>
      <w:r w:rsidR="00BF7D4A">
        <w:rPr>
          <w:i/>
          <w:iCs/>
        </w:rPr>
        <w:t xml:space="preserve"> : </w:t>
      </w:r>
      <w:r w:rsidRPr="008A7EC9">
        <w:rPr>
          <w:i/>
          <w:iCs/>
        </w:rPr>
        <w:t>ne pas fourvoyer cette foule aveugle</w:t>
      </w:r>
      <w:r w:rsidR="00BF7D4A">
        <w:rPr>
          <w:i/>
          <w:iCs/>
        </w:rPr>
        <w:t>.</w:t>
      </w:r>
    </w:p>
    <w:p w14:paraId="74DBE86E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Pas d</w:t>
      </w:r>
      <w:r w:rsidR="00BF7D4A">
        <w:rPr>
          <w:i/>
          <w:iCs/>
        </w:rPr>
        <w:t>’</w:t>
      </w:r>
      <w:r w:rsidRPr="008A7EC9">
        <w:rPr>
          <w:i/>
          <w:iCs/>
        </w:rPr>
        <w:t>autre bruit que le piétinement sourd qui serpentait indéfiniment derrière moi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Les arbres au-dessus de nous fa</w:t>
      </w:r>
      <w:r w:rsidRPr="008A7EC9">
        <w:rPr>
          <w:i/>
          <w:iCs/>
        </w:rPr>
        <w:t>i</w:t>
      </w:r>
      <w:r w:rsidRPr="008A7EC9">
        <w:rPr>
          <w:i/>
          <w:iCs/>
        </w:rPr>
        <w:t>saient un dôme noir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De temps en temps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en passant dans une clairière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on levait la tête</w:t>
      </w:r>
      <w:r w:rsidR="00BF7D4A">
        <w:rPr>
          <w:i/>
          <w:iCs/>
        </w:rPr>
        <w:t xml:space="preserve"> ; </w:t>
      </w:r>
      <w:r w:rsidRPr="008A7EC9">
        <w:rPr>
          <w:i/>
          <w:iCs/>
        </w:rPr>
        <w:t>mais le ciel était aussi sombre que la voûte des branches</w:t>
      </w:r>
      <w:r w:rsidR="00BF7D4A">
        <w:rPr>
          <w:i/>
          <w:iCs/>
        </w:rPr>
        <w:t>.</w:t>
      </w:r>
    </w:p>
    <w:p w14:paraId="04BB581F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Où est le lieutenant</w:t>
      </w:r>
      <w:r>
        <w:rPr>
          <w:i/>
          <w:iCs/>
        </w:rPr>
        <w:t> ?</w:t>
      </w:r>
    </w:p>
    <w:p w14:paraId="2FECF2FC" w14:textId="77777777" w:rsidR="00BF7D4A" w:rsidRDefault="00BF7D4A" w:rsidP="009D75A4">
      <w:r>
        <w:rPr>
          <w:i/>
          <w:iCs/>
        </w:rPr>
        <w:t>— </w:t>
      </w:r>
      <w:r w:rsidR="009D75A4" w:rsidRPr="008A7EC9">
        <w:rPr>
          <w:i/>
          <w:iCs/>
        </w:rPr>
        <w:t>En tête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mon lieutenant</w:t>
      </w:r>
      <w:r>
        <w:t>.</w:t>
      </w:r>
    </w:p>
    <w:p w14:paraId="1A53373D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Une main se posa sur mon épaule</w:t>
      </w:r>
      <w:r w:rsidR="00BF7D4A">
        <w:rPr>
          <w:i/>
          <w:iCs/>
        </w:rPr>
        <w:t xml:space="preserve"> : </w:t>
      </w:r>
      <w:r w:rsidRPr="008A7EC9">
        <w:rPr>
          <w:i/>
          <w:iCs/>
        </w:rPr>
        <w:t xml:space="preserve">celle de </w:t>
      </w:r>
      <w:proofErr w:type="spellStart"/>
      <w:r w:rsidRPr="008A7EC9">
        <w:rPr>
          <w:i/>
          <w:iCs/>
        </w:rPr>
        <w:t>Vignerte</w:t>
      </w:r>
      <w:proofErr w:type="spellEnd"/>
      <w:r w:rsidR="00BF7D4A">
        <w:rPr>
          <w:i/>
          <w:iCs/>
        </w:rPr>
        <w:t>.</w:t>
      </w:r>
    </w:p>
    <w:p w14:paraId="10C44D79" w14:textId="3032722F" w:rsidR="009D75A4" w:rsidRPr="008A7EC9" w:rsidRDefault="009D75A4" w:rsidP="009D75A4"/>
    <w:p w14:paraId="562B8F26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Depuis que notre capitaine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après Craonne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nous avait quittés pour être chef de bataillon dans un autre régiment</w:t>
      </w:r>
      <w:r w:rsidR="00BF7D4A">
        <w:t xml:space="preserve">, </w:t>
      </w:r>
      <w:r w:rsidRPr="008A7EC9">
        <w:rPr>
          <w:i/>
          <w:iCs/>
        </w:rPr>
        <w:t xml:space="preserve">Raoul </w:t>
      </w:r>
      <w:proofErr w:type="spellStart"/>
      <w:r w:rsidRPr="008A7EC9">
        <w:rPr>
          <w:i/>
          <w:iCs/>
        </w:rPr>
        <w:t>Vignerte</w:t>
      </w:r>
      <w:proofErr w:type="spellEnd"/>
      <w:r w:rsidR="00BF7D4A">
        <w:rPr>
          <w:i/>
          <w:iCs/>
        </w:rPr>
        <w:t xml:space="preserve">, </w:t>
      </w:r>
      <w:r w:rsidRPr="008A7EC9">
        <w:rPr>
          <w:i/>
          <w:iCs/>
        </w:rPr>
        <w:t>plus ancien que moi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avait pris le command</w:t>
      </w:r>
      <w:r w:rsidRPr="008A7EC9">
        <w:rPr>
          <w:i/>
          <w:iCs/>
        </w:rPr>
        <w:t>e</w:t>
      </w:r>
      <w:r w:rsidRPr="008A7EC9">
        <w:rPr>
          <w:i/>
          <w:iCs/>
        </w:rPr>
        <w:t>ment de la compagnie</w:t>
      </w:r>
      <w:r w:rsidR="00BF7D4A">
        <w:t xml:space="preserve">. </w:t>
      </w:r>
      <w:r w:rsidRPr="008A7EC9">
        <w:rPr>
          <w:i/>
          <w:iCs/>
        </w:rPr>
        <w:t>C</w:t>
      </w:r>
      <w:r w:rsidR="00BF7D4A">
        <w:rPr>
          <w:i/>
          <w:iCs/>
        </w:rPr>
        <w:t>’</w:t>
      </w:r>
      <w:r w:rsidRPr="008A7EC9">
        <w:rPr>
          <w:i/>
          <w:iCs/>
        </w:rPr>
        <w:t>était un garçon de vingt-cinq ans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mince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avec une admirable tête brune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Deux mois de guerre nous avaient liés plus que n</w:t>
      </w:r>
      <w:r w:rsidR="00BF7D4A">
        <w:rPr>
          <w:i/>
          <w:iCs/>
        </w:rPr>
        <w:t>’</w:t>
      </w:r>
      <w:r w:rsidRPr="008A7EC9">
        <w:rPr>
          <w:i/>
          <w:iCs/>
        </w:rPr>
        <w:t>auraient pu le faire dix ans de paix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Sans nous connaître avant l</w:t>
      </w:r>
      <w:r w:rsidR="00BF7D4A">
        <w:rPr>
          <w:i/>
          <w:iCs/>
        </w:rPr>
        <w:t>’</w:t>
      </w:r>
      <w:r w:rsidRPr="008A7EC9">
        <w:rPr>
          <w:i/>
          <w:iCs/>
        </w:rPr>
        <w:t>août de 1914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nous n</w:t>
      </w:r>
      <w:r w:rsidR="00BF7D4A">
        <w:rPr>
          <w:i/>
          <w:iCs/>
        </w:rPr>
        <w:t>’</w:t>
      </w:r>
      <w:r w:rsidRPr="008A7EC9">
        <w:rPr>
          <w:i/>
          <w:iCs/>
        </w:rPr>
        <w:t>en avions pas moins des souvenirs communs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J</w:t>
      </w:r>
      <w:r w:rsidR="00BF7D4A">
        <w:rPr>
          <w:i/>
          <w:iCs/>
        </w:rPr>
        <w:t>’</w:t>
      </w:r>
      <w:r w:rsidRPr="008A7EC9">
        <w:rPr>
          <w:i/>
          <w:iCs/>
        </w:rPr>
        <w:t>étais béarnais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il était la</w:t>
      </w:r>
      <w:r w:rsidRPr="008A7EC9">
        <w:rPr>
          <w:i/>
          <w:iCs/>
        </w:rPr>
        <w:t>n</w:t>
      </w:r>
      <w:r w:rsidRPr="008A7EC9">
        <w:rPr>
          <w:i/>
          <w:iCs/>
        </w:rPr>
        <w:t>dais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J</w:t>
      </w:r>
      <w:r w:rsidR="00BF7D4A">
        <w:rPr>
          <w:i/>
          <w:iCs/>
        </w:rPr>
        <w:t>’</w:t>
      </w:r>
      <w:r w:rsidRPr="008A7EC9">
        <w:rPr>
          <w:i/>
          <w:iCs/>
        </w:rPr>
        <w:t xml:space="preserve">avais préparé en </w:t>
      </w:r>
      <w:r w:rsidRPr="008A7EC9">
        <w:rPr>
          <w:i/>
          <w:iCs/>
        </w:rPr>
        <w:lastRenderedPageBreak/>
        <w:t>Sorbonne l</w:t>
      </w:r>
      <w:r w:rsidR="00BF7D4A">
        <w:rPr>
          <w:i/>
          <w:iCs/>
        </w:rPr>
        <w:t>’</w:t>
      </w:r>
      <w:r w:rsidRPr="008A7EC9">
        <w:rPr>
          <w:i/>
          <w:iCs/>
        </w:rPr>
        <w:t>agrégation d</w:t>
      </w:r>
      <w:r w:rsidR="00BF7D4A">
        <w:rPr>
          <w:i/>
          <w:iCs/>
        </w:rPr>
        <w:t>’</w:t>
      </w:r>
      <w:r w:rsidRPr="008A7EC9">
        <w:rPr>
          <w:i/>
          <w:iCs/>
        </w:rPr>
        <w:t>allemand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Il y avait préparé deux ans plus tard l</w:t>
      </w:r>
      <w:r w:rsidR="00BF7D4A">
        <w:rPr>
          <w:i/>
          <w:iCs/>
        </w:rPr>
        <w:t>’</w:t>
      </w:r>
      <w:r w:rsidRPr="008A7EC9">
        <w:rPr>
          <w:i/>
          <w:iCs/>
        </w:rPr>
        <w:t>agrégation d</w:t>
      </w:r>
      <w:r w:rsidR="00BF7D4A">
        <w:rPr>
          <w:i/>
          <w:iCs/>
        </w:rPr>
        <w:t>’</w:t>
      </w:r>
      <w:r w:rsidRPr="008A7EC9">
        <w:rPr>
          <w:i/>
          <w:iCs/>
        </w:rPr>
        <w:t>histoire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Tour à tour gai et taciturne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il était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en toutes circonstances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 me</w:t>
      </w:r>
      <w:r w:rsidRPr="008A7EC9">
        <w:rPr>
          <w:i/>
          <w:iCs/>
        </w:rPr>
        <w:t>r</w:t>
      </w:r>
      <w:r w:rsidRPr="008A7EC9">
        <w:rPr>
          <w:i/>
          <w:iCs/>
        </w:rPr>
        <w:t>veilleux commandant de compagnie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Les soldats le trouvaient parfois un peu distant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 peu lunatique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mais ils aimaient sa tranquille bravoure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 souci constant où il était de leur bien-être</w:t>
      </w:r>
      <w:r w:rsidR="00BF7D4A">
        <w:rPr>
          <w:i/>
          <w:iCs/>
        </w:rPr>
        <w:t xml:space="preserve">. </w:t>
      </w: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ne dormait pas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comme moi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avec les hommes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Mais ceux-ci savaient que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</w:t>
      </w:r>
      <w:r w:rsidR="00BF7D4A">
        <w:rPr>
          <w:i/>
          <w:iCs/>
        </w:rPr>
        <w:t>’</w:t>
      </w:r>
      <w:r w:rsidRPr="008A7EC9">
        <w:rPr>
          <w:i/>
          <w:iCs/>
        </w:rPr>
        <w:t>il l</w:t>
      </w:r>
      <w:r w:rsidR="00BF7D4A">
        <w:rPr>
          <w:i/>
          <w:iCs/>
        </w:rPr>
        <w:t>’</w:t>
      </w:r>
      <w:r w:rsidRPr="008A7EC9">
        <w:rPr>
          <w:i/>
          <w:iCs/>
        </w:rPr>
        <w:t>habitait seul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</w:t>
      </w:r>
      <w:r w:rsidR="00BF7D4A">
        <w:rPr>
          <w:i/>
          <w:iCs/>
        </w:rPr>
        <w:t>’</w:t>
      </w:r>
      <w:r w:rsidRPr="008A7EC9">
        <w:rPr>
          <w:i/>
          <w:iCs/>
        </w:rPr>
        <w:t>était toujours l</w:t>
      </w:r>
      <w:r w:rsidR="00BF7D4A">
        <w:rPr>
          <w:i/>
          <w:iCs/>
        </w:rPr>
        <w:t>’</w:t>
      </w:r>
      <w:r w:rsidRPr="008A7EC9">
        <w:rPr>
          <w:i/>
          <w:iCs/>
        </w:rPr>
        <w:t>abri le plus démoli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 moins riche en paille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 plus exposé qu</w:t>
      </w:r>
      <w:r w:rsidR="00BF7D4A">
        <w:rPr>
          <w:i/>
          <w:iCs/>
        </w:rPr>
        <w:t>’</w:t>
      </w:r>
      <w:r w:rsidRPr="008A7EC9">
        <w:rPr>
          <w:i/>
          <w:iCs/>
        </w:rPr>
        <w:t>il choisissait</w:t>
      </w:r>
      <w:r w:rsidR="00BF7D4A">
        <w:rPr>
          <w:i/>
          <w:iCs/>
        </w:rPr>
        <w:t>.</w:t>
      </w:r>
    </w:p>
    <w:p w14:paraId="36CE0923" w14:textId="77777777" w:rsidR="00BF7D4A" w:rsidRDefault="009D75A4" w:rsidP="009D75A4">
      <w:pPr>
        <w:rPr>
          <w:i/>
          <w:iCs/>
        </w:rPr>
      </w:pPr>
      <w:r w:rsidRPr="008A7EC9">
        <w:rPr>
          <w:bCs/>
          <w:i/>
          <w:iCs/>
        </w:rPr>
        <w:t xml:space="preserve">À </w:t>
      </w:r>
      <w:r w:rsidRPr="008A7EC9">
        <w:rPr>
          <w:i/>
          <w:iCs/>
        </w:rPr>
        <w:t>mon égard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il n</w:t>
      </w:r>
      <w:r w:rsidR="00BF7D4A">
        <w:rPr>
          <w:i/>
          <w:iCs/>
        </w:rPr>
        <w:t>’</w:t>
      </w:r>
      <w:r w:rsidRPr="008A7EC9">
        <w:rPr>
          <w:i/>
          <w:iCs/>
        </w:rPr>
        <w:t>y avait pas une attention qu</w:t>
      </w:r>
      <w:r w:rsidR="00BF7D4A">
        <w:rPr>
          <w:i/>
          <w:iCs/>
        </w:rPr>
        <w:t>’</w:t>
      </w:r>
      <w:r w:rsidRPr="008A7EC9">
        <w:rPr>
          <w:i/>
          <w:iCs/>
        </w:rPr>
        <w:t>il n</w:t>
      </w:r>
      <w:r w:rsidR="00BF7D4A">
        <w:rPr>
          <w:i/>
          <w:iCs/>
        </w:rPr>
        <w:t>’</w:t>
      </w:r>
      <w:r w:rsidRPr="008A7EC9">
        <w:rPr>
          <w:i/>
          <w:iCs/>
        </w:rPr>
        <w:t>eût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pour me faire oublier que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plus jeune de deux ans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il était mon chef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Pour ma part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enchanté d</w:t>
      </w:r>
      <w:r w:rsidR="00BF7D4A">
        <w:rPr>
          <w:i/>
          <w:iCs/>
        </w:rPr>
        <w:t>’</w:t>
      </w:r>
      <w:r w:rsidRPr="008A7EC9">
        <w:rPr>
          <w:i/>
          <w:iCs/>
        </w:rPr>
        <w:t>avoir à obéir à un tel camar</w:t>
      </w:r>
      <w:r w:rsidRPr="008A7EC9">
        <w:rPr>
          <w:i/>
          <w:iCs/>
        </w:rPr>
        <w:t>a</w:t>
      </w:r>
      <w:r w:rsidRPr="008A7EC9">
        <w:rPr>
          <w:i/>
          <w:iCs/>
        </w:rPr>
        <w:t>de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j</w:t>
      </w:r>
      <w:r w:rsidR="00BF7D4A">
        <w:rPr>
          <w:i/>
          <w:iCs/>
        </w:rPr>
        <w:t>’</w:t>
      </w:r>
      <w:r w:rsidRPr="008A7EC9">
        <w:rPr>
          <w:i/>
          <w:iCs/>
        </w:rPr>
        <w:t>étais en outre ravi d</w:t>
      </w:r>
      <w:r w:rsidR="00BF7D4A">
        <w:rPr>
          <w:i/>
          <w:iCs/>
        </w:rPr>
        <w:t>’</w:t>
      </w:r>
      <w:r w:rsidRPr="008A7EC9">
        <w:rPr>
          <w:i/>
          <w:iCs/>
        </w:rPr>
        <w:t>échapper à la responsabilité de tous les instants qu</w:t>
      </w:r>
      <w:r w:rsidR="00BF7D4A">
        <w:rPr>
          <w:i/>
          <w:iCs/>
        </w:rPr>
        <w:t>’</w:t>
      </w:r>
      <w:r w:rsidRPr="008A7EC9">
        <w:rPr>
          <w:i/>
          <w:iCs/>
        </w:rPr>
        <w:t>est celle d</w:t>
      </w:r>
      <w:r w:rsidR="00BF7D4A">
        <w:rPr>
          <w:i/>
          <w:iCs/>
        </w:rPr>
        <w:t>’</w:t>
      </w:r>
      <w:r w:rsidRPr="008A7EC9">
        <w:rPr>
          <w:i/>
          <w:iCs/>
        </w:rPr>
        <w:t>un commandant de compagnie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</w:t>
      </w:r>
      <w:r w:rsidR="00BF7D4A">
        <w:rPr>
          <w:i/>
          <w:iCs/>
        </w:rPr>
        <w:t>’</w:t>
      </w:r>
      <w:r w:rsidRPr="008A7EC9">
        <w:rPr>
          <w:i/>
          <w:iCs/>
        </w:rPr>
        <w:t>établissement des états</w:t>
      </w:r>
      <w:r w:rsidR="00BF7D4A">
        <w:t xml:space="preserve">, </w:t>
      </w:r>
      <w:r w:rsidRPr="008A7EC9">
        <w:rPr>
          <w:i/>
          <w:iCs/>
        </w:rPr>
        <w:t>les discussions avec le sergent-major et le fourrier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la comptabilité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si réduite qu</w:t>
      </w:r>
      <w:r w:rsidR="00BF7D4A">
        <w:rPr>
          <w:i/>
          <w:iCs/>
        </w:rPr>
        <w:t>’</w:t>
      </w:r>
      <w:r w:rsidRPr="008A7EC9">
        <w:rPr>
          <w:i/>
          <w:iCs/>
        </w:rPr>
        <w:t>elle soit en camp</w:t>
      </w:r>
      <w:r w:rsidRPr="008A7EC9">
        <w:rPr>
          <w:i/>
          <w:iCs/>
        </w:rPr>
        <w:t>a</w:t>
      </w:r>
      <w:r w:rsidRPr="008A7EC9">
        <w:rPr>
          <w:i/>
          <w:iCs/>
        </w:rPr>
        <w:t>gne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ne m</w:t>
      </w:r>
      <w:r w:rsidR="00BF7D4A">
        <w:rPr>
          <w:i/>
          <w:iCs/>
        </w:rPr>
        <w:t>’</w:t>
      </w:r>
      <w:r w:rsidRPr="008A7EC9">
        <w:rPr>
          <w:i/>
          <w:iCs/>
        </w:rPr>
        <w:t>auraient que médiocrement réjoui</w:t>
      </w:r>
      <w:r w:rsidR="00BF7D4A">
        <w:rPr>
          <w:i/>
          <w:iCs/>
        </w:rPr>
        <w:t xml:space="preserve">. </w:t>
      </w: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qui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pendant la retraite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n</w:t>
      </w:r>
      <w:r w:rsidR="00BF7D4A">
        <w:rPr>
          <w:i/>
          <w:iCs/>
        </w:rPr>
        <w:t>’</w:t>
      </w:r>
      <w:r w:rsidRPr="008A7EC9">
        <w:rPr>
          <w:i/>
          <w:iCs/>
        </w:rPr>
        <w:t>avait pas dormi une heure par nuit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qui était sorti le dernier de Guise en flammes et rentré le premier dans la Ville-au-Bois rasée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 xml:space="preserve">ce même </w:t>
      </w: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s</w:t>
      </w:r>
      <w:r w:rsidR="00BF7D4A">
        <w:rPr>
          <w:i/>
          <w:iCs/>
        </w:rPr>
        <w:t>’</w:t>
      </w:r>
      <w:r w:rsidRPr="008A7EC9">
        <w:rPr>
          <w:i/>
          <w:iCs/>
        </w:rPr>
        <w:t>acquittait des plus infimes détails avec une activité méthodique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Par moment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quand je voyais ce charmant intellectuel mettre à ces insuppo</w:t>
      </w:r>
      <w:r w:rsidRPr="008A7EC9">
        <w:rPr>
          <w:i/>
          <w:iCs/>
        </w:rPr>
        <w:t>r</w:t>
      </w:r>
      <w:r w:rsidRPr="008A7EC9">
        <w:rPr>
          <w:i/>
          <w:iCs/>
        </w:rPr>
        <w:t>tables besognes toute son attention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il m</w:t>
      </w:r>
      <w:r w:rsidR="00BF7D4A">
        <w:rPr>
          <w:i/>
          <w:iCs/>
        </w:rPr>
        <w:t>’</w:t>
      </w:r>
      <w:r w:rsidRPr="008A7EC9">
        <w:rPr>
          <w:i/>
          <w:iCs/>
        </w:rPr>
        <w:t>était arrivé de penser</w:t>
      </w:r>
      <w:r w:rsidR="00BF7D4A">
        <w:rPr>
          <w:i/>
          <w:iCs/>
        </w:rPr>
        <w:t xml:space="preserve"> : </w:t>
      </w:r>
      <w:r w:rsidRPr="008A7EC9">
        <w:rPr>
          <w:i/>
          <w:iCs/>
        </w:rPr>
        <w:t>Quel dérivatif cherche-t-il</w:t>
      </w:r>
      <w:r w:rsidR="00BF7D4A">
        <w:rPr>
          <w:i/>
          <w:iCs/>
        </w:rPr>
        <w:t xml:space="preserve"> ? </w:t>
      </w:r>
      <w:r w:rsidRPr="008A7EC9">
        <w:rPr>
          <w:i/>
          <w:iCs/>
        </w:rPr>
        <w:t>À quelles idées noires veut-il donc se soustraire</w:t>
      </w:r>
      <w:r w:rsidR="00BF7D4A">
        <w:rPr>
          <w:i/>
          <w:iCs/>
        </w:rPr>
        <w:t xml:space="preserve"> ?… </w:t>
      </w:r>
      <w:r w:rsidRPr="008A7EC9">
        <w:rPr>
          <w:i/>
          <w:iCs/>
        </w:rPr>
        <w:t>Alors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comme redoutant d</w:t>
      </w:r>
      <w:r w:rsidR="00BF7D4A">
        <w:rPr>
          <w:i/>
          <w:iCs/>
        </w:rPr>
        <w:t>’</w:t>
      </w:r>
      <w:r w:rsidRPr="008A7EC9">
        <w:rPr>
          <w:i/>
          <w:iCs/>
        </w:rPr>
        <w:t>être deviné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il v</w:t>
      </w:r>
      <w:r w:rsidRPr="008A7EC9">
        <w:rPr>
          <w:i/>
          <w:iCs/>
        </w:rPr>
        <w:t>e</w:t>
      </w:r>
      <w:r w:rsidRPr="008A7EC9">
        <w:rPr>
          <w:i/>
          <w:iCs/>
        </w:rPr>
        <w:t>nait à moi avec quelque plaisanterie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et le régiment ne com</w:t>
      </w:r>
      <w:r w:rsidRPr="008A7EC9">
        <w:rPr>
          <w:i/>
          <w:iCs/>
        </w:rPr>
        <w:t>p</w:t>
      </w:r>
      <w:r w:rsidRPr="008A7EC9">
        <w:rPr>
          <w:i/>
          <w:iCs/>
        </w:rPr>
        <w:t>tait pas de la journée de compagnon plus gai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plus insouciant</w:t>
      </w:r>
      <w:r w:rsidR="00BF7D4A">
        <w:rPr>
          <w:i/>
          <w:iCs/>
        </w:rPr>
        <w:t>.</w:t>
      </w:r>
    </w:p>
    <w:p w14:paraId="7808AC49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Ce soir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il était dans ses heures de gravité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Quoi d</w:t>
      </w:r>
      <w:r w:rsidR="00BF7D4A">
        <w:rPr>
          <w:i/>
          <w:iCs/>
        </w:rPr>
        <w:t>’</w:t>
      </w:r>
      <w:r w:rsidRPr="008A7EC9">
        <w:rPr>
          <w:i/>
          <w:iCs/>
        </w:rPr>
        <w:t>étonnant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avec la charge de répondre de deux cent cinquante hommes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dans un nouveau secteur</w:t>
      </w:r>
      <w:r w:rsidR="00BF7D4A">
        <w:rPr>
          <w:i/>
          <w:iCs/>
        </w:rPr>
        <w:t xml:space="preserve"> ? </w:t>
      </w:r>
      <w:r w:rsidRPr="008A7EC9">
        <w:rPr>
          <w:i/>
          <w:iCs/>
        </w:rPr>
        <w:t>Et puis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il avait peut-être des ordres que j</w:t>
      </w:r>
      <w:r w:rsidR="00BF7D4A">
        <w:rPr>
          <w:i/>
          <w:iCs/>
        </w:rPr>
        <w:t>’</w:t>
      </w:r>
      <w:r w:rsidRPr="008A7EC9">
        <w:rPr>
          <w:i/>
          <w:iCs/>
        </w:rPr>
        <w:t>ignorais encore</w:t>
      </w:r>
      <w:r w:rsidR="00BF7D4A">
        <w:rPr>
          <w:i/>
          <w:iCs/>
        </w:rPr>
        <w:t>.</w:t>
      </w:r>
    </w:p>
    <w:p w14:paraId="79B32D79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Où en sommes-nous</w:t>
      </w:r>
      <w:r>
        <w:rPr>
          <w:i/>
          <w:iCs/>
        </w:rPr>
        <w:t xml:space="preserve"> ? </w:t>
      </w:r>
      <w:r w:rsidR="009D75A4" w:rsidRPr="008A7EC9">
        <w:rPr>
          <w:i/>
          <w:iCs/>
        </w:rPr>
        <w:t>me demanda-t-il</w:t>
      </w:r>
      <w:r>
        <w:rPr>
          <w:i/>
          <w:iCs/>
        </w:rPr>
        <w:t>.</w:t>
      </w:r>
    </w:p>
    <w:p w14:paraId="7A47C8D1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lastRenderedPageBreak/>
        <w:t>Encore dix minutes de marche pour arriver au poste de commandement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dis-je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Et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plus bas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je l</w:t>
      </w:r>
      <w:r w:rsidR="00BF7D4A">
        <w:rPr>
          <w:i/>
          <w:iCs/>
        </w:rPr>
        <w:t>’</w:t>
      </w:r>
      <w:r w:rsidRPr="008A7EC9">
        <w:rPr>
          <w:i/>
          <w:iCs/>
        </w:rPr>
        <w:t>interrogeai</w:t>
      </w:r>
      <w:r w:rsidR="00BF7D4A">
        <w:rPr>
          <w:i/>
          <w:iCs/>
        </w:rPr>
        <w:t xml:space="preserve"> : </w:t>
      </w:r>
      <w:r w:rsidRPr="008A7EC9">
        <w:rPr>
          <w:i/>
          <w:iCs/>
        </w:rPr>
        <w:t>Y a-t-il du nouveau</w:t>
      </w:r>
      <w:r w:rsidR="00BF7D4A">
        <w:rPr>
          <w:i/>
          <w:iCs/>
        </w:rPr>
        <w:t> ?</w:t>
      </w:r>
    </w:p>
    <w:p w14:paraId="43D7DE4A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Une compagnie du bataillon doit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je crois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effectuer une opération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Mais ce n</w:t>
      </w:r>
      <w:r>
        <w:rPr>
          <w:i/>
          <w:iCs/>
        </w:rPr>
        <w:t>’</w:t>
      </w:r>
      <w:r w:rsidR="009D75A4" w:rsidRPr="008A7EC9">
        <w:rPr>
          <w:i/>
          <w:iCs/>
        </w:rPr>
        <w:t>est pas à notre tour de marcher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D</w:t>
      </w:r>
      <w:r>
        <w:rPr>
          <w:i/>
          <w:iCs/>
        </w:rPr>
        <w:t>’</w:t>
      </w:r>
      <w:r w:rsidR="009D75A4" w:rsidRPr="008A7EC9">
        <w:rPr>
          <w:i/>
          <w:iCs/>
        </w:rPr>
        <w:t>ailleurs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je vais rester au poste de commandement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Vous f</w:t>
      </w:r>
      <w:r w:rsidR="009D75A4" w:rsidRPr="008A7EC9">
        <w:rPr>
          <w:i/>
          <w:iCs/>
        </w:rPr>
        <w:t>e</w:t>
      </w:r>
      <w:r w:rsidR="009D75A4" w:rsidRPr="008A7EC9">
        <w:rPr>
          <w:i/>
          <w:iCs/>
        </w:rPr>
        <w:t>rez la relève sans moi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J</w:t>
      </w:r>
      <w:r>
        <w:rPr>
          <w:i/>
          <w:iCs/>
        </w:rPr>
        <w:t>’</w:t>
      </w:r>
      <w:r w:rsidR="009D75A4" w:rsidRPr="008A7EC9">
        <w:rPr>
          <w:i/>
          <w:iCs/>
        </w:rPr>
        <w:t>arriverai un quart d</w:t>
      </w:r>
      <w:r>
        <w:rPr>
          <w:i/>
          <w:iCs/>
        </w:rPr>
        <w:t>’</w:t>
      </w:r>
      <w:r w:rsidR="009D75A4" w:rsidRPr="008A7EC9">
        <w:rPr>
          <w:i/>
          <w:iCs/>
        </w:rPr>
        <w:t>heure après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avec les ordres</w:t>
      </w:r>
      <w:r>
        <w:rPr>
          <w:i/>
          <w:iCs/>
        </w:rPr>
        <w:t>.</w:t>
      </w:r>
    </w:p>
    <w:p w14:paraId="45B8AA8F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C</w:t>
      </w:r>
      <w:r w:rsidR="00BF7D4A">
        <w:rPr>
          <w:i/>
          <w:iCs/>
        </w:rPr>
        <w:t>’</w:t>
      </w:r>
      <w:r w:rsidRPr="008A7EC9">
        <w:rPr>
          <w:i/>
          <w:iCs/>
        </w:rPr>
        <w:t>était vraiment un endroit lugubre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que ce Blanc-Sablon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Au flanc d</w:t>
      </w:r>
      <w:r w:rsidR="00BF7D4A">
        <w:rPr>
          <w:i/>
          <w:iCs/>
        </w:rPr>
        <w:t>’</w:t>
      </w:r>
      <w:r w:rsidRPr="008A7EC9">
        <w:rPr>
          <w:i/>
          <w:iCs/>
        </w:rPr>
        <w:t>un ravin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une forêt naine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défoncée d</w:t>
      </w:r>
      <w:r w:rsidR="00BF7D4A">
        <w:rPr>
          <w:i/>
          <w:iCs/>
        </w:rPr>
        <w:t>’</w:t>
      </w:r>
      <w:r w:rsidRPr="008A7EC9">
        <w:rPr>
          <w:i/>
          <w:iCs/>
        </w:rPr>
        <w:t>obus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avec des saillants boisés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des trous d</w:t>
      </w:r>
      <w:r w:rsidR="00BF7D4A">
        <w:rPr>
          <w:i/>
          <w:iCs/>
        </w:rPr>
        <w:t>’</w:t>
      </w:r>
      <w:r w:rsidRPr="008A7EC9">
        <w:rPr>
          <w:i/>
          <w:iCs/>
        </w:rPr>
        <w:t>ombre et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devant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 chemin barr</w:t>
      </w:r>
      <w:r w:rsidRPr="008A7EC9">
        <w:rPr>
          <w:i/>
          <w:iCs/>
        </w:rPr>
        <w:t>i</w:t>
      </w:r>
      <w:r w:rsidRPr="008A7EC9">
        <w:rPr>
          <w:i/>
          <w:iCs/>
        </w:rPr>
        <w:t xml:space="preserve">cadé de branchages qui filait vers le village occupé à quelques </w:t>
      </w:r>
      <w:proofErr w:type="gramStart"/>
      <w:r w:rsidRPr="008A7EC9">
        <w:rPr>
          <w:i/>
          <w:iCs/>
        </w:rPr>
        <w:t>cents</w:t>
      </w:r>
      <w:proofErr w:type="gramEnd"/>
      <w:r w:rsidRPr="008A7EC9">
        <w:rPr>
          <w:i/>
          <w:iCs/>
        </w:rPr>
        <w:t xml:space="preserve"> mètres par l</w:t>
      </w:r>
      <w:r w:rsidR="00BF7D4A">
        <w:rPr>
          <w:i/>
          <w:iCs/>
        </w:rPr>
        <w:t>’</w:t>
      </w:r>
      <w:r w:rsidRPr="008A7EC9">
        <w:rPr>
          <w:i/>
          <w:iCs/>
        </w:rPr>
        <w:t>ennemi</w:t>
      </w:r>
      <w:r w:rsidR="00BF7D4A">
        <w:rPr>
          <w:i/>
          <w:iCs/>
        </w:rPr>
        <w:t>.</w:t>
      </w:r>
    </w:p>
    <w:p w14:paraId="78DEA293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Les soldats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muets jusqu</w:t>
      </w:r>
      <w:r w:rsidR="00BF7D4A">
        <w:rPr>
          <w:i/>
          <w:iCs/>
        </w:rPr>
        <w:t>’</w:t>
      </w:r>
      <w:r w:rsidRPr="008A7EC9">
        <w:rPr>
          <w:i/>
          <w:iCs/>
        </w:rPr>
        <w:t>alors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ne purent se défendre de brefs commentaires</w:t>
      </w:r>
      <w:r w:rsidR="00BF7D4A">
        <w:rPr>
          <w:i/>
          <w:iCs/>
        </w:rPr>
        <w:t>.</w:t>
      </w:r>
    </w:p>
    <w:p w14:paraId="4B4EF4A4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Eh bien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vrai</w:t>
      </w:r>
      <w:r>
        <w:rPr>
          <w:i/>
          <w:iCs/>
        </w:rPr>
        <w:t xml:space="preserve"> ! </w:t>
      </w:r>
      <w:r w:rsidR="009D75A4" w:rsidRPr="008A7EC9">
        <w:rPr>
          <w:i/>
          <w:iCs/>
        </w:rPr>
        <w:t>C</w:t>
      </w:r>
      <w:r>
        <w:rPr>
          <w:i/>
          <w:iCs/>
        </w:rPr>
        <w:t>’</w:t>
      </w:r>
      <w:r w:rsidR="009D75A4" w:rsidRPr="008A7EC9">
        <w:rPr>
          <w:i/>
          <w:iCs/>
        </w:rPr>
        <w:t>est du propre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Ça n</w:t>
      </w:r>
      <w:r>
        <w:rPr>
          <w:i/>
          <w:iCs/>
        </w:rPr>
        <w:t>’</w:t>
      </w:r>
      <w:r w:rsidR="009D75A4" w:rsidRPr="008A7EC9">
        <w:rPr>
          <w:i/>
          <w:iCs/>
        </w:rPr>
        <w:t>arrive qu</w:t>
      </w:r>
      <w:r>
        <w:rPr>
          <w:i/>
          <w:iCs/>
        </w:rPr>
        <w:t>’</w:t>
      </w:r>
      <w:r w:rsidR="009D75A4" w:rsidRPr="008A7EC9">
        <w:rPr>
          <w:i/>
          <w:iCs/>
        </w:rPr>
        <w:t>à nous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ces endroits-là</w:t>
      </w:r>
      <w:r>
        <w:rPr>
          <w:i/>
          <w:iCs/>
        </w:rPr>
        <w:t>…</w:t>
      </w:r>
    </w:p>
    <w:p w14:paraId="7C83AD5C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Silence</w:t>
      </w:r>
      <w:r>
        <w:rPr>
          <w:i/>
          <w:iCs/>
        </w:rPr>
        <w:t> !</w:t>
      </w:r>
    </w:p>
    <w:p w14:paraId="79CC1190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La relève a quelque chose d</w:t>
      </w:r>
      <w:r w:rsidR="00BF7D4A">
        <w:rPr>
          <w:i/>
          <w:iCs/>
        </w:rPr>
        <w:t>’</w:t>
      </w:r>
      <w:r w:rsidRPr="008A7EC9">
        <w:rPr>
          <w:i/>
          <w:iCs/>
        </w:rPr>
        <w:t>une figure de cotillon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Co</w:t>
      </w:r>
      <w:r w:rsidRPr="008A7EC9">
        <w:rPr>
          <w:i/>
          <w:iCs/>
        </w:rPr>
        <w:t>m</w:t>
      </w:r>
      <w:r w:rsidRPr="008A7EC9">
        <w:rPr>
          <w:i/>
          <w:iCs/>
        </w:rPr>
        <w:t>mandant de compagnie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chefs de sections</w:t>
      </w:r>
      <w:r w:rsidR="00BF7D4A">
        <w:t xml:space="preserve">, </w:t>
      </w:r>
      <w:r w:rsidRPr="008A7EC9">
        <w:rPr>
          <w:i/>
          <w:iCs/>
        </w:rPr>
        <w:t>caporaux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soldats doivent immédiatement trouver leur vis-à-vis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 commandant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 chef de section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 caporal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 soldat dont chacun a à prendre la place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Cela s</w:t>
      </w:r>
      <w:r w:rsidR="00BF7D4A">
        <w:rPr>
          <w:i/>
          <w:iCs/>
        </w:rPr>
        <w:t>’</w:t>
      </w:r>
      <w:r w:rsidRPr="008A7EC9">
        <w:rPr>
          <w:i/>
          <w:iCs/>
        </w:rPr>
        <w:t>opère en cinq minutes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sans bruit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sinon l</w:t>
      </w:r>
      <w:r w:rsidR="00BF7D4A">
        <w:rPr>
          <w:i/>
          <w:iCs/>
        </w:rPr>
        <w:t>’</w:t>
      </w:r>
      <w:r w:rsidRPr="008A7EC9">
        <w:rPr>
          <w:i/>
          <w:iCs/>
        </w:rPr>
        <w:t>artillerie ennemie aurait tôt fait de prendre sous son feu ces hommes entassés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dont la moitié n</w:t>
      </w:r>
      <w:r w:rsidR="00BF7D4A">
        <w:rPr>
          <w:i/>
          <w:iCs/>
        </w:rPr>
        <w:t>’</w:t>
      </w:r>
      <w:r w:rsidRPr="008A7EC9">
        <w:rPr>
          <w:i/>
          <w:iCs/>
        </w:rPr>
        <w:t>est pas abritée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et de les anéantir</w:t>
      </w:r>
      <w:r w:rsidR="00BF7D4A">
        <w:rPr>
          <w:i/>
          <w:iCs/>
        </w:rPr>
        <w:t>.</w:t>
      </w:r>
    </w:p>
    <w:p w14:paraId="1012E66D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Le silence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relativement aisé à obtenir de ceux qui arr</w:t>
      </w:r>
      <w:r w:rsidRPr="008A7EC9">
        <w:rPr>
          <w:i/>
          <w:iCs/>
        </w:rPr>
        <w:t>i</w:t>
      </w:r>
      <w:r w:rsidRPr="008A7EC9">
        <w:rPr>
          <w:i/>
          <w:iCs/>
        </w:rPr>
        <w:t>vent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</w:t>
      </w:r>
      <w:r w:rsidR="00BF7D4A">
        <w:rPr>
          <w:i/>
          <w:iCs/>
        </w:rPr>
        <w:t>’</w:t>
      </w:r>
      <w:r w:rsidRPr="008A7EC9">
        <w:rPr>
          <w:i/>
          <w:iCs/>
        </w:rPr>
        <w:t>obtient beaucoup moins aisément de ceux qui partent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La joie de bientôt dormir à l</w:t>
      </w:r>
      <w:r w:rsidR="00BF7D4A">
        <w:rPr>
          <w:i/>
          <w:iCs/>
        </w:rPr>
        <w:t>’</w:t>
      </w:r>
      <w:r w:rsidRPr="008A7EC9">
        <w:rPr>
          <w:i/>
          <w:iCs/>
        </w:rPr>
        <w:t>abri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de se reposer quelques jours à l</w:t>
      </w:r>
      <w:r w:rsidR="00BF7D4A">
        <w:rPr>
          <w:i/>
          <w:iCs/>
        </w:rPr>
        <w:t>’</w:t>
      </w:r>
      <w:r w:rsidRPr="008A7EC9">
        <w:rPr>
          <w:i/>
          <w:iCs/>
        </w:rPr>
        <w:t>arrière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les rend loquaces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 xml:space="preserve">ils </w:t>
      </w:r>
      <w:proofErr w:type="gramStart"/>
      <w:r w:rsidRPr="008A7EC9">
        <w:rPr>
          <w:i/>
          <w:iCs/>
        </w:rPr>
        <w:t>donnent</w:t>
      </w:r>
      <w:proofErr w:type="gramEnd"/>
      <w:r w:rsidRPr="008A7EC9">
        <w:rPr>
          <w:i/>
          <w:iCs/>
        </w:rPr>
        <w:t xml:space="preserve"> des conseils à leurs successeurs</w:t>
      </w:r>
      <w:r w:rsidR="00BF7D4A">
        <w:rPr>
          <w:i/>
          <w:iCs/>
        </w:rPr>
        <w:t> :</w:t>
      </w:r>
    </w:p>
    <w:p w14:paraId="72990E6C" w14:textId="77777777" w:rsidR="00BF7D4A" w:rsidRDefault="00BF7D4A" w:rsidP="009D75A4">
      <w:pPr>
        <w:rPr>
          <w:i/>
          <w:iCs/>
        </w:rPr>
      </w:pPr>
      <w:r>
        <w:rPr>
          <w:i/>
          <w:iCs/>
        </w:rPr>
        <w:lastRenderedPageBreak/>
        <w:t>— </w:t>
      </w:r>
      <w:r w:rsidR="009D75A4" w:rsidRPr="008A7EC9">
        <w:rPr>
          <w:i/>
          <w:iCs/>
        </w:rPr>
        <w:t>Et puis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ne te risque pas à ce créneau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Il y a un citoyen qui m</w:t>
      </w:r>
      <w:r>
        <w:rPr>
          <w:i/>
          <w:iCs/>
        </w:rPr>
        <w:t>’</w:t>
      </w:r>
      <w:r w:rsidR="009D75A4" w:rsidRPr="008A7EC9">
        <w:rPr>
          <w:i/>
          <w:iCs/>
        </w:rPr>
        <w:t>en veut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en face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J</w:t>
      </w:r>
      <w:r>
        <w:rPr>
          <w:i/>
          <w:iCs/>
        </w:rPr>
        <w:t>’</w:t>
      </w:r>
      <w:r w:rsidR="009D75A4" w:rsidRPr="008A7EC9">
        <w:rPr>
          <w:i/>
          <w:iCs/>
        </w:rPr>
        <w:t>y ai tiré trois fois dessus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aujourd</w:t>
      </w:r>
      <w:r>
        <w:rPr>
          <w:i/>
          <w:iCs/>
        </w:rPr>
        <w:t>’</w:t>
      </w:r>
      <w:r w:rsidR="009D75A4" w:rsidRPr="008A7EC9">
        <w:rPr>
          <w:i/>
          <w:iCs/>
        </w:rPr>
        <w:t>hui</w:t>
      </w:r>
      <w:r>
        <w:rPr>
          <w:i/>
          <w:iCs/>
        </w:rPr>
        <w:t xml:space="preserve"> ; </w:t>
      </w:r>
      <w:r w:rsidR="009D75A4" w:rsidRPr="008A7EC9">
        <w:rPr>
          <w:i/>
          <w:iCs/>
        </w:rPr>
        <w:t>s</w:t>
      </w:r>
      <w:r>
        <w:rPr>
          <w:i/>
          <w:iCs/>
        </w:rPr>
        <w:t>’</w:t>
      </w:r>
      <w:r w:rsidR="009D75A4" w:rsidRPr="008A7EC9">
        <w:rPr>
          <w:i/>
          <w:iCs/>
        </w:rPr>
        <w:t>il n</w:t>
      </w:r>
      <w:r>
        <w:rPr>
          <w:i/>
          <w:iCs/>
        </w:rPr>
        <w:t>’</w:t>
      </w:r>
      <w:r w:rsidR="009D75A4" w:rsidRPr="008A7EC9">
        <w:rPr>
          <w:i/>
          <w:iCs/>
        </w:rPr>
        <w:t>est pas mort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il doit vouloir se venger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Alors</w:t>
      </w:r>
      <w:r>
        <w:rPr>
          <w:i/>
          <w:iCs/>
        </w:rPr>
        <w:t>…</w:t>
      </w:r>
    </w:p>
    <w:p w14:paraId="33D21B44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Silence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donc</w:t>
      </w:r>
      <w:r>
        <w:rPr>
          <w:i/>
          <w:iCs/>
        </w:rPr>
        <w:t> !</w:t>
      </w:r>
    </w:p>
    <w:p w14:paraId="520D6DB8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Vraiment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quel ignoble secteur</w:t>
      </w:r>
      <w:r w:rsidR="00BF7D4A">
        <w:rPr>
          <w:i/>
          <w:iCs/>
        </w:rPr>
        <w:t xml:space="preserve"> : </w:t>
      </w:r>
      <w:r w:rsidRPr="008A7EC9">
        <w:rPr>
          <w:i/>
          <w:iCs/>
        </w:rPr>
        <w:t>quatre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cinq petits postes à fournir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douze sentinelles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sans compter les patrouilles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Ah</w:t>
      </w:r>
      <w:r w:rsidR="00BF7D4A">
        <w:rPr>
          <w:i/>
          <w:iCs/>
        </w:rPr>
        <w:t xml:space="preserve"> ! </w:t>
      </w:r>
      <w:r w:rsidRPr="008A7EC9">
        <w:rPr>
          <w:i/>
          <w:iCs/>
        </w:rPr>
        <w:t>mes pauvres diables ne vont pas pouvoir beaucoup dormir</w:t>
      </w:r>
      <w:r w:rsidR="00BF7D4A">
        <w:rPr>
          <w:i/>
          <w:iCs/>
        </w:rPr>
        <w:t>.</w:t>
      </w:r>
    </w:p>
    <w:p w14:paraId="20D3A868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Au revoir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monsieur</w:t>
      </w:r>
      <w:r>
        <w:rPr>
          <w:i/>
          <w:iCs/>
        </w:rPr>
        <w:t>.</w:t>
      </w:r>
    </w:p>
    <w:p w14:paraId="08E89CF6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Au revoir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et merci de votre amabilité</w:t>
      </w:r>
      <w:r>
        <w:rPr>
          <w:i/>
          <w:iCs/>
        </w:rPr>
        <w:t>.</w:t>
      </w:r>
    </w:p>
    <w:p w14:paraId="76E3EA8D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C</w:t>
      </w:r>
      <w:r w:rsidR="00BF7D4A">
        <w:rPr>
          <w:i/>
          <w:iCs/>
        </w:rPr>
        <w:t>’</w:t>
      </w:r>
      <w:r w:rsidRPr="008A7EC9">
        <w:rPr>
          <w:i/>
          <w:iCs/>
        </w:rPr>
        <w:t>est l</w:t>
      </w:r>
      <w:r w:rsidR="00BF7D4A">
        <w:rPr>
          <w:i/>
          <w:iCs/>
        </w:rPr>
        <w:t>’</w:t>
      </w:r>
      <w:r w:rsidRPr="008A7EC9">
        <w:rPr>
          <w:i/>
          <w:iCs/>
        </w:rPr>
        <w:t>officier de la compagnie relevée qui prend congé</w:t>
      </w:r>
      <w:r w:rsidR="00BF7D4A">
        <w:rPr>
          <w:i/>
          <w:iCs/>
        </w:rPr>
        <w:t xml:space="preserve"> : </w:t>
      </w:r>
      <w:r w:rsidRPr="008A7EC9">
        <w:rPr>
          <w:i/>
          <w:iCs/>
        </w:rPr>
        <w:t>la rumeur s</w:t>
      </w:r>
      <w:r w:rsidR="00BF7D4A">
        <w:rPr>
          <w:i/>
          <w:iCs/>
        </w:rPr>
        <w:t>’</w:t>
      </w:r>
      <w:r w:rsidRPr="008A7EC9">
        <w:rPr>
          <w:i/>
          <w:iCs/>
        </w:rPr>
        <w:t>efface dans le bois</w:t>
      </w:r>
      <w:r w:rsidR="00BF7D4A">
        <w:rPr>
          <w:i/>
          <w:iCs/>
        </w:rPr>
        <w:t>.</w:t>
      </w:r>
    </w:p>
    <w:p w14:paraId="368BC779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Il était temps</w:t>
      </w:r>
      <w:r w:rsidR="00BF7D4A">
        <w:rPr>
          <w:i/>
          <w:iCs/>
        </w:rPr>
        <w:t xml:space="preserve"> : </w:t>
      </w:r>
      <w:r w:rsidRPr="008A7EC9">
        <w:rPr>
          <w:i/>
          <w:iCs/>
        </w:rPr>
        <w:t>voici la lune</w:t>
      </w:r>
      <w:r w:rsidR="00BF7D4A">
        <w:rPr>
          <w:i/>
          <w:iCs/>
        </w:rPr>
        <w:t>.</w:t>
      </w:r>
    </w:p>
    <w:p w14:paraId="097EDE25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Triste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embuée de brouillard jaune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elle roule au milieu d</w:t>
      </w:r>
      <w:r w:rsidR="00BF7D4A">
        <w:rPr>
          <w:i/>
          <w:iCs/>
        </w:rPr>
        <w:t>’</w:t>
      </w:r>
      <w:r w:rsidRPr="008A7EC9">
        <w:rPr>
          <w:i/>
          <w:iCs/>
        </w:rPr>
        <w:t>un floconnement gris</w:t>
      </w:r>
      <w:r w:rsidR="00BF7D4A">
        <w:rPr>
          <w:i/>
          <w:iCs/>
        </w:rPr>
        <w:t>.</w:t>
      </w:r>
    </w:p>
    <w:p w14:paraId="65928809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Elle éclaire le navrant paysage blanchâtre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les troncs d</w:t>
      </w:r>
      <w:r w:rsidRPr="008A7EC9">
        <w:rPr>
          <w:i/>
          <w:iCs/>
        </w:rPr>
        <w:t>é</w:t>
      </w:r>
      <w:r w:rsidRPr="008A7EC9">
        <w:rPr>
          <w:i/>
          <w:iCs/>
        </w:rPr>
        <w:t>chiquetés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les glaises labourées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Les hommes ont disparu dans leurs abris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Les sentinelles inclinent vers la terre leur fusil dont il ne faut pas que reluise la baïonnette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Derrière nous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de petits tertres aplatis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avec de touchantes grilles de bois tordu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hautes comme la main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surgissent</w:t>
      </w:r>
      <w:r w:rsidR="00BF7D4A">
        <w:rPr>
          <w:i/>
          <w:iCs/>
        </w:rPr>
        <w:t>.</w:t>
      </w:r>
    </w:p>
    <w:p w14:paraId="71EFAAF4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Ce sont les tombes</w:t>
      </w:r>
      <w:r w:rsidR="00BF7D4A">
        <w:rPr>
          <w:i/>
          <w:iCs/>
        </w:rPr>
        <w:t>.</w:t>
      </w:r>
    </w:p>
    <w:p w14:paraId="0FFE3FAB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Les soldats ne les ont pas vues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Tant mieux</w:t>
      </w:r>
      <w:r w:rsidR="00BF7D4A">
        <w:rPr>
          <w:i/>
          <w:iCs/>
        </w:rPr>
        <w:t xml:space="preserve"> ! </w:t>
      </w:r>
      <w:r w:rsidRPr="008A7EC9">
        <w:rPr>
          <w:i/>
          <w:iCs/>
        </w:rPr>
        <w:t>Il est préfér</w:t>
      </w:r>
      <w:r w:rsidRPr="008A7EC9">
        <w:rPr>
          <w:i/>
          <w:iCs/>
        </w:rPr>
        <w:t>a</w:t>
      </w:r>
      <w:r w:rsidRPr="008A7EC9">
        <w:rPr>
          <w:i/>
          <w:iCs/>
        </w:rPr>
        <w:t>ble qu</w:t>
      </w:r>
      <w:r w:rsidR="00BF7D4A">
        <w:rPr>
          <w:i/>
          <w:iCs/>
        </w:rPr>
        <w:t>’</w:t>
      </w:r>
      <w:r w:rsidRPr="008A7EC9">
        <w:rPr>
          <w:i/>
          <w:iCs/>
        </w:rPr>
        <w:t>ils ne les aperçoivent que demain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au jour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quand ils s</w:t>
      </w:r>
      <w:r w:rsidRPr="008A7EC9">
        <w:rPr>
          <w:i/>
          <w:iCs/>
        </w:rPr>
        <w:t>e</w:t>
      </w:r>
      <w:r w:rsidRPr="008A7EC9">
        <w:rPr>
          <w:i/>
          <w:iCs/>
        </w:rPr>
        <w:t>ront habitués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quand le soleil versera sur notre monde sa rel</w:t>
      </w:r>
      <w:r w:rsidRPr="008A7EC9">
        <w:rPr>
          <w:i/>
          <w:iCs/>
        </w:rPr>
        <w:t>a</w:t>
      </w:r>
      <w:r w:rsidRPr="008A7EC9">
        <w:rPr>
          <w:i/>
          <w:iCs/>
        </w:rPr>
        <w:t>tive gaieté</w:t>
      </w:r>
      <w:r w:rsidR="00BF7D4A">
        <w:rPr>
          <w:i/>
          <w:iCs/>
        </w:rPr>
        <w:t>.</w:t>
      </w:r>
    </w:p>
    <w:p w14:paraId="24E04C63" w14:textId="127E3D31" w:rsidR="009D75A4" w:rsidRPr="008A7EC9" w:rsidRDefault="009D75A4" w:rsidP="00BF7D4A">
      <w:pPr>
        <w:pStyle w:val="Centr"/>
      </w:pPr>
      <w:r w:rsidRPr="008A7EC9">
        <w:t>*</w:t>
      </w:r>
    </w:p>
    <w:p w14:paraId="6ECBE300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lastRenderedPageBreak/>
        <w:t>Mes cinq petits postes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mes douze sentinelles sont placés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La compagnie est installée dans ses taupinières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La moitié qui n</w:t>
      </w:r>
      <w:r w:rsidR="00BF7D4A">
        <w:rPr>
          <w:i/>
          <w:iCs/>
        </w:rPr>
        <w:t>’</w:t>
      </w:r>
      <w:r w:rsidRPr="008A7EC9">
        <w:rPr>
          <w:i/>
          <w:iCs/>
        </w:rPr>
        <w:t>est pas de veille ronfle déjà</w:t>
      </w:r>
      <w:r w:rsidR="00BF7D4A">
        <w:rPr>
          <w:i/>
          <w:iCs/>
        </w:rPr>
        <w:t>.</w:t>
      </w:r>
    </w:p>
    <w:p w14:paraId="39C56DC0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Avec deux hommes de bonne volonté</w:t>
      </w:r>
      <w:r w:rsidR="00BF7D4A">
        <w:t xml:space="preserve"> – </w:t>
      </w:r>
      <w:r w:rsidRPr="008A7EC9">
        <w:rPr>
          <w:i/>
          <w:iCs/>
        </w:rPr>
        <w:t>on en trouve to</w:t>
      </w:r>
      <w:r w:rsidRPr="008A7EC9">
        <w:rPr>
          <w:i/>
          <w:iCs/>
        </w:rPr>
        <w:t>u</w:t>
      </w:r>
      <w:r w:rsidRPr="008A7EC9">
        <w:rPr>
          <w:i/>
          <w:iCs/>
        </w:rPr>
        <w:t>jours d</w:t>
      </w:r>
      <w:r w:rsidR="00BF7D4A">
        <w:rPr>
          <w:i/>
          <w:iCs/>
        </w:rPr>
        <w:t>’</w:t>
      </w:r>
      <w:r w:rsidRPr="008A7EC9">
        <w:rPr>
          <w:i/>
          <w:iCs/>
        </w:rPr>
        <w:t>éveillés et de curieux</w:t>
      </w:r>
      <w:r w:rsidR="00BF7D4A">
        <w:t xml:space="preserve"> – </w:t>
      </w:r>
      <w:r w:rsidRPr="008A7EC9">
        <w:rPr>
          <w:i/>
          <w:iCs/>
        </w:rPr>
        <w:t>je pars en patrouille</w:t>
      </w:r>
      <w:r w:rsidR="00BF7D4A">
        <w:rPr>
          <w:i/>
          <w:iCs/>
        </w:rPr>
        <w:t>.</w:t>
      </w:r>
    </w:p>
    <w:p w14:paraId="1754EAA9" w14:textId="7C24EE6E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 xml:space="preserve">Vous direz au lieutenant </w:t>
      </w:r>
      <w:proofErr w:type="spellStart"/>
      <w:r w:rsidR="009D75A4" w:rsidRPr="008A7EC9">
        <w:rPr>
          <w:i/>
          <w:iCs/>
        </w:rPr>
        <w:t>Vignerte</w:t>
      </w:r>
      <w:proofErr w:type="spellEnd"/>
      <w:r w:rsidR="009D75A4" w:rsidRPr="008A7EC9">
        <w:rPr>
          <w:i/>
          <w:iCs/>
        </w:rPr>
        <w:t xml:space="preserve"> que je suis allé faire la liaison avec la 2</w:t>
      </w:r>
      <w:r w:rsidRPr="008A7EC9">
        <w:rPr>
          <w:i/>
          <w:iCs/>
        </w:rPr>
        <w:t>3</w:t>
      </w:r>
      <w:r w:rsidRPr="00BF7D4A">
        <w:rPr>
          <w:i/>
          <w:iCs/>
          <w:vertAlign w:val="superscript"/>
        </w:rPr>
        <w:t>e</w:t>
      </w:r>
      <w:r>
        <w:rPr>
          <w:i/>
          <w:iCs/>
        </w:rPr>
        <w:t xml:space="preserve">, </w:t>
      </w:r>
      <w:r>
        <w:t xml:space="preserve">– </w:t>
      </w:r>
      <w:r w:rsidR="009D75A4" w:rsidRPr="008A7EC9">
        <w:rPr>
          <w:i/>
          <w:iCs/>
        </w:rPr>
        <w:t>qu</w:t>
      </w:r>
      <w:r>
        <w:rPr>
          <w:i/>
          <w:iCs/>
        </w:rPr>
        <w:t>’</w:t>
      </w:r>
      <w:r w:rsidR="009D75A4" w:rsidRPr="008A7EC9">
        <w:rPr>
          <w:i/>
          <w:iCs/>
        </w:rPr>
        <w:t>il m</w:t>
      </w:r>
      <w:r>
        <w:rPr>
          <w:i/>
          <w:iCs/>
        </w:rPr>
        <w:t>’</w:t>
      </w:r>
      <w:r w:rsidR="009D75A4" w:rsidRPr="008A7EC9">
        <w:rPr>
          <w:i/>
          <w:iCs/>
        </w:rPr>
        <w:t>attende dans mon abri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Je serai de retour dans un quart d</w:t>
      </w:r>
      <w:r>
        <w:rPr>
          <w:i/>
          <w:iCs/>
        </w:rPr>
        <w:t>’</w:t>
      </w:r>
      <w:r w:rsidR="009D75A4" w:rsidRPr="008A7EC9">
        <w:rPr>
          <w:i/>
          <w:iCs/>
        </w:rPr>
        <w:t>heure</w:t>
      </w:r>
      <w:r>
        <w:rPr>
          <w:i/>
          <w:iCs/>
        </w:rPr>
        <w:t>.</w:t>
      </w:r>
    </w:p>
    <w:p w14:paraId="35DCFE59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Nous nous coulons le long des haies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À intervalles rég</w:t>
      </w:r>
      <w:r w:rsidRPr="008A7EC9">
        <w:rPr>
          <w:i/>
          <w:iCs/>
        </w:rPr>
        <w:t>u</w:t>
      </w:r>
      <w:r w:rsidRPr="008A7EC9">
        <w:rPr>
          <w:i/>
          <w:iCs/>
        </w:rPr>
        <w:t>liers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une chandelle lumineuse s</w:t>
      </w:r>
      <w:r w:rsidR="00BF7D4A">
        <w:rPr>
          <w:i/>
          <w:iCs/>
        </w:rPr>
        <w:t>’</w:t>
      </w:r>
      <w:r w:rsidRPr="008A7EC9">
        <w:rPr>
          <w:i/>
          <w:iCs/>
        </w:rPr>
        <w:t>élève de la tranchée allemande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et retombe dans un halo bleu et blafard</w:t>
      </w:r>
      <w:r w:rsidR="00BF7D4A">
        <w:rPr>
          <w:i/>
          <w:iCs/>
        </w:rPr>
        <w:t>.</w:t>
      </w:r>
    </w:p>
    <w:p w14:paraId="492AF9E4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Qui vive</w:t>
      </w:r>
      <w:r>
        <w:rPr>
          <w:i/>
          <w:iCs/>
        </w:rPr>
        <w:t> !</w:t>
      </w:r>
    </w:p>
    <w:p w14:paraId="6A2E9DBD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Masséna</w:t>
      </w:r>
      <w:r>
        <w:rPr>
          <w:i/>
          <w:iCs/>
        </w:rPr>
        <w:t>.</w:t>
      </w:r>
    </w:p>
    <w:p w14:paraId="03D12223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Melun</w:t>
      </w:r>
      <w:r>
        <w:rPr>
          <w:i/>
          <w:iCs/>
        </w:rPr>
        <w:t>.</w:t>
      </w:r>
    </w:p>
    <w:p w14:paraId="5F0377C3" w14:textId="4A91E41C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C</w:t>
      </w:r>
      <w:r>
        <w:rPr>
          <w:i/>
          <w:iCs/>
        </w:rPr>
        <w:t>’</w:t>
      </w:r>
      <w:r w:rsidR="009D75A4" w:rsidRPr="008A7EC9">
        <w:rPr>
          <w:i/>
          <w:iCs/>
        </w:rPr>
        <w:t>est l</w:t>
      </w:r>
      <w:r>
        <w:rPr>
          <w:i/>
          <w:iCs/>
        </w:rPr>
        <w:t>’</w:t>
      </w:r>
      <w:r w:rsidR="009D75A4" w:rsidRPr="008A7EC9">
        <w:rPr>
          <w:i/>
          <w:iCs/>
        </w:rPr>
        <w:t>officier de la 2</w:t>
      </w:r>
      <w:r w:rsidRPr="008A7EC9">
        <w:rPr>
          <w:i/>
          <w:iCs/>
        </w:rPr>
        <w:t>4</w:t>
      </w:r>
      <w:r w:rsidRPr="00BF7D4A">
        <w:rPr>
          <w:i/>
          <w:iCs/>
          <w:vertAlign w:val="superscript"/>
        </w:rPr>
        <w:t>e</w:t>
      </w:r>
      <w:r w:rsidR="009D75A4" w:rsidRPr="008A7EC9">
        <w:rPr>
          <w:i/>
          <w:iCs/>
        </w:rPr>
        <w:t xml:space="preserve"> qui vient faire la liaison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Rien de nouveau chez vous</w:t>
      </w:r>
      <w:r>
        <w:rPr>
          <w:i/>
          <w:iCs/>
        </w:rPr>
        <w:t> ?</w:t>
      </w:r>
    </w:p>
    <w:p w14:paraId="2D24360D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Non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mon lieutenant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Si ce n</w:t>
      </w:r>
      <w:r>
        <w:rPr>
          <w:i/>
          <w:iCs/>
        </w:rPr>
        <w:t>’</w:t>
      </w:r>
      <w:r w:rsidR="009D75A4" w:rsidRPr="008A7EC9">
        <w:rPr>
          <w:i/>
          <w:iCs/>
        </w:rPr>
        <w:t>est qu</w:t>
      </w:r>
      <w:r>
        <w:rPr>
          <w:i/>
          <w:iCs/>
        </w:rPr>
        <w:t>’</w:t>
      </w:r>
      <w:r w:rsidR="009D75A4" w:rsidRPr="008A7EC9">
        <w:rPr>
          <w:i/>
          <w:iCs/>
        </w:rPr>
        <w:t>on s</w:t>
      </w:r>
      <w:r>
        <w:rPr>
          <w:i/>
          <w:iCs/>
        </w:rPr>
        <w:t>’</w:t>
      </w:r>
      <w:r w:rsidR="009D75A4" w:rsidRPr="008A7EC9">
        <w:rPr>
          <w:i/>
          <w:iCs/>
        </w:rPr>
        <w:t>est accroché avec une patrouille allemande</w:t>
      </w:r>
      <w:r>
        <w:rPr>
          <w:i/>
          <w:iCs/>
        </w:rPr>
        <w:t xml:space="preserve">. </w:t>
      </w:r>
      <w:proofErr w:type="gramStart"/>
      <w:r w:rsidR="009D75A4" w:rsidRPr="008A7EC9">
        <w:rPr>
          <w:i/>
          <w:iCs/>
        </w:rPr>
        <w:t>C</w:t>
      </w:r>
      <w:r>
        <w:rPr>
          <w:i/>
          <w:iCs/>
        </w:rPr>
        <w:t>’</w:t>
      </w:r>
      <w:r w:rsidR="009D75A4" w:rsidRPr="008A7EC9">
        <w:rPr>
          <w:i/>
          <w:iCs/>
        </w:rPr>
        <w:t>est</w:t>
      </w:r>
      <w:proofErr w:type="gramEnd"/>
      <w:r w:rsidR="009D75A4" w:rsidRPr="008A7EC9">
        <w:rPr>
          <w:i/>
          <w:iCs/>
        </w:rPr>
        <w:t xml:space="preserve"> les coups de fusil que vous avez entendus tout à l</w:t>
      </w:r>
      <w:r>
        <w:rPr>
          <w:i/>
          <w:iCs/>
        </w:rPr>
        <w:t>’</w:t>
      </w:r>
      <w:r w:rsidR="009D75A4" w:rsidRPr="008A7EC9">
        <w:rPr>
          <w:i/>
          <w:iCs/>
        </w:rPr>
        <w:t>heure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On en a tué un</w:t>
      </w:r>
      <w:r>
        <w:rPr>
          <w:i/>
          <w:iCs/>
        </w:rPr>
        <w:t>.</w:t>
      </w:r>
    </w:p>
    <w:p w14:paraId="18872E74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Un corps gît dans l</w:t>
      </w:r>
      <w:r w:rsidR="00BF7D4A">
        <w:rPr>
          <w:i/>
          <w:iCs/>
        </w:rPr>
        <w:t>’</w:t>
      </w:r>
      <w:r w:rsidRPr="008A7EC9">
        <w:rPr>
          <w:i/>
          <w:iCs/>
        </w:rPr>
        <w:t>herbe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Je me penche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Sur la patte d</w:t>
      </w:r>
      <w:r w:rsidR="00BF7D4A">
        <w:rPr>
          <w:i/>
          <w:iCs/>
        </w:rPr>
        <w:t>’</w:t>
      </w:r>
      <w:r w:rsidRPr="008A7EC9">
        <w:rPr>
          <w:i/>
          <w:iCs/>
        </w:rPr>
        <w:t>épaule il y a le n</w:t>
      </w:r>
      <w:r w:rsidR="00BF7D4A">
        <w:rPr>
          <w:i/>
          <w:iCs/>
        </w:rPr>
        <w:t>° </w:t>
      </w:r>
      <w:r w:rsidR="00BF7D4A" w:rsidRPr="008A7EC9">
        <w:rPr>
          <w:i/>
          <w:iCs/>
        </w:rPr>
        <w:t>1</w:t>
      </w:r>
      <w:r w:rsidRPr="008A7EC9">
        <w:rPr>
          <w:i/>
          <w:iCs/>
        </w:rPr>
        <w:t>82</w:t>
      </w:r>
      <w:r w:rsidR="00BF7D4A">
        <w:rPr>
          <w:i/>
          <w:iCs/>
        </w:rPr>
        <w:t>.</w:t>
      </w:r>
    </w:p>
    <w:p w14:paraId="4F5A2646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Et ses papiers</w:t>
      </w:r>
      <w:r>
        <w:rPr>
          <w:i/>
          <w:iCs/>
        </w:rPr>
        <w:t> ?</w:t>
      </w:r>
    </w:p>
    <w:p w14:paraId="20994AFF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Le capitaine les a</w:t>
      </w:r>
      <w:r>
        <w:rPr>
          <w:i/>
          <w:iCs/>
        </w:rPr>
        <w:t>.</w:t>
      </w:r>
    </w:p>
    <w:p w14:paraId="098D9511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Bien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 xml:space="preserve">Vous avez notre petit poste de droite </w:t>
      </w:r>
      <w:r w:rsidR="009D75A4" w:rsidRPr="008A7EC9">
        <w:t xml:space="preserve">à </w:t>
      </w:r>
      <w:r w:rsidR="009D75A4" w:rsidRPr="008A7EC9">
        <w:rPr>
          <w:i/>
          <w:iCs/>
        </w:rPr>
        <w:t>cent mètres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ici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dans le boqueteau</w:t>
      </w:r>
      <w:r>
        <w:rPr>
          <w:i/>
          <w:iCs/>
        </w:rPr>
        <w:t xml:space="preserve">… </w:t>
      </w:r>
      <w:r w:rsidR="009D75A4" w:rsidRPr="008A7EC9">
        <w:rPr>
          <w:i/>
          <w:iCs/>
        </w:rPr>
        <w:t>Ah</w:t>
      </w:r>
      <w:r>
        <w:rPr>
          <w:i/>
          <w:iCs/>
        </w:rPr>
        <w:t xml:space="preserve"> ! </w:t>
      </w:r>
      <w:r w:rsidR="009D75A4" w:rsidRPr="008A7EC9">
        <w:rPr>
          <w:i/>
          <w:iCs/>
        </w:rPr>
        <w:t>à deux heures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une patrouille pa</w:t>
      </w:r>
      <w:r w:rsidR="009D75A4" w:rsidRPr="008A7EC9">
        <w:rPr>
          <w:i/>
          <w:iCs/>
        </w:rPr>
        <w:t>s</w:t>
      </w:r>
      <w:r w:rsidR="009D75A4" w:rsidRPr="008A7EC9">
        <w:rPr>
          <w:i/>
          <w:iCs/>
        </w:rPr>
        <w:t>se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Pas de blagues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n</w:t>
      </w:r>
      <w:r>
        <w:rPr>
          <w:i/>
          <w:iCs/>
        </w:rPr>
        <w:t>’</w:t>
      </w:r>
      <w:r w:rsidR="009D75A4" w:rsidRPr="008A7EC9">
        <w:rPr>
          <w:i/>
          <w:iCs/>
        </w:rPr>
        <w:t>est-</w:t>
      </w:r>
      <w:r w:rsidR="009D75A4" w:rsidRPr="008A7EC9">
        <w:t xml:space="preserve">ce </w:t>
      </w:r>
      <w:r w:rsidR="009D75A4" w:rsidRPr="008A7EC9">
        <w:rPr>
          <w:i/>
          <w:iCs/>
        </w:rPr>
        <w:t>pas</w:t>
      </w:r>
      <w:r>
        <w:rPr>
          <w:i/>
          <w:iCs/>
        </w:rPr>
        <w:t> ?</w:t>
      </w:r>
    </w:p>
    <w:p w14:paraId="662BED37" w14:textId="77777777" w:rsidR="00BF7D4A" w:rsidRDefault="00BF7D4A" w:rsidP="009D75A4">
      <w:pPr>
        <w:rPr>
          <w:i/>
          <w:iCs/>
        </w:rPr>
      </w:pPr>
      <w:r>
        <w:rPr>
          <w:i/>
          <w:iCs/>
        </w:rPr>
        <w:lastRenderedPageBreak/>
        <w:t>— </w:t>
      </w:r>
      <w:r w:rsidR="009D75A4" w:rsidRPr="008A7EC9">
        <w:rPr>
          <w:i/>
          <w:iCs/>
        </w:rPr>
        <w:t>Bien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mon lieutenant</w:t>
      </w:r>
      <w:r>
        <w:rPr>
          <w:i/>
          <w:iCs/>
        </w:rPr>
        <w:t>.</w:t>
      </w:r>
    </w:p>
    <w:p w14:paraId="1105884E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Au revoir</w:t>
      </w:r>
      <w:r>
        <w:rPr>
          <w:i/>
          <w:iCs/>
        </w:rPr>
        <w:t>.</w:t>
      </w:r>
    </w:p>
    <w:p w14:paraId="7AF88D90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 xml:space="preserve">Je trouve en rentrant </w:t>
      </w: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dans mon abri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Il fume une cigarette</w:t>
      </w:r>
      <w:r w:rsidR="00BF7D4A">
        <w:rPr>
          <w:i/>
          <w:iCs/>
        </w:rPr>
        <w:t>.</w:t>
      </w:r>
    </w:p>
    <w:p w14:paraId="555BBB91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Je lui demande</w:t>
      </w:r>
      <w:r w:rsidR="00BF7D4A">
        <w:rPr>
          <w:i/>
          <w:iCs/>
        </w:rPr>
        <w:t xml:space="preserve"> : </w:t>
      </w:r>
      <w:r w:rsidRPr="008A7EC9">
        <w:rPr>
          <w:i/>
          <w:iCs/>
        </w:rPr>
        <w:t>Rien de nouveau</w:t>
      </w:r>
      <w:r w:rsidR="00BF7D4A">
        <w:rPr>
          <w:i/>
          <w:iCs/>
        </w:rPr>
        <w:t> ?</w:t>
      </w:r>
    </w:p>
    <w:p w14:paraId="5C66C8FE" w14:textId="4C95D03F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Rien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me répond-il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du moins pour cette nuit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Par exe</w:t>
      </w:r>
      <w:r w:rsidR="009D75A4" w:rsidRPr="008A7EC9">
        <w:rPr>
          <w:i/>
          <w:iCs/>
        </w:rPr>
        <w:t>m</w:t>
      </w:r>
      <w:r w:rsidR="009D75A4" w:rsidRPr="008A7EC9">
        <w:rPr>
          <w:i/>
          <w:iCs/>
        </w:rPr>
        <w:t>ple la 2</w:t>
      </w:r>
      <w:r w:rsidRPr="008A7EC9">
        <w:rPr>
          <w:i/>
          <w:iCs/>
        </w:rPr>
        <w:t>2</w:t>
      </w:r>
      <w:r w:rsidRPr="00BF7D4A">
        <w:rPr>
          <w:i/>
          <w:iCs/>
          <w:vertAlign w:val="superscript"/>
        </w:rPr>
        <w:t>e</w:t>
      </w:r>
      <w:r w:rsidR="009D75A4" w:rsidRPr="008A7EC9">
        <w:t xml:space="preserve"> </w:t>
      </w:r>
      <w:r w:rsidR="009D75A4" w:rsidRPr="008A7EC9">
        <w:rPr>
          <w:i/>
          <w:iCs/>
        </w:rPr>
        <w:t>va peut-être écoper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Il y a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devant elle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une corne de bois où nous avons de bonnes raisons pour croire qu</w:t>
      </w:r>
      <w:r>
        <w:rPr>
          <w:i/>
          <w:iCs/>
        </w:rPr>
        <w:t>’</w:t>
      </w:r>
      <w:r w:rsidR="009D75A4" w:rsidRPr="008A7EC9">
        <w:rPr>
          <w:i/>
          <w:iCs/>
        </w:rPr>
        <w:t>on mijote une sape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La 2</w:t>
      </w:r>
      <w:r w:rsidRPr="008A7EC9">
        <w:rPr>
          <w:i/>
          <w:iCs/>
        </w:rPr>
        <w:t>2</w:t>
      </w:r>
      <w:r w:rsidRPr="00BF7D4A">
        <w:rPr>
          <w:i/>
          <w:iCs/>
          <w:vertAlign w:val="superscript"/>
        </w:rPr>
        <w:t>e</w:t>
      </w:r>
      <w:r w:rsidR="009D75A4" w:rsidRPr="008A7EC9">
        <w:rPr>
          <w:i/>
          <w:iCs/>
        </w:rPr>
        <w:t xml:space="preserve"> doit aller voir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et mettre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si possible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du déso</w:t>
      </w:r>
      <w:r w:rsidR="009D75A4" w:rsidRPr="008A7EC9">
        <w:rPr>
          <w:i/>
          <w:iCs/>
        </w:rPr>
        <w:t>r</w:t>
      </w:r>
      <w:r w:rsidR="009D75A4" w:rsidRPr="008A7EC9">
        <w:rPr>
          <w:i/>
          <w:iCs/>
        </w:rPr>
        <w:t>dre dans ce travail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À six heures du matin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une section part</w:t>
      </w:r>
      <w:r>
        <w:t xml:space="preserve"> ; </w:t>
      </w:r>
      <w:r w:rsidR="009D75A4" w:rsidRPr="008A7EC9">
        <w:rPr>
          <w:i/>
          <w:iCs/>
        </w:rPr>
        <w:t>le reste suit pour appuyer le coup de main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Dès que les déton</w:t>
      </w:r>
      <w:r w:rsidR="009D75A4" w:rsidRPr="008A7EC9">
        <w:rPr>
          <w:i/>
          <w:iCs/>
        </w:rPr>
        <w:t>a</w:t>
      </w:r>
      <w:r w:rsidR="009D75A4" w:rsidRPr="008A7EC9">
        <w:rPr>
          <w:i/>
          <w:iCs/>
        </w:rPr>
        <w:t>tions retentiront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la 2</w:t>
      </w:r>
      <w:r w:rsidRPr="008A7EC9">
        <w:rPr>
          <w:i/>
          <w:iCs/>
        </w:rPr>
        <w:t>3</w:t>
      </w:r>
      <w:r w:rsidRPr="00BF7D4A">
        <w:rPr>
          <w:i/>
          <w:iCs/>
          <w:vertAlign w:val="superscript"/>
        </w:rPr>
        <w:t>e</w:t>
      </w:r>
      <w:r w:rsidR="009D75A4" w:rsidRPr="008A7EC9">
        <w:t xml:space="preserve"> </w:t>
      </w:r>
      <w:r w:rsidR="009D75A4" w:rsidRPr="008A7EC9">
        <w:rPr>
          <w:i/>
          <w:iCs/>
        </w:rPr>
        <w:t>doit donner de la mousqueterie sur la tranchée en face pour la fixer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Nous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nous n</w:t>
      </w:r>
      <w:r>
        <w:rPr>
          <w:i/>
          <w:iCs/>
        </w:rPr>
        <w:t>’</w:t>
      </w:r>
      <w:r w:rsidR="009D75A4" w:rsidRPr="008A7EC9">
        <w:rPr>
          <w:i/>
          <w:iCs/>
        </w:rPr>
        <w:t>avons à bouger que si les choses se gâtent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Mais en tout cas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la 2</w:t>
      </w:r>
      <w:r w:rsidRPr="008A7EC9">
        <w:rPr>
          <w:i/>
          <w:iCs/>
        </w:rPr>
        <w:t>3</w:t>
      </w:r>
      <w:r w:rsidRPr="00BF7D4A">
        <w:rPr>
          <w:i/>
          <w:iCs/>
          <w:vertAlign w:val="superscript"/>
        </w:rPr>
        <w:t>e</w:t>
      </w:r>
      <w:r w:rsidR="009D75A4" w:rsidRPr="008A7EC9">
        <w:rPr>
          <w:i/>
          <w:iCs/>
        </w:rPr>
        <w:t xml:space="preserve"> contre-attaque avant nous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Donc</w:t>
      </w:r>
      <w:r>
        <w:t xml:space="preserve">, </w:t>
      </w:r>
      <w:r w:rsidR="009D75A4" w:rsidRPr="008A7EC9">
        <w:rPr>
          <w:i/>
          <w:iCs/>
        </w:rPr>
        <w:t>nuit calme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Et vous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rien de nouveau</w:t>
      </w:r>
      <w:r>
        <w:rPr>
          <w:i/>
          <w:iCs/>
        </w:rPr>
        <w:t> ?</w:t>
      </w:r>
    </w:p>
    <w:p w14:paraId="35646924" w14:textId="77777777" w:rsidR="00BF7D4A" w:rsidRDefault="00BF7D4A" w:rsidP="009D75A4">
      <w:r>
        <w:rPr>
          <w:i/>
          <w:iCs/>
        </w:rPr>
        <w:t>— </w:t>
      </w:r>
      <w:r w:rsidR="009D75A4" w:rsidRPr="008A7EC9">
        <w:rPr>
          <w:i/>
          <w:iCs/>
        </w:rPr>
        <w:t>La compagnie est installée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dis-je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Si mal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</w:t>
      </w:r>
      <w:r>
        <w:rPr>
          <w:i/>
          <w:iCs/>
        </w:rPr>
        <w:t>’</w:t>
      </w:r>
      <w:r w:rsidR="009D75A4" w:rsidRPr="008A7EC9">
        <w:rPr>
          <w:i/>
          <w:iCs/>
        </w:rPr>
        <w:t>ailleurs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que je suis sûr qu</w:t>
      </w:r>
      <w:r>
        <w:rPr>
          <w:i/>
          <w:iCs/>
        </w:rPr>
        <w:t>’</w:t>
      </w:r>
      <w:r w:rsidR="009D75A4" w:rsidRPr="008A7EC9">
        <w:rPr>
          <w:i/>
          <w:iCs/>
        </w:rPr>
        <w:t>il n</w:t>
      </w:r>
      <w:r>
        <w:rPr>
          <w:i/>
          <w:iCs/>
        </w:rPr>
        <w:t>’</w:t>
      </w:r>
      <w:r w:rsidR="009D75A4" w:rsidRPr="008A7EC9">
        <w:rPr>
          <w:i/>
          <w:iCs/>
        </w:rPr>
        <w:t>y a pas à se méfier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Il y en aura toujours une bonne partie d</w:t>
      </w:r>
      <w:r>
        <w:rPr>
          <w:i/>
          <w:iCs/>
        </w:rPr>
        <w:t>’</w:t>
      </w:r>
      <w:r w:rsidR="009D75A4" w:rsidRPr="008A7EC9">
        <w:rPr>
          <w:i/>
          <w:iCs/>
        </w:rPr>
        <w:t>éveillée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J</w:t>
      </w:r>
      <w:r>
        <w:rPr>
          <w:i/>
          <w:iCs/>
        </w:rPr>
        <w:t>’</w:t>
      </w:r>
      <w:r w:rsidR="009D75A4" w:rsidRPr="008A7EC9">
        <w:rPr>
          <w:i/>
          <w:iCs/>
        </w:rPr>
        <w:t>ai fait la liaison à droite</w:t>
      </w:r>
      <w:r>
        <w:rPr>
          <w:i/>
          <w:iCs/>
        </w:rPr>
        <w:t xml:space="preserve"> ; </w:t>
      </w:r>
      <w:r w:rsidR="009D75A4" w:rsidRPr="008A7EC9">
        <w:rPr>
          <w:i/>
          <w:iCs/>
        </w:rPr>
        <w:t>là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rien d</w:t>
      </w:r>
      <w:r>
        <w:rPr>
          <w:i/>
          <w:iCs/>
        </w:rPr>
        <w:t>’</w:t>
      </w:r>
      <w:r w:rsidR="009D75A4" w:rsidRPr="008A7EC9">
        <w:rPr>
          <w:i/>
          <w:iCs/>
        </w:rPr>
        <w:t>important non plus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si ce n</w:t>
      </w:r>
      <w:r>
        <w:rPr>
          <w:i/>
          <w:iCs/>
        </w:rPr>
        <w:t>’</w:t>
      </w:r>
      <w:r w:rsidR="009D75A4" w:rsidRPr="008A7EC9">
        <w:rPr>
          <w:i/>
          <w:iCs/>
        </w:rPr>
        <w:t>est qu</w:t>
      </w:r>
      <w:r>
        <w:rPr>
          <w:i/>
          <w:iCs/>
        </w:rPr>
        <w:t>’</w:t>
      </w:r>
      <w:r w:rsidR="009D75A4" w:rsidRPr="008A7EC9">
        <w:rPr>
          <w:i/>
          <w:iCs/>
        </w:rPr>
        <w:t>ils ont eu maille à partir avec une patrouille allemande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Ils en ont démoli un</w:t>
      </w:r>
      <w:r>
        <w:t>.</w:t>
      </w:r>
    </w:p>
    <w:p w14:paraId="0BA1F190" w14:textId="77777777" w:rsidR="00BF7D4A" w:rsidRDefault="00BF7D4A" w:rsidP="009D75A4">
      <w:pPr>
        <w:rPr>
          <w:i/>
          <w:iCs/>
        </w:rPr>
      </w:pPr>
      <w:r>
        <w:t>— </w:t>
      </w:r>
      <w:r w:rsidR="009D75A4" w:rsidRPr="008A7EC9">
        <w:rPr>
          <w:i/>
          <w:iCs/>
        </w:rPr>
        <w:t>Ah</w:t>
      </w:r>
      <w:r>
        <w:rPr>
          <w:i/>
          <w:iCs/>
        </w:rPr>
        <w:t xml:space="preserve"> ! </w:t>
      </w:r>
      <w:r w:rsidR="009D75A4" w:rsidRPr="008A7EC9">
        <w:rPr>
          <w:i/>
          <w:iCs/>
        </w:rPr>
        <w:t xml:space="preserve">dit </w:t>
      </w:r>
      <w:proofErr w:type="spellStart"/>
      <w:r w:rsidR="009D75A4" w:rsidRPr="008A7EC9">
        <w:rPr>
          <w:i/>
          <w:iCs/>
        </w:rPr>
        <w:t>Vignerte</w:t>
      </w:r>
      <w:proofErr w:type="spellEnd"/>
      <w:r>
        <w:rPr>
          <w:i/>
          <w:iCs/>
        </w:rPr>
        <w:t xml:space="preserve">. </w:t>
      </w:r>
      <w:r w:rsidR="009D75A4" w:rsidRPr="008A7EC9">
        <w:rPr>
          <w:i/>
          <w:iCs/>
        </w:rPr>
        <w:t>Un fantassin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Un chasseur</w:t>
      </w:r>
      <w:r>
        <w:rPr>
          <w:i/>
          <w:iCs/>
        </w:rPr>
        <w:t> ?</w:t>
      </w:r>
    </w:p>
    <w:p w14:paraId="0CFCDDE7" w14:textId="13E2DC8E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Un fantassin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Infanterie prussienne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18</w:t>
      </w:r>
      <w:r w:rsidRPr="008A7EC9">
        <w:rPr>
          <w:i/>
          <w:iCs/>
        </w:rPr>
        <w:t>2</w:t>
      </w:r>
      <w:r w:rsidRPr="00BF7D4A">
        <w:rPr>
          <w:i/>
          <w:iCs/>
          <w:vertAlign w:val="superscript"/>
        </w:rPr>
        <w:t>e</w:t>
      </w:r>
      <w:r w:rsidR="009D75A4" w:rsidRPr="008A7EC9">
        <w:t xml:space="preserve"> </w:t>
      </w:r>
      <w:r w:rsidR="009D75A4" w:rsidRPr="008A7EC9">
        <w:rPr>
          <w:i/>
          <w:iCs/>
        </w:rPr>
        <w:t>régiment</w:t>
      </w:r>
      <w:r>
        <w:rPr>
          <w:i/>
          <w:iCs/>
        </w:rPr>
        <w:t>.</w:t>
      </w:r>
    </w:p>
    <w:p w14:paraId="480A4F16" w14:textId="77777777" w:rsidR="00BF7D4A" w:rsidRDefault="00BF7D4A" w:rsidP="009D75A4">
      <w:r>
        <w:rPr>
          <w:i/>
          <w:iCs/>
        </w:rPr>
        <w:t>— </w:t>
      </w:r>
      <w:r w:rsidR="009D75A4" w:rsidRPr="008A7EC9">
        <w:rPr>
          <w:i/>
          <w:iCs/>
        </w:rPr>
        <w:t>Je suis curieux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dit mon camarade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de savoir d</w:t>
      </w:r>
      <w:r>
        <w:rPr>
          <w:i/>
          <w:iCs/>
        </w:rPr>
        <w:t>’</w:t>
      </w:r>
      <w:r w:rsidR="009D75A4" w:rsidRPr="008A7EC9">
        <w:rPr>
          <w:i/>
          <w:iCs/>
        </w:rPr>
        <w:t>où vie</w:t>
      </w:r>
      <w:r w:rsidR="009D75A4" w:rsidRPr="008A7EC9">
        <w:rPr>
          <w:i/>
          <w:iCs/>
        </w:rPr>
        <w:t>n</w:t>
      </w:r>
      <w:r w:rsidR="009D75A4" w:rsidRPr="008A7EC9">
        <w:rPr>
          <w:i/>
          <w:iCs/>
        </w:rPr>
        <w:t>nent les gens que nous avons en face de nous</w:t>
      </w:r>
      <w:r>
        <w:t>.</w:t>
      </w:r>
    </w:p>
    <w:p w14:paraId="70F38C11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En disant ces mots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 xml:space="preserve">il tirait un petit memento </w:t>
      </w:r>
      <w:proofErr w:type="spellStart"/>
      <w:r w:rsidRPr="008A7EC9">
        <w:rPr>
          <w:i/>
          <w:iCs/>
        </w:rPr>
        <w:t>Lavauzelle</w:t>
      </w:r>
      <w:proofErr w:type="spellEnd"/>
      <w:r w:rsidR="00BF7D4A">
        <w:rPr>
          <w:i/>
          <w:iCs/>
        </w:rPr>
        <w:t> :</w:t>
      </w:r>
    </w:p>
    <w:p w14:paraId="30BF1BBE" w14:textId="6E7A4562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16</w:t>
      </w:r>
      <w:r w:rsidRPr="008A7EC9">
        <w:rPr>
          <w:i/>
          <w:iCs/>
        </w:rPr>
        <w:t>0</w:t>
      </w:r>
      <w:r w:rsidRPr="00BF7D4A">
        <w:rPr>
          <w:i/>
          <w:iCs/>
          <w:vertAlign w:val="superscript"/>
        </w:rPr>
        <w:t>e</w:t>
      </w:r>
      <w:r>
        <w:rPr>
          <w:i/>
          <w:iCs/>
        </w:rPr>
        <w:t xml:space="preserve">, </w:t>
      </w:r>
      <w:proofErr w:type="spellStart"/>
      <w:r w:rsidR="009D75A4" w:rsidRPr="008A7EC9">
        <w:rPr>
          <w:i/>
          <w:iCs/>
        </w:rPr>
        <w:t>Posen</w:t>
      </w:r>
      <w:proofErr w:type="spellEnd"/>
      <w:r>
        <w:t xml:space="preserve"> – </w:t>
      </w:r>
      <w:r w:rsidR="009D75A4" w:rsidRPr="008A7EC9">
        <w:t>18</w:t>
      </w:r>
      <w:r w:rsidRPr="008A7EC9">
        <w:t>0</w:t>
      </w:r>
      <w:r w:rsidRPr="00BF7D4A">
        <w:rPr>
          <w:vertAlign w:val="superscript"/>
        </w:rPr>
        <w:t>e</w:t>
      </w:r>
      <w:r>
        <w:t xml:space="preserve">, </w:t>
      </w:r>
      <w:r w:rsidR="009D75A4" w:rsidRPr="008A7EC9">
        <w:rPr>
          <w:i/>
          <w:iCs/>
        </w:rPr>
        <w:t>Altona</w:t>
      </w:r>
      <w:r>
        <w:t xml:space="preserve"> – </w:t>
      </w:r>
      <w:r w:rsidR="009D75A4" w:rsidRPr="008A7EC9">
        <w:rPr>
          <w:i/>
          <w:iCs/>
        </w:rPr>
        <w:t>18</w:t>
      </w:r>
      <w:r w:rsidRPr="008A7EC9">
        <w:rPr>
          <w:i/>
          <w:iCs/>
        </w:rPr>
        <w:t>2</w:t>
      </w:r>
      <w:r w:rsidRPr="00BF7D4A">
        <w:rPr>
          <w:i/>
          <w:iCs/>
          <w:vertAlign w:val="superscript"/>
        </w:rPr>
        <w:t>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Lippe</w:t>
      </w:r>
      <w:r>
        <w:t xml:space="preserve"> – </w:t>
      </w:r>
      <w:r w:rsidR="009D75A4" w:rsidRPr="008A7EC9">
        <w:rPr>
          <w:i/>
          <w:iCs/>
        </w:rPr>
        <w:t>18</w:t>
      </w:r>
      <w:r w:rsidRPr="008A7EC9">
        <w:rPr>
          <w:i/>
          <w:iCs/>
        </w:rPr>
        <w:t>2</w:t>
      </w:r>
      <w:r w:rsidRPr="00BF7D4A">
        <w:rPr>
          <w:i/>
          <w:iCs/>
          <w:vertAlign w:val="superscript"/>
        </w:rPr>
        <w:t>e</w:t>
      </w:r>
      <w:r>
        <w:rPr>
          <w:i/>
          <w:iCs/>
        </w:rPr>
        <w:t xml:space="preserve">, </w:t>
      </w:r>
      <w:proofErr w:type="spellStart"/>
      <w:r w:rsidR="009D75A4" w:rsidRPr="008A7EC9">
        <w:rPr>
          <w:i/>
          <w:iCs/>
        </w:rPr>
        <w:t>Laute</w:t>
      </w:r>
      <w:r w:rsidR="009D75A4" w:rsidRPr="008A7EC9">
        <w:rPr>
          <w:i/>
          <w:iCs/>
        </w:rPr>
        <w:t>n</w:t>
      </w:r>
      <w:r w:rsidR="009D75A4" w:rsidRPr="008A7EC9">
        <w:rPr>
          <w:i/>
          <w:iCs/>
        </w:rPr>
        <w:t>bourg</w:t>
      </w:r>
      <w:proofErr w:type="spellEnd"/>
      <w:r>
        <w:rPr>
          <w:i/>
          <w:iCs/>
        </w:rPr>
        <w:t xml:space="preserve">… </w:t>
      </w:r>
      <w:proofErr w:type="spellStart"/>
      <w:r w:rsidR="009D75A4" w:rsidRPr="008A7EC9">
        <w:rPr>
          <w:i/>
          <w:iCs/>
        </w:rPr>
        <w:t>Lautenbourg</w:t>
      </w:r>
      <w:proofErr w:type="spellEnd"/>
      <w:r>
        <w:rPr>
          <w:i/>
          <w:iCs/>
        </w:rPr>
        <w:t>…</w:t>
      </w:r>
    </w:p>
    <w:p w14:paraId="1E3B02BE" w14:textId="77777777" w:rsidR="00BF7D4A" w:rsidRDefault="00BF7D4A" w:rsidP="009D75A4">
      <w:pPr>
        <w:rPr>
          <w:i/>
          <w:iCs/>
        </w:rPr>
      </w:pPr>
      <w:r>
        <w:rPr>
          <w:i/>
          <w:iCs/>
        </w:rPr>
        <w:lastRenderedPageBreak/>
        <w:t>— </w:t>
      </w:r>
      <w:r w:rsidR="009D75A4" w:rsidRPr="008A7EC9">
        <w:rPr>
          <w:i/>
          <w:iCs/>
        </w:rPr>
        <w:t>Eh bien</w:t>
      </w:r>
      <w:r>
        <w:rPr>
          <w:i/>
          <w:iCs/>
        </w:rPr>
        <w:t> ?</w:t>
      </w:r>
    </w:p>
    <w:p w14:paraId="634E4CEF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Il répéta encore</w:t>
      </w:r>
      <w:r w:rsidR="00BF7D4A">
        <w:rPr>
          <w:i/>
          <w:iCs/>
        </w:rPr>
        <w:t> :</w:t>
      </w:r>
    </w:p>
    <w:p w14:paraId="31D64036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proofErr w:type="spellStart"/>
      <w:r w:rsidR="009D75A4" w:rsidRPr="008A7EC9">
        <w:rPr>
          <w:i/>
          <w:iCs/>
        </w:rPr>
        <w:t>Lautenbourg</w:t>
      </w:r>
      <w:proofErr w:type="spellEnd"/>
      <w:r>
        <w:rPr>
          <w:i/>
          <w:iCs/>
        </w:rPr>
        <w:t>.</w:t>
      </w:r>
    </w:p>
    <w:p w14:paraId="1C348476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Vous connaissez cela</w:t>
      </w:r>
      <w:r>
        <w:rPr>
          <w:i/>
          <w:iCs/>
        </w:rPr>
        <w:t xml:space="preserve">, </w:t>
      </w:r>
      <w:proofErr w:type="spellStart"/>
      <w:r w:rsidR="009D75A4" w:rsidRPr="008A7EC9">
        <w:rPr>
          <w:i/>
          <w:iCs/>
        </w:rPr>
        <w:t>Lautenbourg</w:t>
      </w:r>
      <w:proofErr w:type="spellEnd"/>
      <w:r>
        <w:rPr>
          <w:i/>
          <w:iCs/>
        </w:rPr>
        <w:t xml:space="preserve"> ? </w:t>
      </w:r>
      <w:r w:rsidR="009D75A4" w:rsidRPr="008A7EC9">
        <w:rPr>
          <w:i/>
          <w:iCs/>
        </w:rPr>
        <w:t>dis-je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un peu étonné par le son de sa voix</w:t>
      </w:r>
      <w:r>
        <w:rPr>
          <w:i/>
          <w:iCs/>
        </w:rPr>
        <w:t>.</w:t>
      </w:r>
    </w:p>
    <w:p w14:paraId="62952F24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Oui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répondit-il gravement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Vous êtes bien sûr du num</w:t>
      </w:r>
      <w:r w:rsidR="009D75A4" w:rsidRPr="008A7EC9">
        <w:rPr>
          <w:i/>
          <w:iCs/>
        </w:rPr>
        <w:t>é</w:t>
      </w:r>
      <w:r w:rsidR="009D75A4" w:rsidRPr="008A7EC9">
        <w:rPr>
          <w:i/>
          <w:iCs/>
        </w:rPr>
        <w:t>ro</w:t>
      </w:r>
      <w:r>
        <w:rPr>
          <w:i/>
          <w:iCs/>
        </w:rPr>
        <w:t> ?</w:t>
      </w:r>
    </w:p>
    <w:p w14:paraId="45E7275B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Mais oui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dis-je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un peu impatienté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Et puis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qu</w:t>
      </w:r>
      <w:r>
        <w:rPr>
          <w:i/>
          <w:iCs/>
        </w:rPr>
        <w:t>’</w:t>
      </w:r>
      <w:r w:rsidR="009D75A4" w:rsidRPr="008A7EC9">
        <w:rPr>
          <w:i/>
          <w:iCs/>
        </w:rPr>
        <w:t>est-ce que cela peut faire</w:t>
      </w:r>
      <w:r>
        <w:rPr>
          <w:i/>
          <w:iCs/>
        </w:rPr>
        <w:t xml:space="preserve"> ? </w:t>
      </w:r>
      <w:r w:rsidR="009D75A4" w:rsidRPr="008A7EC9">
        <w:rPr>
          <w:i/>
          <w:iCs/>
        </w:rPr>
        <w:t xml:space="preserve">De </w:t>
      </w:r>
      <w:proofErr w:type="spellStart"/>
      <w:r w:rsidR="009D75A4" w:rsidRPr="008A7EC9">
        <w:rPr>
          <w:i/>
          <w:iCs/>
        </w:rPr>
        <w:t>Lautenbourg</w:t>
      </w:r>
      <w:proofErr w:type="spellEnd"/>
      <w:r w:rsidR="009D75A4" w:rsidRPr="008A7EC9">
        <w:rPr>
          <w:i/>
          <w:iCs/>
        </w:rPr>
        <w:t xml:space="preserve"> ou d</w:t>
      </w:r>
      <w:r>
        <w:rPr>
          <w:i/>
          <w:iCs/>
        </w:rPr>
        <w:t>’</w:t>
      </w:r>
      <w:r w:rsidR="009D75A4" w:rsidRPr="008A7EC9">
        <w:rPr>
          <w:i/>
          <w:iCs/>
        </w:rPr>
        <w:t>ailleurs</w:t>
      </w:r>
      <w:r>
        <w:rPr>
          <w:i/>
          <w:iCs/>
        </w:rPr>
        <w:t> !</w:t>
      </w:r>
    </w:p>
    <w:p w14:paraId="06B28664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Évidemment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murmura-t-il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Qu</w:t>
      </w:r>
      <w:r>
        <w:rPr>
          <w:i/>
          <w:iCs/>
        </w:rPr>
        <w:t>’</w:t>
      </w:r>
      <w:r w:rsidR="009D75A4" w:rsidRPr="008A7EC9">
        <w:rPr>
          <w:i/>
          <w:iCs/>
        </w:rPr>
        <w:t>est-ce que cela peut fa</w:t>
      </w:r>
      <w:r w:rsidR="009D75A4" w:rsidRPr="008A7EC9">
        <w:rPr>
          <w:i/>
          <w:iCs/>
        </w:rPr>
        <w:t>i</w:t>
      </w:r>
      <w:r w:rsidR="009D75A4" w:rsidRPr="008A7EC9">
        <w:rPr>
          <w:i/>
          <w:iCs/>
        </w:rPr>
        <w:t>re</w:t>
      </w:r>
      <w:r>
        <w:rPr>
          <w:i/>
          <w:iCs/>
        </w:rPr>
        <w:t> !</w:t>
      </w:r>
    </w:p>
    <w:p w14:paraId="1C24B8CA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Je le regardai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</w:t>
      </w:r>
      <w:r w:rsidR="00BF7D4A">
        <w:rPr>
          <w:i/>
          <w:iCs/>
        </w:rPr>
        <w:t>’</w:t>
      </w:r>
      <w:r w:rsidRPr="008A7EC9">
        <w:rPr>
          <w:i/>
          <w:iCs/>
        </w:rPr>
        <w:t>autant plus facilement qu</w:t>
      </w:r>
      <w:r w:rsidR="00BF7D4A">
        <w:rPr>
          <w:i/>
          <w:iCs/>
        </w:rPr>
        <w:t>’</w:t>
      </w:r>
      <w:r w:rsidRPr="008A7EC9">
        <w:rPr>
          <w:i/>
          <w:iCs/>
        </w:rPr>
        <w:t>absorbé comme il était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il ne prêtait aucune attention à moi</w:t>
      </w:r>
      <w:r w:rsidR="00BF7D4A">
        <w:rPr>
          <w:i/>
          <w:iCs/>
        </w:rPr>
        <w:t>.</w:t>
      </w:r>
    </w:p>
    <w:p w14:paraId="5BEF43EC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proofErr w:type="spellStart"/>
      <w:r w:rsidR="009D75A4" w:rsidRPr="008A7EC9">
        <w:rPr>
          <w:i/>
          <w:iCs/>
        </w:rPr>
        <w:t>Vignerte</w:t>
      </w:r>
      <w:proofErr w:type="spellEnd"/>
      <w:r>
        <w:rPr>
          <w:i/>
          <w:iCs/>
        </w:rPr>
        <w:t xml:space="preserve">, </w:t>
      </w:r>
      <w:r w:rsidR="009D75A4" w:rsidRPr="008A7EC9">
        <w:rPr>
          <w:i/>
          <w:iCs/>
        </w:rPr>
        <w:t>lui dis-je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qu</w:t>
      </w:r>
      <w:r>
        <w:rPr>
          <w:i/>
          <w:iCs/>
        </w:rPr>
        <w:t>’</w:t>
      </w:r>
      <w:r w:rsidR="009D75A4" w:rsidRPr="008A7EC9">
        <w:rPr>
          <w:i/>
          <w:iCs/>
        </w:rPr>
        <w:t>y a-t-il</w:t>
      </w:r>
      <w:r>
        <w:rPr>
          <w:i/>
          <w:iCs/>
        </w:rPr>
        <w:t xml:space="preserve"> ? </w:t>
      </w:r>
      <w:r w:rsidR="009D75A4" w:rsidRPr="008A7EC9">
        <w:rPr>
          <w:i/>
          <w:iCs/>
        </w:rPr>
        <w:t>Vous ne me paraissez pas normal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Quelque mauvaise nouvelle</w:t>
      </w:r>
      <w:r>
        <w:rPr>
          <w:i/>
          <w:iCs/>
        </w:rPr>
        <w:t> ?</w:t>
      </w:r>
    </w:p>
    <w:p w14:paraId="767C340B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Mais déjà il s</w:t>
      </w:r>
      <w:r w:rsidR="00BF7D4A">
        <w:rPr>
          <w:i/>
          <w:iCs/>
        </w:rPr>
        <w:t>’</w:t>
      </w:r>
      <w:r w:rsidRPr="008A7EC9">
        <w:rPr>
          <w:i/>
          <w:iCs/>
        </w:rPr>
        <w:t>était repris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et haussant les épaules</w:t>
      </w:r>
      <w:r w:rsidR="00BF7D4A">
        <w:rPr>
          <w:i/>
          <w:iCs/>
        </w:rPr>
        <w:t> :</w:t>
      </w:r>
    </w:p>
    <w:p w14:paraId="1F4A5700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Mon pauvre ami</w:t>
      </w:r>
      <w:r>
        <w:rPr>
          <w:i/>
          <w:iCs/>
        </w:rPr>
        <w:t xml:space="preserve"> ! </w:t>
      </w:r>
      <w:r w:rsidR="009D75A4" w:rsidRPr="008A7EC9">
        <w:rPr>
          <w:i/>
          <w:iCs/>
        </w:rPr>
        <w:t>Une mauvaise nouvelle</w:t>
      </w:r>
      <w:r>
        <w:rPr>
          <w:i/>
          <w:iCs/>
        </w:rPr>
        <w:t xml:space="preserve"> ? </w:t>
      </w:r>
      <w:r w:rsidR="009D75A4" w:rsidRPr="008A7EC9">
        <w:rPr>
          <w:i/>
          <w:iCs/>
        </w:rPr>
        <w:t>Et de qui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s</w:t>
      </w:r>
      <w:r>
        <w:rPr>
          <w:i/>
          <w:iCs/>
        </w:rPr>
        <w:t>’</w:t>
      </w:r>
      <w:r w:rsidR="009D75A4" w:rsidRPr="008A7EC9">
        <w:rPr>
          <w:i/>
          <w:iCs/>
        </w:rPr>
        <w:t>il vous plaît</w:t>
      </w:r>
      <w:r>
        <w:rPr>
          <w:i/>
          <w:iCs/>
        </w:rPr>
        <w:t xml:space="preserve"> ? </w:t>
      </w:r>
      <w:r w:rsidR="009D75A4" w:rsidRPr="008A7EC9">
        <w:rPr>
          <w:i/>
          <w:iCs/>
        </w:rPr>
        <w:t>Je suis seul au monde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Vous le savez bien</w:t>
      </w:r>
      <w:r>
        <w:rPr>
          <w:i/>
          <w:iCs/>
        </w:rPr>
        <w:t>.</w:t>
      </w:r>
    </w:p>
    <w:p w14:paraId="32905A53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C</w:t>
      </w:r>
      <w:r>
        <w:rPr>
          <w:i/>
          <w:iCs/>
        </w:rPr>
        <w:t>’</w:t>
      </w:r>
      <w:r w:rsidR="009D75A4" w:rsidRPr="008A7EC9">
        <w:rPr>
          <w:i/>
          <w:iCs/>
        </w:rPr>
        <w:t>est égal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insistai-je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Vous êtes nerveux ce soir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Je préf</w:t>
      </w:r>
      <w:r w:rsidR="009D75A4" w:rsidRPr="008A7EC9">
        <w:rPr>
          <w:i/>
          <w:iCs/>
        </w:rPr>
        <w:t>è</w:t>
      </w:r>
      <w:r w:rsidR="009D75A4" w:rsidRPr="008A7EC9">
        <w:rPr>
          <w:i/>
          <w:iCs/>
        </w:rPr>
        <w:t>re que vous restiez avec moi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Vous pouvez établir où vous vo</w:t>
      </w:r>
      <w:r w:rsidR="009D75A4" w:rsidRPr="008A7EC9">
        <w:rPr>
          <w:i/>
          <w:iCs/>
        </w:rPr>
        <w:t>u</w:t>
      </w:r>
      <w:r w:rsidR="009D75A4" w:rsidRPr="008A7EC9">
        <w:rPr>
          <w:i/>
          <w:iCs/>
        </w:rPr>
        <w:t>lez votre poste de commandement</w:t>
      </w:r>
      <w:r>
        <w:rPr>
          <w:i/>
          <w:iCs/>
        </w:rPr>
        <w:t>.</w:t>
      </w:r>
    </w:p>
    <w:p w14:paraId="1C9A2F23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Il est vrai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interrompit-il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je suis un peu nerveux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Quelle heure est-il</w:t>
      </w:r>
      <w:r>
        <w:rPr>
          <w:i/>
          <w:iCs/>
        </w:rPr>
        <w:t> ?</w:t>
      </w:r>
    </w:p>
    <w:p w14:paraId="7701A68E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Sept heures</w:t>
      </w:r>
      <w:r>
        <w:rPr>
          <w:i/>
          <w:iCs/>
        </w:rPr>
        <w:t>.</w:t>
      </w:r>
    </w:p>
    <w:p w14:paraId="0BD1DCDD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Eh bien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jouons aux cartes</w:t>
      </w:r>
      <w:r>
        <w:rPr>
          <w:i/>
          <w:iCs/>
        </w:rPr>
        <w:t>.</w:t>
      </w:r>
    </w:p>
    <w:p w14:paraId="212C68DA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lastRenderedPageBreak/>
        <w:t>La proposition était si inattendue de sa part que les deux soldats que j</w:t>
      </w:r>
      <w:r w:rsidR="00BF7D4A">
        <w:rPr>
          <w:i/>
          <w:iCs/>
        </w:rPr>
        <w:t>’</w:t>
      </w:r>
      <w:r w:rsidRPr="008A7EC9">
        <w:rPr>
          <w:i/>
          <w:iCs/>
        </w:rPr>
        <w:t>avais pour compagnons levèrent la tête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abasou</w:t>
      </w:r>
      <w:r w:rsidRPr="008A7EC9">
        <w:rPr>
          <w:i/>
          <w:iCs/>
        </w:rPr>
        <w:t>r</w:t>
      </w:r>
      <w:r w:rsidRPr="008A7EC9">
        <w:rPr>
          <w:i/>
          <w:iCs/>
        </w:rPr>
        <w:t>dis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Jamais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à la compagnie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on n</w:t>
      </w:r>
      <w:r w:rsidR="00BF7D4A">
        <w:rPr>
          <w:i/>
          <w:iCs/>
        </w:rPr>
        <w:t>’</w:t>
      </w:r>
      <w:r w:rsidRPr="008A7EC9">
        <w:rPr>
          <w:i/>
          <w:iCs/>
        </w:rPr>
        <w:t xml:space="preserve">avait vu le lieutenant </w:t>
      </w:r>
      <w:proofErr w:type="spellStart"/>
      <w:r w:rsidRPr="008A7EC9">
        <w:rPr>
          <w:i/>
          <w:iCs/>
        </w:rPr>
        <w:t>Vigne</w:t>
      </w:r>
      <w:r w:rsidRPr="008A7EC9">
        <w:rPr>
          <w:i/>
          <w:iCs/>
        </w:rPr>
        <w:t>r</w:t>
      </w:r>
      <w:r w:rsidRPr="008A7EC9">
        <w:rPr>
          <w:i/>
          <w:iCs/>
        </w:rPr>
        <w:t>te</w:t>
      </w:r>
      <w:proofErr w:type="spellEnd"/>
      <w:r w:rsidRPr="008A7EC9">
        <w:rPr>
          <w:i/>
          <w:iCs/>
        </w:rPr>
        <w:t xml:space="preserve"> toucher une carte</w:t>
      </w:r>
      <w:r w:rsidR="00BF7D4A">
        <w:rPr>
          <w:i/>
          <w:iCs/>
        </w:rPr>
        <w:t>.</w:t>
      </w:r>
    </w:p>
    <w:p w14:paraId="275496F4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Holà</w:t>
      </w:r>
      <w:r>
        <w:rPr>
          <w:i/>
          <w:iCs/>
        </w:rPr>
        <w:t xml:space="preserve"> ! </w:t>
      </w:r>
      <w:r w:rsidR="009D75A4" w:rsidRPr="008A7EC9">
        <w:rPr>
          <w:i/>
          <w:iCs/>
        </w:rPr>
        <w:t>dit-il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vous deux</w:t>
      </w:r>
      <w:r>
        <w:rPr>
          <w:i/>
          <w:iCs/>
        </w:rPr>
        <w:t xml:space="preserve">, </w:t>
      </w:r>
      <w:proofErr w:type="spellStart"/>
      <w:r w:rsidR="009D75A4" w:rsidRPr="008A7EC9">
        <w:rPr>
          <w:i/>
          <w:iCs/>
        </w:rPr>
        <w:t>Damestoy</w:t>
      </w:r>
      <w:proofErr w:type="spellEnd"/>
      <w:r>
        <w:rPr>
          <w:i/>
          <w:iCs/>
        </w:rPr>
        <w:t xml:space="preserve">, </w:t>
      </w:r>
      <w:proofErr w:type="spellStart"/>
      <w:r w:rsidR="009D75A4" w:rsidRPr="008A7EC9">
        <w:rPr>
          <w:i/>
          <w:iCs/>
        </w:rPr>
        <w:t>Henriquez</w:t>
      </w:r>
      <w:proofErr w:type="spellEnd"/>
      <w:r>
        <w:rPr>
          <w:i/>
          <w:iCs/>
        </w:rPr>
        <w:t xml:space="preserve">, </w:t>
      </w:r>
      <w:r w:rsidR="009D75A4" w:rsidRPr="008A7EC9">
        <w:rPr>
          <w:i/>
          <w:iCs/>
        </w:rPr>
        <w:t>vous avez des cartes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n</w:t>
      </w:r>
      <w:r>
        <w:rPr>
          <w:i/>
          <w:iCs/>
        </w:rPr>
        <w:t>’</w:t>
      </w:r>
      <w:r w:rsidR="009D75A4" w:rsidRPr="008A7EC9">
        <w:rPr>
          <w:i/>
          <w:iCs/>
        </w:rPr>
        <w:t>est-ce pas</w:t>
      </w:r>
      <w:r>
        <w:rPr>
          <w:i/>
          <w:iCs/>
        </w:rPr>
        <w:t> ?</w:t>
      </w:r>
    </w:p>
    <w:p w14:paraId="0EB1B6F9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Ils firent un signe affirmatif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Comment n</w:t>
      </w:r>
      <w:r w:rsidR="00BF7D4A">
        <w:rPr>
          <w:i/>
          <w:iCs/>
        </w:rPr>
        <w:t>’</w:t>
      </w:r>
      <w:r w:rsidRPr="008A7EC9">
        <w:rPr>
          <w:i/>
          <w:iCs/>
        </w:rPr>
        <w:t>auraient-ils pas eu de cartes</w:t>
      </w:r>
      <w:r w:rsidR="00BF7D4A">
        <w:rPr>
          <w:i/>
          <w:iCs/>
        </w:rPr>
        <w:t>.</w:t>
      </w:r>
    </w:p>
    <w:p w14:paraId="707156F5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À quoi savez-vous jouer</w:t>
      </w:r>
      <w:r>
        <w:rPr>
          <w:i/>
          <w:iCs/>
        </w:rPr>
        <w:t> ?</w:t>
      </w:r>
    </w:p>
    <w:p w14:paraId="7C334AB9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À la</w:t>
      </w:r>
      <w:r w:rsidR="009D75A4" w:rsidRPr="008A7EC9">
        <w:t xml:space="preserve"> bourre</w:t>
      </w:r>
      <w:r>
        <w:t xml:space="preserve">, </w:t>
      </w:r>
      <w:r w:rsidR="009D75A4" w:rsidRPr="008A7EC9">
        <w:rPr>
          <w:i/>
          <w:iCs/>
        </w:rPr>
        <w:t>mon lieutenant</w:t>
      </w:r>
      <w:r>
        <w:rPr>
          <w:i/>
          <w:iCs/>
        </w:rPr>
        <w:t>.</w:t>
      </w:r>
    </w:p>
    <w:p w14:paraId="1ADD8D22" w14:textId="77777777" w:rsidR="00BF7D4A" w:rsidRDefault="00BF7D4A" w:rsidP="009D75A4">
      <w:r>
        <w:rPr>
          <w:i/>
          <w:iCs/>
        </w:rPr>
        <w:t>— </w:t>
      </w:r>
      <w:r w:rsidR="009D75A4" w:rsidRPr="008A7EC9">
        <w:rPr>
          <w:i/>
          <w:iCs/>
        </w:rPr>
        <w:t>Eh bien</w:t>
      </w:r>
      <w:r>
        <w:rPr>
          <w:i/>
          <w:iCs/>
        </w:rPr>
        <w:t xml:space="preserve">… </w:t>
      </w:r>
      <w:r w:rsidR="009D75A4" w:rsidRPr="008A7EC9">
        <w:rPr>
          <w:i/>
          <w:iCs/>
        </w:rPr>
        <w:t>jouons à la</w:t>
      </w:r>
      <w:r w:rsidR="009D75A4" w:rsidRPr="008A7EC9">
        <w:t xml:space="preserve"> bourre</w:t>
      </w:r>
      <w:r>
        <w:t>.</w:t>
      </w:r>
    </w:p>
    <w:p w14:paraId="754CF715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Ce fut une étrange partie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Au bout d</w:t>
      </w:r>
      <w:r w:rsidR="00BF7D4A">
        <w:rPr>
          <w:i/>
          <w:iCs/>
        </w:rPr>
        <w:t>’</w:t>
      </w:r>
      <w:r w:rsidRPr="008A7EC9">
        <w:rPr>
          <w:i/>
          <w:iCs/>
        </w:rPr>
        <w:t>une heure</w:t>
      </w:r>
      <w:r w:rsidR="00BF7D4A">
        <w:t xml:space="preserve">, </w:t>
      </w: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avait été copieusement</w:t>
      </w:r>
      <w:r w:rsidRPr="008A7EC9">
        <w:t xml:space="preserve"> bourré</w:t>
      </w:r>
      <w:r w:rsidR="00BF7D4A">
        <w:t xml:space="preserve">. </w:t>
      </w:r>
      <w:r w:rsidRPr="008A7EC9">
        <w:rPr>
          <w:i/>
          <w:iCs/>
        </w:rPr>
        <w:t>Les deux pauvres soldats se r</w:t>
      </w:r>
      <w:r w:rsidRPr="008A7EC9">
        <w:rPr>
          <w:i/>
          <w:iCs/>
        </w:rPr>
        <w:t>e</w:t>
      </w:r>
      <w:r w:rsidRPr="008A7EC9">
        <w:rPr>
          <w:i/>
          <w:iCs/>
        </w:rPr>
        <w:t>gardaient ahuris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se demandant ce qu</w:t>
      </w:r>
      <w:r w:rsidR="00BF7D4A">
        <w:rPr>
          <w:i/>
          <w:iCs/>
        </w:rPr>
        <w:t>’</w:t>
      </w:r>
      <w:r w:rsidRPr="008A7EC9">
        <w:rPr>
          <w:i/>
          <w:iCs/>
        </w:rPr>
        <w:t>il y avait de plus extr</w:t>
      </w:r>
      <w:r w:rsidRPr="008A7EC9">
        <w:rPr>
          <w:i/>
          <w:iCs/>
        </w:rPr>
        <w:t>a</w:t>
      </w:r>
      <w:r w:rsidRPr="008A7EC9">
        <w:rPr>
          <w:i/>
          <w:iCs/>
        </w:rPr>
        <w:t>ordinaire dans leur aventure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de l</w:t>
      </w:r>
      <w:r w:rsidR="00BF7D4A">
        <w:rPr>
          <w:i/>
          <w:iCs/>
        </w:rPr>
        <w:t>’</w:t>
      </w:r>
      <w:r w:rsidRPr="008A7EC9">
        <w:rPr>
          <w:i/>
          <w:iCs/>
        </w:rPr>
        <w:t xml:space="preserve">honneur que leur avait fait le lieutenant </w:t>
      </w:r>
      <w:proofErr w:type="spellStart"/>
      <w:r w:rsidRPr="008A7EC9">
        <w:rPr>
          <w:i/>
          <w:iCs/>
        </w:rPr>
        <w:t>Vignerte</w:t>
      </w:r>
      <w:proofErr w:type="spellEnd"/>
      <w:r w:rsidR="00BF7D4A">
        <w:rPr>
          <w:i/>
          <w:iCs/>
        </w:rPr>
        <w:t xml:space="preserve">, </w:t>
      </w:r>
      <w:r w:rsidRPr="008A7EC9">
        <w:rPr>
          <w:i/>
          <w:iCs/>
        </w:rPr>
        <w:t>ou de la somme</w:t>
      </w:r>
      <w:r w:rsidR="00BF7D4A">
        <w:t xml:space="preserve"> – </w:t>
      </w:r>
      <w:r w:rsidRPr="008A7EC9">
        <w:rPr>
          <w:i/>
          <w:iCs/>
        </w:rPr>
        <w:t>une dizaine de francs</w:t>
      </w:r>
      <w:r w:rsidR="00BF7D4A">
        <w:t xml:space="preserve"> – </w:t>
      </w:r>
      <w:r w:rsidRPr="008A7EC9">
        <w:rPr>
          <w:i/>
          <w:iCs/>
        </w:rPr>
        <w:t>qu</w:t>
      </w:r>
      <w:r w:rsidR="00BF7D4A">
        <w:rPr>
          <w:i/>
          <w:iCs/>
        </w:rPr>
        <w:t>’</w:t>
      </w:r>
      <w:r w:rsidRPr="008A7EC9">
        <w:rPr>
          <w:i/>
          <w:iCs/>
        </w:rPr>
        <w:t>ils lui avaient gagnée</w:t>
      </w:r>
      <w:r w:rsidR="00BF7D4A">
        <w:rPr>
          <w:i/>
          <w:iCs/>
        </w:rPr>
        <w:t>.</w:t>
      </w:r>
    </w:p>
    <w:p w14:paraId="0B0BF4A6" w14:textId="77777777" w:rsidR="00BF7D4A" w:rsidRDefault="009D75A4" w:rsidP="009D75A4">
      <w:r w:rsidRPr="008A7EC9">
        <w:rPr>
          <w:i/>
          <w:iCs/>
        </w:rPr>
        <w:t>Je le regardai avec de plus en plus d</w:t>
      </w:r>
      <w:r w:rsidR="00BF7D4A">
        <w:rPr>
          <w:i/>
          <w:iCs/>
        </w:rPr>
        <w:t>’</w:t>
      </w:r>
      <w:r w:rsidRPr="008A7EC9">
        <w:rPr>
          <w:i/>
          <w:iCs/>
        </w:rPr>
        <w:t>inquiétude</w:t>
      </w:r>
      <w:r w:rsidR="00BF7D4A">
        <w:t>.</w:t>
      </w:r>
    </w:p>
    <w:p w14:paraId="173264F1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Nerveusement il jeta les cartes</w:t>
      </w:r>
      <w:r w:rsidR="00BF7D4A">
        <w:rPr>
          <w:i/>
          <w:iCs/>
        </w:rPr>
        <w:t>.</w:t>
      </w:r>
    </w:p>
    <w:p w14:paraId="4508831D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Ce jeu est stupide</w:t>
      </w:r>
      <w:r>
        <w:t xml:space="preserve"> ; </w:t>
      </w:r>
      <w:r w:rsidR="009D75A4" w:rsidRPr="008A7EC9">
        <w:rPr>
          <w:i/>
          <w:iCs/>
        </w:rPr>
        <w:t>il est huit heures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je vais surveiller la première relève</w:t>
      </w:r>
      <w:r>
        <w:rPr>
          <w:i/>
          <w:iCs/>
        </w:rPr>
        <w:t>.</w:t>
      </w:r>
    </w:p>
    <w:p w14:paraId="393A41E2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Je vous accompagne</w:t>
      </w:r>
      <w:r>
        <w:rPr>
          <w:i/>
          <w:iCs/>
        </w:rPr>
        <w:t>.</w:t>
      </w:r>
    </w:p>
    <w:p w14:paraId="56365F73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Je n</w:t>
      </w:r>
      <w:r w:rsidR="00BF7D4A">
        <w:rPr>
          <w:i/>
          <w:iCs/>
        </w:rPr>
        <w:t>’</w:t>
      </w:r>
      <w:r w:rsidRPr="008A7EC9">
        <w:rPr>
          <w:i/>
          <w:iCs/>
        </w:rPr>
        <w:t>oublierai jamais cette nuit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Le ciel peu à peu s</w:t>
      </w:r>
      <w:r w:rsidR="00BF7D4A">
        <w:rPr>
          <w:i/>
          <w:iCs/>
        </w:rPr>
        <w:t>’</w:t>
      </w:r>
      <w:r w:rsidRPr="008A7EC9">
        <w:rPr>
          <w:i/>
          <w:iCs/>
        </w:rPr>
        <w:t>était dépouillé de sa toison de nuées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La lune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presque en son plein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brillait dans l</w:t>
      </w:r>
      <w:r w:rsidR="00BF7D4A">
        <w:rPr>
          <w:i/>
          <w:iCs/>
        </w:rPr>
        <w:t>’</w:t>
      </w:r>
      <w:r w:rsidRPr="008A7EC9">
        <w:rPr>
          <w:i/>
          <w:iCs/>
        </w:rPr>
        <w:t>azur bleu et froid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Sous elle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entre les groupes sombres des boqueteaux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 sable et les tranchées faisaient de longues traînées blanches</w:t>
      </w:r>
      <w:r w:rsidR="00BF7D4A">
        <w:rPr>
          <w:i/>
          <w:iCs/>
        </w:rPr>
        <w:t>.</w:t>
      </w:r>
    </w:p>
    <w:p w14:paraId="263106F7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lastRenderedPageBreak/>
        <w:t>L</w:t>
      </w:r>
      <w:r w:rsidR="00BF7D4A">
        <w:rPr>
          <w:i/>
          <w:iCs/>
        </w:rPr>
        <w:t>’</w:t>
      </w:r>
      <w:r w:rsidRPr="008A7EC9">
        <w:rPr>
          <w:i/>
          <w:iCs/>
        </w:rPr>
        <w:t>ascension des fusées lumineuses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devenues inutiles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</w:t>
      </w:r>
      <w:r w:rsidR="00BF7D4A">
        <w:rPr>
          <w:i/>
          <w:iCs/>
        </w:rPr>
        <w:t>’</w:t>
      </w:r>
      <w:r w:rsidRPr="008A7EC9">
        <w:rPr>
          <w:i/>
          <w:iCs/>
        </w:rPr>
        <w:t>était arrêtée</w:t>
      </w:r>
      <w:r w:rsidR="00BF7D4A">
        <w:rPr>
          <w:i/>
          <w:iCs/>
        </w:rPr>
        <w:t>.</w:t>
      </w:r>
    </w:p>
    <w:p w14:paraId="0567F1DC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Un grand silence régnait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Par moment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une balle perdue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avec un bourdonnement aigu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passait près de nous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Et l</w:t>
      </w:r>
      <w:r w:rsidR="00BF7D4A">
        <w:rPr>
          <w:i/>
          <w:iCs/>
        </w:rPr>
        <w:t>’</w:t>
      </w:r>
      <w:r w:rsidRPr="008A7EC9">
        <w:rPr>
          <w:i/>
          <w:iCs/>
        </w:rPr>
        <w:t>on e</w:t>
      </w:r>
      <w:r w:rsidRPr="008A7EC9">
        <w:rPr>
          <w:i/>
          <w:iCs/>
        </w:rPr>
        <w:t>n</w:t>
      </w:r>
      <w:r w:rsidRPr="008A7EC9">
        <w:rPr>
          <w:i/>
          <w:iCs/>
        </w:rPr>
        <w:t>tendait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après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la détonation du fusil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là-bas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dans la vallée</w:t>
      </w:r>
      <w:r w:rsidR="00BF7D4A">
        <w:rPr>
          <w:i/>
          <w:iCs/>
        </w:rPr>
        <w:t>.</w:t>
      </w:r>
    </w:p>
    <w:p w14:paraId="0E2B20E2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À voix basse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nous échangions le mot avec nos sentinelles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les unes aplaties dans un trou d</w:t>
      </w:r>
      <w:r w:rsidR="00BF7D4A">
        <w:rPr>
          <w:i/>
          <w:iCs/>
        </w:rPr>
        <w:t>’</w:t>
      </w:r>
      <w:r w:rsidRPr="008A7EC9">
        <w:rPr>
          <w:i/>
          <w:iCs/>
        </w:rPr>
        <w:t>obus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les autres accroupies derrière un buisson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La compagnie était déployée sur un front immense</w:t>
      </w:r>
      <w:r w:rsidR="00BF7D4A">
        <w:rPr>
          <w:i/>
          <w:iCs/>
        </w:rPr>
        <w:t xml:space="preserve"> : </w:t>
      </w:r>
      <w:r w:rsidRPr="008A7EC9">
        <w:rPr>
          <w:i/>
          <w:iCs/>
        </w:rPr>
        <w:t>cinq cents mètres au moins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</w:t>
      </w:r>
      <w:r w:rsidR="00BF7D4A">
        <w:rPr>
          <w:i/>
          <w:iCs/>
        </w:rPr>
        <w:t>’</w:t>
      </w:r>
      <w:r w:rsidRPr="008A7EC9">
        <w:rPr>
          <w:i/>
          <w:iCs/>
        </w:rPr>
        <w:t>inspection nous en prit une bonne heure</w:t>
      </w:r>
      <w:r w:rsidR="00BF7D4A">
        <w:rPr>
          <w:i/>
          <w:iCs/>
        </w:rPr>
        <w:t>.</w:t>
      </w:r>
    </w:p>
    <w:p w14:paraId="3C014193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Quand nous fûmes au bout</w:t>
      </w:r>
      <w:r w:rsidR="00BF7D4A">
        <w:rPr>
          <w:i/>
          <w:iCs/>
        </w:rPr>
        <w:t xml:space="preserve">, </w:t>
      </w: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me demanda</w:t>
      </w:r>
      <w:r w:rsidR="00BF7D4A">
        <w:rPr>
          <w:i/>
          <w:iCs/>
        </w:rPr>
        <w:t> :</w:t>
      </w:r>
    </w:p>
    <w:p w14:paraId="2CED2486" w14:textId="51B52F5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Où est le dernier poste de la 2</w:t>
      </w:r>
      <w:r w:rsidRPr="008A7EC9">
        <w:rPr>
          <w:i/>
          <w:iCs/>
        </w:rPr>
        <w:t>3</w:t>
      </w:r>
      <w:r w:rsidRPr="00BF7D4A">
        <w:rPr>
          <w:i/>
          <w:iCs/>
          <w:vertAlign w:val="superscript"/>
        </w:rPr>
        <w:t>e</w:t>
      </w:r>
      <w:r>
        <w:rPr>
          <w:i/>
          <w:iCs/>
        </w:rPr>
        <w:t> ?</w:t>
      </w:r>
    </w:p>
    <w:p w14:paraId="0EBD7F2A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Nous y allâmes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Les quatre soldats étaient en train d</w:t>
      </w:r>
      <w:r w:rsidR="00BF7D4A">
        <w:rPr>
          <w:i/>
          <w:iCs/>
        </w:rPr>
        <w:t>’</w:t>
      </w:r>
      <w:r w:rsidRPr="008A7EC9">
        <w:rPr>
          <w:i/>
          <w:iCs/>
        </w:rPr>
        <w:t>enterrer aussi profondément que possible le corps de l</w:t>
      </w:r>
      <w:r w:rsidR="00BF7D4A">
        <w:rPr>
          <w:i/>
          <w:iCs/>
        </w:rPr>
        <w:t>’</w:t>
      </w:r>
      <w:r w:rsidRPr="008A7EC9">
        <w:rPr>
          <w:i/>
          <w:iCs/>
        </w:rPr>
        <w:t>Allemand tué tout à l</w:t>
      </w:r>
      <w:r w:rsidR="00BF7D4A">
        <w:rPr>
          <w:i/>
          <w:iCs/>
        </w:rPr>
        <w:t>’</w:t>
      </w:r>
      <w:r w:rsidRPr="008A7EC9">
        <w:rPr>
          <w:i/>
          <w:iCs/>
        </w:rPr>
        <w:t>heure</w:t>
      </w:r>
      <w:r w:rsidR="00BF7D4A">
        <w:rPr>
          <w:i/>
          <w:iCs/>
        </w:rPr>
        <w:t>.</w:t>
      </w:r>
    </w:p>
    <w:p w14:paraId="7EF2A815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D</w:t>
      </w:r>
      <w:r w:rsidR="00BF7D4A">
        <w:rPr>
          <w:i/>
          <w:iCs/>
        </w:rPr>
        <w:t>’</w:t>
      </w:r>
      <w:r w:rsidRPr="008A7EC9">
        <w:rPr>
          <w:i/>
          <w:iCs/>
        </w:rPr>
        <w:t>un geste</w:t>
      </w:r>
      <w:r w:rsidR="00BF7D4A">
        <w:rPr>
          <w:i/>
          <w:iCs/>
        </w:rPr>
        <w:t xml:space="preserve">, </w:t>
      </w: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les écarta et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se penchant sur la fosse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il fouilla le sable qu</w:t>
      </w:r>
      <w:r w:rsidR="00BF7D4A">
        <w:rPr>
          <w:i/>
          <w:iCs/>
        </w:rPr>
        <w:t>’</w:t>
      </w:r>
      <w:r w:rsidRPr="008A7EC9">
        <w:rPr>
          <w:i/>
          <w:iCs/>
        </w:rPr>
        <w:t>ils étaient en train de rejeter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Le cadavre apparut</w:t>
      </w:r>
      <w:r w:rsidR="00BF7D4A">
        <w:rPr>
          <w:i/>
          <w:iCs/>
        </w:rPr>
        <w:t>.</w:t>
      </w:r>
    </w:p>
    <w:p w14:paraId="01D681F4" w14:textId="23EBD075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t>18</w:t>
      </w:r>
      <w:r w:rsidRPr="008A7EC9">
        <w:t>2</w:t>
      </w:r>
      <w:r w:rsidRPr="00BF7D4A">
        <w:rPr>
          <w:vertAlign w:val="superscript"/>
        </w:rPr>
        <w:t>e</w:t>
      </w:r>
      <w:r>
        <w:t xml:space="preserve">. </w:t>
      </w:r>
      <w:r w:rsidR="009D75A4" w:rsidRPr="008A7EC9">
        <w:rPr>
          <w:i/>
          <w:iCs/>
        </w:rPr>
        <w:t>C</w:t>
      </w:r>
      <w:r>
        <w:rPr>
          <w:i/>
          <w:iCs/>
        </w:rPr>
        <w:t>’</w:t>
      </w:r>
      <w:r w:rsidR="009D75A4" w:rsidRPr="008A7EC9">
        <w:rPr>
          <w:i/>
          <w:iCs/>
        </w:rPr>
        <w:t>est bien cela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murmura-t-il</w:t>
      </w:r>
      <w:r>
        <w:rPr>
          <w:i/>
          <w:iCs/>
        </w:rPr>
        <w:t>.</w:t>
      </w:r>
    </w:p>
    <w:p w14:paraId="5C15D249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Puis il me dit avec un frisson</w:t>
      </w:r>
      <w:r w:rsidR="00BF7D4A">
        <w:rPr>
          <w:i/>
          <w:iCs/>
        </w:rPr>
        <w:t> :</w:t>
      </w:r>
    </w:p>
    <w:p w14:paraId="1173E445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Rentrons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je commence à avoir froid</w:t>
      </w:r>
      <w:r>
        <w:rPr>
          <w:i/>
          <w:iCs/>
        </w:rPr>
        <w:t>.</w:t>
      </w:r>
    </w:p>
    <w:p w14:paraId="69FE1334" w14:textId="4C31115C" w:rsidR="009D75A4" w:rsidRPr="008A7EC9" w:rsidRDefault="009D75A4" w:rsidP="00BF7D4A">
      <w:pPr>
        <w:pStyle w:val="Centr"/>
      </w:pPr>
      <w:r w:rsidRPr="008A7EC9">
        <w:t>*</w:t>
      </w:r>
    </w:p>
    <w:p w14:paraId="3EF1F949" w14:textId="77777777" w:rsidR="00BF7D4A" w:rsidRDefault="009D75A4" w:rsidP="009D75A4">
      <w:pPr>
        <w:rPr>
          <w:i/>
          <w:iCs/>
        </w:rPr>
      </w:pPr>
      <w:proofErr w:type="spellStart"/>
      <w:r w:rsidRPr="008A7EC9">
        <w:rPr>
          <w:i/>
          <w:iCs/>
        </w:rPr>
        <w:t>Damestoy</w:t>
      </w:r>
      <w:proofErr w:type="spellEnd"/>
      <w:r w:rsidRPr="008A7EC9">
        <w:rPr>
          <w:i/>
          <w:iCs/>
        </w:rPr>
        <w:t xml:space="preserve"> et </w:t>
      </w:r>
      <w:proofErr w:type="spellStart"/>
      <w:r w:rsidRPr="008A7EC9">
        <w:rPr>
          <w:i/>
          <w:iCs/>
        </w:rPr>
        <w:t>Henriquez</w:t>
      </w:r>
      <w:proofErr w:type="spellEnd"/>
      <w:r w:rsidRPr="008A7EC9">
        <w:rPr>
          <w:i/>
          <w:iCs/>
        </w:rPr>
        <w:t xml:space="preserve"> dormaient dans la cahute où</w:t>
      </w:r>
      <w:r w:rsidRPr="008A7EC9">
        <w:t xml:space="preserve"> </w:t>
      </w:r>
      <w:r w:rsidRPr="008A7EC9">
        <w:rPr>
          <w:i/>
          <w:iCs/>
        </w:rPr>
        <w:t>étaient venus les retrouver les trois hommes de liaison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Avec la grande déférence des soldats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ils nous avaient arrangé la mei</w:t>
      </w:r>
      <w:r w:rsidRPr="008A7EC9">
        <w:rPr>
          <w:i/>
          <w:iCs/>
        </w:rPr>
        <w:t>l</w:t>
      </w:r>
      <w:r w:rsidRPr="008A7EC9">
        <w:rPr>
          <w:i/>
          <w:iCs/>
        </w:rPr>
        <w:t>leure place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Deux trous dans une paille abondante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sous un amas de couvertures brunes</w:t>
      </w:r>
      <w:r w:rsidR="00BF7D4A">
        <w:rPr>
          <w:i/>
          <w:iCs/>
        </w:rPr>
        <w:t>.</w:t>
      </w:r>
    </w:p>
    <w:p w14:paraId="544CE9EB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lastRenderedPageBreak/>
        <w:t>La respiration enfantine de ces braves gens rompait seule le silence et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par moment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 petit piaulement d</w:t>
      </w:r>
      <w:r w:rsidR="00BF7D4A">
        <w:rPr>
          <w:i/>
          <w:iCs/>
        </w:rPr>
        <w:t>’</w:t>
      </w:r>
      <w:r w:rsidRPr="008A7EC9">
        <w:rPr>
          <w:i/>
          <w:iCs/>
        </w:rPr>
        <w:t>un de ces m</w:t>
      </w:r>
      <w:r w:rsidRPr="008A7EC9">
        <w:rPr>
          <w:i/>
          <w:iCs/>
        </w:rPr>
        <w:t>i</w:t>
      </w:r>
      <w:r w:rsidRPr="008A7EC9">
        <w:rPr>
          <w:i/>
          <w:iCs/>
        </w:rPr>
        <w:t>nuscules mulots attiré par la paille toute pourvue encore d</w:t>
      </w:r>
      <w:r w:rsidR="00BF7D4A">
        <w:rPr>
          <w:i/>
          <w:iCs/>
        </w:rPr>
        <w:t>’</w:t>
      </w:r>
      <w:r w:rsidRPr="008A7EC9">
        <w:rPr>
          <w:i/>
          <w:iCs/>
        </w:rPr>
        <w:t>épis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 xml:space="preserve">Je ne voyais pas </w:t>
      </w:r>
      <w:proofErr w:type="spellStart"/>
      <w:r w:rsidRPr="008A7EC9">
        <w:rPr>
          <w:i/>
          <w:iCs/>
        </w:rPr>
        <w:t>Vignerte</w:t>
      </w:r>
      <w:proofErr w:type="spellEnd"/>
      <w:r w:rsidR="00BF7D4A">
        <w:rPr>
          <w:i/>
          <w:iCs/>
        </w:rPr>
        <w:t xml:space="preserve">, </w:t>
      </w:r>
      <w:r w:rsidRPr="008A7EC9">
        <w:rPr>
          <w:i/>
          <w:iCs/>
        </w:rPr>
        <w:t>étendu à mon côté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mais je le sentais qui ne dormait pas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La porte de la cahute s</w:t>
      </w:r>
      <w:r w:rsidR="00BF7D4A">
        <w:rPr>
          <w:i/>
          <w:iCs/>
        </w:rPr>
        <w:t>’</w:t>
      </w:r>
      <w:r w:rsidRPr="008A7EC9">
        <w:rPr>
          <w:i/>
          <w:iCs/>
        </w:rPr>
        <w:t>ouvrait en un trou bleu sur le firmament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au fond duquel pendait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comme une larme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une étoile d</w:t>
      </w:r>
      <w:r w:rsidR="00BF7D4A">
        <w:rPr>
          <w:i/>
          <w:iCs/>
        </w:rPr>
        <w:t>’</w:t>
      </w:r>
      <w:r w:rsidRPr="008A7EC9">
        <w:rPr>
          <w:i/>
          <w:iCs/>
        </w:rPr>
        <w:t>argent</w:t>
      </w:r>
      <w:r w:rsidR="00BF7D4A">
        <w:rPr>
          <w:i/>
          <w:iCs/>
        </w:rPr>
        <w:t>.</w:t>
      </w:r>
    </w:p>
    <w:p w14:paraId="6ECC3807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Une heure passa ainsi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peut-être</w:t>
      </w:r>
      <w:r w:rsidR="00BF7D4A">
        <w:rPr>
          <w:i/>
          <w:iCs/>
        </w:rPr>
        <w:t xml:space="preserve">. </w:t>
      </w: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n</w:t>
      </w:r>
      <w:r w:rsidR="00BF7D4A">
        <w:rPr>
          <w:i/>
          <w:iCs/>
        </w:rPr>
        <w:t>’</w:t>
      </w:r>
      <w:r w:rsidRPr="008A7EC9">
        <w:rPr>
          <w:i/>
          <w:iCs/>
        </w:rPr>
        <w:t>avait pas bougé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Il avait dû s</w:t>
      </w:r>
      <w:r w:rsidR="00BF7D4A">
        <w:rPr>
          <w:i/>
          <w:iCs/>
        </w:rPr>
        <w:t>’</w:t>
      </w:r>
      <w:r w:rsidRPr="008A7EC9">
        <w:rPr>
          <w:i/>
          <w:iCs/>
        </w:rPr>
        <w:t>endormir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ce mystérieux camarade que la guerre m</w:t>
      </w:r>
      <w:r w:rsidR="00BF7D4A">
        <w:rPr>
          <w:i/>
          <w:iCs/>
        </w:rPr>
        <w:t>’</w:t>
      </w:r>
      <w:r w:rsidRPr="008A7EC9">
        <w:rPr>
          <w:i/>
          <w:iCs/>
        </w:rPr>
        <w:t>avait envoyé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Pourquoi était-il si troublé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ce soir</w:t>
      </w:r>
      <w:r w:rsidR="00BF7D4A">
        <w:rPr>
          <w:i/>
          <w:iCs/>
        </w:rPr>
        <w:t xml:space="preserve"> ? </w:t>
      </w:r>
      <w:r w:rsidRPr="008A7EC9">
        <w:rPr>
          <w:i/>
          <w:iCs/>
        </w:rPr>
        <w:t>Quel souvenir était venu usurper une pensée qu</w:t>
      </w:r>
      <w:r w:rsidR="00BF7D4A">
        <w:rPr>
          <w:i/>
          <w:iCs/>
        </w:rPr>
        <w:t>’</w:t>
      </w:r>
      <w:r w:rsidRPr="008A7EC9">
        <w:rPr>
          <w:i/>
          <w:iCs/>
        </w:rPr>
        <w:t>il pliait sauv</w:t>
      </w:r>
      <w:r w:rsidRPr="008A7EC9">
        <w:rPr>
          <w:i/>
          <w:iCs/>
        </w:rPr>
        <w:t>a</w:t>
      </w:r>
      <w:r w:rsidRPr="008A7EC9">
        <w:rPr>
          <w:i/>
          <w:iCs/>
        </w:rPr>
        <w:t>gement aux mille détails de la guerre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comme pour l</w:t>
      </w:r>
      <w:r w:rsidR="00BF7D4A">
        <w:rPr>
          <w:i/>
          <w:iCs/>
        </w:rPr>
        <w:t>’</w:t>
      </w:r>
      <w:r w:rsidRPr="008A7EC9">
        <w:rPr>
          <w:i/>
          <w:iCs/>
        </w:rPr>
        <w:t>empêcher de vagabonder à travers des mondes interdits</w:t>
      </w:r>
      <w:r w:rsidR="00BF7D4A">
        <w:rPr>
          <w:i/>
          <w:iCs/>
        </w:rPr>
        <w:t> ?…</w:t>
      </w:r>
    </w:p>
    <w:p w14:paraId="0CC7F2A9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Et soudain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j</w:t>
      </w:r>
      <w:r w:rsidR="00BF7D4A">
        <w:rPr>
          <w:i/>
          <w:iCs/>
        </w:rPr>
        <w:t>’</w:t>
      </w:r>
      <w:r w:rsidRPr="008A7EC9">
        <w:rPr>
          <w:i/>
          <w:iCs/>
        </w:rPr>
        <w:t>entendis un grand soupir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tandis qu</w:t>
      </w:r>
      <w:r w:rsidR="00BF7D4A">
        <w:rPr>
          <w:i/>
          <w:iCs/>
        </w:rPr>
        <w:t>’</w:t>
      </w:r>
      <w:r w:rsidRPr="008A7EC9">
        <w:rPr>
          <w:i/>
          <w:iCs/>
        </w:rPr>
        <w:t>une main saisissait la mienne</w:t>
      </w:r>
      <w:r w:rsidR="00BF7D4A">
        <w:rPr>
          <w:i/>
          <w:iCs/>
        </w:rPr>
        <w:t>.</w:t>
      </w:r>
    </w:p>
    <w:p w14:paraId="516F8DD9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proofErr w:type="spellStart"/>
      <w:r w:rsidR="009D75A4" w:rsidRPr="008A7EC9">
        <w:rPr>
          <w:i/>
          <w:iCs/>
        </w:rPr>
        <w:t>Vignerte</w:t>
      </w:r>
      <w:proofErr w:type="spellEnd"/>
      <w:r>
        <w:rPr>
          <w:i/>
          <w:iCs/>
        </w:rPr>
        <w:t xml:space="preserve">, </w:t>
      </w:r>
      <w:r w:rsidR="009D75A4" w:rsidRPr="008A7EC9">
        <w:rPr>
          <w:i/>
          <w:iCs/>
        </w:rPr>
        <w:t>pour Dieu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qu</w:t>
      </w:r>
      <w:r>
        <w:rPr>
          <w:i/>
          <w:iCs/>
        </w:rPr>
        <w:t>’</w:t>
      </w:r>
      <w:r w:rsidR="009D75A4" w:rsidRPr="008A7EC9">
        <w:rPr>
          <w:i/>
          <w:iCs/>
        </w:rPr>
        <w:t>avez-vous</w:t>
      </w:r>
      <w:r>
        <w:rPr>
          <w:i/>
          <w:iCs/>
        </w:rPr>
        <w:t> ?</w:t>
      </w:r>
    </w:p>
    <w:p w14:paraId="35053601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Je n</w:t>
      </w:r>
      <w:r w:rsidR="00BF7D4A">
        <w:rPr>
          <w:i/>
          <w:iCs/>
        </w:rPr>
        <w:t>’</w:t>
      </w:r>
      <w:r w:rsidRPr="008A7EC9">
        <w:rPr>
          <w:i/>
          <w:iCs/>
        </w:rPr>
        <w:t>eus d</w:t>
      </w:r>
      <w:r w:rsidR="00BF7D4A">
        <w:rPr>
          <w:i/>
          <w:iCs/>
        </w:rPr>
        <w:t>’</w:t>
      </w:r>
      <w:r w:rsidRPr="008A7EC9">
        <w:rPr>
          <w:i/>
          <w:iCs/>
        </w:rPr>
        <w:t>autre réponse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qu</w:t>
      </w:r>
      <w:r w:rsidR="00BF7D4A">
        <w:rPr>
          <w:i/>
          <w:iCs/>
        </w:rPr>
        <w:t>’</w:t>
      </w:r>
      <w:r w:rsidRPr="008A7EC9">
        <w:rPr>
          <w:i/>
          <w:iCs/>
        </w:rPr>
        <w:t>un serrement plus convulsif de sa main</w:t>
      </w:r>
      <w:r w:rsidR="00BF7D4A">
        <w:rPr>
          <w:i/>
          <w:iCs/>
        </w:rPr>
        <w:t>.</w:t>
      </w:r>
    </w:p>
    <w:p w14:paraId="1D08AD80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Alors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je brûlai mes vaisseaux</w:t>
      </w:r>
      <w:r w:rsidR="00BF7D4A">
        <w:rPr>
          <w:i/>
          <w:iCs/>
        </w:rPr>
        <w:t>.</w:t>
      </w:r>
    </w:p>
    <w:p w14:paraId="7B75EF4B" w14:textId="77777777" w:rsidR="00BF7D4A" w:rsidRDefault="00BF7D4A" w:rsidP="009D75A4">
      <w:r>
        <w:rPr>
          <w:i/>
          <w:iCs/>
        </w:rPr>
        <w:t>— </w:t>
      </w:r>
      <w:r w:rsidR="009D75A4" w:rsidRPr="008A7EC9">
        <w:rPr>
          <w:i/>
          <w:iCs/>
        </w:rPr>
        <w:t>Mon ami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mon cher ami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vous savez si j</w:t>
      </w:r>
      <w:r>
        <w:rPr>
          <w:i/>
          <w:iCs/>
        </w:rPr>
        <w:t>’</w:t>
      </w:r>
      <w:r w:rsidR="009D75A4" w:rsidRPr="008A7EC9">
        <w:rPr>
          <w:i/>
          <w:iCs/>
        </w:rPr>
        <w:t>ai le droit de vous donner ce titre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Eh bien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ne me laissez pas avec cette i</w:t>
      </w:r>
      <w:r w:rsidR="009D75A4" w:rsidRPr="008A7EC9">
        <w:rPr>
          <w:i/>
          <w:iCs/>
        </w:rPr>
        <w:t>n</w:t>
      </w:r>
      <w:r w:rsidR="009D75A4" w:rsidRPr="008A7EC9">
        <w:rPr>
          <w:i/>
          <w:iCs/>
        </w:rPr>
        <w:t>quiétude sur votre compte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Vous souffrez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ce soir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Dites-moi v</w:t>
      </w:r>
      <w:r w:rsidR="009D75A4" w:rsidRPr="008A7EC9">
        <w:rPr>
          <w:i/>
          <w:iCs/>
        </w:rPr>
        <w:t>o</w:t>
      </w:r>
      <w:r w:rsidR="009D75A4" w:rsidRPr="008A7EC9">
        <w:rPr>
          <w:i/>
          <w:iCs/>
        </w:rPr>
        <w:t>tre souffrance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Si nous étions à Paris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n</w:t>
      </w:r>
      <w:r>
        <w:rPr>
          <w:i/>
          <w:iCs/>
        </w:rPr>
        <w:t>’</w:t>
      </w:r>
      <w:r w:rsidR="009D75A4" w:rsidRPr="008A7EC9">
        <w:rPr>
          <w:i/>
          <w:iCs/>
        </w:rPr>
        <w:t>importe où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je n</w:t>
      </w:r>
      <w:r>
        <w:rPr>
          <w:i/>
          <w:iCs/>
        </w:rPr>
        <w:t>’</w:t>
      </w:r>
      <w:r w:rsidR="009D75A4" w:rsidRPr="008A7EC9">
        <w:rPr>
          <w:i/>
          <w:iCs/>
        </w:rPr>
        <w:t>en us</w:t>
      </w:r>
      <w:r w:rsidR="009D75A4" w:rsidRPr="008A7EC9">
        <w:rPr>
          <w:i/>
          <w:iCs/>
        </w:rPr>
        <w:t>e</w:t>
      </w:r>
      <w:r w:rsidR="009D75A4" w:rsidRPr="008A7EC9">
        <w:rPr>
          <w:i/>
          <w:iCs/>
        </w:rPr>
        <w:t>rais pas avec cette indiscrétion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Mais telle confidence qui nous ridiculiserait ailleurs ici devient sacrée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Nous allons peut-être nous battre demain</w:t>
      </w:r>
      <w:r>
        <w:rPr>
          <w:i/>
          <w:iCs/>
        </w:rPr>
        <w:t xml:space="preserve">, </w:t>
      </w:r>
      <w:proofErr w:type="spellStart"/>
      <w:r w:rsidR="009D75A4" w:rsidRPr="008A7EC9">
        <w:rPr>
          <w:i/>
          <w:iCs/>
        </w:rPr>
        <w:t>Vignerte</w:t>
      </w:r>
      <w:proofErr w:type="spellEnd"/>
      <w:r>
        <w:rPr>
          <w:i/>
          <w:iCs/>
        </w:rPr>
        <w:t xml:space="preserve"> ! </w:t>
      </w:r>
      <w:r w:rsidR="009D75A4" w:rsidRPr="008A7EC9">
        <w:rPr>
          <w:i/>
          <w:iCs/>
        </w:rPr>
        <w:t>Demain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peut-être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quatre so</w:t>
      </w:r>
      <w:r w:rsidR="009D75A4" w:rsidRPr="008A7EC9">
        <w:rPr>
          <w:i/>
          <w:iCs/>
        </w:rPr>
        <w:t>l</w:t>
      </w:r>
      <w:r w:rsidR="009D75A4" w:rsidRPr="008A7EC9">
        <w:rPr>
          <w:i/>
          <w:iCs/>
        </w:rPr>
        <w:t>dats nous creuseront la fosse de sable où dort maintenant l</w:t>
      </w:r>
      <w:r>
        <w:rPr>
          <w:i/>
          <w:iCs/>
        </w:rPr>
        <w:t>’</w:t>
      </w:r>
      <w:r w:rsidR="009D75A4" w:rsidRPr="008A7EC9">
        <w:rPr>
          <w:i/>
          <w:iCs/>
        </w:rPr>
        <w:t>Allemand de tout à l</w:t>
      </w:r>
      <w:r>
        <w:rPr>
          <w:i/>
          <w:iCs/>
        </w:rPr>
        <w:t>’</w:t>
      </w:r>
      <w:r w:rsidR="009D75A4" w:rsidRPr="008A7EC9">
        <w:rPr>
          <w:i/>
          <w:iCs/>
        </w:rPr>
        <w:t>heure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Ne me parlerez-vous pas</w:t>
      </w:r>
      <w:r>
        <w:rPr>
          <w:i/>
          <w:iCs/>
        </w:rPr>
        <w:t xml:space="preserve">, </w:t>
      </w:r>
      <w:proofErr w:type="spellStart"/>
      <w:r w:rsidR="009D75A4" w:rsidRPr="008A7EC9">
        <w:rPr>
          <w:i/>
          <w:iCs/>
        </w:rPr>
        <w:t>Vigne</w:t>
      </w:r>
      <w:r w:rsidR="009D75A4" w:rsidRPr="008A7EC9">
        <w:rPr>
          <w:i/>
          <w:iCs/>
        </w:rPr>
        <w:t>r</w:t>
      </w:r>
      <w:r w:rsidR="009D75A4" w:rsidRPr="008A7EC9">
        <w:rPr>
          <w:i/>
          <w:iCs/>
        </w:rPr>
        <w:t>te</w:t>
      </w:r>
      <w:proofErr w:type="spellEnd"/>
      <w:r>
        <w:rPr>
          <w:i/>
          <w:iCs/>
        </w:rPr>
        <w:t xml:space="preserve">, </w:t>
      </w:r>
      <w:r w:rsidR="009D75A4" w:rsidRPr="008A7EC9">
        <w:rPr>
          <w:i/>
          <w:iCs/>
        </w:rPr>
        <w:t>ne me direz-vous pas</w:t>
      </w:r>
      <w:r>
        <w:t>…</w:t>
      </w:r>
    </w:p>
    <w:p w14:paraId="5EA6D648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lastRenderedPageBreak/>
        <w:t>Je sentis sa main mollir dans la mienne</w:t>
      </w:r>
      <w:r w:rsidR="00BF7D4A">
        <w:rPr>
          <w:i/>
          <w:iCs/>
        </w:rPr>
        <w:t>.</w:t>
      </w:r>
    </w:p>
    <w:p w14:paraId="1CDD3AF7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Ce serait long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mon pauvre ami</w:t>
      </w:r>
      <w:r>
        <w:t xml:space="preserve">. </w:t>
      </w:r>
      <w:r w:rsidR="009D75A4" w:rsidRPr="008A7EC9">
        <w:rPr>
          <w:i/>
          <w:iCs/>
        </w:rPr>
        <w:t>Et comprendrez-vous</w:t>
      </w:r>
      <w:r>
        <w:rPr>
          <w:i/>
          <w:iCs/>
        </w:rPr>
        <w:t xml:space="preserve"> ? </w:t>
      </w:r>
      <w:r w:rsidR="009D75A4" w:rsidRPr="008A7EC9">
        <w:rPr>
          <w:i/>
          <w:iCs/>
        </w:rPr>
        <w:t>Je veux dire</w:t>
      </w:r>
      <w:r>
        <w:rPr>
          <w:i/>
          <w:iCs/>
        </w:rPr>
        <w:t xml:space="preserve"> : </w:t>
      </w:r>
      <w:r w:rsidR="009D75A4" w:rsidRPr="008A7EC9">
        <w:rPr>
          <w:i/>
          <w:iCs/>
        </w:rPr>
        <w:t>ne me prendrez-vous pas pour une sorte de fou</w:t>
      </w:r>
      <w:r>
        <w:rPr>
          <w:i/>
          <w:iCs/>
        </w:rPr>
        <w:t> ?</w:t>
      </w:r>
    </w:p>
    <w:p w14:paraId="23176DCE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Je vous écoute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dis-je impérieusement</w:t>
      </w:r>
      <w:r>
        <w:rPr>
          <w:i/>
          <w:iCs/>
        </w:rPr>
        <w:t>.</w:t>
      </w:r>
    </w:p>
    <w:p w14:paraId="1F1FDA99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Allons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soit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Aussi bien ces souvenirs m</w:t>
      </w:r>
      <w:r>
        <w:rPr>
          <w:i/>
          <w:iCs/>
        </w:rPr>
        <w:t>’</w:t>
      </w:r>
      <w:r w:rsidR="009D75A4" w:rsidRPr="008A7EC9">
        <w:rPr>
          <w:i/>
          <w:iCs/>
        </w:rPr>
        <w:t>étouffent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et vraiment il en est qu</w:t>
      </w:r>
      <w:r>
        <w:rPr>
          <w:i/>
          <w:iCs/>
        </w:rPr>
        <w:t>’</w:t>
      </w:r>
      <w:r w:rsidR="009D75A4" w:rsidRPr="008A7EC9">
        <w:rPr>
          <w:i/>
          <w:iCs/>
        </w:rPr>
        <w:t>il serait égoïste d</w:t>
      </w:r>
      <w:r>
        <w:rPr>
          <w:i/>
          <w:iCs/>
        </w:rPr>
        <w:t>’</w:t>
      </w:r>
      <w:r w:rsidR="009D75A4" w:rsidRPr="008A7EC9">
        <w:rPr>
          <w:i/>
          <w:iCs/>
        </w:rPr>
        <w:t>emporter avec moi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Tant pis pour vous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vous ne dormirez pas cette nuit</w:t>
      </w:r>
      <w:r>
        <w:rPr>
          <w:i/>
          <w:iCs/>
        </w:rPr>
        <w:t>…</w:t>
      </w:r>
    </w:p>
    <w:p w14:paraId="5B5EF22C" w14:textId="566A1A52" w:rsidR="00BF7D4A" w:rsidRDefault="009D75A4" w:rsidP="009D75A4">
      <w:r w:rsidRPr="008A7EC9">
        <w:rPr>
          <w:i/>
          <w:iCs/>
        </w:rPr>
        <w:t>Et voici donc la bizarre histoire que me raconta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ce soir du 3</w:t>
      </w:r>
      <w:r w:rsidR="00BF7D4A" w:rsidRPr="008A7EC9">
        <w:rPr>
          <w:i/>
          <w:iCs/>
        </w:rPr>
        <w:t>0</w:t>
      </w:r>
      <w:r w:rsidR="00BF7D4A">
        <w:rPr>
          <w:i/>
          <w:iCs/>
        </w:rPr>
        <w:t> </w:t>
      </w:r>
      <w:r w:rsidR="00BF7D4A" w:rsidRPr="008A7EC9">
        <w:rPr>
          <w:i/>
          <w:iCs/>
        </w:rPr>
        <w:t>octobre</w:t>
      </w:r>
      <w:r w:rsidRPr="008A7EC9">
        <w:rPr>
          <w:i/>
          <w:iCs/>
        </w:rPr>
        <w:t xml:space="preserve"> 1914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 xml:space="preserve">le lieutenant </w:t>
      </w:r>
      <w:proofErr w:type="spellStart"/>
      <w:r w:rsidRPr="008A7EC9">
        <w:rPr>
          <w:i/>
          <w:iCs/>
        </w:rPr>
        <w:t>Vignerte</w:t>
      </w:r>
      <w:proofErr w:type="spellEnd"/>
      <w:r w:rsidR="00BF7D4A">
        <w:t xml:space="preserve">, </w:t>
      </w:r>
      <w:r w:rsidRPr="008A7EC9">
        <w:rPr>
          <w:i/>
          <w:iCs/>
        </w:rPr>
        <w:t>à l</w:t>
      </w:r>
      <w:r w:rsidR="00BF7D4A">
        <w:rPr>
          <w:i/>
          <w:iCs/>
        </w:rPr>
        <w:t>’</w:t>
      </w:r>
      <w:r w:rsidRPr="008A7EC9">
        <w:rPr>
          <w:i/>
          <w:iCs/>
        </w:rPr>
        <w:t>endroit que ceux qui l</w:t>
      </w:r>
      <w:r w:rsidR="00BF7D4A">
        <w:rPr>
          <w:i/>
          <w:iCs/>
        </w:rPr>
        <w:t>’</w:t>
      </w:r>
      <w:r w:rsidRPr="008A7EC9">
        <w:rPr>
          <w:i/>
          <w:iCs/>
        </w:rPr>
        <w:t xml:space="preserve">ont occupé ont appelé le </w:t>
      </w:r>
      <w:r w:rsidRPr="008A7EC9">
        <w:t>Carrefour de la Mort</w:t>
      </w:r>
      <w:r w:rsidR="00BF7D4A">
        <w:t>.</w:t>
      </w:r>
    </w:p>
    <w:p w14:paraId="11A23204" w14:textId="2411D682" w:rsidR="009D75A4" w:rsidRPr="008A7EC9" w:rsidRDefault="009D75A4" w:rsidP="00BF7D4A">
      <w:pPr>
        <w:pStyle w:val="Titre1"/>
      </w:pPr>
      <w:bookmarkStart w:id="2" w:name="_Toc197357326"/>
      <w:r w:rsidRPr="008A7EC9">
        <w:lastRenderedPageBreak/>
        <w:t>I</w:t>
      </w:r>
      <w:bookmarkEnd w:id="2"/>
    </w:p>
    <w:p w14:paraId="65925BD0" w14:textId="77777777" w:rsidR="00BF7D4A" w:rsidRDefault="009D75A4" w:rsidP="009D75A4">
      <w:r w:rsidRPr="008A7EC9">
        <w:t>Vous êtes universitaire</w:t>
      </w:r>
      <w:r w:rsidR="00BF7D4A">
        <w:t xml:space="preserve">, </w:t>
      </w:r>
      <w:r w:rsidRPr="008A7EC9">
        <w:t>commença-t-il</w:t>
      </w:r>
      <w:r w:rsidR="00BF7D4A">
        <w:t xml:space="preserve">. </w:t>
      </w:r>
      <w:r w:rsidRPr="008A7EC9">
        <w:t>Vous ne m</w:t>
      </w:r>
      <w:r w:rsidR="00BF7D4A">
        <w:t>’</w:t>
      </w:r>
      <w:r w:rsidRPr="008A7EC9">
        <w:t>en vo</w:t>
      </w:r>
      <w:r w:rsidRPr="008A7EC9">
        <w:t>u</w:t>
      </w:r>
      <w:r w:rsidRPr="008A7EC9">
        <w:t>drez pas si le début de ce récit n</w:t>
      </w:r>
      <w:r w:rsidR="00BF7D4A">
        <w:t>’</w:t>
      </w:r>
      <w:r w:rsidRPr="008A7EC9">
        <w:t>est pas exempt de quelque amertume envers l</w:t>
      </w:r>
      <w:r w:rsidR="00BF7D4A">
        <w:t>’</w:t>
      </w:r>
      <w:r w:rsidRPr="008A7EC9">
        <w:t>Université dont je n</w:t>
      </w:r>
      <w:r w:rsidR="00BF7D4A">
        <w:t>’</w:t>
      </w:r>
      <w:r w:rsidRPr="008A7EC9">
        <w:t>ai pu faire partie</w:t>
      </w:r>
      <w:r w:rsidR="00BF7D4A">
        <w:t xml:space="preserve">. </w:t>
      </w:r>
      <w:r w:rsidRPr="008A7EC9">
        <w:t>Ame</w:t>
      </w:r>
      <w:r w:rsidRPr="008A7EC9">
        <w:t>r</w:t>
      </w:r>
      <w:r w:rsidRPr="008A7EC9">
        <w:t>tume injustifiée sans doute</w:t>
      </w:r>
      <w:r w:rsidR="00BF7D4A">
        <w:t xml:space="preserve">, </w:t>
      </w:r>
      <w:r w:rsidRPr="008A7EC9">
        <w:t>puisque je lui suis redevable</w:t>
      </w:r>
      <w:r w:rsidR="00BF7D4A">
        <w:t xml:space="preserve">, </w:t>
      </w:r>
      <w:r w:rsidRPr="008A7EC9">
        <w:t>pour ne m</w:t>
      </w:r>
      <w:r w:rsidR="00BF7D4A">
        <w:t>’</w:t>
      </w:r>
      <w:r w:rsidRPr="008A7EC9">
        <w:t>avoir pas accepté dans son sein</w:t>
      </w:r>
      <w:r w:rsidR="00BF7D4A">
        <w:t xml:space="preserve">, </w:t>
      </w:r>
      <w:r w:rsidRPr="008A7EC9">
        <w:t>de souvenirs que</w:t>
      </w:r>
      <w:r w:rsidR="00BF7D4A">
        <w:t xml:space="preserve">, </w:t>
      </w:r>
      <w:r w:rsidRPr="008A7EC9">
        <w:t>somme toute</w:t>
      </w:r>
      <w:r w:rsidR="00BF7D4A">
        <w:t xml:space="preserve">, </w:t>
      </w:r>
      <w:r w:rsidRPr="008A7EC9">
        <w:t>je n</w:t>
      </w:r>
      <w:r w:rsidR="00BF7D4A">
        <w:t>’</w:t>
      </w:r>
      <w:r w:rsidRPr="008A7EC9">
        <w:t>échangerais pas contre une chaire en Sorbonne</w:t>
      </w:r>
      <w:r w:rsidR="00BF7D4A">
        <w:t>.</w:t>
      </w:r>
    </w:p>
    <w:p w14:paraId="393D738F" w14:textId="77777777" w:rsidR="00BF7D4A" w:rsidRDefault="009D75A4" w:rsidP="009D75A4">
      <w:r w:rsidRPr="008A7EC9">
        <w:t>J</w:t>
      </w:r>
      <w:r w:rsidR="00BF7D4A">
        <w:t>’</w:t>
      </w:r>
      <w:r w:rsidRPr="008A7EC9">
        <w:t>ai fait les études de ceux qui ont un peu d</w:t>
      </w:r>
      <w:r w:rsidR="00BF7D4A">
        <w:t>’</w:t>
      </w:r>
      <w:r w:rsidRPr="008A7EC9">
        <w:t>intelligence et pas du tout de fortune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ai été boursier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est-à-dire que je me suis engagé chaque année à passer d</w:t>
      </w:r>
      <w:r w:rsidR="00BF7D4A">
        <w:t>’</w:t>
      </w:r>
      <w:r w:rsidRPr="008A7EC9">
        <w:t>une certaine façon des examens</w:t>
      </w:r>
      <w:r w:rsidR="00BF7D4A">
        <w:t xml:space="preserve">, </w:t>
      </w:r>
      <w:r w:rsidRPr="008A7EC9">
        <w:t>à acquérir un état d</w:t>
      </w:r>
      <w:r w:rsidR="00BF7D4A">
        <w:t>’</w:t>
      </w:r>
      <w:r w:rsidRPr="008A7EC9">
        <w:t>esprit particulier</w:t>
      </w:r>
      <w:r w:rsidR="00BF7D4A">
        <w:t xml:space="preserve">, </w:t>
      </w:r>
      <w:r w:rsidRPr="008A7EC9">
        <w:t>avec</w:t>
      </w:r>
      <w:r w:rsidR="00BF7D4A">
        <w:t xml:space="preserve">, </w:t>
      </w:r>
      <w:r w:rsidRPr="008A7EC9">
        <w:t>comme couronnement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agrégation et un poste dans un lycée de pr</w:t>
      </w:r>
      <w:r w:rsidRPr="008A7EC9">
        <w:t>o</w:t>
      </w:r>
      <w:r w:rsidRPr="008A7EC9">
        <w:t>vince</w:t>
      </w:r>
      <w:r w:rsidR="00BF7D4A">
        <w:t>.</w:t>
      </w:r>
    </w:p>
    <w:p w14:paraId="286C1746" w14:textId="77777777" w:rsidR="00BF7D4A" w:rsidRDefault="009D75A4" w:rsidP="009D75A4">
      <w:r w:rsidRPr="008A7EC9">
        <w:t>J</w:t>
      </w:r>
      <w:r w:rsidR="00BF7D4A">
        <w:t>’</w:t>
      </w:r>
      <w:r w:rsidRPr="008A7EC9">
        <w:t>ai d</w:t>
      </w:r>
      <w:r w:rsidR="00BF7D4A">
        <w:t>’</w:t>
      </w:r>
      <w:r w:rsidRPr="008A7EC9">
        <w:t>abord répondu aux espérances que fondait sur moi le Conseil général de mon département</w:t>
      </w:r>
      <w:r w:rsidR="00BF7D4A">
        <w:t xml:space="preserve">. </w:t>
      </w:r>
      <w:r w:rsidRPr="008A7EC9">
        <w:t>Ma bourse au lycée de Mont-de-Marsan est devenue une bourse de rhétorique sup</w:t>
      </w:r>
      <w:r w:rsidRPr="008A7EC9">
        <w:t>é</w:t>
      </w:r>
      <w:r w:rsidRPr="008A7EC9">
        <w:t>rieure au lycée Henri-IV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là</w:t>
      </w:r>
      <w:r w:rsidR="00BF7D4A">
        <w:t xml:space="preserve">, </w:t>
      </w:r>
      <w:r w:rsidRPr="008A7EC9">
        <w:t>en 1912</w:t>
      </w:r>
      <w:r w:rsidR="00BF7D4A">
        <w:t xml:space="preserve">, </w:t>
      </w:r>
      <w:r w:rsidRPr="008A7EC9">
        <w:t>que je me présentai à l</w:t>
      </w:r>
      <w:r w:rsidR="00BF7D4A">
        <w:t>’</w:t>
      </w:r>
      <w:r w:rsidRPr="008A7EC9">
        <w:t>École normale supérieure</w:t>
      </w:r>
      <w:r w:rsidR="00BF7D4A">
        <w:t xml:space="preserve">. </w:t>
      </w:r>
      <w:r w:rsidRPr="008A7EC9">
        <w:t>Trente-cinq élèves furent reçus</w:t>
      </w:r>
      <w:r w:rsidR="00BF7D4A">
        <w:t xml:space="preserve">. </w:t>
      </w:r>
      <w:r w:rsidRPr="008A7EC9">
        <w:t>Je fus classé trente-septième</w:t>
      </w:r>
      <w:r w:rsidR="00BF7D4A">
        <w:t xml:space="preserve">. </w:t>
      </w:r>
      <w:r w:rsidRPr="008A7EC9">
        <w:t>À titre de fiche de consolation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obtenais une bourse</w:t>
      </w:r>
      <w:r w:rsidR="00BF7D4A">
        <w:t xml:space="preserve">, </w:t>
      </w:r>
      <w:r w:rsidRPr="008A7EC9">
        <w:t>de licence cette fois</w:t>
      </w:r>
      <w:r w:rsidR="00BF7D4A">
        <w:t xml:space="preserve">, </w:t>
      </w:r>
      <w:r w:rsidRPr="008A7EC9">
        <w:t>près de la Faculté des Lettres de l</w:t>
      </w:r>
      <w:r w:rsidR="00BF7D4A">
        <w:t>’</w:t>
      </w:r>
      <w:r w:rsidRPr="008A7EC9">
        <w:t>Université de Bordeaux</w:t>
      </w:r>
      <w:r w:rsidR="00BF7D4A">
        <w:t>.</w:t>
      </w:r>
    </w:p>
    <w:p w14:paraId="194F9588" w14:textId="77777777" w:rsidR="00BF7D4A" w:rsidRDefault="009D75A4" w:rsidP="009D75A4">
      <w:r w:rsidRPr="008A7EC9">
        <w:t>Je fis alors un coup de tête qui fut jugé sévèrement par les quelques personnes qui s</w:t>
      </w:r>
      <w:r w:rsidR="00BF7D4A">
        <w:t>’</w:t>
      </w:r>
      <w:r w:rsidRPr="008A7EC9">
        <w:t>étaient intéressées à moi</w:t>
      </w:r>
      <w:r w:rsidR="00BF7D4A">
        <w:t xml:space="preserve">. </w:t>
      </w:r>
      <w:r w:rsidRPr="008A7EC9">
        <w:t>Pendant mon année d</w:t>
      </w:r>
      <w:r w:rsidR="00BF7D4A">
        <w:t>’</w:t>
      </w:r>
      <w:r w:rsidRPr="008A7EC9">
        <w:t>internat</w:t>
      </w:r>
      <w:r w:rsidR="00BF7D4A">
        <w:t xml:space="preserve">, </w:t>
      </w:r>
      <w:r w:rsidRPr="008A7EC9">
        <w:t>à peu près comme le détenu qui aperçoit la campagne à travers le croisillon de sa cellule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avais entrevu Paris</w:t>
      </w:r>
      <w:r w:rsidR="00BF7D4A">
        <w:t xml:space="preserve">. </w:t>
      </w:r>
      <w:r w:rsidRPr="008A7EC9">
        <w:t>En juin</w:t>
      </w:r>
      <w:r w:rsidR="00BF7D4A">
        <w:t xml:space="preserve">, </w:t>
      </w:r>
      <w:r w:rsidRPr="008A7EC9">
        <w:t>un jour de Grand Prix</w:t>
      </w:r>
      <w:r w:rsidR="00BF7D4A">
        <w:t xml:space="preserve">, </w:t>
      </w:r>
      <w:r w:rsidRPr="008A7EC9">
        <w:t>je me rappelle</w:t>
      </w:r>
      <w:r w:rsidR="00BF7D4A">
        <w:t xml:space="preserve">, </w:t>
      </w:r>
      <w:r w:rsidRPr="008A7EC9">
        <w:t>pauvre l</w:t>
      </w:r>
      <w:r w:rsidRPr="008A7EC9">
        <w:t>y</w:t>
      </w:r>
      <w:r w:rsidRPr="008A7EC9">
        <w:t>céen</w:t>
      </w:r>
      <w:r w:rsidR="00BF7D4A">
        <w:t xml:space="preserve">, </w:t>
      </w:r>
      <w:r w:rsidRPr="008A7EC9">
        <w:t>avoir assisté</w:t>
      </w:r>
      <w:r w:rsidR="00BF7D4A">
        <w:t xml:space="preserve">, </w:t>
      </w:r>
      <w:r w:rsidRPr="008A7EC9">
        <w:t>aux Champs-Élysées</w:t>
      </w:r>
      <w:r w:rsidR="00BF7D4A">
        <w:t xml:space="preserve">, </w:t>
      </w:r>
      <w:r w:rsidRPr="008A7EC9">
        <w:t>au retour du cortège des millionnaires</w:t>
      </w:r>
      <w:r w:rsidR="00BF7D4A">
        <w:t xml:space="preserve">. </w:t>
      </w:r>
      <w:r w:rsidRPr="008A7EC9">
        <w:t xml:space="preserve">Chacune des </w:t>
      </w:r>
      <w:r w:rsidRPr="008A7EC9">
        <w:lastRenderedPageBreak/>
        <w:t>carrosseries de ces automobiles qui</w:t>
      </w:r>
      <w:r w:rsidR="00BF7D4A">
        <w:t xml:space="preserve">, </w:t>
      </w:r>
      <w:r w:rsidRPr="008A7EC9">
        <w:t>en fleuve brillant</w:t>
      </w:r>
      <w:r w:rsidR="00BF7D4A">
        <w:t xml:space="preserve">, </w:t>
      </w:r>
      <w:r w:rsidRPr="008A7EC9">
        <w:t>déferlaient dans l</w:t>
      </w:r>
      <w:r w:rsidR="00BF7D4A">
        <w:t>’</w:t>
      </w:r>
      <w:r w:rsidRPr="008A7EC9">
        <w:t>avenue coûtait dix fois plus que toute ma pauvre personne n</w:t>
      </w:r>
      <w:r w:rsidR="00BF7D4A">
        <w:t>’</w:t>
      </w:r>
      <w:r w:rsidRPr="008A7EC9">
        <w:t>avait coûté depuis sa v</w:t>
      </w:r>
      <w:r w:rsidRPr="008A7EC9">
        <w:t>e</w:t>
      </w:r>
      <w:r w:rsidRPr="008A7EC9">
        <w:t>nue au monde</w:t>
      </w:r>
      <w:r w:rsidR="00BF7D4A">
        <w:t xml:space="preserve">. </w:t>
      </w:r>
      <w:r w:rsidRPr="008A7EC9">
        <w:t>Il y avait là-dessus une admirable lumière jaune et mauve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étais ébloui</w:t>
      </w:r>
      <w:r w:rsidR="00BF7D4A">
        <w:t xml:space="preserve">. </w:t>
      </w:r>
      <w:r w:rsidRPr="008A7EC9">
        <w:t>Je n</w:t>
      </w:r>
      <w:r w:rsidR="00BF7D4A">
        <w:t>’</w:t>
      </w:r>
      <w:r w:rsidRPr="008A7EC9">
        <w:t>avais contre ce luxe aucune des pensées qui des impuissants</w:t>
      </w:r>
      <w:r w:rsidR="00BF7D4A">
        <w:t xml:space="preserve">, </w:t>
      </w:r>
      <w:r w:rsidRPr="008A7EC9">
        <w:t>font des révoltés</w:t>
      </w:r>
      <w:r w:rsidR="00BF7D4A">
        <w:t xml:space="preserve">. </w:t>
      </w:r>
      <w:r w:rsidRPr="008A7EC9">
        <w:t>Ah</w:t>
      </w:r>
      <w:r w:rsidR="00BF7D4A">
        <w:t xml:space="preserve"> ! </w:t>
      </w:r>
      <w:r w:rsidRPr="008A7EC9">
        <w:t>seulement</w:t>
      </w:r>
      <w:r w:rsidR="00BF7D4A">
        <w:t xml:space="preserve">, </w:t>
      </w:r>
      <w:r w:rsidRPr="008A7EC9">
        <w:t>en avoir ma part un jour</w:t>
      </w:r>
      <w:r w:rsidR="00BF7D4A">
        <w:t> ! « </w:t>
      </w:r>
      <w:r w:rsidRPr="008A7EC9">
        <w:t>Balzac est un admirable réaliste</w:t>
      </w:r>
      <w:r w:rsidR="00BF7D4A">
        <w:t xml:space="preserve"> », </w:t>
      </w:r>
      <w:r w:rsidRPr="008A7EC9">
        <w:t>ânonnait mon professeur de rhétorique supérieure</w:t>
      </w:r>
      <w:r w:rsidR="00BF7D4A">
        <w:t xml:space="preserve">. </w:t>
      </w:r>
      <w:r w:rsidRPr="008A7EC9">
        <w:t>Elles sont donc réelles</w:t>
      </w:r>
      <w:r w:rsidR="00BF7D4A">
        <w:t xml:space="preserve">, </w:t>
      </w:r>
      <w:r w:rsidRPr="008A7EC9">
        <w:t>de l</w:t>
      </w:r>
      <w:r w:rsidR="00BF7D4A">
        <w:t>’</w:t>
      </w:r>
      <w:r w:rsidRPr="008A7EC9">
        <w:t>aveu même de ce brave homme borné</w:t>
      </w:r>
      <w:r w:rsidR="00BF7D4A">
        <w:t xml:space="preserve">, </w:t>
      </w:r>
      <w:r w:rsidRPr="008A7EC9">
        <w:t>ces aventures des jeunes héros de province qui</w:t>
      </w:r>
      <w:r w:rsidR="00BF7D4A">
        <w:t xml:space="preserve">, </w:t>
      </w:r>
      <w:r w:rsidRPr="008A7EC9">
        <w:t>plutôt que d</w:t>
      </w:r>
      <w:r w:rsidR="00BF7D4A">
        <w:t>’</w:t>
      </w:r>
      <w:r w:rsidRPr="008A7EC9">
        <w:t>accepter la médiocrité dans un coin de leur pays natal</w:t>
      </w:r>
      <w:r w:rsidR="00BF7D4A">
        <w:t xml:space="preserve">, </w:t>
      </w:r>
      <w:r w:rsidRPr="008A7EC9">
        <w:t>sont venus à la Grande ville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ont domptée</w:t>
      </w:r>
      <w:r w:rsidR="00BF7D4A">
        <w:t xml:space="preserve">, </w:t>
      </w:r>
      <w:r w:rsidRPr="008A7EC9">
        <w:t>en ont fait la respectue</w:t>
      </w:r>
      <w:r w:rsidRPr="008A7EC9">
        <w:t>u</w:t>
      </w:r>
      <w:r w:rsidRPr="008A7EC9">
        <w:t>se servante de leurs passions</w:t>
      </w:r>
      <w:r w:rsidR="00BF7D4A">
        <w:t>…</w:t>
      </w:r>
    </w:p>
    <w:p w14:paraId="29FE5868" w14:textId="77777777" w:rsidR="00BF7D4A" w:rsidRDefault="009D75A4" w:rsidP="009D75A4">
      <w:r w:rsidRPr="008A7EC9">
        <w:t>Et maintenant</w:t>
      </w:r>
      <w:r w:rsidR="00BF7D4A">
        <w:t xml:space="preserve">, </w:t>
      </w:r>
      <w:r w:rsidRPr="008A7EC9">
        <w:t>on voulait me renvoyer là-bas</w:t>
      </w:r>
      <w:r w:rsidR="00BF7D4A">
        <w:t xml:space="preserve">. </w:t>
      </w:r>
      <w:r w:rsidRPr="008A7EC9">
        <w:t>On m</w:t>
      </w:r>
      <w:r w:rsidR="00BF7D4A">
        <w:t>’</w:t>
      </w:r>
      <w:r w:rsidRPr="008A7EC9">
        <w:t>avait passé sur l</w:t>
      </w:r>
      <w:r w:rsidR="00BF7D4A">
        <w:t>’</w:t>
      </w:r>
      <w:r w:rsidRPr="008A7EC9">
        <w:t>aire</w:t>
      </w:r>
      <w:r w:rsidR="00BF7D4A">
        <w:t xml:space="preserve">, </w:t>
      </w:r>
      <w:r w:rsidRPr="008A7EC9">
        <w:t>on me trouvait trop léger</w:t>
      </w:r>
      <w:r w:rsidR="00BF7D4A">
        <w:t xml:space="preserve">. </w:t>
      </w:r>
      <w:r w:rsidRPr="008A7EC9">
        <w:t>Eh bien</w:t>
      </w:r>
      <w:r w:rsidR="00BF7D4A">
        <w:t xml:space="preserve">, </w:t>
      </w:r>
      <w:r w:rsidRPr="008A7EC9">
        <w:t>on verrait</w:t>
      </w:r>
      <w:r w:rsidR="00BF7D4A">
        <w:t>.</w:t>
      </w:r>
    </w:p>
    <w:p w14:paraId="10BE5D0E" w14:textId="77777777" w:rsidR="00BF7D4A" w:rsidRDefault="009D75A4" w:rsidP="009D75A4">
      <w:r w:rsidRPr="008A7EC9">
        <w:t>Ce fut ainsi que j</w:t>
      </w:r>
      <w:r w:rsidR="00BF7D4A">
        <w:t>’</w:t>
      </w:r>
      <w:r w:rsidRPr="008A7EC9">
        <w:t>envoyai ma démission de boursier et que je résolus de m</w:t>
      </w:r>
      <w:r w:rsidR="00BF7D4A">
        <w:t>’</w:t>
      </w:r>
      <w:r w:rsidRPr="008A7EC9">
        <w:t>inscrire à la Sorbonne pour y faire ma licence ès lettres</w:t>
      </w:r>
      <w:r w:rsidR="00BF7D4A">
        <w:t>.</w:t>
      </w:r>
    </w:p>
    <w:p w14:paraId="347F11FF" w14:textId="1D924DC6" w:rsidR="009D75A4" w:rsidRPr="008A7EC9" w:rsidRDefault="009D75A4" w:rsidP="009D75A4">
      <w:r w:rsidRPr="008A7EC9">
        <w:t>Une voix me disait</w:t>
      </w:r>
      <w:r w:rsidR="00BF7D4A">
        <w:t> : « </w:t>
      </w:r>
      <w:r w:rsidRPr="008A7EC9">
        <w:t>N</w:t>
      </w:r>
      <w:r w:rsidR="00BF7D4A">
        <w:t>’</w:t>
      </w:r>
      <w:r w:rsidRPr="008A7EC9">
        <w:t>entre pas dans l</w:t>
      </w:r>
      <w:r w:rsidR="00BF7D4A">
        <w:t>’</w:t>
      </w:r>
      <w:r w:rsidRPr="008A7EC9">
        <w:t>Université</w:t>
      </w:r>
      <w:r w:rsidR="00BF7D4A">
        <w:t xml:space="preserve">. </w:t>
      </w:r>
      <w:r w:rsidRPr="008A7EC9">
        <w:t>Mais n</w:t>
      </w:r>
      <w:r w:rsidR="00BF7D4A">
        <w:t>’</w:t>
      </w:r>
      <w:r w:rsidRPr="008A7EC9">
        <w:t>en néglige pas les titres</w:t>
      </w:r>
      <w:r w:rsidR="00BF7D4A">
        <w:t xml:space="preserve">. </w:t>
      </w:r>
      <w:r w:rsidRPr="008A7EC9">
        <w:t>Ils n</w:t>
      </w:r>
      <w:r w:rsidR="00BF7D4A">
        <w:t>’</w:t>
      </w:r>
      <w:r w:rsidRPr="008A7EC9">
        <w:t>ont de valeur que lorsqu</w:t>
      </w:r>
      <w:r w:rsidR="00BF7D4A">
        <w:t>’</w:t>
      </w:r>
      <w:r w:rsidRPr="008A7EC9">
        <w:t>on n</w:t>
      </w:r>
      <w:r w:rsidR="00BF7D4A">
        <w:t>’</w:t>
      </w:r>
      <w:r w:rsidRPr="008A7EC9">
        <w:t>y est pas entré</w:t>
      </w:r>
      <w:r w:rsidR="00BF7D4A">
        <w:t xml:space="preserve">. </w:t>
      </w:r>
      <w:r w:rsidRPr="008A7EC9">
        <w:t>En dehors d</w:t>
      </w:r>
      <w:r w:rsidR="00BF7D4A">
        <w:t>’</w:t>
      </w:r>
      <w:r w:rsidRPr="008A7EC9">
        <w:t>elle</w:t>
      </w:r>
      <w:r w:rsidR="00BF7D4A">
        <w:t xml:space="preserve">, </w:t>
      </w:r>
      <w:r w:rsidRPr="008A7EC9">
        <w:t>ils constituent d</w:t>
      </w:r>
      <w:r w:rsidR="00BF7D4A">
        <w:t>’</w:t>
      </w:r>
      <w:r w:rsidRPr="008A7EC9">
        <w:t>excellents attr</w:t>
      </w:r>
      <w:r w:rsidRPr="008A7EC9">
        <w:t>a</w:t>
      </w:r>
      <w:r w:rsidRPr="008A7EC9">
        <w:t>pe-nigauds</w:t>
      </w:r>
      <w:r w:rsidR="00BF7D4A">
        <w:t>. »</w:t>
      </w:r>
    </w:p>
    <w:p w14:paraId="353263C1" w14:textId="77777777" w:rsidR="00BF7D4A" w:rsidRDefault="009D75A4" w:rsidP="009D75A4">
      <w:r w:rsidRPr="008A7EC9">
        <w:t>Au bout d</w:t>
      </w:r>
      <w:r w:rsidR="00BF7D4A">
        <w:t>’</w:t>
      </w:r>
      <w:r w:rsidRPr="008A7EC9">
        <w:t>un an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avais passé ma licence</w:t>
      </w:r>
      <w:r w:rsidR="00BF7D4A">
        <w:t xml:space="preserve">, </w:t>
      </w:r>
      <w:r w:rsidRPr="008A7EC9">
        <w:t>vivant de leçons données de-ci de-là</w:t>
      </w:r>
      <w:r w:rsidR="00BF7D4A">
        <w:t xml:space="preserve">, </w:t>
      </w:r>
      <w:r w:rsidRPr="008A7EC9">
        <w:t>puisant dans ces besognes un désir plus puissant d</w:t>
      </w:r>
      <w:r w:rsidR="00BF7D4A">
        <w:t>’</w:t>
      </w:r>
      <w:r w:rsidRPr="008A7EC9">
        <w:t>être libre</w:t>
      </w:r>
      <w:r w:rsidR="00BF7D4A">
        <w:t xml:space="preserve"> ; </w:t>
      </w:r>
      <w:r w:rsidRPr="008A7EC9">
        <w:t>et puis</w:t>
      </w:r>
      <w:r w:rsidR="00BF7D4A">
        <w:t xml:space="preserve">, </w:t>
      </w:r>
      <w:r w:rsidRPr="008A7EC9">
        <w:t>finalement vaincu</w:t>
      </w:r>
      <w:r w:rsidR="00BF7D4A">
        <w:t xml:space="preserve">, </w:t>
      </w:r>
      <w:r w:rsidRPr="008A7EC9">
        <w:t>je me résignai au sort dont j</w:t>
      </w:r>
      <w:r w:rsidR="00BF7D4A">
        <w:t>’</w:t>
      </w:r>
      <w:r w:rsidRPr="008A7EC9">
        <w:t>avais fait fi</w:t>
      </w:r>
      <w:r w:rsidR="00BF7D4A">
        <w:t>.</w:t>
      </w:r>
    </w:p>
    <w:p w14:paraId="7D435C59" w14:textId="77777777" w:rsidR="00BF7D4A" w:rsidRDefault="009D75A4" w:rsidP="009D75A4">
      <w:r w:rsidRPr="008A7EC9">
        <w:t>Je posai ma candidature à une bourse de diplôme d</w:t>
      </w:r>
      <w:r w:rsidR="00BF7D4A">
        <w:t>’</w:t>
      </w:r>
      <w:r w:rsidRPr="008A7EC9">
        <w:t>études supérieures d</w:t>
      </w:r>
      <w:r w:rsidR="00BF7D4A">
        <w:t>’</w:t>
      </w:r>
      <w:r w:rsidRPr="008A7EC9">
        <w:t>histoire</w:t>
      </w:r>
      <w:r w:rsidR="00BF7D4A">
        <w:t xml:space="preserve">, </w:t>
      </w:r>
      <w:r w:rsidRPr="008A7EC9">
        <w:t>demandant Bordeaux</w:t>
      </w:r>
      <w:r w:rsidR="00BF7D4A">
        <w:t xml:space="preserve">. </w:t>
      </w:r>
      <w:r w:rsidRPr="008A7EC9">
        <w:t>Et je dis adieu à Paris</w:t>
      </w:r>
      <w:r w:rsidR="00BF7D4A">
        <w:t>.</w:t>
      </w:r>
    </w:p>
    <w:p w14:paraId="16990442" w14:textId="77777777" w:rsidR="00BF7D4A" w:rsidRDefault="009D75A4" w:rsidP="009D75A4">
      <w:r w:rsidRPr="008A7EC9">
        <w:lastRenderedPageBreak/>
        <w:t>Le Comité consultatif de l</w:t>
      </w:r>
      <w:r w:rsidR="00BF7D4A">
        <w:t>’</w:t>
      </w:r>
      <w:r w:rsidRPr="008A7EC9">
        <w:t>enseignement public</w:t>
      </w:r>
      <w:r w:rsidR="00BF7D4A">
        <w:t xml:space="preserve">, </w:t>
      </w:r>
      <w:r w:rsidRPr="008A7EC9">
        <w:t>qui a pour mission de se prononcer sur ces sortes d</w:t>
      </w:r>
      <w:r w:rsidR="00BF7D4A">
        <w:t>’</w:t>
      </w:r>
      <w:r w:rsidRPr="008A7EC9">
        <w:t>affaires</w:t>
      </w:r>
      <w:r w:rsidR="00BF7D4A">
        <w:t xml:space="preserve">, </w:t>
      </w:r>
      <w:r w:rsidRPr="008A7EC9">
        <w:t>se réunit d</w:t>
      </w:r>
      <w:r w:rsidR="00BF7D4A">
        <w:t>’</w:t>
      </w:r>
      <w:r w:rsidRPr="008A7EC9">
        <w:t>ordinaire dans les premiers jours d</w:t>
      </w:r>
      <w:r w:rsidR="00BF7D4A">
        <w:t>’</w:t>
      </w:r>
      <w:r w:rsidRPr="008A7EC9">
        <w:t>octobre</w:t>
      </w:r>
      <w:r w:rsidR="00BF7D4A">
        <w:t xml:space="preserve">. </w:t>
      </w:r>
      <w:r w:rsidRPr="008A7EC9">
        <w:t>Les deux mois que j</w:t>
      </w:r>
      <w:r w:rsidR="00BF7D4A">
        <w:t>’</w:t>
      </w:r>
      <w:r w:rsidRPr="008A7EC9">
        <w:t>avais à attendre</w:t>
      </w:r>
      <w:r w:rsidR="00BF7D4A">
        <w:t xml:space="preserve">, </w:t>
      </w:r>
      <w:r w:rsidRPr="008A7EC9">
        <w:t>je les passai dans les Landes</w:t>
      </w:r>
      <w:r w:rsidR="00BF7D4A">
        <w:t xml:space="preserve">, </w:t>
      </w:r>
      <w:r w:rsidRPr="008A7EC9">
        <w:t>dans un vi</w:t>
      </w:r>
      <w:r w:rsidRPr="008A7EC9">
        <w:t>l</w:t>
      </w:r>
      <w:r w:rsidRPr="008A7EC9">
        <w:t>lage maritime</w:t>
      </w:r>
      <w:r w:rsidR="00BF7D4A">
        <w:t xml:space="preserve">, </w:t>
      </w:r>
      <w:r w:rsidRPr="008A7EC9">
        <w:t>chez un vieux curé</w:t>
      </w:r>
      <w:r w:rsidR="00BF7D4A">
        <w:t xml:space="preserve"> (</w:t>
      </w:r>
      <w:r w:rsidRPr="008A7EC9">
        <w:t>excusez le cliché</w:t>
      </w:r>
      <w:r w:rsidR="00BF7D4A">
        <w:t xml:space="preserve">, </w:t>
      </w:r>
      <w:r w:rsidRPr="008A7EC9">
        <w:t>mais c</w:t>
      </w:r>
      <w:r w:rsidR="00BF7D4A">
        <w:t>’</w:t>
      </w:r>
      <w:r w:rsidRPr="008A7EC9">
        <w:t>est la vérité</w:t>
      </w:r>
      <w:r w:rsidR="00BF7D4A">
        <w:t xml:space="preserve">) </w:t>
      </w:r>
      <w:r w:rsidRPr="008A7EC9">
        <w:t>qui</w:t>
      </w:r>
      <w:r w:rsidR="00BF7D4A">
        <w:t xml:space="preserve">, </w:t>
      </w:r>
      <w:r w:rsidRPr="008A7EC9">
        <w:t>en souvenir de mes parents qu</w:t>
      </w:r>
      <w:r w:rsidR="00BF7D4A">
        <w:t>’</w:t>
      </w:r>
      <w:r w:rsidRPr="008A7EC9">
        <w:t>il avait connus</w:t>
      </w:r>
      <w:r w:rsidR="00BF7D4A">
        <w:t xml:space="preserve">, </w:t>
      </w:r>
      <w:r w:rsidRPr="008A7EC9">
        <w:t>m</w:t>
      </w:r>
      <w:r w:rsidR="00BF7D4A">
        <w:t>’</w:t>
      </w:r>
      <w:r w:rsidRPr="008A7EC9">
        <w:t>offrait sa pauvre maison</w:t>
      </w:r>
      <w:r w:rsidR="00BF7D4A">
        <w:t>.</w:t>
      </w:r>
    </w:p>
    <w:p w14:paraId="01AC7219" w14:textId="77777777" w:rsidR="00BF7D4A" w:rsidRDefault="009D75A4" w:rsidP="009D75A4">
      <w:r w:rsidRPr="008A7EC9">
        <w:t>C</w:t>
      </w:r>
      <w:r w:rsidR="00BF7D4A">
        <w:t>’</w:t>
      </w:r>
      <w:r w:rsidRPr="008A7EC9">
        <w:t>est là</w:t>
      </w:r>
      <w:r w:rsidR="00BF7D4A">
        <w:t xml:space="preserve">, </w:t>
      </w:r>
      <w:r w:rsidRPr="008A7EC9">
        <w:t>mon ami</w:t>
      </w:r>
      <w:r w:rsidR="00BF7D4A">
        <w:t xml:space="preserve">, </w:t>
      </w:r>
      <w:r w:rsidRPr="008A7EC9">
        <w:t>que j</w:t>
      </w:r>
      <w:r w:rsidR="00BF7D4A">
        <w:t>’</w:t>
      </w:r>
      <w:r w:rsidRPr="008A7EC9">
        <w:t>ai connu les jours les plus calmes de mon existence</w:t>
      </w:r>
      <w:r w:rsidR="00BF7D4A">
        <w:t xml:space="preserve">. </w:t>
      </w:r>
      <w:r w:rsidRPr="008A7EC9">
        <w:t>Libre</w:t>
      </w:r>
      <w:r w:rsidR="00BF7D4A">
        <w:t xml:space="preserve">, </w:t>
      </w:r>
      <w:r w:rsidRPr="008A7EC9">
        <w:t>vaquant à ma volonté à travers la grande nature sylvestre</w:t>
      </w:r>
      <w:r w:rsidR="00BF7D4A">
        <w:t xml:space="preserve">, </w:t>
      </w:r>
      <w:r w:rsidRPr="008A7EC9">
        <w:t>n</w:t>
      </w:r>
      <w:r w:rsidR="00BF7D4A">
        <w:t>’</w:t>
      </w:r>
      <w:r w:rsidRPr="008A7EC9">
        <w:t>ayant d</w:t>
      </w:r>
      <w:r w:rsidR="00BF7D4A">
        <w:t>’</w:t>
      </w:r>
      <w:r w:rsidRPr="008A7EC9">
        <w:t>autre contrainte que les he</w:t>
      </w:r>
      <w:r w:rsidRPr="008A7EC9">
        <w:t>u</w:t>
      </w:r>
      <w:r w:rsidRPr="008A7EC9">
        <w:t>res des repas</w:t>
      </w:r>
      <w:r w:rsidR="00BF7D4A">
        <w:t xml:space="preserve">, </w:t>
      </w:r>
      <w:r w:rsidRPr="008A7EC9">
        <w:t>ne lisant</w:t>
      </w:r>
      <w:r w:rsidR="00BF7D4A">
        <w:t xml:space="preserve">, </w:t>
      </w:r>
      <w:r w:rsidRPr="008A7EC9">
        <w:t>pour la première fois</w:t>
      </w:r>
      <w:r w:rsidR="00BF7D4A">
        <w:t xml:space="preserve">, </w:t>
      </w:r>
      <w:r w:rsidRPr="008A7EC9">
        <w:t>que des choses qui ne figuraient pas au programme de l</w:t>
      </w:r>
      <w:r w:rsidR="00BF7D4A">
        <w:t>’</w:t>
      </w:r>
      <w:r w:rsidRPr="008A7EC9">
        <w:t>examen ou du concours de fin d</w:t>
      </w:r>
      <w:r w:rsidR="00BF7D4A">
        <w:t>’</w:t>
      </w:r>
      <w:r w:rsidRPr="008A7EC9">
        <w:t>année</w:t>
      </w:r>
      <w:r w:rsidR="00BF7D4A">
        <w:t xml:space="preserve">, </w:t>
      </w:r>
      <w:r w:rsidRPr="008A7EC9">
        <w:t>attentif seulement au miracle de la belle saison finissante</w:t>
      </w:r>
      <w:r w:rsidR="00BF7D4A">
        <w:t>.</w:t>
      </w:r>
    </w:p>
    <w:p w14:paraId="0E80582C" w14:textId="77777777" w:rsidR="00BF7D4A" w:rsidRDefault="009D75A4" w:rsidP="009D75A4">
      <w:r w:rsidRPr="008A7EC9">
        <w:t>Le presbytère était au bout de l</w:t>
      </w:r>
      <w:r w:rsidR="00BF7D4A">
        <w:t>’</w:t>
      </w:r>
      <w:r w:rsidRPr="008A7EC9">
        <w:t>étang qui communique avec la mer par un mince canal engorgé d</w:t>
      </w:r>
      <w:r w:rsidR="00BF7D4A">
        <w:t>’</w:t>
      </w:r>
      <w:r w:rsidRPr="008A7EC9">
        <w:t>herbes aquatiques</w:t>
      </w:r>
      <w:r w:rsidR="00BF7D4A">
        <w:t xml:space="preserve">. </w:t>
      </w:r>
      <w:r w:rsidRPr="008A7EC9">
        <w:t>Le m</w:t>
      </w:r>
      <w:r w:rsidRPr="008A7EC9">
        <w:t>a</w:t>
      </w:r>
      <w:r w:rsidRPr="008A7EC9">
        <w:t>tin</w:t>
      </w:r>
      <w:r w:rsidR="00BF7D4A">
        <w:t xml:space="preserve">, </w:t>
      </w:r>
      <w:r w:rsidRPr="008A7EC9">
        <w:t>dans ma chambre ouverte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étais éveillé par la rumeur de la marée montante</w:t>
      </w:r>
      <w:r w:rsidR="00BF7D4A">
        <w:t xml:space="preserve">. </w:t>
      </w:r>
      <w:r w:rsidRPr="008A7EC9">
        <w:t>De ma fenêtre</w:t>
      </w:r>
      <w:r w:rsidR="00BF7D4A">
        <w:t xml:space="preserve">, </w:t>
      </w:r>
      <w:r w:rsidRPr="008A7EC9">
        <w:t>je voyais</w:t>
      </w:r>
      <w:r w:rsidR="00BF7D4A">
        <w:t xml:space="preserve">, </w:t>
      </w:r>
      <w:r w:rsidRPr="008A7EC9">
        <w:t>sous un ciel gris et rose</w:t>
      </w:r>
      <w:r w:rsidR="00BF7D4A">
        <w:t xml:space="preserve">, </w:t>
      </w:r>
      <w:r w:rsidRPr="008A7EC9">
        <w:t>le gonflement progressif de la grande eau verte</w:t>
      </w:r>
      <w:r w:rsidR="00BF7D4A">
        <w:t xml:space="preserve">. </w:t>
      </w:r>
      <w:r w:rsidRPr="008A7EC9">
        <w:t>Des volées de macreuses et de courlis tournaient au-dessus avec des cris plaintifs</w:t>
      </w:r>
      <w:r w:rsidR="00BF7D4A">
        <w:t xml:space="preserve">. </w:t>
      </w:r>
      <w:r w:rsidRPr="008A7EC9">
        <w:t>Ah</w:t>
      </w:r>
      <w:r w:rsidR="00BF7D4A">
        <w:t xml:space="preserve"> ! </w:t>
      </w:r>
      <w:r w:rsidRPr="008A7EC9">
        <w:t>rester là</w:t>
      </w:r>
      <w:r w:rsidR="00BF7D4A">
        <w:t xml:space="preserve">. </w:t>
      </w:r>
      <w:r w:rsidRPr="008A7EC9">
        <w:t>Voir s</w:t>
      </w:r>
      <w:r w:rsidR="00BF7D4A">
        <w:t>’</w:t>
      </w:r>
      <w:r w:rsidRPr="008A7EC9">
        <w:t>y dérouler la calme ronde des sa</w:t>
      </w:r>
      <w:r w:rsidRPr="008A7EC9">
        <w:t>i</w:t>
      </w:r>
      <w:r w:rsidRPr="008A7EC9">
        <w:t>sons</w:t>
      </w:r>
      <w:r w:rsidR="00BF7D4A">
        <w:t xml:space="preserve">. </w:t>
      </w:r>
      <w:r w:rsidRPr="008A7EC9">
        <w:t>N</w:t>
      </w:r>
      <w:r w:rsidR="00BF7D4A">
        <w:t>’</w:t>
      </w:r>
      <w:r w:rsidRPr="008A7EC9">
        <w:t>avoir pas</w:t>
      </w:r>
      <w:r w:rsidR="00BF7D4A">
        <w:t xml:space="preserve">, </w:t>
      </w:r>
      <w:r w:rsidRPr="008A7EC9">
        <w:t>quelque part</w:t>
      </w:r>
      <w:r w:rsidR="00BF7D4A">
        <w:t xml:space="preserve">, </w:t>
      </w:r>
      <w:r w:rsidRPr="008A7EC9">
        <w:t>un état civil</w:t>
      </w:r>
      <w:r w:rsidR="00BF7D4A">
        <w:t xml:space="preserve">, </w:t>
      </w:r>
      <w:r w:rsidRPr="008A7EC9">
        <w:t>un dossier</w:t>
      </w:r>
      <w:r w:rsidR="00BF7D4A">
        <w:t xml:space="preserve">, </w:t>
      </w:r>
      <w:r w:rsidRPr="008A7EC9">
        <w:t>un lien avec la vie</w:t>
      </w:r>
      <w:r w:rsidR="00BF7D4A">
        <w:t xml:space="preserve">. </w:t>
      </w:r>
      <w:r w:rsidRPr="008A7EC9">
        <w:t>Courir tous les jours le long des dunes rectilignes</w:t>
      </w:r>
      <w:r w:rsidR="00BF7D4A">
        <w:t xml:space="preserve">, </w:t>
      </w:r>
      <w:r w:rsidRPr="008A7EC9">
        <w:t>où les grandes lames se succèdent dans le vent</w:t>
      </w:r>
      <w:r w:rsidR="00BF7D4A">
        <w:t xml:space="preserve">, </w:t>
      </w:r>
      <w:r w:rsidRPr="008A7EC9">
        <w:t>où</w:t>
      </w:r>
      <w:r w:rsidR="00BF7D4A">
        <w:t xml:space="preserve">, </w:t>
      </w:r>
      <w:r w:rsidRPr="008A7EC9">
        <w:t>sur le cordon argenté du sable</w:t>
      </w:r>
      <w:r w:rsidR="00BF7D4A">
        <w:t xml:space="preserve">, </w:t>
      </w:r>
      <w:r w:rsidRPr="008A7EC9">
        <w:t>les méduses échouées ont l</w:t>
      </w:r>
      <w:r w:rsidR="00BF7D4A">
        <w:t>’</w:t>
      </w:r>
      <w:r w:rsidRPr="008A7EC9">
        <w:t>air d</w:t>
      </w:r>
      <w:r w:rsidR="00BF7D4A">
        <w:t>’</w:t>
      </w:r>
      <w:r w:rsidRPr="008A7EC9">
        <w:t>immenses pendentifs d</w:t>
      </w:r>
      <w:r w:rsidR="00BF7D4A">
        <w:t>’</w:t>
      </w:r>
      <w:r w:rsidRPr="008A7EC9">
        <w:t>améthyste</w:t>
      </w:r>
      <w:r w:rsidR="00BF7D4A">
        <w:t> !…</w:t>
      </w:r>
    </w:p>
    <w:p w14:paraId="1A0B5706" w14:textId="77777777" w:rsidR="00BF7D4A" w:rsidRDefault="009D75A4" w:rsidP="009D75A4">
      <w:r w:rsidRPr="008A7EC9">
        <w:t>Un matin d</w:t>
      </w:r>
      <w:r w:rsidR="00BF7D4A">
        <w:t>’</w:t>
      </w:r>
      <w:r w:rsidRPr="008A7EC9">
        <w:t>octobre</w:t>
      </w:r>
      <w:r w:rsidR="00BF7D4A">
        <w:t xml:space="preserve">, </w:t>
      </w:r>
      <w:r w:rsidRPr="008A7EC9">
        <w:t>je reçus deux lettres</w:t>
      </w:r>
      <w:r w:rsidR="00BF7D4A">
        <w:t xml:space="preserve"> : </w:t>
      </w:r>
      <w:r w:rsidRPr="008A7EC9">
        <w:t>l</w:t>
      </w:r>
      <w:r w:rsidR="00BF7D4A">
        <w:t>’</w:t>
      </w:r>
      <w:r w:rsidRPr="008A7EC9">
        <w:t>une venait de l</w:t>
      </w:r>
      <w:r w:rsidR="00BF7D4A">
        <w:t>’</w:t>
      </w:r>
      <w:r w:rsidRPr="008A7EC9">
        <w:t>Académie de Bordeaux</w:t>
      </w:r>
      <w:r w:rsidR="00BF7D4A">
        <w:t xml:space="preserve">, </w:t>
      </w:r>
      <w:r w:rsidRPr="008A7EC9">
        <w:t>et m</w:t>
      </w:r>
      <w:r w:rsidR="00BF7D4A">
        <w:t>’</w:t>
      </w:r>
      <w:r w:rsidRPr="008A7EC9">
        <w:t>apprenait que le Comité consult</w:t>
      </w:r>
      <w:r w:rsidRPr="008A7EC9">
        <w:t>a</w:t>
      </w:r>
      <w:r w:rsidRPr="008A7EC9">
        <w:t xml:space="preserve">tif </w:t>
      </w:r>
      <w:r w:rsidR="00BF7D4A">
        <w:t>« </w:t>
      </w:r>
      <w:r w:rsidRPr="008A7EC9">
        <w:t>n</w:t>
      </w:r>
      <w:r w:rsidR="00BF7D4A">
        <w:t>’</w:t>
      </w:r>
      <w:r w:rsidRPr="008A7EC9">
        <w:t>avait pas cru devoir réserver à ma demande de bourse un accueil favorable</w:t>
      </w:r>
      <w:r w:rsidR="00BF7D4A">
        <w:t> ».</w:t>
      </w:r>
    </w:p>
    <w:p w14:paraId="322ABD75" w14:textId="48E6F557" w:rsidR="00BF7D4A" w:rsidRDefault="009D75A4" w:rsidP="009D75A4">
      <w:r w:rsidRPr="008A7EC9">
        <w:lastRenderedPageBreak/>
        <w:t>L</w:t>
      </w:r>
      <w:r w:rsidR="00BF7D4A">
        <w:t>’</w:t>
      </w:r>
      <w:r w:rsidRPr="008A7EC9">
        <w:t xml:space="preserve">autre était signée de </w:t>
      </w:r>
      <w:r w:rsidR="00BF7D4A">
        <w:t>M. </w:t>
      </w:r>
      <w:r w:rsidRPr="008A7EC9">
        <w:t>Thierry</w:t>
      </w:r>
      <w:r w:rsidR="00BF7D4A">
        <w:t xml:space="preserve">, </w:t>
      </w:r>
      <w:r w:rsidRPr="008A7EC9">
        <w:t>professeur de langue et littérature germaniques à la Sorbonne</w:t>
      </w:r>
      <w:r w:rsidR="00BF7D4A">
        <w:t xml:space="preserve">. </w:t>
      </w:r>
      <w:r w:rsidRPr="008A7EC9">
        <w:t>Pendant un an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avais eu pour maître cet excellent homme</w:t>
      </w:r>
      <w:r w:rsidR="00BF7D4A">
        <w:t xml:space="preserve">, </w:t>
      </w:r>
      <w:r w:rsidRPr="008A7EC9">
        <w:t>ce consciencieux érudit</w:t>
      </w:r>
      <w:r w:rsidR="00BF7D4A">
        <w:t xml:space="preserve"> ; </w:t>
      </w:r>
      <w:r w:rsidRPr="008A7EC9">
        <w:t>c</w:t>
      </w:r>
      <w:r w:rsidR="00BF7D4A">
        <w:t>’</w:t>
      </w:r>
      <w:r w:rsidRPr="008A7EC9">
        <w:t>est lui qui avait corrigé le mémoire que j</w:t>
      </w:r>
      <w:r w:rsidR="00BF7D4A">
        <w:t>’</w:t>
      </w:r>
      <w:r w:rsidRPr="008A7EC9">
        <w:t>avais présenté en juillet pour la licence</w:t>
      </w:r>
      <w:r w:rsidR="00BF7D4A">
        <w:t xml:space="preserve">, </w:t>
      </w:r>
      <w:r w:rsidRPr="008A7EC9">
        <w:t xml:space="preserve">sur </w:t>
      </w:r>
      <w:r w:rsidR="00BF7D4A">
        <w:t>« </w:t>
      </w:r>
      <w:r w:rsidRPr="008A7EC9">
        <w:t>Clausewitz et la France</w:t>
      </w:r>
      <w:r w:rsidR="00BF7D4A">
        <w:t xml:space="preserve"> », </w:t>
      </w:r>
      <w:r w:rsidRPr="008A7EC9">
        <w:t>s</w:t>
      </w:r>
      <w:r w:rsidR="00BF7D4A">
        <w:t>’</w:t>
      </w:r>
      <w:r w:rsidRPr="008A7EC9">
        <w:t>il vous plaît</w:t>
      </w:r>
      <w:r w:rsidR="00BF7D4A">
        <w:t xml:space="preserve">. </w:t>
      </w:r>
      <w:r w:rsidRPr="008A7EC9">
        <w:t>Jamais je n</w:t>
      </w:r>
      <w:r w:rsidR="00BF7D4A">
        <w:t>’</w:t>
      </w:r>
      <w:r w:rsidRPr="008A7EC9">
        <w:t>avais eu qu</w:t>
      </w:r>
      <w:r w:rsidR="00BF7D4A">
        <w:t>’</w:t>
      </w:r>
      <w:r w:rsidRPr="008A7EC9">
        <w:t>à me louer de lui</w:t>
      </w:r>
      <w:r w:rsidR="00BF7D4A">
        <w:t xml:space="preserve">. </w:t>
      </w:r>
      <w:r w:rsidRPr="008A7EC9">
        <w:t>Je sentais qu</w:t>
      </w:r>
      <w:r w:rsidR="00BF7D4A">
        <w:t>’</w:t>
      </w:r>
      <w:r w:rsidRPr="008A7EC9">
        <w:t>il me portait une amitié qu</w:t>
      </w:r>
      <w:r w:rsidR="00BF7D4A">
        <w:t>’</w:t>
      </w:r>
      <w:r w:rsidRPr="008A7EC9">
        <w:t>il se reprochait peut-être un peu</w:t>
      </w:r>
      <w:r w:rsidR="00BF7D4A">
        <w:t>.</w:t>
      </w:r>
    </w:p>
    <w:p w14:paraId="628A21FD" w14:textId="40164A3C" w:rsidR="009D75A4" w:rsidRPr="008A7EC9" w:rsidRDefault="009D75A4" w:rsidP="009D75A4">
      <w:r w:rsidRPr="008A7EC9">
        <w:t>Il faisait partie du Comité</w:t>
      </w:r>
      <w:r w:rsidR="00BF7D4A">
        <w:t xml:space="preserve">. </w:t>
      </w:r>
      <w:r w:rsidRPr="008A7EC9">
        <w:t>Sa lettre essayait de justifier la décision</w:t>
      </w:r>
      <w:r w:rsidR="00BF7D4A">
        <w:t xml:space="preserve">. </w:t>
      </w:r>
      <w:r w:rsidRPr="008A7EC9">
        <w:t>Personnellement</w:t>
      </w:r>
      <w:r w:rsidR="00BF7D4A">
        <w:t xml:space="preserve">, </w:t>
      </w:r>
      <w:r w:rsidRPr="008A7EC9">
        <w:t>il avait fait ce qu</w:t>
      </w:r>
      <w:r w:rsidR="00BF7D4A">
        <w:t>’</w:t>
      </w:r>
      <w:r w:rsidRPr="008A7EC9">
        <w:t>il avait pu</w:t>
      </w:r>
      <w:r w:rsidR="00BF7D4A">
        <w:t xml:space="preserve">. </w:t>
      </w:r>
      <w:r w:rsidRPr="008A7EC9">
        <w:t>Mais certains membres avaient émis des doutes sur ma vocation un</w:t>
      </w:r>
      <w:r w:rsidRPr="008A7EC9">
        <w:t>i</w:t>
      </w:r>
      <w:r w:rsidRPr="008A7EC9">
        <w:t>versitaire</w:t>
      </w:r>
      <w:r w:rsidR="00BF7D4A">
        <w:t xml:space="preserve">, </w:t>
      </w:r>
      <w:r w:rsidRPr="008A7EC9">
        <w:t>et lui-même</w:t>
      </w:r>
      <w:r w:rsidR="00BF7D4A">
        <w:t xml:space="preserve">, </w:t>
      </w:r>
      <w:r w:rsidRPr="008A7EC9">
        <w:t>sur ce point</w:t>
      </w:r>
      <w:r w:rsidR="00BF7D4A">
        <w:t xml:space="preserve">, </w:t>
      </w:r>
      <w:r w:rsidRPr="008A7EC9">
        <w:t>avouait qu</w:t>
      </w:r>
      <w:r w:rsidR="00BF7D4A">
        <w:t>’</w:t>
      </w:r>
      <w:r w:rsidRPr="008A7EC9">
        <w:t>il avait manqué de conviction pour défendre ma cause</w:t>
      </w:r>
      <w:r w:rsidR="00BF7D4A">
        <w:t xml:space="preserve">. </w:t>
      </w:r>
      <w:r w:rsidRPr="008A7EC9">
        <w:t>Au reste</w:t>
      </w:r>
      <w:r w:rsidR="00BF7D4A">
        <w:t xml:space="preserve">, </w:t>
      </w:r>
      <w:r w:rsidRPr="008A7EC9">
        <w:t>il valait mieux qu</w:t>
      </w:r>
      <w:r w:rsidR="00BF7D4A">
        <w:t>’</w:t>
      </w:r>
      <w:r w:rsidRPr="008A7EC9">
        <w:t>il en eût été ainsi</w:t>
      </w:r>
      <w:r w:rsidR="00BF7D4A">
        <w:t xml:space="preserve">. </w:t>
      </w:r>
      <w:r w:rsidRPr="008A7EC9">
        <w:t>Il ne me voyait pas bien étudiant en pr</w:t>
      </w:r>
      <w:r w:rsidRPr="008A7EC9">
        <w:t>o</w:t>
      </w:r>
      <w:r w:rsidRPr="008A7EC9">
        <w:t>vince</w:t>
      </w:r>
      <w:r w:rsidR="00BF7D4A">
        <w:t>. « </w:t>
      </w:r>
      <w:r w:rsidRPr="008A7EC9">
        <w:t>Revenez immédiatement</w:t>
      </w:r>
      <w:r w:rsidR="00BF7D4A">
        <w:t xml:space="preserve">, </w:t>
      </w:r>
      <w:r w:rsidRPr="008A7EC9">
        <w:t>concluait-il</w:t>
      </w:r>
      <w:r w:rsidR="00BF7D4A">
        <w:t xml:space="preserve">, </w:t>
      </w:r>
      <w:r w:rsidRPr="008A7EC9">
        <w:t>il y a peut-être un moyen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arranger tout cela et qui vous permettra de rester à Paris</w:t>
      </w:r>
      <w:r w:rsidR="00BF7D4A">
        <w:t>. »</w:t>
      </w:r>
    </w:p>
    <w:p w14:paraId="6C11BD47" w14:textId="77777777" w:rsidR="00BF7D4A" w:rsidRDefault="009D75A4" w:rsidP="009D75A4">
      <w:r w:rsidRPr="008A7EC9">
        <w:t>Je quittai mon brave homme de curé en lui promettant de revenir aux vacances de janvier</w:t>
      </w:r>
      <w:r w:rsidR="00BF7D4A">
        <w:t xml:space="preserve">, </w:t>
      </w:r>
      <w:r w:rsidRPr="008A7EC9">
        <w:t>et le surlendemain je débarquai à la gare d</w:t>
      </w:r>
      <w:r w:rsidR="00BF7D4A">
        <w:t>’</w:t>
      </w:r>
      <w:r w:rsidRPr="008A7EC9">
        <w:t>Orsay</w:t>
      </w:r>
      <w:r w:rsidR="00BF7D4A">
        <w:t>.</w:t>
      </w:r>
    </w:p>
    <w:p w14:paraId="65D159AA" w14:textId="540D5681" w:rsidR="00BF7D4A" w:rsidRDefault="009D75A4" w:rsidP="009D75A4">
      <w:r w:rsidRPr="008A7EC9">
        <w:t>C</w:t>
      </w:r>
      <w:r w:rsidR="00BF7D4A">
        <w:t>’</w:t>
      </w:r>
      <w:r w:rsidRPr="008A7EC9">
        <w:t>était déjà l</w:t>
      </w:r>
      <w:r w:rsidR="00BF7D4A">
        <w:t>’</w:t>
      </w:r>
      <w:r w:rsidRPr="008A7EC9">
        <w:t>hiver</w:t>
      </w:r>
      <w:r w:rsidR="00BF7D4A">
        <w:t xml:space="preserve">. </w:t>
      </w:r>
      <w:r w:rsidRPr="008A7EC9">
        <w:t>Le Luxembourg dépouillé laissait d</w:t>
      </w:r>
      <w:r w:rsidRPr="008A7EC9">
        <w:t>é</w:t>
      </w:r>
      <w:r w:rsidRPr="008A7EC9">
        <w:t>nombrer ses statues grises</w:t>
      </w:r>
      <w:r w:rsidR="00BF7D4A">
        <w:t xml:space="preserve">. </w:t>
      </w:r>
      <w:r w:rsidRPr="008A7EC9">
        <w:t xml:space="preserve">Dans le petit appartement de la rue Royer-Collard où habitait </w:t>
      </w:r>
      <w:r w:rsidR="00BF7D4A">
        <w:t>M. </w:t>
      </w:r>
      <w:r w:rsidRPr="008A7EC9">
        <w:t>Thierry</w:t>
      </w:r>
      <w:r w:rsidR="00BF7D4A">
        <w:t xml:space="preserve">, </w:t>
      </w:r>
      <w:r w:rsidRPr="008A7EC9">
        <w:t>le feu était allumé</w:t>
      </w:r>
      <w:r w:rsidR="00BF7D4A">
        <w:t>.</w:t>
      </w:r>
    </w:p>
    <w:p w14:paraId="11EE2ACE" w14:textId="77777777" w:rsidR="00BF7D4A" w:rsidRDefault="00BF7D4A" w:rsidP="009D75A4">
      <w:r>
        <w:t>— </w:t>
      </w:r>
      <w:r w:rsidR="009D75A4" w:rsidRPr="008A7EC9">
        <w:t>Mon cher enfant</w:t>
      </w:r>
      <w:r>
        <w:t xml:space="preserve">, </w:t>
      </w:r>
      <w:r w:rsidR="009D75A4" w:rsidRPr="008A7EC9">
        <w:t>me dit-il</w:t>
      </w:r>
      <w:r>
        <w:t xml:space="preserve">, – </w:t>
      </w:r>
      <w:r w:rsidR="009D75A4" w:rsidRPr="008A7EC9">
        <w:t>et</w:t>
      </w:r>
      <w:r>
        <w:t xml:space="preserve">, </w:t>
      </w:r>
      <w:r w:rsidR="009D75A4" w:rsidRPr="008A7EC9">
        <w:t>seul comme je l</w:t>
      </w:r>
      <w:r>
        <w:t>’</w:t>
      </w:r>
      <w:r w:rsidR="009D75A4" w:rsidRPr="008A7EC9">
        <w:t>étais</w:t>
      </w:r>
      <w:r>
        <w:t xml:space="preserve">, </w:t>
      </w:r>
      <w:r w:rsidR="009D75A4" w:rsidRPr="008A7EC9">
        <w:t>je lui sus un gré infini de ce préambule</w:t>
      </w:r>
      <w:r>
        <w:t xml:space="preserve">, – </w:t>
      </w:r>
      <w:r w:rsidR="009D75A4" w:rsidRPr="008A7EC9">
        <w:t>il ne faut pas en vouloir au Comité</w:t>
      </w:r>
      <w:r>
        <w:t xml:space="preserve">. </w:t>
      </w:r>
      <w:r w:rsidR="009D75A4" w:rsidRPr="008A7EC9">
        <w:t>Mes collègues ont le devoir de veiller strictement aux intérêts de l</w:t>
      </w:r>
      <w:r>
        <w:t>’</w:t>
      </w:r>
      <w:r w:rsidR="009D75A4" w:rsidRPr="008A7EC9">
        <w:t>Université</w:t>
      </w:r>
      <w:r>
        <w:t xml:space="preserve">, </w:t>
      </w:r>
      <w:r w:rsidR="009D75A4" w:rsidRPr="008A7EC9">
        <w:t xml:space="preserve">et vous-même avouerez que vous avez </w:t>
      </w:r>
      <w:r w:rsidR="009D75A4" w:rsidRPr="008A7EC9">
        <w:rPr>
          <w:bCs/>
        </w:rPr>
        <w:t>souvent</w:t>
      </w:r>
      <w:r>
        <w:rPr>
          <w:bCs/>
        </w:rPr>
        <w:t xml:space="preserve">, </w:t>
      </w:r>
      <w:r w:rsidR="009D75A4" w:rsidRPr="008A7EC9">
        <w:t>dans vos études</w:t>
      </w:r>
      <w:r>
        <w:t xml:space="preserve">, </w:t>
      </w:r>
      <w:r w:rsidR="009D75A4" w:rsidRPr="008A7EC9">
        <w:t>fait preuve d</w:t>
      </w:r>
      <w:r>
        <w:t>’</w:t>
      </w:r>
      <w:r w:rsidR="009D75A4" w:rsidRPr="008A7EC9">
        <w:t>une</w:t>
      </w:r>
      <w:r>
        <w:t xml:space="preserve"> – </w:t>
      </w:r>
      <w:r w:rsidR="009D75A4" w:rsidRPr="008A7EC9">
        <w:t>comment dirai-je</w:t>
      </w:r>
      <w:r>
        <w:t xml:space="preserve">… – </w:t>
      </w:r>
      <w:r w:rsidR="009D75A4" w:rsidRPr="008A7EC9">
        <w:t>fantaisie</w:t>
      </w:r>
      <w:r>
        <w:t xml:space="preserve">, </w:t>
      </w:r>
      <w:r w:rsidR="009D75A4" w:rsidRPr="008A7EC9">
        <w:t>oui</w:t>
      </w:r>
      <w:r>
        <w:t xml:space="preserve">, </w:t>
      </w:r>
      <w:r w:rsidR="009D75A4" w:rsidRPr="008A7EC9">
        <w:t>fantaisie propre à alarmer des esprits au</w:t>
      </w:r>
      <w:r w:rsidR="009D75A4" w:rsidRPr="008A7EC9">
        <w:t>s</w:t>
      </w:r>
      <w:r w:rsidR="009D75A4" w:rsidRPr="008A7EC9">
        <w:t>si</w:t>
      </w:r>
      <w:r>
        <w:t xml:space="preserve">… </w:t>
      </w:r>
      <w:r w:rsidR="009D75A4" w:rsidRPr="008A7EC9">
        <w:t>sérieux</w:t>
      </w:r>
      <w:r>
        <w:t xml:space="preserve">. </w:t>
      </w:r>
      <w:r w:rsidR="009D75A4" w:rsidRPr="008A7EC9">
        <w:t>Moi</w:t>
      </w:r>
      <w:r>
        <w:t xml:space="preserve">, </w:t>
      </w:r>
      <w:r w:rsidR="009D75A4" w:rsidRPr="008A7EC9">
        <w:t>je vous connais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autre chose</w:t>
      </w:r>
      <w:r>
        <w:t xml:space="preserve">. </w:t>
      </w:r>
      <w:r w:rsidR="009D75A4" w:rsidRPr="008A7EC9">
        <w:t>Je sais que de cette fantaisie bien dirigée</w:t>
      </w:r>
      <w:r>
        <w:t xml:space="preserve">, </w:t>
      </w:r>
      <w:r w:rsidR="009D75A4" w:rsidRPr="008A7EC9">
        <w:t xml:space="preserve">il ne restera </w:t>
      </w:r>
      <w:r w:rsidR="009D75A4" w:rsidRPr="008A7EC9">
        <w:lastRenderedPageBreak/>
        <w:t>qu</w:t>
      </w:r>
      <w:r>
        <w:t>’</w:t>
      </w:r>
      <w:r w:rsidR="009D75A4" w:rsidRPr="008A7EC9">
        <w:t>une heureuse or</w:t>
      </w:r>
      <w:r w:rsidR="009D75A4" w:rsidRPr="008A7EC9">
        <w:t>i</w:t>
      </w:r>
      <w:r w:rsidR="009D75A4" w:rsidRPr="008A7EC9">
        <w:t>ginalité</w:t>
      </w:r>
      <w:r>
        <w:t xml:space="preserve">. </w:t>
      </w:r>
      <w:r w:rsidR="009D75A4" w:rsidRPr="008A7EC9">
        <w:t>Mais</w:t>
      </w:r>
      <w:r>
        <w:t xml:space="preserve">, </w:t>
      </w:r>
      <w:r w:rsidR="009D75A4" w:rsidRPr="008A7EC9">
        <w:t>d</w:t>
      </w:r>
      <w:r>
        <w:t>’</w:t>
      </w:r>
      <w:r w:rsidR="009D75A4" w:rsidRPr="008A7EC9">
        <w:t>abord une question</w:t>
      </w:r>
      <w:r>
        <w:t xml:space="preserve">. </w:t>
      </w:r>
      <w:r w:rsidR="009D75A4" w:rsidRPr="008A7EC9">
        <w:t>Avez-vous réellement la vocation d</w:t>
      </w:r>
      <w:r>
        <w:t>’</w:t>
      </w:r>
      <w:r w:rsidR="009D75A4" w:rsidRPr="008A7EC9">
        <w:t>une carrière universitaire</w:t>
      </w:r>
      <w:r>
        <w:t> ?</w:t>
      </w:r>
    </w:p>
    <w:p w14:paraId="32A4FB33" w14:textId="77777777" w:rsidR="00BF7D4A" w:rsidRDefault="009D75A4" w:rsidP="009D75A4">
      <w:r w:rsidRPr="008A7EC9">
        <w:t>Que voulez-vous qu</w:t>
      </w:r>
      <w:r w:rsidR="00BF7D4A">
        <w:t>’</w:t>
      </w:r>
      <w:r w:rsidRPr="008A7EC9">
        <w:t>on réponde</w:t>
      </w:r>
      <w:r w:rsidR="00BF7D4A">
        <w:t xml:space="preserve">, </w:t>
      </w:r>
      <w:r w:rsidRPr="008A7EC9">
        <w:t>quand on a exactement en poche cent sept francs et des centimes</w:t>
      </w:r>
      <w:r w:rsidR="00BF7D4A">
        <w:t xml:space="preserve"> ? </w:t>
      </w:r>
      <w:r w:rsidRPr="008A7EC9">
        <w:t>J</w:t>
      </w:r>
      <w:r w:rsidR="00BF7D4A">
        <w:t>’</w:t>
      </w:r>
      <w:r w:rsidRPr="008A7EC9">
        <w:t>affirmai énergiqu</w:t>
      </w:r>
      <w:r w:rsidRPr="008A7EC9">
        <w:t>e</w:t>
      </w:r>
      <w:r w:rsidRPr="008A7EC9">
        <w:t>ment ma vocation</w:t>
      </w:r>
      <w:r w:rsidR="00BF7D4A">
        <w:t>.</w:t>
      </w:r>
    </w:p>
    <w:p w14:paraId="4EDCE611" w14:textId="77777777" w:rsidR="00BF7D4A" w:rsidRDefault="00BF7D4A" w:rsidP="009D75A4">
      <w:r>
        <w:t>— </w:t>
      </w:r>
      <w:r w:rsidR="009D75A4" w:rsidRPr="008A7EC9">
        <w:t>Eh bien</w:t>
      </w:r>
      <w:r>
        <w:t xml:space="preserve">, </w:t>
      </w:r>
      <w:r w:rsidR="009D75A4" w:rsidRPr="008A7EC9">
        <w:t>reprit-il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ai votre affaire</w:t>
      </w:r>
      <w:r>
        <w:t xml:space="preserve">. </w:t>
      </w:r>
      <w:r w:rsidR="009D75A4" w:rsidRPr="008A7EC9">
        <w:t xml:space="preserve">La bourse vous aurait donné </w:t>
      </w:r>
      <w:r w:rsidRPr="008A7EC9">
        <w:t>1</w:t>
      </w:r>
      <w:r>
        <w:t>.</w:t>
      </w:r>
      <w:r w:rsidRPr="008A7EC9">
        <w:t>2</w:t>
      </w:r>
      <w:r w:rsidR="009D75A4" w:rsidRPr="008A7EC9">
        <w:t>00 francs tout au plus</w:t>
      </w:r>
      <w:r>
        <w:t xml:space="preserve">. </w:t>
      </w:r>
      <w:r w:rsidR="009D75A4" w:rsidRPr="008A7EC9">
        <w:t>Je vous ai recommandé à un vieil ami qui dirige aux Ternes</w:t>
      </w:r>
      <w:r>
        <w:t xml:space="preserve">, </w:t>
      </w:r>
      <w:r w:rsidR="009D75A4" w:rsidRPr="008A7EC9">
        <w:t>une institution libre</w:t>
      </w:r>
      <w:r>
        <w:t xml:space="preserve">. </w:t>
      </w:r>
      <w:r w:rsidR="009D75A4" w:rsidRPr="008A7EC9">
        <w:t>Il lui faut un professeur d</w:t>
      </w:r>
      <w:r>
        <w:t>’</w:t>
      </w:r>
      <w:r w:rsidR="009D75A4" w:rsidRPr="008A7EC9">
        <w:t>histoire</w:t>
      </w:r>
      <w:r>
        <w:t xml:space="preserve"> : </w:t>
      </w:r>
      <w:r w:rsidR="009D75A4" w:rsidRPr="008A7EC9">
        <w:t>six heures par semaine</w:t>
      </w:r>
      <w:r>
        <w:t xml:space="preserve">, </w:t>
      </w:r>
      <w:r w:rsidR="009D75A4" w:rsidRPr="008A7EC9">
        <w:t>cent soixante-quinze francs par mois et la possibilité d</w:t>
      </w:r>
      <w:r>
        <w:t>’</w:t>
      </w:r>
      <w:r w:rsidR="009D75A4" w:rsidRPr="008A7EC9">
        <w:t>avoir des répétitions</w:t>
      </w:r>
      <w:r>
        <w:t xml:space="preserve">. </w:t>
      </w:r>
      <w:r w:rsidR="009D75A4" w:rsidRPr="008A7EC9">
        <w:t>Par exemple</w:t>
      </w:r>
      <w:r>
        <w:t xml:space="preserve">, </w:t>
      </w:r>
      <w:r w:rsidR="009D75A4" w:rsidRPr="008A7EC9">
        <w:t>il vous faudra travailler ferme pour poursuivre p</w:t>
      </w:r>
      <w:r w:rsidR="009D75A4" w:rsidRPr="008A7EC9">
        <w:t>a</w:t>
      </w:r>
      <w:r w:rsidR="009D75A4" w:rsidRPr="008A7EC9">
        <w:t>rallèlement vos études en Sorbonne</w:t>
      </w:r>
      <w:r>
        <w:t xml:space="preserve">. </w:t>
      </w:r>
      <w:r w:rsidR="009D75A4" w:rsidRPr="008A7EC9">
        <w:t>Mais je vous connais</w:t>
      </w:r>
      <w:r>
        <w:t xml:space="preserve">, </w:t>
      </w:r>
      <w:r w:rsidR="009D75A4" w:rsidRPr="008A7EC9">
        <w:t>je r</w:t>
      </w:r>
      <w:r w:rsidR="009D75A4" w:rsidRPr="008A7EC9">
        <w:t>é</w:t>
      </w:r>
      <w:r w:rsidR="009D75A4" w:rsidRPr="008A7EC9">
        <w:t>ponds de vous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aujourd</w:t>
      </w:r>
      <w:r>
        <w:t>’</w:t>
      </w:r>
      <w:r w:rsidR="009D75A4" w:rsidRPr="008A7EC9">
        <w:t>hui mardi</w:t>
      </w:r>
      <w:r>
        <w:t xml:space="preserve">. </w:t>
      </w:r>
      <w:r w:rsidR="009D75A4" w:rsidRPr="008A7EC9">
        <w:t>Si cela vous agrée</w:t>
      </w:r>
      <w:r>
        <w:t xml:space="preserve">, </w:t>
      </w:r>
      <w:r w:rsidR="009D75A4" w:rsidRPr="008A7EC9">
        <w:t>vous commencerez vendredi prochain</w:t>
      </w:r>
      <w:r>
        <w:t>.</w:t>
      </w:r>
    </w:p>
    <w:p w14:paraId="53A093C8" w14:textId="77777777" w:rsidR="00BF7D4A" w:rsidRDefault="009D75A4" w:rsidP="009D75A4">
      <w:r w:rsidRPr="008A7EC9">
        <w:t>Je sentais</w:t>
      </w:r>
      <w:r w:rsidR="00BF7D4A">
        <w:t xml:space="preserve">, </w:t>
      </w:r>
      <w:r w:rsidRPr="008A7EC9">
        <w:t>âpre et froide</w:t>
      </w:r>
      <w:r w:rsidR="00BF7D4A">
        <w:t xml:space="preserve">, </w:t>
      </w:r>
      <w:r w:rsidRPr="008A7EC9">
        <w:t>la gaine universitaire m</w:t>
      </w:r>
      <w:r w:rsidR="00BF7D4A">
        <w:t>’</w:t>
      </w:r>
      <w:r w:rsidRPr="008A7EC9">
        <w:t>enserrer jusqu</w:t>
      </w:r>
      <w:r w:rsidR="00BF7D4A">
        <w:t>’</w:t>
      </w:r>
      <w:r w:rsidRPr="008A7EC9">
        <w:t>au cou</w:t>
      </w:r>
      <w:r w:rsidR="00BF7D4A">
        <w:t xml:space="preserve">. </w:t>
      </w:r>
      <w:r w:rsidRPr="008A7EC9">
        <w:t>Ah</w:t>
      </w:r>
      <w:r w:rsidR="00BF7D4A">
        <w:t xml:space="preserve"> ! </w:t>
      </w:r>
      <w:r w:rsidRPr="008A7EC9">
        <w:t>les Champs-Élysées</w:t>
      </w:r>
      <w:r w:rsidR="00BF7D4A">
        <w:t xml:space="preserve"> ! </w:t>
      </w:r>
      <w:r w:rsidRPr="008A7EC9">
        <w:t>les femmes en fourr</w:t>
      </w:r>
      <w:r w:rsidRPr="008A7EC9">
        <w:t>u</w:t>
      </w:r>
      <w:r w:rsidRPr="008A7EC9">
        <w:t>res</w:t>
      </w:r>
      <w:r w:rsidR="00BF7D4A">
        <w:t xml:space="preserve">, </w:t>
      </w:r>
      <w:r w:rsidRPr="008A7EC9">
        <w:t>avec</w:t>
      </w:r>
      <w:r w:rsidR="00BF7D4A">
        <w:t xml:space="preserve">, </w:t>
      </w:r>
      <w:r w:rsidRPr="008A7EC9">
        <w:t>derrière elles</w:t>
      </w:r>
      <w:r w:rsidR="00BF7D4A">
        <w:t xml:space="preserve">, </w:t>
      </w:r>
      <w:r w:rsidRPr="008A7EC9">
        <w:t>un sillage adorable de parfum</w:t>
      </w:r>
      <w:r w:rsidR="00BF7D4A">
        <w:t xml:space="preserve"> ! </w:t>
      </w:r>
      <w:r w:rsidRPr="008A7EC9">
        <w:t xml:space="preserve">Mais comment </w:t>
      </w:r>
      <w:r w:rsidR="00BF7D4A">
        <w:t>« </w:t>
      </w:r>
      <w:r w:rsidRPr="008A7EC9">
        <w:t>cela</w:t>
      </w:r>
      <w:r w:rsidR="00BF7D4A">
        <w:t> »</w:t>
      </w:r>
      <w:r w:rsidRPr="008A7EC9">
        <w:t xml:space="preserve"> eût-il pu ne pas </w:t>
      </w:r>
      <w:r w:rsidR="00BF7D4A">
        <w:t>« </w:t>
      </w:r>
      <w:r w:rsidRPr="008A7EC9">
        <w:t>m</w:t>
      </w:r>
      <w:r w:rsidR="00BF7D4A">
        <w:t>’</w:t>
      </w:r>
      <w:r w:rsidRPr="008A7EC9">
        <w:t>agréer</w:t>
      </w:r>
      <w:r w:rsidR="00BF7D4A">
        <w:t xml:space="preserve"> » ? </w:t>
      </w:r>
      <w:r w:rsidRPr="008A7EC9">
        <w:t>Cent sept francs et des centimes</w:t>
      </w:r>
      <w:r w:rsidR="00BF7D4A">
        <w:t>…</w:t>
      </w:r>
    </w:p>
    <w:p w14:paraId="369FD861" w14:textId="77777777" w:rsidR="00BF7D4A" w:rsidRDefault="009D75A4" w:rsidP="009D75A4">
      <w:r w:rsidRPr="008A7EC9">
        <w:t>Je me confondis en remerciements</w:t>
      </w:r>
      <w:r w:rsidR="00BF7D4A">
        <w:t>.</w:t>
      </w:r>
    </w:p>
    <w:p w14:paraId="12516414" w14:textId="77777777" w:rsidR="00BF7D4A" w:rsidRDefault="009D75A4" w:rsidP="009D75A4">
      <w:r w:rsidRPr="008A7EC9">
        <w:t>Il se frotta les mains</w:t>
      </w:r>
      <w:r w:rsidR="00BF7D4A">
        <w:t>.</w:t>
      </w:r>
    </w:p>
    <w:p w14:paraId="5B771C80" w14:textId="3C4456D7" w:rsidR="00BF7D4A" w:rsidRDefault="00BF7D4A" w:rsidP="009D75A4">
      <w:r>
        <w:t>— </w:t>
      </w:r>
      <w:r w:rsidR="009D75A4" w:rsidRPr="008A7EC9">
        <w:t xml:space="preserve">Je vois </w:t>
      </w:r>
      <w:r>
        <w:t>M. </w:t>
      </w:r>
      <w:proofErr w:type="spellStart"/>
      <w:r w:rsidR="009D75A4" w:rsidRPr="008A7EC9">
        <w:t>Berthomieu</w:t>
      </w:r>
      <w:proofErr w:type="spellEnd"/>
      <w:r w:rsidR="009D75A4" w:rsidRPr="008A7EC9">
        <w:t xml:space="preserve"> ce soir</w:t>
      </w:r>
      <w:r>
        <w:t xml:space="preserve">. </w:t>
      </w:r>
      <w:r w:rsidR="009D75A4" w:rsidRPr="008A7EC9">
        <w:t>Repassez demain à dix heures</w:t>
      </w:r>
      <w:r>
        <w:t xml:space="preserve">, </w:t>
      </w:r>
      <w:r w:rsidR="009D75A4" w:rsidRPr="008A7EC9">
        <w:t>je vous fixerai rendez-vous</w:t>
      </w:r>
      <w:r>
        <w:t>.</w:t>
      </w:r>
    </w:p>
    <w:p w14:paraId="2C75F5AD" w14:textId="57791713" w:rsidR="00BF7D4A" w:rsidRDefault="009D75A4" w:rsidP="00BF7D4A">
      <w:pPr>
        <w:pStyle w:val="Centr"/>
      </w:pPr>
      <w:r w:rsidRPr="008A7EC9">
        <w:t>*</w:t>
      </w:r>
    </w:p>
    <w:p w14:paraId="5E651983" w14:textId="1CC1FC1D" w:rsidR="00BF7D4A" w:rsidRDefault="00BF7D4A" w:rsidP="009D75A4">
      <w:r>
        <w:t>— </w:t>
      </w:r>
      <w:r w:rsidR="009D75A4" w:rsidRPr="008A7EC9">
        <w:t>Mardi</w:t>
      </w:r>
      <w:r>
        <w:t xml:space="preserve">, </w:t>
      </w:r>
      <w:r w:rsidR="009D75A4" w:rsidRPr="008A7EC9">
        <w:t>2</w:t>
      </w:r>
      <w:r w:rsidRPr="008A7EC9">
        <w:t>1</w:t>
      </w:r>
      <w:r>
        <w:t> </w:t>
      </w:r>
      <w:r w:rsidRPr="008A7EC9">
        <w:t>octobre</w:t>
      </w:r>
      <w:r w:rsidR="009D75A4" w:rsidRPr="008A7EC9">
        <w:t xml:space="preserve"> 1913</w:t>
      </w:r>
      <w:r>
        <w:t xml:space="preserve">. – </w:t>
      </w:r>
      <w:r w:rsidR="009D75A4" w:rsidRPr="008A7EC9">
        <w:t>La nuit tombait</w:t>
      </w:r>
      <w:r>
        <w:t xml:space="preserve">. </w:t>
      </w:r>
      <w:r w:rsidR="009D75A4" w:rsidRPr="008A7EC9">
        <w:t>Rue Auguste-Comte</w:t>
      </w:r>
      <w:r>
        <w:t xml:space="preserve">, </w:t>
      </w:r>
      <w:r w:rsidR="009D75A4" w:rsidRPr="008A7EC9">
        <w:t>je me heurtai aux groupes d</w:t>
      </w:r>
      <w:r>
        <w:t>’</w:t>
      </w:r>
      <w:r w:rsidR="009D75A4" w:rsidRPr="008A7EC9">
        <w:t>enfants qui sortaient du l</w:t>
      </w:r>
      <w:r w:rsidR="009D75A4" w:rsidRPr="008A7EC9">
        <w:t>y</w:t>
      </w:r>
      <w:r w:rsidR="009D75A4" w:rsidRPr="008A7EC9">
        <w:t>cée Montaigne</w:t>
      </w:r>
      <w:r>
        <w:t xml:space="preserve">. </w:t>
      </w:r>
      <w:r w:rsidR="009D75A4" w:rsidRPr="008A7EC9">
        <w:t>Ah</w:t>
      </w:r>
      <w:r>
        <w:t xml:space="preserve"> ! </w:t>
      </w:r>
      <w:r w:rsidR="009D75A4" w:rsidRPr="008A7EC9">
        <w:t>petits élèves</w:t>
      </w:r>
      <w:r>
        <w:t xml:space="preserve">, </w:t>
      </w:r>
      <w:r w:rsidR="009D75A4" w:rsidRPr="008A7EC9">
        <w:t>petits boursiers</w:t>
      </w:r>
      <w:r>
        <w:t xml:space="preserve">, </w:t>
      </w:r>
      <w:r w:rsidR="009D75A4" w:rsidRPr="008A7EC9">
        <w:t>étudiez les mathématiques</w:t>
      </w:r>
      <w:r>
        <w:t xml:space="preserve">, </w:t>
      </w:r>
      <w:r w:rsidR="009D75A4" w:rsidRPr="008A7EC9">
        <w:t>entrez aux Arts et Métiers</w:t>
      </w:r>
      <w:r>
        <w:t xml:space="preserve">, </w:t>
      </w:r>
      <w:r w:rsidR="009D75A4" w:rsidRPr="008A7EC9">
        <w:lastRenderedPageBreak/>
        <w:t>mettez-vous derri</w:t>
      </w:r>
      <w:r w:rsidR="009D75A4" w:rsidRPr="008A7EC9">
        <w:t>è</w:t>
      </w:r>
      <w:r w:rsidR="009D75A4" w:rsidRPr="008A7EC9">
        <w:t>re un comptoir</w:t>
      </w:r>
      <w:r>
        <w:t xml:space="preserve">, </w:t>
      </w:r>
      <w:r w:rsidR="009D75A4" w:rsidRPr="008A7EC9">
        <w:t>si vous ne voulez pas un jour être cette ombre falote qui tourne le Luxembourg et s</w:t>
      </w:r>
      <w:r>
        <w:t>’</w:t>
      </w:r>
      <w:r w:rsidR="009D75A4" w:rsidRPr="008A7EC9">
        <w:t>engage dans la rue d</w:t>
      </w:r>
      <w:r>
        <w:t>’</w:t>
      </w:r>
      <w:r w:rsidR="009D75A4" w:rsidRPr="008A7EC9">
        <w:t>Assas</w:t>
      </w:r>
      <w:r>
        <w:t>.</w:t>
      </w:r>
    </w:p>
    <w:p w14:paraId="3393B482" w14:textId="77777777" w:rsidR="00BF7D4A" w:rsidRDefault="009D75A4" w:rsidP="009D75A4">
      <w:r w:rsidRPr="008A7EC9">
        <w:t>Toujours cette fantaisie</w:t>
      </w:r>
      <w:r w:rsidR="00BF7D4A">
        <w:t xml:space="preserve">, </w:t>
      </w:r>
      <w:r w:rsidRPr="008A7EC9">
        <w:t>que me reprochait mon bon ma</w:t>
      </w:r>
      <w:r w:rsidRPr="008A7EC9">
        <w:t>î</w:t>
      </w:r>
      <w:r w:rsidRPr="008A7EC9">
        <w:t>tre</w:t>
      </w:r>
      <w:r w:rsidR="00BF7D4A">
        <w:t xml:space="preserve">. </w:t>
      </w:r>
      <w:r w:rsidRPr="008A7EC9">
        <w:t>Allons</w:t>
      </w:r>
      <w:r w:rsidR="00BF7D4A">
        <w:t xml:space="preserve">, </w:t>
      </w:r>
      <w:r w:rsidRPr="008A7EC9">
        <w:t>pauvre fille</w:t>
      </w:r>
      <w:r w:rsidR="00BF7D4A">
        <w:t xml:space="preserve">, </w:t>
      </w:r>
      <w:r w:rsidRPr="008A7EC9">
        <w:t>accordons-lui sa dernière joie</w:t>
      </w:r>
      <w:r w:rsidR="00BF7D4A">
        <w:t xml:space="preserve">. </w:t>
      </w:r>
      <w:r w:rsidRPr="008A7EC9">
        <w:t>Menons-la dîner rive droite</w:t>
      </w:r>
      <w:r w:rsidR="00BF7D4A">
        <w:t>.</w:t>
      </w:r>
    </w:p>
    <w:p w14:paraId="184B9E3B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À cet instant de son récit</w:t>
      </w:r>
      <w:r w:rsidR="00BF7D4A">
        <w:rPr>
          <w:i/>
          <w:iCs/>
        </w:rPr>
        <w:t xml:space="preserve">, </w:t>
      </w: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s</w:t>
      </w:r>
      <w:r w:rsidR="00BF7D4A">
        <w:rPr>
          <w:i/>
          <w:iCs/>
        </w:rPr>
        <w:t>’</w:t>
      </w:r>
      <w:r w:rsidRPr="008A7EC9">
        <w:rPr>
          <w:i/>
          <w:iCs/>
        </w:rPr>
        <w:t>interrompit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Puis</w:t>
      </w:r>
      <w:r w:rsidR="00BF7D4A">
        <w:rPr>
          <w:i/>
          <w:iCs/>
        </w:rPr>
        <w:t> :</w:t>
      </w:r>
    </w:p>
    <w:p w14:paraId="700D8F16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Tout à l</w:t>
      </w:r>
      <w:r>
        <w:rPr>
          <w:i/>
          <w:iCs/>
        </w:rPr>
        <w:t>’</w:t>
      </w:r>
      <w:r w:rsidR="009D75A4" w:rsidRPr="008A7EC9">
        <w:rPr>
          <w:i/>
          <w:iCs/>
        </w:rPr>
        <w:t>heure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continua-t-il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une balle a sifflé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là</w:t>
      </w:r>
      <w:r>
        <w:rPr>
          <w:i/>
          <w:iCs/>
        </w:rPr>
        <w:t xml:space="preserve"> ; </w:t>
      </w:r>
      <w:r w:rsidR="009D75A4" w:rsidRPr="008A7EC9">
        <w:rPr>
          <w:i/>
          <w:iCs/>
        </w:rPr>
        <w:t>c</w:t>
      </w:r>
      <w:r>
        <w:rPr>
          <w:i/>
          <w:iCs/>
        </w:rPr>
        <w:t>’</w:t>
      </w:r>
      <w:r w:rsidR="009D75A4" w:rsidRPr="008A7EC9">
        <w:rPr>
          <w:i/>
          <w:iCs/>
        </w:rPr>
        <w:t>était juste au-dessus de nos têtes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Avez-vous pensé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cher ami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que si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à ce moment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il vous était venu l</w:t>
      </w:r>
      <w:r>
        <w:rPr>
          <w:i/>
          <w:iCs/>
        </w:rPr>
        <w:t>’</w:t>
      </w:r>
      <w:r w:rsidR="009D75A4" w:rsidRPr="008A7EC9">
        <w:rPr>
          <w:i/>
          <w:iCs/>
        </w:rPr>
        <w:t>idée de mettre le nez dehors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elle vous aurait étendu raide</w:t>
      </w:r>
      <w:r>
        <w:t xml:space="preserve"> ? </w:t>
      </w:r>
      <w:r w:rsidR="009D75A4" w:rsidRPr="008A7EC9">
        <w:rPr>
          <w:i/>
          <w:iCs/>
        </w:rPr>
        <w:t>Que dites-vous du rôle du h</w:t>
      </w:r>
      <w:r w:rsidR="009D75A4" w:rsidRPr="008A7EC9">
        <w:rPr>
          <w:i/>
          <w:iCs/>
        </w:rPr>
        <w:t>a</w:t>
      </w:r>
      <w:r w:rsidR="009D75A4" w:rsidRPr="008A7EC9">
        <w:rPr>
          <w:i/>
          <w:iCs/>
        </w:rPr>
        <w:t>sard dans la vie</w:t>
      </w:r>
      <w:r>
        <w:rPr>
          <w:i/>
          <w:iCs/>
        </w:rPr>
        <w:t> ?</w:t>
      </w:r>
    </w:p>
    <w:p w14:paraId="07D6C60E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L</w:t>
      </w:r>
      <w:r>
        <w:rPr>
          <w:i/>
          <w:iCs/>
        </w:rPr>
        <w:t>’</w:t>
      </w:r>
      <w:r w:rsidR="009D75A4" w:rsidRPr="008A7EC9">
        <w:rPr>
          <w:i/>
          <w:iCs/>
        </w:rPr>
        <w:t>autre jour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répondis-je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la onzième escouade était en effervescence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Personne ne voulait aller à la corvée d</w:t>
      </w:r>
      <w:r>
        <w:rPr>
          <w:i/>
          <w:iCs/>
        </w:rPr>
        <w:t>’</w:t>
      </w:r>
      <w:r w:rsidR="009D75A4" w:rsidRPr="008A7EC9">
        <w:rPr>
          <w:i/>
          <w:iCs/>
        </w:rPr>
        <w:t>eau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Ch</w:t>
      </w:r>
      <w:r w:rsidR="009D75A4" w:rsidRPr="008A7EC9">
        <w:rPr>
          <w:i/>
          <w:iCs/>
        </w:rPr>
        <w:t>a</w:t>
      </w:r>
      <w:r w:rsidR="009D75A4" w:rsidRPr="008A7EC9">
        <w:rPr>
          <w:i/>
          <w:iCs/>
        </w:rPr>
        <w:t>cun prétendait que</w:t>
      </w:r>
      <w:r w:rsidR="009D75A4" w:rsidRPr="008A7EC9">
        <w:t xml:space="preserve"> ce </w:t>
      </w:r>
      <w:r w:rsidR="009D75A4" w:rsidRPr="008A7EC9">
        <w:rPr>
          <w:i/>
          <w:iCs/>
        </w:rPr>
        <w:t>n</w:t>
      </w:r>
      <w:r>
        <w:rPr>
          <w:i/>
          <w:iCs/>
        </w:rPr>
        <w:t>’</w:t>
      </w:r>
      <w:r w:rsidR="009D75A4" w:rsidRPr="008A7EC9">
        <w:rPr>
          <w:i/>
          <w:iCs/>
        </w:rPr>
        <w:t>était pas son tour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Comme le bruit g</w:t>
      </w:r>
      <w:r w:rsidR="009D75A4" w:rsidRPr="008A7EC9">
        <w:rPr>
          <w:i/>
          <w:iCs/>
        </w:rPr>
        <w:t>a</w:t>
      </w:r>
      <w:r w:rsidR="009D75A4" w:rsidRPr="008A7EC9">
        <w:rPr>
          <w:i/>
          <w:iCs/>
        </w:rPr>
        <w:t>gnait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je suis intervenu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J</w:t>
      </w:r>
      <w:r>
        <w:rPr>
          <w:i/>
          <w:iCs/>
        </w:rPr>
        <w:t>’</w:t>
      </w:r>
      <w:r w:rsidR="009D75A4" w:rsidRPr="008A7EC9">
        <w:rPr>
          <w:i/>
          <w:iCs/>
        </w:rPr>
        <w:t>ai envoyé le premier qui m</w:t>
      </w:r>
      <w:r>
        <w:rPr>
          <w:i/>
          <w:iCs/>
        </w:rPr>
        <w:t>’</w:t>
      </w:r>
      <w:r w:rsidR="009D75A4" w:rsidRPr="008A7EC9">
        <w:rPr>
          <w:i/>
          <w:iCs/>
        </w:rPr>
        <w:t>est tombé sous la main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celui qui criait le plus fort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Il est parti en ma</w:t>
      </w:r>
      <w:r w:rsidR="009D75A4" w:rsidRPr="008A7EC9">
        <w:rPr>
          <w:i/>
          <w:iCs/>
        </w:rPr>
        <w:t>u</w:t>
      </w:r>
      <w:r w:rsidR="009D75A4" w:rsidRPr="008A7EC9">
        <w:rPr>
          <w:i/>
          <w:iCs/>
        </w:rPr>
        <w:t>gréant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protestant que c</w:t>
      </w:r>
      <w:r>
        <w:rPr>
          <w:i/>
          <w:iCs/>
        </w:rPr>
        <w:t>’</w:t>
      </w:r>
      <w:r w:rsidR="009D75A4" w:rsidRPr="008A7EC9">
        <w:rPr>
          <w:i/>
          <w:iCs/>
        </w:rPr>
        <w:t>était une injustice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Il laissait sa capote à sa place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Quand il est revenu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il ne l</w:t>
      </w:r>
      <w:r>
        <w:rPr>
          <w:i/>
          <w:iCs/>
        </w:rPr>
        <w:t>’</w:t>
      </w:r>
      <w:r w:rsidR="009D75A4" w:rsidRPr="008A7EC9">
        <w:rPr>
          <w:i/>
          <w:iCs/>
        </w:rPr>
        <w:t>a plus retrouvée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Un obus l</w:t>
      </w:r>
      <w:r>
        <w:rPr>
          <w:i/>
          <w:iCs/>
        </w:rPr>
        <w:t>’</w:t>
      </w:r>
      <w:r w:rsidR="009D75A4" w:rsidRPr="008A7EC9">
        <w:rPr>
          <w:i/>
          <w:iCs/>
        </w:rPr>
        <w:t>avait pulvérisée</w:t>
      </w:r>
      <w:r>
        <w:t xml:space="preserve">, </w:t>
      </w:r>
      <w:r w:rsidR="009D75A4" w:rsidRPr="008A7EC9">
        <w:rPr>
          <w:i/>
          <w:iCs/>
        </w:rPr>
        <w:t>en même temps que ses douze camarades</w:t>
      </w:r>
      <w:r>
        <w:rPr>
          <w:i/>
          <w:iCs/>
        </w:rPr>
        <w:t>.</w:t>
      </w:r>
    </w:p>
    <w:p w14:paraId="13FE9376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Nous sommes d</w:t>
      </w:r>
      <w:r>
        <w:rPr>
          <w:i/>
          <w:iCs/>
        </w:rPr>
        <w:t>’</w:t>
      </w:r>
      <w:r w:rsidR="009D75A4" w:rsidRPr="008A7EC9">
        <w:rPr>
          <w:i/>
          <w:iCs/>
        </w:rPr>
        <w:t>accord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 xml:space="preserve">dit </w:t>
      </w:r>
      <w:proofErr w:type="spellStart"/>
      <w:r w:rsidR="009D75A4" w:rsidRPr="008A7EC9">
        <w:rPr>
          <w:i/>
          <w:iCs/>
        </w:rPr>
        <w:t>Vignerte</w:t>
      </w:r>
      <w:proofErr w:type="spellEnd"/>
      <w:r>
        <w:rPr>
          <w:i/>
          <w:iCs/>
        </w:rPr>
        <w:t>.</w:t>
      </w:r>
    </w:p>
    <w:p w14:paraId="4B685782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Et il poursuivit</w:t>
      </w:r>
      <w:r w:rsidR="00BF7D4A">
        <w:rPr>
          <w:i/>
          <w:iCs/>
        </w:rPr>
        <w:t> :</w:t>
      </w:r>
    </w:p>
    <w:p w14:paraId="6AFD920A" w14:textId="77777777" w:rsidR="00BF7D4A" w:rsidRDefault="009D75A4" w:rsidP="009D75A4">
      <w:r w:rsidRPr="008A7EC9">
        <w:t>Moi qui jamais</w:t>
      </w:r>
      <w:r w:rsidR="00BF7D4A">
        <w:t xml:space="preserve">, </w:t>
      </w:r>
      <w:r w:rsidRPr="008A7EC9">
        <w:t>le soir</w:t>
      </w:r>
      <w:r w:rsidR="00BF7D4A">
        <w:t xml:space="preserve">, </w:t>
      </w:r>
      <w:r w:rsidRPr="008A7EC9">
        <w:t>ne passais les ponts</w:t>
      </w:r>
      <w:r w:rsidR="00BF7D4A">
        <w:t xml:space="preserve">, </w:t>
      </w:r>
      <w:r w:rsidRPr="008A7EC9">
        <w:t>me contentant des tristes joies du quartier latin</w:t>
      </w:r>
      <w:r w:rsidR="00BF7D4A">
        <w:t xml:space="preserve">, </w:t>
      </w:r>
      <w:r w:rsidRPr="008A7EC9">
        <w:t>quelle force me poussa ce soir</w:t>
      </w:r>
      <w:r w:rsidR="00BF7D4A">
        <w:t xml:space="preserve"> ? </w:t>
      </w:r>
      <w:r w:rsidRPr="008A7EC9">
        <w:t>Je me rappelle avoir fait une orgie solitaire au Grand U</w:t>
      </w:r>
      <w:r w:rsidR="00BF7D4A">
        <w:t xml:space="preserve"> ; </w:t>
      </w:r>
      <w:r w:rsidRPr="008A7EC9">
        <w:t>puis l</w:t>
      </w:r>
      <w:r w:rsidR="00BF7D4A">
        <w:t>’</w:t>
      </w:r>
      <w:r w:rsidRPr="008A7EC9">
        <w:t>envie me vint d</w:t>
      </w:r>
      <w:r w:rsidR="00BF7D4A">
        <w:t>’</w:t>
      </w:r>
      <w:r w:rsidRPr="008A7EC9">
        <w:t>aller prendre mon café à la terrasse de Weber</w:t>
      </w:r>
      <w:r w:rsidR="00BF7D4A">
        <w:t xml:space="preserve">. </w:t>
      </w:r>
      <w:r w:rsidRPr="008A7EC9">
        <w:t>Prétendant ne me rien refuser</w:t>
      </w:r>
      <w:r w:rsidR="00BF7D4A">
        <w:t xml:space="preserve">, </w:t>
      </w:r>
      <w:r w:rsidRPr="008A7EC9">
        <w:t>je passai devant les la</w:t>
      </w:r>
      <w:r w:rsidRPr="008A7EC9">
        <w:t>m</w:t>
      </w:r>
      <w:r w:rsidRPr="008A7EC9">
        <w:t>pions de l</w:t>
      </w:r>
      <w:r w:rsidR="00BF7D4A">
        <w:t>’</w:t>
      </w:r>
      <w:r w:rsidRPr="008A7EC9">
        <w:t>Olympia avec la ferme intention de m</w:t>
      </w:r>
      <w:r w:rsidR="00BF7D4A">
        <w:t>’</w:t>
      </w:r>
      <w:r w:rsidRPr="008A7EC9">
        <w:t>y octroyer e</w:t>
      </w:r>
      <w:r w:rsidRPr="008A7EC9">
        <w:t>n</w:t>
      </w:r>
      <w:r w:rsidRPr="008A7EC9">
        <w:t>suite un promenoir</w:t>
      </w:r>
      <w:r w:rsidR="00BF7D4A">
        <w:t xml:space="preserve">. </w:t>
      </w:r>
      <w:r w:rsidRPr="008A7EC9">
        <w:t xml:space="preserve">Un peu excité par ma bouteille </w:t>
      </w:r>
      <w:r w:rsidRPr="008A7EC9">
        <w:lastRenderedPageBreak/>
        <w:t>de Barsac</w:t>
      </w:r>
      <w:r w:rsidR="00BF7D4A">
        <w:t xml:space="preserve">, </w:t>
      </w:r>
      <w:r w:rsidRPr="008A7EC9">
        <w:t>je marchais très droit</w:t>
      </w:r>
      <w:r w:rsidR="00BF7D4A">
        <w:t xml:space="preserve">, </w:t>
      </w:r>
      <w:r w:rsidRPr="008A7EC9">
        <w:t>en regardant avec aplomb les passantes</w:t>
      </w:r>
      <w:r w:rsidR="00BF7D4A">
        <w:t>.</w:t>
      </w:r>
    </w:p>
    <w:p w14:paraId="39916F79" w14:textId="77777777" w:rsidR="00BF7D4A" w:rsidRDefault="009D75A4" w:rsidP="009D75A4">
      <w:r w:rsidRPr="008A7EC9">
        <w:t>Il faisait froid</w:t>
      </w:r>
      <w:r w:rsidR="00BF7D4A">
        <w:t xml:space="preserve">. </w:t>
      </w:r>
      <w:r w:rsidRPr="008A7EC9">
        <w:t>Je rentrai chez Weber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tout de suite</w:t>
      </w:r>
      <w:r w:rsidR="00BF7D4A">
        <w:t xml:space="preserve">, </w:t>
      </w:r>
      <w:r w:rsidRPr="008A7EC9">
        <w:t>les lumières</w:t>
      </w:r>
      <w:r w:rsidR="00BF7D4A">
        <w:t xml:space="preserve">, </w:t>
      </w:r>
      <w:r w:rsidRPr="008A7EC9">
        <w:t>la foule me rendirent ma timidité</w:t>
      </w:r>
      <w:r w:rsidR="00BF7D4A">
        <w:t xml:space="preserve">. </w:t>
      </w:r>
      <w:r w:rsidRPr="008A7EC9">
        <w:t>Je m</w:t>
      </w:r>
      <w:r w:rsidR="00BF7D4A">
        <w:t>’</w:t>
      </w:r>
      <w:r w:rsidRPr="008A7EC9">
        <w:t>assis hu</w:t>
      </w:r>
      <w:r w:rsidRPr="008A7EC9">
        <w:t>m</w:t>
      </w:r>
      <w:r w:rsidRPr="008A7EC9">
        <w:t>blement dans un coin</w:t>
      </w:r>
      <w:r w:rsidR="00BF7D4A">
        <w:t xml:space="preserve">, </w:t>
      </w:r>
      <w:r w:rsidRPr="008A7EC9">
        <w:t>avec la maladresse de ceux qui craignent qu</w:t>
      </w:r>
      <w:r w:rsidR="00BF7D4A">
        <w:t>’</w:t>
      </w:r>
      <w:r w:rsidRPr="008A7EC9">
        <w:t>on voie qu</w:t>
      </w:r>
      <w:r w:rsidR="00BF7D4A">
        <w:t>’</w:t>
      </w:r>
      <w:r w:rsidRPr="008A7EC9">
        <w:t>ils n</w:t>
      </w:r>
      <w:r w:rsidR="00BF7D4A">
        <w:t>’</w:t>
      </w:r>
      <w:r w:rsidRPr="008A7EC9">
        <w:t>ont pas l</w:t>
      </w:r>
      <w:r w:rsidR="00BF7D4A">
        <w:t>’</w:t>
      </w:r>
      <w:r w:rsidRPr="008A7EC9">
        <w:t>habitude</w:t>
      </w:r>
      <w:r w:rsidR="00BF7D4A">
        <w:t>.</w:t>
      </w:r>
    </w:p>
    <w:p w14:paraId="71A69BB8" w14:textId="77777777" w:rsidR="00BF7D4A" w:rsidRDefault="009D75A4" w:rsidP="009D75A4">
      <w:r w:rsidRPr="008A7EC9">
        <w:t>En face de moi</w:t>
      </w:r>
      <w:r w:rsidR="00BF7D4A">
        <w:t xml:space="preserve">, </w:t>
      </w:r>
      <w:r w:rsidRPr="008A7EC9">
        <w:t>un groupe de jeunes gens menait grand bruit</w:t>
      </w:r>
      <w:r w:rsidR="00BF7D4A">
        <w:t xml:space="preserve">. </w:t>
      </w:r>
      <w:r w:rsidRPr="008A7EC9">
        <w:t>Je regardai avec envie leur aplomb</w:t>
      </w:r>
      <w:r w:rsidR="00BF7D4A">
        <w:t xml:space="preserve">, </w:t>
      </w:r>
      <w:r w:rsidRPr="008A7EC9">
        <w:t>leur mise</w:t>
      </w:r>
      <w:r w:rsidR="00BF7D4A">
        <w:t xml:space="preserve">, </w:t>
      </w:r>
      <w:r w:rsidRPr="008A7EC9">
        <w:t>tout ce bonheur auquel je n</w:t>
      </w:r>
      <w:r w:rsidR="00BF7D4A">
        <w:t>’</w:t>
      </w:r>
      <w:r w:rsidRPr="008A7EC9">
        <w:t>atteindrais peut-être jamais</w:t>
      </w:r>
      <w:r w:rsidR="00BF7D4A">
        <w:t xml:space="preserve">. </w:t>
      </w:r>
      <w:r w:rsidRPr="008A7EC9">
        <w:t>Ah</w:t>
      </w:r>
      <w:r w:rsidR="00BF7D4A">
        <w:t xml:space="preserve"> ! </w:t>
      </w:r>
      <w:r w:rsidRPr="008A7EC9">
        <w:t>vraiment</w:t>
      </w:r>
      <w:r w:rsidR="00BF7D4A">
        <w:t xml:space="preserve">, </w:t>
      </w:r>
      <w:r w:rsidRPr="008A7EC9">
        <w:t>comme il était peu fait pour l</w:t>
      </w:r>
      <w:r w:rsidR="00BF7D4A">
        <w:t>’</w:t>
      </w:r>
      <w:r w:rsidRPr="008A7EC9">
        <w:t>Université</w:t>
      </w:r>
      <w:r w:rsidR="00BF7D4A">
        <w:t xml:space="preserve">, </w:t>
      </w:r>
      <w:r w:rsidRPr="008A7EC9">
        <w:t>ce jeune homme que laissaient sceptique les étalages d</w:t>
      </w:r>
      <w:r w:rsidR="00BF7D4A">
        <w:t>’</w:t>
      </w:r>
      <w:r w:rsidRPr="008A7EC9">
        <w:t>érudition</w:t>
      </w:r>
      <w:r w:rsidR="00BF7D4A">
        <w:t xml:space="preserve">, </w:t>
      </w:r>
      <w:r w:rsidRPr="008A7EC9">
        <w:t>les bibliographies</w:t>
      </w:r>
      <w:r w:rsidR="00BF7D4A">
        <w:t xml:space="preserve">, </w:t>
      </w:r>
      <w:r w:rsidRPr="008A7EC9">
        <w:t>les références</w:t>
      </w:r>
      <w:r w:rsidR="00BF7D4A">
        <w:t xml:space="preserve">, </w:t>
      </w:r>
      <w:r w:rsidRPr="008A7EC9">
        <w:t>et à qui la vue d</w:t>
      </w:r>
      <w:r w:rsidR="00BF7D4A">
        <w:t>’</w:t>
      </w:r>
      <w:r w:rsidRPr="008A7EC9">
        <w:t>un veston bien coupé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une cr</w:t>
      </w:r>
      <w:r w:rsidRPr="008A7EC9">
        <w:t>a</w:t>
      </w:r>
      <w:r w:rsidRPr="008A7EC9">
        <w:t>vate savamment nouée</w:t>
      </w:r>
      <w:r w:rsidR="00BF7D4A">
        <w:t xml:space="preserve">, </w:t>
      </w:r>
      <w:r w:rsidRPr="008A7EC9">
        <w:t>de fines chaussettes devinées sous le rempli du pantalon donnait presque des battements de cœur</w:t>
      </w:r>
      <w:r w:rsidR="00BF7D4A">
        <w:t> !</w:t>
      </w:r>
    </w:p>
    <w:p w14:paraId="5D8F72B1" w14:textId="77777777" w:rsidR="00BF7D4A" w:rsidRDefault="009D75A4" w:rsidP="009D75A4">
      <w:r w:rsidRPr="008A7EC9">
        <w:t>Ils étaient quatre</w:t>
      </w:r>
      <w:r w:rsidR="00BF7D4A">
        <w:t xml:space="preserve">, </w:t>
      </w:r>
      <w:r w:rsidRPr="008A7EC9">
        <w:t>dont une femme</w:t>
      </w:r>
      <w:r w:rsidR="00BF7D4A">
        <w:t xml:space="preserve">, </w:t>
      </w:r>
      <w:r w:rsidRPr="008A7EC9">
        <w:t>rose et jolie sous les fourrures réapparues</w:t>
      </w:r>
      <w:r w:rsidR="00BF7D4A">
        <w:t xml:space="preserve">. </w:t>
      </w:r>
      <w:r w:rsidRPr="008A7EC9">
        <w:t>Un peu fardée peut-être</w:t>
      </w:r>
      <w:r w:rsidR="00BF7D4A">
        <w:t xml:space="preserve">, </w:t>
      </w:r>
      <w:r w:rsidRPr="008A7EC9">
        <w:t>mais cela ne m</w:t>
      </w:r>
      <w:r w:rsidR="00BF7D4A">
        <w:t>’</w:t>
      </w:r>
      <w:r w:rsidRPr="008A7EC9">
        <w:t>a jamais déplu</w:t>
      </w:r>
      <w:r w:rsidR="00BF7D4A">
        <w:t xml:space="preserve">. </w:t>
      </w:r>
      <w:r w:rsidRPr="008A7EC9">
        <w:t>Assise sur la banquette</w:t>
      </w:r>
      <w:r w:rsidR="00BF7D4A">
        <w:t xml:space="preserve">, </w:t>
      </w:r>
      <w:r w:rsidRPr="008A7EC9">
        <w:t>avec un des beaux jeunes gens</w:t>
      </w:r>
      <w:r w:rsidR="00BF7D4A">
        <w:t xml:space="preserve">, </w:t>
      </w:r>
      <w:r w:rsidRPr="008A7EC9">
        <w:t>elle me faisait vis-à-vis</w:t>
      </w:r>
      <w:r w:rsidR="00BF7D4A">
        <w:t xml:space="preserve">. </w:t>
      </w:r>
      <w:r w:rsidRPr="008A7EC9">
        <w:t>Les deux autres me tournaient le dos</w:t>
      </w:r>
      <w:r w:rsidR="00BF7D4A">
        <w:t xml:space="preserve">, </w:t>
      </w:r>
      <w:r w:rsidRPr="008A7EC9">
        <w:t>mais</w:t>
      </w:r>
      <w:r w:rsidR="00BF7D4A">
        <w:t xml:space="preserve">, </w:t>
      </w:r>
      <w:r w:rsidRPr="008A7EC9">
        <w:t>dans les glaces</w:t>
      </w:r>
      <w:r w:rsidR="00BF7D4A">
        <w:t xml:space="preserve">, </w:t>
      </w:r>
      <w:r w:rsidRPr="008A7EC9">
        <w:t>je voyais leurs faces légèrement échauffées par un bon dîner finissant</w:t>
      </w:r>
      <w:r w:rsidR="00BF7D4A">
        <w:t>.</w:t>
      </w:r>
    </w:p>
    <w:p w14:paraId="476C374C" w14:textId="1FB0D2B0" w:rsidR="009D75A4" w:rsidRPr="008A7EC9" w:rsidRDefault="009D75A4" w:rsidP="009D75A4">
      <w:r w:rsidRPr="008A7EC9">
        <w:t>Être celui qui vient prendre son café dans un grand resta</w:t>
      </w:r>
      <w:r w:rsidRPr="008A7EC9">
        <w:t>u</w:t>
      </w:r>
      <w:r w:rsidRPr="008A7EC9">
        <w:t>rant</w:t>
      </w:r>
      <w:r w:rsidR="00BF7D4A">
        <w:t xml:space="preserve">, </w:t>
      </w:r>
      <w:r w:rsidRPr="008A7EC9">
        <w:t>je compris ce soir cette humiliation</w:t>
      </w:r>
      <w:r w:rsidR="00BF7D4A">
        <w:t> : « </w:t>
      </w:r>
      <w:r w:rsidRPr="008A7EC9">
        <w:t>Ah</w:t>
      </w:r>
      <w:r w:rsidR="00BF7D4A">
        <w:t xml:space="preserve"> ! </w:t>
      </w:r>
      <w:r w:rsidRPr="008A7EC9">
        <w:t>me disais-je</w:t>
      </w:r>
      <w:r w:rsidR="00BF7D4A">
        <w:t xml:space="preserve">, </w:t>
      </w:r>
      <w:r w:rsidRPr="008A7EC9">
        <w:t>il valait mieux rester chez toi</w:t>
      </w:r>
      <w:r w:rsidR="00BF7D4A">
        <w:t xml:space="preserve">, </w:t>
      </w:r>
      <w:r w:rsidRPr="008A7EC9">
        <w:t>dîner de n</w:t>
      </w:r>
      <w:r w:rsidR="00BF7D4A">
        <w:t>’</w:t>
      </w:r>
      <w:r w:rsidRPr="008A7EC9">
        <w:t>importe quoi et te co</w:t>
      </w:r>
      <w:r w:rsidRPr="008A7EC9">
        <w:t>u</w:t>
      </w:r>
      <w:r w:rsidRPr="008A7EC9">
        <w:t>cher</w:t>
      </w:r>
      <w:r w:rsidR="00BF7D4A">
        <w:t xml:space="preserve"> ; </w:t>
      </w:r>
      <w:r w:rsidRPr="008A7EC9">
        <w:t>dormir</w:t>
      </w:r>
      <w:r w:rsidR="00BF7D4A">
        <w:t xml:space="preserve">, </w:t>
      </w:r>
      <w:r w:rsidRPr="008A7EC9">
        <w:t>dormir</w:t>
      </w:r>
      <w:r w:rsidR="00BF7D4A">
        <w:t xml:space="preserve">. </w:t>
      </w:r>
      <w:r w:rsidRPr="008A7EC9">
        <w:t>Le sommeil est le refuge du pauvre</w:t>
      </w:r>
      <w:r w:rsidR="00BF7D4A">
        <w:t xml:space="preserve">. </w:t>
      </w:r>
      <w:r w:rsidRPr="008A7EC9">
        <w:t>Il ne fallait pas venir ici</w:t>
      </w:r>
      <w:r w:rsidR="00BF7D4A">
        <w:t>. »</w:t>
      </w:r>
    </w:p>
    <w:p w14:paraId="3D8FA00D" w14:textId="77777777" w:rsidR="00BF7D4A" w:rsidRDefault="009D75A4" w:rsidP="009D75A4">
      <w:r w:rsidRPr="008A7EC9">
        <w:t>Et pourtant</w:t>
      </w:r>
      <w:r w:rsidR="00BF7D4A">
        <w:t>…</w:t>
      </w:r>
    </w:p>
    <w:p w14:paraId="5DA42508" w14:textId="77777777" w:rsidR="00BF7D4A" w:rsidRDefault="009D75A4" w:rsidP="009D75A4">
      <w:r w:rsidRPr="008A7EC9">
        <w:t>Je commençais à peine à remarquer qu</w:t>
      </w:r>
      <w:r w:rsidR="00BF7D4A">
        <w:t>’</w:t>
      </w:r>
      <w:r w:rsidRPr="008A7EC9">
        <w:t>un des convives qui me tournait le dos me regardait dans la glace avec insistance</w:t>
      </w:r>
      <w:r w:rsidR="00BF7D4A">
        <w:t xml:space="preserve">, </w:t>
      </w:r>
      <w:r w:rsidRPr="008A7EC9">
        <w:t>lorsque</w:t>
      </w:r>
      <w:r w:rsidR="00BF7D4A">
        <w:t xml:space="preserve">, </w:t>
      </w:r>
      <w:r w:rsidRPr="008A7EC9">
        <w:t>s</w:t>
      </w:r>
      <w:r w:rsidR="00BF7D4A">
        <w:t>’</w:t>
      </w:r>
      <w:r w:rsidRPr="008A7EC9">
        <w:t>étant levé</w:t>
      </w:r>
      <w:r w:rsidR="00BF7D4A">
        <w:t xml:space="preserve">, </w:t>
      </w:r>
      <w:r w:rsidRPr="008A7EC9">
        <w:t>il vint vers moi</w:t>
      </w:r>
      <w:r w:rsidR="00BF7D4A">
        <w:t> :</w:t>
      </w:r>
    </w:p>
    <w:p w14:paraId="55D07376" w14:textId="77777777" w:rsidR="00BF7D4A" w:rsidRDefault="00BF7D4A" w:rsidP="009D75A4">
      <w:r>
        <w:lastRenderedPageBreak/>
        <w:t>— </w:t>
      </w:r>
      <w:proofErr w:type="spellStart"/>
      <w:r w:rsidR="009D75A4" w:rsidRPr="008A7EC9">
        <w:t>Vignerte</w:t>
      </w:r>
      <w:proofErr w:type="spellEnd"/>
      <w:r>
        <w:t> !</w:t>
      </w:r>
    </w:p>
    <w:p w14:paraId="12F1C28C" w14:textId="77777777" w:rsidR="00BF7D4A" w:rsidRDefault="00BF7D4A" w:rsidP="009D75A4">
      <w:r>
        <w:t>— </w:t>
      </w:r>
      <w:r w:rsidR="009D75A4" w:rsidRPr="008A7EC9">
        <w:t>Ribeyre</w:t>
      </w:r>
      <w:r>
        <w:t> !</w:t>
      </w:r>
    </w:p>
    <w:p w14:paraId="0F4F4743" w14:textId="77777777" w:rsidR="00BF7D4A" w:rsidRDefault="009D75A4" w:rsidP="009D75A4">
      <w:r w:rsidRPr="008A7EC9">
        <w:t>J</w:t>
      </w:r>
      <w:r w:rsidR="00BF7D4A">
        <w:t>’</w:t>
      </w:r>
      <w:r w:rsidRPr="008A7EC9">
        <w:t>avais connu ce Ribeyre en rhétorique supérieure</w:t>
      </w:r>
      <w:r w:rsidR="00BF7D4A">
        <w:t xml:space="preserve">. </w:t>
      </w:r>
      <w:r w:rsidRPr="008A7EC9">
        <w:t>Déjà l</w:t>
      </w:r>
      <w:r w:rsidRPr="008A7EC9">
        <w:t>i</w:t>
      </w:r>
      <w:r w:rsidRPr="008A7EC9">
        <w:t>cencié</w:t>
      </w:r>
      <w:r w:rsidR="00BF7D4A">
        <w:t xml:space="preserve">, </w:t>
      </w:r>
      <w:r w:rsidRPr="008A7EC9">
        <w:t>il préparait aussi Normale</w:t>
      </w:r>
      <w:r w:rsidR="00BF7D4A">
        <w:t xml:space="preserve">, </w:t>
      </w:r>
      <w:r w:rsidRPr="008A7EC9">
        <w:t>mais avec toute la désinvo</w:t>
      </w:r>
      <w:r w:rsidRPr="008A7EC9">
        <w:t>l</w:t>
      </w:r>
      <w:r w:rsidRPr="008A7EC9">
        <w:t>ture que peuvent donner un peu de fortune et d</w:t>
      </w:r>
      <w:r w:rsidR="00BF7D4A">
        <w:t>’</w:t>
      </w:r>
      <w:r w:rsidRPr="008A7EC9">
        <w:t>autres amb</w:t>
      </w:r>
      <w:r w:rsidRPr="008A7EC9">
        <w:t>i</w:t>
      </w:r>
      <w:r w:rsidRPr="008A7EC9">
        <w:t>tions</w:t>
      </w:r>
      <w:r w:rsidR="00BF7D4A">
        <w:t>.</w:t>
      </w:r>
    </w:p>
    <w:p w14:paraId="5B7F250F" w14:textId="77777777" w:rsidR="00BF7D4A" w:rsidRDefault="00BF7D4A" w:rsidP="009D75A4">
      <w:r>
        <w:t>— </w:t>
      </w:r>
      <w:r w:rsidR="009D75A4" w:rsidRPr="008A7EC9">
        <w:t>Que fais-tu là</w:t>
      </w:r>
      <w:r>
        <w:t> ?</w:t>
      </w:r>
    </w:p>
    <w:p w14:paraId="7D4C8C1A" w14:textId="77777777" w:rsidR="00BF7D4A" w:rsidRDefault="00BF7D4A" w:rsidP="009D75A4">
      <w:r>
        <w:t>— </w:t>
      </w:r>
      <w:r w:rsidR="009D75A4" w:rsidRPr="008A7EC9">
        <w:t>Tu vois</w:t>
      </w:r>
      <w:r>
        <w:t xml:space="preserve">, </w:t>
      </w:r>
      <w:r w:rsidR="009D75A4" w:rsidRPr="008A7EC9">
        <w:t>dis-je</w:t>
      </w:r>
      <w:r>
        <w:t xml:space="preserve">, </w:t>
      </w:r>
      <w:r w:rsidR="009D75A4" w:rsidRPr="008A7EC9">
        <w:t>déjà gêné</w:t>
      </w:r>
      <w:r>
        <w:t>.</w:t>
      </w:r>
    </w:p>
    <w:p w14:paraId="4C54FCB0" w14:textId="77777777" w:rsidR="00BF7D4A" w:rsidRDefault="009D75A4" w:rsidP="009D75A4">
      <w:r w:rsidRPr="008A7EC9">
        <w:t>J</w:t>
      </w:r>
      <w:r w:rsidR="00BF7D4A">
        <w:t>’</w:t>
      </w:r>
      <w:r w:rsidRPr="008A7EC9">
        <w:t>ajoutai vite</w:t>
      </w:r>
      <w:r w:rsidR="00BF7D4A">
        <w:t> :</w:t>
      </w:r>
    </w:p>
    <w:p w14:paraId="7B2D7A65" w14:textId="77777777" w:rsidR="00BF7D4A" w:rsidRDefault="00BF7D4A" w:rsidP="009D75A4">
      <w:r>
        <w:t>— </w:t>
      </w:r>
      <w:r w:rsidR="009D75A4" w:rsidRPr="008A7EC9">
        <w:t>Et toi</w:t>
      </w:r>
      <w:r>
        <w:t xml:space="preserve"> ? </w:t>
      </w:r>
      <w:r w:rsidR="009D75A4" w:rsidRPr="008A7EC9">
        <w:t>quoi de nouveau depuis Henri-IV</w:t>
      </w:r>
      <w:r>
        <w:t> ?</w:t>
      </w:r>
    </w:p>
    <w:p w14:paraId="6E5A680B" w14:textId="77777777" w:rsidR="00BF7D4A" w:rsidRDefault="00BF7D4A" w:rsidP="009D75A4">
      <w:r>
        <w:t>— </w:t>
      </w:r>
      <w:r w:rsidR="009D75A4" w:rsidRPr="008A7EC9">
        <w:t>Ah</w:t>
      </w:r>
      <w:r>
        <w:t xml:space="preserve">, </w:t>
      </w:r>
      <w:r w:rsidR="009D75A4" w:rsidRPr="008A7EC9">
        <w:t>mon cher</w:t>
      </w:r>
      <w:r>
        <w:t xml:space="preserve">, </w:t>
      </w:r>
      <w:r w:rsidR="009D75A4" w:rsidRPr="008A7EC9">
        <w:t>ne me parle pas de cette sale boîte</w:t>
      </w:r>
      <w:r>
        <w:t xml:space="preserve">. </w:t>
      </w:r>
      <w:r w:rsidR="009D75A4" w:rsidRPr="008A7EC9">
        <w:t>Et on dit qu</w:t>
      </w:r>
      <w:r>
        <w:t>’</w:t>
      </w:r>
      <w:r w:rsidR="009D75A4" w:rsidRPr="008A7EC9">
        <w:t>on y instruit la jeunesse</w:t>
      </w:r>
      <w:r>
        <w:t xml:space="preserve"> ! </w:t>
      </w:r>
      <w:r w:rsidR="009D75A4" w:rsidRPr="008A7EC9">
        <w:t>Ils m</w:t>
      </w:r>
      <w:r>
        <w:t>’</w:t>
      </w:r>
      <w:r w:rsidR="009D75A4" w:rsidRPr="008A7EC9">
        <w:t>auraient fait manquer ma vie</w:t>
      </w:r>
      <w:r>
        <w:t xml:space="preserve">, </w:t>
      </w:r>
      <w:r w:rsidR="009D75A4" w:rsidRPr="008A7EC9">
        <w:t>si je les avais écoutés</w:t>
      </w:r>
      <w:r>
        <w:t>…</w:t>
      </w:r>
    </w:p>
    <w:p w14:paraId="15E8A235" w14:textId="77777777" w:rsidR="00BF7D4A" w:rsidRDefault="009D75A4" w:rsidP="009D75A4">
      <w:r w:rsidRPr="008A7EC9">
        <w:t>Il ajouta</w:t>
      </w:r>
      <w:r w:rsidR="00BF7D4A">
        <w:t xml:space="preserve">, </w:t>
      </w:r>
      <w:r w:rsidRPr="008A7EC9">
        <w:t>lui aussi</w:t>
      </w:r>
      <w:r w:rsidR="00BF7D4A">
        <w:t> :</w:t>
      </w:r>
    </w:p>
    <w:p w14:paraId="562A1C1C" w14:textId="77777777" w:rsidR="00BF7D4A" w:rsidRDefault="00BF7D4A" w:rsidP="009D75A4">
      <w:r>
        <w:t>— </w:t>
      </w:r>
      <w:r w:rsidR="009D75A4" w:rsidRPr="008A7EC9">
        <w:t>Et toi</w:t>
      </w:r>
      <w:r>
        <w:t> ?</w:t>
      </w:r>
    </w:p>
    <w:p w14:paraId="1AB6F1C6" w14:textId="77777777" w:rsidR="00BF7D4A" w:rsidRDefault="00BF7D4A" w:rsidP="009D75A4">
      <w:r>
        <w:t>— </w:t>
      </w:r>
      <w:r w:rsidR="009D75A4" w:rsidRPr="008A7EC9">
        <w:t>J</w:t>
      </w:r>
      <w:r>
        <w:t>’</w:t>
      </w:r>
      <w:r w:rsidR="009D75A4" w:rsidRPr="008A7EC9">
        <w:t>ai été bien forcé de les écouter</w:t>
      </w:r>
      <w:r>
        <w:t xml:space="preserve">. </w:t>
      </w:r>
      <w:r w:rsidR="009D75A4" w:rsidRPr="008A7EC9">
        <w:t>Et je le suis encore</w:t>
      </w:r>
      <w:r>
        <w:t xml:space="preserve">, </w:t>
      </w:r>
      <w:r w:rsidR="009D75A4" w:rsidRPr="008A7EC9">
        <w:t>r</w:t>
      </w:r>
      <w:r w:rsidR="009D75A4" w:rsidRPr="008A7EC9">
        <w:t>é</w:t>
      </w:r>
      <w:r w:rsidR="009D75A4" w:rsidRPr="008A7EC9">
        <w:t>pondis-je avec amertume</w:t>
      </w:r>
      <w:r>
        <w:t xml:space="preserve">. </w:t>
      </w:r>
      <w:r w:rsidR="009D75A4" w:rsidRPr="008A7EC9">
        <w:t>Mais que fais-tu</w:t>
      </w:r>
      <w:r>
        <w:t xml:space="preserve">, </w:t>
      </w:r>
      <w:r w:rsidR="009D75A4" w:rsidRPr="008A7EC9">
        <w:t>maintenant</w:t>
      </w:r>
      <w:r>
        <w:t xml:space="preserve"> ? </w:t>
      </w:r>
      <w:r w:rsidR="009D75A4" w:rsidRPr="008A7EC9">
        <w:t>Tu n</w:t>
      </w:r>
      <w:r>
        <w:t>’</w:t>
      </w:r>
      <w:r w:rsidR="009D75A4" w:rsidRPr="008A7EC9">
        <w:t>as pas l</w:t>
      </w:r>
      <w:r>
        <w:t>’</w:t>
      </w:r>
      <w:r w:rsidR="009D75A4" w:rsidRPr="008A7EC9">
        <w:t>air de t</w:t>
      </w:r>
      <w:r>
        <w:t>’</w:t>
      </w:r>
      <w:r w:rsidR="009D75A4" w:rsidRPr="008A7EC9">
        <w:t>ennuyer</w:t>
      </w:r>
      <w:r>
        <w:t>.</w:t>
      </w:r>
    </w:p>
    <w:p w14:paraId="1B594CE5" w14:textId="77777777" w:rsidR="00BF7D4A" w:rsidRDefault="00BF7D4A" w:rsidP="009D75A4">
      <w:r>
        <w:t>— </w:t>
      </w:r>
      <w:r w:rsidR="009D75A4" w:rsidRPr="008A7EC9">
        <w:t>Mon vieux</w:t>
      </w:r>
      <w:r>
        <w:t xml:space="preserve">, </w:t>
      </w:r>
      <w:r w:rsidR="009D75A4" w:rsidRPr="008A7EC9">
        <w:t>toutes les chances</w:t>
      </w:r>
      <w:r>
        <w:t xml:space="preserve">. </w:t>
      </w:r>
      <w:r w:rsidR="009D75A4" w:rsidRPr="008A7EC9">
        <w:t>Secrétaire d</w:t>
      </w:r>
      <w:r>
        <w:t>’</w:t>
      </w:r>
      <w:r w:rsidR="009D75A4" w:rsidRPr="008A7EC9">
        <w:t>un député qui</w:t>
      </w:r>
      <w:r>
        <w:t xml:space="preserve">, </w:t>
      </w:r>
      <w:r w:rsidR="009D75A4" w:rsidRPr="008A7EC9">
        <w:t>six mois après</w:t>
      </w:r>
      <w:r>
        <w:t xml:space="preserve">, </w:t>
      </w:r>
      <w:r w:rsidR="009D75A4" w:rsidRPr="008A7EC9">
        <w:t>devient ministre des Affaires étrangères</w:t>
      </w:r>
      <w:r>
        <w:t xml:space="preserve">. </w:t>
      </w:r>
      <w:r w:rsidR="009D75A4" w:rsidRPr="008A7EC9">
        <w:t>Je l</w:t>
      </w:r>
      <w:r>
        <w:t>’</w:t>
      </w:r>
      <w:r w:rsidR="009D75A4" w:rsidRPr="008A7EC9">
        <w:t>ai suivi au quai d</w:t>
      </w:r>
      <w:r>
        <w:t>’</w:t>
      </w:r>
      <w:r w:rsidR="009D75A4" w:rsidRPr="008A7EC9">
        <w:t>Orsay</w:t>
      </w:r>
      <w:r>
        <w:t xml:space="preserve">. </w:t>
      </w:r>
      <w:r w:rsidR="009D75A4" w:rsidRPr="008A7EC9">
        <w:t>Et voilà</w:t>
      </w:r>
      <w:r>
        <w:t xml:space="preserve">. </w:t>
      </w:r>
      <w:r w:rsidR="009D75A4" w:rsidRPr="008A7EC9">
        <w:t>Mais quitte ton coin</w:t>
      </w:r>
      <w:r>
        <w:t xml:space="preserve">. </w:t>
      </w:r>
      <w:r w:rsidR="009D75A4" w:rsidRPr="008A7EC9">
        <w:t>Je vais te présenter à des amis des Ministères</w:t>
      </w:r>
      <w:r>
        <w:t>.</w:t>
      </w:r>
    </w:p>
    <w:p w14:paraId="14D41AB4" w14:textId="77777777" w:rsidR="00BF7D4A" w:rsidRDefault="009D75A4" w:rsidP="009D75A4">
      <w:r w:rsidRPr="008A7EC9">
        <w:t>Ribeyre me présenta en effet</w:t>
      </w:r>
      <w:r w:rsidR="00BF7D4A">
        <w:t xml:space="preserve"> : – </w:t>
      </w:r>
      <w:r w:rsidRPr="008A7EC9">
        <w:t xml:space="preserve">Mon ami </w:t>
      </w:r>
      <w:proofErr w:type="spellStart"/>
      <w:r w:rsidRPr="008A7EC9">
        <w:t>Vignerte</w:t>
      </w:r>
      <w:proofErr w:type="spellEnd"/>
      <w:r w:rsidR="00BF7D4A">
        <w:t xml:space="preserve">. </w:t>
      </w:r>
      <w:r w:rsidRPr="008A7EC9">
        <w:t>Un tr</w:t>
      </w:r>
      <w:r w:rsidRPr="008A7EC9">
        <w:t>a</w:t>
      </w:r>
      <w:r w:rsidRPr="008A7EC9">
        <w:t>vailleur</w:t>
      </w:r>
      <w:r w:rsidR="00BF7D4A">
        <w:t xml:space="preserve">, </w:t>
      </w:r>
      <w:r w:rsidRPr="008A7EC9">
        <w:t>celui-là</w:t>
      </w:r>
      <w:r w:rsidR="00BF7D4A">
        <w:t xml:space="preserve">. </w:t>
      </w:r>
      <w:r w:rsidRPr="008A7EC9">
        <w:t>Diplômé</w:t>
      </w:r>
      <w:r w:rsidR="00BF7D4A">
        <w:t xml:space="preserve">, </w:t>
      </w:r>
      <w:r w:rsidRPr="008A7EC9">
        <w:t>un tas de choses</w:t>
      </w:r>
      <w:r w:rsidR="00BF7D4A">
        <w:t xml:space="preserve">. </w:t>
      </w:r>
      <w:r w:rsidRPr="008A7EC9">
        <w:t>Agrégé peut-être</w:t>
      </w:r>
      <w:r w:rsidR="00BF7D4A">
        <w:t xml:space="preserve"> ? </w:t>
      </w:r>
      <w:r w:rsidRPr="008A7EC9">
        <w:t>Non</w:t>
      </w:r>
      <w:r w:rsidR="00BF7D4A">
        <w:t xml:space="preserve">, </w:t>
      </w:r>
      <w:r w:rsidRPr="008A7EC9">
        <w:t>tant mieux pour toi</w:t>
      </w:r>
      <w:r w:rsidR="00BF7D4A">
        <w:t xml:space="preserve">. </w:t>
      </w:r>
      <w:r w:rsidRPr="008A7EC9">
        <w:t>Mais qui en sait sûrement plus que nous trois réunis</w:t>
      </w:r>
      <w:r w:rsidR="00BF7D4A">
        <w:t xml:space="preserve">, </w:t>
      </w:r>
      <w:r w:rsidRPr="008A7EC9">
        <w:t>sans compter Clotilde</w:t>
      </w:r>
      <w:r w:rsidR="00BF7D4A">
        <w:t>.</w:t>
      </w:r>
    </w:p>
    <w:p w14:paraId="35276D52" w14:textId="77777777" w:rsidR="00BF7D4A" w:rsidRDefault="009D75A4" w:rsidP="009D75A4">
      <w:r w:rsidRPr="008A7EC9">
        <w:lastRenderedPageBreak/>
        <w:t>Clotilde salua d</w:t>
      </w:r>
      <w:r w:rsidR="00BF7D4A">
        <w:t>’</w:t>
      </w:r>
      <w:r w:rsidRPr="008A7EC9">
        <w:t>un air pincé et me jeta un regard ironique</w:t>
      </w:r>
      <w:r w:rsidR="00BF7D4A">
        <w:t>.</w:t>
      </w:r>
    </w:p>
    <w:p w14:paraId="562E9D75" w14:textId="77777777" w:rsidR="00BF7D4A" w:rsidRDefault="009D75A4" w:rsidP="009D75A4">
      <w:r w:rsidRPr="008A7EC9">
        <w:t>J</w:t>
      </w:r>
      <w:r w:rsidR="00BF7D4A">
        <w:t>’</w:t>
      </w:r>
      <w:r w:rsidRPr="008A7EC9">
        <w:t>étais au supplice</w:t>
      </w:r>
      <w:r w:rsidR="00BF7D4A">
        <w:t xml:space="preserve">. </w:t>
      </w:r>
      <w:r w:rsidRPr="008A7EC9">
        <w:t>Ah</w:t>
      </w:r>
      <w:r w:rsidR="00BF7D4A">
        <w:t xml:space="preserve"> ! </w:t>
      </w:r>
      <w:r w:rsidRPr="008A7EC9">
        <w:t>ce panégyrique allait bien avec mes pauvres pantalons bosselés aux genoux</w:t>
      </w:r>
      <w:r w:rsidR="00BF7D4A">
        <w:t>.</w:t>
      </w:r>
    </w:p>
    <w:p w14:paraId="2F1AE1AD" w14:textId="77777777" w:rsidR="00BF7D4A" w:rsidRDefault="009D75A4" w:rsidP="009D75A4">
      <w:r w:rsidRPr="008A7EC9">
        <w:t>Tous d</w:t>
      </w:r>
      <w:r w:rsidR="00BF7D4A">
        <w:t>’</w:t>
      </w:r>
      <w:r w:rsidRPr="008A7EC9">
        <w:t>ailleurs furent charmants</w:t>
      </w:r>
      <w:r w:rsidR="00BF7D4A">
        <w:t xml:space="preserve"> ! </w:t>
      </w:r>
      <w:r w:rsidRPr="008A7EC9">
        <w:t>La louange de mon s</w:t>
      </w:r>
      <w:r w:rsidRPr="008A7EC9">
        <w:t>a</w:t>
      </w:r>
      <w:r w:rsidRPr="008A7EC9">
        <w:t>voir n</w:t>
      </w:r>
      <w:r w:rsidR="00BF7D4A">
        <w:t>’</w:t>
      </w:r>
      <w:r w:rsidRPr="008A7EC9">
        <w:t>était-elle pas plutôt un éloge de leur savoir-faire</w:t>
      </w:r>
      <w:r w:rsidR="00BF7D4A">
        <w:t xml:space="preserve">, </w:t>
      </w:r>
      <w:r w:rsidRPr="008A7EC9">
        <w:t>à eux</w:t>
      </w:r>
      <w:r w:rsidR="00BF7D4A">
        <w:t xml:space="preserve">, </w:t>
      </w:r>
      <w:r w:rsidRPr="008A7EC9">
        <w:t>de leur art à mater la vie</w:t>
      </w:r>
      <w:r w:rsidR="00BF7D4A">
        <w:t> ?</w:t>
      </w:r>
    </w:p>
    <w:p w14:paraId="6BF892B2" w14:textId="77777777" w:rsidR="00BF7D4A" w:rsidRDefault="009D75A4" w:rsidP="009D75A4">
      <w:r w:rsidRPr="008A7EC9">
        <w:t>Bientôt Ribeyre se leva</w:t>
      </w:r>
      <w:r w:rsidR="00BF7D4A">
        <w:t>.</w:t>
      </w:r>
    </w:p>
    <w:p w14:paraId="1070DE4D" w14:textId="77777777" w:rsidR="00BF7D4A" w:rsidRDefault="00BF7D4A" w:rsidP="009D75A4">
      <w:r>
        <w:t>— </w:t>
      </w:r>
      <w:r w:rsidR="009D75A4" w:rsidRPr="008A7EC9">
        <w:t>À demain</w:t>
      </w:r>
      <w:r>
        <w:t xml:space="preserve">, </w:t>
      </w:r>
      <w:r w:rsidR="009D75A4" w:rsidRPr="008A7EC9">
        <w:t>les amis</w:t>
      </w:r>
      <w:r>
        <w:t xml:space="preserve"> ! </w:t>
      </w:r>
      <w:r w:rsidR="009D75A4" w:rsidRPr="008A7EC9">
        <w:t>Mes respects</w:t>
      </w:r>
      <w:r>
        <w:t xml:space="preserve">, </w:t>
      </w:r>
      <w:r w:rsidR="009D75A4" w:rsidRPr="008A7EC9">
        <w:t>Clotilde</w:t>
      </w:r>
      <w:r>
        <w:t xml:space="preserve">. </w:t>
      </w:r>
      <w:r w:rsidR="009D75A4" w:rsidRPr="008A7EC9">
        <w:t>Tu viens avec moi</w:t>
      </w:r>
      <w:r>
        <w:t xml:space="preserve">,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tu me pousseras un bout de chemin</w:t>
      </w:r>
      <w:r>
        <w:t>.</w:t>
      </w:r>
    </w:p>
    <w:p w14:paraId="6A592621" w14:textId="77777777" w:rsidR="00BF7D4A" w:rsidRDefault="009D75A4" w:rsidP="009D75A4">
      <w:r w:rsidRPr="008A7EC9">
        <w:t>Dehors</w:t>
      </w:r>
      <w:r w:rsidR="00BF7D4A">
        <w:t xml:space="preserve">, </w:t>
      </w:r>
      <w:r w:rsidRPr="008A7EC9">
        <w:t>il me prit le bras</w:t>
      </w:r>
      <w:r w:rsidR="00BF7D4A">
        <w:t>.</w:t>
      </w:r>
    </w:p>
    <w:p w14:paraId="42087236" w14:textId="77777777" w:rsidR="00BF7D4A" w:rsidRDefault="00BF7D4A" w:rsidP="009D75A4">
      <w:r>
        <w:t>— </w:t>
      </w:r>
      <w:r w:rsidR="009D75A4" w:rsidRPr="008A7EC9">
        <w:t>Je rentre au quai d</w:t>
      </w:r>
      <w:r>
        <w:t>’</w:t>
      </w:r>
      <w:r w:rsidR="009D75A4" w:rsidRPr="008A7EC9">
        <w:t>Orsay</w:t>
      </w:r>
      <w:r>
        <w:t xml:space="preserve">. </w:t>
      </w:r>
      <w:r w:rsidR="009D75A4" w:rsidRPr="008A7EC9">
        <w:t>Quelques lettres du vieux à e</w:t>
      </w:r>
      <w:r w:rsidR="009D75A4" w:rsidRPr="008A7EC9">
        <w:t>x</w:t>
      </w:r>
      <w:r w:rsidR="009D75A4" w:rsidRPr="008A7EC9">
        <w:t>pédier</w:t>
      </w:r>
      <w:r>
        <w:t xml:space="preserve">. </w:t>
      </w:r>
      <w:r w:rsidR="009D75A4" w:rsidRPr="008A7EC9">
        <w:t>Accompagne-moi</w:t>
      </w:r>
      <w:r>
        <w:t>.</w:t>
      </w:r>
    </w:p>
    <w:p w14:paraId="2F4E748F" w14:textId="77777777" w:rsidR="00BF7D4A" w:rsidRDefault="009D75A4" w:rsidP="009D75A4">
      <w:r w:rsidRPr="008A7EC9">
        <w:t>La rue Royale étincelait</w:t>
      </w:r>
      <w:r w:rsidR="00BF7D4A">
        <w:t xml:space="preserve">. </w:t>
      </w:r>
      <w:r w:rsidRPr="008A7EC9">
        <w:t>Des femmes emmitouflées dans de longues capes de soie descendaient des automobiles arrêtées devant un restaurant</w:t>
      </w:r>
      <w:r w:rsidR="00BF7D4A">
        <w:t xml:space="preserve">. </w:t>
      </w:r>
      <w:r w:rsidRPr="008A7EC9">
        <w:t>Ce luxe m</w:t>
      </w:r>
      <w:r w:rsidR="00BF7D4A">
        <w:t>’</w:t>
      </w:r>
      <w:r w:rsidRPr="008A7EC9">
        <w:t>enivrait</w:t>
      </w:r>
      <w:r w:rsidR="00BF7D4A">
        <w:t xml:space="preserve">, </w:t>
      </w:r>
      <w:r w:rsidRPr="008A7EC9">
        <w:t>me fouettait</w:t>
      </w:r>
      <w:r w:rsidR="00BF7D4A">
        <w:t xml:space="preserve">, </w:t>
      </w:r>
      <w:r w:rsidRPr="008A7EC9">
        <w:t>me pou</w:t>
      </w:r>
      <w:r w:rsidRPr="008A7EC9">
        <w:t>s</w:t>
      </w:r>
      <w:r w:rsidRPr="008A7EC9">
        <w:t>sait à essayer de tirer parti de la rencontre de Ribeyre</w:t>
      </w:r>
      <w:r w:rsidR="00BF7D4A">
        <w:t xml:space="preserve">. </w:t>
      </w:r>
      <w:r w:rsidRPr="008A7EC9">
        <w:t>Je sentais celui-ci disposé à m</w:t>
      </w:r>
      <w:r w:rsidR="00BF7D4A">
        <w:t>’</w:t>
      </w:r>
      <w:r w:rsidRPr="008A7EC9">
        <w:t>étonner de sa nouvelle fortune</w:t>
      </w:r>
      <w:r w:rsidR="00BF7D4A">
        <w:t xml:space="preserve">. </w:t>
      </w:r>
      <w:r w:rsidRPr="008A7EC9">
        <w:t>Qui sait</w:t>
      </w:r>
      <w:r w:rsidR="00BF7D4A">
        <w:t xml:space="preserve">, </w:t>
      </w:r>
      <w:r w:rsidRPr="008A7EC9">
        <w:t>peut-être arriverais-je à profiter de son désir de me manifester</w:t>
      </w:r>
      <w:r w:rsidR="00BF7D4A">
        <w:t xml:space="preserve">, </w:t>
      </w:r>
      <w:r w:rsidRPr="008A7EC9">
        <w:t>sa puissance</w:t>
      </w:r>
      <w:r w:rsidR="00BF7D4A">
        <w:t xml:space="preserve">. </w:t>
      </w:r>
      <w:r w:rsidRPr="008A7EC9">
        <w:t>Que ne peut-on obtenir de la vanité des gens</w:t>
      </w:r>
      <w:r w:rsidR="00BF7D4A">
        <w:t> !</w:t>
      </w:r>
    </w:p>
    <w:p w14:paraId="262FDB0B" w14:textId="77777777" w:rsidR="00BF7D4A" w:rsidRDefault="009D75A4" w:rsidP="009D75A4">
      <w:r w:rsidRPr="008A7EC9">
        <w:t>Quelle sotte vanité me prit moi-même lorsque je montai avec lui le perron de droite du Palais des Affaires étrangères</w:t>
      </w:r>
      <w:r w:rsidR="00BF7D4A">
        <w:t xml:space="preserve"> ? </w:t>
      </w:r>
      <w:r w:rsidRPr="008A7EC9">
        <w:t>Un grand laquais nous ouvrit l</w:t>
      </w:r>
      <w:r w:rsidR="00BF7D4A">
        <w:t>’</w:t>
      </w:r>
      <w:r w:rsidRPr="008A7EC9">
        <w:t>ascenseur</w:t>
      </w:r>
      <w:r w:rsidR="00BF7D4A">
        <w:t xml:space="preserve">. </w:t>
      </w:r>
      <w:r w:rsidRPr="008A7EC9">
        <w:t>Un autre nous reçut au premier étage</w:t>
      </w:r>
      <w:r w:rsidR="00BF7D4A">
        <w:t>.</w:t>
      </w:r>
    </w:p>
    <w:p w14:paraId="49E38C8E" w14:textId="77777777" w:rsidR="00BF7D4A" w:rsidRDefault="00BF7D4A" w:rsidP="009D75A4">
      <w:r>
        <w:t>— </w:t>
      </w:r>
      <w:r w:rsidR="009D75A4" w:rsidRPr="008A7EC9">
        <w:t>Pas de coup de téléphone</w:t>
      </w:r>
      <w:r>
        <w:t xml:space="preserve">, </w:t>
      </w:r>
      <w:r w:rsidR="009D75A4" w:rsidRPr="008A7EC9">
        <w:t>Fabien</w:t>
      </w:r>
      <w:r>
        <w:t> ?</w:t>
      </w:r>
    </w:p>
    <w:p w14:paraId="7CC757C4" w14:textId="77777777" w:rsidR="00BF7D4A" w:rsidRDefault="00BF7D4A" w:rsidP="009D75A4">
      <w:r>
        <w:lastRenderedPageBreak/>
        <w:t>— </w:t>
      </w:r>
      <w:r w:rsidR="009D75A4" w:rsidRPr="008A7EC9">
        <w:t>Si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un du Ministre du Commerce</w:t>
      </w:r>
      <w:r>
        <w:t xml:space="preserve">. </w:t>
      </w:r>
      <w:r w:rsidR="009D75A4" w:rsidRPr="008A7EC9">
        <w:t>Il doit dîner demain avec le Ministre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pour lui dire qu</w:t>
      </w:r>
      <w:r>
        <w:t>’</w:t>
      </w:r>
      <w:r w:rsidR="009D75A4" w:rsidRPr="008A7EC9">
        <w:t>ils se retrouv</w:t>
      </w:r>
      <w:r w:rsidR="009D75A4" w:rsidRPr="008A7EC9">
        <w:t>e</w:t>
      </w:r>
      <w:r w:rsidR="009D75A4" w:rsidRPr="008A7EC9">
        <w:t>ront à la Chambre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ai pris la communication par écrit</w:t>
      </w:r>
      <w:r>
        <w:t>.</w:t>
      </w:r>
    </w:p>
    <w:p w14:paraId="519B2B0B" w14:textId="77777777" w:rsidR="00BF7D4A" w:rsidRDefault="009D75A4" w:rsidP="009D75A4">
      <w:r w:rsidRPr="008A7EC9">
        <w:t>Une minute après</w:t>
      </w:r>
      <w:r w:rsidR="00BF7D4A">
        <w:t xml:space="preserve">, </w:t>
      </w:r>
      <w:r w:rsidRPr="008A7EC9">
        <w:t>nous étions dans un adorable petit c</w:t>
      </w:r>
      <w:r w:rsidRPr="008A7EC9">
        <w:t>a</w:t>
      </w:r>
      <w:r w:rsidRPr="008A7EC9">
        <w:t>binet gris et or</w:t>
      </w:r>
      <w:r w:rsidR="00BF7D4A">
        <w:t>.</w:t>
      </w:r>
    </w:p>
    <w:p w14:paraId="4DAAE03B" w14:textId="77777777" w:rsidR="00BF7D4A" w:rsidRDefault="009D75A4" w:rsidP="009D75A4">
      <w:r w:rsidRPr="008A7EC9">
        <w:t>Ribeyre frappa sur la table</w:t>
      </w:r>
      <w:r w:rsidR="00BF7D4A">
        <w:t>.</w:t>
      </w:r>
    </w:p>
    <w:p w14:paraId="6EDC442C" w14:textId="77777777" w:rsidR="00BF7D4A" w:rsidRDefault="00BF7D4A" w:rsidP="009D75A4">
      <w:r>
        <w:t>— </w:t>
      </w:r>
      <w:r w:rsidR="009D75A4" w:rsidRPr="008A7EC9">
        <w:t>Le bureau de Vergennes</w:t>
      </w:r>
      <w:r>
        <w:t xml:space="preserve">, </w:t>
      </w:r>
      <w:r w:rsidR="009D75A4" w:rsidRPr="008A7EC9">
        <w:t>dit-il négligemment</w:t>
      </w:r>
      <w:r>
        <w:t>.</w:t>
      </w:r>
    </w:p>
    <w:p w14:paraId="3F9137A1" w14:textId="77777777" w:rsidR="00BF7D4A" w:rsidRDefault="00BF7D4A" w:rsidP="009D75A4">
      <w:r>
        <w:t>— </w:t>
      </w:r>
      <w:r w:rsidR="009D75A4" w:rsidRPr="008A7EC9">
        <w:t>Tu permets</w:t>
      </w:r>
      <w:r>
        <w:t xml:space="preserve"> ? </w:t>
      </w:r>
      <w:r w:rsidR="009D75A4" w:rsidRPr="008A7EC9">
        <w:t>continua-t-il en s</w:t>
      </w:r>
      <w:r>
        <w:t>’</w:t>
      </w:r>
      <w:r w:rsidR="009D75A4" w:rsidRPr="008A7EC9">
        <w:t>asseyant</w:t>
      </w:r>
      <w:r>
        <w:t>.</w:t>
      </w:r>
    </w:p>
    <w:p w14:paraId="1C578849" w14:textId="77777777" w:rsidR="00BF7D4A" w:rsidRDefault="009D75A4" w:rsidP="009D75A4">
      <w:r w:rsidRPr="008A7EC9">
        <w:t>Et il se mit à décacheter des lettres</w:t>
      </w:r>
      <w:r w:rsidR="00BF7D4A">
        <w:t xml:space="preserve">, </w:t>
      </w:r>
      <w:r w:rsidRPr="008A7EC9">
        <w:t>sur lesquelles</w:t>
      </w:r>
      <w:r w:rsidR="00BF7D4A">
        <w:t xml:space="preserve">, </w:t>
      </w:r>
      <w:r w:rsidRPr="008A7EC9">
        <w:t>au fur et à mesure</w:t>
      </w:r>
      <w:r w:rsidR="00BF7D4A">
        <w:t xml:space="preserve">, </w:t>
      </w:r>
      <w:r w:rsidRPr="008A7EC9">
        <w:t>il traçait des signes au crayon rouge</w:t>
      </w:r>
      <w:r w:rsidR="00BF7D4A">
        <w:t>.</w:t>
      </w:r>
    </w:p>
    <w:p w14:paraId="4E78D7A9" w14:textId="77777777" w:rsidR="00BF7D4A" w:rsidRDefault="00BF7D4A" w:rsidP="009D75A4">
      <w:r>
        <w:t>— </w:t>
      </w:r>
      <w:r w:rsidR="009D75A4" w:rsidRPr="008A7EC9">
        <w:t>Ne te gêne pas pour me parler</w:t>
      </w:r>
      <w:r>
        <w:t xml:space="preserve">. </w:t>
      </w:r>
      <w:r w:rsidR="009D75A4" w:rsidRPr="008A7EC9">
        <w:t>Ce n</w:t>
      </w:r>
      <w:r>
        <w:t>’</w:t>
      </w:r>
      <w:r w:rsidR="009D75A4" w:rsidRPr="008A7EC9">
        <w:t>est pas une besogne bien absorbante</w:t>
      </w:r>
      <w:r>
        <w:t xml:space="preserve">. </w:t>
      </w:r>
      <w:r w:rsidR="009D75A4" w:rsidRPr="008A7EC9">
        <w:t>Voyons</w:t>
      </w:r>
      <w:r>
        <w:t xml:space="preserve">, </w:t>
      </w:r>
      <w:r w:rsidR="009D75A4" w:rsidRPr="008A7EC9">
        <w:t>dis-moi ce que tu fais</w:t>
      </w:r>
      <w:r>
        <w:t xml:space="preserve"> ? </w:t>
      </w:r>
      <w:r w:rsidR="009D75A4" w:rsidRPr="008A7EC9">
        <w:t>Où en es-tu avec l</w:t>
      </w:r>
      <w:r>
        <w:t>’</w:t>
      </w:r>
      <w:r w:rsidR="009D75A4" w:rsidRPr="008A7EC9">
        <w:t>Université</w:t>
      </w:r>
      <w:r>
        <w:t> ?</w:t>
      </w:r>
    </w:p>
    <w:p w14:paraId="5F2F981D" w14:textId="1AC5C261" w:rsidR="00BF7D4A" w:rsidRDefault="009D75A4" w:rsidP="009D75A4">
      <w:r w:rsidRPr="008A7EC9">
        <w:t>Je le lui dis</w:t>
      </w:r>
      <w:r w:rsidR="00BF7D4A">
        <w:t xml:space="preserve">, </w:t>
      </w:r>
      <w:r w:rsidRPr="008A7EC9">
        <w:t>je lui dis tout</w:t>
      </w:r>
      <w:r w:rsidR="00BF7D4A">
        <w:t xml:space="preserve">, </w:t>
      </w:r>
      <w:r w:rsidRPr="008A7EC9">
        <w:t>depuis mon départ d</w:t>
      </w:r>
      <w:r w:rsidR="00BF7D4A">
        <w:t>’</w:t>
      </w:r>
      <w:r w:rsidRPr="008A7EC9">
        <w:t>Henri-IV jusqu</w:t>
      </w:r>
      <w:r w:rsidR="00BF7D4A">
        <w:t>’</w:t>
      </w:r>
      <w:r w:rsidRPr="008A7EC9">
        <w:t xml:space="preserve">à ma prochaine entrée chez </w:t>
      </w:r>
      <w:r w:rsidR="00BF7D4A">
        <w:t>M. </w:t>
      </w:r>
      <w:proofErr w:type="spellStart"/>
      <w:r w:rsidRPr="008A7EC9">
        <w:t>Berthomieu</w:t>
      </w:r>
      <w:proofErr w:type="spellEnd"/>
      <w:r w:rsidR="00BF7D4A">
        <w:t>.</w:t>
      </w:r>
    </w:p>
    <w:p w14:paraId="4861F3C2" w14:textId="77777777" w:rsidR="00BF7D4A" w:rsidRDefault="009D75A4" w:rsidP="009D75A4">
      <w:r w:rsidRPr="008A7EC9">
        <w:t>Il leva la tête</w:t>
      </w:r>
      <w:r w:rsidR="00BF7D4A">
        <w:t> :</w:t>
      </w:r>
    </w:p>
    <w:p w14:paraId="25319605" w14:textId="77777777" w:rsidR="00BF7D4A" w:rsidRDefault="00BF7D4A" w:rsidP="009D75A4">
      <w:r>
        <w:t>— </w:t>
      </w:r>
      <w:r w:rsidR="009D75A4" w:rsidRPr="008A7EC9">
        <w:t>Et tu as accepté ça</w:t>
      </w:r>
      <w:r>
        <w:t> ?</w:t>
      </w:r>
    </w:p>
    <w:p w14:paraId="2D231D96" w14:textId="77777777" w:rsidR="00BF7D4A" w:rsidRDefault="00BF7D4A" w:rsidP="009D75A4">
      <w:r>
        <w:t>— </w:t>
      </w:r>
      <w:r w:rsidR="009D75A4" w:rsidRPr="008A7EC9">
        <w:t>Le moyen de faire autrement</w:t>
      </w:r>
      <w:r>
        <w:t xml:space="preserve"> ? </w:t>
      </w:r>
      <w:r w:rsidR="009D75A4" w:rsidRPr="008A7EC9">
        <w:t>répondis-je avec âpreté</w:t>
      </w:r>
      <w:r>
        <w:t xml:space="preserve">. </w:t>
      </w:r>
      <w:r w:rsidR="009D75A4" w:rsidRPr="008A7EC9">
        <w:t>Il ne faut pas mourir de faim</w:t>
      </w:r>
      <w:r>
        <w:t>.</w:t>
      </w:r>
    </w:p>
    <w:p w14:paraId="30D88BCD" w14:textId="77777777" w:rsidR="00BF7D4A" w:rsidRDefault="009D75A4" w:rsidP="009D75A4">
      <w:r w:rsidRPr="008A7EC9">
        <w:t>La faim</w:t>
      </w:r>
      <w:r w:rsidR="00BF7D4A">
        <w:t xml:space="preserve">. </w:t>
      </w:r>
      <w:r w:rsidRPr="008A7EC9">
        <w:t>Ce mot résonna étrangement au milieu de ces G</w:t>
      </w:r>
      <w:r w:rsidRPr="008A7EC9">
        <w:t>o</w:t>
      </w:r>
      <w:r w:rsidRPr="008A7EC9">
        <w:t>belins</w:t>
      </w:r>
      <w:r w:rsidR="00BF7D4A">
        <w:t xml:space="preserve">, </w:t>
      </w:r>
      <w:r w:rsidRPr="008A7EC9">
        <w:t>de ces meubles Boule</w:t>
      </w:r>
      <w:r w:rsidR="00BF7D4A">
        <w:t xml:space="preserve">, </w:t>
      </w:r>
      <w:r w:rsidRPr="008A7EC9">
        <w:t>de ces Sèvres</w:t>
      </w:r>
      <w:r w:rsidR="00BF7D4A">
        <w:t>.</w:t>
      </w:r>
    </w:p>
    <w:p w14:paraId="5BB66457" w14:textId="77777777" w:rsidR="00BF7D4A" w:rsidRDefault="009D75A4" w:rsidP="009D75A4">
      <w:r w:rsidRPr="008A7EC9">
        <w:t>Ribeyre se leva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eus l</w:t>
      </w:r>
      <w:r w:rsidR="00BF7D4A">
        <w:t>’</w:t>
      </w:r>
      <w:r w:rsidRPr="008A7EC9">
        <w:t>intuition que j</w:t>
      </w:r>
      <w:r w:rsidR="00BF7D4A">
        <w:t>’</w:t>
      </w:r>
      <w:r w:rsidRPr="008A7EC9">
        <w:t>étais sauvé</w:t>
      </w:r>
      <w:r w:rsidR="00BF7D4A">
        <w:t>.</w:t>
      </w:r>
    </w:p>
    <w:p w14:paraId="1561B27F" w14:textId="77777777" w:rsidR="00BF7D4A" w:rsidRDefault="00BF7D4A" w:rsidP="009D75A4">
      <w:r>
        <w:t>— </w:t>
      </w:r>
      <w:r w:rsidR="009D75A4" w:rsidRPr="008A7EC9">
        <w:t>Mon cher</w:t>
      </w:r>
      <w:r>
        <w:t xml:space="preserve">, </w:t>
      </w:r>
      <w:r w:rsidR="009D75A4" w:rsidRPr="008A7EC9">
        <w:t xml:space="preserve">il ne faut pas entrer chez </w:t>
      </w:r>
      <w:proofErr w:type="spellStart"/>
      <w:r w:rsidR="009D75A4" w:rsidRPr="008A7EC9">
        <w:t>Berthomieu</w:t>
      </w:r>
      <w:proofErr w:type="spellEnd"/>
      <w:r>
        <w:t xml:space="preserve">. </w:t>
      </w:r>
      <w:r w:rsidR="009D75A4" w:rsidRPr="008A7EC9">
        <w:t>On se coule avec ces histoires</w:t>
      </w:r>
      <w:r>
        <w:t xml:space="preserve">. </w:t>
      </w:r>
      <w:r w:rsidR="009D75A4" w:rsidRPr="008A7EC9">
        <w:t>Je te connais</w:t>
      </w:r>
      <w:r>
        <w:t xml:space="preserve">. </w:t>
      </w:r>
      <w:r w:rsidR="009D75A4" w:rsidRPr="008A7EC9">
        <w:t>Je te jure que tu n</w:t>
      </w:r>
      <w:r>
        <w:t>’</w:t>
      </w:r>
      <w:r w:rsidR="009D75A4" w:rsidRPr="008A7EC9">
        <w:t>es pas fait pour l</w:t>
      </w:r>
      <w:r>
        <w:t>’</w:t>
      </w:r>
      <w:r w:rsidR="009D75A4" w:rsidRPr="008A7EC9">
        <w:t>Université</w:t>
      </w:r>
      <w:r>
        <w:t xml:space="preserve">. </w:t>
      </w:r>
      <w:r w:rsidR="009D75A4" w:rsidRPr="008A7EC9">
        <w:t>Ce qu</w:t>
      </w:r>
      <w:r>
        <w:t>’</w:t>
      </w:r>
      <w:r w:rsidR="009D75A4" w:rsidRPr="008A7EC9">
        <w:t>il te faut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cela</w:t>
      </w:r>
      <w:r>
        <w:t>.</w:t>
      </w:r>
    </w:p>
    <w:p w14:paraId="66326B2F" w14:textId="77777777" w:rsidR="00BF7D4A" w:rsidRDefault="009D75A4" w:rsidP="009D75A4">
      <w:r w:rsidRPr="008A7EC9">
        <w:lastRenderedPageBreak/>
        <w:t>Il désigna d</w:t>
      </w:r>
      <w:r w:rsidR="00BF7D4A">
        <w:t>’</w:t>
      </w:r>
      <w:r w:rsidRPr="008A7EC9">
        <w:t>un geste circulaire ce luxe de puissance qui nous environnait</w:t>
      </w:r>
      <w:r w:rsidR="00BF7D4A">
        <w:t xml:space="preserve">. </w:t>
      </w:r>
      <w:r w:rsidRPr="008A7EC9">
        <w:t>Quel psychologue</w:t>
      </w:r>
      <w:r w:rsidR="00BF7D4A">
        <w:t xml:space="preserve">, </w:t>
      </w:r>
      <w:r w:rsidRPr="008A7EC9">
        <w:t>ce Ribeyre</w:t>
      </w:r>
      <w:r w:rsidR="00BF7D4A">
        <w:t> !</w:t>
      </w:r>
    </w:p>
    <w:p w14:paraId="347FCF85" w14:textId="77777777" w:rsidR="00BF7D4A" w:rsidRDefault="00BF7D4A" w:rsidP="009D75A4">
      <w:r>
        <w:t>— </w:t>
      </w:r>
      <w:r w:rsidR="009D75A4" w:rsidRPr="008A7EC9">
        <w:t>Écoute</w:t>
      </w:r>
      <w:r>
        <w:t xml:space="preserve">, </w:t>
      </w:r>
      <w:r w:rsidR="009D75A4" w:rsidRPr="008A7EC9">
        <w:t>me dit-il en venant s</w:t>
      </w:r>
      <w:r>
        <w:t>’</w:t>
      </w:r>
      <w:r w:rsidR="009D75A4" w:rsidRPr="008A7EC9">
        <w:t>asseoir sur le bras de mon fauteuil</w:t>
      </w:r>
      <w:r>
        <w:t xml:space="preserve">. </w:t>
      </w:r>
      <w:r w:rsidR="009D75A4" w:rsidRPr="008A7EC9">
        <w:t>Consentirais-tu momentanément à t</w:t>
      </w:r>
      <w:r>
        <w:t>’</w:t>
      </w:r>
      <w:r w:rsidR="009D75A4" w:rsidRPr="008A7EC9">
        <w:t>expatrier</w:t>
      </w:r>
      <w:r>
        <w:t xml:space="preserve"> ? </w:t>
      </w:r>
      <w:r w:rsidR="009D75A4" w:rsidRPr="008A7EC9">
        <w:t>Je dis momentanément</w:t>
      </w:r>
      <w:r>
        <w:t xml:space="preserve">, </w:t>
      </w:r>
      <w:r w:rsidR="009D75A4" w:rsidRPr="008A7EC9">
        <w:t>car c</w:t>
      </w:r>
      <w:r>
        <w:t>’</w:t>
      </w:r>
      <w:r w:rsidR="009D75A4" w:rsidRPr="008A7EC9">
        <w:t>est à Paris que se joue la partie et qu</w:t>
      </w:r>
      <w:r>
        <w:t>’</w:t>
      </w:r>
      <w:r w:rsidR="009D75A4" w:rsidRPr="008A7EC9">
        <w:t>elle se</w:t>
      </w:r>
      <w:r w:rsidR="009D75A4" w:rsidRPr="008A7EC9">
        <w:rPr>
          <w:i/>
          <w:iCs/>
        </w:rPr>
        <w:t xml:space="preserve"> </w:t>
      </w:r>
      <w:r w:rsidR="009D75A4" w:rsidRPr="008A7EC9">
        <w:t>gagne</w:t>
      </w:r>
      <w:r>
        <w:t xml:space="preserve">. </w:t>
      </w:r>
      <w:r w:rsidR="009D75A4" w:rsidRPr="008A7EC9">
        <w:t>Mais quoi</w:t>
      </w:r>
      <w:r>
        <w:t xml:space="preserve">, </w:t>
      </w:r>
      <w:r w:rsidR="009D75A4" w:rsidRPr="008A7EC9">
        <w:t>tu n</w:t>
      </w:r>
      <w:r>
        <w:t>’</w:t>
      </w:r>
      <w:r w:rsidR="009D75A4" w:rsidRPr="008A7EC9">
        <w:t>as pas un sou</w:t>
      </w:r>
      <w:r>
        <w:t xml:space="preserve">. </w:t>
      </w:r>
      <w:r w:rsidR="009D75A4" w:rsidRPr="008A7EC9">
        <w:t>Ici</w:t>
      </w:r>
      <w:r>
        <w:t xml:space="preserve">, </w:t>
      </w:r>
      <w:r w:rsidR="009D75A4" w:rsidRPr="008A7EC9">
        <w:t>l</w:t>
      </w:r>
      <w:r>
        <w:t>’</w:t>
      </w:r>
      <w:r w:rsidR="009D75A4" w:rsidRPr="008A7EC9">
        <w:t>avenir</w:t>
      </w:r>
      <w:r w:rsidR="009D75A4" w:rsidRPr="008A7EC9">
        <w:rPr>
          <w:i/>
          <w:iCs/>
        </w:rPr>
        <w:t xml:space="preserve"> </w:t>
      </w:r>
      <w:r w:rsidR="009D75A4" w:rsidRPr="008A7EC9">
        <w:t>pourrait être à un garçon comme toi qui a devant lui de quoi vivre un an sans s</w:t>
      </w:r>
      <w:r>
        <w:t>’</w:t>
      </w:r>
      <w:r w:rsidR="009D75A4" w:rsidRPr="008A7EC9">
        <w:t>occuper de la matérielle</w:t>
      </w:r>
      <w:r>
        <w:t>.</w:t>
      </w:r>
    </w:p>
    <w:p w14:paraId="58AA0145" w14:textId="77777777" w:rsidR="00BF7D4A" w:rsidRDefault="00BF7D4A" w:rsidP="009D75A4">
      <w:r>
        <w:t>— </w:t>
      </w:r>
      <w:r w:rsidR="009D75A4" w:rsidRPr="008A7EC9">
        <w:t>Eh bien</w:t>
      </w:r>
      <w:r>
        <w:t xml:space="preserve"> ? </w:t>
      </w:r>
      <w:r w:rsidR="009D75A4" w:rsidRPr="008A7EC9">
        <w:t>dis-je</w:t>
      </w:r>
      <w:r>
        <w:t xml:space="preserve">, </w:t>
      </w:r>
      <w:r w:rsidR="009D75A4" w:rsidRPr="008A7EC9">
        <w:t>haletant</w:t>
      </w:r>
      <w:r>
        <w:t>.</w:t>
      </w:r>
    </w:p>
    <w:p w14:paraId="47046023" w14:textId="77777777" w:rsidR="00BF7D4A" w:rsidRDefault="009D75A4" w:rsidP="009D75A4">
      <w:r w:rsidRPr="008A7EC9">
        <w:t>Il continua</w:t>
      </w:r>
      <w:r w:rsidR="00BF7D4A">
        <w:t xml:space="preserve">, </w:t>
      </w:r>
      <w:r w:rsidRPr="008A7EC9">
        <w:t>savourant le plaisir de me paraître si grand</w:t>
      </w:r>
      <w:r w:rsidR="00BF7D4A">
        <w:t>.</w:t>
      </w:r>
    </w:p>
    <w:p w14:paraId="3E29AA89" w14:textId="77777777" w:rsidR="00BF7D4A" w:rsidRDefault="00BF7D4A" w:rsidP="009D75A4">
      <w:r>
        <w:t>— </w:t>
      </w:r>
      <w:r w:rsidR="009D75A4" w:rsidRPr="008A7EC9">
        <w:t>Voilà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un service que tu me rendras aussi bien que je t</w:t>
      </w:r>
      <w:r>
        <w:t>’</w:t>
      </w:r>
      <w:r w:rsidR="009D75A4" w:rsidRPr="008A7EC9">
        <w:t>en rendrai un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ai déjeuné ce matin à l</w:t>
      </w:r>
      <w:r>
        <w:t>’</w:t>
      </w:r>
      <w:r w:rsidR="009D75A4" w:rsidRPr="008A7EC9">
        <w:t>ambassade d</w:t>
      </w:r>
      <w:r>
        <w:t>’</w:t>
      </w:r>
      <w:r w:rsidR="009D75A4" w:rsidRPr="008A7EC9">
        <w:t>Allemagne avec Marçais</w:t>
      </w:r>
      <w:r>
        <w:t xml:space="preserve">. </w:t>
      </w:r>
      <w:r w:rsidR="009D75A4" w:rsidRPr="008A7EC9">
        <w:t>Tu ne connais pas Marçais</w:t>
      </w:r>
      <w:r>
        <w:t xml:space="preserve"> ? </w:t>
      </w:r>
      <w:r w:rsidR="009D75A4" w:rsidRPr="008A7EC9">
        <w:t>C</w:t>
      </w:r>
      <w:r>
        <w:t>’</w:t>
      </w:r>
      <w:r w:rsidR="009D75A4" w:rsidRPr="008A7EC9">
        <w:t xml:space="preserve">est notre ministre à </w:t>
      </w:r>
      <w:proofErr w:type="spellStart"/>
      <w:r w:rsidR="009D75A4" w:rsidRPr="008A7EC9">
        <w:t>Lautenbourg</w:t>
      </w:r>
      <w:proofErr w:type="spellEnd"/>
      <w:r>
        <w:t xml:space="preserve">. </w:t>
      </w:r>
      <w:r w:rsidR="009D75A4" w:rsidRPr="008A7EC9">
        <w:t xml:space="preserve">Connais-tu </w:t>
      </w:r>
      <w:proofErr w:type="spellStart"/>
      <w:r w:rsidR="009D75A4" w:rsidRPr="008A7EC9">
        <w:t>Lautenbourg</w:t>
      </w:r>
      <w:proofErr w:type="spellEnd"/>
      <w:r>
        <w:t xml:space="preserve">, </w:t>
      </w:r>
      <w:r w:rsidR="009D75A4" w:rsidRPr="008A7EC9">
        <w:t>l</w:t>
      </w:r>
      <w:r>
        <w:t>’</w:t>
      </w:r>
      <w:r w:rsidR="009D75A4" w:rsidRPr="008A7EC9">
        <w:t>agrégé de géographie</w:t>
      </w:r>
      <w:r>
        <w:t> ?</w:t>
      </w:r>
    </w:p>
    <w:p w14:paraId="4E7350EB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un des États allemands</w:t>
      </w:r>
      <w:r>
        <w:t>.</w:t>
      </w:r>
    </w:p>
    <w:p w14:paraId="07DBEF9B" w14:textId="77777777" w:rsidR="00BF7D4A" w:rsidRDefault="00BF7D4A" w:rsidP="009D75A4">
      <w:r>
        <w:t>— </w:t>
      </w:r>
      <w:r w:rsidR="009D75A4" w:rsidRPr="008A7EC9">
        <w:t xml:space="preserve">Grand-duché de </w:t>
      </w:r>
      <w:proofErr w:type="spellStart"/>
      <w:r w:rsidR="009D75A4" w:rsidRPr="008A7EC9">
        <w:t>Lautenbourg</w:t>
      </w:r>
      <w:proofErr w:type="spellEnd"/>
      <w:r w:rsidR="009D75A4" w:rsidRPr="008A7EC9">
        <w:t>-Detmold</w:t>
      </w:r>
      <w:r>
        <w:t xml:space="preserve">. </w:t>
      </w:r>
      <w:r w:rsidR="009D75A4" w:rsidRPr="008A7EC9">
        <w:t>Prince souv</w:t>
      </w:r>
      <w:r w:rsidR="009D75A4" w:rsidRPr="008A7EC9">
        <w:t>e</w:t>
      </w:r>
      <w:r w:rsidR="009D75A4" w:rsidRPr="008A7EC9">
        <w:t>rain</w:t>
      </w:r>
      <w:r>
        <w:t xml:space="preserve">, </w:t>
      </w:r>
      <w:r w:rsidR="009D75A4" w:rsidRPr="008A7EC9">
        <w:t>son Altesse Frédéric-Auguste</w:t>
      </w:r>
      <w:r>
        <w:t xml:space="preserve">, </w:t>
      </w:r>
      <w:r w:rsidR="009D75A4" w:rsidRPr="008A7EC9">
        <w:t>dit-il doctoralement</w:t>
      </w:r>
      <w:r>
        <w:t xml:space="preserve">. </w:t>
      </w:r>
      <w:r w:rsidR="009D75A4" w:rsidRPr="008A7EC9">
        <w:t>Cette altesse-là est affligée d</w:t>
      </w:r>
      <w:r>
        <w:t>’</w:t>
      </w:r>
      <w:r w:rsidR="009D75A4" w:rsidRPr="008A7EC9">
        <w:t>un héritier d</w:t>
      </w:r>
      <w:r>
        <w:t>’</w:t>
      </w:r>
      <w:r w:rsidR="009D75A4" w:rsidRPr="008A7EC9">
        <w:t>une quinzaine d</w:t>
      </w:r>
      <w:r>
        <w:t>’</w:t>
      </w:r>
      <w:r w:rsidR="009D75A4" w:rsidRPr="008A7EC9">
        <w:t>années</w:t>
      </w:r>
      <w:r>
        <w:t xml:space="preserve">, </w:t>
      </w:r>
      <w:r w:rsidR="009D75A4" w:rsidRPr="008A7EC9">
        <w:t>pour lequel elle recherche un précepteur</w:t>
      </w:r>
      <w:r>
        <w:t xml:space="preserve">. </w:t>
      </w:r>
      <w:r w:rsidR="009D75A4" w:rsidRPr="008A7EC9">
        <w:t>Or</w:t>
      </w:r>
      <w:r>
        <w:t xml:space="preserve">, </w:t>
      </w:r>
      <w:r w:rsidR="009D75A4" w:rsidRPr="008A7EC9">
        <w:t>tu sais que le Français fait prime dans toutes les cours du monde</w:t>
      </w:r>
      <w:r>
        <w:t xml:space="preserve">. </w:t>
      </w:r>
      <w:r w:rsidR="009D75A4" w:rsidRPr="008A7EC9">
        <w:t>Tu es lice</w:t>
      </w:r>
      <w:r w:rsidR="009D75A4" w:rsidRPr="008A7EC9">
        <w:t>n</w:t>
      </w:r>
      <w:r w:rsidR="009D75A4" w:rsidRPr="008A7EC9">
        <w:t>cié</w:t>
      </w:r>
      <w:r>
        <w:t> ?</w:t>
      </w:r>
    </w:p>
    <w:p w14:paraId="26EF830F" w14:textId="77777777" w:rsidR="00BF7D4A" w:rsidRDefault="00BF7D4A" w:rsidP="009D75A4">
      <w:r>
        <w:t>— </w:t>
      </w:r>
      <w:r w:rsidR="009D75A4" w:rsidRPr="008A7EC9">
        <w:t>Oui</w:t>
      </w:r>
      <w:r>
        <w:t>.</w:t>
      </w:r>
    </w:p>
    <w:p w14:paraId="4BB38ABC" w14:textId="77777777" w:rsidR="00BF7D4A" w:rsidRDefault="00BF7D4A" w:rsidP="009D75A4">
      <w:r>
        <w:t>— </w:t>
      </w:r>
      <w:r w:rsidR="009D75A4" w:rsidRPr="008A7EC9">
        <w:t>Parfait</w:t>
      </w:r>
      <w:r>
        <w:t xml:space="preserve"> ! </w:t>
      </w:r>
      <w:r w:rsidR="009D75A4" w:rsidRPr="008A7EC9">
        <w:t>sais-tu l</w:t>
      </w:r>
      <w:r>
        <w:t>’</w:t>
      </w:r>
      <w:r w:rsidR="009D75A4" w:rsidRPr="008A7EC9">
        <w:t>allemand</w:t>
      </w:r>
      <w:r>
        <w:t> ?</w:t>
      </w:r>
    </w:p>
    <w:p w14:paraId="00CDEE60" w14:textId="77777777" w:rsidR="00BF7D4A" w:rsidRDefault="00BF7D4A" w:rsidP="009D75A4">
      <w:r>
        <w:t>— </w:t>
      </w:r>
      <w:r w:rsidR="009D75A4" w:rsidRPr="008A7EC9">
        <w:t>À peu près</w:t>
      </w:r>
      <w:r>
        <w:t xml:space="preserve">, </w:t>
      </w:r>
      <w:r w:rsidR="009D75A4" w:rsidRPr="008A7EC9">
        <w:t>pour la Sorbonne</w:t>
      </w:r>
      <w:r>
        <w:t>.</w:t>
      </w:r>
    </w:p>
    <w:p w14:paraId="370B19D1" w14:textId="77777777" w:rsidR="00BF7D4A" w:rsidRDefault="00BF7D4A" w:rsidP="009D75A4">
      <w:r>
        <w:t>— </w:t>
      </w:r>
      <w:r w:rsidR="009D75A4" w:rsidRPr="008A7EC9">
        <w:t>Bah</w:t>
      </w:r>
      <w:r>
        <w:t xml:space="preserve"> ! </w:t>
      </w:r>
      <w:r w:rsidR="009D75A4" w:rsidRPr="008A7EC9">
        <w:t>ils parlent tous français</w:t>
      </w:r>
      <w:r>
        <w:t xml:space="preserve">, </w:t>
      </w:r>
      <w:r w:rsidR="009D75A4" w:rsidRPr="008A7EC9">
        <w:t>là-bas</w:t>
      </w:r>
      <w:r>
        <w:t xml:space="preserve">. </w:t>
      </w:r>
      <w:r w:rsidR="009D75A4" w:rsidRPr="008A7EC9">
        <w:t>Eh bien</w:t>
      </w:r>
      <w:r>
        <w:t xml:space="preserve">, </w:t>
      </w:r>
      <w:r w:rsidR="009D75A4" w:rsidRPr="008A7EC9">
        <w:t xml:space="preserve">le grand-duc a chargé Marçais partant pour Paris de lui dénicher ce </w:t>
      </w:r>
      <w:r w:rsidR="009D75A4" w:rsidRPr="008A7EC9">
        <w:lastRenderedPageBreak/>
        <w:t>pr</w:t>
      </w:r>
      <w:r w:rsidR="009D75A4" w:rsidRPr="008A7EC9">
        <w:t>é</w:t>
      </w:r>
      <w:r w:rsidR="009D75A4" w:rsidRPr="008A7EC9">
        <w:t>cepteur</w:t>
      </w:r>
      <w:r>
        <w:t xml:space="preserve">. </w:t>
      </w:r>
      <w:r w:rsidR="009D75A4" w:rsidRPr="008A7EC9">
        <w:t>Marçais est un homme charmant</w:t>
      </w:r>
      <w:r>
        <w:t xml:space="preserve">, </w:t>
      </w:r>
      <w:r w:rsidR="009D75A4" w:rsidRPr="008A7EC9">
        <w:t>et d</w:t>
      </w:r>
      <w:r>
        <w:t>’</w:t>
      </w:r>
      <w:r w:rsidR="009D75A4" w:rsidRPr="008A7EC9">
        <w:t>un distingué</w:t>
      </w:r>
      <w:r>
        <w:t xml:space="preserve"> ! </w:t>
      </w:r>
      <w:r w:rsidR="009D75A4" w:rsidRPr="008A7EC9">
        <w:t>Charvet lui confectionne des cravates exclusives</w:t>
      </w:r>
      <w:r>
        <w:t xml:space="preserve">. </w:t>
      </w:r>
      <w:proofErr w:type="gramStart"/>
      <w:r w:rsidR="009D75A4" w:rsidRPr="008A7EC9">
        <w:t>Après</w:t>
      </w:r>
      <w:proofErr w:type="gramEnd"/>
      <w:r>
        <w:t xml:space="preserve">, </w:t>
      </w:r>
      <w:r w:rsidR="009D75A4" w:rsidRPr="008A7EC9">
        <w:t>il brise la planche aux assignats</w:t>
      </w:r>
      <w:r>
        <w:t xml:space="preserve">. </w:t>
      </w:r>
      <w:r w:rsidR="009D75A4" w:rsidRPr="008A7EC9">
        <w:t>Mais ce n</w:t>
      </w:r>
      <w:r>
        <w:t>’</w:t>
      </w:r>
      <w:r w:rsidR="009D75A4" w:rsidRPr="008A7EC9">
        <w:t>est pas un reproche</w:t>
      </w:r>
      <w:r>
        <w:t xml:space="preserve"> : </w:t>
      </w:r>
      <w:r w:rsidR="009D75A4" w:rsidRPr="008A7EC9">
        <w:t>comme débrouillard</w:t>
      </w:r>
      <w:r>
        <w:t xml:space="preserve">, </w:t>
      </w:r>
      <w:r w:rsidR="009D75A4" w:rsidRPr="008A7EC9">
        <w:t>il y a mieux</w:t>
      </w:r>
      <w:r>
        <w:t xml:space="preserve">. </w:t>
      </w:r>
      <w:r w:rsidR="009D75A4" w:rsidRPr="008A7EC9">
        <w:t>Hier</w:t>
      </w:r>
      <w:r>
        <w:t xml:space="preserve">, </w:t>
      </w:r>
      <w:r w:rsidR="009D75A4" w:rsidRPr="008A7EC9">
        <w:t>au hasard</w:t>
      </w:r>
      <w:r>
        <w:t xml:space="preserve">, </w:t>
      </w:r>
      <w:r w:rsidR="009D75A4" w:rsidRPr="008A7EC9">
        <w:t>il m</w:t>
      </w:r>
      <w:r>
        <w:t>’</w:t>
      </w:r>
      <w:r w:rsidR="009D75A4" w:rsidRPr="008A7EC9">
        <w:t>a confié son e</w:t>
      </w:r>
      <w:r w:rsidR="009D75A4" w:rsidRPr="008A7EC9">
        <w:t>m</w:t>
      </w:r>
      <w:r w:rsidR="009D75A4" w:rsidRPr="008A7EC9">
        <w:t>barras</w:t>
      </w:r>
      <w:r>
        <w:t xml:space="preserve">. </w:t>
      </w:r>
      <w:r w:rsidR="009D75A4" w:rsidRPr="008A7EC9">
        <w:t>Demain</w:t>
      </w:r>
      <w:r>
        <w:t xml:space="preserve">, </w:t>
      </w:r>
      <w:r w:rsidR="009D75A4" w:rsidRPr="008A7EC9">
        <w:t>il doit aller au Ministère de l</w:t>
      </w:r>
      <w:r>
        <w:t>’</w:t>
      </w:r>
      <w:r w:rsidR="009D75A4" w:rsidRPr="008A7EC9">
        <w:t>Instruction Publ</w:t>
      </w:r>
      <w:r w:rsidR="009D75A4" w:rsidRPr="008A7EC9">
        <w:t>i</w:t>
      </w:r>
      <w:r w:rsidR="009D75A4" w:rsidRPr="008A7EC9">
        <w:t>que</w:t>
      </w:r>
      <w:r>
        <w:t xml:space="preserve">. </w:t>
      </w:r>
      <w:r w:rsidR="009D75A4" w:rsidRPr="008A7EC9">
        <w:t>Tu comprends que là</w:t>
      </w:r>
      <w:r>
        <w:t xml:space="preserve">, </w:t>
      </w:r>
      <w:r w:rsidR="009D75A4" w:rsidRPr="008A7EC9">
        <w:t>il en trouvera à revendre</w:t>
      </w:r>
      <w:r>
        <w:t xml:space="preserve">, </w:t>
      </w:r>
      <w:r w:rsidR="009D75A4" w:rsidRPr="008A7EC9">
        <w:t>des préce</w:t>
      </w:r>
      <w:r w:rsidR="009D75A4" w:rsidRPr="008A7EC9">
        <w:t>p</w:t>
      </w:r>
      <w:r w:rsidR="009D75A4" w:rsidRPr="008A7EC9">
        <w:t>teurs</w:t>
      </w:r>
      <w:r>
        <w:t xml:space="preserve">, </w:t>
      </w:r>
      <w:r w:rsidR="009D75A4" w:rsidRPr="008A7EC9">
        <w:t>surtout avec les appointements qu</w:t>
      </w:r>
      <w:r>
        <w:t>’</w:t>
      </w:r>
      <w:r w:rsidR="009D75A4" w:rsidRPr="008A7EC9">
        <w:t>offre le grand-duc</w:t>
      </w:r>
      <w:r>
        <w:t xml:space="preserve">, </w:t>
      </w:r>
      <w:r w:rsidR="009D75A4" w:rsidRPr="008A7EC9">
        <w:t>1</w:t>
      </w:r>
      <w:r w:rsidRPr="008A7EC9">
        <w:t>0</w:t>
      </w:r>
      <w:r>
        <w:t>.</w:t>
      </w:r>
      <w:r w:rsidRPr="008A7EC9">
        <w:t>0</w:t>
      </w:r>
      <w:r w:rsidR="009D75A4" w:rsidRPr="008A7EC9">
        <w:t>00 marks par an</w:t>
      </w:r>
      <w:r>
        <w:t>.</w:t>
      </w:r>
    </w:p>
    <w:p w14:paraId="161D0F66" w14:textId="77777777" w:rsidR="00BF7D4A" w:rsidRDefault="00BF7D4A" w:rsidP="009D75A4">
      <w:r>
        <w:t>— </w:t>
      </w:r>
      <w:r w:rsidR="009D75A4" w:rsidRPr="008A7EC9">
        <w:t>1</w:t>
      </w:r>
      <w:r w:rsidRPr="008A7EC9">
        <w:t>0</w:t>
      </w:r>
      <w:r>
        <w:t>.</w:t>
      </w:r>
      <w:r w:rsidRPr="008A7EC9">
        <w:t>0</w:t>
      </w:r>
      <w:r w:rsidR="009D75A4" w:rsidRPr="008A7EC9">
        <w:t>00 marks</w:t>
      </w:r>
      <w:r>
        <w:t xml:space="preserve"> ? </w:t>
      </w:r>
      <w:r w:rsidR="009D75A4" w:rsidRPr="008A7EC9">
        <w:t>répétai-je ébloui</w:t>
      </w:r>
      <w:r>
        <w:t>.</w:t>
      </w:r>
    </w:p>
    <w:p w14:paraId="1F8BAF94" w14:textId="77777777" w:rsidR="00BF7D4A" w:rsidRDefault="00BF7D4A" w:rsidP="009D75A4">
      <w:r>
        <w:t>— </w:t>
      </w:r>
      <w:r w:rsidR="009D75A4" w:rsidRPr="008A7EC9">
        <w:t>Il faut régler la question tout de suite</w:t>
      </w:r>
      <w:r>
        <w:t xml:space="preserve">. </w:t>
      </w:r>
      <w:r w:rsidR="009D75A4" w:rsidRPr="008A7EC9">
        <w:t>Tiens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écris un pneumatique à Marçais</w:t>
      </w:r>
      <w:r>
        <w:t>.</w:t>
      </w:r>
    </w:p>
    <w:p w14:paraId="1BBC2C8A" w14:textId="77777777" w:rsidR="00BF7D4A" w:rsidRDefault="009D75A4" w:rsidP="009D75A4">
      <w:r w:rsidRPr="008A7EC9">
        <w:t>Il m</w:t>
      </w:r>
      <w:r w:rsidR="00BF7D4A">
        <w:t>’</w:t>
      </w:r>
      <w:r w:rsidRPr="008A7EC9">
        <w:t>en donna lecture</w:t>
      </w:r>
      <w:r w:rsidR="00BF7D4A">
        <w:t xml:space="preserve">. </w:t>
      </w:r>
      <w:r w:rsidRPr="008A7EC9">
        <w:t>Je n</w:t>
      </w:r>
      <w:r w:rsidR="00BF7D4A">
        <w:t>’</w:t>
      </w:r>
      <w:r w:rsidRPr="008A7EC9">
        <w:t>avais qu</w:t>
      </w:r>
      <w:r w:rsidR="00BF7D4A">
        <w:t>’</w:t>
      </w:r>
      <w:r w:rsidRPr="008A7EC9">
        <w:t>à rougir devant les compliments qui m</w:t>
      </w:r>
      <w:r w:rsidR="00BF7D4A">
        <w:t>’</w:t>
      </w:r>
      <w:r w:rsidRPr="008A7EC9">
        <w:t>étaient décernés</w:t>
      </w:r>
      <w:r w:rsidR="00BF7D4A">
        <w:t>.</w:t>
      </w:r>
    </w:p>
    <w:p w14:paraId="75B08FA1" w14:textId="77777777" w:rsidR="00BF7D4A" w:rsidRDefault="00BF7D4A" w:rsidP="009D75A4">
      <w:r>
        <w:t>— </w:t>
      </w:r>
      <w:r w:rsidR="009D75A4" w:rsidRPr="008A7EC9">
        <w:t>Marçais l</w:t>
      </w:r>
      <w:r>
        <w:t>’</w:t>
      </w:r>
      <w:r w:rsidR="009D75A4" w:rsidRPr="008A7EC9">
        <w:t>aura demain matin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un garçon rangé</w:t>
      </w:r>
      <w:r>
        <w:t xml:space="preserve">, </w:t>
      </w:r>
      <w:r w:rsidR="009D75A4" w:rsidRPr="008A7EC9">
        <w:t xml:space="preserve">il se lève à </w:t>
      </w:r>
      <w:r w:rsidRPr="008A7EC9">
        <w:t>9</w:t>
      </w:r>
      <w:r>
        <w:t> </w:t>
      </w:r>
      <w:r w:rsidRPr="008A7EC9">
        <w:t>heure</w:t>
      </w:r>
      <w:r w:rsidR="009D75A4" w:rsidRPr="008A7EC9">
        <w:t>s</w:t>
      </w:r>
      <w:r>
        <w:t xml:space="preserve">, </w:t>
      </w:r>
      <w:r w:rsidR="009D75A4" w:rsidRPr="008A7EC9">
        <w:t>ce sera pour te convoquer</w:t>
      </w:r>
      <w:r>
        <w:t xml:space="preserve">. </w:t>
      </w:r>
      <w:r w:rsidR="009D75A4" w:rsidRPr="008A7EC9">
        <w:t>Ah</w:t>
      </w:r>
      <w:r>
        <w:t xml:space="preserve"> ! </w:t>
      </w:r>
      <w:r w:rsidR="009D75A4" w:rsidRPr="008A7EC9">
        <w:t>ton adresse</w:t>
      </w:r>
      <w:r>
        <w:t> ?</w:t>
      </w:r>
    </w:p>
    <w:p w14:paraId="6ABFD441" w14:textId="77777777" w:rsidR="00BF7D4A" w:rsidRDefault="00BF7D4A" w:rsidP="009D75A4">
      <w:r>
        <w:t>— </w:t>
      </w:r>
      <w:r w:rsidR="009D75A4" w:rsidRPr="008A7EC9">
        <w:t>7</w:t>
      </w:r>
      <w:r>
        <w:t xml:space="preserve">, </w:t>
      </w:r>
      <w:r w:rsidR="009D75A4" w:rsidRPr="008A7EC9">
        <w:t>rue Cujas</w:t>
      </w:r>
      <w:r>
        <w:t>.</w:t>
      </w:r>
    </w:p>
    <w:p w14:paraId="6D64EEB1" w14:textId="77777777" w:rsidR="00BF7D4A" w:rsidRDefault="00BF7D4A" w:rsidP="009D75A4">
      <w:r>
        <w:t>— </w:t>
      </w:r>
      <w:r w:rsidR="009D75A4" w:rsidRPr="008A7EC9">
        <w:t>Eh bien</w:t>
      </w:r>
      <w:r>
        <w:t xml:space="preserve">, </w:t>
      </w:r>
      <w:r w:rsidR="009D75A4" w:rsidRPr="008A7EC9">
        <w:t>n</w:t>
      </w:r>
      <w:r>
        <w:t>’</w:t>
      </w:r>
      <w:r w:rsidR="009D75A4" w:rsidRPr="008A7EC9">
        <w:t>oublie pas d</w:t>
      </w:r>
      <w:r>
        <w:t>’</w:t>
      </w:r>
      <w:r w:rsidR="009D75A4" w:rsidRPr="008A7EC9">
        <w:t>y repasser</w:t>
      </w:r>
      <w:r>
        <w:t xml:space="preserve">, </w:t>
      </w:r>
      <w:r w:rsidR="009D75A4" w:rsidRPr="008A7EC9">
        <w:t>à ta rue Cujas</w:t>
      </w:r>
      <w:r>
        <w:t xml:space="preserve">, </w:t>
      </w:r>
      <w:r w:rsidR="009D75A4" w:rsidRPr="008A7EC9">
        <w:t>pour ne pas manquer son rendez-vous</w:t>
      </w:r>
      <w:r>
        <w:t>.</w:t>
      </w:r>
    </w:p>
    <w:p w14:paraId="4E972694" w14:textId="77777777" w:rsidR="00BF7D4A" w:rsidRDefault="00BF7D4A" w:rsidP="009D75A4">
      <w:r>
        <w:t>— </w:t>
      </w:r>
      <w:r w:rsidR="009D75A4" w:rsidRPr="008A7EC9">
        <w:t>Donne-moi le pneumatique</w:t>
      </w:r>
      <w:r>
        <w:t xml:space="preserve">, </w:t>
      </w:r>
      <w:r w:rsidR="009D75A4" w:rsidRPr="008A7EC9">
        <w:t>dis-je</w:t>
      </w:r>
      <w:r>
        <w:t xml:space="preserve">. </w:t>
      </w:r>
      <w:r w:rsidR="009D75A4" w:rsidRPr="008A7EC9">
        <w:t>Je veux le mettre moi-même</w:t>
      </w:r>
      <w:r>
        <w:t>.</w:t>
      </w:r>
    </w:p>
    <w:p w14:paraId="534E62B1" w14:textId="77777777" w:rsidR="00BF7D4A" w:rsidRDefault="009D75A4" w:rsidP="009D75A4">
      <w:r w:rsidRPr="008A7EC9">
        <w:t>Ma fièvre</w:t>
      </w:r>
      <w:r w:rsidR="00BF7D4A">
        <w:t xml:space="preserve">, </w:t>
      </w:r>
      <w:r w:rsidRPr="008A7EC9">
        <w:t>visiblement</w:t>
      </w:r>
      <w:r w:rsidR="00BF7D4A">
        <w:t xml:space="preserve">, </w:t>
      </w:r>
      <w:r w:rsidRPr="008A7EC9">
        <w:t>le flattait</w:t>
      </w:r>
      <w:r w:rsidR="00BF7D4A">
        <w:t xml:space="preserve">. </w:t>
      </w:r>
      <w:r w:rsidRPr="008A7EC9">
        <w:t>Il sourit vaniteusement</w:t>
      </w:r>
      <w:r w:rsidR="00BF7D4A">
        <w:t>.</w:t>
      </w:r>
    </w:p>
    <w:p w14:paraId="34B8F1EF" w14:textId="77777777" w:rsidR="00BF7D4A" w:rsidRDefault="00BF7D4A" w:rsidP="009D75A4">
      <w:r>
        <w:t>— </w:t>
      </w:r>
      <w:r w:rsidR="009D75A4" w:rsidRPr="008A7EC9">
        <w:t>Ah</w:t>
      </w:r>
      <w:r>
        <w:t xml:space="preserve"> ! </w:t>
      </w:r>
      <w:r w:rsidR="009D75A4" w:rsidRPr="008A7EC9">
        <w:t>mon gaillard</w:t>
      </w:r>
      <w:r>
        <w:t xml:space="preserve"> ! </w:t>
      </w:r>
      <w:r w:rsidR="009D75A4" w:rsidRPr="008A7EC9">
        <w:t xml:space="preserve">Au lieu des soupes du père </w:t>
      </w:r>
      <w:proofErr w:type="spellStart"/>
      <w:r w:rsidR="009D75A4" w:rsidRPr="008A7EC9">
        <w:t>Berth</w:t>
      </w:r>
      <w:r w:rsidR="009D75A4" w:rsidRPr="008A7EC9">
        <w:t>o</w:t>
      </w:r>
      <w:r w:rsidR="009D75A4" w:rsidRPr="008A7EC9">
        <w:t>mieu</w:t>
      </w:r>
      <w:proofErr w:type="spellEnd"/>
      <w:r>
        <w:t xml:space="preserve">, </w:t>
      </w:r>
      <w:r w:rsidR="009D75A4" w:rsidRPr="008A7EC9">
        <w:t>tu vas goûter la vie de château</w:t>
      </w:r>
      <w:r>
        <w:t xml:space="preserve">, </w:t>
      </w:r>
      <w:r w:rsidR="009D75A4" w:rsidRPr="008A7EC9">
        <w:t>de palais</w:t>
      </w:r>
      <w:r>
        <w:t xml:space="preserve">.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est une exquise résidence</w:t>
      </w:r>
      <w:r>
        <w:t xml:space="preserve">, </w:t>
      </w:r>
      <w:r w:rsidR="009D75A4" w:rsidRPr="008A7EC9">
        <w:t>paraît-il</w:t>
      </w:r>
      <w:r>
        <w:t xml:space="preserve">. </w:t>
      </w:r>
      <w:r w:rsidR="009D75A4" w:rsidRPr="008A7EC9">
        <w:t>De Marçais refuse depuis deux ans de l</w:t>
      </w:r>
      <w:r>
        <w:t>’</w:t>
      </w:r>
      <w:r w:rsidR="009D75A4" w:rsidRPr="008A7EC9">
        <w:t>avancement pour y rester</w:t>
      </w:r>
      <w:r>
        <w:t xml:space="preserve">. </w:t>
      </w:r>
      <w:r w:rsidR="009D75A4" w:rsidRPr="008A7EC9">
        <w:t>Le grand-duc est aimable</w:t>
      </w:r>
      <w:r>
        <w:t xml:space="preserve">. </w:t>
      </w:r>
      <w:r w:rsidR="009D75A4" w:rsidRPr="008A7EC9">
        <w:t>La grande-duchesse court le renard mieux qu</w:t>
      </w:r>
      <w:r>
        <w:t>’</w:t>
      </w:r>
      <w:r w:rsidR="009D75A4" w:rsidRPr="008A7EC9">
        <w:t xml:space="preserve">un </w:t>
      </w:r>
      <w:r w:rsidR="009D75A4" w:rsidRPr="008A7EC9">
        <w:lastRenderedPageBreak/>
        <w:t>homme</w:t>
      </w:r>
      <w:r>
        <w:t xml:space="preserve">. </w:t>
      </w:r>
      <w:r w:rsidR="009D75A4" w:rsidRPr="008A7EC9">
        <w:t>Marçais m</w:t>
      </w:r>
      <w:r>
        <w:t>’</w:t>
      </w:r>
      <w:r w:rsidR="009D75A4" w:rsidRPr="008A7EC9">
        <w:t>a dit avoir crevé son meilleur cheval à la suivre</w:t>
      </w:r>
      <w:r>
        <w:t xml:space="preserve">. </w:t>
      </w:r>
      <w:r w:rsidR="009D75A4" w:rsidRPr="008A7EC9">
        <w:t>Sache te faire ta place là-bas</w:t>
      </w:r>
      <w:r>
        <w:t xml:space="preserve">, </w:t>
      </w:r>
      <w:r w:rsidR="009D75A4" w:rsidRPr="008A7EC9">
        <w:t>voilà tout</w:t>
      </w:r>
      <w:r>
        <w:t>.</w:t>
      </w:r>
    </w:p>
    <w:p w14:paraId="70FC0B68" w14:textId="77777777" w:rsidR="00BF7D4A" w:rsidRDefault="009D75A4" w:rsidP="009D75A4">
      <w:r w:rsidRPr="008A7EC9">
        <w:t>Ce disant</w:t>
      </w:r>
      <w:r w:rsidR="00BF7D4A">
        <w:t xml:space="preserve">, </w:t>
      </w:r>
      <w:r w:rsidRPr="008A7EC9">
        <w:t>je vis qu</w:t>
      </w:r>
      <w:r w:rsidR="00BF7D4A">
        <w:t>’</w:t>
      </w:r>
      <w:r w:rsidRPr="008A7EC9">
        <w:t>il jetait un coup d</w:t>
      </w:r>
      <w:r w:rsidR="00BF7D4A">
        <w:t>’</w:t>
      </w:r>
      <w:r w:rsidRPr="008A7EC9">
        <w:t>œil sur ma pauvre m</w:t>
      </w:r>
      <w:r w:rsidRPr="008A7EC9">
        <w:t>i</w:t>
      </w:r>
      <w:r w:rsidRPr="008A7EC9">
        <w:t>se</w:t>
      </w:r>
      <w:r w:rsidR="00BF7D4A">
        <w:t>.</w:t>
      </w:r>
    </w:p>
    <w:p w14:paraId="2F075821" w14:textId="77777777" w:rsidR="00BF7D4A" w:rsidRDefault="00BF7D4A" w:rsidP="009D75A4">
      <w:r>
        <w:t>— </w:t>
      </w:r>
      <w:r w:rsidR="009D75A4" w:rsidRPr="008A7EC9">
        <w:t>Ne crains rien</w:t>
      </w:r>
      <w:r>
        <w:t xml:space="preserve">, </w:t>
      </w:r>
      <w:r w:rsidR="009D75A4" w:rsidRPr="008A7EC9">
        <w:t>dis-je avec une autorité qui l</w:t>
      </w:r>
      <w:r>
        <w:t>’</w:t>
      </w:r>
      <w:r w:rsidR="009D75A4" w:rsidRPr="008A7EC9">
        <w:t>étonna</w:t>
      </w:r>
      <w:r>
        <w:t>.</w:t>
      </w:r>
    </w:p>
    <w:p w14:paraId="13902410" w14:textId="77777777" w:rsidR="00BF7D4A" w:rsidRDefault="009D75A4" w:rsidP="009D75A4">
      <w:r w:rsidRPr="008A7EC9">
        <w:t>Il me regarda</w:t>
      </w:r>
      <w:r w:rsidR="00BF7D4A">
        <w:t xml:space="preserve">, </w:t>
      </w:r>
      <w:r w:rsidRPr="008A7EC9">
        <w:t>sourit encore</w:t>
      </w:r>
      <w:r w:rsidR="00BF7D4A">
        <w:t xml:space="preserve"> : – </w:t>
      </w:r>
      <w:r w:rsidRPr="008A7EC9">
        <w:t>Eh</w:t>
      </w:r>
      <w:r w:rsidR="00BF7D4A">
        <w:t xml:space="preserve"> ! </w:t>
      </w:r>
      <w:r w:rsidRPr="008A7EC9">
        <w:t>eh</w:t>
      </w:r>
      <w:r w:rsidR="00BF7D4A">
        <w:t xml:space="preserve"> ! </w:t>
      </w:r>
      <w:r w:rsidRPr="008A7EC9">
        <w:t>je crois que je viens de révéler quelqu</w:t>
      </w:r>
      <w:r w:rsidR="00BF7D4A">
        <w:t>’</w:t>
      </w:r>
      <w:r w:rsidRPr="008A7EC9">
        <w:t>un à lui-même</w:t>
      </w:r>
      <w:r w:rsidR="00BF7D4A">
        <w:t xml:space="preserve">. </w:t>
      </w:r>
      <w:r w:rsidRPr="008A7EC9">
        <w:t>Lutte là-bas</w:t>
      </w:r>
      <w:r w:rsidR="00BF7D4A">
        <w:t xml:space="preserve">, </w:t>
      </w:r>
      <w:r w:rsidRPr="008A7EC9">
        <w:t>mon e</w:t>
      </w:r>
      <w:r w:rsidRPr="008A7EC9">
        <w:t>n</w:t>
      </w:r>
      <w:r w:rsidRPr="008A7EC9">
        <w:t>fant</w:t>
      </w:r>
      <w:r w:rsidR="00BF7D4A">
        <w:t xml:space="preserve">. </w:t>
      </w:r>
      <w:r w:rsidRPr="008A7EC9">
        <w:t>Reviens-nous avec quelques billets de mille</w:t>
      </w:r>
      <w:r w:rsidR="00BF7D4A">
        <w:t xml:space="preserve">. </w:t>
      </w:r>
      <w:r w:rsidRPr="008A7EC9">
        <w:t>Le patron est solide ici</w:t>
      </w:r>
      <w:r w:rsidR="00BF7D4A">
        <w:t xml:space="preserve">, </w:t>
      </w:r>
      <w:r w:rsidRPr="008A7EC9">
        <w:t>et s</w:t>
      </w:r>
      <w:r w:rsidR="00BF7D4A">
        <w:t>’</w:t>
      </w:r>
      <w:r w:rsidRPr="008A7EC9">
        <w:t>il coule</w:t>
      </w:r>
      <w:r w:rsidR="00BF7D4A">
        <w:t xml:space="preserve">, </w:t>
      </w:r>
      <w:r w:rsidRPr="008A7EC9">
        <w:t>je quitterai le vaisseau avant</w:t>
      </w:r>
      <w:r w:rsidR="00BF7D4A">
        <w:t xml:space="preserve">. </w:t>
      </w:r>
      <w:r w:rsidRPr="008A7EC9">
        <w:t>On se r</w:t>
      </w:r>
      <w:r w:rsidRPr="008A7EC9">
        <w:t>e</w:t>
      </w:r>
      <w:r w:rsidRPr="008A7EC9">
        <w:t>trouvera</w:t>
      </w:r>
      <w:r w:rsidR="00BF7D4A">
        <w:t xml:space="preserve">. </w:t>
      </w:r>
      <w:r w:rsidRPr="008A7EC9">
        <w:t>Vois-tu</w:t>
      </w:r>
      <w:r w:rsidR="00BF7D4A">
        <w:t xml:space="preserve">, </w:t>
      </w:r>
      <w:r w:rsidRPr="008A7EC9">
        <w:t>pour que les gens vous rendent utilement se</w:t>
      </w:r>
      <w:r w:rsidRPr="008A7EC9">
        <w:t>r</w:t>
      </w:r>
      <w:r w:rsidRPr="008A7EC9">
        <w:t>vice</w:t>
      </w:r>
      <w:r w:rsidR="00BF7D4A">
        <w:t xml:space="preserve">, </w:t>
      </w:r>
      <w:r w:rsidRPr="008A7EC9">
        <w:t>il faut n</w:t>
      </w:r>
      <w:r w:rsidR="00BF7D4A">
        <w:t>’</w:t>
      </w:r>
      <w:r w:rsidRPr="008A7EC9">
        <w:t>avoir plus besoin d</w:t>
      </w:r>
      <w:r w:rsidR="00BF7D4A">
        <w:t>’</w:t>
      </w:r>
      <w:r w:rsidRPr="008A7EC9">
        <w:t>eux</w:t>
      </w:r>
      <w:r w:rsidR="00BF7D4A">
        <w:t xml:space="preserve">. </w:t>
      </w:r>
      <w:r w:rsidRPr="008A7EC9">
        <w:t>Les cabinets de ministres</w:t>
      </w:r>
      <w:r w:rsidR="00BF7D4A">
        <w:t xml:space="preserve">, </w:t>
      </w:r>
      <w:r w:rsidRPr="008A7EC9">
        <w:t>il n</w:t>
      </w:r>
      <w:r w:rsidR="00BF7D4A">
        <w:t>’</w:t>
      </w:r>
      <w:r w:rsidRPr="008A7EC9">
        <w:t>y a rien de mieux</w:t>
      </w:r>
      <w:r w:rsidR="00BF7D4A">
        <w:t xml:space="preserve">. </w:t>
      </w:r>
      <w:r w:rsidRPr="008A7EC9">
        <w:t>Mais il faut avoir de quoi attendre</w:t>
      </w:r>
      <w:r w:rsidR="00BF7D4A">
        <w:t xml:space="preserve">, </w:t>
      </w:r>
      <w:r w:rsidRPr="008A7EC9">
        <w:t>po</w:t>
      </w:r>
      <w:r w:rsidRPr="008A7EC9">
        <w:t>u</w:t>
      </w:r>
      <w:r w:rsidRPr="008A7EC9">
        <w:t>voir tenir le coup</w:t>
      </w:r>
      <w:r w:rsidR="00BF7D4A">
        <w:t xml:space="preserve">. </w:t>
      </w:r>
      <w:r w:rsidRPr="008A7EC9">
        <w:t>Sinon</w:t>
      </w:r>
      <w:r w:rsidR="00BF7D4A">
        <w:t xml:space="preserve">, </w:t>
      </w:r>
      <w:r w:rsidRPr="008A7EC9">
        <w:t>on est forcé de se faire bazarder conseiller de préfecture</w:t>
      </w:r>
      <w:r w:rsidR="00BF7D4A">
        <w:t xml:space="preserve">, </w:t>
      </w:r>
      <w:r w:rsidRPr="008A7EC9">
        <w:t xml:space="preserve">à </w:t>
      </w:r>
      <w:r w:rsidR="00BF7D4A" w:rsidRPr="008A7EC9">
        <w:t>2</w:t>
      </w:r>
      <w:r w:rsidR="00BF7D4A">
        <w:t>.</w:t>
      </w:r>
      <w:r w:rsidR="00BF7D4A" w:rsidRPr="008A7EC9">
        <w:t>0</w:t>
      </w:r>
      <w:r w:rsidRPr="008A7EC9">
        <w:t>00 francs</w:t>
      </w:r>
      <w:r w:rsidR="00BF7D4A">
        <w:t xml:space="preserve">. </w:t>
      </w:r>
      <w:r w:rsidRPr="008A7EC9">
        <w:t>Six mille marks de côté</w:t>
      </w:r>
      <w:r w:rsidR="00BF7D4A">
        <w:t xml:space="preserve">, </w:t>
      </w:r>
      <w:r w:rsidRPr="008A7EC9">
        <w:t>cela ne te sera pas difficile</w:t>
      </w:r>
      <w:r w:rsidR="00BF7D4A">
        <w:t xml:space="preserve">. </w:t>
      </w:r>
      <w:r w:rsidRPr="008A7EC9">
        <w:t>Défrayé de tout là-bas</w:t>
      </w:r>
      <w:r w:rsidR="00BF7D4A">
        <w:t xml:space="preserve">, </w:t>
      </w:r>
      <w:r w:rsidRPr="008A7EC9">
        <w:t>emploie le reste à te nipper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de l</w:t>
      </w:r>
      <w:r w:rsidR="00BF7D4A">
        <w:t>’</w:t>
      </w:r>
      <w:r w:rsidRPr="008A7EC9">
        <w:t>argent toujours placé à cent pour cent</w:t>
      </w:r>
      <w:r w:rsidR="00BF7D4A">
        <w:t xml:space="preserve">. </w:t>
      </w:r>
      <w:r w:rsidRPr="008A7EC9">
        <w:t>En cela</w:t>
      </w:r>
      <w:r w:rsidR="00BF7D4A">
        <w:t xml:space="preserve">, </w:t>
      </w:r>
      <w:r w:rsidRPr="008A7EC9">
        <w:t>tu peux copier Marçais</w:t>
      </w:r>
      <w:r w:rsidR="00BF7D4A">
        <w:t xml:space="preserve">. </w:t>
      </w:r>
      <w:r w:rsidRPr="008A7EC9">
        <w:t>S</w:t>
      </w:r>
      <w:r w:rsidR="00BF7D4A">
        <w:t>’</w:t>
      </w:r>
      <w:r w:rsidRPr="008A7EC9">
        <w:t>il n</w:t>
      </w:r>
      <w:r w:rsidR="00BF7D4A">
        <w:t>’</w:t>
      </w:r>
      <w:r w:rsidRPr="008A7EC9">
        <w:t>était pas si bien mis</w:t>
      </w:r>
      <w:r w:rsidR="00BF7D4A">
        <w:t xml:space="preserve">, </w:t>
      </w:r>
      <w:r w:rsidRPr="008A7EC9">
        <w:t>il y a longtemps qu</w:t>
      </w:r>
      <w:r w:rsidR="00BF7D4A">
        <w:t>’</w:t>
      </w:r>
      <w:r w:rsidRPr="008A7EC9">
        <w:t>il aurait été débarqué</w:t>
      </w:r>
      <w:r w:rsidR="00BF7D4A">
        <w:t>.</w:t>
      </w:r>
    </w:p>
    <w:p w14:paraId="53547BA9" w14:textId="77777777" w:rsidR="00BF7D4A" w:rsidRDefault="009D75A4" w:rsidP="009D75A4">
      <w:r w:rsidRPr="008A7EC9">
        <w:t>Telles furent les paroles d</w:t>
      </w:r>
      <w:r w:rsidR="00BF7D4A">
        <w:t>’</w:t>
      </w:r>
      <w:r w:rsidRPr="008A7EC9">
        <w:t>Étienne Ribeyre</w:t>
      </w:r>
      <w:r w:rsidR="00BF7D4A">
        <w:t xml:space="preserve">. </w:t>
      </w:r>
      <w:r w:rsidRPr="008A7EC9">
        <w:t>Entre autres précieux conseils</w:t>
      </w:r>
      <w:r w:rsidR="00BF7D4A">
        <w:t xml:space="preserve">, </w:t>
      </w:r>
      <w:r w:rsidRPr="008A7EC9">
        <w:t>il venait de me donner la démonstration que</w:t>
      </w:r>
      <w:r w:rsidR="00BF7D4A">
        <w:t xml:space="preserve">, </w:t>
      </w:r>
      <w:r w:rsidRPr="008A7EC9">
        <w:t>dans la vie</w:t>
      </w:r>
      <w:r w:rsidR="00BF7D4A">
        <w:t xml:space="preserve">, </w:t>
      </w:r>
      <w:r w:rsidRPr="008A7EC9">
        <w:t>il peut arriver qu</w:t>
      </w:r>
      <w:r w:rsidR="00BF7D4A">
        <w:t>’</w:t>
      </w:r>
      <w:r w:rsidRPr="008A7EC9">
        <w:t>un indifférent fasse pour vous d</w:t>
      </w:r>
      <w:r w:rsidRPr="008A7EC9">
        <w:t>a</w:t>
      </w:r>
      <w:r w:rsidRPr="008A7EC9">
        <w:t>vantage qu</w:t>
      </w:r>
      <w:r w:rsidR="00BF7D4A">
        <w:t>’</w:t>
      </w:r>
      <w:r w:rsidRPr="008A7EC9">
        <w:t>un ami</w:t>
      </w:r>
      <w:r w:rsidR="00BF7D4A">
        <w:t>.</w:t>
      </w:r>
    </w:p>
    <w:p w14:paraId="36B9B975" w14:textId="77777777" w:rsidR="00BF7D4A" w:rsidRDefault="009D75A4" w:rsidP="009D75A4">
      <w:r w:rsidRPr="008A7EC9">
        <w:t>Oh</w:t>
      </w:r>
      <w:r w:rsidR="00BF7D4A">
        <w:t xml:space="preserve"> ! </w:t>
      </w:r>
      <w:r w:rsidRPr="008A7EC9">
        <w:t>l</w:t>
      </w:r>
      <w:r w:rsidR="00BF7D4A">
        <w:t>’</w:t>
      </w:r>
      <w:r w:rsidRPr="008A7EC9">
        <w:t>admirable lune d</w:t>
      </w:r>
      <w:r w:rsidR="00BF7D4A">
        <w:t>’</w:t>
      </w:r>
      <w:r w:rsidRPr="008A7EC9">
        <w:t xml:space="preserve">octobre </w:t>
      </w:r>
      <w:proofErr w:type="gramStart"/>
      <w:r w:rsidRPr="008A7EC9">
        <w:t>sur</w:t>
      </w:r>
      <w:proofErr w:type="gramEnd"/>
      <w:r w:rsidRPr="008A7EC9">
        <w:t xml:space="preserve"> Paris</w:t>
      </w:r>
      <w:r w:rsidR="00BF7D4A">
        <w:t xml:space="preserve"> ! </w:t>
      </w:r>
      <w:r w:rsidRPr="008A7EC9">
        <w:t>La Seine coulait dans une douce brume mauve</w:t>
      </w:r>
      <w:r w:rsidR="00BF7D4A">
        <w:t xml:space="preserve">. </w:t>
      </w:r>
      <w:r w:rsidRPr="008A7EC9">
        <w:t>Au coin de la Chambre des D</w:t>
      </w:r>
      <w:r w:rsidRPr="008A7EC9">
        <w:t>é</w:t>
      </w:r>
      <w:r w:rsidRPr="008A7EC9">
        <w:t>putés</w:t>
      </w:r>
      <w:r w:rsidR="00BF7D4A">
        <w:t xml:space="preserve">, </w:t>
      </w:r>
      <w:r w:rsidRPr="008A7EC9">
        <w:t>je déposai mon pneumatique à la poste de la rue de Bou</w:t>
      </w:r>
      <w:r w:rsidRPr="008A7EC9">
        <w:t>r</w:t>
      </w:r>
      <w:r w:rsidRPr="008A7EC9">
        <w:t>gogne</w:t>
      </w:r>
      <w:r w:rsidR="00BF7D4A">
        <w:t xml:space="preserve">. </w:t>
      </w:r>
      <w:r w:rsidRPr="008A7EC9">
        <w:t>Puis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eus besoin de marcher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être seul avec moi-même</w:t>
      </w:r>
      <w:r w:rsidR="00BF7D4A">
        <w:t xml:space="preserve">. </w:t>
      </w:r>
      <w:r w:rsidRPr="008A7EC9">
        <w:t>Dix mille marks</w:t>
      </w:r>
      <w:r w:rsidR="00BF7D4A">
        <w:t xml:space="preserve">, </w:t>
      </w:r>
      <w:r w:rsidRPr="008A7EC9">
        <w:t>1</w:t>
      </w:r>
      <w:r w:rsidR="00BF7D4A" w:rsidRPr="008A7EC9">
        <w:t>2</w:t>
      </w:r>
      <w:r w:rsidR="00BF7D4A">
        <w:t>.</w:t>
      </w:r>
      <w:r w:rsidR="00BF7D4A" w:rsidRPr="008A7EC9">
        <w:t>5</w:t>
      </w:r>
      <w:r w:rsidRPr="008A7EC9">
        <w:t>00 francs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agent ne fait pas le bonheur</w:t>
      </w:r>
      <w:r w:rsidR="00BF7D4A">
        <w:t xml:space="preserve"> ! </w:t>
      </w:r>
      <w:r w:rsidRPr="008A7EC9">
        <w:t>Qui le fait donc</w:t>
      </w:r>
      <w:r w:rsidR="00BF7D4A">
        <w:t xml:space="preserve">, </w:t>
      </w:r>
      <w:r w:rsidRPr="008A7EC9">
        <w:t>je vous le demande</w:t>
      </w:r>
      <w:r w:rsidR="00BF7D4A">
        <w:t xml:space="preserve"> ? </w:t>
      </w:r>
      <w:r w:rsidRPr="008A7EC9">
        <w:t>Qui me donnait cette d</w:t>
      </w:r>
      <w:r w:rsidRPr="008A7EC9">
        <w:t>é</w:t>
      </w:r>
      <w:r w:rsidRPr="008A7EC9">
        <w:t>marche assurée</w:t>
      </w:r>
      <w:r w:rsidR="00BF7D4A">
        <w:t xml:space="preserve">, </w:t>
      </w:r>
      <w:r w:rsidRPr="008A7EC9">
        <w:t>cette confiance</w:t>
      </w:r>
      <w:r w:rsidR="00BF7D4A">
        <w:t xml:space="preserve">, </w:t>
      </w:r>
      <w:r w:rsidRPr="008A7EC9">
        <w:t>cette joie</w:t>
      </w:r>
      <w:r w:rsidR="00BF7D4A">
        <w:t> ?</w:t>
      </w:r>
    </w:p>
    <w:p w14:paraId="1295ADF9" w14:textId="77777777" w:rsidR="00BF7D4A" w:rsidRDefault="009D75A4" w:rsidP="009D75A4">
      <w:r w:rsidRPr="008A7EC9">
        <w:lastRenderedPageBreak/>
        <w:t>La rue de Varenne</w:t>
      </w:r>
      <w:r w:rsidR="00BF7D4A">
        <w:t xml:space="preserve">, </w:t>
      </w:r>
      <w:r w:rsidRPr="008A7EC9">
        <w:t>la rue Barbet-de-Jouy</w:t>
      </w:r>
      <w:r w:rsidR="00BF7D4A">
        <w:t xml:space="preserve">, </w:t>
      </w:r>
      <w:r w:rsidRPr="008A7EC9">
        <w:t>le boulevard Montparnasse purent successivement admirer ma superbe</w:t>
      </w:r>
      <w:r w:rsidR="00BF7D4A">
        <w:t xml:space="preserve">. </w:t>
      </w:r>
      <w:r w:rsidRPr="008A7EC9">
        <w:t>Je ne voyais pas les passants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étais splendide</w:t>
      </w:r>
      <w:r w:rsidR="00BF7D4A">
        <w:t xml:space="preserve">. </w:t>
      </w:r>
      <w:r w:rsidRPr="008A7EC9">
        <w:t>Je ne sais comment mes yeux s</w:t>
      </w:r>
      <w:r w:rsidR="00BF7D4A">
        <w:t>’</w:t>
      </w:r>
      <w:r w:rsidRPr="008A7EC9">
        <w:t>arrêtèrent</w:t>
      </w:r>
      <w:r w:rsidR="00BF7D4A">
        <w:t xml:space="preserve">, </w:t>
      </w:r>
      <w:r w:rsidRPr="008A7EC9">
        <w:t>près de l</w:t>
      </w:r>
      <w:r w:rsidR="00BF7D4A">
        <w:t>’</w:t>
      </w:r>
      <w:r w:rsidRPr="008A7EC9">
        <w:t>Observatoire</w:t>
      </w:r>
      <w:r w:rsidR="00BF7D4A">
        <w:t xml:space="preserve">, </w:t>
      </w:r>
      <w:r w:rsidRPr="008A7EC9">
        <w:t>sur une ombre mouvante et craintive</w:t>
      </w:r>
      <w:r w:rsidR="00BF7D4A">
        <w:t xml:space="preserve">, </w:t>
      </w:r>
      <w:r w:rsidRPr="008A7EC9">
        <w:t>sous un réverbère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était une mince fille</w:t>
      </w:r>
      <w:r w:rsidR="00BF7D4A">
        <w:t xml:space="preserve">, </w:t>
      </w:r>
      <w:r w:rsidRPr="008A7EC9">
        <w:t>avec d</w:t>
      </w:r>
      <w:r w:rsidR="00BF7D4A">
        <w:t>’</w:t>
      </w:r>
      <w:r w:rsidRPr="008A7EC9">
        <w:t>énormes cheveux blond rouge</w:t>
      </w:r>
      <w:r w:rsidR="00BF7D4A">
        <w:t xml:space="preserve">. </w:t>
      </w:r>
      <w:r w:rsidRPr="008A7EC9">
        <w:t>Ma joie était trop lourde ce soir pour pouvoir la porter seul</w:t>
      </w:r>
      <w:r w:rsidR="00BF7D4A">
        <w:t xml:space="preserve">. </w:t>
      </w:r>
      <w:r w:rsidRPr="008A7EC9">
        <w:t>Mais</w:t>
      </w:r>
      <w:r w:rsidR="00BF7D4A">
        <w:t xml:space="preserve">, </w:t>
      </w:r>
      <w:r w:rsidRPr="008A7EC9">
        <w:t>pas un instant</w:t>
      </w:r>
      <w:r w:rsidR="00BF7D4A">
        <w:t xml:space="preserve">, </w:t>
      </w:r>
      <w:r w:rsidRPr="008A7EC9">
        <w:t>je ne pensai</w:t>
      </w:r>
      <w:r w:rsidR="00BF7D4A">
        <w:t xml:space="preserve">, </w:t>
      </w:r>
      <w:r w:rsidRPr="008A7EC9">
        <w:t>près d</w:t>
      </w:r>
      <w:r w:rsidR="00BF7D4A">
        <w:t>’</w:t>
      </w:r>
      <w:r w:rsidRPr="008A7EC9">
        <w:t>elle</w:t>
      </w:r>
      <w:r w:rsidR="00BF7D4A">
        <w:t xml:space="preserve">, </w:t>
      </w:r>
      <w:r w:rsidRPr="008A7EC9">
        <w:t>que son corps lui appartînt en propre</w:t>
      </w:r>
      <w:r w:rsidR="00BF7D4A">
        <w:t xml:space="preserve">. </w:t>
      </w:r>
      <w:r w:rsidRPr="008A7EC9">
        <w:t>Il était</w:t>
      </w:r>
      <w:r w:rsidR="00BF7D4A">
        <w:t xml:space="preserve">, </w:t>
      </w:r>
      <w:r w:rsidRPr="008A7EC9">
        <w:t>ce mince corps</w:t>
      </w:r>
      <w:r w:rsidR="00BF7D4A">
        <w:t xml:space="preserve">, </w:t>
      </w:r>
      <w:r w:rsidRPr="008A7EC9">
        <w:t>celui des femmes des Champs-Élysées</w:t>
      </w:r>
      <w:r w:rsidR="00BF7D4A">
        <w:t xml:space="preserve">, </w:t>
      </w:r>
      <w:r w:rsidRPr="008A7EC9">
        <w:t>des élégantes de Maxim</w:t>
      </w:r>
      <w:r w:rsidR="00BF7D4A">
        <w:t>’</w:t>
      </w:r>
      <w:r w:rsidRPr="008A7EC9">
        <w:t>s</w:t>
      </w:r>
      <w:r w:rsidR="00BF7D4A">
        <w:t xml:space="preserve">, </w:t>
      </w:r>
      <w:r w:rsidRPr="008A7EC9">
        <w:t>et de celles</w:t>
      </w:r>
      <w:r w:rsidR="00BF7D4A">
        <w:t xml:space="preserve">, </w:t>
      </w:r>
      <w:r w:rsidRPr="008A7EC9">
        <w:t>combien plus belles</w:t>
      </w:r>
      <w:r w:rsidR="00BF7D4A">
        <w:t xml:space="preserve">, </w:t>
      </w:r>
      <w:r w:rsidRPr="008A7EC9">
        <w:t>qui sans doute devaient m</w:t>
      </w:r>
      <w:r w:rsidR="00BF7D4A">
        <w:t>’</w:t>
      </w:r>
      <w:r w:rsidRPr="008A7EC9">
        <w:t>attendre dans une lointaine cour allemande</w:t>
      </w:r>
      <w:r w:rsidR="00BF7D4A">
        <w:t xml:space="preserve">, </w:t>
      </w:r>
      <w:r w:rsidRPr="008A7EC9">
        <w:t>au bord d</w:t>
      </w:r>
      <w:r w:rsidR="00BF7D4A">
        <w:t>’</w:t>
      </w:r>
      <w:r w:rsidRPr="008A7EC9">
        <w:t>un fleuve wagnérien</w:t>
      </w:r>
      <w:r w:rsidR="00BF7D4A">
        <w:t xml:space="preserve">, </w:t>
      </w:r>
      <w:r w:rsidRPr="008A7EC9">
        <w:t>en murmurant</w:t>
      </w:r>
      <w:r w:rsidR="00BF7D4A">
        <w:t xml:space="preserve">, </w:t>
      </w:r>
      <w:r w:rsidRPr="008A7EC9">
        <w:t>pour tromper leur impatience</w:t>
      </w:r>
      <w:r w:rsidR="00BF7D4A">
        <w:t xml:space="preserve">, </w:t>
      </w:r>
      <w:r w:rsidRPr="008A7EC9">
        <w:t>les plus molles strophes de l</w:t>
      </w:r>
      <w:r w:rsidR="00BF7D4A">
        <w:t>’</w:t>
      </w:r>
      <w:r w:rsidRPr="008A7EC9">
        <w:rPr>
          <w:i/>
          <w:iCs/>
        </w:rPr>
        <w:t>Intermezzo</w:t>
      </w:r>
      <w:r w:rsidR="00BF7D4A">
        <w:t>.</w:t>
      </w:r>
    </w:p>
    <w:p w14:paraId="4F83C723" w14:textId="0E0C8D4E" w:rsidR="009D75A4" w:rsidRPr="008A7EC9" w:rsidRDefault="009D75A4" w:rsidP="00BF7D4A">
      <w:pPr>
        <w:pStyle w:val="Centr"/>
      </w:pPr>
      <w:r w:rsidRPr="008A7EC9">
        <w:t>*</w:t>
      </w:r>
    </w:p>
    <w:p w14:paraId="163EF527" w14:textId="473CE50F" w:rsidR="00BF7D4A" w:rsidRDefault="009D75A4" w:rsidP="009D75A4">
      <w:r w:rsidRPr="008A7EC9">
        <w:t>Dix heures du matin</w:t>
      </w:r>
      <w:r w:rsidR="00BF7D4A">
        <w:t xml:space="preserve">. </w:t>
      </w:r>
      <w:r w:rsidRPr="008A7EC9">
        <w:t xml:space="preserve">Et le rendez-vous de </w:t>
      </w:r>
      <w:r w:rsidR="00BF7D4A">
        <w:t>M. </w:t>
      </w:r>
      <w:r w:rsidRPr="008A7EC9">
        <w:t>Thierry que j</w:t>
      </w:r>
      <w:r w:rsidR="00BF7D4A">
        <w:t>’</w:t>
      </w:r>
      <w:r w:rsidRPr="008A7EC9">
        <w:t>allais oublier</w:t>
      </w:r>
      <w:r w:rsidR="00BF7D4A">
        <w:t>.</w:t>
      </w:r>
    </w:p>
    <w:p w14:paraId="6E71AC02" w14:textId="77777777" w:rsidR="00BF7D4A" w:rsidRDefault="009D75A4" w:rsidP="009D75A4">
      <w:r w:rsidRPr="008A7EC9">
        <w:t>Il lisait au coin de son feu</w:t>
      </w:r>
      <w:r w:rsidR="00BF7D4A">
        <w:t xml:space="preserve">. </w:t>
      </w:r>
      <w:r w:rsidRPr="008A7EC9">
        <w:t>Quand j</w:t>
      </w:r>
      <w:r w:rsidR="00BF7D4A">
        <w:t>’</w:t>
      </w:r>
      <w:r w:rsidRPr="008A7EC9">
        <w:t>entrai</w:t>
      </w:r>
      <w:r w:rsidR="00BF7D4A">
        <w:t xml:space="preserve">, </w:t>
      </w:r>
      <w:r w:rsidRPr="008A7EC9">
        <w:t>il vint vers moi avec un sourire ravi</w:t>
      </w:r>
      <w:r w:rsidR="00BF7D4A">
        <w:t>.</w:t>
      </w:r>
    </w:p>
    <w:p w14:paraId="5D783C01" w14:textId="6D783B8D" w:rsidR="00BF7D4A" w:rsidRDefault="00BF7D4A" w:rsidP="009D75A4">
      <w:r>
        <w:t>— </w:t>
      </w:r>
      <w:r w:rsidR="009D75A4" w:rsidRPr="008A7EC9">
        <w:t>Tout est entendu</w:t>
      </w:r>
      <w:r>
        <w:t xml:space="preserve">, </w:t>
      </w:r>
      <w:r w:rsidR="009D75A4" w:rsidRPr="008A7EC9">
        <w:t>mon cher ami</w:t>
      </w:r>
      <w:r>
        <w:t xml:space="preserve">, </w:t>
      </w:r>
      <w:r w:rsidR="009D75A4" w:rsidRPr="008A7EC9">
        <w:t xml:space="preserve">avec </w:t>
      </w:r>
      <w:r>
        <w:t>M. </w:t>
      </w:r>
      <w:proofErr w:type="spellStart"/>
      <w:r w:rsidR="009D75A4" w:rsidRPr="008A7EC9">
        <w:t>Berthomieu</w:t>
      </w:r>
      <w:proofErr w:type="spellEnd"/>
      <w:r>
        <w:t xml:space="preserve">. </w:t>
      </w:r>
      <w:r w:rsidR="009D75A4" w:rsidRPr="008A7EC9">
        <w:t>Vous entrez chez lui</w:t>
      </w:r>
      <w:r>
        <w:t>.</w:t>
      </w:r>
    </w:p>
    <w:p w14:paraId="4821DCD4" w14:textId="77777777" w:rsidR="00BF7D4A" w:rsidRDefault="00BF7D4A" w:rsidP="009D75A4">
      <w:r>
        <w:t>— </w:t>
      </w:r>
      <w:r w:rsidR="009D75A4" w:rsidRPr="008A7EC9">
        <w:t>Mon cher maître</w:t>
      </w:r>
      <w:r>
        <w:t xml:space="preserve">, </w:t>
      </w:r>
      <w:r w:rsidR="009D75A4" w:rsidRPr="008A7EC9">
        <w:t>répondis-je</w:t>
      </w:r>
      <w:r>
        <w:t xml:space="preserve">, </w:t>
      </w:r>
      <w:r w:rsidR="009D75A4" w:rsidRPr="008A7EC9">
        <w:t>je crois bien que je vais vous avoir dérangé pour rien</w:t>
      </w:r>
      <w:r>
        <w:t>.</w:t>
      </w:r>
    </w:p>
    <w:p w14:paraId="62E981EC" w14:textId="77777777" w:rsidR="00BF7D4A" w:rsidRDefault="009D75A4" w:rsidP="009D75A4">
      <w:r w:rsidRPr="008A7EC9">
        <w:t>Et je lui fis le récit de la veille</w:t>
      </w:r>
      <w:r w:rsidR="00BF7D4A">
        <w:t xml:space="preserve">, </w:t>
      </w:r>
      <w:r w:rsidRPr="008A7EC9">
        <w:t>sans pouvoir</w:t>
      </w:r>
      <w:r w:rsidR="00BF7D4A">
        <w:t xml:space="preserve">, </w:t>
      </w:r>
      <w:r w:rsidRPr="008A7EC9">
        <w:t>malgré mon désir de lui paraître calme</w:t>
      </w:r>
      <w:r w:rsidR="00BF7D4A">
        <w:t xml:space="preserve">, </w:t>
      </w:r>
      <w:r w:rsidRPr="008A7EC9">
        <w:t>arriver à cacher ma joie</w:t>
      </w:r>
      <w:r w:rsidR="00BF7D4A">
        <w:t>.</w:t>
      </w:r>
    </w:p>
    <w:p w14:paraId="7432913B" w14:textId="77777777" w:rsidR="00BF7D4A" w:rsidRDefault="009D75A4" w:rsidP="009D75A4">
      <w:r w:rsidRPr="008A7EC9">
        <w:t>J</w:t>
      </w:r>
      <w:r w:rsidR="00BF7D4A">
        <w:t>’</w:t>
      </w:r>
      <w:r w:rsidRPr="008A7EC9">
        <w:t>eus du dépit à ne pas le voir la partager immédiatement</w:t>
      </w:r>
      <w:r w:rsidR="00BF7D4A">
        <w:t xml:space="preserve">. </w:t>
      </w:r>
      <w:r w:rsidRPr="008A7EC9">
        <w:t>Il me regardait étonné</w:t>
      </w:r>
      <w:r w:rsidR="00BF7D4A">
        <w:t xml:space="preserve">, </w:t>
      </w:r>
      <w:r w:rsidRPr="008A7EC9">
        <w:t>avec même</w:t>
      </w:r>
      <w:r w:rsidR="00BF7D4A">
        <w:t xml:space="preserve">, </w:t>
      </w:r>
      <w:r w:rsidRPr="008A7EC9">
        <w:t>me parut-il</w:t>
      </w:r>
      <w:r w:rsidR="00BF7D4A">
        <w:t xml:space="preserve">, </w:t>
      </w:r>
      <w:r w:rsidRPr="008A7EC9">
        <w:t>une pointe de désapprobation</w:t>
      </w:r>
      <w:r w:rsidR="00BF7D4A">
        <w:t>.</w:t>
      </w:r>
    </w:p>
    <w:p w14:paraId="6D49AF35" w14:textId="77777777" w:rsidR="00BF7D4A" w:rsidRDefault="009D75A4" w:rsidP="009D75A4">
      <w:r w:rsidRPr="008A7EC9">
        <w:lastRenderedPageBreak/>
        <w:t>Les universitaires sont tous les mêmes</w:t>
      </w:r>
      <w:r w:rsidR="00BF7D4A">
        <w:t xml:space="preserve">, </w:t>
      </w:r>
      <w:r w:rsidRPr="008A7EC9">
        <w:t>pensai-je</w:t>
      </w:r>
      <w:r w:rsidR="00BF7D4A">
        <w:t xml:space="preserve">. </w:t>
      </w:r>
      <w:r w:rsidRPr="008A7EC9">
        <w:t>Hors de l</w:t>
      </w:r>
      <w:r w:rsidR="00BF7D4A">
        <w:t>’</w:t>
      </w:r>
      <w:r w:rsidRPr="008A7EC9">
        <w:t>Université</w:t>
      </w:r>
      <w:r w:rsidR="00BF7D4A">
        <w:t xml:space="preserve">, </w:t>
      </w:r>
      <w:r w:rsidRPr="008A7EC9">
        <w:t>point de salut</w:t>
      </w:r>
      <w:r w:rsidR="00BF7D4A">
        <w:t xml:space="preserve">. </w:t>
      </w:r>
      <w:r w:rsidRPr="008A7EC9">
        <w:t>Et je sortis de la mesure où je m</w:t>
      </w:r>
      <w:r w:rsidR="00BF7D4A">
        <w:t>’</w:t>
      </w:r>
      <w:r w:rsidRPr="008A7EC9">
        <w:t>étais tenu si difficilement pour manifester très haut mon o</w:t>
      </w:r>
      <w:r w:rsidRPr="008A7EC9">
        <w:t>r</w:t>
      </w:r>
      <w:r w:rsidRPr="008A7EC9">
        <w:t>gueil de ma nouvelle situation</w:t>
      </w:r>
      <w:r w:rsidR="00BF7D4A">
        <w:t>.</w:t>
      </w:r>
    </w:p>
    <w:p w14:paraId="50C18E87" w14:textId="77777777" w:rsidR="00BF7D4A" w:rsidRDefault="00BF7D4A" w:rsidP="009D75A4">
      <w:r>
        <w:t>— </w:t>
      </w:r>
      <w:r w:rsidR="009D75A4" w:rsidRPr="008A7EC9">
        <w:t>Enfin</w:t>
      </w:r>
      <w:r>
        <w:t xml:space="preserve">, </w:t>
      </w:r>
      <w:r w:rsidR="009D75A4" w:rsidRPr="008A7EC9">
        <w:t>conclus-je</w:t>
      </w:r>
      <w:r>
        <w:t xml:space="preserve">, </w:t>
      </w:r>
      <w:r w:rsidR="009D75A4" w:rsidRPr="008A7EC9">
        <w:t>je me demande combien il me faudrait passer d</w:t>
      </w:r>
      <w:r>
        <w:t>’</w:t>
      </w:r>
      <w:r w:rsidR="009D75A4" w:rsidRPr="008A7EC9">
        <w:t>examens</w:t>
      </w:r>
      <w:r>
        <w:t xml:space="preserve">, </w:t>
      </w:r>
      <w:r w:rsidR="009D75A4" w:rsidRPr="008A7EC9">
        <w:t>de concours et attendre d</w:t>
      </w:r>
      <w:r>
        <w:t>’</w:t>
      </w:r>
      <w:r w:rsidR="009D75A4" w:rsidRPr="008A7EC9">
        <w:t>années pour arriver à la situation qui m</w:t>
      </w:r>
      <w:r>
        <w:t>’</w:t>
      </w:r>
      <w:r w:rsidR="009D75A4" w:rsidRPr="008A7EC9">
        <w:t>est offerte du premier coup</w:t>
      </w:r>
      <w:r>
        <w:t xml:space="preserve"> : </w:t>
      </w:r>
      <w:r w:rsidR="009D75A4" w:rsidRPr="008A7EC9">
        <w:t>1</w:t>
      </w:r>
      <w:r w:rsidRPr="008A7EC9">
        <w:t>0</w:t>
      </w:r>
      <w:r>
        <w:t>.</w:t>
      </w:r>
      <w:r w:rsidRPr="008A7EC9">
        <w:t>0</w:t>
      </w:r>
      <w:r w:rsidR="009D75A4" w:rsidRPr="008A7EC9">
        <w:t>00 marks par an</w:t>
      </w:r>
      <w:r>
        <w:t>.</w:t>
      </w:r>
    </w:p>
    <w:p w14:paraId="1F8C0B2E" w14:textId="77777777" w:rsidR="00BF7D4A" w:rsidRDefault="00BF7D4A" w:rsidP="009D75A4">
      <w:r>
        <w:t>— </w:t>
      </w:r>
      <w:r w:rsidR="009D75A4" w:rsidRPr="008A7EC9">
        <w:t>Évidemment</w:t>
      </w:r>
      <w:r>
        <w:t xml:space="preserve">, </w:t>
      </w:r>
      <w:r w:rsidR="009D75A4" w:rsidRPr="008A7EC9">
        <w:t>murmura-t-il</w:t>
      </w:r>
      <w:r>
        <w:t xml:space="preserve">, </w:t>
      </w:r>
      <w:r w:rsidR="009D75A4" w:rsidRPr="008A7EC9">
        <w:t>rêveur</w:t>
      </w:r>
      <w:r>
        <w:t>.</w:t>
      </w:r>
    </w:p>
    <w:p w14:paraId="3AC41C5B" w14:textId="77777777" w:rsidR="00BF7D4A" w:rsidRDefault="009D75A4" w:rsidP="009D75A4">
      <w:r w:rsidRPr="008A7EC9">
        <w:t>Il regarda un moment les charbons de son feu</w:t>
      </w:r>
      <w:r w:rsidR="00BF7D4A">
        <w:t xml:space="preserve">, </w:t>
      </w:r>
      <w:r w:rsidRPr="008A7EC9">
        <w:t>puis se leva pour aller à la bibliothèque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où il revint avec un gros volume relié en une de ces toiles de couleur crue</w:t>
      </w:r>
      <w:r w:rsidR="00BF7D4A">
        <w:t xml:space="preserve">, </w:t>
      </w:r>
      <w:r w:rsidRPr="008A7EC9">
        <w:t>plates</w:t>
      </w:r>
      <w:r w:rsidR="00BF7D4A">
        <w:t xml:space="preserve">, </w:t>
      </w:r>
      <w:r w:rsidRPr="008A7EC9">
        <w:t>dorées</w:t>
      </w:r>
      <w:r w:rsidR="00BF7D4A">
        <w:t xml:space="preserve">, </w:t>
      </w:r>
      <w:r w:rsidRPr="008A7EC9">
        <w:t>qui c</w:t>
      </w:r>
      <w:r w:rsidRPr="008A7EC9">
        <w:t>a</w:t>
      </w:r>
      <w:r w:rsidRPr="008A7EC9">
        <w:t>ractérisent beaucoup d</w:t>
      </w:r>
      <w:r w:rsidR="00BF7D4A">
        <w:t>’</w:t>
      </w:r>
      <w:r w:rsidRPr="008A7EC9">
        <w:t>ouvrages anglais ou allemands</w:t>
      </w:r>
      <w:r w:rsidR="00BF7D4A">
        <w:t>.</w:t>
      </w:r>
    </w:p>
    <w:p w14:paraId="32947476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 xml:space="preserve">est bien au nom du grand-duc de </w:t>
      </w:r>
      <w:proofErr w:type="spellStart"/>
      <w:r w:rsidR="009D75A4" w:rsidRPr="008A7EC9">
        <w:t>Lautenbourg</w:t>
      </w:r>
      <w:proofErr w:type="spellEnd"/>
      <w:r w:rsidR="009D75A4" w:rsidRPr="008A7EC9">
        <w:t>-Detmold que vous est faite la proposition dont il s</w:t>
      </w:r>
      <w:r>
        <w:t>’</w:t>
      </w:r>
      <w:r w:rsidR="009D75A4" w:rsidRPr="008A7EC9">
        <w:t>agit</w:t>
      </w:r>
      <w:r>
        <w:t xml:space="preserve"> ? </w:t>
      </w:r>
      <w:r w:rsidR="009D75A4" w:rsidRPr="008A7EC9">
        <w:t>me d</w:t>
      </w:r>
      <w:r w:rsidR="009D75A4" w:rsidRPr="008A7EC9">
        <w:t>e</w:t>
      </w:r>
      <w:r w:rsidR="009D75A4" w:rsidRPr="008A7EC9">
        <w:t>manda-t-il</w:t>
      </w:r>
      <w:r>
        <w:t>.</w:t>
      </w:r>
    </w:p>
    <w:p w14:paraId="57C26306" w14:textId="77777777" w:rsidR="00BF7D4A" w:rsidRDefault="00BF7D4A" w:rsidP="009D75A4">
      <w:r>
        <w:t>— </w:t>
      </w:r>
      <w:r w:rsidR="009D75A4" w:rsidRPr="008A7EC9">
        <w:t>Oui</w:t>
      </w:r>
      <w:r>
        <w:t xml:space="preserve">, </w:t>
      </w:r>
      <w:r w:rsidR="009D75A4" w:rsidRPr="008A7EC9">
        <w:t>dis-je</w:t>
      </w:r>
      <w:r>
        <w:t xml:space="preserve">, </w:t>
      </w:r>
      <w:r w:rsidR="009D75A4" w:rsidRPr="008A7EC9">
        <w:t>au nom du grand-duc Frédéric-Auguste</w:t>
      </w:r>
      <w:r>
        <w:t>.</w:t>
      </w:r>
    </w:p>
    <w:p w14:paraId="40D8B146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bien cela</w:t>
      </w:r>
      <w:r>
        <w:t xml:space="preserve">. </w:t>
      </w:r>
      <w:r w:rsidR="009D75A4" w:rsidRPr="008A7EC9">
        <w:t>Pour être précepteur de son fils unique</w:t>
      </w:r>
      <w:r>
        <w:t xml:space="preserve">, </w:t>
      </w:r>
      <w:r w:rsidR="009D75A4" w:rsidRPr="008A7EC9">
        <w:t>le duc Joachim</w:t>
      </w:r>
      <w:r>
        <w:t>.</w:t>
      </w:r>
    </w:p>
    <w:p w14:paraId="5D151F32" w14:textId="77777777" w:rsidR="00BF7D4A" w:rsidRDefault="009D75A4" w:rsidP="009D75A4">
      <w:r w:rsidRPr="008A7EC9">
        <w:t>Ce fut ainsi que j</w:t>
      </w:r>
      <w:r w:rsidR="00BF7D4A">
        <w:t>’</w:t>
      </w:r>
      <w:r w:rsidRPr="008A7EC9">
        <w:t>appris le nom de mon futur élève</w:t>
      </w:r>
      <w:r w:rsidR="00BF7D4A">
        <w:t>.</w:t>
      </w:r>
    </w:p>
    <w:p w14:paraId="45246518" w14:textId="77777777" w:rsidR="00BF7D4A" w:rsidRDefault="009D75A4" w:rsidP="009D75A4">
      <w:r w:rsidRPr="008A7EC9">
        <w:t>Mon vieux maître réfléchit quelques secondes encore et</w:t>
      </w:r>
      <w:r w:rsidR="00BF7D4A">
        <w:t xml:space="preserve">, </w:t>
      </w:r>
      <w:r w:rsidRPr="008A7EC9">
        <w:t>l</w:t>
      </w:r>
      <w:r w:rsidRPr="008A7EC9">
        <w:t>e</w:t>
      </w:r>
      <w:r w:rsidRPr="008A7EC9">
        <w:t>vant vers moi ses lorgnons pâles</w:t>
      </w:r>
      <w:r w:rsidR="00BF7D4A">
        <w:t> :</w:t>
      </w:r>
    </w:p>
    <w:p w14:paraId="6656BDA9" w14:textId="77777777" w:rsidR="00BF7D4A" w:rsidRDefault="00BF7D4A" w:rsidP="009D75A4">
      <w:r>
        <w:t>— </w:t>
      </w:r>
      <w:r w:rsidR="009D75A4" w:rsidRPr="008A7EC9">
        <w:t>Et</w:t>
      </w:r>
      <w:r>
        <w:t xml:space="preserve">… </w:t>
      </w:r>
      <w:r w:rsidR="009D75A4" w:rsidRPr="008A7EC9">
        <w:t>puis-je vous demander si vous êtes déjà lié par un engagement formel</w:t>
      </w:r>
      <w:r>
        <w:t> ?</w:t>
      </w:r>
    </w:p>
    <w:p w14:paraId="0ABE1C88" w14:textId="77777777" w:rsidR="00BF7D4A" w:rsidRDefault="00BF7D4A" w:rsidP="009D75A4">
      <w:r>
        <w:lastRenderedPageBreak/>
        <w:t>— </w:t>
      </w:r>
      <w:r w:rsidR="009D75A4" w:rsidRPr="008A7EC9">
        <w:t>À vrai dire</w:t>
      </w:r>
      <w:r>
        <w:t xml:space="preserve">, </w:t>
      </w:r>
      <w:r w:rsidR="009D75A4" w:rsidRPr="008A7EC9">
        <w:t>pas encore</w:t>
      </w:r>
      <w:r>
        <w:t xml:space="preserve">. </w:t>
      </w:r>
      <w:r w:rsidR="009D75A4" w:rsidRPr="008A7EC9">
        <w:t>Mais ma résolution est formelle</w:t>
      </w:r>
      <w:r>
        <w:t xml:space="preserve">, </w:t>
      </w:r>
      <w:r w:rsidR="009D75A4" w:rsidRPr="008A7EC9">
        <w:t>et ce n</w:t>
      </w:r>
      <w:r>
        <w:t>’</w:t>
      </w:r>
      <w:r w:rsidR="009D75A4" w:rsidRPr="008A7EC9">
        <w:t>est que si on m</w:t>
      </w:r>
      <w:r>
        <w:t>’</w:t>
      </w:r>
      <w:r w:rsidR="009D75A4" w:rsidRPr="008A7EC9">
        <w:t>en préfère un autre que je ne partirai pas</w:t>
      </w:r>
      <w:r>
        <w:t>.</w:t>
      </w:r>
    </w:p>
    <w:p w14:paraId="0C9F5556" w14:textId="40A6D6A4" w:rsidR="00BF7D4A" w:rsidRDefault="00BF7D4A" w:rsidP="009D75A4">
      <w:r>
        <w:t>— </w:t>
      </w:r>
      <w:r w:rsidR="009D75A4" w:rsidRPr="008A7EC9">
        <w:t>Dans ce cas</w:t>
      </w:r>
      <w:r>
        <w:t xml:space="preserve">, </w:t>
      </w:r>
      <w:r w:rsidR="009D75A4" w:rsidRPr="008A7EC9">
        <w:t>n</w:t>
      </w:r>
      <w:r>
        <w:t>’</w:t>
      </w:r>
      <w:r w:rsidR="009D75A4" w:rsidRPr="008A7EC9">
        <w:t>en parlons plus</w:t>
      </w:r>
      <w:r>
        <w:t xml:space="preserve">, </w:t>
      </w:r>
      <w:r w:rsidR="009D75A4" w:rsidRPr="008A7EC9">
        <w:t xml:space="preserve">dit </w:t>
      </w:r>
      <w:r>
        <w:t>M. </w:t>
      </w:r>
      <w:r w:rsidR="009D75A4" w:rsidRPr="008A7EC9">
        <w:t>Thierry en reme</w:t>
      </w:r>
      <w:r w:rsidR="009D75A4" w:rsidRPr="008A7EC9">
        <w:t>t</w:t>
      </w:r>
      <w:r w:rsidR="009D75A4" w:rsidRPr="008A7EC9">
        <w:t>tant son volume en place</w:t>
      </w:r>
      <w:r>
        <w:t>.</w:t>
      </w:r>
    </w:p>
    <w:p w14:paraId="3910974C" w14:textId="77777777" w:rsidR="00BF7D4A" w:rsidRDefault="009D75A4" w:rsidP="009D75A4">
      <w:r w:rsidRPr="008A7EC9">
        <w:t>J</w:t>
      </w:r>
      <w:r w:rsidR="00BF7D4A">
        <w:t>’</w:t>
      </w:r>
      <w:r w:rsidRPr="008A7EC9">
        <w:t>étais intrigué</w:t>
      </w:r>
      <w:r w:rsidR="00BF7D4A">
        <w:t xml:space="preserve">, </w:t>
      </w:r>
      <w:r w:rsidRPr="008A7EC9">
        <w:t>et quelque peu irrité</w:t>
      </w:r>
      <w:r w:rsidR="00BF7D4A">
        <w:t>.</w:t>
      </w:r>
    </w:p>
    <w:p w14:paraId="4011C141" w14:textId="4A9CC3D6" w:rsidR="00BF7D4A" w:rsidRDefault="00BF7D4A" w:rsidP="009D75A4">
      <w:r>
        <w:t>— </w:t>
      </w:r>
      <w:r w:rsidR="009D75A4" w:rsidRPr="008A7EC9">
        <w:t>Mon cher maître</w:t>
      </w:r>
      <w:r>
        <w:t xml:space="preserve">, </w:t>
      </w:r>
      <w:r w:rsidR="009D75A4" w:rsidRPr="008A7EC9">
        <w:t>lui dis-je</w:t>
      </w:r>
      <w:r>
        <w:t xml:space="preserve">, </w:t>
      </w:r>
      <w:r w:rsidR="009D75A4" w:rsidRPr="008A7EC9">
        <w:t>voulez-vous me parler avec franchise</w:t>
      </w:r>
      <w:r>
        <w:t xml:space="preserve"> ? </w:t>
      </w:r>
      <w:r w:rsidR="009D75A4" w:rsidRPr="008A7EC9">
        <w:t>Je vous sais trop soucieux de mon intérêt pour me déconseiller d</w:t>
      </w:r>
      <w:r>
        <w:t>’</w:t>
      </w:r>
      <w:r w:rsidR="009D75A4" w:rsidRPr="008A7EC9">
        <w:t>accepter des offres aussi brillantes</w:t>
      </w:r>
      <w:r>
        <w:t xml:space="preserve">, </w:t>
      </w:r>
      <w:r w:rsidR="009D75A4" w:rsidRPr="008A7EC9">
        <w:t>si vous n</w:t>
      </w:r>
      <w:r>
        <w:t>’</w:t>
      </w:r>
      <w:r w:rsidR="009D75A4" w:rsidRPr="008A7EC9">
        <w:t>avez pour cela les motifs les plus sérieux</w:t>
      </w:r>
      <w:r>
        <w:t xml:space="preserve">. </w:t>
      </w:r>
      <w:r w:rsidR="009D75A4" w:rsidRPr="008A7EC9">
        <w:t>En outre</w:t>
      </w:r>
      <w:r>
        <w:t xml:space="preserve">, </w:t>
      </w:r>
      <w:r w:rsidR="009D75A4" w:rsidRPr="008A7EC9">
        <w:t>je dois vous dire qu</w:t>
      </w:r>
      <w:r>
        <w:t>’</w:t>
      </w:r>
      <w:r w:rsidR="009D75A4" w:rsidRPr="008A7EC9">
        <w:t>en venant ce matin chez vous</w:t>
      </w:r>
      <w:r>
        <w:t xml:space="preserve">, </w:t>
      </w:r>
      <w:r w:rsidR="009D75A4" w:rsidRPr="008A7EC9">
        <w:t>je comptais obtenir de votre connaissance unique des hommes et des choses de l</w:t>
      </w:r>
      <w:r>
        <w:t>’</w:t>
      </w:r>
      <w:r w:rsidR="009D75A4" w:rsidRPr="008A7EC9">
        <w:t xml:space="preserve">Allemagne contemporaine des détails précieux sur la cour de </w:t>
      </w:r>
      <w:proofErr w:type="spellStart"/>
      <w:r w:rsidR="009D75A4" w:rsidRPr="008A7EC9">
        <w:t>Lautenbourg</w:t>
      </w:r>
      <w:proofErr w:type="spellEnd"/>
      <w:r w:rsidR="009D75A4" w:rsidRPr="008A7EC9">
        <w:t>-Detmold</w:t>
      </w:r>
      <w:r>
        <w:t xml:space="preserve">. </w:t>
      </w:r>
      <w:r w:rsidR="009D75A4" w:rsidRPr="008A7EC9">
        <w:t>Ces détails</w:t>
      </w:r>
      <w:r>
        <w:t xml:space="preserve">, </w:t>
      </w:r>
      <w:r w:rsidR="009D75A4" w:rsidRPr="008A7EC9">
        <w:t>mon cher maître</w:t>
      </w:r>
      <w:r>
        <w:t xml:space="preserve">, </w:t>
      </w:r>
      <w:r w:rsidR="009D75A4" w:rsidRPr="008A7EC9">
        <w:t>je vois que vous les po</w:t>
      </w:r>
      <w:r w:rsidR="009D75A4" w:rsidRPr="008A7EC9">
        <w:t>s</w:t>
      </w:r>
      <w:r w:rsidR="009D75A4" w:rsidRPr="008A7EC9">
        <w:t>sédez sans doute encore mieux que je ne pouvais me le figurer</w:t>
      </w:r>
      <w:r>
        <w:t xml:space="preserve">. </w:t>
      </w:r>
      <w:r w:rsidR="009D75A4" w:rsidRPr="008A7EC9">
        <w:t>Je dois voir tout à l</w:t>
      </w:r>
      <w:r>
        <w:t>’</w:t>
      </w:r>
      <w:r w:rsidR="009D75A4" w:rsidRPr="008A7EC9">
        <w:t xml:space="preserve">heure </w:t>
      </w:r>
      <w:r>
        <w:t>M. de </w:t>
      </w:r>
      <w:r w:rsidR="009D75A4" w:rsidRPr="008A7EC9">
        <w:t>Marçais</w:t>
      </w:r>
      <w:r>
        <w:t xml:space="preserve">, </w:t>
      </w:r>
      <w:r w:rsidR="009D75A4" w:rsidRPr="008A7EC9">
        <w:t xml:space="preserve">notre ministre à </w:t>
      </w:r>
      <w:proofErr w:type="spellStart"/>
      <w:r w:rsidR="009D75A4" w:rsidRPr="008A7EC9">
        <w:t>La</w:t>
      </w:r>
      <w:r w:rsidR="009D75A4" w:rsidRPr="008A7EC9">
        <w:t>u</w:t>
      </w:r>
      <w:r w:rsidR="009D75A4" w:rsidRPr="008A7EC9">
        <w:t>tenbourg</w:t>
      </w:r>
      <w:proofErr w:type="spellEnd"/>
      <w:r>
        <w:t xml:space="preserve">. </w:t>
      </w:r>
      <w:r w:rsidR="009D75A4" w:rsidRPr="008A7EC9">
        <w:t>Mais il me sera assez difficile de le questionner</w:t>
      </w:r>
      <w:r>
        <w:t xml:space="preserve">. </w:t>
      </w:r>
      <w:r w:rsidR="009D75A4" w:rsidRPr="008A7EC9">
        <w:t>Et un diplomate est sans doute tenu à certaines réserves que vous n</w:t>
      </w:r>
      <w:r>
        <w:t>’</w:t>
      </w:r>
      <w:r w:rsidR="009D75A4" w:rsidRPr="008A7EC9">
        <w:t>avez pas les mêmes raisons d</w:t>
      </w:r>
      <w:r>
        <w:t>’</w:t>
      </w:r>
      <w:r w:rsidR="009D75A4" w:rsidRPr="008A7EC9">
        <w:t>observer vis-à-vis de moi</w:t>
      </w:r>
      <w:r>
        <w:t xml:space="preserve">. </w:t>
      </w:r>
      <w:r w:rsidR="009D75A4" w:rsidRPr="008A7EC9">
        <w:t>En un mot</w:t>
      </w:r>
      <w:r>
        <w:t xml:space="preserve">, </w:t>
      </w:r>
      <w:r w:rsidR="009D75A4" w:rsidRPr="008A7EC9">
        <w:t>laissez-moi vous poser une question qui résumera tout ce débat</w:t>
      </w:r>
      <w:r>
        <w:t xml:space="preserve"> : </w:t>
      </w:r>
      <w:r w:rsidR="009D75A4" w:rsidRPr="008A7EC9">
        <w:t>si vous aviez un fils</w:t>
      </w:r>
      <w:r>
        <w:t xml:space="preserve">, </w:t>
      </w:r>
      <w:r w:rsidR="009D75A4" w:rsidRPr="008A7EC9">
        <w:t>Monsieur Thierry</w:t>
      </w:r>
      <w:r>
        <w:t xml:space="preserve">, </w:t>
      </w:r>
      <w:r w:rsidR="009D75A4" w:rsidRPr="008A7EC9">
        <w:t>le laisseriez-vous faire ce que je vais faire</w:t>
      </w:r>
      <w:r>
        <w:t xml:space="preserve"> ? </w:t>
      </w:r>
      <w:r w:rsidR="009D75A4" w:rsidRPr="008A7EC9">
        <w:t xml:space="preserve">Le laisseriez-vous partir pour </w:t>
      </w:r>
      <w:proofErr w:type="spellStart"/>
      <w:r w:rsidR="009D75A4" w:rsidRPr="008A7EC9">
        <w:t>Laute</w:t>
      </w:r>
      <w:r w:rsidR="009D75A4" w:rsidRPr="008A7EC9">
        <w:t>n</w:t>
      </w:r>
      <w:r w:rsidR="009D75A4" w:rsidRPr="008A7EC9">
        <w:t>bourg</w:t>
      </w:r>
      <w:proofErr w:type="spellEnd"/>
      <w:r>
        <w:t> ?</w:t>
      </w:r>
    </w:p>
    <w:p w14:paraId="35A63241" w14:textId="77777777" w:rsidR="00BF7D4A" w:rsidRDefault="009D75A4" w:rsidP="009D75A4">
      <w:r w:rsidRPr="008A7EC9">
        <w:t>Il me regarda fixement et me répondit d</w:t>
      </w:r>
      <w:r w:rsidR="00BF7D4A">
        <w:t>’</w:t>
      </w:r>
      <w:r w:rsidRPr="008A7EC9">
        <w:t>une voix ferme</w:t>
      </w:r>
      <w:r w:rsidR="00BF7D4A">
        <w:t> :</w:t>
      </w:r>
    </w:p>
    <w:p w14:paraId="6983DA95" w14:textId="77777777" w:rsidR="00BF7D4A" w:rsidRDefault="00BF7D4A" w:rsidP="009D75A4">
      <w:r>
        <w:t>— </w:t>
      </w:r>
      <w:r w:rsidR="009D75A4" w:rsidRPr="008A7EC9">
        <w:t>Jamais</w:t>
      </w:r>
      <w:r>
        <w:t>.</w:t>
      </w:r>
    </w:p>
    <w:p w14:paraId="0A107160" w14:textId="77777777" w:rsidR="00BF7D4A" w:rsidRDefault="009D75A4" w:rsidP="009D75A4">
      <w:r w:rsidRPr="008A7EC9">
        <w:t>J</w:t>
      </w:r>
      <w:r w:rsidR="00BF7D4A">
        <w:t>’</w:t>
      </w:r>
      <w:r w:rsidRPr="008A7EC9">
        <w:t>avoue que mon étonnement commençait à faire place à un peu d</w:t>
      </w:r>
      <w:r w:rsidR="00BF7D4A">
        <w:t>’</w:t>
      </w:r>
      <w:r w:rsidRPr="008A7EC9">
        <w:t>inquiétude</w:t>
      </w:r>
      <w:r w:rsidR="00BF7D4A">
        <w:t xml:space="preserve">. </w:t>
      </w:r>
      <w:r w:rsidRPr="008A7EC9">
        <w:t>Je discernais très bien que ce n</w:t>
      </w:r>
      <w:r w:rsidR="00BF7D4A">
        <w:t>’</w:t>
      </w:r>
      <w:r w:rsidRPr="008A7EC9">
        <w:t>était pas un enfantin dépit de ne pas me voir plier à la situation qu</w:t>
      </w:r>
      <w:r w:rsidR="00BF7D4A">
        <w:t>’</w:t>
      </w:r>
      <w:r w:rsidRPr="008A7EC9">
        <w:t>il m</w:t>
      </w:r>
      <w:r w:rsidR="00BF7D4A">
        <w:t>’</w:t>
      </w:r>
      <w:r w:rsidRPr="008A7EC9">
        <w:t>avait trouvée qui guidait un homme aussi pondéré</w:t>
      </w:r>
      <w:r w:rsidR="00BF7D4A">
        <w:t>.</w:t>
      </w:r>
    </w:p>
    <w:p w14:paraId="542BE99C" w14:textId="77777777" w:rsidR="00BF7D4A" w:rsidRDefault="00BF7D4A" w:rsidP="009D75A4">
      <w:r>
        <w:lastRenderedPageBreak/>
        <w:t>— </w:t>
      </w:r>
      <w:r w:rsidR="009D75A4" w:rsidRPr="008A7EC9">
        <w:t>Vous devez avoir des motifs bien sérieux</w:t>
      </w:r>
      <w:r>
        <w:t xml:space="preserve">, </w:t>
      </w:r>
      <w:r w:rsidR="009D75A4" w:rsidRPr="008A7EC9">
        <w:t>maître</w:t>
      </w:r>
      <w:r>
        <w:t xml:space="preserve">, </w:t>
      </w:r>
      <w:r w:rsidR="009D75A4" w:rsidRPr="008A7EC9">
        <w:t>lui dis-je d</w:t>
      </w:r>
      <w:r>
        <w:t>’</w:t>
      </w:r>
      <w:r w:rsidR="009D75A4" w:rsidRPr="008A7EC9">
        <w:t>une voix un peu tremblante</w:t>
      </w:r>
      <w:r>
        <w:t xml:space="preserve">, </w:t>
      </w:r>
      <w:r w:rsidR="009D75A4" w:rsidRPr="008A7EC9">
        <w:t>pour me faire une réponse au</w:t>
      </w:r>
      <w:r w:rsidR="009D75A4" w:rsidRPr="008A7EC9">
        <w:t>s</w:t>
      </w:r>
      <w:r w:rsidR="009D75A4" w:rsidRPr="008A7EC9">
        <w:t>si catégorique</w:t>
      </w:r>
      <w:r>
        <w:t>.</w:t>
      </w:r>
    </w:p>
    <w:p w14:paraId="2F1E34E7" w14:textId="77777777" w:rsidR="00BF7D4A" w:rsidRDefault="00BF7D4A" w:rsidP="009D75A4">
      <w:r>
        <w:t>— </w:t>
      </w:r>
      <w:r w:rsidR="009D75A4" w:rsidRPr="008A7EC9">
        <w:t>Je les ai</w:t>
      </w:r>
      <w:r>
        <w:t xml:space="preserve">, </w:t>
      </w:r>
      <w:r w:rsidR="009D75A4" w:rsidRPr="008A7EC9">
        <w:t>en effet</w:t>
      </w:r>
      <w:r>
        <w:t xml:space="preserve">, </w:t>
      </w:r>
      <w:r w:rsidR="009D75A4" w:rsidRPr="008A7EC9">
        <w:t>me répondit-il</w:t>
      </w:r>
      <w:r>
        <w:t>.</w:t>
      </w:r>
    </w:p>
    <w:p w14:paraId="1EB12D34" w14:textId="77777777" w:rsidR="00BF7D4A" w:rsidRDefault="00BF7D4A" w:rsidP="009D75A4">
      <w:r>
        <w:t>— </w:t>
      </w:r>
      <w:r w:rsidR="009D75A4" w:rsidRPr="008A7EC9">
        <w:t>Pourriez-vous me dire le sujet de l</w:t>
      </w:r>
      <w:r>
        <w:t>’</w:t>
      </w:r>
      <w:r w:rsidR="009D75A4" w:rsidRPr="008A7EC9">
        <w:t>investigation à laque</w:t>
      </w:r>
      <w:r w:rsidR="009D75A4" w:rsidRPr="008A7EC9">
        <w:t>l</w:t>
      </w:r>
      <w:r w:rsidR="009D75A4" w:rsidRPr="008A7EC9">
        <w:t>le vous venez de vous livrer dans ce livre</w:t>
      </w:r>
      <w:r>
        <w:t> ?</w:t>
      </w:r>
    </w:p>
    <w:p w14:paraId="76DAFFB7" w14:textId="76621D45" w:rsidR="00BF7D4A" w:rsidRDefault="00BF7D4A" w:rsidP="009D75A4">
      <w:r>
        <w:t>— </w:t>
      </w:r>
      <w:r w:rsidR="009D75A4" w:rsidRPr="008A7EC9">
        <w:t>Mon cher enfant</w:t>
      </w:r>
      <w:r>
        <w:t xml:space="preserve">, </w:t>
      </w:r>
      <w:r w:rsidR="009D75A4" w:rsidRPr="008A7EC9">
        <w:t>vous pensez qu</w:t>
      </w:r>
      <w:r>
        <w:t>’</w:t>
      </w:r>
      <w:r w:rsidR="009D75A4" w:rsidRPr="008A7EC9">
        <w:t>il ne peut y avoir dans cet annuaire des maisons régnantes aucun détail de nature à justifier les craintes que peuvent me donner votre sort là-bas</w:t>
      </w:r>
      <w:r>
        <w:t xml:space="preserve"> ; </w:t>
      </w:r>
      <w:r w:rsidR="009D75A4" w:rsidRPr="008A7EC9">
        <w:t>j</w:t>
      </w:r>
      <w:r>
        <w:t>’</w:t>
      </w:r>
      <w:r w:rsidR="009D75A4" w:rsidRPr="008A7EC9">
        <w:t>ai vérifié un nom</w:t>
      </w:r>
      <w:r>
        <w:t xml:space="preserve">, </w:t>
      </w:r>
      <w:r w:rsidR="009D75A4" w:rsidRPr="008A7EC9">
        <w:t>certains souvenirs</w:t>
      </w:r>
      <w:r>
        <w:t xml:space="preserve">, </w:t>
      </w:r>
      <w:r w:rsidR="009D75A4" w:rsidRPr="008A7EC9">
        <w:t>voilà tout</w:t>
      </w:r>
      <w:r>
        <w:t xml:space="preserve">. </w:t>
      </w:r>
      <w:r w:rsidR="009D75A4" w:rsidRPr="008A7EC9">
        <w:t xml:space="preserve">Il est vrai que je possède sur la maison de </w:t>
      </w:r>
      <w:proofErr w:type="spellStart"/>
      <w:r w:rsidR="009D75A4" w:rsidRPr="008A7EC9">
        <w:t>Lautenbourg</w:t>
      </w:r>
      <w:proofErr w:type="spellEnd"/>
      <w:r w:rsidR="009D75A4" w:rsidRPr="008A7EC9">
        <w:t>-Detmold quelques renseignements particuliers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 xml:space="preserve">il serait permis à </w:t>
      </w:r>
      <w:r>
        <w:t>M. de </w:t>
      </w:r>
      <w:r w:rsidR="009D75A4" w:rsidRPr="008A7EC9">
        <w:t>Marçais lui-même d</w:t>
      </w:r>
      <w:r>
        <w:t>’</w:t>
      </w:r>
      <w:r w:rsidR="009D75A4" w:rsidRPr="008A7EC9">
        <w:t>ignorer</w:t>
      </w:r>
      <w:r>
        <w:t xml:space="preserve">, </w:t>
      </w:r>
      <w:r w:rsidR="009D75A4" w:rsidRPr="008A7EC9">
        <w:t>si ce diplomate était doué de plus de per</w:t>
      </w:r>
      <w:r w:rsidR="009D75A4" w:rsidRPr="008A7EC9">
        <w:t>s</w:t>
      </w:r>
      <w:r w:rsidR="009D75A4" w:rsidRPr="008A7EC9">
        <w:t>picacité qu</w:t>
      </w:r>
      <w:r>
        <w:t>’</w:t>
      </w:r>
      <w:r w:rsidR="009D75A4" w:rsidRPr="008A7EC9">
        <w:t>il est réputé en avoir</w:t>
      </w:r>
      <w:r>
        <w:t xml:space="preserve">. </w:t>
      </w:r>
      <w:r w:rsidR="009D75A4" w:rsidRPr="008A7EC9">
        <w:t>D</w:t>
      </w:r>
      <w:r>
        <w:t>’</w:t>
      </w:r>
      <w:r w:rsidR="009D75A4" w:rsidRPr="008A7EC9">
        <w:t>ailleurs</w:t>
      </w:r>
      <w:r>
        <w:t xml:space="preserve">, </w:t>
      </w:r>
      <w:r w:rsidR="009D75A4" w:rsidRPr="008A7EC9">
        <w:t>il n</w:t>
      </w:r>
      <w:r>
        <w:t>’</w:t>
      </w:r>
      <w:r w:rsidR="009D75A4" w:rsidRPr="008A7EC9">
        <w:t>y a pas bien longtemps qu</w:t>
      </w:r>
      <w:r>
        <w:t>’</w:t>
      </w:r>
      <w:r w:rsidR="009D75A4" w:rsidRPr="008A7EC9">
        <w:t xml:space="preserve">il est à </w:t>
      </w:r>
      <w:proofErr w:type="spellStart"/>
      <w:r w:rsidR="009D75A4" w:rsidRPr="008A7EC9">
        <w:t>Lautenbourg</w:t>
      </w:r>
      <w:proofErr w:type="spellEnd"/>
      <w:r>
        <w:t xml:space="preserve">. </w:t>
      </w:r>
      <w:r w:rsidR="009D75A4" w:rsidRPr="008A7EC9">
        <w:t>Il n</w:t>
      </w:r>
      <w:r>
        <w:t>’</w:t>
      </w:r>
      <w:r w:rsidR="009D75A4" w:rsidRPr="008A7EC9">
        <w:t>a pas connu feu le grand-duc Rodolphe</w:t>
      </w:r>
      <w:r>
        <w:t>.</w:t>
      </w:r>
    </w:p>
    <w:p w14:paraId="36AF6561" w14:textId="77777777" w:rsidR="00BF7D4A" w:rsidRDefault="00BF7D4A" w:rsidP="009D75A4">
      <w:r>
        <w:t>— </w:t>
      </w:r>
      <w:r w:rsidR="009D75A4" w:rsidRPr="008A7EC9">
        <w:t>Qui était ce grand-duc Rodolphe</w:t>
      </w:r>
      <w:r>
        <w:t> ?</w:t>
      </w:r>
    </w:p>
    <w:p w14:paraId="4AC00EAC" w14:textId="77777777" w:rsidR="00BF7D4A" w:rsidRDefault="00BF7D4A" w:rsidP="009D75A4">
      <w:r>
        <w:t>— </w:t>
      </w:r>
      <w:r w:rsidR="009D75A4" w:rsidRPr="008A7EC9">
        <w:t>Vous ignorez même ce détail</w:t>
      </w:r>
      <w:r>
        <w:t xml:space="preserve"> ! </w:t>
      </w:r>
      <w:r w:rsidR="009D75A4" w:rsidRPr="008A7EC9">
        <w:t>C</w:t>
      </w:r>
      <w:r>
        <w:t>’</w:t>
      </w:r>
      <w:r w:rsidR="009D75A4" w:rsidRPr="008A7EC9">
        <w:t>était le frère aîné du grand-duc actuel</w:t>
      </w:r>
      <w:r>
        <w:t xml:space="preserve">. </w:t>
      </w:r>
      <w:r w:rsidR="009D75A4" w:rsidRPr="008A7EC9">
        <w:t>Mort il y a quelques années</w:t>
      </w:r>
      <w:r>
        <w:t xml:space="preserve">. </w:t>
      </w:r>
      <w:r w:rsidR="009D75A4" w:rsidRPr="008A7EC9">
        <w:t>Deux ans</w:t>
      </w:r>
      <w:r>
        <w:t xml:space="preserve">, </w:t>
      </w:r>
      <w:r w:rsidR="009D75A4" w:rsidRPr="008A7EC9">
        <w:t>si je ne me trompe</w:t>
      </w:r>
      <w:r>
        <w:t>.</w:t>
      </w:r>
    </w:p>
    <w:p w14:paraId="231BFEA5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sa mort qui a fait hériter le grand-duc Frédéric-Auguste</w:t>
      </w:r>
      <w:r>
        <w:t>.</w:t>
      </w:r>
    </w:p>
    <w:p w14:paraId="47353592" w14:textId="77777777" w:rsidR="00BF7D4A" w:rsidRDefault="00BF7D4A" w:rsidP="009D75A4">
      <w:r>
        <w:t>— </w:t>
      </w:r>
      <w:r w:rsidR="009D75A4" w:rsidRPr="008A7EC9">
        <w:t>Pas directement</w:t>
      </w:r>
      <w:r>
        <w:t xml:space="preserve">. </w:t>
      </w:r>
      <w:r w:rsidR="009D75A4" w:rsidRPr="008A7EC9">
        <w:t>La constitution de l</w:t>
      </w:r>
      <w:r>
        <w:t>’</w:t>
      </w:r>
      <w:r w:rsidR="009D75A4" w:rsidRPr="008A7EC9">
        <w:t xml:space="preserve">État de </w:t>
      </w:r>
      <w:proofErr w:type="spellStart"/>
      <w:r w:rsidR="009D75A4" w:rsidRPr="008A7EC9">
        <w:t>Laute</w:t>
      </w:r>
      <w:r w:rsidR="009D75A4" w:rsidRPr="008A7EC9">
        <w:t>n</w:t>
      </w:r>
      <w:r w:rsidR="009D75A4" w:rsidRPr="008A7EC9">
        <w:t>bourg</w:t>
      </w:r>
      <w:proofErr w:type="spellEnd"/>
      <w:r w:rsidR="009D75A4" w:rsidRPr="008A7EC9">
        <w:t>-Detmold est particulière</w:t>
      </w:r>
      <w:r>
        <w:t xml:space="preserve">. </w:t>
      </w:r>
      <w:r w:rsidR="009D75A4" w:rsidRPr="008A7EC9">
        <w:t>La loi salique n</w:t>
      </w:r>
      <w:r>
        <w:t>’</w:t>
      </w:r>
      <w:r w:rsidR="009D75A4" w:rsidRPr="008A7EC9">
        <w:t>y est pas appl</w:t>
      </w:r>
      <w:r w:rsidR="009D75A4" w:rsidRPr="008A7EC9">
        <w:t>i</w:t>
      </w:r>
      <w:r w:rsidR="009D75A4" w:rsidRPr="008A7EC9">
        <w:t>quée</w:t>
      </w:r>
      <w:r>
        <w:t xml:space="preserve">. </w:t>
      </w:r>
      <w:r w:rsidR="009D75A4" w:rsidRPr="008A7EC9">
        <w:t>La couronne ducale</w:t>
      </w:r>
      <w:r>
        <w:t xml:space="preserve">, </w:t>
      </w:r>
      <w:r w:rsidR="009D75A4" w:rsidRPr="008A7EC9">
        <w:t>à la mort du grand-duc</w:t>
      </w:r>
      <w:r>
        <w:t xml:space="preserve">, </w:t>
      </w:r>
      <w:r w:rsidR="009D75A4" w:rsidRPr="008A7EC9">
        <w:t>revenait à sa femme</w:t>
      </w:r>
      <w:r>
        <w:t> »</w:t>
      </w:r>
      <w:r w:rsidR="009D75A4" w:rsidRPr="008A7EC9">
        <w:t xml:space="preserve"> la grande-duchesse Aurore-Anna-Éléonore</w:t>
      </w:r>
      <w:r>
        <w:t>.</w:t>
      </w:r>
    </w:p>
    <w:p w14:paraId="5CFBD9A1" w14:textId="77777777" w:rsidR="00BF7D4A" w:rsidRDefault="00BF7D4A" w:rsidP="009D75A4">
      <w:r>
        <w:t>— </w:t>
      </w:r>
      <w:r w:rsidR="009D75A4" w:rsidRPr="008A7EC9">
        <w:t>Alors</w:t>
      </w:r>
      <w:r>
        <w:t xml:space="preserve">, </w:t>
      </w:r>
      <w:r w:rsidR="009D75A4" w:rsidRPr="008A7EC9">
        <w:t>elle a épousé son beau-frère</w:t>
      </w:r>
      <w:r>
        <w:t> ?</w:t>
      </w:r>
    </w:p>
    <w:p w14:paraId="4F037F41" w14:textId="77777777" w:rsidR="00BF7D4A" w:rsidRDefault="00BF7D4A" w:rsidP="009D75A4">
      <w:r>
        <w:lastRenderedPageBreak/>
        <w:t>— </w:t>
      </w:r>
      <w:r w:rsidR="009D75A4" w:rsidRPr="008A7EC9">
        <w:t>Exactement</w:t>
      </w:r>
      <w:r>
        <w:t xml:space="preserve">. </w:t>
      </w:r>
      <w:r w:rsidR="009D75A4" w:rsidRPr="008A7EC9">
        <w:t>Et c</w:t>
      </w:r>
      <w:r>
        <w:t>’</w:t>
      </w:r>
      <w:r w:rsidR="009D75A4" w:rsidRPr="008A7EC9">
        <w:t>est ainsi</w:t>
      </w:r>
      <w:r>
        <w:t xml:space="preserve">, </w:t>
      </w:r>
      <w:r w:rsidR="009D75A4" w:rsidRPr="008A7EC9">
        <w:t>comme il n</w:t>
      </w:r>
      <w:r>
        <w:t>’</w:t>
      </w:r>
      <w:r w:rsidR="009D75A4" w:rsidRPr="008A7EC9">
        <w:t>y a pas d</w:t>
      </w:r>
      <w:r>
        <w:t>’</w:t>
      </w:r>
      <w:r w:rsidR="009D75A4" w:rsidRPr="008A7EC9">
        <w:t>enfants du grand-duc Rodolphe</w:t>
      </w:r>
      <w:r>
        <w:t xml:space="preserve">, </w:t>
      </w:r>
      <w:r w:rsidR="009D75A4" w:rsidRPr="008A7EC9">
        <w:t>que votre futur élève</w:t>
      </w:r>
      <w:r>
        <w:t xml:space="preserve">, </w:t>
      </w:r>
      <w:r w:rsidR="009D75A4" w:rsidRPr="008A7EC9">
        <w:t>le duc Joachim</w:t>
      </w:r>
      <w:r>
        <w:t xml:space="preserve">, </w:t>
      </w:r>
      <w:r w:rsidR="009D75A4" w:rsidRPr="008A7EC9">
        <w:t>fils du grand-duc Frédéric-Auguste et d</w:t>
      </w:r>
      <w:r>
        <w:t>’</w:t>
      </w:r>
      <w:r w:rsidR="009D75A4" w:rsidRPr="008A7EC9">
        <w:t>une comtesse allemande quelconque</w:t>
      </w:r>
      <w:r>
        <w:t xml:space="preserve">, </w:t>
      </w:r>
      <w:r w:rsidR="009D75A4" w:rsidRPr="008A7EC9">
        <w:t>est devenu l</w:t>
      </w:r>
      <w:r>
        <w:t>’</w:t>
      </w:r>
      <w:r w:rsidR="009D75A4" w:rsidRPr="008A7EC9">
        <w:t>héritier présomptif de l</w:t>
      </w:r>
      <w:r>
        <w:t>’</w:t>
      </w:r>
      <w:r w:rsidR="009D75A4" w:rsidRPr="008A7EC9">
        <w:t xml:space="preserve">État de </w:t>
      </w:r>
      <w:proofErr w:type="spellStart"/>
      <w:r w:rsidR="009D75A4" w:rsidRPr="008A7EC9">
        <w:t>La</w:t>
      </w:r>
      <w:r w:rsidR="009D75A4" w:rsidRPr="008A7EC9">
        <w:t>u</w:t>
      </w:r>
      <w:r w:rsidR="009D75A4" w:rsidRPr="008A7EC9">
        <w:t>tenbourg</w:t>
      </w:r>
      <w:proofErr w:type="spellEnd"/>
      <w:r w:rsidR="009D75A4" w:rsidRPr="008A7EC9">
        <w:t>-Detmold</w:t>
      </w:r>
      <w:r>
        <w:t xml:space="preserve">. </w:t>
      </w:r>
      <w:r w:rsidR="009D75A4" w:rsidRPr="008A7EC9">
        <w:t>Il faudrait</w:t>
      </w:r>
      <w:r>
        <w:t xml:space="preserve">, </w:t>
      </w:r>
      <w:r w:rsidR="009D75A4" w:rsidRPr="008A7EC9">
        <w:t>pour qu</w:t>
      </w:r>
      <w:r>
        <w:t>’</w:t>
      </w:r>
      <w:r w:rsidR="009D75A4" w:rsidRPr="008A7EC9">
        <w:t>il cessât de l</w:t>
      </w:r>
      <w:r>
        <w:t>’</w:t>
      </w:r>
      <w:r w:rsidR="009D75A4" w:rsidRPr="008A7EC9">
        <w:t>être</w:t>
      </w:r>
      <w:r>
        <w:t xml:space="preserve">, </w:t>
      </w:r>
      <w:r w:rsidR="009D75A4" w:rsidRPr="008A7EC9">
        <w:t>que le mariage de son père avec la grande-duchesse Aurore fût honoré d</w:t>
      </w:r>
      <w:r>
        <w:t>’</w:t>
      </w:r>
      <w:r w:rsidR="009D75A4" w:rsidRPr="008A7EC9">
        <w:t>un gage</w:t>
      </w:r>
      <w:r>
        <w:t xml:space="preserve">, </w:t>
      </w:r>
      <w:r w:rsidR="009D75A4" w:rsidRPr="008A7EC9">
        <w:t>chose qui paraît assez improbable</w:t>
      </w:r>
      <w:r>
        <w:t>.</w:t>
      </w:r>
    </w:p>
    <w:p w14:paraId="2B02940A" w14:textId="77777777" w:rsidR="00BF7D4A" w:rsidRDefault="00BF7D4A" w:rsidP="009D75A4">
      <w:r>
        <w:t>— </w:t>
      </w:r>
      <w:r w:rsidR="009D75A4" w:rsidRPr="008A7EC9">
        <w:t>Il me semble me rappeler</w:t>
      </w:r>
      <w:r>
        <w:t xml:space="preserve">, </w:t>
      </w:r>
      <w:r w:rsidR="009D75A4" w:rsidRPr="008A7EC9">
        <w:t>dis-je</w:t>
      </w:r>
      <w:r>
        <w:t xml:space="preserve">. </w:t>
      </w:r>
      <w:r w:rsidR="009D75A4" w:rsidRPr="008A7EC9">
        <w:t>N</w:t>
      </w:r>
      <w:r>
        <w:t>’</w:t>
      </w:r>
      <w:r w:rsidR="009D75A4" w:rsidRPr="008A7EC9">
        <w:t>y a-t-il pas eu</w:t>
      </w:r>
      <w:r>
        <w:t xml:space="preserve">, </w:t>
      </w:r>
      <w:r w:rsidR="009D75A4" w:rsidRPr="008A7EC9">
        <w:t>il y a deux ou trois ans</w:t>
      </w:r>
      <w:r>
        <w:t xml:space="preserve">, </w:t>
      </w:r>
      <w:r w:rsidR="009D75A4" w:rsidRPr="008A7EC9">
        <w:t>un grand-duc allemand qui s</w:t>
      </w:r>
      <w:r>
        <w:t>’</w:t>
      </w:r>
      <w:r w:rsidR="009D75A4" w:rsidRPr="008A7EC9">
        <w:t>en est allé mo</w:t>
      </w:r>
      <w:r w:rsidR="009D75A4" w:rsidRPr="008A7EC9">
        <w:t>u</w:t>
      </w:r>
      <w:r w:rsidR="009D75A4" w:rsidRPr="008A7EC9">
        <w:t>rir en Afrique</w:t>
      </w:r>
      <w:r>
        <w:t xml:space="preserve">, </w:t>
      </w:r>
      <w:r w:rsidR="009D75A4" w:rsidRPr="008A7EC9">
        <w:t>au Congo</w:t>
      </w:r>
      <w:r>
        <w:t xml:space="preserve">, </w:t>
      </w:r>
      <w:r w:rsidR="009D75A4" w:rsidRPr="008A7EC9">
        <w:t>dans un voyage d</w:t>
      </w:r>
      <w:r>
        <w:t>’</w:t>
      </w:r>
      <w:r w:rsidR="009D75A4" w:rsidRPr="008A7EC9">
        <w:t>études</w:t>
      </w:r>
      <w:r>
        <w:t> ?</w:t>
      </w:r>
    </w:p>
    <w:p w14:paraId="27B60990" w14:textId="1B35F21D" w:rsidR="00BF7D4A" w:rsidRDefault="00BF7D4A" w:rsidP="009D75A4">
      <w:r>
        <w:t>— </w:t>
      </w:r>
      <w:r w:rsidR="009D75A4" w:rsidRPr="008A7EC9">
        <w:t>Exactement</w:t>
      </w:r>
      <w:r>
        <w:t xml:space="preserve">, </w:t>
      </w:r>
      <w:r w:rsidR="009D75A4" w:rsidRPr="008A7EC9">
        <w:t xml:space="preserve">répondit </w:t>
      </w:r>
      <w:r>
        <w:t>M. </w:t>
      </w:r>
      <w:r w:rsidR="009D75A4" w:rsidRPr="008A7EC9">
        <w:t>Thierry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était le grand-duc Rodolphe</w:t>
      </w:r>
      <w:r>
        <w:t xml:space="preserve">. </w:t>
      </w:r>
      <w:r w:rsidR="009D75A4" w:rsidRPr="008A7EC9">
        <w:t>Il avait toujours chéri les études géographiques</w:t>
      </w:r>
      <w:r>
        <w:t xml:space="preserve">. </w:t>
      </w:r>
      <w:r w:rsidR="009D75A4" w:rsidRPr="008A7EC9">
        <w:t>Son voyage n</w:t>
      </w:r>
      <w:r>
        <w:t>’</w:t>
      </w:r>
      <w:r w:rsidR="009D75A4" w:rsidRPr="008A7EC9">
        <w:t>était d</w:t>
      </w:r>
      <w:r>
        <w:t>’</w:t>
      </w:r>
      <w:r w:rsidR="009D75A4" w:rsidRPr="008A7EC9">
        <w:t>ailleurs pas parfaitement désintéressé</w:t>
      </w:r>
      <w:r>
        <w:t xml:space="preserve">. </w:t>
      </w:r>
      <w:r w:rsidR="009D75A4" w:rsidRPr="008A7EC9">
        <w:t>En pe</w:t>
      </w:r>
      <w:r w:rsidR="009D75A4" w:rsidRPr="008A7EC9">
        <w:t>n</w:t>
      </w:r>
      <w:r w:rsidR="009D75A4" w:rsidRPr="008A7EC9">
        <w:t>sant que</w:t>
      </w:r>
      <w:r>
        <w:t xml:space="preserve">, </w:t>
      </w:r>
      <w:r w:rsidR="009D75A4" w:rsidRPr="008A7EC9">
        <w:t>quelques mois après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était Agadir et pour nous la perte du Congo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 xml:space="preserve">ai bien souvent songé que le grand-duc de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était allé accomplir là-bas une mission pour le compte de son auguste cousin</w:t>
      </w:r>
      <w:r>
        <w:t xml:space="preserve">, </w:t>
      </w:r>
      <w:r w:rsidR="009D75A4" w:rsidRPr="008A7EC9">
        <w:t>le Kaiser</w:t>
      </w:r>
      <w:r>
        <w:t xml:space="preserve">. </w:t>
      </w:r>
      <w:r w:rsidR="009D75A4" w:rsidRPr="008A7EC9">
        <w:t>Il n</w:t>
      </w:r>
      <w:r>
        <w:t>’</w:t>
      </w:r>
      <w:r w:rsidR="009D75A4" w:rsidRPr="008A7EC9">
        <w:t>eut d</w:t>
      </w:r>
      <w:r>
        <w:t>’</w:t>
      </w:r>
      <w:r w:rsidR="009D75A4" w:rsidRPr="008A7EC9">
        <w:t>ailleurs pas le temps de la mener à bien</w:t>
      </w:r>
      <w:r>
        <w:t xml:space="preserve">, </w:t>
      </w:r>
      <w:r w:rsidR="009D75A4" w:rsidRPr="008A7EC9">
        <w:t>puisqu</w:t>
      </w:r>
      <w:r>
        <w:t>’</w:t>
      </w:r>
      <w:r w:rsidR="009D75A4" w:rsidRPr="008A7EC9">
        <w:t>il mourut au Congo</w:t>
      </w:r>
      <w:r>
        <w:t xml:space="preserve">, </w:t>
      </w:r>
      <w:r w:rsidR="009D75A4" w:rsidRPr="008A7EC9">
        <w:t>peu de temps après son arrivée</w:t>
      </w:r>
      <w:r>
        <w:t xml:space="preserve">. </w:t>
      </w:r>
      <w:r w:rsidR="009D75A4" w:rsidRPr="008A7EC9">
        <w:t>Il serait curieux</w:t>
      </w:r>
      <w:r>
        <w:t>…</w:t>
      </w:r>
    </w:p>
    <w:p w14:paraId="5AEE02AF" w14:textId="77777777" w:rsidR="00BF7D4A" w:rsidRDefault="00BF7D4A" w:rsidP="009D75A4">
      <w:r>
        <w:t>— </w:t>
      </w:r>
      <w:r w:rsidR="009D75A4" w:rsidRPr="008A7EC9">
        <w:t>Je ne vois pas</w:t>
      </w:r>
      <w:r>
        <w:t xml:space="preserve">, </w:t>
      </w:r>
      <w:r w:rsidR="009D75A4" w:rsidRPr="008A7EC9">
        <w:t>en tout cas</w:t>
      </w:r>
      <w:r>
        <w:t xml:space="preserve">, </w:t>
      </w:r>
      <w:r w:rsidR="009D75A4" w:rsidRPr="008A7EC9">
        <w:t>mon cher maître</w:t>
      </w:r>
      <w:r>
        <w:t xml:space="preserve">, </w:t>
      </w:r>
      <w:r w:rsidR="009D75A4" w:rsidRPr="008A7EC9">
        <w:t>dis-je en l</w:t>
      </w:r>
      <w:r>
        <w:t>’</w:t>
      </w:r>
      <w:r w:rsidR="009D75A4" w:rsidRPr="008A7EC9">
        <w:t>interrompant</w:t>
      </w:r>
      <w:r>
        <w:t xml:space="preserve">, </w:t>
      </w:r>
      <w:r w:rsidR="009D75A4" w:rsidRPr="008A7EC9">
        <w:t>quoi que ce soit</w:t>
      </w:r>
      <w:r>
        <w:t xml:space="preserve">, </w:t>
      </w:r>
      <w:r w:rsidR="009D75A4" w:rsidRPr="008A7EC9">
        <w:t>dans ces histoires</w:t>
      </w:r>
      <w:r>
        <w:t xml:space="preserve">, </w:t>
      </w:r>
      <w:r w:rsidR="009D75A4" w:rsidRPr="008A7EC9">
        <w:t>de nature à justifier les craintes que vous me manifestiez tout à l</w:t>
      </w:r>
      <w:r>
        <w:t>’</w:t>
      </w:r>
      <w:r w:rsidR="009D75A4" w:rsidRPr="008A7EC9">
        <w:t>heure</w:t>
      </w:r>
      <w:r>
        <w:t>.</w:t>
      </w:r>
    </w:p>
    <w:p w14:paraId="6425F761" w14:textId="77777777" w:rsidR="00BF7D4A" w:rsidRDefault="009D75A4" w:rsidP="009D75A4">
      <w:r w:rsidRPr="008A7EC9">
        <w:t>Il parut gêné</w:t>
      </w:r>
      <w:r w:rsidR="00BF7D4A">
        <w:t>.</w:t>
      </w:r>
    </w:p>
    <w:p w14:paraId="789F22C2" w14:textId="77777777" w:rsidR="00BF7D4A" w:rsidRDefault="00BF7D4A" w:rsidP="009D75A4">
      <w:r>
        <w:t>— </w:t>
      </w:r>
      <w:r w:rsidR="009D75A4" w:rsidRPr="008A7EC9">
        <w:t>Mon cher enfant</w:t>
      </w:r>
      <w:r>
        <w:t xml:space="preserve">, </w:t>
      </w:r>
      <w:r w:rsidR="009D75A4" w:rsidRPr="008A7EC9">
        <w:t>me dit-il avec un effort</w:t>
      </w:r>
      <w:r>
        <w:t xml:space="preserve">, </w:t>
      </w:r>
      <w:r w:rsidR="009D75A4" w:rsidRPr="008A7EC9">
        <w:t>le devoir d</w:t>
      </w:r>
      <w:r>
        <w:t>’</w:t>
      </w:r>
      <w:r w:rsidR="009D75A4" w:rsidRPr="008A7EC9">
        <w:t>un historien est évidemment de n</w:t>
      </w:r>
      <w:r>
        <w:t>’</w:t>
      </w:r>
      <w:r w:rsidR="009D75A4" w:rsidRPr="008A7EC9">
        <w:t>accepter pour certain que ce qu</w:t>
      </w:r>
      <w:r>
        <w:t>’</w:t>
      </w:r>
      <w:r w:rsidR="009D75A4" w:rsidRPr="008A7EC9">
        <w:t>il a pu dûment contrôler</w:t>
      </w:r>
      <w:r>
        <w:t xml:space="preserve">. </w:t>
      </w:r>
      <w:r w:rsidR="009D75A4" w:rsidRPr="008A7EC9">
        <w:t>À ce point de vue</w:t>
      </w:r>
      <w:r>
        <w:t xml:space="preserve">, </w:t>
      </w:r>
      <w:r w:rsidR="009D75A4" w:rsidRPr="008A7EC9">
        <w:t>je vous avouerai que je ne sais que des choses assez vagues et difficilement vérifi</w:t>
      </w:r>
      <w:r w:rsidR="009D75A4" w:rsidRPr="008A7EC9">
        <w:t>a</w:t>
      </w:r>
      <w:r w:rsidR="009D75A4" w:rsidRPr="008A7EC9">
        <w:t>bles</w:t>
      </w:r>
      <w:r>
        <w:t xml:space="preserve">. </w:t>
      </w:r>
      <w:r w:rsidR="009D75A4" w:rsidRPr="008A7EC9">
        <w:t>Certains bruits</w:t>
      </w:r>
      <w:r>
        <w:t xml:space="preserve">, </w:t>
      </w:r>
      <w:r w:rsidR="009D75A4" w:rsidRPr="008A7EC9">
        <w:t>certaines allusions</w:t>
      </w:r>
      <w:r>
        <w:t xml:space="preserve">, </w:t>
      </w:r>
      <w:r w:rsidR="009D75A4" w:rsidRPr="008A7EC9">
        <w:t>quelques détails enfin que m</w:t>
      </w:r>
      <w:r>
        <w:t>’</w:t>
      </w:r>
      <w:r w:rsidR="009D75A4" w:rsidRPr="008A7EC9">
        <w:t xml:space="preserve">a donnés il y a quelque temps un </w:t>
      </w:r>
      <w:r w:rsidR="009D75A4" w:rsidRPr="008A7EC9">
        <w:lastRenderedPageBreak/>
        <w:t>ami dont je dois taire le nom</w:t>
      </w:r>
      <w:r>
        <w:t xml:space="preserve">, </w:t>
      </w:r>
      <w:r w:rsidR="009D75A4" w:rsidRPr="008A7EC9">
        <w:t>et c</w:t>
      </w:r>
      <w:r>
        <w:t>’</w:t>
      </w:r>
      <w:r w:rsidR="009D75A4" w:rsidRPr="008A7EC9">
        <w:t>est tout</w:t>
      </w:r>
      <w:r>
        <w:t xml:space="preserve">. </w:t>
      </w:r>
      <w:r w:rsidR="009D75A4" w:rsidRPr="008A7EC9">
        <w:t>Mais je crois assez le proverbe selon lequel il n</w:t>
      </w:r>
      <w:r>
        <w:t>’</w:t>
      </w:r>
      <w:r w:rsidR="009D75A4" w:rsidRPr="008A7EC9">
        <w:t>y a pas de fumée sans feu</w:t>
      </w:r>
      <w:r>
        <w:t>.</w:t>
      </w:r>
    </w:p>
    <w:p w14:paraId="487A51B2" w14:textId="77777777" w:rsidR="00BF7D4A" w:rsidRDefault="00BF7D4A" w:rsidP="009D75A4">
      <w:r>
        <w:t>— </w:t>
      </w:r>
      <w:r w:rsidR="009D75A4" w:rsidRPr="008A7EC9">
        <w:t>Ne pourriez-vous un peu plus me préciser l</w:t>
      </w:r>
      <w:r>
        <w:t>’</w:t>
      </w:r>
      <w:r w:rsidR="009D75A4" w:rsidRPr="008A7EC9">
        <w:t>objet de ces bruits</w:t>
      </w:r>
      <w:r>
        <w:t> ?</w:t>
      </w:r>
    </w:p>
    <w:p w14:paraId="7E0DACD0" w14:textId="77777777" w:rsidR="00BF7D4A" w:rsidRDefault="00BF7D4A" w:rsidP="009D75A4">
      <w:r>
        <w:t>— </w:t>
      </w:r>
      <w:r w:rsidR="009D75A4" w:rsidRPr="008A7EC9">
        <w:t>Vous garderez absolument cela pour vous</w:t>
      </w:r>
      <w:r>
        <w:t xml:space="preserve">, </w:t>
      </w:r>
      <w:r w:rsidR="009D75A4" w:rsidRPr="008A7EC9">
        <w:t>me dit-il</w:t>
      </w:r>
      <w:r>
        <w:t xml:space="preserve">, </w:t>
      </w:r>
      <w:r w:rsidR="009D75A4" w:rsidRPr="008A7EC9">
        <w:t>vous me le promettez</w:t>
      </w:r>
      <w:r>
        <w:t> ?</w:t>
      </w:r>
    </w:p>
    <w:p w14:paraId="6C390891" w14:textId="77777777" w:rsidR="00BF7D4A" w:rsidRDefault="00BF7D4A" w:rsidP="009D75A4">
      <w:r>
        <w:t>— </w:t>
      </w:r>
      <w:r w:rsidR="009D75A4" w:rsidRPr="008A7EC9">
        <w:t>Je vous en donne ma parole</w:t>
      </w:r>
      <w:r>
        <w:t>.</w:t>
      </w:r>
    </w:p>
    <w:p w14:paraId="28C9F27D" w14:textId="77777777" w:rsidR="00BF7D4A" w:rsidRDefault="00BF7D4A" w:rsidP="009D75A4">
      <w:r>
        <w:t>— </w:t>
      </w:r>
      <w:r w:rsidR="009D75A4" w:rsidRPr="008A7EC9">
        <w:t>Eh bien</w:t>
      </w:r>
      <w:r>
        <w:t xml:space="preserve">, </w:t>
      </w:r>
      <w:r w:rsidR="009D75A4" w:rsidRPr="008A7EC9">
        <w:t>il paraît qu</w:t>
      </w:r>
      <w:r>
        <w:t>’</w:t>
      </w:r>
      <w:r w:rsidR="009D75A4" w:rsidRPr="008A7EC9">
        <w:t xml:space="preserve">on ne meurt pas toujours de mort naturelle à la cour de </w:t>
      </w:r>
      <w:proofErr w:type="spellStart"/>
      <w:r w:rsidR="009D75A4" w:rsidRPr="008A7EC9">
        <w:t>Lautenbourg</w:t>
      </w:r>
      <w:proofErr w:type="spellEnd"/>
      <w:r w:rsidR="009D75A4" w:rsidRPr="008A7EC9">
        <w:t>-Detmold</w:t>
      </w:r>
      <w:r>
        <w:t>.</w:t>
      </w:r>
    </w:p>
    <w:p w14:paraId="4FC7445D" w14:textId="77777777" w:rsidR="00BF7D4A" w:rsidRDefault="009D75A4" w:rsidP="009D75A4">
      <w:r w:rsidRPr="008A7EC9">
        <w:t>Ma curiosité était à son comble</w:t>
      </w:r>
      <w:r w:rsidR="00BF7D4A">
        <w:t>.</w:t>
      </w:r>
    </w:p>
    <w:p w14:paraId="6C0A8186" w14:textId="77777777" w:rsidR="00BF7D4A" w:rsidRDefault="00BF7D4A" w:rsidP="009D75A4">
      <w:r>
        <w:t>— </w:t>
      </w:r>
      <w:r w:rsidR="009D75A4" w:rsidRPr="008A7EC9">
        <w:t>Qu</w:t>
      </w:r>
      <w:r>
        <w:t>’</w:t>
      </w:r>
      <w:r w:rsidR="009D75A4" w:rsidRPr="008A7EC9">
        <w:t>est-ce à dire</w:t>
      </w:r>
      <w:r>
        <w:t xml:space="preserve"> ? </w:t>
      </w:r>
      <w:r w:rsidR="009D75A4" w:rsidRPr="008A7EC9">
        <w:t>demandai-je</w:t>
      </w:r>
      <w:r>
        <w:t>.</w:t>
      </w:r>
    </w:p>
    <w:p w14:paraId="338D5E17" w14:textId="77777777" w:rsidR="00BF7D4A" w:rsidRDefault="00BF7D4A" w:rsidP="009D75A4">
      <w:r>
        <w:t>— </w:t>
      </w:r>
      <w:r w:rsidR="009D75A4" w:rsidRPr="008A7EC9">
        <w:t>Hélas</w:t>
      </w:r>
      <w:r>
        <w:t xml:space="preserve">, </w:t>
      </w:r>
      <w:r w:rsidR="009D75A4" w:rsidRPr="008A7EC9">
        <w:t>ou plutôt heureusement</w:t>
      </w:r>
      <w:r>
        <w:t xml:space="preserve">, </w:t>
      </w:r>
      <w:r w:rsidR="009D75A4" w:rsidRPr="008A7EC9">
        <w:t>rien de précis</w:t>
      </w:r>
      <w:r>
        <w:t xml:space="preserve">. </w:t>
      </w:r>
      <w:r w:rsidR="009D75A4" w:rsidRPr="008A7EC9">
        <w:t>Mais enfin on est bien forcé de constater que deux personnes séparaient de la couronne le duc Frédéric-Auguste</w:t>
      </w:r>
      <w:r>
        <w:t>.</w:t>
      </w:r>
    </w:p>
    <w:p w14:paraId="51C186F8" w14:textId="77777777" w:rsidR="00BF7D4A" w:rsidRDefault="00BF7D4A" w:rsidP="009D75A4">
      <w:r>
        <w:t>— </w:t>
      </w:r>
      <w:r w:rsidR="009D75A4" w:rsidRPr="008A7EC9">
        <w:t>Puisque le grand-duc Rodolphe est mort d</w:t>
      </w:r>
      <w:r>
        <w:t>’</w:t>
      </w:r>
      <w:r w:rsidR="009D75A4" w:rsidRPr="008A7EC9">
        <w:t>insolation au Congo</w:t>
      </w:r>
      <w:r>
        <w:t xml:space="preserve">, </w:t>
      </w:r>
      <w:r w:rsidR="009D75A4" w:rsidRPr="008A7EC9">
        <w:t>dis-je</w:t>
      </w:r>
      <w:r>
        <w:t xml:space="preserve"> : </w:t>
      </w:r>
      <w:r w:rsidR="009D75A4" w:rsidRPr="008A7EC9">
        <w:t>tous les journaux l</w:t>
      </w:r>
      <w:r>
        <w:t>’</w:t>
      </w:r>
      <w:r w:rsidR="009D75A4" w:rsidRPr="008A7EC9">
        <w:t>ont raconté</w:t>
      </w:r>
      <w:r>
        <w:t>.</w:t>
      </w:r>
    </w:p>
    <w:p w14:paraId="766E2FCF" w14:textId="77777777" w:rsidR="00BF7D4A" w:rsidRDefault="00BF7D4A" w:rsidP="009D75A4">
      <w:r>
        <w:t>— </w:t>
      </w:r>
      <w:r w:rsidR="009D75A4" w:rsidRPr="008A7EC9">
        <w:t>Évidemment</w:t>
      </w:r>
      <w:r>
        <w:t xml:space="preserve">. </w:t>
      </w:r>
      <w:r w:rsidR="009D75A4" w:rsidRPr="008A7EC9">
        <w:t>Cette mort-là fut naturelle</w:t>
      </w:r>
      <w:r>
        <w:t xml:space="preserve">. </w:t>
      </w:r>
      <w:r w:rsidR="009D75A4" w:rsidRPr="008A7EC9">
        <w:t>On ne peut pas</w:t>
      </w:r>
      <w:r>
        <w:t xml:space="preserve">, </w:t>
      </w:r>
      <w:r w:rsidR="009D75A4" w:rsidRPr="008A7EC9">
        <w:t>paraît-il</w:t>
      </w:r>
      <w:r>
        <w:t xml:space="preserve">, </w:t>
      </w:r>
      <w:r w:rsidR="009D75A4" w:rsidRPr="008A7EC9">
        <w:t xml:space="preserve">en dire autant de celle de la comtesse de </w:t>
      </w:r>
      <w:proofErr w:type="spellStart"/>
      <w:r w:rsidR="009D75A4" w:rsidRPr="008A7EC9">
        <w:t>Tepwitz</w:t>
      </w:r>
      <w:proofErr w:type="spellEnd"/>
      <w:r>
        <w:t xml:space="preserve">, </w:t>
      </w:r>
      <w:r w:rsidR="009D75A4" w:rsidRPr="008A7EC9">
        <w:t>la première femme du grand-duc actuel</w:t>
      </w:r>
      <w:r>
        <w:t xml:space="preserve">, </w:t>
      </w:r>
      <w:r w:rsidR="009D75A4" w:rsidRPr="008A7EC9">
        <w:t>la mère du duc héritier Joachim</w:t>
      </w:r>
      <w:r>
        <w:t>.</w:t>
      </w:r>
    </w:p>
    <w:p w14:paraId="67282F18" w14:textId="77777777" w:rsidR="00BF7D4A" w:rsidRDefault="00BF7D4A" w:rsidP="009D75A4">
      <w:r>
        <w:t>— </w:t>
      </w:r>
      <w:r w:rsidR="009D75A4" w:rsidRPr="008A7EC9">
        <w:t>Est-ce donc au grand-duc qu</w:t>
      </w:r>
      <w:r>
        <w:t>’</w:t>
      </w:r>
      <w:r w:rsidR="009D75A4" w:rsidRPr="008A7EC9">
        <w:t>on impute cette mort</w:t>
      </w:r>
      <w:r>
        <w:t> ?</w:t>
      </w:r>
    </w:p>
    <w:p w14:paraId="1E32EF00" w14:textId="38F72CA6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un homme bien curieux</w:t>
      </w:r>
      <w:r>
        <w:t xml:space="preserve">, </w:t>
      </w:r>
      <w:r w:rsidR="009D75A4" w:rsidRPr="008A7EC9">
        <w:t xml:space="preserve">reprit </w:t>
      </w:r>
      <w:r>
        <w:t>M. </w:t>
      </w:r>
      <w:r w:rsidR="009D75A4" w:rsidRPr="008A7EC9">
        <w:t>Thierry</w:t>
      </w:r>
      <w:r>
        <w:t xml:space="preserve">, </w:t>
      </w:r>
      <w:r w:rsidR="009D75A4" w:rsidRPr="008A7EC9">
        <w:t>que le grand-duc Frédéric-Auguste</w:t>
      </w:r>
      <w:r>
        <w:t xml:space="preserve">. </w:t>
      </w:r>
      <w:r w:rsidR="009D75A4" w:rsidRPr="008A7EC9">
        <w:t>Intelligent</w:t>
      </w:r>
      <w:r>
        <w:t xml:space="preserve">, </w:t>
      </w:r>
      <w:r w:rsidR="009D75A4" w:rsidRPr="008A7EC9">
        <w:t>fort instruit</w:t>
      </w:r>
      <w:r>
        <w:t xml:space="preserve">, </w:t>
      </w:r>
      <w:r w:rsidR="009D75A4" w:rsidRPr="008A7EC9">
        <w:t>mais d</w:t>
      </w:r>
      <w:r>
        <w:t>’</w:t>
      </w:r>
      <w:r w:rsidR="009D75A4" w:rsidRPr="008A7EC9">
        <w:t>une dissimulation redoutable</w:t>
      </w:r>
      <w:r>
        <w:t xml:space="preserve">. </w:t>
      </w:r>
      <w:r w:rsidR="009D75A4" w:rsidRPr="008A7EC9">
        <w:t>Joue-t-il pour lui</w:t>
      </w:r>
      <w:r>
        <w:t xml:space="preserve"> ? </w:t>
      </w:r>
      <w:r w:rsidR="009D75A4" w:rsidRPr="008A7EC9">
        <w:t>Pour le compte du roi de Wurtemberg</w:t>
      </w:r>
      <w:r>
        <w:t xml:space="preserve">, </w:t>
      </w:r>
      <w:r w:rsidR="009D75A4" w:rsidRPr="008A7EC9">
        <w:t>son suzerain direct</w:t>
      </w:r>
      <w:r>
        <w:t xml:space="preserve"> ? </w:t>
      </w:r>
      <w:r w:rsidR="009D75A4" w:rsidRPr="008A7EC9">
        <w:t>De l</w:t>
      </w:r>
      <w:r>
        <w:t>’</w:t>
      </w:r>
      <w:r w:rsidR="009D75A4" w:rsidRPr="008A7EC9">
        <w:t>empereur</w:t>
      </w:r>
      <w:r>
        <w:t xml:space="preserve"> ? </w:t>
      </w:r>
      <w:r w:rsidR="009D75A4" w:rsidRPr="008A7EC9">
        <w:t>J</w:t>
      </w:r>
      <w:r>
        <w:t>’</w:t>
      </w:r>
      <w:r w:rsidR="009D75A4" w:rsidRPr="008A7EC9">
        <w:t xml:space="preserve">ai étudié la question au point de vue politique </w:t>
      </w:r>
      <w:r w:rsidR="009D75A4" w:rsidRPr="008A7EC9">
        <w:lastRenderedPageBreak/>
        <w:t>a</w:t>
      </w:r>
      <w:r w:rsidR="009D75A4" w:rsidRPr="008A7EC9">
        <w:t>l</w:t>
      </w:r>
      <w:r w:rsidR="009D75A4" w:rsidRPr="008A7EC9">
        <w:t>lemand</w:t>
      </w:r>
      <w:r>
        <w:t xml:space="preserve">. </w:t>
      </w:r>
      <w:r w:rsidR="009D75A4" w:rsidRPr="008A7EC9">
        <w:t>Elle n</w:t>
      </w:r>
      <w:r>
        <w:t>’</w:t>
      </w:r>
      <w:r w:rsidR="009D75A4" w:rsidRPr="008A7EC9">
        <w:t>est pas simple</w:t>
      </w:r>
      <w:r>
        <w:t xml:space="preserve">. </w:t>
      </w:r>
      <w:r w:rsidR="009D75A4" w:rsidRPr="008A7EC9">
        <w:t>Frédéric-Auguste est ambitieux</w:t>
      </w:r>
      <w:r>
        <w:t xml:space="preserve">. </w:t>
      </w:r>
      <w:r w:rsidR="009D75A4" w:rsidRPr="008A7EC9">
        <w:t>Et je crois qu</w:t>
      </w:r>
      <w:r>
        <w:t>’</w:t>
      </w:r>
      <w:r w:rsidR="009D75A4" w:rsidRPr="008A7EC9">
        <w:t>il ne recule devant aucun moyen</w:t>
      </w:r>
      <w:r>
        <w:t>.</w:t>
      </w:r>
    </w:p>
    <w:p w14:paraId="7315041C" w14:textId="77777777" w:rsidR="00BF7D4A" w:rsidRDefault="00BF7D4A" w:rsidP="009D75A4">
      <w:r>
        <w:t>— </w:t>
      </w:r>
      <w:r w:rsidR="009D75A4" w:rsidRPr="008A7EC9">
        <w:t>Il a dû tenir compte</w:t>
      </w:r>
      <w:r>
        <w:t xml:space="preserve">, </w:t>
      </w:r>
      <w:r w:rsidR="009D75A4" w:rsidRPr="008A7EC9">
        <w:t>dans ses calculs</w:t>
      </w:r>
      <w:r>
        <w:t xml:space="preserve">, </w:t>
      </w:r>
      <w:r w:rsidR="009D75A4" w:rsidRPr="008A7EC9">
        <w:t>de la grande-duchesse héritière</w:t>
      </w:r>
      <w:r>
        <w:t xml:space="preserve">, </w:t>
      </w:r>
      <w:r w:rsidR="009D75A4" w:rsidRPr="008A7EC9">
        <w:t>dis-je</w:t>
      </w:r>
      <w:r>
        <w:t xml:space="preserve">. </w:t>
      </w:r>
      <w:r w:rsidR="009D75A4" w:rsidRPr="008A7EC9">
        <w:t>Il lui a fallu pourtant son consent</w:t>
      </w:r>
      <w:r w:rsidR="009D75A4" w:rsidRPr="008A7EC9">
        <w:t>e</w:t>
      </w:r>
      <w:r w:rsidR="009D75A4" w:rsidRPr="008A7EC9">
        <w:t>ment pour l</w:t>
      </w:r>
      <w:r>
        <w:t>’</w:t>
      </w:r>
      <w:r w:rsidR="009D75A4" w:rsidRPr="008A7EC9">
        <w:t>épouser</w:t>
      </w:r>
      <w:r>
        <w:t>.</w:t>
      </w:r>
    </w:p>
    <w:p w14:paraId="57E19224" w14:textId="18C2D435" w:rsidR="00BF7D4A" w:rsidRDefault="00BF7D4A" w:rsidP="009D75A4">
      <w:r>
        <w:t>M. </w:t>
      </w:r>
      <w:r w:rsidR="009D75A4" w:rsidRPr="008A7EC9">
        <w:t>Thierry eut un sourire</w:t>
      </w:r>
      <w:r>
        <w:t>.</w:t>
      </w:r>
    </w:p>
    <w:p w14:paraId="1D434D09" w14:textId="77777777" w:rsidR="00BF7D4A" w:rsidRDefault="00BF7D4A" w:rsidP="009D75A4">
      <w:r>
        <w:t>— </w:t>
      </w:r>
      <w:r w:rsidR="009D75A4" w:rsidRPr="008A7EC9">
        <w:t>Ils pouvaient être d</w:t>
      </w:r>
      <w:r>
        <w:t>’</w:t>
      </w:r>
      <w:r w:rsidR="009D75A4" w:rsidRPr="008A7EC9">
        <w:t>accord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avoue ne pas connaître ce côté de la question</w:t>
      </w:r>
      <w:r>
        <w:t xml:space="preserve">. </w:t>
      </w:r>
      <w:r w:rsidR="009D75A4" w:rsidRPr="008A7EC9">
        <w:t>Je ne sais rien de la grande-duchesse</w:t>
      </w:r>
      <w:r>
        <w:t xml:space="preserve">, </w:t>
      </w:r>
      <w:r w:rsidR="009D75A4" w:rsidRPr="008A7EC9">
        <w:t>si ce n</w:t>
      </w:r>
      <w:r>
        <w:t>’</w:t>
      </w:r>
      <w:r w:rsidR="009D75A4" w:rsidRPr="008A7EC9">
        <w:t>est son âge</w:t>
      </w:r>
      <w:r>
        <w:t xml:space="preserve">, </w:t>
      </w:r>
      <w:r w:rsidR="009D75A4" w:rsidRPr="008A7EC9">
        <w:t>dit-il en reprenant son livre bleu et or</w:t>
      </w:r>
      <w:r>
        <w:t xml:space="preserve">, </w:t>
      </w:r>
      <w:r w:rsidR="009D75A4" w:rsidRPr="008A7EC9">
        <w:t>ses pr</w:t>
      </w:r>
      <w:r w:rsidR="009D75A4" w:rsidRPr="008A7EC9">
        <w:t>é</w:t>
      </w:r>
      <w:r w:rsidR="009D75A4" w:rsidRPr="008A7EC9">
        <w:t>noms</w:t>
      </w:r>
      <w:r>
        <w:t xml:space="preserve"> : </w:t>
      </w:r>
      <w:r w:rsidR="009D75A4" w:rsidRPr="008A7EC9">
        <w:t>Aurore-Anna-Éléonore</w:t>
      </w:r>
      <w:r>
        <w:t xml:space="preserve"> ; </w:t>
      </w:r>
      <w:r w:rsidR="009D75A4" w:rsidRPr="008A7EC9">
        <w:t>son origine russe et qu</w:t>
      </w:r>
      <w:r>
        <w:t>’</w:t>
      </w:r>
      <w:r w:rsidR="009D75A4" w:rsidRPr="008A7EC9">
        <w:t xml:space="preserve">elle est née princesse </w:t>
      </w:r>
      <w:proofErr w:type="spellStart"/>
      <w:r w:rsidR="009D75A4" w:rsidRPr="008A7EC9">
        <w:t>Tumène</w:t>
      </w:r>
      <w:proofErr w:type="spellEnd"/>
      <w:r>
        <w:t xml:space="preserve">. </w:t>
      </w:r>
      <w:r w:rsidR="009D75A4" w:rsidRPr="008A7EC9">
        <w:t xml:space="preserve">Les </w:t>
      </w:r>
      <w:proofErr w:type="spellStart"/>
      <w:r w:rsidR="009D75A4" w:rsidRPr="008A7EC9">
        <w:t>Tumène</w:t>
      </w:r>
      <w:proofErr w:type="spellEnd"/>
      <w:r w:rsidR="009D75A4" w:rsidRPr="008A7EC9">
        <w:t xml:space="preserve"> sont les seigneurs les plus puissants du gouvernement d</w:t>
      </w:r>
      <w:r>
        <w:t>’</w:t>
      </w:r>
      <w:r w:rsidR="009D75A4" w:rsidRPr="008A7EC9">
        <w:t>Astrakan</w:t>
      </w:r>
      <w:r>
        <w:t xml:space="preserve">. </w:t>
      </w:r>
      <w:r w:rsidR="009D75A4" w:rsidRPr="008A7EC9">
        <w:t>A-t-elle joué d</w:t>
      </w:r>
      <w:r>
        <w:t>’</w:t>
      </w:r>
      <w:r w:rsidR="009D75A4" w:rsidRPr="008A7EC9">
        <w:t>accord avec le grand-duc actuel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possible</w:t>
      </w:r>
      <w:r>
        <w:t xml:space="preserve">. </w:t>
      </w:r>
      <w:r w:rsidR="009D75A4" w:rsidRPr="008A7EC9">
        <w:t>Vous savez cependant que la raison d</w:t>
      </w:r>
      <w:r>
        <w:t>’</w:t>
      </w:r>
      <w:r w:rsidR="009D75A4" w:rsidRPr="008A7EC9">
        <w:t>État entraîne parfois bien des mariages</w:t>
      </w:r>
      <w:r>
        <w:t xml:space="preserve">. </w:t>
      </w:r>
      <w:r w:rsidR="009D75A4" w:rsidRPr="008A7EC9">
        <w:t>Mais</w:t>
      </w:r>
      <w:r>
        <w:t xml:space="preserve">, </w:t>
      </w:r>
      <w:r w:rsidR="009D75A4" w:rsidRPr="008A7EC9">
        <w:t>encore une fois</w:t>
      </w:r>
      <w:r>
        <w:t xml:space="preserve">, </w:t>
      </w:r>
      <w:r w:rsidR="009D75A4" w:rsidRPr="008A7EC9">
        <w:t>je ne sais rien d</w:t>
      </w:r>
      <w:r>
        <w:t>’</w:t>
      </w:r>
      <w:r w:rsidR="009D75A4" w:rsidRPr="008A7EC9">
        <w:t>elle</w:t>
      </w:r>
      <w:r>
        <w:t>.</w:t>
      </w:r>
    </w:p>
    <w:p w14:paraId="2584F67A" w14:textId="77777777" w:rsidR="00BF7D4A" w:rsidRDefault="00BF7D4A" w:rsidP="009D75A4">
      <w:r>
        <w:t>— </w:t>
      </w:r>
      <w:r w:rsidR="009D75A4" w:rsidRPr="008A7EC9">
        <w:t>Tout cela ne me paraît pas bien clair</w:t>
      </w:r>
      <w:r>
        <w:t xml:space="preserve">, </w:t>
      </w:r>
      <w:r w:rsidR="009D75A4" w:rsidRPr="008A7EC9">
        <w:t>dis-je</w:t>
      </w:r>
      <w:r>
        <w:t xml:space="preserve">, </w:t>
      </w:r>
      <w:r w:rsidR="009D75A4" w:rsidRPr="008A7EC9">
        <w:t>un peu déçu</w:t>
      </w:r>
      <w:r>
        <w:t xml:space="preserve">. </w:t>
      </w:r>
      <w:r w:rsidR="009D75A4" w:rsidRPr="008A7EC9">
        <w:t>Mais de toute façon</w:t>
      </w:r>
      <w:r>
        <w:t xml:space="preserve">, </w:t>
      </w:r>
      <w:r w:rsidR="009D75A4" w:rsidRPr="008A7EC9">
        <w:t>je ne vois pas en quoi un modeste préce</w:t>
      </w:r>
      <w:r w:rsidR="009D75A4" w:rsidRPr="008A7EC9">
        <w:t>p</w:t>
      </w:r>
      <w:r w:rsidR="009D75A4" w:rsidRPr="008A7EC9">
        <w:t>teur pourrait avoir à souffrir des démêlés de ces hauts perso</w:t>
      </w:r>
      <w:r w:rsidR="009D75A4" w:rsidRPr="008A7EC9">
        <w:t>n</w:t>
      </w:r>
      <w:r w:rsidR="009D75A4" w:rsidRPr="008A7EC9">
        <w:t>nages</w:t>
      </w:r>
      <w:r>
        <w:t>.</w:t>
      </w:r>
    </w:p>
    <w:p w14:paraId="3C3824AA" w14:textId="77777777" w:rsidR="00BF7D4A" w:rsidRDefault="00BF7D4A" w:rsidP="009D75A4">
      <w:r>
        <w:t>— </w:t>
      </w:r>
      <w:r w:rsidR="009D75A4" w:rsidRPr="008A7EC9">
        <w:t>Ce que vous dites a une apparence de raison</w:t>
      </w:r>
      <w:r>
        <w:t xml:space="preserve">. </w:t>
      </w:r>
      <w:r w:rsidR="009D75A4" w:rsidRPr="008A7EC9">
        <w:t>Sait-on c</w:t>
      </w:r>
      <w:r w:rsidR="009D75A4" w:rsidRPr="008A7EC9">
        <w:t>e</w:t>
      </w:r>
      <w:r w:rsidR="009D75A4" w:rsidRPr="008A7EC9">
        <w:t>pendant jamais ce qu</w:t>
      </w:r>
      <w:r>
        <w:t>’</w:t>
      </w:r>
      <w:r w:rsidR="009D75A4" w:rsidRPr="008A7EC9">
        <w:t>il peut advenir au milieu de ces louches a</w:t>
      </w:r>
      <w:r w:rsidR="009D75A4" w:rsidRPr="008A7EC9">
        <w:t>f</w:t>
      </w:r>
      <w:r w:rsidR="009D75A4" w:rsidRPr="008A7EC9">
        <w:t>faires</w:t>
      </w:r>
      <w:r>
        <w:t xml:space="preserve"> ? </w:t>
      </w:r>
      <w:r w:rsidR="009D75A4" w:rsidRPr="008A7EC9">
        <w:t>On se trouve parfois mêlé</w:t>
      </w:r>
      <w:r>
        <w:t xml:space="preserve">, </w:t>
      </w:r>
      <w:r w:rsidR="009D75A4" w:rsidRPr="008A7EC9">
        <w:t>sans le savoir</w:t>
      </w:r>
      <w:r>
        <w:t xml:space="preserve">, </w:t>
      </w:r>
      <w:r w:rsidR="009D75A4" w:rsidRPr="008A7EC9">
        <w:t>à bien des i</w:t>
      </w:r>
      <w:r w:rsidR="009D75A4" w:rsidRPr="008A7EC9">
        <w:t>n</w:t>
      </w:r>
      <w:r w:rsidR="009D75A4" w:rsidRPr="008A7EC9">
        <w:t>trigues</w:t>
      </w:r>
      <w:r>
        <w:t xml:space="preserve"> ; </w:t>
      </w:r>
      <w:r w:rsidR="009D75A4" w:rsidRPr="008A7EC9">
        <w:t>et savez-vous même ce qu</w:t>
      </w:r>
      <w:r>
        <w:t>’</w:t>
      </w:r>
      <w:r w:rsidR="009D75A4" w:rsidRPr="008A7EC9">
        <w:t>on attend de vous là-bas</w:t>
      </w:r>
      <w:r>
        <w:t xml:space="preserve"> ? </w:t>
      </w:r>
      <w:r w:rsidR="009D75A4" w:rsidRPr="008A7EC9">
        <w:t>Tenez</w:t>
      </w:r>
      <w:r>
        <w:t xml:space="preserve">, </w:t>
      </w:r>
      <w:r w:rsidR="009D75A4" w:rsidRPr="008A7EC9">
        <w:t>je vous dirai le fond de ma pensée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1</w:t>
      </w:r>
      <w:r w:rsidRPr="008A7EC9">
        <w:t>0</w:t>
      </w:r>
      <w:r>
        <w:t>.</w:t>
      </w:r>
      <w:r w:rsidRPr="008A7EC9">
        <w:t>0</w:t>
      </w:r>
      <w:r w:rsidR="009D75A4" w:rsidRPr="008A7EC9">
        <w:t>00 marks d</w:t>
      </w:r>
      <w:r>
        <w:t>’</w:t>
      </w:r>
      <w:r w:rsidR="009D75A4" w:rsidRPr="008A7EC9">
        <w:t>appointements qui vous sont offerts</w:t>
      </w:r>
      <w:r>
        <w:t xml:space="preserve">, </w:t>
      </w:r>
      <w:r w:rsidR="009D75A4" w:rsidRPr="008A7EC9">
        <w:t>n</w:t>
      </w:r>
      <w:r>
        <w:t>’</w:t>
      </w:r>
      <w:r w:rsidR="009D75A4" w:rsidRPr="008A7EC9">
        <w:t>est-ce pas</w:t>
      </w:r>
      <w:r>
        <w:t xml:space="preserve"> ? </w:t>
      </w:r>
      <w:r w:rsidR="009D75A4" w:rsidRPr="008A7EC9">
        <w:t>Eh bien</w:t>
      </w:r>
      <w:r>
        <w:t xml:space="preserve">, </w:t>
      </w:r>
      <w:r w:rsidR="009D75A4" w:rsidRPr="008A7EC9">
        <w:t>je ne puis m</w:t>
      </w:r>
      <w:r>
        <w:t>’</w:t>
      </w:r>
      <w:r w:rsidR="009D75A4" w:rsidRPr="008A7EC9">
        <w:t>empêcher de trouver ce chiffre exagéré</w:t>
      </w:r>
      <w:r>
        <w:t xml:space="preserve">. </w:t>
      </w:r>
      <w:r w:rsidR="009D75A4" w:rsidRPr="008A7EC9">
        <w:t xml:space="preserve">Votre ami </w:t>
      </w:r>
      <w:proofErr w:type="spellStart"/>
      <w:r w:rsidR="009D75A4" w:rsidRPr="008A7EC9">
        <w:t>Bouvelet</w:t>
      </w:r>
      <w:proofErr w:type="spellEnd"/>
      <w:r>
        <w:t xml:space="preserve">, </w:t>
      </w:r>
      <w:r w:rsidR="009D75A4" w:rsidRPr="008A7EC9">
        <w:t>normalien et agrégé</w:t>
      </w:r>
      <w:r>
        <w:t xml:space="preserve">, </w:t>
      </w:r>
      <w:r w:rsidR="009D75A4" w:rsidRPr="008A7EC9">
        <w:t>n</w:t>
      </w:r>
      <w:r>
        <w:t>’</w:t>
      </w:r>
      <w:r w:rsidR="009D75A4" w:rsidRPr="008A7EC9">
        <w:t xml:space="preserve">en avait que </w:t>
      </w:r>
      <w:r w:rsidRPr="008A7EC9">
        <w:t>8</w:t>
      </w:r>
      <w:r>
        <w:t>.</w:t>
      </w:r>
      <w:r w:rsidRPr="008A7EC9">
        <w:t>0</w:t>
      </w:r>
      <w:r w:rsidR="009D75A4" w:rsidRPr="008A7EC9">
        <w:t>00 chez le roi de Saxe</w:t>
      </w:r>
      <w:r>
        <w:t>.</w:t>
      </w:r>
    </w:p>
    <w:p w14:paraId="3D4F7E2C" w14:textId="77777777" w:rsidR="00BF7D4A" w:rsidRDefault="009D75A4" w:rsidP="009D75A4">
      <w:r w:rsidRPr="008A7EC9">
        <w:t>Je vis très nettement que le vieux professeur avait certains motifs très précis de me parler de la sorte</w:t>
      </w:r>
      <w:r w:rsidR="00BF7D4A">
        <w:t xml:space="preserve">, </w:t>
      </w:r>
      <w:r w:rsidRPr="008A7EC9">
        <w:t xml:space="preserve">mais que la </w:t>
      </w:r>
      <w:r w:rsidRPr="008A7EC9">
        <w:lastRenderedPageBreak/>
        <w:t>peur de se compromettre l</w:t>
      </w:r>
      <w:r w:rsidR="00BF7D4A">
        <w:t>’</w:t>
      </w:r>
      <w:r w:rsidRPr="008A7EC9">
        <w:t>empêchait d</w:t>
      </w:r>
      <w:r w:rsidR="00BF7D4A">
        <w:t>’</w:t>
      </w:r>
      <w:r w:rsidRPr="008A7EC9">
        <w:t>en dire davantage</w:t>
      </w:r>
      <w:r w:rsidR="00BF7D4A">
        <w:t xml:space="preserve">. </w:t>
      </w:r>
      <w:r w:rsidRPr="008A7EC9">
        <w:t>D</w:t>
      </w:r>
      <w:r w:rsidR="00BF7D4A">
        <w:t>’</w:t>
      </w:r>
      <w:r w:rsidRPr="008A7EC9">
        <w:t>ailleurs</w:t>
      </w:r>
      <w:r w:rsidR="00BF7D4A">
        <w:t xml:space="preserve">, </w:t>
      </w:r>
      <w:r w:rsidRPr="008A7EC9">
        <w:t xml:space="preserve">je crois que la chose </w:t>
      </w:r>
      <w:proofErr w:type="gramStart"/>
      <w:r w:rsidRPr="008A7EC9">
        <w:t>eût</w:t>
      </w:r>
      <w:proofErr w:type="gramEnd"/>
      <w:r w:rsidRPr="008A7EC9">
        <w:t xml:space="preserve"> été inutile</w:t>
      </w:r>
      <w:r w:rsidR="00BF7D4A">
        <w:t xml:space="preserve">. </w:t>
      </w:r>
      <w:r w:rsidRPr="008A7EC9">
        <w:t>Ma curiosité était piquée à vif</w:t>
      </w:r>
      <w:r w:rsidR="00BF7D4A">
        <w:t xml:space="preserve">. </w:t>
      </w:r>
      <w:r w:rsidRPr="008A7EC9">
        <w:t>Un besoin d</w:t>
      </w:r>
      <w:r w:rsidR="00BF7D4A">
        <w:t>’</w:t>
      </w:r>
      <w:r w:rsidRPr="008A7EC9">
        <w:t>aventure s</w:t>
      </w:r>
      <w:r w:rsidR="00BF7D4A">
        <w:t>’</w:t>
      </w:r>
      <w:r w:rsidRPr="008A7EC9">
        <w:t>éveillait en moi</w:t>
      </w:r>
      <w:r w:rsidR="00BF7D4A">
        <w:t xml:space="preserve">. </w:t>
      </w:r>
      <w:r w:rsidRPr="008A7EC9">
        <w:t>Et ce fut avec la voix la plus résolue que je lui dis</w:t>
      </w:r>
      <w:r w:rsidR="00BF7D4A">
        <w:t> :</w:t>
      </w:r>
    </w:p>
    <w:p w14:paraId="26C08A5D" w14:textId="77777777" w:rsidR="00BF7D4A" w:rsidRDefault="00BF7D4A" w:rsidP="009D75A4">
      <w:r>
        <w:t>— </w:t>
      </w:r>
      <w:r w:rsidR="009D75A4" w:rsidRPr="008A7EC9">
        <w:t>Je vous remercie</w:t>
      </w:r>
      <w:r>
        <w:t xml:space="preserve">, </w:t>
      </w:r>
      <w:r w:rsidR="009D75A4" w:rsidRPr="008A7EC9">
        <w:t>mon cher maître</w:t>
      </w:r>
      <w:r>
        <w:t xml:space="preserve">, </w:t>
      </w:r>
      <w:r w:rsidR="009D75A4" w:rsidRPr="008A7EC9">
        <w:t>de m</w:t>
      </w:r>
      <w:r>
        <w:t>’</w:t>
      </w:r>
      <w:r w:rsidR="009D75A4" w:rsidRPr="008A7EC9">
        <w:t>avoir mis en garde</w:t>
      </w:r>
      <w:r>
        <w:t xml:space="preserve">, </w:t>
      </w:r>
      <w:r w:rsidR="009D75A4" w:rsidRPr="008A7EC9">
        <w:t>mais mon parti est pris</w:t>
      </w:r>
      <w:r>
        <w:t xml:space="preserve">. </w:t>
      </w:r>
      <w:r w:rsidR="009D75A4" w:rsidRPr="008A7EC9">
        <w:t>Avec le soin constant de me tenir à l</w:t>
      </w:r>
      <w:r>
        <w:t>’</w:t>
      </w:r>
      <w:r w:rsidR="009D75A4" w:rsidRPr="008A7EC9">
        <w:t>écart</w:t>
      </w:r>
      <w:r>
        <w:t xml:space="preserve">, </w:t>
      </w:r>
      <w:r w:rsidR="009D75A4" w:rsidRPr="008A7EC9">
        <w:t>de ne jamais sortir de mes attributions</w:t>
      </w:r>
      <w:r>
        <w:t xml:space="preserve">, </w:t>
      </w:r>
      <w:r w:rsidR="009D75A4" w:rsidRPr="008A7EC9">
        <w:t>je crois que j</w:t>
      </w:r>
      <w:r>
        <w:t>’</w:t>
      </w:r>
      <w:r w:rsidR="009D75A4" w:rsidRPr="008A7EC9">
        <w:t>éviterai n</w:t>
      </w:r>
      <w:r>
        <w:t>’</w:t>
      </w:r>
      <w:r w:rsidR="009D75A4" w:rsidRPr="008A7EC9">
        <w:t>importe quel danger</w:t>
      </w:r>
      <w:r>
        <w:t xml:space="preserve">. </w:t>
      </w:r>
      <w:r w:rsidR="009D75A4" w:rsidRPr="008A7EC9">
        <w:t>Et avouez que rien n</w:t>
      </w:r>
      <w:r>
        <w:t>’</w:t>
      </w:r>
      <w:r w:rsidR="009D75A4" w:rsidRPr="008A7EC9">
        <w:t>est moins certain que j</w:t>
      </w:r>
      <w:r>
        <w:t>’</w:t>
      </w:r>
      <w:r w:rsidR="009D75A4" w:rsidRPr="008A7EC9">
        <w:t>en coure</w:t>
      </w:r>
      <w:r>
        <w:t xml:space="preserve">. </w:t>
      </w:r>
      <w:r w:rsidR="009D75A4" w:rsidRPr="008A7EC9">
        <w:t>Vous me permettez d</w:t>
      </w:r>
      <w:r>
        <w:t>’</w:t>
      </w:r>
      <w:r w:rsidR="009D75A4" w:rsidRPr="008A7EC9">
        <w:t>ailleurs une prière</w:t>
      </w:r>
      <w:r>
        <w:t>.</w:t>
      </w:r>
    </w:p>
    <w:p w14:paraId="7570FA0E" w14:textId="77777777" w:rsidR="00BF7D4A" w:rsidRDefault="00BF7D4A" w:rsidP="009D75A4">
      <w:r>
        <w:t>— </w:t>
      </w:r>
      <w:r w:rsidR="009D75A4" w:rsidRPr="008A7EC9">
        <w:t>Dites</w:t>
      </w:r>
      <w:r>
        <w:t> !</w:t>
      </w:r>
    </w:p>
    <w:p w14:paraId="4FA1DDDF" w14:textId="77777777" w:rsidR="00BF7D4A" w:rsidRDefault="00BF7D4A" w:rsidP="009D75A4">
      <w:r>
        <w:t>— </w:t>
      </w:r>
      <w:r w:rsidR="009D75A4" w:rsidRPr="008A7EC9">
        <w:t>Si jamais quelque chose me semble suspect</w:t>
      </w:r>
      <w:r>
        <w:t xml:space="preserve">, </w:t>
      </w:r>
      <w:r w:rsidR="009D75A4" w:rsidRPr="008A7EC9">
        <w:t>je vous en écrirai</w:t>
      </w:r>
      <w:r>
        <w:t xml:space="preserve">, </w:t>
      </w:r>
      <w:r w:rsidR="009D75A4" w:rsidRPr="008A7EC9">
        <w:t>je solliciterai vos conseils et il sera alors temps</w:t>
      </w:r>
      <w:r>
        <w:t>…</w:t>
      </w:r>
    </w:p>
    <w:p w14:paraId="460B2B0F" w14:textId="77777777" w:rsidR="00BF7D4A" w:rsidRDefault="00BF7D4A" w:rsidP="009D75A4">
      <w:r>
        <w:t>— </w:t>
      </w:r>
      <w:r w:rsidR="009D75A4" w:rsidRPr="008A7EC9">
        <w:t>Gardez-vous-en bien</w:t>
      </w:r>
      <w:r>
        <w:t xml:space="preserve">, </w:t>
      </w:r>
      <w:r w:rsidR="009D75A4" w:rsidRPr="008A7EC9">
        <w:t>mon pauvre ami</w:t>
      </w:r>
      <w:r>
        <w:t xml:space="preserve"> ! </w:t>
      </w:r>
      <w:r w:rsidR="009D75A4" w:rsidRPr="008A7EC9">
        <w:t>s</w:t>
      </w:r>
      <w:r>
        <w:t>’</w:t>
      </w:r>
      <w:r w:rsidR="009D75A4" w:rsidRPr="008A7EC9">
        <w:t>écria-t-il</w:t>
      </w:r>
      <w:r>
        <w:t xml:space="preserve">. </w:t>
      </w:r>
      <w:r w:rsidR="009D75A4" w:rsidRPr="008A7EC9">
        <w:t>Me</w:t>
      </w:r>
      <w:r w:rsidR="009D75A4" w:rsidRPr="008A7EC9">
        <w:t>t</w:t>
      </w:r>
      <w:r w:rsidR="009D75A4" w:rsidRPr="008A7EC9">
        <w:t>tez-vous dans la tête que là-bas vous serez immanquablement entouré d</w:t>
      </w:r>
      <w:r>
        <w:t>’</w:t>
      </w:r>
      <w:r w:rsidR="009D75A4" w:rsidRPr="008A7EC9">
        <w:t>espions</w:t>
      </w:r>
      <w:r>
        <w:t xml:space="preserve">. </w:t>
      </w:r>
      <w:r w:rsidR="009D75A4" w:rsidRPr="008A7EC9">
        <w:t>N</w:t>
      </w:r>
      <w:r>
        <w:t>’</w:t>
      </w:r>
      <w:r w:rsidR="009D75A4" w:rsidRPr="008A7EC9">
        <w:t>écrivez jamais une lettre qui ne puisse être lue par le grand-duc</w:t>
      </w:r>
      <w:r>
        <w:t xml:space="preserve">, </w:t>
      </w:r>
      <w:r w:rsidR="009D75A4" w:rsidRPr="008A7EC9">
        <w:t>car vous pouvez être assuré que</w:t>
      </w:r>
      <w:r>
        <w:t xml:space="preserve">, </w:t>
      </w:r>
      <w:r w:rsidR="009D75A4" w:rsidRPr="008A7EC9">
        <w:t>si l</w:t>
      </w:r>
      <w:r>
        <w:t>’</w:t>
      </w:r>
      <w:r w:rsidR="009D75A4" w:rsidRPr="008A7EC9">
        <w:t>envie lui en prend</w:t>
      </w:r>
      <w:r>
        <w:t xml:space="preserve">, </w:t>
      </w:r>
      <w:r w:rsidR="009D75A4" w:rsidRPr="008A7EC9">
        <w:t>il ne vous en demandera pas la permission</w:t>
      </w:r>
      <w:r>
        <w:t xml:space="preserve">. </w:t>
      </w:r>
      <w:r w:rsidR="009D75A4" w:rsidRPr="008A7EC9">
        <w:t xml:space="preserve">Une fois à </w:t>
      </w:r>
      <w:proofErr w:type="spellStart"/>
      <w:r w:rsidR="009D75A4" w:rsidRPr="008A7EC9">
        <w:t>Lautenbourg</w:t>
      </w:r>
      <w:proofErr w:type="spellEnd"/>
      <w:r>
        <w:t xml:space="preserve">, </w:t>
      </w:r>
      <w:r w:rsidR="009D75A4" w:rsidRPr="008A7EC9">
        <w:t>vous serez absolument isolé de tout</w:t>
      </w:r>
      <w:r>
        <w:t xml:space="preserve">. </w:t>
      </w:r>
      <w:r w:rsidR="009D75A4" w:rsidRPr="008A7EC9">
        <w:t>Je connais le palais ducal</w:t>
      </w:r>
      <w:r>
        <w:t xml:space="preserve">. </w:t>
      </w:r>
      <w:r w:rsidR="009D75A4" w:rsidRPr="008A7EC9">
        <w:t>Son luxe ne l</w:t>
      </w:r>
      <w:r>
        <w:t>’</w:t>
      </w:r>
      <w:r w:rsidR="009D75A4" w:rsidRPr="008A7EC9">
        <w:t>empêche pas de ressembler plutôt à une forteresse qu</w:t>
      </w:r>
      <w:r>
        <w:t>’</w:t>
      </w:r>
      <w:r w:rsidR="009D75A4" w:rsidRPr="008A7EC9">
        <w:t>à un château</w:t>
      </w:r>
      <w:r>
        <w:t>.</w:t>
      </w:r>
    </w:p>
    <w:p w14:paraId="024903FA" w14:textId="6AF3F698" w:rsidR="00BF7D4A" w:rsidRDefault="00BF7D4A" w:rsidP="009D75A4">
      <w:r>
        <w:t>— </w:t>
      </w:r>
      <w:r w:rsidR="009D75A4" w:rsidRPr="008A7EC9">
        <w:t>J</w:t>
      </w:r>
      <w:r>
        <w:t>’</w:t>
      </w:r>
      <w:r w:rsidR="009D75A4" w:rsidRPr="008A7EC9">
        <w:t xml:space="preserve">aurais toujours </w:t>
      </w:r>
      <w:r>
        <w:t>M. de </w:t>
      </w:r>
      <w:r w:rsidR="009D75A4" w:rsidRPr="008A7EC9">
        <w:t>Marçais</w:t>
      </w:r>
      <w:r>
        <w:t>.</w:t>
      </w:r>
    </w:p>
    <w:p w14:paraId="5F84E1DC" w14:textId="00870D7D" w:rsidR="00BF7D4A" w:rsidRDefault="00BF7D4A" w:rsidP="009D75A4">
      <w:r>
        <w:t>M. </w:t>
      </w:r>
      <w:r w:rsidR="009D75A4" w:rsidRPr="008A7EC9">
        <w:t>Thierry sourit</w:t>
      </w:r>
      <w:r>
        <w:t xml:space="preserve">, </w:t>
      </w:r>
      <w:r w:rsidR="009D75A4" w:rsidRPr="008A7EC9">
        <w:t>d</w:t>
      </w:r>
      <w:r>
        <w:t>’</w:t>
      </w:r>
      <w:r w:rsidR="009D75A4" w:rsidRPr="008A7EC9">
        <w:t>un sourire qui me rappela le mot de Ribeyre</w:t>
      </w:r>
      <w:r>
        <w:t xml:space="preserve"> : </w:t>
      </w:r>
      <w:r w:rsidR="009D75A4" w:rsidRPr="008A7EC9">
        <w:t>comme débrouillard</w:t>
      </w:r>
      <w:r>
        <w:t xml:space="preserve">, </w:t>
      </w:r>
      <w:r w:rsidR="009D75A4" w:rsidRPr="008A7EC9">
        <w:t>il y a mieux</w:t>
      </w:r>
      <w:r>
        <w:t>.</w:t>
      </w:r>
    </w:p>
    <w:p w14:paraId="3FF62422" w14:textId="77777777" w:rsidR="00BF7D4A" w:rsidRDefault="00BF7D4A" w:rsidP="009D75A4">
      <w:r>
        <w:t>— </w:t>
      </w:r>
      <w:r w:rsidR="009D75A4" w:rsidRPr="008A7EC9">
        <w:t>Enfin</w:t>
      </w:r>
      <w:r>
        <w:t xml:space="preserve">, </w:t>
      </w:r>
      <w:r w:rsidR="009D75A4" w:rsidRPr="008A7EC9">
        <w:t>dit-il</w:t>
      </w:r>
      <w:r>
        <w:t xml:space="preserve">, </w:t>
      </w:r>
      <w:r w:rsidR="009D75A4" w:rsidRPr="008A7EC9">
        <w:t>je vous vois absolument décidé</w:t>
      </w:r>
      <w:r>
        <w:t xml:space="preserve">. </w:t>
      </w:r>
      <w:r w:rsidR="009D75A4" w:rsidRPr="008A7EC9">
        <w:t>Après tout</w:t>
      </w:r>
      <w:r>
        <w:t xml:space="preserve">, </w:t>
      </w:r>
      <w:r w:rsidR="009D75A4" w:rsidRPr="008A7EC9">
        <w:t>mes craintes sont peut-être exagérées</w:t>
      </w:r>
      <w:r>
        <w:t xml:space="preserve">. </w:t>
      </w:r>
      <w:r w:rsidR="009D75A4" w:rsidRPr="008A7EC9">
        <w:t>Et puis</w:t>
      </w:r>
      <w:r>
        <w:t xml:space="preserve">, </w:t>
      </w:r>
      <w:r w:rsidR="009D75A4" w:rsidRPr="008A7EC9">
        <w:t>vous êtes jeune</w:t>
      </w:r>
      <w:r>
        <w:t xml:space="preserve">, </w:t>
      </w:r>
      <w:r w:rsidR="009D75A4" w:rsidRPr="008A7EC9">
        <w:t>seul</w:t>
      </w:r>
      <w:r>
        <w:t xml:space="preserve">. </w:t>
      </w:r>
      <w:r w:rsidR="009D75A4" w:rsidRPr="008A7EC9">
        <w:t>Vous avez de l</w:t>
      </w:r>
      <w:r>
        <w:t>’</w:t>
      </w:r>
      <w:r w:rsidR="009D75A4" w:rsidRPr="008A7EC9">
        <w:t>à-propos</w:t>
      </w:r>
      <w:r>
        <w:t xml:space="preserve">, </w:t>
      </w:r>
      <w:r w:rsidR="009D75A4" w:rsidRPr="008A7EC9">
        <w:t>de la volonté</w:t>
      </w:r>
      <w:r>
        <w:t xml:space="preserve">. </w:t>
      </w:r>
      <w:r w:rsidR="009D75A4" w:rsidRPr="008A7EC9">
        <w:t>Je ne sais moi-même si j</w:t>
      </w:r>
      <w:r>
        <w:t>’</w:t>
      </w:r>
      <w:r w:rsidR="009D75A4" w:rsidRPr="008A7EC9">
        <w:t>ai raison de blâmer votre besoin d</w:t>
      </w:r>
      <w:r>
        <w:t>’</w:t>
      </w:r>
      <w:r w:rsidR="009D75A4" w:rsidRPr="008A7EC9">
        <w:t>aventure</w:t>
      </w:r>
      <w:r>
        <w:t xml:space="preserve">. </w:t>
      </w:r>
      <w:r w:rsidR="009D75A4" w:rsidRPr="008A7EC9">
        <w:t>Sur ce point</w:t>
      </w:r>
      <w:r>
        <w:t xml:space="preserve">, </w:t>
      </w:r>
      <w:r w:rsidR="009D75A4" w:rsidRPr="008A7EC9">
        <w:t xml:space="preserve">je suis un peu prisonnier de mes goûts de vieil </w:t>
      </w:r>
      <w:r w:rsidR="009D75A4" w:rsidRPr="008A7EC9">
        <w:lastRenderedPageBreak/>
        <w:t>univers</w:t>
      </w:r>
      <w:r w:rsidR="009D75A4" w:rsidRPr="008A7EC9">
        <w:t>i</w:t>
      </w:r>
      <w:r w:rsidR="009D75A4" w:rsidRPr="008A7EC9">
        <w:t>taire</w:t>
      </w:r>
      <w:r>
        <w:t xml:space="preserve"> : </w:t>
      </w:r>
      <w:r w:rsidR="009D75A4" w:rsidRPr="008A7EC9">
        <w:t>une vie calme</w:t>
      </w:r>
      <w:r>
        <w:t xml:space="preserve">, </w:t>
      </w:r>
      <w:r w:rsidR="009D75A4" w:rsidRPr="008A7EC9">
        <w:t>une bibliothèque</w:t>
      </w:r>
      <w:r>
        <w:t xml:space="preserve">. </w:t>
      </w:r>
      <w:r w:rsidR="009D75A4" w:rsidRPr="008A7EC9">
        <w:t>Par exemple</w:t>
      </w:r>
      <w:r>
        <w:t xml:space="preserve">, </w:t>
      </w:r>
      <w:r w:rsidR="009D75A4" w:rsidRPr="008A7EC9">
        <w:t>acheva-t-il</w:t>
      </w:r>
      <w:r>
        <w:t xml:space="preserve">, </w:t>
      </w:r>
      <w:r w:rsidR="009D75A4" w:rsidRPr="008A7EC9">
        <w:t xml:space="preserve">vous aurez à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une des plus belles bibliothèques du monde à votre disposition</w:t>
      </w:r>
      <w:r>
        <w:t xml:space="preserve">. </w:t>
      </w:r>
      <w:r w:rsidR="009D75A4" w:rsidRPr="008A7EC9">
        <w:t>La collection du grand-duc est cél</w:t>
      </w:r>
      <w:r w:rsidR="009D75A4" w:rsidRPr="008A7EC9">
        <w:t>è</w:t>
      </w:r>
      <w:r w:rsidR="009D75A4" w:rsidRPr="008A7EC9">
        <w:t>bre</w:t>
      </w:r>
      <w:r>
        <w:t xml:space="preserve">. </w:t>
      </w:r>
      <w:r w:rsidR="009D75A4" w:rsidRPr="008A7EC9">
        <w:t>Il y a les manuscrits d</w:t>
      </w:r>
      <w:r>
        <w:t>’</w:t>
      </w:r>
      <w:r w:rsidR="009D75A4" w:rsidRPr="008A7EC9">
        <w:t>Érasme et la plupart de ceux de L</w:t>
      </w:r>
      <w:r w:rsidR="009D75A4" w:rsidRPr="008A7EC9">
        <w:t>u</w:t>
      </w:r>
      <w:r w:rsidR="009D75A4" w:rsidRPr="008A7EC9">
        <w:t>ther</w:t>
      </w:r>
      <w:r>
        <w:t xml:space="preserve">. </w:t>
      </w:r>
      <w:r w:rsidR="009D75A4" w:rsidRPr="008A7EC9">
        <w:t>Allez donc</w:t>
      </w:r>
      <w:r>
        <w:t xml:space="preserve">, </w:t>
      </w:r>
      <w:r w:rsidR="009D75A4" w:rsidRPr="008A7EC9">
        <w:t>mon cher enfant</w:t>
      </w:r>
      <w:r>
        <w:t>.</w:t>
      </w:r>
    </w:p>
    <w:p w14:paraId="675597BB" w14:textId="6233070F" w:rsidR="00BF7D4A" w:rsidRDefault="00BF7D4A" w:rsidP="009D75A4">
      <w:r>
        <w:t>— </w:t>
      </w:r>
      <w:r w:rsidR="009D75A4" w:rsidRPr="008A7EC9">
        <w:t>Pourtant</w:t>
      </w:r>
      <w:r>
        <w:t xml:space="preserve">, </w:t>
      </w:r>
      <w:r w:rsidR="009D75A4" w:rsidRPr="008A7EC9">
        <w:t>dit-il</w:t>
      </w:r>
      <w:r>
        <w:t xml:space="preserve">, </w:t>
      </w:r>
      <w:r w:rsidR="009D75A4" w:rsidRPr="008A7EC9">
        <w:t xml:space="preserve">revenez me voir après avoir vu </w:t>
      </w:r>
      <w:r>
        <w:t>M. de </w:t>
      </w:r>
      <w:r w:rsidR="009D75A4" w:rsidRPr="008A7EC9">
        <w:t>Marçais</w:t>
      </w:r>
      <w:r>
        <w:t xml:space="preserve">. </w:t>
      </w:r>
      <w:r w:rsidR="009D75A4" w:rsidRPr="008A7EC9">
        <w:t>Peut-être pourrai-je vous donner quelques conseils pratiques sur la meilleure façon de comprendre votre rôle de précepteur</w:t>
      </w:r>
      <w:r>
        <w:t>.</w:t>
      </w:r>
    </w:p>
    <w:p w14:paraId="55AF4479" w14:textId="60D5060A" w:rsidR="009D75A4" w:rsidRPr="008A7EC9" w:rsidRDefault="009D75A4" w:rsidP="009D75A4"/>
    <w:p w14:paraId="06F70228" w14:textId="2D519360" w:rsidR="00BF7D4A" w:rsidRDefault="009D75A4" w:rsidP="009D75A4">
      <w:r w:rsidRPr="008A7EC9">
        <w:t>À mon hôtel Cujas m</w:t>
      </w:r>
      <w:r w:rsidR="00BF7D4A">
        <w:t>’</w:t>
      </w:r>
      <w:r w:rsidRPr="008A7EC9">
        <w:t>attendait un pneumatique</w:t>
      </w:r>
      <w:r w:rsidR="00BF7D4A">
        <w:t xml:space="preserve">, </w:t>
      </w:r>
      <w:r w:rsidRPr="008A7EC9">
        <w:t>délicat</w:t>
      </w:r>
      <w:r w:rsidRPr="008A7EC9">
        <w:t>e</w:t>
      </w:r>
      <w:r w:rsidRPr="008A7EC9">
        <w:t>ment scellé de cire mauve</w:t>
      </w:r>
      <w:r w:rsidR="00BF7D4A">
        <w:t>. M. de </w:t>
      </w:r>
      <w:r w:rsidRPr="008A7EC9">
        <w:t>Marçais m</w:t>
      </w:r>
      <w:r w:rsidR="00BF7D4A">
        <w:t>’</w:t>
      </w:r>
      <w:r w:rsidRPr="008A7EC9">
        <w:t>informait qu</w:t>
      </w:r>
      <w:r w:rsidR="00BF7D4A">
        <w:t>’</w:t>
      </w:r>
      <w:r w:rsidRPr="008A7EC9">
        <w:t>il s</w:t>
      </w:r>
      <w:r w:rsidRPr="008A7EC9">
        <w:t>e</w:t>
      </w:r>
      <w:r w:rsidRPr="008A7EC9">
        <w:t>rait ravi de me voir chez lui</w:t>
      </w:r>
      <w:r w:rsidR="00BF7D4A">
        <w:t xml:space="preserve">, </w:t>
      </w:r>
      <w:r w:rsidRPr="008A7EC9">
        <w:t>le jour même</w:t>
      </w:r>
      <w:r w:rsidR="00BF7D4A">
        <w:t xml:space="preserve">, </w:t>
      </w:r>
      <w:r w:rsidRPr="008A7EC9">
        <w:t>à trois heures</w:t>
      </w:r>
      <w:r w:rsidR="00BF7D4A">
        <w:t>.</w:t>
      </w:r>
    </w:p>
    <w:p w14:paraId="08A0268F" w14:textId="71D88F37" w:rsidR="00BF7D4A" w:rsidRDefault="009D75A4" w:rsidP="009D75A4">
      <w:r w:rsidRPr="008A7EC9">
        <w:t>En me rendant rue Alphonse-de-Neuville</w:t>
      </w:r>
      <w:r w:rsidR="00BF7D4A">
        <w:t xml:space="preserve">, </w:t>
      </w:r>
      <w:r w:rsidRPr="008A7EC9">
        <w:t xml:space="preserve">où habitait le ministre de France à </w:t>
      </w:r>
      <w:proofErr w:type="spellStart"/>
      <w:r w:rsidRPr="008A7EC9">
        <w:t>Lautenbourg</w:t>
      </w:r>
      <w:proofErr w:type="spellEnd"/>
      <w:r w:rsidRPr="008A7EC9">
        <w:t xml:space="preserve"> je ne fis que repasser les d</w:t>
      </w:r>
      <w:r w:rsidRPr="008A7EC9">
        <w:t>é</w:t>
      </w:r>
      <w:r w:rsidRPr="008A7EC9">
        <w:t xml:space="preserve">tails de mon entretien avec </w:t>
      </w:r>
      <w:r w:rsidR="00BF7D4A">
        <w:t>M. </w:t>
      </w:r>
      <w:r w:rsidRPr="008A7EC9">
        <w:t>Thierry</w:t>
      </w:r>
      <w:r w:rsidR="00BF7D4A">
        <w:t xml:space="preserve">. </w:t>
      </w:r>
      <w:r w:rsidRPr="008A7EC9">
        <w:t>Il en sait sûrement plus long qu</w:t>
      </w:r>
      <w:r w:rsidR="00BF7D4A">
        <w:t>’</w:t>
      </w:r>
      <w:r w:rsidRPr="008A7EC9">
        <w:t>il n</w:t>
      </w:r>
      <w:r w:rsidR="00BF7D4A">
        <w:t>’</w:t>
      </w:r>
      <w:r w:rsidRPr="008A7EC9">
        <w:t>ose en dire</w:t>
      </w:r>
      <w:r w:rsidR="00BF7D4A">
        <w:t xml:space="preserve">, </w:t>
      </w:r>
      <w:r w:rsidRPr="008A7EC9">
        <w:t>pensais-je</w:t>
      </w:r>
      <w:r w:rsidR="00BF7D4A">
        <w:t xml:space="preserve">. </w:t>
      </w:r>
      <w:r w:rsidRPr="008A7EC9">
        <w:t>Est-ce que je fais une folie</w:t>
      </w:r>
      <w:r w:rsidR="00BF7D4A">
        <w:t xml:space="preserve"> ? </w:t>
      </w:r>
      <w:r w:rsidRPr="008A7EC9">
        <w:t>Bah</w:t>
      </w:r>
      <w:r w:rsidR="00BF7D4A">
        <w:t xml:space="preserve"> ! </w:t>
      </w:r>
      <w:r w:rsidRPr="008A7EC9">
        <w:t>on verra</w:t>
      </w:r>
      <w:r w:rsidR="00BF7D4A">
        <w:t xml:space="preserve">. </w:t>
      </w:r>
      <w:r w:rsidRPr="008A7EC9">
        <w:t>Il n</w:t>
      </w:r>
      <w:r w:rsidR="00BF7D4A">
        <w:t>’</w:t>
      </w:r>
      <w:r w:rsidRPr="008A7EC9">
        <w:t>y a pas pire folie que laisser passer à vingt-cinq ans 1</w:t>
      </w:r>
      <w:r w:rsidR="00BF7D4A" w:rsidRPr="008A7EC9">
        <w:t>2</w:t>
      </w:r>
      <w:r w:rsidR="00BF7D4A">
        <w:t>.</w:t>
      </w:r>
      <w:r w:rsidR="00BF7D4A" w:rsidRPr="008A7EC9">
        <w:t>0</w:t>
      </w:r>
      <w:r w:rsidRPr="008A7EC9">
        <w:t>00 livres de revenus pour traîner une vie médiocre et sans issue</w:t>
      </w:r>
      <w:r w:rsidR="00BF7D4A">
        <w:t>…</w:t>
      </w:r>
    </w:p>
    <w:p w14:paraId="63B37494" w14:textId="77777777" w:rsidR="00BF7D4A" w:rsidRDefault="009D75A4" w:rsidP="009D75A4">
      <w:r w:rsidRPr="008A7EC9">
        <w:t>Après ce qui m</w:t>
      </w:r>
      <w:r w:rsidR="00BF7D4A">
        <w:t>’</w:t>
      </w:r>
      <w:r w:rsidRPr="008A7EC9">
        <w:t>est arrivé</w:t>
      </w:r>
      <w:r w:rsidR="00BF7D4A">
        <w:t xml:space="preserve">, </w:t>
      </w:r>
      <w:r w:rsidRPr="008A7EC9">
        <w:t>mon opinion reste la même à cet égard</w:t>
      </w:r>
      <w:r w:rsidR="00BF7D4A">
        <w:t>.</w:t>
      </w:r>
    </w:p>
    <w:p w14:paraId="33F363C4" w14:textId="02F3F2BA" w:rsidR="009D75A4" w:rsidRPr="008A7EC9" w:rsidRDefault="009D75A4" w:rsidP="00BF7D4A">
      <w:pPr>
        <w:pStyle w:val="Centr"/>
      </w:pPr>
      <w:r w:rsidRPr="008A7EC9">
        <w:t>*</w:t>
      </w:r>
    </w:p>
    <w:p w14:paraId="7BF2F0A7" w14:textId="76DC7F70" w:rsidR="00BF7D4A" w:rsidRDefault="009D75A4" w:rsidP="009D75A4">
      <w:r w:rsidRPr="008A7EC9">
        <w:t xml:space="preserve">Le comte Mathieu de Marçais avait à peu près la figure et la prestance sous lesquelles on peut imaginer </w:t>
      </w:r>
      <w:r w:rsidR="00BF7D4A">
        <w:t>M. de </w:t>
      </w:r>
      <w:r w:rsidRPr="008A7EC9">
        <w:t>Marcellus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par-dessus tout</w:t>
      </w:r>
      <w:r w:rsidR="00BF7D4A">
        <w:t xml:space="preserve">, </w:t>
      </w:r>
      <w:r w:rsidRPr="008A7EC9">
        <w:t>cet air réservé</w:t>
      </w:r>
      <w:r w:rsidR="00BF7D4A">
        <w:t xml:space="preserve">, </w:t>
      </w:r>
      <w:r w:rsidRPr="008A7EC9">
        <w:t>plein de sous-entendus des d</w:t>
      </w:r>
      <w:r w:rsidRPr="008A7EC9">
        <w:t>i</w:t>
      </w:r>
      <w:r w:rsidRPr="008A7EC9">
        <w:t>plomates</w:t>
      </w:r>
      <w:r w:rsidR="00BF7D4A">
        <w:t xml:space="preserve">. </w:t>
      </w:r>
      <w:r w:rsidRPr="008A7EC9">
        <w:t>Avec un air pareil</w:t>
      </w:r>
      <w:r w:rsidR="00BF7D4A">
        <w:t xml:space="preserve">, </w:t>
      </w:r>
      <w:r w:rsidRPr="008A7EC9">
        <w:t>on peut se payer le luxe d</w:t>
      </w:r>
      <w:r w:rsidR="00BF7D4A">
        <w:t>’</w:t>
      </w:r>
      <w:r w:rsidRPr="008A7EC9">
        <w:t>un ce</w:t>
      </w:r>
      <w:r w:rsidRPr="008A7EC9">
        <w:t>r</w:t>
      </w:r>
      <w:r w:rsidRPr="008A7EC9">
        <w:t>veau parfaitement cave</w:t>
      </w:r>
      <w:r w:rsidR="00BF7D4A">
        <w:t xml:space="preserve">. </w:t>
      </w:r>
      <w:r w:rsidRPr="008A7EC9">
        <w:t>Personne ne pourra y trouver rien à r</w:t>
      </w:r>
      <w:r w:rsidRPr="008A7EC9">
        <w:t>e</w:t>
      </w:r>
      <w:r w:rsidRPr="008A7EC9">
        <w:t>dire</w:t>
      </w:r>
      <w:r w:rsidR="00BF7D4A">
        <w:t>.</w:t>
      </w:r>
    </w:p>
    <w:p w14:paraId="5622052D" w14:textId="77777777" w:rsidR="00BF7D4A" w:rsidRDefault="009D75A4" w:rsidP="009D75A4">
      <w:r w:rsidRPr="008A7EC9">
        <w:lastRenderedPageBreak/>
        <w:t>Une sympathique quadragénaire était occupée</w:t>
      </w:r>
      <w:r w:rsidR="00BF7D4A">
        <w:t xml:space="preserve">, </w:t>
      </w:r>
      <w:r w:rsidRPr="008A7EC9">
        <w:t>avec un grand luxe de matériel</w:t>
      </w:r>
      <w:r w:rsidR="00BF7D4A">
        <w:t xml:space="preserve">, </w:t>
      </w:r>
      <w:r w:rsidRPr="008A7EC9">
        <w:t>à faire les ongles du ministre plénip</w:t>
      </w:r>
      <w:r w:rsidRPr="008A7EC9">
        <w:t>o</w:t>
      </w:r>
      <w:r w:rsidRPr="008A7EC9">
        <w:t>tentiaire lorsque je fus introduit auprès de lui</w:t>
      </w:r>
      <w:r w:rsidR="00BF7D4A">
        <w:t>.</w:t>
      </w:r>
    </w:p>
    <w:p w14:paraId="557C2D57" w14:textId="77777777" w:rsidR="00BF7D4A" w:rsidRDefault="00BF7D4A" w:rsidP="009D75A4">
      <w:r>
        <w:t>— </w:t>
      </w:r>
      <w:r w:rsidR="009D75A4" w:rsidRPr="008A7EC9">
        <w:t>Monsieur</w:t>
      </w:r>
      <w:r>
        <w:t xml:space="preserve">, </w:t>
      </w:r>
      <w:r w:rsidR="009D75A4" w:rsidRPr="008A7EC9">
        <w:t>me dit-il avec des façons vraiment exquises</w:t>
      </w:r>
      <w:r>
        <w:t xml:space="preserve">, </w:t>
      </w:r>
      <w:r w:rsidR="009D75A4" w:rsidRPr="008A7EC9">
        <w:t>je ne saurais trop m</w:t>
      </w:r>
      <w:r>
        <w:t>’</w:t>
      </w:r>
      <w:r w:rsidR="009D75A4" w:rsidRPr="008A7EC9">
        <w:t>excuser du sans-gêne avec lequel je vous r</w:t>
      </w:r>
      <w:r w:rsidR="009D75A4" w:rsidRPr="008A7EC9">
        <w:t>e</w:t>
      </w:r>
      <w:r w:rsidR="009D75A4" w:rsidRPr="008A7EC9">
        <w:t>çois</w:t>
      </w:r>
      <w:r>
        <w:t xml:space="preserve">. </w:t>
      </w:r>
      <w:r w:rsidR="009D75A4" w:rsidRPr="008A7EC9">
        <w:t>Mais le temps</w:t>
      </w:r>
      <w:r>
        <w:t xml:space="preserve">, </w:t>
      </w:r>
      <w:r w:rsidR="009D75A4" w:rsidRPr="008A7EC9">
        <w:t>cher Monsieur</w:t>
      </w:r>
      <w:r>
        <w:t xml:space="preserve">, </w:t>
      </w:r>
      <w:r w:rsidR="009D75A4" w:rsidRPr="008A7EC9">
        <w:t>le temps à Paris</w:t>
      </w:r>
      <w:r>
        <w:t xml:space="preserve">, </w:t>
      </w:r>
      <w:r w:rsidR="009D75A4" w:rsidRPr="008A7EC9">
        <w:t>vous savez quelle denrée précieuse il est pour tous</w:t>
      </w:r>
      <w:r>
        <w:t xml:space="preserve">. </w:t>
      </w:r>
      <w:r w:rsidR="009D75A4" w:rsidRPr="008A7EC9">
        <w:t>Pensez combien je dois le ménager</w:t>
      </w:r>
      <w:r>
        <w:t xml:space="preserve">, </w:t>
      </w:r>
      <w:r w:rsidR="009D75A4" w:rsidRPr="008A7EC9">
        <w:t>moi qui ne suis dans cette chère ville que quinze jours par an</w:t>
      </w:r>
      <w:r>
        <w:t>.</w:t>
      </w:r>
    </w:p>
    <w:p w14:paraId="28858362" w14:textId="77777777" w:rsidR="00BF7D4A" w:rsidRDefault="009D75A4" w:rsidP="009D75A4">
      <w:r w:rsidRPr="008A7EC9">
        <w:t>Il me débita ainsi une demi-douzaine de lieux communs</w:t>
      </w:r>
      <w:r w:rsidR="00BF7D4A">
        <w:t xml:space="preserve">, </w:t>
      </w:r>
      <w:r w:rsidRPr="008A7EC9">
        <w:t>se regardant dans la glace</w:t>
      </w:r>
      <w:r w:rsidR="00BF7D4A">
        <w:t xml:space="preserve">, </w:t>
      </w:r>
      <w:r w:rsidRPr="008A7EC9">
        <w:t>m</w:t>
      </w:r>
      <w:r w:rsidR="00BF7D4A">
        <w:t>’</w:t>
      </w:r>
      <w:r w:rsidRPr="008A7EC9">
        <w:t>observant à la dérobée</w:t>
      </w:r>
      <w:r w:rsidR="00BF7D4A">
        <w:t xml:space="preserve">. </w:t>
      </w:r>
      <w:r w:rsidRPr="008A7EC9">
        <w:t>Je crus dev</w:t>
      </w:r>
      <w:r w:rsidRPr="008A7EC9">
        <w:t>i</w:t>
      </w:r>
      <w:r w:rsidRPr="008A7EC9">
        <w:t>ner que ce premier examen</w:t>
      </w:r>
      <w:r w:rsidR="00BF7D4A">
        <w:t xml:space="preserve">, </w:t>
      </w:r>
      <w:r w:rsidRPr="008A7EC9">
        <w:t>si important pour un homme de son intelligence</w:t>
      </w:r>
      <w:r w:rsidR="00BF7D4A">
        <w:t xml:space="preserve">, </w:t>
      </w:r>
      <w:r w:rsidRPr="008A7EC9">
        <w:t>ne m</w:t>
      </w:r>
      <w:r w:rsidR="00BF7D4A">
        <w:t>’</w:t>
      </w:r>
      <w:r w:rsidRPr="008A7EC9">
        <w:t>était pas défavorable</w:t>
      </w:r>
      <w:r w:rsidR="00BF7D4A">
        <w:t xml:space="preserve">. </w:t>
      </w:r>
      <w:r w:rsidRPr="008A7EC9">
        <w:t>Mais je devinai au</w:t>
      </w:r>
      <w:r w:rsidRPr="008A7EC9">
        <w:t>s</w:t>
      </w:r>
      <w:r w:rsidRPr="008A7EC9">
        <w:t>si que je ne réformerais pas précisément l</w:t>
      </w:r>
      <w:r w:rsidR="00BF7D4A">
        <w:t>’</w:t>
      </w:r>
      <w:r w:rsidRPr="008A7EC9">
        <w:t>opinion sévère qu</w:t>
      </w:r>
      <w:r w:rsidR="00BF7D4A">
        <w:t>’</w:t>
      </w:r>
      <w:r w:rsidRPr="008A7EC9">
        <w:t>il pouvait avoir de la façon qu</w:t>
      </w:r>
      <w:r w:rsidR="00BF7D4A">
        <w:t>’</w:t>
      </w:r>
      <w:r w:rsidRPr="008A7EC9">
        <w:t>ont les universitaires de s</w:t>
      </w:r>
      <w:r w:rsidR="00BF7D4A">
        <w:t>’</w:t>
      </w:r>
      <w:r w:rsidRPr="008A7EC9">
        <w:t>habiller</w:t>
      </w:r>
      <w:r w:rsidR="00BF7D4A">
        <w:t>.</w:t>
      </w:r>
    </w:p>
    <w:p w14:paraId="27420048" w14:textId="77777777" w:rsidR="00BF7D4A" w:rsidRDefault="009D75A4" w:rsidP="009D75A4">
      <w:r w:rsidRPr="008A7EC9">
        <w:t>Comme une de ses mains</w:t>
      </w:r>
      <w:r w:rsidR="00BF7D4A">
        <w:t xml:space="preserve">, </w:t>
      </w:r>
      <w:r w:rsidRPr="008A7EC9">
        <w:t>terminée</w:t>
      </w:r>
      <w:r w:rsidR="00BF7D4A">
        <w:t xml:space="preserve">, </w:t>
      </w:r>
      <w:r w:rsidRPr="008A7EC9">
        <w:t>baignait mollement dans une eau tiède et rose</w:t>
      </w:r>
      <w:r w:rsidR="00BF7D4A">
        <w:t xml:space="preserve">, </w:t>
      </w:r>
      <w:r w:rsidRPr="008A7EC9">
        <w:t>il se décida à en venir au fait</w:t>
      </w:r>
      <w:r w:rsidR="00BF7D4A">
        <w:t>.</w:t>
      </w:r>
    </w:p>
    <w:p w14:paraId="7D32B454" w14:textId="77777777" w:rsidR="00BF7D4A" w:rsidRDefault="00BF7D4A" w:rsidP="009D75A4">
      <w:r>
        <w:t>— </w:t>
      </w:r>
      <w:r w:rsidR="009D75A4" w:rsidRPr="008A7EC9">
        <w:t>Je ne me serais pas permis</w:t>
      </w:r>
      <w:r>
        <w:t xml:space="preserve">, </w:t>
      </w:r>
      <w:r w:rsidR="009D75A4" w:rsidRPr="008A7EC9">
        <w:t>cher Monsieur</w:t>
      </w:r>
      <w:r>
        <w:t xml:space="preserve">, </w:t>
      </w:r>
      <w:r w:rsidR="009D75A4" w:rsidRPr="008A7EC9">
        <w:t>de vous convoquer pour vous faire subir une sorte d</w:t>
      </w:r>
      <w:r>
        <w:t>’</w:t>
      </w:r>
      <w:r w:rsidR="009D75A4" w:rsidRPr="008A7EC9">
        <w:t>examen probatoire</w:t>
      </w:r>
      <w:r>
        <w:t xml:space="preserve">, </w:t>
      </w:r>
      <w:r w:rsidR="009D75A4" w:rsidRPr="008A7EC9">
        <w:t>besogne dont je suis d</w:t>
      </w:r>
      <w:r>
        <w:t>’</w:t>
      </w:r>
      <w:r w:rsidR="009D75A4" w:rsidRPr="008A7EC9">
        <w:t>ailleurs tout à fait incapable</w:t>
      </w:r>
      <w:r>
        <w:t xml:space="preserve">. </w:t>
      </w:r>
      <w:r w:rsidR="009D75A4" w:rsidRPr="008A7EC9">
        <w:t>Je sais que vous possédez toutes les garanties scientifiques nécessaires</w:t>
      </w:r>
      <w:r>
        <w:t xml:space="preserve">. </w:t>
      </w:r>
      <w:r w:rsidR="009D75A4" w:rsidRPr="008A7EC9">
        <w:t>Les garanties morales et intellectuelles</w:t>
      </w:r>
      <w:r>
        <w:t xml:space="preserve">, – </w:t>
      </w:r>
      <w:r w:rsidR="009D75A4" w:rsidRPr="008A7EC9">
        <w:t>avant que j</w:t>
      </w:r>
      <w:r>
        <w:t>’</w:t>
      </w:r>
      <w:r w:rsidR="009D75A4" w:rsidRPr="008A7EC9">
        <w:t>aie été à même de les constater par moi-même</w:t>
      </w:r>
      <w:r>
        <w:t xml:space="preserve">, – </w:t>
      </w:r>
      <w:r w:rsidR="009D75A4" w:rsidRPr="008A7EC9">
        <w:t>la recommandation de notre ami Ribeyre me les avait par avance fournies</w:t>
      </w:r>
      <w:r>
        <w:t>.</w:t>
      </w:r>
    </w:p>
    <w:p w14:paraId="47993485" w14:textId="77777777" w:rsidR="00BF7D4A" w:rsidRDefault="009D75A4" w:rsidP="009D75A4">
      <w:r w:rsidRPr="008A7EC9">
        <w:t>Je m</w:t>
      </w:r>
      <w:r w:rsidR="00BF7D4A">
        <w:t>’</w:t>
      </w:r>
      <w:r w:rsidRPr="008A7EC9">
        <w:t>inclinai</w:t>
      </w:r>
      <w:r w:rsidR="00BF7D4A">
        <w:t xml:space="preserve">. </w:t>
      </w:r>
      <w:r w:rsidRPr="008A7EC9">
        <w:t>Il s</w:t>
      </w:r>
      <w:r w:rsidR="00BF7D4A">
        <w:t>’</w:t>
      </w:r>
      <w:r w:rsidRPr="008A7EC9">
        <w:t>inclina</w:t>
      </w:r>
      <w:r w:rsidR="00BF7D4A">
        <w:t xml:space="preserve">. </w:t>
      </w:r>
      <w:r w:rsidRPr="008A7EC9">
        <w:t>Il paraissait ravi d</w:t>
      </w:r>
      <w:r w:rsidR="00BF7D4A">
        <w:t>’</w:t>
      </w:r>
      <w:r w:rsidRPr="008A7EC9">
        <w:t>avoir si bien parlé</w:t>
      </w:r>
      <w:r w:rsidR="00BF7D4A">
        <w:t>.</w:t>
      </w:r>
    </w:p>
    <w:p w14:paraId="74F14E53" w14:textId="77777777" w:rsidR="00BF7D4A" w:rsidRDefault="00BF7D4A" w:rsidP="009D75A4">
      <w:r>
        <w:t>— </w:t>
      </w:r>
      <w:r w:rsidR="009D75A4" w:rsidRPr="008A7EC9">
        <w:t xml:space="preserve">Vous serez sans doute aise de savoir en quoi consistera votre tâche à </w:t>
      </w:r>
      <w:proofErr w:type="spellStart"/>
      <w:r w:rsidR="009D75A4" w:rsidRPr="008A7EC9">
        <w:t>Lautenbourg</w:t>
      </w:r>
      <w:proofErr w:type="spellEnd"/>
      <w:r>
        <w:t xml:space="preserve">. </w:t>
      </w:r>
      <w:r w:rsidR="009D75A4" w:rsidRPr="008A7EC9">
        <w:t>Oh</w:t>
      </w:r>
      <w:r>
        <w:t xml:space="preserve"> ! </w:t>
      </w:r>
      <w:r w:rsidR="009D75A4" w:rsidRPr="008A7EC9">
        <w:t xml:space="preserve">pas </w:t>
      </w:r>
      <w:proofErr w:type="spellStart"/>
      <w:r w:rsidR="009D75A4" w:rsidRPr="008A7EC9">
        <w:t>grand</w:t>
      </w:r>
      <w:r>
        <w:t>’</w:t>
      </w:r>
      <w:r w:rsidR="009D75A4" w:rsidRPr="008A7EC9">
        <w:t>chose</w:t>
      </w:r>
      <w:proofErr w:type="spellEnd"/>
      <w:r>
        <w:t xml:space="preserve">. </w:t>
      </w:r>
      <w:r w:rsidR="009D75A4" w:rsidRPr="008A7EC9">
        <w:t xml:space="preserve">Le duc </w:t>
      </w:r>
      <w:r w:rsidR="009D75A4" w:rsidRPr="008A7EC9">
        <w:lastRenderedPageBreak/>
        <w:t>Jo</w:t>
      </w:r>
      <w:r w:rsidR="009D75A4" w:rsidRPr="008A7EC9">
        <w:t>a</w:t>
      </w:r>
      <w:r w:rsidR="009D75A4" w:rsidRPr="008A7EC9">
        <w:t>chim a un précepteur pour la partie scientifique</w:t>
      </w:r>
      <w:r>
        <w:t xml:space="preserve">. </w:t>
      </w:r>
      <w:r w:rsidR="009D75A4" w:rsidRPr="008A7EC9">
        <w:t>Le comma</w:t>
      </w:r>
      <w:r w:rsidR="009D75A4" w:rsidRPr="008A7EC9">
        <w:t>n</w:t>
      </w:r>
      <w:r w:rsidR="009D75A4" w:rsidRPr="008A7EC9">
        <w:t>dant major de Kessel est chargé de son instruction militaire</w:t>
      </w:r>
      <w:r>
        <w:t xml:space="preserve">. </w:t>
      </w:r>
      <w:r w:rsidR="009D75A4" w:rsidRPr="008A7EC9">
        <w:t>Il vous restera l</w:t>
      </w:r>
      <w:r>
        <w:t>’</w:t>
      </w:r>
      <w:r w:rsidR="009D75A4" w:rsidRPr="008A7EC9">
        <w:t>enseignement du français et de l</w:t>
      </w:r>
      <w:r>
        <w:t>’</w:t>
      </w:r>
      <w:r w:rsidR="009D75A4" w:rsidRPr="008A7EC9">
        <w:t>histoire</w:t>
      </w:r>
      <w:r>
        <w:t xml:space="preserve">, </w:t>
      </w:r>
      <w:r w:rsidR="009D75A4" w:rsidRPr="008A7EC9">
        <w:t>l</w:t>
      </w:r>
      <w:r>
        <w:t>’</w:t>
      </w:r>
      <w:r w:rsidR="009D75A4" w:rsidRPr="008A7EC9">
        <w:t>histoire universelle</w:t>
      </w:r>
      <w:r>
        <w:t xml:space="preserve">, </w:t>
      </w:r>
      <w:r w:rsidR="009D75A4" w:rsidRPr="008A7EC9">
        <w:t>bien entendu</w:t>
      </w:r>
      <w:r>
        <w:t xml:space="preserve">. </w:t>
      </w:r>
      <w:r w:rsidR="009D75A4" w:rsidRPr="008A7EC9">
        <w:t>Ah</w:t>
      </w:r>
      <w:r>
        <w:t xml:space="preserve"> ! </w:t>
      </w:r>
      <w:r w:rsidR="009D75A4" w:rsidRPr="008A7EC9">
        <w:t>cependant</w:t>
      </w:r>
      <w:r>
        <w:t xml:space="preserve">, </w:t>
      </w:r>
      <w:r w:rsidR="009D75A4" w:rsidRPr="008A7EC9">
        <w:t>il y a une chose que le grand-duc m</w:t>
      </w:r>
      <w:r>
        <w:t>’</w:t>
      </w:r>
      <w:r w:rsidR="009D75A4" w:rsidRPr="008A7EC9">
        <w:t>a particulièrement recommandé</w:t>
      </w:r>
      <w:r w:rsidR="00295165">
        <w:t>e</w:t>
      </w:r>
      <w:r>
        <w:t>…</w:t>
      </w:r>
    </w:p>
    <w:p w14:paraId="65043738" w14:textId="44D77BDA" w:rsidR="00BF7D4A" w:rsidRDefault="00BF7D4A" w:rsidP="009D75A4">
      <w:r>
        <w:t>— </w:t>
      </w:r>
      <w:r w:rsidR="009D75A4" w:rsidRPr="008A7EC9">
        <w:t>Nous y voici</w:t>
      </w:r>
      <w:r>
        <w:t xml:space="preserve">, </w:t>
      </w:r>
      <w:r w:rsidR="009D75A4" w:rsidRPr="008A7EC9">
        <w:t>me dis-je</w:t>
      </w:r>
      <w:r>
        <w:t xml:space="preserve">, </w:t>
      </w:r>
      <w:r w:rsidR="009D75A4" w:rsidRPr="008A7EC9">
        <w:t xml:space="preserve">en pensant aux soupçons de </w:t>
      </w:r>
      <w:r>
        <w:t>M. </w:t>
      </w:r>
      <w:r w:rsidR="009D75A4" w:rsidRPr="008A7EC9">
        <w:t>Thierry</w:t>
      </w:r>
      <w:r>
        <w:t>.</w:t>
      </w:r>
    </w:p>
    <w:p w14:paraId="115F156D" w14:textId="77777777" w:rsidR="00BF7D4A" w:rsidRDefault="00BF7D4A" w:rsidP="009D75A4">
      <w:r>
        <w:t>— </w:t>
      </w:r>
      <w:r w:rsidR="009D75A4" w:rsidRPr="008A7EC9">
        <w:t>Lisez-vous bien les vers</w:t>
      </w:r>
      <w:r>
        <w:t> ?</w:t>
      </w:r>
    </w:p>
    <w:p w14:paraId="47C68DCB" w14:textId="77777777" w:rsidR="00BF7D4A" w:rsidRDefault="009D75A4" w:rsidP="009D75A4">
      <w:r w:rsidRPr="008A7EC9">
        <w:t>Je restai un peu dérouté par cette question pourtant si ino</w:t>
      </w:r>
      <w:r w:rsidRPr="008A7EC9">
        <w:t>f</w:t>
      </w:r>
      <w:r w:rsidRPr="008A7EC9">
        <w:t>fensive et simple</w:t>
      </w:r>
      <w:r w:rsidR="00BF7D4A">
        <w:t>.</w:t>
      </w:r>
    </w:p>
    <w:p w14:paraId="0C83F63C" w14:textId="77777777" w:rsidR="00BF7D4A" w:rsidRDefault="00BF7D4A" w:rsidP="009D75A4">
      <w:r>
        <w:t>— </w:t>
      </w:r>
      <w:r w:rsidR="009D75A4" w:rsidRPr="008A7EC9">
        <w:t>Mon Dieu</w:t>
      </w:r>
      <w:r>
        <w:t xml:space="preserve">, </w:t>
      </w:r>
      <w:r w:rsidR="009D75A4" w:rsidRPr="008A7EC9">
        <w:t>je ne sais trop</w:t>
      </w:r>
      <w:r>
        <w:t xml:space="preserve">, </w:t>
      </w:r>
      <w:r w:rsidR="009D75A4" w:rsidRPr="008A7EC9">
        <w:t>il m</w:t>
      </w:r>
      <w:r>
        <w:t>’</w:t>
      </w:r>
      <w:r w:rsidR="009D75A4" w:rsidRPr="008A7EC9">
        <w:t>est difficile</w:t>
      </w:r>
      <w:r>
        <w:t>…</w:t>
      </w:r>
    </w:p>
    <w:p w14:paraId="733C9053" w14:textId="77777777" w:rsidR="00BF7D4A" w:rsidRDefault="00BF7D4A" w:rsidP="009D75A4">
      <w:r>
        <w:t>— </w:t>
      </w:r>
      <w:r w:rsidR="009D75A4" w:rsidRPr="008A7EC9">
        <w:t>Cela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essentiel</w:t>
      </w:r>
      <w:r>
        <w:t xml:space="preserve"> ; </w:t>
      </w:r>
      <w:r w:rsidR="009D75A4" w:rsidRPr="008A7EC9">
        <w:t>le grand-duc m</w:t>
      </w:r>
      <w:r>
        <w:t>’</w:t>
      </w:r>
      <w:r w:rsidR="009D75A4" w:rsidRPr="008A7EC9">
        <w:t>a dit d</w:t>
      </w:r>
      <w:r>
        <w:t>’</w:t>
      </w:r>
      <w:r w:rsidR="009D75A4" w:rsidRPr="008A7EC9">
        <w:t>y veiller</w:t>
      </w:r>
      <w:r>
        <w:t xml:space="preserve">. </w:t>
      </w:r>
      <w:r w:rsidR="009D75A4" w:rsidRPr="008A7EC9">
        <w:t>En voici la cause</w:t>
      </w:r>
      <w:r>
        <w:t xml:space="preserve">. </w:t>
      </w:r>
      <w:r w:rsidR="009D75A4" w:rsidRPr="008A7EC9">
        <w:t>La grande-duchesse Aurore est férue de poésie française</w:t>
      </w:r>
      <w:r>
        <w:t xml:space="preserve">. </w:t>
      </w:r>
      <w:r w:rsidR="009D75A4" w:rsidRPr="008A7EC9">
        <w:t>Il se peut que de temps en temps on vous prête à elle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une surprise que compte faire son Altesse à sa femme qui se plaint sans cesse du peu de ressources qu</w:t>
      </w:r>
      <w:r>
        <w:t>’</w:t>
      </w:r>
      <w:r w:rsidR="009D75A4" w:rsidRPr="008A7EC9">
        <w:t xml:space="preserve">offre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sous ce rapport</w:t>
      </w:r>
      <w:r>
        <w:t>. « </w:t>
      </w:r>
      <w:r w:rsidR="009D75A4" w:rsidRPr="008A7EC9">
        <w:t>Mon cher comte</w:t>
      </w:r>
      <w:r>
        <w:t xml:space="preserve">, </w:t>
      </w:r>
      <w:r w:rsidR="009D75A4" w:rsidRPr="008A7EC9">
        <w:t>m</w:t>
      </w:r>
      <w:r>
        <w:t>’</w:t>
      </w:r>
      <w:r w:rsidR="009D75A4" w:rsidRPr="008A7EC9">
        <w:t>a-t-il dit</w:t>
      </w:r>
      <w:r>
        <w:t xml:space="preserve">, </w:t>
      </w:r>
      <w:r w:rsidR="009D75A4" w:rsidRPr="008A7EC9">
        <w:t>je vous sais le</w:t>
      </w:r>
      <w:r w:rsidR="009D75A4" w:rsidRPr="008A7EC9">
        <w:t>t</w:t>
      </w:r>
      <w:r w:rsidR="009D75A4" w:rsidRPr="008A7EC9">
        <w:t>tré et de goût sûr</w:t>
      </w:r>
      <w:r>
        <w:t xml:space="preserve">, </w:t>
      </w:r>
      <w:r w:rsidR="009D75A4" w:rsidRPr="008A7EC9">
        <w:t>je m</w:t>
      </w:r>
      <w:r>
        <w:t>’</w:t>
      </w:r>
      <w:r w:rsidR="009D75A4" w:rsidRPr="008A7EC9">
        <w:t>en rapporte à vous</w:t>
      </w:r>
      <w:r>
        <w:t>. »</w:t>
      </w:r>
      <w:r w:rsidR="009D75A4" w:rsidRPr="008A7EC9">
        <w:t xml:space="preserve"> Excusez-moi donc</w:t>
      </w:r>
      <w:r>
        <w:t xml:space="preserve">, </w:t>
      </w:r>
      <w:r w:rsidR="009D75A4" w:rsidRPr="008A7EC9">
        <w:t>cher Monsieur</w:t>
      </w:r>
      <w:r>
        <w:t xml:space="preserve">, </w:t>
      </w:r>
      <w:r w:rsidR="009D75A4" w:rsidRPr="008A7EC9">
        <w:t>si sur ce point c</w:t>
      </w:r>
      <w:r>
        <w:t>’</w:t>
      </w:r>
      <w:r w:rsidR="009D75A4" w:rsidRPr="008A7EC9">
        <w:t>est une véritable épreuve que je vous demande</w:t>
      </w:r>
      <w:r>
        <w:t>.</w:t>
      </w:r>
    </w:p>
    <w:p w14:paraId="59B5C1BD" w14:textId="77777777" w:rsidR="00BF7D4A" w:rsidRDefault="00BF7D4A" w:rsidP="009D75A4">
      <w:r>
        <w:t>— </w:t>
      </w:r>
      <w:r w:rsidR="009D75A4" w:rsidRPr="008A7EC9">
        <w:t>Tenez</w:t>
      </w:r>
      <w:r>
        <w:t xml:space="preserve">, </w:t>
      </w:r>
      <w:r w:rsidR="009D75A4" w:rsidRPr="008A7EC9">
        <w:t>ajouta-t-il</w:t>
      </w:r>
      <w:r>
        <w:t xml:space="preserve">, </w:t>
      </w:r>
      <w:r w:rsidR="009D75A4" w:rsidRPr="008A7EC9">
        <w:t>en me montrant de sa main humide une vitrine</w:t>
      </w:r>
      <w:r>
        <w:t xml:space="preserve">. </w:t>
      </w:r>
      <w:r w:rsidR="009D75A4" w:rsidRPr="008A7EC9">
        <w:t>Il y a là d</w:t>
      </w:r>
      <w:r>
        <w:t>’</w:t>
      </w:r>
      <w:r w:rsidR="009D75A4" w:rsidRPr="008A7EC9">
        <w:t>excellents poètes</w:t>
      </w:r>
      <w:r>
        <w:t xml:space="preserve">. </w:t>
      </w:r>
      <w:r w:rsidR="009D75A4" w:rsidRPr="008A7EC9">
        <w:t>Choisissez et lisez au hasard</w:t>
      </w:r>
      <w:r>
        <w:t>.</w:t>
      </w:r>
    </w:p>
    <w:p w14:paraId="33500ADD" w14:textId="77777777" w:rsidR="00BF7D4A" w:rsidRDefault="009D75A4" w:rsidP="009D75A4">
      <w:r w:rsidRPr="008A7EC9">
        <w:t>Il n</w:t>
      </w:r>
      <w:r w:rsidR="00BF7D4A">
        <w:t>’</w:t>
      </w:r>
      <w:r w:rsidRPr="008A7EC9">
        <w:t>y avait</w:t>
      </w:r>
      <w:r w:rsidR="00BF7D4A">
        <w:t xml:space="preserve">, </w:t>
      </w:r>
      <w:r w:rsidRPr="008A7EC9">
        <w:t>à vrai dire</w:t>
      </w:r>
      <w:r w:rsidR="00BF7D4A">
        <w:t xml:space="preserve">, </w:t>
      </w:r>
      <w:r w:rsidRPr="008A7EC9">
        <w:t>que des auteurs bien périmés dans cette vitrine</w:t>
      </w:r>
      <w:r w:rsidR="00BF7D4A">
        <w:t xml:space="preserve">. </w:t>
      </w:r>
      <w:r w:rsidRPr="008A7EC9">
        <w:t>Je fus obligé de me rabattre sur un volume de C</w:t>
      </w:r>
      <w:r w:rsidRPr="008A7EC9">
        <w:t>a</w:t>
      </w:r>
      <w:r w:rsidRPr="008A7EC9">
        <w:t>simir Delavigne</w:t>
      </w:r>
      <w:r w:rsidR="00BF7D4A">
        <w:t xml:space="preserve">. </w:t>
      </w:r>
      <w:r w:rsidRPr="008A7EC9">
        <w:t>Tant bien que mal</w:t>
      </w:r>
      <w:r w:rsidR="00BF7D4A">
        <w:t xml:space="preserve">, </w:t>
      </w:r>
      <w:r w:rsidRPr="008A7EC9">
        <w:t>je lus l</w:t>
      </w:r>
      <w:r w:rsidR="00BF7D4A">
        <w:t>’</w:t>
      </w:r>
      <w:r w:rsidRPr="008A7EC9">
        <w:t xml:space="preserve">admirable poème des </w:t>
      </w:r>
      <w:r w:rsidRPr="008A7EC9">
        <w:rPr>
          <w:i/>
          <w:iCs/>
        </w:rPr>
        <w:t>Limbes</w:t>
      </w:r>
      <w:r w:rsidR="00BF7D4A">
        <w:t>.</w:t>
      </w:r>
    </w:p>
    <w:p w14:paraId="6DE2D896" w14:textId="2CD64634" w:rsidR="009D75A4" w:rsidRPr="008A7EC9" w:rsidRDefault="009D75A4" w:rsidP="00BF7D4A">
      <w:pPr>
        <w:pStyle w:val="Centr"/>
        <w:spacing w:before="0" w:after="0"/>
        <w:rPr>
          <w:rStyle w:val="Taille-1Caracteres"/>
        </w:rPr>
      </w:pPr>
      <w:r w:rsidRPr="008A7EC9">
        <w:rPr>
          <w:rStyle w:val="Taille-1Caracteres"/>
        </w:rPr>
        <w:t>Ils volent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mais on n</w:t>
      </w:r>
      <w:r w:rsidR="00BF7D4A">
        <w:rPr>
          <w:rStyle w:val="Taille-1Caracteres"/>
        </w:rPr>
        <w:t>’</w:t>
      </w:r>
      <w:r w:rsidRPr="008A7EC9">
        <w:rPr>
          <w:rStyle w:val="Taille-1Caracteres"/>
        </w:rPr>
        <w:t>entend pas</w:t>
      </w:r>
    </w:p>
    <w:p w14:paraId="232AE22E" w14:textId="77777777" w:rsidR="00BF7D4A" w:rsidRDefault="009D75A4" w:rsidP="00BF7D4A">
      <w:pPr>
        <w:pStyle w:val="Centr"/>
        <w:spacing w:before="0" w:after="0"/>
        <w:rPr>
          <w:rStyle w:val="Taille-1Caracteres"/>
        </w:rPr>
      </w:pPr>
      <w:r w:rsidRPr="008A7EC9">
        <w:rPr>
          <w:rStyle w:val="Taille-1Caracteres"/>
        </w:rPr>
        <w:lastRenderedPageBreak/>
        <w:t>Battre leurs ailes</w:t>
      </w:r>
      <w:r w:rsidR="00BF7D4A">
        <w:rPr>
          <w:rStyle w:val="Taille-1Caracteres"/>
        </w:rPr>
        <w:t>.</w:t>
      </w:r>
    </w:p>
    <w:p w14:paraId="4124809F" w14:textId="3F3CF405" w:rsidR="00BF7D4A" w:rsidRDefault="00BF7D4A" w:rsidP="009D75A4">
      <w:r>
        <w:rPr>
          <w:rStyle w:val="Taille-1Caracteres"/>
        </w:rPr>
        <w:t>— </w:t>
      </w:r>
      <w:r w:rsidR="009D75A4" w:rsidRPr="008A7EC9">
        <w:t>Parfait</w:t>
      </w:r>
      <w:r>
        <w:t xml:space="preserve">, </w:t>
      </w:r>
      <w:r w:rsidR="009D75A4" w:rsidRPr="008A7EC9">
        <w:t>parfait</w:t>
      </w:r>
      <w:r>
        <w:t xml:space="preserve">, </w:t>
      </w:r>
      <w:r w:rsidR="009D75A4" w:rsidRPr="008A7EC9">
        <w:t xml:space="preserve">opina en connaisseur </w:t>
      </w:r>
      <w:r>
        <w:t>M. de </w:t>
      </w:r>
      <w:r w:rsidR="009D75A4" w:rsidRPr="008A7EC9">
        <w:t>Marçais</w:t>
      </w:r>
      <w:r>
        <w:t xml:space="preserve">, </w:t>
      </w:r>
      <w:r w:rsidR="009D75A4" w:rsidRPr="008A7EC9">
        <w:t>n</w:t>
      </w:r>
      <w:r>
        <w:t>’</w:t>
      </w:r>
      <w:r w:rsidR="009D75A4" w:rsidRPr="008A7EC9">
        <w:t>est-ce pas</w:t>
      </w:r>
      <w:r>
        <w:t xml:space="preserve">, </w:t>
      </w:r>
      <w:r w:rsidR="009D75A4" w:rsidRPr="008A7EC9">
        <w:t xml:space="preserve">Madame </w:t>
      </w:r>
      <w:proofErr w:type="spellStart"/>
      <w:r w:rsidR="009D75A4" w:rsidRPr="008A7EC9">
        <w:t>Mazerat</w:t>
      </w:r>
      <w:proofErr w:type="spellEnd"/>
      <w:r>
        <w:t> ?</w:t>
      </w:r>
    </w:p>
    <w:p w14:paraId="0180FC4B" w14:textId="77777777" w:rsidR="00BF7D4A" w:rsidRDefault="009D75A4" w:rsidP="009D75A4">
      <w:r w:rsidRPr="008A7EC9">
        <w:t>La manucure eut un gloussement pénétré pour prouver l</w:t>
      </w:r>
      <w:r w:rsidR="00BF7D4A">
        <w:t>’</w:t>
      </w:r>
      <w:r w:rsidRPr="008A7EC9">
        <w:t>extase où l</w:t>
      </w:r>
      <w:r w:rsidR="00BF7D4A">
        <w:t>’</w:t>
      </w:r>
      <w:r w:rsidRPr="008A7EC9">
        <w:t>avait laissée cette lecture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ai vu dans ma vie des scènes ridicules</w:t>
      </w:r>
      <w:r w:rsidR="00BF7D4A">
        <w:t xml:space="preserve"> ; </w:t>
      </w:r>
      <w:r w:rsidRPr="008A7EC9">
        <w:t>plus</w:t>
      </w:r>
      <w:r w:rsidR="00BF7D4A">
        <w:t xml:space="preserve">, </w:t>
      </w:r>
      <w:r w:rsidRPr="008A7EC9">
        <w:t>jamais</w:t>
      </w:r>
      <w:r w:rsidR="00BF7D4A">
        <w:t>.</w:t>
      </w:r>
    </w:p>
    <w:p w14:paraId="6D1D1342" w14:textId="77777777" w:rsidR="00BF7D4A" w:rsidRDefault="00BF7D4A" w:rsidP="009D75A4">
      <w:r>
        <w:t>— </w:t>
      </w:r>
      <w:r w:rsidR="009D75A4" w:rsidRPr="008A7EC9">
        <w:t>Tout va pour le mieux</w:t>
      </w:r>
      <w:r>
        <w:t xml:space="preserve">, </w:t>
      </w:r>
      <w:r w:rsidR="009D75A4" w:rsidRPr="008A7EC9">
        <w:t>donc</w:t>
      </w:r>
      <w:r>
        <w:t xml:space="preserve">, </w:t>
      </w:r>
      <w:r w:rsidR="009D75A4" w:rsidRPr="008A7EC9">
        <w:t>dit le comte en se levant</w:t>
      </w:r>
      <w:r>
        <w:t xml:space="preserve">. </w:t>
      </w:r>
      <w:r w:rsidR="009D75A4" w:rsidRPr="008A7EC9">
        <w:t>Je n</w:t>
      </w:r>
      <w:r>
        <w:t>’</w:t>
      </w:r>
      <w:r w:rsidR="009D75A4" w:rsidRPr="008A7EC9">
        <w:t>ai pas besoin de vous dire que là-bas vous serez traité avec toute la déférence désirable</w:t>
      </w:r>
      <w:r>
        <w:t xml:space="preserve">. </w:t>
      </w:r>
      <w:r w:rsidR="009D75A4" w:rsidRPr="008A7EC9">
        <w:t>Le grand-duc est un homme e</w:t>
      </w:r>
      <w:r w:rsidR="009D75A4" w:rsidRPr="008A7EC9">
        <w:t>x</w:t>
      </w:r>
      <w:r w:rsidR="009D75A4" w:rsidRPr="008A7EC9">
        <w:t>quis</w:t>
      </w:r>
      <w:r>
        <w:t xml:space="preserve">. </w:t>
      </w:r>
      <w:r w:rsidR="009D75A4" w:rsidRPr="008A7EC9">
        <w:t>La grande-duchesse</w:t>
      </w:r>
      <w:r>
        <w:t xml:space="preserve">… – </w:t>
      </w:r>
      <w:r w:rsidR="009D75A4" w:rsidRPr="008A7EC9">
        <w:t>il leva les yeux</w:t>
      </w:r>
      <w:r>
        <w:t xml:space="preserve"> – </w:t>
      </w:r>
      <w:r w:rsidR="009D75A4" w:rsidRPr="008A7EC9">
        <w:t>une Russe</w:t>
      </w:r>
      <w:r>
        <w:t xml:space="preserve">, </w:t>
      </w:r>
      <w:r w:rsidR="009D75A4" w:rsidRPr="008A7EC9">
        <w:t>Mo</w:t>
      </w:r>
      <w:r w:rsidR="009D75A4" w:rsidRPr="008A7EC9">
        <w:t>n</w:t>
      </w:r>
      <w:r w:rsidR="009D75A4" w:rsidRPr="008A7EC9">
        <w:t>sieur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tout dire pour la beauté</w:t>
      </w:r>
      <w:r>
        <w:t xml:space="preserve">. </w:t>
      </w:r>
      <w:r w:rsidR="009D75A4" w:rsidRPr="008A7EC9">
        <w:t>Le prince Joachim est très docile</w:t>
      </w:r>
      <w:r>
        <w:t xml:space="preserve">, </w:t>
      </w:r>
      <w:r w:rsidR="009D75A4" w:rsidRPr="008A7EC9">
        <w:t>un peu lent d</w:t>
      </w:r>
      <w:r>
        <w:t>’</w:t>
      </w:r>
      <w:r w:rsidR="009D75A4" w:rsidRPr="008A7EC9">
        <w:t>esprit peut-être</w:t>
      </w:r>
      <w:r>
        <w:t xml:space="preserve">. </w:t>
      </w:r>
      <w:r w:rsidR="009D75A4" w:rsidRPr="008A7EC9">
        <w:t xml:space="preserve">Mais </w:t>
      </w:r>
      <w:r w:rsidR="009D75A4">
        <w:t>o</w:t>
      </w:r>
      <w:r w:rsidR="009D75A4" w:rsidRPr="008A7EC9">
        <w:t>n ne peut exiger des Allemands la vivacité française</w:t>
      </w:r>
      <w:r>
        <w:t xml:space="preserve">. </w:t>
      </w:r>
      <w:r w:rsidR="009D75A4" w:rsidRPr="008A7EC9">
        <w:t>Enfin la cour est peuplée d</w:t>
      </w:r>
      <w:r>
        <w:t>’</w:t>
      </w:r>
      <w:r w:rsidR="009D75A4" w:rsidRPr="008A7EC9">
        <w:t>hommes charmants et de femmes ravissantes</w:t>
      </w:r>
      <w:r>
        <w:t xml:space="preserve">. </w:t>
      </w:r>
      <w:r w:rsidR="009D75A4" w:rsidRPr="008A7EC9">
        <w:t>Montez-vous à cheval</w:t>
      </w:r>
      <w:r>
        <w:t> ?</w:t>
      </w:r>
    </w:p>
    <w:p w14:paraId="23F2C542" w14:textId="77777777" w:rsidR="00BF7D4A" w:rsidRDefault="009D75A4" w:rsidP="009D75A4">
      <w:r w:rsidRPr="008A7EC9">
        <w:t xml:space="preserve">Je </w:t>
      </w:r>
      <w:r>
        <w:t>f</w:t>
      </w:r>
      <w:r w:rsidRPr="008A7EC9">
        <w:t>is signe que non</w:t>
      </w:r>
      <w:r w:rsidR="00BF7D4A">
        <w:t>.</w:t>
      </w:r>
    </w:p>
    <w:p w14:paraId="3CBC5C76" w14:textId="77777777" w:rsidR="00BF7D4A" w:rsidRDefault="00BF7D4A" w:rsidP="009D75A4">
      <w:r>
        <w:t>— </w:t>
      </w:r>
      <w:r w:rsidR="009D75A4" w:rsidRPr="008A7EC9">
        <w:t>Vous apprendrez</w:t>
      </w:r>
      <w:r>
        <w:t xml:space="preserve">. </w:t>
      </w:r>
      <w:r w:rsidR="009D75A4" w:rsidRPr="008A7EC9">
        <w:t>Vous monterez avec Kessel</w:t>
      </w:r>
      <w:r>
        <w:t xml:space="preserve">. </w:t>
      </w:r>
      <w:r w:rsidR="009D75A4" w:rsidRPr="008A7EC9">
        <w:t>Un cav</w:t>
      </w:r>
      <w:r w:rsidR="009D75A4" w:rsidRPr="008A7EC9">
        <w:t>a</w:t>
      </w:r>
      <w:r w:rsidR="009D75A4" w:rsidRPr="008A7EC9">
        <w:t>lier hors ligne</w:t>
      </w:r>
      <w:r>
        <w:t xml:space="preserve">… </w:t>
      </w:r>
      <w:r w:rsidR="009D75A4" w:rsidRPr="008A7EC9">
        <w:t>Et vous viendrez déjeuner à la légation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ai là-bas une petite folie dessinée par Poiret dont vous me direz des nouvelles</w:t>
      </w:r>
      <w:r>
        <w:t xml:space="preserve">. </w:t>
      </w:r>
      <w:r w:rsidR="009D75A4" w:rsidRPr="008A7EC9">
        <w:t>Vous la verrez à mon retour</w:t>
      </w:r>
      <w:r>
        <w:t xml:space="preserve"> ; </w:t>
      </w:r>
      <w:r w:rsidR="009D75A4" w:rsidRPr="008A7EC9">
        <w:t>dans dix jours</w:t>
      </w:r>
      <w:r>
        <w:t xml:space="preserve"> ; </w:t>
      </w:r>
      <w:r w:rsidR="009D75A4" w:rsidRPr="008A7EC9">
        <w:t>car vous partirez avant moi</w:t>
      </w:r>
      <w:r>
        <w:t xml:space="preserve">. </w:t>
      </w:r>
      <w:r w:rsidR="009D75A4" w:rsidRPr="008A7EC9">
        <w:t>On vous attend le plus tôt possible</w:t>
      </w:r>
      <w:r>
        <w:t xml:space="preserve">. </w:t>
      </w:r>
      <w:r w:rsidR="009D75A4" w:rsidRPr="008A7EC9">
        <w:t>En pa</w:t>
      </w:r>
      <w:r w:rsidR="009D75A4" w:rsidRPr="008A7EC9">
        <w:t>r</w:t>
      </w:r>
      <w:r w:rsidR="009D75A4" w:rsidRPr="008A7EC9">
        <w:t>tant après-demain soir à 1</w:t>
      </w:r>
      <w:r w:rsidRPr="008A7EC9">
        <w:t>0</w:t>
      </w:r>
      <w:r>
        <w:t> </w:t>
      </w:r>
      <w:r w:rsidRPr="008A7EC9">
        <w:t>heure</w:t>
      </w:r>
      <w:r w:rsidR="009D75A4" w:rsidRPr="008A7EC9">
        <w:t>s</w:t>
      </w:r>
      <w:r>
        <w:t xml:space="preserve">, </w:t>
      </w:r>
      <w:r w:rsidR="009D75A4" w:rsidRPr="008A7EC9">
        <w:t xml:space="preserve">vous serez à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dimanche matin vers </w:t>
      </w:r>
      <w:r w:rsidRPr="008A7EC9">
        <w:t>9</w:t>
      </w:r>
      <w:r>
        <w:t> </w:t>
      </w:r>
      <w:r w:rsidRPr="008A7EC9">
        <w:t>heure</w:t>
      </w:r>
      <w:r w:rsidR="009D75A4" w:rsidRPr="008A7EC9">
        <w:t>s</w:t>
      </w:r>
      <w:r>
        <w:t>.</w:t>
      </w:r>
    </w:p>
    <w:p w14:paraId="5E8514DA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entendu</w:t>
      </w:r>
      <w:r>
        <w:t xml:space="preserve">, </w:t>
      </w:r>
      <w:r w:rsidR="009D75A4" w:rsidRPr="008A7EC9">
        <w:t>dis-je</w:t>
      </w:r>
      <w:r>
        <w:t>.</w:t>
      </w:r>
    </w:p>
    <w:p w14:paraId="1F1D49DE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entendu</w:t>
      </w:r>
      <w:r>
        <w:t xml:space="preserve">. </w:t>
      </w:r>
      <w:r w:rsidR="009D75A4" w:rsidRPr="008A7EC9">
        <w:t>Rappelez-moi respectueusement au so</w:t>
      </w:r>
      <w:r w:rsidR="009D75A4" w:rsidRPr="008A7EC9">
        <w:t>u</w:t>
      </w:r>
      <w:r w:rsidR="009D75A4" w:rsidRPr="008A7EC9">
        <w:t>venir du grand-duc</w:t>
      </w:r>
      <w:r>
        <w:t xml:space="preserve">, </w:t>
      </w:r>
      <w:r w:rsidR="009D75A4" w:rsidRPr="008A7EC9">
        <w:t>et veuillez mettre mes hommages aux pieds de Son Altesse la grande duchesse</w:t>
      </w:r>
      <w:r>
        <w:t xml:space="preserve">. </w:t>
      </w:r>
      <w:r w:rsidR="009D75A4" w:rsidRPr="008A7EC9">
        <w:t>Ah</w:t>
      </w:r>
      <w:r>
        <w:t xml:space="preserve"> ! </w:t>
      </w:r>
      <w:r w:rsidR="009D75A4" w:rsidRPr="008A7EC9">
        <w:t>mon Dieu</w:t>
      </w:r>
      <w:r>
        <w:t xml:space="preserve">, </w:t>
      </w:r>
      <w:r w:rsidR="009D75A4" w:rsidRPr="008A7EC9">
        <w:t>quel étourdi</w:t>
      </w:r>
      <w:r>
        <w:t xml:space="preserve">, </w:t>
      </w:r>
      <w:r w:rsidR="009D75A4" w:rsidRPr="008A7EC9">
        <w:t>je fais</w:t>
      </w:r>
      <w:r>
        <w:t> !</w:t>
      </w:r>
    </w:p>
    <w:p w14:paraId="511EEA4E" w14:textId="77777777" w:rsidR="00BF7D4A" w:rsidRDefault="009D75A4" w:rsidP="009D75A4">
      <w:r w:rsidRPr="008A7EC9">
        <w:lastRenderedPageBreak/>
        <w:t>Il se leva</w:t>
      </w:r>
      <w:r w:rsidR="00BF7D4A">
        <w:t xml:space="preserve">, </w:t>
      </w:r>
      <w:r w:rsidRPr="008A7EC9">
        <w:t>prit dans son portefeuille une enveloppe cach</w:t>
      </w:r>
      <w:r w:rsidRPr="008A7EC9">
        <w:t>e</w:t>
      </w:r>
      <w:r w:rsidRPr="008A7EC9">
        <w:t>tée</w:t>
      </w:r>
      <w:r w:rsidR="00BF7D4A">
        <w:t>.</w:t>
      </w:r>
    </w:p>
    <w:p w14:paraId="3355F6F1" w14:textId="26E046CD" w:rsidR="00BF7D4A" w:rsidRDefault="00BF7D4A" w:rsidP="009D75A4">
      <w:r>
        <w:t>— </w:t>
      </w:r>
      <w:r w:rsidR="009D75A4" w:rsidRPr="008A7EC9">
        <w:t>Le grand Intendant</w:t>
      </w:r>
      <w:r>
        <w:t>, M. de </w:t>
      </w:r>
      <w:proofErr w:type="spellStart"/>
      <w:r w:rsidR="009D75A4" w:rsidRPr="008A7EC9">
        <w:t>Soldau</w:t>
      </w:r>
      <w:proofErr w:type="spellEnd"/>
      <w:r>
        <w:t xml:space="preserve">, </w:t>
      </w:r>
      <w:r w:rsidR="009D75A4" w:rsidRPr="008A7EC9">
        <w:t>m</w:t>
      </w:r>
      <w:r>
        <w:t>’</w:t>
      </w:r>
      <w:r w:rsidR="009D75A4" w:rsidRPr="008A7EC9">
        <w:t>a chargé de vous remettre ceci</w:t>
      </w:r>
      <w:r>
        <w:t xml:space="preserve">, </w:t>
      </w:r>
      <w:r w:rsidR="009D75A4" w:rsidRPr="008A7EC9">
        <w:t>dit-il discrètement</w:t>
      </w:r>
      <w:r>
        <w:t xml:space="preserve">. </w:t>
      </w:r>
      <w:r w:rsidR="009D75A4" w:rsidRPr="008A7EC9">
        <w:t>Frais de voyage</w:t>
      </w:r>
      <w:r>
        <w:t xml:space="preserve">. </w:t>
      </w:r>
      <w:r w:rsidR="009D75A4" w:rsidRPr="008A7EC9">
        <w:t>Bonne cha</w:t>
      </w:r>
      <w:r w:rsidR="009D75A4" w:rsidRPr="008A7EC9">
        <w:t>n</w:t>
      </w:r>
      <w:r w:rsidR="009D75A4" w:rsidRPr="008A7EC9">
        <w:t>ce</w:t>
      </w:r>
      <w:r>
        <w:t xml:space="preserve">, </w:t>
      </w:r>
      <w:r w:rsidR="009D75A4" w:rsidRPr="008A7EC9">
        <w:t>et à bientôt</w:t>
      </w:r>
      <w:r>
        <w:t xml:space="preserve">. </w:t>
      </w:r>
      <w:r w:rsidR="009D75A4" w:rsidRPr="008A7EC9">
        <w:t>Excusez-moi</w:t>
      </w:r>
      <w:r>
        <w:t xml:space="preserve">, </w:t>
      </w:r>
      <w:r w:rsidR="009D75A4" w:rsidRPr="008A7EC9">
        <w:t xml:space="preserve">Madame </w:t>
      </w:r>
      <w:proofErr w:type="spellStart"/>
      <w:r w:rsidR="009D75A4" w:rsidRPr="008A7EC9">
        <w:t>Mazerat</w:t>
      </w:r>
      <w:proofErr w:type="spellEnd"/>
      <w:r>
        <w:t xml:space="preserve">. </w:t>
      </w:r>
      <w:r w:rsidR="009D75A4" w:rsidRPr="008A7EC9">
        <w:t>Me voici tout à vous</w:t>
      </w:r>
      <w:r>
        <w:t>.</w:t>
      </w:r>
    </w:p>
    <w:p w14:paraId="747D96E1" w14:textId="2A0F9864" w:rsidR="009D75A4" w:rsidRPr="008A7EC9" w:rsidRDefault="009D75A4" w:rsidP="00BF7D4A">
      <w:pPr>
        <w:pStyle w:val="Centr"/>
      </w:pPr>
      <w:r w:rsidRPr="008A7EC9">
        <w:t>*</w:t>
      </w:r>
    </w:p>
    <w:p w14:paraId="0CAC3189" w14:textId="77777777" w:rsidR="00BF7D4A" w:rsidRDefault="009D75A4" w:rsidP="009D75A4">
      <w:r w:rsidRPr="008A7EC9">
        <w:t>Je n</w:t>
      </w:r>
      <w:r w:rsidR="00BF7D4A">
        <w:t>’</w:t>
      </w:r>
      <w:r w:rsidRPr="008A7EC9">
        <w:t>avais jamais fait à Paris la dépense d</w:t>
      </w:r>
      <w:r w:rsidR="00BF7D4A">
        <w:t>’</w:t>
      </w:r>
      <w:r w:rsidRPr="008A7EC9">
        <w:t>une voiture que lorsque</w:t>
      </w:r>
      <w:r w:rsidR="00BF7D4A">
        <w:t xml:space="preserve">, </w:t>
      </w:r>
      <w:r w:rsidRPr="008A7EC9">
        <w:t>partant en vacances ou en revenant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y étais contraint par ma malle</w:t>
      </w:r>
      <w:r w:rsidR="00BF7D4A">
        <w:t xml:space="preserve">. </w:t>
      </w:r>
      <w:r w:rsidRPr="008A7EC9">
        <w:t>Dès que je fus sorti</w:t>
      </w:r>
      <w:r w:rsidR="00BF7D4A">
        <w:t xml:space="preserve">, </w:t>
      </w:r>
      <w:r w:rsidRPr="008A7EC9">
        <w:t>cependant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en pris une pour rentrer chez moi</w:t>
      </w:r>
      <w:r w:rsidR="00BF7D4A">
        <w:t xml:space="preserve">, </w:t>
      </w:r>
      <w:r w:rsidRPr="008A7EC9">
        <w:t>tellement était grande ma hâte de voir ce que contenait cette enveloppe que je n</w:t>
      </w:r>
      <w:r w:rsidR="00BF7D4A">
        <w:t>’</w:t>
      </w:r>
      <w:r w:rsidRPr="008A7EC9">
        <w:t>osais ouvrir dans la rue</w:t>
      </w:r>
      <w:r w:rsidR="00BF7D4A">
        <w:t>.</w:t>
      </w:r>
    </w:p>
    <w:p w14:paraId="0564606B" w14:textId="77777777" w:rsidR="00BF7D4A" w:rsidRDefault="009D75A4" w:rsidP="009D75A4">
      <w:r w:rsidRPr="008A7EC9">
        <w:t>Vraiment</w:t>
      </w:r>
      <w:r w:rsidR="00BF7D4A">
        <w:t xml:space="preserve">, </w:t>
      </w:r>
      <w:r w:rsidRPr="008A7EC9">
        <w:t>je commençais à sentir les bénéfices que procure la société des grands de la terre</w:t>
      </w:r>
      <w:r w:rsidR="00BF7D4A">
        <w:t>. « </w:t>
      </w:r>
      <w:r w:rsidRPr="008A7EC9">
        <w:t>Prière à Monsieur le Préce</w:t>
      </w:r>
      <w:r w:rsidRPr="008A7EC9">
        <w:t>p</w:t>
      </w:r>
      <w:r w:rsidRPr="008A7EC9">
        <w:t>teur</w:t>
      </w:r>
      <w:r w:rsidR="00BF7D4A">
        <w:t xml:space="preserve">, </w:t>
      </w:r>
      <w:r w:rsidRPr="008A7EC9">
        <w:t>disait un papier à en-tête de la chancellerie ducale</w:t>
      </w:r>
      <w:r w:rsidR="00BF7D4A">
        <w:t xml:space="preserve">, </w:t>
      </w:r>
      <w:r w:rsidRPr="008A7EC9">
        <w:t>de vo</w:t>
      </w:r>
      <w:r w:rsidRPr="008A7EC9">
        <w:t>u</w:t>
      </w:r>
      <w:r w:rsidRPr="008A7EC9">
        <w:t>loir bien trouver ici le premier trimestre de ses honoraires</w:t>
      </w:r>
      <w:r w:rsidR="00BF7D4A">
        <w:t xml:space="preserve">, </w:t>
      </w:r>
      <w:r w:rsidRPr="008A7EC9">
        <w:t>plus mille marks à titre d</w:t>
      </w:r>
      <w:r w:rsidR="00BF7D4A">
        <w:t>’</w:t>
      </w:r>
      <w:r w:rsidRPr="008A7EC9">
        <w:t>indemnité pour frais de voyage</w:t>
      </w:r>
      <w:r w:rsidR="00BF7D4A">
        <w:t>. »</w:t>
      </w:r>
      <w:r w:rsidRPr="008A7EC9">
        <w:t xml:space="preserve"> À cette gracieuse invitation étaient joints trois mille cinq cents marks</w:t>
      </w:r>
      <w:r w:rsidR="00BF7D4A">
        <w:t>.</w:t>
      </w:r>
    </w:p>
    <w:p w14:paraId="2FF3AA90" w14:textId="77777777" w:rsidR="00BF7D4A" w:rsidRDefault="009D75A4" w:rsidP="009D75A4">
      <w:r w:rsidRPr="008A7EC9">
        <w:t>Plus de quatre mille francs</w:t>
      </w:r>
      <w:r w:rsidR="00BF7D4A">
        <w:t xml:space="preserve">, </w:t>
      </w:r>
      <w:r w:rsidRPr="008A7EC9">
        <w:t>je possédais plus de quatre mi</w:t>
      </w:r>
      <w:r w:rsidRPr="008A7EC9">
        <w:t>l</w:t>
      </w:r>
      <w:r w:rsidRPr="008A7EC9">
        <w:t>le francs</w:t>
      </w:r>
      <w:r w:rsidR="00BF7D4A">
        <w:t xml:space="preserve">, </w:t>
      </w:r>
      <w:r w:rsidRPr="008A7EC9">
        <w:t>moi qui hier à Paris débarquais sans savoir comment je vivrais dans huit jours</w:t>
      </w:r>
      <w:r w:rsidR="00BF7D4A">
        <w:t> !</w:t>
      </w:r>
    </w:p>
    <w:p w14:paraId="74959002" w14:textId="2B5A4C50" w:rsidR="00BF7D4A" w:rsidRDefault="009D75A4" w:rsidP="009D75A4">
      <w:r w:rsidRPr="008A7EC9">
        <w:t xml:space="preserve">La visite à </w:t>
      </w:r>
      <w:r w:rsidR="00BF7D4A">
        <w:t>M. </w:t>
      </w:r>
      <w:r w:rsidRPr="008A7EC9">
        <w:t>Thierry me pesait</w:t>
      </w:r>
      <w:r w:rsidR="00BF7D4A">
        <w:t xml:space="preserve">. </w:t>
      </w:r>
      <w:r w:rsidRPr="008A7EC9">
        <w:t>Je résolus de m</w:t>
      </w:r>
      <w:r w:rsidR="00BF7D4A">
        <w:t>’</w:t>
      </w:r>
      <w:r w:rsidRPr="008A7EC9">
        <w:t>en déba</w:t>
      </w:r>
      <w:r w:rsidRPr="008A7EC9">
        <w:t>r</w:t>
      </w:r>
      <w:r w:rsidRPr="008A7EC9">
        <w:t>rasser sur l</w:t>
      </w:r>
      <w:r w:rsidR="00BF7D4A">
        <w:t>’</w:t>
      </w:r>
      <w:r w:rsidRPr="008A7EC9">
        <w:t>heure</w:t>
      </w:r>
      <w:r w:rsidR="00BF7D4A">
        <w:t xml:space="preserve">, </w:t>
      </w:r>
      <w:r w:rsidRPr="008A7EC9">
        <w:t>en lui disant que je partais le lendemain m</w:t>
      </w:r>
      <w:r w:rsidRPr="008A7EC9">
        <w:t>a</w:t>
      </w:r>
      <w:r w:rsidRPr="008A7EC9">
        <w:t>tin</w:t>
      </w:r>
      <w:r w:rsidR="00BF7D4A">
        <w:t>.</w:t>
      </w:r>
    </w:p>
    <w:p w14:paraId="4C0873D9" w14:textId="77777777" w:rsidR="00BF7D4A" w:rsidRDefault="009D75A4" w:rsidP="009D75A4">
      <w:r w:rsidRPr="008A7EC9">
        <w:t>Je le trouvai dans son cabinet de travail</w:t>
      </w:r>
      <w:r w:rsidR="00BF7D4A">
        <w:t>.</w:t>
      </w:r>
    </w:p>
    <w:p w14:paraId="723073E3" w14:textId="77777777" w:rsidR="00BF7D4A" w:rsidRDefault="00BF7D4A" w:rsidP="009D75A4">
      <w:r>
        <w:lastRenderedPageBreak/>
        <w:t>— </w:t>
      </w:r>
      <w:r w:rsidR="009D75A4" w:rsidRPr="008A7EC9">
        <w:t>À votre air radieux</w:t>
      </w:r>
      <w:r>
        <w:t xml:space="preserve">, </w:t>
      </w:r>
      <w:r w:rsidR="009D75A4" w:rsidRPr="008A7EC9">
        <w:t>me dit-il</w:t>
      </w:r>
      <w:r>
        <w:t xml:space="preserve">, </w:t>
      </w:r>
      <w:r w:rsidR="009D75A4" w:rsidRPr="008A7EC9">
        <w:t>je vois que tout a marché suivant vos désirs</w:t>
      </w:r>
      <w:r>
        <w:t xml:space="preserve">. </w:t>
      </w:r>
      <w:r w:rsidR="009D75A4" w:rsidRPr="008A7EC9">
        <w:t>Tant mieux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ai eu peut-être tort de vous e</w:t>
      </w:r>
      <w:r w:rsidR="009D75A4" w:rsidRPr="008A7EC9">
        <w:t>f</w:t>
      </w:r>
      <w:r w:rsidR="009D75A4" w:rsidRPr="008A7EC9">
        <w:t>frayer</w:t>
      </w:r>
      <w:r>
        <w:t xml:space="preserve">. </w:t>
      </w:r>
      <w:r w:rsidR="009D75A4" w:rsidRPr="008A7EC9">
        <w:t>Quand partez-vous</w:t>
      </w:r>
      <w:r>
        <w:t> ?</w:t>
      </w:r>
    </w:p>
    <w:p w14:paraId="2F3A3714" w14:textId="77777777" w:rsidR="00BF7D4A" w:rsidRDefault="00BF7D4A" w:rsidP="009D75A4">
      <w:r>
        <w:t>— </w:t>
      </w:r>
      <w:r w:rsidR="009D75A4" w:rsidRPr="008A7EC9">
        <w:t>Demain</w:t>
      </w:r>
      <w:r>
        <w:t xml:space="preserve">, </w:t>
      </w:r>
      <w:r w:rsidR="009D75A4" w:rsidRPr="008A7EC9">
        <w:t>dis-je</w:t>
      </w:r>
      <w:r>
        <w:t>.</w:t>
      </w:r>
    </w:p>
    <w:p w14:paraId="5E792E19" w14:textId="77777777" w:rsidR="00BF7D4A" w:rsidRDefault="00BF7D4A" w:rsidP="009D75A4">
      <w:r>
        <w:t>— </w:t>
      </w:r>
      <w:r w:rsidR="009D75A4" w:rsidRPr="008A7EC9">
        <w:t>Alors</w:t>
      </w:r>
      <w:r>
        <w:t xml:space="preserve">, </w:t>
      </w:r>
      <w:r w:rsidR="009D75A4" w:rsidRPr="008A7EC9">
        <w:t>mon cher enfant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votre visite d</w:t>
      </w:r>
      <w:r>
        <w:t>’</w:t>
      </w:r>
      <w:r w:rsidR="009D75A4" w:rsidRPr="008A7EC9">
        <w:t>adieu</w:t>
      </w:r>
      <w:r>
        <w:t xml:space="preserve">. </w:t>
      </w:r>
      <w:r w:rsidR="009D75A4" w:rsidRPr="008A7EC9">
        <w:t>Que vous dirai-je</w:t>
      </w:r>
      <w:r>
        <w:t xml:space="preserve"> ? </w:t>
      </w:r>
      <w:r w:rsidR="009D75A4" w:rsidRPr="008A7EC9">
        <w:t>Je suis sûr que vous vous tirerez admirablement de vos fonctions pédagogiques</w:t>
      </w:r>
      <w:r>
        <w:t xml:space="preserve">. </w:t>
      </w:r>
      <w:r w:rsidR="009D75A4" w:rsidRPr="008A7EC9">
        <w:t>Rappelez-vous le grand principe que pose le père de Pascal</w:t>
      </w:r>
      <w:r>
        <w:t xml:space="preserve"> : </w:t>
      </w:r>
      <w:r w:rsidR="009D75A4" w:rsidRPr="008A7EC9">
        <w:t>Essayez de tenir toujours votre élève au-dessus de sa tâche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une règle impossible à appliquer pour un professeur de lycée qui est obligé de se conformer à la force moyenne d</w:t>
      </w:r>
      <w:r>
        <w:t>’</w:t>
      </w:r>
      <w:r w:rsidR="009D75A4" w:rsidRPr="008A7EC9">
        <w:t>une classe</w:t>
      </w:r>
      <w:r>
        <w:t xml:space="preserve">. </w:t>
      </w:r>
      <w:r w:rsidR="009D75A4" w:rsidRPr="008A7EC9">
        <w:t>Mais quand on a la chance d</w:t>
      </w:r>
      <w:r>
        <w:t>’</w:t>
      </w:r>
      <w:r w:rsidR="009D75A4" w:rsidRPr="008A7EC9">
        <w:t>avoir un seul élève</w:t>
      </w:r>
      <w:r>
        <w:t xml:space="preserve">, </w:t>
      </w:r>
      <w:r w:rsidR="009D75A4" w:rsidRPr="008A7EC9">
        <w:t>on le peut et on le doit</w:t>
      </w:r>
      <w:r>
        <w:t>.</w:t>
      </w:r>
    </w:p>
    <w:p w14:paraId="5D2A622C" w14:textId="77777777" w:rsidR="00BF7D4A" w:rsidRDefault="009D75A4" w:rsidP="009D75A4">
      <w:r w:rsidRPr="008A7EC9">
        <w:t>L</w:t>
      </w:r>
      <w:r w:rsidR="00BF7D4A">
        <w:t>’</w:t>
      </w:r>
      <w:r w:rsidRPr="008A7EC9">
        <w:t>excellent homme me donna ensuite quelques conseils r</w:t>
      </w:r>
      <w:r w:rsidRPr="008A7EC9">
        <w:t>e</w:t>
      </w:r>
      <w:r w:rsidRPr="008A7EC9">
        <w:t>latifs au choix des livres dont j</w:t>
      </w:r>
      <w:r w:rsidR="00BF7D4A">
        <w:t>’</w:t>
      </w:r>
      <w:r w:rsidRPr="008A7EC9">
        <w:t>aurais à me servir pour préparer mes cours</w:t>
      </w:r>
      <w:r w:rsidR="00BF7D4A">
        <w:t xml:space="preserve">. </w:t>
      </w:r>
      <w:r w:rsidRPr="008A7EC9">
        <w:t>Il me remit son Histoire de la littérature allemande qui me fut si souvent là-bas d</w:t>
      </w:r>
      <w:r w:rsidR="00BF7D4A">
        <w:t>’</w:t>
      </w:r>
      <w:r w:rsidRPr="008A7EC9">
        <w:t>un précieux secours</w:t>
      </w:r>
      <w:r w:rsidR="00BF7D4A">
        <w:t>.</w:t>
      </w:r>
    </w:p>
    <w:p w14:paraId="6460FB47" w14:textId="0F96624B" w:rsidR="00BF7D4A" w:rsidRDefault="00BF7D4A" w:rsidP="009D75A4">
      <w:r>
        <w:t>— </w:t>
      </w:r>
      <w:r w:rsidR="009D75A4" w:rsidRPr="008A7EC9">
        <w:t>Ne me remerciez pas</w:t>
      </w:r>
      <w:r>
        <w:t xml:space="preserve">, </w:t>
      </w:r>
      <w:r w:rsidR="009D75A4" w:rsidRPr="008A7EC9">
        <w:t>me dit-il</w:t>
      </w:r>
      <w:r>
        <w:t xml:space="preserve">, </w:t>
      </w:r>
      <w:r w:rsidR="009D75A4" w:rsidRPr="008A7EC9">
        <w:t>comme je murmurais quelques mots de reconnaissance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peut-être moi qui serai votre obligé</w:t>
      </w:r>
      <w:r>
        <w:t xml:space="preserve">. </w:t>
      </w:r>
      <w:r w:rsidR="009D75A4" w:rsidRPr="008A7EC9">
        <w:t xml:space="preserve">Je vous ai </w:t>
      </w:r>
      <w:r w:rsidR="009D75A4" w:rsidRPr="008A7EC9">
        <w:rPr>
          <w:bCs/>
        </w:rPr>
        <w:t xml:space="preserve">dit </w:t>
      </w:r>
      <w:r w:rsidR="009D75A4" w:rsidRPr="008A7EC9">
        <w:t>que vous alliez av</w:t>
      </w:r>
      <w:r w:rsidR="009D75A4" w:rsidRPr="008A7EC9">
        <w:rPr>
          <w:bCs/>
        </w:rPr>
        <w:t xml:space="preserve">oir </w:t>
      </w:r>
      <w:r w:rsidR="009D75A4" w:rsidRPr="008A7EC9">
        <w:t xml:space="preserve">à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une admirable bibliothèque</w:t>
      </w:r>
      <w:r>
        <w:t xml:space="preserve">. </w:t>
      </w:r>
      <w:r w:rsidR="009D75A4" w:rsidRPr="008A7EC9">
        <w:t>Son conservateur</w:t>
      </w:r>
      <w:r>
        <w:t xml:space="preserve">, </w:t>
      </w:r>
      <w:r w:rsidR="009D75A4" w:rsidRPr="008A7EC9">
        <w:t>le professeur C</w:t>
      </w:r>
      <w:r w:rsidR="009D75A4" w:rsidRPr="008A7EC9">
        <w:t>y</w:t>
      </w:r>
      <w:r w:rsidR="009D75A4" w:rsidRPr="008A7EC9">
        <w:t>rus Beck</w:t>
      </w:r>
      <w:r>
        <w:t xml:space="preserve">, – </w:t>
      </w:r>
      <w:r w:rsidR="009D75A4" w:rsidRPr="008A7EC9">
        <w:t>que j</w:t>
      </w:r>
      <w:r>
        <w:t>’</w:t>
      </w:r>
      <w:r w:rsidR="009D75A4" w:rsidRPr="008A7EC9">
        <w:t>ai eu l</w:t>
      </w:r>
      <w:r>
        <w:t>’</w:t>
      </w:r>
      <w:r w:rsidR="009D75A4" w:rsidRPr="008A7EC9">
        <w:t>occasion de connaître dans divers congrès</w:t>
      </w:r>
      <w:r>
        <w:t xml:space="preserve">, – </w:t>
      </w:r>
      <w:r w:rsidR="009D75A4" w:rsidRPr="008A7EC9">
        <w:t>la surveille jalousement</w:t>
      </w:r>
      <w:r>
        <w:t xml:space="preserve">. </w:t>
      </w:r>
      <w:r w:rsidR="009D75A4" w:rsidRPr="008A7EC9">
        <w:t>Mais c</w:t>
      </w:r>
      <w:r>
        <w:t>’</w:t>
      </w:r>
      <w:r w:rsidR="009D75A4" w:rsidRPr="008A7EC9">
        <w:t>est un scientifique</w:t>
      </w:r>
      <w:r>
        <w:t xml:space="preserve">. </w:t>
      </w:r>
      <w:r w:rsidR="009D75A4" w:rsidRPr="008A7EC9">
        <w:t>Je ne doute pas que vous aurez la libre disposition des ouvrages et manuscrits qui n</w:t>
      </w:r>
      <w:r>
        <w:t>’</w:t>
      </w:r>
      <w:r w:rsidR="009D75A4" w:rsidRPr="008A7EC9">
        <w:t>intéressent pas directement le grand travail qu</w:t>
      </w:r>
      <w:r>
        <w:t>’</w:t>
      </w:r>
      <w:r w:rsidR="009D75A4" w:rsidRPr="008A7EC9">
        <w:t>il poursuit sur l</w:t>
      </w:r>
      <w:r>
        <w:t>’</w:t>
      </w:r>
      <w:r w:rsidR="009D75A4" w:rsidRPr="008A7EC9">
        <w:t>histoire des théories de la transmutation des métaux</w:t>
      </w:r>
      <w:r>
        <w:t xml:space="preserve">. </w:t>
      </w:r>
      <w:r w:rsidR="009D75A4" w:rsidRPr="008A7EC9">
        <w:t>Or</w:t>
      </w:r>
      <w:r>
        <w:t xml:space="preserve">, </w:t>
      </w:r>
      <w:r w:rsidR="009D75A4" w:rsidRPr="008A7EC9">
        <w:t>vous savez peut-être que je suis moi-même en train d</w:t>
      </w:r>
      <w:r>
        <w:t>’</w:t>
      </w:r>
      <w:r w:rsidR="009D75A4" w:rsidRPr="008A7EC9">
        <w:t xml:space="preserve">écrire un livre sur les mœurs à la cour de Hanovre à la fin du </w:t>
      </w:r>
      <w:r w:rsidRPr="008A7EC9">
        <w:t>XVII</w:t>
      </w:r>
      <w:r w:rsidRPr="00BF7D4A">
        <w:rPr>
          <w:vertAlign w:val="superscript"/>
        </w:rPr>
        <w:t>e</w:t>
      </w:r>
      <w:r>
        <w:t xml:space="preserve"> siècle. </w:t>
      </w:r>
      <w:r w:rsidR="009D75A4" w:rsidRPr="008A7EC9">
        <w:t>J</w:t>
      </w:r>
      <w:r>
        <w:t>’</w:t>
      </w:r>
      <w:r w:rsidR="009D75A4" w:rsidRPr="008A7EC9">
        <w:t>ai pu voir à la Nationale</w:t>
      </w:r>
      <w:r>
        <w:t xml:space="preserve">, </w:t>
      </w:r>
      <w:r w:rsidR="009D75A4" w:rsidRPr="008A7EC9">
        <w:t xml:space="preserve">dans le catalogue de la bibliothèque ducale de </w:t>
      </w:r>
      <w:proofErr w:type="spellStart"/>
      <w:r w:rsidR="009D75A4" w:rsidRPr="008A7EC9">
        <w:t>Lautenbourg</w:t>
      </w:r>
      <w:proofErr w:type="spellEnd"/>
      <w:r>
        <w:t xml:space="preserve">, </w:t>
      </w:r>
      <w:r w:rsidR="009D75A4" w:rsidRPr="008A7EC9">
        <w:t>qu</w:t>
      </w:r>
      <w:r>
        <w:t>’</w:t>
      </w:r>
      <w:r w:rsidR="009D75A4" w:rsidRPr="008A7EC9">
        <w:t>il y a là des documents d</w:t>
      </w:r>
      <w:r>
        <w:t>’</w:t>
      </w:r>
      <w:r w:rsidR="009D75A4" w:rsidRPr="008A7EC9">
        <w:t>une importance capitale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ai couru ce matin</w:t>
      </w:r>
      <w:r>
        <w:t xml:space="preserve">, </w:t>
      </w:r>
      <w:r w:rsidR="009D75A4" w:rsidRPr="008A7EC9">
        <w:t>en vous quittant</w:t>
      </w:r>
      <w:r>
        <w:t xml:space="preserve">, </w:t>
      </w:r>
      <w:r w:rsidR="009D75A4" w:rsidRPr="008A7EC9">
        <w:t xml:space="preserve">dresser les cotes </w:t>
      </w:r>
      <w:r w:rsidR="009D75A4" w:rsidRPr="008A7EC9">
        <w:lastRenderedPageBreak/>
        <w:t>des principaux ouvrages que je vous serai r</w:t>
      </w:r>
      <w:r w:rsidR="009D75A4" w:rsidRPr="008A7EC9">
        <w:t>e</w:t>
      </w:r>
      <w:r w:rsidR="009D75A4" w:rsidRPr="008A7EC9">
        <w:t>connaissant de consulter pour moi</w:t>
      </w:r>
      <w:r>
        <w:t xml:space="preserve">. </w:t>
      </w:r>
      <w:r w:rsidR="009D75A4" w:rsidRPr="008A7EC9">
        <w:t>Je suis sûr d</w:t>
      </w:r>
      <w:r>
        <w:t>’</w:t>
      </w:r>
      <w:r w:rsidR="009D75A4" w:rsidRPr="008A7EC9">
        <w:t>ailleurs que cette besogne vous intéressera</w:t>
      </w:r>
      <w:r>
        <w:t xml:space="preserve">. </w:t>
      </w:r>
      <w:r w:rsidR="009D75A4" w:rsidRPr="008A7EC9">
        <w:t>Voici ma liste</w:t>
      </w:r>
      <w:r>
        <w:t xml:space="preserve">. </w:t>
      </w:r>
      <w:r w:rsidR="009D75A4" w:rsidRPr="008A7EC9">
        <w:t>Je vous signale principalement cet ouvrage</w:t>
      </w:r>
      <w:r>
        <w:t xml:space="preserve"> : </w:t>
      </w:r>
      <w:proofErr w:type="spellStart"/>
      <w:r w:rsidR="009D75A4" w:rsidRPr="008A7EC9">
        <w:rPr>
          <w:i/>
          <w:iCs/>
        </w:rPr>
        <w:t>Stattmutter</w:t>
      </w:r>
      <w:proofErr w:type="spellEnd"/>
      <w:r w:rsidR="009D75A4" w:rsidRPr="008A7EC9">
        <w:rPr>
          <w:i/>
          <w:iCs/>
        </w:rPr>
        <w:t xml:space="preserve"> der </w:t>
      </w:r>
      <w:proofErr w:type="spellStart"/>
      <w:r w:rsidR="009D75A4" w:rsidRPr="008A7EC9">
        <w:rPr>
          <w:i/>
          <w:iCs/>
        </w:rPr>
        <w:t>K</w:t>
      </w:r>
      <w:r>
        <w:rPr>
          <w:i/>
          <w:iCs/>
        </w:rPr>
        <w:t>œ</w:t>
      </w:r>
      <w:r w:rsidR="009D75A4" w:rsidRPr="008A7EC9">
        <w:rPr>
          <w:i/>
          <w:iCs/>
        </w:rPr>
        <w:t>niglichen</w:t>
      </w:r>
      <w:proofErr w:type="spellEnd"/>
      <w:r w:rsidR="009D75A4" w:rsidRPr="008A7EC9">
        <w:rPr>
          <w:i/>
          <w:iCs/>
        </w:rPr>
        <w:t xml:space="preserve"> </w:t>
      </w:r>
      <w:proofErr w:type="spellStart"/>
      <w:r w:rsidR="009D75A4" w:rsidRPr="008A7EC9">
        <w:rPr>
          <w:i/>
          <w:iCs/>
        </w:rPr>
        <w:t>Haeuser</w:t>
      </w:r>
      <w:proofErr w:type="spellEnd"/>
      <w:r w:rsidR="009D75A4" w:rsidRPr="008A7EC9">
        <w:rPr>
          <w:i/>
          <w:iCs/>
        </w:rPr>
        <w:t xml:space="preserve"> </w:t>
      </w:r>
      <w:proofErr w:type="spellStart"/>
      <w:r w:rsidR="009D75A4" w:rsidRPr="008A7EC9">
        <w:rPr>
          <w:i/>
          <w:iCs/>
        </w:rPr>
        <w:t>Hannover</w:t>
      </w:r>
      <w:proofErr w:type="spellEnd"/>
      <w:r w:rsidR="009D75A4" w:rsidRPr="008A7EC9">
        <w:rPr>
          <w:i/>
          <w:iCs/>
        </w:rPr>
        <w:t xml:space="preserve"> </w:t>
      </w:r>
      <w:proofErr w:type="spellStart"/>
      <w:r w:rsidR="009D75A4" w:rsidRPr="008A7EC9">
        <w:rPr>
          <w:i/>
          <w:iCs/>
        </w:rPr>
        <w:t>und</w:t>
      </w:r>
      <w:proofErr w:type="spellEnd"/>
      <w:r w:rsidR="009D75A4" w:rsidRPr="008A7EC9">
        <w:rPr>
          <w:i/>
          <w:iCs/>
        </w:rPr>
        <w:t xml:space="preserve"> </w:t>
      </w:r>
      <w:proofErr w:type="spellStart"/>
      <w:r w:rsidR="009D75A4" w:rsidRPr="008A7EC9">
        <w:rPr>
          <w:i/>
          <w:iCs/>
        </w:rPr>
        <w:t>Preussen</w:t>
      </w:r>
      <w:proofErr w:type="spellEnd"/>
      <w:r>
        <w:rPr>
          <w:i/>
          <w:iCs/>
        </w:rPr>
        <w:t xml:space="preserve">, </w:t>
      </w:r>
      <w:r w:rsidR="009D75A4" w:rsidRPr="008A7EC9">
        <w:t xml:space="preserve">par la grande-duchesse de </w:t>
      </w:r>
      <w:proofErr w:type="spellStart"/>
      <w:r w:rsidR="009D75A4" w:rsidRPr="008A7EC9">
        <w:t>Ahlde</w:t>
      </w:r>
      <w:proofErr w:type="spellEnd"/>
      <w:r>
        <w:t xml:space="preserve">, </w:t>
      </w:r>
      <w:r w:rsidR="009D75A4" w:rsidRPr="008A7EC9">
        <w:t>édité à Leipzig en 1852</w:t>
      </w:r>
      <w:r>
        <w:t xml:space="preserve">. </w:t>
      </w:r>
      <w:r w:rsidR="009D75A4" w:rsidRPr="008A7EC9">
        <w:t>Nous n</w:t>
      </w:r>
      <w:r>
        <w:t>’</w:t>
      </w:r>
      <w:r w:rsidR="009D75A4" w:rsidRPr="008A7EC9">
        <w:t>en avons à Paris qu</w:t>
      </w:r>
      <w:r>
        <w:t>’</w:t>
      </w:r>
      <w:r w:rsidR="009D75A4" w:rsidRPr="008A7EC9">
        <w:t>une réimpression incomplète</w:t>
      </w:r>
      <w:r>
        <w:t xml:space="preserve"> ; </w:t>
      </w:r>
      <w:r w:rsidR="009D75A4" w:rsidRPr="008A7EC9">
        <w:t xml:space="preserve">je vous recommande aussi les livres de Cramer et de </w:t>
      </w:r>
      <w:proofErr w:type="spellStart"/>
      <w:r w:rsidR="009D75A4" w:rsidRPr="008A7EC9">
        <w:t>Palmblad</w:t>
      </w:r>
      <w:proofErr w:type="spellEnd"/>
      <w:r>
        <w:t xml:space="preserve">, </w:t>
      </w:r>
      <w:r w:rsidR="009D75A4" w:rsidRPr="008A7EC9">
        <w:t>ainsi que l</w:t>
      </w:r>
      <w:r>
        <w:t>’</w:t>
      </w:r>
      <w:r w:rsidR="009D75A4" w:rsidRPr="008A7EC9">
        <w:rPr>
          <w:i/>
          <w:iCs/>
        </w:rPr>
        <w:t>Octavie romaine</w:t>
      </w:r>
      <w:r>
        <w:t xml:space="preserve"> </w:t>
      </w:r>
      <w:r>
        <w:rPr>
          <w:i/>
          <w:iCs/>
        </w:rPr>
        <w:t>(</w:t>
      </w:r>
      <w:r w:rsidR="009D75A4" w:rsidRPr="008A7EC9">
        <w:rPr>
          <w:i/>
          <w:iCs/>
        </w:rPr>
        <w:t xml:space="preserve">die </w:t>
      </w:r>
      <w:proofErr w:type="spellStart"/>
      <w:r w:rsidR="009D75A4" w:rsidRPr="008A7EC9">
        <w:rPr>
          <w:i/>
          <w:iCs/>
        </w:rPr>
        <w:t>R</w:t>
      </w:r>
      <w:r>
        <w:rPr>
          <w:i/>
          <w:iCs/>
        </w:rPr>
        <w:t>œ</w:t>
      </w:r>
      <w:r w:rsidR="009D75A4" w:rsidRPr="008A7EC9">
        <w:rPr>
          <w:i/>
          <w:iCs/>
        </w:rPr>
        <w:t>mische</w:t>
      </w:r>
      <w:proofErr w:type="spellEnd"/>
      <w:r w:rsidR="009D75A4" w:rsidRPr="008A7EC9">
        <w:rPr>
          <w:i/>
          <w:iCs/>
        </w:rPr>
        <w:t xml:space="preserve"> Octavia</w:t>
      </w:r>
      <w:r>
        <w:t xml:space="preserve">), </w:t>
      </w:r>
      <w:r w:rsidR="009D75A4" w:rsidRPr="008A7EC9">
        <w:t xml:space="preserve">du duc Ulric de </w:t>
      </w:r>
      <w:proofErr w:type="spellStart"/>
      <w:r w:rsidR="009D75A4" w:rsidRPr="008A7EC9">
        <w:t>Wolfenbüttel</w:t>
      </w:r>
      <w:proofErr w:type="spellEnd"/>
      <w:r>
        <w:t>.</w:t>
      </w:r>
    </w:p>
    <w:p w14:paraId="1FA0DE27" w14:textId="5448D4BC" w:rsidR="00BF7D4A" w:rsidRDefault="00BF7D4A" w:rsidP="009D75A4">
      <w:r>
        <w:t>— </w:t>
      </w:r>
      <w:r w:rsidR="009D75A4" w:rsidRPr="008A7EC9">
        <w:t>Malheureusement</w:t>
      </w:r>
      <w:r>
        <w:t xml:space="preserve">, </w:t>
      </w:r>
      <w:r w:rsidR="009D75A4" w:rsidRPr="008A7EC9">
        <w:t>continua-t-il</w:t>
      </w:r>
      <w:r>
        <w:t xml:space="preserve">, </w:t>
      </w:r>
      <w:r w:rsidR="009D75A4" w:rsidRPr="008A7EC9">
        <w:t xml:space="preserve">tandis que je </w:t>
      </w:r>
      <w:proofErr w:type="spellStart"/>
      <w:r w:rsidR="009D75A4" w:rsidRPr="008A7EC9">
        <w:t>serrais</w:t>
      </w:r>
      <w:proofErr w:type="spellEnd"/>
      <w:r w:rsidR="009D75A4" w:rsidRPr="008A7EC9">
        <w:t xml:space="preserve"> précieusement le papier</w:t>
      </w:r>
      <w:r>
        <w:t xml:space="preserve">, </w:t>
      </w:r>
      <w:r w:rsidR="009D75A4" w:rsidRPr="008A7EC9">
        <w:t>je n</w:t>
      </w:r>
      <w:r>
        <w:t>’</w:t>
      </w:r>
      <w:r w:rsidR="009D75A4" w:rsidRPr="008A7EC9">
        <w:t>ai pu inscrire que les imprimés</w:t>
      </w:r>
      <w:r>
        <w:t xml:space="preserve">. </w:t>
      </w:r>
      <w:r w:rsidR="009D75A4" w:rsidRPr="008A7EC9">
        <w:t xml:space="preserve">Les manuscrits de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ne sont pas inventoriés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en les parcourant</w:t>
      </w:r>
      <w:r>
        <w:t xml:space="preserve">, </w:t>
      </w:r>
      <w:r w:rsidR="009D75A4" w:rsidRPr="008A7EC9">
        <w:t>mon cher enfant</w:t>
      </w:r>
      <w:r>
        <w:t xml:space="preserve">, </w:t>
      </w:r>
      <w:r w:rsidR="009D75A4" w:rsidRPr="008A7EC9">
        <w:t>que vous pouvez me rendre les plus précieux services</w:t>
      </w:r>
      <w:r>
        <w:t xml:space="preserve">, </w:t>
      </w:r>
      <w:r w:rsidR="009D75A4" w:rsidRPr="008A7EC9">
        <w:t>Nul doute que vous y découvrirez des d</w:t>
      </w:r>
      <w:r w:rsidR="009D75A4" w:rsidRPr="008A7EC9">
        <w:t>o</w:t>
      </w:r>
      <w:r w:rsidR="009D75A4" w:rsidRPr="008A7EC9">
        <w:t xml:space="preserve">cuments inestimables sur cette société allemande du </w:t>
      </w:r>
      <w:r w:rsidRPr="008A7EC9">
        <w:t>XVII</w:t>
      </w:r>
      <w:r w:rsidRPr="00BF7D4A">
        <w:rPr>
          <w:vertAlign w:val="superscript"/>
        </w:rPr>
        <w:t>e</w:t>
      </w:r>
      <w:r>
        <w:t xml:space="preserve"> siècle, </w:t>
      </w:r>
      <w:r w:rsidR="009D75A4" w:rsidRPr="008A7EC9">
        <w:t>raffinée en apparence</w:t>
      </w:r>
      <w:r>
        <w:t xml:space="preserve">, </w:t>
      </w:r>
      <w:r w:rsidR="009D75A4" w:rsidRPr="008A7EC9">
        <w:t>au fond violente et cruelle plus qu</w:t>
      </w:r>
      <w:r>
        <w:t>’</w:t>
      </w:r>
      <w:r w:rsidR="009D75A4" w:rsidRPr="008A7EC9">
        <w:t>on ne l</w:t>
      </w:r>
      <w:r>
        <w:t>’</w:t>
      </w:r>
      <w:r w:rsidR="009D75A4" w:rsidRPr="008A7EC9">
        <w:t>a jamais imagin</w:t>
      </w:r>
      <w:r w:rsidR="00295165">
        <w:t>ée</w:t>
      </w:r>
      <w:r>
        <w:t>.</w:t>
      </w:r>
    </w:p>
    <w:p w14:paraId="6F0E3DB6" w14:textId="77777777" w:rsidR="00BF7D4A" w:rsidRDefault="009D75A4" w:rsidP="009D75A4">
      <w:r w:rsidRPr="008A7EC9">
        <w:t>Il me tenait les deux mains</w:t>
      </w:r>
      <w:r w:rsidR="00BF7D4A">
        <w:t xml:space="preserve"> ; </w:t>
      </w:r>
      <w:r w:rsidRPr="008A7EC9">
        <w:t>son émotion me faisait co</w:t>
      </w:r>
      <w:r w:rsidRPr="008A7EC9">
        <w:t>m</w:t>
      </w:r>
      <w:r w:rsidRPr="008A7EC9">
        <w:t>prendre qu</w:t>
      </w:r>
      <w:r w:rsidR="00BF7D4A">
        <w:t>’</w:t>
      </w:r>
      <w:r w:rsidRPr="008A7EC9">
        <w:t>il avait encore quelque chose à me dire</w:t>
      </w:r>
      <w:r w:rsidR="00BF7D4A">
        <w:t>.</w:t>
      </w:r>
    </w:p>
    <w:p w14:paraId="295005D1" w14:textId="77777777" w:rsidR="00BF7D4A" w:rsidRDefault="00BF7D4A" w:rsidP="009D75A4">
      <w:r>
        <w:t>— </w:t>
      </w:r>
      <w:r w:rsidR="009D75A4" w:rsidRPr="008A7EC9">
        <w:t>Je ne veux</w:t>
      </w:r>
      <w:r>
        <w:t xml:space="preserve">, </w:t>
      </w:r>
      <w:r w:rsidR="009D75A4" w:rsidRPr="008A7EC9">
        <w:t>pour rien au monde</w:t>
      </w:r>
      <w:r>
        <w:t xml:space="preserve">, </w:t>
      </w:r>
      <w:r w:rsidR="009D75A4" w:rsidRPr="008A7EC9">
        <w:t>revenir sur notre entr</w:t>
      </w:r>
      <w:r w:rsidR="009D75A4" w:rsidRPr="008A7EC9">
        <w:t>e</w:t>
      </w:r>
      <w:r w:rsidR="009D75A4" w:rsidRPr="008A7EC9">
        <w:t>tien de ce matin</w:t>
      </w:r>
      <w:r>
        <w:t xml:space="preserve">, </w:t>
      </w:r>
      <w:r w:rsidR="009D75A4" w:rsidRPr="008A7EC9">
        <w:t>murmura-t-il enfin</w:t>
      </w:r>
      <w:r>
        <w:t xml:space="preserve">. </w:t>
      </w:r>
      <w:r w:rsidR="009D75A4" w:rsidRPr="008A7EC9">
        <w:t>Mais</w:t>
      </w:r>
      <w:r>
        <w:t xml:space="preserve">, </w:t>
      </w:r>
      <w:r w:rsidR="009D75A4" w:rsidRPr="008A7EC9">
        <w:t>mon enfant</w:t>
      </w:r>
      <w:r>
        <w:t xml:space="preserve">, </w:t>
      </w:r>
      <w:r w:rsidR="009D75A4" w:rsidRPr="008A7EC9">
        <w:t>vous savez l</w:t>
      </w:r>
      <w:r>
        <w:t>’</w:t>
      </w:r>
      <w:r w:rsidR="009D75A4" w:rsidRPr="008A7EC9">
        <w:t>intérêt que je vous porte</w:t>
      </w:r>
      <w:r>
        <w:t xml:space="preserve">. </w:t>
      </w:r>
      <w:r w:rsidR="009D75A4" w:rsidRPr="008A7EC9">
        <w:t>Je m</w:t>
      </w:r>
      <w:r>
        <w:t>’</w:t>
      </w:r>
      <w:r w:rsidR="009D75A4" w:rsidRPr="008A7EC9">
        <w:t>en rends compte davant</w:t>
      </w:r>
      <w:r w:rsidR="009D75A4" w:rsidRPr="008A7EC9">
        <w:t>a</w:t>
      </w:r>
      <w:r w:rsidR="009D75A4" w:rsidRPr="008A7EC9">
        <w:t>ge en vous quittant</w:t>
      </w:r>
      <w:r>
        <w:t xml:space="preserve">. </w:t>
      </w:r>
      <w:r w:rsidR="009D75A4" w:rsidRPr="008A7EC9">
        <w:t>Eh bien</w:t>
      </w:r>
      <w:r>
        <w:t xml:space="preserve">, </w:t>
      </w:r>
      <w:r w:rsidR="009D75A4" w:rsidRPr="008A7EC9">
        <w:t>je vous en conjure</w:t>
      </w:r>
      <w:r>
        <w:t xml:space="preserve">, </w:t>
      </w:r>
      <w:r w:rsidR="009D75A4" w:rsidRPr="008A7EC9">
        <w:t>ne cédez jamais au désir</w:t>
      </w:r>
      <w:r>
        <w:t xml:space="preserve">, </w:t>
      </w:r>
      <w:r w:rsidR="009D75A4" w:rsidRPr="008A7EC9">
        <w:t>aux invitations même qui pourraient vous être faites de sortir de votre rôle pédagogique</w:t>
      </w:r>
      <w:r>
        <w:t xml:space="preserve">. </w:t>
      </w:r>
      <w:r w:rsidR="009D75A4" w:rsidRPr="008A7EC9">
        <w:t xml:space="preserve">Il y a à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une assez riche matière pour ceux qui</w:t>
      </w:r>
      <w:r>
        <w:t xml:space="preserve">, </w:t>
      </w:r>
      <w:r w:rsidR="009D75A4" w:rsidRPr="008A7EC9">
        <w:t>comme nous</w:t>
      </w:r>
      <w:r>
        <w:t xml:space="preserve">, </w:t>
      </w:r>
      <w:r w:rsidR="009D75A4" w:rsidRPr="008A7EC9">
        <w:t>ont mission d</w:t>
      </w:r>
      <w:r>
        <w:t>’</w:t>
      </w:r>
      <w:r w:rsidR="009D75A4" w:rsidRPr="008A7EC9">
        <w:t>écrire l</w:t>
      </w:r>
      <w:r>
        <w:t>’</w:t>
      </w:r>
      <w:r w:rsidR="009D75A4" w:rsidRPr="008A7EC9">
        <w:t>histoire</w:t>
      </w:r>
      <w:r>
        <w:t xml:space="preserve">. </w:t>
      </w:r>
      <w:r w:rsidR="009D75A4" w:rsidRPr="008A7EC9">
        <w:t>Écrivons-la</w:t>
      </w:r>
      <w:r>
        <w:t xml:space="preserve">, </w:t>
      </w:r>
      <w:r w:rsidR="009D75A4" w:rsidRPr="008A7EC9">
        <w:t>en nous gardant de la tentation d</w:t>
      </w:r>
      <w:r>
        <w:t>’</w:t>
      </w:r>
      <w:r w:rsidR="009D75A4" w:rsidRPr="008A7EC9">
        <w:t>y part</w:t>
      </w:r>
      <w:r w:rsidR="009D75A4" w:rsidRPr="008A7EC9">
        <w:t>i</w:t>
      </w:r>
      <w:r w:rsidR="009D75A4" w:rsidRPr="008A7EC9">
        <w:t>ciper</w:t>
      </w:r>
      <w:r>
        <w:t>.</w:t>
      </w:r>
    </w:p>
    <w:p w14:paraId="44457D98" w14:textId="77777777" w:rsidR="00BF7D4A" w:rsidRDefault="009D75A4" w:rsidP="009D75A4">
      <w:r w:rsidRPr="008A7EC9">
        <w:t>J</w:t>
      </w:r>
      <w:r w:rsidR="00BF7D4A">
        <w:t>’</w:t>
      </w:r>
      <w:r w:rsidRPr="008A7EC9">
        <w:t>étais de bonne foi lorsque je lui jurai d</w:t>
      </w:r>
      <w:r w:rsidR="00BF7D4A">
        <w:t>’</w:t>
      </w:r>
      <w:r w:rsidRPr="008A7EC9">
        <w:t>avoir toujours ses derniers conseils présents à la mémoire</w:t>
      </w:r>
      <w:r w:rsidR="00BF7D4A">
        <w:t>.</w:t>
      </w:r>
    </w:p>
    <w:p w14:paraId="6CB5E7FF" w14:textId="40F9E14D" w:rsidR="00BF7D4A" w:rsidRDefault="00BF7D4A" w:rsidP="009D75A4">
      <w:r>
        <w:lastRenderedPageBreak/>
        <w:t>— </w:t>
      </w:r>
      <w:r w:rsidR="009D75A4" w:rsidRPr="008A7EC9">
        <w:t>Écoutez encore</w:t>
      </w:r>
      <w:r>
        <w:t xml:space="preserve">. </w:t>
      </w:r>
      <w:r w:rsidR="009D75A4" w:rsidRPr="008A7EC9">
        <w:t>À part le prince Joachim</w:t>
      </w:r>
      <w:r>
        <w:t xml:space="preserve">, </w:t>
      </w:r>
      <w:r w:rsidR="009D75A4" w:rsidRPr="008A7EC9">
        <w:t>le grand-duc et la grande-duchesse</w:t>
      </w:r>
      <w:r>
        <w:t>, M. de </w:t>
      </w:r>
      <w:r w:rsidR="009D75A4" w:rsidRPr="008A7EC9">
        <w:t>Marçais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 xml:space="preserve">ignore totalement les êtres de </w:t>
      </w:r>
      <w:proofErr w:type="spellStart"/>
      <w:r w:rsidR="009D75A4" w:rsidRPr="008A7EC9">
        <w:t>Lautenbourg</w:t>
      </w:r>
      <w:proofErr w:type="spellEnd"/>
      <w:r>
        <w:t xml:space="preserve">. </w:t>
      </w:r>
      <w:r w:rsidR="009D75A4" w:rsidRPr="008A7EC9">
        <w:t>Pourtant</w:t>
      </w:r>
      <w:r>
        <w:t xml:space="preserve">, </w:t>
      </w:r>
      <w:r w:rsidR="009D75A4" w:rsidRPr="008A7EC9">
        <w:t xml:space="preserve">il y a eu autrefois là-bas un certain baron de </w:t>
      </w:r>
      <w:proofErr w:type="spellStart"/>
      <w:r w:rsidR="009D75A4" w:rsidRPr="008A7EC9">
        <w:t>Boose</w:t>
      </w:r>
      <w:proofErr w:type="spellEnd"/>
      <w:r>
        <w:t xml:space="preserve">. </w:t>
      </w:r>
      <w:r w:rsidR="009D75A4" w:rsidRPr="008A7EC9">
        <w:t>S</w:t>
      </w:r>
      <w:r>
        <w:t>’</w:t>
      </w:r>
      <w:r w:rsidR="009D75A4" w:rsidRPr="008A7EC9">
        <w:t>il y est encore</w:t>
      </w:r>
      <w:r>
        <w:t xml:space="preserve">, </w:t>
      </w:r>
      <w:r w:rsidR="009D75A4" w:rsidRPr="008A7EC9">
        <w:t>voyez cet homme le moins possible</w:t>
      </w:r>
      <w:r>
        <w:t xml:space="preserve">. </w:t>
      </w:r>
      <w:r w:rsidR="009D75A4" w:rsidRPr="008A7EC9">
        <w:t>Défiez-vous-en</w:t>
      </w:r>
      <w:r>
        <w:t xml:space="preserve">, </w:t>
      </w:r>
      <w:r w:rsidR="009D75A4" w:rsidRPr="008A7EC9">
        <w:t>défiez-vous-en</w:t>
      </w:r>
      <w:r>
        <w:t>.</w:t>
      </w:r>
    </w:p>
    <w:p w14:paraId="14B91769" w14:textId="77777777" w:rsidR="00BF7D4A" w:rsidRDefault="009D75A4" w:rsidP="009D75A4">
      <w:r w:rsidRPr="008A7EC9">
        <w:t>Je voulus avoir la raison de cette recommandation supr</w:t>
      </w:r>
      <w:r w:rsidRPr="008A7EC9">
        <w:t>ê</w:t>
      </w:r>
      <w:r w:rsidRPr="008A7EC9">
        <w:t>me</w:t>
      </w:r>
      <w:r w:rsidR="00BF7D4A">
        <w:t xml:space="preserve">. </w:t>
      </w:r>
      <w:r w:rsidRPr="008A7EC9">
        <w:t>Mais il était redevenu l</w:t>
      </w:r>
      <w:r w:rsidR="00BF7D4A">
        <w:t>’</w:t>
      </w:r>
      <w:r w:rsidRPr="008A7EC9">
        <w:t>historien consciencieux</w:t>
      </w:r>
      <w:r w:rsidR="00BF7D4A">
        <w:t xml:space="preserve">, </w:t>
      </w:r>
      <w:r w:rsidRPr="008A7EC9">
        <w:t>le fonctio</w:t>
      </w:r>
      <w:r w:rsidRPr="008A7EC9">
        <w:t>n</w:t>
      </w:r>
      <w:r w:rsidRPr="008A7EC9">
        <w:t>naire timoré</w:t>
      </w:r>
      <w:r w:rsidR="00BF7D4A">
        <w:t>.</w:t>
      </w:r>
    </w:p>
    <w:p w14:paraId="40CB2CBC" w14:textId="77777777" w:rsidR="00BF7D4A" w:rsidRDefault="00BF7D4A" w:rsidP="009D75A4">
      <w:r>
        <w:t>— </w:t>
      </w:r>
      <w:r w:rsidR="009D75A4" w:rsidRPr="008A7EC9">
        <w:t>Non</w:t>
      </w:r>
      <w:r>
        <w:t xml:space="preserve">, </w:t>
      </w:r>
      <w:r w:rsidR="009D75A4" w:rsidRPr="008A7EC9">
        <w:t>non</w:t>
      </w:r>
      <w:r>
        <w:t xml:space="preserve">, </w:t>
      </w:r>
      <w:r w:rsidR="009D75A4" w:rsidRPr="008A7EC9">
        <w:t>me dit-il</w:t>
      </w:r>
      <w:r>
        <w:t xml:space="preserve">. </w:t>
      </w:r>
      <w:r w:rsidR="009D75A4" w:rsidRPr="008A7EC9">
        <w:t>Ce sont des impressions</w:t>
      </w:r>
      <w:r w:rsidR="009D75A4" w:rsidRPr="008A7EC9">
        <w:rPr>
          <w:bCs/>
        </w:rPr>
        <w:t xml:space="preserve"> s</w:t>
      </w:r>
      <w:r>
        <w:rPr>
          <w:bCs/>
        </w:rPr>
        <w:t>’</w:t>
      </w:r>
      <w:r w:rsidR="009D75A4" w:rsidRPr="008A7EC9">
        <w:rPr>
          <w:bCs/>
        </w:rPr>
        <w:t xml:space="preserve">il </w:t>
      </w:r>
      <w:r w:rsidR="009D75A4" w:rsidRPr="008A7EC9">
        <w:t>n</w:t>
      </w:r>
      <w:r>
        <w:t>’</w:t>
      </w:r>
      <w:r w:rsidR="009D75A4" w:rsidRPr="008A7EC9">
        <w:t xml:space="preserve">est plus à </w:t>
      </w:r>
      <w:proofErr w:type="spellStart"/>
      <w:r w:rsidR="009D75A4" w:rsidRPr="008A7EC9">
        <w:t>Lautenbourg</w:t>
      </w:r>
      <w:proofErr w:type="spellEnd"/>
      <w:r>
        <w:t xml:space="preserve">, </w:t>
      </w:r>
      <w:r w:rsidR="009D75A4" w:rsidRPr="008A7EC9">
        <w:t>ne posez aucune question à son sujet</w:t>
      </w:r>
      <w:r>
        <w:t xml:space="preserve">. </w:t>
      </w:r>
      <w:r w:rsidR="009D75A4" w:rsidRPr="008A7EC9">
        <w:t>A</w:t>
      </w:r>
      <w:r w:rsidR="009D75A4" w:rsidRPr="008A7EC9">
        <w:t>t</w:t>
      </w:r>
      <w:r w:rsidR="009D75A4" w:rsidRPr="008A7EC9">
        <w:t>tendez qu</w:t>
      </w:r>
      <w:r>
        <w:t>’</w:t>
      </w:r>
      <w:r w:rsidR="009D75A4" w:rsidRPr="008A7EC9">
        <w:t>on en parle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on fasse allusion à lui</w:t>
      </w:r>
      <w:r>
        <w:t xml:space="preserve">… </w:t>
      </w:r>
      <w:r w:rsidR="009D75A4" w:rsidRPr="008A7EC9">
        <w:t>Allons</w:t>
      </w:r>
      <w:r>
        <w:t xml:space="preserve">, </w:t>
      </w:r>
      <w:r w:rsidR="009D75A4" w:rsidRPr="008A7EC9">
        <w:t>cher ami</w:t>
      </w:r>
      <w:r>
        <w:t xml:space="preserve">. </w:t>
      </w:r>
      <w:r w:rsidR="009D75A4" w:rsidRPr="008A7EC9">
        <w:t>Il faut nous quitter</w:t>
      </w:r>
      <w:r>
        <w:t>.</w:t>
      </w:r>
    </w:p>
    <w:p w14:paraId="45209064" w14:textId="77777777" w:rsidR="00BF7D4A" w:rsidRDefault="009D75A4" w:rsidP="009D75A4">
      <w:r w:rsidRPr="008A7EC9">
        <w:t>Nous nous embrassâmes</w:t>
      </w:r>
      <w:r w:rsidR="00BF7D4A">
        <w:t xml:space="preserve">. </w:t>
      </w:r>
      <w:r w:rsidRPr="008A7EC9">
        <w:t>Je ne l</w:t>
      </w:r>
      <w:r w:rsidR="00BF7D4A">
        <w:t>’</w:t>
      </w:r>
      <w:r w:rsidRPr="008A7EC9">
        <w:t>ai plus revu depuis</w:t>
      </w:r>
      <w:r w:rsidR="00BF7D4A">
        <w:t>.</w:t>
      </w:r>
    </w:p>
    <w:p w14:paraId="79111FF2" w14:textId="4D801132" w:rsidR="009D75A4" w:rsidRPr="008A7EC9" w:rsidRDefault="009D75A4" w:rsidP="00BF7D4A">
      <w:pPr>
        <w:pStyle w:val="Centr"/>
      </w:pPr>
      <w:r w:rsidRPr="008A7EC9">
        <w:t>*</w:t>
      </w:r>
    </w:p>
    <w:p w14:paraId="591C970A" w14:textId="77777777" w:rsidR="00BF7D4A" w:rsidRDefault="009D75A4" w:rsidP="009D75A4">
      <w:r w:rsidRPr="008A7EC9">
        <w:t>La dépression que m</w:t>
      </w:r>
      <w:r w:rsidR="00BF7D4A">
        <w:t>’</w:t>
      </w:r>
      <w:r w:rsidRPr="008A7EC9">
        <w:t xml:space="preserve">avait laissée cette visite disparut vite chez le changeur où je réalisai en billets français la moitié de mes billets de la </w:t>
      </w:r>
      <w:r w:rsidRPr="008A7EC9">
        <w:rPr>
          <w:i/>
          <w:iCs/>
        </w:rPr>
        <w:t>Deutsche Bank</w:t>
      </w:r>
      <w:r w:rsidR="00BF7D4A">
        <w:rPr>
          <w:i/>
          <w:iCs/>
        </w:rPr>
        <w:t xml:space="preserve">. </w:t>
      </w:r>
      <w:r w:rsidRPr="008A7EC9">
        <w:t>Le reste de la soirée se passa en courses chez les tailleurs</w:t>
      </w:r>
      <w:r w:rsidR="00BF7D4A">
        <w:t xml:space="preserve">, </w:t>
      </w:r>
      <w:r w:rsidRPr="008A7EC9">
        <w:t>les bottiers</w:t>
      </w:r>
      <w:r w:rsidR="00BF7D4A">
        <w:t xml:space="preserve">, </w:t>
      </w:r>
      <w:r w:rsidRPr="008A7EC9">
        <w:t>les chemisiers</w:t>
      </w:r>
      <w:r w:rsidR="00BF7D4A">
        <w:t>.</w:t>
      </w:r>
    </w:p>
    <w:p w14:paraId="4D842B9A" w14:textId="77777777" w:rsidR="00BF7D4A" w:rsidRDefault="009D75A4" w:rsidP="009D75A4">
      <w:r w:rsidRPr="008A7EC9">
        <w:t>Pour la première fois de ma vie</w:t>
      </w:r>
      <w:r w:rsidR="00BF7D4A">
        <w:t xml:space="preserve">, </w:t>
      </w:r>
      <w:r w:rsidRPr="008A7EC9">
        <w:t>je connus la joie admirable et amère de l</w:t>
      </w:r>
      <w:r w:rsidR="00BF7D4A">
        <w:t>’</w:t>
      </w:r>
      <w:r w:rsidRPr="008A7EC9">
        <w:t>argent dépensé sans compter</w:t>
      </w:r>
      <w:r w:rsidR="00BF7D4A">
        <w:t xml:space="preserve">. </w:t>
      </w:r>
      <w:r w:rsidRPr="008A7EC9">
        <w:t>De taille ordinaire</w:t>
      </w:r>
      <w:r w:rsidR="00BF7D4A">
        <w:t xml:space="preserve">, </w:t>
      </w:r>
      <w:r w:rsidRPr="008A7EC9">
        <w:t>je n</w:t>
      </w:r>
      <w:r w:rsidR="00BF7D4A">
        <w:t>’</w:t>
      </w:r>
      <w:r w:rsidRPr="008A7EC9">
        <w:t xml:space="preserve">eus pas de peine à trouver à </w:t>
      </w:r>
      <w:r w:rsidRPr="008A7EC9">
        <w:rPr>
          <w:i/>
          <w:iCs/>
        </w:rPr>
        <w:t xml:space="preserve">Old </w:t>
      </w:r>
      <w:proofErr w:type="spellStart"/>
      <w:r w:rsidRPr="008A7EC9">
        <w:rPr>
          <w:i/>
          <w:iCs/>
        </w:rPr>
        <w:t>England</w:t>
      </w:r>
      <w:proofErr w:type="spellEnd"/>
      <w:r w:rsidRPr="008A7EC9">
        <w:t xml:space="preserve"> un complet</w:t>
      </w:r>
      <w:r w:rsidR="00BF7D4A">
        <w:t xml:space="preserve">, </w:t>
      </w:r>
      <w:r w:rsidRPr="008A7EC9">
        <w:t>un pardessus</w:t>
      </w:r>
      <w:r w:rsidR="00BF7D4A">
        <w:t xml:space="preserve">, </w:t>
      </w:r>
      <w:r w:rsidRPr="008A7EC9">
        <w:t>des chaussures à ma taille</w:t>
      </w:r>
      <w:r w:rsidR="00BF7D4A">
        <w:t xml:space="preserve">. </w:t>
      </w:r>
      <w:r w:rsidRPr="008A7EC9">
        <w:t>On fit un paquet de mes pauvres nippes qu</w:t>
      </w:r>
      <w:r w:rsidR="00BF7D4A">
        <w:t>’</w:t>
      </w:r>
      <w:r w:rsidRPr="008A7EC9">
        <w:t>on renvoya rue Cujas</w:t>
      </w:r>
      <w:r w:rsidR="00BF7D4A">
        <w:t>.</w:t>
      </w:r>
    </w:p>
    <w:p w14:paraId="51E7ECD2" w14:textId="77777777" w:rsidR="00BF7D4A" w:rsidRDefault="009D75A4" w:rsidP="009D75A4">
      <w:r w:rsidRPr="008A7EC9">
        <w:t>Alors</w:t>
      </w:r>
      <w:r w:rsidR="00BF7D4A">
        <w:t xml:space="preserve">, </w:t>
      </w:r>
      <w:r w:rsidRPr="008A7EC9">
        <w:t>confiant en moi-même</w:t>
      </w:r>
      <w:r w:rsidR="00BF7D4A">
        <w:t xml:space="preserve">, </w:t>
      </w:r>
      <w:r w:rsidRPr="008A7EC9">
        <w:t>je me risquai chez un grand tailleur</w:t>
      </w:r>
      <w:r w:rsidR="00BF7D4A">
        <w:t xml:space="preserve">. </w:t>
      </w:r>
      <w:r w:rsidRPr="008A7EC9">
        <w:t>Avec l</w:t>
      </w:r>
      <w:r w:rsidR="00BF7D4A">
        <w:t>’</w:t>
      </w:r>
      <w:r w:rsidRPr="008A7EC9">
        <w:t>autorité que me donnait mon portefeuille</w:t>
      </w:r>
      <w:r w:rsidR="00BF7D4A">
        <w:t xml:space="preserve">, </w:t>
      </w:r>
      <w:r w:rsidRPr="008A7EC9">
        <w:t>je commandai un habit</w:t>
      </w:r>
      <w:r w:rsidR="00BF7D4A">
        <w:t xml:space="preserve">, </w:t>
      </w:r>
      <w:r w:rsidRPr="008A7EC9">
        <w:t>une redingote</w:t>
      </w:r>
      <w:r w:rsidR="00BF7D4A">
        <w:t xml:space="preserve">, </w:t>
      </w:r>
      <w:r w:rsidRPr="008A7EC9">
        <w:t>un autre veston</w:t>
      </w:r>
      <w:r w:rsidR="00BF7D4A">
        <w:t xml:space="preserve">. </w:t>
      </w:r>
      <w:r w:rsidRPr="008A7EC9">
        <w:t>Je payai d</w:t>
      </w:r>
      <w:r w:rsidR="00BF7D4A">
        <w:t>’</w:t>
      </w:r>
      <w:r w:rsidRPr="008A7EC9">
        <w:t>avance les 800 francs demandés sur la promesse que le tout me serait livré le surlendemain soir</w:t>
      </w:r>
      <w:r w:rsidR="00BF7D4A">
        <w:t>.</w:t>
      </w:r>
    </w:p>
    <w:p w14:paraId="2B38B353" w14:textId="77777777" w:rsidR="00BF7D4A" w:rsidRDefault="009D75A4" w:rsidP="009D75A4">
      <w:r w:rsidRPr="008A7EC9">
        <w:lastRenderedPageBreak/>
        <w:t>Sept heures du soir</w:t>
      </w:r>
      <w:r w:rsidR="00BF7D4A">
        <w:t xml:space="preserve">. </w:t>
      </w:r>
      <w:r w:rsidRPr="008A7EC9">
        <w:t>Merveille du boulevard des Capucines en octobre</w:t>
      </w:r>
      <w:r w:rsidR="00BF7D4A">
        <w:t xml:space="preserve">. </w:t>
      </w:r>
      <w:r w:rsidRPr="008A7EC9">
        <w:t>Joie de s</w:t>
      </w:r>
      <w:r w:rsidR="00BF7D4A">
        <w:t>’</w:t>
      </w:r>
      <w:r w:rsidRPr="008A7EC9">
        <w:t>y sentir bien habillé</w:t>
      </w:r>
      <w:r w:rsidR="00BF7D4A">
        <w:t xml:space="preserve">, </w:t>
      </w:r>
      <w:r w:rsidRPr="008A7EC9">
        <w:t>avec de l</w:t>
      </w:r>
      <w:r w:rsidR="00BF7D4A">
        <w:t>’</w:t>
      </w:r>
      <w:r w:rsidRPr="008A7EC9">
        <w:t>argent</w:t>
      </w:r>
      <w:r w:rsidR="00BF7D4A">
        <w:t xml:space="preserve">, </w:t>
      </w:r>
      <w:r w:rsidRPr="008A7EC9">
        <w:t>le maître de tout</w:t>
      </w:r>
      <w:r w:rsidR="00BF7D4A">
        <w:t xml:space="preserve">, </w:t>
      </w:r>
      <w:r w:rsidRPr="008A7EC9">
        <w:t>vous entendez</w:t>
      </w:r>
      <w:r w:rsidR="00BF7D4A">
        <w:t xml:space="preserve">, </w:t>
      </w:r>
      <w:r w:rsidRPr="008A7EC9">
        <w:t>de tout</w:t>
      </w:r>
      <w:r w:rsidR="00BF7D4A">
        <w:t xml:space="preserve">. </w:t>
      </w:r>
      <w:r w:rsidRPr="008A7EC9">
        <w:t>Les grelots bleus de l</w:t>
      </w:r>
      <w:r w:rsidR="00BF7D4A">
        <w:t>’</w:t>
      </w:r>
      <w:r w:rsidRPr="008A7EC9">
        <w:t>Olympia faisaient un effroyable tintamarre de lumière</w:t>
      </w:r>
      <w:r w:rsidR="00BF7D4A">
        <w:t xml:space="preserve">. </w:t>
      </w:r>
      <w:r w:rsidRPr="008A7EC9">
        <w:t>Les fi</w:t>
      </w:r>
      <w:r w:rsidRPr="008A7EC9">
        <w:t>a</w:t>
      </w:r>
      <w:r w:rsidRPr="008A7EC9">
        <w:t>cres roulaient</w:t>
      </w:r>
      <w:r w:rsidR="00BF7D4A">
        <w:t xml:space="preserve">, </w:t>
      </w:r>
      <w:r w:rsidRPr="008A7EC9">
        <w:t>les taxis cornaient</w:t>
      </w:r>
      <w:r w:rsidR="00BF7D4A">
        <w:t xml:space="preserve">. </w:t>
      </w:r>
      <w:r w:rsidRPr="008A7EC9">
        <w:t>La Madeleine</w:t>
      </w:r>
      <w:r w:rsidR="00BF7D4A">
        <w:t xml:space="preserve">, </w:t>
      </w:r>
      <w:r w:rsidRPr="008A7EC9">
        <w:t>vaguement aperçue</w:t>
      </w:r>
      <w:r w:rsidR="00BF7D4A">
        <w:t xml:space="preserve">, </w:t>
      </w:r>
      <w:r w:rsidRPr="008A7EC9">
        <w:t>élevait dans le brouillard son énorme entablement d</w:t>
      </w:r>
      <w:r w:rsidR="00BF7D4A">
        <w:t>’</w:t>
      </w:r>
      <w:r w:rsidRPr="008A7EC9">
        <w:t>ombre</w:t>
      </w:r>
      <w:r w:rsidR="00BF7D4A">
        <w:t>.</w:t>
      </w:r>
    </w:p>
    <w:p w14:paraId="0B4EA42F" w14:textId="77777777" w:rsidR="00BF7D4A" w:rsidRDefault="009D75A4" w:rsidP="009D75A4">
      <w:r w:rsidRPr="008A7EC9">
        <w:t>Allons</w:t>
      </w:r>
      <w:r w:rsidR="00BF7D4A">
        <w:t xml:space="preserve">, </w:t>
      </w:r>
      <w:r w:rsidRPr="008A7EC9">
        <w:t>allons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après-demain que nous quittons tout cela</w:t>
      </w:r>
      <w:r w:rsidR="00BF7D4A">
        <w:t xml:space="preserve">. </w:t>
      </w:r>
      <w:r w:rsidRPr="008A7EC9">
        <w:t>Jouissons de notre éphémère royauté</w:t>
      </w:r>
      <w:r w:rsidR="00BF7D4A">
        <w:t>.</w:t>
      </w:r>
    </w:p>
    <w:p w14:paraId="2C1B13F9" w14:textId="77777777" w:rsidR="00BF7D4A" w:rsidRDefault="009D75A4" w:rsidP="009D75A4">
      <w:r w:rsidRPr="008A7EC9">
        <w:t>Sensation étrange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avais de l</w:t>
      </w:r>
      <w:r w:rsidR="00BF7D4A">
        <w:t>’</w:t>
      </w:r>
      <w:r w:rsidRPr="008A7EC9">
        <w:t>argent</w:t>
      </w:r>
      <w:r w:rsidR="00BF7D4A">
        <w:t xml:space="preserve">. </w:t>
      </w:r>
      <w:r w:rsidRPr="008A7EC9">
        <w:t>Mais je ne pouvais pas exiger de lui qu</w:t>
      </w:r>
      <w:r w:rsidR="00BF7D4A">
        <w:t>’</w:t>
      </w:r>
      <w:r w:rsidRPr="008A7EC9">
        <w:t>il me donnât des relations à la minute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avais de l</w:t>
      </w:r>
      <w:r w:rsidR="00BF7D4A">
        <w:t>’</w:t>
      </w:r>
      <w:r w:rsidRPr="008A7EC9">
        <w:t>argent</w:t>
      </w:r>
      <w:r w:rsidR="00BF7D4A">
        <w:t xml:space="preserve">, </w:t>
      </w:r>
      <w:r w:rsidRPr="008A7EC9">
        <w:t>mais si je n</w:t>
      </w:r>
      <w:r w:rsidR="00BF7D4A">
        <w:t>’</w:t>
      </w:r>
      <w:r w:rsidRPr="008A7EC9">
        <w:t>avais aucun ami pour le prouver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était comme si je n</w:t>
      </w:r>
      <w:r w:rsidR="00BF7D4A">
        <w:t>’</w:t>
      </w:r>
      <w:r w:rsidRPr="008A7EC9">
        <w:t>en avais pas eu</w:t>
      </w:r>
      <w:r w:rsidR="00BF7D4A">
        <w:t>.</w:t>
      </w:r>
    </w:p>
    <w:p w14:paraId="37669E59" w14:textId="77777777" w:rsidR="00BF7D4A" w:rsidRDefault="009D75A4" w:rsidP="009D75A4">
      <w:r w:rsidRPr="008A7EC9">
        <w:t>Une idée lumineuse me vint alors avec un brusque souv</w:t>
      </w:r>
      <w:r w:rsidRPr="008A7EC9">
        <w:t>e</w:t>
      </w:r>
      <w:r w:rsidRPr="008A7EC9">
        <w:t>nir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entrai chez Weber</w:t>
      </w:r>
      <w:r w:rsidR="00BF7D4A">
        <w:t xml:space="preserve">. </w:t>
      </w:r>
      <w:r w:rsidRPr="008A7EC9">
        <w:t>N</w:t>
      </w:r>
      <w:r w:rsidR="00BF7D4A">
        <w:t>’</w:t>
      </w:r>
      <w:r w:rsidRPr="008A7EC9">
        <w:t>était-ce pas là que</w:t>
      </w:r>
      <w:r w:rsidR="00BF7D4A">
        <w:t xml:space="preserve">, </w:t>
      </w:r>
      <w:r w:rsidRPr="008A7EC9">
        <w:t>tout à l</w:t>
      </w:r>
      <w:r w:rsidR="00BF7D4A">
        <w:t>’</w:t>
      </w:r>
      <w:r w:rsidRPr="008A7EC9">
        <w:t>heure</w:t>
      </w:r>
      <w:r w:rsidR="00BF7D4A">
        <w:t xml:space="preserve">, </w:t>
      </w:r>
      <w:r w:rsidRPr="008A7EC9">
        <w:t>se réuniraient Ribeyre et ses amis de la veille</w:t>
      </w:r>
      <w:r w:rsidR="00BF7D4A">
        <w:t xml:space="preserve"> ? </w:t>
      </w:r>
      <w:r w:rsidRPr="008A7EC9">
        <w:t>La pensée de Cl</w:t>
      </w:r>
      <w:r w:rsidRPr="008A7EC9">
        <w:t>o</w:t>
      </w:r>
      <w:r w:rsidRPr="008A7EC9">
        <w:t>tilde m</w:t>
      </w:r>
      <w:r w:rsidR="00BF7D4A">
        <w:t>’</w:t>
      </w:r>
      <w:r w:rsidRPr="008A7EC9">
        <w:t>obsédait</w:t>
      </w:r>
      <w:r w:rsidR="00BF7D4A">
        <w:t xml:space="preserve">. </w:t>
      </w:r>
      <w:r w:rsidRPr="008A7EC9">
        <w:t>Elle avait hier un grand manteau de velours noir d</w:t>
      </w:r>
      <w:r w:rsidR="00BF7D4A">
        <w:t>’</w:t>
      </w:r>
      <w:r w:rsidRPr="008A7EC9">
        <w:t>où émergeait sa tête rose aux bandeaux blonds étrang</w:t>
      </w:r>
      <w:r w:rsidRPr="008A7EC9">
        <w:t>e</w:t>
      </w:r>
      <w:r w:rsidRPr="008A7EC9">
        <w:t>ment lisses</w:t>
      </w:r>
      <w:r w:rsidR="00BF7D4A">
        <w:t xml:space="preserve">. </w:t>
      </w:r>
      <w:r w:rsidRPr="008A7EC9">
        <w:t>Quelle joie de me montrer à elle avec mes nouveaux avantages</w:t>
      </w:r>
      <w:r w:rsidR="00BF7D4A">
        <w:t> !</w:t>
      </w:r>
    </w:p>
    <w:p w14:paraId="76E6F615" w14:textId="77777777" w:rsidR="00BF7D4A" w:rsidRDefault="009D75A4" w:rsidP="009D75A4">
      <w:r w:rsidRPr="008A7EC9">
        <w:t>Ribeyre était déjà là</w:t>
      </w:r>
      <w:r w:rsidR="00BF7D4A">
        <w:t>.</w:t>
      </w:r>
    </w:p>
    <w:p w14:paraId="3BEDF19D" w14:textId="77777777" w:rsidR="00BF7D4A" w:rsidRDefault="00BF7D4A" w:rsidP="009D75A4">
      <w:r>
        <w:t>— </w:t>
      </w:r>
      <w:r w:rsidR="009D75A4" w:rsidRPr="008A7EC9">
        <w:t>Eh bien</w:t>
      </w:r>
      <w:r>
        <w:t xml:space="preserve">, </w:t>
      </w:r>
      <w:r w:rsidR="009D75A4" w:rsidRPr="008A7EC9">
        <w:t>mon cher</w:t>
      </w:r>
      <w:r>
        <w:t xml:space="preserve"> ! </w:t>
      </w:r>
      <w:r w:rsidR="009D75A4" w:rsidRPr="008A7EC9">
        <w:t>tout est pour le mieux</w:t>
      </w:r>
      <w:r>
        <w:t xml:space="preserve">. </w:t>
      </w:r>
      <w:r w:rsidR="009D75A4" w:rsidRPr="008A7EC9">
        <w:t>Je viens de voir Marçais qui est ravi</w:t>
      </w:r>
      <w:r>
        <w:t xml:space="preserve">. </w:t>
      </w:r>
      <w:r w:rsidR="009D75A4" w:rsidRPr="008A7EC9">
        <w:t>Il paraît que tu as une voix de cha</w:t>
      </w:r>
      <w:r w:rsidR="009D75A4" w:rsidRPr="008A7EC9">
        <w:t>r</w:t>
      </w:r>
      <w:r w:rsidR="009D75A4" w:rsidRPr="008A7EC9">
        <w:t>meur</w:t>
      </w:r>
      <w:r>
        <w:t xml:space="preserve"> ! </w:t>
      </w:r>
      <w:r w:rsidR="009D75A4" w:rsidRPr="008A7EC9">
        <w:t>Diable</w:t>
      </w:r>
      <w:r>
        <w:t xml:space="preserve">, </w:t>
      </w:r>
      <w:r w:rsidR="009D75A4" w:rsidRPr="008A7EC9">
        <w:t>tu n</w:t>
      </w:r>
      <w:r>
        <w:t>’</w:t>
      </w:r>
      <w:r w:rsidR="009D75A4" w:rsidRPr="008A7EC9">
        <w:t>as pas perdu de temps</w:t>
      </w:r>
      <w:r>
        <w:t xml:space="preserve">, </w:t>
      </w:r>
      <w:r w:rsidR="009D75A4" w:rsidRPr="008A7EC9">
        <w:t>dit-il en remarquant ma transformation</w:t>
      </w:r>
      <w:r>
        <w:t>.</w:t>
      </w:r>
    </w:p>
    <w:p w14:paraId="6373326B" w14:textId="345FB60C" w:rsidR="00BF7D4A" w:rsidRDefault="009D75A4" w:rsidP="009D75A4">
      <w:r w:rsidRPr="008A7EC9">
        <w:t xml:space="preserve">Quand </w:t>
      </w:r>
      <w:r w:rsidR="00BF7D4A">
        <w:t>M</w:t>
      </w:r>
      <w:r w:rsidR="00BF7D4A" w:rsidRPr="00BF7D4A">
        <w:rPr>
          <w:vertAlign w:val="superscript"/>
        </w:rPr>
        <w:t>me</w:t>
      </w:r>
      <w:r w:rsidR="00BF7D4A">
        <w:t> de </w:t>
      </w:r>
      <w:r w:rsidRPr="008A7EC9">
        <w:t>Rénal fait abandonner à Julien Sorel sa pet</w:t>
      </w:r>
      <w:r w:rsidRPr="008A7EC9">
        <w:t>i</w:t>
      </w:r>
      <w:r w:rsidRPr="008A7EC9">
        <w:t>te veste de ratine</w:t>
      </w:r>
      <w:r w:rsidR="00BF7D4A">
        <w:t xml:space="preserve">, </w:t>
      </w:r>
      <w:r w:rsidRPr="008A7EC9">
        <w:t>quand Lucien Chardon</w:t>
      </w:r>
      <w:r w:rsidR="00BF7D4A">
        <w:t xml:space="preserve">, </w:t>
      </w:r>
      <w:r w:rsidRPr="008A7EC9">
        <w:t>pour s</w:t>
      </w:r>
      <w:r w:rsidR="00BF7D4A">
        <w:t>’</w:t>
      </w:r>
      <w:r w:rsidRPr="008A7EC9">
        <w:t>y muer en R</w:t>
      </w:r>
      <w:r w:rsidRPr="008A7EC9">
        <w:t>u</w:t>
      </w:r>
      <w:r w:rsidRPr="008A7EC9">
        <w:t>bempré</w:t>
      </w:r>
      <w:r w:rsidR="00BF7D4A">
        <w:t xml:space="preserve">, </w:t>
      </w:r>
      <w:r w:rsidRPr="008A7EC9">
        <w:t xml:space="preserve">arrive à Paris avec </w:t>
      </w:r>
      <w:r w:rsidR="00BF7D4A">
        <w:t>M</w:t>
      </w:r>
      <w:r w:rsidR="00BF7D4A" w:rsidRPr="00BF7D4A">
        <w:rPr>
          <w:vertAlign w:val="superscript"/>
        </w:rPr>
        <w:t>me</w:t>
      </w:r>
      <w:r w:rsidR="00BF7D4A">
        <w:t> de </w:t>
      </w:r>
      <w:r w:rsidRPr="008A7EC9">
        <w:t xml:space="preserve">Villeneuve </w:t>
      </w:r>
      <w:proofErr w:type="spellStart"/>
      <w:r w:rsidRPr="008A7EC9">
        <w:t>Bargeton</w:t>
      </w:r>
      <w:proofErr w:type="spellEnd"/>
      <w:r w:rsidR="00BF7D4A">
        <w:t xml:space="preserve">, </w:t>
      </w:r>
      <w:r w:rsidRPr="008A7EC9">
        <w:t xml:space="preserve">née de </w:t>
      </w:r>
      <w:proofErr w:type="spellStart"/>
      <w:r w:rsidRPr="008A7EC9">
        <w:t>Négrepelisse</w:t>
      </w:r>
      <w:proofErr w:type="spellEnd"/>
      <w:r w:rsidRPr="008A7EC9">
        <w:t xml:space="preserve"> d</w:t>
      </w:r>
      <w:r w:rsidR="00BF7D4A">
        <w:t>’</w:t>
      </w:r>
      <w:proofErr w:type="spellStart"/>
      <w:r w:rsidRPr="008A7EC9">
        <w:t>Espard</w:t>
      </w:r>
      <w:proofErr w:type="spellEnd"/>
      <w:r w:rsidR="00BF7D4A">
        <w:t xml:space="preserve">, </w:t>
      </w:r>
      <w:r w:rsidRPr="008A7EC9">
        <w:t>ces jeunes gens trouvent immédiat</w:t>
      </w:r>
      <w:r w:rsidRPr="008A7EC9">
        <w:t>e</w:t>
      </w:r>
      <w:r w:rsidRPr="008A7EC9">
        <w:t>ment leur chemin de Damas</w:t>
      </w:r>
      <w:r w:rsidR="00BF7D4A">
        <w:t xml:space="preserve">. </w:t>
      </w:r>
      <w:r w:rsidRPr="008A7EC9">
        <w:t>Il n</w:t>
      </w:r>
      <w:r w:rsidR="00BF7D4A">
        <w:t>’</w:t>
      </w:r>
      <w:r w:rsidRPr="008A7EC9">
        <w:t xml:space="preserve">y a pas eu pour eux </w:t>
      </w:r>
      <w:r w:rsidRPr="008A7EC9">
        <w:lastRenderedPageBreak/>
        <w:t>d</w:t>
      </w:r>
      <w:r w:rsidR="00BF7D4A">
        <w:t>’</w:t>
      </w:r>
      <w:r w:rsidRPr="008A7EC9">
        <w:t>étape dans le dandysme</w:t>
      </w:r>
      <w:r w:rsidR="00BF7D4A">
        <w:t xml:space="preserve">. </w:t>
      </w:r>
      <w:r w:rsidRPr="008A7EC9">
        <w:t>Je crus saisir une nuance d</w:t>
      </w:r>
      <w:r w:rsidR="00BF7D4A">
        <w:t>’</w:t>
      </w:r>
      <w:r w:rsidRPr="008A7EC9">
        <w:t>étonnement m</w:t>
      </w:r>
      <w:r w:rsidRPr="008A7EC9">
        <w:t>o</w:t>
      </w:r>
      <w:r w:rsidRPr="008A7EC9">
        <w:t>queur chez Ribeyre</w:t>
      </w:r>
      <w:r w:rsidR="00BF7D4A">
        <w:t xml:space="preserve">. </w:t>
      </w:r>
      <w:r w:rsidRPr="008A7EC9">
        <w:t>Je pensai à Baudelaire dont Gautier disait qu</w:t>
      </w:r>
      <w:r w:rsidR="00BF7D4A">
        <w:t>’</w:t>
      </w:r>
      <w:r w:rsidRPr="008A7EC9">
        <w:t>il râpait avec du papier de verre ses nouveaux habits pour leur ôter cet éclat du neuf</w:t>
      </w:r>
      <w:r w:rsidR="00BF7D4A">
        <w:t xml:space="preserve">, </w:t>
      </w:r>
      <w:r w:rsidRPr="008A7EC9">
        <w:t>si cher aux philistins et aux bou</w:t>
      </w:r>
      <w:r w:rsidRPr="008A7EC9">
        <w:t>r</w:t>
      </w:r>
      <w:r w:rsidRPr="008A7EC9">
        <w:t>geois</w:t>
      </w:r>
      <w:r w:rsidR="00BF7D4A">
        <w:t xml:space="preserve">. </w:t>
      </w:r>
      <w:r w:rsidRPr="008A7EC9">
        <w:t>Mon assurance en vacilla</w:t>
      </w:r>
      <w:r w:rsidR="00BF7D4A">
        <w:t xml:space="preserve">, </w:t>
      </w:r>
      <w:r w:rsidRPr="008A7EC9">
        <w:t>mon plaisir risqua de s</w:t>
      </w:r>
      <w:r w:rsidR="00BF7D4A">
        <w:t>’</w:t>
      </w:r>
      <w:r w:rsidRPr="008A7EC9">
        <w:t>en tro</w:t>
      </w:r>
      <w:r w:rsidRPr="008A7EC9">
        <w:t>u</w:t>
      </w:r>
      <w:r w:rsidRPr="008A7EC9">
        <w:t>ver du coup gâté</w:t>
      </w:r>
      <w:r w:rsidR="00BF7D4A">
        <w:t xml:space="preserve">. </w:t>
      </w:r>
      <w:r w:rsidRPr="008A7EC9">
        <w:t xml:space="preserve">Puis </w:t>
      </w:r>
      <w:r w:rsidR="00BF7D4A">
        <w:t>« </w:t>
      </w:r>
      <w:r w:rsidRPr="008A7EC9">
        <w:t>Bah</w:t>
      </w:r>
      <w:r w:rsidR="00BF7D4A">
        <w:t xml:space="preserve"> ! </w:t>
      </w:r>
      <w:r w:rsidRPr="008A7EC9">
        <w:t>pensai-je</w:t>
      </w:r>
      <w:r w:rsidR="00BF7D4A">
        <w:t xml:space="preserve">. </w:t>
      </w:r>
      <w:r w:rsidRPr="008A7EC9">
        <w:t>Ce n</w:t>
      </w:r>
      <w:r w:rsidR="00BF7D4A">
        <w:t>’</w:t>
      </w:r>
      <w:r w:rsidRPr="008A7EC9">
        <w:t>est que de la confection</w:t>
      </w:r>
      <w:r w:rsidR="00BF7D4A">
        <w:t xml:space="preserve">. </w:t>
      </w:r>
      <w:r w:rsidRPr="008A7EC9">
        <w:t>Je ne pouvais pourtant venir ici avec mes souliers éculés et mon veston d</w:t>
      </w:r>
      <w:r w:rsidR="00BF7D4A">
        <w:t>’</w:t>
      </w:r>
      <w:r w:rsidRPr="008A7EC9">
        <w:t>il y a deux ans</w:t>
      </w:r>
      <w:r w:rsidR="00BF7D4A">
        <w:t xml:space="preserve">. </w:t>
      </w:r>
      <w:r w:rsidRPr="008A7EC9">
        <w:t>Ils verront bien dans deux jours</w:t>
      </w:r>
      <w:r w:rsidR="00BF7D4A">
        <w:t>. »</w:t>
      </w:r>
      <w:r w:rsidRPr="008A7EC9">
        <w:t xml:space="preserve"> Et la certitude d</w:t>
      </w:r>
      <w:r w:rsidR="00BF7D4A">
        <w:t>’</w:t>
      </w:r>
      <w:r w:rsidRPr="008A7EC9">
        <w:t>être allé chez un des tailleurs les plus coûteux me rendit toute ma confiance</w:t>
      </w:r>
      <w:r w:rsidR="00BF7D4A">
        <w:t>.</w:t>
      </w:r>
    </w:p>
    <w:p w14:paraId="30D8ADE6" w14:textId="77777777" w:rsidR="00BF7D4A" w:rsidRDefault="009D75A4" w:rsidP="009D75A4">
      <w:r w:rsidRPr="008A7EC9">
        <w:t>Clotilde survint</w:t>
      </w:r>
      <w:r w:rsidR="00BF7D4A">
        <w:t xml:space="preserve">. </w:t>
      </w:r>
      <w:r w:rsidRPr="008A7EC9">
        <w:t>Elle portait une fourrure de renard blanc qui me parut bien</w:t>
      </w:r>
      <w:r w:rsidR="00BF7D4A">
        <w:t xml:space="preserve">, </w:t>
      </w:r>
      <w:r w:rsidRPr="008A7EC9">
        <w:t>ce soir-là</w:t>
      </w:r>
      <w:r w:rsidR="00BF7D4A">
        <w:t xml:space="preserve">, </w:t>
      </w:r>
      <w:r w:rsidRPr="008A7EC9">
        <w:t>le comble du luxe et du bon goût</w:t>
      </w:r>
      <w:r w:rsidR="00BF7D4A">
        <w:t xml:space="preserve">. </w:t>
      </w:r>
      <w:r w:rsidRPr="008A7EC9">
        <w:t>Quand j</w:t>
      </w:r>
      <w:r w:rsidR="00BF7D4A">
        <w:t>’</w:t>
      </w:r>
      <w:r w:rsidRPr="008A7EC9">
        <w:t>eus acheté pour elle toutes les violettes d</w:t>
      </w:r>
      <w:r w:rsidR="00BF7D4A">
        <w:t>’</w:t>
      </w:r>
      <w:r w:rsidRPr="008A7EC9">
        <w:t>une misérable qui vint les lui offrir</w:t>
      </w:r>
      <w:r w:rsidR="00BF7D4A">
        <w:t xml:space="preserve">, </w:t>
      </w:r>
      <w:r w:rsidRPr="008A7EC9">
        <w:t>elle daigna s</w:t>
      </w:r>
      <w:r w:rsidR="00BF7D4A">
        <w:t>’</w:t>
      </w:r>
      <w:r w:rsidRPr="008A7EC9">
        <w:t>occuper de moi et me fit vite comprendre que j</w:t>
      </w:r>
      <w:r w:rsidR="00BF7D4A">
        <w:t>’</w:t>
      </w:r>
      <w:r w:rsidRPr="008A7EC9">
        <w:t>étais beaucoup plus de son gré</w:t>
      </w:r>
      <w:r w:rsidR="00BF7D4A">
        <w:t>.</w:t>
      </w:r>
    </w:p>
    <w:p w14:paraId="635F7690" w14:textId="77777777" w:rsidR="00BF7D4A" w:rsidRDefault="00BF7D4A" w:rsidP="009D75A4">
      <w:r>
        <w:t>— </w:t>
      </w:r>
      <w:r w:rsidR="009D75A4" w:rsidRPr="008A7EC9">
        <w:t>Clotilde</w:t>
      </w:r>
      <w:r>
        <w:t xml:space="preserve">, </w:t>
      </w:r>
      <w:r w:rsidR="009D75A4" w:rsidRPr="008A7EC9">
        <w:t>dit Ribeyre</w:t>
      </w:r>
      <w:r>
        <w:t xml:space="preserve">, </w:t>
      </w:r>
      <w:r w:rsidR="009D75A4" w:rsidRPr="008A7EC9">
        <w:t>si tu m</w:t>
      </w:r>
      <w:r>
        <w:t>’</w:t>
      </w:r>
      <w:r w:rsidR="009D75A4" w:rsidRPr="008A7EC9">
        <w:t>aimes</w:t>
      </w:r>
      <w:r>
        <w:t xml:space="preserve">, </w:t>
      </w:r>
      <w:r w:rsidR="009D75A4" w:rsidRPr="008A7EC9">
        <w:t xml:space="preserve">tu tromperas ce soir Surville avec mon ami </w:t>
      </w:r>
      <w:proofErr w:type="spellStart"/>
      <w:r w:rsidR="009D75A4" w:rsidRPr="008A7EC9">
        <w:t>Vignerte</w:t>
      </w:r>
      <w:proofErr w:type="spellEnd"/>
      <w:r>
        <w:t xml:space="preserve">. </w:t>
      </w:r>
      <w:r w:rsidR="009D75A4" w:rsidRPr="008A7EC9">
        <w:t>Il a de l</w:t>
      </w:r>
      <w:r>
        <w:t>’</w:t>
      </w:r>
      <w:r w:rsidR="009D75A4" w:rsidRPr="008A7EC9">
        <w:t>argent et il part après-demain</w:t>
      </w:r>
      <w:r>
        <w:t xml:space="preserve">, </w:t>
      </w:r>
      <w:r w:rsidR="009D75A4" w:rsidRPr="008A7EC9">
        <w:t>deux choses que les femmes ont coutume d</w:t>
      </w:r>
      <w:r>
        <w:t>’</w:t>
      </w:r>
      <w:r w:rsidR="009D75A4" w:rsidRPr="008A7EC9">
        <w:t>apprécier</w:t>
      </w:r>
      <w:r>
        <w:t>.</w:t>
      </w:r>
    </w:p>
    <w:p w14:paraId="2135F516" w14:textId="77777777" w:rsidR="00BF7D4A" w:rsidRDefault="009D75A4" w:rsidP="009D75A4">
      <w:r w:rsidRPr="008A7EC9">
        <w:t>Un quart d</w:t>
      </w:r>
      <w:r w:rsidR="00BF7D4A">
        <w:t>’</w:t>
      </w:r>
      <w:r w:rsidRPr="008A7EC9">
        <w:t>heure plus tôt</w:t>
      </w:r>
      <w:r w:rsidR="00BF7D4A">
        <w:t xml:space="preserve">, </w:t>
      </w:r>
      <w:r w:rsidRPr="008A7EC9">
        <w:t>cette plaisanterie d</w:t>
      </w:r>
      <w:r w:rsidR="00BF7D4A">
        <w:t>’</w:t>
      </w:r>
      <w:r w:rsidRPr="008A7EC9">
        <w:t>homme m</w:t>
      </w:r>
      <w:r w:rsidR="00BF7D4A">
        <w:t>’</w:t>
      </w:r>
      <w:r w:rsidRPr="008A7EC9">
        <w:t>eût paru terriblement déplacée</w:t>
      </w:r>
      <w:r w:rsidR="00BF7D4A">
        <w:t xml:space="preserve">. </w:t>
      </w:r>
      <w:r w:rsidRPr="008A7EC9">
        <w:t>Mais l</w:t>
      </w:r>
      <w:r w:rsidR="00BF7D4A">
        <w:t>’</w:t>
      </w:r>
      <w:r w:rsidRPr="008A7EC9">
        <w:t>horrible porto blanc faisait son œuvre</w:t>
      </w:r>
      <w:r w:rsidR="00BF7D4A">
        <w:t xml:space="preserve"> ; </w:t>
      </w:r>
      <w:r w:rsidRPr="008A7EC9">
        <w:t>puis Clotilde riait</w:t>
      </w:r>
      <w:r w:rsidR="00BF7D4A">
        <w:t xml:space="preserve">, </w:t>
      </w:r>
      <w:r w:rsidRPr="008A7EC9">
        <w:t>amusée</w:t>
      </w:r>
      <w:r w:rsidR="00BF7D4A">
        <w:t xml:space="preserve">, </w:t>
      </w:r>
      <w:r w:rsidRPr="008A7EC9">
        <w:t>ne disant pas non</w:t>
      </w:r>
      <w:r w:rsidR="00BF7D4A">
        <w:t>.</w:t>
      </w:r>
    </w:p>
    <w:p w14:paraId="06D84CCF" w14:textId="77777777" w:rsidR="00BF7D4A" w:rsidRDefault="009D75A4" w:rsidP="009D75A4">
      <w:r w:rsidRPr="008A7EC9">
        <w:t>Surville arrivait avec l</w:t>
      </w:r>
      <w:r w:rsidR="00BF7D4A">
        <w:t>’</w:t>
      </w:r>
      <w:r w:rsidRPr="008A7EC9">
        <w:t>autre</w:t>
      </w:r>
      <w:r w:rsidR="00BF7D4A">
        <w:t xml:space="preserve">, </w:t>
      </w:r>
      <w:r w:rsidRPr="008A7EC9">
        <w:t>un nommé Mouton-Massé</w:t>
      </w:r>
      <w:r w:rsidR="00BF7D4A">
        <w:t xml:space="preserve">. </w:t>
      </w:r>
      <w:r w:rsidRPr="008A7EC9">
        <w:t>Ils étaient tous les deux au cabinet du Ministre de l</w:t>
      </w:r>
      <w:r w:rsidR="00BF7D4A">
        <w:t>’</w:t>
      </w:r>
      <w:r w:rsidRPr="008A7EC9">
        <w:t>intérieur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un attaché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autre chef adjoint</w:t>
      </w:r>
      <w:r w:rsidR="00BF7D4A">
        <w:t>.</w:t>
      </w:r>
    </w:p>
    <w:p w14:paraId="3B6DA0D7" w14:textId="77777777" w:rsidR="00BF7D4A" w:rsidRDefault="00BF7D4A" w:rsidP="009D75A4">
      <w:r>
        <w:t>— </w:t>
      </w:r>
      <w:r w:rsidR="009D75A4" w:rsidRPr="008A7EC9">
        <w:t>Nous n</w:t>
      </w:r>
      <w:r>
        <w:t>’</w:t>
      </w:r>
      <w:r w:rsidR="009D75A4" w:rsidRPr="008A7EC9">
        <w:t>allons pas encore rester dans cette boîte</w:t>
      </w:r>
      <w:r>
        <w:t xml:space="preserve">, </w:t>
      </w:r>
      <w:r w:rsidR="009D75A4" w:rsidRPr="008A7EC9">
        <w:t>dit le grand Surville</w:t>
      </w:r>
      <w:r>
        <w:t xml:space="preserve">. </w:t>
      </w:r>
      <w:r w:rsidR="009D75A4" w:rsidRPr="008A7EC9">
        <w:t>Deux fois</w:t>
      </w:r>
      <w:r>
        <w:t xml:space="preserve">, </w:t>
      </w:r>
      <w:r w:rsidR="009D75A4" w:rsidRPr="008A7EC9">
        <w:t>en suivant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trop</w:t>
      </w:r>
      <w:r>
        <w:t xml:space="preserve">. </w:t>
      </w:r>
      <w:r w:rsidR="009D75A4" w:rsidRPr="008A7EC9">
        <w:t>Charmé</w:t>
      </w:r>
      <w:r>
        <w:t xml:space="preserve">, </w:t>
      </w:r>
      <w:r w:rsidR="009D75A4" w:rsidRPr="008A7EC9">
        <w:t>Mo</w:t>
      </w:r>
      <w:r w:rsidR="009D75A4" w:rsidRPr="008A7EC9">
        <w:t>n</w:t>
      </w:r>
      <w:r w:rsidR="009D75A4" w:rsidRPr="008A7EC9">
        <w:t>sieur</w:t>
      </w:r>
      <w:r>
        <w:t xml:space="preserve">, </w:t>
      </w:r>
      <w:r w:rsidR="009D75A4" w:rsidRPr="008A7EC9">
        <w:t>vous dînez avec nous</w:t>
      </w:r>
      <w:r>
        <w:t>.</w:t>
      </w:r>
    </w:p>
    <w:p w14:paraId="20F01D9E" w14:textId="77777777" w:rsidR="00BF7D4A" w:rsidRDefault="00BF7D4A" w:rsidP="009D75A4">
      <w:r>
        <w:lastRenderedPageBreak/>
        <w:t>— </w:t>
      </w:r>
      <w:r w:rsidR="009D75A4" w:rsidRPr="008A7EC9">
        <w:t xml:space="preserve">Mon ami </w:t>
      </w:r>
      <w:proofErr w:type="spellStart"/>
      <w:r w:rsidR="009D75A4" w:rsidRPr="008A7EC9">
        <w:t>Vignerte</w:t>
      </w:r>
      <w:proofErr w:type="spellEnd"/>
      <w:r w:rsidR="009D75A4" w:rsidRPr="008A7EC9">
        <w:t xml:space="preserve"> me charge de vous prier de vouloir bien accepter à dîner</w:t>
      </w:r>
      <w:r>
        <w:t xml:space="preserve">, </w:t>
      </w:r>
      <w:r w:rsidR="009D75A4" w:rsidRPr="008A7EC9">
        <w:t>dit Ribeyre</w:t>
      </w:r>
      <w:r>
        <w:t xml:space="preserve">. </w:t>
      </w:r>
      <w:r w:rsidR="009D75A4" w:rsidRPr="008A7EC9">
        <w:t xml:space="preserve">Il part après-demain pour la cour de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et désire nous faire goûter à ses frais de voyage</w:t>
      </w:r>
      <w:r>
        <w:t>.</w:t>
      </w:r>
    </w:p>
    <w:p w14:paraId="251EAAD2" w14:textId="77777777" w:rsidR="00BF7D4A" w:rsidRDefault="009D75A4" w:rsidP="009D75A4">
      <w:r w:rsidRPr="008A7EC9">
        <w:t>Le petit Mouton-Massé fit comprendre qu</w:t>
      </w:r>
      <w:r w:rsidR="00BF7D4A">
        <w:t>’</w:t>
      </w:r>
      <w:r w:rsidRPr="008A7EC9">
        <w:t>il admettait fort bien mon désir</w:t>
      </w:r>
      <w:r w:rsidR="00BF7D4A">
        <w:t>.</w:t>
      </w:r>
    </w:p>
    <w:p w14:paraId="2B439ACD" w14:textId="77777777" w:rsidR="00BF7D4A" w:rsidRDefault="00BF7D4A" w:rsidP="009D75A4">
      <w:r>
        <w:t>— </w:t>
      </w:r>
      <w:r w:rsidR="009D75A4" w:rsidRPr="008A7EC9">
        <w:t>Où va-t-on</w:t>
      </w:r>
      <w:r>
        <w:t> ?</w:t>
      </w:r>
    </w:p>
    <w:p w14:paraId="37B80A3C" w14:textId="77777777" w:rsidR="00BF7D4A" w:rsidRDefault="009D75A4" w:rsidP="009D75A4">
      <w:r w:rsidRPr="008A7EC9">
        <w:t>Ces messieurs discutèrent dix bonnes minutes</w:t>
      </w:r>
      <w:r w:rsidR="00BF7D4A">
        <w:t xml:space="preserve">, </w:t>
      </w:r>
      <w:r w:rsidRPr="008A7EC9">
        <w:t>se re</w:t>
      </w:r>
      <w:r w:rsidRPr="008A7EC9">
        <w:t>n</w:t>
      </w:r>
      <w:r w:rsidRPr="008A7EC9">
        <w:t>voyant comme des volants des noms qui m</w:t>
      </w:r>
      <w:r w:rsidR="00BF7D4A">
        <w:t>’</w:t>
      </w:r>
      <w:r w:rsidRPr="008A7EC9">
        <w:t>étaient absolument inconnus</w:t>
      </w:r>
      <w:r w:rsidR="00BF7D4A">
        <w:t xml:space="preserve"> : </w:t>
      </w:r>
      <w:r w:rsidRPr="008A7EC9">
        <w:t>Viel</w:t>
      </w:r>
      <w:r w:rsidR="00BF7D4A">
        <w:t xml:space="preserve">, </w:t>
      </w:r>
      <w:r w:rsidRPr="008A7EC9">
        <w:t>les Sergents</w:t>
      </w:r>
      <w:r w:rsidR="00BF7D4A">
        <w:t xml:space="preserve">, </w:t>
      </w:r>
      <w:r w:rsidRPr="008A7EC9">
        <w:t>la Tour</w:t>
      </w:r>
      <w:r w:rsidR="00BF7D4A">
        <w:t xml:space="preserve">, </w:t>
      </w:r>
      <w:r w:rsidRPr="008A7EC9">
        <w:t>entremêlés de bizarres v</w:t>
      </w:r>
      <w:r w:rsidRPr="008A7EC9">
        <w:t>o</w:t>
      </w:r>
      <w:r w:rsidRPr="008A7EC9">
        <w:t>cables d</w:t>
      </w:r>
      <w:r w:rsidR="00BF7D4A">
        <w:t>’</w:t>
      </w:r>
      <w:r w:rsidRPr="008A7EC9">
        <w:t>animaux</w:t>
      </w:r>
      <w:r w:rsidR="00BF7D4A">
        <w:t xml:space="preserve"> : </w:t>
      </w:r>
      <w:r w:rsidRPr="008A7EC9">
        <w:t>le Coucou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Escargot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Âne rouge</w:t>
      </w:r>
      <w:r w:rsidR="00BF7D4A">
        <w:t>.</w:t>
      </w:r>
    </w:p>
    <w:p w14:paraId="46222567" w14:textId="23023618" w:rsidR="00BF7D4A" w:rsidRDefault="009D75A4" w:rsidP="009D75A4">
      <w:r w:rsidRPr="008A7EC9">
        <w:t>Je n</w:t>
      </w:r>
      <w:r w:rsidR="00BF7D4A">
        <w:t>’</w:t>
      </w:r>
      <w:r w:rsidRPr="008A7EC9">
        <w:t>écoutais pas</w:t>
      </w:r>
      <w:r w:rsidR="00BF7D4A">
        <w:t xml:space="preserve">. </w:t>
      </w:r>
      <w:r w:rsidRPr="008A7EC9">
        <w:t>Un troisième porto me versait une infinie béatitude</w:t>
      </w:r>
      <w:r w:rsidR="00BF7D4A">
        <w:t xml:space="preserve">. </w:t>
      </w:r>
      <w:r w:rsidRPr="008A7EC9">
        <w:t>Cette chaude atmosphère de café me grisait</w:t>
      </w:r>
      <w:r w:rsidR="00BF7D4A">
        <w:t xml:space="preserve">. </w:t>
      </w:r>
      <w:r w:rsidRPr="008A7EC9">
        <w:t>Je so</w:t>
      </w:r>
      <w:r w:rsidRPr="008A7EC9">
        <w:t>n</w:t>
      </w:r>
      <w:r w:rsidRPr="008A7EC9">
        <w:t>geais avec mépris à ma destinée d</w:t>
      </w:r>
      <w:r w:rsidR="00BF7D4A">
        <w:t>’</w:t>
      </w:r>
      <w:r w:rsidRPr="008A7EC9">
        <w:t>hier</w:t>
      </w:r>
      <w:r w:rsidR="00BF7D4A">
        <w:t xml:space="preserve">, </w:t>
      </w:r>
      <w:r w:rsidRPr="008A7EC9">
        <w:t>aux bourses d</w:t>
      </w:r>
      <w:r w:rsidR="00BF7D4A">
        <w:t>’</w:t>
      </w:r>
      <w:r w:rsidRPr="008A7EC9">
        <w:t>études</w:t>
      </w:r>
      <w:r w:rsidR="00BF7D4A">
        <w:t xml:space="preserve">, </w:t>
      </w:r>
      <w:r w:rsidRPr="008A7EC9">
        <w:t>à l</w:t>
      </w:r>
      <w:r w:rsidR="00BF7D4A">
        <w:t>’</w:t>
      </w:r>
      <w:r w:rsidRPr="008A7EC9">
        <w:t>agrégation</w:t>
      </w:r>
      <w:r w:rsidR="00BF7D4A">
        <w:t xml:space="preserve">, </w:t>
      </w:r>
      <w:r w:rsidRPr="008A7EC9">
        <w:t>aux doyens des quatre facultés</w:t>
      </w:r>
      <w:r w:rsidR="00BF7D4A">
        <w:t xml:space="preserve">, </w:t>
      </w:r>
      <w:r w:rsidRPr="008A7EC9">
        <w:t>au Vice-Recteur dans son cabinet de la rue des Écoles</w:t>
      </w:r>
      <w:r w:rsidR="00BF7D4A">
        <w:t xml:space="preserve">. </w:t>
      </w:r>
      <w:r w:rsidRPr="008A7EC9">
        <w:t>Ces femmes élégantes</w:t>
      </w:r>
      <w:r w:rsidR="00BF7D4A">
        <w:t xml:space="preserve">, </w:t>
      </w:r>
      <w:r w:rsidRPr="008A7EC9">
        <w:t>ces jeunes gens pleins de morgue qui tournaient autour de moi sous la lumière me rappelaient le froid couloir de la Sorbonne et la fresque d</w:t>
      </w:r>
      <w:r w:rsidR="00BF7D4A">
        <w:t>’</w:t>
      </w:r>
      <w:r w:rsidRPr="008A7EC9">
        <w:t>Henri Martin</w:t>
      </w:r>
      <w:r w:rsidR="00BF7D4A">
        <w:t xml:space="preserve"> : </w:t>
      </w:r>
      <w:r w:rsidRPr="008A7EC9">
        <w:t xml:space="preserve">celle où </w:t>
      </w:r>
      <w:r w:rsidR="00BF7D4A">
        <w:t>M. </w:t>
      </w:r>
      <w:r w:rsidRPr="008A7EC9">
        <w:t>Anatole France</w:t>
      </w:r>
      <w:r w:rsidR="00BF7D4A">
        <w:t xml:space="preserve">, </w:t>
      </w:r>
      <w:r w:rsidRPr="008A7EC9">
        <w:t>vêtu co</w:t>
      </w:r>
      <w:r w:rsidRPr="008A7EC9">
        <w:t>m</w:t>
      </w:r>
      <w:r w:rsidRPr="008A7EC9">
        <w:t>me un explorateur</w:t>
      </w:r>
      <w:r w:rsidR="00BF7D4A">
        <w:t xml:space="preserve">, </w:t>
      </w:r>
      <w:r w:rsidRPr="008A7EC9">
        <w:t>dans un paysage plein de confettis</w:t>
      </w:r>
      <w:r w:rsidR="00BF7D4A">
        <w:t xml:space="preserve">, </w:t>
      </w:r>
      <w:r w:rsidRPr="008A7EC9">
        <w:t>expose à une douzaine de jeunes agrégés mal habillés sa conception pe</w:t>
      </w:r>
      <w:r w:rsidRPr="008A7EC9">
        <w:t>r</w:t>
      </w:r>
      <w:r w:rsidRPr="008A7EC9">
        <w:t>sonnelle de la destinée humaine</w:t>
      </w:r>
      <w:r w:rsidR="00BF7D4A">
        <w:t>.</w:t>
      </w:r>
    </w:p>
    <w:p w14:paraId="08140A7F" w14:textId="77777777" w:rsidR="00BF7D4A" w:rsidRDefault="00BF7D4A" w:rsidP="009D75A4">
      <w:r>
        <w:t>— </w:t>
      </w:r>
      <w:r w:rsidR="009D75A4" w:rsidRPr="008A7EC9">
        <w:t>La véritable conception de la vie</w:t>
      </w:r>
      <w:r>
        <w:t xml:space="preserve">, </w:t>
      </w:r>
      <w:r w:rsidR="009D75A4" w:rsidRPr="008A7EC9">
        <w:t>la voilà</w:t>
      </w:r>
      <w:r>
        <w:t xml:space="preserve"> ! </w:t>
      </w:r>
      <w:r w:rsidR="009D75A4" w:rsidRPr="008A7EC9">
        <w:t>pensai-je v</w:t>
      </w:r>
      <w:r w:rsidR="009D75A4" w:rsidRPr="008A7EC9">
        <w:t>o</w:t>
      </w:r>
      <w:r w:rsidR="009D75A4" w:rsidRPr="008A7EC9">
        <w:t>luptueusement en contemplant Clotilde qui piquait le bouquet mauve et vert sur sa fourrure blanche</w:t>
      </w:r>
      <w:r>
        <w:t>.</w:t>
      </w:r>
    </w:p>
    <w:p w14:paraId="46908A6E" w14:textId="77777777" w:rsidR="00BF7D4A" w:rsidRDefault="009D75A4" w:rsidP="009D75A4">
      <w:r w:rsidRPr="008A7EC9">
        <w:t>Ribeyre et ses amis s</w:t>
      </w:r>
      <w:r w:rsidR="00BF7D4A">
        <w:t>’</w:t>
      </w:r>
      <w:r w:rsidRPr="008A7EC9">
        <w:t>étant enfin mis d</w:t>
      </w:r>
      <w:r w:rsidR="00BF7D4A">
        <w:t>’</w:t>
      </w:r>
      <w:r w:rsidRPr="008A7EC9">
        <w:t>accord</w:t>
      </w:r>
      <w:r w:rsidR="00BF7D4A">
        <w:t xml:space="preserve">, </w:t>
      </w:r>
      <w:r w:rsidRPr="008A7EC9">
        <w:t>nous mo</w:t>
      </w:r>
      <w:r w:rsidRPr="008A7EC9">
        <w:t>n</w:t>
      </w:r>
      <w:r w:rsidRPr="008A7EC9">
        <w:t>tâmes dans un taxi qui nous déposa place Gaillon</w:t>
      </w:r>
      <w:r w:rsidR="00BF7D4A">
        <w:t xml:space="preserve">, </w:t>
      </w:r>
      <w:r w:rsidRPr="008A7EC9">
        <w:t>devant un restaurant dont j</w:t>
      </w:r>
      <w:r w:rsidR="00BF7D4A">
        <w:t>’</w:t>
      </w:r>
      <w:r w:rsidRPr="008A7EC9">
        <w:t>ai oublié le nom</w:t>
      </w:r>
      <w:r w:rsidR="00BF7D4A">
        <w:t>.</w:t>
      </w:r>
    </w:p>
    <w:p w14:paraId="60D01C2A" w14:textId="77777777" w:rsidR="00BF7D4A" w:rsidRDefault="009D75A4" w:rsidP="009D75A4">
      <w:pPr>
        <w:rPr>
          <w:bCs/>
        </w:rPr>
      </w:pPr>
      <w:r w:rsidRPr="008A7EC9">
        <w:lastRenderedPageBreak/>
        <w:t>À l</w:t>
      </w:r>
      <w:r w:rsidR="00BF7D4A">
        <w:t>’</w:t>
      </w:r>
      <w:r w:rsidRPr="008A7EC9">
        <w:t>intérieur</w:t>
      </w:r>
      <w:r w:rsidR="00BF7D4A">
        <w:t xml:space="preserve">, </w:t>
      </w:r>
      <w:r w:rsidRPr="008A7EC9">
        <w:t>de lourdes tentures dérobaient aux passants la vue de la salle</w:t>
      </w:r>
      <w:r w:rsidR="00BF7D4A">
        <w:t xml:space="preserve">, </w:t>
      </w:r>
      <w:r w:rsidRPr="008A7EC9">
        <w:t>jalousement</w:t>
      </w:r>
      <w:r w:rsidR="00BF7D4A">
        <w:t xml:space="preserve">. </w:t>
      </w:r>
      <w:r w:rsidRPr="008A7EC9">
        <w:t>Surville</w:t>
      </w:r>
      <w:r w:rsidR="00BF7D4A">
        <w:t xml:space="preserve">, </w:t>
      </w:r>
      <w:r w:rsidRPr="008A7EC9">
        <w:t>qui connaissait l</w:t>
      </w:r>
      <w:r w:rsidR="00BF7D4A">
        <w:t>’</w:t>
      </w:r>
      <w:r w:rsidRPr="008A7EC9">
        <w:t>endroit</w:t>
      </w:r>
      <w:r w:rsidR="00BF7D4A">
        <w:t xml:space="preserve">, </w:t>
      </w:r>
      <w:r w:rsidRPr="008A7EC9">
        <w:t>nous mena dans un petit cabinet où cinq couverts f</w:t>
      </w:r>
      <w:r w:rsidRPr="008A7EC9">
        <w:t>u</w:t>
      </w:r>
      <w:r w:rsidRPr="008A7EC9">
        <w:t>rent rapidement dres</w:t>
      </w:r>
      <w:r w:rsidRPr="008A7EC9">
        <w:rPr>
          <w:bCs/>
        </w:rPr>
        <w:t>sés</w:t>
      </w:r>
      <w:r w:rsidR="00BF7D4A">
        <w:rPr>
          <w:bCs/>
        </w:rPr>
        <w:t>.</w:t>
      </w:r>
    </w:p>
    <w:p w14:paraId="5535F683" w14:textId="77777777" w:rsidR="00BF7D4A" w:rsidRDefault="009D75A4" w:rsidP="009D75A4">
      <w:r w:rsidRPr="008A7EC9">
        <w:t>J</w:t>
      </w:r>
      <w:r w:rsidR="00BF7D4A">
        <w:t>’</w:t>
      </w:r>
      <w:r w:rsidRPr="008A7EC9">
        <w:t>étais à côté de Clotilde</w:t>
      </w:r>
      <w:r w:rsidR="00BF7D4A">
        <w:t xml:space="preserve">, </w:t>
      </w:r>
      <w:r w:rsidRPr="008A7EC9">
        <w:t>ou du moins de la femme qui po</w:t>
      </w:r>
      <w:r w:rsidRPr="008A7EC9">
        <w:t>r</w:t>
      </w:r>
      <w:r w:rsidRPr="008A7EC9">
        <w:t>tait ce nom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était pour moi l</w:t>
      </w:r>
      <w:r w:rsidR="00BF7D4A">
        <w:t>’</w:t>
      </w:r>
      <w:r w:rsidRPr="008A7EC9">
        <w:t>essentiel</w:t>
      </w:r>
      <w:r w:rsidR="00BF7D4A">
        <w:t xml:space="preserve">. </w:t>
      </w:r>
      <w:r w:rsidRPr="008A7EC9">
        <w:t>Ce qu</w:t>
      </w:r>
      <w:r w:rsidR="00BF7D4A">
        <w:t>’</w:t>
      </w:r>
      <w:r w:rsidRPr="008A7EC9">
        <w:t>on servit dans ce fameux dîner</w:t>
      </w:r>
      <w:r w:rsidR="00BF7D4A">
        <w:t xml:space="preserve">, </w:t>
      </w:r>
      <w:r w:rsidRPr="008A7EC9">
        <w:t>je l</w:t>
      </w:r>
      <w:r w:rsidR="00BF7D4A">
        <w:t>’</w:t>
      </w:r>
      <w:r w:rsidRPr="008A7EC9">
        <w:t>ai à vrai dire oublié</w:t>
      </w:r>
      <w:r w:rsidR="00BF7D4A">
        <w:t xml:space="preserve">. </w:t>
      </w:r>
      <w:r w:rsidRPr="008A7EC9">
        <w:t>Sans doute</w:t>
      </w:r>
      <w:r w:rsidR="00BF7D4A">
        <w:t xml:space="preserve">, </w:t>
      </w:r>
      <w:r w:rsidRPr="008A7EC9">
        <w:t>des choses qui poivraient la bouche</w:t>
      </w:r>
      <w:r w:rsidR="00BF7D4A">
        <w:t xml:space="preserve">, </w:t>
      </w:r>
      <w:r w:rsidRPr="008A7EC9">
        <w:t>car nous bûmes énormément</w:t>
      </w:r>
      <w:r w:rsidR="00BF7D4A">
        <w:t> : « </w:t>
      </w:r>
      <w:r w:rsidRPr="008A7EC9">
        <w:t>Tu me donnes carte blanche</w:t>
      </w:r>
      <w:r w:rsidR="00BF7D4A">
        <w:t xml:space="preserve"> », </w:t>
      </w:r>
      <w:r w:rsidRPr="008A7EC9">
        <w:t>me demandait Ribeyre</w:t>
      </w:r>
      <w:r w:rsidR="00BF7D4A">
        <w:t xml:space="preserve">, </w:t>
      </w:r>
      <w:r w:rsidRPr="008A7EC9">
        <w:t>en me dés</w:t>
      </w:r>
      <w:r w:rsidRPr="008A7EC9">
        <w:t>i</w:t>
      </w:r>
      <w:r w:rsidRPr="008A7EC9">
        <w:t>gnant alternativement d</w:t>
      </w:r>
      <w:r w:rsidR="00BF7D4A">
        <w:t>’</w:t>
      </w:r>
      <w:r w:rsidRPr="008A7EC9">
        <w:t>un coup d</w:t>
      </w:r>
      <w:r w:rsidR="00BF7D4A">
        <w:t>’</w:t>
      </w:r>
      <w:r w:rsidRPr="008A7EC9">
        <w:t>œil moqueur Clotilde et Su</w:t>
      </w:r>
      <w:r w:rsidRPr="008A7EC9">
        <w:t>r</w:t>
      </w:r>
      <w:r w:rsidRPr="008A7EC9">
        <w:t>ville</w:t>
      </w:r>
      <w:r w:rsidR="00BF7D4A">
        <w:t xml:space="preserve">. </w:t>
      </w:r>
      <w:r w:rsidRPr="008A7EC9">
        <w:t>Un petit sommelier noir prenait les commandes avec on</w:t>
      </w:r>
      <w:r w:rsidRPr="008A7EC9">
        <w:t>c</w:t>
      </w:r>
      <w:r w:rsidRPr="008A7EC9">
        <w:t>tion</w:t>
      </w:r>
      <w:r w:rsidR="00BF7D4A">
        <w:t xml:space="preserve">. </w:t>
      </w:r>
      <w:r w:rsidRPr="008A7EC9">
        <w:t>Sans pouvoir l</w:t>
      </w:r>
      <w:r w:rsidR="00BF7D4A">
        <w:t>’</w:t>
      </w:r>
      <w:r w:rsidRPr="008A7EC9">
        <w:t>affirmer</w:t>
      </w:r>
      <w:r w:rsidR="00BF7D4A">
        <w:t xml:space="preserve">, </w:t>
      </w:r>
      <w:r w:rsidRPr="008A7EC9">
        <w:t>je crois que ce Ribeyre s</w:t>
      </w:r>
      <w:r w:rsidR="00BF7D4A">
        <w:t>’</w:t>
      </w:r>
      <w:r w:rsidRPr="008A7EC9">
        <w:t>y connai</w:t>
      </w:r>
      <w:r w:rsidRPr="008A7EC9">
        <w:t>s</w:t>
      </w:r>
      <w:r w:rsidRPr="008A7EC9">
        <w:t>sait</w:t>
      </w:r>
      <w:r w:rsidR="00BF7D4A">
        <w:t xml:space="preserve">. </w:t>
      </w:r>
      <w:r w:rsidRPr="008A7EC9">
        <w:t>Pas de champagne</w:t>
      </w:r>
      <w:r w:rsidR="00BF7D4A">
        <w:t xml:space="preserve">, </w:t>
      </w:r>
      <w:r w:rsidRPr="008A7EC9">
        <w:t>avait-il déclaré</w:t>
      </w:r>
      <w:r w:rsidR="00BF7D4A">
        <w:t xml:space="preserve">. </w:t>
      </w:r>
      <w:r w:rsidRPr="008A7EC9">
        <w:t>Je ne sais plus</w:t>
      </w:r>
      <w:r w:rsidR="00BF7D4A">
        <w:t xml:space="preserve">. </w:t>
      </w:r>
      <w:r w:rsidRPr="008A7EC9">
        <w:t>On avait débuté par un petit Pouilly sec comme du verglas</w:t>
      </w:r>
      <w:r w:rsidR="00BF7D4A">
        <w:t xml:space="preserve">, </w:t>
      </w:r>
      <w:r w:rsidRPr="008A7EC9">
        <w:t>à cause des huîtres</w:t>
      </w:r>
      <w:r w:rsidR="00BF7D4A">
        <w:t xml:space="preserve">. </w:t>
      </w:r>
      <w:r w:rsidRPr="008A7EC9">
        <w:t>Puis Mouton-Massé</w:t>
      </w:r>
      <w:r w:rsidR="00BF7D4A">
        <w:t xml:space="preserve">, </w:t>
      </w:r>
      <w:r w:rsidRPr="008A7EC9">
        <w:t xml:space="preserve">qui était </w:t>
      </w:r>
      <w:proofErr w:type="gramStart"/>
      <w:r w:rsidRPr="008A7EC9">
        <w:t xml:space="preserve">de </w:t>
      </w:r>
      <w:proofErr w:type="spellStart"/>
      <w:r w:rsidRPr="008A7EC9">
        <w:t>par</w:t>
      </w:r>
      <w:proofErr w:type="gramEnd"/>
      <w:r w:rsidRPr="008A7EC9">
        <w:t xml:space="preserve"> là</w:t>
      </w:r>
      <w:proofErr w:type="spellEnd"/>
      <w:r w:rsidR="00BF7D4A">
        <w:t xml:space="preserve">, </w:t>
      </w:r>
      <w:r w:rsidRPr="008A7EC9">
        <w:t>avait récl</w:t>
      </w:r>
      <w:r w:rsidRPr="008A7EC9">
        <w:t>a</w:t>
      </w:r>
      <w:r w:rsidRPr="008A7EC9">
        <w:t>mé du Saint-Émilion 1892</w:t>
      </w:r>
      <w:r w:rsidR="00BF7D4A">
        <w:t xml:space="preserve">. </w:t>
      </w:r>
      <w:r w:rsidRPr="008A7EC9">
        <w:t>Sur quoi</w:t>
      </w:r>
      <w:r w:rsidR="00BF7D4A">
        <w:t xml:space="preserve">, </w:t>
      </w:r>
      <w:r w:rsidRPr="008A7EC9">
        <w:t>Clotilde</w:t>
      </w:r>
      <w:r w:rsidR="00BF7D4A">
        <w:t xml:space="preserve">, </w:t>
      </w:r>
      <w:r w:rsidRPr="008A7EC9">
        <w:t>qui était comme par hasard de Beaune</w:t>
      </w:r>
      <w:r w:rsidR="00BF7D4A">
        <w:t xml:space="preserve">, </w:t>
      </w:r>
      <w:r w:rsidRPr="008A7EC9">
        <w:t>insista pour du vin de son pays</w:t>
      </w:r>
      <w:r w:rsidR="00BF7D4A">
        <w:t xml:space="preserve">. </w:t>
      </w:r>
      <w:r w:rsidRPr="008A7EC9">
        <w:t>Je ne manquai pas cette occasion de lui faire la cour et osai interpeller le sommelier pour avoir le meilleur</w:t>
      </w:r>
      <w:r w:rsidR="00BF7D4A">
        <w:t xml:space="preserve">. </w:t>
      </w:r>
      <w:r w:rsidRPr="008A7EC9">
        <w:t>Là-dessus Ribeyre trouva de circonstance de faire apporter</w:t>
      </w:r>
      <w:r w:rsidR="00BF7D4A">
        <w:t xml:space="preserve">, </w:t>
      </w:r>
      <w:r w:rsidRPr="008A7EC9">
        <w:t>dans un de ces vases à long col et d</w:t>
      </w:r>
      <w:r w:rsidR="00BF7D4A">
        <w:t>’</w:t>
      </w:r>
      <w:r w:rsidRPr="008A7EC9">
        <w:t>étroite embouchure</w:t>
      </w:r>
      <w:r w:rsidR="00BF7D4A">
        <w:t xml:space="preserve">, </w:t>
      </w:r>
      <w:r w:rsidRPr="008A7EC9">
        <w:t>du Wolxheim</w:t>
      </w:r>
      <w:r w:rsidR="00BF7D4A">
        <w:t xml:space="preserve">. </w:t>
      </w:r>
      <w:r w:rsidRPr="008A7EC9">
        <w:t>Je dois ajouter que le succès fut pour moi qui réclamai en fin de compte du vin de sable des Landes</w:t>
      </w:r>
      <w:r w:rsidR="00BF7D4A">
        <w:t xml:space="preserve">. </w:t>
      </w:r>
      <w:r w:rsidRPr="008A7EC9">
        <w:t>Aucun de nos compagnons n</w:t>
      </w:r>
      <w:r w:rsidR="00BF7D4A">
        <w:t>’</w:t>
      </w:r>
      <w:r w:rsidRPr="008A7EC9">
        <w:t>avait jamais goûté de ce redoutable cru</w:t>
      </w:r>
      <w:r w:rsidR="00BF7D4A">
        <w:t xml:space="preserve">, </w:t>
      </w:r>
      <w:r w:rsidRPr="008A7EC9">
        <w:t>qui puise sur nos maigres dunes le pâle et jaune dépôt du soleil marin</w:t>
      </w:r>
      <w:r w:rsidR="00BF7D4A">
        <w:t xml:space="preserve">, </w:t>
      </w:r>
      <w:r w:rsidRPr="008A7EC9">
        <w:t>qui laisse la tête libre</w:t>
      </w:r>
      <w:r w:rsidR="00BF7D4A">
        <w:t xml:space="preserve">, </w:t>
      </w:r>
      <w:r w:rsidRPr="008A7EC9">
        <w:t>le buste alerte</w:t>
      </w:r>
      <w:r w:rsidR="00BF7D4A">
        <w:t xml:space="preserve">, </w:t>
      </w:r>
      <w:r w:rsidRPr="008A7EC9">
        <w:t>mais sape impitoyablement les jambes</w:t>
      </w:r>
      <w:r w:rsidR="00BF7D4A">
        <w:t>.</w:t>
      </w:r>
    </w:p>
    <w:p w14:paraId="394AD8F9" w14:textId="2AD5554B" w:rsidR="009D75A4" w:rsidRPr="008A7EC9" w:rsidRDefault="009D75A4" w:rsidP="009D75A4">
      <w:r w:rsidRPr="008A7EC9">
        <w:t>Surville et Mouton-Massé me tutoyaient</w:t>
      </w:r>
      <w:r w:rsidR="00BF7D4A">
        <w:t xml:space="preserve">. </w:t>
      </w:r>
      <w:r w:rsidRPr="008A7EC9">
        <w:t>Clotilde m</w:t>
      </w:r>
      <w:r w:rsidR="00BF7D4A">
        <w:t>’</w:t>
      </w:r>
      <w:r w:rsidRPr="008A7EC9">
        <w:t>appelait Raoul et me faisait jurer de lui envoyer des cartes postales</w:t>
      </w:r>
      <w:r w:rsidR="00BF7D4A">
        <w:t xml:space="preserve">. </w:t>
      </w:r>
      <w:r w:rsidRPr="008A7EC9">
        <w:t>Ribeyre</w:t>
      </w:r>
      <w:r w:rsidR="00BF7D4A">
        <w:t xml:space="preserve">, </w:t>
      </w:r>
      <w:r w:rsidRPr="008A7EC9">
        <w:t>plus fort</w:t>
      </w:r>
      <w:r w:rsidR="00BF7D4A">
        <w:t xml:space="preserve">, </w:t>
      </w:r>
      <w:r w:rsidRPr="008A7EC9">
        <w:t>en conversation constante avec le petit homme noir</w:t>
      </w:r>
      <w:r w:rsidR="00BF7D4A">
        <w:t xml:space="preserve">, </w:t>
      </w:r>
      <w:r w:rsidRPr="008A7EC9">
        <w:t>me faisait signe de l</w:t>
      </w:r>
      <w:r w:rsidR="00BF7D4A">
        <w:t>’</w:t>
      </w:r>
      <w:r w:rsidRPr="008A7EC9">
        <w:t>œil</w:t>
      </w:r>
      <w:r w:rsidR="00BF7D4A">
        <w:t> : « </w:t>
      </w:r>
      <w:r w:rsidRPr="008A7EC9">
        <w:t>Ne te gêne pas</w:t>
      </w:r>
      <w:r w:rsidR="00BF7D4A">
        <w:t>. »</w:t>
      </w:r>
    </w:p>
    <w:p w14:paraId="0FFFE472" w14:textId="77777777" w:rsidR="00BF7D4A" w:rsidRDefault="009D75A4" w:rsidP="009D75A4">
      <w:r w:rsidRPr="008A7EC9">
        <w:lastRenderedPageBreak/>
        <w:t>J</w:t>
      </w:r>
      <w:r w:rsidR="00BF7D4A">
        <w:t>’</w:t>
      </w:r>
      <w:r w:rsidRPr="008A7EC9">
        <w:t>étais semblable aux Dieux</w:t>
      </w:r>
      <w:r w:rsidR="00BF7D4A">
        <w:t xml:space="preserve">, </w:t>
      </w:r>
      <w:r w:rsidRPr="008A7EC9">
        <w:t>avec en plus la conscience de ma rapide ascension</w:t>
      </w:r>
      <w:r w:rsidR="00BF7D4A">
        <w:t xml:space="preserve">. </w:t>
      </w:r>
      <w:r w:rsidRPr="008A7EC9">
        <w:t>Je revoyais la pauvre guimbarde qui m</w:t>
      </w:r>
      <w:r w:rsidR="00BF7D4A">
        <w:t>’</w:t>
      </w:r>
      <w:r w:rsidRPr="008A7EC9">
        <w:t>emportait deux jours plus tôt vers la gare perdue dans la Lande</w:t>
      </w:r>
      <w:r w:rsidR="00BF7D4A">
        <w:t xml:space="preserve">. </w:t>
      </w:r>
      <w:r w:rsidRPr="008A7EC9">
        <w:t>Une seule lanterne dans cette nuit</w:t>
      </w:r>
      <w:r w:rsidR="00BF7D4A">
        <w:t xml:space="preserve"> ; </w:t>
      </w:r>
      <w:r w:rsidRPr="008A7EC9">
        <w:t>et du vent</w:t>
      </w:r>
      <w:r w:rsidR="00BF7D4A">
        <w:t xml:space="preserve">, </w:t>
      </w:r>
      <w:r w:rsidRPr="008A7EC9">
        <w:t>du vent</w:t>
      </w:r>
      <w:r w:rsidR="00BF7D4A">
        <w:t xml:space="preserve">. </w:t>
      </w:r>
      <w:r w:rsidRPr="008A7EC9">
        <w:t>Celui de la Mer</w:t>
      </w:r>
      <w:r w:rsidR="00BF7D4A">
        <w:t xml:space="preserve">. </w:t>
      </w:r>
      <w:r w:rsidRPr="008A7EC9">
        <w:t>Et en moi</w:t>
      </w:r>
      <w:r w:rsidR="00BF7D4A">
        <w:t xml:space="preserve">, </w:t>
      </w:r>
      <w:r w:rsidRPr="008A7EC9">
        <w:t>plus de nuit encore</w:t>
      </w:r>
      <w:r w:rsidR="00BF7D4A">
        <w:t>.</w:t>
      </w:r>
    </w:p>
    <w:p w14:paraId="7AC307E8" w14:textId="77777777" w:rsidR="00BF7D4A" w:rsidRDefault="009D75A4" w:rsidP="009D75A4">
      <w:r w:rsidRPr="008A7EC9">
        <w:t>Or liquide</w:t>
      </w:r>
      <w:r w:rsidR="00BF7D4A">
        <w:t xml:space="preserve">, </w:t>
      </w:r>
      <w:r w:rsidRPr="008A7EC9">
        <w:t xml:space="preserve">le </w:t>
      </w:r>
      <w:proofErr w:type="spellStart"/>
      <w:r>
        <w:t>s</w:t>
      </w:r>
      <w:r w:rsidRPr="008A7EC9">
        <w:t>auterne</w:t>
      </w:r>
      <w:proofErr w:type="spellEnd"/>
      <w:r w:rsidRPr="008A7EC9">
        <w:t xml:space="preserve"> brillait dans les verres</w:t>
      </w:r>
      <w:r w:rsidR="00BF7D4A">
        <w:t xml:space="preserve">. </w:t>
      </w:r>
      <w:r w:rsidRPr="008A7EC9">
        <w:t>Les abat-jour des lampes électriques se reflétaient en lui comme de petites t</w:t>
      </w:r>
      <w:r w:rsidRPr="008A7EC9">
        <w:t>u</w:t>
      </w:r>
      <w:r w:rsidRPr="008A7EC9">
        <w:t>lipes roses</w:t>
      </w:r>
      <w:r w:rsidR="00BF7D4A">
        <w:t xml:space="preserve">. </w:t>
      </w:r>
      <w:r w:rsidRPr="008A7EC9">
        <w:t>Je voyais les dents de Clotilde luire sur le cri</w:t>
      </w:r>
      <w:r w:rsidRPr="008A7EC9">
        <w:t>s</w:t>
      </w:r>
      <w:r w:rsidRPr="008A7EC9">
        <w:t>tal où elle buvait</w:t>
      </w:r>
      <w:r w:rsidR="00BF7D4A">
        <w:t xml:space="preserve">, </w:t>
      </w:r>
      <w:r w:rsidRPr="008A7EC9">
        <w:t>à petits traits</w:t>
      </w:r>
      <w:r w:rsidR="00BF7D4A">
        <w:t xml:space="preserve">, </w:t>
      </w:r>
      <w:r w:rsidRPr="008A7EC9">
        <w:t>avec des rires qui soulevaient sa gorge blanche</w:t>
      </w:r>
      <w:r w:rsidR="00BF7D4A">
        <w:t xml:space="preserve">. </w:t>
      </w:r>
      <w:r w:rsidRPr="008A7EC9">
        <w:t>Sa main</w:t>
      </w:r>
      <w:r w:rsidR="00BF7D4A">
        <w:t xml:space="preserve">, </w:t>
      </w:r>
      <w:r w:rsidRPr="008A7EC9">
        <w:t>posée sur la mienne</w:t>
      </w:r>
      <w:r w:rsidR="00BF7D4A">
        <w:t xml:space="preserve">, </w:t>
      </w:r>
      <w:r w:rsidRPr="008A7EC9">
        <w:t>me transmettait les su</w:t>
      </w:r>
      <w:r w:rsidRPr="008A7EC9">
        <w:t>r</w:t>
      </w:r>
      <w:r w:rsidRPr="008A7EC9">
        <w:t>sauts de ce doux animal sans malice</w:t>
      </w:r>
      <w:r w:rsidR="00BF7D4A">
        <w:t xml:space="preserve">. </w:t>
      </w:r>
      <w:r w:rsidRPr="008A7EC9">
        <w:t>Ribeyre exultait</w:t>
      </w:r>
      <w:r w:rsidR="00BF7D4A">
        <w:t xml:space="preserve">. </w:t>
      </w:r>
      <w:r w:rsidRPr="008A7EC9">
        <w:t>Mouton-Massé mangeait des crêpes au kirsch</w:t>
      </w:r>
      <w:r w:rsidR="00BF7D4A">
        <w:t xml:space="preserve">. </w:t>
      </w:r>
      <w:r w:rsidRPr="008A7EC9">
        <w:t>Surville buvait</w:t>
      </w:r>
      <w:r w:rsidR="00BF7D4A">
        <w:t>.</w:t>
      </w:r>
    </w:p>
    <w:p w14:paraId="2A645F3A" w14:textId="77777777" w:rsidR="00BF7D4A" w:rsidRDefault="009D75A4" w:rsidP="009D75A4">
      <w:r w:rsidRPr="008A7EC9">
        <w:t>Il y eut une scène au moment des liqueurs</w:t>
      </w:r>
      <w:r w:rsidR="00BF7D4A">
        <w:t xml:space="preserve">, </w:t>
      </w:r>
      <w:r w:rsidRPr="008A7EC9">
        <w:t>que Surville voulait absolument faire servir dans des verres à bordeaux</w:t>
      </w:r>
      <w:r w:rsidR="00BF7D4A">
        <w:t xml:space="preserve">. </w:t>
      </w:r>
      <w:r w:rsidRPr="008A7EC9">
        <w:t>Mouton-Massé avait beau lui faire observer que les verres à d</w:t>
      </w:r>
      <w:r w:rsidRPr="008A7EC9">
        <w:t>é</w:t>
      </w:r>
      <w:r w:rsidRPr="008A7EC9">
        <w:t>gustation suffisaient</w:t>
      </w:r>
      <w:r w:rsidR="00BF7D4A">
        <w:t xml:space="preserve">, </w:t>
      </w:r>
      <w:r w:rsidRPr="008A7EC9">
        <w:t>puisque les bouteilles restaient sur la t</w:t>
      </w:r>
      <w:r w:rsidRPr="008A7EC9">
        <w:t>a</w:t>
      </w:r>
      <w:r w:rsidRPr="008A7EC9">
        <w:t>ble</w:t>
      </w:r>
      <w:r w:rsidR="00BF7D4A">
        <w:t xml:space="preserve">. </w:t>
      </w:r>
      <w:r w:rsidRPr="008A7EC9">
        <w:t>Il s</w:t>
      </w:r>
      <w:r w:rsidR="00BF7D4A">
        <w:t>’</w:t>
      </w:r>
      <w:r w:rsidRPr="008A7EC9">
        <w:t>obstinait</w:t>
      </w:r>
      <w:r w:rsidR="00BF7D4A">
        <w:t xml:space="preserve">. </w:t>
      </w:r>
      <w:r w:rsidRPr="008A7EC9">
        <w:t>On lui en donna un</w:t>
      </w:r>
      <w:r w:rsidR="00BF7D4A">
        <w:t>.</w:t>
      </w:r>
    </w:p>
    <w:p w14:paraId="669BEA65" w14:textId="77777777" w:rsidR="00BF7D4A" w:rsidRDefault="009D75A4" w:rsidP="009D75A4">
      <w:r w:rsidRPr="008A7EC9">
        <w:t>Les maîtres d</w:t>
      </w:r>
      <w:r w:rsidR="00BF7D4A">
        <w:t>’</w:t>
      </w:r>
      <w:r w:rsidRPr="008A7EC9">
        <w:t>hôtel étaient partis</w:t>
      </w:r>
      <w:r w:rsidR="00BF7D4A">
        <w:t xml:space="preserve">. </w:t>
      </w:r>
      <w:r w:rsidRPr="008A7EC9">
        <w:t>La fumée des cigares a</w:t>
      </w:r>
      <w:r w:rsidRPr="008A7EC9">
        <w:t>t</w:t>
      </w:r>
      <w:r w:rsidRPr="008A7EC9">
        <w:t>ténuait l</w:t>
      </w:r>
      <w:r w:rsidR="00BF7D4A">
        <w:t>’</w:t>
      </w:r>
      <w:r w:rsidRPr="008A7EC9">
        <w:t>électricité</w:t>
      </w:r>
      <w:r w:rsidR="00BF7D4A">
        <w:t xml:space="preserve">. </w:t>
      </w:r>
      <w:r w:rsidRPr="008A7EC9">
        <w:t>Les fleurs mouraient sur la table</w:t>
      </w:r>
      <w:r w:rsidR="00BF7D4A">
        <w:t xml:space="preserve">. </w:t>
      </w:r>
      <w:r w:rsidRPr="008A7EC9">
        <w:t>Surville ronflait</w:t>
      </w:r>
      <w:r w:rsidR="00BF7D4A">
        <w:t xml:space="preserve">. </w:t>
      </w:r>
      <w:r w:rsidRPr="008A7EC9">
        <w:t>Mouton-Massé avait tiré un calepin et s</w:t>
      </w:r>
      <w:r w:rsidR="00BF7D4A">
        <w:t>’</w:t>
      </w:r>
      <w:r w:rsidRPr="008A7EC9">
        <w:t>efforçait à je ne sais quelle addition dans laquelle il s</w:t>
      </w:r>
      <w:r w:rsidR="00BF7D4A">
        <w:t>’</w:t>
      </w:r>
      <w:r w:rsidRPr="008A7EC9">
        <w:t>embrouillait en jurant</w:t>
      </w:r>
      <w:r w:rsidR="00BF7D4A">
        <w:t xml:space="preserve">, </w:t>
      </w:r>
      <w:r w:rsidRPr="008A7EC9">
        <w:t>et Ribeyre</w:t>
      </w:r>
      <w:r w:rsidR="00BF7D4A">
        <w:t xml:space="preserve">, </w:t>
      </w:r>
      <w:r w:rsidRPr="008A7EC9">
        <w:t>qui n</w:t>
      </w:r>
      <w:r w:rsidR="00BF7D4A">
        <w:t>’</w:t>
      </w:r>
      <w:r w:rsidRPr="008A7EC9">
        <w:t>avait pas lâché son idée</w:t>
      </w:r>
      <w:r w:rsidR="00BF7D4A">
        <w:t xml:space="preserve">, </w:t>
      </w:r>
      <w:r w:rsidRPr="008A7EC9">
        <w:t>son bras droit passé sous mon bras gauche</w:t>
      </w:r>
      <w:r w:rsidR="00BF7D4A">
        <w:t xml:space="preserve">, </w:t>
      </w:r>
      <w:r w:rsidRPr="008A7EC9">
        <w:t>son bras gauche sous le droit de Clotilde re</w:t>
      </w:r>
      <w:r w:rsidRPr="008A7EC9">
        <w:t>n</w:t>
      </w:r>
      <w:r w:rsidRPr="008A7EC9">
        <w:t>versée</w:t>
      </w:r>
      <w:r w:rsidR="00BF7D4A">
        <w:t xml:space="preserve">, </w:t>
      </w:r>
      <w:r w:rsidRPr="008A7EC9">
        <w:t>nous attirant l</w:t>
      </w:r>
      <w:r w:rsidR="00BF7D4A">
        <w:t>’</w:t>
      </w:r>
      <w:r w:rsidRPr="008A7EC9">
        <w:t>un contre l</w:t>
      </w:r>
      <w:r w:rsidR="00BF7D4A">
        <w:t>’</w:t>
      </w:r>
      <w:r w:rsidRPr="008A7EC9">
        <w:t>autre</w:t>
      </w:r>
      <w:r w:rsidR="00BF7D4A">
        <w:t xml:space="preserve">, </w:t>
      </w:r>
      <w:r w:rsidRPr="008A7EC9">
        <w:t>parlait à l</w:t>
      </w:r>
      <w:r w:rsidR="00BF7D4A">
        <w:t>’</w:t>
      </w:r>
      <w:r w:rsidRPr="008A7EC9">
        <w:t>oreille de la jeune femme qui riait</w:t>
      </w:r>
      <w:r w:rsidR="00BF7D4A">
        <w:t xml:space="preserve">, </w:t>
      </w:r>
      <w:r w:rsidRPr="008A7EC9">
        <w:t>les lèvres humides</w:t>
      </w:r>
      <w:r w:rsidR="00BF7D4A">
        <w:t xml:space="preserve">, </w:t>
      </w:r>
      <w:r w:rsidRPr="008A7EC9">
        <w:t>le dos secoué de p</w:t>
      </w:r>
      <w:r w:rsidRPr="008A7EC9">
        <w:t>e</w:t>
      </w:r>
      <w:r w:rsidRPr="008A7EC9">
        <w:t>tits frissons</w:t>
      </w:r>
      <w:r w:rsidR="00BF7D4A">
        <w:t>.</w:t>
      </w:r>
    </w:p>
    <w:p w14:paraId="0DFD3E5A" w14:textId="67A601B2" w:rsidR="009D75A4" w:rsidRPr="008A7EC9" w:rsidRDefault="009D75A4" w:rsidP="00BF7D4A">
      <w:pPr>
        <w:pStyle w:val="Centr"/>
      </w:pPr>
      <w:r w:rsidRPr="008A7EC9">
        <w:t>*</w:t>
      </w:r>
    </w:p>
    <w:p w14:paraId="60BD7819" w14:textId="5806D1FE" w:rsidR="00BF7D4A" w:rsidRDefault="009D75A4" w:rsidP="009D75A4">
      <w:r w:rsidRPr="008A7EC9">
        <w:t>Le vendredi soir 2</w:t>
      </w:r>
      <w:r w:rsidR="00BF7D4A" w:rsidRPr="008A7EC9">
        <w:t>4</w:t>
      </w:r>
      <w:r w:rsidR="00BF7D4A">
        <w:t> </w:t>
      </w:r>
      <w:r w:rsidR="00BF7D4A" w:rsidRPr="008A7EC9">
        <w:t>octobre</w:t>
      </w:r>
      <w:r w:rsidRPr="008A7EC9">
        <w:t xml:space="preserve"> 1913</w:t>
      </w:r>
      <w:r w:rsidR="00BF7D4A">
        <w:t xml:space="preserve">, </w:t>
      </w:r>
      <w:r w:rsidRPr="008A7EC9">
        <w:t>tout était prêt pour mon départ</w:t>
      </w:r>
      <w:r w:rsidR="00BF7D4A">
        <w:t xml:space="preserve">. </w:t>
      </w:r>
      <w:r w:rsidRPr="008A7EC9">
        <w:t xml:space="preserve">Mes effets étaient emballés dans une grande </w:t>
      </w:r>
      <w:r w:rsidRPr="008A7EC9">
        <w:lastRenderedPageBreak/>
        <w:t>malle ne</w:t>
      </w:r>
      <w:r w:rsidRPr="008A7EC9">
        <w:t>u</w:t>
      </w:r>
      <w:r w:rsidRPr="008A7EC9">
        <w:t>ve</w:t>
      </w:r>
      <w:r w:rsidR="00BF7D4A">
        <w:t xml:space="preserve"> ; </w:t>
      </w:r>
      <w:r w:rsidRPr="008A7EC9">
        <w:t>une caisse plus petite contenait mes livres</w:t>
      </w:r>
      <w:r w:rsidR="00BF7D4A">
        <w:t xml:space="preserve">. </w:t>
      </w:r>
      <w:r w:rsidRPr="008A7EC9">
        <w:t>Je n</w:t>
      </w:r>
      <w:r w:rsidR="00BF7D4A">
        <w:t>’</w:t>
      </w:r>
      <w:r w:rsidRPr="008A7EC9">
        <w:t>avais rien voulu jeter des pauvres vieilles choses ramassées dans ma chambre d</w:t>
      </w:r>
      <w:r w:rsidR="00BF7D4A">
        <w:t>’</w:t>
      </w:r>
      <w:r w:rsidRPr="008A7EC9">
        <w:t>hôtel et qui résumaient trois ans d</w:t>
      </w:r>
      <w:r w:rsidR="00BF7D4A">
        <w:t>’</w:t>
      </w:r>
      <w:r w:rsidRPr="008A7EC9">
        <w:t>une vie laborieuse et triste</w:t>
      </w:r>
      <w:r w:rsidR="00BF7D4A">
        <w:t xml:space="preserve">. </w:t>
      </w:r>
      <w:r w:rsidRPr="008A7EC9">
        <w:t>Le tout</w:t>
      </w:r>
      <w:r w:rsidR="00BF7D4A">
        <w:t xml:space="preserve">, </w:t>
      </w:r>
      <w:r w:rsidRPr="008A7EC9">
        <w:t>empaqueté proprement dans l</w:t>
      </w:r>
      <w:r w:rsidR="00BF7D4A">
        <w:t>’</w:t>
      </w:r>
      <w:r w:rsidRPr="008A7EC9">
        <w:t>antique malle qui avait été celle de ma mère</w:t>
      </w:r>
      <w:r w:rsidR="00BF7D4A">
        <w:t xml:space="preserve">, </w:t>
      </w:r>
      <w:r w:rsidRPr="008A7EC9">
        <w:t>y compris mon uniforme d</w:t>
      </w:r>
      <w:r w:rsidR="00BF7D4A">
        <w:t>’</w:t>
      </w:r>
      <w:r w:rsidRPr="008A7EC9">
        <w:t>officier de réserve déjà râpé par deux périodes d</w:t>
      </w:r>
      <w:r w:rsidR="00BF7D4A">
        <w:t>’</w:t>
      </w:r>
      <w:r w:rsidRPr="008A7EC9">
        <w:t>instruction</w:t>
      </w:r>
      <w:r w:rsidR="00BF7D4A">
        <w:t xml:space="preserve">, – </w:t>
      </w:r>
      <w:r w:rsidRPr="008A7EC9">
        <w:t>les pauvres gens en ont toujours fait volontairement de suppl</w:t>
      </w:r>
      <w:r w:rsidRPr="008A7EC9">
        <w:t>é</w:t>
      </w:r>
      <w:r w:rsidRPr="008A7EC9">
        <w:t>mentaires</w:t>
      </w:r>
      <w:r w:rsidR="00BF7D4A">
        <w:t xml:space="preserve">, – </w:t>
      </w:r>
      <w:r w:rsidRPr="008A7EC9">
        <w:t>le tout</w:t>
      </w:r>
      <w:r w:rsidR="00BF7D4A">
        <w:t xml:space="preserve">, </w:t>
      </w:r>
      <w:r w:rsidRPr="008A7EC9">
        <w:t>dis-je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étais allé le porter à la gare d</w:t>
      </w:r>
      <w:r w:rsidR="00BF7D4A">
        <w:t>’</w:t>
      </w:r>
      <w:r w:rsidRPr="008A7EC9">
        <w:t>Orsay</w:t>
      </w:r>
      <w:r w:rsidR="00BF7D4A">
        <w:t xml:space="preserve">, </w:t>
      </w:r>
      <w:r w:rsidRPr="008A7EC9">
        <w:t>à l</w:t>
      </w:r>
      <w:r w:rsidR="00BF7D4A">
        <w:t>’</w:t>
      </w:r>
      <w:r w:rsidRPr="008A7EC9">
        <w:t>adresse du vieux prêtre qui m</w:t>
      </w:r>
      <w:r w:rsidR="00BF7D4A">
        <w:t>’</w:t>
      </w:r>
      <w:r w:rsidRPr="008A7EC9">
        <w:t>avait hébergé en v</w:t>
      </w:r>
      <w:r w:rsidRPr="008A7EC9">
        <w:t>a</w:t>
      </w:r>
      <w:r w:rsidRPr="008A7EC9">
        <w:t>cances</w:t>
      </w:r>
      <w:r w:rsidR="00BF7D4A">
        <w:t>.</w:t>
      </w:r>
    </w:p>
    <w:p w14:paraId="488F57F6" w14:textId="77777777" w:rsidR="00BF7D4A" w:rsidRDefault="009D75A4" w:rsidP="009D75A4">
      <w:r w:rsidRPr="008A7EC9">
        <w:t>À cinq heures</w:t>
      </w:r>
      <w:r w:rsidR="00BF7D4A">
        <w:t xml:space="preserve">, </w:t>
      </w:r>
      <w:r w:rsidRPr="008A7EC9">
        <w:t>je finissais une lettre pour lui faire part de mon nouveau sort</w:t>
      </w:r>
      <w:r w:rsidR="00BF7D4A">
        <w:t xml:space="preserve"> ; </w:t>
      </w:r>
      <w:r w:rsidRPr="008A7EC9">
        <w:t>j</w:t>
      </w:r>
      <w:r w:rsidR="00BF7D4A">
        <w:t>’</w:t>
      </w:r>
      <w:r w:rsidRPr="008A7EC9">
        <w:t>avais fait mes comptes</w:t>
      </w:r>
      <w:r w:rsidR="00BF7D4A">
        <w:t xml:space="preserve">. </w:t>
      </w:r>
      <w:r w:rsidRPr="008A7EC9">
        <w:t>Il me restait un peu plus de deux mille trois cents francs</w:t>
      </w:r>
      <w:r w:rsidR="00BF7D4A">
        <w:t xml:space="preserve">, </w:t>
      </w:r>
      <w:r w:rsidRPr="008A7EC9">
        <w:t>y compris dix louis que j</w:t>
      </w:r>
      <w:r w:rsidR="00BF7D4A">
        <w:t>’</w:t>
      </w:r>
      <w:r w:rsidRPr="008A7EC9">
        <w:t>avais été heureux de prêter à Ribeyre</w:t>
      </w:r>
      <w:r w:rsidR="00BF7D4A">
        <w:t xml:space="preserve">. </w:t>
      </w:r>
      <w:r w:rsidRPr="008A7EC9">
        <w:t>Je résolus d</w:t>
      </w:r>
      <w:r w:rsidR="00BF7D4A">
        <w:t>’</w:t>
      </w:r>
      <w:r w:rsidRPr="008A7EC9">
        <w:t>adresser une somme équivalente à mon vieux curé pour sa misérable église croulante au milieu des dunes</w:t>
      </w:r>
      <w:r w:rsidR="00BF7D4A">
        <w:t>.</w:t>
      </w:r>
    </w:p>
    <w:p w14:paraId="135F1E0E" w14:textId="77777777" w:rsidR="00BF7D4A" w:rsidRDefault="009D75A4" w:rsidP="009D75A4">
      <w:r w:rsidRPr="008A7EC9">
        <w:t>Après avoir jeté ma lettre à la poste de la rue de Tournon</w:t>
      </w:r>
      <w:r w:rsidR="00BF7D4A">
        <w:t xml:space="preserve">, </w:t>
      </w:r>
      <w:r w:rsidRPr="008A7EC9">
        <w:t>je remontai par le Luxembourg</w:t>
      </w:r>
      <w:r w:rsidR="00BF7D4A">
        <w:t xml:space="preserve">, </w:t>
      </w:r>
      <w:r w:rsidRPr="008A7EC9">
        <w:t>je passai devant la pâle fontaine Médicis où j</w:t>
      </w:r>
      <w:r w:rsidR="00BF7D4A">
        <w:t>’</w:t>
      </w:r>
      <w:r w:rsidRPr="008A7EC9">
        <w:t>avais attendu tant de fois des élues imaginaires</w:t>
      </w:r>
      <w:r w:rsidR="00BF7D4A">
        <w:t xml:space="preserve">. </w:t>
      </w:r>
      <w:r w:rsidRPr="008A7EC9">
        <w:t>Le garde républicain était enfoui dans sa guérite</w:t>
      </w:r>
      <w:r w:rsidR="00BF7D4A">
        <w:t xml:space="preserve">, </w:t>
      </w:r>
      <w:r w:rsidRPr="008A7EC9">
        <w:t>invisible</w:t>
      </w:r>
      <w:r w:rsidR="00BF7D4A">
        <w:t xml:space="preserve">. </w:t>
      </w:r>
      <w:r w:rsidRPr="008A7EC9">
        <w:t>Jamais le grand jardin royal n</w:t>
      </w:r>
      <w:r w:rsidR="00BF7D4A">
        <w:t>’</w:t>
      </w:r>
      <w:r w:rsidRPr="008A7EC9">
        <w:t>avait été plus désert qu</w:t>
      </w:r>
      <w:r w:rsidR="00BF7D4A">
        <w:t>’</w:t>
      </w:r>
      <w:r w:rsidRPr="008A7EC9">
        <w:t>en ce soir d</w:t>
      </w:r>
      <w:r w:rsidR="00BF7D4A">
        <w:t>’</w:t>
      </w:r>
      <w:r w:rsidRPr="008A7EC9">
        <w:t>automne incliné sur l</w:t>
      </w:r>
      <w:r w:rsidR="00BF7D4A">
        <w:t>’</w:t>
      </w:r>
      <w:r w:rsidRPr="008A7EC9">
        <w:t>hiver</w:t>
      </w:r>
      <w:r w:rsidR="00BF7D4A">
        <w:t>.</w:t>
      </w:r>
    </w:p>
    <w:p w14:paraId="764545F3" w14:textId="77777777" w:rsidR="00BF7D4A" w:rsidRDefault="009D75A4" w:rsidP="009D75A4">
      <w:r w:rsidRPr="008A7EC9">
        <w:t>Au milieu des arbres dénudés</w:t>
      </w:r>
      <w:r w:rsidR="00BF7D4A">
        <w:t xml:space="preserve">, </w:t>
      </w:r>
      <w:r w:rsidRPr="008A7EC9">
        <w:t>sous un ciel jaune et mo</w:t>
      </w:r>
      <w:r w:rsidRPr="008A7EC9">
        <w:t>u</w:t>
      </w:r>
      <w:r w:rsidRPr="008A7EC9">
        <w:t>rant</w:t>
      </w:r>
      <w:r w:rsidR="00BF7D4A">
        <w:t xml:space="preserve">, </w:t>
      </w:r>
      <w:r w:rsidRPr="008A7EC9">
        <w:t>le cercle frileux des reines arrondissait ses socles de ma</w:t>
      </w:r>
      <w:r w:rsidRPr="008A7EC9">
        <w:t>r</w:t>
      </w:r>
      <w:r w:rsidRPr="008A7EC9">
        <w:t>bre</w:t>
      </w:r>
      <w:r w:rsidR="00BF7D4A">
        <w:t xml:space="preserve">, </w:t>
      </w:r>
      <w:r w:rsidRPr="008A7EC9">
        <w:t>étrangement blancs dans la nuit qui venait</w:t>
      </w:r>
      <w:r w:rsidR="00BF7D4A">
        <w:t>.</w:t>
      </w:r>
    </w:p>
    <w:p w14:paraId="4D930A76" w14:textId="77777777" w:rsidR="00BF7D4A" w:rsidRDefault="009D75A4" w:rsidP="009D75A4">
      <w:r w:rsidRPr="008A7EC9">
        <w:t>Cinq heures et demie sonnèrent à l</w:t>
      </w:r>
      <w:r w:rsidR="00BF7D4A">
        <w:t>’</w:t>
      </w:r>
      <w:r w:rsidRPr="008A7EC9">
        <w:t>horloge du Sénat</w:t>
      </w:r>
      <w:r w:rsidR="00BF7D4A">
        <w:t xml:space="preserve">. </w:t>
      </w:r>
      <w:r w:rsidRPr="008A7EC9">
        <w:t>Au cœur de Paris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était la mort et l</w:t>
      </w:r>
      <w:r w:rsidR="00BF7D4A">
        <w:t>’</w:t>
      </w:r>
      <w:r w:rsidRPr="008A7EC9">
        <w:t>abandon</w:t>
      </w:r>
      <w:r w:rsidR="00BF7D4A">
        <w:t>.</w:t>
      </w:r>
    </w:p>
    <w:p w14:paraId="6B32C8B0" w14:textId="77777777" w:rsidR="00BF7D4A" w:rsidRDefault="009D75A4" w:rsidP="009D75A4">
      <w:r w:rsidRPr="008A7EC9">
        <w:t>La grande vasque octogone</w:t>
      </w:r>
      <w:r w:rsidR="00BF7D4A">
        <w:t xml:space="preserve">, </w:t>
      </w:r>
      <w:r w:rsidRPr="008A7EC9">
        <w:t>dont le jet d</w:t>
      </w:r>
      <w:r w:rsidR="00BF7D4A">
        <w:t>’</w:t>
      </w:r>
      <w:r w:rsidRPr="008A7EC9">
        <w:t>eau s</w:t>
      </w:r>
      <w:r w:rsidR="00BF7D4A">
        <w:t>’</w:t>
      </w:r>
      <w:r w:rsidRPr="008A7EC9">
        <w:t>était tu</w:t>
      </w:r>
      <w:r w:rsidR="00BF7D4A">
        <w:t xml:space="preserve">, </w:t>
      </w:r>
      <w:r w:rsidRPr="008A7EC9">
        <w:t>étendait son miroir</w:t>
      </w:r>
      <w:r w:rsidR="00BF7D4A">
        <w:t xml:space="preserve">, </w:t>
      </w:r>
      <w:r w:rsidRPr="008A7EC9">
        <w:t>plus clair</w:t>
      </w:r>
      <w:r w:rsidR="00BF7D4A">
        <w:t xml:space="preserve"> – </w:t>
      </w:r>
      <w:r w:rsidRPr="008A7EC9">
        <w:t>par quel miracle</w:t>
      </w:r>
      <w:r w:rsidR="00BF7D4A">
        <w:t xml:space="preserve"> – </w:t>
      </w:r>
      <w:r w:rsidRPr="008A7EC9">
        <w:t>que le ciel</w:t>
      </w:r>
      <w:r w:rsidR="00BF7D4A">
        <w:t xml:space="preserve">. </w:t>
      </w:r>
      <w:r w:rsidRPr="008A7EC9">
        <w:t>Un homme</w:t>
      </w:r>
      <w:r w:rsidR="00BF7D4A">
        <w:t xml:space="preserve">, </w:t>
      </w:r>
      <w:r w:rsidRPr="008A7EC9">
        <w:t>le seul avec moi dans le parc illustre</w:t>
      </w:r>
      <w:r w:rsidR="00BF7D4A">
        <w:t xml:space="preserve">, </w:t>
      </w:r>
      <w:r w:rsidRPr="008A7EC9">
        <w:t xml:space="preserve">était arrêté </w:t>
      </w:r>
      <w:r w:rsidRPr="008A7EC9">
        <w:lastRenderedPageBreak/>
        <w:t>au bord avec des gestes bizarres de semeur</w:t>
      </w:r>
      <w:r w:rsidR="00BF7D4A">
        <w:t xml:space="preserve">. </w:t>
      </w:r>
      <w:r w:rsidRPr="008A7EC9">
        <w:t>Il jetait du pain aux o</w:t>
      </w:r>
      <w:r w:rsidRPr="008A7EC9">
        <w:t>i</w:t>
      </w:r>
      <w:r w:rsidRPr="008A7EC9">
        <w:t>seaux</w:t>
      </w:r>
      <w:r w:rsidR="00BF7D4A">
        <w:t xml:space="preserve">. </w:t>
      </w:r>
      <w:r w:rsidRPr="008A7EC9">
        <w:t>Il y avait là trois douzaines de moineaux</w:t>
      </w:r>
      <w:r w:rsidR="00BF7D4A">
        <w:t xml:space="preserve">, </w:t>
      </w:r>
      <w:r w:rsidRPr="008A7EC9">
        <w:t>de ramiers gris et lourds</w:t>
      </w:r>
      <w:r w:rsidR="00BF7D4A">
        <w:t xml:space="preserve">, </w:t>
      </w:r>
      <w:r w:rsidRPr="008A7EC9">
        <w:t>aux allures gauchement colère</w:t>
      </w:r>
      <w:r w:rsidR="00BF7D4A">
        <w:t>.</w:t>
      </w:r>
    </w:p>
    <w:p w14:paraId="319179F7" w14:textId="77777777" w:rsidR="00BF7D4A" w:rsidRDefault="009D75A4" w:rsidP="009D75A4">
      <w:r w:rsidRPr="008A7EC9">
        <w:t>C</w:t>
      </w:r>
      <w:r w:rsidR="00BF7D4A">
        <w:t>’</w:t>
      </w:r>
      <w:r w:rsidRPr="008A7EC9">
        <w:t>était un vieillard</w:t>
      </w:r>
      <w:r w:rsidR="00BF7D4A">
        <w:t xml:space="preserve">, </w:t>
      </w:r>
      <w:r w:rsidRPr="008A7EC9">
        <w:t>avec un paletot verdi</w:t>
      </w:r>
      <w:r w:rsidR="00BF7D4A">
        <w:t xml:space="preserve">, </w:t>
      </w:r>
      <w:r w:rsidRPr="008A7EC9">
        <w:t>au col de fourrure élimé</w:t>
      </w:r>
      <w:r w:rsidR="00BF7D4A">
        <w:t xml:space="preserve">. </w:t>
      </w:r>
      <w:r w:rsidRPr="008A7EC9">
        <w:t>Un sac était posé à ses pieds</w:t>
      </w:r>
      <w:r w:rsidR="00BF7D4A">
        <w:t>.</w:t>
      </w:r>
    </w:p>
    <w:p w14:paraId="7BAF1BCD" w14:textId="77777777" w:rsidR="00BF7D4A" w:rsidRDefault="009D75A4" w:rsidP="009D75A4">
      <w:r w:rsidRPr="008A7EC9">
        <w:t>Je m</w:t>
      </w:r>
      <w:r w:rsidR="00BF7D4A">
        <w:t>’</w:t>
      </w:r>
      <w:r w:rsidRPr="008A7EC9">
        <w:t>approchai</w:t>
      </w:r>
      <w:r w:rsidR="00BF7D4A">
        <w:t xml:space="preserve">, </w:t>
      </w:r>
      <w:r w:rsidRPr="008A7EC9">
        <w:t>les oiseaux s</w:t>
      </w:r>
      <w:r w:rsidR="00BF7D4A">
        <w:t>’</w:t>
      </w:r>
      <w:r w:rsidRPr="008A7EC9">
        <w:t>envolèrent</w:t>
      </w:r>
      <w:r w:rsidR="00BF7D4A">
        <w:t>.</w:t>
      </w:r>
    </w:p>
    <w:p w14:paraId="011F99E0" w14:textId="77777777" w:rsidR="00BF7D4A" w:rsidRDefault="009D75A4" w:rsidP="009D75A4">
      <w:r w:rsidRPr="008A7EC9">
        <w:t>Le vieux me regarda d</w:t>
      </w:r>
      <w:r w:rsidR="00BF7D4A">
        <w:t>’</w:t>
      </w:r>
      <w:r w:rsidRPr="008A7EC9">
        <w:t>un air de reproche</w:t>
      </w:r>
      <w:r w:rsidR="00BF7D4A">
        <w:t xml:space="preserve">, </w:t>
      </w:r>
      <w:r w:rsidRPr="008A7EC9">
        <w:t>jeta son sac sur son épaule et s</w:t>
      </w:r>
      <w:r w:rsidR="00BF7D4A">
        <w:t>’</w:t>
      </w:r>
      <w:r w:rsidRPr="008A7EC9">
        <w:t>en alla</w:t>
      </w:r>
      <w:r w:rsidR="00BF7D4A">
        <w:t>.</w:t>
      </w:r>
    </w:p>
    <w:p w14:paraId="35C9F284" w14:textId="77777777" w:rsidR="00BF7D4A" w:rsidRDefault="009D75A4" w:rsidP="009D75A4">
      <w:r w:rsidRPr="008A7EC9">
        <w:t>Quand je sortis moi-même du jardin</w:t>
      </w:r>
      <w:r w:rsidR="00BF7D4A">
        <w:t xml:space="preserve">, </w:t>
      </w:r>
      <w:r w:rsidRPr="008A7EC9">
        <w:t>la nuit était compl</w:t>
      </w:r>
      <w:r w:rsidRPr="008A7EC9">
        <w:t>è</w:t>
      </w:r>
      <w:r w:rsidRPr="008A7EC9">
        <w:t>tement tombée</w:t>
      </w:r>
      <w:r w:rsidR="00BF7D4A">
        <w:t>.</w:t>
      </w:r>
    </w:p>
    <w:p w14:paraId="2E2377F5" w14:textId="77777777" w:rsidR="00BF7D4A" w:rsidRDefault="009D75A4" w:rsidP="009D75A4">
      <w:r w:rsidRPr="008A7EC9">
        <w:t>Quatre heures après</w:t>
      </w:r>
      <w:r w:rsidR="00BF7D4A">
        <w:t xml:space="preserve">, </w:t>
      </w:r>
      <w:r w:rsidRPr="008A7EC9">
        <w:t>je prenais à la gare de l</w:t>
      </w:r>
      <w:r w:rsidR="00BF7D4A">
        <w:t>’</w:t>
      </w:r>
      <w:r w:rsidRPr="008A7EC9">
        <w:t>Est l</w:t>
      </w:r>
      <w:r w:rsidR="00BF7D4A">
        <w:t>’</w:t>
      </w:r>
      <w:r w:rsidRPr="008A7EC9">
        <w:t>express Paris-Berlin</w:t>
      </w:r>
      <w:r w:rsidR="00BF7D4A">
        <w:t>.</w:t>
      </w:r>
    </w:p>
    <w:p w14:paraId="7928E7DB" w14:textId="1F698517" w:rsidR="009D75A4" w:rsidRPr="008A7EC9" w:rsidRDefault="009D75A4" w:rsidP="00BF7D4A">
      <w:pPr>
        <w:pStyle w:val="Titre1"/>
      </w:pPr>
      <w:bookmarkStart w:id="3" w:name="_Toc197357327"/>
      <w:r w:rsidRPr="008A7EC9">
        <w:lastRenderedPageBreak/>
        <w:t>II</w:t>
      </w:r>
      <w:bookmarkEnd w:id="3"/>
    </w:p>
    <w:p w14:paraId="37394FCB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Au ciel d</w:t>
      </w:r>
      <w:r w:rsidR="00BF7D4A">
        <w:rPr>
          <w:i/>
          <w:iCs/>
        </w:rPr>
        <w:t>’</w:t>
      </w:r>
      <w:r w:rsidRPr="008A7EC9">
        <w:rPr>
          <w:i/>
          <w:iCs/>
        </w:rPr>
        <w:t>acier bleu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la froide étoile qui brillait tout à l</w:t>
      </w:r>
      <w:r w:rsidR="00BF7D4A">
        <w:rPr>
          <w:i/>
          <w:iCs/>
        </w:rPr>
        <w:t>’</w:t>
      </w:r>
      <w:r w:rsidRPr="008A7EC9">
        <w:rPr>
          <w:i/>
          <w:iCs/>
        </w:rPr>
        <w:t>heure avait disparu</w:t>
      </w:r>
      <w:r w:rsidR="00BF7D4A">
        <w:rPr>
          <w:i/>
          <w:iCs/>
        </w:rPr>
        <w:t>.</w:t>
      </w:r>
    </w:p>
    <w:p w14:paraId="3424E96E" w14:textId="30A4A421" w:rsidR="00BF7D4A" w:rsidRDefault="009D75A4" w:rsidP="009D75A4">
      <w:pPr>
        <w:rPr>
          <w:i/>
          <w:iCs/>
        </w:rPr>
      </w:pP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eut un sursaut</w:t>
      </w:r>
      <w:r w:rsidR="00BF7D4A">
        <w:rPr>
          <w:i/>
          <w:iCs/>
        </w:rPr>
        <w:t xml:space="preserve"> : </w:t>
      </w:r>
      <w:r w:rsidR="00BF7D4A">
        <w:t>« </w:t>
      </w:r>
      <w:r w:rsidRPr="008A7EC9">
        <w:rPr>
          <w:i/>
          <w:iCs/>
        </w:rPr>
        <w:t>Quelle heure est-il</w:t>
      </w:r>
      <w:r w:rsidR="00BF7D4A">
        <w:rPr>
          <w:i/>
          <w:iCs/>
        </w:rPr>
        <w:t> ? »</w:t>
      </w:r>
    </w:p>
    <w:p w14:paraId="01EFC9BB" w14:textId="77777777" w:rsidR="00BF7D4A" w:rsidRDefault="00BF7D4A" w:rsidP="009D75A4">
      <w:r>
        <w:rPr>
          <w:i/>
          <w:iCs/>
        </w:rPr>
        <w:t>— </w:t>
      </w:r>
      <w:r w:rsidR="009D75A4" w:rsidRPr="008A7EC9">
        <w:rPr>
          <w:i/>
          <w:iCs/>
        </w:rPr>
        <w:t>Minuit moins dix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répondis-je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ayant fait</w:t>
      </w:r>
      <w:r w:rsidR="009D75A4" w:rsidRPr="008A7EC9">
        <w:t xml:space="preserve"> </w:t>
      </w:r>
      <w:r w:rsidR="009D75A4" w:rsidRPr="008A7EC9">
        <w:rPr>
          <w:i/>
          <w:iCs/>
        </w:rPr>
        <w:t>jouer une la</w:t>
      </w:r>
      <w:r w:rsidR="009D75A4" w:rsidRPr="008A7EC9">
        <w:rPr>
          <w:i/>
          <w:iCs/>
        </w:rPr>
        <w:t>m</w:t>
      </w:r>
      <w:r w:rsidR="009D75A4" w:rsidRPr="008A7EC9">
        <w:rPr>
          <w:i/>
          <w:iCs/>
        </w:rPr>
        <w:t>pe électrique</w:t>
      </w:r>
      <w:r>
        <w:t>.</w:t>
      </w:r>
    </w:p>
    <w:p w14:paraId="05C5CDD1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Je réveillai les deux hommes de communication</w:t>
      </w:r>
      <w:r w:rsidR="00BF7D4A">
        <w:rPr>
          <w:i/>
          <w:iCs/>
        </w:rPr>
        <w:t> :</w:t>
      </w:r>
    </w:p>
    <w:p w14:paraId="07877B32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proofErr w:type="spellStart"/>
      <w:r w:rsidR="009D75A4" w:rsidRPr="008A7EC9">
        <w:rPr>
          <w:i/>
          <w:iCs/>
        </w:rPr>
        <w:t>Henriquez</w:t>
      </w:r>
      <w:proofErr w:type="spellEnd"/>
      <w:r>
        <w:rPr>
          <w:i/>
          <w:iCs/>
        </w:rPr>
        <w:t xml:space="preserve">, </w:t>
      </w:r>
      <w:r w:rsidR="009D75A4" w:rsidRPr="008A7EC9">
        <w:rPr>
          <w:i/>
          <w:iCs/>
        </w:rPr>
        <w:t>va à la troisième section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Dis à l</w:t>
      </w:r>
      <w:r>
        <w:rPr>
          <w:i/>
          <w:iCs/>
        </w:rPr>
        <w:t>’</w:t>
      </w:r>
      <w:r w:rsidR="009D75A4" w:rsidRPr="008A7EC9">
        <w:rPr>
          <w:i/>
          <w:iCs/>
        </w:rPr>
        <w:t>adjudant de surveiller la relève du deuxième peloton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Qu</w:t>
      </w:r>
      <w:r>
        <w:rPr>
          <w:i/>
          <w:iCs/>
        </w:rPr>
        <w:t>’</w:t>
      </w:r>
      <w:r w:rsidR="009D75A4" w:rsidRPr="008A7EC9">
        <w:rPr>
          <w:i/>
          <w:iCs/>
        </w:rPr>
        <w:t>il vienne rendre compte ici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 xml:space="preserve">au lieutenant </w:t>
      </w:r>
      <w:proofErr w:type="spellStart"/>
      <w:r w:rsidR="009D75A4" w:rsidRPr="008A7EC9">
        <w:rPr>
          <w:i/>
          <w:iCs/>
        </w:rPr>
        <w:t>Vignerte</w:t>
      </w:r>
      <w:proofErr w:type="spellEnd"/>
      <w:r>
        <w:rPr>
          <w:i/>
          <w:iCs/>
        </w:rPr>
        <w:t xml:space="preserve">. </w:t>
      </w:r>
      <w:r w:rsidR="009D75A4" w:rsidRPr="008A7EC9">
        <w:rPr>
          <w:i/>
          <w:iCs/>
        </w:rPr>
        <w:t>Toi</w:t>
      </w:r>
      <w:r>
        <w:rPr>
          <w:i/>
          <w:iCs/>
        </w:rPr>
        <w:t xml:space="preserve">, </w:t>
      </w:r>
      <w:proofErr w:type="spellStart"/>
      <w:r w:rsidR="009D75A4" w:rsidRPr="008A7EC9">
        <w:rPr>
          <w:i/>
          <w:iCs/>
        </w:rPr>
        <w:t>Damestoy</w:t>
      </w:r>
      <w:proofErr w:type="spellEnd"/>
      <w:r>
        <w:rPr>
          <w:i/>
          <w:iCs/>
        </w:rPr>
        <w:t xml:space="preserve">, </w:t>
      </w:r>
      <w:r w:rsidR="009D75A4" w:rsidRPr="008A7EC9">
        <w:rPr>
          <w:i/>
          <w:iCs/>
        </w:rPr>
        <w:t>va à la deuxième section</w:t>
      </w:r>
      <w:r>
        <w:t xml:space="preserve">, </w:t>
      </w:r>
      <w:r w:rsidR="009D75A4" w:rsidRPr="008A7EC9">
        <w:rPr>
          <w:i/>
          <w:iCs/>
        </w:rPr>
        <w:t>dis au chef de faire de même pour le premier peloton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Ah</w:t>
      </w:r>
      <w:r>
        <w:rPr>
          <w:i/>
          <w:iCs/>
        </w:rPr>
        <w:t xml:space="preserve"> ! </w:t>
      </w:r>
      <w:r w:rsidR="009D75A4" w:rsidRPr="008A7EC9">
        <w:rPr>
          <w:i/>
          <w:iCs/>
        </w:rPr>
        <w:t>qu</w:t>
      </w:r>
      <w:r>
        <w:rPr>
          <w:i/>
          <w:iCs/>
        </w:rPr>
        <w:t>’</w:t>
      </w:r>
      <w:r w:rsidR="009D75A4" w:rsidRPr="008A7EC9">
        <w:rPr>
          <w:i/>
          <w:iCs/>
        </w:rPr>
        <w:t>il n</w:t>
      </w:r>
      <w:r>
        <w:rPr>
          <w:i/>
          <w:iCs/>
        </w:rPr>
        <w:t>’</w:t>
      </w:r>
      <w:r w:rsidR="009D75A4" w:rsidRPr="008A7EC9">
        <w:rPr>
          <w:i/>
          <w:iCs/>
        </w:rPr>
        <w:t>oublie pas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pour deux heures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la patrouille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C</w:t>
      </w:r>
      <w:r>
        <w:rPr>
          <w:i/>
          <w:iCs/>
        </w:rPr>
        <w:t>’</w:t>
      </w:r>
      <w:r w:rsidR="009D75A4" w:rsidRPr="008A7EC9">
        <w:rPr>
          <w:i/>
          <w:iCs/>
        </w:rPr>
        <w:t>est la onzième escouade qui la fournit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caporal Toulet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C</w:t>
      </w:r>
      <w:r>
        <w:rPr>
          <w:i/>
          <w:iCs/>
        </w:rPr>
        <w:t>’</w:t>
      </w:r>
      <w:r w:rsidR="009D75A4" w:rsidRPr="008A7EC9">
        <w:rPr>
          <w:i/>
          <w:iCs/>
        </w:rPr>
        <w:t>est compris</w:t>
      </w:r>
      <w:r>
        <w:rPr>
          <w:i/>
          <w:iCs/>
        </w:rPr>
        <w:t xml:space="preserve"> ? </w:t>
      </w:r>
      <w:r w:rsidR="009D75A4" w:rsidRPr="008A7EC9">
        <w:rPr>
          <w:i/>
          <w:iCs/>
        </w:rPr>
        <w:t>Allons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réveillez-vous un peu</w:t>
      </w:r>
      <w:r>
        <w:rPr>
          <w:i/>
          <w:iCs/>
        </w:rPr>
        <w:t>.</w:t>
      </w:r>
    </w:p>
    <w:p w14:paraId="258AFE45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Les deux soldats se hissèrent au dehors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Pendant deux s</w:t>
      </w:r>
      <w:r w:rsidRPr="008A7EC9">
        <w:rPr>
          <w:i/>
          <w:iCs/>
        </w:rPr>
        <w:t>e</w:t>
      </w:r>
      <w:r w:rsidRPr="008A7EC9">
        <w:rPr>
          <w:i/>
          <w:iCs/>
        </w:rPr>
        <w:t>condes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nous ne vîmes plus le trou de ciel bleu</w:t>
      </w:r>
      <w:r w:rsidR="00BF7D4A">
        <w:rPr>
          <w:i/>
          <w:iCs/>
        </w:rPr>
        <w:t>.</w:t>
      </w:r>
    </w:p>
    <w:p w14:paraId="78B7A9C0" w14:textId="77777777" w:rsidR="00BF7D4A" w:rsidRDefault="009D75A4" w:rsidP="009D75A4">
      <w:r w:rsidRPr="008A7EC9">
        <w:rPr>
          <w:i/>
          <w:iCs/>
        </w:rPr>
        <w:t>Quelle étrange nuit calme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À peine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de-ci de-là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 coup de fusil égaré</w:t>
      </w:r>
      <w:r w:rsidR="00BF7D4A">
        <w:rPr>
          <w:i/>
          <w:iCs/>
        </w:rPr>
        <w:t xml:space="preserve"> ; </w:t>
      </w:r>
      <w:r w:rsidRPr="008A7EC9">
        <w:rPr>
          <w:i/>
          <w:iCs/>
        </w:rPr>
        <w:t>pas un coup de canon</w:t>
      </w:r>
      <w:r w:rsidR="00BF7D4A">
        <w:t>.</w:t>
      </w:r>
    </w:p>
    <w:p w14:paraId="21B779DC" w14:textId="77777777" w:rsidR="00BF7D4A" w:rsidRDefault="009D75A4" w:rsidP="009D75A4">
      <w:pPr>
        <w:rPr>
          <w:i/>
          <w:iCs/>
        </w:rPr>
      </w:pP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continua son récit</w:t>
      </w:r>
      <w:r w:rsidR="00BF7D4A">
        <w:rPr>
          <w:i/>
          <w:iCs/>
        </w:rPr>
        <w:t>.</w:t>
      </w:r>
    </w:p>
    <w:p w14:paraId="767B1A98" w14:textId="48515AC3" w:rsidR="00BF7D4A" w:rsidRDefault="009D75A4" w:rsidP="009D75A4">
      <w:r w:rsidRPr="008A7EC9">
        <w:t xml:space="preserve">Avez-vous lu le </w:t>
      </w:r>
      <w:r w:rsidRPr="008A7EC9">
        <w:rPr>
          <w:i/>
          <w:iCs/>
        </w:rPr>
        <w:t xml:space="preserve">Baron de </w:t>
      </w:r>
      <w:proofErr w:type="spellStart"/>
      <w:r w:rsidRPr="008A7EC9">
        <w:rPr>
          <w:i/>
          <w:iCs/>
        </w:rPr>
        <w:t>Heidenstamm</w:t>
      </w:r>
      <w:proofErr w:type="spellEnd"/>
      <w:r w:rsidR="00BF7D4A">
        <w:rPr>
          <w:i/>
          <w:iCs/>
        </w:rPr>
        <w:t xml:space="preserve"> ? </w:t>
      </w:r>
      <w:r w:rsidRPr="008A7EC9">
        <w:t xml:space="preserve">Meyer </w:t>
      </w:r>
      <w:proofErr w:type="spellStart"/>
      <w:r w:rsidRPr="008A7EC9">
        <w:t>Forsler</w:t>
      </w:r>
      <w:proofErr w:type="spellEnd"/>
      <w:r w:rsidRPr="008A7EC9">
        <w:t xml:space="preserve"> y a pillé un peu Tolstoï</w:t>
      </w:r>
      <w:r w:rsidR="00BF7D4A">
        <w:t xml:space="preserve"> – (</w:t>
      </w:r>
      <w:r w:rsidRPr="008A7EC9">
        <w:t>tout le chapitre de la course pour la co</w:t>
      </w:r>
      <w:r w:rsidRPr="008A7EC9">
        <w:t>u</w:t>
      </w:r>
      <w:r w:rsidRPr="008A7EC9">
        <w:t>pe de l</w:t>
      </w:r>
      <w:r w:rsidR="00BF7D4A">
        <w:t>’</w:t>
      </w:r>
      <w:r w:rsidRPr="008A7EC9">
        <w:t xml:space="preserve">empereur est pris à </w:t>
      </w:r>
      <w:r w:rsidRPr="008A7EC9">
        <w:rPr>
          <w:i/>
          <w:iCs/>
        </w:rPr>
        <w:t xml:space="preserve">Anna </w:t>
      </w:r>
      <w:proofErr w:type="spellStart"/>
      <w:r w:rsidRPr="008A7EC9">
        <w:rPr>
          <w:i/>
          <w:iCs/>
        </w:rPr>
        <w:t>Karénine</w:t>
      </w:r>
      <w:proofErr w:type="spellEnd"/>
      <w:r w:rsidR="00BF7D4A">
        <w:t xml:space="preserve">) – </w:t>
      </w:r>
      <w:r w:rsidRPr="008A7EC9">
        <w:t>et beaucoup</w:t>
      </w:r>
      <w:r w:rsidR="00BF7D4A">
        <w:t xml:space="preserve">, </w:t>
      </w:r>
      <w:r w:rsidRPr="008A7EC9">
        <w:t>h</w:t>
      </w:r>
      <w:r w:rsidRPr="008A7EC9">
        <w:t>é</w:t>
      </w:r>
      <w:r w:rsidRPr="008A7EC9">
        <w:t>las</w:t>
      </w:r>
      <w:r w:rsidR="00BF7D4A">
        <w:t xml:space="preserve"> ! </w:t>
      </w:r>
      <w:r w:rsidRPr="008A7EC9">
        <w:t>notre Octave Feuillet</w:t>
      </w:r>
      <w:r w:rsidR="00BF7D4A">
        <w:t xml:space="preserve">. </w:t>
      </w:r>
      <w:r w:rsidRPr="008A7EC9">
        <w:t>Malgré cela</w:t>
      </w:r>
      <w:r w:rsidR="00BF7D4A">
        <w:t xml:space="preserve">, </w:t>
      </w:r>
      <w:r w:rsidRPr="008A7EC9">
        <w:t>cependant</w:t>
      </w:r>
      <w:r w:rsidR="00BF7D4A">
        <w:t xml:space="preserve">, </w:t>
      </w:r>
      <w:r w:rsidRPr="008A7EC9">
        <w:t>lisez les p</w:t>
      </w:r>
      <w:r w:rsidRPr="008A7EC9">
        <w:t>a</w:t>
      </w:r>
      <w:r w:rsidRPr="008A7EC9">
        <w:t>ges consacrées à Hanovre</w:t>
      </w:r>
      <w:r w:rsidR="00BF7D4A">
        <w:t xml:space="preserve">, </w:t>
      </w:r>
      <w:r w:rsidRPr="008A7EC9">
        <w:t>à la vie de garnison allemande</w:t>
      </w:r>
      <w:r w:rsidR="00BF7D4A">
        <w:t xml:space="preserve">, </w:t>
      </w:r>
      <w:r w:rsidRPr="008A7EC9">
        <w:t>au parc royal sous la neige</w:t>
      </w:r>
      <w:r w:rsidR="00BF7D4A">
        <w:t xml:space="preserve">. </w:t>
      </w:r>
      <w:r w:rsidRPr="008A7EC9">
        <w:t>Il y a des impressions qui sont bien ce</w:t>
      </w:r>
      <w:r w:rsidRPr="008A7EC9">
        <w:t>l</w:t>
      </w:r>
      <w:r w:rsidRPr="008A7EC9">
        <w:t xml:space="preserve">les que je ressentis en arrivant à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le dimanche 2</w:t>
      </w:r>
      <w:r w:rsidR="00BF7D4A" w:rsidRPr="008A7EC9">
        <w:t>6</w:t>
      </w:r>
      <w:r w:rsidR="00BF7D4A">
        <w:t> </w:t>
      </w:r>
      <w:r w:rsidR="00BF7D4A" w:rsidRPr="008A7EC9">
        <w:t>octobre</w:t>
      </w:r>
      <w:r w:rsidRPr="008A7EC9">
        <w:t xml:space="preserve"> 1913</w:t>
      </w:r>
      <w:r w:rsidR="00BF7D4A">
        <w:t xml:space="preserve">, </w:t>
      </w:r>
      <w:r w:rsidRPr="008A7EC9">
        <w:t>à dix heures du matin</w:t>
      </w:r>
      <w:r w:rsidR="00BF7D4A">
        <w:t>.</w:t>
      </w:r>
    </w:p>
    <w:p w14:paraId="14D05DF3" w14:textId="77777777" w:rsidR="00BF7D4A" w:rsidRDefault="009D75A4" w:rsidP="009D75A4">
      <w:r w:rsidRPr="008A7EC9">
        <w:lastRenderedPageBreak/>
        <w:t>Depuis huit heures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avais vu disparaître peu à peu les c</w:t>
      </w:r>
      <w:r w:rsidRPr="008A7EC9">
        <w:t>i</w:t>
      </w:r>
      <w:r w:rsidRPr="008A7EC9">
        <w:t xml:space="preserve">mes du Harz </w:t>
      </w:r>
      <w:proofErr w:type="spellStart"/>
      <w:r w:rsidRPr="008A7EC9">
        <w:t>walpurgique</w:t>
      </w:r>
      <w:proofErr w:type="spellEnd"/>
      <w:r w:rsidR="00BF7D4A">
        <w:t xml:space="preserve">, </w:t>
      </w:r>
      <w:r w:rsidRPr="008A7EC9">
        <w:t>noyées au sud dans des nuées cu</w:t>
      </w:r>
      <w:r w:rsidRPr="008A7EC9">
        <w:t>i</w:t>
      </w:r>
      <w:r w:rsidRPr="008A7EC9">
        <w:t>vrées</w:t>
      </w:r>
      <w:r w:rsidR="00BF7D4A">
        <w:t xml:space="preserve">. </w:t>
      </w:r>
      <w:r w:rsidRPr="008A7EC9">
        <w:t>Ce furent alors des plaines fertiles</w:t>
      </w:r>
      <w:r w:rsidR="00BF7D4A">
        <w:t xml:space="preserve">, </w:t>
      </w:r>
      <w:r w:rsidRPr="008A7EC9">
        <w:t>sans beauté</w:t>
      </w:r>
      <w:r w:rsidR="00BF7D4A">
        <w:t xml:space="preserve">, </w:t>
      </w:r>
      <w:r w:rsidRPr="008A7EC9">
        <w:t>sans c</w:t>
      </w:r>
      <w:r w:rsidRPr="008A7EC9">
        <w:t>a</w:t>
      </w:r>
      <w:r w:rsidRPr="008A7EC9">
        <w:t>ractère</w:t>
      </w:r>
      <w:r w:rsidR="00BF7D4A">
        <w:t xml:space="preserve">. </w:t>
      </w:r>
      <w:r w:rsidRPr="008A7EC9">
        <w:t>Puis</w:t>
      </w:r>
      <w:r w:rsidR="00BF7D4A">
        <w:t xml:space="preserve">, </w:t>
      </w:r>
      <w:r w:rsidRPr="008A7EC9">
        <w:t>lorsque le train eut traversé l</w:t>
      </w:r>
      <w:r w:rsidR="00BF7D4A">
        <w:t>’</w:t>
      </w:r>
      <w:r w:rsidRPr="008A7EC9">
        <w:t>Aller</w:t>
      </w:r>
      <w:r w:rsidR="00BF7D4A">
        <w:t xml:space="preserve">, </w:t>
      </w:r>
      <w:r w:rsidRPr="008A7EC9">
        <w:t>le paysage s</w:t>
      </w:r>
      <w:r w:rsidR="00BF7D4A">
        <w:t>’</w:t>
      </w:r>
      <w:r w:rsidRPr="008A7EC9">
        <w:t>accidenta</w:t>
      </w:r>
      <w:r w:rsidR="00BF7D4A">
        <w:t xml:space="preserve">. </w:t>
      </w:r>
      <w:r w:rsidRPr="008A7EC9">
        <w:t>Alors</w:t>
      </w:r>
      <w:r w:rsidR="00BF7D4A">
        <w:t xml:space="preserve">, </w:t>
      </w:r>
      <w:r w:rsidRPr="008A7EC9">
        <w:t>bondissant dans son lit basaltique</w:t>
      </w:r>
      <w:r w:rsidR="00BF7D4A">
        <w:t xml:space="preserve">, </w:t>
      </w:r>
      <w:r w:rsidRPr="008A7EC9">
        <w:t xml:space="preserve">apparut la sinueuse rivière </w:t>
      </w:r>
      <w:proofErr w:type="spellStart"/>
      <w:r w:rsidRPr="008A7EC9">
        <w:t>Melna</w:t>
      </w:r>
      <w:proofErr w:type="spellEnd"/>
      <w:r w:rsidR="00BF7D4A">
        <w:t xml:space="preserve">, </w:t>
      </w:r>
      <w:r w:rsidRPr="008A7EC9">
        <w:t>qui se jette dans l</w:t>
      </w:r>
      <w:r w:rsidR="00BF7D4A">
        <w:t>’</w:t>
      </w:r>
      <w:r w:rsidRPr="008A7EC9">
        <w:t>Aller à une soixanta</w:t>
      </w:r>
      <w:r w:rsidRPr="008A7EC9">
        <w:t>i</w:t>
      </w:r>
      <w:r w:rsidRPr="008A7EC9">
        <w:t xml:space="preserve">ne de kilomètres en aval de </w:t>
      </w:r>
      <w:proofErr w:type="spellStart"/>
      <w:r w:rsidRPr="008A7EC9">
        <w:t>Lautenbourg</w:t>
      </w:r>
      <w:proofErr w:type="spellEnd"/>
      <w:r w:rsidR="00BF7D4A">
        <w:t xml:space="preserve">. </w:t>
      </w:r>
      <w:r w:rsidRPr="008A7EC9">
        <w:t>On approchait</w:t>
      </w:r>
      <w:r w:rsidR="00BF7D4A">
        <w:t>.</w:t>
      </w:r>
    </w:p>
    <w:p w14:paraId="550751FE" w14:textId="77777777" w:rsidR="00BF7D4A" w:rsidRDefault="009D75A4" w:rsidP="009D75A4">
      <w:r w:rsidRPr="008A7EC9">
        <w:t>Le ciel était triste et blanc</w:t>
      </w:r>
      <w:r w:rsidR="00BF7D4A">
        <w:t xml:space="preserve">. </w:t>
      </w:r>
      <w:r w:rsidRPr="008A7EC9">
        <w:t>La ville</w:t>
      </w:r>
      <w:r w:rsidR="00BF7D4A">
        <w:t xml:space="preserve">, </w:t>
      </w:r>
      <w:r w:rsidRPr="008A7EC9">
        <w:t>accrochée aux pentes d</w:t>
      </w:r>
      <w:r w:rsidR="00BF7D4A">
        <w:t>’</w:t>
      </w:r>
      <w:r w:rsidRPr="008A7EC9">
        <w:t xml:space="preserve">une colline autour de laquelle tournait la </w:t>
      </w:r>
      <w:proofErr w:type="spellStart"/>
      <w:r w:rsidRPr="008A7EC9">
        <w:t>Melna</w:t>
      </w:r>
      <w:proofErr w:type="spellEnd"/>
      <w:r w:rsidR="00BF7D4A">
        <w:t xml:space="preserve">, </w:t>
      </w:r>
      <w:r w:rsidRPr="008A7EC9">
        <w:t>avait quelque chose de Pau</w:t>
      </w:r>
      <w:r w:rsidR="00BF7D4A">
        <w:t xml:space="preserve">, </w:t>
      </w:r>
      <w:r w:rsidRPr="008A7EC9">
        <w:t>ou mieux</w:t>
      </w:r>
      <w:r w:rsidR="00BF7D4A">
        <w:t xml:space="preserve">, </w:t>
      </w:r>
      <w:r w:rsidRPr="008A7EC9">
        <w:t>à cause des briques roses des maisons</w:t>
      </w:r>
      <w:r w:rsidR="00BF7D4A">
        <w:t xml:space="preserve">, </w:t>
      </w:r>
      <w:r w:rsidRPr="008A7EC9">
        <w:t>de Saint-Gaudens</w:t>
      </w:r>
      <w:r w:rsidR="00BF7D4A">
        <w:t xml:space="preserve">. </w:t>
      </w:r>
      <w:r w:rsidRPr="008A7EC9">
        <w:t>Tout en haut</w:t>
      </w:r>
      <w:r w:rsidR="00BF7D4A">
        <w:t xml:space="preserve">, </w:t>
      </w:r>
      <w:r w:rsidRPr="008A7EC9">
        <w:t>de très loin</w:t>
      </w:r>
      <w:r w:rsidR="00BF7D4A">
        <w:t xml:space="preserve">, </w:t>
      </w:r>
      <w:r w:rsidRPr="008A7EC9">
        <w:t>dans un fouillis d</w:t>
      </w:r>
      <w:r w:rsidR="00BF7D4A">
        <w:t>’</w:t>
      </w:r>
      <w:r w:rsidRPr="008A7EC9">
        <w:t>arbres</w:t>
      </w:r>
      <w:r w:rsidR="00BF7D4A">
        <w:t xml:space="preserve">, </w:t>
      </w:r>
      <w:r w:rsidRPr="008A7EC9">
        <w:t>je vis une haute tour</w:t>
      </w:r>
      <w:r w:rsidR="00BF7D4A">
        <w:t xml:space="preserve">. </w:t>
      </w:r>
      <w:r w:rsidRPr="008A7EC9">
        <w:t>Je devinai le château</w:t>
      </w:r>
      <w:r w:rsidR="00BF7D4A">
        <w:t>.</w:t>
      </w:r>
    </w:p>
    <w:p w14:paraId="24AC7BA4" w14:textId="77777777" w:rsidR="00BF7D4A" w:rsidRDefault="009D75A4" w:rsidP="009D75A4">
      <w:r w:rsidRPr="008A7EC9">
        <w:t>Comme un cheval qui sent l</w:t>
      </w:r>
      <w:r w:rsidR="00BF7D4A">
        <w:t>’</w:t>
      </w:r>
      <w:r w:rsidRPr="008A7EC9">
        <w:t>écurie</w:t>
      </w:r>
      <w:r w:rsidR="00BF7D4A">
        <w:t xml:space="preserve">, </w:t>
      </w:r>
      <w:r w:rsidRPr="008A7EC9">
        <w:t>le train forçait sa v</w:t>
      </w:r>
      <w:r w:rsidRPr="008A7EC9">
        <w:t>a</w:t>
      </w:r>
      <w:r w:rsidRPr="008A7EC9">
        <w:t>peur</w:t>
      </w:r>
      <w:r w:rsidR="00BF7D4A">
        <w:t xml:space="preserve">. </w:t>
      </w:r>
      <w:r w:rsidRPr="008A7EC9">
        <w:t>Nous longions et traversions des ruisseaux qui coulaient entre deux rangées de saules</w:t>
      </w:r>
      <w:r w:rsidR="00BF7D4A">
        <w:t xml:space="preserve"> ; </w:t>
      </w:r>
      <w:r w:rsidRPr="008A7EC9">
        <w:t>à voir les eaux blanchir aux petits rochers</w:t>
      </w:r>
      <w:r w:rsidR="00BF7D4A">
        <w:t xml:space="preserve">, </w:t>
      </w:r>
      <w:r w:rsidRPr="008A7EC9">
        <w:t>secouer les herbes aquatiques</w:t>
      </w:r>
      <w:r w:rsidR="00BF7D4A">
        <w:t xml:space="preserve">, </w:t>
      </w:r>
      <w:r w:rsidRPr="008A7EC9">
        <w:t>on devinait le doux fr</w:t>
      </w:r>
      <w:r w:rsidRPr="008A7EC9">
        <w:t>i</w:t>
      </w:r>
      <w:r w:rsidRPr="008A7EC9">
        <w:t>selis qu</w:t>
      </w:r>
      <w:r w:rsidR="00BF7D4A">
        <w:t>’</w:t>
      </w:r>
      <w:r w:rsidRPr="008A7EC9">
        <w:t>on n</w:t>
      </w:r>
      <w:r w:rsidR="00BF7D4A">
        <w:t>’</w:t>
      </w:r>
      <w:r w:rsidRPr="008A7EC9">
        <w:t>entendait pas</w:t>
      </w:r>
      <w:r w:rsidR="00BF7D4A">
        <w:t xml:space="preserve">. </w:t>
      </w:r>
      <w:r w:rsidRPr="008A7EC9">
        <w:t>Un paysage assez pur et tranquille en somme</w:t>
      </w:r>
      <w:r w:rsidR="00BF7D4A">
        <w:t xml:space="preserve">, </w:t>
      </w:r>
      <w:r w:rsidRPr="008A7EC9">
        <w:t>un peu Île-de-France</w:t>
      </w:r>
      <w:r w:rsidR="00BF7D4A">
        <w:t xml:space="preserve">, </w:t>
      </w:r>
      <w:r w:rsidRPr="008A7EC9">
        <w:t>même</w:t>
      </w:r>
      <w:r w:rsidR="00BF7D4A">
        <w:t xml:space="preserve">. </w:t>
      </w:r>
      <w:r w:rsidRPr="008A7EC9">
        <w:t>Mon Dieu</w:t>
      </w:r>
      <w:r w:rsidR="00BF7D4A">
        <w:t xml:space="preserve">, </w:t>
      </w:r>
      <w:r w:rsidRPr="008A7EC9">
        <w:t>après tout</w:t>
      </w:r>
      <w:r w:rsidR="00BF7D4A">
        <w:t xml:space="preserve">, </w:t>
      </w:r>
      <w:r w:rsidRPr="008A7EC9">
        <w:t>on pouvait être heureux là</w:t>
      </w:r>
      <w:r w:rsidR="00BF7D4A">
        <w:t>.</w:t>
      </w:r>
    </w:p>
    <w:p w14:paraId="6798C62B" w14:textId="77777777" w:rsidR="00BF7D4A" w:rsidRDefault="009D75A4" w:rsidP="009D75A4">
      <w:r w:rsidRPr="008A7EC9">
        <w:t xml:space="preserve">La gare de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par exemple</w:t>
      </w:r>
      <w:r w:rsidR="00BF7D4A">
        <w:t xml:space="preserve">, </w:t>
      </w:r>
      <w:r w:rsidRPr="008A7EC9">
        <w:t>était franchement ignoble</w:t>
      </w:r>
      <w:r w:rsidR="00BF7D4A">
        <w:t xml:space="preserve">. </w:t>
      </w:r>
      <w:r w:rsidRPr="008A7EC9">
        <w:t>La fameuse gare de Metz</w:t>
      </w:r>
      <w:r w:rsidR="00BF7D4A">
        <w:t xml:space="preserve">, </w:t>
      </w:r>
      <w:r w:rsidRPr="008A7EC9">
        <w:t>en plus petit et en plus exce</w:t>
      </w:r>
      <w:r w:rsidRPr="008A7EC9">
        <w:t>n</w:t>
      </w:r>
      <w:r w:rsidRPr="008A7EC9">
        <w:t>trique</w:t>
      </w:r>
      <w:r w:rsidR="00BF7D4A">
        <w:t xml:space="preserve">. </w:t>
      </w:r>
      <w:r w:rsidRPr="008A7EC9">
        <w:t>Je n</w:t>
      </w:r>
      <w:r w:rsidR="00BF7D4A">
        <w:t>’</w:t>
      </w:r>
      <w:r w:rsidRPr="008A7EC9">
        <w:t>eus pas d</w:t>
      </w:r>
      <w:r w:rsidR="00BF7D4A">
        <w:t>’</w:t>
      </w:r>
      <w:r w:rsidRPr="008A7EC9">
        <w:t>ailleurs le loisir de la détailler</w:t>
      </w:r>
      <w:r w:rsidR="00BF7D4A">
        <w:t>.</w:t>
      </w:r>
    </w:p>
    <w:p w14:paraId="2E383DEE" w14:textId="77777777" w:rsidR="00BF7D4A" w:rsidRDefault="00BF7D4A" w:rsidP="009D75A4">
      <w:r>
        <w:t>— </w:t>
      </w:r>
      <w:r w:rsidR="009D75A4" w:rsidRPr="008A7EC9">
        <w:t xml:space="preserve">Monsieur le professeur </w:t>
      </w:r>
      <w:proofErr w:type="spellStart"/>
      <w:r w:rsidR="009D75A4" w:rsidRPr="008A7EC9">
        <w:t>Vignerte</w:t>
      </w:r>
      <w:proofErr w:type="spellEnd"/>
      <w:r>
        <w:t xml:space="preserve"> ? </w:t>
      </w:r>
      <w:r w:rsidR="009D75A4" w:rsidRPr="008A7EC9">
        <w:t>venait de me murm</w:t>
      </w:r>
      <w:r w:rsidR="009D75A4" w:rsidRPr="008A7EC9">
        <w:t>u</w:t>
      </w:r>
      <w:r w:rsidR="009D75A4" w:rsidRPr="008A7EC9">
        <w:t>rer avec obséquiosité l</w:t>
      </w:r>
      <w:r>
        <w:t>’</w:t>
      </w:r>
      <w:r w:rsidR="009D75A4" w:rsidRPr="008A7EC9">
        <w:t>employé à casquette à qui j</w:t>
      </w:r>
      <w:r>
        <w:t>’</w:t>
      </w:r>
      <w:r w:rsidR="009D75A4" w:rsidRPr="008A7EC9">
        <w:t>avais remis mon billet</w:t>
      </w:r>
      <w:r>
        <w:t>.</w:t>
      </w:r>
    </w:p>
    <w:p w14:paraId="00564219" w14:textId="77777777" w:rsidR="00BF7D4A" w:rsidRDefault="009D75A4" w:rsidP="009D75A4">
      <w:r w:rsidRPr="008A7EC9">
        <w:t>Marçais avait télégraphié mon arrivée</w:t>
      </w:r>
      <w:r w:rsidR="00BF7D4A">
        <w:t>.</w:t>
      </w:r>
    </w:p>
    <w:p w14:paraId="12673105" w14:textId="77777777" w:rsidR="00BF7D4A" w:rsidRDefault="009D75A4" w:rsidP="009D75A4">
      <w:r w:rsidRPr="008A7EC9">
        <w:t>L</w:t>
      </w:r>
      <w:r w:rsidR="00BF7D4A">
        <w:t>’</w:t>
      </w:r>
      <w:r w:rsidRPr="008A7EC9">
        <w:t>homme à casquette fit un signe</w:t>
      </w:r>
      <w:r w:rsidR="00BF7D4A">
        <w:t xml:space="preserve">. </w:t>
      </w:r>
      <w:r w:rsidRPr="008A7EC9">
        <w:t>Deux grands diables de laquais en livrée noir et or se dressèrent devant moi</w:t>
      </w:r>
      <w:r w:rsidR="00BF7D4A">
        <w:t>.</w:t>
      </w:r>
    </w:p>
    <w:p w14:paraId="226F4E38" w14:textId="77777777" w:rsidR="00BF7D4A" w:rsidRDefault="009D75A4" w:rsidP="009D75A4">
      <w:r w:rsidRPr="008A7EC9">
        <w:lastRenderedPageBreak/>
        <w:t>Tandis que l</w:t>
      </w:r>
      <w:r w:rsidR="00BF7D4A">
        <w:t>’</w:t>
      </w:r>
      <w:r w:rsidRPr="008A7EC9">
        <w:t>un prenait mon bulletin de bagages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autre me faisait monter dans une énorme limousine qui démarra imm</w:t>
      </w:r>
      <w:r w:rsidRPr="008A7EC9">
        <w:t>é</w:t>
      </w:r>
      <w:r w:rsidRPr="008A7EC9">
        <w:t>diatement</w:t>
      </w:r>
      <w:r w:rsidR="00BF7D4A">
        <w:t>.</w:t>
      </w:r>
    </w:p>
    <w:p w14:paraId="7B5251DC" w14:textId="77777777" w:rsidR="00BF7D4A" w:rsidRDefault="009D75A4" w:rsidP="009D75A4">
      <w:r w:rsidRPr="008A7EC9">
        <w:t>En dix minutes</w:t>
      </w:r>
      <w:r w:rsidR="00BF7D4A">
        <w:t xml:space="preserve">, </w:t>
      </w:r>
      <w:r w:rsidRPr="008A7EC9">
        <w:t xml:space="preserve">nous avions traversé </w:t>
      </w:r>
      <w:proofErr w:type="spellStart"/>
      <w:r w:rsidRPr="008A7EC9">
        <w:t>Lautenbourg</w:t>
      </w:r>
      <w:proofErr w:type="spellEnd"/>
      <w:r w:rsidRPr="008A7EC9">
        <w:t xml:space="preserve"> et pén</w:t>
      </w:r>
      <w:r w:rsidRPr="008A7EC9">
        <w:t>é</w:t>
      </w:r>
      <w:r w:rsidRPr="008A7EC9">
        <w:t>trions à toute allure dans la grande cour du château</w:t>
      </w:r>
      <w:r w:rsidR="00BF7D4A">
        <w:t xml:space="preserve">. </w:t>
      </w:r>
      <w:r w:rsidRPr="008A7EC9">
        <w:t>Une sent</w:t>
      </w:r>
      <w:r w:rsidRPr="008A7EC9">
        <w:t>i</w:t>
      </w:r>
      <w:r w:rsidRPr="008A7EC9">
        <w:t>nelle</w:t>
      </w:r>
      <w:r w:rsidR="00BF7D4A">
        <w:t xml:space="preserve">, </w:t>
      </w:r>
      <w:r w:rsidRPr="008A7EC9">
        <w:t>à tout hasard</w:t>
      </w:r>
      <w:r w:rsidR="00BF7D4A">
        <w:t xml:space="preserve">, </w:t>
      </w:r>
      <w:r w:rsidRPr="008A7EC9">
        <w:t>me porta les armes</w:t>
      </w:r>
      <w:r w:rsidR="00BF7D4A">
        <w:t>.</w:t>
      </w:r>
    </w:p>
    <w:p w14:paraId="53921A76" w14:textId="77777777" w:rsidR="00BF7D4A" w:rsidRDefault="00BF7D4A" w:rsidP="009D75A4">
      <w:r>
        <w:t>— </w:t>
      </w:r>
      <w:r w:rsidR="009D75A4" w:rsidRPr="008A7EC9">
        <w:t>Si Monsieur le Professeur veut se donner la peine de de</w:t>
      </w:r>
      <w:r w:rsidR="009D75A4" w:rsidRPr="008A7EC9">
        <w:t>s</w:t>
      </w:r>
      <w:r w:rsidR="009D75A4" w:rsidRPr="008A7EC9">
        <w:t>cendre</w:t>
      </w:r>
      <w:r>
        <w:t xml:space="preserve">, </w:t>
      </w:r>
      <w:r w:rsidR="009D75A4" w:rsidRPr="008A7EC9">
        <w:t>dit le laquais en ouvrant la portière</w:t>
      </w:r>
      <w:r>
        <w:t xml:space="preserve">, </w:t>
      </w:r>
      <w:r w:rsidR="009D75A4" w:rsidRPr="008A7EC9">
        <w:t>tandis que le chau</w:t>
      </w:r>
      <w:r w:rsidR="009D75A4" w:rsidRPr="008A7EC9">
        <w:t>f</w:t>
      </w:r>
      <w:r w:rsidR="009D75A4" w:rsidRPr="008A7EC9">
        <w:t>feur cornait</w:t>
      </w:r>
      <w:r>
        <w:t>.</w:t>
      </w:r>
    </w:p>
    <w:p w14:paraId="60E44611" w14:textId="77777777" w:rsidR="00BF7D4A" w:rsidRDefault="009D75A4" w:rsidP="009D75A4">
      <w:r w:rsidRPr="008A7EC9">
        <w:t>Un gros maître d</w:t>
      </w:r>
      <w:r w:rsidR="00BF7D4A">
        <w:t>’</w:t>
      </w:r>
      <w:r w:rsidRPr="008A7EC9">
        <w:t>hôtel rubicond parut sur le perron</w:t>
      </w:r>
      <w:r w:rsidR="00BF7D4A">
        <w:t xml:space="preserve">. </w:t>
      </w:r>
      <w:r w:rsidRPr="008A7EC9">
        <w:t>Il s</w:t>
      </w:r>
      <w:r w:rsidR="00BF7D4A">
        <w:t>’</w:t>
      </w:r>
      <w:r w:rsidRPr="008A7EC9">
        <w:t>inclina trois ou quatre fois</w:t>
      </w:r>
      <w:r w:rsidR="00BF7D4A">
        <w:t>.</w:t>
      </w:r>
    </w:p>
    <w:p w14:paraId="112AA72B" w14:textId="77777777" w:rsidR="00BF7D4A" w:rsidRDefault="00BF7D4A" w:rsidP="009D75A4">
      <w:r>
        <w:t>— </w:t>
      </w:r>
      <w:r w:rsidR="009D75A4" w:rsidRPr="008A7EC9">
        <w:t>Monsieur le Professeur a fait bon voyage</w:t>
      </w:r>
      <w:r>
        <w:t xml:space="preserve"> ? </w:t>
      </w:r>
      <w:r w:rsidR="009D75A4" w:rsidRPr="008A7EC9">
        <w:t>Que Monsieur le Professeur veuille bien me suivre</w:t>
      </w:r>
      <w:r>
        <w:t xml:space="preserve">. </w:t>
      </w:r>
      <w:r w:rsidR="009D75A4" w:rsidRPr="008A7EC9">
        <w:t>Je vais le conduire dans son appartement</w:t>
      </w:r>
      <w:r>
        <w:t>.</w:t>
      </w:r>
    </w:p>
    <w:p w14:paraId="581D4E55" w14:textId="77777777" w:rsidR="00BF7D4A" w:rsidRDefault="009D75A4" w:rsidP="009D75A4">
      <w:r w:rsidRPr="008A7EC9">
        <w:t>Avec toutes les agrégations réunies</w:t>
      </w:r>
      <w:r w:rsidR="00BF7D4A">
        <w:t xml:space="preserve">, </w:t>
      </w:r>
      <w:r w:rsidRPr="008A7EC9">
        <w:t>je n</w:t>
      </w:r>
      <w:r w:rsidR="00BF7D4A">
        <w:t>’</w:t>
      </w:r>
      <w:r w:rsidRPr="008A7EC9">
        <w:t>aurais pas été s</w:t>
      </w:r>
      <w:r w:rsidRPr="008A7EC9">
        <w:t>a</w:t>
      </w:r>
      <w:r w:rsidRPr="008A7EC9">
        <w:t xml:space="preserve">lué en France de ce titre de professeur autant de fois en dix ans que je le fus à </w:t>
      </w:r>
      <w:proofErr w:type="spellStart"/>
      <w:r w:rsidRPr="008A7EC9">
        <w:t>Lautenbourg</w:t>
      </w:r>
      <w:proofErr w:type="spellEnd"/>
      <w:r w:rsidRPr="008A7EC9">
        <w:t xml:space="preserve"> dans la seule matinée de mon arr</w:t>
      </w:r>
      <w:r w:rsidRPr="008A7EC9">
        <w:t>i</w:t>
      </w:r>
      <w:r w:rsidRPr="008A7EC9">
        <w:t>vée</w:t>
      </w:r>
      <w:r w:rsidR="00BF7D4A">
        <w:t>.</w:t>
      </w:r>
    </w:p>
    <w:p w14:paraId="44D9EECC" w14:textId="77777777" w:rsidR="00BF7D4A" w:rsidRDefault="009D75A4" w:rsidP="009D75A4">
      <w:r w:rsidRPr="008A7EC9">
        <w:t>Mes bagages étaient dans ma chambre</w:t>
      </w:r>
      <w:r w:rsidR="00BF7D4A">
        <w:t xml:space="preserve">. </w:t>
      </w:r>
      <w:r w:rsidRPr="008A7EC9">
        <w:t>Je vis avec un ce</w:t>
      </w:r>
      <w:r w:rsidRPr="008A7EC9">
        <w:t>r</w:t>
      </w:r>
      <w:r w:rsidRPr="008A7EC9">
        <w:t>tain plaisir qu</w:t>
      </w:r>
      <w:r w:rsidR="00BF7D4A">
        <w:t>’</w:t>
      </w:r>
      <w:r w:rsidRPr="008A7EC9">
        <w:t>une collation de la meilleure mine était disposée sur le guéridon</w:t>
      </w:r>
      <w:r w:rsidR="00BF7D4A">
        <w:t>.</w:t>
      </w:r>
    </w:p>
    <w:p w14:paraId="733D66D7" w14:textId="77777777" w:rsidR="00BF7D4A" w:rsidRDefault="00BF7D4A" w:rsidP="009D75A4">
      <w:r>
        <w:t>— </w:t>
      </w:r>
      <w:r w:rsidR="009D75A4" w:rsidRPr="008A7EC9">
        <w:t>Si Monsieur le Professeur a besoin de la moindre chose</w:t>
      </w:r>
      <w:r>
        <w:t xml:space="preserve">, </w:t>
      </w:r>
      <w:r w:rsidR="009D75A4" w:rsidRPr="008A7EC9">
        <w:t>il n</w:t>
      </w:r>
      <w:r>
        <w:t>’</w:t>
      </w:r>
      <w:r w:rsidR="009D75A4" w:rsidRPr="008A7EC9">
        <w:t>a qu</w:t>
      </w:r>
      <w:r>
        <w:t>’</w:t>
      </w:r>
      <w:r w:rsidR="009D75A4" w:rsidRPr="008A7EC9">
        <w:t>à sonner</w:t>
      </w:r>
      <w:r>
        <w:t xml:space="preserve">. </w:t>
      </w:r>
      <w:r w:rsidR="009D75A4" w:rsidRPr="008A7EC9">
        <w:t>Ludwig</w:t>
      </w:r>
      <w:r>
        <w:t xml:space="preserve">, </w:t>
      </w:r>
      <w:r w:rsidR="009D75A4" w:rsidRPr="008A7EC9">
        <w:t>le valet de chambre de Monsieur le Professeur</w:t>
      </w:r>
      <w:r>
        <w:t xml:space="preserve">, </w:t>
      </w:r>
      <w:r w:rsidR="009D75A4" w:rsidRPr="008A7EC9">
        <w:t>est à côté</w:t>
      </w:r>
      <w:r>
        <w:t xml:space="preserve">, </w:t>
      </w:r>
      <w:r w:rsidR="009D75A4" w:rsidRPr="008A7EC9">
        <w:t>à sa disposition</w:t>
      </w:r>
      <w:r>
        <w:t>.</w:t>
      </w:r>
    </w:p>
    <w:p w14:paraId="1A14198D" w14:textId="77777777" w:rsidR="00BF7D4A" w:rsidRDefault="009D75A4" w:rsidP="009D75A4">
      <w:r w:rsidRPr="008A7EC9">
        <w:t>Sur le point de sortir</w:t>
      </w:r>
      <w:r w:rsidR="00BF7D4A">
        <w:t xml:space="preserve">, </w:t>
      </w:r>
      <w:r w:rsidRPr="008A7EC9">
        <w:t>le gros homme s</w:t>
      </w:r>
      <w:r w:rsidR="00BF7D4A">
        <w:t>’</w:t>
      </w:r>
      <w:r w:rsidRPr="008A7EC9">
        <w:t>inclina encore plus bas</w:t>
      </w:r>
      <w:r w:rsidR="00BF7D4A">
        <w:t xml:space="preserve">, </w:t>
      </w:r>
      <w:r w:rsidRPr="008A7EC9">
        <w:t>me tendant une enveloppe largement cachetée de rouge</w:t>
      </w:r>
      <w:r w:rsidR="00BF7D4A">
        <w:t>.</w:t>
      </w:r>
    </w:p>
    <w:p w14:paraId="7773382A" w14:textId="48829C8E" w:rsidR="00BF7D4A" w:rsidRDefault="00BF7D4A" w:rsidP="009D75A4">
      <w:r>
        <w:lastRenderedPageBreak/>
        <w:t>— </w:t>
      </w:r>
      <w:r w:rsidR="009D75A4" w:rsidRPr="008A7EC9">
        <w:t>Si Monsieur le Professeur veut bien prendre connaissa</w:t>
      </w:r>
      <w:r w:rsidR="009D75A4" w:rsidRPr="008A7EC9">
        <w:t>n</w:t>
      </w:r>
      <w:r w:rsidR="009D75A4" w:rsidRPr="008A7EC9">
        <w:t>ce de la lettre qu</w:t>
      </w:r>
      <w:r>
        <w:t>’</w:t>
      </w:r>
      <w:r w:rsidR="009D75A4" w:rsidRPr="008A7EC9">
        <w:t xml:space="preserve">a laissée pour lui </w:t>
      </w:r>
      <w:r>
        <w:t>M. </w:t>
      </w:r>
      <w:r w:rsidR="009D75A4" w:rsidRPr="008A7EC9">
        <w:t>le commandant de Kessel</w:t>
      </w:r>
      <w:r>
        <w:t>.</w:t>
      </w:r>
    </w:p>
    <w:p w14:paraId="6F2EA1C1" w14:textId="4594F21E" w:rsidR="00BF7D4A" w:rsidRDefault="00BF7D4A" w:rsidP="009D75A4">
      <w:r>
        <w:t>M. </w:t>
      </w:r>
      <w:r w:rsidR="009D75A4" w:rsidRPr="008A7EC9">
        <w:t>le commandant de Kessel</w:t>
      </w:r>
      <w:r>
        <w:t xml:space="preserve">, </w:t>
      </w:r>
      <w:r w:rsidR="009D75A4" w:rsidRPr="008A7EC9">
        <w:t>gouverneur de Son Altesse le duc héritier</w:t>
      </w:r>
      <w:r>
        <w:t xml:space="preserve">, </w:t>
      </w:r>
      <w:r w:rsidR="009D75A4" w:rsidRPr="008A7EC9">
        <w:t>m</w:t>
      </w:r>
      <w:r>
        <w:t>’</w:t>
      </w:r>
      <w:r w:rsidR="009D75A4" w:rsidRPr="008A7EC9">
        <w:t>adressait ses excuses pour n</w:t>
      </w:r>
      <w:r>
        <w:t>’</w:t>
      </w:r>
      <w:r w:rsidR="009D75A4" w:rsidRPr="008A7EC9">
        <w:t>avoir pu m</w:t>
      </w:r>
      <w:r>
        <w:t>’</w:t>
      </w:r>
      <w:r w:rsidR="009D75A4" w:rsidRPr="008A7EC9">
        <w:t>accueillir à mon arrivée</w:t>
      </w:r>
      <w:r>
        <w:t xml:space="preserve">. </w:t>
      </w:r>
      <w:r w:rsidR="009D75A4" w:rsidRPr="008A7EC9">
        <w:t xml:space="preserve">Mais toute la cour de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était à la chasse</w:t>
      </w:r>
      <w:r>
        <w:t xml:space="preserve">, </w:t>
      </w:r>
      <w:r w:rsidR="009D75A4" w:rsidRPr="008A7EC9">
        <w:t>et lui-même avait dû accompagner son élève</w:t>
      </w:r>
      <w:r>
        <w:t xml:space="preserve">. </w:t>
      </w:r>
      <w:r w:rsidR="009D75A4" w:rsidRPr="008A7EC9">
        <w:t>Il m</w:t>
      </w:r>
      <w:r>
        <w:t>’</w:t>
      </w:r>
      <w:r w:rsidR="009D75A4" w:rsidRPr="008A7EC9">
        <w:t>invitait en conséquence à disposer de ma journée pour pre</w:t>
      </w:r>
      <w:r w:rsidR="009D75A4" w:rsidRPr="008A7EC9">
        <w:t>n</w:t>
      </w:r>
      <w:r w:rsidR="009D75A4" w:rsidRPr="008A7EC9">
        <w:t>dre mes habitudes au palais</w:t>
      </w:r>
      <w:r>
        <w:t xml:space="preserve">. </w:t>
      </w:r>
      <w:r w:rsidR="009D75A4" w:rsidRPr="008A7EC9">
        <w:t>Il aurait l</w:t>
      </w:r>
      <w:r>
        <w:t>’</w:t>
      </w:r>
      <w:r w:rsidR="009D75A4" w:rsidRPr="008A7EC9">
        <w:t>honneur de m</w:t>
      </w:r>
      <w:r>
        <w:t>’</w:t>
      </w:r>
      <w:r w:rsidR="009D75A4" w:rsidRPr="008A7EC9">
        <w:t>attendre le lendemain</w:t>
      </w:r>
      <w:r>
        <w:t xml:space="preserve">, </w:t>
      </w:r>
      <w:r w:rsidR="009D75A4" w:rsidRPr="008A7EC9">
        <w:t>lundi</w:t>
      </w:r>
      <w:r>
        <w:t xml:space="preserve">, </w:t>
      </w:r>
      <w:r w:rsidR="009D75A4" w:rsidRPr="008A7EC9">
        <w:t>à dix heures moins le quart</w:t>
      </w:r>
      <w:r>
        <w:t xml:space="preserve">, </w:t>
      </w:r>
      <w:r w:rsidR="009D75A4" w:rsidRPr="008A7EC9">
        <w:t>pour me prése</w:t>
      </w:r>
      <w:r w:rsidR="009D75A4" w:rsidRPr="008A7EC9">
        <w:t>n</w:t>
      </w:r>
      <w:r w:rsidR="009D75A4" w:rsidRPr="008A7EC9">
        <w:t>ter à dix heures au grand-duc Frédéric-Auguste</w:t>
      </w:r>
      <w:r>
        <w:t>.</w:t>
      </w:r>
    </w:p>
    <w:p w14:paraId="06CFDD0A" w14:textId="77777777" w:rsidR="00BF7D4A" w:rsidRDefault="009D75A4" w:rsidP="009D75A4">
      <w:r w:rsidRPr="008A7EC9">
        <w:t>Désirant entrer immédiatement dans l</w:t>
      </w:r>
      <w:r w:rsidR="00BF7D4A">
        <w:t>’</w:t>
      </w:r>
      <w:r w:rsidRPr="008A7EC9">
        <w:t>exercice de mes pr</w:t>
      </w:r>
      <w:r w:rsidRPr="008A7EC9">
        <w:t>é</w:t>
      </w:r>
      <w:r w:rsidRPr="008A7EC9">
        <w:t>rogatives</w:t>
      </w:r>
      <w:r w:rsidR="00BF7D4A">
        <w:t xml:space="preserve">, </w:t>
      </w:r>
      <w:r w:rsidRPr="008A7EC9">
        <w:t>je sonnai</w:t>
      </w:r>
      <w:r w:rsidR="00BF7D4A">
        <w:t xml:space="preserve">. – </w:t>
      </w:r>
      <w:r w:rsidRPr="008A7EC9">
        <w:t>Ludwig parut</w:t>
      </w:r>
      <w:r w:rsidR="00BF7D4A">
        <w:t>.</w:t>
      </w:r>
    </w:p>
    <w:p w14:paraId="3E98FF4A" w14:textId="290E2AC0" w:rsidR="00BF7D4A" w:rsidRDefault="009D75A4" w:rsidP="009D75A4">
      <w:r w:rsidRPr="008A7EC9">
        <w:t>Ah</w:t>
      </w:r>
      <w:r w:rsidR="00BF7D4A">
        <w:t xml:space="preserve"> ! </w:t>
      </w:r>
      <w:r w:rsidRPr="008A7EC9">
        <w:t>toi</w:t>
      </w:r>
      <w:r w:rsidR="00BF7D4A">
        <w:t xml:space="preserve">, </w:t>
      </w:r>
      <w:r w:rsidRPr="008A7EC9">
        <w:t>pensais-je</w:t>
      </w:r>
      <w:r w:rsidR="00BF7D4A">
        <w:t xml:space="preserve">, </w:t>
      </w:r>
      <w:r w:rsidRPr="008A7EC9">
        <w:t>rien qu</w:t>
      </w:r>
      <w:r w:rsidR="00BF7D4A">
        <w:t>’</w:t>
      </w:r>
      <w:r w:rsidRPr="008A7EC9">
        <w:t xml:space="preserve">à te voir </w:t>
      </w:r>
      <w:r w:rsidR="00BF7D4A">
        <w:t>M. </w:t>
      </w:r>
      <w:r w:rsidRPr="008A7EC9">
        <w:t>Thierry se sentirait rassuré</w:t>
      </w:r>
      <w:r w:rsidR="00BF7D4A">
        <w:t>.</w:t>
      </w:r>
    </w:p>
    <w:p w14:paraId="5D4261D7" w14:textId="77777777" w:rsidR="00BF7D4A" w:rsidRDefault="009D75A4" w:rsidP="009D75A4">
      <w:r w:rsidRPr="008A7EC9">
        <w:t>Ce garçon</w:t>
      </w:r>
      <w:r w:rsidR="00BF7D4A">
        <w:t xml:space="preserve">, </w:t>
      </w:r>
      <w:r w:rsidRPr="008A7EC9">
        <w:t>âgé d</w:t>
      </w:r>
      <w:r w:rsidR="00BF7D4A">
        <w:t>’</w:t>
      </w:r>
      <w:r w:rsidRPr="008A7EC9">
        <w:t>une trentaine d</w:t>
      </w:r>
      <w:r w:rsidR="00BF7D4A">
        <w:t>’</w:t>
      </w:r>
      <w:r w:rsidRPr="008A7EC9">
        <w:t>années</w:t>
      </w:r>
      <w:r w:rsidR="00BF7D4A">
        <w:t xml:space="preserve">, </w:t>
      </w:r>
      <w:r w:rsidRPr="008A7EC9">
        <w:t>avait la figure la plus prodigieusement inexpressive qu</w:t>
      </w:r>
      <w:r w:rsidR="00BF7D4A">
        <w:t>’</w:t>
      </w:r>
      <w:r w:rsidRPr="008A7EC9">
        <w:t>il m</w:t>
      </w:r>
      <w:r w:rsidR="00BF7D4A">
        <w:t>’</w:t>
      </w:r>
      <w:r w:rsidRPr="008A7EC9">
        <w:t>ait été donné de contempler avant mon entrée en Allemagne</w:t>
      </w:r>
      <w:r w:rsidR="00BF7D4A">
        <w:t xml:space="preserve">. </w:t>
      </w:r>
      <w:r w:rsidRPr="008A7EC9">
        <w:t>Depuis</w:t>
      </w:r>
      <w:r w:rsidR="00BF7D4A">
        <w:t xml:space="preserve">, </w:t>
      </w:r>
      <w:r w:rsidRPr="008A7EC9">
        <w:t>je me suis familiarisé avec ces bonnes boules de son blondes</w:t>
      </w:r>
      <w:r w:rsidR="00BF7D4A">
        <w:t xml:space="preserve">, </w:t>
      </w:r>
      <w:r w:rsidRPr="008A7EC9">
        <w:t>aux yeux bleus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la tête que nous voyons à neuf sur dix de nos pr</w:t>
      </w:r>
      <w:r w:rsidRPr="008A7EC9">
        <w:t>i</w:t>
      </w:r>
      <w:r w:rsidRPr="008A7EC9">
        <w:t>sonniers</w:t>
      </w:r>
      <w:r w:rsidR="00BF7D4A">
        <w:t>.</w:t>
      </w:r>
    </w:p>
    <w:p w14:paraId="48A87F5B" w14:textId="77777777" w:rsidR="00BF7D4A" w:rsidRDefault="009D75A4" w:rsidP="009D75A4">
      <w:r w:rsidRPr="008A7EC9">
        <w:t>Je ne pus arracher à Ludwig qu</w:t>
      </w:r>
      <w:r w:rsidR="00BF7D4A">
        <w:t>’</w:t>
      </w:r>
      <w:r w:rsidRPr="008A7EC9">
        <w:t>un renseignement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est que je prendrais mes repas au rez-de-chaussée</w:t>
      </w:r>
      <w:r w:rsidR="00BF7D4A">
        <w:t xml:space="preserve"> (</w:t>
      </w:r>
      <w:r w:rsidRPr="008A7EC9">
        <w:t>mon appart</w:t>
      </w:r>
      <w:r w:rsidRPr="008A7EC9">
        <w:t>e</w:t>
      </w:r>
      <w:r w:rsidRPr="008A7EC9">
        <w:t>ment étant au premier étage</w:t>
      </w:r>
      <w:r w:rsidR="00BF7D4A">
        <w:t xml:space="preserve">), </w:t>
      </w:r>
      <w:r w:rsidRPr="008A7EC9">
        <w:t>dans une salle à manger réservée à la maison civile et militaire du duc héritier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est-à-dire à moi</w:t>
      </w:r>
      <w:r w:rsidR="00BF7D4A">
        <w:t xml:space="preserve">, </w:t>
      </w:r>
      <w:r w:rsidRPr="008A7EC9">
        <w:t>au commandant de Kessel et au professeur Cyrus Beck</w:t>
      </w:r>
      <w:r w:rsidR="00BF7D4A">
        <w:t xml:space="preserve">, </w:t>
      </w:r>
      <w:r w:rsidRPr="008A7EC9">
        <w:t>de l</w:t>
      </w:r>
      <w:r w:rsidR="00BF7D4A">
        <w:t>’</w:t>
      </w:r>
      <w:r w:rsidRPr="008A7EC9">
        <w:t>Université de Kiel</w:t>
      </w:r>
      <w:r w:rsidR="00BF7D4A">
        <w:t xml:space="preserve">, </w:t>
      </w:r>
      <w:r w:rsidRPr="008A7EC9">
        <w:t>chacun de nous ayant d</w:t>
      </w:r>
      <w:r w:rsidR="00BF7D4A">
        <w:t>’</w:t>
      </w:r>
      <w:r w:rsidRPr="008A7EC9">
        <w:t>ailleurs la latitude de se faire servir chez soi</w:t>
      </w:r>
      <w:r w:rsidR="00BF7D4A">
        <w:t>.</w:t>
      </w:r>
    </w:p>
    <w:p w14:paraId="16B4FBAD" w14:textId="77777777" w:rsidR="00BF7D4A" w:rsidRDefault="009D75A4" w:rsidP="009D75A4">
      <w:pPr>
        <w:rPr>
          <w:i/>
          <w:iCs/>
        </w:rPr>
      </w:pPr>
      <w:proofErr w:type="spellStart"/>
      <w:r w:rsidRPr="008A7EC9">
        <w:rPr>
          <w:i/>
          <w:iCs/>
        </w:rPr>
        <w:t>Vignerte</w:t>
      </w:r>
      <w:proofErr w:type="spellEnd"/>
      <w:r w:rsidR="00BF7D4A">
        <w:rPr>
          <w:i/>
          <w:iCs/>
        </w:rPr>
        <w:t xml:space="preserve">, </w:t>
      </w:r>
      <w:r w:rsidRPr="008A7EC9">
        <w:rPr>
          <w:i/>
          <w:iCs/>
        </w:rPr>
        <w:t>qui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depuis le début de son récit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avait parlé de la même voix égale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retrouvant sans difficulté les moindres d</w:t>
      </w:r>
      <w:r w:rsidRPr="008A7EC9">
        <w:rPr>
          <w:i/>
          <w:iCs/>
        </w:rPr>
        <w:t>é</w:t>
      </w:r>
      <w:r w:rsidRPr="008A7EC9">
        <w:rPr>
          <w:i/>
          <w:iCs/>
        </w:rPr>
        <w:t xml:space="preserve">tails </w:t>
      </w:r>
      <w:r w:rsidRPr="008A7EC9">
        <w:rPr>
          <w:i/>
          <w:iCs/>
        </w:rPr>
        <w:lastRenderedPageBreak/>
        <w:t>d</w:t>
      </w:r>
      <w:r w:rsidR="00BF7D4A">
        <w:rPr>
          <w:i/>
          <w:iCs/>
        </w:rPr>
        <w:t>’</w:t>
      </w:r>
      <w:r w:rsidRPr="008A7EC9">
        <w:rPr>
          <w:i/>
          <w:iCs/>
        </w:rPr>
        <w:t>une histoire avec laquelle il vivait visiblement nuit et jour</w:t>
      </w:r>
      <w:r w:rsidR="00BF7D4A">
        <w:rPr>
          <w:i/>
          <w:iCs/>
        </w:rPr>
        <w:t xml:space="preserve">, </w:t>
      </w:r>
      <w:proofErr w:type="spellStart"/>
      <w:r w:rsidRPr="008A7EC9">
        <w:rPr>
          <w:i/>
          <w:iCs/>
        </w:rPr>
        <w:t>Vignerte</w:t>
      </w:r>
      <w:proofErr w:type="spellEnd"/>
      <w:r w:rsidR="00BF7D4A">
        <w:rPr>
          <w:i/>
          <w:iCs/>
        </w:rPr>
        <w:t xml:space="preserve">, </w:t>
      </w:r>
      <w:r w:rsidRPr="008A7EC9">
        <w:rPr>
          <w:i/>
          <w:iCs/>
        </w:rPr>
        <w:t>ici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fit une pause</w:t>
      </w:r>
      <w:r w:rsidR="00BF7D4A">
        <w:rPr>
          <w:i/>
          <w:iCs/>
        </w:rPr>
        <w:t> :</w:t>
      </w:r>
    </w:p>
    <w:p w14:paraId="6BA83C0C" w14:textId="77777777" w:rsidR="00BF7D4A" w:rsidRDefault="00BF7D4A" w:rsidP="009D75A4">
      <w:r>
        <w:rPr>
          <w:i/>
          <w:iCs/>
        </w:rPr>
        <w:t>— </w:t>
      </w:r>
      <w:r w:rsidR="009D75A4" w:rsidRPr="008A7EC9">
        <w:t>Je sens</w:t>
      </w:r>
      <w:r>
        <w:t xml:space="preserve">, </w:t>
      </w:r>
      <w:r w:rsidR="009D75A4" w:rsidRPr="008A7EC9">
        <w:t>mon cher ami</w:t>
      </w:r>
      <w:r>
        <w:t xml:space="preserve">, </w:t>
      </w:r>
      <w:r w:rsidR="009D75A4" w:rsidRPr="008A7EC9">
        <w:t>que mes souvenirs</w:t>
      </w:r>
      <w:r>
        <w:t xml:space="preserve">, </w:t>
      </w:r>
      <w:r w:rsidR="009D75A4" w:rsidRPr="008A7EC9">
        <w:t>ne vous e</w:t>
      </w:r>
      <w:r w:rsidR="009D75A4" w:rsidRPr="008A7EC9">
        <w:t>n</w:t>
      </w:r>
      <w:r w:rsidR="009D75A4" w:rsidRPr="008A7EC9">
        <w:t>nuient pas</w:t>
      </w:r>
      <w:r>
        <w:t xml:space="preserve">. </w:t>
      </w:r>
      <w:r w:rsidR="009D75A4" w:rsidRPr="008A7EC9">
        <w:t>Mais</w:t>
      </w:r>
      <w:r>
        <w:t xml:space="preserve">, </w:t>
      </w:r>
      <w:r w:rsidR="009D75A4" w:rsidRPr="008A7EC9">
        <w:t>ici</w:t>
      </w:r>
      <w:r>
        <w:t xml:space="preserve">, </w:t>
      </w:r>
      <w:r w:rsidR="009D75A4" w:rsidRPr="008A7EC9">
        <w:t>je commence à me rendre compte de la di</w:t>
      </w:r>
      <w:r w:rsidR="009D75A4" w:rsidRPr="008A7EC9">
        <w:t>f</w:t>
      </w:r>
      <w:r w:rsidR="009D75A4" w:rsidRPr="008A7EC9">
        <w:t>ficulté de ma tâche de narrateur</w:t>
      </w:r>
      <w:r>
        <w:t xml:space="preserve">. </w:t>
      </w:r>
      <w:r w:rsidR="009D75A4" w:rsidRPr="008A7EC9">
        <w:t>Jusqu</w:t>
      </w:r>
      <w:r>
        <w:t>’</w:t>
      </w:r>
      <w:r w:rsidR="009D75A4" w:rsidRPr="008A7EC9">
        <w:t>à présent</w:t>
      </w:r>
      <w:r>
        <w:t xml:space="preserve">, </w:t>
      </w:r>
      <w:r w:rsidR="009D75A4" w:rsidRPr="008A7EC9">
        <w:t>l</w:t>
      </w:r>
      <w:r>
        <w:t>’</w:t>
      </w:r>
      <w:r w:rsidR="009D75A4" w:rsidRPr="008A7EC9">
        <w:t>ordre chr</w:t>
      </w:r>
      <w:r w:rsidR="009D75A4" w:rsidRPr="008A7EC9">
        <w:t>o</w:t>
      </w:r>
      <w:r w:rsidR="009D75A4" w:rsidRPr="008A7EC9">
        <w:t>nologique suffisait</w:t>
      </w:r>
      <w:r>
        <w:t xml:space="preserve">. </w:t>
      </w:r>
      <w:r w:rsidR="009D75A4" w:rsidRPr="008A7EC9">
        <w:t>Je crois maintenant que</w:t>
      </w:r>
      <w:r>
        <w:t xml:space="preserve">, </w:t>
      </w:r>
      <w:r w:rsidR="009D75A4" w:rsidRPr="008A7EC9">
        <w:t>sous peine de tout brouiller et de vous obscurcir les idées</w:t>
      </w:r>
      <w:r>
        <w:t xml:space="preserve">, </w:t>
      </w:r>
      <w:r w:rsidR="009D75A4" w:rsidRPr="008A7EC9">
        <w:t>avec une nuée de petits faits</w:t>
      </w:r>
      <w:r>
        <w:t xml:space="preserve">, </w:t>
      </w:r>
      <w:r w:rsidR="009D75A4" w:rsidRPr="008A7EC9">
        <w:t>il m</w:t>
      </w:r>
      <w:r>
        <w:t>’</w:t>
      </w:r>
      <w:r w:rsidR="009D75A4" w:rsidRPr="008A7EC9">
        <w:t>y faut momentanément renoncer</w:t>
      </w:r>
      <w:r>
        <w:t xml:space="preserve">. </w:t>
      </w:r>
      <w:r w:rsidR="009D75A4" w:rsidRPr="008A7EC9">
        <w:t xml:space="preserve">Permettez donc que je vous présente analytiquement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et ses habitants</w:t>
      </w:r>
      <w:r>
        <w:t xml:space="preserve">. </w:t>
      </w:r>
      <w:r w:rsidR="009D75A4" w:rsidRPr="008A7EC9">
        <w:t>Quand tout cela sera en place</w:t>
      </w:r>
      <w:r>
        <w:t xml:space="preserve">, </w:t>
      </w:r>
      <w:r w:rsidR="009D75A4" w:rsidRPr="008A7EC9">
        <w:t>nous reviendrons aux évén</w:t>
      </w:r>
      <w:r w:rsidR="009D75A4" w:rsidRPr="008A7EC9">
        <w:t>e</w:t>
      </w:r>
      <w:r w:rsidR="009D75A4" w:rsidRPr="008A7EC9">
        <w:t>ments</w:t>
      </w:r>
      <w:r>
        <w:t xml:space="preserve">, </w:t>
      </w:r>
      <w:r w:rsidR="009D75A4" w:rsidRPr="008A7EC9">
        <w:t>ils se chargeront de la synthèse</w:t>
      </w:r>
      <w:r>
        <w:t>.</w:t>
      </w:r>
    </w:p>
    <w:p w14:paraId="4753E710" w14:textId="3827D878" w:rsidR="009D75A4" w:rsidRPr="008A7EC9" w:rsidRDefault="009D75A4" w:rsidP="00BF7D4A">
      <w:pPr>
        <w:pStyle w:val="Titre2"/>
      </w:pPr>
      <w:bookmarkStart w:id="4" w:name="_Toc197357328"/>
      <w:r w:rsidRPr="008A7EC9">
        <w:t>§ 1</w:t>
      </w:r>
      <w:r w:rsidR="00BF7D4A">
        <w:t xml:space="preserve">. – </w:t>
      </w:r>
      <w:r w:rsidRPr="008A7EC9">
        <w:t>DU PALAIS</w:t>
      </w:r>
      <w:bookmarkEnd w:id="4"/>
    </w:p>
    <w:p w14:paraId="5B6726F4" w14:textId="77777777" w:rsidR="00BF7D4A" w:rsidRDefault="009D75A4" w:rsidP="009D75A4">
      <w:r w:rsidRPr="008A7EC9">
        <w:t>Ce n</w:t>
      </w:r>
      <w:r w:rsidR="00BF7D4A">
        <w:t>’</w:t>
      </w:r>
      <w:r w:rsidRPr="008A7EC9">
        <w:t>est pas le palais</w:t>
      </w:r>
      <w:r w:rsidR="00BF7D4A">
        <w:t xml:space="preserve">, </w:t>
      </w:r>
      <w:proofErr w:type="gramStart"/>
      <w:r w:rsidRPr="008A7EC9">
        <w:t>c</w:t>
      </w:r>
      <w:r w:rsidR="00BF7D4A">
        <w:t>’</w:t>
      </w:r>
      <w:r w:rsidRPr="008A7EC9">
        <w:t>est</w:t>
      </w:r>
      <w:proofErr w:type="gramEnd"/>
      <w:r w:rsidRPr="008A7EC9">
        <w:t xml:space="preserve"> les palais qu</w:t>
      </w:r>
      <w:r w:rsidR="00BF7D4A">
        <w:t>’</w:t>
      </w:r>
      <w:r w:rsidRPr="008A7EC9">
        <w:t>il faudrait dire</w:t>
      </w:r>
      <w:r w:rsidR="00BF7D4A">
        <w:t xml:space="preserve">, </w:t>
      </w:r>
      <w:r w:rsidRPr="008A7EC9">
        <w:t xml:space="preserve">puisque la résidence des grands-ducs de </w:t>
      </w:r>
      <w:proofErr w:type="spellStart"/>
      <w:r w:rsidRPr="008A7EC9">
        <w:t>Lautenbourg</w:t>
      </w:r>
      <w:proofErr w:type="spellEnd"/>
      <w:r w:rsidRPr="008A7EC9">
        <w:t>-Detmold est formée par la réunion d</w:t>
      </w:r>
      <w:r w:rsidR="00BF7D4A">
        <w:t>’</w:t>
      </w:r>
      <w:r w:rsidRPr="008A7EC9">
        <w:t>un château renaissance</w:t>
      </w:r>
      <w:r w:rsidR="00BF7D4A">
        <w:t xml:space="preserve">, </w:t>
      </w:r>
      <w:r w:rsidRPr="008A7EC9">
        <w:t>bâti au flanc d</w:t>
      </w:r>
      <w:r w:rsidR="00BF7D4A">
        <w:t>’</w:t>
      </w:r>
      <w:r w:rsidRPr="008A7EC9">
        <w:t>un donjon gothique</w:t>
      </w:r>
      <w:r w:rsidR="00BF7D4A">
        <w:t xml:space="preserve">, </w:t>
      </w:r>
      <w:r w:rsidRPr="008A7EC9">
        <w:t>et d</w:t>
      </w:r>
      <w:r w:rsidR="00BF7D4A">
        <w:t>’</w:t>
      </w:r>
      <w:r w:rsidRPr="008A7EC9">
        <w:t xml:space="preserve">un palais </w:t>
      </w:r>
      <w:r w:rsidR="00BF7D4A" w:rsidRPr="008A7EC9">
        <w:t>Louis</w:t>
      </w:r>
      <w:r w:rsidR="00BF7D4A">
        <w:t> </w:t>
      </w:r>
      <w:r w:rsidR="00BF7D4A" w:rsidRPr="008A7EC9">
        <w:t>XIV</w:t>
      </w:r>
      <w:r w:rsidR="00BF7D4A">
        <w:t xml:space="preserve">, </w:t>
      </w:r>
      <w:r w:rsidRPr="008A7EC9">
        <w:t xml:space="preserve">copié sans vergogne </w:t>
      </w:r>
      <w:proofErr w:type="gramStart"/>
      <w:r w:rsidRPr="008A7EC9">
        <w:t>sur</w:t>
      </w:r>
      <w:proofErr w:type="gramEnd"/>
      <w:r w:rsidRPr="008A7EC9">
        <w:t xml:space="preserve"> Versailles</w:t>
      </w:r>
      <w:r w:rsidR="00BF7D4A">
        <w:t xml:space="preserve">. </w:t>
      </w:r>
      <w:r w:rsidRPr="008A7EC9">
        <w:t>Pris à part</w:t>
      </w:r>
      <w:r w:rsidR="00BF7D4A">
        <w:t xml:space="preserve">, </w:t>
      </w:r>
      <w:r w:rsidRPr="008A7EC9">
        <w:t>chacun de ces édifices ne manque pas de style</w:t>
      </w:r>
      <w:r w:rsidR="00BF7D4A">
        <w:t xml:space="preserve">. </w:t>
      </w:r>
      <w:r w:rsidRPr="008A7EC9">
        <w:t>Mais leur amalgame a coûté une peine i</w:t>
      </w:r>
      <w:r w:rsidRPr="008A7EC9">
        <w:t>n</w:t>
      </w:r>
      <w:r w:rsidRPr="008A7EC9">
        <w:t>finie à l</w:t>
      </w:r>
      <w:r w:rsidR="00BF7D4A">
        <w:t>’</w:t>
      </w:r>
      <w:r w:rsidRPr="008A7EC9">
        <w:t>architecte du grand-duc Ulrich</w:t>
      </w:r>
      <w:r w:rsidR="00BF7D4A">
        <w:t xml:space="preserve">, </w:t>
      </w:r>
      <w:r w:rsidRPr="008A7EC9">
        <w:t>grand-père du prince actuel</w:t>
      </w:r>
      <w:r w:rsidR="00BF7D4A">
        <w:t xml:space="preserve">, </w:t>
      </w:r>
      <w:r w:rsidRPr="008A7EC9">
        <w:t>qui fut chargé de la fusion de ces édifices incompatibles</w:t>
      </w:r>
      <w:r w:rsidR="00BF7D4A">
        <w:t xml:space="preserve">. </w:t>
      </w:r>
      <w:r w:rsidRPr="008A7EC9">
        <w:t>Il s</w:t>
      </w:r>
      <w:r w:rsidR="00BF7D4A">
        <w:t>’</w:t>
      </w:r>
      <w:r w:rsidRPr="008A7EC9">
        <w:t>en est tiré en jetant par terre une aile à gauche</w:t>
      </w:r>
      <w:r w:rsidR="00BF7D4A">
        <w:t xml:space="preserve">, </w:t>
      </w:r>
      <w:r w:rsidRPr="008A7EC9">
        <w:t>une tourelle de flanquement à droite</w:t>
      </w:r>
      <w:r w:rsidR="00BF7D4A">
        <w:t xml:space="preserve">, </w:t>
      </w:r>
      <w:r w:rsidRPr="008A7EC9">
        <w:t>et en élevant au milieu une espèce de hall qui tient de la gare d</w:t>
      </w:r>
      <w:r w:rsidR="00BF7D4A">
        <w:t>’</w:t>
      </w:r>
      <w:r w:rsidRPr="008A7EC9">
        <w:t>Orsay et de la chapelle de Versailles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avoue que le problème était scabreux</w:t>
      </w:r>
      <w:r w:rsidR="00BF7D4A">
        <w:t xml:space="preserve">, </w:t>
      </w:r>
      <w:r w:rsidRPr="008A7EC9">
        <w:t>mais pourquoi est-ce en Allemagne que se posent toujours ces insolubles cas de con</w:t>
      </w:r>
      <w:r w:rsidRPr="008A7EC9">
        <w:t>s</w:t>
      </w:r>
      <w:r w:rsidRPr="008A7EC9">
        <w:t>cience architecturaux</w:t>
      </w:r>
      <w:r w:rsidR="00BF7D4A">
        <w:t> ?</w:t>
      </w:r>
    </w:p>
    <w:p w14:paraId="1602020F" w14:textId="77777777" w:rsidR="00BF7D4A" w:rsidRDefault="009D75A4" w:rsidP="009D75A4">
      <w:r w:rsidRPr="008A7EC9">
        <w:t>Telle qu</w:t>
      </w:r>
      <w:r w:rsidR="00BF7D4A">
        <w:t>’</w:t>
      </w:r>
      <w:r w:rsidRPr="008A7EC9">
        <w:t>elle est</w:t>
      </w:r>
      <w:r w:rsidR="00BF7D4A">
        <w:t xml:space="preserve">, </w:t>
      </w:r>
      <w:r w:rsidRPr="008A7EC9">
        <w:t>cette énorme construction sert de salle de conseil et de salle des fêtes</w:t>
      </w:r>
      <w:r w:rsidR="00BF7D4A">
        <w:t xml:space="preserve"> ; </w:t>
      </w:r>
      <w:r w:rsidRPr="008A7EC9">
        <w:t>je dois dire que</w:t>
      </w:r>
      <w:r w:rsidR="00BF7D4A">
        <w:t xml:space="preserve">, </w:t>
      </w:r>
      <w:r w:rsidRPr="008A7EC9">
        <w:lastRenderedPageBreak/>
        <w:t>communiquant avec la galerie du palais et la salle d</w:t>
      </w:r>
      <w:r w:rsidR="00BF7D4A">
        <w:t>’</w:t>
      </w:r>
      <w:r w:rsidRPr="008A7EC9">
        <w:t>honneur du château</w:t>
      </w:r>
      <w:r w:rsidR="00BF7D4A">
        <w:t xml:space="preserve">, </w:t>
      </w:r>
      <w:r w:rsidRPr="008A7EC9">
        <w:t>elle tient assez bien ce rôle</w:t>
      </w:r>
      <w:r w:rsidR="00BF7D4A">
        <w:t>.</w:t>
      </w:r>
    </w:p>
    <w:p w14:paraId="68D9EECB" w14:textId="77777777" w:rsidR="00BF7D4A" w:rsidRDefault="009D75A4" w:rsidP="009D75A4">
      <w:r w:rsidRPr="008A7EC9">
        <w:t>Le palais se soude au château par le milieu</w:t>
      </w:r>
      <w:r w:rsidR="00BF7D4A">
        <w:t xml:space="preserve">, </w:t>
      </w:r>
      <w:r w:rsidRPr="008A7EC9">
        <w:t xml:space="preserve">donnant </w:t>
      </w:r>
      <w:proofErr w:type="gramStart"/>
      <w:r w:rsidRPr="008A7EC9">
        <w:t>au</w:t>
      </w:r>
      <w:proofErr w:type="gramEnd"/>
      <w:r w:rsidRPr="008A7EC9">
        <w:t xml:space="preserve"> plan général de l</w:t>
      </w:r>
      <w:r w:rsidR="00BF7D4A">
        <w:t>’</w:t>
      </w:r>
      <w:r w:rsidRPr="008A7EC9">
        <w:t>édifice la forme d</w:t>
      </w:r>
      <w:r w:rsidR="00BF7D4A">
        <w:t>’</w:t>
      </w:r>
      <w:r w:rsidRPr="008A7EC9">
        <w:t>un T</w:t>
      </w:r>
      <w:r w:rsidR="00BF7D4A">
        <w:t xml:space="preserve">. </w:t>
      </w:r>
      <w:r w:rsidRPr="008A7EC9">
        <w:t>Le tout est situé sur une hauteur qui domine la ville</w:t>
      </w:r>
      <w:r w:rsidR="00BF7D4A">
        <w:t xml:space="preserve">, </w:t>
      </w:r>
      <w:r w:rsidRPr="008A7EC9">
        <w:t>abrupte au pied du château</w:t>
      </w:r>
      <w:r w:rsidR="00BF7D4A">
        <w:t xml:space="preserve">, </w:t>
      </w:r>
      <w:r w:rsidRPr="008A7EC9">
        <w:t>lentement déclive derrière le palais</w:t>
      </w:r>
      <w:r w:rsidR="00BF7D4A">
        <w:t xml:space="preserve">. </w:t>
      </w:r>
      <w:r w:rsidRPr="008A7EC9">
        <w:t xml:space="preserve">La </w:t>
      </w:r>
      <w:proofErr w:type="spellStart"/>
      <w:r w:rsidRPr="008A7EC9">
        <w:t>Melna</w:t>
      </w:r>
      <w:proofErr w:type="spellEnd"/>
      <w:r w:rsidR="00BF7D4A">
        <w:t xml:space="preserve">, </w:t>
      </w:r>
      <w:r w:rsidRPr="008A7EC9">
        <w:t>après avoir tr</w:t>
      </w:r>
      <w:r w:rsidRPr="008A7EC9">
        <w:t>a</w:t>
      </w:r>
      <w:r w:rsidRPr="008A7EC9">
        <w:t xml:space="preserve">versé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tourne autour du château dans un ravin a</w:t>
      </w:r>
      <w:r w:rsidRPr="008A7EC9">
        <w:t>s</w:t>
      </w:r>
      <w:r w:rsidRPr="008A7EC9">
        <w:t>sez profondément encaissé</w:t>
      </w:r>
      <w:r w:rsidR="00BF7D4A">
        <w:t xml:space="preserve">, </w:t>
      </w:r>
      <w:r w:rsidRPr="008A7EC9">
        <w:t>cent pieds environ</w:t>
      </w:r>
      <w:r w:rsidR="00BF7D4A">
        <w:t xml:space="preserve">, </w:t>
      </w:r>
      <w:r w:rsidRPr="008A7EC9">
        <w:t>puis elle s</w:t>
      </w:r>
      <w:r w:rsidR="00BF7D4A">
        <w:t>’</w:t>
      </w:r>
      <w:r w:rsidRPr="008A7EC9">
        <w:t>éloigne et clôt le jardin à la française qui s</w:t>
      </w:r>
      <w:r w:rsidR="00BF7D4A">
        <w:t>’</w:t>
      </w:r>
      <w:r w:rsidRPr="008A7EC9">
        <w:t>étend derrière le p</w:t>
      </w:r>
      <w:r w:rsidRPr="008A7EC9">
        <w:t>a</w:t>
      </w:r>
      <w:r w:rsidRPr="008A7EC9">
        <w:t>lais</w:t>
      </w:r>
      <w:r w:rsidR="00BF7D4A">
        <w:t>.</w:t>
      </w:r>
    </w:p>
    <w:p w14:paraId="32E4F8E5" w14:textId="77777777" w:rsidR="00BF7D4A" w:rsidRDefault="009D75A4" w:rsidP="009D75A4">
      <w:r w:rsidRPr="008A7EC9">
        <w:t>Du côté de la ville</w:t>
      </w:r>
      <w:r w:rsidR="00BF7D4A">
        <w:t xml:space="preserve">, </w:t>
      </w:r>
      <w:r w:rsidRPr="008A7EC9">
        <w:t>montant vers la résidence ducale</w:t>
      </w:r>
      <w:r w:rsidR="00BF7D4A">
        <w:t xml:space="preserve">, </w:t>
      </w:r>
      <w:r w:rsidRPr="008A7EC9">
        <w:t>se trouve une immense esplanade</w:t>
      </w:r>
      <w:r w:rsidR="00BF7D4A">
        <w:t xml:space="preserve">, </w:t>
      </w:r>
      <w:r w:rsidRPr="008A7EC9">
        <w:t>toujours dans le style de celle de Versailles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aussi la place d</w:t>
      </w:r>
      <w:r w:rsidR="00BF7D4A">
        <w:t>’</w:t>
      </w:r>
      <w:r w:rsidRPr="008A7EC9">
        <w:t>armes</w:t>
      </w:r>
      <w:r w:rsidR="00BF7D4A">
        <w:t xml:space="preserve">. </w:t>
      </w:r>
      <w:r w:rsidRPr="008A7EC9">
        <w:t>On y passe les revues</w:t>
      </w:r>
      <w:r w:rsidR="00BF7D4A">
        <w:t xml:space="preserve">. </w:t>
      </w:r>
      <w:r w:rsidRPr="008A7EC9">
        <w:t>Une grille dorée part de l</w:t>
      </w:r>
      <w:r w:rsidR="00BF7D4A">
        <w:t>’</w:t>
      </w:r>
      <w:r w:rsidRPr="008A7EC9">
        <w:t>aile gauche du palais pour venir se souder</w:t>
      </w:r>
      <w:r w:rsidR="00BF7D4A">
        <w:t xml:space="preserve">, </w:t>
      </w:r>
      <w:r w:rsidRPr="008A7EC9">
        <w:t>formant une cour triangulaire</w:t>
      </w:r>
      <w:r w:rsidR="00BF7D4A">
        <w:t xml:space="preserve">, </w:t>
      </w:r>
      <w:r w:rsidRPr="008A7EC9">
        <w:t>à l</w:t>
      </w:r>
      <w:r w:rsidR="00BF7D4A">
        <w:t>’</w:t>
      </w:r>
      <w:r w:rsidRPr="008A7EC9">
        <w:t>aile droite du château</w:t>
      </w:r>
      <w:r w:rsidR="00BF7D4A">
        <w:t xml:space="preserve">, </w:t>
      </w:r>
      <w:r w:rsidRPr="008A7EC9">
        <w:t>dont elle laisse en dehors la maîtresse tour</w:t>
      </w:r>
      <w:r w:rsidR="00BF7D4A">
        <w:t>.</w:t>
      </w:r>
    </w:p>
    <w:p w14:paraId="01B11B44" w14:textId="77777777" w:rsidR="00BF7D4A" w:rsidRDefault="009D75A4" w:rsidP="009D75A4">
      <w:r w:rsidRPr="008A7EC9">
        <w:t>C</w:t>
      </w:r>
      <w:r w:rsidR="00BF7D4A">
        <w:t>’</w:t>
      </w:r>
      <w:r w:rsidRPr="008A7EC9">
        <w:t>est cette tour</w:t>
      </w:r>
      <w:r w:rsidR="00BF7D4A">
        <w:t xml:space="preserve">, </w:t>
      </w:r>
      <w:r w:rsidRPr="008A7EC9">
        <w:t xml:space="preserve">seule survivance du manoir gothique des vieux burgraves de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qui porte à son sommet la bannière blanche et noire au léopard d</w:t>
      </w:r>
      <w:r w:rsidR="00BF7D4A">
        <w:t>’</w:t>
      </w:r>
      <w:r w:rsidRPr="008A7EC9">
        <w:t>or</w:t>
      </w:r>
      <w:r w:rsidR="00BF7D4A">
        <w:t xml:space="preserve">, </w:t>
      </w:r>
      <w:r w:rsidRPr="008A7EC9">
        <w:t xml:space="preserve">avec la devise de </w:t>
      </w:r>
      <w:proofErr w:type="spellStart"/>
      <w:r w:rsidRPr="008A7EC9">
        <w:t>La</w:t>
      </w:r>
      <w:r w:rsidRPr="008A7EC9">
        <w:t>u</w:t>
      </w:r>
      <w:r w:rsidRPr="008A7EC9">
        <w:t>tenbourg</w:t>
      </w:r>
      <w:proofErr w:type="spellEnd"/>
      <w:r w:rsidR="00BF7D4A">
        <w:t xml:space="preserve"> : </w:t>
      </w:r>
      <w:r w:rsidRPr="008A7EC9">
        <w:rPr>
          <w:i/>
          <w:iCs/>
        </w:rPr>
        <w:t xml:space="preserve">Summum </w:t>
      </w:r>
      <w:proofErr w:type="spellStart"/>
      <w:r w:rsidRPr="008A7EC9">
        <w:rPr>
          <w:i/>
          <w:iCs/>
        </w:rPr>
        <w:t>decus</w:t>
      </w:r>
      <w:proofErr w:type="spellEnd"/>
      <w:r w:rsidR="00BF7D4A">
        <w:rPr>
          <w:i/>
          <w:iCs/>
        </w:rPr>
        <w:t xml:space="preserve">, </w:t>
      </w:r>
      <w:proofErr w:type="spellStart"/>
      <w:r w:rsidRPr="008A7EC9">
        <w:rPr>
          <w:i/>
          <w:iCs/>
        </w:rPr>
        <w:t>flectere</w:t>
      </w:r>
      <w:proofErr w:type="spellEnd"/>
      <w:r w:rsidR="00BF7D4A">
        <w:rPr>
          <w:i/>
          <w:iCs/>
        </w:rPr>
        <w:t xml:space="preserve">. </w:t>
      </w:r>
      <w:r w:rsidRPr="008A7EC9">
        <w:t>Cette tour est naturell</w:t>
      </w:r>
      <w:r w:rsidRPr="008A7EC9">
        <w:t>e</w:t>
      </w:r>
      <w:r w:rsidRPr="008A7EC9">
        <w:t>ment déshonorée</w:t>
      </w:r>
      <w:r w:rsidR="00BF7D4A">
        <w:t xml:space="preserve">, </w:t>
      </w:r>
      <w:r w:rsidRPr="008A7EC9">
        <w:t>comme le reste du château</w:t>
      </w:r>
      <w:r w:rsidR="00BF7D4A">
        <w:t xml:space="preserve">, </w:t>
      </w:r>
      <w:r w:rsidRPr="008A7EC9">
        <w:t>par un luxe de motifs ornementaux dans le mode d</w:t>
      </w:r>
      <w:r w:rsidR="00BF7D4A">
        <w:t>’</w:t>
      </w:r>
      <w:r w:rsidRPr="008A7EC9">
        <w:t>Augsbourg</w:t>
      </w:r>
      <w:r w:rsidR="00BF7D4A">
        <w:t xml:space="preserve">. </w:t>
      </w:r>
      <w:r w:rsidRPr="008A7EC9">
        <w:t>Si le donjon est plaqué de mâchicoulis de fer-blanc</w:t>
      </w:r>
      <w:r w:rsidR="00BF7D4A">
        <w:t xml:space="preserve">, </w:t>
      </w:r>
      <w:r w:rsidRPr="008A7EC9">
        <w:t>le perron d</w:t>
      </w:r>
      <w:r w:rsidR="00BF7D4A">
        <w:t>’</w:t>
      </w:r>
      <w:r w:rsidRPr="008A7EC9">
        <w:t>entrée</w:t>
      </w:r>
      <w:r w:rsidR="00BF7D4A">
        <w:t xml:space="preserve">, </w:t>
      </w:r>
      <w:r w:rsidRPr="008A7EC9">
        <w:t>dont l</w:t>
      </w:r>
      <w:r w:rsidR="00BF7D4A">
        <w:t>’</w:t>
      </w:r>
      <w:r w:rsidRPr="008A7EC9">
        <w:t>escalier possède pourtant des rampes admirables</w:t>
      </w:r>
      <w:r w:rsidR="00BF7D4A">
        <w:t xml:space="preserve">, </w:t>
      </w:r>
      <w:r w:rsidRPr="008A7EC9">
        <w:t>est surmo</w:t>
      </w:r>
      <w:r w:rsidRPr="008A7EC9">
        <w:t>n</w:t>
      </w:r>
      <w:r w:rsidRPr="008A7EC9">
        <w:t>té d</w:t>
      </w:r>
      <w:r w:rsidR="00BF7D4A">
        <w:t>’</w:t>
      </w:r>
      <w:r w:rsidRPr="008A7EC9">
        <w:t>un fronton corinthien</w:t>
      </w:r>
      <w:r w:rsidR="00BF7D4A">
        <w:t>.</w:t>
      </w:r>
    </w:p>
    <w:p w14:paraId="13FD0915" w14:textId="77777777" w:rsidR="00BF7D4A" w:rsidRDefault="009D75A4" w:rsidP="009D75A4">
      <w:r w:rsidRPr="008A7EC9">
        <w:t xml:space="preserve">Le côté qui donne sur la </w:t>
      </w:r>
      <w:proofErr w:type="spellStart"/>
      <w:r w:rsidRPr="008A7EC9">
        <w:t>Melna</w:t>
      </w:r>
      <w:proofErr w:type="spellEnd"/>
      <w:r w:rsidRPr="008A7EC9">
        <w:t xml:space="preserve"> est moins abîmé</w:t>
      </w:r>
      <w:r w:rsidR="00BF7D4A">
        <w:t xml:space="preserve">. </w:t>
      </w:r>
      <w:r w:rsidRPr="008A7EC9">
        <w:t>Le gouffre l</w:t>
      </w:r>
      <w:r w:rsidR="00BF7D4A">
        <w:t>’</w:t>
      </w:r>
      <w:r w:rsidRPr="008A7EC9">
        <w:t>a préservé</w:t>
      </w:r>
      <w:r w:rsidR="00BF7D4A">
        <w:t xml:space="preserve">, </w:t>
      </w:r>
      <w:r w:rsidRPr="008A7EC9">
        <w:t>je pense</w:t>
      </w:r>
      <w:r w:rsidR="00BF7D4A">
        <w:t xml:space="preserve">, </w:t>
      </w:r>
      <w:r w:rsidRPr="008A7EC9">
        <w:t xml:space="preserve">et les artistes en </w:t>
      </w:r>
      <w:proofErr w:type="spellStart"/>
      <w:r w:rsidRPr="008A7EC9">
        <w:t>carton pâte</w:t>
      </w:r>
      <w:proofErr w:type="spellEnd"/>
      <w:r w:rsidRPr="008A7EC9">
        <w:t xml:space="preserve"> ont sans do</w:t>
      </w:r>
      <w:r w:rsidRPr="008A7EC9">
        <w:t>u</w:t>
      </w:r>
      <w:r w:rsidRPr="008A7EC9">
        <w:t>te regardé à deux fois avant d</w:t>
      </w:r>
      <w:r w:rsidR="00BF7D4A">
        <w:t>’</w:t>
      </w:r>
      <w:r w:rsidRPr="008A7EC9">
        <w:t>y venir coller leurs embelliss</w:t>
      </w:r>
      <w:r w:rsidRPr="008A7EC9">
        <w:t>e</w:t>
      </w:r>
      <w:r w:rsidRPr="008A7EC9">
        <w:t>ments</w:t>
      </w:r>
      <w:r w:rsidR="00BF7D4A">
        <w:t xml:space="preserve">. </w:t>
      </w:r>
      <w:r w:rsidRPr="008A7EC9">
        <w:t>Le lierre les a remplacés</w:t>
      </w:r>
      <w:r w:rsidR="00BF7D4A">
        <w:t xml:space="preserve">, </w:t>
      </w:r>
      <w:r w:rsidRPr="008A7EC9">
        <w:t>ainsi que les énormes hêtres</w:t>
      </w:r>
      <w:r w:rsidR="00BF7D4A">
        <w:t xml:space="preserve">, </w:t>
      </w:r>
      <w:r w:rsidRPr="008A7EC9">
        <w:t>poussés au bord de la rivière</w:t>
      </w:r>
      <w:r w:rsidR="00BF7D4A">
        <w:t xml:space="preserve">, </w:t>
      </w:r>
      <w:r w:rsidRPr="008A7EC9">
        <w:t>et qui balancent leurs masses sombres sous les grandes fenêtres lancéolées</w:t>
      </w:r>
      <w:r w:rsidR="00BF7D4A">
        <w:t>.</w:t>
      </w:r>
    </w:p>
    <w:p w14:paraId="068125A5" w14:textId="77777777" w:rsidR="00BF7D4A" w:rsidRDefault="009D75A4" w:rsidP="009D75A4">
      <w:r w:rsidRPr="008A7EC9">
        <w:lastRenderedPageBreak/>
        <w:t>Je n</w:t>
      </w:r>
      <w:r w:rsidR="00BF7D4A">
        <w:t>’</w:t>
      </w:r>
      <w:r w:rsidRPr="008A7EC9">
        <w:t>ai pas besoin de vous décrire le palais</w:t>
      </w:r>
      <w:r w:rsidR="00BF7D4A">
        <w:t xml:space="preserve"> : </w:t>
      </w:r>
      <w:r w:rsidRPr="008A7EC9">
        <w:t>Versailles étr</w:t>
      </w:r>
      <w:r w:rsidRPr="008A7EC9">
        <w:t>i</w:t>
      </w:r>
      <w:r w:rsidRPr="008A7EC9">
        <w:t>qué</w:t>
      </w:r>
      <w:r w:rsidR="00BF7D4A">
        <w:t xml:space="preserve">, </w:t>
      </w:r>
      <w:r w:rsidRPr="008A7EC9">
        <w:t>Versailles avec vingt-cinq fenêtres de façade au lieu de qu</w:t>
      </w:r>
      <w:r w:rsidRPr="008A7EC9">
        <w:t>a</w:t>
      </w:r>
      <w:r w:rsidRPr="008A7EC9">
        <w:t>tre-vingt-neuf</w:t>
      </w:r>
      <w:r w:rsidR="00BF7D4A">
        <w:t xml:space="preserve">, </w:t>
      </w:r>
      <w:r w:rsidRPr="008A7EC9">
        <w:t>mais Versailles assez bien imité</w:t>
      </w:r>
      <w:r w:rsidR="00BF7D4A">
        <w:t xml:space="preserve">, </w:t>
      </w:r>
      <w:r w:rsidRPr="008A7EC9">
        <w:t>somme toute</w:t>
      </w:r>
      <w:r w:rsidR="00BF7D4A">
        <w:t xml:space="preserve">, </w:t>
      </w:r>
      <w:r w:rsidRPr="008A7EC9">
        <w:t>une copie encore majestueuse de la majesté</w:t>
      </w:r>
      <w:r w:rsidR="00BF7D4A">
        <w:t>.</w:t>
      </w:r>
    </w:p>
    <w:p w14:paraId="178B9EAA" w14:textId="77777777" w:rsidR="00BF7D4A" w:rsidRDefault="009D75A4" w:rsidP="009D75A4">
      <w:r w:rsidRPr="008A7EC9">
        <w:t>Le parc français</w:t>
      </w:r>
      <w:r w:rsidR="00BF7D4A">
        <w:t xml:space="preserve">, </w:t>
      </w:r>
      <w:r w:rsidRPr="008A7EC9">
        <w:t>sous ce ciel hanovrien</w:t>
      </w:r>
      <w:r w:rsidR="00BF7D4A">
        <w:t xml:space="preserve">, </w:t>
      </w:r>
      <w:r w:rsidRPr="008A7EC9">
        <w:t>parle malgré tout à l</w:t>
      </w:r>
      <w:r w:rsidR="00BF7D4A">
        <w:t>’</w:t>
      </w:r>
      <w:r w:rsidRPr="008A7EC9">
        <w:t>âme</w:t>
      </w:r>
      <w:r w:rsidR="00BF7D4A">
        <w:t xml:space="preserve">. </w:t>
      </w:r>
      <w:r w:rsidRPr="008A7EC9">
        <w:t>Les seigneurs du lieu y ont visiblement appliqué tous leurs soins</w:t>
      </w:r>
      <w:r w:rsidR="00BF7D4A">
        <w:t xml:space="preserve">. </w:t>
      </w:r>
      <w:r w:rsidRPr="008A7EC9">
        <w:t>La discipline allemande a fait merveille</w:t>
      </w:r>
      <w:r w:rsidR="00BF7D4A">
        <w:t xml:space="preserve">. </w:t>
      </w:r>
      <w:r w:rsidRPr="008A7EC9">
        <w:t>Tout est droit et lisse</w:t>
      </w:r>
      <w:r w:rsidR="00BF7D4A">
        <w:t xml:space="preserve">. </w:t>
      </w:r>
      <w:r w:rsidRPr="008A7EC9">
        <w:t>Un tapis vert impeccable conduit au bassin de Pe</w:t>
      </w:r>
      <w:r w:rsidRPr="008A7EC9">
        <w:t>r</w:t>
      </w:r>
      <w:r w:rsidRPr="008A7EC9">
        <w:t>séphone</w:t>
      </w:r>
      <w:r w:rsidR="00BF7D4A">
        <w:t xml:space="preserve">, </w:t>
      </w:r>
      <w:r w:rsidRPr="008A7EC9">
        <w:t>un assez bon morceau d</w:t>
      </w:r>
      <w:r w:rsidR="00BF7D4A">
        <w:t>’</w:t>
      </w:r>
      <w:r w:rsidRPr="008A7EC9">
        <w:t>Ernout</w:t>
      </w:r>
      <w:r w:rsidR="00BF7D4A">
        <w:t xml:space="preserve">, </w:t>
      </w:r>
      <w:r w:rsidRPr="008A7EC9">
        <w:t>assez bon élève lui-même de Coysevox</w:t>
      </w:r>
      <w:r w:rsidR="00BF7D4A">
        <w:t xml:space="preserve">. </w:t>
      </w:r>
      <w:r w:rsidRPr="008A7EC9">
        <w:t>On a d</w:t>
      </w:r>
      <w:r w:rsidR="00BF7D4A">
        <w:t>’</w:t>
      </w:r>
      <w:r w:rsidRPr="008A7EC9">
        <w:t>ailleurs le secret de cette noblesse générale dès qu</w:t>
      </w:r>
      <w:r w:rsidR="00BF7D4A">
        <w:t>’</w:t>
      </w:r>
      <w:r w:rsidRPr="008A7EC9">
        <w:t>on sait que le plan de ce jardin est dû à La Qui</w:t>
      </w:r>
      <w:r w:rsidRPr="008A7EC9">
        <w:t>n</w:t>
      </w:r>
      <w:r w:rsidRPr="008A7EC9">
        <w:t>tinie</w:t>
      </w:r>
      <w:r w:rsidR="00BF7D4A">
        <w:t xml:space="preserve">, </w:t>
      </w:r>
      <w:r w:rsidRPr="008A7EC9">
        <w:t>qui envoya pour l</w:t>
      </w:r>
      <w:r w:rsidR="00BF7D4A">
        <w:t>’</w:t>
      </w:r>
      <w:r w:rsidRPr="008A7EC9">
        <w:t>exécuter son meilleur ouvrier</w:t>
      </w:r>
      <w:r w:rsidR="00BF7D4A">
        <w:t>.</w:t>
      </w:r>
    </w:p>
    <w:p w14:paraId="140140D1" w14:textId="77777777" w:rsidR="00BF7D4A" w:rsidRDefault="009D75A4" w:rsidP="009D75A4">
      <w:r w:rsidRPr="008A7EC9">
        <w:t>Si le grand-duc Georges-Guillaume</w:t>
      </w:r>
      <w:r w:rsidR="00BF7D4A">
        <w:t xml:space="preserve">, </w:t>
      </w:r>
      <w:r w:rsidRPr="008A7EC9">
        <w:t>pensionné par le roi de France</w:t>
      </w:r>
      <w:r w:rsidR="00BF7D4A">
        <w:t xml:space="preserve">, </w:t>
      </w:r>
      <w:r w:rsidRPr="008A7EC9">
        <w:t xml:space="preserve">fut un grand admirateur de </w:t>
      </w:r>
      <w:r w:rsidR="00BF7D4A" w:rsidRPr="008A7EC9">
        <w:t>Louis</w:t>
      </w:r>
      <w:r w:rsidR="00BF7D4A">
        <w:t> </w:t>
      </w:r>
      <w:r w:rsidR="00BF7D4A" w:rsidRPr="008A7EC9">
        <w:t>XIV</w:t>
      </w:r>
      <w:r w:rsidR="00BF7D4A">
        <w:t xml:space="preserve">, </w:t>
      </w:r>
      <w:r w:rsidRPr="008A7EC9">
        <w:t>son petit-fils Frédéric reste un des plus beaux produits du despotisme éclairé</w:t>
      </w:r>
      <w:r w:rsidR="00BF7D4A">
        <w:t xml:space="preserve">. </w:t>
      </w:r>
      <w:r w:rsidRPr="008A7EC9">
        <w:t>Il reçut Voltaire à son passage</w:t>
      </w:r>
      <w:r w:rsidR="00BF7D4A">
        <w:t xml:space="preserve">, </w:t>
      </w:r>
      <w:r w:rsidR="0038275D">
        <w:t>et connut Rousseau chez Grimm</w:t>
      </w:r>
      <w:r w:rsidR="00BF7D4A">
        <w:t>.</w:t>
      </w:r>
    </w:p>
    <w:p w14:paraId="676BEB8C" w14:textId="77777777" w:rsidR="00BF7D4A" w:rsidRDefault="009D75A4" w:rsidP="009D75A4">
      <w:pPr>
        <w:numPr>
          <w:ins w:id="5" w:author="daniel sunder" w:date="2013-01-16T17:36:00Z"/>
        </w:numPr>
      </w:pPr>
      <w:r w:rsidRPr="008A7EC9">
        <w:t>C</w:t>
      </w:r>
      <w:r w:rsidR="00BF7D4A">
        <w:t>’</w:t>
      </w:r>
      <w:r w:rsidRPr="008A7EC9">
        <w:t>est à lui que l</w:t>
      </w:r>
      <w:r w:rsidR="00BF7D4A">
        <w:t>’</w:t>
      </w:r>
      <w:r w:rsidRPr="008A7EC9">
        <w:t>on doit les jardins à l</w:t>
      </w:r>
      <w:r w:rsidR="00BF7D4A">
        <w:t>’</w:t>
      </w:r>
      <w:r w:rsidRPr="008A7EC9">
        <w:t xml:space="preserve">anglaise qui entourent le parc français élevé par son grand-père et descendent en des lacis non dénués de pittoresque vers la </w:t>
      </w:r>
      <w:proofErr w:type="spellStart"/>
      <w:r w:rsidRPr="008A7EC9">
        <w:t>Melna</w:t>
      </w:r>
      <w:proofErr w:type="spellEnd"/>
      <w:r w:rsidR="00BF7D4A">
        <w:t xml:space="preserve">. </w:t>
      </w:r>
      <w:r w:rsidRPr="008A7EC9">
        <w:t>La claire et bo</w:t>
      </w:r>
      <w:r w:rsidRPr="008A7EC9">
        <w:t>n</w:t>
      </w:r>
      <w:r w:rsidRPr="008A7EC9">
        <w:t>di</w:t>
      </w:r>
      <w:r w:rsidRPr="008A7EC9">
        <w:t>s</w:t>
      </w:r>
      <w:r w:rsidRPr="008A7EC9">
        <w:t xml:space="preserve">sante rivière est traversée par un pont de bois qui a gardé le nom de pont de la </w:t>
      </w:r>
      <w:proofErr w:type="spellStart"/>
      <w:r w:rsidRPr="008A7EC9">
        <w:t>Meilleraie</w:t>
      </w:r>
      <w:proofErr w:type="spellEnd"/>
      <w:r w:rsidR="00BF7D4A">
        <w:t xml:space="preserve">, </w:t>
      </w:r>
      <w:r w:rsidRPr="008A7EC9">
        <w:t>assez large pour y laisser passer les cavalcades qui s</w:t>
      </w:r>
      <w:r w:rsidR="00BF7D4A">
        <w:t>’</w:t>
      </w:r>
      <w:r w:rsidRPr="008A7EC9">
        <w:t>en vont chasser dans la splendide forêt du château</w:t>
      </w:r>
      <w:r w:rsidR="00BF7D4A">
        <w:t xml:space="preserve">, </w:t>
      </w:r>
      <w:r w:rsidRPr="008A7EC9">
        <w:t>l</w:t>
      </w:r>
      <w:r w:rsidR="00BF7D4A">
        <w:t>’</w:t>
      </w:r>
      <w:proofErr w:type="spellStart"/>
      <w:r w:rsidRPr="008A7EC9">
        <w:t>Heerenwald</w:t>
      </w:r>
      <w:proofErr w:type="spellEnd"/>
      <w:r w:rsidR="00BF7D4A">
        <w:t xml:space="preserve">, </w:t>
      </w:r>
      <w:r w:rsidRPr="008A7EC9">
        <w:t>dont on voit</w:t>
      </w:r>
      <w:r w:rsidR="00BF7D4A">
        <w:t xml:space="preserve">, </w:t>
      </w:r>
      <w:r w:rsidRPr="008A7EC9">
        <w:t>des terrasses</w:t>
      </w:r>
      <w:r w:rsidR="00BF7D4A">
        <w:t xml:space="preserve">, </w:t>
      </w:r>
      <w:r w:rsidRPr="008A7EC9">
        <w:t>les fronda</w:t>
      </w:r>
      <w:r w:rsidRPr="008A7EC9">
        <w:t>i</w:t>
      </w:r>
      <w:r w:rsidRPr="008A7EC9">
        <w:t>sons onduler à l</w:t>
      </w:r>
      <w:r w:rsidR="00BF7D4A">
        <w:t>’</w:t>
      </w:r>
      <w:r w:rsidRPr="008A7EC9">
        <w:t>infini</w:t>
      </w:r>
      <w:r w:rsidR="00BF7D4A">
        <w:t>.</w:t>
      </w:r>
    </w:p>
    <w:p w14:paraId="6569DCBC" w14:textId="0F205BBC" w:rsidR="009D75A4" w:rsidRPr="008A7EC9" w:rsidRDefault="009D75A4" w:rsidP="00BF7D4A">
      <w:pPr>
        <w:pStyle w:val="Titre2"/>
      </w:pPr>
      <w:bookmarkStart w:id="6" w:name="_Toc197357329"/>
      <w:r w:rsidRPr="008A7EC9">
        <w:lastRenderedPageBreak/>
        <w:t>§ 2</w:t>
      </w:r>
      <w:r w:rsidR="00BF7D4A">
        <w:t xml:space="preserve">. – </w:t>
      </w:r>
      <w:r w:rsidRPr="008A7EC9">
        <w:t>DE MON APPARTEMENT</w:t>
      </w:r>
      <w:bookmarkEnd w:id="6"/>
    </w:p>
    <w:p w14:paraId="47082D55" w14:textId="77777777" w:rsidR="00BF7D4A" w:rsidRDefault="009D75A4" w:rsidP="009D75A4">
      <w:r w:rsidRPr="008A7EC9">
        <w:t>Deux grandes pièces boisées</w:t>
      </w:r>
      <w:r w:rsidR="00BF7D4A">
        <w:t xml:space="preserve">, </w:t>
      </w:r>
      <w:r w:rsidRPr="008A7EC9">
        <w:t>au premier étage</w:t>
      </w:r>
      <w:r w:rsidR="00BF7D4A">
        <w:t xml:space="preserve">, </w:t>
      </w:r>
      <w:r w:rsidRPr="008A7EC9">
        <w:t>dans la pa</w:t>
      </w:r>
      <w:r w:rsidRPr="008A7EC9">
        <w:t>r</w:t>
      </w:r>
      <w:r w:rsidRPr="008A7EC9">
        <w:t>tie nord du château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est-à-dire celle qui est opposée à la place</w:t>
      </w:r>
      <w:r w:rsidR="00BF7D4A">
        <w:t>.</w:t>
      </w:r>
    </w:p>
    <w:p w14:paraId="21D7D1F5" w14:textId="77777777" w:rsidR="00BF7D4A" w:rsidRDefault="009D75A4" w:rsidP="009D75A4">
      <w:r w:rsidRPr="008A7EC9">
        <w:t>Une des deux chambres</w:t>
      </w:r>
      <w:r w:rsidR="00BF7D4A">
        <w:t xml:space="preserve">, </w:t>
      </w:r>
      <w:r w:rsidRPr="008A7EC9">
        <w:t>celle où je travaille</w:t>
      </w:r>
      <w:r w:rsidR="00BF7D4A">
        <w:t xml:space="preserve">, </w:t>
      </w:r>
      <w:r w:rsidRPr="008A7EC9">
        <w:t>donne sur la terrasse</w:t>
      </w:r>
      <w:r w:rsidR="00BF7D4A">
        <w:t xml:space="preserve">. </w:t>
      </w:r>
      <w:r w:rsidRPr="008A7EC9">
        <w:t>Par la fenêtre ouverte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aperçois la mer noire des a</w:t>
      </w:r>
      <w:r w:rsidRPr="008A7EC9">
        <w:t>r</w:t>
      </w:r>
      <w:r w:rsidRPr="008A7EC9">
        <w:t>bres sous le ciel jaune</w:t>
      </w:r>
      <w:r w:rsidR="00BF7D4A">
        <w:t xml:space="preserve">. </w:t>
      </w:r>
      <w:r w:rsidRPr="008A7EC9">
        <w:t>Un calme immense</w:t>
      </w:r>
      <w:r w:rsidR="00BF7D4A">
        <w:t>.</w:t>
      </w:r>
    </w:p>
    <w:p w14:paraId="2AAE22EA" w14:textId="49B5E2DD" w:rsidR="00BF7D4A" w:rsidRDefault="009D75A4" w:rsidP="009D75A4">
      <w:r w:rsidRPr="008A7EC9">
        <w:t>L</w:t>
      </w:r>
      <w:r w:rsidR="00BF7D4A">
        <w:t>’</w:t>
      </w:r>
      <w:r w:rsidRPr="008A7EC9">
        <w:t>autre</w:t>
      </w:r>
      <w:r w:rsidR="00BF7D4A">
        <w:t xml:space="preserve">, </w:t>
      </w:r>
      <w:r w:rsidRPr="008A7EC9">
        <w:t>plus gaie</w:t>
      </w:r>
      <w:r w:rsidR="00BF7D4A">
        <w:t xml:space="preserve">, </w:t>
      </w:r>
      <w:r w:rsidRPr="008A7EC9">
        <w:t xml:space="preserve">a ses deux fenêtres qui donnent sur le ravin où mugit la </w:t>
      </w:r>
      <w:proofErr w:type="spellStart"/>
      <w:r w:rsidRPr="008A7EC9">
        <w:t>Melna</w:t>
      </w:r>
      <w:proofErr w:type="spellEnd"/>
      <w:r w:rsidR="00BF7D4A">
        <w:t xml:space="preserve">, </w:t>
      </w:r>
      <w:r w:rsidRPr="008A7EC9">
        <w:t xml:space="preserve">mais </w:t>
      </w:r>
      <w:proofErr w:type="spellStart"/>
      <w:r w:rsidRPr="008A7EC9">
        <w:t>par delà</w:t>
      </w:r>
      <w:proofErr w:type="spellEnd"/>
      <w:r w:rsidR="00BF7D4A">
        <w:t xml:space="preserve">, </w:t>
      </w:r>
      <w:r w:rsidRPr="008A7EC9">
        <w:t xml:space="preserve">voici le </w:t>
      </w:r>
      <w:proofErr w:type="spellStart"/>
      <w:r w:rsidRPr="008A7EC9">
        <w:t>K</w:t>
      </w:r>
      <w:r w:rsidR="00BF7D4A">
        <w:t>œ</w:t>
      </w:r>
      <w:r w:rsidRPr="008A7EC9">
        <w:t>nigsplatz</w:t>
      </w:r>
      <w:proofErr w:type="spellEnd"/>
      <w:r w:rsidR="00BF7D4A">
        <w:t xml:space="preserve">, </w:t>
      </w:r>
      <w:r w:rsidRPr="008A7EC9">
        <w:t>la caserne du 18</w:t>
      </w:r>
      <w:r w:rsidR="00BF7D4A" w:rsidRPr="008A7EC9">
        <w:t>2</w:t>
      </w:r>
      <w:r w:rsidR="00BF7D4A" w:rsidRPr="00BF7D4A">
        <w:rPr>
          <w:vertAlign w:val="superscript"/>
        </w:rPr>
        <w:t>e</w:t>
      </w:r>
      <w:r w:rsidRPr="008A7EC9">
        <w:t xml:space="preserve"> d</w:t>
      </w:r>
      <w:r w:rsidR="00BF7D4A">
        <w:t>’</w:t>
      </w:r>
      <w:r w:rsidRPr="008A7EC9">
        <w:t>infanterie</w:t>
      </w:r>
      <w:r w:rsidR="00BF7D4A">
        <w:t xml:space="preserve">, </w:t>
      </w:r>
      <w:r w:rsidRPr="008A7EC9">
        <w:t>la cathédrale</w:t>
      </w:r>
      <w:r w:rsidR="00BF7D4A">
        <w:t xml:space="preserve">, </w:t>
      </w:r>
      <w:r w:rsidRPr="008A7EC9">
        <w:t>violemment coloriée</w:t>
      </w:r>
      <w:r w:rsidR="00BF7D4A">
        <w:t xml:space="preserve">. </w:t>
      </w:r>
      <w:r w:rsidRPr="008A7EC9">
        <w:t>Un flocon blanc roule sur deux parallèles bleues</w:t>
      </w:r>
      <w:r w:rsidR="00BF7D4A">
        <w:t xml:space="preserve"> : </w:t>
      </w:r>
      <w:r w:rsidRPr="008A7EC9">
        <w:t>le train de Hanovre qui m</w:t>
      </w:r>
      <w:r w:rsidR="00BF7D4A">
        <w:t>’</w:t>
      </w:r>
      <w:r w:rsidRPr="008A7EC9">
        <w:t>a amené</w:t>
      </w:r>
      <w:r w:rsidR="00BF7D4A">
        <w:t>.</w:t>
      </w:r>
    </w:p>
    <w:p w14:paraId="06581F33" w14:textId="77777777" w:rsidR="00BF7D4A" w:rsidRDefault="009D75A4" w:rsidP="009D75A4">
      <w:r w:rsidRPr="008A7EC9">
        <w:t>Je bénis la décision qui m</w:t>
      </w:r>
      <w:r w:rsidR="00BF7D4A">
        <w:t>’</w:t>
      </w:r>
      <w:r w:rsidRPr="008A7EC9">
        <w:t>a logé dans ce corps de bâtiment</w:t>
      </w:r>
      <w:r w:rsidR="00BF7D4A">
        <w:t xml:space="preserve">. </w:t>
      </w:r>
      <w:r w:rsidRPr="008A7EC9">
        <w:t>Une gigantesque cheminée</w:t>
      </w:r>
      <w:r w:rsidR="00BF7D4A">
        <w:t xml:space="preserve">, </w:t>
      </w:r>
      <w:r w:rsidRPr="008A7EC9">
        <w:t>de curieuses ferronneries</w:t>
      </w:r>
      <w:r w:rsidR="00BF7D4A">
        <w:t xml:space="preserve"> ; </w:t>
      </w:r>
      <w:r w:rsidRPr="008A7EC9">
        <w:t>tout cela date du temps où le goût allemand n</w:t>
      </w:r>
      <w:r w:rsidR="00BF7D4A">
        <w:t>’</w:t>
      </w:r>
      <w:r w:rsidRPr="008A7EC9">
        <w:t>était pas encore irrémédi</w:t>
      </w:r>
      <w:r w:rsidRPr="008A7EC9">
        <w:t>a</w:t>
      </w:r>
      <w:r w:rsidRPr="008A7EC9">
        <w:t>blement compromis</w:t>
      </w:r>
      <w:r w:rsidR="00BF7D4A">
        <w:t>.</w:t>
      </w:r>
    </w:p>
    <w:p w14:paraId="229CBB24" w14:textId="6342E6E6" w:rsidR="00BF7D4A" w:rsidRDefault="009D75A4" w:rsidP="009D75A4">
      <w:r w:rsidRPr="008A7EC9">
        <w:t>Je suis tout au bout du château</w:t>
      </w:r>
      <w:r w:rsidR="00BF7D4A">
        <w:t xml:space="preserve">, </w:t>
      </w:r>
      <w:r w:rsidRPr="008A7EC9">
        <w:t>juste au-dessus de la salle dite des armures</w:t>
      </w:r>
      <w:r w:rsidR="00BF7D4A">
        <w:t xml:space="preserve">. </w:t>
      </w:r>
      <w:r w:rsidRPr="008A7EC9">
        <w:t>Cette salle</w:t>
      </w:r>
      <w:r w:rsidR="00BF7D4A">
        <w:t xml:space="preserve">, </w:t>
      </w:r>
      <w:r w:rsidRPr="008A7EC9">
        <w:t>la plus curieuse</w:t>
      </w:r>
      <w:r w:rsidR="00BF7D4A">
        <w:t xml:space="preserve">, </w:t>
      </w:r>
      <w:r w:rsidRPr="008A7EC9">
        <w:t>est aujourd</w:t>
      </w:r>
      <w:r w:rsidR="00BF7D4A">
        <w:t>’</w:t>
      </w:r>
      <w:r w:rsidRPr="008A7EC9">
        <w:t>hui à peu près désaffectée</w:t>
      </w:r>
      <w:r w:rsidR="00BF7D4A">
        <w:t xml:space="preserve">. </w:t>
      </w:r>
      <w:r w:rsidRPr="008A7EC9">
        <w:t>On lui a retiré les belles armures des grands burgraves éponymes</w:t>
      </w:r>
      <w:r w:rsidR="00BF7D4A">
        <w:t xml:space="preserve">, </w:t>
      </w:r>
      <w:r w:rsidRPr="008A7EC9">
        <w:t xml:space="preserve">celle de </w:t>
      </w:r>
      <w:r w:rsidR="00BF7D4A">
        <w:t>Goe</w:t>
      </w:r>
      <w:r w:rsidRPr="008A7EC9">
        <w:t xml:space="preserve">tz de </w:t>
      </w:r>
      <w:proofErr w:type="spellStart"/>
      <w:r w:rsidRPr="008A7EC9">
        <w:t>Vertheidigen-Lautenbourg</w:t>
      </w:r>
      <w:proofErr w:type="spellEnd"/>
      <w:r w:rsidR="00BF7D4A">
        <w:t xml:space="preserve">, </w:t>
      </w:r>
      <w:r w:rsidRPr="008A7EC9">
        <w:t>qui fut le bras droit d</w:t>
      </w:r>
      <w:r w:rsidR="00BF7D4A">
        <w:t>’</w:t>
      </w:r>
      <w:r w:rsidRPr="008A7EC9">
        <w:t>Albert l</w:t>
      </w:r>
      <w:r w:rsidR="00BF7D4A">
        <w:t>’</w:t>
      </w:r>
      <w:r w:rsidRPr="008A7EC9">
        <w:t>Ours</w:t>
      </w:r>
      <w:r w:rsidR="00BF7D4A">
        <w:t xml:space="preserve">, </w:t>
      </w:r>
      <w:r w:rsidRPr="008A7EC9">
        <w:t>celle de Mi</w:t>
      </w:r>
      <w:r w:rsidRPr="008A7EC9">
        <w:t>l</w:t>
      </w:r>
      <w:r w:rsidRPr="008A7EC9">
        <w:t xml:space="preserve">tiade </w:t>
      </w:r>
      <w:proofErr w:type="spellStart"/>
      <w:r w:rsidRPr="008A7EC9">
        <w:t>Bussmann</w:t>
      </w:r>
      <w:proofErr w:type="spellEnd"/>
      <w:r w:rsidR="00BF7D4A">
        <w:t xml:space="preserve">, </w:t>
      </w:r>
      <w:r w:rsidRPr="008A7EC9">
        <w:t>qui blessa Henri le Lion</w:t>
      </w:r>
      <w:r w:rsidR="00BF7D4A">
        <w:t xml:space="preserve">, </w:t>
      </w:r>
      <w:r w:rsidRPr="008A7EC9">
        <w:t xml:space="preserve">celle de </w:t>
      </w:r>
      <w:proofErr w:type="spellStart"/>
      <w:r w:rsidRPr="008A7EC9">
        <w:t>Cadwalla</w:t>
      </w:r>
      <w:proofErr w:type="spellEnd"/>
      <w:r w:rsidR="00BF7D4A">
        <w:t xml:space="preserve">, </w:t>
      </w:r>
      <w:r w:rsidRPr="008A7EC9">
        <w:t>nommé par Hugo</w:t>
      </w:r>
      <w:r w:rsidR="00BF7D4A">
        <w:t xml:space="preserve">, </w:t>
      </w:r>
      <w:r w:rsidRPr="008A7EC9">
        <w:t>dont le heaume porte encore la marque du terrible coup de massue qu</w:t>
      </w:r>
      <w:r w:rsidR="00BF7D4A">
        <w:t>’</w:t>
      </w:r>
      <w:r w:rsidRPr="008A7EC9">
        <w:t>y asséna</w:t>
      </w:r>
      <w:r w:rsidR="00BF7D4A">
        <w:t xml:space="preserve">, </w:t>
      </w:r>
      <w:r w:rsidRPr="008A7EC9">
        <w:t>à Bouvines</w:t>
      </w:r>
      <w:r w:rsidR="00BF7D4A">
        <w:t xml:space="preserve">, </w:t>
      </w:r>
      <w:r w:rsidRPr="008A7EC9">
        <w:t>le colossal Guillaume des Barres</w:t>
      </w:r>
      <w:r w:rsidR="00BF7D4A">
        <w:t>.</w:t>
      </w:r>
    </w:p>
    <w:p w14:paraId="5B023B3E" w14:textId="7DB1A1E5" w:rsidR="009D75A4" w:rsidRPr="008A7EC9" w:rsidRDefault="009D75A4" w:rsidP="00BF7D4A">
      <w:pPr>
        <w:pStyle w:val="Titre2"/>
      </w:pPr>
      <w:bookmarkStart w:id="7" w:name="_Toc197357330"/>
      <w:r w:rsidRPr="008A7EC9">
        <w:lastRenderedPageBreak/>
        <w:t>§ 3</w:t>
      </w:r>
      <w:r w:rsidR="00BF7D4A">
        <w:t xml:space="preserve">. – </w:t>
      </w:r>
      <w:r w:rsidRPr="008A7EC9">
        <w:t>DE LEURS ALTESSES</w:t>
      </w:r>
      <w:bookmarkEnd w:id="7"/>
    </w:p>
    <w:p w14:paraId="38E48C13" w14:textId="77777777" w:rsidR="00BF7D4A" w:rsidRDefault="009D75A4" w:rsidP="009D75A4">
      <w:r w:rsidRPr="008A7EC9">
        <w:t>Le grand-duc Frédéric-Auguste a ses appartements au premier étage du palais</w:t>
      </w:r>
      <w:r w:rsidR="00BF7D4A">
        <w:t xml:space="preserve">. </w:t>
      </w:r>
      <w:r w:rsidRPr="008A7EC9">
        <w:t>Sa chambre</w:t>
      </w:r>
      <w:r w:rsidR="00BF7D4A">
        <w:t xml:space="preserve">, </w:t>
      </w:r>
      <w:r w:rsidRPr="008A7EC9">
        <w:t xml:space="preserve">comme celle de </w:t>
      </w:r>
      <w:r w:rsidR="00BF7D4A" w:rsidRPr="008A7EC9">
        <w:t>Louis</w:t>
      </w:r>
      <w:r w:rsidR="00BF7D4A">
        <w:t> </w:t>
      </w:r>
      <w:r w:rsidR="00BF7D4A" w:rsidRPr="008A7EC9">
        <w:t>XIV</w:t>
      </w:r>
      <w:r w:rsidR="00BF7D4A">
        <w:t xml:space="preserve">, </w:t>
      </w:r>
      <w:r w:rsidRPr="008A7EC9">
        <w:t>est au milieu du corps de logis</w:t>
      </w:r>
      <w:r w:rsidR="00BF7D4A">
        <w:t xml:space="preserve">. </w:t>
      </w:r>
      <w:r w:rsidRPr="008A7EC9">
        <w:t>Son cabinet de travail est à dro</w:t>
      </w:r>
      <w:r w:rsidRPr="008A7EC9">
        <w:t>i</w:t>
      </w:r>
      <w:r w:rsidRPr="008A7EC9">
        <w:t>te</w:t>
      </w:r>
      <w:r w:rsidR="00BF7D4A">
        <w:t xml:space="preserve">, </w:t>
      </w:r>
      <w:r w:rsidRPr="008A7EC9">
        <w:t>en regardant le parc</w:t>
      </w:r>
      <w:r w:rsidR="00BF7D4A">
        <w:t>.</w:t>
      </w:r>
    </w:p>
    <w:p w14:paraId="1CACDC81" w14:textId="77777777" w:rsidR="00BF7D4A" w:rsidRDefault="009D75A4" w:rsidP="009D75A4">
      <w:r w:rsidRPr="008A7EC9">
        <w:t>C</w:t>
      </w:r>
      <w:r w:rsidR="00BF7D4A">
        <w:t>’</w:t>
      </w:r>
      <w:r w:rsidRPr="008A7EC9">
        <w:t>est là que Kessel m</w:t>
      </w:r>
      <w:r w:rsidR="00BF7D4A">
        <w:t>’</w:t>
      </w:r>
      <w:r w:rsidRPr="008A7EC9">
        <w:t>a amené</w:t>
      </w:r>
      <w:r w:rsidR="00BF7D4A">
        <w:t xml:space="preserve">, </w:t>
      </w:r>
      <w:r w:rsidRPr="008A7EC9">
        <w:t>le lendemain de mon arr</w:t>
      </w:r>
      <w:r w:rsidRPr="008A7EC9">
        <w:t>i</w:t>
      </w:r>
      <w:r w:rsidRPr="008A7EC9">
        <w:t>vée</w:t>
      </w:r>
      <w:r w:rsidR="00BF7D4A">
        <w:t xml:space="preserve">, </w:t>
      </w:r>
      <w:r w:rsidRPr="008A7EC9">
        <w:t>à dix heures du matin</w:t>
      </w:r>
      <w:r w:rsidR="00BF7D4A">
        <w:t>.</w:t>
      </w:r>
    </w:p>
    <w:p w14:paraId="7D8D19B6" w14:textId="77777777" w:rsidR="00BF7D4A" w:rsidRDefault="009D75A4" w:rsidP="009D75A4">
      <w:r w:rsidRPr="008A7EC9">
        <w:t xml:space="preserve">Le grand-duc travaillait devant un bureau </w:t>
      </w:r>
      <w:r w:rsidR="00BF7D4A" w:rsidRPr="008A7EC9">
        <w:t>Louis</w:t>
      </w:r>
      <w:r w:rsidR="00BF7D4A">
        <w:t> </w:t>
      </w:r>
      <w:r w:rsidR="00BF7D4A" w:rsidRPr="008A7EC9">
        <w:t>XV</w:t>
      </w:r>
      <w:r w:rsidR="00BF7D4A">
        <w:t xml:space="preserve">, </w:t>
      </w:r>
      <w:r w:rsidRPr="008A7EC9">
        <w:t>très simple</w:t>
      </w:r>
      <w:r w:rsidR="00BF7D4A">
        <w:t>.</w:t>
      </w:r>
    </w:p>
    <w:p w14:paraId="5B7B7204" w14:textId="77777777" w:rsidR="00BF7D4A" w:rsidRDefault="009D75A4" w:rsidP="009D75A4">
      <w:r w:rsidRPr="008A7EC9">
        <w:t>Il s</w:t>
      </w:r>
      <w:r w:rsidR="00BF7D4A">
        <w:t>’</w:t>
      </w:r>
      <w:r w:rsidRPr="008A7EC9">
        <w:t>est levé et m</w:t>
      </w:r>
      <w:r w:rsidR="00BF7D4A">
        <w:t>’</w:t>
      </w:r>
      <w:r w:rsidRPr="008A7EC9">
        <w:t>a tendu la main</w:t>
      </w:r>
      <w:r w:rsidR="00BF7D4A">
        <w:t>.</w:t>
      </w:r>
    </w:p>
    <w:p w14:paraId="77144A86" w14:textId="6FFA3DE1" w:rsidR="00BF7D4A" w:rsidRDefault="00BF7D4A" w:rsidP="009D75A4">
      <w:r>
        <w:t>— 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je n</w:t>
      </w:r>
      <w:r>
        <w:t>’</w:t>
      </w:r>
      <w:r w:rsidR="009D75A4" w:rsidRPr="008A7EC9">
        <w:t xml:space="preserve">ai pas besoin de vous dire le bien que contient de vous la lettre de </w:t>
      </w:r>
      <w:r>
        <w:t>M. de </w:t>
      </w:r>
      <w:r w:rsidR="009D75A4" w:rsidRPr="008A7EC9">
        <w:t>Marçais</w:t>
      </w:r>
      <w:r>
        <w:t xml:space="preserve">. </w:t>
      </w:r>
      <w:r w:rsidR="009D75A4" w:rsidRPr="008A7EC9">
        <w:t>Je sais que c</w:t>
      </w:r>
      <w:r>
        <w:t>’</w:t>
      </w:r>
      <w:r w:rsidR="009D75A4" w:rsidRPr="008A7EC9">
        <w:t>est le Ministre des Affaires Étrangères de France qui vous a désigné à son choix éclairé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aurais tort de ne pas me déclarer plein</w:t>
      </w:r>
      <w:r w:rsidR="009D75A4" w:rsidRPr="008A7EC9">
        <w:t>e</w:t>
      </w:r>
      <w:r w:rsidR="009D75A4" w:rsidRPr="008A7EC9">
        <w:t>ment satisfait de telles références</w:t>
      </w:r>
      <w:r>
        <w:t xml:space="preserve">. </w:t>
      </w:r>
      <w:r w:rsidR="009D75A4" w:rsidRPr="008A7EC9">
        <w:t xml:space="preserve">Je souhaite simplement que vous trouviez à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un peu du plaisir que nous avons à vous y accueillir</w:t>
      </w:r>
      <w:r>
        <w:t>.</w:t>
      </w:r>
    </w:p>
    <w:p w14:paraId="0A9C1D3D" w14:textId="77777777" w:rsidR="00BF7D4A" w:rsidRDefault="009D75A4" w:rsidP="009D75A4">
      <w:r w:rsidRPr="008A7EC9">
        <w:t>Le grand-duc est de taille élevée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un an plus jeune seul</w:t>
      </w:r>
      <w:r w:rsidRPr="008A7EC9">
        <w:t>e</w:t>
      </w:r>
      <w:r w:rsidRPr="008A7EC9">
        <w:t>ment que son frère aîné</w:t>
      </w:r>
      <w:r w:rsidR="00BF7D4A">
        <w:t xml:space="preserve">, </w:t>
      </w:r>
      <w:r w:rsidRPr="008A7EC9">
        <w:t>feu le grand-duc Rodolphe</w:t>
      </w:r>
      <w:r w:rsidR="00BF7D4A">
        <w:t xml:space="preserve">. </w:t>
      </w:r>
      <w:r w:rsidRPr="008A7EC9">
        <w:t>Né en 1868</w:t>
      </w:r>
      <w:r w:rsidR="00BF7D4A">
        <w:t xml:space="preserve">, </w:t>
      </w:r>
      <w:r w:rsidRPr="008A7EC9">
        <w:t>il a donc aujourd</w:t>
      </w:r>
      <w:r w:rsidR="00BF7D4A">
        <w:t>’</w:t>
      </w:r>
      <w:r w:rsidRPr="008A7EC9">
        <w:t>hui quarante-cinq ans</w:t>
      </w:r>
      <w:r w:rsidR="00BF7D4A">
        <w:t xml:space="preserve">. </w:t>
      </w:r>
      <w:r w:rsidRPr="008A7EC9">
        <w:t>Blond</w:t>
      </w:r>
      <w:r w:rsidR="00BF7D4A">
        <w:t xml:space="preserve">, </w:t>
      </w:r>
      <w:r w:rsidRPr="008A7EC9">
        <w:t>un peu chauve</w:t>
      </w:r>
      <w:r w:rsidR="00BF7D4A">
        <w:t xml:space="preserve">, </w:t>
      </w:r>
      <w:r w:rsidRPr="008A7EC9">
        <w:t>entièrement rasé</w:t>
      </w:r>
      <w:r w:rsidR="00BF7D4A">
        <w:t xml:space="preserve">, </w:t>
      </w:r>
      <w:r w:rsidRPr="008A7EC9">
        <w:t>il a un œil bleu qu</w:t>
      </w:r>
      <w:r w:rsidR="00BF7D4A">
        <w:t>’</w:t>
      </w:r>
      <w:r w:rsidRPr="008A7EC9">
        <w:t>il laisse d</w:t>
      </w:r>
      <w:r w:rsidR="00BF7D4A">
        <w:t>’</w:t>
      </w:r>
      <w:r w:rsidRPr="008A7EC9">
        <w:t>abord p</w:t>
      </w:r>
      <w:r w:rsidRPr="008A7EC9">
        <w:t>e</w:t>
      </w:r>
      <w:r w:rsidRPr="008A7EC9">
        <w:t>ser sur vous</w:t>
      </w:r>
      <w:r w:rsidR="00BF7D4A">
        <w:t xml:space="preserve">, </w:t>
      </w:r>
      <w:r w:rsidRPr="008A7EC9">
        <w:t>puis qui devient vague</w:t>
      </w:r>
      <w:r w:rsidR="00BF7D4A">
        <w:t xml:space="preserve">. </w:t>
      </w:r>
      <w:r w:rsidRPr="008A7EC9">
        <w:t>Sauf dans les grandes ci</w:t>
      </w:r>
      <w:r w:rsidRPr="008A7EC9">
        <w:t>r</w:t>
      </w:r>
      <w:r w:rsidRPr="008A7EC9">
        <w:t>constances</w:t>
      </w:r>
      <w:r w:rsidR="00BF7D4A">
        <w:t xml:space="preserve">, </w:t>
      </w:r>
      <w:r w:rsidRPr="008A7EC9">
        <w:t>je ne l</w:t>
      </w:r>
      <w:r w:rsidR="00BF7D4A">
        <w:t>’</w:t>
      </w:r>
      <w:r w:rsidRPr="008A7EC9">
        <w:t>ai jamais vu vêtu que de l</w:t>
      </w:r>
      <w:r w:rsidR="00BF7D4A">
        <w:t>’</w:t>
      </w:r>
      <w:r w:rsidRPr="008A7EC9">
        <w:t>uniforme de petite tenue de général de division</w:t>
      </w:r>
      <w:r w:rsidR="00BF7D4A">
        <w:t xml:space="preserve">, </w:t>
      </w:r>
      <w:r w:rsidRPr="008A7EC9">
        <w:t>bleu foncé</w:t>
      </w:r>
      <w:r w:rsidR="00BF7D4A">
        <w:t xml:space="preserve">, </w:t>
      </w:r>
      <w:r w:rsidRPr="008A7EC9">
        <w:t>à collet rouge</w:t>
      </w:r>
      <w:r w:rsidR="00BF7D4A">
        <w:t xml:space="preserve">, </w:t>
      </w:r>
      <w:r w:rsidRPr="008A7EC9">
        <w:t>sans d</w:t>
      </w:r>
      <w:r w:rsidRPr="008A7EC9">
        <w:t>é</w:t>
      </w:r>
      <w:r w:rsidRPr="008A7EC9">
        <w:t>corations</w:t>
      </w:r>
      <w:r w:rsidR="00BF7D4A">
        <w:t>.</w:t>
      </w:r>
    </w:p>
    <w:p w14:paraId="6B58A399" w14:textId="77777777" w:rsidR="00BF7D4A" w:rsidRDefault="009D75A4" w:rsidP="009D75A4">
      <w:r w:rsidRPr="008A7EC9">
        <w:t>Ses mains sont fines</w:t>
      </w:r>
      <w:r w:rsidR="00BF7D4A">
        <w:t xml:space="preserve">. </w:t>
      </w:r>
      <w:r w:rsidRPr="008A7EC9">
        <w:t>Il les regarde avec complaisance</w:t>
      </w:r>
      <w:r w:rsidR="00BF7D4A">
        <w:t>.</w:t>
      </w:r>
    </w:p>
    <w:p w14:paraId="1E6F9192" w14:textId="151BCEA7" w:rsidR="00BF7D4A" w:rsidRDefault="00BF7D4A" w:rsidP="009D75A4">
      <w:r>
        <w:lastRenderedPageBreak/>
        <w:t>— M. de </w:t>
      </w:r>
      <w:r w:rsidR="009D75A4" w:rsidRPr="008A7EC9">
        <w:t>Kessel</w:t>
      </w:r>
      <w:r>
        <w:t xml:space="preserve">, </w:t>
      </w:r>
      <w:r w:rsidR="009D75A4" w:rsidRPr="008A7EC9">
        <w:t>continue-t-il</w:t>
      </w:r>
      <w:r>
        <w:t xml:space="preserve">, </w:t>
      </w:r>
      <w:r w:rsidR="009D75A4" w:rsidRPr="008A7EC9">
        <w:t>vous a peut-être déjà averti de ce que sera votre tâche</w:t>
      </w:r>
      <w:r>
        <w:t xml:space="preserve">. </w:t>
      </w:r>
      <w:r w:rsidR="009D75A4" w:rsidRPr="008A7EC9">
        <w:t>Inutile de vous dire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que j</w:t>
      </w:r>
      <w:r>
        <w:t>’</w:t>
      </w:r>
      <w:r w:rsidR="009D75A4" w:rsidRPr="008A7EC9">
        <w:t>entends vous laisser sur la façon de la comprendre la plus grande liberté</w:t>
      </w:r>
      <w:r>
        <w:t xml:space="preserve">. </w:t>
      </w:r>
      <w:r w:rsidR="009D75A4" w:rsidRPr="008A7EC9">
        <w:t>Vous savez que mon fils est inscrit à l</w:t>
      </w:r>
      <w:r>
        <w:t>’</w:t>
      </w:r>
      <w:r w:rsidR="009D75A4" w:rsidRPr="008A7EC9">
        <w:t>Université de Kiel</w:t>
      </w:r>
      <w:r>
        <w:t xml:space="preserve"> ; </w:t>
      </w:r>
      <w:r w:rsidR="009D75A4" w:rsidRPr="008A7EC9">
        <w:t>je tiens à ce qu</w:t>
      </w:r>
      <w:r>
        <w:t>’</w:t>
      </w:r>
      <w:r w:rsidR="009D75A4" w:rsidRPr="008A7EC9">
        <w:t>il y prenne ses grades</w:t>
      </w:r>
      <w:r>
        <w:t xml:space="preserve">. </w:t>
      </w:r>
      <w:r w:rsidR="009D75A4" w:rsidRPr="008A7EC9">
        <w:t>Vous serez donc forcé de vous inquiéter des programmes</w:t>
      </w:r>
      <w:r>
        <w:t xml:space="preserve">. </w:t>
      </w:r>
      <w:r w:rsidR="009D75A4" w:rsidRPr="008A7EC9">
        <w:t>Cela dit</w:t>
      </w:r>
      <w:r>
        <w:t xml:space="preserve">, </w:t>
      </w:r>
      <w:r w:rsidR="009D75A4" w:rsidRPr="008A7EC9">
        <w:t>conformez-vous à la méthode qui vous plaira</w:t>
      </w:r>
      <w:r>
        <w:t xml:space="preserve">. </w:t>
      </w:r>
      <w:r w:rsidR="009D75A4" w:rsidRPr="008A7EC9">
        <w:t>Vous avez surtout la charge de l</w:t>
      </w:r>
      <w:r>
        <w:t>’</w:t>
      </w:r>
      <w:r w:rsidR="009D75A4" w:rsidRPr="008A7EC9">
        <w:t>histoire et de la littérature</w:t>
      </w:r>
      <w:r>
        <w:t xml:space="preserve">. </w:t>
      </w:r>
      <w:r w:rsidR="009D75A4" w:rsidRPr="008A7EC9">
        <w:t>Je ne connais pas vos opinions politiques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ajouta-t-il en souriant</w:t>
      </w:r>
      <w:r>
        <w:t xml:space="preserve">. </w:t>
      </w:r>
      <w:r w:rsidR="009D75A4" w:rsidRPr="008A7EC9">
        <w:t>Je me les figure un peu libérales</w:t>
      </w:r>
      <w:r>
        <w:t xml:space="preserve">. </w:t>
      </w:r>
      <w:r w:rsidR="009D75A4" w:rsidRPr="008A7EC9">
        <w:t>Ne vous croyez pas obligé d</w:t>
      </w:r>
      <w:r>
        <w:t>’</w:t>
      </w:r>
      <w:r w:rsidR="009D75A4" w:rsidRPr="008A7EC9">
        <w:t>en changer</w:t>
      </w:r>
      <w:r>
        <w:t xml:space="preserve">. </w:t>
      </w:r>
      <w:r w:rsidR="009D75A4" w:rsidRPr="008A7EC9">
        <w:t>Le libér</w:t>
      </w:r>
      <w:r w:rsidR="009D75A4" w:rsidRPr="008A7EC9">
        <w:t>a</w:t>
      </w:r>
      <w:r w:rsidR="009D75A4" w:rsidRPr="008A7EC9">
        <w:t>lisme n</w:t>
      </w:r>
      <w:r>
        <w:t>’</w:t>
      </w:r>
      <w:r w:rsidR="009D75A4" w:rsidRPr="008A7EC9">
        <w:t>est redoutable que pour les démocraties</w:t>
      </w:r>
      <w:r>
        <w:t xml:space="preserve">. </w:t>
      </w:r>
      <w:r w:rsidR="009D75A4" w:rsidRPr="008A7EC9">
        <w:t>Un chef d</w:t>
      </w:r>
      <w:r>
        <w:t>’</w:t>
      </w:r>
      <w:r w:rsidR="009D75A4" w:rsidRPr="008A7EC9">
        <w:t>État avisé a toujours su en tirer un excellent parti</w:t>
      </w:r>
      <w:r>
        <w:t>.</w:t>
      </w:r>
    </w:p>
    <w:p w14:paraId="0CD2452B" w14:textId="77777777" w:rsidR="00BF7D4A" w:rsidRDefault="009D75A4" w:rsidP="009D75A4">
      <w:r w:rsidRPr="008A7EC9">
        <w:t>Il sonna</w:t>
      </w:r>
      <w:r w:rsidR="00BF7D4A">
        <w:t>.</w:t>
      </w:r>
    </w:p>
    <w:p w14:paraId="1457EE8E" w14:textId="77777777" w:rsidR="00BF7D4A" w:rsidRDefault="00BF7D4A" w:rsidP="009D75A4">
      <w:r>
        <w:t>— </w:t>
      </w:r>
      <w:r w:rsidR="009D75A4" w:rsidRPr="008A7EC9">
        <w:t>Prévenez le duc Joachim que je l</w:t>
      </w:r>
      <w:r>
        <w:t>’</w:t>
      </w:r>
      <w:r w:rsidR="009D75A4" w:rsidRPr="008A7EC9">
        <w:t>attends dans mon cab</w:t>
      </w:r>
      <w:r w:rsidR="009D75A4" w:rsidRPr="008A7EC9">
        <w:t>i</w:t>
      </w:r>
      <w:r w:rsidR="009D75A4" w:rsidRPr="008A7EC9">
        <w:t>net</w:t>
      </w:r>
      <w:r>
        <w:t>.</w:t>
      </w:r>
    </w:p>
    <w:p w14:paraId="78CDB472" w14:textId="77777777" w:rsidR="00BF7D4A" w:rsidRDefault="009D75A4" w:rsidP="009D75A4">
      <w:r w:rsidRPr="008A7EC9">
        <w:t>Mon élève était un grand jeune homme blond pâle</w:t>
      </w:r>
      <w:r w:rsidR="00BF7D4A">
        <w:t xml:space="preserve">, </w:t>
      </w:r>
      <w:r w:rsidRPr="008A7EC9">
        <w:t>à l</w:t>
      </w:r>
      <w:r w:rsidR="00BF7D4A">
        <w:t>’</w:t>
      </w:r>
      <w:r w:rsidRPr="008A7EC9">
        <w:t>air un peu endormi</w:t>
      </w:r>
      <w:r w:rsidR="00BF7D4A">
        <w:t xml:space="preserve">. </w:t>
      </w:r>
      <w:r w:rsidRPr="008A7EC9">
        <w:t>Je compris que sa vivacité d</w:t>
      </w:r>
      <w:r w:rsidR="00BF7D4A">
        <w:t>’</w:t>
      </w:r>
      <w:r w:rsidRPr="008A7EC9">
        <w:t>esprit ne m</w:t>
      </w:r>
      <w:r w:rsidR="00BF7D4A">
        <w:t>’</w:t>
      </w:r>
      <w:r w:rsidRPr="008A7EC9">
        <w:t>obligerait jamais à la tempérer</w:t>
      </w:r>
      <w:r w:rsidR="00BF7D4A">
        <w:t>.</w:t>
      </w:r>
    </w:p>
    <w:p w14:paraId="6DADCA21" w14:textId="64A5CF2A" w:rsidR="00BF7D4A" w:rsidRDefault="00BF7D4A" w:rsidP="009D75A4">
      <w:r>
        <w:t>— </w:t>
      </w:r>
      <w:r w:rsidR="009D75A4" w:rsidRPr="008A7EC9">
        <w:t>Joachim</w:t>
      </w:r>
      <w:r>
        <w:t xml:space="preserve">, </w:t>
      </w:r>
      <w:r w:rsidR="009D75A4" w:rsidRPr="008A7EC9">
        <w:t>dit le grand-duc</w:t>
      </w:r>
      <w:r>
        <w:t xml:space="preserve">, </w:t>
      </w:r>
      <w:r w:rsidR="009D75A4" w:rsidRPr="008A7EC9">
        <w:t>d</w:t>
      </w:r>
      <w:r>
        <w:t>’</w:t>
      </w:r>
      <w:r w:rsidR="009D75A4" w:rsidRPr="008A7EC9">
        <w:t>une voix moins amène que celle dont il s</w:t>
      </w:r>
      <w:r>
        <w:t>’</w:t>
      </w:r>
      <w:r w:rsidR="009D75A4" w:rsidRPr="008A7EC9">
        <w:t>était servi pour moi</w:t>
      </w:r>
      <w:r>
        <w:t xml:space="preserve">, </w:t>
      </w:r>
      <w:r w:rsidR="009D75A4" w:rsidRPr="008A7EC9">
        <w:t xml:space="preserve">voici </w:t>
      </w:r>
      <w:r>
        <w:t>M. 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votre no</w:t>
      </w:r>
      <w:r w:rsidR="009D75A4" w:rsidRPr="008A7EC9">
        <w:t>u</w:t>
      </w:r>
      <w:r w:rsidR="009D75A4" w:rsidRPr="008A7EC9">
        <w:t>veau professeur de lettres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espère que les progrès que vous f</w:t>
      </w:r>
      <w:r w:rsidR="009D75A4" w:rsidRPr="008A7EC9">
        <w:t>e</w:t>
      </w:r>
      <w:r w:rsidR="009D75A4" w:rsidRPr="008A7EC9">
        <w:t>rez avec lui seront plus rapides que ceux qu</w:t>
      </w:r>
      <w:r>
        <w:t>’</w:t>
      </w:r>
      <w:r w:rsidR="009D75A4" w:rsidRPr="008A7EC9">
        <w:t xml:space="preserve">a obtenus de vous </w:t>
      </w:r>
      <w:r>
        <w:t>M. </w:t>
      </w:r>
      <w:proofErr w:type="spellStart"/>
      <w:r w:rsidR="009D75A4" w:rsidRPr="008A7EC9">
        <w:t>Ulricht</w:t>
      </w:r>
      <w:proofErr w:type="spellEnd"/>
      <w:r>
        <w:t xml:space="preserve">. </w:t>
      </w:r>
      <w:r w:rsidR="009D75A4" w:rsidRPr="008A7EC9">
        <w:t>Quelle note a-t-il eue</w:t>
      </w:r>
      <w:r>
        <w:t xml:space="preserve">, </w:t>
      </w:r>
      <w:r w:rsidR="009D75A4" w:rsidRPr="008A7EC9">
        <w:t>Kessel</w:t>
      </w:r>
      <w:r>
        <w:t xml:space="preserve">, </w:t>
      </w:r>
      <w:r w:rsidR="009D75A4" w:rsidRPr="008A7EC9">
        <w:t>à sa dernière interr</w:t>
      </w:r>
      <w:r w:rsidR="009D75A4" w:rsidRPr="008A7EC9">
        <w:t>o</w:t>
      </w:r>
      <w:r w:rsidR="009D75A4" w:rsidRPr="008A7EC9">
        <w:t>gation de tactique</w:t>
      </w:r>
      <w:r>
        <w:t> ?</w:t>
      </w:r>
    </w:p>
    <w:p w14:paraId="38D6331B" w14:textId="77777777" w:rsidR="00BF7D4A" w:rsidRDefault="00BF7D4A" w:rsidP="009D75A4">
      <w:r>
        <w:t>— </w:t>
      </w:r>
      <w:r w:rsidR="009D75A4" w:rsidRPr="008A7EC9">
        <w:t>8 sur 20</w:t>
      </w:r>
      <w:r>
        <w:t xml:space="preserve">, </w:t>
      </w:r>
      <w:r w:rsidR="009D75A4" w:rsidRPr="008A7EC9">
        <w:t>Altesse</w:t>
      </w:r>
      <w:r>
        <w:t xml:space="preserve">, </w:t>
      </w:r>
      <w:r w:rsidR="009D75A4" w:rsidRPr="008A7EC9">
        <w:t>répondit Kessel</w:t>
      </w:r>
      <w:r>
        <w:t>.</w:t>
      </w:r>
    </w:p>
    <w:p w14:paraId="4488FD8D" w14:textId="77777777" w:rsidR="00BF7D4A" w:rsidRDefault="00BF7D4A" w:rsidP="009D75A4">
      <w:r>
        <w:t>— </w:t>
      </w:r>
      <w:r w:rsidR="009D75A4" w:rsidRPr="008A7EC9">
        <w:t>Ce n</w:t>
      </w:r>
      <w:r>
        <w:t>’</w:t>
      </w:r>
      <w:r w:rsidR="009D75A4" w:rsidRPr="008A7EC9">
        <w:t>est pas assez</w:t>
      </w:r>
      <w:r>
        <w:t xml:space="preserve">. </w:t>
      </w:r>
      <w:r w:rsidR="009D75A4" w:rsidRPr="008A7EC9">
        <w:t>Je veux que la prochaine fois</w:t>
      </w:r>
      <w:r>
        <w:t xml:space="preserve">, </w:t>
      </w:r>
      <w:r w:rsidR="009D75A4" w:rsidRPr="008A7EC9">
        <w:t>vous ayez la moyenne</w:t>
      </w:r>
      <w:r>
        <w:t xml:space="preserve">. </w:t>
      </w:r>
      <w:r w:rsidR="009D75A4" w:rsidRPr="008A7EC9">
        <w:t>Vous pouvez vous retirer</w:t>
      </w:r>
      <w:r>
        <w:t>.</w:t>
      </w:r>
    </w:p>
    <w:p w14:paraId="38FDD498" w14:textId="77777777" w:rsidR="00BF7D4A" w:rsidRDefault="009D75A4" w:rsidP="009D75A4">
      <w:r w:rsidRPr="008A7EC9">
        <w:t>Le jeune homme sortit avec une joie mal dissimulée</w:t>
      </w:r>
      <w:r w:rsidR="00BF7D4A">
        <w:t>.</w:t>
      </w:r>
    </w:p>
    <w:p w14:paraId="1190A3CE" w14:textId="77777777" w:rsidR="00BF7D4A" w:rsidRDefault="00BF7D4A" w:rsidP="009D75A4">
      <w:r>
        <w:lastRenderedPageBreak/>
        <w:t>— </w:t>
      </w:r>
      <w:r w:rsidR="009D75A4" w:rsidRPr="008A7EC9">
        <w:t>Vous voyez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dit le grand-duc en revenant vers nous</w:t>
      </w:r>
      <w:r>
        <w:t xml:space="preserve">, </w:t>
      </w:r>
      <w:r w:rsidR="009D75A4" w:rsidRPr="008A7EC9">
        <w:t>que vous pourrez absolument compter sur mon autorité</w:t>
      </w:r>
      <w:r>
        <w:t xml:space="preserve">. </w:t>
      </w:r>
      <w:r w:rsidR="009D75A4" w:rsidRPr="008A7EC9">
        <w:t>Notez mon fils strictement</w:t>
      </w:r>
      <w:r>
        <w:t xml:space="preserve">, </w:t>
      </w:r>
      <w:r w:rsidR="009D75A4" w:rsidRPr="008A7EC9">
        <w:t>sévèrement même</w:t>
      </w:r>
      <w:r>
        <w:t xml:space="preserve">. </w:t>
      </w:r>
      <w:r w:rsidR="009D75A4" w:rsidRPr="008A7EC9">
        <w:t>Vous aurez to</w:t>
      </w:r>
      <w:r w:rsidR="009D75A4" w:rsidRPr="008A7EC9">
        <w:t>u</w:t>
      </w:r>
      <w:r w:rsidR="009D75A4" w:rsidRPr="008A7EC9">
        <w:t>jours mon approbation</w:t>
      </w:r>
      <w:r>
        <w:t>.</w:t>
      </w:r>
    </w:p>
    <w:p w14:paraId="23B8FA21" w14:textId="77777777" w:rsidR="00BF7D4A" w:rsidRDefault="009D75A4" w:rsidP="009D75A4">
      <w:r w:rsidRPr="008A7EC9">
        <w:t>Il fit un geste pour nous congédier</w:t>
      </w:r>
      <w:r w:rsidR="00BF7D4A">
        <w:t>.</w:t>
      </w:r>
    </w:p>
    <w:p w14:paraId="35F5B250" w14:textId="77777777" w:rsidR="00BF7D4A" w:rsidRDefault="00BF7D4A" w:rsidP="009D75A4">
      <w:r>
        <w:t>— </w:t>
      </w:r>
      <w:r w:rsidR="009D75A4" w:rsidRPr="008A7EC9">
        <w:t>À propos</w:t>
      </w:r>
      <w:r>
        <w:t xml:space="preserve">, </w:t>
      </w:r>
      <w:r w:rsidR="009D75A4" w:rsidRPr="008A7EC9">
        <w:t>dit-il en me rappelant</w:t>
      </w:r>
      <w:r>
        <w:t xml:space="preserve">, </w:t>
      </w:r>
      <w:r w:rsidR="009D75A4" w:rsidRPr="008A7EC9">
        <w:t>Marçais vous a-t-il pr</w:t>
      </w:r>
      <w:r w:rsidR="009D75A4" w:rsidRPr="008A7EC9">
        <w:t>é</w:t>
      </w:r>
      <w:r w:rsidR="009D75A4" w:rsidRPr="008A7EC9">
        <w:t>venu que vous aurez peut-être l</w:t>
      </w:r>
      <w:r>
        <w:t>’</w:t>
      </w:r>
      <w:r w:rsidR="009D75A4" w:rsidRPr="008A7EC9">
        <w:t>occasion d</w:t>
      </w:r>
      <w:r>
        <w:t>’</w:t>
      </w:r>
      <w:r w:rsidR="009D75A4" w:rsidRPr="008A7EC9">
        <w:t>utiliser parfois votre talent de lecteur auprès de la grande-duchesse</w:t>
      </w:r>
      <w:r>
        <w:t xml:space="preserve"> ? </w:t>
      </w:r>
      <w:r w:rsidR="009D75A4" w:rsidRPr="008A7EC9">
        <w:t>Oh</w:t>
      </w:r>
      <w:r>
        <w:t xml:space="preserve">, </w:t>
      </w:r>
      <w:r w:rsidR="009D75A4" w:rsidRPr="008A7EC9">
        <w:t>ajouta-t-il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peut-être un excès de précaution de ma part de vous en prévenir</w:t>
      </w:r>
      <w:r>
        <w:t xml:space="preserve">. </w:t>
      </w:r>
      <w:r w:rsidR="009D75A4" w:rsidRPr="008A7EC9">
        <w:t>Il se peut très bien que ma femme ne fasse pas appel à vous</w:t>
      </w:r>
      <w:r>
        <w:t xml:space="preserve">. </w:t>
      </w:r>
      <w:r w:rsidR="009D75A4" w:rsidRPr="008A7EC9">
        <w:t>Elle est pour le moment revenue à sa passion du cheval</w:t>
      </w:r>
      <w:r>
        <w:t xml:space="preserve">. </w:t>
      </w:r>
      <w:r w:rsidR="009D75A4" w:rsidRPr="008A7EC9">
        <w:t>Mais enfin</w:t>
      </w:r>
      <w:r>
        <w:t xml:space="preserve">, </w:t>
      </w:r>
      <w:r w:rsidR="009D75A4" w:rsidRPr="008A7EC9">
        <w:t>il faut tout prévoir</w:t>
      </w:r>
      <w:r>
        <w:t xml:space="preserve">, </w:t>
      </w:r>
      <w:r w:rsidR="009D75A4" w:rsidRPr="008A7EC9">
        <w:t>et rassurez-vous</w:t>
      </w:r>
      <w:r>
        <w:t xml:space="preserve">, </w:t>
      </w:r>
      <w:r w:rsidR="009D75A4" w:rsidRPr="008A7EC9">
        <w:t>termina-t-il avec un sourire qu</w:t>
      </w:r>
      <w:r>
        <w:t>’</w:t>
      </w:r>
      <w:r w:rsidR="009D75A4" w:rsidRPr="008A7EC9">
        <w:t>il savait rendre exquis</w:t>
      </w:r>
      <w:r>
        <w:t xml:space="preserve">, </w:t>
      </w:r>
      <w:r w:rsidR="009D75A4" w:rsidRPr="008A7EC9">
        <w:t>je saurai veiller à ce qu</w:t>
      </w:r>
      <w:r>
        <w:t>’</w:t>
      </w:r>
      <w:r w:rsidR="009D75A4" w:rsidRPr="008A7EC9">
        <w:t>on n</w:t>
      </w:r>
      <w:r>
        <w:t>’</w:t>
      </w:r>
      <w:r w:rsidR="009D75A4" w:rsidRPr="008A7EC9">
        <w:t>attente pas à votre liberté outre mesure</w:t>
      </w:r>
      <w:r>
        <w:t>.</w:t>
      </w:r>
    </w:p>
    <w:p w14:paraId="302CD38B" w14:textId="77777777" w:rsidR="00BF7D4A" w:rsidRDefault="00BF7D4A" w:rsidP="009D75A4">
      <w:r>
        <w:t>— </w:t>
      </w:r>
      <w:r w:rsidR="009D75A4" w:rsidRPr="008A7EC9">
        <w:t>Je serai heureux de me mettre à l</w:t>
      </w:r>
      <w:r>
        <w:t>’</w:t>
      </w:r>
      <w:r w:rsidR="009D75A4" w:rsidRPr="008A7EC9">
        <w:t>entière disposition de la grande-duchesse</w:t>
      </w:r>
      <w:r>
        <w:t xml:space="preserve">, </w:t>
      </w:r>
      <w:r w:rsidR="009D75A4" w:rsidRPr="008A7EC9">
        <w:t>quand il lui plaira</w:t>
      </w:r>
      <w:r>
        <w:t>.</w:t>
      </w:r>
    </w:p>
    <w:p w14:paraId="4D481FBE" w14:textId="77777777" w:rsidR="00BF7D4A" w:rsidRDefault="00BF7D4A" w:rsidP="009D75A4">
      <w:r>
        <w:t>— </w:t>
      </w:r>
      <w:r w:rsidR="009D75A4" w:rsidRPr="008A7EC9">
        <w:t>Merci</w:t>
      </w:r>
      <w:r>
        <w:t xml:space="preserve">, </w:t>
      </w:r>
      <w:r w:rsidR="009D75A4" w:rsidRPr="008A7EC9">
        <w:t>dit-il</w:t>
      </w:r>
      <w:r>
        <w:t xml:space="preserve">, </w:t>
      </w:r>
      <w:r w:rsidR="009D75A4" w:rsidRPr="008A7EC9">
        <w:t>en se remettant au travail</w:t>
      </w:r>
      <w:r>
        <w:t>.</w:t>
      </w:r>
    </w:p>
    <w:p w14:paraId="29C046DF" w14:textId="77777777" w:rsidR="00BF7D4A" w:rsidRDefault="009D75A4" w:rsidP="009D75A4">
      <w:r w:rsidRPr="008A7EC9">
        <w:t>Dans le corridor</w:t>
      </w:r>
      <w:r w:rsidR="00BF7D4A">
        <w:t xml:space="preserve">, </w:t>
      </w:r>
      <w:r w:rsidRPr="008A7EC9">
        <w:t>Kessel me dit</w:t>
      </w:r>
      <w:r w:rsidR="00BF7D4A">
        <w:t> :</w:t>
      </w:r>
    </w:p>
    <w:p w14:paraId="4C7A40BB" w14:textId="77777777" w:rsidR="00BF7D4A" w:rsidRDefault="00BF7D4A" w:rsidP="009D75A4">
      <w:r>
        <w:t>— </w:t>
      </w:r>
      <w:r w:rsidR="009D75A4" w:rsidRPr="008A7EC9">
        <w:t>Si la grande-duchesse avait la fantaisie de vous voir</w:t>
      </w:r>
      <w:r>
        <w:t xml:space="preserve">, </w:t>
      </w:r>
      <w:r w:rsidR="009D75A4" w:rsidRPr="008A7EC9">
        <w:t>il faudrait que je puisse vous avertir tout de suite</w:t>
      </w:r>
      <w:r>
        <w:t xml:space="preserve">. </w:t>
      </w:r>
      <w:r w:rsidR="009D75A4" w:rsidRPr="008A7EC9">
        <w:t>Je laisserai un mot à votre valet de chambre</w:t>
      </w:r>
      <w:r>
        <w:t xml:space="preserve">. </w:t>
      </w:r>
      <w:r w:rsidR="009D75A4" w:rsidRPr="008A7EC9">
        <w:t>Ne manquez pas de repasser chez vous</w:t>
      </w:r>
      <w:r>
        <w:t>.</w:t>
      </w:r>
    </w:p>
    <w:p w14:paraId="1A11614F" w14:textId="77777777" w:rsidR="00BF7D4A" w:rsidRDefault="009D75A4" w:rsidP="009D75A4">
      <w:r w:rsidRPr="008A7EC9">
        <w:t>Ce fut ainsi que</w:t>
      </w:r>
      <w:r w:rsidR="00BF7D4A">
        <w:t xml:space="preserve">, </w:t>
      </w:r>
      <w:r w:rsidRPr="008A7EC9">
        <w:t>depuis le lendemain de mon arrivée au château</w:t>
      </w:r>
      <w:r w:rsidR="00BF7D4A">
        <w:t xml:space="preserve">, </w:t>
      </w:r>
      <w:r w:rsidRPr="008A7EC9">
        <w:t>jusqu</w:t>
      </w:r>
      <w:r w:rsidR="00BF7D4A">
        <w:t>’</w:t>
      </w:r>
      <w:r w:rsidRPr="008A7EC9">
        <w:t xml:space="preserve">au jour de la fête des hussards de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où je la vis pour la première fois</w:t>
      </w:r>
      <w:r w:rsidR="00BF7D4A">
        <w:t xml:space="preserve">, </w:t>
      </w:r>
      <w:r w:rsidRPr="008A7EC9">
        <w:t>je remontai journellement cinq et six fois chez moi</w:t>
      </w:r>
      <w:r w:rsidR="00BF7D4A">
        <w:t xml:space="preserve">, </w:t>
      </w:r>
      <w:r w:rsidRPr="008A7EC9">
        <w:t>plus vexé que je ne voulais me l</w:t>
      </w:r>
      <w:r w:rsidR="00BF7D4A">
        <w:t>’</w:t>
      </w:r>
      <w:r w:rsidRPr="008A7EC9">
        <w:t>avouer</w:t>
      </w:r>
      <w:r w:rsidR="00BF7D4A">
        <w:t xml:space="preserve">, </w:t>
      </w:r>
      <w:r w:rsidRPr="008A7EC9">
        <w:t>de n</w:t>
      </w:r>
      <w:r w:rsidR="00BF7D4A">
        <w:t>’</w:t>
      </w:r>
      <w:r w:rsidRPr="008A7EC9">
        <w:t xml:space="preserve">y jamais trouver la convocation par laquelle la </w:t>
      </w:r>
      <w:r w:rsidRPr="008A7EC9">
        <w:lastRenderedPageBreak/>
        <w:t>grande-duchesse Aurore-Anna-Éléonore me manifesterait son bon pla</w:t>
      </w:r>
      <w:r w:rsidRPr="008A7EC9">
        <w:t>i</w:t>
      </w:r>
      <w:r w:rsidRPr="008A7EC9">
        <w:t>sir</w:t>
      </w:r>
      <w:r w:rsidR="00BF7D4A">
        <w:t>.</w:t>
      </w:r>
    </w:p>
    <w:p w14:paraId="575FACE9" w14:textId="091231E9" w:rsidR="009D75A4" w:rsidRPr="008A7EC9" w:rsidRDefault="009D75A4" w:rsidP="00BF7D4A">
      <w:pPr>
        <w:pStyle w:val="Titre2"/>
      </w:pPr>
      <w:bookmarkStart w:id="8" w:name="_Toc197357331"/>
      <w:r w:rsidRPr="008A7EC9">
        <w:t>§ 4</w:t>
      </w:r>
      <w:r w:rsidR="00BF7D4A">
        <w:t xml:space="preserve">. – </w:t>
      </w:r>
      <w:r w:rsidRPr="008A7EC9">
        <w:t>DE LA COUR</w:t>
      </w:r>
      <w:bookmarkEnd w:id="8"/>
    </w:p>
    <w:p w14:paraId="6BE4A7F6" w14:textId="77777777" w:rsidR="00BF7D4A" w:rsidRDefault="009D75A4" w:rsidP="009D75A4">
      <w:r w:rsidRPr="008A7EC9">
        <w:t>Est-ce cour qu</w:t>
      </w:r>
      <w:r w:rsidR="00BF7D4A">
        <w:t>’</w:t>
      </w:r>
      <w:r w:rsidRPr="008A7EC9">
        <w:t>il faut dire</w:t>
      </w:r>
      <w:r w:rsidR="00BF7D4A">
        <w:t xml:space="preserve">, </w:t>
      </w:r>
      <w:r w:rsidRPr="008A7EC9">
        <w:t>en parlant de l</w:t>
      </w:r>
      <w:r w:rsidR="00BF7D4A">
        <w:t>’</w:t>
      </w:r>
      <w:r w:rsidRPr="008A7EC9">
        <w:t xml:space="preserve">entourage des ducs de </w:t>
      </w:r>
      <w:proofErr w:type="spellStart"/>
      <w:r w:rsidRPr="008A7EC9">
        <w:t>Lautenbourg</w:t>
      </w:r>
      <w:proofErr w:type="spellEnd"/>
      <w:r w:rsidR="00BF7D4A">
        <w:t xml:space="preserve"> ? </w:t>
      </w:r>
      <w:r w:rsidRPr="008A7EC9">
        <w:t>Le mot est un peu bien gros</w:t>
      </w:r>
      <w:r w:rsidR="00BF7D4A">
        <w:t xml:space="preserve">. </w:t>
      </w:r>
      <w:r w:rsidRPr="008A7EC9">
        <w:t>Mais je n</w:t>
      </w:r>
      <w:r w:rsidR="00BF7D4A">
        <w:t>’</w:t>
      </w:r>
      <w:r w:rsidRPr="008A7EC9">
        <w:t>en trouve pas d</w:t>
      </w:r>
      <w:r w:rsidR="00BF7D4A">
        <w:t>’</w:t>
      </w:r>
      <w:r w:rsidRPr="008A7EC9">
        <w:t>autre et il cadre assez bien avec l</w:t>
      </w:r>
      <w:r w:rsidR="00BF7D4A">
        <w:t>’</w:t>
      </w:r>
      <w:r w:rsidRPr="008A7EC9">
        <w:t>étiquette rigide qui régnait au château</w:t>
      </w:r>
      <w:r w:rsidR="00BF7D4A">
        <w:t>.</w:t>
      </w:r>
    </w:p>
    <w:p w14:paraId="7E598364" w14:textId="207501F8" w:rsidR="00BF7D4A" w:rsidRDefault="009D75A4" w:rsidP="009D75A4">
      <w:r w:rsidRPr="008A7EC9">
        <w:t>Je vous ai déjà parlé du commandant comte Albert de Ke</w:t>
      </w:r>
      <w:r w:rsidRPr="008A7EC9">
        <w:t>s</w:t>
      </w:r>
      <w:r w:rsidRPr="008A7EC9">
        <w:t>sel</w:t>
      </w:r>
      <w:r w:rsidR="00BF7D4A">
        <w:t xml:space="preserve">, </w:t>
      </w:r>
      <w:r w:rsidRPr="008A7EC9">
        <w:t>du 1</w:t>
      </w:r>
      <w:r w:rsidR="00BF7D4A" w:rsidRPr="008A7EC9">
        <w:t>1</w:t>
      </w:r>
      <w:r w:rsidR="00BF7D4A" w:rsidRPr="00BF7D4A">
        <w:rPr>
          <w:vertAlign w:val="superscript"/>
        </w:rPr>
        <w:t>e</w:t>
      </w:r>
      <w:r w:rsidRPr="008A7EC9">
        <w:t xml:space="preserve"> d</w:t>
      </w:r>
      <w:r w:rsidR="00BF7D4A">
        <w:t>’</w:t>
      </w:r>
      <w:r w:rsidRPr="008A7EC9">
        <w:t>artillerie prussienne</w:t>
      </w:r>
      <w:r w:rsidR="00BF7D4A">
        <w:t xml:space="preserve">, </w:t>
      </w:r>
      <w:r w:rsidRPr="008A7EC9">
        <w:t>en garnison à K</w:t>
      </w:r>
      <w:r w:rsidR="00BF7D4A">
        <w:t>œ</w:t>
      </w:r>
      <w:r w:rsidRPr="008A7EC9">
        <w:t>nigsberg</w:t>
      </w:r>
      <w:r w:rsidR="00BF7D4A">
        <w:t>.</w:t>
      </w:r>
    </w:p>
    <w:p w14:paraId="222000AD" w14:textId="77777777" w:rsidR="00BF7D4A" w:rsidRDefault="009D75A4" w:rsidP="009D75A4">
      <w:r w:rsidRPr="008A7EC9">
        <w:t xml:space="preserve">Sorti premier de la </w:t>
      </w:r>
      <w:proofErr w:type="spellStart"/>
      <w:r w:rsidRPr="008A7EC9">
        <w:rPr>
          <w:i/>
          <w:iCs/>
        </w:rPr>
        <w:t>Kriegs</w:t>
      </w:r>
      <w:proofErr w:type="spellEnd"/>
      <w:r w:rsidRPr="008A7EC9">
        <w:rPr>
          <w:i/>
          <w:iCs/>
        </w:rPr>
        <w:t xml:space="preserve"> </w:t>
      </w:r>
      <w:proofErr w:type="spellStart"/>
      <w:r w:rsidRPr="008A7EC9">
        <w:rPr>
          <w:i/>
          <w:iCs/>
        </w:rPr>
        <w:t>Academie</w:t>
      </w:r>
      <w:proofErr w:type="spellEnd"/>
      <w:r w:rsidRPr="008A7EC9">
        <w:t xml:space="preserve"> de Berlin</w:t>
      </w:r>
      <w:r w:rsidR="00BF7D4A">
        <w:t xml:space="preserve">, </w:t>
      </w:r>
      <w:r w:rsidRPr="008A7EC9">
        <w:t>Kessel est sans doute un des meilleurs officiers de l</w:t>
      </w:r>
      <w:r w:rsidR="00BF7D4A">
        <w:t>’</w:t>
      </w:r>
      <w:r w:rsidRPr="008A7EC9">
        <w:t>armée allemande</w:t>
      </w:r>
      <w:r w:rsidR="00BF7D4A">
        <w:t xml:space="preserve"> ; </w:t>
      </w:r>
      <w:r w:rsidRPr="008A7EC9">
        <w:t>o</w:t>
      </w:r>
      <w:r w:rsidRPr="008A7EC9">
        <w:t>f</w:t>
      </w:r>
      <w:r w:rsidRPr="008A7EC9">
        <w:t>ficier</w:t>
      </w:r>
      <w:r w:rsidR="00BF7D4A">
        <w:t xml:space="preserve">, </w:t>
      </w:r>
      <w:r w:rsidRPr="008A7EC9">
        <w:t>il l</w:t>
      </w:r>
      <w:r w:rsidR="00BF7D4A">
        <w:t>’</w:t>
      </w:r>
      <w:r w:rsidRPr="008A7EC9">
        <w:t>est dans l</w:t>
      </w:r>
      <w:r w:rsidR="00BF7D4A">
        <w:t>’</w:t>
      </w:r>
      <w:r w:rsidRPr="008A7EC9">
        <w:t>âme</w:t>
      </w:r>
      <w:r w:rsidR="00BF7D4A">
        <w:t xml:space="preserve">. </w:t>
      </w:r>
      <w:r w:rsidRPr="008A7EC9">
        <w:t>Mais préoccupé uniquement de son métier</w:t>
      </w:r>
      <w:r w:rsidR="00BF7D4A">
        <w:t xml:space="preserve">, </w:t>
      </w:r>
      <w:r w:rsidRPr="008A7EC9">
        <w:t>il n</w:t>
      </w:r>
      <w:r w:rsidR="00BF7D4A">
        <w:t>’</w:t>
      </w:r>
      <w:r w:rsidRPr="008A7EC9">
        <w:t>affecte que juste ce qu</w:t>
      </w:r>
      <w:r w:rsidR="00BF7D4A">
        <w:t>’</w:t>
      </w:r>
      <w:r w:rsidRPr="008A7EC9">
        <w:t>il faut de l</w:t>
      </w:r>
      <w:r w:rsidR="00BF7D4A">
        <w:t>’</w:t>
      </w:r>
      <w:r w:rsidRPr="008A7EC9">
        <w:t>insupportable mo</w:t>
      </w:r>
      <w:r w:rsidRPr="008A7EC9">
        <w:t>r</w:t>
      </w:r>
      <w:r w:rsidRPr="008A7EC9">
        <w:t>gue prussienne</w:t>
      </w:r>
      <w:r w:rsidR="00BF7D4A">
        <w:t xml:space="preserve">. </w:t>
      </w:r>
      <w:r w:rsidRPr="008A7EC9">
        <w:t>Il m</w:t>
      </w:r>
      <w:r w:rsidR="00BF7D4A">
        <w:t>’</w:t>
      </w:r>
      <w:r w:rsidRPr="008A7EC9">
        <w:t>a toujours traité avec la courtoisie la plus parfaits</w:t>
      </w:r>
      <w:r w:rsidR="00BF7D4A">
        <w:t xml:space="preserve">, </w:t>
      </w:r>
      <w:r w:rsidRPr="008A7EC9">
        <w:t>et je n</w:t>
      </w:r>
      <w:r w:rsidR="00BF7D4A">
        <w:t>’</w:t>
      </w:r>
      <w:r w:rsidRPr="008A7EC9">
        <w:t>ai jamais eu qu</w:t>
      </w:r>
      <w:r w:rsidR="00BF7D4A">
        <w:t>’</w:t>
      </w:r>
      <w:r w:rsidRPr="008A7EC9">
        <w:t>à me louer des conseils qu</w:t>
      </w:r>
      <w:r w:rsidR="00BF7D4A">
        <w:t>’</w:t>
      </w:r>
      <w:r w:rsidRPr="008A7EC9">
        <w:t>il m</w:t>
      </w:r>
      <w:r w:rsidR="00BF7D4A">
        <w:t>’</w:t>
      </w:r>
      <w:r w:rsidRPr="008A7EC9">
        <w:t>a donnés et de l</w:t>
      </w:r>
      <w:r w:rsidR="00BF7D4A">
        <w:t>’</w:t>
      </w:r>
      <w:r w:rsidRPr="008A7EC9">
        <w:t>influence qu</w:t>
      </w:r>
      <w:r w:rsidR="00BF7D4A">
        <w:t>’</w:t>
      </w:r>
      <w:r w:rsidRPr="008A7EC9">
        <w:t>il exerce sur le duc héritier</w:t>
      </w:r>
      <w:r w:rsidR="00BF7D4A">
        <w:t>.</w:t>
      </w:r>
    </w:p>
    <w:p w14:paraId="21B062EB" w14:textId="77777777" w:rsidR="00BF7D4A" w:rsidRDefault="009D75A4" w:rsidP="009D75A4">
      <w:r w:rsidRPr="008A7EC9">
        <w:t>Le gros colonel de Wendel</w:t>
      </w:r>
      <w:r w:rsidR="00BF7D4A">
        <w:t xml:space="preserve">, </w:t>
      </w:r>
      <w:r w:rsidRPr="008A7EC9">
        <w:t>des cuirassiers de Hanau</w:t>
      </w:r>
      <w:r w:rsidR="00BF7D4A">
        <w:t xml:space="preserve">, </w:t>
      </w:r>
      <w:r w:rsidRPr="008A7EC9">
        <w:t>cumule les fonctions de gouverneur du palais et de chef de la maison militaire du grand-duc</w:t>
      </w:r>
      <w:r w:rsidR="00BF7D4A">
        <w:t xml:space="preserve">. </w:t>
      </w:r>
      <w:r w:rsidRPr="008A7EC9">
        <w:t>À ce dernier titre</w:t>
      </w:r>
      <w:r w:rsidR="00BF7D4A">
        <w:t xml:space="preserve">, </w:t>
      </w:r>
      <w:r w:rsidRPr="008A7EC9">
        <w:t>il a sous ses ordres le capitaine Müller</w:t>
      </w:r>
      <w:r w:rsidR="00BF7D4A">
        <w:t xml:space="preserve">, </w:t>
      </w:r>
      <w:r w:rsidRPr="008A7EC9">
        <w:t>des chasseurs wurtembergeois</w:t>
      </w:r>
      <w:r w:rsidR="00BF7D4A">
        <w:t xml:space="preserve">, </w:t>
      </w:r>
      <w:r w:rsidRPr="008A7EC9">
        <w:t xml:space="preserve">les lieutenants Bernhardt et de </w:t>
      </w:r>
      <w:proofErr w:type="spellStart"/>
      <w:r w:rsidRPr="008A7EC9">
        <w:t>Choisly</w:t>
      </w:r>
      <w:proofErr w:type="spellEnd"/>
      <w:r w:rsidR="00BF7D4A">
        <w:t xml:space="preserve">, </w:t>
      </w:r>
      <w:r w:rsidRPr="008A7EC9">
        <w:t>des uhlans</w:t>
      </w:r>
      <w:r w:rsidR="00BF7D4A">
        <w:t xml:space="preserve">, </w:t>
      </w:r>
      <w:r w:rsidRPr="008A7EC9">
        <w:t>officiers d</w:t>
      </w:r>
      <w:r w:rsidR="00BF7D4A">
        <w:t>’</w:t>
      </w:r>
      <w:r w:rsidRPr="008A7EC9">
        <w:t>état-major du grand-duc</w:t>
      </w:r>
      <w:r w:rsidR="00BF7D4A">
        <w:t>.</w:t>
      </w:r>
    </w:p>
    <w:p w14:paraId="63F715AE" w14:textId="77777777" w:rsidR="00BF7D4A" w:rsidRDefault="009D75A4" w:rsidP="009D75A4">
      <w:r w:rsidRPr="008A7EC9">
        <w:t>C</w:t>
      </w:r>
      <w:r w:rsidR="00BF7D4A">
        <w:t>’</w:t>
      </w:r>
      <w:r w:rsidRPr="008A7EC9">
        <w:t>est un brave homme qui passe son temps à crier quand le grand-duc n</w:t>
      </w:r>
      <w:r w:rsidR="00BF7D4A">
        <w:t>’</w:t>
      </w:r>
      <w:r w:rsidRPr="008A7EC9">
        <w:t>est pas là</w:t>
      </w:r>
      <w:r w:rsidR="00BF7D4A">
        <w:t xml:space="preserve">, </w:t>
      </w:r>
      <w:r w:rsidRPr="008A7EC9">
        <w:t>et à trembler</w:t>
      </w:r>
      <w:r w:rsidR="00BF7D4A">
        <w:t xml:space="preserve">, </w:t>
      </w:r>
      <w:r w:rsidRPr="008A7EC9">
        <w:t>lorsqu</w:t>
      </w:r>
      <w:r w:rsidR="00BF7D4A">
        <w:t>’</w:t>
      </w:r>
      <w:r w:rsidRPr="008A7EC9">
        <w:t>il y est</w:t>
      </w:r>
      <w:r w:rsidR="00BF7D4A">
        <w:t xml:space="preserve">, </w:t>
      </w:r>
      <w:r w:rsidRPr="008A7EC9">
        <w:t>comme feuille morte</w:t>
      </w:r>
      <w:r w:rsidR="00BF7D4A">
        <w:t xml:space="preserve">. </w:t>
      </w:r>
      <w:r w:rsidRPr="008A7EC9">
        <w:t>Je crois que Kessel a pour lui un profond dédain</w:t>
      </w:r>
      <w:r w:rsidR="00BF7D4A">
        <w:t xml:space="preserve">. </w:t>
      </w:r>
      <w:r w:rsidRPr="008A7EC9">
        <w:lastRenderedPageBreak/>
        <w:t>Lui-même respecte infiniment Kessel</w:t>
      </w:r>
      <w:r w:rsidR="00BF7D4A">
        <w:t xml:space="preserve">, </w:t>
      </w:r>
      <w:r w:rsidRPr="008A7EC9">
        <w:t>qui est du grand État-major</w:t>
      </w:r>
      <w:r w:rsidR="00BF7D4A">
        <w:t xml:space="preserve">. </w:t>
      </w:r>
      <w:r w:rsidRPr="008A7EC9">
        <w:t>Il ne lui viendrait jamais à l</w:t>
      </w:r>
      <w:r w:rsidR="00BF7D4A">
        <w:t>’</w:t>
      </w:r>
      <w:r w:rsidRPr="008A7EC9">
        <w:t>idée que sa double fonction lui permît de donner un ordre à ce taciturne artilleur</w:t>
      </w:r>
      <w:r w:rsidR="00BF7D4A">
        <w:t>.</w:t>
      </w:r>
    </w:p>
    <w:p w14:paraId="55DDCC7C" w14:textId="77777777" w:rsidR="00BF7D4A" w:rsidRDefault="009D75A4" w:rsidP="009D75A4">
      <w:r w:rsidRPr="008A7EC9">
        <w:t>En revanche</w:t>
      </w:r>
      <w:r w:rsidR="00BF7D4A">
        <w:t xml:space="preserve">, </w:t>
      </w:r>
      <w:r w:rsidRPr="008A7EC9">
        <w:t>sa bête noire est le petit lieutenant de Hagen</w:t>
      </w:r>
      <w:r w:rsidR="00BF7D4A">
        <w:t xml:space="preserve">, </w:t>
      </w:r>
      <w:r w:rsidRPr="008A7EC9">
        <w:t xml:space="preserve">des hussards de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officier d</w:t>
      </w:r>
      <w:r w:rsidR="00BF7D4A">
        <w:t>’</w:t>
      </w:r>
      <w:r w:rsidRPr="008A7EC9">
        <w:t>ordonnance de la gra</w:t>
      </w:r>
      <w:r w:rsidRPr="008A7EC9">
        <w:t>n</w:t>
      </w:r>
      <w:r w:rsidRPr="008A7EC9">
        <w:t>de-duchesse</w:t>
      </w:r>
      <w:r w:rsidR="00BF7D4A">
        <w:t xml:space="preserve">. </w:t>
      </w:r>
      <w:r w:rsidRPr="008A7EC9">
        <w:t>Maintes fois</w:t>
      </w:r>
      <w:r w:rsidR="00BF7D4A">
        <w:t xml:space="preserve">, </w:t>
      </w:r>
      <w:r w:rsidRPr="008A7EC9">
        <w:t>il y a eu des conflits entre le colonel et le lieutenant</w:t>
      </w:r>
      <w:r w:rsidR="00BF7D4A">
        <w:t xml:space="preserve">. </w:t>
      </w:r>
      <w:r w:rsidRPr="008A7EC9">
        <w:t>Mais ce dernier est soutenu par la grande-duchesse qui ne peut s</w:t>
      </w:r>
      <w:r w:rsidR="00BF7D4A">
        <w:t>’</w:t>
      </w:r>
      <w:r w:rsidRPr="008A7EC9">
        <w:t>en passer</w:t>
      </w:r>
      <w:r w:rsidR="00BF7D4A">
        <w:t xml:space="preserve">. </w:t>
      </w:r>
      <w:r w:rsidRPr="008A7EC9">
        <w:t>Le grand-duc ne veut absol</w:t>
      </w:r>
      <w:r w:rsidRPr="008A7EC9">
        <w:t>u</w:t>
      </w:r>
      <w:r w:rsidRPr="008A7EC9">
        <w:t>ment pas d</w:t>
      </w:r>
      <w:r w:rsidR="00BF7D4A">
        <w:t>’</w:t>
      </w:r>
      <w:r w:rsidRPr="008A7EC9">
        <w:t>histoire de ce côté</w:t>
      </w:r>
      <w:r w:rsidR="00BF7D4A">
        <w:t xml:space="preserve">. </w:t>
      </w:r>
      <w:r w:rsidRPr="008A7EC9">
        <w:t>Wendel a dû plier</w:t>
      </w:r>
      <w:r w:rsidR="00BF7D4A">
        <w:t xml:space="preserve">. </w:t>
      </w:r>
      <w:r w:rsidRPr="008A7EC9">
        <w:t>Dès les pr</w:t>
      </w:r>
      <w:r w:rsidRPr="008A7EC9">
        <w:t>e</w:t>
      </w:r>
      <w:r w:rsidRPr="008A7EC9">
        <w:t>miers jours de mon arrivée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ai senti l</w:t>
      </w:r>
      <w:r w:rsidR="00BF7D4A">
        <w:t>’</w:t>
      </w:r>
      <w:r w:rsidRPr="008A7EC9">
        <w:t>animosité de ces deux hommes</w:t>
      </w:r>
      <w:r w:rsidR="00BF7D4A">
        <w:t xml:space="preserve">. </w:t>
      </w:r>
      <w:r w:rsidRPr="008A7EC9">
        <w:t>Sans être allé jusqu</w:t>
      </w:r>
      <w:r w:rsidR="00BF7D4A">
        <w:t>’</w:t>
      </w:r>
      <w:r w:rsidRPr="008A7EC9">
        <w:t>aux confidences</w:t>
      </w:r>
      <w:r w:rsidR="00BF7D4A">
        <w:t xml:space="preserve">, </w:t>
      </w:r>
      <w:r w:rsidRPr="008A7EC9">
        <w:t>le gouverneur du château a eu deux ou trois mots amers sur les difficultés de sa charge</w:t>
      </w:r>
      <w:r w:rsidR="00BF7D4A">
        <w:t xml:space="preserve">. </w:t>
      </w:r>
      <w:r w:rsidRPr="008A7EC9">
        <w:t>Je sens que si je le poussais</w:t>
      </w:r>
      <w:r w:rsidR="00BF7D4A">
        <w:t xml:space="preserve">… </w:t>
      </w:r>
      <w:r w:rsidRPr="008A7EC9">
        <w:t>Mais j</w:t>
      </w:r>
      <w:r w:rsidR="00BF7D4A">
        <w:t>’</w:t>
      </w:r>
      <w:r w:rsidRPr="008A7EC9">
        <w:t>ai juré de rester chez moi et de ne jamais me mêler de leurs histoires</w:t>
      </w:r>
      <w:r w:rsidR="00BF7D4A">
        <w:t>.</w:t>
      </w:r>
    </w:p>
    <w:p w14:paraId="7DD761D5" w14:textId="77777777" w:rsidR="00BF7D4A" w:rsidRDefault="009D75A4" w:rsidP="009D75A4">
      <w:r w:rsidRPr="008A7EC9">
        <w:t>Pourtant ce petit Hagen me déplaît terriblement</w:t>
      </w:r>
      <w:r w:rsidR="00BF7D4A">
        <w:t xml:space="preserve">, </w:t>
      </w:r>
      <w:r w:rsidRPr="008A7EC9">
        <w:t>avec son monocle</w:t>
      </w:r>
      <w:r w:rsidR="00BF7D4A">
        <w:t xml:space="preserve">, </w:t>
      </w:r>
      <w:r w:rsidRPr="008A7EC9">
        <w:t>sa façon de vous dévisager</w:t>
      </w:r>
      <w:r w:rsidR="00BF7D4A">
        <w:t xml:space="preserve">, </w:t>
      </w:r>
      <w:r w:rsidRPr="008A7EC9">
        <w:t>sa suffisance d</w:t>
      </w:r>
      <w:r w:rsidR="00BF7D4A">
        <w:t>’</w:t>
      </w:r>
      <w:r w:rsidRPr="008A7EC9">
        <w:t>homme qui se sent gardé à carreau</w:t>
      </w:r>
      <w:r w:rsidR="00BF7D4A">
        <w:t xml:space="preserve">. </w:t>
      </w:r>
      <w:r w:rsidRPr="008A7EC9">
        <w:t>La grande-duchesse se l</w:t>
      </w:r>
      <w:r w:rsidR="00BF7D4A">
        <w:t>’</w:t>
      </w:r>
      <w:r w:rsidRPr="008A7EC9">
        <w:t>est attaché d</w:t>
      </w:r>
      <w:r w:rsidRPr="008A7EC9">
        <w:t>e</w:t>
      </w:r>
      <w:r w:rsidRPr="008A7EC9">
        <w:t>puis deux ans</w:t>
      </w:r>
      <w:r w:rsidR="00BF7D4A">
        <w:t xml:space="preserve">. </w:t>
      </w:r>
      <w:r w:rsidRPr="008A7EC9">
        <w:t>Il paraît qu</w:t>
      </w:r>
      <w:r w:rsidR="00BF7D4A">
        <w:t>’</w:t>
      </w:r>
      <w:r w:rsidRPr="008A7EC9">
        <w:t>au moment où elle l</w:t>
      </w:r>
      <w:r w:rsidR="00BF7D4A">
        <w:t>’</w:t>
      </w:r>
      <w:r w:rsidRPr="008A7EC9">
        <w:t>a pris aux hu</w:t>
      </w:r>
      <w:r w:rsidRPr="008A7EC9">
        <w:t>s</w:t>
      </w:r>
      <w:r w:rsidRPr="008A7EC9">
        <w:t xml:space="preserve">sards de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il était sur le point de se faire sauter la cervelle pour une histoire de jeu</w:t>
      </w:r>
      <w:r w:rsidR="00BF7D4A">
        <w:t>.</w:t>
      </w:r>
    </w:p>
    <w:p w14:paraId="5550CAFA" w14:textId="30115AA6" w:rsidR="00BF7D4A" w:rsidRDefault="009D75A4" w:rsidP="009D75A4">
      <w:r w:rsidRPr="008A7EC9">
        <w:t>Les autres sont généralement aimables</w:t>
      </w:r>
      <w:r w:rsidR="00BF7D4A">
        <w:t xml:space="preserve">. </w:t>
      </w:r>
      <w:r w:rsidRPr="008A7EC9">
        <w:t>Ils le sont devenus beaucoup plus depuis qu</w:t>
      </w:r>
      <w:r w:rsidR="00BF7D4A">
        <w:t>’</w:t>
      </w:r>
      <w:r w:rsidRPr="008A7EC9">
        <w:t>ils ont su que j</w:t>
      </w:r>
      <w:r w:rsidR="00BF7D4A">
        <w:t>’</w:t>
      </w:r>
      <w:r w:rsidRPr="008A7EC9">
        <w:t>étais officier de réserve</w:t>
      </w:r>
      <w:r w:rsidR="00BF7D4A">
        <w:t xml:space="preserve">. </w:t>
      </w:r>
      <w:r w:rsidRPr="008A7EC9">
        <w:t>Ce jour-là le colonel de Wendel m</w:t>
      </w:r>
      <w:r w:rsidR="00BF7D4A">
        <w:t>’</w:t>
      </w:r>
      <w:r w:rsidRPr="008A7EC9">
        <w:t>a invité à dîner</w:t>
      </w:r>
      <w:r w:rsidR="00BF7D4A">
        <w:t>. M</w:t>
      </w:r>
      <w:r w:rsidR="00BF7D4A" w:rsidRPr="00BF7D4A">
        <w:rPr>
          <w:vertAlign w:val="superscript"/>
        </w:rPr>
        <w:t>me</w:t>
      </w:r>
      <w:r w:rsidR="00BF7D4A">
        <w:t> de </w:t>
      </w:r>
      <w:r w:rsidRPr="008A7EC9">
        <w:t>We</w:t>
      </w:r>
      <w:r w:rsidRPr="008A7EC9">
        <w:t>n</w:t>
      </w:r>
      <w:r w:rsidRPr="008A7EC9">
        <w:t>del</w:t>
      </w:r>
      <w:r w:rsidR="00BF7D4A">
        <w:t xml:space="preserve">, </w:t>
      </w:r>
      <w:r w:rsidRPr="008A7EC9">
        <w:t>une tendre rousse de quarante ans</w:t>
      </w:r>
      <w:r w:rsidR="00BF7D4A">
        <w:t xml:space="preserve">, </w:t>
      </w:r>
      <w:r w:rsidRPr="008A7EC9">
        <w:t>m</w:t>
      </w:r>
      <w:r w:rsidR="00BF7D4A">
        <w:t>’</w:t>
      </w:r>
      <w:r w:rsidRPr="008A7EC9">
        <w:t xml:space="preserve">a appelé tout le temps </w:t>
      </w:r>
      <w:r w:rsidR="00BF7D4A">
        <w:t>M. </w:t>
      </w:r>
      <w:r w:rsidRPr="008A7EC9">
        <w:t>le lieutenant</w:t>
      </w:r>
      <w:r w:rsidR="00BF7D4A">
        <w:t xml:space="preserve">. </w:t>
      </w:r>
      <w:r w:rsidRPr="008A7EC9">
        <w:t>Au dessert</w:t>
      </w:r>
      <w:r w:rsidR="00BF7D4A">
        <w:t xml:space="preserve">, </w:t>
      </w:r>
      <w:r w:rsidRPr="008A7EC9">
        <w:t>pendant que le se</w:t>
      </w:r>
      <w:r w:rsidRPr="008A7EC9">
        <w:t>r</w:t>
      </w:r>
      <w:r w:rsidRPr="008A7EC9">
        <w:t>gent-major v</w:t>
      </w:r>
      <w:r w:rsidRPr="008A7EC9">
        <w:t>e</w:t>
      </w:r>
      <w:r w:rsidRPr="008A7EC9">
        <w:t xml:space="preserve">nait </w:t>
      </w:r>
      <w:r w:rsidR="00BF7D4A">
        <w:t>« </w:t>
      </w:r>
      <w:r w:rsidRPr="008A7EC9">
        <w:t>communiquer</w:t>
      </w:r>
      <w:r w:rsidR="00BF7D4A">
        <w:t xml:space="preserve"> », </w:t>
      </w:r>
      <w:r w:rsidRPr="008A7EC9">
        <w:t>elle m</w:t>
      </w:r>
      <w:r w:rsidR="00BF7D4A">
        <w:t>’</w:t>
      </w:r>
      <w:r w:rsidRPr="008A7EC9">
        <w:t>a demandé d</w:t>
      </w:r>
      <w:r w:rsidR="00BF7D4A">
        <w:t>’</w:t>
      </w:r>
      <w:r w:rsidRPr="008A7EC9">
        <w:t>une voix humide si j</w:t>
      </w:r>
      <w:r w:rsidR="00BF7D4A">
        <w:t>’</w:t>
      </w:r>
      <w:r w:rsidRPr="008A7EC9">
        <w:t xml:space="preserve">avais lu la </w:t>
      </w:r>
      <w:r w:rsidR="00BF7D4A">
        <w:t>« </w:t>
      </w:r>
      <w:r w:rsidRPr="008A7EC9">
        <w:rPr>
          <w:i/>
          <w:iCs/>
        </w:rPr>
        <w:t>Fiancée de Messine</w:t>
      </w:r>
      <w:r w:rsidR="00BF7D4A">
        <w:t> ».</w:t>
      </w:r>
    </w:p>
    <w:p w14:paraId="4B2E76F4" w14:textId="10121E3B" w:rsidR="00BF7D4A" w:rsidRDefault="009D75A4" w:rsidP="009D75A4">
      <w:r w:rsidRPr="008A7EC9">
        <w:t>Après tout</w:t>
      </w:r>
      <w:r w:rsidR="00BF7D4A">
        <w:t xml:space="preserve">, </w:t>
      </w:r>
      <w:r w:rsidRPr="008A7EC9">
        <w:t>je préfère passer ainsi mes journées qu</w:t>
      </w:r>
      <w:r w:rsidR="00BF7D4A">
        <w:t>’</w:t>
      </w:r>
      <w:r w:rsidRPr="008A7EC9">
        <w:t>à la Sorbonne</w:t>
      </w:r>
      <w:r w:rsidR="00BF7D4A">
        <w:t xml:space="preserve">, </w:t>
      </w:r>
      <w:r w:rsidRPr="008A7EC9">
        <w:t xml:space="preserve">au cours de </w:t>
      </w:r>
      <w:r w:rsidR="00BF7D4A">
        <w:t>M. </w:t>
      </w:r>
      <w:r w:rsidRPr="008A7EC9">
        <w:t>Seignobos</w:t>
      </w:r>
      <w:r w:rsidR="00BF7D4A">
        <w:t xml:space="preserve">. </w:t>
      </w:r>
      <w:r w:rsidRPr="008A7EC9">
        <w:t>Je dis celui-là comme j</w:t>
      </w:r>
      <w:r w:rsidR="00BF7D4A">
        <w:t>’</w:t>
      </w:r>
      <w:r w:rsidRPr="008A7EC9">
        <w:t>aurais dit tout autre</w:t>
      </w:r>
      <w:r w:rsidR="00BF7D4A">
        <w:t>.</w:t>
      </w:r>
    </w:p>
    <w:p w14:paraId="22C9F2A3" w14:textId="1787AE17" w:rsidR="009D75A4" w:rsidRPr="008A7EC9" w:rsidRDefault="009D75A4" w:rsidP="00BF7D4A">
      <w:pPr>
        <w:pStyle w:val="Titre2"/>
      </w:pPr>
      <w:bookmarkStart w:id="9" w:name="_Toc197357332"/>
      <w:r w:rsidRPr="008A7EC9">
        <w:lastRenderedPageBreak/>
        <w:t>§ 5</w:t>
      </w:r>
      <w:r w:rsidR="00BF7D4A">
        <w:t xml:space="preserve">. – </w:t>
      </w:r>
      <w:r w:rsidRPr="008A7EC9">
        <w:t>DE LA BIBLIOTHÈQUE ET DU BIBLIOTHÉCAIRE</w:t>
      </w:r>
      <w:bookmarkEnd w:id="9"/>
    </w:p>
    <w:p w14:paraId="63180153" w14:textId="77777777" w:rsidR="00BF7D4A" w:rsidRDefault="009D75A4" w:rsidP="009D75A4">
      <w:r w:rsidRPr="008A7EC9">
        <w:t>La première tient une place si considérable dans ce récit</w:t>
      </w:r>
      <w:r w:rsidR="00BF7D4A">
        <w:t xml:space="preserve">, </w:t>
      </w:r>
      <w:r w:rsidRPr="008A7EC9">
        <w:t>qu</w:t>
      </w:r>
      <w:r w:rsidR="00BF7D4A">
        <w:t>’</w:t>
      </w:r>
      <w:r w:rsidRPr="008A7EC9">
        <w:t>il me semble impossible de ne pas lui consacrer quelques d</w:t>
      </w:r>
      <w:r w:rsidRPr="008A7EC9">
        <w:t>é</w:t>
      </w:r>
      <w:r w:rsidRPr="008A7EC9">
        <w:t>tails</w:t>
      </w:r>
      <w:r w:rsidR="00BF7D4A">
        <w:t>.</w:t>
      </w:r>
    </w:p>
    <w:p w14:paraId="7EBEF70A" w14:textId="77777777" w:rsidR="00BF7D4A" w:rsidRDefault="009D75A4" w:rsidP="009D75A4">
      <w:r w:rsidRPr="008A7EC9">
        <w:t>Quant au second</w:t>
      </w:r>
      <w:r w:rsidR="00BF7D4A">
        <w:t xml:space="preserve">, </w:t>
      </w:r>
      <w:r w:rsidRPr="008A7EC9">
        <w:t>le professeur Cyrus Beck</w:t>
      </w:r>
      <w:r w:rsidR="00BF7D4A">
        <w:t xml:space="preserve">, </w:t>
      </w:r>
      <w:r w:rsidRPr="008A7EC9">
        <w:t>de l</w:t>
      </w:r>
      <w:r w:rsidR="00BF7D4A">
        <w:t>’</w:t>
      </w:r>
      <w:r w:rsidRPr="008A7EC9">
        <w:t>Université de Kiel</w:t>
      </w:r>
      <w:r w:rsidR="00BF7D4A">
        <w:t xml:space="preserve">, </w:t>
      </w:r>
      <w:r w:rsidRPr="008A7EC9">
        <w:t>n</w:t>
      </w:r>
      <w:r w:rsidR="00BF7D4A">
        <w:t>’</w:t>
      </w:r>
      <w:r w:rsidRPr="008A7EC9">
        <w:t>est-il pas équitable d</w:t>
      </w:r>
      <w:r w:rsidR="00BF7D4A">
        <w:t>’</w:t>
      </w:r>
      <w:r w:rsidRPr="008A7EC9">
        <w:t>apporter un bref hommage à l</w:t>
      </w:r>
      <w:r w:rsidR="00BF7D4A">
        <w:t>’</w:t>
      </w:r>
      <w:r w:rsidRPr="008A7EC9">
        <w:t>homme dont j</w:t>
      </w:r>
      <w:r w:rsidR="00BF7D4A">
        <w:t>’</w:t>
      </w:r>
      <w:r w:rsidRPr="008A7EC9">
        <w:t>ai involontairement causé la mort</w:t>
      </w:r>
      <w:r w:rsidR="00BF7D4A">
        <w:t> ?</w:t>
      </w:r>
    </w:p>
    <w:p w14:paraId="5DFDC7DA" w14:textId="77777777" w:rsidR="00BF7D4A" w:rsidRDefault="009D75A4" w:rsidP="009D75A4">
      <w:r w:rsidRPr="008A7EC9">
        <w:t>La bibliothèque est actuellement installée au château</w:t>
      </w:r>
      <w:r w:rsidR="00BF7D4A">
        <w:t xml:space="preserve">, </w:t>
      </w:r>
      <w:r w:rsidRPr="008A7EC9">
        <w:t>dans la chapelle désaffectée</w:t>
      </w:r>
      <w:r w:rsidR="00BF7D4A">
        <w:t xml:space="preserve">. </w:t>
      </w:r>
      <w:r w:rsidRPr="008A7EC9">
        <w:t>On a refait dans le palais une chapelle de style légèrement jésuite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admirable salle ogivale</w:t>
      </w:r>
      <w:r w:rsidR="00BF7D4A">
        <w:t xml:space="preserve">, </w:t>
      </w:r>
      <w:r w:rsidRPr="008A7EC9">
        <w:t>qui coupe à angle droit les salles d</w:t>
      </w:r>
      <w:r w:rsidR="00BF7D4A">
        <w:t>’</w:t>
      </w:r>
      <w:r w:rsidRPr="008A7EC9">
        <w:t>honneur et des armures</w:t>
      </w:r>
      <w:r w:rsidR="00BF7D4A">
        <w:t xml:space="preserve">, </w:t>
      </w:r>
      <w:r w:rsidRPr="008A7EC9">
        <w:t>est devenue l</w:t>
      </w:r>
      <w:r w:rsidRPr="008A7EC9">
        <w:t>i</w:t>
      </w:r>
      <w:r w:rsidRPr="008A7EC9">
        <w:t>bre</w:t>
      </w:r>
      <w:r w:rsidR="00BF7D4A">
        <w:t xml:space="preserve">. </w:t>
      </w:r>
      <w:r w:rsidRPr="008A7EC9">
        <w:t>La porte de gauche donne dans la salle des armures</w:t>
      </w:r>
      <w:r w:rsidR="00BF7D4A">
        <w:t xml:space="preserve">. </w:t>
      </w:r>
      <w:r w:rsidRPr="008A7EC9">
        <w:t>On p</w:t>
      </w:r>
      <w:r w:rsidRPr="008A7EC9">
        <w:t>é</w:t>
      </w:r>
      <w:r w:rsidRPr="008A7EC9">
        <w:t>nètre dans la bibliothèque par la porte du fond de la salle d</w:t>
      </w:r>
      <w:r w:rsidR="00BF7D4A">
        <w:t>’</w:t>
      </w:r>
      <w:r w:rsidRPr="008A7EC9">
        <w:t>honneur</w:t>
      </w:r>
      <w:r w:rsidR="00BF7D4A">
        <w:t>.</w:t>
      </w:r>
    </w:p>
    <w:p w14:paraId="5FF45EBF" w14:textId="77777777" w:rsidR="00BF7D4A" w:rsidRDefault="009D75A4" w:rsidP="009D75A4">
      <w:r w:rsidRPr="008A7EC9">
        <w:t>En trois ou quatre fois plus grand</w:t>
      </w:r>
      <w:r w:rsidR="00BF7D4A">
        <w:t xml:space="preserve">, </w:t>
      </w:r>
      <w:r w:rsidRPr="008A7EC9">
        <w:t>elle rappelle la bibli</w:t>
      </w:r>
      <w:r w:rsidRPr="008A7EC9">
        <w:t>o</w:t>
      </w:r>
      <w:r w:rsidRPr="008A7EC9">
        <w:t>thèque du château de Montesquieu à la Brède</w:t>
      </w:r>
      <w:r w:rsidR="00BF7D4A">
        <w:t xml:space="preserve">, </w:t>
      </w:r>
      <w:r w:rsidRPr="008A7EC9">
        <w:t>avec cette diff</w:t>
      </w:r>
      <w:r w:rsidRPr="008A7EC9">
        <w:t>é</w:t>
      </w:r>
      <w:r w:rsidRPr="008A7EC9">
        <w:t>rence que</w:t>
      </w:r>
      <w:r w:rsidR="00BF7D4A">
        <w:t xml:space="preserve">, </w:t>
      </w:r>
      <w:r w:rsidRPr="008A7EC9">
        <w:t>si mes souvenirs sont bons</w:t>
      </w:r>
      <w:r w:rsidR="00BF7D4A">
        <w:t xml:space="preserve">, </w:t>
      </w:r>
      <w:r w:rsidRPr="008A7EC9">
        <w:t>à la Brède la voûte est romane</w:t>
      </w:r>
      <w:r w:rsidR="00BF7D4A">
        <w:t xml:space="preserve">. </w:t>
      </w:r>
      <w:r w:rsidRPr="008A7EC9">
        <w:t>Sauf ce détail de structure</w:t>
      </w:r>
      <w:r w:rsidR="00BF7D4A">
        <w:t xml:space="preserve">, </w:t>
      </w:r>
      <w:r w:rsidRPr="008A7EC9">
        <w:t>même agencement général</w:t>
      </w:r>
      <w:r w:rsidR="00BF7D4A">
        <w:t xml:space="preserve">. </w:t>
      </w:r>
      <w:r w:rsidRPr="008A7EC9">
        <w:t>Au milieu</w:t>
      </w:r>
      <w:r w:rsidR="00BF7D4A">
        <w:t xml:space="preserve">, </w:t>
      </w:r>
      <w:r w:rsidRPr="008A7EC9">
        <w:t>une immense vitrine</w:t>
      </w:r>
      <w:r w:rsidR="00BF7D4A">
        <w:t xml:space="preserve">, </w:t>
      </w:r>
      <w:r w:rsidRPr="008A7EC9">
        <w:t>avec les plus curieux échanti</w:t>
      </w:r>
      <w:r w:rsidRPr="008A7EC9">
        <w:t>l</w:t>
      </w:r>
      <w:r w:rsidRPr="008A7EC9">
        <w:t>lons de numismatique</w:t>
      </w:r>
      <w:r w:rsidR="00BF7D4A">
        <w:t xml:space="preserve">. </w:t>
      </w:r>
      <w:r w:rsidRPr="008A7EC9">
        <w:t>Il y a une médaille d</w:t>
      </w:r>
      <w:r w:rsidR="00BF7D4A">
        <w:t>’</w:t>
      </w:r>
      <w:r w:rsidRPr="008A7EC9">
        <w:t>or de Conradin qui est un chef-d</w:t>
      </w:r>
      <w:r w:rsidR="00BF7D4A">
        <w:t>’</w:t>
      </w:r>
      <w:r w:rsidRPr="008A7EC9">
        <w:t>œuvre</w:t>
      </w:r>
      <w:r w:rsidR="00BF7D4A">
        <w:t>.</w:t>
      </w:r>
    </w:p>
    <w:p w14:paraId="06A79FFC" w14:textId="77777777" w:rsidR="00BF7D4A" w:rsidRDefault="009D75A4" w:rsidP="009D75A4">
      <w:r w:rsidRPr="008A7EC9">
        <w:t>Cinq ou six lutrins ont été transformés en bureaux ro</w:t>
      </w:r>
      <w:r w:rsidRPr="008A7EC9">
        <w:t>u</w:t>
      </w:r>
      <w:r w:rsidRPr="008A7EC9">
        <w:t>lants</w:t>
      </w:r>
      <w:r w:rsidR="00BF7D4A">
        <w:t xml:space="preserve">, </w:t>
      </w:r>
      <w:r w:rsidRPr="008A7EC9">
        <w:t>fort pratiques pour le travail</w:t>
      </w:r>
      <w:r w:rsidR="00BF7D4A">
        <w:t xml:space="preserve">. </w:t>
      </w:r>
      <w:r w:rsidRPr="008A7EC9">
        <w:t>Un grand jeu d</w:t>
      </w:r>
      <w:r w:rsidR="00BF7D4A">
        <w:t>’</w:t>
      </w:r>
      <w:r w:rsidRPr="008A7EC9">
        <w:t>électricité rend les recherches très commodes</w:t>
      </w:r>
      <w:r w:rsidR="00BF7D4A">
        <w:t xml:space="preserve">. </w:t>
      </w:r>
      <w:r w:rsidRPr="008A7EC9">
        <w:t>La salle est en effet tell</w:t>
      </w:r>
      <w:r w:rsidRPr="008A7EC9">
        <w:t>e</w:t>
      </w:r>
      <w:r w:rsidRPr="008A7EC9">
        <w:t>ment sombre qu</w:t>
      </w:r>
      <w:r w:rsidR="00BF7D4A">
        <w:t>’</w:t>
      </w:r>
      <w:r w:rsidRPr="008A7EC9">
        <w:t>on n</w:t>
      </w:r>
      <w:r w:rsidR="00BF7D4A">
        <w:t>’</w:t>
      </w:r>
      <w:r w:rsidRPr="008A7EC9">
        <w:t>y saurait lire ou écrire sans ce secours</w:t>
      </w:r>
      <w:r w:rsidR="00BF7D4A">
        <w:t>.</w:t>
      </w:r>
    </w:p>
    <w:p w14:paraId="12DE22F2" w14:textId="77777777" w:rsidR="00BF7D4A" w:rsidRDefault="009D75A4" w:rsidP="009D75A4">
      <w:r w:rsidRPr="008A7EC9">
        <w:t>N</w:t>
      </w:r>
      <w:r w:rsidR="00BF7D4A">
        <w:t>’</w:t>
      </w:r>
      <w:r w:rsidRPr="008A7EC9">
        <w:t>attendez pas que je vous donne le plus léger aperçu des richesses amoncelées ici depuis Gutenberg</w:t>
      </w:r>
      <w:r w:rsidR="00BF7D4A">
        <w:t xml:space="preserve">. </w:t>
      </w:r>
      <w:r w:rsidRPr="008A7EC9">
        <w:t>Je crois qu</w:t>
      </w:r>
      <w:r w:rsidR="00BF7D4A">
        <w:t>’</w:t>
      </w:r>
      <w:r w:rsidRPr="008A7EC9">
        <w:t xml:space="preserve">on ne </w:t>
      </w:r>
      <w:r w:rsidRPr="008A7EC9">
        <w:lastRenderedPageBreak/>
        <w:t>saurait écrire un ouvrage quelconque sur l</w:t>
      </w:r>
      <w:r w:rsidR="00BF7D4A">
        <w:t>’</w:t>
      </w:r>
      <w:r w:rsidRPr="008A7EC9">
        <w:t xml:space="preserve">Allemagne sans avoir recours à la bibliothèque de </w:t>
      </w:r>
      <w:proofErr w:type="spellStart"/>
      <w:r w:rsidRPr="008A7EC9">
        <w:t>Lautenbourg</w:t>
      </w:r>
      <w:proofErr w:type="spellEnd"/>
      <w:r w:rsidR="00BF7D4A">
        <w:t xml:space="preserve"> ; </w:t>
      </w:r>
      <w:r w:rsidRPr="008A7EC9">
        <w:t>le registre où l</w:t>
      </w:r>
      <w:r w:rsidR="00BF7D4A">
        <w:t>’</w:t>
      </w:r>
      <w:r w:rsidRPr="008A7EC9">
        <w:t>on demande aux visiteurs qui sont venus travailler ici de vouloir bien apposer leur signature porte les noms les plus illustres</w:t>
      </w:r>
      <w:r w:rsidR="00BF7D4A">
        <w:t xml:space="preserve"> ; </w:t>
      </w:r>
      <w:r w:rsidRPr="008A7EC9">
        <w:t>j</w:t>
      </w:r>
      <w:r w:rsidR="00BF7D4A">
        <w:t>’</w:t>
      </w:r>
      <w:r w:rsidRPr="008A7EC9">
        <w:t>y ai relevé ceux de Leibniz et de Humboldt</w:t>
      </w:r>
      <w:r w:rsidR="00BF7D4A">
        <w:t xml:space="preserve">, </w:t>
      </w:r>
      <w:r w:rsidRPr="008A7EC9">
        <w:t>d</w:t>
      </w:r>
      <w:r w:rsidR="00BF7D4A">
        <w:t>’</w:t>
      </w:r>
      <w:proofErr w:type="spellStart"/>
      <w:r w:rsidRPr="008A7EC9">
        <w:t>Ottfried</w:t>
      </w:r>
      <w:proofErr w:type="spellEnd"/>
      <w:r w:rsidRPr="008A7EC9">
        <w:t xml:space="preserve"> Müller et de Curtius</w:t>
      </w:r>
      <w:r w:rsidR="00BF7D4A">
        <w:t xml:space="preserve">, </w:t>
      </w:r>
      <w:r w:rsidRPr="008A7EC9">
        <w:t>de Schleiermacher et de Renan</w:t>
      </w:r>
      <w:r w:rsidR="00BF7D4A">
        <w:t>.</w:t>
      </w:r>
    </w:p>
    <w:p w14:paraId="6D154661" w14:textId="06095EDF" w:rsidR="00BF7D4A" w:rsidRDefault="009D75A4" w:rsidP="009D75A4">
      <w:r w:rsidRPr="008A7EC9">
        <w:t>Plus précieux encore sont les trésors que contient la sacri</w:t>
      </w:r>
      <w:r w:rsidRPr="008A7EC9">
        <w:t>s</w:t>
      </w:r>
      <w:r w:rsidRPr="008A7EC9">
        <w:t>tie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là</w:t>
      </w:r>
      <w:r w:rsidR="00BF7D4A">
        <w:t xml:space="preserve">, </w:t>
      </w:r>
      <w:r w:rsidRPr="008A7EC9">
        <w:t>dans les armoires boisées réservées jadis aux ch</w:t>
      </w:r>
      <w:r w:rsidRPr="008A7EC9">
        <w:t>a</w:t>
      </w:r>
      <w:r w:rsidRPr="008A7EC9">
        <w:t>subles et aux calices</w:t>
      </w:r>
      <w:r w:rsidR="00BF7D4A">
        <w:t xml:space="preserve">, </w:t>
      </w:r>
      <w:r w:rsidRPr="008A7EC9">
        <w:t>que sont empilés les inestimables manu</w:t>
      </w:r>
      <w:r w:rsidRPr="008A7EC9">
        <w:t>s</w:t>
      </w:r>
      <w:r w:rsidRPr="008A7EC9">
        <w:t>crits qui proviennent</w:t>
      </w:r>
      <w:r w:rsidR="00BF7D4A">
        <w:t xml:space="preserve">, </w:t>
      </w:r>
      <w:r w:rsidRPr="008A7EC9">
        <w:t xml:space="preserve">soit des archives publiques et privées des ducs de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soit des acquisitions effectuées par ceux de ces ducs qui se sont intéressés à ces choses</w:t>
      </w:r>
      <w:r w:rsidR="00BF7D4A">
        <w:t xml:space="preserve"> ; </w:t>
      </w:r>
      <w:r w:rsidRPr="008A7EC9">
        <w:t>c</w:t>
      </w:r>
      <w:r w:rsidR="00BF7D4A">
        <w:t>’</w:t>
      </w:r>
      <w:r w:rsidRPr="008A7EC9">
        <w:t>est au frère du grand-duc actuel</w:t>
      </w:r>
      <w:r w:rsidR="00BF7D4A">
        <w:t xml:space="preserve">, </w:t>
      </w:r>
      <w:r w:rsidRPr="008A7EC9">
        <w:t>au grand-duc Rodolphe</w:t>
      </w:r>
      <w:r w:rsidR="00BF7D4A">
        <w:t xml:space="preserve">, </w:t>
      </w:r>
      <w:r w:rsidRPr="008A7EC9">
        <w:t>que l</w:t>
      </w:r>
      <w:r w:rsidR="00BF7D4A">
        <w:t>’</w:t>
      </w:r>
      <w:r w:rsidRPr="008A7EC9">
        <w:t>on doit que</w:t>
      </w:r>
      <w:r w:rsidRPr="008A7EC9">
        <w:t>l</w:t>
      </w:r>
      <w:r w:rsidRPr="008A7EC9">
        <w:t>ques-unes des pièces les plus importantes</w:t>
      </w:r>
      <w:r w:rsidR="00BF7D4A">
        <w:t>. M. </w:t>
      </w:r>
      <w:r w:rsidRPr="008A7EC9">
        <w:t>Cyrus Beck</w:t>
      </w:r>
      <w:r w:rsidR="00BF7D4A">
        <w:t xml:space="preserve">, </w:t>
      </w:r>
      <w:r w:rsidRPr="008A7EC9">
        <w:t>b</w:t>
      </w:r>
      <w:r w:rsidRPr="008A7EC9">
        <w:t>i</w:t>
      </w:r>
      <w:r w:rsidRPr="008A7EC9">
        <w:t>bliothécaire</w:t>
      </w:r>
      <w:r w:rsidR="00BF7D4A">
        <w:t xml:space="preserve">, </w:t>
      </w:r>
      <w:r w:rsidRPr="008A7EC9">
        <w:t>chargé du classement</w:t>
      </w:r>
      <w:r w:rsidR="00BF7D4A">
        <w:t xml:space="preserve">, </w:t>
      </w:r>
      <w:r w:rsidRPr="008A7EC9">
        <w:t>les tient jalousement sous clef</w:t>
      </w:r>
      <w:r w:rsidR="00BF7D4A">
        <w:t>.</w:t>
      </w:r>
    </w:p>
    <w:p w14:paraId="1BA62087" w14:textId="1C070D3E" w:rsidR="00BF7D4A" w:rsidRDefault="00BF7D4A" w:rsidP="009D75A4">
      <w:r>
        <w:t>M. </w:t>
      </w:r>
      <w:r w:rsidR="009D75A4" w:rsidRPr="008A7EC9">
        <w:t>Cyrus Beck</w:t>
      </w:r>
      <w:r>
        <w:t xml:space="preserve">, </w:t>
      </w:r>
      <w:r w:rsidR="009D75A4" w:rsidRPr="008A7EC9">
        <w:t>professeur en congé de l</w:t>
      </w:r>
      <w:r>
        <w:t>’</w:t>
      </w:r>
      <w:r w:rsidR="009D75A4" w:rsidRPr="008A7EC9">
        <w:t>Université de Kiel</w:t>
      </w:r>
      <w:r>
        <w:t xml:space="preserve">, </w:t>
      </w:r>
      <w:r w:rsidR="009D75A4" w:rsidRPr="008A7EC9">
        <w:t xml:space="preserve">a été prêté voilà dix ans au grand-duc Rodolphe par le recteur </w:t>
      </w:r>
      <w:proofErr w:type="spellStart"/>
      <w:r w:rsidR="009D75A4" w:rsidRPr="008A7EC9">
        <w:t>Etlicher</w:t>
      </w:r>
      <w:proofErr w:type="spellEnd"/>
      <w:r w:rsidR="009D75A4" w:rsidRPr="008A7EC9">
        <w:t xml:space="preserve"> pour la classification de ses manuscrits</w:t>
      </w:r>
      <w:r>
        <w:t>.</w:t>
      </w:r>
    </w:p>
    <w:p w14:paraId="185FC91D" w14:textId="77777777" w:rsidR="00BF7D4A" w:rsidRDefault="009D75A4" w:rsidP="009D75A4">
      <w:r w:rsidRPr="008A7EC9">
        <w:t>Le grand-duc actuel l</w:t>
      </w:r>
      <w:r w:rsidR="00BF7D4A">
        <w:t>’</w:t>
      </w:r>
      <w:r w:rsidRPr="008A7EC9">
        <w:t>a maintenu dans lesdites fonctions en lui demandant de vouloir bien réserver quatre heures par s</w:t>
      </w:r>
      <w:r w:rsidRPr="008A7EC9">
        <w:t>e</w:t>
      </w:r>
      <w:r w:rsidRPr="008A7EC9">
        <w:t>maine à initier le duc Joachim aux sciences exactes</w:t>
      </w:r>
      <w:r w:rsidR="00BF7D4A">
        <w:t>.</w:t>
      </w:r>
    </w:p>
    <w:p w14:paraId="4DB9A28F" w14:textId="77777777" w:rsidR="00BF7D4A" w:rsidRDefault="009D75A4" w:rsidP="009D75A4">
      <w:r w:rsidRPr="008A7EC9">
        <w:t>Le vieux professeur passe une moitié du temps qui lui reste dans la sacristie</w:t>
      </w:r>
      <w:r w:rsidR="00BF7D4A">
        <w:t xml:space="preserve">, </w:t>
      </w:r>
      <w:r w:rsidRPr="008A7EC9">
        <w:t>au milieu des manuscrits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autre dans son l</w:t>
      </w:r>
      <w:r w:rsidRPr="008A7EC9">
        <w:t>a</w:t>
      </w:r>
      <w:r w:rsidRPr="008A7EC9">
        <w:t>boratoire</w:t>
      </w:r>
      <w:r w:rsidR="00BF7D4A">
        <w:t xml:space="preserve">, </w:t>
      </w:r>
      <w:r w:rsidRPr="008A7EC9">
        <w:t>au milieu des fourneaux et cornues</w:t>
      </w:r>
      <w:r w:rsidR="00BF7D4A">
        <w:t xml:space="preserve">. </w:t>
      </w:r>
      <w:r w:rsidRPr="008A7EC9">
        <w:t>Ce laboratoire est situé dans le triangle formé par la salle des armures</w:t>
      </w:r>
      <w:r w:rsidR="00BF7D4A">
        <w:t xml:space="preserve">, </w:t>
      </w:r>
      <w:r w:rsidRPr="008A7EC9">
        <w:t>la chapelle et la muraille du château</w:t>
      </w:r>
      <w:r w:rsidR="00BF7D4A">
        <w:t xml:space="preserve">. </w:t>
      </w:r>
      <w:r w:rsidRPr="008A7EC9">
        <w:t>Comme ma chambre</w:t>
      </w:r>
      <w:r w:rsidR="00BF7D4A">
        <w:t xml:space="preserve">, </w:t>
      </w:r>
      <w:r w:rsidRPr="008A7EC9">
        <w:t xml:space="preserve">il a vue sur le ravin de la </w:t>
      </w:r>
      <w:proofErr w:type="spellStart"/>
      <w:r w:rsidRPr="008A7EC9">
        <w:t>Melna</w:t>
      </w:r>
      <w:proofErr w:type="spellEnd"/>
      <w:r w:rsidR="00BF7D4A">
        <w:t xml:space="preserve">, </w:t>
      </w:r>
      <w:r w:rsidRPr="008A7EC9">
        <w:t>ou plutôt sur les arbres qui obstruent à peu près tout coup d</w:t>
      </w:r>
      <w:r w:rsidR="00BF7D4A">
        <w:t>’</w:t>
      </w:r>
      <w:r w:rsidRPr="008A7EC9">
        <w:t>œil</w:t>
      </w:r>
      <w:r w:rsidR="00BF7D4A">
        <w:t>.</w:t>
      </w:r>
    </w:p>
    <w:p w14:paraId="7D3E42AA" w14:textId="77777777" w:rsidR="00BF7D4A" w:rsidRDefault="009D75A4" w:rsidP="009D75A4">
      <w:r w:rsidRPr="008A7EC9">
        <w:lastRenderedPageBreak/>
        <w:t>La première fois que je pénétrai dans ce laboratoire</w:t>
      </w:r>
      <w:r w:rsidR="00BF7D4A">
        <w:t xml:space="preserve">, </w:t>
      </w:r>
      <w:r w:rsidRPr="008A7EC9">
        <w:t>conduit par Kessel qui venait me présenter à notre collègue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y fus reçu à peu près comme Gulliver</w:t>
      </w:r>
      <w:r w:rsidR="00BF7D4A">
        <w:t xml:space="preserve">, </w:t>
      </w:r>
      <w:r w:rsidRPr="008A7EC9">
        <w:t>parmi les toiles d</w:t>
      </w:r>
      <w:r w:rsidR="00BF7D4A">
        <w:t>’</w:t>
      </w:r>
      <w:r w:rsidRPr="008A7EC9">
        <w:t>araignées de l</w:t>
      </w:r>
      <w:r w:rsidR="00BF7D4A">
        <w:t>’</w:t>
      </w:r>
      <w:r w:rsidRPr="008A7EC9">
        <w:t>académicien de Laputa</w:t>
      </w:r>
      <w:r w:rsidR="00BF7D4A">
        <w:t>.</w:t>
      </w:r>
    </w:p>
    <w:p w14:paraId="39784DA2" w14:textId="77777777" w:rsidR="00BF7D4A" w:rsidRDefault="009D75A4" w:rsidP="009D75A4">
      <w:r w:rsidRPr="008A7EC9">
        <w:t>Une voix criarde commença par nous intimer violemment l</w:t>
      </w:r>
      <w:r w:rsidR="00BF7D4A">
        <w:t>’</w:t>
      </w:r>
      <w:r w:rsidRPr="008A7EC9">
        <w:t>ordre de fermer la porte</w:t>
      </w:r>
      <w:r w:rsidR="00BF7D4A">
        <w:t xml:space="preserve">, </w:t>
      </w:r>
      <w:r w:rsidRPr="008A7EC9">
        <w:t>affirmant que le courant d</w:t>
      </w:r>
      <w:r w:rsidR="00BF7D4A">
        <w:t>’</w:t>
      </w:r>
      <w:r w:rsidRPr="008A7EC9">
        <w:t>air allait éteindre les fourneaux</w:t>
      </w:r>
      <w:r w:rsidR="00BF7D4A">
        <w:t>.</w:t>
      </w:r>
    </w:p>
    <w:p w14:paraId="5DBA0C95" w14:textId="77777777" w:rsidR="00BF7D4A" w:rsidRDefault="009D75A4" w:rsidP="009D75A4">
      <w:r w:rsidRPr="008A7EC9">
        <w:t>Puis un petit bonhomme surgit furieusement du milieu d</w:t>
      </w:r>
      <w:r w:rsidR="00BF7D4A">
        <w:t>’</w:t>
      </w:r>
      <w:r w:rsidRPr="008A7EC9">
        <w:t>une fumée âcre</w:t>
      </w:r>
      <w:r w:rsidR="00BF7D4A">
        <w:t xml:space="preserve">. </w:t>
      </w:r>
      <w:r w:rsidRPr="008A7EC9">
        <w:t>Le docteur Cyrus Beck avait un crâne chauve</w:t>
      </w:r>
      <w:r w:rsidR="00BF7D4A">
        <w:t xml:space="preserve">, </w:t>
      </w:r>
      <w:r w:rsidRPr="008A7EC9">
        <w:t>poli</w:t>
      </w:r>
      <w:r w:rsidR="00BF7D4A">
        <w:t xml:space="preserve">, </w:t>
      </w:r>
      <w:r w:rsidRPr="008A7EC9">
        <w:t>comme passé aux acides les plus virulents</w:t>
      </w:r>
      <w:r w:rsidR="00BF7D4A">
        <w:t xml:space="preserve">. </w:t>
      </w:r>
      <w:r w:rsidRPr="008A7EC9">
        <w:t>Un long sarrau jaunâtre</w:t>
      </w:r>
      <w:r w:rsidR="00BF7D4A">
        <w:t xml:space="preserve">, </w:t>
      </w:r>
      <w:r w:rsidRPr="008A7EC9">
        <w:t>couvert de taches chimiques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entourait de la tête aux pieds</w:t>
      </w:r>
      <w:r w:rsidR="00BF7D4A">
        <w:t xml:space="preserve">. </w:t>
      </w:r>
      <w:r w:rsidRPr="008A7EC9">
        <w:t>Au milieu de son attirail</w:t>
      </w:r>
      <w:r w:rsidR="00BF7D4A">
        <w:t xml:space="preserve">, </w:t>
      </w:r>
      <w:r w:rsidRPr="008A7EC9">
        <w:t xml:space="preserve">il était véritablement très </w:t>
      </w:r>
      <w:proofErr w:type="spellStart"/>
      <w:r w:rsidRPr="008A7EC9">
        <w:t>hof</w:t>
      </w:r>
      <w:r w:rsidRPr="008A7EC9">
        <w:t>f</w:t>
      </w:r>
      <w:r w:rsidRPr="008A7EC9">
        <w:t>manesque</w:t>
      </w:r>
      <w:proofErr w:type="spellEnd"/>
      <w:r w:rsidR="00BF7D4A">
        <w:t>.</w:t>
      </w:r>
    </w:p>
    <w:p w14:paraId="196AF4AB" w14:textId="77777777" w:rsidR="00BF7D4A" w:rsidRDefault="009D75A4" w:rsidP="009D75A4">
      <w:r w:rsidRPr="008A7EC9">
        <w:t>La vue de Kessel le calma</w:t>
      </w:r>
      <w:r w:rsidR="00BF7D4A">
        <w:t xml:space="preserve">. </w:t>
      </w:r>
      <w:r w:rsidRPr="008A7EC9">
        <w:t>Il s</w:t>
      </w:r>
      <w:r w:rsidR="00BF7D4A">
        <w:t>’</w:t>
      </w:r>
      <w:r w:rsidRPr="008A7EC9">
        <w:t>excusa et nous dit qu</w:t>
      </w:r>
      <w:r w:rsidR="00BF7D4A">
        <w:t>’</w:t>
      </w:r>
      <w:r w:rsidRPr="008A7EC9">
        <w:t>il en était à une expérience décisive de ses travaux sur l</w:t>
      </w:r>
      <w:r w:rsidR="00BF7D4A">
        <w:t>’</w:t>
      </w:r>
      <w:r w:rsidRPr="008A7EC9">
        <w:t>insolation de</w:t>
      </w:r>
      <w:r w:rsidR="00BF7D4A">
        <w:t>… (</w:t>
      </w:r>
      <w:r w:rsidRPr="008A7EC9">
        <w:t>un corps dont j</w:t>
      </w:r>
      <w:r w:rsidR="00BF7D4A">
        <w:t>’</w:t>
      </w:r>
      <w:r w:rsidRPr="008A7EC9">
        <w:t>ai oublié le nom</w:t>
      </w:r>
      <w:r w:rsidR="00BF7D4A">
        <w:t xml:space="preserve">). </w:t>
      </w:r>
      <w:r w:rsidRPr="008A7EC9">
        <w:t>Il était devenu presque aimable lorsque mon compagnon lui apprit que je comptais poursuivre moi-même certaines recherches dans le départ</w:t>
      </w:r>
      <w:r w:rsidRPr="008A7EC9">
        <w:t>e</w:t>
      </w:r>
      <w:r w:rsidRPr="008A7EC9">
        <w:t>ment des manuscrits</w:t>
      </w:r>
      <w:r w:rsidR="00BF7D4A">
        <w:t xml:space="preserve">. </w:t>
      </w:r>
      <w:r w:rsidRPr="008A7EC9">
        <w:t>Il s</w:t>
      </w:r>
      <w:r w:rsidR="00BF7D4A">
        <w:t>’</w:t>
      </w:r>
      <w:r w:rsidRPr="008A7EC9">
        <w:t>inclina</w:t>
      </w:r>
      <w:r w:rsidR="00BF7D4A">
        <w:t xml:space="preserve">, </w:t>
      </w:r>
      <w:r w:rsidRPr="008A7EC9">
        <w:t>le commandant ayant ajouté que le grand-duc le priait de me donner sur ce point les plus grandes facilités</w:t>
      </w:r>
      <w:r w:rsidR="00BF7D4A">
        <w:t xml:space="preserve">, </w:t>
      </w:r>
      <w:r w:rsidRPr="008A7EC9">
        <w:t>mais je vis bien qu</w:t>
      </w:r>
      <w:r w:rsidR="00BF7D4A">
        <w:t>’</w:t>
      </w:r>
      <w:r w:rsidRPr="008A7EC9">
        <w:t>il ne favoriserait pas préc</w:t>
      </w:r>
      <w:r w:rsidRPr="008A7EC9">
        <w:t>i</w:t>
      </w:r>
      <w:r w:rsidRPr="008A7EC9">
        <w:t>sément ma tâche</w:t>
      </w:r>
      <w:r w:rsidR="00BF7D4A">
        <w:t>.</w:t>
      </w:r>
    </w:p>
    <w:p w14:paraId="218D8297" w14:textId="77777777" w:rsidR="00BF7D4A" w:rsidRDefault="00BF7D4A" w:rsidP="009D75A4">
      <w:r>
        <w:t>— </w:t>
      </w:r>
      <w:r w:rsidR="009D75A4" w:rsidRPr="008A7EC9">
        <w:t>Bah</w:t>
      </w:r>
      <w:r>
        <w:t xml:space="preserve"> ! </w:t>
      </w:r>
      <w:r w:rsidR="009D75A4" w:rsidRPr="008A7EC9">
        <w:t>pensais-je avec insouciance</w:t>
      </w:r>
      <w:r>
        <w:t xml:space="preserve">, </w:t>
      </w:r>
      <w:r w:rsidR="009D75A4" w:rsidRPr="008A7EC9">
        <w:t>ce vieil hurluberlu est plein de manies</w:t>
      </w:r>
      <w:r>
        <w:t xml:space="preserve">. </w:t>
      </w:r>
      <w:r w:rsidR="009D75A4" w:rsidRPr="008A7EC9">
        <w:t>Je saurai bien</w:t>
      </w:r>
      <w:r>
        <w:t xml:space="preserve">, </w:t>
      </w:r>
      <w:r w:rsidR="009D75A4" w:rsidRPr="008A7EC9">
        <w:t>à la longue</w:t>
      </w:r>
      <w:r>
        <w:t xml:space="preserve">, </w:t>
      </w:r>
      <w:r w:rsidR="009D75A4" w:rsidRPr="008A7EC9">
        <w:t>découvrir celle qu</w:t>
      </w:r>
      <w:r>
        <w:t>’</w:t>
      </w:r>
      <w:r w:rsidR="009D75A4" w:rsidRPr="008A7EC9">
        <w:t>il faut flatter</w:t>
      </w:r>
      <w:r>
        <w:t>.</w:t>
      </w:r>
    </w:p>
    <w:p w14:paraId="0661EEB3" w14:textId="1F5EC6FC" w:rsidR="00BF7D4A" w:rsidRDefault="009D75A4" w:rsidP="009D75A4">
      <w:r w:rsidRPr="008A7EC9">
        <w:t>Rien ne me pressait</w:t>
      </w:r>
      <w:r w:rsidR="00BF7D4A">
        <w:t xml:space="preserve">. </w:t>
      </w:r>
      <w:r w:rsidRPr="008A7EC9">
        <w:t>Je m</w:t>
      </w:r>
      <w:r w:rsidR="00BF7D4A">
        <w:t>’</w:t>
      </w:r>
      <w:r w:rsidRPr="008A7EC9">
        <w:t xml:space="preserve">étais donné deux semaines avant de me mettre à travailler pour le compte de </w:t>
      </w:r>
      <w:r w:rsidR="00BF7D4A">
        <w:t>M. </w:t>
      </w:r>
      <w:r w:rsidRPr="008A7EC9">
        <w:t>Thierry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éve</w:t>
      </w:r>
      <w:r w:rsidRPr="008A7EC9">
        <w:t>n</w:t>
      </w:r>
      <w:r w:rsidRPr="008A7EC9">
        <w:t>tuellement</w:t>
      </w:r>
      <w:r w:rsidR="00BF7D4A">
        <w:t xml:space="preserve">, </w:t>
      </w:r>
      <w:r w:rsidRPr="008A7EC9">
        <w:t>pour le mien</w:t>
      </w:r>
      <w:r w:rsidR="00BF7D4A">
        <w:t>.</w:t>
      </w:r>
    </w:p>
    <w:p w14:paraId="2D68E158" w14:textId="4CD79AFE" w:rsidR="009D75A4" w:rsidRPr="008A7EC9" w:rsidRDefault="009D75A4" w:rsidP="00BF7D4A">
      <w:pPr>
        <w:pStyle w:val="Titre2"/>
      </w:pPr>
      <w:bookmarkStart w:id="10" w:name="_Toc197357333"/>
      <w:r w:rsidRPr="008A7EC9">
        <w:lastRenderedPageBreak/>
        <w:t>§ 6</w:t>
      </w:r>
      <w:r w:rsidR="00BF7D4A">
        <w:t xml:space="preserve">. – </w:t>
      </w:r>
      <w:r w:rsidRPr="008A7EC9">
        <w:t>DE L</w:t>
      </w:r>
      <w:r w:rsidR="00BF7D4A">
        <w:t>’</w:t>
      </w:r>
      <w:r w:rsidRPr="008A7EC9">
        <w:t xml:space="preserve">ÉTAT DE </w:t>
      </w:r>
      <w:proofErr w:type="spellStart"/>
      <w:r w:rsidRPr="008A7EC9">
        <w:t>LAUTENBOURG</w:t>
      </w:r>
      <w:proofErr w:type="spellEnd"/>
      <w:r w:rsidRPr="008A7EC9">
        <w:t>-DETMOLD</w:t>
      </w:r>
      <w:bookmarkEnd w:id="10"/>
    </w:p>
    <w:p w14:paraId="2DA7428B" w14:textId="77777777" w:rsidR="00BF7D4A" w:rsidRDefault="009D75A4" w:rsidP="009D75A4">
      <w:r w:rsidRPr="008A7EC9">
        <w:t xml:space="preserve">Le grand-duché de </w:t>
      </w:r>
      <w:proofErr w:type="spellStart"/>
      <w:r w:rsidRPr="008A7EC9">
        <w:t>Lautenbourg</w:t>
      </w:r>
      <w:proofErr w:type="spellEnd"/>
      <w:r w:rsidRPr="008A7EC9">
        <w:t>-Detmold</w:t>
      </w:r>
      <w:r w:rsidR="00BF7D4A">
        <w:t xml:space="preserve">, </w:t>
      </w:r>
      <w:r w:rsidRPr="008A7EC9">
        <w:t>un des vingt-sept États de la confédération allemande</w:t>
      </w:r>
      <w:r w:rsidR="00BF7D4A">
        <w:t xml:space="preserve">, </w:t>
      </w:r>
      <w:r w:rsidRPr="008A7EC9">
        <w:t>s</w:t>
      </w:r>
      <w:r w:rsidR="00BF7D4A">
        <w:t>’</w:t>
      </w:r>
      <w:r w:rsidRPr="008A7EC9">
        <w:t>étend du nord au sud sur une longueur d</w:t>
      </w:r>
      <w:r w:rsidR="00BF7D4A">
        <w:t>’</w:t>
      </w:r>
      <w:r w:rsidRPr="008A7EC9">
        <w:t>environ cent kilomètres</w:t>
      </w:r>
      <w:r w:rsidR="00BF7D4A">
        <w:t xml:space="preserve">. </w:t>
      </w:r>
      <w:r w:rsidRPr="008A7EC9">
        <w:t>Sa largeur</w:t>
      </w:r>
      <w:r w:rsidR="00BF7D4A">
        <w:t xml:space="preserve">, </w:t>
      </w:r>
      <w:r w:rsidRPr="008A7EC9">
        <w:t>de l</w:t>
      </w:r>
      <w:r w:rsidR="00BF7D4A">
        <w:t>’</w:t>
      </w:r>
      <w:r w:rsidRPr="008A7EC9">
        <w:t>est à l</w:t>
      </w:r>
      <w:r w:rsidR="00BF7D4A">
        <w:t>’</w:t>
      </w:r>
      <w:r w:rsidRPr="008A7EC9">
        <w:t>ouest</w:t>
      </w:r>
      <w:r w:rsidR="00BF7D4A">
        <w:t xml:space="preserve">, </w:t>
      </w:r>
      <w:r w:rsidRPr="008A7EC9">
        <w:t>varie entre vingt et quarante kilomètres</w:t>
      </w:r>
      <w:r w:rsidR="00BF7D4A">
        <w:t xml:space="preserve">. </w:t>
      </w:r>
      <w:r w:rsidRPr="008A7EC9">
        <w:t>Sa pop</w:t>
      </w:r>
      <w:r w:rsidRPr="008A7EC9">
        <w:t>u</w:t>
      </w:r>
      <w:r w:rsidRPr="008A7EC9">
        <w:t>lation est de 28</w:t>
      </w:r>
      <w:r w:rsidR="00BF7D4A" w:rsidRPr="008A7EC9">
        <w:t>0</w:t>
      </w:r>
      <w:r w:rsidR="00BF7D4A">
        <w:t>.</w:t>
      </w:r>
      <w:r w:rsidR="00BF7D4A" w:rsidRPr="008A7EC9">
        <w:t>0</w:t>
      </w:r>
      <w:r w:rsidRPr="008A7EC9">
        <w:t>00 habitants</w:t>
      </w:r>
      <w:r w:rsidR="00BF7D4A">
        <w:t>.</w:t>
      </w:r>
    </w:p>
    <w:p w14:paraId="04376AF5" w14:textId="77777777" w:rsidR="00BF7D4A" w:rsidRDefault="009D75A4" w:rsidP="009D75A4">
      <w:r w:rsidRPr="008A7EC9">
        <w:t xml:space="preserve">Le </w:t>
      </w:r>
      <w:proofErr w:type="spellStart"/>
      <w:r w:rsidRPr="008A7EC9">
        <w:t>Schwarzhugel</w:t>
      </w:r>
      <w:proofErr w:type="spellEnd"/>
      <w:r w:rsidR="00BF7D4A">
        <w:t xml:space="preserve">, </w:t>
      </w:r>
      <w:r w:rsidRPr="008A7EC9">
        <w:t>dernier contrefort du Harz</w:t>
      </w:r>
      <w:r w:rsidR="00BF7D4A">
        <w:t xml:space="preserve">, </w:t>
      </w:r>
      <w:r w:rsidRPr="008A7EC9">
        <w:t>est le seul système orographique qui rompe avec la monotonie de la plaine hanovrienne</w:t>
      </w:r>
      <w:r w:rsidR="00BF7D4A">
        <w:t>.</w:t>
      </w:r>
    </w:p>
    <w:p w14:paraId="21E62D19" w14:textId="77777777" w:rsidR="00BF7D4A" w:rsidRDefault="009D75A4" w:rsidP="009D75A4">
      <w:r w:rsidRPr="008A7EC9">
        <w:t>Au point de vue des eaux</w:t>
      </w:r>
      <w:r w:rsidR="00BF7D4A">
        <w:t xml:space="preserve">, </w:t>
      </w:r>
      <w:r w:rsidRPr="008A7EC9">
        <w:t>le grand-duché est limité par le Weser</w:t>
      </w:r>
      <w:r w:rsidR="00BF7D4A">
        <w:t xml:space="preserve">, </w:t>
      </w:r>
      <w:r w:rsidRPr="008A7EC9">
        <w:t>traversé par l</w:t>
      </w:r>
      <w:r w:rsidR="00BF7D4A">
        <w:t>’</w:t>
      </w:r>
      <w:r w:rsidRPr="008A7EC9">
        <w:t>Aller</w:t>
      </w:r>
      <w:r w:rsidR="00BF7D4A">
        <w:t xml:space="preserve">. </w:t>
      </w:r>
      <w:r w:rsidRPr="008A7EC9">
        <w:t xml:space="preserve">La </w:t>
      </w:r>
      <w:proofErr w:type="spellStart"/>
      <w:r w:rsidRPr="008A7EC9">
        <w:t>Melna</w:t>
      </w:r>
      <w:proofErr w:type="spellEnd"/>
      <w:r w:rsidRPr="008A7EC9">
        <w:t xml:space="preserve"> est la rivière la plus impo</w:t>
      </w:r>
      <w:r w:rsidRPr="008A7EC9">
        <w:t>r</w:t>
      </w:r>
      <w:r w:rsidRPr="008A7EC9">
        <w:t xml:space="preserve">tante quant au nombre de kilomètres où elle coule en territoire </w:t>
      </w:r>
      <w:proofErr w:type="spellStart"/>
      <w:r w:rsidRPr="008A7EC9">
        <w:t>lautenbourgeois</w:t>
      </w:r>
      <w:proofErr w:type="spellEnd"/>
      <w:r w:rsidR="00BF7D4A">
        <w:t>.</w:t>
      </w:r>
    </w:p>
    <w:p w14:paraId="02C5E9EF" w14:textId="77777777" w:rsidR="00BF7D4A" w:rsidRDefault="009D75A4" w:rsidP="009D75A4">
      <w:r w:rsidRPr="008A7EC9">
        <w:t>Une forêt de hêtres et de sapins</w:t>
      </w:r>
      <w:r w:rsidR="00BF7D4A">
        <w:t xml:space="preserve">, </w:t>
      </w:r>
      <w:r w:rsidRPr="008A7EC9">
        <w:t>l</w:t>
      </w:r>
      <w:r w:rsidR="00BF7D4A">
        <w:t>’</w:t>
      </w:r>
      <w:proofErr w:type="spellStart"/>
      <w:r w:rsidRPr="008A7EC9">
        <w:t>Heerenwald</w:t>
      </w:r>
      <w:proofErr w:type="spellEnd"/>
      <w:r w:rsidR="00BF7D4A">
        <w:t xml:space="preserve">, </w:t>
      </w:r>
      <w:r w:rsidRPr="008A7EC9">
        <w:t>qui co</w:t>
      </w:r>
      <w:r w:rsidRPr="008A7EC9">
        <w:t>m</w:t>
      </w:r>
      <w:r w:rsidRPr="008A7EC9">
        <w:t xml:space="preserve">mence au nord de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couvre un bon tiers de son te</w:t>
      </w:r>
      <w:r w:rsidRPr="008A7EC9">
        <w:t>r</w:t>
      </w:r>
      <w:r w:rsidRPr="008A7EC9">
        <w:t>ritoire</w:t>
      </w:r>
      <w:r w:rsidR="00BF7D4A">
        <w:t xml:space="preserve">. </w:t>
      </w:r>
      <w:r w:rsidRPr="008A7EC9">
        <w:t>Le reste est constitué par des terrains sablonneux</w:t>
      </w:r>
      <w:r w:rsidR="00BF7D4A">
        <w:t xml:space="preserve">, </w:t>
      </w:r>
      <w:r w:rsidRPr="008A7EC9">
        <w:t>assez rebelles à l</w:t>
      </w:r>
      <w:r w:rsidR="00BF7D4A">
        <w:t>’</w:t>
      </w:r>
      <w:r w:rsidRPr="008A7EC9">
        <w:t>agriculture</w:t>
      </w:r>
      <w:r w:rsidR="00BF7D4A">
        <w:t xml:space="preserve">, </w:t>
      </w:r>
      <w:r w:rsidRPr="008A7EC9">
        <w:t xml:space="preserve">mais tout à fait propres à la </w:t>
      </w:r>
      <w:proofErr w:type="spellStart"/>
      <w:r w:rsidRPr="008A7EC9">
        <w:t>chaufourn</w:t>
      </w:r>
      <w:r w:rsidRPr="008A7EC9">
        <w:t>e</w:t>
      </w:r>
      <w:r w:rsidRPr="008A7EC9">
        <w:t>rie</w:t>
      </w:r>
      <w:proofErr w:type="spellEnd"/>
      <w:r w:rsidR="00BF7D4A">
        <w:t xml:space="preserve">, </w:t>
      </w:r>
      <w:r w:rsidRPr="008A7EC9">
        <w:t>qui est la ressource principale du pays</w:t>
      </w:r>
      <w:r w:rsidR="00BF7D4A">
        <w:t>.</w:t>
      </w:r>
    </w:p>
    <w:p w14:paraId="4F940DD6" w14:textId="16AF8B03" w:rsidR="00BF7D4A" w:rsidRDefault="009D75A4" w:rsidP="009D75A4">
      <w:r w:rsidRPr="008A7EC9">
        <w:t>Deux villes</w:t>
      </w:r>
      <w:r w:rsidR="00BF7D4A">
        <w:t xml:space="preserve"> : </w:t>
      </w:r>
      <w:proofErr w:type="spellStart"/>
      <w:r w:rsidRPr="008A7EC9">
        <w:t>Sandau</w:t>
      </w:r>
      <w:proofErr w:type="spellEnd"/>
      <w:r w:rsidR="00BF7D4A">
        <w:t xml:space="preserve">, </w:t>
      </w:r>
      <w:r w:rsidRPr="008A7EC9">
        <w:t>cité exclusivement industrielle</w:t>
      </w:r>
      <w:r w:rsidR="00BF7D4A">
        <w:t xml:space="preserve">, </w:t>
      </w:r>
      <w:r w:rsidRPr="008A7EC9">
        <w:t>dans la plaine</w:t>
      </w:r>
      <w:r w:rsidR="00BF7D4A">
        <w:t xml:space="preserve">, </w:t>
      </w:r>
      <w:r w:rsidRPr="008A7EC9">
        <w:t>au nord</w:t>
      </w:r>
      <w:r w:rsidR="00BF7D4A">
        <w:t xml:space="preserve">, </w:t>
      </w:r>
      <w:r w:rsidRPr="008A7EC9">
        <w:t>2</w:t>
      </w:r>
      <w:r w:rsidR="00BF7D4A" w:rsidRPr="008A7EC9">
        <w:t>2</w:t>
      </w:r>
      <w:r w:rsidR="00BF7D4A">
        <w:t>.</w:t>
      </w:r>
      <w:r w:rsidR="00BF7D4A" w:rsidRPr="008A7EC9">
        <w:t>0</w:t>
      </w:r>
      <w:r w:rsidRPr="008A7EC9">
        <w:t>00 habitants</w:t>
      </w:r>
      <w:r w:rsidR="00BF7D4A">
        <w:t xml:space="preserve">.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capitale du grand-duché</w:t>
      </w:r>
      <w:r w:rsidR="00BF7D4A">
        <w:t xml:space="preserve">, </w:t>
      </w:r>
      <w:r w:rsidRPr="008A7EC9">
        <w:t>4</w:t>
      </w:r>
      <w:r w:rsidR="00BF7D4A" w:rsidRPr="008A7EC9">
        <w:t>0</w:t>
      </w:r>
      <w:r w:rsidR="00BF7D4A">
        <w:t>.</w:t>
      </w:r>
      <w:r w:rsidR="00BF7D4A" w:rsidRPr="008A7EC9">
        <w:t>0</w:t>
      </w:r>
      <w:r w:rsidRPr="008A7EC9">
        <w:t>00 habitants</w:t>
      </w:r>
      <w:r w:rsidR="00BF7D4A">
        <w:t xml:space="preserve">, </w:t>
      </w:r>
      <w:r w:rsidRPr="008A7EC9">
        <w:t>siège de l</w:t>
      </w:r>
      <w:r w:rsidR="00BF7D4A">
        <w:t>’</w:t>
      </w:r>
      <w:r w:rsidRPr="008A7EC9">
        <w:t>Évêché</w:t>
      </w:r>
      <w:r w:rsidR="00BF7D4A">
        <w:t xml:space="preserve">, </w:t>
      </w:r>
      <w:r w:rsidRPr="008A7EC9">
        <w:t>de la cour d</w:t>
      </w:r>
      <w:r w:rsidR="00BF7D4A">
        <w:t>’</w:t>
      </w:r>
      <w:r w:rsidRPr="008A7EC9">
        <w:t>appel</w:t>
      </w:r>
      <w:r w:rsidR="00BF7D4A">
        <w:t xml:space="preserve"> ; </w:t>
      </w:r>
      <w:r w:rsidRPr="008A7EC9">
        <w:t>une brigade de cavalerie</w:t>
      </w:r>
      <w:r w:rsidR="00BF7D4A">
        <w:t xml:space="preserve">, </w:t>
      </w:r>
      <w:r w:rsidRPr="008A7EC9">
        <w:t>formée du 1</w:t>
      </w:r>
      <w:r w:rsidR="00BF7D4A" w:rsidRPr="008A7EC9">
        <w:t>1</w:t>
      </w:r>
      <w:r w:rsidR="00BF7D4A" w:rsidRPr="00BF7D4A">
        <w:rPr>
          <w:vertAlign w:val="superscript"/>
        </w:rPr>
        <w:t>e</w:t>
      </w:r>
      <w:r w:rsidRPr="008A7EC9">
        <w:t xml:space="preserve"> dragons et du </w:t>
      </w:r>
      <w:r w:rsidR="00BF7D4A" w:rsidRPr="008A7EC9">
        <w:t>7</w:t>
      </w:r>
      <w:r w:rsidR="00BF7D4A" w:rsidRPr="00BF7D4A">
        <w:rPr>
          <w:vertAlign w:val="superscript"/>
        </w:rPr>
        <w:t>e</w:t>
      </w:r>
      <w:r w:rsidRPr="008A7EC9">
        <w:t xml:space="preserve"> hussards</w:t>
      </w:r>
      <w:r w:rsidR="00BF7D4A">
        <w:t xml:space="preserve"> ; </w:t>
      </w:r>
      <w:r w:rsidRPr="008A7EC9">
        <w:t>un régiment d</w:t>
      </w:r>
      <w:r w:rsidR="00BF7D4A">
        <w:t>’</w:t>
      </w:r>
      <w:r w:rsidRPr="008A7EC9">
        <w:t>infanterie</w:t>
      </w:r>
      <w:r w:rsidR="00BF7D4A">
        <w:t xml:space="preserve">, </w:t>
      </w:r>
      <w:r w:rsidRPr="008A7EC9">
        <w:t>le 18</w:t>
      </w:r>
      <w:r w:rsidR="00BF7D4A" w:rsidRPr="008A7EC9">
        <w:t>2</w:t>
      </w:r>
      <w:r w:rsidR="00BF7D4A" w:rsidRPr="00BF7D4A">
        <w:rPr>
          <w:vertAlign w:val="superscript"/>
        </w:rPr>
        <w:t>e</w:t>
      </w:r>
      <w:r w:rsidR="00BF7D4A">
        <w:t xml:space="preserve"> ; </w:t>
      </w:r>
      <w:r w:rsidRPr="008A7EC9">
        <w:t>un demi-régiment d</w:t>
      </w:r>
      <w:r w:rsidR="00BF7D4A">
        <w:t>’</w:t>
      </w:r>
      <w:r w:rsidRPr="008A7EC9">
        <w:t>artillerie</w:t>
      </w:r>
      <w:r w:rsidR="00BF7D4A">
        <w:t xml:space="preserve"> ; </w:t>
      </w:r>
      <w:r w:rsidRPr="008A7EC9">
        <w:t xml:space="preserve">un détachement du </w:t>
      </w:r>
      <w:r w:rsidR="00BF7D4A" w:rsidRPr="008A7EC9">
        <w:t>3</w:t>
      </w:r>
      <w:r w:rsidR="00BF7D4A" w:rsidRPr="00BF7D4A">
        <w:rPr>
          <w:vertAlign w:val="superscript"/>
        </w:rPr>
        <w:t>e</w:t>
      </w:r>
      <w:r w:rsidRPr="008A7EC9">
        <w:t xml:space="preserve"> génie</w:t>
      </w:r>
      <w:r w:rsidR="00BF7D4A">
        <w:t>.</w:t>
      </w:r>
    </w:p>
    <w:p w14:paraId="24529597" w14:textId="34CB96EB" w:rsidR="00BF7D4A" w:rsidRDefault="009D75A4" w:rsidP="009D75A4">
      <w:r w:rsidRPr="008A7EC9">
        <w:t>La constitution est monarchique</w:t>
      </w:r>
      <w:r w:rsidR="00BF7D4A">
        <w:t xml:space="preserve"> ; </w:t>
      </w:r>
      <w:r w:rsidRPr="008A7EC9">
        <w:t xml:space="preserve">les grands-ducs de </w:t>
      </w:r>
      <w:proofErr w:type="spellStart"/>
      <w:r w:rsidRPr="008A7EC9">
        <w:t>La</w:t>
      </w:r>
      <w:r w:rsidRPr="008A7EC9">
        <w:t>u</w:t>
      </w:r>
      <w:r w:rsidRPr="008A7EC9">
        <w:t>tenbourg</w:t>
      </w:r>
      <w:proofErr w:type="spellEnd"/>
      <w:r w:rsidRPr="008A7EC9">
        <w:t>-Detmold se succèdent par ordre de primogéniture</w:t>
      </w:r>
      <w:r w:rsidR="00BF7D4A">
        <w:t xml:space="preserve">, </w:t>
      </w:r>
      <w:r w:rsidRPr="008A7EC9">
        <w:t>les femmes n</w:t>
      </w:r>
      <w:r w:rsidR="00BF7D4A">
        <w:t>’</w:t>
      </w:r>
      <w:r w:rsidRPr="008A7EC9">
        <w:t>étant pas exclues de la succession</w:t>
      </w:r>
      <w:r w:rsidR="00BF7D4A">
        <w:t xml:space="preserve">. </w:t>
      </w:r>
      <w:r w:rsidRPr="008A7EC9">
        <w:t xml:space="preserve">À la fin </w:t>
      </w:r>
      <w:r w:rsidRPr="008A7EC9">
        <w:lastRenderedPageBreak/>
        <w:t xml:space="preserve">du </w:t>
      </w:r>
      <w:r w:rsidR="00BF7D4A" w:rsidRPr="008A7EC9">
        <w:t>XVIII</w:t>
      </w:r>
      <w:r w:rsidR="00BF7D4A" w:rsidRPr="00BF7D4A">
        <w:rPr>
          <w:vertAlign w:val="superscript"/>
        </w:rPr>
        <w:t>e</w:t>
      </w:r>
      <w:r w:rsidR="00BF7D4A">
        <w:t xml:space="preserve"> siècle, </w:t>
      </w:r>
      <w:r w:rsidRPr="008A7EC9">
        <w:t>la grande-duchesse Charlotte-Augusta a exercé seule le pouvoir</w:t>
      </w:r>
      <w:r w:rsidR="00BF7D4A">
        <w:t xml:space="preserve">. </w:t>
      </w:r>
      <w:r w:rsidRPr="008A7EC9">
        <w:t>Aujourd</w:t>
      </w:r>
      <w:r w:rsidR="00BF7D4A">
        <w:t>’</w:t>
      </w:r>
      <w:r w:rsidRPr="008A7EC9">
        <w:t>hui</w:t>
      </w:r>
      <w:r w:rsidR="00BF7D4A">
        <w:t xml:space="preserve">, </w:t>
      </w:r>
      <w:r w:rsidRPr="008A7EC9">
        <w:t>le grand-duc Frédéric-Auguste le doit à son mariage avec la grande-duchesse héritière</w:t>
      </w:r>
      <w:r w:rsidR="00BF7D4A">
        <w:t>.</w:t>
      </w:r>
    </w:p>
    <w:p w14:paraId="62805306" w14:textId="77777777" w:rsidR="00BF7D4A" w:rsidRDefault="009D75A4" w:rsidP="009D75A4">
      <w:r w:rsidRPr="008A7EC9">
        <w:t xml:space="preserve">Le grand-duc de </w:t>
      </w:r>
      <w:proofErr w:type="spellStart"/>
      <w:r w:rsidRPr="008A7EC9">
        <w:t>Lautenbourg</w:t>
      </w:r>
      <w:proofErr w:type="spellEnd"/>
      <w:r w:rsidRPr="008A7EC9">
        <w:t xml:space="preserve"> est vassal immédiat du roi de Wurtemberg</w:t>
      </w:r>
      <w:r w:rsidR="00BF7D4A">
        <w:t xml:space="preserve">, </w:t>
      </w:r>
      <w:r w:rsidRPr="008A7EC9">
        <w:t>vassal médiat de l</w:t>
      </w:r>
      <w:r w:rsidR="00BF7D4A">
        <w:t>’</w:t>
      </w:r>
      <w:r w:rsidRPr="008A7EC9">
        <w:t>empereur d</w:t>
      </w:r>
      <w:r w:rsidR="00BF7D4A">
        <w:t>’</w:t>
      </w:r>
      <w:r w:rsidRPr="008A7EC9">
        <w:t>Allemagne</w:t>
      </w:r>
      <w:r w:rsidR="00BF7D4A">
        <w:t>.</w:t>
      </w:r>
    </w:p>
    <w:p w14:paraId="7EB08D27" w14:textId="77777777" w:rsidR="00BF7D4A" w:rsidRDefault="009D75A4" w:rsidP="009D75A4">
      <w:r w:rsidRPr="008A7EC9">
        <w:t>L</w:t>
      </w:r>
      <w:r w:rsidR="00BF7D4A">
        <w:t>’</w:t>
      </w:r>
      <w:r w:rsidRPr="008A7EC9">
        <w:t xml:space="preserve">État de </w:t>
      </w:r>
      <w:proofErr w:type="spellStart"/>
      <w:r w:rsidRPr="008A7EC9">
        <w:t>Lautenbourg</w:t>
      </w:r>
      <w:proofErr w:type="spellEnd"/>
      <w:r w:rsidRPr="008A7EC9">
        <w:t xml:space="preserve"> élit trois députés au Reichstag</w:t>
      </w:r>
      <w:r w:rsidR="00BF7D4A">
        <w:t xml:space="preserve">. </w:t>
      </w:r>
      <w:r w:rsidRPr="008A7EC9">
        <w:t>Deux de ces députés sont agrariens</w:t>
      </w:r>
      <w:r w:rsidR="00BF7D4A">
        <w:t xml:space="preserve"> ; </w:t>
      </w:r>
      <w:r w:rsidRPr="008A7EC9">
        <w:t>l</w:t>
      </w:r>
      <w:r w:rsidR="00BF7D4A">
        <w:t>’</w:t>
      </w:r>
      <w:r w:rsidRPr="008A7EC9">
        <w:t>autre</w:t>
      </w:r>
      <w:r w:rsidR="00BF7D4A">
        <w:t xml:space="preserve">, </w:t>
      </w:r>
      <w:r w:rsidRPr="008A7EC9">
        <w:t xml:space="preserve">celui de </w:t>
      </w:r>
      <w:proofErr w:type="spellStart"/>
      <w:r w:rsidRPr="008A7EC9">
        <w:t>Sandau</w:t>
      </w:r>
      <w:proofErr w:type="spellEnd"/>
      <w:r w:rsidR="00BF7D4A">
        <w:t xml:space="preserve">, </w:t>
      </w:r>
      <w:r w:rsidRPr="008A7EC9">
        <w:t>est s</w:t>
      </w:r>
      <w:r w:rsidRPr="008A7EC9">
        <w:t>o</w:t>
      </w:r>
      <w:r w:rsidRPr="008A7EC9">
        <w:t>cialiste</w:t>
      </w:r>
      <w:r w:rsidR="00BF7D4A">
        <w:t xml:space="preserve">. </w:t>
      </w:r>
      <w:r w:rsidRPr="008A7EC9">
        <w:t>Tous les trois font</w:t>
      </w:r>
      <w:r w:rsidR="00BF7D4A">
        <w:t xml:space="preserve">, </w:t>
      </w:r>
      <w:r w:rsidRPr="008A7EC9">
        <w:t>de droit</w:t>
      </w:r>
      <w:r w:rsidR="00BF7D4A">
        <w:t xml:space="preserve">, </w:t>
      </w:r>
      <w:r w:rsidRPr="008A7EC9">
        <w:t>partie de la diète ducale</w:t>
      </w:r>
      <w:r w:rsidR="00BF7D4A">
        <w:t xml:space="preserve">, </w:t>
      </w:r>
      <w:r w:rsidRPr="008A7EC9">
        <w:t>qui se réunit deux fois l</w:t>
      </w:r>
      <w:r w:rsidR="00BF7D4A">
        <w:t>’</w:t>
      </w:r>
      <w:r w:rsidRPr="008A7EC9">
        <w:t>an</w:t>
      </w:r>
      <w:r w:rsidR="00BF7D4A">
        <w:t xml:space="preserve">, </w:t>
      </w:r>
      <w:r w:rsidRPr="008A7EC9">
        <w:t xml:space="preserve">au château de </w:t>
      </w:r>
      <w:proofErr w:type="spellStart"/>
      <w:r w:rsidRPr="008A7EC9">
        <w:t>Lautenbourg</w:t>
      </w:r>
      <w:proofErr w:type="spellEnd"/>
      <w:r w:rsidR="00BF7D4A">
        <w:t xml:space="preserve">. </w:t>
      </w:r>
      <w:r w:rsidRPr="008A7EC9">
        <w:t>Font également partie de droit de la diète le président du conseil m</w:t>
      </w:r>
      <w:r w:rsidRPr="008A7EC9">
        <w:t>u</w:t>
      </w:r>
      <w:r w:rsidRPr="008A7EC9">
        <w:t xml:space="preserve">nicipal de </w:t>
      </w:r>
      <w:proofErr w:type="spellStart"/>
      <w:r w:rsidRPr="008A7EC9">
        <w:t>Lautenbourg</w:t>
      </w:r>
      <w:proofErr w:type="spellEnd"/>
      <w:r w:rsidRPr="008A7EC9">
        <w:t xml:space="preserve"> et deux conseillers désignés par leurs collègues</w:t>
      </w:r>
      <w:r w:rsidR="00BF7D4A">
        <w:t xml:space="preserve">. </w:t>
      </w:r>
      <w:r w:rsidRPr="008A7EC9">
        <w:t>Les autres membres de la diète sont élus</w:t>
      </w:r>
      <w:r w:rsidR="00BF7D4A">
        <w:t xml:space="preserve">, </w:t>
      </w:r>
      <w:r w:rsidRPr="008A7EC9">
        <w:t>au suffrage restreint</w:t>
      </w:r>
      <w:r w:rsidR="00BF7D4A">
        <w:t xml:space="preserve">, </w:t>
      </w:r>
      <w:r w:rsidRPr="008A7EC9">
        <w:t>par la population du grand-duché</w:t>
      </w:r>
      <w:r w:rsidR="00BF7D4A">
        <w:t xml:space="preserve">. </w:t>
      </w:r>
      <w:r w:rsidRPr="008A7EC9">
        <w:t>Le grand-duc en est président</w:t>
      </w:r>
      <w:r w:rsidR="00BF7D4A">
        <w:t xml:space="preserve">. </w:t>
      </w:r>
      <w:r w:rsidRPr="008A7EC9">
        <w:t>Une délégation permanente de six membres</w:t>
      </w:r>
      <w:r w:rsidR="00BF7D4A">
        <w:t xml:space="preserve">, </w:t>
      </w:r>
      <w:r w:rsidRPr="008A7EC9">
        <w:t>an</w:t>
      </w:r>
      <w:r w:rsidRPr="008A7EC9">
        <w:t>a</w:t>
      </w:r>
      <w:r w:rsidRPr="008A7EC9">
        <w:t>logue à nos commissions départementales</w:t>
      </w:r>
      <w:r w:rsidR="00BF7D4A">
        <w:t xml:space="preserve">, </w:t>
      </w:r>
      <w:r w:rsidRPr="008A7EC9">
        <w:t>assure</w:t>
      </w:r>
      <w:r w:rsidR="00BF7D4A">
        <w:t xml:space="preserve">, </w:t>
      </w:r>
      <w:r w:rsidRPr="008A7EC9">
        <w:t>en dehors des sessions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expédition des affaires courantes</w:t>
      </w:r>
      <w:r w:rsidR="00BF7D4A">
        <w:t>.</w:t>
      </w:r>
    </w:p>
    <w:p w14:paraId="0C8115BB" w14:textId="6FFE0271" w:rsidR="009D75A4" w:rsidRPr="008A7EC9" w:rsidRDefault="009D75A4" w:rsidP="00BF7D4A">
      <w:pPr>
        <w:pStyle w:val="Titre2"/>
      </w:pPr>
      <w:bookmarkStart w:id="11" w:name="_Toc197357334"/>
      <w:r w:rsidRPr="008A7EC9">
        <w:t>§ 7</w:t>
      </w:r>
      <w:r w:rsidR="00BF7D4A">
        <w:t xml:space="preserve">. – </w:t>
      </w:r>
      <w:r w:rsidRPr="008A7EC9">
        <w:t>RÉCAPITULATION</w:t>
      </w:r>
      <w:r w:rsidR="00BF7D4A">
        <w:t xml:space="preserve"> : </w:t>
      </w:r>
      <w:r w:rsidRPr="008A7EC9">
        <w:t xml:space="preserve">DE LA VIE À </w:t>
      </w:r>
      <w:proofErr w:type="spellStart"/>
      <w:r w:rsidRPr="008A7EC9">
        <w:t>LAUTENBOURG</w:t>
      </w:r>
      <w:bookmarkEnd w:id="11"/>
      <w:proofErr w:type="spellEnd"/>
    </w:p>
    <w:p w14:paraId="63E2B077" w14:textId="77777777" w:rsidR="00BF7D4A" w:rsidRDefault="009D75A4" w:rsidP="009D75A4">
      <w:r w:rsidRPr="008A7EC9">
        <w:t>Quatre fois par semaine</w:t>
      </w:r>
      <w:r w:rsidR="00BF7D4A">
        <w:t xml:space="preserve">, </w:t>
      </w:r>
      <w:r w:rsidRPr="008A7EC9">
        <w:t>je donne mes leçons au duc hér</w:t>
      </w:r>
      <w:r w:rsidRPr="008A7EC9">
        <w:t>i</w:t>
      </w:r>
      <w:r w:rsidRPr="008A7EC9">
        <w:t>tier</w:t>
      </w:r>
      <w:r w:rsidR="00BF7D4A">
        <w:t xml:space="preserve"> : </w:t>
      </w:r>
      <w:r w:rsidRPr="008A7EC9">
        <w:t>deux leçons d</w:t>
      </w:r>
      <w:r w:rsidR="00BF7D4A">
        <w:t>’</w:t>
      </w:r>
      <w:r w:rsidRPr="008A7EC9">
        <w:t>histoire</w:t>
      </w:r>
      <w:r w:rsidR="00BF7D4A">
        <w:t xml:space="preserve">, </w:t>
      </w:r>
      <w:r w:rsidRPr="008A7EC9">
        <w:t>une de philosophie</w:t>
      </w:r>
      <w:r w:rsidR="00BF7D4A">
        <w:t xml:space="preserve">, </w:t>
      </w:r>
      <w:r w:rsidRPr="008A7EC9">
        <w:t>une de littér</w:t>
      </w:r>
      <w:r w:rsidRPr="008A7EC9">
        <w:t>a</w:t>
      </w:r>
      <w:r w:rsidRPr="008A7EC9">
        <w:t>ture</w:t>
      </w:r>
      <w:r w:rsidR="00BF7D4A">
        <w:t xml:space="preserve">. </w:t>
      </w:r>
      <w:r w:rsidRPr="008A7EC9">
        <w:t>Je me rends à cet effet dans son appartement</w:t>
      </w:r>
      <w:r w:rsidR="00BF7D4A">
        <w:t xml:space="preserve">, </w:t>
      </w:r>
      <w:r w:rsidRPr="008A7EC9">
        <w:t>situé dans l</w:t>
      </w:r>
      <w:r w:rsidR="00BF7D4A">
        <w:t>’</w:t>
      </w:r>
      <w:r w:rsidRPr="008A7EC9">
        <w:t>aile droite du palais</w:t>
      </w:r>
      <w:r w:rsidR="00BF7D4A">
        <w:t xml:space="preserve">, </w:t>
      </w:r>
      <w:r w:rsidRPr="008A7EC9">
        <w:t>la partie centrale</w:t>
      </w:r>
      <w:r w:rsidR="00BF7D4A">
        <w:t xml:space="preserve">, </w:t>
      </w:r>
      <w:r w:rsidRPr="008A7EC9">
        <w:t>on se le rappelle</w:t>
      </w:r>
      <w:r w:rsidR="00BF7D4A">
        <w:t xml:space="preserve">, </w:t>
      </w:r>
      <w:r w:rsidRPr="008A7EC9">
        <w:t>appa</w:t>
      </w:r>
      <w:r w:rsidRPr="008A7EC9">
        <w:t>r</w:t>
      </w:r>
      <w:r w:rsidRPr="008A7EC9">
        <w:t>tenant à son père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aile gauche étant réservée strictement à la grande-duchesse Aurore</w:t>
      </w:r>
      <w:r w:rsidR="00BF7D4A">
        <w:t>.</w:t>
      </w:r>
    </w:p>
    <w:p w14:paraId="2099137C" w14:textId="77777777" w:rsidR="00BF7D4A" w:rsidRDefault="009D75A4" w:rsidP="009D75A4">
      <w:r w:rsidRPr="008A7EC9">
        <w:lastRenderedPageBreak/>
        <w:t>Le cabinet de travail du duc Joachim a ses murs tapissés de cartes allemandes</w:t>
      </w:r>
      <w:r w:rsidR="00BF7D4A">
        <w:t xml:space="preserve">, </w:t>
      </w:r>
      <w:r w:rsidRPr="008A7EC9">
        <w:t xml:space="preserve">signées </w:t>
      </w:r>
      <w:proofErr w:type="spellStart"/>
      <w:r w:rsidRPr="008A7EC9">
        <w:t>Kiepert</w:t>
      </w:r>
      <w:proofErr w:type="spellEnd"/>
      <w:r w:rsidR="00BF7D4A">
        <w:t xml:space="preserve">, </w:t>
      </w:r>
      <w:r w:rsidRPr="008A7EC9">
        <w:t>les meilleures</w:t>
      </w:r>
      <w:r w:rsidR="00BF7D4A">
        <w:t xml:space="preserve">. </w:t>
      </w:r>
      <w:r w:rsidRPr="008A7EC9">
        <w:t>Deux po</w:t>
      </w:r>
      <w:r w:rsidRPr="008A7EC9">
        <w:t>r</w:t>
      </w:r>
      <w:r w:rsidRPr="008A7EC9">
        <w:t>traits</w:t>
      </w:r>
      <w:r w:rsidR="00BF7D4A">
        <w:t xml:space="preserve">, </w:t>
      </w:r>
      <w:r w:rsidRPr="008A7EC9">
        <w:t>celui du grand-duc</w:t>
      </w:r>
      <w:r w:rsidR="00BF7D4A">
        <w:t xml:space="preserve">, </w:t>
      </w:r>
      <w:r w:rsidRPr="008A7EC9">
        <w:t>et celui de sa première femme</w:t>
      </w:r>
      <w:r w:rsidR="00BF7D4A">
        <w:t xml:space="preserve">, </w:t>
      </w:r>
      <w:r w:rsidRPr="008A7EC9">
        <w:t xml:space="preserve">née comtesse de </w:t>
      </w:r>
      <w:proofErr w:type="spellStart"/>
      <w:r w:rsidRPr="008A7EC9">
        <w:t>Tepwitz</w:t>
      </w:r>
      <w:proofErr w:type="spellEnd"/>
      <w:r w:rsidR="00BF7D4A">
        <w:t xml:space="preserve">, </w:t>
      </w:r>
      <w:r w:rsidRPr="008A7EC9">
        <w:t>une brave Bavaroise</w:t>
      </w:r>
      <w:r w:rsidR="00BF7D4A">
        <w:t xml:space="preserve">, </w:t>
      </w:r>
      <w:r w:rsidRPr="008A7EC9">
        <w:t>avec la croix de L</w:t>
      </w:r>
      <w:r w:rsidRPr="008A7EC9">
        <w:t>u</w:t>
      </w:r>
      <w:r w:rsidRPr="008A7EC9">
        <w:t>ther</w:t>
      </w:r>
      <w:r w:rsidR="00BF7D4A">
        <w:t xml:space="preserve">, </w:t>
      </w:r>
      <w:r w:rsidRPr="008A7EC9">
        <w:t>morte voici trois ans</w:t>
      </w:r>
      <w:r w:rsidR="00BF7D4A">
        <w:t xml:space="preserve">. </w:t>
      </w:r>
      <w:r w:rsidRPr="008A7EC9">
        <w:t>Le duc Joachim lui ressemble trait pour trait</w:t>
      </w:r>
      <w:r w:rsidR="00BF7D4A">
        <w:t>.</w:t>
      </w:r>
    </w:p>
    <w:p w14:paraId="6281B80E" w14:textId="77777777" w:rsidR="00BF7D4A" w:rsidRDefault="009D75A4" w:rsidP="009D75A4">
      <w:r w:rsidRPr="008A7EC9">
        <w:t>Pas d</w:t>
      </w:r>
      <w:r w:rsidR="00BF7D4A">
        <w:t>’</w:t>
      </w:r>
      <w:r w:rsidRPr="008A7EC9">
        <w:t>élève plus docile que ce jeune duc allemand</w:t>
      </w:r>
      <w:r w:rsidR="00BF7D4A">
        <w:t xml:space="preserve">. </w:t>
      </w:r>
      <w:r w:rsidRPr="008A7EC9">
        <w:t>Il sait déjà beaucoup de choses</w:t>
      </w:r>
      <w:r w:rsidR="00BF7D4A">
        <w:t xml:space="preserve">. </w:t>
      </w:r>
      <w:r w:rsidRPr="008A7EC9">
        <w:t>Toutes sont malheureusement sur le même plan</w:t>
      </w:r>
      <w:r w:rsidR="00BF7D4A">
        <w:t xml:space="preserve">. </w:t>
      </w:r>
      <w:r w:rsidRPr="008A7EC9">
        <w:t>À la mort du grand-duc Frédéric-Auguste</w:t>
      </w:r>
      <w:r w:rsidR="00BF7D4A">
        <w:t xml:space="preserve">, </w:t>
      </w:r>
      <w:r w:rsidRPr="008A7EC9">
        <w:t>si l</w:t>
      </w:r>
      <w:r w:rsidR="00BF7D4A">
        <w:t>’</w:t>
      </w:r>
      <w:r w:rsidRPr="008A7EC9">
        <w:t xml:space="preserve">État de </w:t>
      </w:r>
      <w:proofErr w:type="spellStart"/>
      <w:r w:rsidRPr="008A7EC9">
        <w:t>Lautenbourg</w:t>
      </w:r>
      <w:proofErr w:type="spellEnd"/>
      <w:r w:rsidRPr="008A7EC9">
        <w:t xml:space="preserve"> devient terre d</w:t>
      </w:r>
      <w:r w:rsidR="00BF7D4A">
        <w:t>’</w:t>
      </w:r>
      <w:r w:rsidRPr="008A7EC9">
        <w:t>Empire</w:t>
      </w:r>
      <w:r w:rsidR="00BF7D4A">
        <w:t xml:space="preserve">, </w:t>
      </w:r>
      <w:r w:rsidRPr="008A7EC9">
        <w:t>je ne m</w:t>
      </w:r>
      <w:r w:rsidR="00BF7D4A">
        <w:t>’</w:t>
      </w:r>
      <w:r w:rsidRPr="008A7EC9">
        <w:t>en étonnerai pas outre mesure</w:t>
      </w:r>
      <w:r w:rsidR="00BF7D4A">
        <w:t>.</w:t>
      </w:r>
    </w:p>
    <w:p w14:paraId="117CFB40" w14:textId="77777777" w:rsidR="00BF7D4A" w:rsidRDefault="009D75A4" w:rsidP="009D75A4">
      <w:r w:rsidRPr="008A7EC9">
        <w:t>Les gens qui n</w:t>
      </w:r>
      <w:r w:rsidR="00BF7D4A">
        <w:t>’</w:t>
      </w:r>
      <w:r w:rsidRPr="008A7EC9">
        <w:t>ont jamais manqué de rien peuvent s</w:t>
      </w:r>
      <w:r w:rsidR="00BF7D4A">
        <w:t>’</w:t>
      </w:r>
      <w:r w:rsidRPr="008A7EC9">
        <w:t>offusquer qu</w:t>
      </w:r>
      <w:r w:rsidR="00BF7D4A">
        <w:t>’</w:t>
      </w:r>
      <w:r w:rsidRPr="008A7EC9">
        <w:t>une vie confortable en tous points suffise à re</w:t>
      </w:r>
      <w:r w:rsidRPr="008A7EC9">
        <w:t>n</w:t>
      </w:r>
      <w:r w:rsidRPr="008A7EC9">
        <w:t>dre heureux</w:t>
      </w:r>
      <w:r w:rsidR="00BF7D4A">
        <w:t xml:space="preserve">. </w:t>
      </w:r>
      <w:r w:rsidRPr="008A7EC9">
        <w:t>Je suis heureux</w:t>
      </w:r>
      <w:r w:rsidR="00BF7D4A">
        <w:t xml:space="preserve">. </w:t>
      </w:r>
      <w:r w:rsidRPr="008A7EC9">
        <w:t>Je n</w:t>
      </w:r>
      <w:r w:rsidR="00BF7D4A">
        <w:t>’</w:t>
      </w:r>
      <w:r w:rsidRPr="008A7EC9">
        <w:t>ai qu</w:t>
      </w:r>
      <w:r w:rsidR="00BF7D4A">
        <w:t>’</w:t>
      </w:r>
      <w:r w:rsidRPr="008A7EC9">
        <w:t>à penser à mes cours</w:t>
      </w:r>
      <w:r w:rsidR="00BF7D4A">
        <w:t xml:space="preserve">. </w:t>
      </w:r>
      <w:r w:rsidRPr="008A7EC9">
        <w:t>Deux ou trois manuels</w:t>
      </w:r>
      <w:r w:rsidR="00BF7D4A">
        <w:t xml:space="preserve">, </w:t>
      </w:r>
      <w:r w:rsidRPr="008A7EC9">
        <w:t>inconnus ici</w:t>
      </w:r>
      <w:r w:rsidR="00BF7D4A">
        <w:t xml:space="preserve">, </w:t>
      </w:r>
      <w:r w:rsidRPr="008A7EC9">
        <w:t>en font les frais</w:t>
      </w:r>
      <w:r w:rsidR="00BF7D4A">
        <w:t>.</w:t>
      </w:r>
    </w:p>
    <w:p w14:paraId="0509F921" w14:textId="77777777" w:rsidR="00BF7D4A" w:rsidRDefault="009D75A4" w:rsidP="009D75A4">
      <w:r w:rsidRPr="008A7EC9">
        <w:t>Je suis heureux</w:t>
      </w:r>
      <w:r w:rsidR="00BF7D4A">
        <w:t xml:space="preserve">, </w:t>
      </w:r>
      <w:r w:rsidRPr="008A7EC9">
        <w:t>vous dis-je</w:t>
      </w:r>
      <w:r w:rsidR="00BF7D4A">
        <w:t xml:space="preserve">. </w:t>
      </w:r>
      <w:r w:rsidRPr="008A7EC9">
        <w:t>Un de ces jours</w:t>
      </w:r>
      <w:r w:rsidR="00BF7D4A">
        <w:t xml:space="preserve">, </w:t>
      </w:r>
      <w:r w:rsidRPr="008A7EC9">
        <w:t>je déjeunerai chez le grand-duc</w:t>
      </w:r>
      <w:r w:rsidR="00BF7D4A">
        <w:t xml:space="preserve">. </w:t>
      </w:r>
      <w:r w:rsidRPr="008A7EC9">
        <w:t>En attendant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ai dîné trois fois chez le col</w:t>
      </w:r>
      <w:r w:rsidRPr="008A7EC9">
        <w:t>o</w:t>
      </w:r>
      <w:r w:rsidRPr="008A7EC9">
        <w:t>nel de Wendel</w:t>
      </w:r>
      <w:r w:rsidR="00BF7D4A">
        <w:t xml:space="preserve">. </w:t>
      </w:r>
      <w:r w:rsidRPr="008A7EC9">
        <w:t>Sa femme m</w:t>
      </w:r>
      <w:r w:rsidR="00BF7D4A">
        <w:t>’</w:t>
      </w:r>
      <w:r w:rsidRPr="008A7EC9">
        <w:t>a réellement pris en amitié</w:t>
      </w:r>
      <w:r w:rsidR="00BF7D4A">
        <w:t xml:space="preserve">. </w:t>
      </w:r>
      <w:r w:rsidRPr="008A7EC9">
        <w:t>Je lui ai prêté quelques-uns des livres que j</w:t>
      </w:r>
      <w:r w:rsidR="00BF7D4A">
        <w:t>’</w:t>
      </w:r>
      <w:r w:rsidRPr="008A7EC9">
        <w:t>avais apportés à destination de la grande-duchesse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une aimable femme</w:t>
      </w:r>
      <w:r w:rsidR="00BF7D4A">
        <w:t xml:space="preserve">, </w:t>
      </w:r>
      <w:r w:rsidRPr="008A7EC9">
        <w:t>et il vaut mieux être en bons termes avec le colonel</w:t>
      </w:r>
      <w:r w:rsidR="00BF7D4A">
        <w:t>.</w:t>
      </w:r>
    </w:p>
    <w:p w14:paraId="25CC45A0" w14:textId="77777777" w:rsidR="00BF7D4A" w:rsidRDefault="009D75A4" w:rsidP="009D75A4">
      <w:r w:rsidRPr="008A7EC9">
        <w:t>Je déjeune généralement avec Cyrus Beck</w:t>
      </w:r>
      <w:r w:rsidR="00BF7D4A">
        <w:t xml:space="preserve">, </w:t>
      </w:r>
      <w:r w:rsidRPr="008A7EC9">
        <w:t>Kessel et l</w:t>
      </w:r>
      <w:r w:rsidR="00BF7D4A">
        <w:t>’</w:t>
      </w:r>
      <w:r w:rsidRPr="008A7EC9">
        <w:t>état-major</w:t>
      </w:r>
      <w:r w:rsidR="00BF7D4A">
        <w:t xml:space="preserve">. </w:t>
      </w:r>
      <w:r w:rsidRPr="008A7EC9">
        <w:t>Le petit Hagen vient de temps en temps</w:t>
      </w:r>
      <w:r w:rsidR="00BF7D4A">
        <w:t xml:space="preserve">. </w:t>
      </w:r>
      <w:r w:rsidRPr="008A7EC9">
        <w:t>Les autres rient sous cape en le voyant</w:t>
      </w:r>
      <w:r w:rsidR="00BF7D4A">
        <w:t xml:space="preserve">, </w:t>
      </w:r>
      <w:r w:rsidRPr="008A7EC9">
        <w:t>ils disent que c</w:t>
      </w:r>
      <w:r w:rsidR="00BF7D4A">
        <w:t>’</w:t>
      </w:r>
      <w:r w:rsidRPr="008A7EC9">
        <w:t>est le jour où la grande-duchesse lui a donné congé</w:t>
      </w:r>
      <w:r w:rsidR="00BF7D4A">
        <w:t xml:space="preserve">. </w:t>
      </w:r>
      <w:r w:rsidRPr="008A7EC9">
        <w:t>Le soir</w:t>
      </w:r>
      <w:r w:rsidR="00BF7D4A">
        <w:t xml:space="preserve">, </w:t>
      </w:r>
      <w:r w:rsidRPr="008A7EC9">
        <w:t>tout le monde s</w:t>
      </w:r>
      <w:r w:rsidR="00BF7D4A">
        <w:t>’</w:t>
      </w:r>
      <w:r w:rsidRPr="008A7EC9">
        <w:t>éclipse</w:t>
      </w:r>
      <w:r w:rsidR="00BF7D4A">
        <w:t xml:space="preserve"> : </w:t>
      </w:r>
      <w:r w:rsidRPr="008A7EC9">
        <w:t>ces messieurs ont des relations en ville</w:t>
      </w:r>
      <w:r w:rsidR="00BF7D4A">
        <w:t xml:space="preserve">. </w:t>
      </w:r>
      <w:r w:rsidRPr="008A7EC9">
        <w:t>Je reste seul avec le profe</w:t>
      </w:r>
      <w:r w:rsidRPr="008A7EC9">
        <w:t>s</w:t>
      </w:r>
      <w:r w:rsidRPr="008A7EC9">
        <w:t>seur</w:t>
      </w:r>
      <w:r w:rsidR="00BF7D4A">
        <w:t xml:space="preserve">, </w:t>
      </w:r>
      <w:r w:rsidRPr="008A7EC9">
        <w:t>et parfois</w:t>
      </w:r>
      <w:r w:rsidR="00BF7D4A">
        <w:t xml:space="preserve">, </w:t>
      </w:r>
      <w:r w:rsidRPr="008A7EC9">
        <w:t>pas toujours</w:t>
      </w:r>
      <w:r w:rsidR="00BF7D4A">
        <w:t xml:space="preserve">, </w:t>
      </w:r>
      <w:r w:rsidRPr="008A7EC9">
        <w:t>le taciturne Kessel</w:t>
      </w:r>
      <w:r w:rsidR="00BF7D4A">
        <w:t xml:space="preserve">. </w:t>
      </w:r>
      <w:r w:rsidRPr="008A7EC9">
        <w:t>La convers</w:t>
      </w:r>
      <w:r w:rsidRPr="008A7EC9">
        <w:t>a</w:t>
      </w:r>
      <w:r w:rsidRPr="008A7EC9">
        <w:t>tion est alors remplie des récriminations de Cyrus Beck</w:t>
      </w:r>
      <w:r w:rsidR="00BF7D4A">
        <w:t xml:space="preserve">. </w:t>
      </w:r>
      <w:r w:rsidRPr="008A7EC9">
        <w:t>Son élève ne fait pas de progrès</w:t>
      </w:r>
      <w:r w:rsidR="00BF7D4A">
        <w:t xml:space="preserve">. </w:t>
      </w:r>
      <w:r w:rsidRPr="008A7EC9">
        <w:t>Et puis</w:t>
      </w:r>
      <w:r w:rsidR="00BF7D4A">
        <w:t xml:space="preserve">, </w:t>
      </w:r>
      <w:r w:rsidRPr="008A7EC9">
        <w:t>ce n</w:t>
      </w:r>
      <w:r w:rsidR="00BF7D4A">
        <w:t>’</w:t>
      </w:r>
      <w:r w:rsidRPr="008A7EC9">
        <w:t>est pas son métier à lui</w:t>
      </w:r>
      <w:r w:rsidR="00BF7D4A">
        <w:t xml:space="preserve">. </w:t>
      </w:r>
      <w:r w:rsidRPr="008A7EC9">
        <w:t>Ah</w:t>
      </w:r>
      <w:r w:rsidR="00BF7D4A">
        <w:t xml:space="preserve"> ! </w:t>
      </w:r>
      <w:r w:rsidRPr="008A7EC9">
        <w:t>comme feu le grand-duc Rodolphe savait mieux co</w:t>
      </w:r>
      <w:r w:rsidRPr="008A7EC9">
        <w:t>m</w:t>
      </w:r>
      <w:r w:rsidRPr="008A7EC9">
        <w:t>prendre le professeur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 xml:space="preserve">était un </w:t>
      </w:r>
      <w:r w:rsidRPr="008A7EC9">
        <w:lastRenderedPageBreak/>
        <w:t>érudit</w:t>
      </w:r>
      <w:r w:rsidR="00BF7D4A">
        <w:t xml:space="preserve">. </w:t>
      </w:r>
      <w:r w:rsidRPr="008A7EC9">
        <w:t>Il paraît que comme géographe il n</w:t>
      </w:r>
      <w:r w:rsidR="00BF7D4A">
        <w:t>’</w:t>
      </w:r>
      <w:r w:rsidRPr="008A7EC9">
        <w:t>avait pas son pareil</w:t>
      </w:r>
      <w:r w:rsidR="00BF7D4A">
        <w:t>.</w:t>
      </w:r>
    </w:p>
    <w:p w14:paraId="62C5311B" w14:textId="77777777" w:rsidR="00BF7D4A" w:rsidRDefault="009D75A4" w:rsidP="009D75A4">
      <w:r w:rsidRPr="008A7EC9">
        <w:t>Kessel</w:t>
      </w:r>
      <w:r w:rsidR="00BF7D4A">
        <w:t xml:space="preserve">, </w:t>
      </w:r>
      <w:r w:rsidRPr="008A7EC9">
        <w:t>finissant son marc</w:t>
      </w:r>
      <w:r w:rsidR="00BF7D4A">
        <w:t xml:space="preserve">, </w:t>
      </w:r>
      <w:r w:rsidRPr="008A7EC9">
        <w:t>répond tranquillement</w:t>
      </w:r>
      <w:r w:rsidR="00BF7D4A">
        <w:t> :</w:t>
      </w:r>
    </w:p>
    <w:p w14:paraId="23167E2D" w14:textId="77777777" w:rsidR="00BF7D4A" w:rsidRDefault="00BF7D4A" w:rsidP="009D75A4">
      <w:r>
        <w:t>— </w:t>
      </w:r>
      <w:r w:rsidR="009D75A4" w:rsidRPr="008A7EC9">
        <w:t>Un géographe qui ne connaissait pas le maniement d</w:t>
      </w:r>
      <w:r>
        <w:t>’</w:t>
      </w:r>
      <w:r w:rsidR="009D75A4" w:rsidRPr="008A7EC9">
        <w:t>une pièce de 77</w:t>
      </w:r>
      <w:r>
        <w:t>.</w:t>
      </w:r>
    </w:p>
    <w:p w14:paraId="02601566" w14:textId="77777777" w:rsidR="00BF7D4A" w:rsidRDefault="009D75A4" w:rsidP="009D75A4">
      <w:r w:rsidRPr="008A7EC9">
        <w:t>Cyrus interroge avec dépit</w:t>
      </w:r>
      <w:r w:rsidR="00BF7D4A">
        <w:t> :</w:t>
      </w:r>
    </w:p>
    <w:p w14:paraId="14C1CF48" w14:textId="77777777" w:rsidR="00BF7D4A" w:rsidRDefault="00BF7D4A" w:rsidP="009D75A4">
      <w:r>
        <w:t>— </w:t>
      </w:r>
      <w:r w:rsidR="009D75A4" w:rsidRPr="008A7EC9">
        <w:t>Alors vous préférez le grand-duc actuel</w:t>
      </w:r>
      <w:r>
        <w:t> ?</w:t>
      </w:r>
    </w:p>
    <w:p w14:paraId="41F50BA1" w14:textId="77777777" w:rsidR="00BF7D4A" w:rsidRDefault="00BF7D4A" w:rsidP="009D75A4">
      <w:r>
        <w:t>— </w:t>
      </w:r>
      <w:r w:rsidR="009D75A4" w:rsidRPr="008A7EC9">
        <w:t>Je n</w:t>
      </w:r>
      <w:r>
        <w:t>’</w:t>
      </w:r>
      <w:r w:rsidR="009D75A4" w:rsidRPr="008A7EC9">
        <w:t>ai pas connu son Altesse le grand-duc Rodolphe</w:t>
      </w:r>
      <w:r>
        <w:t xml:space="preserve">, </w:t>
      </w:r>
      <w:r w:rsidR="009D75A4" w:rsidRPr="008A7EC9">
        <w:t>r</w:t>
      </w:r>
      <w:r w:rsidR="009D75A4" w:rsidRPr="008A7EC9">
        <w:t>é</w:t>
      </w:r>
      <w:r w:rsidR="009D75A4" w:rsidRPr="008A7EC9">
        <w:t>pond placidement Kessel</w:t>
      </w:r>
      <w:r>
        <w:t xml:space="preserve">. </w:t>
      </w:r>
      <w:r w:rsidR="009D75A4" w:rsidRPr="008A7EC9">
        <w:t>Je sais seulement que le rôle d</w:t>
      </w:r>
      <w:r>
        <w:t>’</w:t>
      </w:r>
      <w:r w:rsidR="009D75A4" w:rsidRPr="008A7EC9">
        <w:t>un grand-duc est d</w:t>
      </w:r>
      <w:r>
        <w:t>’</w:t>
      </w:r>
      <w:r w:rsidR="009D75A4" w:rsidRPr="008A7EC9">
        <w:t>être grand-duc</w:t>
      </w:r>
      <w:r>
        <w:t xml:space="preserve">, </w:t>
      </w:r>
      <w:r w:rsidR="009D75A4" w:rsidRPr="008A7EC9">
        <w:t>de connaître l</w:t>
      </w:r>
      <w:r>
        <w:t>’</w:t>
      </w:r>
      <w:r w:rsidR="009D75A4" w:rsidRPr="008A7EC9">
        <w:t>artillerie</w:t>
      </w:r>
      <w:r>
        <w:t xml:space="preserve">, </w:t>
      </w:r>
      <w:r w:rsidR="009D75A4" w:rsidRPr="008A7EC9">
        <w:t>la lou</w:t>
      </w:r>
      <w:r w:rsidR="009D75A4" w:rsidRPr="008A7EC9">
        <w:t>r</w:t>
      </w:r>
      <w:r w:rsidR="009D75A4" w:rsidRPr="008A7EC9">
        <w:t>de et la légère</w:t>
      </w:r>
      <w:r>
        <w:t xml:space="preserve">, </w:t>
      </w:r>
      <w:r w:rsidR="009D75A4" w:rsidRPr="008A7EC9">
        <w:t>afin de permettre aux géographes de travailler en paix</w:t>
      </w:r>
      <w:r>
        <w:t>.</w:t>
      </w:r>
    </w:p>
    <w:p w14:paraId="59AAB9E6" w14:textId="77777777" w:rsidR="00BF7D4A" w:rsidRDefault="009D75A4" w:rsidP="009D75A4">
      <w:r w:rsidRPr="008A7EC9">
        <w:t>Chose étrange</w:t>
      </w:r>
      <w:r w:rsidR="00BF7D4A">
        <w:t xml:space="preserve">, </w:t>
      </w:r>
      <w:r w:rsidRPr="008A7EC9">
        <w:t>le professeur se plaint à Kessel</w:t>
      </w:r>
      <w:r w:rsidR="00BF7D4A">
        <w:t xml:space="preserve">, </w:t>
      </w:r>
      <w:r w:rsidRPr="008A7EC9">
        <w:t>qu</w:t>
      </w:r>
      <w:r w:rsidR="00BF7D4A">
        <w:t>’</w:t>
      </w:r>
      <w:r w:rsidRPr="008A7EC9">
        <w:t>il redo</w:t>
      </w:r>
      <w:r w:rsidRPr="008A7EC9">
        <w:t>u</w:t>
      </w:r>
      <w:r w:rsidRPr="008A7EC9">
        <w:t>te visiblement</w:t>
      </w:r>
      <w:r w:rsidR="00BF7D4A">
        <w:t xml:space="preserve">, </w:t>
      </w:r>
      <w:r w:rsidRPr="008A7EC9">
        <w:t>pas à moi</w:t>
      </w:r>
      <w:r w:rsidR="00BF7D4A">
        <w:t xml:space="preserve">, </w:t>
      </w:r>
      <w:r w:rsidRPr="008A7EC9">
        <w:t>qui suis Français</w:t>
      </w:r>
      <w:r w:rsidR="00BF7D4A">
        <w:t xml:space="preserve">. </w:t>
      </w:r>
      <w:r w:rsidRPr="008A7EC9">
        <w:t>Je vous dis que le loyalisme de ces gens est chose incommensurable</w:t>
      </w:r>
      <w:r w:rsidR="00BF7D4A">
        <w:t>.</w:t>
      </w:r>
    </w:p>
    <w:p w14:paraId="79012D39" w14:textId="77777777" w:rsidR="00BF7D4A" w:rsidRDefault="009D75A4" w:rsidP="009D75A4">
      <w:r w:rsidRPr="008A7EC9">
        <w:t>Nous</w:t>
      </w:r>
      <w:r w:rsidR="00BF7D4A">
        <w:t xml:space="preserve">, </w:t>
      </w:r>
      <w:r w:rsidRPr="008A7EC9">
        <w:t>nous ne sommes contents que lorsque nous avons f</w:t>
      </w:r>
      <w:r w:rsidRPr="008A7EC9">
        <w:t>i</w:t>
      </w:r>
      <w:r w:rsidRPr="008A7EC9">
        <w:t>gure d</w:t>
      </w:r>
      <w:r w:rsidR="00BF7D4A">
        <w:t>’</w:t>
      </w:r>
      <w:r w:rsidRPr="008A7EC9">
        <w:t>opposants</w:t>
      </w:r>
      <w:r w:rsidR="00BF7D4A">
        <w:t xml:space="preserve">. </w:t>
      </w:r>
      <w:r w:rsidRPr="008A7EC9">
        <w:t>Leur état d</w:t>
      </w:r>
      <w:r w:rsidR="00BF7D4A">
        <w:t>’</w:t>
      </w:r>
      <w:r w:rsidRPr="008A7EC9">
        <w:t>esprit</w:t>
      </w:r>
      <w:r w:rsidR="00BF7D4A">
        <w:t xml:space="preserve">, </w:t>
      </w:r>
      <w:r w:rsidRPr="008A7EC9">
        <w:t>à eux</w:t>
      </w:r>
      <w:r w:rsidR="00BF7D4A">
        <w:t xml:space="preserve">, </w:t>
      </w:r>
      <w:r w:rsidRPr="008A7EC9">
        <w:t>et la police impéri</w:t>
      </w:r>
      <w:r w:rsidRPr="008A7EC9">
        <w:t>a</w:t>
      </w:r>
      <w:r w:rsidRPr="008A7EC9">
        <w:t>le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ailleurs admirablement faite</w:t>
      </w:r>
      <w:r w:rsidR="00BF7D4A">
        <w:t xml:space="preserve">, </w:t>
      </w:r>
      <w:r w:rsidRPr="008A7EC9">
        <w:t>en font des moutons auprès desquels ceux de Panurge étaient des imaginatifs et des réfra</w:t>
      </w:r>
      <w:r w:rsidRPr="008A7EC9">
        <w:t>c</w:t>
      </w:r>
      <w:r w:rsidRPr="008A7EC9">
        <w:t>taires</w:t>
      </w:r>
      <w:r w:rsidR="00BF7D4A">
        <w:t>.</w:t>
      </w:r>
    </w:p>
    <w:p w14:paraId="17B5729E" w14:textId="026F6D39" w:rsidR="00BF7D4A" w:rsidRDefault="009D75A4" w:rsidP="009D75A4">
      <w:r w:rsidRPr="008A7EC9">
        <w:t>Dans la journée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éprouve le plus vif des plaisirs à me pr</w:t>
      </w:r>
      <w:r w:rsidRPr="008A7EC9">
        <w:t>o</w:t>
      </w:r>
      <w:r w:rsidRPr="008A7EC9">
        <w:t xml:space="preserve">mener dans </w:t>
      </w:r>
      <w:proofErr w:type="spellStart"/>
      <w:r w:rsidRPr="008A7EC9">
        <w:t>Lautenbourg</w:t>
      </w:r>
      <w:proofErr w:type="spellEnd"/>
      <w:r w:rsidR="00BF7D4A">
        <w:t xml:space="preserve">. </w:t>
      </w:r>
      <w:r w:rsidRPr="008A7EC9">
        <w:t>Les beaux uniformes allemands me ravissent</w:t>
      </w:r>
      <w:r w:rsidR="00BF7D4A">
        <w:t xml:space="preserve"> ; </w:t>
      </w:r>
      <w:r w:rsidRPr="008A7EC9">
        <w:t>cette énorme discipline m</w:t>
      </w:r>
      <w:r w:rsidR="00BF7D4A">
        <w:t>’</w:t>
      </w:r>
      <w:r w:rsidRPr="008A7EC9">
        <w:t>inquiète un peu</w:t>
      </w:r>
      <w:r w:rsidR="00BF7D4A">
        <w:t xml:space="preserve">. </w:t>
      </w:r>
      <w:r w:rsidRPr="008A7EC9">
        <w:t>La mus</w:t>
      </w:r>
      <w:r w:rsidRPr="008A7EC9">
        <w:t>i</w:t>
      </w:r>
      <w:r w:rsidRPr="008A7EC9">
        <w:t>que du 18</w:t>
      </w:r>
      <w:r w:rsidR="00BF7D4A" w:rsidRPr="008A7EC9">
        <w:t>2</w:t>
      </w:r>
      <w:r w:rsidR="00BF7D4A" w:rsidRPr="00BF7D4A">
        <w:rPr>
          <w:vertAlign w:val="superscript"/>
        </w:rPr>
        <w:t>e</w:t>
      </w:r>
      <w:r w:rsidRPr="008A7EC9">
        <w:t xml:space="preserve"> joue deux fois par semaine sur la place royale</w:t>
      </w:r>
      <w:r w:rsidR="00BF7D4A">
        <w:t xml:space="preserve">, </w:t>
      </w:r>
      <w:r w:rsidRPr="008A7EC9">
        <w:t>en face du théâtre</w:t>
      </w:r>
      <w:r w:rsidR="00BF7D4A">
        <w:t xml:space="preserve">. </w:t>
      </w:r>
      <w:r w:rsidRPr="008A7EC9">
        <w:t>Je m</w:t>
      </w:r>
      <w:r w:rsidR="00BF7D4A">
        <w:t>’</w:t>
      </w:r>
      <w:r w:rsidRPr="008A7EC9">
        <w:t>amuse à la gaucherie charmante des gro</w:t>
      </w:r>
      <w:r w:rsidRPr="008A7EC9">
        <w:t>u</w:t>
      </w:r>
      <w:r w:rsidRPr="008A7EC9">
        <w:t>pes de jeunes filles que je croise</w:t>
      </w:r>
      <w:r w:rsidR="00BF7D4A">
        <w:t xml:space="preserve">. </w:t>
      </w:r>
      <w:r w:rsidRPr="008A7EC9">
        <w:t>Je me souviens</w:t>
      </w:r>
      <w:r w:rsidR="00BF7D4A">
        <w:t xml:space="preserve">, </w:t>
      </w:r>
      <w:r w:rsidRPr="008A7EC9">
        <w:t xml:space="preserve">je vérifie la justesse de ce que le vieux général de cavalerie von </w:t>
      </w:r>
      <w:proofErr w:type="spellStart"/>
      <w:r w:rsidRPr="008A7EC9">
        <w:t>Dewitz</w:t>
      </w:r>
      <w:proofErr w:type="spellEnd"/>
      <w:r w:rsidRPr="008A7EC9">
        <w:t xml:space="preserve"> disait à son aide de camp</w:t>
      </w:r>
      <w:r w:rsidR="00BF7D4A">
        <w:t> :</w:t>
      </w:r>
    </w:p>
    <w:p w14:paraId="5A3D6E4A" w14:textId="3D30E45C" w:rsidR="009D75A4" w:rsidRPr="008A7EC9" w:rsidRDefault="00BF7D4A" w:rsidP="009D75A4">
      <w:r>
        <w:lastRenderedPageBreak/>
        <w:t>« </w:t>
      </w:r>
      <w:r w:rsidR="009D75A4" w:rsidRPr="008A7EC9">
        <w:t>Ce sont des jeunes filles qui ont de la race</w:t>
      </w:r>
      <w:r>
        <w:t xml:space="preserve">, </w:t>
      </w:r>
      <w:r w:rsidR="009D75A4" w:rsidRPr="008A7EC9">
        <w:t>mon cher ami</w:t>
      </w:r>
      <w:r>
        <w:t xml:space="preserve">, </w:t>
      </w:r>
      <w:r w:rsidR="009D75A4" w:rsidRPr="008A7EC9">
        <w:t>et l</w:t>
      </w:r>
      <w:r>
        <w:t>’</w:t>
      </w:r>
      <w:r w:rsidR="009D75A4" w:rsidRPr="008A7EC9">
        <w:t>on a vraiment de la joie à les regarder</w:t>
      </w:r>
      <w:r>
        <w:t xml:space="preserve"> ! </w:t>
      </w:r>
      <w:r w:rsidR="009D75A4" w:rsidRPr="008A7EC9">
        <w:t>Ce ne sont pas de ces demi-femmes</w:t>
      </w:r>
      <w:r>
        <w:t xml:space="preserve">, </w:t>
      </w:r>
      <w:r w:rsidR="009D75A4" w:rsidRPr="008A7EC9">
        <w:t>factices</w:t>
      </w:r>
      <w:r>
        <w:t xml:space="preserve">, </w:t>
      </w:r>
      <w:r w:rsidR="009D75A4" w:rsidRPr="008A7EC9">
        <w:t>ce sont des mères</w:t>
      </w:r>
      <w:r>
        <w:t xml:space="preserve"> ! </w:t>
      </w:r>
      <w:r w:rsidR="009D75A4" w:rsidRPr="008A7EC9">
        <w:t>J</w:t>
      </w:r>
      <w:r>
        <w:t>’</w:t>
      </w:r>
      <w:r w:rsidR="009D75A4" w:rsidRPr="008A7EC9">
        <w:t>en réponds pour des générations entières</w:t>
      </w:r>
      <w:r>
        <w:t xml:space="preserve"> ! </w:t>
      </w:r>
      <w:r w:rsidR="009D75A4" w:rsidRPr="008A7EC9">
        <w:t>Regardez donc cette blonde qui passe là-bas</w:t>
      </w:r>
      <w:r>
        <w:t xml:space="preserve"> ! </w:t>
      </w:r>
      <w:r w:rsidR="009D75A4" w:rsidRPr="008A7EC9">
        <w:t>Voyez ces joues empourprées et cette démarche</w:t>
      </w:r>
      <w:r>
        <w:t xml:space="preserve"> ! </w:t>
      </w:r>
      <w:r w:rsidR="009D75A4" w:rsidRPr="008A7EC9">
        <w:t>Des pas d</w:t>
      </w:r>
      <w:r>
        <w:t>’</w:t>
      </w:r>
      <w:r w:rsidR="009D75A4" w:rsidRPr="008A7EC9">
        <w:t>un mètre vingt</w:t>
      </w:r>
      <w:r>
        <w:t xml:space="preserve">. </w:t>
      </w:r>
      <w:r w:rsidR="009D75A4" w:rsidRPr="008A7EC9">
        <w:t>Pour un vieux soldat comme moi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un régal</w:t>
      </w:r>
      <w:r>
        <w:t xml:space="preserve"> ; </w:t>
      </w:r>
      <w:r w:rsidR="009D75A4" w:rsidRPr="008A7EC9">
        <w:t>je me délecte à les voir</w:t>
      </w:r>
      <w:r w:rsidR="009D75A4">
        <w:rPr>
          <w:rStyle w:val="Appelnotedebasdep"/>
        </w:rPr>
        <w:footnoteReference w:id="1"/>
      </w:r>
      <w:r>
        <w:t>. »</w:t>
      </w:r>
    </w:p>
    <w:p w14:paraId="014B0243" w14:textId="77777777" w:rsidR="00BF7D4A" w:rsidRDefault="009D75A4" w:rsidP="009D75A4">
      <w:r w:rsidRPr="008A7EC9">
        <w:t>Moi aussi</w:t>
      </w:r>
      <w:r w:rsidR="00BF7D4A">
        <w:t xml:space="preserve">, </w:t>
      </w:r>
      <w:r w:rsidRPr="008A7EC9">
        <w:t>je me délecte</w:t>
      </w:r>
      <w:r w:rsidR="00BF7D4A">
        <w:t xml:space="preserve">, </w:t>
      </w:r>
      <w:r w:rsidRPr="008A7EC9">
        <w:t>je me réjouis</w:t>
      </w:r>
      <w:r w:rsidR="00BF7D4A">
        <w:t xml:space="preserve">, </w:t>
      </w:r>
      <w:r w:rsidRPr="008A7EC9">
        <w:t>et devant cette a</w:t>
      </w:r>
      <w:r w:rsidRPr="008A7EC9">
        <w:t>b</w:t>
      </w:r>
      <w:r w:rsidRPr="008A7EC9">
        <w:t>sence complète d</w:t>
      </w:r>
      <w:r w:rsidR="00BF7D4A">
        <w:t>’</w:t>
      </w:r>
      <w:r w:rsidRPr="008A7EC9">
        <w:t>insubordination</w:t>
      </w:r>
      <w:r w:rsidR="00BF7D4A">
        <w:t xml:space="preserve">, </w:t>
      </w:r>
      <w:r w:rsidRPr="008A7EC9">
        <w:t>cette notion parfaite de ce à quoi elles sont destinées</w:t>
      </w:r>
      <w:r w:rsidR="00BF7D4A">
        <w:t xml:space="preserve">, </w:t>
      </w:r>
      <w:r w:rsidRPr="008A7EC9">
        <w:t>je me rappelle le mot des officiers français de Sedan</w:t>
      </w:r>
      <w:r w:rsidR="00BF7D4A">
        <w:t xml:space="preserve">, </w:t>
      </w:r>
      <w:r w:rsidRPr="008A7EC9">
        <w:t xml:space="preserve">ceux qui ayant signé le </w:t>
      </w:r>
      <w:r w:rsidRPr="008A7EC9">
        <w:rPr>
          <w:i/>
          <w:iCs/>
        </w:rPr>
        <w:t>revers</w:t>
      </w:r>
      <w:r w:rsidRPr="008A7EC9">
        <w:t xml:space="preserve"> sont venus en captivité par ici</w:t>
      </w:r>
      <w:r w:rsidR="00BF7D4A">
        <w:t> :</w:t>
      </w:r>
    </w:p>
    <w:p w14:paraId="4A9AEE76" w14:textId="26FADF08" w:rsidR="009D75A4" w:rsidRPr="008A7EC9" w:rsidRDefault="00BF7D4A" w:rsidP="009D75A4">
      <w:r>
        <w:t>« </w:t>
      </w:r>
      <w:r w:rsidR="009D75A4" w:rsidRPr="008A7EC9">
        <w:t>Priez une Allemande de s</w:t>
      </w:r>
      <w:r>
        <w:t>’</w:t>
      </w:r>
      <w:r w:rsidR="009D75A4" w:rsidRPr="008A7EC9">
        <w:t>asseoir</w:t>
      </w:r>
      <w:r>
        <w:t xml:space="preserve">, </w:t>
      </w:r>
      <w:r w:rsidR="009D75A4" w:rsidRPr="008A7EC9">
        <w:t>elle se couchera</w:t>
      </w:r>
      <w:r>
        <w:t> ! »</w:t>
      </w:r>
    </w:p>
    <w:p w14:paraId="35627885" w14:textId="1AC076EC" w:rsidR="00BF7D4A" w:rsidRDefault="009D75A4" w:rsidP="009D75A4">
      <w:r w:rsidRPr="008A7EC9">
        <w:t>Le soir tombe</w:t>
      </w:r>
      <w:r w:rsidR="00BF7D4A">
        <w:t xml:space="preserve">, </w:t>
      </w:r>
      <w:r w:rsidRPr="008A7EC9">
        <w:t>mauve et jaune</w:t>
      </w:r>
      <w:r w:rsidR="00BF7D4A">
        <w:t xml:space="preserve"> ; </w:t>
      </w:r>
      <w:r w:rsidRPr="008A7EC9">
        <w:t>les brasseries s</w:t>
      </w:r>
      <w:r w:rsidR="00BF7D4A">
        <w:t>’</w:t>
      </w:r>
      <w:r w:rsidRPr="008A7EC9">
        <w:t>allument à grand bruit</w:t>
      </w:r>
      <w:r w:rsidR="00BF7D4A">
        <w:t xml:space="preserve">. </w:t>
      </w:r>
      <w:r w:rsidRPr="008A7EC9">
        <w:t>Une marchande de fleurs passe</w:t>
      </w:r>
      <w:r w:rsidR="00BF7D4A">
        <w:t xml:space="preserve">. </w:t>
      </w:r>
      <w:r w:rsidRPr="008A7EC9">
        <w:t>Je dîne ce soir chez le colonel</w:t>
      </w:r>
      <w:r w:rsidR="00BF7D4A">
        <w:t xml:space="preserve">. </w:t>
      </w:r>
      <w:r w:rsidRPr="008A7EC9">
        <w:t>Tiens</w:t>
      </w:r>
      <w:r w:rsidR="00BF7D4A">
        <w:t xml:space="preserve">, </w:t>
      </w:r>
      <w:r w:rsidRPr="008A7EC9">
        <w:t>si j</w:t>
      </w:r>
      <w:r w:rsidR="00BF7D4A">
        <w:t>’</w:t>
      </w:r>
      <w:r w:rsidRPr="008A7EC9">
        <w:t xml:space="preserve">apportais un bouquet de </w:t>
      </w:r>
      <w:proofErr w:type="spellStart"/>
      <w:r w:rsidRPr="008A7EC9">
        <w:rPr>
          <w:i/>
          <w:iCs/>
        </w:rPr>
        <w:t>Vergiss-mein-nicht</w:t>
      </w:r>
      <w:proofErr w:type="spellEnd"/>
      <w:r w:rsidRPr="008A7EC9">
        <w:t xml:space="preserve"> à </w:t>
      </w:r>
      <w:r w:rsidR="00BF7D4A">
        <w:t>M</w:t>
      </w:r>
      <w:r w:rsidR="00BF7D4A" w:rsidRPr="00BF7D4A">
        <w:rPr>
          <w:vertAlign w:val="superscript"/>
        </w:rPr>
        <w:t>me</w:t>
      </w:r>
      <w:r w:rsidR="00BF7D4A">
        <w:t> de </w:t>
      </w:r>
      <w:r w:rsidRPr="008A7EC9">
        <w:t>Wendel</w:t>
      </w:r>
      <w:r w:rsidR="00BF7D4A">
        <w:t> ?…</w:t>
      </w:r>
    </w:p>
    <w:p w14:paraId="03601EBA" w14:textId="35A27B57" w:rsidR="009D75A4" w:rsidRPr="008A7EC9" w:rsidRDefault="009D75A4" w:rsidP="00BF7D4A">
      <w:pPr>
        <w:pStyle w:val="Titre1"/>
      </w:pPr>
      <w:bookmarkStart w:id="12" w:name="_Toc197357335"/>
      <w:r w:rsidRPr="008A7EC9">
        <w:lastRenderedPageBreak/>
        <w:t>III</w:t>
      </w:r>
      <w:bookmarkEnd w:id="12"/>
    </w:p>
    <w:p w14:paraId="6D9F7106" w14:textId="77777777" w:rsidR="00BF7D4A" w:rsidRDefault="009D75A4" w:rsidP="009D75A4">
      <w:r w:rsidRPr="008A7EC9">
        <w:t>Un matin de décembre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étais en train de préparer ma l</w:t>
      </w:r>
      <w:r w:rsidRPr="008A7EC9">
        <w:t>e</w:t>
      </w:r>
      <w:r w:rsidRPr="008A7EC9">
        <w:t>çon de l</w:t>
      </w:r>
      <w:r w:rsidR="00BF7D4A">
        <w:t>’</w:t>
      </w:r>
      <w:r w:rsidRPr="008A7EC9">
        <w:t>après-midi</w:t>
      </w:r>
      <w:r w:rsidR="00BF7D4A">
        <w:t xml:space="preserve">, </w:t>
      </w:r>
      <w:r w:rsidRPr="008A7EC9">
        <w:t>assis confortablement au coin de mon i</w:t>
      </w:r>
      <w:r w:rsidRPr="008A7EC9">
        <w:t>m</w:t>
      </w:r>
      <w:r w:rsidRPr="008A7EC9">
        <w:t>mense feu de bois</w:t>
      </w:r>
      <w:r w:rsidR="00BF7D4A">
        <w:t xml:space="preserve">. </w:t>
      </w:r>
      <w:r w:rsidRPr="008A7EC9">
        <w:t>Il faisait un froid sec et clair</w:t>
      </w:r>
      <w:r w:rsidR="00BF7D4A">
        <w:t xml:space="preserve">. </w:t>
      </w:r>
      <w:r w:rsidRPr="008A7EC9">
        <w:t>Aux vitres</w:t>
      </w:r>
      <w:r w:rsidR="00BF7D4A">
        <w:t xml:space="preserve">, </w:t>
      </w:r>
      <w:r w:rsidRPr="008A7EC9">
        <w:t>le jaune soleil d</w:t>
      </w:r>
      <w:r w:rsidR="00BF7D4A">
        <w:t>’</w:t>
      </w:r>
      <w:r w:rsidRPr="008A7EC9">
        <w:t>hiver fondait les buées nocturnes en gouttelettes opales</w:t>
      </w:r>
      <w:r w:rsidR="00BF7D4A">
        <w:t>.</w:t>
      </w:r>
    </w:p>
    <w:p w14:paraId="13FA8A2E" w14:textId="77777777" w:rsidR="00BF7D4A" w:rsidRDefault="009D75A4" w:rsidP="009D75A4">
      <w:r w:rsidRPr="008A7EC9">
        <w:t>On frappa à la porte</w:t>
      </w:r>
      <w:r w:rsidR="00BF7D4A">
        <w:t>.</w:t>
      </w:r>
    </w:p>
    <w:p w14:paraId="79969B5F" w14:textId="77777777" w:rsidR="00BF7D4A" w:rsidRDefault="00BF7D4A" w:rsidP="009D75A4">
      <w:r>
        <w:t>— </w:t>
      </w:r>
      <w:r w:rsidR="009D75A4" w:rsidRPr="008A7EC9">
        <w:t>Entrez</w:t>
      </w:r>
      <w:r>
        <w:t> !</w:t>
      </w:r>
    </w:p>
    <w:p w14:paraId="4967B6E3" w14:textId="77777777" w:rsidR="00BF7D4A" w:rsidRDefault="009D75A4" w:rsidP="009D75A4">
      <w:r w:rsidRPr="008A7EC9">
        <w:t>Sur le seuil se tenait Otto</w:t>
      </w:r>
      <w:r w:rsidR="00BF7D4A">
        <w:t xml:space="preserve">, </w:t>
      </w:r>
      <w:r w:rsidRPr="008A7EC9">
        <w:t>le chef du service intérieur</w:t>
      </w:r>
      <w:r w:rsidR="00BF7D4A">
        <w:t xml:space="preserve">, </w:t>
      </w:r>
      <w:r w:rsidRPr="008A7EC9">
        <w:t>a</w:t>
      </w:r>
      <w:r w:rsidRPr="008A7EC9">
        <w:t>n</w:t>
      </w:r>
      <w:r w:rsidRPr="008A7EC9">
        <w:t>cien sous-officier</w:t>
      </w:r>
      <w:r w:rsidR="00BF7D4A">
        <w:t xml:space="preserve">, </w:t>
      </w:r>
      <w:r w:rsidRPr="008A7EC9">
        <w:t>tenant le milieu entre les fonctionnaires du palais et la kyrielle des valets</w:t>
      </w:r>
      <w:r w:rsidR="00BF7D4A">
        <w:t xml:space="preserve">, </w:t>
      </w:r>
      <w:r w:rsidRPr="008A7EC9">
        <w:t>ouvriers</w:t>
      </w:r>
      <w:r w:rsidR="00BF7D4A">
        <w:t xml:space="preserve">, </w:t>
      </w:r>
      <w:r w:rsidRPr="008A7EC9">
        <w:t>hommes de peine</w:t>
      </w:r>
      <w:r w:rsidR="00BF7D4A">
        <w:t xml:space="preserve">, </w:t>
      </w:r>
      <w:r w:rsidRPr="008A7EC9">
        <w:t>qu</w:t>
      </w:r>
      <w:r w:rsidR="00BF7D4A">
        <w:t>’</w:t>
      </w:r>
      <w:r w:rsidRPr="008A7EC9">
        <w:t>il faisait marcher militairement</w:t>
      </w:r>
      <w:r w:rsidR="00BF7D4A">
        <w:t>.</w:t>
      </w:r>
    </w:p>
    <w:p w14:paraId="6FF895D2" w14:textId="77777777" w:rsidR="00BF7D4A" w:rsidRDefault="009D75A4" w:rsidP="009D75A4">
      <w:r w:rsidRPr="008A7EC9">
        <w:t>Son plastron blanc</w:t>
      </w:r>
      <w:r w:rsidR="00BF7D4A">
        <w:t xml:space="preserve">, </w:t>
      </w:r>
      <w:r w:rsidRPr="008A7EC9">
        <w:t>sa grosse figure rouge se détachaient violemment sur l</w:t>
      </w:r>
      <w:r w:rsidR="00BF7D4A">
        <w:t>’</w:t>
      </w:r>
      <w:r w:rsidRPr="008A7EC9">
        <w:t>obscurité du couloir</w:t>
      </w:r>
      <w:r w:rsidR="00BF7D4A">
        <w:t xml:space="preserve">. </w:t>
      </w:r>
      <w:r w:rsidRPr="008A7EC9">
        <w:t>Derrière lui</w:t>
      </w:r>
      <w:r w:rsidR="00BF7D4A">
        <w:t xml:space="preserve">, </w:t>
      </w:r>
      <w:r w:rsidRPr="008A7EC9">
        <w:t>deux ho</w:t>
      </w:r>
      <w:r w:rsidRPr="008A7EC9">
        <w:t>m</w:t>
      </w:r>
      <w:r w:rsidRPr="008A7EC9">
        <w:t>mes apparaissaient</w:t>
      </w:r>
      <w:r w:rsidR="00BF7D4A">
        <w:t xml:space="preserve">, </w:t>
      </w:r>
      <w:r w:rsidRPr="008A7EC9">
        <w:t>vaguement porteurs d</w:t>
      </w:r>
      <w:r w:rsidR="00BF7D4A">
        <w:t>’</w:t>
      </w:r>
      <w:r w:rsidRPr="008A7EC9">
        <w:t>un attirail bizarre</w:t>
      </w:r>
      <w:r w:rsidR="00BF7D4A">
        <w:t>.</w:t>
      </w:r>
    </w:p>
    <w:p w14:paraId="2EB2AF0B" w14:textId="77777777" w:rsidR="00BF7D4A" w:rsidRDefault="00BF7D4A" w:rsidP="009D75A4">
      <w:r>
        <w:t>— </w:t>
      </w:r>
      <w:r w:rsidR="009D75A4" w:rsidRPr="008A7EC9">
        <w:t>Que Monsieur le Professeur m</w:t>
      </w:r>
      <w:r>
        <w:t>’</w:t>
      </w:r>
      <w:r w:rsidR="009D75A4" w:rsidRPr="008A7EC9">
        <w:t>excuse</w:t>
      </w:r>
      <w:r>
        <w:t xml:space="preserve">. </w:t>
      </w:r>
      <w:r w:rsidR="009D75A4" w:rsidRPr="008A7EC9">
        <w:t>Peut-être vais-je déranger Monsieur le Professeur</w:t>
      </w:r>
      <w:r>
        <w:t>.</w:t>
      </w:r>
    </w:p>
    <w:p w14:paraId="39B8B0B8" w14:textId="77777777" w:rsidR="00BF7D4A" w:rsidRDefault="00BF7D4A" w:rsidP="009D75A4">
      <w:r>
        <w:t>— </w:t>
      </w:r>
      <w:r w:rsidR="009D75A4" w:rsidRPr="008A7EC9">
        <w:t>Mais non</w:t>
      </w:r>
      <w:r>
        <w:t xml:space="preserve">, </w:t>
      </w:r>
      <w:r w:rsidR="009D75A4" w:rsidRPr="008A7EC9">
        <w:t>Otto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y a-t-il</w:t>
      </w:r>
      <w:r>
        <w:t> ?</w:t>
      </w:r>
    </w:p>
    <w:p w14:paraId="769F426C" w14:textId="77777777" w:rsidR="00BF7D4A" w:rsidRDefault="009D75A4" w:rsidP="009D75A4">
      <w:r w:rsidRPr="008A7EC9">
        <w:t>Il entra</w:t>
      </w:r>
      <w:r w:rsidR="00BF7D4A">
        <w:t xml:space="preserve">, </w:t>
      </w:r>
      <w:r w:rsidRPr="008A7EC9">
        <w:t>suivi de deux hommes</w:t>
      </w:r>
      <w:r w:rsidR="00BF7D4A">
        <w:t xml:space="preserve">. </w:t>
      </w:r>
      <w:r w:rsidRPr="008A7EC9">
        <w:t>Ceux-ci avaient les bras encombrés de faisceaux de drapeaux</w:t>
      </w:r>
      <w:r w:rsidR="00BF7D4A">
        <w:t>.</w:t>
      </w:r>
    </w:p>
    <w:p w14:paraId="3CB6139C" w14:textId="746D2FBA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 xml:space="preserve">est demain la fête du </w:t>
      </w:r>
      <w:r w:rsidRPr="008A7EC9">
        <w:t>7</w:t>
      </w:r>
      <w:r w:rsidRPr="00BF7D4A">
        <w:rPr>
          <w:vertAlign w:val="superscript"/>
        </w:rPr>
        <w:t>e</w:t>
      </w:r>
      <w:r w:rsidR="009D75A4" w:rsidRPr="008A7EC9">
        <w:t xml:space="preserve"> hussards de </w:t>
      </w:r>
      <w:proofErr w:type="spellStart"/>
      <w:r w:rsidR="009D75A4" w:rsidRPr="008A7EC9">
        <w:t>Lautenbourg</w:t>
      </w:r>
      <w:proofErr w:type="spellEnd"/>
      <w:r>
        <w:t xml:space="preserve">, </w:t>
      </w:r>
      <w:r w:rsidR="009D75A4" w:rsidRPr="008A7EC9">
        <w:t>Monsieur le Professeur</w:t>
      </w:r>
      <w:r>
        <w:t xml:space="preserve">. </w:t>
      </w:r>
      <w:r w:rsidR="009D75A4" w:rsidRPr="008A7EC9">
        <w:t>Grande réjouissance pour la ville</w:t>
      </w:r>
      <w:r>
        <w:t xml:space="preserve">. </w:t>
      </w:r>
      <w:r w:rsidR="009D75A4" w:rsidRPr="008A7EC9">
        <w:t>Le palais est tout entier pavoisé</w:t>
      </w:r>
      <w:r>
        <w:t xml:space="preserve">, </w:t>
      </w:r>
      <w:r w:rsidR="009D75A4" w:rsidRPr="008A7EC9">
        <w:t>et je viens pour accommoder vos trois fenêtres</w:t>
      </w:r>
      <w:r>
        <w:t>.</w:t>
      </w:r>
    </w:p>
    <w:p w14:paraId="1B77150D" w14:textId="59289F5D" w:rsidR="00BF7D4A" w:rsidRDefault="009D75A4" w:rsidP="009D75A4">
      <w:r w:rsidRPr="008A7EC9">
        <w:lastRenderedPageBreak/>
        <w:t>Je jetai un coup d</w:t>
      </w:r>
      <w:r w:rsidR="00BF7D4A">
        <w:t>’</w:t>
      </w:r>
      <w:r w:rsidRPr="008A7EC9">
        <w:t>œil au dehors</w:t>
      </w:r>
      <w:r w:rsidR="00BF7D4A">
        <w:t xml:space="preserve">. </w:t>
      </w:r>
      <w:r w:rsidRPr="008A7EC9">
        <w:t xml:space="preserve">Sur le </w:t>
      </w:r>
      <w:proofErr w:type="spellStart"/>
      <w:r w:rsidRPr="008A7EC9">
        <w:t>K</w:t>
      </w:r>
      <w:r w:rsidR="00BF7D4A">
        <w:t>œ</w:t>
      </w:r>
      <w:r w:rsidRPr="008A7EC9">
        <w:t>nigsplatz</w:t>
      </w:r>
      <w:proofErr w:type="spellEnd"/>
      <w:r w:rsidR="00BF7D4A">
        <w:t xml:space="preserve">, </w:t>
      </w:r>
      <w:r w:rsidRPr="008A7EC9">
        <w:t>des hommes minuscules s</w:t>
      </w:r>
      <w:r w:rsidR="00BF7D4A">
        <w:t>’</w:t>
      </w:r>
      <w:r w:rsidRPr="008A7EC9">
        <w:t>occupaient effectivement à disposer tout un matériel de fête</w:t>
      </w:r>
      <w:r w:rsidR="00BF7D4A">
        <w:t xml:space="preserve"> : </w:t>
      </w:r>
      <w:r w:rsidRPr="008A7EC9">
        <w:t>des poteaux</w:t>
      </w:r>
      <w:r w:rsidR="00BF7D4A">
        <w:t xml:space="preserve">, </w:t>
      </w:r>
      <w:r w:rsidRPr="008A7EC9">
        <w:t>des faisceaux</w:t>
      </w:r>
      <w:r w:rsidR="00BF7D4A">
        <w:t xml:space="preserve">, </w:t>
      </w:r>
      <w:r w:rsidRPr="008A7EC9">
        <w:t>des bannières</w:t>
      </w:r>
      <w:r w:rsidR="00BF7D4A">
        <w:t>.</w:t>
      </w:r>
    </w:p>
    <w:p w14:paraId="41D4A3A8" w14:textId="77777777" w:rsidR="00BF7D4A" w:rsidRDefault="00BF7D4A" w:rsidP="009D75A4">
      <w:r>
        <w:t>— </w:t>
      </w:r>
      <w:r w:rsidR="009D75A4" w:rsidRPr="008A7EC9">
        <w:t>Faites donc</w:t>
      </w:r>
      <w:r>
        <w:t xml:space="preserve">, </w:t>
      </w:r>
      <w:r w:rsidR="009D75A4" w:rsidRPr="008A7EC9">
        <w:t>je vous en prie</w:t>
      </w:r>
      <w:r>
        <w:t>.</w:t>
      </w:r>
    </w:p>
    <w:p w14:paraId="665883BE" w14:textId="77777777" w:rsidR="00BF7D4A" w:rsidRDefault="009D75A4" w:rsidP="009D75A4">
      <w:r w:rsidRPr="008A7EC9">
        <w:t>Posément</w:t>
      </w:r>
      <w:r w:rsidR="00BF7D4A">
        <w:t xml:space="preserve">, </w:t>
      </w:r>
      <w:r w:rsidRPr="008A7EC9">
        <w:t>ils procédèrent à leur installation</w:t>
      </w:r>
      <w:r w:rsidR="00BF7D4A">
        <w:t xml:space="preserve">. </w:t>
      </w:r>
      <w:r w:rsidRPr="008A7EC9">
        <w:t>Trois éno</w:t>
      </w:r>
      <w:r w:rsidRPr="008A7EC9">
        <w:t>r</w:t>
      </w:r>
      <w:r w:rsidRPr="008A7EC9">
        <w:t>mes faisceaux</w:t>
      </w:r>
      <w:r w:rsidR="00BF7D4A">
        <w:t xml:space="preserve">, </w:t>
      </w:r>
      <w:r w:rsidRPr="008A7EC9">
        <w:t>où l</w:t>
      </w:r>
      <w:r w:rsidR="00BF7D4A">
        <w:t>’</w:t>
      </w:r>
      <w:r w:rsidRPr="008A7EC9">
        <w:t>étendard allemand tenait le milieu</w:t>
      </w:r>
      <w:r w:rsidR="00BF7D4A">
        <w:t xml:space="preserve">, </w:t>
      </w:r>
      <w:r w:rsidRPr="008A7EC9">
        <w:t xml:space="preserve">entre le drapeau blanc et rouge de Wurtemberg et la bannière de </w:t>
      </w:r>
      <w:proofErr w:type="spellStart"/>
      <w:r w:rsidRPr="008A7EC9">
        <w:t>La</w:t>
      </w:r>
      <w:r w:rsidRPr="008A7EC9">
        <w:t>u</w:t>
      </w:r>
      <w:r w:rsidRPr="008A7EC9">
        <w:t>tenbourg</w:t>
      </w:r>
      <w:proofErr w:type="spellEnd"/>
      <w:r w:rsidRPr="008A7EC9">
        <w:t>-Detmold</w:t>
      </w:r>
      <w:r w:rsidR="00BF7D4A">
        <w:t xml:space="preserve">, </w:t>
      </w:r>
      <w:r w:rsidRPr="008A7EC9">
        <w:t>blanche et noire</w:t>
      </w:r>
      <w:r w:rsidR="00BF7D4A">
        <w:t xml:space="preserve">, </w:t>
      </w:r>
      <w:r w:rsidRPr="008A7EC9">
        <w:t>au léopard d</w:t>
      </w:r>
      <w:r w:rsidR="00BF7D4A">
        <w:t>’</w:t>
      </w:r>
      <w:r w:rsidRPr="008A7EC9">
        <w:t>or</w:t>
      </w:r>
      <w:r w:rsidR="00BF7D4A">
        <w:t xml:space="preserve">. </w:t>
      </w:r>
      <w:r w:rsidRPr="008A7EC9">
        <w:t>Le tout était relié aux fenêtres voisines par de gigantesques guirlandes de moleskine verte</w:t>
      </w:r>
      <w:r w:rsidR="00BF7D4A">
        <w:t xml:space="preserve">, </w:t>
      </w:r>
      <w:r w:rsidRPr="008A7EC9">
        <w:t>imitant les couronnes de distribution de prix</w:t>
      </w:r>
      <w:r w:rsidR="00BF7D4A">
        <w:t>.</w:t>
      </w:r>
    </w:p>
    <w:p w14:paraId="0EBD5C00" w14:textId="77777777" w:rsidR="00BF7D4A" w:rsidRDefault="009D75A4" w:rsidP="009D75A4">
      <w:r w:rsidRPr="008A7EC9">
        <w:t>Tout en surveillant le travail</w:t>
      </w:r>
      <w:r w:rsidR="00BF7D4A">
        <w:t xml:space="preserve">, </w:t>
      </w:r>
      <w:r w:rsidRPr="008A7EC9">
        <w:t>Otto me donnait quelques d</w:t>
      </w:r>
      <w:r w:rsidRPr="008A7EC9">
        <w:t>é</w:t>
      </w:r>
      <w:r w:rsidRPr="008A7EC9">
        <w:t>tails sur la cérémonie du lendemain</w:t>
      </w:r>
      <w:r w:rsidR="00BF7D4A">
        <w:t>.</w:t>
      </w:r>
    </w:p>
    <w:p w14:paraId="5662CBEC" w14:textId="4F259785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toujours une très grande fête</w:t>
      </w:r>
      <w:r>
        <w:t xml:space="preserve">, </w:t>
      </w:r>
      <w:r w:rsidR="009D75A4" w:rsidRPr="008A7EC9">
        <w:t>Monsieur le Profe</w:t>
      </w:r>
      <w:r w:rsidR="009D75A4" w:rsidRPr="008A7EC9">
        <w:t>s</w:t>
      </w:r>
      <w:r w:rsidR="009D75A4" w:rsidRPr="008A7EC9">
        <w:t>seur</w:t>
      </w:r>
      <w:r>
        <w:t xml:space="preserve">. </w:t>
      </w:r>
      <w:r w:rsidR="009D75A4" w:rsidRPr="008A7EC9">
        <w:t>Dès ce soir</w:t>
      </w:r>
      <w:r>
        <w:t xml:space="preserve">, </w:t>
      </w:r>
      <w:r w:rsidR="009D75A4" w:rsidRPr="008A7EC9">
        <w:t>le palais sera illuminé</w:t>
      </w:r>
      <w:r>
        <w:t xml:space="preserve">. </w:t>
      </w:r>
      <w:r w:rsidR="009D75A4" w:rsidRPr="008A7EC9">
        <w:t>Il y aura retraite aux flambeaux après l</w:t>
      </w:r>
      <w:r>
        <w:t>’</w:t>
      </w:r>
      <w:r w:rsidR="009D75A4" w:rsidRPr="008A7EC9">
        <w:t>arrivée de</w:t>
      </w:r>
      <w:r w:rsidRPr="008A7EC9">
        <w:t xml:space="preserve"> S</w:t>
      </w:r>
      <w:r>
        <w:t>.M. </w:t>
      </w:r>
      <w:r w:rsidR="009D75A4" w:rsidRPr="008A7EC9">
        <w:t>le roi de Wurtemberg et de Son Excellence le général Eichhorn</w:t>
      </w:r>
      <w:r>
        <w:t xml:space="preserve">, </w:t>
      </w:r>
      <w:r w:rsidR="009D75A4" w:rsidRPr="008A7EC9">
        <w:t>qui représente Sa Majesté l</w:t>
      </w:r>
      <w:r>
        <w:t>’</w:t>
      </w:r>
      <w:r w:rsidR="009D75A4" w:rsidRPr="008A7EC9">
        <w:t>Empereur</w:t>
      </w:r>
      <w:r>
        <w:t>.</w:t>
      </w:r>
    </w:p>
    <w:p w14:paraId="5B2783BF" w14:textId="77777777" w:rsidR="00BF7D4A" w:rsidRDefault="00BF7D4A" w:rsidP="009D75A4">
      <w:r>
        <w:t>— </w:t>
      </w:r>
      <w:r w:rsidR="009D75A4" w:rsidRPr="008A7EC9">
        <w:t>Il est d</w:t>
      </w:r>
      <w:r>
        <w:t>’</w:t>
      </w:r>
      <w:r w:rsidR="009D75A4" w:rsidRPr="008A7EC9">
        <w:t>usage que l</w:t>
      </w:r>
      <w:r>
        <w:t>’</w:t>
      </w:r>
      <w:r w:rsidR="009D75A4" w:rsidRPr="008A7EC9">
        <w:t>Empereur se fasse représenter à to</w:t>
      </w:r>
      <w:r w:rsidR="009D75A4" w:rsidRPr="008A7EC9">
        <w:t>u</w:t>
      </w:r>
      <w:r w:rsidR="009D75A4" w:rsidRPr="008A7EC9">
        <w:t>tes les fêtes des régiments</w:t>
      </w:r>
      <w:r>
        <w:t> ?</w:t>
      </w:r>
    </w:p>
    <w:p w14:paraId="1ED0309A" w14:textId="36C5E2B2" w:rsidR="00BF7D4A" w:rsidRDefault="00BF7D4A" w:rsidP="009D75A4">
      <w:r>
        <w:t>— </w:t>
      </w:r>
      <w:r w:rsidR="009D75A4" w:rsidRPr="008A7EC9">
        <w:t>Pas à toutes</w:t>
      </w:r>
      <w:r>
        <w:t xml:space="preserve">, </w:t>
      </w:r>
      <w:r w:rsidR="009D75A4" w:rsidRPr="008A7EC9">
        <w:t>Monsieur le Professeur</w:t>
      </w:r>
      <w:r>
        <w:t xml:space="preserve">. </w:t>
      </w:r>
      <w:r w:rsidR="009D75A4" w:rsidRPr="008A7EC9">
        <w:t xml:space="preserve">Mais le </w:t>
      </w:r>
      <w:r w:rsidRPr="008A7EC9">
        <w:t>7</w:t>
      </w:r>
      <w:r w:rsidRPr="00BF7D4A">
        <w:rPr>
          <w:vertAlign w:val="superscript"/>
        </w:rPr>
        <w:t>e</w:t>
      </w:r>
      <w:r w:rsidR="009D75A4" w:rsidRPr="008A7EC9">
        <w:t xml:space="preserve"> hussards n</w:t>
      </w:r>
      <w:r>
        <w:t>’</w:t>
      </w:r>
      <w:r w:rsidR="009D75A4" w:rsidRPr="008A7EC9">
        <w:t>est pas un régiment comme les autres</w:t>
      </w:r>
      <w:r>
        <w:t xml:space="preserve">. </w:t>
      </w:r>
      <w:r w:rsidR="009D75A4" w:rsidRPr="008A7EC9">
        <w:t>Son étendard est déc</w:t>
      </w:r>
      <w:r w:rsidR="009D75A4" w:rsidRPr="008A7EC9">
        <w:t>o</w:t>
      </w:r>
      <w:r w:rsidR="009D75A4" w:rsidRPr="008A7EC9">
        <w:t>ré</w:t>
      </w:r>
      <w:r>
        <w:t xml:space="preserve">. </w:t>
      </w:r>
      <w:r w:rsidR="009D75A4" w:rsidRPr="008A7EC9">
        <w:t>Le prince Eitel y est capitaine</w:t>
      </w:r>
      <w:r>
        <w:t xml:space="preserve">. </w:t>
      </w:r>
      <w:r w:rsidR="009D75A4" w:rsidRPr="008A7EC9">
        <w:t>Et puis</w:t>
      </w:r>
      <w:r>
        <w:t xml:space="preserve">, </w:t>
      </w:r>
      <w:r w:rsidR="009D75A4" w:rsidRPr="008A7EC9">
        <w:t>surtout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parce qu</w:t>
      </w:r>
      <w:r>
        <w:t>’</w:t>
      </w:r>
      <w:r w:rsidR="009D75A4" w:rsidRPr="008A7EC9">
        <w:t>il a pour colonel Son Altesse notre grande-duchesse</w:t>
      </w:r>
      <w:r>
        <w:t xml:space="preserve">, </w:t>
      </w:r>
      <w:r w:rsidR="009D75A4" w:rsidRPr="008A7EC9">
        <w:t>cousine de l</w:t>
      </w:r>
      <w:r>
        <w:t>’</w:t>
      </w:r>
      <w:r w:rsidR="009D75A4" w:rsidRPr="008A7EC9">
        <w:t>Empereur</w:t>
      </w:r>
      <w:r>
        <w:t xml:space="preserve">. </w:t>
      </w:r>
      <w:r w:rsidR="009D75A4" w:rsidRPr="008A7EC9">
        <w:t>Alors vous comprenez</w:t>
      </w:r>
      <w:r>
        <w:t>…</w:t>
      </w:r>
    </w:p>
    <w:p w14:paraId="7F299242" w14:textId="77777777" w:rsidR="00BF7D4A" w:rsidRDefault="00BF7D4A" w:rsidP="009D75A4">
      <w:r>
        <w:t>— </w:t>
      </w:r>
      <w:r w:rsidR="009D75A4" w:rsidRPr="008A7EC9">
        <w:t>Je comprends que cela va être très beau</w:t>
      </w:r>
      <w:r>
        <w:t xml:space="preserve">, </w:t>
      </w:r>
      <w:r w:rsidR="009D75A4" w:rsidRPr="008A7EC9">
        <w:t>Otto</w:t>
      </w:r>
      <w:r>
        <w:t xml:space="preserve">, </w:t>
      </w:r>
      <w:r w:rsidR="009D75A4" w:rsidRPr="008A7EC9">
        <w:t>et que vous devez avoir bien de l</w:t>
      </w:r>
      <w:r>
        <w:t>’</w:t>
      </w:r>
      <w:r w:rsidR="009D75A4" w:rsidRPr="008A7EC9">
        <w:t>ouvrage</w:t>
      </w:r>
      <w:r>
        <w:t>.</w:t>
      </w:r>
    </w:p>
    <w:p w14:paraId="50F49213" w14:textId="77777777" w:rsidR="00BF7D4A" w:rsidRDefault="00BF7D4A" w:rsidP="009D75A4">
      <w:r>
        <w:lastRenderedPageBreak/>
        <w:t>— </w:t>
      </w:r>
      <w:r w:rsidR="009D75A4" w:rsidRPr="008A7EC9">
        <w:t>Monsieur le Professeur peut le dire</w:t>
      </w:r>
      <w:r>
        <w:t xml:space="preserve">. </w:t>
      </w:r>
      <w:r w:rsidR="009D75A4" w:rsidRPr="008A7EC9">
        <w:t>Mais c</w:t>
      </w:r>
      <w:r>
        <w:t>’</w:t>
      </w:r>
      <w:r w:rsidR="009D75A4" w:rsidRPr="008A7EC9">
        <w:t>est fini</w:t>
      </w:r>
      <w:r>
        <w:t xml:space="preserve">, </w:t>
      </w:r>
      <w:r w:rsidR="009D75A4" w:rsidRPr="008A7EC9">
        <w:t>a</w:t>
      </w:r>
      <w:r w:rsidR="009D75A4" w:rsidRPr="008A7EC9">
        <w:t>l</w:t>
      </w:r>
      <w:r w:rsidR="009D75A4" w:rsidRPr="008A7EC9">
        <w:t>lons</w:t>
      </w:r>
      <w:r>
        <w:t xml:space="preserve">, </w:t>
      </w:r>
      <w:r w:rsidR="009D75A4" w:rsidRPr="008A7EC9">
        <w:t>vous autres</w:t>
      </w:r>
      <w:r>
        <w:t xml:space="preserve">. </w:t>
      </w:r>
      <w:r w:rsidR="009D75A4" w:rsidRPr="008A7EC9">
        <w:t>Tous nos remerciements à Monsieur le Pr</w:t>
      </w:r>
      <w:r w:rsidR="009D75A4" w:rsidRPr="008A7EC9">
        <w:t>o</w:t>
      </w:r>
      <w:r w:rsidR="009D75A4" w:rsidRPr="008A7EC9">
        <w:t>fesseur pour son amabilité</w:t>
      </w:r>
      <w:r>
        <w:t>.</w:t>
      </w:r>
    </w:p>
    <w:p w14:paraId="539505A0" w14:textId="77777777" w:rsidR="00BF7D4A" w:rsidRDefault="009D75A4" w:rsidP="009D75A4">
      <w:r w:rsidRPr="008A7EC9">
        <w:t>J</w:t>
      </w:r>
      <w:r w:rsidR="00BF7D4A">
        <w:t>’</w:t>
      </w:r>
      <w:r w:rsidRPr="008A7EC9">
        <w:t>étais d</w:t>
      </w:r>
      <w:r w:rsidR="00BF7D4A">
        <w:t>’</w:t>
      </w:r>
      <w:r w:rsidRPr="008A7EC9">
        <w:t>autant plus heureux de la nouveauté qui allait me permettre de voir une de ces fastueuses parades allemandes que</w:t>
      </w:r>
      <w:r w:rsidR="00BF7D4A">
        <w:t xml:space="preserve">, </w:t>
      </w:r>
      <w:r w:rsidRPr="008A7EC9">
        <w:t>vers onze heures</w:t>
      </w:r>
      <w:r w:rsidR="00BF7D4A">
        <w:t xml:space="preserve">, </w:t>
      </w:r>
      <w:r w:rsidRPr="008A7EC9">
        <w:t>un laquais m</w:t>
      </w:r>
      <w:r w:rsidR="00BF7D4A">
        <w:t>’</w:t>
      </w:r>
      <w:r w:rsidRPr="008A7EC9">
        <w:t>apporta un mot du major de Kessel</w:t>
      </w:r>
      <w:r w:rsidR="00BF7D4A">
        <w:t>.</w:t>
      </w:r>
    </w:p>
    <w:p w14:paraId="4D7CB613" w14:textId="77777777" w:rsidR="00BF7D4A" w:rsidRDefault="009D75A4" w:rsidP="009D75A4">
      <w:r w:rsidRPr="008A7EC9">
        <w:t>Le gouverneur du prince m</w:t>
      </w:r>
      <w:r w:rsidR="00BF7D4A">
        <w:t>’</w:t>
      </w:r>
      <w:r w:rsidRPr="008A7EC9">
        <w:t>avertissait que son élève devait passer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après-midi</w:t>
      </w:r>
      <w:r w:rsidR="00BF7D4A">
        <w:t xml:space="preserve">, </w:t>
      </w:r>
      <w:r w:rsidRPr="008A7EC9">
        <w:t>avec le grand-duc</w:t>
      </w:r>
      <w:r w:rsidR="00BF7D4A">
        <w:t xml:space="preserve">, </w:t>
      </w:r>
      <w:r w:rsidRPr="008A7EC9">
        <w:t>la revue préparatoire de la garnison</w:t>
      </w:r>
      <w:r w:rsidR="00BF7D4A">
        <w:t xml:space="preserve"> ; </w:t>
      </w:r>
      <w:r w:rsidRPr="008A7EC9">
        <w:t>il me priait de vouloir bien</w:t>
      </w:r>
      <w:r w:rsidR="00BF7D4A">
        <w:t xml:space="preserve">, </w:t>
      </w:r>
      <w:r w:rsidRPr="008A7EC9">
        <w:t>en conséquence</w:t>
      </w:r>
      <w:r w:rsidR="00BF7D4A">
        <w:t xml:space="preserve">, </w:t>
      </w:r>
      <w:r w:rsidRPr="008A7EC9">
        <w:t>reme</w:t>
      </w:r>
      <w:r w:rsidRPr="008A7EC9">
        <w:t>t</w:t>
      </w:r>
      <w:r w:rsidRPr="008A7EC9">
        <w:t>tre ma leçon au surlendemain</w:t>
      </w:r>
      <w:r w:rsidR="00BF7D4A">
        <w:t>.</w:t>
      </w:r>
    </w:p>
    <w:p w14:paraId="1A89CD88" w14:textId="17059DA0" w:rsidR="009D75A4" w:rsidRPr="008A7EC9" w:rsidRDefault="009D75A4" w:rsidP="009D75A4"/>
    <w:p w14:paraId="7A88B88D" w14:textId="160DD443" w:rsidR="00BF7D4A" w:rsidRDefault="009D75A4" w:rsidP="009D75A4">
      <w:r w:rsidRPr="008A7EC9">
        <w:t>Au déjeuner</w:t>
      </w:r>
      <w:r w:rsidR="00BF7D4A">
        <w:t xml:space="preserve">, </w:t>
      </w:r>
      <w:r w:rsidRPr="008A7EC9">
        <w:t xml:space="preserve">le </w:t>
      </w:r>
      <w:r w:rsidR="00BF7D4A">
        <w:t>D</w:t>
      </w:r>
      <w:r w:rsidR="00BF7D4A" w:rsidRPr="00BF7D4A">
        <w:rPr>
          <w:vertAlign w:val="superscript"/>
        </w:rPr>
        <w:t>r</w:t>
      </w:r>
      <w:r w:rsidR="00BF7D4A">
        <w:t> </w:t>
      </w:r>
      <w:r w:rsidR="00BF7D4A" w:rsidRPr="008A7EC9">
        <w:t>C</w:t>
      </w:r>
      <w:r w:rsidRPr="008A7EC9">
        <w:t>yrus Beck</w:t>
      </w:r>
      <w:r w:rsidR="00BF7D4A">
        <w:t xml:space="preserve">, </w:t>
      </w:r>
      <w:r w:rsidRPr="008A7EC9">
        <w:t xml:space="preserve">plus </w:t>
      </w:r>
      <w:proofErr w:type="spellStart"/>
      <w:r w:rsidRPr="008A7EC9">
        <w:t>hoffmanesque</w:t>
      </w:r>
      <w:proofErr w:type="spellEnd"/>
      <w:r w:rsidRPr="008A7EC9">
        <w:t xml:space="preserve"> que j</w:t>
      </w:r>
      <w:r w:rsidRPr="008A7EC9">
        <w:t>a</w:t>
      </w:r>
      <w:r w:rsidRPr="008A7EC9">
        <w:t>mais</w:t>
      </w:r>
      <w:r w:rsidR="00BF7D4A">
        <w:t xml:space="preserve">, </w:t>
      </w:r>
      <w:r w:rsidRPr="008A7EC9">
        <w:t>descendit en retard et l</w:t>
      </w:r>
      <w:r w:rsidR="00BF7D4A">
        <w:t>’</w:t>
      </w:r>
      <w:r w:rsidRPr="008A7EC9">
        <w:t>air très surexcité</w:t>
      </w:r>
      <w:r w:rsidR="00BF7D4A">
        <w:t>.</w:t>
      </w:r>
    </w:p>
    <w:p w14:paraId="727774EA" w14:textId="77777777" w:rsidR="00BF7D4A" w:rsidRDefault="009D75A4" w:rsidP="009D75A4">
      <w:r w:rsidRPr="008A7EC9">
        <w:t>Je voulus avoir de lui quelques renseignements compl</w:t>
      </w:r>
      <w:r w:rsidRPr="008A7EC9">
        <w:t>é</w:t>
      </w:r>
      <w:r w:rsidRPr="008A7EC9">
        <w:t>mentaires</w:t>
      </w:r>
      <w:r w:rsidR="00BF7D4A">
        <w:t>.</w:t>
      </w:r>
    </w:p>
    <w:p w14:paraId="38152618" w14:textId="77777777" w:rsidR="00BF7D4A" w:rsidRDefault="00BF7D4A" w:rsidP="009D75A4">
      <w:r>
        <w:t>— </w:t>
      </w:r>
      <w:r w:rsidR="009D75A4" w:rsidRPr="008A7EC9">
        <w:t>Il s</w:t>
      </w:r>
      <w:r>
        <w:t>’</w:t>
      </w:r>
      <w:r w:rsidR="009D75A4" w:rsidRPr="008A7EC9">
        <w:t>agit bien de cela</w:t>
      </w:r>
      <w:r>
        <w:t xml:space="preserve">, </w:t>
      </w:r>
      <w:r w:rsidR="009D75A4" w:rsidRPr="008A7EC9">
        <w:t>répondit-il avec colère</w:t>
      </w:r>
      <w:r>
        <w:t xml:space="preserve">. </w:t>
      </w:r>
      <w:r w:rsidR="009D75A4" w:rsidRPr="008A7EC9">
        <w:t>Avez-vous lu ce pamphlet</w:t>
      </w:r>
      <w:r>
        <w:t xml:space="preserve">, </w:t>
      </w:r>
      <w:r w:rsidR="009D75A4" w:rsidRPr="008A7EC9">
        <w:t>Monsieur</w:t>
      </w:r>
      <w:r>
        <w:t> ?</w:t>
      </w:r>
    </w:p>
    <w:p w14:paraId="612EF9EE" w14:textId="77777777" w:rsidR="00BF7D4A" w:rsidRDefault="009D75A4" w:rsidP="009D75A4">
      <w:r w:rsidRPr="008A7EC9">
        <w:t xml:space="preserve">Il me tendait </w:t>
      </w:r>
      <w:r w:rsidRPr="008A7EC9">
        <w:rPr>
          <w:i/>
          <w:iCs/>
        </w:rPr>
        <w:t>la Peau de Chagrin</w:t>
      </w:r>
      <w:r w:rsidR="00BF7D4A">
        <w:t>.</w:t>
      </w:r>
    </w:p>
    <w:p w14:paraId="7387FF50" w14:textId="77777777" w:rsidR="00BF7D4A" w:rsidRDefault="00BF7D4A" w:rsidP="009D75A4">
      <w:r>
        <w:t>— </w:t>
      </w:r>
      <w:r w:rsidR="009D75A4" w:rsidRPr="008A7EC9">
        <w:t>Un pamphlet</w:t>
      </w:r>
      <w:r>
        <w:t xml:space="preserve">, </w:t>
      </w:r>
      <w:r w:rsidR="009D75A4" w:rsidRPr="008A7EC9">
        <w:t>dis-je</w:t>
      </w:r>
      <w:r>
        <w:t xml:space="preserve">, </w:t>
      </w:r>
      <w:r w:rsidR="009D75A4" w:rsidRPr="008A7EC9">
        <w:t>assez étonné</w:t>
      </w:r>
      <w:r>
        <w:t> ?</w:t>
      </w:r>
    </w:p>
    <w:p w14:paraId="046D3D5B" w14:textId="77777777" w:rsidR="00BF7D4A" w:rsidRDefault="00BF7D4A" w:rsidP="009D75A4">
      <w:r>
        <w:t>— </w:t>
      </w:r>
      <w:r w:rsidR="009D75A4" w:rsidRPr="008A7EC9">
        <w:t>Oui</w:t>
      </w:r>
      <w:r>
        <w:t xml:space="preserve">, </w:t>
      </w:r>
      <w:r w:rsidR="009D75A4" w:rsidRPr="008A7EC9">
        <w:t>un pamphlet</w:t>
      </w:r>
      <w:r>
        <w:t xml:space="preserve">, </w:t>
      </w:r>
      <w:r w:rsidR="009D75A4" w:rsidRPr="008A7EC9">
        <w:t>une sottise</w:t>
      </w:r>
      <w:r>
        <w:t xml:space="preserve">. </w:t>
      </w:r>
      <w:r w:rsidR="009D75A4" w:rsidRPr="008A7EC9">
        <w:t>Il faut avoir toute la lég</w:t>
      </w:r>
      <w:r w:rsidR="009D75A4" w:rsidRPr="008A7EC9">
        <w:t>è</w:t>
      </w:r>
      <w:r w:rsidR="009D75A4" w:rsidRPr="008A7EC9">
        <w:t>reté d</w:t>
      </w:r>
      <w:r>
        <w:t>’</w:t>
      </w:r>
      <w:r w:rsidR="009D75A4" w:rsidRPr="008A7EC9">
        <w:t>un Français pour traiter de certains sujets avec une p</w:t>
      </w:r>
      <w:r w:rsidR="009D75A4" w:rsidRPr="008A7EC9">
        <w:t>a</w:t>
      </w:r>
      <w:r w:rsidR="009D75A4" w:rsidRPr="008A7EC9">
        <w:t>reille désinvolture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la science elle-même qui est ridiculisée</w:t>
      </w:r>
      <w:r>
        <w:t xml:space="preserve">, </w:t>
      </w:r>
      <w:r w:rsidR="009D75A4" w:rsidRPr="008A7EC9">
        <w:t>ici</w:t>
      </w:r>
      <w:r>
        <w:t xml:space="preserve">, </w:t>
      </w:r>
      <w:r w:rsidR="009D75A4" w:rsidRPr="008A7EC9">
        <w:t>Monsieur</w:t>
      </w:r>
      <w:r>
        <w:t xml:space="preserve">. </w:t>
      </w:r>
      <w:r w:rsidR="009D75A4" w:rsidRPr="008A7EC9">
        <w:t>Voilà</w:t>
      </w:r>
      <w:r>
        <w:t xml:space="preserve"> : </w:t>
      </w:r>
      <w:r w:rsidR="009D75A4" w:rsidRPr="008A7EC9">
        <w:t>on passe sa vie à étudier deux ou trois questions</w:t>
      </w:r>
      <w:r>
        <w:t xml:space="preserve">, </w:t>
      </w:r>
      <w:r w:rsidR="009D75A4" w:rsidRPr="008A7EC9">
        <w:t>on casse des cornues</w:t>
      </w:r>
      <w:r>
        <w:t xml:space="preserve">, </w:t>
      </w:r>
      <w:r w:rsidR="009D75A4" w:rsidRPr="008A7EC9">
        <w:t>on se brûle la figure aux cre</w:t>
      </w:r>
      <w:r w:rsidR="009D75A4" w:rsidRPr="008A7EC9">
        <w:t>u</w:t>
      </w:r>
      <w:r w:rsidR="009D75A4" w:rsidRPr="008A7EC9">
        <w:t>sets</w:t>
      </w:r>
      <w:r>
        <w:t xml:space="preserve">, </w:t>
      </w:r>
      <w:r w:rsidR="009D75A4" w:rsidRPr="008A7EC9">
        <w:t>on risque mille fois de se faire sauter avec son laboratoire</w:t>
      </w:r>
      <w:r>
        <w:t xml:space="preserve">, </w:t>
      </w:r>
      <w:r w:rsidR="009D75A4" w:rsidRPr="008A7EC9">
        <w:t>tout cela pour qu</w:t>
      </w:r>
      <w:r>
        <w:t>’</w:t>
      </w:r>
      <w:r w:rsidR="009D75A4" w:rsidRPr="008A7EC9">
        <w:t>un coquin de romancier</w:t>
      </w:r>
      <w:r>
        <w:t xml:space="preserve">, </w:t>
      </w:r>
      <w:r w:rsidR="009D75A4" w:rsidRPr="008A7EC9">
        <w:t xml:space="preserve">en </w:t>
      </w:r>
      <w:r w:rsidR="009D75A4" w:rsidRPr="008A7EC9">
        <w:lastRenderedPageBreak/>
        <w:t>quelques mots d</w:t>
      </w:r>
      <w:r>
        <w:t>’</w:t>
      </w:r>
      <w:r w:rsidR="009D75A4" w:rsidRPr="008A7EC9">
        <w:t>un dédain qu</w:t>
      </w:r>
      <w:r>
        <w:t>’</w:t>
      </w:r>
      <w:r w:rsidR="009D75A4" w:rsidRPr="008A7EC9">
        <w:t>il juge définitif</w:t>
      </w:r>
      <w:r>
        <w:t xml:space="preserve">, </w:t>
      </w:r>
      <w:r w:rsidR="009D75A4" w:rsidRPr="008A7EC9">
        <w:t>vienne vous dire votre fait</w:t>
      </w:r>
      <w:r>
        <w:t xml:space="preserve">, </w:t>
      </w:r>
      <w:r w:rsidR="009D75A4" w:rsidRPr="008A7EC9">
        <w:t>vous tourner en risée devant le public</w:t>
      </w:r>
      <w:r>
        <w:t>.</w:t>
      </w:r>
    </w:p>
    <w:p w14:paraId="7C78BCA4" w14:textId="77777777" w:rsidR="00BF7D4A" w:rsidRDefault="00BF7D4A" w:rsidP="009D75A4">
      <w:r>
        <w:t>— </w:t>
      </w:r>
      <w:r w:rsidR="009D75A4" w:rsidRPr="008A7EC9">
        <w:t xml:space="preserve">Je ne sais pas précisément à quel passage de </w:t>
      </w:r>
      <w:r w:rsidR="009D75A4" w:rsidRPr="008A7EC9">
        <w:rPr>
          <w:i/>
          <w:iCs/>
        </w:rPr>
        <w:t>la Peau de Chagrin</w:t>
      </w:r>
      <w:r w:rsidR="009D75A4" w:rsidRPr="008A7EC9">
        <w:t xml:space="preserve"> va votre courroux</w:t>
      </w:r>
      <w:r>
        <w:t xml:space="preserve">, </w:t>
      </w:r>
      <w:r w:rsidR="009D75A4" w:rsidRPr="008A7EC9">
        <w:t>lui dis-je</w:t>
      </w:r>
      <w:r>
        <w:t xml:space="preserve"> ; </w:t>
      </w:r>
      <w:r w:rsidR="009D75A4" w:rsidRPr="008A7EC9">
        <w:t>et je n</w:t>
      </w:r>
      <w:r>
        <w:t>’</w:t>
      </w:r>
      <w:r w:rsidR="009D75A4" w:rsidRPr="008A7EC9">
        <w:t>aurais d</w:t>
      </w:r>
      <w:r>
        <w:t>’</w:t>
      </w:r>
      <w:r w:rsidR="009D75A4" w:rsidRPr="008A7EC9">
        <w:t>ailleurs pas la compétence voulue pour défendre Balzac sur ce point</w:t>
      </w:r>
      <w:r>
        <w:t xml:space="preserve">. </w:t>
      </w:r>
      <w:r w:rsidR="009D75A4" w:rsidRPr="008A7EC9">
        <w:t>Permettez-moi cependant de vous dire qu</w:t>
      </w:r>
      <w:r>
        <w:t>’</w:t>
      </w:r>
      <w:r w:rsidR="009D75A4" w:rsidRPr="008A7EC9">
        <w:t>il était généralement assez bien documenté</w:t>
      </w:r>
      <w:r>
        <w:t xml:space="preserve">. </w:t>
      </w:r>
      <w:r w:rsidR="009D75A4" w:rsidRPr="008A7EC9">
        <w:t>La partie historique de son œuvre est une source précieuse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ai entendu d</w:t>
      </w:r>
      <w:r>
        <w:t>’</w:t>
      </w:r>
      <w:r w:rsidR="009D75A4" w:rsidRPr="008A7EC9">
        <w:t>autre part un excellent avocat d</w:t>
      </w:r>
      <w:r>
        <w:t>’</w:t>
      </w:r>
      <w:r w:rsidR="009D75A4" w:rsidRPr="008A7EC9">
        <w:t>affaires dire que la faillite de César Birotteau</w:t>
      </w:r>
      <w:r>
        <w:t xml:space="preserve">, </w:t>
      </w:r>
      <w:r w:rsidR="009D75A4" w:rsidRPr="008A7EC9">
        <w:t>le tran</w:t>
      </w:r>
      <w:r w:rsidR="009D75A4" w:rsidRPr="008A7EC9">
        <w:t>s</w:t>
      </w:r>
      <w:r w:rsidR="009D75A4" w:rsidRPr="008A7EC9">
        <w:t xml:space="preserve">fert de titres </w:t>
      </w:r>
      <w:proofErr w:type="spellStart"/>
      <w:r w:rsidR="009D75A4" w:rsidRPr="008A7EC9">
        <w:t>Roguin</w:t>
      </w:r>
      <w:proofErr w:type="spellEnd"/>
      <w:r w:rsidR="009D75A4" w:rsidRPr="008A7EC9">
        <w:t xml:space="preserve"> sont</w:t>
      </w:r>
      <w:r>
        <w:t xml:space="preserve">, </w:t>
      </w:r>
      <w:r w:rsidR="009D75A4" w:rsidRPr="008A7EC9">
        <w:t>au point de vue juridique</w:t>
      </w:r>
      <w:r>
        <w:t xml:space="preserve">, </w:t>
      </w:r>
      <w:r w:rsidR="009D75A4" w:rsidRPr="008A7EC9">
        <w:t>des chefs-d</w:t>
      </w:r>
      <w:r>
        <w:t>’</w:t>
      </w:r>
      <w:r w:rsidR="009D75A4" w:rsidRPr="008A7EC9">
        <w:t>œuvre</w:t>
      </w:r>
      <w:r>
        <w:t xml:space="preserve">. </w:t>
      </w:r>
      <w:r w:rsidR="009D75A4" w:rsidRPr="008A7EC9">
        <w:t>Enfin</w:t>
      </w:r>
      <w:r>
        <w:t>…</w:t>
      </w:r>
    </w:p>
    <w:p w14:paraId="2BB99EBC" w14:textId="77777777" w:rsidR="00BF7D4A" w:rsidRDefault="00BF7D4A" w:rsidP="009D75A4">
      <w:r>
        <w:t>— </w:t>
      </w:r>
      <w:r w:rsidR="009D75A4" w:rsidRPr="008A7EC9">
        <w:t>Monsieur</w:t>
      </w:r>
      <w:r>
        <w:t xml:space="preserve">, </w:t>
      </w:r>
      <w:r w:rsidR="009D75A4" w:rsidRPr="008A7EC9">
        <w:t>reprit-il de plus en plus furieux</w:t>
      </w:r>
      <w:r>
        <w:t xml:space="preserve">, </w:t>
      </w:r>
      <w:r w:rsidR="009D75A4" w:rsidRPr="008A7EC9">
        <w:t>ni le droit</w:t>
      </w:r>
      <w:r>
        <w:t xml:space="preserve">, </w:t>
      </w:r>
      <w:r w:rsidR="009D75A4" w:rsidRPr="008A7EC9">
        <w:t>ni l</w:t>
      </w:r>
      <w:r>
        <w:t>’</w:t>
      </w:r>
      <w:r w:rsidR="009D75A4" w:rsidRPr="008A7EC9">
        <w:t>histoire n</w:t>
      </w:r>
      <w:r>
        <w:t>’</w:t>
      </w:r>
      <w:r w:rsidR="009D75A4" w:rsidRPr="008A7EC9">
        <w:t>ont jamais prétendu être des sciences exactes</w:t>
      </w:r>
      <w:r>
        <w:t xml:space="preserve">. </w:t>
      </w:r>
      <w:r w:rsidR="009D75A4" w:rsidRPr="008A7EC9">
        <w:t>Un esprit faux comme votre Balzac y peut exceller</w:t>
      </w:r>
      <w:r>
        <w:t xml:space="preserve">. </w:t>
      </w:r>
      <w:r w:rsidR="009D75A4" w:rsidRPr="008A7EC9">
        <w:t>Mais la science</w:t>
      </w:r>
      <w:r>
        <w:t xml:space="preserve">, </w:t>
      </w:r>
      <w:r w:rsidR="009D75A4" w:rsidRPr="008A7EC9">
        <w:t>Monsieur</w:t>
      </w:r>
      <w:r>
        <w:t>…</w:t>
      </w:r>
    </w:p>
    <w:p w14:paraId="4DBF493A" w14:textId="77777777" w:rsidR="00BF7D4A" w:rsidRDefault="00BF7D4A" w:rsidP="009D75A4">
      <w:r>
        <w:t>— </w:t>
      </w:r>
      <w:r w:rsidR="009D75A4" w:rsidRPr="008A7EC9">
        <w:t>Mon cher Monsieur Beck</w:t>
      </w:r>
      <w:r>
        <w:t xml:space="preserve">, </w:t>
      </w:r>
      <w:r w:rsidR="009D75A4" w:rsidRPr="008A7EC9">
        <w:t>lui dis-je agacé</w:t>
      </w:r>
      <w:r>
        <w:t xml:space="preserve">, </w:t>
      </w:r>
      <w:r w:rsidR="009D75A4" w:rsidRPr="008A7EC9">
        <w:t xml:space="preserve">si </w:t>
      </w:r>
      <w:r w:rsidR="009D75A4" w:rsidRPr="008A7EC9">
        <w:rPr>
          <w:i/>
          <w:iCs/>
        </w:rPr>
        <w:t>la Peau de Chagrin</w:t>
      </w:r>
      <w:r w:rsidR="009D75A4" w:rsidRPr="008A7EC9">
        <w:t xml:space="preserve"> vous produit cet effet</w:t>
      </w:r>
      <w:r>
        <w:t xml:space="preserve">, </w:t>
      </w:r>
      <w:r w:rsidR="009D75A4" w:rsidRPr="008A7EC9">
        <w:t xml:space="preserve">que direz-vous quand vous aurez lu </w:t>
      </w:r>
      <w:r w:rsidR="009D75A4" w:rsidRPr="008A7EC9">
        <w:rPr>
          <w:i/>
          <w:iCs/>
        </w:rPr>
        <w:t>la Recherche de l</w:t>
      </w:r>
      <w:r>
        <w:rPr>
          <w:i/>
          <w:iCs/>
        </w:rPr>
        <w:t>’</w:t>
      </w:r>
      <w:r w:rsidR="009D75A4" w:rsidRPr="008A7EC9">
        <w:rPr>
          <w:i/>
          <w:iCs/>
        </w:rPr>
        <w:t>Absolu</w:t>
      </w:r>
      <w:r>
        <w:t xml:space="preserve"> ? </w:t>
      </w:r>
      <w:r w:rsidR="009D75A4" w:rsidRPr="008A7EC9">
        <w:t xml:space="preserve">Il y a là un certain Balthazar </w:t>
      </w:r>
      <w:proofErr w:type="spellStart"/>
      <w:r w:rsidR="009D75A4" w:rsidRPr="008A7EC9">
        <w:t>Claës</w:t>
      </w:r>
      <w:proofErr w:type="spellEnd"/>
      <w:r w:rsidR="009D75A4" w:rsidRPr="008A7EC9">
        <w:t xml:space="preserve"> qui poursuit</w:t>
      </w:r>
      <w:r>
        <w:t xml:space="preserve">, </w:t>
      </w:r>
      <w:r w:rsidR="009D75A4" w:rsidRPr="008A7EC9">
        <w:t>lui aussi</w:t>
      </w:r>
      <w:r>
        <w:t xml:space="preserve">, </w:t>
      </w:r>
      <w:r w:rsidR="009D75A4" w:rsidRPr="008A7EC9">
        <w:t>le grand œuvre</w:t>
      </w:r>
      <w:r>
        <w:t xml:space="preserve">, </w:t>
      </w:r>
      <w:r w:rsidR="009D75A4" w:rsidRPr="008A7EC9">
        <w:t>avec un aussi vaste luxe d</w:t>
      </w:r>
      <w:r>
        <w:t>’</w:t>
      </w:r>
      <w:r w:rsidR="009D75A4" w:rsidRPr="008A7EC9">
        <w:t>expériences que vous</w:t>
      </w:r>
      <w:r>
        <w:t xml:space="preserve"> ; </w:t>
      </w:r>
      <w:r w:rsidR="009D75A4" w:rsidRPr="008A7EC9">
        <w:t>et qui sait</w:t>
      </w:r>
      <w:r>
        <w:t xml:space="preserve">, </w:t>
      </w:r>
      <w:r w:rsidR="009D75A4" w:rsidRPr="008A7EC9">
        <w:t>pourtant</w:t>
      </w:r>
      <w:r>
        <w:t xml:space="preserve">, </w:t>
      </w:r>
      <w:r w:rsidR="009D75A4" w:rsidRPr="008A7EC9">
        <w:t>vous y trouverez peut-être des indications précieuses</w:t>
      </w:r>
      <w:r>
        <w:t>.</w:t>
      </w:r>
    </w:p>
    <w:p w14:paraId="5F40D311" w14:textId="77777777" w:rsidR="00BF7D4A" w:rsidRDefault="009D75A4" w:rsidP="009D75A4">
      <w:r w:rsidRPr="008A7EC9">
        <w:t>Il ne savait pas très bien si je me moquais ou parlais série</w:t>
      </w:r>
      <w:r w:rsidRPr="008A7EC9">
        <w:t>u</w:t>
      </w:r>
      <w:r w:rsidRPr="008A7EC9">
        <w:t>sement</w:t>
      </w:r>
      <w:r w:rsidR="00BF7D4A">
        <w:t xml:space="preserve">. </w:t>
      </w:r>
      <w:r w:rsidRPr="008A7EC9">
        <w:t>Mais</w:t>
      </w:r>
      <w:r w:rsidR="00BF7D4A">
        <w:t xml:space="preserve">, </w:t>
      </w:r>
      <w:r w:rsidRPr="008A7EC9">
        <w:t>prudemment</w:t>
      </w:r>
      <w:r w:rsidR="00BF7D4A">
        <w:t xml:space="preserve">, </w:t>
      </w:r>
      <w:r w:rsidRPr="008A7EC9">
        <w:t>il inscrivit sur sa manchette le titre de l</w:t>
      </w:r>
      <w:r w:rsidR="00BF7D4A">
        <w:t>’</w:t>
      </w:r>
      <w:r w:rsidRPr="008A7EC9">
        <w:t>ouvrage</w:t>
      </w:r>
      <w:r w:rsidR="00BF7D4A">
        <w:t xml:space="preserve">. </w:t>
      </w:r>
      <w:r w:rsidRPr="008A7EC9">
        <w:t>Puis</w:t>
      </w:r>
      <w:r w:rsidR="00BF7D4A">
        <w:t xml:space="preserve">, </w:t>
      </w:r>
      <w:r w:rsidRPr="008A7EC9">
        <w:t>ses lèvres allèrent à la recherche de sa cuiller qui ne quittait pas la surface de son potage</w:t>
      </w:r>
      <w:r w:rsidR="00BF7D4A">
        <w:t xml:space="preserve">, </w:t>
      </w:r>
      <w:r w:rsidRPr="008A7EC9">
        <w:t>à la mode allema</w:t>
      </w:r>
      <w:r w:rsidRPr="008A7EC9">
        <w:t>n</w:t>
      </w:r>
      <w:r w:rsidRPr="008A7EC9">
        <w:t>de</w:t>
      </w:r>
      <w:r w:rsidR="00BF7D4A">
        <w:t>.</w:t>
      </w:r>
    </w:p>
    <w:p w14:paraId="4C0E7D45" w14:textId="77777777" w:rsidR="00BF7D4A" w:rsidRDefault="00BF7D4A" w:rsidP="009D75A4">
      <w:r>
        <w:t>— </w:t>
      </w:r>
      <w:r w:rsidR="009D75A4" w:rsidRPr="008A7EC9">
        <w:t>Irez-vous demain à la revue</w:t>
      </w:r>
      <w:r>
        <w:t xml:space="preserve"> ? </w:t>
      </w:r>
      <w:r w:rsidR="009D75A4" w:rsidRPr="008A7EC9">
        <w:t>lui demandai-je</w:t>
      </w:r>
      <w:r>
        <w:t>.</w:t>
      </w:r>
    </w:p>
    <w:p w14:paraId="1217376E" w14:textId="77777777" w:rsidR="00BF7D4A" w:rsidRDefault="009D75A4" w:rsidP="009D75A4">
      <w:r w:rsidRPr="008A7EC9">
        <w:t>Je m</w:t>
      </w:r>
      <w:r w:rsidR="00BF7D4A">
        <w:t>’</w:t>
      </w:r>
      <w:r w:rsidRPr="008A7EC9">
        <w:t>attendais à une nouvelle dénégation</w:t>
      </w:r>
      <w:r w:rsidR="00BF7D4A">
        <w:t xml:space="preserve">. </w:t>
      </w:r>
      <w:r w:rsidRPr="008A7EC9">
        <w:t>Ma surprise fut grande lorsqu</w:t>
      </w:r>
      <w:r w:rsidR="00BF7D4A">
        <w:t>’</w:t>
      </w:r>
      <w:r w:rsidRPr="008A7EC9">
        <w:t>il me répondit qu</w:t>
      </w:r>
      <w:r w:rsidR="00BF7D4A">
        <w:t>’</w:t>
      </w:r>
      <w:r w:rsidRPr="008A7EC9">
        <w:t>il n</w:t>
      </w:r>
      <w:r w:rsidR="00BF7D4A">
        <w:t>’</w:t>
      </w:r>
      <w:r w:rsidRPr="008A7EC9">
        <w:t>aurait garde de manquer cette cérémonie</w:t>
      </w:r>
      <w:r w:rsidR="00BF7D4A">
        <w:t>.</w:t>
      </w:r>
    </w:p>
    <w:p w14:paraId="2930CBC0" w14:textId="77777777" w:rsidR="00BF7D4A" w:rsidRDefault="00BF7D4A" w:rsidP="009D75A4">
      <w:r>
        <w:lastRenderedPageBreak/>
        <w:t>— </w:t>
      </w:r>
      <w:r w:rsidR="009D75A4" w:rsidRPr="008A7EC9">
        <w:t>Nous avons nos places réservées dans la tribune d</w:t>
      </w:r>
      <w:r>
        <w:t>’</w:t>
      </w:r>
      <w:r w:rsidR="009D75A4" w:rsidRPr="008A7EC9">
        <w:t>honneur</w:t>
      </w:r>
      <w:r>
        <w:t xml:space="preserve">, </w:t>
      </w:r>
      <w:r w:rsidR="009D75A4" w:rsidRPr="008A7EC9">
        <w:t>me dit-il avec orgueil</w:t>
      </w:r>
      <w:r>
        <w:t xml:space="preserve">, </w:t>
      </w:r>
      <w:r w:rsidR="009D75A4" w:rsidRPr="008A7EC9">
        <w:t>à côté du corps diplomatique</w:t>
      </w:r>
      <w:r>
        <w:t>.</w:t>
      </w:r>
    </w:p>
    <w:p w14:paraId="77BA47A8" w14:textId="77777777" w:rsidR="00BF7D4A" w:rsidRDefault="009D75A4" w:rsidP="009D75A4">
      <w:r w:rsidRPr="008A7EC9">
        <w:t>Ce savant casanier qui montrait une joie d</w:t>
      </w:r>
      <w:r w:rsidR="00BF7D4A">
        <w:t>’</w:t>
      </w:r>
      <w:r w:rsidRPr="008A7EC9">
        <w:t>enfant à avoir sa place assignée officiellement dans une parade militaire me combla d</w:t>
      </w:r>
      <w:r w:rsidR="00BF7D4A">
        <w:t>’</w:t>
      </w:r>
      <w:r w:rsidRPr="008A7EC9">
        <w:t>aise</w:t>
      </w:r>
      <w:r w:rsidR="00BF7D4A">
        <w:t>. « </w:t>
      </w:r>
      <w:r w:rsidRPr="008A7EC9">
        <w:t xml:space="preserve">Combien ce bonhomme diffère de nos </w:t>
      </w:r>
      <w:proofErr w:type="spellStart"/>
      <w:r w:rsidRPr="008A7EC9">
        <w:t>Berg</w:t>
      </w:r>
      <w:r w:rsidRPr="008A7EC9">
        <w:t>e</w:t>
      </w:r>
      <w:r w:rsidRPr="008A7EC9">
        <w:t>rets</w:t>
      </w:r>
      <w:proofErr w:type="spellEnd"/>
      <w:r w:rsidRPr="008A7EC9">
        <w:t xml:space="preserve"> antimilitaristes</w:t>
      </w:r>
      <w:r w:rsidR="00BF7D4A">
        <w:t> ! »</w:t>
      </w:r>
      <w:r w:rsidRPr="008A7EC9">
        <w:t xml:space="preserve"> pensai-je</w:t>
      </w:r>
      <w:r w:rsidR="00BF7D4A">
        <w:t xml:space="preserve">, </w:t>
      </w:r>
      <w:r w:rsidRPr="008A7EC9">
        <w:t>sans savoir</w:t>
      </w:r>
      <w:r w:rsidR="00BF7D4A">
        <w:t xml:space="preserve">, </w:t>
      </w:r>
      <w:r w:rsidRPr="008A7EC9">
        <w:t>en définitive</w:t>
      </w:r>
      <w:r w:rsidR="00BF7D4A">
        <w:t xml:space="preserve">, </w:t>
      </w:r>
      <w:r w:rsidRPr="008A7EC9">
        <w:t>l</w:t>
      </w:r>
      <w:r w:rsidRPr="008A7EC9">
        <w:t>a</w:t>
      </w:r>
      <w:r w:rsidRPr="008A7EC9">
        <w:t>quelle des deux conceptions était la bonne</w:t>
      </w:r>
      <w:r w:rsidR="00BF7D4A">
        <w:t>.</w:t>
      </w:r>
    </w:p>
    <w:p w14:paraId="233904FE" w14:textId="500555D2" w:rsidR="009D75A4" w:rsidRPr="008A7EC9" w:rsidRDefault="009D75A4" w:rsidP="009D75A4"/>
    <w:p w14:paraId="5D813DBE" w14:textId="4765811C" w:rsidR="009D75A4" w:rsidRPr="008A7EC9" w:rsidRDefault="009D75A4" w:rsidP="009D75A4">
      <w:r w:rsidRPr="008A7EC9">
        <w:t>Tout le palais était dans un branle-bas extraordinaire</w:t>
      </w:r>
      <w:r w:rsidR="00BF7D4A">
        <w:t xml:space="preserve">. </w:t>
      </w:r>
      <w:r w:rsidRPr="008A7EC9">
        <w:t>Les officiers</w:t>
      </w:r>
      <w:r w:rsidR="00BF7D4A">
        <w:t xml:space="preserve">, </w:t>
      </w:r>
      <w:r w:rsidRPr="008A7EC9">
        <w:t>déjà en grande tenue</w:t>
      </w:r>
      <w:r w:rsidR="00BF7D4A">
        <w:t xml:space="preserve">, </w:t>
      </w:r>
      <w:r w:rsidRPr="008A7EC9">
        <w:t>s</w:t>
      </w:r>
      <w:r w:rsidR="00BF7D4A">
        <w:t>’</w:t>
      </w:r>
      <w:r w:rsidRPr="008A7EC9">
        <w:t>évertuaient de tous côtés</w:t>
      </w:r>
      <w:r w:rsidR="00BF7D4A">
        <w:t xml:space="preserve">. </w:t>
      </w:r>
      <w:r w:rsidRPr="008A7EC9">
        <w:t>Je croisai Kessel fort affairé</w:t>
      </w:r>
      <w:r w:rsidR="00BF7D4A">
        <w:t> : « </w:t>
      </w:r>
      <w:r w:rsidRPr="008A7EC9">
        <w:t>Le roi arrive à neuf heures</w:t>
      </w:r>
      <w:r w:rsidR="00BF7D4A">
        <w:t xml:space="preserve">, </w:t>
      </w:r>
      <w:r w:rsidRPr="008A7EC9">
        <w:t>me dit-il</w:t>
      </w:r>
      <w:r w:rsidR="00BF7D4A">
        <w:t xml:space="preserve"> ; </w:t>
      </w:r>
      <w:r w:rsidRPr="008A7EC9">
        <w:t>allez à la gare</w:t>
      </w:r>
      <w:r w:rsidR="00BF7D4A">
        <w:t xml:space="preserve">. </w:t>
      </w:r>
      <w:r w:rsidRPr="008A7EC9">
        <w:t>Ce sera curieux pour vous</w:t>
      </w:r>
      <w:r w:rsidR="00BF7D4A">
        <w:t xml:space="preserve">. </w:t>
      </w:r>
      <w:r w:rsidRPr="008A7EC9">
        <w:t>En attendant</w:t>
      </w:r>
      <w:r w:rsidR="00BF7D4A">
        <w:t xml:space="preserve">, </w:t>
      </w:r>
      <w:r w:rsidRPr="008A7EC9">
        <w:t>si vous voulez</w:t>
      </w:r>
      <w:r w:rsidR="00BF7D4A">
        <w:t xml:space="preserve">, </w:t>
      </w:r>
      <w:r w:rsidRPr="008A7EC9">
        <w:t>vous pouvez assister à la revue que passe le grand-duc à trois heures sur l</w:t>
      </w:r>
      <w:r w:rsidR="00BF7D4A">
        <w:t>’</w:t>
      </w:r>
      <w:r w:rsidRPr="008A7EC9">
        <w:t>esplanade</w:t>
      </w:r>
      <w:r w:rsidR="00BF7D4A">
        <w:t>. »</w:t>
      </w:r>
    </w:p>
    <w:p w14:paraId="20C264D4" w14:textId="77777777" w:rsidR="00BF7D4A" w:rsidRDefault="009D75A4" w:rsidP="009D75A4">
      <w:r w:rsidRPr="008A7EC9">
        <w:t>Je le remerciai</w:t>
      </w:r>
      <w:r w:rsidR="00BF7D4A">
        <w:t xml:space="preserve">, </w:t>
      </w:r>
      <w:r w:rsidRPr="008A7EC9">
        <w:t>mais ne voulant pas déflorer le spectacle du lendemain et me trouvant vraiment trop bousculé et trop ridic</w:t>
      </w:r>
      <w:r w:rsidRPr="008A7EC9">
        <w:t>u</w:t>
      </w:r>
      <w:r w:rsidRPr="008A7EC9">
        <w:t>le</w:t>
      </w:r>
      <w:r w:rsidR="00BF7D4A">
        <w:t xml:space="preserve">, </w:t>
      </w:r>
      <w:r w:rsidRPr="008A7EC9">
        <w:t>seul encore</w:t>
      </w:r>
      <w:r w:rsidR="00BF7D4A">
        <w:t xml:space="preserve">, </w:t>
      </w:r>
      <w:r w:rsidRPr="008A7EC9">
        <w:t>parmi ces gens en uniformes multicolores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allai m</w:t>
      </w:r>
      <w:r w:rsidR="00BF7D4A">
        <w:t>’</w:t>
      </w:r>
      <w:r w:rsidRPr="008A7EC9">
        <w:t>enfermer dans la bibliothèque</w:t>
      </w:r>
      <w:r w:rsidR="00BF7D4A">
        <w:t xml:space="preserve">. </w:t>
      </w:r>
      <w:r w:rsidRPr="008A7EC9">
        <w:t>Là</w:t>
      </w:r>
      <w:r w:rsidR="00BF7D4A">
        <w:t xml:space="preserve">, </w:t>
      </w:r>
      <w:r w:rsidRPr="008A7EC9">
        <w:t>je me mis à jeter quelques notes relatives à la prochaine leçon que je devais donner au je</w:t>
      </w:r>
      <w:r w:rsidRPr="008A7EC9">
        <w:t>u</w:t>
      </w:r>
      <w:r w:rsidRPr="008A7EC9">
        <w:t>ne duc</w:t>
      </w:r>
      <w:r w:rsidR="00BF7D4A">
        <w:t xml:space="preserve">, </w:t>
      </w:r>
      <w:r w:rsidRPr="008A7EC9">
        <w:t>sur l</w:t>
      </w:r>
      <w:r w:rsidR="00BF7D4A">
        <w:t>’</w:t>
      </w:r>
      <w:r w:rsidRPr="008A7EC9">
        <w:t>histoire de la philosophie alexandrine</w:t>
      </w:r>
      <w:r w:rsidR="00BF7D4A">
        <w:t>.</w:t>
      </w:r>
    </w:p>
    <w:p w14:paraId="6EB0D6BE" w14:textId="77777777" w:rsidR="00BF7D4A" w:rsidRDefault="009D75A4" w:rsidP="009D75A4">
      <w:r w:rsidRPr="008A7EC9">
        <w:t>Quand j</w:t>
      </w:r>
      <w:r w:rsidR="00BF7D4A">
        <w:t>’</w:t>
      </w:r>
      <w:r w:rsidRPr="008A7EC9">
        <w:t>en sortis</w:t>
      </w:r>
      <w:r w:rsidR="00BF7D4A">
        <w:t xml:space="preserve">, </w:t>
      </w:r>
      <w:r w:rsidRPr="008A7EC9">
        <w:t>la nuit était venue</w:t>
      </w:r>
      <w:r w:rsidR="00BF7D4A">
        <w:t xml:space="preserve"> ; </w:t>
      </w:r>
      <w:r w:rsidRPr="008A7EC9">
        <w:t>je décidai d</w:t>
      </w:r>
      <w:r w:rsidR="00BF7D4A">
        <w:t>’</w:t>
      </w:r>
      <w:r w:rsidRPr="008A7EC9">
        <w:t>aller faire un tour dans la ville</w:t>
      </w:r>
      <w:r w:rsidR="00BF7D4A">
        <w:t xml:space="preserve">. </w:t>
      </w:r>
      <w:r w:rsidRPr="008A7EC9">
        <w:t>Elle était déjà illuminée</w:t>
      </w:r>
      <w:r w:rsidR="00BF7D4A">
        <w:t xml:space="preserve">. </w:t>
      </w:r>
      <w:r w:rsidRPr="008A7EC9">
        <w:t>Lorsque je fus au milieu de la place d</w:t>
      </w:r>
      <w:r w:rsidR="00BF7D4A">
        <w:t>’</w:t>
      </w:r>
      <w:r w:rsidRPr="008A7EC9">
        <w:t>armes</w:t>
      </w:r>
      <w:r w:rsidR="00BF7D4A">
        <w:t xml:space="preserve">, </w:t>
      </w:r>
      <w:r w:rsidRPr="008A7EC9">
        <w:t>je me retournai</w:t>
      </w:r>
      <w:r w:rsidR="00BF7D4A">
        <w:t xml:space="preserve">, </w:t>
      </w:r>
      <w:r w:rsidRPr="008A7EC9">
        <w:t>et le château tout entier m</w:t>
      </w:r>
      <w:r w:rsidR="00BF7D4A">
        <w:t>’</w:t>
      </w:r>
      <w:r w:rsidRPr="008A7EC9">
        <w:t>apparut</w:t>
      </w:r>
      <w:r w:rsidR="00BF7D4A">
        <w:t xml:space="preserve">, </w:t>
      </w:r>
      <w:r w:rsidRPr="008A7EC9">
        <w:t>dans un embrasement</w:t>
      </w:r>
      <w:r w:rsidR="00BF7D4A">
        <w:t xml:space="preserve">. </w:t>
      </w:r>
      <w:r w:rsidRPr="008A7EC9">
        <w:t>Le plaisir enfantin que produisent les feux de couleurs</w:t>
      </w:r>
      <w:r w:rsidR="00BF7D4A">
        <w:t xml:space="preserve">, </w:t>
      </w:r>
      <w:r w:rsidRPr="008A7EC9">
        <w:t>les verres bigarrés</w:t>
      </w:r>
      <w:r w:rsidR="00BF7D4A">
        <w:t xml:space="preserve">, </w:t>
      </w:r>
      <w:r w:rsidRPr="008A7EC9">
        <w:t>m</w:t>
      </w:r>
      <w:r w:rsidR="00BF7D4A">
        <w:t>’</w:t>
      </w:r>
      <w:r w:rsidRPr="008A7EC9">
        <w:t>empêcha de remarquer que cette illumination ne péchait peut-être pas par excès de bon goût</w:t>
      </w:r>
      <w:r w:rsidR="00BF7D4A">
        <w:t xml:space="preserve">. </w:t>
      </w:r>
      <w:r w:rsidRPr="008A7EC9">
        <w:t>Mais en Allemagne</w:t>
      </w:r>
      <w:r w:rsidR="00BF7D4A">
        <w:t xml:space="preserve">, </w:t>
      </w:r>
      <w:r w:rsidRPr="008A7EC9">
        <w:t>il y a toujours trop de tout</w:t>
      </w:r>
      <w:r w:rsidR="00BF7D4A">
        <w:t xml:space="preserve">, </w:t>
      </w:r>
      <w:r w:rsidRPr="008A7EC9">
        <w:t>excepté de cela</w:t>
      </w:r>
      <w:r w:rsidR="00BF7D4A">
        <w:t>.</w:t>
      </w:r>
    </w:p>
    <w:p w14:paraId="3EE780CA" w14:textId="77777777" w:rsidR="00BF7D4A" w:rsidRDefault="009D75A4" w:rsidP="009D75A4">
      <w:r w:rsidRPr="008A7EC9">
        <w:lastRenderedPageBreak/>
        <w:t>Au centre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aigle impérial</w:t>
      </w:r>
      <w:r w:rsidR="00BF7D4A">
        <w:t xml:space="preserve">, </w:t>
      </w:r>
      <w:r w:rsidRPr="008A7EC9">
        <w:t>immense</w:t>
      </w:r>
      <w:r w:rsidR="00BF7D4A">
        <w:t xml:space="preserve">, </w:t>
      </w:r>
      <w:r w:rsidRPr="008A7EC9">
        <w:t>en lampions jaunes</w:t>
      </w:r>
      <w:r w:rsidR="00BF7D4A">
        <w:t xml:space="preserve">, </w:t>
      </w:r>
      <w:r w:rsidRPr="008A7EC9">
        <w:t>avait bien dix mètres de haut</w:t>
      </w:r>
      <w:r w:rsidR="00BF7D4A">
        <w:t xml:space="preserve">. </w:t>
      </w:r>
      <w:r w:rsidRPr="008A7EC9">
        <w:t>À gauche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était le lion wurte</w:t>
      </w:r>
      <w:r w:rsidRPr="008A7EC9">
        <w:t>m</w:t>
      </w:r>
      <w:r w:rsidRPr="008A7EC9">
        <w:t>bergeois</w:t>
      </w:r>
      <w:r w:rsidR="00BF7D4A">
        <w:t xml:space="preserve">, </w:t>
      </w:r>
      <w:r w:rsidRPr="008A7EC9">
        <w:t>en rouge</w:t>
      </w:r>
      <w:r w:rsidR="00BF7D4A">
        <w:t xml:space="preserve"> ; </w:t>
      </w:r>
      <w:r w:rsidRPr="008A7EC9">
        <w:t>à droite</w:t>
      </w:r>
      <w:r w:rsidR="00BF7D4A">
        <w:t xml:space="preserve">, </w:t>
      </w:r>
      <w:r w:rsidRPr="008A7EC9">
        <w:t xml:space="preserve">le léopard </w:t>
      </w:r>
      <w:proofErr w:type="spellStart"/>
      <w:r w:rsidRPr="008A7EC9">
        <w:t>lautenbourgeois</w:t>
      </w:r>
      <w:proofErr w:type="spellEnd"/>
      <w:r w:rsidR="00BF7D4A">
        <w:t xml:space="preserve">, </w:t>
      </w:r>
      <w:r w:rsidRPr="008A7EC9">
        <w:t>en vert</w:t>
      </w:r>
      <w:r w:rsidR="00BF7D4A">
        <w:t xml:space="preserve">. </w:t>
      </w:r>
      <w:r w:rsidRPr="008A7EC9">
        <w:t>La difficulté qu</w:t>
      </w:r>
      <w:r w:rsidR="00BF7D4A">
        <w:t>’</w:t>
      </w:r>
      <w:r w:rsidRPr="008A7EC9">
        <w:t>il y a à différencier par des lampions électriques ces animaux avait dû mettre à une rude épreuve l</w:t>
      </w:r>
      <w:r w:rsidR="00BF7D4A">
        <w:t>’</w:t>
      </w:r>
      <w:r w:rsidRPr="008A7EC9">
        <w:t>artiste illum</w:t>
      </w:r>
      <w:r w:rsidRPr="008A7EC9">
        <w:t>i</w:t>
      </w:r>
      <w:r w:rsidRPr="008A7EC9">
        <w:t>nateur</w:t>
      </w:r>
      <w:r w:rsidR="00BF7D4A">
        <w:t xml:space="preserve">. </w:t>
      </w:r>
      <w:r w:rsidRPr="008A7EC9">
        <w:t>Mais enfin</w:t>
      </w:r>
      <w:r w:rsidR="00BF7D4A">
        <w:t xml:space="preserve">, </w:t>
      </w:r>
      <w:r w:rsidRPr="008A7EC9">
        <w:t>on les distinguait assez bien</w:t>
      </w:r>
      <w:r w:rsidR="00BF7D4A">
        <w:t>.</w:t>
      </w:r>
    </w:p>
    <w:p w14:paraId="2E2FB8C9" w14:textId="77777777" w:rsidR="00BF7D4A" w:rsidRDefault="009D75A4" w:rsidP="009D75A4">
      <w:r w:rsidRPr="008A7EC9">
        <w:t>Autour de moi</w:t>
      </w:r>
      <w:r w:rsidR="00BF7D4A">
        <w:t xml:space="preserve">, </w:t>
      </w:r>
      <w:r w:rsidRPr="008A7EC9">
        <w:t>des groupes noirs montait une rumeur a</w:t>
      </w:r>
      <w:r w:rsidRPr="008A7EC9">
        <w:t>d</w:t>
      </w:r>
      <w:r w:rsidRPr="008A7EC9">
        <w:t>mirative et confuse</w:t>
      </w:r>
      <w:r w:rsidR="00BF7D4A">
        <w:t xml:space="preserve">. </w:t>
      </w:r>
      <w:r w:rsidRPr="008A7EC9">
        <w:t>Au fond de la place d</w:t>
      </w:r>
      <w:r w:rsidR="00BF7D4A">
        <w:t>’</w:t>
      </w:r>
      <w:r w:rsidRPr="008A7EC9">
        <w:t>armes</w:t>
      </w:r>
      <w:r w:rsidR="00BF7D4A">
        <w:t xml:space="preserve">, </w:t>
      </w:r>
      <w:r w:rsidRPr="008A7EC9">
        <w:t>la tribune d</w:t>
      </w:r>
      <w:r w:rsidR="00BF7D4A">
        <w:t>’</w:t>
      </w:r>
      <w:r w:rsidRPr="008A7EC9">
        <w:t>honneur était déjà dressée pour la revue du lendemain</w:t>
      </w:r>
      <w:r w:rsidR="00BF7D4A">
        <w:t>.</w:t>
      </w:r>
    </w:p>
    <w:p w14:paraId="1E17DA0F" w14:textId="77777777" w:rsidR="00BF7D4A" w:rsidRDefault="009D75A4" w:rsidP="009D75A4">
      <w:r w:rsidRPr="008A7EC9">
        <w:t>Le rue de Hanovre</w:t>
      </w:r>
      <w:r w:rsidR="00BF7D4A">
        <w:t xml:space="preserve">, </w:t>
      </w:r>
      <w:r w:rsidRPr="008A7EC9">
        <w:t xml:space="preserve">la plus belle de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était bo</w:t>
      </w:r>
      <w:r w:rsidRPr="008A7EC9">
        <w:t>n</w:t>
      </w:r>
      <w:r w:rsidRPr="008A7EC9">
        <w:t>dée de monde</w:t>
      </w:r>
      <w:r w:rsidR="00BF7D4A">
        <w:t xml:space="preserve">. </w:t>
      </w:r>
      <w:r w:rsidRPr="008A7EC9">
        <w:t>Cette foule allait et venait sur les trottoirs</w:t>
      </w:r>
      <w:r w:rsidR="00BF7D4A">
        <w:t xml:space="preserve">, </w:t>
      </w:r>
      <w:r w:rsidRPr="008A7EC9">
        <w:t>selon un mouvement de tiroir remarquablement ordonné</w:t>
      </w:r>
      <w:r w:rsidR="00BF7D4A">
        <w:t xml:space="preserve">. </w:t>
      </w:r>
      <w:r w:rsidRPr="008A7EC9">
        <w:t>Soudain</w:t>
      </w:r>
      <w:r w:rsidR="00BF7D4A">
        <w:t xml:space="preserve">, </w:t>
      </w:r>
      <w:r w:rsidRPr="008A7EC9">
        <w:t>les quartiers déconsignés y mêlèrent tout le luxe des uniformes</w:t>
      </w:r>
      <w:r w:rsidR="00BF7D4A">
        <w:t xml:space="preserve">. </w:t>
      </w:r>
      <w:r w:rsidRPr="008A7EC9">
        <w:t xml:space="preserve">Les dolmans rouges des hussards de </w:t>
      </w:r>
      <w:proofErr w:type="spellStart"/>
      <w:r w:rsidRPr="008A7EC9">
        <w:t>Lautenbourg</w:t>
      </w:r>
      <w:proofErr w:type="spellEnd"/>
      <w:r w:rsidRPr="008A7EC9">
        <w:t xml:space="preserve"> alternaient avec les dolmans bleus des dragons de Detmold et les tuniques sombres des fantassins</w:t>
      </w:r>
      <w:r w:rsidR="00BF7D4A">
        <w:t xml:space="preserve">. </w:t>
      </w:r>
      <w:r w:rsidRPr="008A7EC9">
        <w:t>Des étudiants</w:t>
      </w:r>
      <w:r w:rsidR="00BF7D4A">
        <w:t xml:space="preserve">, </w:t>
      </w:r>
      <w:r w:rsidRPr="008A7EC9">
        <w:t>venus tout exprès de Hanovre</w:t>
      </w:r>
      <w:r w:rsidR="00BF7D4A">
        <w:t xml:space="preserve">, </w:t>
      </w:r>
      <w:r w:rsidRPr="008A7EC9">
        <w:t>promenaient leurs casquettes différentes et leurs est</w:t>
      </w:r>
      <w:r w:rsidRPr="008A7EC9">
        <w:t>a</w:t>
      </w:r>
      <w:r w:rsidRPr="008A7EC9">
        <w:t>filades avec une arrogance qui tombait soudain lorsqu</w:t>
      </w:r>
      <w:r w:rsidR="00BF7D4A">
        <w:t>’</w:t>
      </w:r>
      <w:r w:rsidRPr="008A7EC9">
        <w:t>ils cro</w:t>
      </w:r>
      <w:r w:rsidRPr="008A7EC9">
        <w:t>i</w:t>
      </w:r>
      <w:r w:rsidRPr="008A7EC9">
        <w:t>saient un officier</w:t>
      </w:r>
      <w:r w:rsidR="00BF7D4A">
        <w:t>.</w:t>
      </w:r>
    </w:p>
    <w:p w14:paraId="09F16CE0" w14:textId="77777777" w:rsidR="00BF7D4A" w:rsidRDefault="009D75A4" w:rsidP="009D75A4">
      <w:r w:rsidRPr="008A7EC9">
        <w:t>L</w:t>
      </w:r>
      <w:r w:rsidR="00BF7D4A">
        <w:t>’</w:t>
      </w:r>
      <w:r w:rsidRPr="008A7EC9">
        <w:t>approche de la Noël surchargeait les devantures des m</w:t>
      </w:r>
      <w:r w:rsidRPr="008A7EC9">
        <w:t>a</w:t>
      </w:r>
      <w:r w:rsidRPr="008A7EC9">
        <w:t>gasins éclairés bruyamment d</w:t>
      </w:r>
      <w:r w:rsidR="00BF7D4A">
        <w:t>’</w:t>
      </w:r>
      <w:r w:rsidRPr="008A7EC9">
        <w:t>une foule d</w:t>
      </w:r>
      <w:r w:rsidR="00BF7D4A">
        <w:t>’</w:t>
      </w:r>
      <w:r w:rsidRPr="008A7EC9">
        <w:t>objets inattendus</w:t>
      </w:r>
      <w:r w:rsidR="00BF7D4A">
        <w:t xml:space="preserve">, </w:t>
      </w:r>
      <w:r w:rsidRPr="008A7EC9">
        <w:t>naïfs à faire pleurer</w:t>
      </w:r>
      <w:r w:rsidR="00BF7D4A">
        <w:t xml:space="preserve">. </w:t>
      </w:r>
      <w:r w:rsidRPr="008A7EC9">
        <w:t>Les rôtisseries étaient bourrées d</w:t>
      </w:r>
      <w:r w:rsidR="00BF7D4A">
        <w:t>’</w:t>
      </w:r>
      <w:r w:rsidRPr="008A7EC9">
        <w:t>oies gr</w:t>
      </w:r>
      <w:r w:rsidRPr="008A7EC9">
        <w:t>a</w:t>
      </w:r>
      <w:r w:rsidRPr="008A7EC9">
        <w:t>cieusement décorées aux couleurs des vingt-sept États all</w:t>
      </w:r>
      <w:r w:rsidRPr="008A7EC9">
        <w:t>e</w:t>
      </w:r>
      <w:r w:rsidRPr="008A7EC9">
        <w:t>mands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oie barrée de bleu de Rudolstadt voisinait avec l</w:t>
      </w:r>
      <w:r w:rsidR="00BF7D4A">
        <w:t>’</w:t>
      </w:r>
      <w:r w:rsidRPr="008A7EC9">
        <w:t>oie rouge du Wurtemberg</w:t>
      </w:r>
      <w:r w:rsidR="00BF7D4A">
        <w:t xml:space="preserve">. </w:t>
      </w:r>
      <w:r w:rsidRPr="008A7EC9">
        <w:t>Les charcuteries étalaient des pyramides de saucisses façonnées à l</w:t>
      </w:r>
      <w:r w:rsidR="00BF7D4A">
        <w:t>’</w:t>
      </w:r>
      <w:r w:rsidRPr="008A7EC9">
        <w:t>image des monuments les plus illu</w:t>
      </w:r>
      <w:r w:rsidRPr="008A7EC9">
        <w:t>s</w:t>
      </w:r>
      <w:r w:rsidRPr="008A7EC9">
        <w:t>tres de l</w:t>
      </w:r>
      <w:r w:rsidR="00BF7D4A">
        <w:t>’</w:t>
      </w:r>
      <w:r w:rsidRPr="008A7EC9">
        <w:t>empire</w:t>
      </w:r>
      <w:r w:rsidR="00BF7D4A">
        <w:t xml:space="preserve"> : </w:t>
      </w:r>
      <w:r w:rsidRPr="008A7EC9">
        <w:t>le Reichstag</w:t>
      </w:r>
      <w:r w:rsidR="00BF7D4A">
        <w:t xml:space="preserve">, </w:t>
      </w:r>
      <w:r w:rsidRPr="008A7EC9">
        <w:t>la gare de Berlin</w:t>
      </w:r>
      <w:r w:rsidR="00BF7D4A">
        <w:t xml:space="preserve">, </w:t>
      </w:r>
      <w:r w:rsidRPr="008A7EC9">
        <w:t>la cathédrale de Cologne</w:t>
      </w:r>
      <w:r w:rsidR="00BF7D4A">
        <w:t xml:space="preserve">. </w:t>
      </w:r>
      <w:r w:rsidRPr="008A7EC9">
        <w:t>Mais le gros succès était pour un arc de triomphe en saindoux</w:t>
      </w:r>
      <w:r w:rsidR="00BF7D4A">
        <w:t xml:space="preserve">, </w:t>
      </w:r>
      <w:r w:rsidRPr="008A7EC9">
        <w:t>avec bas-reliefs en gélatine rose et entablement de foie gras</w:t>
      </w:r>
      <w:r w:rsidR="00BF7D4A">
        <w:t>.</w:t>
      </w:r>
    </w:p>
    <w:p w14:paraId="7B9F975C" w14:textId="77777777" w:rsidR="00BF7D4A" w:rsidRDefault="009D75A4" w:rsidP="009D75A4">
      <w:r w:rsidRPr="008A7EC9">
        <w:lastRenderedPageBreak/>
        <w:t>Des jeunes filles passaient</w:t>
      </w:r>
      <w:r w:rsidR="00BF7D4A">
        <w:t xml:space="preserve">, </w:t>
      </w:r>
      <w:r w:rsidRPr="008A7EC9">
        <w:t>se tenant par les bras</w:t>
      </w:r>
      <w:r w:rsidR="00BF7D4A">
        <w:t xml:space="preserve">, </w:t>
      </w:r>
      <w:r w:rsidRPr="008A7EC9">
        <w:t>en gro</w:t>
      </w:r>
      <w:r w:rsidRPr="008A7EC9">
        <w:t>u</w:t>
      </w:r>
      <w:r w:rsidRPr="008A7EC9">
        <w:t>pes de trois ou quatre</w:t>
      </w:r>
      <w:r w:rsidR="00BF7D4A">
        <w:t xml:space="preserve">, </w:t>
      </w:r>
      <w:r w:rsidRPr="008A7EC9">
        <w:t>baissant des yeux soumis sous les regards dominateurs des officiers</w:t>
      </w:r>
      <w:r w:rsidR="00BF7D4A">
        <w:t>.</w:t>
      </w:r>
    </w:p>
    <w:p w14:paraId="788CEABB" w14:textId="77777777" w:rsidR="00BF7D4A" w:rsidRDefault="009D75A4" w:rsidP="009D75A4">
      <w:r w:rsidRPr="008A7EC9">
        <w:t>Je dînai à la taverne de Lohengrin</w:t>
      </w:r>
      <w:r w:rsidR="00BF7D4A">
        <w:t xml:space="preserve">, </w:t>
      </w:r>
      <w:r w:rsidRPr="008A7EC9">
        <w:t>la plus grande</w:t>
      </w:r>
      <w:r w:rsidR="00BF7D4A">
        <w:t xml:space="preserve">, </w:t>
      </w:r>
      <w:r w:rsidRPr="008A7EC9">
        <w:t xml:space="preserve">la plus dorée de </w:t>
      </w:r>
      <w:proofErr w:type="spellStart"/>
      <w:r w:rsidRPr="008A7EC9">
        <w:t>Lautenbourg</w:t>
      </w:r>
      <w:proofErr w:type="spellEnd"/>
      <w:r w:rsidR="00BF7D4A">
        <w:t xml:space="preserve">. </w:t>
      </w:r>
      <w:r w:rsidRPr="008A7EC9">
        <w:t>Vous rappelez-vous les chevaux de bois de notre enfance</w:t>
      </w:r>
      <w:r w:rsidR="00BF7D4A">
        <w:t xml:space="preserve"> ? </w:t>
      </w:r>
      <w:r w:rsidRPr="008A7EC9">
        <w:t>La partie où sont cachés la musique et le vieux cheval chassieux</w:t>
      </w:r>
      <w:r w:rsidR="00BF7D4A">
        <w:t xml:space="preserve">, </w:t>
      </w:r>
      <w:r w:rsidRPr="008A7EC9">
        <w:t>rutilante de dorures</w:t>
      </w:r>
      <w:r w:rsidR="00BF7D4A">
        <w:t xml:space="preserve">, </w:t>
      </w:r>
      <w:r w:rsidRPr="008A7EC9">
        <w:t>rien ne ressemble plus à une riche taverne allemande</w:t>
      </w:r>
      <w:r w:rsidR="00BF7D4A">
        <w:t xml:space="preserve">. </w:t>
      </w:r>
      <w:r w:rsidRPr="008A7EC9">
        <w:t>Seuls</w:t>
      </w:r>
      <w:r w:rsidR="00BF7D4A">
        <w:t xml:space="preserve">, </w:t>
      </w:r>
      <w:r w:rsidRPr="008A7EC9">
        <w:t>je pense</w:t>
      </w:r>
      <w:r w:rsidR="00BF7D4A">
        <w:t xml:space="preserve">, </w:t>
      </w:r>
      <w:r w:rsidRPr="008A7EC9">
        <w:t>les fumeurs peuvent s</w:t>
      </w:r>
      <w:r w:rsidR="00BF7D4A">
        <w:t>’</w:t>
      </w:r>
      <w:r w:rsidRPr="008A7EC9">
        <w:t>attabler là sans être incommodés</w:t>
      </w:r>
      <w:r w:rsidR="00BF7D4A">
        <w:t xml:space="preserve">. </w:t>
      </w:r>
      <w:r w:rsidRPr="008A7EC9">
        <w:t>Les nuages de tabac qui vagabondent au plafond font penser à un Walhalla pant</w:t>
      </w:r>
      <w:r w:rsidRPr="008A7EC9">
        <w:t>a</w:t>
      </w:r>
      <w:r w:rsidRPr="008A7EC9">
        <w:t>gruélique</w:t>
      </w:r>
      <w:r w:rsidR="00BF7D4A">
        <w:t>.</w:t>
      </w:r>
    </w:p>
    <w:p w14:paraId="565F8BBB" w14:textId="77777777" w:rsidR="00BF7D4A" w:rsidRDefault="009D75A4" w:rsidP="009D75A4">
      <w:r w:rsidRPr="008A7EC9">
        <w:t>Huit heures sonnaient lorsque des</w:t>
      </w:r>
      <w:r w:rsidR="00BF7D4A">
        <w:t xml:space="preserve"> : </w:t>
      </w:r>
      <w:proofErr w:type="spellStart"/>
      <w:r w:rsidRPr="008A7EC9">
        <w:t>hoch</w:t>
      </w:r>
      <w:proofErr w:type="spellEnd"/>
      <w:r w:rsidR="00BF7D4A">
        <w:t xml:space="preserve"> ! </w:t>
      </w:r>
      <w:proofErr w:type="spellStart"/>
      <w:r w:rsidRPr="008A7EC9">
        <w:t>hoch</w:t>
      </w:r>
      <w:proofErr w:type="spellEnd"/>
      <w:r w:rsidR="00BF7D4A">
        <w:t xml:space="preserve"> ! </w:t>
      </w:r>
      <w:r w:rsidRPr="008A7EC9">
        <w:t>frénét</w:t>
      </w:r>
      <w:r w:rsidRPr="008A7EC9">
        <w:t>i</w:t>
      </w:r>
      <w:r w:rsidRPr="008A7EC9">
        <w:t>ques poussés dans la rue amenèrent sur la porte tous les hôtes de la taverne</w:t>
      </w:r>
      <w:r w:rsidR="00BF7D4A">
        <w:t xml:space="preserve"> ; </w:t>
      </w:r>
      <w:r w:rsidRPr="008A7EC9">
        <w:t>dans un flamboiement de sabres passait l</w:t>
      </w:r>
      <w:r w:rsidR="00BF7D4A">
        <w:t>’</w:t>
      </w:r>
      <w:r w:rsidRPr="008A7EC9">
        <w:t>escadron de dragons qui devait</w:t>
      </w:r>
      <w:r w:rsidR="00BF7D4A">
        <w:t xml:space="preserve">, </w:t>
      </w:r>
      <w:r w:rsidRPr="008A7EC9">
        <w:t>à la gare</w:t>
      </w:r>
      <w:r w:rsidR="00BF7D4A">
        <w:t xml:space="preserve">, </w:t>
      </w:r>
      <w:r w:rsidRPr="008A7EC9">
        <w:t>rendre les honneurs au roi de Wurtemberg et au général von Eichhorn</w:t>
      </w:r>
      <w:r w:rsidR="00BF7D4A">
        <w:t>.</w:t>
      </w:r>
    </w:p>
    <w:p w14:paraId="1DDF9424" w14:textId="77777777" w:rsidR="00BF7D4A" w:rsidRDefault="009D75A4" w:rsidP="009D75A4">
      <w:r w:rsidRPr="008A7EC9">
        <w:t>La foule était tellement considérable aux abords de la gare que je renonçai à trouver une place</w:t>
      </w:r>
      <w:r w:rsidR="00BF7D4A">
        <w:t xml:space="preserve">. </w:t>
      </w:r>
      <w:r w:rsidRPr="008A7EC9">
        <w:t xml:space="preserve">Ce fut au coin de la </w:t>
      </w:r>
      <w:proofErr w:type="spellStart"/>
      <w:r w:rsidRPr="008A7EC9">
        <w:t>Roon</w:t>
      </w:r>
      <w:r w:rsidRPr="008A7EC9">
        <w:t>s</w:t>
      </w:r>
      <w:r w:rsidRPr="008A7EC9">
        <w:t>trasse</w:t>
      </w:r>
      <w:proofErr w:type="spellEnd"/>
      <w:r w:rsidRPr="008A7EC9">
        <w:t xml:space="preserve"> que je pus</w:t>
      </w:r>
      <w:r w:rsidR="00BF7D4A">
        <w:t xml:space="preserve">, </w:t>
      </w:r>
      <w:r w:rsidRPr="008A7EC9">
        <w:t>dans un éclair</w:t>
      </w:r>
      <w:r w:rsidR="00BF7D4A">
        <w:t xml:space="preserve">, </w:t>
      </w:r>
      <w:r w:rsidRPr="008A7EC9">
        <w:t>au milieu des dragons</w:t>
      </w:r>
      <w:r w:rsidR="00BF7D4A">
        <w:t xml:space="preserve">, </w:t>
      </w:r>
      <w:r w:rsidRPr="008A7EC9">
        <w:t>aperc</w:t>
      </w:r>
      <w:r w:rsidRPr="008A7EC9">
        <w:t>e</w:t>
      </w:r>
      <w:r w:rsidRPr="008A7EC9">
        <w:t>voir l</w:t>
      </w:r>
      <w:r w:rsidR="00BF7D4A">
        <w:t>’</w:t>
      </w:r>
      <w:r w:rsidRPr="008A7EC9">
        <w:t>automobile où le grand-duc Frédéric-Auguste et le roi de Wurtemberg faisaient face à mon élève et au général von Eic</w:t>
      </w:r>
      <w:r w:rsidRPr="008A7EC9">
        <w:t>h</w:t>
      </w:r>
      <w:r w:rsidRPr="008A7EC9">
        <w:t>horn</w:t>
      </w:r>
      <w:r w:rsidR="00BF7D4A">
        <w:t>.</w:t>
      </w:r>
    </w:p>
    <w:p w14:paraId="1452BFE3" w14:textId="77777777" w:rsidR="00BF7D4A" w:rsidRDefault="009D75A4" w:rsidP="009D75A4">
      <w:r w:rsidRPr="008A7EC9">
        <w:t>J</w:t>
      </w:r>
      <w:r w:rsidR="00BF7D4A">
        <w:t>’</w:t>
      </w:r>
      <w:r w:rsidRPr="008A7EC9">
        <w:t>étais assourdi de cris</w:t>
      </w:r>
      <w:r w:rsidR="00BF7D4A">
        <w:t xml:space="preserve">. </w:t>
      </w:r>
      <w:r w:rsidRPr="008A7EC9">
        <w:t>D</w:t>
      </w:r>
      <w:r w:rsidR="00BF7D4A">
        <w:t>’</w:t>
      </w:r>
      <w:r w:rsidRPr="008A7EC9">
        <w:t>un café où j</w:t>
      </w:r>
      <w:r w:rsidR="00BF7D4A">
        <w:t>’</w:t>
      </w:r>
      <w:r w:rsidRPr="008A7EC9">
        <w:t>entrai</w:t>
      </w:r>
      <w:r w:rsidR="00BF7D4A">
        <w:t xml:space="preserve">, </w:t>
      </w:r>
      <w:r w:rsidRPr="008A7EC9">
        <w:t>je dus fuir a</w:t>
      </w:r>
      <w:r w:rsidRPr="008A7EC9">
        <w:t>s</w:t>
      </w:r>
      <w:r w:rsidRPr="008A7EC9">
        <w:t>phyxié</w:t>
      </w:r>
      <w:r w:rsidR="00BF7D4A">
        <w:t xml:space="preserve"> ; </w:t>
      </w:r>
      <w:r w:rsidRPr="008A7EC9">
        <w:t>des étudiants</w:t>
      </w:r>
      <w:r w:rsidR="00BF7D4A">
        <w:t xml:space="preserve">, </w:t>
      </w:r>
      <w:r w:rsidRPr="008A7EC9">
        <w:t>montés sur les tables</w:t>
      </w:r>
      <w:r w:rsidR="00BF7D4A">
        <w:t xml:space="preserve">, </w:t>
      </w:r>
      <w:r w:rsidRPr="008A7EC9">
        <w:t>péroraient</w:t>
      </w:r>
      <w:r w:rsidR="00BF7D4A">
        <w:t xml:space="preserve">, </w:t>
      </w:r>
      <w:r w:rsidRPr="008A7EC9">
        <w:t>cha</w:t>
      </w:r>
      <w:r w:rsidRPr="008A7EC9">
        <w:t>n</w:t>
      </w:r>
      <w:r w:rsidRPr="008A7EC9">
        <w:t>taient</w:t>
      </w:r>
      <w:r w:rsidR="00BF7D4A">
        <w:t xml:space="preserve">, </w:t>
      </w:r>
      <w:r w:rsidRPr="008A7EC9">
        <w:t>scandant leurs strophes et leurs discours en vidant leurs immenses chopes d</w:t>
      </w:r>
      <w:r w:rsidR="00BF7D4A">
        <w:t>’</w:t>
      </w:r>
      <w:r w:rsidRPr="008A7EC9">
        <w:t>étain</w:t>
      </w:r>
      <w:r w:rsidR="00BF7D4A">
        <w:t xml:space="preserve">. </w:t>
      </w:r>
      <w:r w:rsidRPr="008A7EC9">
        <w:t>Dans les rues</w:t>
      </w:r>
      <w:r w:rsidR="00BF7D4A">
        <w:t xml:space="preserve">, </w:t>
      </w:r>
      <w:r w:rsidRPr="008A7EC9">
        <w:t>sous d</w:t>
      </w:r>
      <w:r w:rsidR="00BF7D4A">
        <w:t>’</w:t>
      </w:r>
      <w:r w:rsidRPr="008A7EC9">
        <w:t>aveuglantes l</w:t>
      </w:r>
      <w:r w:rsidRPr="008A7EC9">
        <w:t>u</w:t>
      </w:r>
      <w:r w:rsidRPr="008A7EC9">
        <w:t>mières électriques</w:t>
      </w:r>
      <w:r w:rsidR="00BF7D4A">
        <w:t xml:space="preserve">, </w:t>
      </w:r>
      <w:r w:rsidRPr="008A7EC9">
        <w:t>des filles vêtues à la mode de 1900</w:t>
      </w:r>
      <w:r w:rsidR="00BF7D4A">
        <w:t xml:space="preserve">, </w:t>
      </w:r>
      <w:r w:rsidRPr="008A7EC9">
        <w:t>avec des chapeaux qui poignardaient obliquement le ciel</w:t>
      </w:r>
      <w:r w:rsidR="00BF7D4A">
        <w:t xml:space="preserve">, </w:t>
      </w:r>
      <w:r w:rsidRPr="008A7EC9">
        <w:t>absolument saoules</w:t>
      </w:r>
      <w:r w:rsidR="00BF7D4A">
        <w:t xml:space="preserve">, </w:t>
      </w:r>
      <w:r w:rsidRPr="008A7EC9">
        <w:t>mêlaient à des propos obscènement engageants l</w:t>
      </w:r>
      <w:r w:rsidR="00BF7D4A">
        <w:t>’</w:t>
      </w:r>
      <w:r w:rsidRPr="008A7EC9">
        <w:t xml:space="preserve">éternel </w:t>
      </w:r>
      <w:proofErr w:type="spellStart"/>
      <w:r w:rsidRPr="008A7EC9">
        <w:rPr>
          <w:i/>
          <w:iCs/>
        </w:rPr>
        <w:t>hoch</w:t>
      </w:r>
      <w:proofErr w:type="spellEnd"/>
      <w:r w:rsidRPr="008A7EC9">
        <w:rPr>
          <w:i/>
          <w:iCs/>
        </w:rPr>
        <w:t xml:space="preserve"> </w:t>
      </w:r>
      <w:proofErr w:type="spellStart"/>
      <w:r w:rsidRPr="008A7EC9">
        <w:t>pangermain</w:t>
      </w:r>
      <w:proofErr w:type="spellEnd"/>
      <w:r w:rsidR="00BF7D4A">
        <w:t>.</w:t>
      </w:r>
    </w:p>
    <w:p w14:paraId="76FB04F8" w14:textId="0CF7E80F" w:rsidR="00BF7D4A" w:rsidRDefault="009D75A4" w:rsidP="009D75A4">
      <w:r w:rsidRPr="008A7EC9">
        <w:lastRenderedPageBreak/>
        <w:t>En rentrant au château</w:t>
      </w:r>
      <w:r w:rsidR="00BF7D4A">
        <w:t xml:space="preserve">, </w:t>
      </w:r>
      <w:r w:rsidRPr="008A7EC9">
        <w:t xml:space="preserve">tournant le </w:t>
      </w:r>
      <w:proofErr w:type="spellStart"/>
      <w:r w:rsidRPr="008A7EC9">
        <w:t>K</w:t>
      </w:r>
      <w:r w:rsidR="00BF7D4A">
        <w:t>œ</w:t>
      </w:r>
      <w:r w:rsidRPr="008A7EC9">
        <w:t>nigsplatz</w:t>
      </w:r>
      <w:proofErr w:type="spellEnd"/>
      <w:r w:rsidR="00BF7D4A">
        <w:t xml:space="preserve">, </w:t>
      </w:r>
      <w:r w:rsidRPr="008A7EC9">
        <w:t>je passai devant le mess des officiers</w:t>
      </w:r>
      <w:r w:rsidR="00BF7D4A">
        <w:t xml:space="preserve">. </w:t>
      </w:r>
      <w:r w:rsidRPr="008A7EC9">
        <w:t>Une seconde</w:t>
      </w:r>
      <w:r w:rsidR="00BF7D4A">
        <w:t xml:space="preserve">, </w:t>
      </w:r>
      <w:r w:rsidRPr="008A7EC9">
        <w:t>à travers les vitres lumineuses</w:t>
      </w:r>
      <w:r w:rsidR="00BF7D4A">
        <w:t xml:space="preserve">, </w:t>
      </w:r>
      <w:r w:rsidRPr="008A7EC9">
        <w:t>un pandémonium m</w:t>
      </w:r>
      <w:r w:rsidR="00BF7D4A">
        <w:t>’</w:t>
      </w:r>
      <w:r w:rsidRPr="008A7EC9">
        <w:t>apparut</w:t>
      </w:r>
      <w:r w:rsidR="00BF7D4A">
        <w:t xml:space="preserve"> : </w:t>
      </w:r>
      <w:r w:rsidRPr="008A7EC9">
        <w:t>ils étaient là une trentaine</w:t>
      </w:r>
      <w:r w:rsidR="00BF7D4A">
        <w:t xml:space="preserve">, </w:t>
      </w:r>
      <w:r w:rsidRPr="008A7EC9">
        <w:t>dans des nuages opaques</w:t>
      </w:r>
      <w:r w:rsidR="00BF7D4A">
        <w:t xml:space="preserve">, </w:t>
      </w:r>
      <w:r w:rsidRPr="008A7EC9">
        <w:t>avec</w:t>
      </w:r>
      <w:r w:rsidR="00BF7D4A">
        <w:t xml:space="preserve">, </w:t>
      </w:r>
      <w:r w:rsidRPr="008A7EC9">
        <w:t>vautrées sur la table</w:t>
      </w:r>
      <w:r w:rsidR="00BF7D4A">
        <w:t xml:space="preserve">, </w:t>
      </w:r>
      <w:r w:rsidRPr="008A7EC9">
        <w:t>au milieu des fleurs et des flaques de vin</w:t>
      </w:r>
      <w:r w:rsidR="00BF7D4A">
        <w:t xml:space="preserve">, </w:t>
      </w:r>
      <w:r w:rsidRPr="008A7EC9">
        <w:t>deux femmes nues</w:t>
      </w:r>
      <w:r w:rsidR="00BF7D4A">
        <w:t>.</w:t>
      </w:r>
    </w:p>
    <w:p w14:paraId="4EB068B4" w14:textId="459818C5" w:rsidR="009D75A4" w:rsidRPr="008A7EC9" w:rsidRDefault="009D75A4" w:rsidP="00BF7D4A">
      <w:pPr>
        <w:pStyle w:val="Centr"/>
      </w:pPr>
      <w:r w:rsidRPr="008A7EC9">
        <w:t>*</w:t>
      </w:r>
    </w:p>
    <w:p w14:paraId="282FF46E" w14:textId="77777777" w:rsidR="00BF7D4A" w:rsidRDefault="009D75A4" w:rsidP="009D75A4">
      <w:r w:rsidRPr="008A7EC9">
        <w:t xml:space="preserve">Le pasteur Silbermann au temple de la </w:t>
      </w:r>
      <w:proofErr w:type="spellStart"/>
      <w:r w:rsidRPr="008A7EC9">
        <w:t>Siegstrasse</w:t>
      </w:r>
      <w:proofErr w:type="spellEnd"/>
      <w:r w:rsidR="00BF7D4A">
        <w:t xml:space="preserve">, </w:t>
      </w:r>
      <w:r w:rsidRPr="008A7EC9">
        <w:t>Mo</w:t>
      </w:r>
      <w:r w:rsidRPr="008A7EC9">
        <w:t>n</w:t>
      </w:r>
      <w:r w:rsidRPr="008A7EC9">
        <w:t xml:space="preserve">seigneur </w:t>
      </w:r>
      <w:proofErr w:type="spellStart"/>
      <w:r w:rsidRPr="008A7EC9">
        <w:t>Kreppel</w:t>
      </w:r>
      <w:proofErr w:type="spellEnd"/>
      <w:r w:rsidRPr="008A7EC9">
        <w:t xml:space="preserve"> à la cathédrale célébrèrent à huit heures les o</w:t>
      </w:r>
      <w:r w:rsidRPr="008A7EC9">
        <w:t>f</w:t>
      </w:r>
      <w:r w:rsidRPr="008A7EC9">
        <w:t>fices de leur culte respectif</w:t>
      </w:r>
      <w:r w:rsidR="00BF7D4A">
        <w:t xml:space="preserve">, </w:t>
      </w:r>
      <w:r w:rsidRPr="008A7EC9">
        <w:t>auxquels furent conduits par dét</w:t>
      </w:r>
      <w:r w:rsidRPr="008A7EC9">
        <w:t>a</w:t>
      </w:r>
      <w:r w:rsidRPr="008A7EC9">
        <w:t>chements les soldats des confessions catholique et réformée</w:t>
      </w:r>
      <w:r w:rsidR="00BF7D4A">
        <w:t xml:space="preserve">. </w:t>
      </w:r>
      <w:r w:rsidRPr="008A7EC9">
        <w:t>Puis</w:t>
      </w:r>
      <w:r w:rsidR="00BF7D4A">
        <w:t xml:space="preserve">, </w:t>
      </w:r>
      <w:r w:rsidRPr="008A7EC9">
        <w:t>à dix heures</w:t>
      </w:r>
      <w:r w:rsidR="00BF7D4A">
        <w:t xml:space="preserve">, </w:t>
      </w:r>
      <w:r w:rsidRPr="008A7EC9">
        <w:t>ce fut la revue</w:t>
      </w:r>
      <w:r w:rsidR="00BF7D4A">
        <w:t>.</w:t>
      </w:r>
    </w:p>
    <w:p w14:paraId="4C2E4DD5" w14:textId="341958D5" w:rsidR="00BF7D4A" w:rsidRDefault="009D75A4" w:rsidP="009D75A4">
      <w:r w:rsidRPr="008A7EC9">
        <w:t xml:space="preserve">Le temps favorisait le </w:t>
      </w:r>
      <w:r w:rsidR="00BF7D4A" w:rsidRPr="008A7EC9">
        <w:t>7</w:t>
      </w:r>
      <w:r w:rsidR="00BF7D4A" w:rsidRPr="00BF7D4A">
        <w:rPr>
          <w:vertAlign w:val="superscript"/>
        </w:rPr>
        <w:t>e</w:t>
      </w:r>
      <w:r w:rsidRPr="008A7EC9">
        <w:t xml:space="preserve"> hussards de </w:t>
      </w:r>
      <w:proofErr w:type="spellStart"/>
      <w:r w:rsidRPr="008A7EC9">
        <w:t>Lautenbourg</w:t>
      </w:r>
      <w:proofErr w:type="spellEnd"/>
      <w:r w:rsidR="00BF7D4A">
        <w:t xml:space="preserve">. </w:t>
      </w:r>
      <w:r w:rsidRPr="008A7EC9">
        <w:t>Le soleil brillait</w:t>
      </w:r>
      <w:r w:rsidR="00BF7D4A">
        <w:t xml:space="preserve">, </w:t>
      </w:r>
      <w:r w:rsidRPr="008A7EC9">
        <w:t>clair et froid</w:t>
      </w:r>
      <w:r w:rsidR="00BF7D4A">
        <w:t xml:space="preserve">. </w:t>
      </w:r>
      <w:r w:rsidRPr="008A7EC9">
        <w:t>De la place</w:t>
      </w:r>
      <w:r w:rsidR="00BF7D4A">
        <w:t xml:space="preserve">, </w:t>
      </w:r>
      <w:r w:rsidRPr="008A7EC9">
        <w:t>on voyait</w:t>
      </w:r>
      <w:r w:rsidR="00BF7D4A">
        <w:t xml:space="preserve">, </w:t>
      </w:r>
      <w:r w:rsidRPr="008A7EC9">
        <w:t>sous la petite brise qui soufflait de l</w:t>
      </w:r>
      <w:r w:rsidR="00BF7D4A">
        <w:t>’</w:t>
      </w:r>
      <w:r w:rsidRPr="008A7EC9">
        <w:t>ouest</w:t>
      </w:r>
      <w:r w:rsidR="00BF7D4A">
        <w:t xml:space="preserve">, </w:t>
      </w:r>
      <w:r w:rsidRPr="008A7EC9">
        <w:t xml:space="preserve">les feuilles noires se détacher des arbres du château et tomber lentement dans la </w:t>
      </w:r>
      <w:proofErr w:type="spellStart"/>
      <w:r w:rsidRPr="008A7EC9">
        <w:t>Melna</w:t>
      </w:r>
      <w:proofErr w:type="spellEnd"/>
      <w:r w:rsidR="00BF7D4A">
        <w:t>.</w:t>
      </w:r>
    </w:p>
    <w:p w14:paraId="10742B69" w14:textId="2449BD03" w:rsidR="00BF7D4A" w:rsidRDefault="009D75A4" w:rsidP="009D75A4">
      <w:r w:rsidRPr="008A7EC9">
        <w:t>J</w:t>
      </w:r>
      <w:r w:rsidR="00BF7D4A">
        <w:t>’</w:t>
      </w:r>
      <w:r w:rsidRPr="008A7EC9">
        <w:t>ai dit que de ma chambre</w:t>
      </w:r>
      <w:r w:rsidR="00BF7D4A">
        <w:t xml:space="preserve">, </w:t>
      </w:r>
      <w:r w:rsidRPr="008A7EC9">
        <w:t>je ne voyais pas la place d</w:t>
      </w:r>
      <w:r w:rsidR="00BF7D4A">
        <w:t>’</w:t>
      </w:r>
      <w:r w:rsidRPr="008A7EC9">
        <w:t>armes où allait se dérouler la revue</w:t>
      </w:r>
      <w:r w:rsidR="00BF7D4A">
        <w:t xml:space="preserve">. </w:t>
      </w:r>
      <w:r w:rsidRPr="008A7EC9">
        <w:t>Mais</w:t>
      </w:r>
      <w:r w:rsidR="00BF7D4A">
        <w:t xml:space="preserve">, </w:t>
      </w:r>
      <w:r w:rsidRPr="008A7EC9">
        <w:t>levé au jour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avais aperçu le 18</w:t>
      </w:r>
      <w:r w:rsidR="00BF7D4A" w:rsidRPr="008A7EC9">
        <w:t>2</w:t>
      </w:r>
      <w:r w:rsidR="00BF7D4A" w:rsidRPr="00BF7D4A">
        <w:rPr>
          <w:vertAlign w:val="superscript"/>
        </w:rPr>
        <w:t>e</w:t>
      </w:r>
      <w:r w:rsidRPr="008A7EC9">
        <w:t xml:space="preserve"> d</w:t>
      </w:r>
      <w:r w:rsidR="00BF7D4A">
        <w:t>’</w:t>
      </w:r>
      <w:r w:rsidRPr="008A7EC9">
        <w:t>infanterie prussienne</w:t>
      </w:r>
      <w:r w:rsidR="00BF7D4A">
        <w:t xml:space="preserve">, </w:t>
      </w:r>
      <w:r w:rsidRPr="008A7EC9">
        <w:t>dont deux compagnies devaient assurer le service d</w:t>
      </w:r>
      <w:r w:rsidR="00BF7D4A">
        <w:t>’</w:t>
      </w:r>
      <w:r w:rsidRPr="008A7EC9">
        <w:t>ordre</w:t>
      </w:r>
      <w:r w:rsidR="00BF7D4A">
        <w:t xml:space="preserve">, </w:t>
      </w:r>
      <w:r w:rsidRPr="008A7EC9">
        <w:t xml:space="preserve">traverser le </w:t>
      </w:r>
      <w:proofErr w:type="spellStart"/>
      <w:r w:rsidRPr="008A7EC9">
        <w:t>K</w:t>
      </w:r>
      <w:r w:rsidR="00BF7D4A">
        <w:t>œ</w:t>
      </w:r>
      <w:r w:rsidRPr="008A7EC9">
        <w:t>nigsplatz</w:t>
      </w:r>
      <w:proofErr w:type="spellEnd"/>
      <w:r w:rsidRPr="008A7EC9">
        <w:t xml:space="preserve"> pour aller occuper ses emplacements</w:t>
      </w:r>
      <w:r w:rsidR="00BF7D4A">
        <w:t xml:space="preserve">. </w:t>
      </w:r>
      <w:r w:rsidRPr="008A7EC9">
        <w:t>Le grand concours de peuple mettait à mon cœur la joie suffisante de ceux qui savent leur place gardée</w:t>
      </w:r>
      <w:r w:rsidR="00BF7D4A">
        <w:t>.</w:t>
      </w:r>
    </w:p>
    <w:p w14:paraId="6F976A90" w14:textId="77777777" w:rsidR="00BF7D4A" w:rsidRDefault="009D75A4" w:rsidP="009D75A4">
      <w:r w:rsidRPr="008A7EC9">
        <w:t>À sept heures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étais prêt</w:t>
      </w:r>
      <w:r w:rsidR="00BF7D4A">
        <w:t xml:space="preserve">, </w:t>
      </w:r>
      <w:r w:rsidRPr="008A7EC9">
        <w:t>bien décidé cependant à n</w:t>
      </w:r>
      <w:r w:rsidR="00BF7D4A">
        <w:t>’</w:t>
      </w:r>
      <w:r w:rsidRPr="008A7EC9">
        <w:t>arriver que beaucoup plus tard</w:t>
      </w:r>
      <w:r w:rsidR="00BF7D4A">
        <w:t xml:space="preserve">, </w:t>
      </w:r>
      <w:r w:rsidRPr="008A7EC9">
        <w:t>au moins au moment où la tribune serait à moitié occupée</w:t>
      </w:r>
      <w:r w:rsidR="00BF7D4A">
        <w:t xml:space="preserve">. </w:t>
      </w:r>
      <w:r w:rsidRPr="008A7EC9">
        <w:t>Je pris un livre quelconque</w:t>
      </w:r>
      <w:r w:rsidR="00BF7D4A">
        <w:t xml:space="preserve">, </w:t>
      </w:r>
      <w:r w:rsidRPr="008A7EC9">
        <w:t>e</w:t>
      </w:r>
      <w:r w:rsidRPr="008A7EC9">
        <w:t>s</w:t>
      </w:r>
      <w:r w:rsidRPr="008A7EC9">
        <w:t>sayant de m</w:t>
      </w:r>
      <w:r w:rsidR="00BF7D4A">
        <w:t>’</w:t>
      </w:r>
      <w:r w:rsidRPr="008A7EC9">
        <w:t>v intéresser</w:t>
      </w:r>
      <w:r w:rsidR="00BF7D4A">
        <w:t xml:space="preserve">, </w:t>
      </w:r>
      <w:r w:rsidRPr="008A7EC9">
        <w:t>me rendant assez peu compte des ra</w:t>
      </w:r>
      <w:r w:rsidRPr="008A7EC9">
        <w:t>i</w:t>
      </w:r>
      <w:r w:rsidRPr="008A7EC9">
        <w:t>sons de l</w:t>
      </w:r>
      <w:r w:rsidR="00BF7D4A">
        <w:t>’</w:t>
      </w:r>
      <w:r w:rsidRPr="008A7EC9">
        <w:t>énervement que je sentais croître en moi</w:t>
      </w:r>
      <w:r w:rsidR="00BF7D4A">
        <w:t>.</w:t>
      </w:r>
    </w:p>
    <w:p w14:paraId="134014FC" w14:textId="77777777" w:rsidR="00BF7D4A" w:rsidRDefault="009D75A4" w:rsidP="009D75A4">
      <w:r w:rsidRPr="008A7EC9">
        <w:lastRenderedPageBreak/>
        <w:t>À neuf heures</w:t>
      </w:r>
      <w:r w:rsidR="00BF7D4A">
        <w:t xml:space="preserve">, </w:t>
      </w:r>
      <w:r w:rsidRPr="008A7EC9">
        <w:t>la rumeur du dehors montant à ma chambre et l</w:t>
      </w:r>
      <w:r w:rsidR="00BF7D4A">
        <w:t>’</w:t>
      </w:r>
      <w:r w:rsidRPr="008A7EC9">
        <w:t>emplissant</w:t>
      </w:r>
      <w:r w:rsidR="00BF7D4A">
        <w:t xml:space="preserve">, </w:t>
      </w:r>
      <w:r w:rsidRPr="008A7EC9">
        <w:t>je crus pouvoir</w:t>
      </w:r>
      <w:r w:rsidR="00BF7D4A">
        <w:t xml:space="preserve">, </w:t>
      </w:r>
      <w:r w:rsidRPr="008A7EC9">
        <w:t>sans ridicule</w:t>
      </w:r>
      <w:r w:rsidR="00BF7D4A">
        <w:t xml:space="preserve">, </w:t>
      </w:r>
      <w:r w:rsidRPr="008A7EC9">
        <w:t>m</w:t>
      </w:r>
      <w:r w:rsidR="00BF7D4A">
        <w:t>’</w:t>
      </w:r>
      <w:r w:rsidRPr="008A7EC9">
        <w:t>acheminer</w:t>
      </w:r>
      <w:r w:rsidR="00BF7D4A">
        <w:t>.</w:t>
      </w:r>
    </w:p>
    <w:p w14:paraId="5445AE26" w14:textId="77777777" w:rsidR="00BF7D4A" w:rsidRDefault="009D75A4" w:rsidP="009D75A4">
      <w:r w:rsidRPr="008A7EC9">
        <w:t>Comme je me sentis petit en traversant l</w:t>
      </w:r>
      <w:r w:rsidR="00BF7D4A">
        <w:t>’</w:t>
      </w:r>
      <w:r w:rsidRPr="008A7EC9">
        <w:t>immense place</w:t>
      </w:r>
      <w:r w:rsidR="00BF7D4A">
        <w:t xml:space="preserve">, </w:t>
      </w:r>
      <w:r w:rsidRPr="008A7EC9">
        <w:t>rendue encore plus vide par l</w:t>
      </w:r>
      <w:r w:rsidR="00BF7D4A">
        <w:t>’</w:t>
      </w:r>
      <w:r w:rsidRPr="008A7EC9">
        <w:t>énorme foule qui se pressait tout autour</w:t>
      </w:r>
      <w:r w:rsidR="00BF7D4A">
        <w:t xml:space="preserve">, </w:t>
      </w:r>
      <w:r w:rsidRPr="008A7EC9">
        <w:t>canalisée par un cordon d</w:t>
      </w:r>
      <w:r w:rsidR="00BF7D4A">
        <w:t>’</w:t>
      </w:r>
      <w:r w:rsidRPr="008A7EC9">
        <w:t>infanterie</w:t>
      </w:r>
      <w:r w:rsidR="00BF7D4A">
        <w:t xml:space="preserve">, </w:t>
      </w:r>
      <w:r w:rsidRPr="008A7EC9">
        <w:t>baïonnette au c</w:t>
      </w:r>
      <w:r w:rsidRPr="008A7EC9">
        <w:t>a</w:t>
      </w:r>
      <w:r w:rsidRPr="008A7EC9">
        <w:t>non</w:t>
      </w:r>
      <w:r w:rsidR="00BF7D4A">
        <w:t>.</w:t>
      </w:r>
    </w:p>
    <w:p w14:paraId="22646973" w14:textId="5DD7A6E7" w:rsidR="00BF7D4A" w:rsidRDefault="009D75A4" w:rsidP="009D75A4">
      <w:r w:rsidRPr="008A7EC9">
        <w:t>Les tribunes étaient aux trois quarts pleines lorsque j</w:t>
      </w:r>
      <w:r w:rsidR="00BF7D4A">
        <w:t>’</w:t>
      </w:r>
      <w:r w:rsidRPr="008A7EC9">
        <w:t>arrivai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aurais assez malaisément découvert la place qui m</w:t>
      </w:r>
      <w:r w:rsidR="00BF7D4A">
        <w:t>’</w:t>
      </w:r>
      <w:r w:rsidRPr="008A7EC9">
        <w:t>était assignée</w:t>
      </w:r>
      <w:r w:rsidR="00BF7D4A">
        <w:t xml:space="preserve">, </w:t>
      </w:r>
      <w:r w:rsidRPr="008A7EC9">
        <w:t>si je n</w:t>
      </w:r>
      <w:r w:rsidR="00BF7D4A">
        <w:t>’</w:t>
      </w:r>
      <w:r w:rsidRPr="008A7EC9">
        <w:t>avais vu</w:t>
      </w:r>
      <w:r w:rsidR="00BF7D4A">
        <w:t xml:space="preserve">, </w:t>
      </w:r>
      <w:r w:rsidRPr="008A7EC9">
        <w:t>agité au bout d</w:t>
      </w:r>
      <w:r w:rsidR="00BF7D4A">
        <w:t>’</w:t>
      </w:r>
      <w:r w:rsidRPr="008A7EC9">
        <w:t>un bras</w:t>
      </w:r>
      <w:r w:rsidR="00BF7D4A">
        <w:t xml:space="preserve">, </w:t>
      </w:r>
      <w:r w:rsidRPr="008A7EC9">
        <w:t>un chapeau me faire signe</w:t>
      </w:r>
      <w:r w:rsidR="00BF7D4A">
        <w:t> : M. de </w:t>
      </w:r>
      <w:r w:rsidRPr="008A7EC9">
        <w:t>Marçais</w:t>
      </w:r>
      <w:r w:rsidR="00BF7D4A">
        <w:t>.</w:t>
      </w:r>
    </w:p>
    <w:p w14:paraId="605E6CB0" w14:textId="77777777" w:rsidR="00BF7D4A" w:rsidRDefault="00BF7D4A" w:rsidP="009D75A4">
      <w:r>
        <w:t>— </w:t>
      </w:r>
      <w:r w:rsidR="009D75A4" w:rsidRPr="008A7EC9">
        <w:t>Je suis votre voisin</w:t>
      </w:r>
      <w:r>
        <w:t xml:space="preserve">, </w:t>
      </w:r>
      <w:r w:rsidR="009D75A4" w:rsidRPr="008A7EC9">
        <w:t>me dit l</w:t>
      </w:r>
      <w:r>
        <w:t>’</w:t>
      </w:r>
      <w:r w:rsidR="009D75A4" w:rsidRPr="008A7EC9">
        <w:t>aimable diplomate</w:t>
      </w:r>
      <w:r>
        <w:t xml:space="preserve">. </w:t>
      </w:r>
      <w:r w:rsidR="009D75A4" w:rsidRPr="008A7EC9">
        <w:t>Tant mieux</w:t>
      </w:r>
      <w:r>
        <w:t xml:space="preserve">. </w:t>
      </w:r>
      <w:r w:rsidR="009D75A4" w:rsidRPr="008A7EC9">
        <w:t>Nous causerons en attendant</w:t>
      </w:r>
      <w:r>
        <w:t>.</w:t>
      </w:r>
    </w:p>
    <w:p w14:paraId="41AD6EAD" w14:textId="5B3EA8C3" w:rsidR="00BF7D4A" w:rsidRDefault="009D75A4" w:rsidP="009D75A4">
      <w:r w:rsidRPr="008A7EC9">
        <w:t>Fier de m</w:t>
      </w:r>
      <w:r w:rsidR="00BF7D4A">
        <w:t>’</w:t>
      </w:r>
      <w:r w:rsidRPr="008A7EC9">
        <w:t>éblouir</w:t>
      </w:r>
      <w:r w:rsidR="00BF7D4A">
        <w:t xml:space="preserve">, </w:t>
      </w:r>
      <w:r w:rsidRPr="008A7EC9">
        <w:t>il me donna les noms des personnages de marque qui nous entouraient</w:t>
      </w:r>
      <w:r w:rsidR="00BF7D4A">
        <w:t xml:space="preserve">. </w:t>
      </w:r>
      <w:r w:rsidRPr="008A7EC9">
        <w:t>Le ministre d</w:t>
      </w:r>
      <w:r w:rsidR="00BF7D4A">
        <w:t>’</w:t>
      </w:r>
      <w:r w:rsidRPr="008A7EC9">
        <w:t>Autriche-Hongrie</w:t>
      </w:r>
      <w:r w:rsidR="00BF7D4A">
        <w:t xml:space="preserve">, </w:t>
      </w:r>
      <w:r w:rsidRPr="008A7EC9">
        <w:t>le comte Bela</w:t>
      </w:r>
      <w:r w:rsidR="00BF7D4A">
        <w:t xml:space="preserve">, </w:t>
      </w:r>
      <w:r w:rsidRPr="008A7EC9">
        <w:t>disparaissant sous un invraisemblable amoncellement de fourrures</w:t>
      </w:r>
      <w:r w:rsidR="00BF7D4A">
        <w:t xml:space="preserve">, </w:t>
      </w:r>
      <w:r w:rsidRPr="008A7EC9">
        <w:t>avec un bonnet d</w:t>
      </w:r>
      <w:r w:rsidR="00BF7D4A">
        <w:t>’</w:t>
      </w:r>
      <w:r w:rsidRPr="008A7EC9">
        <w:t>astrakan à a</w:t>
      </w:r>
      <w:r w:rsidRPr="008A7EC9">
        <w:t>i</w:t>
      </w:r>
      <w:r w:rsidRPr="008A7EC9">
        <w:t>grette d</w:t>
      </w:r>
      <w:r w:rsidR="00BF7D4A">
        <w:t>’</w:t>
      </w:r>
      <w:r w:rsidRPr="008A7EC9">
        <w:t>argent</w:t>
      </w:r>
      <w:r w:rsidR="00BF7D4A">
        <w:t>, M. </w:t>
      </w:r>
      <w:proofErr w:type="spellStart"/>
      <w:r w:rsidRPr="008A7EC9">
        <w:t>Nekludoff</w:t>
      </w:r>
      <w:proofErr w:type="spellEnd"/>
      <w:r w:rsidR="00BF7D4A">
        <w:t xml:space="preserve">, </w:t>
      </w:r>
      <w:r w:rsidRPr="008A7EC9">
        <w:t>ministre de Russie</w:t>
      </w:r>
      <w:r w:rsidR="00BF7D4A">
        <w:t xml:space="preserve">, </w:t>
      </w:r>
      <w:r w:rsidRPr="008A7EC9">
        <w:t>en habit</w:t>
      </w:r>
      <w:r w:rsidR="00BF7D4A">
        <w:t xml:space="preserve">, </w:t>
      </w:r>
      <w:r w:rsidRPr="008A7EC9">
        <w:t>très simple</w:t>
      </w:r>
      <w:r w:rsidR="00BF7D4A">
        <w:t xml:space="preserve">, </w:t>
      </w:r>
      <w:r w:rsidRPr="008A7EC9">
        <w:t xml:space="preserve">Monseigneur </w:t>
      </w:r>
      <w:proofErr w:type="spellStart"/>
      <w:r w:rsidRPr="008A7EC9">
        <w:t>Kreppel</w:t>
      </w:r>
      <w:proofErr w:type="spellEnd"/>
      <w:r w:rsidR="00BF7D4A">
        <w:t xml:space="preserve">, </w:t>
      </w:r>
      <w:r w:rsidRPr="008A7EC9">
        <w:t>avec sa lourde croix d</w:t>
      </w:r>
      <w:r w:rsidR="00BF7D4A">
        <w:t>’</w:t>
      </w:r>
      <w:r w:rsidRPr="008A7EC9">
        <w:t>or sur sa ceinture violette</w:t>
      </w:r>
      <w:r w:rsidR="00BF7D4A">
        <w:t xml:space="preserve">. </w:t>
      </w:r>
      <w:r w:rsidRPr="008A7EC9">
        <w:t xml:space="preserve">Le recteur </w:t>
      </w:r>
      <w:proofErr w:type="spellStart"/>
      <w:r w:rsidRPr="008A7EC9">
        <w:t>Etlicher</w:t>
      </w:r>
      <w:proofErr w:type="spellEnd"/>
      <w:r w:rsidR="00BF7D4A">
        <w:t xml:space="preserve">, </w:t>
      </w:r>
      <w:r w:rsidRPr="008A7EC9">
        <w:t>de l</w:t>
      </w:r>
      <w:r w:rsidR="00BF7D4A">
        <w:t>’</w:t>
      </w:r>
      <w:r w:rsidRPr="008A7EC9">
        <w:t>académie de Kiel</w:t>
      </w:r>
      <w:r w:rsidR="00BF7D4A">
        <w:t>.</w:t>
      </w:r>
    </w:p>
    <w:p w14:paraId="65870EAE" w14:textId="77777777" w:rsidR="00BF7D4A" w:rsidRDefault="009D75A4" w:rsidP="009D75A4">
      <w:r w:rsidRPr="008A7EC9">
        <w:t>Soudain</w:t>
      </w:r>
      <w:r w:rsidR="00BF7D4A">
        <w:t xml:space="preserve">, </w:t>
      </w:r>
      <w:r w:rsidRPr="008A7EC9">
        <w:t>je lui pris le bras</w:t>
      </w:r>
      <w:r w:rsidR="00BF7D4A">
        <w:t>.</w:t>
      </w:r>
    </w:p>
    <w:p w14:paraId="1EB81046" w14:textId="77777777" w:rsidR="00BF7D4A" w:rsidRDefault="009D75A4" w:rsidP="009D75A4">
      <w:r w:rsidRPr="008A7EC9">
        <w:t>Une admirable jeune femme venait de s</w:t>
      </w:r>
      <w:r w:rsidR="00BF7D4A">
        <w:t>’</w:t>
      </w:r>
      <w:r w:rsidRPr="008A7EC9">
        <w:t>installer juste d</w:t>
      </w:r>
      <w:r w:rsidRPr="008A7EC9">
        <w:t>e</w:t>
      </w:r>
      <w:r w:rsidRPr="008A7EC9">
        <w:t>vant nous</w:t>
      </w:r>
      <w:r w:rsidR="00BF7D4A">
        <w:t xml:space="preserve">, </w:t>
      </w:r>
      <w:r w:rsidRPr="008A7EC9">
        <w:t>au premier rang de la tribune</w:t>
      </w:r>
      <w:r w:rsidR="00BF7D4A">
        <w:t xml:space="preserve">. </w:t>
      </w:r>
      <w:r w:rsidRPr="008A7EC9">
        <w:t>Elle pouvait avoir vingt ou vingt-cinq ans</w:t>
      </w:r>
      <w:r w:rsidR="00BF7D4A">
        <w:t xml:space="preserve">. </w:t>
      </w:r>
      <w:r w:rsidRPr="008A7EC9">
        <w:t>Brune</w:t>
      </w:r>
      <w:r w:rsidR="00BF7D4A">
        <w:t xml:space="preserve">, </w:t>
      </w:r>
      <w:r w:rsidRPr="008A7EC9">
        <w:t>très mate de peau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allure lasse</w:t>
      </w:r>
      <w:r w:rsidR="00BF7D4A">
        <w:t xml:space="preserve">, </w:t>
      </w:r>
      <w:r w:rsidRPr="008A7EC9">
        <w:t>elle portait un tailleur à grandes basques</w:t>
      </w:r>
      <w:r w:rsidR="00BF7D4A">
        <w:t xml:space="preserve">, </w:t>
      </w:r>
      <w:r w:rsidRPr="008A7EC9">
        <w:t>bleu</w:t>
      </w:r>
      <w:r w:rsidR="00BF7D4A">
        <w:t xml:space="preserve">, </w:t>
      </w:r>
      <w:r w:rsidRPr="008A7EC9">
        <w:t xml:space="preserve">bordé de </w:t>
      </w:r>
      <w:proofErr w:type="spellStart"/>
      <w:r w:rsidRPr="008A7EC9">
        <w:t>skungs</w:t>
      </w:r>
      <w:proofErr w:type="spellEnd"/>
      <w:r w:rsidR="00BF7D4A">
        <w:t xml:space="preserve">. </w:t>
      </w:r>
      <w:r w:rsidRPr="008A7EC9">
        <w:t>Une de ses mains inerte le long de son corps était enfoncée dans un de ces gigantesques manchons plats comme on les faisait alors</w:t>
      </w:r>
      <w:r w:rsidR="00BF7D4A">
        <w:t xml:space="preserve">. </w:t>
      </w:r>
      <w:r w:rsidRPr="008A7EC9">
        <w:t xml:space="preserve">Une toque de </w:t>
      </w:r>
      <w:proofErr w:type="spellStart"/>
      <w:r w:rsidRPr="008A7EC9">
        <w:t>skungs</w:t>
      </w:r>
      <w:proofErr w:type="spellEnd"/>
      <w:r w:rsidRPr="008A7EC9">
        <w:t xml:space="preserve"> encadrait ses lourds bandeaux noirs</w:t>
      </w:r>
      <w:r w:rsidR="00BF7D4A">
        <w:t>.</w:t>
      </w:r>
    </w:p>
    <w:p w14:paraId="5A60644A" w14:textId="77777777" w:rsidR="00BF7D4A" w:rsidRDefault="009D75A4" w:rsidP="009D75A4">
      <w:r w:rsidRPr="008A7EC9">
        <w:lastRenderedPageBreak/>
        <w:t>Elle aperçut Marçais qu</w:t>
      </w:r>
      <w:r w:rsidR="00BF7D4A">
        <w:t>’</w:t>
      </w:r>
      <w:r w:rsidRPr="008A7EC9">
        <w:t>elle salua d</w:t>
      </w:r>
      <w:r w:rsidR="00BF7D4A">
        <w:t>’</w:t>
      </w:r>
      <w:r w:rsidRPr="008A7EC9">
        <w:t>un geste langoureus</w:t>
      </w:r>
      <w:r w:rsidRPr="008A7EC9">
        <w:t>e</w:t>
      </w:r>
      <w:r w:rsidRPr="008A7EC9">
        <w:t>ment fatigué</w:t>
      </w:r>
      <w:r w:rsidR="00BF7D4A">
        <w:t>.</w:t>
      </w:r>
    </w:p>
    <w:p w14:paraId="403BCDFE" w14:textId="77777777" w:rsidR="00BF7D4A" w:rsidRDefault="00BF7D4A" w:rsidP="009D75A4">
      <w:r>
        <w:t>— </w:t>
      </w:r>
      <w:r w:rsidR="009D75A4" w:rsidRPr="008A7EC9">
        <w:t>Qui est-ce</w:t>
      </w:r>
      <w:r>
        <w:t xml:space="preserve"> ? </w:t>
      </w:r>
      <w:r w:rsidR="009D75A4" w:rsidRPr="008A7EC9">
        <w:t>murmurai-je</w:t>
      </w:r>
      <w:r>
        <w:t>.</w:t>
      </w:r>
    </w:p>
    <w:p w14:paraId="15CC87DD" w14:textId="2F208088" w:rsidR="00BF7D4A" w:rsidRDefault="00BF7D4A" w:rsidP="009D75A4">
      <w:r>
        <w:t>— </w:t>
      </w:r>
      <w:r w:rsidR="009D75A4" w:rsidRPr="008A7EC9">
        <w:t>Comment</w:t>
      </w:r>
      <w:r>
        <w:t xml:space="preserve">, </w:t>
      </w:r>
      <w:r w:rsidR="009D75A4" w:rsidRPr="008A7EC9">
        <w:t>me répondit-il</w:t>
      </w:r>
      <w:r>
        <w:t xml:space="preserve">, </w:t>
      </w:r>
      <w:r w:rsidR="009D75A4" w:rsidRPr="008A7EC9">
        <w:t>ravi</w:t>
      </w:r>
      <w:r>
        <w:t xml:space="preserve">. </w:t>
      </w:r>
      <w:r w:rsidR="009D75A4" w:rsidRPr="008A7EC9">
        <w:t>Vous ne connaissez pas la demoiselle d</w:t>
      </w:r>
      <w:r>
        <w:t>’</w:t>
      </w:r>
      <w:r w:rsidR="009D75A4" w:rsidRPr="008A7EC9">
        <w:t>honneur</w:t>
      </w:r>
      <w:r>
        <w:t xml:space="preserve">, </w:t>
      </w:r>
      <w:r w:rsidR="009D75A4" w:rsidRPr="008A7EC9">
        <w:t>l</w:t>
      </w:r>
      <w:r>
        <w:t>’</w:t>
      </w:r>
      <w:r w:rsidR="009D75A4" w:rsidRPr="008A7EC9">
        <w:t>inséparable</w:t>
      </w:r>
      <w:r>
        <w:t xml:space="preserve">, </w:t>
      </w:r>
      <w:r w:rsidR="009D75A4" w:rsidRPr="008A7EC9">
        <w:t>la confidente de la grande-duchesse Aurore</w:t>
      </w:r>
      <w:r>
        <w:t>, M</w:t>
      </w:r>
      <w:r w:rsidRPr="00BF7D4A">
        <w:rPr>
          <w:vertAlign w:val="superscript"/>
        </w:rPr>
        <w:t>lle</w:t>
      </w:r>
      <w:r>
        <w:t> </w:t>
      </w:r>
      <w:r w:rsidR="009D75A4" w:rsidRPr="008A7EC9">
        <w:t xml:space="preserve">Mélusine de </w:t>
      </w:r>
      <w:proofErr w:type="spellStart"/>
      <w:r w:rsidR="009D75A4" w:rsidRPr="008A7EC9">
        <w:t>Graffenfried</w:t>
      </w:r>
      <w:proofErr w:type="spellEnd"/>
      <w:r>
        <w:t xml:space="preserve"> ? </w:t>
      </w:r>
      <w:r w:rsidR="009D75A4" w:rsidRPr="008A7EC9">
        <w:t>Eh</w:t>
      </w:r>
      <w:r>
        <w:t xml:space="preserve">, </w:t>
      </w:r>
      <w:r w:rsidR="009D75A4" w:rsidRPr="008A7EC9">
        <w:t>à quoi avez-vous donc employé votre temps depuis que vous êtes ici</w:t>
      </w:r>
      <w:r>
        <w:t> ?</w:t>
      </w:r>
    </w:p>
    <w:p w14:paraId="1DB43AE9" w14:textId="77777777" w:rsidR="00BF7D4A" w:rsidRDefault="00BF7D4A" w:rsidP="009D75A4">
      <w:r>
        <w:t>— </w:t>
      </w:r>
      <w:r w:rsidR="009D75A4" w:rsidRPr="008A7EC9">
        <w:t>Comme elle est belle</w:t>
      </w:r>
      <w:r>
        <w:t xml:space="preserve"> ! </w:t>
      </w:r>
      <w:r w:rsidR="009D75A4" w:rsidRPr="008A7EC9">
        <w:t>dis-je</w:t>
      </w:r>
      <w:r>
        <w:t>.</w:t>
      </w:r>
    </w:p>
    <w:p w14:paraId="37D43C84" w14:textId="77777777" w:rsidR="00BF7D4A" w:rsidRDefault="00BF7D4A" w:rsidP="009D75A4">
      <w:r>
        <w:t>— </w:t>
      </w:r>
      <w:r w:rsidR="009D75A4" w:rsidRPr="008A7EC9">
        <w:t>Oui</w:t>
      </w:r>
      <w:r>
        <w:t xml:space="preserve">, </w:t>
      </w:r>
      <w:r w:rsidR="009D75A4" w:rsidRPr="008A7EC9">
        <w:t>bien belle</w:t>
      </w:r>
      <w:r>
        <w:t xml:space="preserve"> ! </w:t>
      </w:r>
      <w:r w:rsidR="009D75A4" w:rsidRPr="008A7EC9">
        <w:t>Vous n</w:t>
      </w:r>
      <w:r>
        <w:t>’</w:t>
      </w:r>
      <w:r w:rsidR="009D75A4" w:rsidRPr="008A7EC9">
        <w:t>êtes pas le premier à le trouver</w:t>
      </w:r>
      <w:r>
        <w:t xml:space="preserve">. </w:t>
      </w:r>
      <w:r w:rsidR="009D75A4" w:rsidRPr="008A7EC9">
        <w:t>Mais vous savez</w:t>
      </w:r>
      <w:r>
        <w:t xml:space="preserve">, </w:t>
      </w:r>
      <w:r w:rsidR="009D75A4" w:rsidRPr="008A7EC9">
        <w:t>mon cher</w:t>
      </w:r>
      <w:r>
        <w:t xml:space="preserve">, </w:t>
      </w:r>
      <w:r w:rsidR="009D75A4" w:rsidRPr="008A7EC9">
        <w:t>ajouta-t-il en me lançant un coup d</w:t>
      </w:r>
      <w:r>
        <w:t>’</w:t>
      </w:r>
      <w:r w:rsidR="009D75A4" w:rsidRPr="008A7EC9">
        <w:t>œil étrangement narquois</w:t>
      </w:r>
      <w:r>
        <w:t xml:space="preserve">, </w:t>
      </w:r>
      <w:r w:rsidR="009D75A4" w:rsidRPr="008A7EC9">
        <w:t>il n</w:t>
      </w:r>
      <w:r>
        <w:t>’</w:t>
      </w:r>
      <w:r w:rsidR="009D75A4" w:rsidRPr="008A7EC9">
        <w:t>y a rien à faire</w:t>
      </w:r>
      <w:r>
        <w:t xml:space="preserve">. </w:t>
      </w:r>
      <w:r w:rsidR="009D75A4" w:rsidRPr="008A7EC9">
        <w:t>Au reste</w:t>
      </w:r>
      <w:r>
        <w:t xml:space="preserve">, </w:t>
      </w:r>
      <w:r w:rsidR="009D75A4" w:rsidRPr="008A7EC9">
        <w:t>vous ne la verrez plus dès que la grande-duchesse sera là</w:t>
      </w:r>
      <w:r>
        <w:t xml:space="preserve">. </w:t>
      </w:r>
      <w:r w:rsidR="009D75A4" w:rsidRPr="008A7EC9">
        <w:t>En atte</w:t>
      </w:r>
      <w:r w:rsidR="009D75A4" w:rsidRPr="008A7EC9">
        <w:t>n</w:t>
      </w:r>
      <w:r w:rsidR="009D75A4" w:rsidRPr="008A7EC9">
        <w:t>dant</w:t>
      </w:r>
      <w:r>
        <w:t xml:space="preserve">, </w:t>
      </w:r>
      <w:r w:rsidR="009D75A4" w:rsidRPr="008A7EC9">
        <w:t>cela ne coûte rien</w:t>
      </w:r>
      <w:r>
        <w:t xml:space="preserve">, </w:t>
      </w:r>
      <w:r w:rsidR="009D75A4" w:rsidRPr="008A7EC9">
        <w:t>n</w:t>
      </w:r>
      <w:r>
        <w:t>’</w:t>
      </w:r>
      <w:r w:rsidR="009D75A4" w:rsidRPr="008A7EC9">
        <w:t>est-ce pas</w:t>
      </w:r>
      <w:r>
        <w:t>…</w:t>
      </w:r>
    </w:p>
    <w:p w14:paraId="1670A6B7" w14:textId="77777777" w:rsidR="00BF7D4A" w:rsidRDefault="009D75A4" w:rsidP="009D75A4">
      <w:r w:rsidRPr="008A7EC9">
        <w:t>Et joignant le geste à la parole</w:t>
      </w:r>
      <w:r w:rsidR="00BF7D4A">
        <w:t xml:space="preserve">, </w:t>
      </w:r>
      <w:r w:rsidRPr="008A7EC9">
        <w:t>il touchait délicatement l</w:t>
      </w:r>
      <w:r w:rsidR="00BF7D4A">
        <w:t>’</w:t>
      </w:r>
      <w:r w:rsidRPr="008A7EC9">
        <w:t>épaule de notre belle voisine</w:t>
      </w:r>
      <w:r w:rsidR="00BF7D4A">
        <w:t> :</w:t>
      </w:r>
    </w:p>
    <w:p w14:paraId="13617F05" w14:textId="794674FF" w:rsidR="00BF7D4A" w:rsidRDefault="00BF7D4A" w:rsidP="009D75A4">
      <w:r>
        <w:t>— </w:t>
      </w:r>
      <w:r w:rsidR="009D75A4" w:rsidRPr="008A7EC9">
        <w:t xml:space="preserve">Mademoiselle de </w:t>
      </w:r>
      <w:proofErr w:type="spellStart"/>
      <w:r w:rsidR="009D75A4" w:rsidRPr="008A7EC9">
        <w:t>Graffenfried</w:t>
      </w:r>
      <w:proofErr w:type="spellEnd"/>
      <w:r>
        <w:t xml:space="preserve">. </w:t>
      </w:r>
      <w:r w:rsidR="009D75A4" w:rsidRPr="008A7EC9">
        <w:t>Il y a des emplois qui sont bien mal tenus au château</w:t>
      </w:r>
      <w:r>
        <w:t xml:space="preserve">. </w:t>
      </w:r>
      <w:r w:rsidR="009D75A4" w:rsidRPr="008A7EC9">
        <w:t>Voici un de ses habitants qui ne vous a pas encore été présenté</w:t>
      </w:r>
      <w:r>
        <w:t xml:space="preserve">, </w:t>
      </w:r>
      <w:r w:rsidR="009D75A4" w:rsidRPr="008A7EC9">
        <w:t>et qui sollicite l</w:t>
      </w:r>
      <w:r>
        <w:t>’</w:t>
      </w:r>
      <w:r w:rsidR="009D75A4" w:rsidRPr="008A7EC9">
        <w:t>honneur de l</w:t>
      </w:r>
      <w:r>
        <w:t>’</w:t>
      </w:r>
      <w:r w:rsidR="009D75A4" w:rsidRPr="008A7EC9">
        <w:t>être</w:t>
      </w:r>
      <w:r>
        <w:t xml:space="preserve">. </w:t>
      </w:r>
      <w:r w:rsidR="009D75A4" w:rsidRPr="008A7EC9">
        <w:t>Mon compatriote</w:t>
      </w:r>
      <w:r>
        <w:t>, M. </w:t>
      </w:r>
      <w:r w:rsidR="009D75A4" w:rsidRPr="008A7EC9">
        <w:t xml:space="preserve">Raoul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précepteur de Son Altesse le duc héritier</w:t>
      </w:r>
      <w:r>
        <w:t>.</w:t>
      </w:r>
    </w:p>
    <w:p w14:paraId="62877F77" w14:textId="77777777" w:rsidR="00BF7D4A" w:rsidRDefault="009D75A4" w:rsidP="009D75A4">
      <w:r w:rsidRPr="008A7EC9">
        <w:t>L</w:t>
      </w:r>
      <w:r w:rsidR="00BF7D4A">
        <w:t>’</w:t>
      </w:r>
      <w:r w:rsidRPr="008A7EC9">
        <w:t>adorable fille se retourna et</w:t>
      </w:r>
      <w:r w:rsidR="00BF7D4A">
        <w:t xml:space="preserve">, </w:t>
      </w:r>
      <w:r w:rsidRPr="008A7EC9">
        <w:t>m</w:t>
      </w:r>
      <w:r w:rsidR="00BF7D4A">
        <w:t>’</w:t>
      </w:r>
      <w:r w:rsidRPr="008A7EC9">
        <w:t>enveloppant d</w:t>
      </w:r>
      <w:r w:rsidR="00BF7D4A">
        <w:t>’</w:t>
      </w:r>
      <w:r w:rsidRPr="008A7EC9">
        <w:t>un regard angélique qui</w:t>
      </w:r>
      <w:r w:rsidR="00BF7D4A">
        <w:t xml:space="preserve">, </w:t>
      </w:r>
      <w:r w:rsidRPr="008A7EC9">
        <w:t>je ne sais pourquoi</w:t>
      </w:r>
      <w:r w:rsidR="00BF7D4A">
        <w:t xml:space="preserve">, </w:t>
      </w:r>
      <w:r w:rsidRPr="008A7EC9">
        <w:t>me remplit de la plus bizarre confusion</w:t>
      </w:r>
      <w:r w:rsidR="00BF7D4A">
        <w:t> :</w:t>
      </w:r>
    </w:p>
    <w:p w14:paraId="2E065827" w14:textId="5DDAC632" w:rsidR="00BF7D4A" w:rsidRDefault="00BF7D4A" w:rsidP="009D75A4">
      <w:r>
        <w:t>— </w:t>
      </w:r>
      <w:r w:rsidR="009D75A4" w:rsidRPr="008A7EC9">
        <w:t>Je vous remercie</w:t>
      </w:r>
      <w:r>
        <w:t xml:space="preserve">, </w:t>
      </w:r>
      <w:r w:rsidR="009D75A4" w:rsidRPr="008A7EC9">
        <w:t>mon cher comte</w:t>
      </w:r>
      <w:r>
        <w:t xml:space="preserve">, </w:t>
      </w:r>
      <w:r w:rsidR="009D75A4" w:rsidRPr="008A7EC9">
        <w:t xml:space="preserve">de me faire connaître </w:t>
      </w:r>
      <w:r>
        <w:t>M. </w:t>
      </w:r>
      <w:proofErr w:type="spellStart"/>
      <w:r w:rsidR="009D75A4" w:rsidRPr="008A7EC9">
        <w:t>Vignerte</w:t>
      </w:r>
      <w:proofErr w:type="spellEnd"/>
      <w:r w:rsidR="009D75A4" w:rsidRPr="008A7EC9">
        <w:t xml:space="preserve"> autrement que de réputation</w:t>
      </w:r>
      <w:r>
        <w:t xml:space="preserve">. </w:t>
      </w:r>
      <w:r w:rsidR="009D75A4" w:rsidRPr="008A7EC9">
        <w:t>Et vous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laissez-moi espérer que nous nous reverrons sans qu</w:t>
      </w:r>
      <w:r>
        <w:t>’</w:t>
      </w:r>
      <w:r w:rsidR="009D75A4" w:rsidRPr="008A7EC9">
        <w:t>il soit b</w:t>
      </w:r>
      <w:r w:rsidR="009D75A4" w:rsidRPr="008A7EC9">
        <w:t>e</w:t>
      </w:r>
      <w:r w:rsidR="009D75A4" w:rsidRPr="008A7EC9">
        <w:t>soin pour cela d</w:t>
      </w:r>
      <w:r>
        <w:t>’</w:t>
      </w:r>
      <w:r w:rsidR="009D75A4" w:rsidRPr="008A7EC9">
        <w:t>occasions aussi solennelles</w:t>
      </w:r>
      <w:r>
        <w:t xml:space="preserve">. </w:t>
      </w:r>
      <w:r w:rsidR="009D75A4" w:rsidRPr="008A7EC9">
        <w:t>Mais il paraît que vous travaillez beaucoup</w:t>
      </w:r>
      <w:r>
        <w:t>.</w:t>
      </w:r>
    </w:p>
    <w:p w14:paraId="31B571B6" w14:textId="49B9FE0E" w:rsidR="00BF7D4A" w:rsidRDefault="009D75A4" w:rsidP="009D75A4">
      <w:r w:rsidRPr="008A7EC9">
        <w:lastRenderedPageBreak/>
        <w:t>Ce n</w:t>
      </w:r>
      <w:r w:rsidR="00BF7D4A">
        <w:t>’</w:t>
      </w:r>
      <w:r w:rsidRPr="008A7EC9">
        <w:t>était pas la première fois que je constatais combien des imbéciles distingués ont plus d</w:t>
      </w:r>
      <w:r w:rsidR="00BF7D4A">
        <w:t>’</w:t>
      </w:r>
      <w:r w:rsidRPr="008A7EC9">
        <w:t>à-propos que les gens rép</w:t>
      </w:r>
      <w:r w:rsidRPr="008A7EC9">
        <w:t>u</w:t>
      </w:r>
      <w:r w:rsidRPr="008A7EC9">
        <w:t>tés intelligents</w:t>
      </w:r>
      <w:r w:rsidR="00BF7D4A">
        <w:t>. M. de </w:t>
      </w:r>
      <w:r w:rsidRPr="008A7EC9">
        <w:t>Marçais m</w:t>
      </w:r>
      <w:r w:rsidR="00BF7D4A">
        <w:t>’</w:t>
      </w:r>
      <w:r w:rsidRPr="008A7EC9">
        <w:t>en donna une nouvelle preuve</w:t>
      </w:r>
      <w:r w:rsidR="00BF7D4A">
        <w:t xml:space="preserve">, </w:t>
      </w:r>
      <w:r w:rsidRPr="008A7EC9">
        <w:t>en répliquant à ma place</w:t>
      </w:r>
      <w:r w:rsidR="00BF7D4A">
        <w:t> :</w:t>
      </w:r>
    </w:p>
    <w:p w14:paraId="3866E2FF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peut-être</w:t>
      </w:r>
      <w:r>
        <w:t xml:space="preserve">, </w:t>
      </w:r>
      <w:r w:rsidR="009D75A4" w:rsidRPr="008A7EC9">
        <w:t>chère amie</w:t>
      </w:r>
      <w:r>
        <w:t xml:space="preserve">, </w:t>
      </w:r>
      <w:r w:rsidR="009D75A4" w:rsidRPr="008A7EC9">
        <w:t>soit dit sans vous offenser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il est plus facile de pénétrer dans la bibliothèque du château que dans votre intimité</w:t>
      </w:r>
      <w:r>
        <w:t>.</w:t>
      </w:r>
    </w:p>
    <w:p w14:paraId="6A549705" w14:textId="77777777" w:rsidR="00BF7D4A" w:rsidRDefault="009D75A4" w:rsidP="009D75A4">
      <w:r w:rsidRPr="008A7EC9">
        <w:t>Les paupières de Mélusine battirent imperceptiblement</w:t>
      </w:r>
      <w:r w:rsidR="00BF7D4A">
        <w:t>.</w:t>
      </w:r>
    </w:p>
    <w:p w14:paraId="0F38E59C" w14:textId="77777777" w:rsidR="00BF7D4A" w:rsidRDefault="00BF7D4A" w:rsidP="009D75A4">
      <w:r>
        <w:t>— </w:t>
      </w:r>
      <w:r w:rsidR="009D75A4" w:rsidRPr="008A7EC9">
        <w:t>Il n</w:t>
      </w:r>
      <w:r>
        <w:t>’</w:t>
      </w:r>
      <w:r w:rsidR="009D75A4" w:rsidRPr="008A7EC9">
        <w:t>y a rien d</w:t>
      </w:r>
      <w:r>
        <w:t>’</w:t>
      </w:r>
      <w:r w:rsidR="009D75A4" w:rsidRPr="008A7EC9">
        <w:t>offensant dans vos paroles</w:t>
      </w:r>
      <w:r>
        <w:t xml:space="preserve">, </w:t>
      </w:r>
      <w:r w:rsidR="009D75A4" w:rsidRPr="008A7EC9">
        <w:t>au contraire</w:t>
      </w:r>
      <w:r>
        <w:t xml:space="preserve">, </w:t>
      </w:r>
      <w:r w:rsidR="009D75A4" w:rsidRPr="008A7EC9">
        <w:t>dit-elle en souriant</w:t>
      </w:r>
      <w:r>
        <w:t xml:space="preserve">, </w:t>
      </w:r>
      <w:r w:rsidR="009D75A4" w:rsidRPr="008A7EC9">
        <w:t xml:space="preserve">et Monsieur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qui est un véritable érudit</w:t>
      </w:r>
      <w:r>
        <w:t xml:space="preserve">, </w:t>
      </w:r>
      <w:r w:rsidR="009D75A4" w:rsidRPr="008A7EC9">
        <w:t>vous dira que les bibliothèques les plus précieuses sont celles où l</w:t>
      </w:r>
      <w:r>
        <w:t>’</w:t>
      </w:r>
      <w:r w:rsidR="009D75A4" w:rsidRPr="008A7EC9">
        <w:t>on est admis avec le plus de difficultés</w:t>
      </w:r>
      <w:r>
        <w:t xml:space="preserve">, </w:t>
      </w:r>
      <w:r w:rsidR="009D75A4" w:rsidRPr="008A7EC9">
        <w:t>n</w:t>
      </w:r>
      <w:r>
        <w:t>’</w:t>
      </w:r>
      <w:r w:rsidR="009D75A4" w:rsidRPr="008A7EC9">
        <w:t>est-ce pas</w:t>
      </w:r>
      <w:r>
        <w:t xml:space="preserve">, </w:t>
      </w:r>
      <w:r w:rsidR="009D75A4" w:rsidRPr="008A7EC9">
        <w:t>Monsieur Beck</w:t>
      </w:r>
      <w:r>
        <w:t xml:space="preserve">, </w:t>
      </w:r>
      <w:r w:rsidR="009D75A4" w:rsidRPr="008A7EC9">
        <w:t>dit-elle en s</w:t>
      </w:r>
      <w:r>
        <w:t>’</w:t>
      </w:r>
      <w:r w:rsidR="009D75A4" w:rsidRPr="008A7EC9">
        <w:t>adressant au vieux savant</w:t>
      </w:r>
      <w:r>
        <w:t xml:space="preserve">, </w:t>
      </w:r>
      <w:r w:rsidR="009D75A4" w:rsidRPr="008A7EC9">
        <w:t>notre voisin</w:t>
      </w:r>
      <w:r>
        <w:t xml:space="preserve">, </w:t>
      </w:r>
      <w:r w:rsidR="009D75A4" w:rsidRPr="008A7EC9">
        <w:t>qui venait d</w:t>
      </w:r>
      <w:r>
        <w:t>’</w:t>
      </w:r>
      <w:r w:rsidR="009D75A4" w:rsidRPr="008A7EC9">
        <w:t>arriver et contemplait avec un intérêt éto</w:t>
      </w:r>
      <w:r w:rsidR="009D75A4" w:rsidRPr="008A7EC9">
        <w:t>n</w:t>
      </w:r>
      <w:r w:rsidR="009D75A4" w:rsidRPr="008A7EC9">
        <w:t>nant la concentration des troupes aux deux extrémités de la pl</w:t>
      </w:r>
      <w:r w:rsidR="009D75A4" w:rsidRPr="008A7EC9">
        <w:t>a</w:t>
      </w:r>
      <w:r w:rsidR="009D75A4" w:rsidRPr="008A7EC9">
        <w:t>ce</w:t>
      </w:r>
      <w:r>
        <w:t>.</w:t>
      </w:r>
    </w:p>
    <w:p w14:paraId="20D74082" w14:textId="77777777" w:rsidR="00BF7D4A" w:rsidRDefault="009D75A4" w:rsidP="009D75A4">
      <w:r w:rsidRPr="008A7EC9">
        <w:t>J</w:t>
      </w:r>
      <w:r w:rsidR="00BF7D4A">
        <w:t>’</w:t>
      </w:r>
      <w:r w:rsidRPr="008A7EC9">
        <w:t>admirai l</w:t>
      </w:r>
      <w:r w:rsidR="00BF7D4A">
        <w:t>’</w:t>
      </w:r>
      <w:r w:rsidRPr="008A7EC9">
        <w:t>art infini avec lequel elle faisait dévier une conversation qui menaçait de devenir scabreuse</w:t>
      </w:r>
      <w:r w:rsidR="00BF7D4A">
        <w:t>.</w:t>
      </w:r>
    </w:p>
    <w:p w14:paraId="2FCE227D" w14:textId="77777777" w:rsidR="00BF7D4A" w:rsidRDefault="00BF7D4A" w:rsidP="009D75A4">
      <w:r>
        <w:t>— </w:t>
      </w:r>
      <w:r w:rsidR="009D75A4" w:rsidRPr="008A7EC9">
        <w:t>Vous avez absolument raison</w:t>
      </w:r>
      <w:r>
        <w:t xml:space="preserve">, </w:t>
      </w:r>
      <w:r w:rsidR="009D75A4" w:rsidRPr="008A7EC9">
        <w:t>Mademoiselle</w:t>
      </w:r>
      <w:r>
        <w:t xml:space="preserve">, </w:t>
      </w:r>
      <w:r w:rsidR="009D75A4" w:rsidRPr="008A7EC9">
        <w:t>s</w:t>
      </w:r>
      <w:r>
        <w:t>’</w:t>
      </w:r>
      <w:r w:rsidR="009D75A4" w:rsidRPr="008A7EC9">
        <w:t>empressa de répondre mon vieux collègue avec cette absolue naïveté des savants</w:t>
      </w:r>
      <w:r>
        <w:t xml:space="preserve">, 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 w:rsidR="009D75A4" w:rsidRPr="008A7EC9">
        <w:t xml:space="preserve"> sait d</w:t>
      </w:r>
      <w:r>
        <w:t>’</w:t>
      </w:r>
      <w:r w:rsidR="009D75A4" w:rsidRPr="008A7EC9">
        <w:t>ailleurs que toute la bibli</w:t>
      </w:r>
      <w:r w:rsidR="009D75A4" w:rsidRPr="008A7EC9">
        <w:t>o</w:t>
      </w:r>
      <w:r w:rsidR="009D75A4" w:rsidRPr="008A7EC9">
        <w:t>thèque est à sa disposition</w:t>
      </w:r>
      <w:r>
        <w:t xml:space="preserve">, </w:t>
      </w:r>
      <w:r w:rsidR="009D75A4" w:rsidRPr="008A7EC9">
        <w:t>manuscrits compris</w:t>
      </w:r>
      <w:r>
        <w:t>.</w:t>
      </w:r>
    </w:p>
    <w:p w14:paraId="36DD72C2" w14:textId="236BBCAC" w:rsidR="00BF7D4A" w:rsidRDefault="00BF7D4A" w:rsidP="009D75A4">
      <w:r>
        <w:t>— </w:t>
      </w:r>
      <w:r w:rsidR="009D75A4" w:rsidRPr="008A7EC9">
        <w:t>Chut</w:t>
      </w:r>
      <w:r>
        <w:t xml:space="preserve"> ! </w:t>
      </w:r>
      <w:r w:rsidR="009D75A4" w:rsidRPr="008A7EC9">
        <w:t xml:space="preserve">dit </w:t>
      </w:r>
      <w:r>
        <w:t>M</w:t>
      </w:r>
      <w:r w:rsidRPr="00BF7D4A">
        <w:rPr>
          <w:vertAlign w:val="superscript"/>
        </w:rPr>
        <w:t>lle</w:t>
      </w:r>
      <w:r>
        <w:t> de </w:t>
      </w:r>
      <w:proofErr w:type="spellStart"/>
      <w:r w:rsidR="009D75A4" w:rsidRPr="008A7EC9">
        <w:t>Graffenfried</w:t>
      </w:r>
      <w:proofErr w:type="spellEnd"/>
      <w:r w:rsidR="009D75A4" w:rsidRPr="008A7EC9">
        <w:t xml:space="preserve"> en se retournant</w:t>
      </w:r>
      <w:r>
        <w:t xml:space="preserve">, </w:t>
      </w:r>
      <w:r w:rsidR="009D75A4" w:rsidRPr="008A7EC9">
        <w:t>voici le roi</w:t>
      </w:r>
      <w:r>
        <w:t>.</w:t>
      </w:r>
    </w:p>
    <w:p w14:paraId="4EB811E0" w14:textId="77777777" w:rsidR="00BF7D4A" w:rsidRDefault="009D75A4" w:rsidP="009D75A4">
      <w:r w:rsidRPr="008A7EC9">
        <w:t>Un groupe de cavaliers venaient d</w:t>
      </w:r>
      <w:r w:rsidR="00BF7D4A">
        <w:t>’</w:t>
      </w:r>
      <w:r w:rsidRPr="008A7EC9">
        <w:t>apparaître en face de nous</w:t>
      </w:r>
      <w:r w:rsidR="00BF7D4A">
        <w:t xml:space="preserve">, </w:t>
      </w:r>
      <w:r w:rsidRPr="008A7EC9">
        <w:t>de l</w:t>
      </w:r>
      <w:r w:rsidR="00BF7D4A">
        <w:t>’</w:t>
      </w:r>
      <w:r w:rsidRPr="008A7EC9">
        <w:t>autre côté de la place</w:t>
      </w:r>
      <w:r w:rsidR="00BF7D4A">
        <w:t xml:space="preserve">, </w:t>
      </w:r>
      <w:r w:rsidRPr="008A7EC9">
        <w:t>dans la cour du château</w:t>
      </w:r>
      <w:r w:rsidR="00BF7D4A">
        <w:t>.</w:t>
      </w:r>
    </w:p>
    <w:p w14:paraId="4416A2ED" w14:textId="77777777" w:rsidR="00BF7D4A" w:rsidRDefault="009D75A4" w:rsidP="009D75A4">
      <w:r w:rsidRPr="008A7EC9">
        <w:t>Immédiatement des commandements brefs crépitèrent</w:t>
      </w:r>
      <w:r w:rsidR="00BF7D4A">
        <w:t xml:space="preserve">. </w:t>
      </w:r>
      <w:r w:rsidRPr="008A7EC9">
        <w:t>Cavaliers et fantassins se raidirent au garde à vous</w:t>
      </w:r>
      <w:r w:rsidR="00BF7D4A">
        <w:t xml:space="preserve">. </w:t>
      </w:r>
      <w:r w:rsidRPr="008A7EC9">
        <w:t>Avec un bruit de toile métallique qu</w:t>
      </w:r>
      <w:r w:rsidR="00BF7D4A">
        <w:t>’</w:t>
      </w:r>
      <w:r w:rsidRPr="008A7EC9">
        <w:t>on déchire</w:t>
      </w:r>
      <w:r w:rsidR="00BF7D4A">
        <w:t xml:space="preserve">, </w:t>
      </w:r>
      <w:r w:rsidRPr="008A7EC9">
        <w:t xml:space="preserve">les baïonnettes </w:t>
      </w:r>
      <w:r w:rsidRPr="008A7EC9">
        <w:lastRenderedPageBreak/>
        <w:t>appar</w:t>
      </w:r>
      <w:r w:rsidRPr="008A7EC9">
        <w:t>u</w:t>
      </w:r>
      <w:r w:rsidRPr="008A7EC9">
        <w:t>rent au bout des canons</w:t>
      </w:r>
      <w:r w:rsidR="00BF7D4A">
        <w:t xml:space="preserve">. </w:t>
      </w:r>
      <w:r w:rsidRPr="008A7EC9">
        <w:t>Trois mille sabres surgirent</w:t>
      </w:r>
      <w:r w:rsidR="00BF7D4A">
        <w:t xml:space="preserve">, </w:t>
      </w:r>
      <w:r w:rsidRPr="008A7EC9">
        <w:t>trois mille éclairs gris</w:t>
      </w:r>
      <w:r w:rsidR="00BF7D4A">
        <w:t>.</w:t>
      </w:r>
    </w:p>
    <w:p w14:paraId="2FF32643" w14:textId="77777777" w:rsidR="00BF7D4A" w:rsidRDefault="009D75A4" w:rsidP="009D75A4">
      <w:r w:rsidRPr="008A7EC9">
        <w:t>Trompettes et fifres attaquaient une marche lente</w:t>
      </w:r>
      <w:r w:rsidR="00BF7D4A">
        <w:t xml:space="preserve">, </w:t>
      </w:r>
      <w:r w:rsidRPr="008A7EC9">
        <w:t>une e</w:t>
      </w:r>
      <w:r w:rsidRPr="008A7EC9">
        <w:t>s</w:t>
      </w:r>
      <w:r w:rsidRPr="008A7EC9">
        <w:t>pèce de sonnerie aux champs</w:t>
      </w:r>
      <w:r w:rsidR="00BF7D4A">
        <w:t xml:space="preserve">, </w:t>
      </w:r>
      <w:r w:rsidRPr="008A7EC9">
        <w:t>aigre et stridente</w:t>
      </w:r>
      <w:r w:rsidR="00BF7D4A">
        <w:t xml:space="preserve">, </w:t>
      </w:r>
      <w:r w:rsidRPr="008A7EC9">
        <w:t>bien en harm</w:t>
      </w:r>
      <w:r w:rsidRPr="008A7EC9">
        <w:t>o</w:t>
      </w:r>
      <w:r w:rsidRPr="008A7EC9">
        <w:t>nie avec cette âpre matinée de décembre</w:t>
      </w:r>
      <w:r w:rsidR="00BF7D4A">
        <w:t>.</w:t>
      </w:r>
    </w:p>
    <w:p w14:paraId="58AF7D5A" w14:textId="77777777" w:rsidR="00BF7D4A" w:rsidRDefault="009D75A4" w:rsidP="009D75A4">
      <w:r w:rsidRPr="008A7EC9">
        <w:t>Quand elle cessa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énorme acclamation populaire retentit</w:t>
      </w:r>
      <w:r w:rsidR="00BF7D4A">
        <w:t xml:space="preserve">, </w:t>
      </w:r>
      <w:r w:rsidRPr="008A7EC9">
        <w:t>sourde et rauque</w:t>
      </w:r>
      <w:r w:rsidR="00BF7D4A">
        <w:t xml:space="preserve">, </w:t>
      </w:r>
      <w:r w:rsidRPr="008A7EC9">
        <w:t>soutenue</w:t>
      </w:r>
      <w:r w:rsidR="00BF7D4A">
        <w:t xml:space="preserve">, </w:t>
      </w:r>
      <w:r w:rsidRPr="008A7EC9">
        <w:t>comme une vague qui roule et ne se brise pas</w:t>
      </w:r>
      <w:r w:rsidR="00BF7D4A">
        <w:t>.</w:t>
      </w:r>
    </w:p>
    <w:p w14:paraId="50D37914" w14:textId="77777777" w:rsidR="00BF7D4A" w:rsidRDefault="009D75A4" w:rsidP="009D75A4">
      <w:r w:rsidRPr="008A7EC9">
        <w:t>Le petit groupe de cavaliers s</w:t>
      </w:r>
      <w:r w:rsidR="00BF7D4A">
        <w:t>’</w:t>
      </w:r>
      <w:r w:rsidRPr="008A7EC9">
        <w:t>avançait au pas dans l</w:t>
      </w:r>
      <w:r w:rsidR="00BF7D4A">
        <w:t>’</w:t>
      </w:r>
      <w:r w:rsidRPr="008A7EC9">
        <w:t>immense place vide</w:t>
      </w:r>
      <w:r w:rsidR="00BF7D4A">
        <w:t xml:space="preserve">. </w:t>
      </w:r>
      <w:r w:rsidRPr="008A7EC9">
        <w:t>Le roi de Wurtemberg</w:t>
      </w:r>
      <w:r w:rsidR="00BF7D4A">
        <w:t xml:space="preserve">, </w:t>
      </w:r>
      <w:r w:rsidRPr="008A7EC9">
        <w:t>en uniforme de feld-maréchal</w:t>
      </w:r>
      <w:r w:rsidR="00BF7D4A">
        <w:t xml:space="preserve">, </w:t>
      </w:r>
      <w:r w:rsidRPr="008A7EC9">
        <w:t>venait en tête</w:t>
      </w:r>
      <w:r w:rsidR="00BF7D4A">
        <w:t xml:space="preserve">, </w:t>
      </w:r>
      <w:r w:rsidRPr="008A7EC9">
        <w:t>sur un cheval noir</w:t>
      </w:r>
      <w:r w:rsidR="00BF7D4A">
        <w:t xml:space="preserve">. </w:t>
      </w:r>
      <w:r w:rsidRPr="008A7EC9">
        <w:t>À sa droite</w:t>
      </w:r>
      <w:r w:rsidR="00BF7D4A">
        <w:t xml:space="preserve">, </w:t>
      </w:r>
      <w:r w:rsidRPr="008A7EC9">
        <w:t>le grand-duc Frédéric-Auguste</w:t>
      </w:r>
      <w:r w:rsidR="00BF7D4A">
        <w:t xml:space="preserve">, </w:t>
      </w:r>
      <w:r w:rsidRPr="008A7EC9">
        <w:t>en uniforme de général</w:t>
      </w:r>
      <w:r w:rsidR="00BF7D4A">
        <w:t xml:space="preserve">, </w:t>
      </w:r>
      <w:r w:rsidRPr="008A7EC9">
        <w:t>très si</w:t>
      </w:r>
      <w:r w:rsidRPr="008A7EC9">
        <w:t>m</w:t>
      </w:r>
      <w:r w:rsidRPr="008A7EC9">
        <w:t>ple</w:t>
      </w:r>
      <w:r w:rsidR="00BF7D4A">
        <w:t xml:space="preserve">. </w:t>
      </w:r>
      <w:r w:rsidRPr="008A7EC9">
        <w:t>À la gauche du roi</w:t>
      </w:r>
      <w:r w:rsidR="00BF7D4A">
        <w:t xml:space="preserve">, </w:t>
      </w:r>
      <w:r w:rsidRPr="008A7EC9">
        <w:t>le général von Eichhorn étalait tout le luxe du grand état-major</w:t>
      </w:r>
      <w:r w:rsidR="00BF7D4A">
        <w:t xml:space="preserve">. </w:t>
      </w:r>
      <w:r w:rsidRPr="008A7EC9">
        <w:t>Il avait près de lui le jeune duc hér</w:t>
      </w:r>
      <w:r w:rsidRPr="008A7EC9">
        <w:t>i</w:t>
      </w:r>
      <w:r w:rsidRPr="008A7EC9">
        <w:t>tier</w:t>
      </w:r>
      <w:r w:rsidR="00BF7D4A">
        <w:t xml:space="preserve">, </w:t>
      </w:r>
      <w:r w:rsidRPr="008A7EC9">
        <w:t>très beau dans sa tunique bleue de lieutenant aux dragons de Detmold</w:t>
      </w:r>
      <w:r w:rsidR="00BF7D4A">
        <w:t>.</w:t>
      </w:r>
    </w:p>
    <w:p w14:paraId="2887268D" w14:textId="77777777" w:rsidR="00BF7D4A" w:rsidRDefault="009D75A4" w:rsidP="009D75A4">
      <w:r w:rsidRPr="008A7EC9">
        <w:t>Derrière eux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était un scintillement des plus brillants un</w:t>
      </w:r>
      <w:r w:rsidRPr="008A7EC9">
        <w:t>i</w:t>
      </w:r>
      <w:r w:rsidRPr="008A7EC9">
        <w:t>formes de l</w:t>
      </w:r>
      <w:r w:rsidR="00BF7D4A">
        <w:t>’</w:t>
      </w:r>
      <w:r w:rsidRPr="008A7EC9">
        <w:t>armée allemande</w:t>
      </w:r>
      <w:r w:rsidR="00BF7D4A">
        <w:t xml:space="preserve"> ; </w:t>
      </w:r>
      <w:r w:rsidRPr="008A7EC9">
        <w:t>un gigantesque officier de cuira</w:t>
      </w:r>
      <w:r w:rsidRPr="008A7EC9">
        <w:t>s</w:t>
      </w:r>
      <w:r w:rsidRPr="008A7EC9">
        <w:t>siers blancs</w:t>
      </w:r>
      <w:r w:rsidR="00BF7D4A">
        <w:t xml:space="preserve"> ; </w:t>
      </w:r>
      <w:r w:rsidRPr="008A7EC9">
        <w:t>un officier d</w:t>
      </w:r>
      <w:r w:rsidR="00BF7D4A">
        <w:t>’</w:t>
      </w:r>
      <w:r w:rsidRPr="008A7EC9">
        <w:t>artillerie de la garde</w:t>
      </w:r>
      <w:r w:rsidR="00BF7D4A">
        <w:t xml:space="preserve">, </w:t>
      </w:r>
      <w:r w:rsidRPr="008A7EC9">
        <w:t>noir et or avec les parements amarante</w:t>
      </w:r>
      <w:r w:rsidR="00BF7D4A">
        <w:t xml:space="preserve"> ; </w:t>
      </w:r>
      <w:r w:rsidRPr="008A7EC9">
        <w:t>des hussards gris</w:t>
      </w:r>
      <w:r w:rsidR="00BF7D4A">
        <w:t xml:space="preserve"> ; </w:t>
      </w:r>
      <w:r w:rsidRPr="008A7EC9">
        <w:t>un uhlan vert</w:t>
      </w:r>
      <w:r w:rsidR="00BF7D4A">
        <w:t>.</w:t>
      </w:r>
    </w:p>
    <w:p w14:paraId="707EAE67" w14:textId="77777777" w:rsidR="00BF7D4A" w:rsidRDefault="00BF7D4A" w:rsidP="009D75A4">
      <w:r>
        <w:t>— </w:t>
      </w:r>
      <w:r w:rsidR="009D75A4" w:rsidRPr="008A7EC9">
        <w:t>Et la grande-duchesse</w:t>
      </w:r>
      <w:r>
        <w:t xml:space="preserve"> ? </w:t>
      </w:r>
      <w:r w:rsidR="009D75A4" w:rsidRPr="008A7EC9">
        <w:t>murmurai-je à Marçais</w:t>
      </w:r>
      <w:r>
        <w:t>.</w:t>
      </w:r>
    </w:p>
    <w:p w14:paraId="55BABAB8" w14:textId="2AA0EF45" w:rsidR="00BF7D4A" w:rsidRDefault="00BF7D4A" w:rsidP="009D75A4">
      <w:r>
        <w:t>— </w:t>
      </w:r>
      <w:r w:rsidR="009D75A4" w:rsidRPr="008A7EC9">
        <w:t>Comment</w:t>
      </w:r>
      <w:r>
        <w:t xml:space="preserve"> ? </w:t>
      </w:r>
      <w:r w:rsidR="009D75A4" w:rsidRPr="008A7EC9">
        <w:t>et vous êtes officier de réserve</w:t>
      </w:r>
      <w:r>
        <w:t xml:space="preserve">, </w:t>
      </w:r>
      <w:r w:rsidR="009D75A4" w:rsidRPr="008A7EC9">
        <w:t>mon cher</w:t>
      </w:r>
      <w:r>
        <w:t xml:space="preserve"> ! </w:t>
      </w:r>
      <w:r w:rsidR="009D75A4" w:rsidRPr="008A7EC9">
        <w:t>Où est</w:t>
      </w:r>
      <w:r>
        <w:t xml:space="preserve">, </w:t>
      </w:r>
      <w:r w:rsidR="009D75A4" w:rsidRPr="008A7EC9">
        <w:t>je vous prie</w:t>
      </w:r>
      <w:r>
        <w:t xml:space="preserve">, </w:t>
      </w:r>
      <w:r w:rsidR="009D75A4" w:rsidRPr="008A7EC9">
        <w:t>la place d</w:t>
      </w:r>
      <w:r>
        <w:t>’</w:t>
      </w:r>
      <w:r w:rsidR="009D75A4" w:rsidRPr="008A7EC9">
        <w:t>un colonel dans une revue</w:t>
      </w:r>
      <w:r>
        <w:t xml:space="preserve"> ? </w:t>
      </w:r>
      <w:r w:rsidR="009D75A4" w:rsidRPr="008A7EC9">
        <w:t>À la tête de son régiment</w:t>
      </w:r>
      <w:r>
        <w:t xml:space="preserve">. </w:t>
      </w:r>
      <w:r w:rsidR="009D75A4" w:rsidRPr="008A7EC9">
        <w:t>Tenez</w:t>
      </w:r>
      <w:r>
        <w:t xml:space="preserve">, </w:t>
      </w:r>
      <w:r w:rsidR="009D75A4" w:rsidRPr="008A7EC9">
        <w:t>regardez le colonel von Mudra du 18</w:t>
      </w:r>
      <w:r w:rsidRPr="008A7EC9">
        <w:t>2</w:t>
      </w:r>
      <w:r w:rsidRPr="00BF7D4A">
        <w:rPr>
          <w:vertAlign w:val="superscript"/>
        </w:rPr>
        <w:t>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par son régiment que commence la revue</w:t>
      </w:r>
      <w:r>
        <w:t xml:space="preserve">. </w:t>
      </w:r>
      <w:r w:rsidR="009D75A4" w:rsidRPr="008A7EC9">
        <w:t>Le voilà qui vient au-devant de l</w:t>
      </w:r>
      <w:r>
        <w:t>’</w:t>
      </w:r>
      <w:r w:rsidR="009D75A4" w:rsidRPr="008A7EC9">
        <w:t>état-major</w:t>
      </w:r>
      <w:r>
        <w:t xml:space="preserve">. </w:t>
      </w:r>
      <w:r w:rsidR="009D75A4" w:rsidRPr="008A7EC9">
        <w:t>Il rentrera dans le rang quand son unité aura été inspectée</w:t>
      </w:r>
      <w:r>
        <w:t>.</w:t>
      </w:r>
    </w:p>
    <w:p w14:paraId="6B3960D2" w14:textId="77777777" w:rsidR="00BF7D4A" w:rsidRDefault="009D75A4" w:rsidP="009D75A4">
      <w:r w:rsidRPr="008A7EC9">
        <w:lastRenderedPageBreak/>
        <w:t>Au galop de chasse</w:t>
      </w:r>
      <w:r w:rsidR="00BF7D4A">
        <w:t xml:space="preserve">, </w:t>
      </w:r>
      <w:r w:rsidRPr="008A7EC9">
        <w:t>le peloton royal passait entre les co</w:t>
      </w:r>
      <w:r w:rsidRPr="008A7EC9">
        <w:t>m</w:t>
      </w:r>
      <w:r w:rsidRPr="008A7EC9">
        <w:t>pagnies du régiment brusquement espacées</w:t>
      </w:r>
      <w:r w:rsidR="00BF7D4A">
        <w:t xml:space="preserve">. </w:t>
      </w:r>
      <w:r w:rsidRPr="008A7EC9">
        <w:t>Les étendards blancs écartelés de noir s</w:t>
      </w:r>
      <w:r w:rsidR="00BF7D4A">
        <w:t>’</w:t>
      </w:r>
      <w:r w:rsidRPr="008A7EC9">
        <w:t>inclinaient au passage</w:t>
      </w:r>
      <w:r w:rsidR="00BF7D4A">
        <w:t xml:space="preserve">. </w:t>
      </w:r>
      <w:r w:rsidRPr="008A7EC9">
        <w:t>Puis</w:t>
      </w:r>
      <w:r w:rsidR="00BF7D4A">
        <w:t xml:space="preserve">, </w:t>
      </w:r>
      <w:r w:rsidRPr="008A7EC9">
        <w:t>un nouvel ordre</w:t>
      </w:r>
      <w:r w:rsidR="00BF7D4A">
        <w:t xml:space="preserve">. </w:t>
      </w:r>
      <w:r w:rsidRPr="008A7EC9">
        <w:t>Le régiment se resserra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était le tour des dragons de Detmold</w:t>
      </w:r>
      <w:r w:rsidR="00BF7D4A">
        <w:t>.</w:t>
      </w:r>
    </w:p>
    <w:p w14:paraId="3C4396B7" w14:textId="77777777" w:rsidR="00BF7D4A" w:rsidRDefault="009D75A4" w:rsidP="009D75A4">
      <w:r w:rsidRPr="008A7EC9">
        <w:t>Mince et raide</w:t>
      </w:r>
      <w:r w:rsidR="00BF7D4A">
        <w:t xml:space="preserve">, </w:t>
      </w:r>
      <w:r w:rsidRPr="008A7EC9">
        <w:t>ayant très grand air sous l</w:t>
      </w:r>
      <w:r w:rsidR="00BF7D4A">
        <w:t>’</w:t>
      </w:r>
      <w:r w:rsidRPr="008A7EC9">
        <w:t>habit bleu aux buffleteries blanches</w:t>
      </w:r>
      <w:r w:rsidR="00BF7D4A">
        <w:t xml:space="preserve">, </w:t>
      </w:r>
      <w:r w:rsidRPr="008A7EC9">
        <w:t>la tête fine dans le casque noir à pointe et à aigle d</w:t>
      </w:r>
      <w:r w:rsidR="00BF7D4A">
        <w:t>’</w:t>
      </w:r>
      <w:r w:rsidRPr="008A7EC9">
        <w:t>argent</w:t>
      </w:r>
      <w:r w:rsidR="00BF7D4A">
        <w:t xml:space="preserve">, </w:t>
      </w:r>
      <w:r w:rsidRPr="008A7EC9">
        <w:t>le colonel von Becker vint au-devant du roi qu</w:t>
      </w:r>
      <w:r w:rsidR="00BF7D4A">
        <w:t>’</w:t>
      </w:r>
      <w:r w:rsidRPr="008A7EC9">
        <w:t>il salua largement du sabre</w:t>
      </w:r>
      <w:r w:rsidR="00BF7D4A">
        <w:t xml:space="preserve">, </w:t>
      </w:r>
      <w:r w:rsidRPr="008A7EC9">
        <w:t>en lui présentant son magnifique r</w:t>
      </w:r>
      <w:r w:rsidRPr="008A7EC9">
        <w:t>é</w:t>
      </w:r>
      <w:r w:rsidRPr="008A7EC9">
        <w:t>giment</w:t>
      </w:r>
      <w:r w:rsidR="00BF7D4A">
        <w:t xml:space="preserve">, </w:t>
      </w:r>
      <w:r w:rsidRPr="008A7EC9">
        <w:t>planté superbement sur d</w:t>
      </w:r>
      <w:r w:rsidR="00BF7D4A">
        <w:t>’</w:t>
      </w:r>
      <w:r w:rsidRPr="008A7EC9">
        <w:t>énormes chevaux rigides</w:t>
      </w:r>
      <w:r w:rsidR="00BF7D4A">
        <w:t>.</w:t>
      </w:r>
    </w:p>
    <w:p w14:paraId="14352C3B" w14:textId="77777777" w:rsidR="00BF7D4A" w:rsidRDefault="009D75A4" w:rsidP="009D75A4">
      <w:r w:rsidRPr="008A7EC9">
        <w:t>Cette masse immobile donnait une telle impression de puissance</w:t>
      </w:r>
      <w:r w:rsidR="00BF7D4A">
        <w:t xml:space="preserve">, </w:t>
      </w:r>
      <w:r w:rsidRPr="008A7EC9">
        <w:t>de force</w:t>
      </w:r>
      <w:r w:rsidR="00BF7D4A">
        <w:t xml:space="preserve">, </w:t>
      </w:r>
      <w:r w:rsidRPr="008A7EC9">
        <w:t xml:space="preserve">que je </w:t>
      </w:r>
      <w:proofErr w:type="spellStart"/>
      <w:r w:rsidRPr="008A7EC9">
        <w:t>serrai</w:t>
      </w:r>
      <w:proofErr w:type="spellEnd"/>
      <w:r w:rsidRPr="008A7EC9">
        <w:t xml:space="preserve"> anxieusement la main de Ma</w:t>
      </w:r>
      <w:r w:rsidRPr="008A7EC9">
        <w:t>r</w:t>
      </w:r>
      <w:r w:rsidRPr="008A7EC9">
        <w:t>çais</w:t>
      </w:r>
      <w:r w:rsidR="00BF7D4A">
        <w:t>.</w:t>
      </w:r>
    </w:p>
    <w:p w14:paraId="1977F646" w14:textId="77777777" w:rsidR="00BF7D4A" w:rsidRDefault="00BF7D4A" w:rsidP="009D75A4">
      <w:r>
        <w:t>— </w:t>
      </w:r>
      <w:r w:rsidR="009D75A4" w:rsidRPr="008A7EC9">
        <w:t>Hum</w:t>
      </w:r>
      <w:r>
        <w:t xml:space="preserve">, </w:t>
      </w:r>
      <w:r w:rsidR="009D75A4" w:rsidRPr="008A7EC9">
        <w:t>murmura-t-il</w:t>
      </w:r>
      <w:r>
        <w:t xml:space="preserve">, </w:t>
      </w:r>
      <w:r w:rsidR="009D75A4" w:rsidRPr="008A7EC9">
        <w:t>nos cuirassiers et nos spahis auront de l</w:t>
      </w:r>
      <w:r>
        <w:t>’</w:t>
      </w:r>
      <w:r w:rsidR="009D75A4" w:rsidRPr="008A7EC9">
        <w:t>ouvrage</w:t>
      </w:r>
      <w:r>
        <w:t xml:space="preserve">, </w:t>
      </w:r>
      <w:r w:rsidR="009D75A4" w:rsidRPr="008A7EC9">
        <w:t>si ça vient jamais</w:t>
      </w:r>
      <w:r>
        <w:t>.</w:t>
      </w:r>
    </w:p>
    <w:p w14:paraId="7F7B7593" w14:textId="791979DE" w:rsidR="00BF7D4A" w:rsidRDefault="009D75A4" w:rsidP="009D75A4">
      <w:r w:rsidRPr="008A7EC9">
        <w:t>Un ordre</w:t>
      </w:r>
      <w:r w:rsidR="00BF7D4A">
        <w:t xml:space="preserve">, </w:t>
      </w:r>
      <w:r w:rsidRPr="008A7EC9">
        <w:t>répété par les commandants majors</w:t>
      </w:r>
      <w:r w:rsidR="00BF7D4A">
        <w:t xml:space="preserve">, </w:t>
      </w:r>
      <w:r w:rsidRPr="008A7EC9">
        <w:t>les capita</w:t>
      </w:r>
      <w:r w:rsidRPr="008A7EC9">
        <w:t>i</w:t>
      </w:r>
      <w:r w:rsidRPr="008A7EC9">
        <w:t>nes</w:t>
      </w:r>
      <w:r w:rsidR="00BF7D4A">
        <w:t xml:space="preserve">, </w:t>
      </w:r>
      <w:r w:rsidRPr="008A7EC9">
        <w:t>les lieutenants de pelotons</w:t>
      </w:r>
      <w:r w:rsidR="00BF7D4A">
        <w:t xml:space="preserve">, </w:t>
      </w:r>
      <w:r w:rsidRPr="008A7EC9">
        <w:t>et la terre trembla sous le trot du 1</w:t>
      </w:r>
      <w:r w:rsidR="00BF7D4A" w:rsidRPr="008A7EC9">
        <w:t>1</w:t>
      </w:r>
      <w:r w:rsidR="00BF7D4A" w:rsidRPr="00BF7D4A">
        <w:rPr>
          <w:vertAlign w:val="superscript"/>
        </w:rPr>
        <w:t>e</w:t>
      </w:r>
      <w:r w:rsidRPr="008A7EC9">
        <w:t xml:space="preserve"> dragons de Detmold qui s</w:t>
      </w:r>
      <w:r w:rsidR="00BF7D4A">
        <w:t>’</w:t>
      </w:r>
      <w:r w:rsidRPr="008A7EC9">
        <w:t>en allait</w:t>
      </w:r>
      <w:r w:rsidR="00BF7D4A">
        <w:t xml:space="preserve">, </w:t>
      </w:r>
      <w:r w:rsidRPr="008A7EC9">
        <w:t>vers la droite</w:t>
      </w:r>
      <w:r w:rsidR="00BF7D4A">
        <w:t xml:space="preserve">, </w:t>
      </w:r>
      <w:r w:rsidRPr="008A7EC9">
        <w:t>derrière le 18</w:t>
      </w:r>
      <w:r w:rsidR="00BF7D4A" w:rsidRPr="008A7EC9">
        <w:t>2</w:t>
      </w:r>
      <w:r w:rsidR="00BF7D4A" w:rsidRPr="00BF7D4A">
        <w:rPr>
          <w:vertAlign w:val="superscript"/>
        </w:rPr>
        <w:t>e</w:t>
      </w:r>
      <w:r w:rsidRPr="008A7EC9">
        <w:t xml:space="preserve"> d</w:t>
      </w:r>
      <w:r w:rsidR="00BF7D4A">
        <w:t>’</w:t>
      </w:r>
      <w:r w:rsidRPr="008A7EC9">
        <w:t>infanterie</w:t>
      </w:r>
      <w:r w:rsidR="00BF7D4A">
        <w:t xml:space="preserve">, </w:t>
      </w:r>
      <w:r w:rsidRPr="008A7EC9">
        <w:t>occuper sa place pour le défilé</w:t>
      </w:r>
      <w:r w:rsidR="00BF7D4A">
        <w:t>.</w:t>
      </w:r>
    </w:p>
    <w:p w14:paraId="348A795C" w14:textId="77777777" w:rsidR="00BF7D4A" w:rsidRDefault="009D75A4" w:rsidP="009D75A4">
      <w:r w:rsidRPr="008A7EC9">
        <w:t>Ce fut au tour de Marçais de me serrer le bras</w:t>
      </w:r>
      <w:r w:rsidR="00BF7D4A">
        <w:t>.</w:t>
      </w:r>
    </w:p>
    <w:p w14:paraId="2BADAC62" w14:textId="77777777" w:rsidR="00BF7D4A" w:rsidRDefault="00BF7D4A" w:rsidP="009D75A4">
      <w:r>
        <w:t>— </w:t>
      </w:r>
      <w:r w:rsidR="009D75A4" w:rsidRPr="008A7EC9">
        <w:t>Regardez</w:t>
      </w:r>
      <w:r>
        <w:t xml:space="preserve">, </w:t>
      </w:r>
      <w:r w:rsidR="009D75A4" w:rsidRPr="008A7EC9">
        <w:t>me dit-il</w:t>
      </w:r>
      <w:r>
        <w:t>.</w:t>
      </w:r>
    </w:p>
    <w:p w14:paraId="5FCA08DF" w14:textId="7FBEBF08" w:rsidR="00BF7D4A" w:rsidRDefault="009D75A4" w:rsidP="009D75A4">
      <w:r w:rsidRPr="008A7EC9">
        <w:t>Devant nous</w:t>
      </w:r>
      <w:r w:rsidR="00BF7D4A">
        <w:t xml:space="preserve">, </w:t>
      </w:r>
      <w:r w:rsidRPr="008A7EC9">
        <w:t>au premier banc</w:t>
      </w:r>
      <w:r w:rsidR="00BF7D4A">
        <w:t>, M</w:t>
      </w:r>
      <w:r w:rsidR="00BF7D4A" w:rsidRPr="00BF7D4A">
        <w:rPr>
          <w:vertAlign w:val="superscript"/>
        </w:rPr>
        <w:t>lle</w:t>
      </w:r>
      <w:r w:rsidR="00BF7D4A">
        <w:t> </w:t>
      </w:r>
      <w:r w:rsidRPr="008A7EC9">
        <w:t xml:space="preserve">Mélusine de </w:t>
      </w:r>
      <w:proofErr w:type="spellStart"/>
      <w:r w:rsidRPr="008A7EC9">
        <w:t>Graffe</w:t>
      </w:r>
      <w:r w:rsidRPr="008A7EC9">
        <w:t>n</w:t>
      </w:r>
      <w:r w:rsidRPr="008A7EC9">
        <w:t>fried</w:t>
      </w:r>
      <w:proofErr w:type="spellEnd"/>
      <w:r w:rsidR="00BF7D4A">
        <w:t xml:space="preserve">, </w:t>
      </w:r>
      <w:r w:rsidRPr="008A7EC9">
        <w:t>accoudée à la balustrade</w:t>
      </w:r>
      <w:r w:rsidR="00BF7D4A">
        <w:t xml:space="preserve">, </w:t>
      </w:r>
      <w:r w:rsidRPr="008A7EC9">
        <w:t>souriait</w:t>
      </w:r>
      <w:r w:rsidR="00BF7D4A">
        <w:t>.</w:t>
      </w:r>
    </w:p>
    <w:p w14:paraId="2FDB8A83" w14:textId="77777777" w:rsidR="00BF7D4A" w:rsidRDefault="009D75A4" w:rsidP="009D75A4">
      <w:r w:rsidRPr="008A7EC9">
        <w:t>Sur la place</w:t>
      </w:r>
      <w:r w:rsidR="00BF7D4A">
        <w:t xml:space="preserve">, </w:t>
      </w:r>
      <w:r w:rsidRPr="008A7EC9">
        <w:t>au-devant du roi</w:t>
      </w:r>
      <w:r w:rsidR="00BF7D4A">
        <w:t xml:space="preserve">, </w:t>
      </w:r>
      <w:r w:rsidRPr="008A7EC9">
        <w:t>deux cavaliers s</w:t>
      </w:r>
      <w:r w:rsidR="00BF7D4A">
        <w:t>’</w:t>
      </w:r>
      <w:r w:rsidRPr="008A7EC9">
        <w:t>avançaient</w:t>
      </w:r>
      <w:r w:rsidR="00BF7D4A">
        <w:t>.</w:t>
      </w:r>
    </w:p>
    <w:p w14:paraId="66CC325D" w14:textId="77777777" w:rsidR="00BF7D4A" w:rsidRDefault="009D75A4" w:rsidP="009D75A4">
      <w:r w:rsidRPr="008A7EC9">
        <w:lastRenderedPageBreak/>
        <w:t>L</w:t>
      </w:r>
      <w:r w:rsidR="00BF7D4A">
        <w:t>’</w:t>
      </w:r>
      <w:r w:rsidRPr="008A7EC9">
        <w:t>un était le petit Hagen</w:t>
      </w:r>
      <w:r w:rsidR="00BF7D4A">
        <w:t xml:space="preserve"> ; </w:t>
      </w:r>
      <w:r w:rsidRPr="008A7EC9">
        <w:t>guindé</w:t>
      </w:r>
      <w:r w:rsidR="00BF7D4A">
        <w:t xml:space="preserve">, </w:t>
      </w:r>
      <w:r w:rsidRPr="008A7EC9">
        <w:t>un peu pâle</w:t>
      </w:r>
      <w:r w:rsidR="00BF7D4A">
        <w:t xml:space="preserve">, </w:t>
      </w:r>
      <w:r w:rsidRPr="008A7EC9">
        <w:t xml:space="preserve">il guidait son cheval à huit ou dix pas en arrière du colonel des hussards de </w:t>
      </w:r>
      <w:proofErr w:type="spellStart"/>
      <w:r w:rsidRPr="008A7EC9">
        <w:t>Lautenbourg</w:t>
      </w:r>
      <w:proofErr w:type="spellEnd"/>
      <w:r w:rsidR="00BF7D4A">
        <w:t>.</w:t>
      </w:r>
    </w:p>
    <w:p w14:paraId="357F9571" w14:textId="77777777" w:rsidR="00BF7D4A" w:rsidRDefault="009D75A4" w:rsidP="009D75A4">
      <w:r w:rsidRPr="008A7EC9">
        <w:t>Je ne pouvais</w:t>
      </w:r>
      <w:r w:rsidR="00BF7D4A">
        <w:t xml:space="preserve">, </w:t>
      </w:r>
      <w:r w:rsidRPr="008A7EC9">
        <w:t>à vrai dire</w:t>
      </w:r>
      <w:r w:rsidR="00BF7D4A">
        <w:t xml:space="preserve">, </w:t>
      </w:r>
      <w:r w:rsidRPr="008A7EC9">
        <w:t>distinguer nettement les traits de la grande-duchesse Aurore</w:t>
      </w:r>
      <w:r w:rsidR="00BF7D4A">
        <w:t xml:space="preserve">. </w:t>
      </w:r>
      <w:r w:rsidRPr="008A7EC9">
        <w:t>Je ne voyais encore que sa mince silhouette</w:t>
      </w:r>
      <w:r w:rsidR="00BF7D4A">
        <w:t xml:space="preserve">. </w:t>
      </w:r>
      <w:r w:rsidRPr="008A7EC9">
        <w:t>Elle allait</w:t>
      </w:r>
      <w:r w:rsidR="00BF7D4A">
        <w:t xml:space="preserve">, </w:t>
      </w:r>
      <w:r w:rsidRPr="008A7EC9">
        <w:t>au pas d</w:t>
      </w:r>
      <w:r w:rsidR="00BF7D4A">
        <w:t>’</w:t>
      </w:r>
      <w:r w:rsidRPr="008A7EC9">
        <w:t>un petit cheval magnifiquement caparaçonné</w:t>
      </w:r>
      <w:r w:rsidR="00BF7D4A">
        <w:t xml:space="preserve">. </w:t>
      </w:r>
      <w:r w:rsidRPr="008A7EC9">
        <w:t>Elle portait</w:t>
      </w:r>
      <w:r w:rsidR="00BF7D4A">
        <w:t xml:space="preserve">, </w:t>
      </w:r>
      <w:r w:rsidRPr="008A7EC9">
        <w:t>avec l</w:t>
      </w:r>
      <w:r w:rsidR="00BF7D4A">
        <w:t>’</w:t>
      </w:r>
      <w:r w:rsidRPr="008A7EC9">
        <w:t>amazone</w:t>
      </w:r>
      <w:r w:rsidR="00BF7D4A">
        <w:t xml:space="preserve">, </w:t>
      </w:r>
      <w:r w:rsidRPr="008A7EC9">
        <w:t>le dolman des hu</w:t>
      </w:r>
      <w:r w:rsidRPr="008A7EC9">
        <w:t>s</w:t>
      </w:r>
      <w:r w:rsidRPr="008A7EC9">
        <w:t>sards de Detmold</w:t>
      </w:r>
      <w:r w:rsidR="00BF7D4A">
        <w:t xml:space="preserve">, </w:t>
      </w:r>
      <w:r w:rsidRPr="008A7EC9">
        <w:t>rouge à brandebourgs jonquille</w:t>
      </w:r>
      <w:r w:rsidR="00BF7D4A">
        <w:t xml:space="preserve">. </w:t>
      </w:r>
      <w:r w:rsidRPr="008A7EC9">
        <w:t xml:space="preserve">Le </w:t>
      </w:r>
      <w:proofErr w:type="spellStart"/>
      <w:r w:rsidRPr="008A7EC9">
        <w:t>kolbach</w:t>
      </w:r>
      <w:proofErr w:type="spellEnd"/>
      <w:r w:rsidRPr="008A7EC9">
        <w:t xml:space="preserve"> noir</w:t>
      </w:r>
      <w:r w:rsidR="00BF7D4A">
        <w:t xml:space="preserve">, </w:t>
      </w:r>
      <w:r w:rsidRPr="008A7EC9">
        <w:t>à flamme jonquille</w:t>
      </w:r>
      <w:r w:rsidR="00BF7D4A">
        <w:t xml:space="preserve">, </w:t>
      </w:r>
      <w:r w:rsidRPr="008A7EC9">
        <w:t>dressait sur sa tête une longue aigrette d</w:t>
      </w:r>
      <w:r w:rsidR="00BF7D4A">
        <w:t>’</w:t>
      </w:r>
      <w:r w:rsidRPr="008A7EC9">
        <w:t>or</w:t>
      </w:r>
      <w:r w:rsidR="00BF7D4A">
        <w:t>.</w:t>
      </w:r>
    </w:p>
    <w:p w14:paraId="3B961BC1" w14:textId="77777777" w:rsidR="00BF7D4A" w:rsidRDefault="009D75A4" w:rsidP="009D75A4">
      <w:r w:rsidRPr="008A7EC9">
        <w:t>Du sabre</w:t>
      </w:r>
      <w:r w:rsidR="00BF7D4A">
        <w:t xml:space="preserve">, </w:t>
      </w:r>
      <w:r w:rsidRPr="008A7EC9">
        <w:t>elle aussi salua le roi de Wurtemberg</w:t>
      </w:r>
      <w:r w:rsidR="00BF7D4A">
        <w:t xml:space="preserve">. </w:t>
      </w:r>
      <w:r w:rsidRPr="008A7EC9">
        <w:t>Celui-ci poussa en avant son cheval et</w:t>
      </w:r>
      <w:r w:rsidR="00BF7D4A">
        <w:t xml:space="preserve">, </w:t>
      </w:r>
      <w:r w:rsidRPr="008A7EC9">
        <w:t>s</w:t>
      </w:r>
      <w:r w:rsidR="00BF7D4A">
        <w:t>’</w:t>
      </w:r>
      <w:r w:rsidRPr="008A7EC9">
        <w:t>inclinant devant la grande-duchesse</w:t>
      </w:r>
      <w:r w:rsidR="00BF7D4A">
        <w:t xml:space="preserve">, </w:t>
      </w:r>
      <w:r w:rsidRPr="008A7EC9">
        <w:t>lui baisa la main</w:t>
      </w:r>
      <w:r w:rsidR="00BF7D4A">
        <w:t>.</w:t>
      </w:r>
    </w:p>
    <w:p w14:paraId="6B3B33C3" w14:textId="77777777" w:rsidR="00BF7D4A" w:rsidRDefault="009D75A4" w:rsidP="009D75A4">
      <w:r w:rsidRPr="008A7EC9">
        <w:t>Une immense acclamation partit de la foule</w:t>
      </w:r>
      <w:r w:rsidR="00BF7D4A">
        <w:t xml:space="preserve"> : </w:t>
      </w:r>
      <w:proofErr w:type="spellStart"/>
      <w:r w:rsidRPr="008A7EC9">
        <w:t>Hoch</w:t>
      </w:r>
      <w:proofErr w:type="spellEnd"/>
      <w:r w:rsidRPr="008A7EC9">
        <w:t xml:space="preserve"> pour la grande-duchesse</w:t>
      </w:r>
      <w:r w:rsidR="00BF7D4A">
        <w:t xml:space="preserve">. </w:t>
      </w:r>
      <w:proofErr w:type="spellStart"/>
      <w:r w:rsidRPr="008A7EC9">
        <w:t>Hoch</w:t>
      </w:r>
      <w:proofErr w:type="spellEnd"/>
      <w:r w:rsidRPr="008A7EC9">
        <w:t xml:space="preserve"> pour le roi</w:t>
      </w:r>
      <w:r w:rsidR="00BF7D4A">
        <w:t xml:space="preserve">. </w:t>
      </w:r>
      <w:proofErr w:type="spellStart"/>
      <w:r w:rsidRPr="008A7EC9">
        <w:t>Hoch</w:t>
      </w:r>
      <w:proofErr w:type="spellEnd"/>
      <w:r w:rsidRPr="008A7EC9">
        <w:t xml:space="preserve"> pour le kaiser</w:t>
      </w:r>
      <w:r w:rsidR="00BF7D4A">
        <w:t>.</w:t>
      </w:r>
    </w:p>
    <w:p w14:paraId="2C292F5B" w14:textId="77777777" w:rsidR="00BF7D4A" w:rsidRDefault="009D75A4" w:rsidP="009D75A4">
      <w:r w:rsidRPr="008A7EC9">
        <w:t>Marçais toucha discrètement du doigt la fourrure de Mél</w:t>
      </w:r>
      <w:r w:rsidRPr="008A7EC9">
        <w:t>u</w:t>
      </w:r>
      <w:r w:rsidRPr="008A7EC9">
        <w:t>sine</w:t>
      </w:r>
      <w:r w:rsidR="00BF7D4A">
        <w:t>.</w:t>
      </w:r>
    </w:p>
    <w:p w14:paraId="03934685" w14:textId="77777777" w:rsidR="00BF7D4A" w:rsidRDefault="00BF7D4A" w:rsidP="009D75A4">
      <w:r>
        <w:t>— </w:t>
      </w:r>
      <w:r w:rsidR="009D75A4" w:rsidRPr="008A7EC9">
        <w:t>La grande-duchesse me paraît bien calme aujourd</w:t>
      </w:r>
      <w:r>
        <w:t>’</w:t>
      </w:r>
      <w:r w:rsidR="009D75A4" w:rsidRPr="008A7EC9">
        <w:t>hui comme écuyère</w:t>
      </w:r>
      <w:r>
        <w:t xml:space="preserve">, </w:t>
      </w:r>
      <w:r w:rsidR="009D75A4" w:rsidRPr="008A7EC9">
        <w:t>lui dit-il</w:t>
      </w:r>
      <w:r>
        <w:t>.</w:t>
      </w:r>
    </w:p>
    <w:p w14:paraId="11E548CA" w14:textId="77777777" w:rsidR="00BF7D4A" w:rsidRDefault="00BF7D4A" w:rsidP="009D75A4">
      <w:r>
        <w:t>— </w:t>
      </w:r>
      <w:r w:rsidR="009D75A4" w:rsidRPr="008A7EC9">
        <w:t>Y pensez-vous</w:t>
      </w:r>
      <w:r>
        <w:t xml:space="preserve">, </w:t>
      </w:r>
      <w:r w:rsidR="009D75A4" w:rsidRPr="008A7EC9">
        <w:t>répondit la jeune fille</w:t>
      </w:r>
      <w:r>
        <w:t xml:space="preserve">, </w:t>
      </w:r>
      <w:r w:rsidR="009D75A4" w:rsidRPr="008A7EC9">
        <w:t>haussant les épa</w:t>
      </w:r>
      <w:r w:rsidR="009D75A4" w:rsidRPr="008A7EC9">
        <w:t>u</w:t>
      </w:r>
      <w:r w:rsidR="009D75A4" w:rsidRPr="008A7EC9">
        <w:t>les sans retourner la tête</w:t>
      </w:r>
      <w:r>
        <w:t xml:space="preserve">. </w:t>
      </w:r>
      <w:r w:rsidR="009D75A4" w:rsidRPr="008A7EC9">
        <w:t>Elle a fait verser deux bouteilles d</w:t>
      </w:r>
      <w:r>
        <w:rPr>
          <w:i/>
          <w:iCs/>
        </w:rPr>
        <w:t>’</w:t>
      </w:r>
      <w:r w:rsidR="009D75A4" w:rsidRPr="008A7EC9">
        <w:rPr>
          <w:i/>
          <w:iCs/>
        </w:rPr>
        <w:t>extra-dry</w:t>
      </w:r>
      <w:r w:rsidR="009D75A4" w:rsidRPr="008A7EC9">
        <w:t xml:space="preserve"> dans l</w:t>
      </w:r>
      <w:r>
        <w:t>’</w:t>
      </w:r>
      <w:r w:rsidR="009D75A4" w:rsidRPr="008A7EC9">
        <w:t xml:space="preserve">avoine de </w:t>
      </w:r>
      <w:proofErr w:type="spellStart"/>
      <w:r w:rsidR="009D75A4" w:rsidRPr="008A7EC9">
        <w:t>Tarass-Boulba</w:t>
      </w:r>
      <w:proofErr w:type="spellEnd"/>
      <w:r>
        <w:t xml:space="preserve">. </w:t>
      </w:r>
      <w:r w:rsidR="009D75A4" w:rsidRPr="008A7EC9">
        <w:t>C</w:t>
      </w:r>
      <w:r>
        <w:t>’</w:t>
      </w:r>
      <w:r w:rsidR="009D75A4" w:rsidRPr="008A7EC9">
        <w:t>est vous dire</w:t>
      </w:r>
      <w:r>
        <w:t>.</w:t>
      </w:r>
    </w:p>
    <w:p w14:paraId="69849E87" w14:textId="77777777" w:rsidR="00BF7D4A" w:rsidRDefault="00BF7D4A" w:rsidP="009D75A4">
      <w:r>
        <w:t>— </w:t>
      </w:r>
      <w:proofErr w:type="spellStart"/>
      <w:r w:rsidR="009D75A4" w:rsidRPr="008A7EC9">
        <w:t>Tarass-Boulba</w:t>
      </w:r>
      <w:proofErr w:type="spellEnd"/>
      <w:r>
        <w:t xml:space="preserve">. </w:t>
      </w:r>
      <w:r w:rsidR="009D75A4" w:rsidRPr="008A7EC9">
        <w:t>C</w:t>
      </w:r>
      <w:r>
        <w:t>’</w:t>
      </w:r>
      <w:r w:rsidR="009D75A4" w:rsidRPr="008A7EC9">
        <w:t>est son cheval</w:t>
      </w:r>
      <w:r>
        <w:t xml:space="preserve"> ? </w:t>
      </w:r>
      <w:r w:rsidR="009D75A4" w:rsidRPr="008A7EC9">
        <w:t>demandai-je</w:t>
      </w:r>
      <w:r>
        <w:t>.</w:t>
      </w:r>
    </w:p>
    <w:p w14:paraId="0430136C" w14:textId="77777777" w:rsidR="00BF7D4A" w:rsidRDefault="00BF7D4A" w:rsidP="009D75A4">
      <w:r>
        <w:t>— </w:t>
      </w:r>
      <w:r w:rsidR="009D75A4" w:rsidRPr="008A7EC9">
        <w:t>Oui</w:t>
      </w:r>
      <w:r>
        <w:t xml:space="preserve">, </w:t>
      </w:r>
      <w:r w:rsidR="009D75A4" w:rsidRPr="008A7EC9">
        <w:t>un sacré petit barbe</w:t>
      </w:r>
      <w:r>
        <w:t xml:space="preserve">, </w:t>
      </w:r>
      <w:r w:rsidR="009D75A4" w:rsidRPr="008A7EC9">
        <w:t>vous le voyez</w:t>
      </w:r>
      <w:r>
        <w:t xml:space="preserve">, </w:t>
      </w:r>
      <w:r w:rsidR="009D75A4" w:rsidRPr="008A7EC9">
        <w:t>poilu comme une descente de lit</w:t>
      </w:r>
      <w:r>
        <w:t xml:space="preserve">. </w:t>
      </w:r>
      <w:r w:rsidR="009D75A4" w:rsidRPr="008A7EC9">
        <w:t>Elle a ramené ça des marais de la Volga</w:t>
      </w:r>
      <w:r>
        <w:t xml:space="preserve">. </w:t>
      </w:r>
      <w:r w:rsidR="009D75A4" w:rsidRPr="008A7EC9">
        <w:t>Laid</w:t>
      </w:r>
      <w:r>
        <w:t xml:space="preserve">, </w:t>
      </w:r>
      <w:r w:rsidR="009D75A4" w:rsidRPr="008A7EC9">
        <w:t>méchant</w:t>
      </w:r>
      <w:r>
        <w:t xml:space="preserve">, </w:t>
      </w:r>
      <w:r w:rsidR="009D75A4" w:rsidRPr="008A7EC9">
        <w:t>têtu</w:t>
      </w:r>
      <w:r>
        <w:t xml:space="preserve">. </w:t>
      </w:r>
      <w:r w:rsidR="009D75A4" w:rsidRPr="008A7EC9">
        <w:t>Toujours est-il qu</w:t>
      </w:r>
      <w:r>
        <w:t>’</w:t>
      </w:r>
      <w:r w:rsidR="009D75A4" w:rsidRPr="008A7EC9">
        <w:t>il n</w:t>
      </w:r>
      <w:r>
        <w:t>’</w:t>
      </w:r>
      <w:r w:rsidR="009D75A4" w:rsidRPr="008A7EC9">
        <w:t>y a qu</w:t>
      </w:r>
      <w:r>
        <w:t>’</w:t>
      </w:r>
      <w:r w:rsidR="009D75A4" w:rsidRPr="008A7EC9">
        <w:t>elle qui peut le mo</w:t>
      </w:r>
      <w:r w:rsidR="009D75A4" w:rsidRPr="008A7EC9">
        <w:t>n</w:t>
      </w:r>
      <w:r w:rsidR="009D75A4" w:rsidRPr="008A7EC9">
        <w:t>ter</w:t>
      </w:r>
      <w:r>
        <w:t xml:space="preserve">. </w:t>
      </w:r>
      <w:r w:rsidR="009D75A4" w:rsidRPr="008A7EC9">
        <w:t>Il menace d</w:t>
      </w:r>
      <w:r>
        <w:t>’</w:t>
      </w:r>
      <w:r w:rsidR="009D75A4" w:rsidRPr="008A7EC9">
        <w:t>enlever la figure aux palefreniers</w:t>
      </w:r>
      <w:r>
        <w:t xml:space="preserve">. </w:t>
      </w:r>
      <w:r w:rsidR="009D75A4" w:rsidRPr="008A7EC9">
        <w:t>Elle</w:t>
      </w:r>
      <w:r>
        <w:t xml:space="preserve">, </w:t>
      </w:r>
      <w:r w:rsidR="009D75A4" w:rsidRPr="008A7EC9">
        <w:t>elle en fait ce qu</w:t>
      </w:r>
      <w:r>
        <w:t>’</w:t>
      </w:r>
      <w:r w:rsidR="009D75A4" w:rsidRPr="008A7EC9">
        <w:t>elle veut</w:t>
      </w:r>
      <w:r>
        <w:t>.</w:t>
      </w:r>
    </w:p>
    <w:p w14:paraId="3356F886" w14:textId="77777777" w:rsidR="00BF7D4A" w:rsidRDefault="00BF7D4A" w:rsidP="009D75A4">
      <w:r>
        <w:lastRenderedPageBreak/>
        <w:t>— </w:t>
      </w:r>
      <w:r w:rsidR="009D75A4" w:rsidRPr="008A7EC9">
        <w:t>Taisez-vous</w:t>
      </w:r>
      <w:r>
        <w:t xml:space="preserve">, </w:t>
      </w:r>
      <w:r w:rsidR="009D75A4" w:rsidRPr="008A7EC9">
        <w:t>dit Mélusine</w:t>
      </w:r>
      <w:r>
        <w:t xml:space="preserve">, </w:t>
      </w:r>
      <w:r w:rsidR="009D75A4" w:rsidRPr="008A7EC9">
        <w:t>regardez</w:t>
      </w:r>
      <w:r>
        <w:t>.</w:t>
      </w:r>
    </w:p>
    <w:p w14:paraId="6298B2D8" w14:textId="77777777" w:rsidR="00BF7D4A" w:rsidRDefault="009D75A4" w:rsidP="009D75A4">
      <w:r w:rsidRPr="008A7EC9">
        <w:t>Les hussards venaient</w:t>
      </w:r>
      <w:r w:rsidR="00BF7D4A">
        <w:t xml:space="preserve">, </w:t>
      </w:r>
      <w:r w:rsidRPr="008A7EC9">
        <w:t>au grand trot</w:t>
      </w:r>
      <w:r w:rsidR="00BF7D4A">
        <w:t xml:space="preserve">, </w:t>
      </w:r>
      <w:r w:rsidRPr="008A7EC9">
        <w:t>de se ranger derrière les dragons</w:t>
      </w:r>
      <w:r w:rsidR="00BF7D4A">
        <w:t xml:space="preserve">, </w:t>
      </w:r>
      <w:r w:rsidRPr="008A7EC9">
        <w:t>rangés eux-mêmes derrière l</w:t>
      </w:r>
      <w:r w:rsidR="00BF7D4A">
        <w:t>’</w:t>
      </w:r>
      <w:r w:rsidRPr="008A7EC9">
        <w:t>infanterie</w:t>
      </w:r>
      <w:r w:rsidR="00BF7D4A">
        <w:t>.</w:t>
      </w:r>
    </w:p>
    <w:p w14:paraId="279BFA69" w14:textId="77777777" w:rsidR="00BF7D4A" w:rsidRDefault="009D75A4" w:rsidP="009D75A4">
      <w:r w:rsidRPr="008A7EC9">
        <w:t>Nous tournant le dos</w:t>
      </w:r>
      <w:r w:rsidR="00BF7D4A">
        <w:t xml:space="preserve">, </w:t>
      </w:r>
      <w:r w:rsidRPr="008A7EC9">
        <w:t>le roi de Wurtemberg et le général von Eichhorn</w:t>
      </w:r>
      <w:r w:rsidR="00BF7D4A">
        <w:t xml:space="preserve">, </w:t>
      </w:r>
      <w:r w:rsidRPr="008A7EC9">
        <w:t>adossés à l</w:t>
      </w:r>
      <w:r w:rsidR="00BF7D4A">
        <w:t>’</w:t>
      </w:r>
      <w:r w:rsidRPr="008A7EC9">
        <w:t>estrade</w:t>
      </w:r>
      <w:r w:rsidR="00BF7D4A">
        <w:t xml:space="preserve">, </w:t>
      </w:r>
      <w:r w:rsidRPr="008A7EC9">
        <w:t>faisaient face au grand-duc Frédéric-Auguste et au duc Joachim qui</w:t>
      </w:r>
      <w:r w:rsidR="00BF7D4A">
        <w:t xml:space="preserve">, </w:t>
      </w:r>
      <w:r w:rsidRPr="008A7EC9">
        <w:t>à l</w:t>
      </w:r>
      <w:r w:rsidR="00BF7D4A">
        <w:t>’</w:t>
      </w:r>
      <w:r w:rsidRPr="008A7EC9">
        <w:t>autre bout de l</w:t>
      </w:r>
      <w:r w:rsidR="00BF7D4A">
        <w:t>’</w:t>
      </w:r>
      <w:r w:rsidRPr="008A7EC9">
        <w:t>esplanade</w:t>
      </w:r>
      <w:r w:rsidR="00BF7D4A">
        <w:t xml:space="preserve">, </w:t>
      </w:r>
      <w:r w:rsidRPr="008A7EC9">
        <w:t>leur présentaient les troupes qui défilaient</w:t>
      </w:r>
      <w:r w:rsidR="00BF7D4A">
        <w:t>.</w:t>
      </w:r>
    </w:p>
    <w:p w14:paraId="788E2DCB" w14:textId="77777777" w:rsidR="00BF7D4A" w:rsidRDefault="009D75A4" w:rsidP="009D75A4">
      <w:r w:rsidRPr="008A7EC9">
        <w:t>Je n</w:t>
      </w:r>
      <w:r w:rsidR="00BF7D4A">
        <w:t>’</w:t>
      </w:r>
      <w:r w:rsidRPr="008A7EC9">
        <w:t>ai aucun parti pris en faveur du pas de parade pru</w:t>
      </w:r>
      <w:r w:rsidRPr="008A7EC9">
        <w:t>s</w:t>
      </w:r>
      <w:r w:rsidRPr="008A7EC9">
        <w:t>sien</w:t>
      </w:r>
      <w:r w:rsidR="00BF7D4A">
        <w:t xml:space="preserve">. </w:t>
      </w:r>
      <w:r w:rsidRPr="008A7EC9">
        <w:t>Mais je vous jure que</w:t>
      </w:r>
      <w:r w:rsidR="00BF7D4A">
        <w:t xml:space="preserve">, </w:t>
      </w:r>
      <w:r w:rsidRPr="008A7EC9">
        <w:t>si l</w:t>
      </w:r>
      <w:r w:rsidR="00BF7D4A">
        <w:t>’</w:t>
      </w:r>
      <w:r w:rsidRPr="008A7EC9">
        <w:t>on peut s</w:t>
      </w:r>
      <w:r w:rsidR="00BF7D4A">
        <w:t>’</w:t>
      </w:r>
      <w:r w:rsidRPr="008A7EC9">
        <w:t>en moquer en France</w:t>
      </w:r>
      <w:r w:rsidR="00BF7D4A">
        <w:t xml:space="preserve">, </w:t>
      </w:r>
      <w:r w:rsidRPr="008A7EC9">
        <w:t>il s</w:t>
      </w:r>
      <w:r w:rsidR="00BF7D4A">
        <w:t>’</w:t>
      </w:r>
      <w:r w:rsidRPr="008A7EC9">
        <w:t>harmonise parfaitement avec l</w:t>
      </w:r>
      <w:r w:rsidR="00BF7D4A">
        <w:t>’</w:t>
      </w:r>
      <w:r w:rsidRPr="008A7EC9">
        <w:t>ambiance allemande</w:t>
      </w:r>
      <w:r w:rsidR="00BF7D4A">
        <w:t>.</w:t>
      </w:r>
    </w:p>
    <w:p w14:paraId="1F3D3E3C" w14:textId="329AA824" w:rsidR="00BF7D4A" w:rsidRDefault="009D75A4" w:rsidP="009D75A4">
      <w:r w:rsidRPr="008A7EC9">
        <w:t>Par lignes de colonnes de compagnie</w:t>
      </w:r>
      <w:r w:rsidR="00BF7D4A">
        <w:t xml:space="preserve">, </w:t>
      </w:r>
      <w:r w:rsidRPr="008A7EC9">
        <w:t>le 18</w:t>
      </w:r>
      <w:r w:rsidR="00BF7D4A" w:rsidRPr="008A7EC9">
        <w:t>2</w:t>
      </w:r>
      <w:r w:rsidR="00BF7D4A" w:rsidRPr="00BF7D4A">
        <w:rPr>
          <w:vertAlign w:val="superscript"/>
        </w:rPr>
        <w:t>e</w:t>
      </w:r>
      <w:r w:rsidRPr="008A7EC9">
        <w:t xml:space="preserve"> défila</w:t>
      </w:r>
      <w:r w:rsidR="00BF7D4A">
        <w:t xml:space="preserve">. </w:t>
      </w:r>
      <w:r w:rsidRPr="008A7EC9">
        <w:t>On eût entendu une mouche voler</w:t>
      </w:r>
      <w:r w:rsidR="00BF7D4A">
        <w:t>.</w:t>
      </w:r>
    </w:p>
    <w:p w14:paraId="2BA9E3A1" w14:textId="77777777" w:rsidR="00BF7D4A" w:rsidRDefault="009D75A4" w:rsidP="009D75A4">
      <w:r w:rsidRPr="008A7EC9">
        <w:t>Au galop</w:t>
      </w:r>
      <w:r w:rsidR="00BF7D4A">
        <w:t xml:space="preserve">, </w:t>
      </w:r>
      <w:r w:rsidRPr="008A7EC9">
        <w:t>les six batteries d</w:t>
      </w:r>
      <w:r w:rsidR="00BF7D4A">
        <w:t>’</w:t>
      </w:r>
      <w:r w:rsidRPr="008A7EC9">
        <w:t>artillerie de 77 suivirent</w:t>
      </w:r>
      <w:r w:rsidR="00BF7D4A">
        <w:t xml:space="preserve">. </w:t>
      </w:r>
      <w:r w:rsidRPr="008A7EC9">
        <w:t>Sur les casques noirs</w:t>
      </w:r>
      <w:r w:rsidR="00BF7D4A">
        <w:t xml:space="preserve">, </w:t>
      </w:r>
      <w:r w:rsidRPr="008A7EC9">
        <w:t>les boules de cuivre étincelaient</w:t>
      </w:r>
      <w:r w:rsidR="00BF7D4A">
        <w:t>.</w:t>
      </w:r>
    </w:p>
    <w:p w14:paraId="03640A5F" w14:textId="77777777" w:rsidR="00BF7D4A" w:rsidRDefault="009D75A4" w:rsidP="009D75A4">
      <w:r w:rsidRPr="008A7EC9">
        <w:t>Puis</w:t>
      </w:r>
      <w:r w:rsidR="00BF7D4A">
        <w:t xml:space="preserve">, </w:t>
      </w:r>
      <w:r w:rsidRPr="008A7EC9">
        <w:t>gardant par peloton un alignement impeccable</w:t>
      </w:r>
      <w:r w:rsidR="00BF7D4A">
        <w:t xml:space="preserve">, </w:t>
      </w:r>
      <w:r w:rsidRPr="008A7EC9">
        <w:t>les dragons de Detmold s</w:t>
      </w:r>
      <w:r w:rsidR="00BF7D4A">
        <w:t>’</w:t>
      </w:r>
      <w:r w:rsidRPr="008A7EC9">
        <w:t>avancèrent</w:t>
      </w:r>
      <w:r w:rsidR="00BF7D4A">
        <w:t xml:space="preserve">, </w:t>
      </w:r>
      <w:r w:rsidRPr="008A7EC9">
        <w:t>suivis</w:t>
      </w:r>
      <w:r w:rsidR="00BF7D4A">
        <w:t xml:space="preserve">, </w:t>
      </w:r>
      <w:r w:rsidRPr="008A7EC9">
        <w:t>à deux cents mètres</w:t>
      </w:r>
      <w:r w:rsidR="00BF7D4A">
        <w:t xml:space="preserve">, </w:t>
      </w:r>
      <w:r w:rsidRPr="008A7EC9">
        <w:t xml:space="preserve">par les hussards de </w:t>
      </w:r>
      <w:proofErr w:type="spellStart"/>
      <w:r w:rsidRPr="008A7EC9">
        <w:t>Lautenbourg</w:t>
      </w:r>
      <w:proofErr w:type="spellEnd"/>
      <w:r w:rsidR="00BF7D4A">
        <w:t>.</w:t>
      </w:r>
    </w:p>
    <w:p w14:paraId="7086FFF1" w14:textId="77777777" w:rsidR="00BF7D4A" w:rsidRDefault="009D75A4" w:rsidP="009D75A4">
      <w:r w:rsidRPr="008A7EC9">
        <w:t>La grande-duchesse chevauchait entre les deux régiments</w:t>
      </w:r>
      <w:r w:rsidR="00BF7D4A">
        <w:t xml:space="preserve">. </w:t>
      </w:r>
      <w:r w:rsidRPr="008A7EC9">
        <w:t>Le petit Hagen</w:t>
      </w:r>
      <w:r w:rsidR="00BF7D4A">
        <w:t xml:space="preserve">, </w:t>
      </w:r>
      <w:r w:rsidRPr="008A7EC9">
        <w:t>plus roide que jamais</w:t>
      </w:r>
      <w:r w:rsidR="00BF7D4A">
        <w:t xml:space="preserve">, </w:t>
      </w:r>
      <w:r w:rsidRPr="008A7EC9">
        <w:t>paraissait aux anges</w:t>
      </w:r>
      <w:r w:rsidR="00BF7D4A">
        <w:t xml:space="preserve">. </w:t>
      </w:r>
      <w:r w:rsidRPr="008A7EC9">
        <w:t>Une</w:t>
      </w:r>
      <w:r>
        <w:t xml:space="preserve"> </w:t>
      </w:r>
      <w:r w:rsidRPr="008A7EC9">
        <w:t>sourde haine me monta au cœur contre ce lieutenant</w:t>
      </w:r>
      <w:r w:rsidR="00BF7D4A">
        <w:t>.</w:t>
      </w:r>
    </w:p>
    <w:p w14:paraId="0BB46C36" w14:textId="77777777" w:rsidR="00BF7D4A" w:rsidRDefault="009D75A4" w:rsidP="009D75A4">
      <w:r w:rsidRPr="008A7EC9">
        <w:t>Le défilé était fini</w:t>
      </w:r>
      <w:r w:rsidR="00BF7D4A">
        <w:t xml:space="preserve">. </w:t>
      </w:r>
      <w:r w:rsidRPr="008A7EC9">
        <w:t>Tandis que le grand-duc Frédéric-Auguste et le duc Joachim venaient rejoindre le roi de Wurte</w:t>
      </w:r>
      <w:r w:rsidRPr="008A7EC9">
        <w:t>m</w:t>
      </w:r>
      <w:r w:rsidRPr="008A7EC9">
        <w:t>berg et le général von Eichhorn devant la tribune</w:t>
      </w:r>
      <w:r w:rsidR="00BF7D4A">
        <w:t xml:space="preserve">, </w:t>
      </w:r>
      <w:r w:rsidRPr="008A7EC9">
        <w:t>les deux r</w:t>
      </w:r>
      <w:r w:rsidRPr="008A7EC9">
        <w:t>é</w:t>
      </w:r>
      <w:r w:rsidRPr="008A7EC9">
        <w:t>giments de cavalerie se massaient</w:t>
      </w:r>
      <w:r w:rsidR="00BF7D4A">
        <w:t xml:space="preserve">, </w:t>
      </w:r>
      <w:r w:rsidRPr="008A7EC9">
        <w:t>à la place que les princes v</w:t>
      </w:r>
      <w:r w:rsidRPr="008A7EC9">
        <w:t>e</w:t>
      </w:r>
      <w:r w:rsidRPr="008A7EC9">
        <w:t>naient de quitter</w:t>
      </w:r>
      <w:r w:rsidR="00BF7D4A">
        <w:t xml:space="preserve">, </w:t>
      </w:r>
      <w:r w:rsidRPr="008A7EC9">
        <w:t>pour la charge finale</w:t>
      </w:r>
      <w:r w:rsidR="00BF7D4A">
        <w:t>.</w:t>
      </w:r>
    </w:p>
    <w:p w14:paraId="7EA0E6D9" w14:textId="77777777" w:rsidR="00BF7D4A" w:rsidRDefault="00BF7D4A" w:rsidP="009D75A4">
      <w:r>
        <w:t>— </w:t>
      </w:r>
      <w:r w:rsidR="009D75A4" w:rsidRPr="008A7EC9">
        <w:t>Attention</w:t>
      </w:r>
      <w:r>
        <w:t xml:space="preserve">, </w:t>
      </w:r>
      <w:r w:rsidR="009D75A4" w:rsidRPr="008A7EC9">
        <w:t>me dit Marçais</w:t>
      </w:r>
      <w:r>
        <w:t xml:space="preserve">, </w:t>
      </w:r>
      <w:r w:rsidR="009D75A4" w:rsidRPr="008A7EC9">
        <w:t>vous allez voir la manière c</w:t>
      </w:r>
      <w:r w:rsidR="009D75A4" w:rsidRPr="008A7EC9">
        <w:t>o</w:t>
      </w:r>
      <w:r w:rsidR="009D75A4" w:rsidRPr="008A7EC9">
        <w:t>saque</w:t>
      </w:r>
      <w:r>
        <w:t>.</w:t>
      </w:r>
    </w:p>
    <w:p w14:paraId="0989D3D9" w14:textId="77777777" w:rsidR="00BF7D4A" w:rsidRDefault="009D75A4" w:rsidP="009D75A4">
      <w:r w:rsidRPr="008A7EC9">
        <w:lastRenderedPageBreak/>
        <w:t>À droite</w:t>
      </w:r>
      <w:r w:rsidR="00BF7D4A">
        <w:t xml:space="preserve">, </w:t>
      </w:r>
      <w:r w:rsidRPr="008A7EC9">
        <w:t>un régiment bleu</w:t>
      </w:r>
      <w:r w:rsidR="00BF7D4A">
        <w:t xml:space="preserve">, </w:t>
      </w:r>
      <w:r w:rsidRPr="008A7EC9">
        <w:t>à gauche</w:t>
      </w:r>
      <w:r w:rsidR="00BF7D4A">
        <w:t xml:space="preserve">, </w:t>
      </w:r>
      <w:r w:rsidRPr="008A7EC9">
        <w:t>un régiment rouge</w:t>
      </w:r>
      <w:r w:rsidR="00BF7D4A">
        <w:t xml:space="preserve">, </w:t>
      </w:r>
      <w:r w:rsidRPr="008A7EC9">
        <w:t>plus petit</w:t>
      </w:r>
      <w:r w:rsidR="00BF7D4A">
        <w:t xml:space="preserve">. </w:t>
      </w:r>
      <w:r w:rsidRPr="008A7EC9">
        <w:t>Devant</w:t>
      </w:r>
      <w:r w:rsidR="00BF7D4A">
        <w:t xml:space="preserve">, </w:t>
      </w:r>
      <w:r w:rsidRPr="008A7EC9">
        <w:t>à vingt pas</w:t>
      </w:r>
      <w:r w:rsidR="00BF7D4A">
        <w:t xml:space="preserve">, </w:t>
      </w:r>
      <w:r w:rsidRPr="008A7EC9">
        <w:t>deux cavaliers</w:t>
      </w:r>
      <w:r w:rsidR="00BF7D4A">
        <w:t xml:space="preserve">, </w:t>
      </w:r>
      <w:r w:rsidRPr="008A7EC9">
        <w:t>presque côte à c</w:t>
      </w:r>
      <w:r w:rsidRPr="008A7EC9">
        <w:t>ô</w:t>
      </w:r>
      <w:r w:rsidRPr="008A7EC9">
        <w:t>te</w:t>
      </w:r>
      <w:r w:rsidR="00BF7D4A">
        <w:t>.</w:t>
      </w:r>
    </w:p>
    <w:p w14:paraId="5E129181" w14:textId="77777777" w:rsidR="00BF7D4A" w:rsidRDefault="009D75A4" w:rsidP="009D75A4">
      <w:r w:rsidRPr="008A7EC9">
        <w:t>Le gros cheval bai du colonel von Becker s</w:t>
      </w:r>
      <w:r w:rsidR="00BF7D4A">
        <w:t>’</w:t>
      </w:r>
      <w:r w:rsidRPr="008A7EC9">
        <w:t>ébrouait</w:t>
      </w:r>
      <w:r w:rsidR="00BF7D4A">
        <w:t xml:space="preserve">. </w:t>
      </w:r>
      <w:proofErr w:type="spellStart"/>
      <w:r w:rsidRPr="008A7EC9">
        <w:t>Tarass-Boulba</w:t>
      </w:r>
      <w:proofErr w:type="spellEnd"/>
      <w:r w:rsidR="00BF7D4A">
        <w:t xml:space="preserve">, </w:t>
      </w:r>
      <w:r w:rsidRPr="008A7EC9">
        <w:t>ramassé rageusement</w:t>
      </w:r>
      <w:r w:rsidR="00BF7D4A">
        <w:t xml:space="preserve">, </w:t>
      </w:r>
      <w:r w:rsidRPr="008A7EC9">
        <w:t>était immobile</w:t>
      </w:r>
      <w:r w:rsidR="00BF7D4A">
        <w:t>.</w:t>
      </w:r>
    </w:p>
    <w:p w14:paraId="0032F8B3" w14:textId="77777777" w:rsidR="00BF7D4A" w:rsidRDefault="009D75A4" w:rsidP="009D75A4">
      <w:r w:rsidRPr="008A7EC9">
        <w:t>Accoudée</w:t>
      </w:r>
      <w:r w:rsidR="00BF7D4A">
        <w:t xml:space="preserve">, </w:t>
      </w:r>
      <w:r w:rsidRPr="008A7EC9">
        <w:t xml:space="preserve">Mélusine de </w:t>
      </w:r>
      <w:proofErr w:type="spellStart"/>
      <w:r w:rsidRPr="008A7EC9">
        <w:t>Graffenfried</w:t>
      </w:r>
      <w:proofErr w:type="spellEnd"/>
      <w:r w:rsidRPr="008A7EC9">
        <w:t xml:space="preserve"> regardait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un œil à la fois fixe et vague</w:t>
      </w:r>
      <w:r w:rsidR="00BF7D4A">
        <w:t>.</w:t>
      </w:r>
    </w:p>
    <w:p w14:paraId="290EFA6F" w14:textId="77777777" w:rsidR="00BF7D4A" w:rsidRDefault="009D75A4" w:rsidP="009D75A4">
      <w:r w:rsidRPr="008A7EC9">
        <w:t>Deux sabres se dressèrent</w:t>
      </w:r>
      <w:r w:rsidR="00BF7D4A">
        <w:t xml:space="preserve"> ; </w:t>
      </w:r>
      <w:r w:rsidRPr="008A7EC9">
        <w:t>alors</w:t>
      </w:r>
      <w:r w:rsidR="00BF7D4A">
        <w:t xml:space="preserve">, </w:t>
      </w:r>
      <w:r w:rsidRPr="008A7EC9">
        <w:t>dans une clameur i</w:t>
      </w:r>
      <w:r w:rsidRPr="008A7EC9">
        <w:t>m</w:t>
      </w:r>
      <w:r w:rsidRPr="008A7EC9">
        <w:t>mense</w:t>
      </w:r>
      <w:r w:rsidR="00BF7D4A">
        <w:t xml:space="preserve">, </w:t>
      </w:r>
      <w:r w:rsidRPr="008A7EC9">
        <w:t>le flot déferla</w:t>
      </w:r>
      <w:r w:rsidR="00BF7D4A">
        <w:t>.</w:t>
      </w:r>
    </w:p>
    <w:p w14:paraId="22A2DFAE" w14:textId="77777777" w:rsidR="00BF7D4A" w:rsidRDefault="009D75A4" w:rsidP="009D75A4">
      <w:r w:rsidRPr="008A7EC9">
        <w:t>Maintenant</w:t>
      </w:r>
      <w:r w:rsidR="00BF7D4A">
        <w:t xml:space="preserve">, </w:t>
      </w:r>
      <w:r w:rsidRPr="008A7EC9">
        <w:t>un seul cheval était en tête</w:t>
      </w:r>
      <w:r w:rsidR="00BF7D4A">
        <w:t xml:space="preserve">, </w:t>
      </w:r>
      <w:proofErr w:type="spellStart"/>
      <w:r w:rsidRPr="008A7EC9">
        <w:t>Tarass-Boulba</w:t>
      </w:r>
      <w:proofErr w:type="spellEnd"/>
      <w:r w:rsidR="00BF7D4A">
        <w:t xml:space="preserve">. </w:t>
      </w:r>
      <w:r w:rsidRPr="008A7EC9">
        <w:t>Combien cela dura-t-il</w:t>
      </w:r>
      <w:r w:rsidR="00BF7D4A">
        <w:t xml:space="preserve"> ? </w:t>
      </w:r>
      <w:r w:rsidRPr="008A7EC9">
        <w:t>Peut-être dix secondes</w:t>
      </w:r>
      <w:r w:rsidR="00BF7D4A">
        <w:t xml:space="preserve">, </w:t>
      </w:r>
      <w:r w:rsidRPr="008A7EC9">
        <w:t>et soudain ce fut l</w:t>
      </w:r>
      <w:r w:rsidR="00BF7D4A">
        <w:t>’</w:t>
      </w:r>
      <w:r w:rsidRPr="008A7EC9">
        <w:t>arrêt brusque devant la tribune de trois mille chevaux</w:t>
      </w:r>
      <w:r w:rsidR="00BF7D4A">
        <w:t xml:space="preserve">, </w:t>
      </w:r>
      <w:r w:rsidRPr="008A7EC9">
        <w:t>de trois mille cavaliers</w:t>
      </w:r>
      <w:r w:rsidR="00BF7D4A">
        <w:t xml:space="preserve">. </w:t>
      </w:r>
      <w:r w:rsidRPr="008A7EC9">
        <w:t>Des hurlements</w:t>
      </w:r>
      <w:r w:rsidR="00BF7D4A">
        <w:t xml:space="preserve">, </w:t>
      </w:r>
      <w:r w:rsidRPr="008A7EC9">
        <w:t>des crépitements de s</w:t>
      </w:r>
      <w:r w:rsidRPr="008A7EC9">
        <w:t>a</w:t>
      </w:r>
      <w:r w:rsidRPr="008A7EC9">
        <w:t>bots</w:t>
      </w:r>
      <w:r w:rsidR="00BF7D4A">
        <w:t xml:space="preserve">. </w:t>
      </w:r>
      <w:r w:rsidRPr="008A7EC9">
        <w:t>Le sol parut s</w:t>
      </w:r>
      <w:r w:rsidR="00BF7D4A">
        <w:t>’</w:t>
      </w:r>
      <w:r w:rsidRPr="008A7EC9">
        <w:t>effondrer</w:t>
      </w:r>
      <w:r w:rsidR="00BF7D4A">
        <w:t>.</w:t>
      </w:r>
    </w:p>
    <w:p w14:paraId="0C0B2C44" w14:textId="77777777" w:rsidR="00BF7D4A" w:rsidRDefault="009D75A4" w:rsidP="009D75A4">
      <w:r w:rsidRPr="008A7EC9">
        <w:t>Jamais je n</w:t>
      </w:r>
      <w:r w:rsidR="00BF7D4A">
        <w:t>’</w:t>
      </w:r>
      <w:r w:rsidRPr="008A7EC9">
        <w:t>oublierai ce spectacle</w:t>
      </w:r>
      <w:r w:rsidR="00BF7D4A">
        <w:t xml:space="preserve">. </w:t>
      </w:r>
      <w:r w:rsidRPr="008A7EC9">
        <w:t>À droite</w:t>
      </w:r>
      <w:r w:rsidR="00BF7D4A">
        <w:t xml:space="preserve">, </w:t>
      </w:r>
      <w:r w:rsidRPr="008A7EC9">
        <w:t>von Becker</w:t>
      </w:r>
      <w:r w:rsidR="00BF7D4A">
        <w:t xml:space="preserve">, </w:t>
      </w:r>
      <w:r w:rsidRPr="008A7EC9">
        <w:t>en arrière sur sa selle</w:t>
      </w:r>
      <w:r w:rsidR="00BF7D4A">
        <w:t xml:space="preserve">, </w:t>
      </w:r>
      <w:r w:rsidRPr="008A7EC9">
        <w:t>son cheval arc-bouté des quatre fers</w:t>
      </w:r>
      <w:r w:rsidR="00BF7D4A">
        <w:t xml:space="preserve">, </w:t>
      </w:r>
      <w:r w:rsidRPr="008A7EC9">
        <w:t>saluait de l</w:t>
      </w:r>
      <w:r w:rsidR="00BF7D4A">
        <w:t>’</w:t>
      </w:r>
      <w:r w:rsidRPr="008A7EC9">
        <w:t>épée les princes</w:t>
      </w:r>
      <w:r w:rsidR="00BF7D4A">
        <w:t>.</w:t>
      </w:r>
    </w:p>
    <w:p w14:paraId="62C2BC42" w14:textId="77777777" w:rsidR="00BF7D4A" w:rsidRDefault="009D75A4" w:rsidP="009D75A4">
      <w:r w:rsidRPr="008A7EC9">
        <w:t>À gauche</w:t>
      </w:r>
      <w:r w:rsidR="00BF7D4A">
        <w:t xml:space="preserve">, </w:t>
      </w:r>
      <w:r w:rsidRPr="008A7EC9">
        <w:t>dressé sur les deux pieds arrière</w:t>
      </w:r>
      <w:r w:rsidR="00BF7D4A">
        <w:t xml:space="preserve">, </w:t>
      </w:r>
      <w:proofErr w:type="spellStart"/>
      <w:r w:rsidRPr="008A7EC9">
        <w:t>Tarass-Boulba</w:t>
      </w:r>
      <w:proofErr w:type="spellEnd"/>
      <w:r w:rsidR="00BF7D4A">
        <w:t>.</w:t>
      </w:r>
    </w:p>
    <w:p w14:paraId="67D7D575" w14:textId="77777777" w:rsidR="00BF7D4A" w:rsidRDefault="009D75A4" w:rsidP="009D75A4">
      <w:r w:rsidRPr="008A7EC9">
        <w:t>À cinq mètres</w:t>
      </w:r>
      <w:r w:rsidR="00BF7D4A">
        <w:t xml:space="preserve">, </w:t>
      </w:r>
      <w:r w:rsidRPr="008A7EC9">
        <w:t>peut-être six</w:t>
      </w:r>
      <w:r w:rsidR="00BF7D4A">
        <w:t xml:space="preserve">, </w:t>
      </w:r>
      <w:r w:rsidRPr="008A7EC9">
        <w:t>je voyais la grande-duchesse sur son cheval cabré</w:t>
      </w:r>
      <w:r w:rsidR="00BF7D4A">
        <w:t xml:space="preserve"> ; </w:t>
      </w:r>
      <w:r w:rsidRPr="008A7EC9">
        <w:t>son visage pâle ne devait à cette course incroyable aucune rougeur</w:t>
      </w:r>
      <w:r w:rsidR="00BF7D4A">
        <w:t xml:space="preserve">. </w:t>
      </w:r>
      <w:r w:rsidRPr="008A7EC9">
        <w:t xml:space="preserve">Son énorme </w:t>
      </w:r>
      <w:proofErr w:type="spellStart"/>
      <w:r w:rsidRPr="008A7EC9">
        <w:t>kolbach</w:t>
      </w:r>
      <w:proofErr w:type="spellEnd"/>
      <w:r w:rsidRPr="008A7EC9">
        <w:t xml:space="preserve"> noir cachait entièrement ses cheveux</w:t>
      </w:r>
      <w:r w:rsidR="00BF7D4A">
        <w:t xml:space="preserve">. </w:t>
      </w:r>
      <w:r w:rsidRPr="008A7EC9">
        <w:t>Ses yeux verts resplendissaient</w:t>
      </w:r>
      <w:r w:rsidR="00BF7D4A">
        <w:t xml:space="preserve">. </w:t>
      </w:r>
      <w:r w:rsidRPr="008A7EC9">
        <w:t>Esp</w:t>
      </w:r>
      <w:r w:rsidRPr="008A7EC9">
        <w:t>è</w:t>
      </w:r>
      <w:r w:rsidRPr="008A7EC9">
        <w:t>ce de Murat androgyne</w:t>
      </w:r>
      <w:r w:rsidR="00BF7D4A">
        <w:t xml:space="preserve">, </w:t>
      </w:r>
      <w:r w:rsidRPr="008A7EC9">
        <w:t>elle tenait au-dessus d</w:t>
      </w:r>
      <w:r w:rsidR="00BF7D4A">
        <w:t>’</w:t>
      </w:r>
      <w:r w:rsidRPr="008A7EC9">
        <w:t>elle son sabre l</w:t>
      </w:r>
      <w:r w:rsidRPr="008A7EC9">
        <w:t>e</w:t>
      </w:r>
      <w:r w:rsidRPr="008A7EC9">
        <w:t>vé</w:t>
      </w:r>
      <w:r w:rsidR="00BF7D4A">
        <w:t>.</w:t>
      </w:r>
    </w:p>
    <w:p w14:paraId="43EB12B1" w14:textId="77777777" w:rsidR="00BF7D4A" w:rsidRDefault="009D75A4" w:rsidP="009D75A4">
      <w:r w:rsidRPr="008A7EC9">
        <w:t>Elle nous souriait</w:t>
      </w:r>
      <w:r w:rsidR="00BF7D4A">
        <w:t>.</w:t>
      </w:r>
    </w:p>
    <w:p w14:paraId="1EC035A6" w14:textId="77777777" w:rsidR="00BF7D4A" w:rsidRDefault="009D75A4" w:rsidP="009D75A4">
      <w:r w:rsidRPr="008A7EC9">
        <w:lastRenderedPageBreak/>
        <w:t>En même temps un cri d</w:t>
      </w:r>
      <w:r w:rsidR="00BF7D4A">
        <w:t>’</w:t>
      </w:r>
      <w:r w:rsidRPr="008A7EC9">
        <w:t>admiration sortit de trois poitr</w:t>
      </w:r>
      <w:r w:rsidRPr="008A7EC9">
        <w:t>i</w:t>
      </w:r>
      <w:r w:rsidRPr="008A7EC9">
        <w:t>nes</w:t>
      </w:r>
      <w:r w:rsidR="00BF7D4A">
        <w:t xml:space="preserve">. </w:t>
      </w:r>
      <w:r w:rsidRPr="008A7EC9">
        <w:t xml:space="preserve">Mélusine de </w:t>
      </w:r>
      <w:proofErr w:type="spellStart"/>
      <w:r w:rsidRPr="008A7EC9">
        <w:t>Graffenfried</w:t>
      </w:r>
      <w:proofErr w:type="spellEnd"/>
      <w:r w:rsidR="00BF7D4A">
        <w:t xml:space="preserve">, </w:t>
      </w:r>
      <w:r w:rsidRPr="008A7EC9">
        <w:t>Marçais et moi</w:t>
      </w:r>
      <w:r w:rsidR="00BF7D4A">
        <w:t xml:space="preserve">, </w:t>
      </w:r>
      <w:r w:rsidRPr="008A7EC9">
        <w:t>nous eûmes la gloire de déchaîner l</w:t>
      </w:r>
      <w:r w:rsidR="00BF7D4A">
        <w:t>’</w:t>
      </w:r>
      <w:r w:rsidRPr="008A7EC9">
        <w:t>immense acclamation</w:t>
      </w:r>
      <w:r w:rsidR="00BF7D4A">
        <w:t>.</w:t>
      </w:r>
    </w:p>
    <w:p w14:paraId="2509732C" w14:textId="77777777" w:rsidR="00BF7D4A" w:rsidRDefault="009D75A4" w:rsidP="009D75A4">
      <w:r w:rsidRPr="008A7EC9">
        <w:t xml:space="preserve">Alors </w:t>
      </w:r>
      <w:proofErr w:type="spellStart"/>
      <w:r w:rsidRPr="008A7EC9">
        <w:t>Tarass-Boulba</w:t>
      </w:r>
      <w:proofErr w:type="spellEnd"/>
      <w:r w:rsidRPr="008A7EC9">
        <w:t xml:space="preserve"> retomba sur ses deux pieds de devant</w:t>
      </w:r>
      <w:r w:rsidR="00BF7D4A">
        <w:t xml:space="preserve">. </w:t>
      </w:r>
      <w:r w:rsidRPr="008A7EC9">
        <w:t>D</w:t>
      </w:r>
      <w:r w:rsidR="00BF7D4A">
        <w:t>’</w:t>
      </w:r>
      <w:r w:rsidRPr="008A7EC9">
        <w:t>une main</w:t>
      </w:r>
      <w:r w:rsidR="00BF7D4A">
        <w:t xml:space="preserve">, </w:t>
      </w:r>
      <w:r w:rsidRPr="008A7EC9">
        <w:t xml:space="preserve">Aurore de </w:t>
      </w:r>
      <w:proofErr w:type="spellStart"/>
      <w:r w:rsidRPr="008A7EC9">
        <w:t>Lautenbourg</w:t>
      </w:r>
      <w:proofErr w:type="spellEnd"/>
      <w:r w:rsidRPr="008A7EC9">
        <w:t xml:space="preserve"> flattait son cou embrou</w:t>
      </w:r>
      <w:r w:rsidRPr="008A7EC9">
        <w:t>s</w:t>
      </w:r>
      <w:r w:rsidRPr="008A7EC9">
        <w:t>saillé</w:t>
      </w:r>
      <w:r w:rsidR="00BF7D4A">
        <w:t xml:space="preserve">, </w:t>
      </w:r>
      <w:r w:rsidRPr="008A7EC9">
        <w:t>tandis qu</w:t>
      </w:r>
      <w:r w:rsidR="00BF7D4A">
        <w:t>’</w:t>
      </w:r>
      <w:r w:rsidRPr="008A7EC9">
        <w:t>elle tendait l</w:t>
      </w:r>
      <w:r w:rsidR="00BF7D4A">
        <w:t>’</w:t>
      </w:r>
      <w:r w:rsidRPr="008A7EC9">
        <w:t>autre au roi Albert</w:t>
      </w:r>
      <w:r w:rsidR="00BF7D4A">
        <w:t xml:space="preserve">, </w:t>
      </w:r>
      <w:r w:rsidRPr="008A7EC9">
        <w:t>qui la baisa de nouveau</w:t>
      </w:r>
      <w:r w:rsidR="00BF7D4A">
        <w:t>.</w:t>
      </w:r>
    </w:p>
    <w:p w14:paraId="76B42472" w14:textId="4ED6E484" w:rsidR="009D75A4" w:rsidRPr="008A7EC9" w:rsidRDefault="009D75A4" w:rsidP="00BF7D4A">
      <w:pPr>
        <w:pStyle w:val="Centr"/>
      </w:pPr>
      <w:r w:rsidRPr="008A7EC9">
        <w:t>*</w:t>
      </w:r>
    </w:p>
    <w:p w14:paraId="2C0D6E17" w14:textId="45FAE0E7" w:rsidR="00BF7D4A" w:rsidRDefault="009D75A4" w:rsidP="009D75A4">
      <w:r w:rsidRPr="008A7EC9">
        <w:t>Un carton</w:t>
      </w:r>
      <w:r w:rsidR="00BF7D4A">
        <w:t xml:space="preserve">, </w:t>
      </w:r>
      <w:r w:rsidRPr="008A7EC9">
        <w:t>remis par Ludwig lorsque je rentrai chez moi</w:t>
      </w:r>
      <w:r w:rsidR="00BF7D4A">
        <w:t xml:space="preserve">, </w:t>
      </w:r>
      <w:r w:rsidRPr="008A7EC9">
        <w:t>me faisait savoir que j</w:t>
      </w:r>
      <w:r w:rsidR="00BF7D4A">
        <w:t>’</w:t>
      </w:r>
      <w:r w:rsidRPr="008A7EC9">
        <w:t>étais invité au dîner qui aurait lieu à huit heures</w:t>
      </w:r>
      <w:r w:rsidR="00BF7D4A">
        <w:t xml:space="preserve">, </w:t>
      </w:r>
      <w:r w:rsidRPr="008A7EC9">
        <w:t>dans la galerie des glaces</w:t>
      </w:r>
      <w:r w:rsidR="00BF7D4A">
        <w:t xml:space="preserve">, </w:t>
      </w:r>
      <w:r w:rsidRPr="008A7EC9">
        <w:t>en l</w:t>
      </w:r>
      <w:r w:rsidR="00BF7D4A">
        <w:t>’</w:t>
      </w:r>
      <w:r w:rsidRPr="008A7EC9">
        <w:t>honneur de</w:t>
      </w:r>
      <w:r w:rsidR="00BF7D4A" w:rsidRPr="008A7EC9">
        <w:t xml:space="preserve"> S</w:t>
      </w:r>
      <w:r w:rsidR="00BF7D4A">
        <w:t>.M. </w:t>
      </w:r>
      <w:r w:rsidRPr="008A7EC9">
        <w:t>le roi de Wurtemberg et de S</w:t>
      </w:r>
      <w:r w:rsidR="00BF7D4A">
        <w:t xml:space="preserve">. </w:t>
      </w:r>
      <w:r w:rsidRPr="008A7EC9">
        <w:t>Ex</w:t>
      </w:r>
      <w:r w:rsidR="00BF7D4A">
        <w:t xml:space="preserve">. </w:t>
      </w:r>
      <w:r w:rsidRPr="008A7EC9">
        <w:t>le général von Eichhorn</w:t>
      </w:r>
      <w:r w:rsidR="00BF7D4A">
        <w:t xml:space="preserve">. </w:t>
      </w:r>
      <w:r w:rsidRPr="008A7EC9">
        <w:t>Place 23</w:t>
      </w:r>
      <w:r w:rsidR="00BF7D4A">
        <w:t xml:space="preserve">, </w:t>
      </w:r>
      <w:r w:rsidRPr="008A7EC9">
        <w:t>tro</w:t>
      </w:r>
      <w:r w:rsidRPr="008A7EC9">
        <w:t>i</w:t>
      </w:r>
      <w:r w:rsidRPr="008A7EC9">
        <w:t>sième table</w:t>
      </w:r>
      <w:r w:rsidR="00BF7D4A">
        <w:t>.</w:t>
      </w:r>
    </w:p>
    <w:p w14:paraId="6A5A7441" w14:textId="77777777" w:rsidR="00BF7D4A" w:rsidRDefault="009D75A4" w:rsidP="009D75A4">
      <w:r w:rsidRPr="008A7EC9">
        <w:t>Je passai l</w:t>
      </w:r>
      <w:r w:rsidR="00BF7D4A">
        <w:t>’</w:t>
      </w:r>
      <w:r w:rsidRPr="008A7EC9">
        <w:t>après-midi dans ma chambre</w:t>
      </w:r>
      <w:r w:rsidR="00BF7D4A">
        <w:t xml:space="preserve">, </w:t>
      </w:r>
      <w:r w:rsidRPr="008A7EC9">
        <w:t>en tête à tête avec un vague trésor</w:t>
      </w:r>
      <w:r w:rsidR="00BF7D4A">
        <w:t xml:space="preserve">, </w:t>
      </w:r>
      <w:r w:rsidRPr="008A7EC9">
        <w:t>ouvrant des livres que je ne pouvais lire</w:t>
      </w:r>
      <w:r w:rsidR="00BF7D4A">
        <w:t>.</w:t>
      </w:r>
    </w:p>
    <w:p w14:paraId="22ADD412" w14:textId="77777777" w:rsidR="00BF7D4A" w:rsidRDefault="009D75A4" w:rsidP="009D75A4">
      <w:r w:rsidRPr="008A7EC9">
        <w:t>À sept heures</w:t>
      </w:r>
      <w:r w:rsidR="00BF7D4A">
        <w:t xml:space="preserve">, </w:t>
      </w:r>
      <w:r w:rsidRPr="008A7EC9">
        <w:t>je descendis dans le parc</w:t>
      </w:r>
      <w:r w:rsidR="00BF7D4A">
        <w:t xml:space="preserve">. </w:t>
      </w:r>
      <w:r w:rsidRPr="008A7EC9">
        <w:t>Deux heures aup</w:t>
      </w:r>
      <w:r w:rsidRPr="008A7EC9">
        <w:t>a</w:t>
      </w:r>
      <w:r w:rsidRPr="008A7EC9">
        <w:t>ravant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avais entendu des cors</w:t>
      </w:r>
      <w:r w:rsidR="00BF7D4A">
        <w:t xml:space="preserve">, </w:t>
      </w:r>
      <w:r w:rsidRPr="008A7EC9">
        <w:t>lointains d</w:t>
      </w:r>
      <w:r w:rsidR="00BF7D4A">
        <w:t>’</w:t>
      </w:r>
      <w:r w:rsidRPr="008A7EC9">
        <w:t>abord</w:t>
      </w:r>
      <w:r w:rsidR="00BF7D4A">
        <w:t xml:space="preserve">, </w:t>
      </w:r>
      <w:r w:rsidRPr="008A7EC9">
        <w:t xml:space="preserve">venir expirer dans le ravin de la </w:t>
      </w:r>
      <w:proofErr w:type="spellStart"/>
      <w:r w:rsidRPr="008A7EC9">
        <w:t>Melna</w:t>
      </w:r>
      <w:proofErr w:type="spellEnd"/>
      <w:r w:rsidR="00BF7D4A">
        <w:t xml:space="preserve">. </w:t>
      </w:r>
      <w:r w:rsidRPr="008A7EC9">
        <w:t>C</w:t>
      </w:r>
      <w:r w:rsidR="00BF7D4A">
        <w:t>’</w:t>
      </w:r>
      <w:r w:rsidRPr="008A7EC9">
        <w:t>est là qu</w:t>
      </w:r>
      <w:r w:rsidR="00BF7D4A">
        <w:t>’</w:t>
      </w:r>
      <w:r w:rsidRPr="008A7EC9">
        <w:t>avait pris fin la chasse conduite par le roi et la grande-duchesse</w:t>
      </w:r>
      <w:r w:rsidR="00BF7D4A">
        <w:t>.</w:t>
      </w:r>
    </w:p>
    <w:p w14:paraId="790D3BFA" w14:textId="77777777" w:rsidR="00BF7D4A" w:rsidRDefault="009D75A4" w:rsidP="009D75A4">
      <w:r w:rsidRPr="008A7EC9">
        <w:t>Le palais était rayonnant de lumières</w:t>
      </w:r>
      <w:r w:rsidR="00BF7D4A">
        <w:t xml:space="preserve">. </w:t>
      </w:r>
      <w:r w:rsidRPr="008A7EC9">
        <w:t>À travers les larges fenêtres</w:t>
      </w:r>
      <w:r w:rsidR="00BF7D4A">
        <w:t xml:space="preserve">, </w:t>
      </w:r>
      <w:r w:rsidRPr="008A7EC9">
        <w:t>je voyais les immenses tables</w:t>
      </w:r>
      <w:r w:rsidR="00BF7D4A">
        <w:t xml:space="preserve">, </w:t>
      </w:r>
      <w:r w:rsidRPr="008A7EC9">
        <w:t>croulantes sous les fleurs et les cristaux</w:t>
      </w:r>
      <w:r w:rsidR="00BF7D4A">
        <w:t>.</w:t>
      </w:r>
    </w:p>
    <w:p w14:paraId="4FF691BB" w14:textId="77777777" w:rsidR="00BF7D4A" w:rsidRDefault="009D75A4" w:rsidP="009D75A4">
      <w:r w:rsidRPr="008A7EC9">
        <w:t>La plupart des hauts fonctionnaires</w:t>
      </w:r>
      <w:r w:rsidR="00BF7D4A">
        <w:t xml:space="preserve">, </w:t>
      </w:r>
      <w:r w:rsidRPr="008A7EC9">
        <w:t xml:space="preserve">tous les officiers de </w:t>
      </w:r>
      <w:proofErr w:type="spellStart"/>
      <w:r w:rsidRPr="008A7EC9">
        <w:t>Lautenbourg</w:t>
      </w:r>
      <w:proofErr w:type="spellEnd"/>
      <w:r w:rsidRPr="008A7EC9">
        <w:t xml:space="preserve"> étaient invités</w:t>
      </w:r>
      <w:r w:rsidR="00BF7D4A">
        <w:t xml:space="preserve">. </w:t>
      </w:r>
      <w:r w:rsidRPr="008A7EC9">
        <w:t>Trois cents couverts se réparti</w:t>
      </w:r>
      <w:r w:rsidRPr="008A7EC9">
        <w:t>s</w:t>
      </w:r>
      <w:r w:rsidRPr="008A7EC9">
        <w:t>saient en douze tables</w:t>
      </w:r>
      <w:r w:rsidR="00BF7D4A">
        <w:t>.</w:t>
      </w:r>
    </w:p>
    <w:p w14:paraId="0DB65798" w14:textId="77777777" w:rsidR="00BF7D4A" w:rsidRDefault="009D75A4" w:rsidP="009D75A4">
      <w:r w:rsidRPr="008A7EC9">
        <w:t>J</w:t>
      </w:r>
      <w:r w:rsidR="00BF7D4A">
        <w:t>’</w:t>
      </w:r>
      <w:r w:rsidRPr="008A7EC9">
        <w:t>étais entre un commandant de dragons et la femme d</w:t>
      </w:r>
      <w:r w:rsidR="00BF7D4A">
        <w:t>’</w:t>
      </w:r>
      <w:r w:rsidRPr="008A7EC9">
        <w:t>un conseiller de la Cour</w:t>
      </w:r>
      <w:r w:rsidR="00BF7D4A">
        <w:t xml:space="preserve">. </w:t>
      </w:r>
      <w:r w:rsidRPr="008A7EC9">
        <w:t>Ils ne m</w:t>
      </w:r>
      <w:r w:rsidR="00BF7D4A">
        <w:t>’</w:t>
      </w:r>
      <w:r w:rsidRPr="008A7EC9">
        <w:t>adressèrent pas un mot durant tout le repas</w:t>
      </w:r>
      <w:r w:rsidR="00BF7D4A">
        <w:t>.</w:t>
      </w:r>
    </w:p>
    <w:p w14:paraId="050810CC" w14:textId="683A9D44" w:rsidR="00BF7D4A" w:rsidRDefault="009D75A4" w:rsidP="009D75A4">
      <w:r w:rsidRPr="008A7EC9">
        <w:lastRenderedPageBreak/>
        <w:t>La musique du 18</w:t>
      </w:r>
      <w:r w:rsidR="00BF7D4A" w:rsidRPr="008A7EC9">
        <w:t>2</w:t>
      </w:r>
      <w:r w:rsidR="00BF7D4A" w:rsidRPr="00BF7D4A">
        <w:rPr>
          <w:vertAlign w:val="superscript"/>
        </w:rPr>
        <w:t>e</w:t>
      </w:r>
      <w:r w:rsidRPr="008A7EC9">
        <w:t xml:space="preserve"> jouait</w:t>
      </w:r>
      <w:r w:rsidR="00BF7D4A">
        <w:t xml:space="preserve">, </w:t>
      </w:r>
      <w:r w:rsidRPr="008A7EC9">
        <w:t>entre les services</w:t>
      </w:r>
      <w:r w:rsidR="00BF7D4A">
        <w:t xml:space="preserve">, </w:t>
      </w:r>
      <w:r w:rsidRPr="008A7EC9">
        <w:t>dans la salle de la Diète</w:t>
      </w:r>
      <w:r w:rsidR="00BF7D4A">
        <w:t>.</w:t>
      </w:r>
    </w:p>
    <w:p w14:paraId="400F6CB4" w14:textId="77777777" w:rsidR="00BF7D4A" w:rsidRDefault="009D75A4" w:rsidP="009D75A4">
      <w:r w:rsidRPr="008A7EC9">
        <w:t>Je ne voyais ni la grande-duchesse</w:t>
      </w:r>
      <w:r w:rsidR="00BF7D4A">
        <w:t xml:space="preserve">, </w:t>
      </w:r>
      <w:r w:rsidRPr="008A7EC9">
        <w:t>ni le roi</w:t>
      </w:r>
      <w:r w:rsidR="00BF7D4A">
        <w:t xml:space="preserve">, </w:t>
      </w:r>
      <w:r w:rsidRPr="008A7EC9">
        <w:t>ni les ducs</w:t>
      </w:r>
      <w:r w:rsidR="00BF7D4A">
        <w:t xml:space="preserve">, </w:t>
      </w:r>
      <w:r w:rsidRPr="008A7EC9">
        <w:t>la première table m</w:t>
      </w:r>
      <w:r w:rsidR="00BF7D4A">
        <w:t>’</w:t>
      </w:r>
      <w:r w:rsidRPr="008A7EC9">
        <w:t>étant cachée par les fleurs</w:t>
      </w:r>
      <w:r w:rsidR="00BF7D4A">
        <w:t>.</w:t>
      </w:r>
    </w:p>
    <w:p w14:paraId="24DC7A6D" w14:textId="77777777" w:rsidR="00BF7D4A" w:rsidRDefault="009D75A4" w:rsidP="009D75A4">
      <w:r w:rsidRPr="008A7EC9">
        <w:t>Dans le brouhaha des toasts et du champagne</w:t>
      </w:r>
      <w:r w:rsidR="00BF7D4A">
        <w:t xml:space="preserve">, </w:t>
      </w:r>
      <w:r w:rsidRPr="008A7EC9">
        <w:t>je m</w:t>
      </w:r>
      <w:r w:rsidR="00BF7D4A">
        <w:t>’</w:t>
      </w:r>
      <w:r w:rsidRPr="008A7EC9">
        <w:t>éclipsai et gagnai la salle de la Diète</w:t>
      </w:r>
      <w:r w:rsidR="00BF7D4A">
        <w:t xml:space="preserve">, </w:t>
      </w:r>
      <w:r w:rsidRPr="008A7EC9">
        <w:t>puis la salle d</w:t>
      </w:r>
      <w:r w:rsidR="00BF7D4A">
        <w:t>’</w:t>
      </w:r>
      <w:r w:rsidRPr="008A7EC9">
        <w:t>honneur</w:t>
      </w:r>
      <w:r w:rsidR="00BF7D4A">
        <w:t xml:space="preserve"> : </w:t>
      </w:r>
      <w:r w:rsidRPr="008A7EC9">
        <w:t>de là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aurai le spectacle de l</w:t>
      </w:r>
      <w:r w:rsidR="00BF7D4A">
        <w:t>’</w:t>
      </w:r>
      <w:r w:rsidRPr="008A7EC9">
        <w:t>entrée des souverains</w:t>
      </w:r>
      <w:r w:rsidR="00BF7D4A">
        <w:t>.</w:t>
      </w:r>
    </w:p>
    <w:p w14:paraId="0486B264" w14:textId="77777777" w:rsidR="00BF7D4A" w:rsidRDefault="009D75A4" w:rsidP="009D75A4">
      <w:r w:rsidRPr="008A7EC9">
        <w:t>Une voix chantante me tira des réflexions où je m</w:t>
      </w:r>
      <w:r w:rsidR="00BF7D4A">
        <w:t>’</w:t>
      </w:r>
      <w:r w:rsidRPr="008A7EC9">
        <w:t>abîmais</w:t>
      </w:r>
      <w:r w:rsidR="00BF7D4A">
        <w:t>.</w:t>
      </w:r>
    </w:p>
    <w:p w14:paraId="5FE6C868" w14:textId="77777777" w:rsidR="00BF7D4A" w:rsidRDefault="00BF7D4A" w:rsidP="009D75A4">
      <w:r>
        <w:t>— </w:t>
      </w:r>
      <w:r w:rsidR="009D75A4" w:rsidRPr="008A7EC9">
        <w:t>Eh bien</w:t>
      </w:r>
      <w:r>
        <w:t xml:space="preserve">, 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pourquoi cet isolement</w:t>
      </w:r>
      <w:r>
        <w:t> ?</w:t>
      </w:r>
    </w:p>
    <w:p w14:paraId="17826A40" w14:textId="0AC84733" w:rsidR="00BF7D4A" w:rsidRDefault="009D75A4" w:rsidP="009D75A4">
      <w:r w:rsidRPr="008A7EC9">
        <w:t>J</w:t>
      </w:r>
      <w:r w:rsidR="00BF7D4A">
        <w:t>’</w:t>
      </w:r>
      <w:r w:rsidRPr="008A7EC9">
        <w:t>étais seul dans l</w:t>
      </w:r>
      <w:r w:rsidR="00BF7D4A">
        <w:t>’</w:t>
      </w:r>
      <w:r w:rsidRPr="008A7EC9">
        <w:t xml:space="preserve">immense salle avec </w:t>
      </w:r>
      <w:r w:rsidR="00BF7D4A">
        <w:t>M</w:t>
      </w:r>
      <w:r w:rsidR="00BF7D4A" w:rsidRPr="00BF7D4A">
        <w:rPr>
          <w:vertAlign w:val="superscript"/>
        </w:rPr>
        <w:t>lle</w:t>
      </w:r>
      <w:r w:rsidR="00BF7D4A">
        <w:t> de </w:t>
      </w:r>
      <w:proofErr w:type="spellStart"/>
      <w:r w:rsidRPr="008A7EC9">
        <w:t>Graffenfried</w:t>
      </w:r>
      <w:proofErr w:type="spellEnd"/>
      <w:r w:rsidR="00BF7D4A">
        <w:t>.</w:t>
      </w:r>
    </w:p>
    <w:p w14:paraId="14C52EAB" w14:textId="77777777" w:rsidR="00BF7D4A" w:rsidRDefault="00BF7D4A" w:rsidP="009D75A4">
      <w:r>
        <w:t>— </w:t>
      </w:r>
      <w:r w:rsidR="009D75A4" w:rsidRPr="008A7EC9">
        <w:t>Mais vous-même</w:t>
      </w:r>
      <w:r>
        <w:t xml:space="preserve">, </w:t>
      </w:r>
      <w:r w:rsidR="009D75A4" w:rsidRPr="008A7EC9">
        <w:t>Mademoiselle</w:t>
      </w:r>
      <w:r>
        <w:t> ?</w:t>
      </w:r>
    </w:p>
    <w:p w14:paraId="5D232481" w14:textId="77777777" w:rsidR="00BF7D4A" w:rsidRDefault="00BF7D4A" w:rsidP="009D75A4">
      <w:r>
        <w:t>— </w:t>
      </w:r>
      <w:r w:rsidR="009D75A4" w:rsidRPr="008A7EC9">
        <w:t>Oh</w:t>
      </w:r>
      <w:r>
        <w:t xml:space="preserve"> ! </w:t>
      </w:r>
      <w:r w:rsidR="009D75A4" w:rsidRPr="008A7EC9">
        <w:t>moi</w:t>
      </w:r>
      <w:r>
        <w:t xml:space="preserve"> : </w:t>
      </w:r>
      <w:r w:rsidR="009D75A4" w:rsidRPr="008A7EC9">
        <w:t>c</w:t>
      </w:r>
      <w:r>
        <w:t>’</w:t>
      </w:r>
      <w:r w:rsidR="009D75A4" w:rsidRPr="008A7EC9">
        <w:t>est différent</w:t>
      </w:r>
      <w:r>
        <w:t xml:space="preserve">, </w:t>
      </w:r>
      <w:r w:rsidR="009D75A4" w:rsidRPr="008A7EC9">
        <w:t>la grande-duchesse m</w:t>
      </w:r>
      <w:r>
        <w:t>’</w:t>
      </w:r>
      <w:r w:rsidR="009D75A4" w:rsidRPr="008A7EC9">
        <w:t>a prié de faire un tour ici</w:t>
      </w:r>
      <w:r>
        <w:t xml:space="preserve">, </w:t>
      </w:r>
      <w:r w:rsidR="009D75A4" w:rsidRPr="008A7EC9">
        <w:t>avant les autres</w:t>
      </w:r>
      <w:r>
        <w:t xml:space="preserve">. </w:t>
      </w:r>
      <w:r w:rsidR="009D75A4" w:rsidRPr="008A7EC9">
        <w:t>Les valets sont si bêtes</w:t>
      </w:r>
      <w:r>
        <w:t xml:space="preserve">. </w:t>
      </w:r>
      <w:r w:rsidR="009D75A4" w:rsidRPr="008A7EC9">
        <w:t>Elle tient à ce que ses fleurs soient bien arrangées</w:t>
      </w:r>
      <w:r>
        <w:t>.</w:t>
      </w:r>
    </w:p>
    <w:p w14:paraId="2B000341" w14:textId="77777777" w:rsidR="00BF7D4A" w:rsidRDefault="009D75A4" w:rsidP="009D75A4">
      <w:r w:rsidRPr="008A7EC9">
        <w:t>Je regardai l</w:t>
      </w:r>
      <w:r w:rsidR="00BF7D4A">
        <w:t>’</w:t>
      </w:r>
      <w:r w:rsidRPr="008A7EC9">
        <w:t>admirable décoration de fleurs qui nous e</w:t>
      </w:r>
      <w:r w:rsidRPr="008A7EC9">
        <w:t>n</w:t>
      </w:r>
      <w:r w:rsidRPr="008A7EC9">
        <w:t>tourait</w:t>
      </w:r>
      <w:r w:rsidR="00BF7D4A">
        <w:t xml:space="preserve">. </w:t>
      </w:r>
      <w:r w:rsidRPr="008A7EC9">
        <w:t>Des iris violets et des roses jaunes</w:t>
      </w:r>
      <w:r w:rsidR="00BF7D4A">
        <w:t xml:space="preserve">, </w:t>
      </w:r>
      <w:r w:rsidRPr="008A7EC9">
        <w:t>mais énormes</w:t>
      </w:r>
      <w:r w:rsidR="00BF7D4A">
        <w:t xml:space="preserve">, </w:t>
      </w:r>
      <w:r w:rsidRPr="008A7EC9">
        <w:t>mais plus beaux qu</w:t>
      </w:r>
      <w:r w:rsidR="00BF7D4A">
        <w:t>’</w:t>
      </w:r>
      <w:r w:rsidRPr="008A7EC9">
        <w:t>on n</w:t>
      </w:r>
      <w:r w:rsidR="00BF7D4A">
        <w:t>’</w:t>
      </w:r>
      <w:r w:rsidRPr="008A7EC9">
        <w:t>en verra jamais</w:t>
      </w:r>
      <w:r w:rsidR="00BF7D4A">
        <w:t>.</w:t>
      </w:r>
    </w:p>
    <w:p w14:paraId="4BFF8BF4" w14:textId="77777777" w:rsidR="00BF7D4A" w:rsidRDefault="00BF7D4A" w:rsidP="009D75A4">
      <w:r>
        <w:t>— </w:t>
      </w:r>
      <w:r w:rsidR="009D75A4" w:rsidRPr="008A7EC9">
        <w:t>Ce sont des fleurs de chez elle</w:t>
      </w:r>
      <w:r>
        <w:t xml:space="preserve">, </w:t>
      </w:r>
      <w:r w:rsidR="009D75A4" w:rsidRPr="008A7EC9">
        <w:t>des iris de la Volga et des roses du Daghestan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un véritable wagon qui les lui apporte tous les mois</w:t>
      </w:r>
      <w:r>
        <w:t xml:space="preserve">. </w:t>
      </w:r>
      <w:r w:rsidR="009D75A4" w:rsidRPr="008A7EC9">
        <w:t>Elle dit que les fleurs d</w:t>
      </w:r>
      <w:r>
        <w:t>’</w:t>
      </w:r>
      <w:r w:rsidR="009D75A4" w:rsidRPr="008A7EC9">
        <w:t>ici sont insignifiantes</w:t>
      </w:r>
      <w:r>
        <w:t xml:space="preserve">, </w:t>
      </w:r>
      <w:r w:rsidR="009D75A4" w:rsidRPr="008A7EC9">
        <w:t>m</w:t>
      </w:r>
      <w:r>
        <w:t>’</w:t>
      </w:r>
      <w:r w:rsidR="009D75A4" w:rsidRPr="008A7EC9">
        <w:t>expliqua Mélusine</w:t>
      </w:r>
      <w:r>
        <w:t>.</w:t>
      </w:r>
    </w:p>
    <w:p w14:paraId="5E118E55" w14:textId="77777777" w:rsidR="00BF7D4A" w:rsidRDefault="00BF7D4A" w:rsidP="009D75A4">
      <w:r>
        <w:t>— </w:t>
      </w:r>
      <w:r w:rsidR="009D75A4" w:rsidRPr="008A7EC9">
        <w:t>N</w:t>
      </w:r>
      <w:r>
        <w:t>’</w:t>
      </w:r>
      <w:r w:rsidR="009D75A4" w:rsidRPr="008A7EC9">
        <w:t>est-ce pas que celles-ci sont belles</w:t>
      </w:r>
      <w:r>
        <w:t xml:space="preserve"> ? </w:t>
      </w:r>
      <w:r w:rsidR="009D75A4" w:rsidRPr="008A7EC9">
        <w:t>dit-elle en resp</w:t>
      </w:r>
      <w:r w:rsidR="009D75A4" w:rsidRPr="008A7EC9">
        <w:t>i</w:t>
      </w:r>
      <w:r w:rsidR="009D75A4" w:rsidRPr="008A7EC9">
        <w:t>rant une touffe de roses</w:t>
      </w:r>
      <w:r>
        <w:t>.</w:t>
      </w:r>
    </w:p>
    <w:p w14:paraId="0852A719" w14:textId="77777777" w:rsidR="00BF7D4A" w:rsidRDefault="00BF7D4A" w:rsidP="009D75A4">
      <w:r>
        <w:t>— </w:t>
      </w:r>
      <w:r w:rsidR="009D75A4" w:rsidRPr="008A7EC9">
        <w:t>Elle est bien belle aussi</w:t>
      </w:r>
      <w:r>
        <w:t xml:space="preserve"> ! </w:t>
      </w:r>
      <w:r w:rsidR="009D75A4" w:rsidRPr="008A7EC9">
        <w:t>murmurais-je</w:t>
      </w:r>
      <w:r>
        <w:t xml:space="preserve">, </w:t>
      </w:r>
      <w:r w:rsidR="009D75A4" w:rsidRPr="008A7EC9">
        <w:t>sans savoir ce que je disais</w:t>
      </w:r>
      <w:r>
        <w:t>.</w:t>
      </w:r>
    </w:p>
    <w:p w14:paraId="09E6F53A" w14:textId="77777777" w:rsidR="00BF7D4A" w:rsidRDefault="009D75A4" w:rsidP="009D75A4">
      <w:r w:rsidRPr="008A7EC9">
        <w:lastRenderedPageBreak/>
        <w:t>Mon interlocutrice me regarda en souriant</w:t>
      </w:r>
      <w:r w:rsidR="00BF7D4A">
        <w:t>.</w:t>
      </w:r>
    </w:p>
    <w:p w14:paraId="323E85CF" w14:textId="6EF9D7E4" w:rsidR="00BF7D4A" w:rsidRDefault="00BF7D4A" w:rsidP="009D75A4">
      <w:r>
        <w:t>M</w:t>
      </w:r>
      <w:r w:rsidRPr="00BF7D4A">
        <w:rPr>
          <w:vertAlign w:val="superscript"/>
        </w:rPr>
        <w:t>lle</w:t>
      </w:r>
      <w:r>
        <w:t> de </w:t>
      </w:r>
      <w:proofErr w:type="spellStart"/>
      <w:r w:rsidR="009D75A4" w:rsidRPr="008A7EC9">
        <w:t>Graffenfried</w:t>
      </w:r>
      <w:proofErr w:type="spellEnd"/>
      <w:r w:rsidR="009D75A4" w:rsidRPr="008A7EC9">
        <w:t xml:space="preserve"> était vêtue d</w:t>
      </w:r>
      <w:r>
        <w:t>’</w:t>
      </w:r>
      <w:r w:rsidR="009D75A4" w:rsidRPr="008A7EC9">
        <w:t>une robe de satin ivoire</w:t>
      </w:r>
      <w:r>
        <w:t xml:space="preserve">, </w:t>
      </w:r>
      <w:r w:rsidR="009D75A4" w:rsidRPr="008A7EC9">
        <w:t>recouverte d</w:t>
      </w:r>
      <w:r>
        <w:t>’</w:t>
      </w:r>
      <w:r w:rsidR="009D75A4" w:rsidRPr="008A7EC9">
        <w:t>une tunique de tulle brodée de perles irisées</w:t>
      </w:r>
      <w:r>
        <w:t xml:space="preserve">. </w:t>
      </w:r>
      <w:r w:rsidR="009D75A4" w:rsidRPr="008A7EC9">
        <w:t>Pas de bijoux</w:t>
      </w:r>
      <w:r>
        <w:t xml:space="preserve">, </w:t>
      </w:r>
      <w:r w:rsidR="009D75A4" w:rsidRPr="008A7EC9">
        <w:t>seulement</w:t>
      </w:r>
      <w:r>
        <w:t xml:space="preserve">, </w:t>
      </w:r>
      <w:r w:rsidR="009D75A4" w:rsidRPr="008A7EC9">
        <w:t>à son cou mat</w:t>
      </w:r>
      <w:r>
        <w:t xml:space="preserve">, </w:t>
      </w:r>
      <w:r w:rsidR="009D75A4" w:rsidRPr="008A7EC9">
        <w:t>un collier de perles roses</w:t>
      </w:r>
      <w:r>
        <w:t>.</w:t>
      </w:r>
    </w:p>
    <w:p w14:paraId="529C4A19" w14:textId="77777777" w:rsidR="00BF7D4A" w:rsidRDefault="009D75A4" w:rsidP="009D75A4">
      <w:r w:rsidRPr="008A7EC9">
        <w:t>Elle souriait toujours</w:t>
      </w:r>
      <w:r w:rsidR="00BF7D4A">
        <w:t xml:space="preserve">, </w:t>
      </w:r>
      <w:r w:rsidRPr="008A7EC9">
        <w:t>dans une espèce de langueur de tout son être nonchalant et parfumé</w:t>
      </w:r>
      <w:r w:rsidR="00BF7D4A">
        <w:t>.</w:t>
      </w:r>
    </w:p>
    <w:p w14:paraId="5DCEAE01" w14:textId="77777777" w:rsidR="00BF7D4A" w:rsidRDefault="00BF7D4A" w:rsidP="009D75A4">
      <w:r>
        <w:t>— </w:t>
      </w:r>
      <w:r w:rsidR="009D75A4" w:rsidRPr="008A7EC9">
        <w:t>N</w:t>
      </w:r>
      <w:r>
        <w:t>’</w:t>
      </w:r>
      <w:r w:rsidR="009D75A4" w:rsidRPr="008A7EC9">
        <w:t>est-ce pas</w:t>
      </w:r>
      <w:r>
        <w:t xml:space="preserve"> ? </w:t>
      </w:r>
      <w:r w:rsidR="009D75A4" w:rsidRPr="008A7EC9">
        <w:t>murmura-t-elle seulement</w:t>
      </w:r>
      <w:r>
        <w:t>.</w:t>
      </w:r>
    </w:p>
    <w:p w14:paraId="7192009F" w14:textId="77777777" w:rsidR="00BF7D4A" w:rsidRDefault="009D75A4" w:rsidP="009D75A4">
      <w:r w:rsidRPr="008A7EC9">
        <w:t>Et avec une ironie subite</w:t>
      </w:r>
      <w:r w:rsidR="00BF7D4A">
        <w:t> :</w:t>
      </w:r>
    </w:p>
    <w:p w14:paraId="63BD4587" w14:textId="77777777" w:rsidR="00BF7D4A" w:rsidRDefault="00BF7D4A" w:rsidP="009D75A4">
      <w:r>
        <w:t>— </w:t>
      </w:r>
      <w:r w:rsidR="009D75A4" w:rsidRPr="008A7EC9">
        <w:t>Et vous êtes venu penser à elle au milieu de ses fleurs</w:t>
      </w:r>
      <w:r>
        <w:t xml:space="preserve"> ? </w:t>
      </w:r>
      <w:r w:rsidR="009D75A4" w:rsidRPr="008A7EC9">
        <w:t>Je lui dirai tout à l</w:t>
      </w:r>
      <w:r>
        <w:t>’</w:t>
      </w:r>
      <w:r w:rsidR="009D75A4" w:rsidRPr="008A7EC9">
        <w:t>heure</w:t>
      </w:r>
      <w:r>
        <w:t>.</w:t>
      </w:r>
    </w:p>
    <w:p w14:paraId="69ADD31F" w14:textId="77777777" w:rsidR="00BF7D4A" w:rsidRDefault="00BF7D4A" w:rsidP="009D75A4">
      <w:r>
        <w:t>— </w:t>
      </w:r>
      <w:r w:rsidR="009D75A4" w:rsidRPr="008A7EC9">
        <w:t>Mademoiselle</w:t>
      </w:r>
      <w:r>
        <w:t xml:space="preserve">, </w:t>
      </w:r>
      <w:r w:rsidR="009D75A4" w:rsidRPr="008A7EC9">
        <w:t>je vous en prie</w:t>
      </w:r>
      <w:r>
        <w:t>…</w:t>
      </w:r>
    </w:p>
    <w:p w14:paraId="44EF0076" w14:textId="77777777" w:rsidR="00BF7D4A" w:rsidRDefault="00BF7D4A" w:rsidP="009D75A4">
      <w:r>
        <w:t>— </w:t>
      </w:r>
      <w:r w:rsidR="009D75A4" w:rsidRPr="008A7EC9">
        <w:t>Non</w:t>
      </w:r>
      <w:r>
        <w:t xml:space="preserve">, </w:t>
      </w:r>
      <w:r w:rsidR="009D75A4" w:rsidRPr="008A7EC9">
        <w:t>non</w:t>
      </w:r>
      <w:r>
        <w:t xml:space="preserve"> ! </w:t>
      </w:r>
      <w:r w:rsidR="009D75A4" w:rsidRPr="008A7EC9">
        <w:t>je veux que vous la connaissiez</w:t>
      </w:r>
      <w:r>
        <w:t xml:space="preserve">, </w:t>
      </w:r>
      <w:r w:rsidR="009D75A4" w:rsidRPr="008A7EC9">
        <w:t>que vous v</w:t>
      </w:r>
      <w:r w:rsidR="009D75A4" w:rsidRPr="008A7EC9">
        <w:t>e</w:t>
      </w:r>
      <w:r w:rsidR="009D75A4" w:rsidRPr="008A7EC9">
        <w:t>niez nous voir</w:t>
      </w:r>
      <w:r>
        <w:t xml:space="preserve">. </w:t>
      </w:r>
      <w:r w:rsidR="009D75A4" w:rsidRPr="008A7EC9">
        <w:t>Nous nous ennuyons</w:t>
      </w:r>
      <w:r>
        <w:t xml:space="preserve">, </w:t>
      </w:r>
      <w:r w:rsidR="009D75A4" w:rsidRPr="008A7EC9">
        <w:t>vous savez</w:t>
      </w:r>
      <w:r>
        <w:t xml:space="preserve">. </w:t>
      </w:r>
      <w:r w:rsidR="009D75A4" w:rsidRPr="008A7EC9">
        <w:t>Rien que le p</w:t>
      </w:r>
      <w:r w:rsidR="009D75A4" w:rsidRPr="008A7EC9">
        <w:t>e</w:t>
      </w:r>
      <w:r w:rsidR="009D75A4" w:rsidRPr="008A7EC9">
        <w:t>tit Hagen</w:t>
      </w:r>
      <w:r>
        <w:t xml:space="preserve">. </w:t>
      </w:r>
      <w:r w:rsidR="009D75A4" w:rsidRPr="008A7EC9">
        <w:t>Il n</w:t>
      </w:r>
      <w:r>
        <w:t>’</w:t>
      </w:r>
      <w:r w:rsidR="009D75A4" w:rsidRPr="008A7EC9">
        <w:t>est pas toujours drôle</w:t>
      </w:r>
      <w:r>
        <w:t>.</w:t>
      </w:r>
    </w:p>
    <w:p w14:paraId="10C89169" w14:textId="77777777" w:rsidR="00BF7D4A" w:rsidRDefault="00BF7D4A" w:rsidP="009D75A4">
      <w:r>
        <w:t>— </w:t>
      </w:r>
      <w:r w:rsidR="009D75A4" w:rsidRPr="008A7EC9">
        <w:t>Il l</w:t>
      </w:r>
      <w:r>
        <w:t>’</w:t>
      </w:r>
      <w:r w:rsidR="009D75A4" w:rsidRPr="008A7EC9">
        <w:t>aime</w:t>
      </w:r>
      <w:r>
        <w:t xml:space="preserve">, </w:t>
      </w:r>
      <w:r w:rsidR="009D75A4" w:rsidRPr="008A7EC9">
        <w:t>n</w:t>
      </w:r>
      <w:r>
        <w:t>’</w:t>
      </w:r>
      <w:r w:rsidR="009D75A4" w:rsidRPr="008A7EC9">
        <w:t>est-ce pas</w:t>
      </w:r>
      <w:r>
        <w:t xml:space="preserve"> ? </w:t>
      </w:r>
      <w:r w:rsidR="009D75A4" w:rsidRPr="008A7EC9">
        <w:t>dis-je en me rapprochant d</w:t>
      </w:r>
      <w:r>
        <w:t>’</w:t>
      </w:r>
      <w:r w:rsidR="009D75A4" w:rsidRPr="008A7EC9">
        <w:t>elle</w:t>
      </w:r>
      <w:r>
        <w:t>.</w:t>
      </w:r>
    </w:p>
    <w:p w14:paraId="1E5CBBB6" w14:textId="77777777" w:rsidR="00BF7D4A" w:rsidRDefault="009D75A4" w:rsidP="009D75A4">
      <w:r w:rsidRPr="008A7EC9">
        <w:t>Mélusine éclata de rire</w:t>
      </w:r>
      <w:r w:rsidR="00BF7D4A">
        <w:t> :</w:t>
      </w:r>
    </w:p>
    <w:p w14:paraId="392C6483" w14:textId="77777777" w:rsidR="00BF7D4A" w:rsidRDefault="00BF7D4A" w:rsidP="009D75A4">
      <w:r>
        <w:t>— </w:t>
      </w:r>
      <w:r w:rsidR="009D75A4" w:rsidRPr="008A7EC9">
        <w:t>Il est assez ennuyeux pour cela</w:t>
      </w:r>
      <w:r>
        <w:t>.</w:t>
      </w:r>
    </w:p>
    <w:p w14:paraId="0DD4C0E5" w14:textId="77777777" w:rsidR="00BF7D4A" w:rsidRDefault="00BF7D4A" w:rsidP="009D75A4">
      <w:r>
        <w:t>— </w:t>
      </w:r>
      <w:r w:rsidR="009D75A4" w:rsidRPr="008A7EC9">
        <w:t>Et elle</w:t>
      </w:r>
      <w:r>
        <w:t> ?</w:t>
      </w:r>
    </w:p>
    <w:p w14:paraId="24C89858" w14:textId="77777777" w:rsidR="00BF7D4A" w:rsidRDefault="00BF7D4A" w:rsidP="009D75A4">
      <w:r>
        <w:t>— 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dit Mélusine en riant plus fort</w:t>
      </w:r>
      <w:r>
        <w:t xml:space="preserve">, </w:t>
      </w:r>
      <w:r w:rsidR="009D75A4" w:rsidRPr="008A7EC9">
        <w:t>vous passez d</w:t>
      </w:r>
      <w:r>
        <w:t>’</w:t>
      </w:r>
      <w:r w:rsidR="009D75A4" w:rsidRPr="008A7EC9">
        <w:t>un extrême à l</w:t>
      </w:r>
      <w:r>
        <w:t>’</w:t>
      </w:r>
      <w:r w:rsidR="009D75A4" w:rsidRPr="008A7EC9">
        <w:t>autre</w:t>
      </w:r>
      <w:r>
        <w:t xml:space="preserve">, </w:t>
      </w:r>
      <w:r w:rsidR="009D75A4" w:rsidRPr="008A7EC9">
        <w:t>du plus grand effacement à la plus grande indiscrétion</w:t>
      </w:r>
      <w:r>
        <w:t xml:space="preserve">. </w:t>
      </w:r>
      <w:r w:rsidR="009D75A4" w:rsidRPr="008A7EC9">
        <w:t>Savez-vous que vous n</w:t>
      </w:r>
      <w:r>
        <w:t>’</w:t>
      </w:r>
      <w:r w:rsidR="009D75A4" w:rsidRPr="008A7EC9">
        <w:t>êtes</w:t>
      </w:r>
      <w:r>
        <w:t xml:space="preserve">, </w:t>
      </w:r>
      <w:r w:rsidR="009D75A4" w:rsidRPr="008A7EC9">
        <w:t>en tout cas</w:t>
      </w:r>
      <w:r>
        <w:t xml:space="preserve">, </w:t>
      </w:r>
      <w:r w:rsidR="009D75A4" w:rsidRPr="008A7EC9">
        <w:t>pas très galant pour moi avec vos questions</w:t>
      </w:r>
      <w:r>
        <w:t> ?</w:t>
      </w:r>
    </w:p>
    <w:p w14:paraId="31A04007" w14:textId="77777777" w:rsidR="00BF7D4A" w:rsidRDefault="009D75A4" w:rsidP="009D75A4">
      <w:r w:rsidRPr="008A7EC9">
        <w:t>Elle se pencha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eus tout contre moi sa belle gorge</w:t>
      </w:r>
      <w:r w:rsidR="00BF7D4A">
        <w:t xml:space="preserve"> ; </w:t>
      </w:r>
      <w:r w:rsidRPr="008A7EC9">
        <w:t>ses cheveux noirs m</w:t>
      </w:r>
      <w:r w:rsidR="00BF7D4A">
        <w:t>’</w:t>
      </w:r>
      <w:r w:rsidRPr="008A7EC9">
        <w:t>effleurèrent la joue</w:t>
      </w:r>
      <w:r w:rsidR="00BF7D4A">
        <w:t>.</w:t>
      </w:r>
    </w:p>
    <w:p w14:paraId="05DCC996" w14:textId="77777777" w:rsidR="00BF7D4A" w:rsidRDefault="00BF7D4A" w:rsidP="009D75A4">
      <w:r>
        <w:lastRenderedPageBreak/>
        <w:t>— </w:t>
      </w:r>
      <w:r w:rsidR="009D75A4" w:rsidRPr="008A7EC9">
        <w:t>N</w:t>
      </w:r>
      <w:r>
        <w:t>’</w:t>
      </w:r>
      <w:r w:rsidR="009D75A4" w:rsidRPr="008A7EC9">
        <w:t>est-ce pas</w:t>
      </w:r>
      <w:r>
        <w:t xml:space="preserve">, </w:t>
      </w:r>
      <w:r w:rsidR="009D75A4" w:rsidRPr="008A7EC9">
        <w:t>me dit-elle tout bas</w:t>
      </w:r>
      <w:r>
        <w:t xml:space="preserve">, </w:t>
      </w:r>
      <w:r w:rsidR="009D75A4" w:rsidRPr="008A7EC9">
        <w:t>que vous me trouviez bien plus jolie</w:t>
      </w:r>
      <w:r>
        <w:t xml:space="preserve">, </w:t>
      </w:r>
      <w:r w:rsidR="009D75A4" w:rsidRPr="008A7EC9">
        <w:t>ce matin</w:t>
      </w:r>
      <w:r>
        <w:t xml:space="preserve">, </w:t>
      </w:r>
      <w:r w:rsidR="009D75A4" w:rsidRPr="008A7EC9">
        <w:t>avant de l</w:t>
      </w:r>
      <w:r>
        <w:t>’</w:t>
      </w:r>
      <w:r w:rsidR="009D75A4" w:rsidRPr="008A7EC9">
        <w:t>avoir vue</w:t>
      </w:r>
      <w:r>
        <w:t xml:space="preserve">, </w:t>
      </w:r>
      <w:r w:rsidR="009D75A4" w:rsidRPr="008A7EC9">
        <w:t>elle</w:t>
      </w:r>
      <w:r>
        <w:t> ?</w:t>
      </w:r>
    </w:p>
    <w:p w14:paraId="42ED142D" w14:textId="77777777" w:rsidR="00BF7D4A" w:rsidRDefault="009D75A4" w:rsidP="009D75A4">
      <w:r w:rsidRPr="008A7EC9">
        <w:t>Elle m</w:t>
      </w:r>
      <w:r w:rsidR="00BF7D4A">
        <w:t>’</w:t>
      </w:r>
      <w:r w:rsidRPr="008A7EC9">
        <w:t>avait pris le bras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presque impérieusement</w:t>
      </w:r>
      <w:r w:rsidR="00BF7D4A">
        <w:t> :</w:t>
      </w:r>
    </w:p>
    <w:p w14:paraId="5BD8AD06" w14:textId="77777777" w:rsidR="00BF7D4A" w:rsidRDefault="00BF7D4A" w:rsidP="009D75A4">
      <w:r>
        <w:t>— </w:t>
      </w:r>
      <w:r w:rsidR="009D75A4" w:rsidRPr="008A7EC9">
        <w:t>Eh bien</w:t>
      </w:r>
      <w:r>
        <w:t xml:space="preserve">, </w:t>
      </w:r>
      <w:r w:rsidR="009D75A4" w:rsidRPr="008A7EC9">
        <w:t>regardez-la</w:t>
      </w:r>
      <w:r>
        <w:t xml:space="preserve">, </w:t>
      </w:r>
      <w:r w:rsidR="009D75A4" w:rsidRPr="008A7EC9">
        <w:t>maintenant</w:t>
      </w:r>
      <w:r>
        <w:t> !</w:t>
      </w:r>
    </w:p>
    <w:p w14:paraId="20E3CC4F" w14:textId="77777777" w:rsidR="00BF7D4A" w:rsidRDefault="009D75A4" w:rsidP="009D75A4">
      <w:r w:rsidRPr="008A7EC9">
        <w:t>Au milieu d</w:t>
      </w:r>
      <w:r w:rsidR="00BF7D4A">
        <w:t>’</w:t>
      </w:r>
      <w:r w:rsidRPr="008A7EC9">
        <w:t>un cliquetis de sabres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éperons</w:t>
      </w:r>
      <w:r w:rsidR="00BF7D4A">
        <w:t xml:space="preserve">, </w:t>
      </w:r>
      <w:r w:rsidRPr="008A7EC9">
        <w:t>le cortège e</w:t>
      </w:r>
      <w:r w:rsidRPr="008A7EC9">
        <w:t>n</w:t>
      </w:r>
      <w:r w:rsidRPr="008A7EC9">
        <w:t>trait dans la salle d</w:t>
      </w:r>
      <w:r w:rsidR="00BF7D4A">
        <w:t>’</w:t>
      </w:r>
      <w:r w:rsidRPr="008A7EC9">
        <w:t>honneur où mille lampes électriques v</w:t>
      </w:r>
      <w:r w:rsidRPr="008A7EC9">
        <w:t>e</w:t>
      </w:r>
      <w:r w:rsidRPr="008A7EC9">
        <w:t>naient de s</w:t>
      </w:r>
      <w:r w:rsidR="00BF7D4A">
        <w:t>’</w:t>
      </w:r>
      <w:r w:rsidRPr="008A7EC9">
        <w:t>allumer à la fois</w:t>
      </w:r>
      <w:r w:rsidR="00BF7D4A">
        <w:t>.</w:t>
      </w:r>
    </w:p>
    <w:p w14:paraId="79ED1EA2" w14:textId="227295A6" w:rsidR="009D75A4" w:rsidRPr="008A7EC9" w:rsidRDefault="009D75A4" w:rsidP="00BF7D4A">
      <w:pPr>
        <w:pStyle w:val="Centr"/>
      </w:pPr>
      <w:r w:rsidRPr="008A7EC9">
        <w:t>*</w:t>
      </w:r>
    </w:p>
    <w:p w14:paraId="50AB0793" w14:textId="77777777" w:rsidR="00BF7D4A" w:rsidRDefault="009D75A4" w:rsidP="009D75A4">
      <w:r w:rsidRPr="008A7EC9">
        <w:t>Les réceptions des cours allemandes ont l</w:t>
      </w:r>
      <w:r w:rsidR="00BF7D4A">
        <w:t>’</w:t>
      </w:r>
      <w:r w:rsidRPr="008A7EC9">
        <w:t>incomparable éclat que donnent les splendides uniformes de l</w:t>
      </w:r>
      <w:r w:rsidR="00BF7D4A">
        <w:t>’</w:t>
      </w:r>
      <w:r w:rsidRPr="008A7EC9">
        <w:t>Empire</w:t>
      </w:r>
      <w:r w:rsidR="00BF7D4A">
        <w:t xml:space="preserve">. </w:t>
      </w:r>
      <w:r w:rsidRPr="008A7EC9">
        <w:t>À mes yeux éblouis s</w:t>
      </w:r>
      <w:r w:rsidR="00BF7D4A">
        <w:t>’</w:t>
      </w:r>
      <w:r w:rsidRPr="008A7EC9">
        <w:t>étalait la prodigieuse gamme des dolmans bleus</w:t>
      </w:r>
      <w:r w:rsidR="00BF7D4A">
        <w:t xml:space="preserve">, </w:t>
      </w:r>
      <w:r w:rsidRPr="008A7EC9">
        <w:t>rouges</w:t>
      </w:r>
      <w:r w:rsidR="00BF7D4A">
        <w:t xml:space="preserve">, </w:t>
      </w:r>
      <w:r w:rsidRPr="008A7EC9">
        <w:t>noirs</w:t>
      </w:r>
      <w:r w:rsidR="00BF7D4A">
        <w:t xml:space="preserve">, </w:t>
      </w:r>
      <w:r w:rsidRPr="008A7EC9">
        <w:t>rehaussés de fourrures</w:t>
      </w:r>
      <w:r w:rsidR="00BF7D4A">
        <w:t xml:space="preserve">, </w:t>
      </w:r>
      <w:r w:rsidRPr="008A7EC9">
        <w:t>scintillants d</w:t>
      </w:r>
      <w:r w:rsidR="00BF7D4A">
        <w:t>’</w:t>
      </w:r>
      <w:r w:rsidRPr="008A7EC9">
        <w:t>or</w:t>
      </w:r>
      <w:r w:rsidR="00BF7D4A">
        <w:t>.</w:t>
      </w:r>
    </w:p>
    <w:p w14:paraId="763F87D7" w14:textId="77777777" w:rsidR="00BF7D4A" w:rsidRDefault="009D75A4" w:rsidP="009D75A4">
      <w:r w:rsidRPr="008A7EC9">
        <w:t xml:space="preserve">La haie des hussards de </w:t>
      </w:r>
      <w:proofErr w:type="spellStart"/>
      <w:r w:rsidRPr="008A7EC9">
        <w:t>Lautenbourg</w:t>
      </w:r>
      <w:proofErr w:type="spellEnd"/>
      <w:r w:rsidRPr="008A7EC9">
        <w:t xml:space="preserve"> présentait les sabres</w:t>
      </w:r>
      <w:r w:rsidR="00BF7D4A">
        <w:t>.</w:t>
      </w:r>
    </w:p>
    <w:p w14:paraId="284DE047" w14:textId="77777777" w:rsidR="00BF7D4A" w:rsidRDefault="009D75A4" w:rsidP="009D75A4">
      <w:r w:rsidRPr="008A7EC9">
        <w:t>Devant</w:t>
      </w:r>
      <w:r w:rsidR="00BF7D4A">
        <w:t xml:space="preserve">, </w:t>
      </w:r>
      <w:r w:rsidRPr="008A7EC9">
        <w:t>donnant le bras au roi de Wurtemberg</w:t>
      </w:r>
      <w:r w:rsidR="00BF7D4A">
        <w:t xml:space="preserve">, </w:t>
      </w:r>
      <w:r w:rsidRPr="008A7EC9">
        <w:t>la grande-duchesse Aurore s</w:t>
      </w:r>
      <w:r w:rsidR="00BF7D4A">
        <w:t>’</w:t>
      </w:r>
      <w:r w:rsidRPr="008A7EC9">
        <w:t>avançait</w:t>
      </w:r>
      <w:r w:rsidR="00BF7D4A">
        <w:t>.</w:t>
      </w:r>
    </w:p>
    <w:p w14:paraId="3144F298" w14:textId="77777777" w:rsidR="00BF7D4A" w:rsidRDefault="009D75A4" w:rsidP="009D75A4">
      <w:r w:rsidRPr="008A7EC9">
        <w:t>Un enroulement de velours vert Metternich laissant nue toute l</w:t>
      </w:r>
      <w:r w:rsidR="00BF7D4A">
        <w:t>’</w:t>
      </w:r>
      <w:r w:rsidRPr="008A7EC9">
        <w:t>épaule gauche</w:t>
      </w:r>
      <w:r w:rsidR="00BF7D4A">
        <w:t xml:space="preserve">, </w:t>
      </w:r>
      <w:r w:rsidRPr="008A7EC9">
        <w:t>dans un décolleté extraordinairement ri</w:t>
      </w:r>
      <w:r w:rsidRPr="008A7EC9">
        <w:t>s</w:t>
      </w:r>
      <w:r w:rsidRPr="008A7EC9">
        <w:t>qué</w:t>
      </w:r>
      <w:r w:rsidR="00BF7D4A">
        <w:t xml:space="preserve">. </w:t>
      </w:r>
      <w:r w:rsidRPr="008A7EC9">
        <w:t>Je voyais serpenter derrière elle sa longue traîne brodée de fines arabesques d</w:t>
      </w:r>
      <w:r w:rsidR="00BF7D4A">
        <w:t>’</w:t>
      </w:r>
      <w:r w:rsidRPr="008A7EC9">
        <w:t>argent</w:t>
      </w:r>
      <w:r w:rsidR="00BF7D4A">
        <w:t xml:space="preserve">. </w:t>
      </w:r>
      <w:r w:rsidRPr="008A7EC9">
        <w:t>Elle avait à la main droite un solitaire retenu par un cercle de platine</w:t>
      </w:r>
      <w:r w:rsidR="00BF7D4A">
        <w:t xml:space="preserve">, </w:t>
      </w:r>
      <w:r w:rsidRPr="008A7EC9">
        <w:t>à la gauche une émeraude sertie de brillants</w:t>
      </w:r>
      <w:r w:rsidR="00BF7D4A">
        <w:t>.</w:t>
      </w:r>
    </w:p>
    <w:p w14:paraId="65A9C4FF" w14:textId="77777777" w:rsidR="00BF7D4A" w:rsidRDefault="009D75A4" w:rsidP="009D75A4">
      <w:r w:rsidRPr="008A7EC9">
        <w:t>Le matin</w:t>
      </w:r>
      <w:r w:rsidR="00BF7D4A">
        <w:t xml:space="preserve">, </w:t>
      </w:r>
      <w:r w:rsidRPr="008A7EC9">
        <w:t>je n</w:t>
      </w:r>
      <w:r w:rsidR="00BF7D4A">
        <w:t>’</w:t>
      </w:r>
      <w:r w:rsidRPr="008A7EC9">
        <w:t>avais pas vu ses cheveux</w:t>
      </w:r>
      <w:r w:rsidR="00BF7D4A">
        <w:t xml:space="preserve">. </w:t>
      </w:r>
      <w:r w:rsidRPr="008A7EC9">
        <w:t>Elle m</w:t>
      </w:r>
      <w:r w:rsidR="00BF7D4A">
        <w:t>’</w:t>
      </w:r>
      <w:r w:rsidRPr="008A7EC9">
        <w:t>apparaissait maintenant</w:t>
      </w:r>
      <w:r w:rsidR="00BF7D4A">
        <w:t xml:space="preserve">, </w:t>
      </w:r>
      <w:r w:rsidRPr="008A7EC9">
        <w:t>cette frondaison blond fauve</w:t>
      </w:r>
      <w:r w:rsidR="00BF7D4A">
        <w:t xml:space="preserve">, </w:t>
      </w:r>
      <w:r w:rsidRPr="008A7EC9">
        <w:t>roulée en torsade a</w:t>
      </w:r>
      <w:r w:rsidRPr="008A7EC9">
        <w:t>u</w:t>
      </w:r>
      <w:r w:rsidRPr="008A7EC9">
        <w:t>tour de la tête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engainant dans une espèce de calotte d</w:t>
      </w:r>
      <w:r w:rsidR="00BF7D4A">
        <w:t>’</w:t>
      </w:r>
      <w:r w:rsidRPr="008A7EC9">
        <w:t>or</w:t>
      </w:r>
      <w:r w:rsidR="00BF7D4A">
        <w:t xml:space="preserve">, </w:t>
      </w:r>
      <w:r w:rsidRPr="008A7EC9">
        <w:t>sur laquelle un étrange et barbare diadème d</w:t>
      </w:r>
      <w:r w:rsidR="00BF7D4A">
        <w:t>’</w:t>
      </w:r>
      <w:r w:rsidRPr="008A7EC9">
        <w:t>émeraude arrondissait son demi-cercle</w:t>
      </w:r>
      <w:r w:rsidR="00BF7D4A">
        <w:t>.</w:t>
      </w:r>
    </w:p>
    <w:p w14:paraId="795A9C54" w14:textId="77777777" w:rsidR="00BF7D4A" w:rsidRDefault="009D75A4" w:rsidP="009D75A4">
      <w:r w:rsidRPr="008A7EC9">
        <w:lastRenderedPageBreak/>
        <w:t>Une seconde ses yeux rencontrèrent les miens</w:t>
      </w:r>
      <w:r w:rsidR="00BF7D4A">
        <w:t xml:space="preserve">. </w:t>
      </w:r>
      <w:r w:rsidRPr="008A7EC9">
        <w:t>Je crus comprendre que ce qu</w:t>
      </w:r>
      <w:r w:rsidR="00BF7D4A">
        <w:t>’</w:t>
      </w:r>
      <w:r w:rsidRPr="008A7EC9">
        <w:t>elle y lut ne lui déplut pas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étais prob</w:t>
      </w:r>
      <w:r w:rsidRPr="008A7EC9">
        <w:t>a</w:t>
      </w:r>
      <w:r w:rsidRPr="008A7EC9">
        <w:t>blement le seul de cette assistance abrutie par l</w:t>
      </w:r>
      <w:r w:rsidR="00BF7D4A">
        <w:t>’</w:t>
      </w:r>
      <w:r w:rsidRPr="008A7EC9">
        <w:t>étiquette à oser</w:t>
      </w:r>
      <w:r w:rsidR="00BF7D4A">
        <w:t xml:space="preserve">, </w:t>
      </w:r>
      <w:r w:rsidRPr="008A7EC9">
        <w:t>sans le savoir</w:t>
      </w:r>
      <w:r w:rsidR="00BF7D4A">
        <w:t xml:space="preserve">, </w:t>
      </w:r>
      <w:r w:rsidRPr="008A7EC9">
        <w:t>contempler ainsi cette femme</w:t>
      </w:r>
      <w:r w:rsidR="00BF7D4A">
        <w:t>.</w:t>
      </w:r>
    </w:p>
    <w:p w14:paraId="4F872FEB" w14:textId="77777777" w:rsidR="00BF7D4A" w:rsidRDefault="009D75A4" w:rsidP="009D75A4">
      <w:r w:rsidRPr="008A7EC9">
        <w:t>Vous rappelez-vous</w:t>
      </w:r>
      <w:r w:rsidR="00BF7D4A">
        <w:t xml:space="preserve">, </w:t>
      </w:r>
      <w:r w:rsidRPr="008A7EC9">
        <w:t>mon cher ami</w:t>
      </w:r>
      <w:r w:rsidR="00BF7D4A">
        <w:t xml:space="preserve">, </w:t>
      </w:r>
      <w:r w:rsidRPr="008A7EC9">
        <w:t xml:space="preserve">la </w:t>
      </w:r>
      <w:r w:rsidRPr="008A7EC9">
        <w:rPr>
          <w:i/>
          <w:iCs/>
        </w:rPr>
        <w:t>Fée aux griffons</w:t>
      </w:r>
      <w:r w:rsidRPr="008A7EC9">
        <w:t xml:space="preserve"> de Gustave Moreau</w:t>
      </w:r>
      <w:r w:rsidR="00BF7D4A">
        <w:t xml:space="preserve"> ? </w:t>
      </w:r>
      <w:r w:rsidRPr="008A7EC9">
        <w:t>Vous rappelez-vous cet être ambigu</w:t>
      </w:r>
      <w:r w:rsidR="00BF7D4A">
        <w:t xml:space="preserve">, </w:t>
      </w:r>
      <w:r w:rsidRPr="008A7EC9">
        <w:t>dans ce paysage céruléen</w:t>
      </w:r>
      <w:r w:rsidR="00BF7D4A">
        <w:t xml:space="preserve">, </w:t>
      </w:r>
      <w:r w:rsidRPr="008A7EC9">
        <w:t>moins profond que les prunelles vertes d</w:t>
      </w:r>
      <w:r w:rsidR="00BF7D4A">
        <w:t>’</w:t>
      </w:r>
      <w:r w:rsidRPr="008A7EC9">
        <w:t xml:space="preserve">Aurore de </w:t>
      </w:r>
      <w:proofErr w:type="spellStart"/>
      <w:r w:rsidRPr="008A7EC9">
        <w:t>Lautenbourg</w:t>
      </w:r>
      <w:proofErr w:type="spellEnd"/>
      <w:r w:rsidR="00BF7D4A">
        <w:t xml:space="preserve"> ? </w:t>
      </w:r>
      <w:r w:rsidRPr="008A7EC9">
        <w:t>Il vous donnera une idée approchée de la grande-duchesse</w:t>
      </w:r>
      <w:r w:rsidR="00BF7D4A">
        <w:t xml:space="preserve">. </w:t>
      </w:r>
      <w:r w:rsidRPr="008A7EC9">
        <w:t>Même indéfini</w:t>
      </w:r>
      <w:r w:rsidR="00BF7D4A">
        <w:t xml:space="preserve">, </w:t>
      </w:r>
      <w:r w:rsidRPr="008A7EC9">
        <w:t>même mystère angoi</w:t>
      </w:r>
      <w:r w:rsidRPr="008A7EC9">
        <w:t>s</w:t>
      </w:r>
      <w:r w:rsidRPr="008A7EC9">
        <w:t>sant des formes</w:t>
      </w:r>
      <w:r w:rsidR="00BF7D4A">
        <w:t xml:space="preserve">. </w:t>
      </w:r>
      <w:r w:rsidRPr="008A7EC9">
        <w:t>Mélusine</w:t>
      </w:r>
      <w:r w:rsidR="00BF7D4A">
        <w:t xml:space="preserve">, </w:t>
      </w:r>
      <w:r w:rsidRPr="008A7EC9">
        <w:t>si affinée</w:t>
      </w:r>
      <w:r w:rsidR="00BF7D4A">
        <w:t xml:space="preserve">, </w:t>
      </w:r>
      <w:r w:rsidRPr="008A7EC9">
        <w:t>si inquiétante cependant</w:t>
      </w:r>
      <w:r w:rsidR="00BF7D4A">
        <w:t xml:space="preserve">, </w:t>
      </w:r>
      <w:r w:rsidRPr="008A7EC9">
        <w:t>paraît presque grossière à côté de cette Titania</w:t>
      </w:r>
      <w:r w:rsidR="00BF7D4A">
        <w:t>.</w:t>
      </w:r>
    </w:p>
    <w:p w14:paraId="7126B7E9" w14:textId="77777777" w:rsidR="00BF7D4A" w:rsidRDefault="009D75A4" w:rsidP="009D75A4">
      <w:r w:rsidRPr="008A7EC9">
        <w:t>Ce que la toile de Moreau ne vous expliquera pas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est le mélange enfantin et décidé qui est toute l</w:t>
      </w:r>
      <w:r w:rsidR="00BF7D4A">
        <w:t>’</w:t>
      </w:r>
      <w:r w:rsidRPr="008A7EC9">
        <w:t>allure de cette pri</w:t>
      </w:r>
      <w:r w:rsidRPr="008A7EC9">
        <w:t>n</w:t>
      </w:r>
      <w:r w:rsidRPr="008A7EC9">
        <w:t>cesse</w:t>
      </w:r>
      <w:r w:rsidR="00BF7D4A">
        <w:t xml:space="preserve">. </w:t>
      </w:r>
      <w:r w:rsidRPr="008A7EC9">
        <w:t>Sorte de créole boréale</w:t>
      </w:r>
      <w:r w:rsidR="00BF7D4A">
        <w:t xml:space="preserve">, </w:t>
      </w:r>
      <w:r w:rsidRPr="008A7EC9">
        <w:t>à la fois langoureuse et brusque</w:t>
      </w:r>
      <w:r w:rsidR="00BF7D4A">
        <w:t xml:space="preserve">, </w:t>
      </w:r>
      <w:r w:rsidRPr="008A7EC9">
        <w:t>elle a l</w:t>
      </w:r>
      <w:r w:rsidR="00BF7D4A">
        <w:t>’</w:t>
      </w:r>
      <w:r w:rsidRPr="008A7EC9">
        <w:t>éclat dur et la mollesse de la neige au soleil</w:t>
      </w:r>
      <w:r w:rsidR="00BF7D4A">
        <w:t xml:space="preserve">. </w:t>
      </w:r>
      <w:r w:rsidRPr="008A7EC9">
        <w:t>La hanche que l</w:t>
      </w:r>
      <w:r w:rsidR="00BF7D4A">
        <w:t>’</w:t>
      </w:r>
      <w:r w:rsidRPr="008A7EC9">
        <w:t>on devine un peu pointue est assez haute</w:t>
      </w:r>
      <w:r w:rsidR="00BF7D4A">
        <w:t xml:space="preserve">. </w:t>
      </w:r>
      <w:r w:rsidRPr="008A7EC9">
        <w:t>On sent que</w:t>
      </w:r>
      <w:r w:rsidR="00BF7D4A">
        <w:t xml:space="preserve">, </w:t>
      </w:r>
      <w:r w:rsidRPr="008A7EC9">
        <w:t>si elle consentait à l</w:t>
      </w:r>
      <w:r w:rsidR="00BF7D4A">
        <w:t>’</w:t>
      </w:r>
      <w:r w:rsidRPr="008A7EC9">
        <w:t>emprisonner</w:t>
      </w:r>
      <w:r w:rsidR="00BF7D4A">
        <w:t xml:space="preserve">, </w:t>
      </w:r>
      <w:r w:rsidRPr="008A7EC9">
        <w:t>sa taille serait extraordinair</w:t>
      </w:r>
      <w:r w:rsidRPr="008A7EC9">
        <w:t>e</w:t>
      </w:r>
      <w:r w:rsidRPr="008A7EC9">
        <w:t>ment fine</w:t>
      </w:r>
      <w:r w:rsidR="00BF7D4A">
        <w:t xml:space="preserve">. </w:t>
      </w:r>
      <w:r w:rsidRPr="008A7EC9">
        <w:t>Mais la gaine de velours garde toute la souplesse que donne le contact immédiat de la chair</w:t>
      </w:r>
      <w:r w:rsidR="00BF7D4A">
        <w:t xml:space="preserve">. </w:t>
      </w:r>
      <w:r w:rsidRPr="008A7EC9">
        <w:t>De la frénésie vous prend à l</w:t>
      </w:r>
      <w:r w:rsidR="00BF7D4A">
        <w:t>’</w:t>
      </w:r>
      <w:r w:rsidRPr="008A7EC9">
        <w:t>idée que</w:t>
      </w:r>
      <w:r w:rsidR="00BF7D4A">
        <w:t xml:space="preserve">, </w:t>
      </w:r>
      <w:r w:rsidRPr="008A7EC9">
        <w:t>hors de ce fourreau</w:t>
      </w:r>
      <w:r w:rsidR="00BF7D4A">
        <w:t xml:space="preserve">, </w:t>
      </w:r>
      <w:r w:rsidRPr="008A7EC9">
        <w:t>ce corps va surgir comme un lys froid et pur</w:t>
      </w:r>
      <w:r w:rsidR="00BF7D4A">
        <w:t>.</w:t>
      </w:r>
    </w:p>
    <w:p w14:paraId="0D7EAB68" w14:textId="77777777" w:rsidR="00BF7D4A" w:rsidRDefault="009D75A4" w:rsidP="009D75A4">
      <w:r w:rsidRPr="008A7EC9">
        <w:t>Au milieu de tous ces visages où les vins ont posé les ma</w:t>
      </w:r>
      <w:r w:rsidRPr="008A7EC9">
        <w:t>r</w:t>
      </w:r>
      <w:r w:rsidRPr="008A7EC9">
        <w:t>brures des congestions commençantes</w:t>
      </w:r>
      <w:r w:rsidR="00BF7D4A">
        <w:t xml:space="preserve">, </w:t>
      </w:r>
      <w:r w:rsidRPr="008A7EC9">
        <w:t>cette pâle statue à mo</w:t>
      </w:r>
      <w:r w:rsidRPr="008A7EC9">
        <w:t>i</w:t>
      </w:r>
      <w:r w:rsidRPr="008A7EC9">
        <w:t>tié nue demeure miraculeusement nette et blanche</w:t>
      </w:r>
      <w:r w:rsidR="00BF7D4A">
        <w:t>.</w:t>
      </w:r>
    </w:p>
    <w:p w14:paraId="5B985E9C" w14:textId="77777777" w:rsidR="00BF7D4A" w:rsidRDefault="009D75A4" w:rsidP="009D75A4">
      <w:r w:rsidRPr="008A7EC9">
        <w:t>Ses lèvres sont fardées</w:t>
      </w:r>
      <w:r w:rsidR="00BF7D4A">
        <w:t xml:space="preserve">, </w:t>
      </w:r>
      <w:r w:rsidRPr="008A7EC9">
        <w:t>ses yeux sont cernés</w:t>
      </w:r>
      <w:r w:rsidR="00BF7D4A">
        <w:t xml:space="preserve">, </w:t>
      </w:r>
      <w:r w:rsidRPr="008A7EC9">
        <w:t>à vrai dire</w:t>
      </w:r>
      <w:r w:rsidR="00BF7D4A">
        <w:t xml:space="preserve">, </w:t>
      </w:r>
      <w:r w:rsidRPr="008A7EC9">
        <w:t>ses ongles sont bien roses</w:t>
      </w:r>
      <w:r w:rsidR="00BF7D4A">
        <w:t xml:space="preserve">. </w:t>
      </w:r>
      <w:r w:rsidRPr="008A7EC9">
        <w:t>Mais comme on sent qu</w:t>
      </w:r>
      <w:r w:rsidR="00BF7D4A">
        <w:t>’</w:t>
      </w:r>
      <w:r w:rsidRPr="008A7EC9">
        <w:t>elle s</w:t>
      </w:r>
      <w:r w:rsidR="00BF7D4A">
        <w:t>’</w:t>
      </w:r>
      <w:r w:rsidRPr="008A7EC9">
        <w:t>est amusée à ces procédés par lesquels les autres s</w:t>
      </w:r>
      <w:r w:rsidR="00BF7D4A">
        <w:t>’</w:t>
      </w:r>
      <w:r w:rsidRPr="008A7EC9">
        <w:t>efforcent de créer leur beauté</w:t>
      </w:r>
      <w:r w:rsidR="00BF7D4A">
        <w:t xml:space="preserve">. </w:t>
      </w:r>
      <w:r w:rsidRPr="008A7EC9">
        <w:t>On voit la sienne sourire d</w:t>
      </w:r>
      <w:r w:rsidR="00BF7D4A">
        <w:t>’</w:t>
      </w:r>
      <w:r w:rsidRPr="008A7EC9">
        <w:t>y avoir eu recours</w:t>
      </w:r>
      <w:r w:rsidR="00BF7D4A">
        <w:t xml:space="preserve">. </w:t>
      </w:r>
      <w:r w:rsidRPr="008A7EC9">
        <w:t>Elle ne les emploie que pour mieux prouver qu</w:t>
      </w:r>
      <w:r w:rsidR="00BF7D4A">
        <w:t>’</w:t>
      </w:r>
      <w:r w:rsidRPr="008A7EC9">
        <w:t>ils ne sauraient lui être i</w:t>
      </w:r>
      <w:r w:rsidRPr="008A7EC9">
        <w:t>n</w:t>
      </w:r>
      <w:r w:rsidRPr="008A7EC9">
        <w:t>dispensables</w:t>
      </w:r>
      <w:r w:rsidR="00BF7D4A">
        <w:t>.</w:t>
      </w:r>
    </w:p>
    <w:p w14:paraId="631E058D" w14:textId="77777777" w:rsidR="00BF7D4A" w:rsidRDefault="009D75A4" w:rsidP="009D75A4">
      <w:r w:rsidRPr="008A7EC9">
        <w:lastRenderedPageBreak/>
        <w:t>Sourire</w:t>
      </w:r>
      <w:r w:rsidR="00BF7D4A">
        <w:t xml:space="preserve">… </w:t>
      </w:r>
      <w:r w:rsidRPr="008A7EC9">
        <w:t>celui qui erre sur sa pâle figure est tout de convention</w:t>
      </w:r>
      <w:r w:rsidR="00BF7D4A">
        <w:t xml:space="preserve">. </w:t>
      </w:r>
      <w:r w:rsidRPr="008A7EC9">
        <w:t>Prisonnière de l</w:t>
      </w:r>
      <w:r w:rsidR="00BF7D4A">
        <w:t>’</w:t>
      </w:r>
      <w:r w:rsidRPr="008A7EC9">
        <w:t>étiquette</w:t>
      </w:r>
      <w:r w:rsidR="00BF7D4A">
        <w:t xml:space="preserve">, </w:t>
      </w:r>
      <w:r w:rsidRPr="008A7EC9">
        <w:t>elle s</w:t>
      </w:r>
      <w:r w:rsidR="00BF7D4A">
        <w:t>’</w:t>
      </w:r>
      <w:r w:rsidRPr="008A7EC9">
        <w:t>est composé un v</w:t>
      </w:r>
      <w:r w:rsidRPr="008A7EC9">
        <w:t>i</w:t>
      </w:r>
      <w:r w:rsidRPr="008A7EC9">
        <w:t>sage de circonstance</w:t>
      </w:r>
      <w:r w:rsidR="00BF7D4A">
        <w:t xml:space="preserve">. </w:t>
      </w:r>
      <w:r w:rsidRPr="008A7EC9">
        <w:t>Qui l</w:t>
      </w:r>
      <w:r w:rsidR="00BF7D4A">
        <w:t>’</w:t>
      </w:r>
      <w:r w:rsidRPr="008A7EC9">
        <w:t>observe le devine d</w:t>
      </w:r>
      <w:r w:rsidR="00BF7D4A">
        <w:t>’</w:t>
      </w:r>
      <w:r w:rsidRPr="008A7EC9">
        <w:t>autant mieux que par moment une expression aussitôt morte que née dérange ce</w:t>
      </w:r>
      <w:r w:rsidRPr="008A7EC9">
        <w:t>t</w:t>
      </w:r>
      <w:r w:rsidRPr="008A7EC9">
        <w:t>te belle ordonnance grave et voulue</w:t>
      </w:r>
      <w:r w:rsidR="00BF7D4A">
        <w:t xml:space="preserve">. </w:t>
      </w:r>
      <w:r w:rsidRPr="008A7EC9">
        <w:t>Cette expression doit mêler autant de sentiments que le prisme a de couleurs</w:t>
      </w:r>
      <w:r w:rsidR="00BF7D4A">
        <w:t xml:space="preserve">. </w:t>
      </w:r>
      <w:r w:rsidRPr="008A7EC9">
        <w:t>Si je connais un jour mieux Son Altesse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arriverai peut-être à les analyser</w:t>
      </w:r>
      <w:r w:rsidR="00BF7D4A">
        <w:t xml:space="preserve">. </w:t>
      </w:r>
      <w:r w:rsidRPr="008A7EC9">
        <w:t>En attendant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ai discerné dans cet éclair deux tonalités indi</w:t>
      </w:r>
      <w:r w:rsidRPr="008A7EC9">
        <w:t>s</w:t>
      </w:r>
      <w:r w:rsidRPr="008A7EC9">
        <w:t>cutables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ironie et l</w:t>
      </w:r>
      <w:r w:rsidR="00BF7D4A">
        <w:t>’</w:t>
      </w:r>
      <w:r w:rsidRPr="008A7EC9">
        <w:t>ennui</w:t>
      </w:r>
      <w:r w:rsidR="00BF7D4A">
        <w:t>.</w:t>
      </w:r>
    </w:p>
    <w:p w14:paraId="3C61ABA7" w14:textId="77777777" w:rsidR="00BF7D4A" w:rsidRDefault="009D75A4" w:rsidP="009D75A4">
      <w:r w:rsidRPr="008A7EC9">
        <w:t>Cette femme molle et lassée</w:t>
      </w:r>
      <w:r w:rsidR="00BF7D4A">
        <w:t xml:space="preserve">, </w:t>
      </w:r>
      <w:r w:rsidRPr="008A7EC9">
        <w:t>est-ce bien la fantastique amazone de ce matin</w:t>
      </w:r>
      <w:r w:rsidR="00BF7D4A">
        <w:t xml:space="preserve"> ? </w:t>
      </w:r>
      <w:r w:rsidRPr="008A7EC9">
        <w:t>Je la préférais ainsi</w:t>
      </w:r>
      <w:r w:rsidR="00BF7D4A">
        <w:t xml:space="preserve">. </w:t>
      </w:r>
      <w:r w:rsidRPr="008A7EC9">
        <w:t>Il me déplaît que cette épaule soit si nue</w:t>
      </w:r>
      <w:r w:rsidR="00BF7D4A">
        <w:t xml:space="preserve">. </w:t>
      </w:r>
      <w:r w:rsidRPr="008A7EC9">
        <w:t>Je voudrais la recouvrir de la lourde p</w:t>
      </w:r>
      <w:r w:rsidRPr="008A7EC9">
        <w:t>e</w:t>
      </w:r>
      <w:r w:rsidRPr="008A7EC9">
        <w:t>lisse d</w:t>
      </w:r>
      <w:r w:rsidR="00BF7D4A">
        <w:t>’</w:t>
      </w:r>
      <w:r w:rsidRPr="008A7EC9">
        <w:t>hermine</w:t>
      </w:r>
      <w:r w:rsidR="00BF7D4A">
        <w:t xml:space="preserve">. </w:t>
      </w:r>
      <w:r w:rsidRPr="008A7EC9">
        <w:t>Ils sont une douzaine autour d</w:t>
      </w:r>
      <w:r w:rsidR="00BF7D4A">
        <w:t>’</w:t>
      </w:r>
      <w:r w:rsidRPr="008A7EC9">
        <w:t>elle</w:t>
      </w:r>
      <w:r w:rsidR="00BF7D4A">
        <w:t xml:space="preserve">. </w:t>
      </w:r>
      <w:r w:rsidRPr="008A7EC9">
        <w:t>Oh</w:t>
      </w:r>
      <w:r w:rsidR="00BF7D4A">
        <w:t xml:space="preserve"> ! </w:t>
      </w:r>
      <w:r w:rsidRPr="008A7EC9">
        <w:t>je sais bien que c</w:t>
      </w:r>
      <w:r w:rsidR="00BF7D4A">
        <w:t>’</w:t>
      </w:r>
      <w:r w:rsidRPr="008A7EC9">
        <w:t>est leur souveraine</w:t>
      </w:r>
      <w:r w:rsidR="00BF7D4A">
        <w:t xml:space="preserve">, </w:t>
      </w:r>
      <w:r w:rsidRPr="008A7EC9">
        <w:t>et que leurs yeux ont devant elle presque la rigidité du garde à vous</w:t>
      </w:r>
      <w:r w:rsidR="00BF7D4A">
        <w:t xml:space="preserve">. </w:t>
      </w:r>
      <w:r w:rsidRPr="008A7EC9">
        <w:t>Mais s</w:t>
      </w:r>
      <w:r w:rsidR="00BF7D4A">
        <w:t>’</w:t>
      </w:r>
      <w:r w:rsidRPr="008A7EC9">
        <w:t>ils ne se croyaient pas vus</w:t>
      </w:r>
      <w:r w:rsidR="00BF7D4A">
        <w:t xml:space="preserve">, </w:t>
      </w:r>
      <w:r w:rsidRPr="008A7EC9">
        <w:t>comme ils se départiraient de cette réserve</w:t>
      </w:r>
      <w:r w:rsidR="00BF7D4A">
        <w:t>.</w:t>
      </w:r>
    </w:p>
    <w:p w14:paraId="2F81365E" w14:textId="77777777" w:rsidR="00BF7D4A" w:rsidRDefault="009D75A4" w:rsidP="009D75A4">
      <w:r w:rsidRPr="008A7EC9">
        <w:t>Et qu</w:t>
      </w:r>
      <w:r w:rsidR="00BF7D4A">
        <w:t>’</w:t>
      </w:r>
      <w:r w:rsidRPr="008A7EC9">
        <w:t>est-ce que c</w:t>
      </w:r>
      <w:r w:rsidR="00BF7D4A">
        <w:t>’</w:t>
      </w:r>
      <w:r w:rsidRPr="008A7EC9">
        <w:t>est précisément que ce petit hussard rouge qui</w:t>
      </w:r>
      <w:r w:rsidR="00BF7D4A">
        <w:t xml:space="preserve">, </w:t>
      </w:r>
      <w:r w:rsidRPr="008A7EC9">
        <w:t>là-bas</w:t>
      </w:r>
      <w:r w:rsidR="00BF7D4A">
        <w:t xml:space="preserve">, </w:t>
      </w:r>
      <w:r w:rsidRPr="008A7EC9">
        <w:t>caché par une gerbe de fleurs</w:t>
      </w:r>
      <w:r w:rsidR="00BF7D4A">
        <w:t xml:space="preserve">, </w:t>
      </w:r>
      <w:r w:rsidRPr="008A7EC9">
        <w:t>laisse traîner sur la belle épaule un regard effroyablement goulu</w:t>
      </w:r>
      <w:r w:rsidR="00BF7D4A">
        <w:t xml:space="preserve"> ?… </w:t>
      </w:r>
      <w:r w:rsidRPr="008A7EC9">
        <w:t>Va-t</w:t>
      </w:r>
      <w:r w:rsidR="00BF7D4A">
        <w:t>’</w:t>
      </w:r>
      <w:r w:rsidRPr="008A7EC9">
        <w:t>en</w:t>
      </w:r>
      <w:r w:rsidR="00BF7D4A">
        <w:t xml:space="preserve">, </w:t>
      </w:r>
      <w:r w:rsidRPr="008A7EC9">
        <w:t>rustre</w:t>
      </w:r>
      <w:r w:rsidR="00BF7D4A">
        <w:t xml:space="preserve">. </w:t>
      </w:r>
      <w:r w:rsidRPr="008A7EC9">
        <w:t>Retourne à tes lourdes et dociles Allemandes</w:t>
      </w:r>
      <w:r w:rsidR="00BF7D4A">
        <w:t xml:space="preserve">, </w:t>
      </w:r>
      <w:r w:rsidRPr="008A7EC9">
        <w:t>qui ont des bras boudinés et des tailles en forme de diabolos</w:t>
      </w:r>
      <w:r w:rsidR="00BF7D4A">
        <w:t xml:space="preserve">. </w:t>
      </w:r>
      <w:r w:rsidRPr="008A7EC9">
        <w:t>Celle-ci n</w:t>
      </w:r>
      <w:r w:rsidR="00BF7D4A">
        <w:t>’</w:t>
      </w:r>
      <w:r w:rsidRPr="008A7EC9">
        <w:t>est pas de ta race</w:t>
      </w:r>
      <w:r w:rsidR="00BF7D4A">
        <w:t xml:space="preserve">. </w:t>
      </w:r>
      <w:r w:rsidRPr="008A7EC9">
        <w:t>Ce n</w:t>
      </w:r>
      <w:r w:rsidR="00BF7D4A">
        <w:t>’</w:t>
      </w:r>
      <w:r w:rsidRPr="008A7EC9">
        <w:t>est pas pour toi</w:t>
      </w:r>
      <w:r w:rsidR="00BF7D4A">
        <w:t xml:space="preserve">, </w:t>
      </w:r>
      <w:r w:rsidRPr="008A7EC9">
        <w:t>vilain</w:t>
      </w:r>
      <w:r w:rsidR="00BF7D4A">
        <w:t> !</w:t>
      </w:r>
    </w:p>
    <w:p w14:paraId="6B181F00" w14:textId="03FE6C76" w:rsidR="00BF7D4A" w:rsidRDefault="009D75A4" w:rsidP="009D75A4">
      <w:r w:rsidRPr="008A7EC9">
        <w:t>Je te déteste</w:t>
      </w:r>
      <w:r w:rsidR="00BF7D4A">
        <w:t xml:space="preserve">, </w:t>
      </w:r>
      <w:r w:rsidRPr="008A7EC9">
        <w:t>et je t</w:t>
      </w:r>
      <w:r w:rsidR="00BF7D4A">
        <w:t>’</w:t>
      </w:r>
      <w:r w:rsidRPr="008A7EC9">
        <w:t>envie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envie ton dolman ponceau</w:t>
      </w:r>
      <w:r w:rsidR="00BF7D4A">
        <w:t xml:space="preserve">, </w:t>
      </w:r>
      <w:r w:rsidRPr="008A7EC9">
        <w:t>tes fourragères jonquille</w:t>
      </w:r>
      <w:r w:rsidR="00BF7D4A">
        <w:t xml:space="preserve">, </w:t>
      </w:r>
      <w:r w:rsidRPr="008A7EC9">
        <w:t>tout l</w:t>
      </w:r>
      <w:r w:rsidR="00BF7D4A">
        <w:t>’</w:t>
      </w:r>
      <w:r w:rsidRPr="008A7EC9">
        <w:t>or dont tu rutiles</w:t>
      </w:r>
      <w:r w:rsidR="00BF7D4A">
        <w:t xml:space="preserve">, </w:t>
      </w:r>
      <w:r w:rsidRPr="008A7EC9">
        <w:t>ton grade de lie</w:t>
      </w:r>
      <w:r w:rsidRPr="008A7EC9">
        <w:t>u</w:t>
      </w:r>
      <w:r w:rsidRPr="008A7EC9">
        <w:t xml:space="preserve">tenant au </w:t>
      </w:r>
      <w:r w:rsidR="00BF7D4A" w:rsidRPr="008A7EC9">
        <w:t>7</w:t>
      </w:r>
      <w:r w:rsidR="00BF7D4A" w:rsidRPr="00BF7D4A">
        <w:rPr>
          <w:vertAlign w:val="superscript"/>
        </w:rPr>
        <w:t>e</w:t>
      </w:r>
      <w:r w:rsidRPr="008A7EC9">
        <w:t xml:space="preserve"> hussards</w:t>
      </w:r>
      <w:r w:rsidR="00BF7D4A">
        <w:t xml:space="preserve">, </w:t>
      </w:r>
      <w:r w:rsidRPr="008A7EC9">
        <w:t>qui</w:t>
      </w:r>
      <w:r w:rsidR="00BF7D4A">
        <w:t xml:space="preserve">, </w:t>
      </w:r>
      <w:r w:rsidRPr="008A7EC9">
        <w:t>à défaut d</w:t>
      </w:r>
      <w:r w:rsidR="00BF7D4A">
        <w:t>’</w:t>
      </w:r>
      <w:r w:rsidRPr="008A7EC9">
        <w:t>un autre</w:t>
      </w:r>
      <w:r w:rsidR="00BF7D4A">
        <w:t xml:space="preserve">, </w:t>
      </w:r>
      <w:r w:rsidRPr="008A7EC9">
        <w:t>crée un lien hi</w:t>
      </w:r>
      <w:r w:rsidRPr="008A7EC9">
        <w:t>é</w:t>
      </w:r>
      <w:r w:rsidRPr="008A7EC9">
        <w:t>rarchique entre toi et ton angoissant colonel</w:t>
      </w:r>
      <w:r w:rsidR="00BF7D4A">
        <w:t xml:space="preserve">. </w:t>
      </w:r>
      <w:r w:rsidRPr="008A7EC9">
        <w:t>Je pourrais alors m</w:t>
      </w:r>
      <w:r w:rsidR="00BF7D4A">
        <w:t>’</w:t>
      </w:r>
      <w:r w:rsidRPr="008A7EC9">
        <w:t>approcher d</w:t>
      </w:r>
      <w:r w:rsidR="00BF7D4A">
        <w:t>’</w:t>
      </w:r>
      <w:r w:rsidRPr="008A7EC9">
        <w:t>elle</w:t>
      </w:r>
      <w:r w:rsidR="00BF7D4A">
        <w:t xml:space="preserve">, </w:t>
      </w:r>
      <w:r w:rsidRPr="008A7EC9">
        <w:t>et lui débiter</w:t>
      </w:r>
      <w:r w:rsidR="00BF7D4A">
        <w:t xml:space="preserve">, </w:t>
      </w:r>
      <w:r w:rsidRPr="008A7EC9">
        <w:t>comme ils le font maintenant</w:t>
      </w:r>
      <w:r w:rsidR="00BF7D4A">
        <w:t xml:space="preserve">, </w:t>
      </w:r>
      <w:r w:rsidRPr="008A7EC9">
        <w:t>des compliments sur la charge de ce matin</w:t>
      </w:r>
      <w:r w:rsidR="00BF7D4A">
        <w:t>.</w:t>
      </w:r>
    </w:p>
    <w:p w14:paraId="5E28E71C" w14:textId="77777777" w:rsidR="00BF7D4A" w:rsidRDefault="009D75A4" w:rsidP="009D75A4">
      <w:r w:rsidRPr="008A7EC9">
        <w:t>Le visage presque enfoui dans le bouquet d</w:t>
      </w:r>
      <w:r w:rsidR="00BF7D4A">
        <w:t>’</w:t>
      </w:r>
      <w:r w:rsidRPr="008A7EC9">
        <w:t>iris qu</w:t>
      </w:r>
      <w:r w:rsidR="00BF7D4A">
        <w:t>’</w:t>
      </w:r>
      <w:r w:rsidRPr="008A7EC9">
        <w:t>elle po</w:t>
      </w:r>
      <w:r w:rsidRPr="008A7EC9">
        <w:t>r</w:t>
      </w:r>
      <w:r w:rsidRPr="008A7EC9">
        <w:t>te vers ses narines</w:t>
      </w:r>
      <w:r w:rsidR="00BF7D4A">
        <w:t xml:space="preserve">, </w:t>
      </w:r>
      <w:r w:rsidRPr="008A7EC9">
        <w:t>elle remercie faiblement ses officiers qui la félicitent</w:t>
      </w:r>
      <w:r w:rsidR="00BF7D4A">
        <w:t>.</w:t>
      </w:r>
    </w:p>
    <w:p w14:paraId="713EE4CD" w14:textId="77777777" w:rsidR="00BF7D4A" w:rsidRDefault="00BF7D4A" w:rsidP="009D75A4">
      <w:r>
        <w:lastRenderedPageBreak/>
        <w:t>— </w:t>
      </w:r>
      <w:r w:rsidR="009D75A4" w:rsidRPr="008A7EC9">
        <w:t>Mais non</w:t>
      </w:r>
      <w:r>
        <w:t xml:space="preserve">. </w:t>
      </w:r>
      <w:r w:rsidR="009D75A4" w:rsidRPr="008A7EC9">
        <w:t>Vous exagérez</w:t>
      </w:r>
      <w:r>
        <w:t xml:space="preserve">. </w:t>
      </w:r>
      <w:r w:rsidR="009D75A4" w:rsidRPr="008A7EC9">
        <w:t xml:space="preserve">Tout le mérite revient à </w:t>
      </w:r>
      <w:proofErr w:type="spellStart"/>
      <w:r w:rsidR="009D75A4" w:rsidRPr="008A7EC9">
        <w:t>Tarass-Boulba</w:t>
      </w:r>
      <w:proofErr w:type="spellEnd"/>
      <w:r>
        <w:t xml:space="preserve">. </w:t>
      </w:r>
      <w:r w:rsidR="009D75A4" w:rsidRPr="008A7EC9">
        <w:t>C</w:t>
      </w:r>
      <w:r>
        <w:t>’</w:t>
      </w:r>
      <w:r w:rsidR="009D75A4" w:rsidRPr="008A7EC9">
        <w:t>est moi qui vous admire de pouvoir le suivre avec vos montures</w:t>
      </w:r>
      <w:r>
        <w:t xml:space="preserve">. </w:t>
      </w:r>
      <w:r w:rsidR="009D75A4" w:rsidRPr="008A7EC9">
        <w:t>À côté de lui</w:t>
      </w:r>
      <w:r>
        <w:t xml:space="preserve">, </w:t>
      </w:r>
      <w:r w:rsidR="009D75A4" w:rsidRPr="008A7EC9">
        <w:t>les chevaux d</w:t>
      </w:r>
      <w:r>
        <w:t>’</w:t>
      </w:r>
      <w:r w:rsidR="009D75A4" w:rsidRPr="008A7EC9">
        <w:t>ici sont des chevaux de brasseurs</w:t>
      </w:r>
      <w:r>
        <w:t>.</w:t>
      </w:r>
    </w:p>
    <w:p w14:paraId="6D132EE6" w14:textId="77777777" w:rsidR="00BF7D4A" w:rsidRDefault="009D75A4" w:rsidP="009D75A4">
      <w:r w:rsidRPr="008A7EC9">
        <w:t>Est-ce une illusion</w:t>
      </w:r>
      <w:r w:rsidR="00BF7D4A">
        <w:t xml:space="preserve">, </w:t>
      </w:r>
      <w:r w:rsidRPr="008A7EC9">
        <w:t>mais il ne me semble pas possible qu</w:t>
      </w:r>
      <w:r w:rsidR="00BF7D4A">
        <w:t>’</w:t>
      </w:r>
      <w:r w:rsidRPr="008A7EC9">
        <w:t>elle ne puisse</w:t>
      </w:r>
      <w:r w:rsidR="00BF7D4A">
        <w:t xml:space="preserve">, </w:t>
      </w:r>
      <w:r w:rsidRPr="008A7EC9">
        <w:t>si elle le voulait bien</w:t>
      </w:r>
      <w:r w:rsidR="00BF7D4A">
        <w:t xml:space="preserve">, </w:t>
      </w:r>
      <w:r w:rsidRPr="008A7EC9">
        <w:t>parler allemand avec moins d</w:t>
      </w:r>
      <w:r w:rsidR="00BF7D4A">
        <w:t>’</w:t>
      </w:r>
      <w:r w:rsidRPr="008A7EC9">
        <w:t>accent étranger</w:t>
      </w:r>
      <w:r w:rsidR="00BF7D4A">
        <w:t>.</w:t>
      </w:r>
    </w:p>
    <w:p w14:paraId="23A7795D" w14:textId="0D93858D" w:rsidR="00BF7D4A" w:rsidRDefault="009D75A4" w:rsidP="009D75A4">
      <w:r w:rsidRPr="008A7EC9">
        <w:t>À gauche</w:t>
      </w:r>
      <w:r w:rsidR="00BF7D4A">
        <w:t xml:space="preserve">, </w:t>
      </w:r>
      <w:r w:rsidRPr="008A7EC9">
        <w:t>dans un bosquet de verdure</w:t>
      </w:r>
      <w:r w:rsidR="00BF7D4A">
        <w:t xml:space="preserve">, </w:t>
      </w:r>
      <w:r w:rsidRPr="008A7EC9">
        <w:t>la musique du 18</w:t>
      </w:r>
      <w:r w:rsidR="00BF7D4A" w:rsidRPr="008A7EC9">
        <w:t>2</w:t>
      </w:r>
      <w:r w:rsidR="00BF7D4A" w:rsidRPr="00BF7D4A">
        <w:rPr>
          <w:vertAlign w:val="superscript"/>
        </w:rPr>
        <w:t>e</w:t>
      </w:r>
      <w:r w:rsidRPr="008A7EC9">
        <w:t xml:space="preserve"> commence une valse</w:t>
      </w:r>
      <w:r w:rsidR="00BF7D4A">
        <w:t xml:space="preserve">. </w:t>
      </w:r>
      <w:r w:rsidRPr="008A7EC9">
        <w:t>Le bal s</w:t>
      </w:r>
      <w:r w:rsidR="00BF7D4A">
        <w:t>’</w:t>
      </w:r>
      <w:r w:rsidRPr="008A7EC9">
        <w:t>ébauche</w:t>
      </w:r>
      <w:r w:rsidR="00BF7D4A">
        <w:t>.</w:t>
      </w:r>
    </w:p>
    <w:p w14:paraId="5597882B" w14:textId="77777777" w:rsidR="00BF7D4A" w:rsidRDefault="00BF7D4A" w:rsidP="009D75A4">
      <w:r>
        <w:t>— </w:t>
      </w:r>
      <w:r w:rsidR="009D75A4" w:rsidRPr="008A7EC9">
        <w:t>Nous usurpons la place des danseurs</w:t>
      </w:r>
      <w:r>
        <w:t xml:space="preserve">, </w:t>
      </w:r>
      <w:r w:rsidR="009D75A4" w:rsidRPr="008A7EC9">
        <w:t>Messieurs</w:t>
      </w:r>
      <w:r>
        <w:t xml:space="preserve">. </w:t>
      </w:r>
      <w:r w:rsidR="009D75A4" w:rsidRPr="008A7EC9">
        <w:t>Allez retrouver vos danseuses qui doivent m</w:t>
      </w:r>
      <w:r>
        <w:t>’</w:t>
      </w:r>
      <w:r w:rsidR="009D75A4" w:rsidRPr="008A7EC9">
        <w:t>en vouloir</w:t>
      </w:r>
      <w:r>
        <w:t xml:space="preserve">. </w:t>
      </w:r>
      <w:r w:rsidR="009D75A4" w:rsidRPr="008A7EC9">
        <w:t>Comte</w:t>
      </w:r>
      <w:r>
        <w:t xml:space="preserve">, </w:t>
      </w:r>
      <w:r w:rsidR="009D75A4" w:rsidRPr="008A7EC9">
        <w:t>m</w:t>
      </w:r>
      <w:r w:rsidR="009D75A4" w:rsidRPr="008A7EC9">
        <w:t>e</w:t>
      </w:r>
      <w:r w:rsidR="009D75A4" w:rsidRPr="008A7EC9">
        <w:t>nez-moi à ma place</w:t>
      </w:r>
      <w:r>
        <w:t xml:space="preserve">, </w:t>
      </w:r>
      <w:r w:rsidR="009D75A4" w:rsidRPr="008A7EC9">
        <w:t>dit-elle</w:t>
      </w:r>
      <w:r>
        <w:t xml:space="preserve">, </w:t>
      </w:r>
      <w:r w:rsidR="009D75A4" w:rsidRPr="008A7EC9">
        <w:t xml:space="preserve">en prenant </w:t>
      </w:r>
      <w:r w:rsidR="009D75A4">
        <w:t>l</w:t>
      </w:r>
      <w:r w:rsidR="009D75A4" w:rsidRPr="008A7EC9">
        <w:t>e bras du général von Eichhorn</w:t>
      </w:r>
      <w:r>
        <w:t>.</w:t>
      </w:r>
    </w:p>
    <w:p w14:paraId="5CF1A184" w14:textId="77777777" w:rsidR="00BF7D4A" w:rsidRDefault="009D75A4" w:rsidP="009D75A4">
      <w:r w:rsidRPr="008A7EC9">
        <w:t>Ils tournent</w:t>
      </w:r>
      <w:r w:rsidR="00BF7D4A">
        <w:t xml:space="preserve">, </w:t>
      </w:r>
      <w:r w:rsidRPr="008A7EC9">
        <w:t>ces Allemands et ces Allemandes</w:t>
      </w:r>
      <w:r w:rsidR="00BF7D4A">
        <w:t xml:space="preserve">, </w:t>
      </w:r>
      <w:r w:rsidRPr="008A7EC9">
        <w:t>avec une gravité</w:t>
      </w:r>
      <w:r w:rsidR="00BF7D4A">
        <w:t xml:space="preserve">, </w:t>
      </w:r>
      <w:r w:rsidRPr="008A7EC9">
        <w:t>avec une componction recueillie</w:t>
      </w:r>
      <w:r w:rsidR="00BF7D4A">
        <w:t xml:space="preserve">. </w:t>
      </w:r>
      <w:r w:rsidRPr="008A7EC9">
        <w:t>Le cliquetis des ép</w:t>
      </w:r>
      <w:r w:rsidRPr="008A7EC9">
        <w:t>e</w:t>
      </w:r>
      <w:r w:rsidRPr="008A7EC9">
        <w:t>rons résonne</w:t>
      </w:r>
      <w:r w:rsidR="00BF7D4A">
        <w:t xml:space="preserve">. </w:t>
      </w:r>
      <w:r w:rsidRPr="008A7EC9">
        <w:t>Les belles couleurs de l</w:t>
      </w:r>
      <w:r w:rsidR="00BF7D4A">
        <w:t>’</w:t>
      </w:r>
      <w:r w:rsidRPr="008A7EC9">
        <w:t>Empire s</w:t>
      </w:r>
      <w:r w:rsidR="00BF7D4A">
        <w:t>’</w:t>
      </w:r>
      <w:r w:rsidRPr="008A7EC9">
        <w:t>emmêlent sous les lustres en un étincelant kaléidoscope</w:t>
      </w:r>
      <w:r w:rsidR="00BF7D4A">
        <w:t>.</w:t>
      </w:r>
    </w:p>
    <w:p w14:paraId="4CD60885" w14:textId="77777777" w:rsidR="00BF7D4A" w:rsidRDefault="00BF7D4A" w:rsidP="009D75A4">
      <w:r>
        <w:t>— 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vous ne valsez pas</w:t>
      </w:r>
      <w:r>
        <w:t> !</w:t>
      </w:r>
    </w:p>
    <w:p w14:paraId="219497BE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que</w:t>
      </w:r>
      <w:r>
        <w:t xml:space="preserve">, </w:t>
      </w:r>
      <w:r w:rsidR="009D75A4" w:rsidRPr="008A7EC9">
        <w:t>Mademoiselle</w:t>
      </w:r>
      <w:r>
        <w:t xml:space="preserve">, </w:t>
      </w:r>
      <w:r w:rsidR="009D75A4" w:rsidRPr="008A7EC9">
        <w:t>je sais assez mal</w:t>
      </w:r>
      <w:r>
        <w:t xml:space="preserve"> ; </w:t>
      </w:r>
      <w:r w:rsidR="009D75A4" w:rsidRPr="008A7EC9">
        <w:t>puis</w:t>
      </w:r>
      <w:r>
        <w:t xml:space="preserve">, </w:t>
      </w:r>
      <w:r w:rsidR="009D75A4" w:rsidRPr="008A7EC9">
        <w:t>comme c</w:t>
      </w:r>
      <w:r>
        <w:t>’</w:t>
      </w:r>
      <w:r w:rsidR="009D75A4" w:rsidRPr="008A7EC9">
        <w:t>est pauvre et ridicule</w:t>
      </w:r>
      <w:r>
        <w:t xml:space="preserve">, </w:t>
      </w:r>
      <w:r w:rsidR="009D75A4" w:rsidRPr="008A7EC9">
        <w:t>un habit</w:t>
      </w:r>
      <w:r>
        <w:t xml:space="preserve">, </w:t>
      </w:r>
      <w:r w:rsidR="009D75A4" w:rsidRPr="008A7EC9">
        <w:t>au milieu de tous ces unifo</w:t>
      </w:r>
      <w:r w:rsidR="009D75A4" w:rsidRPr="008A7EC9">
        <w:t>r</w:t>
      </w:r>
      <w:r w:rsidR="009D75A4" w:rsidRPr="008A7EC9">
        <w:t>mes</w:t>
      </w:r>
      <w:r>
        <w:t>.</w:t>
      </w:r>
    </w:p>
    <w:p w14:paraId="52DBE77A" w14:textId="2B98A0A7" w:rsidR="00BF7D4A" w:rsidRDefault="00BF7D4A" w:rsidP="009D75A4">
      <w:r>
        <w:t>— </w:t>
      </w:r>
      <w:r w:rsidR="009D75A4" w:rsidRPr="008A7EC9">
        <w:t>Ce n</w:t>
      </w:r>
      <w:r>
        <w:t>’</w:t>
      </w:r>
      <w:r w:rsidR="009D75A4" w:rsidRPr="008A7EC9">
        <w:t>est pas une raison</w:t>
      </w:r>
      <w:r>
        <w:t xml:space="preserve">, </w:t>
      </w:r>
      <w:r w:rsidR="009D75A4" w:rsidRPr="008A7EC9">
        <w:t>rétorque Mélusine</w:t>
      </w:r>
      <w:r>
        <w:t xml:space="preserve">. </w:t>
      </w:r>
      <w:r w:rsidR="009D75A4" w:rsidRPr="008A7EC9">
        <w:t>Tenez</w:t>
      </w:r>
      <w:r>
        <w:t xml:space="preserve">, </w:t>
      </w:r>
      <w:r w:rsidR="009D75A4" w:rsidRPr="008A7EC9">
        <w:t xml:space="preserve">je vois là-bas cette bonne </w:t>
      </w:r>
      <w:r>
        <w:t>M</w:t>
      </w:r>
      <w:r w:rsidRPr="00BF7D4A">
        <w:rPr>
          <w:vertAlign w:val="superscript"/>
        </w:rPr>
        <w:t>me</w:t>
      </w:r>
      <w:r>
        <w:t> de </w:t>
      </w:r>
      <w:r w:rsidR="009D75A4" w:rsidRPr="008A7EC9">
        <w:t>Wendel qui s</w:t>
      </w:r>
      <w:r>
        <w:t>’</w:t>
      </w:r>
      <w:r w:rsidR="009D75A4" w:rsidRPr="008A7EC9">
        <w:t>accommoderait fort bien de votre habit</w:t>
      </w:r>
      <w:r>
        <w:t xml:space="preserve">. </w:t>
      </w:r>
      <w:r w:rsidR="009D75A4" w:rsidRPr="008A7EC9">
        <w:t>Allez donc l</w:t>
      </w:r>
      <w:r>
        <w:t>’</w:t>
      </w:r>
      <w:r w:rsidR="009D75A4" w:rsidRPr="008A7EC9">
        <w:t>inviter</w:t>
      </w:r>
      <w:r>
        <w:t>.</w:t>
      </w:r>
    </w:p>
    <w:p w14:paraId="5795D910" w14:textId="77777777" w:rsidR="00BF7D4A" w:rsidRDefault="00BF7D4A" w:rsidP="009D75A4">
      <w:r>
        <w:t>— </w:t>
      </w:r>
      <w:r w:rsidR="009D75A4" w:rsidRPr="008A7EC9">
        <w:t>Danser pour danser</w:t>
      </w:r>
      <w:r>
        <w:t xml:space="preserve">, </w:t>
      </w:r>
      <w:r w:rsidR="009D75A4" w:rsidRPr="008A7EC9">
        <w:t>je préférerais que ce fût avec vous</w:t>
      </w:r>
      <w:r>
        <w:t>.</w:t>
      </w:r>
    </w:p>
    <w:p w14:paraId="019B08B0" w14:textId="77777777" w:rsidR="00BF7D4A" w:rsidRDefault="00BF7D4A" w:rsidP="009D75A4">
      <w:r>
        <w:lastRenderedPageBreak/>
        <w:t>— </w:t>
      </w:r>
      <w:r w:rsidR="009D75A4" w:rsidRPr="008A7EC9">
        <w:t>Moi</w:t>
      </w:r>
      <w:r>
        <w:t xml:space="preserve">, </w:t>
      </w:r>
      <w:r w:rsidR="009D75A4" w:rsidRPr="008A7EC9">
        <w:t>je n</w:t>
      </w:r>
      <w:r>
        <w:t>’</w:t>
      </w:r>
      <w:r w:rsidR="009D75A4" w:rsidRPr="008A7EC9">
        <w:t>ai le temps</w:t>
      </w:r>
      <w:r>
        <w:t xml:space="preserve">. </w:t>
      </w:r>
      <w:r w:rsidR="009D75A4" w:rsidRPr="008A7EC9">
        <w:t>Il faut que je surveille</w:t>
      </w:r>
      <w:r>
        <w:t xml:space="preserve">, </w:t>
      </w:r>
      <w:r w:rsidR="009D75A4" w:rsidRPr="008A7EC9">
        <w:t>que je case les pauvres jeunes filles dépourvues et les danseurs timides</w:t>
      </w:r>
      <w:r>
        <w:t xml:space="preserve">. </w:t>
      </w:r>
      <w:r w:rsidR="009D75A4" w:rsidRPr="008A7EC9">
        <w:t>Prenez mon bras</w:t>
      </w:r>
      <w:r>
        <w:t xml:space="preserve">, </w:t>
      </w:r>
      <w:r w:rsidR="009D75A4" w:rsidRPr="008A7EC9">
        <w:t>vous m</w:t>
      </w:r>
      <w:r>
        <w:t>’</w:t>
      </w:r>
      <w:r w:rsidR="009D75A4" w:rsidRPr="008A7EC9">
        <w:t>accompagnerez</w:t>
      </w:r>
      <w:r>
        <w:t>.</w:t>
      </w:r>
    </w:p>
    <w:p w14:paraId="72CDB9AE" w14:textId="77777777" w:rsidR="00BF7D4A" w:rsidRDefault="009D75A4" w:rsidP="009D75A4">
      <w:r w:rsidRPr="008A7EC9">
        <w:t>Cette jolie femme que je sens contre moi me donne l</w:t>
      </w:r>
      <w:r w:rsidR="00BF7D4A">
        <w:t>’</w:t>
      </w:r>
      <w:r w:rsidRPr="008A7EC9">
        <w:t>assurance qui me manquait</w:t>
      </w:r>
      <w:r w:rsidR="00BF7D4A">
        <w:t>.</w:t>
      </w:r>
    </w:p>
    <w:p w14:paraId="511DADA6" w14:textId="77777777" w:rsidR="00BF7D4A" w:rsidRDefault="00BF7D4A" w:rsidP="009D75A4">
      <w:r>
        <w:t>— </w:t>
      </w:r>
      <w:r w:rsidR="009D75A4" w:rsidRPr="008A7EC9">
        <w:t xml:space="preserve">Mademoiselle de </w:t>
      </w:r>
      <w:proofErr w:type="spellStart"/>
      <w:r w:rsidR="009D75A4" w:rsidRPr="008A7EC9">
        <w:t>Graffenfried</w:t>
      </w:r>
      <w:proofErr w:type="spellEnd"/>
      <w:r>
        <w:t xml:space="preserve"> ! 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> !</w:t>
      </w:r>
    </w:p>
    <w:p w14:paraId="3FA4CA61" w14:textId="77777777" w:rsidR="00BF7D4A" w:rsidRDefault="009D75A4" w:rsidP="009D75A4">
      <w:r w:rsidRPr="008A7EC9">
        <w:t>La voix de Marçais</w:t>
      </w:r>
      <w:r w:rsidR="00BF7D4A">
        <w:t>.</w:t>
      </w:r>
    </w:p>
    <w:p w14:paraId="5A003B8B" w14:textId="77777777" w:rsidR="00BF7D4A" w:rsidRDefault="009D75A4" w:rsidP="009D75A4">
      <w:r w:rsidRPr="008A7EC9">
        <w:t>Suprême d</w:t>
      </w:r>
      <w:r w:rsidR="00BF7D4A">
        <w:t>’</w:t>
      </w:r>
      <w:r w:rsidRPr="008A7EC9">
        <w:t>élégance</w:t>
      </w:r>
      <w:r w:rsidR="00BF7D4A">
        <w:t xml:space="preserve">, </w:t>
      </w:r>
      <w:r w:rsidRPr="008A7EC9">
        <w:t>il est assis auprès de la grande-duchesse</w:t>
      </w:r>
      <w:r w:rsidR="00BF7D4A">
        <w:t xml:space="preserve">. </w:t>
      </w:r>
      <w:r w:rsidRPr="008A7EC9">
        <w:t>Ciel</w:t>
      </w:r>
      <w:r w:rsidR="00BF7D4A">
        <w:t xml:space="preserve"> ! </w:t>
      </w:r>
      <w:r w:rsidRPr="008A7EC9">
        <w:t>il me fait signe d</w:t>
      </w:r>
      <w:r w:rsidR="00BF7D4A">
        <w:t>’</w:t>
      </w:r>
      <w:r w:rsidRPr="008A7EC9">
        <w:t>approcher</w:t>
      </w:r>
      <w:r w:rsidR="00BF7D4A">
        <w:t>.</w:t>
      </w:r>
    </w:p>
    <w:p w14:paraId="5262ACD8" w14:textId="77777777" w:rsidR="00BF7D4A" w:rsidRDefault="00BF7D4A" w:rsidP="009D75A4">
      <w:r>
        <w:t>— </w:t>
      </w:r>
      <w:r w:rsidR="009D75A4" w:rsidRPr="008A7EC9">
        <w:t>On ne pourra donc jamais vous atteindre</w:t>
      </w:r>
      <w:r>
        <w:t xml:space="preserve"> ? </w:t>
      </w:r>
      <w:r w:rsidR="009D75A4" w:rsidRPr="008A7EC9">
        <w:t>me dit-il</w:t>
      </w:r>
      <w:r>
        <w:t xml:space="preserve">, </w:t>
      </w:r>
      <w:r w:rsidR="009D75A4" w:rsidRPr="008A7EC9">
        <w:t>en riant</w:t>
      </w:r>
      <w:r>
        <w:t xml:space="preserve">. </w:t>
      </w:r>
      <w:r w:rsidR="009D75A4" w:rsidRPr="008A7EC9">
        <w:t>Arrivez</w:t>
      </w:r>
      <w:r>
        <w:t xml:space="preserve">, </w:t>
      </w:r>
      <w:r w:rsidR="009D75A4" w:rsidRPr="008A7EC9">
        <w:t>Monsieur</w:t>
      </w:r>
      <w:r>
        <w:t>.</w:t>
      </w:r>
    </w:p>
    <w:p w14:paraId="0C31590C" w14:textId="77777777" w:rsidR="00BF7D4A" w:rsidRDefault="009D75A4" w:rsidP="009D75A4">
      <w:r w:rsidRPr="008A7EC9">
        <w:t>Il me présente à la grande-duchesse</w:t>
      </w:r>
      <w:r w:rsidR="00BF7D4A">
        <w:t>.</w:t>
      </w:r>
    </w:p>
    <w:p w14:paraId="01B5C547" w14:textId="4EEDB059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un peu pour vous</w:t>
      </w:r>
      <w:r>
        <w:t xml:space="preserve">, </w:t>
      </w:r>
      <w:r w:rsidR="009D75A4" w:rsidRPr="008A7EC9">
        <w:t>Madame</w:t>
      </w:r>
      <w:r>
        <w:t xml:space="preserve">, </w:t>
      </w:r>
      <w:r w:rsidR="009D75A4" w:rsidRPr="008A7EC9">
        <w:t>que j</w:t>
      </w:r>
      <w:r>
        <w:t>’</w:t>
      </w:r>
      <w:r w:rsidR="009D75A4" w:rsidRPr="008A7EC9">
        <w:t xml:space="preserve">ai ramené </w:t>
      </w:r>
      <w:r>
        <w:t>M. </w:t>
      </w:r>
      <w:proofErr w:type="spellStart"/>
      <w:r w:rsidR="009D75A4" w:rsidRPr="008A7EC9">
        <w:t>Vignerte</w:t>
      </w:r>
      <w:proofErr w:type="spellEnd"/>
      <w:r>
        <w:t xml:space="preserve">. </w:t>
      </w:r>
      <w:r w:rsidR="009D75A4" w:rsidRPr="008A7EC9">
        <w:t>Mais vous semblez peu pressée de vous servir des cadeaux qu</w:t>
      </w:r>
      <w:r>
        <w:t>’</w:t>
      </w:r>
      <w:r w:rsidR="009D75A4" w:rsidRPr="008A7EC9">
        <w:t>on vous fait</w:t>
      </w:r>
      <w:r>
        <w:t>.</w:t>
      </w:r>
    </w:p>
    <w:p w14:paraId="6C82494F" w14:textId="77777777" w:rsidR="00BF7D4A" w:rsidRDefault="009D75A4" w:rsidP="009D75A4">
      <w:r w:rsidRPr="008A7EC9">
        <w:t>Elle répond avec nonchalance</w:t>
      </w:r>
      <w:r w:rsidR="00BF7D4A">
        <w:t> :</w:t>
      </w:r>
    </w:p>
    <w:p w14:paraId="7C269EDE" w14:textId="1BDB576C" w:rsidR="00BF7D4A" w:rsidRDefault="00BF7D4A" w:rsidP="009D75A4">
      <w:r>
        <w:t>— </w:t>
      </w:r>
      <w:r w:rsidR="009D75A4" w:rsidRPr="008A7EC9">
        <w:t>Moi</w:t>
      </w:r>
      <w:r>
        <w:t xml:space="preserve"> ! </w:t>
      </w:r>
      <w:r w:rsidR="009D75A4" w:rsidRPr="008A7EC9">
        <w:t>mais je ne demande qu</w:t>
      </w:r>
      <w:r>
        <w:t>’</w:t>
      </w:r>
      <w:r w:rsidR="009D75A4" w:rsidRPr="008A7EC9">
        <w:t xml:space="preserve">à connaître </w:t>
      </w:r>
      <w:r>
        <w:t>M. </w:t>
      </w:r>
      <w:proofErr w:type="spellStart"/>
      <w:r w:rsidR="009D75A4" w:rsidRPr="008A7EC9">
        <w:t>Vignerte</w:t>
      </w:r>
      <w:proofErr w:type="spellEnd"/>
      <w:r>
        <w:t xml:space="preserve">. </w:t>
      </w:r>
      <w:r w:rsidR="009D75A4" w:rsidRPr="008A7EC9">
        <w:t>Il paraît qu</w:t>
      </w:r>
      <w:r>
        <w:t>’</w:t>
      </w:r>
      <w:r w:rsidR="009D75A4" w:rsidRPr="008A7EC9">
        <w:t>il est charmant</w:t>
      </w:r>
      <w:r>
        <w:t xml:space="preserve">. </w:t>
      </w:r>
      <w:r w:rsidR="009D75A4" w:rsidRPr="008A7EC9">
        <w:t>Excusez-moi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si je dis</w:t>
      </w:r>
      <w:r>
        <w:t xml:space="preserve"> : </w:t>
      </w:r>
      <w:r w:rsidR="009D75A4" w:rsidRPr="008A7EC9">
        <w:t>il paraît</w:t>
      </w:r>
      <w:r>
        <w:t xml:space="preserve"> ; </w:t>
      </w:r>
      <w:r w:rsidR="009D75A4" w:rsidRPr="008A7EC9">
        <w:t>je n</w:t>
      </w:r>
      <w:r>
        <w:t>’</w:t>
      </w:r>
      <w:r w:rsidR="009D75A4" w:rsidRPr="008A7EC9">
        <w:t>ai pu m</w:t>
      </w:r>
      <w:r>
        <w:t>’</w:t>
      </w:r>
      <w:r w:rsidR="009D75A4" w:rsidRPr="008A7EC9">
        <w:t>en rendre compte encore par moi-même</w:t>
      </w:r>
      <w:r>
        <w:t xml:space="preserve">. </w:t>
      </w:r>
      <w:r w:rsidR="009D75A4" w:rsidRPr="008A7EC9">
        <w:t>Vous travaillez beaucoup</w:t>
      </w:r>
      <w:r>
        <w:t xml:space="preserve">, </w:t>
      </w:r>
      <w:r w:rsidR="009D75A4" w:rsidRPr="008A7EC9">
        <w:t>me dit-on</w:t>
      </w:r>
      <w:r>
        <w:t> ?</w:t>
      </w:r>
    </w:p>
    <w:p w14:paraId="34F002D7" w14:textId="77777777" w:rsidR="00BF7D4A" w:rsidRDefault="009D75A4" w:rsidP="009D75A4">
      <w:r w:rsidRPr="008A7EC9">
        <w:t>La même phrase que m</w:t>
      </w:r>
      <w:r w:rsidR="00BF7D4A">
        <w:t>’</w:t>
      </w:r>
      <w:r w:rsidRPr="008A7EC9">
        <w:t>a jetée Mélusine</w:t>
      </w:r>
      <w:r w:rsidR="00BF7D4A">
        <w:t xml:space="preserve">. </w:t>
      </w:r>
      <w:r w:rsidRPr="008A7EC9">
        <w:t>Ignominie</w:t>
      </w:r>
      <w:r w:rsidR="00BF7D4A">
        <w:t xml:space="preserve"> ! </w:t>
      </w:r>
      <w:r w:rsidRPr="008A7EC9">
        <w:t>Te traînerai-je toujours après moi</w:t>
      </w:r>
      <w:r w:rsidR="00BF7D4A">
        <w:t xml:space="preserve">, </w:t>
      </w:r>
      <w:r w:rsidRPr="008A7EC9">
        <w:t>robe des cuistres</w:t>
      </w:r>
      <w:r w:rsidR="00BF7D4A">
        <w:t xml:space="preserve"> ? </w:t>
      </w:r>
      <w:r w:rsidRPr="008A7EC9">
        <w:t>Serai-je to</w:t>
      </w:r>
      <w:r w:rsidRPr="008A7EC9">
        <w:t>u</w:t>
      </w:r>
      <w:r w:rsidRPr="008A7EC9">
        <w:t>jours celui qui travaille beaucoup</w:t>
      </w:r>
      <w:r w:rsidR="00BF7D4A">
        <w:t xml:space="preserve">, </w:t>
      </w:r>
      <w:r w:rsidRPr="008A7EC9">
        <w:t>moi dont les nuits se passent à rêver de choses dont personne ne soupçonnera jamais l</w:t>
      </w:r>
      <w:r w:rsidR="00BF7D4A">
        <w:t>’</w:t>
      </w:r>
      <w:r w:rsidRPr="008A7EC9">
        <w:t>immense volupté</w:t>
      </w:r>
      <w:r w:rsidR="00BF7D4A">
        <w:t> ?</w:t>
      </w:r>
    </w:p>
    <w:p w14:paraId="6BA2CD57" w14:textId="77777777" w:rsidR="00BF7D4A" w:rsidRDefault="009D75A4" w:rsidP="009D75A4">
      <w:r w:rsidRPr="008A7EC9">
        <w:t>Je vais répondre</w:t>
      </w:r>
      <w:r w:rsidR="00BF7D4A">
        <w:t xml:space="preserve">. </w:t>
      </w:r>
      <w:r w:rsidRPr="008A7EC9">
        <w:t>Je sens que je vais lui dire</w:t>
      </w:r>
      <w:r w:rsidR="00BF7D4A">
        <w:t xml:space="preserve">, </w:t>
      </w:r>
      <w:r w:rsidRPr="008A7EC9">
        <w:t>à cette mépr</w:t>
      </w:r>
      <w:r w:rsidRPr="008A7EC9">
        <w:t>i</w:t>
      </w:r>
      <w:r w:rsidRPr="008A7EC9">
        <w:t>sante</w:t>
      </w:r>
      <w:r w:rsidR="00BF7D4A">
        <w:t xml:space="preserve">, </w:t>
      </w:r>
      <w:r w:rsidRPr="008A7EC9">
        <w:t>quelque chose de définitif</w:t>
      </w:r>
      <w:r w:rsidR="00BF7D4A">
        <w:t xml:space="preserve">. </w:t>
      </w:r>
      <w:r w:rsidRPr="008A7EC9">
        <w:t>Mais elle se lève</w:t>
      </w:r>
      <w:r w:rsidR="00BF7D4A">
        <w:t>.</w:t>
      </w:r>
    </w:p>
    <w:p w14:paraId="7800927F" w14:textId="77777777" w:rsidR="00BF7D4A" w:rsidRDefault="00BF7D4A" w:rsidP="009D75A4">
      <w:r>
        <w:lastRenderedPageBreak/>
        <w:t>— </w:t>
      </w:r>
      <w:r w:rsidR="009D75A4" w:rsidRPr="008A7EC9">
        <w:t>Excusez-moi</w:t>
      </w:r>
      <w:r>
        <w:t xml:space="preserve"> ! </w:t>
      </w:r>
      <w:r w:rsidR="009D75A4" w:rsidRPr="008A7EC9">
        <w:t>Il faut pourtant que je danse au moins une fois</w:t>
      </w:r>
      <w:r>
        <w:t> !</w:t>
      </w:r>
    </w:p>
    <w:p w14:paraId="460D2940" w14:textId="77777777" w:rsidR="00BF7D4A" w:rsidRDefault="00BF7D4A" w:rsidP="009D75A4">
      <w:r>
        <w:t>— </w:t>
      </w:r>
      <w:r w:rsidR="009D75A4" w:rsidRPr="008A7EC9">
        <w:t>Monsieur de Hagen</w:t>
      </w:r>
      <w:r>
        <w:t xml:space="preserve">, </w:t>
      </w:r>
      <w:r w:rsidR="009D75A4" w:rsidRPr="008A7EC9">
        <w:t>appelle-t-elle</w:t>
      </w:r>
      <w:r>
        <w:t>.</w:t>
      </w:r>
    </w:p>
    <w:p w14:paraId="16359AEB" w14:textId="77777777" w:rsidR="00BF7D4A" w:rsidRDefault="009D75A4" w:rsidP="009D75A4">
      <w:r w:rsidRPr="008A7EC9">
        <w:t>Il est là</w:t>
      </w:r>
      <w:r w:rsidR="00BF7D4A">
        <w:t xml:space="preserve">, </w:t>
      </w:r>
      <w:r w:rsidRPr="008A7EC9">
        <w:t>le petit hussard rouge</w:t>
      </w:r>
      <w:r w:rsidR="00BF7D4A">
        <w:t xml:space="preserve">. </w:t>
      </w:r>
      <w:r w:rsidRPr="008A7EC9">
        <w:t>Il s</w:t>
      </w:r>
      <w:r w:rsidR="00BF7D4A">
        <w:t>’</w:t>
      </w:r>
      <w:r w:rsidRPr="008A7EC9">
        <w:t>avance</w:t>
      </w:r>
      <w:r w:rsidR="00BF7D4A">
        <w:t xml:space="preserve">, </w:t>
      </w:r>
      <w:r w:rsidRPr="008A7EC9">
        <w:t>à la fois humble et ravi</w:t>
      </w:r>
      <w:r w:rsidR="00BF7D4A">
        <w:t xml:space="preserve">. </w:t>
      </w:r>
      <w:r w:rsidRPr="008A7EC9">
        <w:t>Oh</w:t>
      </w:r>
      <w:r w:rsidR="00BF7D4A">
        <w:t xml:space="preserve"> ! </w:t>
      </w:r>
      <w:r w:rsidRPr="008A7EC9">
        <w:t>je sais qu</w:t>
      </w:r>
      <w:r w:rsidR="00BF7D4A">
        <w:t>’</w:t>
      </w:r>
      <w:r w:rsidRPr="008A7EC9">
        <w:t>un jour viendra où je le souffletterai</w:t>
      </w:r>
      <w:r w:rsidR="00BF7D4A">
        <w:t>.</w:t>
      </w:r>
    </w:p>
    <w:p w14:paraId="018F3435" w14:textId="77777777" w:rsidR="00BF7D4A" w:rsidRDefault="009D75A4" w:rsidP="009D75A4">
      <w:r w:rsidRPr="008A7EC9">
        <w:t>Dans la salle</w:t>
      </w:r>
      <w:r w:rsidR="00BF7D4A">
        <w:t xml:space="preserve">, </w:t>
      </w:r>
      <w:r w:rsidRPr="008A7EC9">
        <w:t>il s</w:t>
      </w:r>
      <w:r w:rsidR="00BF7D4A">
        <w:t>’</w:t>
      </w:r>
      <w:r w:rsidRPr="008A7EC9">
        <w:t>est fait un vide</w:t>
      </w:r>
      <w:r w:rsidR="00BF7D4A">
        <w:t xml:space="preserve">. </w:t>
      </w:r>
      <w:r w:rsidRPr="008A7EC9">
        <w:t>La valse de la grande-duchesse Aurore est comme un maelström</w:t>
      </w:r>
      <w:r w:rsidR="00BF7D4A">
        <w:t xml:space="preserve">. </w:t>
      </w:r>
      <w:r w:rsidRPr="008A7EC9">
        <w:t>Il semble qu</w:t>
      </w:r>
      <w:r w:rsidR="00BF7D4A">
        <w:t>’</w:t>
      </w:r>
      <w:r w:rsidRPr="008A7EC9">
        <w:t>on r</w:t>
      </w:r>
      <w:r w:rsidRPr="008A7EC9">
        <w:t>e</w:t>
      </w:r>
      <w:r w:rsidRPr="008A7EC9">
        <w:t>doute d</w:t>
      </w:r>
      <w:r w:rsidR="00BF7D4A">
        <w:t>’</w:t>
      </w:r>
      <w:r w:rsidRPr="008A7EC9">
        <w:t>être attiré dans son orbe</w:t>
      </w:r>
      <w:r w:rsidR="00BF7D4A">
        <w:t xml:space="preserve">. </w:t>
      </w:r>
      <w:r w:rsidRPr="008A7EC9">
        <w:t>Les danseurs laissent la place libre</w:t>
      </w:r>
      <w:r w:rsidR="00BF7D4A">
        <w:t>.</w:t>
      </w:r>
    </w:p>
    <w:p w14:paraId="42D3E896" w14:textId="77777777" w:rsidR="00BF7D4A" w:rsidRDefault="009D75A4" w:rsidP="009D75A4">
      <w:r w:rsidRPr="008A7EC9">
        <w:t>Ils valsent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d</w:t>
      </w:r>
      <w:r w:rsidR="00BF7D4A">
        <w:t>’</w:t>
      </w:r>
      <w:r w:rsidRPr="008A7EC9">
        <w:t>abord la valse lente allemande</w:t>
      </w:r>
      <w:r w:rsidR="00BF7D4A">
        <w:t xml:space="preserve">, </w:t>
      </w:r>
      <w:r w:rsidRPr="008A7EC9">
        <w:t>à trois temps</w:t>
      </w:r>
      <w:r w:rsidR="00BF7D4A">
        <w:t xml:space="preserve">. </w:t>
      </w:r>
      <w:r w:rsidRPr="008A7EC9">
        <w:t>Puis la mesure s</w:t>
      </w:r>
      <w:r w:rsidR="00BF7D4A">
        <w:t>’</w:t>
      </w:r>
      <w:r w:rsidRPr="008A7EC9">
        <w:t>accélère</w:t>
      </w:r>
      <w:r w:rsidR="00BF7D4A">
        <w:t xml:space="preserve">. </w:t>
      </w:r>
      <w:r w:rsidRPr="008A7EC9">
        <w:t>Il n</w:t>
      </w:r>
      <w:r w:rsidR="00BF7D4A">
        <w:t>’</w:t>
      </w:r>
      <w:r w:rsidRPr="008A7EC9">
        <w:t>y a plus que deux temps</w:t>
      </w:r>
      <w:r w:rsidR="00BF7D4A">
        <w:t xml:space="preserve">. </w:t>
      </w:r>
      <w:r w:rsidRPr="008A7EC9">
        <w:t>Ce n</w:t>
      </w:r>
      <w:r w:rsidR="00BF7D4A">
        <w:t>’</w:t>
      </w:r>
      <w:r w:rsidRPr="008A7EC9">
        <w:t>est même plus le boston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est un tournoiement éperdu et harmonique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assistance murmure d</w:t>
      </w:r>
      <w:r w:rsidR="00BF7D4A">
        <w:t>’</w:t>
      </w:r>
      <w:r w:rsidRPr="008A7EC9">
        <w:t>admiration</w:t>
      </w:r>
      <w:r w:rsidR="00BF7D4A">
        <w:t xml:space="preserve">. </w:t>
      </w:r>
      <w:r w:rsidRPr="008A7EC9">
        <w:t>Le grand-duc Frédéric-Auguste regarde le beau tourbillon avec un sourire qui est presque un sourire d</w:t>
      </w:r>
      <w:r w:rsidR="00BF7D4A">
        <w:t>’</w:t>
      </w:r>
      <w:r w:rsidRPr="008A7EC9">
        <w:t>orgueil</w:t>
      </w:r>
      <w:r w:rsidR="00BF7D4A">
        <w:t>.</w:t>
      </w:r>
    </w:p>
    <w:p w14:paraId="39076F6E" w14:textId="77777777" w:rsidR="00BF7D4A" w:rsidRDefault="009D75A4" w:rsidP="009D75A4">
      <w:r w:rsidRPr="008A7EC9">
        <w:t>Ce n</w:t>
      </w:r>
      <w:r w:rsidR="00BF7D4A">
        <w:t>’</w:t>
      </w:r>
      <w:r w:rsidRPr="008A7EC9">
        <w:t>est plus Hagen</w:t>
      </w:r>
      <w:r w:rsidR="00BF7D4A">
        <w:t xml:space="preserve">, </w:t>
      </w:r>
      <w:r w:rsidRPr="008A7EC9">
        <w:t>si svelte et agile pourtant</w:t>
      </w:r>
      <w:r w:rsidR="00BF7D4A">
        <w:t xml:space="preserve">, </w:t>
      </w:r>
      <w:r w:rsidRPr="008A7EC9">
        <w:t>qui mène la course ronde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le grand corps vert et blanc</w:t>
      </w:r>
      <w:r w:rsidR="00BF7D4A">
        <w:t xml:space="preserve">. </w:t>
      </w:r>
      <w:r w:rsidRPr="008A7EC9">
        <w:t>Nonchalante toujours</w:t>
      </w:r>
      <w:r w:rsidR="00BF7D4A">
        <w:t xml:space="preserve">, </w:t>
      </w:r>
      <w:r w:rsidRPr="008A7EC9">
        <w:t>elle tourne</w:t>
      </w:r>
      <w:r w:rsidR="00BF7D4A">
        <w:t xml:space="preserve">, </w:t>
      </w:r>
      <w:r w:rsidRPr="008A7EC9">
        <w:t>tourne</w:t>
      </w:r>
      <w:r w:rsidR="00BF7D4A">
        <w:t xml:space="preserve">, </w:t>
      </w:r>
      <w:r w:rsidRPr="008A7EC9">
        <w:t>tourne</w:t>
      </w:r>
      <w:r w:rsidR="00BF7D4A">
        <w:t>.</w:t>
      </w:r>
    </w:p>
    <w:p w14:paraId="62CAA2B2" w14:textId="77777777" w:rsidR="00BF7D4A" w:rsidRDefault="009D75A4" w:rsidP="009D75A4">
      <w:r w:rsidRPr="008A7EC9">
        <w:t>Hagen se laisse entraîner</w:t>
      </w:r>
      <w:r w:rsidR="00BF7D4A">
        <w:t xml:space="preserve">. </w:t>
      </w:r>
      <w:r w:rsidRPr="008A7EC9">
        <w:t>Une ineffable joie colore sa face d</w:t>
      </w:r>
      <w:r w:rsidR="00BF7D4A">
        <w:t>’</w:t>
      </w:r>
      <w:r w:rsidRPr="008A7EC9">
        <w:t>adolescent blond</w:t>
      </w:r>
      <w:r w:rsidR="00BF7D4A">
        <w:t xml:space="preserve">. </w:t>
      </w:r>
      <w:r w:rsidRPr="008A7EC9">
        <w:t>Il s</w:t>
      </w:r>
      <w:r w:rsidR="00BF7D4A">
        <w:t>’</w:t>
      </w:r>
      <w:r w:rsidRPr="008A7EC9">
        <w:t>abandonne à sa souveraine</w:t>
      </w:r>
      <w:r w:rsidR="00BF7D4A">
        <w:t xml:space="preserve">. </w:t>
      </w:r>
      <w:r w:rsidRPr="008A7EC9">
        <w:t>Rouge</w:t>
      </w:r>
      <w:r w:rsidR="00BF7D4A">
        <w:t xml:space="preserve">, </w:t>
      </w:r>
      <w:r w:rsidRPr="008A7EC9">
        <w:t>vert</w:t>
      </w:r>
      <w:r w:rsidR="00BF7D4A">
        <w:t xml:space="preserve">, </w:t>
      </w:r>
      <w:r w:rsidRPr="008A7EC9">
        <w:t>rouge</w:t>
      </w:r>
      <w:r w:rsidR="00BF7D4A">
        <w:t xml:space="preserve">, </w:t>
      </w:r>
      <w:r w:rsidRPr="008A7EC9">
        <w:t>vert</w:t>
      </w:r>
      <w:r w:rsidR="00BF7D4A">
        <w:t xml:space="preserve">, </w:t>
      </w:r>
      <w:r w:rsidRPr="008A7EC9">
        <w:t>puis tout se brouille</w:t>
      </w:r>
      <w:r w:rsidR="00BF7D4A">
        <w:t xml:space="preserve">. </w:t>
      </w:r>
      <w:r w:rsidRPr="008A7EC9">
        <w:t>La couleur complémentaire apparaît</w:t>
      </w:r>
      <w:r w:rsidR="00BF7D4A">
        <w:t xml:space="preserve">. </w:t>
      </w:r>
      <w:r w:rsidRPr="008A7EC9">
        <w:t>Ils tournent</w:t>
      </w:r>
      <w:r w:rsidR="00BF7D4A">
        <w:t xml:space="preserve">, </w:t>
      </w:r>
      <w:r w:rsidRPr="008A7EC9">
        <w:t>tournent</w:t>
      </w:r>
      <w:r w:rsidR="00BF7D4A">
        <w:t xml:space="preserve">, </w:t>
      </w:r>
      <w:r w:rsidRPr="008A7EC9">
        <w:t>tournent</w:t>
      </w:r>
      <w:r w:rsidR="00BF7D4A">
        <w:t>…</w:t>
      </w:r>
    </w:p>
    <w:p w14:paraId="63575564" w14:textId="77777777" w:rsidR="00BF7D4A" w:rsidRDefault="009D75A4" w:rsidP="009D75A4">
      <w:r w:rsidRPr="008A7EC9">
        <w:t>En France</w:t>
      </w:r>
      <w:r w:rsidR="00BF7D4A">
        <w:t xml:space="preserve">, </w:t>
      </w:r>
      <w:r w:rsidRPr="008A7EC9">
        <w:t>on aurait applaudi</w:t>
      </w:r>
      <w:r w:rsidR="00BF7D4A">
        <w:t>.</w:t>
      </w:r>
    </w:p>
    <w:p w14:paraId="7B3DF32B" w14:textId="77777777" w:rsidR="00BF7D4A" w:rsidRDefault="009D75A4" w:rsidP="009D75A4">
      <w:r w:rsidRPr="008A7EC9">
        <w:t>Elle regagne sa place</w:t>
      </w:r>
      <w:r w:rsidR="00BF7D4A">
        <w:t xml:space="preserve">, </w:t>
      </w:r>
      <w:r w:rsidRPr="008A7EC9">
        <w:t>toujours aussi liliale et lasse</w:t>
      </w:r>
      <w:r w:rsidR="00BF7D4A">
        <w:t xml:space="preserve">. </w:t>
      </w:r>
      <w:r w:rsidRPr="008A7EC9">
        <w:t>Dans un mouvement qu</w:t>
      </w:r>
      <w:r w:rsidR="00BF7D4A">
        <w:t>’</w:t>
      </w:r>
      <w:r w:rsidRPr="008A7EC9">
        <w:t>elle fait pour remonter l</w:t>
      </w:r>
      <w:r w:rsidR="00BF7D4A">
        <w:t>’</w:t>
      </w:r>
      <w:r w:rsidRPr="008A7EC9">
        <w:t>épaulette droite de sa robe</w:t>
      </w:r>
      <w:r w:rsidR="00BF7D4A">
        <w:t xml:space="preserve">, </w:t>
      </w:r>
      <w:r w:rsidRPr="008A7EC9">
        <w:t>son beau bouquet d</w:t>
      </w:r>
      <w:r w:rsidR="00BF7D4A">
        <w:t>’</w:t>
      </w:r>
      <w:r w:rsidRPr="008A7EC9">
        <w:t>iris mauves</w:t>
      </w:r>
      <w:r w:rsidR="00BF7D4A">
        <w:t xml:space="preserve">, </w:t>
      </w:r>
      <w:r w:rsidRPr="008A7EC9">
        <w:t>qu</w:t>
      </w:r>
      <w:r w:rsidR="00BF7D4A">
        <w:t>’</w:t>
      </w:r>
      <w:r w:rsidRPr="008A7EC9">
        <w:t>elle n</w:t>
      </w:r>
      <w:r w:rsidR="00BF7D4A">
        <w:t>’</w:t>
      </w:r>
      <w:r w:rsidRPr="008A7EC9">
        <w:t>a pas quitté</w:t>
      </w:r>
      <w:r w:rsidR="00BF7D4A">
        <w:t xml:space="preserve">, </w:t>
      </w:r>
      <w:r w:rsidRPr="008A7EC9">
        <w:t>tombe à terre</w:t>
      </w:r>
      <w:r w:rsidR="00BF7D4A">
        <w:t xml:space="preserve">. </w:t>
      </w:r>
      <w:r w:rsidRPr="008A7EC9">
        <w:t>Je me précipite</w:t>
      </w:r>
      <w:r w:rsidR="00BF7D4A">
        <w:t xml:space="preserve">, </w:t>
      </w:r>
      <w:r w:rsidRPr="008A7EC9">
        <w:t>je le ramasse</w:t>
      </w:r>
      <w:r w:rsidR="00BF7D4A">
        <w:t>.</w:t>
      </w:r>
    </w:p>
    <w:p w14:paraId="1F9D58F5" w14:textId="77777777" w:rsidR="00BF7D4A" w:rsidRDefault="00BF7D4A" w:rsidP="009D75A4">
      <w:r>
        <w:lastRenderedPageBreak/>
        <w:t>— </w:t>
      </w:r>
      <w:r w:rsidR="009D75A4" w:rsidRPr="008A7EC9">
        <w:t>Merci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dit-elle négligemment</w:t>
      </w:r>
      <w:r>
        <w:t>.</w:t>
      </w:r>
    </w:p>
    <w:p w14:paraId="75DAFFA8" w14:textId="77777777" w:rsidR="00BF7D4A" w:rsidRDefault="009D75A4" w:rsidP="009D75A4">
      <w:r w:rsidRPr="008A7EC9">
        <w:t>Puis</w:t>
      </w:r>
      <w:r w:rsidR="00BF7D4A">
        <w:t xml:space="preserve">, </w:t>
      </w:r>
      <w:r w:rsidRPr="008A7EC9">
        <w:t>volontairement cette fois</w:t>
      </w:r>
      <w:r w:rsidR="00BF7D4A">
        <w:t xml:space="preserve">, </w:t>
      </w:r>
      <w:r w:rsidRPr="008A7EC9">
        <w:t>elle laisse retomber les fleurs</w:t>
      </w:r>
      <w:r w:rsidR="00BF7D4A">
        <w:t>.</w:t>
      </w:r>
    </w:p>
    <w:p w14:paraId="175C47A3" w14:textId="77777777" w:rsidR="00BF7D4A" w:rsidRDefault="00BF7D4A" w:rsidP="009D75A4">
      <w:r>
        <w:t>— </w:t>
      </w:r>
      <w:r w:rsidR="009D75A4" w:rsidRPr="008A7EC9">
        <w:t>Mon Dieu</w:t>
      </w:r>
      <w:r>
        <w:t xml:space="preserve"> ! </w:t>
      </w:r>
      <w:r w:rsidR="009D75A4" w:rsidRPr="008A7EC9">
        <w:t>Elles sont déjà toutes fanées</w:t>
      </w:r>
      <w:r>
        <w:t>.</w:t>
      </w:r>
    </w:p>
    <w:p w14:paraId="53196518" w14:textId="6D8EB901" w:rsidR="009D75A4" w:rsidRPr="008A7EC9" w:rsidRDefault="009D75A4" w:rsidP="00BF7D4A">
      <w:pPr>
        <w:pStyle w:val="Centr"/>
      </w:pPr>
      <w:r w:rsidRPr="008A7EC9">
        <w:t>*</w:t>
      </w:r>
    </w:p>
    <w:p w14:paraId="6DFA57AC" w14:textId="77777777" w:rsidR="00BF7D4A" w:rsidRDefault="009D75A4" w:rsidP="009D75A4">
      <w:r w:rsidRPr="008A7EC9">
        <w:t>Je suis rentré dans ma chambre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ai ouvert la fenêtre et</w:t>
      </w:r>
      <w:r w:rsidR="00BF7D4A">
        <w:t xml:space="preserve">, </w:t>
      </w:r>
      <w:r w:rsidRPr="008A7EC9">
        <w:t>accoudé</w:t>
      </w:r>
      <w:r w:rsidR="00BF7D4A">
        <w:t xml:space="preserve">, </w:t>
      </w:r>
      <w:r w:rsidRPr="008A7EC9">
        <w:t>les yeux aux étoiles froides</w:t>
      </w:r>
      <w:r w:rsidR="00BF7D4A">
        <w:t xml:space="preserve">, </w:t>
      </w:r>
      <w:r w:rsidRPr="008A7EC9">
        <w:t>je crois que j</w:t>
      </w:r>
      <w:r w:rsidR="00BF7D4A">
        <w:t>’</w:t>
      </w:r>
      <w:r w:rsidRPr="008A7EC9">
        <w:t>ai pleuré</w:t>
      </w:r>
      <w:r w:rsidR="00BF7D4A">
        <w:t>.</w:t>
      </w:r>
    </w:p>
    <w:p w14:paraId="4E5EEF33" w14:textId="77777777" w:rsidR="00BF7D4A" w:rsidRDefault="009D75A4" w:rsidP="009D75A4">
      <w:r w:rsidRPr="008A7EC9">
        <w:t>J</w:t>
      </w:r>
      <w:r w:rsidR="00BF7D4A">
        <w:t>’</w:t>
      </w:r>
      <w:r w:rsidRPr="008A7EC9">
        <w:t>ai compris</w:t>
      </w:r>
      <w:r w:rsidR="00BF7D4A">
        <w:t xml:space="preserve">. </w:t>
      </w:r>
      <w:r w:rsidRPr="008A7EC9">
        <w:t>Elle m</w:t>
      </w:r>
      <w:r w:rsidR="00BF7D4A">
        <w:t>’</w:t>
      </w:r>
      <w:r w:rsidRPr="008A7EC9">
        <w:t>est irrémédiablement hostile</w:t>
      </w:r>
      <w:r w:rsidR="00BF7D4A">
        <w:t xml:space="preserve">. </w:t>
      </w:r>
      <w:r w:rsidRPr="008A7EC9">
        <w:t>Qu</w:t>
      </w:r>
      <w:r w:rsidR="00BF7D4A">
        <w:t>’</w:t>
      </w:r>
      <w:r w:rsidRPr="008A7EC9">
        <w:t>y a-t-il</w:t>
      </w:r>
      <w:r w:rsidR="00BF7D4A">
        <w:t xml:space="preserve"> ? </w:t>
      </w:r>
      <w:r w:rsidRPr="008A7EC9">
        <w:t>Qu</w:t>
      </w:r>
      <w:r w:rsidR="00BF7D4A">
        <w:t>’</w:t>
      </w:r>
      <w:r w:rsidRPr="008A7EC9">
        <w:t>ai-je fait</w:t>
      </w:r>
      <w:r w:rsidR="00BF7D4A">
        <w:t xml:space="preserve"> ? </w:t>
      </w:r>
      <w:r w:rsidRPr="008A7EC9">
        <w:t>Je ne sais pas</w:t>
      </w:r>
      <w:r w:rsidR="00BF7D4A">
        <w:t>.</w:t>
      </w:r>
    </w:p>
    <w:p w14:paraId="6FAFCD1D" w14:textId="77777777" w:rsidR="00BF7D4A" w:rsidRDefault="009D75A4" w:rsidP="009D75A4">
      <w:r w:rsidRPr="008A7EC9">
        <w:t>Et j</w:t>
      </w:r>
      <w:r w:rsidR="00BF7D4A">
        <w:t>’</w:t>
      </w:r>
      <w:r w:rsidRPr="008A7EC9">
        <w:t>ai le mot des pauvres diables</w:t>
      </w:r>
      <w:r w:rsidR="00BF7D4A">
        <w:t xml:space="preserve"> : </w:t>
      </w:r>
      <w:r w:rsidRPr="008A7EC9">
        <w:t>Travaillons</w:t>
      </w:r>
      <w:r w:rsidR="00BF7D4A">
        <w:t>.</w:t>
      </w:r>
    </w:p>
    <w:p w14:paraId="71F570AF" w14:textId="0C551F65" w:rsidR="00BF7D4A" w:rsidRDefault="009D75A4" w:rsidP="009D75A4">
      <w:r w:rsidRPr="008A7EC9">
        <w:t>De vagues musiques me viennent encore</w:t>
      </w:r>
      <w:r w:rsidR="00BF7D4A">
        <w:t xml:space="preserve">. </w:t>
      </w:r>
      <w:r w:rsidRPr="008A7EC9">
        <w:t xml:space="preserve">Sur le </w:t>
      </w:r>
      <w:proofErr w:type="spellStart"/>
      <w:r w:rsidRPr="008A7EC9">
        <w:t>K</w:t>
      </w:r>
      <w:r w:rsidR="00BF7D4A">
        <w:t>œ</w:t>
      </w:r>
      <w:r w:rsidRPr="008A7EC9">
        <w:t>nig</w:t>
      </w:r>
      <w:r w:rsidRPr="008A7EC9">
        <w:t>s</w:t>
      </w:r>
      <w:r w:rsidRPr="008A7EC9">
        <w:t>platz</w:t>
      </w:r>
      <w:proofErr w:type="spellEnd"/>
      <w:r w:rsidR="00BF7D4A">
        <w:t xml:space="preserve">, </w:t>
      </w:r>
      <w:r w:rsidRPr="008A7EC9">
        <w:t>des limousines passent</w:t>
      </w:r>
      <w:r w:rsidR="00BF7D4A">
        <w:t xml:space="preserve">, </w:t>
      </w:r>
      <w:r w:rsidRPr="008A7EC9">
        <w:t>avec des phares violents</w:t>
      </w:r>
      <w:r w:rsidR="00BF7D4A">
        <w:t xml:space="preserve">. </w:t>
      </w:r>
      <w:r w:rsidRPr="008A7EC9">
        <w:t>Ceux qui sont dedans sont heureux</w:t>
      </w:r>
      <w:r w:rsidR="00BF7D4A">
        <w:t xml:space="preserve">. </w:t>
      </w:r>
      <w:r w:rsidRPr="008A7EC9">
        <w:t>Ils l</w:t>
      </w:r>
      <w:r w:rsidR="00BF7D4A">
        <w:t>’</w:t>
      </w:r>
      <w:r w:rsidRPr="008A7EC9">
        <w:t>ont vue depuis que je l</w:t>
      </w:r>
      <w:r w:rsidR="00BF7D4A">
        <w:t>’</w:t>
      </w:r>
      <w:r w:rsidRPr="008A7EC9">
        <w:t>ai vue</w:t>
      </w:r>
      <w:r w:rsidR="00BF7D4A">
        <w:t>.</w:t>
      </w:r>
    </w:p>
    <w:p w14:paraId="051D8D76" w14:textId="77777777" w:rsidR="00BF7D4A" w:rsidRDefault="009D75A4" w:rsidP="009D75A4">
      <w:r w:rsidRPr="008A7EC9">
        <w:t>Travaillons</w:t>
      </w:r>
      <w:r w:rsidR="00BF7D4A">
        <w:t>…</w:t>
      </w:r>
    </w:p>
    <w:p w14:paraId="2FAE4D42" w14:textId="6FF0D4B8" w:rsidR="009D75A4" w:rsidRPr="008A7EC9" w:rsidRDefault="009D75A4" w:rsidP="00BF7D4A">
      <w:pPr>
        <w:pStyle w:val="Titre1"/>
      </w:pPr>
      <w:bookmarkStart w:id="13" w:name="_Toc197357336"/>
      <w:r w:rsidRPr="008A7EC9">
        <w:lastRenderedPageBreak/>
        <w:t>IV</w:t>
      </w:r>
      <w:bookmarkEnd w:id="13"/>
    </w:p>
    <w:p w14:paraId="15A8944A" w14:textId="77777777" w:rsidR="00BF7D4A" w:rsidRDefault="009D75A4" w:rsidP="009D75A4">
      <w:r w:rsidRPr="008A7EC9">
        <w:t>Eh bien</w:t>
      </w:r>
      <w:r w:rsidR="00BF7D4A">
        <w:t xml:space="preserve">, </w:t>
      </w:r>
      <w:r w:rsidRPr="008A7EC9">
        <w:t xml:space="preserve">Raoul </w:t>
      </w:r>
      <w:proofErr w:type="spellStart"/>
      <w:r w:rsidRPr="008A7EC9">
        <w:t>Vignerte</w:t>
      </w:r>
      <w:proofErr w:type="spellEnd"/>
      <w:r w:rsidR="00BF7D4A">
        <w:t xml:space="preserve"> ! </w:t>
      </w:r>
      <w:r w:rsidRPr="008A7EC9">
        <w:t>À quoi prétends-tu donc</w:t>
      </w:r>
      <w:r w:rsidR="00BF7D4A">
        <w:t xml:space="preserve"> ? </w:t>
      </w:r>
      <w:r w:rsidRPr="008A7EC9">
        <w:t>Quelle aberration est la tienne</w:t>
      </w:r>
      <w:r w:rsidR="00BF7D4A">
        <w:t xml:space="preserve"> ! </w:t>
      </w:r>
      <w:r w:rsidRPr="008A7EC9">
        <w:t>Quoi</w:t>
      </w:r>
      <w:r w:rsidR="00BF7D4A">
        <w:t xml:space="preserve"> ! </w:t>
      </w:r>
      <w:r w:rsidRPr="008A7EC9">
        <w:t>il y a quelques semaines</w:t>
      </w:r>
      <w:r w:rsidR="00BF7D4A">
        <w:t xml:space="preserve">, </w:t>
      </w:r>
      <w:r w:rsidRPr="008A7EC9">
        <w:t>tu étais soucieux le matin de ta nourriture du soir</w:t>
      </w:r>
      <w:r w:rsidR="00BF7D4A">
        <w:t xml:space="preserve">. </w:t>
      </w:r>
      <w:r w:rsidRPr="008A7EC9">
        <w:t>Tu ne supposais pas de plus grand bonheur que d</w:t>
      </w:r>
      <w:r w:rsidR="00BF7D4A">
        <w:t>’</w:t>
      </w:r>
      <w:r w:rsidRPr="008A7EC9">
        <w:t>être assuré de celle du lendemain</w:t>
      </w:r>
      <w:r w:rsidR="00BF7D4A">
        <w:t xml:space="preserve">. </w:t>
      </w:r>
      <w:r w:rsidRPr="008A7EC9">
        <w:t>Te voilà maintenant certain d</w:t>
      </w:r>
      <w:r w:rsidR="00BF7D4A">
        <w:t>’</w:t>
      </w:r>
      <w:r w:rsidRPr="008A7EC9">
        <w:t>elle</w:t>
      </w:r>
      <w:r w:rsidR="00BF7D4A">
        <w:t xml:space="preserve">, </w:t>
      </w:r>
      <w:r w:rsidRPr="008A7EC9">
        <w:t>et de celle de dans un mois</w:t>
      </w:r>
      <w:r w:rsidR="00BF7D4A">
        <w:t xml:space="preserve">, </w:t>
      </w:r>
      <w:r w:rsidRPr="008A7EC9">
        <w:t>et de celle de toujours même</w:t>
      </w:r>
      <w:r w:rsidR="00BF7D4A">
        <w:t xml:space="preserve">. </w:t>
      </w:r>
      <w:r w:rsidRPr="008A7EC9">
        <w:t>Tu n</w:t>
      </w:r>
      <w:r w:rsidR="00BF7D4A">
        <w:t>’</w:t>
      </w:r>
      <w:r w:rsidRPr="008A7EC9">
        <w:t>as qu</w:t>
      </w:r>
      <w:r w:rsidR="00BF7D4A">
        <w:t>’</w:t>
      </w:r>
      <w:r w:rsidRPr="008A7EC9">
        <w:t>à te donner au travail</w:t>
      </w:r>
      <w:r w:rsidR="00BF7D4A">
        <w:t xml:space="preserve">. </w:t>
      </w:r>
      <w:r w:rsidRPr="008A7EC9">
        <w:t>Le travail</w:t>
      </w:r>
      <w:r w:rsidR="00BF7D4A">
        <w:t xml:space="preserve">, </w:t>
      </w:r>
      <w:r w:rsidRPr="008A7EC9">
        <w:t>la seule chose que l</w:t>
      </w:r>
      <w:r w:rsidR="00BF7D4A">
        <w:t>’</w:t>
      </w:r>
      <w:r w:rsidRPr="008A7EC9">
        <w:t>on ne regrette jamais</w:t>
      </w:r>
      <w:r w:rsidR="00BF7D4A">
        <w:t xml:space="preserve">. </w:t>
      </w:r>
      <w:r w:rsidRPr="008A7EC9">
        <w:t>Et tu n</w:t>
      </w:r>
      <w:r w:rsidR="00BF7D4A">
        <w:t>’</w:t>
      </w:r>
      <w:r w:rsidRPr="008A7EC9">
        <w:t>es pas heureux</w:t>
      </w:r>
      <w:r w:rsidR="00BF7D4A">
        <w:t xml:space="preserve">, </w:t>
      </w:r>
      <w:r w:rsidRPr="008A7EC9">
        <w:t>pourtant</w:t>
      </w:r>
      <w:r w:rsidR="00BF7D4A">
        <w:t xml:space="preserve"> ! </w:t>
      </w:r>
      <w:r w:rsidRPr="008A7EC9">
        <w:t>Que dis-je</w:t>
      </w:r>
      <w:r w:rsidR="00BF7D4A">
        <w:t xml:space="preserve">, </w:t>
      </w:r>
      <w:r w:rsidRPr="008A7EC9">
        <w:t>heureux</w:t>
      </w:r>
      <w:r w:rsidR="00BF7D4A">
        <w:t xml:space="preserve">, </w:t>
      </w:r>
      <w:r w:rsidRPr="008A7EC9">
        <w:t>tu souffres</w:t>
      </w:r>
      <w:r w:rsidR="00BF7D4A">
        <w:t xml:space="preserve">. </w:t>
      </w:r>
      <w:r w:rsidRPr="008A7EC9">
        <w:t>Plus que quand tu arrivais à la gare d</w:t>
      </w:r>
      <w:r w:rsidR="00BF7D4A">
        <w:t>’</w:t>
      </w:r>
      <w:r w:rsidRPr="008A7EC9">
        <w:t>Orsay</w:t>
      </w:r>
      <w:r w:rsidR="00BF7D4A">
        <w:t xml:space="preserve">, </w:t>
      </w:r>
      <w:r w:rsidRPr="008A7EC9">
        <w:t>tâtant dans ta poche si tu avais pour le pourboire du porteur de malle assez de sous sans démonétiser la pièce qui filera ensuite trop vite</w:t>
      </w:r>
      <w:r w:rsidR="00BF7D4A">
        <w:t xml:space="preserve">, </w:t>
      </w:r>
      <w:r w:rsidRPr="008A7EC9">
        <w:t>tu sou</w:t>
      </w:r>
      <w:r w:rsidRPr="008A7EC9">
        <w:t>f</w:t>
      </w:r>
      <w:r w:rsidRPr="008A7EC9">
        <w:t>fres</w:t>
      </w:r>
      <w:r w:rsidR="00BF7D4A">
        <w:t xml:space="preserve">. </w:t>
      </w:r>
      <w:r w:rsidRPr="008A7EC9">
        <w:t>De quoi</w:t>
      </w:r>
      <w:r w:rsidR="00BF7D4A">
        <w:t xml:space="preserve"> ? </w:t>
      </w:r>
      <w:r w:rsidRPr="008A7EC9">
        <w:t>De ta maudite imagination</w:t>
      </w:r>
      <w:r w:rsidR="00BF7D4A">
        <w:t xml:space="preserve">. </w:t>
      </w:r>
      <w:r w:rsidRPr="008A7EC9">
        <w:t>Ne sens-tu pas d</w:t>
      </w:r>
      <w:r w:rsidRPr="008A7EC9">
        <w:t>é</w:t>
      </w:r>
      <w:r w:rsidRPr="008A7EC9">
        <w:t>sormais que le sort pourrait t</w:t>
      </w:r>
      <w:r w:rsidR="00BF7D4A">
        <w:t>’</w:t>
      </w:r>
      <w:r w:rsidRPr="008A7EC9">
        <w:t>offrir vainement les femmes de Paris</w:t>
      </w:r>
      <w:r w:rsidR="00BF7D4A">
        <w:t xml:space="preserve">, </w:t>
      </w:r>
      <w:r w:rsidRPr="008A7EC9">
        <w:t>les trésors d</w:t>
      </w:r>
      <w:r w:rsidR="00BF7D4A">
        <w:t>’</w:t>
      </w:r>
      <w:proofErr w:type="spellStart"/>
      <w:r w:rsidRPr="008A7EC9">
        <w:t>Iranie</w:t>
      </w:r>
      <w:proofErr w:type="spellEnd"/>
      <w:r w:rsidR="00BF7D4A">
        <w:t xml:space="preserve">, </w:t>
      </w:r>
      <w:r w:rsidRPr="008A7EC9">
        <w:t>sans satisfaire le rêve composé des nuées que tu portes en toi</w:t>
      </w:r>
      <w:r w:rsidR="00BF7D4A">
        <w:t xml:space="preserve"> ? </w:t>
      </w:r>
      <w:r w:rsidRPr="008A7EC9">
        <w:t>Elle</w:t>
      </w:r>
      <w:r w:rsidR="00BF7D4A">
        <w:t xml:space="preserve">, </w:t>
      </w:r>
      <w:r w:rsidRPr="008A7EC9">
        <w:t>cette femme</w:t>
      </w:r>
      <w:r w:rsidR="00BF7D4A">
        <w:t xml:space="preserve">, </w:t>
      </w:r>
      <w:r w:rsidRPr="008A7EC9">
        <w:t>la grande-duchesse</w:t>
      </w:r>
      <w:r w:rsidR="00BF7D4A">
        <w:t xml:space="preserve"> ? </w:t>
      </w:r>
      <w:r w:rsidRPr="008A7EC9">
        <w:t>Pauvre idiot</w:t>
      </w:r>
      <w:r w:rsidR="00BF7D4A">
        <w:t xml:space="preserve"> ! </w:t>
      </w:r>
      <w:r w:rsidRPr="008A7EC9">
        <w:t>Tu te disais classique</w:t>
      </w:r>
      <w:r w:rsidR="00BF7D4A">
        <w:t xml:space="preserve">. </w:t>
      </w:r>
      <w:r w:rsidRPr="008A7EC9">
        <w:t>Tu parlais en r</w:t>
      </w:r>
      <w:r w:rsidRPr="008A7EC9">
        <w:t>i</w:t>
      </w:r>
      <w:r w:rsidRPr="008A7EC9">
        <w:t>canant du théâtre romantique</w:t>
      </w:r>
      <w:r w:rsidR="00BF7D4A">
        <w:t xml:space="preserve">, </w:t>
      </w:r>
      <w:r w:rsidRPr="008A7EC9">
        <w:t>et te voilà disposé</w:t>
      </w:r>
      <w:r w:rsidR="00BF7D4A">
        <w:t xml:space="preserve">, </w:t>
      </w:r>
      <w:r w:rsidRPr="008A7EC9">
        <w:t>du moment que c</w:t>
      </w:r>
      <w:r w:rsidR="00BF7D4A">
        <w:t>’</w:t>
      </w:r>
      <w:r w:rsidRPr="008A7EC9">
        <w:t>est pour ton compte</w:t>
      </w:r>
      <w:r w:rsidR="00BF7D4A">
        <w:t xml:space="preserve">, </w:t>
      </w:r>
      <w:r w:rsidRPr="008A7EC9">
        <w:t>à trouver naturelle l</w:t>
      </w:r>
      <w:r w:rsidR="00BF7D4A">
        <w:t>’</w:t>
      </w:r>
      <w:r w:rsidRPr="008A7EC9">
        <w:t>aventure de Ruy Blas</w:t>
      </w:r>
      <w:r w:rsidR="00BF7D4A">
        <w:t xml:space="preserve">, </w:t>
      </w:r>
      <w:r w:rsidRPr="008A7EC9">
        <w:t xml:space="preserve">laquais de Monseigneur le marquis de </w:t>
      </w:r>
      <w:proofErr w:type="spellStart"/>
      <w:r w:rsidRPr="008A7EC9">
        <w:t>Finlas</w:t>
      </w:r>
      <w:proofErr w:type="spellEnd"/>
      <w:r w:rsidR="00BF7D4A">
        <w:t xml:space="preserve">. </w:t>
      </w:r>
      <w:r w:rsidRPr="008A7EC9">
        <w:t>Est-ce toi qui faisais tes dieux de Le Play et d</w:t>
      </w:r>
      <w:r w:rsidR="00BF7D4A">
        <w:t>’</w:t>
      </w:r>
      <w:r w:rsidRPr="008A7EC9">
        <w:t>Auguste Comte</w:t>
      </w:r>
      <w:r w:rsidR="00BF7D4A">
        <w:t xml:space="preserve"> ? </w:t>
      </w:r>
      <w:r w:rsidRPr="008A7EC9">
        <w:t>Tiens</w:t>
      </w:r>
      <w:r w:rsidR="00BF7D4A">
        <w:t xml:space="preserve">, </w:t>
      </w:r>
      <w:r w:rsidRPr="008A7EC9">
        <w:t>tu m</w:t>
      </w:r>
      <w:r w:rsidR="00BF7D4A">
        <w:t>’</w:t>
      </w:r>
      <w:r w:rsidRPr="008A7EC9">
        <w:t>amuses</w:t>
      </w:r>
      <w:r w:rsidR="00BF7D4A">
        <w:t xml:space="preserve"> ! </w:t>
      </w:r>
      <w:r w:rsidRPr="008A7EC9">
        <w:t>La reine de ton rêve</w:t>
      </w:r>
      <w:r w:rsidR="00BF7D4A">
        <w:t xml:space="preserve">, </w:t>
      </w:r>
      <w:r w:rsidRPr="008A7EC9">
        <w:t>elle est moins pour toi que pour le petit hussard rouge</w:t>
      </w:r>
      <w:r w:rsidR="00BF7D4A">
        <w:t xml:space="preserve">, </w:t>
      </w:r>
      <w:r w:rsidRPr="008A7EC9">
        <w:t>qui a l</w:t>
      </w:r>
      <w:r w:rsidR="00BF7D4A">
        <w:t>’</w:t>
      </w:r>
      <w:r w:rsidRPr="008A7EC9">
        <w:t>habitude de l</w:t>
      </w:r>
      <w:r w:rsidR="00BF7D4A">
        <w:t>’</w:t>
      </w:r>
      <w:r w:rsidRPr="008A7EC9">
        <w:t>oisiveté</w:t>
      </w:r>
      <w:r w:rsidR="00BF7D4A">
        <w:t xml:space="preserve">, </w:t>
      </w:r>
      <w:r w:rsidRPr="008A7EC9">
        <w:t>du grade et du blason</w:t>
      </w:r>
      <w:r w:rsidR="00BF7D4A">
        <w:t>…</w:t>
      </w:r>
    </w:p>
    <w:p w14:paraId="5DFC29DA" w14:textId="77777777" w:rsidR="00BF7D4A" w:rsidRDefault="009D75A4" w:rsidP="009D75A4">
      <w:r w:rsidRPr="008A7EC9">
        <w:t>Et je me suis mis à travailler et peu à peu</w:t>
      </w:r>
      <w:r w:rsidR="00BF7D4A">
        <w:t xml:space="preserve">, </w:t>
      </w:r>
      <w:r w:rsidRPr="008A7EC9">
        <w:t>il est vrai que la poussière de la bibliothèque a feutré mon envie</w:t>
      </w:r>
      <w:r w:rsidR="00BF7D4A">
        <w:t xml:space="preserve">, </w:t>
      </w:r>
      <w:r w:rsidRPr="008A7EC9">
        <w:t>ma haine</w:t>
      </w:r>
      <w:r w:rsidR="00BF7D4A">
        <w:t xml:space="preserve">, </w:t>
      </w:r>
      <w:r w:rsidRPr="008A7EC9">
        <w:t>mon chagrin</w:t>
      </w:r>
      <w:r w:rsidR="00BF7D4A">
        <w:t>.</w:t>
      </w:r>
    </w:p>
    <w:p w14:paraId="48742E7E" w14:textId="77777777" w:rsidR="00BF7D4A" w:rsidRDefault="009D75A4" w:rsidP="009D75A4">
      <w:r w:rsidRPr="008A7EC9">
        <w:lastRenderedPageBreak/>
        <w:t>Je ne mettrai jamais les pieds dans l</w:t>
      </w:r>
      <w:r w:rsidR="00BF7D4A">
        <w:t>’</w:t>
      </w:r>
      <w:r w:rsidRPr="008A7EC9">
        <w:t>aile gauche du palais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ai plaisir à penser qu</w:t>
      </w:r>
      <w:r w:rsidR="00BF7D4A">
        <w:t>’</w:t>
      </w:r>
      <w:r w:rsidRPr="008A7EC9">
        <w:t>elle s</w:t>
      </w:r>
      <w:r w:rsidR="00BF7D4A">
        <w:t>’</w:t>
      </w:r>
      <w:r w:rsidRPr="008A7EC9">
        <w:t>y ennuie</w:t>
      </w:r>
      <w:r w:rsidR="00BF7D4A">
        <w:t xml:space="preserve">, </w:t>
      </w:r>
      <w:r w:rsidRPr="008A7EC9">
        <w:t>avec sa Mélusine</w:t>
      </w:r>
      <w:r w:rsidR="00BF7D4A">
        <w:t xml:space="preserve">. </w:t>
      </w:r>
      <w:r w:rsidRPr="008A7EC9">
        <w:t>Je ne suis pas fait pour vivre ici</w:t>
      </w:r>
      <w:r w:rsidR="00BF7D4A">
        <w:t xml:space="preserve">, </w:t>
      </w:r>
      <w:r w:rsidRPr="008A7EC9">
        <w:t>moi</w:t>
      </w:r>
      <w:r w:rsidR="00BF7D4A">
        <w:t>.</w:t>
      </w:r>
    </w:p>
    <w:p w14:paraId="28339358" w14:textId="77777777" w:rsidR="00BF7D4A" w:rsidRDefault="009D75A4" w:rsidP="009D75A4">
      <w:r w:rsidRPr="008A7EC9">
        <w:t xml:space="preserve">De mon séjour à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je prendrai tout ce que j</w:t>
      </w:r>
      <w:r w:rsidR="00BF7D4A">
        <w:t>’</w:t>
      </w:r>
      <w:r w:rsidRPr="008A7EC9">
        <w:t>ai intérêt à prendre</w:t>
      </w:r>
      <w:r w:rsidR="00BF7D4A">
        <w:t xml:space="preserve">, </w:t>
      </w:r>
      <w:r w:rsidRPr="008A7EC9">
        <w:t>posément</w:t>
      </w:r>
      <w:r w:rsidR="00BF7D4A">
        <w:t>.</w:t>
      </w:r>
    </w:p>
    <w:p w14:paraId="20759876" w14:textId="77777777" w:rsidR="00BF7D4A" w:rsidRDefault="009D75A4" w:rsidP="009D75A4">
      <w:r w:rsidRPr="008A7EC9">
        <w:t>Dans deux ans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aurai cinq à six mille francs d</w:t>
      </w:r>
      <w:r w:rsidR="00BF7D4A">
        <w:t>’</w:t>
      </w:r>
      <w:r w:rsidRPr="008A7EC9">
        <w:t>économies</w:t>
      </w:r>
      <w:r w:rsidR="00BF7D4A">
        <w:t xml:space="preserve">, </w:t>
      </w:r>
      <w:r w:rsidRPr="008A7EC9">
        <w:t>la matière de trois ou quatre livres</w:t>
      </w:r>
      <w:r w:rsidR="00BF7D4A">
        <w:t xml:space="preserve">, </w:t>
      </w:r>
      <w:r w:rsidRPr="008A7EC9">
        <w:t>et je rentrerai à Paris</w:t>
      </w:r>
      <w:r w:rsidR="00BF7D4A">
        <w:t xml:space="preserve">, </w:t>
      </w:r>
      <w:r w:rsidRPr="008A7EC9">
        <w:t>et avec ma méthode</w:t>
      </w:r>
      <w:r w:rsidR="00BF7D4A">
        <w:t xml:space="preserve">, </w:t>
      </w:r>
      <w:r w:rsidRPr="008A7EC9">
        <w:t>et avec le souvenir de ce qui m</w:t>
      </w:r>
      <w:r w:rsidR="00BF7D4A">
        <w:t>’</w:t>
      </w:r>
      <w:r w:rsidRPr="008A7EC9">
        <w:t>a manqué</w:t>
      </w:r>
      <w:r w:rsidR="00BF7D4A">
        <w:t xml:space="preserve">, </w:t>
      </w:r>
      <w:r w:rsidRPr="008A7EC9">
        <w:t>P</w:t>
      </w:r>
      <w:r w:rsidRPr="008A7EC9">
        <w:t>a</w:t>
      </w:r>
      <w:r w:rsidRPr="008A7EC9">
        <w:t>ris sera à moi</w:t>
      </w:r>
      <w:r w:rsidR="00BF7D4A">
        <w:t xml:space="preserve">. </w:t>
      </w:r>
      <w:r w:rsidRPr="008A7EC9">
        <w:t>Et Paris vaut mieux que cette méprisante barb</w:t>
      </w:r>
      <w:r w:rsidRPr="008A7EC9">
        <w:t>a</w:t>
      </w:r>
      <w:r w:rsidRPr="008A7EC9">
        <w:t>re</w:t>
      </w:r>
      <w:r w:rsidR="00BF7D4A">
        <w:t>.</w:t>
      </w:r>
    </w:p>
    <w:p w14:paraId="30AB8C11" w14:textId="7A7B690C" w:rsidR="00BF7D4A" w:rsidRDefault="00BF7D4A" w:rsidP="009D75A4">
      <w:r>
        <w:t>M. </w:t>
      </w:r>
      <w:r w:rsidR="009D75A4" w:rsidRPr="008A7EC9">
        <w:t>Thierry m</w:t>
      </w:r>
      <w:r>
        <w:t>’</w:t>
      </w:r>
      <w:r w:rsidR="009D75A4" w:rsidRPr="008A7EC9">
        <w:t>avait fourni un admirable plan de travail</w:t>
      </w:r>
      <w:r>
        <w:t xml:space="preserve">, </w:t>
      </w:r>
      <w:r w:rsidR="009D75A4" w:rsidRPr="008A7EC9">
        <w:t>je m</w:t>
      </w:r>
      <w:r>
        <w:t>’</w:t>
      </w:r>
      <w:r w:rsidR="009D75A4" w:rsidRPr="008A7EC9">
        <w:t>en rendais mieux compte à mesure que je fouillais dans la b</w:t>
      </w:r>
      <w:r w:rsidR="009D75A4" w:rsidRPr="008A7EC9">
        <w:t>i</w:t>
      </w:r>
      <w:r w:rsidR="009D75A4" w:rsidRPr="008A7EC9">
        <w:t>bliothèque</w:t>
      </w:r>
      <w:r>
        <w:t xml:space="preserve">. </w:t>
      </w:r>
      <w:r w:rsidR="009D75A4" w:rsidRPr="008A7EC9">
        <w:t>L</w:t>
      </w:r>
      <w:r>
        <w:t>’</w:t>
      </w:r>
      <w:r w:rsidR="009D75A4" w:rsidRPr="008A7EC9">
        <w:t xml:space="preserve">histoire des dynastes tudesques parallèles à </w:t>
      </w:r>
      <w:r w:rsidRPr="008A7EC9">
        <w:t>Louis</w:t>
      </w:r>
      <w:r>
        <w:t> </w:t>
      </w:r>
      <w:r w:rsidRPr="008A7EC9">
        <w:t>XIV</w:t>
      </w:r>
      <w:r w:rsidR="009D75A4" w:rsidRPr="008A7EC9">
        <w:t xml:space="preserve"> paraphrase à merveille la sienne</w:t>
      </w:r>
      <w:r>
        <w:t xml:space="preserve">, </w:t>
      </w:r>
      <w:r w:rsidR="009D75A4" w:rsidRPr="008A7EC9">
        <w:t>en en faisant mieux re</w:t>
      </w:r>
      <w:r w:rsidR="009D75A4" w:rsidRPr="008A7EC9">
        <w:t>s</w:t>
      </w:r>
      <w:r w:rsidR="009D75A4" w:rsidRPr="008A7EC9">
        <w:t>sortir l</w:t>
      </w:r>
      <w:r>
        <w:t>’</w:t>
      </w:r>
      <w:r w:rsidR="009D75A4" w:rsidRPr="008A7EC9">
        <w:t>aborigène beauté</w:t>
      </w:r>
      <w:r>
        <w:t>.</w:t>
      </w:r>
    </w:p>
    <w:p w14:paraId="0A82DD5E" w14:textId="18C73F78" w:rsidR="00BF7D4A" w:rsidRDefault="009D75A4" w:rsidP="009D75A4">
      <w:r w:rsidRPr="008A7EC9">
        <w:t>Copier le roi de France</w:t>
      </w:r>
      <w:r w:rsidR="00BF7D4A">
        <w:t xml:space="preserve">, </w:t>
      </w:r>
      <w:r w:rsidRPr="008A7EC9">
        <w:t>tel était l</w:t>
      </w:r>
      <w:r w:rsidR="00BF7D4A">
        <w:t>’</w:t>
      </w:r>
      <w:r w:rsidRPr="008A7EC9">
        <w:t>unique souci de ces pri</w:t>
      </w:r>
      <w:r w:rsidRPr="008A7EC9">
        <w:t>n</w:t>
      </w:r>
      <w:r w:rsidRPr="008A7EC9">
        <w:t xml:space="preserve">ces allemands de la fin du </w:t>
      </w:r>
      <w:r w:rsidR="00BF7D4A" w:rsidRPr="008A7EC9">
        <w:t>XVII</w:t>
      </w:r>
      <w:r w:rsidR="00BF7D4A" w:rsidRPr="00BF7D4A">
        <w:rPr>
          <w:vertAlign w:val="superscript"/>
        </w:rPr>
        <w:t>e</w:t>
      </w:r>
      <w:r w:rsidR="00BF7D4A">
        <w:t xml:space="preserve"> siècle. </w:t>
      </w:r>
      <w:r w:rsidRPr="008A7EC9">
        <w:t>S</w:t>
      </w:r>
      <w:r w:rsidR="00BF7D4A">
        <w:t>’</w:t>
      </w:r>
      <w:r w:rsidRPr="008A7EC9">
        <w:t>attacher les artistes ou les élèves des artistes qui avaient travaillé pour lui fut le moyen dont ils usèrent le plus communément</w:t>
      </w:r>
      <w:r w:rsidR="00BF7D4A">
        <w:t>.</w:t>
      </w:r>
    </w:p>
    <w:p w14:paraId="31BD71D8" w14:textId="77777777" w:rsidR="00BF7D4A" w:rsidRDefault="009D75A4" w:rsidP="009D75A4">
      <w:r w:rsidRPr="008A7EC9">
        <w:t>Mais</w:t>
      </w:r>
      <w:r w:rsidR="00BF7D4A">
        <w:t xml:space="preserve">, </w:t>
      </w:r>
      <w:r w:rsidRPr="008A7EC9">
        <w:t>tandis que chaque seigneur français mettait un point d</w:t>
      </w:r>
      <w:r w:rsidR="00BF7D4A">
        <w:t>’</w:t>
      </w:r>
      <w:r w:rsidRPr="008A7EC9">
        <w:t>honneur à posséder exclusivement un artiste</w:t>
      </w:r>
      <w:r w:rsidR="00BF7D4A">
        <w:t xml:space="preserve">, </w:t>
      </w:r>
      <w:r w:rsidRPr="008A7EC9">
        <w:t>à le faire travai</w:t>
      </w:r>
      <w:r w:rsidRPr="008A7EC9">
        <w:t>l</w:t>
      </w:r>
      <w:r w:rsidRPr="008A7EC9">
        <w:t>ler pour lui seul</w:t>
      </w:r>
      <w:r w:rsidR="00BF7D4A">
        <w:t xml:space="preserve"> ; </w:t>
      </w:r>
      <w:r w:rsidRPr="008A7EC9">
        <w:t>c</w:t>
      </w:r>
      <w:r w:rsidR="00BF7D4A">
        <w:t>’</w:t>
      </w:r>
      <w:r w:rsidRPr="008A7EC9">
        <w:t>est chose amusante de voir les Allemands r</w:t>
      </w:r>
      <w:r w:rsidRPr="008A7EC9">
        <w:t>é</w:t>
      </w:r>
      <w:r w:rsidRPr="008A7EC9">
        <w:t>aliser des sortes de sociétés pour commanditer plus économ</w:t>
      </w:r>
      <w:r w:rsidRPr="008A7EC9">
        <w:t>i</w:t>
      </w:r>
      <w:r w:rsidRPr="008A7EC9">
        <w:t>quement tel peintre</w:t>
      </w:r>
      <w:r w:rsidR="00BF7D4A">
        <w:t xml:space="preserve">, </w:t>
      </w:r>
      <w:r w:rsidRPr="008A7EC9">
        <w:t>tel sculpteur</w:t>
      </w:r>
      <w:r w:rsidR="00BF7D4A">
        <w:t xml:space="preserve">, </w:t>
      </w:r>
      <w:r w:rsidRPr="008A7EC9">
        <w:t>tel jardinier</w:t>
      </w:r>
      <w:r w:rsidR="00BF7D4A">
        <w:t xml:space="preserve">. </w:t>
      </w:r>
      <w:r w:rsidRPr="008A7EC9">
        <w:t>Ils rappellent ces humbles ménages parisiens qui s</w:t>
      </w:r>
      <w:r w:rsidR="00BF7D4A">
        <w:t>’</w:t>
      </w:r>
      <w:r w:rsidRPr="008A7EC9">
        <w:t>associent pour acheter aux Halles un sac de légumes ou un agneau</w:t>
      </w:r>
      <w:r w:rsidR="00BF7D4A">
        <w:t>.</w:t>
      </w:r>
    </w:p>
    <w:p w14:paraId="6AB8B118" w14:textId="77777777" w:rsidR="00BF7D4A" w:rsidRDefault="009D75A4" w:rsidP="009D75A4">
      <w:r w:rsidRPr="008A7EC9">
        <w:t>J</w:t>
      </w:r>
      <w:r w:rsidR="00BF7D4A">
        <w:t>’</w:t>
      </w:r>
      <w:r w:rsidRPr="008A7EC9">
        <w:t xml:space="preserve">ai retrouvé dans les archives la plupart des devis des peintres et architectes français qui travaillèrent non seulement pour les ducs de </w:t>
      </w:r>
      <w:proofErr w:type="spellStart"/>
      <w:r w:rsidRPr="008A7EC9">
        <w:t>Lautenbourg</w:t>
      </w:r>
      <w:proofErr w:type="spellEnd"/>
      <w:r w:rsidRPr="008A7EC9">
        <w:t xml:space="preserve"> et de Detmold</w:t>
      </w:r>
      <w:r w:rsidR="00BF7D4A">
        <w:t xml:space="preserve">, </w:t>
      </w:r>
      <w:r w:rsidRPr="008A7EC9">
        <w:t xml:space="preserve">mais aussi pour ceux de </w:t>
      </w:r>
      <w:proofErr w:type="spellStart"/>
      <w:r w:rsidRPr="008A7EC9">
        <w:t>Lünebourg-Ceile</w:t>
      </w:r>
      <w:proofErr w:type="spellEnd"/>
      <w:r w:rsidRPr="008A7EC9">
        <w:t xml:space="preserve"> et pour les électeurs de </w:t>
      </w:r>
      <w:r w:rsidRPr="008A7EC9">
        <w:lastRenderedPageBreak/>
        <w:t>Hanovre</w:t>
      </w:r>
      <w:r w:rsidR="00BF7D4A">
        <w:t xml:space="preserve">. </w:t>
      </w:r>
      <w:r w:rsidRPr="008A7EC9">
        <w:t>E</w:t>
      </w:r>
      <w:r w:rsidRPr="008A7EC9">
        <w:t>r</w:t>
      </w:r>
      <w:r w:rsidRPr="008A7EC9">
        <w:t>nout a sculpté la plupart des groupes en marbre des jardins</w:t>
      </w:r>
      <w:r w:rsidR="00BF7D4A">
        <w:t xml:space="preserve">. </w:t>
      </w:r>
      <w:proofErr w:type="spellStart"/>
      <w:r w:rsidRPr="008A7EC9">
        <w:t>Gourvil</w:t>
      </w:r>
      <w:proofErr w:type="spellEnd"/>
      <w:r w:rsidR="00BF7D4A">
        <w:t xml:space="preserve">, </w:t>
      </w:r>
      <w:r w:rsidRPr="008A7EC9">
        <w:t>élève de La Quintinie</w:t>
      </w:r>
      <w:r w:rsidR="00BF7D4A">
        <w:t xml:space="preserve">, </w:t>
      </w:r>
      <w:r w:rsidRPr="008A7EC9">
        <w:t>les a dessinés</w:t>
      </w:r>
      <w:r w:rsidR="00BF7D4A">
        <w:t xml:space="preserve">. </w:t>
      </w:r>
      <w:proofErr w:type="spellStart"/>
      <w:r w:rsidRPr="008A7EC9">
        <w:t>Lesigne</w:t>
      </w:r>
      <w:proofErr w:type="spellEnd"/>
      <w:r w:rsidR="00BF7D4A">
        <w:t xml:space="preserve">, </w:t>
      </w:r>
      <w:r w:rsidRPr="008A7EC9">
        <w:t>élève de Lebrun</w:t>
      </w:r>
      <w:r w:rsidR="00BF7D4A">
        <w:t xml:space="preserve">, </w:t>
      </w:r>
      <w:r w:rsidRPr="008A7EC9">
        <w:t>a été chargé de l</w:t>
      </w:r>
      <w:r w:rsidR="00BF7D4A">
        <w:t>’</w:t>
      </w:r>
      <w:r w:rsidRPr="008A7EC9">
        <w:t>exécution des panneaux</w:t>
      </w:r>
      <w:r w:rsidR="00BF7D4A">
        <w:t xml:space="preserve">. </w:t>
      </w:r>
      <w:r w:rsidRPr="008A7EC9">
        <w:t>Un Catalan</w:t>
      </w:r>
      <w:r w:rsidR="00BF7D4A">
        <w:t xml:space="preserve">, </w:t>
      </w:r>
      <w:r w:rsidRPr="008A7EC9">
        <w:t>Giroud</w:t>
      </w:r>
      <w:r w:rsidR="00BF7D4A">
        <w:t xml:space="preserve">, </w:t>
      </w:r>
      <w:r w:rsidRPr="008A7EC9">
        <w:t>a assumé les travaux de serrurerie et de ferronnerie</w:t>
      </w:r>
      <w:r w:rsidR="00BF7D4A">
        <w:t xml:space="preserve">. </w:t>
      </w:r>
      <w:r w:rsidRPr="008A7EC9">
        <w:t>Zeyer</w:t>
      </w:r>
      <w:r w:rsidR="00BF7D4A">
        <w:t xml:space="preserve">, </w:t>
      </w:r>
      <w:r w:rsidRPr="008A7EC9">
        <w:t>peintre en laque</w:t>
      </w:r>
      <w:r w:rsidR="00BF7D4A">
        <w:t xml:space="preserve">, </w:t>
      </w:r>
      <w:r w:rsidRPr="008A7EC9">
        <w:t>professeur de la princesse Sophie-Dorothée</w:t>
      </w:r>
      <w:r w:rsidR="00BF7D4A">
        <w:t xml:space="preserve">, </w:t>
      </w:r>
      <w:r w:rsidRPr="008A7EC9">
        <w:t>a orné de charmants motifs les portes de l</w:t>
      </w:r>
      <w:r w:rsidR="00BF7D4A">
        <w:t>’</w:t>
      </w:r>
      <w:proofErr w:type="spellStart"/>
      <w:r w:rsidRPr="008A7EC9">
        <w:rPr>
          <w:i/>
          <w:iCs/>
        </w:rPr>
        <w:t>Herrenhausen</w:t>
      </w:r>
      <w:proofErr w:type="spellEnd"/>
      <w:r w:rsidRPr="008A7EC9">
        <w:t xml:space="preserve"> de Hanovre et du palais de </w:t>
      </w:r>
      <w:proofErr w:type="spellStart"/>
      <w:r w:rsidRPr="008A7EC9">
        <w:t>Lautenbourg</w:t>
      </w:r>
      <w:proofErr w:type="spellEnd"/>
      <w:r w:rsidR="00BF7D4A">
        <w:t>.</w:t>
      </w:r>
    </w:p>
    <w:p w14:paraId="165E5B1F" w14:textId="77777777" w:rsidR="00BF7D4A" w:rsidRDefault="009D75A4" w:rsidP="009D75A4">
      <w:r w:rsidRPr="008A7EC9">
        <w:t>Leurs comptes sont discutés avec âpreté par les intendants des princes</w:t>
      </w:r>
      <w:r w:rsidR="00BF7D4A">
        <w:t xml:space="preserve">. </w:t>
      </w:r>
      <w:r w:rsidRPr="008A7EC9">
        <w:t>Souvent ces derniers eux-mêmes n</w:t>
      </w:r>
      <w:r w:rsidR="00BF7D4A">
        <w:t>’</w:t>
      </w:r>
      <w:r w:rsidRPr="008A7EC9">
        <w:t>ont pas déda</w:t>
      </w:r>
      <w:r w:rsidRPr="008A7EC9">
        <w:t>i</w:t>
      </w:r>
      <w:r w:rsidRPr="008A7EC9">
        <w:t>gné d</w:t>
      </w:r>
      <w:r w:rsidR="00BF7D4A">
        <w:t>’</w:t>
      </w:r>
      <w:r w:rsidRPr="008A7EC9">
        <w:t xml:space="preserve">appuyer </w:t>
      </w:r>
      <w:proofErr w:type="spellStart"/>
      <w:r w:rsidRPr="008A7EC9">
        <w:t>autographiquement</w:t>
      </w:r>
      <w:proofErr w:type="spellEnd"/>
      <w:r w:rsidRPr="008A7EC9">
        <w:t xml:space="preserve"> des demandes en réduction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ai parcouru avec curiosité un énorme mémoire de Giroud</w:t>
      </w:r>
      <w:r w:rsidR="00BF7D4A">
        <w:t xml:space="preserve">, </w:t>
      </w:r>
      <w:r w:rsidRPr="008A7EC9">
        <w:t>produit par cet artiste devant le présidial de Hanovre</w:t>
      </w:r>
      <w:r w:rsidR="00BF7D4A">
        <w:t xml:space="preserve">, </w:t>
      </w:r>
      <w:r w:rsidRPr="008A7EC9">
        <w:t>pour ju</w:t>
      </w:r>
      <w:r w:rsidRPr="008A7EC9">
        <w:t>s</w:t>
      </w:r>
      <w:r w:rsidRPr="008A7EC9">
        <w:t>tifier</w:t>
      </w:r>
      <w:r w:rsidR="00BF7D4A">
        <w:t xml:space="preserve">, </w:t>
      </w:r>
      <w:r w:rsidRPr="008A7EC9">
        <w:t>en 1690</w:t>
      </w:r>
      <w:r w:rsidR="00BF7D4A">
        <w:t xml:space="preserve">, </w:t>
      </w:r>
      <w:r w:rsidRPr="008A7EC9">
        <w:t>le chiffre de la facture à laquelle il faisait monter la pose</w:t>
      </w:r>
      <w:r w:rsidR="00BF7D4A">
        <w:t xml:space="preserve">, </w:t>
      </w:r>
      <w:r w:rsidRPr="008A7EC9">
        <w:t>à l</w:t>
      </w:r>
      <w:r w:rsidR="00BF7D4A">
        <w:t>’</w:t>
      </w:r>
      <w:proofErr w:type="spellStart"/>
      <w:r w:rsidRPr="008A7EC9">
        <w:rPr>
          <w:i/>
          <w:iCs/>
        </w:rPr>
        <w:t>Herrenhausen</w:t>
      </w:r>
      <w:proofErr w:type="spellEnd"/>
      <w:r w:rsidR="00BF7D4A">
        <w:rPr>
          <w:i/>
          <w:iCs/>
        </w:rPr>
        <w:t xml:space="preserve">, </w:t>
      </w:r>
      <w:r w:rsidRPr="008A7EC9">
        <w:t>d</w:t>
      </w:r>
      <w:r w:rsidR="00BF7D4A">
        <w:t>’</w:t>
      </w:r>
      <w:r w:rsidRPr="008A7EC9">
        <w:t>un certain nombre de serrures à s</w:t>
      </w:r>
      <w:r w:rsidRPr="008A7EC9">
        <w:t>e</w:t>
      </w:r>
      <w:r w:rsidRPr="008A7EC9">
        <w:t>cret</w:t>
      </w:r>
      <w:r w:rsidR="00BF7D4A">
        <w:t xml:space="preserve">. </w:t>
      </w:r>
      <w:r w:rsidRPr="008A7EC9">
        <w:t>Le duc Ernest-Auguste</w:t>
      </w:r>
      <w:r w:rsidR="00BF7D4A">
        <w:t xml:space="preserve">, </w:t>
      </w:r>
      <w:r w:rsidRPr="008A7EC9">
        <w:t>le futur électeur</w:t>
      </w:r>
      <w:r w:rsidR="00BF7D4A">
        <w:t xml:space="preserve">, </w:t>
      </w:r>
      <w:r w:rsidRPr="008A7EC9">
        <w:t>fut débouté de sa demande en réduction</w:t>
      </w:r>
      <w:r w:rsidR="00BF7D4A">
        <w:t xml:space="preserve">. </w:t>
      </w:r>
      <w:r w:rsidRPr="008A7EC9">
        <w:t>Il y avait</w:t>
      </w:r>
      <w:r w:rsidR="00BF7D4A">
        <w:t xml:space="preserve">, </w:t>
      </w:r>
      <w:r w:rsidRPr="008A7EC9">
        <w:t>à cette date du moins</w:t>
      </w:r>
      <w:r w:rsidR="00BF7D4A">
        <w:t xml:space="preserve">, </w:t>
      </w:r>
      <w:r w:rsidRPr="008A7EC9">
        <w:t>des j</w:t>
      </w:r>
      <w:r w:rsidRPr="008A7EC9">
        <w:t>u</w:t>
      </w:r>
      <w:r w:rsidRPr="008A7EC9">
        <w:t>ges à Hanovre</w:t>
      </w:r>
      <w:r w:rsidR="00BF7D4A">
        <w:t>.</w:t>
      </w:r>
    </w:p>
    <w:p w14:paraId="2625DD28" w14:textId="658E3FE7" w:rsidR="00BF7D4A" w:rsidRDefault="009D75A4" w:rsidP="009D75A4">
      <w:r w:rsidRPr="008A7EC9">
        <w:t>J</w:t>
      </w:r>
      <w:r w:rsidR="00BF7D4A">
        <w:t>’</w:t>
      </w:r>
      <w:r w:rsidRPr="008A7EC9">
        <w:t>étais décidé en principe à borner mes recherches à l</w:t>
      </w:r>
      <w:r w:rsidR="00BF7D4A">
        <w:t>’</w:t>
      </w:r>
      <w:r w:rsidRPr="008A7EC9">
        <w:t xml:space="preserve">influence française sur les cours allemandes du </w:t>
      </w:r>
      <w:r w:rsidR="00BF7D4A" w:rsidRPr="008A7EC9">
        <w:t>XVII</w:t>
      </w:r>
      <w:r w:rsidR="00BF7D4A" w:rsidRPr="00BF7D4A">
        <w:rPr>
          <w:vertAlign w:val="superscript"/>
        </w:rPr>
        <w:t>e</w:t>
      </w:r>
      <w:r w:rsidR="00BF7D4A">
        <w:t xml:space="preserve"> siècle. </w:t>
      </w:r>
      <w:r w:rsidRPr="008A7EC9">
        <w:t>J</w:t>
      </w:r>
      <w:r w:rsidR="00BF7D4A">
        <w:t>’</w:t>
      </w:r>
      <w:r w:rsidRPr="008A7EC9">
        <w:t>avais devant moi une mine de documents suffisants à satisfa</w:t>
      </w:r>
      <w:r w:rsidRPr="008A7EC9">
        <w:t>i</w:t>
      </w:r>
      <w:r w:rsidRPr="008A7EC9">
        <w:t xml:space="preserve">re complètement </w:t>
      </w:r>
      <w:r w:rsidR="00BF7D4A">
        <w:t>M. </w:t>
      </w:r>
      <w:r w:rsidRPr="008A7EC9">
        <w:t>Thierry</w:t>
      </w:r>
      <w:r w:rsidR="00BF7D4A">
        <w:t xml:space="preserve">, </w:t>
      </w:r>
      <w:r w:rsidRPr="008A7EC9">
        <w:t>et à me fournir à moi-même les éléments d</w:t>
      </w:r>
      <w:r w:rsidR="00BF7D4A">
        <w:t>’</w:t>
      </w:r>
      <w:r w:rsidRPr="008A7EC9">
        <w:t>un livre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à ce Zeyer</w:t>
      </w:r>
      <w:r w:rsidR="00BF7D4A">
        <w:t xml:space="preserve">, </w:t>
      </w:r>
      <w:r w:rsidRPr="008A7EC9">
        <w:t>peintre en laque</w:t>
      </w:r>
      <w:r w:rsidR="00BF7D4A">
        <w:t xml:space="preserve">, </w:t>
      </w:r>
      <w:r w:rsidRPr="008A7EC9">
        <w:t>profe</w:t>
      </w:r>
      <w:r w:rsidRPr="008A7EC9">
        <w:t>s</w:t>
      </w:r>
      <w:r w:rsidRPr="008A7EC9">
        <w:t>seur de la princesse Sophie-Dorothée</w:t>
      </w:r>
      <w:r w:rsidR="00BF7D4A">
        <w:t xml:space="preserve">, </w:t>
      </w:r>
      <w:r w:rsidRPr="008A7EC9">
        <w:t>que je dois d</w:t>
      </w:r>
      <w:r w:rsidR="00BF7D4A">
        <w:t>’</w:t>
      </w:r>
      <w:r w:rsidRPr="008A7EC9">
        <w:t>avoir élargi mon dessein primitif</w:t>
      </w:r>
      <w:r w:rsidR="00BF7D4A">
        <w:t xml:space="preserve">. </w:t>
      </w:r>
      <w:r w:rsidRPr="008A7EC9">
        <w:t>Je découvris</w:t>
      </w:r>
      <w:r w:rsidR="00BF7D4A">
        <w:t xml:space="preserve">, </w:t>
      </w:r>
      <w:r w:rsidRPr="008A7EC9">
        <w:t>mêlées à ses comptes</w:t>
      </w:r>
      <w:r w:rsidR="00BF7D4A">
        <w:t xml:space="preserve">, </w:t>
      </w:r>
      <w:r w:rsidRPr="008A7EC9">
        <w:t>les minutes de son témoignage devant la commission d</w:t>
      </w:r>
      <w:r w:rsidR="00BF7D4A">
        <w:t>’</w:t>
      </w:r>
      <w:r w:rsidRPr="008A7EC9">
        <w:t>enquête qui jugea l</w:t>
      </w:r>
      <w:r w:rsidR="00BF7D4A">
        <w:t>’</w:t>
      </w:r>
      <w:r w:rsidRPr="008A7EC9">
        <w:t>infortunée souveraine du Hanovre</w:t>
      </w:r>
      <w:r w:rsidR="00BF7D4A">
        <w:t xml:space="preserve">. </w:t>
      </w:r>
      <w:r w:rsidRPr="008A7EC9">
        <w:t>Il porte ainsi la re</w:t>
      </w:r>
      <w:r w:rsidRPr="008A7EC9">
        <w:t>s</w:t>
      </w:r>
      <w:r w:rsidRPr="008A7EC9">
        <w:t>ponsabilité des événements qui vont suivre</w:t>
      </w:r>
      <w:r w:rsidR="00BF7D4A">
        <w:t>.</w:t>
      </w:r>
    </w:p>
    <w:p w14:paraId="03ED78F8" w14:textId="77777777" w:rsidR="00BF7D4A" w:rsidRDefault="009D75A4" w:rsidP="009D75A4">
      <w:pPr>
        <w:rPr>
          <w:i/>
          <w:iCs/>
        </w:rPr>
      </w:pP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s</w:t>
      </w:r>
      <w:r w:rsidR="00BF7D4A">
        <w:rPr>
          <w:i/>
          <w:iCs/>
        </w:rPr>
        <w:t>’</w:t>
      </w:r>
      <w:r w:rsidRPr="008A7EC9">
        <w:rPr>
          <w:i/>
          <w:iCs/>
        </w:rPr>
        <w:t>arrêta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réfléchit un moment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et me posa cette question inattendue</w:t>
      </w:r>
      <w:r w:rsidR="00BF7D4A">
        <w:rPr>
          <w:i/>
          <w:iCs/>
        </w:rPr>
        <w:t> :</w:t>
      </w:r>
    </w:p>
    <w:p w14:paraId="523032AD" w14:textId="77777777" w:rsidR="00BF7D4A" w:rsidRDefault="00BF7D4A" w:rsidP="009D75A4">
      <w:pPr>
        <w:rPr>
          <w:i/>
          <w:iCs/>
        </w:rPr>
      </w:pPr>
      <w:r>
        <w:rPr>
          <w:i/>
          <w:iCs/>
        </w:rPr>
        <w:lastRenderedPageBreak/>
        <w:t>— </w:t>
      </w:r>
      <w:r w:rsidR="009D75A4" w:rsidRPr="008A7EC9">
        <w:rPr>
          <w:i/>
          <w:iCs/>
        </w:rPr>
        <w:t>Connaissez-vous la dramatique histoire du comte Ph</w:t>
      </w:r>
      <w:r w:rsidR="009D75A4" w:rsidRPr="008A7EC9">
        <w:rPr>
          <w:i/>
          <w:iCs/>
        </w:rPr>
        <w:t>i</w:t>
      </w:r>
      <w:r w:rsidR="009D75A4" w:rsidRPr="008A7EC9">
        <w:rPr>
          <w:i/>
          <w:iCs/>
        </w:rPr>
        <w:t xml:space="preserve">lippe-Christophe de </w:t>
      </w:r>
      <w:proofErr w:type="spellStart"/>
      <w:r w:rsidR="009D75A4" w:rsidRPr="008A7EC9">
        <w:rPr>
          <w:i/>
          <w:iCs/>
        </w:rPr>
        <w:t>K</w:t>
      </w:r>
      <w:r w:rsidR="009D75A4" w:rsidRPr="008A7EC9">
        <w:rPr>
          <w:i/>
        </w:rPr>
        <w:t>œ</w:t>
      </w:r>
      <w:r w:rsidR="009D75A4" w:rsidRPr="008A7EC9">
        <w:rPr>
          <w:i/>
          <w:iCs/>
        </w:rPr>
        <w:t>nigsmark</w:t>
      </w:r>
      <w:proofErr w:type="spellEnd"/>
      <w:r>
        <w:rPr>
          <w:i/>
          <w:iCs/>
        </w:rPr>
        <w:t> ?</w:t>
      </w:r>
    </w:p>
    <w:p w14:paraId="25201913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En réponse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je lui récitai ces deux strophes</w:t>
      </w:r>
      <w:r w:rsidR="00BF7D4A">
        <w:rPr>
          <w:i/>
          <w:iCs/>
        </w:rPr>
        <w:t> :</w:t>
      </w:r>
    </w:p>
    <w:p w14:paraId="435C1C6C" w14:textId="77777777" w:rsidR="00BF7D4A" w:rsidRDefault="009D75A4" w:rsidP="009D75A4">
      <w:pPr>
        <w:pStyle w:val="Taille-1RetraitGauche2XIndent0"/>
        <w:spacing w:before="0" w:after="0"/>
        <w:rPr>
          <w:i/>
        </w:rPr>
      </w:pPr>
      <w:r w:rsidRPr="008A7EC9">
        <w:rPr>
          <w:i/>
        </w:rPr>
        <w:t xml:space="preserve">Comte de </w:t>
      </w:r>
      <w:proofErr w:type="spellStart"/>
      <w:r w:rsidRPr="008A7EC9">
        <w:rPr>
          <w:i/>
        </w:rPr>
        <w:t>Kœnigsmark</w:t>
      </w:r>
      <w:proofErr w:type="spellEnd"/>
      <w:r w:rsidR="00BF7D4A">
        <w:rPr>
          <w:i/>
        </w:rPr>
        <w:t xml:space="preserve">, </w:t>
      </w:r>
      <w:r w:rsidRPr="008A7EC9">
        <w:rPr>
          <w:i/>
        </w:rPr>
        <w:t>amoureux d</w:t>
      </w:r>
      <w:r w:rsidR="00BF7D4A">
        <w:rPr>
          <w:i/>
        </w:rPr>
        <w:t>’</w:t>
      </w:r>
      <w:r w:rsidRPr="008A7EC9">
        <w:rPr>
          <w:i/>
        </w:rPr>
        <w:t>une reine</w:t>
      </w:r>
      <w:r w:rsidR="00BF7D4A">
        <w:rPr>
          <w:i/>
        </w:rPr>
        <w:t>,</w:t>
      </w:r>
    </w:p>
    <w:p w14:paraId="097D47C5" w14:textId="77777777" w:rsidR="00BF7D4A" w:rsidRDefault="009D75A4" w:rsidP="009D75A4">
      <w:pPr>
        <w:pStyle w:val="Taille-1RetraitGauche2XIndent0"/>
        <w:spacing w:before="0" w:after="0"/>
        <w:rPr>
          <w:i/>
        </w:rPr>
      </w:pPr>
      <w:r w:rsidRPr="008A7EC9">
        <w:rPr>
          <w:i/>
        </w:rPr>
        <w:t>Puis son amant</w:t>
      </w:r>
      <w:r w:rsidR="00BF7D4A">
        <w:rPr>
          <w:i/>
        </w:rPr>
        <w:t xml:space="preserve">, </w:t>
      </w:r>
      <w:r w:rsidRPr="008A7EC9">
        <w:rPr>
          <w:i/>
        </w:rPr>
        <w:t>ainsi du moins dit la rumeur</w:t>
      </w:r>
      <w:r w:rsidR="00BF7D4A">
        <w:rPr>
          <w:i/>
        </w:rPr>
        <w:t>,</w:t>
      </w:r>
    </w:p>
    <w:p w14:paraId="29F8D0C5" w14:textId="77777777" w:rsidR="00BF7D4A" w:rsidRDefault="009D75A4" w:rsidP="009D75A4">
      <w:pPr>
        <w:pStyle w:val="Taille-1RetraitGauche2XIndent0"/>
        <w:spacing w:before="0" w:after="0"/>
        <w:rPr>
          <w:i/>
        </w:rPr>
      </w:pPr>
      <w:r w:rsidRPr="008A7EC9">
        <w:rPr>
          <w:i/>
        </w:rPr>
        <w:t>Dans la chambre royale où brûlaient des verveines</w:t>
      </w:r>
      <w:r w:rsidR="00BF7D4A">
        <w:rPr>
          <w:i/>
        </w:rPr>
        <w:t>,</w:t>
      </w:r>
    </w:p>
    <w:p w14:paraId="177B11FE" w14:textId="77777777" w:rsidR="00BF7D4A" w:rsidRDefault="009D75A4" w:rsidP="009D75A4">
      <w:pPr>
        <w:pStyle w:val="Taille-1RetraitGauche2XIndent0"/>
        <w:spacing w:before="0" w:after="0"/>
        <w:rPr>
          <w:i/>
        </w:rPr>
      </w:pPr>
      <w:r w:rsidRPr="008A7EC9">
        <w:rPr>
          <w:i/>
        </w:rPr>
        <w:t>À l</w:t>
      </w:r>
      <w:r w:rsidR="00BF7D4A">
        <w:rPr>
          <w:i/>
        </w:rPr>
        <w:t>’</w:t>
      </w:r>
      <w:r w:rsidRPr="008A7EC9">
        <w:rPr>
          <w:i/>
        </w:rPr>
        <w:t>heure où le jour naît</w:t>
      </w:r>
      <w:r w:rsidR="00BF7D4A">
        <w:rPr>
          <w:i/>
        </w:rPr>
        <w:t xml:space="preserve">, </w:t>
      </w:r>
      <w:r w:rsidRPr="008A7EC9">
        <w:rPr>
          <w:i/>
        </w:rPr>
        <w:t>à l</w:t>
      </w:r>
      <w:r w:rsidR="00BF7D4A">
        <w:rPr>
          <w:i/>
        </w:rPr>
        <w:t>’</w:t>
      </w:r>
      <w:r w:rsidRPr="008A7EC9">
        <w:rPr>
          <w:i/>
        </w:rPr>
        <w:t>heure où le jour meurt</w:t>
      </w:r>
      <w:r w:rsidR="00BF7D4A">
        <w:rPr>
          <w:i/>
        </w:rPr>
        <w:t>.</w:t>
      </w:r>
    </w:p>
    <w:p w14:paraId="612C8B54" w14:textId="496DE1C5" w:rsidR="009D75A4" w:rsidRPr="008A7EC9" w:rsidRDefault="009D75A4" w:rsidP="009D75A4">
      <w:pPr>
        <w:pStyle w:val="Taille-1RetraitGauche2XIndent0"/>
        <w:spacing w:before="0" w:after="0"/>
        <w:rPr>
          <w:i/>
        </w:rPr>
      </w:pPr>
    </w:p>
    <w:p w14:paraId="04E9FF65" w14:textId="77777777" w:rsidR="009D75A4" w:rsidRPr="008A7EC9" w:rsidRDefault="009D75A4" w:rsidP="009D75A4">
      <w:pPr>
        <w:pStyle w:val="Taille-1RetraitGauche2XIndent0"/>
        <w:spacing w:before="0" w:after="0"/>
        <w:rPr>
          <w:i/>
        </w:rPr>
      </w:pPr>
      <w:r w:rsidRPr="008A7EC9">
        <w:rPr>
          <w:i/>
        </w:rPr>
        <w:t>Qui pourra dire toutes les folles pensées</w:t>
      </w:r>
    </w:p>
    <w:p w14:paraId="02D323BB" w14:textId="77777777" w:rsidR="00BF7D4A" w:rsidRDefault="009D75A4" w:rsidP="009D75A4">
      <w:pPr>
        <w:pStyle w:val="Taille-1RetraitGauche2XIndent0"/>
        <w:spacing w:before="0" w:after="0"/>
        <w:rPr>
          <w:i/>
        </w:rPr>
      </w:pPr>
      <w:r w:rsidRPr="008A7EC9">
        <w:rPr>
          <w:i/>
        </w:rPr>
        <w:t>Qu</w:t>
      </w:r>
      <w:r w:rsidR="00BF7D4A">
        <w:rPr>
          <w:i/>
        </w:rPr>
        <w:t>’</w:t>
      </w:r>
      <w:r w:rsidRPr="008A7EC9">
        <w:rPr>
          <w:i/>
        </w:rPr>
        <w:t>elle se plaisait tant à dérouler pour vous</w:t>
      </w:r>
      <w:r w:rsidR="00BF7D4A">
        <w:rPr>
          <w:i/>
        </w:rPr>
        <w:t>,</w:t>
      </w:r>
    </w:p>
    <w:p w14:paraId="3BEF6751" w14:textId="77777777" w:rsidR="00BF7D4A" w:rsidRDefault="009D75A4" w:rsidP="009D75A4">
      <w:pPr>
        <w:pStyle w:val="Taille-1RetraitGauche2XIndent0"/>
        <w:spacing w:before="0" w:after="0"/>
        <w:rPr>
          <w:i/>
        </w:rPr>
      </w:pPr>
      <w:r w:rsidRPr="008A7EC9">
        <w:rPr>
          <w:i/>
        </w:rPr>
        <w:t>Celle qui mêlait les jacinthes aux pensées</w:t>
      </w:r>
      <w:r w:rsidR="00BF7D4A">
        <w:rPr>
          <w:i/>
        </w:rPr>
        <w:t>,</w:t>
      </w:r>
    </w:p>
    <w:p w14:paraId="4F265119" w14:textId="77777777" w:rsidR="00BF7D4A" w:rsidRDefault="009D75A4" w:rsidP="009D75A4">
      <w:pPr>
        <w:pStyle w:val="Taille-1RetraitGauche2XIndent0"/>
        <w:spacing w:before="0" w:after="0"/>
        <w:rPr>
          <w:i/>
        </w:rPr>
      </w:pPr>
      <w:r w:rsidRPr="008A7EC9">
        <w:rPr>
          <w:i/>
        </w:rPr>
        <w:t>Dans la masse de ses cheveux d</w:t>
      </w:r>
      <w:r w:rsidR="00BF7D4A">
        <w:rPr>
          <w:i/>
        </w:rPr>
        <w:t>’</w:t>
      </w:r>
      <w:r w:rsidRPr="008A7EC9">
        <w:rPr>
          <w:i/>
        </w:rPr>
        <w:t>or un peu roux</w:t>
      </w:r>
      <w:r w:rsidR="00BF7D4A">
        <w:rPr>
          <w:i/>
        </w:rPr>
        <w:t> ?</w:t>
      </w:r>
    </w:p>
    <w:p w14:paraId="47F71A62" w14:textId="77777777" w:rsidR="00BF7D4A" w:rsidRDefault="00BF7D4A" w:rsidP="009D75A4">
      <w:pPr>
        <w:rPr>
          <w:i/>
          <w:iCs/>
        </w:rPr>
      </w:pPr>
      <w:r>
        <w:rPr>
          <w:i/>
        </w:rPr>
        <w:t>— </w:t>
      </w:r>
      <w:r w:rsidR="009D75A4" w:rsidRPr="008A7EC9">
        <w:rPr>
          <w:i/>
          <w:iCs/>
        </w:rPr>
        <w:t>L</w:t>
      </w:r>
      <w:r>
        <w:rPr>
          <w:i/>
          <w:iCs/>
        </w:rPr>
        <w:t>’</w:t>
      </w:r>
      <w:r w:rsidR="009D75A4" w:rsidRPr="008A7EC9">
        <w:rPr>
          <w:i/>
          <w:iCs/>
        </w:rPr>
        <w:t>auteur de ces vers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 xml:space="preserve">dit </w:t>
      </w:r>
      <w:proofErr w:type="spellStart"/>
      <w:r w:rsidR="009D75A4" w:rsidRPr="008A7EC9">
        <w:rPr>
          <w:i/>
          <w:iCs/>
        </w:rPr>
        <w:t>Vignerte</w:t>
      </w:r>
      <w:proofErr w:type="spellEnd"/>
      <w:r>
        <w:rPr>
          <w:i/>
          <w:iCs/>
        </w:rPr>
        <w:t xml:space="preserve">, </w:t>
      </w:r>
      <w:r w:rsidR="009D75A4" w:rsidRPr="008A7EC9">
        <w:rPr>
          <w:i/>
          <w:iCs/>
        </w:rPr>
        <w:t>avait lu le livre de Blaze de Bury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C</w:t>
      </w:r>
      <w:r>
        <w:rPr>
          <w:i/>
          <w:iCs/>
        </w:rPr>
        <w:t>’</w:t>
      </w:r>
      <w:r w:rsidR="009D75A4" w:rsidRPr="008A7EC9">
        <w:rPr>
          <w:i/>
          <w:iCs/>
        </w:rPr>
        <w:t>est le seul livre français convenable sur ce drame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Vous le rappelez-vous</w:t>
      </w:r>
      <w:r>
        <w:rPr>
          <w:i/>
          <w:iCs/>
        </w:rPr>
        <w:t> ?</w:t>
      </w:r>
    </w:p>
    <w:p w14:paraId="61FFD4D2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J</w:t>
      </w:r>
      <w:r>
        <w:rPr>
          <w:i/>
          <w:iCs/>
        </w:rPr>
        <w:t>’</w:t>
      </w:r>
      <w:r w:rsidR="009D75A4" w:rsidRPr="008A7EC9">
        <w:rPr>
          <w:i/>
          <w:iCs/>
        </w:rPr>
        <w:t>avoue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dis-je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que bien des détails m</w:t>
      </w:r>
      <w:r>
        <w:rPr>
          <w:i/>
          <w:iCs/>
        </w:rPr>
        <w:t>’</w:t>
      </w:r>
      <w:r w:rsidR="009D75A4" w:rsidRPr="008A7EC9">
        <w:rPr>
          <w:i/>
          <w:iCs/>
        </w:rPr>
        <w:t>en sont sortis de l</w:t>
      </w:r>
      <w:r>
        <w:rPr>
          <w:i/>
          <w:iCs/>
        </w:rPr>
        <w:t>’</w:t>
      </w:r>
      <w:r w:rsidR="009D75A4" w:rsidRPr="008A7EC9">
        <w:rPr>
          <w:i/>
          <w:iCs/>
        </w:rPr>
        <w:t>esprit</w:t>
      </w:r>
      <w:r>
        <w:rPr>
          <w:i/>
          <w:iCs/>
        </w:rPr>
        <w:t>.</w:t>
      </w:r>
    </w:p>
    <w:p w14:paraId="0F7356BA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Eh bien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il faut que je vous précise cette histoire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Elle ne vous expliquera pas mon aventure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à moi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Elle vous la rendra plus étrange encore</w:t>
      </w:r>
      <w:r>
        <w:rPr>
          <w:i/>
          <w:iCs/>
        </w:rPr>
        <w:t>.</w:t>
      </w:r>
    </w:p>
    <w:p w14:paraId="50401441" w14:textId="2E946F01" w:rsidR="00BF7D4A" w:rsidRDefault="00BF7D4A" w:rsidP="009D75A4"/>
    <w:p w14:paraId="7287B58F" w14:textId="77777777" w:rsidR="00BF7D4A" w:rsidRDefault="00BF7D4A" w:rsidP="009D75A4">
      <w:r>
        <w:t>— </w:t>
      </w:r>
      <w:r w:rsidR="009D75A4" w:rsidRPr="008A7EC9">
        <w:t>Vous vous rappelez certainement quelle était la situation de l</w:t>
      </w:r>
      <w:r>
        <w:t>’</w:t>
      </w:r>
      <w:r w:rsidR="009D75A4" w:rsidRPr="008A7EC9">
        <w:t>État de Hanovre en 1680</w:t>
      </w:r>
      <w:r>
        <w:t xml:space="preserve">. </w:t>
      </w:r>
      <w:r w:rsidR="009D75A4" w:rsidRPr="008A7EC9">
        <w:t>Il avait à sa tête un homme aussi débauché que profond politique</w:t>
      </w:r>
      <w:r>
        <w:t xml:space="preserve">, </w:t>
      </w:r>
      <w:r w:rsidR="009D75A4" w:rsidRPr="008A7EC9">
        <w:t>Ernest-Auguste</w:t>
      </w:r>
      <w:r>
        <w:t xml:space="preserve">, </w:t>
      </w:r>
      <w:r w:rsidR="009D75A4" w:rsidRPr="008A7EC9">
        <w:t>successiv</w:t>
      </w:r>
      <w:r w:rsidR="009D75A4" w:rsidRPr="008A7EC9">
        <w:t>e</w:t>
      </w:r>
      <w:r w:rsidR="009D75A4" w:rsidRPr="008A7EC9">
        <w:t>ment évêque d</w:t>
      </w:r>
      <w:r>
        <w:t>’</w:t>
      </w:r>
      <w:r w:rsidR="009D75A4" w:rsidRPr="008A7EC9">
        <w:t>Osnabrück</w:t>
      </w:r>
      <w:r>
        <w:t xml:space="preserve">, </w:t>
      </w:r>
      <w:r w:rsidR="009D75A4" w:rsidRPr="008A7EC9">
        <w:t>duc</w:t>
      </w:r>
      <w:r>
        <w:t xml:space="preserve">, </w:t>
      </w:r>
      <w:r w:rsidR="009D75A4" w:rsidRPr="008A7EC9">
        <w:t>puis électeur de Hanovre</w:t>
      </w:r>
      <w:r>
        <w:t>.</w:t>
      </w:r>
    </w:p>
    <w:p w14:paraId="3BFCB292" w14:textId="77777777" w:rsidR="00BF7D4A" w:rsidRDefault="009D75A4" w:rsidP="009D75A4">
      <w:r w:rsidRPr="008A7EC9">
        <w:t>Son frère</w:t>
      </w:r>
      <w:r w:rsidR="00BF7D4A">
        <w:t xml:space="preserve">, </w:t>
      </w:r>
      <w:r w:rsidRPr="008A7EC9">
        <w:t>Georges-Guillaume</w:t>
      </w:r>
      <w:r w:rsidR="00BF7D4A">
        <w:t xml:space="preserve">, </w:t>
      </w:r>
      <w:r w:rsidRPr="008A7EC9">
        <w:t>était duc de Brunswick-</w:t>
      </w:r>
      <w:proofErr w:type="spellStart"/>
      <w:r w:rsidRPr="008A7EC9">
        <w:t>Lünebourg</w:t>
      </w:r>
      <w:proofErr w:type="spellEnd"/>
      <w:r w:rsidR="00BF7D4A">
        <w:t>.</w:t>
      </w:r>
    </w:p>
    <w:p w14:paraId="12CA197A" w14:textId="77777777" w:rsidR="00BF7D4A" w:rsidRDefault="009D75A4" w:rsidP="009D75A4">
      <w:r w:rsidRPr="008A7EC9">
        <w:lastRenderedPageBreak/>
        <w:t>Ernest-Auguste avait un fils</w:t>
      </w:r>
      <w:r w:rsidR="00BF7D4A">
        <w:t xml:space="preserve">, </w:t>
      </w:r>
      <w:r w:rsidRPr="008A7EC9">
        <w:t>Georges</w:t>
      </w:r>
      <w:r w:rsidR="00BF7D4A">
        <w:t xml:space="preserve"> ; </w:t>
      </w:r>
      <w:r w:rsidRPr="008A7EC9">
        <w:t>Georges-Guillaume une fille</w:t>
      </w:r>
      <w:r w:rsidR="00BF7D4A">
        <w:t xml:space="preserve">, </w:t>
      </w:r>
      <w:r w:rsidRPr="008A7EC9">
        <w:t>Sophie-Dorothée</w:t>
      </w:r>
      <w:r w:rsidR="00BF7D4A">
        <w:t>.</w:t>
      </w:r>
    </w:p>
    <w:p w14:paraId="2C88FFFF" w14:textId="77777777" w:rsidR="00BF7D4A" w:rsidRDefault="009D75A4" w:rsidP="009D75A4">
      <w:r w:rsidRPr="008A7EC9">
        <w:t>L</w:t>
      </w:r>
      <w:r w:rsidR="00BF7D4A">
        <w:t>’</w:t>
      </w:r>
      <w:r w:rsidRPr="008A7EC9">
        <w:t>ambition d</w:t>
      </w:r>
      <w:r w:rsidR="00BF7D4A">
        <w:t>’</w:t>
      </w:r>
      <w:r w:rsidRPr="008A7EC9">
        <w:t>Ernest-Auguste portait sur deux points</w:t>
      </w:r>
      <w:r w:rsidR="00BF7D4A">
        <w:t>.</w:t>
      </w:r>
    </w:p>
    <w:p w14:paraId="6B4FBE7A" w14:textId="77777777" w:rsidR="00BF7D4A" w:rsidRDefault="009D75A4" w:rsidP="009D75A4">
      <w:r w:rsidRPr="008A7EC9">
        <w:t>D</w:t>
      </w:r>
      <w:r w:rsidR="00BF7D4A">
        <w:t>’</w:t>
      </w:r>
      <w:r w:rsidRPr="008A7EC9">
        <w:t>abord</w:t>
      </w:r>
      <w:r w:rsidR="00BF7D4A">
        <w:t xml:space="preserve"> : </w:t>
      </w:r>
      <w:r w:rsidRPr="008A7EC9">
        <w:t>réunion à sa famille des États de son frère</w:t>
      </w:r>
      <w:r w:rsidR="00BF7D4A">
        <w:t xml:space="preserve">. </w:t>
      </w:r>
      <w:r w:rsidRPr="008A7EC9">
        <w:t>Il n</w:t>
      </w:r>
      <w:r w:rsidR="00BF7D4A">
        <w:t>’</w:t>
      </w:r>
      <w:r w:rsidRPr="008A7EC9">
        <w:t>y avait qu</w:t>
      </w:r>
      <w:r w:rsidR="00BF7D4A">
        <w:t>’</w:t>
      </w:r>
      <w:r w:rsidRPr="008A7EC9">
        <w:t>un moyen</w:t>
      </w:r>
      <w:r w:rsidR="00BF7D4A">
        <w:t xml:space="preserve"> : </w:t>
      </w:r>
      <w:r w:rsidRPr="008A7EC9">
        <w:t>marier Georges à Sophie-Dorothée</w:t>
      </w:r>
      <w:r w:rsidR="00BF7D4A">
        <w:t xml:space="preserve">. </w:t>
      </w:r>
      <w:r w:rsidRPr="008A7EC9">
        <w:t>Le m</w:t>
      </w:r>
      <w:r w:rsidRPr="008A7EC9">
        <w:t>a</w:t>
      </w:r>
      <w:r w:rsidRPr="008A7EC9">
        <w:t>riage eut lieu en 1682</w:t>
      </w:r>
      <w:r w:rsidR="00BF7D4A">
        <w:t xml:space="preserve">. </w:t>
      </w:r>
      <w:r w:rsidRPr="008A7EC9">
        <w:t>La duchesse de Brunswick-</w:t>
      </w:r>
      <w:proofErr w:type="spellStart"/>
      <w:r w:rsidRPr="008A7EC9">
        <w:t>Lünebourg</w:t>
      </w:r>
      <w:proofErr w:type="spellEnd"/>
      <w:r w:rsidRPr="008A7EC9">
        <w:t xml:space="preserve"> n</w:t>
      </w:r>
      <w:r w:rsidR="00BF7D4A">
        <w:t>’</w:t>
      </w:r>
      <w:r w:rsidRPr="008A7EC9">
        <w:t>avait que seize ans</w:t>
      </w:r>
      <w:r w:rsidR="00BF7D4A">
        <w:t>.</w:t>
      </w:r>
    </w:p>
    <w:p w14:paraId="7A139ED3" w14:textId="17C82D0B" w:rsidR="00BF7D4A" w:rsidRDefault="009D75A4" w:rsidP="009D75A4">
      <w:r w:rsidRPr="008A7EC9">
        <w:t>L</w:t>
      </w:r>
      <w:r w:rsidR="00BF7D4A">
        <w:t>’</w:t>
      </w:r>
      <w:r w:rsidRPr="008A7EC9">
        <w:t>autre ambition d</w:t>
      </w:r>
      <w:r w:rsidR="00BF7D4A">
        <w:t>’</w:t>
      </w:r>
      <w:r w:rsidRPr="008A7EC9">
        <w:t>Ernest-Auguste était plus haute</w:t>
      </w:r>
      <w:r w:rsidR="00BF7D4A">
        <w:t xml:space="preserve"> : </w:t>
      </w:r>
      <w:r w:rsidRPr="008A7EC9">
        <w:t>c</w:t>
      </w:r>
      <w:r w:rsidR="00BF7D4A">
        <w:t>’</w:t>
      </w:r>
      <w:r w:rsidRPr="008A7EC9">
        <w:t>était la couronne d</w:t>
      </w:r>
      <w:r w:rsidR="00BF7D4A">
        <w:t>’</w:t>
      </w:r>
      <w:r w:rsidRPr="008A7EC9">
        <w:t>Angleterre</w:t>
      </w:r>
      <w:r w:rsidR="00BF7D4A">
        <w:t xml:space="preserve">. </w:t>
      </w:r>
      <w:r w:rsidRPr="008A7EC9">
        <w:t>La fortune travailla pour lui</w:t>
      </w:r>
      <w:r w:rsidR="00BF7D4A">
        <w:t xml:space="preserve"> : </w:t>
      </w:r>
      <w:r w:rsidRPr="008A7EC9">
        <w:t>succe</w:t>
      </w:r>
      <w:r w:rsidRPr="008A7EC9">
        <w:t>s</w:t>
      </w:r>
      <w:r w:rsidRPr="008A7EC9">
        <w:t>sivement les douze enfants de la reine Anne furent moissonnés par la mort</w:t>
      </w:r>
      <w:r w:rsidR="00BF7D4A">
        <w:t xml:space="preserve">. </w:t>
      </w:r>
      <w:r w:rsidRPr="008A7EC9">
        <w:t>Si Ernest-Auguste ne vit pas le triomphe de sa pol</w:t>
      </w:r>
      <w:r w:rsidRPr="008A7EC9">
        <w:t>i</w:t>
      </w:r>
      <w:r w:rsidRPr="008A7EC9">
        <w:t>tique</w:t>
      </w:r>
      <w:r w:rsidR="00BF7D4A">
        <w:t xml:space="preserve"> – </w:t>
      </w:r>
      <w:r w:rsidRPr="008A7EC9">
        <w:t>il mourut en 1698</w:t>
      </w:r>
      <w:r w:rsidR="00BF7D4A">
        <w:t xml:space="preserve"> – </w:t>
      </w:r>
      <w:r w:rsidRPr="008A7EC9">
        <w:t>son fils Georges en recueillit les fruits</w:t>
      </w:r>
      <w:r w:rsidR="00BF7D4A">
        <w:t xml:space="preserve">. </w:t>
      </w:r>
      <w:r w:rsidRPr="008A7EC9">
        <w:t>En 1714</w:t>
      </w:r>
      <w:r w:rsidR="00BF7D4A">
        <w:t xml:space="preserve">, </w:t>
      </w:r>
      <w:r w:rsidRPr="008A7EC9">
        <w:t>à la mort de la reine Anne</w:t>
      </w:r>
      <w:r w:rsidR="00BF7D4A">
        <w:t xml:space="preserve">, </w:t>
      </w:r>
      <w:r w:rsidRPr="008A7EC9">
        <w:t xml:space="preserve">il montait sur le trône de Grande-Bretagne sous le nom de </w:t>
      </w:r>
      <w:r w:rsidR="00BF7D4A" w:rsidRPr="008A7EC9">
        <w:t>George</w:t>
      </w:r>
      <w:r w:rsidR="00BF7D4A">
        <w:t> </w:t>
      </w:r>
      <w:r w:rsidR="00BF7D4A" w:rsidRPr="008A7EC9">
        <w:t>I</w:t>
      </w:r>
      <w:r w:rsidR="00BF7D4A" w:rsidRPr="00BF7D4A">
        <w:rPr>
          <w:vertAlign w:val="superscript"/>
        </w:rPr>
        <w:t>er</w:t>
      </w:r>
      <w:r w:rsidR="00BF7D4A">
        <w:t xml:space="preserve">. </w:t>
      </w:r>
      <w:r w:rsidRPr="008A7EC9">
        <w:t>Il y montait seul</w:t>
      </w:r>
      <w:r w:rsidR="00BF7D4A">
        <w:t xml:space="preserve"> : </w:t>
      </w:r>
      <w:r w:rsidRPr="008A7EC9">
        <w:t>dix-huit ans plus tôt</w:t>
      </w:r>
      <w:r w:rsidR="00BF7D4A">
        <w:t xml:space="preserve">, </w:t>
      </w:r>
      <w:r w:rsidRPr="008A7EC9">
        <w:t>à la suite d</w:t>
      </w:r>
      <w:r w:rsidR="00BF7D4A">
        <w:t>’</w:t>
      </w:r>
      <w:r w:rsidRPr="008A7EC9">
        <w:t>une infâme machination</w:t>
      </w:r>
      <w:r w:rsidR="00BF7D4A">
        <w:t xml:space="preserve">, </w:t>
      </w:r>
      <w:r w:rsidRPr="008A7EC9">
        <w:t>il s</w:t>
      </w:r>
      <w:r w:rsidR="00BF7D4A">
        <w:t>’</w:t>
      </w:r>
      <w:r w:rsidRPr="008A7EC9">
        <w:t>était séparé de sa femme</w:t>
      </w:r>
      <w:r w:rsidR="00BF7D4A">
        <w:t xml:space="preserve">, </w:t>
      </w:r>
      <w:r w:rsidRPr="008A7EC9">
        <w:t>et lorsque son époux ceignait la couronne d</w:t>
      </w:r>
      <w:r w:rsidR="00BF7D4A">
        <w:t>’</w:t>
      </w:r>
      <w:r w:rsidRPr="008A7EC9">
        <w:t>Angleterre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 xml:space="preserve">infortunée Sophie-Dorothée achevait ses jours dans le château de </w:t>
      </w:r>
      <w:proofErr w:type="spellStart"/>
      <w:r w:rsidRPr="008A7EC9">
        <w:t>Ahlde</w:t>
      </w:r>
      <w:proofErr w:type="spellEnd"/>
      <w:r w:rsidR="00BF7D4A">
        <w:t xml:space="preserve">, </w:t>
      </w:r>
      <w:r w:rsidRPr="008A7EC9">
        <w:t>moins palais que prison</w:t>
      </w:r>
      <w:r w:rsidR="00BF7D4A">
        <w:t>.</w:t>
      </w:r>
    </w:p>
    <w:p w14:paraId="4F6E681E" w14:textId="77777777" w:rsidR="00BF7D4A" w:rsidRDefault="009D75A4" w:rsidP="009D75A4">
      <w:r w:rsidRPr="008A7EC9">
        <w:t>Excusez-moi de dessécher ainsi ces faits</w:t>
      </w:r>
      <w:r w:rsidR="00BF7D4A">
        <w:t xml:space="preserve"> : </w:t>
      </w:r>
      <w:r w:rsidRPr="008A7EC9">
        <w:t>l</w:t>
      </w:r>
      <w:r w:rsidR="00BF7D4A">
        <w:t>’</w:t>
      </w:r>
      <w:r w:rsidRPr="008A7EC9">
        <w:t>essentiel est d</w:t>
      </w:r>
      <w:r w:rsidR="00BF7D4A">
        <w:t>’</w:t>
      </w:r>
      <w:r w:rsidRPr="008A7EC9">
        <w:t>être clair</w:t>
      </w:r>
      <w:r w:rsidR="00BF7D4A">
        <w:t>.</w:t>
      </w:r>
    </w:p>
    <w:p w14:paraId="7CC41B68" w14:textId="77777777" w:rsidR="00BF7D4A" w:rsidRDefault="009D75A4" w:rsidP="009D75A4">
      <w:r w:rsidRPr="008A7EC9">
        <w:t>L</w:t>
      </w:r>
      <w:r w:rsidR="00BF7D4A">
        <w:t>’</w:t>
      </w:r>
      <w:r w:rsidRPr="008A7EC9">
        <w:t>histoire du divorce de Sophie-Dorothée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est l</w:t>
      </w:r>
      <w:r w:rsidR="00BF7D4A">
        <w:t>’</w:t>
      </w:r>
      <w:r w:rsidRPr="008A7EC9">
        <w:t xml:space="preserve">histoire du meurtre du comte Philippe-Christophe de </w:t>
      </w:r>
      <w:proofErr w:type="spellStart"/>
      <w:r w:rsidRPr="008A7EC9">
        <w:t>Kœnigsmark</w:t>
      </w:r>
      <w:proofErr w:type="spellEnd"/>
      <w:r w:rsidR="00BF7D4A">
        <w:t>.</w:t>
      </w:r>
    </w:p>
    <w:p w14:paraId="132B256F" w14:textId="77777777" w:rsidR="00BF7D4A" w:rsidRDefault="009D75A4" w:rsidP="009D75A4">
      <w:r w:rsidRPr="008A7EC9">
        <w:t>Appartenant à une des plus nobles familles suédoises</w:t>
      </w:r>
      <w:r w:rsidR="00BF7D4A">
        <w:t xml:space="preserve">, </w:t>
      </w:r>
      <w:r w:rsidRPr="008A7EC9">
        <w:t>ami du prince électeur de Saxe</w:t>
      </w:r>
      <w:r w:rsidR="00BF7D4A">
        <w:t xml:space="preserve">, </w:t>
      </w:r>
      <w:r w:rsidRPr="008A7EC9">
        <w:t>aussi brun et beau que Sophie-Dorothée était belle et blonde</w:t>
      </w:r>
      <w:r w:rsidR="00BF7D4A">
        <w:t xml:space="preserve">, </w:t>
      </w:r>
      <w:r w:rsidRPr="008A7EC9">
        <w:t>le comte Philippe et la duchesse de Brunswick-</w:t>
      </w:r>
      <w:proofErr w:type="spellStart"/>
      <w:r w:rsidRPr="008A7EC9">
        <w:t>Lünebourg</w:t>
      </w:r>
      <w:proofErr w:type="spellEnd"/>
      <w:r w:rsidRPr="008A7EC9">
        <w:t xml:space="preserve"> s</w:t>
      </w:r>
      <w:r w:rsidR="00BF7D4A">
        <w:t>’</w:t>
      </w:r>
      <w:r w:rsidRPr="008A7EC9">
        <w:t>étaient dans leur enfance connus à Celle et naïvement fiancés</w:t>
      </w:r>
      <w:r w:rsidR="00BF7D4A">
        <w:t xml:space="preserve">. </w:t>
      </w:r>
      <w:r w:rsidRPr="008A7EC9">
        <w:t>La vie les avait séparés</w:t>
      </w:r>
      <w:r w:rsidR="00BF7D4A">
        <w:t xml:space="preserve">. </w:t>
      </w:r>
      <w:r w:rsidRPr="008A7EC9">
        <w:t xml:space="preserve">Philippe était parti mener à la cour de </w:t>
      </w:r>
      <w:r w:rsidR="00BF7D4A" w:rsidRPr="008A7EC9">
        <w:t>Jacques</w:t>
      </w:r>
      <w:r w:rsidR="00BF7D4A">
        <w:t> </w:t>
      </w:r>
      <w:r w:rsidR="00BF7D4A" w:rsidRPr="008A7EC9">
        <w:t>II</w:t>
      </w:r>
      <w:r w:rsidR="00BF7D4A">
        <w:t xml:space="preserve">, </w:t>
      </w:r>
      <w:r w:rsidRPr="008A7EC9">
        <w:t xml:space="preserve">à celle de </w:t>
      </w:r>
      <w:r w:rsidR="00BF7D4A" w:rsidRPr="008A7EC9">
        <w:lastRenderedPageBreak/>
        <w:t>Louis</w:t>
      </w:r>
      <w:r w:rsidR="00BF7D4A">
        <w:t> </w:t>
      </w:r>
      <w:r w:rsidR="00BF7D4A" w:rsidRPr="008A7EC9">
        <w:t>XIV</w:t>
      </w:r>
      <w:r w:rsidR="00BF7D4A">
        <w:t xml:space="preserve">, </w:t>
      </w:r>
      <w:r w:rsidRPr="008A7EC9">
        <w:t>à Dresde</w:t>
      </w:r>
      <w:r w:rsidR="00BF7D4A">
        <w:t xml:space="preserve">, </w:t>
      </w:r>
      <w:r w:rsidRPr="008A7EC9">
        <w:t>à Venise</w:t>
      </w:r>
      <w:r w:rsidR="00BF7D4A">
        <w:t xml:space="preserve">, </w:t>
      </w:r>
      <w:r w:rsidRPr="008A7EC9">
        <w:t>son existence aventureuse de beau condottiere suédois</w:t>
      </w:r>
      <w:r w:rsidR="00BF7D4A">
        <w:t>.</w:t>
      </w:r>
    </w:p>
    <w:p w14:paraId="5570EC4D" w14:textId="77777777" w:rsidR="00BF7D4A" w:rsidRDefault="009D75A4" w:rsidP="009D75A4">
      <w:r w:rsidRPr="008A7EC9">
        <w:t>Le mariage de Sophie-Dorothée réveilla-t-il son ancien amour</w:t>
      </w:r>
      <w:r w:rsidR="00BF7D4A">
        <w:t xml:space="preserve">, </w:t>
      </w:r>
      <w:r w:rsidRPr="008A7EC9">
        <w:t>blessa-t-il sa vanité</w:t>
      </w:r>
      <w:r w:rsidR="00BF7D4A">
        <w:t xml:space="preserve"> ? </w:t>
      </w:r>
      <w:r w:rsidRPr="008A7EC9">
        <w:t>Toujours est-il qu</w:t>
      </w:r>
      <w:r w:rsidR="00BF7D4A">
        <w:t>’</w:t>
      </w:r>
      <w:r w:rsidRPr="008A7EC9">
        <w:t>un beau matin</w:t>
      </w:r>
      <w:r w:rsidR="00BF7D4A">
        <w:t xml:space="preserve">, </w:t>
      </w:r>
      <w:r w:rsidRPr="008A7EC9">
        <w:t xml:space="preserve">Hanovre vit arriver le comte Philippe de </w:t>
      </w:r>
      <w:proofErr w:type="spellStart"/>
      <w:r w:rsidRPr="008A7EC9">
        <w:t>Kœnigsmark</w:t>
      </w:r>
      <w:proofErr w:type="spellEnd"/>
      <w:r w:rsidR="00BF7D4A">
        <w:t>.</w:t>
      </w:r>
    </w:p>
    <w:p w14:paraId="1CEC5A37" w14:textId="77777777" w:rsidR="00BF7D4A" w:rsidRDefault="009D75A4" w:rsidP="009D75A4">
      <w:r w:rsidRPr="008A7EC9">
        <w:t>La cour de l</w:t>
      </w:r>
      <w:r w:rsidR="00BF7D4A">
        <w:t>’</w:t>
      </w:r>
      <w:r w:rsidRPr="008A7EC9">
        <w:t>Électeur était un lieu de débauches</w:t>
      </w:r>
      <w:r w:rsidR="00BF7D4A">
        <w:t xml:space="preserve">, </w:t>
      </w:r>
      <w:r w:rsidRPr="008A7EC9">
        <w:t>un fumier sur lequel se fanait lentement ce beau lis qu</w:t>
      </w:r>
      <w:r w:rsidR="00BF7D4A">
        <w:t>’</w:t>
      </w:r>
      <w:r w:rsidRPr="008A7EC9">
        <w:t>était Sophie-Dorothée</w:t>
      </w:r>
      <w:r w:rsidR="00BF7D4A">
        <w:t>.</w:t>
      </w:r>
    </w:p>
    <w:p w14:paraId="69DA7646" w14:textId="77777777" w:rsidR="00BF7D4A" w:rsidRDefault="009D75A4" w:rsidP="009D75A4">
      <w:r w:rsidRPr="008A7EC9">
        <w:t>Trompée par un mari qu</w:t>
      </w:r>
      <w:r w:rsidR="00BF7D4A">
        <w:t>’</w:t>
      </w:r>
      <w:r w:rsidRPr="008A7EC9">
        <w:t>elle avait toujours méprisé</w:t>
      </w:r>
      <w:r w:rsidR="00BF7D4A">
        <w:t xml:space="preserve">, </w:t>
      </w:r>
      <w:r w:rsidRPr="008A7EC9">
        <w:t xml:space="preserve">contrainte de faire bonne mine à cette terrible comtesse de </w:t>
      </w:r>
      <w:proofErr w:type="spellStart"/>
      <w:r w:rsidRPr="008A7EC9">
        <w:t>Pl</w:t>
      </w:r>
      <w:r w:rsidRPr="008A7EC9">
        <w:t>a</w:t>
      </w:r>
      <w:r w:rsidRPr="008A7EC9">
        <w:t>ten</w:t>
      </w:r>
      <w:proofErr w:type="spellEnd"/>
      <w:r w:rsidR="00BF7D4A">
        <w:t xml:space="preserve">, </w:t>
      </w:r>
      <w:r w:rsidRPr="008A7EC9">
        <w:t>l</w:t>
      </w:r>
      <w:r w:rsidR="00BF7D4A">
        <w:t>’</w:t>
      </w:r>
      <w:r w:rsidRPr="008A7EC9">
        <w:t>abjecte favorite d</w:t>
      </w:r>
      <w:r w:rsidR="00BF7D4A">
        <w:t>’</w:t>
      </w:r>
      <w:r w:rsidRPr="008A7EC9">
        <w:t>Ernest-Auguste</w:t>
      </w:r>
      <w:r w:rsidR="00BF7D4A">
        <w:t xml:space="preserve">, </w:t>
      </w:r>
      <w:r w:rsidRPr="008A7EC9">
        <w:t>elle vivait de son mieux dans la solitude</w:t>
      </w:r>
      <w:r w:rsidR="00BF7D4A">
        <w:t xml:space="preserve">, </w:t>
      </w:r>
      <w:r w:rsidRPr="008A7EC9">
        <w:t>occupée uniquement de l</w:t>
      </w:r>
      <w:r w:rsidR="00BF7D4A">
        <w:t>’</w:t>
      </w:r>
      <w:r w:rsidRPr="008A7EC9">
        <w:t>éducation de ses deux enfants</w:t>
      </w:r>
      <w:r w:rsidR="00BF7D4A">
        <w:t xml:space="preserve">, </w:t>
      </w:r>
      <w:r w:rsidRPr="008A7EC9">
        <w:t>un fils qui devait être roi d</w:t>
      </w:r>
      <w:r w:rsidR="00BF7D4A">
        <w:t>’</w:t>
      </w:r>
      <w:r w:rsidRPr="008A7EC9">
        <w:t>Angleterre</w:t>
      </w:r>
      <w:r w:rsidR="00BF7D4A">
        <w:t xml:space="preserve">, </w:t>
      </w:r>
      <w:r w:rsidRPr="008A7EC9">
        <w:t>une fille qui sera reine de Prusse</w:t>
      </w:r>
      <w:r w:rsidR="00BF7D4A">
        <w:t>.</w:t>
      </w:r>
    </w:p>
    <w:p w14:paraId="5CD4FF0F" w14:textId="77777777" w:rsidR="00BF7D4A" w:rsidRDefault="009D75A4" w:rsidP="009D75A4">
      <w:r w:rsidRPr="008A7EC9">
        <w:t xml:space="preserve">Mais voici </w:t>
      </w:r>
      <w:proofErr w:type="spellStart"/>
      <w:r w:rsidRPr="008A7EC9">
        <w:t>Kœnigsmark</w:t>
      </w:r>
      <w:proofErr w:type="spellEnd"/>
      <w:r w:rsidRPr="008A7EC9">
        <w:t xml:space="preserve"> qui arrive à Hanovre</w:t>
      </w:r>
      <w:r w:rsidR="00BF7D4A">
        <w:t xml:space="preserve">, </w:t>
      </w:r>
      <w:r w:rsidRPr="008A7EC9">
        <w:t>et le drame commence</w:t>
      </w:r>
      <w:r w:rsidR="00BF7D4A">
        <w:t>.</w:t>
      </w:r>
    </w:p>
    <w:p w14:paraId="14E290DD" w14:textId="77777777" w:rsidR="00BF7D4A" w:rsidRDefault="009D75A4" w:rsidP="009D75A4">
      <w:r w:rsidRPr="008A7EC9">
        <w:t>Le comte Philippe est venu pour se venger</w:t>
      </w:r>
      <w:r w:rsidR="00BF7D4A">
        <w:t xml:space="preserve">, </w:t>
      </w:r>
      <w:r w:rsidRPr="008A7EC9">
        <w:t>pour reconqu</w:t>
      </w:r>
      <w:r w:rsidRPr="008A7EC9">
        <w:t>é</w:t>
      </w:r>
      <w:r w:rsidRPr="008A7EC9">
        <w:t>rir le cœur de Sophie-Dorothée</w:t>
      </w:r>
      <w:r w:rsidR="00BF7D4A">
        <w:t xml:space="preserve">. </w:t>
      </w:r>
      <w:r w:rsidRPr="008A7EC9">
        <w:t>Mais avant même qu</w:t>
      </w:r>
      <w:r w:rsidR="00BF7D4A">
        <w:t>’</w:t>
      </w:r>
      <w:r w:rsidRPr="008A7EC9">
        <w:t>il puisse la voir</w:t>
      </w:r>
      <w:r w:rsidR="00BF7D4A">
        <w:t xml:space="preserve">, </w:t>
      </w:r>
      <w:r w:rsidRPr="008A7EC9">
        <w:t xml:space="preserve">la comtesse de </w:t>
      </w:r>
      <w:proofErr w:type="spellStart"/>
      <w:r w:rsidRPr="008A7EC9">
        <w:t>Platen</w:t>
      </w:r>
      <w:proofErr w:type="spellEnd"/>
      <w:r w:rsidRPr="008A7EC9">
        <w:t xml:space="preserve"> s</w:t>
      </w:r>
      <w:r w:rsidR="00BF7D4A">
        <w:t>’</w:t>
      </w:r>
      <w:r w:rsidRPr="008A7EC9">
        <w:t>éprend de lui</w:t>
      </w:r>
      <w:r w:rsidR="00BF7D4A">
        <w:t xml:space="preserve">. </w:t>
      </w:r>
      <w:r w:rsidRPr="008A7EC9">
        <w:t>Il juge politique de ne pas froisser la toute-puissante favorite</w:t>
      </w:r>
      <w:r w:rsidR="00BF7D4A">
        <w:t xml:space="preserve">. </w:t>
      </w:r>
      <w:r w:rsidRPr="008A7EC9">
        <w:t>Mais il faut aller très loin pour ne pas froisser cette femme</w:t>
      </w:r>
      <w:r w:rsidR="00BF7D4A">
        <w:t xml:space="preserve">, </w:t>
      </w:r>
      <w:r w:rsidRPr="008A7EC9">
        <w:t>Messaline et lady Ma</w:t>
      </w:r>
      <w:r w:rsidRPr="008A7EC9">
        <w:t>c</w:t>
      </w:r>
      <w:r w:rsidRPr="008A7EC9">
        <w:t>beth réunies</w:t>
      </w:r>
      <w:r w:rsidR="00BF7D4A">
        <w:t xml:space="preserve">. </w:t>
      </w:r>
      <w:r w:rsidRPr="008A7EC9">
        <w:t>Le comte Philippe va aussi loin que possible</w:t>
      </w:r>
      <w:r w:rsidR="00BF7D4A">
        <w:t xml:space="preserve"> : </w:t>
      </w:r>
      <w:r w:rsidRPr="008A7EC9">
        <w:t>compromise</w:t>
      </w:r>
      <w:r w:rsidR="00BF7D4A">
        <w:t xml:space="preserve">, </w:t>
      </w:r>
      <w:r w:rsidRPr="008A7EC9">
        <w:t>elle sera en son pouvoir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lui qui est entre ses mains</w:t>
      </w:r>
      <w:r w:rsidR="00BF7D4A">
        <w:t>.</w:t>
      </w:r>
    </w:p>
    <w:p w14:paraId="6401F0C0" w14:textId="77777777" w:rsidR="00BF7D4A" w:rsidRDefault="009D75A4" w:rsidP="009D75A4">
      <w:r w:rsidRPr="008A7EC9">
        <w:t xml:space="preserve">Alors commence la belle idylle de Philippe de </w:t>
      </w:r>
      <w:proofErr w:type="spellStart"/>
      <w:r w:rsidRPr="008A7EC9">
        <w:t>Kœnigsmark</w:t>
      </w:r>
      <w:proofErr w:type="spellEnd"/>
      <w:r w:rsidRPr="008A7EC9">
        <w:t xml:space="preserve"> et de Sophie-Dorothée</w:t>
      </w:r>
      <w:r w:rsidR="00BF7D4A">
        <w:t xml:space="preserve">. </w:t>
      </w:r>
      <w:r w:rsidRPr="008A7EC9">
        <w:t>Le sombre palais de l</w:t>
      </w:r>
      <w:r w:rsidR="00BF7D4A">
        <w:t>’</w:t>
      </w:r>
      <w:proofErr w:type="spellStart"/>
      <w:r w:rsidRPr="008A7EC9">
        <w:rPr>
          <w:i/>
          <w:iCs/>
        </w:rPr>
        <w:t>Herrenhausen</w:t>
      </w:r>
      <w:proofErr w:type="spellEnd"/>
      <w:r w:rsidRPr="008A7EC9">
        <w:t xml:space="preserve"> est témoin de leurs éphémères amours</w:t>
      </w:r>
      <w:r w:rsidR="00BF7D4A">
        <w:t xml:space="preserve">. </w:t>
      </w:r>
      <w:r w:rsidRPr="008A7EC9">
        <w:t>Sophie-Dorothée a cru d</w:t>
      </w:r>
      <w:r w:rsidR="00BF7D4A">
        <w:t>’</w:t>
      </w:r>
      <w:r w:rsidRPr="008A7EC9">
        <w:t>abord que le beau comte n</w:t>
      </w:r>
      <w:r w:rsidR="00BF7D4A">
        <w:t>’</w:t>
      </w:r>
      <w:r w:rsidRPr="008A7EC9">
        <w:t>était venu à Hanovre que pour y voir malheureuse et délaissée celle qui a été contrainte par la volonté paternelle d</w:t>
      </w:r>
      <w:r w:rsidR="00BF7D4A">
        <w:t>’</w:t>
      </w:r>
      <w:r w:rsidRPr="008A7EC9">
        <w:t>en épouser un autre</w:t>
      </w:r>
      <w:r w:rsidR="00BF7D4A">
        <w:t xml:space="preserve">. </w:t>
      </w:r>
      <w:r w:rsidRPr="008A7EC9">
        <w:t xml:space="preserve">La </w:t>
      </w:r>
      <w:r w:rsidRPr="008A7EC9">
        <w:lastRenderedPageBreak/>
        <w:t>liaison presque p</w:t>
      </w:r>
      <w:r w:rsidRPr="008A7EC9">
        <w:t>u</w:t>
      </w:r>
      <w:r w:rsidRPr="008A7EC9">
        <w:t xml:space="preserve">blique de Philippe avec la comtesse de </w:t>
      </w:r>
      <w:proofErr w:type="spellStart"/>
      <w:r w:rsidRPr="008A7EC9">
        <w:t>Platen</w:t>
      </w:r>
      <w:proofErr w:type="spellEnd"/>
      <w:r w:rsidRPr="008A7EC9">
        <w:t xml:space="preserve"> ajoute à son ma</w:t>
      </w:r>
      <w:r w:rsidRPr="008A7EC9">
        <w:t>r</w:t>
      </w:r>
      <w:r w:rsidRPr="008A7EC9">
        <w:t>tyre</w:t>
      </w:r>
      <w:r w:rsidR="00BF7D4A">
        <w:t xml:space="preserve">. </w:t>
      </w:r>
      <w:r w:rsidRPr="008A7EC9">
        <w:t>Mais</w:t>
      </w:r>
      <w:r w:rsidR="00BF7D4A">
        <w:t xml:space="preserve">, </w:t>
      </w:r>
      <w:r w:rsidRPr="008A7EC9">
        <w:t>un matin</w:t>
      </w:r>
      <w:r w:rsidR="00BF7D4A">
        <w:t xml:space="preserve">, </w:t>
      </w:r>
      <w:r w:rsidRPr="008A7EC9">
        <w:t>se rendant avec sa dame de compagnie au bosquet du parc de l</w:t>
      </w:r>
      <w:r w:rsidR="00BF7D4A">
        <w:t>’</w:t>
      </w:r>
      <w:proofErr w:type="spellStart"/>
      <w:r w:rsidRPr="008A7EC9">
        <w:rPr>
          <w:i/>
          <w:iCs/>
        </w:rPr>
        <w:t>Herrenhausen</w:t>
      </w:r>
      <w:proofErr w:type="spellEnd"/>
      <w:r w:rsidRPr="008A7EC9">
        <w:t xml:space="preserve"> où elle a coutume de s</w:t>
      </w:r>
      <w:r w:rsidR="00BF7D4A">
        <w:t>’</w:t>
      </w:r>
      <w:r w:rsidRPr="008A7EC9">
        <w:t>asseoir chaque jour</w:t>
      </w:r>
      <w:r w:rsidR="00BF7D4A">
        <w:t xml:space="preserve">, </w:t>
      </w:r>
      <w:r w:rsidRPr="008A7EC9">
        <w:t>elle aperçoit le comte s</w:t>
      </w:r>
      <w:r w:rsidR="00BF7D4A">
        <w:t>’</w:t>
      </w:r>
      <w:r w:rsidRPr="008A7EC9">
        <w:t>en échapper</w:t>
      </w:r>
      <w:r w:rsidR="00BF7D4A">
        <w:t xml:space="preserve">. </w:t>
      </w:r>
      <w:r w:rsidRPr="008A7EC9">
        <w:t>Un rouleau de papier est resté sur le banc</w:t>
      </w:r>
      <w:r w:rsidR="00BF7D4A">
        <w:t xml:space="preserve">, </w:t>
      </w:r>
      <w:r w:rsidRPr="008A7EC9">
        <w:t>avec ces vers à la mani</w:t>
      </w:r>
      <w:r w:rsidRPr="008A7EC9">
        <w:t>è</w:t>
      </w:r>
      <w:r w:rsidRPr="008A7EC9">
        <w:t>re de Benserade</w:t>
      </w:r>
      <w:r w:rsidR="00BF7D4A">
        <w:t> :</w:t>
      </w:r>
    </w:p>
    <w:p w14:paraId="2B0A6019" w14:textId="77777777" w:rsidR="00BF7D4A" w:rsidRDefault="009D75A4" w:rsidP="009D75A4">
      <w:pPr>
        <w:pStyle w:val="Taille-1Normal"/>
        <w:spacing w:before="0" w:after="0"/>
      </w:pPr>
      <w:r w:rsidRPr="008A7EC9">
        <w:t>Que j</w:t>
      </w:r>
      <w:r w:rsidR="00BF7D4A">
        <w:t>’</w:t>
      </w:r>
      <w:r w:rsidRPr="008A7EC9">
        <w:t>étais autrefois un volage berger</w:t>
      </w:r>
      <w:r w:rsidR="00BF7D4A">
        <w:t> !</w:t>
      </w:r>
    </w:p>
    <w:p w14:paraId="72F8399E" w14:textId="397DD2BD" w:rsidR="009D75A4" w:rsidRPr="008A7EC9" w:rsidRDefault="009D75A4" w:rsidP="009D75A4">
      <w:pPr>
        <w:pStyle w:val="Taille-1RetraitGauche2XIndent0"/>
        <w:spacing w:before="0" w:after="0"/>
      </w:pPr>
      <w:r w:rsidRPr="008A7EC9">
        <w:t>À tout moment sur la fougère</w:t>
      </w:r>
    </w:p>
    <w:p w14:paraId="37C761A1" w14:textId="0F56B071" w:rsidR="009D75A4" w:rsidRPr="008A7EC9" w:rsidRDefault="009D75A4" w:rsidP="009D75A4">
      <w:pPr>
        <w:pStyle w:val="Taille-1RetraitGauche2XIndent0"/>
        <w:spacing w:before="0" w:after="0"/>
      </w:pPr>
      <w:r w:rsidRPr="008A7EC9">
        <w:t>J</w:t>
      </w:r>
      <w:r w:rsidR="00BF7D4A">
        <w:t>’</w:t>
      </w:r>
      <w:r w:rsidRPr="008A7EC9">
        <w:t>allais de bergère en bergère</w:t>
      </w:r>
    </w:p>
    <w:p w14:paraId="77CA6A10" w14:textId="77777777" w:rsidR="00BF7D4A" w:rsidRDefault="009D75A4" w:rsidP="009D75A4">
      <w:pPr>
        <w:pStyle w:val="Taille-1RetraitGauche2XIndent0"/>
        <w:spacing w:before="0" w:after="0"/>
      </w:pPr>
      <w:r w:rsidRPr="008A7EC9">
        <w:t>Me faire un plaisir de changer</w:t>
      </w:r>
      <w:r w:rsidR="00BF7D4A">
        <w:t> ;</w:t>
      </w:r>
    </w:p>
    <w:p w14:paraId="4BB101F1" w14:textId="77777777" w:rsidR="00BF7D4A" w:rsidRDefault="009D75A4" w:rsidP="009D75A4">
      <w:pPr>
        <w:pStyle w:val="Taille-1Normal"/>
        <w:spacing w:before="0" w:after="0"/>
      </w:pPr>
      <w:r w:rsidRPr="008A7EC9">
        <w:t>Mais</w:t>
      </w:r>
      <w:r w:rsidR="00BF7D4A">
        <w:t xml:space="preserve">, </w:t>
      </w:r>
      <w:r w:rsidRPr="008A7EC9">
        <w:t>depuis que j</w:t>
      </w:r>
      <w:r w:rsidR="00BF7D4A">
        <w:t>’</w:t>
      </w:r>
      <w:r w:rsidRPr="008A7EC9">
        <w:t>ai vu la charmante Sylvie</w:t>
      </w:r>
      <w:r w:rsidR="00BF7D4A">
        <w:t>,</w:t>
      </w:r>
    </w:p>
    <w:p w14:paraId="1DAA9675" w14:textId="77777777" w:rsidR="00BF7D4A" w:rsidRDefault="009D75A4" w:rsidP="009D75A4">
      <w:pPr>
        <w:pStyle w:val="Taille-1RetraitGauche2XIndent0"/>
        <w:spacing w:before="0" w:after="0"/>
      </w:pPr>
      <w:r w:rsidRPr="008A7EC9">
        <w:t>Contraint de l</w:t>
      </w:r>
      <w:r w:rsidR="00BF7D4A">
        <w:t>’</w:t>
      </w:r>
      <w:r w:rsidRPr="008A7EC9">
        <w:t>aimer constamment</w:t>
      </w:r>
      <w:r w:rsidR="00BF7D4A">
        <w:t>,</w:t>
      </w:r>
    </w:p>
    <w:p w14:paraId="237B34C7" w14:textId="60A46459" w:rsidR="009D75A4" w:rsidRPr="008A7EC9" w:rsidRDefault="009D75A4" w:rsidP="009D75A4">
      <w:pPr>
        <w:pStyle w:val="Taille-1RetraitGauche2XIndent0"/>
        <w:spacing w:before="0" w:after="0"/>
      </w:pPr>
      <w:r w:rsidRPr="008A7EC9">
        <w:t>Par un extrême changement</w:t>
      </w:r>
    </w:p>
    <w:p w14:paraId="183BBCBF" w14:textId="77777777" w:rsidR="00BF7D4A" w:rsidRDefault="009D75A4" w:rsidP="009D75A4">
      <w:pPr>
        <w:pStyle w:val="Taille-1RetraitGauche2XIndent0"/>
        <w:spacing w:before="0" w:after="0"/>
      </w:pPr>
      <w:r w:rsidRPr="008A7EC9">
        <w:t>Je ne veux changer de ma vie</w:t>
      </w:r>
      <w:r w:rsidR="00BF7D4A">
        <w:t>.</w:t>
      </w:r>
    </w:p>
    <w:p w14:paraId="008530A9" w14:textId="77777777" w:rsidR="00BF7D4A" w:rsidRDefault="009D75A4" w:rsidP="009D75A4">
      <w:r w:rsidRPr="008A7EC9">
        <w:t xml:space="preserve">Sophie-Dorothée a-t-elle été la maîtresse de </w:t>
      </w:r>
      <w:proofErr w:type="spellStart"/>
      <w:r w:rsidRPr="008A7EC9">
        <w:t>Kœnigsmark</w:t>
      </w:r>
      <w:proofErr w:type="spellEnd"/>
      <w:r w:rsidR="00BF7D4A">
        <w:t xml:space="preserve"> ? </w:t>
      </w:r>
      <w:r w:rsidRPr="008A7EC9">
        <w:t xml:space="preserve">Même après la lecture de leur correspondance dans les archives de la </w:t>
      </w:r>
      <w:proofErr w:type="spellStart"/>
      <w:r w:rsidRPr="008A7EC9">
        <w:t>Gardie</w:t>
      </w:r>
      <w:proofErr w:type="spellEnd"/>
      <w:r w:rsidR="00BF7D4A">
        <w:t xml:space="preserve">, </w:t>
      </w:r>
      <w:r w:rsidRPr="008A7EC9">
        <w:t>j</w:t>
      </w:r>
      <w:r w:rsidR="00BF7D4A">
        <w:t>’</w:t>
      </w:r>
      <w:r w:rsidRPr="008A7EC9">
        <w:t>en doute encore</w:t>
      </w:r>
      <w:r w:rsidR="00BF7D4A">
        <w:t xml:space="preserve">. </w:t>
      </w:r>
      <w:r w:rsidRPr="008A7EC9">
        <w:t>Ce que je reconnais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est qu</w:t>
      </w:r>
      <w:r w:rsidR="00BF7D4A">
        <w:t>’</w:t>
      </w:r>
      <w:r w:rsidRPr="008A7EC9">
        <w:t>il était impossible d</w:t>
      </w:r>
      <w:r w:rsidR="00BF7D4A">
        <w:t>’</w:t>
      </w:r>
      <w:r w:rsidRPr="008A7EC9">
        <w:t>en douter dans une cour aussi corrompue que celle de Hanovre</w:t>
      </w:r>
      <w:r w:rsidR="00BF7D4A">
        <w:t xml:space="preserve">, </w:t>
      </w:r>
      <w:r w:rsidRPr="008A7EC9">
        <w:t>où l</w:t>
      </w:r>
      <w:r w:rsidR="00BF7D4A">
        <w:t>’</w:t>
      </w:r>
      <w:r w:rsidRPr="008A7EC9">
        <w:t>on savait que la femme du duc héritier r</w:t>
      </w:r>
      <w:r w:rsidRPr="008A7EC9">
        <w:t>e</w:t>
      </w:r>
      <w:r w:rsidRPr="008A7EC9">
        <w:t>cevait chaque nuit dans son appartement le bel aventurier su</w:t>
      </w:r>
      <w:r w:rsidRPr="008A7EC9">
        <w:t>é</w:t>
      </w:r>
      <w:r w:rsidRPr="008A7EC9">
        <w:t>dois</w:t>
      </w:r>
      <w:r w:rsidR="00BF7D4A">
        <w:t>.</w:t>
      </w:r>
    </w:p>
    <w:p w14:paraId="2780D63C" w14:textId="77777777" w:rsidR="00BF7D4A" w:rsidRDefault="009D75A4" w:rsidP="009D75A4">
      <w:r w:rsidRPr="008A7EC9">
        <w:t xml:space="preserve">La vindicative comtesse de </w:t>
      </w:r>
      <w:proofErr w:type="spellStart"/>
      <w:r w:rsidRPr="008A7EC9">
        <w:t>Platen</w:t>
      </w:r>
      <w:proofErr w:type="spellEnd"/>
      <w:r w:rsidRPr="008A7EC9">
        <w:t xml:space="preserve"> apprit la dernière qu</w:t>
      </w:r>
      <w:r w:rsidR="00BF7D4A">
        <w:t>’</w:t>
      </w:r>
      <w:r w:rsidRPr="008A7EC9">
        <w:t>elle était la risée de tout le château</w:t>
      </w:r>
      <w:r w:rsidR="00BF7D4A">
        <w:t xml:space="preserve">. </w:t>
      </w:r>
      <w:r w:rsidRPr="008A7EC9">
        <w:t>Mais ce jour-là</w:t>
      </w:r>
      <w:r w:rsidR="00BF7D4A">
        <w:t xml:space="preserve">, </w:t>
      </w:r>
      <w:r w:rsidRPr="008A7EC9">
        <w:t>la perte du co</w:t>
      </w:r>
      <w:r w:rsidRPr="008A7EC9">
        <w:t>m</w:t>
      </w:r>
      <w:r w:rsidRPr="008A7EC9">
        <w:t>te et de la duchesse fut décidée</w:t>
      </w:r>
      <w:r w:rsidR="00BF7D4A">
        <w:t>.</w:t>
      </w:r>
    </w:p>
    <w:p w14:paraId="775D46E9" w14:textId="001A8E4F" w:rsidR="00BF7D4A" w:rsidRDefault="009D75A4" w:rsidP="009D75A4">
      <w:r w:rsidRPr="008A7EC9">
        <w:t xml:space="preserve">Le samedi soir </w:t>
      </w:r>
      <w:r w:rsidR="00BF7D4A" w:rsidRPr="008A7EC9">
        <w:t>1</w:t>
      </w:r>
      <w:r w:rsidR="00BF7D4A" w:rsidRPr="00BF7D4A">
        <w:rPr>
          <w:vertAlign w:val="superscript"/>
        </w:rPr>
        <w:t>er</w:t>
      </w:r>
      <w:r w:rsidR="00BF7D4A">
        <w:t> </w:t>
      </w:r>
      <w:r w:rsidR="00BF7D4A" w:rsidRPr="008A7EC9">
        <w:t>juillet</w:t>
      </w:r>
      <w:r w:rsidRPr="008A7EC9">
        <w:t xml:space="preserve"> 1694</w:t>
      </w:r>
      <w:r w:rsidR="00BF7D4A">
        <w:t xml:space="preserve">, </w:t>
      </w:r>
      <w:proofErr w:type="spellStart"/>
      <w:r w:rsidRPr="008A7EC9">
        <w:t>Kœnigsmark</w:t>
      </w:r>
      <w:proofErr w:type="spellEnd"/>
      <w:r w:rsidR="00BF7D4A">
        <w:t xml:space="preserve">, </w:t>
      </w:r>
      <w:r w:rsidRPr="008A7EC9">
        <w:t>rentrant chez lui</w:t>
      </w:r>
      <w:r w:rsidR="00BF7D4A">
        <w:t xml:space="preserve">, </w:t>
      </w:r>
      <w:r w:rsidRPr="008A7EC9">
        <w:t>trouva sur sa table un billet contenant ces simples mots tr</w:t>
      </w:r>
      <w:r w:rsidRPr="008A7EC9">
        <w:t>a</w:t>
      </w:r>
      <w:r w:rsidRPr="008A7EC9">
        <w:t>cés à la hâte au crayon</w:t>
      </w:r>
      <w:r w:rsidR="00BF7D4A">
        <w:t> :</w:t>
      </w:r>
    </w:p>
    <w:p w14:paraId="685C318B" w14:textId="77777777" w:rsidR="00BF7D4A" w:rsidRDefault="009D75A4" w:rsidP="009D75A4">
      <w:r w:rsidRPr="008A7EC9">
        <w:t>Ce soir</w:t>
      </w:r>
      <w:r w:rsidR="00BF7D4A">
        <w:t xml:space="preserve">, </w:t>
      </w:r>
      <w:r w:rsidRPr="008A7EC9">
        <w:t>après dix heures</w:t>
      </w:r>
      <w:r w:rsidR="00BF7D4A">
        <w:t xml:space="preserve">, </w:t>
      </w:r>
      <w:r w:rsidRPr="008A7EC9">
        <w:t>la princesse Sophie-Dorothée a</w:t>
      </w:r>
      <w:r w:rsidRPr="008A7EC9">
        <w:t>t</w:t>
      </w:r>
      <w:r w:rsidRPr="008A7EC9">
        <w:t xml:space="preserve">tendra le comte de </w:t>
      </w:r>
      <w:proofErr w:type="spellStart"/>
      <w:r w:rsidRPr="008A7EC9">
        <w:t>Kœnigsmark</w:t>
      </w:r>
      <w:proofErr w:type="spellEnd"/>
      <w:r w:rsidR="00BF7D4A">
        <w:t>.</w:t>
      </w:r>
    </w:p>
    <w:p w14:paraId="075A312A" w14:textId="77777777" w:rsidR="00BF7D4A" w:rsidRDefault="009D75A4" w:rsidP="009D75A4">
      <w:r w:rsidRPr="008A7EC9">
        <w:t>Ce billet</w:t>
      </w:r>
      <w:r w:rsidR="00BF7D4A">
        <w:t xml:space="preserve">, </w:t>
      </w:r>
      <w:r w:rsidRPr="008A7EC9">
        <w:t>ce faux</w:t>
      </w:r>
      <w:r w:rsidR="00BF7D4A">
        <w:t xml:space="preserve">, </w:t>
      </w:r>
      <w:r w:rsidRPr="008A7EC9">
        <w:t>imitant l</w:t>
      </w:r>
      <w:r w:rsidR="00BF7D4A">
        <w:t>’</w:t>
      </w:r>
      <w:r w:rsidRPr="008A7EC9">
        <w:t>écriture de Sophie-Dorothée</w:t>
      </w:r>
      <w:r w:rsidR="00BF7D4A">
        <w:t xml:space="preserve">, </w:t>
      </w:r>
      <w:r w:rsidRPr="008A7EC9">
        <w:t>était l</w:t>
      </w:r>
      <w:r w:rsidR="00BF7D4A">
        <w:t>’</w:t>
      </w:r>
      <w:r w:rsidRPr="008A7EC9">
        <w:t xml:space="preserve">œuvre de la comtesse de </w:t>
      </w:r>
      <w:proofErr w:type="spellStart"/>
      <w:r w:rsidRPr="008A7EC9">
        <w:t>Platen</w:t>
      </w:r>
      <w:proofErr w:type="spellEnd"/>
      <w:r w:rsidR="00BF7D4A">
        <w:t>.</w:t>
      </w:r>
    </w:p>
    <w:p w14:paraId="301F41AF" w14:textId="77777777" w:rsidR="00BF7D4A" w:rsidRDefault="009D75A4" w:rsidP="009D75A4">
      <w:r w:rsidRPr="008A7EC9">
        <w:lastRenderedPageBreak/>
        <w:t>Insouciant et brave comme Bussy d</w:t>
      </w:r>
      <w:r w:rsidR="00BF7D4A">
        <w:t>’</w:t>
      </w:r>
      <w:r w:rsidRPr="008A7EC9">
        <w:t>Amboise</w:t>
      </w:r>
      <w:r w:rsidR="00BF7D4A">
        <w:t xml:space="preserve">, </w:t>
      </w:r>
      <w:proofErr w:type="spellStart"/>
      <w:r w:rsidRPr="008A7EC9">
        <w:t>Kœnigsmark</w:t>
      </w:r>
      <w:proofErr w:type="spellEnd"/>
      <w:r w:rsidRPr="008A7EC9">
        <w:t xml:space="preserve"> se rendit chez la princesse</w:t>
      </w:r>
      <w:r w:rsidR="00BF7D4A">
        <w:t xml:space="preserve">. </w:t>
      </w:r>
      <w:r w:rsidRPr="008A7EC9">
        <w:t>À deux heures du matin</w:t>
      </w:r>
      <w:r w:rsidR="00BF7D4A">
        <w:t xml:space="preserve">, </w:t>
      </w:r>
      <w:r w:rsidRPr="008A7EC9">
        <w:t>il la qui</w:t>
      </w:r>
      <w:r w:rsidRPr="008A7EC9">
        <w:t>t</w:t>
      </w:r>
      <w:r w:rsidRPr="008A7EC9">
        <w:t>tait</w:t>
      </w:r>
      <w:r w:rsidR="00BF7D4A">
        <w:t>.</w:t>
      </w:r>
    </w:p>
    <w:p w14:paraId="1BC2310F" w14:textId="77777777" w:rsidR="00BF7D4A" w:rsidRDefault="009D75A4" w:rsidP="009D75A4">
      <w:r w:rsidRPr="008A7EC9">
        <w:t>Le lendemain</w:t>
      </w:r>
      <w:r w:rsidR="00BF7D4A">
        <w:t xml:space="preserve">, </w:t>
      </w:r>
      <w:r w:rsidRPr="008A7EC9">
        <w:t>dans la matinée</w:t>
      </w:r>
      <w:r w:rsidR="00BF7D4A">
        <w:t xml:space="preserve">, </w:t>
      </w:r>
      <w:r w:rsidRPr="008A7EC9">
        <w:t>Sophie-Dorothée vit de son balcon deux hommes</w:t>
      </w:r>
      <w:r w:rsidR="00BF7D4A">
        <w:t xml:space="preserve">, </w:t>
      </w:r>
      <w:r w:rsidRPr="008A7EC9">
        <w:t>aux allures inquiètes</w:t>
      </w:r>
      <w:r w:rsidR="00BF7D4A">
        <w:t xml:space="preserve">, </w:t>
      </w:r>
      <w:r w:rsidRPr="008A7EC9">
        <w:t>qui erraient dans le parc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étaient les serviteurs du comte Philippe qui cherchaient leur maître</w:t>
      </w:r>
      <w:r w:rsidR="00BF7D4A">
        <w:t xml:space="preserve">. </w:t>
      </w:r>
      <w:r w:rsidRPr="008A7EC9">
        <w:t>Ni eux</w:t>
      </w:r>
      <w:r w:rsidR="00BF7D4A">
        <w:t xml:space="preserve">, </w:t>
      </w:r>
      <w:r w:rsidRPr="008A7EC9">
        <w:t>ni personne ne devaient plus le revoir</w:t>
      </w:r>
      <w:r w:rsidR="00BF7D4A">
        <w:t>.</w:t>
      </w:r>
    </w:p>
    <w:p w14:paraId="61B3C74F" w14:textId="4C727FD4" w:rsidR="00BF7D4A" w:rsidRDefault="009D75A4" w:rsidP="009D75A4">
      <w:r w:rsidRPr="008A7EC9">
        <w:t>Voilà la tragédie</w:t>
      </w:r>
      <w:r w:rsidR="00BF7D4A">
        <w:t xml:space="preserve">, </w:t>
      </w:r>
      <w:r w:rsidRPr="008A7EC9">
        <w:t>mon ami</w:t>
      </w:r>
      <w:r w:rsidR="00BF7D4A">
        <w:t xml:space="preserve">. </w:t>
      </w:r>
      <w:r w:rsidRPr="008A7EC9">
        <w:t>Voici le dénouement</w:t>
      </w:r>
      <w:r w:rsidR="00BF7D4A">
        <w:t xml:space="preserve">, </w:t>
      </w:r>
      <w:r w:rsidRPr="008A7EC9">
        <w:t>et c</w:t>
      </w:r>
      <w:r w:rsidR="00BF7D4A">
        <w:t>’</w:t>
      </w:r>
      <w:r w:rsidRPr="008A7EC9">
        <w:t>est le divorce de Sophie-Dorothée</w:t>
      </w:r>
      <w:r w:rsidR="00BF7D4A">
        <w:t xml:space="preserve">. </w:t>
      </w:r>
      <w:r w:rsidRPr="008A7EC9">
        <w:t>Cette jeune femme de vingt-huit ans a affaire à un monde d</w:t>
      </w:r>
      <w:r w:rsidR="00BF7D4A">
        <w:t>’</w:t>
      </w:r>
      <w:r w:rsidRPr="008A7EC9">
        <w:t>ennemis</w:t>
      </w:r>
      <w:r w:rsidR="00BF7D4A">
        <w:t xml:space="preserve">. </w:t>
      </w:r>
      <w:r w:rsidRPr="008A7EC9">
        <w:t>Elle veut quitter son mari qui lui fait horreur</w:t>
      </w:r>
      <w:r w:rsidR="00BF7D4A">
        <w:t xml:space="preserve">. </w:t>
      </w:r>
      <w:r w:rsidRPr="008A7EC9">
        <w:t>Elle se heurte à la malédiction de son père</w:t>
      </w:r>
      <w:r w:rsidR="00BF7D4A">
        <w:t xml:space="preserve"> ; </w:t>
      </w:r>
      <w:r w:rsidRPr="008A7EC9">
        <w:t>le vieux duc Georges-Guillaume a imposé à sa fille un mariage de raison d</w:t>
      </w:r>
      <w:r w:rsidR="00BF7D4A">
        <w:t>’</w:t>
      </w:r>
      <w:r w:rsidRPr="008A7EC9">
        <w:t>État</w:t>
      </w:r>
      <w:r w:rsidR="00BF7D4A">
        <w:t xml:space="preserve">. </w:t>
      </w:r>
      <w:r w:rsidRPr="008A7EC9">
        <w:t>Une amourette malheureuse ne doit pas briser de beaux calculs au bout desquels il y a peut-être le trône d</w:t>
      </w:r>
      <w:r w:rsidR="00BF7D4A">
        <w:t>’</w:t>
      </w:r>
      <w:r w:rsidRPr="008A7EC9">
        <w:t>Angleterre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infortunée ne veut rien entendre</w:t>
      </w:r>
      <w:r w:rsidR="00BF7D4A">
        <w:t xml:space="preserve">. </w:t>
      </w:r>
      <w:r w:rsidRPr="008A7EC9">
        <w:t>Elle est dang</w:t>
      </w:r>
      <w:r w:rsidRPr="008A7EC9">
        <w:t>e</w:t>
      </w:r>
      <w:r w:rsidRPr="008A7EC9">
        <w:t>reuse d</w:t>
      </w:r>
      <w:r w:rsidR="00BF7D4A">
        <w:t>’</w:t>
      </w:r>
      <w:r w:rsidRPr="008A7EC9">
        <w:t>ailleurs</w:t>
      </w:r>
      <w:r w:rsidR="00BF7D4A">
        <w:t xml:space="preserve"> : </w:t>
      </w:r>
      <w:r w:rsidRPr="008A7EC9">
        <w:t>le comte suédois avait des relations</w:t>
      </w:r>
      <w:r w:rsidR="00BF7D4A">
        <w:t xml:space="preserve">. </w:t>
      </w:r>
      <w:r w:rsidRPr="008A7EC9">
        <w:t>Final</w:t>
      </w:r>
      <w:r w:rsidRPr="008A7EC9">
        <w:t>e</w:t>
      </w:r>
      <w:r w:rsidRPr="008A7EC9">
        <w:t>ment</w:t>
      </w:r>
      <w:r w:rsidR="00BF7D4A">
        <w:t xml:space="preserve">, </w:t>
      </w:r>
      <w:r w:rsidRPr="008A7EC9">
        <w:t>après le procès le plus avilissant pour elle</w:t>
      </w:r>
      <w:r w:rsidR="00BF7D4A">
        <w:t xml:space="preserve">, </w:t>
      </w:r>
      <w:r w:rsidRPr="008A7EC9">
        <w:t>le divorce est prononcé contre elle</w:t>
      </w:r>
      <w:r w:rsidR="00BF7D4A">
        <w:t xml:space="preserve">. </w:t>
      </w:r>
      <w:r w:rsidRPr="008A7EC9">
        <w:t>Ses enfants lui sont retirés</w:t>
      </w:r>
      <w:r w:rsidR="00BF7D4A">
        <w:t xml:space="preserve">. </w:t>
      </w:r>
      <w:r w:rsidRPr="008A7EC9">
        <w:t>La femme du roi d</w:t>
      </w:r>
      <w:r w:rsidR="00BF7D4A">
        <w:t>’</w:t>
      </w:r>
      <w:r w:rsidRPr="008A7EC9">
        <w:t>Angleterre</w:t>
      </w:r>
      <w:r w:rsidR="00BF7D4A">
        <w:t xml:space="preserve">, </w:t>
      </w:r>
      <w:r w:rsidRPr="008A7EC9">
        <w:t>redevenue simple duchesse</w:t>
      </w:r>
      <w:r w:rsidR="00BF7D4A">
        <w:t xml:space="preserve">, </w:t>
      </w:r>
      <w:r w:rsidRPr="008A7EC9">
        <w:t>mourra en 1726</w:t>
      </w:r>
      <w:r w:rsidR="00BF7D4A">
        <w:t xml:space="preserve">, </w:t>
      </w:r>
      <w:r w:rsidRPr="008A7EC9">
        <w:t xml:space="preserve">prisonnière dans son château de </w:t>
      </w:r>
      <w:proofErr w:type="spellStart"/>
      <w:r w:rsidRPr="008A7EC9">
        <w:t>Ahlde</w:t>
      </w:r>
      <w:proofErr w:type="spellEnd"/>
      <w:r w:rsidR="00BF7D4A">
        <w:t xml:space="preserve">. </w:t>
      </w:r>
      <w:r w:rsidRPr="008A7EC9">
        <w:t>Alors seulement</w:t>
      </w:r>
      <w:r w:rsidR="00BF7D4A">
        <w:t xml:space="preserve">, </w:t>
      </w:r>
      <w:r w:rsidRPr="008A7EC9">
        <w:t>la m</w:t>
      </w:r>
      <w:r w:rsidRPr="008A7EC9">
        <w:t>a</w:t>
      </w:r>
      <w:r w:rsidRPr="008A7EC9">
        <w:t>lédiction paternelle fléchira</w:t>
      </w:r>
      <w:r w:rsidR="00BF7D4A">
        <w:t xml:space="preserve">. </w:t>
      </w:r>
      <w:r w:rsidRPr="008A7EC9">
        <w:t>Le caveau du château où elle est née s</w:t>
      </w:r>
      <w:r w:rsidR="00BF7D4A">
        <w:t>’</w:t>
      </w:r>
      <w:r w:rsidRPr="008A7EC9">
        <w:t>ouvrira devant son cadavre</w:t>
      </w:r>
      <w:r w:rsidR="00BF7D4A">
        <w:t xml:space="preserve">. </w:t>
      </w:r>
      <w:r w:rsidRPr="008A7EC9">
        <w:t>Il est</w:t>
      </w:r>
      <w:r w:rsidR="00BF7D4A">
        <w:t xml:space="preserve">, </w:t>
      </w:r>
      <w:r w:rsidRPr="008A7EC9">
        <w:t>au donjon de Celle</w:t>
      </w:r>
      <w:r w:rsidR="00BF7D4A">
        <w:t xml:space="preserve">, </w:t>
      </w:r>
      <w:r w:rsidRPr="008A7EC9">
        <w:t>dans le recoin le plus obscur de la crypte</w:t>
      </w:r>
      <w:r w:rsidR="00BF7D4A">
        <w:t xml:space="preserve">, </w:t>
      </w:r>
      <w:r w:rsidRPr="008A7EC9">
        <w:t>un humble cercueil sans inscription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le cercueil qui contient les restes de S</w:t>
      </w:r>
      <w:r w:rsidRPr="008A7EC9">
        <w:t>o</w:t>
      </w:r>
      <w:r w:rsidRPr="008A7EC9">
        <w:t>phie-Dorothée</w:t>
      </w:r>
      <w:r w:rsidR="00BF7D4A">
        <w:t xml:space="preserve">, </w:t>
      </w:r>
      <w:r w:rsidRPr="008A7EC9">
        <w:t>femme de l</w:t>
      </w:r>
      <w:r w:rsidR="00BF7D4A">
        <w:t>’</w:t>
      </w:r>
      <w:r w:rsidRPr="008A7EC9">
        <w:t>électeur Georges-Louis de Hanovre</w:t>
      </w:r>
      <w:r w:rsidR="00BF7D4A">
        <w:t xml:space="preserve">, </w:t>
      </w:r>
      <w:r w:rsidRPr="008A7EC9">
        <w:t>roi d</w:t>
      </w:r>
      <w:r w:rsidR="00BF7D4A">
        <w:t>’</w:t>
      </w:r>
      <w:r w:rsidRPr="008A7EC9">
        <w:t xml:space="preserve">Angleterre sous le nom de </w:t>
      </w:r>
      <w:r w:rsidR="00BF7D4A" w:rsidRPr="008A7EC9">
        <w:t>George</w:t>
      </w:r>
      <w:r w:rsidR="00BF7D4A">
        <w:t> </w:t>
      </w:r>
      <w:r w:rsidR="00BF7D4A" w:rsidRPr="008A7EC9">
        <w:t>I</w:t>
      </w:r>
      <w:r w:rsidR="00BF7D4A" w:rsidRPr="00BF7D4A">
        <w:rPr>
          <w:vertAlign w:val="superscript"/>
        </w:rPr>
        <w:t>er</w:t>
      </w:r>
      <w:r w:rsidR="00BF7D4A">
        <w:t>.</w:t>
      </w:r>
    </w:p>
    <w:p w14:paraId="09176E9B" w14:textId="77777777" w:rsidR="00BF7D4A" w:rsidRDefault="009D75A4" w:rsidP="009D75A4">
      <w:r w:rsidRPr="008A7EC9">
        <w:t>Je vous ai résumé</w:t>
      </w:r>
      <w:r w:rsidR="00BF7D4A">
        <w:t xml:space="preserve">, </w:t>
      </w:r>
      <w:r w:rsidRPr="008A7EC9">
        <w:t>aussi brièvement que possible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 xml:space="preserve">histoire de Philippe de </w:t>
      </w:r>
      <w:proofErr w:type="spellStart"/>
      <w:r w:rsidRPr="008A7EC9">
        <w:t>Kœnigsmark</w:t>
      </w:r>
      <w:proofErr w:type="spellEnd"/>
      <w:r w:rsidRPr="008A7EC9">
        <w:t xml:space="preserve"> et de Sophie-Dorothée</w:t>
      </w:r>
      <w:r w:rsidR="00BF7D4A">
        <w:t xml:space="preserve">. </w:t>
      </w:r>
      <w:r w:rsidRPr="008A7EC9">
        <w:t>Inutile de vous dire que bien des points de ce drame demeurent dans l</w:t>
      </w:r>
      <w:r w:rsidR="00BF7D4A">
        <w:t>’</w:t>
      </w:r>
      <w:r w:rsidRPr="008A7EC9">
        <w:t>ombre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 xml:space="preserve">assassinat du comte est certainement </w:t>
      </w:r>
      <w:r w:rsidRPr="008A7EC9">
        <w:lastRenderedPageBreak/>
        <w:t>l</w:t>
      </w:r>
      <w:r w:rsidR="00BF7D4A">
        <w:t>’</w:t>
      </w:r>
      <w:r w:rsidRPr="008A7EC9">
        <w:t>épisode dont les détails sont les plus mal connus</w:t>
      </w:r>
      <w:r w:rsidR="00BF7D4A">
        <w:t xml:space="preserve">. </w:t>
      </w:r>
      <w:r w:rsidRPr="008A7EC9">
        <w:t>Les témoignages conco</w:t>
      </w:r>
      <w:r w:rsidRPr="008A7EC9">
        <w:t>r</w:t>
      </w:r>
      <w:r w:rsidRPr="008A7EC9">
        <w:t>dent sur le fait que c</w:t>
      </w:r>
      <w:r w:rsidR="00BF7D4A">
        <w:t>’</w:t>
      </w:r>
      <w:r w:rsidRPr="008A7EC9">
        <w:t xml:space="preserve">est la comtesse de </w:t>
      </w:r>
      <w:proofErr w:type="spellStart"/>
      <w:r w:rsidRPr="008A7EC9">
        <w:t>Platen</w:t>
      </w:r>
      <w:proofErr w:type="spellEnd"/>
      <w:r w:rsidRPr="008A7EC9">
        <w:t xml:space="preserve"> qui prépara le guet-apens où il périt</w:t>
      </w:r>
      <w:r w:rsidR="00BF7D4A">
        <w:t xml:space="preserve">. </w:t>
      </w:r>
      <w:r w:rsidRPr="008A7EC9">
        <w:t>Dix sbires le percèrent de leurs épées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horrible comtesse lui porta le dernier coup</w:t>
      </w:r>
      <w:r w:rsidR="00BF7D4A">
        <w:t xml:space="preserve">. </w:t>
      </w:r>
      <w:r w:rsidRPr="008A7EC9">
        <w:t>Mais que devint le corps</w:t>
      </w:r>
      <w:r w:rsidR="00BF7D4A">
        <w:t xml:space="preserve"> ? </w:t>
      </w:r>
      <w:r w:rsidRPr="008A7EC9">
        <w:t>Ici</w:t>
      </w:r>
      <w:r w:rsidR="00BF7D4A">
        <w:t xml:space="preserve">, </w:t>
      </w:r>
      <w:r w:rsidRPr="008A7EC9">
        <w:t>le mystère commence</w:t>
      </w:r>
      <w:r w:rsidR="00BF7D4A">
        <w:t xml:space="preserve">. </w:t>
      </w:r>
      <w:r w:rsidRPr="008A7EC9">
        <w:t>Les avis sont partagés</w:t>
      </w:r>
      <w:r w:rsidR="00BF7D4A">
        <w:t xml:space="preserve">. </w:t>
      </w:r>
      <w:r w:rsidRPr="008A7EC9">
        <w:t>Le comte</w:t>
      </w:r>
      <w:r w:rsidR="00BF7D4A">
        <w:t xml:space="preserve">, </w:t>
      </w:r>
      <w:r w:rsidRPr="008A7EC9">
        <w:t>comme le veulent les uns</w:t>
      </w:r>
      <w:r w:rsidR="00BF7D4A">
        <w:t xml:space="preserve">, </w:t>
      </w:r>
      <w:proofErr w:type="spellStart"/>
      <w:r w:rsidRPr="008A7EC9">
        <w:t>fut-il</w:t>
      </w:r>
      <w:proofErr w:type="spellEnd"/>
      <w:r w:rsidRPr="008A7EC9">
        <w:t xml:space="preserve"> enterré dans une fosse creusée dans le parc</w:t>
      </w:r>
      <w:r w:rsidR="00BF7D4A">
        <w:t xml:space="preserve"> ? </w:t>
      </w:r>
      <w:r w:rsidRPr="008A7EC9">
        <w:t>Ou</w:t>
      </w:r>
      <w:r w:rsidR="00BF7D4A">
        <w:t xml:space="preserve">, </w:t>
      </w:r>
      <w:r w:rsidRPr="008A7EC9">
        <w:t>suivant une autre version</w:t>
      </w:r>
      <w:r w:rsidR="00BF7D4A">
        <w:t xml:space="preserve">, </w:t>
      </w:r>
      <w:r w:rsidRPr="008A7EC9">
        <w:t>que j</w:t>
      </w:r>
      <w:r w:rsidR="00BF7D4A">
        <w:t>’</w:t>
      </w:r>
      <w:r w:rsidRPr="008A7EC9">
        <w:t>ai des raisons pour croire la bonne</w:t>
      </w:r>
      <w:r w:rsidR="00BF7D4A">
        <w:t xml:space="preserve">, </w:t>
      </w:r>
      <w:r w:rsidRPr="008A7EC9">
        <w:t>recouvert de chaux</w:t>
      </w:r>
      <w:r w:rsidR="00BF7D4A">
        <w:t xml:space="preserve">, </w:t>
      </w:r>
      <w:proofErr w:type="spellStart"/>
      <w:r w:rsidRPr="008A7EC9">
        <w:t>fut-il</w:t>
      </w:r>
      <w:proofErr w:type="spellEnd"/>
      <w:r w:rsidRPr="008A7EC9">
        <w:t xml:space="preserve"> enfoui sous la dalle de la salle dite des Chevaliers</w:t>
      </w:r>
      <w:r w:rsidR="00BF7D4A">
        <w:t xml:space="preserve"> ? </w:t>
      </w:r>
      <w:proofErr w:type="spellStart"/>
      <w:r w:rsidRPr="008A7EC9">
        <w:t>Fut-il</w:t>
      </w:r>
      <w:proofErr w:type="spellEnd"/>
      <w:r w:rsidRPr="008A7EC9">
        <w:t xml:space="preserve"> tout simpl</w:t>
      </w:r>
      <w:r w:rsidRPr="008A7EC9">
        <w:t>e</w:t>
      </w:r>
      <w:r w:rsidRPr="008A7EC9">
        <w:t>ment jeté dans les latrines</w:t>
      </w:r>
      <w:r w:rsidR="00BF7D4A">
        <w:t xml:space="preserve">, </w:t>
      </w:r>
      <w:r w:rsidRPr="008A7EC9">
        <w:t>dont le tuyau communiquait avec la Leine qui coule au pied du château</w:t>
      </w:r>
      <w:r w:rsidR="00BF7D4A">
        <w:t xml:space="preserve">, </w:t>
      </w:r>
      <w:r w:rsidRPr="008A7EC9">
        <w:t>ainsi que le prétend l</w:t>
      </w:r>
      <w:r w:rsidR="00BF7D4A">
        <w:t>’</w:t>
      </w:r>
      <w:r w:rsidRPr="008A7EC9">
        <w:t>auteur de l</w:t>
      </w:r>
      <w:r w:rsidR="00BF7D4A">
        <w:t>’</w:t>
      </w:r>
      <w:r w:rsidRPr="008A7EC9">
        <w:t>Histoire Secrète</w:t>
      </w:r>
      <w:bookmarkStart w:id="14" w:name="footnote1"/>
      <w:bookmarkEnd w:id="14"/>
      <w:r>
        <w:rPr>
          <w:rStyle w:val="Appelnotedebasdep"/>
        </w:rPr>
        <w:footnoteReference w:id="2"/>
      </w:r>
      <w:r w:rsidR="00BF7D4A">
        <w:t xml:space="preserve"> ? </w:t>
      </w:r>
      <w:r w:rsidRPr="008A7EC9">
        <w:t>Son cadavre est-il celui</w:t>
      </w:r>
      <w:r w:rsidR="00BF7D4A">
        <w:t xml:space="preserve">, </w:t>
      </w:r>
      <w:r w:rsidRPr="008A7EC9">
        <w:t>comme l</w:t>
      </w:r>
      <w:r w:rsidR="00BF7D4A">
        <w:t>’</w:t>
      </w:r>
      <w:r w:rsidRPr="008A7EC9">
        <w:t>affirme Horace Walpole</w:t>
      </w:r>
      <w:r w:rsidR="00BF7D4A">
        <w:t xml:space="preserve">, </w:t>
      </w:r>
      <w:r w:rsidRPr="008A7EC9">
        <w:t>qui fut découvert quelque vingt ans plus tard</w:t>
      </w:r>
      <w:r w:rsidR="00BF7D4A">
        <w:t xml:space="preserve">, </w:t>
      </w:r>
      <w:r w:rsidRPr="008A7EC9">
        <w:t>sous le plancher d</w:t>
      </w:r>
      <w:r w:rsidR="00BF7D4A">
        <w:t>’</w:t>
      </w:r>
      <w:r w:rsidRPr="008A7EC9">
        <w:t>un cabinet de toilette de l</w:t>
      </w:r>
      <w:r w:rsidR="00BF7D4A">
        <w:t>’</w:t>
      </w:r>
      <w:proofErr w:type="spellStart"/>
      <w:r w:rsidRPr="008A7EC9">
        <w:rPr>
          <w:i/>
          <w:iCs/>
        </w:rPr>
        <w:t>Herrenhausen</w:t>
      </w:r>
      <w:proofErr w:type="spellEnd"/>
      <w:r w:rsidR="00BF7D4A">
        <w:rPr>
          <w:i/>
          <w:iCs/>
        </w:rPr>
        <w:t xml:space="preserve"> ? </w:t>
      </w:r>
      <w:r w:rsidRPr="008A7EC9">
        <w:t>Je ne pose ces questions que pour vous expliquer</w:t>
      </w:r>
      <w:r w:rsidR="00BF7D4A">
        <w:t xml:space="preserve">, </w:t>
      </w:r>
      <w:r w:rsidRPr="008A7EC9">
        <w:t>bien qu</w:t>
      </w:r>
      <w:r w:rsidR="00BF7D4A">
        <w:t>’</w:t>
      </w:r>
      <w:r w:rsidRPr="008A7EC9">
        <w:t>à moi encore elle me paraisse inexplicable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espèce de fièvre qui me prit de les résoudre</w:t>
      </w:r>
      <w:r w:rsidR="00BF7D4A">
        <w:t xml:space="preserve">. </w:t>
      </w:r>
      <w:r w:rsidRPr="008A7EC9">
        <w:t>Il faut comprendre que ce problème se pr</w:t>
      </w:r>
      <w:r w:rsidRPr="008A7EC9">
        <w:t>é</w:t>
      </w:r>
      <w:r w:rsidRPr="008A7EC9">
        <w:t>sentait à moi avec une acuité plus pa</w:t>
      </w:r>
      <w:r w:rsidRPr="008A7EC9">
        <w:t>s</w:t>
      </w:r>
      <w:r w:rsidRPr="008A7EC9">
        <w:t>sionnante qu</w:t>
      </w:r>
      <w:r w:rsidR="00BF7D4A">
        <w:t>’</w:t>
      </w:r>
      <w:r w:rsidRPr="008A7EC9">
        <w:t>à quiconque</w:t>
      </w:r>
      <w:r w:rsidR="00BF7D4A">
        <w:t xml:space="preserve">, </w:t>
      </w:r>
      <w:r w:rsidRPr="008A7EC9">
        <w:t>en raison du milieu où je me tro</w:t>
      </w:r>
      <w:r w:rsidRPr="008A7EC9">
        <w:t>u</w:t>
      </w:r>
      <w:r w:rsidRPr="008A7EC9">
        <w:t>vais</w:t>
      </w:r>
      <w:r w:rsidR="00BF7D4A">
        <w:t xml:space="preserve">, </w:t>
      </w:r>
      <w:r w:rsidRPr="008A7EC9">
        <w:t>si semblable à celui où s</w:t>
      </w:r>
      <w:r w:rsidR="00BF7D4A">
        <w:t>’</w:t>
      </w:r>
      <w:r w:rsidRPr="008A7EC9">
        <w:t>était déroulé le drame</w:t>
      </w:r>
      <w:r w:rsidR="00BF7D4A">
        <w:t xml:space="preserve">, </w:t>
      </w:r>
      <w:r w:rsidRPr="008A7EC9">
        <w:t>et des ine</w:t>
      </w:r>
      <w:r w:rsidRPr="008A7EC9">
        <w:t>s</w:t>
      </w:r>
      <w:r w:rsidRPr="008A7EC9">
        <w:t>timables documents que la bibliothèque ducale mettait à ma disposition</w:t>
      </w:r>
      <w:r w:rsidR="00BF7D4A">
        <w:t>.</w:t>
      </w:r>
    </w:p>
    <w:p w14:paraId="4F62F7C9" w14:textId="0194830C" w:rsidR="00BF7D4A" w:rsidRDefault="009D75A4" w:rsidP="009D75A4">
      <w:r w:rsidRPr="008A7EC9">
        <w:lastRenderedPageBreak/>
        <w:t>La source la plus précieuse que l</w:t>
      </w:r>
      <w:r w:rsidR="00BF7D4A">
        <w:t>’</w:t>
      </w:r>
      <w:r w:rsidRPr="008A7EC9">
        <w:t xml:space="preserve">on connaissait alors est la correspondance de </w:t>
      </w:r>
      <w:proofErr w:type="spellStart"/>
      <w:r w:rsidRPr="008A7EC9">
        <w:t>Kœnigsmark</w:t>
      </w:r>
      <w:proofErr w:type="spellEnd"/>
      <w:r w:rsidRPr="008A7EC9">
        <w:t xml:space="preserve"> et de Sophie-Dorothée</w:t>
      </w:r>
      <w:r w:rsidR="00BF7D4A">
        <w:t xml:space="preserve">, </w:t>
      </w:r>
      <w:r w:rsidRPr="008A7EC9">
        <w:t xml:space="preserve">qui se trouve actuellement dans les archives de la bibliothèque de la </w:t>
      </w:r>
      <w:proofErr w:type="spellStart"/>
      <w:r w:rsidRPr="008A7EC9">
        <w:t>Gardie</w:t>
      </w:r>
      <w:proofErr w:type="spellEnd"/>
      <w:r w:rsidR="00BF7D4A">
        <w:t xml:space="preserve">, </w:t>
      </w:r>
      <w:r w:rsidRPr="008A7EC9">
        <w:t xml:space="preserve">à </w:t>
      </w:r>
      <w:proofErr w:type="spellStart"/>
      <w:r w:rsidRPr="008A7EC9">
        <w:t>L</w:t>
      </w:r>
      <w:r w:rsidR="00BF7D4A">
        <w:t>œ</w:t>
      </w:r>
      <w:r w:rsidRPr="008A7EC9">
        <w:t>berod</w:t>
      </w:r>
      <w:proofErr w:type="spellEnd"/>
      <w:r w:rsidR="00BF7D4A">
        <w:t xml:space="preserve">, </w:t>
      </w:r>
      <w:r w:rsidRPr="008A7EC9">
        <w:t>en Suède</w:t>
      </w:r>
      <w:r w:rsidR="00BF7D4A">
        <w:t xml:space="preserve">. </w:t>
      </w:r>
      <w:r w:rsidRPr="008A7EC9">
        <w:t>Cette correspondance fut déco</w:t>
      </w:r>
      <w:r w:rsidRPr="008A7EC9">
        <w:t>u</w:t>
      </w:r>
      <w:r w:rsidRPr="008A7EC9">
        <w:t xml:space="preserve">verte par le professeur </w:t>
      </w:r>
      <w:proofErr w:type="spellStart"/>
      <w:r w:rsidRPr="008A7EC9">
        <w:t>Palmblad</w:t>
      </w:r>
      <w:proofErr w:type="spellEnd"/>
      <w:r w:rsidR="00BF7D4A">
        <w:t xml:space="preserve">, </w:t>
      </w:r>
      <w:r w:rsidRPr="008A7EC9">
        <w:t>qui en publia en 1851 des e</w:t>
      </w:r>
      <w:r w:rsidRPr="008A7EC9">
        <w:t>x</w:t>
      </w:r>
      <w:r w:rsidRPr="008A7EC9">
        <w:t xml:space="preserve">traits à </w:t>
      </w:r>
      <w:proofErr w:type="spellStart"/>
      <w:r w:rsidRPr="008A7EC9">
        <w:t>Upsal</w:t>
      </w:r>
      <w:proofErr w:type="spellEnd"/>
      <w:r w:rsidR="00BF7D4A">
        <w:t xml:space="preserve">. </w:t>
      </w:r>
      <w:r w:rsidRPr="008A7EC9">
        <w:t>En me signalant</w:t>
      </w:r>
      <w:r w:rsidR="00BF7D4A">
        <w:t xml:space="preserve">, </w:t>
      </w:r>
      <w:r w:rsidRPr="008A7EC9">
        <w:t>lorsqu</w:t>
      </w:r>
      <w:r w:rsidR="00BF7D4A">
        <w:t>’</w:t>
      </w:r>
      <w:r w:rsidRPr="008A7EC9">
        <w:t>il prit congé de moi</w:t>
      </w:r>
      <w:r w:rsidR="00BF7D4A">
        <w:t xml:space="preserve">, </w:t>
      </w:r>
      <w:r w:rsidRPr="008A7EC9">
        <w:t xml:space="preserve">les travaux de </w:t>
      </w:r>
      <w:proofErr w:type="spellStart"/>
      <w:r w:rsidRPr="008A7EC9">
        <w:t>Palmblad</w:t>
      </w:r>
      <w:proofErr w:type="spellEnd"/>
      <w:r w:rsidR="00BF7D4A">
        <w:t>, M. </w:t>
      </w:r>
      <w:r w:rsidRPr="008A7EC9">
        <w:t>Thierry espérait qu</w:t>
      </w:r>
      <w:r w:rsidR="00BF7D4A">
        <w:t>’</w:t>
      </w:r>
      <w:r w:rsidRPr="008A7EC9">
        <w:t>il me serait poss</w:t>
      </w:r>
      <w:r w:rsidRPr="008A7EC9">
        <w:t>i</w:t>
      </w:r>
      <w:r w:rsidRPr="008A7EC9">
        <w:t xml:space="preserve">ble de mettre la main à </w:t>
      </w:r>
      <w:proofErr w:type="spellStart"/>
      <w:r w:rsidRPr="008A7EC9">
        <w:t>Lautenbourg</w:t>
      </w:r>
      <w:proofErr w:type="spellEnd"/>
      <w:r w:rsidRPr="008A7EC9">
        <w:t xml:space="preserve"> sur une partie de cette co</w:t>
      </w:r>
      <w:r w:rsidRPr="008A7EC9">
        <w:t>r</w:t>
      </w:r>
      <w:r w:rsidRPr="008A7EC9">
        <w:t xml:space="preserve">respondance qui erra assez longtemps en Allemagne avant de venir échouer à </w:t>
      </w:r>
      <w:proofErr w:type="spellStart"/>
      <w:r w:rsidRPr="008A7EC9">
        <w:t>L</w:t>
      </w:r>
      <w:r w:rsidR="00BF7D4A">
        <w:t>œ</w:t>
      </w:r>
      <w:r w:rsidRPr="008A7EC9">
        <w:t>berod</w:t>
      </w:r>
      <w:proofErr w:type="spellEnd"/>
      <w:r w:rsidR="00BF7D4A">
        <w:t xml:space="preserve">. </w:t>
      </w:r>
      <w:r w:rsidRPr="008A7EC9">
        <w:t>Je ne trouvai rien de ce côté</w:t>
      </w:r>
      <w:r w:rsidR="00BF7D4A">
        <w:t xml:space="preserve">, </w:t>
      </w:r>
      <w:r w:rsidRPr="008A7EC9">
        <w:t>mais cet échec fut compensé par une découverte autrement précieuse</w:t>
      </w:r>
      <w:r w:rsidR="00BF7D4A">
        <w:t>.</w:t>
      </w:r>
    </w:p>
    <w:p w14:paraId="44A45064" w14:textId="47DB54C9" w:rsidR="009D75A4" w:rsidRPr="008A7EC9" w:rsidRDefault="009D75A4" w:rsidP="009D75A4">
      <w:r w:rsidRPr="008A7EC9">
        <w:t>La fille de Sophie-Dorothée</w:t>
      </w:r>
      <w:r w:rsidR="00BF7D4A">
        <w:t xml:space="preserve">, </w:t>
      </w:r>
      <w:r w:rsidRPr="008A7EC9">
        <w:t>je vous le rappelais à l</w:t>
      </w:r>
      <w:r w:rsidR="00BF7D4A">
        <w:t>’</w:t>
      </w:r>
      <w:r w:rsidRPr="008A7EC9">
        <w:t>instant</w:t>
      </w:r>
      <w:r w:rsidR="00BF7D4A">
        <w:t xml:space="preserve">, </w:t>
      </w:r>
      <w:r w:rsidRPr="008A7EC9">
        <w:t>avait épousé le prince royal de Prusse</w:t>
      </w:r>
      <w:r w:rsidR="00BF7D4A">
        <w:t xml:space="preserve">, </w:t>
      </w:r>
      <w:r w:rsidRPr="008A7EC9">
        <w:t>le futur Roi-Sergent</w:t>
      </w:r>
      <w:r w:rsidR="00BF7D4A">
        <w:t xml:space="preserve">, </w:t>
      </w:r>
      <w:r w:rsidR="00BF7D4A" w:rsidRPr="008A7EC9">
        <w:t>Fr</w:t>
      </w:r>
      <w:r w:rsidR="00BF7D4A" w:rsidRPr="008A7EC9">
        <w:t>é</w:t>
      </w:r>
      <w:r w:rsidR="00BF7D4A" w:rsidRPr="008A7EC9">
        <w:t>déric</w:t>
      </w:r>
      <w:r w:rsidR="00BF7D4A">
        <w:t> </w:t>
      </w:r>
      <w:r w:rsidR="00BF7D4A" w:rsidRPr="008A7EC9">
        <w:t>I</w:t>
      </w:r>
      <w:r w:rsidR="00BF7D4A" w:rsidRPr="00BF7D4A">
        <w:rPr>
          <w:vertAlign w:val="superscript"/>
        </w:rPr>
        <w:t>er</w:t>
      </w:r>
      <w:r w:rsidR="00BF7D4A">
        <w:t> : « </w:t>
      </w:r>
      <w:r w:rsidRPr="008A7EC9">
        <w:t>Mari fort rude et tyrannique</w:t>
      </w:r>
      <w:r w:rsidR="00BF7D4A">
        <w:t xml:space="preserve">, </w:t>
      </w:r>
      <w:r w:rsidRPr="008A7EC9">
        <w:t>nous dit Blaze de Bury</w:t>
      </w:r>
      <w:r w:rsidR="00BF7D4A">
        <w:t xml:space="preserve">, </w:t>
      </w:r>
      <w:r w:rsidRPr="008A7EC9">
        <w:t>son premier acte</w:t>
      </w:r>
      <w:r w:rsidR="00BF7D4A">
        <w:t xml:space="preserve">, </w:t>
      </w:r>
      <w:r w:rsidRPr="008A7EC9">
        <w:t>une fois monté sur le trône</w:t>
      </w:r>
      <w:r w:rsidR="00BF7D4A">
        <w:t xml:space="preserve">, </w:t>
      </w:r>
      <w:r w:rsidRPr="008A7EC9">
        <w:t>fut de défendre formellement à sa femme toute espèce de rapport avec la pr</w:t>
      </w:r>
      <w:r w:rsidRPr="008A7EC9">
        <w:t>i</w:t>
      </w:r>
      <w:r w:rsidRPr="008A7EC9">
        <w:t xml:space="preserve">sonnière de </w:t>
      </w:r>
      <w:proofErr w:type="spellStart"/>
      <w:r w:rsidRPr="008A7EC9">
        <w:t>Ahlde</w:t>
      </w:r>
      <w:proofErr w:type="spellEnd"/>
      <w:r w:rsidR="00BF7D4A">
        <w:t xml:space="preserve">. </w:t>
      </w:r>
      <w:r w:rsidRPr="008A7EC9">
        <w:t>Ce ne fut que lorsque Sophie-Dorothée eut hérité de sa mère d</w:t>
      </w:r>
      <w:r w:rsidR="00BF7D4A">
        <w:t>’</w:t>
      </w:r>
      <w:r w:rsidRPr="008A7EC9">
        <w:t>un revenu de vingt-huit mille écus</w:t>
      </w:r>
      <w:r w:rsidR="00BF7D4A">
        <w:t xml:space="preserve">, </w:t>
      </w:r>
      <w:r w:rsidRPr="008A7EC9">
        <w:t>somme assez ronde pour l</w:t>
      </w:r>
      <w:r w:rsidR="00BF7D4A">
        <w:t>’</w:t>
      </w:r>
      <w:r w:rsidRPr="008A7EC9">
        <w:t>époque</w:t>
      </w:r>
      <w:r w:rsidR="00BF7D4A">
        <w:t xml:space="preserve">, </w:t>
      </w:r>
      <w:r w:rsidRPr="008A7EC9">
        <w:t>que l</w:t>
      </w:r>
      <w:r w:rsidR="00BF7D4A">
        <w:t>’</w:t>
      </w:r>
      <w:r w:rsidRPr="008A7EC9">
        <w:t>avare souverain lui témoigna quelque amitié</w:t>
      </w:r>
      <w:r w:rsidR="00BF7D4A">
        <w:t xml:space="preserve">, </w:t>
      </w:r>
      <w:r w:rsidRPr="008A7EC9">
        <w:t>amitié du reste très intéressée</w:t>
      </w:r>
      <w:r w:rsidR="00BF7D4A">
        <w:t xml:space="preserve">, </w:t>
      </w:r>
      <w:r w:rsidRPr="008A7EC9">
        <w:t>car elle se fo</w:t>
      </w:r>
      <w:r w:rsidRPr="008A7EC9">
        <w:t>n</w:t>
      </w:r>
      <w:r w:rsidRPr="008A7EC9">
        <w:t>dait uniquement sur les droits que pouvait faire valoir sa femme à l</w:t>
      </w:r>
      <w:r w:rsidR="00BF7D4A">
        <w:t>’</w:t>
      </w:r>
      <w:r w:rsidRPr="008A7EC9">
        <w:t>héritage</w:t>
      </w:r>
      <w:r w:rsidR="00BF7D4A">
        <w:t xml:space="preserve">, </w:t>
      </w:r>
      <w:r w:rsidRPr="008A7EC9">
        <w:t>droits qui furent longuement établis par les consu</w:t>
      </w:r>
      <w:r w:rsidRPr="008A7EC9">
        <w:t>l</w:t>
      </w:r>
      <w:r w:rsidRPr="008A7EC9">
        <w:t>tations du célèbre jurisconsulte Thomasius</w:t>
      </w:r>
      <w:r>
        <w:rPr>
          <w:rStyle w:val="Appelnotedebasdep"/>
        </w:rPr>
        <w:footnoteReference w:id="3"/>
      </w:r>
      <w:r w:rsidR="00BF7D4A">
        <w:t> »</w:t>
      </w:r>
    </w:p>
    <w:p w14:paraId="075E3F78" w14:textId="77777777" w:rsidR="00BF7D4A" w:rsidRDefault="009D75A4" w:rsidP="009D75A4">
      <w:r w:rsidRPr="008A7EC9">
        <w:lastRenderedPageBreak/>
        <w:t>L</w:t>
      </w:r>
      <w:r w:rsidR="00BF7D4A">
        <w:t>’</w:t>
      </w:r>
      <w:r w:rsidRPr="008A7EC9">
        <w:t>humble femme qu</w:t>
      </w:r>
      <w:r w:rsidR="00BF7D4A">
        <w:t>’</w:t>
      </w:r>
      <w:r w:rsidRPr="008A7EC9">
        <w:t>était la reine de Prusse</w:t>
      </w:r>
      <w:r w:rsidR="00BF7D4A">
        <w:t xml:space="preserve">, </w:t>
      </w:r>
      <w:r w:rsidRPr="008A7EC9">
        <w:t>poussée secr</w:t>
      </w:r>
      <w:r w:rsidRPr="008A7EC9">
        <w:t>è</w:t>
      </w:r>
      <w:r w:rsidRPr="008A7EC9">
        <w:t>tement par son confesseur</w:t>
      </w:r>
      <w:r w:rsidR="00BF7D4A">
        <w:t xml:space="preserve">, </w:t>
      </w:r>
      <w:r w:rsidRPr="008A7EC9">
        <w:t>s</w:t>
      </w:r>
      <w:r w:rsidR="00BF7D4A">
        <w:t>’</w:t>
      </w:r>
      <w:r w:rsidRPr="008A7EC9">
        <w:t>était toujours fait un reproche de n</w:t>
      </w:r>
      <w:r w:rsidR="00BF7D4A">
        <w:t>’</w:t>
      </w:r>
      <w:r w:rsidRPr="008A7EC9">
        <w:t>oser pas prendre ouvertement le parti de sa mère captive</w:t>
      </w:r>
      <w:r w:rsidR="00BF7D4A">
        <w:t xml:space="preserve">, </w:t>
      </w:r>
      <w:r w:rsidRPr="008A7EC9">
        <w:t>dont elle pressentait l</w:t>
      </w:r>
      <w:r w:rsidR="00BF7D4A">
        <w:t>’</w:t>
      </w:r>
      <w:r w:rsidRPr="008A7EC9">
        <w:t>innocence</w:t>
      </w:r>
      <w:r w:rsidR="00BF7D4A">
        <w:t xml:space="preserve">. </w:t>
      </w:r>
      <w:r w:rsidRPr="008A7EC9">
        <w:t>Elle profita des dispositions meilleures de son redoutable mari</w:t>
      </w:r>
      <w:r w:rsidR="00BF7D4A">
        <w:t xml:space="preserve">, </w:t>
      </w:r>
      <w:r w:rsidRPr="008A7EC9">
        <w:t>et commença à réunir les pièces nécessaires à un procès en réhabilitation</w:t>
      </w:r>
      <w:r w:rsidR="00BF7D4A">
        <w:t xml:space="preserve">. </w:t>
      </w:r>
      <w:r w:rsidRPr="008A7EC9">
        <w:t>Hélas</w:t>
      </w:r>
      <w:r w:rsidR="00BF7D4A">
        <w:t xml:space="preserve">, </w:t>
      </w:r>
      <w:r w:rsidRPr="008A7EC9">
        <w:t>en 1726</w:t>
      </w:r>
      <w:r w:rsidR="00BF7D4A">
        <w:t xml:space="preserve">, </w:t>
      </w:r>
      <w:r w:rsidRPr="008A7EC9">
        <w:t>Sophie-Dorothée mourait</w:t>
      </w:r>
      <w:r w:rsidR="00BF7D4A">
        <w:t xml:space="preserve">. </w:t>
      </w:r>
      <w:r w:rsidRPr="008A7EC9">
        <w:t>Sa royale fille n</w:t>
      </w:r>
      <w:r w:rsidR="00BF7D4A">
        <w:t>’</w:t>
      </w:r>
      <w:r w:rsidRPr="008A7EC9">
        <w:t>en poursuivit pas moins sa pieuse entreprise</w:t>
      </w:r>
      <w:r w:rsidR="00BF7D4A">
        <w:t xml:space="preserve">. </w:t>
      </w:r>
      <w:r w:rsidRPr="008A7EC9">
        <w:t>Par ses soins</w:t>
      </w:r>
      <w:r w:rsidR="00BF7D4A">
        <w:t xml:space="preserve">, </w:t>
      </w:r>
      <w:r w:rsidRPr="008A7EC9">
        <w:t>avec l</w:t>
      </w:r>
      <w:r w:rsidR="00BF7D4A">
        <w:t>’</w:t>
      </w:r>
      <w:r w:rsidRPr="008A7EC9">
        <w:t>aide éclairée de ce même jurisconsulte Thomasius</w:t>
      </w:r>
      <w:r w:rsidR="00BF7D4A">
        <w:t xml:space="preserve">, </w:t>
      </w:r>
      <w:r w:rsidRPr="008A7EC9">
        <w:t>un énorme dossier</w:t>
      </w:r>
      <w:r w:rsidR="00BF7D4A">
        <w:t xml:space="preserve">, </w:t>
      </w:r>
      <w:r w:rsidRPr="008A7EC9">
        <w:t>compr</w:t>
      </w:r>
      <w:r w:rsidRPr="008A7EC9">
        <w:t>e</w:t>
      </w:r>
      <w:r w:rsidRPr="008A7EC9">
        <w:t>nant douze cents documents environ</w:t>
      </w:r>
      <w:r w:rsidR="00BF7D4A">
        <w:t xml:space="preserve">, </w:t>
      </w:r>
      <w:r w:rsidRPr="008A7EC9">
        <w:t>fut constitué</w:t>
      </w:r>
      <w:r w:rsidR="00BF7D4A">
        <w:t xml:space="preserve">. </w:t>
      </w:r>
      <w:r w:rsidRPr="008A7EC9">
        <w:t>Il établissait nettement l</w:t>
      </w:r>
      <w:r w:rsidR="00BF7D4A">
        <w:t>’</w:t>
      </w:r>
      <w:r w:rsidRPr="008A7EC9">
        <w:t>innocence de Sophie-Dorothée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 xml:space="preserve">ignominie de la comtesse de </w:t>
      </w:r>
      <w:proofErr w:type="spellStart"/>
      <w:r w:rsidRPr="008A7EC9">
        <w:t>Platen</w:t>
      </w:r>
      <w:proofErr w:type="spellEnd"/>
      <w:r w:rsidR="00BF7D4A">
        <w:t>.</w:t>
      </w:r>
    </w:p>
    <w:p w14:paraId="63A89794" w14:textId="1FAC0160" w:rsidR="00BF7D4A" w:rsidRDefault="009D75A4" w:rsidP="009D75A4">
      <w:r w:rsidRPr="008A7EC9">
        <w:t>Ce monument de piété filiale ne devait servir à rien</w:t>
      </w:r>
      <w:r w:rsidR="00BF7D4A">
        <w:t xml:space="preserve">. </w:t>
      </w:r>
      <w:r w:rsidRPr="008A7EC9">
        <w:t>Une notice anonyme</w:t>
      </w:r>
      <w:r w:rsidR="00BF7D4A">
        <w:t xml:space="preserve">, </w:t>
      </w:r>
      <w:r w:rsidRPr="008A7EC9">
        <w:t>placée en tête de ce dossier</w:t>
      </w:r>
      <w:r w:rsidR="00BF7D4A">
        <w:t xml:space="preserve">, </w:t>
      </w:r>
      <w:r w:rsidRPr="008A7EC9">
        <w:t>indique que</w:t>
      </w:r>
      <w:r w:rsidR="00BF7D4A">
        <w:t xml:space="preserve">, </w:t>
      </w:r>
      <w:r w:rsidRPr="008A7EC9">
        <w:t xml:space="preserve">sur les représentations de </w:t>
      </w:r>
      <w:r w:rsidR="00BF7D4A" w:rsidRPr="008A7EC9">
        <w:t>George</w:t>
      </w:r>
      <w:r w:rsidR="00BF7D4A">
        <w:t> </w:t>
      </w:r>
      <w:r w:rsidR="00BF7D4A" w:rsidRPr="008A7EC9">
        <w:t>II</w:t>
      </w:r>
      <w:r w:rsidR="00BF7D4A">
        <w:t xml:space="preserve">, </w:t>
      </w:r>
      <w:r w:rsidRPr="008A7EC9">
        <w:t>roi d</w:t>
      </w:r>
      <w:r w:rsidR="00BF7D4A">
        <w:t>’</w:t>
      </w:r>
      <w:r w:rsidRPr="008A7EC9">
        <w:t>Angleterre</w:t>
      </w:r>
      <w:r w:rsidR="00BF7D4A">
        <w:t xml:space="preserve">, </w:t>
      </w:r>
      <w:r w:rsidRPr="008A7EC9">
        <w:t>transmises à son beau-frère</w:t>
      </w:r>
      <w:r w:rsidR="00BF7D4A">
        <w:t xml:space="preserve">, </w:t>
      </w:r>
      <w:r w:rsidR="00BF7D4A" w:rsidRPr="008A7EC9">
        <w:t>Frédéric</w:t>
      </w:r>
      <w:r w:rsidR="00BF7D4A">
        <w:t> </w:t>
      </w:r>
      <w:r w:rsidR="00BF7D4A" w:rsidRPr="008A7EC9">
        <w:t>I</w:t>
      </w:r>
      <w:r w:rsidR="00BF7D4A" w:rsidRPr="00BF7D4A">
        <w:rPr>
          <w:vertAlign w:val="superscript"/>
        </w:rPr>
        <w:t>er</w:t>
      </w:r>
      <w:r w:rsidRPr="008A7EC9">
        <w:t xml:space="preserve"> de Prusse</w:t>
      </w:r>
      <w:r w:rsidR="00BF7D4A">
        <w:t xml:space="preserve">, </w:t>
      </w:r>
      <w:r w:rsidRPr="008A7EC9">
        <w:t>par le Ministre de Gra</w:t>
      </w:r>
      <w:r w:rsidRPr="008A7EC9">
        <w:t>n</w:t>
      </w:r>
      <w:r w:rsidRPr="008A7EC9">
        <w:t>de-Bretagne</w:t>
      </w:r>
      <w:r w:rsidR="00BF7D4A">
        <w:t xml:space="preserve">, </w:t>
      </w:r>
      <w:r w:rsidRPr="008A7EC9">
        <w:t>le procès en réhabilitation de Sophie-Dorothée ne fut pas entamé</w:t>
      </w:r>
      <w:r w:rsidR="00BF7D4A">
        <w:t xml:space="preserve">. </w:t>
      </w:r>
      <w:r w:rsidRPr="008A7EC9">
        <w:t>Le roi d</w:t>
      </w:r>
      <w:r w:rsidR="00BF7D4A">
        <w:t>’</w:t>
      </w:r>
      <w:r w:rsidRPr="008A7EC9">
        <w:t>Angleterre faisait remarquer à sa sœur</w:t>
      </w:r>
      <w:r w:rsidR="00BF7D4A">
        <w:t xml:space="preserve">, </w:t>
      </w:r>
      <w:r w:rsidRPr="008A7EC9">
        <w:t>non sans justesse</w:t>
      </w:r>
      <w:r w:rsidR="00BF7D4A">
        <w:t xml:space="preserve">, </w:t>
      </w:r>
      <w:r w:rsidRPr="008A7EC9">
        <w:t>que tout ce qui serait établi à la décharge de la princesse leur mère</w:t>
      </w:r>
      <w:r w:rsidR="00BF7D4A">
        <w:t xml:space="preserve">, </w:t>
      </w:r>
      <w:r w:rsidRPr="008A7EC9">
        <w:t>le serait à la charge du roi leur père</w:t>
      </w:r>
      <w:r w:rsidR="00BF7D4A">
        <w:t>.</w:t>
      </w:r>
    </w:p>
    <w:p w14:paraId="0AD7F970" w14:textId="77777777" w:rsidR="00BF7D4A" w:rsidRDefault="009D75A4" w:rsidP="009D75A4">
      <w:r w:rsidRPr="008A7EC9">
        <w:t>Devant la raison d</w:t>
      </w:r>
      <w:r w:rsidR="00BF7D4A">
        <w:t>’</w:t>
      </w:r>
      <w:r w:rsidRPr="008A7EC9">
        <w:t>État</w:t>
      </w:r>
      <w:r w:rsidR="00BF7D4A">
        <w:t xml:space="preserve">, </w:t>
      </w:r>
      <w:r w:rsidRPr="008A7EC9">
        <w:t>la faible reine de Prusse s</w:t>
      </w:r>
      <w:r w:rsidR="00BF7D4A">
        <w:t>’</w:t>
      </w:r>
      <w:r w:rsidRPr="008A7EC9">
        <w:t>inclina</w:t>
      </w:r>
      <w:r w:rsidR="00BF7D4A">
        <w:t xml:space="preserve">. </w:t>
      </w:r>
      <w:r w:rsidRPr="008A7EC9">
        <w:t>Le dossier</w:t>
      </w:r>
      <w:r w:rsidR="00BF7D4A">
        <w:t xml:space="preserve">, </w:t>
      </w:r>
      <w:r w:rsidRPr="008A7EC9">
        <w:t>désormais inutile</w:t>
      </w:r>
      <w:r w:rsidR="00BF7D4A">
        <w:t xml:space="preserve">, </w:t>
      </w:r>
      <w:r w:rsidRPr="008A7EC9">
        <w:t>par des avatars divers</w:t>
      </w:r>
      <w:r w:rsidR="00BF7D4A">
        <w:t xml:space="preserve">, </w:t>
      </w:r>
      <w:r w:rsidRPr="008A7EC9">
        <w:t>mentio</w:t>
      </w:r>
      <w:r w:rsidRPr="008A7EC9">
        <w:t>n</w:t>
      </w:r>
      <w:r w:rsidRPr="008A7EC9">
        <w:t>nés dans cette notice</w:t>
      </w:r>
      <w:r w:rsidR="00BF7D4A">
        <w:t xml:space="preserve">, </w:t>
      </w:r>
      <w:r w:rsidRPr="008A7EC9">
        <w:t>finit par échouer</w:t>
      </w:r>
      <w:r w:rsidR="00BF7D4A">
        <w:t xml:space="preserve">, </w:t>
      </w:r>
      <w:r w:rsidRPr="008A7EC9">
        <w:t>en 1783</w:t>
      </w:r>
      <w:r w:rsidR="00BF7D4A">
        <w:t xml:space="preserve">, </w:t>
      </w:r>
      <w:r w:rsidRPr="008A7EC9">
        <w:t xml:space="preserve">entre les mains de la grande-duchesse Charlotte-Augusta de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nièce de la souveraine</w:t>
      </w:r>
      <w:r w:rsidR="00BF7D4A">
        <w:t>.</w:t>
      </w:r>
    </w:p>
    <w:p w14:paraId="15DD244C" w14:textId="77777777" w:rsidR="00BF7D4A" w:rsidRDefault="009D75A4" w:rsidP="009D75A4">
      <w:r w:rsidRPr="008A7EC9">
        <w:t>C</w:t>
      </w:r>
      <w:r w:rsidR="00BF7D4A">
        <w:t>’</w:t>
      </w:r>
      <w:r w:rsidRPr="008A7EC9">
        <w:t>est ce dossier que</w:t>
      </w:r>
      <w:r w:rsidR="00BF7D4A">
        <w:t xml:space="preserve">, </w:t>
      </w:r>
      <w:r w:rsidRPr="008A7EC9">
        <w:t>vers la fin de janvier 1914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eus le bonheur de découvrir parmi les manuscrits non encore invent</w:t>
      </w:r>
      <w:r w:rsidRPr="008A7EC9">
        <w:t>o</w:t>
      </w:r>
      <w:r w:rsidRPr="008A7EC9">
        <w:t>riés de la bibliothèque ducale</w:t>
      </w:r>
      <w:r w:rsidR="00BF7D4A">
        <w:t>.</w:t>
      </w:r>
    </w:p>
    <w:p w14:paraId="549FEC6D" w14:textId="6305DC94" w:rsidR="00BF7D4A" w:rsidRDefault="009D75A4" w:rsidP="009D75A4">
      <w:r w:rsidRPr="008A7EC9">
        <w:t>Depuis le compte rendu authentique de l</w:t>
      </w:r>
      <w:r w:rsidR="00BF7D4A">
        <w:t>’</w:t>
      </w:r>
      <w:r w:rsidRPr="008A7EC9">
        <w:t xml:space="preserve">interrogatoire de </w:t>
      </w:r>
      <w:r w:rsidR="00BF7D4A">
        <w:t>M</w:t>
      </w:r>
      <w:r w:rsidR="00BF7D4A" w:rsidRPr="00BF7D4A">
        <w:rPr>
          <w:vertAlign w:val="superscript"/>
        </w:rPr>
        <w:t>lle</w:t>
      </w:r>
      <w:r w:rsidR="00BF7D4A">
        <w:t> de </w:t>
      </w:r>
      <w:proofErr w:type="spellStart"/>
      <w:r w:rsidRPr="008A7EC9">
        <w:t>Knesebeck</w:t>
      </w:r>
      <w:proofErr w:type="spellEnd"/>
      <w:r w:rsidR="00BF7D4A">
        <w:t xml:space="preserve">, </w:t>
      </w:r>
      <w:r w:rsidRPr="008A7EC9">
        <w:t>confidente de Sophie-Dorothée</w:t>
      </w:r>
      <w:r w:rsidR="00BF7D4A">
        <w:t xml:space="preserve">, </w:t>
      </w:r>
      <w:r w:rsidRPr="008A7EC9">
        <w:t>jusqu</w:t>
      </w:r>
      <w:r w:rsidR="00BF7D4A">
        <w:t>’</w:t>
      </w:r>
      <w:r w:rsidRPr="008A7EC9">
        <w:t xml:space="preserve">à </w:t>
      </w:r>
      <w:r w:rsidRPr="008A7EC9">
        <w:lastRenderedPageBreak/>
        <w:t xml:space="preserve">la minute de la confession de la comtesse de </w:t>
      </w:r>
      <w:proofErr w:type="spellStart"/>
      <w:r w:rsidRPr="008A7EC9">
        <w:t>Platen</w:t>
      </w:r>
      <w:bookmarkStart w:id="15" w:name="footnote2"/>
      <w:bookmarkEnd w:id="15"/>
      <w:proofErr w:type="spellEnd"/>
      <w:r>
        <w:rPr>
          <w:rStyle w:val="Appelnotedebasdep"/>
        </w:rPr>
        <w:footnoteReference w:id="4"/>
      </w:r>
      <w:r w:rsidR="00BF7D4A">
        <w:t xml:space="preserve">, </w:t>
      </w:r>
      <w:r w:rsidRPr="008A7EC9">
        <w:t>il y avait dans ce dossier de quoi refaire entièrement l</w:t>
      </w:r>
      <w:r w:rsidR="00BF7D4A">
        <w:t>’</w:t>
      </w:r>
      <w:r w:rsidRPr="008A7EC9">
        <w:t>histoire du drame my</w:t>
      </w:r>
      <w:r w:rsidRPr="008A7EC9">
        <w:t>s</w:t>
      </w:r>
      <w:r w:rsidRPr="008A7EC9">
        <w:t>térieux de l</w:t>
      </w:r>
      <w:r w:rsidR="00BF7D4A">
        <w:t>’</w:t>
      </w:r>
      <w:proofErr w:type="spellStart"/>
      <w:r w:rsidRPr="008A7EC9">
        <w:rPr>
          <w:i/>
          <w:iCs/>
        </w:rPr>
        <w:t>Herrenhausen</w:t>
      </w:r>
      <w:proofErr w:type="spellEnd"/>
      <w:r w:rsidR="00BF7D4A">
        <w:t xml:space="preserve">. </w:t>
      </w:r>
      <w:r w:rsidRPr="008A7EC9">
        <w:t>Avec la désinvolture habituelle des érudits vis-à-vis des pièces non inventoriées</w:t>
      </w:r>
      <w:r w:rsidR="00BF7D4A">
        <w:t xml:space="preserve">, </w:t>
      </w:r>
      <w:r w:rsidRPr="008A7EC9">
        <w:t>je transportai dans mon appartement les six chemises in-folio qui relataient par le détail la ténébreuse histoire</w:t>
      </w:r>
      <w:r w:rsidR="00BF7D4A">
        <w:t>.</w:t>
      </w:r>
    </w:p>
    <w:p w14:paraId="60081EA9" w14:textId="77777777" w:rsidR="00BF7D4A" w:rsidRDefault="009D75A4" w:rsidP="009D75A4">
      <w:r w:rsidRPr="008A7EC9">
        <w:t>Que d</w:t>
      </w:r>
      <w:r w:rsidR="00BF7D4A">
        <w:t>’</w:t>
      </w:r>
      <w:r w:rsidRPr="008A7EC9">
        <w:t>amour et de chevalerie</w:t>
      </w:r>
      <w:r w:rsidR="00BF7D4A">
        <w:t xml:space="preserve">, </w:t>
      </w:r>
      <w:r w:rsidRPr="008A7EC9">
        <w:t>que de crimes et de galant</w:t>
      </w:r>
      <w:r w:rsidRPr="008A7EC9">
        <w:t>e</w:t>
      </w:r>
      <w:r w:rsidRPr="008A7EC9">
        <w:t>rie</w:t>
      </w:r>
      <w:r w:rsidR="00BF7D4A">
        <w:t xml:space="preserve">, </w:t>
      </w:r>
      <w:r w:rsidRPr="008A7EC9">
        <w:t>quel luxe</w:t>
      </w:r>
      <w:r w:rsidR="00BF7D4A">
        <w:t xml:space="preserve">, </w:t>
      </w:r>
      <w:r w:rsidRPr="008A7EC9">
        <w:t>quelle frénésie de vie et de mort dans ces feuillets jaunis</w:t>
      </w:r>
      <w:r w:rsidR="00BF7D4A">
        <w:t xml:space="preserve">, </w:t>
      </w:r>
      <w:r w:rsidRPr="008A7EC9">
        <w:t>dans ces minutes grossoyées en langues diverses</w:t>
      </w:r>
      <w:r w:rsidR="00BF7D4A">
        <w:t xml:space="preserve"> ! </w:t>
      </w:r>
      <w:r w:rsidRPr="008A7EC9">
        <w:t>La nuit</w:t>
      </w:r>
      <w:r w:rsidR="00BF7D4A">
        <w:t xml:space="preserve">, </w:t>
      </w:r>
      <w:r w:rsidRPr="008A7EC9">
        <w:t>quand tout dans le château était endormi</w:t>
      </w:r>
      <w:r w:rsidR="00BF7D4A">
        <w:t xml:space="preserve">, </w:t>
      </w:r>
      <w:r w:rsidRPr="008A7EC9">
        <w:t>je roulais ma t</w:t>
      </w:r>
      <w:r w:rsidRPr="008A7EC9">
        <w:t>a</w:t>
      </w:r>
      <w:r w:rsidRPr="008A7EC9">
        <w:t>ble devant le confortable feu de bûches de la cheminée</w:t>
      </w:r>
      <w:r w:rsidR="00BF7D4A">
        <w:t xml:space="preserve">, </w:t>
      </w:r>
      <w:r w:rsidRPr="008A7EC9">
        <w:t>et je tr</w:t>
      </w:r>
      <w:r w:rsidRPr="008A7EC9">
        <w:t>a</w:t>
      </w:r>
      <w:r w:rsidRPr="008A7EC9">
        <w:t>vaillais avec une espèce de fièvre ardente</w:t>
      </w:r>
      <w:r w:rsidR="00BF7D4A">
        <w:t xml:space="preserve">. </w:t>
      </w:r>
      <w:r w:rsidRPr="008A7EC9">
        <w:t>Je touchais là l</w:t>
      </w:r>
      <w:r w:rsidR="00BF7D4A">
        <w:t>’</w:t>
      </w:r>
      <w:r w:rsidRPr="008A7EC9">
        <w:t>histoire</w:t>
      </w:r>
      <w:r w:rsidR="00BF7D4A">
        <w:t xml:space="preserve">, </w:t>
      </w:r>
      <w:r w:rsidRPr="008A7EC9">
        <w:t>la vivante</w:t>
      </w:r>
      <w:r w:rsidR="00BF7D4A">
        <w:t xml:space="preserve">, </w:t>
      </w:r>
      <w:r w:rsidRPr="008A7EC9">
        <w:t>non pas celle</w:t>
      </w:r>
      <w:r w:rsidR="00BF7D4A">
        <w:t xml:space="preserve">, </w:t>
      </w:r>
      <w:r w:rsidRPr="008A7EC9">
        <w:t>de deuxième ou troisième main</w:t>
      </w:r>
      <w:r w:rsidR="00BF7D4A">
        <w:t xml:space="preserve">, </w:t>
      </w:r>
      <w:r w:rsidRPr="008A7EC9">
        <w:t>qui m</w:t>
      </w:r>
      <w:r w:rsidR="00BF7D4A">
        <w:t>’</w:t>
      </w:r>
      <w:r w:rsidRPr="008A7EC9">
        <w:t>était distillée</w:t>
      </w:r>
      <w:r w:rsidR="00BF7D4A">
        <w:t xml:space="preserve">, </w:t>
      </w:r>
      <w:r w:rsidRPr="008A7EC9">
        <w:t>suivant un programme déterminé</w:t>
      </w:r>
      <w:r w:rsidR="00BF7D4A">
        <w:t xml:space="preserve">, </w:t>
      </w:r>
      <w:r w:rsidRPr="008A7EC9">
        <w:t>par la bibliothèque de la Sorbonne</w:t>
      </w:r>
      <w:r w:rsidR="00BF7D4A">
        <w:t xml:space="preserve">. </w:t>
      </w:r>
      <w:r w:rsidRPr="008A7EC9">
        <w:t>À vrai dire</w:t>
      </w:r>
      <w:r w:rsidR="00BF7D4A">
        <w:t xml:space="preserve">, </w:t>
      </w:r>
      <w:r w:rsidRPr="008A7EC9">
        <w:t>à la sèche érud</w:t>
      </w:r>
      <w:r w:rsidRPr="008A7EC9">
        <w:t>i</w:t>
      </w:r>
      <w:r w:rsidRPr="008A7EC9">
        <w:t>tion se mêlaient dans mon cerveau les fumées d</w:t>
      </w:r>
      <w:r w:rsidR="00BF7D4A">
        <w:t>’</w:t>
      </w:r>
      <w:r w:rsidRPr="008A7EC9">
        <w:t>un étrange r</w:t>
      </w:r>
      <w:r w:rsidRPr="008A7EC9">
        <w:t>o</w:t>
      </w:r>
      <w:r w:rsidRPr="008A7EC9">
        <w:t>mantisme</w:t>
      </w:r>
      <w:r w:rsidR="00BF7D4A">
        <w:t xml:space="preserve">. </w:t>
      </w:r>
      <w:r w:rsidRPr="008A7EC9">
        <w:t>La Cour de Hanovre dansait devant mes yeux</w:t>
      </w:r>
      <w:r w:rsidR="00BF7D4A">
        <w:t xml:space="preserve">, </w:t>
      </w:r>
      <w:r w:rsidRPr="008A7EC9">
        <w:t>fa</w:t>
      </w:r>
      <w:r w:rsidRPr="008A7EC9">
        <w:t>n</w:t>
      </w:r>
      <w:r w:rsidRPr="008A7EC9">
        <w:t>tasmagorique et cruelle</w:t>
      </w:r>
      <w:r w:rsidR="00BF7D4A">
        <w:t xml:space="preserve"> : </w:t>
      </w:r>
      <w:r w:rsidRPr="008A7EC9">
        <w:t>Ernest-Auguste</w:t>
      </w:r>
      <w:r w:rsidR="00BF7D4A">
        <w:t xml:space="preserve">, </w:t>
      </w:r>
      <w:r w:rsidRPr="008A7EC9">
        <w:t>le silène politique</w:t>
      </w:r>
      <w:r w:rsidR="00BF7D4A">
        <w:t xml:space="preserve"> ; </w:t>
      </w:r>
      <w:r w:rsidRPr="008A7EC9">
        <w:t>Georges-Louis</w:t>
      </w:r>
      <w:r w:rsidR="00BF7D4A">
        <w:t xml:space="preserve">, </w:t>
      </w:r>
      <w:r w:rsidRPr="008A7EC9">
        <w:t>débauché et borné</w:t>
      </w:r>
      <w:r w:rsidR="00BF7D4A">
        <w:t xml:space="preserve"> ; </w:t>
      </w:r>
      <w:r w:rsidRPr="008A7EC9">
        <w:t xml:space="preserve">la Comtesse de </w:t>
      </w:r>
      <w:proofErr w:type="spellStart"/>
      <w:r w:rsidRPr="008A7EC9">
        <w:t>Platen</w:t>
      </w:r>
      <w:proofErr w:type="spellEnd"/>
      <w:r w:rsidR="00BF7D4A">
        <w:t xml:space="preserve">, </w:t>
      </w:r>
      <w:r w:rsidRPr="008A7EC9">
        <w:t>la redoutable Messaline</w:t>
      </w:r>
      <w:r w:rsidR="00BF7D4A">
        <w:t xml:space="preserve">, </w:t>
      </w:r>
      <w:r w:rsidRPr="008A7EC9">
        <w:t>qui</w:t>
      </w:r>
      <w:r w:rsidR="00BF7D4A">
        <w:t xml:space="preserve">, </w:t>
      </w:r>
      <w:r w:rsidRPr="008A7EC9">
        <w:t>malgré tout</w:t>
      </w:r>
      <w:r w:rsidR="00BF7D4A">
        <w:t xml:space="preserve">, </w:t>
      </w:r>
      <w:r w:rsidRPr="008A7EC9">
        <w:t>avait dû être belle et d</w:t>
      </w:r>
      <w:r w:rsidRPr="008A7EC9">
        <w:t>é</w:t>
      </w:r>
      <w:r w:rsidRPr="008A7EC9">
        <w:t>sirable</w:t>
      </w:r>
      <w:r w:rsidR="00BF7D4A">
        <w:t xml:space="preserve"> ; </w:t>
      </w:r>
      <w:proofErr w:type="spellStart"/>
      <w:r w:rsidRPr="008A7EC9">
        <w:t>Kœnigsmark</w:t>
      </w:r>
      <w:proofErr w:type="spellEnd"/>
      <w:r w:rsidR="00BF7D4A">
        <w:t xml:space="preserve">, </w:t>
      </w:r>
      <w:r w:rsidRPr="008A7EC9">
        <w:t>l</w:t>
      </w:r>
      <w:r w:rsidR="00BF7D4A">
        <w:t>’</w:t>
      </w:r>
      <w:r w:rsidRPr="008A7EC9">
        <w:t>aventurier brun</w:t>
      </w:r>
      <w:r w:rsidR="00BF7D4A">
        <w:t xml:space="preserve">, </w:t>
      </w:r>
      <w:r w:rsidRPr="008A7EC9">
        <w:t>son pourpoint saumon et or taché de sang</w:t>
      </w:r>
      <w:r w:rsidR="00BF7D4A">
        <w:t xml:space="preserve">, </w:t>
      </w:r>
      <w:r w:rsidRPr="008A7EC9">
        <w:t>et surtout Sophie-Dorothée</w:t>
      </w:r>
      <w:r w:rsidR="00BF7D4A">
        <w:t xml:space="preserve">, </w:t>
      </w:r>
      <w:r w:rsidRPr="008A7EC9">
        <w:t>blonde</w:t>
      </w:r>
      <w:r w:rsidR="00BF7D4A">
        <w:t xml:space="preserve">, </w:t>
      </w:r>
      <w:r w:rsidRPr="008A7EC9">
        <w:t>élancée et pure</w:t>
      </w:r>
      <w:r w:rsidR="00BF7D4A">
        <w:t xml:space="preserve">, </w:t>
      </w:r>
      <w:r w:rsidRPr="008A7EC9">
        <w:t>dans les brocarts d</w:t>
      </w:r>
      <w:r w:rsidR="00BF7D4A">
        <w:t>’</w:t>
      </w:r>
      <w:r w:rsidRPr="008A7EC9">
        <w:t>argent qu</w:t>
      </w:r>
      <w:r w:rsidR="00BF7D4A">
        <w:t>’</w:t>
      </w:r>
      <w:r w:rsidRPr="008A7EC9">
        <w:t>elle portait le jour de ses noces</w:t>
      </w:r>
      <w:r w:rsidR="00BF7D4A">
        <w:t>.</w:t>
      </w:r>
    </w:p>
    <w:p w14:paraId="6B697C79" w14:textId="77777777" w:rsidR="00BF7D4A" w:rsidRDefault="009D75A4" w:rsidP="009D75A4">
      <w:r w:rsidRPr="008A7EC9">
        <w:lastRenderedPageBreak/>
        <w:t>D</w:t>
      </w:r>
      <w:r w:rsidR="00BF7D4A">
        <w:t>’</w:t>
      </w:r>
      <w:r w:rsidRPr="008A7EC9">
        <w:t>argent</w:t>
      </w:r>
      <w:r w:rsidR="00BF7D4A">
        <w:t xml:space="preserve">, </w:t>
      </w:r>
      <w:r w:rsidRPr="008A7EC9">
        <w:t>vraiment</w:t>
      </w:r>
      <w:r w:rsidR="00BF7D4A">
        <w:t xml:space="preserve"> ? </w:t>
      </w:r>
      <w:r w:rsidRPr="008A7EC9">
        <w:t>Cela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était l</w:t>
      </w:r>
      <w:r w:rsidR="00BF7D4A">
        <w:t>’</w:t>
      </w:r>
      <w:r w:rsidRPr="008A7EC9">
        <w:t>histoire</w:t>
      </w:r>
      <w:r w:rsidR="00BF7D4A">
        <w:t xml:space="preserve">, </w:t>
      </w:r>
      <w:r w:rsidRPr="008A7EC9">
        <w:t>la description livresque</w:t>
      </w:r>
      <w:r w:rsidR="00BF7D4A">
        <w:t xml:space="preserve">. </w:t>
      </w:r>
      <w:r w:rsidRPr="008A7EC9">
        <w:t>Mais non</w:t>
      </w:r>
      <w:r w:rsidR="00BF7D4A">
        <w:t xml:space="preserve"> ! </w:t>
      </w:r>
      <w:r w:rsidRPr="008A7EC9">
        <w:t>Combien plus belle je me l</w:t>
      </w:r>
      <w:r w:rsidR="00BF7D4A">
        <w:t>’</w:t>
      </w:r>
      <w:r w:rsidRPr="008A7EC9">
        <w:t>imaginais</w:t>
      </w:r>
      <w:r w:rsidR="00BF7D4A">
        <w:t xml:space="preserve">, </w:t>
      </w:r>
      <w:r w:rsidRPr="008A7EC9">
        <w:t>et plus réelle</w:t>
      </w:r>
      <w:r w:rsidR="00BF7D4A">
        <w:t xml:space="preserve">, </w:t>
      </w:r>
      <w:r w:rsidRPr="008A7EC9">
        <w:t>avec une autre robe</w:t>
      </w:r>
      <w:r w:rsidR="00BF7D4A">
        <w:t xml:space="preserve">, </w:t>
      </w:r>
      <w:r w:rsidRPr="008A7EC9">
        <w:t>une autre robe déjà vue</w:t>
      </w:r>
      <w:r w:rsidR="00BF7D4A">
        <w:t xml:space="preserve">. </w:t>
      </w:r>
      <w:r w:rsidRPr="008A7EC9">
        <w:t>Une robe de velours vert</w:t>
      </w:r>
      <w:r w:rsidR="00BF7D4A">
        <w:t> !</w:t>
      </w:r>
    </w:p>
    <w:p w14:paraId="4B5474AD" w14:textId="77777777" w:rsidR="00BF7D4A" w:rsidRDefault="009D75A4" w:rsidP="009D75A4">
      <w:r w:rsidRPr="008A7EC9">
        <w:t>C</w:t>
      </w:r>
      <w:r w:rsidR="00BF7D4A">
        <w:t>’</w:t>
      </w:r>
      <w:r w:rsidRPr="008A7EC9">
        <w:t>était la fin de l</w:t>
      </w:r>
      <w:r w:rsidR="00BF7D4A">
        <w:t>’</w:t>
      </w:r>
      <w:r w:rsidRPr="008A7EC9">
        <w:t>hiver</w:t>
      </w:r>
      <w:r w:rsidR="00BF7D4A">
        <w:t xml:space="preserve">, </w:t>
      </w:r>
      <w:r w:rsidRPr="008A7EC9">
        <w:t>un hiver déjà incliné sur le pri</w:t>
      </w:r>
      <w:r w:rsidRPr="008A7EC9">
        <w:t>n</w:t>
      </w:r>
      <w:r w:rsidRPr="008A7EC9">
        <w:t>temps</w:t>
      </w:r>
      <w:r w:rsidR="00BF7D4A">
        <w:t xml:space="preserve">. </w:t>
      </w:r>
      <w:r w:rsidRPr="008A7EC9">
        <w:t>Par ma fenêtre</w:t>
      </w:r>
      <w:r w:rsidR="00BF7D4A">
        <w:t xml:space="preserve">, </w:t>
      </w:r>
      <w:r w:rsidRPr="008A7EC9">
        <w:t>entr</w:t>
      </w:r>
      <w:r w:rsidR="00BF7D4A">
        <w:t>’</w:t>
      </w:r>
      <w:r w:rsidRPr="008A7EC9">
        <w:t>ouverte pour activer le tirant de ma cheminée</w:t>
      </w:r>
      <w:r w:rsidR="00BF7D4A">
        <w:t xml:space="preserve">, </w:t>
      </w:r>
      <w:r w:rsidRPr="008A7EC9">
        <w:t>montaient des bouffées d</w:t>
      </w:r>
      <w:r w:rsidR="00BF7D4A">
        <w:t>’</w:t>
      </w:r>
      <w:r w:rsidRPr="008A7EC9">
        <w:t>air qui étaient déjà des e</w:t>
      </w:r>
      <w:r w:rsidRPr="008A7EC9">
        <w:t>f</w:t>
      </w:r>
      <w:r w:rsidRPr="008A7EC9">
        <w:t>fluves</w:t>
      </w:r>
      <w:r w:rsidR="00BF7D4A">
        <w:t xml:space="preserve">. </w:t>
      </w:r>
      <w:r w:rsidRPr="008A7EC9">
        <w:t>Je sentais</w:t>
      </w:r>
      <w:r w:rsidR="00BF7D4A">
        <w:t xml:space="preserve">, </w:t>
      </w:r>
      <w:r w:rsidRPr="008A7EC9">
        <w:t>noirs dans l</w:t>
      </w:r>
      <w:r w:rsidR="00BF7D4A">
        <w:t>’</w:t>
      </w:r>
      <w:r w:rsidRPr="008A7EC9">
        <w:t>ombre</w:t>
      </w:r>
      <w:r w:rsidR="00BF7D4A">
        <w:t xml:space="preserve">, </w:t>
      </w:r>
      <w:r w:rsidRPr="008A7EC9">
        <w:t>les rameaux décharnés des arbres mollir pour les bourgeons de demain</w:t>
      </w:r>
      <w:r w:rsidR="00BF7D4A">
        <w:t>.</w:t>
      </w:r>
    </w:p>
    <w:p w14:paraId="47B62F87" w14:textId="77777777" w:rsidR="00BF7D4A" w:rsidRDefault="009D75A4" w:rsidP="009D75A4">
      <w:r w:rsidRPr="008A7EC9">
        <w:t>Alors</w:t>
      </w:r>
      <w:r w:rsidR="00BF7D4A">
        <w:t xml:space="preserve">, </w:t>
      </w:r>
      <w:r w:rsidRPr="008A7EC9">
        <w:t>plusieurs fois</w:t>
      </w:r>
      <w:r w:rsidR="00BF7D4A">
        <w:t xml:space="preserve">, </w:t>
      </w:r>
      <w:r w:rsidRPr="008A7EC9">
        <w:t>mon ami</w:t>
      </w:r>
      <w:r w:rsidR="00BF7D4A">
        <w:t xml:space="preserve">, </w:t>
      </w:r>
      <w:r w:rsidRPr="008A7EC9">
        <w:t>mon cher ami</w:t>
      </w:r>
      <w:r w:rsidR="00BF7D4A">
        <w:t xml:space="preserve">, – </w:t>
      </w:r>
      <w:r w:rsidRPr="008A7EC9">
        <w:t>on peut bien s</w:t>
      </w:r>
      <w:r w:rsidR="00BF7D4A">
        <w:t>’</w:t>
      </w:r>
      <w:r w:rsidRPr="008A7EC9">
        <w:t>avouer</w:t>
      </w:r>
      <w:r w:rsidR="00BF7D4A">
        <w:t xml:space="preserve">, </w:t>
      </w:r>
      <w:r w:rsidRPr="008A7EC9">
        <w:t>quand la mort de toute part plane</w:t>
      </w:r>
      <w:r w:rsidR="00BF7D4A">
        <w:t xml:space="preserve">, </w:t>
      </w:r>
      <w:r w:rsidRPr="008A7EC9">
        <w:t>ces folies qui sont le prix et l</w:t>
      </w:r>
      <w:r w:rsidR="00BF7D4A">
        <w:t>’</w:t>
      </w:r>
      <w:r w:rsidRPr="008A7EC9">
        <w:t>honneur de la vie d</w:t>
      </w:r>
      <w:r w:rsidR="00BF7D4A">
        <w:t>’</w:t>
      </w:r>
      <w:r w:rsidRPr="008A7EC9">
        <w:t>hommes tels que nous</w:t>
      </w:r>
      <w:r w:rsidR="00BF7D4A">
        <w:t xml:space="preserve">, – </w:t>
      </w:r>
      <w:r w:rsidRPr="008A7EC9">
        <w:t>fasciné par le souvenir du bel aventurier assassiné</w:t>
      </w:r>
      <w:r w:rsidR="00BF7D4A">
        <w:t xml:space="preserve">, </w:t>
      </w:r>
      <w:r w:rsidRPr="008A7EC9">
        <w:t>de la belle reine morte</w:t>
      </w:r>
      <w:r w:rsidR="00BF7D4A">
        <w:t xml:space="preserve">, </w:t>
      </w:r>
      <w:r w:rsidRPr="008A7EC9">
        <w:t>conduit par un instinct dont plus tard j</w:t>
      </w:r>
      <w:r w:rsidR="00BF7D4A">
        <w:t>’</w:t>
      </w:r>
      <w:r w:rsidRPr="008A7EC9">
        <w:t>ai compris la sûreté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ouvrais</w:t>
      </w:r>
      <w:r w:rsidR="00BF7D4A">
        <w:t xml:space="preserve">, </w:t>
      </w:r>
      <w:r w:rsidRPr="008A7EC9">
        <w:t>le cœur battant</w:t>
      </w:r>
      <w:r w:rsidR="00BF7D4A">
        <w:t xml:space="preserve">, </w:t>
      </w:r>
      <w:r w:rsidRPr="008A7EC9">
        <w:t>la porte de ma chambre</w:t>
      </w:r>
      <w:r w:rsidR="00BF7D4A">
        <w:t xml:space="preserve">. </w:t>
      </w:r>
      <w:r w:rsidRPr="008A7EC9">
        <w:t>Le corridor était noir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escalier antique criait sous mes pas</w:t>
      </w:r>
      <w:r w:rsidR="00BF7D4A">
        <w:t xml:space="preserve">. </w:t>
      </w:r>
      <w:r w:rsidRPr="008A7EC9">
        <w:t>So</w:t>
      </w:r>
      <w:r w:rsidRPr="008A7EC9">
        <w:t>u</w:t>
      </w:r>
      <w:r w:rsidRPr="008A7EC9">
        <w:t>vent j</w:t>
      </w:r>
      <w:r w:rsidR="00BF7D4A">
        <w:t>’</w:t>
      </w:r>
      <w:r w:rsidRPr="008A7EC9">
        <w:t>ai vu</w:t>
      </w:r>
      <w:r w:rsidR="00BF7D4A">
        <w:t xml:space="preserve">, </w:t>
      </w:r>
      <w:r w:rsidRPr="008A7EC9">
        <w:t>dans la salle d</w:t>
      </w:r>
      <w:r w:rsidR="00BF7D4A">
        <w:t>’</w:t>
      </w:r>
      <w:r w:rsidRPr="008A7EC9">
        <w:t>honneur</w:t>
      </w:r>
      <w:r w:rsidR="00BF7D4A">
        <w:t xml:space="preserve">, </w:t>
      </w:r>
      <w:r w:rsidRPr="008A7EC9">
        <w:t>la lanterne endormie de la ronde</w:t>
      </w:r>
      <w:r w:rsidR="00BF7D4A">
        <w:t xml:space="preserve">. </w:t>
      </w:r>
      <w:r w:rsidRPr="008A7EC9">
        <w:t>Qu</w:t>
      </w:r>
      <w:r w:rsidR="00BF7D4A">
        <w:t>’</w:t>
      </w:r>
      <w:r w:rsidRPr="008A7EC9">
        <w:t>aurais-je dit</w:t>
      </w:r>
      <w:r w:rsidR="00BF7D4A">
        <w:t xml:space="preserve">, </w:t>
      </w:r>
      <w:r w:rsidRPr="008A7EC9">
        <w:t>je vous le demande</w:t>
      </w:r>
      <w:r w:rsidR="00BF7D4A">
        <w:t xml:space="preserve">, </w:t>
      </w:r>
      <w:r w:rsidRPr="008A7EC9">
        <w:t>si on m</w:t>
      </w:r>
      <w:r w:rsidR="00BF7D4A">
        <w:t>’</w:t>
      </w:r>
      <w:r w:rsidRPr="008A7EC9">
        <w:t>avait apo</w:t>
      </w:r>
      <w:r w:rsidRPr="008A7EC9">
        <w:t>s</w:t>
      </w:r>
      <w:r w:rsidRPr="008A7EC9">
        <w:t>trophé</w:t>
      </w:r>
      <w:r w:rsidR="00BF7D4A">
        <w:t> ?</w:t>
      </w:r>
    </w:p>
    <w:p w14:paraId="3F02D09D" w14:textId="77777777" w:rsidR="00BF7D4A" w:rsidRDefault="009D75A4" w:rsidP="009D75A4">
      <w:r w:rsidRPr="008A7EC9">
        <w:t>La porte ouverte sur le parc était un grand rectangle d</w:t>
      </w:r>
      <w:r w:rsidR="00BF7D4A">
        <w:t>’</w:t>
      </w:r>
      <w:r w:rsidRPr="008A7EC9">
        <w:t>un bleu cruel où tremblait</w:t>
      </w:r>
      <w:r w:rsidR="00BF7D4A">
        <w:t xml:space="preserve">, </w:t>
      </w:r>
      <w:r w:rsidRPr="008A7EC9">
        <w:t>au milieu</w:t>
      </w:r>
      <w:r w:rsidR="00BF7D4A">
        <w:t xml:space="preserve">, </w:t>
      </w:r>
      <w:r w:rsidRPr="008A7EC9">
        <w:t>la mystérieuse Cassiopée</w:t>
      </w:r>
      <w:r w:rsidR="00BF7D4A">
        <w:t xml:space="preserve">. </w:t>
      </w:r>
      <w:r w:rsidRPr="008A7EC9">
        <w:t>Longeant les boulingrins embués de lune</w:t>
      </w:r>
      <w:r w:rsidR="00BF7D4A">
        <w:t xml:space="preserve">, </w:t>
      </w:r>
      <w:r w:rsidRPr="008A7EC9">
        <w:t>me dissimulant dans l</w:t>
      </w:r>
      <w:r w:rsidR="00BF7D4A">
        <w:t>’</w:t>
      </w:r>
      <w:r w:rsidRPr="008A7EC9">
        <w:t>ombre en losange des ifs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allais</w:t>
      </w:r>
      <w:r w:rsidR="00BF7D4A">
        <w:t xml:space="preserve">. </w:t>
      </w:r>
      <w:r w:rsidRPr="008A7EC9">
        <w:t>Une fenêtre brillait dans la partie centrale du palais</w:t>
      </w:r>
      <w:r w:rsidR="00BF7D4A">
        <w:t xml:space="preserve"> : </w:t>
      </w:r>
      <w:r w:rsidRPr="008A7EC9">
        <w:t>comme le grand-duc Frédéric-Auguste travaille tard</w:t>
      </w:r>
      <w:r w:rsidR="00BF7D4A">
        <w:t> !</w:t>
      </w:r>
    </w:p>
    <w:p w14:paraId="192E6146" w14:textId="77777777" w:rsidR="00BF7D4A" w:rsidRDefault="009D75A4" w:rsidP="009D75A4">
      <w:r w:rsidRPr="008A7EC9">
        <w:t>Tout était sombre dans l</w:t>
      </w:r>
      <w:r w:rsidR="00BF7D4A">
        <w:t>’</w:t>
      </w:r>
      <w:r w:rsidRPr="008A7EC9">
        <w:t>aile gauche</w:t>
      </w:r>
      <w:r w:rsidR="00BF7D4A">
        <w:t xml:space="preserve">. </w:t>
      </w:r>
      <w:r w:rsidRPr="008A7EC9">
        <w:t>Mais quand</w:t>
      </w:r>
      <w:r w:rsidR="00BF7D4A">
        <w:t xml:space="preserve">, </w:t>
      </w:r>
      <w:r w:rsidRPr="008A7EC9">
        <w:t>arrivé à l</w:t>
      </w:r>
      <w:r w:rsidR="00BF7D4A">
        <w:t>’</w:t>
      </w:r>
      <w:r w:rsidRPr="008A7EC9">
        <w:t>extrémité du bâtiment</w:t>
      </w:r>
      <w:r w:rsidR="00BF7D4A">
        <w:t xml:space="preserve">, </w:t>
      </w:r>
      <w:r w:rsidRPr="008A7EC9">
        <w:t>je me collais contre la muraille</w:t>
      </w:r>
      <w:r w:rsidR="00BF7D4A">
        <w:t xml:space="preserve">, </w:t>
      </w:r>
      <w:r w:rsidRPr="008A7EC9">
        <w:t>je s</w:t>
      </w:r>
      <w:r w:rsidRPr="008A7EC9">
        <w:t>a</w:t>
      </w:r>
      <w:r w:rsidRPr="008A7EC9">
        <w:t>vais bien que là non plus</w:t>
      </w:r>
      <w:r w:rsidR="00BF7D4A">
        <w:t xml:space="preserve">, </w:t>
      </w:r>
      <w:r w:rsidRPr="008A7EC9">
        <w:t>tout le monde ne dormait pas</w:t>
      </w:r>
      <w:r w:rsidR="00BF7D4A">
        <w:t>.</w:t>
      </w:r>
    </w:p>
    <w:p w14:paraId="4A6379AC" w14:textId="77777777" w:rsidR="00BF7D4A" w:rsidRDefault="009D75A4" w:rsidP="009D75A4">
      <w:r w:rsidRPr="008A7EC9">
        <w:t>Ce n</w:t>
      </w:r>
      <w:r w:rsidR="00BF7D4A">
        <w:t>’</w:t>
      </w:r>
      <w:r w:rsidRPr="008A7EC9">
        <w:t>était pas encore le printemps</w:t>
      </w:r>
      <w:r w:rsidR="00BF7D4A">
        <w:t xml:space="preserve">. </w:t>
      </w:r>
      <w:r w:rsidRPr="008A7EC9">
        <w:t>Mais vraiment</w:t>
      </w:r>
      <w:r w:rsidR="00BF7D4A">
        <w:t xml:space="preserve">, </w:t>
      </w:r>
      <w:r w:rsidRPr="008A7EC9">
        <w:t>on se</w:t>
      </w:r>
      <w:r w:rsidRPr="008A7EC9">
        <w:t>n</w:t>
      </w:r>
      <w:r w:rsidRPr="008A7EC9">
        <w:t>tait que le rossignol allait bientôt chanter</w:t>
      </w:r>
      <w:r w:rsidR="00BF7D4A">
        <w:t xml:space="preserve">. </w:t>
      </w:r>
      <w:r w:rsidRPr="008A7EC9">
        <w:t xml:space="preserve">Rose et </w:t>
      </w:r>
      <w:r w:rsidRPr="008A7EC9">
        <w:lastRenderedPageBreak/>
        <w:t>longitudinale</w:t>
      </w:r>
      <w:r w:rsidR="00BF7D4A">
        <w:t xml:space="preserve">, </w:t>
      </w:r>
      <w:r w:rsidRPr="008A7EC9">
        <w:t>une raie lumineuse s</w:t>
      </w:r>
      <w:r w:rsidR="00BF7D4A">
        <w:t>’</w:t>
      </w:r>
      <w:r w:rsidRPr="008A7EC9">
        <w:t>étendait</w:t>
      </w:r>
      <w:r w:rsidR="00BF7D4A">
        <w:t xml:space="preserve">, </w:t>
      </w:r>
      <w:r w:rsidRPr="008A7EC9">
        <w:t>mince</w:t>
      </w:r>
      <w:r w:rsidR="00BF7D4A">
        <w:t xml:space="preserve">, </w:t>
      </w:r>
      <w:r w:rsidRPr="008A7EC9">
        <w:t>sur le gravier ratissé</w:t>
      </w:r>
      <w:r w:rsidR="00BF7D4A">
        <w:t xml:space="preserve">, </w:t>
      </w:r>
      <w:r w:rsidRPr="008A7EC9">
        <w:t>d</w:t>
      </w:r>
      <w:r w:rsidRPr="008A7EC9">
        <w:t>é</w:t>
      </w:r>
      <w:r w:rsidRPr="008A7EC9">
        <w:t>celant là aussi</w:t>
      </w:r>
      <w:r w:rsidR="00BF7D4A">
        <w:t xml:space="preserve">, </w:t>
      </w:r>
      <w:r w:rsidRPr="008A7EC9">
        <w:t>écrasée de tentures</w:t>
      </w:r>
      <w:r w:rsidR="00BF7D4A">
        <w:t xml:space="preserve">, </w:t>
      </w:r>
      <w:r w:rsidRPr="008A7EC9">
        <w:t>voilée de rideaux</w:t>
      </w:r>
      <w:r w:rsidR="00BF7D4A">
        <w:t xml:space="preserve">, </w:t>
      </w:r>
      <w:r w:rsidRPr="008A7EC9">
        <w:t>une autre fenêtre éclairée</w:t>
      </w:r>
      <w:r w:rsidR="00BF7D4A">
        <w:t>.</w:t>
      </w:r>
    </w:p>
    <w:p w14:paraId="51C3B4AC" w14:textId="5FFF3360" w:rsidR="00BF7D4A" w:rsidRDefault="009D75A4" w:rsidP="009D75A4">
      <w:r w:rsidRPr="008A7EC9">
        <w:t>Le rossignol ne chantait pas encore dans le parc français</w:t>
      </w:r>
      <w:r w:rsidR="00BF7D4A">
        <w:t xml:space="preserve">, </w:t>
      </w:r>
      <w:r w:rsidRPr="008A7EC9">
        <w:t>bâti en cette Allemagne où me menait le destin</w:t>
      </w:r>
      <w:r w:rsidR="00BF7D4A">
        <w:t xml:space="preserve">. </w:t>
      </w:r>
      <w:r w:rsidRPr="008A7EC9">
        <w:t>Mais</w:t>
      </w:r>
      <w:r w:rsidR="00BF7D4A">
        <w:t xml:space="preserve">, </w:t>
      </w:r>
      <w:r w:rsidRPr="008A7EC9">
        <w:t>derrière la fenêtre</w:t>
      </w:r>
      <w:r w:rsidR="00BF7D4A">
        <w:t xml:space="preserve">, </w:t>
      </w:r>
      <w:r w:rsidRPr="008A7EC9">
        <w:t>une plainte</w:t>
      </w:r>
      <w:r w:rsidR="00BF7D4A">
        <w:t xml:space="preserve">, </w:t>
      </w:r>
      <w:r w:rsidRPr="008A7EC9">
        <w:t>vibrante</w:t>
      </w:r>
      <w:r w:rsidR="00BF7D4A">
        <w:t xml:space="preserve">, </w:t>
      </w:r>
      <w:r w:rsidRPr="008A7EC9">
        <w:t>poignante</w:t>
      </w:r>
      <w:r w:rsidR="00BF7D4A">
        <w:t xml:space="preserve">, </w:t>
      </w:r>
      <w:r w:rsidRPr="008A7EC9">
        <w:t>coupée par intervalles de silences injustifiés qui tenaillaient mes nerfs des plus biza</w:t>
      </w:r>
      <w:r w:rsidRPr="008A7EC9">
        <w:t>r</w:t>
      </w:r>
      <w:r w:rsidRPr="008A7EC9">
        <w:t>res soupçons</w:t>
      </w:r>
      <w:r w:rsidR="00BF7D4A">
        <w:t xml:space="preserve">, </w:t>
      </w:r>
      <w:r w:rsidRPr="008A7EC9">
        <w:t>une lente et molle plainte filtrait de l</w:t>
      </w:r>
      <w:r w:rsidR="00BF7D4A">
        <w:t>’</w:t>
      </w:r>
      <w:r w:rsidRPr="008A7EC9">
        <w:t>intérieur du palais jusque dans mon cœur</w:t>
      </w:r>
      <w:r w:rsidR="00BF7D4A">
        <w:t xml:space="preserve">… </w:t>
      </w:r>
      <w:r w:rsidRPr="008A7EC9">
        <w:t>et c</w:t>
      </w:r>
      <w:r w:rsidR="00BF7D4A">
        <w:t>’</w:t>
      </w:r>
      <w:r w:rsidRPr="008A7EC9">
        <w:t xml:space="preserve">était </w:t>
      </w:r>
      <w:r w:rsidR="00BF7D4A">
        <w:t>M</w:t>
      </w:r>
      <w:r w:rsidR="00BF7D4A" w:rsidRPr="00BF7D4A">
        <w:rPr>
          <w:vertAlign w:val="superscript"/>
        </w:rPr>
        <w:t>lle</w:t>
      </w:r>
      <w:r w:rsidR="00BF7D4A">
        <w:t> </w:t>
      </w:r>
      <w:r w:rsidRPr="008A7EC9">
        <w:t xml:space="preserve">Mélusine de </w:t>
      </w:r>
      <w:proofErr w:type="spellStart"/>
      <w:r w:rsidRPr="008A7EC9">
        <w:t>Gra</w:t>
      </w:r>
      <w:r w:rsidRPr="008A7EC9">
        <w:t>f</w:t>
      </w:r>
      <w:r w:rsidRPr="008A7EC9">
        <w:t>fenfried</w:t>
      </w:r>
      <w:proofErr w:type="spellEnd"/>
      <w:r w:rsidRPr="008A7EC9">
        <w:t xml:space="preserve"> qui</w:t>
      </w:r>
      <w:r w:rsidR="00BF7D4A">
        <w:t xml:space="preserve">, </w:t>
      </w:r>
      <w:r w:rsidRPr="008A7EC9">
        <w:t>sur son violon</w:t>
      </w:r>
      <w:r w:rsidR="00BF7D4A">
        <w:t xml:space="preserve">, </w:t>
      </w:r>
      <w:r w:rsidRPr="008A7EC9">
        <w:t>jouait à sa maîtresse les plus ingu</w:t>
      </w:r>
      <w:r w:rsidRPr="008A7EC9">
        <w:t>é</w:t>
      </w:r>
      <w:r w:rsidRPr="008A7EC9">
        <w:t>rissables berceuses de Schumann</w:t>
      </w:r>
      <w:r w:rsidR="00BF7D4A">
        <w:t>.</w:t>
      </w:r>
    </w:p>
    <w:p w14:paraId="4A48D34B" w14:textId="653F8AFB" w:rsidR="009D75A4" w:rsidRPr="008A7EC9" w:rsidRDefault="009D75A4" w:rsidP="00BF7D4A">
      <w:pPr>
        <w:pStyle w:val="Titre1"/>
      </w:pPr>
      <w:bookmarkStart w:id="16" w:name="_Toc197357337"/>
      <w:r w:rsidRPr="008A7EC9">
        <w:lastRenderedPageBreak/>
        <w:t>V</w:t>
      </w:r>
      <w:bookmarkEnd w:id="16"/>
    </w:p>
    <w:p w14:paraId="263A06DC" w14:textId="77777777" w:rsidR="00BF7D4A" w:rsidRDefault="009D75A4" w:rsidP="009D75A4">
      <w:r w:rsidRPr="008A7EC9">
        <w:t xml:space="preserve">Les </w:t>
      </w:r>
      <w:proofErr w:type="spellStart"/>
      <w:r w:rsidRPr="008A7EC9">
        <w:rPr>
          <w:i/>
          <w:iCs/>
        </w:rPr>
        <w:t>Petermanns</w:t>
      </w:r>
      <w:proofErr w:type="spellEnd"/>
      <w:r w:rsidRPr="008A7EC9">
        <w:rPr>
          <w:i/>
          <w:iCs/>
        </w:rPr>
        <w:t xml:space="preserve"> </w:t>
      </w:r>
      <w:proofErr w:type="spellStart"/>
      <w:r w:rsidRPr="008A7EC9">
        <w:rPr>
          <w:i/>
          <w:iCs/>
        </w:rPr>
        <w:t>Mittheilungen</w:t>
      </w:r>
      <w:proofErr w:type="spellEnd"/>
      <w:r w:rsidRPr="008A7EC9">
        <w:t xml:space="preserve"> sont la plus formidable compilation géographique du monde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il faut l</w:t>
      </w:r>
      <w:r w:rsidR="00BF7D4A">
        <w:t>’</w:t>
      </w:r>
      <w:r w:rsidRPr="008A7EC9">
        <w:t>avouer</w:t>
      </w:r>
      <w:r w:rsidR="00BF7D4A">
        <w:t xml:space="preserve">, </w:t>
      </w:r>
      <w:r w:rsidRPr="008A7EC9">
        <w:t>la plus précieuse</w:t>
      </w:r>
      <w:r w:rsidR="00BF7D4A">
        <w:t xml:space="preserve">. </w:t>
      </w:r>
      <w:r w:rsidRPr="008A7EC9">
        <w:t xml:space="preserve">Nos </w:t>
      </w:r>
      <w:r w:rsidRPr="008A7EC9">
        <w:rPr>
          <w:i/>
          <w:iCs/>
        </w:rPr>
        <w:t>Annales de Géographie</w:t>
      </w:r>
      <w:r w:rsidRPr="008A7EC9">
        <w:t xml:space="preserve"> n</w:t>
      </w:r>
      <w:r w:rsidR="00BF7D4A">
        <w:t>’</w:t>
      </w:r>
      <w:r w:rsidRPr="008A7EC9">
        <w:t>en sont qu</w:t>
      </w:r>
      <w:r w:rsidR="00BF7D4A">
        <w:t>’</w:t>
      </w:r>
      <w:r w:rsidRPr="008A7EC9">
        <w:t>un pâle r</w:t>
      </w:r>
      <w:r w:rsidRPr="008A7EC9">
        <w:t>e</w:t>
      </w:r>
      <w:r w:rsidRPr="008A7EC9">
        <w:t>flet</w:t>
      </w:r>
      <w:r w:rsidR="00BF7D4A">
        <w:t xml:space="preserve">. </w:t>
      </w:r>
      <w:r w:rsidRPr="008A7EC9">
        <w:t>Les Russes ont un admirable géographe</w:t>
      </w:r>
      <w:r w:rsidR="00BF7D4A">
        <w:t xml:space="preserve">, </w:t>
      </w:r>
      <w:proofErr w:type="spellStart"/>
      <w:r w:rsidRPr="008A7EC9">
        <w:t>Woïkow</w:t>
      </w:r>
      <w:proofErr w:type="spellEnd"/>
      <w:r w:rsidR="00BF7D4A">
        <w:t xml:space="preserve">. </w:t>
      </w:r>
      <w:r w:rsidRPr="008A7EC9">
        <w:t>Nous avons Vidal de la Blache</w:t>
      </w:r>
      <w:r w:rsidR="00BF7D4A">
        <w:t xml:space="preserve">, </w:t>
      </w:r>
      <w:r w:rsidRPr="008A7EC9">
        <w:t>dont la préface à l</w:t>
      </w:r>
      <w:r w:rsidR="00BF7D4A">
        <w:t>’</w:t>
      </w:r>
      <w:r w:rsidRPr="008A7EC9">
        <w:t>Histoire de France de Lavisse est un chef-d</w:t>
      </w:r>
      <w:r w:rsidR="00BF7D4A">
        <w:t>’</w:t>
      </w:r>
      <w:r w:rsidRPr="008A7EC9">
        <w:t>œuvre</w:t>
      </w:r>
      <w:r w:rsidR="00BF7D4A">
        <w:t xml:space="preserve">. </w:t>
      </w:r>
      <w:r w:rsidRPr="008A7EC9">
        <w:t>Mais ce sont là des isolés</w:t>
      </w:r>
      <w:r w:rsidR="00BF7D4A">
        <w:t xml:space="preserve">. </w:t>
      </w:r>
      <w:r w:rsidRPr="008A7EC9">
        <w:t>Ils n</w:t>
      </w:r>
      <w:r w:rsidR="00BF7D4A">
        <w:t>’</w:t>
      </w:r>
      <w:r w:rsidRPr="008A7EC9">
        <w:t>ont pu tout embrasser</w:t>
      </w:r>
      <w:r w:rsidR="00BF7D4A">
        <w:t xml:space="preserve">. </w:t>
      </w:r>
      <w:r w:rsidRPr="008A7EC9">
        <w:t xml:space="preserve">Les </w:t>
      </w:r>
      <w:proofErr w:type="spellStart"/>
      <w:r w:rsidRPr="008A7EC9">
        <w:rPr>
          <w:i/>
          <w:iCs/>
        </w:rPr>
        <w:t>Petermanns</w:t>
      </w:r>
      <w:proofErr w:type="spellEnd"/>
      <w:r w:rsidRPr="008A7EC9">
        <w:rPr>
          <w:i/>
          <w:iCs/>
        </w:rPr>
        <w:t xml:space="preserve"> </w:t>
      </w:r>
      <w:proofErr w:type="spellStart"/>
      <w:r w:rsidRPr="008A7EC9">
        <w:rPr>
          <w:i/>
          <w:iCs/>
        </w:rPr>
        <w:t>Mittheilungen</w:t>
      </w:r>
      <w:proofErr w:type="spellEnd"/>
      <w:r w:rsidRPr="008A7EC9">
        <w:t xml:space="preserve"> d</w:t>
      </w:r>
      <w:r w:rsidRPr="008A7EC9">
        <w:t>é</w:t>
      </w:r>
      <w:r w:rsidRPr="008A7EC9">
        <w:t>concertent par leur documentation universelle</w:t>
      </w:r>
      <w:r w:rsidR="00BF7D4A">
        <w:t xml:space="preserve">. </w:t>
      </w:r>
      <w:r w:rsidRPr="008A7EC9">
        <w:t>Mes maîtres de la Sorbonne</w:t>
      </w:r>
      <w:r w:rsidR="00BF7D4A">
        <w:t xml:space="preserve"> – </w:t>
      </w:r>
      <w:r w:rsidRPr="008A7EC9">
        <w:t>je ne citerai pas leurs noms</w:t>
      </w:r>
      <w:r w:rsidR="00BF7D4A">
        <w:t xml:space="preserve">, </w:t>
      </w:r>
      <w:r w:rsidRPr="008A7EC9">
        <w:t>cela les désobligerait aujourd</w:t>
      </w:r>
      <w:r w:rsidR="00BF7D4A">
        <w:t>’</w:t>
      </w:r>
      <w:r w:rsidRPr="008A7EC9">
        <w:t>hui</w:t>
      </w:r>
      <w:r w:rsidR="00BF7D4A">
        <w:t xml:space="preserve"> – </w:t>
      </w:r>
      <w:r w:rsidRPr="008A7EC9">
        <w:t>m</w:t>
      </w:r>
      <w:r w:rsidR="00BF7D4A">
        <w:t>’</w:t>
      </w:r>
      <w:r w:rsidRPr="008A7EC9">
        <w:t>ont cent fois affirmé qu</w:t>
      </w:r>
      <w:r w:rsidR="00BF7D4A">
        <w:t>’</w:t>
      </w:r>
      <w:r w:rsidRPr="008A7EC9">
        <w:t>on ne pouvait mener à bien rien de sérieux en géographie sans le secours de cette pui</w:t>
      </w:r>
      <w:r w:rsidRPr="008A7EC9">
        <w:t>s</w:t>
      </w:r>
      <w:r w:rsidRPr="008A7EC9">
        <w:t>sante machine</w:t>
      </w:r>
      <w:r w:rsidR="00BF7D4A">
        <w:t>.</w:t>
      </w:r>
    </w:p>
    <w:p w14:paraId="1A5C0BF7" w14:textId="77777777" w:rsidR="00BF7D4A" w:rsidRDefault="009D75A4" w:rsidP="009D75A4">
      <w:r w:rsidRPr="008A7EC9">
        <w:t>Je ne veux pas exagérer la valeur ni l</w:t>
      </w:r>
      <w:r w:rsidR="00BF7D4A">
        <w:t>’</w:t>
      </w:r>
      <w:r w:rsidRPr="008A7EC9">
        <w:t>étendue de l</w:t>
      </w:r>
      <w:r w:rsidR="00BF7D4A">
        <w:t>’</w:t>
      </w:r>
      <w:r w:rsidRPr="008A7EC9">
        <w:t>enseignement que je donnais à mon élève</w:t>
      </w:r>
      <w:r w:rsidR="00BF7D4A">
        <w:t xml:space="preserve">, </w:t>
      </w:r>
      <w:r w:rsidRPr="008A7EC9">
        <w:t>en vous faisant cro</w:t>
      </w:r>
      <w:r w:rsidRPr="008A7EC9">
        <w:t>i</w:t>
      </w:r>
      <w:r w:rsidRPr="008A7EC9">
        <w:t>re que chacune de mes leçons était travaillée avec l</w:t>
      </w:r>
      <w:r w:rsidR="00BF7D4A">
        <w:t>’</w:t>
      </w:r>
      <w:r w:rsidRPr="008A7EC9">
        <w:t xml:space="preserve">aide des </w:t>
      </w:r>
      <w:proofErr w:type="spellStart"/>
      <w:r w:rsidRPr="008A7EC9">
        <w:rPr>
          <w:i/>
          <w:iCs/>
        </w:rPr>
        <w:t>Mi</w:t>
      </w:r>
      <w:r w:rsidRPr="008A7EC9">
        <w:rPr>
          <w:i/>
          <w:iCs/>
        </w:rPr>
        <w:t>t</w:t>
      </w:r>
      <w:r w:rsidRPr="008A7EC9">
        <w:rPr>
          <w:i/>
          <w:iCs/>
        </w:rPr>
        <w:t>theilungen</w:t>
      </w:r>
      <w:proofErr w:type="spellEnd"/>
      <w:r w:rsidR="00BF7D4A">
        <w:rPr>
          <w:i/>
          <w:iCs/>
        </w:rPr>
        <w:t xml:space="preserve">. </w:t>
      </w:r>
      <w:r w:rsidRPr="008A7EC9">
        <w:t>Mais toutes les fois que j</w:t>
      </w:r>
      <w:r w:rsidR="00BF7D4A">
        <w:t>’</w:t>
      </w:r>
      <w:r w:rsidRPr="008A7EC9">
        <w:t>avais des raisons d</w:t>
      </w:r>
      <w:r w:rsidR="00BF7D4A">
        <w:t>’</w:t>
      </w:r>
      <w:r w:rsidRPr="008A7EC9">
        <w:t>insister sur tel ou tel point</w:t>
      </w:r>
      <w:r w:rsidR="00BF7D4A">
        <w:t xml:space="preserve">, </w:t>
      </w:r>
      <w:r w:rsidRPr="008A7EC9">
        <w:t>je ne manquais pas de me référer à la pr</w:t>
      </w:r>
      <w:r w:rsidRPr="008A7EC9">
        <w:t>é</w:t>
      </w:r>
      <w:r w:rsidRPr="008A7EC9">
        <w:t>cieuse collection</w:t>
      </w:r>
      <w:r w:rsidR="00BF7D4A">
        <w:t>.</w:t>
      </w:r>
    </w:p>
    <w:p w14:paraId="38C32027" w14:textId="77777777" w:rsidR="00BF7D4A" w:rsidRDefault="009D75A4" w:rsidP="009D75A4">
      <w:r w:rsidRPr="008A7EC9">
        <w:t>Ce fut ainsi que je l</w:t>
      </w:r>
      <w:r w:rsidR="00BF7D4A">
        <w:t>’</w:t>
      </w:r>
      <w:r w:rsidRPr="008A7EC9">
        <w:t>appelai à mon aide lorsque j</w:t>
      </w:r>
      <w:r w:rsidR="00BF7D4A">
        <w:t>’</w:t>
      </w:r>
      <w:r w:rsidRPr="008A7EC9">
        <w:t>eus à pa</w:t>
      </w:r>
      <w:r w:rsidRPr="008A7EC9">
        <w:t>r</w:t>
      </w:r>
      <w:r w:rsidRPr="008A7EC9">
        <w:t>ler au duc héritier d</w:t>
      </w:r>
      <w:r w:rsidR="00BF7D4A">
        <w:t>’</w:t>
      </w:r>
      <w:r w:rsidRPr="008A7EC9">
        <w:t>une question particulièrement à l</w:t>
      </w:r>
      <w:r w:rsidR="00BF7D4A">
        <w:t>’</w:t>
      </w:r>
      <w:r w:rsidRPr="008A7EC9">
        <w:t>ordre du jour</w:t>
      </w:r>
      <w:r w:rsidR="00BF7D4A">
        <w:t xml:space="preserve">, </w:t>
      </w:r>
      <w:r w:rsidRPr="008A7EC9">
        <w:t>celle du Cameroun et des récentes acquisitions allemandes au Congo</w:t>
      </w:r>
      <w:r w:rsidR="00BF7D4A">
        <w:t xml:space="preserve">. </w:t>
      </w:r>
      <w:r w:rsidRPr="008A7EC9">
        <w:t xml:space="preserve">Il y avait juste deux ans que le célèbre traité issu des pourparlers Cambon </w:t>
      </w:r>
      <w:proofErr w:type="spellStart"/>
      <w:r w:rsidRPr="008A7EC9">
        <w:t>Kiderlen</w:t>
      </w:r>
      <w:proofErr w:type="spellEnd"/>
      <w:r w:rsidRPr="008A7EC9">
        <w:t>-Waechter avait donné à l</w:t>
      </w:r>
      <w:r w:rsidR="00BF7D4A">
        <w:t>’</w:t>
      </w:r>
      <w:r w:rsidRPr="008A7EC9">
        <w:t xml:space="preserve">Empire le fameux </w:t>
      </w:r>
      <w:r w:rsidRPr="008A7EC9">
        <w:rPr>
          <w:i/>
          <w:iCs/>
        </w:rPr>
        <w:t>bec de canard</w:t>
      </w:r>
      <w:r w:rsidRPr="008A7EC9">
        <w:t xml:space="preserve"> et la région du </w:t>
      </w:r>
      <w:proofErr w:type="spellStart"/>
      <w:r w:rsidRPr="008A7EC9">
        <w:t>Togoland</w:t>
      </w:r>
      <w:proofErr w:type="spellEnd"/>
      <w:r w:rsidR="00BF7D4A">
        <w:t xml:space="preserve">. </w:t>
      </w:r>
      <w:r w:rsidRPr="008A7EC9">
        <w:t xml:space="preserve">Il me sembla tout naturel de consacrer quelque développement à la région à propos de laquelle le Kaiser avait asséné un aussi formidable coup de </w:t>
      </w:r>
      <w:proofErr w:type="spellStart"/>
      <w:r w:rsidRPr="008A7EC9">
        <w:t>point</w:t>
      </w:r>
      <w:proofErr w:type="spellEnd"/>
      <w:r w:rsidRPr="008A7EC9">
        <w:t xml:space="preserve"> sur la table diplomatique</w:t>
      </w:r>
      <w:r w:rsidR="00BF7D4A">
        <w:t>.</w:t>
      </w:r>
    </w:p>
    <w:p w14:paraId="335213DA" w14:textId="4D731F23" w:rsidR="00BF7D4A" w:rsidRDefault="009D75A4" w:rsidP="009D75A4">
      <w:r w:rsidRPr="008A7EC9">
        <w:lastRenderedPageBreak/>
        <w:t>Jamais je n</w:t>
      </w:r>
      <w:r w:rsidR="00BF7D4A">
        <w:t>’</w:t>
      </w:r>
      <w:r w:rsidRPr="008A7EC9">
        <w:t>oublierai ce jour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 xml:space="preserve">était le lundi </w:t>
      </w:r>
      <w:r w:rsidR="00BF7D4A" w:rsidRPr="008A7EC9">
        <w:t>2</w:t>
      </w:r>
      <w:r w:rsidR="00BF7D4A">
        <w:t> </w:t>
      </w:r>
      <w:r w:rsidR="00BF7D4A" w:rsidRPr="008A7EC9">
        <w:t>mars</w:t>
      </w:r>
      <w:r w:rsidR="00BF7D4A">
        <w:t xml:space="preserve">. </w:t>
      </w:r>
      <w:r w:rsidRPr="008A7EC9">
        <w:t>Il va y avoir huit mois</w:t>
      </w:r>
      <w:r w:rsidR="00BF7D4A">
        <w:t>.</w:t>
      </w:r>
    </w:p>
    <w:p w14:paraId="4D462182" w14:textId="77777777" w:rsidR="00BF7D4A" w:rsidRDefault="009D75A4" w:rsidP="009D75A4">
      <w:r w:rsidRPr="008A7EC9">
        <w:t xml:space="preserve">Après avoir consulté les tables des </w:t>
      </w:r>
      <w:proofErr w:type="spellStart"/>
      <w:r w:rsidRPr="008A7EC9">
        <w:rPr>
          <w:i/>
          <w:iCs/>
        </w:rPr>
        <w:t>Mittheilungen</w:t>
      </w:r>
      <w:proofErr w:type="spellEnd"/>
      <w:r w:rsidRPr="008A7EC9">
        <w:t xml:space="preserve"> je retins le nom et les cotes de six articles sur le Cameroun et le Congo</w:t>
      </w:r>
      <w:r w:rsidR="00BF7D4A">
        <w:t xml:space="preserve">. </w:t>
      </w:r>
      <w:r w:rsidRPr="008A7EC9">
        <w:t>Le second que je notai</w:t>
      </w:r>
      <w:r w:rsidR="00BF7D4A">
        <w:t xml:space="preserve">, </w:t>
      </w:r>
      <w:r w:rsidRPr="008A7EC9">
        <w:t xml:space="preserve">signé du professeur </w:t>
      </w:r>
      <w:proofErr w:type="spellStart"/>
      <w:r w:rsidRPr="008A7EC9">
        <w:t>Heidschütz</w:t>
      </w:r>
      <w:proofErr w:type="spellEnd"/>
      <w:r w:rsidR="00BF7D4A">
        <w:t xml:space="preserve">, </w:t>
      </w:r>
      <w:r w:rsidRPr="008A7EC9">
        <w:t>de l</w:t>
      </w:r>
      <w:r w:rsidR="00BF7D4A">
        <w:t>’</w:t>
      </w:r>
      <w:r w:rsidRPr="008A7EC9">
        <w:t>Université de Berlin</w:t>
      </w:r>
      <w:r w:rsidR="00BF7D4A">
        <w:t xml:space="preserve">, </w:t>
      </w:r>
      <w:r w:rsidRPr="008A7EC9">
        <w:t>était consacré aux voies de pénétration</w:t>
      </w:r>
      <w:r w:rsidR="00BF7D4A">
        <w:t xml:space="preserve"> (</w:t>
      </w:r>
      <w:r w:rsidRPr="008A7EC9">
        <w:t>naturelles et artificielles</w:t>
      </w:r>
      <w:r w:rsidR="00BF7D4A">
        <w:t>).</w:t>
      </w:r>
    </w:p>
    <w:p w14:paraId="5696884B" w14:textId="77777777" w:rsidR="00BF7D4A" w:rsidRDefault="009D75A4" w:rsidP="009D75A4">
      <w:r w:rsidRPr="008A7EC9">
        <w:t>Posant sur le bureau de la bibliothèque le tome qui le contenait</w:t>
      </w:r>
      <w:r w:rsidR="00BF7D4A">
        <w:t xml:space="preserve">, </w:t>
      </w:r>
      <w:r w:rsidRPr="008A7EC9">
        <w:t>je m</w:t>
      </w:r>
      <w:r w:rsidR="00BF7D4A">
        <w:t>’</w:t>
      </w:r>
      <w:r w:rsidRPr="008A7EC9">
        <w:t>apprêtai à prendre des notes</w:t>
      </w:r>
      <w:r w:rsidR="00BF7D4A">
        <w:t>.</w:t>
      </w:r>
    </w:p>
    <w:p w14:paraId="1B8B8F69" w14:textId="77777777" w:rsidR="00BF7D4A" w:rsidRDefault="009D75A4" w:rsidP="009D75A4">
      <w:r w:rsidRPr="008A7EC9">
        <w:t>Comme je venais d</w:t>
      </w:r>
      <w:r w:rsidR="00BF7D4A">
        <w:t>’</w:t>
      </w:r>
      <w:r w:rsidRPr="008A7EC9">
        <w:t>ouvrir le volume à la page de l</w:t>
      </w:r>
      <w:r w:rsidR="00BF7D4A">
        <w:t>’</w:t>
      </w:r>
      <w:r w:rsidRPr="008A7EC9">
        <w:t>article en question</w:t>
      </w:r>
      <w:r w:rsidR="00BF7D4A">
        <w:t xml:space="preserve">, </w:t>
      </w:r>
      <w:r w:rsidRPr="008A7EC9">
        <w:t>un papier s</w:t>
      </w:r>
      <w:r w:rsidR="00BF7D4A">
        <w:t>’</w:t>
      </w:r>
      <w:r w:rsidRPr="008A7EC9">
        <w:t>en échappa et tomba à terre</w:t>
      </w:r>
      <w:r w:rsidR="00BF7D4A">
        <w:t>.</w:t>
      </w:r>
    </w:p>
    <w:p w14:paraId="08722FEB" w14:textId="77777777" w:rsidR="00BF7D4A" w:rsidRDefault="009D75A4" w:rsidP="009D75A4">
      <w:r w:rsidRPr="008A7EC9">
        <w:t>C</w:t>
      </w:r>
      <w:r w:rsidR="00BF7D4A">
        <w:t>’</w:t>
      </w:r>
      <w:r w:rsidRPr="008A7EC9">
        <w:t>était une feuille déjà jaunie</w:t>
      </w:r>
      <w:r w:rsidR="00BF7D4A">
        <w:t xml:space="preserve">, </w:t>
      </w:r>
      <w:r w:rsidRPr="008A7EC9">
        <w:t>pliée en quatre</w:t>
      </w:r>
      <w:r w:rsidR="00BF7D4A">
        <w:t xml:space="preserve">. </w:t>
      </w:r>
      <w:r w:rsidRPr="008A7EC9">
        <w:t>Elle était r</w:t>
      </w:r>
      <w:r w:rsidRPr="008A7EC9">
        <w:t>e</w:t>
      </w:r>
      <w:r w:rsidRPr="008A7EC9">
        <w:t>couverte d</w:t>
      </w:r>
      <w:r w:rsidR="00BF7D4A">
        <w:t>’</w:t>
      </w:r>
      <w:r w:rsidRPr="008A7EC9">
        <w:t>une écriture haute</w:t>
      </w:r>
      <w:r w:rsidR="00BF7D4A">
        <w:t xml:space="preserve">, </w:t>
      </w:r>
      <w:r w:rsidRPr="008A7EC9">
        <w:t>épaisse</w:t>
      </w:r>
      <w:r w:rsidR="00BF7D4A">
        <w:t xml:space="preserve">, </w:t>
      </w:r>
      <w:r w:rsidRPr="008A7EC9">
        <w:t>volontaire</w:t>
      </w:r>
      <w:r w:rsidR="00BF7D4A">
        <w:t xml:space="preserve">. </w:t>
      </w:r>
      <w:r w:rsidRPr="008A7EC9">
        <w:t>De l</w:t>
      </w:r>
      <w:r w:rsidR="00BF7D4A">
        <w:t>’</w:t>
      </w:r>
      <w:r w:rsidRPr="008A7EC9">
        <w:t>allemand en caractères latins</w:t>
      </w:r>
      <w:r w:rsidR="00BF7D4A">
        <w:t xml:space="preserve">. </w:t>
      </w:r>
      <w:r w:rsidRPr="008A7EC9">
        <w:t>Point de signature</w:t>
      </w:r>
      <w:r w:rsidR="00BF7D4A">
        <w:t xml:space="preserve">. </w:t>
      </w:r>
      <w:r w:rsidRPr="008A7EC9">
        <w:t>Je n</w:t>
      </w:r>
      <w:r w:rsidR="00BF7D4A">
        <w:t>’</w:t>
      </w:r>
      <w:r w:rsidRPr="008A7EC9">
        <w:t>en avais pas besoin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avais immédiatement deviné de quoi il s</w:t>
      </w:r>
      <w:r w:rsidR="00BF7D4A">
        <w:t>’</w:t>
      </w:r>
      <w:r w:rsidRPr="008A7EC9">
        <w:t>agissait et qui avait écrit ce papier</w:t>
      </w:r>
      <w:r w:rsidR="00BF7D4A">
        <w:t>.</w:t>
      </w:r>
    </w:p>
    <w:p w14:paraId="183AF90A" w14:textId="77777777" w:rsidR="00BF7D4A" w:rsidRDefault="009D75A4" w:rsidP="009D75A4">
      <w:r w:rsidRPr="008A7EC9">
        <w:t>Il contenait un véritable plan de voyage dans une des r</w:t>
      </w:r>
      <w:r w:rsidRPr="008A7EC9">
        <w:t>é</w:t>
      </w:r>
      <w:r w:rsidRPr="008A7EC9">
        <w:t>gions les plus désertes du Congo</w:t>
      </w:r>
      <w:r w:rsidR="00BF7D4A">
        <w:t xml:space="preserve">, </w:t>
      </w:r>
      <w:r w:rsidRPr="008A7EC9">
        <w:t>le long de la trop célèbre rivi</w:t>
      </w:r>
      <w:r w:rsidRPr="008A7EC9">
        <w:t>è</w:t>
      </w:r>
      <w:r w:rsidRPr="008A7EC9">
        <w:t>re Sangha</w:t>
      </w:r>
      <w:r w:rsidR="00BF7D4A">
        <w:t xml:space="preserve">. </w:t>
      </w:r>
      <w:r w:rsidRPr="008A7EC9">
        <w:t>Les itinéraires étaient soigneusement arrêtés</w:t>
      </w:r>
      <w:r w:rsidR="00BF7D4A">
        <w:t xml:space="preserve">, </w:t>
      </w:r>
      <w:r w:rsidRPr="008A7EC9">
        <w:t>grâce aux renseignements puisés dans l</w:t>
      </w:r>
      <w:r w:rsidR="00BF7D4A">
        <w:t>’</w:t>
      </w:r>
      <w:r w:rsidRPr="008A7EC9">
        <w:t xml:space="preserve">article du professeur </w:t>
      </w:r>
      <w:proofErr w:type="spellStart"/>
      <w:r w:rsidRPr="008A7EC9">
        <w:t>Heid</w:t>
      </w:r>
      <w:r w:rsidRPr="008A7EC9">
        <w:t>s</w:t>
      </w:r>
      <w:r w:rsidRPr="008A7EC9">
        <w:t>chütz</w:t>
      </w:r>
      <w:proofErr w:type="spellEnd"/>
      <w:r w:rsidR="00BF7D4A">
        <w:t xml:space="preserve">, </w:t>
      </w:r>
      <w:r w:rsidRPr="008A7EC9">
        <w:t>qui</w:t>
      </w:r>
      <w:r w:rsidR="00BF7D4A">
        <w:t xml:space="preserve">, </w:t>
      </w:r>
      <w:r w:rsidRPr="008A7EC9">
        <w:t>je ne m</w:t>
      </w:r>
      <w:r w:rsidR="00BF7D4A">
        <w:t>’</w:t>
      </w:r>
      <w:r w:rsidRPr="008A7EC9">
        <w:t>étais pas trompé</w:t>
      </w:r>
      <w:r w:rsidR="00BF7D4A">
        <w:t xml:space="preserve">, </w:t>
      </w:r>
      <w:r w:rsidRPr="008A7EC9">
        <w:t>donnait sur cette région les plus récentes précisions</w:t>
      </w:r>
      <w:r w:rsidR="00BF7D4A">
        <w:t xml:space="preserve"> : </w:t>
      </w:r>
      <w:r w:rsidRPr="008A7EC9">
        <w:t>routes praticables</w:t>
      </w:r>
      <w:r w:rsidR="00BF7D4A">
        <w:t xml:space="preserve">, </w:t>
      </w:r>
      <w:r w:rsidRPr="008A7EC9">
        <w:t>gués</w:t>
      </w:r>
      <w:r w:rsidR="00BF7D4A">
        <w:t xml:space="preserve">, </w:t>
      </w:r>
      <w:r w:rsidRPr="008A7EC9">
        <w:t>ressources pour un voyage d</w:t>
      </w:r>
      <w:r w:rsidR="00BF7D4A">
        <w:t>’</w:t>
      </w:r>
      <w:r w:rsidRPr="008A7EC9">
        <w:t>exploration dans le pays</w:t>
      </w:r>
      <w:r w:rsidR="00BF7D4A">
        <w:t xml:space="preserve">, </w:t>
      </w:r>
      <w:r w:rsidRPr="008A7EC9">
        <w:t>et cela depuis le d</w:t>
      </w:r>
      <w:r w:rsidRPr="008A7EC9">
        <w:t>é</w:t>
      </w:r>
      <w:r w:rsidRPr="008A7EC9">
        <w:t>barquement à Libreville</w:t>
      </w:r>
      <w:r w:rsidR="00BF7D4A">
        <w:t xml:space="preserve">, </w:t>
      </w:r>
      <w:r w:rsidRPr="008A7EC9">
        <w:t>jusqu</w:t>
      </w:r>
      <w:r w:rsidR="00BF7D4A">
        <w:t>’</w:t>
      </w:r>
      <w:r w:rsidRPr="008A7EC9">
        <w:t>au rembarquement</w:t>
      </w:r>
      <w:r w:rsidR="00BF7D4A">
        <w:t xml:space="preserve">. </w:t>
      </w:r>
      <w:r w:rsidRPr="008A7EC9">
        <w:t>Chaque ha</w:t>
      </w:r>
      <w:r w:rsidRPr="008A7EC9">
        <w:t>l</w:t>
      </w:r>
      <w:r w:rsidRPr="008A7EC9">
        <w:t>te était repérée</w:t>
      </w:r>
      <w:r w:rsidR="00BF7D4A">
        <w:t xml:space="preserve"> : </w:t>
      </w:r>
      <w:r w:rsidRPr="008A7EC9">
        <w:t>Ouesso</w:t>
      </w:r>
      <w:r w:rsidR="00BF7D4A">
        <w:t xml:space="preserve">, </w:t>
      </w:r>
      <w:r w:rsidRPr="008A7EC9">
        <w:t>deux jours</w:t>
      </w:r>
      <w:r w:rsidR="00BF7D4A">
        <w:t xml:space="preserve"> – </w:t>
      </w:r>
      <w:r w:rsidRPr="008A7EC9">
        <w:t>poste français</w:t>
      </w:r>
      <w:r w:rsidR="00BF7D4A">
        <w:t xml:space="preserve">, </w:t>
      </w:r>
      <w:r w:rsidRPr="008A7EC9">
        <w:t>eau</w:t>
      </w:r>
      <w:r w:rsidR="00BF7D4A">
        <w:t xml:space="preserve">, </w:t>
      </w:r>
      <w:r w:rsidRPr="008A7EC9">
        <w:t>po</w:t>
      </w:r>
      <w:r w:rsidRPr="008A7EC9">
        <w:t>r</w:t>
      </w:r>
      <w:r w:rsidRPr="008A7EC9">
        <w:t>teurs</w:t>
      </w:r>
      <w:r w:rsidR="00BF7D4A">
        <w:t xml:space="preserve"> ; </w:t>
      </w:r>
      <w:proofErr w:type="spellStart"/>
      <w:r w:rsidRPr="008A7EC9">
        <w:t>Manna</w:t>
      </w:r>
      <w:proofErr w:type="spellEnd"/>
      <w:r w:rsidR="00BF7D4A">
        <w:t xml:space="preserve">, </w:t>
      </w:r>
      <w:r w:rsidRPr="008A7EC9">
        <w:t>un jour</w:t>
      </w:r>
      <w:r w:rsidR="00BF7D4A">
        <w:t xml:space="preserve">, </w:t>
      </w:r>
      <w:r w:rsidRPr="008A7EC9">
        <w:t>porteurs</w:t>
      </w:r>
      <w:r w:rsidR="00BF7D4A">
        <w:t xml:space="preserve"> ; </w:t>
      </w:r>
      <w:proofErr w:type="spellStart"/>
      <w:r w:rsidRPr="008A7EC9">
        <w:t>Gléglé</w:t>
      </w:r>
      <w:proofErr w:type="spellEnd"/>
      <w:r w:rsidR="00BF7D4A">
        <w:t xml:space="preserve">, </w:t>
      </w:r>
      <w:r w:rsidRPr="008A7EC9">
        <w:t>sur la N</w:t>
      </w:r>
      <w:r w:rsidR="00BF7D4A">
        <w:t>’</w:t>
      </w:r>
      <w:proofErr w:type="spellStart"/>
      <w:r w:rsidRPr="008A7EC9">
        <w:t>Sagha</w:t>
      </w:r>
      <w:proofErr w:type="spellEnd"/>
      <w:r w:rsidR="00BF7D4A">
        <w:t xml:space="preserve">, </w:t>
      </w:r>
      <w:r w:rsidRPr="008A7EC9">
        <w:t>pir</w:t>
      </w:r>
      <w:r w:rsidRPr="008A7EC9">
        <w:t>o</w:t>
      </w:r>
      <w:r w:rsidRPr="008A7EC9">
        <w:t>gues</w:t>
      </w:r>
      <w:r w:rsidR="00BF7D4A">
        <w:t xml:space="preserve">, </w:t>
      </w:r>
      <w:r w:rsidRPr="008A7EC9">
        <w:t>etc</w:t>
      </w:r>
      <w:r w:rsidR="00BF7D4A">
        <w:t>.</w:t>
      </w:r>
    </w:p>
    <w:p w14:paraId="657A62FA" w14:textId="77777777" w:rsidR="00BF7D4A" w:rsidRDefault="009D75A4" w:rsidP="009D75A4">
      <w:r w:rsidRPr="008A7EC9">
        <w:t>Une joie sourde me prit</w:t>
      </w:r>
      <w:r w:rsidR="00BF7D4A">
        <w:t xml:space="preserve">. </w:t>
      </w:r>
      <w:r w:rsidRPr="008A7EC9">
        <w:t>Ainsi le hasard mettait entre mes mains le plan qu</w:t>
      </w:r>
      <w:r w:rsidR="00BF7D4A">
        <w:t>’</w:t>
      </w:r>
      <w:r w:rsidRPr="008A7EC9">
        <w:t>avait arrêté lui-même le grand-duc Rodolphe de ce voyage d</w:t>
      </w:r>
      <w:r w:rsidR="00BF7D4A">
        <w:t>’</w:t>
      </w:r>
      <w:r w:rsidRPr="008A7EC9">
        <w:t xml:space="preserve">étude dans la région où la maladie devait le </w:t>
      </w:r>
      <w:r w:rsidRPr="008A7EC9">
        <w:lastRenderedPageBreak/>
        <w:t>te</w:t>
      </w:r>
      <w:r w:rsidRPr="008A7EC9">
        <w:t>r</w:t>
      </w:r>
      <w:r w:rsidRPr="008A7EC9">
        <w:t>rasser</w:t>
      </w:r>
      <w:r w:rsidR="00BF7D4A">
        <w:t xml:space="preserve">. </w:t>
      </w:r>
      <w:r w:rsidRPr="008A7EC9">
        <w:t>Ce n</w:t>
      </w:r>
      <w:r w:rsidR="00BF7D4A">
        <w:t>’</w:t>
      </w:r>
      <w:r w:rsidRPr="008A7EC9">
        <w:t>était point</w:t>
      </w:r>
      <w:r w:rsidR="00BF7D4A">
        <w:t xml:space="preserve">, </w:t>
      </w:r>
      <w:r w:rsidRPr="008A7EC9">
        <w:t>je le sentais</w:t>
      </w:r>
      <w:r w:rsidR="00BF7D4A">
        <w:t xml:space="preserve">, </w:t>
      </w:r>
      <w:r w:rsidRPr="008A7EC9">
        <w:t>joie d</w:t>
      </w:r>
      <w:r w:rsidR="00BF7D4A">
        <w:t>’</w:t>
      </w:r>
      <w:r w:rsidRPr="008A7EC9">
        <w:t>historien de déco</w:t>
      </w:r>
      <w:r w:rsidRPr="008A7EC9">
        <w:t>u</w:t>
      </w:r>
      <w:r w:rsidRPr="008A7EC9">
        <w:t>vrir un document curieux sur les menées allemandes au Congo</w:t>
      </w:r>
      <w:r w:rsidR="00BF7D4A">
        <w:t xml:space="preserve">, </w:t>
      </w:r>
      <w:r w:rsidRPr="008A7EC9">
        <w:t>une preuve incontestable vu la qualité de l</w:t>
      </w:r>
      <w:r w:rsidR="00BF7D4A">
        <w:t>’</w:t>
      </w:r>
      <w:r w:rsidRPr="008A7EC9">
        <w:t>explorateur</w:t>
      </w:r>
      <w:r w:rsidR="00BF7D4A">
        <w:t xml:space="preserve">, </w:t>
      </w:r>
      <w:r w:rsidRPr="008A7EC9">
        <w:t>de la préméditation du coup d</w:t>
      </w:r>
      <w:r w:rsidR="00BF7D4A">
        <w:t>’</w:t>
      </w:r>
      <w:r w:rsidRPr="008A7EC9">
        <w:t>Agadir</w:t>
      </w:r>
      <w:r w:rsidR="00BF7D4A">
        <w:t xml:space="preserve">. </w:t>
      </w:r>
      <w:r w:rsidRPr="008A7EC9">
        <w:t>Ah</w:t>
      </w:r>
      <w:r w:rsidR="00BF7D4A">
        <w:t xml:space="preserve"> ! </w:t>
      </w:r>
      <w:r w:rsidRPr="008A7EC9">
        <w:t>mes soucis historiques</w:t>
      </w:r>
      <w:r w:rsidR="00BF7D4A">
        <w:t xml:space="preserve">, </w:t>
      </w:r>
      <w:r w:rsidRPr="008A7EC9">
        <w:t>comme ils étaient loin en cette minute</w:t>
      </w:r>
      <w:r w:rsidR="00BF7D4A">
        <w:t xml:space="preserve"> ! </w:t>
      </w:r>
      <w:r w:rsidRPr="008A7EC9">
        <w:t>Tous les travaux que j</w:t>
      </w:r>
      <w:r w:rsidR="00BF7D4A">
        <w:t>’</w:t>
      </w:r>
      <w:r w:rsidRPr="008A7EC9">
        <w:t>avais accomplis depuis la fameuse fête où la grande-duchesse m</w:t>
      </w:r>
      <w:r w:rsidR="00BF7D4A">
        <w:t>’</w:t>
      </w:r>
      <w:r w:rsidRPr="008A7EC9">
        <w:t>avait infligé un affront qui me semblait avoir été remarqué de tout le monde</w:t>
      </w:r>
      <w:r w:rsidR="00BF7D4A">
        <w:t xml:space="preserve">, </w:t>
      </w:r>
      <w:r w:rsidRPr="008A7EC9">
        <w:t>comme je voyais que je ne m</w:t>
      </w:r>
      <w:r w:rsidR="00BF7D4A">
        <w:t>’</w:t>
      </w:r>
      <w:r w:rsidRPr="008A7EC9">
        <w:t>y étais attelé que par dépit</w:t>
      </w:r>
      <w:r w:rsidR="00BF7D4A">
        <w:t> !</w:t>
      </w:r>
    </w:p>
    <w:p w14:paraId="19FD6439" w14:textId="364F1966" w:rsidR="00BF7D4A" w:rsidRDefault="009D75A4" w:rsidP="009D75A4">
      <w:r w:rsidRPr="008A7EC9">
        <w:t>Pour comprendre bien la nature des sentiments qui m</w:t>
      </w:r>
      <w:r w:rsidR="00BF7D4A">
        <w:t>’</w:t>
      </w:r>
      <w:r w:rsidRPr="008A7EC9">
        <w:t>assaillaient tandis que je déchiffrais en détail le précieux p</w:t>
      </w:r>
      <w:r w:rsidRPr="008A7EC9">
        <w:t>a</w:t>
      </w:r>
      <w:r w:rsidRPr="008A7EC9">
        <w:t>pier</w:t>
      </w:r>
      <w:r w:rsidR="00BF7D4A">
        <w:t xml:space="preserve">, </w:t>
      </w:r>
      <w:r w:rsidRPr="008A7EC9">
        <w:t>il faut vous dire les échafaudages que mon imagination n</w:t>
      </w:r>
      <w:r w:rsidR="00BF7D4A">
        <w:t>’</w:t>
      </w:r>
      <w:r w:rsidRPr="008A7EC9">
        <w:t>avait cessé de bâtir depuis cette date</w:t>
      </w:r>
      <w:r w:rsidR="00BF7D4A">
        <w:t xml:space="preserve">. </w:t>
      </w:r>
      <w:r w:rsidRPr="008A7EC9">
        <w:t>En vain</w:t>
      </w:r>
      <w:r w:rsidR="00BF7D4A">
        <w:t xml:space="preserve">, </w:t>
      </w:r>
      <w:r w:rsidRPr="008A7EC9">
        <w:t>je voulais haïr la grande-duchesse</w:t>
      </w:r>
      <w:r w:rsidR="00BF7D4A">
        <w:t xml:space="preserve"> : </w:t>
      </w:r>
      <w:r w:rsidRPr="008A7EC9">
        <w:t>je ne pouvais pas</w:t>
      </w:r>
      <w:r w:rsidR="00BF7D4A">
        <w:t xml:space="preserve">. </w:t>
      </w:r>
      <w:r w:rsidRPr="008A7EC9">
        <w:t>Cet effort ne servait qu</w:t>
      </w:r>
      <w:r w:rsidR="00BF7D4A">
        <w:t>’</w:t>
      </w:r>
      <w:r w:rsidRPr="008A7EC9">
        <w:t>à me faire désirer davantage l</w:t>
      </w:r>
      <w:r w:rsidR="00BF7D4A">
        <w:t>’</w:t>
      </w:r>
      <w:r w:rsidRPr="008A7EC9">
        <w:t>approcher</w:t>
      </w:r>
      <w:r w:rsidR="00BF7D4A">
        <w:t xml:space="preserve">, </w:t>
      </w:r>
      <w:r w:rsidRPr="008A7EC9">
        <w:t>me faire remarquer d</w:t>
      </w:r>
      <w:r w:rsidR="00BF7D4A">
        <w:t>’</w:t>
      </w:r>
      <w:r w:rsidRPr="008A7EC9">
        <w:t>elle</w:t>
      </w:r>
      <w:r w:rsidR="00BF7D4A">
        <w:t xml:space="preserve">, </w:t>
      </w:r>
      <w:r w:rsidRPr="008A7EC9">
        <w:t>la convaincre que mon plus cher désir était de me d</w:t>
      </w:r>
      <w:r w:rsidRPr="008A7EC9">
        <w:t>é</w:t>
      </w:r>
      <w:r w:rsidRPr="008A7EC9">
        <w:t>vouer pour elle</w:t>
      </w:r>
      <w:r w:rsidR="00BF7D4A">
        <w:t xml:space="preserve">. </w:t>
      </w:r>
      <w:r w:rsidRPr="008A7EC9">
        <w:t>Me dévouer</w:t>
      </w:r>
      <w:r w:rsidR="00BF7D4A">
        <w:t xml:space="preserve"> ! </w:t>
      </w:r>
      <w:r w:rsidRPr="008A7EC9">
        <w:t>je vous le demande</w:t>
      </w:r>
      <w:r w:rsidR="00BF7D4A">
        <w:t xml:space="preserve"> ! </w:t>
      </w:r>
      <w:r w:rsidRPr="008A7EC9">
        <w:t>Qu</w:t>
      </w:r>
      <w:r w:rsidR="00BF7D4A">
        <w:t>’</w:t>
      </w:r>
      <w:r w:rsidRPr="008A7EC9">
        <w:t>est-ce qui pouvait bien me pousser à croire que cette femme éblouissante et hautaine avait besoin de mon dévouement obscur</w:t>
      </w:r>
      <w:r w:rsidR="00BF7D4A">
        <w:t xml:space="preserve"> ?… </w:t>
      </w:r>
      <w:r w:rsidRPr="008A7EC9">
        <w:t>C</w:t>
      </w:r>
      <w:r w:rsidR="00BF7D4A">
        <w:t>’</w:t>
      </w:r>
      <w:r w:rsidRPr="008A7EC9">
        <w:t>est ici</w:t>
      </w:r>
      <w:r w:rsidR="00BF7D4A">
        <w:t xml:space="preserve">, </w:t>
      </w:r>
      <w:r w:rsidRPr="008A7EC9">
        <w:t>ami</w:t>
      </w:r>
      <w:r w:rsidR="00BF7D4A">
        <w:t xml:space="preserve">, </w:t>
      </w:r>
      <w:r w:rsidRPr="008A7EC9">
        <w:t>que mon imagination avait fait des siennes</w:t>
      </w:r>
      <w:r w:rsidR="00BF7D4A">
        <w:t xml:space="preserve">. </w:t>
      </w:r>
      <w:r w:rsidRPr="008A7EC9">
        <w:t>À vrai dire</w:t>
      </w:r>
      <w:r w:rsidR="00BF7D4A">
        <w:t xml:space="preserve">, </w:t>
      </w:r>
      <w:r w:rsidRPr="008A7EC9">
        <w:t>elle ne tournait pas absolument à vide</w:t>
      </w:r>
      <w:r w:rsidR="00BF7D4A">
        <w:t xml:space="preserve">. </w:t>
      </w:r>
      <w:r w:rsidRPr="008A7EC9">
        <w:t>Les confidences d</w:t>
      </w:r>
      <w:r w:rsidR="00BF7D4A">
        <w:t>’</w:t>
      </w:r>
      <w:r w:rsidRPr="008A7EC9">
        <w:t xml:space="preserve">un homme de la pondération de </w:t>
      </w:r>
      <w:r w:rsidR="00BF7D4A">
        <w:t>M. </w:t>
      </w:r>
      <w:r w:rsidRPr="008A7EC9">
        <w:t>Thierry</w:t>
      </w:r>
      <w:r w:rsidR="00BF7D4A">
        <w:t xml:space="preserve">, </w:t>
      </w:r>
      <w:r w:rsidRPr="008A7EC9">
        <w:t>vous pensez bien que</w:t>
      </w:r>
      <w:r w:rsidR="00BF7D4A">
        <w:t xml:space="preserve">, </w:t>
      </w:r>
      <w:r w:rsidRPr="008A7EC9">
        <w:t>dans mes longues nuits solitaires</w:t>
      </w:r>
      <w:r w:rsidR="00BF7D4A">
        <w:t xml:space="preserve">, </w:t>
      </w:r>
      <w:r w:rsidRPr="008A7EC9">
        <w:t>je ne les avais pas oubliées</w:t>
      </w:r>
      <w:r w:rsidR="00BF7D4A">
        <w:t xml:space="preserve">. </w:t>
      </w:r>
      <w:r w:rsidRPr="008A7EC9">
        <w:t>Quelle amplification au contraire</w:t>
      </w:r>
      <w:r w:rsidR="00BF7D4A">
        <w:t xml:space="preserve">, </w:t>
      </w:r>
      <w:r w:rsidRPr="008A7EC9">
        <w:t>ne leur avais-je pas donnée</w:t>
      </w:r>
      <w:r w:rsidR="00BF7D4A">
        <w:t xml:space="preserve"> ! </w:t>
      </w:r>
      <w:r w:rsidRPr="008A7EC9">
        <w:t>Vaguement</w:t>
      </w:r>
      <w:r w:rsidR="00BF7D4A">
        <w:t xml:space="preserve">, </w:t>
      </w:r>
      <w:r w:rsidRPr="008A7EC9">
        <w:t>je me sentais entouré de mystère</w:t>
      </w:r>
      <w:r w:rsidR="00BF7D4A">
        <w:t xml:space="preserve">. </w:t>
      </w:r>
      <w:r w:rsidRPr="008A7EC9">
        <w:t>Je sentais</w:t>
      </w:r>
      <w:r w:rsidR="00BF7D4A">
        <w:t xml:space="preserve">, </w:t>
      </w:r>
      <w:r w:rsidRPr="008A7EC9">
        <w:t>co</w:t>
      </w:r>
      <w:r w:rsidRPr="008A7EC9">
        <w:t>m</w:t>
      </w:r>
      <w:r w:rsidRPr="008A7EC9">
        <w:t>me je vous sens à mon côté</w:t>
      </w:r>
      <w:r w:rsidR="00BF7D4A">
        <w:t xml:space="preserve">, </w:t>
      </w:r>
      <w:r w:rsidRPr="008A7EC9">
        <w:t>dans l</w:t>
      </w:r>
      <w:r w:rsidR="00BF7D4A">
        <w:t>’</w:t>
      </w:r>
      <w:r w:rsidRPr="008A7EC9">
        <w:t>ombre</w:t>
      </w:r>
      <w:r w:rsidR="00BF7D4A">
        <w:t xml:space="preserve">, </w:t>
      </w:r>
      <w:r w:rsidRPr="008A7EC9">
        <w:t>qu</w:t>
      </w:r>
      <w:r w:rsidR="00BF7D4A">
        <w:t>’</w:t>
      </w:r>
      <w:r w:rsidRPr="008A7EC9">
        <w:t>un drame était à l</w:t>
      </w:r>
      <w:r w:rsidR="00BF7D4A">
        <w:t>’</w:t>
      </w:r>
      <w:r w:rsidRPr="008A7EC9">
        <w:t>origine du malaise qui me prenait parfois sourdement</w:t>
      </w:r>
      <w:r w:rsidR="00BF7D4A">
        <w:t xml:space="preserve">. </w:t>
      </w:r>
      <w:r w:rsidRPr="008A7EC9">
        <w:t>À cette méfiance</w:t>
      </w:r>
      <w:r w:rsidR="00BF7D4A">
        <w:t xml:space="preserve">, </w:t>
      </w:r>
      <w:r w:rsidRPr="008A7EC9">
        <w:t>mes recherches</w:t>
      </w:r>
      <w:r w:rsidR="00BF7D4A">
        <w:t xml:space="preserve">, </w:t>
      </w:r>
      <w:r w:rsidRPr="008A7EC9">
        <w:t xml:space="preserve">mes nuits consacrées à la ténébreuse histoire des </w:t>
      </w:r>
      <w:proofErr w:type="spellStart"/>
      <w:r w:rsidRPr="008A7EC9">
        <w:t>Kœnigsmark</w:t>
      </w:r>
      <w:proofErr w:type="spellEnd"/>
      <w:r w:rsidRPr="008A7EC9">
        <w:t xml:space="preserve"> n</w:t>
      </w:r>
      <w:r w:rsidR="00BF7D4A">
        <w:t>’</w:t>
      </w:r>
      <w:r w:rsidRPr="008A7EC9">
        <w:t>avaient fait qu</w:t>
      </w:r>
      <w:r w:rsidR="00BF7D4A">
        <w:t>’</w:t>
      </w:r>
      <w:r w:rsidRPr="008A7EC9">
        <w:t>ajouter</w:t>
      </w:r>
      <w:r w:rsidR="00BF7D4A">
        <w:t xml:space="preserve">. </w:t>
      </w:r>
      <w:r w:rsidRPr="008A7EC9">
        <w:t>Roman</w:t>
      </w:r>
      <w:r w:rsidR="00BF7D4A">
        <w:t xml:space="preserve">, </w:t>
      </w:r>
      <w:r w:rsidRPr="008A7EC9">
        <w:t>d</w:t>
      </w:r>
      <w:r w:rsidRPr="008A7EC9">
        <w:t>i</w:t>
      </w:r>
      <w:r w:rsidRPr="008A7EC9">
        <w:t>rez-vous</w:t>
      </w:r>
      <w:r w:rsidR="00BF7D4A">
        <w:t xml:space="preserve">. </w:t>
      </w:r>
      <w:r w:rsidRPr="008A7EC9">
        <w:t>Fumées d</w:t>
      </w:r>
      <w:r w:rsidR="00BF7D4A">
        <w:t>’</w:t>
      </w:r>
      <w:r w:rsidRPr="008A7EC9">
        <w:t>un cerveau exalté par le travail solitaire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peut-être</w:t>
      </w:r>
      <w:r w:rsidR="00BF7D4A">
        <w:t xml:space="preserve">, </w:t>
      </w:r>
      <w:r w:rsidRPr="008A7EC9">
        <w:t>par un sentiment plus fort</w:t>
      </w:r>
      <w:r w:rsidR="00BF7D4A">
        <w:t xml:space="preserve">. </w:t>
      </w:r>
      <w:r w:rsidRPr="008A7EC9">
        <w:t>Vous auriez raison de penser ainsi</w:t>
      </w:r>
      <w:r w:rsidR="00BF7D4A">
        <w:t xml:space="preserve">, </w:t>
      </w:r>
      <w:r w:rsidRPr="008A7EC9">
        <w:t>si les événements n</w:t>
      </w:r>
      <w:r w:rsidR="00BF7D4A">
        <w:t>’</w:t>
      </w:r>
      <w:r w:rsidRPr="008A7EC9">
        <w:t>étaient venus justifier cette exaltation</w:t>
      </w:r>
      <w:r w:rsidR="00BF7D4A">
        <w:t>.</w:t>
      </w:r>
    </w:p>
    <w:p w14:paraId="258C65DC" w14:textId="2333EC4F" w:rsidR="009D75A4" w:rsidRPr="008A7EC9" w:rsidRDefault="009D75A4" w:rsidP="009D75A4">
      <w:r w:rsidRPr="008A7EC9">
        <w:lastRenderedPageBreak/>
        <w:t>Quoi qu</w:t>
      </w:r>
      <w:r w:rsidR="00BF7D4A">
        <w:t>’</w:t>
      </w:r>
      <w:r w:rsidRPr="008A7EC9">
        <w:t>il en soit</w:t>
      </w:r>
      <w:r w:rsidR="00BF7D4A">
        <w:t xml:space="preserve">, </w:t>
      </w:r>
      <w:r w:rsidRPr="008A7EC9">
        <w:t>mon ami</w:t>
      </w:r>
      <w:r w:rsidR="00BF7D4A">
        <w:t xml:space="preserve">, </w:t>
      </w:r>
      <w:r w:rsidRPr="008A7EC9">
        <w:t>avant la découverte du plan du grand-duc Rodolphe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en étais arrivé à me forger de toutes pi</w:t>
      </w:r>
      <w:r w:rsidRPr="008A7EC9">
        <w:t>è</w:t>
      </w:r>
      <w:r w:rsidRPr="008A7EC9">
        <w:t>ces un roman satisfaisant ma sensibilité</w:t>
      </w:r>
      <w:r w:rsidR="00BF7D4A">
        <w:t xml:space="preserve">. </w:t>
      </w:r>
      <w:r w:rsidRPr="008A7EC9">
        <w:t>Le grand-duc Frédéric-Auguste si correct</w:t>
      </w:r>
      <w:r w:rsidR="00BF7D4A">
        <w:t xml:space="preserve">, </w:t>
      </w:r>
      <w:r w:rsidRPr="008A7EC9">
        <w:t>si bienveillant pour moi</w:t>
      </w:r>
      <w:r w:rsidR="00BF7D4A">
        <w:t xml:space="preserve">, </w:t>
      </w:r>
      <w:r w:rsidRPr="008A7EC9">
        <w:t>je me le représe</w:t>
      </w:r>
      <w:r w:rsidRPr="008A7EC9">
        <w:t>n</w:t>
      </w:r>
      <w:r w:rsidRPr="008A7EC9">
        <w:t>tais comme le bourreau de sa femme</w:t>
      </w:r>
      <w:r w:rsidR="00BF7D4A">
        <w:t xml:space="preserve">, </w:t>
      </w:r>
      <w:r w:rsidRPr="008A7EC9">
        <w:t>cette adorable grande-duchesse</w:t>
      </w:r>
      <w:r w:rsidR="00BF7D4A">
        <w:t xml:space="preserve"> ; </w:t>
      </w:r>
      <w:r w:rsidRPr="008A7EC9">
        <w:t>la beauté me rendait profondément injuste</w:t>
      </w:r>
      <w:r w:rsidR="00BF7D4A">
        <w:t xml:space="preserve">. </w:t>
      </w:r>
      <w:r w:rsidRPr="008A7EC9">
        <w:t>Elle me faisait attribuer à l</w:t>
      </w:r>
      <w:r w:rsidR="00BF7D4A">
        <w:t>’</w:t>
      </w:r>
      <w:r w:rsidRPr="008A7EC9">
        <w:t>homme à qui je devais ma vie actuelle</w:t>
      </w:r>
      <w:r w:rsidR="00BF7D4A">
        <w:t xml:space="preserve">, </w:t>
      </w:r>
      <w:r w:rsidRPr="008A7EC9">
        <w:t>qui avait bien ses agréments</w:t>
      </w:r>
      <w:r w:rsidR="00BF7D4A">
        <w:t xml:space="preserve">, </w:t>
      </w:r>
      <w:r w:rsidRPr="008A7EC9">
        <w:t>des forfaits imaginaires</w:t>
      </w:r>
      <w:r w:rsidR="00BF7D4A">
        <w:t xml:space="preserve">, </w:t>
      </w:r>
      <w:r w:rsidRPr="008A7EC9">
        <w:t>tandis que je dressais dans mon âme un piédestal à la femme qui m</w:t>
      </w:r>
      <w:r w:rsidR="00BF7D4A">
        <w:t>’</w:t>
      </w:r>
      <w:r w:rsidRPr="008A7EC9">
        <w:t>avait un jour publiquement méprisé</w:t>
      </w:r>
      <w:r w:rsidR="00BF7D4A">
        <w:t xml:space="preserve">, </w:t>
      </w:r>
      <w:r w:rsidRPr="008A7EC9">
        <w:t>et qui</w:t>
      </w:r>
      <w:r w:rsidR="00BF7D4A">
        <w:t xml:space="preserve">, </w:t>
      </w:r>
      <w:r w:rsidRPr="008A7EC9">
        <w:t>depuis</w:t>
      </w:r>
      <w:r w:rsidR="00BF7D4A">
        <w:t xml:space="preserve">, </w:t>
      </w:r>
      <w:r w:rsidRPr="008A7EC9">
        <w:t>chaque fois que j</w:t>
      </w:r>
      <w:r w:rsidR="00BF7D4A">
        <w:t>’</w:t>
      </w:r>
      <w:r w:rsidRPr="008A7EC9">
        <w:t>avais pu l</w:t>
      </w:r>
      <w:r w:rsidR="00BF7D4A">
        <w:t>’</w:t>
      </w:r>
      <w:r w:rsidRPr="008A7EC9">
        <w:t>entrevoir</w:t>
      </w:r>
      <w:r w:rsidR="00BF7D4A">
        <w:t xml:space="preserve">, </w:t>
      </w:r>
      <w:r w:rsidRPr="008A7EC9">
        <w:t>n</w:t>
      </w:r>
      <w:r w:rsidR="00BF7D4A">
        <w:t>’</w:t>
      </w:r>
      <w:r w:rsidRPr="008A7EC9">
        <w:t>avait jamais semblé faire attention à ma présence</w:t>
      </w:r>
      <w:r w:rsidR="00BF7D4A">
        <w:t>. « </w:t>
      </w:r>
      <w:r w:rsidRPr="008A7EC9">
        <w:t>Comme si elle a l</w:t>
      </w:r>
      <w:r w:rsidR="00BF7D4A">
        <w:t>’</w:t>
      </w:r>
      <w:r w:rsidRPr="008A7EC9">
        <w:t>air d</w:t>
      </w:r>
      <w:r w:rsidR="00BF7D4A">
        <w:t>’</w:t>
      </w:r>
      <w:r w:rsidRPr="008A7EC9">
        <w:t>une martyre</w:t>
      </w:r>
      <w:r w:rsidR="00BF7D4A">
        <w:t xml:space="preserve">, </w:t>
      </w:r>
      <w:r w:rsidRPr="008A7EC9">
        <w:t>disais-je dans mes minutes de froide lucidité</w:t>
      </w:r>
      <w:r w:rsidR="00BF7D4A">
        <w:t xml:space="preserve">, </w:t>
      </w:r>
      <w:r w:rsidRPr="008A7EC9">
        <w:t>cette indifférente</w:t>
      </w:r>
      <w:r w:rsidR="00BF7D4A">
        <w:t xml:space="preserve">, </w:t>
      </w:r>
      <w:r w:rsidRPr="008A7EC9">
        <w:t>qui passe ses nuits à faire de la musique avec sa Mélusine</w:t>
      </w:r>
      <w:r w:rsidR="00BF7D4A">
        <w:t xml:space="preserve">, </w:t>
      </w:r>
      <w:r w:rsidRPr="008A7EC9">
        <w:t>ses journées à monter à cheval</w:t>
      </w:r>
      <w:r w:rsidR="00BF7D4A">
        <w:t xml:space="preserve">, </w:t>
      </w:r>
      <w:r w:rsidRPr="008A7EC9">
        <w:t>à chasser avec son petit hussard rouge</w:t>
      </w:r>
      <w:r w:rsidR="00BF7D4A">
        <w:t xml:space="preserve"> ! </w:t>
      </w:r>
      <w:r w:rsidRPr="008A7EC9">
        <w:t>Ce Hagen</w:t>
      </w:r>
      <w:r w:rsidR="00BF7D4A">
        <w:t xml:space="preserve">… </w:t>
      </w:r>
      <w:r w:rsidRPr="008A7EC9">
        <w:t>Voyons</w:t>
      </w:r>
      <w:r w:rsidR="00BF7D4A">
        <w:t xml:space="preserve">, </w:t>
      </w:r>
      <w:r w:rsidRPr="008A7EC9">
        <w:t>ne crève-t-il pas les yeux que c</w:t>
      </w:r>
      <w:r w:rsidR="00BF7D4A">
        <w:t>’</w:t>
      </w:r>
      <w:r w:rsidRPr="008A7EC9">
        <w:t>est le grand-duc qui est à plaindre et à aimer</w:t>
      </w:r>
      <w:r w:rsidR="00BF7D4A">
        <w:t xml:space="preserve"> !… </w:t>
      </w:r>
      <w:r w:rsidRPr="008A7EC9">
        <w:t>Oh</w:t>
      </w:r>
      <w:r w:rsidR="00BF7D4A">
        <w:t xml:space="preserve"> ! </w:t>
      </w:r>
      <w:r w:rsidRPr="008A7EC9">
        <w:t>je n</w:t>
      </w:r>
      <w:r w:rsidR="00BF7D4A">
        <w:t>’</w:t>
      </w:r>
      <w:r w:rsidRPr="008A7EC9">
        <w:t>aurais pas sa p</w:t>
      </w:r>
      <w:r w:rsidRPr="008A7EC9">
        <w:t>a</w:t>
      </w:r>
      <w:r w:rsidRPr="008A7EC9">
        <w:t>tience</w:t>
      </w:r>
      <w:r w:rsidR="00BF7D4A">
        <w:t>. »</w:t>
      </w:r>
    </w:p>
    <w:p w14:paraId="335EBD5D" w14:textId="77777777" w:rsidR="00BF7D4A" w:rsidRDefault="009D75A4" w:rsidP="009D75A4">
      <w:r w:rsidRPr="008A7EC9">
        <w:t>Vaines tentatives pour être calme</w:t>
      </w:r>
      <w:r w:rsidR="00BF7D4A">
        <w:t xml:space="preserve">, </w:t>
      </w:r>
      <w:r w:rsidRPr="008A7EC9">
        <w:t>pour oublier</w:t>
      </w:r>
      <w:r w:rsidR="00BF7D4A">
        <w:t xml:space="preserve">… </w:t>
      </w:r>
      <w:r w:rsidRPr="008A7EC9">
        <w:t>Une s</w:t>
      </w:r>
      <w:r w:rsidRPr="008A7EC9">
        <w:t>e</w:t>
      </w:r>
      <w:r w:rsidRPr="008A7EC9">
        <w:t>conde après</w:t>
      </w:r>
      <w:r w:rsidR="00BF7D4A">
        <w:t xml:space="preserve">, </w:t>
      </w:r>
      <w:r w:rsidRPr="008A7EC9">
        <w:t>revenant à mes chères chimères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imaginais Aur</w:t>
      </w:r>
      <w:r w:rsidRPr="008A7EC9">
        <w:t>o</w:t>
      </w:r>
      <w:r w:rsidRPr="008A7EC9">
        <w:t xml:space="preserve">re de </w:t>
      </w:r>
      <w:proofErr w:type="spellStart"/>
      <w:r w:rsidRPr="008A7EC9">
        <w:t>Lautenbourg</w:t>
      </w:r>
      <w:proofErr w:type="spellEnd"/>
      <w:r w:rsidRPr="008A7EC9">
        <w:t xml:space="preserve"> demandant à la violence du cheval</w:t>
      </w:r>
      <w:r w:rsidR="00BF7D4A">
        <w:t xml:space="preserve">, </w:t>
      </w:r>
      <w:r w:rsidRPr="008A7EC9">
        <w:t>à la cha</w:t>
      </w:r>
      <w:r w:rsidRPr="008A7EC9">
        <w:t>s</w:t>
      </w:r>
      <w:r w:rsidRPr="008A7EC9">
        <w:t>se</w:t>
      </w:r>
      <w:r w:rsidR="00BF7D4A">
        <w:t xml:space="preserve">, </w:t>
      </w:r>
      <w:r w:rsidRPr="008A7EC9">
        <w:t>à la musique</w:t>
      </w:r>
      <w:r w:rsidR="00BF7D4A">
        <w:t xml:space="preserve">, </w:t>
      </w:r>
      <w:r w:rsidRPr="008A7EC9">
        <w:t>à tout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atténuation de la douleur que lui avait causée la disparition de son premier époux</w:t>
      </w:r>
      <w:r w:rsidR="00BF7D4A">
        <w:t xml:space="preserve">, </w:t>
      </w:r>
      <w:r w:rsidRPr="008A7EC9">
        <w:t>beau</w:t>
      </w:r>
      <w:r w:rsidR="00BF7D4A">
        <w:t xml:space="preserve">, </w:t>
      </w:r>
      <w:r w:rsidRPr="008A7EC9">
        <w:t>brave</w:t>
      </w:r>
      <w:r w:rsidR="00BF7D4A">
        <w:t xml:space="preserve">, </w:t>
      </w:r>
      <w:r w:rsidRPr="008A7EC9">
        <w:t>qui l</w:t>
      </w:r>
      <w:r w:rsidR="00BF7D4A">
        <w:t>’</w:t>
      </w:r>
      <w:r w:rsidRPr="008A7EC9">
        <w:t>aimait</w:t>
      </w:r>
      <w:r w:rsidR="00BF7D4A">
        <w:t xml:space="preserve">, </w:t>
      </w:r>
      <w:r w:rsidRPr="008A7EC9">
        <w:t>qu</w:t>
      </w:r>
      <w:r w:rsidR="00BF7D4A">
        <w:t>’</w:t>
      </w:r>
      <w:r w:rsidRPr="008A7EC9">
        <w:t>elle devait adorer</w:t>
      </w:r>
      <w:r w:rsidR="00BF7D4A">
        <w:t xml:space="preserve">… </w:t>
      </w:r>
      <w:r w:rsidRPr="008A7EC9">
        <w:t>et la jalousie qui naissait de ces rêveries me les rendait plus chères encore</w:t>
      </w:r>
      <w:r w:rsidR="00BF7D4A">
        <w:t>.</w:t>
      </w:r>
    </w:p>
    <w:p w14:paraId="35680F68" w14:textId="2DD47C8E" w:rsidR="00BF7D4A" w:rsidRDefault="009D75A4" w:rsidP="009D75A4">
      <w:r w:rsidRPr="008A7EC9">
        <w:t>Maintes conversations avaient eu beau me démontrer leur fragilité</w:t>
      </w:r>
      <w:r w:rsidR="00BF7D4A">
        <w:t>, M</w:t>
      </w:r>
      <w:r w:rsidR="00BF7D4A" w:rsidRPr="00BF7D4A">
        <w:rPr>
          <w:vertAlign w:val="superscript"/>
        </w:rPr>
        <w:t>me</w:t>
      </w:r>
      <w:r w:rsidR="00BF7D4A">
        <w:t> de </w:t>
      </w:r>
      <w:r w:rsidRPr="008A7EC9">
        <w:t>Wendel</w:t>
      </w:r>
      <w:r w:rsidR="00BF7D4A">
        <w:t xml:space="preserve">, </w:t>
      </w:r>
      <w:r w:rsidRPr="008A7EC9">
        <w:t>avec sa sourde haine contre la grande-duchesse</w:t>
      </w:r>
      <w:r w:rsidR="00BF7D4A">
        <w:t xml:space="preserve">, </w:t>
      </w:r>
      <w:r w:rsidRPr="008A7EC9">
        <w:t>avait eu beau me parler avec des soupirs de ce pauvre cher grand-duc Rodolphe</w:t>
      </w:r>
      <w:r w:rsidR="00BF7D4A">
        <w:t xml:space="preserve">, </w:t>
      </w:r>
      <w:r w:rsidRPr="008A7EC9">
        <w:t>qui avait été si malheureux</w:t>
      </w:r>
      <w:r w:rsidR="00BF7D4A">
        <w:t xml:space="preserve">, </w:t>
      </w:r>
      <w:r w:rsidRPr="008A7EC9">
        <w:t>je biffais résolument tout ce qui venait contrarier l</w:t>
      </w:r>
      <w:r w:rsidR="00BF7D4A">
        <w:t>’</w:t>
      </w:r>
      <w:r w:rsidRPr="008A7EC9">
        <w:t>équilibre de mes con</w:t>
      </w:r>
      <w:r w:rsidRPr="008A7EC9">
        <w:t>s</w:t>
      </w:r>
      <w:r w:rsidRPr="008A7EC9">
        <w:t>tructions imaginatives</w:t>
      </w:r>
      <w:r w:rsidR="00BF7D4A">
        <w:t>.</w:t>
      </w:r>
    </w:p>
    <w:p w14:paraId="1B757094" w14:textId="77777777" w:rsidR="00BF7D4A" w:rsidRDefault="009D75A4" w:rsidP="009D75A4">
      <w:r w:rsidRPr="008A7EC9">
        <w:lastRenderedPageBreak/>
        <w:t>Traitez-moi de fou</w:t>
      </w:r>
      <w:r w:rsidR="00BF7D4A">
        <w:t xml:space="preserve">. </w:t>
      </w:r>
      <w:r w:rsidRPr="008A7EC9">
        <w:t>Mais</w:t>
      </w:r>
      <w:r w:rsidR="00BF7D4A">
        <w:t xml:space="preserve">, </w:t>
      </w:r>
      <w:r w:rsidRPr="008A7EC9">
        <w:t>en tout cas</w:t>
      </w:r>
      <w:r w:rsidR="00BF7D4A">
        <w:t xml:space="preserve">, </w:t>
      </w:r>
      <w:r w:rsidRPr="008A7EC9">
        <w:t>cette folie étant un point acquis</w:t>
      </w:r>
      <w:r w:rsidR="00BF7D4A">
        <w:t xml:space="preserve">, </w:t>
      </w:r>
      <w:r w:rsidRPr="008A7EC9">
        <w:t>comprenez la fièvre avec laquelle</w:t>
      </w:r>
      <w:r w:rsidR="00BF7D4A">
        <w:t xml:space="preserve">, </w:t>
      </w:r>
      <w:r w:rsidRPr="008A7EC9">
        <w:t xml:space="preserve">ayant remis en place le volume des </w:t>
      </w:r>
      <w:proofErr w:type="spellStart"/>
      <w:r w:rsidRPr="008A7EC9">
        <w:rPr>
          <w:i/>
          <w:iCs/>
        </w:rPr>
        <w:t>Mittheilungen</w:t>
      </w:r>
      <w:proofErr w:type="spellEnd"/>
      <w:r w:rsidRPr="008A7EC9">
        <w:t xml:space="preserve"> et serré dans mon portefeui</w:t>
      </w:r>
      <w:r w:rsidRPr="008A7EC9">
        <w:t>l</w:t>
      </w:r>
      <w:r w:rsidRPr="008A7EC9">
        <w:t>le le précieux papier</w:t>
      </w:r>
      <w:r w:rsidR="00BF7D4A">
        <w:t xml:space="preserve">, </w:t>
      </w:r>
      <w:r w:rsidRPr="008A7EC9">
        <w:t>je remontai dans ma chambre</w:t>
      </w:r>
      <w:r w:rsidR="00BF7D4A">
        <w:t>.</w:t>
      </w:r>
    </w:p>
    <w:p w14:paraId="644C9A7C" w14:textId="7423C625" w:rsidR="009D75A4" w:rsidRPr="008A7EC9" w:rsidRDefault="009D75A4" w:rsidP="009D75A4">
      <w:r w:rsidRPr="008A7EC9">
        <w:t>Sésame</w:t>
      </w:r>
      <w:r w:rsidR="00BF7D4A">
        <w:t xml:space="preserve">, </w:t>
      </w:r>
      <w:r w:rsidRPr="008A7EC9">
        <w:t>ouvre-toi</w:t>
      </w:r>
      <w:r w:rsidR="00BF7D4A">
        <w:t xml:space="preserve"> ! </w:t>
      </w:r>
      <w:r w:rsidRPr="008A7EC9">
        <w:t>Je possédais donc</w:t>
      </w:r>
      <w:r w:rsidR="00BF7D4A">
        <w:t xml:space="preserve">, </w:t>
      </w:r>
      <w:r w:rsidRPr="008A7EC9">
        <w:t>maintenant</w:t>
      </w:r>
      <w:r w:rsidR="00BF7D4A">
        <w:t xml:space="preserve">, </w:t>
      </w:r>
      <w:r w:rsidRPr="008A7EC9">
        <w:t>la clef mystérieuse qui allait me permettre de m</w:t>
      </w:r>
      <w:r w:rsidR="00BF7D4A">
        <w:t>’</w:t>
      </w:r>
      <w:r w:rsidRPr="008A7EC9">
        <w:t>introduire chez la grande-duchesse</w:t>
      </w:r>
      <w:r w:rsidR="00BF7D4A">
        <w:t xml:space="preserve">, </w:t>
      </w:r>
      <w:r w:rsidRPr="008A7EC9">
        <w:t>de forcer son ressentiment</w:t>
      </w:r>
      <w:r w:rsidR="00BF7D4A">
        <w:t>. « </w:t>
      </w:r>
      <w:r w:rsidRPr="008A7EC9">
        <w:t>En voyant ces lignes tracées de la main d</w:t>
      </w:r>
      <w:r w:rsidR="00BF7D4A">
        <w:t>’</w:t>
      </w:r>
      <w:r w:rsidRPr="008A7EC9">
        <w:t>un époux bien-aimé</w:t>
      </w:r>
      <w:r w:rsidR="00BF7D4A">
        <w:t xml:space="preserve">, </w:t>
      </w:r>
      <w:r w:rsidRPr="008A7EC9">
        <w:t>elle comprendra que celui qui les a découvertes</w:t>
      </w:r>
      <w:r w:rsidR="00BF7D4A">
        <w:t xml:space="preserve">, </w:t>
      </w:r>
      <w:r w:rsidRPr="008A7EC9">
        <w:t>qui les lui apporte</w:t>
      </w:r>
      <w:r w:rsidR="00BF7D4A">
        <w:t xml:space="preserve">, </w:t>
      </w:r>
      <w:r w:rsidRPr="008A7EC9">
        <w:t>ne mérite pas l</w:t>
      </w:r>
      <w:r w:rsidR="00BF7D4A">
        <w:t>’</w:t>
      </w:r>
      <w:r w:rsidRPr="008A7EC9">
        <w:t>injuste indifférence qu</w:t>
      </w:r>
      <w:r w:rsidR="00BF7D4A">
        <w:t>’</w:t>
      </w:r>
      <w:r w:rsidRPr="008A7EC9">
        <w:t>elle lui marque</w:t>
      </w:r>
      <w:r w:rsidR="00BF7D4A">
        <w:t xml:space="preserve">. </w:t>
      </w:r>
      <w:r w:rsidRPr="008A7EC9">
        <w:t>Peut-être m</w:t>
      </w:r>
      <w:r w:rsidR="00BF7D4A">
        <w:t>’</w:t>
      </w:r>
      <w:r w:rsidRPr="008A7EC9">
        <w:t>en dema</w:t>
      </w:r>
      <w:r w:rsidRPr="008A7EC9">
        <w:t>n</w:t>
      </w:r>
      <w:r w:rsidRPr="008A7EC9">
        <w:t>dera-t-elle pardon</w:t>
      </w:r>
      <w:r w:rsidR="00BF7D4A">
        <w:t xml:space="preserve">… </w:t>
      </w:r>
      <w:r w:rsidRPr="008A7EC9">
        <w:t>Alors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aurai des mots définitifs pour arr</w:t>
      </w:r>
      <w:r w:rsidRPr="008A7EC9">
        <w:t>ê</w:t>
      </w:r>
      <w:r w:rsidRPr="008A7EC9">
        <w:t>ter sur ces belles lèvres les paroles d</w:t>
      </w:r>
      <w:r w:rsidR="00BF7D4A">
        <w:t>’</w:t>
      </w:r>
      <w:r w:rsidRPr="008A7EC9">
        <w:t>excuses</w:t>
      </w:r>
      <w:r w:rsidR="00BF7D4A">
        <w:t xml:space="preserve">. </w:t>
      </w:r>
      <w:r w:rsidRPr="008A7EC9">
        <w:t>Elle n</w:t>
      </w:r>
      <w:r w:rsidR="00BF7D4A">
        <w:t>’</w:t>
      </w:r>
      <w:r w:rsidRPr="008A7EC9">
        <w:t>en sera que plus étonnée d</w:t>
      </w:r>
      <w:r w:rsidR="00BF7D4A">
        <w:t>’</w:t>
      </w:r>
      <w:r w:rsidRPr="008A7EC9">
        <w:t>avoir pu être jusqu</w:t>
      </w:r>
      <w:r w:rsidR="00BF7D4A">
        <w:t>’</w:t>
      </w:r>
      <w:r w:rsidRPr="008A7EC9">
        <w:t>ici telle pour moi</w:t>
      </w:r>
      <w:r w:rsidR="00BF7D4A">
        <w:t>. »</w:t>
      </w:r>
    </w:p>
    <w:p w14:paraId="7BB89364" w14:textId="77777777" w:rsidR="00BF7D4A" w:rsidRDefault="009D75A4" w:rsidP="009D75A4">
      <w:r w:rsidRPr="008A7EC9">
        <w:t>Deux fois</w:t>
      </w:r>
      <w:r w:rsidR="00BF7D4A">
        <w:t xml:space="preserve">, </w:t>
      </w:r>
      <w:r w:rsidRPr="008A7EC9">
        <w:t>je chiffonnai et jetai dans la cheminée la lettre commencée</w:t>
      </w:r>
      <w:r w:rsidR="00BF7D4A">
        <w:t xml:space="preserve">, </w:t>
      </w:r>
      <w:r w:rsidRPr="008A7EC9">
        <w:t>qui devait accompagner le document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une ne me semblait pas assez respectueuse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autre était trop pénétrée de l</w:t>
      </w:r>
      <w:r w:rsidR="00BF7D4A">
        <w:t>’</w:t>
      </w:r>
      <w:r w:rsidRPr="008A7EC9">
        <w:t>importance de ma découverte</w:t>
      </w:r>
      <w:r w:rsidR="00BF7D4A">
        <w:t xml:space="preserve">. </w:t>
      </w:r>
      <w:r w:rsidRPr="008A7EC9">
        <w:t>En fin de compte</w:t>
      </w:r>
      <w:r w:rsidR="00BF7D4A">
        <w:t xml:space="preserve">, </w:t>
      </w:r>
      <w:r w:rsidRPr="008A7EC9">
        <w:t>je m</w:t>
      </w:r>
      <w:r w:rsidR="00BF7D4A">
        <w:t>’</w:t>
      </w:r>
      <w:r w:rsidRPr="008A7EC9">
        <w:t>arrêtai à une rédaction aussi simple que possible</w:t>
      </w:r>
      <w:r w:rsidR="00BF7D4A">
        <w:t> :</w:t>
      </w:r>
    </w:p>
    <w:p w14:paraId="32E0D63D" w14:textId="77777777" w:rsidR="00BF7D4A" w:rsidRDefault="009D75A4" w:rsidP="009D75A4">
      <w:pPr>
        <w:pStyle w:val="Taille-1Normal"/>
      </w:pPr>
      <w:r w:rsidRPr="008A7EC9">
        <w:t>Madame</w:t>
      </w:r>
      <w:r w:rsidR="00BF7D4A">
        <w:t>,</w:t>
      </w:r>
    </w:p>
    <w:p w14:paraId="4E21F63E" w14:textId="77777777" w:rsidR="00BF7D4A" w:rsidRDefault="009D75A4" w:rsidP="009D75A4">
      <w:pPr>
        <w:pStyle w:val="Taille-1Normal"/>
      </w:pPr>
      <w:r w:rsidRPr="008A7EC9">
        <w:t>Le hasard m</w:t>
      </w:r>
      <w:r w:rsidR="00BF7D4A">
        <w:t>’</w:t>
      </w:r>
      <w:r w:rsidRPr="008A7EC9">
        <w:t>a fait découvrir un document qui ne peut manquer de toucher Votre Altesse</w:t>
      </w:r>
      <w:r w:rsidR="00BF7D4A">
        <w:t xml:space="preserve">. </w:t>
      </w:r>
      <w:r w:rsidRPr="008A7EC9">
        <w:t>Qu</w:t>
      </w:r>
      <w:r w:rsidR="00BF7D4A">
        <w:t>’</w:t>
      </w:r>
      <w:r w:rsidRPr="008A7EC9">
        <w:t>elle me permette de le lui remettre sous ce pli</w:t>
      </w:r>
      <w:r w:rsidR="00BF7D4A">
        <w:t xml:space="preserve">, </w:t>
      </w:r>
      <w:r w:rsidRPr="008A7EC9">
        <w:t>en témoignage du respectueux dévouement que lui porte son humble serviteur</w:t>
      </w:r>
      <w:r w:rsidR="00BF7D4A">
        <w:t>.</w:t>
      </w:r>
    </w:p>
    <w:p w14:paraId="33106113" w14:textId="7B0575A8" w:rsidR="00BF7D4A" w:rsidRDefault="009D75A4" w:rsidP="009D75A4">
      <w:r w:rsidRPr="008A7EC9">
        <w:t>Je pensais confier le tout</w:t>
      </w:r>
      <w:r w:rsidR="00BF7D4A">
        <w:t xml:space="preserve">, </w:t>
      </w:r>
      <w:r w:rsidRPr="008A7EC9">
        <w:t>avec deux mots d</w:t>
      </w:r>
      <w:r w:rsidR="00BF7D4A">
        <w:t>’</w:t>
      </w:r>
      <w:r w:rsidRPr="008A7EC9">
        <w:t>explication</w:t>
      </w:r>
      <w:r w:rsidR="00BF7D4A">
        <w:t xml:space="preserve">, </w:t>
      </w:r>
      <w:r w:rsidRPr="008A7EC9">
        <w:t xml:space="preserve">à </w:t>
      </w:r>
      <w:r w:rsidR="00BF7D4A">
        <w:t>M</w:t>
      </w:r>
      <w:r w:rsidR="00BF7D4A" w:rsidRPr="00BF7D4A">
        <w:rPr>
          <w:vertAlign w:val="superscript"/>
        </w:rPr>
        <w:t>lle</w:t>
      </w:r>
      <w:r w:rsidR="00BF7D4A">
        <w:t> de </w:t>
      </w:r>
      <w:proofErr w:type="spellStart"/>
      <w:r w:rsidRPr="008A7EC9">
        <w:t>Graffenfried</w:t>
      </w:r>
      <w:proofErr w:type="spellEnd"/>
      <w:r w:rsidR="00BF7D4A">
        <w:t xml:space="preserve">, </w:t>
      </w:r>
      <w:r w:rsidRPr="008A7EC9">
        <w:t>qui ne s</w:t>
      </w:r>
      <w:r w:rsidR="00BF7D4A">
        <w:t>’</w:t>
      </w:r>
      <w:r w:rsidRPr="008A7EC9">
        <w:t>était jamais départie à mon égard de la plus flatteuse amabilité</w:t>
      </w:r>
      <w:r w:rsidR="00BF7D4A">
        <w:t xml:space="preserve">. </w:t>
      </w:r>
      <w:r w:rsidRPr="008A7EC9">
        <w:t>Un contre-temps m</w:t>
      </w:r>
      <w:r w:rsidR="00BF7D4A">
        <w:t>’</w:t>
      </w:r>
      <w:r w:rsidRPr="008A7EC9">
        <w:t>attendait</w:t>
      </w:r>
      <w:r w:rsidR="00BF7D4A">
        <w:t xml:space="preserve"> : </w:t>
      </w:r>
      <w:r w:rsidRPr="008A7EC9">
        <w:t xml:space="preserve">Mélusine venait de sortir dans </w:t>
      </w:r>
      <w:proofErr w:type="spellStart"/>
      <w:r w:rsidRPr="008A7EC9">
        <w:t>Lautenbourg</w:t>
      </w:r>
      <w:proofErr w:type="spellEnd"/>
      <w:r w:rsidR="00BF7D4A">
        <w:t xml:space="preserve"> ; </w:t>
      </w:r>
      <w:r w:rsidRPr="008A7EC9">
        <w:t>ce fut à une vieille femme de chambre russe</w:t>
      </w:r>
      <w:r w:rsidR="00BF7D4A">
        <w:t xml:space="preserve">, </w:t>
      </w:r>
      <w:r w:rsidRPr="008A7EC9">
        <w:t>à moitié idiote</w:t>
      </w:r>
      <w:r w:rsidR="00BF7D4A">
        <w:t xml:space="preserve">, </w:t>
      </w:r>
      <w:r w:rsidRPr="008A7EC9">
        <w:t>que je dus abando</w:t>
      </w:r>
      <w:r w:rsidRPr="008A7EC9">
        <w:t>n</w:t>
      </w:r>
      <w:r w:rsidRPr="008A7EC9">
        <w:t>ner mon enveloppe</w:t>
      </w:r>
      <w:r w:rsidR="00BF7D4A">
        <w:t xml:space="preserve">. </w:t>
      </w:r>
      <w:r w:rsidRPr="008A7EC9">
        <w:t xml:space="preserve">La vieille la prit avec </w:t>
      </w:r>
      <w:r w:rsidRPr="008A7EC9">
        <w:lastRenderedPageBreak/>
        <w:t>méfiance</w:t>
      </w:r>
      <w:r w:rsidR="00BF7D4A">
        <w:t xml:space="preserve">, </w:t>
      </w:r>
      <w:r w:rsidRPr="008A7EC9">
        <w:t>et disparut en marmottant quelques mots inintelligibles</w:t>
      </w:r>
      <w:r w:rsidR="00BF7D4A">
        <w:t>.</w:t>
      </w:r>
    </w:p>
    <w:p w14:paraId="532F58C8" w14:textId="77777777" w:rsidR="00BF7D4A" w:rsidRDefault="009D75A4" w:rsidP="009D75A4">
      <w:r w:rsidRPr="008A7EC9">
        <w:t>Je rentrai immédiatement chez moi</w:t>
      </w:r>
      <w:r w:rsidR="00BF7D4A">
        <w:t xml:space="preserve">. </w:t>
      </w:r>
      <w:r w:rsidRPr="008A7EC9">
        <w:t>Là</w:t>
      </w:r>
      <w:r w:rsidR="00BF7D4A">
        <w:t xml:space="preserve">, </w:t>
      </w:r>
      <w:r w:rsidRPr="008A7EC9">
        <w:t>ma fièvre tomba aussitôt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en vins presque à me faire des représentations sur ma démarche</w:t>
      </w:r>
      <w:r w:rsidR="00BF7D4A">
        <w:t xml:space="preserve">. </w:t>
      </w:r>
      <w:r w:rsidRPr="008A7EC9">
        <w:t>À quoi rimait-elle</w:t>
      </w:r>
      <w:r w:rsidR="00BF7D4A">
        <w:t xml:space="preserve"> ? </w:t>
      </w:r>
      <w:r w:rsidRPr="008A7EC9">
        <w:t>De quoi me mêlais-je</w:t>
      </w:r>
      <w:r w:rsidR="00BF7D4A">
        <w:t xml:space="preserve"> ? </w:t>
      </w:r>
      <w:r w:rsidRPr="008A7EC9">
        <w:t xml:space="preserve">Je crois que je souhaitai presque que </w:t>
      </w:r>
      <w:r>
        <w:t>l</w:t>
      </w:r>
      <w:r w:rsidRPr="008A7EC9">
        <w:t>a vieille Russe</w:t>
      </w:r>
      <w:r w:rsidR="00BF7D4A">
        <w:t xml:space="preserve">, </w:t>
      </w:r>
      <w:r w:rsidRPr="008A7EC9">
        <w:t>plus idiote encore qu</w:t>
      </w:r>
      <w:r w:rsidR="00BF7D4A">
        <w:t>’</w:t>
      </w:r>
      <w:r w:rsidRPr="008A7EC9">
        <w:t>elle ne m</w:t>
      </w:r>
      <w:r w:rsidR="00BF7D4A">
        <w:t>’</w:t>
      </w:r>
      <w:r w:rsidRPr="008A7EC9">
        <w:t>avait paru</w:t>
      </w:r>
      <w:r w:rsidR="00BF7D4A">
        <w:t xml:space="preserve">, </w:t>
      </w:r>
      <w:r w:rsidRPr="008A7EC9">
        <w:t>égarât ma lettre</w:t>
      </w:r>
      <w:r w:rsidR="00BF7D4A">
        <w:t>.</w:t>
      </w:r>
    </w:p>
    <w:p w14:paraId="40744204" w14:textId="77777777" w:rsidR="00BF7D4A" w:rsidRDefault="009D75A4" w:rsidP="009D75A4">
      <w:r w:rsidRPr="008A7EC9">
        <w:t>Des pas retentirent dans le corridor</w:t>
      </w:r>
      <w:r w:rsidR="00BF7D4A">
        <w:t xml:space="preserve">. </w:t>
      </w:r>
      <w:r w:rsidRPr="008A7EC9">
        <w:t>On frappa à ma porte</w:t>
      </w:r>
      <w:r w:rsidR="00BF7D4A">
        <w:t xml:space="preserve">. </w:t>
      </w:r>
      <w:r w:rsidRPr="008A7EC9">
        <w:t>Ludwig entra</w:t>
      </w:r>
      <w:r w:rsidR="00BF7D4A">
        <w:t>.</w:t>
      </w:r>
    </w:p>
    <w:p w14:paraId="1CE35E5A" w14:textId="77777777" w:rsidR="00BF7D4A" w:rsidRDefault="00BF7D4A" w:rsidP="009D75A4">
      <w:r>
        <w:t>— </w:t>
      </w:r>
      <w:r w:rsidR="009D75A4" w:rsidRPr="008A7EC9">
        <w:t>Que Monsieur le Professeur veuille m</w:t>
      </w:r>
      <w:r>
        <w:t>’</w:t>
      </w:r>
      <w:r w:rsidR="009D75A4" w:rsidRPr="008A7EC9">
        <w:t>excuser</w:t>
      </w:r>
      <w:r>
        <w:t xml:space="preserve">. </w:t>
      </w:r>
      <w:r w:rsidR="009D75A4" w:rsidRPr="008A7EC9">
        <w:t>On d</w:t>
      </w:r>
      <w:r w:rsidR="009D75A4" w:rsidRPr="008A7EC9">
        <w:t>e</w:t>
      </w:r>
      <w:r w:rsidR="009D75A4" w:rsidRPr="008A7EC9">
        <w:t>mande Monsieur le Professeur</w:t>
      </w:r>
      <w:r>
        <w:t>.</w:t>
      </w:r>
    </w:p>
    <w:p w14:paraId="03DB2513" w14:textId="77777777" w:rsidR="00BF7D4A" w:rsidRDefault="009D75A4" w:rsidP="009D75A4">
      <w:r w:rsidRPr="008A7EC9">
        <w:t>S</w:t>
      </w:r>
      <w:r w:rsidR="00BF7D4A">
        <w:t>’</w:t>
      </w:r>
      <w:r w:rsidRPr="008A7EC9">
        <w:t>effaçant</w:t>
      </w:r>
      <w:r w:rsidR="00BF7D4A">
        <w:t xml:space="preserve">, </w:t>
      </w:r>
      <w:r w:rsidRPr="008A7EC9">
        <w:t>il introduisit un laquais</w:t>
      </w:r>
      <w:r w:rsidR="00BF7D4A">
        <w:t xml:space="preserve">. </w:t>
      </w:r>
      <w:r w:rsidRPr="008A7EC9">
        <w:t>Je pensai m</w:t>
      </w:r>
      <w:r w:rsidR="00BF7D4A">
        <w:t>’</w:t>
      </w:r>
      <w:r w:rsidRPr="008A7EC9">
        <w:t xml:space="preserve">effondrer en reconnaissant la </w:t>
      </w:r>
      <w:proofErr w:type="spellStart"/>
      <w:r w:rsidRPr="008A7EC9">
        <w:t>livrée</w:t>
      </w:r>
      <w:proofErr w:type="spellEnd"/>
      <w:r w:rsidRPr="008A7EC9">
        <w:t xml:space="preserve"> bleu et or de la grande-duchesse</w:t>
      </w:r>
      <w:r w:rsidR="00BF7D4A">
        <w:t>.</w:t>
      </w:r>
    </w:p>
    <w:p w14:paraId="29FE8E84" w14:textId="77777777" w:rsidR="00BF7D4A" w:rsidRDefault="00BF7D4A" w:rsidP="009D75A4">
      <w:r>
        <w:t>— </w:t>
      </w:r>
      <w:r w:rsidR="009D75A4" w:rsidRPr="008A7EC9">
        <w:t>Si Monsieur le Professeur veut bien m</w:t>
      </w:r>
      <w:r>
        <w:t>’</w:t>
      </w:r>
      <w:r w:rsidR="009D75A4" w:rsidRPr="008A7EC9">
        <w:t>accompagner</w:t>
      </w:r>
      <w:r>
        <w:t xml:space="preserve">, </w:t>
      </w:r>
      <w:r w:rsidR="009D75A4" w:rsidRPr="008A7EC9">
        <w:t>dit cet homme</w:t>
      </w:r>
      <w:r>
        <w:t>.</w:t>
      </w:r>
    </w:p>
    <w:p w14:paraId="267445DF" w14:textId="77777777" w:rsidR="00BF7D4A" w:rsidRDefault="009D75A4" w:rsidP="009D75A4">
      <w:r w:rsidRPr="008A7EC9">
        <w:t>Abasourdi de l</w:t>
      </w:r>
      <w:r w:rsidR="00BF7D4A">
        <w:t>’</w:t>
      </w:r>
      <w:r w:rsidRPr="008A7EC9">
        <w:t>effet si rapide de ma démarche</w:t>
      </w:r>
      <w:r w:rsidR="00BF7D4A">
        <w:t xml:space="preserve">, </w:t>
      </w:r>
      <w:r w:rsidRPr="008A7EC9">
        <w:t>je le suivis</w:t>
      </w:r>
      <w:r w:rsidR="00BF7D4A">
        <w:t xml:space="preserve">, </w:t>
      </w:r>
      <w:r w:rsidRPr="008A7EC9">
        <w:t>sans même penser à prendre mon chapeau</w:t>
      </w:r>
      <w:r w:rsidR="00BF7D4A">
        <w:t>.</w:t>
      </w:r>
    </w:p>
    <w:p w14:paraId="577B557A" w14:textId="77777777" w:rsidR="00BF7D4A" w:rsidRDefault="009D75A4" w:rsidP="009D75A4">
      <w:r w:rsidRPr="008A7EC9">
        <w:t>Nous traversâmes de biais le parc</w:t>
      </w:r>
      <w:r w:rsidR="00BF7D4A">
        <w:t xml:space="preserve">. </w:t>
      </w:r>
      <w:r w:rsidRPr="008A7EC9">
        <w:t>Où me menait-il</w:t>
      </w:r>
      <w:r w:rsidR="00BF7D4A">
        <w:t xml:space="preserve"> ? </w:t>
      </w:r>
      <w:r w:rsidRPr="008A7EC9">
        <w:t>Nous arrivions au jardin anglais que nous descendîmes</w:t>
      </w:r>
      <w:r w:rsidR="00BF7D4A">
        <w:t xml:space="preserve">. </w:t>
      </w:r>
      <w:r w:rsidRPr="008A7EC9">
        <w:t>Nous lo</w:t>
      </w:r>
      <w:r w:rsidRPr="008A7EC9">
        <w:t>n</w:t>
      </w:r>
      <w:r w:rsidRPr="008A7EC9">
        <w:t xml:space="preserve">gions maintenant la </w:t>
      </w:r>
      <w:proofErr w:type="spellStart"/>
      <w:r w:rsidRPr="008A7EC9">
        <w:t>Melna</w:t>
      </w:r>
      <w:proofErr w:type="spellEnd"/>
      <w:r w:rsidR="00BF7D4A">
        <w:t xml:space="preserve">, </w:t>
      </w:r>
      <w:r w:rsidRPr="008A7EC9">
        <w:t>rose entre les saules</w:t>
      </w:r>
      <w:r w:rsidR="00BF7D4A">
        <w:t xml:space="preserve">, </w:t>
      </w:r>
      <w:r w:rsidRPr="008A7EC9">
        <w:t>au soleil co</w:t>
      </w:r>
      <w:r w:rsidRPr="008A7EC9">
        <w:t>u</w:t>
      </w:r>
      <w:r w:rsidRPr="008A7EC9">
        <w:t>chant</w:t>
      </w:r>
      <w:r w:rsidR="00BF7D4A">
        <w:t>.</w:t>
      </w:r>
    </w:p>
    <w:p w14:paraId="3E0D81AB" w14:textId="77777777" w:rsidR="00BF7D4A" w:rsidRDefault="009D75A4" w:rsidP="009D75A4">
      <w:r w:rsidRPr="008A7EC9">
        <w:t>D</w:t>
      </w:r>
      <w:r w:rsidR="00BF7D4A">
        <w:t>’</w:t>
      </w:r>
      <w:r w:rsidRPr="008A7EC9">
        <w:t>un fourré de châtaigniers</w:t>
      </w:r>
      <w:r w:rsidR="00BF7D4A">
        <w:t xml:space="preserve">, </w:t>
      </w:r>
      <w:r w:rsidRPr="008A7EC9">
        <w:t>un coup de fusil partit</w:t>
      </w:r>
      <w:r w:rsidR="00BF7D4A">
        <w:t xml:space="preserve">. </w:t>
      </w:r>
      <w:r w:rsidRPr="008A7EC9">
        <w:t>Il me sembla entendre un frémissement dans les branches</w:t>
      </w:r>
      <w:r w:rsidR="00BF7D4A">
        <w:t xml:space="preserve">, </w:t>
      </w:r>
      <w:r w:rsidRPr="008A7EC9">
        <w:t>comme la dégringolade d</w:t>
      </w:r>
      <w:r w:rsidR="00BF7D4A">
        <w:t>’</w:t>
      </w:r>
      <w:r w:rsidRPr="008A7EC9">
        <w:t>un oiseau</w:t>
      </w:r>
      <w:r w:rsidR="00BF7D4A">
        <w:t>.</w:t>
      </w:r>
    </w:p>
    <w:p w14:paraId="1E94260F" w14:textId="77777777" w:rsidR="00BF7D4A" w:rsidRDefault="00BF7D4A" w:rsidP="009D75A4">
      <w:r>
        <w:t>— </w:t>
      </w:r>
      <w:r w:rsidR="009D75A4" w:rsidRPr="008A7EC9">
        <w:t>Que Monsieur le Professeur veuille bien passer</w:t>
      </w:r>
      <w:r>
        <w:t>.</w:t>
      </w:r>
    </w:p>
    <w:p w14:paraId="64FE095A" w14:textId="77777777" w:rsidR="00BF7D4A" w:rsidRDefault="009D75A4" w:rsidP="009D75A4">
      <w:r w:rsidRPr="008A7EC9">
        <w:lastRenderedPageBreak/>
        <w:t>J</w:t>
      </w:r>
      <w:r w:rsidR="00BF7D4A">
        <w:t>’</w:t>
      </w:r>
      <w:r w:rsidRPr="008A7EC9">
        <w:t>étais maintenant dans une espèce de chambre de verdure</w:t>
      </w:r>
      <w:r w:rsidR="00BF7D4A">
        <w:t xml:space="preserve">. </w:t>
      </w:r>
      <w:r w:rsidRPr="008A7EC9">
        <w:t>Son fusil encore fumant à la main</w:t>
      </w:r>
      <w:r w:rsidR="00BF7D4A">
        <w:t xml:space="preserve">, </w:t>
      </w:r>
      <w:r w:rsidRPr="008A7EC9">
        <w:t>la grande-duchesse s</w:t>
      </w:r>
      <w:r w:rsidR="00BF7D4A">
        <w:t>’</w:t>
      </w:r>
      <w:r w:rsidRPr="008A7EC9">
        <w:t>y tenait debout</w:t>
      </w:r>
      <w:r w:rsidR="00BF7D4A">
        <w:t>.</w:t>
      </w:r>
    </w:p>
    <w:p w14:paraId="6F733BB1" w14:textId="77777777" w:rsidR="00BF7D4A" w:rsidRDefault="00BF7D4A" w:rsidP="009D75A4">
      <w:r>
        <w:t>— </w:t>
      </w:r>
      <w:r w:rsidR="009D75A4" w:rsidRPr="008A7EC9">
        <w:t>Excusez-moi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je m</w:t>
      </w:r>
      <w:r>
        <w:t>’</w:t>
      </w:r>
      <w:r w:rsidR="009D75A4" w:rsidRPr="008A7EC9">
        <w:t>amuse à tirer quelques gr</w:t>
      </w:r>
      <w:r w:rsidR="009D75A4" w:rsidRPr="008A7EC9">
        <w:t>i</w:t>
      </w:r>
      <w:r w:rsidR="009D75A4" w:rsidRPr="008A7EC9">
        <w:t>ves</w:t>
      </w:r>
      <w:r>
        <w:t xml:space="preserve">, </w:t>
      </w:r>
      <w:r w:rsidR="009D75A4" w:rsidRPr="008A7EC9">
        <w:t>dit-elle simplement</w:t>
      </w:r>
      <w:r>
        <w:t>.</w:t>
      </w:r>
    </w:p>
    <w:p w14:paraId="6E5FBF0B" w14:textId="77777777" w:rsidR="00BF7D4A" w:rsidRDefault="009D75A4" w:rsidP="009D75A4">
      <w:r w:rsidRPr="008A7EC9">
        <w:t>Et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un geste</w:t>
      </w:r>
      <w:r w:rsidR="00BF7D4A">
        <w:t xml:space="preserve">, </w:t>
      </w:r>
      <w:r w:rsidRPr="008A7EC9">
        <w:t>elle congédia son laquais</w:t>
      </w:r>
      <w:r w:rsidR="00BF7D4A">
        <w:t>.</w:t>
      </w:r>
    </w:p>
    <w:p w14:paraId="0951C09D" w14:textId="32C5EE9D" w:rsidR="009D75A4" w:rsidRPr="008A7EC9" w:rsidRDefault="009D75A4" w:rsidP="00BF7D4A">
      <w:pPr>
        <w:pStyle w:val="Centr"/>
      </w:pPr>
      <w:r w:rsidRPr="008A7EC9">
        <w:t>*</w:t>
      </w:r>
    </w:p>
    <w:p w14:paraId="76601984" w14:textId="77777777" w:rsidR="00BF7D4A" w:rsidRDefault="009D75A4" w:rsidP="009D75A4">
      <w:r w:rsidRPr="008A7EC9">
        <w:t>J</w:t>
      </w:r>
      <w:r w:rsidR="00BF7D4A">
        <w:t>’</w:t>
      </w:r>
      <w:r w:rsidRPr="008A7EC9">
        <w:t>étais seul avec la reine de mes rêves</w:t>
      </w:r>
      <w:r w:rsidR="00BF7D4A">
        <w:t xml:space="preserve">. </w:t>
      </w:r>
      <w:r w:rsidRPr="008A7EC9">
        <w:t>Je savais que cette entrevue viendrait</w:t>
      </w:r>
      <w:r w:rsidR="00BF7D4A">
        <w:t xml:space="preserve">, </w:t>
      </w:r>
      <w:r w:rsidRPr="008A7EC9">
        <w:t>mais je n</w:t>
      </w:r>
      <w:r w:rsidR="00BF7D4A">
        <w:t>’</w:t>
      </w:r>
      <w:r w:rsidRPr="008A7EC9">
        <w:t>eusse jamais prévu qu</w:t>
      </w:r>
      <w:r w:rsidR="00BF7D4A">
        <w:t>’</w:t>
      </w:r>
      <w:r w:rsidRPr="008A7EC9">
        <w:t>elle aurait pour théâtre cette tonnelle auprès de laquelle</w:t>
      </w:r>
      <w:r w:rsidR="00BF7D4A">
        <w:t xml:space="preserve">, </w:t>
      </w:r>
      <w:r w:rsidRPr="008A7EC9">
        <w:t>en me prom</w:t>
      </w:r>
      <w:r w:rsidRPr="008A7EC9">
        <w:t>e</w:t>
      </w:r>
      <w:r w:rsidRPr="008A7EC9">
        <w:t>nant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avais si souvent passé sans la soupçonner</w:t>
      </w:r>
      <w:r w:rsidR="00BF7D4A">
        <w:t>.</w:t>
      </w:r>
    </w:p>
    <w:p w14:paraId="5C3B5461" w14:textId="77777777" w:rsidR="00BF7D4A" w:rsidRDefault="009D75A4" w:rsidP="009D75A4">
      <w:r w:rsidRPr="008A7EC9">
        <w:t>Pendant quelques secondes</w:t>
      </w:r>
      <w:r w:rsidR="00BF7D4A">
        <w:t xml:space="preserve">, </w:t>
      </w:r>
      <w:r w:rsidRPr="008A7EC9">
        <w:t>elle me dévisagea en silence</w:t>
      </w:r>
      <w:r w:rsidR="00BF7D4A">
        <w:t xml:space="preserve">. </w:t>
      </w:r>
      <w:r w:rsidRPr="008A7EC9">
        <w:t>Mon trouble était au-dessus de tout ce que je pourrais vous dire</w:t>
      </w:r>
      <w:r w:rsidR="00BF7D4A">
        <w:t xml:space="preserve">. </w:t>
      </w:r>
      <w:r w:rsidRPr="008A7EC9">
        <w:t>Ce n</w:t>
      </w:r>
      <w:r w:rsidR="00BF7D4A">
        <w:t>’</w:t>
      </w:r>
      <w:r w:rsidRPr="008A7EC9">
        <w:t>est que plus tard</w:t>
      </w:r>
      <w:r w:rsidR="00BF7D4A">
        <w:t xml:space="preserve">, </w:t>
      </w:r>
      <w:r w:rsidRPr="008A7EC9">
        <w:t>beaucoup plus tard</w:t>
      </w:r>
      <w:r w:rsidR="00BF7D4A">
        <w:t xml:space="preserve">, </w:t>
      </w:r>
      <w:r w:rsidRPr="008A7EC9">
        <w:t>que je compris co</w:t>
      </w:r>
      <w:r w:rsidRPr="008A7EC9">
        <w:t>m</w:t>
      </w:r>
      <w:r w:rsidRPr="008A7EC9">
        <w:t>bien il m</w:t>
      </w:r>
      <w:r w:rsidR="00BF7D4A">
        <w:t>’</w:t>
      </w:r>
      <w:r w:rsidRPr="008A7EC9">
        <w:t>avait servi</w:t>
      </w:r>
      <w:r w:rsidR="00BF7D4A">
        <w:t xml:space="preserve">. </w:t>
      </w:r>
      <w:r w:rsidRPr="008A7EC9">
        <w:t>Un interlocuteur aussi tremblant ne po</w:t>
      </w:r>
      <w:r w:rsidRPr="008A7EC9">
        <w:t>u</w:t>
      </w:r>
      <w:r w:rsidRPr="008A7EC9">
        <w:t>vait être un adversaire</w:t>
      </w:r>
      <w:r w:rsidR="00BF7D4A">
        <w:t>.</w:t>
      </w:r>
    </w:p>
    <w:p w14:paraId="6CEB26C8" w14:textId="77777777" w:rsidR="00BF7D4A" w:rsidRDefault="009D75A4" w:rsidP="009D75A4">
      <w:r w:rsidRPr="008A7EC9">
        <w:t>D</w:t>
      </w:r>
      <w:r w:rsidR="00BF7D4A">
        <w:t>’</w:t>
      </w:r>
      <w:r w:rsidRPr="008A7EC9">
        <w:t>une voix très douce</w:t>
      </w:r>
      <w:r w:rsidR="00BF7D4A">
        <w:t xml:space="preserve">, </w:t>
      </w:r>
      <w:r w:rsidRPr="008A7EC9">
        <w:t>si douce que je ne la reconnaissais pas</w:t>
      </w:r>
      <w:r w:rsidR="00BF7D4A">
        <w:t xml:space="preserve">, </w:t>
      </w:r>
      <w:r w:rsidRPr="008A7EC9">
        <w:t>elle parla enfin</w:t>
      </w:r>
      <w:r w:rsidR="00BF7D4A">
        <w:t>.</w:t>
      </w:r>
    </w:p>
    <w:p w14:paraId="535D0246" w14:textId="77777777" w:rsidR="00BF7D4A" w:rsidRDefault="00BF7D4A" w:rsidP="009D75A4">
      <w:r>
        <w:t>— </w:t>
      </w:r>
      <w:r w:rsidR="009D75A4" w:rsidRPr="008A7EC9">
        <w:t>Je vous remercie</w:t>
      </w:r>
      <w:r>
        <w:t xml:space="preserve">, 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de votre commun</w:t>
      </w:r>
      <w:r w:rsidR="009D75A4" w:rsidRPr="008A7EC9">
        <w:t>i</w:t>
      </w:r>
      <w:r w:rsidR="009D75A4" w:rsidRPr="008A7EC9">
        <w:t>cation</w:t>
      </w:r>
      <w:r>
        <w:t xml:space="preserve">. </w:t>
      </w:r>
      <w:r w:rsidR="009D75A4" w:rsidRPr="008A7EC9">
        <w:t>Vous avez eu raison de penser qu</w:t>
      </w:r>
      <w:r>
        <w:t>’</w:t>
      </w:r>
      <w:r w:rsidR="009D75A4" w:rsidRPr="008A7EC9">
        <w:t>aucun souvenir de feu le grand-duc Rodolphe ne pouvait m</w:t>
      </w:r>
      <w:r>
        <w:t>’</w:t>
      </w:r>
      <w:r w:rsidR="009D75A4" w:rsidRPr="008A7EC9">
        <w:t>être indifférent</w:t>
      </w:r>
      <w:r>
        <w:t>.</w:t>
      </w:r>
    </w:p>
    <w:p w14:paraId="05DCB72A" w14:textId="77777777" w:rsidR="00BF7D4A" w:rsidRDefault="009D75A4" w:rsidP="009D75A4">
      <w:r w:rsidRPr="008A7EC9">
        <w:t>Elle ajouta</w:t>
      </w:r>
      <w:r w:rsidR="00BF7D4A">
        <w:t> :</w:t>
      </w:r>
    </w:p>
    <w:p w14:paraId="5A2407B7" w14:textId="77777777" w:rsidR="00BF7D4A" w:rsidRDefault="00BF7D4A" w:rsidP="009D75A4">
      <w:r>
        <w:t>— </w:t>
      </w:r>
      <w:r w:rsidR="009D75A4" w:rsidRPr="008A7EC9">
        <w:t>Pouvez-vous me dire la façon dont ce papier est tombé entre vos mains</w:t>
      </w:r>
      <w:r>
        <w:t> ?</w:t>
      </w:r>
    </w:p>
    <w:p w14:paraId="0F479DC9" w14:textId="77777777" w:rsidR="00BF7D4A" w:rsidRDefault="009D75A4" w:rsidP="009D75A4">
      <w:r w:rsidRPr="008A7EC9">
        <w:t>Par le détail</w:t>
      </w:r>
      <w:r w:rsidR="00BF7D4A">
        <w:t xml:space="preserve">, </w:t>
      </w:r>
      <w:r w:rsidRPr="008A7EC9">
        <w:t>je lui contai ma découverte</w:t>
      </w:r>
      <w:r w:rsidR="00BF7D4A">
        <w:t xml:space="preserve">. </w:t>
      </w:r>
      <w:r w:rsidRPr="008A7EC9">
        <w:t>Il devait y avoir tant d</w:t>
      </w:r>
      <w:r w:rsidR="00BF7D4A">
        <w:t>’</w:t>
      </w:r>
      <w:r w:rsidRPr="008A7EC9">
        <w:t>émotion et de candeur dans mon récit que je la sentis touchée</w:t>
      </w:r>
      <w:r w:rsidR="00BF7D4A">
        <w:t>.</w:t>
      </w:r>
    </w:p>
    <w:p w14:paraId="5916C51D" w14:textId="77777777" w:rsidR="00BF7D4A" w:rsidRDefault="00BF7D4A" w:rsidP="009D75A4">
      <w:r>
        <w:lastRenderedPageBreak/>
        <w:t>— </w:t>
      </w:r>
      <w:r w:rsidR="009D75A4" w:rsidRPr="008A7EC9">
        <w:t>Monsieur</w:t>
      </w:r>
      <w:r>
        <w:t xml:space="preserve">, </w:t>
      </w:r>
      <w:r w:rsidR="009D75A4" w:rsidRPr="008A7EC9">
        <w:t>dit-elle</w:t>
      </w:r>
      <w:r>
        <w:t xml:space="preserve">, – </w:t>
      </w:r>
      <w:r w:rsidR="009D75A4" w:rsidRPr="008A7EC9">
        <w:t>et ses paroles avaient une infinie douceur</w:t>
      </w:r>
      <w:r>
        <w:t xml:space="preserve">, – </w:t>
      </w:r>
      <w:r w:rsidR="009D75A4" w:rsidRPr="008A7EC9">
        <w:t>si</w:t>
      </w:r>
      <w:r>
        <w:t xml:space="preserve">, </w:t>
      </w:r>
      <w:r w:rsidR="009D75A4" w:rsidRPr="008A7EC9">
        <w:t>comme je l</w:t>
      </w:r>
      <w:r>
        <w:t>’</w:t>
      </w:r>
      <w:r w:rsidR="009D75A4" w:rsidRPr="008A7EC9">
        <w:t>espère</w:t>
      </w:r>
      <w:r>
        <w:t xml:space="preserve">, </w:t>
      </w:r>
      <w:r w:rsidR="009D75A4" w:rsidRPr="008A7EC9">
        <w:t>nous sommes appelés à nous connaître davantage</w:t>
      </w:r>
      <w:r>
        <w:t xml:space="preserve">, </w:t>
      </w:r>
      <w:r w:rsidR="009D75A4" w:rsidRPr="008A7EC9">
        <w:t>vous finirez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en suis sûre</w:t>
      </w:r>
      <w:r>
        <w:t xml:space="preserve">, </w:t>
      </w:r>
      <w:r w:rsidR="009D75A4" w:rsidRPr="008A7EC9">
        <w:t>par ne plus m</w:t>
      </w:r>
      <w:r>
        <w:t>’</w:t>
      </w:r>
      <w:r w:rsidR="009D75A4" w:rsidRPr="008A7EC9">
        <w:t>en vouloir de certaines façons un peu brusques que j</w:t>
      </w:r>
      <w:r>
        <w:t>’</w:t>
      </w:r>
      <w:r w:rsidR="009D75A4" w:rsidRPr="008A7EC9">
        <w:t>ai pu avoir vis-à-vis de vous</w:t>
      </w:r>
      <w:r>
        <w:t xml:space="preserve">. </w:t>
      </w:r>
      <w:r w:rsidR="009D75A4" w:rsidRPr="008A7EC9">
        <w:t>Non</w:t>
      </w:r>
      <w:r>
        <w:t xml:space="preserve">, </w:t>
      </w:r>
      <w:r w:rsidR="009D75A4" w:rsidRPr="008A7EC9">
        <w:t>ne vous récriez pas</w:t>
      </w:r>
      <w:r>
        <w:t xml:space="preserve">. </w:t>
      </w:r>
      <w:r w:rsidR="009D75A4" w:rsidRPr="008A7EC9">
        <w:t>Ces manières étaient voulues</w:t>
      </w:r>
      <w:r>
        <w:t xml:space="preserve">, </w:t>
      </w:r>
      <w:r w:rsidR="009D75A4" w:rsidRPr="008A7EC9">
        <w:t>Monsieur</w:t>
      </w:r>
      <w:r>
        <w:t xml:space="preserve">. </w:t>
      </w:r>
      <w:r w:rsidR="009D75A4" w:rsidRPr="008A7EC9">
        <w:t>L</w:t>
      </w:r>
      <w:r>
        <w:t>’</w:t>
      </w:r>
      <w:r w:rsidR="009D75A4" w:rsidRPr="008A7EC9">
        <w:t>indifférence est toujours feinte chez les femmes</w:t>
      </w:r>
      <w:r>
        <w:t xml:space="preserve">. </w:t>
      </w:r>
      <w:r w:rsidR="009D75A4" w:rsidRPr="008A7EC9">
        <w:t>Sachez que</w:t>
      </w:r>
      <w:r>
        <w:t xml:space="preserve">, </w:t>
      </w:r>
      <w:r w:rsidR="009D75A4" w:rsidRPr="008A7EC9">
        <w:t>pour me comprendre</w:t>
      </w:r>
      <w:r>
        <w:t xml:space="preserve">, </w:t>
      </w:r>
      <w:r w:rsidR="009D75A4" w:rsidRPr="008A7EC9">
        <w:t>il faut des éléments qui sont loin d</w:t>
      </w:r>
      <w:r>
        <w:t>’</w:t>
      </w:r>
      <w:r w:rsidR="009D75A4" w:rsidRPr="008A7EC9">
        <w:t>être en votre possession</w:t>
      </w:r>
      <w:r>
        <w:t>.</w:t>
      </w:r>
    </w:p>
    <w:p w14:paraId="3D0C350B" w14:textId="77777777" w:rsidR="00BF7D4A" w:rsidRDefault="009D75A4" w:rsidP="009D75A4">
      <w:r w:rsidRPr="008A7EC9">
        <w:t>Où étaient les belles protestations par lesquelles je m</w:t>
      </w:r>
      <w:r w:rsidR="00BF7D4A">
        <w:t>’</w:t>
      </w:r>
      <w:r w:rsidRPr="008A7EC9">
        <w:t>étais promis de répondre à cette phrase que j</w:t>
      </w:r>
      <w:r w:rsidR="00BF7D4A">
        <w:t>’</w:t>
      </w:r>
      <w:r w:rsidRPr="008A7EC9">
        <w:t>avais</w:t>
      </w:r>
      <w:r w:rsidR="00BF7D4A">
        <w:t xml:space="preserve">, </w:t>
      </w:r>
      <w:r w:rsidRPr="008A7EC9">
        <w:t>malgré tout</w:t>
      </w:r>
      <w:r w:rsidR="00BF7D4A">
        <w:t xml:space="preserve">, </w:t>
      </w:r>
      <w:r w:rsidRPr="008A7EC9">
        <w:t>pr</w:t>
      </w:r>
      <w:r w:rsidRPr="008A7EC9">
        <w:t>é</w:t>
      </w:r>
      <w:r w:rsidRPr="008A7EC9">
        <w:t>vue</w:t>
      </w:r>
      <w:r w:rsidR="00BF7D4A">
        <w:t> ?</w:t>
      </w:r>
    </w:p>
    <w:p w14:paraId="14B68FC2" w14:textId="77777777" w:rsidR="00BF7D4A" w:rsidRDefault="00BF7D4A" w:rsidP="009D75A4">
      <w:r>
        <w:t>— </w:t>
      </w:r>
      <w:r w:rsidR="009D75A4" w:rsidRPr="008A7EC9">
        <w:t>Travaillez-vous toujours autant</w:t>
      </w:r>
      <w:r>
        <w:t xml:space="preserve">. 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 xml:space="preserve"> ? </w:t>
      </w:r>
      <w:r w:rsidR="009D75A4" w:rsidRPr="008A7EC9">
        <w:t>me dit Aurore avec un sourire qui n</w:t>
      </w:r>
      <w:r>
        <w:t>’</w:t>
      </w:r>
      <w:r w:rsidR="009D75A4" w:rsidRPr="008A7EC9">
        <w:t>était pas exempt d</w:t>
      </w:r>
      <w:r>
        <w:t>’</w:t>
      </w:r>
      <w:r w:rsidR="009D75A4" w:rsidRPr="008A7EC9">
        <w:t>une douce ironie</w:t>
      </w:r>
      <w:r>
        <w:t>.</w:t>
      </w:r>
    </w:p>
    <w:p w14:paraId="6C50CE99" w14:textId="77777777" w:rsidR="00BF7D4A" w:rsidRDefault="00BF7D4A" w:rsidP="009D75A4">
      <w:r>
        <w:t>— </w:t>
      </w:r>
      <w:r w:rsidR="009D75A4" w:rsidRPr="008A7EC9">
        <w:t>Madame</w:t>
      </w:r>
      <w:r>
        <w:t xml:space="preserve">, </w:t>
      </w:r>
      <w:r w:rsidR="009D75A4" w:rsidRPr="008A7EC9">
        <w:t>murmurais-je</w:t>
      </w:r>
      <w:r>
        <w:t xml:space="preserve">, </w:t>
      </w:r>
      <w:r w:rsidR="009D75A4" w:rsidRPr="008A7EC9">
        <w:t>navré</w:t>
      </w:r>
      <w:r>
        <w:t>.</w:t>
      </w:r>
    </w:p>
    <w:p w14:paraId="30165CFA" w14:textId="77777777" w:rsidR="00BF7D4A" w:rsidRDefault="00BF7D4A" w:rsidP="009D75A4">
      <w:r>
        <w:t>— </w:t>
      </w:r>
      <w:r w:rsidR="009D75A4" w:rsidRPr="008A7EC9">
        <w:t>Oh</w:t>
      </w:r>
      <w:r>
        <w:t xml:space="preserve"> ! </w:t>
      </w:r>
      <w:r w:rsidR="009D75A4" w:rsidRPr="008A7EC9">
        <w:t>je ne prétends pas vous arracher à votre élève sér</w:t>
      </w:r>
      <w:r w:rsidR="009D75A4" w:rsidRPr="008A7EC9">
        <w:t>é</w:t>
      </w:r>
      <w:r w:rsidR="009D75A4" w:rsidRPr="008A7EC9">
        <w:t>nissime</w:t>
      </w:r>
      <w:r>
        <w:t xml:space="preserve">. </w:t>
      </w:r>
      <w:r w:rsidR="009D75A4" w:rsidRPr="008A7EC9">
        <w:t>Mais je me rappelle cependant que le grand-duc</w:t>
      </w:r>
      <w:r>
        <w:t xml:space="preserve">, </w:t>
      </w:r>
      <w:r w:rsidR="009D75A4" w:rsidRPr="008A7EC9">
        <w:t>en vous faisant venir ici</w:t>
      </w:r>
      <w:r>
        <w:t xml:space="preserve">, </w:t>
      </w:r>
      <w:r w:rsidR="009D75A4" w:rsidRPr="008A7EC9">
        <w:t>avait eu l</w:t>
      </w:r>
      <w:r>
        <w:t>’</w:t>
      </w:r>
      <w:r w:rsidR="009D75A4" w:rsidRPr="008A7EC9">
        <w:t>aimable dessein de vous prêter à moi de temps en temps</w:t>
      </w:r>
      <w:r>
        <w:t xml:space="preserve">. </w:t>
      </w:r>
      <w:r w:rsidR="009D75A4" w:rsidRPr="008A7EC9">
        <w:t>Je ne puis que m</w:t>
      </w:r>
      <w:r>
        <w:t>’</w:t>
      </w:r>
      <w:r w:rsidR="009D75A4" w:rsidRPr="008A7EC9">
        <w:t>en prendre à moi-même de n</w:t>
      </w:r>
      <w:r>
        <w:t>’</w:t>
      </w:r>
      <w:r w:rsidR="009D75A4" w:rsidRPr="008A7EC9">
        <w:t>avoir pas profité jusqu</w:t>
      </w:r>
      <w:r>
        <w:t>’</w:t>
      </w:r>
      <w:r w:rsidR="009D75A4" w:rsidRPr="008A7EC9">
        <w:t>à ce jour de cette attention</w:t>
      </w:r>
      <w:r>
        <w:t>.</w:t>
      </w:r>
    </w:p>
    <w:p w14:paraId="5A90FF08" w14:textId="77777777" w:rsidR="00BF7D4A" w:rsidRDefault="009D75A4" w:rsidP="009D75A4">
      <w:r w:rsidRPr="008A7EC9">
        <w:t>Le doute où je me trouvais de savoir si elle parlait série</w:t>
      </w:r>
      <w:r w:rsidRPr="008A7EC9">
        <w:t>u</w:t>
      </w:r>
      <w:r w:rsidRPr="008A7EC9">
        <w:t>sement me clouait au sol</w:t>
      </w:r>
      <w:r w:rsidR="00BF7D4A">
        <w:t xml:space="preserve">, </w:t>
      </w:r>
      <w:r w:rsidRPr="008A7EC9">
        <w:t>muet</w:t>
      </w:r>
      <w:r w:rsidR="00BF7D4A">
        <w:t>.</w:t>
      </w:r>
    </w:p>
    <w:p w14:paraId="718B1D00" w14:textId="77777777" w:rsidR="00BF7D4A" w:rsidRDefault="009D75A4" w:rsidP="009D75A4">
      <w:r w:rsidRPr="008A7EC9">
        <w:t>Elle me demanda</w:t>
      </w:r>
      <w:r w:rsidR="00BF7D4A">
        <w:t> :</w:t>
      </w:r>
    </w:p>
    <w:p w14:paraId="57D57FA4" w14:textId="77777777" w:rsidR="00BF7D4A" w:rsidRDefault="00BF7D4A" w:rsidP="009D75A4">
      <w:r>
        <w:t>— </w:t>
      </w:r>
      <w:r w:rsidR="009D75A4" w:rsidRPr="008A7EC9">
        <w:t>Savez-vous jouer au bridge</w:t>
      </w:r>
      <w:r>
        <w:t> ?</w:t>
      </w:r>
    </w:p>
    <w:p w14:paraId="5CCE4FED" w14:textId="77777777" w:rsidR="00BF7D4A" w:rsidRDefault="00BF7D4A" w:rsidP="009D75A4">
      <w:r>
        <w:t>— </w:t>
      </w:r>
      <w:r w:rsidR="009D75A4" w:rsidRPr="008A7EC9">
        <w:t>Mon Dieu</w:t>
      </w:r>
      <w:r>
        <w:t xml:space="preserve">, </w:t>
      </w:r>
      <w:r w:rsidR="009D75A4" w:rsidRPr="008A7EC9">
        <w:t>à peu près</w:t>
      </w:r>
      <w:r>
        <w:t xml:space="preserve">, </w:t>
      </w:r>
      <w:r w:rsidR="009D75A4" w:rsidRPr="008A7EC9">
        <w:t>balbutiai-je</w:t>
      </w:r>
      <w:r>
        <w:t xml:space="preserve">, </w:t>
      </w:r>
      <w:r w:rsidR="009D75A4" w:rsidRPr="008A7EC9">
        <w:t>bénissant Kessel et le vieux colonel de Wendel à qui j</w:t>
      </w:r>
      <w:r>
        <w:t>’</w:t>
      </w:r>
      <w:r w:rsidR="009D75A4" w:rsidRPr="008A7EC9">
        <w:t>étais redevable de cette récente acquisition</w:t>
      </w:r>
      <w:r>
        <w:t>.</w:t>
      </w:r>
    </w:p>
    <w:p w14:paraId="4D12A87E" w14:textId="78447CD8" w:rsidR="00BF7D4A" w:rsidRDefault="00BF7D4A" w:rsidP="009D75A4">
      <w:r>
        <w:lastRenderedPageBreak/>
        <w:t>— </w:t>
      </w:r>
      <w:r w:rsidR="009D75A4" w:rsidRPr="008A7EC9">
        <w:t>Eh bien</w:t>
      </w:r>
      <w:r>
        <w:t xml:space="preserve">, </w:t>
      </w:r>
      <w:r w:rsidR="009D75A4" w:rsidRPr="008A7EC9">
        <w:t>cher Monsieur</w:t>
      </w:r>
      <w:r>
        <w:t xml:space="preserve">, </w:t>
      </w:r>
      <w:r w:rsidR="009D75A4" w:rsidRPr="008A7EC9">
        <w:t>nous faisons un bridge chaque soir</w:t>
      </w:r>
      <w:r>
        <w:t>, M</w:t>
      </w:r>
      <w:r w:rsidRPr="00BF7D4A">
        <w:rPr>
          <w:vertAlign w:val="superscript"/>
        </w:rPr>
        <w:t>lle</w:t>
      </w:r>
      <w:r>
        <w:t> de </w:t>
      </w:r>
      <w:proofErr w:type="spellStart"/>
      <w:r w:rsidR="009D75A4" w:rsidRPr="008A7EC9">
        <w:t>Graffenfried</w:t>
      </w:r>
      <w:proofErr w:type="spellEnd"/>
      <w:r>
        <w:t xml:space="preserve">, </w:t>
      </w:r>
      <w:r w:rsidR="009D75A4" w:rsidRPr="008A7EC9">
        <w:t>le lieutenant de Hagen et moi</w:t>
      </w:r>
      <w:r>
        <w:t xml:space="preserve">. </w:t>
      </w:r>
      <w:r w:rsidR="009D75A4" w:rsidRPr="008A7EC9">
        <w:t>Vous ferez le quatrième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un service beaucoup plus grand que vous ne vous figurez</w:t>
      </w:r>
      <w:r>
        <w:t xml:space="preserve">, </w:t>
      </w:r>
      <w:r w:rsidR="009D75A4" w:rsidRPr="008A7EC9">
        <w:t>dit-elle en souriant</w:t>
      </w:r>
      <w:r>
        <w:t xml:space="preserve">. </w:t>
      </w:r>
      <w:r w:rsidR="009D75A4" w:rsidRPr="008A7EC9">
        <w:t>Inutile d</w:t>
      </w:r>
      <w:r>
        <w:t>’</w:t>
      </w:r>
      <w:r w:rsidR="009D75A4" w:rsidRPr="008A7EC9">
        <w:t>ajouter que vous viendrez quand vous voudrez</w:t>
      </w:r>
      <w:r>
        <w:t>.</w:t>
      </w:r>
    </w:p>
    <w:p w14:paraId="4C073C1F" w14:textId="77777777" w:rsidR="00BF7D4A" w:rsidRDefault="009D75A4" w:rsidP="009D75A4">
      <w:r w:rsidRPr="008A7EC9">
        <w:t>Elle continua</w:t>
      </w:r>
      <w:r w:rsidR="00BF7D4A">
        <w:t> :</w:t>
      </w:r>
    </w:p>
    <w:p w14:paraId="57FAA233" w14:textId="350BC022" w:rsidR="00BF7D4A" w:rsidRDefault="00BF7D4A" w:rsidP="009D75A4">
      <w:r>
        <w:t>— </w:t>
      </w:r>
      <w:r w:rsidR="009D75A4" w:rsidRPr="008A7EC9">
        <w:t>Je me suis laissé dire en outre que vous avez quelques l</w:t>
      </w:r>
      <w:r w:rsidR="009D75A4" w:rsidRPr="008A7EC9">
        <w:t>i</w:t>
      </w:r>
      <w:r w:rsidR="009D75A4" w:rsidRPr="008A7EC9">
        <w:t>vres français des plus intéressants</w:t>
      </w:r>
      <w:r>
        <w:t xml:space="preserve">. </w:t>
      </w:r>
      <w:r w:rsidR="009D75A4" w:rsidRPr="008A7EC9">
        <w:t>Je lis assez</w:t>
      </w:r>
      <w:r>
        <w:t xml:space="preserve"> ; </w:t>
      </w:r>
      <w:r w:rsidR="009D75A4" w:rsidRPr="008A7EC9">
        <w:t>j</w:t>
      </w:r>
      <w:r>
        <w:t>’</w:t>
      </w:r>
      <w:r w:rsidR="009D75A4" w:rsidRPr="008A7EC9">
        <w:t>aurai un grand plaisir à les connaître</w:t>
      </w:r>
      <w:r>
        <w:t xml:space="preserve">, </w:t>
      </w:r>
      <w:r w:rsidR="009D75A4" w:rsidRPr="008A7EC9">
        <w:t xml:space="preserve">si toutefois je ne dois pas trop priver cette bonne </w:t>
      </w:r>
      <w:r>
        <w:t>M</w:t>
      </w:r>
      <w:r w:rsidRPr="00BF7D4A">
        <w:rPr>
          <w:vertAlign w:val="superscript"/>
        </w:rPr>
        <w:t>me</w:t>
      </w:r>
      <w:r>
        <w:t> de </w:t>
      </w:r>
      <w:r w:rsidR="009D75A4" w:rsidRPr="008A7EC9">
        <w:t>Wendel</w:t>
      </w:r>
      <w:r>
        <w:t>.</w:t>
      </w:r>
    </w:p>
    <w:p w14:paraId="7A334255" w14:textId="77777777" w:rsidR="00BF7D4A" w:rsidRDefault="009D75A4" w:rsidP="009D75A4">
      <w:r w:rsidRPr="008A7EC9">
        <w:t>Je rougis violemment</w:t>
      </w:r>
      <w:r w:rsidR="00BF7D4A">
        <w:t>.</w:t>
      </w:r>
    </w:p>
    <w:p w14:paraId="4A8AD3BE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donc entendu</w:t>
      </w:r>
      <w:r>
        <w:t xml:space="preserve">, </w:t>
      </w:r>
      <w:r w:rsidR="009D75A4" w:rsidRPr="008A7EC9">
        <w:t>dit-elle</w:t>
      </w:r>
      <w:r>
        <w:t xml:space="preserve">, </w:t>
      </w:r>
      <w:r w:rsidR="009D75A4" w:rsidRPr="008A7EC9">
        <w:t>sans s</w:t>
      </w:r>
      <w:r>
        <w:t>’</w:t>
      </w:r>
      <w:r w:rsidR="009D75A4" w:rsidRPr="008A7EC9">
        <w:t>en apercevoir</w:t>
      </w:r>
      <w:r>
        <w:t xml:space="preserve">. </w:t>
      </w:r>
      <w:r w:rsidR="009D75A4" w:rsidRPr="008A7EC9">
        <w:t>Vous viendrez quand vous voudrez</w:t>
      </w:r>
      <w:r>
        <w:t xml:space="preserve">, 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mais si c</w:t>
      </w:r>
      <w:r>
        <w:t>’</w:t>
      </w:r>
      <w:r w:rsidR="009D75A4" w:rsidRPr="008A7EC9">
        <w:t>est une façon de vous prouver de nouveau ma reconnaissance que de vous adresser une prière</w:t>
      </w:r>
      <w:r>
        <w:t xml:space="preserve">, </w:t>
      </w:r>
      <w:r w:rsidR="009D75A4" w:rsidRPr="008A7EC9">
        <w:t>laissez-moi vous dire que je serai heureuse de vous avoir ce soir chez moi</w:t>
      </w:r>
      <w:r>
        <w:t xml:space="preserve">, </w:t>
      </w:r>
      <w:r w:rsidR="009D75A4" w:rsidRPr="008A7EC9">
        <w:t>vers neuf heures et demie</w:t>
      </w:r>
      <w:r>
        <w:t>.</w:t>
      </w:r>
    </w:p>
    <w:p w14:paraId="0C79CC97" w14:textId="77777777" w:rsidR="00BF7D4A" w:rsidRDefault="009D75A4" w:rsidP="009D75A4">
      <w:r w:rsidRPr="008A7EC9">
        <w:t>M</w:t>
      </w:r>
      <w:r w:rsidR="00BF7D4A">
        <w:t>’</w:t>
      </w:r>
      <w:r w:rsidRPr="008A7EC9">
        <w:t>étant incliné</w:t>
      </w:r>
      <w:r w:rsidR="00BF7D4A">
        <w:t xml:space="preserve">, </w:t>
      </w:r>
      <w:r w:rsidRPr="008A7EC9">
        <w:t>je me retirais</w:t>
      </w:r>
      <w:r w:rsidR="00BF7D4A">
        <w:t xml:space="preserve">, </w:t>
      </w:r>
      <w:r w:rsidRPr="008A7EC9">
        <w:t>quand elle me fit signe de m</w:t>
      </w:r>
      <w:r w:rsidR="00BF7D4A">
        <w:t>’</w:t>
      </w:r>
      <w:r w:rsidRPr="008A7EC9">
        <w:t>approcher d</w:t>
      </w:r>
      <w:r w:rsidR="00BF7D4A">
        <w:t>’</w:t>
      </w:r>
      <w:r w:rsidRPr="008A7EC9">
        <w:t>elle</w:t>
      </w:r>
      <w:r w:rsidR="00BF7D4A">
        <w:t> :</w:t>
      </w:r>
    </w:p>
    <w:p w14:paraId="228448F5" w14:textId="77777777" w:rsidR="00BF7D4A" w:rsidRDefault="00BF7D4A" w:rsidP="009D75A4">
      <w:r>
        <w:t>— </w:t>
      </w:r>
      <w:r w:rsidR="009D75A4" w:rsidRPr="008A7EC9">
        <w:t>Monsieur</w:t>
      </w:r>
      <w:r>
        <w:t xml:space="preserve">, </w:t>
      </w:r>
      <w:r w:rsidR="009D75A4" w:rsidRPr="008A7EC9">
        <w:t>me dit-elle</w:t>
      </w:r>
      <w:r>
        <w:t xml:space="preserve">, </w:t>
      </w:r>
      <w:r w:rsidR="009D75A4" w:rsidRPr="008A7EC9">
        <w:t>bas</w:t>
      </w:r>
      <w:r>
        <w:t xml:space="preserve">, </w:t>
      </w:r>
      <w:r w:rsidR="009D75A4" w:rsidRPr="008A7EC9">
        <w:t>d</w:t>
      </w:r>
      <w:r>
        <w:t>’</w:t>
      </w:r>
      <w:r w:rsidR="009D75A4" w:rsidRPr="008A7EC9">
        <w:t>une voix grave</w:t>
      </w:r>
      <w:r>
        <w:t xml:space="preserve">, </w:t>
      </w:r>
      <w:r w:rsidR="009D75A4" w:rsidRPr="008A7EC9">
        <w:t>il est bien entendu que tout ce qui concerne ceci doit demeurer entre nous</w:t>
      </w:r>
      <w:r>
        <w:t>.</w:t>
      </w:r>
    </w:p>
    <w:p w14:paraId="4D1B271F" w14:textId="77777777" w:rsidR="00BF7D4A" w:rsidRDefault="009D75A4" w:rsidP="009D75A4">
      <w:r w:rsidRPr="008A7EC9">
        <w:t>Elle me montrait</w:t>
      </w:r>
      <w:r w:rsidR="00BF7D4A">
        <w:t xml:space="preserve">, </w:t>
      </w:r>
      <w:r w:rsidRPr="008A7EC9">
        <w:t>en parlant</w:t>
      </w:r>
      <w:r w:rsidR="00BF7D4A">
        <w:t xml:space="preserve">, </w:t>
      </w:r>
      <w:r w:rsidRPr="008A7EC9">
        <w:t>ma lettre</w:t>
      </w:r>
      <w:r w:rsidR="00BF7D4A">
        <w:t xml:space="preserve">, </w:t>
      </w:r>
      <w:r w:rsidRPr="008A7EC9">
        <w:t>qu</w:t>
      </w:r>
      <w:r w:rsidR="00BF7D4A">
        <w:t>’</w:t>
      </w:r>
      <w:r w:rsidRPr="008A7EC9">
        <w:t>elle venait de prendre dans une des poches de sa jaquette noire</w:t>
      </w:r>
      <w:r w:rsidR="00BF7D4A">
        <w:t xml:space="preserve">, </w:t>
      </w:r>
      <w:r w:rsidRPr="008A7EC9">
        <w:t>à grandes basques</w:t>
      </w:r>
      <w:r w:rsidR="00BF7D4A">
        <w:t>.</w:t>
      </w:r>
    </w:p>
    <w:p w14:paraId="3A200513" w14:textId="77777777" w:rsidR="00BF7D4A" w:rsidRDefault="009D75A4" w:rsidP="009D75A4">
      <w:r w:rsidRPr="008A7EC9">
        <w:t>Je m</w:t>
      </w:r>
      <w:r w:rsidR="00BF7D4A">
        <w:t>’</w:t>
      </w:r>
      <w:r w:rsidRPr="008A7EC9">
        <w:t>inclinai encore</w:t>
      </w:r>
      <w:r w:rsidR="00BF7D4A">
        <w:t>.</w:t>
      </w:r>
    </w:p>
    <w:p w14:paraId="424F6D89" w14:textId="77777777" w:rsidR="00BF7D4A" w:rsidRDefault="00BF7D4A" w:rsidP="009D75A4">
      <w:r>
        <w:t>— </w:t>
      </w:r>
      <w:r w:rsidR="009D75A4" w:rsidRPr="008A7EC9">
        <w:t>Eh bien</w:t>
      </w:r>
      <w:r>
        <w:t xml:space="preserve">, </w:t>
      </w:r>
      <w:r w:rsidR="009D75A4" w:rsidRPr="008A7EC9">
        <w:t>à ce soir donc</w:t>
      </w:r>
      <w:r>
        <w:t xml:space="preserve">, 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et si vous voulez mettre le comble à votre amabilité</w:t>
      </w:r>
      <w:r>
        <w:t xml:space="preserve">, </w:t>
      </w:r>
      <w:r w:rsidR="009D75A4" w:rsidRPr="008A7EC9">
        <w:t>en vous en allant</w:t>
      </w:r>
      <w:r>
        <w:t xml:space="preserve">, </w:t>
      </w:r>
      <w:r w:rsidR="009D75A4" w:rsidRPr="008A7EC9">
        <w:lastRenderedPageBreak/>
        <w:t>t</w:t>
      </w:r>
      <w:r w:rsidR="009D75A4" w:rsidRPr="008A7EC9">
        <w:t>â</w:t>
      </w:r>
      <w:r w:rsidR="009D75A4" w:rsidRPr="008A7EC9">
        <w:t>chez de faire le moins de bruit possible</w:t>
      </w:r>
      <w:r>
        <w:t xml:space="preserve">, </w:t>
      </w:r>
      <w:r w:rsidR="009D75A4" w:rsidRPr="008A7EC9">
        <w:t>pour ne pas effaroucher les grives</w:t>
      </w:r>
      <w:r>
        <w:t>.</w:t>
      </w:r>
    </w:p>
    <w:p w14:paraId="73D5E971" w14:textId="77777777" w:rsidR="00BF7D4A" w:rsidRDefault="009D75A4" w:rsidP="009D75A4">
      <w:r w:rsidRPr="008A7EC9">
        <w:t>Je rentrai au palais</w:t>
      </w:r>
      <w:r w:rsidR="00BF7D4A">
        <w:t xml:space="preserve">, </w:t>
      </w:r>
      <w:r w:rsidRPr="008A7EC9">
        <w:t>en faisant un détour</w:t>
      </w:r>
      <w:r w:rsidR="00BF7D4A">
        <w:t xml:space="preserve">, </w:t>
      </w:r>
      <w:r w:rsidRPr="008A7EC9">
        <w:t xml:space="preserve">le long de la </w:t>
      </w:r>
      <w:proofErr w:type="spellStart"/>
      <w:r w:rsidRPr="008A7EC9">
        <w:t>Me</w:t>
      </w:r>
      <w:r w:rsidRPr="008A7EC9">
        <w:t>l</w:t>
      </w:r>
      <w:r w:rsidRPr="008A7EC9">
        <w:t>na</w:t>
      </w:r>
      <w:proofErr w:type="spellEnd"/>
      <w:r w:rsidR="00BF7D4A">
        <w:t xml:space="preserve">. </w:t>
      </w:r>
      <w:r w:rsidRPr="008A7EC9">
        <w:t>Un martin-pêcheur</w:t>
      </w:r>
      <w:r w:rsidR="00BF7D4A">
        <w:t xml:space="preserve">, </w:t>
      </w:r>
      <w:r w:rsidRPr="008A7EC9">
        <w:t>rasant l</w:t>
      </w:r>
      <w:r w:rsidR="00BF7D4A">
        <w:t>’</w:t>
      </w:r>
      <w:r w:rsidRPr="008A7EC9">
        <w:t>eau mauve</w:t>
      </w:r>
      <w:r w:rsidR="00BF7D4A">
        <w:t xml:space="preserve">, </w:t>
      </w:r>
      <w:r w:rsidRPr="008A7EC9">
        <w:t>allait et revenait</w:t>
      </w:r>
      <w:r w:rsidR="00BF7D4A">
        <w:t xml:space="preserve">. </w:t>
      </w:r>
      <w:r w:rsidRPr="008A7EC9">
        <w:t>Il avait la couleur de l</w:t>
      </w:r>
      <w:r w:rsidR="00BF7D4A">
        <w:t>’</w:t>
      </w:r>
      <w:r w:rsidRPr="008A7EC9">
        <w:t>émeraude que</w:t>
      </w:r>
      <w:r w:rsidR="00BF7D4A">
        <w:t xml:space="preserve">, </w:t>
      </w:r>
      <w:r w:rsidRPr="008A7EC9">
        <w:t>pendant qu</w:t>
      </w:r>
      <w:r w:rsidR="00BF7D4A">
        <w:t>’</w:t>
      </w:r>
      <w:r w:rsidRPr="008A7EC9">
        <w:t>elle me parlait</w:t>
      </w:r>
      <w:r w:rsidR="00BF7D4A">
        <w:t xml:space="preserve">, </w:t>
      </w:r>
      <w:r w:rsidRPr="008A7EC9">
        <w:t>je voyais au doigt pâle d</w:t>
      </w:r>
      <w:r w:rsidR="00BF7D4A">
        <w:t>’</w:t>
      </w:r>
      <w:r w:rsidRPr="008A7EC9">
        <w:t xml:space="preserve">Aurore de </w:t>
      </w:r>
      <w:proofErr w:type="spellStart"/>
      <w:r w:rsidRPr="008A7EC9">
        <w:t>Lautenbourg</w:t>
      </w:r>
      <w:proofErr w:type="spellEnd"/>
      <w:r w:rsidRPr="008A7EC9">
        <w:t>-Detmold</w:t>
      </w:r>
      <w:r w:rsidR="00BF7D4A">
        <w:t>.</w:t>
      </w:r>
    </w:p>
    <w:p w14:paraId="558F22ED" w14:textId="7C2A0A31" w:rsidR="009D75A4" w:rsidRPr="008A7EC9" w:rsidRDefault="009D75A4" w:rsidP="00BF7D4A">
      <w:pPr>
        <w:pStyle w:val="Centr"/>
      </w:pPr>
      <w:r w:rsidRPr="008A7EC9">
        <w:t>*</w:t>
      </w:r>
    </w:p>
    <w:p w14:paraId="1B63EAA4" w14:textId="77777777" w:rsidR="00BF7D4A" w:rsidRDefault="009D75A4" w:rsidP="009D75A4">
      <w:r w:rsidRPr="008A7EC9">
        <w:t>La table de bridge de la grande-duchesse était installée au premier étage</w:t>
      </w:r>
      <w:r w:rsidR="00BF7D4A">
        <w:t xml:space="preserve">, </w:t>
      </w:r>
      <w:r w:rsidRPr="008A7EC9">
        <w:t xml:space="preserve">dans un étrange petit salon </w:t>
      </w:r>
      <w:r w:rsidR="00BF7D4A" w:rsidRPr="008A7EC9">
        <w:t>Louis</w:t>
      </w:r>
      <w:r w:rsidR="00BF7D4A">
        <w:t> </w:t>
      </w:r>
      <w:r w:rsidR="00BF7D4A" w:rsidRPr="008A7EC9">
        <w:t>XV</w:t>
      </w:r>
      <w:r w:rsidR="00BF7D4A">
        <w:t xml:space="preserve">. </w:t>
      </w:r>
      <w:r w:rsidRPr="008A7EC9">
        <w:t>Deux toiles de Boucher</w:t>
      </w:r>
      <w:r w:rsidR="00BF7D4A">
        <w:t xml:space="preserve">, </w:t>
      </w:r>
      <w:r w:rsidRPr="008A7EC9">
        <w:t>un Largillière et un admirable Watteau en faisaient le plus grand mérite</w:t>
      </w:r>
      <w:r w:rsidR="00BF7D4A">
        <w:t xml:space="preserve">. </w:t>
      </w:r>
      <w:r w:rsidRPr="008A7EC9">
        <w:t>Et des fleurs partout</w:t>
      </w:r>
      <w:r w:rsidR="00BF7D4A">
        <w:t xml:space="preserve">, </w:t>
      </w:r>
      <w:r w:rsidRPr="008A7EC9">
        <w:t>des masses de fleurs</w:t>
      </w:r>
      <w:r w:rsidR="00BF7D4A">
        <w:t>.</w:t>
      </w:r>
    </w:p>
    <w:p w14:paraId="5E43CE22" w14:textId="77777777" w:rsidR="00BF7D4A" w:rsidRDefault="009D75A4" w:rsidP="009D75A4">
      <w:r w:rsidRPr="008A7EC9">
        <w:t>Songeant que Hagen y serait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avais mis un point d</w:t>
      </w:r>
      <w:r w:rsidR="00BF7D4A">
        <w:t>’</w:t>
      </w:r>
      <w:r w:rsidRPr="008A7EC9">
        <w:t>honneur à ne pas arriver le premier</w:t>
      </w:r>
      <w:r w:rsidR="00BF7D4A">
        <w:t xml:space="preserve">. </w:t>
      </w:r>
      <w:r w:rsidRPr="008A7EC9">
        <w:t>De fait</w:t>
      </w:r>
      <w:r w:rsidR="00BF7D4A">
        <w:t xml:space="preserve">, </w:t>
      </w:r>
      <w:r w:rsidRPr="008A7EC9">
        <w:t>il était bien dix heures moins le quart quand je frappai aux appartements d</w:t>
      </w:r>
      <w:r w:rsidR="00BF7D4A">
        <w:t>’</w:t>
      </w:r>
      <w:r w:rsidRPr="008A7EC9">
        <w:t xml:space="preserve">Aurore de </w:t>
      </w:r>
      <w:proofErr w:type="spellStart"/>
      <w:r w:rsidRPr="008A7EC9">
        <w:t>Lautenbourg</w:t>
      </w:r>
      <w:proofErr w:type="spellEnd"/>
      <w:r w:rsidR="00BF7D4A">
        <w:t>.</w:t>
      </w:r>
    </w:p>
    <w:p w14:paraId="5F2E0D97" w14:textId="77777777" w:rsidR="00BF7D4A" w:rsidRDefault="009D75A4" w:rsidP="009D75A4">
      <w:r w:rsidRPr="008A7EC9">
        <w:t>Ce fut Mélusine qui vint m</w:t>
      </w:r>
      <w:r w:rsidR="00BF7D4A">
        <w:t>’</w:t>
      </w:r>
      <w:r w:rsidRPr="008A7EC9">
        <w:t>ouvrir</w:t>
      </w:r>
      <w:r w:rsidR="00BF7D4A">
        <w:t>.</w:t>
      </w:r>
    </w:p>
    <w:p w14:paraId="2D4ED2A4" w14:textId="77777777" w:rsidR="00BF7D4A" w:rsidRDefault="00BF7D4A" w:rsidP="009D75A4">
      <w:r>
        <w:t>— </w:t>
      </w:r>
      <w:r w:rsidR="009D75A4" w:rsidRPr="008A7EC9">
        <w:t>Que je suis heureuse</w:t>
      </w:r>
      <w:r>
        <w:t xml:space="preserve"> ! </w:t>
      </w:r>
      <w:r w:rsidR="009D75A4" w:rsidRPr="008A7EC9">
        <w:t>murmura l</w:t>
      </w:r>
      <w:r>
        <w:t>’</w:t>
      </w:r>
      <w:r w:rsidR="009D75A4" w:rsidRPr="008A7EC9">
        <w:t>aimable fille en me prenant la main</w:t>
      </w:r>
      <w:r>
        <w:t>.</w:t>
      </w:r>
    </w:p>
    <w:p w14:paraId="771E1D8F" w14:textId="77777777" w:rsidR="00BF7D4A" w:rsidRDefault="009D75A4" w:rsidP="009D75A4">
      <w:r w:rsidRPr="008A7EC9">
        <w:t>La grande-duchesse m</w:t>
      </w:r>
      <w:r w:rsidR="00BF7D4A">
        <w:t>’</w:t>
      </w:r>
      <w:r w:rsidRPr="008A7EC9">
        <w:t>accueillit d</w:t>
      </w:r>
      <w:r w:rsidR="00BF7D4A">
        <w:t>’</w:t>
      </w:r>
      <w:r w:rsidRPr="008A7EC9">
        <w:t>un sourire</w:t>
      </w:r>
      <w:r w:rsidR="00BF7D4A">
        <w:t xml:space="preserve">, </w:t>
      </w:r>
      <w:r w:rsidRPr="008A7EC9">
        <w:t>en m</w:t>
      </w:r>
      <w:r w:rsidR="00BF7D4A">
        <w:t>’</w:t>
      </w:r>
      <w:r w:rsidRPr="008A7EC9">
        <w:t>indiquant la table où elle avait déjà pris place avec Hagen</w:t>
      </w:r>
      <w:r w:rsidR="00BF7D4A">
        <w:t>.</w:t>
      </w:r>
    </w:p>
    <w:p w14:paraId="75F0FC31" w14:textId="77777777" w:rsidR="00BF7D4A" w:rsidRDefault="009D75A4" w:rsidP="009D75A4">
      <w:r w:rsidRPr="008A7EC9">
        <w:t>Il me sembla que le hussard rouge était de bien mauvaise humeur</w:t>
      </w:r>
      <w:r w:rsidR="00BF7D4A">
        <w:t xml:space="preserve">. </w:t>
      </w:r>
      <w:r w:rsidRPr="008A7EC9">
        <w:t>Cette constatation me combla d</w:t>
      </w:r>
      <w:r w:rsidR="00BF7D4A">
        <w:t>’</w:t>
      </w:r>
      <w:r w:rsidRPr="008A7EC9">
        <w:t>aise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durant toute la partie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eus pour lui les prévenances les plus délicates</w:t>
      </w:r>
      <w:r w:rsidR="00BF7D4A">
        <w:t>.</w:t>
      </w:r>
    </w:p>
    <w:p w14:paraId="7BEB8CE7" w14:textId="77777777" w:rsidR="00BF7D4A" w:rsidRDefault="009D75A4" w:rsidP="009D75A4">
      <w:r w:rsidRPr="008A7EC9">
        <w:t xml:space="preserve">Aurore de </w:t>
      </w:r>
      <w:proofErr w:type="spellStart"/>
      <w:r w:rsidRPr="008A7EC9">
        <w:t>Lautenbourg</w:t>
      </w:r>
      <w:proofErr w:type="spellEnd"/>
      <w:r w:rsidRPr="008A7EC9">
        <w:t xml:space="preserve"> avait une espèce de tunique de soie noire</w:t>
      </w:r>
      <w:r w:rsidR="00BF7D4A">
        <w:t xml:space="preserve">, </w:t>
      </w:r>
      <w:r w:rsidRPr="008A7EC9">
        <w:t>bordée au col</w:t>
      </w:r>
      <w:r w:rsidR="00BF7D4A">
        <w:t xml:space="preserve">, </w:t>
      </w:r>
      <w:r w:rsidRPr="008A7EC9">
        <w:t>aux manches</w:t>
      </w:r>
      <w:r w:rsidR="00BF7D4A">
        <w:t xml:space="preserve">, </w:t>
      </w:r>
      <w:r w:rsidRPr="008A7EC9">
        <w:t>de chinchilla</w:t>
      </w:r>
      <w:r w:rsidR="00BF7D4A">
        <w:t xml:space="preserve">, </w:t>
      </w:r>
      <w:r w:rsidRPr="008A7EC9">
        <w:lastRenderedPageBreak/>
        <w:t>largement d</w:t>
      </w:r>
      <w:r w:rsidRPr="008A7EC9">
        <w:t>é</w:t>
      </w:r>
      <w:r w:rsidRPr="008A7EC9">
        <w:t>colletée</w:t>
      </w:r>
      <w:r w:rsidR="00BF7D4A">
        <w:t xml:space="preserve">, </w:t>
      </w:r>
      <w:r w:rsidRPr="008A7EC9">
        <w:t>toute soutachée d</w:t>
      </w:r>
      <w:r w:rsidR="00BF7D4A">
        <w:t>’</w:t>
      </w:r>
      <w:r w:rsidRPr="008A7EC9">
        <w:t>or</w:t>
      </w:r>
      <w:r w:rsidR="00BF7D4A">
        <w:t xml:space="preserve"> ; </w:t>
      </w:r>
      <w:r w:rsidRPr="008A7EC9">
        <w:t>une résille filigranée d</w:t>
      </w:r>
      <w:r w:rsidR="00BF7D4A">
        <w:t>’</w:t>
      </w:r>
      <w:r w:rsidRPr="008A7EC9">
        <w:t>or retenait ses énormes cheveux fauves</w:t>
      </w:r>
      <w:r w:rsidR="00BF7D4A">
        <w:t>.</w:t>
      </w:r>
    </w:p>
    <w:p w14:paraId="306A0841" w14:textId="77777777" w:rsidR="00BF7D4A" w:rsidRDefault="009D75A4" w:rsidP="009D75A4">
      <w:r w:rsidRPr="008A7EC9">
        <w:t>Elle jouait avec une nonchalance hardie</w:t>
      </w:r>
      <w:r w:rsidR="00BF7D4A">
        <w:t xml:space="preserve">, </w:t>
      </w:r>
      <w:r w:rsidRPr="008A7EC9">
        <w:t>gagnant presque toujours</w:t>
      </w:r>
      <w:r w:rsidR="00BF7D4A">
        <w:t xml:space="preserve">, </w:t>
      </w:r>
      <w:r w:rsidRPr="008A7EC9">
        <w:t xml:space="preserve">ne manquant jamais un </w:t>
      </w:r>
      <w:r w:rsidRPr="008A7EC9">
        <w:rPr>
          <w:i/>
          <w:iCs/>
        </w:rPr>
        <w:t>contre</w:t>
      </w:r>
      <w:r w:rsidR="00BF7D4A">
        <w:rPr>
          <w:i/>
          <w:iCs/>
        </w:rPr>
        <w:t xml:space="preserve">. </w:t>
      </w:r>
      <w:r w:rsidRPr="008A7EC9">
        <w:t>Mélusine aussi jouait bien</w:t>
      </w:r>
      <w:r w:rsidR="00BF7D4A">
        <w:t xml:space="preserve">. </w:t>
      </w:r>
      <w:r w:rsidRPr="008A7EC9">
        <w:t>Je faisais d</w:t>
      </w:r>
      <w:r w:rsidR="00BF7D4A">
        <w:t>’</w:t>
      </w:r>
      <w:r w:rsidRPr="008A7EC9">
        <w:t>énormes fautes</w:t>
      </w:r>
      <w:r w:rsidR="00BF7D4A">
        <w:t xml:space="preserve">, </w:t>
      </w:r>
      <w:r w:rsidRPr="008A7EC9">
        <w:t>coupant avec placidité les ca</w:t>
      </w:r>
      <w:r w:rsidRPr="008A7EC9">
        <w:t>r</w:t>
      </w:r>
      <w:r w:rsidRPr="008A7EC9">
        <w:t>tes maîtresses</w:t>
      </w:r>
      <w:r w:rsidR="00BF7D4A">
        <w:t xml:space="preserve">, </w:t>
      </w:r>
      <w:r w:rsidRPr="008A7EC9">
        <w:t>et finissant</w:t>
      </w:r>
      <w:r w:rsidR="00BF7D4A">
        <w:t xml:space="preserve">, </w:t>
      </w:r>
      <w:r w:rsidRPr="008A7EC9">
        <w:t>comme de juste</w:t>
      </w:r>
      <w:r w:rsidR="00BF7D4A">
        <w:t xml:space="preserve">, </w:t>
      </w:r>
      <w:r w:rsidRPr="008A7EC9">
        <w:t>par gagner</w:t>
      </w:r>
      <w:r w:rsidR="00BF7D4A">
        <w:t>.</w:t>
      </w:r>
    </w:p>
    <w:p w14:paraId="0B872920" w14:textId="77777777" w:rsidR="00BF7D4A" w:rsidRDefault="009D75A4" w:rsidP="009D75A4">
      <w:r w:rsidRPr="008A7EC9">
        <w:t>J</w:t>
      </w:r>
      <w:r w:rsidR="00BF7D4A">
        <w:t>’</w:t>
      </w:r>
      <w:r w:rsidRPr="008A7EC9">
        <w:t>avais une immense joie à penser qu</w:t>
      </w:r>
      <w:r w:rsidR="00BF7D4A">
        <w:t>’</w:t>
      </w:r>
      <w:r w:rsidRPr="008A7EC9">
        <w:t>il ne fallait rien moins que la présence de la grande-duchesse pour que Hagen</w:t>
      </w:r>
      <w:r w:rsidR="00BF7D4A">
        <w:t xml:space="preserve">, </w:t>
      </w:r>
      <w:r w:rsidRPr="008A7EC9">
        <w:t>à plusieurs reprises</w:t>
      </w:r>
      <w:r w:rsidR="00BF7D4A">
        <w:t xml:space="preserve">, </w:t>
      </w:r>
      <w:r w:rsidRPr="008A7EC9">
        <w:t>ne me jetât pas ses cartes à la figure</w:t>
      </w:r>
      <w:r w:rsidR="00BF7D4A">
        <w:t>.</w:t>
      </w:r>
    </w:p>
    <w:p w14:paraId="756259DB" w14:textId="77777777" w:rsidR="00BF7D4A" w:rsidRDefault="009D75A4" w:rsidP="009D75A4">
      <w:r w:rsidRPr="008A7EC9">
        <w:t>Comme onze heures sonnaient</w:t>
      </w:r>
      <w:r w:rsidR="00BF7D4A">
        <w:t xml:space="preserve">, </w:t>
      </w:r>
      <w:r w:rsidRPr="008A7EC9">
        <w:t>la première partie prit fin</w:t>
      </w:r>
      <w:r w:rsidR="00BF7D4A">
        <w:t xml:space="preserve">. </w:t>
      </w:r>
      <w:r w:rsidRPr="008A7EC9">
        <w:t>La grande-duchesse se leva</w:t>
      </w:r>
      <w:r w:rsidR="00BF7D4A">
        <w:t>.</w:t>
      </w:r>
    </w:p>
    <w:p w14:paraId="761AC911" w14:textId="77777777" w:rsidR="00BF7D4A" w:rsidRDefault="00BF7D4A" w:rsidP="009D75A4">
      <w:r>
        <w:t>— </w:t>
      </w:r>
      <w:r w:rsidR="009D75A4" w:rsidRPr="008A7EC9">
        <w:t>Mon petit</w:t>
      </w:r>
      <w:r>
        <w:t xml:space="preserve">, </w:t>
      </w:r>
      <w:r w:rsidR="009D75A4" w:rsidRPr="008A7EC9">
        <w:t>dit-elle familièrement à Hagen</w:t>
      </w:r>
      <w:r>
        <w:t xml:space="preserve">, </w:t>
      </w:r>
      <w:r w:rsidR="009D75A4" w:rsidRPr="008A7EC9">
        <w:t>les cartes vous perdront</w:t>
      </w:r>
      <w:r>
        <w:t xml:space="preserve">. </w:t>
      </w:r>
      <w:r w:rsidR="009D75A4" w:rsidRPr="008A7EC9">
        <w:t>Je n</w:t>
      </w:r>
      <w:r>
        <w:t>’</w:t>
      </w:r>
      <w:r w:rsidR="009D75A4" w:rsidRPr="008A7EC9">
        <w:t>oublie pas que vous avez demain revue du gén</w:t>
      </w:r>
      <w:r w:rsidR="009D75A4" w:rsidRPr="008A7EC9">
        <w:t>é</w:t>
      </w:r>
      <w:r w:rsidR="009D75A4" w:rsidRPr="008A7EC9">
        <w:t xml:space="preserve">ral inspecteur </w:t>
      </w:r>
      <w:proofErr w:type="spellStart"/>
      <w:r w:rsidR="009D75A4" w:rsidRPr="008A7EC9">
        <w:t>Hildenstein</w:t>
      </w:r>
      <w:proofErr w:type="spellEnd"/>
      <w:r>
        <w:t xml:space="preserve">, </w:t>
      </w:r>
      <w:r w:rsidR="009D75A4" w:rsidRPr="008A7EC9">
        <w:t>et qu</w:t>
      </w:r>
      <w:r>
        <w:t>’</w:t>
      </w:r>
      <w:r w:rsidR="009D75A4" w:rsidRPr="008A7EC9">
        <w:t>il vous faut être sur pied à six heures du matin</w:t>
      </w:r>
      <w:r>
        <w:t>.</w:t>
      </w:r>
    </w:p>
    <w:p w14:paraId="32D157C8" w14:textId="77777777" w:rsidR="00BF7D4A" w:rsidRDefault="009D75A4" w:rsidP="009D75A4">
      <w:r w:rsidRPr="008A7EC9">
        <w:t>Elle ajouta</w:t>
      </w:r>
      <w:r w:rsidR="00BF7D4A">
        <w:t> :</w:t>
      </w:r>
    </w:p>
    <w:p w14:paraId="3166F354" w14:textId="4FDE1690" w:rsidR="00BF7D4A" w:rsidRDefault="00BF7D4A" w:rsidP="009D75A4">
      <w:r>
        <w:t>— </w:t>
      </w:r>
      <w:r w:rsidR="009D75A4" w:rsidRPr="008A7EC9">
        <w:t>Vous n</w:t>
      </w:r>
      <w:r>
        <w:t>’</w:t>
      </w:r>
      <w:r w:rsidR="009D75A4" w:rsidRPr="008A7EC9">
        <w:t>avez plus à craindre de nous laisser toutes deux seules</w:t>
      </w:r>
      <w:r>
        <w:t xml:space="preserve">, </w:t>
      </w:r>
      <w:r w:rsidR="009D75A4" w:rsidRPr="008A7EC9">
        <w:t>Mélusine et moi</w:t>
      </w:r>
      <w:r>
        <w:t xml:space="preserve">, </w:t>
      </w:r>
      <w:r w:rsidR="009D75A4" w:rsidRPr="008A7EC9">
        <w:t xml:space="preserve">puisque </w:t>
      </w:r>
      <w:r>
        <w:t>M. </w:t>
      </w:r>
      <w:proofErr w:type="spellStart"/>
      <w:r w:rsidR="009D75A4" w:rsidRPr="008A7EC9">
        <w:t>Vignerte</w:t>
      </w:r>
      <w:proofErr w:type="spellEnd"/>
      <w:r w:rsidR="009D75A4" w:rsidRPr="008A7EC9">
        <w:t xml:space="preserve"> consent aimabl</w:t>
      </w:r>
      <w:r w:rsidR="009D75A4" w:rsidRPr="008A7EC9">
        <w:t>e</w:t>
      </w:r>
      <w:r w:rsidR="009D75A4" w:rsidRPr="008A7EC9">
        <w:t>ment à nous tenir compagnie</w:t>
      </w:r>
      <w:r>
        <w:t xml:space="preserve">. </w:t>
      </w:r>
      <w:r w:rsidR="009D75A4" w:rsidRPr="008A7EC9">
        <w:t>Allons</w:t>
      </w:r>
      <w:r>
        <w:t xml:space="preserve">, </w:t>
      </w:r>
      <w:proofErr w:type="spellStart"/>
      <w:r w:rsidR="009D75A4" w:rsidRPr="008A7EC9">
        <w:t>allez vous</w:t>
      </w:r>
      <w:proofErr w:type="spellEnd"/>
      <w:r w:rsidR="009D75A4" w:rsidRPr="008A7EC9">
        <w:t xml:space="preserve"> coucher</w:t>
      </w:r>
      <w:r>
        <w:t>.</w:t>
      </w:r>
    </w:p>
    <w:p w14:paraId="4EDB5645" w14:textId="77777777" w:rsidR="00BF7D4A" w:rsidRDefault="009D75A4" w:rsidP="009D75A4">
      <w:r w:rsidRPr="008A7EC9">
        <w:t>Maternelle</w:t>
      </w:r>
      <w:r w:rsidR="00BF7D4A">
        <w:t xml:space="preserve">, </w:t>
      </w:r>
      <w:r w:rsidRPr="008A7EC9">
        <w:t>elle lui présentait son sabre</w:t>
      </w:r>
      <w:r w:rsidR="00BF7D4A">
        <w:t xml:space="preserve">. </w:t>
      </w:r>
      <w:r w:rsidRPr="008A7EC9">
        <w:t>Il le boucla en me jetant un regard de haine que je feignis de ne pas voir</w:t>
      </w:r>
      <w:r w:rsidR="00BF7D4A">
        <w:t>.</w:t>
      </w:r>
    </w:p>
    <w:p w14:paraId="66708BF3" w14:textId="77777777" w:rsidR="00BF7D4A" w:rsidRDefault="009D75A4" w:rsidP="009D75A4">
      <w:r w:rsidRPr="008A7EC9">
        <w:t xml:space="preserve">Mélusine de </w:t>
      </w:r>
      <w:proofErr w:type="spellStart"/>
      <w:r w:rsidRPr="008A7EC9">
        <w:t>Graffenfried</w:t>
      </w:r>
      <w:proofErr w:type="spellEnd"/>
      <w:r w:rsidR="00BF7D4A">
        <w:t xml:space="preserve">, </w:t>
      </w:r>
      <w:r w:rsidRPr="008A7EC9">
        <w:t>de son éternel sourire vague</w:t>
      </w:r>
      <w:r w:rsidR="00BF7D4A">
        <w:t xml:space="preserve">, </w:t>
      </w:r>
      <w:r w:rsidRPr="008A7EC9">
        <w:t>souriait</w:t>
      </w:r>
      <w:r w:rsidR="00BF7D4A">
        <w:t>.</w:t>
      </w:r>
    </w:p>
    <w:p w14:paraId="0BB9A623" w14:textId="77777777" w:rsidR="00BF7D4A" w:rsidRDefault="00BF7D4A" w:rsidP="009D75A4">
      <w:r>
        <w:t>— </w:t>
      </w:r>
      <w:r w:rsidR="009D75A4" w:rsidRPr="008A7EC9">
        <w:t>Passons chez moi</w:t>
      </w:r>
      <w:r>
        <w:t xml:space="preserve">, </w:t>
      </w:r>
      <w:r w:rsidR="009D75A4" w:rsidRPr="008A7EC9">
        <w:t>voulez-vous</w:t>
      </w:r>
      <w:r>
        <w:t xml:space="preserve"> ? </w:t>
      </w:r>
      <w:r w:rsidR="009D75A4" w:rsidRPr="008A7EC9">
        <w:t>dit Aurore</w:t>
      </w:r>
      <w:r>
        <w:t xml:space="preserve">. 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prenez les livres que vous m</w:t>
      </w:r>
      <w:r>
        <w:t>’</w:t>
      </w:r>
      <w:r w:rsidR="009D75A4" w:rsidRPr="008A7EC9">
        <w:t>avez apportés</w:t>
      </w:r>
      <w:r>
        <w:t>.</w:t>
      </w:r>
    </w:p>
    <w:p w14:paraId="2B103C2F" w14:textId="06B5E909" w:rsidR="009D75A4" w:rsidRPr="008A7EC9" w:rsidRDefault="009D75A4" w:rsidP="00BF7D4A">
      <w:pPr>
        <w:pStyle w:val="Centr"/>
      </w:pPr>
      <w:r w:rsidRPr="008A7EC9">
        <w:t>*</w:t>
      </w:r>
    </w:p>
    <w:p w14:paraId="36BA01C9" w14:textId="77777777" w:rsidR="00BF7D4A" w:rsidRDefault="009D75A4" w:rsidP="009D75A4">
      <w:r w:rsidRPr="008A7EC9">
        <w:lastRenderedPageBreak/>
        <w:t xml:space="preserve">Conformément aux préceptes posés par Edgar </w:t>
      </w:r>
      <w:proofErr w:type="spellStart"/>
      <w:r w:rsidRPr="008A7EC9">
        <w:t>Poë</w:t>
      </w:r>
      <w:proofErr w:type="spellEnd"/>
      <w:r w:rsidRPr="008A7EC9">
        <w:t xml:space="preserve"> dans sa </w:t>
      </w:r>
      <w:r w:rsidRPr="008A7EC9">
        <w:rPr>
          <w:i/>
          <w:iCs/>
        </w:rPr>
        <w:t>Psychologie de l</w:t>
      </w:r>
      <w:r w:rsidR="00BF7D4A">
        <w:rPr>
          <w:i/>
          <w:iCs/>
        </w:rPr>
        <w:t>’</w:t>
      </w:r>
      <w:r w:rsidRPr="008A7EC9">
        <w:rPr>
          <w:i/>
          <w:iCs/>
        </w:rPr>
        <w:t>Ameublement</w:t>
      </w:r>
      <w:r w:rsidR="00BF7D4A">
        <w:rPr>
          <w:i/>
          <w:iCs/>
        </w:rPr>
        <w:t xml:space="preserve">, </w:t>
      </w:r>
      <w:r w:rsidRPr="008A7EC9">
        <w:t>la chambre de la grande-duchesse était de forme arrondie</w:t>
      </w:r>
      <w:r w:rsidR="00BF7D4A">
        <w:t xml:space="preserve">. </w:t>
      </w:r>
      <w:r w:rsidRPr="008A7EC9">
        <w:t>Un large globe mauve</w:t>
      </w:r>
      <w:r w:rsidR="00BF7D4A">
        <w:t xml:space="preserve">, </w:t>
      </w:r>
      <w:r w:rsidRPr="008A7EC9">
        <w:t>incru</w:t>
      </w:r>
      <w:r w:rsidRPr="008A7EC9">
        <w:t>s</w:t>
      </w:r>
      <w:r w:rsidRPr="008A7EC9">
        <w:t>té dans le plafond</w:t>
      </w:r>
      <w:r w:rsidR="00BF7D4A">
        <w:t xml:space="preserve">, </w:t>
      </w:r>
      <w:r w:rsidRPr="008A7EC9">
        <w:t>épandait sa lumière nébuleuse</w:t>
      </w:r>
      <w:r w:rsidR="00BF7D4A">
        <w:t xml:space="preserve">, </w:t>
      </w:r>
      <w:r w:rsidRPr="008A7EC9">
        <w:t>sans ombres</w:t>
      </w:r>
      <w:r w:rsidR="00BF7D4A">
        <w:t>.</w:t>
      </w:r>
    </w:p>
    <w:p w14:paraId="65759E2D" w14:textId="77777777" w:rsidR="00BF7D4A" w:rsidRDefault="009D75A4" w:rsidP="009D75A4">
      <w:r w:rsidRPr="008A7EC9">
        <w:t>Aux murs</w:t>
      </w:r>
      <w:r w:rsidR="00BF7D4A">
        <w:t xml:space="preserve">, </w:t>
      </w:r>
      <w:r w:rsidRPr="008A7EC9">
        <w:t>quelques gravures de Burne Jones</w:t>
      </w:r>
      <w:r w:rsidR="00BF7D4A">
        <w:t xml:space="preserve">, </w:t>
      </w:r>
      <w:r w:rsidRPr="008A7EC9">
        <w:t>de Constable et de Gustave Moreau</w:t>
      </w:r>
      <w:r w:rsidR="00BF7D4A">
        <w:t>.</w:t>
      </w:r>
    </w:p>
    <w:p w14:paraId="3EA3DC5D" w14:textId="77777777" w:rsidR="00BF7D4A" w:rsidRDefault="009D75A4" w:rsidP="009D75A4">
      <w:r w:rsidRPr="008A7EC9">
        <w:t>Elle était pleine</w:t>
      </w:r>
      <w:r w:rsidR="00BF7D4A">
        <w:t xml:space="preserve">, </w:t>
      </w:r>
      <w:r w:rsidRPr="008A7EC9">
        <w:t>cette chambre</w:t>
      </w:r>
      <w:r w:rsidR="00BF7D4A">
        <w:t xml:space="preserve">, </w:t>
      </w:r>
      <w:r w:rsidRPr="008A7EC9">
        <w:t>des trois choses que je pr</w:t>
      </w:r>
      <w:r w:rsidRPr="008A7EC9">
        <w:t>é</w:t>
      </w:r>
      <w:r w:rsidRPr="008A7EC9">
        <w:t>fère à tout</w:t>
      </w:r>
      <w:r w:rsidR="00BF7D4A">
        <w:t xml:space="preserve"> : </w:t>
      </w:r>
      <w:r w:rsidRPr="008A7EC9">
        <w:t>les fleurs</w:t>
      </w:r>
      <w:r w:rsidR="00BF7D4A">
        <w:t xml:space="preserve">, </w:t>
      </w:r>
      <w:r w:rsidRPr="008A7EC9">
        <w:t>les fourrures et les pierres précieuses</w:t>
      </w:r>
      <w:r w:rsidR="00BF7D4A">
        <w:t>.</w:t>
      </w:r>
    </w:p>
    <w:p w14:paraId="38C118B2" w14:textId="77777777" w:rsidR="00BF7D4A" w:rsidRDefault="009D75A4" w:rsidP="009D75A4">
      <w:r w:rsidRPr="008A7EC9">
        <w:t>Les fleurs débordaient de partout</w:t>
      </w:r>
      <w:r w:rsidR="00BF7D4A">
        <w:t xml:space="preserve">, </w:t>
      </w:r>
      <w:r w:rsidRPr="008A7EC9">
        <w:t>et il me fallut cinq bo</w:t>
      </w:r>
      <w:r w:rsidRPr="008A7EC9">
        <w:t>n</w:t>
      </w:r>
      <w:r w:rsidRPr="008A7EC9">
        <w:t>nes minutes pour m</w:t>
      </w:r>
      <w:r w:rsidR="00BF7D4A">
        <w:t>’</w:t>
      </w:r>
      <w:r w:rsidRPr="008A7EC9">
        <w:t>accoutumer à leur violence</w:t>
      </w:r>
      <w:r w:rsidR="00BF7D4A">
        <w:t xml:space="preserve">. </w:t>
      </w:r>
      <w:r w:rsidRPr="008A7EC9">
        <w:t>Puis</w:t>
      </w:r>
      <w:r w:rsidR="00BF7D4A">
        <w:t xml:space="preserve">, </w:t>
      </w:r>
      <w:r w:rsidRPr="008A7EC9">
        <w:t>le doux apaisement s</w:t>
      </w:r>
      <w:r w:rsidR="00BF7D4A">
        <w:t>’</w:t>
      </w:r>
      <w:r w:rsidRPr="008A7EC9">
        <w:t>étant emparé de moi</w:t>
      </w:r>
      <w:r w:rsidR="00BF7D4A">
        <w:t xml:space="preserve">, </w:t>
      </w:r>
      <w:r w:rsidRPr="008A7EC9">
        <w:t>je pus à peu près les déno</w:t>
      </w:r>
      <w:r w:rsidRPr="008A7EC9">
        <w:t>m</w:t>
      </w:r>
      <w:r w:rsidRPr="008A7EC9">
        <w:t>brer</w:t>
      </w:r>
      <w:r w:rsidR="00BF7D4A">
        <w:t>.</w:t>
      </w:r>
    </w:p>
    <w:p w14:paraId="5BF5F512" w14:textId="77777777" w:rsidR="00BF7D4A" w:rsidRDefault="009D75A4" w:rsidP="009D75A4">
      <w:r w:rsidRPr="008A7EC9">
        <w:t>Il y avait</w:t>
      </w:r>
      <w:r w:rsidR="00BF7D4A">
        <w:t xml:space="preserve">, </w:t>
      </w:r>
      <w:r w:rsidRPr="008A7EC9">
        <w:t>naturellement</w:t>
      </w:r>
      <w:r w:rsidR="00BF7D4A">
        <w:t xml:space="preserve">, </w:t>
      </w:r>
      <w:r w:rsidRPr="008A7EC9">
        <w:t>des roses et des lys</w:t>
      </w:r>
      <w:r w:rsidR="00BF7D4A">
        <w:t xml:space="preserve">. </w:t>
      </w:r>
      <w:r w:rsidRPr="008A7EC9">
        <w:t>Mais</w:t>
      </w:r>
      <w:r w:rsidR="00BF7D4A">
        <w:t xml:space="preserve">, </w:t>
      </w:r>
      <w:r w:rsidRPr="008A7EC9">
        <w:t>sur ce</w:t>
      </w:r>
      <w:r w:rsidRPr="008A7EC9">
        <w:t>t</w:t>
      </w:r>
      <w:r w:rsidRPr="008A7EC9">
        <w:t>te trame sublime</w:t>
      </w:r>
      <w:r w:rsidR="00BF7D4A">
        <w:t xml:space="preserve">, </w:t>
      </w:r>
      <w:r w:rsidRPr="008A7EC9">
        <w:t xml:space="preserve">la flore de la </w:t>
      </w:r>
      <w:proofErr w:type="spellStart"/>
      <w:r w:rsidRPr="008A7EC9">
        <w:t>Tcherna</w:t>
      </w:r>
      <w:proofErr w:type="spellEnd"/>
      <w:r w:rsidRPr="008A7EC9">
        <w:t xml:space="preserve"> et du Caucase avait br</w:t>
      </w:r>
      <w:r w:rsidRPr="008A7EC9">
        <w:t>o</w:t>
      </w:r>
      <w:r w:rsidRPr="008A7EC9">
        <w:t>dé les variations les plus inattendues</w:t>
      </w:r>
      <w:r w:rsidR="00BF7D4A">
        <w:t>.</w:t>
      </w:r>
    </w:p>
    <w:p w14:paraId="53FA8EBC" w14:textId="77777777" w:rsidR="00BF7D4A" w:rsidRDefault="009D75A4" w:rsidP="009D75A4">
      <w:r w:rsidRPr="008A7EC9">
        <w:t>Les molènes de Mongolie laissaient pendre le long des murs leurs grappes longues de près d</w:t>
      </w:r>
      <w:r w:rsidR="00BF7D4A">
        <w:t>’</w:t>
      </w:r>
      <w:r w:rsidRPr="008A7EC9">
        <w:t>un mètre</w:t>
      </w:r>
      <w:r w:rsidR="00BF7D4A">
        <w:t xml:space="preserve">. </w:t>
      </w:r>
      <w:r w:rsidRPr="008A7EC9">
        <w:t>Les centaurées roses encombraient les tables de leurs gerbes musquées</w:t>
      </w:r>
      <w:r w:rsidR="00BF7D4A">
        <w:t xml:space="preserve">. </w:t>
      </w:r>
      <w:r w:rsidRPr="008A7EC9">
        <w:t>Les passiflores bleues</w:t>
      </w:r>
      <w:r w:rsidR="00BF7D4A">
        <w:t xml:space="preserve">, </w:t>
      </w:r>
      <w:r w:rsidRPr="008A7EC9">
        <w:t>qui étonnent au printemps les bords désolés de la mer d</w:t>
      </w:r>
      <w:r w:rsidR="00BF7D4A">
        <w:t>’</w:t>
      </w:r>
      <w:r w:rsidRPr="008A7EC9">
        <w:t>Aral</w:t>
      </w:r>
      <w:r w:rsidR="00BF7D4A">
        <w:t xml:space="preserve">, </w:t>
      </w:r>
      <w:r w:rsidRPr="008A7EC9">
        <w:t>les tubéreuses d</w:t>
      </w:r>
      <w:r w:rsidR="00BF7D4A">
        <w:t>’</w:t>
      </w:r>
      <w:r w:rsidRPr="008A7EC9">
        <w:t>Erivan</w:t>
      </w:r>
      <w:r w:rsidR="00BF7D4A">
        <w:t xml:space="preserve">, </w:t>
      </w:r>
      <w:r w:rsidRPr="008A7EC9">
        <w:t>les scabieuses cramo</w:t>
      </w:r>
      <w:r w:rsidRPr="008A7EC9">
        <w:t>i</w:t>
      </w:r>
      <w:r w:rsidRPr="008A7EC9">
        <w:t>sies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énormes œillets multicolores</w:t>
      </w:r>
      <w:r w:rsidR="00BF7D4A">
        <w:t xml:space="preserve">, </w:t>
      </w:r>
      <w:r w:rsidRPr="008A7EC9">
        <w:t>les linaires et les amara</w:t>
      </w:r>
      <w:r w:rsidRPr="008A7EC9">
        <w:t>n</w:t>
      </w:r>
      <w:r w:rsidRPr="008A7EC9">
        <w:t>tes</w:t>
      </w:r>
      <w:r w:rsidR="00BF7D4A">
        <w:t xml:space="preserve">, </w:t>
      </w:r>
      <w:r w:rsidRPr="008A7EC9">
        <w:t>les balsamines et les nigelles</w:t>
      </w:r>
      <w:r w:rsidR="00BF7D4A">
        <w:t xml:space="preserve">, </w:t>
      </w:r>
      <w:r w:rsidRPr="008A7EC9">
        <w:t xml:space="preserve">les primevères du </w:t>
      </w:r>
      <w:proofErr w:type="spellStart"/>
      <w:r w:rsidRPr="008A7EC9">
        <w:t>Kasbeck</w:t>
      </w:r>
      <w:proofErr w:type="spellEnd"/>
      <w:r w:rsidR="00BF7D4A">
        <w:t xml:space="preserve">, </w:t>
      </w:r>
      <w:r w:rsidRPr="008A7EC9">
        <w:t xml:space="preserve">les grandes marguerites rouges des défilés de </w:t>
      </w:r>
      <w:proofErr w:type="spellStart"/>
      <w:r w:rsidRPr="008A7EC9">
        <w:t>Dariel</w:t>
      </w:r>
      <w:proofErr w:type="spellEnd"/>
      <w:r w:rsidR="00BF7D4A">
        <w:t xml:space="preserve">, </w:t>
      </w:r>
      <w:r w:rsidRPr="008A7EC9">
        <w:t>l</w:t>
      </w:r>
      <w:r w:rsidR="00BF7D4A">
        <w:t>’</w:t>
      </w:r>
      <w:r w:rsidRPr="008A7EC9">
        <w:t>immortelle de Colchide dans laquelle se blottit le mythique oiseau vert asfir</w:t>
      </w:r>
      <w:r w:rsidR="00BF7D4A">
        <w:t xml:space="preserve">, </w:t>
      </w:r>
      <w:r w:rsidRPr="008A7EC9">
        <w:t>toutes ces fleurs connues ou inconnues chez nous composaient</w:t>
      </w:r>
      <w:r w:rsidR="00BF7D4A">
        <w:t xml:space="preserve">, </w:t>
      </w:r>
      <w:r w:rsidRPr="008A7EC9">
        <w:t>dans cette chambre moite</w:t>
      </w:r>
      <w:r w:rsidR="00BF7D4A">
        <w:t xml:space="preserve">, </w:t>
      </w:r>
      <w:r w:rsidRPr="008A7EC9">
        <w:t>un éternel printemps</w:t>
      </w:r>
      <w:r w:rsidR="00BF7D4A">
        <w:t>.</w:t>
      </w:r>
    </w:p>
    <w:p w14:paraId="70664E9A" w14:textId="77777777" w:rsidR="00BF7D4A" w:rsidRDefault="009D75A4" w:rsidP="009D75A4">
      <w:r w:rsidRPr="008A7EC9">
        <w:lastRenderedPageBreak/>
        <w:t>Mes regards s</w:t>
      </w:r>
      <w:r w:rsidR="00BF7D4A">
        <w:t>’</w:t>
      </w:r>
      <w:r w:rsidRPr="008A7EC9">
        <w:t>arrêtaient surtout sur les iris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un violet presque noir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un parfum effréné</w:t>
      </w:r>
      <w:r w:rsidR="00BF7D4A">
        <w:t>.</w:t>
      </w:r>
    </w:p>
    <w:p w14:paraId="4BD58823" w14:textId="77777777" w:rsidR="00BF7D4A" w:rsidRDefault="009D75A4" w:rsidP="009D75A4">
      <w:r w:rsidRPr="008A7EC9">
        <w:t>La grande-duchesse le vit et sourit</w:t>
      </w:r>
      <w:r w:rsidR="00BF7D4A">
        <w:t> :</w:t>
      </w:r>
    </w:p>
    <w:p w14:paraId="4A29242D" w14:textId="77777777" w:rsidR="00BF7D4A" w:rsidRDefault="00BF7D4A" w:rsidP="009D75A4">
      <w:r>
        <w:t>— </w:t>
      </w:r>
      <w:r w:rsidR="009D75A4" w:rsidRPr="008A7EC9">
        <w:t>Ce sont eux que je préfère</w:t>
      </w:r>
      <w:r>
        <w:t xml:space="preserve">. </w:t>
      </w:r>
      <w:r w:rsidR="009D75A4" w:rsidRPr="008A7EC9">
        <w:t>Ils sont les frères de ceux que je cueillais</w:t>
      </w:r>
      <w:r>
        <w:t xml:space="preserve">, </w:t>
      </w:r>
      <w:r w:rsidR="009D75A4" w:rsidRPr="008A7EC9">
        <w:t>petite</w:t>
      </w:r>
      <w:r>
        <w:t xml:space="preserve">, </w:t>
      </w:r>
      <w:r w:rsidR="009D75A4" w:rsidRPr="008A7EC9">
        <w:t>au bord de la Volga</w:t>
      </w:r>
      <w:r>
        <w:t>.</w:t>
      </w:r>
    </w:p>
    <w:p w14:paraId="5263BF6C" w14:textId="77777777" w:rsidR="00BF7D4A" w:rsidRDefault="009D75A4" w:rsidP="009D75A4">
      <w:r w:rsidRPr="008A7EC9">
        <w:t>S</w:t>
      </w:r>
      <w:r w:rsidR="00BF7D4A">
        <w:t>’</w:t>
      </w:r>
      <w:r w:rsidRPr="008A7EC9">
        <w:t>étant assise sur son lit</w:t>
      </w:r>
      <w:r w:rsidR="00BF7D4A">
        <w:t xml:space="preserve">, </w:t>
      </w:r>
      <w:r w:rsidRPr="008A7EC9">
        <w:t>immense et bas</w:t>
      </w:r>
      <w:r w:rsidR="00BF7D4A">
        <w:t xml:space="preserve">, </w:t>
      </w:r>
      <w:r w:rsidRPr="008A7EC9">
        <w:t>recouvert de deux peaux d</w:t>
      </w:r>
      <w:r w:rsidR="00BF7D4A">
        <w:t>’</w:t>
      </w:r>
      <w:r w:rsidRPr="008A7EC9">
        <w:t>ours blanc</w:t>
      </w:r>
      <w:r w:rsidR="00BF7D4A">
        <w:t xml:space="preserve">, </w:t>
      </w:r>
      <w:r w:rsidRPr="008A7EC9">
        <w:t>elle retira la résille qui retenait ses cheveux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énorme toison blonde s</w:t>
      </w:r>
      <w:r w:rsidR="00BF7D4A">
        <w:t>’</w:t>
      </w:r>
      <w:r w:rsidRPr="008A7EC9">
        <w:t>écroula sur la fourrure bla</w:t>
      </w:r>
      <w:r w:rsidRPr="008A7EC9">
        <w:t>n</w:t>
      </w:r>
      <w:r w:rsidRPr="008A7EC9">
        <w:t>che</w:t>
      </w:r>
      <w:r w:rsidR="00BF7D4A">
        <w:t>.</w:t>
      </w:r>
    </w:p>
    <w:p w14:paraId="1D1FDA38" w14:textId="77777777" w:rsidR="00BF7D4A" w:rsidRDefault="009D75A4" w:rsidP="009D75A4">
      <w:r w:rsidRPr="008A7EC9">
        <w:t>À ses pieds</w:t>
      </w:r>
      <w:r w:rsidR="00BF7D4A">
        <w:t xml:space="preserve">, </w:t>
      </w:r>
      <w:r w:rsidRPr="008A7EC9">
        <w:t>Mélusine</w:t>
      </w:r>
      <w:r w:rsidR="00BF7D4A">
        <w:t xml:space="preserve">, </w:t>
      </w:r>
      <w:r w:rsidRPr="008A7EC9">
        <w:t>accroupie sur une peau de tigre</w:t>
      </w:r>
      <w:r w:rsidR="00BF7D4A">
        <w:t xml:space="preserve">, </w:t>
      </w:r>
      <w:r w:rsidRPr="008A7EC9">
        <w:t>son coude sur le gigantesque crâne du fauve</w:t>
      </w:r>
      <w:r w:rsidR="00BF7D4A">
        <w:t xml:space="preserve">, </w:t>
      </w:r>
      <w:r w:rsidRPr="008A7EC9">
        <w:t>accordait une espèce de guzla d</w:t>
      </w:r>
      <w:r w:rsidR="00BF7D4A">
        <w:t>’</w:t>
      </w:r>
      <w:r w:rsidRPr="008A7EC9">
        <w:t>où elle tirait des accords plaintifs et sourds</w:t>
      </w:r>
      <w:r w:rsidR="00BF7D4A">
        <w:t>.</w:t>
      </w:r>
    </w:p>
    <w:p w14:paraId="1C05A586" w14:textId="1FF28B80" w:rsidR="00BF7D4A" w:rsidRDefault="009D75A4" w:rsidP="009D75A4">
      <w:r w:rsidRPr="008A7EC9">
        <w:t>La grande-duchesse</w:t>
      </w:r>
      <w:r w:rsidR="00BF7D4A">
        <w:t xml:space="preserve">, </w:t>
      </w:r>
      <w:r w:rsidRPr="008A7EC9">
        <w:t>un à un</w:t>
      </w:r>
      <w:r w:rsidR="00BF7D4A">
        <w:t xml:space="preserve">, </w:t>
      </w:r>
      <w:r w:rsidRPr="008A7EC9">
        <w:t>retirait ses bijoux</w:t>
      </w:r>
      <w:r w:rsidR="00BF7D4A">
        <w:t xml:space="preserve">, </w:t>
      </w:r>
      <w:r w:rsidRPr="008A7EC9">
        <w:t>les posant sur les guéridons qui l</w:t>
      </w:r>
      <w:r w:rsidR="00BF7D4A">
        <w:t>’</w:t>
      </w:r>
      <w:r w:rsidRPr="008A7EC9">
        <w:t>entouraient</w:t>
      </w:r>
      <w:r w:rsidR="00BF7D4A">
        <w:t xml:space="preserve">, </w:t>
      </w:r>
      <w:r w:rsidRPr="008A7EC9">
        <w:t>au petit bonheur</w:t>
      </w:r>
      <w:r w:rsidR="00BF7D4A">
        <w:t xml:space="preserve">. </w:t>
      </w:r>
      <w:r w:rsidRPr="008A7EC9">
        <w:t>Sur une commode à dessus d</w:t>
      </w:r>
      <w:r w:rsidR="00BF7D4A">
        <w:t>’</w:t>
      </w:r>
      <w:r w:rsidRPr="008A7EC9">
        <w:t>onyx vert</w:t>
      </w:r>
      <w:r w:rsidR="00BF7D4A">
        <w:t xml:space="preserve">, </w:t>
      </w:r>
      <w:r w:rsidRPr="008A7EC9">
        <w:t>peinte comme une boîte pers</w:t>
      </w:r>
      <w:r w:rsidRPr="008A7EC9">
        <w:t>a</w:t>
      </w:r>
      <w:r w:rsidRPr="008A7EC9">
        <w:t>ne</w:t>
      </w:r>
      <w:r w:rsidR="00BF7D4A">
        <w:t xml:space="preserve">, </w:t>
      </w:r>
      <w:r w:rsidRPr="008A7EC9">
        <w:t>je reconnus le diadème barbare qu</w:t>
      </w:r>
      <w:r w:rsidR="00BF7D4A">
        <w:t>’</w:t>
      </w:r>
      <w:r w:rsidRPr="008A7EC9">
        <w:t xml:space="preserve">elle portait le jour de la fête du </w:t>
      </w:r>
      <w:r w:rsidR="00BF7D4A" w:rsidRPr="008A7EC9">
        <w:t>7</w:t>
      </w:r>
      <w:r w:rsidR="00BF7D4A" w:rsidRPr="00BF7D4A">
        <w:rPr>
          <w:vertAlign w:val="superscript"/>
        </w:rPr>
        <w:t>e</w:t>
      </w:r>
      <w:r w:rsidRPr="008A7EC9">
        <w:t xml:space="preserve"> hussards</w:t>
      </w:r>
      <w:r w:rsidR="00BF7D4A">
        <w:t xml:space="preserve">. </w:t>
      </w:r>
      <w:r w:rsidRPr="008A7EC9">
        <w:t>À côté</w:t>
      </w:r>
      <w:r w:rsidR="00BF7D4A">
        <w:t xml:space="preserve">, </w:t>
      </w:r>
      <w:r w:rsidRPr="008A7EC9">
        <w:t>il y avait le même</w:t>
      </w:r>
      <w:r w:rsidR="00BF7D4A">
        <w:t xml:space="preserve">, </w:t>
      </w:r>
      <w:r w:rsidRPr="008A7EC9">
        <w:t>plus lourd encore</w:t>
      </w:r>
      <w:r w:rsidR="00BF7D4A">
        <w:t xml:space="preserve">, </w:t>
      </w:r>
      <w:r w:rsidRPr="008A7EC9">
        <w:t>et orné de saphirs</w:t>
      </w:r>
      <w:r w:rsidR="00BF7D4A">
        <w:t>.</w:t>
      </w:r>
    </w:p>
    <w:p w14:paraId="1AC29B82" w14:textId="77777777" w:rsidR="00BF7D4A" w:rsidRDefault="009D75A4" w:rsidP="009D75A4">
      <w:r w:rsidRPr="008A7EC9">
        <w:t>Sur les fourrures qui jonchaient le sol</w:t>
      </w:r>
      <w:r w:rsidR="00BF7D4A">
        <w:t xml:space="preserve">, </w:t>
      </w:r>
      <w:r w:rsidRPr="008A7EC9">
        <w:t>fourmillaient</w:t>
      </w:r>
      <w:r w:rsidR="00BF7D4A">
        <w:t xml:space="preserve">, </w:t>
      </w:r>
      <w:r w:rsidRPr="008A7EC9">
        <w:t>co</w:t>
      </w:r>
      <w:r w:rsidRPr="008A7EC9">
        <w:t>m</w:t>
      </w:r>
      <w:r w:rsidRPr="008A7EC9">
        <w:t>me des scarabées et des coccinelles</w:t>
      </w:r>
      <w:r w:rsidR="00BF7D4A">
        <w:t xml:space="preserve">, </w:t>
      </w:r>
      <w:r w:rsidRPr="008A7EC9">
        <w:t>des petits bijoux roses et verts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origine arménienne</w:t>
      </w:r>
      <w:r w:rsidR="00BF7D4A">
        <w:t xml:space="preserve">. </w:t>
      </w:r>
      <w:r w:rsidRPr="008A7EC9">
        <w:t>Un grand collier d</w:t>
      </w:r>
      <w:r w:rsidR="00BF7D4A">
        <w:t>’</w:t>
      </w:r>
      <w:r w:rsidRPr="008A7EC9">
        <w:t>ambre et de tu</w:t>
      </w:r>
      <w:r w:rsidRPr="008A7EC9">
        <w:t>r</w:t>
      </w:r>
      <w:r w:rsidRPr="008A7EC9">
        <w:t>quoise</w:t>
      </w:r>
      <w:r w:rsidR="00BF7D4A">
        <w:t xml:space="preserve">, </w:t>
      </w:r>
      <w:r w:rsidRPr="008A7EC9">
        <w:t>en forme de chapelet</w:t>
      </w:r>
      <w:r w:rsidR="00BF7D4A">
        <w:t xml:space="preserve">, </w:t>
      </w:r>
      <w:r w:rsidRPr="008A7EC9">
        <w:t>pendait à la tête du lit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au-dessus</w:t>
      </w:r>
      <w:r w:rsidR="00BF7D4A">
        <w:t xml:space="preserve">, </w:t>
      </w:r>
      <w:r w:rsidRPr="008A7EC9">
        <w:t>dans une petite niche sombre</w:t>
      </w:r>
      <w:r w:rsidR="00BF7D4A">
        <w:t xml:space="preserve">, </w:t>
      </w:r>
      <w:r w:rsidRPr="008A7EC9">
        <w:t>il y avait une icône bleu et or devant laquelle brillait une veilleuse</w:t>
      </w:r>
      <w:r w:rsidR="00BF7D4A">
        <w:t>.</w:t>
      </w:r>
    </w:p>
    <w:p w14:paraId="10829898" w14:textId="77777777" w:rsidR="00BF7D4A" w:rsidRDefault="009D75A4" w:rsidP="009D75A4">
      <w:r w:rsidRPr="008A7EC9">
        <w:t>Deux grandes coupes d</w:t>
      </w:r>
      <w:r w:rsidR="00BF7D4A">
        <w:t>’</w:t>
      </w:r>
      <w:r w:rsidRPr="008A7EC9">
        <w:t>argent</w:t>
      </w:r>
      <w:r w:rsidR="00BF7D4A">
        <w:t xml:space="preserve">, </w:t>
      </w:r>
      <w:r w:rsidRPr="008A7EC9">
        <w:t>divinement ciselées</w:t>
      </w:r>
      <w:r w:rsidR="00BF7D4A">
        <w:t xml:space="preserve">, </w:t>
      </w:r>
      <w:r w:rsidRPr="008A7EC9">
        <w:t>étaient près de la grande-duchesse</w:t>
      </w:r>
      <w:r w:rsidR="00BF7D4A">
        <w:t xml:space="preserve">. </w:t>
      </w:r>
      <w:r w:rsidRPr="008A7EC9">
        <w:t>Dans l</w:t>
      </w:r>
      <w:r w:rsidR="00BF7D4A">
        <w:t>’</w:t>
      </w:r>
      <w:r w:rsidRPr="008A7EC9">
        <w:t>une</w:t>
      </w:r>
      <w:r w:rsidR="00BF7D4A">
        <w:t xml:space="preserve">, </w:t>
      </w:r>
      <w:r w:rsidRPr="008A7EC9">
        <w:t>il y avait des pétales f</w:t>
      </w:r>
      <w:r w:rsidRPr="008A7EC9">
        <w:t>a</w:t>
      </w:r>
      <w:r w:rsidRPr="008A7EC9">
        <w:t>nés</w:t>
      </w:r>
      <w:r w:rsidR="00BF7D4A">
        <w:t xml:space="preserve">, </w:t>
      </w:r>
      <w:r w:rsidRPr="008A7EC9">
        <w:t>dans l</w:t>
      </w:r>
      <w:r w:rsidR="00BF7D4A">
        <w:t>’</w:t>
      </w:r>
      <w:r w:rsidRPr="008A7EC9">
        <w:t>autre une infinité de pierreries brutes</w:t>
      </w:r>
      <w:r w:rsidR="00BF7D4A">
        <w:t xml:space="preserve">. </w:t>
      </w:r>
      <w:r w:rsidRPr="008A7EC9">
        <w:t>Elle y plo</w:t>
      </w:r>
      <w:r w:rsidRPr="008A7EC9">
        <w:t>n</w:t>
      </w:r>
      <w:r w:rsidRPr="008A7EC9">
        <w:t>geait la main</w:t>
      </w:r>
      <w:r w:rsidR="00BF7D4A">
        <w:t xml:space="preserve">, </w:t>
      </w:r>
      <w:r w:rsidRPr="008A7EC9">
        <w:t>et laissait s</w:t>
      </w:r>
      <w:r w:rsidR="00BF7D4A">
        <w:t>’</w:t>
      </w:r>
      <w:r w:rsidRPr="008A7EC9">
        <w:t>enfuir ensuite</w:t>
      </w:r>
      <w:r w:rsidR="00BF7D4A">
        <w:t xml:space="preserve">, </w:t>
      </w:r>
      <w:r w:rsidRPr="008A7EC9">
        <w:t>comme une poignée de sable ramassée au bord de la mer</w:t>
      </w:r>
      <w:r w:rsidR="00BF7D4A">
        <w:t xml:space="preserve">, </w:t>
      </w:r>
      <w:r w:rsidRPr="008A7EC9">
        <w:t xml:space="preserve">la pluie </w:t>
      </w:r>
      <w:r w:rsidRPr="008A7EC9">
        <w:lastRenderedPageBreak/>
        <w:t>mate et ardente des perles et des corindons</w:t>
      </w:r>
      <w:r w:rsidR="00BF7D4A">
        <w:t xml:space="preserve">, </w:t>
      </w:r>
      <w:r w:rsidRPr="008A7EC9">
        <w:t>des calcédoines et des béryls</w:t>
      </w:r>
      <w:r w:rsidR="00BF7D4A">
        <w:t xml:space="preserve">, </w:t>
      </w:r>
      <w:r w:rsidRPr="008A7EC9">
        <w:t>des sa</w:t>
      </w:r>
      <w:r w:rsidRPr="008A7EC9">
        <w:t>r</w:t>
      </w:r>
      <w:r w:rsidRPr="008A7EC9">
        <w:t>doines et des péridots</w:t>
      </w:r>
      <w:r w:rsidR="00BF7D4A">
        <w:t>…</w:t>
      </w:r>
    </w:p>
    <w:p w14:paraId="02755906" w14:textId="77777777" w:rsidR="00BF7D4A" w:rsidRDefault="009D75A4" w:rsidP="009D75A4">
      <w:r w:rsidRPr="008A7EC9">
        <w:t xml:space="preserve">Ô Margravine de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devant moi</w:t>
      </w:r>
      <w:r w:rsidR="00BF7D4A">
        <w:t xml:space="preserve">, </w:t>
      </w:r>
      <w:r w:rsidRPr="008A7EC9">
        <w:t>vous étiez r</w:t>
      </w:r>
      <w:r w:rsidRPr="008A7EC9">
        <w:t>e</w:t>
      </w:r>
      <w:r w:rsidRPr="008A7EC9">
        <w:t>devenue la princesse tartare</w:t>
      </w:r>
      <w:r w:rsidR="00BF7D4A">
        <w:t xml:space="preserve">, </w:t>
      </w:r>
      <w:r w:rsidRPr="008A7EC9">
        <w:t>la fée orientale</w:t>
      </w:r>
      <w:r w:rsidR="00BF7D4A">
        <w:t xml:space="preserve">, </w:t>
      </w:r>
      <w:r w:rsidRPr="008A7EC9">
        <w:t>la péri des îlots mystérieux de la Volga</w:t>
      </w:r>
      <w:r w:rsidR="00BF7D4A">
        <w:t>.</w:t>
      </w:r>
    </w:p>
    <w:p w14:paraId="41C2F320" w14:textId="7D24A906" w:rsidR="009D75A4" w:rsidRPr="008A7EC9" w:rsidRDefault="009D75A4" w:rsidP="00BF7D4A">
      <w:pPr>
        <w:pStyle w:val="Centr"/>
      </w:pPr>
      <w:r w:rsidRPr="008A7EC9">
        <w:t>*</w:t>
      </w:r>
    </w:p>
    <w:p w14:paraId="6AC43ECA" w14:textId="77777777" w:rsidR="00BF7D4A" w:rsidRDefault="009D75A4" w:rsidP="009D75A4">
      <w:r w:rsidRPr="008A7EC9">
        <w:t>Elle me pria de lui raconter les circonstances qui m</w:t>
      </w:r>
      <w:r w:rsidR="00BF7D4A">
        <w:t>’</w:t>
      </w:r>
      <w:r w:rsidRPr="008A7EC9">
        <w:t xml:space="preserve">avaient amené à </w:t>
      </w:r>
      <w:proofErr w:type="spellStart"/>
      <w:r w:rsidRPr="008A7EC9">
        <w:t>Lautenbourg</w:t>
      </w:r>
      <w:proofErr w:type="spellEnd"/>
      <w:r w:rsidR="00BF7D4A">
        <w:t xml:space="preserve">. </w:t>
      </w:r>
      <w:r w:rsidRPr="008A7EC9">
        <w:t>Elle en savait déjà quelques détails par Marçais</w:t>
      </w:r>
      <w:r w:rsidR="00BF7D4A">
        <w:t xml:space="preserve">, </w:t>
      </w:r>
      <w:r w:rsidRPr="008A7EC9">
        <w:t>mais au sourire qui accompagna cette phrase je co</w:t>
      </w:r>
      <w:r w:rsidRPr="008A7EC9">
        <w:t>m</w:t>
      </w:r>
      <w:r w:rsidRPr="008A7EC9">
        <w:t>pris le cas qu</w:t>
      </w:r>
      <w:r w:rsidR="00BF7D4A">
        <w:t>’</w:t>
      </w:r>
      <w:r w:rsidRPr="008A7EC9">
        <w:t>elle faisait de la perspicacité de ce diplomate</w:t>
      </w:r>
      <w:r w:rsidR="00BF7D4A">
        <w:t>.</w:t>
      </w:r>
    </w:p>
    <w:p w14:paraId="5DC60D4F" w14:textId="77777777" w:rsidR="00BF7D4A" w:rsidRDefault="009D75A4" w:rsidP="009D75A4">
      <w:r w:rsidRPr="008A7EC9">
        <w:t>C</w:t>
      </w:r>
      <w:r w:rsidR="00BF7D4A">
        <w:t>’</w:t>
      </w:r>
      <w:r w:rsidRPr="008A7EC9">
        <w:t>était mon histoire qu</w:t>
      </w:r>
      <w:r w:rsidR="00BF7D4A">
        <w:t>’</w:t>
      </w:r>
      <w:r w:rsidRPr="008A7EC9">
        <w:t>elle me demandait là</w:t>
      </w:r>
      <w:r w:rsidR="00BF7D4A">
        <w:t xml:space="preserve">. </w:t>
      </w:r>
      <w:r w:rsidRPr="008A7EC9">
        <w:t>Je satisfis ce désir avec la plus grande simplicité possible</w:t>
      </w:r>
      <w:r w:rsidR="00BF7D4A">
        <w:t xml:space="preserve">. </w:t>
      </w:r>
      <w:r w:rsidRPr="008A7EC9">
        <w:t>À la fin</w:t>
      </w:r>
      <w:r w:rsidR="00BF7D4A">
        <w:t xml:space="preserve">, </w:t>
      </w:r>
      <w:r w:rsidRPr="008A7EC9">
        <w:t>comme je la sentais intéressée</w:t>
      </w:r>
      <w:r w:rsidR="00BF7D4A">
        <w:t xml:space="preserve">, </w:t>
      </w:r>
      <w:r w:rsidRPr="008A7EC9">
        <w:t>favorablement disposée</w:t>
      </w:r>
      <w:r w:rsidR="00BF7D4A">
        <w:t xml:space="preserve">, </w:t>
      </w:r>
      <w:r w:rsidRPr="008A7EC9">
        <w:t>je ne pus m</w:t>
      </w:r>
      <w:r w:rsidR="00BF7D4A">
        <w:t>’</w:t>
      </w:r>
      <w:r w:rsidRPr="008A7EC9">
        <w:t>empêcher de lui dire avec émotion la peine que m</w:t>
      </w:r>
      <w:r w:rsidR="00BF7D4A">
        <w:t>’</w:t>
      </w:r>
      <w:r w:rsidRPr="008A7EC9">
        <w:t>avait ca</w:t>
      </w:r>
      <w:r w:rsidRPr="008A7EC9">
        <w:t>u</w:t>
      </w:r>
      <w:r w:rsidRPr="008A7EC9">
        <w:t>sée notre première rencontre</w:t>
      </w:r>
      <w:r w:rsidR="00BF7D4A">
        <w:t xml:space="preserve">, </w:t>
      </w:r>
      <w:r w:rsidRPr="008A7EC9">
        <w:t>à moi qui</w:t>
      </w:r>
      <w:r w:rsidR="00BF7D4A">
        <w:t xml:space="preserve">, </w:t>
      </w:r>
      <w:r w:rsidRPr="008A7EC9">
        <w:t>sitôt que je l</w:t>
      </w:r>
      <w:r w:rsidR="00BF7D4A">
        <w:t>’</w:t>
      </w:r>
      <w:r w:rsidRPr="008A7EC9">
        <w:t>avais e</w:t>
      </w:r>
      <w:r w:rsidRPr="008A7EC9">
        <w:t>n</w:t>
      </w:r>
      <w:r w:rsidRPr="008A7EC9">
        <w:t>trevue</w:t>
      </w:r>
      <w:r w:rsidR="00BF7D4A">
        <w:t xml:space="preserve">, </w:t>
      </w:r>
      <w:r w:rsidRPr="008A7EC9">
        <w:t>n</w:t>
      </w:r>
      <w:r w:rsidR="00BF7D4A">
        <w:t>’</w:t>
      </w:r>
      <w:r w:rsidRPr="008A7EC9">
        <w:t>avait plus eu au cœur que le désir de lui être agréable</w:t>
      </w:r>
      <w:r w:rsidR="00BF7D4A">
        <w:t>.</w:t>
      </w:r>
    </w:p>
    <w:p w14:paraId="27AECC2E" w14:textId="77777777" w:rsidR="00BF7D4A" w:rsidRDefault="009D75A4" w:rsidP="009D75A4">
      <w:r w:rsidRPr="008A7EC9">
        <w:t>Les yeux fermés</w:t>
      </w:r>
      <w:r w:rsidR="00BF7D4A">
        <w:t xml:space="preserve">, </w:t>
      </w:r>
      <w:r w:rsidRPr="008A7EC9">
        <w:t>envoyant au plafond les volutes de sa pâle cigarette</w:t>
      </w:r>
      <w:r w:rsidR="00BF7D4A">
        <w:t xml:space="preserve">, </w:t>
      </w:r>
      <w:r w:rsidRPr="008A7EC9">
        <w:t xml:space="preserve">Mélusine de </w:t>
      </w:r>
      <w:proofErr w:type="spellStart"/>
      <w:r w:rsidRPr="008A7EC9">
        <w:t>Graffenfried</w:t>
      </w:r>
      <w:proofErr w:type="spellEnd"/>
      <w:r w:rsidRPr="008A7EC9">
        <w:t xml:space="preserve"> approuvait de la tête</w:t>
      </w:r>
      <w:r w:rsidR="00BF7D4A">
        <w:t>.</w:t>
      </w:r>
    </w:p>
    <w:p w14:paraId="43403FBD" w14:textId="77777777" w:rsidR="00BF7D4A" w:rsidRDefault="00BF7D4A" w:rsidP="009D75A4">
      <w:r>
        <w:t>— </w:t>
      </w:r>
      <w:r w:rsidR="009D75A4" w:rsidRPr="008A7EC9">
        <w:t>Oublions tout cela</w:t>
      </w:r>
      <w:r>
        <w:t xml:space="preserve">, </w:t>
      </w:r>
      <w:r w:rsidR="009D75A4" w:rsidRPr="008A7EC9">
        <w:t>voulez-vous</w:t>
      </w:r>
      <w:r>
        <w:t xml:space="preserve">, 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dit la grande-duchesse</w:t>
      </w:r>
      <w:r>
        <w:t xml:space="preserve">, </w:t>
      </w:r>
      <w:r w:rsidR="009D75A4" w:rsidRPr="008A7EC9">
        <w:t>et donnez-moi la main</w:t>
      </w:r>
      <w:r>
        <w:t>.</w:t>
      </w:r>
    </w:p>
    <w:p w14:paraId="51CDFBF7" w14:textId="77777777" w:rsidR="00BF7D4A" w:rsidRDefault="009D75A4" w:rsidP="009D75A4">
      <w:r w:rsidRPr="008A7EC9">
        <w:t>Et s</w:t>
      </w:r>
      <w:r w:rsidR="00BF7D4A">
        <w:t>’</w:t>
      </w:r>
      <w:r w:rsidRPr="008A7EC9">
        <w:t>adressant à Mélusine</w:t>
      </w:r>
      <w:r w:rsidR="00BF7D4A">
        <w:t xml:space="preserve">, </w:t>
      </w:r>
      <w:r w:rsidRPr="008A7EC9">
        <w:t>elle lui dit</w:t>
      </w:r>
      <w:r w:rsidR="00BF7D4A">
        <w:t xml:space="preserve">, </w:t>
      </w:r>
      <w:r w:rsidRPr="008A7EC9">
        <w:t>en russe</w:t>
      </w:r>
      <w:r w:rsidR="00BF7D4A">
        <w:t xml:space="preserve">, </w:t>
      </w:r>
      <w:r w:rsidRPr="008A7EC9">
        <w:t>ignorant que j</w:t>
      </w:r>
      <w:r w:rsidR="00BF7D4A">
        <w:t>’</w:t>
      </w:r>
      <w:r w:rsidRPr="008A7EC9">
        <w:t>avais quelques notions de sa langue natale</w:t>
      </w:r>
      <w:r w:rsidR="00BF7D4A">
        <w:t> :</w:t>
      </w:r>
    </w:p>
    <w:p w14:paraId="76C63B4F" w14:textId="77777777" w:rsidR="00BF7D4A" w:rsidRDefault="00BF7D4A" w:rsidP="009D75A4">
      <w:pPr>
        <w:rPr>
          <w:i/>
          <w:iCs/>
        </w:rPr>
      </w:pPr>
      <w:r>
        <w:t>— </w:t>
      </w:r>
      <w:r w:rsidR="009D75A4" w:rsidRPr="008A7EC9">
        <w:t>Ce n</w:t>
      </w:r>
      <w:r>
        <w:t>’</w:t>
      </w:r>
      <w:r w:rsidR="009D75A4" w:rsidRPr="008A7EC9">
        <w:t>est pas encore sur celui-là qu</w:t>
      </w:r>
      <w:r>
        <w:t>’</w:t>
      </w:r>
      <w:r w:rsidR="009D75A4" w:rsidRPr="008A7EC9">
        <w:t xml:space="preserve">il faut compter pour mon admission à la </w:t>
      </w:r>
      <w:proofErr w:type="spellStart"/>
      <w:r w:rsidR="009D75A4" w:rsidRPr="008A7EC9">
        <w:rPr>
          <w:i/>
          <w:iCs/>
        </w:rPr>
        <w:t>Kirchhaus</w:t>
      </w:r>
      <w:proofErr w:type="spellEnd"/>
      <w:r>
        <w:rPr>
          <w:i/>
          <w:iCs/>
        </w:rPr>
        <w:t>.</w:t>
      </w:r>
    </w:p>
    <w:p w14:paraId="427488F1" w14:textId="0AE10C10" w:rsidR="00BF7D4A" w:rsidRDefault="00BF7D4A" w:rsidP="009D75A4">
      <w:r>
        <w:t>M</w:t>
      </w:r>
      <w:r w:rsidRPr="00BF7D4A">
        <w:rPr>
          <w:vertAlign w:val="superscript"/>
        </w:rPr>
        <w:t>lle</w:t>
      </w:r>
      <w:r>
        <w:t> de </w:t>
      </w:r>
      <w:proofErr w:type="spellStart"/>
      <w:r w:rsidR="009D75A4" w:rsidRPr="008A7EC9">
        <w:t>Graffenfried</w:t>
      </w:r>
      <w:proofErr w:type="spellEnd"/>
      <w:r w:rsidR="009D75A4" w:rsidRPr="008A7EC9">
        <w:t xml:space="preserve"> répondit par un hochement qui se</w:t>
      </w:r>
      <w:r w:rsidR="009D75A4" w:rsidRPr="008A7EC9">
        <w:t>m</w:t>
      </w:r>
      <w:r w:rsidR="009D75A4" w:rsidRPr="008A7EC9">
        <w:t>blait signifier</w:t>
      </w:r>
      <w:r>
        <w:t xml:space="preserve"> : </w:t>
      </w:r>
      <w:r w:rsidR="009D75A4" w:rsidRPr="008A7EC9">
        <w:t>Ne vous l</w:t>
      </w:r>
      <w:r>
        <w:t>’</w:t>
      </w:r>
      <w:r w:rsidR="009D75A4" w:rsidRPr="008A7EC9">
        <w:t>avais-je pas dit</w:t>
      </w:r>
      <w:r>
        <w:t>.</w:t>
      </w:r>
    </w:p>
    <w:p w14:paraId="6EB86E06" w14:textId="77777777" w:rsidR="00BF7D4A" w:rsidRDefault="00BF7D4A" w:rsidP="009D75A4">
      <w:r>
        <w:lastRenderedPageBreak/>
        <w:t>— </w:t>
      </w:r>
      <w:r w:rsidR="009D75A4" w:rsidRPr="008A7EC9">
        <w:t>Mélusine</w:t>
      </w:r>
      <w:r>
        <w:t xml:space="preserve">, </w:t>
      </w:r>
      <w:r w:rsidR="009D75A4" w:rsidRPr="008A7EC9">
        <w:t>commanda la grande-duchesse</w:t>
      </w:r>
      <w:r>
        <w:t xml:space="preserve">, </w:t>
      </w:r>
      <w:r w:rsidR="009D75A4" w:rsidRPr="008A7EC9">
        <w:t>allume le s</w:t>
      </w:r>
      <w:r w:rsidR="009D75A4" w:rsidRPr="008A7EC9">
        <w:t>a</w:t>
      </w:r>
      <w:r w:rsidR="009D75A4" w:rsidRPr="008A7EC9">
        <w:t>movar</w:t>
      </w:r>
      <w:r>
        <w:t>.</w:t>
      </w:r>
    </w:p>
    <w:p w14:paraId="268A6D38" w14:textId="77777777" w:rsidR="00BF7D4A" w:rsidRDefault="009D75A4" w:rsidP="009D75A4">
      <w:r w:rsidRPr="008A7EC9">
        <w:t>Tandis que la jeune fille disposait les tasses à thé autour de la lourde tour bourdonnante de cuivre rouge</w:t>
      </w:r>
      <w:r w:rsidR="00BF7D4A">
        <w:t xml:space="preserve">, </w:t>
      </w:r>
      <w:r w:rsidRPr="008A7EC9">
        <w:t>Aurore s</w:t>
      </w:r>
      <w:r w:rsidR="00BF7D4A">
        <w:t>’</w:t>
      </w:r>
      <w:r w:rsidRPr="008A7EC9">
        <w:t>était l</w:t>
      </w:r>
      <w:r w:rsidRPr="008A7EC9">
        <w:t>e</w:t>
      </w:r>
      <w:r w:rsidRPr="008A7EC9">
        <w:t>vée et avait ouvert un petit secrétaire</w:t>
      </w:r>
      <w:r w:rsidR="00BF7D4A">
        <w:t xml:space="preserve">. </w:t>
      </w:r>
      <w:r w:rsidRPr="008A7EC9">
        <w:t>Elle me fit signe d</w:t>
      </w:r>
      <w:r w:rsidR="00BF7D4A">
        <w:t>’</w:t>
      </w:r>
      <w:r w:rsidRPr="008A7EC9">
        <w:t>approcher</w:t>
      </w:r>
      <w:r w:rsidR="00BF7D4A">
        <w:t>.</w:t>
      </w:r>
    </w:p>
    <w:p w14:paraId="5E67B76E" w14:textId="77777777" w:rsidR="00BF7D4A" w:rsidRDefault="00BF7D4A" w:rsidP="009D75A4">
      <w:r>
        <w:t>— </w:t>
      </w:r>
      <w:r w:rsidR="009D75A4" w:rsidRPr="008A7EC9">
        <w:t>Connaissez-vous cette écriture</w:t>
      </w:r>
      <w:r>
        <w:t xml:space="preserve"> ? </w:t>
      </w:r>
      <w:r w:rsidR="009D75A4" w:rsidRPr="008A7EC9">
        <w:t>demanda-t-elle en me tendant une lettre</w:t>
      </w:r>
      <w:r>
        <w:t>.</w:t>
      </w:r>
    </w:p>
    <w:p w14:paraId="0BBE65D8" w14:textId="77777777" w:rsidR="00BF7D4A" w:rsidRDefault="009D75A4" w:rsidP="009D75A4">
      <w:r w:rsidRPr="008A7EC9">
        <w:t>J</w:t>
      </w:r>
      <w:r w:rsidR="00BF7D4A">
        <w:t>’</w:t>
      </w:r>
      <w:r w:rsidRPr="008A7EC9">
        <w:t>examinai le papier</w:t>
      </w:r>
      <w:r w:rsidR="00BF7D4A">
        <w:t xml:space="preserve">. </w:t>
      </w:r>
      <w:r w:rsidRPr="008A7EC9">
        <w:t>Je n</w:t>
      </w:r>
      <w:r w:rsidR="00BF7D4A">
        <w:t>’</w:t>
      </w:r>
      <w:r w:rsidRPr="008A7EC9">
        <w:t>avais jamais vu l</w:t>
      </w:r>
      <w:r w:rsidR="00BF7D4A">
        <w:t>’</w:t>
      </w:r>
      <w:r w:rsidRPr="008A7EC9">
        <w:t>écriture en question</w:t>
      </w:r>
      <w:r w:rsidR="00BF7D4A">
        <w:t>.</w:t>
      </w:r>
    </w:p>
    <w:p w14:paraId="4FD9A770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celle de feu le grand-duc Rodolphe</w:t>
      </w:r>
      <w:r>
        <w:t xml:space="preserve">, </w:t>
      </w:r>
      <w:r w:rsidR="009D75A4" w:rsidRPr="008A7EC9">
        <w:t>me dit-elle si</w:t>
      </w:r>
      <w:r w:rsidR="009D75A4" w:rsidRPr="008A7EC9">
        <w:t>m</w:t>
      </w:r>
      <w:r w:rsidR="009D75A4" w:rsidRPr="008A7EC9">
        <w:t>plement</w:t>
      </w:r>
      <w:r>
        <w:t>.</w:t>
      </w:r>
    </w:p>
    <w:p w14:paraId="5764D71A" w14:textId="77777777" w:rsidR="00BF7D4A" w:rsidRDefault="009D75A4" w:rsidP="009D75A4">
      <w:r w:rsidRPr="008A7EC9">
        <w:t>Mon étonnement toucha à la stupéfaction</w:t>
      </w:r>
      <w:r w:rsidR="00BF7D4A">
        <w:t xml:space="preserve">. </w:t>
      </w:r>
      <w:r w:rsidRPr="008A7EC9">
        <w:t>Elle ne put s</w:t>
      </w:r>
      <w:r w:rsidR="00BF7D4A">
        <w:t>’</w:t>
      </w:r>
      <w:r w:rsidRPr="008A7EC9">
        <w:t>empêcher de sourire</w:t>
      </w:r>
      <w:r w:rsidR="00BF7D4A">
        <w:t>.</w:t>
      </w:r>
    </w:p>
    <w:p w14:paraId="65947E05" w14:textId="77777777" w:rsidR="00BF7D4A" w:rsidRDefault="00BF7D4A" w:rsidP="009D75A4">
      <w:r>
        <w:t>— </w:t>
      </w:r>
      <w:r w:rsidR="009D75A4" w:rsidRPr="008A7EC9">
        <w:t>Mais alors</w:t>
      </w:r>
      <w:r>
        <w:t xml:space="preserve">, </w:t>
      </w:r>
      <w:r w:rsidR="009D75A4" w:rsidRPr="008A7EC9">
        <w:t>Madame</w:t>
      </w:r>
      <w:r>
        <w:t xml:space="preserve">, </w:t>
      </w:r>
      <w:r w:rsidR="009D75A4" w:rsidRPr="008A7EC9">
        <w:t>excusez-moi</w:t>
      </w:r>
      <w:r>
        <w:t xml:space="preserve">, </w:t>
      </w:r>
      <w:r w:rsidR="009D75A4" w:rsidRPr="008A7EC9">
        <w:t>je ne comprends plus</w:t>
      </w:r>
      <w:r>
        <w:t xml:space="preserve">. </w:t>
      </w:r>
      <w:r w:rsidR="009D75A4" w:rsidRPr="008A7EC9">
        <w:t>De qui est le papier que je vous ai remis</w:t>
      </w:r>
      <w:r>
        <w:t xml:space="preserve">, </w:t>
      </w:r>
      <w:r w:rsidR="009D75A4" w:rsidRPr="008A7EC9">
        <w:t>à qui je dois</w:t>
      </w:r>
      <w:r>
        <w:t>…</w:t>
      </w:r>
    </w:p>
    <w:p w14:paraId="5949B79D" w14:textId="77777777" w:rsidR="00BF7D4A" w:rsidRDefault="00BF7D4A" w:rsidP="009D75A4">
      <w:r>
        <w:t>— </w:t>
      </w:r>
      <w:r w:rsidR="009D75A4" w:rsidRPr="008A7EC9">
        <w:t>Calmez-vous</w:t>
      </w:r>
      <w:r>
        <w:t xml:space="preserve">, </w:t>
      </w:r>
      <w:r w:rsidR="009D75A4" w:rsidRPr="008A7EC9">
        <w:t>calmez-vous</w:t>
      </w:r>
      <w:r>
        <w:t xml:space="preserve">, 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 xml:space="preserve"> ; </w:t>
      </w:r>
      <w:r w:rsidR="009D75A4" w:rsidRPr="008A7EC9">
        <w:t>le papier à qui vous devez mon estime</w:t>
      </w:r>
      <w:r>
        <w:t xml:space="preserve">, </w:t>
      </w:r>
      <w:r w:rsidR="009D75A4" w:rsidRPr="008A7EC9">
        <w:t>et déjà mon amitié</w:t>
      </w:r>
      <w:r>
        <w:t xml:space="preserve">, </w:t>
      </w:r>
      <w:r w:rsidR="009D75A4" w:rsidRPr="008A7EC9">
        <w:t>ce papier n</w:t>
      </w:r>
      <w:r>
        <w:t>’</w:t>
      </w:r>
      <w:r w:rsidR="009D75A4" w:rsidRPr="008A7EC9">
        <w:t>a pas été écrit par feu le grand-duc mon époux</w:t>
      </w:r>
      <w:r>
        <w:t xml:space="preserve">. </w:t>
      </w:r>
      <w:r w:rsidR="009D75A4" w:rsidRPr="008A7EC9">
        <w:t>Mais il n</w:t>
      </w:r>
      <w:r>
        <w:t>’</w:t>
      </w:r>
      <w:r w:rsidR="009D75A4" w:rsidRPr="008A7EC9">
        <w:t>est pas sans valeur pour moi</w:t>
      </w:r>
      <w:r>
        <w:t xml:space="preserve">. </w:t>
      </w:r>
      <w:r w:rsidR="009D75A4" w:rsidRPr="008A7EC9">
        <w:t>Qui sait</w:t>
      </w:r>
      <w:r>
        <w:t xml:space="preserve">, </w:t>
      </w:r>
      <w:r w:rsidR="009D75A4" w:rsidRPr="008A7EC9">
        <w:t>il en a peut-être une plus grande</w:t>
      </w:r>
      <w:r>
        <w:t>.</w:t>
      </w:r>
    </w:p>
    <w:p w14:paraId="7121C9B2" w14:textId="77777777" w:rsidR="00BF7D4A" w:rsidRDefault="009D75A4" w:rsidP="009D75A4">
      <w:r w:rsidRPr="008A7EC9">
        <w:t>Parlant ainsi</w:t>
      </w:r>
      <w:r w:rsidR="00BF7D4A">
        <w:t xml:space="preserve">, </w:t>
      </w:r>
      <w:r w:rsidRPr="008A7EC9">
        <w:t>elle avait déplié le document</w:t>
      </w:r>
      <w:r w:rsidR="00BF7D4A">
        <w:t>.</w:t>
      </w:r>
    </w:p>
    <w:p w14:paraId="1509060F" w14:textId="77777777" w:rsidR="00BF7D4A" w:rsidRDefault="00BF7D4A" w:rsidP="009D75A4">
      <w:r>
        <w:t>— </w:t>
      </w:r>
      <w:r w:rsidR="009D75A4" w:rsidRPr="008A7EC9">
        <w:t>Je vois là un nom</w:t>
      </w:r>
      <w:r>
        <w:t xml:space="preserve">, </w:t>
      </w:r>
      <w:r w:rsidR="009D75A4" w:rsidRPr="008A7EC9">
        <w:t>dit-elle</w:t>
      </w:r>
      <w:r>
        <w:t xml:space="preserve">, </w:t>
      </w:r>
      <w:r w:rsidR="009D75A4" w:rsidRPr="008A7EC9">
        <w:t>Sangha</w:t>
      </w:r>
      <w:r>
        <w:t xml:space="preserve">. </w:t>
      </w:r>
      <w:r w:rsidR="009D75A4" w:rsidRPr="008A7EC9">
        <w:t>Savez-vous ce que c</w:t>
      </w:r>
      <w:r>
        <w:t>’</w:t>
      </w:r>
      <w:r w:rsidR="009D75A4" w:rsidRPr="008A7EC9">
        <w:t>est</w:t>
      </w:r>
      <w:r>
        <w:t> ?</w:t>
      </w:r>
    </w:p>
    <w:p w14:paraId="4ED1987C" w14:textId="77777777" w:rsidR="00BF7D4A" w:rsidRDefault="00BF7D4A" w:rsidP="009D75A4">
      <w:r>
        <w:t>— </w:t>
      </w:r>
      <w:r w:rsidR="009D75A4" w:rsidRPr="008A7EC9">
        <w:t>Oui</w:t>
      </w:r>
      <w:r>
        <w:t xml:space="preserve">, </w:t>
      </w:r>
      <w:r w:rsidR="009D75A4" w:rsidRPr="008A7EC9">
        <w:t>répondis-je</w:t>
      </w:r>
      <w:r>
        <w:t xml:space="preserve">, </w:t>
      </w:r>
      <w:r w:rsidR="009D75A4" w:rsidRPr="008A7EC9">
        <w:t>depuis ce matin</w:t>
      </w:r>
      <w:r>
        <w:t xml:space="preserve"> : </w:t>
      </w:r>
      <w:r w:rsidR="009D75A4" w:rsidRPr="008A7EC9">
        <w:t>c</w:t>
      </w:r>
      <w:r>
        <w:t>’</w:t>
      </w:r>
      <w:r w:rsidR="009D75A4" w:rsidRPr="008A7EC9">
        <w:t>est une infime bou</w:t>
      </w:r>
      <w:r w:rsidR="009D75A4" w:rsidRPr="008A7EC9">
        <w:t>r</w:t>
      </w:r>
      <w:r w:rsidR="009D75A4" w:rsidRPr="008A7EC9">
        <w:t>gade du Cameroun</w:t>
      </w:r>
      <w:r>
        <w:t xml:space="preserve">, </w:t>
      </w:r>
      <w:r w:rsidR="009D75A4" w:rsidRPr="008A7EC9">
        <w:t>le dernier poste allemand</w:t>
      </w:r>
      <w:r>
        <w:t xml:space="preserve"> ; </w:t>
      </w:r>
      <w:r w:rsidR="009D75A4" w:rsidRPr="008A7EC9">
        <w:t>à dix lieues du fort Flatters</w:t>
      </w:r>
      <w:r>
        <w:t xml:space="preserve">, </w:t>
      </w:r>
      <w:r w:rsidR="009D75A4" w:rsidRPr="008A7EC9">
        <w:t>le premier poste français</w:t>
      </w:r>
      <w:r>
        <w:t>.</w:t>
      </w:r>
    </w:p>
    <w:p w14:paraId="291D73F9" w14:textId="5726450E" w:rsidR="00BF7D4A" w:rsidRDefault="00BF7D4A" w:rsidP="009D75A4">
      <w:r>
        <w:lastRenderedPageBreak/>
        <w:t>— </w:t>
      </w:r>
      <w:r w:rsidR="009D75A4" w:rsidRPr="008A7EC9">
        <w:t>C</w:t>
      </w:r>
      <w:r>
        <w:t>’</w:t>
      </w:r>
      <w:r w:rsidR="009D75A4" w:rsidRPr="008A7EC9">
        <w:t>est cela</w:t>
      </w:r>
      <w:r>
        <w:t xml:space="preserve">, </w:t>
      </w:r>
      <w:r w:rsidR="009D75A4" w:rsidRPr="008A7EC9">
        <w:t>ajouta-t-elle</w:t>
      </w:r>
      <w:r>
        <w:t xml:space="preserve">, </w:t>
      </w:r>
      <w:r w:rsidR="009D75A4" w:rsidRPr="008A7EC9">
        <w:t>et</w:t>
      </w:r>
      <w:r>
        <w:t xml:space="preserve">, </w:t>
      </w:r>
      <w:r w:rsidR="009D75A4" w:rsidRPr="008A7EC9">
        <w:t>ce que vous semblez ignorer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dans ce pauvre village que mourut d</w:t>
      </w:r>
      <w:r>
        <w:t>’</w:t>
      </w:r>
      <w:r w:rsidR="009D75A4" w:rsidRPr="008A7EC9">
        <w:t>insolation</w:t>
      </w:r>
      <w:r>
        <w:t xml:space="preserve">, </w:t>
      </w:r>
      <w:r w:rsidR="009D75A4" w:rsidRPr="008A7EC9">
        <w:t>le 1</w:t>
      </w:r>
      <w:r w:rsidRPr="008A7EC9">
        <w:t>0</w:t>
      </w:r>
      <w:r>
        <w:t> </w:t>
      </w:r>
      <w:r w:rsidRPr="008A7EC9">
        <w:t>mai</w:t>
      </w:r>
      <w:r w:rsidR="009D75A4" w:rsidRPr="008A7EC9">
        <w:t xml:space="preserve"> 1911</w:t>
      </w:r>
      <w:r>
        <w:t xml:space="preserve">, </w:t>
      </w:r>
      <w:r w:rsidR="009D75A4" w:rsidRPr="008A7EC9">
        <w:t>le grand-duc Rodolphe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là qu</w:t>
      </w:r>
      <w:r>
        <w:t>’</w:t>
      </w:r>
      <w:r w:rsidR="009D75A4" w:rsidRPr="008A7EC9">
        <w:t>il est enterré</w:t>
      </w:r>
      <w:r>
        <w:t xml:space="preserve">. </w:t>
      </w:r>
      <w:r w:rsidR="009D75A4" w:rsidRPr="008A7EC9">
        <w:t>Aussi comprenez mon émotion de lire</w:t>
      </w:r>
      <w:r>
        <w:t xml:space="preserve">, </w:t>
      </w:r>
      <w:r w:rsidR="009D75A4" w:rsidRPr="008A7EC9">
        <w:t>sur la liste même des étapes qui devait servir à son voyage</w:t>
      </w:r>
      <w:r>
        <w:t xml:space="preserve">, </w:t>
      </w:r>
      <w:r w:rsidR="009D75A4" w:rsidRPr="008A7EC9">
        <w:t>le nom de celle où il s</w:t>
      </w:r>
      <w:r>
        <w:t>’</w:t>
      </w:r>
      <w:r w:rsidR="009D75A4" w:rsidRPr="008A7EC9">
        <w:t>est arrêté pour toujours</w:t>
      </w:r>
      <w:r>
        <w:t>.</w:t>
      </w:r>
    </w:p>
    <w:p w14:paraId="3F0CFF61" w14:textId="77777777" w:rsidR="00BF7D4A" w:rsidRDefault="00BF7D4A" w:rsidP="009D75A4">
      <w:r>
        <w:t>— </w:t>
      </w:r>
      <w:r w:rsidR="009D75A4" w:rsidRPr="008A7EC9">
        <w:t>Mais de qui est-elle</w:t>
      </w:r>
      <w:r>
        <w:t xml:space="preserve">, </w:t>
      </w:r>
      <w:r w:rsidR="009D75A4" w:rsidRPr="008A7EC9">
        <w:t>cette liste</w:t>
      </w:r>
      <w:r>
        <w:t xml:space="preserve"> ? </w:t>
      </w:r>
      <w:r w:rsidR="009D75A4" w:rsidRPr="008A7EC9">
        <w:t>Qui l</w:t>
      </w:r>
      <w:r>
        <w:t>’</w:t>
      </w:r>
      <w:r w:rsidR="009D75A4" w:rsidRPr="008A7EC9">
        <w:t>a dressée</w:t>
      </w:r>
      <w:r>
        <w:t> ?</w:t>
      </w:r>
    </w:p>
    <w:p w14:paraId="6014D476" w14:textId="77777777" w:rsidR="00BF7D4A" w:rsidRDefault="00BF7D4A" w:rsidP="009D75A4">
      <w:r>
        <w:t>— </w:t>
      </w:r>
      <w:r w:rsidR="009D75A4" w:rsidRPr="008A7EC9">
        <w:t>Un ami</w:t>
      </w:r>
      <w:r>
        <w:t xml:space="preserve">, </w:t>
      </w:r>
      <w:r w:rsidR="009D75A4" w:rsidRPr="008A7EC9">
        <w:t xml:space="preserve">répondit </w:t>
      </w:r>
      <w:r w:rsidR="009D75A4">
        <w:t>l</w:t>
      </w:r>
      <w:r w:rsidR="009D75A4" w:rsidRPr="008A7EC9">
        <w:t>a grande-duchesse</w:t>
      </w:r>
      <w:r>
        <w:t xml:space="preserve"> ! </w:t>
      </w:r>
      <w:r w:rsidR="009D75A4" w:rsidRPr="008A7EC9">
        <w:t>Le fidèle comp</w:t>
      </w:r>
      <w:r w:rsidR="009D75A4" w:rsidRPr="008A7EC9">
        <w:t>a</w:t>
      </w:r>
      <w:r w:rsidR="009D75A4" w:rsidRPr="008A7EC9">
        <w:t>gnon de route du grand-duc</w:t>
      </w:r>
      <w:r>
        <w:t xml:space="preserve">. </w:t>
      </w:r>
      <w:r w:rsidR="009D75A4" w:rsidRPr="008A7EC9">
        <w:t>Celui qui</w:t>
      </w:r>
      <w:r>
        <w:t xml:space="preserve">, </w:t>
      </w:r>
      <w:r w:rsidR="009D75A4" w:rsidRPr="008A7EC9">
        <w:t>à deux reprises</w:t>
      </w:r>
      <w:r>
        <w:t xml:space="preserve">, </w:t>
      </w:r>
      <w:r w:rsidR="009D75A4" w:rsidRPr="008A7EC9">
        <w:t>lui a sauvé la vie au Congo</w:t>
      </w:r>
      <w:r>
        <w:t xml:space="preserve">. </w:t>
      </w:r>
      <w:r w:rsidR="009D75A4" w:rsidRPr="008A7EC9">
        <w:t>Celui qui</w:t>
      </w:r>
      <w:r>
        <w:t xml:space="preserve">, </w:t>
      </w:r>
      <w:r w:rsidR="009D75A4" w:rsidRPr="008A7EC9">
        <w:t>s</w:t>
      </w:r>
      <w:r>
        <w:t>’</w:t>
      </w:r>
      <w:r w:rsidR="009D75A4" w:rsidRPr="008A7EC9">
        <w:t>il n</w:t>
      </w:r>
      <w:r>
        <w:t>’</w:t>
      </w:r>
      <w:r w:rsidR="009D75A4" w:rsidRPr="008A7EC9">
        <w:t>a pu le sauver de la mal</w:t>
      </w:r>
      <w:r w:rsidR="009D75A4" w:rsidRPr="008A7EC9">
        <w:t>a</w:t>
      </w:r>
      <w:r w:rsidR="009D75A4" w:rsidRPr="008A7EC9">
        <w:t>die</w:t>
      </w:r>
      <w:r>
        <w:t xml:space="preserve">, </w:t>
      </w:r>
      <w:r w:rsidR="009D75A4" w:rsidRPr="008A7EC9">
        <w:t>l</w:t>
      </w:r>
      <w:r>
        <w:t>’</w:t>
      </w:r>
      <w:r w:rsidR="009D75A4" w:rsidRPr="008A7EC9">
        <w:t>a veillé jusqu</w:t>
      </w:r>
      <w:r>
        <w:t>’</w:t>
      </w:r>
      <w:r w:rsidR="009D75A4" w:rsidRPr="008A7EC9">
        <w:t>au bout</w:t>
      </w:r>
      <w:r>
        <w:t xml:space="preserve">, </w:t>
      </w:r>
      <w:r w:rsidR="009D75A4" w:rsidRPr="008A7EC9">
        <w:t>lui a rendu les suprêmes devoirs</w:t>
      </w:r>
      <w:r>
        <w:t>.</w:t>
      </w:r>
    </w:p>
    <w:p w14:paraId="7BF73A48" w14:textId="77777777" w:rsidR="00BF7D4A" w:rsidRDefault="00BF7D4A" w:rsidP="009D75A4">
      <w:r>
        <w:t>— </w:t>
      </w:r>
      <w:r w:rsidR="009D75A4" w:rsidRPr="008A7EC9">
        <w:t>Il s</w:t>
      </w:r>
      <w:r>
        <w:t>’</w:t>
      </w:r>
      <w:r w:rsidR="009D75A4" w:rsidRPr="008A7EC9">
        <w:t>appelle</w:t>
      </w:r>
      <w:r>
        <w:t xml:space="preserve"> ? </w:t>
      </w:r>
      <w:r w:rsidR="009D75A4" w:rsidRPr="008A7EC9">
        <w:t>demandai-je</w:t>
      </w:r>
      <w:r>
        <w:t>.</w:t>
      </w:r>
    </w:p>
    <w:p w14:paraId="1C2DC139" w14:textId="77777777" w:rsidR="00BF7D4A" w:rsidRDefault="00BF7D4A" w:rsidP="009D75A4">
      <w:r>
        <w:t>— </w:t>
      </w:r>
      <w:r w:rsidR="009D75A4" w:rsidRPr="008A7EC9">
        <w:t xml:space="preserve">Le baron Ulrich de </w:t>
      </w:r>
      <w:proofErr w:type="spellStart"/>
      <w:r w:rsidR="009D75A4" w:rsidRPr="008A7EC9">
        <w:t>Boose</w:t>
      </w:r>
      <w:proofErr w:type="spellEnd"/>
      <w:r>
        <w:t>.</w:t>
      </w:r>
    </w:p>
    <w:p w14:paraId="00B93C9E" w14:textId="77777777" w:rsidR="00BF7D4A" w:rsidRDefault="009D75A4" w:rsidP="009D75A4">
      <w:r w:rsidRPr="008A7EC9">
        <w:t>Je poussai un cri</w:t>
      </w:r>
      <w:r w:rsidR="00BF7D4A">
        <w:t>.</w:t>
      </w:r>
    </w:p>
    <w:p w14:paraId="76CB633D" w14:textId="77777777" w:rsidR="00BF7D4A" w:rsidRDefault="00BF7D4A" w:rsidP="009D75A4">
      <w:r>
        <w:t>— </w:t>
      </w:r>
      <w:proofErr w:type="spellStart"/>
      <w:r w:rsidR="009D75A4" w:rsidRPr="008A7EC9">
        <w:t>Boose</w:t>
      </w:r>
      <w:proofErr w:type="spellEnd"/>
      <w:r>
        <w:t xml:space="preserve">, </w:t>
      </w:r>
      <w:r w:rsidR="009D75A4" w:rsidRPr="008A7EC9">
        <w:t>c</w:t>
      </w:r>
      <w:r>
        <w:t>’</w:t>
      </w:r>
      <w:r w:rsidR="009D75A4" w:rsidRPr="008A7EC9">
        <w:t>était lui</w:t>
      </w:r>
      <w:r>
        <w:t> !</w:t>
      </w:r>
    </w:p>
    <w:p w14:paraId="075F43DD" w14:textId="77777777" w:rsidR="00BF7D4A" w:rsidRDefault="009D75A4" w:rsidP="009D75A4">
      <w:r w:rsidRPr="008A7EC9">
        <w:t>La grande-duchesse s</w:t>
      </w:r>
      <w:r w:rsidR="00BF7D4A">
        <w:t>’</w:t>
      </w:r>
      <w:r w:rsidRPr="008A7EC9">
        <w:t>était levée</w:t>
      </w:r>
      <w:r w:rsidR="00BF7D4A">
        <w:t xml:space="preserve">, </w:t>
      </w:r>
      <w:r w:rsidRPr="008A7EC9">
        <w:t>toute droite</w:t>
      </w:r>
      <w:r w:rsidR="00BF7D4A">
        <w:t xml:space="preserve">, </w:t>
      </w:r>
      <w:r w:rsidRPr="008A7EC9">
        <w:t>un peu pâle</w:t>
      </w:r>
      <w:r w:rsidR="00BF7D4A">
        <w:t xml:space="preserve">. </w:t>
      </w:r>
      <w:r w:rsidRPr="008A7EC9">
        <w:t>À ses pieds</w:t>
      </w:r>
      <w:r w:rsidR="00BF7D4A">
        <w:t xml:space="preserve">, </w:t>
      </w:r>
      <w:r w:rsidRPr="008A7EC9">
        <w:t>Mélusine ne grattait plus la guitare</w:t>
      </w:r>
      <w:r w:rsidR="00BF7D4A">
        <w:t xml:space="preserve">, </w:t>
      </w:r>
      <w:r w:rsidRPr="008A7EC9">
        <w:t>qui gisait sur le tapis</w:t>
      </w:r>
      <w:r w:rsidR="00BF7D4A">
        <w:t>.</w:t>
      </w:r>
    </w:p>
    <w:p w14:paraId="610C6A0C" w14:textId="77777777" w:rsidR="00BF7D4A" w:rsidRDefault="00BF7D4A" w:rsidP="009D75A4">
      <w:r>
        <w:t>— </w:t>
      </w:r>
      <w:r w:rsidR="009D75A4" w:rsidRPr="008A7EC9">
        <w:t>Monsieur</w:t>
      </w:r>
      <w:r>
        <w:t xml:space="preserve">, </w:t>
      </w:r>
      <w:r w:rsidR="009D75A4" w:rsidRPr="008A7EC9">
        <w:t xml:space="preserve">dit Aurore de </w:t>
      </w:r>
      <w:proofErr w:type="spellStart"/>
      <w:r w:rsidR="009D75A4" w:rsidRPr="008A7EC9">
        <w:t>Lautenbourg</w:t>
      </w:r>
      <w:proofErr w:type="spellEnd"/>
      <w:r>
        <w:t xml:space="preserve">, </w:t>
      </w:r>
      <w:r w:rsidR="009D75A4" w:rsidRPr="008A7EC9">
        <w:t>que voulez-vous dire</w:t>
      </w:r>
      <w:r>
        <w:t xml:space="preserve"> ? </w:t>
      </w:r>
      <w:r w:rsidR="009D75A4" w:rsidRPr="008A7EC9">
        <w:t>Expliquez-vous</w:t>
      </w:r>
      <w:r>
        <w:t xml:space="preserve">, </w:t>
      </w:r>
      <w:r w:rsidR="009D75A4" w:rsidRPr="008A7EC9">
        <w:t>je vous prie</w:t>
      </w:r>
      <w:r>
        <w:t>.</w:t>
      </w:r>
    </w:p>
    <w:p w14:paraId="12255A82" w14:textId="77777777" w:rsidR="00BF7D4A" w:rsidRDefault="009D75A4" w:rsidP="009D75A4">
      <w:r w:rsidRPr="008A7EC9">
        <w:t>Mais déjà j</w:t>
      </w:r>
      <w:r w:rsidR="00BF7D4A">
        <w:t>’</w:t>
      </w:r>
      <w:r w:rsidRPr="008A7EC9">
        <w:t>avais repris un peu de mon sang-froid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avais vaguement conscience d</w:t>
      </w:r>
      <w:r w:rsidR="00BF7D4A">
        <w:t>’</w:t>
      </w:r>
      <w:r w:rsidRPr="008A7EC9">
        <w:t>une faute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eusse voulu parler d</w:t>
      </w:r>
      <w:r w:rsidR="00BF7D4A">
        <w:t>’</w:t>
      </w:r>
      <w:r w:rsidRPr="008A7EC9">
        <w:t>autre chose</w:t>
      </w:r>
      <w:r w:rsidR="00BF7D4A">
        <w:t>.</w:t>
      </w:r>
    </w:p>
    <w:p w14:paraId="37665490" w14:textId="77777777" w:rsidR="00BF7D4A" w:rsidRDefault="009D75A4" w:rsidP="009D75A4">
      <w:r w:rsidRPr="008A7EC9">
        <w:t>La grande-duchesse ne l</w:t>
      </w:r>
      <w:r w:rsidR="00BF7D4A">
        <w:t>’</w:t>
      </w:r>
      <w:r w:rsidRPr="008A7EC9">
        <w:t>entendait pas ainsi</w:t>
      </w:r>
      <w:r w:rsidR="00BF7D4A">
        <w:t> :</w:t>
      </w:r>
    </w:p>
    <w:p w14:paraId="4639C266" w14:textId="5E661EC4" w:rsidR="00BF7D4A" w:rsidRDefault="00BF7D4A" w:rsidP="009D75A4">
      <w:r>
        <w:t>— </w:t>
      </w:r>
      <w:r w:rsidR="009D75A4" w:rsidRPr="008A7EC9">
        <w:t xml:space="preserve">Vous connaissiez </w:t>
      </w:r>
      <w:r>
        <w:t>M. de </w:t>
      </w:r>
      <w:proofErr w:type="spellStart"/>
      <w:r w:rsidR="009D75A4" w:rsidRPr="008A7EC9">
        <w:t>Boose</w:t>
      </w:r>
      <w:proofErr w:type="spellEnd"/>
      <w:r>
        <w:t> ?</w:t>
      </w:r>
    </w:p>
    <w:p w14:paraId="2518651C" w14:textId="77777777" w:rsidR="00BF7D4A" w:rsidRDefault="00BF7D4A" w:rsidP="009D75A4">
      <w:r>
        <w:lastRenderedPageBreak/>
        <w:t>— </w:t>
      </w:r>
      <w:r w:rsidR="009D75A4" w:rsidRPr="008A7EC9">
        <w:t>Madame</w:t>
      </w:r>
      <w:r>
        <w:t xml:space="preserve">, </w:t>
      </w:r>
      <w:r w:rsidR="009D75A4" w:rsidRPr="008A7EC9">
        <w:t>balbutiai-je</w:t>
      </w:r>
      <w:r>
        <w:t xml:space="preserve">, </w:t>
      </w:r>
      <w:r w:rsidR="009D75A4" w:rsidRPr="008A7EC9">
        <w:t>excusez-moi</w:t>
      </w:r>
      <w:r>
        <w:t xml:space="preserve">. </w:t>
      </w:r>
      <w:r w:rsidR="009D75A4" w:rsidRPr="008A7EC9">
        <w:t>Vraiment</w:t>
      </w:r>
      <w:r>
        <w:t xml:space="preserve">, </w:t>
      </w:r>
      <w:r w:rsidR="009D75A4" w:rsidRPr="008A7EC9">
        <w:t>je ne sais si je dois</w:t>
      </w:r>
      <w:r>
        <w:t xml:space="preserve">, </w:t>
      </w:r>
      <w:r w:rsidR="009D75A4" w:rsidRPr="008A7EC9">
        <w:t>si je peux</w:t>
      </w:r>
      <w:r>
        <w:t>…</w:t>
      </w:r>
    </w:p>
    <w:p w14:paraId="72AB5132" w14:textId="77777777" w:rsidR="00BF7D4A" w:rsidRDefault="00BF7D4A" w:rsidP="009D75A4">
      <w:r>
        <w:t>— </w:t>
      </w:r>
      <w:r w:rsidR="009D75A4" w:rsidRPr="008A7EC9">
        <w:t>Qu</w:t>
      </w:r>
      <w:r>
        <w:t>’</w:t>
      </w:r>
      <w:r w:rsidR="009D75A4" w:rsidRPr="008A7EC9">
        <w:t>est-ce que vous ne devez pas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est-ce que vous ne pouvez pas</w:t>
      </w:r>
      <w:r>
        <w:t> ?</w:t>
      </w:r>
    </w:p>
    <w:p w14:paraId="6B3D6D2C" w14:textId="77777777" w:rsidR="00BF7D4A" w:rsidRDefault="009D75A4" w:rsidP="009D75A4">
      <w:r w:rsidRPr="008A7EC9">
        <w:t>Je maudissais l</w:t>
      </w:r>
      <w:r w:rsidR="00BF7D4A">
        <w:t>’</w:t>
      </w:r>
      <w:r w:rsidRPr="008A7EC9">
        <w:t>exclamation maladroite et prématurée qui risquait de compromettre en une seconde deux mois de patients travaux d</w:t>
      </w:r>
      <w:r w:rsidR="00BF7D4A">
        <w:t>’</w:t>
      </w:r>
      <w:r w:rsidRPr="008A7EC9">
        <w:t>approche</w:t>
      </w:r>
      <w:r w:rsidR="00BF7D4A">
        <w:t xml:space="preserve">. </w:t>
      </w:r>
      <w:r w:rsidRPr="008A7EC9">
        <w:t>Affolé</w:t>
      </w:r>
      <w:r w:rsidR="00BF7D4A">
        <w:t xml:space="preserve">, </w:t>
      </w:r>
      <w:r w:rsidRPr="008A7EC9">
        <w:t>cherchant un appui</w:t>
      </w:r>
      <w:r w:rsidR="00BF7D4A">
        <w:t xml:space="preserve">, </w:t>
      </w:r>
      <w:r w:rsidRPr="008A7EC9">
        <w:t>mes yeux re</w:t>
      </w:r>
      <w:r w:rsidRPr="008A7EC9">
        <w:t>n</w:t>
      </w:r>
      <w:r w:rsidRPr="008A7EC9">
        <w:t>contrèrent Mélusine</w:t>
      </w:r>
      <w:r w:rsidR="00BF7D4A">
        <w:t>.</w:t>
      </w:r>
    </w:p>
    <w:p w14:paraId="3944F275" w14:textId="77777777" w:rsidR="00BF7D4A" w:rsidRDefault="009D75A4" w:rsidP="009D75A4">
      <w:r w:rsidRPr="008A7EC9">
        <w:t>La grande-duchesse parut se méprendre sur le sens de ce regard</w:t>
      </w:r>
      <w:r w:rsidR="00BF7D4A">
        <w:t>.</w:t>
      </w:r>
    </w:p>
    <w:p w14:paraId="648131DF" w14:textId="6174E532" w:rsidR="00BF7D4A" w:rsidRDefault="00BF7D4A" w:rsidP="009D75A4">
      <w:r>
        <w:t>— </w:t>
      </w:r>
      <w:r w:rsidR="009D75A4" w:rsidRPr="008A7EC9">
        <w:t>Monsieur</w:t>
      </w:r>
      <w:r>
        <w:t xml:space="preserve">, </w:t>
      </w:r>
      <w:r w:rsidR="009D75A4" w:rsidRPr="008A7EC9">
        <w:t>me dit-elle</w:t>
      </w:r>
      <w:r>
        <w:t>, M</w:t>
      </w:r>
      <w:r w:rsidRPr="00BF7D4A">
        <w:rPr>
          <w:vertAlign w:val="superscript"/>
        </w:rPr>
        <w:t>lle</w:t>
      </w:r>
      <w:r>
        <w:t> de </w:t>
      </w:r>
      <w:proofErr w:type="spellStart"/>
      <w:r w:rsidR="009D75A4" w:rsidRPr="008A7EC9">
        <w:t>Graffenfried</w:t>
      </w:r>
      <w:proofErr w:type="spellEnd"/>
      <w:r w:rsidR="009D75A4" w:rsidRPr="008A7EC9">
        <w:t xml:space="preserve"> est mon amie</w:t>
      </w:r>
      <w:r>
        <w:t xml:space="preserve">, </w:t>
      </w:r>
      <w:r w:rsidR="009D75A4" w:rsidRPr="008A7EC9">
        <w:t>et sachez que je n</w:t>
      </w:r>
      <w:r>
        <w:t>’</w:t>
      </w:r>
      <w:r w:rsidR="009D75A4" w:rsidRPr="008A7EC9">
        <w:t>ai plus de secret pour ceux à qui j</w:t>
      </w:r>
      <w:r>
        <w:t>’</w:t>
      </w:r>
      <w:r w:rsidR="009D75A4" w:rsidRPr="008A7EC9">
        <w:t>ai donné une fois ce titre</w:t>
      </w:r>
      <w:r>
        <w:t xml:space="preserve">. </w:t>
      </w:r>
      <w:r w:rsidR="009D75A4" w:rsidRPr="008A7EC9">
        <w:t>Vous pouvez parler devant elle</w:t>
      </w:r>
      <w:r>
        <w:t xml:space="preserve">, </w:t>
      </w:r>
      <w:r w:rsidR="009D75A4" w:rsidRPr="008A7EC9">
        <w:t>et même je vous en prie</w:t>
      </w:r>
      <w:r>
        <w:t>.</w:t>
      </w:r>
    </w:p>
    <w:p w14:paraId="33E9FBC6" w14:textId="076BF4E2" w:rsidR="00BF7D4A" w:rsidRDefault="009D75A4" w:rsidP="009D75A4">
      <w:r w:rsidRPr="008A7EC9">
        <w:t>La mise en demeure était indiscutable</w:t>
      </w:r>
      <w:r w:rsidR="00BF7D4A">
        <w:t xml:space="preserve">. </w:t>
      </w:r>
      <w:r w:rsidRPr="008A7EC9">
        <w:t>Balbutiant comme ceux qui n</w:t>
      </w:r>
      <w:r w:rsidR="00BF7D4A">
        <w:t>’</w:t>
      </w:r>
      <w:r w:rsidRPr="008A7EC9">
        <w:t>ont à formuler que des choses vagues</w:t>
      </w:r>
      <w:r w:rsidR="00BF7D4A">
        <w:t xml:space="preserve">, </w:t>
      </w:r>
      <w:r w:rsidRPr="008A7EC9">
        <w:t>je lui fis</w:t>
      </w:r>
      <w:r w:rsidR="00BF7D4A">
        <w:t xml:space="preserve">, </w:t>
      </w:r>
      <w:r w:rsidRPr="008A7EC9">
        <w:t>tant bien que mal</w:t>
      </w:r>
      <w:r w:rsidR="00BF7D4A">
        <w:t xml:space="preserve">, </w:t>
      </w:r>
      <w:r w:rsidRPr="008A7EC9">
        <w:t>le récit de l</w:t>
      </w:r>
      <w:r w:rsidR="00BF7D4A">
        <w:t>’</w:t>
      </w:r>
      <w:r w:rsidRPr="008A7EC9">
        <w:t xml:space="preserve">entretien avec </w:t>
      </w:r>
      <w:r w:rsidR="00BF7D4A">
        <w:t>M. </w:t>
      </w:r>
      <w:r w:rsidRPr="008A7EC9">
        <w:t>Thierry au cours duquel j</w:t>
      </w:r>
      <w:r w:rsidR="00BF7D4A">
        <w:t>’</w:t>
      </w:r>
      <w:r w:rsidRPr="008A7EC9">
        <w:t xml:space="preserve">entendis pour la première fois parler du baron de </w:t>
      </w:r>
      <w:proofErr w:type="spellStart"/>
      <w:r w:rsidRPr="008A7EC9">
        <w:t>Bo</w:t>
      </w:r>
      <w:r w:rsidRPr="008A7EC9">
        <w:t>o</w:t>
      </w:r>
      <w:r w:rsidRPr="008A7EC9">
        <w:t>se</w:t>
      </w:r>
      <w:proofErr w:type="spellEnd"/>
      <w:r w:rsidR="00BF7D4A">
        <w:t>.</w:t>
      </w:r>
    </w:p>
    <w:p w14:paraId="0B3B0AF7" w14:textId="77777777" w:rsidR="00BF7D4A" w:rsidRDefault="009D75A4" w:rsidP="009D75A4">
      <w:r w:rsidRPr="008A7EC9">
        <w:t>Un pli barrait le front d</w:t>
      </w:r>
      <w:r w:rsidR="00BF7D4A">
        <w:t>’</w:t>
      </w:r>
      <w:r w:rsidRPr="008A7EC9">
        <w:t xml:space="preserve">Aurore de </w:t>
      </w:r>
      <w:proofErr w:type="spellStart"/>
      <w:r w:rsidRPr="008A7EC9">
        <w:t>Lautenbourg</w:t>
      </w:r>
      <w:proofErr w:type="spellEnd"/>
      <w:r w:rsidR="00BF7D4A">
        <w:t>.</w:t>
      </w:r>
    </w:p>
    <w:p w14:paraId="38E610A1" w14:textId="77777777" w:rsidR="00BF7D4A" w:rsidRDefault="00BF7D4A" w:rsidP="009D75A4">
      <w:r>
        <w:t>— </w:t>
      </w:r>
      <w:r w:rsidR="009D75A4" w:rsidRPr="008A7EC9">
        <w:t>Je comprends</w:t>
      </w:r>
      <w:r>
        <w:t xml:space="preserve">, </w:t>
      </w:r>
      <w:r w:rsidR="009D75A4" w:rsidRPr="008A7EC9">
        <w:t>murmura-t-elle enfin</w:t>
      </w:r>
      <w:r>
        <w:t xml:space="preserve">, </w:t>
      </w:r>
      <w:r w:rsidR="009D75A4" w:rsidRPr="008A7EC9">
        <w:t>ou plutôt</w:t>
      </w:r>
      <w:r>
        <w:t xml:space="preserve">, </w:t>
      </w:r>
      <w:r w:rsidR="009D75A4" w:rsidRPr="008A7EC9">
        <w:t>je crois comprendre</w:t>
      </w:r>
      <w:r>
        <w:t xml:space="preserve">, </w:t>
      </w:r>
      <w:r w:rsidR="009D75A4" w:rsidRPr="008A7EC9">
        <w:t>malgré les réticences volontaires de votre récit</w:t>
      </w:r>
      <w:r>
        <w:t>.</w:t>
      </w:r>
    </w:p>
    <w:p w14:paraId="68426AC7" w14:textId="77777777" w:rsidR="00BF7D4A" w:rsidRDefault="009D75A4" w:rsidP="009D75A4">
      <w:r w:rsidRPr="008A7EC9">
        <w:t>Elle réfléchit un moment</w:t>
      </w:r>
      <w:r w:rsidR="00BF7D4A">
        <w:t xml:space="preserve">, </w:t>
      </w:r>
      <w:r w:rsidRPr="008A7EC9">
        <w:t>puis me dit</w:t>
      </w:r>
      <w:r w:rsidR="00BF7D4A">
        <w:t xml:space="preserve">, </w:t>
      </w:r>
      <w:r w:rsidRPr="008A7EC9">
        <w:t>ayant retrouvé tout son calme</w:t>
      </w:r>
      <w:r w:rsidR="00BF7D4A">
        <w:t> :</w:t>
      </w:r>
    </w:p>
    <w:p w14:paraId="49DD9BE2" w14:textId="76A869E0" w:rsidR="00BF7D4A" w:rsidRDefault="00BF7D4A" w:rsidP="009D75A4">
      <w:r>
        <w:t>— </w:t>
      </w:r>
      <w:r w:rsidR="009D75A4" w:rsidRPr="008A7EC9">
        <w:t>Ceci est la preuve</w:t>
      </w:r>
      <w:r>
        <w:t xml:space="preserve">, </w:t>
      </w:r>
      <w:r w:rsidR="009D75A4" w:rsidRPr="008A7EC9">
        <w:t>cher Monsieur</w:t>
      </w:r>
      <w:r>
        <w:t xml:space="preserve">, </w:t>
      </w:r>
      <w:r w:rsidR="009D75A4" w:rsidRPr="008A7EC9">
        <w:t>de combien on doit se défier des suppositions hâtives</w:t>
      </w:r>
      <w:r>
        <w:t xml:space="preserve">. </w:t>
      </w:r>
      <w:r w:rsidR="009D75A4" w:rsidRPr="008A7EC9">
        <w:t xml:space="preserve">Je ne sais pas où votre </w:t>
      </w:r>
      <w:r>
        <w:t>M. </w:t>
      </w:r>
      <w:r w:rsidR="009D75A4" w:rsidRPr="008A7EC9">
        <w:t>Thierry s</w:t>
      </w:r>
      <w:r>
        <w:t>’</w:t>
      </w:r>
      <w:r w:rsidR="009D75A4" w:rsidRPr="008A7EC9">
        <w:t>en est allé chercher les histoires dont il vous a farci la cervelle</w:t>
      </w:r>
      <w:r>
        <w:t xml:space="preserve">. </w:t>
      </w:r>
      <w:r w:rsidR="009D75A4" w:rsidRPr="008A7EC9">
        <w:t>Si</w:t>
      </w:r>
      <w:r>
        <w:t xml:space="preserve">, </w:t>
      </w:r>
      <w:r w:rsidR="009D75A4" w:rsidRPr="008A7EC9">
        <w:t>comme vous l</w:t>
      </w:r>
      <w:r>
        <w:t>’</w:t>
      </w:r>
      <w:r w:rsidR="009D75A4" w:rsidRPr="008A7EC9">
        <w:t>affirmez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 xml:space="preserve">est un historien </w:t>
      </w:r>
      <w:r w:rsidR="009D75A4" w:rsidRPr="008A7EC9">
        <w:lastRenderedPageBreak/>
        <w:t>con</w:t>
      </w:r>
      <w:r w:rsidR="009D75A4" w:rsidRPr="008A7EC9">
        <w:t>s</w:t>
      </w:r>
      <w:r w:rsidR="009D75A4" w:rsidRPr="008A7EC9">
        <w:t>ciencieux</w:t>
      </w:r>
      <w:r>
        <w:t xml:space="preserve">, </w:t>
      </w:r>
      <w:r w:rsidR="009D75A4" w:rsidRPr="008A7EC9">
        <w:t>il aurait agi</w:t>
      </w:r>
      <w:r>
        <w:t xml:space="preserve">, </w:t>
      </w:r>
      <w:r w:rsidR="009D75A4" w:rsidRPr="008A7EC9">
        <w:t>je pense</w:t>
      </w:r>
      <w:r>
        <w:t xml:space="preserve">, </w:t>
      </w:r>
      <w:r w:rsidR="009D75A4" w:rsidRPr="008A7EC9">
        <w:t>avec plus de considération s</w:t>
      </w:r>
      <w:r>
        <w:t>’</w:t>
      </w:r>
      <w:r w:rsidR="009D75A4" w:rsidRPr="008A7EC9">
        <w:t>il avait eu entre les mains ceci</w:t>
      </w:r>
      <w:r>
        <w:t xml:space="preserve">, </w:t>
      </w:r>
      <w:r w:rsidR="009D75A4" w:rsidRPr="008A7EC9">
        <w:t>et ceci</w:t>
      </w:r>
      <w:r>
        <w:t>.</w:t>
      </w:r>
    </w:p>
    <w:p w14:paraId="2CEBB8C1" w14:textId="77777777" w:rsidR="00BF7D4A" w:rsidRDefault="009D75A4" w:rsidP="009D75A4">
      <w:r w:rsidRPr="008A7EC9">
        <w:t>Elle use tendait la lettre de tout à l</w:t>
      </w:r>
      <w:r w:rsidR="00BF7D4A">
        <w:t>’</w:t>
      </w:r>
      <w:r w:rsidRPr="008A7EC9">
        <w:t>heure</w:t>
      </w:r>
      <w:r w:rsidR="00BF7D4A">
        <w:t xml:space="preserve">, </w:t>
      </w:r>
      <w:r w:rsidRPr="008A7EC9">
        <w:t>à laquelle elle en avait joint une autre</w:t>
      </w:r>
      <w:r w:rsidR="00BF7D4A">
        <w:t>.</w:t>
      </w:r>
    </w:p>
    <w:p w14:paraId="3EC6FF7D" w14:textId="77777777" w:rsidR="00BF7D4A" w:rsidRDefault="00BF7D4A" w:rsidP="009D75A4">
      <w:r>
        <w:t>— </w:t>
      </w:r>
      <w:r w:rsidR="009D75A4" w:rsidRPr="008A7EC9">
        <w:t>Ce sont</w:t>
      </w:r>
      <w:r>
        <w:t xml:space="preserve">, </w:t>
      </w:r>
      <w:r w:rsidR="009D75A4" w:rsidRPr="008A7EC9">
        <w:t>m</w:t>
      </w:r>
      <w:r>
        <w:t>’</w:t>
      </w:r>
      <w:r w:rsidR="009D75A4" w:rsidRPr="008A7EC9">
        <w:t>expliqua-t-elle</w:t>
      </w:r>
      <w:r>
        <w:t xml:space="preserve">, </w:t>
      </w:r>
      <w:r w:rsidR="009D75A4" w:rsidRPr="008A7EC9">
        <w:t>deux des dernières lettres qui me furent écrites du Congo par le grand-duc Rodolphe</w:t>
      </w:r>
      <w:r>
        <w:t xml:space="preserve">. </w:t>
      </w:r>
      <w:r w:rsidR="009D75A4" w:rsidRPr="008A7EC9">
        <w:t>Il m</w:t>
      </w:r>
      <w:r>
        <w:t>’</w:t>
      </w:r>
      <w:r w:rsidR="009D75A4" w:rsidRPr="008A7EC9">
        <w:t>y dit</w:t>
      </w:r>
      <w:r>
        <w:t xml:space="preserve">, </w:t>
      </w:r>
      <w:r w:rsidR="009D75A4" w:rsidRPr="008A7EC9">
        <w:t>dans la première</w:t>
      </w:r>
      <w:r>
        <w:t xml:space="preserve">, </w:t>
      </w:r>
      <w:r w:rsidR="009D75A4" w:rsidRPr="008A7EC9">
        <w:t xml:space="preserve">comment il fut sauvé par Ulrich de </w:t>
      </w:r>
      <w:proofErr w:type="spellStart"/>
      <w:r w:rsidR="009D75A4" w:rsidRPr="008A7EC9">
        <w:t>Boose</w:t>
      </w:r>
      <w:proofErr w:type="spellEnd"/>
      <w:r w:rsidR="009D75A4" w:rsidRPr="008A7EC9">
        <w:t xml:space="preserve"> d</w:t>
      </w:r>
      <w:r>
        <w:t>’</w:t>
      </w:r>
      <w:r w:rsidR="009D75A4" w:rsidRPr="008A7EC9">
        <w:t>un buffle qui avait éventré son cheval</w:t>
      </w:r>
      <w:r>
        <w:t xml:space="preserve"> ; </w:t>
      </w:r>
      <w:r w:rsidR="009D75A4" w:rsidRPr="008A7EC9">
        <w:t>dans la seconde</w:t>
      </w:r>
      <w:r>
        <w:t xml:space="preserve">, </w:t>
      </w:r>
      <w:r w:rsidR="009D75A4" w:rsidRPr="008A7EC9">
        <w:t>co</w:t>
      </w:r>
      <w:r w:rsidR="009D75A4" w:rsidRPr="008A7EC9">
        <w:t>m</w:t>
      </w:r>
      <w:r w:rsidR="009D75A4" w:rsidRPr="008A7EC9">
        <w:t xml:space="preserve">ment ce même </w:t>
      </w:r>
      <w:proofErr w:type="spellStart"/>
      <w:r w:rsidR="009D75A4" w:rsidRPr="008A7EC9">
        <w:t>Boose</w:t>
      </w:r>
      <w:proofErr w:type="spellEnd"/>
      <w:r w:rsidR="009D75A4" w:rsidRPr="008A7EC9">
        <w:t xml:space="preserve"> le retira des mains de cinq ou six indig</w:t>
      </w:r>
      <w:r w:rsidR="009D75A4" w:rsidRPr="008A7EC9">
        <w:t>è</w:t>
      </w:r>
      <w:r w:rsidR="009D75A4" w:rsidRPr="008A7EC9">
        <w:t>nes qui s</w:t>
      </w:r>
      <w:r>
        <w:t>’</w:t>
      </w:r>
      <w:r w:rsidR="009D75A4" w:rsidRPr="008A7EC9">
        <w:t>apprêtaient à lui faire passer un mauvais quart d</w:t>
      </w:r>
      <w:r>
        <w:t>’</w:t>
      </w:r>
      <w:r w:rsidR="009D75A4" w:rsidRPr="008A7EC9">
        <w:t>heure</w:t>
      </w:r>
      <w:r>
        <w:t>.</w:t>
      </w:r>
    </w:p>
    <w:p w14:paraId="19B911BD" w14:textId="77777777" w:rsidR="00BF7D4A" w:rsidRDefault="009D75A4" w:rsidP="009D75A4">
      <w:r w:rsidRPr="008A7EC9">
        <w:t>Elle me regardait en souriant</w:t>
      </w:r>
      <w:r w:rsidR="00BF7D4A">
        <w:t xml:space="preserve">, </w:t>
      </w:r>
      <w:r w:rsidRPr="008A7EC9">
        <w:t>tandis que je lisais les pass</w:t>
      </w:r>
      <w:r w:rsidRPr="008A7EC9">
        <w:t>a</w:t>
      </w:r>
      <w:r w:rsidRPr="008A7EC9">
        <w:t>ges qu</w:t>
      </w:r>
      <w:r w:rsidR="00BF7D4A">
        <w:t>’</w:t>
      </w:r>
      <w:r w:rsidRPr="008A7EC9">
        <w:t>elle soulignait</w:t>
      </w:r>
      <w:r w:rsidR="00BF7D4A">
        <w:t>.</w:t>
      </w:r>
    </w:p>
    <w:p w14:paraId="12739A7E" w14:textId="77777777" w:rsidR="00BF7D4A" w:rsidRDefault="009D75A4" w:rsidP="009D75A4">
      <w:r w:rsidRPr="008A7EC9">
        <w:t>Un peu penaud</w:t>
      </w:r>
      <w:r w:rsidR="00BF7D4A">
        <w:t xml:space="preserve">, </w:t>
      </w:r>
      <w:r w:rsidRPr="008A7EC9">
        <w:t>je m</w:t>
      </w:r>
      <w:r w:rsidR="00BF7D4A">
        <w:t>’</w:t>
      </w:r>
      <w:r w:rsidRPr="008A7EC9">
        <w:t>inclinai</w:t>
      </w:r>
      <w:r w:rsidR="00BF7D4A">
        <w:t>.</w:t>
      </w:r>
    </w:p>
    <w:p w14:paraId="646ACE28" w14:textId="77777777" w:rsidR="00BF7D4A" w:rsidRDefault="009D75A4" w:rsidP="009D75A4">
      <w:r w:rsidRPr="008A7EC9">
        <w:t>Nous bûmes</w:t>
      </w:r>
      <w:r w:rsidR="00BF7D4A">
        <w:t xml:space="preserve">, </w:t>
      </w:r>
      <w:r w:rsidRPr="008A7EC9">
        <w:t>dans les tasses que Mélusine venait de re</w:t>
      </w:r>
      <w:r w:rsidRPr="008A7EC9">
        <w:t>m</w:t>
      </w:r>
      <w:r w:rsidRPr="008A7EC9">
        <w:t>plir</w:t>
      </w:r>
      <w:r w:rsidR="00BF7D4A">
        <w:t xml:space="preserve">, </w:t>
      </w:r>
      <w:r w:rsidRPr="008A7EC9">
        <w:t>un thé violent</w:t>
      </w:r>
      <w:r w:rsidR="00BF7D4A">
        <w:t xml:space="preserve">, </w:t>
      </w:r>
      <w:r w:rsidRPr="008A7EC9">
        <w:t>où nageaient des zestes de cédrat</w:t>
      </w:r>
      <w:r w:rsidR="00BF7D4A">
        <w:t xml:space="preserve">. </w:t>
      </w:r>
      <w:r w:rsidRPr="008A7EC9">
        <w:t>Puis je baisai la main de la grande-duchesse et serrai celle de Mélusine</w:t>
      </w:r>
      <w:r w:rsidR="00BF7D4A">
        <w:t>.</w:t>
      </w:r>
    </w:p>
    <w:p w14:paraId="248D1ACD" w14:textId="77777777" w:rsidR="00BF7D4A" w:rsidRDefault="00BF7D4A" w:rsidP="009D75A4">
      <w:r>
        <w:t>— </w:t>
      </w:r>
      <w:r w:rsidR="009D75A4" w:rsidRPr="008A7EC9">
        <w:t>Au revoir</w:t>
      </w:r>
      <w:r>
        <w:t xml:space="preserve">, </w:t>
      </w:r>
      <w:r w:rsidR="009D75A4" w:rsidRPr="008A7EC9">
        <w:t>ami</w:t>
      </w:r>
      <w:r>
        <w:t xml:space="preserve">, </w:t>
      </w:r>
      <w:r w:rsidR="009D75A4" w:rsidRPr="008A7EC9">
        <w:t>me dit Aurore</w:t>
      </w:r>
      <w:r>
        <w:t xml:space="preserve">, </w:t>
      </w:r>
      <w:r w:rsidR="009D75A4" w:rsidRPr="008A7EC9">
        <w:t>à demain</w:t>
      </w:r>
      <w:r>
        <w:t>.</w:t>
      </w:r>
    </w:p>
    <w:p w14:paraId="3460DC15" w14:textId="77777777" w:rsidR="00BF7D4A" w:rsidRDefault="009D75A4" w:rsidP="009D75A4">
      <w:r w:rsidRPr="008A7EC9">
        <w:t>Je rentrai chez moi par le parc</w:t>
      </w:r>
      <w:r w:rsidR="00BF7D4A">
        <w:t xml:space="preserve">, </w:t>
      </w:r>
      <w:r w:rsidRPr="008A7EC9">
        <w:t>après avoir aperçu</w:t>
      </w:r>
      <w:r w:rsidR="00BF7D4A">
        <w:t xml:space="preserve">, </w:t>
      </w:r>
      <w:r w:rsidRPr="008A7EC9">
        <w:t>en so</w:t>
      </w:r>
      <w:r w:rsidRPr="008A7EC9">
        <w:t>r</w:t>
      </w:r>
      <w:r w:rsidRPr="008A7EC9">
        <w:t>tant</w:t>
      </w:r>
      <w:r w:rsidR="00BF7D4A">
        <w:t xml:space="preserve">, </w:t>
      </w:r>
      <w:r w:rsidRPr="008A7EC9">
        <w:t>une ombre qui me parut bien être le lieutenant de Hagen</w:t>
      </w:r>
      <w:r w:rsidR="00BF7D4A">
        <w:t>.</w:t>
      </w:r>
    </w:p>
    <w:p w14:paraId="0DBCC0A7" w14:textId="5449F5A0" w:rsidR="009D75A4" w:rsidRPr="008A7EC9" w:rsidRDefault="009D75A4" w:rsidP="00BF7D4A">
      <w:pPr>
        <w:pStyle w:val="Centr"/>
      </w:pPr>
      <w:r w:rsidRPr="008A7EC9">
        <w:t>*</w:t>
      </w:r>
    </w:p>
    <w:p w14:paraId="1680696C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Un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puis un autre coup de feu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retentirent dans la nuit vide et claire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Nous prêtâmes l</w:t>
      </w:r>
      <w:r w:rsidR="00BF7D4A">
        <w:rPr>
          <w:i/>
          <w:iCs/>
        </w:rPr>
        <w:t>’</w:t>
      </w:r>
      <w:r w:rsidRPr="008A7EC9">
        <w:rPr>
          <w:i/>
          <w:iCs/>
        </w:rPr>
        <w:t>oreille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Aucun autre ne suivit</w:t>
      </w:r>
      <w:r w:rsidR="00BF7D4A">
        <w:rPr>
          <w:i/>
          <w:iCs/>
        </w:rPr>
        <w:t>.</w:t>
      </w:r>
    </w:p>
    <w:p w14:paraId="11219069" w14:textId="77777777" w:rsidR="00BF7D4A" w:rsidRDefault="009D75A4" w:rsidP="009D75A4">
      <w:pPr>
        <w:rPr>
          <w:i/>
          <w:iCs/>
        </w:rPr>
      </w:pP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haussa les épaules</w:t>
      </w:r>
      <w:r w:rsidR="00BF7D4A">
        <w:rPr>
          <w:i/>
          <w:iCs/>
        </w:rPr>
        <w:t>.</w:t>
      </w:r>
    </w:p>
    <w:p w14:paraId="59C7CF79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Quelque sentinelle qui s</w:t>
      </w:r>
      <w:r>
        <w:rPr>
          <w:i/>
          <w:iCs/>
        </w:rPr>
        <w:t>’</w:t>
      </w:r>
      <w:r w:rsidR="009D75A4" w:rsidRPr="008A7EC9">
        <w:rPr>
          <w:i/>
          <w:iCs/>
        </w:rPr>
        <w:t>affole</w:t>
      </w:r>
      <w:r>
        <w:rPr>
          <w:i/>
          <w:iCs/>
        </w:rPr>
        <w:t>.</w:t>
      </w:r>
    </w:p>
    <w:p w14:paraId="02DBA8D8" w14:textId="77777777" w:rsidR="00BF7D4A" w:rsidRDefault="00BF7D4A" w:rsidP="009D75A4">
      <w:pPr>
        <w:rPr>
          <w:i/>
          <w:iCs/>
        </w:rPr>
      </w:pPr>
      <w:r>
        <w:rPr>
          <w:i/>
          <w:iCs/>
        </w:rPr>
        <w:lastRenderedPageBreak/>
        <w:t>— </w:t>
      </w:r>
      <w:r w:rsidR="009D75A4" w:rsidRPr="008A7EC9">
        <w:rPr>
          <w:i/>
          <w:iCs/>
        </w:rPr>
        <w:t>Prêtez-moi votre lampe électrique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me demanda-t-il</w:t>
      </w:r>
      <w:r>
        <w:rPr>
          <w:i/>
          <w:iCs/>
        </w:rPr>
        <w:t>.</w:t>
      </w:r>
    </w:p>
    <w:p w14:paraId="6C199026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L</w:t>
      </w:r>
      <w:r w:rsidR="00BF7D4A">
        <w:rPr>
          <w:i/>
          <w:iCs/>
        </w:rPr>
        <w:t>’</w:t>
      </w:r>
      <w:r w:rsidRPr="008A7EC9">
        <w:rPr>
          <w:i/>
          <w:iCs/>
        </w:rPr>
        <w:t>ayant allumée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il me tendit deux papiers</w:t>
      </w:r>
      <w:r w:rsidR="00BF7D4A">
        <w:rPr>
          <w:i/>
          <w:iCs/>
        </w:rPr>
        <w:t>.</w:t>
      </w:r>
    </w:p>
    <w:p w14:paraId="6216CCFA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Qu</w:t>
      </w:r>
      <w:r>
        <w:rPr>
          <w:i/>
          <w:iCs/>
        </w:rPr>
        <w:t>’</w:t>
      </w:r>
      <w:r w:rsidR="009D75A4" w:rsidRPr="008A7EC9">
        <w:rPr>
          <w:i/>
          <w:iCs/>
        </w:rPr>
        <w:t>est cela</w:t>
      </w:r>
      <w:r>
        <w:rPr>
          <w:i/>
          <w:iCs/>
        </w:rPr>
        <w:t xml:space="preserve"> ? </w:t>
      </w:r>
      <w:r w:rsidR="009D75A4" w:rsidRPr="008A7EC9">
        <w:rPr>
          <w:i/>
          <w:iCs/>
        </w:rPr>
        <w:t>dis-je</w:t>
      </w:r>
      <w:r>
        <w:rPr>
          <w:i/>
          <w:iCs/>
        </w:rPr>
        <w:t>.</w:t>
      </w:r>
    </w:p>
    <w:p w14:paraId="05500D36" w14:textId="253C977E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Cela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me répondit-il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c</w:t>
      </w:r>
      <w:r>
        <w:rPr>
          <w:i/>
          <w:iCs/>
        </w:rPr>
        <w:t>’</w:t>
      </w:r>
      <w:r w:rsidR="009D75A4" w:rsidRPr="008A7EC9">
        <w:rPr>
          <w:i/>
          <w:iCs/>
        </w:rPr>
        <w:t>est d</w:t>
      </w:r>
      <w:r>
        <w:rPr>
          <w:i/>
          <w:iCs/>
        </w:rPr>
        <w:t>’</w:t>
      </w:r>
      <w:r w:rsidR="009D75A4" w:rsidRPr="008A7EC9">
        <w:rPr>
          <w:i/>
          <w:iCs/>
        </w:rPr>
        <w:t>abord une des lettres adre</w:t>
      </w:r>
      <w:r w:rsidR="009D75A4" w:rsidRPr="008A7EC9">
        <w:rPr>
          <w:i/>
          <w:iCs/>
        </w:rPr>
        <w:t>s</w:t>
      </w:r>
      <w:r w:rsidR="009D75A4" w:rsidRPr="008A7EC9">
        <w:rPr>
          <w:i/>
          <w:iCs/>
        </w:rPr>
        <w:t xml:space="preserve">sées à Aurore de </w:t>
      </w:r>
      <w:proofErr w:type="spellStart"/>
      <w:r w:rsidR="009D75A4" w:rsidRPr="008A7EC9">
        <w:rPr>
          <w:i/>
          <w:iCs/>
        </w:rPr>
        <w:t>Lautenbourg</w:t>
      </w:r>
      <w:proofErr w:type="spellEnd"/>
      <w:r w:rsidR="009D75A4" w:rsidRPr="008A7EC9">
        <w:rPr>
          <w:i/>
          <w:iCs/>
        </w:rPr>
        <w:t xml:space="preserve"> par le grand-duc Rodolphe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Vo</w:t>
      </w:r>
      <w:r w:rsidR="009D75A4" w:rsidRPr="008A7EC9">
        <w:rPr>
          <w:i/>
          <w:iCs/>
        </w:rPr>
        <w:t>i</w:t>
      </w:r>
      <w:r w:rsidR="009D75A4" w:rsidRPr="008A7EC9">
        <w:rPr>
          <w:i/>
          <w:iCs/>
        </w:rPr>
        <w:t xml:space="preserve">ci ensuite le document rédigé par </w:t>
      </w:r>
      <w:r>
        <w:rPr>
          <w:i/>
          <w:iCs/>
        </w:rPr>
        <w:t>M. de </w:t>
      </w:r>
      <w:proofErr w:type="spellStart"/>
      <w:r w:rsidR="009D75A4" w:rsidRPr="008A7EC9">
        <w:rPr>
          <w:i/>
          <w:iCs/>
        </w:rPr>
        <w:t>Boose</w:t>
      </w:r>
      <w:proofErr w:type="spellEnd"/>
      <w:r>
        <w:rPr>
          <w:i/>
          <w:iCs/>
        </w:rPr>
        <w:t xml:space="preserve">, </w:t>
      </w:r>
      <w:r w:rsidR="009D75A4" w:rsidRPr="008A7EC9">
        <w:rPr>
          <w:i/>
          <w:iCs/>
        </w:rPr>
        <w:t>qui me valut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ainsi que je viens de vous le raconter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de rentrer en grâce a</w:t>
      </w:r>
      <w:r w:rsidR="009D75A4" w:rsidRPr="008A7EC9">
        <w:rPr>
          <w:i/>
          <w:iCs/>
        </w:rPr>
        <w:t>u</w:t>
      </w:r>
      <w:r w:rsidR="009D75A4" w:rsidRPr="008A7EC9">
        <w:rPr>
          <w:i/>
          <w:iCs/>
        </w:rPr>
        <w:t>près de la grande-duchesse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Il est bon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ajouta-t-il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que vous ne vous figuriez pas que vous rêvez en m</w:t>
      </w:r>
      <w:r>
        <w:rPr>
          <w:i/>
          <w:iCs/>
        </w:rPr>
        <w:t>’</w:t>
      </w:r>
      <w:r w:rsidR="009D75A4" w:rsidRPr="008A7EC9">
        <w:rPr>
          <w:i/>
          <w:iCs/>
        </w:rPr>
        <w:t>écoutant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Prenez un peu contact avec la réalité</w:t>
      </w:r>
      <w:r>
        <w:rPr>
          <w:i/>
          <w:iCs/>
        </w:rPr>
        <w:t>.</w:t>
      </w:r>
    </w:p>
    <w:p w14:paraId="7FB20435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Je regardai avidement ces deux papiers</w:t>
      </w:r>
      <w:r w:rsidR="00BF7D4A">
        <w:rPr>
          <w:i/>
          <w:iCs/>
        </w:rPr>
        <w:t xml:space="preserve"> : </w:t>
      </w:r>
      <w:r w:rsidRPr="008A7EC9">
        <w:rPr>
          <w:i/>
          <w:iCs/>
        </w:rPr>
        <w:t>l</w:t>
      </w:r>
      <w:r w:rsidR="00BF7D4A">
        <w:rPr>
          <w:i/>
          <w:iCs/>
        </w:rPr>
        <w:t>’</w:t>
      </w:r>
      <w:r w:rsidRPr="008A7EC9">
        <w:rPr>
          <w:i/>
          <w:iCs/>
        </w:rPr>
        <w:t>un couvert de l</w:t>
      </w:r>
      <w:r w:rsidR="00BF7D4A">
        <w:rPr>
          <w:i/>
          <w:iCs/>
        </w:rPr>
        <w:t>’</w:t>
      </w:r>
      <w:r w:rsidRPr="008A7EC9">
        <w:rPr>
          <w:i/>
          <w:iCs/>
        </w:rPr>
        <w:t xml:space="preserve">écriture énergique et forte de </w:t>
      </w:r>
      <w:proofErr w:type="spellStart"/>
      <w:r w:rsidRPr="008A7EC9">
        <w:rPr>
          <w:i/>
          <w:iCs/>
        </w:rPr>
        <w:t>Boose</w:t>
      </w:r>
      <w:proofErr w:type="spellEnd"/>
      <w:r w:rsidR="00BF7D4A">
        <w:rPr>
          <w:i/>
          <w:iCs/>
        </w:rPr>
        <w:t xml:space="preserve">, </w:t>
      </w:r>
      <w:r w:rsidRPr="008A7EC9">
        <w:rPr>
          <w:i/>
          <w:iCs/>
        </w:rPr>
        <w:t>l</w:t>
      </w:r>
      <w:r w:rsidR="00BF7D4A">
        <w:rPr>
          <w:i/>
          <w:iCs/>
        </w:rPr>
        <w:t>’</w:t>
      </w:r>
      <w:r w:rsidRPr="008A7EC9">
        <w:rPr>
          <w:i/>
          <w:iCs/>
        </w:rPr>
        <w:t>autre plein de ces cara</w:t>
      </w:r>
      <w:r w:rsidRPr="008A7EC9">
        <w:rPr>
          <w:i/>
          <w:iCs/>
        </w:rPr>
        <w:t>c</w:t>
      </w:r>
      <w:r w:rsidRPr="008A7EC9">
        <w:rPr>
          <w:i/>
          <w:iCs/>
        </w:rPr>
        <w:t>tères allongés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féminins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qui dénotent une nature inclinée moins sur l</w:t>
      </w:r>
      <w:r w:rsidR="00BF7D4A">
        <w:rPr>
          <w:i/>
          <w:iCs/>
        </w:rPr>
        <w:t>’</w:t>
      </w:r>
      <w:r w:rsidRPr="008A7EC9">
        <w:rPr>
          <w:i/>
          <w:iCs/>
        </w:rPr>
        <w:t>action que sur le rêve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La lettre de ce grand-duc a</w:t>
      </w:r>
      <w:r w:rsidRPr="008A7EC9">
        <w:rPr>
          <w:i/>
          <w:iCs/>
        </w:rPr>
        <w:t>l</w:t>
      </w:r>
      <w:r w:rsidRPr="008A7EC9">
        <w:rPr>
          <w:i/>
          <w:iCs/>
        </w:rPr>
        <w:t xml:space="preserve">lemand qui reposait à cette minute </w:t>
      </w:r>
      <w:proofErr w:type="spellStart"/>
      <w:r w:rsidRPr="008A7EC9">
        <w:rPr>
          <w:i/>
          <w:iCs/>
        </w:rPr>
        <w:t>par delà</w:t>
      </w:r>
      <w:proofErr w:type="spellEnd"/>
      <w:r w:rsidRPr="008A7EC9">
        <w:rPr>
          <w:i/>
          <w:iCs/>
        </w:rPr>
        <w:t xml:space="preserve"> les mers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dans les glaises calcinées du Congo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entre les barres rouges des trop</w:t>
      </w:r>
      <w:r w:rsidRPr="008A7EC9">
        <w:rPr>
          <w:i/>
          <w:iCs/>
        </w:rPr>
        <w:t>i</w:t>
      </w:r>
      <w:r w:rsidRPr="008A7EC9">
        <w:rPr>
          <w:i/>
          <w:iCs/>
        </w:rPr>
        <w:t>ques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cette lettre m</w:t>
      </w:r>
      <w:r w:rsidR="00BF7D4A">
        <w:rPr>
          <w:i/>
          <w:iCs/>
        </w:rPr>
        <w:t>’</w:t>
      </w:r>
      <w:r w:rsidRPr="008A7EC9">
        <w:rPr>
          <w:i/>
          <w:iCs/>
        </w:rPr>
        <w:t>émouvait infiniment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À la toucher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j</w:t>
      </w:r>
      <w:r w:rsidR="00BF7D4A">
        <w:rPr>
          <w:i/>
          <w:iCs/>
        </w:rPr>
        <w:t>’</w:t>
      </w:r>
      <w:r w:rsidRPr="008A7EC9">
        <w:rPr>
          <w:i/>
          <w:iCs/>
        </w:rPr>
        <w:t>évoquais avec une incroyable précision celle à qui elle fut écr</w:t>
      </w:r>
      <w:r w:rsidRPr="008A7EC9">
        <w:rPr>
          <w:i/>
          <w:iCs/>
        </w:rPr>
        <w:t>i</w:t>
      </w:r>
      <w:r w:rsidRPr="008A7EC9">
        <w:rPr>
          <w:i/>
          <w:iCs/>
        </w:rPr>
        <w:t>te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 xml:space="preserve">Aurore de </w:t>
      </w:r>
      <w:proofErr w:type="spellStart"/>
      <w:r w:rsidRPr="008A7EC9">
        <w:rPr>
          <w:i/>
          <w:iCs/>
        </w:rPr>
        <w:t>Lautenbourg</w:t>
      </w:r>
      <w:proofErr w:type="spellEnd"/>
      <w:r w:rsidRPr="008A7EC9">
        <w:rPr>
          <w:i/>
          <w:iCs/>
        </w:rPr>
        <w:t xml:space="preserve"> était près de nous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Il me semblait que je la connaissais depuis longtemps</w:t>
      </w:r>
      <w:r w:rsidR="00BF7D4A">
        <w:rPr>
          <w:i/>
          <w:iCs/>
        </w:rPr>
        <w:t>.</w:t>
      </w:r>
    </w:p>
    <w:p w14:paraId="383656E4" w14:textId="77777777" w:rsidR="00BF7D4A" w:rsidRDefault="009D75A4" w:rsidP="009D75A4">
      <w:pPr>
        <w:rPr>
          <w:i/>
          <w:iCs/>
        </w:rPr>
      </w:pP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éteignit la lampe</w:t>
      </w:r>
      <w:r w:rsidR="00BF7D4A">
        <w:t xml:space="preserve">, </w:t>
      </w:r>
      <w:r w:rsidRPr="008A7EC9">
        <w:rPr>
          <w:i/>
          <w:iCs/>
        </w:rPr>
        <w:t>et le rectangle de ciel nocturne réapparut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Je lui rendis ses papiers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Il continua</w:t>
      </w:r>
      <w:r w:rsidR="00BF7D4A">
        <w:rPr>
          <w:i/>
          <w:iCs/>
        </w:rPr>
        <w:t> :</w:t>
      </w:r>
    </w:p>
    <w:p w14:paraId="5F0EB665" w14:textId="77777777" w:rsidR="00BF7D4A" w:rsidRDefault="009D75A4" w:rsidP="009D75A4">
      <w:r w:rsidRPr="008A7EC9">
        <w:t xml:space="preserve">Parlant des </w:t>
      </w:r>
      <w:r w:rsidRPr="008A7EC9">
        <w:rPr>
          <w:i/>
          <w:iCs/>
        </w:rPr>
        <w:t xml:space="preserve">Lettres de Dupuis et de </w:t>
      </w:r>
      <w:proofErr w:type="spellStart"/>
      <w:r w:rsidRPr="008A7EC9">
        <w:rPr>
          <w:i/>
          <w:iCs/>
        </w:rPr>
        <w:t>Cotonet</w:t>
      </w:r>
      <w:proofErr w:type="spellEnd"/>
      <w:r w:rsidR="00BF7D4A">
        <w:rPr>
          <w:i/>
          <w:iCs/>
        </w:rPr>
        <w:t xml:space="preserve">, </w:t>
      </w:r>
      <w:r w:rsidRPr="008A7EC9">
        <w:t>Brunetière a dit qu</w:t>
      </w:r>
      <w:r w:rsidR="00BF7D4A">
        <w:t>’</w:t>
      </w:r>
      <w:r w:rsidRPr="008A7EC9">
        <w:t>on y trouve moins d</w:t>
      </w:r>
      <w:r w:rsidR="00BF7D4A">
        <w:t>’</w:t>
      </w:r>
      <w:r w:rsidRPr="008A7EC9">
        <w:t>esprit que de désir d</w:t>
      </w:r>
      <w:r w:rsidR="00BF7D4A">
        <w:t>’</w:t>
      </w:r>
      <w:r w:rsidRPr="008A7EC9">
        <w:t>en avoir</w:t>
      </w:r>
      <w:r w:rsidR="00BF7D4A">
        <w:t xml:space="preserve">. </w:t>
      </w:r>
      <w:r w:rsidRPr="008A7EC9">
        <w:t>Et c</w:t>
      </w:r>
      <w:r w:rsidR="00BF7D4A">
        <w:t>’</w:t>
      </w:r>
      <w:r w:rsidRPr="008A7EC9">
        <w:t>est à peu près vrai de toutes les autres choses de Musset</w:t>
      </w:r>
      <w:r w:rsidR="00BF7D4A">
        <w:t xml:space="preserve">. </w:t>
      </w:r>
      <w:r w:rsidRPr="008A7EC9">
        <w:t>Et rien ne peut mieux faire comprendre</w:t>
      </w:r>
      <w:r w:rsidR="00BF7D4A">
        <w:t xml:space="preserve">, </w:t>
      </w:r>
      <w:r w:rsidRPr="008A7EC9">
        <w:t>par opposition</w:t>
      </w:r>
      <w:r w:rsidR="00BF7D4A">
        <w:t xml:space="preserve">, </w:t>
      </w:r>
      <w:r w:rsidRPr="008A7EC9">
        <w:t>ce qu</w:t>
      </w:r>
      <w:r w:rsidR="00BF7D4A">
        <w:t>’</w:t>
      </w:r>
      <w:r w:rsidRPr="008A7EC9">
        <w:t>était la conversation de la grande-duchesse</w:t>
      </w:r>
      <w:r w:rsidR="00BF7D4A">
        <w:t xml:space="preserve">. </w:t>
      </w:r>
      <w:r w:rsidRPr="008A7EC9">
        <w:t>Cette femme orgueilleuse y était toujours elle-même</w:t>
      </w:r>
      <w:r w:rsidR="00BF7D4A">
        <w:t xml:space="preserve">. </w:t>
      </w:r>
      <w:r w:rsidRPr="008A7EC9">
        <w:t>Et comme elle était un être d</w:t>
      </w:r>
      <w:r w:rsidR="00BF7D4A">
        <w:t>’</w:t>
      </w:r>
      <w:r w:rsidRPr="008A7EC9">
        <w:t>exception</w:t>
      </w:r>
      <w:r w:rsidR="00BF7D4A">
        <w:t xml:space="preserve">, </w:t>
      </w:r>
      <w:r w:rsidRPr="008A7EC9">
        <w:t>ce qu</w:t>
      </w:r>
      <w:r w:rsidR="00BF7D4A">
        <w:t>’</w:t>
      </w:r>
      <w:r w:rsidRPr="008A7EC9">
        <w:t>elle disait était toujours exceptionnel</w:t>
      </w:r>
      <w:r w:rsidR="00BF7D4A">
        <w:t xml:space="preserve">. </w:t>
      </w:r>
      <w:r w:rsidRPr="008A7EC9">
        <w:t>Ha</w:t>
      </w:r>
      <w:r w:rsidRPr="008A7EC9">
        <w:t>u</w:t>
      </w:r>
      <w:r w:rsidRPr="008A7EC9">
        <w:t>taine dans ses jugements</w:t>
      </w:r>
      <w:r w:rsidR="00BF7D4A">
        <w:t xml:space="preserve">, </w:t>
      </w:r>
      <w:r w:rsidRPr="008A7EC9">
        <w:t>jamais prétentieuse</w:t>
      </w:r>
      <w:r w:rsidR="00BF7D4A">
        <w:t xml:space="preserve">, </w:t>
      </w:r>
      <w:r w:rsidRPr="008A7EC9">
        <w:t xml:space="preserve">jamais </w:t>
      </w:r>
      <w:r w:rsidRPr="008A7EC9">
        <w:lastRenderedPageBreak/>
        <w:t>livresque</w:t>
      </w:r>
      <w:r w:rsidR="00BF7D4A">
        <w:t xml:space="preserve">, </w:t>
      </w:r>
      <w:r w:rsidRPr="008A7EC9">
        <w:t>n</w:t>
      </w:r>
      <w:r w:rsidR="00BF7D4A">
        <w:t>’</w:t>
      </w:r>
      <w:r w:rsidRPr="008A7EC9">
        <w:t>éveillant jamais l</w:t>
      </w:r>
      <w:r w:rsidR="00BF7D4A">
        <w:t>’</w:t>
      </w:r>
      <w:r w:rsidRPr="008A7EC9">
        <w:t xml:space="preserve">écho </w:t>
      </w:r>
      <w:r w:rsidR="00BF7D4A">
        <w:t>« </w:t>
      </w:r>
      <w:r w:rsidRPr="008A7EC9">
        <w:t>du fracas d</w:t>
      </w:r>
      <w:r w:rsidR="00BF7D4A">
        <w:t>’</w:t>
      </w:r>
      <w:r w:rsidRPr="008A7EC9">
        <w:t>in-folio qui tombent</w:t>
      </w:r>
      <w:r w:rsidR="00BF7D4A">
        <w:t> ».</w:t>
      </w:r>
    </w:p>
    <w:p w14:paraId="69337050" w14:textId="77777777" w:rsidR="00BF7D4A" w:rsidRDefault="009D75A4" w:rsidP="009D75A4">
      <w:r w:rsidRPr="008A7EC9">
        <w:t>Elle répugnait au lieu commun autant que le chat à une bouillie d</w:t>
      </w:r>
      <w:r w:rsidR="00BF7D4A">
        <w:t>’</w:t>
      </w:r>
      <w:r w:rsidRPr="008A7EC9">
        <w:t>herbes</w:t>
      </w:r>
      <w:r w:rsidR="00BF7D4A">
        <w:t>.</w:t>
      </w:r>
    </w:p>
    <w:p w14:paraId="46F7D2FC" w14:textId="77777777" w:rsidR="00BF7D4A" w:rsidRDefault="009D75A4" w:rsidP="009D75A4">
      <w:pPr>
        <w:rPr>
          <w:i/>
          <w:iCs/>
        </w:rPr>
      </w:pPr>
      <w:r w:rsidRPr="008A7EC9">
        <w:t>Dans l</w:t>
      </w:r>
      <w:r w:rsidR="00BF7D4A">
        <w:t>’</w:t>
      </w:r>
      <w:r w:rsidRPr="008A7EC9">
        <w:t>ignorance où je me trouvais de ses goûts et de son savoir</w:t>
      </w:r>
      <w:r w:rsidR="00BF7D4A">
        <w:t xml:space="preserve">, </w:t>
      </w:r>
      <w:r w:rsidRPr="008A7EC9">
        <w:t>je lui avais la veille apporté trois livres</w:t>
      </w:r>
      <w:r w:rsidR="00BF7D4A">
        <w:t xml:space="preserve"> : </w:t>
      </w:r>
      <w:r w:rsidRPr="008A7EC9">
        <w:rPr>
          <w:i/>
          <w:iCs/>
        </w:rPr>
        <w:t>le Voyage du Condottiere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les Éblouissements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les Évocations</w:t>
      </w:r>
      <w:r w:rsidR="00BF7D4A">
        <w:rPr>
          <w:i/>
          <w:iCs/>
        </w:rPr>
        <w:t>.</w:t>
      </w:r>
    </w:p>
    <w:p w14:paraId="5D7306BD" w14:textId="77777777" w:rsidR="00BF7D4A" w:rsidRDefault="009D75A4" w:rsidP="009D75A4">
      <w:r w:rsidRPr="008A7EC9">
        <w:t>Le lendemain</w:t>
      </w:r>
      <w:r w:rsidR="00BF7D4A">
        <w:t xml:space="preserve">, </w:t>
      </w:r>
      <w:r w:rsidRPr="008A7EC9">
        <w:t>elle me les rendit</w:t>
      </w:r>
      <w:r w:rsidR="00BF7D4A">
        <w:t>.</w:t>
      </w:r>
    </w:p>
    <w:p w14:paraId="5AF5EB30" w14:textId="77777777" w:rsidR="00BF7D4A" w:rsidRDefault="00BF7D4A" w:rsidP="009D75A4">
      <w:r>
        <w:t>— </w:t>
      </w:r>
      <w:r w:rsidR="009D75A4" w:rsidRPr="008A7EC9">
        <w:t>J</w:t>
      </w:r>
      <w:r>
        <w:t>’</w:t>
      </w:r>
      <w:r w:rsidR="009D75A4" w:rsidRPr="008A7EC9">
        <w:t>ai lu tout cela</w:t>
      </w:r>
      <w:r>
        <w:t xml:space="preserve">, </w:t>
      </w:r>
      <w:r w:rsidR="009D75A4" w:rsidRPr="008A7EC9">
        <w:t>me dit-elle</w:t>
      </w:r>
      <w:r>
        <w:t xml:space="preserve">. </w:t>
      </w:r>
      <w:r w:rsidR="009D75A4" w:rsidRPr="008A7EC9">
        <w:t>Mais votre choix n</w:t>
      </w:r>
      <w:r>
        <w:t>’</w:t>
      </w:r>
      <w:r w:rsidR="009D75A4" w:rsidRPr="008A7EC9">
        <w:t>était pas mal fait</w:t>
      </w:r>
      <w:r>
        <w:t xml:space="preserve">. </w:t>
      </w:r>
      <w:r w:rsidR="009D75A4" w:rsidRPr="008A7EC9">
        <w:t>Je vois que vous aimez la poésie</w:t>
      </w:r>
      <w:r>
        <w:t>.</w:t>
      </w:r>
    </w:p>
    <w:p w14:paraId="3AA9EB0D" w14:textId="77777777" w:rsidR="00BF7D4A" w:rsidRDefault="009D75A4" w:rsidP="009D75A4">
      <w:r w:rsidRPr="008A7EC9">
        <w:t xml:space="preserve">Sur un </w:t>
      </w:r>
      <w:proofErr w:type="spellStart"/>
      <w:r w:rsidRPr="008A7EC9">
        <w:t>sopha</w:t>
      </w:r>
      <w:proofErr w:type="spellEnd"/>
      <w:r w:rsidRPr="008A7EC9">
        <w:t xml:space="preserve"> traînaient quelques volumes</w:t>
      </w:r>
      <w:r w:rsidR="00BF7D4A">
        <w:t xml:space="preserve">. </w:t>
      </w:r>
      <w:r w:rsidRPr="008A7EC9">
        <w:t>Elle en prit un et me le tendit</w:t>
      </w:r>
      <w:r w:rsidR="00BF7D4A">
        <w:t>.</w:t>
      </w:r>
    </w:p>
    <w:p w14:paraId="76D5DA73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 xml:space="preserve">est la </w:t>
      </w:r>
      <w:r w:rsidR="009D75A4" w:rsidRPr="008A7EC9">
        <w:rPr>
          <w:i/>
          <w:iCs/>
        </w:rPr>
        <w:t>Revue du Caucase</w:t>
      </w:r>
      <w:r>
        <w:rPr>
          <w:i/>
          <w:iCs/>
        </w:rPr>
        <w:t xml:space="preserve">, </w:t>
      </w:r>
      <w:r w:rsidR="009D75A4" w:rsidRPr="008A7EC9">
        <w:t>qui paraît à Tiflis</w:t>
      </w:r>
      <w:r>
        <w:t xml:space="preserve">. </w:t>
      </w:r>
      <w:r w:rsidR="009D75A4" w:rsidRPr="008A7EC9">
        <w:t>Il y a plus de beauté dans ces pages maladroites</w:t>
      </w:r>
      <w:r>
        <w:t xml:space="preserve">, </w:t>
      </w:r>
      <w:r w:rsidR="009D75A4" w:rsidRPr="008A7EC9">
        <w:t>dans ces naïfs récits de voyages aux régions immortelles que dans la plupart de vos po</w:t>
      </w:r>
      <w:r w:rsidR="009D75A4" w:rsidRPr="008A7EC9">
        <w:t>è</w:t>
      </w:r>
      <w:r w:rsidR="009D75A4" w:rsidRPr="008A7EC9">
        <w:t>tes d</w:t>
      </w:r>
      <w:r>
        <w:t>’</w:t>
      </w:r>
      <w:r w:rsidR="009D75A4" w:rsidRPr="008A7EC9">
        <w:t>aujourd</w:t>
      </w:r>
      <w:r>
        <w:t>’</w:t>
      </w:r>
      <w:r w:rsidR="009D75A4" w:rsidRPr="008A7EC9">
        <w:t>hui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la grande source où les poètes de demain viendront s</w:t>
      </w:r>
      <w:r>
        <w:t>’</w:t>
      </w:r>
      <w:r w:rsidR="009D75A4" w:rsidRPr="008A7EC9">
        <w:t>abreuver</w:t>
      </w:r>
      <w:r>
        <w:t>.</w:t>
      </w:r>
    </w:p>
    <w:p w14:paraId="46C193D4" w14:textId="77777777" w:rsidR="00BF7D4A" w:rsidRDefault="009D75A4" w:rsidP="009D75A4">
      <w:r w:rsidRPr="008A7EC9">
        <w:t>Elle continua</w:t>
      </w:r>
      <w:r w:rsidR="00BF7D4A">
        <w:t> :</w:t>
      </w:r>
    </w:p>
    <w:p w14:paraId="3EA810BD" w14:textId="77777777" w:rsidR="00BF7D4A" w:rsidRDefault="00BF7D4A" w:rsidP="009D75A4">
      <w:r>
        <w:t>— </w:t>
      </w:r>
      <w:r w:rsidR="009D75A4" w:rsidRPr="008A7EC9">
        <w:t>Shakespeare est mort depuis trois siècles</w:t>
      </w:r>
      <w:r>
        <w:t xml:space="preserve">, </w:t>
      </w:r>
      <w:r w:rsidR="009D75A4" w:rsidRPr="008A7EC9">
        <w:t>et les landes où il vit Macbeth sont aujourd</w:t>
      </w:r>
      <w:r>
        <w:t>’</w:t>
      </w:r>
      <w:r w:rsidR="009D75A4" w:rsidRPr="008A7EC9">
        <w:t>hui rasées</w:t>
      </w:r>
      <w:r>
        <w:t xml:space="preserve">, </w:t>
      </w:r>
      <w:r w:rsidR="009D75A4" w:rsidRPr="008A7EC9">
        <w:t>pleines d</w:t>
      </w:r>
      <w:r>
        <w:t>’</w:t>
      </w:r>
      <w:r w:rsidR="009D75A4" w:rsidRPr="008A7EC9">
        <w:t>usines</w:t>
      </w:r>
      <w:r>
        <w:t xml:space="preserve">. </w:t>
      </w:r>
      <w:r w:rsidR="009D75A4" w:rsidRPr="008A7EC9">
        <w:t xml:space="preserve">Des commis voyageurs </w:t>
      </w:r>
      <w:proofErr w:type="gramStart"/>
      <w:r w:rsidR="009D75A4" w:rsidRPr="008A7EC9">
        <w:t>de par</w:t>
      </w:r>
      <w:proofErr w:type="gramEnd"/>
      <w:r w:rsidR="009D75A4" w:rsidRPr="008A7EC9">
        <w:t xml:space="preserve"> ici ont remplacé en Espagne Don Qu</w:t>
      </w:r>
      <w:r w:rsidR="009D75A4" w:rsidRPr="008A7EC9">
        <w:t>i</w:t>
      </w:r>
      <w:r w:rsidR="009D75A4" w:rsidRPr="008A7EC9">
        <w:t>chotte</w:t>
      </w:r>
      <w:r>
        <w:t xml:space="preserve">. </w:t>
      </w:r>
      <w:r w:rsidR="009D75A4" w:rsidRPr="008A7EC9">
        <w:t>En Italie</w:t>
      </w:r>
      <w:r>
        <w:t xml:space="preserve">, </w:t>
      </w:r>
      <w:r w:rsidR="009D75A4" w:rsidRPr="008A7EC9">
        <w:t>Carducci est une espèce d</w:t>
      </w:r>
      <w:r>
        <w:t>’</w:t>
      </w:r>
      <w:r w:rsidR="009D75A4" w:rsidRPr="008A7EC9">
        <w:t>Hugo imbécile</w:t>
      </w:r>
      <w:r>
        <w:t xml:space="preserve">. </w:t>
      </w:r>
      <w:r w:rsidR="009D75A4" w:rsidRPr="008A7EC9">
        <w:t>Vos paysages d</w:t>
      </w:r>
      <w:r>
        <w:t>’</w:t>
      </w:r>
      <w:r w:rsidR="009D75A4" w:rsidRPr="008A7EC9">
        <w:t>émotion sont devenus</w:t>
      </w:r>
      <w:r>
        <w:t xml:space="preserve">, </w:t>
      </w:r>
      <w:r w:rsidR="009D75A4" w:rsidRPr="008A7EC9">
        <w:t>comme la Suisse</w:t>
      </w:r>
      <w:r>
        <w:t xml:space="preserve">, </w:t>
      </w:r>
      <w:r w:rsidR="009D75A4" w:rsidRPr="008A7EC9">
        <w:t>un pays de touristes</w:t>
      </w:r>
      <w:r>
        <w:t xml:space="preserve">. </w:t>
      </w:r>
      <w:r w:rsidR="009D75A4" w:rsidRPr="008A7EC9">
        <w:t>Il y a des tourniquets au bas de toutes vos cimes</w:t>
      </w:r>
      <w:r>
        <w:t>.</w:t>
      </w:r>
    </w:p>
    <w:p w14:paraId="4BE2E65A" w14:textId="77777777" w:rsidR="00BF7D4A" w:rsidRDefault="009D75A4" w:rsidP="009D75A4">
      <w:r w:rsidRPr="008A7EC9">
        <w:t>Suarès</w:t>
      </w:r>
      <w:r w:rsidR="00BF7D4A">
        <w:t xml:space="preserve">, </w:t>
      </w:r>
      <w:r w:rsidRPr="008A7EC9">
        <w:t>dont vous m</w:t>
      </w:r>
      <w:r w:rsidR="00BF7D4A">
        <w:t>’</w:t>
      </w:r>
      <w:r w:rsidRPr="008A7EC9">
        <w:t>avez prêté le livre</w:t>
      </w:r>
      <w:r w:rsidR="00BF7D4A">
        <w:t xml:space="preserve">, </w:t>
      </w:r>
      <w:r w:rsidRPr="008A7EC9">
        <w:t>le sent</w:t>
      </w:r>
      <w:r w:rsidR="00BF7D4A">
        <w:t xml:space="preserve">, </w:t>
      </w:r>
      <w:r w:rsidRPr="008A7EC9">
        <w:t>et quand il a parlé de notre Dostoïevski</w:t>
      </w:r>
      <w:r w:rsidR="00BF7D4A">
        <w:t xml:space="preserve">, </w:t>
      </w:r>
      <w:r w:rsidRPr="008A7EC9">
        <w:t>il s</w:t>
      </w:r>
      <w:r w:rsidR="00BF7D4A">
        <w:t>’</w:t>
      </w:r>
      <w:r w:rsidRPr="008A7EC9">
        <w:t>est surpassé lui-même</w:t>
      </w:r>
      <w:r w:rsidR="00BF7D4A">
        <w:t xml:space="preserve">. </w:t>
      </w:r>
      <w:r w:rsidRPr="008A7EC9">
        <w:t>Il faudrait qu</w:t>
      </w:r>
      <w:r w:rsidR="00BF7D4A">
        <w:t>’</w:t>
      </w:r>
      <w:r w:rsidRPr="008A7EC9">
        <w:t xml:space="preserve">il vînt un peu aux gorges de </w:t>
      </w:r>
      <w:proofErr w:type="spellStart"/>
      <w:r w:rsidRPr="008A7EC9">
        <w:t>Dariel</w:t>
      </w:r>
      <w:proofErr w:type="spellEnd"/>
      <w:r w:rsidR="00BF7D4A">
        <w:t xml:space="preserve">. </w:t>
      </w:r>
      <w:r w:rsidRPr="008A7EC9">
        <w:t xml:space="preserve">Je suis bien </w:t>
      </w:r>
      <w:r w:rsidRPr="008A7EC9">
        <w:lastRenderedPageBreak/>
        <w:t>sûre qu</w:t>
      </w:r>
      <w:r w:rsidR="00BF7D4A">
        <w:t>’</w:t>
      </w:r>
      <w:r w:rsidRPr="008A7EC9">
        <w:t>il les préférerait à celles de l</w:t>
      </w:r>
      <w:r w:rsidR="00BF7D4A">
        <w:t>’</w:t>
      </w:r>
      <w:r w:rsidRPr="008A7EC9">
        <w:t>Èbre et du Douro</w:t>
      </w:r>
      <w:r w:rsidR="00BF7D4A">
        <w:t xml:space="preserve">, </w:t>
      </w:r>
      <w:r w:rsidRPr="008A7EC9">
        <w:t>dont on voit des im</w:t>
      </w:r>
      <w:r w:rsidRPr="008A7EC9">
        <w:t>a</w:t>
      </w:r>
      <w:r w:rsidRPr="008A7EC9">
        <w:t>ges dans toutes les gares</w:t>
      </w:r>
      <w:r w:rsidR="00BF7D4A">
        <w:t>.</w:t>
      </w:r>
    </w:p>
    <w:p w14:paraId="104E433A" w14:textId="3E1CCC00" w:rsidR="00BF7D4A" w:rsidRDefault="00BF7D4A" w:rsidP="009D75A4">
      <w:r>
        <w:t>M</w:t>
      </w:r>
      <w:r w:rsidRPr="00BF7D4A">
        <w:rPr>
          <w:vertAlign w:val="superscript"/>
        </w:rPr>
        <w:t>me</w:t>
      </w:r>
      <w:r>
        <w:t> de </w:t>
      </w:r>
      <w:r w:rsidR="009D75A4" w:rsidRPr="008A7EC9">
        <w:t>Noailles est sans doute votre plus grand poète</w:t>
      </w:r>
      <w:r>
        <w:t xml:space="preserve">. </w:t>
      </w:r>
      <w:r w:rsidR="009D75A4" w:rsidRPr="008A7EC9">
        <w:t>Mais pourquoi s</w:t>
      </w:r>
      <w:r>
        <w:t>’</w:t>
      </w:r>
      <w:r w:rsidR="009D75A4" w:rsidRPr="008A7EC9">
        <w:t>obstiner à la dire grecque</w:t>
      </w:r>
      <w:r>
        <w:t xml:space="preserve"> ! </w:t>
      </w:r>
      <w:r w:rsidR="009D75A4" w:rsidRPr="008A7EC9">
        <w:t>Grecque</w:t>
      </w:r>
      <w:r>
        <w:t xml:space="preserve">, </w:t>
      </w:r>
      <w:r w:rsidR="009D75A4" w:rsidRPr="008A7EC9">
        <w:t>elle ne l</w:t>
      </w:r>
      <w:r>
        <w:t>’</w:t>
      </w:r>
      <w:r w:rsidR="009D75A4" w:rsidRPr="008A7EC9">
        <w:t>est pas plus que l</w:t>
      </w:r>
      <w:r>
        <w:t>’</w:t>
      </w:r>
      <w:r w:rsidR="009D75A4" w:rsidRPr="008A7EC9">
        <w:t>Ariane du Bacchus indien</w:t>
      </w:r>
      <w:r>
        <w:t xml:space="preserve">, </w:t>
      </w:r>
      <w:r w:rsidR="009D75A4" w:rsidRPr="008A7EC9">
        <w:t>ou la Médée de Circassie</w:t>
      </w:r>
      <w:r>
        <w:t xml:space="preserve">. </w:t>
      </w:r>
      <w:r w:rsidR="009D75A4" w:rsidRPr="008A7EC9">
        <w:t>Ce qu</w:t>
      </w:r>
      <w:r>
        <w:t>’</w:t>
      </w:r>
      <w:r w:rsidR="009D75A4" w:rsidRPr="008A7EC9">
        <w:t>elle a de meilleur</w:t>
      </w:r>
      <w:r>
        <w:t xml:space="preserve">, </w:t>
      </w:r>
      <w:r w:rsidR="009D75A4" w:rsidRPr="008A7EC9">
        <w:t>elle le doit à l</w:t>
      </w:r>
      <w:r>
        <w:t>’</w:t>
      </w:r>
      <w:r w:rsidR="009D75A4" w:rsidRPr="008A7EC9">
        <w:t>Arménie et à la Perse</w:t>
      </w:r>
      <w:r>
        <w:t xml:space="preserve">, </w:t>
      </w:r>
      <w:r w:rsidR="009D75A4" w:rsidRPr="008A7EC9">
        <w:t>qui sont des pays à nous</w:t>
      </w:r>
      <w:r>
        <w:t xml:space="preserve">. </w:t>
      </w:r>
      <w:r w:rsidR="009D75A4" w:rsidRPr="008A7EC9">
        <w:t>Grecque</w:t>
      </w:r>
      <w:r>
        <w:t xml:space="preserve"> ! </w:t>
      </w:r>
      <w:r w:rsidR="009D75A4" w:rsidRPr="008A7EC9">
        <w:t>ils me font rire</w:t>
      </w:r>
      <w:r>
        <w:t xml:space="preserve">. </w:t>
      </w:r>
      <w:r w:rsidR="009D75A4" w:rsidRPr="008A7EC9">
        <w:t>Vous ne l</w:t>
      </w:r>
      <w:r>
        <w:t>’</w:t>
      </w:r>
      <w:r w:rsidR="009D75A4" w:rsidRPr="008A7EC9">
        <w:t>avez donc jamais vue</w:t>
      </w:r>
      <w:r>
        <w:t xml:space="preserve"> ? </w:t>
      </w:r>
      <w:r w:rsidR="009D75A4" w:rsidRPr="008A7EC9">
        <w:t>J</w:t>
      </w:r>
      <w:r>
        <w:t>’</w:t>
      </w:r>
      <w:r w:rsidR="009D75A4" w:rsidRPr="008A7EC9">
        <w:t>ai déjeuné une fois avec elle</w:t>
      </w:r>
      <w:r>
        <w:t xml:space="preserve">, </w:t>
      </w:r>
      <w:r w:rsidR="009D75A4" w:rsidRPr="008A7EC9">
        <w:t>à Évian</w:t>
      </w:r>
      <w:r>
        <w:t xml:space="preserve">. </w:t>
      </w:r>
      <w:r w:rsidR="009D75A4" w:rsidRPr="008A7EC9">
        <w:t>Je puis dire qu</w:t>
      </w:r>
      <w:r>
        <w:t>’</w:t>
      </w:r>
      <w:r w:rsidR="009D75A4" w:rsidRPr="008A7EC9">
        <w:t>elle m</w:t>
      </w:r>
      <w:r>
        <w:t>’</w:t>
      </w:r>
      <w:r w:rsidR="009D75A4" w:rsidRPr="008A7EC9">
        <w:t>a plu</w:t>
      </w:r>
      <w:r>
        <w:t xml:space="preserve">, </w:t>
      </w:r>
      <w:r w:rsidR="009D75A4" w:rsidRPr="008A7EC9">
        <w:t>car elle est belle et méchante</w:t>
      </w:r>
      <w:r>
        <w:t xml:space="preserve">. </w:t>
      </w:r>
      <w:r w:rsidR="009D75A4" w:rsidRPr="008A7EC9">
        <w:t>Mais vraiment</w:t>
      </w:r>
      <w:r>
        <w:t xml:space="preserve">, </w:t>
      </w:r>
      <w:r w:rsidR="009D75A4" w:rsidRPr="008A7EC9">
        <w:t>je sais qu</w:t>
      </w:r>
      <w:r>
        <w:t>’</w:t>
      </w:r>
      <w:r w:rsidR="009D75A4" w:rsidRPr="008A7EC9">
        <w:t>elle n</w:t>
      </w:r>
      <w:r>
        <w:t>’</w:t>
      </w:r>
      <w:r w:rsidR="009D75A4" w:rsidRPr="008A7EC9">
        <w:t>a pas le type grec</w:t>
      </w:r>
      <w:r>
        <w:t xml:space="preserve">. </w:t>
      </w:r>
      <w:r w:rsidR="009D75A4" w:rsidRPr="008A7EC9">
        <w:t>Il y a chez nous un oiseau qu</w:t>
      </w:r>
      <w:r>
        <w:t>’</w:t>
      </w:r>
      <w:r w:rsidR="009D75A4" w:rsidRPr="008A7EC9">
        <w:t>on appelle le choucas</w:t>
      </w:r>
      <w:r>
        <w:t xml:space="preserve">. </w:t>
      </w:r>
      <w:r w:rsidR="009D75A4" w:rsidRPr="008A7EC9">
        <w:t>Il est sauvage</w:t>
      </w:r>
      <w:r>
        <w:t xml:space="preserve">, </w:t>
      </w:r>
      <w:r w:rsidR="009D75A4" w:rsidRPr="008A7EC9">
        <w:t>monte très haut</w:t>
      </w:r>
      <w:r>
        <w:t xml:space="preserve">, </w:t>
      </w:r>
      <w:r w:rsidR="009D75A4" w:rsidRPr="008A7EC9">
        <w:t>et mord</w:t>
      </w:r>
      <w:r>
        <w:t xml:space="preserve">. </w:t>
      </w:r>
      <w:r w:rsidR="009D75A4" w:rsidRPr="008A7EC9">
        <w:t>Ses plumes sont noires et bleues</w:t>
      </w:r>
      <w:r>
        <w:t xml:space="preserve">. </w:t>
      </w:r>
      <w:r w:rsidR="009D75A4" w:rsidRPr="008A7EC9">
        <w:t>Il est mince et ne</w:t>
      </w:r>
      <w:r w:rsidR="009D75A4" w:rsidRPr="008A7EC9">
        <w:t>r</w:t>
      </w:r>
      <w:r w:rsidR="009D75A4" w:rsidRPr="008A7EC9">
        <w:t>veux</w:t>
      </w:r>
      <w:r>
        <w:t>. M</w:t>
      </w:r>
      <w:r w:rsidRPr="00BF7D4A">
        <w:rPr>
          <w:vertAlign w:val="superscript"/>
        </w:rPr>
        <w:t>me</w:t>
      </w:r>
      <w:r>
        <w:t> de </w:t>
      </w:r>
      <w:r w:rsidR="009D75A4" w:rsidRPr="008A7EC9">
        <w:t>Noailles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un choucas de Tartarie et non une lourde et grassouillette colombe d</w:t>
      </w:r>
      <w:r>
        <w:t>’</w:t>
      </w:r>
      <w:r w:rsidR="009D75A4" w:rsidRPr="008A7EC9">
        <w:t>Égine</w:t>
      </w:r>
      <w:r>
        <w:t>.</w:t>
      </w:r>
    </w:p>
    <w:p w14:paraId="338B7A4C" w14:textId="77777777" w:rsidR="00BF7D4A" w:rsidRDefault="00BF7D4A" w:rsidP="009D75A4">
      <w:r>
        <w:t>— </w:t>
      </w:r>
      <w:r w:rsidR="009D75A4" w:rsidRPr="008A7EC9">
        <w:t>Et celle-ci</w:t>
      </w:r>
      <w:r>
        <w:t xml:space="preserve"> ? </w:t>
      </w:r>
      <w:r w:rsidR="009D75A4" w:rsidRPr="008A7EC9">
        <w:t>dis-je</w:t>
      </w:r>
      <w:r>
        <w:t xml:space="preserve">, </w:t>
      </w:r>
      <w:r w:rsidR="009D75A4" w:rsidRPr="008A7EC9">
        <w:t>lui tendant en même temps le volume de Renée Vivien</w:t>
      </w:r>
      <w:r>
        <w:t>.</w:t>
      </w:r>
    </w:p>
    <w:p w14:paraId="7FFFC971" w14:textId="77777777" w:rsidR="00BF7D4A" w:rsidRDefault="00BF7D4A" w:rsidP="009D75A4">
      <w:r>
        <w:t>— </w:t>
      </w:r>
      <w:r w:rsidR="009D75A4" w:rsidRPr="008A7EC9">
        <w:t>Celle-ci</w:t>
      </w:r>
      <w:r>
        <w:t xml:space="preserve">, </w:t>
      </w:r>
      <w:r w:rsidR="009D75A4" w:rsidRPr="008A7EC9">
        <w:t>me répondit-elle</w:t>
      </w:r>
      <w:r>
        <w:t xml:space="preserve">, </w:t>
      </w:r>
      <w:r w:rsidR="009D75A4" w:rsidRPr="008A7EC9">
        <w:t>en baisant le livre</w:t>
      </w:r>
      <w:r>
        <w:t xml:space="preserve">, </w:t>
      </w:r>
      <w:r w:rsidR="009D75A4" w:rsidRPr="008A7EC9">
        <w:t>je vous en parlerais mal</w:t>
      </w:r>
      <w:r>
        <w:t xml:space="preserve">, </w:t>
      </w:r>
      <w:r w:rsidR="009D75A4" w:rsidRPr="008A7EC9">
        <w:t>car je l</w:t>
      </w:r>
      <w:r>
        <w:t>’</w:t>
      </w:r>
      <w:r w:rsidR="009D75A4" w:rsidRPr="008A7EC9">
        <w:t>adore</w:t>
      </w:r>
      <w:r>
        <w:t>.</w:t>
      </w:r>
    </w:p>
    <w:p w14:paraId="34E69092" w14:textId="77777777" w:rsidR="00BF7D4A" w:rsidRDefault="009D75A4" w:rsidP="009D75A4">
      <w:r w:rsidRPr="008A7EC9">
        <w:t>J</w:t>
      </w:r>
      <w:r w:rsidR="00BF7D4A">
        <w:t>’</w:t>
      </w:r>
      <w:r w:rsidRPr="008A7EC9">
        <w:t>étais éperdu de joie d</w:t>
      </w:r>
      <w:r w:rsidR="00BF7D4A">
        <w:t>’</w:t>
      </w:r>
      <w:r w:rsidRPr="008A7EC9">
        <w:t>écouter</w:t>
      </w:r>
      <w:r w:rsidR="00BF7D4A">
        <w:t xml:space="preserve">, </w:t>
      </w:r>
      <w:r w:rsidRPr="008A7EC9">
        <w:t>dans un cadre qui satisfa</w:t>
      </w:r>
      <w:r w:rsidRPr="008A7EC9">
        <w:t>i</w:t>
      </w:r>
      <w:r w:rsidRPr="008A7EC9">
        <w:t>sait mes plus impérieux besoins de luxe</w:t>
      </w:r>
      <w:r w:rsidR="00BF7D4A">
        <w:t xml:space="preserve">, </w:t>
      </w:r>
      <w:r w:rsidRPr="008A7EC9">
        <w:t>cette femme que j</w:t>
      </w:r>
      <w:r w:rsidR="00BF7D4A">
        <w:t>’</w:t>
      </w:r>
      <w:r w:rsidRPr="008A7EC9">
        <w:t>admirais avec une ferveur passionnée parler des choses qui me sont les plus chères</w:t>
      </w:r>
      <w:r w:rsidR="00BF7D4A">
        <w:t xml:space="preserve">. </w:t>
      </w:r>
      <w:r w:rsidRPr="008A7EC9">
        <w:t>Je le lui dis simplement</w:t>
      </w:r>
      <w:r w:rsidR="00BF7D4A">
        <w:t xml:space="preserve">, </w:t>
      </w:r>
      <w:r w:rsidRPr="008A7EC9">
        <w:t>comme on devrait toujours faire</w:t>
      </w:r>
      <w:r w:rsidR="00BF7D4A">
        <w:t>.</w:t>
      </w:r>
    </w:p>
    <w:p w14:paraId="4E355D21" w14:textId="77777777" w:rsidR="00BF7D4A" w:rsidRDefault="009D75A4" w:rsidP="009D75A4">
      <w:r w:rsidRPr="008A7EC9">
        <w:t>Elle en fut touchée</w:t>
      </w:r>
      <w:r w:rsidR="00BF7D4A">
        <w:t xml:space="preserve">, </w:t>
      </w:r>
      <w:r w:rsidRPr="008A7EC9">
        <w:t>je crois</w:t>
      </w:r>
      <w:r w:rsidR="00BF7D4A">
        <w:t xml:space="preserve">. </w:t>
      </w:r>
      <w:r w:rsidRPr="008A7EC9">
        <w:t>Posant sa main sur mon épa</w:t>
      </w:r>
      <w:r w:rsidRPr="008A7EC9">
        <w:t>u</w:t>
      </w:r>
      <w:r w:rsidRPr="008A7EC9">
        <w:t>le</w:t>
      </w:r>
      <w:r w:rsidR="00BF7D4A">
        <w:t xml:space="preserve">, </w:t>
      </w:r>
      <w:r w:rsidRPr="008A7EC9">
        <w:t>elle murmura</w:t>
      </w:r>
      <w:r w:rsidR="00BF7D4A">
        <w:t xml:space="preserve">, </w:t>
      </w:r>
      <w:r w:rsidRPr="008A7EC9">
        <w:t>je ne me rappelle plus dans quelle langue</w:t>
      </w:r>
      <w:r w:rsidR="00BF7D4A">
        <w:t> :</w:t>
      </w:r>
    </w:p>
    <w:p w14:paraId="43A24E37" w14:textId="77777777" w:rsidR="00BF7D4A" w:rsidRDefault="00BF7D4A" w:rsidP="009D75A4">
      <w:r>
        <w:t>— </w:t>
      </w:r>
      <w:r w:rsidR="009D75A4" w:rsidRPr="008A7EC9">
        <w:t>Tu es gentil et je t</w:t>
      </w:r>
      <w:r>
        <w:t>’</w:t>
      </w:r>
      <w:r w:rsidR="009D75A4" w:rsidRPr="008A7EC9">
        <w:t>aime bien</w:t>
      </w:r>
      <w:r>
        <w:t xml:space="preserve">, </w:t>
      </w:r>
      <w:r w:rsidR="009D75A4" w:rsidRPr="008A7EC9">
        <w:t>petit frère</w:t>
      </w:r>
      <w:r>
        <w:t>.</w:t>
      </w:r>
    </w:p>
    <w:p w14:paraId="347B54FF" w14:textId="77777777" w:rsidR="00BF7D4A" w:rsidRDefault="009D75A4" w:rsidP="009D75A4">
      <w:r w:rsidRPr="008A7EC9">
        <w:lastRenderedPageBreak/>
        <w:t>Et</w:t>
      </w:r>
      <w:r w:rsidR="00BF7D4A">
        <w:t xml:space="preserve">, </w:t>
      </w:r>
      <w:r w:rsidRPr="008A7EC9">
        <w:t>se tournant vers Mélusine</w:t>
      </w:r>
      <w:r w:rsidR="00BF7D4A">
        <w:t xml:space="preserve">, </w:t>
      </w:r>
      <w:r w:rsidRPr="008A7EC9">
        <w:t>elle lui répéta la phrase ru</w:t>
      </w:r>
      <w:r w:rsidRPr="008A7EC9">
        <w:t>s</w:t>
      </w:r>
      <w:r w:rsidRPr="008A7EC9">
        <w:t>se de la veille</w:t>
      </w:r>
      <w:r w:rsidR="00BF7D4A">
        <w:t> :</w:t>
      </w:r>
    </w:p>
    <w:p w14:paraId="7B5E4699" w14:textId="77777777" w:rsidR="00BF7D4A" w:rsidRDefault="00BF7D4A" w:rsidP="009D75A4">
      <w:pPr>
        <w:rPr>
          <w:i/>
          <w:iCs/>
        </w:rPr>
      </w:pPr>
      <w:r>
        <w:t>— </w:t>
      </w:r>
      <w:r w:rsidR="009D75A4" w:rsidRPr="008A7EC9">
        <w:t>Non</w:t>
      </w:r>
      <w:r>
        <w:t xml:space="preserve">, </w:t>
      </w:r>
      <w:r w:rsidR="009D75A4" w:rsidRPr="008A7EC9">
        <w:t>vraiment</w:t>
      </w:r>
      <w:r>
        <w:t xml:space="preserve">, </w:t>
      </w:r>
      <w:r w:rsidR="009D75A4" w:rsidRPr="008A7EC9">
        <w:t>ce n</w:t>
      </w:r>
      <w:r>
        <w:t>’</w:t>
      </w:r>
      <w:r w:rsidR="009D75A4" w:rsidRPr="008A7EC9">
        <w:t>est pas encore sur celui-ci qu</w:t>
      </w:r>
      <w:r>
        <w:t>’</w:t>
      </w:r>
      <w:r w:rsidR="009D75A4" w:rsidRPr="008A7EC9">
        <w:t xml:space="preserve">il faut compter pour mon admission à la </w:t>
      </w:r>
      <w:proofErr w:type="spellStart"/>
      <w:r w:rsidR="009D75A4" w:rsidRPr="008A7EC9">
        <w:rPr>
          <w:i/>
          <w:iCs/>
        </w:rPr>
        <w:t>Kirchhaus</w:t>
      </w:r>
      <w:proofErr w:type="spellEnd"/>
      <w:r>
        <w:rPr>
          <w:i/>
          <w:iCs/>
        </w:rPr>
        <w:t>.</w:t>
      </w:r>
    </w:p>
    <w:p w14:paraId="7B7B1263" w14:textId="77777777" w:rsidR="00BF7D4A" w:rsidRDefault="009D75A4" w:rsidP="009D75A4">
      <w:r w:rsidRPr="008A7EC9">
        <w:t>Puis</w:t>
      </w:r>
      <w:r w:rsidR="00BF7D4A">
        <w:t xml:space="preserve">, </w:t>
      </w:r>
      <w:r w:rsidRPr="008A7EC9">
        <w:t>avec sa vivacité ordinaire</w:t>
      </w:r>
      <w:r w:rsidR="00BF7D4A">
        <w:t> :</w:t>
      </w:r>
    </w:p>
    <w:p w14:paraId="51CE3B2A" w14:textId="77777777" w:rsidR="00BF7D4A" w:rsidRDefault="00BF7D4A" w:rsidP="009D75A4">
      <w:r>
        <w:t>— </w:t>
      </w:r>
      <w:r w:rsidR="009D75A4" w:rsidRPr="008A7EC9">
        <w:t>Je crois</w:t>
      </w:r>
      <w:r>
        <w:t xml:space="preserve">, </w:t>
      </w:r>
      <w:r w:rsidR="009D75A4" w:rsidRPr="008A7EC9">
        <w:t>ami</w:t>
      </w:r>
      <w:r>
        <w:t xml:space="preserve">, </w:t>
      </w:r>
      <w:r w:rsidR="009D75A4" w:rsidRPr="008A7EC9">
        <w:t>que je vous ai tutoyé</w:t>
      </w:r>
      <w:r>
        <w:t xml:space="preserve">. </w:t>
      </w:r>
      <w:r w:rsidR="009D75A4" w:rsidRPr="008A7EC9">
        <w:t>Il ne faut pas faire a</w:t>
      </w:r>
      <w:r w:rsidR="009D75A4" w:rsidRPr="008A7EC9">
        <w:t>t</w:t>
      </w:r>
      <w:r w:rsidR="009D75A4" w:rsidRPr="008A7EC9">
        <w:t>tention</w:t>
      </w:r>
      <w:r>
        <w:t xml:space="preserve">. </w:t>
      </w:r>
      <w:r w:rsidR="009D75A4" w:rsidRPr="008A7EC9">
        <w:t>Je mélange un peu tous les dialectes</w:t>
      </w:r>
      <w:r>
        <w:t xml:space="preserve">, </w:t>
      </w:r>
      <w:r w:rsidR="009D75A4" w:rsidRPr="008A7EC9">
        <w:t>et</w:t>
      </w:r>
      <w:r>
        <w:t xml:space="preserve">, </w:t>
      </w:r>
      <w:r w:rsidR="009D75A4" w:rsidRPr="008A7EC9">
        <w:t>chez nous</w:t>
      </w:r>
      <w:r>
        <w:t xml:space="preserve">, </w:t>
      </w:r>
      <w:r w:rsidR="009D75A4" w:rsidRPr="008A7EC9">
        <w:t>on tutoie presque toujours tout le monde</w:t>
      </w:r>
      <w:r>
        <w:t xml:space="preserve">, </w:t>
      </w:r>
      <w:r w:rsidR="009D75A4" w:rsidRPr="008A7EC9">
        <w:t>depuis les pauvres bêtes fidèles jusqu</w:t>
      </w:r>
      <w:r>
        <w:t>’</w:t>
      </w:r>
      <w:r w:rsidR="009D75A4" w:rsidRPr="008A7EC9">
        <w:t>au Czar</w:t>
      </w:r>
      <w:r>
        <w:t>.</w:t>
      </w:r>
    </w:p>
    <w:p w14:paraId="499F7905" w14:textId="77777777" w:rsidR="00BF7D4A" w:rsidRDefault="009D75A4" w:rsidP="009D75A4">
      <w:r w:rsidRPr="008A7EC9">
        <w:t>Un long silence régna</w:t>
      </w:r>
      <w:r w:rsidR="00BF7D4A">
        <w:t xml:space="preserve">, </w:t>
      </w:r>
      <w:r w:rsidRPr="008A7EC9">
        <w:t>coupé à intervalles cadencés par l</w:t>
      </w:r>
      <w:r w:rsidR="00BF7D4A">
        <w:t>’</w:t>
      </w:r>
      <w:r w:rsidRPr="008A7EC9">
        <w:t>air bizarre dont Mélusine faisait résonner sa guzla</w:t>
      </w:r>
      <w:r w:rsidR="00BF7D4A">
        <w:t>.</w:t>
      </w:r>
    </w:p>
    <w:p w14:paraId="486B3145" w14:textId="77777777" w:rsidR="00BF7D4A" w:rsidRDefault="009D75A4" w:rsidP="009D75A4">
      <w:r w:rsidRPr="008A7EC9">
        <w:t>Dans une coupe</w:t>
      </w:r>
      <w:r w:rsidR="00BF7D4A">
        <w:t xml:space="preserve">, </w:t>
      </w:r>
      <w:r w:rsidRPr="008A7EC9">
        <w:t>une pastille d</w:t>
      </w:r>
      <w:r w:rsidR="00BF7D4A">
        <w:t>’</w:t>
      </w:r>
      <w:r w:rsidRPr="008A7EC9">
        <w:t>encens fumait</w:t>
      </w:r>
      <w:r w:rsidR="00BF7D4A">
        <w:t>.</w:t>
      </w:r>
    </w:p>
    <w:p w14:paraId="6F831C70" w14:textId="77777777" w:rsidR="00BF7D4A" w:rsidRDefault="009D75A4" w:rsidP="009D75A4">
      <w:r w:rsidRPr="008A7EC9">
        <w:t>Par contenance</w:t>
      </w:r>
      <w:r w:rsidR="00BF7D4A">
        <w:t xml:space="preserve">, </w:t>
      </w:r>
      <w:r w:rsidRPr="008A7EC9">
        <w:t>je me mis à tourner</w:t>
      </w:r>
      <w:r w:rsidR="00BF7D4A">
        <w:t xml:space="preserve">, </w:t>
      </w:r>
      <w:r w:rsidRPr="008A7EC9">
        <w:t>sans les lire</w:t>
      </w:r>
      <w:r w:rsidR="00BF7D4A">
        <w:t xml:space="preserve">, </w:t>
      </w:r>
      <w:r w:rsidRPr="008A7EC9">
        <w:t>les pages d</w:t>
      </w:r>
      <w:r w:rsidR="00BF7D4A">
        <w:t>’</w:t>
      </w:r>
      <w:r w:rsidRPr="008A7EC9">
        <w:t>un livre ouvert sur une petite table</w:t>
      </w:r>
      <w:r w:rsidR="00BF7D4A">
        <w:t xml:space="preserve">, </w:t>
      </w:r>
      <w:r w:rsidRPr="008A7EC9">
        <w:t>à côté de moi</w:t>
      </w:r>
      <w:r w:rsidR="00BF7D4A">
        <w:t>.</w:t>
      </w:r>
    </w:p>
    <w:p w14:paraId="1B5102FA" w14:textId="77777777" w:rsidR="00BF7D4A" w:rsidRDefault="00BF7D4A" w:rsidP="009D75A4">
      <w:r>
        <w:t>— </w:t>
      </w:r>
      <w:r w:rsidR="009D75A4" w:rsidRPr="008A7EC9">
        <w:t>Vous aimez cela</w:t>
      </w:r>
      <w:r>
        <w:t xml:space="preserve"> ? </w:t>
      </w:r>
      <w:r w:rsidR="009D75A4" w:rsidRPr="008A7EC9">
        <w:t>me demanda Aurore</w:t>
      </w:r>
      <w:r>
        <w:t>.</w:t>
      </w:r>
    </w:p>
    <w:p w14:paraId="31E93802" w14:textId="77777777" w:rsidR="00BF7D4A" w:rsidRDefault="009D75A4" w:rsidP="009D75A4">
      <w:pPr>
        <w:rPr>
          <w:i/>
          <w:iCs/>
        </w:rPr>
      </w:pPr>
      <w:r w:rsidRPr="008A7EC9">
        <w:t>Cela</w:t>
      </w:r>
      <w:r w:rsidR="00BF7D4A">
        <w:t xml:space="preserve">, </w:t>
      </w:r>
      <w:proofErr w:type="gramStart"/>
      <w:r w:rsidRPr="008A7EC9">
        <w:t>c</w:t>
      </w:r>
      <w:r w:rsidR="00BF7D4A">
        <w:t>’</w:t>
      </w:r>
      <w:r w:rsidRPr="008A7EC9">
        <w:t>était</w:t>
      </w:r>
      <w:proofErr w:type="gramEnd"/>
      <w:r w:rsidRPr="008A7EC9">
        <w:t xml:space="preserve"> les </w:t>
      </w:r>
      <w:r w:rsidRPr="008A7EC9">
        <w:rPr>
          <w:i/>
          <w:iCs/>
        </w:rPr>
        <w:t>Reisebilder</w:t>
      </w:r>
      <w:r w:rsidR="00BF7D4A">
        <w:rPr>
          <w:i/>
          <w:iCs/>
        </w:rPr>
        <w:t>.</w:t>
      </w:r>
    </w:p>
    <w:p w14:paraId="095B6E58" w14:textId="77777777" w:rsidR="00BF7D4A" w:rsidRDefault="009D75A4" w:rsidP="009D75A4">
      <w:r w:rsidRPr="008A7EC9">
        <w:t>Et comme je lui disais mon culte pour Heine</w:t>
      </w:r>
      <w:r w:rsidR="00BF7D4A">
        <w:t> :</w:t>
      </w:r>
    </w:p>
    <w:p w14:paraId="343FB2B8" w14:textId="77777777" w:rsidR="00BF7D4A" w:rsidRDefault="00BF7D4A" w:rsidP="009D75A4">
      <w:r>
        <w:t>— </w:t>
      </w:r>
      <w:r w:rsidR="009D75A4" w:rsidRPr="008A7EC9">
        <w:t>Moi</w:t>
      </w:r>
      <w:r>
        <w:t xml:space="preserve">, </w:t>
      </w:r>
      <w:r w:rsidR="009D75A4" w:rsidRPr="008A7EC9">
        <w:t>dit-elle</w:t>
      </w:r>
      <w:r>
        <w:t xml:space="preserve">, </w:t>
      </w:r>
      <w:r w:rsidR="009D75A4" w:rsidRPr="008A7EC9">
        <w:t>ce que je prise avant tout dans un poète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une certaine qualité d</w:t>
      </w:r>
      <w:r>
        <w:t>’</w:t>
      </w:r>
      <w:r w:rsidR="009D75A4" w:rsidRPr="008A7EC9">
        <w:t>âme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pourquoi je chéris Shelley et Lamartine</w:t>
      </w:r>
      <w:r>
        <w:t xml:space="preserve">, </w:t>
      </w:r>
      <w:r w:rsidR="009D75A4" w:rsidRPr="008A7EC9">
        <w:t>et c</w:t>
      </w:r>
      <w:r>
        <w:t>’</w:t>
      </w:r>
      <w:r w:rsidR="009D75A4" w:rsidRPr="008A7EC9">
        <w:t>est pourquoi ce Heine m</w:t>
      </w:r>
      <w:r>
        <w:t>’</w:t>
      </w:r>
      <w:r w:rsidR="009D75A4" w:rsidRPr="008A7EC9">
        <w:t>a toujours dégoûtée</w:t>
      </w:r>
      <w:r>
        <w:t xml:space="preserve">. </w:t>
      </w:r>
      <w:r w:rsidR="009D75A4" w:rsidRPr="008A7EC9">
        <w:t>Oh</w:t>
      </w:r>
      <w:r>
        <w:t xml:space="preserve"> ! </w:t>
      </w:r>
      <w:r w:rsidR="009D75A4" w:rsidRPr="008A7EC9">
        <w:t>je sais ce que vous allez me dire</w:t>
      </w:r>
      <w:r>
        <w:t xml:space="preserve">, </w:t>
      </w:r>
      <w:r w:rsidR="009D75A4" w:rsidRPr="008A7EC9">
        <w:t xml:space="preserve">la </w:t>
      </w:r>
      <w:proofErr w:type="spellStart"/>
      <w:r w:rsidR="009D75A4" w:rsidRPr="008A7EC9">
        <w:rPr>
          <w:i/>
          <w:iCs/>
        </w:rPr>
        <w:t>Nordsee</w:t>
      </w:r>
      <w:proofErr w:type="spellEnd"/>
      <w:r w:rsidR="009D75A4" w:rsidRPr="008A7EC9">
        <w:t xml:space="preserve"> et le reste</w:t>
      </w:r>
      <w:r>
        <w:t xml:space="preserve">. </w:t>
      </w:r>
      <w:r w:rsidR="009D75A4" w:rsidRPr="008A7EC9">
        <w:t>Je connais mieux que personne ma dette envers lui</w:t>
      </w:r>
      <w:r>
        <w:t xml:space="preserve">. </w:t>
      </w:r>
      <w:r w:rsidR="009D75A4" w:rsidRPr="008A7EC9">
        <w:t>Mais il est comme ce Deutz</w:t>
      </w:r>
      <w:r>
        <w:t xml:space="preserve">, </w:t>
      </w:r>
      <w:r w:rsidR="009D75A4" w:rsidRPr="008A7EC9">
        <w:t>qui vendit votre duchesse de Berry</w:t>
      </w:r>
      <w:r>
        <w:t xml:space="preserve">, </w:t>
      </w:r>
      <w:r w:rsidR="009D75A4" w:rsidRPr="008A7EC9">
        <w:t>et j</w:t>
      </w:r>
      <w:r>
        <w:t>’</w:t>
      </w:r>
      <w:r w:rsidR="009D75A4" w:rsidRPr="008A7EC9">
        <w:t>ai to</w:t>
      </w:r>
      <w:r w:rsidR="009D75A4" w:rsidRPr="008A7EC9">
        <w:t>u</w:t>
      </w:r>
      <w:r w:rsidR="009D75A4" w:rsidRPr="008A7EC9">
        <w:t>jours envie de prendre des pincettes pour lui tendre mon adm</w:t>
      </w:r>
      <w:r w:rsidR="009D75A4" w:rsidRPr="008A7EC9">
        <w:t>i</w:t>
      </w:r>
      <w:r w:rsidR="009D75A4" w:rsidRPr="008A7EC9">
        <w:t>ration</w:t>
      </w:r>
      <w:r>
        <w:t>.</w:t>
      </w:r>
    </w:p>
    <w:p w14:paraId="5211B758" w14:textId="77777777" w:rsidR="00BF7D4A" w:rsidRDefault="009D75A4" w:rsidP="009D75A4">
      <w:r w:rsidRPr="008A7EC9">
        <w:t>M</w:t>
      </w:r>
      <w:r w:rsidR="00BF7D4A">
        <w:t>’</w:t>
      </w:r>
      <w:r w:rsidRPr="008A7EC9">
        <w:t>ayant pris le livre des mains</w:t>
      </w:r>
      <w:r w:rsidR="00BF7D4A">
        <w:t xml:space="preserve">, </w:t>
      </w:r>
      <w:r w:rsidRPr="008A7EC9">
        <w:t>elle le parcourait</w:t>
      </w:r>
      <w:r w:rsidR="00BF7D4A">
        <w:t>.</w:t>
      </w:r>
    </w:p>
    <w:p w14:paraId="5C3D3EEA" w14:textId="77777777" w:rsidR="00BF7D4A" w:rsidRDefault="009D75A4" w:rsidP="009D75A4">
      <w:r w:rsidRPr="008A7EC9">
        <w:lastRenderedPageBreak/>
        <w:t>Quelle heure pouvait-il être</w:t>
      </w:r>
      <w:r w:rsidR="00BF7D4A">
        <w:t xml:space="preserve">, </w:t>
      </w:r>
      <w:r w:rsidRPr="008A7EC9">
        <w:t>je ne savais</w:t>
      </w:r>
      <w:r w:rsidR="00BF7D4A">
        <w:t xml:space="preserve">. </w:t>
      </w:r>
      <w:r w:rsidRPr="008A7EC9">
        <w:t>Soudain</w:t>
      </w:r>
      <w:r w:rsidR="00BF7D4A">
        <w:t xml:space="preserve">, </w:t>
      </w:r>
      <w:r w:rsidRPr="008A7EC9">
        <w:t>par la fenêtre ouverte derrière les portières</w:t>
      </w:r>
      <w:r w:rsidR="00BF7D4A">
        <w:t xml:space="preserve">, </w:t>
      </w:r>
      <w:r w:rsidRPr="008A7EC9">
        <w:t>se glissa un peu de cet air froid précurseur de l</w:t>
      </w:r>
      <w:r w:rsidR="00BF7D4A">
        <w:t>’</w:t>
      </w:r>
      <w:r w:rsidRPr="008A7EC9">
        <w:t>aube</w:t>
      </w:r>
      <w:r w:rsidR="00BF7D4A">
        <w:t xml:space="preserve">. </w:t>
      </w:r>
      <w:r w:rsidRPr="008A7EC9">
        <w:t>La fumée d</w:t>
      </w:r>
      <w:r w:rsidR="00BF7D4A">
        <w:t>’</w:t>
      </w:r>
      <w:r w:rsidRPr="008A7EC9">
        <w:t>encens oscilla</w:t>
      </w:r>
      <w:r w:rsidR="00BF7D4A">
        <w:t xml:space="preserve">, </w:t>
      </w:r>
      <w:r w:rsidRPr="008A7EC9">
        <w:t>comme une colonne qui va se renverser</w:t>
      </w:r>
      <w:r w:rsidR="00BF7D4A">
        <w:t>.</w:t>
      </w:r>
    </w:p>
    <w:p w14:paraId="00D8FC38" w14:textId="77777777" w:rsidR="00BF7D4A" w:rsidRDefault="009D75A4" w:rsidP="009D75A4">
      <w:r w:rsidRPr="008A7EC9">
        <w:t xml:space="preserve">Abîmée maintenant dans les </w:t>
      </w:r>
      <w:r w:rsidRPr="008A7EC9">
        <w:rPr>
          <w:i/>
          <w:iCs/>
        </w:rPr>
        <w:t>Reisebilder</w:t>
      </w:r>
      <w:r w:rsidR="00BF7D4A">
        <w:rPr>
          <w:i/>
          <w:iCs/>
        </w:rPr>
        <w:t xml:space="preserve">, </w:t>
      </w:r>
      <w:r w:rsidRPr="008A7EC9">
        <w:t>la grande-duchesse ne me voyait plus</w:t>
      </w:r>
      <w:r w:rsidR="00BF7D4A">
        <w:t xml:space="preserve">. </w:t>
      </w:r>
      <w:r w:rsidRPr="008A7EC9">
        <w:t>Mélusine mit en souriant un doigt sur ses lèvres et me reconduisit sans que sa maîtresse se fût aperçue de notre sortie</w:t>
      </w:r>
      <w:r w:rsidR="00BF7D4A">
        <w:t>.</w:t>
      </w:r>
    </w:p>
    <w:p w14:paraId="72DD6A24" w14:textId="77777777" w:rsidR="00BF7D4A" w:rsidRDefault="009D75A4" w:rsidP="009D75A4">
      <w:r w:rsidRPr="008A7EC9">
        <w:t>Dehors</w:t>
      </w:r>
      <w:r w:rsidR="00BF7D4A">
        <w:t xml:space="preserve">, </w:t>
      </w:r>
      <w:r w:rsidRPr="008A7EC9">
        <w:t>il faisait froid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azur clair de la nuit se brouillait à l</w:t>
      </w:r>
      <w:r w:rsidR="00BF7D4A">
        <w:t>’</w:t>
      </w:r>
      <w:r w:rsidRPr="008A7EC9">
        <w:t>est et devint lentement violet</w:t>
      </w:r>
      <w:r w:rsidR="00BF7D4A">
        <w:t xml:space="preserve">, </w:t>
      </w:r>
      <w:r w:rsidRPr="008A7EC9">
        <w:t>puis vert</w:t>
      </w:r>
      <w:r w:rsidR="00BF7D4A">
        <w:t xml:space="preserve">, </w:t>
      </w:r>
      <w:r w:rsidRPr="008A7EC9">
        <w:t>puis jaune</w:t>
      </w:r>
      <w:r w:rsidR="00BF7D4A">
        <w:t xml:space="preserve">. </w:t>
      </w:r>
      <w:r w:rsidRPr="008A7EC9">
        <w:t>Je m</w:t>
      </w:r>
      <w:r w:rsidR="00BF7D4A">
        <w:t>’</w:t>
      </w:r>
      <w:r w:rsidRPr="008A7EC9">
        <w:t>étais assis sur un banc</w:t>
      </w:r>
      <w:r w:rsidR="00BF7D4A">
        <w:t xml:space="preserve">, </w:t>
      </w:r>
      <w:r w:rsidRPr="008A7EC9">
        <w:t>à côté de la porte</w:t>
      </w:r>
      <w:r w:rsidR="00BF7D4A">
        <w:t xml:space="preserve">, </w:t>
      </w:r>
      <w:r w:rsidRPr="008A7EC9">
        <w:t>au-dessous de la fenêtre de la grande-duchesse</w:t>
      </w:r>
      <w:r w:rsidR="00BF7D4A">
        <w:t xml:space="preserve">, </w:t>
      </w:r>
      <w:r w:rsidRPr="008A7EC9">
        <w:t>savourant une espèce de joie triste</w:t>
      </w:r>
      <w:r w:rsidR="00BF7D4A">
        <w:t xml:space="preserve">, </w:t>
      </w:r>
      <w:r w:rsidRPr="008A7EC9">
        <w:t>à ce même endroit où j</w:t>
      </w:r>
      <w:r w:rsidR="00BF7D4A">
        <w:t>’</w:t>
      </w:r>
      <w:r w:rsidRPr="008A7EC9">
        <w:t>étais venu tant de nuits avec l</w:t>
      </w:r>
      <w:r w:rsidR="00BF7D4A">
        <w:t>’</w:t>
      </w:r>
      <w:r w:rsidRPr="008A7EC9">
        <w:t>unique raison d</w:t>
      </w:r>
      <w:r w:rsidR="00BF7D4A">
        <w:t>’</w:t>
      </w:r>
      <w:r w:rsidRPr="008A7EC9">
        <w:t>être près d</w:t>
      </w:r>
      <w:r w:rsidR="00BF7D4A">
        <w:t>’</w:t>
      </w:r>
      <w:r w:rsidRPr="008A7EC9">
        <w:t>elle</w:t>
      </w:r>
      <w:r w:rsidR="00BF7D4A">
        <w:t>.</w:t>
      </w:r>
    </w:p>
    <w:p w14:paraId="68617C7D" w14:textId="77777777" w:rsidR="00BF7D4A" w:rsidRDefault="009D75A4" w:rsidP="009D75A4">
      <w:r w:rsidRPr="008A7EC9">
        <w:t>Alors</w:t>
      </w:r>
      <w:r w:rsidR="00BF7D4A">
        <w:t xml:space="preserve">, </w:t>
      </w:r>
      <w:r w:rsidRPr="008A7EC9">
        <w:t>lasse</w:t>
      </w:r>
      <w:r w:rsidR="00BF7D4A">
        <w:t xml:space="preserve">, </w:t>
      </w:r>
      <w:r w:rsidRPr="008A7EC9">
        <w:t>monotone</w:t>
      </w:r>
      <w:r w:rsidR="00BF7D4A">
        <w:t xml:space="preserve">, </w:t>
      </w:r>
      <w:r w:rsidRPr="008A7EC9">
        <w:t>mais pure comme l</w:t>
      </w:r>
      <w:r w:rsidR="00BF7D4A">
        <w:t>’</w:t>
      </w:r>
      <w:r w:rsidRPr="008A7EC9">
        <w:t>eau glacée d</w:t>
      </w:r>
      <w:r w:rsidR="00BF7D4A">
        <w:t>’</w:t>
      </w:r>
      <w:r w:rsidRPr="008A7EC9">
        <w:t>un torrent</w:t>
      </w:r>
      <w:r w:rsidR="00BF7D4A">
        <w:t xml:space="preserve">, </w:t>
      </w:r>
      <w:r w:rsidRPr="008A7EC9">
        <w:t>une voix chanta</w:t>
      </w:r>
      <w:r w:rsidR="00BF7D4A">
        <w:t> :</w:t>
      </w:r>
    </w:p>
    <w:p w14:paraId="1B169422" w14:textId="77777777" w:rsidR="00BF7D4A" w:rsidRDefault="009D75A4" w:rsidP="009D75A4">
      <w:r w:rsidRPr="008A7EC9">
        <w:t>Rythmée par la guzla de Mélusine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était la voix de la grande-duchesse</w:t>
      </w:r>
      <w:r w:rsidR="00BF7D4A">
        <w:t xml:space="preserve">. </w:t>
      </w:r>
      <w:r w:rsidRPr="008A7EC9">
        <w:t>Nulle dissonance dans cet être</w:t>
      </w:r>
      <w:r w:rsidR="00BF7D4A">
        <w:t xml:space="preserve">. </w:t>
      </w:r>
      <w:r w:rsidRPr="008A7EC9">
        <w:t>Sa voix était bien celle que j</w:t>
      </w:r>
      <w:r w:rsidR="00BF7D4A">
        <w:t>’</w:t>
      </w:r>
      <w:r w:rsidRPr="008A7EC9">
        <w:t>avais pu rêver</w:t>
      </w:r>
      <w:r w:rsidR="00BF7D4A">
        <w:t>.</w:t>
      </w:r>
    </w:p>
    <w:p w14:paraId="7466DFC8" w14:textId="77777777" w:rsidR="00BF7D4A" w:rsidRDefault="009D75A4" w:rsidP="009D75A4">
      <w:r w:rsidRPr="008A7EC9">
        <w:t>Elle chantait la romance d</w:t>
      </w:r>
      <w:r w:rsidR="00BF7D4A">
        <w:t>’</w:t>
      </w:r>
      <w:r w:rsidRPr="008A7EC9">
        <w:t>Ilse</w:t>
      </w:r>
      <w:r w:rsidR="00BF7D4A">
        <w:t xml:space="preserve">, </w:t>
      </w:r>
      <w:r w:rsidRPr="008A7EC9">
        <w:t xml:space="preserve">la plus belle des </w:t>
      </w:r>
      <w:r w:rsidRPr="008A7EC9">
        <w:rPr>
          <w:i/>
          <w:iCs/>
        </w:rPr>
        <w:t>Reisebi</w:t>
      </w:r>
      <w:r w:rsidRPr="008A7EC9">
        <w:rPr>
          <w:i/>
          <w:iCs/>
        </w:rPr>
        <w:t>l</w:t>
      </w:r>
      <w:r w:rsidRPr="008A7EC9">
        <w:rPr>
          <w:i/>
          <w:iCs/>
        </w:rPr>
        <w:t>der</w:t>
      </w:r>
      <w:r w:rsidR="00BF7D4A">
        <w:rPr>
          <w:i/>
          <w:iCs/>
        </w:rPr>
        <w:t xml:space="preserve">. </w:t>
      </w:r>
      <w:r w:rsidRPr="008A7EC9">
        <w:t>Et</w:t>
      </w:r>
      <w:r w:rsidR="00BF7D4A">
        <w:t xml:space="preserve">, </w:t>
      </w:r>
      <w:r w:rsidRPr="008A7EC9">
        <w:t>parce que nous venions d</w:t>
      </w:r>
      <w:r w:rsidR="00BF7D4A">
        <w:t>’</w:t>
      </w:r>
      <w:r w:rsidRPr="008A7EC9">
        <w:t>en parler ensemble</w:t>
      </w:r>
      <w:r w:rsidR="00BF7D4A">
        <w:t xml:space="preserve">, </w:t>
      </w:r>
      <w:r w:rsidRPr="008A7EC9">
        <w:t>il me semblait que j</w:t>
      </w:r>
      <w:r w:rsidR="00BF7D4A">
        <w:t>’</w:t>
      </w:r>
      <w:r w:rsidRPr="008A7EC9">
        <w:t>étais encore un peu dans sa chambre</w:t>
      </w:r>
      <w:r w:rsidR="00BF7D4A">
        <w:t>.</w:t>
      </w:r>
    </w:p>
    <w:p w14:paraId="14102C84" w14:textId="77777777" w:rsidR="00BF7D4A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Je suis la princesse Ilse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et j</w:t>
      </w:r>
      <w:r w:rsidR="00BF7D4A">
        <w:rPr>
          <w:rStyle w:val="Taille-1Caracteres"/>
        </w:rPr>
        <w:t>’</w:t>
      </w:r>
      <w:r w:rsidRPr="008A7EC9">
        <w:rPr>
          <w:rStyle w:val="Taille-1Caracteres"/>
        </w:rPr>
        <w:t xml:space="preserve">habite la roche </w:t>
      </w:r>
      <w:proofErr w:type="spellStart"/>
      <w:r w:rsidRPr="008A7EC9">
        <w:rPr>
          <w:rStyle w:val="Taille-1Caracteres"/>
        </w:rPr>
        <w:t>Ilsenstein</w:t>
      </w:r>
      <w:proofErr w:type="spellEnd"/>
      <w:r w:rsidR="00BF7D4A">
        <w:rPr>
          <w:rStyle w:val="Taille-1Caracteres"/>
        </w:rPr>
        <w:t>.</w:t>
      </w:r>
    </w:p>
    <w:p w14:paraId="4DC4E3D9" w14:textId="77777777" w:rsidR="00BF7D4A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Viens avec moi dans mon château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nous y serons heureux</w:t>
      </w:r>
      <w:r w:rsidR="00BF7D4A">
        <w:rPr>
          <w:rStyle w:val="Taille-1Caracteres"/>
        </w:rPr>
        <w:t>.</w:t>
      </w:r>
    </w:p>
    <w:p w14:paraId="7F6AC1A6" w14:textId="4B887A33" w:rsidR="009D75A4" w:rsidRPr="008A7EC9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</w:p>
    <w:p w14:paraId="7ED7183F" w14:textId="77777777" w:rsidR="00BF7D4A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Je veux guérir ta tête avec mes vagues transparentes</w:t>
      </w:r>
      <w:r w:rsidR="00BF7D4A">
        <w:rPr>
          <w:rStyle w:val="Taille-1Caracteres"/>
        </w:rPr>
        <w:t>.</w:t>
      </w:r>
    </w:p>
    <w:p w14:paraId="13F2F962" w14:textId="77777777" w:rsidR="00BF7D4A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Tu oublieras tes chagrins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pauvre garçon malade de soucis</w:t>
      </w:r>
      <w:r w:rsidR="00BF7D4A">
        <w:rPr>
          <w:rStyle w:val="Taille-1Caracteres"/>
        </w:rPr>
        <w:t> !</w:t>
      </w:r>
    </w:p>
    <w:p w14:paraId="34BAAFEC" w14:textId="1CCA3228" w:rsidR="009D75A4" w:rsidRPr="008A7EC9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Je veux t</w:t>
      </w:r>
      <w:r w:rsidR="00BF7D4A">
        <w:rPr>
          <w:rStyle w:val="Taille-1Caracteres"/>
        </w:rPr>
        <w:t>’</w:t>
      </w:r>
      <w:r w:rsidRPr="008A7EC9">
        <w:rPr>
          <w:rStyle w:val="Taille-1Caracteres"/>
        </w:rPr>
        <w:t>embrasser et te serrer comme j</w:t>
      </w:r>
      <w:r w:rsidR="00BF7D4A">
        <w:rPr>
          <w:rStyle w:val="Taille-1Caracteres"/>
        </w:rPr>
        <w:t>’</w:t>
      </w:r>
      <w:r w:rsidRPr="008A7EC9">
        <w:rPr>
          <w:rStyle w:val="Taille-1Caracteres"/>
        </w:rPr>
        <w:t>ai serré et embrassé</w:t>
      </w:r>
    </w:p>
    <w:p w14:paraId="5740E995" w14:textId="77777777" w:rsidR="00BF7D4A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Le cher empereur Henri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qui est mort maintenant</w:t>
      </w:r>
      <w:r w:rsidR="00BF7D4A">
        <w:rPr>
          <w:rStyle w:val="Taille-1Caracteres"/>
        </w:rPr>
        <w:t>.</w:t>
      </w:r>
    </w:p>
    <w:p w14:paraId="6F9FAF2C" w14:textId="6B55D7B3" w:rsidR="009D75A4" w:rsidRPr="008A7EC9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Les morts sont morts</w:t>
      </w:r>
      <w:r w:rsidR="00BF7D4A">
        <w:rPr>
          <w:rStyle w:val="Taille-1Caracteres"/>
        </w:rPr>
        <w:t xml:space="preserve">. </w:t>
      </w:r>
      <w:r w:rsidRPr="008A7EC9">
        <w:rPr>
          <w:rStyle w:val="Taille-1Caracteres"/>
        </w:rPr>
        <w:t>Et il n</w:t>
      </w:r>
      <w:r w:rsidR="00BF7D4A">
        <w:rPr>
          <w:rStyle w:val="Taille-1Caracteres"/>
        </w:rPr>
        <w:t>’</w:t>
      </w:r>
      <w:r w:rsidRPr="008A7EC9">
        <w:rPr>
          <w:rStyle w:val="Taille-1Caracteres"/>
        </w:rPr>
        <w:t>est que les vivants qui vivent</w:t>
      </w:r>
    </w:p>
    <w:p w14:paraId="77AB62D8" w14:textId="77777777" w:rsidR="00BF7D4A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Et je suis belle et florissante</w:t>
      </w:r>
      <w:r w:rsidR="00BF7D4A">
        <w:rPr>
          <w:rStyle w:val="Taille-1Caracteres"/>
        </w:rPr>
        <w:t xml:space="preserve"> ; </w:t>
      </w:r>
      <w:r w:rsidRPr="008A7EC9">
        <w:rPr>
          <w:rStyle w:val="Taille-1Caracteres"/>
        </w:rPr>
        <w:t>mon cœur rit et palpite</w:t>
      </w:r>
      <w:r w:rsidR="00BF7D4A">
        <w:rPr>
          <w:rStyle w:val="Taille-1Caracteres"/>
        </w:rPr>
        <w:t>.</w:t>
      </w:r>
    </w:p>
    <w:p w14:paraId="73F69AF0" w14:textId="704DE732" w:rsidR="009D75A4" w:rsidRPr="008A7EC9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</w:p>
    <w:p w14:paraId="56A2EF4F" w14:textId="20763C24" w:rsidR="009D75A4" w:rsidRPr="008A7EC9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Mon cœur rit et palpite</w:t>
      </w:r>
      <w:r w:rsidR="00BF7D4A">
        <w:rPr>
          <w:rStyle w:val="Taille-1Caracteres"/>
        </w:rPr>
        <w:t xml:space="preserve">… </w:t>
      </w:r>
      <w:r w:rsidRPr="008A7EC9">
        <w:rPr>
          <w:rStyle w:val="Taille-1Caracteres"/>
        </w:rPr>
        <w:t>Viens chez moi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dans mon palais de cristal</w:t>
      </w:r>
    </w:p>
    <w:p w14:paraId="5168B144" w14:textId="77777777" w:rsidR="00BF7D4A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Mes demoiselles et mes chevaliers y dansent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la troupe des écuyers se l</w:t>
      </w:r>
      <w:r w:rsidRPr="008A7EC9">
        <w:rPr>
          <w:rStyle w:val="Taille-1Caracteres"/>
        </w:rPr>
        <w:t>i</w:t>
      </w:r>
      <w:r w:rsidRPr="008A7EC9">
        <w:rPr>
          <w:rStyle w:val="Taille-1Caracteres"/>
        </w:rPr>
        <w:t>vre à la joie</w:t>
      </w:r>
      <w:r w:rsidR="00BF7D4A">
        <w:rPr>
          <w:rStyle w:val="Taille-1Caracteres"/>
        </w:rPr>
        <w:t>.</w:t>
      </w:r>
    </w:p>
    <w:p w14:paraId="3F690D7E" w14:textId="04FBF813" w:rsidR="009D75A4" w:rsidRPr="008A7EC9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</w:p>
    <w:p w14:paraId="23075F3B" w14:textId="77777777" w:rsidR="00BF7D4A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Les longues robes de soie bruissent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les éperons d</w:t>
      </w:r>
      <w:r w:rsidR="00BF7D4A">
        <w:rPr>
          <w:rStyle w:val="Taille-1Caracteres"/>
        </w:rPr>
        <w:t>’</w:t>
      </w:r>
      <w:r w:rsidRPr="008A7EC9">
        <w:rPr>
          <w:rStyle w:val="Taille-1Caracteres"/>
        </w:rPr>
        <w:t>or résonnent</w:t>
      </w:r>
      <w:r w:rsidR="00BF7D4A">
        <w:rPr>
          <w:rStyle w:val="Taille-1Caracteres"/>
        </w:rPr>
        <w:t>.</w:t>
      </w:r>
    </w:p>
    <w:p w14:paraId="79963C5A" w14:textId="77777777" w:rsidR="00BF7D4A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Les nains font retentir les timbales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jouent du violon et sonnent du cor</w:t>
      </w:r>
      <w:r w:rsidR="00BF7D4A">
        <w:rPr>
          <w:rStyle w:val="Taille-1Caracteres"/>
        </w:rPr>
        <w:t>.</w:t>
      </w:r>
    </w:p>
    <w:p w14:paraId="205BCAEF" w14:textId="6CDD1C5E" w:rsidR="009D75A4" w:rsidRPr="008A7EC9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</w:p>
    <w:p w14:paraId="08F2E03C" w14:textId="77777777" w:rsidR="00BF7D4A" w:rsidRDefault="009D75A4" w:rsidP="009D75A4">
      <w:pPr>
        <w:pStyle w:val="NormalSansIndent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Mais toi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mon bras t</w:t>
      </w:r>
      <w:r w:rsidR="00BF7D4A">
        <w:rPr>
          <w:rStyle w:val="Taille-1Caracteres"/>
        </w:rPr>
        <w:t>’</w:t>
      </w:r>
      <w:r w:rsidRPr="008A7EC9">
        <w:rPr>
          <w:rStyle w:val="Taille-1Caracteres"/>
        </w:rPr>
        <w:t>enlacera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comme il enlaça l</w:t>
      </w:r>
      <w:r w:rsidR="00BF7D4A">
        <w:rPr>
          <w:rStyle w:val="Taille-1Caracteres"/>
        </w:rPr>
        <w:t>’</w:t>
      </w:r>
      <w:r w:rsidRPr="008A7EC9">
        <w:rPr>
          <w:rStyle w:val="Taille-1Caracteres"/>
        </w:rPr>
        <w:t>empereur Henri</w:t>
      </w:r>
      <w:r w:rsidR="00BF7D4A">
        <w:rPr>
          <w:rStyle w:val="Taille-1Caracteres"/>
        </w:rPr>
        <w:t> :</w:t>
      </w:r>
    </w:p>
    <w:p w14:paraId="20421CC0" w14:textId="77777777" w:rsidR="00BF7D4A" w:rsidRDefault="009D75A4" w:rsidP="009D75A4">
      <w:pPr>
        <w:pStyle w:val="NormalSansIndent"/>
        <w:jc w:val="left"/>
        <w:rPr>
          <w:rStyle w:val="Taille-1Caracteres"/>
        </w:rPr>
      </w:pPr>
      <w:r w:rsidRPr="008A7EC9">
        <w:rPr>
          <w:rStyle w:val="Taille-1Caracteres"/>
        </w:rPr>
        <w:t>De mes mains blanches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je lui bouchai les oreilles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quand dehors la tro</w:t>
      </w:r>
      <w:r w:rsidRPr="008A7EC9">
        <w:rPr>
          <w:rStyle w:val="Taille-1Caracteres"/>
        </w:rPr>
        <w:t>m</w:t>
      </w:r>
      <w:r w:rsidRPr="008A7EC9">
        <w:rPr>
          <w:rStyle w:val="Taille-1Caracteres"/>
        </w:rPr>
        <w:t>pette sonna</w:t>
      </w:r>
      <w:r w:rsidR="00BF7D4A">
        <w:rPr>
          <w:rStyle w:val="Taille-1Caracteres"/>
        </w:rPr>
        <w:t>.</w:t>
      </w:r>
    </w:p>
    <w:p w14:paraId="39FA3044" w14:textId="689110E5" w:rsidR="009D75A4" w:rsidRPr="008A7EC9" w:rsidRDefault="009D75A4" w:rsidP="009D75A4">
      <w:pPr>
        <w:rPr>
          <w:rStyle w:val="Taille-1Caracteres"/>
        </w:rPr>
      </w:pPr>
    </w:p>
    <w:p w14:paraId="2AB5B0F5" w14:textId="77777777" w:rsidR="00BF7D4A" w:rsidRDefault="009D75A4" w:rsidP="009D75A4">
      <w:pPr>
        <w:rPr>
          <w:rStyle w:val="Taille-1Caracteres"/>
        </w:rPr>
      </w:pPr>
      <w:r w:rsidRPr="008A7EC9">
        <w:rPr>
          <w:rStyle w:val="Taille-1Caracteres"/>
        </w:rPr>
        <w:t>Il se fit un grand silence</w:t>
      </w:r>
      <w:r w:rsidR="00BF7D4A">
        <w:rPr>
          <w:rStyle w:val="Taille-1Caracteres"/>
        </w:rPr>
        <w:t xml:space="preserve">. </w:t>
      </w:r>
      <w:r w:rsidRPr="008A7EC9">
        <w:rPr>
          <w:rStyle w:val="Taille-1Caracteres"/>
        </w:rPr>
        <w:t>Puis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le jour naquit</w:t>
      </w:r>
      <w:r w:rsidR="00BF7D4A">
        <w:rPr>
          <w:rStyle w:val="Taille-1Caracteres"/>
        </w:rPr>
        <w:t>.</w:t>
      </w:r>
    </w:p>
    <w:p w14:paraId="67356B2D" w14:textId="2355B962" w:rsidR="009D75A4" w:rsidRPr="008A7EC9" w:rsidRDefault="009D75A4" w:rsidP="00BF7D4A">
      <w:pPr>
        <w:pStyle w:val="Centr"/>
      </w:pPr>
      <w:r w:rsidRPr="008A7EC9">
        <w:t>*</w:t>
      </w:r>
    </w:p>
    <w:p w14:paraId="4DED0C47" w14:textId="77777777" w:rsidR="00BF7D4A" w:rsidRDefault="009D75A4" w:rsidP="009D75A4">
      <w:r w:rsidRPr="008A7EC9">
        <w:t>J</w:t>
      </w:r>
      <w:r w:rsidR="00BF7D4A">
        <w:t>’</w:t>
      </w:r>
      <w:r w:rsidRPr="008A7EC9">
        <w:t>étais en train de donner à mon élève sa leçon d</w:t>
      </w:r>
      <w:r w:rsidR="00BF7D4A">
        <w:t>’</w:t>
      </w:r>
      <w:r w:rsidRPr="008A7EC9">
        <w:t>histoire ancienne quand le grand-duc entra</w:t>
      </w:r>
      <w:r w:rsidR="00BF7D4A">
        <w:t>.</w:t>
      </w:r>
    </w:p>
    <w:p w14:paraId="13DCD189" w14:textId="77777777" w:rsidR="00BF7D4A" w:rsidRDefault="009D75A4" w:rsidP="009D75A4">
      <w:r w:rsidRPr="008A7EC9">
        <w:t>Il nous fit signe de nous rasseoir</w:t>
      </w:r>
      <w:r w:rsidR="00BF7D4A">
        <w:t xml:space="preserve">, </w:t>
      </w:r>
      <w:r w:rsidRPr="008A7EC9">
        <w:t>et à moi de continuer</w:t>
      </w:r>
      <w:r w:rsidR="00BF7D4A">
        <w:t>.</w:t>
      </w:r>
    </w:p>
    <w:p w14:paraId="746C557A" w14:textId="77777777" w:rsidR="00BF7D4A" w:rsidRDefault="009D75A4" w:rsidP="009D75A4">
      <w:r w:rsidRPr="008A7EC9">
        <w:t>J</w:t>
      </w:r>
      <w:r w:rsidR="00BF7D4A">
        <w:t>’</w:t>
      </w:r>
      <w:r w:rsidRPr="008A7EC9">
        <w:t>avais</w:t>
      </w:r>
      <w:r w:rsidR="00BF7D4A">
        <w:t xml:space="preserve">, </w:t>
      </w:r>
      <w:r w:rsidRPr="008A7EC9">
        <w:t>ce matin-là</w:t>
      </w:r>
      <w:r w:rsidR="00BF7D4A">
        <w:t xml:space="preserve">, </w:t>
      </w:r>
      <w:r w:rsidRPr="008A7EC9">
        <w:t>parlé au duc Joachim des successeurs d</w:t>
      </w:r>
      <w:r w:rsidR="00BF7D4A">
        <w:t>’</w:t>
      </w:r>
      <w:r w:rsidRPr="008A7EC9">
        <w:t>Alexandre</w:t>
      </w:r>
      <w:r w:rsidR="00BF7D4A">
        <w:t xml:space="preserve">, </w:t>
      </w:r>
      <w:r w:rsidRPr="008A7EC9">
        <w:t>depuis les combats dans les rues de Babylone</w:t>
      </w:r>
      <w:r w:rsidR="00BF7D4A">
        <w:t xml:space="preserve">, </w:t>
      </w:r>
      <w:r w:rsidRPr="008A7EC9">
        <w:t>que se livrèrent les Épigones</w:t>
      </w:r>
      <w:r w:rsidR="00BF7D4A">
        <w:t xml:space="preserve">, </w:t>
      </w:r>
      <w:r w:rsidRPr="008A7EC9">
        <w:t>jusqu</w:t>
      </w:r>
      <w:r w:rsidR="00BF7D4A">
        <w:t>’</w:t>
      </w:r>
      <w:r w:rsidRPr="008A7EC9">
        <w:t xml:space="preserve">à la bataille de </w:t>
      </w:r>
      <w:proofErr w:type="spellStart"/>
      <w:r w:rsidRPr="008A7EC9">
        <w:t>Cyropédéon</w:t>
      </w:r>
      <w:proofErr w:type="spellEnd"/>
      <w:r w:rsidR="00BF7D4A">
        <w:t xml:space="preserve">, </w:t>
      </w:r>
      <w:r w:rsidRPr="008A7EC9">
        <w:t>qui assit</w:t>
      </w:r>
      <w:r w:rsidR="00BF7D4A">
        <w:t xml:space="preserve">, </w:t>
      </w:r>
      <w:r w:rsidRPr="008A7EC9">
        <w:t>par la défaite de Lysimaque</w:t>
      </w:r>
      <w:r w:rsidR="00BF7D4A">
        <w:t xml:space="preserve">, </w:t>
      </w:r>
      <w:r w:rsidRPr="008A7EC9">
        <w:t>les dynasties des Lagides et des Séleucides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avais essayé de camper devant mon jeune prince allemand les grandes et tragiques figures d</w:t>
      </w:r>
      <w:r w:rsidR="00BF7D4A">
        <w:t>’</w:t>
      </w:r>
      <w:r w:rsidRPr="008A7EC9">
        <w:t>Eumène</w:t>
      </w:r>
      <w:r w:rsidR="00BF7D4A">
        <w:t xml:space="preserve">, </w:t>
      </w:r>
      <w:r w:rsidRPr="008A7EC9">
        <w:t>le chef des Argyraspides</w:t>
      </w:r>
      <w:r w:rsidR="00BF7D4A">
        <w:t xml:space="preserve">, </w:t>
      </w:r>
      <w:r w:rsidRPr="008A7EC9">
        <w:t xml:space="preserve">de </w:t>
      </w:r>
      <w:proofErr w:type="spellStart"/>
      <w:r w:rsidRPr="008A7EC9">
        <w:t>Polysperschon</w:t>
      </w:r>
      <w:proofErr w:type="spellEnd"/>
      <w:r w:rsidR="00BF7D4A">
        <w:t xml:space="preserve">, </w:t>
      </w:r>
      <w:r w:rsidRPr="008A7EC9">
        <w:t>d</w:t>
      </w:r>
      <w:r w:rsidR="00BF7D4A">
        <w:t>’</w:t>
      </w:r>
      <w:r w:rsidRPr="008A7EC9">
        <w:t>Antipater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 xml:space="preserve">Antigone </w:t>
      </w:r>
      <w:proofErr w:type="spellStart"/>
      <w:r w:rsidRPr="008A7EC9">
        <w:t>Gonatas</w:t>
      </w:r>
      <w:proofErr w:type="spellEnd"/>
      <w:r w:rsidR="00BF7D4A">
        <w:t xml:space="preserve">, </w:t>
      </w:r>
      <w:r w:rsidRPr="008A7EC9">
        <w:t>de Démétrius Poliorcè</w:t>
      </w:r>
      <w:r>
        <w:t>t</w:t>
      </w:r>
      <w:r w:rsidRPr="008A7EC9">
        <w:t>e</w:t>
      </w:r>
      <w:r w:rsidR="00BF7D4A">
        <w:t xml:space="preserve">. </w:t>
      </w:r>
      <w:r w:rsidRPr="008A7EC9">
        <w:t>Il m</w:t>
      </w:r>
      <w:r w:rsidR="00BF7D4A">
        <w:t>’</w:t>
      </w:r>
      <w:r w:rsidRPr="008A7EC9">
        <w:t>écoutait en prenant force notes</w:t>
      </w:r>
      <w:r w:rsidR="00BF7D4A">
        <w:t xml:space="preserve">, </w:t>
      </w:r>
      <w:r w:rsidRPr="008A7EC9">
        <w:t>avec une docilité que j</w:t>
      </w:r>
      <w:r w:rsidR="00BF7D4A">
        <w:t>’</w:t>
      </w:r>
      <w:r w:rsidRPr="008A7EC9">
        <w:t>eusse souhaitée moins complète</w:t>
      </w:r>
      <w:r w:rsidR="00BF7D4A">
        <w:t>…</w:t>
      </w:r>
    </w:p>
    <w:p w14:paraId="65FE4DE1" w14:textId="77777777" w:rsidR="00BF7D4A" w:rsidRDefault="009D75A4" w:rsidP="009D75A4">
      <w:r w:rsidRPr="008A7EC9">
        <w:t>Le grand-duc s</w:t>
      </w:r>
      <w:r w:rsidR="00BF7D4A">
        <w:t>’</w:t>
      </w:r>
      <w:r w:rsidRPr="008A7EC9">
        <w:t>était assis</w:t>
      </w:r>
      <w:r w:rsidR="00BF7D4A">
        <w:t xml:space="preserve">, </w:t>
      </w:r>
      <w:r w:rsidRPr="008A7EC9">
        <w:t>et écoutait lui aussi</w:t>
      </w:r>
      <w:r w:rsidR="00BF7D4A">
        <w:t xml:space="preserve">. </w:t>
      </w:r>
      <w:r w:rsidRPr="008A7EC9">
        <w:t>Séduit par sa figure grave et intelligente</w:t>
      </w:r>
      <w:r w:rsidR="00BF7D4A">
        <w:t xml:space="preserve">, </w:t>
      </w:r>
      <w:r w:rsidRPr="008A7EC9">
        <w:t>ce n</w:t>
      </w:r>
      <w:r w:rsidR="00BF7D4A">
        <w:t>’</w:t>
      </w:r>
      <w:r w:rsidRPr="008A7EC9">
        <w:t xml:space="preserve">était plus pour le borné </w:t>
      </w:r>
      <w:r w:rsidRPr="008A7EC9">
        <w:lastRenderedPageBreak/>
        <w:t>Jo</w:t>
      </w:r>
      <w:r w:rsidRPr="008A7EC9">
        <w:t>a</w:t>
      </w:r>
      <w:r w:rsidRPr="008A7EC9">
        <w:t>chim que je parlais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était pour Frédéric-Auguste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à lui que s</w:t>
      </w:r>
      <w:r w:rsidR="00BF7D4A">
        <w:t>’</w:t>
      </w:r>
      <w:r w:rsidRPr="008A7EC9">
        <w:t>adressa ma conclusion</w:t>
      </w:r>
      <w:r w:rsidR="00BF7D4A">
        <w:t xml:space="preserve">, </w:t>
      </w:r>
      <w:r w:rsidRPr="008A7EC9">
        <w:t>lorsque j</w:t>
      </w:r>
      <w:r w:rsidR="00BF7D4A">
        <w:t>’</w:t>
      </w:r>
      <w:r w:rsidRPr="008A7EC9">
        <w:t>essayai d</w:t>
      </w:r>
      <w:r w:rsidR="00BF7D4A">
        <w:t>’</w:t>
      </w:r>
      <w:r w:rsidRPr="008A7EC9">
        <w:t>expliquer comment la poussière d</w:t>
      </w:r>
      <w:r w:rsidR="00BF7D4A">
        <w:t>’</w:t>
      </w:r>
      <w:r w:rsidRPr="008A7EC9">
        <w:t>empires des Épigones devait faciliter la victoire de la Rome centralisatrice</w:t>
      </w:r>
      <w:r w:rsidR="00BF7D4A">
        <w:t>.</w:t>
      </w:r>
    </w:p>
    <w:p w14:paraId="2EF3F4F3" w14:textId="77777777" w:rsidR="00BF7D4A" w:rsidRDefault="009D75A4" w:rsidP="009D75A4">
      <w:r w:rsidRPr="008A7EC9">
        <w:t>Comme</w:t>
      </w:r>
      <w:r w:rsidR="00BF7D4A">
        <w:t xml:space="preserve">, </w:t>
      </w:r>
      <w:r w:rsidRPr="008A7EC9">
        <w:t>à un instant</w:t>
      </w:r>
      <w:r w:rsidR="00BF7D4A">
        <w:t xml:space="preserve">, </w:t>
      </w:r>
      <w:r w:rsidRPr="008A7EC9">
        <w:t>mes paroles s</w:t>
      </w:r>
      <w:r w:rsidR="00BF7D4A">
        <w:t>’</w:t>
      </w:r>
      <w:r w:rsidRPr="008A7EC9">
        <w:t>embarrassaient un peu</w:t>
      </w:r>
      <w:r w:rsidR="00BF7D4A">
        <w:t> :</w:t>
      </w:r>
    </w:p>
    <w:p w14:paraId="50F1563E" w14:textId="77777777" w:rsidR="00BF7D4A" w:rsidRDefault="00BF7D4A" w:rsidP="009D75A4">
      <w:r>
        <w:t>— </w:t>
      </w:r>
      <w:r w:rsidR="009D75A4" w:rsidRPr="008A7EC9">
        <w:t>Que ma présence ne vous gêne pas</w:t>
      </w:r>
      <w:r>
        <w:t xml:space="preserve">, </w:t>
      </w:r>
      <w:r w:rsidR="009D75A4" w:rsidRPr="008A7EC9">
        <w:t>dit en souriant Fr</w:t>
      </w:r>
      <w:r w:rsidR="009D75A4" w:rsidRPr="008A7EC9">
        <w:t>é</w:t>
      </w:r>
      <w:r w:rsidR="009D75A4" w:rsidRPr="008A7EC9">
        <w:t>déric-Auguste</w:t>
      </w:r>
      <w:r>
        <w:t xml:space="preserve">, </w:t>
      </w:r>
      <w:r w:rsidR="009D75A4" w:rsidRPr="008A7EC9">
        <w:t>si vous avez l</w:t>
      </w:r>
      <w:r>
        <w:t>’</w:t>
      </w:r>
      <w:r w:rsidR="009D75A4" w:rsidRPr="008A7EC9">
        <w:t>intention d</w:t>
      </w:r>
      <w:r>
        <w:t>’</w:t>
      </w:r>
      <w:r w:rsidR="009D75A4" w:rsidRPr="008A7EC9">
        <w:t>établir un parallèle e</w:t>
      </w:r>
      <w:r w:rsidR="009D75A4" w:rsidRPr="008A7EC9">
        <w:t>n</w:t>
      </w:r>
      <w:r w:rsidR="009D75A4" w:rsidRPr="008A7EC9">
        <w:t>tre Rome et la Prusse</w:t>
      </w:r>
      <w:r>
        <w:t>.</w:t>
      </w:r>
    </w:p>
    <w:p w14:paraId="1FC8D7D7" w14:textId="77777777" w:rsidR="00BF7D4A" w:rsidRDefault="009D75A4" w:rsidP="009D75A4">
      <w:r w:rsidRPr="008A7EC9">
        <w:t>J</w:t>
      </w:r>
      <w:r w:rsidR="00BF7D4A">
        <w:t>’</w:t>
      </w:r>
      <w:r w:rsidRPr="008A7EC9">
        <w:t>étais en effet visiblement ennuyé d</w:t>
      </w:r>
      <w:r w:rsidR="00BF7D4A">
        <w:t>’</w:t>
      </w:r>
      <w:r w:rsidRPr="008A7EC9">
        <w:t>insister</w:t>
      </w:r>
      <w:r w:rsidR="00BF7D4A">
        <w:t xml:space="preserve">, </w:t>
      </w:r>
      <w:r w:rsidRPr="008A7EC9">
        <w:t>devant lui</w:t>
      </w:r>
      <w:r w:rsidR="00BF7D4A">
        <w:t xml:space="preserve">, </w:t>
      </w:r>
      <w:r w:rsidRPr="008A7EC9">
        <w:t>sur la vassalité des souverains allemands confédérés vis-à-vis du roi de Prusse</w:t>
      </w:r>
      <w:r w:rsidR="00BF7D4A">
        <w:t>.</w:t>
      </w:r>
    </w:p>
    <w:p w14:paraId="49A59518" w14:textId="77777777" w:rsidR="00BF7D4A" w:rsidRDefault="009D75A4" w:rsidP="009D75A4">
      <w:r w:rsidRPr="008A7EC9">
        <w:t>Je le fis néanmoins et il m</w:t>
      </w:r>
      <w:r w:rsidR="00BF7D4A">
        <w:t>’</w:t>
      </w:r>
      <w:r w:rsidRPr="008A7EC9">
        <w:t>approuva</w:t>
      </w:r>
      <w:r w:rsidR="00BF7D4A">
        <w:t> :</w:t>
      </w:r>
    </w:p>
    <w:p w14:paraId="1E66A27C" w14:textId="77777777" w:rsidR="00BF7D4A" w:rsidRDefault="00BF7D4A" w:rsidP="009D75A4">
      <w:r>
        <w:t>— </w:t>
      </w:r>
      <w:r w:rsidR="009D75A4" w:rsidRPr="008A7EC9">
        <w:t>Puisse cette vassalité</w:t>
      </w:r>
      <w:r>
        <w:t xml:space="preserve">, </w:t>
      </w:r>
      <w:r w:rsidR="009D75A4" w:rsidRPr="008A7EC9">
        <w:t>dit-il</w:t>
      </w:r>
      <w:r>
        <w:t xml:space="preserve">, </w:t>
      </w:r>
      <w:r w:rsidR="009D75A4" w:rsidRPr="008A7EC9">
        <w:t>comme la soumission des pays alliés de Rome</w:t>
      </w:r>
      <w:r>
        <w:t xml:space="preserve">, </w:t>
      </w:r>
      <w:r w:rsidR="009D75A4" w:rsidRPr="008A7EC9">
        <w:t>assurer la grandeur de l</w:t>
      </w:r>
      <w:r>
        <w:t>’</w:t>
      </w:r>
      <w:r w:rsidR="009D75A4" w:rsidRPr="008A7EC9">
        <w:t>Allemagne et la paix du monde</w:t>
      </w:r>
      <w:r>
        <w:t>.</w:t>
      </w:r>
    </w:p>
    <w:p w14:paraId="1F8D9BA0" w14:textId="77777777" w:rsidR="00BF7D4A" w:rsidRDefault="009D75A4" w:rsidP="009D75A4">
      <w:r w:rsidRPr="008A7EC9">
        <w:t>Je terminai en indiquant à mon élève la bibliographie de la leçon que je venais de lui faire</w:t>
      </w:r>
      <w:r w:rsidR="00BF7D4A">
        <w:t xml:space="preserve">, </w:t>
      </w:r>
      <w:r w:rsidRPr="008A7EC9">
        <w:t>et lui citai l</w:t>
      </w:r>
      <w:r w:rsidR="00BF7D4A">
        <w:t>’</w:t>
      </w:r>
      <w:r w:rsidRPr="008A7EC9">
        <w:t>ouvrage essentiel</w:t>
      </w:r>
      <w:r w:rsidR="00BF7D4A">
        <w:t xml:space="preserve"> : </w:t>
      </w:r>
      <w:r w:rsidRPr="008A7EC9">
        <w:rPr>
          <w:i/>
          <w:iCs/>
        </w:rPr>
        <w:t>l</w:t>
      </w:r>
      <w:r w:rsidR="00BF7D4A">
        <w:rPr>
          <w:i/>
          <w:iCs/>
        </w:rPr>
        <w:t>’</w:t>
      </w:r>
      <w:r w:rsidRPr="008A7EC9">
        <w:rPr>
          <w:i/>
          <w:iCs/>
        </w:rPr>
        <w:t>Histoire de l</w:t>
      </w:r>
      <w:r w:rsidR="00BF7D4A">
        <w:rPr>
          <w:i/>
          <w:iCs/>
        </w:rPr>
        <w:t>’</w:t>
      </w:r>
      <w:r w:rsidRPr="008A7EC9">
        <w:rPr>
          <w:i/>
          <w:iCs/>
        </w:rPr>
        <w:t>Hellénisme</w:t>
      </w:r>
      <w:r w:rsidR="00BF7D4A">
        <w:rPr>
          <w:i/>
          <w:iCs/>
        </w:rPr>
        <w:t xml:space="preserve">, </w:t>
      </w:r>
      <w:r w:rsidRPr="008A7EC9">
        <w:t>par Droysen</w:t>
      </w:r>
      <w:r w:rsidR="00BF7D4A">
        <w:t>.</w:t>
      </w:r>
    </w:p>
    <w:p w14:paraId="628591CD" w14:textId="77777777" w:rsidR="00BF7D4A" w:rsidRDefault="00BF7D4A" w:rsidP="009D75A4">
      <w:r>
        <w:t>— </w:t>
      </w:r>
      <w:r w:rsidR="009D75A4" w:rsidRPr="008A7EC9">
        <w:t>Pardon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dit le grand-duc</w:t>
      </w:r>
      <w:r>
        <w:t xml:space="preserve">, </w:t>
      </w:r>
      <w:r w:rsidR="009D75A4" w:rsidRPr="008A7EC9">
        <w:t>n</w:t>
      </w:r>
      <w:r>
        <w:t>’</w:t>
      </w:r>
      <w:r w:rsidR="009D75A4" w:rsidRPr="008A7EC9">
        <w:t>y a-t-il aucun o</w:t>
      </w:r>
      <w:r w:rsidR="009D75A4" w:rsidRPr="008A7EC9">
        <w:t>u</w:t>
      </w:r>
      <w:r w:rsidR="009D75A4" w:rsidRPr="008A7EC9">
        <w:t>vrage français susceptible d</w:t>
      </w:r>
      <w:r>
        <w:t>’</w:t>
      </w:r>
      <w:r w:rsidR="009D75A4" w:rsidRPr="008A7EC9">
        <w:t>être utilisé à la place de celui de Droysen</w:t>
      </w:r>
      <w:r>
        <w:t> ?</w:t>
      </w:r>
    </w:p>
    <w:p w14:paraId="1AC08C7E" w14:textId="77777777" w:rsidR="00BF7D4A" w:rsidRDefault="009D75A4" w:rsidP="009D75A4">
      <w:r w:rsidRPr="008A7EC9">
        <w:t>Je n</w:t>
      </w:r>
      <w:r w:rsidR="00BF7D4A">
        <w:t>’</w:t>
      </w:r>
      <w:r w:rsidRPr="008A7EC9">
        <w:t>avais jamais ressenti en Sorbonne la honte que j</w:t>
      </w:r>
      <w:r w:rsidR="00BF7D4A">
        <w:t>’</w:t>
      </w:r>
      <w:r w:rsidRPr="008A7EC9">
        <w:t>eus ici à répondre que non</w:t>
      </w:r>
      <w:r w:rsidR="00BF7D4A">
        <w:t>.</w:t>
      </w:r>
    </w:p>
    <w:p w14:paraId="4282328F" w14:textId="77777777" w:rsidR="00BF7D4A" w:rsidRDefault="009D75A4" w:rsidP="009D75A4">
      <w:r w:rsidRPr="008A7EC9">
        <w:t>Onze heures sonnaient</w:t>
      </w:r>
      <w:r w:rsidR="00BF7D4A">
        <w:t>.</w:t>
      </w:r>
    </w:p>
    <w:p w14:paraId="336B9720" w14:textId="77777777" w:rsidR="00BF7D4A" w:rsidRDefault="00BF7D4A" w:rsidP="009D75A4">
      <w:r>
        <w:t>— </w:t>
      </w:r>
      <w:r w:rsidR="009D75A4" w:rsidRPr="008A7EC9">
        <w:t>Joachim</w:t>
      </w:r>
      <w:r>
        <w:t xml:space="preserve">, </w:t>
      </w:r>
      <w:r w:rsidR="009D75A4" w:rsidRPr="008A7EC9">
        <w:t>dit le grand-duc</w:t>
      </w:r>
      <w:r>
        <w:t xml:space="preserve">, </w:t>
      </w:r>
      <w:r w:rsidR="009D75A4" w:rsidRPr="008A7EC9">
        <w:t>vous pouvez vous retirer</w:t>
      </w:r>
      <w:r>
        <w:t xml:space="preserve">. </w:t>
      </w:r>
      <w:r w:rsidR="009D75A4" w:rsidRPr="008A7EC9">
        <w:t>Re</w:t>
      </w:r>
      <w:r w:rsidR="009D75A4" w:rsidRPr="008A7EC9">
        <w:t>s</w:t>
      </w:r>
      <w:r w:rsidR="009D75A4" w:rsidRPr="008A7EC9">
        <w:t>tez</w:t>
      </w:r>
      <w:r>
        <w:t xml:space="preserve">, 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>.</w:t>
      </w:r>
    </w:p>
    <w:p w14:paraId="01A498D4" w14:textId="77777777" w:rsidR="00BF7D4A" w:rsidRDefault="009D75A4" w:rsidP="009D75A4">
      <w:r w:rsidRPr="008A7EC9">
        <w:lastRenderedPageBreak/>
        <w:t>Quand nous fûmes seuls</w:t>
      </w:r>
      <w:r w:rsidR="00BF7D4A">
        <w:t> :</w:t>
      </w:r>
    </w:p>
    <w:p w14:paraId="4765C7A8" w14:textId="77777777" w:rsidR="00BF7D4A" w:rsidRDefault="00BF7D4A" w:rsidP="009D75A4">
      <w:r>
        <w:t>— </w:t>
      </w:r>
      <w:r w:rsidR="009D75A4" w:rsidRPr="008A7EC9">
        <w:t>Monsieur</w:t>
      </w:r>
      <w:r>
        <w:t xml:space="preserve">, </w:t>
      </w:r>
      <w:r w:rsidR="009D75A4" w:rsidRPr="008A7EC9">
        <w:t>me dit-il de sa belle voix grave</w:t>
      </w:r>
      <w:r>
        <w:t xml:space="preserve">, </w:t>
      </w:r>
      <w:r w:rsidR="009D75A4" w:rsidRPr="008A7EC9">
        <w:t>un peu triste</w:t>
      </w:r>
      <w:r>
        <w:t xml:space="preserve">, </w:t>
      </w:r>
      <w:r w:rsidR="009D75A4" w:rsidRPr="008A7EC9">
        <w:t>vous avez jusqu</w:t>
      </w:r>
      <w:r>
        <w:t>’</w:t>
      </w:r>
      <w:r w:rsidR="009D75A4" w:rsidRPr="008A7EC9">
        <w:t>ici pu me croire avare des compliments que ce</w:t>
      </w:r>
      <w:r w:rsidR="009D75A4" w:rsidRPr="008A7EC9">
        <w:t>r</w:t>
      </w:r>
      <w:r w:rsidR="009D75A4" w:rsidRPr="008A7EC9">
        <w:t>tainement vous sentez mériter</w:t>
      </w:r>
      <w:r>
        <w:t xml:space="preserve">. </w:t>
      </w:r>
      <w:r w:rsidR="009D75A4" w:rsidRPr="008A7EC9">
        <w:t>Mais j</w:t>
      </w:r>
      <w:r>
        <w:t>’</w:t>
      </w:r>
      <w:r w:rsidR="009D75A4" w:rsidRPr="008A7EC9">
        <w:t>ai la mauvaise habitude d</w:t>
      </w:r>
      <w:r>
        <w:t>’</w:t>
      </w:r>
      <w:r w:rsidR="009D75A4" w:rsidRPr="008A7EC9">
        <w:t>attendre assez longtemps avant de me prononcer</w:t>
      </w:r>
      <w:r>
        <w:t xml:space="preserve">. </w:t>
      </w:r>
      <w:r w:rsidR="009D75A4" w:rsidRPr="008A7EC9">
        <w:t>Ce moment est arrivé</w:t>
      </w:r>
      <w:r>
        <w:t xml:space="preserve">, </w:t>
      </w:r>
      <w:r w:rsidR="009D75A4" w:rsidRPr="008A7EC9">
        <w:t>Monsieur</w:t>
      </w:r>
      <w:r>
        <w:t xml:space="preserve">. </w:t>
      </w:r>
      <w:r w:rsidR="009D75A4" w:rsidRPr="008A7EC9">
        <w:t>À votre insu</w:t>
      </w:r>
      <w:r>
        <w:t xml:space="preserve">, </w:t>
      </w:r>
      <w:r w:rsidR="009D75A4" w:rsidRPr="008A7EC9">
        <w:t>votre élève a subi hier un examen que lui a fait passer un professeur de l</w:t>
      </w:r>
      <w:r>
        <w:t>’</w:t>
      </w:r>
      <w:r w:rsidR="009D75A4" w:rsidRPr="008A7EC9">
        <w:t>Université de Kiel</w:t>
      </w:r>
      <w:r>
        <w:t xml:space="preserve">. </w:t>
      </w:r>
      <w:r w:rsidR="009D75A4" w:rsidRPr="008A7EC9">
        <w:t>Peu suspect de partialité envers les méthodes françaises</w:t>
      </w:r>
      <w:r>
        <w:t xml:space="preserve">, </w:t>
      </w:r>
      <w:r w:rsidR="009D75A4" w:rsidRPr="008A7EC9">
        <w:t>ce professeur n</w:t>
      </w:r>
      <w:r>
        <w:t>’</w:t>
      </w:r>
      <w:r w:rsidR="009D75A4" w:rsidRPr="008A7EC9">
        <w:t>a pu que s</w:t>
      </w:r>
      <w:r>
        <w:t>’</w:t>
      </w:r>
      <w:r w:rsidR="009D75A4" w:rsidRPr="008A7EC9">
        <w:t>incliner devant les résultats que vous avez obtenus</w:t>
      </w:r>
      <w:r>
        <w:t>.</w:t>
      </w:r>
    </w:p>
    <w:p w14:paraId="4AD1A179" w14:textId="77777777" w:rsidR="00BF7D4A" w:rsidRDefault="009D75A4" w:rsidP="009D75A4">
      <w:r w:rsidRPr="008A7EC9">
        <w:t>Il ajouta sur un ton qui n</w:t>
      </w:r>
      <w:r w:rsidR="00BF7D4A">
        <w:t>’</w:t>
      </w:r>
      <w:r w:rsidRPr="008A7EC9">
        <w:t>était pas dénué d</w:t>
      </w:r>
      <w:r w:rsidR="00BF7D4A">
        <w:t>’</w:t>
      </w:r>
      <w:r w:rsidRPr="008A7EC9">
        <w:t>amertume</w:t>
      </w:r>
      <w:r w:rsidR="00BF7D4A">
        <w:t> :</w:t>
      </w:r>
    </w:p>
    <w:p w14:paraId="2FC6FFEC" w14:textId="77777777" w:rsidR="00BF7D4A" w:rsidRDefault="00BF7D4A" w:rsidP="009D75A4">
      <w:r>
        <w:t>— </w:t>
      </w:r>
      <w:r w:rsidR="009D75A4" w:rsidRPr="008A7EC9">
        <w:t>Je sais que le moissonneur a d</w:t>
      </w:r>
      <w:r>
        <w:t>’</w:t>
      </w:r>
      <w:r w:rsidR="009D75A4" w:rsidRPr="008A7EC9">
        <w:t>autant plus de mérite que sa moisson a poussé sur un terrain plus rebelle</w:t>
      </w:r>
      <w:r>
        <w:t xml:space="preserve">. </w:t>
      </w:r>
      <w:r w:rsidR="009D75A4" w:rsidRPr="008A7EC9">
        <w:t>Permettez-moi de vous adresser aujourd</w:t>
      </w:r>
      <w:r>
        <w:t>’</w:t>
      </w:r>
      <w:r w:rsidR="009D75A4" w:rsidRPr="008A7EC9">
        <w:t>hui mes remerciements</w:t>
      </w:r>
      <w:r>
        <w:t xml:space="preserve">, </w:t>
      </w:r>
      <w:r w:rsidR="009D75A4" w:rsidRPr="008A7EC9">
        <w:t>en vous e</w:t>
      </w:r>
      <w:r w:rsidR="009D75A4" w:rsidRPr="008A7EC9">
        <w:t>x</w:t>
      </w:r>
      <w:r w:rsidR="009D75A4" w:rsidRPr="008A7EC9">
        <w:t>primant le vœu que l</w:t>
      </w:r>
      <w:r>
        <w:t>’</w:t>
      </w:r>
      <w:r w:rsidR="009D75A4" w:rsidRPr="008A7EC9">
        <w:t xml:space="preserve">hospitalité de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soit assez de votre goût pour vous permettre d</w:t>
      </w:r>
      <w:r>
        <w:t>’</w:t>
      </w:r>
      <w:r w:rsidR="009D75A4" w:rsidRPr="008A7EC9">
        <w:t>y poursuivre jusqu</w:t>
      </w:r>
      <w:r>
        <w:t>’</w:t>
      </w:r>
      <w:r w:rsidR="009D75A4" w:rsidRPr="008A7EC9">
        <w:t>au bout une tâche si bien commencée</w:t>
      </w:r>
      <w:r>
        <w:t>.</w:t>
      </w:r>
    </w:p>
    <w:p w14:paraId="4F04F118" w14:textId="77777777" w:rsidR="00BF7D4A" w:rsidRDefault="00BF7D4A" w:rsidP="009D75A4">
      <w:r>
        <w:t>— </w:t>
      </w:r>
      <w:r w:rsidR="009D75A4" w:rsidRPr="008A7EC9">
        <w:t>Monseigneur</w:t>
      </w:r>
      <w:r>
        <w:t xml:space="preserve">, </w:t>
      </w:r>
      <w:r w:rsidR="009D75A4" w:rsidRPr="008A7EC9">
        <w:t>répondis-je</w:t>
      </w:r>
      <w:r>
        <w:t xml:space="preserve">, </w:t>
      </w:r>
      <w:r w:rsidR="009D75A4" w:rsidRPr="008A7EC9">
        <w:t>véritablement ému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moi qui suis confus de la bienveillance que me témoigne Votre Alte</w:t>
      </w:r>
      <w:r w:rsidR="009D75A4" w:rsidRPr="008A7EC9">
        <w:t>s</w:t>
      </w:r>
      <w:r w:rsidR="009D75A4" w:rsidRPr="008A7EC9">
        <w:t>se</w:t>
      </w:r>
      <w:r>
        <w:t>.</w:t>
      </w:r>
    </w:p>
    <w:p w14:paraId="641D4B3E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moi</w:t>
      </w:r>
      <w:r>
        <w:t xml:space="preserve">, </w:t>
      </w:r>
      <w:r w:rsidR="009D75A4" w:rsidRPr="008A7EC9">
        <w:t>dit-il avec force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moi qui suis votre déb</w:t>
      </w:r>
      <w:r w:rsidR="009D75A4" w:rsidRPr="008A7EC9">
        <w:t>i</w:t>
      </w:r>
      <w:r w:rsidR="009D75A4" w:rsidRPr="008A7EC9">
        <w:t>teur</w:t>
      </w:r>
      <w:r>
        <w:t xml:space="preserve">. </w:t>
      </w:r>
      <w:r w:rsidR="009D75A4" w:rsidRPr="008A7EC9">
        <w:t>Je viens d</w:t>
      </w:r>
      <w:r>
        <w:t>’</w:t>
      </w:r>
      <w:r w:rsidR="009D75A4" w:rsidRPr="008A7EC9">
        <w:t>apprendre</w:t>
      </w:r>
      <w:r>
        <w:t xml:space="preserve">, 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que vous prél</w:t>
      </w:r>
      <w:r w:rsidR="009D75A4" w:rsidRPr="008A7EC9">
        <w:t>e</w:t>
      </w:r>
      <w:r w:rsidR="009D75A4" w:rsidRPr="008A7EC9">
        <w:t>vez sur les maigres loisirs que vous laisse l</w:t>
      </w:r>
      <w:r>
        <w:t>’</w:t>
      </w:r>
      <w:r w:rsidR="009D75A4" w:rsidRPr="008A7EC9">
        <w:t>éducation de mon fils des heures que vous consacrez à une tâche qui m</w:t>
      </w:r>
      <w:r>
        <w:t>’</w:t>
      </w:r>
      <w:r w:rsidR="009D75A4" w:rsidRPr="008A7EC9">
        <w:t>est peut-être plus chère encore</w:t>
      </w:r>
      <w:r>
        <w:t xml:space="preserve">. </w:t>
      </w:r>
      <w:r w:rsidR="009D75A4" w:rsidRPr="008A7EC9">
        <w:t>Que tout ceci</w:t>
      </w:r>
      <w:r>
        <w:t xml:space="preserve">, </w:t>
      </w:r>
      <w:r w:rsidR="009D75A4" w:rsidRPr="008A7EC9">
        <w:t>à jamais</w:t>
      </w:r>
      <w:r>
        <w:t xml:space="preserve">, </w:t>
      </w:r>
      <w:r w:rsidR="009D75A4" w:rsidRPr="008A7EC9">
        <w:t>demeure entre nous</w:t>
      </w:r>
      <w:r>
        <w:t xml:space="preserve">. </w:t>
      </w:r>
      <w:r w:rsidR="009D75A4" w:rsidRPr="008A7EC9">
        <w:t>Je sais à quelles difficultés vous avez pu vous heurter avant d</w:t>
      </w:r>
      <w:r>
        <w:t>’</w:t>
      </w:r>
      <w:r w:rsidR="009D75A4" w:rsidRPr="008A7EC9">
        <w:t>obtenir de la grande-duchesse la confiance qu</w:t>
      </w:r>
      <w:r>
        <w:t>’</w:t>
      </w:r>
      <w:r w:rsidR="009D75A4" w:rsidRPr="008A7EC9">
        <w:t>elle vous a maintenant</w:t>
      </w:r>
      <w:r>
        <w:t xml:space="preserve">, </w:t>
      </w:r>
      <w:r w:rsidR="009D75A4" w:rsidRPr="008A7EC9">
        <w:t>je crois</w:t>
      </w:r>
      <w:r>
        <w:t xml:space="preserve">, </w:t>
      </w:r>
      <w:r w:rsidR="009D75A4" w:rsidRPr="008A7EC9">
        <w:t>octroyée</w:t>
      </w:r>
      <w:r>
        <w:t xml:space="preserve">. </w:t>
      </w:r>
      <w:r w:rsidR="009D75A4" w:rsidRPr="008A7EC9">
        <w:t>Je ne vous connaissais pas assez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pour vous manifester dès l</w:t>
      </w:r>
      <w:r>
        <w:t>’</w:t>
      </w:r>
      <w:r w:rsidR="009D75A4" w:rsidRPr="008A7EC9">
        <w:t>abord</w:t>
      </w:r>
      <w:r>
        <w:t xml:space="preserve">, </w:t>
      </w:r>
      <w:r w:rsidR="009D75A4" w:rsidRPr="008A7EC9">
        <w:t>plus explicitement que je ne le fis</w:t>
      </w:r>
      <w:r>
        <w:t xml:space="preserve">, </w:t>
      </w:r>
      <w:r w:rsidR="009D75A4" w:rsidRPr="008A7EC9">
        <w:t>le désir où j</w:t>
      </w:r>
      <w:r>
        <w:t>’</w:t>
      </w:r>
      <w:r w:rsidR="009D75A4" w:rsidRPr="008A7EC9">
        <w:t xml:space="preserve">étais </w:t>
      </w:r>
      <w:r w:rsidR="009D75A4" w:rsidRPr="008A7EC9">
        <w:lastRenderedPageBreak/>
        <w:t>de vous voir vous mettre à sa disposition</w:t>
      </w:r>
      <w:r>
        <w:t xml:space="preserve">, </w:t>
      </w:r>
      <w:r w:rsidR="009D75A4" w:rsidRPr="008A7EC9">
        <w:t>essayer de la distraire</w:t>
      </w:r>
      <w:r>
        <w:t xml:space="preserve">, </w:t>
      </w:r>
      <w:r w:rsidR="009D75A4" w:rsidRPr="008A7EC9">
        <w:t>de l</w:t>
      </w:r>
      <w:r>
        <w:t>’</w:t>
      </w:r>
      <w:r w:rsidR="009D75A4" w:rsidRPr="008A7EC9">
        <w:t>arracher à des pensées noires</w:t>
      </w:r>
      <w:r>
        <w:t xml:space="preserve">, </w:t>
      </w:r>
      <w:r w:rsidR="009D75A4" w:rsidRPr="008A7EC9">
        <w:t>à une sorte de déséquilibre moral fatal à sa santé phys</w:t>
      </w:r>
      <w:r w:rsidR="009D75A4" w:rsidRPr="008A7EC9">
        <w:t>i</w:t>
      </w:r>
      <w:r w:rsidR="009D75A4" w:rsidRPr="008A7EC9">
        <w:t>que</w:t>
      </w:r>
      <w:r>
        <w:t xml:space="preserve">. </w:t>
      </w:r>
      <w:r w:rsidR="009D75A4" w:rsidRPr="008A7EC9">
        <w:t>Vous m</w:t>
      </w:r>
      <w:r>
        <w:t>’</w:t>
      </w:r>
      <w:r w:rsidR="009D75A4" w:rsidRPr="008A7EC9">
        <w:t>avez compris</w:t>
      </w:r>
      <w:r>
        <w:t xml:space="preserve">, </w:t>
      </w:r>
      <w:r w:rsidR="009D75A4" w:rsidRPr="008A7EC9">
        <w:t>et vous avez réussi mieux que je ne l</w:t>
      </w:r>
      <w:r>
        <w:t>’</w:t>
      </w:r>
      <w:r w:rsidR="009D75A4" w:rsidRPr="008A7EC9">
        <w:t>espérais</w:t>
      </w:r>
      <w:r>
        <w:t xml:space="preserve">. </w:t>
      </w:r>
      <w:r w:rsidR="009D75A4" w:rsidRPr="008A7EC9">
        <w:t>Vous voyez bien que c</w:t>
      </w:r>
      <w:r>
        <w:t>’</w:t>
      </w:r>
      <w:r w:rsidR="009D75A4" w:rsidRPr="008A7EC9">
        <w:t>est moi qui suis votre débiteur</w:t>
      </w:r>
      <w:r>
        <w:t>.</w:t>
      </w:r>
    </w:p>
    <w:p w14:paraId="6EB6D79B" w14:textId="77777777" w:rsidR="00BF7D4A" w:rsidRDefault="009D75A4" w:rsidP="009D75A4">
      <w:r w:rsidRPr="008A7EC9">
        <w:t>Il y avait dans sa voix tant de tristesse majestueuse qu</w:t>
      </w:r>
      <w:r w:rsidR="00BF7D4A">
        <w:t>’</w:t>
      </w:r>
      <w:r w:rsidRPr="008A7EC9">
        <w:t>une extraordinaire émotion me gagna</w:t>
      </w:r>
      <w:r w:rsidR="00BF7D4A">
        <w:t> :</w:t>
      </w:r>
    </w:p>
    <w:p w14:paraId="297A67FF" w14:textId="77777777" w:rsidR="00BF7D4A" w:rsidRDefault="00BF7D4A" w:rsidP="009D75A4">
      <w:r>
        <w:t>— </w:t>
      </w:r>
      <w:r w:rsidR="009D75A4" w:rsidRPr="008A7EC9">
        <w:t>Monseigneur</w:t>
      </w:r>
      <w:r>
        <w:t xml:space="preserve">, </w:t>
      </w:r>
      <w:r w:rsidR="009D75A4" w:rsidRPr="008A7EC9">
        <w:t>murmurai-je</w:t>
      </w:r>
      <w:r>
        <w:t xml:space="preserve">, </w:t>
      </w:r>
      <w:r w:rsidR="009D75A4" w:rsidRPr="008A7EC9">
        <w:t>je vous promets</w:t>
      </w:r>
      <w:r>
        <w:t>…</w:t>
      </w:r>
    </w:p>
    <w:p w14:paraId="5651EA19" w14:textId="77777777" w:rsidR="00BF7D4A" w:rsidRDefault="009D75A4" w:rsidP="009D75A4">
      <w:r w:rsidRPr="008A7EC9">
        <w:t>Il étendit la main</w:t>
      </w:r>
      <w:r w:rsidR="00BF7D4A">
        <w:t>.</w:t>
      </w:r>
    </w:p>
    <w:p w14:paraId="3FA8C113" w14:textId="77777777" w:rsidR="00BF7D4A" w:rsidRDefault="00BF7D4A" w:rsidP="009D75A4">
      <w:r>
        <w:t>— </w:t>
      </w:r>
      <w:r w:rsidR="009D75A4" w:rsidRPr="008A7EC9">
        <w:t>Je n</w:t>
      </w:r>
      <w:r>
        <w:t>’</w:t>
      </w:r>
      <w:r w:rsidR="009D75A4" w:rsidRPr="008A7EC9">
        <w:t>ai pas besoin de promesses</w:t>
      </w:r>
      <w:r>
        <w:t xml:space="preserve">, </w:t>
      </w:r>
      <w:r w:rsidR="009D75A4" w:rsidRPr="008A7EC9">
        <w:t>Monsieur</w:t>
      </w:r>
      <w:r>
        <w:t xml:space="preserve">. </w:t>
      </w:r>
      <w:r w:rsidR="009D75A4" w:rsidRPr="008A7EC9">
        <w:t>Je vous connais à présent</w:t>
      </w:r>
      <w:r>
        <w:t xml:space="preserve">, </w:t>
      </w:r>
      <w:r w:rsidR="009D75A4" w:rsidRPr="008A7EC9">
        <w:t>et sens que tout ce qui sera en votre pouvoir de faire pour le bien de la grande-duchesse</w:t>
      </w:r>
      <w:r>
        <w:t xml:space="preserve">, </w:t>
      </w:r>
      <w:r w:rsidR="009D75A4" w:rsidRPr="008A7EC9">
        <w:t>vous le ferez</w:t>
      </w:r>
      <w:r>
        <w:t xml:space="preserve">. </w:t>
      </w:r>
      <w:r w:rsidR="009D75A4" w:rsidRPr="008A7EC9">
        <w:t>Ce s</w:t>
      </w:r>
      <w:r w:rsidR="009D75A4" w:rsidRPr="008A7EC9">
        <w:t>e</w:t>
      </w:r>
      <w:r w:rsidR="009D75A4" w:rsidRPr="008A7EC9">
        <w:t>ra la meilleure façon de justifier la confiance que je vous porte</w:t>
      </w:r>
      <w:r>
        <w:t xml:space="preserve">. </w:t>
      </w:r>
      <w:r w:rsidR="009D75A4" w:rsidRPr="008A7EC9">
        <w:t>Votre tâche ne sera peut-être pas toujours facile</w:t>
      </w:r>
      <w:r>
        <w:t xml:space="preserve">. </w:t>
      </w:r>
      <w:r w:rsidR="009D75A4" w:rsidRPr="008A7EC9">
        <w:t>Une femme</w:t>
      </w:r>
      <w:r>
        <w:t xml:space="preserve">, </w:t>
      </w:r>
      <w:r w:rsidR="009D75A4" w:rsidRPr="008A7EC9">
        <w:t>surtout lorsqu</w:t>
      </w:r>
      <w:r>
        <w:t>’</w:t>
      </w:r>
      <w:r w:rsidR="009D75A4" w:rsidRPr="008A7EC9">
        <w:t>elle a été éprouvée par la mort d</w:t>
      </w:r>
      <w:r>
        <w:t>’</w:t>
      </w:r>
      <w:r w:rsidR="009D75A4" w:rsidRPr="008A7EC9">
        <w:t>un être aimé</w:t>
      </w:r>
      <w:r>
        <w:t xml:space="preserve">, </w:t>
      </w:r>
      <w:r w:rsidR="009D75A4" w:rsidRPr="008A7EC9">
        <w:t>n</w:t>
      </w:r>
      <w:r>
        <w:t>’</w:t>
      </w:r>
      <w:r w:rsidR="009D75A4" w:rsidRPr="008A7EC9">
        <w:t>a pas cette égalité d</w:t>
      </w:r>
      <w:r>
        <w:t>’</w:t>
      </w:r>
      <w:r w:rsidR="009D75A4" w:rsidRPr="008A7EC9">
        <w:t>humeur dont nous autres hommes nous nous enorgueillissons</w:t>
      </w:r>
      <w:r>
        <w:t xml:space="preserve">. </w:t>
      </w:r>
      <w:r w:rsidR="009D75A4" w:rsidRPr="008A7EC9">
        <w:t>Faites pour le mieux</w:t>
      </w:r>
      <w:r>
        <w:t xml:space="preserve">, </w:t>
      </w:r>
      <w:r w:rsidR="009D75A4" w:rsidRPr="008A7EC9">
        <w:t>cher Monsieur</w:t>
      </w:r>
      <w:r>
        <w:t>.</w:t>
      </w:r>
    </w:p>
    <w:p w14:paraId="5608F4E6" w14:textId="77777777" w:rsidR="00BF7D4A" w:rsidRDefault="009D75A4" w:rsidP="009D75A4">
      <w:r w:rsidRPr="008A7EC9">
        <w:t>Nous gardâmes un moment le silence</w:t>
      </w:r>
      <w:r w:rsidR="00BF7D4A">
        <w:t xml:space="preserve">. </w:t>
      </w:r>
      <w:r w:rsidRPr="008A7EC9">
        <w:t>Puis il dit encore</w:t>
      </w:r>
      <w:r w:rsidR="00BF7D4A">
        <w:t> :</w:t>
      </w:r>
    </w:p>
    <w:p w14:paraId="3A6C081A" w14:textId="77777777" w:rsidR="00BF7D4A" w:rsidRDefault="00BF7D4A" w:rsidP="009D75A4">
      <w:r>
        <w:t>— </w:t>
      </w:r>
      <w:r w:rsidR="009D75A4" w:rsidRPr="008A7EC9">
        <w:t>J</w:t>
      </w:r>
      <w:r>
        <w:t>’</w:t>
      </w:r>
      <w:r w:rsidR="009D75A4" w:rsidRPr="008A7EC9">
        <w:t>ajouterais d</w:t>
      </w:r>
      <w:r>
        <w:t>’</w:t>
      </w:r>
      <w:r w:rsidR="009D75A4" w:rsidRPr="008A7EC9">
        <w:t>autres remerciements</w:t>
      </w:r>
      <w:r>
        <w:t xml:space="preserve">, </w:t>
      </w:r>
      <w:r w:rsidR="009D75A4" w:rsidRPr="008A7EC9">
        <w:t>si toute marque d</w:t>
      </w:r>
      <w:r>
        <w:t>’</w:t>
      </w:r>
      <w:r w:rsidR="009D75A4" w:rsidRPr="008A7EC9">
        <w:t>estime n</w:t>
      </w:r>
      <w:r>
        <w:t>’</w:t>
      </w:r>
      <w:r w:rsidR="009D75A4" w:rsidRPr="008A7EC9">
        <w:t>était superflue après celle que je viens de vous do</w:t>
      </w:r>
      <w:r w:rsidR="009D75A4" w:rsidRPr="008A7EC9">
        <w:t>n</w:t>
      </w:r>
      <w:r w:rsidR="009D75A4" w:rsidRPr="008A7EC9">
        <w:t>ner en vous parlant de la sorte</w:t>
      </w:r>
      <w:r>
        <w:t xml:space="preserve">. </w:t>
      </w:r>
      <w:r w:rsidR="009D75A4" w:rsidRPr="008A7EC9">
        <w:t>Vous me permettrez cependant de tenir compte du surcroît de dévouement que je me trouve exiger de vous</w:t>
      </w:r>
      <w:r>
        <w:t xml:space="preserve">. </w:t>
      </w:r>
      <w:r w:rsidR="009D75A4" w:rsidRPr="008A7EC9">
        <w:t>Je viens de donner des ordres pour que vos a</w:t>
      </w:r>
      <w:r w:rsidR="009D75A4" w:rsidRPr="008A7EC9">
        <w:t>p</w:t>
      </w:r>
      <w:r w:rsidR="009D75A4" w:rsidRPr="008A7EC9">
        <w:t>pointements soient portés à 1</w:t>
      </w:r>
      <w:r w:rsidRPr="008A7EC9">
        <w:t>5</w:t>
      </w:r>
      <w:r>
        <w:t>.</w:t>
      </w:r>
      <w:r w:rsidRPr="008A7EC9">
        <w:t>0</w:t>
      </w:r>
      <w:r w:rsidR="009D75A4" w:rsidRPr="008A7EC9">
        <w:t>00 marks</w:t>
      </w:r>
      <w:r>
        <w:t>.</w:t>
      </w:r>
    </w:p>
    <w:p w14:paraId="01C0958C" w14:textId="77777777" w:rsidR="00BF7D4A" w:rsidRDefault="009D75A4" w:rsidP="009D75A4">
      <w:r w:rsidRPr="008A7EC9">
        <w:t>Et comme je me récriais</w:t>
      </w:r>
      <w:r w:rsidR="00BF7D4A">
        <w:t> :</w:t>
      </w:r>
    </w:p>
    <w:p w14:paraId="2C85C8C4" w14:textId="77777777" w:rsidR="00BF7D4A" w:rsidRDefault="00BF7D4A" w:rsidP="009D75A4">
      <w:r>
        <w:t>— </w:t>
      </w:r>
      <w:r w:rsidR="009D75A4" w:rsidRPr="008A7EC9">
        <w:t>Allons</w:t>
      </w:r>
      <w:r>
        <w:t xml:space="preserve"> ! </w:t>
      </w:r>
      <w:r w:rsidR="009D75A4" w:rsidRPr="008A7EC9">
        <w:t>me dit-il avec ce sourire qu</w:t>
      </w:r>
      <w:r>
        <w:t>’</w:t>
      </w:r>
      <w:r w:rsidR="009D75A4" w:rsidRPr="008A7EC9">
        <w:t>il savait rendre charmant</w:t>
      </w:r>
      <w:r>
        <w:t xml:space="preserve">, </w:t>
      </w:r>
      <w:r w:rsidR="009D75A4" w:rsidRPr="008A7EC9">
        <w:t>ne jouez-vous pas chaque soir maintenant au bridge</w:t>
      </w:r>
      <w:r>
        <w:t xml:space="preserve">, </w:t>
      </w:r>
      <w:r w:rsidR="009D75A4" w:rsidRPr="008A7EC9">
        <w:t>à cinq pfennigs le point</w:t>
      </w:r>
      <w:r>
        <w:t> ?</w:t>
      </w:r>
    </w:p>
    <w:p w14:paraId="2EF8C5DA" w14:textId="5435BC4D" w:rsidR="009D75A4" w:rsidRPr="008A7EC9" w:rsidRDefault="009D75A4" w:rsidP="00BF7D4A">
      <w:pPr>
        <w:pStyle w:val="Centr"/>
      </w:pPr>
      <w:r w:rsidRPr="008A7EC9">
        <w:lastRenderedPageBreak/>
        <w:t>*</w:t>
      </w:r>
    </w:p>
    <w:p w14:paraId="2ED25D13" w14:textId="77777777" w:rsidR="00BF7D4A" w:rsidRDefault="009D75A4" w:rsidP="009D75A4">
      <w:r w:rsidRPr="008A7EC9">
        <w:t>J</w:t>
      </w:r>
      <w:r w:rsidR="00BF7D4A">
        <w:t>’</w:t>
      </w:r>
      <w:r w:rsidRPr="008A7EC9">
        <w:t>arrivai un peu en retard au déjeuner et trouvai le profe</w:t>
      </w:r>
      <w:r w:rsidRPr="008A7EC9">
        <w:t>s</w:t>
      </w:r>
      <w:r w:rsidRPr="008A7EC9">
        <w:t>seur Cyrus Beck en grande discussion avec Kessel</w:t>
      </w:r>
      <w:r w:rsidR="00BF7D4A">
        <w:t>.</w:t>
      </w:r>
    </w:p>
    <w:p w14:paraId="38F1DBA3" w14:textId="77777777" w:rsidR="00BF7D4A" w:rsidRDefault="009D75A4" w:rsidP="009D75A4">
      <w:r w:rsidRPr="008A7EC9">
        <w:t>Ce dernier s</w:t>
      </w:r>
      <w:r w:rsidR="00BF7D4A">
        <w:t>’</w:t>
      </w:r>
      <w:r w:rsidRPr="008A7EC9">
        <w:t>amusait visiblement à taquiner le vieux savant qui</w:t>
      </w:r>
      <w:r w:rsidR="00BF7D4A">
        <w:t xml:space="preserve">, </w:t>
      </w:r>
      <w:r w:rsidRPr="008A7EC9">
        <w:t>des moins aptes à comprendre la plaisanterie</w:t>
      </w:r>
      <w:r w:rsidR="00BF7D4A">
        <w:t xml:space="preserve">, </w:t>
      </w:r>
      <w:r w:rsidRPr="008A7EC9">
        <w:t>était cramo</w:t>
      </w:r>
      <w:r w:rsidRPr="008A7EC9">
        <w:t>i</w:t>
      </w:r>
      <w:r w:rsidRPr="008A7EC9">
        <w:t>si d</w:t>
      </w:r>
      <w:r w:rsidR="00BF7D4A">
        <w:t>’</w:t>
      </w:r>
      <w:r w:rsidRPr="008A7EC9">
        <w:t>indignation</w:t>
      </w:r>
      <w:r w:rsidR="00BF7D4A">
        <w:t>.</w:t>
      </w:r>
    </w:p>
    <w:p w14:paraId="276A6345" w14:textId="77777777" w:rsidR="00BF7D4A" w:rsidRDefault="009D75A4" w:rsidP="009D75A4">
      <w:r w:rsidRPr="008A7EC9">
        <w:t>J</w:t>
      </w:r>
      <w:r w:rsidR="00BF7D4A">
        <w:t>’</w:t>
      </w:r>
      <w:r w:rsidRPr="008A7EC9">
        <w:t>avais trop de sujets de méditation à rouler dans ma tête pour prêter l</w:t>
      </w:r>
      <w:r w:rsidR="00BF7D4A">
        <w:t>’</w:t>
      </w:r>
      <w:r w:rsidRPr="008A7EC9">
        <w:t>oreille à leurs propos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entendais vaguement le professeur affirmer que la chimie jouerait dans la prochaine guerre un rôle supérieur à celui de toutes les autres armes</w:t>
      </w:r>
      <w:r w:rsidR="00BF7D4A">
        <w:t xml:space="preserve">, </w:t>
      </w:r>
      <w:r w:rsidRPr="008A7EC9">
        <w:t>et que lui</w:t>
      </w:r>
      <w:r w:rsidR="00BF7D4A">
        <w:t xml:space="preserve">, </w:t>
      </w:r>
      <w:r w:rsidRPr="008A7EC9">
        <w:t>Cyrus Beck</w:t>
      </w:r>
      <w:r w:rsidR="00BF7D4A">
        <w:t xml:space="preserve">, </w:t>
      </w:r>
      <w:r w:rsidRPr="008A7EC9">
        <w:t>était sur le chemin d</w:t>
      </w:r>
      <w:r w:rsidR="00BF7D4A">
        <w:t>’</w:t>
      </w:r>
      <w:r w:rsidRPr="008A7EC9">
        <w:t>une découverte qui permettrait</w:t>
      </w:r>
      <w:r w:rsidR="00BF7D4A">
        <w:t xml:space="preserve">, </w:t>
      </w:r>
      <w:r w:rsidRPr="008A7EC9">
        <w:t>avec un modeste laboratoire et quelques cornues</w:t>
      </w:r>
      <w:r w:rsidR="00BF7D4A">
        <w:t xml:space="preserve">, </w:t>
      </w:r>
      <w:r w:rsidRPr="008A7EC9">
        <w:t>de réduire à néant un corps d</w:t>
      </w:r>
      <w:r w:rsidR="00BF7D4A">
        <w:t>’</w:t>
      </w:r>
      <w:r w:rsidRPr="008A7EC9">
        <w:t>armée</w:t>
      </w:r>
      <w:r w:rsidR="00BF7D4A">
        <w:t>.</w:t>
      </w:r>
    </w:p>
    <w:p w14:paraId="3E69204F" w14:textId="77777777" w:rsidR="00BF7D4A" w:rsidRDefault="009D75A4" w:rsidP="009D75A4">
      <w:r w:rsidRPr="008A7EC9">
        <w:t>Il s</w:t>
      </w:r>
      <w:r w:rsidR="00BF7D4A">
        <w:t>’</w:t>
      </w:r>
      <w:r w:rsidRPr="008A7EC9">
        <w:t>excitait énormément aux railleries que lui opposait Kessel</w:t>
      </w:r>
      <w:r w:rsidR="00BF7D4A">
        <w:t>.</w:t>
      </w:r>
    </w:p>
    <w:p w14:paraId="173BD426" w14:textId="77777777" w:rsidR="00BF7D4A" w:rsidRDefault="009D75A4" w:rsidP="009D75A4">
      <w:r w:rsidRPr="008A7EC9">
        <w:t>À la fin</w:t>
      </w:r>
      <w:r w:rsidR="00BF7D4A">
        <w:t xml:space="preserve">, </w:t>
      </w:r>
      <w:r w:rsidRPr="008A7EC9">
        <w:t>il en vint à m</w:t>
      </w:r>
      <w:r w:rsidR="00BF7D4A">
        <w:t>’</w:t>
      </w:r>
      <w:r w:rsidRPr="008A7EC9">
        <w:t>appeler en témoignage contre le commandant</w:t>
      </w:r>
      <w:r w:rsidR="00BF7D4A">
        <w:t xml:space="preserve">, </w:t>
      </w:r>
      <w:r w:rsidRPr="008A7EC9">
        <w:t>me demandant de lui citer le passage où Renan souhaite que les destinées de l</w:t>
      </w:r>
      <w:r w:rsidR="00BF7D4A">
        <w:t>’</w:t>
      </w:r>
      <w:r w:rsidRPr="008A7EC9">
        <w:t>humanité soient remises entre les mains d</w:t>
      </w:r>
      <w:r w:rsidR="00BF7D4A">
        <w:t>’</w:t>
      </w:r>
      <w:r w:rsidRPr="008A7EC9">
        <w:t>une commission de savants</w:t>
      </w:r>
      <w:r w:rsidR="00BF7D4A">
        <w:t xml:space="preserve">, </w:t>
      </w:r>
      <w:r w:rsidRPr="008A7EC9">
        <w:t>dépositaires d</w:t>
      </w:r>
      <w:r w:rsidR="00BF7D4A">
        <w:t>’</w:t>
      </w:r>
      <w:r w:rsidRPr="008A7EC9">
        <w:t>explosifs a</w:t>
      </w:r>
      <w:r w:rsidRPr="008A7EC9">
        <w:t>s</w:t>
      </w:r>
      <w:r w:rsidRPr="008A7EC9">
        <w:t>sez forts pour faire sauter la Terre aux quatre coins du firm</w:t>
      </w:r>
      <w:r w:rsidRPr="008A7EC9">
        <w:t>a</w:t>
      </w:r>
      <w:r w:rsidRPr="008A7EC9">
        <w:t>ment</w:t>
      </w:r>
      <w:r w:rsidR="00BF7D4A">
        <w:t xml:space="preserve">, </w:t>
      </w:r>
      <w:r w:rsidRPr="008A7EC9">
        <w:t>si ses habitants s</w:t>
      </w:r>
      <w:r w:rsidR="00BF7D4A">
        <w:t>’</w:t>
      </w:r>
      <w:r w:rsidRPr="008A7EC9">
        <w:t>avisaient de broncher</w:t>
      </w:r>
      <w:r w:rsidR="00BF7D4A">
        <w:t>.</w:t>
      </w:r>
    </w:p>
    <w:p w14:paraId="42419551" w14:textId="77777777" w:rsidR="00BF7D4A" w:rsidRDefault="009D75A4" w:rsidP="009D75A4">
      <w:r w:rsidRPr="008A7EC9">
        <w:t>J</w:t>
      </w:r>
      <w:r w:rsidR="00BF7D4A">
        <w:t>’</w:t>
      </w:r>
      <w:r w:rsidRPr="008A7EC9">
        <w:t>avoue que je n</w:t>
      </w:r>
      <w:r w:rsidR="00BF7D4A">
        <w:t>’</w:t>
      </w:r>
      <w:r w:rsidRPr="008A7EC9">
        <w:t>avais qu</w:t>
      </w:r>
      <w:r w:rsidR="00BF7D4A">
        <w:t>’</w:t>
      </w:r>
      <w:r w:rsidRPr="008A7EC9">
        <w:t>imparfaitement écouté son ra</w:t>
      </w:r>
      <w:r w:rsidRPr="008A7EC9">
        <w:t>i</w:t>
      </w:r>
      <w:r w:rsidRPr="008A7EC9">
        <w:t>sonnement</w:t>
      </w:r>
      <w:r w:rsidR="00BF7D4A">
        <w:t>.</w:t>
      </w:r>
    </w:p>
    <w:p w14:paraId="46B04BEC" w14:textId="77777777" w:rsidR="00BF7D4A" w:rsidRDefault="00BF7D4A" w:rsidP="009D75A4">
      <w:r>
        <w:t>— </w:t>
      </w:r>
      <w:r w:rsidR="009D75A4" w:rsidRPr="008A7EC9">
        <w:t>Évidemment</w:t>
      </w:r>
      <w:r>
        <w:t xml:space="preserve">, </w:t>
      </w:r>
      <w:r w:rsidR="009D75A4" w:rsidRPr="008A7EC9">
        <w:t>lui dis-je</w:t>
      </w:r>
      <w:r>
        <w:t xml:space="preserve"> ! </w:t>
      </w:r>
      <w:r w:rsidR="009D75A4" w:rsidRPr="008A7EC9">
        <w:t>Permettez-moi</w:t>
      </w:r>
      <w:r>
        <w:t xml:space="preserve">, </w:t>
      </w:r>
      <w:r w:rsidR="009D75A4" w:rsidRPr="008A7EC9">
        <w:t>je vous prie</w:t>
      </w:r>
      <w:r>
        <w:t xml:space="preserve">, </w:t>
      </w:r>
      <w:r w:rsidR="009D75A4" w:rsidRPr="008A7EC9">
        <w:t>Monsieur Beck</w:t>
      </w:r>
      <w:r>
        <w:t xml:space="preserve">, </w:t>
      </w:r>
      <w:r w:rsidR="009D75A4" w:rsidRPr="008A7EC9">
        <w:t>de vous demander maintenant un petit rense</w:t>
      </w:r>
      <w:r w:rsidR="009D75A4" w:rsidRPr="008A7EC9">
        <w:t>i</w:t>
      </w:r>
      <w:r w:rsidR="009D75A4" w:rsidRPr="008A7EC9">
        <w:t>gnement</w:t>
      </w:r>
      <w:r>
        <w:t>.</w:t>
      </w:r>
    </w:p>
    <w:p w14:paraId="42A5DF89" w14:textId="77777777" w:rsidR="00BF7D4A" w:rsidRDefault="00BF7D4A" w:rsidP="009D75A4">
      <w:r>
        <w:t>— </w:t>
      </w:r>
      <w:r w:rsidR="009D75A4" w:rsidRPr="008A7EC9">
        <w:t>À votre disposition</w:t>
      </w:r>
      <w:r>
        <w:t>.</w:t>
      </w:r>
    </w:p>
    <w:p w14:paraId="180D6961" w14:textId="77777777" w:rsidR="00BF7D4A" w:rsidRDefault="00BF7D4A" w:rsidP="009D75A4">
      <w:pPr>
        <w:rPr>
          <w:i/>
          <w:iCs/>
        </w:rPr>
      </w:pPr>
      <w:r>
        <w:t>— </w:t>
      </w:r>
      <w:r w:rsidR="009D75A4" w:rsidRPr="008A7EC9">
        <w:t>Pouvez-vous me dire ce que c</w:t>
      </w:r>
      <w:r>
        <w:t>’</w:t>
      </w:r>
      <w:r w:rsidR="009D75A4" w:rsidRPr="008A7EC9">
        <w:t xml:space="preserve">est que la </w:t>
      </w:r>
      <w:proofErr w:type="spellStart"/>
      <w:r w:rsidR="009D75A4" w:rsidRPr="008A7EC9">
        <w:rPr>
          <w:i/>
          <w:iCs/>
        </w:rPr>
        <w:t>Kirchhaus</w:t>
      </w:r>
      <w:proofErr w:type="spellEnd"/>
      <w:r>
        <w:rPr>
          <w:i/>
          <w:iCs/>
        </w:rPr>
        <w:t> ?</w:t>
      </w:r>
    </w:p>
    <w:p w14:paraId="1E99FFCF" w14:textId="77777777" w:rsidR="00BF7D4A" w:rsidRDefault="009D75A4" w:rsidP="009D75A4">
      <w:r w:rsidRPr="008A7EC9">
        <w:lastRenderedPageBreak/>
        <w:t>Le vieux s</w:t>
      </w:r>
      <w:r w:rsidR="00BF7D4A">
        <w:t>’</w:t>
      </w:r>
      <w:r w:rsidRPr="008A7EC9">
        <w:t>était levé</w:t>
      </w:r>
      <w:r w:rsidR="00BF7D4A">
        <w:t xml:space="preserve">. </w:t>
      </w:r>
      <w:r w:rsidRPr="008A7EC9">
        <w:t>À mon grand ébahissement</w:t>
      </w:r>
      <w:r w:rsidR="00BF7D4A">
        <w:t xml:space="preserve">, </w:t>
      </w:r>
      <w:r w:rsidRPr="008A7EC9">
        <w:t>il me jeta un regard chargé de colère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avant que je fusse revenu de ma surprise</w:t>
      </w:r>
      <w:r w:rsidR="00BF7D4A">
        <w:t xml:space="preserve">, </w:t>
      </w:r>
      <w:r w:rsidRPr="008A7EC9">
        <w:t>il sortit en faisant claquer la porte</w:t>
      </w:r>
      <w:r w:rsidR="00BF7D4A">
        <w:t>.</w:t>
      </w:r>
    </w:p>
    <w:p w14:paraId="756FD4DF" w14:textId="77777777" w:rsidR="00BF7D4A" w:rsidRDefault="009D75A4" w:rsidP="009D75A4">
      <w:r w:rsidRPr="008A7EC9">
        <w:t>Je regardai Kessel</w:t>
      </w:r>
      <w:r w:rsidR="00BF7D4A">
        <w:t xml:space="preserve">. </w:t>
      </w:r>
      <w:r w:rsidRPr="008A7EC9">
        <w:t>Cet homme</w:t>
      </w:r>
      <w:r w:rsidR="00BF7D4A">
        <w:t xml:space="preserve">, </w:t>
      </w:r>
      <w:r w:rsidRPr="008A7EC9">
        <w:t>si froid et correct</w:t>
      </w:r>
      <w:r w:rsidR="00BF7D4A">
        <w:t xml:space="preserve">, </w:t>
      </w:r>
      <w:r w:rsidRPr="008A7EC9">
        <w:t>se to</w:t>
      </w:r>
      <w:r w:rsidRPr="008A7EC9">
        <w:t>r</w:t>
      </w:r>
      <w:r w:rsidRPr="008A7EC9">
        <w:t>dait littéralement de rire</w:t>
      </w:r>
      <w:r w:rsidR="00BF7D4A">
        <w:t>.</w:t>
      </w:r>
    </w:p>
    <w:p w14:paraId="4EC966DD" w14:textId="77777777" w:rsidR="00BF7D4A" w:rsidRDefault="00BF7D4A" w:rsidP="009D75A4">
      <w:r>
        <w:t>— </w:t>
      </w:r>
      <w:r w:rsidR="009D75A4" w:rsidRPr="008A7EC9">
        <w:t>Qu</w:t>
      </w:r>
      <w:r>
        <w:t>’</w:t>
      </w:r>
      <w:r w:rsidR="009D75A4" w:rsidRPr="008A7EC9">
        <w:t>y a-t-il</w:t>
      </w:r>
      <w:r>
        <w:t xml:space="preserve"> ? </w:t>
      </w:r>
      <w:r w:rsidR="009D75A4" w:rsidRPr="008A7EC9">
        <w:t>demandai-je</w:t>
      </w:r>
      <w:r>
        <w:t>.</w:t>
      </w:r>
    </w:p>
    <w:p w14:paraId="7781C313" w14:textId="77777777" w:rsidR="00BF7D4A" w:rsidRDefault="00BF7D4A" w:rsidP="009D75A4">
      <w:r>
        <w:t>— </w:t>
      </w:r>
      <w:r w:rsidR="009D75A4" w:rsidRPr="008A7EC9">
        <w:t>Vous en avez de bonnes</w:t>
      </w:r>
      <w:r>
        <w:t xml:space="preserve">, </w:t>
      </w:r>
      <w:proofErr w:type="spellStart"/>
      <w:r w:rsidR="009D75A4" w:rsidRPr="008A7EC9">
        <w:t>put-il</w:t>
      </w:r>
      <w:proofErr w:type="spellEnd"/>
      <w:r w:rsidR="009D75A4" w:rsidRPr="008A7EC9">
        <w:t xml:space="preserve"> enfin dire</w:t>
      </w:r>
      <w:r>
        <w:t xml:space="preserve">. </w:t>
      </w:r>
      <w:r w:rsidR="009D75A4" w:rsidRPr="008A7EC9">
        <w:t>Pauvre ho</w:t>
      </w:r>
      <w:r w:rsidR="009D75A4" w:rsidRPr="008A7EC9">
        <w:t>m</w:t>
      </w:r>
      <w:r w:rsidR="009D75A4" w:rsidRPr="008A7EC9">
        <w:t>me</w:t>
      </w:r>
      <w:r>
        <w:t xml:space="preserve"> ! </w:t>
      </w:r>
      <w:r w:rsidR="009D75A4" w:rsidRPr="008A7EC9">
        <w:t>Avez-vous vu son air furibond</w:t>
      </w:r>
      <w:r>
        <w:t xml:space="preserve"> ? </w:t>
      </w:r>
      <w:r w:rsidR="009D75A4" w:rsidRPr="008A7EC9">
        <w:t>Lui qui croyait trouver en vous un appui</w:t>
      </w:r>
      <w:r>
        <w:t>.</w:t>
      </w:r>
    </w:p>
    <w:p w14:paraId="6677C949" w14:textId="77777777" w:rsidR="00BF7D4A" w:rsidRDefault="00BF7D4A" w:rsidP="009D75A4">
      <w:r>
        <w:t>— </w:t>
      </w:r>
      <w:r w:rsidR="009D75A4" w:rsidRPr="008A7EC9">
        <w:t>Mais pourquoi s</w:t>
      </w:r>
      <w:r>
        <w:t>’</w:t>
      </w:r>
      <w:r w:rsidR="009D75A4" w:rsidRPr="008A7EC9">
        <w:t>est-il fâché</w:t>
      </w:r>
      <w:r>
        <w:t xml:space="preserve"> ? </w:t>
      </w:r>
      <w:r w:rsidR="009D75A4" w:rsidRPr="008A7EC9">
        <w:t>demandai-je</w:t>
      </w:r>
      <w:r>
        <w:t xml:space="preserve">, </w:t>
      </w:r>
      <w:r w:rsidR="009D75A4" w:rsidRPr="008A7EC9">
        <w:t>et mon éto</w:t>
      </w:r>
      <w:r w:rsidR="009D75A4" w:rsidRPr="008A7EC9">
        <w:t>n</w:t>
      </w:r>
      <w:r w:rsidR="009D75A4" w:rsidRPr="008A7EC9">
        <w:t>nement était si naturel que ce fut au tour de Kessel d</w:t>
      </w:r>
      <w:r>
        <w:t>’</w:t>
      </w:r>
      <w:r w:rsidR="009D75A4" w:rsidRPr="008A7EC9">
        <w:t>être su</w:t>
      </w:r>
      <w:r w:rsidR="009D75A4" w:rsidRPr="008A7EC9">
        <w:t>r</w:t>
      </w:r>
      <w:r w:rsidR="009D75A4" w:rsidRPr="008A7EC9">
        <w:t>pris</w:t>
      </w:r>
      <w:r>
        <w:t>.</w:t>
      </w:r>
    </w:p>
    <w:p w14:paraId="55A86888" w14:textId="77777777" w:rsidR="00BF7D4A" w:rsidRDefault="00BF7D4A" w:rsidP="009D75A4">
      <w:r>
        <w:t>— </w:t>
      </w:r>
      <w:r w:rsidR="009D75A4" w:rsidRPr="008A7EC9">
        <w:t>Comment</w:t>
      </w:r>
      <w:r>
        <w:t xml:space="preserve">, </w:t>
      </w:r>
      <w:r w:rsidR="009D75A4" w:rsidRPr="008A7EC9">
        <w:t>me dit-il</w:t>
      </w:r>
      <w:r>
        <w:t xml:space="preserve">, </w:t>
      </w:r>
      <w:r w:rsidR="009D75A4" w:rsidRPr="008A7EC9">
        <w:t>vous ne l</w:t>
      </w:r>
      <w:r>
        <w:t>’</w:t>
      </w:r>
      <w:r w:rsidR="009D75A4" w:rsidRPr="008A7EC9">
        <w:t>avez pas fait exprès</w:t>
      </w:r>
      <w:r>
        <w:t> ?</w:t>
      </w:r>
    </w:p>
    <w:p w14:paraId="150BA11E" w14:textId="77777777" w:rsidR="00BF7D4A" w:rsidRDefault="00BF7D4A" w:rsidP="009D75A4">
      <w:r>
        <w:t>— </w:t>
      </w:r>
      <w:r w:rsidR="009D75A4" w:rsidRPr="008A7EC9">
        <w:t>Quoi</w:t>
      </w:r>
      <w:r>
        <w:t> ?</w:t>
      </w:r>
    </w:p>
    <w:p w14:paraId="3CB5BA27" w14:textId="77777777" w:rsidR="00BF7D4A" w:rsidRDefault="00BF7D4A" w:rsidP="009D75A4">
      <w:pPr>
        <w:rPr>
          <w:i/>
          <w:iCs/>
        </w:rPr>
      </w:pPr>
      <w:r>
        <w:t>— </w:t>
      </w:r>
      <w:r w:rsidR="009D75A4" w:rsidRPr="008A7EC9">
        <w:t>Ce n</w:t>
      </w:r>
      <w:r>
        <w:t>’</w:t>
      </w:r>
      <w:r w:rsidR="009D75A4" w:rsidRPr="008A7EC9">
        <w:t>est pas exprès que vous lui avez demandé ce que c</w:t>
      </w:r>
      <w:r>
        <w:t>’</w:t>
      </w:r>
      <w:r w:rsidR="009D75A4" w:rsidRPr="008A7EC9">
        <w:t xml:space="preserve">était que la </w:t>
      </w:r>
      <w:proofErr w:type="spellStart"/>
      <w:r w:rsidR="009D75A4" w:rsidRPr="008A7EC9">
        <w:rPr>
          <w:i/>
          <w:iCs/>
        </w:rPr>
        <w:t>Kirchhaus</w:t>
      </w:r>
      <w:proofErr w:type="spellEnd"/>
      <w:r>
        <w:rPr>
          <w:i/>
          <w:iCs/>
        </w:rPr>
        <w:t> ?</w:t>
      </w:r>
    </w:p>
    <w:p w14:paraId="53E87F84" w14:textId="77777777" w:rsidR="00BF7D4A" w:rsidRDefault="00BF7D4A" w:rsidP="009D75A4">
      <w:r>
        <w:rPr>
          <w:i/>
          <w:iCs/>
        </w:rPr>
        <w:t>— </w:t>
      </w:r>
      <w:r w:rsidR="009D75A4" w:rsidRPr="008A7EC9">
        <w:t>Je le lui ai demandé parce que je l</w:t>
      </w:r>
      <w:r>
        <w:t>’</w:t>
      </w:r>
      <w:r w:rsidR="009D75A4" w:rsidRPr="008A7EC9">
        <w:t>ignorais</w:t>
      </w:r>
      <w:r>
        <w:t xml:space="preserve">, </w:t>
      </w:r>
      <w:r w:rsidR="009D75A4" w:rsidRPr="008A7EC9">
        <w:t>et pour le s</w:t>
      </w:r>
      <w:r w:rsidR="009D75A4" w:rsidRPr="008A7EC9">
        <w:t>a</w:t>
      </w:r>
      <w:r w:rsidR="009D75A4" w:rsidRPr="008A7EC9">
        <w:t>voir</w:t>
      </w:r>
      <w:r>
        <w:t xml:space="preserve">, </w:t>
      </w:r>
      <w:r w:rsidR="009D75A4" w:rsidRPr="008A7EC9">
        <w:t>dis-je</w:t>
      </w:r>
      <w:r>
        <w:t xml:space="preserve">, </w:t>
      </w:r>
      <w:r w:rsidR="009D75A4" w:rsidRPr="008A7EC9">
        <w:t>un peu agacé</w:t>
      </w:r>
      <w:r>
        <w:t>.</w:t>
      </w:r>
    </w:p>
    <w:p w14:paraId="17FADD3F" w14:textId="77777777" w:rsidR="00BF7D4A" w:rsidRDefault="009D75A4" w:rsidP="009D75A4">
      <w:r w:rsidRPr="008A7EC9">
        <w:t>Il me regarda et se mit à rire encore plus fort</w:t>
      </w:r>
      <w:r w:rsidR="00BF7D4A">
        <w:t>.</w:t>
      </w:r>
    </w:p>
    <w:p w14:paraId="28F18B33" w14:textId="77777777" w:rsidR="00BF7D4A" w:rsidRDefault="00BF7D4A" w:rsidP="009D75A4">
      <w:r>
        <w:t>— </w:t>
      </w:r>
      <w:r w:rsidR="009D75A4" w:rsidRPr="008A7EC9">
        <w:t>Ah</w:t>
      </w:r>
      <w:r>
        <w:t xml:space="preserve"> ! </w:t>
      </w:r>
      <w:r w:rsidR="009D75A4" w:rsidRPr="008A7EC9">
        <w:t>bien</w:t>
      </w:r>
      <w:r>
        <w:t xml:space="preserve">, </w:t>
      </w:r>
      <w:r w:rsidR="009D75A4" w:rsidRPr="008A7EC9">
        <w:t>comme hasard</w:t>
      </w:r>
      <w:r>
        <w:t xml:space="preserve">, </w:t>
      </w:r>
      <w:r w:rsidR="009D75A4" w:rsidRPr="008A7EC9">
        <w:t>alors</w:t>
      </w:r>
      <w:r>
        <w:t xml:space="preserve">, </w:t>
      </w:r>
      <w:r w:rsidR="009D75A4" w:rsidRPr="008A7EC9">
        <w:t>jamais je n</w:t>
      </w:r>
      <w:r>
        <w:t>’</w:t>
      </w:r>
      <w:r w:rsidR="009D75A4" w:rsidRPr="008A7EC9">
        <w:t>ai rien vu de mieux</w:t>
      </w:r>
      <w:r>
        <w:t xml:space="preserve">. </w:t>
      </w:r>
      <w:r w:rsidR="009D75A4" w:rsidRPr="008A7EC9">
        <w:t xml:space="preserve">La </w:t>
      </w:r>
      <w:proofErr w:type="spellStart"/>
      <w:r w:rsidR="009D75A4" w:rsidRPr="008A7EC9">
        <w:rPr>
          <w:i/>
          <w:iCs/>
        </w:rPr>
        <w:t>Kirchhaus</w:t>
      </w:r>
      <w:proofErr w:type="spellEnd"/>
      <w:r>
        <w:rPr>
          <w:i/>
          <w:iCs/>
        </w:rPr>
        <w:t xml:space="preserve">, </w:t>
      </w:r>
      <w:r w:rsidR="009D75A4" w:rsidRPr="008A7EC9">
        <w:t>mon cher ami</w:t>
      </w:r>
      <w:r>
        <w:t xml:space="preserve">, </w:t>
      </w:r>
      <w:r w:rsidR="009D75A4" w:rsidRPr="008A7EC9">
        <w:t xml:space="preserve">à </w:t>
      </w:r>
      <w:proofErr w:type="spellStart"/>
      <w:r w:rsidR="009D75A4" w:rsidRPr="008A7EC9">
        <w:t>Lautenbourg</w:t>
      </w:r>
      <w:proofErr w:type="spellEnd"/>
      <w:r>
        <w:t xml:space="preserve">, </w:t>
      </w:r>
      <w:r w:rsidR="009D75A4" w:rsidRPr="008A7EC9">
        <w:t>vous ne s</w:t>
      </w:r>
      <w:r w:rsidR="009D75A4" w:rsidRPr="008A7EC9">
        <w:t>a</w:t>
      </w:r>
      <w:r w:rsidR="009D75A4" w:rsidRPr="008A7EC9">
        <w:t>vez donc pas ce que c</w:t>
      </w:r>
      <w:r>
        <w:t>’</w:t>
      </w:r>
      <w:r w:rsidR="009D75A4" w:rsidRPr="008A7EC9">
        <w:t>est</w:t>
      </w:r>
      <w:r>
        <w:t> ?</w:t>
      </w:r>
    </w:p>
    <w:p w14:paraId="2691FE58" w14:textId="77777777" w:rsidR="00BF7D4A" w:rsidRDefault="00BF7D4A" w:rsidP="009D75A4">
      <w:r>
        <w:t>— </w:t>
      </w:r>
      <w:r w:rsidR="009D75A4" w:rsidRPr="008A7EC9">
        <w:t>Eh bien</w:t>
      </w:r>
      <w:r>
        <w:t> ?</w:t>
      </w:r>
    </w:p>
    <w:p w14:paraId="62F8570F" w14:textId="77777777" w:rsidR="00BF7D4A" w:rsidRDefault="00BF7D4A" w:rsidP="009D75A4">
      <w:r>
        <w:t>— </w:t>
      </w:r>
      <w:r w:rsidR="009D75A4" w:rsidRPr="008A7EC9">
        <w:t>Eh bien</w:t>
      </w:r>
      <w:r>
        <w:t xml:space="preserve">, </w:t>
      </w:r>
      <w:r w:rsidR="009D75A4" w:rsidRPr="008A7EC9">
        <w:t>parbleu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la maison des fous</w:t>
      </w:r>
      <w:r>
        <w:t>.</w:t>
      </w:r>
    </w:p>
    <w:p w14:paraId="07AAD281" w14:textId="49D7482A" w:rsidR="009D75A4" w:rsidRPr="008A7EC9" w:rsidRDefault="009D75A4" w:rsidP="00BF7D4A">
      <w:pPr>
        <w:pStyle w:val="Centr"/>
      </w:pPr>
      <w:r w:rsidRPr="008A7EC9">
        <w:t>*</w:t>
      </w:r>
    </w:p>
    <w:p w14:paraId="28F08DF6" w14:textId="77777777" w:rsidR="00BF7D4A" w:rsidRDefault="009D75A4" w:rsidP="009D75A4">
      <w:r w:rsidRPr="008A7EC9">
        <w:lastRenderedPageBreak/>
        <w:t>En toutes saisons</w:t>
      </w:r>
      <w:r w:rsidR="00BF7D4A">
        <w:t xml:space="preserve">, </w:t>
      </w:r>
      <w:r w:rsidRPr="008A7EC9">
        <w:t>la grande-duchesse chassait</w:t>
      </w:r>
      <w:r w:rsidR="00BF7D4A">
        <w:t>.</w:t>
      </w:r>
    </w:p>
    <w:p w14:paraId="4D45F2ED" w14:textId="1B5A8D3A" w:rsidR="00BF7D4A" w:rsidRDefault="009D75A4" w:rsidP="009D75A4">
      <w:r w:rsidRPr="008A7EC9">
        <w:t>De temps en temps</w:t>
      </w:r>
      <w:r w:rsidR="00BF7D4A">
        <w:t xml:space="preserve">, </w:t>
      </w:r>
      <w:r w:rsidRPr="008A7EC9">
        <w:t xml:space="preserve">pour faire plaisir aux officiers du </w:t>
      </w:r>
      <w:r w:rsidR="00BF7D4A" w:rsidRPr="008A7EC9">
        <w:t>7</w:t>
      </w:r>
      <w:r w:rsidR="00BF7D4A" w:rsidRPr="00BF7D4A">
        <w:rPr>
          <w:vertAlign w:val="superscript"/>
        </w:rPr>
        <w:t>e</w:t>
      </w:r>
      <w:r w:rsidRPr="008A7EC9">
        <w:t xml:space="preserve"> hussards</w:t>
      </w:r>
      <w:r w:rsidR="00BF7D4A">
        <w:t xml:space="preserve">, </w:t>
      </w:r>
      <w:r w:rsidRPr="008A7EC9">
        <w:t>elle condescendait à courir un renard ou un cerf</w:t>
      </w:r>
      <w:r w:rsidR="00BF7D4A">
        <w:t xml:space="preserve">. </w:t>
      </w:r>
      <w:r w:rsidRPr="008A7EC9">
        <w:t>Mais ce qu</w:t>
      </w:r>
      <w:r w:rsidR="00BF7D4A">
        <w:t>’</w:t>
      </w:r>
      <w:r w:rsidRPr="008A7EC9">
        <w:t>elle préférait à tout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était la chasse solitaire</w:t>
      </w:r>
      <w:r w:rsidR="00BF7D4A">
        <w:t xml:space="preserve">, </w:t>
      </w:r>
      <w:r w:rsidRPr="008A7EC9">
        <w:t>à travers la pluie et le vent</w:t>
      </w:r>
      <w:r w:rsidR="00BF7D4A">
        <w:t xml:space="preserve">, </w:t>
      </w:r>
      <w:r w:rsidRPr="008A7EC9">
        <w:t>sans piqueurs</w:t>
      </w:r>
      <w:r w:rsidR="00BF7D4A">
        <w:t xml:space="preserve">, </w:t>
      </w:r>
      <w:r w:rsidRPr="008A7EC9">
        <w:t>sans valets ni rabatteurs</w:t>
      </w:r>
      <w:r w:rsidR="00BF7D4A">
        <w:t xml:space="preserve"> ; </w:t>
      </w:r>
      <w:r w:rsidRPr="008A7EC9">
        <w:t>la chasse avec un chien</w:t>
      </w:r>
      <w:r w:rsidR="00BF7D4A">
        <w:t xml:space="preserve">, </w:t>
      </w:r>
      <w:r w:rsidRPr="008A7EC9">
        <w:t>et l</w:t>
      </w:r>
      <w:r w:rsidR="00BF7D4A">
        <w:t>’</w:t>
      </w:r>
      <w:r w:rsidRPr="008A7EC9">
        <w:t>imprévu</w:t>
      </w:r>
      <w:r w:rsidR="00BF7D4A">
        <w:t>.</w:t>
      </w:r>
    </w:p>
    <w:p w14:paraId="071454A4" w14:textId="77777777" w:rsidR="00BF7D4A" w:rsidRDefault="009D75A4" w:rsidP="009D75A4">
      <w:r w:rsidRPr="008A7EC9">
        <w:t>Que de fois</w:t>
      </w:r>
      <w:r w:rsidR="00BF7D4A">
        <w:t xml:space="preserve">, </w:t>
      </w:r>
      <w:r w:rsidRPr="008A7EC9">
        <w:t>le soir</w:t>
      </w:r>
      <w:r w:rsidR="00BF7D4A">
        <w:t xml:space="preserve">, </w:t>
      </w:r>
      <w:r w:rsidRPr="008A7EC9">
        <w:t>je l</w:t>
      </w:r>
      <w:r w:rsidR="00BF7D4A">
        <w:t>’</w:t>
      </w:r>
      <w:r w:rsidRPr="008A7EC9">
        <w:t>ai vue</w:t>
      </w:r>
      <w:r w:rsidR="00BF7D4A">
        <w:t xml:space="preserve">, </w:t>
      </w:r>
      <w:r w:rsidRPr="008A7EC9">
        <w:t>dans son petit salon</w:t>
      </w:r>
      <w:r w:rsidR="00BF7D4A">
        <w:t xml:space="preserve">, </w:t>
      </w:r>
      <w:r w:rsidRPr="008A7EC9">
        <w:t>faire e</w:t>
      </w:r>
      <w:r w:rsidRPr="008A7EC9">
        <w:t>l</w:t>
      </w:r>
      <w:r w:rsidRPr="008A7EC9">
        <w:t>le-même ses cartouches</w:t>
      </w:r>
      <w:r w:rsidR="00BF7D4A">
        <w:t xml:space="preserve">. </w:t>
      </w:r>
      <w:r w:rsidRPr="008A7EC9">
        <w:t>Les belles douilles</w:t>
      </w:r>
      <w:r w:rsidR="00BF7D4A">
        <w:t xml:space="preserve">, </w:t>
      </w:r>
      <w:r w:rsidRPr="008A7EC9">
        <w:t>bleues</w:t>
      </w:r>
      <w:r w:rsidR="00BF7D4A">
        <w:t xml:space="preserve">, </w:t>
      </w:r>
      <w:r w:rsidRPr="008A7EC9">
        <w:t>violettes</w:t>
      </w:r>
      <w:r w:rsidR="00BF7D4A">
        <w:t xml:space="preserve">, </w:t>
      </w:r>
      <w:r w:rsidRPr="008A7EC9">
        <w:t>vertes</w:t>
      </w:r>
      <w:r w:rsidR="00BF7D4A">
        <w:t xml:space="preserve">, </w:t>
      </w:r>
      <w:r w:rsidRPr="008A7EC9">
        <w:t>chamois</w:t>
      </w:r>
      <w:r w:rsidR="00BF7D4A">
        <w:t xml:space="preserve">, </w:t>
      </w:r>
      <w:r w:rsidRPr="008A7EC9">
        <w:t>tricolores</w:t>
      </w:r>
      <w:r w:rsidR="00BF7D4A">
        <w:t xml:space="preserve">, </w:t>
      </w:r>
      <w:r w:rsidRPr="008A7EC9">
        <w:t>étaient alignées devant elle</w:t>
      </w:r>
      <w:r w:rsidR="00BF7D4A">
        <w:t xml:space="preserve">, </w:t>
      </w:r>
      <w:r w:rsidRPr="008A7EC9">
        <w:t>sur une table</w:t>
      </w:r>
      <w:r w:rsidR="00BF7D4A">
        <w:t xml:space="preserve">, </w:t>
      </w:r>
      <w:r w:rsidRPr="008A7EC9">
        <w:t>où était vissé le sertisseur</w:t>
      </w:r>
      <w:r w:rsidR="00BF7D4A">
        <w:t xml:space="preserve">. </w:t>
      </w:r>
      <w:r w:rsidRPr="008A7EC9">
        <w:t>Réglant méticuleusement les chargeurs de cuivre</w:t>
      </w:r>
      <w:r w:rsidR="00BF7D4A">
        <w:t xml:space="preserve">, </w:t>
      </w:r>
      <w:r w:rsidRPr="008A7EC9">
        <w:t>elle donnait à chacune sa dose de poudre</w:t>
      </w:r>
      <w:r w:rsidR="00BF7D4A">
        <w:t xml:space="preserve">, </w:t>
      </w:r>
      <w:r w:rsidRPr="008A7EC9">
        <w:t>sa bourre</w:t>
      </w:r>
      <w:r w:rsidR="00BF7D4A">
        <w:t xml:space="preserve">, </w:t>
      </w:r>
      <w:r w:rsidRPr="008A7EC9">
        <w:t>sa dose de plomb</w:t>
      </w:r>
      <w:r w:rsidR="00BF7D4A">
        <w:t xml:space="preserve">, </w:t>
      </w:r>
      <w:r w:rsidRPr="008A7EC9">
        <w:t>son petit carton blanc</w:t>
      </w:r>
      <w:r w:rsidR="00BF7D4A">
        <w:t xml:space="preserve">. </w:t>
      </w:r>
      <w:r w:rsidRPr="008A7EC9">
        <w:t>Puis</w:t>
      </w:r>
      <w:r w:rsidR="00BF7D4A">
        <w:t xml:space="preserve">, </w:t>
      </w:r>
      <w:r w:rsidRPr="008A7EC9">
        <w:t>quand elle les avait serties</w:t>
      </w:r>
      <w:r w:rsidR="00BF7D4A">
        <w:t xml:space="preserve">, </w:t>
      </w:r>
      <w:r w:rsidRPr="008A7EC9">
        <w:t>elle inscrivait</w:t>
      </w:r>
      <w:r w:rsidR="00BF7D4A">
        <w:t xml:space="preserve">, </w:t>
      </w:r>
      <w:r w:rsidRPr="008A7EC9">
        <w:t>sur chacune d</w:t>
      </w:r>
      <w:r w:rsidR="00BF7D4A">
        <w:t>’</w:t>
      </w:r>
      <w:r w:rsidRPr="008A7EC9">
        <w:t>elles</w:t>
      </w:r>
      <w:r w:rsidR="00BF7D4A">
        <w:t xml:space="preserve">, </w:t>
      </w:r>
      <w:r w:rsidRPr="008A7EC9">
        <w:t>le num</w:t>
      </w:r>
      <w:r w:rsidRPr="008A7EC9">
        <w:t>é</w:t>
      </w:r>
      <w:r w:rsidRPr="008A7EC9">
        <w:t>ro du plomb</w:t>
      </w:r>
      <w:r w:rsidR="00BF7D4A">
        <w:t>.</w:t>
      </w:r>
    </w:p>
    <w:p w14:paraId="3B014212" w14:textId="4B27A5F8" w:rsidR="00BF7D4A" w:rsidRDefault="009D75A4" w:rsidP="009D75A4">
      <w:r w:rsidRPr="008A7EC9">
        <w:t>Hagen était de toutes les parties de chasse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vraiment</w:t>
      </w:r>
      <w:r w:rsidR="00BF7D4A">
        <w:t xml:space="preserve">, </w:t>
      </w:r>
      <w:r w:rsidRPr="008A7EC9">
        <w:t>il eût été difficile de l</w:t>
      </w:r>
      <w:r w:rsidR="00BF7D4A">
        <w:t>’</w:t>
      </w:r>
      <w:r w:rsidRPr="008A7EC9">
        <w:t>en évincer</w:t>
      </w:r>
      <w:r w:rsidR="00BF7D4A">
        <w:t xml:space="preserve">, </w:t>
      </w:r>
      <w:r w:rsidRPr="008A7EC9">
        <w:t>puisque c</w:t>
      </w:r>
      <w:r w:rsidR="00BF7D4A">
        <w:t>’</w:t>
      </w:r>
      <w:r w:rsidRPr="008A7EC9">
        <w:t>était son service</w:t>
      </w:r>
      <w:r w:rsidR="00BF7D4A">
        <w:t xml:space="preserve">. </w:t>
      </w:r>
      <w:r w:rsidRPr="008A7EC9">
        <w:t>Mél</w:t>
      </w:r>
      <w:r w:rsidRPr="008A7EC9">
        <w:t>u</w:t>
      </w:r>
      <w:r w:rsidRPr="008A7EC9">
        <w:t xml:space="preserve">sine de </w:t>
      </w:r>
      <w:proofErr w:type="spellStart"/>
      <w:r w:rsidRPr="008A7EC9">
        <w:t>Graffenfried</w:t>
      </w:r>
      <w:proofErr w:type="spellEnd"/>
      <w:r w:rsidR="00BF7D4A">
        <w:t xml:space="preserve">, </w:t>
      </w:r>
      <w:r w:rsidRPr="008A7EC9">
        <w:t>molle et mauvaise marcheuse</w:t>
      </w:r>
      <w:r w:rsidR="00BF7D4A">
        <w:t xml:space="preserve">, </w:t>
      </w:r>
      <w:r w:rsidRPr="008A7EC9">
        <w:t>préférait rester au palais</w:t>
      </w:r>
      <w:r w:rsidR="00BF7D4A">
        <w:t xml:space="preserve">, </w:t>
      </w:r>
      <w:r w:rsidRPr="008A7EC9">
        <w:t>allongée sur les fourrures</w:t>
      </w:r>
      <w:r w:rsidR="00BF7D4A">
        <w:t xml:space="preserve">, </w:t>
      </w:r>
      <w:r w:rsidRPr="008A7EC9">
        <w:t>à fumer ses éterne</w:t>
      </w:r>
      <w:r w:rsidRPr="008A7EC9">
        <w:t>l</w:t>
      </w:r>
      <w:r w:rsidRPr="008A7EC9">
        <w:t>les cigarettes blondes</w:t>
      </w:r>
      <w:r w:rsidR="00BF7D4A">
        <w:t xml:space="preserve">. </w:t>
      </w:r>
      <w:r w:rsidRPr="008A7EC9">
        <w:t>En revanche</w:t>
      </w:r>
      <w:r w:rsidR="00BF7D4A">
        <w:t xml:space="preserve">, </w:t>
      </w:r>
      <w:r w:rsidRPr="008A7EC9">
        <w:t>presque toujours</w:t>
      </w:r>
      <w:r w:rsidR="00BF7D4A">
        <w:t>, M. de </w:t>
      </w:r>
      <w:r w:rsidRPr="008A7EC9">
        <w:t>Marçais venait avec nous</w:t>
      </w:r>
      <w:r w:rsidR="00BF7D4A">
        <w:t xml:space="preserve">. </w:t>
      </w:r>
      <w:r w:rsidRPr="008A7EC9">
        <w:t>Ce lui était l</w:t>
      </w:r>
      <w:r w:rsidR="00BF7D4A">
        <w:t>’</w:t>
      </w:r>
      <w:r w:rsidRPr="008A7EC9">
        <w:t>occasion d</w:t>
      </w:r>
      <w:r w:rsidR="00BF7D4A">
        <w:t>’</w:t>
      </w:r>
      <w:r w:rsidRPr="008A7EC9">
        <w:t>exhiber des costumes de sport sensationnels</w:t>
      </w:r>
      <w:r w:rsidR="00BF7D4A">
        <w:t xml:space="preserve">, </w:t>
      </w:r>
      <w:r w:rsidRPr="008A7EC9">
        <w:t>sur lesquels Aurore ne manquait jamais de le complimenter</w:t>
      </w:r>
      <w:r w:rsidR="00BF7D4A">
        <w:t xml:space="preserve">. </w:t>
      </w:r>
      <w:r w:rsidRPr="008A7EC9">
        <w:t>Il était d</w:t>
      </w:r>
      <w:r w:rsidR="00BF7D4A">
        <w:t>’</w:t>
      </w:r>
      <w:r w:rsidRPr="008A7EC9">
        <w:t>ailleurs un co</w:t>
      </w:r>
      <w:r w:rsidRPr="008A7EC9">
        <w:t>m</w:t>
      </w:r>
      <w:r w:rsidRPr="008A7EC9">
        <w:t>pagnon serviable</w:t>
      </w:r>
      <w:r w:rsidR="00BF7D4A">
        <w:t xml:space="preserve">, </w:t>
      </w:r>
      <w:r w:rsidRPr="008A7EC9">
        <w:t>plein d</w:t>
      </w:r>
      <w:r w:rsidR="00BF7D4A">
        <w:t>’</w:t>
      </w:r>
      <w:r w:rsidRPr="008A7EC9">
        <w:t>entrain</w:t>
      </w:r>
      <w:r w:rsidR="00BF7D4A">
        <w:t xml:space="preserve">, </w:t>
      </w:r>
      <w:r w:rsidRPr="008A7EC9">
        <w:t>charmant</w:t>
      </w:r>
      <w:r w:rsidR="00BF7D4A">
        <w:t>.</w:t>
      </w:r>
    </w:p>
    <w:p w14:paraId="3F4E3CC1" w14:textId="77777777" w:rsidR="00BF7D4A" w:rsidRDefault="009D75A4" w:rsidP="009D75A4">
      <w:r w:rsidRPr="008A7EC9">
        <w:t>Nous partions du château vers deux heures de l</w:t>
      </w:r>
      <w:r w:rsidR="00BF7D4A">
        <w:t>’</w:t>
      </w:r>
      <w:r w:rsidRPr="008A7EC9">
        <w:t>après-midi</w:t>
      </w:r>
      <w:r w:rsidR="00BF7D4A">
        <w:t xml:space="preserve">, </w:t>
      </w:r>
      <w:r w:rsidRPr="008A7EC9">
        <w:t>à cheval</w:t>
      </w:r>
      <w:r w:rsidR="00BF7D4A">
        <w:t xml:space="preserve">. </w:t>
      </w:r>
      <w:r w:rsidRPr="008A7EC9">
        <w:t>Il fallait d</w:t>
      </w:r>
      <w:r w:rsidR="00BF7D4A">
        <w:t>’</w:t>
      </w:r>
      <w:r w:rsidRPr="008A7EC9">
        <w:t>abord traverser l</w:t>
      </w:r>
      <w:r w:rsidR="00BF7D4A">
        <w:t>’</w:t>
      </w:r>
      <w:proofErr w:type="spellStart"/>
      <w:r w:rsidRPr="008A7EC9">
        <w:rPr>
          <w:i/>
          <w:iCs/>
        </w:rPr>
        <w:t>Herrenwald</w:t>
      </w:r>
      <w:proofErr w:type="spellEnd"/>
      <w:r w:rsidR="00BF7D4A">
        <w:t xml:space="preserve">. </w:t>
      </w:r>
      <w:r w:rsidRPr="008A7EC9">
        <w:t>Des écureuils bondissaient dans les sapins</w:t>
      </w:r>
      <w:r w:rsidR="00BF7D4A">
        <w:t xml:space="preserve">, </w:t>
      </w:r>
      <w:r w:rsidRPr="008A7EC9">
        <w:t>des faisans s</w:t>
      </w:r>
      <w:r w:rsidR="00BF7D4A">
        <w:t>’</w:t>
      </w:r>
      <w:r w:rsidRPr="008A7EC9">
        <w:t>enlevaient pesa</w:t>
      </w:r>
      <w:r w:rsidRPr="008A7EC9">
        <w:t>m</w:t>
      </w:r>
      <w:r w:rsidRPr="008A7EC9">
        <w:t>ment dans les avenues</w:t>
      </w:r>
      <w:r w:rsidR="00BF7D4A">
        <w:t xml:space="preserve">. </w:t>
      </w:r>
      <w:r w:rsidRPr="008A7EC9">
        <w:t>Au fond d</w:t>
      </w:r>
      <w:r w:rsidR="00BF7D4A">
        <w:t>’</w:t>
      </w:r>
      <w:r w:rsidRPr="008A7EC9">
        <w:t>une gorge embroussaillée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était le vol invisible et tumultueux d</w:t>
      </w:r>
      <w:r w:rsidR="00BF7D4A">
        <w:t>’</w:t>
      </w:r>
      <w:r w:rsidRPr="008A7EC9">
        <w:t>une bécasse</w:t>
      </w:r>
      <w:r w:rsidR="00BF7D4A">
        <w:t>.</w:t>
      </w:r>
    </w:p>
    <w:p w14:paraId="66B4168D" w14:textId="77777777" w:rsidR="00BF7D4A" w:rsidRDefault="009D75A4" w:rsidP="009D75A4">
      <w:r w:rsidRPr="008A7EC9">
        <w:lastRenderedPageBreak/>
        <w:t>Marçais aurait bien voulu demeurer là</w:t>
      </w:r>
      <w:r w:rsidR="00BF7D4A">
        <w:t xml:space="preserve">. </w:t>
      </w:r>
      <w:r w:rsidRPr="008A7EC9">
        <w:t>Il aimait mieux la chasse en forêt</w:t>
      </w:r>
      <w:r w:rsidR="00BF7D4A">
        <w:t xml:space="preserve">, </w:t>
      </w:r>
      <w:r w:rsidRPr="008A7EC9">
        <w:t>aux faisans</w:t>
      </w:r>
      <w:r w:rsidR="00BF7D4A">
        <w:t xml:space="preserve">, </w:t>
      </w:r>
      <w:r w:rsidRPr="008A7EC9">
        <w:t>dans une clairière</w:t>
      </w:r>
      <w:r w:rsidR="00BF7D4A">
        <w:t xml:space="preserve">, </w:t>
      </w:r>
      <w:r w:rsidRPr="008A7EC9">
        <w:t>avec</w:t>
      </w:r>
      <w:r w:rsidR="00BF7D4A">
        <w:t xml:space="preserve">, </w:t>
      </w:r>
      <w:r w:rsidRPr="008A7EC9">
        <w:t>à ses côtés</w:t>
      </w:r>
      <w:r w:rsidR="00BF7D4A">
        <w:t xml:space="preserve">, </w:t>
      </w:r>
      <w:r w:rsidRPr="008A7EC9">
        <w:t>un laquais pour lui recharger son fusil et lui annoncer le passage du gibier</w:t>
      </w:r>
      <w:r w:rsidR="00BF7D4A">
        <w:t xml:space="preserve"> : </w:t>
      </w:r>
      <w:r w:rsidRPr="008A7EC9">
        <w:t>un faisan à gauche</w:t>
      </w:r>
      <w:r w:rsidR="00BF7D4A">
        <w:t xml:space="preserve">, </w:t>
      </w:r>
      <w:r w:rsidRPr="008A7EC9">
        <w:t>Monsieur le Comte</w:t>
      </w:r>
      <w:r w:rsidR="00BF7D4A">
        <w:t xml:space="preserve"> ; </w:t>
      </w:r>
      <w:r w:rsidRPr="008A7EC9">
        <w:t>une poule à droite</w:t>
      </w:r>
      <w:r w:rsidR="00BF7D4A">
        <w:t>.</w:t>
      </w:r>
    </w:p>
    <w:p w14:paraId="09122A04" w14:textId="77777777" w:rsidR="00BF7D4A" w:rsidRDefault="009D75A4" w:rsidP="009D75A4">
      <w:r w:rsidRPr="008A7EC9">
        <w:t>Mais la grande-duchesse Aurore ne l</w:t>
      </w:r>
      <w:r w:rsidR="00BF7D4A">
        <w:t>’</w:t>
      </w:r>
      <w:r w:rsidRPr="008A7EC9">
        <w:t>entendait pas de cette oreille</w:t>
      </w:r>
      <w:r w:rsidR="00BF7D4A">
        <w:t xml:space="preserve">, </w:t>
      </w:r>
      <w:r w:rsidRPr="008A7EC9">
        <w:t>ayant horreur de tout ce qui rappelait la chasse officielle</w:t>
      </w:r>
      <w:r w:rsidR="00BF7D4A">
        <w:t xml:space="preserve">, </w:t>
      </w:r>
      <w:r w:rsidRPr="008A7EC9">
        <w:t>et affichant d</w:t>
      </w:r>
      <w:r w:rsidR="00BF7D4A">
        <w:t>’</w:t>
      </w:r>
      <w:r w:rsidRPr="008A7EC9">
        <w:t>ailleurs un goût prononcé pour le gibier d</w:t>
      </w:r>
      <w:r w:rsidR="00BF7D4A">
        <w:t>’</w:t>
      </w:r>
      <w:r w:rsidRPr="008A7EC9">
        <w:t>eau</w:t>
      </w:r>
      <w:r w:rsidR="00BF7D4A">
        <w:t>.</w:t>
      </w:r>
    </w:p>
    <w:p w14:paraId="4544A122" w14:textId="77777777" w:rsidR="00BF7D4A" w:rsidRDefault="009D75A4" w:rsidP="009D75A4">
      <w:r w:rsidRPr="008A7EC9">
        <w:t>Bientôt les arbres rabougris se clairsemaient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immense étendue palustre apparaissait</w:t>
      </w:r>
      <w:r w:rsidR="00BF7D4A">
        <w:t xml:space="preserve">, </w:t>
      </w:r>
      <w:r w:rsidRPr="008A7EC9">
        <w:t>grise et vert pâle</w:t>
      </w:r>
      <w:r w:rsidR="00BF7D4A">
        <w:t xml:space="preserve">. </w:t>
      </w:r>
      <w:r w:rsidRPr="008A7EC9">
        <w:t>Au-dessus</w:t>
      </w:r>
      <w:r w:rsidR="00BF7D4A">
        <w:t xml:space="preserve">, </w:t>
      </w:r>
      <w:r w:rsidRPr="008A7EC9">
        <w:t>le soleil déjà bas était une grosse boule rose</w:t>
      </w:r>
      <w:r w:rsidR="00BF7D4A">
        <w:t>.</w:t>
      </w:r>
    </w:p>
    <w:p w14:paraId="49D99EBA" w14:textId="77777777" w:rsidR="00BF7D4A" w:rsidRDefault="009D75A4" w:rsidP="009D75A4">
      <w:r w:rsidRPr="008A7EC9">
        <w:t>Deux valets nous attendaient dans un petit kiosque rust</w:t>
      </w:r>
      <w:r w:rsidRPr="008A7EC9">
        <w:t>i</w:t>
      </w:r>
      <w:r w:rsidRPr="008A7EC9">
        <w:t>que</w:t>
      </w:r>
      <w:r w:rsidR="00BF7D4A">
        <w:t xml:space="preserve"> ; </w:t>
      </w:r>
      <w:r w:rsidRPr="008A7EC9">
        <w:t>ils prenaient nos chevaux</w:t>
      </w:r>
      <w:r w:rsidR="00BF7D4A">
        <w:t xml:space="preserve">. </w:t>
      </w:r>
      <w:r w:rsidRPr="008A7EC9">
        <w:t>Marçais avait son chien Dick</w:t>
      </w:r>
      <w:r w:rsidR="00BF7D4A">
        <w:t xml:space="preserve">, </w:t>
      </w:r>
      <w:r w:rsidRPr="008A7EC9">
        <w:t>un grand braque bleu d</w:t>
      </w:r>
      <w:r w:rsidR="00BF7D4A">
        <w:t>’</w:t>
      </w:r>
      <w:r w:rsidRPr="008A7EC9">
        <w:t>Auvergne</w:t>
      </w:r>
      <w:r w:rsidR="00BF7D4A">
        <w:t xml:space="preserve">, </w:t>
      </w:r>
      <w:r w:rsidRPr="008A7EC9">
        <w:t>dur de la gueule</w:t>
      </w:r>
      <w:r w:rsidR="00BF7D4A">
        <w:t xml:space="preserve">, </w:t>
      </w:r>
      <w:r w:rsidRPr="008A7EC9">
        <w:t>chassant un peu loin</w:t>
      </w:r>
      <w:r w:rsidR="00BF7D4A">
        <w:t xml:space="preserve">, </w:t>
      </w:r>
      <w:r w:rsidRPr="008A7EC9">
        <w:t>mais tenant bien l</w:t>
      </w:r>
      <w:r w:rsidR="00BF7D4A">
        <w:t>’</w:t>
      </w:r>
      <w:r w:rsidRPr="008A7EC9">
        <w:t>arrêt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épagneul de la grande-duchesse</w:t>
      </w:r>
      <w:r w:rsidR="00BF7D4A">
        <w:t xml:space="preserve">, </w:t>
      </w:r>
      <w:r w:rsidRPr="008A7EC9">
        <w:t>noir et feu</w:t>
      </w:r>
      <w:r w:rsidR="00BF7D4A">
        <w:t xml:space="preserve">, </w:t>
      </w:r>
      <w:r w:rsidRPr="008A7EC9">
        <w:t>assez laid</w:t>
      </w:r>
      <w:r w:rsidR="00BF7D4A">
        <w:t xml:space="preserve">, </w:t>
      </w:r>
      <w:r w:rsidRPr="008A7EC9">
        <w:t xml:space="preserve">semblait le frère chien de </w:t>
      </w:r>
      <w:proofErr w:type="spellStart"/>
      <w:r w:rsidRPr="008A7EC9">
        <w:t>T</w:t>
      </w:r>
      <w:r w:rsidRPr="008A7EC9">
        <w:t>a</w:t>
      </w:r>
      <w:r w:rsidRPr="008A7EC9">
        <w:t>rass-Boulba</w:t>
      </w:r>
      <w:proofErr w:type="spellEnd"/>
      <w:r w:rsidR="00BF7D4A">
        <w:t>.</w:t>
      </w:r>
    </w:p>
    <w:p w14:paraId="0D7EBE32" w14:textId="77777777" w:rsidR="00BF7D4A" w:rsidRDefault="009D75A4" w:rsidP="009D75A4">
      <w:r w:rsidRPr="008A7EC9">
        <w:t>Avec quel bonheur</w:t>
      </w:r>
      <w:r w:rsidR="00BF7D4A">
        <w:t xml:space="preserve">, </w:t>
      </w:r>
      <w:r w:rsidRPr="008A7EC9">
        <w:t>rejetant les brides</w:t>
      </w:r>
      <w:r w:rsidR="00BF7D4A">
        <w:t xml:space="preserve">, </w:t>
      </w:r>
      <w:r w:rsidRPr="008A7EC9">
        <w:t>elle sautait à terre</w:t>
      </w:r>
      <w:r w:rsidR="00BF7D4A">
        <w:t xml:space="preserve">. </w:t>
      </w:r>
      <w:r w:rsidRPr="008A7EC9">
        <w:t>Je vois encore le geste par lequel</w:t>
      </w:r>
      <w:r w:rsidR="00BF7D4A">
        <w:t xml:space="preserve">, </w:t>
      </w:r>
      <w:r w:rsidRPr="008A7EC9">
        <w:t xml:space="preserve">ouvrant son </w:t>
      </w:r>
      <w:r w:rsidRPr="008A7EC9">
        <w:rPr>
          <w:i/>
          <w:iCs/>
        </w:rPr>
        <w:t>hammerless</w:t>
      </w:r>
      <w:r w:rsidR="00BF7D4A">
        <w:t xml:space="preserve">, </w:t>
      </w:r>
      <w:r w:rsidRPr="008A7EC9">
        <w:t>elle y faisait glisser les deux cartouches mauves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entends le bruit froid du laiton venant claquer contre l</w:t>
      </w:r>
      <w:r w:rsidR="00BF7D4A">
        <w:t>’</w:t>
      </w:r>
      <w:r w:rsidRPr="008A7EC9">
        <w:t>acier du canon</w:t>
      </w:r>
      <w:r w:rsidR="00BF7D4A">
        <w:t>…</w:t>
      </w:r>
    </w:p>
    <w:p w14:paraId="6086FDD9" w14:textId="77777777" w:rsidR="00BF7D4A" w:rsidRDefault="00BF7D4A" w:rsidP="009D75A4">
      <w:r>
        <w:t xml:space="preserve">… </w:t>
      </w:r>
      <w:r w:rsidR="009D75A4" w:rsidRPr="008A7EC9">
        <w:t>Quand j</w:t>
      </w:r>
      <w:r>
        <w:t>’</w:t>
      </w:r>
      <w:r w:rsidR="009D75A4" w:rsidRPr="008A7EC9">
        <w:t>avais quinze ans</w:t>
      </w:r>
      <w:r>
        <w:t xml:space="preserve">, </w:t>
      </w:r>
      <w:r w:rsidR="009D75A4" w:rsidRPr="008A7EC9">
        <w:t>armé d</w:t>
      </w:r>
      <w:r>
        <w:t>’</w:t>
      </w:r>
      <w:r w:rsidR="009D75A4" w:rsidRPr="008A7EC9">
        <w:t>un vieux fusil à broche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avais déjà goûté à cette extraordinaire joie</w:t>
      </w:r>
      <w:r>
        <w:t xml:space="preserve">, </w:t>
      </w:r>
      <w:r w:rsidR="009D75A4" w:rsidRPr="008A7EC9">
        <w:t>la chasse dans un immense marais</w:t>
      </w:r>
      <w:r>
        <w:t xml:space="preserve">. </w:t>
      </w:r>
      <w:r w:rsidR="009D75A4" w:rsidRPr="008A7EC9">
        <w:t>Plus tard</w:t>
      </w:r>
      <w:r>
        <w:t xml:space="preserve">, </w:t>
      </w:r>
      <w:r w:rsidR="009D75A4" w:rsidRPr="008A7EC9">
        <w:t>au régiment</w:t>
      </w:r>
      <w:r>
        <w:t xml:space="preserve">, </w:t>
      </w:r>
      <w:r w:rsidR="009D75A4" w:rsidRPr="008A7EC9">
        <w:t xml:space="preserve">les tirs sur silhouettes </w:t>
      </w:r>
      <w:proofErr w:type="spellStart"/>
      <w:r w:rsidR="009D75A4" w:rsidRPr="008A7EC9">
        <w:t>disparaissantes</w:t>
      </w:r>
      <w:proofErr w:type="spellEnd"/>
      <w:r w:rsidR="009D75A4" w:rsidRPr="008A7EC9">
        <w:t xml:space="preserve"> m</w:t>
      </w:r>
      <w:r>
        <w:t>’</w:t>
      </w:r>
      <w:r w:rsidR="009D75A4" w:rsidRPr="008A7EC9">
        <w:t>ont été de l</w:t>
      </w:r>
      <w:r>
        <w:t>’</w:t>
      </w:r>
      <w:r w:rsidR="009D75A4" w:rsidRPr="008A7EC9">
        <w:t>enfantillage à côté des beaux do</w:t>
      </w:r>
      <w:r w:rsidR="009D75A4" w:rsidRPr="008A7EC9">
        <w:t>u</w:t>
      </w:r>
      <w:r w:rsidR="009D75A4" w:rsidRPr="008A7EC9">
        <w:t>blés sur bécassines divergentes que je réussis alors</w:t>
      </w:r>
      <w:r>
        <w:t>.</w:t>
      </w:r>
    </w:p>
    <w:p w14:paraId="6EBCC7BD" w14:textId="77777777" w:rsidR="00BF7D4A" w:rsidRDefault="009D75A4" w:rsidP="009D75A4">
      <w:r w:rsidRPr="008A7EC9">
        <w:t>Il y a</w:t>
      </w:r>
      <w:r w:rsidR="00BF7D4A">
        <w:t xml:space="preserve">, </w:t>
      </w:r>
      <w:r w:rsidRPr="008A7EC9">
        <w:t>au nord de Dax</w:t>
      </w:r>
      <w:r w:rsidR="00BF7D4A">
        <w:t xml:space="preserve">, </w:t>
      </w:r>
      <w:r w:rsidRPr="008A7EC9">
        <w:t>un marécage immense</w:t>
      </w:r>
      <w:r w:rsidR="00BF7D4A">
        <w:t xml:space="preserve">, </w:t>
      </w:r>
      <w:r w:rsidRPr="008A7EC9">
        <w:t>délimité par les misérables bourgades d</w:t>
      </w:r>
      <w:r w:rsidR="00BF7D4A">
        <w:t>’</w:t>
      </w:r>
      <w:proofErr w:type="spellStart"/>
      <w:r w:rsidRPr="008A7EC9">
        <w:t>Herm</w:t>
      </w:r>
      <w:proofErr w:type="spellEnd"/>
      <w:r w:rsidRPr="008A7EC9">
        <w:t xml:space="preserve"> et de Gourbera</w:t>
      </w:r>
      <w:r w:rsidR="00BF7D4A">
        <w:t xml:space="preserve">. </w:t>
      </w:r>
      <w:r w:rsidRPr="008A7EC9">
        <w:t xml:space="preserve">On y </w:t>
      </w:r>
      <w:r w:rsidRPr="008A7EC9">
        <w:lastRenderedPageBreak/>
        <w:t>pénètre par une gorge appelée la Cible</w:t>
      </w:r>
      <w:r w:rsidR="00BF7D4A">
        <w:t xml:space="preserve">, </w:t>
      </w:r>
      <w:r w:rsidRPr="008A7EC9">
        <w:t>parce que les chasseurs de l</w:t>
      </w:r>
      <w:r w:rsidR="00BF7D4A">
        <w:t>’</w:t>
      </w:r>
      <w:r w:rsidRPr="008A7EC9">
        <w:t>empereur y firent autrefois des tirs</w:t>
      </w:r>
      <w:r w:rsidR="00BF7D4A">
        <w:t>.</w:t>
      </w:r>
    </w:p>
    <w:p w14:paraId="60FC6D05" w14:textId="77777777" w:rsidR="00BF7D4A" w:rsidRDefault="009D75A4" w:rsidP="009D75A4">
      <w:r w:rsidRPr="008A7EC9">
        <w:t>C</w:t>
      </w:r>
      <w:r w:rsidR="00BF7D4A">
        <w:t>’</w:t>
      </w:r>
      <w:r w:rsidRPr="008A7EC9">
        <w:t>était la même étendue brumeuse</w:t>
      </w:r>
      <w:r w:rsidR="00BF7D4A">
        <w:t xml:space="preserve">. </w:t>
      </w:r>
      <w:r w:rsidRPr="008A7EC9">
        <w:t>Oh</w:t>
      </w:r>
      <w:r w:rsidR="00BF7D4A">
        <w:t xml:space="preserve"> ! </w:t>
      </w:r>
      <w:r w:rsidRPr="008A7EC9">
        <w:t>la plainte mouillée du sable mou</w:t>
      </w:r>
      <w:r w:rsidR="00BF7D4A">
        <w:t xml:space="preserve">, </w:t>
      </w:r>
      <w:r w:rsidRPr="008A7EC9">
        <w:t>de la terre fondante</w:t>
      </w:r>
      <w:r w:rsidR="00BF7D4A">
        <w:t xml:space="preserve">, </w:t>
      </w:r>
      <w:r w:rsidRPr="008A7EC9">
        <w:t>les grandes herbes jaunes et tranchantes comme des sabres</w:t>
      </w:r>
      <w:r w:rsidR="00BF7D4A">
        <w:t xml:space="preserve">, </w:t>
      </w:r>
      <w:r w:rsidRPr="008A7EC9">
        <w:t>qui scient la main maladroite qui s</w:t>
      </w:r>
      <w:r w:rsidR="00BF7D4A">
        <w:t>’</w:t>
      </w:r>
      <w:r w:rsidRPr="008A7EC9">
        <w:t>y raccroche</w:t>
      </w:r>
      <w:r w:rsidR="00BF7D4A">
        <w:t>.</w:t>
      </w:r>
    </w:p>
    <w:p w14:paraId="4B7F714B" w14:textId="77777777" w:rsidR="00BF7D4A" w:rsidRDefault="009D75A4" w:rsidP="009D75A4">
      <w:r w:rsidRPr="008A7EC9">
        <w:t>De cette boue</w:t>
      </w:r>
      <w:r w:rsidR="00BF7D4A">
        <w:t xml:space="preserve">, </w:t>
      </w:r>
      <w:r w:rsidRPr="008A7EC9">
        <w:t>de ces traîtresses nappes de mousse verte</w:t>
      </w:r>
      <w:r w:rsidR="00BF7D4A">
        <w:t xml:space="preserve">, </w:t>
      </w:r>
      <w:r w:rsidRPr="008A7EC9">
        <w:t>de ces trous entourés de roseaux</w:t>
      </w:r>
      <w:r w:rsidR="00BF7D4A">
        <w:t xml:space="preserve">, </w:t>
      </w:r>
      <w:r w:rsidRPr="008A7EC9">
        <w:t>de ce paysage en apparence uniforme</w:t>
      </w:r>
      <w:r w:rsidR="00BF7D4A">
        <w:t xml:space="preserve">, </w:t>
      </w:r>
      <w:r w:rsidRPr="008A7EC9">
        <w:t>je savais toute la diversité</w:t>
      </w:r>
      <w:r w:rsidR="00BF7D4A">
        <w:t xml:space="preserve">, </w:t>
      </w:r>
      <w:r w:rsidRPr="008A7EC9">
        <w:t>et l</w:t>
      </w:r>
      <w:r w:rsidR="00BF7D4A">
        <w:t>’</w:t>
      </w:r>
      <w:r w:rsidRPr="008A7EC9">
        <w:t>innombrable faune qui l</w:t>
      </w:r>
      <w:r w:rsidR="00BF7D4A">
        <w:t>’</w:t>
      </w:r>
      <w:r w:rsidRPr="008A7EC9">
        <w:t>habite</w:t>
      </w:r>
      <w:r w:rsidR="00BF7D4A">
        <w:t>.</w:t>
      </w:r>
    </w:p>
    <w:p w14:paraId="35D92D95" w14:textId="77777777" w:rsidR="00BF7D4A" w:rsidRDefault="009D75A4" w:rsidP="009D75A4">
      <w:r w:rsidRPr="008A7EC9">
        <w:t>Comme la belle chasseresse des marais de la Volga</w:t>
      </w:r>
      <w:r w:rsidR="00BF7D4A">
        <w:t xml:space="preserve">, </w:t>
      </w:r>
      <w:r w:rsidRPr="008A7EC9">
        <w:t>je connaissais tous les oiseaux de ces étendues pâles</w:t>
      </w:r>
      <w:r w:rsidR="00BF7D4A">
        <w:t xml:space="preserve"> : </w:t>
      </w:r>
      <w:r w:rsidRPr="008A7EC9">
        <w:t>le râle noir</w:t>
      </w:r>
      <w:r w:rsidR="00BF7D4A">
        <w:t xml:space="preserve">, </w:t>
      </w:r>
      <w:r w:rsidRPr="008A7EC9">
        <w:t>ou râle d</w:t>
      </w:r>
      <w:r w:rsidR="00BF7D4A">
        <w:t>’</w:t>
      </w:r>
      <w:r w:rsidRPr="008A7EC9">
        <w:t>eau</w:t>
      </w:r>
      <w:r w:rsidR="00BF7D4A">
        <w:t xml:space="preserve">, </w:t>
      </w:r>
      <w:r w:rsidRPr="008A7EC9">
        <w:t>qui sautille dans les arbustes dépouillés</w:t>
      </w:r>
      <w:r w:rsidR="00BF7D4A">
        <w:t xml:space="preserve"> ; </w:t>
      </w:r>
      <w:r w:rsidRPr="008A7EC9">
        <w:t>le râle de genêt</w:t>
      </w:r>
      <w:r w:rsidR="00BF7D4A">
        <w:t xml:space="preserve">, </w:t>
      </w:r>
      <w:r w:rsidRPr="008A7EC9">
        <w:t>ou râle rouge</w:t>
      </w:r>
      <w:r w:rsidR="00BF7D4A">
        <w:t xml:space="preserve">, </w:t>
      </w:r>
      <w:r w:rsidRPr="008A7EC9">
        <w:t>qui court à perdre haleine à travers les grandes herbes</w:t>
      </w:r>
      <w:r w:rsidR="00BF7D4A">
        <w:t xml:space="preserve">, </w:t>
      </w:r>
      <w:r w:rsidRPr="008A7EC9">
        <w:t>dépiste les meilleurs chiens</w:t>
      </w:r>
      <w:r w:rsidR="00BF7D4A">
        <w:t xml:space="preserve">, </w:t>
      </w:r>
      <w:r w:rsidRPr="008A7EC9">
        <w:t>essouffle le cha</w:t>
      </w:r>
      <w:r w:rsidRPr="008A7EC9">
        <w:t>s</w:t>
      </w:r>
      <w:r w:rsidRPr="008A7EC9">
        <w:t>seur et fait croire à la présence d</w:t>
      </w:r>
      <w:r w:rsidR="00BF7D4A">
        <w:t>’</w:t>
      </w:r>
      <w:r w:rsidRPr="008A7EC9">
        <w:t>un lièvre</w:t>
      </w:r>
      <w:r w:rsidR="00BF7D4A">
        <w:t xml:space="preserve">, </w:t>
      </w:r>
      <w:r w:rsidRPr="008A7EC9">
        <w:t>avant de se décider à s</w:t>
      </w:r>
      <w:r w:rsidR="00BF7D4A">
        <w:t>’</w:t>
      </w:r>
      <w:r w:rsidRPr="008A7EC9">
        <w:t>envoler</w:t>
      </w:r>
      <w:r w:rsidR="00BF7D4A">
        <w:t xml:space="preserve">, </w:t>
      </w:r>
      <w:r w:rsidRPr="008A7EC9">
        <w:t>pauvre oiseau alors malhabile</w:t>
      </w:r>
      <w:r w:rsidR="00BF7D4A">
        <w:t xml:space="preserve">, </w:t>
      </w:r>
      <w:r w:rsidRPr="008A7EC9">
        <w:t>proie condamnée</w:t>
      </w:r>
      <w:r w:rsidR="00BF7D4A">
        <w:t>.</w:t>
      </w:r>
    </w:p>
    <w:p w14:paraId="60816878" w14:textId="77777777" w:rsidR="00BF7D4A" w:rsidRDefault="009D75A4" w:rsidP="009D75A4">
      <w:r w:rsidRPr="008A7EC9">
        <w:t>C</w:t>
      </w:r>
      <w:r w:rsidR="00BF7D4A">
        <w:t>’</w:t>
      </w:r>
      <w:r w:rsidRPr="008A7EC9">
        <w:t>étaient les multiples espèces de canards</w:t>
      </w:r>
      <w:r w:rsidR="00BF7D4A">
        <w:t xml:space="preserve">, </w:t>
      </w:r>
      <w:r w:rsidRPr="008A7EC9">
        <w:t>sur lesquels le plomb glisse</w:t>
      </w:r>
      <w:r w:rsidR="00BF7D4A">
        <w:t xml:space="preserve">, </w:t>
      </w:r>
      <w:r w:rsidRPr="008A7EC9">
        <w:t>et qui filent vertigineusement</w:t>
      </w:r>
      <w:r w:rsidR="00BF7D4A">
        <w:t xml:space="preserve">, </w:t>
      </w:r>
      <w:r w:rsidRPr="008A7EC9">
        <w:t>de leur vol oblique et rigide</w:t>
      </w:r>
      <w:r w:rsidR="00BF7D4A">
        <w:t xml:space="preserve"> : </w:t>
      </w:r>
      <w:r w:rsidRPr="008A7EC9">
        <w:t>souchets siffleurs</w:t>
      </w:r>
      <w:r w:rsidR="00BF7D4A">
        <w:t xml:space="preserve">, </w:t>
      </w:r>
      <w:r w:rsidRPr="008A7EC9">
        <w:t>milouins</w:t>
      </w:r>
      <w:r w:rsidR="00BF7D4A">
        <w:t xml:space="preserve">, </w:t>
      </w:r>
      <w:r w:rsidRPr="008A7EC9">
        <w:t>tadornes à belles têtes rouges</w:t>
      </w:r>
      <w:r w:rsidR="00BF7D4A">
        <w:t xml:space="preserve"> ; </w:t>
      </w:r>
      <w:r w:rsidRPr="008A7EC9">
        <w:t>aigres sarcelles qui naviguent par couples</w:t>
      </w:r>
      <w:r w:rsidR="00BF7D4A">
        <w:t xml:space="preserve">, </w:t>
      </w:r>
      <w:r w:rsidRPr="008A7EC9">
        <w:t>et qui</w:t>
      </w:r>
      <w:r w:rsidR="00BF7D4A">
        <w:t xml:space="preserve">, </w:t>
      </w:r>
      <w:r w:rsidRPr="008A7EC9">
        <w:t>sur leurs poitrines roussâtres</w:t>
      </w:r>
      <w:r w:rsidR="00BF7D4A">
        <w:t xml:space="preserve">, </w:t>
      </w:r>
      <w:r w:rsidRPr="008A7EC9">
        <w:t>ont trois plumes en forme de trèfle noir</w:t>
      </w:r>
      <w:r w:rsidR="00BF7D4A">
        <w:t>…</w:t>
      </w:r>
    </w:p>
    <w:p w14:paraId="7592C078" w14:textId="77777777" w:rsidR="00BF7D4A" w:rsidRDefault="009D75A4" w:rsidP="009D75A4">
      <w:r w:rsidRPr="008A7EC9">
        <w:t>C</w:t>
      </w:r>
      <w:r w:rsidR="00BF7D4A">
        <w:t>’</w:t>
      </w:r>
      <w:r w:rsidRPr="008A7EC9">
        <w:t>étaient les vanneaux</w:t>
      </w:r>
      <w:r w:rsidR="00BF7D4A">
        <w:t xml:space="preserve">, </w:t>
      </w:r>
      <w:r w:rsidRPr="008A7EC9">
        <w:t>noirs et blancs</w:t>
      </w:r>
      <w:r w:rsidR="00BF7D4A">
        <w:t xml:space="preserve">, </w:t>
      </w:r>
      <w:r w:rsidRPr="008A7EC9">
        <w:t>comme des pies</w:t>
      </w:r>
      <w:r w:rsidR="00BF7D4A">
        <w:t xml:space="preserve">, </w:t>
      </w:r>
      <w:r w:rsidRPr="008A7EC9">
        <w:t>qui montent dans l</w:t>
      </w:r>
      <w:r w:rsidR="00BF7D4A">
        <w:t>’</w:t>
      </w:r>
      <w:r w:rsidRPr="008A7EC9">
        <w:t>air en croassant</w:t>
      </w:r>
      <w:r w:rsidR="00BF7D4A">
        <w:t xml:space="preserve">, </w:t>
      </w:r>
      <w:r w:rsidRPr="008A7EC9">
        <w:t>et tout d</w:t>
      </w:r>
      <w:r w:rsidR="00BF7D4A">
        <w:t>’</w:t>
      </w:r>
      <w:r w:rsidRPr="008A7EC9">
        <w:t>un coup chavirent vers la terre</w:t>
      </w:r>
      <w:r w:rsidR="00BF7D4A">
        <w:t xml:space="preserve">, </w:t>
      </w:r>
      <w:r w:rsidRPr="008A7EC9">
        <w:t>pour éviter le coup de feu</w:t>
      </w:r>
      <w:r w:rsidR="00BF7D4A">
        <w:t>…</w:t>
      </w:r>
    </w:p>
    <w:p w14:paraId="7503A5BC" w14:textId="77777777" w:rsidR="00BF7D4A" w:rsidRDefault="009D75A4" w:rsidP="009D75A4">
      <w:r w:rsidRPr="008A7EC9">
        <w:t>C</w:t>
      </w:r>
      <w:r w:rsidR="00BF7D4A">
        <w:t>’</w:t>
      </w:r>
      <w:r w:rsidRPr="008A7EC9">
        <w:t>étaient les pluviers</w:t>
      </w:r>
      <w:r w:rsidR="00BF7D4A">
        <w:t xml:space="preserve">, </w:t>
      </w:r>
      <w:r w:rsidRPr="008A7EC9">
        <w:t>si beaux</w:t>
      </w:r>
      <w:r w:rsidR="00BF7D4A">
        <w:t xml:space="preserve">, </w:t>
      </w:r>
      <w:r w:rsidRPr="008A7EC9">
        <w:t>au printemps</w:t>
      </w:r>
      <w:r w:rsidR="00BF7D4A">
        <w:t xml:space="preserve">, </w:t>
      </w:r>
      <w:r w:rsidRPr="008A7EC9">
        <w:t>dans leur s</w:t>
      </w:r>
      <w:r w:rsidRPr="008A7EC9">
        <w:t>i</w:t>
      </w:r>
      <w:r w:rsidRPr="008A7EC9">
        <w:t>marre d</w:t>
      </w:r>
      <w:r w:rsidR="00BF7D4A">
        <w:t>’</w:t>
      </w:r>
      <w:r w:rsidRPr="008A7EC9">
        <w:t>or</w:t>
      </w:r>
      <w:r w:rsidR="00BF7D4A">
        <w:t>…</w:t>
      </w:r>
    </w:p>
    <w:p w14:paraId="4072F2DF" w14:textId="77777777" w:rsidR="00BF7D4A" w:rsidRDefault="009D75A4" w:rsidP="009D75A4">
      <w:r w:rsidRPr="008A7EC9">
        <w:lastRenderedPageBreak/>
        <w:t>C</w:t>
      </w:r>
      <w:r w:rsidR="00BF7D4A">
        <w:t>’</w:t>
      </w:r>
      <w:r w:rsidRPr="008A7EC9">
        <w:t>étaient</w:t>
      </w:r>
      <w:r w:rsidR="00BF7D4A">
        <w:t xml:space="preserve">, </w:t>
      </w:r>
      <w:r w:rsidRPr="008A7EC9">
        <w:t>enfin</w:t>
      </w:r>
      <w:r w:rsidR="00BF7D4A">
        <w:t xml:space="preserve"> ! </w:t>
      </w:r>
      <w:r w:rsidRPr="008A7EC9">
        <w:t>les reines du marais</w:t>
      </w:r>
      <w:r w:rsidR="00BF7D4A">
        <w:t xml:space="preserve">, </w:t>
      </w:r>
      <w:r w:rsidRPr="008A7EC9">
        <w:t>le plus beau</w:t>
      </w:r>
      <w:r w:rsidR="00BF7D4A">
        <w:t xml:space="preserve">, </w:t>
      </w:r>
      <w:r w:rsidRPr="008A7EC9">
        <w:t>le plus difficile coup de fusil</w:t>
      </w:r>
      <w:r w:rsidR="00BF7D4A">
        <w:t xml:space="preserve">, </w:t>
      </w:r>
      <w:r w:rsidRPr="008A7EC9">
        <w:t>les bécassines</w:t>
      </w:r>
      <w:r w:rsidR="00BF7D4A">
        <w:t xml:space="preserve"> : </w:t>
      </w:r>
      <w:r w:rsidRPr="008A7EC9">
        <w:t>la petite</w:t>
      </w:r>
      <w:r w:rsidR="00BF7D4A">
        <w:t xml:space="preserve">, </w:t>
      </w:r>
      <w:r w:rsidRPr="008A7EC9">
        <w:t>moins grosse qu</w:t>
      </w:r>
      <w:r w:rsidR="00BF7D4A">
        <w:t>’</w:t>
      </w:r>
      <w:r w:rsidRPr="008A7EC9">
        <w:t>une alouette</w:t>
      </w:r>
      <w:r w:rsidR="00BF7D4A">
        <w:t xml:space="preserve">, </w:t>
      </w:r>
      <w:r w:rsidRPr="008A7EC9">
        <w:t xml:space="preserve">que chez moi on appelle </w:t>
      </w:r>
      <w:r w:rsidRPr="008A7EC9">
        <w:rPr>
          <w:i/>
          <w:iCs/>
        </w:rPr>
        <w:t>sourde</w:t>
      </w:r>
      <w:r w:rsidR="00BF7D4A">
        <w:rPr>
          <w:i/>
          <w:iCs/>
        </w:rPr>
        <w:t xml:space="preserve">, </w:t>
      </w:r>
      <w:r w:rsidRPr="008A7EC9">
        <w:t>rayée de bleu et de vert</w:t>
      </w:r>
      <w:r w:rsidR="00BF7D4A">
        <w:t xml:space="preserve"> ; </w:t>
      </w:r>
      <w:r w:rsidRPr="008A7EC9">
        <w:t>la bécassine ordinaire</w:t>
      </w:r>
      <w:r w:rsidR="00BF7D4A">
        <w:t xml:space="preserve">, </w:t>
      </w:r>
      <w:r w:rsidRPr="008A7EC9">
        <w:t>de la taille d</w:t>
      </w:r>
      <w:r w:rsidR="00BF7D4A">
        <w:t>’</w:t>
      </w:r>
      <w:r w:rsidRPr="008A7EC9">
        <w:t>une caille</w:t>
      </w:r>
      <w:r w:rsidR="00BF7D4A">
        <w:t xml:space="preserve">, </w:t>
      </w:r>
      <w:r w:rsidRPr="008A7EC9">
        <w:t>mais toute en nerf</w:t>
      </w:r>
      <w:r w:rsidR="00BF7D4A">
        <w:t xml:space="preserve">, </w:t>
      </w:r>
      <w:r w:rsidRPr="008A7EC9">
        <w:t>et la plus rare</w:t>
      </w:r>
      <w:r w:rsidR="00BF7D4A">
        <w:t xml:space="preserve">, </w:t>
      </w:r>
      <w:r w:rsidRPr="008A7EC9">
        <w:t>la double</w:t>
      </w:r>
      <w:r w:rsidR="00BF7D4A">
        <w:t xml:space="preserve">, </w:t>
      </w:r>
      <w:r w:rsidRPr="008A7EC9">
        <w:t>qui a la taille d</w:t>
      </w:r>
      <w:r w:rsidR="00BF7D4A">
        <w:t>’</w:t>
      </w:r>
      <w:r w:rsidRPr="008A7EC9">
        <w:t>une pe</w:t>
      </w:r>
      <w:r w:rsidRPr="008A7EC9">
        <w:t>r</w:t>
      </w:r>
      <w:r w:rsidRPr="008A7EC9">
        <w:t>drix</w:t>
      </w:r>
      <w:r w:rsidR="00BF7D4A">
        <w:t>.</w:t>
      </w:r>
    </w:p>
    <w:p w14:paraId="5E404FE4" w14:textId="77777777" w:rsidR="00BF7D4A" w:rsidRDefault="009D75A4" w:rsidP="009D75A4">
      <w:r w:rsidRPr="008A7EC9">
        <w:t>Avec leur cri triste et rauque</w:t>
      </w:r>
      <w:r w:rsidR="00BF7D4A">
        <w:t xml:space="preserve">, </w:t>
      </w:r>
      <w:r w:rsidRPr="008A7EC9">
        <w:t>elles filent dans une vitesse qui éblouit</w:t>
      </w:r>
      <w:r w:rsidR="00BF7D4A">
        <w:t xml:space="preserve">, </w:t>
      </w:r>
      <w:r w:rsidRPr="008A7EC9">
        <w:t>avec des crochets qui déconcertent</w:t>
      </w:r>
      <w:r w:rsidR="00BF7D4A">
        <w:t xml:space="preserve">. </w:t>
      </w:r>
      <w:r w:rsidRPr="008A7EC9">
        <w:t>On vise à droite et</w:t>
      </w:r>
      <w:r w:rsidR="00BF7D4A">
        <w:t xml:space="preserve">, </w:t>
      </w:r>
      <w:r w:rsidRPr="008A7EC9">
        <w:t>quand le vent a emporté la fumée</w:t>
      </w:r>
      <w:r w:rsidR="00BF7D4A">
        <w:t xml:space="preserve">, </w:t>
      </w:r>
      <w:r w:rsidRPr="008A7EC9">
        <w:t>on voit à gauche</w:t>
      </w:r>
      <w:r w:rsidR="00BF7D4A">
        <w:t xml:space="preserve">, </w:t>
      </w:r>
      <w:r w:rsidRPr="008A7EC9">
        <w:t>très loin</w:t>
      </w:r>
      <w:r w:rsidR="00BF7D4A">
        <w:t xml:space="preserve">, </w:t>
      </w:r>
      <w:r w:rsidRPr="008A7EC9">
        <w:t>le petit oiseau gris qui disparaît</w:t>
      </w:r>
      <w:r w:rsidR="00BF7D4A">
        <w:t>.</w:t>
      </w:r>
    </w:p>
    <w:p w14:paraId="649DAA85" w14:textId="77777777" w:rsidR="00BF7D4A" w:rsidRDefault="009D75A4" w:rsidP="009D75A4">
      <w:r w:rsidRPr="008A7EC9">
        <w:t>Au milieu de ces marécages hanovriens</w:t>
      </w:r>
      <w:r w:rsidR="00BF7D4A">
        <w:t xml:space="preserve">, </w:t>
      </w:r>
      <w:r w:rsidRPr="008A7EC9">
        <w:t>semblables à s</w:t>
      </w:r>
      <w:r w:rsidR="00BF7D4A">
        <w:t>’</w:t>
      </w:r>
      <w:r w:rsidRPr="008A7EC9">
        <w:t>y méprendre aux marais landais</w:t>
      </w:r>
      <w:r w:rsidR="00BF7D4A">
        <w:t xml:space="preserve">, </w:t>
      </w:r>
      <w:r w:rsidRPr="008A7EC9">
        <w:t xml:space="preserve">Aurore de </w:t>
      </w:r>
      <w:proofErr w:type="spellStart"/>
      <w:r w:rsidRPr="008A7EC9">
        <w:t>Lautenbourg</w:t>
      </w:r>
      <w:proofErr w:type="spellEnd"/>
      <w:r w:rsidRPr="008A7EC9">
        <w:t xml:space="preserve"> était plus belle encore qu</w:t>
      </w:r>
      <w:r w:rsidR="00BF7D4A">
        <w:t>’</w:t>
      </w:r>
      <w:r w:rsidRPr="008A7EC9">
        <w:t>au palais</w:t>
      </w:r>
      <w:r w:rsidR="00BF7D4A">
        <w:t xml:space="preserve">, </w:t>
      </w:r>
      <w:r w:rsidRPr="008A7EC9">
        <w:t>en toilette d</w:t>
      </w:r>
      <w:r w:rsidR="00BF7D4A">
        <w:t>’</w:t>
      </w:r>
      <w:r w:rsidRPr="008A7EC9">
        <w:t>apparat</w:t>
      </w:r>
      <w:r w:rsidR="00BF7D4A">
        <w:t xml:space="preserve">. </w:t>
      </w:r>
      <w:r w:rsidRPr="008A7EC9">
        <w:t>Une toque de grèbe sur ses cheveux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immenses et fines bottes la chau</w:t>
      </w:r>
      <w:r w:rsidRPr="008A7EC9">
        <w:t>s</w:t>
      </w:r>
      <w:r w:rsidRPr="008A7EC9">
        <w:t>sant</w:t>
      </w:r>
      <w:r w:rsidR="00BF7D4A">
        <w:t xml:space="preserve">, </w:t>
      </w:r>
      <w:r w:rsidRPr="008A7EC9">
        <w:t>elle allait</w:t>
      </w:r>
      <w:r w:rsidR="00BF7D4A">
        <w:t xml:space="preserve">, </w:t>
      </w:r>
      <w:r w:rsidRPr="008A7EC9">
        <w:t>sautant avec la légèreté d</w:t>
      </w:r>
      <w:r w:rsidR="00BF7D4A">
        <w:t>’</w:t>
      </w:r>
      <w:r w:rsidRPr="008A7EC9">
        <w:t>une bergeronnette sur les mottes croulantes</w:t>
      </w:r>
      <w:r w:rsidR="00BF7D4A">
        <w:t xml:space="preserve">. </w:t>
      </w:r>
      <w:r w:rsidRPr="008A7EC9">
        <w:t>La buée jaune de cette atmosphère brouillée d</w:t>
      </w:r>
      <w:r w:rsidR="00BF7D4A">
        <w:t>’</w:t>
      </w:r>
      <w:r w:rsidRPr="008A7EC9">
        <w:t>eau mettait à son profil un reflet mauve</w:t>
      </w:r>
      <w:r w:rsidR="00BF7D4A">
        <w:t xml:space="preserve">. </w:t>
      </w:r>
      <w:r w:rsidRPr="008A7EC9">
        <w:t>Marçais t</w:t>
      </w:r>
      <w:r w:rsidRPr="008A7EC9">
        <w:t>i</w:t>
      </w:r>
      <w:r w:rsidRPr="008A7EC9">
        <w:t>rait froidement</w:t>
      </w:r>
      <w:r w:rsidR="00BF7D4A">
        <w:t xml:space="preserve">, </w:t>
      </w:r>
      <w:r w:rsidRPr="008A7EC9">
        <w:t>bien</w:t>
      </w:r>
      <w:r w:rsidR="00BF7D4A">
        <w:t xml:space="preserve">. </w:t>
      </w:r>
      <w:r w:rsidRPr="008A7EC9">
        <w:t>Le petit Hagen s</w:t>
      </w:r>
      <w:r w:rsidR="00BF7D4A">
        <w:t>’</w:t>
      </w:r>
      <w:r w:rsidRPr="008A7EC9">
        <w:t>énervait et lâchait to</w:t>
      </w:r>
      <w:r w:rsidRPr="008A7EC9">
        <w:t>u</w:t>
      </w:r>
      <w:r w:rsidRPr="008A7EC9">
        <w:t>jours trop vite son coup de fusil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étais de beaucoup plus adroit qu</w:t>
      </w:r>
      <w:r w:rsidR="00BF7D4A">
        <w:t>’</w:t>
      </w:r>
      <w:r w:rsidRPr="008A7EC9">
        <w:t>eux</w:t>
      </w:r>
      <w:r w:rsidR="00BF7D4A">
        <w:t xml:space="preserve">, </w:t>
      </w:r>
      <w:r w:rsidRPr="008A7EC9">
        <w:t>mais quelle piètre figure je faisais à côté de la grande-duchesse</w:t>
      </w:r>
      <w:r w:rsidR="00BF7D4A">
        <w:t>.</w:t>
      </w:r>
    </w:p>
    <w:p w14:paraId="12F76FAD" w14:textId="77777777" w:rsidR="00BF7D4A" w:rsidRDefault="009D75A4" w:rsidP="009D75A4">
      <w:r w:rsidRPr="008A7EC9">
        <w:t>Nous laissant les râles et les canards</w:t>
      </w:r>
      <w:r w:rsidR="00BF7D4A">
        <w:t xml:space="preserve">, </w:t>
      </w:r>
      <w:r w:rsidRPr="008A7EC9">
        <w:t>elle ne s</w:t>
      </w:r>
      <w:r w:rsidR="00BF7D4A">
        <w:t>’</w:t>
      </w:r>
      <w:r w:rsidRPr="008A7EC9">
        <w:t>en prenait qu</w:t>
      </w:r>
      <w:r w:rsidR="00BF7D4A">
        <w:t>’</w:t>
      </w:r>
      <w:r w:rsidRPr="008A7EC9">
        <w:t>aux bécassines</w:t>
      </w:r>
      <w:r w:rsidR="00BF7D4A">
        <w:t xml:space="preserve">. </w:t>
      </w:r>
      <w:r w:rsidRPr="008A7EC9">
        <w:t>Peu à peu</w:t>
      </w:r>
      <w:r w:rsidR="00BF7D4A">
        <w:t xml:space="preserve">, </w:t>
      </w:r>
      <w:r w:rsidRPr="008A7EC9">
        <w:t>la nuit tombait sur l</w:t>
      </w:r>
      <w:r w:rsidR="00BF7D4A">
        <w:t>’</w:t>
      </w:r>
      <w:r w:rsidRPr="008A7EC9">
        <w:t>étendue aquatique</w:t>
      </w:r>
      <w:r w:rsidR="00BF7D4A">
        <w:t xml:space="preserve">. </w:t>
      </w:r>
      <w:r w:rsidRPr="008A7EC9">
        <w:t>Le bas de l</w:t>
      </w:r>
      <w:r w:rsidR="00BF7D4A">
        <w:t>’</w:t>
      </w:r>
      <w:r w:rsidRPr="008A7EC9">
        <w:t>horizon se cuivrait dans un dernier e</w:t>
      </w:r>
      <w:r w:rsidRPr="008A7EC9">
        <w:t>m</w:t>
      </w:r>
      <w:r w:rsidRPr="008A7EC9">
        <w:t>brasement</w:t>
      </w:r>
      <w:r w:rsidR="00BF7D4A">
        <w:t xml:space="preserve">. </w:t>
      </w:r>
      <w:r w:rsidRPr="008A7EC9">
        <w:t>Les flaques d</w:t>
      </w:r>
      <w:r w:rsidR="00BF7D4A">
        <w:t>’</w:t>
      </w:r>
      <w:r w:rsidRPr="008A7EC9">
        <w:t>eau brillaient d</w:t>
      </w:r>
      <w:r w:rsidR="00BF7D4A">
        <w:t>’</w:t>
      </w:r>
      <w:r w:rsidRPr="008A7EC9">
        <w:t>un éclat vert qui se fonce et noircit</w:t>
      </w:r>
      <w:r w:rsidR="00BF7D4A">
        <w:t xml:space="preserve">. </w:t>
      </w:r>
      <w:r w:rsidRPr="008A7EC9">
        <w:t>Des fusils</w:t>
      </w:r>
      <w:r w:rsidR="00BF7D4A">
        <w:t xml:space="preserve">, </w:t>
      </w:r>
      <w:r w:rsidRPr="008A7EC9">
        <w:t>à chaque détonation</w:t>
      </w:r>
      <w:r w:rsidR="00BF7D4A">
        <w:t xml:space="preserve">, </w:t>
      </w:r>
      <w:r w:rsidRPr="008A7EC9">
        <w:t>commençait à sortir une pâle baguette de flamme qui</w:t>
      </w:r>
      <w:r w:rsidR="00BF7D4A">
        <w:t xml:space="preserve">, </w:t>
      </w:r>
      <w:r w:rsidRPr="008A7EC9">
        <w:t>à mesure que l</w:t>
      </w:r>
      <w:r w:rsidR="00BF7D4A">
        <w:t>’</w:t>
      </w:r>
      <w:r w:rsidRPr="008A7EC9">
        <w:t>obscurité tombait</w:t>
      </w:r>
      <w:r w:rsidR="00BF7D4A">
        <w:t xml:space="preserve">, </w:t>
      </w:r>
      <w:r w:rsidRPr="008A7EC9">
        <w:t>devenait plus rouge</w:t>
      </w:r>
      <w:r w:rsidR="00BF7D4A">
        <w:t>.</w:t>
      </w:r>
    </w:p>
    <w:p w14:paraId="17DDD486" w14:textId="77777777" w:rsidR="00BF7D4A" w:rsidRDefault="009D75A4" w:rsidP="009D75A4">
      <w:r w:rsidRPr="008A7EC9">
        <w:t>C</w:t>
      </w:r>
      <w:r w:rsidR="00BF7D4A">
        <w:t>’</w:t>
      </w:r>
      <w:r w:rsidRPr="008A7EC9">
        <w:t>était l</w:t>
      </w:r>
      <w:r w:rsidR="00BF7D4A">
        <w:t>’</w:t>
      </w:r>
      <w:r w:rsidRPr="008A7EC9">
        <w:t>heure de la grande-duchesse</w:t>
      </w:r>
      <w:r w:rsidR="00BF7D4A">
        <w:t xml:space="preserve">. </w:t>
      </w:r>
      <w:r w:rsidRPr="008A7EC9">
        <w:t>Son épagneul endi</w:t>
      </w:r>
      <w:r w:rsidRPr="008A7EC9">
        <w:t>a</w:t>
      </w:r>
      <w:r w:rsidRPr="008A7EC9">
        <w:t>blé se multipliait</w:t>
      </w:r>
      <w:r w:rsidR="00BF7D4A">
        <w:t xml:space="preserve">. </w:t>
      </w:r>
      <w:r w:rsidRPr="008A7EC9">
        <w:t>On entendait</w:t>
      </w:r>
      <w:r w:rsidR="00BF7D4A">
        <w:t xml:space="preserve">, </w:t>
      </w:r>
      <w:r w:rsidRPr="008A7EC9">
        <w:t>sous ses arrêts répétés</w:t>
      </w:r>
      <w:r w:rsidR="00BF7D4A">
        <w:t xml:space="preserve">, </w:t>
      </w:r>
      <w:r w:rsidRPr="008A7EC9">
        <w:t>s</w:t>
      </w:r>
      <w:r w:rsidR="00BF7D4A">
        <w:t>’</w:t>
      </w:r>
      <w:r w:rsidRPr="008A7EC9">
        <w:t>envoler les bécassines</w:t>
      </w:r>
      <w:r w:rsidR="00BF7D4A">
        <w:t xml:space="preserve">. </w:t>
      </w:r>
      <w:r w:rsidRPr="008A7EC9">
        <w:t>Ni Marçais</w:t>
      </w:r>
      <w:r w:rsidR="00BF7D4A">
        <w:t xml:space="preserve">, </w:t>
      </w:r>
      <w:r w:rsidRPr="008A7EC9">
        <w:t>ni Hagen</w:t>
      </w:r>
      <w:r w:rsidR="00BF7D4A">
        <w:t xml:space="preserve">, </w:t>
      </w:r>
      <w:r w:rsidRPr="008A7EC9">
        <w:t>ni moi</w:t>
      </w:r>
      <w:r w:rsidR="00BF7D4A">
        <w:t xml:space="preserve">, </w:t>
      </w:r>
      <w:r w:rsidRPr="008A7EC9">
        <w:t xml:space="preserve">ne les </w:t>
      </w:r>
      <w:r w:rsidRPr="008A7EC9">
        <w:lastRenderedPageBreak/>
        <w:t>voyions plus</w:t>
      </w:r>
      <w:r w:rsidR="00BF7D4A">
        <w:t xml:space="preserve">. </w:t>
      </w:r>
      <w:r w:rsidRPr="008A7EC9">
        <w:t>Mais Aurore les voyait</w:t>
      </w:r>
      <w:r w:rsidR="00BF7D4A">
        <w:t xml:space="preserve">, </w:t>
      </w:r>
      <w:r w:rsidRPr="008A7EC9">
        <w:t>elle</w:t>
      </w:r>
      <w:r w:rsidR="00BF7D4A">
        <w:t xml:space="preserve"> ; </w:t>
      </w:r>
      <w:r w:rsidRPr="008A7EC9">
        <w:t>chacun de ses coups de fusil abattait un petit oiseau gris</w:t>
      </w:r>
      <w:r w:rsidR="00BF7D4A">
        <w:t>.</w:t>
      </w:r>
    </w:p>
    <w:p w14:paraId="0310040F" w14:textId="77777777" w:rsidR="00BF7D4A" w:rsidRDefault="009D75A4" w:rsidP="009D75A4">
      <w:r w:rsidRPr="008A7EC9">
        <w:t>On attendait</w:t>
      </w:r>
      <w:r w:rsidR="00BF7D4A">
        <w:t xml:space="preserve">, </w:t>
      </w:r>
      <w:r w:rsidRPr="008A7EC9">
        <w:t>une seconde</w:t>
      </w:r>
      <w:r w:rsidR="00BF7D4A">
        <w:t xml:space="preserve">, </w:t>
      </w:r>
      <w:r w:rsidRPr="008A7EC9">
        <w:t>puis</w:t>
      </w:r>
      <w:r w:rsidR="00BF7D4A">
        <w:t xml:space="preserve">, </w:t>
      </w:r>
      <w:r w:rsidRPr="008A7EC9">
        <w:t>dans l</w:t>
      </w:r>
      <w:r w:rsidR="00BF7D4A">
        <w:t>’</w:t>
      </w:r>
      <w:r w:rsidRPr="008A7EC9">
        <w:t>obscurité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était un bruit d</w:t>
      </w:r>
      <w:r w:rsidR="00BF7D4A">
        <w:t>’</w:t>
      </w:r>
      <w:r w:rsidRPr="008A7EC9">
        <w:t>herbes écartées</w:t>
      </w:r>
      <w:r w:rsidR="00BF7D4A">
        <w:t xml:space="preserve">. </w:t>
      </w:r>
      <w:r w:rsidRPr="008A7EC9">
        <w:t>Les yeux plein de phosphore</w:t>
      </w:r>
      <w:r w:rsidR="00BF7D4A">
        <w:t xml:space="preserve">, </w:t>
      </w:r>
      <w:r w:rsidRPr="008A7EC9">
        <w:t>trempé</w:t>
      </w:r>
      <w:r w:rsidR="00BF7D4A">
        <w:t xml:space="preserve">, </w:t>
      </w:r>
      <w:r w:rsidRPr="008A7EC9">
        <w:t>luisant et noir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épagneul apparaissait</w:t>
      </w:r>
      <w:r w:rsidR="00BF7D4A">
        <w:t xml:space="preserve">, </w:t>
      </w:r>
      <w:r w:rsidRPr="008A7EC9">
        <w:t>rapportant à sa maître</w:t>
      </w:r>
      <w:r w:rsidRPr="008A7EC9">
        <w:t>s</w:t>
      </w:r>
      <w:r w:rsidRPr="008A7EC9">
        <w:t>se la bécassine qui venait de tomber</w:t>
      </w:r>
      <w:r w:rsidR="00BF7D4A">
        <w:t>.</w:t>
      </w:r>
    </w:p>
    <w:p w14:paraId="5F563528" w14:textId="77777777" w:rsidR="00BF7D4A" w:rsidRDefault="009D75A4" w:rsidP="009D75A4">
      <w:r w:rsidRPr="008A7EC9">
        <w:t>Il faisait nuit</w:t>
      </w:r>
      <w:r w:rsidR="00BF7D4A">
        <w:t xml:space="preserve">. </w:t>
      </w:r>
      <w:r w:rsidRPr="008A7EC9">
        <w:t>Au ciel bas</w:t>
      </w:r>
      <w:r w:rsidR="00BF7D4A">
        <w:t xml:space="preserve">, </w:t>
      </w:r>
      <w:r w:rsidRPr="008A7EC9">
        <w:t>avec des cris lointains et rouillés</w:t>
      </w:r>
      <w:r w:rsidR="00BF7D4A">
        <w:t xml:space="preserve">, </w:t>
      </w:r>
      <w:r w:rsidRPr="008A7EC9">
        <w:t>des files de grues invisibles passaient</w:t>
      </w:r>
      <w:r w:rsidR="00BF7D4A">
        <w:t xml:space="preserve">. </w:t>
      </w:r>
      <w:r w:rsidRPr="008A7EC9">
        <w:t>La grande-duchesse pr</w:t>
      </w:r>
      <w:r w:rsidRPr="008A7EC9">
        <w:t>e</w:t>
      </w:r>
      <w:r w:rsidRPr="008A7EC9">
        <w:t>nait à son chien l</w:t>
      </w:r>
      <w:r w:rsidR="00BF7D4A">
        <w:t>’</w:t>
      </w:r>
      <w:r w:rsidRPr="008A7EC9">
        <w:t>oiseau</w:t>
      </w:r>
      <w:r w:rsidR="00BF7D4A">
        <w:t xml:space="preserve">. </w:t>
      </w:r>
      <w:r w:rsidRPr="008A7EC9">
        <w:t>Nous nous rapprochions</w:t>
      </w:r>
      <w:r w:rsidR="00BF7D4A">
        <w:t xml:space="preserve">. </w:t>
      </w:r>
      <w:r w:rsidRPr="008A7EC9">
        <w:t>Je la voyais tâter le corps ténu</w:t>
      </w:r>
      <w:r w:rsidR="00BF7D4A">
        <w:t xml:space="preserve">, </w:t>
      </w:r>
      <w:r w:rsidRPr="008A7EC9">
        <w:t>encore chaud</w:t>
      </w:r>
      <w:r w:rsidR="00BF7D4A">
        <w:t xml:space="preserve">. </w:t>
      </w:r>
      <w:r w:rsidRPr="008A7EC9">
        <w:t>Pas une blessure apparente</w:t>
      </w:r>
      <w:r w:rsidR="00BF7D4A">
        <w:t xml:space="preserve">. </w:t>
      </w:r>
      <w:r w:rsidRPr="008A7EC9">
        <w:t>Rien qui pût déceler le grain de plomb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imperceptible trou noir par où cette mince vie s</w:t>
      </w:r>
      <w:r w:rsidR="00BF7D4A">
        <w:t>’</w:t>
      </w:r>
      <w:r w:rsidRPr="008A7EC9">
        <w:t>était envolée</w:t>
      </w:r>
      <w:r w:rsidR="00BF7D4A">
        <w:t>.</w:t>
      </w:r>
    </w:p>
    <w:p w14:paraId="4A694570" w14:textId="77777777" w:rsidR="00BF7D4A" w:rsidRDefault="009D75A4" w:rsidP="009D75A4">
      <w:r w:rsidRPr="008A7EC9">
        <w:t>Alors</w:t>
      </w:r>
      <w:r w:rsidR="00BF7D4A">
        <w:t xml:space="preserve">, </w:t>
      </w:r>
      <w:r w:rsidRPr="008A7EC9">
        <w:t>avec l</w:t>
      </w:r>
      <w:r w:rsidR="00BF7D4A">
        <w:t>’</w:t>
      </w:r>
      <w:r w:rsidRPr="008A7EC9">
        <w:t>inconséquence qui est le propre de bien des chasseurs</w:t>
      </w:r>
      <w:r w:rsidR="00BF7D4A">
        <w:t xml:space="preserve">, </w:t>
      </w:r>
      <w:r w:rsidRPr="008A7EC9">
        <w:t>portant à ses lèvres la petite tête inerte</w:t>
      </w:r>
      <w:r w:rsidR="00BF7D4A">
        <w:t xml:space="preserve">, </w:t>
      </w:r>
      <w:r w:rsidRPr="008A7EC9">
        <w:t xml:space="preserve">Aurore de </w:t>
      </w:r>
      <w:proofErr w:type="spellStart"/>
      <w:r w:rsidRPr="008A7EC9">
        <w:t>Lautenbourg</w:t>
      </w:r>
      <w:proofErr w:type="spellEnd"/>
      <w:r w:rsidRPr="008A7EC9">
        <w:t xml:space="preserve"> y déposait un baiser</w:t>
      </w:r>
      <w:r w:rsidR="00BF7D4A">
        <w:t>.</w:t>
      </w:r>
    </w:p>
    <w:p w14:paraId="7C302685" w14:textId="09422A9C" w:rsidR="009D75A4" w:rsidRPr="008A7EC9" w:rsidRDefault="009D75A4" w:rsidP="00BF7D4A">
      <w:pPr>
        <w:pStyle w:val="Titre1"/>
      </w:pPr>
      <w:bookmarkStart w:id="17" w:name="_Toc197357338"/>
      <w:r w:rsidRPr="008A7EC9">
        <w:lastRenderedPageBreak/>
        <w:t>VI</w:t>
      </w:r>
      <w:bookmarkEnd w:id="17"/>
    </w:p>
    <w:p w14:paraId="57455E70" w14:textId="03429D7D" w:rsidR="00BF7D4A" w:rsidRDefault="009D75A4" w:rsidP="009D75A4">
      <w:r w:rsidRPr="008A7EC9">
        <w:t>Ce fut le samedi soir</w:t>
      </w:r>
      <w:r w:rsidR="00BF7D4A">
        <w:t xml:space="preserve">, </w:t>
      </w:r>
      <w:r w:rsidRPr="008A7EC9">
        <w:t>1</w:t>
      </w:r>
      <w:r w:rsidR="00BF7D4A" w:rsidRPr="008A7EC9">
        <w:t>6</w:t>
      </w:r>
      <w:r w:rsidR="00BF7D4A">
        <w:t> </w:t>
      </w:r>
      <w:r w:rsidR="00BF7D4A" w:rsidRPr="008A7EC9">
        <w:t>mai</w:t>
      </w:r>
      <w:r w:rsidRPr="008A7EC9">
        <w:t xml:space="preserve"> 1914</w:t>
      </w:r>
      <w:r w:rsidR="00BF7D4A">
        <w:t xml:space="preserve">, </w:t>
      </w:r>
      <w:r w:rsidRPr="008A7EC9">
        <w:t xml:space="preserve">que la grande-duchesse de </w:t>
      </w:r>
      <w:proofErr w:type="spellStart"/>
      <w:r w:rsidRPr="008A7EC9">
        <w:t>Lautenbourg</w:t>
      </w:r>
      <w:proofErr w:type="spellEnd"/>
      <w:r w:rsidRPr="008A7EC9">
        <w:t xml:space="preserve"> me fit l</w:t>
      </w:r>
      <w:r w:rsidR="00BF7D4A">
        <w:t>’</w:t>
      </w:r>
      <w:r w:rsidRPr="008A7EC9">
        <w:t>honneur de me conter l</w:t>
      </w:r>
      <w:r w:rsidR="00BF7D4A">
        <w:t>’</w:t>
      </w:r>
      <w:r w:rsidRPr="008A7EC9">
        <w:t>histoire de sa vie</w:t>
      </w:r>
      <w:r w:rsidR="00BF7D4A">
        <w:t xml:space="preserve">. </w:t>
      </w:r>
      <w:r w:rsidRPr="008A7EC9">
        <w:t>Ce récit</w:t>
      </w:r>
      <w:r w:rsidR="00BF7D4A">
        <w:t xml:space="preserve">, </w:t>
      </w:r>
      <w:r w:rsidRPr="008A7EC9">
        <w:t>permettez-moi de vous le refaire</w:t>
      </w:r>
      <w:r w:rsidR="00BF7D4A">
        <w:t xml:space="preserve">, </w:t>
      </w:r>
      <w:r w:rsidRPr="008A7EC9">
        <w:t>moins en raison de l</w:t>
      </w:r>
      <w:r w:rsidR="00BF7D4A">
        <w:t>’</w:t>
      </w:r>
      <w:r w:rsidRPr="008A7EC9">
        <w:t>utilité incontestable de certains de ses détails pour l</w:t>
      </w:r>
      <w:r w:rsidR="00BF7D4A">
        <w:t>’</w:t>
      </w:r>
      <w:r w:rsidRPr="008A7EC9">
        <w:t>intelligence du drame qui va maintenant se précipiter</w:t>
      </w:r>
      <w:r w:rsidR="00BF7D4A">
        <w:t xml:space="preserve">, </w:t>
      </w:r>
      <w:r w:rsidRPr="008A7EC9">
        <w:t>que pour la joie que j</w:t>
      </w:r>
      <w:r w:rsidR="00BF7D4A">
        <w:t>’</w:t>
      </w:r>
      <w:r w:rsidRPr="008A7EC9">
        <w:t>ai à ouvrir ce coffret à bijoux</w:t>
      </w:r>
      <w:r w:rsidR="00BF7D4A">
        <w:t xml:space="preserve">, </w:t>
      </w:r>
      <w:r w:rsidRPr="008A7EC9">
        <w:t>à manier les ad</w:t>
      </w:r>
      <w:r w:rsidRPr="008A7EC9">
        <w:t>o</w:t>
      </w:r>
      <w:r w:rsidRPr="008A7EC9">
        <w:t>rables pierreries barbares dont il déborde</w:t>
      </w:r>
      <w:r w:rsidR="00BF7D4A">
        <w:t xml:space="preserve">, </w:t>
      </w:r>
      <w:r w:rsidRPr="008A7EC9">
        <w:t>et qui</w:t>
      </w:r>
      <w:r w:rsidR="00BF7D4A">
        <w:t xml:space="preserve">, </w:t>
      </w:r>
      <w:r w:rsidRPr="008A7EC9">
        <w:t>toujours</w:t>
      </w:r>
      <w:r w:rsidR="00BF7D4A">
        <w:t xml:space="preserve">, </w:t>
      </w:r>
      <w:r w:rsidRPr="008A7EC9">
        <w:t>si noire soit-elle</w:t>
      </w:r>
      <w:r w:rsidR="00BF7D4A">
        <w:t xml:space="preserve">, </w:t>
      </w:r>
      <w:r w:rsidRPr="008A7EC9">
        <w:t>éclaireront ma nuit</w:t>
      </w:r>
      <w:r w:rsidR="00BF7D4A">
        <w:t>.</w:t>
      </w:r>
    </w:p>
    <w:p w14:paraId="39660DDC" w14:textId="785537FF" w:rsidR="00BF7D4A" w:rsidRDefault="009D75A4" w:rsidP="009D75A4">
      <w:r w:rsidRPr="008A7EC9">
        <w:t>Hagen</w:t>
      </w:r>
      <w:r w:rsidR="00BF7D4A">
        <w:t xml:space="preserve">, </w:t>
      </w:r>
      <w:r w:rsidRPr="008A7EC9">
        <w:t>obligé d</w:t>
      </w:r>
      <w:r w:rsidR="00BF7D4A">
        <w:t>’</w:t>
      </w:r>
      <w:r w:rsidRPr="008A7EC9">
        <w:t xml:space="preserve">assister à un dîner que donnait le </w:t>
      </w:r>
      <w:r w:rsidR="00BF7D4A" w:rsidRPr="008A7EC9">
        <w:t>7</w:t>
      </w:r>
      <w:r w:rsidR="00BF7D4A" w:rsidRPr="00BF7D4A">
        <w:rPr>
          <w:vertAlign w:val="superscript"/>
        </w:rPr>
        <w:t>e</w:t>
      </w:r>
      <w:r w:rsidRPr="008A7EC9">
        <w:t xml:space="preserve"> hu</w:t>
      </w:r>
      <w:r w:rsidRPr="008A7EC9">
        <w:t>s</w:t>
      </w:r>
      <w:r w:rsidRPr="008A7EC9">
        <w:t>sards</w:t>
      </w:r>
      <w:r w:rsidR="00BF7D4A">
        <w:t xml:space="preserve">, </w:t>
      </w:r>
      <w:r w:rsidRPr="008A7EC9">
        <w:t>n</w:t>
      </w:r>
      <w:r w:rsidR="00BF7D4A">
        <w:t>’</w:t>
      </w:r>
      <w:r w:rsidRPr="008A7EC9">
        <w:t>était pas là</w:t>
      </w:r>
      <w:r w:rsidR="00BF7D4A">
        <w:t xml:space="preserve">. </w:t>
      </w:r>
      <w:r w:rsidRPr="008A7EC9">
        <w:t>Je vis avec bonheur que</w:t>
      </w:r>
      <w:r w:rsidR="00BF7D4A">
        <w:t xml:space="preserve">, </w:t>
      </w:r>
      <w:r w:rsidRPr="008A7EC9">
        <w:t>quelle que fût la désinvolture avec laquelle elle traitait cet amoureux taciturne et obstiné</w:t>
      </w:r>
      <w:r w:rsidR="00BF7D4A">
        <w:t xml:space="preserve">, </w:t>
      </w:r>
      <w:r w:rsidRPr="008A7EC9">
        <w:t>elle était plus libre avec moi que devant lui</w:t>
      </w:r>
      <w:r w:rsidR="00BF7D4A">
        <w:t>.</w:t>
      </w:r>
    </w:p>
    <w:p w14:paraId="654038FB" w14:textId="77777777" w:rsidR="00BF7D4A" w:rsidRDefault="009D75A4" w:rsidP="009D75A4">
      <w:r w:rsidRPr="008A7EC9">
        <w:t>Étendue à demi sur la peau d</w:t>
      </w:r>
      <w:r w:rsidR="00BF7D4A">
        <w:t>’</w:t>
      </w:r>
      <w:r w:rsidRPr="008A7EC9">
        <w:t>ours blanc qui recouvrait sa chaise longue</w:t>
      </w:r>
      <w:r w:rsidR="00BF7D4A">
        <w:t xml:space="preserve">, </w:t>
      </w:r>
      <w:r w:rsidRPr="008A7EC9">
        <w:t>elle était vêtue ce soir-là d</w:t>
      </w:r>
      <w:r w:rsidR="00BF7D4A">
        <w:t>’</w:t>
      </w:r>
      <w:r w:rsidRPr="008A7EC9">
        <w:t>une tunique très vaste</w:t>
      </w:r>
      <w:r w:rsidR="00BF7D4A">
        <w:t xml:space="preserve">, </w:t>
      </w:r>
      <w:r w:rsidRPr="008A7EC9">
        <w:t>très légère</w:t>
      </w:r>
      <w:r w:rsidR="00BF7D4A">
        <w:t xml:space="preserve">, </w:t>
      </w:r>
      <w:r w:rsidRPr="008A7EC9">
        <w:t>de soie turque</w:t>
      </w:r>
      <w:r w:rsidR="00BF7D4A">
        <w:t xml:space="preserve">, </w:t>
      </w:r>
      <w:r w:rsidRPr="008A7EC9">
        <w:t>jaune</w:t>
      </w:r>
      <w:r w:rsidR="00BF7D4A">
        <w:t xml:space="preserve">, </w:t>
      </w:r>
      <w:r w:rsidRPr="008A7EC9">
        <w:t>avec des broderies mauves et argent</w:t>
      </w:r>
      <w:r w:rsidR="00BF7D4A">
        <w:t xml:space="preserve">. </w:t>
      </w:r>
      <w:r w:rsidRPr="008A7EC9">
        <w:t>Par moment</w:t>
      </w:r>
      <w:r w:rsidR="00BF7D4A">
        <w:t xml:space="preserve">, </w:t>
      </w:r>
      <w:r w:rsidRPr="008A7EC9">
        <w:t>elle froissait les grandes roses d</w:t>
      </w:r>
      <w:r w:rsidR="00BF7D4A">
        <w:t>’</w:t>
      </w:r>
      <w:r w:rsidRPr="008A7EC9">
        <w:t>une coupe posée à côté d</w:t>
      </w:r>
      <w:r w:rsidR="00BF7D4A">
        <w:t>’</w:t>
      </w:r>
      <w:r w:rsidRPr="008A7EC9">
        <w:t>elle sur un guéridon bas</w:t>
      </w:r>
      <w:r w:rsidR="00BF7D4A">
        <w:t xml:space="preserve">, </w:t>
      </w:r>
      <w:r w:rsidRPr="008A7EC9">
        <w:t>et l</w:t>
      </w:r>
      <w:r w:rsidR="00BF7D4A">
        <w:t>’</w:t>
      </w:r>
      <w:r w:rsidRPr="008A7EC9">
        <w:t>on entendait la chute molle des pétales sur le tapis bleu</w:t>
      </w:r>
      <w:r w:rsidR="00BF7D4A">
        <w:t>.</w:t>
      </w:r>
    </w:p>
    <w:p w14:paraId="2F3A9807" w14:textId="77777777" w:rsidR="00BF7D4A" w:rsidRDefault="009D75A4" w:rsidP="009D75A4">
      <w:r w:rsidRPr="008A7EC9">
        <w:t>Mélusine</w:t>
      </w:r>
      <w:r w:rsidR="00BF7D4A">
        <w:t xml:space="preserve">, </w:t>
      </w:r>
      <w:r w:rsidRPr="008A7EC9">
        <w:t>accroupie sur le tapis</w:t>
      </w:r>
      <w:r w:rsidR="00BF7D4A">
        <w:t xml:space="preserve">, </w:t>
      </w:r>
      <w:r w:rsidRPr="008A7EC9">
        <w:t>les cheveux à demi déro</w:t>
      </w:r>
      <w:r w:rsidRPr="008A7EC9">
        <w:t>u</w:t>
      </w:r>
      <w:r w:rsidRPr="008A7EC9">
        <w:t>lés</w:t>
      </w:r>
      <w:r w:rsidR="00BF7D4A">
        <w:t xml:space="preserve">, </w:t>
      </w:r>
      <w:r w:rsidRPr="008A7EC9">
        <w:t>laissait sa tête languissante reposer sur les pieds nus de sa maîtresse</w:t>
      </w:r>
      <w:r w:rsidR="00BF7D4A">
        <w:t xml:space="preserve">, </w:t>
      </w:r>
      <w:r w:rsidRPr="008A7EC9">
        <w:t>que</w:t>
      </w:r>
      <w:r w:rsidR="00BF7D4A">
        <w:t xml:space="preserve">, </w:t>
      </w:r>
      <w:r w:rsidRPr="008A7EC9">
        <w:t>par moment</w:t>
      </w:r>
      <w:r w:rsidR="00BF7D4A">
        <w:t xml:space="preserve">, </w:t>
      </w:r>
      <w:r w:rsidRPr="008A7EC9">
        <w:t>elle enlaçait</w:t>
      </w:r>
      <w:r w:rsidR="00BF7D4A">
        <w:t>.</w:t>
      </w:r>
    </w:p>
    <w:p w14:paraId="3D37F647" w14:textId="77777777" w:rsidR="00BF7D4A" w:rsidRDefault="009D75A4" w:rsidP="009D75A4">
      <w:pPr>
        <w:rPr>
          <w:i/>
          <w:iCs/>
        </w:rPr>
      </w:pPr>
      <w:r w:rsidRPr="008A7EC9">
        <w:t>Du fauteuil où j</w:t>
      </w:r>
      <w:r w:rsidR="00BF7D4A">
        <w:t>’</w:t>
      </w:r>
      <w:r w:rsidRPr="008A7EC9">
        <w:t>étais assis</w:t>
      </w:r>
      <w:r w:rsidR="00BF7D4A">
        <w:t xml:space="preserve">, </w:t>
      </w:r>
      <w:r w:rsidRPr="008A7EC9">
        <w:t>je voyais</w:t>
      </w:r>
      <w:r w:rsidR="00BF7D4A">
        <w:t xml:space="preserve">, </w:t>
      </w:r>
      <w:r w:rsidRPr="008A7EC9">
        <w:t>dans l</w:t>
      </w:r>
      <w:r w:rsidR="00BF7D4A">
        <w:t>’</w:t>
      </w:r>
      <w:r w:rsidRPr="008A7EC9">
        <w:t>entrebâillement de son fichu de Valenciennes</w:t>
      </w:r>
      <w:r w:rsidR="00BF7D4A">
        <w:t xml:space="preserve">, </w:t>
      </w:r>
      <w:r w:rsidRPr="008A7EC9">
        <w:t>se gonfler voluptueusement la f</w:t>
      </w:r>
      <w:r w:rsidRPr="008A7EC9">
        <w:t>i</w:t>
      </w:r>
      <w:r w:rsidRPr="008A7EC9">
        <w:t>ne gorge mate de la jeune fille</w:t>
      </w:r>
      <w:r w:rsidR="00BF7D4A">
        <w:t xml:space="preserve">. </w:t>
      </w:r>
      <w:r w:rsidRPr="008A7EC9">
        <w:t>Derrière les tentures tirées</w:t>
      </w:r>
      <w:r w:rsidR="00BF7D4A">
        <w:t xml:space="preserve">, </w:t>
      </w:r>
      <w:r w:rsidRPr="008A7EC9">
        <w:t>la f</w:t>
      </w:r>
      <w:r w:rsidRPr="008A7EC9">
        <w:t>e</w:t>
      </w:r>
      <w:r w:rsidRPr="008A7EC9">
        <w:t>nêtre était ouverte</w:t>
      </w:r>
      <w:r w:rsidR="00BF7D4A">
        <w:t xml:space="preserve">, </w:t>
      </w:r>
      <w:r w:rsidRPr="008A7EC9">
        <w:t>et la brise nocturne</w:t>
      </w:r>
      <w:r w:rsidR="00BF7D4A">
        <w:t xml:space="preserve">, </w:t>
      </w:r>
      <w:r w:rsidRPr="008A7EC9">
        <w:t>les écartant parfois</w:t>
      </w:r>
      <w:r w:rsidR="00BF7D4A">
        <w:t xml:space="preserve">, </w:t>
      </w:r>
      <w:r w:rsidRPr="008A7EC9">
        <w:t>m</w:t>
      </w:r>
      <w:r w:rsidRPr="008A7EC9">
        <w:t>ê</w:t>
      </w:r>
      <w:r w:rsidRPr="008A7EC9">
        <w:t>lait à l</w:t>
      </w:r>
      <w:r w:rsidR="00BF7D4A">
        <w:t>’</w:t>
      </w:r>
      <w:r w:rsidRPr="008A7EC9">
        <w:t>odeur entêtante de l</w:t>
      </w:r>
      <w:r w:rsidR="00BF7D4A">
        <w:t>’</w:t>
      </w:r>
      <w:r w:rsidRPr="008A7EC9">
        <w:t>ambre</w:t>
      </w:r>
      <w:r w:rsidR="00BF7D4A">
        <w:t xml:space="preserve">, </w:t>
      </w:r>
      <w:r w:rsidRPr="008A7EC9">
        <w:t>des roses et des cigarettes</w:t>
      </w:r>
      <w:r w:rsidR="00BF7D4A">
        <w:t xml:space="preserve">, </w:t>
      </w:r>
      <w:r w:rsidRPr="008A7EC9">
        <w:t>les balsamiques parfums de l</w:t>
      </w:r>
      <w:r w:rsidR="00BF7D4A">
        <w:t>’</w:t>
      </w:r>
      <w:proofErr w:type="spellStart"/>
      <w:r w:rsidRPr="008A7EC9">
        <w:rPr>
          <w:i/>
          <w:iCs/>
        </w:rPr>
        <w:t>Herrenwald</w:t>
      </w:r>
      <w:proofErr w:type="spellEnd"/>
      <w:r w:rsidR="00BF7D4A">
        <w:rPr>
          <w:i/>
          <w:iCs/>
        </w:rPr>
        <w:t>.</w:t>
      </w:r>
    </w:p>
    <w:p w14:paraId="57A4CBBC" w14:textId="77777777" w:rsidR="00BF7D4A" w:rsidRDefault="009D75A4" w:rsidP="009D75A4">
      <w:r w:rsidRPr="008A7EC9">
        <w:lastRenderedPageBreak/>
        <w:t>Avec cette insouciance complète de l</w:t>
      </w:r>
      <w:r w:rsidR="00BF7D4A">
        <w:t>’</w:t>
      </w:r>
      <w:r w:rsidRPr="008A7EC9">
        <w:t>effet</w:t>
      </w:r>
      <w:r w:rsidR="00BF7D4A">
        <w:t xml:space="preserve">, </w:t>
      </w:r>
      <w:r w:rsidRPr="008A7EC9">
        <w:t>du style</w:t>
      </w:r>
      <w:r w:rsidR="00BF7D4A">
        <w:t xml:space="preserve">, </w:t>
      </w:r>
      <w:r w:rsidRPr="008A7EC9">
        <w:t>mêlant trois langues</w:t>
      </w:r>
      <w:r w:rsidR="00BF7D4A">
        <w:t xml:space="preserve">, </w:t>
      </w:r>
      <w:r w:rsidRPr="008A7EC9">
        <w:t>passant du vouvoiement français à la troisième personne allemande</w:t>
      </w:r>
      <w:r w:rsidR="00BF7D4A">
        <w:t xml:space="preserve">, </w:t>
      </w:r>
      <w:r w:rsidRPr="008A7EC9">
        <w:t>au tutoiement russe</w:t>
      </w:r>
      <w:r w:rsidR="00BF7D4A">
        <w:t xml:space="preserve">, </w:t>
      </w:r>
      <w:r w:rsidRPr="008A7EC9">
        <w:t>Aurore parla</w:t>
      </w:r>
      <w:r w:rsidR="00BF7D4A">
        <w:t>.</w:t>
      </w:r>
    </w:p>
    <w:p w14:paraId="3BFEFDD7" w14:textId="26EFC6A7" w:rsidR="009D75A4" w:rsidRPr="008A7EC9" w:rsidRDefault="009D75A4" w:rsidP="009D75A4"/>
    <w:p w14:paraId="7F815CFC" w14:textId="77777777" w:rsidR="00BF7D4A" w:rsidRDefault="00BF7D4A" w:rsidP="009D75A4">
      <w:r>
        <w:t>« </w:t>
      </w:r>
      <w:r w:rsidR="009D75A4" w:rsidRPr="008A7EC9">
        <w:t>Tu sais</w:t>
      </w:r>
      <w:r>
        <w:t xml:space="preserve">, </w:t>
      </w:r>
      <w:r w:rsidR="009D75A4" w:rsidRPr="008A7EC9">
        <w:t>commença-t-elle</w:t>
      </w:r>
      <w:r>
        <w:t xml:space="preserve">, </w:t>
      </w:r>
      <w:r w:rsidR="009D75A4" w:rsidRPr="008A7EC9">
        <w:t>que je n</w:t>
      </w:r>
      <w:r>
        <w:t>’</w:t>
      </w:r>
      <w:r w:rsidR="009D75A4" w:rsidRPr="008A7EC9">
        <w:t>ai pas précisément monté en me mariant</w:t>
      </w:r>
      <w:r>
        <w:t xml:space="preserve">. </w:t>
      </w:r>
      <w:r w:rsidR="009D75A4" w:rsidRPr="008A7EC9">
        <w:t>De princesse</w:t>
      </w:r>
      <w:r>
        <w:t xml:space="preserve">, </w:t>
      </w:r>
      <w:r w:rsidR="009D75A4" w:rsidRPr="008A7EC9">
        <w:t>je n</w:t>
      </w:r>
      <w:r>
        <w:t>’</w:t>
      </w:r>
      <w:r w:rsidR="009D75A4" w:rsidRPr="008A7EC9">
        <w:t>ai plus été que grande-duchesse</w:t>
      </w:r>
      <w:r>
        <w:t xml:space="preserve">. </w:t>
      </w:r>
      <w:r w:rsidR="009D75A4" w:rsidRPr="008A7EC9">
        <w:t>Et pour être alliée aux Hohenzollern</w:t>
      </w:r>
      <w:r>
        <w:t xml:space="preserve">, </w:t>
      </w:r>
      <w:r w:rsidR="009D75A4" w:rsidRPr="008A7EC9">
        <w:t>la famille de mes maris n</w:t>
      </w:r>
      <w:r>
        <w:t>’</w:t>
      </w:r>
      <w:r w:rsidR="009D75A4" w:rsidRPr="008A7EC9">
        <w:t>est pas de beaucoup aussi ancienne que la mienne</w:t>
      </w:r>
      <w:r>
        <w:t>.</w:t>
      </w:r>
    </w:p>
    <w:p w14:paraId="48F81441" w14:textId="77777777" w:rsidR="00BF7D4A" w:rsidRDefault="00BF7D4A" w:rsidP="009D75A4">
      <w:r>
        <w:t>« </w:t>
      </w:r>
      <w:r w:rsidR="009D75A4" w:rsidRPr="008A7EC9">
        <w:t xml:space="preserve">Je suis une princesse </w:t>
      </w:r>
      <w:proofErr w:type="spellStart"/>
      <w:r w:rsidR="009D75A4" w:rsidRPr="008A7EC9">
        <w:t>Tumène</w:t>
      </w:r>
      <w:proofErr w:type="spellEnd"/>
      <w:r>
        <w:t xml:space="preserve">. </w:t>
      </w:r>
      <w:r w:rsidR="009D75A4" w:rsidRPr="008A7EC9">
        <w:t>Je sais bien que vos hi</w:t>
      </w:r>
      <w:r w:rsidR="009D75A4" w:rsidRPr="008A7EC9">
        <w:t>s</w:t>
      </w:r>
      <w:r w:rsidR="009D75A4" w:rsidRPr="008A7EC9">
        <w:t>toires occidentales ne contiennent presque rien à notre sujet</w:t>
      </w:r>
      <w:r>
        <w:t xml:space="preserve">. </w:t>
      </w:r>
      <w:r w:rsidR="009D75A4" w:rsidRPr="008A7EC9">
        <w:t xml:space="preserve">Mais si tu allais à </w:t>
      </w:r>
      <w:proofErr w:type="spellStart"/>
      <w:r w:rsidR="009D75A4" w:rsidRPr="008A7EC9">
        <w:t>Samarkande</w:t>
      </w:r>
      <w:proofErr w:type="spellEnd"/>
      <w:r>
        <w:t xml:space="preserve">, </w:t>
      </w:r>
      <w:r w:rsidR="009D75A4" w:rsidRPr="008A7EC9">
        <w:t>à Kara-</w:t>
      </w:r>
      <w:proofErr w:type="spellStart"/>
      <w:r w:rsidR="009D75A4" w:rsidRPr="008A7EC9">
        <w:t>Koroum</w:t>
      </w:r>
      <w:proofErr w:type="spellEnd"/>
      <w:r>
        <w:t xml:space="preserve">, </w:t>
      </w:r>
      <w:r w:rsidR="009D75A4" w:rsidRPr="008A7EC9">
        <w:t>ou seulement à Tiflis</w:t>
      </w:r>
      <w:r>
        <w:t xml:space="preserve">, </w:t>
      </w:r>
      <w:r w:rsidR="009D75A4" w:rsidRPr="008A7EC9">
        <w:t>tu lirais dans les vieilles chroniques mongoles des choses qui te laisseraient rêveur sur l</w:t>
      </w:r>
      <w:r>
        <w:t>’</w:t>
      </w:r>
      <w:r w:rsidR="009D75A4" w:rsidRPr="008A7EC9">
        <w:t>antiquité de nos origines</w:t>
      </w:r>
      <w:r>
        <w:t xml:space="preserve">, </w:t>
      </w:r>
      <w:r w:rsidR="009D75A4" w:rsidRPr="008A7EC9">
        <w:t>et tu comprendrais que vos Broglie</w:t>
      </w:r>
      <w:r>
        <w:t xml:space="preserve">, </w:t>
      </w:r>
      <w:r w:rsidR="009D75A4" w:rsidRPr="008A7EC9">
        <w:t>vos Cumberland</w:t>
      </w:r>
      <w:r>
        <w:t xml:space="preserve">, </w:t>
      </w:r>
      <w:r w:rsidR="009D75A4" w:rsidRPr="008A7EC9">
        <w:t>ne sont que des parvenus à notre côté</w:t>
      </w:r>
      <w:r>
        <w:t>.</w:t>
      </w:r>
    </w:p>
    <w:p w14:paraId="2885771E" w14:textId="77777777" w:rsidR="00BF7D4A" w:rsidRDefault="00BF7D4A" w:rsidP="009D75A4">
      <w:r>
        <w:t>« </w:t>
      </w:r>
      <w:r w:rsidR="009D75A4" w:rsidRPr="008A7EC9">
        <w:t xml:space="preserve">Il y a eu un prince </w:t>
      </w:r>
      <w:proofErr w:type="spellStart"/>
      <w:r w:rsidR="009D75A4" w:rsidRPr="008A7EC9">
        <w:t>Tumène</w:t>
      </w:r>
      <w:proofErr w:type="spellEnd"/>
      <w:r w:rsidR="009D75A4" w:rsidRPr="008A7EC9">
        <w:t xml:space="preserve"> décapité pour avoir résisté à Iaroslav le Grand</w:t>
      </w:r>
      <w:r>
        <w:t xml:space="preserve">, </w:t>
      </w:r>
      <w:r w:rsidR="009D75A4" w:rsidRPr="008A7EC9">
        <w:t>et je ne remonte pas plus haut pour ne pas t</w:t>
      </w:r>
      <w:r>
        <w:t>’</w:t>
      </w:r>
      <w:r w:rsidR="009D75A4" w:rsidRPr="008A7EC9">
        <w:t>ennuyer avec des noms à coucher dehors</w:t>
      </w:r>
      <w:r>
        <w:t xml:space="preserve">. </w:t>
      </w:r>
      <w:r w:rsidR="009D75A4" w:rsidRPr="008A7EC9">
        <w:t>Un autre</w:t>
      </w:r>
      <w:r>
        <w:t xml:space="preserve">, </w:t>
      </w:r>
      <w:r w:rsidR="009D75A4" w:rsidRPr="008A7EC9">
        <w:t>beaucoup plus tard</w:t>
      </w:r>
      <w:r>
        <w:t xml:space="preserve">, </w:t>
      </w:r>
      <w:r w:rsidR="009D75A4" w:rsidRPr="008A7EC9">
        <w:t>a donné tellement de fil à retordre à Ivan le Terrible que celui-ci préféra traiter avec lui et lui envoyer des présents merveilleux</w:t>
      </w:r>
      <w:r>
        <w:t xml:space="preserve">, </w:t>
      </w:r>
      <w:r w:rsidR="009D75A4" w:rsidRPr="008A7EC9">
        <w:t>dont une grande pendule avec le zodiaque tout en saphirs</w:t>
      </w:r>
      <w:r>
        <w:t xml:space="preserve">. </w:t>
      </w:r>
      <w:r w:rsidR="009D75A4" w:rsidRPr="008A7EC9">
        <w:t>N</w:t>
      </w:r>
      <w:r>
        <w:t>’</w:t>
      </w:r>
      <w:r w:rsidR="009D75A4" w:rsidRPr="008A7EC9">
        <w:t xml:space="preserve">empêche que le fils de ce </w:t>
      </w:r>
      <w:proofErr w:type="spellStart"/>
      <w:r w:rsidR="009D75A4" w:rsidRPr="008A7EC9">
        <w:t>Tumène</w:t>
      </w:r>
      <w:proofErr w:type="spellEnd"/>
      <w:r w:rsidR="009D75A4" w:rsidRPr="008A7EC9">
        <w:t>-là amena quarante mille cavaliers au Khan de Crimée</w:t>
      </w:r>
      <w:r>
        <w:t xml:space="preserve">, </w:t>
      </w:r>
      <w:r w:rsidR="009D75A4" w:rsidRPr="008A7EC9">
        <w:t>lorsqu</w:t>
      </w:r>
      <w:r>
        <w:t>’</w:t>
      </w:r>
      <w:r w:rsidR="009D75A4" w:rsidRPr="008A7EC9">
        <w:t>il alla assiéger Mo</w:t>
      </w:r>
      <w:r w:rsidR="009D75A4" w:rsidRPr="008A7EC9">
        <w:t>s</w:t>
      </w:r>
      <w:r w:rsidR="009D75A4" w:rsidRPr="008A7EC9">
        <w:t>cou</w:t>
      </w:r>
      <w:r>
        <w:t xml:space="preserve">, </w:t>
      </w:r>
      <w:r w:rsidR="009D75A4" w:rsidRPr="008A7EC9">
        <w:t>en 1571</w:t>
      </w:r>
      <w:r>
        <w:t xml:space="preserve">, </w:t>
      </w:r>
      <w:r w:rsidR="009D75A4" w:rsidRPr="008A7EC9">
        <w:t>je crois</w:t>
      </w:r>
      <w:r>
        <w:t>.</w:t>
      </w:r>
    </w:p>
    <w:p w14:paraId="2556D4E7" w14:textId="77777777" w:rsidR="00BF7D4A" w:rsidRDefault="00BF7D4A" w:rsidP="009D75A4">
      <w:r>
        <w:t>« </w:t>
      </w:r>
      <w:r w:rsidR="009D75A4" w:rsidRPr="008A7EC9">
        <w:t>Il ne faudrait pas croire que</w:t>
      </w:r>
      <w:r>
        <w:t xml:space="preserve">, </w:t>
      </w:r>
      <w:r w:rsidR="009D75A4" w:rsidRPr="008A7EC9">
        <w:t>parce que nous avons lutté d</w:t>
      </w:r>
      <w:r>
        <w:t>’</w:t>
      </w:r>
      <w:r w:rsidR="009D75A4" w:rsidRPr="008A7EC9">
        <w:t>abord contre le Czar</w:t>
      </w:r>
      <w:r>
        <w:t xml:space="preserve">, </w:t>
      </w:r>
      <w:r w:rsidR="009D75A4" w:rsidRPr="008A7EC9">
        <w:t>nous étions des sauvages</w:t>
      </w:r>
      <w:r>
        <w:t xml:space="preserve">. </w:t>
      </w:r>
      <w:r w:rsidR="009D75A4" w:rsidRPr="008A7EC9">
        <w:t>Boris Godo</w:t>
      </w:r>
      <w:r w:rsidR="009D75A4" w:rsidRPr="008A7EC9">
        <w:t>u</w:t>
      </w:r>
      <w:r w:rsidR="009D75A4" w:rsidRPr="008A7EC9">
        <w:t>nov a eu bien besoin de nous contre les Tartares</w:t>
      </w:r>
      <w:r>
        <w:t xml:space="preserve">, </w:t>
      </w:r>
      <w:r w:rsidR="009D75A4" w:rsidRPr="008A7EC9">
        <w:t>les Tcherke</w:t>
      </w:r>
      <w:r w:rsidR="009D75A4" w:rsidRPr="008A7EC9">
        <w:t>s</w:t>
      </w:r>
      <w:r w:rsidR="009D75A4" w:rsidRPr="008A7EC9">
        <w:t>ses et les Tchérémisses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 xml:space="preserve">est vrai que nous </w:t>
      </w:r>
      <w:r w:rsidR="009D75A4" w:rsidRPr="008A7EC9">
        <w:lastRenderedPageBreak/>
        <w:t>préférions nous ba</w:t>
      </w:r>
      <w:r w:rsidR="009D75A4" w:rsidRPr="008A7EC9">
        <w:t>t</w:t>
      </w:r>
      <w:r w:rsidR="009D75A4" w:rsidRPr="008A7EC9">
        <w:t>tre contre les Européens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 xml:space="preserve">est Alexis </w:t>
      </w:r>
      <w:proofErr w:type="spellStart"/>
      <w:r w:rsidR="009D75A4" w:rsidRPr="008A7EC9">
        <w:t>Tumène</w:t>
      </w:r>
      <w:proofErr w:type="spellEnd"/>
      <w:r>
        <w:t xml:space="preserve">, </w:t>
      </w:r>
      <w:r w:rsidR="009D75A4" w:rsidRPr="008A7EC9">
        <w:t>filleul de Pierre le Grand</w:t>
      </w:r>
      <w:r>
        <w:t xml:space="preserve">, </w:t>
      </w:r>
      <w:r w:rsidR="009D75A4" w:rsidRPr="008A7EC9">
        <w:t xml:space="preserve">qui a conduit la grande charge de </w:t>
      </w:r>
      <w:proofErr w:type="spellStart"/>
      <w:r w:rsidR="009D75A4" w:rsidRPr="008A7EC9">
        <w:t>Pultawa</w:t>
      </w:r>
      <w:proofErr w:type="spellEnd"/>
      <w:r>
        <w:t xml:space="preserve">. </w:t>
      </w:r>
      <w:r w:rsidR="009D75A4" w:rsidRPr="008A7EC9">
        <w:t>En réco</w:t>
      </w:r>
      <w:r w:rsidR="009D75A4" w:rsidRPr="008A7EC9">
        <w:t>m</w:t>
      </w:r>
      <w:r w:rsidR="009D75A4" w:rsidRPr="008A7EC9">
        <w:t>pense</w:t>
      </w:r>
      <w:r>
        <w:t xml:space="preserve">, </w:t>
      </w:r>
      <w:r w:rsidR="009D75A4" w:rsidRPr="008A7EC9">
        <w:t>ce Czar le laissa tranquille avec ses réformes</w:t>
      </w:r>
      <w:r>
        <w:t xml:space="preserve">. </w:t>
      </w:r>
      <w:r w:rsidR="009D75A4" w:rsidRPr="008A7EC9">
        <w:t>Il y a chez nous un tableau dans le style de votre Mignard qui le représente avec son bonnet de grèbe</w:t>
      </w:r>
      <w:r>
        <w:t xml:space="preserve">, </w:t>
      </w:r>
      <w:r w:rsidR="009D75A4" w:rsidRPr="008A7EC9">
        <w:t>sa touloupe d</w:t>
      </w:r>
      <w:r>
        <w:t>’</w:t>
      </w:r>
      <w:r w:rsidR="009D75A4" w:rsidRPr="008A7EC9">
        <w:t>or</w:t>
      </w:r>
      <w:r>
        <w:t xml:space="preserve">, </w:t>
      </w:r>
      <w:r w:rsidR="009D75A4" w:rsidRPr="008A7EC9">
        <w:t>brodée comme une chasuble</w:t>
      </w:r>
      <w:r>
        <w:t xml:space="preserve">, </w:t>
      </w:r>
      <w:r w:rsidR="009D75A4" w:rsidRPr="008A7EC9">
        <w:t>et ses longues moustaches que le Czar avait fait co</w:t>
      </w:r>
      <w:r w:rsidR="009D75A4" w:rsidRPr="008A7EC9">
        <w:t>u</w:t>
      </w:r>
      <w:r w:rsidR="009D75A4" w:rsidRPr="008A7EC9">
        <w:t>per à tous les autres</w:t>
      </w:r>
      <w:r>
        <w:t>.</w:t>
      </w:r>
    </w:p>
    <w:p w14:paraId="1E66974A" w14:textId="77777777" w:rsidR="00BF7D4A" w:rsidRDefault="00BF7D4A" w:rsidP="009D75A4">
      <w:r>
        <w:t>« </w:t>
      </w:r>
      <w:r w:rsidR="009D75A4" w:rsidRPr="008A7EC9">
        <w:t>Le premier qui fut rasé fut Wladimir</w:t>
      </w:r>
      <w:r>
        <w:t xml:space="preserve">, </w:t>
      </w:r>
      <w:r w:rsidR="009D75A4" w:rsidRPr="008A7EC9">
        <w:t>mon arrière-grand-père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ce Wladimir qui faillit être fusillé par ordre de Ba</w:t>
      </w:r>
      <w:r w:rsidR="009D75A4" w:rsidRPr="008A7EC9">
        <w:t>r</w:t>
      </w:r>
      <w:r w:rsidR="009D75A4" w:rsidRPr="008A7EC9">
        <w:t xml:space="preserve">clay de </w:t>
      </w:r>
      <w:proofErr w:type="spellStart"/>
      <w:r w:rsidR="009D75A4" w:rsidRPr="008A7EC9">
        <w:t>Tolly</w:t>
      </w:r>
      <w:proofErr w:type="spellEnd"/>
      <w:r>
        <w:t xml:space="preserve">, </w:t>
      </w:r>
      <w:r w:rsidR="009D75A4" w:rsidRPr="008A7EC9">
        <w:t>je ne me rappelle plus pourquoi</w:t>
      </w:r>
      <w:r>
        <w:t xml:space="preserve">. </w:t>
      </w:r>
      <w:r w:rsidR="009D75A4" w:rsidRPr="008A7EC9">
        <w:t>Il commandait le corps des cosaques d</w:t>
      </w:r>
      <w:r>
        <w:t>’</w:t>
      </w:r>
      <w:r w:rsidR="009D75A4" w:rsidRPr="008A7EC9">
        <w:t>Astrakan</w:t>
      </w:r>
      <w:r>
        <w:t xml:space="preserve">, </w:t>
      </w:r>
      <w:r w:rsidR="009D75A4" w:rsidRPr="008A7EC9">
        <w:t>qui campèrent dans les Champs-Élysées</w:t>
      </w:r>
      <w:r>
        <w:t xml:space="preserve">, </w:t>
      </w:r>
      <w:r w:rsidR="009D75A4" w:rsidRPr="008A7EC9">
        <w:t>et qui y firent du beau</w:t>
      </w:r>
      <w:r>
        <w:t xml:space="preserve">, </w:t>
      </w:r>
      <w:r w:rsidR="009D75A4" w:rsidRPr="008A7EC9">
        <w:t>paraît-il</w:t>
      </w:r>
      <w:r>
        <w:t xml:space="preserve">. </w:t>
      </w:r>
      <w:r w:rsidR="009D75A4" w:rsidRPr="008A7EC9">
        <w:t>Mon arrière-grand-père avait beaucoup pillé</w:t>
      </w:r>
      <w:r>
        <w:t xml:space="preserve">, </w:t>
      </w:r>
      <w:r w:rsidR="009D75A4" w:rsidRPr="008A7EC9">
        <w:t>mais il vendit tout pour avoir de l</w:t>
      </w:r>
      <w:r>
        <w:t>’</w:t>
      </w:r>
      <w:r w:rsidR="009D75A4" w:rsidRPr="008A7EC9">
        <w:t>argent qu</w:t>
      </w:r>
      <w:r>
        <w:t>’</w:t>
      </w:r>
      <w:r w:rsidR="009D75A4" w:rsidRPr="008A7EC9">
        <w:t>il s</w:t>
      </w:r>
      <w:r>
        <w:t>’</w:t>
      </w:r>
      <w:r w:rsidR="009D75A4" w:rsidRPr="008A7EC9">
        <w:t>empressa de perdre au Palais-Royal</w:t>
      </w:r>
      <w:r>
        <w:t xml:space="preserve">. </w:t>
      </w:r>
      <w:r w:rsidR="009D75A4" w:rsidRPr="008A7EC9">
        <w:t>Tu penses</w:t>
      </w:r>
      <w:r>
        <w:t xml:space="preserve">, </w:t>
      </w:r>
      <w:r w:rsidR="009D75A4" w:rsidRPr="008A7EC9">
        <w:t>il faisait paroli sur la rouge</w:t>
      </w:r>
      <w:r>
        <w:t xml:space="preserve">, </w:t>
      </w:r>
      <w:r w:rsidR="009D75A4" w:rsidRPr="008A7EC9">
        <w:t>et la noire est sortie quatorze fois</w:t>
      </w:r>
      <w:r>
        <w:t>.</w:t>
      </w:r>
    </w:p>
    <w:p w14:paraId="42352FE7" w14:textId="77777777" w:rsidR="00BF7D4A" w:rsidRDefault="00BF7D4A" w:rsidP="009D75A4">
      <w:r>
        <w:t>« </w:t>
      </w:r>
      <w:r w:rsidR="009D75A4" w:rsidRPr="008A7EC9">
        <w:t>Le père de Wladimir avait été d</w:t>
      </w:r>
      <w:r>
        <w:t>’</w:t>
      </w:r>
      <w:r w:rsidR="009D75A4" w:rsidRPr="008A7EC9">
        <w:t xml:space="preserve">abord très bien avec </w:t>
      </w:r>
      <w:r w:rsidRPr="008A7EC9">
        <w:t>C</w:t>
      </w:r>
      <w:r w:rsidRPr="008A7EC9">
        <w:t>a</w:t>
      </w:r>
      <w:r w:rsidRPr="008A7EC9">
        <w:t>therine</w:t>
      </w:r>
      <w:r>
        <w:t> </w:t>
      </w:r>
      <w:r w:rsidRPr="008A7EC9">
        <w:t>II</w:t>
      </w:r>
      <w:r>
        <w:t xml:space="preserve">. </w:t>
      </w:r>
      <w:r w:rsidR="009D75A4" w:rsidRPr="008A7EC9">
        <w:t>Lorsqu</w:t>
      </w:r>
      <w:r>
        <w:t>’</w:t>
      </w:r>
      <w:r w:rsidR="009D75A4" w:rsidRPr="008A7EC9">
        <w:t>elle en eut assez</w:t>
      </w:r>
      <w:r>
        <w:t xml:space="preserve">, </w:t>
      </w:r>
      <w:r w:rsidR="009D75A4" w:rsidRPr="008A7EC9">
        <w:t>elle lui fit épouser une d</w:t>
      </w:r>
      <w:r w:rsidR="009D75A4" w:rsidRPr="008A7EC9">
        <w:t>e</w:t>
      </w:r>
      <w:r w:rsidR="009D75A4" w:rsidRPr="008A7EC9">
        <w:t>moiselle d</w:t>
      </w:r>
      <w:r>
        <w:t>’</w:t>
      </w:r>
      <w:r w:rsidR="009D75A4" w:rsidRPr="008A7EC9">
        <w:t>Anhalt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la première fois que ma famille s</w:t>
      </w:r>
      <w:r>
        <w:t>’</w:t>
      </w:r>
      <w:r w:rsidR="009D75A4" w:rsidRPr="008A7EC9">
        <w:t>est a</w:t>
      </w:r>
      <w:r w:rsidR="009D75A4" w:rsidRPr="008A7EC9">
        <w:t>l</w:t>
      </w:r>
      <w:r w:rsidR="009D75A4" w:rsidRPr="008A7EC9">
        <w:t xml:space="preserve">liée avec des gens </w:t>
      </w:r>
      <w:proofErr w:type="gramStart"/>
      <w:r w:rsidR="009D75A4" w:rsidRPr="008A7EC9">
        <w:t>de par</w:t>
      </w:r>
      <w:proofErr w:type="gramEnd"/>
      <w:r w:rsidR="009D75A4" w:rsidRPr="008A7EC9">
        <w:t xml:space="preserve"> ici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espère que je clorai cette liste</w:t>
      </w:r>
      <w:r>
        <w:t xml:space="preserve">. </w:t>
      </w:r>
      <w:r w:rsidR="009D75A4" w:rsidRPr="008A7EC9">
        <w:t>Mélusine</w:t>
      </w:r>
      <w:r>
        <w:t xml:space="preserve">, </w:t>
      </w:r>
      <w:r w:rsidR="009D75A4" w:rsidRPr="008A7EC9">
        <w:t>je ne dis pas cela pour te peiner</w:t>
      </w:r>
      <w:r>
        <w:t xml:space="preserve">, </w:t>
      </w:r>
      <w:r w:rsidR="009D75A4" w:rsidRPr="008A7EC9">
        <w:t>mais cette Allema</w:t>
      </w:r>
      <w:r w:rsidR="009D75A4" w:rsidRPr="008A7EC9">
        <w:t>n</w:t>
      </w:r>
      <w:r w:rsidR="009D75A4" w:rsidRPr="008A7EC9">
        <w:t>de était bête et économe</w:t>
      </w:r>
      <w:r>
        <w:t xml:space="preserve">. </w:t>
      </w:r>
      <w:r w:rsidR="009D75A4" w:rsidRPr="008A7EC9">
        <w:t>Par exemple</w:t>
      </w:r>
      <w:r>
        <w:t xml:space="preserve">, </w:t>
      </w:r>
      <w:r w:rsidR="009D75A4" w:rsidRPr="008A7EC9">
        <w:t>elle n</w:t>
      </w:r>
      <w:r>
        <w:t>’</w:t>
      </w:r>
      <w:r w:rsidR="009D75A4" w:rsidRPr="008A7EC9">
        <w:t>a pu faire à sa re</w:t>
      </w:r>
      <w:r w:rsidR="009D75A4" w:rsidRPr="008A7EC9">
        <w:t>s</w:t>
      </w:r>
      <w:r w:rsidR="009D75A4" w:rsidRPr="008A7EC9">
        <w:t>semblance un seul des sept enfants qu</w:t>
      </w:r>
      <w:r>
        <w:t>’</w:t>
      </w:r>
      <w:r w:rsidR="009D75A4" w:rsidRPr="008A7EC9">
        <w:t>elle donna à son mari</w:t>
      </w:r>
      <w:r>
        <w:t xml:space="preserve">. </w:t>
      </w:r>
      <w:r w:rsidR="009D75A4" w:rsidRPr="008A7EC9">
        <w:t>Tous des petits cosaques</w:t>
      </w:r>
      <w:r>
        <w:t>.</w:t>
      </w:r>
    </w:p>
    <w:p w14:paraId="550EA299" w14:textId="77777777" w:rsidR="00BF7D4A" w:rsidRDefault="00BF7D4A" w:rsidP="009D75A4">
      <w:r>
        <w:t>« </w:t>
      </w:r>
      <w:r w:rsidR="009D75A4" w:rsidRPr="008A7EC9">
        <w:t>Ma grand</w:t>
      </w:r>
      <w:r>
        <w:t>’</w:t>
      </w:r>
      <w:r w:rsidR="009D75A4" w:rsidRPr="008A7EC9">
        <w:t>mère était d</w:t>
      </w:r>
      <w:r>
        <w:t>’</w:t>
      </w:r>
      <w:r w:rsidR="009D75A4" w:rsidRPr="008A7EC9">
        <w:t>Erivan</w:t>
      </w:r>
      <w:r>
        <w:t xml:space="preserve">. </w:t>
      </w:r>
      <w:r w:rsidR="009D75A4" w:rsidRPr="008A7EC9">
        <w:t>On dit que je lui resse</w:t>
      </w:r>
      <w:r w:rsidR="009D75A4" w:rsidRPr="008A7EC9">
        <w:t>m</w:t>
      </w:r>
      <w:r w:rsidR="009D75A4" w:rsidRPr="008A7EC9">
        <w:t>ble</w:t>
      </w:r>
      <w:r>
        <w:t xml:space="preserve">, </w:t>
      </w:r>
      <w:r w:rsidR="009D75A4" w:rsidRPr="008A7EC9">
        <w:t>mais elle était plus belle que moi</w:t>
      </w:r>
      <w:r>
        <w:t xml:space="preserve">. </w:t>
      </w:r>
      <w:r w:rsidR="009D75A4" w:rsidRPr="008A7EC9">
        <w:t>Elle se convertit pour épouser mon grand-père</w:t>
      </w:r>
      <w:r>
        <w:t xml:space="preserve">, </w:t>
      </w:r>
      <w:r w:rsidR="009D75A4" w:rsidRPr="008A7EC9">
        <w:t>dont elle était folle</w:t>
      </w:r>
      <w:r>
        <w:t xml:space="preserve">. </w:t>
      </w:r>
      <w:r w:rsidR="009D75A4" w:rsidRPr="008A7EC9">
        <w:t>Avant</w:t>
      </w:r>
      <w:r>
        <w:t xml:space="preserve">, </w:t>
      </w:r>
      <w:r w:rsidR="009D75A4" w:rsidRPr="008A7EC9">
        <w:t>elle adorait le feu</w:t>
      </w:r>
      <w:r>
        <w:t xml:space="preserve">, </w:t>
      </w:r>
      <w:r w:rsidR="009D75A4" w:rsidRPr="008A7EC9">
        <w:t>ce qui est bien la plus belle religion du monde</w:t>
      </w:r>
      <w:r>
        <w:t>.</w:t>
      </w:r>
    </w:p>
    <w:p w14:paraId="3E4F94C8" w14:textId="77777777" w:rsidR="00BF7D4A" w:rsidRDefault="00BF7D4A" w:rsidP="009D75A4">
      <w:r>
        <w:t>« </w:t>
      </w:r>
      <w:r w:rsidR="009D75A4" w:rsidRPr="008A7EC9">
        <w:t>Papa</w:t>
      </w:r>
      <w:r>
        <w:t xml:space="preserve">, </w:t>
      </w:r>
      <w:r w:rsidR="009D75A4" w:rsidRPr="008A7EC9">
        <w:t>dont j</w:t>
      </w:r>
      <w:r>
        <w:t>’</w:t>
      </w:r>
      <w:r w:rsidR="009D75A4" w:rsidRPr="008A7EC9">
        <w:t>aurai l</w:t>
      </w:r>
      <w:r>
        <w:t>’</w:t>
      </w:r>
      <w:r w:rsidR="009D75A4" w:rsidRPr="008A7EC9">
        <w:t>occasion de te reparler</w:t>
      </w:r>
      <w:r>
        <w:t xml:space="preserve">, </w:t>
      </w:r>
      <w:r w:rsidR="009D75A4" w:rsidRPr="008A7EC9">
        <w:t>est le second de la famille qui se soit allié aux Allemands</w:t>
      </w:r>
      <w:r>
        <w:t xml:space="preserve">, </w:t>
      </w:r>
      <w:r w:rsidR="009D75A4" w:rsidRPr="008A7EC9">
        <w:t>et aux Hohenzo</w:t>
      </w:r>
      <w:r w:rsidR="009D75A4" w:rsidRPr="008A7EC9">
        <w:t>l</w:t>
      </w:r>
      <w:r w:rsidR="009D75A4" w:rsidRPr="008A7EC9">
        <w:t>lern encore</w:t>
      </w:r>
      <w:r>
        <w:t xml:space="preserve">. </w:t>
      </w:r>
      <w:r w:rsidR="009D75A4" w:rsidRPr="008A7EC9">
        <w:t>Mais il faut savoir comment cela s</w:t>
      </w:r>
      <w:r>
        <w:t>’</w:t>
      </w:r>
      <w:r w:rsidR="009D75A4" w:rsidRPr="008A7EC9">
        <w:t>est fait</w:t>
      </w:r>
      <w:r>
        <w:t xml:space="preserve">. </w:t>
      </w:r>
      <w:r w:rsidR="009D75A4" w:rsidRPr="008A7EC9">
        <w:lastRenderedPageBreak/>
        <w:t>Papa était</w:t>
      </w:r>
      <w:r>
        <w:t xml:space="preserve">, </w:t>
      </w:r>
      <w:r w:rsidR="009D75A4" w:rsidRPr="008A7EC9">
        <w:t>comme le grand-père Wladimir</w:t>
      </w:r>
      <w:r>
        <w:t xml:space="preserve">, </w:t>
      </w:r>
      <w:r w:rsidR="009D75A4" w:rsidRPr="008A7EC9">
        <w:t>abominablement joueur</w:t>
      </w:r>
      <w:r>
        <w:t xml:space="preserve">. </w:t>
      </w:r>
      <w:r w:rsidR="009D75A4" w:rsidRPr="008A7EC9">
        <w:t>Il avait juré de regagner en France ce que l</w:t>
      </w:r>
      <w:r>
        <w:t>’</w:t>
      </w:r>
      <w:r w:rsidR="009D75A4" w:rsidRPr="008A7EC9">
        <w:t>autre y avait perdu</w:t>
      </w:r>
      <w:r>
        <w:t xml:space="preserve">. </w:t>
      </w:r>
      <w:r w:rsidR="009D75A4" w:rsidRPr="008A7EC9">
        <w:t>En réalité</w:t>
      </w:r>
      <w:r>
        <w:t xml:space="preserve">, </w:t>
      </w:r>
      <w:r w:rsidR="009D75A4" w:rsidRPr="008A7EC9">
        <w:t>il s</w:t>
      </w:r>
      <w:r>
        <w:t>’</w:t>
      </w:r>
      <w:r w:rsidR="009D75A4" w:rsidRPr="008A7EC9">
        <w:t>y serait ruiné</w:t>
      </w:r>
      <w:r>
        <w:t xml:space="preserve">, </w:t>
      </w:r>
      <w:r w:rsidR="009D75A4" w:rsidRPr="008A7EC9">
        <w:t>si on peut être jamais ruiné avec des terres grandes comme six de vos départements</w:t>
      </w:r>
      <w:r>
        <w:t xml:space="preserve">, </w:t>
      </w:r>
      <w:r w:rsidR="009D75A4" w:rsidRPr="008A7EC9">
        <w:t>des cos</w:t>
      </w:r>
      <w:r w:rsidR="009D75A4" w:rsidRPr="008A7EC9">
        <w:t>a</w:t>
      </w:r>
      <w:r w:rsidR="009D75A4" w:rsidRPr="008A7EC9">
        <w:t>ques dont on ne connaît pas le nombre et des troupeaux qui se doublent tous les ans</w:t>
      </w:r>
      <w:r>
        <w:t>.</w:t>
      </w:r>
    </w:p>
    <w:p w14:paraId="6C9C6330" w14:textId="77777777" w:rsidR="00BF7D4A" w:rsidRDefault="00BF7D4A" w:rsidP="009D75A4">
      <w:r>
        <w:t>« </w:t>
      </w:r>
      <w:r w:rsidR="009D75A4" w:rsidRPr="008A7EC9">
        <w:t>Toujours est-il qu</w:t>
      </w:r>
      <w:r>
        <w:t>’</w:t>
      </w:r>
      <w:r w:rsidR="009D75A4" w:rsidRPr="008A7EC9">
        <w:t>il passait dix mois de l</w:t>
      </w:r>
      <w:r>
        <w:t>’</w:t>
      </w:r>
      <w:r w:rsidR="009D75A4" w:rsidRPr="008A7EC9">
        <w:t>année à Paris</w:t>
      </w:r>
      <w:r>
        <w:t xml:space="preserve">, – </w:t>
      </w:r>
      <w:r w:rsidR="009D75A4" w:rsidRPr="008A7EC9">
        <w:t>il était du Jockey</w:t>
      </w:r>
      <w:r>
        <w:t xml:space="preserve">, – </w:t>
      </w:r>
      <w:r w:rsidR="009D75A4" w:rsidRPr="008A7EC9">
        <w:t>à Aix</w:t>
      </w:r>
      <w:r>
        <w:t xml:space="preserve">, </w:t>
      </w:r>
      <w:r w:rsidR="009D75A4" w:rsidRPr="008A7EC9">
        <w:t>à Nice</w:t>
      </w:r>
      <w:r>
        <w:t xml:space="preserve">, </w:t>
      </w:r>
      <w:r w:rsidR="009D75A4" w:rsidRPr="008A7EC9">
        <w:t>dans tous les endroits où l</w:t>
      </w:r>
      <w:r>
        <w:t>’</w:t>
      </w:r>
      <w:r w:rsidR="009D75A4" w:rsidRPr="008A7EC9">
        <w:t>on peut rencontrer des types comme lui</w:t>
      </w:r>
      <w:r>
        <w:t xml:space="preserve">. – </w:t>
      </w:r>
      <w:r w:rsidR="009D75A4" w:rsidRPr="008A7EC9">
        <w:t>C</w:t>
      </w:r>
      <w:r>
        <w:t>’</w:t>
      </w:r>
      <w:r w:rsidR="009D75A4" w:rsidRPr="008A7EC9">
        <w:t>est à Aix qu</w:t>
      </w:r>
      <w:r>
        <w:t>’</w:t>
      </w:r>
      <w:r w:rsidR="009D75A4" w:rsidRPr="008A7EC9">
        <w:t>il connut ma mère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était en été 1882</w:t>
      </w:r>
      <w:r>
        <w:t xml:space="preserve">. </w:t>
      </w:r>
      <w:r w:rsidR="009D75A4" w:rsidRPr="008A7EC9">
        <w:t xml:space="preserve">Il était un soir à la Villa des Fleurs avec le roi Georges de Grèce et le grand-duc </w:t>
      </w:r>
      <w:proofErr w:type="spellStart"/>
      <w:r w:rsidR="009D75A4" w:rsidRPr="008A7EC9">
        <w:t>Wassili</w:t>
      </w:r>
      <w:proofErr w:type="spellEnd"/>
      <w:r>
        <w:t xml:space="preserve">. </w:t>
      </w:r>
      <w:r w:rsidR="009D75A4" w:rsidRPr="008A7EC9">
        <w:t>Ils avaient beaucoup bu et ne devaient pas être seuls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alors que papa se mit à dire des femmes un tas d</w:t>
      </w:r>
      <w:r>
        <w:t>’</w:t>
      </w:r>
      <w:r w:rsidR="009D75A4" w:rsidRPr="008A7EC9">
        <w:t>horreurs</w:t>
      </w:r>
      <w:r>
        <w:t xml:space="preserve">, </w:t>
      </w:r>
      <w:r w:rsidR="009D75A4" w:rsidRPr="008A7EC9">
        <w:t>affirmant qu</w:t>
      </w:r>
      <w:r>
        <w:t>’</w:t>
      </w:r>
      <w:r w:rsidR="009D75A4" w:rsidRPr="008A7EC9">
        <w:t>elles se valaient toutes</w:t>
      </w:r>
      <w:r>
        <w:t xml:space="preserve">, </w:t>
      </w:r>
      <w:r w:rsidR="009D75A4" w:rsidRPr="008A7EC9">
        <w:t>et que lui</w:t>
      </w:r>
      <w:r>
        <w:t xml:space="preserve">, </w:t>
      </w:r>
      <w:r w:rsidR="009D75A4" w:rsidRPr="008A7EC9">
        <w:t xml:space="preserve">prince </w:t>
      </w:r>
      <w:proofErr w:type="spellStart"/>
      <w:r w:rsidR="009D75A4" w:rsidRPr="008A7EC9">
        <w:t>Tumène</w:t>
      </w:r>
      <w:proofErr w:type="spellEnd"/>
      <w:r>
        <w:t xml:space="preserve">, </w:t>
      </w:r>
      <w:r w:rsidR="009D75A4" w:rsidRPr="008A7EC9">
        <w:t>obligé de se marier à cause du nom</w:t>
      </w:r>
      <w:r>
        <w:t xml:space="preserve">, </w:t>
      </w:r>
      <w:r w:rsidR="009D75A4" w:rsidRPr="008A7EC9">
        <w:t>était bien décidé à prendre n</w:t>
      </w:r>
      <w:r>
        <w:t>’</w:t>
      </w:r>
      <w:r w:rsidR="009D75A4" w:rsidRPr="008A7EC9">
        <w:t>importe laquelle</w:t>
      </w:r>
      <w:r>
        <w:t xml:space="preserve">, </w:t>
      </w:r>
      <w:r w:rsidR="009D75A4" w:rsidRPr="008A7EC9">
        <w:t>au hasard</w:t>
      </w:r>
      <w:r>
        <w:t>.</w:t>
      </w:r>
    </w:p>
    <w:p w14:paraId="066BD251" w14:textId="77777777" w:rsidR="00BF7D4A" w:rsidRDefault="00BF7D4A" w:rsidP="009D75A4">
      <w:r>
        <w:t>« — </w:t>
      </w:r>
      <w:r w:rsidR="009D75A4" w:rsidRPr="008A7EC9">
        <w:t>Alors</w:t>
      </w:r>
      <w:r>
        <w:t xml:space="preserve">, </w:t>
      </w:r>
      <w:r w:rsidR="009D75A4" w:rsidRPr="008A7EC9">
        <w:t>dit le grand-duc</w:t>
      </w:r>
      <w:r>
        <w:t xml:space="preserve">, </w:t>
      </w:r>
      <w:r w:rsidR="009D75A4" w:rsidRPr="008A7EC9">
        <w:t>épouse la première qui entrera ici</w:t>
      </w:r>
      <w:r>
        <w:t>.</w:t>
      </w:r>
    </w:p>
    <w:p w14:paraId="750CF6B3" w14:textId="77777777" w:rsidR="00BF7D4A" w:rsidRDefault="00BF7D4A" w:rsidP="009D75A4">
      <w:r>
        <w:t>« — </w:t>
      </w:r>
      <w:r w:rsidR="009D75A4" w:rsidRPr="008A7EC9">
        <w:t>Aussi bien</w:t>
      </w:r>
      <w:r>
        <w:t xml:space="preserve">, </w:t>
      </w:r>
      <w:r w:rsidR="009D75A4" w:rsidRPr="008A7EC9">
        <w:t>pourvu naturellement qu</w:t>
      </w:r>
      <w:r>
        <w:t>’</w:t>
      </w:r>
      <w:r w:rsidR="009D75A4" w:rsidRPr="008A7EC9">
        <w:t>elle ne soit pas d</w:t>
      </w:r>
      <w:r w:rsidR="009D75A4" w:rsidRPr="008A7EC9">
        <w:t>é</w:t>
      </w:r>
      <w:r w:rsidR="009D75A4" w:rsidRPr="008A7EC9">
        <w:t>jà mariée</w:t>
      </w:r>
      <w:r>
        <w:t xml:space="preserve">, </w:t>
      </w:r>
      <w:r w:rsidR="009D75A4" w:rsidRPr="008A7EC9">
        <w:t>ajouta mon père qui avait de la religion</w:t>
      </w:r>
      <w:r>
        <w:t>.</w:t>
      </w:r>
    </w:p>
    <w:p w14:paraId="6414FCE7" w14:textId="77777777" w:rsidR="00BF7D4A" w:rsidRDefault="00BF7D4A" w:rsidP="009D75A4">
      <w:r>
        <w:t>« — </w:t>
      </w:r>
      <w:r w:rsidR="009D75A4" w:rsidRPr="008A7EC9">
        <w:t>Je parie que non</w:t>
      </w:r>
      <w:r>
        <w:t>.</w:t>
      </w:r>
    </w:p>
    <w:p w14:paraId="21F0691A" w14:textId="77777777" w:rsidR="00BF7D4A" w:rsidRDefault="00BF7D4A" w:rsidP="009D75A4">
      <w:r>
        <w:t>« — </w:t>
      </w:r>
      <w:r w:rsidR="009D75A4" w:rsidRPr="008A7EC9">
        <w:t>Combien</w:t>
      </w:r>
      <w:r>
        <w:t> ?</w:t>
      </w:r>
    </w:p>
    <w:p w14:paraId="63731CDC" w14:textId="77777777" w:rsidR="00BF7D4A" w:rsidRDefault="00BF7D4A" w:rsidP="009D75A4">
      <w:r>
        <w:t>« — </w:t>
      </w:r>
      <w:r w:rsidR="009D75A4" w:rsidRPr="008A7EC9">
        <w:t>Cent mille roubles</w:t>
      </w:r>
      <w:r>
        <w:t>.</w:t>
      </w:r>
    </w:p>
    <w:p w14:paraId="3D800C66" w14:textId="77777777" w:rsidR="00BF7D4A" w:rsidRDefault="00BF7D4A" w:rsidP="009D75A4">
      <w:r>
        <w:t>« — </w:t>
      </w:r>
      <w:r w:rsidR="009D75A4" w:rsidRPr="008A7EC9">
        <w:t>Tenu</w:t>
      </w:r>
      <w:r>
        <w:t>.</w:t>
      </w:r>
    </w:p>
    <w:p w14:paraId="684EC38F" w14:textId="646AD615" w:rsidR="00BF7D4A" w:rsidRDefault="00BF7D4A" w:rsidP="009D75A4">
      <w:r>
        <w:t>« </w:t>
      </w:r>
      <w:r w:rsidR="009D75A4" w:rsidRPr="008A7EC9">
        <w:t>Jamais</w:t>
      </w:r>
      <w:r>
        <w:t xml:space="preserve">, </w:t>
      </w:r>
      <w:r w:rsidR="009D75A4" w:rsidRPr="008A7EC9">
        <w:t>paraît-il</w:t>
      </w:r>
      <w:r>
        <w:t xml:space="preserve">, </w:t>
      </w:r>
      <w:r w:rsidR="009D75A4" w:rsidRPr="008A7EC9">
        <w:t>le roi Georges ne s</w:t>
      </w:r>
      <w:r>
        <w:t>’</w:t>
      </w:r>
      <w:r w:rsidR="009D75A4" w:rsidRPr="008A7EC9">
        <w:t>était tant amusé</w:t>
      </w:r>
      <w:r>
        <w:t xml:space="preserve">. </w:t>
      </w:r>
      <w:r w:rsidR="009D75A4" w:rsidRPr="008A7EC9">
        <w:t>Pauvre homme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ai eu du chagrin</w:t>
      </w:r>
      <w:r>
        <w:t xml:space="preserve">, </w:t>
      </w:r>
      <w:r w:rsidR="009D75A4" w:rsidRPr="008A7EC9">
        <w:t>il y a six mois</w:t>
      </w:r>
      <w:r>
        <w:t xml:space="preserve">, </w:t>
      </w:r>
      <w:r w:rsidR="009D75A4" w:rsidRPr="008A7EC9">
        <w:t>quand on l</w:t>
      </w:r>
      <w:r>
        <w:t>’</w:t>
      </w:r>
      <w:r w:rsidR="009D75A4" w:rsidRPr="008A7EC9">
        <w:t>a assassiné</w:t>
      </w:r>
      <w:r>
        <w:t xml:space="preserve">. </w:t>
      </w:r>
      <w:r w:rsidR="009D75A4" w:rsidRPr="008A7EC9">
        <w:t>Mais enfin</w:t>
      </w:r>
      <w:r>
        <w:t xml:space="preserve">, </w:t>
      </w:r>
      <w:r w:rsidR="009D75A4" w:rsidRPr="008A7EC9">
        <w:t>je voudrais que vous vous figuriez</w:t>
      </w:r>
      <w:r>
        <w:t xml:space="preserve">, </w:t>
      </w:r>
      <w:r w:rsidR="009D75A4" w:rsidRPr="008A7EC9">
        <w:t>Mél</w:t>
      </w:r>
      <w:r w:rsidR="009D75A4" w:rsidRPr="008A7EC9">
        <w:t>u</w:t>
      </w:r>
      <w:r w:rsidR="009D75A4" w:rsidRPr="008A7EC9">
        <w:t>sine et toi</w:t>
      </w:r>
      <w:r>
        <w:t xml:space="preserve">, </w:t>
      </w:r>
      <w:r w:rsidR="009D75A4" w:rsidRPr="008A7EC9">
        <w:t>cette scène avec ces trois hommes attendant que la porte s</w:t>
      </w:r>
      <w:r>
        <w:t>’</w:t>
      </w:r>
      <w:r w:rsidR="009D75A4" w:rsidRPr="008A7EC9">
        <w:t xml:space="preserve">ouvre devant celle qui allait être princesse </w:t>
      </w:r>
      <w:proofErr w:type="spellStart"/>
      <w:r w:rsidR="009D75A4" w:rsidRPr="008A7EC9">
        <w:lastRenderedPageBreak/>
        <w:t>Tumène</w:t>
      </w:r>
      <w:proofErr w:type="spellEnd"/>
      <w:r>
        <w:t xml:space="preserve">, </w:t>
      </w:r>
      <w:r w:rsidR="009D75A4" w:rsidRPr="008A7EC9">
        <w:t>car ils connaissaient bien l</w:t>
      </w:r>
      <w:r>
        <w:t>’</w:t>
      </w:r>
      <w:r w:rsidR="009D75A4" w:rsidRPr="008A7EC9">
        <w:t>entêtement de mon père et savaient qu</w:t>
      </w:r>
      <w:r>
        <w:t>’</w:t>
      </w:r>
      <w:r w:rsidR="009D75A4" w:rsidRPr="008A7EC9">
        <w:t xml:space="preserve">il aurait épousé la reine Pomaré ou </w:t>
      </w:r>
      <w:r>
        <w:t>M</w:t>
      </w:r>
      <w:r w:rsidRPr="00BF7D4A">
        <w:rPr>
          <w:vertAlign w:val="superscript"/>
        </w:rPr>
        <w:t>me</w:t>
      </w:r>
      <w:r>
        <w:t> </w:t>
      </w:r>
      <w:r w:rsidR="009D75A4" w:rsidRPr="008A7EC9">
        <w:t>Dieulafoy plutôt que de perdre son pari</w:t>
      </w:r>
      <w:r>
        <w:t>.</w:t>
      </w:r>
    </w:p>
    <w:p w14:paraId="19555642" w14:textId="77777777" w:rsidR="00BF7D4A" w:rsidRDefault="00BF7D4A" w:rsidP="009D75A4">
      <w:r>
        <w:t>« </w:t>
      </w:r>
      <w:r w:rsidR="009D75A4" w:rsidRPr="008A7EC9">
        <w:t>Ce fut ma mère qui entra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est-à-dire la duchesse Élé</w:t>
      </w:r>
      <w:r w:rsidR="009D75A4" w:rsidRPr="008A7EC9">
        <w:t>o</w:t>
      </w:r>
      <w:r w:rsidR="009D75A4" w:rsidRPr="008A7EC9">
        <w:t>nore de Hesse-Darmstadt</w:t>
      </w:r>
      <w:r>
        <w:t xml:space="preserve">, </w:t>
      </w:r>
      <w:r w:rsidR="009D75A4" w:rsidRPr="008A7EC9">
        <w:t>alors âgée de seize ans et suivie de sa gouvernante anglaise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en frémis encore</w:t>
      </w:r>
      <w:r>
        <w:t xml:space="preserve">. </w:t>
      </w:r>
      <w:r w:rsidR="009D75A4" w:rsidRPr="008A7EC9">
        <w:t>Si l</w:t>
      </w:r>
      <w:r>
        <w:t>’</w:t>
      </w:r>
      <w:r w:rsidR="009D75A4" w:rsidRPr="008A7EC9">
        <w:t>Anglaise était e</w:t>
      </w:r>
      <w:r w:rsidR="009D75A4" w:rsidRPr="008A7EC9">
        <w:t>n</w:t>
      </w:r>
      <w:r w:rsidR="009D75A4" w:rsidRPr="008A7EC9">
        <w:t>trée la première</w:t>
      </w:r>
      <w:r>
        <w:t xml:space="preserve">, </w:t>
      </w:r>
      <w:r w:rsidR="009D75A4" w:rsidRPr="008A7EC9">
        <w:t>papa l</w:t>
      </w:r>
      <w:r>
        <w:t>’</w:t>
      </w:r>
      <w:r w:rsidR="009D75A4" w:rsidRPr="008A7EC9">
        <w:t>aurait certainement épousée</w:t>
      </w:r>
      <w:r>
        <w:t xml:space="preserve">, </w:t>
      </w:r>
      <w:r w:rsidR="009D75A4" w:rsidRPr="008A7EC9">
        <w:t>et j</w:t>
      </w:r>
      <w:r>
        <w:t>’</w:t>
      </w:r>
      <w:r w:rsidR="009D75A4" w:rsidRPr="008A7EC9">
        <w:t>aurais été bien moins jolie</w:t>
      </w:r>
      <w:r>
        <w:t>.</w:t>
      </w:r>
    </w:p>
    <w:p w14:paraId="5F9CA260" w14:textId="77777777" w:rsidR="00BF7D4A" w:rsidRDefault="00BF7D4A" w:rsidP="009D75A4">
      <w:r>
        <w:t>« </w:t>
      </w:r>
      <w:r w:rsidR="009D75A4" w:rsidRPr="008A7EC9">
        <w:t>Maman était en effet belle comme le jour</w:t>
      </w:r>
      <w:r>
        <w:t xml:space="preserve">. </w:t>
      </w:r>
      <w:r w:rsidR="009D75A4" w:rsidRPr="008A7EC9">
        <w:t>Une Mélusine blonde</w:t>
      </w:r>
      <w:r>
        <w:t xml:space="preserve">. </w:t>
      </w:r>
      <w:r w:rsidR="009D75A4" w:rsidRPr="008A7EC9">
        <w:t>Peut-être pourtant pas si belle que toi</w:t>
      </w:r>
      <w:r>
        <w:t xml:space="preserve">, </w:t>
      </w:r>
      <w:r w:rsidR="009D75A4" w:rsidRPr="008A7EC9">
        <w:t>ma chère Mél</w:t>
      </w:r>
      <w:r w:rsidR="009D75A4" w:rsidRPr="008A7EC9">
        <w:t>u</w:t>
      </w:r>
      <w:r w:rsidR="009D75A4" w:rsidRPr="008A7EC9">
        <w:t>sine</w:t>
      </w:r>
      <w:r>
        <w:t xml:space="preserve">. </w:t>
      </w:r>
      <w:r w:rsidR="009D75A4" w:rsidRPr="008A7EC9">
        <w:t>Je l</w:t>
      </w:r>
      <w:r>
        <w:t>’</w:t>
      </w:r>
      <w:r w:rsidR="009D75A4" w:rsidRPr="008A7EC9">
        <w:t>ai peu connue</w:t>
      </w:r>
      <w:r>
        <w:t xml:space="preserve">, </w:t>
      </w:r>
      <w:r w:rsidR="009D75A4" w:rsidRPr="008A7EC9">
        <w:t>puisque je n</w:t>
      </w:r>
      <w:r>
        <w:t>’</w:t>
      </w:r>
      <w:r w:rsidR="009D75A4" w:rsidRPr="008A7EC9">
        <w:t>avais que cinq ans quand elle est morte</w:t>
      </w:r>
      <w:r>
        <w:t xml:space="preserve">. </w:t>
      </w:r>
      <w:r w:rsidR="009D75A4" w:rsidRPr="008A7EC9">
        <w:t>Elle ne put jamais bien s</w:t>
      </w:r>
      <w:r>
        <w:t>’</w:t>
      </w:r>
      <w:r w:rsidR="009D75A4" w:rsidRPr="008A7EC9">
        <w:t>habituer à la Tartarie</w:t>
      </w:r>
      <w:r>
        <w:t xml:space="preserve">. </w:t>
      </w:r>
      <w:r w:rsidR="009D75A4" w:rsidRPr="008A7EC9">
        <w:t>Je me rappelle</w:t>
      </w:r>
      <w:r>
        <w:t xml:space="preserve">, </w:t>
      </w:r>
      <w:r w:rsidR="009D75A4" w:rsidRPr="008A7EC9">
        <w:t>les premiers soirs d</w:t>
      </w:r>
      <w:r>
        <w:t>’</w:t>
      </w:r>
      <w:r w:rsidR="009D75A4" w:rsidRPr="008A7EC9">
        <w:t>automne</w:t>
      </w:r>
      <w:r>
        <w:t xml:space="preserve">, </w:t>
      </w:r>
      <w:r w:rsidR="009D75A4" w:rsidRPr="008A7EC9">
        <w:t>elle frémissait en e</w:t>
      </w:r>
      <w:r w:rsidR="009D75A4" w:rsidRPr="008A7EC9">
        <w:t>n</w:t>
      </w:r>
      <w:r w:rsidR="009D75A4" w:rsidRPr="008A7EC9">
        <w:t>tendant crier les courlis dans les marais de la Volga</w:t>
      </w:r>
      <w:r>
        <w:t xml:space="preserve">. </w:t>
      </w:r>
      <w:r w:rsidR="009D75A4" w:rsidRPr="008A7EC9">
        <w:t>Papa l</w:t>
      </w:r>
      <w:r>
        <w:t>’</w:t>
      </w:r>
      <w:r w:rsidR="009D75A4" w:rsidRPr="008A7EC9">
        <w:t>a beaucoup trompée</w:t>
      </w:r>
      <w:r>
        <w:t xml:space="preserve">. </w:t>
      </w:r>
      <w:r w:rsidR="009D75A4" w:rsidRPr="008A7EC9">
        <w:t>Elle ne savait que pleurer et il paraît que c</w:t>
      </w:r>
      <w:r>
        <w:t>’</w:t>
      </w:r>
      <w:r w:rsidR="009D75A4" w:rsidRPr="008A7EC9">
        <w:t>est ce qui agace le plus les hommes</w:t>
      </w:r>
      <w:r>
        <w:t>.</w:t>
      </w:r>
    </w:p>
    <w:p w14:paraId="131435F3" w14:textId="6F30A173" w:rsidR="00BF7D4A" w:rsidRDefault="00BF7D4A" w:rsidP="009D75A4">
      <w:r>
        <w:t>« </w:t>
      </w:r>
      <w:r w:rsidR="009D75A4" w:rsidRPr="008A7EC9">
        <w:t>Comment ne pouvait-on pas se plaire dans notre palais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ce que je me demande encore</w:t>
      </w:r>
      <w:r>
        <w:t xml:space="preserve">. </w:t>
      </w:r>
      <w:r w:rsidR="009D75A4" w:rsidRPr="008A7EC9">
        <w:t>Ne te figure pas</w:t>
      </w:r>
      <w:r>
        <w:t xml:space="preserve">, </w:t>
      </w:r>
      <w:r w:rsidR="009D75A4" w:rsidRPr="008A7EC9">
        <w:t>je te prie</w:t>
      </w:r>
      <w:r>
        <w:t xml:space="preserve">, </w:t>
      </w:r>
      <w:r w:rsidR="009D75A4" w:rsidRPr="008A7EC9">
        <w:t>que ce soit une demeure de sauvage</w:t>
      </w:r>
      <w:r>
        <w:t xml:space="preserve">. </w:t>
      </w:r>
      <w:r w:rsidR="009D75A4" w:rsidRPr="008A7EC9">
        <w:t>Vers 1850</w:t>
      </w:r>
      <w:r>
        <w:t xml:space="preserve">, </w:t>
      </w:r>
      <w:r w:rsidR="009D75A4" w:rsidRPr="008A7EC9">
        <w:t>une Française est venue chez nous</w:t>
      </w:r>
      <w:r>
        <w:t xml:space="preserve">. </w:t>
      </w:r>
      <w:r w:rsidR="009D75A4" w:rsidRPr="008A7EC9">
        <w:t>Tu peux lire le livre qu</w:t>
      </w:r>
      <w:r>
        <w:t>’</w:t>
      </w:r>
      <w:r w:rsidR="009D75A4" w:rsidRPr="008A7EC9">
        <w:t>elle a écrit</w:t>
      </w:r>
      <w:r>
        <w:t xml:space="preserve"> : </w:t>
      </w:r>
      <w:r w:rsidR="009D75A4" w:rsidRPr="008A7EC9">
        <w:rPr>
          <w:i/>
          <w:iCs/>
        </w:rPr>
        <w:t>Voy</w:t>
      </w:r>
      <w:r w:rsidR="009D75A4" w:rsidRPr="008A7EC9">
        <w:rPr>
          <w:i/>
          <w:iCs/>
        </w:rPr>
        <w:t>a</w:t>
      </w:r>
      <w:r w:rsidR="009D75A4" w:rsidRPr="008A7EC9">
        <w:rPr>
          <w:i/>
          <w:iCs/>
        </w:rPr>
        <w:t>ges dans les steppes de la Caspienne</w:t>
      </w:r>
      <w:r>
        <w:rPr>
          <w:i/>
          <w:iCs/>
        </w:rPr>
        <w:t xml:space="preserve">. </w:t>
      </w:r>
      <w:r w:rsidR="009D75A4" w:rsidRPr="008A7EC9">
        <w:t>Il a paru à Paris</w:t>
      </w:r>
      <w:r>
        <w:t xml:space="preserve">. </w:t>
      </w:r>
      <w:r w:rsidR="009D75A4" w:rsidRPr="008A7EC9">
        <w:t>Elle s</w:t>
      </w:r>
      <w:r>
        <w:t>’</w:t>
      </w:r>
      <w:r w:rsidR="009D75A4" w:rsidRPr="008A7EC9">
        <w:t xml:space="preserve">appelait </w:t>
      </w:r>
      <w:r>
        <w:t>M</w:t>
      </w:r>
      <w:r w:rsidRPr="00BF7D4A">
        <w:rPr>
          <w:vertAlign w:val="superscript"/>
        </w:rPr>
        <w:t>me</w:t>
      </w:r>
      <w:r>
        <w:t> </w:t>
      </w:r>
      <w:proofErr w:type="spellStart"/>
      <w:r w:rsidR="009D75A4" w:rsidRPr="008A7EC9">
        <w:t>Hommaire</w:t>
      </w:r>
      <w:proofErr w:type="spellEnd"/>
      <w:r w:rsidR="009D75A4" w:rsidRPr="008A7EC9">
        <w:t xml:space="preserve"> de </w:t>
      </w:r>
      <w:proofErr w:type="spellStart"/>
      <w:r w:rsidR="009D75A4" w:rsidRPr="008A7EC9">
        <w:t>Hell</w:t>
      </w:r>
      <w:proofErr w:type="spellEnd"/>
      <w:r>
        <w:t xml:space="preserve">. </w:t>
      </w:r>
      <w:r w:rsidR="009D75A4" w:rsidRPr="008A7EC9">
        <w:t>Son mari était un ingénieur</w:t>
      </w:r>
      <w:r>
        <w:t xml:space="preserve">, </w:t>
      </w:r>
      <w:r w:rsidR="009D75A4" w:rsidRPr="008A7EC9">
        <w:t>chargé de mission géodésique</w:t>
      </w:r>
      <w:r>
        <w:t xml:space="preserve">. </w:t>
      </w:r>
      <w:r w:rsidR="009D75A4" w:rsidRPr="008A7EC9">
        <w:t>Tu pourras vérifier cela dans tes bouquins</w:t>
      </w:r>
      <w:r>
        <w:t xml:space="preserve">. </w:t>
      </w:r>
      <w:r w:rsidR="009D75A4" w:rsidRPr="008A7EC9">
        <w:t>Elle fut reçue par mon grand-père</w:t>
      </w:r>
      <w:r>
        <w:t xml:space="preserve">. </w:t>
      </w:r>
      <w:r w:rsidR="009D75A4" w:rsidRPr="008A7EC9">
        <w:t>Elle a laissé une description assez exacte du palais</w:t>
      </w:r>
      <w:r>
        <w:t>.</w:t>
      </w:r>
    </w:p>
    <w:p w14:paraId="3656AEE8" w14:textId="77777777" w:rsidR="00BF7D4A" w:rsidRDefault="00BF7D4A" w:rsidP="009D75A4">
      <w:r>
        <w:t>« </w:t>
      </w:r>
      <w:r w:rsidR="009D75A4" w:rsidRPr="008A7EC9">
        <w:t>Ce palais était bâti dans une île de la Volga</w:t>
      </w:r>
      <w:r>
        <w:t xml:space="preserve">. </w:t>
      </w:r>
      <w:r w:rsidR="009D75A4" w:rsidRPr="008A7EC9">
        <w:t>Mes aïeux avaient fait cela à cause des nomades</w:t>
      </w:r>
      <w:r>
        <w:t xml:space="preserve">. </w:t>
      </w:r>
      <w:r w:rsidR="009D75A4" w:rsidRPr="008A7EC9">
        <w:t>Cette raison a disparu</w:t>
      </w:r>
      <w:r>
        <w:t xml:space="preserve">, </w:t>
      </w:r>
      <w:r w:rsidR="009D75A4" w:rsidRPr="008A7EC9">
        <w:t>mais le pittoresque est resté</w:t>
      </w:r>
      <w:r>
        <w:t>.</w:t>
      </w:r>
    </w:p>
    <w:p w14:paraId="08A3EBEF" w14:textId="77777777" w:rsidR="00BF7D4A" w:rsidRDefault="00BF7D4A" w:rsidP="009D75A4">
      <w:r>
        <w:t>« </w:t>
      </w:r>
      <w:r w:rsidR="009D75A4" w:rsidRPr="008A7EC9">
        <w:t>Mon plus lointain souvenir est celui du bruit de la sirène du bateau à aubes</w:t>
      </w:r>
      <w:r>
        <w:t xml:space="preserve">, </w:t>
      </w:r>
      <w:r w:rsidR="009D75A4" w:rsidRPr="008A7EC9">
        <w:t>qui</w:t>
      </w:r>
      <w:r>
        <w:t xml:space="preserve">, </w:t>
      </w:r>
      <w:r w:rsidR="009D75A4" w:rsidRPr="008A7EC9">
        <w:t>trois fois par semaine</w:t>
      </w:r>
      <w:r>
        <w:t xml:space="preserve">, </w:t>
      </w:r>
      <w:r w:rsidR="009D75A4" w:rsidRPr="008A7EC9">
        <w:t xml:space="preserve">faisait le service </w:t>
      </w:r>
      <w:r w:rsidR="009D75A4" w:rsidRPr="008A7EC9">
        <w:lastRenderedPageBreak/>
        <w:t>d</w:t>
      </w:r>
      <w:r>
        <w:t>’</w:t>
      </w:r>
      <w:r w:rsidR="009D75A4" w:rsidRPr="008A7EC9">
        <w:t>Astrakan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était une joie</w:t>
      </w:r>
      <w:r>
        <w:t xml:space="preserve">, </w:t>
      </w:r>
      <w:r w:rsidR="009D75A4" w:rsidRPr="008A7EC9">
        <w:t>parce qu</w:t>
      </w:r>
      <w:r>
        <w:t>’</w:t>
      </w:r>
      <w:r w:rsidR="009D75A4" w:rsidRPr="008A7EC9">
        <w:t>il y avait des visiteurs</w:t>
      </w:r>
      <w:r>
        <w:t xml:space="preserve">, </w:t>
      </w:r>
      <w:r w:rsidR="009D75A4" w:rsidRPr="008A7EC9">
        <w:t>le gouverneur</w:t>
      </w:r>
      <w:r>
        <w:t xml:space="preserve">, </w:t>
      </w:r>
      <w:r w:rsidR="009D75A4" w:rsidRPr="008A7EC9">
        <w:t>le ministre de France</w:t>
      </w:r>
      <w:r>
        <w:t xml:space="preserve">, </w:t>
      </w:r>
      <w:r w:rsidR="009D75A4" w:rsidRPr="008A7EC9">
        <w:t>un homme aussi aimable que Marçais</w:t>
      </w:r>
      <w:r>
        <w:t xml:space="preserve">, </w:t>
      </w:r>
      <w:r w:rsidR="009D75A4" w:rsidRPr="008A7EC9">
        <w:t>qui m</w:t>
      </w:r>
      <w:r>
        <w:t>’</w:t>
      </w:r>
      <w:r w:rsidR="009D75A4" w:rsidRPr="008A7EC9">
        <w:t>apportait des poupées et plus tard des livres</w:t>
      </w:r>
      <w:r>
        <w:t xml:space="preserve">. </w:t>
      </w:r>
      <w:r w:rsidR="009D75A4" w:rsidRPr="008A7EC9">
        <w:t>Comme les vrais seigneurs</w:t>
      </w:r>
      <w:r>
        <w:t xml:space="preserve">, </w:t>
      </w:r>
      <w:r w:rsidR="009D75A4" w:rsidRPr="008A7EC9">
        <w:t>papa était toujours de bonne h</w:t>
      </w:r>
      <w:r w:rsidR="009D75A4" w:rsidRPr="008A7EC9">
        <w:t>u</w:t>
      </w:r>
      <w:r w:rsidR="009D75A4" w:rsidRPr="008A7EC9">
        <w:t>meur quand il avait du monde à recevoir</w:t>
      </w:r>
      <w:r>
        <w:t>.</w:t>
      </w:r>
    </w:p>
    <w:p w14:paraId="548AEFBA" w14:textId="2E4F350C" w:rsidR="00BF7D4A" w:rsidRDefault="00BF7D4A" w:rsidP="009D75A4">
      <w:r>
        <w:t>« </w:t>
      </w:r>
      <w:r w:rsidR="009D75A4" w:rsidRPr="008A7EC9">
        <w:t>La fenêtre de ma chambre donnait sur le fleuve</w:t>
      </w:r>
      <w:r>
        <w:t xml:space="preserve">. </w:t>
      </w:r>
      <w:r w:rsidR="009D75A4" w:rsidRPr="008A7EC9">
        <w:t>Je voyais</w:t>
      </w:r>
      <w:r>
        <w:t xml:space="preserve">, </w:t>
      </w:r>
      <w:r w:rsidR="009D75A4" w:rsidRPr="008A7EC9">
        <w:t>sur l</w:t>
      </w:r>
      <w:r>
        <w:t>’</w:t>
      </w:r>
      <w:r w:rsidR="009D75A4" w:rsidRPr="008A7EC9">
        <w:t>eau jaune</w:t>
      </w:r>
      <w:r>
        <w:t xml:space="preserve">, </w:t>
      </w:r>
      <w:r w:rsidR="009D75A4" w:rsidRPr="008A7EC9">
        <w:t>les flottilles des canards sauvages de</w:t>
      </w:r>
      <w:r w:rsidR="009D75A4" w:rsidRPr="008A7EC9">
        <w:t>s</w:t>
      </w:r>
      <w:r w:rsidR="009D75A4" w:rsidRPr="008A7EC9">
        <w:t>cendre le courant</w:t>
      </w:r>
      <w:r>
        <w:t xml:space="preserve">, </w:t>
      </w:r>
      <w:r w:rsidR="009D75A4" w:rsidRPr="008A7EC9">
        <w:t>gravement</w:t>
      </w:r>
      <w:r>
        <w:t xml:space="preserve">, </w:t>
      </w:r>
      <w:r w:rsidR="009D75A4" w:rsidRPr="008A7EC9">
        <w:t>comme des jouets mécaniques vernis</w:t>
      </w:r>
      <w:r>
        <w:t xml:space="preserve">, </w:t>
      </w:r>
      <w:r w:rsidR="009D75A4" w:rsidRPr="008A7EC9">
        <w:t>et cela</w:t>
      </w:r>
      <w:r>
        <w:t xml:space="preserve">, </w:t>
      </w:r>
      <w:r w:rsidR="009D75A4" w:rsidRPr="008A7EC9">
        <w:t>a-t-on idée</w:t>
      </w:r>
      <w:r>
        <w:t xml:space="preserve">, </w:t>
      </w:r>
      <w:r w:rsidR="009D75A4" w:rsidRPr="008A7EC9">
        <w:t xml:space="preserve">pendant que </w:t>
      </w:r>
      <w:r>
        <w:t>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>
        <w:t xml:space="preserve">, </w:t>
      </w:r>
      <w:r w:rsidR="009D75A4" w:rsidRPr="008A7EC9">
        <w:t>ma gouve</w:t>
      </w:r>
      <w:r w:rsidR="009D75A4" w:rsidRPr="008A7EC9">
        <w:t>r</w:t>
      </w:r>
      <w:r w:rsidR="009D75A4" w:rsidRPr="008A7EC9">
        <w:t>nante</w:t>
      </w:r>
      <w:r>
        <w:t xml:space="preserve">, </w:t>
      </w:r>
      <w:r w:rsidR="009D75A4" w:rsidRPr="008A7EC9">
        <w:t>me serinait la règle des participes</w:t>
      </w:r>
      <w:r>
        <w:t xml:space="preserve"> : </w:t>
      </w:r>
      <w:r w:rsidR="009D75A4" w:rsidRPr="008A7EC9">
        <w:t>quand le complément est placé avant</w:t>
      </w:r>
      <w:r>
        <w:t xml:space="preserve">, </w:t>
      </w:r>
      <w:r w:rsidR="009D75A4" w:rsidRPr="008A7EC9">
        <w:t>il s</w:t>
      </w:r>
      <w:r>
        <w:t>’</w:t>
      </w:r>
      <w:r w:rsidR="009D75A4" w:rsidRPr="008A7EC9">
        <w:t>accorde</w:t>
      </w:r>
      <w:r>
        <w:t xml:space="preserve"> ; </w:t>
      </w:r>
      <w:r w:rsidR="009D75A4" w:rsidRPr="008A7EC9">
        <w:t>quand il est placé après</w:t>
      </w:r>
      <w:r>
        <w:t xml:space="preserve">… </w:t>
      </w:r>
      <w:r w:rsidR="009D75A4" w:rsidRPr="008A7EC9">
        <w:t>Moi</w:t>
      </w:r>
      <w:r>
        <w:t xml:space="preserve">, </w:t>
      </w:r>
      <w:r w:rsidR="009D75A4" w:rsidRPr="008A7EC9">
        <w:t>je me levais doucement</w:t>
      </w:r>
      <w:r>
        <w:t xml:space="preserve">, </w:t>
      </w:r>
      <w:r w:rsidR="009D75A4" w:rsidRPr="008A7EC9">
        <w:t>je prenais ma longue canardière</w:t>
      </w:r>
      <w:r>
        <w:t xml:space="preserve">, </w:t>
      </w:r>
      <w:r w:rsidR="009D75A4" w:rsidRPr="008A7EC9">
        <w:t>avec du n</w:t>
      </w:r>
      <w:r>
        <w:t>° </w:t>
      </w:r>
      <w:r w:rsidRPr="008A7EC9">
        <w:t>4</w:t>
      </w:r>
      <w:r>
        <w:t xml:space="preserve">, </w:t>
      </w:r>
      <w:r w:rsidR="009D75A4" w:rsidRPr="008A7EC9">
        <w:t>et pan</w:t>
      </w:r>
      <w:r>
        <w:t xml:space="preserve">, </w:t>
      </w:r>
      <w:r w:rsidR="009D75A4" w:rsidRPr="008A7EC9">
        <w:t>pan</w:t>
      </w:r>
      <w:r>
        <w:t xml:space="preserve">, </w:t>
      </w:r>
      <w:r w:rsidR="009D75A4" w:rsidRPr="008A7EC9">
        <w:t>dans la flottille</w:t>
      </w:r>
      <w:r>
        <w:t xml:space="preserve">. </w:t>
      </w:r>
      <w:r w:rsidR="009D75A4" w:rsidRPr="008A7EC9">
        <w:t>Les domestiques allaient en bateau me chercher les canards</w:t>
      </w:r>
      <w:r>
        <w:t xml:space="preserve">. </w:t>
      </w:r>
      <w:r w:rsidR="009D75A4" w:rsidRPr="008A7EC9">
        <w:t>Papa ne se fâchait que si je n</w:t>
      </w:r>
      <w:r>
        <w:t>’</w:t>
      </w:r>
      <w:r w:rsidR="009D75A4" w:rsidRPr="008A7EC9">
        <w:t>en avais pas tué au moins une demi-douzaine</w:t>
      </w:r>
      <w:r>
        <w:t xml:space="preserve">. </w:t>
      </w:r>
      <w:r w:rsidR="009D75A4" w:rsidRPr="008A7EC9">
        <w:t>Après cela</w:t>
      </w:r>
      <w:r>
        <w:t xml:space="preserve">, </w:t>
      </w:r>
      <w:r w:rsidR="009D75A4" w:rsidRPr="008A7EC9">
        <w:t>ne t</w:t>
      </w:r>
      <w:r>
        <w:t>’</w:t>
      </w:r>
      <w:r w:rsidR="009D75A4" w:rsidRPr="008A7EC9">
        <w:t xml:space="preserve">épate pas si je </w:t>
      </w:r>
      <w:proofErr w:type="gramStart"/>
      <w:r w:rsidR="009D75A4" w:rsidRPr="008A7EC9">
        <w:t>fais</w:t>
      </w:r>
      <w:proofErr w:type="gramEnd"/>
      <w:r w:rsidR="009D75A4" w:rsidRPr="008A7EC9">
        <w:t xml:space="preserve"> quelquefois des fautes d</w:t>
      </w:r>
      <w:r>
        <w:t>’</w:t>
      </w:r>
      <w:r w:rsidR="009D75A4" w:rsidRPr="008A7EC9">
        <w:t>accord</w:t>
      </w:r>
      <w:r>
        <w:t>.</w:t>
      </w:r>
    </w:p>
    <w:p w14:paraId="48CF6ADA" w14:textId="77777777" w:rsidR="00BF7D4A" w:rsidRDefault="00BF7D4A" w:rsidP="009D75A4">
      <w:r>
        <w:t>« </w:t>
      </w:r>
      <w:r w:rsidR="009D75A4" w:rsidRPr="008A7EC9">
        <w:t>Pour le piano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avais un professeur italien</w:t>
      </w:r>
      <w:r>
        <w:t>.</w:t>
      </w:r>
    </w:p>
    <w:p w14:paraId="1D973FC6" w14:textId="77777777" w:rsidR="00BF7D4A" w:rsidRDefault="00BF7D4A" w:rsidP="009D75A4">
      <w:r>
        <w:t>— </w:t>
      </w:r>
      <w:r w:rsidR="009D75A4" w:rsidRPr="008A7EC9">
        <w:t>Un républicain</w:t>
      </w:r>
      <w:r>
        <w:t xml:space="preserve">. </w:t>
      </w:r>
      <w:r w:rsidR="009D75A4" w:rsidRPr="008A7EC9">
        <w:t>Il aurait voulu faire croire</w:t>
      </w:r>
      <w:r>
        <w:t xml:space="preserve">, </w:t>
      </w:r>
      <w:r w:rsidR="009D75A4" w:rsidRPr="008A7EC9">
        <w:t>avec des so</w:t>
      </w:r>
      <w:r w:rsidR="009D75A4" w:rsidRPr="008A7EC9">
        <w:t>u</w:t>
      </w:r>
      <w:r w:rsidR="009D75A4" w:rsidRPr="008A7EC9">
        <w:t>rires entendus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il était fils naturel de Garibaldi</w:t>
      </w:r>
      <w:r>
        <w:t xml:space="preserve">. </w:t>
      </w:r>
      <w:r w:rsidR="009D75A4" w:rsidRPr="008A7EC9">
        <w:t>Je ne me rappelle que son prénom</w:t>
      </w:r>
      <w:r>
        <w:t xml:space="preserve">, </w:t>
      </w:r>
      <w:proofErr w:type="spellStart"/>
      <w:r w:rsidR="009D75A4" w:rsidRPr="008A7EC9">
        <w:t>Teobaldo</w:t>
      </w:r>
      <w:proofErr w:type="spellEnd"/>
      <w:r>
        <w:t xml:space="preserve">. </w:t>
      </w:r>
      <w:r w:rsidR="009D75A4" w:rsidRPr="008A7EC9">
        <w:t>Un jour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avais quinze ans</w:t>
      </w:r>
      <w:r>
        <w:t xml:space="preserve">, </w:t>
      </w:r>
      <w:r w:rsidR="009D75A4" w:rsidRPr="008A7EC9">
        <w:t>il tournait derrière moi les pages de la partition que je déchi</w:t>
      </w:r>
      <w:r w:rsidR="009D75A4" w:rsidRPr="008A7EC9">
        <w:t>f</w:t>
      </w:r>
      <w:r w:rsidR="009D75A4" w:rsidRPr="008A7EC9">
        <w:t>frais</w:t>
      </w:r>
      <w:r>
        <w:t xml:space="preserve">, </w:t>
      </w:r>
      <w:r w:rsidR="009D75A4" w:rsidRPr="008A7EC9">
        <w:t>il m</w:t>
      </w:r>
      <w:r>
        <w:t>’</w:t>
      </w:r>
      <w:r w:rsidR="009D75A4" w:rsidRPr="008A7EC9">
        <w:t>embrassa dans le cou</w:t>
      </w:r>
      <w:r>
        <w:t xml:space="preserve">. </w:t>
      </w:r>
      <w:r w:rsidR="009D75A4" w:rsidRPr="008A7EC9">
        <w:t>Il faut dire que je l</w:t>
      </w:r>
      <w:r>
        <w:t>’</w:t>
      </w:r>
      <w:r w:rsidR="009D75A4" w:rsidRPr="008A7EC9">
        <w:t>avais un peu agacé</w:t>
      </w:r>
      <w:r>
        <w:t xml:space="preserve">, </w:t>
      </w:r>
      <w:r w:rsidR="009D75A4" w:rsidRPr="008A7EC9">
        <w:t>pour voir</w:t>
      </w:r>
      <w:r>
        <w:t xml:space="preserve">, </w:t>
      </w:r>
      <w:r w:rsidR="009D75A4" w:rsidRPr="008A7EC9">
        <w:t>tu comprends</w:t>
      </w:r>
      <w:r>
        <w:t xml:space="preserve">. </w:t>
      </w:r>
      <w:r w:rsidR="009D75A4" w:rsidRPr="008A7EC9">
        <w:t>Je me mis à me tordre de rire</w:t>
      </w:r>
      <w:r>
        <w:t xml:space="preserve">. </w:t>
      </w:r>
      <w:r w:rsidR="009D75A4" w:rsidRPr="008A7EC9">
        <w:t>Il prit ça pour des frissons</w:t>
      </w:r>
      <w:r>
        <w:t xml:space="preserve">, </w:t>
      </w:r>
      <w:r w:rsidR="009D75A4" w:rsidRPr="008A7EC9">
        <w:t>et m</w:t>
      </w:r>
      <w:r>
        <w:t>’</w:t>
      </w:r>
      <w:r w:rsidR="009D75A4" w:rsidRPr="008A7EC9">
        <w:t>embrassa plus fort</w:t>
      </w:r>
      <w:r>
        <w:t xml:space="preserve">. </w:t>
      </w:r>
      <w:r w:rsidR="009D75A4" w:rsidRPr="008A7EC9">
        <w:t>Je riais</w:t>
      </w:r>
      <w:r>
        <w:t xml:space="preserve">, </w:t>
      </w:r>
      <w:r w:rsidR="009D75A4" w:rsidRPr="008A7EC9">
        <w:t>je riais</w:t>
      </w:r>
      <w:r>
        <w:t xml:space="preserve">. </w:t>
      </w:r>
      <w:r w:rsidR="009D75A4" w:rsidRPr="008A7EC9">
        <w:t>Papa entra</w:t>
      </w:r>
      <w:r>
        <w:t xml:space="preserve">, </w:t>
      </w:r>
      <w:r w:rsidR="009D75A4" w:rsidRPr="008A7EC9">
        <w:t>je crus que j</w:t>
      </w:r>
      <w:r>
        <w:t>’</w:t>
      </w:r>
      <w:r w:rsidR="009D75A4" w:rsidRPr="008A7EC9">
        <w:t>allais être grondée</w:t>
      </w:r>
      <w:r>
        <w:t xml:space="preserve">. </w:t>
      </w:r>
      <w:r w:rsidR="009D75A4" w:rsidRPr="008A7EC9">
        <w:t>Mais la pièce était sombre</w:t>
      </w:r>
      <w:r>
        <w:t xml:space="preserve">. </w:t>
      </w:r>
      <w:r w:rsidR="009D75A4" w:rsidRPr="008A7EC9">
        <w:t>Il ressortit en emportant son sertisseur qu</w:t>
      </w:r>
      <w:r>
        <w:t>’</w:t>
      </w:r>
      <w:r w:rsidR="009D75A4" w:rsidRPr="008A7EC9">
        <w:t>il avait laissé sur une table</w:t>
      </w:r>
      <w:r>
        <w:t xml:space="preserve">. </w:t>
      </w:r>
      <w:r w:rsidR="009D75A4" w:rsidRPr="008A7EC9">
        <w:t>Pour le petit gibier</w:t>
      </w:r>
      <w:r>
        <w:t xml:space="preserve">, </w:t>
      </w:r>
      <w:r w:rsidR="009D75A4" w:rsidRPr="008A7EC9">
        <w:t>papa faisait ses carto</w:t>
      </w:r>
      <w:r w:rsidR="009D75A4" w:rsidRPr="008A7EC9">
        <w:t>u</w:t>
      </w:r>
      <w:r w:rsidR="009D75A4" w:rsidRPr="008A7EC9">
        <w:t>ches lui-même</w:t>
      </w:r>
      <w:r>
        <w:t xml:space="preserve">, </w:t>
      </w:r>
      <w:r w:rsidR="009D75A4" w:rsidRPr="008A7EC9">
        <w:t>à cause du groupement</w:t>
      </w:r>
      <w:r>
        <w:t>.</w:t>
      </w:r>
    </w:p>
    <w:p w14:paraId="2ABE975E" w14:textId="4F9FB721" w:rsidR="00BF7D4A" w:rsidRDefault="00BF7D4A" w:rsidP="009D75A4">
      <w:r>
        <w:lastRenderedPageBreak/>
        <w:t>« </w:t>
      </w:r>
      <w:r w:rsidR="009D75A4" w:rsidRPr="008A7EC9">
        <w:t>Le lendemain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 xml:space="preserve">étais avec </w:t>
      </w:r>
      <w:r>
        <w:t>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 w:rsidR="009D75A4" w:rsidRPr="008A7EC9">
        <w:t xml:space="preserve"> à me promener dans un petit bois de sapins</w:t>
      </w:r>
      <w:r>
        <w:t xml:space="preserve">, </w:t>
      </w:r>
      <w:r w:rsidR="009D75A4" w:rsidRPr="008A7EC9">
        <w:t>à la corne ouest de l</w:t>
      </w:r>
      <w:r>
        <w:t>’</w:t>
      </w:r>
      <w:r w:rsidR="009D75A4" w:rsidRPr="008A7EC9">
        <w:t>île</w:t>
      </w:r>
      <w:r>
        <w:t xml:space="preserve">, </w:t>
      </w:r>
      <w:r w:rsidR="009D75A4" w:rsidRPr="008A7EC9">
        <w:t>très fourré</w:t>
      </w:r>
      <w:r>
        <w:t xml:space="preserve">. </w:t>
      </w:r>
      <w:r w:rsidR="009D75A4" w:rsidRPr="008A7EC9">
        <w:t>Nous donnâmes presque de la tête dans une grande forme fla</w:t>
      </w:r>
      <w:r w:rsidR="009D75A4" w:rsidRPr="008A7EC9">
        <w:t>s</w:t>
      </w:r>
      <w:r w:rsidR="009D75A4" w:rsidRPr="008A7EC9">
        <w:t>que qui se balançait pendue à un cèdre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 xml:space="preserve">était le pauvre </w:t>
      </w:r>
      <w:proofErr w:type="spellStart"/>
      <w:r w:rsidR="009D75A4" w:rsidRPr="008A7EC9">
        <w:t>Te</w:t>
      </w:r>
      <w:r w:rsidR="009D75A4" w:rsidRPr="008A7EC9">
        <w:t>o</w:t>
      </w:r>
      <w:r w:rsidR="009D75A4" w:rsidRPr="008A7EC9">
        <w:t>baldo</w:t>
      </w:r>
      <w:proofErr w:type="spellEnd"/>
      <w:r>
        <w:t>. 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 w:rsidR="009D75A4" w:rsidRPr="008A7EC9">
        <w:t xml:space="preserve"> s</w:t>
      </w:r>
      <w:r>
        <w:t>’</w:t>
      </w:r>
      <w:r w:rsidR="009D75A4" w:rsidRPr="008A7EC9">
        <w:t>enfuit en poussant un grand cri</w:t>
      </w:r>
      <w:r>
        <w:t xml:space="preserve">. </w:t>
      </w:r>
      <w:r w:rsidR="009D75A4" w:rsidRPr="008A7EC9">
        <w:t>Moi</w:t>
      </w:r>
      <w:r>
        <w:t xml:space="preserve">, </w:t>
      </w:r>
      <w:r w:rsidR="009D75A4" w:rsidRPr="008A7EC9">
        <w:t>je le retournai par les pieds</w:t>
      </w:r>
      <w:r>
        <w:t xml:space="preserve">, </w:t>
      </w:r>
      <w:r w:rsidR="009D75A4" w:rsidRPr="008A7EC9">
        <w:t>pour voir</w:t>
      </w:r>
      <w:r>
        <w:t xml:space="preserve">. </w:t>
      </w:r>
      <w:r w:rsidR="009D75A4" w:rsidRPr="008A7EC9">
        <w:t>Mais je m</w:t>
      </w:r>
      <w:r>
        <w:t>’</w:t>
      </w:r>
      <w:r w:rsidR="009D75A4" w:rsidRPr="008A7EC9">
        <w:t>enfuis bien vite aussi</w:t>
      </w:r>
      <w:r>
        <w:t xml:space="preserve">. </w:t>
      </w:r>
      <w:r w:rsidR="009D75A4" w:rsidRPr="008A7EC9">
        <w:t>Sa langue noire et tuméfiée pendait sur sa lavallière</w:t>
      </w:r>
      <w:r>
        <w:t xml:space="preserve">. </w:t>
      </w:r>
      <w:r w:rsidR="009D75A4" w:rsidRPr="008A7EC9">
        <w:t>Il avait les yeux blancs avec déjà</w:t>
      </w:r>
      <w:r>
        <w:t xml:space="preserve">, </w:t>
      </w:r>
      <w:r w:rsidR="009D75A4" w:rsidRPr="008A7EC9">
        <w:t>comme dans une vieille pomme</w:t>
      </w:r>
      <w:r>
        <w:t xml:space="preserve">, </w:t>
      </w:r>
      <w:r w:rsidR="009D75A4" w:rsidRPr="008A7EC9">
        <w:t>de grosses moustaches</w:t>
      </w:r>
      <w:r>
        <w:t xml:space="preserve">, </w:t>
      </w:r>
      <w:r w:rsidR="009D75A4" w:rsidRPr="008A7EC9">
        <w:t>et</w:t>
      </w:r>
      <w:r>
        <w:t xml:space="preserve">, </w:t>
      </w:r>
      <w:r w:rsidR="009D75A4" w:rsidRPr="008A7EC9">
        <w:t>ce qu</w:t>
      </w:r>
      <w:r>
        <w:t>’</w:t>
      </w:r>
      <w:r w:rsidR="009D75A4" w:rsidRPr="008A7EC9">
        <w:t>il y a d</w:t>
      </w:r>
      <w:r>
        <w:t>’</w:t>
      </w:r>
      <w:r w:rsidR="009D75A4" w:rsidRPr="008A7EC9">
        <w:t>horrible</w:t>
      </w:r>
      <w:r>
        <w:t xml:space="preserve">, </w:t>
      </w:r>
      <w:r w:rsidR="009D75A4" w:rsidRPr="008A7EC9">
        <w:t>la même e</w:t>
      </w:r>
      <w:r w:rsidR="009D75A4" w:rsidRPr="008A7EC9">
        <w:t>x</w:t>
      </w:r>
      <w:r w:rsidR="009D75A4" w:rsidRPr="008A7EC9">
        <w:t>pression que quand il m</w:t>
      </w:r>
      <w:r>
        <w:t>’</w:t>
      </w:r>
      <w:r w:rsidR="009D75A4" w:rsidRPr="008A7EC9">
        <w:t>avait embrassée</w:t>
      </w:r>
      <w:r>
        <w:t xml:space="preserve">. </w:t>
      </w:r>
      <w:r w:rsidR="009D75A4" w:rsidRPr="008A7EC9">
        <w:t>Depuis</w:t>
      </w:r>
      <w:r>
        <w:t xml:space="preserve">, </w:t>
      </w:r>
      <w:r w:rsidR="009D75A4" w:rsidRPr="008A7EC9">
        <w:t>les hommes m</w:t>
      </w:r>
      <w:r>
        <w:t>’</w:t>
      </w:r>
      <w:r w:rsidR="009D75A4" w:rsidRPr="008A7EC9">
        <w:t>ont toujours dégoûtée</w:t>
      </w:r>
      <w:r>
        <w:t>.</w:t>
      </w:r>
    </w:p>
    <w:p w14:paraId="5F563772" w14:textId="77777777" w:rsidR="00BF7D4A" w:rsidRDefault="00BF7D4A" w:rsidP="009D75A4">
      <w:r>
        <w:t>« </w:t>
      </w:r>
      <w:r w:rsidR="009D75A4" w:rsidRPr="008A7EC9">
        <w:t>C</w:t>
      </w:r>
      <w:r>
        <w:t>’</w:t>
      </w:r>
      <w:r w:rsidR="009D75A4" w:rsidRPr="008A7EC9">
        <w:t>est alors que je devins rêveuse</w:t>
      </w:r>
      <w:r>
        <w:t xml:space="preserve">, </w:t>
      </w:r>
      <w:r w:rsidR="009D75A4" w:rsidRPr="008A7EC9">
        <w:t xml:space="preserve">pour avoir lu le </w:t>
      </w:r>
      <w:r w:rsidR="009D75A4" w:rsidRPr="008A7EC9">
        <w:rPr>
          <w:i/>
          <w:iCs/>
        </w:rPr>
        <w:t>Démon</w:t>
      </w:r>
      <w:r>
        <w:rPr>
          <w:i/>
          <w:iCs/>
        </w:rPr>
        <w:t xml:space="preserve">, </w:t>
      </w:r>
      <w:r w:rsidR="009D75A4" w:rsidRPr="008A7EC9">
        <w:t>de Lermontov</w:t>
      </w:r>
      <w:r>
        <w:t xml:space="preserve">, </w:t>
      </w:r>
      <w:r w:rsidR="009D75A4" w:rsidRPr="008A7EC9">
        <w:t>qui est un bien plus grand poète que votre Vigny et même que Byron</w:t>
      </w:r>
      <w:r>
        <w:t xml:space="preserve">. </w:t>
      </w:r>
      <w:r w:rsidR="009D75A4" w:rsidRPr="008A7EC9">
        <w:t>Je pâlis</w:t>
      </w:r>
      <w:r>
        <w:t xml:space="preserve">. </w:t>
      </w:r>
      <w:r w:rsidR="009D75A4" w:rsidRPr="008A7EC9">
        <w:t>Deux plaques roses marbrèrent mes joues</w:t>
      </w:r>
      <w:r>
        <w:t xml:space="preserve">. </w:t>
      </w:r>
      <w:r w:rsidR="009D75A4" w:rsidRPr="008A7EC9">
        <w:t>Un médecin vint d</w:t>
      </w:r>
      <w:r>
        <w:t>’</w:t>
      </w:r>
      <w:r w:rsidR="009D75A4" w:rsidRPr="008A7EC9">
        <w:t>Astrakan</w:t>
      </w:r>
      <w:r>
        <w:t xml:space="preserve">. </w:t>
      </w:r>
      <w:r w:rsidR="009D75A4" w:rsidRPr="008A7EC9">
        <w:t>Entre nous</w:t>
      </w:r>
      <w:r>
        <w:t xml:space="preserve">, </w:t>
      </w:r>
      <w:r w:rsidR="009D75A4" w:rsidRPr="008A7EC9">
        <w:t>je trouvai moyen de lui graisser la patte</w:t>
      </w:r>
      <w:r>
        <w:t xml:space="preserve">. </w:t>
      </w:r>
      <w:r w:rsidR="009D75A4" w:rsidRPr="008A7EC9">
        <w:t>Il m</w:t>
      </w:r>
      <w:r>
        <w:t>’</w:t>
      </w:r>
      <w:r w:rsidR="009D75A4" w:rsidRPr="008A7EC9">
        <w:t xml:space="preserve">ordonna </w:t>
      </w:r>
      <w:r w:rsidR="009D75A4">
        <w:t>l</w:t>
      </w:r>
      <w:r w:rsidR="009D75A4" w:rsidRPr="008A7EC9">
        <w:t>es eaux de Piat</w:t>
      </w:r>
      <w:r w:rsidR="009D75A4" w:rsidRPr="008A7EC9">
        <w:t>i</w:t>
      </w:r>
      <w:r w:rsidR="009D75A4" w:rsidRPr="008A7EC9">
        <w:t>gorsk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était précisément ce que je voulais</w:t>
      </w:r>
      <w:r>
        <w:t xml:space="preserve">, </w:t>
      </w:r>
      <w:r w:rsidR="009D75A4" w:rsidRPr="008A7EC9">
        <w:t>car c</w:t>
      </w:r>
      <w:r>
        <w:t>’</w:t>
      </w:r>
      <w:r w:rsidR="009D75A4" w:rsidRPr="008A7EC9">
        <w:t>est là</w:t>
      </w:r>
      <w:r>
        <w:t xml:space="preserve">, </w:t>
      </w:r>
      <w:r w:rsidR="009D75A4" w:rsidRPr="008A7EC9">
        <w:t>tu ne l</w:t>
      </w:r>
      <w:r>
        <w:t>’</w:t>
      </w:r>
      <w:r w:rsidR="009D75A4" w:rsidRPr="008A7EC9">
        <w:t>ignores pas</w:t>
      </w:r>
      <w:r>
        <w:t xml:space="preserve">, </w:t>
      </w:r>
      <w:r w:rsidR="009D75A4" w:rsidRPr="008A7EC9">
        <w:t>que fut tué en duel Lermontov</w:t>
      </w:r>
      <w:r>
        <w:t>.</w:t>
      </w:r>
    </w:p>
    <w:p w14:paraId="7379F1BA" w14:textId="77777777" w:rsidR="00BF7D4A" w:rsidRDefault="00BF7D4A" w:rsidP="009D75A4">
      <w:r>
        <w:t>« </w:t>
      </w:r>
      <w:r w:rsidR="009D75A4" w:rsidRPr="008A7EC9">
        <w:t>Les eaux de Piatigorsk sont des cascades qui rebondi</w:t>
      </w:r>
      <w:r w:rsidR="009D75A4" w:rsidRPr="008A7EC9">
        <w:t>s</w:t>
      </w:r>
      <w:r w:rsidR="009D75A4" w:rsidRPr="008A7EC9">
        <w:t>sent au flanc des murailles de granit noir et de mica étincelant</w:t>
      </w:r>
      <w:r>
        <w:t xml:space="preserve">. </w:t>
      </w:r>
      <w:r w:rsidR="009D75A4" w:rsidRPr="008A7EC9">
        <w:t>Cela a très grand air</w:t>
      </w:r>
      <w:r>
        <w:t xml:space="preserve">. </w:t>
      </w:r>
      <w:r w:rsidR="009D75A4" w:rsidRPr="008A7EC9">
        <w:t>Au bout de huit jours</w:t>
      </w:r>
      <w:r>
        <w:t xml:space="preserve">, </w:t>
      </w:r>
      <w:r w:rsidR="009D75A4" w:rsidRPr="008A7EC9">
        <w:t>je m</w:t>
      </w:r>
      <w:r>
        <w:t>’</w:t>
      </w:r>
      <w:r w:rsidR="009D75A4" w:rsidRPr="008A7EC9">
        <w:t>y ennuyais te</w:t>
      </w:r>
      <w:r w:rsidR="009D75A4" w:rsidRPr="008A7EC9">
        <w:t>l</w:t>
      </w:r>
      <w:r w:rsidR="009D75A4" w:rsidRPr="008A7EC9">
        <w:t>lement que j</w:t>
      </w:r>
      <w:r>
        <w:t>’</w:t>
      </w:r>
      <w:r w:rsidR="009D75A4" w:rsidRPr="008A7EC9">
        <w:t>en avais recouvré la santé</w:t>
      </w:r>
      <w:r>
        <w:t>.</w:t>
      </w:r>
    </w:p>
    <w:p w14:paraId="0981086C" w14:textId="77777777" w:rsidR="00BF7D4A" w:rsidRDefault="00BF7D4A" w:rsidP="009D75A4">
      <w:r>
        <w:t>« </w:t>
      </w:r>
      <w:r w:rsidR="009D75A4" w:rsidRPr="008A7EC9">
        <w:t>Je crois que je n</w:t>
      </w:r>
      <w:r>
        <w:t>’</w:t>
      </w:r>
      <w:r w:rsidR="009D75A4" w:rsidRPr="008A7EC9">
        <w:t>aurais pu atteindre les quinze jours d</w:t>
      </w:r>
      <w:r w:rsidR="009D75A4" w:rsidRPr="008A7EC9">
        <w:t>é</w:t>
      </w:r>
      <w:r w:rsidR="009D75A4" w:rsidRPr="008A7EC9">
        <w:t>crétés par papa sans la découverte que je fis d</w:t>
      </w:r>
      <w:r>
        <w:t>’</w:t>
      </w:r>
      <w:r w:rsidR="009D75A4" w:rsidRPr="008A7EC9">
        <w:t>un vieux Français extrêmement pittoresque</w:t>
      </w:r>
      <w:r>
        <w:t xml:space="preserve">, </w:t>
      </w:r>
      <w:r w:rsidR="009D75A4" w:rsidRPr="008A7EC9">
        <w:t>qui servait</w:t>
      </w:r>
      <w:r>
        <w:t xml:space="preserve">, </w:t>
      </w:r>
      <w:r w:rsidR="009D75A4" w:rsidRPr="008A7EC9">
        <w:t>à Piatigorsk</w:t>
      </w:r>
      <w:r>
        <w:t xml:space="preserve">, </w:t>
      </w:r>
      <w:r w:rsidR="009D75A4" w:rsidRPr="008A7EC9">
        <w:t>à guider les étrangers dans leurs promenades à travers la montagne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était un condamné politique</w:t>
      </w:r>
      <w:r>
        <w:t xml:space="preserve">. </w:t>
      </w:r>
      <w:r w:rsidR="009D75A4" w:rsidRPr="008A7EC9">
        <w:t>Je crois qu</w:t>
      </w:r>
      <w:r>
        <w:t>’</w:t>
      </w:r>
      <w:r w:rsidR="009D75A4" w:rsidRPr="008A7EC9">
        <w:t>il avait été l</w:t>
      </w:r>
      <w:r>
        <w:t>’</w:t>
      </w:r>
      <w:r w:rsidR="009D75A4" w:rsidRPr="008A7EC9">
        <w:t>ami de Vaillant</w:t>
      </w:r>
      <w:r>
        <w:t xml:space="preserve">. </w:t>
      </w:r>
      <w:r w:rsidR="009D75A4" w:rsidRPr="008A7EC9">
        <w:t>Bref</w:t>
      </w:r>
      <w:r>
        <w:t xml:space="preserve">, </w:t>
      </w:r>
      <w:r w:rsidR="009D75A4" w:rsidRPr="008A7EC9">
        <w:t>on l</w:t>
      </w:r>
      <w:r>
        <w:t>’</w:t>
      </w:r>
      <w:r w:rsidR="009D75A4" w:rsidRPr="008A7EC9">
        <w:t>avait expulsé de chez vous sous Carnot</w:t>
      </w:r>
      <w:r>
        <w:t xml:space="preserve">, </w:t>
      </w:r>
      <w:r w:rsidR="009D75A4" w:rsidRPr="008A7EC9">
        <w:t>et</w:t>
      </w:r>
      <w:r>
        <w:t xml:space="preserve">, </w:t>
      </w:r>
      <w:r w:rsidR="009D75A4" w:rsidRPr="008A7EC9">
        <w:t>comme ils font tous</w:t>
      </w:r>
      <w:r>
        <w:t xml:space="preserve">, </w:t>
      </w:r>
      <w:r w:rsidR="009D75A4" w:rsidRPr="008A7EC9">
        <w:t>il était venu se réfugier en Russie</w:t>
      </w:r>
      <w:r>
        <w:t>.</w:t>
      </w:r>
    </w:p>
    <w:p w14:paraId="71CDBE3D" w14:textId="74F39FBF" w:rsidR="00BF7D4A" w:rsidRDefault="00BF7D4A" w:rsidP="009D75A4">
      <w:r>
        <w:lastRenderedPageBreak/>
        <w:t>« </w:t>
      </w:r>
      <w:r w:rsidR="009D75A4" w:rsidRPr="008A7EC9">
        <w:t>Ce vieux était instruit</w:t>
      </w:r>
      <w:r>
        <w:t xml:space="preserve">, </w:t>
      </w:r>
      <w:r w:rsidR="009D75A4" w:rsidRPr="008A7EC9">
        <w:t>mais il avait des idées à lui</w:t>
      </w:r>
      <w:r>
        <w:t xml:space="preserve">. </w:t>
      </w:r>
      <w:r w:rsidR="009D75A4" w:rsidRPr="008A7EC9">
        <w:t xml:space="preserve">Je le pris en amitié surtout parce que </w:t>
      </w:r>
      <w:r>
        <w:t>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 w:rsidR="009D75A4" w:rsidRPr="008A7EC9">
        <w:t xml:space="preserve"> levait les bras au ciel en répétant</w:t>
      </w:r>
      <w:r>
        <w:t xml:space="preserve"> : </w:t>
      </w:r>
      <w:r w:rsidR="009D75A4" w:rsidRPr="008A7EC9">
        <w:t>Que dira Son Altesse</w:t>
      </w:r>
      <w:r>
        <w:t xml:space="preserve"> ! </w:t>
      </w:r>
      <w:r w:rsidR="009D75A4" w:rsidRPr="008A7EC9">
        <w:t>lorsqu</w:t>
      </w:r>
      <w:r>
        <w:t>’</w:t>
      </w:r>
      <w:r w:rsidR="009D75A4" w:rsidRPr="008A7EC9">
        <w:t>il me parlait d</w:t>
      </w:r>
      <w:r>
        <w:t>’</w:t>
      </w:r>
      <w:r w:rsidR="009D75A4" w:rsidRPr="008A7EC9">
        <w:t>un tas de gens que j</w:t>
      </w:r>
      <w:r>
        <w:t>’</w:t>
      </w:r>
      <w:r w:rsidR="009D75A4" w:rsidRPr="008A7EC9">
        <w:t>ignorais jusqu</w:t>
      </w:r>
      <w:r>
        <w:t>’</w:t>
      </w:r>
      <w:r w:rsidR="009D75A4" w:rsidRPr="008A7EC9">
        <w:t>alors</w:t>
      </w:r>
      <w:r>
        <w:t xml:space="preserve"> : </w:t>
      </w:r>
      <w:r w:rsidR="009D75A4" w:rsidRPr="008A7EC9">
        <w:t>Saint-Simon</w:t>
      </w:r>
      <w:r>
        <w:t xml:space="preserve">, </w:t>
      </w:r>
      <w:r w:rsidR="009D75A4" w:rsidRPr="008A7EC9">
        <w:t>Enfantin</w:t>
      </w:r>
      <w:r>
        <w:t xml:space="preserve">, </w:t>
      </w:r>
      <w:r w:rsidR="009D75A4" w:rsidRPr="008A7EC9">
        <w:t>B</w:t>
      </w:r>
      <w:r w:rsidR="009D75A4" w:rsidRPr="008A7EC9">
        <w:t>a</w:t>
      </w:r>
      <w:r w:rsidR="009D75A4" w:rsidRPr="008A7EC9">
        <w:t>zard</w:t>
      </w:r>
      <w:r>
        <w:t xml:space="preserve">, </w:t>
      </w:r>
      <w:r w:rsidR="009D75A4" w:rsidRPr="008A7EC9">
        <w:t>et Karl Marx</w:t>
      </w:r>
      <w:r>
        <w:t xml:space="preserve">, </w:t>
      </w:r>
      <w:r w:rsidR="009D75A4" w:rsidRPr="008A7EC9">
        <w:t>et Lassalle</w:t>
      </w:r>
      <w:r>
        <w:t xml:space="preserve">, </w:t>
      </w:r>
      <w:r w:rsidR="009D75A4" w:rsidRPr="008A7EC9">
        <w:t>et la Loi d</w:t>
      </w:r>
      <w:r>
        <w:t>’</w:t>
      </w:r>
      <w:r w:rsidR="009D75A4" w:rsidRPr="008A7EC9">
        <w:t>airain</w:t>
      </w:r>
      <w:r>
        <w:t xml:space="preserve">. </w:t>
      </w:r>
      <w:r w:rsidR="009D75A4" w:rsidRPr="008A7EC9">
        <w:t>Que sais-je e</w:t>
      </w:r>
      <w:r w:rsidR="009D75A4" w:rsidRPr="008A7EC9">
        <w:t>n</w:t>
      </w:r>
      <w:r w:rsidR="009D75A4" w:rsidRPr="008A7EC9">
        <w:t>core</w:t>
      </w:r>
      <w:r>
        <w:t> !</w:t>
      </w:r>
    </w:p>
    <w:p w14:paraId="3DEC1C7F" w14:textId="0479A10A" w:rsidR="00BF7D4A" w:rsidRDefault="00BF7D4A" w:rsidP="009D75A4">
      <w:r>
        <w:t>« </w:t>
      </w:r>
      <w:r w:rsidR="009D75A4" w:rsidRPr="008A7EC9">
        <w:t>Je n</w:t>
      </w:r>
      <w:r>
        <w:t>’</w:t>
      </w:r>
      <w:r w:rsidR="009D75A4" w:rsidRPr="008A7EC9">
        <w:t>avais jamais lu Tolstoï</w:t>
      </w:r>
      <w:r>
        <w:t xml:space="preserve">. </w:t>
      </w:r>
      <w:r w:rsidR="009D75A4" w:rsidRPr="008A7EC9">
        <w:t xml:space="preserve">Le vieux me prêta </w:t>
      </w:r>
      <w:r w:rsidR="009D75A4" w:rsidRPr="008A7EC9">
        <w:rPr>
          <w:i/>
          <w:iCs/>
        </w:rPr>
        <w:t>Résurre</w:t>
      </w:r>
      <w:r w:rsidR="009D75A4" w:rsidRPr="008A7EC9">
        <w:rPr>
          <w:i/>
          <w:iCs/>
        </w:rPr>
        <w:t>c</w:t>
      </w:r>
      <w:r w:rsidR="009D75A4" w:rsidRPr="008A7EC9">
        <w:rPr>
          <w:i/>
          <w:iCs/>
        </w:rPr>
        <w:t>tion</w:t>
      </w:r>
      <w:r>
        <w:rPr>
          <w:i/>
          <w:iCs/>
        </w:rPr>
        <w:t xml:space="preserve">. </w:t>
      </w:r>
      <w:r w:rsidR="009D75A4" w:rsidRPr="008A7EC9">
        <w:t>Je n</w:t>
      </w:r>
      <w:r>
        <w:t>’</w:t>
      </w:r>
      <w:r w:rsidR="009D75A4" w:rsidRPr="008A7EC9">
        <w:t>avais pas idée d</w:t>
      </w:r>
      <w:r>
        <w:t>’</w:t>
      </w:r>
      <w:r w:rsidR="009D75A4" w:rsidRPr="008A7EC9">
        <w:t>un tel monde</w:t>
      </w:r>
      <w:r>
        <w:t xml:space="preserve">. </w:t>
      </w:r>
      <w:r w:rsidR="009D75A4" w:rsidRPr="008A7EC9">
        <w:t xml:space="preserve">Pour faire endêver </w:t>
      </w:r>
      <w:r>
        <w:t>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>
        <w:t xml:space="preserve">, </w:t>
      </w:r>
      <w:r w:rsidR="009D75A4" w:rsidRPr="008A7EC9">
        <w:t>je me fis expliquer les idées sociales de Tolstoï</w:t>
      </w:r>
      <w:r>
        <w:t xml:space="preserve">. </w:t>
      </w:r>
      <w:r w:rsidR="009D75A4" w:rsidRPr="008A7EC9">
        <w:t>Le vieux jubilait</w:t>
      </w:r>
      <w:r>
        <w:t xml:space="preserve">. </w:t>
      </w:r>
      <w:r w:rsidR="009D75A4" w:rsidRPr="008A7EC9">
        <w:t>Ah</w:t>
      </w:r>
      <w:r>
        <w:t xml:space="preserve"> ! </w:t>
      </w:r>
      <w:r w:rsidR="009D75A4" w:rsidRPr="008A7EC9">
        <w:t>Mademoiselle</w:t>
      </w:r>
      <w:r>
        <w:t xml:space="preserve"> ! </w:t>
      </w:r>
      <w:r w:rsidR="009D75A4" w:rsidRPr="008A7EC9">
        <w:t>Si vous vouliez</w:t>
      </w:r>
      <w:r>
        <w:t xml:space="preserve">, </w:t>
      </w:r>
      <w:r w:rsidR="009D75A4" w:rsidRPr="008A7EC9">
        <w:t>quelle belle œuvre</w:t>
      </w:r>
      <w:r>
        <w:t> !</w:t>
      </w:r>
    </w:p>
    <w:p w14:paraId="010AA63A" w14:textId="77777777" w:rsidR="00BF7D4A" w:rsidRDefault="00BF7D4A" w:rsidP="009D75A4">
      <w:r>
        <w:t>« </w:t>
      </w:r>
      <w:r w:rsidR="009D75A4" w:rsidRPr="008A7EC9">
        <w:t>Le résultat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qu</w:t>
      </w:r>
      <w:r>
        <w:t>’</w:t>
      </w:r>
      <w:r w:rsidR="009D75A4" w:rsidRPr="008A7EC9">
        <w:t>en quittant Piatigorsk</w:t>
      </w:r>
      <w:r>
        <w:t xml:space="preserve">, </w:t>
      </w:r>
      <w:r w:rsidR="009D75A4" w:rsidRPr="008A7EC9">
        <w:t xml:space="preserve">je ramenai avec moi le père </w:t>
      </w:r>
      <w:proofErr w:type="spellStart"/>
      <w:r w:rsidR="009D75A4" w:rsidRPr="008A7EC9">
        <w:t>Barbessoul</w:t>
      </w:r>
      <w:proofErr w:type="spellEnd"/>
      <w:r>
        <w:t xml:space="preserve">. </w:t>
      </w:r>
      <w:r w:rsidR="009D75A4" w:rsidRPr="008A7EC9">
        <w:t>C</w:t>
      </w:r>
      <w:r>
        <w:t>’</w:t>
      </w:r>
      <w:r w:rsidR="009D75A4" w:rsidRPr="008A7EC9">
        <w:t>était son nom</w:t>
      </w:r>
      <w:r>
        <w:t xml:space="preserve">. </w:t>
      </w:r>
      <w:r w:rsidR="009D75A4" w:rsidRPr="008A7EC9">
        <w:t>Papa fut bien un peu étonné quand il nous vit revenir avec ce patriarche</w:t>
      </w:r>
      <w:r>
        <w:t xml:space="preserve">. </w:t>
      </w:r>
      <w:r w:rsidR="009D75A4" w:rsidRPr="008A7EC9">
        <w:t>Mais comme j</w:t>
      </w:r>
      <w:r>
        <w:t>’</w:t>
      </w:r>
      <w:r w:rsidR="009D75A4" w:rsidRPr="008A7EC9">
        <w:t>avais bonne mine</w:t>
      </w:r>
      <w:r>
        <w:t xml:space="preserve">, </w:t>
      </w:r>
      <w:r w:rsidR="009D75A4" w:rsidRPr="008A7EC9">
        <w:t>il ne dit rien</w:t>
      </w:r>
      <w:r>
        <w:t xml:space="preserve">. </w:t>
      </w:r>
      <w:r w:rsidR="009D75A4" w:rsidRPr="008A7EC9">
        <w:t>Et puis</w:t>
      </w:r>
      <w:r>
        <w:t xml:space="preserve">, </w:t>
      </w:r>
      <w:r w:rsidR="009D75A4" w:rsidRPr="008A7EC9">
        <w:t>il était habitué à mes fantaisies</w:t>
      </w:r>
      <w:r>
        <w:t>.</w:t>
      </w:r>
    </w:p>
    <w:p w14:paraId="23C3D7E7" w14:textId="77777777" w:rsidR="00BF7D4A" w:rsidRDefault="00BF7D4A" w:rsidP="009D75A4">
      <w:r>
        <w:t>« </w:t>
      </w:r>
      <w:r w:rsidR="009D75A4" w:rsidRPr="008A7EC9">
        <w:t>Il fit plus</w:t>
      </w:r>
      <w:r>
        <w:t xml:space="preserve">. </w:t>
      </w:r>
      <w:r w:rsidR="009D75A4" w:rsidRPr="008A7EC9">
        <w:t>Il y avait à côté de l</w:t>
      </w:r>
      <w:r>
        <w:t>’</w:t>
      </w:r>
      <w:r w:rsidR="009D75A4" w:rsidRPr="008A7EC9">
        <w:t>île du château</w:t>
      </w:r>
      <w:r>
        <w:t xml:space="preserve">, </w:t>
      </w:r>
      <w:r w:rsidR="009D75A4" w:rsidRPr="008A7EC9">
        <w:t>dans la Vo</w:t>
      </w:r>
      <w:r w:rsidR="009D75A4" w:rsidRPr="008A7EC9">
        <w:t>l</w:t>
      </w:r>
      <w:r w:rsidR="009D75A4" w:rsidRPr="008A7EC9">
        <w:t>ga</w:t>
      </w:r>
      <w:r>
        <w:t xml:space="preserve">, </w:t>
      </w:r>
      <w:r w:rsidR="009D75A4" w:rsidRPr="008A7EC9">
        <w:t>une autre petite île</w:t>
      </w:r>
      <w:r>
        <w:t xml:space="preserve">, </w:t>
      </w:r>
      <w:r w:rsidR="009D75A4" w:rsidRPr="008A7EC9">
        <w:t>d</w:t>
      </w:r>
      <w:r>
        <w:t>’</w:t>
      </w:r>
      <w:r w:rsidR="009D75A4" w:rsidRPr="008A7EC9">
        <w:t>une demi-verste carrée</w:t>
      </w:r>
      <w:r>
        <w:t xml:space="preserve">. </w:t>
      </w:r>
      <w:r w:rsidR="009D75A4" w:rsidRPr="008A7EC9">
        <w:t>Papa me la donna avec cinquante moujiks</w:t>
      </w:r>
      <w:r>
        <w:t xml:space="preserve">, </w:t>
      </w:r>
      <w:r w:rsidR="009D75A4" w:rsidRPr="008A7EC9">
        <w:t>hommes</w:t>
      </w:r>
      <w:r>
        <w:t xml:space="preserve">, </w:t>
      </w:r>
      <w:r w:rsidR="009D75A4" w:rsidRPr="008A7EC9">
        <w:t>femmes et enfants</w:t>
      </w:r>
      <w:r>
        <w:t xml:space="preserve">, </w:t>
      </w:r>
      <w:r w:rsidR="009D75A4" w:rsidRPr="008A7EC9">
        <w:t>pour y installer</w:t>
      </w:r>
      <w:r>
        <w:t xml:space="preserve">, </w:t>
      </w:r>
      <w:r w:rsidR="009D75A4" w:rsidRPr="008A7EC9">
        <w:t>d</w:t>
      </w:r>
      <w:r>
        <w:t>’</w:t>
      </w:r>
      <w:r w:rsidR="009D75A4" w:rsidRPr="008A7EC9">
        <w:t>après l</w:t>
      </w:r>
      <w:r>
        <w:t>’</w:t>
      </w:r>
      <w:r w:rsidR="009D75A4" w:rsidRPr="008A7EC9">
        <w:t>idée du vieux</w:t>
      </w:r>
      <w:r>
        <w:t xml:space="preserve">, </w:t>
      </w:r>
      <w:r w:rsidR="009D75A4" w:rsidRPr="008A7EC9">
        <w:t>un phalanstère</w:t>
      </w:r>
      <w:r>
        <w:t xml:space="preserve">, </w:t>
      </w:r>
      <w:r w:rsidR="009D75A4" w:rsidRPr="008A7EC9">
        <w:t>moitié Saint-Simon</w:t>
      </w:r>
      <w:r>
        <w:t xml:space="preserve">, </w:t>
      </w:r>
      <w:r w:rsidR="009D75A4" w:rsidRPr="008A7EC9">
        <w:t>moitié Tolstoï</w:t>
      </w:r>
      <w:r>
        <w:t xml:space="preserve"> : </w:t>
      </w:r>
      <w:r w:rsidR="009D75A4" w:rsidRPr="008A7EC9">
        <w:t>suppression de la propriété indiv</w:t>
      </w:r>
      <w:r w:rsidR="009D75A4" w:rsidRPr="008A7EC9">
        <w:t>i</w:t>
      </w:r>
      <w:r w:rsidR="009D75A4" w:rsidRPr="008A7EC9">
        <w:t>duelle</w:t>
      </w:r>
      <w:r>
        <w:t xml:space="preserve">, </w:t>
      </w:r>
      <w:r w:rsidR="009D75A4" w:rsidRPr="008A7EC9">
        <w:t>répartition des instruments de travail selon les besoins et les capacités</w:t>
      </w:r>
      <w:r>
        <w:t xml:space="preserve">, </w:t>
      </w:r>
      <w:r w:rsidR="009D75A4" w:rsidRPr="008A7EC9">
        <w:t>etc</w:t>
      </w:r>
      <w:r>
        <w:t xml:space="preserve">., </w:t>
      </w:r>
      <w:r w:rsidR="009D75A4" w:rsidRPr="008A7EC9">
        <w:t>etc</w:t>
      </w:r>
      <w:r>
        <w:t>.</w:t>
      </w:r>
    </w:p>
    <w:p w14:paraId="14D5802C" w14:textId="77777777" w:rsidR="00BF7D4A" w:rsidRDefault="00BF7D4A" w:rsidP="009D75A4">
      <w:r>
        <w:t>« </w:t>
      </w:r>
      <w:r w:rsidR="009D75A4" w:rsidRPr="008A7EC9">
        <w:t>D</w:t>
      </w:r>
      <w:r>
        <w:t>’</w:t>
      </w:r>
      <w:r w:rsidR="009D75A4" w:rsidRPr="008A7EC9">
        <w:t>abord</w:t>
      </w:r>
      <w:r>
        <w:t xml:space="preserve">, </w:t>
      </w:r>
      <w:r w:rsidR="009D75A4" w:rsidRPr="008A7EC9">
        <w:t>tout alla très bien</w:t>
      </w:r>
      <w:r>
        <w:t xml:space="preserve">. </w:t>
      </w:r>
      <w:r w:rsidR="009D75A4" w:rsidRPr="008A7EC9">
        <w:t>Je passais quatre heures par jour dans le phalanstère</w:t>
      </w:r>
      <w:r>
        <w:t xml:space="preserve">. </w:t>
      </w:r>
      <w:r w:rsidR="009D75A4" w:rsidRPr="008A7EC9">
        <w:t xml:space="preserve">Le vieux </w:t>
      </w:r>
      <w:proofErr w:type="spellStart"/>
      <w:r w:rsidR="009D75A4" w:rsidRPr="008A7EC9">
        <w:t>Barbessoul</w:t>
      </w:r>
      <w:proofErr w:type="spellEnd"/>
      <w:r w:rsidR="009D75A4" w:rsidRPr="008A7EC9">
        <w:t xml:space="preserve"> exultait</w:t>
      </w:r>
      <w:r>
        <w:t xml:space="preserve">. </w:t>
      </w:r>
      <w:r w:rsidR="009D75A4" w:rsidRPr="008A7EC9">
        <w:t>Il était dans cette organisation quelque chose comme pope et contr</w:t>
      </w:r>
      <w:r w:rsidR="009D75A4" w:rsidRPr="008A7EC9">
        <w:t>e</w:t>
      </w:r>
      <w:r w:rsidR="009D75A4" w:rsidRPr="008A7EC9">
        <w:t>maître</w:t>
      </w:r>
      <w:r>
        <w:t xml:space="preserve">. </w:t>
      </w:r>
      <w:r w:rsidR="009D75A4" w:rsidRPr="008A7EC9">
        <w:t>Papa me croyait folle</w:t>
      </w:r>
      <w:r>
        <w:t>.</w:t>
      </w:r>
    </w:p>
    <w:p w14:paraId="4B45B9E0" w14:textId="77777777" w:rsidR="00BF7D4A" w:rsidRDefault="00BF7D4A" w:rsidP="009D75A4">
      <w:r>
        <w:t>« </w:t>
      </w:r>
      <w:r w:rsidR="009D75A4" w:rsidRPr="008A7EC9">
        <w:t>Vous ne vous étonnerez pas si je vous dis que j</w:t>
      </w:r>
      <w:r>
        <w:t>’</w:t>
      </w:r>
      <w:r w:rsidR="009D75A4" w:rsidRPr="008A7EC9">
        <w:t>en eus vite assez</w:t>
      </w:r>
      <w:r>
        <w:t xml:space="preserve">. </w:t>
      </w:r>
      <w:r w:rsidR="009D75A4" w:rsidRPr="008A7EC9">
        <w:t>D</w:t>
      </w:r>
      <w:r>
        <w:t>’</w:t>
      </w:r>
      <w:r w:rsidR="009D75A4" w:rsidRPr="008A7EC9">
        <w:t>ailleurs</w:t>
      </w:r>
      <w:r>
        <w:t xml:space="preserve">, </w:t>
      </w:r>
      <w:r w:rsidR="009D75A4" w:rsidRPr="008A7EC9">
        <w:t>les choses se gâtèrent</w:t>
      </w:r>
      <w:r>
        <w:t xml:space="preserve"> : </w:t>
      </w:r>
      <w:r w:rsidR="009D75A4" w:rsidRPr="008A7EC9">
        <w:t xml:space="preserve">les gens du phalanstère allaient la nuit en barque voler les poulets des </w:t>
      </w:r>
      <w:r w:rsidR="009D75A4" w:rsidRPr="008A7EC9">
        <w:lastRenderedPageBreak/>
        <w:t>riverains</w:t>
      </w:r>
      <w:r>
        <w:t xml:space="preserve">, </w:t>
      </w:r>
      <w:r w:rsidR="009D75A4" w:rsidRPr="008A7EC9">
        <w:t>se se</w:t>
      </w:r>
      <w:r w:rsidR="009D75A4" w:rsidRPr="008A7EC9">
        <w:t>n</w:t>
      </w:r>
      <w:r w:rsidR="009D75A4" w:rsidRPr="008A7EC9">
        <w:t>tant protégés par mon influence</w:t>
      </w:r>
      <w:r>
        <w:t xml:space="preserve">. </w:t>
      </w:r>
      <w:r w:rsidR="009D75A4" w:rsidRPr="008A7EC9">
        <w:t>Papa avait eu la bonté de leur supprimer les impôts et les journées de travail</w:t>
      </w:r>
      <w:r>
        <w:t xml:space="preserve"> : </w:t>
      </w:r>
      <w:r w:rsidR="009D75A4" w:rsidRPr="008A7EC9">
        <w:t>c</w:t>
      </w:r>
      <w:r>
        <w:t>’</w:t>
      </w:r>
      <w:r w:rsidR="009D75A4" w:rsidRPr="008A7EC9">
        <w:t>est effrayant ce qu</w:t>
      </w:r>
      <w:r>
        <w:t>’</w:t>
      </w:r>
      <w:r w:rsidR="009D75A4" w:rsidRPr="008A7EC9">
        <w:t>ils buvaient de kvass</w:t>
      </w:r>
      <w:r>
        <w:t xml:space="preserve">. </w:t>
      </w:r>
      <w:r w:rsidR="009D75A4" w:rsidRPr="008A7EC9">
        <w:t>Il n</w:t>
      </w:r>
      <w:r>
        <w:t>’</w:t>
      </w:r>
      <w:r w:rsidR="009D75A4" w:rsidRPr="008A7EC9">
        <w:t xml:space="preserve">y avait que le vieux </w:t>
      </w:r>
      <w:proofErr w:type="spellStart"/>
      <w:r w:rsidR="009D75A4" w:rsidRPr="008A7EC9">
        <w:t>Barbessoul</w:t>
      </w:r>
      <w:proofErr w:type="spellEnd"/>
      <w:r w:rsidR="009D75A4" w:rsidRPr="008A7EC9">
        <w:t xml:space="preserve"> pour ne pas voir comme ils sentaient fort l</w:t>
      </w:r>
      <w:r>
        <w:t>’</w:t>
      </w:r>
      <w:r w:rsidR="009D75A4" w:rsidRPr="008A7EC9">
        <w:t>alcool</w:t>
      </w:r>
      <w:r>
        <w:t xml:space="preserve">, </w:t>
      </w:r>
      <w:r w:rsidR="009D75A4" w:rsidRPr="008A7EC9">
        <w:t>jusqu</w:t>
      </w:r>
      <w:r>
        <w:t>’</w:t>
      </w:r>
      <w:r w:rsidR="009D75A4" w:rsidRPr="008A7EC9">
        <w:t>aux femmes</w:t>
      </w:r>
      <w:r>
        <w:t xml:space="preserve">. </w:t>
      </w:r>
      <w:r w:rsidR="009D75A4" w:rsidRPr="008A7EC9">
        <w:t>Figure-toi qu</w:t>
      </w:r>
      <w:r>
        <w:t>’</w:t>
      </w:r>
      <w:r w:rsidR="009D75A4" w:rsidRPr="008A7EC9">
        <w:t>au bout de deux mois</w:t>
      </w:r>
      <w:r>
        <w:t xml:space="preserve">, </w:t>
      </w:r>
      <w:r w:rsidR="009D75A4" w:rsidRPr="008A7EC9">
        <w:t>l</w:t>
      </w:r>
      <w:r>
        <w:t>’</w:t>
      </w:r>
      <w:r w:rsidR="009D75A4" w:rsidRPr="008A7EC9">
        <w:t>un d</w:t>
      </w:r>
      <w:r>
        <w:t>’</w:t>
      </w:r>
      <w:r w:rsidR="009D75A4" w:rsidRPr="008A7EC9">
        <w:t>entre eux avait fini par posséder tous les instruments agricoles</w:t>
      </w:r>
      <w:r>
        <w:t xml:space="preserve"> ; </w:t>
      </w:r>
      <w:r w:rsidR="009D75A4" w:rsidRPr="008A7EC9">
        <w:t>les autres les avaient mis en gage pour avoir du kvass</w:t>
      </w:r>
      <w:r>
        <w:t xml:space="preserve">. </w:t>
      </w:r>
      <w:r w:rsidR="009D75A4" w:rsidRPr="008A7EC9">
        <w:t>Alors</w:t>
      </w:r>
      <w:r>
        <w:t xml:space="preserve">, </w:t>
      </w:r>
      <w:r w:rsidR="009D75A4" w:rsidRPr="008A7EC9">
        <w:t>comme ils ne pouvaient plus travailler</w:t>
      </w:r>
      <w:r>
        <w:t xml:space="preserve">, </w:t>
      </w:r>
      <w:r w:rsidR="009D75A4" w:rsidRPr="008A7EC9">
        <w:t>ils fainéantaient tout le jour</w:t>
      </w:r>
      <w:r>
        <w:t xml:space="preserve">, </w:t>
      </w:r>
      <w:r w:rsidR="009D75A4" w:rsidRPr="008A7EC9">
        <w:t>et la nuit allaient voler les moujiks de la plaine</w:t>
      </w:r>
      <w:r>
        <w:t xml:space="preserve">. </w:t>
      </w:r>
      <w:r w:rsidR="009D75A4" w:rsidRPr="008A7EC9">
        <w:t>Une nuit</w:t>
      </w:r>
      <w:r>
        <w:t xml:space="preserve">, </w:t>
      </w:r>
      <w:r w:rsidR="009D75A4" w:rsidRPr="008A7EC9">
        <w:t>il y eut bataille</w:t>
      </w:r>
      <w:r>
        <w:t xml:space="preserve">. </w:t>
      </w:r>
      <w:r w:rsidR="009D75A4" w:rsidRPr="008A7EC9">
        <w:t>Deux moujiks furent tués</w:t>
      </w:r>
      <w:r>
        <w:t xml:space="preserve">. </w:t>
      </w:r>
      <w:r w:rsidR="009D75A4" w:rsidRPr="008A7EC9">
        <w:t>Papa se fâcha tout rouge</w:t>
      </w:r>
      <w:r>
        <w:t xml:space="preserve">, </w:t>
      </w:r>
      <w:r w:rsidR="009D75A4" w:rsidRPr="008A7EC9">
        <w:t xml:space="preserve">me traita de sotte et voulut faire pendre le vieux </w:t>
      </w:r>
      <w:proofErr w:type="spellStart"/>
      <w:r w:rsidR="009D75A4" w:rsidRPr="008A7EC9">
        <w:t>Barbessoul</w:t>
      </w:r>
      <w:proofErr w:type="spellEnd"/>
      <w:r>
        <w:t xml:space="preserve">. </w:t>
      </w:r>
      <w:r w:rsidR="009D75A4" w:rsidRPr="008A7EC9">
        <w:t>Sur mes insta</w:t>
      </w:r>
      <w:r w:rsidR="009D75A4" w:rsidRPr="008A7EC9">
        <w:t>n</w:t>
      </w:r>
      <w:r w:rsidR="009D75A4" w:rsidRPr="008A7EC9">
        <w:t>ces</w:t>
      </w:r>
      <w:r>
        <w:t xml:space="preserve">, </w:t>
      </w:r>
      <w:r w:rsidR="009D75A4" w:rsidRPr="008A7EC9">
        <w:t>il n</w:t>
      </w:r>
      <w:r>
        <w:t>’</w:t>
      </w:r>
      <w:r w:rsidR="009D75A4" w:rsidRPr="008A7EC9">
        <w:t>en fit rien</w:t>
      </w:r>
      <w:r>
        <w:t xml:space="preserve">, </w:t>
      </w:r>
      <w:r w:rsidR="009D75A4" w:rsidRPr="008A7EC9">
        <w:t>mais le phalanstère fut dissous</w:t>
      </w:r>
      <w:r>
        <w:t xml:space="preserve">. </w:t>
      </w:r>
      <w:r w:rsidR="009D75A4" w:rsidRPr="008A7EC9">
        <w:t>Depuis</w:t>
      </w:r>
      <w:r>
        <w:t xml:space="preserve">, </w:t>
      </w:r>
      <w:r w:rsidR="009D75A4" w:rsidRPr="008A7EC9">
        <w:t>il ne faut plus me la faire avec le socialisme</w:t>
      </w:r>
      <w:r>
        <w:t xml:space="preserve">. </w:t>
      </w:r>
      <w:r w:rsidR="009D75A4" w:rsidRPr="008A7EC9">
        <w:t>Il est sûr que</w:t>
      </w:r>
      <w:r>
        <w:t xml:space="preserve">, </w:t>
      </w:r>
      <w:r w:rsidR="009D75A4" w:rsidRPr="008A7EC9">
        <w:t>sans les cosaques de papa</w:t>
      </w:r>
      <w:r>
        <w:t xml:space="preserve">, </w:t>
      </w:r>
      <w:r w:rsidR="009D75A4" w:rsidRPr="008A7EC9">
        <w:t>tous ces gens se seraient entr</w:t>
      </w:r>
      <w:r>
        <w:t>’</w:t>
      </w:r>
      <w:r w:rsidR="009D75A4" w:rsidRPr="008A7EC9">
        <w:t>égorgés</w:t>
      </w:r>
      <w:r>
        <w:t>.</w:t>
      </w:r>
    </w:p>
    <w:p w14:paraId="3A4CB3CB" w14:textId="5DA2D802" w:rsidR="009D75A4" w:rsidRPr="008A7EC9" w:rsidRDefault="009D75A4" w:rsidP="00BF7D4A">
      <w:pPr>
        <w:pStyle w:val="Centr"/>
      </w:pPr>
      <w:r w:rsidRPr="008A7EC9">
        <w:t>*</w:t>
      </w:r>
    </w:p>
    <w:p w14:paraId="7BFE6EEE" w14:textId="77777777" w:rsidR="00BF7D4A" w:rsidRDefault="00BF7D4A" w:rsidP="009D75A4">
      <w:r>
        <w:t>« </w:t>
      </w:r>
      <w:r w:rsidR="009D75A4" w:rsidRPr="008A7EC9">
        <w:t>Un jour de février 1909</w:t>
      </w:r>
      <w:r>
        <w:t xml:space="preserve">, </w:t>
      </w:r>
      <w:r w:rsidR="009D75A4" w:rsidRPr="008A7EC9">
        <w:t>je venais d</w:t>
      </w:r>
      <w:r>
        <w:t>’</w:t>
      </w:r>
      <w:r w:rsidR="009D75A4" w:rsidRPr="008A7EC9">
        <w:t>avoir vingt ans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étais en bateau</w:t>
      </w:r>
      <w:r>
        <w:t xml:space="preserve">, </w:t>
      </w:r>
      <w:r w:rsidR="009D75A4" w:rsidRPr="008A7EC9">
        <w:t>sur un bras de la Volga</w:t>
      </w:r>
      <w:r>
        <w:t xml:space="preserve">, </w:t>
      </w:r>
      <w:r w:rsidR="009D75A4" w:rsidRPr="008A7EC9">
        <w:t>en train de tirer les macre</w:t>
      </w:r>
      <w:r w:rsidR="009D75A4" w:rsidRPr="008A7EC9">
        <w:t>u</w:t>
      </w:r>
      <w:r w:rsidR="009D75A4" w:rsidRPr="008A7EC9">
        <w:t>ses</w:t>
      </w:r>
      <w:r>
        <w:t xml:space="preserve">, </w:t>
      </w:r>
      <w:r w:rsidR="009D75A4" w:rsidRPr="008A7EC9">
        <w:t>quand je vis sur la berge le cosaque préféré de papa qui fa</w:t>
      </w:r>
      <w:r w:rsidR="009D75A4" w:rsidRPr="008A7EC9">
        <w:t>i</w:t>
      </w:r>
      <w:r w:rsidR="009D75A4" w:rsidRPr="008A7EC9">
        <w:t>sait de grands gestes</w:t>
      </w:r>
      <w:r>
        <w:t xml:space="preserve">. </w:t>
      </w:r>
      <w:r w:rsidR="009D75A4" w:rsidRPr="008A7EC9">
        <w:t>Il avait mis au bout de son sabre son bo</w:t>
      </w:r>
      <w:r w:rsidR="009D75A4" w:rsidRPr="008A7EC9">
        <w:t>n</w:t>
      </w:r>
      <w:r w:rsidR="009D75A4" w:rsidRPr="008A7EC9">
        <w:t>net et l</w:t>
      </w:r>
      <w:r>
        <w:t>’</w:t>
      </w:r>
      <w:r w:rsidR="009D75A4" w:rsidRPr="008A7EC9">
        <w:t>agitait</w:t>
      </w:r>
      <w:r>
        <w:t xml:space="preserve">, </w:t>
      </w:r>
      <w:r w:rsidR="009D75A4" w:rsidRPr="008A7EC9">
        <w:t>l</w:t>
      </w:r>
      <w:r>
        <w:t>’</w:t>
      </w:r>
      <w:r w:rsidR="009D75A4" w:rsidRPr="008A7EC9">
        <w:t>agitait</w:t>
      </w:r>
      <w:r>
        <w:t>.</w:t>
      </w:r>
    </w:p>
    <w:p w14:paraId="77F3981F" w14:textId="77777777" w:rsidR="00BF7D4A" w:rsidRDefault="00BF7D4A" w:rsidP="009D75A4">
      <w:r>
        <w:t>« </w:t>
      </w:r>
      <w:r w:rsidR="009D75A4" w:rsidRPr="008A7EC9">
        <w:t>Il criait aussi</w:t>
      </w:r>
      <w:r>
        <w:t xml:space="preserve">, </w:t>
      </w:r>
      <w:r w:rsidR="009D75A4" w:rsidRPr="008A7EC9">
        <w:t>mais je ne l</w:t>
      </w:r>
      <w:r>
        <w:t>’</w:t>
      </w:r>
      <w:r w:rsidR="009D75A4" w:rsidRPr="008A7EC9">
        <w:t>entendais pas</w:t>
      </w:r>
      <w:r>
        <w:t xml:space="preserve">. </w:t>
      </w:r>
      <w:r w:rsidR="009D75A4" w:rsidRPr="008A7EC9">
        <w:t>Je comprenais qu</w:t>
      </w:r>
      <w:r>
        <w:t>’</w:t>
      </w:r>
      <w:r w:rsidR="009D75A4" w:rsidRPr="008A7EC9">
        <w:t>il y avait un événement à la maison</w:t>
      </w:r>
      <w:r>
        <w:t xml:space="preserve">. </w:t>
      </w:r>
      <w:r w:rsidR="009D75A4" w:rsidRPr="008A7EC9">
        <w:t>Mais je voulais paraître indifférente</w:t>
      </w:r>
      <w:r>
        <w:t xml:space="preserve">, </w:t>
      </w:r>
      <w:r w:rsidR="009D75A4" w:rsidRPr="008A7EC9">
        <w:t>malgré toute la curiosité où j</w:t>
      </w:r>
      <w:r>
        <w:t>’</w:t>
      </w:r>
      <w:r w:rsidR="009D75A4" w:rsidRPr="008A7EC9">
        <w:t>étais de savoir quoi</w:t>
      </w:r>
      <w:r>
        <w:t xml:space="preserve">. </w:t>
      </w:r>
      <w:r w:rsidR="009D75A4" w:rsidRPr="008A7EC9">
        <w:t>Je ne ralliai la rive qu</w:t>
      </w:r>
      <w:r>
        <w:t>’</w:t>
      </w:r>
      <w:r w:rsidR="009D75A4" w:rsidRPr="008A7EC9">
        <w:t>une heure plus tard</w:t>
      </w:r>
      <w:r>
        <w:t xml:space="preserve"> ; </w:t>
      </w:r>
      <w:r w:rsidR="009D75A4" w:rsidRPr="008A7EC9">
        <w:t>le pauvre homme était mort de fatigue</w:t>
      </w:r>
      <w:r>
        <w:t xml:space="preserve">, </w:t>
      </w:r>
      <w:r w:rsidR="009D75A4" w:rsidRPr="008A7EC9">
        <w:t>tellement il avait agité ses bras en s</w:t>
      </w:r>
      <w:r>
        <w:t>’</w:t>
      </w:r>
      <w:r w:rsidR="009D75A4" w:rsidRPr="008A7EC9">
        <w:t>époumonant</w:t>
      </w:r>
      <w:r>
        <w:t xml:space="preserve">. </w:t>
      </w:r>
      <w:r w:rsidR="009D75A4" w:rsidRPr="008A7EC9">
        <w:t>Il me dit que le Prince m</w:t>
      </w:r>
      <w:r>
        <w:t>’</w:t>
      </w:r>
      <w:r w:rsidR="009D75A4" w:rsidRPr="008A7EC9">
        <w:t>attendait dans son c</w:t>
      </w:r>
      <w:r w:rsidR="009D75A4" w:rsidRPr="008A7EC9">
        <w:t>a</w:t>
      </w:r>
      <w:r w:rsidR="009D75A4" w:rsidRPr="008A7EC9">
        <w:t>binet</w:t>
      </w:r>
      <w:r>
        <w:t xml:space="preserve">. </w:t>
      </w:r>
      <w:r w:rsidR="009D75A4" w:rsidRPr="008A7EC9">
        <w:t>Je m</w:t>
      </w:r>
      <w:r>
        <w:t>’</w:t>
      </w:r>
      <w:r w:rsidR="009D75A4" w:rsidRPr="008A7EC9">
        <w:t>y rendis le plus lentement possible</w:t>
      </w:r>
      <w:r>
        <w:t xml:space="preserve">, </w:t>
      </w:r>
      <w:r w:rsidR="009D75A4" w:rsidRPr="008A7EC9">
        <w:t>prévoyant d</w:t>
      </w:r>
      <w:r>
        <w:t>’</w:t>
      </w:r>
      <w:r w:rsidR="009D75A4" w:rsidRPr="008A7EC9">
        <w:t>ailleurs une bonne semonce</w:t>
      </w:r>
      <w:r>
        <w:t>.</w:t>
      </w:r>
    </w:p>
    <w:p w14:paraId="7B327EFA" w14:textId="77777777" w:rsidR="00BF7D4A" w:rsidRDefault="00BF7D4A" w:rsidP="009D75A4">
      <w:r>
        <w:lastRenderedPageBreak/>
        <w:t>« </w:t>
      </w:r>
      <w:r w:rsidR="009D75A4" w:rsidRPr="008A7EC9">
        <w:t>Il n</w:t>
      </w:r>
      <w:r>
        <w:t>’</w:t>
      </w:r>
      <w:r w:rsidR="009D75A4" w:rsidRPr="008A7EC9">
        <w:t>en fut rien</w:t>
      </w:r>
      <w:r>
        <w:t xml:space="preserve">. </w:t>
      </w:r>
      <w:r w:rsidR="009D75A4" w:rsidRPr="008A7EC9">
        <w:t>Papa avait l</w:t>
      </w:r>
      <w:r>
        <w:t>’</w:t>
      </w:r>
      <w:r w:rsidR="009D75A4" w:rsidRPr="008A7EC9">
        <w:t>air ravi</w:t>
      </w:r>
      <w:r>
        <w:t xml:space="preserve">. </w:t>
      </w:r>
      <w:r w:rsidR="009D75A4" w:rsidRPr="008A7EC9">
        <w:t>Il m</w:t>
      </w:r>
      <w:r>
        <w:t>’</w:t>
      </w:r>
      <w:r w:rsidR="009D75A4" w:rsidRPr="008A7EC9">
        <w:t>embrassa</w:t>
      </w:r>
      <w:r>
        <w:t xml:space="preserve">, </w:t>
      </w:r>
      <w:r w:rsidR="009D75A4" w:rsidRPr="008A7EC9">
        <w:t>puis me montrant une grande enveloppe scellée de rouge sur son b</w:t>
      </w:r>
      <w:r w:rsidR="009D75A4" w:rsidRPr="008A7EC9">
        <w:t>u</w:t>
      </w:r>
      <w:r w:rsidR="009D75A4" w:rsidRPr="008A7EC9">
        <w:t>reau</w:t>
      </w:r>
      <w:r>
        <w:t xml:space="preserve">, </w:t>
      </w:r>
      <w:r w:rsidR="009D75A4" w:rsidRPr="008A7EC9">
        <w:t>il m</w:t>
      </w:r>
      <w:r>
        <w:t>’</w:t>
      </w:r>
      <w:r w:rsidR="009D75A4" w:rsidRPr="008A7EC9">
        <w:t>expliqua de quoi il s</w:t>
      </w:r>
      <w:r>
        <w:t>’</w:t>
      </w:r>
      <w:r w:rsidR="009D75A4" w:rsidRPr="008A7EC9">
        <w:t>agissait</w:t>
      </w:r>
      <w:r>
        <w:t>.</w:t>
      </w:r>
    </w:p>
    <w:p w14:paraId="7B989971" w14:textId="77777777" w:rsidR="00BF7D4A" w:rsidRDefault="00BF7D4A" w:rsidP="009D75A4">
      <w:r>
        <w:t>« </w:t>
      </w:r>
      <w:r w:rsidR="009D75A4" w:rsidRPr="008A7EC9">
        <w:t>C</w:t>
      </w:r>
      <w:r>
        <w:t>’</w:t>
      </w:r>
      <w:r w:rsidR="009D75A4" w:rsidRPr="008A7EC9">
        <w:t>était le Czar qui écrivait à Papa</w:t>
      </w:r>
      <w:r>
        <w:t xml:space="preserve">. </w:t>
      </w:r>
      <w:r w:rsidR="009D75A4" w:rsidRPr="008A7EC9">
        <w:t>Il lui annonçait qu</w:t>
      </w:r>
      <w:r>
        <w:t>’</w:t>
      </w:r>
      <w:r w:rsidR="009D75A4" w:rsidRPr="008A7EC9">
        <w:t>en mai l</w:t>
      </w:r>
      <w:r>
        <w:t>’</w:t>
      </w:r>
      <w:r w:rsidR="009D75A4" w:rsidRPr="008A7EC9">
        <w:t>empereur Guillaume devait venir à Saint-Pétersbourg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il y aurait de grandes fêtes</w:t>
      </w:r>
      <w:r>
        <w:t xml:space="preserve">, </w:t>
      </w:r>
      <w:r w:rsidR="009D75A4" w:rsidRPr="008A7EC9">
        <w:t xml:space="preserve">et pour finir une revue à </w:t>
      </w:r>
      <w:proofErr w:type="spellStart"/>
      <w:r w:rsidR="009D75A4" w:rsidRPr="008A7EC9">
        <w:t>Tzar</w:t>
      </w:r>
      <w:r w:rsidR="009D75A4" w:rsidRPr="008A7EC9">
        <w:t>s</w:t>
      </w:r>
      <w:r w:rsidR="009D75A4" w:rsidRPr="008A7EC9">
        <w:t>koïe</w:t>
      </w:r>
      <w:proofErr w:type="spellEnd"/>
      <w:r w:rsidR="009D75A4" w:rsidRPr="008A7EC9">
        <w:t>-Selo</w:t>
      </w:r>
      <w:r>
        <w:t xml:space="preserve"> ; </w:t>
      </w:r>
      <w:r w:rsidR="009D75A4" w:rsidRPr="008A7EC9">
        <w:t>qu</w:t>
      </w:r>
      <w:r>
        <w:t>’</w:t>
      </w:r>
      <w:r w:rsidR="009D75A4" w:rsidRPr="008A7EC9">
        <w:t>à ce propos</w:t>
      </w:r>
      <w:r>
        <w:t xml:space="preserve">, </w:t>
      </w:r>
      <w:r w:rsidR="009D75A4" w:rsidRPr="008A7EC9">
        <w:t>il était désireux d</w:t>
      </w:r>
      <w:r>
        <w:t>’</w:t>
      </w:r>
      <w:r w:rsidR="009D75A4" w:rsidRPr="008A7EC9">
        <w:t>y voir les cosaques d</w:t>
      </w:r>
      <w:r>
        <w:t>’</w:t>
      </w:r>
      <w:r w:rsidR="009D75A4" w:rsidRPr="008A7EC9">
        <w:t>Astrakan et de l</w:t>
      </w:r>
      <w:r>
        <w:t>’</w:t>
      </w:r>
      <w:r w:rsidR="009D75A4" w:rsidRPr="008A7EC9">
        <w:t>Aral</w:t>
      </w:r>
      <w:r>
        <w:t xml:space="preserve">, </w:t>
      </w:r>
      <w:r w:rsidR="009D75A4" w:rsidRPr="008A7EC9">
        <w:t>et qu</w:t>
      </w:r>
      <w:r>
        <w:t>’</w:t>
      </w:r>
      <w:r w:rsidR="009D75A4" w:rsidRPr="008A7EC9">
        <w:t xml:space="preserve">il priait le prince </w:t>
      </w:r>
      <w:proofErr w:type="spellStart"/>
      <w:r w:rsidR="009D75A4" w:rsidRPr="008A7EC9">
        <w:t>Tumène</w:t>
      </w:r>
      <w:proofErr w:type="spellEnd"/>
      <w:r w:rsidR="009D75A4" w:rsidRPr="008A7EC9">
        <w:t xml:space="preserve"> de lui en emmener une brigade</w:t>
      </w:r>
      <w:r>
        <w:t>. « </w:t>
      </w:r>
      <w:r w:rsidR="009D75A4" w:rsidRPr="008A7EC9">
        <w:t>La Czarine</w:t>
      </w:r>
      <w:r>
        <w:t xml:space="preserve">, </w:t>
      </w:r>
      <w:r w:rsidR="009D75A4" w:rsidRPr="008A7EC9">
        <w:t>ajoutait-t-il</w:t>
      </w:r>
      <w:r>
        <w:t xml:space="preserve">, </w:t>
      </w:r>
      <w:r w:rsidR="009D75A4" w:rsidRPr="008A7EC9">
        <w:t>sera heureuse de faire connaissance à cette occasion avec sa petite nièce</w:t>
      </w:r>
      <w:r>
        <w:t>. »</w:t>
      </w:r>
      <w:r w:rsidR="009D75A4" w:rsidRPr="008A7EC9">
        <w:t xml:space="preserve"> J</w:t>
      </w:r>
      <w:r>
        <w:t>’</w:t>
      </w:r>
      <w:r w:rsidR="009D75A4" w:rsidRPr="008A7EC9">
        <w:t>ai oublié de vous dire que j</w:t>
      </w:r>
      <w:r>
        <w:t>’</w:t>
      </w:r>
      <w:r w:rsidR="009D75A4" w:rsidRPr="008A7EC9">
        <w:t>étais sa nièce</w:t>
      </w:r>
      <w:r>
        <w:t xml:space="preserve">, </w:t>
      </w:r>
      <w:r w:rsidR="009D75A4" w:rsidRPr="008A7EC9">
        <w:t>par suite du mariage de papa avec une grande-duchesse de Hesse-Darmstadt</w:t>
      </w:r>
      <w:r>
        <w:t>.</w:t>
      </w:r>
    </w:p>
    <w:p w14:paraId="3F38BA53" w14:textId="77777777" w:rsidR="00BF7D4A" w:rsidRDefault="00BF7D4A" w:rsidP="009D75A4">
      <w:r>
        <w:t>« </w:t>
      </w:r>
      <w:r w:rsidR="009D75A4" w:rsidRPr="008A7EC9">
        <w:t>Jamais</w:t>
      </w:r>
      <w:r>
        <w:t xml:space="preserve">, </w:t>
      </w:r>
      <w:r w:rsidR="009D75A4" w:rsidRPr="008A7EC9">
        <w:t>je puis vous l</w:t>
      </w:r>
      <w:r>
        <w:t>’</w:t>
      </w:r>
      <w:r w:rsidR="009D75A4" w:rsidRPr="008A7EC9">
        <w:t>affirmer</w:t>
      </w:r>
      <w:r>
        <w:t xml:space="preserve">, </w:t>
      </w:r>
      <w:r w:rsidR="009D75A4" w:rsidRPr="008A7EC9">
        <w:t>je n</w:t>
      </w:r>
      <w:r>
        <w:t>’</w:t>
      </w:r>
      <w:r w:rsidR="009D75A4" w:rsidRPr="008A7EC9">
        <w:t>avais trouvé longs les jours dans notre palais de la Volga</w:t>
      </w:r>
      <w:r>
        <w:t xml:space="preserve">. </w:t>
      </w:r>
      <w:r w:rsidR="009D75A4" w:rsidRPr="008A7EC9">
        <w:t>N</w:t>
      </w:r>
      <w:r>
        <w:t>’</w:t>
      </w:r>
      <w:r w:rsidR="009D75A4" w:rsidRPr="008A7EC9">
        <w:t>empêche qu</w:t>
      </w:r>
      <w:r>
        <w:t>’</w:t>
      </w:r>
      <w:r w:rsidR="009D75A4" w:rsidRPr="008A7EC9">
        <w:t>en écoutant mon père</w:t>
      </w:r>
      <w:r>
        <w:t xml:space="preserve">, </w:t>
      </w:r>
      <w:r w:rsidR="009D75A4" w:rsidRPr="008A7EC9">
        <w:t>je sentis une immense joie</w:t>
      </w:r>
      <w:r>
        <w:t xml:space="preserve">, </w:t>
      </w:r>
      <w:r w:rsidR="009D75A4" w:rsidRPr="008A7EC9">
        <w:t>et que</w:t>
      </w:r>
      <w:r>
        <w:t xml:space="preserve">, </w:t>
      </w:r>
      <w:r w:rsidR="009D75A4" w:rsidRPr="008A7EC9">
        <w:t>de ce moment</w:t>
      </w:r>
      <w:r>
        <w:t xml:space="preserve">, </w:t>
      </w:r>
      <w:r w:rsidR="009D75A4" w:rsidRPr="008A7EC9">
        <w:t>je n</w:t>
      </w:r>
      <w:r>
        <w:t>’</w:t>
      </w:r>
      <w:r w:rsidR="009D75A4" w:rsidRPr="008A7EC9">
        <w:t>eus plus qu</w:t>
      </w:r>
      <w:r>
        <w:t>’</w:t>
      </w:r>
      <w:r w:rsidR="009D75A4" w:rsidRPr="008A7EC9">
        <w:t>une idée</w:t>
      </w:r>
      <w:r>
        <w:t xml:space="preserve"> : </w:t>
      </w:r>
      <w:r w:rsidR="009D75A4" w:rsidRPr="008A7EC9">
        <w:t>épater le Czar</w:t>
      </w:r>
      <w:r>
        <w:t xml:space="preserve">, </w:t>
      </w:r>
      <w:r w:rsidR="009D75A4" w:rsidRPr="008A7EC9">
        <w:t>la Czarine</w:t>
      </w:r>
      <w:r>
        <w:t xml:space="preserve">, </w:t>
      </w:r>
      <w:r w:rsidR="009D75A4" w:rsidRPr="008A7EC9">
        <w:t>et l</w:t>
      </w:r>
      <w:r>
        <w:t>’</w:t>
      </w:r>
      <w:r w:rsidR="009D75A4" w:rsidRPr="008A7EC9">
        <w:t>empereur d</w:t>
      </w:r>
      <w:r>
        <w:t>’</w:t>
      </w:r>
      <w:r w:rsidR="009D75A4" w:rsidRPr="008A7EC9">
        <w:t>Allemagne</w:t>
      </w:r>
      <w:r>
        <w:t xml:space="preserve">, </w:t>
      </w:r>
      <w:r w:rsidR="009D75A4" w:rsidRPr="008A7EC9">
        <w:t>et tout le monde</w:t>
      </w:r>
      <w:r>
        <w:t xml:space="preserve">. </w:t>
      </w:r>
      <w:r w:rsidR="009D75A4" w:rsidRPr="008A7EC9">
        <w:t>Je me regardais toute la journée dans la glace</w:t>
      </w:r>
      <w:r>
        <w:t xml:space="preserve">, </w:t>
      </w:r>
      <w:r w:rsidR="009D75A4" w:rsidRPr="008A7EC9">
        <w:t>et vraiment</w:t>
      </w:r>
      <w:r>
        <w:t xml:space="preserve">, </w:t>
      </w:r>
      <w:r w:rsidR="009D75A4" w:rsidRPr="008A7EC9">
        <w:t>je n</w:t>
      </w:r>
      <w:r>
        <w:t>’</w:t>
      </w:r>
      <w:r w:rsidR="009D75A4" w:rsidRPr="008A7EC9">
        <w:t>étais pas trop fâchée de l</w:t>
      </w:r>
      <w:r>
        <w:t>’</w:t>
      </w:r>
      <w:r w:rsidR="009D75A4" w:rsidRPr="008A7EC9">
        <w:t>image qu</w:t>
      </w:r>
      <w:r>
        <w:t>’</w:t>
      </w:r>
      <w:r w:rsidR="009D75A4" w:rsidRPr="008A7EC9">
        <w:t>elle me renvoyait</w:t>
      </w:r>
      <w:r>
        <w:t>.</w:t>
      </w:r>
    </w:p>
    <w:p w14:paraId="012DF8C4" w14:textId="50D99025" w:rsidR="00BF7D4A" w:rsidRDefault="00BF7D4A" w:rsidP="009D75A4">
      <w:r>
        <w:t>« </w:t>
      </w:r>
      <w:r w:rsidR="009D75A4" w:rsidRPr="008A7EC9">
        <w:t>Jusque-là</w:t>
      </w:r>
      <w:r>
        <w:t xml:space="preserve">, </w:t>
      </w:r>
      <w:r w:rsidR="009D75A4" w:rsidRPr="008A7EC9">
        <w:t>je m</w:t>
      </w:r>
      <w:r>
        <w:t>’</w:t>
      </w:r>
      <w:r w:rsidR="009D75A4" w:rsidRPr="008A7EC9">
        <w:t>étais fait habiller à Astrakan</w:t>
      </w:r>
      <w:r>
        <w:t xml:space="preserve">, </w:t>
      </w:r>
      <w:r w:rsidR="009D75A4" w:rsidRPr="008A7EC9">
        <w:t xml:space="preserve">chez les sœurs </w:t>
      </w:r>
      <w:proofErr w:type="spellStart"/>
      <w:r w:rsidR="009D75A4" w:rsidRPr="008A7EC9">
        <w:t>Menjuzan</w:t>
      </w:r>
      <w:proofErr w:type="spellEnd"/>
      <w:r>
        <w:t xml:space="preserve">, </w:t>
      </w:r>
      <w:r w:rsidR="009D75A4" w:rsidRPr="008A7EC9">
        <w:t>de fort bonnes couturières françaises</w:t>
      </w:r>
      <w:r>
        <w:t xml:space="preserve">, </w:t>
      </w:r>
      <w:r w:rsidR="009D75A4" w:rsidRPr="008A7EC9">
        <w:t>qui a</w:t>
      </w:r>
      <w:r w:rsidR="009D75A4" w:rsidRPr="008A7EC9">
        <w:t>l</w:t>
      </w:r>
      <w:r w:rsidR="009D75A4" w:rsidRPr="008A7EC9">
        <w:t>laient une fois l</w:t>
      </w:r>
      <w:r>
        <w:t>’</w:t>
      </w:r>
      <w:r w:rsidR="009D75A4" w:rsidRPr="008A7EC9">
        <w:t xml:space="preserve">an à Paris pour les modèles et qui réalisaient de </w:t>
      </w:r>
      <w:r w:rsidR="009D75A4">
        <w:t>l</w:t>
      </w:r>
      <w:r>
        <w:t>’</w:t>
      </w:r>
      <w:r w:rsidR="009D75A4" w:rsidRPr="008A7EC9">
        <w:t xml:space="preserve">or avec les grandes dames </w:t>
      </w:r>
      <w:proofErr w:type="spellStart"/>
      <w:r w:rsidR="009D75A4" w:rsidRPr="008A7EC9">
        <w:t>tcherkesses</w:t>
      </w:r>
      <w:proofErr w:type="spellEnd"/>
      <w:r>
        <w:t xml:space="preserve">. </w:t>
      </w:r>
      <w:r w:rsidR="009D75A4" w:rsidRPr="008A7EC9">
        <w:t>Papa m</w:t>
      </w:r>
      <w:r>
        <w:t>’</w:t>
      </w:r>
      <w:r w:rsidR="009D75A4" w:rsidRPr="008A7EC9">
        <w:t>ouvrit un crédit illimité</w:t>
      </w:r>
      <w:r>
        <w:t xml:space="preserve">, </w:t>
      </w:r>
      <w:r w:rsidR="009D75A4" w:rsidRPr="008A7EC9">
        <w:t xml:space="preserve">et je partis deux jours après avec </w:t>
      </w:r>
      <w:r>
        <w:t>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>
        <w:t xml:space="preserve">. </w:t>
      </w:r>
      <w:r w:rsidR="009D75A4" w:rsidRPr="008A7EC9">
        <w:t>Mais il faut te dire que j</w:t>
      </w:r>
      <w:r>
        <w:t>’</w:t>
      </w:r>
      <w:r w:rsidR="009D75A4" w:rsidRPr="008A7EC9">
        <w:t>avais mon idée</w:t>
      </w:r>
      <w:r>
        <w:t>.</w:t>
      </w:r>
    </w:p>
    <w:p w14:paraId="1CBB6D5A" w14:textId="77777777" w:rsidR="00BF7D4A" w:rsidRDefault="00BF7D4A" w:rsidP="009D75A4">
      <w:r>
        <w:t>« </w:t>
      </w:r>
      <w:r w:rsidR="009D75A4" w:rsidRPr="008A7EC9">
        <w:t>Je revins d</w:t>
      </w:r>
      <w:r>
        <w:t>’</w:t>
      </w:r>
      <w:r w:rsidR="009D75A4" w:rsidRPr="008A7EC9">
        <w:t>Astrakan en disant qu</w:t>
      </w:r>
      <w:r>
        <w:t>’</w:t>
      </w:r>
      <w:r w:rsidR="009D75A4" w:rsidRPr="008A7EC9">
        <w:t>il n</w:t>
      </w:r>
      <w:r>
        <w:t>’</w:t>
      </w:r>
      <w:r w:rsidR="009D75A4" w:rsidRPr="008A7EC9">
        <w:t>y avait rien du tout</w:t>
      </w:r>
      <w:r>
        <w:t xml:space="preserve">. </w:t>
      </w:r>
      <w:r w:rsidR="009D75A4" w:rsidRPr="008A7EC9">
        <w:t>Je pleurai devant papa en affirmant que je ne voulais pas par</w:t>
      </w:r>
      <w:r w:rsidR="009D75A4" w:rsidRPr="008A7EC9">
        <w:t>a</w:t>
      </w:r>
      <w:r w:rsidR="009D75A4" w:rsidRPr="008A7EC9">
        <w:t>ître à la cour attifée comme une sauvagesse</w:t>
      </w:r>
      <w:r>
        <w:t xml:space="preserve">. </w:t>
      </w:r>
      <w:r w:rsidR="009D75A4" w:rsidRPr="008A7EC9">
        <w:t>Vous pensez que je n</w:t>
      </w:r>
      <w:r>
        <w:t>’</w:t>
      </w:r>
      <w:r w:rsidR="009D75A4" w:rsidRPr="008A7EC9">
        <w:t>allais pas lâcher ainsi la belle occasion qui s</w:t>
      </w:r>
      <w:r>
        <w:t>’</w:t>
      </w:r>
      <w:r w:rsidR="009D75A4" w:rsidRPr="008A7EC9">
        <w:t>offrait de voir P</w:t>
      </w:r>
      <w:r w:rsidR="009D75A4" w:rsidRPr="008A7EC9">
        <w:t>a</w:t>
      </w:r>
      <w:r w:rsidR="009D75A4" w:rsidRPr="008A7EC9">
        <w:t>ris</w:t>
      </w:r>
      <w:r>
        <w:t xml:space="preserve">. </w:t>
      </w:r>
      <w:r w:rsidR="009D75A4" w:rsidRPr="008A7EC9">
        <w:t>Papa se fit bien un peu tirer l</w:t>
      </w:r>
      <w:r>
        <w:t>’</w:t>
      </w:r>
      <w:r w:rsidR="009D75A4" w:rsidRPr="008A7EC9">
        <w:t>oreille</w:t>
      </w:r>
      <w:r>
        <w:t xml:space="preserve">. </w:t>
      </w:r>
      <w:r w:rsidR="009D75A4" w:rsidRPr="008A7EC9">
        <w:t>Mais j</w:t>
      </w:r>
      <w:r>
        <w:t>’</w:t>
      </w:r>
      <w:r w:rsidR="009D75A4" w:rsidRPr="008A7EC9">
        <w:t xml:space="preserve">avais </w:t>
      </w:r>
      <w:r w:rsidR="009D75A4" w:rsidRPr="008A7EC9">
        <w:lastRenderedPageBreak/>
        <w:t>tout de su</w:t>
      </w:r>
      <w:r w:rsidR="009D75A4" w:rsidRPr="008A7EC9">
        <w:t>i</w:t>
      </w:r>
      <w:r w:rsidR="009D75A4" w:rsidRPr="008A7EC9">
        <w:t>te compris qu</w:t>
      </w:r>
      <w:r>
        <w:t>’</w:t>
      </w:r>
      <w:r w:rsidR="009D75A4" w:rsidRPr="008A7EC9">
        <w:t>il ne serait pas fâcher d</w:t>
      </w:r>
      <w:r>
        <w:t>’</w:t>
      </w:r>
      <w:r w:rsidR="009D75A4" w:rsidRPr="008A7EC9">
        <w:t>aller redire un mot à ses connaissances de jadis</w:t>
      </w:r>
      <w:r>
        <w:t>.</w:t>
      </w:r>
    </w:p>
    <w:p w14:paraId="1C212313" w14:textId="77777777" w:rsidR="00BF7D4A" w:rsidRDefault="00BF7D4A" w:rsidP="009D75A4">
      <w:r>
        <w:t>« </w:t>
      </w:r>
      <w:r w:rsidR="009D75A4" w:rsidRPr="008A7EC9">
        <w:t>Dans les premiers jours de mars</w:t>
      </w:r>
      <w:r>
        <w:t xml:space="preserve">, </w:t>
      </w:r>
      <w:r w:rsidR="009D75A4" w:rsidRPr="008A7EC9">
        <w:t>nous partîmes</w:t>
      </w:r>
      <w:r>
        <w:t xml:space="preserve">. </w:t>
      </w:r>
      <w:r w:rsidR="009D75A4" w:rsidRPr="008A7EC9">
        <w:t>En arr</w:t>
      </w:r>
      <w:r w:rsidR="009D75A4" w:rsidRPr="008A7EC9">
        <w:t>i</w:t>
      </w:r>
      <w:r w:rsidR="009D75A4" w:rsidRPr="008A7EC9">
        <w:t>vant dans ce Paris dont on m</w:t>
      </w:r>
      <w:r>
        <w:t>’</w:t>
      </w:r>
      <w:r w:rsidR="009D75A4" w:rsidRPr="008A7EC9">
        <w:t>avait tant bourré la tête</w:t>
      </w:r>
      <w:r>
        <w:t xml:space="preserve">, </w:t>
      </w:r>
      <w:r w:rsidR="009D75A4" w:rsidRPr="008A7EC9">
        <w:t>je n</w:t>
      </w:r>
      <w:r>
        <w:t>’</w:t>
      </w:r>
      <w:r w:rsidR="009D75A4" w:rsidRPr="008A7EC9">
        <w:t>avais qu</w:t>
      </w:r>
      <w:r>
        <w:t>’</w:t>
      </w:r>
      <w:r w:rsidR="009D75A4" w:rsidRPr="008A7EC9">
        <w:t>une crainte</w:t>
      </w:r>
      <w:r>
        <w:t xml:space="preserve">, </w:t>
      </w:r>
      <w:r w:rsidR="009D75A4" w:rsidRPr="008A7EC9">
        <w:t>y paraître étonnée</w:t>
      </w:r>
      <w:r>
        <w:t xml:space="preserve">. </w:t>
      </w:r>
      <w:r w:rsidR="009D75A4" w:rsidRPr="008A7EC9">
        <w:t>De là les allures un peu e</w:t>
      </w:r>
      <w:r w:rsidR="009D75A4" w:rsidRPr="008A7EC9">
        <w:t>x</w:t>
      </w:r>
      <w:r w:rsidR="009D75A4" w:rsidRPr="008A7EC9">
        <w:t>travagantes que j</w:t>
      </w:r>
      <w:r>
        <w:t>’</w:t>
      </w:r>
      <w:r w:rsidR="009D75A4" w:rsidRPr="008A7EC9">
        <w:t>affectai</w:t>
      </w:r>
      <w:r>
        <w:t>.</w:t>
      </w:r>
    </w:p>
    <w:p w14:paraId="6CEB1DCA" w14:textId="77777777" w:rsidR="00BF7D4A" w:rsidRDefault="00BF7D4A" w:rsidP="009D75A4">
      <w:r>
        <w:t>« </w:t>
      </w:r>
      <w:r w:rsidR="009D75A4" w:rsidRPr="008A7EC9">
        <w:t>Papa se découvrit tout de suite un tas de visites et de courses indispensables à faire</w:t>
      </w:r>
      <w:r>
        <w:t xml:space="preserve">. </w:t>
      </w:r>
      <w:r w:rsidR="009D75A4" w:rsidRPr="008A7EC9">
        <w:t>Au Ritz</w:t>
      </w:r>
      <w:r>
        <w:t xml:space="preserve">, </w:t>
      </w:r>
      <w:r w:rsidR="009D75A4" w:rsidRPr="008A7EC9">
        <w:t>je ne le voyais plus qu</w:t>
      </w:r>
      <w:r>
        <w:t>’</w:t>
      </w:r>
      <w:r w:rsidR="009D75A4" w:rsidRPr="008A7EC9">
        <w:t>à l</w:t>
      </w:r>
      <w:r>
        <w:t>’</w:t>
      </w:r>
      <w:r w:rsidR="009D75A4" w:rsidRPr="008A7EC9">
        <w:t>heure des repas</w:t>
      </w:r>
      <w:r>
        <w:t xml:space="preserve">, </w:t>
      </w:r>
      <w:r w:rsidR="009D75A4" w:rsidRPr="008A7EC9">
        <w:t>et encore</w:t>
      </w:r>
      <w:r>
        <w:t>.</w:t>
      </w:r>
    </w:p>
    <w:p w14:paraId="205E9636" w14:textId="46ECAF64" w:rsidR="00BF7D4A" w:rsidRDefault="00BF7D4A" w:rsidP="009D75A4">
      <w:r>
        <w:t>« </w:t>
      </w:r>
      <w:r w:rsidR="009D75A4" w:rsidRPr="008A7EC9">
        <w:t>Il voulait m</w:t>
      </w:r>
      <w:r>
        <w:t>’</w:t>
      </w:r>
      <w:r w:rsidR="009D75A4" w:rsidRPr="008A7EC9">
        <w:t xml:space="preserve">envoyer chez </w:t>
      </w:r>
      <w:proofErr w:type="spellStart"/>
      <w:r w:rsidR="009D75A4" w:rsidRPr="008A7EC9">
        <w:t>Redfern</w:t>
      </w:r>
      <w:proofErr w:type="spellEnd"/>
      <w:r>
        <w:t xml:space="preserve">. </w:t>
      </w:r>
      <w:r w:rsidR="009D75A4" w:rsidRPr="008A7EC9">
        <w:t>Par esprit de contr</w:t>
      </w:r>
      <w:r w:rsidR="009D75A4" w:rsidRPr="008A7EC9">
        <w:t>a</w:t>
      </w:r>
      <w:r w:rsidR="009D75A4" w:rsidRPr="008A7EC9">
        <w:t>diction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allai chez Doucet</w:t>
      </w:r>
      <w:r>
        <w:t xml:space="preserve">, </w:t>
      </w:r>
      <w:r w:rsidR="009D75A4" w:rsidRPr="008A7EC9">
        <w:t>Jamais je n</w:t>
      </w:r>
      <w:r>
        <w:t>’</w:t>
      </w:r>
      <w:r w:rsidR="009D75A4" w:rsidRPr="008A7EC9">
        <w:t>ai rien vu d</w:t>
      </w:r>
      <w:r>
        <w:t>’</w:t>
      </w:r>
      <w:r w:rsidR="009D75A4" w:rsidRPr="008A7EC9">
        <w:t xml:space="preserve">aussi ridicule que </w:t>
      </w:r>
      <w:r>
        <w:t>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 w:rsidR="009D75A4" w:rsidRPr="008A7EC9">
        <w:t xml:space="preserve"> avec son pince-nez et sa robe de satin noir cap</w:t>
      </w:r>
      <w:r w:rsidR="009D75A4" w:rsidRPr="008A7EC9">
        <w:t>a</w:t>
      </w:r>
      <w:r w:rsidR="009D75A4" w:rsidRPr="008A7EC9">
        <w:t>raçonnée de jais</w:t>
      </w:r>
      <w:r>
        <w:t xml:space="preserve">, </w:t>
      </w:r>
      <w:r w:rsidR="009D75A4" w:rsidRPr="008A7EC9">
        <w:t>au milieu de ces belles filles qui allaient</w:t>
      </w:r>
      <w:r>
        <w:t xml:space="preserve">, </w:t>
      </w:r>
      <w:r w:rsidR="009D75A4" w:rsidRPr="008A7EC9">
        <w:t>v</w:t>
      </w:r>
      <w:r w:rsidR="009D75A4" w:rsidRPr="008A7EC9">
        <w:t>e</w:t>
      </w:r>
      <w:r w:rsidR="009D75A4" w:rsidRPr="008A7EC9">
        <w:t>naient</w:t>
      </w:r>
      <w:r>
        <w:t xml:space="preserve">, </w:t>
      </w:r>
      <w:r w:rsidR="009D75A4" w:rsidRPr="008A7EC9">
        <w:t>me saluaient</w:t>
      </w:r>
      <w:r>
        <w:t xml:space="preserve">, </w:t>
      </w:r>
      <w:r w:rsidR="009D75A4" w:rsidRPr="008A7EC9">
        <w:t>pour que je puisse bien faire mon choix</w:t>
      </w:r>
      <w:r>
        <w:t>.</w:t>
      </w:r>
    </w:p>
    <w:p w14:paraId="346DE51A" w14:textId="77777777" w:rsidR="00BF7D4A" w:rsidRDefault="00BF7D4A" w:rsidP="009D75A4">
      <w:r>
        <w:t>« </w:t>
      </w:r>
      <w:r w:rsidR="009D75A4" w:rsidRPr="008A7EC9">
        <w:t>On m</w:t>
      </w:r>
      <w:r>
        <w:t>’</w:t>
      </w:r>
      <w:r w:rsidR="009D75A4" w:rsidRPr="008A7EC9">
        <w:t>avait demandé</w:t>
      </w:r>
      <w:r>
        <w:t xml:space="preserve"> : </w:t>
      </w:r>
      <w:r w:rsidR="009D75A4" w:rsidRPr="008A7EC9">
        <w:t>Que veut voir Son Altesse</w:t>
      </w:r>
      <w:r>
        <w:t> ?</w:t>
      </w:r>
    </w:p>
    <w:p w14:paraId="1314DB60" w14:textId="77777777" w:rsidR="00BF7D4A" w:rsidRDefault="00BF7D4A" w:rsidP="009D75A4">
      <w:r>
        <w:t>« — </w:t>
      </w:r>
      <w:r w:rsidR="009D75A4" w:rsidRPr="008A7EC9">
        <w:t>Toutes les collections</w:t>
      </w:r>
      <w:r>
        <w:t xml:space="preserve">, </w:t>
      </w:r>
      <w:r w:rsidR="009D75A4" w:rsidRPr="008A7EC9">
        <w:t>répondis-je froidement</w:t>
      </w:r>
      <w:r>
        <w:t>.</w:t>
      </w:r>
    </w:p>
    <w:p w14:paraId="42D09680" w14:textId="77777777" w:rsidR="00BF7D4A" w:rsidRDefault="00BF7D4A" w:rsidP="009D75A4">
      <w:r>
        <w:t>« </w:t>
      </w:r>
      <w:r w:rsidR="009D75A4" w:rsidRPr="008A7EC9">
        <w:t>En un rien de temps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avais commandé six robes du soir</w:t>
      </w:r>
      <w:r>
        <w:t xml:space="preserve">, </w:t>
      </w:r>
      <w:r w:rsidR="009D75A4" w:rsidRPr="008A7EC9">
        <w:t>une douzaine de tailleurs</w:t>
      </w:r>
      <w:r>
        <w:t xml:space="preserve">, </w:t>
      </w:r>
      <w:r w:rsidR="009D75A4" w:rsidRPr="008A7EC9">
        <w:t>deux amazones et le reste à l</w:t>
      </w:r>
      <w:r>
        <w:t>’</w:t>
      </w:r>
      <w:r w:rsidR="009D75A4" w:rsidRPr="008A7EC9">
        <w:t>avenant</w:t>
      </w:r>
      <w:r>
        <w:t>.</w:t>
      </w:r>
    </w:p>
    <w:p w14:paraId="15AFC66F" w14:textId="605B790D" w:rsidR="00BF7D4A" w:rsidRDefault="00BF7D4A" w:rsidP="009D75A4">
      <w:r>
        <w:t>« </w:t>
      </w:r>
      <w:r w:rsidR="009D75A4" w:rsidRPr="008A7EC9">
        <w:t>Jamais je ne me trouvai assez décolletée</w:t>
      </w:r>
      <w:r>
        <w:t>. 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 w:rsidR="009D75A4" w:rsidRPr="008A7EC9">
        <w:t xml:space="preserve"> était verte</w:t>
      </w:r>
      <w:r>
        <w:t xml:space="preserve">. </w:t>
      </w:r>
      <w:r w:rsidR="009D75A4" w:rsidRPr="008A7EC9">
        <w:t>La première crut même devoir me faire remarquer que</w:t>
      </w:r>
      <w:r>
        <w:t xml:space="preserve">, </w:t>
      </w:r>
      <w:r w:rsidR="009D75A4" w:rsidRPr="008A7EC9">
        <w:t>pour une jeune fille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était peut-être un peu risqué</w:t>
      </w:r>
      <w:r>
        <w:t xml:space="preserve">. </w:t>
      </w:r>
      <w:r w:rsidR="009D75A4" w:rsidRPr="008A7EC9">
        <w:t>Je la re</w:t>
      </w:r>
      <w:r w:rsidR="009D75A4" w:rsidRPr="008A7EC9">
        <w:t>n</w:t>
      </w:r>
      <w:r w:rsidR="009D75A4" w:rsidRPr="008A7EC9">
        <w:t>voyai à ses essayages</w:t>
      </w:r>
      <w:r>
        <w:t xml:space="preserve">. </w:t>
      </w:r>
      <w:r w:rsidR="009D75A4" w:rsidRPr="008A7EC9">
        <w:t>D</w:t>
      </w:r>
      <w:r>
        <w:t>’</w:t>
      </w:r>
      <w:r w:rsidR="009D75A4" w:rsidRPr="008A7EC9">
        <w:t>ailleurs papa</w:t>
      </w:r>
      <w:r>
        <w:t xml:space="preserve">, </w:t>
      </w:r>
      <w:r w:rsidR="009D75A4" w:rsidRPr="008A7EC9">
        <w:t>qui était venu une fois</w:t>
      </w:r>
      <w:r>
        <w:t xml:space="preserve">, </w:t>
      </w:r>
      <w:r w:rsidR="009D75A4" w:rsidRPr="008A7EC9">
        <w:t>m</w:t>
      </w:r>
      <w:r>
        <w:t>’</w:t>
      </w:r>
      <w:r w:rsidR="009D75A4" w:rsidRPr="008A7EC9">
        <w:t>avait approuvée</w:t>
      </w:r>
      <w:r>
        <w:t xml:space="preserve">, </w:t>
      </w:r>
      <w:r w:rsidR="009D75A4" w:rsidRPr="008A7EC9">
        <w:t>en me regardant avec un air dont je m</w:t>
      </w:r>
      <w:r>
        <w:t>’</w:t>
      </w:r>
      <w:r w:rsidR="009D75A4" w:rsidRPr="008A7EC9">
        <w:t>étais sentie fière</w:t>
      </w:r>
      <w:r>
        <w:t xml:space="preserve">, </w:t>
      </w:r>
      <w:r w:rsidR="009D75A4" w:rsidRPr="008A7EC9">
        <w:t>car je le savais connaisseur</w:t>
      </w:r>
      <w:r>
        <w:t>.</w:t>
      </w:r>
    </w:p>
    <w:p w14:paraId="5939B7C2" w14:textId="24C971BE" w:rsidR="00BF7D4A" w:rsidRDefault="00BF7D4A" w:rsidP="009D75A4">
      <w:r>
        <w:t>« </w:t>
      </w:r>
      <w:r w:rsidR="009D75A4" w:rsidRPr="008A7EC9">
        <w:t>Ce soir-là</w:t>
      </w:r>
      <w:r>
        <w:t xml:space="preserve">, </w:t>
      </w:r>
      <w:r w:rsidR="009D75A4" w:rsidRPr="008A7EC9">
        <w:t>se reconnaissant un peu coupable de tout le temps me plaquer ainsi</w:t>
      </w:r>
      <w:r>
        <w:t xml:space="preserve">, </w:t>
      </w:r>
      <w:r w:rsidR="009D75A4" w:rsidRPr="008A7EC9">
        <w:t>il me dit que nous dînerions ensemble</w:t>
      </w:r>
      <w:r>
        <w:t xml:space="preserve">, </w:t>
      </w:r>
      <w:r w:rsidR="009D75A4" w:rsidRPr="008A7EC9">
        <w:t>et donna l</w:t>
      </w:r>
      <w:r>
        <w:t>’</w:t>
      </w:r>
      <w:r w:rsidR="009D75A4" w:rsidRPr="008A7EC9">
        <w:t xml:space="preserve">ordre à </w:t>
      </w:r>
      <w:r>
        <w:t>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 w:rsidR="009D75A4" w:rsidRPr="008A7EC9">
        <w:t xml:space="preserve"> de me conduire</w:t>
      </w:r>
      <w:r>
        <w:t xml:space="preserve">, </w:t>
      </w:r>
      <w:r w:rsidR="009D75A4" w:rsidRPr="008A7EC9">
        <w:t xml:space="preserve">à huit </w:t>
      </w:r>
      <w:r w:rsidR="009D75A4" w:rsidRPr="008A7EC9">
        <w:lastRenderedPageBreak/>
        <w:t>heures pr</w:t>
      </w:r>
      <w:r w:rsidR="009D75A4" w:rsidRPr="008A7EC9">
        <w:t>é</w:t>
      </w:r>
      <w:r w:rsidR="009D75A4" w:rsidRPr="008A7EC9">
        <w:t>cises</w:t>
      </w:r>
      <w:r>
        <w:t xml:space="preserve">, </w:t>
      </w:r>
      <w:r w:rsidR="009D75A4" w:rsidRPr="008A7EC9">
        <w:t>avenue Gabriel</w:t>
      </w:r>
      <w:r>
        <w:t xml:space="preserve">, </w:t>
      </w:r>
      <w:r w:rsidR="009D75A4" w:rsidRPr="008A7EC9">
        <w:t>devant chez Laurent</w:t>
      </w:r>
      <w:r>
        <w:t xml:space="preserve">. </w:t>
      </w:r>
      <w:r w:rsidR="009D75A4" w:rsidRPr="008A7EC9">
        <w:t>Inutile de vous dire qu</w:t>
      </w:r>
      <w:r>
        <w:t>’</w:t>
      </w:r>
      <w:r w:rsidR="009D75A4" w:rsidRPr="008A7EC9">
        <w:t>à huit heures il n</w:t>
      </w:r>
      <w:r>
        <w:t>’</w:t>
      </w:r>
      <w:r w:rsidR="009D75A4" w:rsidRPr="008A7EC9">
        <w:t>y avait personne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attendis</w:t>
      </w:r>
      <w:r>
        <w:t xml:space="preserve">, </w:t>
      </w:r>
      <w:r w:rsidR="009D75A4" w:rsidRPr="008A7EC9">
        <w:t>assise sur un banc</w:t>
      </w:r>
      <w:r>
        <w:t xml:space="preserve">. </w:t>
      </w:r>
      <w:r w:rsidR="009D75A4" w:rsidRPr="008A7EC9">
        <w:t>Pour passer le temps</w:t>
      </w:r>
      <w:r>
        <w:t xml:space="preserve">, </w:t>
      </w:r>
      <w:r w:rsidR="009D75A4" w:rsidRPr="008A7EC9">
        <w:t>avec le petit poignard damasquiné que je portais en boucle de ceinture</w:t>
      </w:r>
      <w:r>
        <w:t xml:space="preserve">, </w:t>
      </w:r>
      <w:r w:rsidR="009D75A4" w:rsidRPr="008A7EC9">
        <w:t>je gravai mon nom sur ce banc</w:t>
      </w:r>
      <w:r>
        <w:t xml:space="preserve">. </w:t>
      </w:r>
      <w:r w:rsidR="009D75A4" w:rsidRPr="008A7EC9">
        <w:t>Il doit y être encore</w:t>
      </w:r>
      <w:r>
        <w:t>.</w:t>
      </w:r>
    </w:p>
    <w:p w14:paraId="694DF77D" w14:textId="4618784D" w:rsidR="00BF7D4A" w:rsidRDefault="00BF7D4A" w:rsidP="009D75A4">
      <w:r>
        <w:t>« </w:t>
      </w:r>
      <w:r w:rsidR="009D75A4" w:rsidRPr="008A7EC9">
        <w:t>À huit heures dix</w:t>
      </w:r>
      <w:r>
        <w:t xml:space="preserve">, </w:t>
      </w:r>
      <w:r w:rsidR="009D75A4" w:rsidRPr="008A7EC9">
        <w:t>voyant un vieux monsieur qui rôdait autour de nous</w:t>
      </w:r>
      <w:r>
        <w:t xml:space="preserve">, </w:t>
      </w:r>
      <w:r w:rsidR="009D75A4" w:rsidRPr="008A7EC9">
        <w:t>et ayant envie de détendre un peu mes nerfs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 xml:space="preserve">ordonnai à </w:t>
      </w:r>
      <w:r>
        <w:t>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 w:rsidR="009D75A4" w:rsidRPr="008A7EC9">
        <w:t xml:space="preserve"> d</w:t>
      </w:r>
      <w:r>
        <w:t>’</w:t>
      </w:r>
      <w:r w:rsidR="009D75A4" w:rsidRPr="008A7EC9">
        <w:t>aller m</w:t>
      </w:r>
      <w:r>
        <w:t>’</w:t>
      </w:r>
      <w:r w:rsidR="009D75A4" w:rsidRPr="008A7EC9">
        <w:t xml:space="preserve">acheter une boîte de </w:t>
      </w:r>
      <w:r w:rsidR="009D75A4" w:rsidRPr="008A7EC9">
        <w:rPr>
          <w:i/>
          <w:iCs/>
        </w:rPr>
        <w:t>Mercédès</w:t>
      </w:r>
      <w:r w:rsidR="009D75A4" w:rsidRPr="008A7EC9">
        <w:t xml:space="preserve"> au bureau de tabac de l</w:t>
      </w:r>
      <w:r>
        <w:t>’</w:t>
      </w:r>
      <w:r w:rsidR="009D75A4" w:rsidRPr="008A7EC9">
        <w:t>avenue Matignon</w:t>
      </w:r>
      <w:r>
        <w:t xml:space="preserve">. </w:t>
      </w:r>
      <w:r w:rsidR="009D75A4" w:rsidRPr="008A7EC9">
        <w:t>Elle regimba un peu</w:t>
      </w:r>
      <w:r>
        <w:t xml:space="preserve">, </w:t>
      </w:r>
      <w:r w:rsidR="009D75A4" w:rsidRPr="008A7EC9">
        <w:t>mais partit</w:t>
      </w:r>
      <w:r>
        <w:t xml:space="preserve">. </w:t>
      </w:r>
      <w:r w:rsidR="009D75A4" w:rsidRPr="008A7EC9">
        <w:t>Le vieux alors s</w:t>
      </w:r>
      <w:r>
        <w:t>’</w:t>
      </w:r>
      <w:r w:rsidR="009D75A4" w:rsidRPr="008A7EC9">
        <w:t>approcha</w:t>
      </w:r>
      <w:r>
        <w:t xml:space="preserve">. </w:t>
      </w:r>
      <w:r w:rsidR="009D75A4" w:rsidRPr="008A7EC9">
        <w:t>Il avait des pantalons damier</w:t>
      </w:r>
      <w:r>
        <w:t xml:space="preserve">, </w:t>
      </w:r>
      <w:r w:rsidR="009D75A4" w:rsidRPr="008A7EC9">
        <w:t>un melon gris</w:t>
      </w:r>
      <w:r>
        <w:t xml:space="preserve">. </w:t>
      </w:r>
      <w:r w:rsidR="009D75A4" w:rsidRPr="008A7EC9">
        <w:t>Il me dit un tas de choses drôles</w:t>
      </w:r>
      <w:r>
        <w:t xml:space="preserve">, </w:t>
      </w:r>
      <w:r w:rsidR="009D75A4" w:rsidRPr="008A7EC9">
        <w:t>me pa</w:t>
      </w:r>
      <w:r w:rsidR="009D75A4" w:rsidRPr="008A7EC9">
        <w:t>r</w:t>
      </w:r>
      <w:r w:rsidR="009D75A4" w:rsidRPr="008A7EC9">
        <w:t>lant d</w:t>
      </w:r>
      <w:r>
        <w:t>’</w:t>
      </w:r>
      <w:r w:rsidR="009D75A4" w:rsidRPr="008A7EC9">
        <w:t>un petit appartement rue d</w:t>
      </w:r>
      <w:r>
        <w:t>’</w:t>
      </w:r>
      <w:proofErr w:type="spellStart"/>
      <w:r w:rsidR="009D75A4" w:rsidRPr="008A7EC9">
        <w:t>Offémont</w:t>
      </w:r>
      <w:proofErr w:type="spellEnd"/>
      <w:r>
        <w:t xml:space="preserve">, </w:t>
      </w:r>
      <w:r w:rsidR="009D75A4" w:rsidRPr="008A7EC9">
        <w:t>avec un ascenseur doublé de toile de Jouy</w:t>
      </w:r>
      <w:r>
        <w:t xml:space="preserve">. </w:t>
      </w:r>
      <w:r w:rsidR="009D75A4" w:rsidRPr="008A7EC9">
        <w:t xml:space="preserve">Je tournais la tête pour </w:t>
      </w:r>
      <w:proofErr w:type="gramStart"/>
      <w:r w:rsidR="009D75A4" w:rsidRPr="008A7EC9">
        <w:t>ne pas qu</w:t>
      </w:r>
      <w:r>
        <w:t>’</w:t>
      </w:r>
      <w:r w:rsidR="009D75A4" w:rsidRPr="008A7EC9">
        <w:t>il me vît</w:t>
      </w:r>
      <w:proofErr w:type="gramEnd"/>
      <w:r w:rsidR="009D75A4" w:rsidRPr="008A7EC9">
        <w:t xml:space="preserve"> me tordre de rire</w:t>
      </w:r>
      <w:r>
        <w:t xml:space="preserve">, </w:t>
      </w:r>
      <w:r w:rsidR="009D75A4" w:rsidRPr="008A7EC9">
        <w:t>si bien que je fus fort étonnée en ente</w:t>
      </w:r>
      <w:r w:rsidR="009D75A4" w:rsidRPr="008A7EC9">
        <w:t>n</w:t>
      </w:r>
      <w:r w:rsidR="009D75A4" w:rsidRPr="008A7EC9">
        <w:t>dant le bruit d</w:t>
      </w:r>
      <w:r>
        <w:t>’</w:t>
      </w:r>
      <w:r w:rsidR="009D75A4" w:rsidRPr="008A7EC9">
        <w:t>une gifle formidable</w:t>
      </w:r>
      <w:r>
        <w:t xml:space="preserve">. </w:t>
      </w:r>
      <w:r w:rsidR="009D75A4" w:rsidRPr="008A7EC9">
        <w:t>En me retournant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aperçus papa</w:t>
      </w:r>
      <w:r>
        <w:t xml:space="preserve">. </w:t>
      </w:r>
      <w:r w:rsidR="009D75A4" w:rsidRPr="008A7EC9">
        <w:t>Le vieux partit avec dignité</w:t>
      </w:r>
      <w:r>
        <w:t xml:space="preserve">, </w:t>
      </w:r>
      <w:r w:rsidR="009D75A4" w:rsidRPr="008A7EC9">
        <w:t>murmurant que si on ne po</w:t>
      </w:r>
      <w:r w:rsidR="009D75A4" w:rsidRPr="008A7EC9">
        <w:t>u</w:t>
      </w:r>
      <w:r w:rsidR="009D75A4" w:rsidRPr="008A7EC9">
        <w:t>vait même plus plaisanter</w:t>
      </w:r>
      <w:r>
        <w:t xml:space="preserve">… </w:t>
      </w:r>
      <w:r w:rsidR="009D75A4" w:rsidRPr="008A7EC9">
        <w:t>Sous la lune</w:t>
      </w:r>
      <w:r>
        <w:t xml:space="preserve">, </w:t>
      </w:r>
      <w:r w:rsidR="009D75A4" w:rsidRPr="008A7EC9">
        <w:t>je voyais son melon gris tout cabossé</w:t>
      </w:r>
      <w:r>
        <w:t>.</w:t>
      </w:r>
    </w:p>
    <w:p w14:paraId="2DBAE7DA" w14:textId="1968FD0A" w:rsidR="00BF7D4A" w:rsidRDefault="00BF7D4A" w:rsidP="009D75A4">
      <w:r>
        <w:t>« 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 w:rsidR="009D75A4" w:rsidRPr="008A7EC9">
        <w:t xml:space="preserve"> revenait avec les </w:t>
      </w:r>
      <w:r w:rsidR="009D75A4" w:rsidRPr="008A7EC9">
        <w:rPr>
          <w:i/>
          <w:iCs/>
        </w:rPr>
        <w:t>Mercédès</w:t>
      </w:r>
      <w:r>
        <w:rPr>
          <w:i/>
          <w:iCs/>
        </w:rPr>
        <w:t xml:space="preserve">. </w:t>
      </w:r>
      <w:r w:rsidR="009D75A4" w:rsidRPr="008A7EC9">
        <w:t>Papa lui dit fro</w:t>
      </w:r>
      <w:r w:rsidR="009D75A4" w:rsidRPr="008A7EC9">
        <w:t>i</w:t>
      </w:r>
      <w:r w:rsidR="009D75A4" w:rsidRPr="008A7EC9">
        <w:t>dement de rentrer dîner au Ritz et de se coucher</w:t>
      </w:r>
      <w:r>
        <w:t>.</w:t>
      </w:r>
    </w:p>
    <w:p w14:paraId="788BE75B" w14:textId="48D0DCBD" w:rsidR="00BF7D4A" w:rsidRDefault="00BF7D4A" w:rsidP="009D75A4">
      <w:r>
        <w:t>« </w:t>
      </w:r>
      <w:r w:rsidR="009D75A4" w:rsidRPr="008A7EC9">
        <w:t>Chez Laurent</w:t>
      </w:r>
      <w:r>
        <w:t xml:space="preserve">, </w:t>
      </w:r>
      <w:r w:rsidR="009D75A4" w:rsidRPr="008A7EC9">
        <w:t>on dîne dehors</w:t>
      </w:r>
      <w:r>
        <w:t xml:space="preserve">, </w:t>
      </w:r>
      <w:r w:rsidR="009D75A4" w:rsidRPr="008A7EC9">
        <w:t>sous les beaux arbres</w:t>
      </w:r>
      <w:r>
        <w:t xml:space="preserve">, </w:t>
      </w:r>
      <w:r w:rsidR="009D75A4" w:rsidRPr="008A7EC9">
        <w:t>par petites tables avec des abat-jour</w:t>
      </w:r>
      <w:r>
        <w:t xml:space="preserve">. </w:t>
      </w:r>
      <w:r w:rsidR="009D75A4" w:rsidRPr="008A7EC9">
        <w:t>Il y avait un monde fou</w:t>
      </w:r>
      <w:r>
        <w:t xml:space="preserve">. </w:t>
      </w:r>
      <w:r w:rsidR="009D75A4" w:rsidRPr="008A7EC9">
        <w:t>Papa était là plus chez lui que dans notre palais de la Volga</w:t>
      </w:r>
      <w:r>
        <w:t xml:space="preserve">. </w:t>
      </w:r>
      <w:r w:rsidR="009D75A4" w:rsidRPr="008A7EC9">
        <w:t>Il me présenta à un tas de gens célèbres</w:t>
      </w:r>
      <w:r>
        <w:t xml:space="preserve">, </w:t>
      </w:r>
      <w:proofErr w:type="spellStart"/>
      <w:r w:rsidR="009D75A4" w:rsidRPr="008A7EC9">
        <w:t>Bunau-Varilla</w:t>
      </w:r>
      <w:proofErr w:type="spellEnd"/>
      <w:r>
        <w:t xml:space="preserve">, </w:t>
      </w:r>
      <w:r w:rsidR="009D75A4" w:rsidRPr="008A7EC9">
        <w:t xml:space="preserve">Charles </w:t>
      </w:r>
      <w:proofErr w:type="spellStart"/>
      <w:r w:rsidR="009D75A4" w:rsidRPr="008A7EC9">
        <w:t>D</w:t>
      </w:r>
      <w:r w:rsidR="009D75A4" w:rsidRPr="008A7EC9">
        <w:t>e</w:t>
      </w:r>
      <w:r w:rsidR="009D75A4" w:rsidRPr="008A7EC9">
        <w:t>rennes</w:t>
      </w:r>
      <w:proofErr w:type="spellEnd"/>
      <w:r>
        <w:t>, M. de </w:t>
      </w:r>
      <w:r w:rsidR="009D75A4" w:rsidRPr="008A7EC9">
        <w:t>Bonnefon</w:t>
      </w:r>
      <w:r>
        <w:t xml:space="preserve">, </w:t>
      </w:r>
      <w:r w:rsidR="009D75A4" w:rsidRPr="008A7EC9">
        <w:t>la princesse Lucien Murat</w:t>
      </w:r>
      <w:r>
        <w:t xml:space="preserve">, </w:t>
      </w:r>
      <w:r w:rsidR="009D75A4" w:rsidRPr="008A7EC9">
        <w:t>Maurice Rostand</w:t>
      </w:r>
      <w:r>
        <w:t xml:space="preserve">. </w:t>
      </w:r>
      <w:r w:rsidR="009D75A4" w:rsidRPr="008A7EC9">
        <w:t>Celui-ci me plut beaucoup</w:t>
      </w:r>
      <w:r>
        <w:t xml:space="preserve">, </w:t>
      </w:r>
      <w:r w:rsidR="009D75A4" w:rsidRPr="008A7EC9">
        <w:t>avec son air d</w:t>
      </w:r>
      <w:r>
        <w:t>’</w:t>
      </w:r>
      <w:r w:rsidR="009D75A4" w:rsidRPr="008A7EC9">
        <w:t>enfant de chœur de messes roses</w:t>
      </w:r>
      <w:r>
        <w:t xml:space="preserve">. </w:t>
      </w:r>
      <w:r w:rsidR="009D75A4" w:rsidRPr="008A7EC9">
        <w:t>Nous nous écrivons toujours</w:t>
      </w:r>
      <w:r>
        <w:t xml:space="preserve">, </w:t>
      </w:r>
      <w:r w:rsidR="009D75A4" w:rsidRPr="008A7EC9">
        <w:t xml:space="preserve">et il doit venir me voir à </w:t>
      </w:r>
      <w:proofErr w:type="spellStart"/>
      <w:r w:rsidR="009D75A4" w:rsidRPr="008A7EC9">
        <w:t>Lautenbourg</w:t>
      </w:r>
      <w:proofErr w:type="spellEnd"/>
      <w:r>
        <w:t>.</w:t>
      </w:r>
    </w:p>
    <w:p w14:paraId="2C5A2021" w14:textId="19AE117A" w:rsidR="00BF7D4A" w:rsidRDefault="00BF7D4A" w:rsidP="009D75A4">
      <w:r>
        <w:t>« </w:t>
      </w:r>
      <w:r w:rsidR="009D75A4" w:rsidRPr="008A7EC9">
        <w:t>À onze heures</w:t>
      </w:r>
      <w:r>
        <w:t xml:space="preserve">, </w:t>
      </w:r>
      <w:r w:rsidR="009D75A4" w:rsidRPr="008A7EC9">
        <w:t>papa me raccompagna au Ritz</w:t>
      </w:r>
      <w:r>
        <w:t xml:space="preserve">, </w:t>
      </w:r>
      <w:r w:rsidR="009D75A4" w:rsidRPr="008A7EC9">
        <w:t>et me dit qu</w:t>
      </w:r>
      <w:r>
        <w:t>’</w:t>
      </w:r>
      <w:r w:rsidR="009D75A4" w:rsidRPr="008A7EC9">
        <w:t>il avait besoin de passer rue de Grenelle</w:t>
      </w:r>
      <w:r>
        <w:t xml:space="preserve">, </w:t>
      </w:r>
      <w:r w:rsidR="009D75A4" w:rsidRPr="008A7EC9">
        <w:t>à l</w:t>
      </w:r>
      <w:r>
        <w:t>’</w:t>
      </w:r>
      <w:r w:rsidR="009D75A4" w:rsidRPr="008A7EC9">
        <w:t>Ambassade</w:t>
      </w:r>
      <w:r>
        <w:t xml:space="preserve">. </w:t>
      </w:r>
      <w:r w:rsidR="009D75A4" w:rsidRPr="008A7EC9">
        <w:t>Mais vous pensez comme j</w:t>
      </w:r>
      <w:r>
        <w:t>’</w:t>
      </w:r>
      <w:r w:rsidR="009D75A4" w:rsidRPr="008A7EC9">
        <w:t>avais envie de me coucher</w:t>
      </w:r>
      <w:r>
        <w:t xml:space="preserve">. </w:t>
      </w:r>
      <w:r>
        <w:lastRenderedPageBreak/>
        <w:t>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 w:rsidR="009D75A4" w:rsidRPr="008A7EC9">
        <w:t xml:space="preserve"> ro</w:t>
      </w:r>
      <w:r w:rsidR="009D75A4" w:rsidRPr="008A7EC9">
        <w:t>n</w:t>
      </w:r>
      <w:r w:rsidR="009D75A4" w:rsidRPr="008A7EC9">
        <w:t>flait</w:t>
      </w:r>
      <w:r w:rsidR="009D75A4" w:rsidRPr="008A7EC9">
        <w:rPr>
          <w:i/>
          <w:iCs/>
        </w:rPr>
        <w:t xml:space="preserve"> </w:t>
      </w:r>
      <w:r w:rsidR="009D75A4" w:rsidRPr="008A7EC9">
        <w:t>comme une toupie de Nuremberg</w:t>
      </w:r>
      <w:r>
        <w:t xml:space="preserve">, </w:t>
      </w:r>
      <w:r w:rsidR="009D75A4" w:rsidRPr="008A7EC9">
        <w:t>et je crus ne jamais po</w:t>
      </w:r>
      <w:r w:rsidR="009D75A4" w:rsidRPr="008A7EC9">
        <w:t>u</w:t>
      </w:r>
      <w:r w:rsidR="009D75A4" w:rsidRPr="008A7EC9">
        <w:t>voir la réveiller</w:t>
      </w:r>
      <w:r>
        <w:t xml:space="preserve">. </w:t>
      </w:r>
      <w:r w:rsidR="009D75A4" w:rsidRPr="008A7EC9">
        <w:t>Si vous aviez vu son air ahuri quand je lui dis que papa nous avait donné rendez-vous à minuit</w:t>
      </w:r>
      <w:r>
        <w:t xml:space="preserve">, </w:t>
      </w:r>
      <w:r w:rsidR="009D75A4" w:rsidRPr="008A7EC9">
        <w:t>et qu</w:t>
      </w:r>
      <w:r>
        <w:t>’</w:t>
      </w:r>
      <w:r w:rsidR="009D75A4" w:rsidRPr="008A7EC9">
        <w:t>il fallait se lever</w:t>
      </w:r>
      <w:r>
        <w:t>.</w:t>
      </w:r>
    </w:p>
    <w:p w14:paraId="4DC73C9D" w14:textId="77777777" w:rsidR="00BF7D4A" w:rsidRDefault="00BF7D4A" w:rsidP="009D75A4">
      <w:r>
        <w:t>« </w:t>
      </w:r>
      <w:r w:rsidR="009D75A4" w:rsidRPr="008A7EC9">
        <w:t>Rue de la Paix</w:t>
      </w:r>
      <w:r>
        <w:t xml:space="preserve">, </w:t>
      </w:r>
      <w:r w:rsidR="009D75A4" w:rsidRPr="008A7EC9">
        <w:t>nous prîmes un taxi</w:t>
      </w:r>
      <w:r>
        <w:t>, « </w:t>
      </w:r>
      <w:r w:rsidR="009D75A4" w:rsidRPr="008A7EC9">
        <w:t xml:space="preserve">Au </w:t>
      </w:r>
      <w:r w:rsidR="009D75A4" w:rsidRPr="008A7EC9">
        <w:rPr>
          <w:i/>
          <w:iCs/>
        </w:rPr>
        <w:t>Grelot</w:t>
      </w:r>
      <w:r>
        <w:t xml:space="preserve"> », </w:t>
      </w:r>
      <w:r w:rsidR="009D75A4" w:rsidRPr="008A7EC9">
        <w:t>dis-je à l</w:t>
      </w:r>
      <w:r>
        <w:t>’</w:t>
      </w:r>
      <w:r w:rsidR="009D75A4" w:rsidRPr="008A7EC9">
        <w:t>homme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était un nom que j</w:t>
      </w:r>
      <w:r>
        <w:t>’</w:t>
      </w:r>
      <w:r w:rsidR="009D75A4" w:rsidRPr="008A7EC9">
        <w:t>avais entendu chez Laurent</w:t>
      </w:r>
      <w:r>
        <w:t>.</w:t>
      </w:r>
    </w:p>
    <w:p w14:paraId="4C39A9B5" w14:textId="3EA41288" w:rsidR="00BF7D4A" w:rsidRDefault="00BF7D4A" w:rsidP="009D75A4">
      <w:r>
        <w:t>« </w:t>
      </w:r>
      <w:r w:rsidR="009D75A4" w:rsidRPr="008A7EC9">
        <w:t xml:space="preserve">Le </w:t>
      </w:r>
      <w:r w:rsidR="009D75A4" w:rsidRPr="008A7EC9">
        <w:rPr>
          <w:i/>
          <w:iCs/>
        </w:rPr>
        <w:t>Grelot</w:t>
      </w:r>
      <w:r w:rsidR="009D75A4" w:rsidRPr="008A7EC9">
        <w:t xml:space="preserve"> est place Blanche</w:t>
      </w:r>
      <w:r>
        <w:t xml:space="preserve">. </w:t>
      </w:r>
      <w:r w:rsidR="009D75A4" w:rsidRPr="008A7EC9">
        <w:t>Je doute</w:t>
      </w:r>
      <w:r>
        <w:t xml:space="preserve">, </w:t>
      </w:r>
      <w:r w:rsidR="009D75A4" w:rsidRPr="008A7EC9">
        <w:t>cher petit ami</w:t>
      </w:r>
      <w:r>
        <w:t xml:space="preserve">, </w:t>
      </w:r>
      <w:r w:rsidR="009D75A4" w:rsidRPr="008A7EC9">
        <w:t>st</w:t>
      </w:r>
      <w:r w:rsidR="009D75A4" w:rsidRPr="008A7EC9">
        <w:t>u</w:t>
      </w:r>
      <w:r w:rsidR="009D75A4" w:rsidRPr="008A7EC9">
        <w:t>dieux et sérieux comme je te sais</w:t>
      </w:r>
      <w:r>
        <w:t xml:space="preserve">, </w:t>
      </w:r>
      <w:r w:rsidR="009D75A4" w:rsidRPr="008A7EC9">
        <w:t>que tu y sois jamais allé</w:t>
      </w:r>
      <w:r>
        <w:t xml:space="preserve">. </w:t>
      </w:r>
      <w:r w:rsidR="009D75A4" w:rsidRPr="008A7EC9">
        <w:t>Quand nous entrâmes</w:t>
      </w:r>
      <w:r>
        <w:t xml:space="preserve">, </w:t>
      </w:r>
      <w:r w:rsidR="009D75A4" w:rsidRPr="008A7EC9">
        <w:t>je fus un peu jalouse du succès qu</w:t>
      </w:r>
      <w:r>
        <w:t>’</w:t>
      </w:r>
      <w:r w:rsidR="009D75A4" w:rsidRPr="008A7EC9">
        <w:t xml:space="preserve">obtint le corsage de jais de </w:t>
      </w:r>
      <w:r>
        <w:t>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>
        <w:t xml:space="preserve">. </w:t>
      </w:r>
      <w:r w:rsidR="009D75A4" w:rsidRPr="008A7EC9">
        <w:t>Un petit viveur tout à fait saoul cria que c</w:t>
      </w:r>
      <w:r>
        <w:t>’</w:t>
      </w:r>
      <w:r w:rsidR="009D75A4" w:rsidRPr="008A7EC9">
        <w:t xml:space="preserve">était </w:t>
      </w:r>
      <w:r>
        <w:t>M</w:t>
      </w:r>
      <w:r w:rsidRPr="00BF7D4A">
        <w:rPr>
          <w:vertAlign w:val="superscript"/>
        </w:rPr>
        <w:t>me</w:t>
      </w:r>
      <w:r>
        <w:t> </w:t>
      </w:r>
      <w:r w:rsidR="009D75A4" w:rsidRPr="008A7EC9">
        <w:t>Fallières</w:t>
      </w:r>
      <w:r>
        <w:t xml:space="preserve">. </w:t>
      </w:r>
      <w:r w:rsidR="009D75A4" w:rsidRPr="008A7EC9">
        <w:t>Alors toute la salle se mit à cha</w:t>
      </w:r>
      <w:r w:rsidR="009D75A4" w:rsidRPr="008A7EC9">
        <w:t>n</w:t>
      </w:r>
      <w:r w:rsidR="009D75A4" w:rsidRPr="008A7EC9">
        <w:t>ter en chœur une chanson célèbre</w:t>
      </w:r>
      <w:r>
        <w:t xml:space="preserve">, </w:t>
      </w:r>
      <w:r w:rsidR="009D75A4" w:rsidRPr="008A7EC9">
        <w:t>dont le refrain était</w:t>
      </w:r>
      <w:r>
        <w:t> :</w:t>
      </w:r>
    </w:p>
    <w:p w14:paraId="6B30AD4D" w14:textId="77777777" w:rsidR="00BF7D4A" w:rsidRDefault="009D75A4" w:rsidP="009D75A4">
      <w:pPr>
        <w:pStyle w:val="NormalRetraitGauche2XIndent0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La Tante Julie</w:t>
      </w:r>
      <w:r w:rsidR="00BF7D4A">
        <w:rPr>
          <w:rStyle w:val="Taille-1Caracteres"/>
        </w:rPr>
        <w:t>,</w:t>
      </w:r>
    </w:p>
    <w:p w14:paraId="3FD87038" w14:textId="77777777" w:rsidR="00BF7D4A" w:rsidRDefault="009D75A4" w:rsidP="009D75A4">
      <w:pPr>
        <w:pStyle w:val="NormalRetraitGauche2XIndent0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La Tante Octavie</w:t>
      </w:r>
      <w:r w:rsidR="00BF7D4A">
        <w:rPr>
          <w:rStyle w:val="Taille-1Caracteres"/>
        </w:rPr>
        <w:t>,</w:t>
      </w:r>
    </w:p>
    <w:p w14:paraId="16851CE5" w14:textId="77777777" w:rsidR="00BF7D4A" w:rsidRDefault="009D75A4" w:rsidP="009D75A4">
      <w:pPr>
        <w:pStyle w:val="NormalRetraitGauche2XIndent0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La Tante Sophie</w:t>
      </w:r>
      <w:r w:rsidR="00BF7D4A">
        <w:rPr>
          <w:rStyle w:val="Taille-1Caracteres"/>
        </w:rPr>
        <w:t>,</w:t>
      </w:r>
    </w:p>
    <w:p w14:paraId="4D106CA8" w14:textId="77777777" w:rsidR="00BF7D4A" w:rsidRDefault="009D75A4" w:rsidP="009D75A4">
      <w:pPr>
        <w:pStyle w:val="NormalRetraitGauche2XIndent0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Le cousin Léon</w:t>
      </w:r>
      <w:r w:rsidR="00BF7D4A">
        <w:rPr>
          <w:rStyle w:val="Taille-1Caracteres"/>
        </w:rPr>
        <w:t>,</w:t>
      </w:r>
    </w:p>
    <w:p w14:paraId="529475E8" w14:textId="77777777" w:rsidR="00BF7D4A" w:rsidRDefault="009D75A4" w:rsidP="009D75A4">
      <w:pPr>
        <w:pStyle w:val="NormalRetraitGauche2XIndent0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L</w:t>
      </w:r>
      <w:r w:rsidR="00BF7D4A">
        <w:rPr>
          <w:rStyle w:val="Taille-1Caracteres"/>
        </w:rPr>
        <w:t>’</w:t>
      </w:r>
      <w:r w:rsidRPr="008A7EC9">
        <w:rPr>
          <w:rStyle w:val="Taille-1Caracteres"/>
        </w:rPr>
        <w:t>oncle Théodule</w:t>
      </w:r>
      <w:r w:rsidR="00BF7D4A">
        <w:rPr>
          <w:rStyle w:val="Taille-1Caracteres"/>
        </w:rPr>
        <w:t>,</w:t>
      </w:r>
    </w:p>
    <w:p w14:paraId="4ABCA32C" w14:textId="77777777" w:rsidR="00BF7D4A" w:rsidRDefault="009D75A4" w:rsidP="009D75A4">
      <w:pPr>
        <w:pStyle w:val="NormalRetraitGauche2XIndent0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L</w:t>
      </w:r>
      <w:r w:rsidR="00BF7D4A">
        <w:rPr>
          <w:rStyle w:val="Taille-1Caracteres"/>
        </w:rPr>
        <w:t>’</w:t>
      </w:r>
      <w:r w:rsidRPr="008A7EC9">
        <w:rPr>
          <w:rStyle w:val="Taille-1Caracteres"/>
        </w:rPr>
        <w:t>oncle Thrasybule</w:t>
      </w:r>
      <w:r w:rsidR="00BF7D4A">
        <w:rPr>
          <w:rStyle w:val="Taille-1Caracteres"/>
        </w:rPr>
        <w:t>,</w:t>
      </w:r>
    </w:p>
    <w:p w14:paraId="28C0D1C4" w14:textId="247C2C4F" w:rsidR="009D75A4" w:rsidRPr="008A7EC9" w:rsidRDefault="009D75A4" w:rsidP="009D75A4">
      <w:pPr>
        <w:pStyle w:val="NormalRetraitGauche2XIndent0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Les cousins Tibulle</w:t>
      </w:r>
    </w:p>
    <w:p w14:paraId="63EE32E4" w14:textId="77777777" w:rsidR="00BF7D4A" w:rsidRDefault="009D75A4" w:rsidP="009D75A4">
      <w:pPr>
        <w:pStyle w:val="NormalRetraitGauche2XIndent0"/>
        <w:spacing w:before="0" w:after="0"/>
        <w:jc w:val="left"/>
        <w:rPr>
          <w:rStyle w:val="Taille-1Caracteres"/>
        </w:rPr>
      </w:pPr>
      <w:r w:rsidRPr="008A7EC9">
        <w:rPr>
          <w:rStyle w:val="Taille-1Caracteres"/>
        </w:rPr>
        <w:t>Et Timoléon</w:t>
      </w:r>
      <w:r w:rsidR="00BF7D4A">
        <w:rPr>
          <w:rStyle w:val="Taille-1Caracteres"/>
        </w:rPr>
        <w:t>.</w:t>
      </w:r>
    </w:p>
    <w:p w14:paraId="177F883D" w14:textId="77777777" w:rsidR="00BF7D4A" w:rsidRDefault="00BF7D4A" w:rsidP="009D75A4">
      <w:r>
        <w:t>« </w:t>
      </w:r>
      <w:r w:rsidR="009D75A4" w:rsidRPr="008A7EC9">
        <w:t>Moi</w:t>
      </w:r>
      <w:r>
        <w:t xml:space="preserve">, </w:t>
      </w:r>
      <w:r w:rsidR="009D75A4" w:rsidRPr="008A7EC9">
        <w:t>je riais</w:t>
      </w:r>
      <w:r>
        <w:t xml:space="preserve">, </w:t>
      </w:r>
      <w:r w:rsidR="009D75A4" w:rsidRPr="008A7EC9">
        <w:t>je riais</w:t>
      </w:r>
      <w:r>
        <w:t xml:space="preserve">, </w:t>
      </w:r>
      <w:r w:rsidR="009D75A4" w:rsidRPr="008A7EC9">
        <w:t>et ma gaîté naturelle en imposait à tout ce monde qui</w:t>
      </w:r>
      <w:r>
        <w:t xml:space="preserve">, </w:t>
      </w:r>
      <w:r w:rsidR="009D75A4" w:rsidRPr="008A7EC9">
        <w:t>au moment de notre entrée</w:t>
      </w:r>
      <w:r>
        <w:t xml:space="preserve">, </w:t>
      </w:r>
      <w:r w:rsidR="009D75A4" w:rsidRPr="008A7EC9">
        <w:t>avait l</w:t>
      </w:r>
      <w:r>
        <w:t>’</w:t>
      </w:r>
      <w:r w:rsidR="009D75A4" w:rsidRPr="008A7EC9">
        <w:t>air de s</w:t>
      </w:r>
      <w:r>
        <w:t>’</w:t>
      </w:r>
      <w:r w:rsidR="009D75A4" w:rsidRPr="008A7EC9">
        <w:t>embêter ferme</w:t>
      </w:r>
      <w:r>
        <w:t>.</w:t>
      </w:r>
    </w:p>
    <w:p w14:paraId="47002E6A" w14:textId="77777777" w:rsidR="00BF7D4A" w:rsidRDefault="00BF7D4A" w:rsidP="009D75A4">
      <w:r>
        <w:t>« </w:t>
      </w:r>
      <w:r w:rsidR="009D75A4" w:rsidRPr="008A7EC9">
        <w:t>Nous bûmes du champagne</w:t>
      </w:r>
      <w:r>
        <w:t xml:space="preserve">, </w:t>
      </w:r>
      <w:r w:rsidR="009D75A4" w:rsidRPr="008A7EC9">
        <w:t>énormément de champagne</w:t>
      </w:r>
      <w:r>
        <w:t xml:space="preserve">. </w:t>
      </w:r>
      <w:r w:rsidR="009D75A4" w:rsidRPr="008A7EC9">
        <w:t>Puis on dansa</w:t>
      </w:r>
      <w:r>
        <w:t xml:space="preserve">. </w:t>
      </w:r>
      <w:r w:rsidR="009D75A4" w:rsidRPr="008A7EC9">
        <w:t>Je montrai à ces Français ce que sait faire une princesse russe</w:t>
      </w:r>
      <w:r>
        <w:t xml:space="preserve">. </w:t>
      </w:r>
      <w:r w:rsidR="009D75A4" w:rsidRPr="008A7EC9">
        <w:t>Il n</w:t>
      </w:r>
      <w:r>
        <w:t>’</w:t>
      </w:r>
      <w:r w:rsidR="009D75A4" w:rsidRPr="008A7EC9">
        <w:t>y eut qu</w:t>
      </w:r>
      <w:r>
        <w:t>’</w:t>
      </w:r>
      <w:r w:rsidR="009D75A4" w:rsidRPr="008A7EC9">
        <w:t>un des tziganes qui arriva à valser convenablement avec moi</w:t>
      </w:r>
      <w:r>
        <w:t xml:space="preserve">. </w:t>
      </w:r>
      <w:r w:rsidR="009D75A4" w:rsidRPr="008A7EC9">
        <w:t>On nous fit une belle ovation</w:t>
      </w:r>
      <w:r>
        <w:t>.</w:t>
      </w:r>
    </w:p>
    <w:p w14:paraId="6CE5827B" w14:textId="7528654B" w:rsidR="00BF7D4A" w:rsidRDefault="00BF7D4A" w:rsidP="009D75A4">
      <w:r>
        <w:t>« </w:t>
      </w:r>
      <w:r w:rsidR="009D75A4" w:rsidRPr="008A7EC9">
        <w:t xml:space="preserve">Un musicien nègre vint inviter </w:t>
      </w:r>
      <w:r>
        <w:t>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>
        <w:t xml:space="preserve">. </w:t>
      </w:r>
      <w:r w:rsidR="009D75A4" w:rsidRPr="008A7EC9">
        <w:t>Vous me cro</w:t>
      </w:r>
      <w:r w:rsidR="009D75A4" w:rsidRPr="008A7EC9">
        <w:t>i</w:t>
      </w:r>
      <w:r w:rsidR="009D75A4" w:rsidRPr="008A7EC9">
        <w:t>rez si vous voulez</w:t>
      </w:r>
      <w:r>
        <w:t xml:space="preserve">, </w:t>
      </w:r>
      <w:r w:rsidR="009D75A4" w:rsidRPr="008A7EC9">
        <w:t>elle accepta</w:t>
      </w:r>
      <w:r>
        <w:t xml:space="preserve">. </w:t>
      </w:r>
      <w:r w:rsidR="009D75A4" w:rsidRPr="008A7EC9">
        <w:t>Après le champagne</w:t>
      </w:r>
      <w:r>
        <w:t xml:space="preserve">, </w:t>
      </w:r>
      <w:r w:rsidR="009D75A4" w:rsidRPr="008A7EC9">
        <w:t xml:space="preserve">ce </w:t>
      </w:r>
      <w:r w:rsidR="009D75A4" w:rsidRPr="008A7EC9">
        <w:lastRenderedPageBreak/>
        <w:t>n</w:t>
      </w:r>
      <w:r>
        <w:t>’</w:t>
      </w:r>
      <w:r w:rsidR="009D75A4" w:rsidRPr="008A7EC9">
        <w:t>était plus la même femme</w:t>
      </w:r>
      <w:r>
        <w:t xml:space="preserve">. </w:t>
      </w:r>
      <w:r w:rsidR="009D75A4" w:rsidRPr="008A7EC9">
        <w:t>Deux danseuses étaient venues s</w:t>
      </w:r>
      <w:r>
        <w:t>’</w:t>
      </w:r>
      <w:r w:rsidR="009D75A4" w:rsidRPr="008A7EC9">
        <w:t>asseoir à côté de moi</w:t>
      </w:r>
      <w:r>
        <w:t xml:space="preserve">, </w:t>
      </w:r>
      <w:r w:rsidR="009D75A4" w:rsidRPr="008A7EC9">
        <w:t>l</w:t>
      </w:r>
      <w:r>
        <w:t>’</w:t>
      </w:r>
      <w:r w:rsidR="009D75A4" w:rsidRPr="008A7EC9">
        <w:t>une brune</w:t>
      </w:r>
      <w:r>
        <w:t xml:space="preserve">, </w:t>
      </w:r>
      <w:r w:rsidR="009D75A4" w:rsidRPr="008A7EC9">
        <w:t>Zita</w:t>
      </w:r>
      <w:r>
        <w:t xml:space="preserve">, </w:t>
      </w:r>
      <w:r w:rsidR="009D75A4" w:rsidRPr="008A7EC9">
        <w:t>avec une robe bleu argent</w:t>
      </w:r>
      <w:r>
        <w:t xml:space="preserve">, </w:t>
      </w:r>
      <w:r w:rsidR="009D75A4" w:rsidRPr="008A7EC9">
        <w:t>une autre</w:t>
      </w:r>
      <w:r>
        <w:t xml:space="preserve">, </w:t>
      </w:r>
      <w:r w:rsidR="009D75A4" w:rsidRPr="008A7EC9">
        <w:t>la Crevette</w:t>
      </w:r>
      <w:r>
        <w:t xml:space="preserve">, </w:t>
      </w:r>
      <w:r w:rsidR="009D75A4" w:rsidRPr="008A7EC9">
        <w:t>tout habillée de rose</w:t>
      </w:r>
      <w:r>
        <w:t xml:space="preserve">, </w:t>
      </w:r>
      <w:r w:rsidR="009D75A4" w:rsidRPr="008A7EC9">
        <w:t>qui m</w:t>
      </w:r>
      <w:r>
        <w:t>’</w:t>
      </w:r>
      <w:r w:rsidR="009D75A4" w:rsidRPr="008A7EC9">
        <w:t>appelait ma pri</w:t>
      </w:r>
      <w:r w:rsidR="009D75A4" w:rsidRPr="008A7EC9">
        <w:t>n</w:t>
      </w:r>
      <w:r w:rsidR="009D75A4" w:rsidRPr="008A7EC9">
        <w:t>cesse</w:t>
      </w:r>
      <w:r>
        <w:t xml:space="preserve">, </w:t>
      </w:r>
      <w:r w:rsidR="009D75A4" w:rsidRPr="008A7EC9">
        <w:t>sans savoir que c</w:t>
      </w:r>
      <w:r>
        <w:t>’</w:t>
      </w:r>
      <w:r w:rsidR="009D75A4" w:rsidRPr="008A7EC9">
        <w:t>était vrai</w:t>
      </w:r>
      <w:r>
        <w:t xml:space="preserve">. </w:t>
      </w:r>
      <w:r w:rsidR="009D75A4" w:rsidRPr="008A7EC9">
        <w:t>Elles mangeaient mes crou</w:t>
      </w:r>
      <w:r w:rsidR="009D75A4" w:rsidRPr="008A7EC9">
        <w:t>s</w:t>
      </w:r>
      <w:r w:rsidR="009D75A4" w:rsidRPr="008A7EC9">
        <w:t>tilles et buvaient mon champagne</w:t>
      </w:r>
      <w:r>
        <w:t xml:space="preserve">. </w:t>
      </w:r>
      <w:r w:rsidR="009D75A4" w:rsidRPr="008A7EC9">
        <w:t>Moi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étais heureuse</w:t>
      </w:r>
      <w:r>
        <w:t xml:space="preserve">, </w:t>
      </w:r>
      <w:r w:rsidR="009D75A4" w:rsidRPr="008A7EC9">
        <w:t>he</w:t>
      </w:r>
      <w:r w:rsidR="009D75A4" w:rsidRPr="008A7EC9">
        <w:t>u</w:t>
      </w:r>
      <w:r w:rsidR="009D75A4" w:rsidRPr="008A7EC9">
        <w:t>reuse</w:t>
      </w:r>
      <w:r>
        <w:t xml:space="preserve">, </w:t>
      </w:r>
      <w:r w:rsidR="009D75A4" w:rsidRPr="008A7EC9">
        <w:t>et</w:t>
      </w:r>
      <w:r>
        <w:t xml:space="preserve">, </w:t>
      </w:r>
      <w:r w:rsidR="009D75A4" w:rsidRPr="008A7EC9">
        <w:t>déjà un peu partie</w:t>
      </w:r>
      <w:r>
        <w:t xml:space="preserve">, </w:t>
      </w:r>
      <w:r w:rsidR="009D75A4" w:rsidRPr="008A7EC9">
        <w:t>je répétais</w:t>
      </w:r>
      <w:r>
        <w:t xml:space="preserve"> : </w:t>
      </w:r>
      <w:r w:rsidR="009D75A4" w:rsidRPr="008A7EC9">
        <w:t>C</w:t>
      </w:r>
      <w:r>
        <w:t>’</w:t>
      </w:r>
      <w:r w:rsidR="009D75A4" w:rsidRPr="008A7EC9">
        <w:t>est beau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beau</w:t>
      </w:r>
      <w:r>
        <w:t xml:space="preserve">, </w:t>
      </w:r>
      <w:r w:rsidR="009D75A4" w:rsidRPr="008A7EC9">
        <w:t>Paris</w:t>
      </w:r>
      <w:r>
        <w:t>.</w:t>
      </w:r>
    </w:p>
    <w:p w14:paraId="0FB0577D" w14:textId="77777777" w:rsidR="00BF7D4A" w:rsidRDefault="00BF7D4A" w:rsidP="009D75A4">
      <w:r>
        <w:t>« </w:t>
      </w:r>
      <w:r w:rsidR="009D75A4" w:rsidRPr="008A7EC9">
        <w:t>Je vis tout d</w:t>
      </w:r>
      <w:r>
        <w:t>’</w:t>
      </w:r>
      <w:r w:rsidR="009D75A4" w:rsidRPr="008A7EC9">
        <w:t>un coup que plusieurs de ces pauvres filles avaient des reprises à leurs bas de soie</w:t>
      </w:r>
      <w:r>
        <w:t xml:space="preserve">, </w:t>
      </w:r>
      <w:r w:rsidR="009D75A4" w:rsidRPr="008A7EC9">
        <w:t>près du soulier verni</w:t>
      </w:r>
      <w:r>
        <w:t xml:space="preserve">. </w:t>
      </w:r>
      <w:r w:rsidR="009D75A4" w:rsidRPr="008A7EC9">
        <w:t>Alors</w:t>
      </w:r>
      <w:r>
        <w:t xml:space="preserve">, </w:t>
      </w:r>
      <w:r w:rsidR="009D75A4" w:rsidRPr="008A7EC9">
        <w:t>je criai qu</w:t>
      </w:r>
      <w:r>
        <w:t>’</w:t>
      </w:r>
      <w:r w:rsidR="009D75A4" w:rsidRPr="008A7EC9">
        <w:t>on fit attention</w:t>
      </w:r>
      <w:r>
        <w:t xml:space="preserve">, </w:t>
      </w:r>
      <w:r w:rsidR="009D75A4" w:rsidRPr="008A7EC9">
        <w:t>et je lançai en l</w:t>
      </w:r>
      <w:r>
        <w:t>’</w:t>
      </w:r>
      <w:r w:rsidR="009D75A4" w:rsidRPr="008A7EC9">
        <w:t>air une poignée de louis</w:t>
      </w:r>
      <w:r>
        <w:t xml:space="preserve">. </w:t>
      </w:r>
      <w:r w:rsidR="009D75A4" w:rsidRPr="008A7EC9">
        <w:t>Elles se précipitèrent et les retrouvèrent presque tous</w:t>
      </w:r>
      <w:r>
        <w:t xml:space="preserve">, </w:t>
      </w:r>
      <w:r w:rsidR="009D75A4" w:rsidRPr="008A7EC9">
        <w:t>à part cinq ou six sur lesquels des messieurs très chics avaient mis le pied</w:t>
      </w:r>
      <w:r>
        <w:t>.</w:t>
      </w:r>
    </w:p>
    <w:p w14:paraId="0DF89479" w14:textId="77777777" w:rsidR="00BF7D4A" w:rsidRDefault="00BF7D4A" w:rsidP="009D75A4">
      <w:r>
        <w:t>« </w:t>
      </w:r>
      <w:r w:rsidR="009D75A4" w:rsidRPr="008A7EC9">
        <w:t>Je crois que j</w:t>
      </w:r>
      <w:r>
        <w:t>’</w:t>
      </w:r>
      <w:r w:rsidR="009D75A4" w:rsidRPr="008A7EC9">
        <w:t>aurais passé là toute la nuit</w:t>
      </w:r>
      <w:r>
        <w:t xml:space="preserve">, </w:t>
      </w:r>
      <w:r w:rsidR="009D75A4" w:rsidRPr="008A7EC9">
        <w:t>si tout d</w:t>
      </w:r>
      <w:r>
        <w:t>’</w:t>
      </w:r>
      <w:r w:rsidR="009D75A4" w:rsidRPr="008A7EC9">
        <w:t>un coup</w:t>
      </w:r>
      <w:r>
        <w:t xml:space="preserve">, </w:t>
      </w:r>
      <w:r w:rsidR="009D75A4" w:rsidRPr="008A7EC9">
        <w:t>dans la salle à côté</w:t>
      </w:r>
      <w:r>
        <w:t xml:space="preserve">, </w:t>
      </w:r>
      <w:r w:rsidR="009D75A4" w:rsidRPr="008A7EC9">
        <w:t>je n</w:t>
      </w:r>
      <w:r>
        <w:t>’</w:t>
      </w:r>
      <w:r w:rsidR="009D75A4" w:rsidRPr="008A7EC9">
        <w:t>avais entendu pousser de grands cris</w:t>
      </w:r>
      <w:r>
        <w:t> :</w:t>
      </w:r>
    </w:p>
    <w:p w14:paraId="71A15187" w14:textId="77777777" w:rsidR="00BF7D4A" w:rsidRDefault="00BF7D4A" w:rsidP="009D75A4">
      <w:r>
        <w:t>« — </w:t>
      </w:r>
      <w:r w:rsidR="009D75A4" w:rsidRPr="008A7EC9">
        <w:t>Lili</w:t>
      </w:r>
      <w:r>
        <w:t xml:space="preserve">. </w:t>
      </w:r>
      <w:r w:rsidR="009D75A4" w:rsidRPr="008A7EC9">
        <w:t>Lili</w:t>
      </w:r>
      <w:r>
        <w:t xml:space="preserve">, </w:t>
      </w:r>
      <w:r w:rsidR="009D75A4" w:rsidRPr="008A7EC9">
        <w:t>voilà Lili</w:t>
      </w:r>
      <w:r>
        <w:t xml:space="preserve"> ! </w:t>
      </w:r>
      <w:r w:rsidR="009D75A4" w:rsidRPr="008A7EC9">
        <w:t>Vive Lili</w:t>
      </w:r>
      <w:r>
        <w:t> !</w:t>
      </w:r>
    </w:p>
    <w:p w14:paraId="24D34576" w14:textId="77777777" w:rsidR="00BF7D4A" w:rsidRDefault="00BF7D4A" w:rsidP="009D75A4">
      <w:r>
        <w:t>« </w:t>
      </w:r>
      <w:r w:rsidR="009D75A4" w:rsidRPr="008A7EC9">
        <w:t>Je regardai</w:t>
      </w:r>
      <w:r>
        <w:t xml:space="preserve">, </w:t>
      </w:r>
      <w:r w:rsidR="009D75A4" w:rsidRPr="008A7EC9">
        <w:t>et vis papa qui arrivait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lui qu</w:t>
      </w:r>
      <w:r>
        <w:t>’</w:t>
      </w:r>
      <w:r w:rsidR="009D75A4" w:rsidRPr="008A7EC9">
        <w:t>on app</w:t>
      </w:r>
      <w:r w:rsidR="009D75A4" w:rsidRPr="008A7EC9">
        <w:t>e</w:t>
      </w:r>
      <w:r w:rsidR="009D75A4" w:rsidRPr="008A7EC9">
        <w:t>lait Lili</w:t>
      </w:r>
      <w:r>
        <w:t xml:space="preserve">, </w:t>
      </w:r>
      <w:r w:rsidR="009D75A4" w:rsidRPr="008A7EC9">
        <w:t xml:space="preserve">à cause de son prénom qui était </w:t>
      </w:r>
      <w:proofErr w:type="spellStart"/>
      <w:r w:rsidR="009D75A4" w:rsidRPr="008A7EC9">
        <w:t>Wassili</w:t>
      </w:r>
      <w:proofErr w:type="spellEnd"/>
      <w:r>
        <w:t>.</w:t>
      </w:r>
    </w:p>
    <w:p w14:paraId="5B86AED5" w14:textId="77777777" w:rsidR="00BF7D4A" w:rsidRDefault="00BF7D4A" w:rsidP="009D75A4">
      <w:r>
        <w:t>« </w:t>
      </w:r>
      <w:r w:rsidR="009D75A4" w:rsidRPr="008A7EC9">
        <w:t>Il était lui aussi excessivement gai</w:t>
      </w:r>
      <w:r>
        <w:t xml:space="preserve">, </w:t>
      </w:r>
      <w:r w:rsidR="009D75A4" w:rsidRPr="008A7EC9">
        <w:t>et avait à ses bras deux filles</w:t>
      </w:r>
      <w:r>
        <w:t xml:space="preserve">, </w:t>
      </w:r>
      <w:r w:rsidR="009D75A4" w:rsidRPr="008A7EC9">
        <w:t>tellement belles que j</w:t>
      </w:r>
      <w:r>
        <w:t>’</w:t>
      </w:r>
      <w:r w:rsidR="009D75A4" w:rsidRPr="008A7EC9">
        <w:t>en fus jalouse</w:t>
      </w:r>
      <w:r>
        <w:t>.</w:t>
      </w:r>
    </w:p>
    <w:p w14:paraId="3CA046F5" w14:textId="03F5E4AA" w:rsidR="00BF7D4A" w:rsidRDefault="00BF7D4A" w:rsidP="009D75A4">
      <w:r>
        <w:t>« </w:t>
      </w:r>
      <w:r w:rsidR="009D75A4" w:rsidRPr="008A7EC9">
        <w:t>Il était trop occupé pour me voir</w:t>
      </w:r>
      <w:r>
        <w:t xml:space="preserve">. </w:t>
      </w:r>
      <w:r w:rsidR="009D75A4" w:rsidRPr="008A7EC9">
        <w:t>Immédiatement</w:t>
      </w:r>
      <w:r>
        <w:t xml:space="preserve">, </w:t>
      </w:r>
      <w:r w:rsidR="009D75A4" w:rsidRPr="008A7EC9">
        <w:t>je me mis en devoir de filer</w:t>
      </w:r>
      <w:r>
        <w:t xml:space="preserve">. </w:t>
      </w:r>
      <w:r w:rsidR="009D75A4" w:rsidRPr="008A7EC9">
        <w:t xml:space="preserve">Mais pour emmener </w:t>
      </w:r>
      <w:r>
        <w:t>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>
        <w:t xml:space="preserve">, </w:t>
      </w:r>
      <w:r w:rsidR="009D75A4" w:rsidRPr="008A7EC9">
        <w:t>ce fut toute une histoire</w:t>
      </w:r>
      <w:r>
        <w:t xml:space="preserve">. </w:t>
      </w:r>
      <w:r w:rsidR="009D75A4" w:rsidRPr="008A7EC9">
        <w:t>Elle ne voulait pas se séparer du nègre</w:t>
      </w:r>
      <w:r>
        <w:t xml:space="preserve">. </w:t>
      </w:r>
      <w:r w:rsidR="009D75A4" w:rsidRPr="008A7EC9">
        <w:t>Dans le taxi elle chantait à tue-tête</w:t>
      </w:r>
      <w:r>
        <w:t> :</w:t>
      </w:r>
    </w:p>
    <w:p w14:paraId="7CC630A6" w14:textId="77777777" w:rsidR="00BF7D4A" w:rsidRPr="00320DB8" w:rsidRDefault="009D75A4" w:rsidP="00BF7D4A">
      <w:pPr>
        <w:pStyle w:val="Centr"/>
        <w:spacing w:before="0" w:after="0"/>
        <w:rPr>
          <w:rStyle w:val="Taille-1Caracteres"/>
        </w:rPr>
      </w:pPr>
      <w:r w:rsidRPr="00320DB8">
        <w:rPr>
          <w:rStyle w:val="Taille-1Caracteres"/>
        </w:rPr>
        <w:t>Caroline</w:t>
      </w:r>
      <w:r w:rsidR="00BF7D4A" w:rsidRPr="00320DB8">
        <w:rPr>
          <w:rStyle w:val="Taille-1Caracteres"/>
        </w:rPr>
        <w:t xml:space="preserve">, </w:t>
      </w:r>
      <w:r w:rsidRPr="00320DB8">
        <w:rPr>
          <w:rStyle w:val="Taille-1Caracteres"/>
        </w:rPr>
        <w:t>Caroline</w:t>
      </w:r>
      <w:r w:rsidR="00BF7D4A" w:rsidRPr="00320DB8">
        <w:rPr>
          <w:rStyle w:val="Taille-1Caracteres"/>
        </w:rPr>
        <w:t>,</w:t>
      </w:r>
    </w:p>
    <w:p w14:paraId="303F9C33" w14:textId="77777777" w:rsidR="00BF7D4A" w:rsidRPr="00320DB8" w:rsidRDefault="009D75A4" w:rsidP="00BF7D4A">
      <w:pPr>
        <w:pStyle w:val="Centr"/>
        <w:spacing w:before="0" w:after="0"/>
        <w:rPr>
          <w:rStyle w:val="Taille-1Caracteres"/>
        </w:rPr>
      </w:pPr>
      <w:r w:rsidRPr="00320DB8">
        <w:rPr>
          <w:rStyle w:val="Taille-1Caracteres"/>
        </w:rPr>
        <w:t xml:space="preserve">Mets tes </w:t>
      </w:r>
      <w:proofErr w:type="gramStart"/>
      <w:r w:rsidRPr="00320DB8">
        <w:rPr>
          <w:rStyle w:val="Taille-1Caracteres"/>
        </w:rPr>
        <w:t>p</w:t>
      </w:r>
      <w:r w:rsidR="00BF7D4A" w:rsidRPr="00320DB8">
        <w:rPr>
          <w:rStyle w:val="Taille-1Caracteres"/>
        </w:rPr>
        <w:t>’</w:t>
      </w:r>
      <w:r w:rsidRPr="00320DB8">
        <w:rPr>
          <w:rStyle w:val="Taille-1Caracteres"/>
        </w:rPr>
        <w:t>tits</w:t>
      </w:r>
      <w:proofErr w:type="gramEnd"/>
      <w:r w:rsidRPr="00320DB8">
        <w:rPr>
          <w:rStyle w:val="Taille-1Caracteres"/>
        </w:rPr>
        <w:t xml:space="preserve"> souliers vernis</w:t>
      </w:r>
      <w:r w:rsidR="00BF7D4A" w:rsidRPr="00320DB8">
        <w:rPr>
          <w:rStyle w:val="Taille-1Caracteres"/>
        </w:rPr>
        <w:t>.</w:t>
      </w:r>
    </w:p>
    <w:p w14:paraId="35A3A93F" w14:textId="77777777" w:rsidR="00BF7D4A" w:rsidRDefault="00BF7D4A" w:rsidP="009D75A4">
      <w:r>
        <w:t>« </w:t>
      </w:r>
      <w:r w:rsidR="009D75A4" w:rsidRPr="008A7EC9">
        <w:t>Puis tout d</w:t>
      </w:r>
      <w:r>
        <w:t>’</w:t>
      </w:r>
      <w:r w:rsidR="009D75A4" w:rsidRPr="008A7EC9">
        <w:t>un coup</w:t>
      </w:r>
      <w:r>
        <w:t xml:space="preserve">, </w:t>
      </w:r>
      <w:r w:rsidR="009D75A4" w:rsidRPr="008A7EC9">
        <w:t>appuyée à la vitre</w:t>
      </w:r>
      <w:r>
        <w:t xml:space="preserve">, </w:t>
      </w:r>
      <w:r w:rsidR="009D75A4" w:rsidRPr="008A7EC9">
        <w:t>elle se mit à ple</w:t>
      </w:r>
      <w:r w:rsidR="009D75A4" w:rsidRPr="008A7EC9">
        <w:t>u</w:t>
      </w:r>
      <w:r w:rsidR="009D75A4" w:rsidRPr="008A7EC9">
        <w:t>rer à gros sanglots</w:t>
      </w:r>
      <w:r>
        <w:t xml:space="preserve">, </w:t>
      </w:r>
      <w:r w:rsidR="009D75A4" w:rsidRPr="008A7EC9">
        <w:t>disant que je ne l</w:t>
      </w:r>
      <w:r>
        <w:t>’</w:t>
      </w:r>
      <w:r w:rsidR="009D75A4" w:rsidRPr="008A7EC9">
        <w:t>avais pas respectée</w:t>
      </w:r>
      <w:r>
        <w:t>.</w:t>
      </w:r>
    </w:p>
    <w:p w14:paraId="4A095E2A" w14:textId="77777777" w:rsidR="00BF7D4A" w:rsidRDefault="00BF7D4A" w:rsidP="009D75A4">
      <w:r>
        <w:lastRenderedPageBreak/>
        <w:t>« </w:t>
      </w:r>
      <w:r w:rsidR="009D75A4" w:rsidRPr="008A7EC9">
        <w:t>Papa eut</w:t>
      </w:r>
      <w:r>
        <w:t xml:space="preserve">, </w:t>
      </w:r>
      <w:r w:rsidR="009D75A4" w:rsidRPr="008A7EC9">
        <w:t>chez Doucet</w:t>
      </w:r>
      <w:r>
        <w:t xml:space="preserve">, </w:t>
      </w:r>
      <w:r w:rsidR="009D75A4" w:rsidRPr="008A7EC9">
        <w:t>une note de trente-huit mille six cents francs</w:t>
      </w:r>
      <w:r>
        <w:t xml:space="preserve">. </w:t>
      </w:r>
      <w:r w:rsidR="009D75A4" w:rsidRPr="008A7EC9">
        <w:t>Il ne protesta pas</w:t>
      </w:r>
      <w:r>
        <w:t xml:space="preserve">, </w:t>
      </w:r>
      <w:r w:rsidR="009D75A4" w:rsidRPr="008A7EC9">
        <w:t>et il me sembla que les exigences de sa fille avaient encore été moindres que celles d</w:t>
      </w:r>
      <w:r>
        <w:t>’</w:t>
      </w:r>
      <w:r w:rsidR="009D75A4" w:rsidRPr="008A7EC9">
        <w:t>autres pe</w:t>
      </w:r>
      <w:r w:rsidR="009D75A4" w:rsidRPr="008A7EC9">
        <w:t>r</w:t>
      </w:r>
      <w:r w:rsidR="009D75A4" w:rsidRPr="008A7EC9">
        <w:t>sonnes</w:t>
      </w:r>
      <w:r>
        <w:t xml:space="preserve">, </w:t>
      </w:r>
      <w:r w:rsidR="009D75A4" w:rsidRPr="008A7EC9">
        <w:t>ce dont je conçus un certain dépit</w:t>
      </w:r>
      <w:r>
        <w:t>.</w:t>
      </w:r>
    </w:p>
    <w:p w14:paraId="7C199831" w14:textId="62A0B33F" w:rsidR="009D75A4" w:rsidRPr="008A7EC9" w:rsidRDefault="009D75A4" w:rsidP="00BF7D4A">
      <w:pPr>
        <w:pStyle w:val="Centr"/>
      </w:pPr>
      <w:r w:rsidRPr="008A7EC9">
        <w:t>*</w:t>
      </w:r>
    </w:p>
    <w:p w14:paraId="75EAB3C3" w14:textId="786C6D53" w:rsidR="00BF7D4A" w:rsidRDefault="00BF7D4A" w:rsidP="009D75A4">
      <w:r>
        <w:t>« </w:t>
      </w:r>
      <w:r w:rsidR="009D75A4" w:rsidRPr="008A7EC9">
        <w:t>De retour en Russie</w:t>
      </w:r>
      <w:r>
        <w:t xml:space="preserve">, </w:t>
      </w:r>
      <w:r w:rsidR="009D75A4" w:rsidRPr="008A7EC9">
        <w:t>nous trouvâmes au palais une autre lettre du Czar</w:t>
      </w:r>
      <w:r>
        <w:t xml:space="preserve">, </w:t>
      </w:r>
      <w:r w:rsidR="009D75A4" w:rsidRPr="008A7EC9">
        <w:t>avertissant papa que l</w:t>
      </w:r>
      <w:r>
        <w:t>’</w:t>
      </w:r>
      <w:r w:rsidR="009D75A4" w:rsidRPr="008A7EC9">
        <w:t>arrivée du Kaiser à Saint-Pétersbourg était fixée au 1</w:t>
      </w:r>
      <w:r w:rsidRPr="008A7EC9">
        <w:t>5</w:t>
      </w:r>
      <w:r>
        <w:t> </w:t>
      </w:r>
      <w:r w:rsidRPr="008A7EC9">
        <w:t>mai</w:t>
      </w:r>
      <w:r>
        <w:t xml:space="preserve">, </w:t>
      </w:r>
      <w:r w:rsidR="009D75A4" w:rsidRPr="008A7EC9">
        <w:t>et qu</w:t>
      </w:r>
      <w:r>
        <w:t>’</w:t>
      </w:r>
      <w:r w:rsidR="009D75A4" w:rsidRPr="008A7EC9">
        <w:t>il eût à se préparer en conséquence</w:t>
      </w:r>
      <w:r>
        <w:t>.</w:t>
      </w:r>
    </w:p>
    <w:p w14:paraId="225D84F4" w14:textId="77777777" w:rsidR="00BF7D4A" w:rsidRDefault="00BF7D4A" w:rsidP="009D75A4">
      <w:r>
        <w:t>« </w:t>
      </w:r>
      <w:r w:rsidR="009D75A4" w:rsidRPr="008A7EC9">
        <w:t>Je ne peux vous dire le luxe avec lequel il fit équiper sa brigade</w:t>
      </w:r>
      <w:r>
        <w:t xml:space="preserve">. </w:t>
      </w:r>
      <w:r w:rsidR="009D75A4" w:rsidRPr="008A7EC9">
        <w:t>Les cosaques d</w:t>
      </w:r>
      <w:r>
        <w:t>’</w:t>
      </w:r>
      <w:r w:rsidR="009D75A4" w:rsidRPr="008A7EC9">
        <w:t>Astrakan ont le bonnet noir en forme de pain de sucre</w:t>
      </w:r>
      <w:r>
        <w:t xml:space="preserve">, </w:t>
      </w:r>
      <w:r w:rsidR="009D75A4" w:rsidRPr="008A7EC9">
        <w:t>comme les Arméniens</w:t>
      </w:r>
      <w:r>
        <w:t xml:space="preserve">, </w:t>
      </w:r>
      <w:r w:rsidR="009D75A4" w:rsidRPr="008A7EC9">
        <w:t>la pelisse rouge</w:t>
      </w:r>
      <w:r>
        <w:t xml:space="preserve">, </w:t>
      </w:r>
      <w:r w:rsidR="009D75A4" w:rsidRPr="008A7EC9">
        <w:t>bordée de fourrure</w:t>
      </w:r>
      <w:r>
        <w:t xml:space="preserve">, </w:t>
      </w:r>
      <w:r w:rsidR="009D75A4" w:rsidRPr="008A7EC9">
        <w:t>avec les cartouchières jaunes</w:t>
      </w:r>
      <w:r>
        <w:t xml:space="preserve">. </w:t>
      </w:r>
      <w:r w:rsidR="009D75A4" w:rsidRPr="008A7EC9">
        <w:t>Les cosaques de l</w:t>
      </w:r>
      <w:r>
        <w:t>’</w:t>
      </w:r>
      <w:r w:rsidR="009D75A4" w:rsidRPr="008A7EC9">
        <w:t>Aral ont la pelisse bleu de ciel</w:t>
      </w:r>
      <w:r>
        <w:t xml:space="preserve">, </w:t>
      </w:r>
      <w:r w:rsidR="009D75A4" w:rsidRPr="008A7EC9">
        <w:t xml:space="preserve">avec les cartouchières blanches et le bonnet </w:t>
      </w:r>
      <w:proofErr w:type="spellStart"/>
      <w:r w:rsidR="009D75A4" w:rsidRPr="008A7EC9">
        <w:t>kalmouck</w:t>
      </w:r>
      <w:proofErr w:type="spellEnd"/>
      <w:r>
        <w:t xml:space="preserve">, </w:t>
      </w:r>
      <w:r w:rsidR="009D75A4" w:rsidRPr="008A7EC9">
        <w:t>rond</w:t>
      </w:r>
      <w:r>
        <w:t xml:space="preserve">, </w:t>
      </w:r>
      <w:r w:rsidR="009D75A4" w:rsidRPr="008A7EC9">
        <w:t>d</w:t>
      </w:r>
      <w:r>
        <w:t>’</w:t>
      </w:r>
      <w:r w:rsidR="009D75A4" w:rsidRPr="008A7EC9">
        <w:t>un diamètre de 75 centimètres</w:t>
      </w:r>
      <w:r>
        <w:t xml:space="preserve">, </w:t>
      </w:r>
      <w:r w:rsidR="009D75A4" w:rsidRPr="008A7EC9">
        <w:t xml:space="preserve">qui les fait appeler les </w:t>
      </w:r>
      <w:r>
        <w:t>« </w:t>
      </w:r>
      <w:r w:rsidR="009D75A4" w:rsidRPr="008A7EC9">
        <w:t>Grosses Têtes</w:t>
      </w:r>
      <w:r>
        <w:t xml:space="preserve"> ». </w:t>
      </w:r>
      <w:r w:rsidR="009D75A4" w:rsidRPr="008A7EC9">
        <w:t>Ils sont armés du sabre r</w:t>
      </w:r>
      <w:r w:rsidR="009D75A4" w:rsidRPr="008A7EC9">
        <w:t>e</w:t>
      </w:r>
      <w:r w:rsidR="009D75A4" w:rsidRPr="008A7EC9">
        <w:t>courbé</w:t>
      </w:r>
      <w:r>
        <w:t xml:space="preserve">, </w:t>
      </w:r>
      <w:r w:rsidR="009D75A4" w:rsidRPr="008A7EC9">
        <w:t>sur lequel ceux de l</w:t>
      </w:r>
      <w:r>
        <w:t>’</w:t>
      </w:r>
      <w:r w:rsidR="009D75A4" w:rsidRPr="008A7EC9">
        <w:t>Aral</w:t>
      </w:r>
      <w:r>
        <w:t xml:space="preserve">, </w:t>
      </w:r>
      <w:r w:rsidR="009D75A4" w:rsidRPr="008A7EC9">
        <w:t>qui sont mahométans</w:t>
      </w:r>
      <w:r>
        <w:t xml:space="preserve">, </w:t>
      </w:r>
      <w:r w:rsidR="009D75A4" w:rsidRPr="008A7EC9">
        <w:t>gr</w:t>
      </w:r>
      <w:r w:rsidR="009D75A4" w:rsidRPr="008A7EC9">
        <w:t>a</w:t>
      </w:r>
      <w:r w:rsidR="009D75A4" w:rsidRPr="008A7EC9">
        <w:t xml:space="preserve">vent des versets du </w:t>
      </w:r>
      <w:proofErr w:type="spellStart"/>
      <w:r w:rsidR="009D75A4" w:rsidRPr="008A7EC9">
        <w:t>Koran</w:t>
      </w:r>
      <w:proofErr w:type="spellEnd"/>
      <w:r>
        <w:t xml:space="preserve">, </w:t>
      </w:r>
      <w:r w:rsidR="009D75A4" w:rsidRPr="008A7EC9">
        <w:t>du fouet à boules de plomb et de la grande lance</w:t>
      </w:r>
      <w:r>
        <w:t>.</w:t>
      </w:r>
    </w:p>
    <w:p w14:paraId="52C690D4" w14:textId="77777777" w:rsidR="00BF7D4A" w:rsidRDefault="00BF7D4A" w:rsidP="009D75A4">
      <w:r>
        <w:t>« </w:t>
      </w:r>
      <w:r w:rsidR="009D75A4" w:rsidRPr="008A7EC9">
        <w:t>Papa fit remplacer tous les passepoils de laine par des p</w:t>
      </w:r>
      <w:r w:rsidR="009D75A4" w:rsidRPr="008A7EC9">
        <w:t>a</w:t>
      </w:r>
      <w:r w:rsidR="009D75A4" w:rsidRPr="008A7EC9">
        <w:t>rements d</w:t>
      </w:r>
      <w:r>
        <w:t>’</w:t>
      </w:r>
      <w:r w:rsidR="009D75A4" w:rsidRPr="008A7EC9">
        <w:t>or et d</w:t>
      </w:r>
      <w:r>
        <w:t>’</w:t>
      </w:r>
      <w:r w:rsidR="009D75A4" w:rsidRPr="008A7EC9">
        <w:t>argent</w:t>
      </w:r>
      <w:r>
        <w:t xml:space="preserve">. </w:t>
      </w:r>
      <w:r w:rsidR="009D75A4" w:rsidRPr="008A7EC9">
        <w:t>Un jour de fin avril</w:t>
      </w:r>
      <w:r>
        <w:t xml:space="preserve">, </w:t>
      </w:r>
      <w:r w:rsidR="009D75A4" w:rsidRPr="008A7EC9">
        <w:t>quand les petits crocus sortent de terre</w:t>
      </w:r>
      <w:r>
        <w:t xml:space="preserve">, </w:t>
      </w:r>
      <w:r w:rsidR="009D75A4" w:rsidRPr="008A7EC9">
        <w:t>il passa en revue ses escadrons</w:t>
      </w:r>
      <w:r>
        <w:t xml:space="preserve">. </w:t>
      </w:r>
      <w:r w:rsidR="009D75A4" w:rsidRPr="008A7EC9">
        <w:t>Il n</w:t>
      </w:r>
      <w:r>
        <w:t>’</w:t>
      </w:r>
      <w:r w:rsidR="009D75A4" w:rsidRPr="008A7EC9">
        <w:t>y avait qu</w:t>
      </w:r>
      <w:r>
        <w:t>’</w:t>
      </w:r>
      <w:r w:rsidR="009D75A4" w:rsidRPr="008A7EC9">
        <w:t>un mince soleil jaune</w:t>
      </w:r>
      <w:r>
        <w:t xml:space="preserve">, </w:t>
      </w:r>
      <w:r w:rsidR="009D75A4" w:rsidRPr="008A7EC9">
        <w:t>mais il suffisait à donner à ces magnifiques cavaliers un tel éclat qu</w:t>
      </w:r>
      <w:r>
        <w:t>’</w:t>
      </w:r>
      <w:r w:rsidR="009D75A4" w:rsidRPr="008A7EC9">
        <w:t>on pouvait imaginer ce que ça serait</w:t>
      </w:r>
      <w:r>
        <w:t xml:space="preserve">, </w:t>
      </w:r>
      <w:r w:rsidR="009D75A4" w:rsidRPr="008A7EC9">
        <w:t>sous la lumière de mai</w:t>
      </w:r>
      <w:r>
        <w:t xml:space="preserve">, </w:t>
      </w:r>
      <w:r w:rsidR="009D75A4" w:rsidRPr="008A7EC9">
        <w:t xml:space="preserve">à </w:t>
      </w:r>
      <w:proofErr w:type="spellStart"/>
      <w:r w:rsidR="009D75A4" w:rsidRPr="008A7EC9">
        <w:t>Tzarskoïe-Sélo</w:t>
      </w:r>
      <w:proofErr w:type="spellEnd"/>
      <w:r>
        <w:t>.</w:t>
      </w:r>
    </w:p>
    <w:p w14:paraId="2407AB73" w14:textId="77777777" w:rsidR="00BF7D4A" w:rsidRDefault="00BF7D4A" w:rsidP="009D75A4">
      <w:r>
        <w:t>« </w:t>
      </w:r>
      <w:r w:rsidR="009D75A4" w:rsidRPr="008A7EC9">
        <w:t>Le jour de leur départ pour Pétersbourg</w:t>
      </w:r>
      <w:r>
        <w:t xml:space="preserve">, </w:t>
      </w:r>
      <w:r w:rsidR="009D75A4" w:rsidRPr="008A7EC9">
        <w:t>il faillit y avoir du grabuge</w:t>
      </w:r>
      <w:r>
        <w:t xml:space="preserve">. </w:t>
      </w:r>
      <w:r w:rsidR="009D75A4" w:rsidRPr="008A7EC9">
        <w:t>Figurez-vous que ces pauvres gens</w:t>
      </w:r>
      <w:r>
        <w:t xml:space="preserve">, </w:t>
      </w:r>
      <w:r w:rsidR="009D75A4" w:rsidRPr="008A7EC9">
        <w:t>qui ne craignent ni les bouranes</w:t>
      </w:r>
      <w:r>
        <w:t xml:space="preserve">, </w:t>
      </w:r>
      <w:r w:rsidR="009D75A4" w:rsidRPr="008A7EC9">
        <w:t>ni les hommes</w:t>
      </w:r>
      <w:r>
        <w:t xml:space="preserve">, </w:t>
      </w:r>
      <w:r w:rsidR="009D75A4" w:rsidRPr="008A7EC9">
        <w:t>ni les esprits des marais et des eaux</w:t>
      </w:r>
      <w:r>
        <w:t xml:space="preserve">, </w:t>
      </w:r>
      <w:proofErr w:type="gramStart"/>
      <w:r w:rsidR="009D75A4" w:rsidRPr="008A7EC9">
        <w:t>ont peur du</w:t>
      </w:r>
      <w:proofErr w:type="gramEnd"/>
      <w:r w:rsidR="009D75A4" w:rsidRPr="008A7EC9">
        <w:t xml:space="preserve"> chemin de fer</w:t>
      </w:r>
      <w:r>
        <w:t xml:space="preserve">. </w:t>
      </w:r>
      <w:r w:rsidR="009D75A4" w:rsidRPr="008A7EC9">
        <w:t>Leurs chevaux sont comme eux</w:t>
      </w:r>
      <w:r>
        <w:t xml:space="preserve">. </w:t>
      </w:r>
      <w:r w:rsidR="009D75A4" w:rsidRPr="008A7EC9">
        <w:t>La moitié s</w:t>
      </w:r>
      <w:r>
        <w:t>’</w:t>
      </w:r>
      <w:r w:rsidR="009D75A4" w:rsidRPr="008A7EC9">
        <w:t>emballèrent</w:t>
      </w:r>
      <w:r>
        <w:t xml:space="preserve">, </w:t>
      </w:r>
      <w:r w:rsidR="009D75A4" w:rsidRPr="008A7EC9">
        <w:t xml:space="preserve">quand ils virent la petite </w:t>
      </w:r>
      <w:r w:rsidR="009D75A4" w:rsidRPr="008A7EC9">
        <w:lastRenderedPageBreak/>
        <w:t>locomot</w:t>
      </w:r>
      <w:r w:rsidR="009D75A4" w:rsidRPr="008A7EC9">
        <w:t>i</w:t>
      </w:r>
      <w:r w:rsidR="009D75A4" w:rsidRPr="008A7EC9">
        <w:t>ve ventrue</w:t>
      </w:r>
      <w:r>
        <w:t xml:space="preserve">, </w:t>
      </w:r>
      <w:r w:rsidR="009D75A4" w:rsidRPr="008A7EC9">
        <w:t>crachant et sifflant au milieu de la steppe</w:t>
      </w:r>
      <w:r>
        <w:t xml:space="preserve">. </w:t>
      </w:r>
      <w:r w:rsidR="009D75A4" w:rsidRPr="008A7EC9">
        <w:t>Sans le pope</w:t>
      </w:r>
      <w:r>
        <w:t xml:space="preserve">, </w:t>
      </w:r>
      <w:r w:rsidR="009D75A4" w:rsidRPr="008A7EC9">
        <w:t>qui bénit cet animal</w:t>
      </w:r>
      <w:r>
        <w:t xml:space="preserve">, </w:t>
      </w:r>
      <w:r w:rsidR="009D75A4" w:rsidRPr="008A7EC9">
        <w:t>personne n</w:t>
      </w:r>
      <w:r>
        <w:t>’</w:t>
      </w:r>
      <w:r w:rsidR="009D75A4" w:rsidRPr="008A7EC9">
        <w:t>aurait voulu monter</w:t>
      </w:r>
      <w:r>
        <w:t>.</w:t>
      </w:r>
    </w:p>
    <w:p w14:paraId="743AE5A7" w14:textId="0A07E361" w:rsidR="00BF7D4A" w:rsidRDefault="00BF7D4A" w:rsidP="009D75A4">
      <w:r>
        <w:t>« </w:t>
      </w:r>
      <w:r w:rsidR="009D75A4" w:rsidRPr="008A7EC9">
        <w:t>Ils partirent enfin</w:t>
      </w:r>
      <w:r>
        <w:t xml:space="preserve">, </w:t>
      </w:r>
      <w:r w:rsidR="009D75A4" w:rsidRPr="008A7EC9">
        <w:t>par douze trains successifs</w:t>
      </w:r>
      <w:r>
        <w:t xml:space="preserve">, </w:t>
      </w:r>
      <w:r w:rsidR="009D75A4" w:rsidRPr="008A7EC9">
        <w:t>qui mirent douze jours à leur faire traverser la grande Russie</w:t>
      </w:r>
      <w:r>
        <w:t xml:space="preserve">. </w:t>
      </w:r>
      <w:r w:rsidR="009D75A4" w:rsidRPr="008A7EC9">
        <w:t>Nous qui prenions l</w:t>
      </w:r>
      <w:r>
        <w:t>’</w:t>
      </w:r>
      <w:r w:rsidR="009D75A4" w:rsidRPr="008A7EC9">
        <w:t>express</w:t>
      </w:r>
      <w:r>
        <w:t xml:space="preserve">, </w:t>
      </w:r>
      <w:r w:rsidR="009D75A4" w:rsidRPr="008A7EC9">
        <w:t>nous ne quittâmes le palais que huit jours plus tard</w:t>
      </w:r>
      <w:r>
        <w:t xml:space="preserve">. </w:t>
      </w:r>
      <w:r w:rsidR="009D75A4" w:rsidRPr="008A7EC9">
        <w:t>Le Czar avait fait mettre à notre disposition un w</w:t>
      </w:r>
      <w:r w:rsidR="009D75A4" w:rsidRPr="008A7EC9">
        <w:t>a</w:t>
      </w:r>
      <w:r w:rsidR="009D75A4" w:rsidRPr="008A7EC9">
        <w:t>gon-salon</w:t>
      </w:r>
      <w:r>
        <w:t xml:space="preserve">. </w:t>
      </w:r>
      <w:r w:rsidR="009D75A4" w:rsidRPr="008A7EC9">
        <w:t>Nous y invitâmes les deux colonels et les six co</w:t>
      </w:r>
      <w:r w:rsidR="009D75A4" w:rsidRPr="008A7EC9">
        <w:t>m</w:t>
      </w:r>
      <w:r w:rsidR="009D75A4" w:rsidRPr="008A7EC9">
        <w:t>mandants</w:t>
      </w:r>
      <w:r>
        <w:t xml:space="preserve">. </w:t>
      </w:r>
      <w:r w:rsidR="009D75A4" w:rsidRPr="008A7EC9">
        <w:t xml:space="preserve">Le pope était avec </w:t>
      </w:r>
      <w:r>
        <w:t>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 w:rsidR="009D75A4" w:rsidRPr="008A7EC9">
        <w:t xml:space="preserve"> et </w:t>
      </w:r>
      <w:proofErr w:type="spellStart"/>
      <w:r w:rsidR="009D75A4" w:rsidRPr="008A7EC9">
        <w:t>Kounine</w:t>
      </w:r>
      <w:proofErr w:type="spellEnd"/>
      <w:r>
        <w:t xml:space="preserve">, </w:t>
      </w:r>
      <w:r w:rsidR="009D75A4" w:rsidRPr="008A7EC9">
        <w:t>le cosaque préféré de papa</w:t>
      </w:r>
      <w:r>
        <w:t xml:space="preserve"> ; </w:t>
      </w:r>
      <w:r w:rsidR="009D75A4" w:rsidRPr="008A7EC9">
        <w:t>je leur avais confié mes robes</w:t>
      </w:r>
      <w:r>
        <w:t>.</w:t>
      </w:r>
    </w:p>
    <w:p w14:paraId="35FA6EB5" w14:textId="77777777" w:rsidR="00BF7D4A" w:rsidRDefault="00BF7D4A" w:rsidP="009D75A4">
      <w:r>
        <w:t>« </w:t>
      </w:r>
      <w:r w:rsidR="009D75A4" w:rsidRPr="008A7EC9">
        <w:t>Pétersbourg est une grande ville</w:t>
      </w:r>
      <w:r>
        <w:t xml:space="preserve">, </w:t>
      </w:r>
      <w:r w:rsidR="009D75A4" w:rsidRPr="008A7EC9">
        <w:t>avec des casernes et des églises</w:t>
      </w:r>
      <w:r>
        <w:t xml:space="preserve">, </w:t>
      </w:r>
      <w:r w:rsidR="009D75A4" w:rsidRPr="008A7EC9">
        <w:t>et d</w:t>
      </w:r>
      <w:r>
        <w:t>’</w:t>
      </w:r>
      <w:r w:rsidR="009D75A4" w:rsidRPr="008A7EC9">
        <w:t>immenses jardins</w:t>
      </w:r>
      <w:r>
        <w:t xml:space="preserve">. </w:t>
      </w:r>
      <w:r w:rsidR="009D75A4" w:rsidRPr="008A7EC9">
        <w:t>On voit que l</w:t>
      </w:r>
      <w:r>
        <w:t>’</w:t>
      </w:r>
      <w:r w:rsidR="009D75A4" w:rsidRPr="008A7EC9">
        <w:t>homme qui en a tracé le plan avait des idées nettes</w:t>
      </w:r>
      <w:r>
        <w:t xml:space="preserve">. </w:t>
      </w:r>
      <w:r w:rsidR="009D75A4" w:rsidRPr="008A7EC9">
        <w:t>Nous fûmes splendidement logés au Palais d</w:t>
      </w:r>
      <w:r>
        <w:t>’</w:t>
      </w:r>
      <w:r w:rsidR="009D75A4" w:rsidRPr="008A7EC9">
        <w:t>Hiver et</w:t>
      </w:r>
      <w:r>
        <w:t xml:space="preserve">, </w:t>
      </w:r>
      <w:r w:rsidR="009D75A4" w:rsidRPr="008A7EC9">
        <w:t>dès le premier soir</w:t>
      </w:r>
      <w:r>
        <w:t xml:space="preserve">, </w:t>
      </w:r>
      <w:r w:rsidR="009D75A4" w:rsidRPr="008A7EC9">
        <w:t>reçus par le Czar en audience privée</w:t>
      </w:r>
      <w:r>
        <w:t>. « </w:t>
      </w:r>
      <w:r w:rsidR="009D75A4" w:rsidRPr="008A7EC9">
        <w:t>Ah</w:t>
      </w:r>
      <w:r>
        <w:t xml:space="preserve"> ! </w:t>
      </w:r>
      <w:r w:rsidR="009D75A4" w:rsidRPr="008A7EC9">
        <w:t>dit-il</w:t>
      </w:r>
      <w:r>
        <w:t xml:space="preserve">, </w:t>
      </w:r>
      <w:r w:rsidR="009D75A4" w:rsidRPr="008A7EC9">
        <w:t xml:space="preserve">voilà la </w:t>
      </w:r>
      <w:r>
        <w:t>« </w:t>
      </w:r>
      <w:r w:rsidR="009D75A4" w:rsidRPr="008A7EC9">
        <w:t>petite nièce</w:t>
      </w:r>
      <w:r>
        <w:t xml:space="preserve"> », </w:t>
      </w:r>
      <w:r w:rsidR="009D75A4" w:rsidRPr="008A7EC9">
        <w:t>et je vis bien qu</w:t>
      </w:r>
      <w:r>
        <w:t>’</w:t>
      </w:r>
      <w:r w:rsidR="009D75A4" w:rsidRPr="008A7EC9">
        <w:t>il me trouvait belle</w:t>
      </w:r>
      <w:r>
        <w:t xml:space="preserve">. </w:t>
      </w:r>
      <w:r w:rsidR="009D75A4" w:rsidRPr="008A7EC9">
        <w:t>La Czarine m</w:t>
      </w:r>
      <w:r>
        <w:t>’</w:t>
      </w:r>
      <w:r w:rsidR="009D75A4" w:rsidRPr="008A7EC9">
        <w:t>embrassa et appela mes cousines les grandes-duchesses pour nous présenter</w:t>
      </w:r>
      <w:r>
        <w:t xml:space="preserve">. </w:t>
      </w:r>
      <w:r w:rsidR="009D75A4" w:rsidRPr="008A7EC9">
        <w:t>Je remis à Olga et à Tatiana deux colliers de rubis de Caucase</w:t>
      </w:r>
      <w:r>
        <w:t xml:space="preserve">, </w:t>
      </w:r>
      <w:r w:rsidR="009D75A4" w:rsidRPr="008A7EC9">
        <w:t>qui ont à l</w:t>
      </w:r>
      <w:r>
        <w:t>’</w:t>
      </w:r>
      <w:r w:rsidR="009D75A4" w:rsidRPr="008A7EC9">
        <w:t>intérieur comme une larme de diamant</w:t>
      </w:r>
      <w:r>
        <w:t xml:space="preserve">, </w:t>
      </w:r>
      <w:r w:rsidR="009D75A4" w:rsidRPr="008A7EC9">
        <w:t>et aux petites des colliers de perles roses</w:t>
      </w:r>
      <w:r>
        <w:t xml:space="preserve">. </w:t>
      </w:r>
      <w:r w:rsidR="009D75A4" w:rsidRPr="008A7EC9">
        <w:t xml:space="preserve">Papa avait apporté au </w:t>
      </w:r>
      <w:proofErr w:type="spellStart"/>
      <w:r w:rsidR="009D75A4" w:rsidRPr="008A7EC9">
        <w:t>Czarevitch</w:t>
      </w:r>
      <w:proofErr w:type="spellEnd"/>
      <w:r w:rsidR="009D75A4" w:rsidRPr="008A7EC9">
        <w:t xml:space="preserve"> une boucle d</w:t>
      </w:r>
      <w:r>
        <w:t>’</w:t>
      </w:r>
      <w:r w:rsidR="009D75A4" w:rsidRPr="008A7EC9">
        <w:t xml:space="preserve">aigrette pour le </w:t>
      </w:r>
      <w:proofErr w:type="spellStart"/>
      <w:r w:rsidR="009D75A4" w:rsidRPr="008A7EC9">
        <w:t>kolbach</w:t>
      </w:r>
      <w:proofErr w:type="spellEnd"/>
      <w:r>
        <w:t xml:space="preserve">, </w:t>
      </w:r>
      <w:r w:rsidR="009D75A4" w:rsidRPr="008A7EC9">
        <w:t>faite d</w:t>
      </w:r>
      <w:r>
        <w:t>’</w:t>
      </w:r>
      <w:r w:rsidR="009D75A4" w:rsidRPr="008A7EC9">
        <w:t>un gros diamant</w:t>
      </w:r>
      <w:r>
        <w:t xml:space="preserve">, </w:t>
      </w:r>
      <w:r w:rsidR="009D75A4" w:rsidRPr="008A7EC9">
        <w:t>et un petit sabre cosaque avec le pommeau en saphirs et brillants</w:t>
      </w:r>
      <w:r>
        <w:t>.</w:t>
      </w:r>
    </w:p>
    <w:p w14:paraId="3C72E30A" w14:textId="77777777" w:rsidR="00BF7D4A" w:rsidRDefault="00BF7D4A" w:rsidP="009D75A4">
      <w:r>
        <w:t>« </w:t>
      </w:r>
      <w:r w:rsidR="009D75A4" w:rsidRPr="008A7EC9">
        <w:t>Le surlendemain</w:t>
      </w:r>
      <w:r>
        <w:t xml:space="preserve">, </w:t>
      </w:r>
      <w:r w:rsidR="009D75A4" w:rsidRPr="008A7EC9">
        <w:t>tous les bourdons de la capitale so</w:t>
      </w:r>
      <w:r w:rsidR="009D75A4" w:rsidRPr="008A7EC9">
        <w:t>n</w:t>
      </w:r>
      <w:r w:rsidR="009D75A4" w:rsidRPr="008A7EC9">
        <w:t>nant annoncèrent l</w:t>
      </w:r>
      <w:r>
        <w:t>’</w:t>
      </w:r>
      <w:r w:rsidR="009D75A4" w:rsidRPr="008A7EC9">
        <w:t>approche du Kaiser</w:t>
      </w:r>
      <w:r>
        <w:t xml:space="preserve">. </w:t>
      </w:r>
      <w:r w:rsidR="009D75A4" w:rsidRPr="008A7EC9">
        <w:t>Le Czar</w:t>
      </w:r>
      <w:r>
        <w:t xml:space="preserve">, </w:t>
      </w:r>
      <w:r w:rsidR="009D75A4" w:rsidRPr="008A7EC9">
        <w:t xml:space="preserve">le </w:t>
      </w:r>
      <w:proofErr w:type="spellStart"/>
      <w:r w:rsidR="009D75A4" w:rsidRPr="008A7EC9">
        <w:t>Czarevitch</w:t>
      </w:r>
      <w:proofErr w:type="spellEnd"/>
      <w:r w:rsidR="009D75A4" w:rsidRPr="008A7EC9">
        <w:t xml:space="preserve"> et les grands-ducs étaient allés à sa rencontre</w:t>
      </w:r>
      <w:r>
        <w:t xml:space="preserve">, </w:t>
      </w:r>
      <w:r w:rsidR="009D75A4" w:rsidRPr="008A7EC9">
        <w:t>à Kronstadt</w:t>
      </w:r>
      <w:r>
        <w:t>.</w:t>
      </w:r>
    </w:p>
    <w:p w14:paraId="36959546" w14:textId="77777777" w:rsidR="00BF7D4A" w:rsidRDefault="00BF7D4A" w:rsidP="009D75A4">
      <w:r>
        <w:t>« </w:t>
      </w:r>
      <w:r w:rsidR="009D75A4" w:rsidRPr="008A7EC9">
        <w:t>J</w:t>
      </w:r>
      <w:r>
        <w:t>’</w:t>
      </w:r>
      <w:r w:rsidR="009D75A4" w:rsidRPr="008A7EC9">
        <w:t>ai revu depuis tant de fois des entrées de souverains dans les villes qu</w:t>
      </w:r>
      <w:r>
        <w:t>’</w:t>
      </w:r>
      <w:r w:rsidR="009D75A4" w:rsidRPr="008A7EC9">
        <w:t>elles sont parvenues</w:t>
      </w:r>
      <w:r>
        <w:t xml:space="preserve">, </w:t>
      </w:r>
      <w:r w:rsidR="009D75A4" w:rsidRPr="008A7EC9">
        <w:t>presque</w:t>
      </w:r>
      <w:r>
        <w:t xml:space="preserve">, </w:t>
      </w:r>
      <w:r w:rsidR="009D75A4" w:rsidRPr="008A7EC9">
        <w:t>à me démolir</w:t>
      </w:r>
      <w:r>
        <w:t xml:space="preserve">, </w:t>
      </w:r>
      <w:r w:rsidR="009D75A4" w:rsidRPr="008A7EC9">
        <w:t>pierre à pierre</w:t>
      </w:r>
      <w:r>
        <w:t xml:space="preserve">, </w:t>
      </w:r>
      <w:r w:rsidR="009D75A4" w:rsidRPr="008A7EC9">
        <w:t>le souvenir de celle-là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égal</w:t>
      </w:r>
      <w:r>
        <w:t xml:space="preserve">, </w:t>
      </w:r>
      <w:r w:rsidR="009D75A4" w:rsidRPr="008A7EC9">
        <w:t>ce fut bien beau</w:t>
      </w:r>
      <w:r>
        <w:t>.</w:t>
      </w:r>
    </w:p>
    <w:p w14:paraId="5F4D9C78" w14:textId="77777777" w:rsidR="00BF7D4A" w:rsidRDefault="00BF7D4A" w:rsidP="009D75A4">
      <w:r>
        <w:lastRenderedPageBreak/>
        <w:t>« </w:t>
      </w:r>
      <w:r w:rsidR="009D75A4" w:rsidRPr="008A7EC9">
        <w:t>De mon balcon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assistai à l</w:t>
      </w:r>
      <w:r>
        <w:t>’</w:t>
      </w:r>
      <w:r w:rsidR="009D75A4" w:rsidRPr="008A7EC9">
        <w:t>arrivée au palais</w:t>
      </w:r>
      <w:r>
        <w:t xml:space="preserve">. </w:t>
      </w:r>
      <w:r w:rsidR="009D75A4" w:rsidRPr="008A7EC9">
        <w:t>Les cuira</w:t>
      </w:r>
      <w:r w:rsidR="009D75A4" w:rsidRPr="008A7EC9">
        <w:t>s</w:t>
      </w:r>
      <w:r w:rsidR="009D75A4" w:rsidRPr="008A7EC9">
        <w:t>siers blancs</w:t>
      </w:r>
      <w:r>
        <w:t xml:space="preserve">, </w:t>
      </w:r>
      <w:r w:rsidR="009D75A4" w:rsidRPr="008A7EC9">
        <w:t>avec les grands-ducs</w:t>
      </w:r>
      <w:r>
        <w:t xml:space="preserve">, </w:t>
      </w:r>
      <w:r w:rsidR="009D75A4" w:rsidRPr="008A7EC9">
        <w:t>galopaient aux portières</w:t>
      </w:r>
      <w:r>
        <w:t xml:space="preserve">. </w:t>
      </w:r>
      <w:r w:rsidR="009D75A4" w:rsidRPr="008A7EC9">
        <w:t xml:space="preserve">Les honneurs étaient rendus par le régiment </w:t>
      </w:r>
      <w:proofErr w:type="spellStart"/>
      <w:r w:rsidR="009D75A4" w:rsidRPr="008A7EC9">
        <w:t>Preobrajensky</w:t>
      </w:r>
      <w:proofErr w:type="spellEnd"/>
      <w:r>
        <w:t xml:space="preserve">. </w:t>
      </w:r>
      <w:r w:rsidR="009D75A4" w:rsidRPr="008A7EC9">
        <w:t>Pe</w:t>
      </w:r>
      <w:r w:rsidR="009D75A4" w:rsidRPr="008A7EC9">
        <w:t>n</w:t>
      </w:r>
      <w:r w:rsidR="009D75A4" w:rsidRPr="008A7EC9">
        <w:t>dant ce temps</w:t>
      </w:r>
      <w:r>
        <w:t xml:space="preserve">, </w:t>
      </w:r>
      <w:r w:rsidR="009D75A4" w:rsidRPr="008A7EC9">
        <w:t>les cosaques de papa étaient parqués dans deux casernes</w:t>
      </w:r>
      <w:r>
        <w:t xml:space="preserve">, </w:t>
      </w:r>
      <w:r w:rsidR="009D75A4" w:rsidRPr="008A7EC9">
        <w:t>avec défense de sortir</w:t>
      </w:r>
      <w:r>
        <w:t xml:space="preserve">. </w:t>
      </w:r>
      <w:r w:rsidR="009D75A4" w:rsidRPr="008A7EC9">
        <w:t>Je fus d</w:t>
      </w:r>
      <w:r>
        <w:t>’</w:t>
      </w:r>
      <w:r w:rsidR="009D75A4" w:rsidRPr="008A7EC9">
        <w:t>abord vexée</w:t>
      </w:r>
      <w:r>
        <w:t xml:space="preserve">, </w:t>
      </w:r>
      <w:r w:rsidR="009D75A4" w:rsidRPr="008A7EC9">
        <w:t>mais je compris vite que c</w:t>
      </w:r>
      <w:r>
        <w:t>’</w:t>
      </w:r>
      <w:r w:rsidR="009D75A4" w:rsidRPr="008A7EC9">
        <w:t>était parce qu</w:t>
      </w:r>
      <w:r>
        <w:t>’</w:t>
      </w:r>
      <w:r w:rsidR="009D75A4" w:rsidRPr="008A7EC9">
        <w:t>ils étaient les plus beaux de toutes les Russies</w:t>
      </w:r>
      <w:r>
        <w:t xml:space="preserve">, </w:t>
      </w:r>
      <w:r w:rsidR="009D75A4" w:rsidRPr="008A7EC9">
        <w:t>et que le Czar les cachait jalousement pour le grand coup d</w:t>
      </w:r>
      <w:r>
        <w:t>’</w:t>
      </w:r>
      <w:r w:rsidR="009D75A4" w:rsidRPr="008A7EC9">
        <w:t>épate final</w:t>
      </w:r>
      <w:r>
        <w:t>.</w:t>
      </w:r>
    </w:p>
    <w:p w14:paraId="0F96D3A4" w14:textId="77777777" w:rsidR="00BF7D4A" w:rsidRDefault="00BF7D4A" w:rsidP="009D75A4">
      <w:r>
        <w:t>« </w:t>
      </w:r>
      <w:r w:rsidR="009D75A4" w:rsidRPr="008A7EC9">
        <w:t xml:space="preserve">Sous le doux ciel pommelé de </w:t>
      </w:r>
      <w:proofErr w:type="spellStart"/>
      <w:r w:rsidR="009D75A4" w:rsidRPr="008A7EC9">
        <w:t>Bothnie</w:t>
      </w:r>
      <w:proofErr w:type="spellEnd"/>
      <w:r>
        <w:t xml:space="preserve">, </w:t>
      </w:r>
      <w:r w:rsidR="009D75A4" w:rsidRPr="008A7EC9">
        <w:t>les cuirasses et les sabres étaient bleus et jaunes</w:t>
      </w:r>
      <w:r>
        <w:t>.</w:t>
      </w:r>
    </w:p>
    <w:p w14:paraId="07CE98CD" w14:textId="77777777" w:rsidR="00BF7D4A" w:rsidRDefault="00BF7D4A" w:rsidP="009D75A4">
      <w:r>
        <w:t>« </w:t>
      </w:r>
      <w:r w:rsidR="009D75A4" w:rsidRPr="008A7EC9">
        <w:t>Le Kaiser était avec le Czar</w:t>
      </w:r>
      <w:r>
        <w:t xml:space="preserve">, </w:t>
      </w:r>
      <w:r w:rsidR="009D75A4" w:rsidRPr="008A7EC9">
        <w:t xml:space="preserve">le </w:t>
      </w:r>
      <w:proofErr w:type="spellStart"/>
      <w:r w:rsidR="009D75A4" w:rsidRPr="008A7EC9">
        <w:t>Czareritch</w:t>
      </w:r>
      <w:proofErr w:type="spellEnd"/>
      <w:r w:rsidR="009D75A4" w:rsidRPr="008A7EC9">
        <w:t xml:space="preserve"> et le Kronprinz dans la première calèche</w:t>
      </w:r>
      <w:r>
        <w:t xml:space="preserve">. </w:t>
      </w:r>
      <w:r w:rsidR="009D75A4" w:rsidRPr="008A7EC9">
        <w:t>Il était en colonel de cuirassiers ru</w:t>
      </w:r>
      <w:r w:rsidR="009D75A4" w:rsidRPr="008A7EC9">
        <w:t>s</w:t>
      </w:r>
      <w:r w:rsidR="009D75A4" w:rsidRPr="008A7EC9">
        <w:t>ses</w:t>
      </w:r>
      <w:r>
        <w:t xml:space="preserve">, </w:t>
      </w:r>
      <w:r w:rsidR="009D75A4" w:rsidRPr="008A7EC9">
        <w:t>avec</w:t>
      </w:r>
      <w:r>
        <w:t xml:space="preserve">, </w:t>
      </w:r>
      <w:r w:rsidR="009D75A4" w:rsidRPr="008A7EC9">
        <w:t>sur le casque d</w:t>
      </w:r>
      <w:r>
        <w:t>’</w:t>
      </w:r>
      <w:r w:rsidR="009D75A4" w:rsidRPr="008A7EC9">
        <w:t>argent</w:t>
      </w:r>
      <w:r>
        <w:t xml:space="preserve">, </w:t>
      </w:r>
      <w:r w:rsidR="009D75A4" w:rsidRPr="008A7EC9">
        <w:t>le grand aigle d</w:t>
      </w:r>
      <w:r>
        <w:t>’</w:t>
      </w:r>
      <w:r w:rsidR="009D75A4" w:rsidRPr="008A7EC9">
        <w:t>or éployé</w:t>
      </w:r>
      <w:r>
        <w:t xml:space="preserve">. </w:t>
      </w:r>
      <w:r w:rsidR="009D75A4" w:rsidRPr="008A7EC9">
        <w:t>Il s</w:t>
      </w:r>
      <w:r w:rsidR="009D75A4" w:rsidRPr="008A7EC9">
        <w:t>a</w:t>
      </w:r>
      <w:r w:rsidR="009D75A4" w:rsidRPr="008A7EC9">
        <w:t>luait beaucoup d</w:t>
      </w:r>
      <w:r>
        <w:t>’</w:t>
      </w:r>
      <w:r w:rsidR="009D75A4" w:rsidRPr="008A7EC9">
        <w:t>un air heureux</w:t>
      </w:r>
      <w:r>
        <w:t xml:space="preserve">. </w:t>
      </w:r>
      <w:r w:rsidR="009D75A4" w:rsidRPr="008A7EC9">
        <w:t>Frédéric-Guillaume portait l</w:t>
      </w:r>
      <w:r>
        <w:t>’</w:t>
      </w:r>
      <w:r w:rsidR="009D75A4" w:rsidRPr="008A7EC9">
        <w:t>uniforme des hussards noirs</w:t>
      </w:r>
      <w:r>
        <w:t>.</w:t>
      </w:r>
    </w:p>
    <w:p w14:paraId="7A18A086" w14:textId="77777777" w:rsidR="00BF7D4A" w:rsidRDefault="00BF7D4A" w:rsidP="009D75A4">
      <w:r>
        <w:t>« </w:t>
      </w:r>
      <w:r w:rsidR="009D75A4" w:rsidRPr="008A7EC9">
        <w:t>L</w:t>
      </w:r>
      <w:r>
        <w:t>’</w:t>
      </w:r>
      <w:r w:rsidR="009D75A4" w:rsidRPr="008A7EC9">
        <w:t>Impératrice et la Czarine venaient derrière</w:t>
      </w:r>
      <w:r>
        <w:t xml:space="preserve">, </w:t>
      </w:r>
      <w:r w:rsidR="009D75A4" w:rsidRPr="008A7EC9">
        <w:t>avec un tas de princes allemands et de généraux</w:t>
      </w:r>
      <w:r>
        <w:t>.</w:t>
      </w:r>
    </w:p>
    <w:p w14:paraId="4C2A620E" w14:textId="77777777" w:rsidR="00BF7D4A" w:rsidRDefault="00BF7D4A" w:rsidP="009D75A4">
      <w:r>
        <w:t>« </w:t>
      </w:r>
      <w:r w:rsidR="009D75A4" w:rsidRPr="008A7EC9">
        <w:t>Les présentations n</w:t>
      </w:r>
      <w:r>
        <w:t>’</w:t>
      </w:r>
      <w:r w:rsidR="009D75A4" w:rsidRPr="008A7EC9">
        <w:t>en finirent pas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eus mon succès</w:t>
      </w:r>
      <w:r>
        <w:t>. « </w:t>
      </w:r>
      <w:r w:rsidR="009D75A4" w:rsidRPr="008A7EC9">
        <w:t>Eh</w:t>
      </w:r>
      <w:r>
        <w:t xml:space="preserve"> ! </w:t>
      </w:r>
      <w:r w:rsidR="009D75A4" w:rsidRPr="008A7EC9">
        <w:t>mais c</w:t>
      </w:r>
      <w:r>
        <w:t>’</w:t>
      </w:r>
      <w:r w:rsidR="009D75A4" w:rsidRPr="008A7EC9">
        <w:t>est la petite nièce</w:t>
      </w:r>
      <w:r>
        <w:t xml:space="preserve"> », </w:t>
      </w:r>
      <w:r w:rsidR="009D75A4" w:rsidRPr="008A7EC9">
        <w:t>dit le Kaiser en me prenant la main et en m</w:t>
      </w:r>
      <w:r>
        <w:t>’</w:t>
      </w:r>
      <w:r w:rsidR="009D75A4" w:rsidRPr="008A7EC9">
        <w:t>emmenant à l</w:t>
      </w:r>
      <w:r>
        <w:t>’</w:t>
      </w:r>
      <w:r w:rsidR="009D75A4" w:rsidRPr="008A7EC9">
        <w:t>impératrice</w:t>
      </w:r>
      <w:r>
        <w:t xml:space="preserve">. </w:t>
      </w:r>
      <w:r w:rsidR="009D75A4" w:rsidRPr="008A7EC9">
        <w:t>La vieille poule</w:t>
      </w:r>
      <w:r>
        <w:t xml:space="preserve">, </w:t>
      </w:r>
      <w:r w:rsidR="009D75A4" w:rsidRPr="008A7EC9">
        <w:t>du fond de ses malines et de ses plumes d</w:t>
      </w:r>
      <w:r>
        <w:t>’</w:t>
      </w:r>
      <w:r w:rsidR="009D75A4" w:rsidRPr="008A7EC9">
        <w:t>autruche</w:t>
      </w:r>
      <w:r>
        <w:t xml:space="preserve">, </w:t>
      </w:r>
      <w:r w:rsidR="009D75A4" w:rsidRPr="008A7EC9">
        <w:t>m</w:t>
      </w:r>
      <w:r>
        <w:t>’</w:t>
      </w:r>
      <w:r w:rsidR="009D75A4" w:rsidRPr="008A7EC9">
        <w:t>embrassa en me disant qu</w:t>
      </w:r>
      <w:r>
        <w:t>’</w:t>
      </w:r>
      <w:r w:rsidR="009D75A4" w:rsidRPr="008A7EC9">
        <w:t>elle aimait beaucoup ma pauvre maman</w:t>
      </w:r>
      <w:r>
        <w:t xml:space="preserve">. </w:t>
      </w:r>
      <w:r w:rsidR="009D75A4" w:rsidRPr="008A7EC9">
        <w:t>Pendant ce temps Frédéric-Guillaume et Adalbert me reluquaient</w:t>
      </w:r>
      <w:r>
        <w:t xml:space="preserve">, </w:t>
      </w:r>
      <w:r w:rsidR="009D75A4" w:rsidRPr="008A7EC9">
        <w:t>je ne vous dis que ça</w:t>
      </w:r>
      <w:r>
        <w:t xml:space="preserve">. </w:t>
      </w:r>
      <w:r w:rsidR="009D75A4" w:rsidRPr="008A7EC9">
        <w:t>Adalbert est joli garçon</w:t>
      </w:r>
      <w:r>
        <w:t xml:space="preserve">, </w:t>
      </w:r>
      <w:r w:rsidR="009D75A4" w:rsidRPr="008A7EC9">
        <w:t>mais il a l</w:t>
      </w:r>
      <w:r>
        <w:t>’</w:t>
      </w:r>
      <w:r w:rsidR="009D75A4" w:rsidRPr="008A7EC9">
        <w:t>air têtu et sournois</w:t>
      </w:r>
      <w:r>
        <w:t xml:space="preserve">. </w:t>
      </w:r>
      <w:r w:rsidR="009D75A4" w:rsidRPr="008A7EC9">
        <w:t>Je préfère le Kronprinz</w:t>
      </w:r>
      <w:r>
        <w:t xml:space="preserve">, </w:t>
      </w:r>
      <w:r w:rsidR="009D75A4" w:rsidRPr="008A7EC9">
        <w:t>qui est un farceur</w:t>
      </w:r>
      <w:r>
        <w:t xml:space="preserve">. </w:t>
      </w:r>
      <w:r w:rsidR="009D75A4" w:rsidRPr="008A7EC9">
        <w:t>Je vous j</w:t>
      </w:r>
      <w:r w:rsidR="009D75A4" w:rsidRPr="008A7EC9">
        <w:t>u</w:t>
      </w:r>
      <w:r w:rsidR="009D75A4" w:rsidRPr="008A7EC9">
        <w:t>re qu</w:t>
      </w:r>
      <w:r>
        <w:t>’</w:t>
      </w:r>
      <w:r w:rsidR="009D75A4" w:rsidRPr="008A7EC9">
        <w:t>on ne s</w:t>
      </w:r>
      <w:r>
        <w:t>’</w:t>
      </w:r>
      <w:r w:rsidR="009D75A4" w:rsidRPr="008A7EC9">
        <w:t>embêtera pas en Allemagne</w:t>
      </w:r>
      <w:r>
        <w:t xml:space="preserve">, </w:t>
      </w:r>
      <w:r w:rsidR="009D75A4" w:rsidRPr="008A7EC9">
        <w:t>quand il aura rempl</w:t>
      </w:r>
      <w:r w:rsidR="009D75A4" w:rsidRPr="008A7EC9">
        <w:t>a</w:t>
      </w:r>
      <w:r w:rsidR="009D75A4" w:rsidRPr="008A7EC9">
        <w:t>cé son père</w:t>
      </w:r>
      <w:r>
        <w:t>.</w:t>
      </w:r>
    </w:p>
    <w:p w14:paraId="5EBABFCB" w14:textId="7EB5B5A8" w:rsidR="00BF7D4A" w:rsidRDefault="00BF7D4A" w:rsidP="009D75A4">
      <w:r>
        <w:t>« </w:t>
      </w:r>
      <w:r w:rsidR="009D75A4" w:rsidRPr="008A7EC9">
        <w:t>Je passai toute l</w:t>
      </w:r>
      <w:r>
        <w:t>’</w:t>
      </w:r>
      <w:r w:rsidR="009D75A4" w:rsidRPr="008A7EC9">
        <w:t>après-midi à me préparer pour le gala du soir</w:t>
      </w:r>
      <w:r>
        <w:t xml:space="preserve">. </w:t>
      </w:r>
      <w:proofErr w:type="gramStart"/>
      <w:r w:rsidR="009D75A4" w:rsidRPr="008A7EC9">
        <w:t>J</w:t>
      </w:r>
      <w:r>
        <w:t>’</w:t>
      </w:r>
      <w:r w:rsidR="009D75A4" w:rsidRPr="008A7EC9">
        <w:t>avais peur</w:t>
      </w:r>
      <w:proofErr w:type="gramEnd"/>
      <w:r w:rsidR="009D75A4" w:rsidRPr="008A7EC9">
        <w:t xml:space="preserve"> de ne pas faire de l</w:t>
      </w:r>
      <w:r>
        <w:t>’</w:t>
      </w:r>
      <w:r w:rsidR="009D75A4" w:rsidRPr="008A7EC9">
        <w:t>effet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étais nerveuse</w:t>
      </w:r>
      <w:r>
        <w:t xml:space="preserve"> ; </w:t>
      </w:r>
      <w:r w:rsidR="009D75A4" w:rsidRPr="008A7EC9">
        <w:t xml:space="preserve">pour un rien je querellais </w:t>
      </w:r>
      <w:r>
        <w:t>M</w:t>
      </w:r>
      <w:r w:rsidRPr="00BF7D4A">
        <w:rPr>
          <w:vertAlign w:val="superscript"/>
        </w:rPr>
        <w:t>lle</w:t>
      </w:r>
      <w:r>
        <w:t> </w:t>
      </w:r>
      <w:proofErr w:type="spellStart"/>
      <w:r w:rsidR="009D75A4" w:rsidRPr="008A7EC9">
        <w:t>Jaufre</w:t>
      </w:r>
      <w:proofErr w:type="spellEnd"/>
      <w:r>
        <w:t xml:space="preserve">. </w:t>
      </w:r>
      <w:r w:rsidR="009D75A4" w:rsidRPr="008A7EC9">
        <w:t xml:space="preserve">On aurait dit que </w:t>
      </w:r>
      <w:r w:rsidR="009D75A4" w:rsidRPr="008A7EC9">
        <w:lastRenderedPageBreak/>
        <w:t>je pre</w:t>
      </w:r>
      <w:r w:rsidR="009D75A4" w:rsidRPr="008A7EC9">
        <w:t>s</w:t>
      </w:r>
      <w:r w:rsidR="009D75A4" w:rsidRPr="008A7EC9">
        <w:t>sentais tous les embêtements qui allaient fondre sur ma vie à la suite de cette maudite soirée</w:t>
      </w:r>
      <w:r>
        <w:t>.</w:t>
      </w:r>
    </w:p>
    <w:p w14:paraId="270FB06A" w14:textId="77777777" w:rsidR="00BF7D4A" w:rsidRDefault="00BF7D4A" w:rsidP="009D75A4">
      <w:r>
        <w:t>« </w:t>
      </w:r>
      <w:r w:rsidR="009D75A4" w:rsidRPr="008A7EC9">
        <w:t>On ne peut s</w:t>
      </w:r>
      <w:r>
        <w:t>’</w:t>
      </w:r>
      <w:r w:rsidR="009D75A4" w:rsidRPr="008A7EC9">
        <w:t>imaginer la beauté d</w:t>
      </w:r>
      <w:r>
        <w:t>’</w:t>
      </w:r>
      <w:r w:rsidR="009D75A4" w:rsidRPr="008A7EC9">
        <w:t xml:space="preserve">une fête à </w:t>
      </w:r>
      <w:proofErr w:type="spellStart"/>
      <w:r w:rsidR="009D75A4" w:rsidRPr="008A7EC9">
        <w:t>Péterhof</w:t>
      </w:r>
      <w:proofErr w:type="spellEnd"/>
      <w:r>
        <w:t xml:space="preserve">. </w:t>
      </w:r>
      <w:r w:rsidR="009D75A4" w:rsidRPr="008A7EC9">
        <w:t>Le Kaiser avait mis un deuxième uniforme</w:t>
      </w:r>
      <w:r>
        <w:t xml:space="preserve">, </w:t>
      </w:r>
      <w:r w:rsidR="009D75A4" w:rsidRPr="008A7EC9">
        <w:t>plus brillant encore que le premier</w:t>
      </w:r>
      <w:r>
        <w:t xml:space="preserve">. </w:t>
      </w:r>
      <w:r w:rsidR="009D75A4" w:rsidRPr="008A7EC9">
        <w:t>Mais si vous saviez la tête qu</w:t>
      </w:r>
      <w:r>
        <w:t>’</w:t>
      </w:r>
      <w:r w:rsidR="009D75A4" w:rsidRPr="008A7EC9">
        <w:t>il fit quand il vit celui de papa</w:t>
      </w:r>
      <w:r>
        <w:t xml:space="preserve">. </w:t>
      </w:r>
      <w:r w:rsidR="009D75A4" w:rsidRPr="008A7EC9">
        <w:t>Pour la richesse du costume</w:t>
      </w:r>
      <w:r>
        <w:t xml:space="preserve">, </w:t>
      </w:r>
      <w:r w:rsidR="009D75A4" w:rsidRPr="008A7EC9">
        <w:t>il n</w:t>
      </w:r>
      <w:r>
        <w:t>’</w:t>
      </w:r>
      <w:r w:rsidR="009D75A4" w:rsidRPr="008A7EC9">
        <w:t xml:space="preserve">y a rien à faire avec le prince </w:t>
      </w:r>
      <w:proofErr w:type="spellStart"/>
      <w:r w:rsidR="009D75A4" w:rsidRPr="008A7EC9">
        <w:t>Tumène</w:t>
      </w:r>
      <w:proofErr w:type="spellEnd"/>
      <w:r>
        <w:t xml:space="preserve">. </w:t>
      </w:r>
      <w:r w:rsidR="009D75A4" w:rsidRPr="008A7EC9">
        <w:t>À côté des pierreries de la chaîne qui retenait sur l</w:t>
      </w:r>
      <w:r>
        <w:t>’</w:t>
      </w:r>
      <w:r w:rsidR="009D75A4" w:rsidRPr="008A7EC9">
        <w:t>épaule gauche sa pelisse rouge</w:t>
      </w:r>
      <w:r>
        <w:t xml:space="preserve">, </w:t>
      </w:r>
      <w:r w:rsidR="009D75A4" w:rsidRPr="008A7EC9">
        <w:t>les diamants de l</w:t>
      </w:r>
      <w:r>
        <w:t>’</w:t>
      </w:r>
      <w:r w:rsidR="009D75A4" w:rsidRPr="008A7EC9">
        <w:t>impératrice avaient l</w:t>
      </w:r>
      <w:r>
        <w:t>’</w:t>
      </w:r>
      <w:r w:rsidR="009D75A4" w:rsidRPr="008A7EC9">
        <w:t>air de rognures d</w:t>
      </w:r>
      <w:r>
        <w:t>’</w:t>
      </w:r>
      <w:r w:rsidR="009D75A4" w:rsidRPr="008A7EC9">
        <w:t>une pauvre petite bou</w:t>
      </w:r>
      <w:r w:rsidR="009D75A4" w:rsidRPr="008A7EC9">
        <w:t>r</w:t>
      </w:r>
      <w:r w:rsidR="009D75A4" w:rsidRPr="008A7EC9">
        <w:t xml:space="preserve">geoise de </w:t>
      </w:r>
      <w:proofErr w:type="spellStart"/>
      <w:r w:rsidR="009D75A4" w:rsidRPr="008A7EC9">
        <w:t>Moabit</w:t>
      </w:r>
      <w:proofErr w:type="spellEnd"/>
      <w:r>
        <w:t>.</w:t>
      </w:r>
    </w:p>
    <w:p w14:paraId="320D4478" w14:textId="3D5CAAC2" w:rsidR="009D75A4" w:rsidRPr="008A7EC9" w:rsidRDefault="00BF7D4A" w:rsidP="009D75A4">
      <w:r>
        <w:t>« </w:t>
      </w:r>
      <w:r w:rsidR="009D75A4" w:rsidRPr="008A7EC9">
        <w:t>Moi</w:t>
      </w:r>
      <w:r>
        <w:t xml:space="preserve">, </w:t>
      </w:r>
      <w:r w:rsidR="009D75A4" w:rsidRPr="008A7EC9">
        <w:t>quand je parus</w:t>
      </w:r>
      <w:r>
        <w:t xml:space="preserve">, </w:t>
      </w:r>
      <w:r w:rsidR="009D75A4" w:rsidRPr="008A7EC9">
        <w:t>je vis le Czar réprimer un pe</w:t>
      </w:r>
      <w:r w:rsidR="009D75A4">
        <w:t>t</w:t>
      </w:r>
      <w:r w:rsidR="009D75A4" w:rsidRPr="008A7EC9">
        <w:t>it geste d</w:t>
      </w:r>
      <w:r>
        <w:t>’</w:t>
      </w:r>
      <w:r w:rsidR="009D75A4" w:rsidRPr="008A7EC9">
        <w:t>étonnement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eus peur une seconde de m</w:t>
      </w:r>
      <w:r>
        <w:t>’</w:t>
      </w:r>
      <w:r w:rsidR="009D75A4" w:rsidRPr="008A7EC9">
        <w:t>être trop décolletée</w:t>
      </w:r>
      <w:r>
        <w:t xml:space="preserve">. </w:t>
      </w:r>
      <w:r w:rsidR="009D75A4" w:rsidRPr="008A7EC9">
        <w:t>Puis cette crainte se volatilisa ave</w:t>
      </w:r>
      <w:r w:rsidR="009D75A4">
        <w:t>c</w:t>
      </w:r>
      <w:r w:rsidR="009D75A4" w:rsidRPr="008A7EC9">
        <w:t xml:space="preserve"> la sensation de l</w:t>
      </w:r>
      <w:r>
        <w:t>’</w:t>
      </w:r>
      <w:r w:rsidR="009D75A4" w:rsidRPr="008A7EC9">
        <w:t>effet que je produisais</w:t>
      </w:r>
      <w:r>
        <w:t xml:space="preserve">. </w:t>
      </w:r>
      <w:r w:rsidR="009D75A4" w:rsidRPr="008A7EC9">
        <w:t>Vous pensez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avais tiré le grand numéro</w:t>
      </w:r>
      <w:r>
        <w:t xml:space="preserve">, </w:t>
      </w:r>
      <w:r w:rsidR="009D75A4" w:rsidRPr="008A7EC9">
        <w:t>un de Doucet</w:t>
      </w:r>
      <w:r>
        <w:t xml:space="preserve">, </w:t>
      </w:r>
      <w:r w:rsidR="009D75A4" w:rsidRPr="008A7EC9">
        <w:t>la robe de velours bleu saphir</w:t>
      </w:r>
      <w:r>
        <w:t xml:space="preserve">, </w:t>
      </w:r>
      <w:r w:rsidR="009D75A4" w:rsidRPr="008A7EC9">
        <w:t>très simple</w:t>
      </w:r>
      <w:r>
        <w:t xml:space="preserve">, </w:t>
      </w:r>
      <w:r w:rsidR="009D75A4" w:rsidRPr="008A7EC9">
        <w:t>mais moulée il fallait voir</w:t>
      </w:r>
      <w:r>
        <w:t xml:space="preserve">, </w:t>
      </w:r>
      <w:r w:rsidR="009D75A4" w:rsidRPr="008A7EC9">
        <w:t>et</w:t>
      </w:r>
      <w:r>
        <w:t xml:space="preserve">, </w:t>
      </w:r>
      <w:r w:rsidR="009D75A4" w:rsidRPr="008A7EC9">
        <w:t>comme bijoux</w:t>
      </w:r>
      <w:r>
        <w:t xml:space="preserve">, </w:t>
      </w:r>
      <w:r w:rsidR="009D75A4" w:rsidRPr="008A7EC9">
        <w:t>rien que des saphirs</w:t>
      </w:r>
      <w:r>
        <w:t xml:space="preserve">. </w:t>
      </w:r>
      <w:r w:rsidR="009D75A4" w:rsidRPr="008A7EC9">
        <w:t>Comme les enfants</w:t>
      </w:r>
      <w:r>
        <w:t xml:space="preserve">, </w:t>
      </w:r>
      <w:r w:rsidR="009D75A4" w:rsidRPr="008A7EC9">
        <w:t>je pensais déjà à mon effet du lendemain</w:t>
      </w:r>
      <w:r>
        <w:t>. « </w:t>
      </w:r>
      <w:r w:rsidR="009D75A4" w:rsidRPr="008A7EC9">
        <w:t>Quelle trompette ils vont tous faire</w:t>
      </w:r>
      <w:r>
        <w:t xml:space="preserve">, </w:t>
      </w:r>
      <w:r w:rsidR="009D75A4" w:rsidRPr="008A7EC9">
        <w:t>me disais-je</w:t>
      </w:r>
      <w:r>
        <w:t xml:space="preserve">, </w:t>
      </w:r>
      <w:r w:rsidR="009D75A4" w:rsidRPr="008A7EC9">
        <w:t>quand ils verront mon numéro deux</w:t>
      </w:r>
      <w:r>
        <w:t xml:space="preserve">, </w:t>
      </w:r>
      <w:r w:rsidR="009D75A4" w:rsidRPr="008A7EC9">
        <w:t>ma robe rouge</w:t>
      </w:r>
      <w:r>
        <w:t xml:space="preserve">, </w:t>
      </w:r>
      <w:r w:rsidR="009D75A4" w:rsidRPr="008A7EC9">
        <w:t>avec rien que des rubis</w:t>
      </w:r>
      <w:r>
        <w:t>. »</w:t>
      </w:r>
    </w:p>
    <w:p w14:paraId="47F8CC69" w14:textId="77777777" w:rsidR="00BF7D4A" w:rsidRDefault="00BF7D4A" w:rsidP="009D75A4">
      <w:r>
        <w:t>« </w:t>
      </w:r>
      <w:r w:rsidR="009D75A4" w:rsidRPr="008A7EC9">
        <w:t>On dansa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étais heureuse de voir ces Allemands</w:t>
      </w:r>
      <w:r>
        <w:t xml:space="preserve">, </w:t>
      </w:r>
      <w:r w:rsidR="009D75A4" w:rsidRPr="008A7EC9">
        <w:t>hab</w:t>
      </w:r>
      <w:r w:rsidR="009D75A4" w:rsidRPr="008A7EC9">
        <w:t>i</w:t>
      </w:r>
      <w:r w:rsidR="009D75A4" w:rsidRPr="008A7EC9">
        <w:t>tués aux valses lentes</w:t>
      </w:r>
      <w:r>
        <w:t xml:space="preserve">, </w:t>
      </w:r>
      <w:r w:rsidR="009D75A4" w:rsidRPr="008A7EC9">
        <w:t>perdre la mesure de notre valse russe</w:t>
      </w:r>
      <w:r>
        <w:t xml:space="preserve">, </w:t>
      </w:r>
      <w:r w:rsidR="009D75A4" w:rsidRPr="008A7EC9">
        <w:t>si nerveuse</w:t>
      </w:r>
      <w:r>
        <w:t xml:space="preserve">, </w:t>
      </w:r>
      <w:r w:rsidR="009D75A4" w:rsidRPr="008A7EC9">
        <w:t>et être obligés</w:t>
      </w:r>
      <w:r>
        <w:t xml:space="preserve">, </w:t>
      </w:r>
      <w:r w:rsidR="009D75A4" w:rsidRPr="008A7EC9">
        <w:t>à cloche-pied</w:t>
      </w:r>
      <w:r>
        <w:t xml:space="preserve">, </w:t>
      </w:r>
      <w:r w:rsidR="009D75A4" w:rsidRPr="008A7EC9">
        <w:t>de sauter jusqu</w:t>
      </w:r>
      <w:r>
        <w:t>’</w:t>
      </w:r>
      <w:r w:rsidR="009D75A4" w:rsidRPr="008A7EC9">
        <w:t>à deux temps pour la rattraper</w:t>
      </w:r>
      <w:r>
        <w:t xml:space="preserve"> ; </w:t>
      </w:r>
      <w:r w:rsidR="009D75A4" w:rsidRPr="008A7EC9">
        <w:t>ou de l</w:t>
      </w:r>
      <w:r>
        <w:t>’</w:t>
      </w:r>
      <w:r w:rsidR="009D75A4" w:rsidRPr="008A7EC9">
        <w:t>attendre</w:t>
      </w:r>
      <w:r>
        <w:t xml:space="preserve">, </w:t>
      </w:r>
      <w:r w:rsidR="009D75A4" w:rsidRPr="008A7EC9">
        <w:t>comme des hérons</w:t>
      </w:r>
      <w:r>
        <w:t>.</w:t>
      </w:r>
    </w:p>
    <w:p w14:paraId="5CC3D68A" w14:textId="1FEFA77B" w:rsidR="009D75A4" w:rsidRPr="008A7EC9" w:rsidRDefault="00BF7D4A" w:rsidP="009D75A4">
      <w:r>
        <w:t>« </w:t>
      </w:r>
      <w:r w:rsidR="009D75A4" w:rsidRPr="008A7EC9">
        <w:t>Je dansai avec le Kronprinz</w:t>
      </w:r>
      <w:r>
        <w:t xml:space="preserve">. </w:t>
      </w:r>
      <w:r w:rsidR="009D75A4" w:rsidRPr="008A7EC9">
        <w:t>Il me fit compliment de ma toilette</w:t>
      </w:r>
      <w:r>
        <w:t xml:space="preserve">, </w:t>
      </w:r>
      <w:r w:rsidR="009D75A4" w:rsidRPr="008A7EC9">
        <w:t>et me dit que l</w:t>
      </w:r>
      <w:r>
        <w:t>’</w:t>
      </w:r>
      <w:r w:rsidR="009D75A4" w:rsidRPr="008A7EC9">
        <w:t>empereur allemand n</w:t>
      </w:r>
      <w:r>
        <w:t>’</w:t>
      </w:r>
      <w:r w:rsidR="009D75A4" w:rsidRPr="008A7EC9">
        <w:t>était pas un souv</w:t>
      </w:r>
      <w:r w:rsidR="009D75A4" w:rsidRPr="008A7EC9">
        <w:t>e</w:t>
      </w:r>
      <w:r w:rsidR="009D75A4" w:rsidRPr="008A7EC9">
        <w:t>rain absolu</w:t>
      </w:r>
      <w:r>
        <w:t xml:space="preserve">, </w:t>
      </w:r>
      <w:r w:rsidR="009D75A4" w:rsidRPr="008A7EC9">
        <w:t>puisqu</w:t>
      </w:r>
      <w:r>
        <w:t>’</w:t>
      </w:r>
      <w:r w:rsidR="009D75A4" w:rsidRPr="008A7EC9">
        <w:t>il n</w:t>
      </w:r>
      <w:r>
        <w:t>’</w:t>
      </w:r>
      <w:r w:rsidR="009D75A4" w:rsidRPr="008A7EC9">
        <w:t>avait jamais pu obtenir des dames de sa cour qu</w:t>
      </w:r>
      <w:r>
        <w:t>’</w:t>
      </w:r>
      <w:r w:rsidR="009D75A4" w:rsidRPr="008A7EC9">
        <w:t>elles missent moins de six couleurs dans leurs robes</w:t>
      </w:r>
      <w:r>
        <w:t xml:space="preserve">. </w:t>
      </w:r>
      <w:r w:rsidR="009D75A4" w:rsidRPr="008A7EC9">
        <w:t>Espérant le vexer un peu</w:t>
      </w:r>
      <w:r>
        <w:t xml:space="preserve">, </w:t>
      </w:r>
      <w:r w:rsidR="009D75A4" w:rsidRPr="008A7EC9">
        <w:t>je lui dis que ce n</w:t>
      </w:r>
      <w:r>
        <w:t>’</w:t>
      </w:r>
      <w:r w:rsidR="009D75A4" w:rsidRPr="008A7EC9">
        <w:t>était pas étonnant</w:t>
      </w:r>
      <w:r>
        <w:t xml:space="preserve">, </w:t>
      </w:r>
      <w:r w:rsidR="009D75A4" w:rsidRPr="008A7EC9">
        <w:t>et que la mienne était de Paris</w:t>
      </w:r>
      <w:r>
        <w:t xml:space="preserve">. </w:t>
      </w:r>
      <w:r w:rsidR="009D75A4" w:rsidRPr="008A7EC9">
        <w:t xml:space="preserve">Mais il me dit que </w:t>
      </w:r>
      <w:r w:rsidR="009D75A4" w:rsidRPr="008A7EC9">
        <w:lastRenderedPageBreak/>
        <w:t>j</w:t>
      </w:r>
      <w:r>
        <w:t>’</w:t>
      </w:r>
      <w:r w:rsidR="009D75A4" w:rsidRPr="008A7EC9">
        <w:t>avais bien raison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il n</w:t>
      </w:r>
      <w:r>
        <w:t>’</w:t>
      </w:r>
      <w:r w:rsidR="009D75A4" w:rsidRPr="008A7EC9">
        <w:t>y avait rien comme Paris</w:t>
      </w:r>
      <w:r>
        <w:t xml:space="preserve">, </w:t>
      </w:r>
      <w:r w:rsidR="009D75A4" w:rsidRPr="008A7EC9">
        <w:t>et me raconta</w:t>
      </w:r>
      <w:r>
        <w:t xml:space="preserve">, </w:t>
      </w:r>
      <w:r w:rsidR="009D75A4" w:rsidRPr="008A7EC9">
        <w:t>avec ces grimaces impayables que lui seul sait faire</w:t>
      </w:r>
      <w:r>
        <w:t xml:space="preserve">, </w:t>
      </w:r>
      <w:r w:rsidR="009D75A4" w:rsidRPr="008A7EC9">
        <w:t>un tas d</w:t>
      </w:r>
      <w:r>
        <w:t>’</w:t>
      </w:r>
      <w:r w:rsidR="009D75A4" w:rsidRPr="008A7EC9">
        <w:t>histoires tordantes sur cette ville</w:t>
      </w:r>
      <w:r>
        <w:t xml:space="preserve">, </w:t>
      </w:r>
      <w:r w:rsidR="009D75A4" w:rsidRPr="008A7EC9">
        <w:t>à tel point que</w:t>
      </w:r>
      <w:r>
        <w:t xml:space="preserve">, </w:t>
      </w:r>
      <w:r w:rsidR="009D75A4" w:rsidRPr="008A7EC9">
        <w:t>lorsqu</w:t>
      </w:r>
      <w:r>
        <w:t>’</w:t>
      </w:r>
      <w:r w:rsidR="009D75A4" w:rsidRPr="008A7EC9">
        <w:t>il me reconduisit à ma place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entendis la vieille poule lui murmurer au passage</w:t>
      </w:r>
      <w:r>
        <w:t> : « </w:t>
      </w:r>
      <w:r w:rsidR="009D75A4" w:rsidRPr="008A7EC9">
        <w:t>Fritz</w:t>
      </w:r>
      <w:r>
        <w:t xml:space="preserve">, </w:t>
      </w:r>
      <w:r w:rsidR="009D75A4" w:rsidRPr="008A7EC9">
        <w:t>de la tenue</w:t>
      </w:r>
      <w:r>
        <w:t>. »</w:t>
      </w:r>
    </w:p>
    <w:p w14:paraId="177BC429" w14:textId="77777777" w:rsidR="00BF7D4A" w:rsidRDefault="00BF7D4A" w:rsidP="009D75A4">
      <w:r>
        <w:t>« </w:t>
      </w:r>
      <w:r w:rsidR="009D75A4" w:rsidRPr="008A7EC9">
        <w:t>En même temps</w:t>
      </w:r>
      <w:r>
        <w:t xml:space="preserve">, </w:t>
      </w:r>
      <w:r w:rsidR="009D75A4" w:rsidRPr="008A7EC9">
        <w:t>elle me faisait signe de venir m</w:t>
      </w:r>
      <w:r>
        <w:t>’</w:t>
      </w:r>
      <w:r w:rsidR="009D75A4" w:rsidRPr="008A7EC9">
        <w:t>asseoir à son côté</w:t>
      </w:r>
      <w:r>
        <w:t>.</w:t>
      </w:r>
    </w:p>
    <w:p w14:paraId="4C56E27B" w14:textId="77777777" w:rsidR="00BF7D4A" w:rsidRDefault="00BF7D4A" w:rsidP="009D75A4">
      <w:r>
        <w:t>« </w:t>
      </w:r>
      <w:r w:rsidR="009D75A4" w:rsidRPr="008A7EC9">
        <w:t>Dès le matin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avais remarqué</w:t>
      </w:r>
      <w:r>
        <w:t xml:space="preserve">, </w:t>
      </w:r>
      <w:r w:rsidR="009D75A4" w:rsidRPr="008A7EC9">
        <w:t>parmi les officiers du Ka</w:t>
      </w:r>
      <w:r w:rsidR="009D75A4" w:rsidRPr="008A7EC9">
        <w:t>i</w:t>
      </w:r>
      <w:r w:rsidR="009D75A4" w:rsidRPr="008A7EC9">
        <w:t>ser</w:t>
      </w:r>
      <w:r>
        <w:t xml:space="preserve">, </w:t>
      </w:r>
      <w:r w:rsidR="009D75A4" w:rsidRPr="008A7EC9">
        <w:t>un grand hussard</w:t>
      </w:r>
      <w:r>
        <w:t xml:space="preserve">, </w:t>
      </w:r>
      <w:r w:rsidR="009D75A4" w:rsidRPr="008A7EC9">
        <w:t>vêtu d</w:t>
      </w:r>
      <w:r>
        <w:t>’</w:t>
      </w:r>
      <w:r w:rsidR="009D75A4" w:rsidRPr="008A7EC9">
        <w:t>un uniforme ponceau</w:t>
      </w:r>
      <w:r>
        <w:t xml:space="preserve">, </w:t>
      </w:r>
      <w:r w:rsidR="009D75A4" w:rsidRPr="008A7EC9">
        <w:t>à brand</w:t>
      </w:r>
      <w:r w:rsidR="009D75A4" w:rsidRPr="008A7EC9">
        <w:t>e</w:t>
      </w:r>
      <w:r w:rsidR="009D75A4" w:rsidRPr="008A7EC9">
        <w:t>bourgs jonquille</w:t>
      </w:r>
      <w:r>
        <w:t xml:space="preserve">. </w:t>
      </w:r>
      <w:r w:rsidR="009D75A4" w:rsidRPr="008A7EC9">
        <w:t>Il était roux</w:t>
      </w:r>
      <w:r>
        <w:t xml:space="preserve">, </w:t>
      </w:r>
      <w:r w:rsidR="009D75A4" w:rsidRPr="008A7EC9">
        <w:t>avec de bons yeux myopes</w:t>
      </w:r>
      <w:r>
        <w:t xml:space="preserve">, </w:t>
      </w:r>
      <w:r w:rsidR="009D75A4" w:rsidRPr="008A7EC9">
        <w:t>bleus et obstinés</w:t>
      </w:r>
      <w:r>
        <w:t xml:space="preserve">, </w:t>
      </w:r>
      <w:r w:rsidR="009D75A4" w:rsidRPr="008A7EC9">
        <w:t>qui</w:t>
      </w:r>
      <w:r>
        <w:t xml:space="preserve">, </w:t>
      </w:r>
      <w:r w:rsidR="009D75A4" w:rsidRPr="008A7EC9">
        <w:t>sous le lorgnon</w:t>
      </w:r>
      <w:r>
        <w:t xml:space="preserve">, </w:t>
      </w:r>
      <w:r w:rsidR="009D75A4" w:rsidRPr="008A7EC9">
        <w:t>ne me perdaient pas de vue une minute</w:t>
      </w:r>
      <w:r>
        <w:t xml:space="preserve">. </w:t>
      </w:r>
      <w:r w:rsidR="009D75A4" w:rsidRPr="008A7EC9">
        <w:t>Naturellement</w:t>
      </w:r>
      <w:r>
        <w:t xml:space="preserve">, </w:t>
      </w:r>
      <w:r w:rsidR="009D75A4" w:rsidRPr="008A7EC9">
        <w:t>tout le temps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avais fait semblant de ne pas le remarquer</w:t>
      </w:r>
      <w:r>
        <w:t xml:space="preserve">. </w:t>
      </w:r>
      <w:r w:rsidR="009D75A4" w:rsidRPr="008A7EC9">
        <w:t>On m</w:t>
      </w:r>
      <w:r>
        <w:t>’</w:t>
      </w:r>
      <w:r w:rsidR="009D75A4" w:rsidRPr="008A7EC9">
        <w:t>eût bien étonnée</w:t>
      </w:r>
      <w:r>
        <w:t xml:space="preserve">, </w:t>
      </w:r>
      <w:r w:rsidR="009D75A4" w:rsidRPr="008A7EC9">
        <w:t>à ce moment</w:t>
      </w:r>
      <w:r>
        <w:t xml:space="preserve">, </w:t>
      </w:r>
      <w:r w:rsidR="009D75A4" w:rsidRPr="008A7EC9">
        <w:t>si on m</w:t>
      </w:r>
      <w:r>
        <w:t>’</w:t>
      </w:r>
      <w:r w:rsidR="009D75A4" w:rsidRPr="008A7EC9">
        <w:t>était venu dire que cet uniforme ponceau serait un jour le mien</w:t>
      </w:r>
      <w:r>
        <w:t>.</w:t>
      </w:r>
    </w:p>
    <w:p w14:paraId="4D4DF6B5" w14:textId="77777777" w:rsidR="00BF7D4A" w:rsidRDefault="00BF7D4A" w:rsidP="009D75A4">
      <w:r>
        <w:t>« — </w:t>
      </w:r>
      <w:r w:rsidR="009D75A4" w:rsidRPr="008A7EC9">
        <w:t>Aurore</w:t>
      </w:r>
      <w:r>
        <w:t xml:space="preserve">, </w:t>
      </w:r>
      <w:r w:rsidR="009D75A4" w:rsidRPr="008A7EC9">
        <w:t>me dit l</w:t>
      </w:r>
      <w:r>
        <w:t>’</w:t>
      </w:r>
      <w:r w:rsidR="009D75A4" w:rsidRPr="008A7EC9">
        <w:t>impératrice</w:t>
      </w:r>
      <w:r>
        <w:t xml:space="preserve">, </w:t>
      </w:r>
      <w:r w:rsidR="009D75A4" w:rsidRPr="008A7EC9">
        <w:t>voici mon cousin Rodo</w:t>
      </w:r>
      <w:r w:rsidR="009D75A4" w:rsidRPr="008A7EC9">
        <w:t>l</w:t>
      </w:r>
      <w:r w:rsidR="009D75A4" w:rsidRPr="008A7EC9">
        <w:t>phe</w:t>
      </w:r>
      <w:r>
        <w:t xml:space="preserve">, </w:t>
      </w:r>
      <w:r w:rsidR="009D75A4" w:rsidRPr="008A7EC9">
        <w:t xml:space="preserve">grand-duc de </w:t>
      </w:r>
      <w:proofErr w:type="spellStart"/>
      <w:r w:rsidR="009D75A4" w:rsidRPr="008A7EC9">
        <w:t>Lautenbourg</w:t>
      </w:r>
      <w:proofErr w:type="spellEnd"/>
      <w:r w:rsidR="009D75A4" w:rsidRPr="008A7EC9">
        <w:t>-Detmold</w:t>
      </w:r>
      <w:r>
        <w:t xml:space="preserve">, </w:t>
      </w:r>
      <w:r w:rsidR="009D75A4" w:rsidRPr="008A7EC9">
        <w:t>qui sollicite la faveur de vous faire valser</w:t>
      </w:r>
      <w:r>
        <w:t>.</w:t>
      </w:r>
    </w:p>
    <w:p w14:paraId="33AF65AA" w14:textId="77777777" w:rsidR="00BF7D4A" w:rsidRDefault="00BF7D4A" w:rsidP="009D75A4">
      <w:r>
        <w:t>« </w:t>
      </w:r>
      <w:r w:rsidR="009D75A4" w:rsidRPr="008A7EC9">
        <w:t>Il dansait abominablement</w:t>
      </w:r>
      <w:r>
        <w:t xml:space="preserve">, </w:t>
      </w:r>
      <w:r w:rsidR="009D75A4" w:rsidRPr="008A7EC9">
        <w:t>ce hussard rouge</w:t>
      </w:r>
      <w:r>
        <w:t xml:space="preserve">, </w:t>
      </w:r>
      <w:r w:rsidR="009D75A4" w:rsidRPr="008A7EC9">
        <w:t>tout en se donnant beaucoup de mal</w:t>
      </w:r>
      <w:r>
        <w:t xml:space="preserve">. </w:t>
      </w:r>
      <w:r w:rsidR="009D75A4" w:rsidRPr="008A7EC9">
        <w:t>Il crut devoir s</w:t>
      </w:r>
      <w:r>
        <w:t>’</w:t>
      </w:r>
      <w:r w:rsidR="009D75A4" w:rsidRPr="008A7EC9">
        <w:t>en excuser</w:t>
      </w:r>
      <w:r>
        <w:t xml:space="preserve">. </w:t>
      </w:r>
      <w:r w:rsidR="009D75A4" w:rsidRPr="008A7EC9">
        <w:t>Je lui r</w:t>
      </w:r>
      <w:r w:rsidR="009D75A4" w:rsidRPr="008A7EC9">
        <w:t>é</w:t>
      </w:r>
      <w:r w:rsidR="009D75A4" w:rsidRPr="008A7EC9">
        <w:t>pondis à peine et ne le remerciai même pas</w:t>
      </w:r>
      <w:r>
        <w:t xml:space="preserve">, </w:t>
      </w:r>
      <w:r w:rsidR="009D75A4" w:rsidRPr="008A7EC9">
        <w:t>quand la valse prit fin</w:t>
      </w:r>
      <w:r>
        <w:t xml:space="preserve">. </w:t>
      </w:r>
      <w:r w:rsidR="009D75A4" w:rsidRPr="008A7EC9">
        <w:t>Il revint prendre sa place derrière l</w:t>
      </w:r>
      <w:r>
        <w:t>’</w:t>
      </w:r>
      <w:r w:rsidR="009D75A4" w:rsidRPr="008A7EC9">
        <w:t>impératrice</w:t>
      </w:r>
      <w:r>
        <w:t xml:space="preserve">, </w:t>
      </w:r>
      <w:r w:rsidR="009D75A4" w:rsidRPr="008A7EC9">
        <w:t>essuyant de temps en temps son binocle</w:t>
      </w:r>
      <w:r>
        <w:t xml:space="preserve">, </w:t>
      </w:r>
      <w:r w:rsidR="009D75A4" w:rsidRPr="008A7EC9">
        <w:t>avec un air si malheureux qu</w:t>
      </w:r>
      <w:r>
        <w:t>’</w:t>
      </w:r>
      <w:r w:rsidR="009D75A4" w:rsidRPr="008A7EC9">
        <w:t>il a</w:t>
      </w:r>
      <w:r w:rsidR="009D75A4" w:rsidRPr="008A7EC9">
        <w:t>u</w:t>
      </w:r>
      <w:r w:rsidR="009D75A4" w:rsidRPr="008A7EC9">
        <w:t>rait attendri des pierres</w:t>
      </w:r>
      <w:r>
        <w:t>.</w:t>
      </w:r>
    </w:p>
    <w:p w14:paraId="16A627E0" w14:textId="77777777" w:rsidR="00BF7D4A" w:rsidRDefault="00BF7D4A" w:rsidP="009D75A4">
      <w:r>
        <w:t>« </w:t>
      </w:r>
      <w:r w:rsidR="009D75A4" w:rsidRPr="008A7EC9">
        <w:t>Le lendemain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appris avec joie qu</w:t>
      </w:r>
      <w:r>
        <w:t>’</w:t>
      </w:r>
      <w:r w:rsidR="009D75A4" w:rsidRPr="008A7EC9">
        <w:t>il y aurait deux jours après une chasse au renard</w:t>
      </w:r>
      <w:r>
        <w:t xml:space="preserve">. </w:t>
      </w:r>
      <w:r w:rsidR="009D75A4" w:rsidRPr="008A7EC9">
        <w:t>Comme je me félicitai d</w:t>
      </w:r>
      <w:r>
        <w:t>’</w:t>
      </w:r>
      <w:r w:rsidR="009D75A4" w:rsidRPr="008A7EC9">
        <w:t>avoir e</w:t>
      </w:r>
      <w:r w:rsidR="009D75A4" w:rsidRPr="008A7EC9">
        <w:t>m</w:t>
      </w:r>
      <w:r w:rsidR="009D75A4" w:rsidRPr="008A7EC9">
        <w:t xml:space="preserve">mené </w:t>
      </w:r>
      <w:proofErr w:type="spellStart"/>
      <w:r w:rsidR="009D75A4" w:rsidRPr="008A7EC9">
        <w:t>Tarass-Boulba</w:t>
      </w:r>
      <w:proofErr w:type="spellEnd"/>
      <w:r>
        <w:t xml:space="preserve">, </w:t>
      </w:r>
      <w:r w:rsidR="009D75A4" w:rsidRPr="008A7EC9">
        <w:t>mon méchant petit cheval barbe</w:t>
      </w:r>
      <w:r>
        <w:t xml:space="preserve"> ! </w:t>
      </w:r>
      <w:r w:rsidR="009D75A4" w:rsidRPr="008A7EC9">
        <w:t>J</w:t>
      </w:r>
      <w:r>
        <w:t>’</w:t>
      </w:r>
      <w:r w:rsidR="009D75A4" w:rsidRPr="008A7EC9">
        <w:t>allais le voir à la caserne de nos cosaques</w:t>
      </w:r>
      <w:r>
        <w:t xml:space="preserve">. </w:t>
      </w:r>
      <w:r w:rsidR="009D75A4" w:rsidRPr="008A7EC9">
        <w:t>Il avait été tellement insu</w:t>
      </w:r>
      <w:r w:rsidR="009D75A4" w:rsidRPr="008A7EC9">
        <w:t>p</w:t>
      </w:r>
      <w:r w:rsidR="009D75A4" w:rsidRPr="008A7EC9">
        <w:t>portable qu</w:t>
      </w:r>
      <w:r>
        <w:t>’</w:t>
      </w:r>
      <w:r w:rsidR="009D75A4" w:rsidRPr="008A7EC9">
        <w:t>on l</w:t>
      </w:r>
      <w:r>
        <w:t>’</w:t>
      </w:r>
      <w:r w:rsidR="009D75A4" w:rsidRPr="008A7EC9">
        <w:t>avait mis tout seul dans une écurie dont il avait à moitié démoli la porte en ruant dedans</w:t>
      </w:r>
      <w:r>
        <w:t>.</w:t>
      </w:r>
    </w:p>
    <w:p w14:paraId="686D2C2C" w14:textId="77777777" w:rsidR="00BF7D4A" w:rsidRDefault="00BF7D4A" w:rsidP="009D75A4">
      <w:r>
        <w:lastRenderedPageBreak/>
        <w:t>« </w:t>
      </w:r>
      <w:r w:rsidR="009D75A4" w:rsidRPr="008A7EC9">
        <w:t>Quant il m</w:t>
      </w:r>
      <w:r>
        <w:t>’</w:t>
      </w:r>
      <w:r w:rsidR="009D75A4" w:rsidRPr="008A7EC9">
        <w:t>aperçut</w:t>
      </w:r>
      <w:r>
        <w:t xml:space="preserve">, </w:t>
      </w:r>
      <w:r w:rsidR="009D75A4" w:rsidRPr="008A7EC9">
        <w:t>il hennit de plaisir</w:t>
      </w:r>
      <w:r>
        <w:t xml:space="preserve">, </w:t>
      </w:r>
      <w:r w:rsidR="009D75A4" w:rsidRPr="008A7EC9">
        <w:t>et eut tôt fait d</w:t>
      </w:r>
      <w:r>
        <w:t>’</w:t>
      </w:r>
      <w:r w:rsidR="009D75A4" w:rsidRPr="008A7EC9">
        <w:t>avaler le sucre que lui avais apporté</w:t>
      </w:r>
      <w:r>
        <w:t>.</w:t>
      </w:r>
    </w:p>
    <w:p w14:paraId="412FF290" w14:textId="77777777" w:rsidR="00BF7D4A" w:rsidRDefault="00BF7D4A" w:rsidP="009D75A4">
      <w:r>
        <w:t>« </w:t>
      </w:r>
      <w:r w:rsidR="009D75A4" w:rsidRPr="008A7EC9">
        <w:t>Mon fils</w:t>
      </w:r>
      <w:r>
        <w:t xml:space="preserve">, </w:t>
      </w:r>
      <w:r w:rsidR="009D75A4" w:rsidRPr="008A7EC9">
        <w:t>lui dis-je en passant la main dans sa longue cr</w:t>
      </w:r>
      <w:r w:rsidR="009D75A4" w:rsidRPr="008A7EC9">
        <w:t>i</w:t>
      </w:r>
      <w:r w:rsidR="009D75A4" w:rsidRPr="008A7EC9">
        <w:t>nière embroussaillée</w:t>
      </w:r>
      <w:r>
        <w:t xml:space="preserve">, </w:t>
      </w:r>
      <w:r w:rsidR="009D75A4" w:rsidRPr="008A7EC9">
        <w:t>il va falloir être à la hauteur</w:t>
      </w:r>
      <w:r>
        <w:t xml:space="preserve">. </w:t>
      </w:r>
      <w:r w:rsidR="009D75A4" w:rsidRPr="008A7EC9">
        <w:t>Nous allons tous les laisser derrière</w:t>
      </w:r>
      <w:r>
        <w:t xml:space="preserve">, </w:t>
      </w:r>
      <w:r w:rsidR="009D75A4" w:rsidRPr="008A7EC9">
        <w:t>pas vrai</w:t>
      </w:r>
      <w:r>
        <w:t> ?</w:t>
      </w:r>
    </w:p>
    <w:p w14:paraId="35B05C69" w14:textId="77777777" w:rsidR="00BF7D4A" w:rsidRDefault="00BF7D4A" w:rsidP="009D75A4">
      <w:r>
        <w:t>« </w:t>
      </w:r>
      <w:r w:rsidR="009D75A4" w:rsidRPr="008A7EC9">
        <w:t>Il me fit amicalement signe qu</w:t>
      </w:r>
      <w:r>
        <w:t>’</w:t>
      </w:r>
      <w:r w:rsidR="009D75A4" w:rsidRPr="008A7EC9">
        <w:t>il avait compris</w:t>
      </w:r>
      <w:r>
        <w:t xml:space="preserve">, </w:t>
      </w:r>
      <w:r w:rsidR="009D75A4" w:rsidRPr="008A7EC9">
        <w:t>et je so</w:t>
      </w:r>
      <w:r w:rsidR="009D75A4" w:rsidRPr="008A7EC9">
        <w:t>r</w:t>
      </w:r>
      <w:r w:rsidR="009D75A4" w:rsidRPr="008A7EC9">
        <w:t>tis pour aller essayer mon amazone</w:t>
      </w:r>
      <w:r>
        <w:t>.</w:t>
      </w:r>
    </w:p>
    <w:p w14:paraId="2F1494E1" w14:textId="77777777" w:rsidR="00BF7D4A" w:rsidRDefault="00BF7D4A" w:rsidP="009D75A4">
      <w:r>
        <w:t>« </w:t>
      </w:r>
      <w:r w:rsidR="009D75A4" w:rsidRPr="008A7EC9">
        <w:t>En rentrant</w:t>
      </w:r>
      <w:r>
        <w:t xml:space="preserve">, </w:t>
      </w:r>
      <w:r w:rsidR="009D75A4" w:rsidRPr="008A7EC9">
        <w:t>je trouvai papa</w:t>
      </w:r>
      <w:r>
        <w:t xml:space="preserve">, </w:t>
      </w:r>
      <w:r w:rsidR="009D75A4" w:rsidRPr="008A7EC9">
        <w:t>qui avait un air grave et ravi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ai toujours eu horreur des surprises</w:t>
      </w:r>
      <w:r>
        <w:t xml:space="preserve">. </w:t>
      </w:r>
      <w:r w:rsidR="009D75A4" w:rsidRPr="008A7EC9">
        <w:t>Ce sont immanquabl</w:t>
      </w:r>
      <w:r w:rsidR="009D75A4" w:rsidRPr="008A7EC9">
        <w:t>e</w:t>
      </w:r>
      <w:r w:rsidR="009D75A4" w:rsidRPr="008A7EC9">
        <w:t>ment des choses désagréables</w:t>
      </w:r>
      <w:r>
        <w:t>.</w:t>
      </w:r>
    </w:p>
    <w:p w14:paraId="77B82F2D" w14:textId="77777777" w:rsidR="00BF7D4A" w:rsidRDefault="00BF7D4A" w:rsidP="009D75A4">
      <w:r>
        <w:t>« </w:t>
      </w:r>
      <w:r w:rsidR="009D75A4" w:rsidRPr="008A7EC9">
        <w:t>Je voyais que papa ne savait par où commencer</w:t>
      </w:r>
      <w:r>
        <w:t xml:space="preserve">, </w:t>
      </w:r>
      <w:r w:rsidR="009D75A4" w:rsidRPr="008A7EC9">
        <w:t>ce qui acheva de me rendre méfiante</w:t>
      </w:r>
      <w:r>
        <w:t>.</w:t>
      </w:r>
    </w:p>
    <w:p w14:paraId="6C2AD073" w14:textId="77777777" w:rsidR="00BF7D4A" w:rsidRDefault="00BF7D4A" w:rsidP="009D75A4">
      <w:r>
        <w:t>« — </w:t>
      </w:r>
      <w:r w:rsidR="009D75A4" w:rsidRPr="008A7EC9">
        <w:t>Dépêchez-vous</w:t>
      </w:r>
      <w:r>
        <w:t xml:space="preserve">, </w:t>
      </w:r>
      <w:r w:rsidR="009D75A4" w:rsidRPr="008A7EC9">
        <w:t>lui dis-je</w:t>
      </w:r>
      <w:r>
        <w:t xml:space="preserve">, </w:t>
      </w:r>
      <w:r w:rsidR="009D75A4" w:rsidRPr="008A7EC9">
        <w:t>il faut que j</w:t>
      </w:r>
      <w:r>
        <w:t>’</w:t>
      </w:r>
      <w:r w:rsidR="009D75A4" w:rsidRPr="008A7EC9">
        <w:t>aille m</w:t>
      </w:r>
      <w:r>
        <w:t>’</w:t>
      </w:r>
      <w:r w:rsidR="009D75A4" w:rsidRPr="008A7EC9">
        <w:t>habiller</w:t>
      </w:r>
      <w:r>
        <w:t>.</w:t>
      </w:r>
    </w:p>
    <w:p w14:paraId="26FB5D86" w14:textId="77777777" w:rsidR="00BF7D4A" w:rsidRDefault="00BF7D4A" w:rsidP="009D75A4">
      <w:r>
        <w:t>« — </w:t>
      </w:r>
      <w:r w:rsidR="009D75A4" w:rsidRPr="008A7EC9">
        <w:t>Ma fille</w:t>
      </w:r>
      <w:r>
        <w:t xml:space="preserve">, </w:t>
      </w:r>
      <w:r w:rsidR="009D75A4" w:rsidRPr="008A7EC9">
        <w:t>me dit-il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ai à te parler sérieusement</w:t>
      </w:r>
      <w:r>
        <w:t>.</w:t>
      </w:r>
    </w:p>
    <w:p w14:paraId="69B86EC6" w14:textId="77777777" w:rsidR="00BF7D4A" w:rsidRDefault="00BF7D4A" w:rsidP="009D75A4">
      <w:r>
        <w:t>« — </w:t>
      </w:r>
      <w:r w:rsidR="009D75A4" w:rsidRPr="008A7EC9">
        <w:t>Ce n</w:t>
      </w:r>
      <w:r>
        <w:t>’</w:t>
      </w:r>
      <w:r w:rsidR="009D75A4" w:rsidRPr="008A7EC9">
        <w:t>est pas une raison pour ne pas vous dépêcher</w:t>
      </w:r>
      <w:r>
        <w:t>.</w:t>
      </w:r>
    </w:p>
    <w:p w14:paraId="08CECA2E" w14:textId="77777777" w:rsidR="00BF7D4A" w:rsidRDefault="00BF7D4A" w:rsidP="009D75A4">
      <w:r>
        <w:t>« — </w:t>
      </w:r>
      <w:r w:rsidR="009D75A4" w:rsidRPr="008A7EC9">
        <w:t>Ma fille</w:t>
      </w:r>
      <w:r>
        <w:t xml:space="preserve">, </w:t>
      </w:r>
      <w:r w:rsidR="009D75A4" w:rsidRPr="008A7EC9">
        <w:t>cela te déplairait-il d</w:t>
      </w:r>
      <w:r>
        <w:t>’</w:t>
      </w:r>
      <w:r w:rsidR="009D75A4" w:rsidRPr="008A7EC9">
        <w:t>être reine</w:t>
      </w:r>
      <w:r>
        <w:t> ?</w:t>
      </w:r>
    </w:p>
    <w:p w14:paraId="23668A73" w14:textId="77777777" w:rsidR="00BF7D4A" w:rsidRDefault="00BF7D4A" w:rsidP="009D75A4">
      <w:r>
        <w:t>« — </w:t>
      </w:r>
      <w:r w:rsidR="009D75A4" w:rsidRPr="008A7EC9">
        <w:t>Reine de quoi</w:t>
      </w:r>
      <w:r>
        <w:t> ?</w:t>
      </w:r>
    </w:p>
    <w:p w14:paraId="5FEDFB77" w14:textId="77777777" w:rsidR="00BF7D4A" w:rsidRDefault="00BF7D4A" w:rsidP="009D75A4">
      <w:r>
        <w:t>« — </w:t>
      </w:r>
      <w:r w:rsidR="009D75A4" w:rsidRPr="008A7EC9">
        <w:t>De Wurtemberg</w:t>
      </w:r>
      <w:r>
        <w:t>.</w:t>
      </w:r>
    </w:p>
    <w:p w14:paraId="501B1EE3" w14:textId="77777777" w:rsidR="00BF7D4A" w:rsidRDefault="00BF7D4A" w:rsidP="009D75A4">
      <w:r>
        <w:t>« </w:t>
      </w:r>
      <w:r w:rsidR="009D75A4" w:rsidRPr="008A7EC9">
        <w:t>On a beau avoir été élevé chez les sauvages</w:t>
      </w:r>
      <w:r>
        <w:t xml:space="preserve">, </w:t>
      </w:r>
      <w:r w:rsidR="009D75A4" w:rsidRPr="008A7EC9">
        <w:t>on connaît son Gotha</w:t>
      </w:r>
      <w:r>
        <w:t xml:space="preserve">. </w:t>
      </w:r>
      <w:r w:rsidR="009D75A4" w:rsidRPr="008A7EC9">
        <w:t>Aussi je demandai à papa s</w:t>
      </w:r>
      <w:r>
        <w:t>’</w:t>
      </w:r>
      <w:r w:rsidR="009D75A4" w:rsidRPr="008A7EC9">
        <w:t>il avait l</w:t>
      </w:r>
      <w:r>
        <w:t>’</w:t>
      </w:r>
      <w:r w:rsidR="009D75A4" w:rsidRPr="008A7EC9">
        <w:t>intention de me faire épouser le roi de Wurtemberg</w:t>
      </w:r>
      <w:r>
        <w:t xml:space="preserve">, </w:t>
      </w:r>
      <w:r w:rsidR="009D75A4" w:rsidRPr="008A7EC9">
        <w:t>qui avait alors soixante-deux ans</w:t>
      </w:r>
      <w:r>
        <w:t>.</w:t>
      </w:r>
    </w:p>
    <w:p w14:paraId="3C8695E1" w14:textId="77777777" w:rsidR="00BF7D4A" w:rsidRDefault="00BF7D4A" w:rsidP="009D75A4">
      <w:r>
        <w:t>« — </w:t>
      </w:r>
      <w:r w:rsidR="009D75A4" w:rsidRPr="008A7EC9">
        <w:t>Ce n</w:t>
      </w:r>
      <w:r>
        <w:t>’</w:t>
      </w:r>
      <w:r w:rsidR="009D75A4" w:rsidRPr="008A7EC9">
        <w:t>est pas Sa Majesté le roi de Wurtemberg qui m</w:t>
      </w:r>
      <w:r>
        <w:t>’</w:t>
      </w:r>
      <w:r w:rsidR="009D75A4" w:rsidRPr="008A7EC9">
        <w:t>a fait l</w:t>
      </w:r>
      <w:r>
        <w:t>’</w:t>
      </w:r>
      <w:r w:rsidR="009D75A4" w:rsidRPr="008A7EC9">
        <w:t>honneur de me demander ta main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 xml:space="preserve">est son Altesse le grand-duc de </w:t>
      </w:r>
      <w:proofErr w:type="spellStart"/>
      <w:r w:rsidR="009D75A4" w:rsidRPr="008A7EC9">
        <w:t>Lautenbourg</w:t>
      </w:r>
      <w:proofErr w:type="spellEnd"/>
      <w:r w:rsidR="009D75A4" w:rsidRPr="008A7EC9">
        <w:t>-Detmold</w:t>
      </w:r>
      <w:r>
        <w:t>.</w:t>
      </w:r>
    </w:p>
    <w:p w14:paraId="70905153" w14:textId="77777777" w:rsidR="00BF7D4A" w:rsidRDefault="00BF7D4A" w:rsidP="009D75A4">
      <w:r>
        <w:lastRenderedPageBreak/>
        <w:t>« </w:t>
      </w:r>
      <w:r w:rsidR="009D75A4" w:rsidRPr="008A7EC9">
        <w:t>Papa</w:t>
      </w:r>
      <w:r>
        <w:t xml:space="preserve">, </w:t>
      </w:r>
      <w:r w:rsidR="009D75A4" w:rsidRPr="008A7EC9">
        <w:t>qui est prince pourtant</w:t>
      </w:r>
      <w:r>
        <w:t xml:space="preserve">, </w:t>
      </w:r>
      <w:r w:rsidR="009D75A4" w:rsidRPr="008A7EC9">
        <w:t>avait la bouche si pleine de cette Majesté</w:t>
      </w:r>
      <w:r>
        <w:t xml:space="preserve">, </w:t>
      </w:r>
      <w:r w:rsidR="009D75A4" w:rsidRPr="008A7EC9">
        <w:t>de cette Altesse</w:t>
      </w:r>
      <w:r>
        <w:t xml:space="preserve">, </w:t>
      </w:r>
      <w:r w:rsidR="009D75A4" w:rsidRPr="008A7EC9">
        <w:t>que j</w:t>
      </w:r>
      <w:r>
        <w:t>’</w:t>
      </w:r>
      <w:r w:rsidR="009D75A4" w:rsidRPr="008A7EC9">
        <w:t>en fus exaspérée</w:t>
      </w:r>
      <w:r>
        <w:t>.</w:t>
      </w:r>
    </w:p>
    <w:p w14:paraId="13713C20" w14:textId="77777777" w:rsidR="00BF7D4A" w:rsidRDefault="00BF7D4A" w:rsidP="009D75A4">
      <w:r>
        <w:t>« — </w:t>
      </w:r>
      <w:r w:rsidR="009D75A4" w:rsidRPr="008A7EC9">
        <w:t>Quoi</w:t>
      </w:r>
      <w:r>
        <w:t xml:space="preserve"> ! </w:t>
      </w:r>
      <w:r w:rsidR="009D75A4" w:rsidRPr="008A7EC9">
        <w:t>criai-je</w:t>
      </w:r>
      <w:r>
        <w:t xml:space="preserve">. </w:t>
      </w:r>
      <w:r w:rsidR="009D75A4" w:rsidRPr="008A7EC9">
        <w:t>Celui qui a l</w:t>
      </w:r>
      <w:r>
        <w:t>’</w:t>
      </w:r>
      <w:r w:rsidR="009D75A4" w:rsidRPr="008A7EC9">
        <w:t>air d</w:t>
      </w:r>
      <w:r>
        <w:t>’</w:t>
      </w:r>
      <w:r w:rsidR="009D75A4" w:rsidRPr="008A7EC9">
        <w:t>un homard au safran</w:t>
      </w:r>
      <w:r>
        <w:t xml:space="preserve"> ? </w:t>
      </w:r>
      <w:r w:rsidR="009D75A4" w:rsidRPr="008A7EC9">
        <w:t>Jamais de la vie</w:t>
      </w:r>
      <w:r>
        <w:t>.</w:t>
      </w:r>
    </w:p>
    <w:p w14:paraId="2BD2E69A" w14:textId="77777777" w:rsidR="00BF7D4A" w:rsidRDefault="00BF7D4A" w:rsidP="009D75A4">
      <w:r>
        <w:t>« — </w:t>
      </w:r>
      <w:r w:rsidR="009D75A4" w:rsidRPr="008A7EC9">
        <w:t>Soyons sérieux</w:t>
      </w:r>
      <w:r>
        <w:t xml:space="preserve">, </w:t>
      </w:r>
      <w:r w:rsidR="009D75A4" w:rsidRPr="008A7EC9">
        <w:t>dit mon père</w:t>
      </w:r>
      <w:r>
        <w:t>.</w:t>
      </w:r>
    </w:p>
    <w:p w14:paraId="7DA05B2E" w14:textId="77777777" w:rsidR="00BF7D4A" w:rsidRDefault="00BF7D4A" w:rsidP="009D75A4">
      <w:r>
        <w:t>« — </w:t>
      </w:r>
      <w:r w:rsidR="009D75A4" w:rsidRPr="008A7EC9">
        <w:t>Jamais de la vie</w:t>
      </w:r>
      <w:r>
        <w:t xml:space="preserve">, </w:t>
      </w:r>
      <w:r w:rsidR="009D75A4" w:rsidRPr="008A7EC9">
        <w:t>répétai-je</w:t>
      </w:r>
      <w:r>
        <w:t xml:space="preserve">, </w:t>
      </w:r>
      <w:r w:rsidR="009D75A4" w:rsidRPr="008A7EC9">
        <w:t>en frappant du pied</w:t>
      </w:r>
      <w:r>
        <w:t xml:space="preserve">. </w:t>
      </w:r>
      <w:r w:rsidR="009D75A4" w:rsidRPr="008A7EC9">
        <w:t>D</w:t>
      </w:r>
      <w:r>
        <w:t>’</w:t>
      </w:r>
      <w:r w:rsidR="009D75A4" w:rsidRPr="008A7EC9">
        <w:t>ailleurs je ne vois pas le rapport qu</w:t>
      </w:r>
      <w:r>
        <w:t>’</w:t>
      </w:r>
      <w:r w:rsidR="009D75A4" w:rsidRPr="008A7EC9">
        <w:t>il y a entre ce myope roux et la couronne de Wurtemberg</w:t>
      </w:r>
      <w:r>
        <w:t>.</w:t>
      </w:r>
    </w:p>
    <w:p w14:paraId="4CE89154" w14:textId="77777777" w:rsidR="00BF7D4A" w:rsidRDefault="00BF7D4A" w:rsidP="009D75A4">
      <w:r>
        <w:t>« — </w:t>
      </w:r>
      <w:r w:rsidR="009D75A4" w:rsidRPr="008A7EC9">
        <w:t>Il y a</w:t>
      </w:r>
      <w:r>
        <w:t xml:space="preserve">, </w:t>
      </w:r>
      <w:r w:rsidR="009D75A4" w:rsidRPr="008A7EC9">
        <w:t>dit mon père doctoralement</w:t>
      </w:r>
      <w:r>
        <w:t xml:space="preserve">, </w:t>
      </w:r>
      <w:r w:rsidR="009D75A4" w:rsidRPr="008A7EC9">
        <w:t>que le roi Albert de Wurtemberg n</w:t>
      </w:r>
      <w:r>
        <w:t>’</w:t>
      </w:r>
      <w:r w:rsidR="009D75A4" w:rsidRPr="008A7EC9">
        <w:t>a pas d</w:t>
      </w:r>
      <w:r>
        <w:t>’</w:t>
      </w:r>
      <w:r w:rsidR="009D75A4" w:rsidRPr="008A7EC9">
        <w:t>enfant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il a soixante-deux ans</w:t>
      </w:r>
      <w:r>
        <w:t xml:space="preserve">, </w:t>
      </w:r>
      <w:r w:rsidR="009D75A4" w:rsidRPr="008A7EC9">
        <w:t>comme tu l</w:t>
      </w:r>
      <w:r>
        <w:t>’</w:t>
      </w:r>
      <w:r w:rsidR="009D75A4" w:rsidRPr="008A7EC9">
        <w:t>as très bien dit</w:t>
      </w:r>
      <w:r>
        <w:t xml:space="preserve">, </w:t>
      </w:r>
      <w:r w:rsidR="009D75A4" w:rsidRPr="008A7EC9">
        <w:t>le diabète</w:t>
      </w:r>
      <w:r>
        <w:t xml:space="preserve">, </w:t>
      </w:r>
      <w:r w:rsidR="009D75A4" w:rsidRPr="008A7EC9">
        <w:t xml:space="preserve">et que grand-duc de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est son héritier</w:t>
      </w:r>
      <w:r>
        <w:t>.</w:t>
      </w:r>
    </w:p>
    <w:p w14:paraId="7EDB5B03" w14:textId="77777777" w:rsidR="00BF7D4A" w:rsidRDefault="00BF7D4A" w:rsidP="009D75A4">
      <w:r>
        <w:t>« — </w:t>
      </w:r>
      <w:r w:rsidR="009D75A4" w:rsidRPr="008A7EC9">
        <w:t>Je m</w:t>
      </w:r>
      <w:r>
        <w:t>’</w:t>
      </w:r>
      <w:r w:rsidR="009D75A4" w:rsidRPr="008A7EC9">
        <w:t>en contrefiche</w:t>
      </w:r>
      <w:r>
        <w:t xml:space="preserve">, </w:t>
      </w:r>
      <w:r w:rsidR="009D75A4" w:rsidRPr="008A7EC9">
        <w:t>répliquai-je</w:t>
      </w:r>
      <w:r>
        <w:t xml:space="preserve">. </w:t>
      </w:r>
      <w:r w:rsidR="009D75A4" w:rsidRPr="008A7EC9">
        <w:t>Je préférerais épo</w:t>
      </w:r>
      <w:r w:rsidR="009D75A4" w:rsidRPr="008A7EC9">
        <w:t>u</w:t>
      </w:r>
      <w:r w:rsidR="009D75A4" w:rsidRPr="008A7EC9">
        <w:t xml:space="preserve">ser </w:t>
      </w:r>
      <w:proofErr w:type="spellStart"/>
      <w:r w:rsidR="009D75A4" w:rsidRPr="008A7EC9">
        <w:t>Kounine</w:t>
      </w:r>
      <w:proofErr w:type="spellEnd"/>
      <w:r>
        <w:t xml:space="preserve">, </w:t>
      </w:r>
      <w:r w:rsidR="009D75A4" w:rsidRPr="008A7EC9">
        <w:t>et puis</w:t>
      </w:r>
      <w:r>
        <w:t xml:space="preserve">, </w:t>
      </w:r>
      <w:r w:rsidR="009D75A4" w:rsidRPr="008A7EC9">
        <w:t>je ne veux pas me marier</w:t>
      </w:r>
      <w:r>
        <w:t>.</w:t>
      </w:r>
    </w:p>
    <w:p w14:paraId="5DEC7AC9" w14:textId="77777777" w:rsidR="00BF7D4A" w:rsidRDefault="00BF7D4A" w:rsidP="009D75A4">
      <w:r>
        <w:t>« </w:t>
      </w:r>
      <w:r w:rsidR="009D75A4" w:rsidRPr="008A7EC9">
        <w:t>Papa commençait à se fâcher</w:t>
      </w:r>
      <w:r>
        <w:t xml:space="preserve">. </w:t>
      </w:r>
      <w:r w:rsidR="009D75A4" w:rsidRPr="008A7EC9">
        <w:t>Il me raconta toute une histoire</w:t>
      </w:r>
      <w:r>
        <w:t xml:space="preserve">. </w:t>
      </w:r>
      <w:r w:rsidR="009D75A4" w:rsidRPr="008A7EC9">
        <w:t xml:space="preserve">Rodolphe de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était amoureux fou</w:t>
      </w:r>
      <w:r>
        <w:t xml:space="preserve">. </w:t>
      </w:r>
      <w:r w:rsidR="009D75A4" w:rsidRPr="008A7EC9">
        <w:t>Il avait parlé à l</w:t>
      </w:r>
      <w:r>
        <w:t>’</w:t>
      </w:r>
      <w:r w:rsidR="009D75A4" w:rsidRPr="008A7EC9">
        <w:t>impératrice</w:t>
      </w:r>
      <w:r>
        <w:t xml:space="preserve">, </w:t>
      </w:r>
      <w:r w:rsidR="009D75A4" w:rsidRPr="008A7EC9">
        <w:t>sa marraine</w:t>
      </w:r>
      <w:r>
        <w:t xml:space="preserve">, </w:t>
      </w:r>
      <w:r w:rsidR="009D75A4" w:rsidRPr="008A7EC9">
        <w:t>qui avait parlé au Kaiser</w:t>
      </w:r>
      <w:r>
        <w:t xml:space="preserve">, </w:t>
      </w:r>
      <w:r w:rsidR="009D75A4" w:rsidRPr="008A7EC9">
        <w:t>qui avait parlé au Czar</w:t>
      </w:r>
      <w:r>
        <w:t xml:space="preserve">, </w:t>
      </w:r>
      <w:r w:rsidR="009D75A4" w:rsidRPr="008A7EC9">
        <w:t>qui venait de lui parler</w:t>
      </w:r>
      <w:r>
        <w:t xml:space="preserve">. </w:t>
      </w:r>
      <w:r w:rsidR="009D75A4" w:rsidRPr="008A7EC9">
        <w:t>De telles propos</w:t>
      </w:r>
      <w:r w:rsidR="009D75A4" w:rsidRPr="008A7EC9">
        <w:t>i</w:t>
      </w:r>
      <w:r w:rsidR="009D75A4" w:rsidRPr="008A7EC9">
        <w:t>tions</w:t>
      </w:r>
      <w:r>
        <w:t xml:space="preserve">, </w:t>
      </w:r>
      <w:r w:rsidR="009D75A4" w:rsidRPr="008A7EC9">
        <w:t>nonobstant ce qu</w:t>
      </w:r>
      <w:r>
        <w:t>’</w:t>
      </w:r>
      <w:r w:rsidR="009D75A4" w:rsidRPr="008A7EC9">
        <w:t>elles ont de flatteur</w:t>
      </w:r>
      <w:r>
        <w:t xml:space="preserve">, </w:t>
      </w:r>
      <w:r w:rsidR="009D75A4" w:rsidRPr="008A7EC9">
        <w:t>sont presque des ordres</w:t>
      </w:r>
      <w:r>
        <w:t xml:space="preserve">, </w:t>
      </w:r>
      <w:r w:rsidR="009D75A4" w:rsidRPr="008A7EC9">
        <w:t>et</w:t>
      </w:r>
      <w:r>
        <w:t>…</w:t>
      </w:r>
    </w:p>
    <w:p w14:paraId="35BC4711" w14:textId="77777777" w:rsidR="00BF7D4A" w:rsidRDefault="00BF7D4A" w:rsidP="009D75A4">
      <w:r>
        <w:t>« — </w:t>
      </w:r>
      <w:r w:rsidR="009D75A4" w:rsidRPr="008A7EC9">
        <w:t>Et</w:t>
      </w:r>
      <w:r>
        <w:t xml:space="preserve">, </w:t>
      </w:r>
      <w:r w:rsidR="009D75A4" w:rsidRPr="008A7EC9">
        <w:t>vous avez dit oui avant de me consulter</w:t>
      </w:r>
      <w:r>
        <w:t xml:space="preserve"> ? </w:t>
      </w:r>
      <w:r w:rsidR="009D75A4" w:rsidRPr="008A7EC9">
        <w:t>éclatai-je</w:t>
      </w:r>
      <w:r>
        <w:t>.</w:t>
      </w:r>
    </w:p>
    <w:p w14:paraId="645888FE" w14:textId="77777777" w:rsidR="00BF7D4A" w:rsidRDefault="00BF7D4A" w:rsidP="009D75A4">
      <w:r>
        <w:t>« — </w:t>
      </w:r>
      <w:r w:rsidR="009D75A4" w:rsidRPr="008A7EC9">
        <w:t>Pas tout à fait</w:t>
      </w:r>
      <w:r>
        <w:t xml:space="preserve">, </w:t>
      </w:r>
      <w:r w:rsidR="009D75A4" w:rsidRPr="008A7EC9">
        <w:t>répondit-il avec embarras</w:t>
      </w:r>
      <w:r>
        <w:t xml:space="preserve">, </w:t>
      </w:r>
      <w:r w:rsidR="009D75A4" w:rsidRPr="008A7EC9">
        <w:t>mais enfin</w:t>
      </w:r>
      <w:r>
        <w:t xml:space="preserve">, </w:t>
      </w:r>
      <w:r w:rsidR="009D75A4" w:rsidRPr="008A7EC9">
        <w:t>je n</w:t>
      </w:r>
      <w:r>
        <w:t>’</w:t>
      </w:r>
      <w:r w:rsidR="009D75A4" w:rsidRPr="008A7EC9">
        <w:t>ai pas pu ne pas remercier</w:t>
      </w:r>
      <w:r>
        <w:t xml:space="preserve">, </w:t>
      </w:r>
      <w:r w:rsidR="009D75A4" w:rsidRPr="008A7EC9">
        <w:t>accepter</w:t>
      </w:r>
      <w:r>
        <w:t>…</w:t>
      </w:r>
    </w:p>
    <w:p w14:paraId="2BA0F867" w14:textId="77777777" w:rsidR="00BF7D4A" w:rsidRDefault="00BF7D4A" w:rsidP="009D75A4">
      <w:r>
        <w:t>« — </w:t>
      </w:r>
      <w:r w:rsidR="009D75A4" w:rsidRPr="008A7EC9">
        <w:t>Accepter quoi</w:t>
      </w:r>
      <w:r>
        <w:t> ?</w:t>
      </w:r>
    </w:p>
    <w:p w14:paraId="470FD9C3" w14:textId="77777777" w:rsidR="00BF7D4A" w:rsidRDefault="00BF7D4A" w:rsidP="009D75A4">
      <w:r>
        <w:lastRenderedPageBreak/>
        <w:t>« — </w:t>
      </w:r>
      <w:r w:rsidR="009D75A4" w:rsidRPr="008A7EC9">
        <w:t>Accepter</w:t>
      </w:r>
      <w:r>
        <w:t xml:space="preserve">, </w:t>
      </w:r>
      <w:r w:rsidR="009D75A4" w:rsidRPr="008A7EC9">
        <w:t>oh</w:t>
      </w:r>
      <w:r>
        <w:t xml:space="preserve"> ! </w:t>
      </w:r>
      <w:r w:rsidR="009D75A4" w:rsidRPr="008A7EC9">
        <w:t>quelque chose qui n</w:t>
      </w:r>
      <w:r>
        <w:t>’</w:t>
      </w:r>
      <w:r w:rsidR="009D75A4" w:rsidRPr="008A7EC9">
        <w:t>engage à rien</w:t>
      </w:r>
      <w:r>
        <w:t xml:space="preserve">, </w:t>
      </w:r>
      <w:r w:rsidR="009D75A4" w:rsidRPr="008A7EC9">
        <w:t>que le grand-duc soit ton cavalier dans la chasse au renard d</w:t>
      </w:r>
      <w:r>
        <w:t>’</w:t>
      </w:r>
      <w:r w:rsidR="009D75A4" w:rsidRPr="008A7EC9">
        <w:t>après-demain</w:t>
      </w:r>
      <w:r>
        <w:t>.</w:t>
      </w:r>
    </w:p>
    <w:p w14:paraId="1D2976BD" w14:textId="77777777" w:rsidR="00BF7D4A" w:rsidRDefault="00BF7D4A" w:rsidP="009D75A4">
      <w:r>
        <w:t>« — </w:t>
      </w:r>
      <w:r w:rsidR="009D75A4" w:rsidRPr="008A7EC9">
        <w:t>Si ce n</w:t>
      </w:r>
      <w:r>
        <w:t>’</w:t>
      </w:r>
      <w:r w:rsidR="009D75A4" w:rsidRPr="008A7EC9">
        <w:t>est que cela</w:t>
      </w:r>
      <w:r>
        <w:t xml:space="preserve">, </w:t>
      </w:r>
      <w:r w:rsidR="009D75A4" w:rsidRPr="008A7EC9">
        <w:t>dis-je</w:t>
      </w:r>
      <w:r>
        <w:t xml:space="preserve">, </w:t>
      </w:r>
      <w:r w:rsidR="009D75A4" w:rsidRPr="008A7EC9">
        <w:t>vous pouvez compter sur moi pour dégoûter cet Allemand de venir chercher une héritière en Russie</w:t>
      </w:r>
      <w:r>
        <w:t>.</w:t>
      </w:r>
    </w:p>
    <w:p w14:paraId="1F741741" w14:textId="77777777" w:rsidR="00BF7D4A" w:rsidRDefault="00BF7D4A" w:rsidP="009D75A4">
      <w:r>
        <w:t>« — </w:t>
      </w:r>
      <w:r w:rsidR="009D75A4" w:rsidRPr="008A7EC9">
        <w:t>Promets-moi d</w:t>
      </w:r>
      <w:r>
        <w:t>’</w:t>
      </w:r>
      <w:r w:rsidR="009D75A4" w:rsidRPr="008A7EC9">
        <w:t>être convenable</w:t>
      </w:r>
      <w:r>
        <w:t xml:space="preserve">, </w:t>
      </w:r>
      <w:r w:rsidR="009D75A4" w:rsidRPr="008A7EC9">
        <w:t>supplia mon père alarmé</w:t>
      </w:r>
      <w:r>
        <w:t xml:space="preserve">. </w:t>
      </w:r>
      <w:r w:rsidR="009D75A4" w:rsidRPr="008A7EC9">
        <w:t>Tu commences à me faire regretter la liberté que je t</w:t>
      </w:r>
      <w:r>
        <w:t>’</w:t>
      </w:r>
      <w:r w:rsidR="009D75A4" w:rsidRPr="008A7EC9">
        <w:t>ai toujours laissée</w:t>
      </w:r>
      <w:r>
        <w:t xml:space="preserve">. </w:t>
      </w:r>
      <w:r w:rsidR="009D75A4" w:rsidRPr="008A7EC9">
        <w:t>Songe que c</w:t>
      </w:r>
      <w:r>
        <w:t>’</w:t>
      </w:r>
      <w:r w:rsidR="009D75A4" w:rsidRPr="008A7EC9">
        <w:t>est d</w:t>
      </w:r>
      <w:r>
        <w:t>’</w:t>
      </w:r>
      <w:r w:rsidR="009D75A4" w:rsidRPr="008A7EC9">
        <w:t>une couronne royale</w:t>
      </w:r>
      <w:r>
        <w:t xml:space="preserve">, </w:t>
      </w:r>
      <w:r w:rsidR="009D75A4" w:rsidRPr="008A7EC9">
        <w:t>ni plus ni moins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il s</w:t>
      </w:r>
      <w:r>
        <w:t>’</w:t>
      </w:r>
      <w:r w:rsidR="009D75A4" w:rsidRPr="008A7EC9">
        <w:t>agit</w:t>
      </w:r>
      <w:r>
        <w:t>.</w:t>
      </w:r>
    </w:p>
    <w:p w14:paraId="59FB5F0C" w14:textId="77777777" w:rsidR="00BF7D4A" w:rsidRDefault="00BF7D4A" w:rsidP="009D75A4">
      <w:r>
        <w:t>« </w:t>
      </w:r>
      <w:r w:rsidR="009D75A4" w:rsidRPr="008A7EC9">
        <w:t>Une couronne royale</w:t>
      </w:r>
      <w:r>
        <w:t xml:space="preserve"> ! </w:t>
      </w:r>
      <w:r w:rsidR="009D75A4" w:rsidRPr="008A7EC9">
        <w:t>Voir sa fille reine</w:t>
      </w:r>
      <w:r>
        <w:t xml:space="preserve"> ! </w:t>
      </w:r>
      <w:r w:rsidR="009D75A4" w:rsidRPr="008A7EC9">
        <w:t>Il n</w:t>
      </w:r>
      <w:r>
        <w:t>’</w:t>
      </w:r>
      <w:r w:rsidR="009D75A4" w:rsidRPr="008A7EC9">
        <w:t>avait que cela en tête</w:t>
      </w:r>
      <w:r>
        <w:t xml:space="preserve">, </w:t>
      </w:r>
      <w:r w:rsidR="009D75A4" w:rsidRPr="008A7EC9">
        <w:t xml:space="preserve">le vieux </w:t>
      </w:r>
      <w:proofErr w:type="spellStart"/>
      <w:r w:rsidR="009D75A4" w:rsidRPr="008A7EC9">
        <w:t>Kalmouck</w:t>
      </w:r>
      <w:proofErr w:type="spellEnd"/>
      <w:r>
        <w:t>.</w:t>
      </w:r>
    </w:p>
    <w:p w14:paraId="3BF813C1" w14:textId="77777777" w:rsidR="00BF7D4A" w:rsidRDefault="00BF7D4A" w:rsidP="009D75A4">
      <w:r>
        <w:t>« </w:t>
      </w:r>
      <w:r w:rsidR="009D75A4" w:rsidRPr="008A7EC9">
        <w:t>Le soir</w:t>
      </w:r>
      <w:r>
        <w:t xml:space="preserve">, </w:t>
      </w:r>
      <w:r w:rsidR="009D75A4" w:rsidRPr="008A7EC9">
        <w:t>au moment de monter en voiture pour la repr</w:t>
      </w:r>
      <w:r w:rsidR="009D75A4" w:rsidRPr="008A7EC9">
        <w:t>é</w:t>
      </w:r>
      <w:r w:rsidR="009D75A4" w:rsidRPr="008A7EC9">
        <w:t>sentation de gala</w:t>
      </w:r>
      <w:r>
        <w:t xml:space="preserve">, </w:t>
      </w:r>
      <w:r w:rsidR="009D75A4" w:rsidRPr="008A7EC9">
        <w:t>je compris que papa s</w:t>
      </w:r>
      <w:r>
        <w:t>’</w:t>
      </w:r>
      <w:r w:rsidR="009D75A4" w:rsidRPr="008A7EC9">
        <w:t>était laissé engager beaucoup plus avant qu</w:t>
      </w:r>
      <w:r>
        <w:t>’</w:t>
      </w:r>
      <w:r w:rsidR="009D75A4" w:rsidRPr="008A7EC9">
        <w:t>il n</w:t>
      </w:r>
      <w:r>
        <w:t>’</w:t>
      </w:r>
      <w:r w:rsidR="009D75A4" w:rsidRPr="008A7EC9">
        <w:t>avait osé me l</w:t>
      </w:r>
      <w:r>
        <w:t>’</w:t>
      </w:r>
      <w:r w:rsidR="009D75A4" w:rsidRPr="008A7EC9">
        <w:t>avouer</w:t>
      </w:r>
      <w:r>
        <w:t>.</w:t>
      </w:r>
    </w:p>
    <w:p w14:paraId="16B46F71" w14:textId="77777777" w:rsidR="00BF7D4A" w:rsidRDefault="00BF7D4A" w:rsidP="009D75A4">
      <w:r>
        <w:t>« — </w:t>
      </w:r>
      <w:r w:rsidR="009D75A4" w:rsidRPr="008A7EC9">
        <w:t>Voilà donc notre petite fiancée</w:t>
      </w:r>
      <w:r>
        <w:t xml:space="preserve">, </w:t>
      </w:r>
      <w:r w:rsidR="009D75A4" w:rsidRPr="008A7EC9">
        <w:t>dit le Kaiser en me pr</w:t>
      </w:r>
      <w:r w:rsidR="009D75A4" w:rsidRPr="008A7EC9">
        <w:t>e</w:t>
      </w:r>
      <w:r w:rsidR="009D75A4" w:rsidRPr="008A7EC9">
        <w:t>nant la main</w:t>
      </w:r>
      <w:r>
        <w:t>.</w:t>
      </w:r>
    </w:p>
    <w:p w14:paraId="393543AF" w14:textId="77777777" w:rsidR="00BF7D4A" w:rsidRDefault="00BF7D4A" w:rsidP="009D75A4">
      <w:r>
        <w:t>« </w:t>
      </w:r>
      <w:r w:rsidR="009D75A4" w:rsidRPr="008A7EC9">
        <w:t>L</w:t>
      </w:r>
      <w:r>
        <w:t>’</w:t>
      </w:r>
      <w:r w:rsidR="009D75A4" w:rsidRPr="008A7EC9">
        <w:t>Impératrice</w:t>
      </w:r>
      <w:r>
        <w:t xml:space="preserve">, </w:t>
      </w:r>
      <w:r w:rsidR="009D75A4" w:rsidRPr="008A7EC9">
        <w:t>plus poule couveuse que jamais</w:t>
      </w:r>
      <w:r>
        <w:t xml:space="preserve">, </w:t>
      </w:r>
      <w:r w:rsidR="009D75A4" w:rsidRPr="008A7EC9">
        <w:t>m</w:t>
      </w:r>
      <w:r>
        <w:t>’</w:t>
      </w:r>
      <w:r w:rsidR="009D75A4" w:rsidRPr="008A7EC9">
        <w:t>embrassa sur le front</w:t>
      </w:r>
      <w:r>
        <w:t xml:space="preserve">. </w:t>
      </w:r>
      <w:r w:rsidR="009D75A4" w:rsidRPr="008A7EC9">
        <w:t>Il paraît que c</w:t>
      </w:r>
      <w:r>
        <w:t>’</w:t>
      </w:r>
      <w:r w:rsidR="009D75A4" w:rsidRPr="008A7EC9">
        <w:t>est un tic de famille</w:t>
      </w:r>
      <w:r>
        <w:t>.</w:t>
      </w:r>
    </w:p>
    <w:p w14:paraId="7FD95122" w14:textId="77777777" w:rsidR="00BF7D4A" w:rsidRDefault="00BF7D4A" w:rsidP="009D75A4">
      <w:r>
        <w:t>« </w:t>
      </w:r>
      <w:r w:rsidR="009D75A4" w:rsidRPr="008A7EC9">
        <w:t>Il n</w:t>
      </w:r>
      <w:r>
        <w:t>’</w:t>
      </w:r>
      <w:r w:rsidR="009D75A4" w:rsidRPr="008A7EC9">
        <w:t>y eut pas jusqu</w:t>
      </w:r>
      <w:r>
        <w:t>’</w:t>
      </w:r>
      <w:r w:rsidR="009D75A4" w:rsidRPr="008A7EC9">
        <w:t>au Czar qui ne se crut obligé d</w:t>
      </w:r>
      <w:r>
        <w:t>’</w:t>
      </w:r>
      <w:r w:rsidR="009D75A4" w:rsidRPr="008A7EC9">
        <w:t>ajouter</w:t>
      </w:r>
      <w:r>
        <w:t xml:space="preserve">, </w:t>
      </w:r>
      <w:r w:rsidR="009D75A4" w:rsidRPr="008A7EC9">
        <w:t>avec son pâle sourire</w:t>
      </w:r>
      <w:r>
        <w:t xml:space="preserve">, </w:t>
      </w:r>
      <w:r w:rsidR="009D75A4" w:rsidRPr="008A7EC9">
        <w:t>en s</w:t>
      </w:r>
      <w:r>
        <w:t>’</w:t>
      </w:r>
      <w:r w:rsidR="009D75A4" w:rsidRPr="008A7EC9">
        <w:t xml:space="preserve">adressant à </w:t>
      </w:r>
      <w:r w:rsidRPr="008A7EC9">
        <w:t>Guillaume</w:t>
      </w:r>
      <w:r>
        <w:t> </w:t>
      </w:r>
      <w:r w:rsidRPr="008A7EC9">
        <w:t>II</w:t>
      </w:r>
      <w:r>
        <w:t> :</w:t>
      </w:r>
    </w:p>
    <w:p w14:paraId="608A5794" w14:textId="77777777" w:rsidR="00BF7D4A" w:rsidRDefault="00BF7D4A" w:rsidP="009D75A4">
      <w:r>
        <w:t>« — </w:t>
      </w:r>
      <w:r w:rsidR="009D75A4" w:rsidRPr="008A7EC9">
        <w:t>Il ne te suffisait donc pas de m</w:t>
      </w:r>
      <w:r>
        <w:t>’</w:t>
      </w:r>
      <w:r w:rsidR="009D75A4" w:rsidRPr="008A7EC9">
        <w:t>inonder de tes sujets</w:t>
      </w:r>
      <w:r>
        <w:t xml:space="preserve"> ? </w:t>
      </w:r>
      <w:r w:rsidR="009D75A4" w:rsidRPr="008A7EC9">
        <w:t>Voilà</w:t>
      </w:r>
      <w:r>
        <w:t xml:space="preserve">, </w:t>
      </w:r>
      <w:r w:rsidR="009D75A4" w:rsidRPr="008A7EC9">
        <w:t>maintenant</w:t>
      </w:r>
      <w:r>
        <w:t xml:space="preserve">, </w:t>
      </w:r>
      <w:r w:rsidR="009D75A4" w:rsidRPr="008A7EC9">
        <w:t>que tu viens me prendre mes sujettes</w:t>
      </w:r>
      <w:r>
        <w:t> !</w:t>
      </w:r>
    </w:p>
    <w:p w14:paraId="020E827E" w14:textId="77777777" w:rsidR="00BF7D4A" w:rsidRDefault="00BF7D4A" w:rsidP="009D75A4">
      <w:r>
        <w:t>« </w:t>
      </w:r>
      <w:r w:rsidR="009D75A4" w:rsidRPr="008A7EC9">
        <w:t>Moi</w:t>
      </w:r>
      <w:r>
        <w:t xml:space="preserve">, </w:t>
      </w:r>
      <w:r w:rsidR="009D75A4" w:rsidRPr="008A7EC9">
        <w:t>je souriais d</w:t>
      </w:r>
      <w:r>
        <w:t>’</w:t>
      </w:r>
      <w:r w:rsidR="009D75A4" w:rsidRPr="008A7EC9">
        <w:t>un air candide</w:t>
      </w:r>
      <w:r>
        <w:t xml:space="preserve">, </w:t>
      </w:r>
      <w:r w:rsidR="009D75A4" w:rsidRPr="008A7EC9">
        <w:t>mais je regardais à la dérobée mon hussard rouge</w:t>
      </w:r>
      <w:r>
        <w:t xml:space="preserve">, </w:t>
      </w:r>
      <w:r w:rsidR="009D75A4" w:rsidRPr="008A7EC9">
        <w:t>qui ne savait où</w:t>
      </w:r>
      <w:r>
        <w:t xml:space="preserve">, </w:t>
      </w:r>
      <w:r w:rsidR="009D75A4" w:rsidRPr="008A7EC9">
        <w:t>se mettre</w:t>
      </w:r>
      <w:r>
        <w:t xml:space="preserve">, </w:t>
      </w:r>
      <w:r w:rsidR="009D75A4" w:rsidRPr="008A7EC9">
        <w:t>et je me disais</w:t>
      </w:r>
      <w:r>
        <w:t> :</w:t>
      </w:r>
    </w:p>
    <w:p w14:paraId="778CF61A" w14:textId="77777777" w:rsidR="00BF7D4A" w:rsidRDefault="00BF7D4A" w:rsidP="009D75A4">
      <w:r>
        <w:lastRenderedPageBreak/>
        <w:t>« — </w:t>
      </w:r>
      <w:r w:rsidR="009D75A4" w:rsidRPr="008A7EC9">
        <w:t>Attends</w:t>
      </w:r>
      <w:r>
        <w:t xml:space="preserve">, </w:t>
      </w:r>
      <w:r w:rsidR="009D75A4" w:rsidRPr="008A7EC9">
        <w:t>mon bonhomme</w:t>
      </w:r>
      <w:r>
        <w:t xml:space="preserve"> ! </w:t>
      </w:r>
      <w:r w:rsidR="009D75A4" w:rsidRPr="008A7EC9">
        <w:t>Tu paieras tout cela après-demain</w:t>
      </w:r>
      <w:r>
        <w:t>.</w:t>
      </w:r>
    </w:p>
    <w:p w14:paraId="430CF73F" w14:textId="01B0D2A0" w:rsidR="009D75A4" w:rsidRPr="008A7EC9" w:rsidRDefault="009D75A4" w:rsidP="00BF7D4A">
      <w:pPr>
        <w:pStyle w:val="Centr"/>
      </w:pPr>
      <w:r w:rsidRPr="008A7EC9">
        <w:t>*</w:t>
      </w:r>
    </w:p>
    <w:p w14:paraId="6A27AB57" w14:textId="77777777" w:rsidR="00BF7D4A" w:rsidRDefault="00BF7D4A" w:rsidP="009D75A4">
      <w:r>
        <w:t>« </w:t>
      </w:r>
      <w:r w:rsidR="009D75A4" w:rsidRPr="008A7EC9">
        <w:t>Le surlendemain arriva</w:t>
      </w:r>
      <w:r>
        <w:t xml:space="preserve">. </w:t>
      </w:r>
      <w:r w:rsidR="009D75A4" w:rsidRPr="008A7EC9">
        <w:t>Je n</w:t>
      </w:r>
      <w:r>
        <w:t>’</w:t>
      </w:r>
      <w:r w:rsidR="009D75A4" w:rsidRPr="008A7EC9">
        <w:t>avais qu</w:t>
      </w:r>
      <w:r>
        <w:t>’</w:t>
      </w:r>
      <w:r w:rsidR="009D75A4" w:rsidRPr="008A7EC9">
        <w:t>une peur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était que la chasse eût lieu dans un terrain trop peigné</w:t>
      </w:r>
      <w:r>
        <w:t xml:space="preserve">, </w:t>
      </w:r>
      <w:r w:rsidR="009D75A4" w:rsidRPr="008A7EC9">
        <w:t>trop ratissé</w:t>
      </w:r>
      <w:r>
        <w:t xml:space="preserve">. </w:t>
      </w:r>
      <w:r w:rsidR="009D75A4" w:rsidRPr="008A7EC9">
        <w:t>Je fus vite rassurée</w:t>
      </w:r>
      <w:r>
        <w:t xml:space="preserve">. </w:t>
      </w:r>
      <w:r w:rsidR="009D75A4" w:rsidRPr="008A7EC9">
        <w:t>Il y avait bien de grandes allées dans la f</w:t>
      </w:r>
      <w:r w:rsidR="009D75A4" w:rsidRPr="008A7EC9">
        <w:t>o</w:t>
      </w:r>
      <w:r w:rsidR="009D75A4" w:rsidRPr="008A7EC9">
        <w:t>rêt</w:t>
      </w:r>
      <w:r>
        <w:t xml:space="preserve">, </w:t>
      </w:r>
      <w:r w:rsidR="009D75A4" w:rsidRPr="008A7EC9">
        <w:t>certes</w:t>
      </w:r>
      <w:r>
        <w:t xml:space="preserve">, </w:t>
      </w:r>
      <w:r w:rsidR="009D75A4" w:rsidRPr="008A7EC9">
        <w:t>pour les dames</w:t>
      </w:r>
      <w:r>
        <w:t xml:space="preserve">, </w:t>
      </w:r>
      <w:r w:rsidR="009D75A4" w:rsidRPr="008A7EC9">
        <w:t>mais</w:t>
      </w:r>
      <w:r>
        <w:t xml:space="preserve">, </w:t>
      </w:r>
      <w:r w:rsidR="009D75A4" w:rsidRPr="008A7EC9">
        <w:t>à côté</w:t>
      </w:r>
      <w:r>
        <w:t xml:space="preserve">, </w:t>
      </w:r>
      <w:r w:rsidR="009D75A4" w:rsidRPr="008A7EC9">
        <w:t>des taillis bien épais</w:t>
      </w:r>
      <w:r>
        <w:t xml:space="preserve">, </w:t>
      </w:r>
      <w:r w:rsidR="009D75A4" w:rsidRPr="008A7EC9">
        <w:t>des ruisseaux</w:t>
      </w:r>
      <w:r>
        <w:t xml:space="preserve">, </w:t>
      </w:r>
      <w:r w:rsidR="009D75A4" w:rsidRPr="008A7EC9">
        <w:t>et de-ci de-là</w:t>
      </w:r>
      <w:r>
        <w:t xml:space="preserve">, </w:t>
      </w:r>
      <w:r w:rsidR="009D75A4" w:rsidRPr="008A7EC9">
        <w:t>quelques bonnes petites fondrières</w:t>
      </w:r>
      <w:r>
        <w:t>.</w:t>
      </w:r>
    </w:p>
    <w:p w14:paraId="03A41531" w14:textId="77777777" w:rsidR="00BF7D4A" w:rsidRDefault="00BF7D4A" w:rsidP="009D75A4">
      <w:r>
        <w:t>« </w:t>
      </w:r>
      <w:proofErr w:type="spellStart"/>
      <w:r w:rsidR="009D75A4" w:rsidRPr="008A7EC9">
        <w:t>Tarass-Boulba</w:t>
      </w:r>
      <w:proofErr w:type="spellEnd"/>
      <w:r>
        <w:t xml:space="preserve">, </w:t>
      </w:r>
      <w:r w:rsidR="009D75A4" w:rsidRPr="008A7EC9">
        <w:t>à qui j</w:t>
      </w:r>
      <w:r>
        <w:t>’</w:t>
      </w:r>
      <w:r w:rsidR="009D75A4" w:rsidRPr="008A7EC9">
        <w:t>avais administré avant de partir une demi-livre de sucre humecté de whisky</w:t>
      </w:r>
      <w:r>
        <w:t xml:space="preserve">, </w:t>
      </w:r>
      <w:r w:rsidR="009D75A4" w:rsidRPr="008A7EC9">
        <w:t>était guilleret</w:t>
      </w:r>
      <w:r>
        <w:t xml:space="preserve">, </w:t>
      </w:r>
      <w:r w:rsidR="009D75A4" w:rsidRPr="008A7EC9">
        <w:t>mais très digne</w:t>
      </w:r>
      <w:r>
        <w:t>.</w:t>
      </w:r>
    </w:p>
    <w:p w14:paraId="15F22A7C" w14:textId="77777777" w:rsidR="00BF7D4A" w:rsidRDefault="00BF7D4A" w:rsidP="009D75A4">
      <w:r>
        <w:t>« </w:t>
      </w:r>
      <w:r w:rsidR="009D75A4" w:rsidRPr="008A7EC9">
        <w:t>Je mentirais</w:t>
      </w:r>
      <w:r>
        <w:t xml:space="preserve">, </w:t>
      </w:r>
      <w:r w:rsidR="009D75A4" w:rsidRPr="008A7EC9">
        <w:t>si je cachais que son apparition excita des exclamations</w:t>
      </w:r>
      <w:r>
        <w:t xml:space="preserve">. </w:t>
      </w:r>
      <w:r w:rsidR="009D75A4" w:rsidRPr="008A7EC9">
        <w:t>Le Kronprinz me demanda pourquoi je ne l</w:t>
      </w:r>
      <w:r>
        <w:t>’</w:t>
      </w:r>
      <w:r w:rsidR="009D75A4" w:rsidRPr="008A7EC9">
        <w:t>avais pas fait raser</w:t>
      </w:r>
      <w:r>
        <w:t>.</w:t>
      </w:r>
    </w:p>
    <w:p w14:paraId="7566FBEF" w14:textId="77777777" w:rsidR="00BF7D4A" w:rsidRDefault="00BF7D4A" w:rsidP="009D75A4">
      <w:r>
        <w:t>« — </w:t>
      </w:r>
      <w:r w:rsidR="009D75A4" w:rsidRPr="008A7EC9">
        <w:t>Laisse-les dire</w:t>
      </w:r>
      <w:r>
        <w:t xml:space="preserve">, </w:t>
      </w:r>
      <w:r w:rsidR="009D75A4" w:rsidRPr="008A7EC9">
        <w:t>vieux camarade</w:t>
      </w:r>
      <w:r>
        <w:t xml:space="preserve">, </w:t>
      </w:r>
      <w:r w:rsidR="009D75A4" w:rsidRPr="008A7EC9">
        <w:t>murmurai-je à mon petit cheval</w:t>
      </w:r>
      <w:r>
        <w:t>.</w:t>
      </w:r>
    </w:p>
    <w:p w14:paraId="331CB3C2" w14:textId="77777777" w:rsidR="00BF7D4A" w:rsidRDefault="00BF7D4A" w:rsidP="009D75A4">
      <w:r>
        <w:t>« </w:t>
      </w:r>
      <w:r w:rsidR="009D75A4" w:rsidRPr="008A7EC9">
        <w:t>Il comprenait</w:t>
      </w:r>
      <w:r>
        <w:t xml:space="preserve">, </w:t>
      </w:r>
      <w:r w:rsidR="009D75A4" w:rsidRPr="008A7EC9">
        <w:t>et secouait la tête d</w:t>
      </w:r>
      <w:r>
        <w:t>’</w:t>
      </w:r>
      <w:r w:rsidR="009D75A4" w:rsidRPr="008A7EC9">
        <w:t>un air goguenard</w:t>
      </w:r>
      <w:r>
        <w:t>.</w:t>
      </w:r>
    </w:p>
    <w:p w14:paraId="110E1BF9" w14:textId="77777777" w:rsidR="00BF7D4A" w:rsidRDefault="00BF7D4A" w:rsidP="009D75A4">
      <w:r>
        <w:t>« </w:t>
      </w:r>
      <w:r w:rsidR="009D75A4" w:rsidRPr="008A7EC9">
        <w:t>Le grand-duc Rodolphe était venu se mettre à mon côté</w:t>
      </w:r>
      <w:r>
        <w:t xml:space="preserve">. </w:t>
      </w:r>
      <w:r w:rsidR="009D75A4" w:rsidRPr="008A7EC9">
        <w:t>Je fus tellement aimable que le pauvre garçon</w:t>
      </w:r>
      <w:r>
        <w:t xml:space="preserve">, </w:t>
      </w:r>
      <w:r w:rsidR="009D75A4" w:rsidRPr="008A7EC9">
        <w:t>enhardi</w:t>
      </w:r>
      <w:r>
        <w:t xml:space="preserve">, </w:t>
      </w:r>
      <w:r w:rsidR="009D75A4" w:rsidRPr="008A7EC9">
        <w:t>me dit à voix basse</w:t>
      </w:r>
      <w:r>
        <w:t> :</w:t>
      </w:r>
    </w:p>
    <w:p w14:paraId="5B237441" w14:textId="77777777" w:rsidR="00BF7D4A" w:rsidRDefault="00BF7D4A" w:rsidP="009D75A4">
      <w:r>
        <w:t>« — </w:t>
      </w:r>
      <w:r w:rsidR="009D75A4" w:rsidRPr="008A7EC9">
        <w:t>Cela ne vous déplaît donc pas</w:t>
      </w:r>
      <w:r>
        <w:t xml:space="preserve">, </w:t>
      </w:r>
      <w:r w:rsidR="009D75A4" w:rsidRPr="008A7EC9">
        <w:t>Mademoiselle</w:t>
      </w:r>
      <w:r>
        <w:t xml:space="preserve">, </w:t>
      </w:r>
      <w:r w:rsidR="009D75A4" w:rsidRPr="008A7EC9">
        <w:t>que je sois votre cavalier</w:t>
      </w:r>
      <w:r>
        <w:t> ?</w:t>
      </w:r>
    </w:p>
    <w:p w14:paraId="16B5461B" w14:textId="77777777" w:rsidR="00BF7D4A" w:rsidRDefault="00BF7D4A" w:rsidP="009D75A4">
      <w:r>
        <w:t>« — </w:t>
      </w:r>
      <w:r w:rsidR="009D75A4" w:rsidRPr="008A7EC9">
        <w:t>Avez-vous pu le croire</w:t>
      </w:r>
      <w:r>
        <w:t xml:space="preserve">. </w:t>
      </w:r>
      <w:r w:rsidR="009D75A4" w:rsidRPr="008A7EC9">
        <w:t>Monsieur</w:t>
      </w:r>
      <w:r>
        <w:t xml:space="preserve"> ? </w:t>
      </w:r>
      <w:r w:rsidR="009D75A4" w:rsidRPr="008A7EC9">
        <w:t>répondis-je</w:t>
      </w:r>
      <w:r>
        <w:t xml:space="preserve">. </w:t>
      </w:r>
      <w:r w:rsidR="009D75A4" w:rsidRPr="008A7EC9">
        <w:t>Cette cour est assommante</w:t>
      </w:r>
      <w:r>
        <w:t xml:space="preserve">. </w:t>
      </w:r>
      <w:r w:rsidR="009D75A4" w:rsidRPr="008A7EC9">
        <w:t>On n</w:t>
      </w:r>
      <w:r>
        <w:t>’</w:t>
      </w:r>
      <w:r w:rsidR="009D75A4" w:rsidRPr="008A7EC9">
        <w:t>est jamais tranquille</w:t>
      </w:r>
      <w:r>
        <w:t xml:space="preserve">. </w:t>
      </w:r>
      <w:r w:rsidR="009D75A4" w:rsidRPr="008A7EC9">
        <w:t>Ici</w:t>
      </w:r>
      <w:r>
        <w:t xml:space="preserve">, </w:t>
      </w:r>
      <w:r w:rsidR="009D75A4" w:rsidRPr="008A7EC9">
        <w:t>on respire</w:t>
      </w:r>
      <w:r>
        <w:t xml:space="preserve">, </w:t>
      </w:r>
      <w:r w:rsidR="009D75A4" w:rsidRPr="008A7EC9">
        <w:t>on a l</w:t>
      </w:r>
      <w:r>
        <w:t>’</w:t>
      </w:r>
      <w:r w:rsidR="009D75A4" w:rsidRPr="008A7EC9">
        <w:t>espace</w:t>
      </w:r>
      <w:r>
        <w:t xml:space="preserve">. </w:t>
      </w:r>
      <w:r w:rsidR="009D75A4" w:rsidRPr="008A7EC9">
        <w:t>Nous pourrons causer</w:t>
      </w:r>
      <w:r>
        <w:t>.</w:t>
      </w:r>
    </w:p>
    <w:p w14:paraId="505811E1" w14:textId="77777777" w:rsidR="00BF7D4A" w:rsidRDefault="00BF7D4A" w:rsidP="009D75A4">
      <w:r>
        <w:lastRenderedPageBreak/>
        <w:t>« — </w:t>
      </w:r>
      <w:r w:rsidR="009D75A4" w:rsidRPr="008A7EC9">
        <w:t>Vous aimez la nature</w:t>
      </w:r>
      <w:r>
        <w:t xml:space="preserve"> ! </w:t>
      </w:r>
      <w:r w:rsidR="009D75A4" w:rsidRPr="008A7EC9">
        <w:t>murmura-t-il</w:t>
      </w:r>
      <w:r>
        <w:t xml:space="preserve">, </w:t>
      </w:r>
      <w:r w:rsidR="009D75A4" w:rsidRPr="008A7EC9">
        <w:t>transporté</w:t>
      </w:r>
      <w:r>
        <w:t xml:space="preserve">. </w:t>
      </w:r>
      <w:r w:rsidR="009D75A4" w:rsidRPr="008A7EC9">
        <w:t>Que je suis heureux</w:t>
      </w:r>
      <w:r>
        <w:t> !</w:t>
      </w:r>
    </w:p>
    <w:p w14:paraId="2EBBB4A0" w14:textId="77777777" w:rsidR="00BF7D4A" w:rsidRDefault="00BF7D4A" w:rsidP="009D75A4">
      <w:r>
        <w:t>« </w:t>
      </w:r>
      <w:r w:rsidR="009D75A4" w:rsidRPr="008A7EC9">
        <w:t>Moi aussi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étais très contente</w:t>
      </w:r>
      <w:r>
        <w:t xml:space="preserve">, </w:t>
      </w:r>
      <w:r w:rsidR="009D75A4" w:rsidRPr="008A7EC9">
        <w:t>je sentais qu</w:t>
      </w:r>
      <w:r>
        <w:t>’</w:t>
      </w:r>
      <w:r w:rsidR="009D75A4" w:rsidRPr="008A7EC9">
        <w:t>il ne me qui</w:t>
      </w:r>
      <w:r w:rsidR="009D75A4" w:rsidRPr="008A7EC9">
        <w:t>t</w:t>
      </w:r>
      <w:r w:rsidR="009D75A4" w:rsidRPr="008A7EC9">
        <w:t>terait pas d</w:t>
      </w:r>
      <w:r>
        <w:t>’</w:t>
      </w:r>
      <w:r w:rsidR="009D75A4" w:rsidRPr="008A7EC9">
        <w:t>une semelle</w:t>
      </w:r>
      <w:r>
        <w:t>.</w:t>
      </w:r>
    </w:p>
    <w:p w14:paraId="004B4EDB" w14:textId="77777777" w:rsidR="00BF7D4A" w:rsidRDefault="00BF7D4A" w:rsidP="009D75A4">
      <w:r>
        <w:t>« </w:t>
      </w:r>
      <w:r w:rsidR="009D75A4" w:rsidRPr="008A7EC9">
        <w:t>On lança le premier renard</w:t>
      </w:r>
      <w:r>
        <w:t xml:space="preserve">. </w:t>
      </w:r>
      <w:r w:rsidR="009D75A4" w:rsidRPr="008A7EC9">
        <w:t>Il n</w:t>
      </w:r>
      <w:r>
        <w:t>’</w:t>
      </w:r>
      <w:r w:rsidR="009D75A4" w:rsidRPr="008A7EC9">
        <w:t>y eut pas d</w:t>
      </w:r>
      <w:r>
        <w:t>’</w:t>
      </w:r>
      <w:r w:rsidR="009D75A4" w:rsidRPr="008A7EC9">
        <w:t>incident n</w:t>
      </w:r>
      <w:r w:rsidR="009D75A4" w:rsidRPr="008A7EC9">
        <w:t>o</w:t>
      </w:r>
      <w:r w:rsidR="009D75A4" w:rsidRPr="008A7EC9">
        <w:t>table</w:t>
      </w:r>
      <w:r>
        <w:t xml:space="preserve">, </w:t>
      </w:r>
      <w:r w:rsidR="009D75A4" w:rsidRPr="008A7EC9">
        <w:t>si ce n</w:t>
      </w:r>
      <w:r>
        <w:t>’</w:t>
      </w:r>
      <w:r w:rsidR="009D75A4" w:rsidRPr="008A7EC9">
        <w:t xml:space="preserve">est que </w:t>
      </w:r>
      <w:proofErr w:type="spellStart"/>
      <w:r w:rsidR="009D75A4" w:rsidRPr="008A7EC9">
        <w:t>Tarass-Boulba</w:t>
      </w:r>
      <w:proofErr w:type="spellEnd"/>
      <w:r>
        <w:t xml:space="preserve">, </w:t>
      </w:r>
      <w:r w:rsidR="009D75A4" w:rsidRPr="008A7EC9">
        <w:t>mis en gaieté par le bruit du cor</w:t>
      </w:r>
      <w:r>
        <w:t xml:space="preserve">, </w:t>
      </w:r>
      <w:r w:rsidR="009D75A4" w:rsidRPr="008A7EC9">
        <w:t>esquissa un pas de polka et vint poser ses pieds de devant sur la croupe de la jument d</w:t>
      </w:r>
      <w:r>
        <w:t>’</w:t>
      </w:r>
      <w:r w:rsidR="009D75A4" w:rsidRPr="008A7EC9">
        <w:t>Adalbert</w:t>
      </w:r>
      <w:r>
        <w:t xml:space="preserve">, </w:t>
      </w:r>
      <w:r w:rsidR="009D75A4" w:rsidRPr="008A7EC9">
        <w:t>qui faillit être désarço</w:t>
      </w:r>
      <w:r w:rsidR="009D75A4" w:rsidRPr="008A7EC9">
        <w:t>n</w:t>
      </w:r>
      <w:r w:rsidR="009D75A4" w:rsidRPr="008A7EC9">
        <w:t>né</w:t>
      </w:r>
      <w:r>
        <w:t xml:space="preserve">. </w:t>
      </w:r>
      <w:r w:rsidR="009D75A4" w:rsidRPr="008A7EC9">
        <w:t>À partir de ce moment</w:t>
      </w:r>
      <w:r>
        <w:t xml:space="preserve">, </w:t>
      </w:r>
      <w:r w:rsidR="009D75A4" w:rsidRPr="008A7EC9">
        <w:t>on se gara comme de la peste de mon petit barbe</w:t>
      </w:r>
      <w:r>
        <w:t>.</w:t>
      </w:r>
    </w:p>
    <w:p w14:paraId="4056CD9A" w14:textId="77777777" w:rsidR="00BF7D4A" w:rsidRDefault="00BF7D4A" w:rsidP="009D75A4">
      <w:r>
        <w:t>« </w:t>
      </w:r>
      <w:r w:rsidR="009D75A4" w:rsidRPr="008A7EC9">
        <w:t xml:space="preserve">Le grand-duc de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montait un de ces chevaux chers aux Allemands</w:t>
      </w:r>
      <w:r>
        <w:t xml:space="preserve">, </w:t>
      </w:r>
      <w:r w:rsidR="009D75A4" w:rsidRPr="008A7EC9">
        <w:t>un grand bai brun</w:t>
      </w:r>
      <w:r>
        <w:t xml:space="preserve">, </w:t>
      </w:r>
      <w:r w:rsidR="009D75A4" w:rsidRPr="008A7EC9">
        <w:t>avec des jarrets gros comme des jambonneaux</w:t>
      </w:r>
      <w:r>
        <w:t xml:space="preserve">, </w:t>
      </w:r>
      <w:r w:rsidR="009D75A4" w:rsidRPr="008A7EC9">
        <w:t>et un dos aussi large qu</w:t>
      </w:r>
      <w:r>
        <w:t>’</w:t>
      </w:r>
      <w:r w:rsidR="009D75A4" w:rsidRPr="008A7EC9">
        <w:t>un billard</w:t>
      </w:r>
      <w:r>
        <w:t xml:space="preserve">. </w:t>
      </w:r>
      <w:r w:rsidR="009D75A4" w:rsidRPr="008A7EC9">
        <w:t>De plus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eus vite fait de voir que ce vilain animal était dur de la bouche et galopait la tête entre les jambes</w:t>
      </w:r>
      <w:r>
        <w:t>.</w:t>
      </w:r>
    </w:p>
    <w:p w14:paraId="571FD320" w14:textId="77777777" w:rsidR="00BF7D4A" w:rsidRDefault="00BF7D4A" w:rsidP="009D75A4">
      <w:r>
        <w:t>« — </w:t>
      </w:r>
      <w:r w:rsidR="009D75A4" w:rsidRPr="008A7EC9">
        <w:t>Pauvre ami</w:t>
      </w:r>
      <w:r>
        <w:t xml:space="preserve">, </w:t>
      </w:r>
      <w:r w:rsidR="009D75A4" w:rsidRPr="008A7EC9">
        <w:t>pensais-je</w:t>
      </w:r>
      <w:r>
        <w:t xml:space="preserve">, </w:t>
      </w:r>
      <w:r w:rsidR="009D75A4" w:rsidRPr="008A7EC9">
        <w:t>tu vas rire</w:t>
      </w:r>
      <w:r>
        <w:t xml:space="preserve">, </w:t>
      </w:r>
      <w:r w:rsidR="009D75A4" w:rsidRPr="008A7EC9">
        <w:t>tout à l</w:t>
      </w:r>
      <w:r>
        <w:t>’</w:t>
      </w:r>
      <w:r w:rsidR="009D75A4" w:rsidRPr="008A7EC9">
        <w:t>heure en sautant les fossés</w:t>
      </w:r>
      <w:r>
        <w:t>.</w:t>
      </w:r>
    </w:p>
    <w:p w14:paraId="628FC57D" w14:textId="77777777" w:rsidR="00BF7D4A" w:rsidRDefault="00BF7D4A" w:rsidP="009D75A4">
      <w:r>
        <w:t>« </w:t>
      </w:r>
      <w:r w:rsidR="009D75A4" w:rsidRPr="008A7EC9">
        <w:t>Le deuxième</w:t>
      </w:r>
      <w:r>
        <w:t xml:space="preserve">, </w:t>
      </w:r>
      <w:r w:rsidR="009D75A4" w:rsidRPr="008A7EC9">
        <w:t>puis le troisième renard furent abattus sans encombre</w:t>
      </w:r>
      <w:r>
        <w:t xml:space="preserve">. </w:t>
      </w:r>
      <w:r w:rsidR="009D75A4" w:rsidRPr="008A7EC9">
        <w:t>Tout à coup</w:t>
      </w:r>
      <w:r>
        <w:t xml:space="preserve">, </w:t>
      </w:r>
      <w:r w:rsidR="009D75A4" w:rsidRPr="008A7EC9">
        <w:t>le quatrième déboula entre moi et le grand-duc</w:t>
      </w:r>
      <w:r>
        <w:t xml:space="preserve">. </w:t>
      </w:r>
      <w:r w:rsidR="009D75A4" w:rsidRPr="008A7EC9">
        <w:t>Je le vis</w:t>
      </w:r>
      <w:r>
        <w:t xml:space="preserve">, </w:t>
      </w:r>
      <w:r w:rsidR="009D75A4" w:rsidRPr="008A7EC9">
        <w:t>maigre</w:t>
      </w:r>
      <w:r>
        <w:t xml:space="preserve">, </w:t>
      </w:r>
      <w:r w:rsidR="009D75A4" w:rsidRPr="008A7EC9">
        <w:t>presque sans queue</w:t>
      </w:r>
      <w:r>
        <w:t xml:space="preserve">. </w:t>
      </w:r>
      <w:r w:rsidR="009D75A4" w:rsidRPr="008A7EC9">
        <w:t>Je compris que c</w:t>
      </w:r>
      <w:r>
        <w:t>’</w:t>
      </w:r>
      <w:r w:rsidR="009D75A4" w:rsidRPr="008A7EC9">
        <w:t>était le bon</w:t>
      </w:r>
      <w:r>
        <w:t>.</w:t>
      </w:r>
    </w:p>
    <w:p w14:paraId="28CF2D9D" w14:textId="77777777" w:rsidR="00BF7D4A" w:rsidRDefault="00BF7D4A" w:rsidP="009D75A4">
      <w:r>
        <w:t>« — </w:t>
      </w:r>
      <w:r w:rsidR="009D75A4" w:rsidRPr="008A7EC9">
        <w:t>À nous</w:t>
      </w:r>
      <w:r>
        <w:t xml:space="preserve"> ! </w:t>
      </w:r>
      <w:r w:rsidR="009D75A4" w:rsidRPr="008A7EC9">
        <w:t>criai-je à Rodolphe</w:t>
      </w:r>
      <w:r>
        <w:t>.</w:t>
      </w:r>
    </w:p>
    <w:p w14:paraId="6B3E8972" w14:textId="77777777" w:rsidR="00BF7D4A" w:rsidRDefault="00BF7D4A" w:rsidP="009D75A4">
      <w:r>
        <w:t>« </w:t>
      </w:r>
      <w:r w:rsidR="009D75A4" w:rsidRPr="008A7EC9">
        <w:t>Il éperonna son grand carcan qui prit le galop de charge</w:t>
      </w:r>
      <w:r>
        <w:t>.</w:t>
      </w:r>
    </w:p>
    <w:p w14:paraId="02912F99" w14:textId="77777777" w:rsidR="00BF7D4A" w:rsidRDefault="00BF7D4A" w:rsidP="009D75A4">
      <w:r>
        <w:t>« </w:t>
      </w:r>
      <w:r w:rsidR="009D75A4" w:rsidRPr="008A7EC9">
        <w:t>Le renard était à cent mètres en avant</w:t>
      </w:r>
      <w:r>
        <w:t>.</w:t>
      </w:r>
    </w:p>
    <w:p w14:paraId="04E81D04" w14:textId="77777777" w:rsidR="00BF7D4A" w:rsidRDefault="00BF7D4A" w:rsidP="009D75A4">
      <w:r>
        <w:t>« </w:t>
      </w:r>
      <w:r w:rsidR="009D75A4" w:rsidRPr="008A7EC9">
        <w:t>Brave petite bête</w:t>
      </w:r>
      <w:r>
        <w:t xml:space="preserve"> ! </w:t>
      </w:r>
      <w:r w:rsidR="009D75A4" w:rsidRPr="008A7EC9">
        <w:t>Il nous conduisait droit aux fourrés</w:t>
      </w:r>
      <w:r>
        <w:t>.</w:t>
      </w:r>
    </w:p>
    <w:p w14:paraId="43C3D3D2" w14:textId="77777777" w:rsidR="00BF7D4A" w:rsidRDefault="00BF7D4A" w:rsidP="009D75A4">
      <w:r>
        <w:t>« </w:t>
      </w:r>
      <w:r w:rsidR="009D75A4" w:rsidRPr="008A7EC9">
        <w:t>De temps en temps</w:t>
      </w:r>
      <w:r>
        <w:t xml:space="preserve">, </w:t>
      </w:r>
      <w:r w:rsidR="009D75A4" w:rsidRPr="008A7EC9">
        <w:t>le grand-duc se retournait</w:t>
      </w:r>
      <w:r>
        <w:t> :</w:t>
      </w:r>
    </w:p>
    <w:p w14:paraId="4454E7D9" w14:textId="77777777" w:rsidR="00BF7D4A" w:rsidRDefault="00BF7D4A" w:rsidP="009D75A4">
      <w:r>
        <w:lastRenderedPageBreak/>
        <w:t>« — </w:t>
      </w:r>
      <w:r w:rsidR="009D75A4" w:rsidRPr="008A7EC9">
        <w:t>Je ne vais pas trop vite</w:t>
      </w:r>
      <w:r>
        <w:t xml:space="preserve"> ? </w:t>
      </w:r>
      <w:r w:rsidR="009D75A4" w:rsidRPr="008A7EC9">
        <w:t>Vous pouvez me suivre</w:t>
      </w:r>
      <w:r>
        <w:t xml:space="preserve"> ? </w:t>
      </w:r>
      <w:r w:rsidR="009D75A4" w:rsidRPr="008A7EC9">
        <w:t>d</w:t>
      </w:r>
      <w:r w:rsidR="009D75A4" w:rsidRPr="008A7EC9">
        <w:t>e</w:t>
      </w:r>
      <w:r w:rsidR="009D75A4" w:rsidRPr="008A7EC9">
        <w:t>mandait-il</w:t>
      </w:r>
      <w:r>
        <w:t xml:space="preserve">, </w:t>
      </w:r>
      <w:r w:rsidR="009D75A4" w:rsidRPr="008A7EC9">
        <w:t>haletant</w:t>
      </w:r>
      <w:r>
        <w:t>.</w:t>
      </w:r>
    </w:p>
    <w:p w14:paraId="64EC9B9A" w14:textId="77777777" w:rsidR="00BF7D4A" w:rsidRDefault="00BF7D4A" w:rsidP="009D75A4">
      <w:r>
        <w:t>« — </w:t>
      </w:r>
      <w:r w:rsidR="009D75A4" w:rsidRPr="008A7EC9">
        <w:t>Allez</w:t>
      </w:r>
      <w:r>
        <w:t xml:space="preserve">, </w:t>
      </w:r>
      <w:r w:rsidR="009D75A4" w:rsidRPr="008A7EC9">
        <w:t>allez</w:t>
      </w:r>
      <w:r>
        <w:t xml:space="preserve">, </w:t>
      </w:r>
      <w:r w:rsidR="009D75A4" w:rsidRPr="008A7EC9">
        <w:t>répondais-je</w:t>
      </w:r>
      <w:r>
        <w:t>.</w:t>
      </w:r>
    </w:p>
    <w:p w14:paraId="619FCE64" w14:textId="77777777" w:rsidR="00BF7D4A" w:rsidRDefault="00BF7D4A" w:rsidP="009D75A4">
      <w:r>
        <w:t>« </w:t>
      </w:r>
      <w:r w:rsidR="009D75A4" w:rsidRPr="008A7EC9">
        <w:t xml:space="preserve">Et </w:t>
      </w:r>
      <w:proofErr w:type="spellStart"/>
      <w:r w:rsidR="009D75A4" w:rsidRPr="008A7EC9">
        <w:t>Tarass-Boulba</w:t>
      </w:r>
      <w:proofErr w:type="spellEnd"/>
      <w:r w:rsidR="009D75A4" w:rsidRPr="008A7EC9">
        <w:t xml:space="preserve"> reniflait comme pour dire</w:t>
      </w:r>
      <w:r>
        <w:t> :</w:t>
      </w:r>
    </w:p>
    <w:p w14:paraId="6C909C1D" w14:textId="77777777" w:rsidR="00BF7D4A" w:rsidRDefault="00BF7D4A" w:rsidP="009D75A4">
      <w:r>
        <w:t>« — </w:t>
      </w:r>
      <w:r w:rsidR="009D75A4" w:rsidRPr="008A7EC9">
        <w:t>Vas-y</w:t>
      </w:r>
      <w:r>
        <w:t xml:space="preserve">, </w:t>
      </w:r>
      <w:r w:rsidR="009D75A4" w:rsidRPr="008A7EC9">
        <w:t>vas-y</w:t>
      </w:r>
      <w:r>
        <w:t>.</w:t>
      </w:r>
    </w:p>
    <w:p w14:paraId="66E967AA" w14:textId="77777777" w:rsidR="00BF7D4A" w:rsidRDefault="00BF7D4A" w:rsidP="009D75A4">
      <w:r>
        <w:t>« </w:t>
      </w:r>
      <w:r w:rsidR="009D75A4" w:rsidRPr="008A7EC9">
        <w:t>Cette fois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était la pleine forêt</w:t>
      </w:r>
      <w:r>
        <w:t xml:space="preserve">. </w:t>
      </w:r>
      <w:r w:rsidR="009D75A4" w:rsidRPr="008A7EC9">
        <w:t>Alors</w:t>
      </w:r>
      <w:r>
        <w:t xml:space="preserve">, </w:t>
      </w:r>
      <w:r w:rsidR="009D75A4" w:rsidRPr="008A7EC9">
        <w:t>je touchai simpl</w:t>
      </w:r>
      <w:r w:rsidR="009D75A4" w:rsidRPr="008A7EC9">
        <w:t>e</w:t>
      </w:r>
      <w:r w:rsidR="009D75A4" w:rsidRPr="008A7EC9">
        <w:t>ment le cou de mon barbe et lui lâchai les rênes</w:t>
      </w:r>
      <w:r>
        <w:t xml:space="preserve">. </w:t>
      </w:r>
      <w:r w:rsidR="009D75A4" w:rsidRPr="008A7EC9">
        <w:t>En une minute le grand-duc était dépassé</w:t>
      </w:r>
      <w:r>
        <w:t>.</w:t>
      </w:r>
    </w:p>
    <w:p w14:paraId="248B8443" w14:textId="77777777" w:rsidR="00BF7D4A" w:rsidRDefault="00BF7D4A" w:rsidP="009D75A4">
      <w:r>
        <w:t>« </w:t>
      </w:r>
      <w:r w:rsidR="009D75A4" w:rsidRPr="008A7EC9">
        <w:t>J</w:t>
      </w:r>
      <w:r>
        <w:t>’</w:t>
      </w:r>
      <w:r w:rsidR="009D75A4" w:rsidRPr="008A7EC9">
        <w:t>entrevis sa figure rougeaude</w:t>
      </w:r>
      <w:r>
        <w:t xml:space="preserve">, </w:t>
      </w:r>
      <w:r w:rsidR="009D75A4" w:rsidRPr="008A7EC9">
        <w:t>essoufflée</w:t>
      </w:r>
      <w:r>
        <w:t xml:space="preserve">… </w:t>
      </w:r>
      <w:r w:rsidR="009D75A4" w:rsidRPr="008A7EC9">
        <w:t>Il était mai</w:t>
      </w:r>
      <w:r w:rsidR="009D75A4" w:rsidRPr="008A7EC9">
        <w:t>n</w:t>
      </w:r>
      <w:r w:rsidR="009D75A4" w:rsidRPr="008A7EC9">
        <w:t>tenant à un quart de verste derrière moi</w:t>
      </w:r>
      <w:r>
        <w:t>.</w:t>
      </w:r>
    </w:p>
    <w:p w14:paraId="01DA20D3" w14:textId="77777777" w:rsidR="00BF7D4A" w:rsidRDefault="00BF7D4A" w:rsidP="009D75A4">
      <w:r>
        <w:t>« </w:t>
      </w:r>
      <w:proofErr w:type="spellStart"/>
      <w:r w:rsidR="009D75A4" w:rsidRPr="008A7EC9">
        <w:t>Tarass-Boulba</w:t>
      </w:r>
      <w:proofErr w:type="spellEnd"/>
      <w:r>
        <w:t xml:space="preserve">, </w:t>
      </w:r>
      <w:r w:rsidR="009D75A4" w:rsidRPr="008A7EC9">
        <w:t>sur mon ordre</w:t>
      </w:r>
      <w:r>
        <w:t xml:space="preserve">, </w:t>
      </w:r>
      <w:r w:rsidR="009D75A4" w:rsidRPr="008A7EC9">
        <w:t>ralentit</w:t>
      </w:r>
      <w:r>
        <w:t>.</w:t>
      </w:r>
    </w:p>
    <w:p w14:paraId="6B8E356B" w14:textId="77777777" w:rsidR="00BF7D4A" w:rsidRDefault="00BF7D4A" w:rsidP="009D75A4">
      <w:r>
        <w:t>« — </w:t>
      </w:r>
      <w:r w:rsidR="009D75A4" w:rsidRPr="008A7EC9">
        <w:t>Vous m</w:t>
      </w:r>
      <w:r>
        <w:t>’</w:t>
      </w:r>
      <w:r w:rsidR="009D75A4" w:rsidRPr="008A7EC9">
        <w:t>avez fait peur</w:t>
      </w:r>
      <w:r>
        <w:t xml:space="preserve">, </w:t>
      </w:r>
      <w:r w:rsidR="009D75A4" w:rsidRPr="008A7EC9">
        <w:t>dit le pauvre garçon en me rejo</w:t>
      </w:r>
      <w:r w:rsidR="009D75A4" w:rsidRPr="008A7EC9">
        <w:t>i</w:t>
      </w:r>
      <w:r w:rsidR="009D75A4" w:rsidRPr="008A7EC9">
        <w:t>gnant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ai cru votre cheval emballé</w:t>
      </w:r>
      <w:r>
        <w:t>.</w:t>
      </w:r>
    </w:p>
    <w:p w14:paraId="3EEB6A60" w14:textId="77777777" w:rsidR="00BF7D4A" w:rsidRDefault="00BF7D4A" w:rsidP="009D75A4">
      <w:r>
        <w:t>« — </w:t>
      </w:r>
      <w:r w:rsidR="009D75A4" w:rsidRPr="008A7EC9">
        <w:t>Attention</w:t>
      </w:r>
      <w:r>
        <w:t xml:space="preserve"> ! </w:t>
      </w:r>
      <w:r w:rsidR="009D75A4" w:rsidRPr="008A7EC9">
        <w:t>lui criai-je</w:t>
      </w:r>
      <w:r>
        <w:t>.</w:t>
      </w:r>
    </w:p>
    <w:p w14:paraId="49FBD96B" w14:textId="77777777" w:rsidR="00BF7D4A" w:rsidRDefault="00BF7D4A" w:rsidP="009D75A4">
      <w:r>
        <w:t>« </w:t>
      </w:r>
      <w:r w:rsidR="009D75A4" w:rsidRPr="008A7EC9">
        <w:t>Un ruisseau s</w:t>
      </w:r>
      <w:r>
        <w:t>’</w:t>
      </w:r>
      <w:r w:rsidR="009D75A4" w:rsidRPr="008A7EC9">
        <w:t>ouvrait sous mes pieds</w:t>
      </w:r>
      <w:r>
        <w:t xml:space="preserve">. </w:t>
      </w:r>
      <w:r w:rsidR="009D75A4" w:rsidRPr="008A7EC9">
        <w:t>Il le franchit tant bien que mal</w:t>
      </w:r>
      <w:r>
        <w:t xml:space="preserve">. </w:t>
      </w:r>
      <w:r w:rsidR="009D75A4" w:rsidRPr="008A7EC9">
        <w:t>Devant nous</w:t>
      </w:r>
      <w:r>
        <w:t xml:space="preserve">, </w:t>
      </w:r>
      <w:r w:rsidR="009D75A4" w:rsidRPr="008A7EC9">
        <w:t>dans une petite plaine rase</w:t>
      </w:r>
      <w:r>
        <w:t xml:space="preserve">, </w:t>
      </w:r>
      <w:r w:rsidR="009D75A4" w:rsidRPr="008A7EC9">
        <w:t>en pe</w:t>
      </w:r>
      <w:r w:rsidR="009D75A4" w:rsidRPr="008A7EC9">
        <w:t>n</w:t>
      </w:r>
      <w:r w:rsidR="009D75A4" w:rsidRPr="008A7EC9">
        <w:t>te</w:t>
      </w:r>
      <w:r>
        <w:t xml:space="preserve">, </w:t>
      </w:r>
      <w:r w:rsidR="009D75A4" w:rsidRPr="008A7EC9">
        <w:t>avec trois chiens à ses trousses</w:t>
      </w:r>
      <w:r>
        <w:t xml:space="preserve">, </w:t>
      </w:r>
      <w:r w:rsidR="009D75A4" w:rsidRPr="008A7EC9">
        <w:t>le renard filait</w:t>
      </w:r>
      <w:r>
        <w:t>.</w:t>
      </w:r>
    </w:p>
    <w:p w14:paraId="2B8EEE01" w14:textId="77777777" w:rsidR="00BF7D4A" w:rsidRDefault="00BF7D4A" w:rsidP="009D75A4">
      <w:r>
        <w:t>« </w:t>
      </w:r>
      <w:r w:rsidR="009D75A4" w:rsidRPr="008A7EC9">
        <w:t>De nouveau les fourrés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étais baissée sur l</w:t>
      </w:r>
      <w:r>
        <w:t>’</w:t>
      </w:r>
      <w:r w:rsidR="009D75A4" w:rsidRPr="008A7EC9">
        <w:t xml:space="preserve">encolure et ne recevais à la figure aucune des branches où la tête de </w:t>
      </w:r>
      <w:proofErr w:type="spellStart"/>
      <w:r w:rsidR="009D75A4" w:rsidRPr="008A7EC9">
        <w:t>Tarass-Boulba</w:t>
      </w:r>
      <w:proofErr w:type="spellEnd"/>
      <w:r w:rsidR="009D75A4" w:rsidRPr="008A7EC9">
        <w:t xml:space="preserve"> faisait des trouées brusques</w:t>
      </w:r>
      <w:r>
        <w:t xml:space="preserve">, </w:t>
      </w:r>
      <w:r w:rsidR="009D75A4" w:rsidRPr="008A7EC9">
        <w:t>sitôt refermées</w:t>
      </w:r>
      <w:r>
        <w:t xml:space="preserve">. </w:t>
      </w:r>
      <w:r w:rsidR="009D75A4" w:rsidRPr="008A7EC9">
        <w:t>Mais mon pauvre compagnon avait déjà la figure en sang</w:t>
      </w:r>
      <w:r>
        <w:t xml:space="preserve">. </w:t>
      </w:r>
      <w:r w:rsidR="009D75A4" w:rsidRPr="008A7EC9">
        <w:t>Un petit chêne lui enleva son lorgnon</w:t>
      </w:r>
      <w:r>
        <w:t xml:space="preserve">. </w:t>
      </w:r>
      <w:r w:rsidR="009D75A4" w:rsidRPr="008A7EC9">
        <w:t>Je le sentis désemparé</w:t>
      </w:r>
      <w:r>
        <w:t xml:space="preserve">. </w:t>
      </w:r>
      <w:r w:rsidR="009D75A4" w:rsidRPr="008A7EC9">
        <w:t>Le gros cheval soufflait comme une cornemuse</w:t>
      </w:r>
      <w:r>
        <w:t>.</w:t>
      </w:r>
    </w:p>
    <w:p w14:paraId="27D099A9" w14:textId="77777777" w:rsidR="00BF7D4A" w:rsidRDefault="00BF7D4A" w:rsidP="009D75A4">
      <w:r>
        <w:t>« — </w:t>
      </w:r>
      <w:r w:rsidR="009D75A4" w:rsidRPr="008A7EC9">
        <w:t>Hardi</w:t>
      </w:r>
      <w:r>
        <w:t xml:space="preserve">, </w:t>
      </w:r>
      <w:r w:rsidR="009D75A4" w:rsidRPr="008A7EC9">
        <w:t>criai-je</w:t>
      </w:r>
      <w:r>
        <w:t xml:space="preserve">, </w:t>
      </w:r>
      <w:r w:rsidR="009D75A4" w:rsidRPr="008A7EC9">
        <w:t>le renard se fatigue</w:t>
      </w:r>
      <w:r>
        <w:t xml:space="preserve"> ! </w:t>
      </w:r>
      <w:r w:rsidR="009D75A4" w:rsidRPr="008A7EC9">
        <w:t xml:space="preserve">et je touchai </w:t>
      </w:r>
      <w:proofErr w:type="spellStart"/>
      <w:r w:rsidR="009D75A4" w:rsidRPr="008A7EC9">
        <w:t>T</w:t>
      </w:r>
      <w:r w:rsidR="009D75A4" w:rsidRPr="008A7EC9">
        <w:t>a</w:t>
      </w:r>
      <w:r w:rsidR="009D75A4" w:rsidRPr="008A7EC9">
        <w:t>rass-Boulba</w:t>
      </w:r>
      <w:proofErr w:type="spellEnd"/>
      <w:r w:rsidR="009D75A4" w:rsidRPr="008A7EC9">
        <w:t xml:space="preserve"> de l</w:t>
      </w:r>
      <w:r>
        <w:t>’</w:t>
      </w:r>
      <w:r w:rsidR="009D75A4" w:rsidRPr="008A7EC9">
        <w:t>éperon</w:t>
      </w:r>
      <w:r>
        <w:t>.</w:t>
      </w:r>
    </w:p>
    <w:p w14:paraId="08FB5C0A" w14:textId="77777777" w:rsidR="00BF7D4A" w:rsidRDefault="00BF7D4A" w:rsidP="009D75A4">
      <w:r>
        <w:lastRenderedPageBreak/>
        <w:t>« </w:t>
      </w:r>
      <w:r w:rsidR="009D75A4" w:rsidRPr="008A7EC9">
        <w:t>Le petit cheval n</w:t>
      </w:r>
      <w:r>
        <w:t>’</w:t>
      </w:r>
      <w:r w:rsidR="009D75A4" w:rsidRPr="008A7EC9">
        <w:t>aime pas ces plaisanteries</w:t>
      </w:r>
      <w:r>
        <w:t xml:space="preserve">. </w:t>
      </w:r>
      <w:r w:rsidR="009D75A4" w:rsidRPr="008A7EC9">
        <w:t>Il fit un bond énorme</w:t>
      </w:r>
      <w:r>
        <w:t xml:space="preserve">. </w:t>
      </w:r>
      <w:r w:rsidR="009D75A4" w:rsidRPr="008A7EC9">
        <w:t>Derrière</w:t>
      </w:r>
      <w:r>
        <w:t xml:space="preserve">, </w:t>
      </w:r>
      <w:r w:rsidR="009D75A4" w:rsidRPr="008A7EC9">
        <w:t>l</w:t>
      </w:r>
      <w:r>
        <w:t>’</w:t>
      </w:r>
      <w:r w:rsidR="009D75A4" w:rsidRPr="008A7EC9">
        <w:t>autre suivait péniblement</w:t>
      </w:r>
      <w:r>
        <w:t xml:space="preserve">, </w:t>
      </w:r>
      <w:r w:rsidR="009D75A4" w:rsidRPr="008A7EC9">
        <w:t>dans un bruit e</w:t>
      </w:r>
      <w:r w:rsidR="009D75A4" w:rsidRPr="008A7EC9">
        <w:t>f</w:t>
      </w:r>
      <w:r w:rsidR="009D75A4" w:rsidRPr="008A7EC9">
        <w:t>frayant de branches cassées</w:t>
      </w:r>
      <w:r>
        <w:t>.</w:t>
      </w:r>
    </w:p>
    <w:p w14:paraId="4F04677D" w14:textId="77777777" w:rsidR="00BF7D4A" w:rsidRDefault="00BF7D4A" w:rsidP="009D75A4">
      <w:r>
        <w:t>« — </w:t>
      </w:r>
      <w:r w:rsidR="009D75A4" w:rsidRPr="008A7EC9">
        <w:t>Toi</w:t>
      </w:r>
      <w:r>
        <w:t xml:space="preserve">, </w:t>
      </w:r>
      <w:r w:rsidR="009D75A4" w:rsidRPr="008A7EC9">
        <w:t>me dis-je</w:t>
      </w:r>
      <w:r>
        <w:t xml:space="preserve">, </w:t>
      </w:r>
      <w:r w:rsidR="009D75A4" w:rsidRPr="008A7EC9">
        <w:t>tu commences à être rendu</w:t>
      </w:r>
      <w:r>
        <w:t xml:space="preserve">. </w:t>
      </w:r>
      <w:r w:rsidR="009D75A4" w:rsidRPr="008A7EC9">
        <w:t>Tu rateras la prochaine</w:t>
      </w:r>
      <w:r>
        <w:t>.</w:t>
      </w:r>
    </w:p>
    <w:p w14:paraId="4C32A622" w14:textId="77777777" w:rsidR="00BF7D4A" w:rsidRDefault="00BF7D4A" w:rsidP="009D75A4">
      <w:r>
        <w:t>« </w:t>
      </w:r>
      <w:r w:rsidR="009D75A4" w:rsidRPr="008A7EC9">
        <w:t>La prochaine se présenta bientôt sous la forme d</w:t>
      </w:r>
      <w:r>
        <w:t>’</w:t>
      </w:r>
      <w:r w:rsidR="009D75A4" w:rsidRPr="008A7EC9">
        <w:t>une fondrière large de quinze pieds</w:t>
      </w:r>
      <w:r>
        <w:t xml:space="preserve">, </w:t>
      </w:r>
      <w:r w:rsidR="009D75A4" w:rsidRPr="008A7EC9">
        <w:t>profonde d</w:t>
      </w:r>
      <w:r>
        <w:t>’</w:t>
      </w:r>
      <w:r w:rsidR="009D75A4" w:rsidRPr="008A7EC9">
        <w:t>autant</w:t>
      </w:r>
      <w:r>
        <w:t xml:space="preserve">, </w:t>
      </w:r>
      <w:r w:rsidR="009D75A4" w:rsidRPr="008A7EC9">
        <w:t>avec des bords mal définis</w:t>
      </w:r>
      <w:r>
        <w:t xml:space="preserve">, </w:t>
      </w:r>
      <w:r w:rsidR="009D75A4" w:rsidRPr="008A7EC9">
        <w:t>traîtres en diable</w:t>
      </w:r>
      <w:r>
        <w:t xml:space="preserve">. </w:t>
      </w:r>
      <w:r w:rsidR="009D75A4" w:rsidRPr="008A7EC9">
        <w:t>Une seconde</w:t>
      </w:r>
      <w:r>
        <w:t xml:space="preserve">, </w:t>
      </w:r>
      <w:r w:rsidR="009D75A4" w:rsidRPr="008A7EC9">
        <w:t>je me d</w:t>
      </w:r>
      <w:r w:rsidR="009D75A4" w:rsidRPr="008A7EC9">
        <w:t>e</w:t>
      </w:r>
      <w:r w:rsidR="009D75A4" w:rsidRPr="008A7EC9">
        <w:t xml:space="preserve">mandai même si </w:t>
      </w:r>
      <w:proofErr w:type="spellStart"/>
      <w:r w:rsidR="009D75A4" w:rsidRPr="008A7EC9">
        <w:t>Tarass-Boulba</w:t>
      </w:r>
      <w:proofErr w:type="spellEnd"/>
      <w:r>
        <w:t xml:space="preserve">, </w:t>
      </w:r>
      <w:r w:rsidR="009D75A4" w:rsidRPr="008A7EC9">
        <w:t>avec la course qu</w:t>
      </w:r>
      <w:r>
        <w:t>’</w:t>
      </w:r>
      <w:r w:rsidR="009D75A4" w:rsidRPr="008A7EC9">
        <w:t>il venait de fournir</w:t>
      </w:r>
      <w:r>
        <w:t xml:space="preserve">, </w:t>
      </w:r>
      <w:r w:rsidR="009D75A4" w:rsidRPr="008A7EC9">
        <w:t>en viendrait à bout</w:t>
      </w:r>
      <w:r>
        <w:t xml:space="preserve">. </w:t>
      </w:r>
      <w:r w:rsidR="009D75A4" w:rsidRPr="008A7EC9">
        <w:t>Mais baste</w:t>
      </w:r>
      <w:r>
        <w:t xml:space="preserve">, </w:t>
      </w:r>
      <w:r w:rsidR="009D75A4" w:rsidRPr="008A7EC9">
        <w:t>s</w:t>
      </w:r>
      <w:r>
        <w:t>’</w:t>
      </w:r>
      <w:r w:rsidR="009D75A4" w:rsidRPr="008A7EC9">
        <w:t>enlevant comme une hirondelle</w:t>
      </w:r>
      <w:r>
        <w:t xml:space="preserve">, </w:t>
      </w:r>
      <w:r w:rsidR="009D75A4" w:rsidRPr="008A7EC9">
        <w:t>il avait déjà</w:t>
      </w:r>
      <w:r>
        <w:t xml:space="preserve">, </w:t>
      </w:r>
      <w:r w:rsidR="009D75A4" w:rsidRPr="008A7EC9">
        <w:t>mon brave petit cheval</w:t>
      </w:r>
      <w:r>
        <w:t xml:space="preserve">, </w:t>
      </w:r>
      <w:r w:rsidR="009D75A4" w:rsidRPr="008A7EC9">
        <w:t>franchi l</w:t>
      </w:r>
      <w:r>
        <w:t>’</w:t>
      </w:r>
      <w:r w:rsidR="009D75A4" w:rsidRPr="008A7EC9">
        <w:t>obstacle</w:t>
      </w:r>
      <w:r>
        <w:t>.</w:t>
      </w:r>
    </w:p>
    <w:p w14:paraId="2D616344" w14:textId="77777777" w:rsidR="00BF7D4A" w:rsidRDefault="00BF7D4A" w:rsidP="009D75A4">
      <w:r>
        <w:t>« </w:t>
      </w:r>
      <w:r w:rsidR="009D75A4" w:rsidRPr="008A7EC9">
        <w:t>Alors</w:t>
      </w:r>
      <w:r>
        <w:t xml:space="preserve">, </w:t>
      </w:r>
      <w:r w:rsidR="009D75A4" w:rsidRPr="008A7EC9">
        <w:t>je me retournai</w:t>
      </w:r>
      <w:r>
        <w:t xml:space="preserve">, </w:t>
      </w:r>
      <w:r w:rsidR="009D75A4" w:rsidRPr="008A7EC9">
        <w:t>sûre de ce qui allait arriver</w:t>
      </w:r>
      <w:r>
        <w:t>.</w:t>
      </w:r>
    </w:p>
    <w:p w14:paraId="4192CE4A" w14:textId="77777777" w:rsidR="00BF7D4A" w:rsidRDefault="00BF7D4A" w:rsidP="009D75A4">
      <w:r>
        <w:t>« </w:t>
      </w:r>
      <w:r w:rsidR="009D75A4" w:rsidRPr="008A7EC9">
        <w:t>C</w:t>
      </w:r>
      <w:r>
        <w:t>’</w:t>
      </w:r>
      <w:r w:rsidR="009D75A4" w:rsidRPr="008A7EC9">
        <w:t>était fait</w:t>
      </w:r>
      <w:r>
        <w:t xml:space="preserve">. </w:t>
      </w:r>
      <w:r w:rsidR="009D75A4" w:rsidRPr="008A7EC9">
        <w:t>Avec fracas</w:t>
      </w:r>
      <w:r>
        <w:t xml:space="preserve">, </w:t>
      </w:r>
      <w:r w:rsidR="009D75A4" w:rsidRPr="008A7EC9">
        <w:t>cheval et cavalier s</w:t>
      </w:r>
      <w:r>
        <w:t>’</w:t>
      </w:r>
      <w:r w:rsidR="009D75A4" w:rsidRPr="008A7EC9">
        <w:t>étaient aba</w:t>
      </w:r>
      <w:r w:rsidR="009D75A4" w:rsidRPr="008A7EC9">
        <w:t>t</w:t>
      </w:r>
      <w:r w:rsidR="009D75A4" w:rsidRPr="008A7EC9">
        <w:t>tus</w:t>
      </w:r>
      <w:r>
        <w:t xml:space="preserve">. </w:t>
      </w:r>
      <w:r w:rsidR="009D75A4" w:rsidRPr="008A7EC9">
        <w:t>Le premier avait manqué le bord</w:t>
      </w:r>
      <w:r>
        <w:t xml:space="preserve">, </w:t>
      </w:r>
      <w:r w:rsidR="009D75A4" w:rsidRPr="008A7EC9">
        <w:t>des deux pattes de derri</w:t>
      </w:r>
      <w:r w:rsidR="009D75A4" w:rsidRPr="008A7EC9">
        <w:t>è</w:t>
      </w:r>
      <w:r w:rsidR="009D75A4" w:rsidRPr="008A7EC9">
        <w:t>re</w:t>
      </w:r>
      <w:r>
        <w:t xml:space="preserve">, </w:t>
      </w:r>
      <w:r w:rsidR="009D75A4" w:rsidRPr="008A7EC9">
        <w:t>envoyant l</w:t>
      </w:r>
      <w:r>
        <w:t>’</w:t>
      </w:r>
      <w:r w:rsidR="009D75A4" w:rsidRPr="008A7EC9">
        <w:t>autre à terre</w:t>
      </w:r>
      <w:r>
        <w:t xml:space="preserve">, </w:t>
      </w:r>
      <w:r w:rsidR="009D75A4" w:rsidRPr="008A7EC9">
        <w:t>sans ménagements</w:t>
      </w:r>
      <w:r>
        <w:t>.</w:t>
      </w:r>
    </w:p>
    <w:p w14:paraId="1221E9E1" w14:textId="77777777" w:rsidR="00BF7D4A" w:rsidRDefault="00BF7D4A" w:rsidP="009D75A4">
      <w:r>
        <w:t>« </w:t>
      </w:r>
      <w:r w:rsidR="009D75A4" w:rsidRPr="008A7EC9">
        <w:t>Je sautai sur le sol et m</w:t>
      </w:r>
      <w:r>
        <w:t>’</w:t>
      </w:r>
      <w:r w:rsidR="009D75A4" w:rsidRPr="008A7EC9">
        <w:t>approchai du grand-duc</w:t>
      </w:r>
      <w:r>
        <w:t xml:space="preserve">, </w:t>
      </w:r>
      <w:r w:rsidR="009D75A4" w:rsidRPr="008A7EC9">
        <w:t>avec la vague crainte d</w:t>
      </w:r>
      <w:r>
        <w:t>’</w:t>
      </w:r>
      <w:r w:rsidR="009D75A4" w:rsidRPr="008A7EC9">
        <w:t>avoir poussé un peu loin la plaisanterie</w:t>
      </w:r>
      <w:r>
        <w:t>.</w:t>
      </w:r>
    </w:p>
    <w:p w14:paraId="7E80FCBB" w14:textId="77777777" w:rsidR="00BF7D4A" w:rsidRDefault="00BF7D4A" w:rsidP="009D75A4">
      <w:r>
        <w:t>« — </w:t>
      </w:r>
      <w:r w:rsidR="009D75A4" w:rsidRPr="008A7EC9">
        <w:t>Vous ne vous êtes pas fait mal</w:t>
      </w:r>
      <w:r>
        <w:t xml:space="preserve"> ? </w:t>
      </w:r>
      <w:r w:rsidR="009D75A4" w:rsidRPr="008A7EC9">
        <w:t>m</w:t>
      </w:r>
      <w:r>
        <w:t>’</w:t>
      </w:r>
      <w:r w:rsidR="009D75A4" w:rsidRPr="008A7EC9">
        <w:t>écriai-je</w:t>
      </w:r>
      <w:r>
        <w:t>.</w:t>
      </w:r>
    </w:p>
    <w:p w14:paraId="21181B80" w14:textId="77777777" w:rsidR="00BF7D4A" w:rsidRDefault="00BF7D4A" w:rsidP="009D75A4">
      <w:r>
        <w:t>« — </w:t>
      </w:r>
      <w:r w:rsidR="009D75A4" w:rsidRPr="008A7EC9">
        <w:t>Je ne crois pas</w:t>
      </w:r>
      <w:r>
        <w:t xml:space="preserve">, </w:t>
      </w:r>
      <w:r w:rsidR="009D75A4" w:rsidRPr="008A7EC9">
        <w:t>murmura-t-il faiblement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ai eu si peur pour vous</w:t>
      </w:r>
      <w:r>
        <w:t xml:space="preserve">, </w:t>
      </w:r>
      <w:r w:rsidR="009D75A4" w:rsidRPr="008A7EC9">
        <w:t>en vous voyant vous élancer par-dessus ce maudit fossé</w:t>
      </w:r>
      <w:r>
        <w:t>.</w:t>
      </w:r>
    </w:p>
    <w:p w14:paraId="1E34568E" w14:textId="77777777" w:rsidR="00BF7D4A" w:rsidRDefault="00BF7D4A" w:rsidP="009D75A4">
      <w:r>
        <w:t>« </w:t>
      </w:r>
      <w:r w:rsidR="009D75A4" w:rsidRPr="008A7EC9">
        <w:t>Pauvre diable</w:t>
      </w:r>
      <w:r>
        <w:t xml:space="preserve"> ! </w:t>
      </w:r>
      <w:r w:rsidR="009D75A4" w:rsidRPr="008A7EC9">
        <w:t>j</w:t>
      </w:r>
      <w:r>
        <w:t>’</w:t>
      </w:r>
      <w:r w:rsidR="009D75A4" w:rsidRPr="008A7EC9">
        <w:t>eus envie de lui demander pardon</w:t>
      </w:r>
      <w:r>
        <w:t>.</w:t>
      </w:r>
    </w:p>
    <w:p w14:paraId="0869B387" w14:textId="77777777" w:rsidR="00BF7D4A" w:rsidRDefault="00BF7D4A" w:rsidP="009D75A4">
      <w:r>
        <w:t>« — </w:t>
      </w:r>
      <w:r w:rsidR="009D75A4" w:rsidRPr="008A7EC9">
        <w:t>Voulez-vous que je vous aide à vous relever</w:t>
      </w:r>
      <w:r>
        <w:t xml:space="preserve"> ? </w:t>
      </w:r>
      <w:r w:rsidR="009D75A4" w:rsidRPr="008A7EC9">
        <w:t>dis-je un peu confuse</w:t>
      </w:r>
      <w:r>
        <w:t>.</w:t>
      </w:r>
    </w:p>
    <w:p w14:paraId="0C08500D" w14:textId="77777777" w:rsidR="00BF7D4A" w:rsidRDefault="00BF7D4A" w:rsidP="009D75A4">
      <w:r>
        <w:t>« — </w:t>
      </w:r>
      <w:r w:rsidR="009D75A4" w:rsidRPr="008A7EC9">
        <w:t>Je veux bien</w:t>
      </w:r>
      <w:r>
        <w:t>.</w:t>
      </w:r>
    </w:p>
    <w:p w14:paraId="6125F9C2" w14:textId="77777777" w:rsidR="00BF7D4A" w:rsidRDefault="00BF7D4A" w:rsidP="009D75A4">
      <w:r>
        <w:t>« </w:t>
      </w:r>
      <w:r w:rsidR="009D75A4" w:rsidRPr="008A7EC9">
        <w:t>Mais ce fut vainement que j</w:t>
      </w:r>
      <w:r>
        <w:t>’</w:t>
      </w:r>
      <w:r w:rsidR="009D75A4" w:rsidRPr="008A7EC9">
        <w:t>essayai de le mettre debout</w:t>
      </w:r>
      <w:r>
        <w:t>.</w:t>
      </w:r>
    </w:p>
    <w:p w14:paraId="4C7F29E0" w14:textId="77777777" w:rsidR="00BF7D4A" w:rsidRDefault="00BF7D4A" w:rsidP="009D75A4">
      <w:r>
        <w:lastRenderedPageBreak/>
        <w:t>« </w:t>
      </w:r>
      <w:r w:rsidR="009D75A4" w:rsidRPr="008A7EC9">
        <w:t>C</w:t>
      </w:r>
      <w:r>
        <w:t>’</w:t>
      </w:r>
      <w:r w:rsidR="009D75A4" w:rsidRPr="008A7EC9">
        <w:t>est alors que je m</w:t>
      </w:r>
      <w:r>
        <w:t>’</w:t>
      </w:r>
      <w:r w:rsidR="009D75A4" w:rsidRPr="008A7EC9">
        <w:t>aperçus de sa pâleur</w:t>
      </w:r>
      <w:r>
        <w:t>.</w:t>
      </w:r>
    </w:p>
    <w:p w14:paraId="6A45D93E" w14:textId="77777777" w:rsidR="00BF7D4A" w:rsidRDefault="00BF7D4A" w:rsidP="009D75A4">
      <w:r>
        <w:t>« — </w:t>
      </w:r>
      <w:r w:rsidR="009D75A4" w:rsidRPr="008A7EC9">
        <w:t>Vous avez la jambe droite cassée</w:t>
      </w:r>
      <w:r>
        <w:t xml:space="preserve">, </w:t>
      </w:r>
      <w:r w:rsidR="009D75A4" w:rsidRPr="008A7EC9">
        <w:t>m</w:t>
      </w:r>
      <w:r>
        <w:t>’</w:t>
      </w:r>
      <w:r w:rsidR="009D75A4" w:rsidRPr="008A7EC9">
        <w:t>écriai-je</w:t>
      </w:r>
      <w:r>
        <w:t>.</w:t>
      </w:r>
    </w:p>
    <w:p w14:paraId="2505D0E6" w14:textId="77777777" w:rsidR="00BF7D4A" w:rsidRDefault="00BF7D4A" w:rsidP="009D75A4">
      <w:r>
        <w:t>« — </w:t>
      </w:r>
      <w:r w:rsidR="009D75A4" w:rsidRPr="008A7EC9">
        <w:t>Oh</w:t>
      </w:r>
      <w:r>
        <w:t xml:space="preserve"> ! </w:t>
      </w:r>
      <w:r w:rsidR="009D75A4" w:rsidRPr="008A7EC9">
        <w:t>je ne pense pas</w:t>
      </w:r>
      <w:r>
        <w:t xml:space="preserve">, </w:t>
      </w:r>
      <w:r w:rsidR="009D75A4" w:rsidRPr="008A7EC9">
        <w:t>dit-il</w:t>
      </w:r>
      <w:r>
        <w:t xml:space="preserve">, </w:t>
      </w:r>
      <w:r w:rsidR="009D75A4" w:rsidRPr="008A7EC9">
        <w:t>avec sa douceur désarma</w:t>
      </w:r>
      <w:r w:rsidR="009D75A4" w:rsidRPr="008A7EC9">
        <w:t>n</w:t>
      </w:r>
      <w:r w:rsidR="009D75A4" w:rsidRPr="008A7EC9">
        <w:t>te</w:t>
      </w:r>
      <w:r>
        <w:t xml:space="preserve">, </w:t>
      </w:r>
      <w:r w:rsidR="009D75A4" w:rsidRPr="008A7EC9">
        <w:t>une entorse</w:t>
      </w:r>
      <w:r>
        <w:t xml:space="preserve">, </w:t>
      </w:r>
      <w:r w:rsidR="009D75A4" w:rsidRPr="008A7EC9">
        <w:t>tout au plus</w:t>
      </w:r>
      <w:r>
        <w:t>.</w:t>
      </w:r>
    </w:p>
    <w:p w14:paraId="09D23B24" w14:textId="77777777" w:rsidR="00BF7D4A" w:rsidRDefault="00BF7D4A" w:rsidP="009D75A4">
      <w:r>
        <w:t>« — </w:t>
      </w:r>
      <w:r w:rsidR="009D75A4" w:rsidRPr="008A7EC9">
        <w:t>Je vous dis que c</w:t>
      </w:r>
      <w:r>
        <w:t>’</w:t>
      </w:r>
      <w:r w:rsidR="009D75A4" w:rsidRPr="008A7EC9">
        <w:t>est la jambe qui est cassée</w:t>
      </w:r>
      <w:r>
        <w:t xml:space="preserve">, </w:t>
      </w:r>
      <w:r w:rsidR="009D75A4" w:rsidRPr="008A7EC9">
        <w:t>je m</w:t>
      </w:r>
      <w:r>
        <w:t>’</w:t>
      </w:r>
      <w:r w:rsidR="009D75A4" w:rsidRPr="008A7EC9">
        <w:t>y connais</w:t>
      </w:r>
      <w:r>
        <w:t>.</w:t>
      </w:r>
    </w:p>
    <w:p w14:paraId="0F1838F4" w14:textId="77777777" w:rsidR="00BF7D4A" w:rsidRDefault="00BF7D4A" w:rsidP="009D75A4">
      <w:r>
        <w:t>« </w:t>
      </w:r>
      <w:r w:rsidR="009D75A4" w:rsidRPr="008A7EC9">
        <w:t>En même temps</w:t>
      </w:r>
      <w:r>
        <w:t xml:space="preserve">, </w:t>
      </w:r>
      <w:r w:rsidR="009D75A4" w:rsidRPr="008A7EC9">
        <w:t>de mon poignard de chasse je fendis la botte</w:t>
      </w:r>
      <w:r>
        <w:t xml:space="preserve">. </w:t>
      </w:r>
      <w:r w:rsidR="009D75A4" w:rsidRPr="008A7EC9">
        <w:t>La jambe apparut</w:t>
      </w:r>
      <w:r>
        <w:t xml:space="preserve">, </w:t>
      </w:r>
      <w:r w:rsidR="009D75A4" w:rsidRPr="008A7EC9">
        <w:t>ballante</w:t>
      </w:r>
      <w:r>
        <w:t>.</w:t>
      </w:r>
    </w:p>
    <w:p w14:paraId="506DB0EE" w14:textId="77777777" w:rsidR="00BF7D4A" w:rsidRDefault="00BF7D4A" w:rsidP="009D75A4">
      <w:r>
        <w:t>« — </w:t>
      </w:r>
      <w:r w:rsidR="009D75A4" w:rsidRPr="008A7EC9">
        <w:t>Nous voilà propres</w:t>
      </w:r>
      <w:r>
        <w:t xml:space="preserve">, </w:t>
      </w:r>
      <w:r w:rsidR="009D75A4" w:rsidRPr="008A7EC9">
        <w:t>pensai-je</w:t>
      </w:r>
      <w:r>
        <w:t xml:space="preserve">, </w:t>
      </w:r>
      <w:r w:rsidR="009D75A4" w:rsidRPr="008A7EC9">
        <w:t>à six verstes au moins de la chasse</w:t>
      </w:r>
      <w:r>
        <w:t>.</w:t>
      </w:r>
    </w:p>
    <w:p w14:paraId="2236EA70" w14:textId="77777777" w:rsidR="00BF7D4A" w:rsidRDefault="00BF7D4A" w:rsidP="009D75A4">
      <w:r>
        <w:t>« </w:t>
      </w:r>
      <w:r w:rsidR="009D75A4" w:rsidRPr="008A7EC9">
        <w:t>Lui ne disait plus rien</w:t>
      </w:r>
      <w:r>
        <w:t xml:space="preserve">, </w:t>
      </w:r>
      <w:r w:rsidR="009D75A4" w:rsidRPr="008A7EC9">
        <w:t>me regardant avec ses bons yeux d</w:t>
      </w:r>
      <w:r>
        <w:t>’</w:t>
      </w:r>
      <w:r w:rsidR="009D75A4" w:rsidRPr="008A7EC9">
        <w:t>une infinie douceur</w:t>
      </w:r>
      <w:r>
        <w:t xml:space="preserve">. </w:t>
      </w:r>
      <w:r w:rsidR="009D75A4" w:rsidRPr="008A7EC9">
        <w:t>On aurait dit qu</w:t>
      </w:r>
      <w:r>
        <w:t>’</w:t>
      </w:r>
      <w:r w:rsidR="009D75A4" w:rsidRPr="008A7EC9">
        <w:t>il était heureux</w:t>
      </w:r>
      <w:r>
        <w:t>.</w:t>
      </w:r>
    </w:p>
    <w:p w14:paraId="55330A5B" w14:textId="77777777" w:rsidR="00BF7D4A" w:rsidRDefault="00BF7D4A" w:rsidP="009D75A4">
      <w:r>
        <w:t>« — </w:t>
      </w:r>
      <w:r w:rsidR="009D75A4" w:rsidRPr="008A7EC9">
        <w:t>Merci</w:t>
      </w:r>
      <w:r>
        <w:t xml:space="preserve">, </w:t>
      </w:r>
      <w:r w:rsidR="009D75A4" w:rsidRPr="008A7EC9">
        <w:t>murmura-t-il même</w:t>
      </w:r>
      <w:r>
        <w:t>.</w:t>
      </w:r>
    </w:p>
    <w:p w14:paraId="6EFE08F2" w14:textId="77777777" w:rsidR="00BF7D4A" w:rsidRDefault="00BF7D4A" w:rsidP="009D75A4">
      <w:r>
        <w:t>« — </w:t>
      </w:r>
      <w:r w:rsidR="009D75A4" w:rsidRPr="008A7EC9">
        <w:t>De quoi</w:t>
      </w:r>
      <w:r>
        <w:t xml:space="preserve"> ? </w:t>
      </w:r>
      <w:r w:rsidR="009D75A4" w:rsidRPr="008A7EC9">
        <w:t>éclatai-je</w:t>
      </w:r>
      <w:r>
        <w:t xml:space="preserve">. </w:t>
      </w:r>
      <w:r w:rsidR="009D75A4" w:rsidRPr="008A7EC9">
        <w:t>Je vous ai cassé la jambe et vous me remerciez</w:t>
      </w:r>
      <w:r>
        <w:t xml:space="preserve"> ! </w:t>
      </w:r>
      <w:r w:rsidR="009D75A4" w:rsidRPr="008A7EC9">
        <w:t>Attendez au moins que je vous aie tiré d</w:t>
      </w:r>
      <w:r>
        <w:t>’</w:t>
      </w:r>
      <w:r w:rsidR="009D75A4" w:rsidRPr="008A7EC9">
        <w:t>affaire</w:t>
      </w:r>
      <w:r>
        <w:t>.</w:t>
      </w:r>
    </w:p>
    <w:p w14:paraId="70C5422F" w14:textId="77777777" w:rsidR="00BF7D4A" w:rsidRDefault="00BF7D4A" w:rsidP="009D75A4">
      <w:r>
        <w:t>« </w:t>
      </w:r>
      <w:r w:rsidR="009D75A4" w:rsidRPr="008A7EC9">
        <w:t>Il dit d</w:t>
      </w:r>
      <w:r>
        <w:t>’</w:t>
      </w:r>
      <w:r w:rsidR="009D75A4" w:rsidRPr="008A7EC9">
        <w:t>un air contrit</w:t>
      </w:r>
      <w:r>
        <w:t> :</w:t>
      </w:r>
    </w:p>
    <w:p w14:paraId="538E3E21" w14:textId="77777777" w:rsidR="00BF7D4A" w:rsidRDefault="00BF7D4A" w:rsidP="009D75A4">
      <w:r>
        <w:t>« — </w:t>
      </w:r>
      <w:r w:rsidR="009D75A4" w:rsidRPr="008A7EC9">
        <w:t>Vous pouvez rentrer</w:t>
      </w:r>
      <w:r>
        <w:t xml:space="preserve">, </w:t>
      </w:r>
      <w:r w:rsidR="009D75A4" w:rsidRPr="008A7EC9">
        <w:t>et m</w:t>
      </w:r>
      <w:r>
        <w:t>’</w:t>
      </w:r>
      <w:r w:rsidR="009D75A4" w:rsidRPr="008A7EC9">
        <w:t>envoyer les piqueurs</w:t>
      </w:r>
      <w:r>
        <w:t>.</w:t>
      </w:r>
    </w:p>
    <w:p w14:paraId="78F178E1" w14:textId="77777777" w:rsidR="00BF7D4A" w:rsidRDefault="00BF7D4A" w:rsidP="009D75A4">
      <w:r>
        <w:t>« — </w:t>
      </w:r>
      <w:r w:rsidR="009D75A4" w:rsidRPr="008A7EC9">
        <w:t>C</w:t>
      </w:r>
      <w:r>
        <w:t>’</w:t>
      </w:r>
      <w:r w:rsidR="009D75A4" w:rsidRPr="008A7EC9">
        <w:t>est cela</w:t>
      </w:r>
      <w:r>
        <w:t xml:space="preserve"> ! </w:t>
      </w:r>
      <w:r w:rsidR="009D75A4" w:rsidRPr="008A7EC9">
        <w:t>dis-je furieuse</w:t>
      </w:r>
      <w:r>
        <w:t xml:space="preserve">. </w:t>
      </w:r>
      <w:r w:rsidR="009D75A4" w:rsidRPr="008A7EC9">
        <w:t>Arriver là-bas sans le renard</w:t>
      </w:r>
      <w:r>
        <w:t xml:space="preserve">, </w:t>
      </w:r>
      <w:r w:rsidR="009D75A4" w:rsidRPr="008A7EC9">
        <w:t>et quand on me demandera où est le grand-duc Rodolphe</w:t>
      </w:r>
      <w:r>
        <w:t xml:space="preserve">, </w:t>
      </w:r>
      <w:r w:rsidR="009D75A4" w:rsidRPr="008A7EC9">
        <w:t>je r</w:t>
      </w:r>
      <w:r w:rsidR="009D75A4" w:rsidRPr="008A7EC9">
        <w:t>é</w:t>
      </w:r>
      <w:r w:rsidR="009D75A4" w:rsidRPr="008A7EC9">
        <w:t>pondrai</w:t>
      </w:r>
      <w:r>
        <w:t xml:space="preserve"> : </w:t>
      </w:r>
      <w:r w:rsidR="009D75A4" w:rsidRPr="008A7EC9">
        <w:t>Je l</w:t>
      </w:r>
      <w:r>
        <w:t>’</w:t>
      </w:r>
      <w:r w:rsidR="009D75A4" w:rsidRPr="008A7EC9">
        <w:t>ai laissé</w:t>
      </w:r>
      <w:r>
        <w:t xml:space="preserve">, </w:t>
      </w:r>
      <w:r w:rsidR="009D75A4" w:rsidRPr="008A7EC9">
        <w:t>au fond d</w:t>
      </w:r>
      <w:r>
        <w:t>’</w:t>
      </w:r>
      <w:r w:rsidR="009D75A4" w:rsidRPr="008A7EC9">
        <w:t>un trou</w:t>
      </w:r>
      <w:r>
        <w:t xml:space="preserve">, </w:t>
      </w:r>
      <w:r w:rsidR="009D75A4" w:rsidRPr="008A7EC9">
        <w:t>avec une jambe en p</w:t>
      </w:r>
      <w:r w:rsidR="009D75A4" w:rsidRPr="008A7EC9">
        <w:t>e</w:t>
      </w:r>
      <w:r w:rsidR="009D75A4" w:rsidRPr="008A7EC9">
        <w:t>tits morceaux</w:t>
      </w:r>
      <w:r>
        <w:t xml:space="preserve">. </w:t>
      </w:r>
      <w:r w:rsidR="009D75A4" w:rsidRPr="008A7EC9">
        <w:t>Non</w:t>
      </w:r>
      <w:r>
        <w:t xml:space="preserve">, </w:t>
      </w:r>
      <w:r w:rsidR="009D75A4" w:rsidRPr="008A7EC9">
        <w:t>Monsieur</w:t>
      </w:r>
      <w:r>
        <w:t> !</w:t>
      </w:r>
    </w:p>
    <w:p w14:paraId="2A3E27DC" w14:textId="77777777" w:rsidR="00BF7D4A" w:rsidRDefault="00BF7D4A" w:rsidP="009D75A4">
      <w:r>
        <w:t>« — </w:t>
      </w:r>
      <w:r w:rsidR="009D75A4" w:rsidRPr="008A7EC9">
        <w:t>Comme vous voudrez</w:t>
      </w:r>
      <w:r>
        <w:t xml:space="preserve">, </w:t>
      </w:r>
      <w:r w:rsidR="009D75A4" w:rsidRPr="008A7EC9">
        <w:t>dit-il faiblement</w:t>
      </w:r>
      <w:r>
        <w:t xml:space="preserve">. </w:t>
      </w:r>
      <w:r w:rsidR="009D75A4" w:rsidRPr="008A7EC9">
        <w:t>Mais je ne sais pas bien comment vous vous y prendrez</w:t>
      </w:r>
      <w:r>
        <w:t>.</w:t>
      </w:r>
    </w:p>
    <w:p w14:paraId="6A19E84D" w14:textId="77777777" w:rsidR="00BF7D4A" w:rsidRDefault="00BF7D4A" w:rsidP="009D75A4">
      <w:r>
        <w:t>« — </w:t>
      </w:r>
      <w:r w:rsidR="009D75A4" w:rsidRPr="008A7EC9">
        <w:t>Vous allez voir</w:t>
      </w:r>
      <w:r>
        <w:t>.</w:t>
      </w:r>
    </w:p>
    <w:p w14:paraId="1A55E559" w14:textId="77777777" w:rsidR="00BF7D4A" w:rsidRDefault="00BF7D4A" w:rsidP="009D75A4">
      <w:r>
        <w:lastRenderedPageBreak/>
        <w:t>« </w:t>
      </w:r>
      <w:r w:rsidR="009D75A4" w:rsidRPr="008A7EC9">
        <w:t>Le grand carcan était à quelques pas</w:t>
      </w:r>
      <w:r>
        <w:t xml:space="preserve">, </w:t>
      </w:r>
      <w:r w:rsidR="009D75A4" w:rsidRPr="008A7EC9">
        <w:t>broutant bêtement</w:t>
      </w:r>
      <w:r>
        <w:t xml:space="preserve">, </w:t>
      </w:r>
      <w:r w:rsidR="009D75A4" w:rsidRPr="008A7EC9">
        <w:t>sous l</w:t>
      </w:r>
      <w:r>
        <w:t>’</w:t>
      </w:r>
      <w:r w:rsidR="009D75A4" w:rsidRPr="008A7EC9">
        <w:t xml:space="preserve">œil goguenard de </w:t>
      </w:r>
      <w:proofErr w:type="spellStart"/>
      <w:r w:rsidR="009D75A4" w:rsidRPr="008A7EC9">
        <w:t>Tarass-Boulba</w:t>
      </w:r>
      <w:proofErr w:type="spellEnd"/>
      <w:r>
        <w:t>.</w:t>
      </w:r>
    </w:p>
    <w:p w14:paraId="43566A6C" w14:textId="77777777" w:rsidR="00BF7D4A" w:rsidRDefault="00BF7D4A" w:rsidP="009D75A4">
      <w:r>
        <w:t>« — </w:t>
      </w:r>
      <w:r w:rsidR="009D75A4" w:rsidRPr="008A7EC9">
        <w:t>Viens ici</w:t>
      </w:r>
      <w:r>
        <w:t xml:space="preserve">, </w:t>
      </w:r>
      <w:r w:rsidR="009D75A4" w:rsidRPr="008A7EC9">
        <w:t>sale bête</w:t>
      </w:r>
      <w:r>
        <w:t> !</w:t>
      </w:r>
    </w:p>
    <w:p w14:paraId="06AB16F5" w14:textId="77777777" w:rsidR="00BF7D4A" w:rsidRDefault="00BF7D4A" w:rsidP="009D75A4">
      <w:r>
        <w:t>« </w:t>
      </w:r>
      <w:r w:rsidR="009D75A4" w:rsidRPr="008A7EC9">
        <w:t>Quand je l</w:t>
      </w:r>
      <w:r>
        <w:t>’</w:t>
      </w:r>
      <w:r w:rsidR="009D75A4" w:rsidRPr="008A7EC9">
        <w:t>eus emmené</w:t>
      </w:r>
      <w:r>
        <w:t xml:space="preserve">, </w:t>
      </w:r>
      <w:r w:rsidR="009D75A4" w:rsidRPr="008A7EC9">
        <w:t>je compris que je n</w:t>
      </w:r>
      <w:r>
        <w:t>’</w:t>
      </w:r>
      <w:r w:rsidR="009D75A4" w:rsidRPr="008A7EC9">
        <w:t>aurais jamais la force d</w:t>
      </w:r>
      <w:r>
        <w:t>’</w:t>
      </w:r>
      <w:r w:rsidR="009D75A4" w:rsidRPr="008A7EC9">
        <w:t>y hisser le grand-duc</w:t>
      </w:r>
      <w:r>
        <w:t>.</w:t>
      </w:r>
    </w:p>
    <w:p w14:paraId="449DE82B" w14:textId="77777777" w:rsidR="00BF7D4A" w:rsidRDefault="00BF7D4A" w:rsidP="009D75A4">
      <w:r>
        <w:t>« — </w:t>
      </w:r>
      <w:r w:rsidR="009D75A4" w:rsidRPr="008A7EC9">
        <w:t>Quelle idée de prendre des chevaux hauts comme des échafaudages</w:t>
      </w:r>
      <w:r>
        <w:t xml:space="preserve"> ! </w:t>
      </w:r>
      <w:r w:rsidR="009D75A4" w:rsidRPr="008A7EC9">
        <w:t>dis-je</w:t>
      </w:r>
      <w:r>
        <w:t xml:space="preserve">, </w:t>
      </w:r>
      <w:r w:rsidR="009D75A4" w:rsidRPr="008A7EC9">
        <w:t>rageuse</w:t>
      </w:r>
      <w:r>
        <w:t>.</w:t>
      </w:r>
    </w:p>
    <w:p w14:paraId="5CE74C1F" w14:textId="77777777" w:rsidR="00BF7D4A" w:rsidRDefault="00BF7D4A" w:rsidP="009D75A4">
      <w:r>
        <w:t>« </w:t>
      </w:r>
      <w:r w:rsidR="009D75A4" w:rsidRPr="008A7EC9">
        <w:t>Le blessé me regardait</w:t>
      </w:r>
      <w:r>
        <w:t xml:space="preserve">, </w:t>
      </w:r>
      <w:r w:rsidR="009D75A4" w:rsidRPr="008A7EC9">
        <w:t>avec son air perpétuel de s</w:t>
      </w:r>
      <w:r>
        <w:t>’</w:t>
      </w:r>
      <w:r w:rsidR="009D75A4" w:rsidRPr="008A7EC9">
        <w:t>excuser</w:t>
      </w:r>
      <w:r>
        <w:t xml:space="preserve">, </w:t>
      </w:r>
      <w:r w:rsidR="009D75A4" w:rsidRPr="008A7EC9">
        <w:t>qui finissait par être exaspérant</w:t>
      </w:r>
      <w:r>
        <w:t>.</w:t>
      </w:r>
    </w:p>
    <w:p w14:paraId="733E77A1" w14:textId="77777777" w:rsidR="00BF7D4A" w:rsidRDefault="00BF7D4A" w:rsidP="009D75A4">
      <w:r>
        <w:t>« — </w:t>
      </w:r>
      <w:proofErr w:type="spellStart"/>
      <w:r w:rsidR="009D75A4" w:rsidRPr="008A7EC9">
        <w:t>Tarass-Boulba</w:t>
      </w:r>
      <w:proofErr w:type="spellEnd"/>
      <w:r>
        <w:t xml:space="preserve"> ! </w:t>
      </w:r>
      <w:r w:rsidR="009D75A4" w:rsidRPr="008A7EC9">
        <w:t>appelai-je</w:t>
      </w:r>
      <w:r>
        <w:t>.</w:t>
      </w:r>
    </w:p>
    <w:p w14:paraId="5D0B29E4" w14:textId="77777777" w:rsidR="00BF7D4A" w:rsidRDefault="00BF7D4A" w:rsidP="009D75A4">
      <w:r>
        <w:t>« </w:t>
      </w:r>
      <w:r w:rsidR="009D75A4" w:rsidRPr="008A7EC9">
        <w:t>Le petit barbe vint</w:t>
      </w:r>
      <w:r>
        <w:t xml:space="preserve">, </w:t>
      </w:r>
      <w:r w:rsidR="009D75A4" w:rsidRPr="008A7EC9">
        <w:t>mais en rechignant</w:t>
      </w:r>
      <w:r>
        <w:t xml:space="preserve">. </w:t>
      </w:r>
      <w:r w:rsidR="009D75A4" w:rsidRPr="008A7EC9">
        <w:t>Il se méfiait de ce qui allait lui arriver</w:t>
      </w:r>
      <w:r>
        <w:t>.</w:t>
      </w:r>
    </w:p>
    <w:p w14:paraId="5AEBD37C" w14:textId="77777777" w:rsidR="00BF7D4A" w:rsidRDefault="00BF7D4A" w:rsidP="009D75A4">
      <w:r>
        <w:t>« </w:t>
      </w:r>
      <w:r w:rsidR="009D75A4" w:rsidRPr="008A7EC9">
        <w:t xml:space="preserve">Rodolphe de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ne put réprimer un mouv</w:t>
      </w:r>
      <w:r w:rsidR="009D75A4" w:rsidRPr="008A7EC9">
        <w:t>e</w:t>
      </w:r>
      <w:r w:rsidR="009D75A4" w:rsidRPr="008A7EC9">
        <w:t>ment de crainte</w:t>
      </w:r>
      <w:r>
        <w:t>.</w:t>
      </w:r>
    </w:p>
    <w:p w14:paraId="0EABEB4C" w14:textId="77777777" w:rsidR="00BF7D4A" w:rsidRDefault="00BF7D4A" w:rsidP="009D75A4">
      <w:r>
        <w:t>« — </w:t>
      </w:r>
      <w:r w:rsidR="009D75A4" w:rsidRPr="008A7EC9">
        <w:t>Vous allez me hisser sur cet animal</w:t>
      </w:r>
      <w:r>
        <w:t xml:space="preserve"> ? </w:t>
      </w:r>
      <w:r w:rsidR="009D75A4" w:rsidRPr="008A7EC9">
        <w:t>murmura-t-il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aimerais autant rester ici</w:t>
      </w:r>
      <w:r>
        <w:t>.</w:t>
      </w:r>
    </w:p>
    <w:p w14:paraId="4FFF35C5" w14:textId="77777777" w:rsidR="00BF7D4A" w:rsidRDefault="00BF7D4A" w:rsidP="009D75A4">
      <w:r>
        <w:t>« — </w:t>
      </w:r>
      <w:r w:rsidR="009D75A4" w:rsidRPr="008A7EC9">
        <w:t>Jamais</w:t>
      </w:r>
      <w:r>
        <w:t xml:space="preserve">, </w:t>
      </w:r>
      <w:r w:rsidR="009D75A4" w:rsidRPr="008A7EC9">
        <w:t>répétai-je en frappant du pied</w:t>
      </w:r>
      <w:r>
        <w:t xml:space="preserve">. </w:t>
      </w:r>
      <w:r w:rsidR="009D75A4" w:rsidRPr="008A7EC9">
        <w:t xml:space="preserve">Et puis </w:t>
      </w:r>
      <w:proofErr w:type="spellStart"/>
      <w:r w:rsidR="009D75A4" w:rsidRPr="008A7EC9">
        <w:t>Tarass-Boulba</w:t>
      </w:r>
      <w:proofErr w:type="spellEnd"/>
      <w:r w:rsidR="009D75A4" w:rsidRPr="008A7EC9">
        <w:t xml:space="preserve"> est doux comme un mouton</w:t>
      </w:r>
      <w:r>
        <w:t xml:space="preserve">. </w:t>
      </w:r>
      <w:r w:rsidR="009D75A4" w:rsidRPr="008A7EC9">
        <w:t>Tenez-vous bien</w:t>
      </w:r>
      <w:r>
        <w:t>.</w:t>
      </w:r>
    </w:p>
    <w:p w14:paraId="0B136551" w14:textId="77777777" w:rsidR="00BF7D4A" w:rsidRDefault="00BF7D4A" w:rsidP="009D75A4">
      <w:r>
        <w:t>« </w:t>
      </w:r>
      <w:r w:rsidR="009D75A4" w:rsidRPr="008A7EC9">
        <w:t>Il était lourd</w:t>
      </w:r>
      <w:r>
        <w:t xml:space="preserve">, </w:t>
      </w:r>
      <w:r w:rsidR="009D75A4" w:rsidRPr="008A7EC9">
        <w:t>cet Allemand</w:t>
      </w:r>
      <w:r>
        <w:t xml:space="preserve">. </w:t>
      </w:r>
      <w:r w:rsidR="009D75A4" w:rsidRPr="008A7EC9">
        <w:t>Mais je l</w:t>
      </w:r>
      <w:r>
        <w:t>’</w:t>
      </w:r>
      <w:r w:rsidR="009D75A4" w:rsidRPr="008A7EC9">
        <w:t>enlevai tout de m</w:t>
      </w:r>
      <w:r w:rsidR="009D75A4" w:rsidRPr="008A7EC9">
        <w:t>ê</w:t>
      </w:r>
      <w:r w:rsidR="009D75A4" w:rsidRPr="008A7EC9">
        <w:t>me et le fixai solidement sur la selle avec les rênes</w:t>
      </w:r>
      <w:r>
        <w:t>.</w:t>
      </w:r>
    </w:p>
    <w:p w14:paraId="7FA25328" w14:textId="77777777" w:rsidR="00BF7D4A" w:rsidRDefault="00BF7D4A" w:rsidP="009D75A4">
      <w:r>
        <w:t>« </w:t>
      </w:r>
      <w:r w:rsidR="009D75A4" w:rsidRPr="008A7EC9">
        <w:t>Je montai moi-même sur le grand carcan</w:t>
      </w:r>
      <w:r>
        <w:t>.</w:t>
      </w:r>
    </w:p>
    <w:p w14:paraId="3FC7EB97" w14:textId="77777777" w:rsidR="00BF7D4A" w:rsidRDefault="00BF7D4A" w:rsidP="009D75A4">
      <w:r>
        <w:t>« </w:t>
      </w:r>
      <w:r w:rsidR="009D75A4" w:rsidRPr="008A7EC9">
        <w:t>Vous pensez si</w:t>
      </w:r>
      <w:r>
        <w:t xml:space="preserve">, </w:t>
      </w:r>
      <w:r w:rsidR="009D75A4" w:rsidRPr="008A7EC9">
        <w:t>en revenant</w:t>
      </w:r>
      <w:r>
        <w:t xml:space="preserve">, </w:t>
      </w:r>
      <w:r w:rsidR="009D75A4" w:rsidRPr="008A7EC9">
        <w:t>je me traitai de sotte</w:t>
      </w:r>
      <w:r>
        <w:t xml:space="preserve">. </w:t>
      </w:r>
      <w:r w:rsidR="009D75A4" w:rsidRPr="008A7EC9">
        <w:t>Je n</w:t>
      </w:r>
      <w:r>
        <w:t>’</w:t>
      </w:r>
      <w:r w:rsidR="009D75A4" w:rsidRPr="008A7EC9">
        <w:t>avais réussi qu</w:t>
      </w:r>
      <w:r>
        <w:t>’</w:t>
      </w:r>
      <w:r w:rsidR="009D75A4" w:rsidRPr="008A7EC9">
        <w:t>à rendre pitoyable celui que je voulais haïr</w:t>
      </w:r>
      <w:r>
        <w:t xml:space="preserve">. </w:t>
      </w:r>
      <w:r w:rsidR="009D75A4" w:rsidRPr="008A7EC9">
        <w:t>Et puis</w:t>
      </w:r>
      <w:r>
        <w:t xml:space="preserve">, </w:t>
      </w:r>
      <w:r w:rsidR="009D75A4" w:rsidRPr="008A7EC9">
        <w:t xml:space="preserve">il y avait le regard étonné de </w:t>
      </w:r>
      <w:proofErr w:type="spellStart"/>
      <w:r w:rsidR="009D75A4" w:rsidRPr="008A7EC9">
        <w:t>Tarass-Boulba</w:t>
      </w:r>
      <w:proofErr w:type="spellEnd"/>
      <w:r w:rsidR="009D75A4" w:rsidRPr="008A7EC9">
        <w:t xml:space="preserve"> qui achevait de me mettre hors de moi</w:t>
      </w:r>
      <w:r>
        <w:t> :</w:t>
      </w:r>
    </w:p>
    <w:p w14:paraId="3BAEBE12" w14:textId="77777777" w:rsidR="00BF7D4A" w:rsidRDefault="00BF7D4A" w:rsidP="009D75A4">
      <w:r>
        <w:lastRenderedPageBreak/>
        <w:t>« — </w:t>
      </w:r>
      <w:r w:rsidR="009D75A4" w:rsidRPr="008A7EC9">
        <w:t>Qu</w:t>
      </w:r>
      <w:r>
        <w:t>’</w:t>
      </w:r>
      <w:r w:rsidR="009D75A4" w:rsidRPr="008A7EC9">
        <w:t>ai-je donc fait</w:t>
      </w:r>
      <w:r>
        <w:t xml:space="preserve">, </w:t>
      </w:r>
      <w:r w:rsidR="009D75A4" w:rsidRPr="008A7EC9">
        <w:t>avait-il l</w:t>
      </w:r>
      <w:r>
        <w:t>’</w:t>
      </w:r>
      <w:r w:rsidR="009D75A4" w:rsidRPr="008A7EC9">
        <w:t>air de dire</w:t>
      </w:r>
      <w:r>
        <w:t xml:space="preserve">, </w:t>
      </w:r>
      <w:r w:rsidR="009D75A4" w:rsidRPr="008A7EC9">
        <w:t>pour que tu me donnes à porter un Allemand</w:t>
      </w:r>
      <w:r>
        <w:t xml:space="preserve">, </w:t>
      </w:r>
      <w:r w:rsidR="009D75A4" w:rsidRPr="008A7EC9">
        <w:t>et pour me préférer ce vilain ch</w:t>
      </w:r>
      <w:r w:rsidR="009D75A4" w:rsidRPr="008A7EC9">
        <w:t>e</w:t>
      </w:r>
      <w:r w:rsidR="009D75A4" w:rsidRPr="008A7EC9">
        <w:t>val brun</w:t>
      </w:r>
      <w:r>
        <w:t xml:space="preserve">, </w:t>
      </w:r>
      <w:r w:rsidR="009D75A4" w:rsidRPr="008A7EC9">
        <w:t>sans crinière</w:t>
      </w:r>
      <w:r>
        <w:t xml:space="preserve">, </w:t>
      </w:r>
      <w:r w:rsidR="009D75A4" w:rsidRPr="008A7EC9">
        <w:t>et qui a les sabots plus larges que des poêles à frire</w:t>
      </w:r>
      <w:r>
        <w:t> ?</w:t>
      </w:r>
    </w:p>
    <w:p w14:paraId="31E12DD0" w14:textId="73A5D379" w:rsidR="009D75A4" w:rsidRPr="008A7EC9" w:rsidRDefault="009D75A4" w:rsidP="00BF7D4A">
      <w:pPr>
        <w:pStyle w:val="Centr"/>
      </w:pPr>
      <w:r w:rsidRPr="008A7EC9">
        <w:t>*</w:t>
      </w:r>
    </w:p>
    <w:p w14:paraId="5E786B1E" w14:textId="77777777" w:rsidR="00BF7D4A" w:rsidRDefault="00BF7D4A" w:rsidP="009D75A4">
      <w:r>
        <w:t>« </w:t>
      </w:r>
      <w:r w:rsidR="009D75A4" w:rsidRPr="008A7EC9">
        <w:t>Il ne faut jamais casser les jambes des gens que l</w:t>
      </w:r>
      <w:r>
        <w:t>’</w:t>
      </w:r>
      <w:r w:rsidR="009D75A4" w:rsidRPr="008A7EC9">
        <w:t>on ne veut pas épouser</w:t>
      </w:r>
      <w:r>
        <w:t xml:space="preserve">. </w:t>
      </w:r>
      <w:r w:rsidR="009D75A4" w:rsidRPr="008A7EC9">
        <w:t>Je n</w:t>
      </w:r>
      <w:r>
        <w:t>’</w:t>
      </w:r>
      <w:r w:rsidR="009D75A4" w:rsidRPr="008A7EC9">
        <w:t>ai guère besoin de vous raconter ce qui arriva</w:t>
      </w:r>
      <w:r>
        <w:t xml:space="preserve">. </w:t>
      </w:r>
      <w:r w:rsidR="009D75A4" w:rsidRPr="008A7EC9">
        <w:t>Des numéros comme moi ne sont liés que par leurs actes</w:t>
      </w:r>
      <w:r>
        <w:t xml:space="preserve">, </w:t>
      </w:r>
      <w:r w:rsidR="009D75A4" w:rsidRPr="008A7EC9">
        <w:t>et je fus liée par mon sauvetage</w:t>
      </w:r>
      <w:r>
        <w:t xml:space="preserve">, </w:t>
      </w:r>
      <w:r w:rsidR="009D75A4" w:rsidRPr="008A7EC9">
        <w:t>alors que tous les kaisers du monde n</w:t>
      </w:r>
      <w:r>
        <w:t>’</w:t>
      </w:r>
      <w:r w:rsidR="009D75A4" w:rsidRPr="008A7EC9">
        <w:t>y auraient pu arriver</w:t>
      </w:r>
      <w:r>
        <w:t>.</w:t>
      </w:r>
    </w:p>
    <w:p w14:paraId="6CE5D5C2" w14:textId="77777777" w:rsidR="00BF7D4A" w:rsidRDefault="00BF7D4A" w:rsidP="009D75A4">
      <w:r>
        <w:t>« </w:t>
      </w:r>
      <w:r w:rsidR="009D75A4" w:rsidRPr="008A7EC9">
        <w:t>Ce fut une scène sensationnelle que mon retour sur le bai brun</w:t>
      </w:r>
      <w:r>
        <w:t xml:space="preserve">, </w:t>
      </w:r>
      <w:r w:rsidR="009D75A4" w:rsidRPr="008A7EC9">
        <w:t xml:space="preserve">suivi de </w:t>
      </w:r>
      <w:proofErr w:type="spellStart"/>
      <w:r w:rsidR="009D75A4" w:rsidRPr="008A7EC9">
        <w:t>Tarass-Boulba</w:t>
      </w:r>
      <w:proofErr w:type="spellEnd"/>
      <w:r w:rsidR="009D75A4" w:rsidRPr="008A7EC9">
        <w:t xml:space="preserve"> portant son grand-duc en bando</w:t>
      </w:r>
      <w:r w:rsidR="009D75A4" w:rsidRPr="008A7EC9">
        <w:t>u</w:t>
      </w:r>
      <w:r w:rsidR="009D75A4" w:rsidRPr="008A7EC9">
        <w:t>lière</w:t>
      </w:r>
      <w:r>
        <w:t xml:space="preserve">. </w:t>
      </w:r>
      <w:r w:rsidR="009D75A4" w:rsidRPr="008A7EC9">
        <w:t>La chasse fut arrêtée</w:t>
      </w:r>
      <w:r>
        <w:t xml:space="preserve">. </w:t>
      </w:r>
      <w:r w:rsidR="009D75A4" w:rsidRPr="008A7EC9">
        <w:t>On s</w:t>
      </w:r>
      <w:r>
        <w:t>’</w:t>
      </w:r>
      <w:r w:rsidR="009D75A4" w:rsidRPr="008A7EC9">
        <w:t>empressa</w:t>
      </w:r>
      <w:r>
        <w:t xml:space="preserve">. </w:t>
      </w:r>
      <w:r w:rsidR="009D75A4" w:rsidRPr="008A7EC9">
        <w:t>Je dus raconter l</w:t>
      </w:r>
      <w:r>
        <w:t>’</w:t>
      </w:r>
      <w:r w:rsidR="009D75A4" w:rsidRPr="008A7EC9">
        <w:t>histoire</w:t>
      </w:r>
      <w:r>
        <w:t xml:space="preserve">, </w:t>
      </w:r>
      <w:r w:rsidR="009D75A4" w:rsidRPr="008A7EC9">
        <w:t>ce que je fis avec le plus de brièveté possible</w:t>
      </w:r>
      <w:r>
        <w:t xml:space="preserve">, </w:t>
      </w:r>
      <w:r w:rsidR="009D75A4" w:rsidRPr="008A7EC9">
        <w:t>comme les choses dont on ne se sent pas très fier</w:t>
      </w:r>
      <w:r>
        <w:t xml:space="preserve">. </w:t>
      </w:r>
      <w:r w:rsidR="009D75A4" w:rsidRPr="008A7EC9">
        <w:t>Mais le blessé y ajouta force détails</w:t>
      </w:r>
      <w:r>
        <w:t xml:space="preserve">. </w:t>
      </w:r>
      <w:r w:rsidR="009D75A4" w:rsidRPr="008A7EC9">
        <w:t>Sa fièvre le rendait éloquent et me transformait en héroïne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eus à subir les félicitations de toute la cour</w:t>
      </w:r>
      <w:r>
        <w:t>.</w:t>
      </w:r>
    </w:p>
    <w:p w14:paraId="520A295F" w14:textId="77777777" w:rsidR="00BF7D4A" w:rsidRDefault="00BF7D4A" w:rsidP="009D75A4">
      <w:r>
        <w:t>« </w:t>
      </w:r>
      <w:r w:rsidR="009D75A4" w:rsidRPr="008A7EC9">
        <w:t>Le Kaiser</w:t>
      </w:r>
      <w:r>
        <w:t xml:space="preserve">, </w:t>
      </w:r>
      <w:r w:rsidR="009D75A4" w:rsidRPr="008A7EC9">
        <w:t>qui voit faux et grand</w:t>
      </w:r>
      <w:r>
        <w:t xml:space="preserve">, </w:t>
      </w:r>
      <w:r w:rsidR="009D75A4" w:rsidRPr="008A7EC9">
        <w:t>proclama</w:t>
      </w:r>
      <w:r>
        <w:t> :</w:t>
      </w:r>
    </w:p>
    <w:p w14:paraId="7A941BF1" w14:textId="77777777" w:rsidR="00BF7D4A" w:rsidRDefault="00BF7D4A" w:rsidP="009D75A4">
      <w:r>
        <w:t>« — </w:t>
      </w:r>
      <w:r w:rsidR="009D75A4" w:rsidRPr="008A7EC9">
        <w:t>Elle est adorable</w:t>
      </w:r>
      <w:r>
        <w:t xml:space="preserve">, </w:t>
      </w:r>
      <w:r w:rsidR="009D75A4" w:rsidRPr="008A7EC9">
        <w:t>cette enfant</w:t>
      </w:r>
      <w:r>
        <w:t xml:space="preserve">, </w:t>
      </w:r>
      <w:r w:rsidR="009D75A4" w:rsidRPr="008A7EC9">
        <w:t>qui le premier jour tro</w:t>
      </w:r>
      <w:r w:rsidR="009D75A4" w:rsidRPr="008A7EC9">
        <w:t>u</w:t>
      </w:r>
      <w:r w:rsidR="009D75A4" w:rsidRPr="008A7EC9">
        <w:t>ve moyen de sauver la vie à son fiancé</w:t>
      </w:r>
      <w:r>
        <w:t>.</w:t>
      </w:r>
    </w:p>
    <w:p w14:paraId="006DC68A" w14:textId="77777777" w:rsidR="00BF7D4A" w:rsidRDefault="00BF7D4A" w:rsidP="009D75A4">
      <w:r>
        <w:t>« </w:t>
      </w:r>
      <w:r w:rsidR="009D75A4" w:rsidRPr="008A7EC9">
        <w:t>L</w:t>
      </w:r>
      <w:r>
        <w:t>’</w:t>
      </w:r>
      <w:r w:rsidR="009D75A4" w:rsidRPr="008A7EC9">
        <w:t>Impératrice m</w:t>
      </w:r>
      <w:r>
        <w:t>’</w:t>
      </w:r>
      <w:r w:rsidR="009D75A4" w:rsidRPr="008A7EC9">
        <w:t>embrassa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un tic de famille</w:t>
      </w:r>
      <w:r>
        <w:t xml:space="preserve">. </w:t>
      </w:r>
      <w:r w:rsidR="009D75A4" w:rsidRPr="008A7EC9">
        <w:t>Mon père était aux anges</w:t>
      </w:r>
      <w:r>
        <w:t>.</w:t>
      </w:r>
    </w:p>
    <w:p w14:paraId="044B5965" w14:textId="77777777" w:rsidR="00BF7D4A" w:rsidRDefault="00BF7D4A" w:rsidP="009D75A4">
      <w:r>
        <w:t>« — </w:t>
      </w:r>
      <w:r w:rsidR="009D75A4" w:rsidRPr="008A7EC9">
        <w:t>Tous mes compliments à Votre Majesté</w:t>
      </w:r>
      <w:r>
        <w:t xml:space="preserve">, </w:t>
      </w:r>
      <w:proofErr w:type="spellStart"/>
      <w:r w:rsidR="009D75A4" w:rsidRPr="008A7EC9">
        <w:t>vint-il</w:t>
      </w:r>
      <w:proofErr w:type="spellEnd"/>
      <w:r w:rsidR="009D75A4" w:rsidRPr="008A7EC9">
        <w:t xml:space="preserve"> me dire à l</w:t>
      </w:r>
      <w:r>
        <w:t>’</w:t>
      </w:r>
      <w:r w:rsidR="009D75A4" w:rsidRPr="008A7EC9">
        <w:t>oreille</w:t>
      </w:r>
      <w:r>
        <w:t>.</w:t>
      </w:r>
    </w:p>
    <w:p w14:paraId="7C77565D" w14:textId="77777777" w:rsidR="00BF7D4A" w:rsidRDefault="00BF7D4A" w:rsidP="009D75A4">
      <w:r>
        <w:t>« </w:t>
      </w:r>
      <w:r w:rsidR="009D75A4" w:rsidRPr="008A7EC9">
        <w:t>J</w:t>
      </w:r>
      <w:r>
        <w:t>’</w:t>
      </w:r>
      <w:r w:rsidR="009D75A4" w:rsidRPr="008A7EC9">
        <w:t>étais furieuse et souriante</w:t>
      </w:r>
      <w:r>
        <w:t xml:space="preserve">. </w:t>
      </w:r>
      <w:r w:rsidR="009D75A4" w:rsidRPr="008A7EC9">
        <w:t xml:space="preserve">Ma rage se passa sur </w:t>
      </w:r>
      <w:proofErr w:type="spellStart"/>
      <w:r w:rsidR="009D75A4" w:rsidRPr="008A7EC9">
        <w:t>Tarass-Boulba</w:t>
      </w:r>
      <w:proofErr w:type="spellEnd"/>
      <w:r w:rsidR="009D75A4" w:rsidRPr="008A7EC9">
        <w:t xml:space="preserve"> qui eut plus de coups de cravache</w:t>
      </w:r>
      <w:r>
        <w:t xml:space="preserve">, </w:t>
      </w:r>
      <w:r w:rsidR="009D75A4" w:rsidRPr="008A7EC9">
        <w:t>en rentrant au palais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il n</w:t>
      </w:r>
      <w:r>
        <w:t>’</w:t>
      </w:r>
      <w:r w:rsidR="009D75A4" w:rsidRPr="008A7EC9">
        <w:t>en a reçu depuis</w:t>
      </w:r>
      <w:r>
        <w:t>.</w:t>
      </w:r>
    </w:p>
    <w:p w14:paraId="70EB3D23" w14:textId="77777777" w:rsidR="00BF7D4A" w:rsidRDefault="00BF7D4A" w:rsidP="009D75A4">
      <w:r>
        <w:lastRenderedPageBreak/>
        <w:t>« </w:t>
      </w:r>
      <w:r w:rsidR="009D75A4" w:rsidRPr="008A7EC9">
        <w:t>J</w:t>
      </w:r>
      <w:r>
        <w:t>’</w:t>
      </w:r>
      <w:r w:rsidR="009D75A4" w:rsidRPr="008A7EC9">
        <w:t>ai une qualité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aime les situations nettes</w:t>
      </w:r>
      <w:r>
        <w:t xml:space="preserve">. </w:t>
      </w:r>
      <w:r w:rsidR="009D75A4" w:rsidRPr="008A7EC9">
        <w:t>Consciente que</w:t>
      </w:r>
      <w:r>
        <w:t xml:space="preserve">, </w:t>
      </w:r>
      <w:r w:rsidR="009D75A4" w:rsidRPr="008A7EC9">
        <w:t>en grande partie par ma faute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étais désormais engagée de façon à ne plus pouvoir me libérer sans un de ces scandales auxquels toute princesse digne de ce nom répugne plus qu</w:t>
      </w:r>
      <w:r>
        <w:t>’</w:t>
      </w:r>
      <w:r w:rsidR="009D75A4" w:rsidRPr="008A7EC9">
        <w:t>à la certitude d</w:t>
      </w:r>
      <w:r>
        <w:t>’</w:t>
      </w:r>
      <w:r w:rsidR="009D75A4" w:rsidRPr="008A7EC9">
        <w:t>être malheureuse</w:t>
      </w:r>
      <w:r>
        <w:t xml:space="preserve">, </w:t>
      </w:r>
      <w:r w:rsidR="009D75A4" w:rsidRPr="008A7EC9">
        <w:t>je résolus de poser le soir même mes conditions à celui que la Cour appelait déjà mon fiancé</w:t>
      </w:r>
      <w:r>
        <w:t>.</w:t>
      </w:r>
    </w:p>
    <w:p w14:paraId="79EC404A" w14:textId="77777777" w:rsidR="00BF7D4A" w:rsidRDefault="00BF7D4A" w:rsidP="009D75A4">
      <w:r>
        <w:t>« </w:t>
      </w:r>
      <w:r w:rsidR="009D75A4" w:rsidRPr="008A7EC9">
        <w:t>Je le priai de me recevoir</w:t>
      </w:r>
      <w:r>
        <w:t xml:space="preserve">, </w:t>
      </w:r>
      <w:r w:rsidR="009D75A4" w:rsidRPr="008A7EC9">
        <w:t>ce qu</w:t>
      </w:r>
      <w:r>
        <w:t>’</w:t>
      </w:r>
      <w:r w:rsidR="009D75A4" w:rsidRPr="008A7EC9">
        <w:t>il fit immédiatement</w:t>
      </w:r>
      <w:r>
        <w:t xml:space="preserve">, </w:t>
      </w:r>
      <w:r w:rsidR="009D75A4" w:rsidRPr="008A7EC9">
        <w:t>après avoir renvoyé le poseur de gouttière</w:t>
      </w:r>
      <w:r>
        <w:t>.</w:t>
      </w:r>
    </w:p>
    <w:p w14:paraId="6BDED9FA" w14:textId="77777777" w:rsidR="00BF7D4A" w:rsidRDefault="00BF7D4A" w:rsidP="009D75A4">
      <w:r>
        <w:t>« </w:t>
      </w:r>
      <w:r w:rsidR="009D75A4" w:rsidRPr="008A7EC9">
        <w:t>Quand nous fûmes seuls</w:t>
      </w:r>
      <w:r>
        <w:t xml:space="preserve">, </w:t>
      </w:r>
      <w:r w:rsidR="009D75A4" w:rsidRPr="008A7EC9">
        <w:t>voilà à peu près comme je lui parlai</w:t>
      </w:r>
      <w:r>
        <w:t> :</w:t>
      </w:r>
    </w:p>
    <w:p w14:paraId="155200EF" w14:textId="77777777" w:rsidR="00BF7D4A" w:rsidRDefault="00BF7D4A" w:rsidP="009D75A4">
      <w:r>
        <w:t>« — </w:t>
      </w:r>
      <w:r w:rsidR="009D75A4" w:rsidRPr="008A7EC9">
        <w:t>Monsieur</w:t>
      </w:r>
      <w:r>
        <w:t xml:space="preserve">, </w:t>
      </w:r>
      <w:r w:rsidR="009D75A4" w:rsidRPr="008A7EC9">
        <w:t>ma démarche vous étonnera peut-être</w:t>
      </w:r>
      <w:r>
        <w:t xml:space="preserve">. </w:t>
      </w:r>
      <w:r w:rsidR="009D75A4" w:rsidRPr="008A7EC9">
        <w:t>Mais j</w:t>
      </w:r>
      <w:r>
        <w:t>’</w:t>
      </w:r>
      <w:r w:rsidR="009D75A4" w:rsidRPr="008A7EC9">
        <w:t>ai et conserverai toujours l</w:t>
      </w:r>
      <w:r>
        <w:t>’</w:t>
      </w:r>
      <w:r w:rsidR="009D75A4" w:rsidRPr="008A7EC9">
        <w:t>habitude de faire ce que je juge ut</w:t>
      </w:r>
      <w:r w:rsidR="009D75A4" w:rsidRPr="008A7EC9">
        <w:t>i</w:t>
      </w:r>
      <w:r w:rsidR="009D75A4" w:rsidRPr="008A7EC9">
        <w:t>le</w:t>
      </w:r>
      <w:r>
        <w:t xml:space="preserve">, </w:t>
      </w:r>
      <w:r w:rsidR="009D75A4" w:rsidRPr="008A7EC9">
        <w:t>sans m</w:t>
      </w:r>
      <w:r>
        <w:t>’</w:t>
      </w:r>
      <w:r w:rsidR="009D75A4" w:rsidRPr="008A7EC9">
        <w:t>inquiéter de savoir si c</w:t>
      </w:r>
      <w:r>
        <w:t>’</w:t>
      </w:r>
      <w:r w:rsidR="009D75A4" w:rsidRPr="008A7EC9">
        <w:t>est convenable</w:t>
      </w:r>
      <w:r>
        <w:t xml:space="preserve">. </w:t>
      </w:r>
      <w:r w:rsidR="009D75A4" w:rsidRPr="008A7EC9">
        <w:t>Or je juge au suprême degré utile de vous dire ceci</w:t>
      </w:r>
      <w:r>
        <w:t> :</w:t>
      </w:r>
    </w:p>
    <w:p w14:paraId="79DFCB0B" w14:textId="77777777" w:rsidR="00BF7D4A" w:rsidRDefault="00BF7D4A" w:rsidP="009D75A4">
      <w:r>
        <w:t>« </w:t>
      </w:r>
      <w:r w:rsidR="009D75A4" w:rsidRPr="008A7EC9">
        <w:t>Je suis venue à Pétersbourg pour accompagner papa</w:t>
      </w:r>
      <w:r>
        <w:t xml:space="preserve">, </w:t>
      </w:r>
      <w:r w:rsidR="009D75A4" w:rsidRPr="008A7EC9">
        <w:t>pour voir de belles fêtes</w:t>
      </w:r>
      <w:r>
        <w:t xml:space="preserve">, </w:t>
      </w:r>
      <w:r w:rsidR="009D75A4" w:rsidRPr="008A7EC9">
        <w:t>m</w:t>
      </w:r>
      <w:r>
        <w:t>’</w:t>
      </w:r>
      <w:r w:rsidR="009D75A4" w:rsidRPr="008A7EC9">
        <w:t>amuser en un mot</w:t>
      </w:r>
      <w:r>
        <w:t xml:space="preserve">, </w:t>
      </w:r>
      <w:r w:rsidR="009D75A4" w:rsidRPr="008A7EC9">
        <w:t>non pour y tro</w:t>
      </w:r>
      <w:r w:rsidR="009D75A4" w:rsidRPr="008A7EC9">
        <w:t>u</w:t>
      </w:r>
      <w:r w:rsidR="009D75A4" w:rsidRPr="008A7EC9">
        <w:t>ver un mari</w:t>
      </w:r>
      <w:r>
        <w:t xml:space="preserve">. </w:t>
      </w:r>
      <w:r w:rsidR="009D75A4" w:rsidRPr="008A7EC9">
        <w:t>Des maris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en ai refusé</w:t>
      </w:r>
      <w:r>
        <w:t xml:space="preserve">, </w:t>
      </w:r>
      <w:r w:rsidR="009D75A4" w:rsidRPr="008A7EC9">
        <w:t>vous me ferez l</w:t>
      </w:r>
      <w:r>
        <w:t>’</w:t>
      </w:r>
      <w:r w:rsidR="009D75A4" w:rsidRPr="008A7EC9">
        <w:t>honneur de me croire</w:t>
      </w:r>
      <w:r>
        <w:t xml:space="preserve">, </w:t>
      </w:r>
      <w:r w:rsidR="009D75A4" w:rsidRPr="008A7EC9">
        <w:t>autant qu</w:t>
      </w:r>
      <w:r>
        <w:t>’</w:t>
      </w:r>
      <w:r w:rsidR="009D75A4" w:rsidRPr="008A7EC9">
        <w:t>il y a de provinces en Russie</w:t>
      </w:r>
      <w:r>
        <w:t xml:space="preserve">, </w:t>
      </w:r>
      <w:r w:rsidR="009D75A4" w:rsidRPr="008A7EC9">
        <w:t>et le de</w:t>
      </w:r>
      <w:r w:rsidR="009D75A4" w:rsidRPr="008A7EC9">
        <w:t>r</w:t>
      </w:r>
      <w:r w:rsidR="009D75A4" w:rsidRPr="008A7EC9">
        <w:t>nier était un prince persan</w:t>
      </w:r>
      <w:r>
        <w:t xml:space="preserve">, </w:t>
      </w:r>
      <w:r w:rsidR="009D75A4" w:rsidRPr="008A7EC9">
        <w:t>possesseur d</w:t>
      </w:r>
      <w:r>
        <w:t>’</w:t>
      </w:r>
      <w:r w:rsidR="009D75A4" w:rsidRPr="008A7EC9">
        <w:t>une montagne où les émeraudes se trouvent avec la même facilité que les truffes en Périgord</w:t>
      </w:r>
      <w:r>
        <w:t xml:space="preserve">, </w:t>
      </w:r>
      <w:r w:rsidR="009D75A4" w:rsidRPr="008A7EC9">
        <w:t>et y sont plus grosses</w:t>
      </w:r>
      <w:r>
        <w:t>.</w:t>
      </w:r>
    </w:p>
    <w:p w14:paraId="7841A27C" w14:textId="77777777" w:rsidR="00BF7D4A" w:rsidRDefault="00BF7D4A" w:rsidP="009D75A4">
      <w:r>
        <w:t>« </w:t>
      </w:r>
      <w:r w:rsidR="009D75A4" w:rsidRPr="008A7EC9">
        <w:t>Or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arrive ici</w:t>
      </w:r>
      <w:r>
        <w:t xml:space="preserve">. </w:t>
      </w:r>
      <w:r w:rsidR="009D75A4" w:rsidRPr="008A7EC9">
        <w:t>Je ne sais pas ce qui leur prend à tous</w:t>
      </w:r>
      <w:r>
        <w:t xml:space="preserve">. </w:t>
      </w:r>
      <w:r w:rsidR="009D75A4" w:rsidRPr="008A7EC9">
        <w:t>Bref</w:t>
      </w:r>
      <w:r>
        <w:t xml:space="preserve">, </w:t>
      </w:r>
      <w:r w:rsidR="009D75A4" w:rsidRPr="008A7EC9">
        <w:t>voilà qu</w:t>
      </w:r>
      <w:r>
        <w:t>’</w:t>
      </w:r>
      <w:r w:rsidR="009D75A4" w:rsidRPr="008A7EC9">
        <w:t>il faut me marier</w:t>
      </w:r>
      <w:r>
        <w:t xml:space="preserve">. </w:t>
      </w:r>
      <w:r w:rsidR="009D75A4" w:rsidRPr="008A7EC9">
        <w:t>Ce que je vous dis n</w:t>
      </w:r>
      <w:r>
        <w:t>’</w:t>
      </w:r>
      <w:r w:rsidR="009D75A4" w:rsidRPr="008A7EC9">
        <w:t>est pas pour vous désobliger</w:t>
      </w:r>
      <w:r>
        <w:t xml:space="preserve">. </w:t>
      </w:r>
      <w:r w:rsidR="009D75A4" w:rsidRPr="008A7EC9">
        <w:t>Mais enfin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nous ne nous étions j</w:t>
      </w:r>
      <w:r w:rsidR="009D75A4" w:rsidRPr="008A7EC9">
        <w:t>a</w:t>
      </w:r>
      <w:r w:rsidR="009D75A4" w:rsidRPr="008A7EC9">
        <w:t>mais vus il y a trois jours</w:t>
      </w:r>
      <w:r>
        <w:t>.</w:t>
      </w:r>
    </w:p>
    <w:p w14:paraId="61D2F2F6" w14:textId="77777777" w:rsidR="00BF7D4A" w:rsidRDefault="00BF7D4A" w:rsidP="009D75A4">
      <w:r>
        <w:t>« </w:t>
      </w:r>
      <w:r w:rsidR="009D75A4" w:rsidRPr="008A7EC9">
        <w:t>Quoi qu</w:t>
      </w:r>
      <w:r>
        <w:t>’</w:t>
      </w:r>
      <w:r w:rsidR="009D75A4" w:rsidRPr="008A7EC9">
        <w:t>il en soit</w:t>
      </w:r>
      <w:r>
        <w:t xml:space="preserve">, </w:t>
      </w:r>
      <w:r w:rsidR="009D75A4" w:rsidRPr="008A7EC9">
        <w:t>je suis à peu près dans l</w:t>
      </w:r>
      <w:r>
        <w:t>’</w:t>
      </w:r>
      <w:r w:rsidR="009D75A4" w:rsidRPr="008A7EC9">
        <w:t>obligation de vous épouser</w:t>
      </w:r>
      <w:r>
        <w:t xml:space="preserve">. </w:t>
      </w:r>
      <w:r w:rsidR="009D75A4" w:rsidRPr="008A7EC9">
        <w:t>Les circonstances dépassent l</w:t>
      </w:r>
      <w:r>
        <w:t>’</w:t>
      </w:r>
      <w:r w:rsidR="009D75A4" w:rsidRPr="008A7EC9">
        <w:t>homme que vous êtes et la fille que je suis</w:t>
      </w:r>
      <w:r>
        <w:t xml:space="preserve">. </w:t>
      </w:r>
      <w:r w:rsidR="009D75A4" w:rsidRPr="008A7EC9">
        <w:t>Il y a dans notre histoire quatre emp</w:t>
      </w:r>
      <w:r w:rsidR="009D75A4" w:rsidRPr="008A7EC9">
        <w:t>e</w:t>
      </w:r>
      <w:r w:rsidR="009D75A4" w:rsidRPr="008A7EC9">
        <w:t>reurs et impératrices</w:t>
      </w:r>
      <w:r>
        <w:t xml:space="preserve">, </w:t>
      </w:r>
      <w:r w:rsidR="009D75A4" w:rsidRPr="008A7EC9">
        <w:t>des couronnes</w:t>
      </w:r>
      <w:r>
        <w:t xml:space="preserve">, </w:t>
      </w:r>
      <w:r w:rsidR="009D75A4" w:rsidRPr="008A7EC9">
        <w:t xml:space="preserve">sans doute des </w:t>
      </w:r>
      <w:r w:rsidR="009D75A4" w:rsidRPr="008A7EC9">
        <w:lastRenderedPageBreak/>
        <w:t>budgets à équilibrer</w:t>
      </w:r>
      <w:r>
        <w:t xml:space="preserve"> ; </w:t>
      </w:r>
      <w:r w:rsidR="009D75A4" w:rsidRPr="008A7EC9">
        <w:t>je sens que papa fera une maladie si je ne suis pas reine</w:t>
      </w:r>
      <w:r>
        <w:t xml:space="preserve">, </w:t>
      </w:r>
      <w:r w:rsidR="009D75A4" w:rsidRPr="008A7EC9">
        <w:t>maintenant qu</w:t>
      </w:r>
      <w:r>
        <w:t>’</w:t>
      </w:r>
      <w:r w:rsidR="009D75A4" w:rsidRPr="008A7EC9">
        <w:t>il en a vu la possibilité</w:t>
      </w:r>
      <w:r>
        <w:t xml:space="preserve">. </w:t>
      </w:r>
      <w:r w:rsidR="009D75A4" w:rsidRPr="008A7EC9">
        <w:t>En outre</w:t>
      </w:r>
      <w:r>
        <w:t xml:space="preserve">, </w:t>
      </w:r>
      <w:r w:rsidR="009D75A4" w:rsidRPr="008A7EC9">
        <w:t>je vous ai cassé la jambe</w:t>
      </w:r>
      <w:r>
        <w:t>.</w:t>
      </w:r>
    </w:p>
    <w:p w14:paraId="78B1C7BD" w14:textId="77777777" w:rsidR="00BF7D4A" w:rsidRDefault="00BF7D4A" w:rsidP="009D75A4">
      <w:r>
        <w:t>« </w:t>
      </w:r>
      <w:r w:rsidR="009D75A4" w:rsidRPr="008A7EC9">
        <w:t>Il fit un geste</w:t>
      </w:r>
      <w:r>
        <w:t xml:space="preserve"> : </w:t>
      </w:r>
      <w:r w:rsidR="009D75A4" w:rsidRPr="008A7EC9">
        <w:t>ne parlons pas de cela</w:t>
      </w:r>
      <w:r>
        <w:t>.</w:t>
      </w:r>
    </w:p>
    <w:p w14:paraId="174D3F80" w14:textId="77777777" w:rsidR="00BF7D4A" w:rsidRDefault="00BF7D4A" w:rsidP="009D75A4">
      <w:r>
        <w:t>« — </w:t>
      </w:r>
      <w:r w:rsidR="009D75A4" w:rsidRPr="008A7EC9">
        <w:t>Parlons-en au contraire</w:t>
      </w:r>
      <w:r>
        <w:t xml:space="preserve">, </w:t>
      </w:r>
      <w:r w:rsidR="009D75A4" w:rsidRPr="008A7EC9">
        <w:t>puisque</w:t>
      </w:r>
      <w:r>
        <w:t xml:space="preserve">, </w:t>
      </w:r>
      <w:r w:rsidR="009D75A4" w:rsidRPr="008A7EC9">
        <w:t>je vous le dis carr</w:t>
      </w:r>
      <w:r w:rsidR="009D75A4" w:rsidRPr="008A7EC9">
        <w:t>é</w:t>
      </w:r>
      <w:r w:rsidR="009D75A4" w:rsidRPr="008A7EC9">
        <w:t>ment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cet accident dont je suis cause qui m</w:t>
      </w:r>
      <w:r>
        <w:t>’</w:t>
      </w:r>
      <w:r w:rsidR="009D75A4" w:rsidRPr="008A7EC9">
        <w:t>aura si vite d</w:t>
      </w:r>
      <w:r w:rsidR="009D75A4" w:rsidRPr="008A7EC9">
        <w:t>é</w:t>
      </w:r>
      <w:r w:rsidR="009D75A4" w:rsidRPr="008A7EC9">
        <w:t>terminée à accepter une chose dont hier encore je ne voulais pas entendre parler</w:t>
      </w:r>
      <w:r>
        <w:t xml:space="preserve">. </w:t>
      </w:r>
      <w:r w:rsidR="009D75A4" w:rsidRPr="008A7EC9">
        <w:t>Grâce à lui je me donne l</w:t>
      </w:r>
      <w:r>
        <w:t>’</w:t>
      </w:r>
      <w:r w:rsidR="009D75A4" w:rsidRPr="008A7EC9">
        <w:t>impression de ne pas faire tout à fait un mariage de raison</w:t>
      </w:r>
      <w:r>
        <w:t xml:space="preserve">, </w:t>
      </w:r>
      <w:r w:rsidR="009D75A4" w:rsidRPr="008A7EC9">
        <w:t>ce qui</w:t>
      </w:r>
      <w:r>
        <w:t xml:space="preserve">, </w:t>
      </w:r>
      <w:r w:rsidR="009D75A4" w:rsidRPr="008A7EC9">
        <w:t>pour une fille de ma qualité</w:t>
      </w:r>
      <w:r>
        <w:t xml:space="preserve">, </w:t>
      </w:r>
      <w:r w:rsidR="009D75A4" w:rsidRPr="008A7EC9">
        <w:t>est assez agréable</w:t>
      </w:r>
      <w:r>
        <w:t>.</w:t>
      </w:r>
    </w:p>
    <w:p w14:paraId="0872B8AC" w14:textId="77777777" w:rsidR="00BF7D4A" w:rsidRDefault="00BF7D4A" w:rsidP="009D75A4">
      <w:r>
        <w:t>« — </w:t>
      </w:r>
      <w:r w:rsidR="009D75A4" w:rsidRPr="008A7EC9">
        <w:t>C</w:t>
      </w:r>
      <w:r>
        <w:t>’</w:t>
      </w:r>
      <w:r w:rsidR="009D75A4" w:rsidRPr="008A7EC9">
        <w:t>est l</w:t>
      </w:r>
      <w:r>
        <w:t>’</w:t>
      </w:r>
      <w:r w:rsidR="009D75A4" w:rsidRPr="008A7EC9">
        <w:t>autre jambe</w:t>
      </w:r>
      <w:r>
        <w:t xml:space="preserve">, </w:t>
      </w:r>
      <w:r w:rsidR="009D75A4" w:rsidRPr="008A7EC9">
        <w:t>et les bras</w:t>
      </w:r>
      <w:r>
        <w:t xml:space="preserve">, </w:t>
      </w:r>
      <w:r w:rsidR="009D75A4" w:rsidRPr="008A7EC9">
        <w:t>que je voudrais avoir brisés</w:t>
      </w:r>
      <w:r>
        <w:t xml:space="preserve">, </w:t>
      </w:r>
      <w:r w:rsidR="009D75A4" w:rsidRPr="008A7EC9">
        <w:t>dit-il avec une tristesse douce</w:t>
      </w:r>
      <w:r>
        <w:t xml:space="preserve">, </w:t>
      </w:r>
      <w:r w:rsidR="009D75A4" w:rsidRPr="008A7EC9">
        <w:t>pour ne pas vous entendre prononcer ce mot affreux</w:t>
      </w:r>
      <w:r>
        <w:t xml:space="preserve">, </w:t>
      </w:r>
      <w:r w:rsidR="009D75A4" w:rsidRPr="008A7EC9">
        <w:t>mariage de raison</w:t>
      </w:r>
      <w:r>
        <w:t>.</w:t>
      </w:r>
    </w:p>
    <w:p w14:paraId="4B622CA6" w14:textId="77777777" w:rsidR="00BF7D4A" w:rsidRDefault="00BF7D4A" w:rsidP="009D75A4">
      <w:r>
        <w:t>« — </w:t>
      </w:r>
      <w:r w:rsidR="009D75A4" w:rsidRPr="008A7EC9">
        <w:t>Je conclus</w:t>
      </w:r>
      <w:r>
        <w:t xml:space="preserve">, </w:t>
      </w:r>
      <w:r w:rsidR="009D75A4" w:rsidRPr="008A7EC9">
        <w:t>dis-je sans m</w:t>
      </w:r>
      <w:r>
        <w:t>’</w:t>
      </w:r>
      <w:r w:rsidR="009D75A4" w:rsidRPr="008A7EC9">
        <w:t>émouvoir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accepte d</w:t>
      </w:r>
      <w:r>
        <w:t>’</w:t>
      </w:r>
      <w:r w:rsidR="009D75A4" w:rsidRPr="008A7EC9">
        <w:t>être v</w:t>
      </w:r>
      <w:r w:rsidR="009D75A4" w:rsidRPr="008A7EC9">
        <w:t>o</w:t>
      </w:r>
      <w:r w:rsidR="009D75A4" w:rsidRPr="008A7EC9">
        <w:t>tre femme</w:t>
      </w:r>
      <w:r>
        <w:t xml:space="preserve">. </w:t>
      </w:r>
      <w:r w:rsidR="009D75A4" w:rsidRPr="008A7EC9">
        <w:t>Mais vous trouverez bon que j</w:t>
      </w:r>
      <w:r>
        <w:t>’</w:t>
      </w:r>
      <w:r w:rsidR="009D75A4" w:rsidRPr="008A7EC9">
        <w:t>y mette une ou deux petites conditions</w:t>
      </w:r>
      <w:r>
        <w:t>.</w:t>
      </w:r>
    </w:p>
    <w:p w14:paraId="11214D8A" w14:textId="77777777" w:rsidR="00BF7D4A" w:rsidRDefault="00BF7D4A" w:rsidP="009D75A4">
      <w:r>
        <w:t>« — </w:t>
      </w:r>
      <w:r w:rsidR="009D75A4" w:rsidRPr="008A7EC9">
        <w:t>Parlez</w:t>
      </w:r>
      <w:r>
        <w:t xml:space="preserve">, </w:t>
      </w:r>
      <w:r w:rsidR="009D75A4" w:rsidRPr="008A7EC9">
        <w:t>parlez</w:t>
      </w:r>
      <w:r>
        <w:t xml:space="preserve">, </w:t>
      </w:r>
      <w:r w:rsidR="009D75A4" w:rsidRPr="008A7EC9">
        <w:t>dit-il avec force</w:t>
      </w:r>
      <w:r>
        <w:t xml:space="preserve">. </w:t>
      </w:r>
      <w:r w:rsidR="009D75A4" w:rsidRPr="008A7EC9">
        <w:t>Vous savez que tout ce que vous demanderez est accordé d</w:t>
      </w:r>
      <w:r>
        <w:t>’</w:t>
      </w:r>
      <w:r w:rsidR="009D75A4" w:rsidRPr="008A7EC9">
        <w:t>avance</w:t>
      </w:r>
      <w:r>
        <w:t>.</w:t>
      </w:r>
    </w:p>
    <w:p w14:paraId="64FC979D" w14:textId="77777777" w:rsidR="00BF7D4A" w:rsidRDefault="00BF7D4A" w:rsidP="009D75A4">
      <w:r>
        <w:t>« — </w:t>
      </w:r>
      <w:r w:rsidR="009D75A4" w:rsidRPr="008A7EC9">
        <w:t>Oh</w:t>
      </w:r>
      <w:r>
        <w:t xml:space="preserve"> ! </w:t>
      </w:r>
      <w:r w:rsidR="009D75A4" w:rsidRPr="008A7EC9">
        <w:t>oh</w:t>
      </w:r>
      <w:r>
        <w:t xml:space="preserve"> ! </w:t>
      </w:r>
      <w:r w:rsidR="009D75A4" w:rsidRPr="008A7EC9">
        <w:t>dis-je en souriant</w:t>
      </w:r>
      <w:r>
        <w:t xml:space="preserve">. </w:t>
      </w:r>
      <w:r w:rsidR="009D75A4" w:rsidRPr="008A7EC9">
        <w:t>Vous trouverez peut-être tout à l</w:t>
      </w:r>
      <w:r>
        <w:t>’</w:t>
      </w:r>
      <w:r w:rsidR="009D75A4" w:rsidRPr="008A7EC9">
        <w:t>heure que vous êtes allé un peu vite</w:t>
      </w:r>
      <w:r>
        <w:t xml:space="preserve">. </w:t>
      </w:r>
      <w:r w:rsidR="009D75A4" w:rsidRPr="008A7EC9">
        <w:t>Eh bien</w:t>
      </w:r>
      <w:r>
        <w:t xml:space="preserve">, </w:t>
      </w:r>
      <w:r w:rsidR="009D75A4" w:rsidRPr="008A7EC9">
        <w:t>mon cher ami</w:t>
      </w:r>
      <w:r>
        <w:t xml:space="preserve"> (</w:t>
      </w:r>
      <w:r w:rsidR="009D75A4" w:rsidRPr="008A7EC9">
        <w:t>j</w:t>
      </w:r>
      <w:r>
        <w:t>’</w:t>
      </w:r>
      <w:r w:rsidR="009D75A4" w:rsidRPr="008A7EC9">
        <w:t>insistai sur ce mot</w:t>
      </w:r>
      <w:r>
        <w:t xml:space="preserve">) </w:t>
      </w:r>
      <w:r w:rsidR="009D75A4" w:rsidRPr="008A7EC9">
        <w:t>j</w:t>
      </w:r>
      <w:r>
        <w:t>’</w:t>
      </w:r>
      <w:r w:rsidR="009D75A4" w:rsidRPr="008A7EC9">
        <w:t>ai joui dès mon enfance de la plus grande liberté</w:t>
      </w:r>
      <w:r>
        <w:t xml:space="preserve">, </w:t>
      </w:r>
      <w:r w:rsidR="009D75A4" w:rsidRPr="008A7EC9">
        <w:t>et je prétends ne pas l</w:t>
      </w:r>
      <w:r>
        <w:t>’</w:t>
      </w:r>
      <w:r w:rsidR="009D75A4" w:rsidRPr="008A7EC9">
        <w:t>aliéner en me mariant</w:t>
      </w:r>
      <w:r>
        <w:t xml:space="preserve">. </w:t>
      </w:r>
      <w:r w:rsidR="009D75A4" w:rsidRPr="008A7EC9">
        <w:t>Je veux qu</w:t>
      </w:r>
      <w:r>
        <w:t>’</w:t>
      </w:r>
      <w:r w:rsidR="009D75A4" w:rsidRPr="008A7EC9">
        <w:t>il soit entendu que rien n</w:t>
      </w:r>
      <w:r>
        <w:t>’</w:t>
      </w:r>
      <w:r w:rsidR="009D75A4" w:rsidRPr="008A7EC9">
        <w:t>y soit changé</w:t>
      </w:r>
      <w:r>
        <w:t xml:space="preserve">, </w:t>
      </w:r>
      <w:r w:rsidR="009D75A4" w:rsidRPr="008A7EC9">
        <w:t>rien</w:t>
      </w:r>
      <w:r>
        <w:t xml:space="preserve">, </w:t>
      </w:r>
      <w:r w:rsidR="009D75A4" w:rsidRPr="008A7EC9">
        <w:t>entendez-vous</w:t>
      </w:r>
      <w:r>
        <w:t>.</w:t>
      </w:r>
    </w:p>
    <w:p w14:paraId="4C6A326F" w14:textId="77777777" w:rsidR="00BF7D4A" w:rsidRDefault="00BF7D4A" w:rsidP="009D75A4">
      <w:r>
        <w:t>« — </w:t>
      </w:r>
      <w:r w:rsidR="009D75A4" w:rsidRPr="008A7EC9">
        <w:t>Comment pouvez-vous croire</w:t>
      </w:r>
      <w:r>
        <w:t> !…</w:t>
      </w:r>
    </w:p>
    <w:p w14:paraId="0B45765F" w14:textId="77777777" w:rsidR="00BF7D4A" w:rsidRDefault="00BF7D4A" w:rsidP="009D75A4">
      <w:r>
        <w:t>« — </w:t>
      </w:r>
      <w:r w:rsidR="009D75A4" w:rsidRPr="008A7EC9">
        <w:t>Ne vous méprenez pas vous-même sur le sens des mots</w:t>
      </w:r>
      <w:r>
        <w:t xml:space="preserve">, </w:t>
      </w:r>
      <w:r w:rsidR="009D75A4" w:rsidRPr="008A7EC9">
        <w:t>dis-je</w:t>
      </w:r>
      <w:r>
        <w:t xml:space="preserve">. </w:t>
      </w:r>
      <w:r w:rsidR="009D75A4" w:rsidRPr="008A7EC9">
        <w:t>Admettez que ce n</w:t>
      </w:r>
      <w:r>
        <w:t>’</w:t>
      </w:r>
      <w:r w:rsidR="009D75A4" w:rsidRPr="008A7EC9">
        <w:t>est pas une jeune fille qui vous parle</w:t>
      </w:r>
      <w:r>
        <w:t xml:space="preserve">, </w:t>
      </w:r>
      <w:r w:rsidR="009D75A4" w:rsidRPr="008A7EC9">
        <w:t>ni une femme</w:t>
      </w:r>
      <w:r>
        <w:t xml:space="preserve">, </w:t>
      </w:r>
      <w:r w:rsidR="009D75A4" w:rsidRPr="008A7EC9">
        <w:t xml:space="preserve">et comprenez que ma condition est que </w:t>
      </w:r>
      <w:r w:rsidR="009D75A4" w:rsidRPr="008A7EC9">
        <w:lastRenderedPageBreak/>
        <w:t>n</w:t>
      </w:r>
      <w:r w:rsidR="009D75A4" w:rsidRPr="008A7EC9">
        <w:t>o</w:t>
      </w:r>
      <w:r w:rsidR="009D75A4" w:rsidRPr="008A7EC9">
        <w:t>tre union doit être</w:t>
      </w:r>
      <w:r>
        <w:t xml:space="preserve">, </w:t>
      </w:r>
      <w:r w:rsidR="009D75A4" w:rsidRPr="008A7EC9">
        <w:t>selon mon inflexible volonté</w:t>
      </w:r>
      <w:r>
        <w:t xml:space="preserve">, </w:t>
      </w:r>
      <w:r w:rsidR="009D75A4" w:rsidRPr="008A7EC9">
        <w:t>un pacte d</w:t>
      </w:r>
      <w:r>
        <w:t>’</w:t>
      </w:r>
      <w:r w:rsidR="009D75A4" w:rsidRPr="008A7EC9">
        <w:t>amitié</w:t>
      </w:r>
      <w:r>
        <w:t xml:space="preserve">, </w:t>
      </w:r>
      <w:r w:rsidR="009D75A4" w:rsidRPr="008A7EC9">
        <w:t>exclusif de toute autre chose</w:t>
      </w:r>
      <w:r>
        <w:t>.</w:t>
      </w:r>
    </w:p>
    <w:p w14:paraId="1E961AAA" w14:textId="77777777" w:rsidR="00BF7D4A" w:rsidRDefault="00BF7D4A" w:rsidP="009D75A4">
      <w:r>
        <w:t>« </w:t>
      </w:r>
      <w:r w:rsidR="009D75A4" w:rsidRPr="008A7EC9">
        <w:t>Je ne sais pas si j</w:t>
      </w:r>
      <w:r>
        <w:t>’</w:t>
      </w:r>
      <w:r w:rsidR="009D75A4" w:rsidRPr="008A7EC9">
        <w:t>aurais continué à m</w:t>
      </w:r>
      <w:r>
        <w:t>’</w:t>
      </w:r>
      <w:r w:rsidR="009D75A4" w:rsidRPr="008A7EC9">
        <w:t>en bien tirer de ma petite allocution scabreuse</w:t>
      </w:r>
      <w:r>
        <w:t xml:space="preserve">, </w:t>
      </w:r>
      <w:r w:rsidR="009D75A4" w:rsidRPr="008A7EC9">
        <w:t>si sa balourdise masculine ne m</w:t>
      </w:r>
      <w:r>
        <w:t>’</w:t>
      </w:r>
      <w:r w:rsidR="009D75A4" w:rsidRPr="008A7EC9">
        <w:t>en avait fourni le moyen</w:t>
      </w:r>
      <w:r>
        <w:t>.</w:t>
      </w:r>
    </w:p>
    <w:p w14:paraId="5DE54703" w14:textId="77777777" w:rsidR="00BF7D4A" w:rsidRDefault="00BF7D4A" w:rsidP="009D75A4">
      <w:r>
        <w:t>« — </w:t>
      </w:r>
      <w:r w:rsidR="009D75A4" w:rsidRPr="008A7EC9">
        <w:t>Vous aimez quelqu</w:t>
      </w:r>
      <w:r>
        <w:t>’</w:t>
      </w:r>
      <w:r w:rsidR="009D75A4" w:rsidRPr="008A7EC9">
        <w:t>un</w:t>
      </w:r>
      <w:r>
        <w:t xml:space="preserve"> ! </w:t>
      </w:r>
      <w:r w:rsidR="009D75A4" w:rsidRPr="008A7EC9">
        <w:t>dit-il d</w:t>
      </w:r>
      <w:r>
        <w:t>’</w:t>
      </w:r>
      <w:r w:rsidR="009D75A4" w:rsidRPr="008A7EC9">
        <w:t>une voix rauque</w:t>
      </w:r>
      <w:r>
        <w:t>.</w:t>
      </w:r>
    </w:p>
    <w:p w14:paraId="63D3280E" w14:textId="77777777" w:rsidR="00BF7D4A" w:rsidRDefault="00BF7D4A" w:rsidP="009D75A4">
      <w:r>
        <w:t>« — </w:t>
      </w:r>
      <w:r w:rsidR="009D75A4" w:rsidRPr="008A7EC9">
        <w:t>Soyez convenable</w:t>
      </w:r>
      <w:r>
        <w:t xml:space="preserve">, </w:t>
      </w:r>
      <w:r w:rsidR="009D75A4" w:rsidRPr="008A7EC9">
        <w:t>et surtout ne dites pas de bêtises</w:t>
      </w:r>
      <w:r>
        <w:t xml:space="preserve">, </w:t>
      </w:r>
      <w:r w:rsidR="009D75A4" w:rsidRPr="008A7EC9">
        <w:t>répliquai-je doucement</w:t>
      </w:r>
      <w:r>
        <w:t xml:space="preserve">. </w:t>
      </w:r>
      <w:r w:rsidR="009D75A4" w:rsidRPr="008A7EC9">
        <w:t>Je consens à vous dire que je n</w:t>
      </w:r>
      <w:r>
        <w:t>’</w:t>
      </w:r>
      <w:r w:rsidR="009D75A4" w:rsidRPr="008A7EC9">
        <w:t>aime personne</w:t>
      </w:r>
      <w:r>
        <w:t xml:space="preserve">, </w:t>
      </w:r>
      <w:r w:rsidR="009D75A4" w:rsidRPr="008A7EC9">
        <w:t>si ce n</w:t>
      </w:r>
      <w:r>
        <w:t>’</w:t>
      </w:r>
      <w:r w:rsidR="009D75A4" w:rsidRPr="008A7EC9">
        <w:t>est</w:t>
      </w:r>
      <w:r>
        <w:t xml:space="preserve"> – </w:t>
      </w:r>
      <w:r w:rsidR="009D75A4" w:rsidRPr="008A7EC9">
        <w:t>puisque ce mot aimer est un maître Ja</w:t>
      </w:r>
      <w:r w:rsidR="009D75A4" w:rsidRPr="008A7EC9">
        <w:t>c</w:t>
      </w:r>
      <w:r w:rsidR="009D75A4" w:rsidRPr="008A7EC9">
        <w:t>ques</w:t>
      </w:r>
      <w:r>
        <w:t xml:space="preserve"> – </w:t>
      </w:r>
      <w:r w:rsidR="009D75A4" w:rsidRPr="008A7EC9">
        <w:t>mon pays natal</w:t>
      </w:r>
      <w:r>
        <w:t xml:space="preserve">, </w:t>
      </w:r>
      <w:r w:rsidR="009D75A4" w:rsidRPr="008A7EC9">
        <w:t>la chasse</w:t>
      </w:r>
      <w:r>
        <w:t xml:space="preserve">, </w:t>
      </w:r>
      <w:r w:rsidR="009D75A4" w:rsidRPr="008A7EC9">
        <w:t>papa</w:t>
      </w:r>
      <w:r>
        <w:t xml:space="preserve">, </w:t>
      </w:r>
      <w:r w:rsidR="009D75A4" w:rsidRPr="008A7EC9">
        <w:t>les fleurs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on me f</w:t>
      </w:r>
      <w:r w:rsidR="009D75A4" w:rsidRPr="008A7EC9">
        <w:t>i</w:t>
      </w:r>
      <w:r w:rsidR="009D75A4" w:rsidRPr="008A7EC9">
        <w:t>che la paix</w:t>
      </w:r>
      <w:r>
        <w:t xml:space="preserve">, </w:t>
      </w:r>
      <w:r w:rsidR="009D75A4" w:rsidRPr="008A7EC9">
        <w:t>et deux ou trois autres choses qui ne peuvent rée</w:t>
      </w:r>
      <w:r w:rsidR="009D75A4" w:rsidRPr="008A7EC9">
        <w:t>l</w:t>
      </w:r>
      <w:r w:rsidR="009D75A4" w:rsidRPr="008A7EC9">
        <w:t>lement porter ombrage à une jalousie regrettable à constater chez un homme intelligent</w:t>
      </w:r>
      <w:r>
        <w:t xml:space="preserve">. </w:t>
      </w:r>
      <w:r w:rsidR="009D75A4" w:rsidRPr="008A7EC9">
        <w:t>Êtes-vous satisfait</w:t>
      </w:r>
      <w:r>
        <w:t> ?</w:t>
      </w:r>
    </w:p>
    <w:p w14:paraId="49F5AD0E" w14:textId="77777777" w:rsidR="00BF7D4A" w:rsidRDefault="00BF7D4A" w:rsidP="009D75A4">
      <w:r>
        <w:t>« </w:t>
      </w:r>
      <w:r w:rsidR="009D75A4" w:rsidRPr="008A7EC9">
        <w:t>Il eut un pâle sourire</w:t>
      </w:r>
      <w:r>
        <w:t>.</w:t>
      </w:r>
    </w:p>
    <w:p w14:paraId="2E6A0649" w14:textId="77777777" w:rsidR="00BF7D4A" w:rsidRDefault="00BF7D4A" w:rsidP="009D75A4">
      <w:r>
        <w:t>« — </w:t>
      </w:r>
      <w:r w:rsidR="009D75A4" w:rsidRPr="008A7EC9">
        <w:t>Ceci</w:t>
      </w:r>
      <w:r>
        <w:t xml:space="preserve">, </w:t>
      </w:r>
      <w:r w:rsidR="009D75A4" w:rsidRPr="008A7EC9">
        <w:t>repris-je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notre petit sous-seing privé</w:t>
      </w:r>
      <w:r>
        <w:t xml:space="preserve">. </w:t>
      </w:r>
      <w:r w:rsidR="009D75A4" w:rsidRPr="008A7EC9">
        <w:t>Les chancelleries s</w:t>
      </w:r>
      <w:r>
        <w:t>’</w:t>
      </w:r>
      <w:r w:rsidR="009D75A4" w:rsidRPr="008A7EC9">
        <w:t>occuperont des actes publics</w:t>
      </w:r>
      <w:r>
        <w:t xml:space="preserve">, </w:t>
      </w:r>
      <w:r w:rsidR="009D75A4" w:rsidRPr="008A7EC9">
        <w:t>de tout</w:t>
      </w:r>
      <w:r>
        <w:t xml:space="preserve">. </w:t>
      </w:r>
      <w:r w:rsidR="009D75A4" w:rsidRPr="008A7EC9">
        <w:t>Je m</w:t>
      </w:r>
      <w:r>
        <w:t>’</w:t>
      </w:r>
      <w:r w:rsidR="009D75A4" w:rsidRPr="008A7EC9">
        <w:t>en moque</w:t>
      </w:r>
      <w:r>
        <w:t xml:space="preserve">, </w:t>
      </w:r>
      <w:r w:rsidR="009D75A4" w:rsidRPr="008A7EC9">
        <w:t>et j</w:t>
      </w:r>
      <w:r>
        <w:t>’</w:t>
      </w:r>
      <w:r w:rsidR="009D75A4" w:rsidRPr="008A7EC9">
        <w:t>espère que vous aussi</w:t>
      </w:r>
      <w:r>
        <w:t xml:space="preserve">. </w:t>
      </w:r>
      <w:r w:rsidR="009D75A4" w:rsidRPr="008A7EC9">
        <w:t>Je n</w:t>
      </w:r>
      <w:r>
        <w:t>’</w:t>
      </w:r>
      <w:r w:rsidR="009D75A4" w:rsidRPr="008A7EC9">
        <w:t>ai pas besoin d</w:t>
      </w:r>
      <w:r>
        <w:t>’</w:t>
      </w:r>
      <w:r w:rsidR="009D75A4" w:rsidRPr="008A7EC9">
        <w:t>ajouter que vous aurez en moi une compagne toujours digne de vous</w:t>
      </w:r>
      <w:r>
        <w:t xml:space="preserve">, </w:t>
      </w:r>
      <w:r w:rsidR="009D75A4" w:rsidRPr="008A7EC9">
        <w:t>à la hauteur des circonstances</w:t>
      </w:r>
      <w:r>
        <w:t xml:space="preserve">, </w:t>
      </w:r>
      <w:r w:rsidR="009D75A4" w:rsidRPr="008A7EC9">
        <w:t>quelles qu</w:t>
      </w:r>
      <w:r>
        <w:t>’</w:t>
      </w:r>
      <w:r w:rsidR="009D75A4" w:rsidRPr="008A7EC9">
        <w:t>elles soient</w:t>
      </w:r>
      <w:r>
        <w:t xml:space="preserve">, </w:t>
      </w:r>
      <w:r w:rsidR="009D75A4" w:rsidRPr="008A7EC9">
        <w:t>et capable</w:t>
      </w:r>
      <w:r>
        <w:t xml:space="preserve">, </w:t>
      </w:r>
      <w:r w:rsidR="009D75A4" w:rsidRPr="008A7EC9">
        <w:t>si Dieu en décide ainsi</w:t>
      </w:r>
      <w:r>
        <w:t xml:space="preserve">, </w:t>
      </w:r>
      <w:r w:rsidR="009D75A4" w:rsidRPr="008A7EC9">
        <w:t>de porter comme il faut cette fameuse couronne de Wurtemberg</w:t>
      </w:r>
      <w:r>
        <w:t xml:space="preserve">. </w:t>
      </w:r>
      <w:r w:rsidR="009D75A4" w:rsidRPr="008A7EC9">
        <w:t>Là-dessus</w:t>
      </w:r>
      <w:r>
        <w:t xml:space="preserve">, </w:t>
      </w:r>
      <w:r w:rsidR="009D75A4" w:rsidRPr="008A7EC9">
        <w:t>voici ma main</w:t>
      </w:r>
      <w:r>
        <w:t>.</w:t>
      </w:r>
    </w:p>
    <w:p w14:paraId="4DFD1C00" w14:textId="70FCD450" w:rsidR="009D75A4" w:rsidRPr="008A7EC9" w:rsidRDefault="00BF7D4A" w:rsidP="009D75A4">
      <w:r>
        <w:t>« </w:t>
      </w:r>
      <w:r w:rsidR="009D75A4" w:rsidRPr="008A7EC9">
        <w:t>Il la prit et la baisa avec ferveur</w:t>
      </w:r>
      <w:r>
        <w:t xml:space="preserve">. </w:t>
      </w:r>
      <w:r w:rsidR="009D75A4" w:rsidRPr="008A7EC9">
        <w:t>Dans ses yeux</w:t>
      </w:r>
      <w:r>
        <w:t xml:space="preserve">, </w:t>
      </w:r>
      <w:r w:rsidR="009D75A4" w:rsidRPr="008A7EC9">
        <w:t>la joie avait remplacé la fièvre</w:t>
      </w:r>
      <w:r>
        <w:t xml:space="preserve">. </w:t>
      </w:r>
      <w:r w:rsidR="009D75A4" w:rsidRPr="008A7EC9">
        <w:t>Je n</w:t>
      </w:r>
      <w:r>
        <w:t>’</w:t>
      </w:r>
      <w:r w:rsidR="009D75A4" w:rsidRPr="008A7EC9">
        <w:t>en revenais pas de lui avoir si fac</w:t>
      </w:r>
      <w:r w:rsidR="009D75A4" w:rsidRPr="008A7EC9">
        <w:t>i</w:t>
      </w:r>
      <w:r w:rsidR="009D75A4" w:rsidRPr="008A7EC9">
        <w:t>lement passé le lacet</w:t>
      </w:r>
      <w:r>
        <w:t xml:space="preserve">. </w:t>
      </w:r>
      <w:r w:rsidR="009D75A4" w:rsidRPr="008A7EC9">
        <w:t>Puis</w:t>
      </w:r>
      <w:r>
        <w:t xml:space="preserve">, </w:t>
      </w:r>
      <w:r w:rsidR="009D75A4" w:rsidRPr="008A7EC9">
        <w:t>soudain</w:t>
      </w:r>
      <w:r>
        <w:t xml:space="preserve">, </w:t>
      </w:r>
      <w:r w:rsidR="009D75A4" w:rsidRPr="008A7EC9">
        <w:t>je compris son raisonn</w:t>
      </w:r>
      <w:r w:rsidR="009D75A4" w:rsidRPr="008A7EC9">
        <w:t>e</w:t>
      </w:r>
      <w:r w:rsidR="009D75A4" w:rsidRPr="008A7EC9">
        <w:t>ment</w:t>
      </w:r>
      <w:r>
        <w:t> : « </w:t>
      </w:r>
      <w:r w:rsidR="009D75A4" w:rsidRPr="008A7EC9">
        <w:t>Je serai si bon</w:t>
      </w:r>
      <w:r>
        <w:t xml:space="preserve">, </w:t>
      </w:r>
      <w:r w:rsidR="009D75A4" w:rsidRPr="008A7EC9">
        <w:t>si prévenant pour elle</w:t>
      </w:r>
      <w:r>
        <w:t xml:space="preserve">, </w:t>
      </w:r>
      <w:r w:rsidR="009D75A4" w:rsidRPr="008A7EC9">
        <w:t>si aimant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il faudra bien</w:t>
      </w:r>
      <w:r>
        <w:t xml:space="preserve">, </w:t>
      </w:r>
      <w:r w:rsidR="009D75A4" w:rsidRPr="008A7EC9">
        <w:t>au bout d</w:t>
      </w:r>
      <w:r>
        <w:t>’</w:t>
      </w:r>
      <w:r w:rsidR="009D75A4" w:rsidRPr="008A7EC9">
        <w:t>un temps que je ne veux même pas pr</w:t>
      </w:r>
      <w:r w:rsidR="009D75A4" w:rsidRPr="008A7EC9">
        <w:t>é</w:t>
      </w:r>
      <w:r w:rsidR="009D75A4" w:rsidRPr="008A7EC9">
        <w:t>voir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elle finisse par en être touchée</w:t>
      </w:r>
      <w:r>
        <w:t>. »</w:t>
      </w:r>
    </w:p>
    <w:p w14:paraId="2C2E35AF" w14:textId="77777777" w:rsidR="00BF7D4A" w:rsidRDefault="009D75A4" w:rsidP="009D75A4">
      <w:r w:rsidRPr="008A7EC9">
        <w:lastRenderedPageBreak/>
        <w:t>Il y avait tellement de naïveté dans cette pensée de pauvre hère</w:t>
      </w:r>
      <w:r w:rsidR="00BF7D4A">
        <w:t xml:space="preserve">, </w:t>
      </w:r>
      <w:r w:rsidRPr="008A7EC9">
        <w:t>que je ne pus m</w:t>
      </w:r>
      <w:r w:rsidR="00BF7D4A">
        <w:t>’</w:t>
      </w:r>
      <w:r w:rsidRPr="008A7EC9">
        <w:t>empêcher d</w:t>
      </w:r>
      <w:r w:rsidR="00BF7D4A">
        <w:t>’</w:t>
      </w:r>
      <w:r w:rsidRPr="008A7EC9">
        <w:t>en être un peu émue</w:t>
      </w:r>
      <w:r w:rsidR="00BF7D4A">
        <w:t xml:space="preserve">. </w:t>
      </w:r>
      <w:r w:rsidRPr="008A7EC9">
        <w:t>Nous nous quittâmes les meilleurs amis du monde</w:t>
      </w:r>
      <w:r w:rsidR="00BF7D4A">
        <w:t>.</w:t>
      </w:r>
    </w:p>
    <w:p w14:paraId="1892B158" w14:textId="77777777" w:rsidR="00BF7D4A" w:rsidRDefault="00BF7D4A" w:rsidP="009D75A4">
      <w:r>
        <w:t>« </w:t>
      </w:r>
      <w:r w:rsidR="009D75A4" w:rsidRPr="008A7EC9">
        <w:t>En regagnant mes appartements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entendis un vacarme du diable dans la Cour d</w:t>
      </w:r>
      <w:r>
        <w:t>’</w:t>
      </w:r>
      <w:r w:rsidR="009D75A4" w:rsidRPr="008A7EC9">
        <w:t>honneur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 xml:space="preserve">était </w:t>
      </w:r>
      <w:proofErr w:type="spellStart"/>
      <w:r w:rsidR="009D75A4" w:rsidRPr="008A7EC9">
        <w:t>Tarass-Boulba</w:t>
      </w:r>
      <w:proofErr w:type="spellEnd"/>
      <w:r w:rsidR="009D75A4" w:rsidRPr="008A7EC9">
        <w:t xml:space="preserve"> qui</w:t>
      </w:r>
      <w:r>
        <w:t xml:space="preserve">, </w:t>
      </w:r>
      <w:r w:rsidR="009D75A4" w:rsidRPr="008A7EC9">
        <w:t>s</w:t>
      </w:r>
      <w:r>
        <w:t>’</w:t>
      </w:r>
      <w:r w:rsidR="009D75A4" w:rsidRPr="008A7EC9">
        <w:t>ennuyant dans sa cellule</w:t>
      </w:r>
      <w:r>
        <w:t xml:space="preserve">, </w:t>
      </w:r>
      <w:r w:rsidR="009D75A4" w:rsidRPr="008A7EC9">
        <w:t>avait défoncé la porte</w:t>
      </w:r>
      <w:r>
        <w:t xml:space="preserve">, </w:t>
      </w:r>
      <w:r w:rsidR="009D75A4" w:rsidRPr="008A7EC9">
        <w:t>assommé un palefrenier</w:t>
      </w:r>
      <w:r>
        <w:t xml:space="preserve">, </w:t>
      </w:r>
      <w:r w:rsidR="009D75A4" w:rsidRPr="008A7EC9">
        <w:t>deux sentinelles</w:t>
      </w:r>
      <w:r>
        <w:t xml:space="preserve">, </w:t>
      </w:r>
      <w:r w:rsidR="009D75A4" w:rsidRPr="008A7EC9">
        <w:t>et m</w:t>
      </w:r>
      <w:r>
        <w:t>’</w:t>
      </w:r>
      <w:r w:rsidR="009D75A4" w:rsidRPr="008A7EC9">
        <w:t>appelait en bas avec des he</w:t>
      </w:r>
      <w:r w:rsidR="009D75A4" w:rsidRPr="008A7EC9">
        <w:t>n</w:t>
      </w:r>
      <w:r w:rsidR="009D75A4" w:rsidRPr="008A7EC9">
        <w:t>nissements terribles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eus beaucoup plus de peine à le convai</w:t>
      </w:r>
      <w:r w:rsidR="009D75A4" w:rsidRPr="008A7EC9">
        <w:t>n</w:t>
      </w:r>
      <w:r w:rsidR="009D75A4" w:rsidRPr="008A7EC9">
        <w:t>cre de se tenir tranquille que je ne venais d</w:t>
      </w:r>
      <w:r>
        <w:t>’</w:t>
      </w:r>
      <w:r w:rsidR="009D75A4" w:rsidRPr="008A7EC9">
        <w:t>en avoir avec le grand-duc Rodolphe</w:t>
      </w:r>
      <w:r>
        <w:t>.</w:t>
      </w:r>
    </w:p>
    <w:p w14:paraId="606ADA1E" w14:textId="03CE334D" w:rsidR="009D75A4" w:rsidRPr="008A7EC9" w:rsidRDefault="009D75A4" w:rsidP="00BF7D4A">
      <w:pPr>
        <w:pStyle w:val="Centr"/>
      </w:pPr>
      <w:r w:rsidRPr="008A7EC9">
        <w:t>*</w:t>
      </w:r>
    </w:p>
    <w:p w14:paraId="74C3380B" w14:textId="77777777" w:rsidR="00BF7D4A" w:rsidRDefault="00BF7D4A" w:rsidP="009D75A4">
      <w:r>
        <w:t>« </w:t>
      </w:r>
      <w:r w:rsidR="009D75A4" w:rsidRPr="008A7EC9">
        <w:t>La première chose dont je m</w:t>
      </w:r>
      <w:r>
        <w:t>’</w:t>
      </w:r>
      <w:r w:rsidR="009D75A4" w:rsidRPr="008A7EC9">
        <w:t>occupai dès l</w:t>
      </w:r>
      <w:r>
        <w:t>’</w:t>
      </w:r>
      <w:r w:rsidR="009D75A4" w:rsidRPr="008A7EC9">
        <w:t>automne de 1909</w:t>
      </w:r>
      <w:r>
        <w:t xml:space="preserve">, </w:t>
      </w:r>
      <w:r w:rsidR="009D75A4" w:rsidRPr="008A7EC9">
        <w:t xml:space="preserve">lorsque je fus devenue grande-duchesse de </w:t>
      </w:r>
      <w:proofErr w:type="spellStart"/>
      <w:r w:rsidR="009D75A4" w:rsidRPr="008A7EC9">
        <w:t>Lautenbourg</w:t>
      </w:r>
      <w:proofErr w:type="spellEnd"/>
      <w:r w:rsidR="009D75A4" w:rsidRPr="008A7EC9">
        <w:t>-Detmold</w:t>
      </w:r>
      <w:r>
        <w:t xml:space="preserve">, </w:t>
      </w:r>
      <w:r w:rsidR="009D75A4" w:rsidRPr="008A7EC9">
        <w:t>fut d</w:t>
      </w:r>
      <w:r>
        <w:t>’</w:t>
      </w:r>
      <w:r w:rsidR="009D75A4" w:rsidRPr="008A7EC9">
        <w:t>apporter ici les améliorations nécessaires pour avoir une demeure à peu près confortable</w:t>
      </w:r>
      <w:r>
        <w:t xml:space="preserve">. </w:t>
      </w:r>
      <w:r w:rsidR="009D75A4" w:rsidRPr="008A7EC9">
        <w:t>Les jardins étaient tenus à la va-comme-je-te-pousse</w:t>
      </w:r>
      <w:r>
        <w:t xml:space="preserve">, </w:t>
      </w:r>
      <w:r w:rsidR="009D75A4" w:rsidRPr="008A7EC9">
        <w:t>et quant au palais</w:t>
      </w:r>
      <w:r>
        <w:t xml:space="preserve">, </w:t>
      </w:r>
      <w:r w:rsidR="009D75A4" w:rsidRPr="008A7EC9">
        <w:t>il était rempli d</w:t>
      </w:r>
      <w:r>
        <w:t>’</w:t>
      </w:r>
      <w:r w:rsidR="009D75A4" w:rsidRPr="008A7EC9">
        <w:t>une collection d</w:t>
      </w:r>
      <w:r>
        <w:t>’</w:t>
      </w:r>
      <w:r w:rsidR="009D75A4" w:rsidRPr="008A7EC9">
        <w:t>horreurs dont n</w:t>
      </w:r>
      <w:r>
        <w:t>’</w:t>
      </w:r>
      <w:r w:rsidR="009D75A4" w:rsidRPr="008A7EC9">
        <w:t>aurait pas voulu un roi nègre</w:t>
      </w:r>
      <w:r>
        <w:t>.</w:t>
      </w:r>
    </w:p>
    <w:p w14:paraId="32DA6E91" w14:textId="77777777" w:rsidR="00BF7D4A" w:rsidRDefault="00BF7D4A" w:rsidP="009D75A4">
      <w:r>
        <w:t>« </w:t>
      </w:r>
      <w:r w:rsidR="009D75A4" w:rsidRPr="008A7EC9">
        <w:t>J</w:t>
      </w:r>
      <w:r>
        <w:t>’</w:t>
      </w:r>
      <w:r w:rsidR="009D75A4" w:rsidRPr="008A7EC9">
        <w:t>eus tôt fait de mettre bon ordre à tout cela</w:t>
      </w:r>
      <w:r>
        <w:t>.</w:t>
      </w:r>
    </w:p>
    <w:p w14:paraId="5A1FB85D" w14:textId="77777777" w:rsidR="00BF7D4A" w:rsidRDefault="00BF7D4A" w:rsidP="009D75A4">
      <w:r>
        <w:t>« </w:t>
      </w:r>
      <w:r w:rsidR="009D75A4" w:rsidRPr="008A7EC9">
        <w:t>Mélusine</w:t>
      </w:r>
      <w:r>
        <w:t xml:space="preserve">, </w:t>
      </w:r>
      <w:r w:rsidR="009D75A4" w:rsidRPr="008A7EC9">
        <w:t>qui arriva vers l</w:t>
      </w:r>
      <w:r>
        <w:t>’</w:t>
      </w:r>
      <w:r w:rsidR="009D75A4" w:rsidRPr="008A7EC9">
        <w:t>été de 1910</w:t>
      </w:r>
      <w:r>
        <w:t xml:space="preserve">, </w:t>
      </w:r>
      <w:r w:rsidR="009D75A4" w:rsidRPr="008A7EC9">
        <w:t>peut te dire que ma vie était alors à peu près la même qu</w:t>
      </w:r>
      <w:r>
        <w:t>’</w:t>
      </w:r>
      <w:r w:rsidR="009D75A4" w:rsidRPr="008A7EC9">
        <w:t>aujourd</w:t>
      </w:r>
      <w:r>
        <w:t>’</w:t>
      </w:r>
      <w:r w:rsidR="009D75A4" w:rsidRPr="008A7EC9">
        <w:t>hui</w:t>
      </w:r>
      <w:r>
        <w:t xml:space="preserve">, </w:t>
      </w:r>
      <w:proofErr w:type="gramStart"/>
      <w:r w:rsidR="009D75A4" w:rsidRPr="008A7EC9">
        <w:t>sauf qu</w:t>
      </w:r>
      <w:r>
        <w:t>’</w:t>
      </w:r>
      <w:r w:rsidR="009D75A4" w:rsidRPr="008A7EC9">
        <w:t>à</w:t>
      </w:r>
      <w:proofErr w:type="gramEnd"/>
      <w:r w:rsidR="009D75A4" w:rsidRPr="008A7EC9">
        <w:t xml:space="preserve"> cette époque</w:t>
      </w:r>
      <w:r>
        <w:t xml:space="preserve">, </w:t>
      </w:r>
      <w:r w:rsidR="009D75A4" w:rsidRPr="008A7EC9">
        <w:t>quand le spleen me prenait</w:t>
      </w:r>
      <w:r>
        <w:t xml:space="preserve">, </w:t>
      </w:r>
      <w:r w:rsidR="009D75A4" w:rsidRPr="008A7EC9">
        <w:t>je pouvais filer en Russie me désankyloser les méninges</w:t>
      </w:r>
      <w:r>
        <w:t>.</w:t>
      </w:r>
    </w:p>
    <w:p w14:paraId="67FBC024" w14:textId="77777777" w:rsidR="00BF7D4A" w:rsidRDefault="00BF7D4A" w:rsidP="009D75A4">
      <w:r>
        <w:t>« </w:t>
      </w:r>
      <w:r w:rsidR="009D75A4" w:rsidRPr="008A7EC9">
        <w:t>Qui changea</w:t>
      </w:r>
      <w:r>
        <w:t xml:space="preserve">, </w:t>
      </w:r>
      <w:r w:rsidR="009D75A4" w:rsidRPr="008A7EC9">
        <w:t>par exemple</w:t>
      </w:r>
      <w:r>
        <w:t xml:space="preserve">, </w:t>
      </w:r>
      <w:r w:rsidR="009D75A4" w:rsidRPr="008A7EC9">
        <w:t>ce fut le grand-duc Rodolphe</w:t>
      </w:r>
      <w:r>
        <w:t xml:space="preserve">. </w:t>
      </w:r>
      <w:r w:rsidR="009D75A4" w:rsidRPr="008A7EC9">
        <w:t>Non qu</w:t>
      </w:r>
      <w:r>
        <w:t>’</w:t>
      </w:r>
      <w:r w:rsidR="009D75A4" w:rsidRPr="008A7EC9">
        <w:t>il se soit jamais départi envers moi des attentions les plus touchantes</w:t>
      </w:r>
      <w:r>
        <w:t xml:space="preserve">, </w:t>
      </w:r>
      <w:r w:rsidR="009D75A4" w:rsidRPr="008A7EC9">
        <w:t>le pauvre homme</w:t>
      </w:r>
      <w:r>
        <w:t xml:space="preserve"> ! </w:t>
      </w:r>
      <w:r w:rsidR="009D75A4" w:rsidRPr="008A7EC9">
        <w:t>Mais</w:t>
      </w:r>
      <w:r>
        <w:t xml:space="preserve">, </w:t>
      </w:r>
      <w:r w:rsidR="009D75A4" w:rsidRPr="008A7EC9">
        <w:t>au bout d</w:t>
      </w:r>
      <w:r>
        <w:t>’</w:t>
      </w:r>
      <w:r w:rsidR="009D75A4" w:rsidRPr="008A7EC9">
        <w:t>un an</w:t>
      </w:r>
      <w:r>
        <w:t xml:space="preserve">, </w:t>
      </w:r>
      <w:r w:rsidR="009D75A4" w:rsidRPr="008A7EC9">
        <w:t>quand il se fut bien rendu compte que son innocent petit calcul ne prenait pas</w:t>
      </w:r>
      <w:r>
        <w:t xml:space="preserve">, </w:t>
      </w:r>
      <w:r w:rsidR="009D75A4" w:rsidRPr="008A7EC9">
        <w:t>ne prendrait jamais</w:t>
      </w:r>
      <w:r>
        <w:t xml:space="preserve">, </w:t>
      </w:r>
      <w:r w:rsidR="009D75A4" w:rsidRPr="008A7EC9">
        <w:t>que je serais toujours pour lui ce que je lui avais dit</w:t>
      </w:r>
      <w:r>
        <w:t xml:space="preserve">, </w:t>
      </w:r>
      <w:r w:rsidR="009D75A4" w:rsidRPr="008A7EC9">
        <w:t>et rien de plus</w:t>
      </w:r>
      <w:r>
        <w:t xml:space="preserve">, </w:t>
      </w:r>
      <w:r w:rsidR="009D75A4" w:rsidRPr="008A7EC9">
        <w:t xml:space="preserve">il devint </w:t>
      </w:r>
      <w:r w:rsidR="009D75A4" w:rsidRPr="008A7EC9">
        <w:lastRenderedPageBreak/>
        <w:t>sombre</w:t>
      </w:r>
      <w:r>
        <w:t xml:space="preserve">, </w:t>
      </w:r>
      <w:r w:rsidR="009D75A4" w:rsidRPr="008A7EC9">
        <w:t>ne sortit plus</w:t>
      </w:r>
      <w:r>
        <w:t xml:space="preserve">. </w:t>
      </w:r>
      <w:r w:rsidR="009D75A4" w:rsidRPr="008A7EC9">
        <w:t xml:space="preserve">À </w:t>
      </w:r>
      <w:proofErr w:type="spellStart"/>
      <w:r w:rsidR="009D75A4" w:rsidRPr="008A7EC9">
        <w:t>Lautenbourg</w:t>
      </w:r>
      <w:proofErr w:type="spellEnd"/>
      <w:r>
        <w:t xml:space="preserve">, </w:t>
      </w:r>
      <w:r w:rsidR="009D75A4" w:rsidRPr="008A7EC9">
        <w:t>on ne l</w:t>
      </w:r>
      <w:r>
        <w:t>’</w:t>
      </w:r>
      <w:r w:rsidR="009D75A4" w:rsidRPr="008A7EC9">
        <w:t>appela plus que Rodolphe le Taciturne</w:t>
      </w:r>
      <w:r>
        <w:t>.</w:t>
      </w:r>
    </w:p>
    <w:p w14:paraId="6A3CEEB6" w14:textId="77777777" w:rsidR="00BF7D4A" w:rsidRDefault="00BF7D4A" w:rsidP="009D75A4">
      <w:r>
        <w:t>« </w:t>
      </w:r>
      <w:r w:rsidR="009D75A4" w:rsidRPr="008A7EC9">
        <w:t>Pis que cela</w:t>
      </w:r>
      <w:r>
        <w:t xml:space="preserve">, </w:t>
      </w:r>
      <w:r w:rsidR="009D75A4" w:rsidRPr="008A7EC9">
        <w:t>il se mit mal avec le Kaiser</w:t>
      </w:r>
      <w:r>
        <w:t xml:space="preserve">. </w:t>
      </w:r>
      <w:r w:rsidRPr="008A7EC9">
        <w:t>Guillaume</w:t>
      </w:r>
      <w:r>
        <w:t> II</w:t>
      </w:r>
      <w:r w:rsidR="009D75A4" w:rsidRPr="008A7EC9">
        <w:t xml:space="preserve"> se croit un type dans le genre de </w:t>
      </w:r>
      <w:r w:rsidRPr="008A7EC9">
        <w:t>Louis</w:t>
      </w:r>
      <w:r>
        <w:t> </w:t>
      </w:r>
      <w:r w:rsidRPr="008A7EC9">
        <w:t>XIV</w:t>
      </w:r>
      <w:r>
        <w:t xml:space="preserve">. </w:t>
      </w:r>
      <w:r w:rsidR="009D75A4" w:rsidRPr="008A7EC9">
        <w:t>Il en veut aux princes allemands qui ne viennent pas faire la roue à Berlin</w:t>
      </w:r>
      <w:r>
        <w:t xml:space="preserve">, </w:t>
      </w:r>
      <w:r w:rsidR="009D75A4" w:rsidRPr="008A7EC9">
        <w:t>et les acc</w:t>
      </w:r>
      <w:r w:rsidR="009D75A4" w:rsidRPr="008A7EC9">
        <w:t>u</w:t>
      </w:r>
      <w:r w:rsidR="009D75A4" w:rsidRPr="008A7EC9">
        <w:t>se de séparatisme</w:t>
      </w:r>
      <w:r>
        <w:t xml:space="preserve">. </w:t>
      </w:r>
      <w:r w:rsidR="009D75A4" w:rsidRPr="008A7EC9">
        <w:t>Or</w:t>
      </w:r>
      <w:r>
        <w:t xml:space="preserve">, </w:t>
      </w:r>
      <w:r w:rsidR="009D75A4" w:rsidRPr="008A7EC9">
        <w:t>Rodolphe ne mettait plus les pieds à la Cour</w:t>
      </w:r>
      <w:r>
        <w:t>.</w:t>
      </w:r>
    </w:p>
    <w:p w14:paraId="65AF20E1" w14:textId="514A144B" w:rsidR="00BF7D4A" w:rsidRDefault="00BF7D4A" w:rsidP="009D75A4">
      <w:r>
        <w:t>« </w:t>
      </w:r>
      <w:r w:rsidR="009D75A4" w:rsidRPr="008A7EC9">
        <w:t xml:space="preserve">À </w:t>
      </w:r>
      <w:proofErr w:type="spellStart"/>
      <w:r w:rsidR="009D75A4" w:rsidRPr="008A7EC9">
        <w:t>Lautenbourg</w:t>
      </w:r>
      <w:proofErr w:type="spellEnd"/>
      <w:r>
        <w:t xml:space="preserve">, </w:t>
      </w:r>
      <w:r w:rsidR="009D75A4" w:rsidRPr="008A7EC9">
        <w:t>il ne voulait plus voir personne</w:t>
      </w:r>
      <w:r>
        <w:t xml:space="preserve">. </w:t>
      </w:r>
      <w:r w:rsidR="009D75A4" w:rsidRPr="008A7EC9">
        <w:t xml:space="preserve">Le </w:t>
      </w:r>
      <w:r w:rsidRPr="008A7EC9">
        <w:t>7</w:t>
      </w:r>
      <w:r w:rsidRPr="00BF7D4A">
        <w:rPr>
          <w:vertAlign w:val="superscript"/>
        </w:rPr>
        <w:t>e</w:t>
      </w:r>
      <w:r w:rsidR="009D75A4" w:rsidRPr="008A7EC9">
        <w:t xml:space="preserve"> hussards était privé de son colonel</w:t>
      </w:r>
      <w:r>
        <w:t xml:space="preserve">. </w:t>
      </w:r>
      <w:r w:rsidR="009D75A4" w:rsidRPr="008A7EC9">
        <w:t>Les moitiés de ses journées et de ses nuits</w:t>
      </w:r>
      <w:r>
        <w:t xml:space="preserve">, </w:t>
      </w:r>
      <w:r w:rsidR="009D75A4" w:rsidRPr="008A7EC9">
        <w:t>il les passait dans la bibliothèque</w:t>
      </w:r>
      <w:r>
        <w:t xml:space="preserve">, </w:t>
      </w:r>
      <w:r w:rsidR="009D75A4" w:rsidRPr="008A7EC9">
        <w:t>à compulser des ouvrages de minéralogie</w:t>
      </w:r>
      <w:r>
        <w:t xml:space="preserve">, </w:t>
      </w:r>
      <w:r w:rsidR="009D75A4" w:rsidRPr="008A7EC9">
        <w:t>sa science favorite</w:t>
      </w:r>
      <w:r>
        <w:t xml:space="preserve">. </w:t>
      </w:r>
      <w:r w:rsidR="009D75A4" w:rsidRPr="008A7EC9">
        <w:t>Il y passa tout son temps</w:t>
      </w:r>
      <w:r>
        <w:t xml:space="preserve">, </w:t>
      </w:r>
      <w:r w:rsidR="009D75A4" w:rsidRPr="008A7EC9">
        <w:t xml:space="preserve">lorsque </w:t>
      </w:r>
      <w:r>
        <w:t>M. de </w:t>
      </w:r>
      <w:proofErr w:type="spellStart"/>
      <w:r w:rsidR="009D75A4" w:rsidRPr="008A7EC9">
        <w:t>Boose</w:t>
      </w:r>
      <w:proofErr w:type="spellEnd"/>
      <w:r w:rsidR="009D75A4" w:rsidRPr="008A7EC9">
        <w:t xml:space="preserve"> fut arrivé ici</w:t>
      </w:r>
      <w:r>
        <w:t>.</w:t>
      </w:r>
    </w:p>
    <w:p w14:paraId="69A1DF2C" w14:textId="77777777" w:rsidR="00BF7D4A" w:rsidRDefault="00BF7D4A" w:rsidP="009D75A4">
      <w:r>
        <w:t>« </w:t>
      </w:r>
      <w:r w:rsidR="009D75A4" w:rsidRPr="008A7EC9">
        <w:t>Mélusine l</w:t>
      </w:r>
      <w:r>
        <w:t>’</w:t>
      </w:r>
      <w:r w:rsidR="009D75A4" w:rsidRPr="008A7EC9">
        <w:t>a connu</w:t>
      </w:r>
      <w:r>
        <w:t xml:space="preserve">, </w:t>
      </w:r>
      <w:r w:rsidR="009D75A4" w:rsidRPr="008A7EC9">
        <w:t xml:space="preserve">ce </w:t>
      </w:r>
      <w:proofErr w:type="spellStart"/>
      <w:r w:rsidR="009D75A4" w:rsidRPr="008A7EC9">
        <w:t>Boose</w:t>
      </w:r>
      <w:proofErr w:type="spellEnd"/>
      <w:r>
        <w:t xml:space="preserve">, </w:t>
      </w:r>
      <w:r w:rsidR="009D75A4" w:rsidRPr="008A7EC9">
        <w:t>dont le nom te fait tressai</w:t>
      </w:r>
      <w:r w:rsidR="009D75A4" w:rsidRPr="008A7EC9">
        <w:t>l</w:t>
      </w:r>
      <w:r w:rsidR="009D75A4" w:rsidRPr="008A7EC9">
        <w:t>lir</w:t>
      </w:r>
      <w:r>
        <w:t xml:space="preserve">. </w:t>
      </w:r>
      <w:r w:rsidR="009D75A4" w:rsidRPr="008A7EC9">
        <w:t>Dis-lui</w:t>
      </w:r>
      <w:r>
        <w:t xml:space="preserve">, </w:t>
      </w:r>
      <w:r w:rsidR="009D75A4" w:rsidRPr="008A7EC9">
        <w:t>Mélusine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il n</w:t>
      </w:r>
      <w:r>
        <w:t>’</w:t>
      </w:r>
      <w:r w:rsidR="009D75A4" w:rsidRPr="008A7EC9">
        <w:t>y avait pas de plus exécrable joueur de bridge</w:t>
      </w:r>
      <w:r>
        <w:t xml:space="preserve">. </w:t>
      </w:r>
      <w:r w:rsidR="009D75A4" w:rsidRPr="008A7EC9">
        <w:t>Il ne connaissait que l</w:t>
      </w:r>
      <w:r>
        <w:t>’</w:t>
      </w:r>
      <w:r w:rsidR="009D75A4" w:rsidRPr="008A7EC9">
        <w:t>ordinaire</w:t>
      </w:r>
      <w:r>
        <w:t xml:space="preserve">, </w:t>
      </w:r>
      <w:r w:rsidR="009D75A4" w:rsidRPr="008A7EC9">
        <w:t>et ne voulut jamais se mettre même à l</w:t>
      </w:r>
      <w:r>
        <w:t>’</w:t>
      </w:r>
      <w:r w:rsidR="009D75A4" w:rsidRPr="008A7EC9">
        <w:t>opposition</w:t>
      </w:r>
      <w:r>
        <w:t xml:space="preserve">. </w:t>
      </w:r>
      <w:r w:rsidR="009D75A4" w:rsidRPr="008A7EC9">
        <w:t>Pour les enchères</w:t>
      </w:r>
      <w:r>
        <w:t xml:space="preserve">, </w:t>
      </w:r>
      <w:r w:rsidR="009D75A4" w:rsidRPr="008A7EC9">
        <w:t>il n</w:t>
      </w:r>
      <w:r>
        <w:t>’</w:t>
      </w:r>
      <w:r w:rsidR="009D75A4" w:rsidRPr="008A7EC9">
        <w:t>y fallait pas penser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avais prié le grand-duc de nous le prêter</w:t>
      </w:r>
      <w:r>
        <w:t xml:space="preserve">, </w:t>
      </w:r>
      <w:r w:rsidR="009D75A4" w:rsidRPr="008A7EC9">
        <w:t>pour fa</w:t>
      </w:r>
      <w:r w:rsidR="009D75A4" w:rsidRPr="008A7EC9">
        <w:t>i</w:t>
      </w:r>
      <w:r w:rsidR="009D75A4" w:rsidRPr="008A7EC9">
        <w:t>re le quatrième</w:t>
      </w:r>
      <w:r>
        <w:t xml:space="preserve">, </w:t>
      </w:r>
      <w:r w:rsidR="009D75A4" w:rsidRPr="008A7EC9">
        <w:t>mais il était si maladroit et si malhonnête que j</w:t>
      </w:r>
      <w:r>
        <w:t>’</w:t>
      </w:r>
      <w:r w:rsidR="009D75A4" w:rsidRPr="008A7EC9">
        <w:t>eus tôt fait de le renvoyer à ses chères études</w:t>
      </w:r>
      <w:r>
        <w:t>.</w:t>
      </w:r>
    </w:p>
    <w:p w14:paraId="28FC7A76" w14:textId="7C1533DB" w:rsidR="00BF7D4A" w:rsidRDefault="00BF7D4A" w:rsidP="009D75A4">
      <w:r>
        <w:t>« </w:t>
      </w:r>
      <w:r w:rsidR="009D75A4" w:rsidRPr="008A7EC9">
        <w:t>Il était très savant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une justice à lui rendre</w:t>
      </w:r>
      <w:r>
        <w:t xml:space="preserve">. </w:t>
      </w:r>
      <w:r w:rsidR="009D75A4" w:rsidRPr="008A7EC9">
        <w:t>Figure-toi bien qu</w:t>
      </w:r>
      <w:r>
        <w:t>’</w:t>
      </w:r>
      <w:r w:rsidR="009D75A4" w:rsidRPr="008A7EC9">
        <w:t>à trente-deux ans</w:t>
      </w:r>
      <w:r>
        <w:t xml:space="preserve">, </w:t>
      </w:r>
      <w:r w:rsidR="009D75A4" w:rsidRPr="008A7EC9">
        <w:t>simple lieutenant du génie</w:t>
      </w:r>
      <w:r>
        <w:t xml:space="preserve">, </w:t>
      </w:r>
      <w:r w:rsidR="009D75A4" w:rsidRPr="008A7EC9">
        <w:t xml:space="preserve">il était professeur de topographie à la </w:t>
      </w:r>
      <w:proofErr w:type="spellStart"/>
      <w:r w:rsidR="009D75A4" w:rsidRPr="008A7EC9">
        <w:rPr>
          <w:i/>
          <w:iCs/>
        </w:rPr>
        <w:t>Kriegs</w:t>
      </w:r>
      <w:proofErr w:type="spellEnd"/>
      <w:r w:rsidR="009D75A4" w:rsidRPr="008A7EC9">
        <w:rPr>
          <w:i/>
          <w:iCs/>
        </w:rPr>
        <w:t xml:space="preserve"> Académie</w:t>
      </w:r>
      <w:r>
        <w:rPr>
          <w:i/>
          <w:iCs/>
        </w:rPr>
        <w:t xml:space="preserve">. </w:t>
      </w:r>
      <w:r w:rsidR="009D75A4" w:rsidRPr="008A7EC9">
        <w:t>Son livre</w:t>
      </w:r>
      <w:r>
        <w:t xml:space="preserve">, </w:t>
      </w:r>
      <w:r w:rsidR="009D75A4" w:rsidRPr="008A7EC9">
        <w:t>l</w:t>
      </w:r>
      <w:r>
        <w:t>’</w:t>
      </w:r>
      <w:r w:rsidR="009D75A4" w:rsidRPr="008A7EC9">
        <w:rPr>
          <w:i/>
          <w:iCs/>
        </w:rPr>
        <w:t>Architectonique de la plaine hanovrienne</w:t>
      </w:r>
      <w:r>
        <w:rPr>
          <w:i/>
          <w:iCs/>
        </w:rPr>
        <w:t xml:space="preserve">, </w:t>
      </w:r>
      <w:r w:rsidR="009D75A4" w:rsidRPr="008A7EC9">
        <w:t>est apprécié partout en Europe</w:t>
      </w:r>
      <w:r>
        <w:t xml:space="preserve">. </w:t>
      </w:r>
      <w:r w:rsidR="009D75A4" w:rsidRPr="008A7EC9">
        <w:t>Un jour</w:t>
      </w:r>
      <w:r>
        <w:t xml:space="preserve">, </w:t>
      </w:r>
      <w:r w:rsidR="009D75A4" w:rsidRPr="008A7EC9">
        <w:t>à Berlin</w:t>
      </w:r>
      <w:r>
        <w:t xml:space="preserve">, </w:t>
      </w:r>
      <w:r w:rsidR="009D75A4" w:rsidRPr="008A7EC9">
        <w:t>il souffleta un commandant major qui prétendait qu</w:t>
      </w:r>
      <w:r>
        <w:t>’</w:t>
      </w:r>
      <w:r w:rsidR="009D75A4" w:rsidRPr="008A7EC9">
        <w:t>il y a dans le Harz des terrains d</w:t>
      </w:r>
      <w:r>
        <w:t>’</w:t>
      </w:r>
      <w:r w:rsidR="009D75A4" w:rsidRPr="008A7EC9">
        <w:t>origine qu</w:t>
      </w:r>
      <w:r w:rsidR="009D75A4" w:rsidRPr="008A7EC9">
        <w:t>a</w:t>
      </w:r>
      <w:r w:rsidR="009D75A4" w:rsidRPr="008A7EC9">
        <w:t>ternaire</w:t>
      </w:r>
      <w:r>
        <w:t xml:space="preserve">. </w:t>
      </w:r>
      <w:r w:rsidR="009D75A4" w:rsidRPr="008A7EC9">
        <w:t>Rodolphe</w:t>
      </w:r>
      <w:r>
        <w:t xml:space="preserve">, </w:t>
      </w:r>
      <w:r w:rsidR="009D75A4" w:rsidRPr="008A7EC9">
        <w:t>qui admirait ses travaux</w:t>
      </w:r>
      <w:r>
        <w:t xml:space="preserve">, </w:t>
      </w:r>
      <w:r w:rsidR="009D75A4" w:rsidRPr="008A7EC9">
        <w:t>alla témoigner pour lui devant le conseil de guerre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bien grâce à son inte</w:t>
      </w:r>
      <w:r w:rsidR="009D75A4" w:rsidRPr="008A7EC9">
        <w:t>r</w:t>
      </w:r>
      <w:r w:rsidR="009D75A4" w:rsidRPr="008A7EC9">
        <w:t>vention qu</w:t>
      </w:r>
      <w:r>
        <w:t>’</w:t>
      </w:r>
      <w:r w:rsidR="009D75A4" w:rsidRPr="008A7EC9">
        <w:t>il n</w:t>
      </w:r>
      <w:r>
        <w:t>’</w:t>
      </w:r>
      <w:r w:rsidR="009D75A4" w:rsidRPr="008A7EC9">
        <w:t>eut que soixante jours d</w:t>
      </w:r>
      <w:r>
        <w:t>’</w:t>
      </w:r>
      <w:r w:rsidR="009D75A4" w:rsidRPr="008A7EC9">
        <w:t>arrêts de forteresse</w:t>
      </w:r>
      <w:r>
        <w:t xml:space="preserve">. </w:t>
      </w:r>
      <w:r w:rsidR="009D75A4" w:rsidRPr="008A7EC9">
        <w:t>À l</w:t>
      </w:r>
      <w:r>
        <w:t>’</w:t>
      </w:r>
      <w:r w:rsidR="009D75A4" w:rsidRPr="008A7EC9">
        <w:t>expiration de sa peine</w:t>
      </w:r>
      <w:r>
        <w:t xml:space="preserve">, </w:t>
      </w:r>
      <w:r w:rsidR="009D75A4" w:rsidRPr="008A7EC9">
        <w:t>mon mari obtint qu</w:t>
      </w:r>
      <w:r>
        <w:t>’</w:t>
      </w:r>
      <w:r w:rsidR="009D75A4" w:rsidRPr="008A7EC9">
        <w:t>il fût nommé au b</w:t>
      </w:r>
      <w:r w:rsidR="009D75A4" w:rsidRPr="008A7EC9">
        <w:t>a</w:t>
      </w:r>
      <w:r w:rsidR="009D75A4" w:rsidRPr="008A7EC9">
        <w:t xml:space="preserve">taillon du </w:t>
      </w:r>
      <w:r w:rsidRPr="008A7EC9">
        <w:t>3</w:t>
      </w:r>
      <w:r w:rsidRPr="00BF7D4A">
        <w:rPr>
          <w:vertAlign w:val="superscript"/>
        </w:rPr>
        <w:t>e</w:t>
      </w:r>
      <w:r w:rsidR="009D75A4" w:rsidRPr="008A7EC9">
        <w:t xml:space="preserve"> génie</w:t>
      </w:r>
      <w:r>
        <w:t xml:space="preserve">, </w:t>
      </w:r>
      <w:r w:rsidR="009D75A4" w:rsidRPr="008A7EC9">
        <w:t xml:space="preserve">à </w:t>
      </w:r>
      <w:proofErr w:type="spellStart"/>
      <w:r w:rsidR="009D75A4" w:rsidRPr="008A7EC9">
        <w:t>Lautenbourg</w:t>
      </w:r>
      <w:proofErr w:type="spellEnd"/>
      <w:r>
        <w:t>.</w:t>
      </w:r>
    </w:p>
    <w:p w14:paraId="14E31B48" w14:textId="77777777" w:rsidR="00BF7D4A" w:rsidRDefault="00BF7D4A" w:rsidP="009D75A4">
      <w:r>
        <w:lastRenderedPageBreak/>
        <w:t>« </w:t>
      </w:r>
      <w:r w:rsidR="009D75A4" w:rsidRPr="008A7EC9">
        <w:t>Au printemps de 1911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allai en Russie</w:t>
      </w:r>
      <w:r>
        <w:t xml:space="preserve">, </w:t>
      </w:r>
      <w:r w:rsidR="009D75A4" w:rsidRPr="008A7EC9">
        <w:t>chez papa</w:t>
      </w:r>
      <w:r>
        <w:t xml:space="preserve">, </w:t>
      </w:r>
      <w:r w:rsidR="009D75A4" w:rsidRPr="008A7EC9">
        <w:t>pour y passer les fêtes de Pâques</w:t>
      </w:r>
      <w:r>
        <w:t xml:space="preserve">. </w:t>
      </w:r>
      <w:r w:rsidR="009D75A4" w:rsidRPr="008A7EC9">
        <w:t>Ce fut là que je reçus du grand-duc Rodolphe la lettre que j</w:t>
      </w:r>
      <w:r>
        <w:t>’</w:t>
      </w:r>
      <w:r w:rsidR="009D75A4" w:rsidRPr="008A7EC9">
        <w:t>ai dû te montrer</w:t>
      </w:r>
      <w:r>
        <w:t xml:space="preserve">. </w:t>
      </w:r>
      <w:r w:rsidR="009D75A4" w:rsidRPr="008A7EC9">
        <w:t>Il me disait que le Ka</w:t>
      </w:r>
      <w:r w:rsidR="009D75A4" w:rsidRPr="008A7EC9">
        <w:t>i</w:t>
      </w:r>
      <w:r w:rsidR="009D75A4" w:rsidRPr="008A7EC9">
        <w:t>ser l</w:t>
      </w:r>
      <w:r>
        <w:t>’</w:t>
      </w:r>
      <w:r w:rsidR="009D75A4" w:rsidRPr="008A7EC9">
        <w:t>avait fait appeler et lui avait demandé s</w:t>
      </w:r>
      <w:r>
        <w:t>’</w:t>
      </w:r>
      <w:r w:rsidR="009D75A4" w:rsidRPr="008A7EC9">
        <w:t>il ne consentirait pas à mettre au service de l</w:t>
      </w:r>
      <w:r>
        <w:t>’</w:t>
      </w:r>
      <w:r w:rsidR="009D75A4" w:rsidRPr="008A7EC9">
        <w:t>Empire ses connaissances scientif</w:t>
      </w:r>
      <w:r w:rsidR="009D75A4" w:rsidRPr="008A7EC9">
        <w:t>i</w:t>
      </w:r>
      <w:r w:rsidR="009D75A4" w:rsidRPr="008A7EC9">
        <w:t>ques</w:t>
      </w:r>
      <w:r>
        <w:t xml:space="preserve">. </w:t>
      </w:r>
      <w:r w:rsidR="009D75A4" w:rsidRPr="008A7EC9">
        <w:t>Des recherches venaient d</w:t>
      </w:r>
      <w:r>
        <w:t>’</w:t>
      </w:r>
      <w:r w:rsidR="009D75A4" w:rsidRPr="008A7EC9">
        <w:t>établir l</w:t>
      </w:r>
      <w:r>
        <w:t>’</w:t>
      </w:r>
      <w:r w:rsidR="009D75A4" w:rsidRPr="008A7EC9">
        <w:t>existence au Cameroun d</w:t>
      </w:r>
      <w:r>
        <w:t>’</w:t>
      </w:r>
      <w:r w:rsidR="009D75A4" w:rsidRPr="008A7EC9">
        <w:t>immenses richesses minières</w:t>
      </w:r>
      <w:r>
        <w:t xml:space="preserve">. </w:t>
      </w:r>
      <w:r w:rsidR="009D75A4" w:rsidRPr="008A7EC9">
        <w:t>Il était utile de les mieux con</w:t>
      </w:r>
      <w:r w:rsidR="009D75A4" w:rsidRPr="008A7EC9">
        <w:t>s</w:t>
      </w:r>
      <w:r w:rsidR="009D75A4" w:rsidRPr="008A7EC9">
        <w:t>tater</w:t>
      </w:r>
      <w:r>
        <w:t xml:space="preserve">, </w:t>
      </w:r>
      <w:r w:rsidR="009D75A4" w:rsidRPr="008A7EC9">
        <w:t>et aussi de vérifier</w:t>
      </w:r>
      <w:r>
        <w:t xml:space="preserve">, </w:t>
      </w:r>
      <w:r w:rsidR="009D75A4" w:rsidRPr="008A7EC9">
        <w:t>avec toute la discrétion possible</w:t>
      </w:r>
      <w:r>
        <w:t xml:space="preserve">, </w:t>
      </w:r>
      <w:r w:rsidR="009D75A4" w:rsidRPr="008A7EC9">
        <w:t>les ressources minéralogiques des territoires limitrophes</w:t>
      </w:r>
      <w:r>
        <w:t xml:space="preserve">, </w:t>
      </w:r>
      <w:r w:rsidR="009D75A4" w:rsidRPr="008A7EC9">
        <w:t>afin de savoir si l</w:t>
      </w:r>
      <w:r>
        <w:t>’</w:t>
      </w:r>
      <w:r w:rsidR="009D75A4" w:rsidRPr="008A7EC9">
        <w:t>Allemagne aurait un véritable intérêt à se les annexer</w:t>
      </w:r>
      <w:r>
        <w:t xml:space="preserve">. </w:t>
      </w:r>
      <w:r w:rsidR="009D75A4" w:rsidRPr="008A7EC9">
        <w:t>Ces territoires</w:t>
      </w:r>
      <w:r>
        <w:t xml:space="preserve">, </w:t>
      </w:r>
      <w:r w:rsidR="009D75A4" w:rsidRPr="008A7EC9">
        <w:t>mon enfant</w:t>
      </w:r>
      <w:r>
        <w:t xml:space="preserve">, </w:t>
      </w:r>
      <w:r w:rsidR="009D75A4" w:rsidRPr="008A7EC9">
        <w:t>je regrette de te le dire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la po</w:t>
      </w:r>
      <w:r w:rsidR="009D75A4" w:rsidRPr="008A7EC9">
        <w:t>r</w:t>
      </w:r>
      <w:r w:rsidR="009D75A4" w:rsidRPr="008A7EC9">
        <w:t>tion de Congo que la France a cédée à l</w:t>
      </w:r>
      <w:r>
        <w:t>’</w:t>
      </w:r>
      <w:r w:rsidR="009D75A4" w:rsidRPr="008A7EC9">
        <w:t>Allemagne par le traité de 1912</w:t>
      </w:r>
      <w:r>
        <w:t>.</w:t>
      </w:r>
    </w:p>
    <w:p w14:paraId="25B431F0" w14:textId="77777777" w:rsidR="00BF7D4A" w:rsidRDefault="00BF7D4A" w:rsidP="009D75A4">
      <w:r>
        <w:t>« </w:t>
      </w:r>
      <w:r w:rsidR="009D75A4" w:rsidRPr="008A7EC9">
        <w:t xml:space="preserve">Rodolphe partait donc pour là-bas avec </w:t>
      </w:r>
      <w:proofErr w:type="spellStart"/>
      <w:r w:rsidR="009D75A4" w:rsidRPr="008A7EC9">
        <w:t>Boose</w:t>
      </w:r>
      <w:proofErr w:type="spellEnd"/>
      <w:r>
        <w:t xml:space="preserve">. </w:t>
      </w:r>
      <w:r w:rsidR="009D75A4" w:rsidRPr="008A7EC9">
        <w:t>Il s</w:t>
      </w:r>
      <w:r>
        <w:t>’</w:t>
      </w:r>
      <w:r w:rsidR="009D75A4" w:rsidRPr="008A7EC9">
        <w:t>excusait</w:t>
      </w:r>
      <w:r>
        <w:t xml:space="preserve">, </w:t>
      </w:r>
      <w:r w:rsidR="009D75A4" w:rsidRPr="008A7EC9">
        <w:t>avec une froideur mal jouée</w:t>
      </w:r>
      <w:r>
        <w:t xml:space="preserve">, </w:t>
      </w:r>
      <w:r w:rsidR="009D75A4" w:rsidRPr="008A7EC9">
        <w:t>de quitter l</w:t>
      </w:r>
      <w:r>
        <w:t>’</w:t>
      </w:r>
      <w:r w:rsidR="009D75A4" w:rsidRPr="008A7EC9">
        <w:t>Europe</w:t>
      </w:r>
      <w:r>
        <w:t xml:space="preserve">, </w:t>
      </w:r>
      <w:r w:rsidR="009D75A4" w:rsidRPr="008A7EC9">
        <w:t>vu l</w:t>
      </w:r>
      <w:r>
        <w:t>’</w:t>
      </w:r>
      <w:r w:rsidR="009D75A4" w:rsidRPr="008A7EC9">
        <w:t>urgence des instructions impériales</w:t>
      </w:r>
      <w:r>
        <w:t xml:space="preserve">, </w:t>
      </w:r>
      <w:r w:rsidR="009D75A4" w:rsidRPr="008A7EC9">
        <w:t>sans m</w:t>
      </w:r>
      <w:r>
        <w:t>’</w:t>
      </w:r>
      <w:r w:rsidR="009D75A4" w:rsidRPr="008A7EC9">
        <w:t>avoir revue</w:t>
      </w:r>
      <w:r>
        <w:t xml:space="preserve">, </w:t>
      </w:r>
      <w:r w:rsidR="009D75A4" w:rsidRPr="008A7EC9">
        <w:t>ajo</w:t>
      </w:r>
      <w:r w:rsidR="009D75A4" w:rsidRPr="008A7EC9">
        <w:t>u</w:t>
      </w:r>
      <w:r w:rsidR="009D75A4" w:rsidRPr="008A7EC9">
        <w:t>tant que s</w:t>
      </w:r>
      <w:r>
        <w:t>’</w:t>
      </w:r>
      <w:r w:rsidR="009D75A4" w:rsidRPr="008A7EC9">
        <w:t>il se permettait d</w:t>
      </w:r>
      <w:r>
        <w:t>’</w:t>
      </w:r>
      <w:r w:rsidR="009D75A4" w:rsidRPr="008A7EC9">
        <w:t>en user ainsi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qu</w:t>
      </w:r>
      <w:r>
        <w:t>’</w:t>
      </w:r>
      <w:r w:rsidR="009D75A4" w:rsidRPr="008A7EC9">
        <w:t xml:space="preserve">il était certain que son voyage </w:t>
      </w:r>
      <w:proofErr w:type="gramStart"/>
      <w:r w:rsidR="009D75A4" w:rsidRPr="008A7EC9">
        <w:t>n</w:t>
      </w:r>
      <w:r>
        <w:t>’</w:t>
      </w:r>
      <w:r w:rsidR="009D75A4" w:rsidRPr="008A7EC9">
        <w:t>aurait</w:t>
      </w:r>
      <w:proofErr w:type="gramEnd"/>
      <w:r w:rsidR="009D75A4" w:rsidRPr="008A7EC9">
        <w:t xml:space="preserve"> aucune influence sur le cours normal de mon existence</w:t>
      </w:r>
      <w:r>
        <w:t xml:space="preserve">. </w:t>
      </w:r>
      <w:r w:rsidR="009D75A4" w:rsidRPr="008A7EC9">
        <w:t>En quoi il se trompait bien</w:t>
      </w:r>
      <w:r>
        <w:t xml:space="preserve">, </w:t>
      </w:r>
      <w:r w:rsidR="009D75A4" w:rsidRPr="008A7EC9">
        <w:t>le pauvre ami</w:t>
      </w:r>
      <w:r>
        <w:t>.</w:t>
      </w:r>
    </w:p>
    <w:p w14:paraId="6B8B8ED1" w14:textId="77777777" w:rsidR="00BF7D4A" w:rsidRDefault="00BF7D4A" w:rsidP="009D75A4">
      <w:r>
        <w:t>« </w:t>
      </w:r>
      <w:r w:rsidR="009D75A4" w:rsidRPr="008A7EC9">
        <w:t>De Paris</w:t>
      </w:r>
      <w:r>
        <w:t xml:space="preserve">, </w:t>
      </w:r>
      <w:r w:rsidR="009D75A4" w:rsidRPr="008A7EC9">
        <w:t>de Bordeaux</w:t>
      </w:r>
      <w:r>
        <w:t xml:space="preserve">, </w:t>
      </w:r>
      <w:r w:rsidR="009D75A4" w:rsidRPr="008A7EC9">
        <w:t>de Saint-Louis du Sénégal</w:t>
      </w:r>
      <w:r>
        <w:t xml:space="preserve">, </w:t>
      </w:r>
      <w:r w:rsidR="009D75A4" w:rsidRPr="008A7EC9">
        <w:t>je r</w:t>
      </w:r>
      <w:r w:rsidR="009D75A4" w:rsidRPr="008A7EC9">
        <w:t>e</w:t>
      </w:r>
      <w:r w:rsidR="009D75A4" w:rsidRPr="008A7EC9">
        <w:t>çus ses lettres</w:t>
      </w:r>
      <w:r>
        <w:t xml:space="preserve">. </w:t>
      </w:r>
      <w:r w:rsidR="009D75A4" w:rsidRPr="008A7EC9">
        <w:t>Puis</w:t>
      </w:r>
      <w:r>
        <w:t xml:space="preserve">, </w:t>
      </w:r>
      <w:r w:rsidR="009D75A4" w:rsidRPr="008A7EC9">
        <w:t>du Congo</w:t>
      </w:r>
      <w:r>
        <w:t xml:space="preserve">, </w:t>
      </w:r>
      <w:r w:rsidR="009D75A4" w:rsidRPr="008A7EC9">
        <w:t>deux ou trois</w:t>
      </w:r>
      <w:r>
        <w:t xml:space="preserve">, </w:t>
      </w:r>
      <w:r w:rsidR="009D75A4" w:rsidRPr="008A7EC9">
        <w:t>celles que je t</w:t>
      </w:r>
      <w:r>
        <w:t>’</w:t>
      </w:r>
      <w:r w:rsidR="009D75A4" w:rsidRPr="008A7EC9">
        <w:t>ai montrées</w:t>
      </w:r>
      <w:r>
        <w:t xml:space="preserve">. </w:t>
      </w:r>
      <w:r w:rsidR="009D75A4" w:rsidRPr="008A7EC9">
        <w:t>Puis</w:t>
      </w:r>
      <w:r>
        <w:t xml:space="preserve">, </w:t>
      </w:r>
      <w:r w:rsidR="009D75A4" w:rsidRPr="008A7EC9">
        <w:t>un laps de temps assez long</w:t>
      </w:r>
      <w:r>
        <w:t xml:space="preserve">, </w:t>
      </w:r>
      <w:r w:rsidR="009D75A4" w:rsidRPr="008A7EC9">
        <w:t>puis</w:t>
      </w:r>
      <w:r>
        <w:t xml:space="preserve">, </w:t>
      </w:r>
      <w:r w:rsidR="009D75A4" w:rsidRPr="008A7EC9">
        <w:t>un jour</w:t>
      </w:r>
      <w:r>
        <w:t xml:space="preserve">, </w:t>
      </w:r>
      <w:r w:rsidR="009D75A4" w:rsidRPr="008A7EC9">
        <w:t xml:space="preserve">mon beau-frère Frédéric-Auguste arriva à </w:t>
      </w:r>
      <w:proofErr w:type="spellStart"/>
      <w:r w:rsidR="009D75A4" w:rsidRPr="008A7EC9">
        <w:t>Lautenbourg</w:t>
      </w:r>
      <w:proofErr w:type="spellEnd"/>
      <w:r>
        <w:t xml:space="preserve">, </w:t>
      </w:r>
      <w:r w:rsidR="009D75A4" w:rsidRPr="008A7EC9">
        <w:t>porteur de la triste nouvelle</w:t>
      </w:r>
      <w:r>
        <w:t xml:space="preserve">. </w:t>
      </w:r>
      <w:r w:rsidR="009D75A4" w:rsidRPr="008A7EC9">
        <w:t>Le grand-duc</w:t>
      </w:r>
      <w:r>
        <w:t xml:space="preserve">, </w:t>
      </w:r>
      <w:r w:rsidR="009D75A4" w:rsidRPr="008A7EC9">
        <w:t>frappé d</w:t>
      </w:r>
      <w:r>
        <w:t>’</w:t>
      </w:r>
      <w:r w:rsidR="009D75A4" w:rsidRPr="008A7EC9">
        <w:t>insolation</w:t>
      </w:r>
      <w:r>
        <w:t xml:space="preserve">, </w:t>
      </w:r>
      <w:r w:rsidR="009D75A4" w:rsidRPr="008A7EC9">
        <w:t>était mort à Sangha</w:t>
      </w:r>
      <w:r>
        <w:t xml:space="preserve">, </w:t>
      </w:r>
      <w:r w:rsidR="009D75A4" w:rsidRPr="008A7EC9">
        <w:t>presque au terme de son voyage</w:t>
      </w:r>
      <w:r>
        <w:t xml:space="preserve">. </w:t>
      </w:r>
      <w:r w:rsidR="009D75A4" w:rsidRPr="008A7EC9">
        <w:t>Sa parole ultime avait été mon nom</w:t>
      </w:r>
      <w:r>
        <w:t>.</w:t>
      </w:r>
    </w:p>
    <w:p w14:paraId="7795192F" w14:textId="77777777" w:rsidR="00BF7D4A" w:rsidRDefault="00BF7D4A" w:rsidP="009D75A4">
      <w:r>
        <w:t>« </w:t>
      </w:r>
      <w:r w:rsidR="009D75A4" w:rsidRPr="008A7EC9">
        <w:t>Mélusine te le dira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ai pleuré Rodolphe</w:t>
      </w:r>
      <w:r>
        <w:t xml:space="preserve">, </w:t>
      </w:r>
      <w:r w:rsidR="009D75A4" w:rsidRPr="008A7EC9">
        <w:t>et non vraiment comme s</w:t>
      </w:r>
      <w:r>
        <w:t>’</w:t>
      </w:r>
      <w:r w:rsidR="009D75A4" w:rsidRPr="008A7EC9">
        <w:t>il mourait demain</w:t>
      </w:r>
      <w:r>
        <w:t xml:space="preserve">, </w:t>
      </w:r>
      <w:r w:rsidR="009D75A4" w:rsidRPr="008A7EC9">
        <w:t xml:space="preserve">je pleurerais </w:t>
      </w:r>
      <w:proofErr w:type="spellStart"/>
      <w:r w:rsidR="009D75A4" w:rsidRPr="008A7EC9">
        <w:t>Tarass-Boulba</w:t>
      </w:r>
      <w:proofErr w:type="spellEnd"/>
      <w:r>
        <w:t xml:space="preserve">. </w:t>
      </w:r>
      <w:r w:rsidR="009D75A4" w:rsidRPr="008A7EC9">
        <w:t>Je n</w:t>
      </w:r>
      <w:r>
        <w:t>’</w:t>
      </w:r>
      <w:r w:rsidR="009D75A4" w:rsidRPr="008A7EC9">
        <w:t>ai jamais eu de tort envers ce cheval</w:t>
      </w:r>
      <w:r>
        <w:t xml:space="preserve">. </w:t>
      </w:r>
      <w:r w:rsidR="009D75A4" w:rsidRPr="008A7EC9">
        <w:t>Vis-à-vis de Rodolphe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ai toujours été franche et loyale</w:t>
      </w:r>
      <w:r>
        <w:t xml:space="preserve">, </w:t>
      </w:r>
      <w:r w:rsidR="009D75A4" w:rsidRPr="008A7EC9">
        <w:t xml:space="preserve">et pourtant </w:t>
      </w:r>
      <w:r w:rsidR="009D75A4" w:rsidRPr="008A7EC9">
        <w:lastRenderedPageBreak/>
        <w:t>j</w:t>
      </w:r>
      <w:r>
        <w:t>’</w:t>
      </w:r>
      <w:r w:rsidR="009D75A4" w:rsidRPr="008A7EC9">
        <w:t>avais l</w:t>
      </w:r>
      <w:r>
        <w:t>’</w:t>
      </w:r>
      <w:r w:rsidR="009D75A4" w:rsidRPr="008A7EC9">
        <w:t>impression que j</w:t>
      </w:r>
      <w:r>
        <w:t>’</w:t>
      </w:r>
      <w:r w:rsidR="009D75A4" w:rsidRPr="008A7EC9">
        <w:t>étais pour quelque chose dans sa mort</w:t>
      </w:r>
      <w:r>
        <w:t>.</w:t>
      </w:r>
    </w:p>
    <w:p w14:paraId="05BE6134" w14:textId="77777777" w:rsidR="00BF7D4A" w:rsidRDefault="00BF7D4A" w:rsidP="009D75A4">
      <w:r>
        <w:t>« </w:t>
      </w:r>
      <w:r w:rsidR="009D75A4" w:rsidRPr="008A7EC9">
        <w:t>À celui qui repose là-bas</w:t>
      </w:r>
      <w:r>
        <w:t xml:space="preserve">, </w:t>
      </w:r>
      <w:r w:rsidR="009D75A4" w:rsidRPr="008A7EC9">
        <w:t>sous la glaise craquelée par l</w:t>
      </w:r>
      <w:r>
        <w:t>’</w:t>
      </w:r>
      <w:r w:rsidR="009D75A4" w:rsidRPr="008A7EC9">
        <w:t>immense soleil blanc</w:t>
      </w:r>
      <w:r>
        <w:t xml:space="preserve">, </w:t>
      </w:r>
      <w:r w:rsidR="009D75A4" w:rsidRPr="008A7EC9">
        <w:t>je fis faire</w:t>
      </w:r>
      <w:r>
        <w:t xml:space="preserve">, </w:t>
      </w:r>
      <w:r w:rsidR="009D75A4" w:rsidRPr="008A7EC9">
        <w:t>à défaut de funérailles</w:t>
      </w:r>
      <w:r>
        <w:t xml:space="preserve">, </w:t>
      </w:r>
      <w:r w:rsidR="009D75A4" w:rsidRPr="008A7EC9">
        <w:t>un magnifique service</w:t>
      </w:r>
      <w:r>
        <w:t xml:space="preserve">. </w:t>
      </w:r>
      <w:r w:rsidR="009D75A4" w:rsidRPr="008A7EC9">
        <w:t>Le Kaiser</w:t>
      </w:r>
      <w:r>
        <w:t xml:space="preserve">, </w:t>
      </w:r>
      <w:r w:rsidR="009D75A4" w:rsidRPr="008A7EC9">
        <w:t>l</w:t>
      </w:r>
      <w:r>
        <w:t>’</w:t>
      </w:r>
      <w:r w:rsidR="009D75A4" w:rsidRPr="008A7EC9">
        <w:t>impératrice</w:t>
      </w:r>
      <w:r>
        <w:t xml:space="preserve">, </w:t>
      </w:r>
      <w:r w:rsidR="009D75A4" w:rsidRPr="008A7EC9">
        <w:t>tous les princes a</w:t>
      </w:r>
      <w:r w:rsidR="009D75A4" w:rsidRPr="008A7EC9">
        <w:t>l</w:t>
      </w:r>
      <w:r w:rsidR="009D75A4" w:rsidRPr="008A7EC9">
        <w:t>lemands y assistaient</w:t>
      </w:r>
      <w:r>
        <w:t xml:space="preserve">. </w:t>
      </w:r>
      <w:r w:rsidR="009D75A4" w:rsidRPr="008A7EC9">
        <w:t xml:space="preserve">Les hussards rouges de </w:t>
      </w:r>
      <w:proofErr w:type="spellStart"/>
      <w:r w:rsidR="009D75A4" w:rsidRPr="008A7EC9">
        <w:t>Lautenbourg</w:t>
      </w:r>
      <w:proofErr w:type="spellEnd"/>
      <w:r>
        <w:t xml:space="preserve">, </w:t>
      </w:r>
      <w:r w:rsidR="009D75A4" w:rsidRPr="008A7EC9">
        <w:t>un crêpe à leur sabre</w:t>
      </w:r>
      <w:r>
        <w:t xml:space="preserve">, </w:t>
      </w:r>
      <w:r w:rsidR="009D75A4" w:rsidRPr="008A7EC9">
        <w:t>rendaient les honneurs</w:t>
      </w:r>
      <w:r>
        <w:t xml:space="preserve">, </w:t>
      </w:r>
      <w:r w:rsidR="009D75A4" w:rsidRPr="008A7EC9">
        <w:t>et leur uniforme</w:t>
      </w:r>
      <w:r>
        <w:t xml:space="preserve">, </w:t>
      </w:r>
      <w:r w:rsidR="009D75A4" w:rsidRPr="008A7EC9">
        <w:t>pendant l</w:t>
      </w:r>
      <w:r>
        <w:t>’</w:t>
      </w:r>
      <w:r w:rsidR="009D75A4" w:rsidRPr="008A7EC9">
        <w:t>office religieux</w:t>
      </w:r>
      <w:r>
        <w:t xml:space="preserve">, </w:t>
      </w:r>
      <w:r w:rsidR="009D75A4" w:rsidRPr="008A7EC9">
        <w:t xml:space="preserve">me faisait songer au pauvre hussard rouge de </w:t>
      </w:r>
      <w:proofErr w:type="spellStart"/>
      <w:r w:rsidR="009D75A4" w:rsidRPr="008A7EC9">
        <w:t>Péterhof</w:t>
      </w:r>
      <w:proofErr w:type="spellEnd"/>
      <w:r>
        <w:t xml:space="preserve">, </w:t>
      </w:r>
      <w:r w:rsidR="009D75A4" w:rsidRPr="008A7EC9">
        <w:t>qui dansait si mal</w:t>
      </w:r>
      <w:r>
        <w:t xml:space="preserve">, </w:t>
      </w:r>
      <w:r w:rsidR="009D75A4" w:rsidRPr="008A7EC9">
        <w:t>et était si bon</w:t>
      </w:r>
      <w:r>
        <w:t>.</w:t>
      </w:r>
    </w:p>
    <w:p w14:paraId="68C5946F" w14:textId="77777777" w:rsidR="00BF7D4A" w:rsidRDefault="00BF7D4A" w:rsidP="009D75A4">
      <w:r>
        <w:t>« </w:t>
      </w:r>
      <w:r w:rsidR="009D75A4" w:rsidRPr="008A7EC9">
        <w:t>Chaque phrase de ce récit</w:t>
      </w:r>
      <w:r>
        <w:t xml:space="preserve">, </w:t>
      </w:r>
      <w:r w:rsidR="009D75A4" w:rsidRPr="008A7EC9">
        <w:t>ami</w:t>
      </w:r>
      <w:r>
        <w:t xml:space="preserve">, </w:t>
      </w:r>
      <w:r w:rsidR="009D75A4" w:rsidRPr="008A7EC9">
        <w:t>t</w:t>
      </w:r>
      <w:r>
        <w:t>’</w:t>
      </w:r>
      <w:r w:rsidR="009D75A4" w:rsidRPr="008A7EC9">
        <w:t>a donné la marque de la confiance que j</w:t>
      </w:r>
      <w:r>
        <w:t>’</w:t>
      </w:r>
      <w:r w:rsidR="009D75A4" w:rsidRPr="008A7EC9">
        <w:t>ai mise en toi</w:t>
      </w:r>
      <w:r>
        <w:t xml:space="preserve">. </w:t>
      </w:r>
      <w:r w:rsidR="009D75A4" w:rsidRPr="008A7EC9">
        <w:t>Tu vas maintenant en trouver la preuve dans chacun des mots qui suivront</w:t>
      </w:r>
      <w:r>
        <w:t>.</w:t>
      </w:r>
    </w:p>
    <w:p w14:paraId="65FA75DF" w14:textId="77777777" w:rsidR="00BF7D4A" w:rsidRDefault="00BF7D4A" w:rsidP="009D75A4">
      <w:r>
        <w:t>« </w:t>
      </w:r>
      <w:r w:rsidR="009D75A4" w:rsidRPr="008A7EC9">
        <w:t>Tu connais</w:t>
      </w:r>
      <w:r>
        <w:t xml:space="preserve">, </w:t>
      </w:r>
      <w:r w:rsidR="009D75A4" w:rsidRPr="008A7EC9">
        <w:t>et tu ne l</w:t>
      </w:r>
      <w:r>
        <w:t>’</w:t>
      </w:r>
      <w:r w:rsidR="009D75A4" w:rsidRPr="008A7EC9">
        <w:t>aimes pas beaucoup</w:t>
      </w:r>
      <w:r>
        <w:t xml:space="preserve">, </w:t>
      </w:r>
      <w:r w:rsidR="009D75A4" w:rsidRPr="008A7EC9">
        <w:t>Hagen</w:t>
      </w:r>
      <w:r>
        <w:t xml:space="preserve">, </w:t>
      </w:r>
      <w:r w:rsidR="009D75A4" w:rsidRPr="008A7EC9">
        <w:t>mon petit officier d</w:t>
      </w:r>
      <w:r>
        <w:t>’</w:t>
      </w:r>
      <w:r w:rsidR="009D75A4" w:rsidRPr="008A7EC9">
        <w:t>ordonnance</w:t>
      </w:r>
      <w:r>
        <w:t xml:space="preserve">. </w:t>
      </w:r>
      <w:r w:rsidR="009D75A4" w:rsidRPr="008A7EC9">
        <w:t>Je ne sais ce qui prévaut en lui</w:t>
      </w:r>
      <w:r>
        <w:t xml:space="preserve">, </w:t>
      </w:r>
      <w:r w:rsidR="009D75A4" w:rsidRPr="008A7EC9">
        <w:t>du dévouement ou de l</w:t>
      </w:r>
      <w:r>
        <w:t>’</w:t>
      </w:r>
      <w:r w:rsidR="009D75A4" w:rsidRPr="008A7EC9">
        <w:t>amour</w:t>
      </w:r>
      <w:r>
        <w:t xml:space="preserve">. </w:t>
      </w:r>
      <w:r w:rsidR="009D75A4" w:rsidRPr="008A7EC9">
        <w:t>Le dévouement nous permet de nous reposer de tout sur un être</w:t>
      </w:r>
      <w:r>
        <w:t xml:space="preserve">, </w:t>
      </w:r>
      <w:r w:rsidR="009D75A4" w:rsidRPr="008A7EC9">
        <w:t>mais l</w:t>
      </w:r>
      <w:r>
        <w:t>’</w:t>
      </w:r>
      <w:r w:rsidR="009D75A4" w:rsidRPr="008A7EC9">
        <w:t>amour lui donne</w:t>
      </w:r>
      <w:r>
        <w:t xml:space="preserve">, </w:t>
      </w:r>
      <w:r w:rsidR="009D75A4" w:rsidRPr="008A7EC9">
        <w:t>à l</w:t>
      </w:r>
      <w:r>
        <w:t>’</w:t>
      </w:r>
      <w:r w:rsidR="009D75A4" w:rsidRPr="008A7EC9">
        <w:t>égard de notre propre intérêt</w:t>
      </w:r>
      <w:r>
        <w:t xml:space="preserve">, </w:t>
      </w:r>
      <w:r w:rsidR="009D75A4" w:rsidRPr="008A7EC9">
        <w:t>des lucidités que nous n</w:t>
      </w:r>
      <w:r>
        <w:t>’</w:t>
      </w:r>
      <w:r w:rsidR="009D75A4" w:rsidRPr="008A7EC9">
        <w:t>avons pas</w:t>
      </w:r>
      <w:r>
        <w:t>.</w:t>
      </w:r>
    </w:p>
    <w:p w14:paraId="213FE9A8" w14:textId="77777777" w:rsidR="00BF7D4A" w:rsidRDefault="00BF7D4A" w:rsidP="009D75A4">
      <w:r>
        <w:t>« </w:t>
      </w:r>
      <w:r w:rsidR="009D75A4" w:rsidRPr="008A7EC9">
        <w:t>Ni moi</w:t>
      </w:r>
      <w:r>
        <w:t xml:space="preserve">, </w:t>
      </w:r>
      <w:r w:rsidR="009D75A4" w:rsidRPr="008A7EC9">
        <w:t>ni Mélusine</w:t>
      </w:r>
      <w:r>
        <w:t xml:space="preserve">, </w:t>
      </w:r>
      <w:r w:rsidR="009D75A4" w:rsidRPr="008A7EC9">
        <w:t>six mois après la mort de Rodolphe</w:t>
      </w:r>
      <w:r>
        <w:t xml:space="preserve">, </w:t>
      </w:r>
      <w:r w:rsidR="009D75A4" w:rsidRPr="008A7EC9">
        <w:t>ne nous doutions de ce qui allait m</w:t>
      </w:r>
      <w:r>
        <w:t>’</w:t>
      </w:r>
      <w:r w:rsidR="009D75A4" w:rsidRPr="008A7EC9">
        <w:t>arriver</w:t>
      </w:r>
      <w:r>
        <w:t xml:space="preserve">. </w:t>
      </w:r>
      <w:r w:rsidR="009D75A4" w:rsidRPr="008A7EC9">
        <w:t>Astreinte à mes d</w:t>
      </w:r>
      <w:r w:rsidR="009D75A4" w:rsidRPr="008A7EC9">
        <w:t>e</w:t>
      </w:r>
      <w:r w:rsidR="009D75A4" w:rsidRPr="008A7EC9">
        <w:t>voirs de souveraine</w:t>
      </w:r>
      <w:r>
        <w:t xml:space="preserve">, </w:t>
      </w:r>
      <w:r w:rsidR="009D75A4" w:rsidRPr="008A7EC9">
        <w:t>je m</w:t>
      </w:r>
      <w:r>
        <w:t>’</w:t>
      </w:r>
      <w:r w:rsidR="009D75A4" w:rsidRPr="008A7EC9">
        <w:t>en acquittais avec une ponctualité qui me surprenait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ai présidé la diète et les assemblées</w:t>
      </w:r>
      <w:r>
        <w:t xml:space="preserve"> ; </w:t>
      </w:r>
      <w:r w:rsidR="009D75A4" w:rsidRPr="008A7EC9">
        <w:t>j</w:t>
      </w:r>
      <w:r>
        <w:t>’</w:t>
      </w:r>
      <w:r w:rsidR="009D75A4" w:rsidRPr="008A7EC9">
        <w:t>ai signé des décrets</w:t>
      </w:r>
      <w:r>
        <w:t xml:space="preserve">, </w:t>
      </w:r>
      <w:r w:rsidR="009D75A4" w:rsidRPr="008A7EC9">
        <w:t>évoqué des litiges</w:t>
      </w:r>
      <w:r>
        <w:t xml:space="preserve">, </w:t>
      </w:r>
      <w:r w:rsidR="009D75A4" w:rsidRPr="008A7EC9">
        <w:t>nommé des fonctionnaires</w:t>
      </w:r>
      <w:r>
        <w:t xml:space="preserve">, </w:t>
      </w:r>
      <w:r w:rsidR="009D75A4" w:rsidRPr="008A7EC9">
        <w:t>à la satisfaction de tous</w:t>
      </w:r>
      <w:r>
        <w:t xml:space="preserve">, </w:t>
      </w:r>
      <w:r w:rsidR="009D75A4" w:rsidRPr="008A7EC9">
        <w:t>je crois</w:t>
      </w:r>
      <w:r>
        <w:t xml:space="preserve">. </w:t>
      </w:r>
      <w:r w:rsidR="009D75A4" w:rsidRPr="008A7EC9">
        <w:t xml:space="preserve">Et jamais la ville de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n</w:t>
      </w:r>
      <w:r>
        <w:t>’</w:t>
      </w:r>
      <w:r w:rsidR="009D75A4" w:rsidRPr="008A7EC9">
        <w:t>a été mieux tenue que pendant mon principal</w:t>
      </w:r>
      <w:r>
        <w:t>.</w:t>
      </w:r>
    </w:p>
    <w:p w14:paraId="3D9121A2" w14:textId="77777777" w:rsidR="00BF7D4A" w:rsidRDefault="00BF7D4A" w:rsidP="009D75A4">
      <w:r>
        <w:t>« </w:t>
      </w:r>
      <w:r w:rsidR="009D75A4" w:rsidRPr="008A7EC9">
        <w:t>Hagen se méfiait</w:t>
      </w:r>
      <w:r>
        <w:t xml:space="preserve">, </w:t>
      </w:r>
      <w:r w:rsidR="009D75A4" w:rsidRPr="008A7EC9">
        <w:t>lui</w:t>
      </w:r>
      <w:r>
        <w:t xml:space="preserve">. </w:t>
      </w:r>
      <w:r w:rsidR="009D75A4" w:rsidRPr="008A7EC9">
        <w:t>Je le voyais chaque jour plus so</w:t>
      </w:r>
      <w:r w:rsidR="009D75A4" w:rsidRPr="008A7EC9">
        <w:t>m</w:t>
      </w:r>
      <w:r w:rsidR="009D75A4" w:rsidRPr="008A7EC9">
        <w:t>bre</w:t>
      </w:r>
      <w:r>
        <w:t xml:space="preserve">. </w:t>
      </w:r>
      <w:r w:rsidR="009D75A4" w:rsidRPr="008A7EC9">
        <w:t>À la fin</w:t>
      </w:r>
      <w:r>
        <w:t xml:space="preserve">, </w:t>
      </w:r>
      <w:r w:rsidR="009D75A4" w:rsidRPr="008A7EC9">
        <w:t>détestant avoir autour de moi des figures longues d</w:t>
      </w:r>
      <w:r>
        <w:t>’</w:t>
      </w:r>
      <w:r w:rsidR="009D75A4" w:rsidRPr="008A7EC9">
        <w:t>une aune</w:t>
      </w:r>
      <w:r>
        <w:t xml:space="preserve">, </w:t>
      </w:r>
      <w:r w:rsidR="009D75A4" w:rsidRPr="008A7EC9">
        <w:t xml:space="preserve">je le </w:t>
      </w:r>
      <w:proofErr w:type="spellStart"/>
      <w:r w:rsidR="009D75A4" w:rsidRPr="008A7EC9">
        <w:t>sommai</w:t>
      </w:r>
      <w:proofErr w:type="spellEnd"/>
      <w:r w:rsidR="009D75A4" w:rsidRPr="008A7EC9">
        <w:t xml:space="preserve"> de s</w:t>
      </w:r>
      <w:r>
        <w:t>’</w:t>
      </w:r>
      <w:r w:rsidR="009D75A4" w:rsidRPr="008A7EC9">
        <w:t>expliquer</w:t>
      </w:r>
      <w:r>
        <w:t xml:space="preserve">, </w:t>
      </w:r>
      <w:r w:rsidR="009D75A4" w:rsidRPr="008A7EC9">
        <w:t>ou de partir en conv</w:t>
      </w:r>
      <w:r w:rsidR="009D75A4" w:rsidRPr="008A7EC9">
        <w:t>a</w:t>
      </w:r>
      <w:r w:rsidR="009D75A4" w:rsidRPr="008A7EC9">
        <w:t>lescence</w:t>
      </w:r>
      <w:r>
        <w:t xml:space="preserve">. </w:t>
      </w:r>
      <w:r w:rsidR="009D75A4" w:rsidRPr="008A7EC9">
        <w:t>Il tomba à mes pieds</w:t>
      </w:r>
      <w:r>
        <w:t>.</w:t>
      </w:r>
    </w:p>
    <w:p w14:paraId="154C65A2" w14:textId="77777777" w:rsidR="00BF7D4A" w:rsidRDefault="00BF7D4A" w:rsidP="009D75A4">
      <w:r>
        <w:lastRenderedPageBreak/>
        <w:t>« — </w:t>
      </w:r>
      <w:r w:rsidR="009D75A4" w:rsidRPr="008A7EC9">
        <w:t>Comment ne serais-je pas comme je suis</w:t>
      </w:r>
      <w:r>
        <w:t xml:space="preserve">, </w:t>
      </w:r>
      <w:r w:rsidR="009D75A4" w:rsidRPr="008A7EC9">
        <w:t>sanglota-t-il</w:t>
      </w:r>
      <w:r>
        <w:t xml:space="preserve">, </w:t>
      </w:r>
      <w:r w:rsidR="009D75A4" w:rsidRPr="008A7EC9">
        <w:t>quand vous allez appartenir à un autre</w:t>
      </w:r>
      <w:r>
        <w:t> ?</w:t>
      </w:r>
    </w:p>
    <w:p w14:paraId="6E5BD0C1" w14:textId="77777777" w:rsidR="00BF7D4A" w:rsidRDefault="00BF7D4A" w:rsidP="009D75A4">
      <w:r>
        <w:t>« </w:t>
      </w:r>
      <w:r w:rsidR="009D75A4" w:rsidRPr="008A7EC9">
        <w:t>Il n</w:t>
      </w:r>
      <w:r>
        <w:t>’</w:t>
      </w:r>
      <w:r w:rsidR="009D75A4" w:rsidRPr="008A7EC9">
        <w:t>en revenait pas</w:t>
      </w:r>
      <w:r>
        <w:t xml:space="preserve">, </w:t>
      </w:r>
      <w:r w:rsidR="009D75A4" w:rsidRPr="008A7EC9">
        <w:t>lorsque je lui affirmai que je ne co</w:t>
      </w:r>
      <w:r w:rsidR="009D75A4" w:rsidRPr="008A7EC9">
        <w:t>m</w:t>
      </w:r>
      <w:r w:rsidR="009D75A4" w:rsidRPr="008A7EC9">
        <w:t>prenais rien à ce qu</w:t>
      </w:r>
      <w:r>
        <w:t>’</w:t>
      </w:r>
      <w:r w:rsidR="009D75A4" w:rsidRPr="008A7EC9">
        <w:t>il disait</w:t>
      </w:r>
      <w:r>
        <w:t>.</w:t>
      </w:r>
    </w:p>
    <w:p w14:paraId="50A6054F" w14:textId="77777777" w:rsidR="00BF7D4A" w:rsidRDefault="00BF7D4A" w:rsidP="009D75A4">
      <w:r>
        <w:t>« — </w:t>
      </w:r>
      <w:r w:rsidR="009D75A4" w:rsidRPr="008A7EC9">
        <w:t>Est-ce possible</w:t>
      </w:r>
      <w:r>
        <w:t xml:space="preserve">, </w:t>
      </w:r>
      <w:r w:rsidR="009D75A4" w:rsidRPr="008A7EC9">
        <w:t>murmura-t-il</w:t>
      </w:r>
      <w:r>
        <w:t xml:space="preserve">, </w:t>
      </w:r>
      <w:r w:rsidR="009D75A4" w:rsidRPr="008A7EC9">
        <w:t>mais à Berlin</w:t>
      </w:r>
      <w:r>
        <w:t xml:space="preserve">, </w:t>
      </w:r>
      <w:r w:rsidR="009D75A4" w:rsidRPr="008A7EC9">
        <w:t>et même ici</w:t>
      </w:r>
      <w:r>
        <w:t xml:space="preserve">, </w:t>
      </w:r>
      <w:r w:rsidR="009D75A4" w:rsidRPr="008A7EC9">
        <w:t>il n</w:t>
      </w:r>
      <w:r>
        <w:t>’</w:t>
      </w:r>
      <w:r w:rsidR="009D75A4" w:rsidRPr="008A7EC9">
        <w:t>est bruit que de votre prochain mariage</w:t>
      </w:r>
      <w:r>
        <w:t xml:space="preserve">, </w:t>
      </w:r>
      <w:r w:rsidR="009D75A4" w:rsidRPr="008A7EC9">
        <w:t>avec le duc Fr</w:t>
      </w:r>
      <w:r w:rsidR="009D75A4" w:rsidRPr="008A7EC9">
        <w:t>é</w:t>
      </w:r>
      <w:r w:rsidR="009D75A4" w:rsidRPr="008A7EC9">
        <w:t>déric-Auguste</w:t>
      </w:r>
      <w:r>
        <w:t>.</w:t>
      </w:r>
    </w:p>
    <w:p w14:paraId="3FC25496" w14:textId="77777777" w:rsidR="00BF7D4A" w:rsidRDefault="00BF7D4A" w:rsidP="009D75A4">
      <w:r>
        <w:t>« </w:t>
      </w:r>
      <w:r w:rsidR="009D75A4" w:rsidRPr="008A7EC9">
        <w:t>Cette fois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était trop fort</w:t>
      </w:r>
      <w:r>
        <w:t xml:space="preserve">. </w:t>
      </w:r>
      <w:r w:rsidR="009D75A4" w:rsidRPr="008A7EC9">
        <w:t>La personne que je me pique d</w:t>
      </w:r>
      <w:r>
        <w:t>’</w:t>
      </w:r>
      <w:r w:rsidR="009D75A4" w:rsidRPr="008A7EC9">
        <w:t>être</w:t>
      </w:r>
      <w:r>
        <w:t xml:space="preserve">, </w:t>
      </w:r>
      <w:r w:rsidR="009D75A4" w:rsidRPr="008A7EC9">
        <w:t>on peut la marier une fois</w:t>
      </w:r>
      <w:r>
        <w:t xml:space="preserve">, </w:t>
      </w:r>
      <w:r w:rsidR="009D75A4" w:rsidRPr="008A7EC9">
        <w:t>par surprise</w:t>
      </w:r>
      <w:r>
        <w:t xml:space="preserve">, </w:t>
      </w:r>
      <w:r w:rsidR="009D75A4" w:rsidRPr="008A7EC9">
        <w:t>mais deux</w:t>
      </w:r>
      <w:r>
        <w:t> !</w:t>
      </w:r>
    </w:p>
    <w:p w14:paraId="6695025B" w14:textId="77777777" w:rsidR="00BF7D4A" w:rsidRDefault="00BF7D4A" w:rsidP="009D75A4">
      <w:r>
        <w:t>« </w:t>
      </w:r>
      <w:r w:rsidR="009D75A4" w:rsidRPr="008A7EC9">
        <w:t>Quand Hagen</w:t>
      </w:r>
      <w:r>
        <w:t xml:space="preserve">, </w:t>
      </w:r>
      <w:r w:rsidR="009D75A4" w:rsidRPr="008A7EC9">
        <w:t>qui allait plusieurs fois par mois à Berlin</w:t>
      </w:r>
      <w:r>
        <w:t xml:space="preserve">, </w:t>
      </w:r>
      <w:r w:rsidR="009D75A4" w:rsidRPr="008A7EC9">
        <w:t>m</w:t>
      </w:r>
      <w:r>
        <w:t>’</w:t>
      </w:r>
      <w:r w:rsidR="009D75A4" w:rsidRPr="008A7EC9">
        <w:t>eut raconté son histoire</w:t>
      </w:r>
      <w:r>
        <w:t xml:space="preserve">, </w:t>
      </w:r>
      <w:r w:rsidR="009D75A4" w:rsidRPr="008A7EC9">
        <w:t>je compris néanmoins que c</w:t>
      </w:r>
      <w:r>
        <w:t>’</w:t>
      </w:r>
      <w:r w:rsidR="009D75A4" w:rsidRPr="008A7EC9">
        <w:t>était s</w:t>
      </w:r>
      <w:r w:rsidR="009D75A4" w:rsidRPr="008A7EC9">
        <w:t>é</w:t>
      </w:r>
      <w:r w:rsidR="009D75A4" w:rsidRPr="008A7EC9">
        <w:t>rieux</w:t>
      </w:r>
      <w:r>
        <w:t xml:space="preserve">. </w:t>
      </w:r>
      <w:r w:rsidR="009D75A4" w:rsidRPr="008A7EC9">
        <w:t>Je le compris mieux le lendemain</w:t>
      </w:r>
      <w:r>
        <w:t xml:space="preserve">, </w:t>
      </w:r>
      <w:r w:rsidR="009D75A4" w:rsidRPr="008A7EC9">
        <w:t>quand je reçus une le</w:t>
      </w:r>
      <w:r w:rsidR="009D75A4" w:rsidRPr="008A7EC9">
        <w:t>t</w:t>
      </w:r>
      <w:r w:rsidR="009D75A4" w:rsidRPr="008A7EC9">
        <w:t>tre de mon père</w:t>
      </w:r>
      <w:r>
        <w:t xml:space="preserve">. </w:t>
      </w:r>
      <w:r w:rsidR="009D75A4" w:rsidRPr="008A7EC9">
        <w:t>Il était trop visible qu</w:t>
      </w:r>
      <w:r>
        <w:t>’</w:t>
      </w:r>
      <w:r w:rsidR="009D75A4" w:rsidRPr="008A7EC9">
        <w:t>on l</w:t>
      </w:r>
      <w:r>
        <w:t>’</w:t>
      </w:r>
      <w:r w:rsidR="009D75A4" w:rsidRPr="008A7EC9">
        <w:t>avait amplement cuisiné</w:t>
      </w:r>
      <w:r>
        <w:t xml:space="preserve">, </w:t>
      </w:r>
      <w:r w:rsidR="009D75A4" w:rsidRPr="008A7EC9">
        <w:t>le prenant par son côté faible</w:t>
      </w:r>
      <w:r>
        <w:t xml:space="preserve">, </w:t>
      </w:r>
      <w:r w:rsidR="009D75A4" w:rsidRPr="008A7EC9">
        <w:t>l</w:t>
      </w:r>
      <w:r>
        <w:t>’</w:t>
      </w:r>
      <w:r w:rsidR="009D75A4" w:rsidRPr="008A7EC9">
        <w:t>élévation de sa fille à la couronne royale</w:t>
      </w:r>
      <w:r>
        <w:t>.</w:t>
      </w:r>
    </w:p>
    <w:p w14:paraId="6E2A81AA" w14:textId="77777777" w:rsidR="00BF7D4A" w:rsidRDefault="00BF7D4A" w:rsidP="009D75A4">
      <w:r>
        <w:t>« </w:t>
      </w:r>
      <w:r w:rsidR="009D75A4" w:rsidRPr="008A7EC9">
        <w:t>Quel ennui d</w:t>
      </w:r>
      <w:r>
        <w:t>’</w:t>
      </w:r>
      <w:r w:rsidR="009D75A4" w:rsidRPr="008A7EC9">
        <w:t>entrer</w:t>
      </w:r>
      <w:r>
        <w:t xml:space="preserve">, </w:t>
      </w:r>
      <w:r w:rsidR="009D75A4" w:rsidRPr="008A7EC9">
        <w:t>pour te faire saisir ce qui suit</w:t>
      </w:r>
      <w:r>
        <w:t xml:space="preserve">, </w:t>
      </w:r>
      <w:r w:rsidR="009D75A4" w:rsidRPr="008A7EC9">
        <w:t>dans des détails dynastiques</w:t>
      </w:r>
      <w:r>
        <w:t xml:space="preserve"> ! </w:t>
      </w:r>
      <w:r w:rsidR="009D75A4" w:rsidRPr="008A7EC9">
        <w:t>Qu</w:t>
      </w:r>
      <w:r>
        <w:t>’</w:t>
      </w:r>
      <w:r w:rsidR="009D75A4" w:rsidRPr="008A7EC9">
        <w:t>ils soient les plus brefs possible</w:t>
      </w:r>
      <w:r>
        <w:t xml:space="preserve">. </w:t>
      </w:r>
      <w:r w:rsidR="009D75A4" w:rsidRPr="008A7EC9">
        <w:t xml:space="preserve">Pourquoi étais-je devenue grande-duchesse de </w:t>
      </w:r>
      <w:proofErr w:type="spellStart"/>
      <w:r w:rsidR="009D75A4" w:rsidRPr="008A7EC9">
        <w:t>Lautenbourg</w:t>
      </w:r>
      <w:proofErr w:type="spellEnd"/>
      <w:r>
        <w:t xml:space="preserve"> ? </w:t>
      </w:r>
      <w:r w:rsidR="009D75A4" w:rsidRPr="008A7EC9">
        <w:t>Pour être</w:t>
      </w:r>
      <w:r>
        <w:t xml:space="preserve">, </w:t>
      </w:r>
      <w:r w:rsidR="009D75A4" w:rsidRPr="008A7EC9">
        <w:t>selon le désir de papa</w:t>
      </w:r>
      <w:r>
        <w:t xml:space="preserve">, </w:t>
      </w:r>
      <w:r w:rsidR="009D75A4" w:rsidRPr="008A7EC9">
        <w:t>reine de Wurtemberg</w:t>
      </w:r>
      <w:r>
        <w:t xml:space="preserve">, </w:t>
      </w:r>
      <w:r w:rsidR="009D75A4" w:rsidRPr="008A7EC9">
        <w:t>à la mort du roi Albert</w:t>
      </w:r>
      <w:r>
        <w:t xml:space="preserve">. </w:t>
      </w:r>
      <w:r w:rsidR="009D75A4" w:rsidRPr="008A7EC9">
        <w:t xml:space="preserve">La succession à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n</w:t>
      </w:r>
      <w:r>
        <w:t>’</w:t>
      </w:r>
      <w:r w:rsidR="009D75A4" w:rsidRPr="008A7EC9">
        <w:t>est pas réglée par la loi salique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est-à-dire que</w:t>
      </w:r>
      <w:r>
        <w:t xml:space="preserve">, </w:t>
      </w:r>
      <w:r w:rsidR="009D75A4" w:rsidRPr="008A7EC9">
        <w:t>Rodolphe mort</w:t>
      </w:r>
      <w:r>
        <w:t xml:space="preserve">, </w:t>
      </w:r>
      <w:r w:rsidR="009D75A4" w:rsidRPr="008A7EC9">
        <w:t>je n</w:t>
      </w:r>
      <w:r>
        <w:t>’</w:t>
      </w:r>
      <w:r w:rsidR="009D75A4" w:rsidRPr="008A7EC9">
        <w:t>en restais pas moins grande-duchesse</w:t>
      </w:r>
      <w:r>
        <w:t xml:space="preserve">. </w:t>
      </w:r>
      <w:r w:rsidR="009D75A4" w:rsidRPr="008A7EC9">
        <w:t>Mais l</w:t>
      </w:r>
      <w:r>
        <w:t>’</w:t>
      </w:r>
      <w:r w:rsidR="009D75A4" w:rsidRPr="008A7EC9">
        <w:t>accession au trône de Wu</w:t>
      </w:r>
      <w:r w:rsidR="009D75A4" w:rsidRPr="008A7EC9">
        <w:t>r</w:t>
      </w:r>
      <w:r w:rsidR="009D75A4" w:rsidRPr="008A7EC9">
        <w:t>temberg</w:t>
      </w:r>
      <w:r>
        <w:t xml:space="preserve">, </w:t>
      </w:r>
      <w:r w:rsidR="009D75A4" w:rsidRPr="008A7EC9">
        <w:t>elle</w:t>
      </w:r>
      <w:r>
        <w:t xml:space="preserve">, </w:t>
      </w:r>
      <w:r w:rsidR="009D75A4" w:rsidRPr="008A7EC9">
        <w:t>est réglée par cette loi</w:t>
      </w:r>
      <w:r>
        <w:t xml:space="preserve">. </w:t>
      </w:r>
      <w:r w:rsidR="009D75A4" w:rsidRPr="008A7EC9">
        <w:t>Résumons-nous</w:t>
      </w:r>
      <w:r>
        <w:t xml:space="preserve"> : </w:t>
      </w:r>
      <w:r w:rsidR="009D75A4" w:rsidRPr="008A7EC9">
        <w:t xml:space="preserve">seul un grand-duc de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pouvait devenir roi de Wurtemberg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est-à-dire que</w:t>
      </w:r>
      <w:r>
        <w:t xml:space="preserve">, </w:t>
      </w:r>
      <w:r w:rsidR="009D75A4" w:rsidRPr="008A7EC9">
        <w:t>pour être reine de Wurtemberg</w:t>
      </w:r>
      <w:r>
        <w:t xml:space="preserve">, </w:t>
      </w:r>
      <w:r w:rsidR="009D75A4" w:rsidRPr="008A7EC9">
        <w:t>il me fallait d</w:t>
      </w:r>
      <w:r>
        <w:t>’</w:t>
      </w:r>
      <w:r w:rsidR="009D75A4" w:rsidRPr="008A7EC9">
        <w:t>abord transformer</w:t>
      </w:r>
      <w:r>
        <w:t xml:space="preserve">, </w:t>
      </w:r>
      <w:r w:rsidR="009D75A4" w:rsidRPr="008A7EC9">
        <w:t>en l</w:t>
      </w:r>
      <w:r>
        <w:t>’</w:t>
      </w:r>
      <w:r w:rsidR="009D75A4" w:rsidRPr="008A7EC9">
        <w:t>épousant</w:t>
      </w:r>
      <w:r>
        <w:t xml:space="preserve">, </w:t>
      </w:r>
      <w:r w:rsidR="009D75A4" w:rsidRPr="008A7EC9">
        <w:t xml:space="preserve">le duc Frédéric-Auguste en grand-duc de </w:t>
      </w:r>
      <w:proofErr w:type="spellStart"/>
      <w:r w:rsidR="009D75A4" w:rsidRPr="008A7EC9">
        <w:t>Lautenbourg</w:t>
      </w:r>
      <w:proofErr w:type="spellEnd"/>
      <w:r w:rsidR="009D75A4" w:rsidRPr="008A7EC9">
        <w:t>-Detmold</w:t>
      </w:r>
      <w:r>
        <w:t>.</w:t>
      </w:r>
    </w:p>
    <w:p w14:paraId="4A2056C2" w14:textId="77777777" w:rsidR="00BF7D4A" w:rsidRDefault="00BF7D4A" w:rsidP="009D75A4">
      <w:r>
        <w:t>« </w:t>
      </w:r>
      <w:r w:rsidR="009D75A4" w:rsidRPr="008A7EC9">
        <w:t>La lettre de papa n</w:t>
      </w:r>
      <w:r>
        <w:t>’</w:t>
      </w:r>
      <w:r w:rsidR="009D75A4" w:rsidRPr="008A7EC9">
        <w:t>avait d</w:t>
      </w:r>
      <w:r>
        <w:t>’</w:t>
      </w:r>
      <w:r w:rsidR="009D75A4" w:rsidRPr="008A7EC9">
        <w:t>autre but que de me disposer à cette union</w:t>
      </w:r>
      <w:r>
        <w:t>.</w:t>
      </w:r>
    </w:p>
    <w:p w14:paraId="6DDE86DF" w14:textId="77777777" w:rsidR="00BF7D4A" w:rsidRDefault="00BF7D4A" w:rsidP="009D75A4">
      <w:r>
        <w:lastRenderedPageBreak/>
        <w:t>« </w:t>
      </w:r>
      <w:r w:rsidR="009D75A4" w:rsidRPr="008A7EC9">
        <w:t>Je crois que</w:t>
      </w:r>
      <w:r>
        <w:t xml:space="preserve">, </w:t>
      </w:r>
      <w:r w:rsidR="009D75A4" w:rsidRPr="008A7EC9">
        <w:t>dans la réponse que je lui fis sur-le-champ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oubliai un peu le respect qu</w:t>
      </w:r>
      <w:r>
        <w:t>’</w:t>
      </w:r>
      <w:r w:rsidR="009D75A4" w:rsidRPr="008A7EC9">
        <w:t>une fille doit malgré tout à son p</w:t>
      </w:r>
      <w:r w:rsidR="009D75A4" w:rsidRPr="008A7EC9">
        <w:t>è</w:t>
      </w:r>
      <w:r w:rsidR="009D75A4" w:rsidRPr="008A7EC9">
        <w:t>re</w:t>
      </w:r>
      <w:r>
        <w:t>.</w:t>
      </w:r>
    </w:p>
    <w:p w14:paraId="66031E85" w14:textId="77777777" w:rsidR="00BF7D4A" w:rsidRDefault="00BF7D4A" w:rsidP="009D75A4">
      <w:r>
        <w:t>« </w:t>
      </w:r>
      <w:r w:rsidR="009D75A4" w:rsidRPr="008A7EC9">
        <w:t>Mais il faut comprendre que j</w:t>
      </w:r>
      <w:r>
        <w:t>’</w:t>
      </w:r>
      <w:r w:rsidR="009D75A4" w:rsidRPr="008A7EC9">
        <w:t>étais exaspérée</w:t>
      </w:r>
      <w:r>
        <w:t xml:space="preserve">. </w:t>
      </w:r>
      <w:r w:rsidR="009D75A4" w:rsidRPr="008A7EC9">
        <w:t>Est-ce que j</w:t>
      </w:r>
      <w:r>
        <w:t>’</w:t>
      </w:r>
      <w:r w:rsidR="009D75A4" w:rsidRPr="008A7EC9">
        <w:t>allais être forcée d</w:t>
      </w:r>
      <w:r>
        <w:t>’</w:t>
      </w:r>
      <w:r w:rsidR="009D75A4" w:rsidRPr="008A7EC9">
        <w:t>épouser ainsi toute l</w:t>
      </w:r>
      <w:r>
        <w:t>’</w:t>
      </w:r>
      <w:r w:rsidR="009D75A4" w:rsidRPr="008A7EC9">
        <w:t>Allemagne</w:t>
      </w:r>
      <w:r>
        <w:t xml:space="preserve"> ? </w:t>
      </w:r>
      <w:r w:rsidR="009D75A4" w:rsidRPr="008A7EC9">
        <w:t>Quelle fo</w:t>
      </w:r>
      <w:r w:rsidR="009D75A4" w:rsidRPr="008A7EC9">
        <w:t>r</w:t>
      </w:r>
      <w:r w:rsidR="009D75A4" w:rsidRPr="008A7EC9">
        <w:t>tune pour quelqu</w:t>
      </w:r>
      <w:r>
        <w:t>’</w:t>
      </w:r>
      <w:r w:rsidR="009D75A4" w:rsidRPr="008A7EC9">
        <w:t>un qui n</w:t>
      </w:r>
      <w:r>
        <w:t>’</w:t>
      </w:r>
      <w:r w:rsidR="009D75A4" w:rsidRPr="008A7EC9">
        <w:t>aurait voulu jamais se marier</w:t>
      </w:r>
      <w:r>
        <w:t> !</w:t>
      </w:r>
    </w:p>
    <w:p w14:paraId="1B58254D" w14:textId="77777777" w:rsidR="00BF7D4A" w:rsidRDefault="00BF7D4A" w:rsidP="009D75A4">
      <w:r>
        <w:t>« </w:t>
      </w:r>
      <w:r w:rsidR="009D75A4" w:rsidRPr="008A7EC9">
        <w:t>Une semaine passa</w:t>
      </w:r>
      <w:r>
        <w:t xml:space="preserve">, </w:t>
      </w:r>
      <w:r w:rsidR="009D75A4" w:rsidRPr="008A7EC9">
        <w:t>peut-être</w:t>
      </w:r>
      <w:r>
        <w:t xml:space="preserve">, </w:t>
      </w:r>
      <w:r w:rsidR="009D75A4" w:rsidRPr="008A7EC9">
        <w:t>au bout de laquelle je r</w:t>
      </w:r>
      <w:r w:rsidR="009D75A4" w:rsidRPr="008A7EC9">
        <w:t>e</w:t>
      </w:r>
      <w:r w:rsidR="009D75A4" w:rsidRPr="008A7EC9">
        <w:t>çus une lettre de l</w:t>
      </w:r>
      <w:r>
        <w:t>’</w:t>
      </w:r>
      <w:r w:rsidR="009D75A4" w:rsidRPr="008A7EC9">
        <w:t>impératrice</w:t>
      </w:r>
      <w:r>
        <w:t xml:space="preserve">. </w:t>
      </w:r>
      <w:r w:rsidR="009D75A4" w:rsidRPr="008A7EC9">
        <w:t>Elle m</w:t>
      </w:r>
      <w:r>
        <w:t>’</w:t>
      </w:r>
      <w:r w:rsidR="009D75A4" w:rsidRPr="008A7EC9">
        <w:t>appelait sans doute sa chère enfant</w:t>
      </w:r>
      <w:r>
        <w:t xml:space="preserve">, </w:t>
      </w:r>
      <w:r w:rsidR="009D75A4" w:rsidRPr="008A7EC9">
        <w:t>m</w:t>
      </w:r>
      <w:r>
        <w:t>’</w:t>
      </w:r>
      <w:r w:rsidR="009D75A4" w:rsidRPr="008A7EC9">
        <w:t>y prodiguait les amabilités les plus flatteuses</w:t>
      </w:r>
      <w:r>
        <w:t xml:space="preserve">, </w:t>
      </w:r>
      <w:r w:rsidR="009D75A4" w:rsidRPr="008A7EC9">
        <w:t>mais enfin l</w:t>
      </w:r>
      <w:r>
        <w:t>’</w:t>
      </w:r>
      <w:r w:rsidR="009D75A4" w:rsidRPr="008A7EC9">
        <w:t>invitation de venir à Berlin que contenait cette le</w:t>
      </w:r>
      <w:r w:rsidR="009D75A4" w:rsidRPr="008A7EC9">
        <w:t>t</w:t>
      </w:r>
      <w:r w:rsidR="009D75A4" w:rsidRPr="008A7EC9">
        <w:t>tre était bel et bien un ordre</w:t>
      </w:r>
      <w:r>
        <w:t>…</w:t>
      </w:r>
    </w:p>
    <w:p w14:paraId="33DC13CD" w14:textId="77777777" w:rsidR="00BF7D4A" w:rsidRDefault="00BF7D4A" w:rsidP="009D75A4">
      <w:r>
        <w:t>« </w:t>
      </w:r>
      <w:r w:rsidR="009D75A4" w:rsidRPr="008A7EC9">
        <w:t>Tu penses que si j</w:t>
      </w:r>
      <w:r>
        <w:t>’</w:t>
      </w:r>
      <w:r w:rsidR="009D75A4" w:rsidRPr="008A7EC9">
        <w:t>y obéis</w:t>
      </w:r>
      <w:r>
        <w:t xml:space="preserve">, </w:t>
      </w:r>
      <w:r w:rsidR="009D75A4" w:rsidRPr="008A7EC9">
        <w:t>ce fut moins par docilité que par désir d</w:t>
      </w:r>
      <w:r>
        <w:t>’</w:t>
      </w:r>
      <w:r w:rsidR="009D75A4" w:rsidRPr="008A7EC9">
        <w:t>être fixée sur ce qui pouvait se tramer à la cour à mon endroit</w:t>
      </w:r>
      <w:r>
        <w:t>.</w:t>
      </w:r>
    </w:p>
    <w:p w14:paraId="505C6461" w14:textId="77777777" w:rsidR="00BF7D4A" w:rsidRDefault="00BF7D4A" w:rsidP="009D75A4">
      <w:r>
        <w:t>« </w:t>
      </w:r>
      <w:r w:rsidR="009D75A4" w:rsidRPr="008A7EC9">
        <w:t>J</w:t>
      </w:r>
      <w:r>
        <w:t>’</w:t>
      </w:r>
      <w:r w:rsidR="009D75A4" w:rsidRPr="008A7EC9">
        <w:t>emmenai avec moi Mélusine et Hagen</w:t>
      </w:r>
      <w:r>
        <w:t xml:space="preserve">. </w:t>
      </w:r>
      <w:r w:rsidR="009D75A4" w:rsidRPr="008A7EC9">
        <w:t>L</w:t>
      </w:r>
      <w:r>
        <w:t>’</w:t>
      </w:r>
      <w:r w:rsidR="009D75A4" w:rsidRPr="008A7EC9">
        <w:t>Impératrice me reçut avec l</w:t>
      </w:r>
      <w:r>
        <w:t>’</w:t>
      </w:r>
      <w:r w:rsidR="009D75A4" w:rsidRPr="008A7EC9">
        <w:t>air embarrassé que j</w:t>
      </w:r>
      <w:r>
        <w:t>’</w:t>
      </w:r>
      <w:r w:rsidR="009D75A4" w:rsidRPr="008A7EC9">
        <w:t>avais prévu</w:t>
      </w:r>
      <w:r>
        <w:t xml:space="preserve">, </w:t>
      </w:r>
      <w:r w:rsidR="009D75A4" w:rsidRPr="008A7EC9">
        <w:t>et ses explic</w:t>
      </w:r>
      <w:r w:rsidR="009D75A4" w:rsidRPr="008A7EC9">
        <w:t>a</w:t>
      </w:r>
      <w:r w:rsidR="009D75A4" w:rsidRPr="008A7EC9">
        <w:t>tions s</w:t>
      </w:r>
      <w:r>
        <w:t>’</w:t>
      </w:r>
      <w:r w:rsidR="009D75A4" w:rsidRPr="008A7EC9">
        <w:t>en ressentirent</w:t>
      </w:r>
      <w:r>
        <w:t xml:space="preserve">. </w:t>
      </w:r>
      <w:r w:rsidR="009D75A4" w:rsidRPr="008A7EC9">
        <w:t>Ai-je besoin de te les rapporter</w:t>
      </w:r>
      <w:r>
        <w:t> ?</w:t>
      </w:r>
    </w:p>
    <w:p w14:paraId="72188925" w14:textId="77777777" w:rsidR="00BF7D4A" w:rsidRDefault="009D75A4" w:rsidP="009D75A4">
      <w:pPr>
        <w:pStyle w:val="NormalRetraitGauche2XIndent0"/>
        <w:spacing w:before="0" w:after="0"/>
        <w:jc w:val="left"/>
        <w:rPr>
          <w:sz w:val="28"/>
        </w:rPr>
      </w:pPr>
      <w:r w:rsidRPr="008A7EC9">
        <w:rPr>
          <w:sz w:val="28"/>
        </w:rPr>
        <w:t>L</w:t>
      </w:r>
      <w:r w:rsidR="00BF7D4A">
        <w:rPr>
          <w:sz w:val="28"/>
        </w:rPr>
        <w:t>’</w:t>
      </w:r>
      <w:r w:rsidRPr="008A7EC9">
        <w:rPr>
          <w:sz w:val="28"/>
        </w:rPr>
        <w:t>amour ne règle pas le sort d</w:t>
      </w:r>
      <w:r w:rsidR="00BF7D4A">
        <w:rPr>
          <w:sz w:val="28"/>
        </w:rPr>
        <w:t>’</w:t>
      </w:r>
      <w:r w:rsidRPr="008A7EC9">
        <w:rPr>
          <w:sz w:val="28"/>
        </w:rPr>
        <w:t>une princesse</w:t>
      </w:r>
      <w:r w:rsidR="00BF7D4A">
        <w:rPr>
          <w:sz w:val="28"/>
        </w:rPr>
        <w:t>.</w:t>
      </w:r>
    </w:p>
    <w:p w14:paraId="1B73B5B0" w14:textId="77777777" w:rsidR="00BF7D4A" w:rsidRDefault="009D75A4" w:rsidP="009D75A4">
      <w:pPr>
        <w:pStyle w:val="NormalRetraitGauche2XIndent0"/>
        <w:spacing w:before="0" w:after="0"/>
        <w:jc w:val="left"/>
        <w:rPr>
          <w:sz w:val="28"/>
        </w:rPr>
      </w:pPr>
      <w:r w:rsidRPr="008A7EC9">
        <w:rPr>
          <w:sz w:val="28"/>
        </w:rPr>
        <w:t>La gloire d</w:t>
      </w:r>
      <w:r w:rsidR="00BF7D4A">
        <w:rPr>
          <w:sz w:val="28"/>
        </w:rPr>
        <w:t>’</w:t>
      </w:r>
      <w:r w:rsidRPr="008A7EC9">
        <w:rPr>
          <w:sz w:val="28"/>
        </w:rPr>
        <w:t>obéir est tout ce qu</w:t>
      </w:r>
      <w:r w:rsidR="00BF7D4A">
        <w:rPr>
          <w:sz w:val="28"/>
        </w:rPr>
        <w:t>’</w:t>
      </w:r>
      <w:r w:rsidRPr="008A7EC9">
        <w:rPr>
          <w:sz w:val="28"/>
        </w:rPr>
        <w:t>on lui laisse</w:t>
      </w:r>
      <w:r w:rsidR="00BF7D4A">
        <w:rPr>
          <w:sz w:val="28"/>
        </w:rPr>
        <w:t>.</w:t>
      </w:r>
    </w:p>
    <w:p w14:paraId="4C584422" w14:textId="77777777" w:rsidR="00BF7D4A" w:rsidRDefault="00BF7D4A" w:rsidP="009D75A4">
      <w:r>
        <w:t>« </w:t>
      </w:r>
      <w:r w:rsidR="009D75A4" w:rsidRPr="008A7EC9">
        <w:t>L</w:t>
      </w:r>
      <w:r>
        <w:t>’</w:t>
      </w:r>
      <w:r w:rsidR="009D75A4" w:rsidRPr="008A7EC9">
        <w:t>amour</w:t>
      </w:r>
      <w:r>
        <w:t xml:space="preserve"> ! </w:t>
      </w:r>
      <w:r w:rsidR="009D75A4" w:rsidRPr="008A7EC9">
        <w:t>Obéir</w:t>
      </w:r>
      <w:r>
        <w:t xml:space="preserve"> ! </w:t>
      </w:r>
      <w:r w:rsidR="009D75A4" w:rsidRPr="008A7EC9">
        <w:t>À quoi m</w:t>
      </w:r>
      <w:r>
        <w:t>’</w:t>
      </w:r>
      <w:r w:rsidR="009D75A4" w:rsidRPr="008A7EC9">
        <w:t>eût servi de lui objecter que son raisonnement était faux</w:t>
      </w:r>
      <w:r>
        <w:t xml:space="preserve">, </w:t>
      </w:r>
      <w:r w:rsidR="009D75A4" w:rsidRPr="008A7EC9">
        <w:t>que je n</w:t>
      </w:r>
      <w:r>
        <w:t>’</w:t>
      </w:r>
      <w:r w:rsidR="009D75A4" w:rsidRPr="008A7EC9">
        <w:t>avais jamais aimé que</w:t>
      </w:r>
      <w:r w:rsidR="009D75A4" w:rsidRPr="008A7EC9">
        <w:t>l</w:t>
      </w:r>
      <w:r w:rsidR="009D75A4" w:rsidRPr="008A7EC9">
        <w:t>qu</w:t>
      </w:r>
      <w:r>
        <w:t>’</w:t>
      </w:r>
      <w:r w:rsidR="009D75A4" w:rsidRPr="008A7EC9">
        <w:t>un et qu</w:t>
      </w:r>
      <w:r>
        <w:t>’</w:t>
      </w:r>
      <w:r w:rsidR="009D75A4" w:rsidRPr="008A7EC9">
        <w:t>en tout cas ce n</w:t>
      </w:r>
      <w:r>
        <w:t>’</w:t>
      </w:r>
      <w:r w:rsidR="009D75A4" w:rsidRPr="008A7EC9">
        <w:t>était pas pour obéir que je m</w:t>
      </w:r>
      <w:r>
        <w:t>’</w:t>
      </w:r>
      <w:r w:rsidR="009D75A4" w:rsidRPr="008A7EC9">
        <w:t>étais mariée une première fois</w:t>
      </w:r>
      <w:r>
        <w:t xml:space="preserve"> ? </w:t>
      </w:r>
      <w:r w:rsidR="009D75A4" w:rsidRPr="008A7EC9">
        <w:t>Le pauvre Rodolphe n</w:t>
      </w:r>
      <w:r>
        <w:t>’</w:t>
      </w:r>
      <w:r w:rsidR="009D75A4" w:rsidRPr="008A7EC9">
        <w:t>était plus là pour révéler notre petit sous-seing privé</w:t>
      </w:r>
      <w:r>
        <w:t xml:space="preserve">, </w:t>
      </w:r>
      <w:r w:rsidR="009D75A4" w:rsidRPr="008A7EC9">
        <w:t>qui me dispensait pr</w:t>
      </w:r>
      <w:r w:rsidR="009D75A4" w:rsidRPr="008A7EC9">
        <w:t>é</w:t>
      </w:r>
      <w:r w:rsidR="009D75A4" w:rsidRPr="008A7EC9">
        <w:t>cisément de ces deux choses</w:t>
      </w:r>
      <w:r>
        <w:t xml:space="preserve">. </w:t>
      </w:r>
      <w:r w:rsidR="009D75A4" w:rsidRPr="008A7EC9">
        <w:t>Et puis</w:t>
      </w:r>
      <w:r>
        <w:t xml:space="preserve">, </w:t>
      </w:r>
      <w:r w:rsidR="009D75A4" w:rsidRPr="008A7EC9">
        <w:t>à quoi bon discuter avec une brave femme qui récitait sa leçon</w:t>
      </w:r>
      <w:r>
        <w:t> ?</w:t>
      </w:r>
    </w:p>
    <w:p w14:paraId="73F7C119" w14:textId="77777777" w:rsidR="00BF7D4A" w:rsidRDefault="00BF7D4A" w:rsidP="009D75A4">
      <w:r>
        <w:t>« </w:t>
      </w:r>
      <w:r w:rsidR="009D75A4" w:rsidRPr="008A7EC9">
        <w:t>Je l</w:t>
      </w:r>
      <w:r>
        <w:t>’</w:t>
      </w:r>
      <w:r w:rsidR="009D75A4" w:rsidRPr="008A7EC9">
        <w:t>écoutai les dents serrées</w:t>
      </w:r>
      <w:r>
        <w:t xml:space="preserve">, </w:t>
      </w:r>
      <w:r w:rsidR="009D75A4" w:rsidRPr="008A7EC9">
        <w:t>sans mot dire</w:t>
      </w:r>
      <w:r>
        <w:t xml:space="preserve">. </w:t>
      </w:r>
      <w:r w:rsidR="009D75A4" w:rsidRPr="008A7EC9">
        <w:t>Quand elle eut fini</w:t>
      </w:r>
      <w:r>
        <w:t xml:space="preserve">, </w:t>
      </w:r>
      <w:r w:rsidR="009D75A4" w:rsidRPr="008A7EC9">
        <w:t>après s</w:t>
      </w:r>
      <w:r>
        <w:t>’</w:t>
      </w:r>
      <w:r w:rsidR="009D75A4" w:rsidRPr="008A7EC9">
        <w:t>être bien empêtrée</w:t>
      </w:r>
      <w:r>
        <w:t> :</w:t>
      </w:r>
    </w:p>
    <w:p w14:paraId="5F20D594" w14:textId="77777777" w:rsidR="00BF7D4A" w:rsidRDefault="00BF7D4A" w:rsidP="009D75A4">
      <w:r>
        <w:lastRenderedPageBreak/>
        <w:t>« — </w:t>
      </w:r>
      <w:r w:rsidR="009D75A4" w:rsidRPr="008A7EC9">
        <w:t>Puis-je demander à Votre Majesté la date à laquelle est fixé mon mariage avec le duc Frédéric-Auguste</w:t>
      </w:r>
      <w:r>
        <w:t> ?</w:t>
      </w:r>
    </w:p>
    <w:p w14:paraId="07AFD448" w14:textId="77777777" w:rsidR="00BF7D4A" w:rsidRDefault="00BF7D4A" w:rsidP="009D75A4">
      <w:r>
        <w:t>« </w:t>
      </w:r>
      <w:r w:rsidR="009D75A4" w:rsidRPr="008A7EC9">
        <w:t>Elle se récria</w:t>
      </w:r>
      <w:r>
        <w:t xml:space="preserve">, </w:t>
      </w:r>
      <w:r w:rsidR="009D75A4" w:rsidRPr="008A7EC9">
        <w:t>affirmant qu</w:t>
      </w:r>
      <w:r>
        <w:t>’</w:t>
      </w:r>
      <w:r w:rsidR="009D75A4" w:rsidRPr="008A7EC9">
        <w:t>il n</w:t>
      </w:r>
      <w:r>
        <w:t>’</w:t>
      </w:r>
      <w:r w:rsidR="009D75A4" w:rsidRPr="008A7EC9">
        <w:t>avait jamais été dans l</w:t>
      </w:r>
      <w:r>
        <w:t>’</w:t>
      </w:r>
      <w:r w:rsidR="009D75A4" w:rsidRPr="008A7EC9">
        <w:t>idée du Kaiser de brusquer les choses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aucune date n</w:t>
      </w:r>
      <w:r>
        <w:t>’</w:t>
      </w:r>
      <w:r w:rsidR="009D75A4" w:rsidRPr="008A7EC9">
        <w:t>était arrêtée</w:t>
      </w:r>
      <w:r>
        <w:t>.</w:t>
      </w:r>
    </w:p>
    <w:p w14:paraId="7598E0D4" w14:textId="77777777" w:rsidR="00BF7D4A" w:rsidRDefault="00BF7D4A" w:rsidP="009D75A4">
      <w:r>
        <w:t>« — </w:t>
      </w:r>
      <w:r w:rsidR="009D75A4" w:rsidRPr="008A7EC9">
        <w:t>C</w:t>
      </w:r>
      <w:r>
        <w:t>’</w:t>
      </w:r>
      <w:r w:rsidR="009D75A4" w:rsidRPr="008A7EC9">
        <w:t>est seulement le principe qui l</w:t>
      </w:r>
      <w:r>
        <w:t>’</w:t>
      </w:r>
      <w:r w:rsidR="009D75A4" w:rsidRPr="008A7EC9">
        <w:t>est</w:t>
      </w:r>
      <w:r>
        <w:t xml:space="preserve">, </w:t>
      </w:r>
      <w:r w:rsidR="009D75A4" w:rsidRPr="008A7EC9">
        <w:t>dis-je</w:t>
      </w:r>
      <w:r>
        <w:t>.</w:t>
      </w:r>
    </w:p>
    <w:p w14:paraId="70DF3405" w14:textId="77777777" w:rsidR="00BF7D4A" w:rsidRDefault="00BF7D4A" w:rsidP="009D75A4">
      <w:r>
        <w:t>« </w:t>
      </w:r>
      <w:r w:rsidR="009D75A4" w:rsidRPr="008A7EC9">
        <w:t>Elle ne répondit pas</w:t>
      </w:r>
      <w:r>
        <w:t>.</w:t>
      </w:r>
    </w:p>
    <w:p w14:paraId="2DAECB76" w14:textId="77777777" w:rsidR="00BF7D4A" w:rsidRDefault="00BF7D4A" w:rsidP="009D75A4">
      <w:r>
        <w:t>« </w:t>
      </w:r>
      <w:r w:rsidR="009D75A4" w:rsidRPr="008A7EC9">
        <w:t>Je rentrai chez moi</w:t>
      </w:r>
      <w:r>
        <w:t xml:space="preserve">, </w:t>
      </w:r>
      <w:r w:rsidR="009D75A4" w:rsidRPr="008A7EC9">
        <w:t>très calme</w:t>
      </w:r>
      <w:r>
        <w:t>.</w:t>
      </w:r>
    </w:p>
    <w:p w14:paraId="57DD125A" w14:textId="77777777" w:rsidR="00BF7D4A" w:rsidRDefault="00BF7D4A" w:rsidP="009D75A4">
      <w:r>
        <w:t>« — </w:t>
      </w:r>
      <w:r w:rsidR="009D75A4" w:rsidRPr="008A7EC9">
        <w:t>Je pars ce soir pour Astrakan</w:t>
      </w:r>
      <w:r>
        <w:t xml:space="preserve">, </w:t>
      </w:r>
      <w:r w:rsidR="009D75A4" w:rsidRPr="008A7EC9">
        <w:t>dis-je à Mélusine et à Hagen qui m</w:t>
      </w:r>
      <w:r>
        <w:t>’</w:t>
      </w:r>
      <w:r w:rsidR="009D75A4" w:rsidRPr="008A7EC9">
        <w:t>attendaient avec anxiété</w:t>
      </w:r>
      <w:r>
        <w:t xml:space="preserve">. </w:t>
      </w:r>
      <w:r w:rsidR="009D75A4" w:rsidRPr="008A7EC9">
        <w:t>Faites refaire les malles</w:t>
      </w:r>
      <w:r>
        <w:t xml:space="preserve">. </w:t>
      </w:r>
      <w:r w:rsidR="009D75A4" w:rsidRPr="008A7EC9">
        <w:t>Qui m</w:t>
      </w:r>
      <w:r>
        <w:t>’</w:t>
      </w:r>
      <w:r w:rsidR="009D75A4" w:rsidRPr="008A7EC9">
        <w:t>aime me suive</w:t>
      </w:r>
      <w:r>
        <w:t>.</w:t>
      </w:r>
    </w:p>
    <w:p w14:paraId="01D46596" w14:textId="77777777" w:rsidR="00BF7D4A" w:rsidRDefault="00BF7D4A" w:rsidP="009D75A4">
      <w:r>
        <w:t>« </w:t>
      </w:r>
      <w:r w:rsidR="009D75A4" w:rsidRPr="008A7EC9">
        <w:t>Hagen me tendit le courrier qu</w:t>
      </w:r>
      <w:r>
        <w:t>’</w:t>
      </w:r>
      <w:r w:rsidR="009D75A4" w:rsidRPr="008A7EC9">
        <w:t>on m</w:t>
      </w:r>
      <w:r>
        <w:t>’</w:t>
      </w:r>
      <w:r w:rsidR="009D75A4" w:rsidRPr="008A7EC9">
        <w:t xml:space="preserve">avait expédié de </w:t>
      </w:r>
      <w:proofErr w:type="spellStart"/>
      <w:r w:rsidR="009D75A4" w:rsidRPr="008A7EC9">
        <w:t>Lautenbourg</w:t>
      </w:r>
      <w:proofErr w:type="spellEnd"/>
      <w:r>
        <w:t xml:space="preserve">. </w:t>
      </w:r>
      <w:r w:rsidR="009D75A4" w:rsidRPr="008A7EC9">
        <w:t>Parmi cinq ou six lettres</w:t>
      </w:r>
      <w:r>
        <w:t xml:space="preserve">, </w:t>
      </w:r>
      <w:r w:rsidR="009D75A4" w:rsidRPr="008A7EC9">
        <w:t>il y en avait une timbrée de Russie</w:t>
      </w:r>
      <w:r>
        <w:t xml:space="preserve">. </w:t>
      </w:r>
      <w:r w:rsidR="009D75A4" w:rsidRPr="008A7EC9">
        <w:t>Je reconnus l</w:t>
      </w:r>
      <w:r>
        <w:t>’</w:t>
      </w:r>
      <w:r w:rsidR="009D75A4" w:rsidRPr="008A7EC9">
        <w:t>écriture de papa</w:t>
      </w:r>
      <w:r>
        <w:t>.</w:t>
      </w:r>
    </w:p>
    <w:p w14:paraId="487A4796" w14:textId="77777777" w:rsidR="00BF7D4A" w:rsidRDefault="00BF7D4A" w:rsidP="009D75A4">
      <w:r>
        <w:t>« </w:t>
      </w:r>
      <w:r w:rsidR="009D75A4" w:rsidRPr="008A7EC9">
        <w:t>Ah</w:t>
      </w:r>
      <w:r>
        <w:t xml:space="preserve"> ! </w:t>
      </w:r>
      <w:r w:rsidR="009D75A4" w:rsidRPr="008A7EC9">
        <w:t>ils avaient bien profité de mon insouciance</w:t>
      </w:r>
      <w:r>
        <w:t xml:space="preserve"> ! </w:t>
      </w:r>
      <w:r w:rsidR="009D75A4" w:rsidRPr="008A7EC9">
        <w:t>J</w:t>
      </w:r>
      <w:r>
        <w:t>’</w:t>
      </w:r>
      <w:r w:rsidR="009D75A4" w:rsidRPr="008A7EC9">
        <w:t>ai su plus tard que la lettre que je lui avais écrite une quinzaine de jours auparavant avait été précédée par un envoyé spécial du Kaiser</w:t>
      </w:r>
      <w:r>
        <w:t xml:space="preserve">. </w:t>
      </w:r>
      <w:r w:rsidR="009D75A4" w:rsidRPr="008A7EC9">
        <w:t>Il n</w:t>
      </w:r>
      <w:r>
        <w:t>’</w:t>
      </w:r>
      <w:r w:rsidR="009D75A4" w:rsidRPr="008A7EC9">
        <w:t>avait pas eu besoin de beaucoup de diplomatie pour convaincre mon père</w:t>
      </w:r>
      <w:r>
        <w:t xml:space="preserve">. </w:t>
      </w:r>
      <w:r w:rsidR="009D75A4" w:rsidRPr="008A7EC9">
        <w:t>La fameuse couronne de Wurtemberg avait encore joué son rôle</w:t>
      </w:r>
      <w:r>
        <w:t xml:space="preserve">. </w:t>
      </w:r>
      <w:r w:rsidR="009D75A4" w:rsidRPr="008A7EC9">
        <w:t>En termes très mesurés</w:t>
      </w:r>
      <w:r>
        <w:t xml:space="preserve">, </w:t>
      </w:r>
      <w:r w:rsidR="009D75A4" w:rsidRPr="008A7EC9">
        <w:t>mais inflex</w:t>
      </w:r>
      <w:r w:rsidR="009D75A4" w:rsidRPr="008A7EC9">
        <w:t>i</w:t>
      </w:r>
      <w:r w:rsidR="009D75A4" w:rsidRPr="008A7EC9">
        <w:t>bles</w:t>
      </w:r>
      <w:r>
        <w:t xml:space="preserve">, </w:t>
      </w:r>
      <w:r w:rsidR="009D75A4" w:rsidRPr="008A7EC9">
        <w:t>papa me dictait sa volonté</w:t>
      </w:r>
      <w:r>
        <w:t xml:space="preserve"> : </w:t>
      </w:r>
      <w:r w:rsidR="009D75A4" w:rsidRPr="008A7EC9">
        <w:t>épouser Frédéric-Auguste</w:t>
      </w:r>
      <w:r>
        <w:t xml:space="preserve">, </w:t>
      </w:r>
      <w:r w:rsidR="009D75A4" w:rsidRPr="008A7EC9">
        <w:t>s</w:t>
      </w:r>
      <w:r w:rsidR="009D75A4" w:rsidRPr="008A7EC9">
        <w:t>i</w:t>
      </w:r>
      <w:r w:rsidR="009D75A4" w:rsidRPr="008A7EC9">
        <w:t>non</w:t>
      </w:r>
      <w:r>
        <w:t>…</w:t>
      </w:r>
    </w:p>
    <w:p w14:paraId="5F40B59D" w14:textId="77777777" w:rsidR="00BF7D4A" w:rsidRDefault="00BF7D4A" w:rsidP="009D75A4">
      <w:r>
        <w:t>« </w:t>
      </w:r>
      <w:r w:rsidR="009D75A4" w:rsidRPr="008A7EC9">
        <w:t>Je n</w:t>
      </w:r>
      <w:r>
        <w:t>’</w:t>
      </w:r>
      <w:r w:rsidR="009D75A4" w:rsidRPr="008A7EC9">
        <w:t>en pus lire davantage</w:t>
      </w:r>
      <w:r>
        <w:t xml:space="preserve">, </w:t>
      </w:r>
      <w:r w:rsidR="009D75A4" w:rsidRPr="008A7EC9">
        <w:t>je déchirai la lettre en mille morceaux</w:t>
      </w:r>
      <w:r>
        <w:t xml:space="preserve"> ; </w:t>
      </w:r>
      <w:r w:rsidR="009D75A4" w:rsidRPr="008A7EC9">
        <w:t>sur-le-champ</w:t>
      </w:r>
      <w:r>
        <w:t xml:space="preserve">, </w:t>
      </w:r>
      <w:r w:rsidR="009D75A4" w:rsidRPr="008A7EC9">
        <w:t>je rédigeai un télégramme</w:t>
      </w:r>
      <w:r>
        <w:t xml:space="preserve">, </w:t>
      </w:r>
      <w:r w:rsidR="009D75A4" w:rsidRPr="008A7EC9">
        <w:t>une tre</w:t>
      </w:r>
      <w:r w:rsidR="009D75A4" w:rsidRPr="008A7EC9">
        <w:t>n</w:t>
      </w:r>
      <w:r w:rsidR="009D75A4" w:rsidRPr="008A7EC9">
        <w:t>taine de mots suppliants</w:t>
      </w:r>
      <w:r>
        <w:t xml:space="preserve">, </w:t>
      </w:r>
      <w:r w:rsidR="009D75A4" w:rsidRPr="008A7EC9">
        <w:t>menaçants</w:t>
      </w:r>
      <w:r>
        <w:t xml:space="preserve">, </w:t>
      </w:r>
      <w:r w:rsidR="009D75A4" w:rsidRPr="008A7EC9">
        <w:t>fous</w:t>
      </w:r>
      <w:r>
        <w:t xml:space="preserve">, </w:t>
      </w:r>
      <w:r w:rsidR="009D75A4" w:rsidRPr="008A7EC9">
        <w:t>à l</w:t>
      </w:r>
      <w:r>
        <w:t>’</w:t>
      </w:r>
      <w:r w:rsidR="009D75A4" w:rsidRPr="008A7EC9">
        <w:t xml:space="preserve">adresse du prince </w:t>
      </w:r>
      <w:proofErr w:type="spellStart"/>
      <w:r w:rsidR="009D75A4" w:rsidRPr="008A7EC9">
        <w:t>Tumène</w:t>
      </w:r>
      <w:proofErr w:type="spellEnd"/>
      <w:r>
        <w:t>.</w:t>
      </w:r>
    </w:p>
    <w:p w14:paraId="7C97EC0E" w14:textId="77777777" w:rsidR="00BF7D4A" w:rsidRDefault="00BF7D4A" w:rsidP="009D75A4">
      <w:r>
        <w:lastRenderedPageBreak/>
        <w:t>« </w:t>
      </w:r>
      <w:r w:rsidR="009D75A4" w:rsidRPr="008A7EC9">
        <w:t>Tu te souviens</w:t>
      </w:r>
      <w:r>
        <w:t xml:space="preserve">, </w:t>
      </w:r>
      <w:r w:rsidR="009D75A4" w:rsidRPr="008A7EC9">
        <w:t>Mélusine</w:t>
      </w:r>
      <w:r>
        <w:t xml:space="preserve">, </w:t>
      </w:r>
      <w:r w:rsidR="009D75A4" w:rsidRPr="008A7EC9">
        <w:t>nous craignîmes le cabinet noir de Berlin</w:t>
      </w:r>
      <w:r>
        <w:t xml:space="preserve">. </w:t>
      </w:r>
      <w:r w:rsidR="009D75A4" w:rsidRPr="008A7EC9">
        <w:t>Tu pris le train</w:t>
      </w:r>
      <w:r>
        <w:t xml:space="preserve">, </w:t>
      </w:r>
      <w:r w:rsidR="009D75A4" w:rsidRPr="008A7EC9">
        <w:t xml:space="preserve">et tu allas déposer cette dépêche à </w:t>
      </w:r>
      <w:proofErr w:type="spellStart"/>
      <w:r w:rsidR="009D75A4" w:rsidRPr="008A7EC9">
        <w:t>Kœpenick</w:t>
      </w:r>
      <w:proofErr w:type="spellEnd"/>
      <w:r>
        <w:t>.</w:t>
      </w:r>
    </w:p>
    <w:p w14:paraId="3CAED690" w14:textId="77777777" w:rsidR="00BF7D4A" w:rsidRDefault="00BF7D4A" w:rsidP="009D75A4">
      <w:r>
        <w:t>« </w:t>
      </w:r>
      <w:r w:rsidR="009D75A4" w:rsidRPr="008A7EC9">
        <w:t>Toi partie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en était trop</w:t>
      </w:r>
      <w:r>
        <w:t xml:space="preserve">, </w:t>
      </w:r>
      <w:r w:rsidR="009D75A4" w:rsidRPr="008A7EC9">
        <w:t>je fondis en larmes</w:t>
      </w:r>
      <w:r>
        <w:t xml:space="preserve">, </w:t>
      </w:r>
      <w:r w:rsidR="0080308D">
        <w:t>l</w:t>
      </w:r>
      <w:r w:rsidR="009D75A4" w:rsidRPr="008A7EC9">
        <w:t>armes d</w:t>
      </w:r>
      <w:r>
        <w:t>’</w:t>
      </w:r>
      <w:r w:rsidR="009D75A4" w:rsidRPr="008A7EC9">
        <w:t>orage</w:t>
      </w:r>
      <w:r>
        <w:t xml:space="preserve">, </w:t>
      </w:r>
      <w:r w:rsidR="009D75A4" w:rsidRPr="008A7EC9">
        <w:t>larmes de rage</w:t>
      </w:r>
      <w:r>
        <w:t xml:space="preserve">. </w:t>
      </w:r>
      <w:r w:rsidR="009D75A4" w:rsidRPr="008A7EC9">
        <w:t>Je me vois encore dans cette horrible chambre berlinoise</w:t>
      </w:r>
      <w:r>
        <w:t xml:space="preserve">. </w:t>
      </w:r>
      <w:r w:rsidR="009D75A4" w:rsidRPr="008A7EC9">
        <w:t>Hagen</w:t>
      </w:r>
      <w:r>
        <w:t xml:space="preserve">, </w:t>
      </w:r>
      <w:r w:rsidR="009D75A4" w:rsidRPr="008A7EC9">
        <w:t>à mes pieds</w:t>
      </w:r>
      <w:r>
        <w:t xml:space="preserve">, </w:t>
      </w:r>
      <w:r w:rsidR="009D75A4" w:rsidRPr="008A7EC9">
        <w:t>sanglotait</w:t>
      </w:r>
      <w:r>
        <w:t xml:space="preserve">. </w:t>
      </w:r>
      <w:r w:rsidR="009D75A4" w:rsidRPr="008A7EC9">
        <w:t>Il avait pris mes mains</w:t>
      </w:r>
      <w:r>
        <w:t xml:space="preserve">, </w:t>
      </w:r>
      <w:r w:rsidR="009D75A4" w:rsidRPr="008A7EC9">
        <w:t>même mes bras</w:t>
      </w:r>
      <w:r>
        <w:t xml:space="preserve">, </w:t>
      </w:r>
      <w:r w:rsidR="009D75A4" w:rsidRPr="008A7EC9">
        <w:t>ma parole</w:t>
      </w:r>
      <w:r>
        <w:t xml:space="preserve">, </w:t>
      </w:r>
      <w:r w:rsidR="009D75A4" w:rsidRPr="008A7EC9">
        <w:t>et les couvrait de ses pleurs et de ses baisers</w:t>
      </w:r>
      <w:r>
        <w:t> : « </w:t>
      </w:r>
      <w:r w:rsidR="009D75A4" w:rsidRPr="008A7EC9">
        <w:t>Où vous voudrez</w:t>
      </w:r>
      <w:r>
        <w:t xml:space="preserve">, </w:t>
      </w:r>
      <w:r w:rsidR="009D75A4" w:rsidRPr="008A7EC9">
        <w:t>quand vous vo</w:t>
      </w:r>
      <w:r w:rsidR="009D75A4" w:rsidRPr="008A7EC9">
        <w:t>u</w:t>
      </w:r>
      <w:r w:rsidR="009D75A4" w:rsidRPr="008A7EC9">
        <w:t>drez</w:t>
      </w:r>
      <w:r>
        <w:t xml:space="preserve">, </w:t>
      </w:r>
      <w:r w:rsidR="009D75A4" w:rsidRPr="008A7EC9">
        <w:t>murmurait-il</w:t>
      </w:r>
      <w:r>
        <w:t xml:space="preserve">, </w:t>
      </w:r>
      <w:r w:rsidR="009D75A4" w:rsidRPr="008A7EC9">
        <w:t>je partirai</w:t>
      </w:r>
      <w:r>
        <w:t xml:space="preserve">, </w:t>
      </w:r>
      <w:r w:rsidR="009D75A4" w:rsidRPr="008A7EC9">
        <w:t>je vous suivrai</w:t>
      </w:r>
      <w:r>
        <w:t>. »</w:t>
      </w:r>
      <w:r w:rsidR="009D75A4" w:rsidRPr="008A7EC9">
        <w:t xml:space="preserve"> Somme toute</w:t>
      </w:r>
      <w:r>
        <w:t xml:space="preserve">, </w:t>
      </w:r>
      <w:r w:rsidR="009D75A4" w:rsidRPr="008A7EC9">
        <w:t>je suis assez fière de penser qu</w:t>
      </w:r>
      <w:r>
        <w:t>’</w:t>
      </w:r>
      <w:r w:rsidR="009D75A4" w:rsidRPr="008A7EC9">
        <w:t>il n</w:t>
      </w:r>
      <w:r>
        <w:t>’</w:t>
      </w:r>
      <w:r w:rsidR="009D75A4" w:rsidRPr="008A7EC9">
        <w:t>a tenu qu</w:t>
      </w:r>
      <w:r>
        <w:t>’</w:t>
      </w:r>
      <w:r w:rsidR="009D75A4" w:rsidRPr="008A7EC9">
        <w:t>à moi de faire r</w:t>
      </w:r>
      <w:r w:rsidR="009D75A4" w:rsidRPr="008A7EC9">
        <w:t>e</w:t>
      </w:r>
      <w:r w:rsidR="009D75A4" w:rsidRPr="008A7EC9">
        <w:t>nier son armée</w:t>
      </w:r>
      <w:r>
        <w:t xml:space="preserve">, </w:t>
      </w:r>
      <w:r w:rsidR="009D75A4" w:rsidRPr="008A7EC9">
        <w:t>son pays</w:t>
      </w:r>
      <w:r>
        <w:t xml:space="preserve">, </w:t>
      </w:r>
      <w:r w:rsidR="009D75A4" w:rsidRPr="008A7EC9">
        <w:t>à un officier prussien</w:t>
      </w:r>
      <w:r>
        <w:t>.</w:t>
      </w:r>
    </w:p>
    <w:p w14:paraId="75AE2B87" w14:textId="77777777" w:rsidR="00BF7D4A" w:rsidRDefault="00BF7D4A" w:rsidP="009D75A4">
      <w:r>
        <w:t>« </w:t>
      </w:r>
      <w:r w:rsidR="009D75A4" w:rsidRPr="008A7EC9">
        <w:t>Mais vite</w:t>
      </w:r>
      <w:r>
        <w:t xml:space="preserve">, </w:t>
      </w:r>
      <w:r w:rsidR="009D75A4" w:rsidRPr="008A7EC9">
        <w:t>le contact de cette moustache sur mon bras me rendit au sens de la réalité</w:t>
      </w:r>
      <w:r>
        <w:t xml:space="preserve">. </w:t>
      </w:r>
      <w:r w:rsidR="009D75A4" w:rsidRPr="008A7EC9">
        <w:t>Je songeai à Louise de Saxe</w:t>
      </w:r>
      <w:r>
        <w:t xml:space="preserve">, </w:t>
      </w:r>
      <w:r w:rsidR="009D75A4" w:rsidRPr="008A7EC9">
        <w:t>aux ignobles tziganes qui tirent argent de la célébrité que leur ont conférée les étreintes d</w:t>
      </w:r>
      <w:r>
        <w:t>’</w:t>
      </w:r>
      <w:r w:rsidR="009D75A4" w:rsidRPr="008A7EC9">
        <w:t>une reine</w:t>
      </w:r>
      <w:r>
        <w:t xml:space="preserve">. </w:t>
      </w:r>
      <w:r w:rsidR="009D75A4" w:rsidRPr="008A7EC9">
        <w:t>Je repoussai l</w:t>
      </w:r>
      <w:r>
        <w:t>’</w:t>
      </w:r>
      <w:r w:rsidR="009D75A4" w:rsidRPr="008A7EC9">
        <w:t>innocent Hagen et redevins maîtresse de moi</w:t>
      </w:r>
      <w:r>
        <w:t>.</w:t>
      </w:r>
    </w:p>
    <w:p w14:paraId="73C5C783" w14:textId="77777777" w:rsidR="00BF7D4A" w:rsidRDefault="00BF7D4A" w:rsidP="009D75A4">
      <w:r>
        <w:t>« </w:t>
      </w:r>
      <w:r w:rsidR="009D75A4" w:rsidRPr="008A7EC9">
        <w:t>Les deux jours que j</w:t>
      </w:r>
      <w:r>
        <w:t>’</w:t>
      </w:r>
      <w:r w:rsidR="009D75A4" w:rsidRPr="008A7EC9">
        <w:t>attendis la dépêche</w:t>
      </w:r>
      <w:r>
        <w:t xml:space="preserve">, </w:t>
      </w:r>
      <w:r w:rsidR="009D75A4" w:rsidRPr="008A7EC9">
        <w:t>je ne sortis pas</w:t>
      </w:r>
      <w:r>
        <w:t xml:space="preserve">. </w:t>
      </w:r>
      <w:r w:rsidR="009D75A4" w:rsidRPr="008A7EC9">
        <w:t>Enfin</w:t>
      </w:r>
      <w:r>
        <w:t xml:space="preserve">, </w:t>
      </w:r>
      <w:r w:rsidR="009D75A4" w:rsidRPr="008A7EC9">
        <w:t>il arriva</w:t>
      </w:r>
      <w:r>
        <w:t xml:space="preserve">, </w:t>
      </w:r>
      <w:r w:rsidR="009D75A4" w:rsidRPr="008A7EC9">
        <w:t>le petit papier bleu</w:t>
      </w:r>
      <w:r>
        <w:t xml:space="preserve">. </w:t>
      </w:r>
      <w:r w:rsidR="009D75A4" w:rsidRPr="008A7EC9">
        <w:t>Tu me regardais</w:t>
      </w:r>
      <w:r>
        <w:t xml:space="preserve">, </w:t>
      </w:r>
      <w:r w:rsidR="009D75A4" w:rsidRPr="008A7EC9">
        <w:t>Mélusine</w:t>
      </w:r>
      <w:r>
        <w:t xml:space="preserve">, </w:t>
      </w:r>
      <w:r w:rsidR="009D75A4" w:rsidRPr="008A7EC9">
        <w:t>aussi je le décachetai en souriant</w:t>
      </w:r>
      <w:r>
        <w:t xml:space="preserve">. </w:t>
      </w:r>
      <w:r w:rsidR="009D75A4" w:rsidRPr="008A7EC9">
        <w:t>Il contenait ces simples mots</w:t>
      </w:r>
      <w:r>
        <w:t> :</w:t>
      </w:r>
    </w:p>
    <w:p w14:paraId="3048631E" w14:textId="77777777" w:rsidR="00BF7D4A" w:rsidRDefault="009D75A4" w:rsidP="009D75A4">
      <w:r w:rsidRPr="008A7EC9">
        <w:t>Je ne reverrai ma fille que lorsqu</w:t>
      </w:r>
      <w:r w:rsidR="00BF7D4A">
        <w:t>’</w:t>
      </w:r>
      <w:r w:rsidRPr="008A7EC9">
        <w:t>elle aura accompli son devoir</w:t>
      </w:r>
      <w:r w:rsidR="00BF7D4A">
        <w:t>.</w:t>
      </w:r>
    </w:p>
    <w:p w14:paraId="3AB4F45C" w14:textId="77777777" w:rsidR="00BF7D4A" w:rsidRDefault="00BF7D4A" w:rsidP="009D75A4">
      <w:r>
        <w:t>« </w:t>
      </w:r>
      <w:r w:rsidR="009D75A4" w:rsidRPr="008A7EC9">
        <w:t>Ah</w:t>
      </w:r>
      <w:r>
        <w:t xml:space="preserve"> ! </w:t>
      </w:r>
      <w:r w:rsidR="009D75A4" w:rsidRPr="008A7EC9">
        <w:t>il était dur</w:t>
      </w:r>
      <w:r>
        <w:t xml:space="preserve">, </w:t>
      </w:r>
      <w:r w:rsidR="009D75A4" w:rsidRPr="008A7EC9">
        <w:t xml:space="preserve">le vieux </w:t>
      </w:r>
      <w:proofErr w:type="spellStart"/>
      <w:r w:rsidR="009D75A4" w:rsidRPr="008A7EC9">
        <w:t>Kalmouck</w:t>
      </w:r>
      <w:proofErr w:type="spellEnd"/>
      <w:r>
        <w:t> !</w:t>
      </w:r>
    </w:p>
    <w:p w14:paraId="2167A6F5" w14:textId="77777777" w:rsidR="00BF7D4A" w:rsidRDefault="00BF7D4A" w:rsidP="009D75A4">
      <w:r>
        <w:t>« </w:t>
      </w:r>
      <w:r w:rsidR="009D75A4" w:rsidRPr="008A7EC9">
        <w:t>Je lus</w:t>
      </w:r>
      <w:r>
        <w:t xml:space="preserve">, </w:t>
      </w:r>
      <w:r w:rsidR="009D75A4" w:rsidRPr="008A7EC9">
        <w:t>et je tombai sur le tapis de la chambre</w:t>
      </w:r>
      <w:r>
        <w:t xml:space="preserve">, </w:t>
      </w:r>
      <w:r w:rsidR="009D75A4" w:rsidRPr="008A7EC9">
        <w:t>raide</w:t>
      </w:r>
      <w:r>
        <w:t>.</w:t>
      </w:r>
    </w:p>
    <w:p w14:paraId="5BDAE533" w14:textId="4B0F34C1" w:rsidR="009D75A4" w:rsidRPr="008A7EC9" w:rsidRDefault="009D75A4" w:rsidP="00BF7D4A">
      <w:pPr>
        <w:pStyle w:val="Centr"/>
      </w:pPr>
      <w:r w:rsidRPr="008A7EC9">
        <w:t>*</w:t>
      </w:r>
    </w:p>
    <w:p w14:paraId="7797C445" w14:textId="1F73400A" w:rsidR="009D75A4" w:rsidRPr="008A7EC9" w:rsidRDefault="00BF7D4A" w:rsidP="009D75A4">
      <w:r>
        <w:t>« </w:t>
      </w:r>
      <w:r w:rsidR="009D75A4" w:rsidRPr="008A7EC9">
        <w:t>Je sais</w:t>
      </w:r>
      <w:r>
        <w:t xml:space="preserve">, </w:t>
      </w:r>
      <w:r w:rsidR="009D75A4" w:rsidRPr="008A7EC9">
        <w:t>ami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ici</w:t>
      </w:r>
      <w:r>
        <w:t xml:space="preserve">, </w:t>
      </w:r>
      <w:r w:rsidR="009D75A4" w:rsidRPr="008A7EC9">
        <w:t>il faut que je m</w:t>
      </w:r>
      <w:r>
        <w:t>’</w:t>
      </w:r>
      <w:r w:rsidR="009D75A4" w:rsidRPr="008A7EC9">
        <w:t>arrête pour t</w:t>
      </w:r>
      <w:r>
        <w:t>’</w:t>
      </w:r>
      <w:r w:rsidR="009D75A4" w:rsidRPr="008A7EC9">
        <w:t>expliquer des choses</w:t>
      </w:r>
      <w:r>
        <w:t xml:space="preserve">, </w:t>
      </w:r>
      <w:r w:rsidR="009D75A4" w:rsidRPr="008A7EC9">
        <w:t>sans quoi tu risquerais de ne plus rien comprendre</w:t>
      </w:r>
      <w:r>
        <w:t>. « </w:t>
      </w:r>
      <w:r w:rsidR="009D75A4" w:rsidRPr="008A7EC9">
        <w:t>Comment</w:t>
      </w:r>
      <w:r>
        <w:t xml:space="preserve">, </w:t>
      </w:r>
      <w:r w:rsidR="009D75A4" w:rsidRPr="008A7EC9">
        <w:t>te dis-tu sans doute</w:t>
      </w:r>
      <w:r>
        <w:t xml:space="preserve">, </w:t>
      </w:r>
      <w:r w:rsidR="009D75A4" w:rsidRPr="008A7EC9">
        <w:t>tout a-t-il été agencé de façon telle qu</w:t>
      </w:r>
      <w:r>
        <w:t>’</w:t>
      </w:r>
      <w:r w:rsidR="009D75A4" w:rsidRPr="008A7EC9">
        <w:t>une volonté comme celle d</w:t>
      </w:r>
      <w:r>
        <w:t>’</w:t>
      </w:r>
      <w:r w:rsidR="009D75A4" w:rsidRPr="008A7EC9">
        <w:t xml:space="preserve">Aurore </w:t>
      </w:r>
      <w:r w:rsidR="009D75A4" w:rsidRPr="008A7EC9">
        <w:lastRenderedPageBreak/>
        <w:t>ait dû fléchir</w:t>
      </w:r>
      <w:r>
        <w:t xml:space="preserve"> ? </w:t>
      </w:r>
      <w:r w:rsidR="009D75A4" w:rsidRPr="008A7EC9">
        <w:t>Co</w:t>
      </w:r>
      <w:r w:rsidR="009D75A4" w:rsidRPr="008A7EC9">
        <w:t>m</w:t>
      </w:r>
      <w:r w:rsidR="009D75A4" w:rsidRPr="008A7EC9">
        <w:t>ment a-t-il fait</w:t>
      </w:r>
      <w:r>
        <w:t xml:space="preserve">, </w:t>
      </w:r>
      <w:r w:rsidR="009D75A4" w:rsidRPr="008A7EC9">
        <w:t>ce Frédéric-Auguste</w:t>
      </w:r>
      <w:r>
        <w:t xml:space="preserve">, </w:t>
      </w:r>
      <w:r w:rsidR="009D75A4" w:rsidRPr="008A7EC9">
        <w:t>invisible et puissant</w:t>
      </w:r>
      <w:r>
        <w:t xml:space="preserve">, </w:t>
      </w:r>
      <w:r w:rsidR="009D75A4" w:rsidRPr="008A7EC9">
        <w:t>pour avoir mis ainsi l</w:t>
      </w:r>
      <w:r>
        <w:t>’</w:t>
      </w:r>
      <w:r w:rsidR="009D75A4" w:rsidRPr="008A7EC9">
        <w:t>impératrice</w:t>
      </w:r>
      <w:r>
        <w:t xml:space="preserve">, </w:t>
      </w:r>
      <w:r w:rsidR="009D75A4" w:rsidRPr="008A7EC9">
        <w:t>marraine de Rodolphe</w:t>
      </w:r>
      <w:r>
        <w:t xml:space="preserve">, </w:t>
      </w:r>
      <w:r w:rsidR="009D75A4" w:rsidRPr="008A7EC9">
        <w:t>et le Kaiser dans sa poche</w:t>
      </w:r>
      <w:r>
        <w:t> ? »</w:t>
      </w:r>
    </w:p>
    <w:p w14:paraId="6EBD95D3" w14:textId="77777777" w:rsidR="00BF7D4A" w:rsidRDefault="00BF7D4A" w:rsidP="009D75A4">
      <w:r>
        <w:t>« </w:t>
      </w:r>
      <w:r w:rsidR="009D75A4" w:rsidRPr="008A7EC9">
        <w:t>Tu as lu</w:t>
      </w:r>
      <w:r>
        <w:t xml:space="preserve">, </w:t>
      </w:r>
      <w:r w:rsidR="009D75A4" w:rsidRPr="008A7EC9">
        <w:t>je pense</w:t>
      </w:r>
      <w:r>
        <w:t xml:space="preserve">, </w:t>
      </w:r>
      <w:r w:rsidR="009D75A4" w:rsidRPr="008A7EC9">
        <w:t>vers 1909</w:t>
      </w:r>
      <w:r>
        <w:t xml:space="preserve">, </w:t>
      </w:r>
      <w:r w:rsidR="009D75A4" w:rsidRPr="008A7EC9">
        <w:t>suffisamment les journaux pour savoir à peu près qu</w:t>
      </w:r>
      <w:r>
        <w:t>’</w:t>
      </w:r>
      <w:r w:rsidR="009D75A4" w:rsidRPr="008A7EC9">
        <w:t>il y eut à cette époque</w:t>
      </w:r>
      <w:r>
        <w:t xml:space="preserve">, </w:t>
      </w:r>
      <w:r w:rsidR="009D75A4" w:rsidRPr="008A7EC9">
        <w:t xml:space="preserve">une affaire </w:t>
      </w:r>
      <w:proofErr w:type="spellStart"/>
      <w:r w:rsidR="009D75A4" w:rsidRPr="008A7EC9">
        <w:t>E</w:t>
      </w:r>
      <w:r w:rsidR="009D75A4" w:rsidRPr="008A7EC9">
        <w:t>u</w:t>
      </w:r>
      <w:r w:rsidR="009D75A4" w:rsidRPr="008A7EC9">
        <w:t>lenbourg</w:t>
      </w:r>
      <w:proofErr w:type="spellEnd"/>
      <w:r>
        <w:t xml:space="preserve">, </w:t>
      </w:r>
      <w:r w:rsidR="009D75A4" w:rsidRPr="008A7EC9">
        <w:t>un procès Moltke-Harden</w:t>
      </w:r>
      <w:r>
        <w:t xml:space="preserve">, </w:t>
      </w:r>
      <w:r w:rsidR="009D75A4" w:rsidRPr="008A7EC9">
        <w:t>qui mirent la cour all</w:t>
      </w:r>
      <w:r w:rsidR="009D75A4" w:rsidRPr="008A7EC9">
        <w:t>e</w:t>
      </w:r>
      <w:r w:rsidR="009D75A4" w:rsidRPr="008A7EC9">
        <w:t>mande en assez grand désarroi</w:t>
      </w:r>
      <w:r>
        <w:t xml:space="preserve">. </w:t>
      </w:r>
      <w:r w:rsidR="009D75A4" w:rsidRPr="008A7EC9">
        <w:t>Personnellement</w:t>
      </w:r>
      <w:r>
        <w:t xml:space="preserve">, </w:t>
      </w:r>
      <w:r w:rsidR="009D75A4" w:rsidRPr="008A7EC9">
        <w:t>la manière qu</w:t>
      </w:r>
      <w:r>
        <w:t>’</w:t>
      </w:r>
      <w:r w:rsidR="009D75A4" w:rsidRPr="008A7EC9">
        <w:t>eurent ces gens de se distraire entre eux m</w:t>
      </w:r>
      <w:r>
        <w:t>’</w:t>
      </w:r>
      <w:r w:rsidR="009D75A4" w:rsidRPr="008A7EC9">
        <w:t>importe peu</w:t>
      </w:r>
      <w:r>
        <w:t xml:space="preserve">. </w:t>
      </w:r>
      <w:r w:rsidR="009D75A4" w:rsidRPr="008A7EC9">
        <w:t>Ce que je trouve excessif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 xml:space="preserve">est que ces histoires aient </w:t>
      </w:r>
      <w:proofErr w:type="gramStart"/>
      <w:r w:rsidR="009D75A4" w:rsidRPr="008A7EC9">
        <w:t>eu</w:t>
      </w:r>
      <w:proofErr w:type="gramEnd"/>
      <w:r w:rsidR="009D75A4" w:rsidRPr="008A7EC9">
        <w:t xml:space="preserve"> une répe</w:t>
      </w:r>
      <w:r w:rsidR="009D75A4" w:rsidRPr="008A7EC9">
        <w:t>r</w:t>
      </w:r>
      <w:r w:rsidR="009D75A4" w:rsidRPr="008A7EC9">
        <w:t>cussion sur ma vie</w:t>
      </w:r>
      <w:r>
        <w:t>.</w:t>
      </w:r>
    </w:p>
    <w:p w14:paraId="2AB59425" w14:textId="77777777" w:rsidR="00BF7D4A" w:rsidRDefault="00BF7D4A" w:rsidP="009D75A4">
      <w:r>
        <w:t>« </w:t>
      </w:r>
      <w:r w:rsidR="009D75A4" w:rsidRPr="008A7EC9">
        <w:t>Frédéric-Auguste</w:t>
      </w:r>
      <w:r>
        <w:t xml:space="preserve">, </w:t>
      </w:r>
      <w:r w:rsidR="009D75A4" w:rsidRPr="008A7EC9">
        <w:t>du vivant de son frère</w:t>
      </w:r>
      <w:r>
        <w:t xml:space="preserve">, </w:t>
      </w:r>
      <w:r w:rsidR="009D75A4" w:rsidRPr="008A7EC9">
        <w:t xml:space="preserve">séjournait peu à </w:t>
      </w:r>
      <w:proofErr w:type="spellStart"/>
      <w:r w:rsidR="009D75A4" w:rsidRPr="008A7EC9">
        <w:t>Lautenbourg</w:t>
      </w:r>
      <w:proofErr w:type="spellEnd"/>
      <w:r>
        <w:t xml:space="preserve">. </w:t>
      </w:r>
      <w:r w:rsidR="009D75A4" w:rsidRPr="008A7EC9">
        <w:t>Je ne l</w:t>
      </w:r>
      <w:r>
        <w:t>’</w:t>
      </w:r>
      <w:r w:rsidR="009D75A4" w:rsidRPr="008A7EC9">
        <w:t>y ai guère vu que trois ou quatre fois</w:t>
      </w:r>
      <w:r>
        <w:t xml:space="preserve">, </w:t>
      </w:r>
      <w:r w:rsidR="009D75A4" w:rsidRPr="008A7EC9">
        <w:t>dont une pour mon mariage</w:t>
      </w:r>
      <w:r>
        <w:t xml:space="preserve">, </w:t>
      </w:r>
      <w:r w:rsidR="009D75A4" w:rsidRPr="008A7EC9">
        <w:t>et l</w:t>
      </w:r>
      <w:r>
        <w:t>’</w:t>
      </w:r>
      <w:r w:rsidR="009D75A4" w:rsidRPr="008A7EC9">
        <w:t>autre</w:t>
      </w:r>
      <w:r>
        <w:t xml:space="preserve">, </w:t>
      </w:r>
      <w:r w:rsidR="009D75A4" w:rsidRPr="008A7EC9">
        <w:t>quelque six mois plus tard</w:t>
      </w:r>
      <w:r>
        <w:t xml:space="preserve">, </w:t>
      </w:r>
      <w:r w:rsidR="009D75A4" w:rsidRPr="008A7EC9">
        <w:t>pour l</w:t>
      </w:r>
      <w:r>
        <w:t>’</w:t>
      </w:r>
      <w:r w:rsidR="009D75A4" w:rsidRPr="008A7EC9">
        <w:t>enterrement de sa femme</w:t>
      </w:r>
      <w:r>
        <w:t xml:space="preserve">, </w:t>
      </w:r>
      <w:r w:rsidR="009D75A4" w:rsidRPr="008A7EC9">
        <w:t xml:space="preserve">une brave sotte qui avait des poignets de </w:t>
      </w:r>
      <w:proofErr w:type="spellStart"/>
      <w:r w:rsidR="009D75A4" w:rsidRPr="008A7EC9">
        <w:t>récureuse</w:t>
      </w:r>
      <w:proofErr w:type="spellEnd"/>
      <w:r w:rsidR="009D75A4" w:rsidRPr="008A7EC9">
        <w:t xml:space="preserve"> de vaisselle</w:t>
      </w:r>
      <w:r>
        <w:t xml:space="preserve">. </w:t>
      </w:r>
      <w:r w:rsidR="009D75A4" w:rsidRPr="008A7EC9">
        <w:t>Ton élève sérénissime n</w:t>
      </w:r>
      <w:r>
        <w:t>’</w:t>
      </w:r>
      <w:r w:rsidR="009D75A4" w:rsidRPr="008A7EC9">
        <w:t>est guère plus intelligent qu</w:t>
      </w:r>
      <w:r>
        <w:t>’</w:t>
      </w:r>
      <w:r w:rsidR="009D75A4" w:rsidRPr="008A7EC9">
        <w:t>elle</w:t>
      </w:r>
      <w:r>
        <w:t>.</w:t>
      </w:r>
    </w:p>
    <w:p w14:paraId="2991BAC5" w14:textId="77777777" w:rsidR="00BF7D4A" w:rsidRDefault="00BF7D4A" w:rsidP="009D75A4">
      <w:r>
        <w:t>« </w:t>
      </w:r>
      <w:r w:rsidR="009D75A4" w:rsidRPr="008A7EC9">
        <w:t>Le reste du temps</w:t>
      </w:r>
      <w:r>
        <w:t xml:space="preserve">, </w:t>
      </w:r>
      <w:r w:rsidR="009D75A4" w:rsidRPr="008A7EC9">
        <w:t>il était à Berlin</w:t>
      </w:r>
      <w:r>
        <w:t xml:space="preserve">. </w:t>
      </w:r>
      <w:r w:rsidR="009D75A4" w:rsidRPr="008A7EC9">
        <w:t>Cet homme que tu as vu si correct et si froid y menait une vie joyeuse</w:t>
      </w:r>
      <w:r>
        <w:t xml:space="preserve">. </w:t>
      </w:r>
      <w:r w:rsidR="009D75A4" w:rsidRPr="008A7EC9">
        <w:t>Ami</w:t>
      </w:r>
      <w:r>
        <w:t xml:space="preserve">, </w:t>
      </w:r>
      <w:r w:rsidR="009D75A4" w:rsidRPr="008A7EC9">
        <w:t>ne crois jamais les gens qui te diront que la débauche est nuisible</w:t>
      </w:r>
      <w:r>
        <w:t xml:space="preserve">. </w:t>
      </w:r>
      <w:r w:rsidR="009D75A4" w:rsidRPr="008A7EC9">
        <w:t>La fortune de Frédéric-Auguste est la preuve du contraire</w:t>
      </w:r>
      <w:r>
        <w:t>.</w:t>
      </w:r>
    </w:p>
    <w:p w14:paraId="3E3EEF2B" w14:textId="77777777" w:rsidR="00BF7D4A" w:rsidRDefault="00BF7D4A" w:rsidP="009D75A4">
      <w:r>
        <w:t>« </w:t>
      </w:r>
      <w:r w:rsidR="009D75A4" w:rsidRPr="008A7EC9">
        <w:t>Ce que le grand-duc actuel possède au suprême degré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l</w:t>
      </w:r>
      <w:r>
        <w:t>’</w:t>
      </w:r>
      <w:r w:rsidR="009D75A4" w:rsidRPr="008A7EC9">
        <w:t>art de compromettre les autres sans se compromettre</w:t>
      </w:r>
      <w:r>
        <w:t xml:space="preserve">. </w:t>
      </w:r>
      <w:r w:rsidR="009D75A4" w:rsidRPr="008A7EC9">
        <w:t>Il s</w:t>
      </w:r>
      <w:r>
        <w:t>’</w:t>
      </w:r>
      <w:r w:rsidR="009D75A4" w:rsidRPr="008A7EC9">
        <w:t>en est bien servi</w:t>
      </w:r>
      <w:r>
        <w:t xml:space="preserve">, </w:t>
      </w:r>
      <w:r w:rsidR="009D75A4" w:rsidRPr="008A7EC9">
        <w:t>en 1909</w:t>
      </w:r>
      <w:r>
        <w:t xml:space="preserve">, </w:t>
      </w:r>
      <w:r w:rsidR="009D75A4" w:rsidRPr="008A7EC9">
        <w:t>à Berlin</w:t>
      </w:r>
      <w:r>
        <w:t xml:space="preserve">. </w:t>
      </w:r>
      <w:r w:rsidR="009D75A4" w:rsidRPr="008A7EC9">
        <w:t>Intime des Bülow</w:t>
      </w:r>
      <w:r>
        <w:t xml:space="preserve">, </w:t>
      </w:r>
      <w:r w:rsidR="009D75A4" w:rsidRPr="008A7EC9">
        <w:t>familier d</w:t>
      </w:r>
      <w:r>
        <w:t>’</w:t>
      </w:r>
      <w:r w:rsidR="009D75A4" w:rsidRPr="008A7EC9">
        <w:t>Eitel et de Joachim</w:t>
      </w:r>
      <w:r>
        <w:t xml:space="preserve">, </w:t>
      </w:r>
      <w:r w:rsidR="009D75A4" w:rsidRPr="008A7EC9">
        <w:t>lui seul peut dire les petits spectacles auxquels alors il assista</w:t>
      </w:r>
      <w:r>
        <w:t xml:space="preserve">. </w:t>
      </w:r>
      <w:r w:rsidR="009D75A4" w:rsidRPr="008A7EC9">
        <w:t>Mais il ne te le dira pas</w:t>
      </w:r>
      <w:r>
        <w:t xml:space="preserve">, </w:t>
      </w:r>
      <w:r w:rsidR="009D75A4" w:rsidRPr="008A7EC9">
        <w:t>mon ami</w:t>
      </w:r>
      <w:r>
        <w:t xml:space="preserve">, </w:t>
      </w:r>
      <w:r w:rsidR="009D75A4" w:rsidRPr="008A7EC9">
        <w:t>comme il ne me l</w:t>
      </w:r>
      <w:r>
        <w:t>’</w:t>
      </w:r>
      <w:r w:rsidR="009D75A4" w:rsidRPr="008A7EC9">
        <w:t>a pas dit</w:t>
      </w:r>
      <w:r>
        <w:t xml:space="preserve">, </w:t>
      </w:r>
      <w:r w:rsidR="009D75A4" w:rsidRPr="008A7EC9">
        <w:t>car ni toi ni moi ne posséderons j</w:t>
      </w:r>
      <w:r w:rsidR="009D75A4" w:rsidRPr="008A7EC9">
        <w:t>a</w:t>
      </w:r>
      <w:r w:rsidR="009D75A4" w:rsidRPr="008A7EC9">
        <w:t>mais de quoi payer assez cher sa confidence</w:t>
      </w:r>
      <w:r>
        <w:t xml:space="preserve">. </w:t>
      </w:r>
      <w:r w:rsidR="009D75A4" w:rsidRPr="008A7EC9">
        <w:t>Rien que son sile</w:t>
      </w:r>
      <w:r w:rsidR="009D75A4" w:rsidRPr="008A7EC9">
        <w:t>n</w:t>
      </w:r>
      <w:r w:rsidR="009D75A4" w:rsidRPr="008A7EC9">
        <w:t>ce lui a valu la grande couronne ducale et lui donnera peut-être demain la couronne de Wurtemberg</w:t>
      </w:r>
      <w:r>
        <w:t xml:space="preserve">. </w:t>
      </w:r>
      <w:r w:rsidR="009D75A4" w:rsidRPr="008A7EC9">
        <w:t>Quand</w:t>
      </w:r>
      <w:r>
        <w:t xml:space="preserve">, </w:t>
      </w:r>
      <w:r w:rsidR="009D75A4" w:rsidRPr="008A7EC9">
        <w:t>avec des trémolos</w:t>
      </w:r>
      <w:r>
        <w:t xml:space="preserve">, </w:t>
      </w:r>
      <w:r w:rsidR="009D75A4" w:rsidRPr="008A7EC9">
        <w:t>l</w:t>
      </w:r>
      <w:r>
        <w:t>’</w:t>
      </w:r>
      <w:r w:rsidR="009D75A4" w:rsidRPr="008A7EC9">
        <w:t xml:space="preserve">impératrice me prêchait la soumission à ma </w:t>
      </w:r>
      <w:r w:rsidR="009D75A4" w:rsidRPr="008A7EC9">
        <w:lastRenderedPageBreak/>
        <w:t>destinée</w:t>
      </w:r>
      <w:r>
        <w:t xml:space="preserve">, </w:t>
      </w:r>
      <w:r w:rsidR="009D75A4" w:rsidRPr="008A7EC9">
        <w:t>elle ne faisait</w:t>
      </w:r>
      <w:r>
        <w:t xml:space="preserve">, </w:t>
      </w:r>
      <w:r w:rsidR="009D75A4" w:rsidRPr="008A7EC9">
        <w:t>la brave femme</w:t>
      </w:r>
      <w:r>
        <w:t xml:space="preserve">, </w:t>
      </w:r>
      <w:r w:rsidR="009D75A4" w:rsidRPr="008A7EC9">
        <w:t>que défendre l</w:t>
      </w:r>
      <w:r>
        <w:t>’</w:t>
      </w:r>
      <w:r w:rsidR="009D75A4" w:rsidRPr="008A7EC9">
        <w:t>honneur de deux de ses fils</w:t>
      </w:r>
      <w:r>
        <w:t>.</w:t>
      </w:r>
    </w:p>
    <w:p w14:paraId="73BAF693" w14:textId="77777777" w:rsidR="00BF7D4A" w:rsidRDefault="00BF7D4A" w:rsidP="009D75A4">
      <w:r>
        <w:t>« </w:t>
      </w:r>
      <w:r w:rsidR="009D75A4" w:rsidRPr="008A7EC9">
        <w:t>La fièvre cérébrale que me causa la dépêche de mon père dura un mois</w:t>
      </w:r>
      <w:r>
        <w:t xml:space="preserve">, </w:t>
      </w:r>
      <w:r w:rsidR="009D75A4" w:rsidRPr="008A7EC9">
        <w:t>pendant lequel je fus entre la vie et la mort</w:t>
      </w:r>
      <w:r>
        <w:t xml:space="preserve">, </w:t>
      </w:r>
      <w:r w:rsidR="009D75A4" w:rsidRPr="008A7EC9">
        <w:t>pe</w:t>
      </w:r>
      <w:r w:rsidR="009D75A4" w:rsidRPr="008A7EC9">
        <w:t>n</w:t>
      </w:r>
      <w:r w:rsidR="009D75A4" w:rsidRPr="008A7EC9">
        <w:t>dant lequel</w:t>
      </w:r>
      <w:r>
        <w:t xml:space="preserve">, </w:t>
      </w:r>
      <w:r w:rsidR="009D75A4" w:rsidRPr="008A7EC9">
        <w:t>avec un dévouement que je n</w:t>
      </w:r>
      <w:r>
        <w:t>’</w:t>
      </w:r>
      <w:r w:rsidR="009D75A4" w:rsidRPr="008A7EC9">
        <w:t>oublierai pas</w:t>
      </w:r>
      <w:r>
        <w:t xml:space="preserve">, </w:t>
      </w:r>
      <w:r w:rsidR="009D75A4" w:rsidRPr="008A7EC9">
        <w:t>Mélus</w:t>
      </w:r>
      <w:r w:rsidR="009D75A4" w:rsidRPr="008A7EC9">
        <w:t>i</w:t>
      </w:r>
      <w:r w:rsidR="009D75A4" w:rsidRPr="008A7EC9">
        <w:t>ne et Hagen se relayèrent</w:t>
      </w:r>
      <w:r>
        <w:t xml:space="preserve">, </w:t>
      </w:r>
      <w:r w:rsidR="009D75A4" w:rsidRPr="008A7EC9">
        <w:t>nuit et jour</w:t>
      </w:r>
      <w:r>
        <w:t xml:space="preserve">, </w:t>
      </w:r>
      <w:r w:rsidR="009D75A4" w:rsidRPr="008A7EC9">
        <w:t>auprès de moi</w:t>
      </w:r>
      <w:r>
        <w:t>.</w:t>
      </w:r>
    </w:p>
    <w:p w14:paraId="15572AD7" w14:textId="77777777" w:rsidR="00BF7D4A" w:rsidRDefault="009D75A4" w:rsidP="009D75A4">
      <w:r w:rsidRPr="008A7EC9">
        <w:t>Enfin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entrai en convalescence</w:t>
      </w:r>
      <w:r w:rsidR="00BF7D4A">
        <w:t xml:space="preserve">. </w:t>
      </w:r>
      <w:r w:rsidRPr="008A7EC9">
        <w:t>On m</w:t>
      </w:r>
      <w:r w:rsidR="00BF7D4A">
        <w:t>’</w:t>
      </w:r>
      <w:r w:rsidRPr="008A7EC9">
        <w:t>avait coupé mes cheveux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étais maigre</w:t>
      </w:r>
      <w:r w:rsidR="00BF7D4A">
        <w:t xml:space="preserve">, </w:t>
      </w:r>
      <w:r w:rsidRPr="008A7EC9">
        <w:t>mais jolie encore</w:t>
      </w:r>
      <w:r w:rsidR="00BF7D4A">
        <w:t xml:space="preserve">. </w:t>
      </w:r>
      <w:r w:rsidRPr="008A7EC9">
        <w:t>Un jour que je rega</w:t>
      </w:r>
      <w:r w:rsidRPr="008A7EC9">
        <w:t>r</w:t>
      </w:r>
      <w:r w:rsidRPr="008A7EC9">
        <w:t>dais dans mon miroir la drôle de figure que me faisaient</w:t>
      </w:r>
      <w:r w:rsidR="00BF7D4A">
        <w:t xml:space="preserve">, </w:t>
      </w:r>
      <w:r w:rsidRPr="008A7EC9">
        <w:t>à la hauteur de la nuque</w:t>
      </w:r>
      <w:r w:rsidR="00BF7D4A">
        <w:t xml:space="preserve">, </w:t>
      </w:r>
      <w:r w:rsidRPr="008A7EC9">
        <w:t>mes petites boucles blondes</w:t>
      </w:r>
      <w:r w:rsidR="00BF7D4A">
        <w:t xml:space="preserve">, </w:t>
      </w:r>
      <w:r w:rsidRPr="008A7EC9">
        <w:t>Hagen</w:t>
      </w:r>
      <w:r w:rsidR="00BF7D4A">
        <w:t xml:space="preserve">, </w:t>
      </w:r>
      <w:r w:rsidRPr="008A7EC9">
        <w:t>dont c</w:t>
      </w:r>
      <w:r w:rsidR="00BF7D4A">
        <w:t>’</w:t>
      </w:r>
      <w:r w:rsidRPr="008A7EC9">
        <w:t>était le tour de garde</w:t>
      </w:r>
      <w:r w:rsidR="00BF7D4A">
        <w:t xml:space="preserve">, </w:t>
      </w:r>
      <w:r w:rsidRPr="008A7EC9">
        <w:t>vint m</w:t>
      </w:r>
      <w:r w:rsidR="00BF7D4A">
        <w:t>’</w:t>
      </w:r>
      <w:r w:rsidRPr="008A7EC9">
        <w:t>annoncer le duc Frédéric-Auguste</w:t>
      </w:r>
      <w:r w:rsidR="00BF7D4A">
        <w:t>.</w:t>
      </w:r>
    </w:p>
    <w:p w14:paraId="17EAD1BE" w14:textId="77777777" w:rsidR="00BF7D4A" w:rsidRDefault="00BF7D4A" w:rsidP="009D75A4">
      <w:r>
        <w:t>« </w:t>
      </w:r>
      <w:r w:rsidR="009D75A4" w:rsidRPr="008A7EC9">
        <w:t>J</w:t>
      </w:r>
      <w:r>
        <w:t>’</w:t>
      </w:r>
      <w:r w:rsidR="009D75A4" w:rsidRPr="008A7EC9">
        <w:t>étais encore assez malade pour ne pas le recevoir</w:t>
      </w:r>
      <w:r>
        <w:t xml:space="preserve">, </w:t>
      </w:r>
      <w:r w:rsidR="009D75A4" w:rsidRPr="008A7EC9">
        <w:t>mais il me tardait trop de me mesurer avec lui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avoue</w:t>
      </w:r>
      <w:r>
        <w:t xml:space="preserve">, </w:t>
      </w:r>
      <w:r w:rsidR="009D75A4" w:rsidRPr="008A7EC9">
        <w:t>à ma honte</w:t>
      </w:r>
      <w:r>
        <w:t xml:space="preserve">, </w:t>
      </w:r>
      <w:r w:rsidR="009D75A4" w:rsidRPr="008A7EC9">
        <w:t>que</w:t>
      </w:r>
      <w:r>
        <w:t xml:space="preserve">, </w:t>
      </w:r>
      <w:r w:rsidR="009D75A4" w:rsidRPr="008A7EC9">
        <w:t>ce jour-là</w:t>
      </w:r>
      <w:r>
        <w:t xml:space="preserve">, </w:t>
      </w:r>
      <w:r w:rsidR="009D75A4" w:rsidRPr="008A7EC9">
        <w:t>je n</w:t>
      </w:r>
      <w:r>
        <w:t>’</w:t>
      </w:r>
      <w:r w:rsidR="009D75A4" w:rsidRPr="008A7EC9">
        <w:t>eus pas le dessus</w:t>
      </w:r>
      <w:r>
        <w:t>.</w:t>
      </w:r>
    </w:p>
    <w:p w14:paraId="29142BFE" w14:textId="77777777" w:rsidR="00BF7D4A" w:rsidRDefault="00BF7D4A" w:rsidP="009D75A4">
      <w:r>
        <w:t>« </w:t>
      </w:r>
      <w:r w:rsidR="009D75A4" w:rsidRPr="008A7EC9">
        <w:t>Il entra</w:t>
      </w:r>
      <w:r>
        <w:t xml:space="preserve">, </w:t>
      </w:r>
      <w:r w:rsidR="009D75A4" w:rsidRPr="008A7EC9">
        <w:t>et me salua avec cérémonie</w:t>
      </w:r>
      <w:r>
        <w:t xml:space="preserve">. </w:t>
      </w:r>
      <w:r w:rsidR="009D75A4" w:rsidRPr="008A7EC9">
        <w:t>Ses yeux bleus</w:t>
      </w:r>
      <w:r>
        <w:t xml:space="preserve">, </w:t>
      </w:r>
      <w:r w:rsidR="009D75A4" w:rsidRPr="008A7EC9">
        <w:t>dans son visage rasé et blême</w:t>
      </w:r>
      <w:r>
        <w:t xml:space="preserve">, </w:t>
      </w:r>
      <w:r w:rsidR="009D75A4" w:rsidRPr="008A7EC9">
        <w:t>étaient tour à tour ternes et brillants</w:t>
      </w:r>
      <w:r>
        <w:t>.</w:t>
      </w:r>
    </w:p>
    <w:p w14:paraId="4134F97F" w14:textId="77777777" w:rsidR="00BF7D4A" w:rsidRDefault="00BF7D4A" w:rsidP="009D75A4">
      <w:r>
        <w:t>« — </w:t>
      </w:r>
      <w:r w:rsidR="009D75A4" w:rsidRPr="008A7EC9">
        <w:t>Je suis heureux</w:t>
      </w:r>
      <w:r>
        <w:t xml:space="preserve">, </w:t>
      </w:r>
      <w:r w:rsidR="009D75A4" w:rsidRPr="008A7EC9">
        <w:t>dit-il</w:t>
      </w:r>
      <w:r>
        <w:t xml:space="preserve">, </w:t>
      </w:r>
      <w:r w:rsidR="009D75A4" w:rsidRPr="008A7EC9">
        <w:t>ma chère sœur</w:t>
      </w:r>
      <w:r>
        <w:t xml:space="preserve">, </w:t>
      </w:r>
      <w:r w:rsidR="009D75A4" w:rsidRPr="008A7EC9">
        <w:t>de vous trouver enfin debout</w:t>
      </w:r>
      <w:r>
        <w:t xml:space="preserve">, </w:t>
      </w:r>
      <w:r w:rsidR="009D75A4" w:rsidRPr="008A7EC9">
        <w:t>et véritablement avec une excellente mine</w:t>
      </w:r>
      <w:r>
        <w:t>.</w:t>
      </w:r>
    </w:p>
    <w:p w14:paraId="47431EDD" w14:textId="77777777" w:rsidR="00BF7D4A" w:rsidRDefault="00BF7D4A" w:rsidP="009D75A4">
      <w:r>
        <w:t>« </w:t>
      </w:r>
      <w:r w:rsidR="009D75A4" w:rsidRPr="008A7EC9">
        <w:t>Une telle désinvolture me glaçait</w:t>
      </w:r>
      <w:r>
        <w:t xml:space="preserve">. </w:t>
      </w:r>
      <w:r w:rsidR="009D75A4" w:rsidRPr="008A7EC9">
        <w:t>Il continua</w:t>
      </w:r>
      <w:r>
        <w:t> :</w:t>
      </w:r>
    </w:p>
    <w:p w14:paraId="2E6ABA73" w14:textId="77777777" w:rsidR="00BF7D4A" w:rsidRDefault="00BF7D4A" w:rsidP="009D75A4">
      <w:r>
        <w:t>« — </w:t>
      </w:r>
      <w:r w:rsidR="009D75A4" w:rsidRPr="008A7EC9">
        <w:t>Je n</w:t>
      </w:r>
      <w:r>
        <w:t>’</w:t>
      </w:r>
      <w:r w:rsidR="009D75A4" w:rsidRPr="008A7EC9">
        <w:t>ai aucune raison de ne pas vous dire tout de suite l</w:t>
      </w:r>
      <w:r>
        <w:t>’</w:t>
      </w:r>
      <w:r w:rsidR="009D75A4" w:rsidRPr="008A7EC9">
        <w:t>agréable objet de ma visite</w:t>
      </w:r>
      <w:r>
        <w:t xml:space="preserve">. </w:t>
      </w:r>
      <w:r w:rsidR="009D75A4" w:rsidRPr="008A7EC9">
        <w:t>Il y aura demain neuf mois qu</w:t>
      </w:r>
      <w:r>
        <w:t>’</w:t>
      </w:r>
      <w:r w:rsidR="009D75A4" w:rsidRPr="008A7EC9">
        <w:t>est mort le grand-duc Rodolphe</w:t>
      </w:r>
      <w:r>
        <w:t xml:space="preserve">, </w:t>
      </w:r>
      <w:r w:rsidR="009D75A4" w:rsidRPr="008A7EC9">
        <w:t>mon regretté frère</w:t>
      </w:r>
      <w:r>
        <w:t xml:space="preserve">. </w:t>
      </w:r>
      <w:r w:rsidR="009D75A4" w:rsidRPr="008A7EC9">
        <w:t>Le délai de v</w:t>
      </w:r>
      <w:r w:rsidR="009D75A4" w:rsidRPr="008A7EC9">
        <w:t>i</w:t>
      </w:r>
      <w:r w:rsidR="009D75A4" w:rsidRPr="008A7EC9">
        <w:t>duité fixé par la loi expirant à cette date</w:t>
      </w:r>
      <w:r>
        <w:t xml:space="preserve">, </w:t>
      </w:r>
      <w:r w:rsidR="009D75A4" w:rsidRPr="008A7EC9">
        <w:t>Leurs Majestés l</w:t>
      </w:r>
      <w:r>
        <w:t>’</w:t>
      </w:r>
      <w:r w:rsidR="009D75A4" w:rsidRPr="008A7EC9">
        <w:t>Empereur et l</w:t>
      </w:r>
      <w:r>
        <w:t>’</w:t>
      </w:r>
      <w:r w:rsidR="009D75A4" w:rsidRPr="008A7EC9">
        <w:t>impératrice seraient heureux que vous veuillez bien fixer celle qui vous conviendra le mieux pour la célébration de notre mariage</w:t>
      </w:r>
      <w:r>
        <w:t xml:space="preserve">, </w:t>
      </w:r>
      <w:r w:rsidR="009D75A4" w:rsidRPr="008A7EC9">
        <w:t>car ils ont manifesté expressément l</w:t>
      </w:r>
      <w:r>
        <w:t>’</w:t>
      </w:r>
      <w:r w:rsidR="009D75A4" w:rsidRPr="008A7EC9">
        <w:t>intention d</w:t>
      </w:r>
      <w:r>
        <w:t>’</w:t>
      </w:r>
      <w:r w:rsidR="009D75A4" w:rsidRPr="008A7EC9">
        <w:t>y assister</w:t>
      </w:r>
      <w:r>
        <w:t>.</w:t>
      </w:r>
    </w:p>
    <w:p w14:paraId="6AD05DCC" w14:textId="77777777" w:rsidR="00BF7D4A" w:rsidRDefault="00BF7D4A" w:rsidP="009D75A4">
      <w:r>
        <w:lastRenderedPageBreak/>
        <w:t>« — </w:t>
      </w:r>
      <w:r w:rsidR="009D75A4" w:rsidRPr="008A7EC9">
        <w:t>Vous direz</w:t>
      </w:r>
      <w:r>
        <w:t xml:space="preserve">, </w:t>
      </w:r>
      <w:r w:rsidR="009D75A4" w:rsidRPr="008A7EC9">
        <w:t>mon cher frère</w:t>
      </w:r>
      <w:r>
        <w:t xml:space="preserve">, </w:t>
      </w:r>
      <w:r w:rsidR="009D75A4" w:rsidRPr="008A7EC9">
        <w:t>répondis-je</w:t>
      </w:r>
      <w:r>
        <w:t xml:space="preserve">, </w:t>
      </w:r>
      <w:r w:rsidR="009D75A4" w:rsidRPr="008A7EC9">
        <w:t>à Leurs Maje</w:t>
      </w:r>
      <w:r w:rsidR="009D75A4" w:rsidRPr="008A7EC9">
        <w:t>s</w:t>
      </w:r>
      <w:r w:rsidR="009D75A4" w:rsidRPr="008A7EC9">
        <w:t>tés</w:t>
      </w:r>
      <w:r>
        <w:t xml:space="preserve">, </w:t>
      </w:r>
      <w:r w:rsidR="009D75A4" w:rsidRPr="008A7EC9">
        <w:t>que ma date sera celle qu</w:t>
      </w:r>
      <w:r>
        <w:t>’</w:t>
      </w:r>
      <w:r w:rsidR="009D75A4" w:rsidRPr="008A7EC9">
        <w:t>il leur plaira</w:t>
      </w:r>
      <w:r>
        <w:t xml:space="preserve">, </w:t>
      </w:r>
      <w:r w:rsidR="009D75A4" w:rsidRPr="008A7EC9">
        <w:t>en voulant bien ajo</w:t>
      </w:r>
      <w:r w:rsidR="009D75A4" w:rsidRPr="008A7EC9">
        <w:t>u</w:t>
      </w:r>
      <w:r w:rsidR="009D75A4" w:rsidRPr="008A7EC9">
        <w:t>ter que ce sera</w:t>
      </w:r>
      <w:r>
        <w:t xml:space="preserve">, </w:t>
      </w:r>
      <w:r w:rsidR="009D75A4" w:rsidRPr="008A7EC9">
        <w:t>je l</w:t>
      </w:r>
      <w:r>
        <w:t>’</w:t>
      </w:r>
      <w:r w:rsidR="009D75A4" w:rsidRPr="008A7EC9">
        <w:t>espère</w:t>
      </w:r>
      <w:r>
        <w:t xml:space="preserve">, </w:t>
      </w:r>
      <w:r w:rsidR="009D75A4" w:rsidRPr="008A7EC9">
        <w:t>la dernière fois que j</w:t>
      </w:r>
      <w:r>
        <w:t>’</w:t>
      </w:r>
      <w:r w:rsidR="009D75A4" w:rsidRPr="008A7EC9">
        <w:t>aurai à leur i</w:t>
      </w:r>
      <w:r w:rsidR="009D75A4" w:rsidRPr="008A7EC9">
        <w:t>m</w:t>
      </w:r>
      <w:r w:rsidR="009D75A4" w:rsidRPr="008A7EC9">
        <w:t>poser ce dérangement</w:t>
      </w:r>
      <w:r>
        <w:t>.</w:t>
      </w:r>
    </w:p>
    <w:p w14:paraId="069BA0A9" w14:textId="77777777" w:rsidR="00BF7D4A" w:rsidRDefault="00BF7D4A" w:rsidP="009D75A4">
      <w:r>
        <w:t>« </w:t>
      </w:r>
      <w:r w:rsidR="009D75A4" w:rsidRPr="008A7EC9">
        <w:t>Il s</w:t>
      </w:r>
      <w:r>
        <w:t>’</w:t>
      </w:r>
      <w:r w:rsidR="009D75A4" w:rsidRPr="008A7EC9">
        <w:t>inclina gravement</w:t>
      </w:r>
      <w:r>
        <w:t>.</w:t>
      </w:r>
    </w:p>
    <w:p w14:paraId="0F840999" w14:textId="77777777" w:rsidR="00BF7D4A" w:rsidRDefault="00BF7D4A" w:rsidP="009D75A4">
      <w:r>
        <w:t>« — </w:t>
      </w:r>
      <w:r w:rsidR="009D75A4" w:rsidRPr="008A7EC9">
        <w:t>C</w:t>
      </w:r>
      <w:r>
        <w:t>’</w:t>
      </w:r>
      <w:r w:rsidR="009D75A4" w:rsidRPr="008A7EC9">
        <w:t>est aussi</w:t>
      </w:r>
      <w:r>
        <w:t xml:space="preserve">, </w:t>
      </w:r>
      <w:r w:rsidR="009D75A4" w:rsidRPr="008A7EC9">
        <w:t>croyez-le</w:t>
      </w:r>
      <w:r>
        <w:t xml:space="preserve">, </w:t>
      </w:r>
      <w:r w:rsidR="009D75A4" w:rsidRPr="008A7EC9">
        <w:t>mon vœu le plus cher</w:t>
      </w:r>
      <w:r>
        <w:t xml:space="preserve">, </w:t>
      </w:r>
      <w:r w:rsidR="009D75A4" w:rsidRPr="008A7EC9">
        <w:t>ma chère sœur</w:t>
      </w:r>
      <w:r>
        <w:t xml:space="preserve">, </w:t>
      </w:r>
      <w:r w:rsidR="009D75A4" w:rsidRPr="008A7EC9">
        <w:t>dit-il</w:t>
      </w:r>
      <w:r>
        <w:t>.</w:t>
      </w:r>
    </w:p>
    <w:p w14:paraId="1F45557F" w14:textId="77777777" w:rsidR="00BF7D4A" w:rsidRDefault="00BF7D4A" w:rsidP="009D75A4">
      <w:r>
        <w:t>« </w:t>
      </w:r>
      <w:r w:rsidR="009D75A4" w:rsidRPr="008A7EC9">
        <w:t>Et il sortit</w:t>
      </w:r>
      <w:r>
        <w:t>.</w:t>
      </w:r>
    </w:p>
    <w:p w14:paraId="56E83ED0" w14:textId="77777777" w:rsidR="00BF7D4A" w:rsidRDefault="00BF7D4A" w:rsidP="009D75A4">
      <w:r>
        <w:t>« </w:t>
      </w:r>
      <w:r w:rsidR="009D75A4" w:rsidRPr="008A7EC9">
        <w:t>Nous nous mariâmes un jour sombre de mars 1912</w:t>
      </w:r>
      <w:r>
        <w:t xml:space="preserve">. </w:t>
      </w:r>
      <w:r w:rsidR="009D75A4" w:rsidRPr="008A7EC9">
        <w:t>L</w:t>
      </w:r>
      <w:r>
        <w:t>’</w:t>
      </w:r>
      <w:r w:rsidR="009D75A4" w:rsidRPr="008A7EC9">
        <w:t>Empereur et l</w:t>
      </w:r>
      <w:r>
        <w:t>’</w:t>
      </w:r>
      <w:r w:rsidR="009D75A4" w:rsidRPr="008A7EC9">
        <w:t>Impératrice</w:t>
      </w:r>
      <w:r>
        <w:t xml:space="preserve">, </w:t>
      </w:r>
      <w:r w:rsidR="009D75A4" w:rsidRPr="008A7EC9">
        <w:t>suivant leur promesse</w:t>
      </w:r>
      <w:r>
        <w:t xml:space="preserve">, </w:t>
      </w:r>
      <w:r w:rsidR="009D75A4" w:rsidRPr="008A7EC9">
        <w:t>assistèrent à l</w:t>
      </w:r>
      <w:r>
        <w:t>’</w:t>
      </w:r>
      <w:r w:rsidR="009D75A4" w:rsidRPr="008A7EC9">
        <w:t>office religieux</w:t>
      </w:r>
      <w:r>
        <w:t xml:space="preserve">, </w:t>
      </w:r>
      <w:r w:rsidR="009D75A4" w:rsidRPr="008A7EC9">
        <w:t>puis repartirent dans la soirée pour Berlin</w:t>
      </w:r>
      <w:r>
        <w:t xml:space="preserve">. </w:t>
      </w:r>
      <w:r w:rsidR="009D75A4" w:rsidRPr="008A7EC9">
        <w:t>Vers cinq heures</w:t>
      </w:r>
      <w:r>
        <w:t xml:space="preserve">, </w:t>
      </w:r>
      <w:r w:rsidR="009D75A4" w:rsidRPr="008A7EC9">
        <w:t>à l</w:t>
      </w:r>
      <w:r>
        <w:t>’</w:t>
      </w:r>
      <w:r w:rsidR="009D75A4" w:rsidRPr="008A7EC9">
        <w:t>Hôtel de Ville</w:t>
      </w:r>
      <w:r>
        <w:t xml:space="preserve">, </w:t>
      </w:r>
      <w:r w:rsidR="009D75A4" w:rsidRPr="008A7EC9">
        <w:t>puis au château</w:t>
      </w:r>
      <w:r>
        <w:t xml:space="preserve">, </w:t>
      </w:r>
      <w:r w:rsidR="009D75A4" w:rsidRPr="008A7EC9">
        <w:t>les fon</w:t>
      </w:r>
      <w:r w:rsidR="009D75A4" w:rsidRPr="008A7EC9">
        <w:t>c</w:t>
      </w:r>
      <w:r w:rsidR="009D75A4" w:rsidRPr="008A7EC9">
        <w:t>tionnaires et les magistrats prêtèrent serment entre les mains du nouveau grand-duc</w:t>
      </w:r>
      <w:r>
        <w:t xml:space="preserve">. </w:t>
      </w:r>
      <w:r w:rsidR="009D75A4" w:rsidRPr="008A7EC9">
        <w:t>Puis</w:t>
      </w:r>
      <w:r>
        <w:t xml:space="preserve">, </w:t>
      </w:r>
      <w:r w:rsidR="009D75A4" w:rsidRPr="008A7EC9">
        <w:t>à huit heures</w:t>
      </w:r>
      <w:r>
        <w:t xml:space="preserve">, </w:t>
      </w:r>
      <w:r w:rsidR="009D75A4" w:rsidRPr="008A7EC9">
        <w:t>un dîner</w:t>
      </w:r>
      <w:r>
        <w:t xml:space="preserve">, </w:t>
      </w:r>
      <w:r w:rsidR="009D75A4" w:rsidRPr="008A7EC9">
        <w:t>intime vu notre deuil récent</w:t>
      </w:r>
      <w:r>
        <w:t xml:space="preserve">, </w:t>
      </w:r>
      <w:r w:rsidR="009D75A4" w:rsidRPr="008A7EC9">
        <w:t>réunit les officiers supérieurs et les dignita</w:t>
      </w:r>
      <w:r w:rsidR="009D75A4" w:rsidRPr="008A7EC9">
        <w:t>i</w:t>
      </w:r>
      <w:r w:rsidR="009D75A4" w:rsidRPr="008A7EC9">
        <w:t>res du Grand-Duché</w:t>
      </w:r>
      <w:r>
        <w:t xml:space="preserve">, </w:t>
      </w:r>
      <w:r w:rsidR="009D75A4" w:rsidRPr="008A7EC9">
        <w:t>en tout</w:t>
      </w:r>
      <w:r>
        <w:t xml:space="preserve">, </w:t>
      </w:r>
      <w:r w:rsidR="009D75A4" w:rsidRPr="008A7EC9">
        <w:t>une trentaine de personnes</w:t>
      </w:r>
      <w:r>
        <w:t xml:space="preserve">, </w:t>
      </w:r>
      <w:r w:rsidR="009D75A4" w:rsidRPr="008A7EC9">
        <w:t>au rez-de-chaussée</w:t>
      </w:r>
      <w:r>
        <w:t xml:space="preserve">, </w:t>
      </w:r>
      <w:r w:rsidR="009D75A4" w:rsidRPr="008A7EC9">
        <w:t>dans la galerie des Glaces</w:t>
      </w:r>
      <w:r>
        <w:t>.</w:t>
      </w:r>
    </w:p>
    <w:p w14:paraId="79EABE13" w14:textId="77777777" w:rsidR="00BF7D4A" w:rsidRDefault="00BF7D4A" w:rsidP="009D75A4">
      <w:r>
        <w:t>« </w:t>
      </w:r>
      <w:r w:rsidR="009D75A4" w:rsidRPr="008A7EC9">
        <w:t>Le deuxième service venait à peine de commencer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un bruit</w:t>
      </w:r>
      <w:r>
        <w:t xml:space="preserve">, </w:t>
      </w:r>
      <w:r w:rsidR="009D75A4" w:rsidRPr="008A7EC9">
        <w:t>tour à tour sec et mou</w:t>
      </w:r>
      <w:r>
        <w:t xml:space="preserve">, </w:t>
      </w:r>
      <w:r w:rsidR="009D75A4" w:rsidRPr="008A7EC9">
        <w:t>retentit à l</w:t>
      </w:r>
      <w:r>
        <w:t>’</w:t>
      </w:r>
      <w:r w:rsidR="009D75A4" w:rsidRPr="008A7EC9">
        <w:t>étage supérieur</w:t>
      </w:r>
      <w:r>
        <w:t xml:space="preserve">, </w:t>
      </w:r>
      <w:r w:rsidR="009D75A4" w:rsidRPr="008A7EC9">
        <w:t>au-dessus de nos têtes</w:t>
      </w:r>
      <w:r>
        <w:t>.</w:t>
      </w:r>
    </w:p>
    <w:p w14:paraId="1219D1F1" w14:textId="77777777" w:rsidR="00BF7D4A" w:rsidRDefault="00BF7D4A" w:rsidP="009D75A4">
      <w:r>
        <w:t>« </w:t>
      </w:r>
      <w:r w:rsidR="009D75A4" w:rsidRPr="008A7EC9">
        <w:t>On n</w:t>
      </w:r>
      <w:r>
        <w:t>’</w:t>
      </w:r>
      <w:r w:rsidR="009D75A4" w:rsidRPr="008A7EC9">
        <w:t>y prit d</w:t>
      </w:r>
      <w:r>
        <w:t>’</w:t>
      </w:r>
      <w:r w:rsidR="009D75A4" w:rsidRPr="008A7EC9">
        <w:t>abord pas garde</w:t>
      </w:r>
      <w:r>
        <w:t xml:space="preserve">. </w:t>
      </w:r>
      <w:r w:rsidR="009D75A4" w:rsidRPr="008A7EC9">
        <w:t>Mais le bruit continuait</w:t>
      </w:r>
      <w:r>
        <w:t xml:space="preserve">, </w:t>
      </w:r>
      <w:r w:rsidR="009D75A4" w:rsidRPr="008A7EC9">
        <w:t>flic-flac-flic-flac</w:t>
      </w:r>
      <w:r>
        <w:t xml:space="preserve">, </w:t>
      </w:r>
      <w:r w:rsidR="009D75A4" w:rsidRPr="008A7EC9">
        <w:t>avec une régularité désespérante</w:t>
      </w:r>
      <w:r>
        <w:t>.</w:t>
      </w:r>
    </w:p>
    <w:p w14:paraId="723363C0" w14:textId="77777777" w:rsidR="00BF7D4A" w:rsidRDefault="00BF7D4A" w:rsidP="009D75A4">
      <w:r>
        <w:t>« </w:t>
      </w:r>
      <w:r w:rsidR="009D75A4" w:rsidRPr="008A7EC9">
        <w:t>Le grand-duc</w:t>
      </w:r>
      <w:r>
        <w:t xml:space="preserve">, </w:t>
      </w:r>
      <w:r w:rsidR="009D75A4" w:rsidRPr="008A7EC9">
        <w:t>fronçant légèrement le sourcil</w:t>
      </w:r>
      <w:r>
        <w:t xml:space="preserve">, </w:t>
      </w:r>
      <w:r w:rsidR="009D75A4" w:rsidRPr="008A7EC9">
        <w:t>fit signe au laquais qui se trouvait derrière lui</w:t>
      </w:r>
      <w:r>
        <w:t> :</w:t>
      </w:r>
    </w:p>
    <w:p w14:paraId="24310CA2" w14:textId="77777777" w:rsidR="00BF7D4A" w:rsidRDefault="00BF7D4A" w:rsidP="009D75A4">
      <w:r>
        <w:t>« — </w:t>
      </w:r>
      <w:r w:rsidR="009D75A4" w:rsidRPr="008A7EC9">
        <w:t>Qu</w:t>
      </w:r>
      <w:r>
        <w:t>’</w:t>
      </w:r>
      <w:r w:rsidR="009D75A4" w:rsidRPr="008A7EC9">
        <w:t>est-ce que ce bruit</w:t>
      </w:r>
      <w:r>
        <w:t xml:space="preserve"> ? </w:t>
      </w:r>
      <w:r w:rsidR="009D75A4" w:rsidRPr="008A7EC9">
        <w:t>demanda-t-il à mi-voix</w:t>
      </w:r>
      <w:r>
        <w:t xml:space="preserve">. </w:t>
      </w:r>
      <w:r w:rsidR="009D75A4" w:rsidRPr="008A7EC9">
        <w:t>Allez</w:t>
      </w:r>
      <w:r>
        <w:t xml:space="preserve">, </w:t>
      </w:r>
      <w:r w:rsidR="009D75A4" w:rsidRPr="008A7EC9">
        <w:t>et faites-le cesser</w:t>
      </w:r>
      <w:r>
        <w:t>.</w:t>
      </w:r>
    </w:p>
    <w:p w14:paraId="0C699F01" w14:textId="77777777" w:rsidR="00BF7D4A" w:rsidRDefault="00BF7D4A" w:rsidP="009D75A4">
      <w:r>
        <w:t>« </w:t>
      </w:r>
      <w:r w:rsidR="009D75A4" w:rsidRPr="008A7EC9">
        <w:t>Au bout d</w:t>
      </w:r>
      <w:r>
        <w:t>’</w:t>
      </w:r>
      <w:r w:rsidR="009D75A4" w:rsidRPr="008A7EC9">
        <w:t>un quart d</w:t>
      </w:r>
      <w:r>
        <w:t>’</w:t>
      </w:r>
      <w:r w:rsidR="009D75A4" w:rsidRPr="008A7EC9">
        <w:t>heure</w:t>
      </w:r>
      <w:r>
        <w:t xml:space="preserve">, </w:t>
      </w:r>
      <w:r w:rsidR="009D75A4" w:rsidRPr="008A7EC9">
        <w:t>l</w:t>
      </w:r>
      <w:r>
        <w:t>’</w:t>
      </w:r>
      <w:r w:rsidR="009D75A4" w:rsidRPr="008A7EC9">
        <w:t>homme n</w:t>
      </w:r>
      <w:r>
        <w:t>’</w:t>
      </w:r>
      <w:r w:rsidR="009D75A4" w:rsidRPr="008A7EC9">
        <w:t>était pas revenu</w:t>
      </w:r>
      <w:r>
        <w:t xml:space="preserve">, </w:t>
      </w:r>
      <w:r w:rsidR="009D75A4" w:rsidRPr="008A7EC9">
        <w:t>et le bruit durait toujours</w:t>
      </w:r>
      <w:r>
        <w:t>.</w:t>
      </w:r>
    </w:p>
    <w:p w14:paraId="33E578AE" w14:textId="77777777" w:rsidR="00BF7D4A" w:rsidRDefault="00BF7D4A" w:rsidP="009D75A4">
      <w:r>
        <w:lastRenderedPageBreak/>
        <w:t>« — </w:t>
      </w:r>
      <w:r w:rsidR="009D75A4" w:rsidRPr="008A7EC9">
        <w:t>Kessel</w:t>
      </w:r>
      <w:r>
        <w:t xml:space="preserve">, </w:t>
      </w:r>
      <w:r w:rsidR="009D75A4" w:rsidRPr="008A7EC9">
        <w:t>pour Dieu</w:t>
      </w:r>
      <w:r>
        <w:t xml:space="preserve">, </w:t>
      </w:r>
      <w:r w:rsidR="009D75A4" w:rsidRPr="008A7EC9">
        <w:t>s</w:t>
      </w:r>
      <w:r>
        <w:t>’</w:t>
      </w:r>
      <w:r w:rsidR="009D75A4" w:rsidRPr="008A7EC9">
        <w:t>écria le grand-duc</w:t>
      </w:r>
      <w:r>
        <w:t xml:space="preserve">, </w:t>
      </w:r>
      <w:r w:rsidR="009D75A4" w:rsidRPr="008A7EC9">
        <w:t>moitié agacé</w:t>
      </w:r>
      <w:r>
        <w:t xml:space="preserve">, </w:t>
      </w:r>
      <w:r w:rsidR="009D75A4" w:rsidRPr="008A7EC9">
        <w:t>moitié souriant</w:t>
      </w:r>
      <w:r>
        <w:t xml:space="preserve">, </w:t>
      </w:r>
      <w:r w:rsidR="009D75A4" w:rsidRPr="008A7EC9">
        <w:t>tâchez d</w:t>
      </w:r>
      <w:r>
        <w:t>’</w:t>
      </w:r>
      <w:r w:rsidR="009D75A4" w:rsidRPr="008A7EC9">
        <w:t>aller voir ce qui se fabrique sur nos t</w:t>
      </w:r>
      <w:r w:rsidR="009D75A4" w:rsidRPr="008A7EC9">
        <w:t>ê</w:t>
      </w:r>
      <w:r w:rsidR="009D75A4" w:rsidRPr="008A7EC9">
        <w:t>tes</w:t>
      </w:r>
      <w:r>
        <w:t xml:space="preserve">. </w:t>
      </w:r>
      <w:r w:rsidR="009D75A4" w:rsidRPr="008A7EC9">
        <w:t>Excusez-moi</w:t>
      </w:r>
      <w:r>
        <w:t xml:space="preserve">, </w:t>
      </w:r>
      <w:r w:rsidR="009D75A4" w:rsidRPr="008A7EC9">
        <w:t>messieurs</w:t>
      </w:r>
      <w:r>
        <w:t xml:space="preserve">, </w:t>
      </w:r>
      <w:r w:rsidR="009D75A4" w:rsidRPr="008A7EC9">
        <w:t>dit-il en s</w:t>
      </w:r>
      <w:r>
        <w:t>’</w:t>
      </w:r>
      <w:r w:rsidR="009D75A4" w:rsidRPr="008A7EC9">
        <w:t>adressant à nos conv</w:t>
      </w:r>
      <w:r w:rsidR="009D75A4" w:rsidRPr="008A7EC9">
        <w:t>i</w:t>
      </w:r>
      <w:r w:rsidR="009D75A4" w:rsidRPr="008A7EC9">
        <w:t>ves</w:t>
      </w:r>
      <w:r>
        <w:t>.</w:t>
      </w:r>
    </w:p>
    <w:p w14:paraId="6F18C16B" w14:textId="77777777" w:rsidR="00BF7D4A" w:rsidRDefault="00BF7D4A" w:rsidP="009D75A4">
      <w:r>
        <w:t>« </w:t>
      </w:r>
      <w:r w:rsidR="009D75A4" w:rsidRPr="008A7EC9">
        <w:t>Kessel partit</w:t>
      </w:r>
      <w:r>
        <w:t xml:space="preserve">. </w:t>
      </w:r>
      <w:r w:rsidR="009D75A4" w:rsidRPr="008A7EC9">
        <w:t>Cinq minutes plus tard il reparaissait</w:t>
      </w:r>
      <w:r>
        <w:t xml:space="preserve">, </w:t>
      </w:r>
      <w:r w:rsidR="009D75A4" w:rsidRPr="008A7EC9">
        <w:t>très rouge</w:t>
      </w:r>
      <w:r>
        <w:t xml:space="preserve">. </w:t>
      </w:r>
      <w:r w:rsidR="009D75A4" w:rsidRPr="008A7EC9">
        <w:t>Le bruit s</w:t>
      </w:r>
      <w:r>
        <w:t>’</w:t>
      </w:r>
      <w:r w:rsidR="009D75A4" w:rsidRPr="008A7EC9">
        <w:t>était tu</w:t>
      </w:r>
      <w:r>
        <w:t>.</w:t>
      </w:r>
    </w:p>
    <w:p w14:paraId="43BED9FF" w14:textId="77777777" w:rsidR="00BF7D4A" w:rsidRDefault="00BF7D4A" w:rsidP="009D75A4">
      <w:r>
        <w:t>« — </w:t>
      </w:r>
      <w:r w:rsidR="009D75A4" w:rsidRPr="008A7EC9">
        <w:t>Eh bien</w:t>
      </w:r>
      <w:r>
        <w:t xml:space="preserve">, </w:t>
      </w:r>
      <w:r w:rsidR="009D75A4" w:rsidRPr="008A7EC9">
        <w:t>dit le grand-duc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était-ce</w:t>
      </w:r>
      <w:r>
        <w:t> ?</w:t>
      </w:r>
    </w:p>
    <w:p w14:paraId="10135FBE" w14:textId="77777777" w:rsidR="00BF7D4A" w:rsidRDefault="00BF7D4A" w:rsidP="009D75A4">
      <w:r>
        <w:t>« </w:t>
      </w:r>
      <w:r w:rsidR="009D75A4" w:rsidRPr="008A7EC9">
        <w:t>Kessel gardait le silence</w:t>
      </w:r>
      <w:r>
        <w:t>.</w:t>
      </w:r>
    </w:p>
    <w:p w14:paraId="66A7489F" w14:textId="77777777" w:rsidR="00BF7D4A" w:rsidRDefault="00BF7D4A" w:rsidP="009D75A4">
      <w:r>
        <w:t>« — </w:t>
      </w:r>
      <w:r w:rsidR="009D75A4" w:rsidRPr="008A7EC9">
        <w:t>Voyons</w:t>
      </w:r>
      <w:r>
        <w:t xml:space="preserve">, </w:t>
      </w:r>
      <w:r w:rsidR="009D75A4" w:rsidRPr="008A7EC9">
        <w:t>commandant</w:t>
      </w:r>
      <w:r>
        <w:t xml:space="preserve">, </w:t>
      </w:r>
      <w:r w:rsidR="009D75A4" w:rsidRPr="008A7EC9">
        <w:t>reprit Frédéric-Auguste</w:t>
      </w:r>
      <w:r>
        <w:t xml:space="preserve">, </w:t>
      </w:r>
      <w:r w:rsidR="009D75A4" w:rsidRPr="008A7EC9">
        <w:t>co</w:t>
      </w:r>
      <w:r w:rsidR="009D75A4" w:rsidRPr="008A7EC9">
        <w:t>m</w:t>
      </w:r>
      <w:r w:rsidR="009D75A4" w:rsidRPr="008A7EC9">
        <w:t>mençant à s</w:t>
      </w:r>
      <w:r>
        <w:t>’</w:t>
      </w:r>
      <w:r w:rsidR="009D75A4" w:rsidRPr="008A7EC9">
        <w:t>impatienter</w:t>
      </w:r>
      <w:r>
        <w:t xml:space="preserve">. </w:t>
      </w:r>
      <w:r w:rsidR="009D75A4" w:rsidRPr="008A7EC9">
        <w:t>Vous n</w:t>
      </w:r>
      <w:r>
        <w:t>’</w:t>
      </w:r>
      <w:r w:rsidR="009D75A4" w:rsidRPr="008A7EC9">
        <w:t>avez pas</w:t>
      </w:r>
      <w:r>
        <w:t xml:space="preserve">, </w:t>
      </w:r>
      <w:r w:rsidR="009D75A4" w:rsidRPr="008A7EC9">
        <w:t>je présume</w:t>
      </w:r>
      <w:r>
        <w:t xml:space="preserve">, </w:t>
      </w:r>
      <w:r w:rsidR="009D75A4" w:rsidRPr="008A7EC9">
        <w:t>déco</w:t>
      </w:r>
      <w:r w:rsidR="009D75A4" w:rsidRPr="008A7EC9">
        <w:t>u</w:t>
      </w:r>
      <w:r w:rsidR="009D75A4" w:rsidRPr="008A7EC9">
        <w:t>vert là-haut un attentat</w:t>
      </w:r>
      <w:r>
        <w:t xml:space="preserve">. </w:t>
      </w:r>
      <w:r w:rsidR="009D75A4" w:rsidRPr="008A7EC9">
        <w:t>Je vous somme de rassurer mes conv</w:t>
      </w:r>
      <w:r w:rsidR="009D75A4" w:rsidRPr="008A7EC9">
        <w:t>i</w:t>
      </w:r>
      <w:r w:rsidR="009D75A4" w:rsidRPr="008A7EC9">
        <w:t>ves</w:t>
      </w:r>
      <w:r>
        <w:t xml:space="preserve">. </w:t>
      </w:r>
      <w:r w:rsidR="009D75A4" w:rsidRPr="008A7EC9">
        <w:t>Qu</w:t>
      </w:r>
      <w:r>
        <w:t>’</w:t>
      </w:r>
      <w:r w:rsidR="009D75A4" w:rsidRPr="008A7EC9">
        <w:t>y avait-il</w:t>
      </w:r>
      <w:r>
        <w:t> ?</w:t>
      </w:r>
    </w:p>
    <w:p w14:paraId="3E5BBBD0" w14:textId="77777777" w:rsidR="00BF7D4A" w:rsidRDefault="00BF7D4A" w:rsidP="009D75A4">
      <w:r>
        <w:t>« — </w:t>
      </w:r>
      <w:r w:rsidR="009D75A4" w:rsidRPr="008A7EC9">
        <w:t>Des maçons</w:t>
      </w:r>
      <w:r>
        <w:t xml:space="preserve">, </w:t>
      </w:r>
      <w:r w:rsidR="009D75A4" w:rsidRPr="008A7EC9">
        <w:t>Altesse</w:t>
      </w:r>
      <w:r>
        <w:t xml:space="preserve">, </w:t>
      </w:r>
      <w:r w:rsidR="009D75A4" w:rsidRPr="008A7EC9">
        <w:t>murmura Kessel</w:t>
      </w:r>
      <w:r>
        <w:t>.</w:t>
      </w:r>
    </w:p>
    <w:p w14:paraId="33A86ABA" w14:textId="77777777" w:rsidR="00BF7D4A" w:rsidRDefault="00BF7D4A" w:rsidP="009D75A4">
      <w:r>
        <w:t>« — </w:t>
      </w:r>
      <w:r w:rsidR="009D75A4" w:rsidRPr="008A7EC9">
        <w:t>Des maçons</w:t>
      </w:r>
      <w:r>
        <w:t xml:space="preserve"> ! </w:t>
      </w:r>
      <w:r w:rsidR="009D75A4" w:rsidRPr="008A7EC9">
        <w:t>À cette heure</w:t>
      </w:r>
      <w:r>
        <w:t xml:space="preserve"> ! </w:t>
      </w:r>
      <w:r w:rsidR="009D75A4" w:rsidRPr="008A7EC9">
        <w:t>en ce jour</w:t>
      </w:r>
      <w:r>
        <w:t xml:space="preserve"> ! </w:t>
      </w:r>
      <w:r w:rsidR="009D75A4" w:rsidRPr="008A7EC9">
        <w:t>c</w:t>
      </w:r>
      <w:r>
        <w:t>’</w:t>
      </w:r>
      <w:r w:rsidR="009D75A4" w:rsidRPr="008A7EC9">
        <w:t>est un peu fort</w:t>
      </w:r>
      <w:r>
        <w:t xml:space="preserve">. </w:t>
      </w:r>
      <w:r w:rsidR="009D75A4" w:rsidRPr="008A7EC9">
        <w:t>Et que faisaient-ils</w:t>
      </w:r>
      <w:r>
        <w:t xml:space="preserve">, </w:t>
      </w:r>
      <w:r w:rsidR="009D75A4" w:rsidRPr="008A7EC9">
        <w:t>ces maçons</w:t>
      </w:r>
      <w:r>
        <w:t xml:space="preserve"> ? </w:t>
      </w:r>
      <w:r w:rsidR="009D75A4" w:rsidRPr="008A7EC9">
        <w:t>Ah non</w:t>
      </w:r>
      <w:r>
        <w:t xml:space="preserve"> ! </w:t>
      </w:r>
      <w:r w:rsidR="009D75A4" w:rsidRPr="008A7EC9">
        <w:t>je vous en prie</w:t>
      </w:r>
      <w:r>
        <w:t xml:space="preserve">, </w:t>
      </w:r>
      <w:r w:rsidR="009D75A4" w:rsidRPr="008A7EC9">
        <w:t>Monsieur de Kessel</w:t>
      </w:r>
      <w:r>
        <w:t xml:space="preserve">, </w:t>
      </w:r>
      <w:r w:rsidR="009D75A4" w:rsidRPr="008A7EC9">
        <w:t>parlez</w:t>
      </w:r>
      <w:r>
        <w:t> !</w:t>
      </w:r>
    </w:p>
    <w:p w14:paraId="7B884E9B" w14:textId="77777777" w:rsidR="00BF7D4A" w:rsidRDefault="00BF7D4A" w:rsidP="009D75A4">
      <w:r>
        <w:t>« — </w:t>
      </w:r>
      <w:r w:rsidR="009D75A4" w:rsidRPr="008A7EC9">
        <w:t>Ils sont en train</w:t>
      </w:r>
      <w:r>
        <w:t xml:space="preserve">, </w:t>
      </w:r>
      <w:r w:rsidR="009D75A4" w:rsidRPr="008A7EC9">
        <w:t>murmura l</w:t>
      </w:r>
      <w:r>
        <w:t>’</w:t>
      </w:r>
      <w:r w:rsidR="009D75A4" w:rsidRPr="008A7EC9">
        <w:t>officier avec effort</w:t>
      </w:r>
      <w:r>
        <w:t xml:space="preserve">, </w:t>
      </w:r>
      <w:r w:rsidR="009D75A4" w:rsidRPr="008A7EC9">
        <w:t>de m</w:t>
      </w:r>
      <w:r w:rsidR="009D75A4" w:rsidRPr="008A7EC9">
        <w:t>u</w:t>
      </w:r>
      <w:r w:rsidR="009D75A4" w:rsidRPr="008A7EC9">
        <w:t>rer le corridor jaune</w:t>
      </w:r>
      <w:r>
        <w:t>.</w:t>
      </w:r>
    </w:p>
    <w:p w14:paraId="25BDCE96" w14:textId="77777777" w:rsidR="00BF7D4A" w:rsidRDefault="00BF7D4A" w:rsidP="009D75A4">
      <w:r>
        <w:t>« </w:t>
      </w:r>
      <w:r w:rsidR="009D75A4" w:rsidRPr="008A7EC9">
        <w:t>Il y eut un silence glacial</w:t>
      </w:r>
      <w:r>
        <w:t xml:space="preserve">. </w:t>
      </w:r>
      <w:r w:rsidR="009D75A4" w:rsidRPr="008A7EC9">
        <w:t xml:space="preserve">Le corridor jaune était celui qui réunissait entre eux les appartements du grand-duc et de la grande-duchesse de </w:t>
      </w:r>
      <w:proofErr w:type="spellStart"/>
      <w:r w:rsidR="009D75A4" w:rsidRPr="008A7EC9">
        <w:t>Lautenbourg</w:t>
      </w:r>
      <w:proofErr w:type="spellEnd"/>
      <w:r>
        <w:t>.</w:t>
      </w:r>
    </w:p>
    <w:p w14:paraId="2A5E723C" w14:textId="77777777" w:rsidR="00BF7D4A" w:rsidRDefault="00BF7D4A" w:rsidP="009D75A4">
      <w:r>
        <w:t>« </w:t>
      </w:r>
      <w:r w:rsidR="009D75A4" w:rsidRPr="008A7EC9">
        <w:t>Frédéric-Auguste est fort</w:t>
      </w:r>
      <w:r>
        <w:t xml:space="preserve">, </w:t>
      </w:r>
      <w:r w:rsidR="009D75A4" w:rsidRPr="008A7EC9">
        <w:t>ami</w:t>
      </w:r>
      <w:r>
        <w:t xml:space="preserve">. </w:t>
      </w:r>
      <w:r w:rsidR="009D75A4" w:rsidRPr="008A7EC9">
        <w:t>Je l</w:t>
      </w:r>
      <w:r>
        <w:t>’</w:t>
      </w:r>
      <w:r w:rsidR="009D75A4" w:rsidRPr="008A7EC9">
        <w:t>ai compris ce soir-là et je l</w:t>
      </w:r>
      <w:r>
        <w:t>’</w:t>
      </w:r>
      <w:r w:rsidR="009D75A4" w:rsidRPr="008A7EC9">
        <w:t>ai admiré quand</w:t>
      </w:r>
      <w:r>
        <w:t xml:space="preserve">, </w:t>
      </w:r>
      <w:r w:rsidR="009D75A4" w:rsidRPr="008A7EC9">
        <w:t>s</w:t>
      </w:r>
      <w:r>
        <w:t>’</w:t>
      </w:r>
      <w:r w:rsidR="009D75A4" w:rsidRPr="008A7EC9">
        <w:t>étant frappé le front d</w:t>
      </w:r>
      <w:r>
        <w:t>’</w:t>
      </w:r>
      <w:r w:rsidR="009D75A4" w:rsidRPr="008A7EC9">
        <w:t>un geste sign</w:t>
      </w:r>
      <w:r w:rsidR="009D75A4" w:rsidRPr="008A7EC9">
        <w:t>i</w:t>
      </w:r>
      <w:r w:rsidR="009D75A4" w:rsidRPr="008A7EC9">
        <w:t>fiant</w:t>
      </w:r>
      <w:r>
        <w:t xml:space="preserve"> : </w:t>
      </w:r>
      <w:r w:rsidR="009D75A4" w:rsidRPr="008A7EC9">
        <w:t>c</w:t>
      </w:r>
      <w:r>
        <w:t>’</w:t>
      </w:r>
      <w:r w:rsidR="009D75A4" w:rsidRPr="008A7EC9">
        <w:t>est vrai j</w:t>
      </w:r>
      <w:r>
        <w:t>’</w:t>
      </w:r>
      <w:r w:rsidR="009D75A4" w:rsidRPr="008A7EC9">
        <w:t>avais oublié</w:t>
      </w:r>
      <w:r>
        <w:t xml:space="preserve">, </w:t>
      </w:r>
      <w:r w:rsidR="009D75A4" w:rsidRPr="008A7EC9">
        <w:t>il donna cet ordre à un maître d</w:t>
      </w:r>
      <w:r>
        <w:t>’</w:t>
      </w:r>
      <w:r w:rsidR="009D75A4" w:rsidRPr="008A7EC9">
        <w:t>hôtel</w:t>
      </w:r>
      <w:r>
        <w:t> :</w:t>
      </w:r>
    </w:p>
    <w:p w14:paraId="38C9447F" w14:textId="77777777" w:rsidR="00BF7D4A" w:rsidRDefault="00BF7D4A" w:rsidP="009D75A4">
      <w:r>
        <w:t>« — </w:t>
      </w:r>
      <w:r w:rsidR="009D75A4" w:rsidRPr="008A7EC9">
        <w:t>Vous aurez soin de veiller à ce que ces braves gens</w:t>
      </w:r>
      <w:r>
        <w:t xml:space="preserve">, </w:t>
      </w:r>
      <w:r w:rsidR="009D75A4" w:rsidRPr="008A7EC9">
        <w:t>qui doivent travailler toute la nuit</w:t>
      </w:r>
      <w:r>
        <w:t xml:space="preserve">, </w:t>
      </w:r>
      <w:r w:rsidR="009D75A4" w:rsidRPr="008A7EC9">
        <w:t>ne manquent de rien</w:t>
      </w:r>
      <w:r>
        <w:t>.</w:t>
      </w:r>
    </w:p>
    <w:p w14:paraId="18C97C1E" w14:textId="77777777" w:rsidR="00BF7D4A" w:rsidRDefault="00BF7D4A" w:rsidP="009D75A4">
      <w:r>
        <w:lastRenderedPageBreak/>
        <w:t>« </w:t>
      </w:r>
      <w:r w:rsidR="009D75A4" w:rsidRPr="008A7EC9">
        <w:t>C</w:t>
      </w:r>
      <w:r>
        <w:t>’</w:t>
      </w:r>
      <w:r w:rsidR="009D75A4" w:rsidRPr="008A7EC9">
        <w:t>est égal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étais heureuse</w:t>
      </w:r>
      <w:r>
        <w:t xml:space="preserve">, </w:t>
      </w:r>
      <w:r w:rsidR="009D75A4" w:rsidRPr="008A7EC9">
        <w:t>car je sentais bien qu</w:t>
      </w:r>
      <w:r>
        <w:t>’</w:t>
      </w:r>
      <w:r w:rsidR="009D75A4" w:rsidRPr="008A7EC9">
        <w:t>il y avait aussi de l</w:t>
      </w:r>
      <w:r>
        <w:t>’</w:t>
      </w:r>
      <w:r w:rsidR="009D75A4" w:rsidRPr="008A7EC9">
        <w:t>admiration dans le regard narquois qu</w:t>
      </w:r>
      <w:r>
        <w:t>’</w:t>
      </w:r>
      <w:r w:rsidR="009D75A4" w:rsidRPr="008A7EC9">
        <w:t>il m</w:t>
      </w:r>
      <w:r>
        <w:t>’</w:t>
      </w:r>
      <w:r w:rsidR="009D75A4" w:rsidRPr="008A7EC9">
        <w:t>adressa comme pour me dire</w:t>
      </w:r>
      <w:r>
        <w:t> :</w:t>
      </w:r>
    </w:p>
    <w:p w14:paraId="72F63F00" w14:textId="1C558B30" w:rsidR="009D75A4" w:rsidRPr="008A7EC9" w:rsidRDefault="00BF7D4A" w:rsidP="009D75A4">
      <w:r>
        <w:t>« — </w:t>
      </w:r>
      <w:r w:rsidR="009D75A4" w:rsidRPr="008A7EC9">
        <w:t>Et maintenant</w:t>
      </w:r>
      <w:r>
        <w:t xml:space="preserve">, </w:t>
      </w:r>
      <w:r w:rsidR="009D75A4" w:rsidRPr="008A7EC9">
        <w:t>à nous deux</w:t>
      </w:r>
      <w:r>
        <w:t>. »</w:t>
      </w:r>
    </w:p>
    <w:p w14:paraId="6BDBDE54" w14:textId="77777777" w:rsidR="009D75A4" w:rsidRPr="008A7EC9" w:rsidRDefault="009D75A4" w:rsidP="009D75A4"/>
    <w:p w14:paraId="3B255C49" w14:textId="77777777" w:rsidR="00BF7D4A" w:rsidRDefault="009D75A4" w:rsidP="009D75A4">
      <w:r w:rsidRPr="008A7EC9">
        <w:t>Aurore s</w:t>
      </w:r>
      <w:r w:rsidR="00BF7D4A">
        <w:t>’</w:t>
      </w:r>
      <w:r w:rsidRPr="008A7EC9">
        <w:t>était tue</w:t>
      </w:r>
      <w:r w:rsidR="00BF7D4A">
        <w:t xml:space="preserve">. </w:t>
      </w:r>
      <w:r w:rsidRPr="008A7EC9">
        <w:t>Il s</w:t>
      </w:r>
      <w:r w:rsidR="00BF7D4A">
        <w:t>’</w:t>
      </w:r>
      <w:r w:rsidRPr="008A7EC9">
        <w:t>écoula quelques minutes de silence</w:t>
      </w:r>
      <w:r w:rsidR="00BF7D4A">
        <w:t xml:space="preserve">. </w:t>
      </w:r>
      <w:r w:rsidRPr="008A7EC9">
        <w:t>Puis Mélusine étant allée à la fenêtre écarta brusquement les tentures</w:t>
      </w:r>
      <w:r w:rsidR="00BF7D4A">
        <w:t xml:space="preserve">. </w:t>
      </w:r>
      <w:r w:rsidRPr="008A7EC9">
        <w:t>Alors nous vîmes qu</w:t>
      </w:r>
      <w:r w:rsidR="00BF7D4A">
        <w:t>’</w:t>
      </w:r>
      <w:r w:rsidRPr="008A7EC9">
        <w:t>il faisait jour</w:t>
      </w:r>
      <w:r w:rsidR="00BF7D4A">
        <w:t>.</w:t>
      </w:r>
    </w:p>
    <w:p w14:paraId="2321C2ED" w14:textId="77777777" w:rsidR="00BF7D4A" w:rsidRDefault="009D75A4" w:rsidP="009D75A4">
      <w:r w:rsidRPr="008A7EC9">
        <w:t>Je regardai la grande-duchesse qui</w:t>
      </w:r>
      <w:r w:rsidR="00BF7D4A">
        <w:t xml:space="preserve">, </w:t>
      </w:r>
      <w:r w:rsidRPr="008A7EC9">
        <w:t>le coude sur un genou</w:t>
      </w:r>
      <w:r w:rsidR="00BF7D4A">
        <w:t xml:space="preserve">, </w:t>
      </w:r>
      <w:r w:rsidRPr="008A7EC9">
        <w:t>le menton dans la main</w:t>
      </w:r>
      <w:r w:rsidR="00BF7D4A">
        <w:t xml:space="preserve">, </w:t>
      </w:r>
      <w:r w:rsidRPr="008A7EC9">
        <w:t>rêvait</w:t>
      </w:r>
      <w:r w:rsidR="00BF7D4A">
        <w:t xml:space="preserve">. </w:t>
      </w:r>
      <w:r w:rsidRPr="008A7EC9">
        <w:t>Nul ravage dans les traits</w:t>
      </w:r>
      <w:r w:rsidR="00BF7D4A">
        <w:t xml:space="preserve">, </w:t>
      </w:r>
      <w:r w:rsidRPr="008A7EC9">
        <w:t>nulle flétrissure des chairs à la suite de cette totale nuit de veille</w:t>
      </w:r>
      <w:r w:rsidR="00BF7D4A">
        <w:t>.</w:t>
      </w:r>
    </w:p>
    <w:p w14:paraId="646C5BFC" w14:textId="77777777" w:rsidR="00BF7D4A" w:rsidRDefault="009D75A4" w:rsidP="009D75A4">
      <w:r w:rsidRPr="008A7EC9">
        <w:t>L</w:t>
      </w:r>
      <w:r w:rsidR="00BF7D4A">
        <w:t>’</w:t>
      </w:r>
      <w:r w:rsidRPr="008A7EC9">
        <w:t>aube froide retrouvait Aurore plus belle encore que le tiède crépuscule ne l</w:t>
      </w:r>
      <w:r w:rsidR="00BF7D4A">
        <w:t>’</w:t>
      </w:r>
      <w:r w:rsidRPr="008A7EC9">
        <w:t>avait laissée</w:t>
      </w:r>
      <w:r w:rsidR="00BF7D4A">
        <w:t>.</w:t>
      </w:r>
    </w:p>
    <w:p w14:paraId="4DCDF355" w14:textId="613FB76B" w:rsidR="009D75A4" w:rsidRPr="008A7EC9" w:rsidRDefault="009D75A4" w:rsidP="00BF7D4A">
      <w:pPr>
        <w:pStyle w:val="Titre1"/>
      </w:pPr>
      <w:bookmarkStart w:id="18" w:name="_Toc197357339"/>
      <w:r w:rsidRPr="008A7EC9">
        <w:lastRenderedPageBreak/>
        <w:t>VII</w:t>
      </w:r>
      <w:bookmarkEnd w:id="18"/>
    </w:p>
    <w:p w14:paraId="2140EF65" w14:textId="77777777" w:rsidR="00BF7D4A" w:rsidRDefault="009D75A4" w:rsidP="009D75A4">
      <w:r w:rsidRPr="008A7EC9">
        <w:t>Il arrivait quelquefois</w:t>
      </w:r>
      <w:r w:rsidR="00BF7D4A">
        <w:t xml:space="preserve">, </w:t>
      </w:r>
      <w:r w:rsidRPr="008A7EC9">
        <w:t>un ou deux soirs par semaine</w:t>
      </w:r>
      <w:r w:rsidR="00BF7D4A">
        <w:t xml:space="preserve">, </w:t>
      </w:r>
      <w:r w:rsidRPr="008A7EC9">
        <w:t>que la grande-duchesse préférât rester seule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employais alors</w:t>
      </w:r>
      <w:r w:rsidR="00BF7D4A">
        <w:t xml:space="preserve">, </w:t>
      </w:r>
      <w:r w:rsidRPr="008A7EC9">
        <w:t>à r</w:t>
      </w:r>
      <w:r w:rsidRPr="008A7EC9">
        <w:t>e</w:t>
      </w:r>
      <w:r w:rsidRPr="008A7EC9">
        <w:t>gret</w:t>
      </w:r>
      <w:r w:rsidR="00BF7D4A">
        <w:t xml:space="preserve">, </w:t>
      </w:r>
      <w:r w:rsidRPr="008A7EC9">
        <w:t>ces soirs à travailler</w:t>
      </w:r>
      <w:r w:rsidR="00BF7D4A">
        <w:t>.</w:t>
      </w:r>
    </w:p>
    <w:p w14:paraId="76AA0287" w14:textId="77777777" w:rsidR="00BF7D4A" w:rsidRDefault="009D75A4" w:rsidP="009D75A4">
      <w:r w:rsidRPr="008A7EC9">
        <w:t xml:space="preserve">Mon étude sur les </w:t>
      </w:r>
      <w:proofErr w:type="spellStart"/>
      <w:r w:rsidRPr="008A7EC9">
        <w:t>Kœnigsmark</w:t>
      </w:r>
      <w:proofErr w:type="spellEnd"/>
      <w:r w:rsidRPr="008A7EC9">
        <w:t xml:space="preserve"> était bien délaissée</w:t>
      </w:r>
      <w:r w:rsidR="00BF7D4A">
        <w:t xml:space="preserve">. </w:t>
      </w:r>
      <w:r w:rsidRPr="008A7EC9">
        <w:t>Je n</w:t>
      </w:r>
      <w:r w:rsidR="00BF7D4A">
        <w:t>’</w:t>
      </w:r>
      <w:r w:rsidRPr="008A7EC9">
        <w:t>avais guère plus de goût à remuer cette poussière</w:t>
      </w:r>
      <w:r w:rsidR="00BF7D4A">
        <w:t xml:space="preserve">, </w:t>
      </w:r>
      <w:r w:rsidRPr="008A7EC9">
        <w:t>depuis que le hasard m</w:t>
      </w:r>
      <w:r w:rsidR="00BF7D4A">
        <w:t>’</w:t>
      </w:r>
      <w:r w:rsidRPr="008A7EC9">
        <w:t>avait convié à assister à un autre roman</w:t>
      </w:r>
      <w:r w:rsidR="00BF7D4A">
        <w:t xml:space="preserve">, </w:t>
      </w:r>
      <w:r w:rsidRPr="008A7EC9">
        <w:t>dont les protagonistes vivaient autour de moi</w:t>
      </w:r>
      <w:r w:rsidR="00BF7D4A">
        <w:t xml:space="preserve">, </w:t>
      </w:r>
      <w:r w:rsidRPr="008A7EC9">
        <w:t>me parlaient chaque jour</w:t>
      </w:r>
      <w:r w:rsidR="00BF7D4A">
        <w:t>.</w:t>
      </w:r>
    </w:p>
    <w:p w14:paraId="0FB29CBA" w14:textId="77777777" w:rsidR="00BF7D4A" w:rsidRDefault="009D75A4" w:rsidP="009D75A4">
      <w:r w:rsidRPr="008A7EC9">
        <w:t>Ce soir de juillet</w:t>
      </w:r>
      <w:r w:rsidR="00BF7D4A">
        <w:t xml:space="preserve">, </w:t>
      </w:r>
      <w:r w:rsidRPr="008A7EC9">
        <w:t>que la fantaisie d</w:t>
      </w:r>
      <w:r w:rsidR="00BF7D4A">
        <w:t>’</w:t>
      </w:r>
      <w:r w:rsidRPr="008A7EC9">
        <w:t>Aurore me laissait pa</w:t>
      </w:r>
      <w:r w:rsidRPr="008A7EC9">
        <w:t>s</w:t>
      </w:r>
      <w:r w:rsidRPr="008A7EC9">
        <w:t>ser seul</w:t>
      </w:r>
      <w:r w:rsidR="00BF7D4A">
        <w:t xml:space="preserve">, </w:t>
      </w:r>
      <w:r w:rsidRPr="008A7EC9">
        <w:t>il avait fait un grand orage</w:t>
      </w:r>
      <w:r w:rsidR="00BF7D4A">
        <w:t xml:space="preserve">. </w:t>
      </w:r>
      <w:r w:rsidRPr="008A7EC9">
        <w:t>Par la fenêtre ouverte sur le ciel noir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entendais dans la nuit le bruit des arbres qui s</w:t>
      </w:r>
      <w:r w:rsidR="00BF7D4A">
        <w:t>’</w:t>
      </w:r>
      <w:r w:rsidRPr="008A7EC9">
        <w:t>égouttaient</w:t>
      </w:r>
      <w:r w:rsidR="00BF7D4A">
        <w:t xml:space="preserve">. </w:t>
      </w:r>
      <w:r w:rsidRPr="008A7EC9">
        <w:t>Je travaillais avec la plus extrême mollesse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 xml:space="preserve">esprit plus occupé des paysages où le récit de la princesse </w:t>
      </w:r>
      <w:proofErr w:type="spellStart"/>
      <w:r w:rsidRPr="008A7EC9">
        <w:t>T</w:t>
      </w:r>
      <w:r w:rsidRPr="008A7EC9">
        <w:t>u</w:t>
      </w:r>
      <w:r w:rsidRPr="008A7EC9">
        <w:t>mène</w:t>
      </w:r>
      <w:proofErr w:type="spellEnd"/>
      <w:r w:rsidRPr="008A7EC9">
        <w:t xml:space="preserve"> m</w:t>
      </w:r>
      <w:r w:rsidR="00BF7D4A">
        <w:t>’</w:t>
      </w:r>
      <w:r w:rsidRPr="008A7EC9">
        <w:t>avait promené que du drame de l</w:t>
      </w:r>
      <w:r w:rsidR="00BF7D4A">
        <w:t>’</w:t>
      </w:r>
      <w:proofErr w:type="spellStart"/>
      <w:r w:rsidRPr="008A7EC9">
        <w:rPr>
          <w:i/>
          <w:iCs/>
        </w:rPr>
        <w:t>Herrenhausen</w:t>
      </w:r>
      <w:proofErr w:type="spellEnd"/>
      <w:r w:rsidR="00BF7D4A">
        <w:t xml:space="preserve">, </w:t>
      </w:r>
      <w:r w:rsidRPr="008A7EC9">
        <w:t>et ce fut bien la chance la plus fortuite qui mit sous mes yeux la pièce capitale dont je vous vais parler</w:t>
      </w:r>
      <w:r w:rsidR="00BF7D4A">
        <w:t>.</w:t>
      </w:r>
    </w:p>
    <w:p w14:paraId="1317C042" w14:textId="77777777" w:rsidR="00BF7D4A" w:rsidRDefault="009D75A4" w:rsidP="009D75A4">
      <w:r w:rsidRPr="008A7EC9">
        <w:t>Je vous ai décrit tout à l</w:t>
      </w:r>
      <w:r w:rsidR="00BF7D4A">
        <w:t>’</w:t>
      </w:r>
      <w:r w:rsidRPr="008A7EC9">
        <w:t>heure</w:t>
      </w:r>
      <w:r w:rsidR="00BF7D4A">
        <w:t xml:space="preserve">, </w:t>
      </w:r>
      <w:r w:rsidRPr="008A7EC9">
        <w:t>avec des détails qui ont dû vous paraître alors fastidieux</w:t>
      </w:r>
      <w:r w:rsidR="00BF7D4A">
        <w:t xml:space="preserve">, </w:t>
      </w:r>
      <w:r w:rsidRPr="008A7EC9">
        <w:t>le dossier réuni par la reine de Prusse en vue de la réhabilitation de sa mère</w:t>
      </w:r>
      <w:r w:rsidR="00BF7D4A">
        <w:t xml:space="preserve">, </w:t>
      </w:r>
      <w:r w:rsidRPr="008A7EC9">
        <w:t>Sophie-Dorothée</w:t>
      </w:r>
      <w:r w:rsidR="00BF7D4A">
        <w:t xml:space="preserve">. </w:t>
      </w:r>
      <w:r w:rsidRPr="008A7EC9">
        <w:t>Ce soir-là</w:t>
      </w:r>
      <w:r w:rsidR="00BF7D4A">
        <w:t xml:space="preserve">, </w:t>
      </w:r>
      <w:r w:rsidRPr="008A7EC9">
        <w:t>après avoir analysé deux ou trois documents d</w:t>
      </w:r>
      <w:r w:rsidR="00BF7D4A">
        <w:t>’</w:t>
      </w:r>
      <w:r w:rsidRPr="008A7EC9">
        <w:t>importance secondaire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en arrivai à la pièce cotée</w:t>
      </w:r>
      <w:r w:rsidR="00BF7D4A">
        <w:t xml:space="preserve"> : </w:t>
      </w:r>
      <w:r w:rsidRPr="008A7EC9">
        <w:t>S</w:t>
      </w:r>
      <w:r w:rsidR="00BF7D4A">
        <w:t xml:space="preserve">. </w:t>
      </w:r>
      <w:r w:rsidRPr="008A7EC9">
        <w:t>2</w:t>
      </w:r>
      <w:r w:rsidR="00BF7D4A">
        <w:t xml:space="preserve"> – </w:t>
      </w:r>
      <w:r w:rsidRPr="008A7EC9">
        <w:t>N</w:t>
      </w:r>
      <w:r w:rsidR="00BF7D4A">
        <w:t>° </w:t>
      </w:r>
      <w:r w:rsidR="00BF7D4A" w:rsidRPr="008A7EC9">
        <w:t>8</w:t>
      </w:r>
      <w:r w:rsidRPr="008A7EC9">
        <w:t>7</w:t>
      </w:r>
      <w:r w:rsidR="00BF7D4A">
        <w:t>.</w:t>
      </w:r>
    </w:p>
    <w:p w14:paraId="151CB80E" w14:textId="77777777" w:rsidR="00BF7D4A" w:rsidRDefault="009D75A4" w:rsidP="009D75A4">
      <w:r w:rsidRPr="008A7EC9">
        <w:t>Elle comprenait deux grandes pages</w:t>
      </w:r>
      <w:r w:rsidR="00BF7D4A">
        <w:t xml:space="preserve">, </w:t>
      </w:r>
      <w:r w:rsidRPr="008A7EC9">
        <w:t>recouvertes de cara</w:t>
      </w:r>
      <w:r w:rsidRPr="008A7EC9">
        <w:t>c</w:t>
      </w:r>
      <w:r w:rsidRPr="008A7EC9">
        <w:t>tères allemands</w:t>
      </w:r>
      <w:r w:rsidR="00BF7D4A">
        <w:t xml:space="preserve">, </w:t>
      </w:r>
      <w:r w:rsidRPr="008A7EC9">
        <w:t>très serrés</w:t>
      </w:r>
      <w:r w:rsidR="00BF7D4A">
        <w:t xml:space="preserve">. </w:t>
      </w:r>
      <w:r w:rsidRPr="008A7EC9">
        <w:t>Dès les premières lignes</w:t>
      </w:r>
      <w:r w:rsidR="00BF7D4A">
        <w:t xml:space="preserve">, </w:t>
      </w:r>
      <w:r w:rsidRPr="008A7EC9">
        <w:t>ma no</w:t>
      </w:r>
      <w:r w:rsidRPr="008A7EC9">
        <w:t>n</w:t>
      </w:r>
      <w:r w:rsidRPr="008A7EC9">
        <w:t>chalance disparut</w:t>
      </w:r>
      <w:r w:rsidR="00BF7D4A">
        <w:t xml:space="preserve">. </w:t>
      </w:r>
      <w:r w:rsidRPr="008A7EC9">
        <w:t>Mon attention se fixa</w:t>
      </w:r>
      <w:r w:rsidR="00BF7D4A">
        <w:t xml:space="preserve">. </w:t>
      </w:r>
      <w:r w:rsidRPr="008A7EC9">
        <w:t>Je comprenais que je venais de mettre la main sur quelque chose de décisif</w:t>
      </w:r>
      <w:r w:rsidR="00BF7D4A">
        <w:t>.</w:t>
      </w:r>
    </w:p>
    <w:p w14:paraId="31A7B48E" w14:textId="77777777" w:rsidR="00BF7D4A" w:rsidRDefault="009D75A4" w:rsidP="009D75A4">
      <w:r w:rsidRPr="008A7EC9">
        <w:lastRenderedPageBreak/>
        <w:t>Cette pièce relatait la confession d</w:t>
      </w:r>
      <w:r w:rsidR="00BF7D4A">
        <w:t>’</w:t>
      </w:r>
      <w:r w:rsidRPr="008A7EC9">
        <w:t>un certain Bauer</w:t>
      </w:r>
      <w:r w:rsidR="00BF7D4A">
        <w:t xml:space="preserve">, </w:t>
      </w:r>
      <w:r w:rsidRPr="008A7EC9">
        <w:t>mort garde-chasse au service du grand-duc de Rudolstadt</w:t>
      </w:r>
      <w:r w:rsidR="00BF7D4A">
        <w:t xml:space="preserve">, </w:t>
      </w:r>
      <w:r w:rsidRPr="008A7EC9">
        <w:t>et qui avait été</w:t>
      </w:r>
      <w:r w:rsidR="00BF7D4A">
        <w:t xml:space="preserve">, </w:t>
      </w:r>
      <w:r w:rsidRPr="008A7EC9">
        <w:t>vingt ans plus tôt</w:t>
      </w:r>
      <w:r w:rsidR="00BF7D4A">
        <w:t xml:space="preserve">, </w:t>
      </w:r>
      <w:r w:rsidRPr="008A7EC9">
        <w:t>employé à l</w:t>
      </w:r>
      <w:r w:rsidR="00BF7D4A">
        <w:t>’</w:t>
      </w:r>
      <w:proofErr w:type="spellStart"/>
      <w:r w:rsidRPr="008A7EC9">
        <w:rPr>
          <w:i/>
          <w:iCs/>
        </w:rPr>
        <w:t>Herrenhausen</w:t>
      </w:r>
      <w:proofErr w:type="spellEnd"/>
      <w:r w:rsidR="00BF7D4A">
        <w:rPr>
          <w:i/>
          <w:iCs/>
        </w:rPr>
        <w:t xml:space="preserve">. </w:t>
      </w:r>
      <w:r w:rsidRPr="008A7EC9">
        <w:t>À ses derniers instants</w:t>
      </w:r>
      <w:r w:rsidR="00BF7D4A">
        <w:t xml:space="preserve">, </w:t>
      </w:r>
      <w:r w:rsidRPr="008A7EC9">
        <w:t>cet homme</w:t>
      </w:r>
      <w:r w:rsidR="00BF7D4A">
        <w:t xml:space="preserve">, </w:t>
      </w:r>
      <w:r w:rsidRPr="008A7EC9">
        <w:t>catholique</w:t>
      </w:r>
      <w:r w:rsidR="00BF7D4A">
        <w:t xml:space="preserve">, </w:t>
      </w:r>
      <w:r w:rsidRPr="008A7EC9">
        <w:t>fit demander à un prêtre de l</w:t>
      </w:r>
      <w:r w:rsidR="00BF7D4A">
        <w:t>’</w:t>
      </w:r>
      <w:r w:rsidRPr="008A7EC9">
        <w:t>entendre en confession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ecclésiastique</w:t>
      </w:r>
      <w:r w:rsidR="00BF7D4A">
        <w:t xml:space="preserve">, </w:t>
      </w:r>
      <w:r w:rsidRPr="008A7EC9">
        <w:t>qui avait ouï parler de l</w:t>
      </w:r>
      <w:r w:rsidR="00BF7D4A">
        <w:t>’</w:t>
      </w:r>
      <w:r w:rsidRPr="008A7EC9">
        <w:t>enquête menée par la reine de Prusse</w:t>
      </w:r>
      <w:r w:rsidR="00BF7D4A">
        <w:t xml:space="preserve">, </w:t>
      </w:r>
      <w:r w:rsidRPr="008A7EC9">
        <w:t>subordonna son absolution à l</w:t>
      </w:r>
      <w:r w:rsidR="00BF7D4A">
        <w:t>’</w:t>
      </w:r>
      <w:r w:rsidRPr="008A7EC9">
        <w:t>établissement d</w:t>
      </w:r>
      <w:r w:rsidR="00BF7D4A">
        <w:t>’</w:t>
      </w:r>
      <w:r w:rsidRPr="008A7EC9">
        <w:t>un procès-verbal mentio</w:t>
      </w:r>
      <w:r w:rsidRPr="008A7EC9">
        <w:t>n</w:t>
      </w:r>
      <w:r w:rsidRPr="008A7EC9">
        <w:t>nant les événements auxquels avait été mêlé Bauer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cette confession</w:t>
      </w:r>
      <w:r w:rsidR="00BF7D4A">
        <w:t xml:space="preserve">, </w:t>
      </w:r>
      <w:r w:rsidRPr="008A7EC9">
        <w:t>revêtue des signatures du moribond</w:t>
      </w:r>
      <w:r w:rsidR="00BF7D4A">
        <w:t xml:space="preserve">, </w:t>
      </w:r>
      <w:r w:rsidRPr="008A7EC9">
        <w:t>du confesseur et de deux témoins</w:t>
      </w:r>
      <w:r w:rsidR="00BF7D4A">
        <w:t xml:space="preserve">, </w:t>
      </w:r>
      <w:r w:rsidRPr="008A7EC9">
        <w:t>que j</w:t>
      </w:r>
      <w:r w:rsidR="00BF7D4A">
        <w:t>’</w:t>
      </w:r>
      <w:r w:rsidRPr="008A7EC9">
        <w:t>étais en train de déchiffrer</w:t>
      </w:r>
      <w:r w:rsidR="00BF7D4A">
        <w:t>.</w:t>
      </w:r>
    </w:p>
    <w:p w14:paraId="1CF71AEE" w14:textId="77777777" w:rsidR="00BF7D4A" w:rsidRDefault="009D75A4" w:rsidP="009D75A4">
      <w:r w:rsidRPr="008A7EC9">
        <w:t>On comprend qu</w:t>
      </w:r>
      <w:r w:rsidR="00BF7D4A">
        <w:t>’</w:t>
      </w:r>
      <w:r w:rsidRPr="008A7EC9">
        <w:t>avec ce caractère d</w:t>
      </w:r>
      <w:r w:rsidR="00BF7D4A">
        <w:t>’</w:t>
      </w:r>
      <w:r w:rsidRPr="008A7EC9">
        <w:t>authenticité</w:t>
      </w:r>
      <w:r w:rsidR="00BF7D4A">
        <w:t xml:space="preserve">, </w:t>
      </w:r>
      <w:r w:rsidRPr="008A7EC9">
        <w:t>je lui a</w:t>
      </w:r>
      <w:r w:rsidRPr="008A7EC9">
        <w:t>c</w:t>
      </w:r>
      <w:r w:rsidRPr="008A7EC9">
        <w:t>cordai sur l</w:t>
      </w:r>
      <w:r w:rsidR="00BF7D4A">
        <w:t>’</w:t>
      </w:r>
      <w:r w:rsidRPr="008A7EC9">
        <w:t>heure toute l</w:t>
      </w:r>
      <w:r w:rsidR="00BF7D4A">
        <w:t>’</w:t>
      </w:r>
      <w:r w:rsidRPr="008A7EC9">
        <w:t>attention dont j</w:t>
      </w:r>
      <w:r w:rsidR="00BF7D4A">
        <w:t>’</w:t>
      </w:r>
      <w:r w:rsidRPr="008A7EC9">
        <w:t>étais capable</w:t>
      </w:r>
      <w:r w:rsidR="00BF7D4A">
        <w:t>.</w:t>
      </w:r>
    </w:p>
    <w:p w14:paraId="403E0863" w14:textId="5A22549C" w:rsidR="00BF7D4A" w:rsidRDefault="009D75A4" w:rsidP="009D75A4">
      <w:r w:rsidRPr="008A7EC9">
        <w:t xml:space="preserve">Bauer avait été des dix hommes qui prêtèrent la main à la comtesse de </w:t>
      </w:r>
      <w:proofErr w:type="spellStart"/>
      <w:r w:rsidRPr="008A7EC9">
        <w:t>Platen</w:t>
      </w:r>
      <w:proofErr w:type="spellEnd"/>
      <w:r w:rsidR="00BF7D4A">
        <w:t xml:space="preserve">, </w:t>
      </w:r>
      <w:r w:rsidRPr="008A7EC9">
        <w:t xml:space="preserve">dans la tragique nuit du </w:t>
      </w:r>
      <w:r w:rsidR="00BF7D4A" w:rsidRPr="008A7EC9">
        <w:t>1</w:t>
      </w:r>
      <w:r w:rsidR="00BF7D4A" w:rsidRPr="00BF7D4A">
        <w:rPr>
          <w:vertAlign w:val="superscript"/>
        </w:rPr>
        <w:t>er</w:t>
      </w:r>
      <w:r w:rsidR="00BF7D4A">
        <w:t> </w:t>
      </w:r>
      <w:r w:rsidR="00BF7D4A" w:rsidRPr="008A7EC9">
        <w:t>juillet</w:t>
      </w:r>
      <w:r w:rsidRPr="008A7EC9">
        <w:t xml:space="preserve"> 1694</w:t>
      </w:r>
      <w:r w:rsidR="00BF7D4A">
        <w:t xml:space="preserve">, </w:t>
      </w:r>
      <w:r w:rsidRPr="008A7EC9">
        <w:t>pour l</w:t>
      </w:r>
      <w:r w:rsidR="00BF7D4A">
        <w:t>’</w:t>
      </w:r>
      <w:r w:rsidRPr="008A7EC9">
        <w:t xml:space="preserve">assassinat du comte de </w:t>
      </w:r>
      <w:proofErr w:type="spellStart"/>
      <w:r w:rsidRPr="008A7EC9">
        <w:t>Kœnigsmark</w:t>
      </w:r>
      <w:proofErr w:type="spellEnd"/>
      <w:r w:rsidR="00BF7D4A">
        <w:t>.</w:t>
      </w:r>
    </w:p>
    <w:p w14:paraId="46297BFD" w14:textId="77777777" w:rsidR="00BF7D4A" w:rsidRDefault="009D75A4" w:rsidP="009D75A4">
      <w:r w:rsidRPr="008A7EC9">
        <w:t>Sa confession établit comment</w:t>
      </w:r>
      <w:r w:rsidR="00BF7D4A">
        <w:t xml:space="preserve">, </w:t>
      </w:r>
      <w:r w:rsidRPr="008A7EC9">
        <w:t>tandis qu</w:t>
      </w:r>
      <w:r w:rsidR="00BF7D4A">
        <w:t>’</w:t>
      </w:r>
      <w:r w:rsidRPr="008A7EC9">
        <w:t>on attendait que le comte sortît de chez la princesse</w:t>
      </w:r>
      <w:r w:rsidR="00BF7D4A">
        <w:t xml:space="preserve">, </w:t>
      </w:r>
      <w:r w:rsidRPr="008A7EC9">
        <w:t xml:space="preserve">la comtesse de </w:t>
      </w:r>
      <w:proofErr w:type="spellStart"/>
      <w:r w:rsidRPr="008A7EC9">
        <w:t>Platen</w:t>
      </w:r>
      <w:proofErr w:type="spellEnd"/>
      <w:r w:rsidRPr="008A7EC9">
        <w:t xml:space="preserve"> pr</w:t>
      </w:r>
      <w:r w:rsidRPr="008A7EC9">
        <w:t>é</w:t>
      </w:r>
      <w:r w:rsidRPr="008A7EC9">
        <w:t>parait du punch à ses hommes</w:t>
      </w:r>
      <w:r w:rsidR="00BF7D4A">
        <w:t>.</w:t>
      </w:r>
    </w:p>
    <w:p w14:paraId="017CBAF6" w14:textId="7FE4BD0A" w:rsidR="00BF7D4A" w:rsidRDefault="009D75A4" w:rsidP="009D75A4">
      <w:r w:rsidRPr="008A7EC9">
        <w:t>Il se défend d</w:t>
      </w:r>
      <w:r w:rsidR="00BF7D4A">
        <w:t>’</w:t>
      </w:r>
      <w:r w:rsidRPr="008A7EC9">
        <w:t>avoir été parmi ceux qui l</w:t>
      </w:r>
      <w:r w:rsidR="00BF7D4A">
        <w:t>’</w:t>
      </w:r>
      <w:r w:rsidRPr="008A7EC9">
        <w:t>assaillirent à coups de poignard et d</w:t>
      </w:r>
      <w:r w:rsidR="00BF7D4A">
        <w:t>’</w:t>
      </w:r>
      <w:r w:rsidRPr="008A7EC9">
        <w:t>épée</w:t>
      </w:r>
      <w:r w:rsidR="00BF7D4A">
        <w:t xml:space="preserve">, </w:t>
      </w:r>
      <w:r w:rsidRPr="008A7EC9">
        <w:t>mais il reconnaît l</w:t>
      </w:r>
      <w:r w:rsidR="00BF7D4A">
        <w:t>’</w:t>
      </w:r>
      <w:r w:rsidRPr="008A7EC9">
        <w:t>avoir maintenu à terre</w:t>
      </w:r>
      <w:r w:rsidR="00BF7D4A">
        <w:t xml:space="preserve">, </w:t>
      </w:r>
      <w:r w:rsidRPr="008A7EC9">
        <w:t xml:space="preserve">tandis que </w:t>
      </w:r>
      <w:r w:rsidR="00BF7D4A">
        <w:t>M</w:t>
      </w:r>
      <w:r w:rsidR="00BF7D4A" w:rsidRPr="00BF7D4A">
        <w:rPr>
          <w:vertAlign w:val="superscript"/>
        </w:rPr>
        <w:t>me</w:t>
      </w:r>
      <w:r w:rsidR="00BF7D4A">
        <w:t> de </w:t>
      </w:r>
      <w:proofErr w:type="spellStart"/>
      <w:r w:rsidRPr="008A7EC9">
        <w:t>Platen</w:t>
      </w:r>
      <w:proofErr w:type="spellEnd"/>
      <w:r w:rsidR="00BF7D4A">
        <w:t xml:space="preserve">, </w:t>
      </w:r>
      <w:r w:rsidRPr="008A7EC9">
        <w:t>un pied sur son front</w:t>
      </w:r>
      <w:r w:rsidR="00BF7D4A">
        <w:t xml:space="preserve">, </w:t>
      </w:r>
      <w:r w:rsidRPr="008A7EC9">
        <w:t>essayait de lui faire avouer qu</w:t>
      </w:r>
      <w:r w:rsidR="00BF7D4A">
        <w:t>’</w:t>
      </w:r>
      <w:r w:rsidRPr="008A7EC9">
        <w:t>il avait été l</w:t>
      </w:r>
      <w:r w:rsidR="00BF7D4A">
        <w:t>’</w:t>
      </w:r>
      <w:r w:rsidRPr="008A7EC9">
        <w:t>amant de Sophie-Dorothée</w:t>
      </w:r>
      <w:r w:rsidR="00BF7D4A">
        <w:t>.</w:t>
      </w:r>
    </w:p>
    <w:p w14:paraId="5B9B237D" w14:textId="77777777" w:rsidR="00BF7D4A" w:rsidRDefault="009D75A4" w:rsidP="009D75A4">
      <w:r w:rsidRPr="008A7EC9">
        <w:t>Je connaissais la plupart de ces détails</w:t>
      </w:r>
      <w:r w:rsidR="00BF7D4A">
        <w:t xml:space="preserve">. </w:t>
      </w:r>
      <w:r w:rsidRPr="008A7EC9">
        <w:t>Ils figurent même dans le livre de Blaze de Bury</w:t>
      </w:r>
      <w:r w:rsidR="00BF7D4A">
        <w:t xml:space="preserve">. </w:t>
      </w:r>
      <w:r w:rsidRPr="008A7EC9">
        <w:t>Mais les suivants tranchaient d</w:t>
      </w:r>
      <w:r w:rsidRPr="008A7EC9">
        <w:t>é</w:t>
      </w:r>
      <w:r w:rsidRPr="008A7EC9">
        <w:t>finitivement la controverse célèbre sur la question de savoir ce qu</w:t>
      </w:r>
      <w:r w:rsidR="00BF7D4A">
        <w:t>’</w:t>
      </w:r>
      <w:r w:rsidRPr="008A7EC9">
        <w:t>était devenu le corps du comte</w:t>
      </w:r>
      <w:r w:rsidR="00BF7D4A">
        <w:t>.</w:t>
      </w:r>
    </w:p>
    <w:p w14:paraId="55731863" w14:textId="291D1429" w:rsidR="009D75A4" w:rsidRPr="008A7EC9" w:rsidRDefault="009D75A4" w:rsidP="009D75A4"/>
    <w:p w14:paraId="3A4B7E43" w14:textId="56C1665D" w:rsidR="00BF7D4A" w:rsidRDefault="009D75A4" w:rsidP="00C90483">
      <w:pPr>
        <w:pStyle w:val="Taille-1Normal"/>
      </w:pPr>
      <w:r w:rsidRPr="008A7EC9">
        <w:lastRenderedPageBreak/>
        <w:t xml:space="preserve">Quand </w:t>
      </w:r>
      <w:r w:rsidR="00BF7D4A">
        <w:t>M. de </w:t>
      </w:r>
      <w:proofErr w:type="spellStart"/>
      <w:r w:rsidRPr="008A7EC9">
        <w:t>Kœnigsmark</w:t>
      </w:r>
      <w:proofErr w:type="spellEnd"/>
      <w:r w:rsidRPr="008A7EC9">
        <w:t xml:space="preserve"> fut bien mort</w:t>
      </w:r>
      <w:r w:rsidR="00BF7D4A">
        <w:t xml:space="preserve">, </w:t>
      </w:r>
      <w:r w:rsidRPr="008A7EC9">
        <w:t>dit Bauer</w:t>
      </w:r>
      <w:r w:rsidR="00BF7D4A">
        <w:t>, M</w:t>
      </w:r>
      <w:r w:rsidR="00BF7D4A" w:rsidRPr="00BF7D4A">
        <w:rPr>
          <w:vertAlign w:val="superscript"/>
        </w:rPr>
        <w:t>me</w:t>
      </w:r>
      <w:r w:rsidR="00BF7D4A">
        <w:t> de </w:t>
      </w:r>
      <w:proofErr w:type="spellStart"/>
      <w:r w:rsidRPr="008A7EC9">
        <w:t>Platen</w:t>
      </w:r>
      <w:proofErr w:type="spellEnd"/>
      <w:r w:rsidRPr="008A7EC9">
        <w:t xml:space="preserve"> nous donna l</w:t>
      </w:r>
      <w:r w:rsidR="00BF7D4A">
        <w:t>’</w:t>
      </w:r>
      <w:r w:rsidRPr="008A7EC9">
        <w:t>ordre de le porter devant la chem</w:t>
      </w:r>
      <w:r w:rsidRPr="008A7EC9">
        <w:t>i</w:t>
      </w:r>
      <w:r w:rsidRPr="008A7EC9">
        <w:t>née de la salle</w:t>
      </w:r>
      <w:r w:rsidR="00BF7D4A">
        <w:t xml:space="preserve">, </w:t>
      </w:r>
      <w:r w:rsidRPr="008A7EC9">
        <w:t>qui a</w:t>
      </w:r>
      <w:r w:rsidR="00BF7D4A">
        <w:t xml:space="preserve">, </w:t>
      </w:r>
      <w:r w:rsidRPr="008A7EC9">
        <w:t>au fond</w:t>
      </w:r>
      <w:r w:rsidR="00BF7D4A">
        <w:t xml:space="preserve">, </w:t>
      </w:r>
      <w:r w:rsidRPr="008A7EC9">
        <w:t>une plaque en bronze de six pieds</w:t>
      </w:r>
      <w:r w:rsidR="00BF7D4A">
        <w:t>. M</w:t>
      </w:r>
      <w:r w:rsidR="00BF7D4A" w:rsidRPr="00BF7D4A">
        <w:rPr>
          <w:vertAlign w:val="superscript"/>
        </w:rPr>
        <w:t>me</w:t>
      </w:r>
      <w:r w:rsidR="00BF7D4A">
        <w:t> de </w:t>
      </w:r>
      <w:proofErr w:type="spellStart"/>
      <w:r w:rsidRPr="008A7EC9">
        <w:t>Platen</w:t>
      </w:r>
      <w:proofErr w:type="spellEnd"/>
      <w:r w:rsidRPr="008A7EC9">
        <w:t xml:space="preserve"> fit jouer un ressort</w:t>
      </w:r>
      <w:r w:rsidR="00BF7D4A">
        <w:t xml:space="preserve">. </w:t>
      </w:r>
      <w:r w:rsidRPr="008A7EC9">
        <w:t>La plaque s</w:t>
      </w:r>
      <w:r w:rsidR="00BF7D4A">
        <w:t>’</w:t>
      </w:r>
      <w:r w:rsidRPr="008A7EC9">
        <w:t>écarta</w:t>
      </w:r>
      <w:r w:rsidR="00BF7D4A">
        <w:t xml:space="preserve">, </w:t>
      </w:r>
      <w:r w:rsidRPr="008A7EC9">
        <w:t>laissant appara</w:t>
      </w:r>
      <w:r w:rsidRPr="008A7EC9">
        <w:t>î</w:t>
      </w:r>
      <w:r w:rsidRPr="008A7EC9">
        <w:t>tre une petite cellule</w:t>
      </w:r>
      <w:r w:rsidR="00BF7D4A">
        <w:t xml:space="preserve">. </w:t>
      </w:r>
      <w:r w:rsidRPr="008A7EC9">
        <w:t>Je remarquai vaguement</w:t>
      </w:r>
      <w:r w:rsidR="00BF7D4A">
        <w:t xml:space="preserve">, </w:t>
      </w:r>
      <w:r w:rsidRPr="008A7EC9">
        <w:t>car j</w:t>
      </w:r>
      <w:r w:rsidR="00BF7D4A">
        <w:t>’</w:t>
      </w:r>
      <w:r w:rsidRPr="008A7EC9">
        <w:t>étais bien troublé</w:t>
      </w:r>
      <w:r w:rsidR="00BF7D4A">
        <w:t xml:space="preserve">, </w:t>
      </w:r>
      <w:r w:rsidRPr="008A7EC9">
        <w:t>un tas blanchâtre qui me parut être de la chaux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là que nous déposâmes le cadavre</w:t>
      </w:r>
      <w:r w:rsidR="00BF7D4A">
        <w:t>. M</w:t>
      </w:r>
      <w:r w:rsidR="00BF7D4A" w:rsidRPr="00BF7D4A">
        <w:rPr>
          <w:vertAlign w:val="superscript"/>
        </w:rPr>
        <w:t>me</w:t>
      </w:r>
      <w:r w:rsidR="00BF7D4A">
        <w:t> de </w:t>
      </w:r>
      <w:proofErr w:type="spellStart"/>
      <w:r w:rsidRPr="008A7EC9">
        <w:t>Platen</w:t>
      </w:r>
      <w:proofErr w:type="spellEnd"/>
      <w:r w:rsidRPr="008A7EC9">
        <w:t xml:space="preserve"> nous congédia alors</w:t>
      </w:r>
      <w:r w:rsidR="00BF7D4A">
        <w:t xml:space="preserve">, </w:t>
      </w:r>
      <w:r w:rsidRPr="008A7EC9">
        <w:t>après nous avoir recommandé de laver le sang dont quelques-uns avaient des taches à leurs habits</w:t>
      </w:r>
      <w:r w:rsidR="00BF7D4A">
        <w:t xml:space="preserve">. </w:t>
      </w:r>
      <w:r w:rsidRPr="008A7EC9">
        <w:t>Elle resta seule dans la salle des Chevaliers avec son valet de cha</w:t>
      </w:r>
      <w:r w:rsidRPr="008A7EC9">
        <w:t>m</w:t>
      </w:r>
      <w:r w:rsidRPr="008A7EC9">
        <w:t>bre</w:t>
      </w:r>
      <w:r w:rsidR="00BF7D4A">
        <w:t xml:space="preserve">, </w:t>
      </w:r>
      <w:r w:rsidRPr="008A7EC9">
        <w:t xml:space="preserve">un nommé </w:t>
      </w:r>
      <w:proofErr w:type="spellStart"/>
      <w:r w:rsidRPr="008A7EC9">
        <w:t>Festmann</w:t>
      </w:r>
      <w:proofErr w:type="spellEnd"/>
      <w:r w:rsidR="00BF7D4A">
        <w:t>…</w:t>
      </w:r>
    </w:p>
    <w:p w14:paraId="09CE2A0D" w14:textId="69AD5966" w:rsidR="009D75A4" w:rsidRPr="008A7EC9" w:rsidRDefault="009D75A4" w:rsidP="009D75A4"/>
    <w:p w14:paraId="5CD5E961" w14:textId="2725425A" w:rsidR="00BF7D4A" w:rsidRDefault="009D75A4" w:rsidP="009D75A4">
      <w:r w:rsidRPr="008A7EC9">
        <w:t>Vous voyez que j</w:t>
      </w:r>
      <w:r w:rsidR="00BF7D4A">
        <w:t>’</w:t>
      </w:r>
      <w:r w:rsidRPr="008A7EC9">
        <w:t>avais mes raisons quand je vous ai dit</w:t>
      </w:r>
      <w:r w:rsidR="00BF7D4A">
        <w:t xml:space="preserve">, </w:t>
      </w:r>
      <w:r w:rsidRPr="008A7EC9">
        <w:t>épisodiquement</w:t>
      </w:r>
      <w:r w:rsidR="00BF7D4A">
        <w:t xml:space="preserve">, </w:t>
      </w:r>
      <w:r w:rsidRPr="008A7EC9">
        <w:t xml:space="preserve">que le cadavre de </w:t>
      </w:r>
      <w:proofErr w:type="spellStart"/>
      <w:r w:rsidRPr="008A7EC9">
        <w:t>Kœnigsmark</w:t>
      </w:r>
      <w:proofErr w:type="spellEnd"/>
      <w:r w:rsidRPr="008A7EC9">
        <w:t xml:space="preserve"> est caché dans la salle des Chevaliers</w:t>
      </w:r>
      <w:r w:rsidR="00BF7D4A">
        <w:t xml:space="preserve">, </w:t>
      </w:r>
      <w:r w:rsidRPr="008A7EC9">
        <w:t>à l</w:t>
      </w:r>
      <w:r w:rsidR="00BF7D4A">
        <w:t>’</w:t>
      </w:r>
      <w:proofErr w:type="spellStart"/>
      <w:r w:rsidRPr="008A7EC9">
        <w:rPr>
          <w:i/>
          <w:iCs/>
        </w:rPr>
        <w:t>Herrenhausen</w:t>
      </w:r>
      <w:proofErr w:type="spellEnd"/>
      <w:r w:rsidR="00BF7D4A">
        <w:rPr>
          <w:i/>
          <w:iCs/>
        </w:rPr>
        <w:t xml:space="preserve">, </w:t>
      </w:r>
      <w:r w:rsidRPr="008A7EC9">
        <w:t>derrière la plaque de la cheminée</w:t>
      </w:r>
      <w:r w:rsidR="00BF7D4A">
        <w:t xml:space="preserve">. </w:t>
      </w:r>
      <w:r w:rsidRPr="008A7EC9">
        <w:t>Le document Bauer avait à mes yeux plus que le mérite de fixer de façon indiscutable cet endroit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y voyais en outre une preuve de la complicité soit d</w:t>
      </w:r>
      <w:r w:rsidR="00BF7D4A">
        <w:t>’</w:t>
      </w:r>
      <w:r w:rsidRPr="008A7EC9">
        <w:t>Ernest-Auguste</w:t>
      </w:r>
      <w:r w:rsidR="00BF7D4A">
        <w:t xml:space="preserve">, </w:t>
      </w:r>
      <w:r w:rsidRPr="008A7EC9">
        <w:t>soit de son fils</w:t>
      </w:r>
      <w:r w:rsidR="00BF7D4A">
        <w:t xml:space="preserve">. </w:t>
      </w:r>
      <w:r w:rsidRPr="008A7EC9">
        <w:t xml:space="preserve">Retenez bien le point que </w:t>
      </w:r>
      <w:r w:rsidR="00BF7D4A">
        <w:t>M</w:t>
      </w:r>
      <w:r w:rsidR="00BF7D4A" w:rsidRPr="00BF7D4A">
        <w:rPr>
          <w:vertAlign w:val="superscript"/>
        </w:rPr>
        <w:t>me</w:t>
      </w:r>
      <w:r w:rsidR="00BF7D4A">
        <w:t> de </w:t>
      </w:r>
      <w:proofErr w:type="spellStart"/>
      <w:r w:rsidRPr="008A7EC9">
        <w:t>Platen</w:t>
      </w:r>
      <w:proofErr w:type="spellEnd"/>
      <w:r w:rsidRPr="008A7EC9">
        <w:t xml:space="preserve"> fit jouer une serrure à secret</w:t>
      </w:r>
      <w:r w:rsidR="00BF7D4A">
        <w:t xml:space="preserve">. </w:t>
      </w:r>
      <w:r w:rsidRPr="008A7EC9">
        <w:t xml:space="preserve">Or les princes allemands des </w:t>
      </w:r>
      <w:r w:rsidR="00BF7D4A" w:rsidRPr="008A7EC9">
        <w:t>XVII</w:t>
      </w:r>
      <w:r w:rsidR="00BF7D4A" w:rsidRPr="00BF7D4A">
        <w:rPr>
          <w:vertAlign w:val="superscript"/>
        </w:rPr>
        <w:t>e</w:t>
      </w:r>
      <w:r w:rsidRPr="008A7EC9">
        <w:t xml:space="preserve"> et </w:t>
      </w:r>
      <w:r w:rsidR="00BF7D4A" w:rsidRPr="008A7EC9">
        <w:t>XVIII</w:t>
      </w:r>
      <w:r w:rsidR="00BF7D4A" w:rsidRPr="00BF7D4A">
        <w:rPr>
          <w:vertAlign w:val="superscript"/>
        </w:rPr>
        <w:t>e</w:t>
      </w:r>
      <w:r w:rsidR="00BF7D4A">
        <w:t> siècle</w:t>
      </w:r>
      <w:r w:rsidRPr="008A7EC9">
        <w:t>s se montraient fort jaloux du secret de leurs serrures</w:t>
      </w:r>
      <w:r w:rsidR="00BF7D4A">
        <w:t xml:space="preserve">. </w:t>
      </w:r>
      <w:r w:rsidRPr="008A7EC9">
        <w:t xml:space="preserve">Si ce secret fut confié à </w:t>
      </w:r>
      <w:r w:rsidR="00BF7D4A">
        <w:t>M</w:t>
      </w:r>
      <w:r w:rsidR="00BF7D4A" w:rsidRPr="00BF7D4A">
        <w:rPr>
          <w:vertAlign w:val="superscript"/>
        </w:rPr>
        <w:t>me</w:t>
      </w:r>
      <w:r w:rsidR="00BF7D4A">
        <w:t> de </w:t>
      </w:r>
      <w:proofErr w:type="spellStart"/>
      <w:r w:rsidRPr="008A7EC9">
        <w:t>Platen</w:t>
      </w:r>
      <w:proofErr w:type="spellEnd"/>
      <w:r w:rsidR="00BF7D4A">
        <w:t xml:space="preserve">, </w:t>
      </w:r>
      <w:r w:rsidRPr="008A7EC9">
        <w:t>ce ne pouvait être que pour une besogne d</w:t>
      </w:r>
      <w:r w:rsidR="00BF7D4A">
        <w:t>’</w:t>
      </w:r>
      <w:r w:rsidRPr="008A7EC9">
        <w:t>importance</w:t>
      </w:r>
      <w:r w:rsidR="00BF7D4A">
        <w:t>.</w:t>
      </w:r>
    </w:p>
    <w:p w14:paraId="2FBB95C3" w14:textId="77777777" w:rsidR="00BF7D4A" w:rsidRDefault="009D75A4" w:rsidP="009D75A4">
      <w:r w:rsidRPr="008A7EC9">
        <w:t>Je m</w:t>
      </w:r>
      <w:r w:rsidR="00BF7D4A">
        <w:t>’</w:t>
      </w:r>
      <w:r w:rsidRPr="008A7EC9">
        <w:t>étais préparé</w:t>
      </w:r>
      <w:r w:rsidR="00BF7D4A">
        <w:t xml:space="preserve">, </w:t>
      </w:r>
      <w:r w:rsidRPr="008A7EC9">
        <w:t>me mettant au travail</w:t>
      </w:r>
      <w:r w:rsidR="00BF7D4A">
        <w:t xml:space="preserve">, </w:t>
      </w:r>
      <w:r w:rsidRPr="008A7EC9">
        <w:t>du café</w:t>
      </w:r>
      <w:r w:rsidR="00BF7D4A">
        <w:t xml:space="preserve">, </w:t>
      </w:r>
      <w:r w:rsidRPr="008A7EC9">
        <w:t>dont j</w:t>
      </w:r>
      <w:r w:rsidR="00BF7D4A">
        <w:t>’</w:t>
      </w:r>
      <w:r w:rsidRPr="008A7EC9">
        <w:t>avais bu coup sur coup trois grandes tasses</w:t>
      </w:r>
      <w:r w:rsidR="00BF7D4A">
        <w:t xml:space="preserve">. </w:t>
      </w:r>
      <w:r w:rsidRPr="008A7EC9">
        <w:t>Le breuvage co</w:t>
      </w:r>
      <w:r w:rsidRPr="008A7EC9">
        <w:t>m</w:t>
      </w:r>
      <w:r w:rsidRPr="008A7EC9">
        <w:t>mençait à faire son effet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est-à-dire que</w:t>
      </w:r>
      <w:r w:rsidR="00BF7D4A">
        <w:t xml:space="preserve">, </w:t>
      </w:r>
      <w:r w:rsidRPr="008A7EC9">
        <w:t>excité par une pr</w:t>
      </w:r>
      <w:r w:rsidRPr="008A7EC9">
        <w:t>e</w:t>
      </w:r>
      <w:r w:rsidRPr="008A7EC9">
        <w:t>mière découverte</w:t>
      </w:r>
      <w:r w:rsidR="00BF7D4A">
        <w:t xml:space="preserve">, </w:t>
      </w:r>
      <w:r w:rsidRPr="008A7EC9">
        <w:t>mon esprit avait à ce moment la plus parfaite lucidité</w:t>
      </w:r>
      <w:r w:rsidR="00BF7D4A">
        <w:t xml:space="preserve">. </w:t>
      </w:r>
      <w:r w:rsidRPr="008A7EC9">
        <w:t>Ce détail a son intérêt</w:t>
      </w:r>
      <w:r w:rsidR="00BF7D4A">
        <w:t xml:space="preserve">, </w:t>
      </w:r>
      <w:r w:rsidRPr="008A7EC9">
        <w:t>je vous prie de le noter</w:t>
      </w:r>
      <w:r w:rsidR="00BF7D4A">
        <w:t>.</w:t>
      </w:r>
    </w:p>
    <w:p w14:paraId="59113B24" w14:textId="77777777" w:rsidR="00BF7D4A" w:rsidRDefault="009D75A4" w:rsidP="009D75A4">
      <w:r w:rsidRPr="008A7EC9">
        <w:t>Découvrir quelque chose n</w:t>
      </w:r>
      <w:r w:rsidR="00BF7D4A">
        <w:t>’</w:t>
      </w:r>
      <w:r w:rsidRPr="008A7EC9">
        <w:t>est rien</w:t>
      </w:r>
      <w:r w:rsidR="00BF7D4A">
        <w:t xml:space="preserve">, </w:t>
      </w:r>
      <w:r w:rsidRPr="008A7EC9">
        <w:t>en établir l</w:t>
      </w:r>
      <w:r w:rsidR="00BF7D4A">
        <w:t>’</w:t>
      </w:r>
      <w:r w:rsidRPr="008A7EC9">
        <w:t>exactitude est tout</w:t>
      </w:r>
      <w:r w:rsidR="00BF7D4A">
        <w:t xml:space="preserve">. </w:t>
      </w:r>
      <w:r w:rsidRPr="008A7EC9">
        <w:t>Or</w:t>
      </w:r>
      <w:r w:rsidR="00BF7D4A">
        <w:t xml:space="preserve">, </w:t>
      </w:r>
      <w:r w:rsidRPr="008A7EC9">
        <w:t>comment pouvais-je aller à Hanovre</w:t>
      </w:r>
      <w:r w:rsidR="00BF7D4A">
        <w:t xml:space="preserve">, </w:t>
      </w:r>
      <w:r w:rsidRPr="008A7EC9">
        <w:t>demander l</w:t>
      </w:r>
      <w:r w:rsidR="00BF7D4A">
        <w:t>’</w:t>
      </w:r>
      <w:r w:rsidRPr="008A7EC9">
        <w:t>autorisation de visiter l</w:t>
      </w:r>
      <w:r w:rsidR="00BF7D4A">
        <w:t>’</w:t>
      </w:r>
      <w:proofErr w:type="spellStart"/>
      <w:r w:rsidRPr="008A7EC9">
        <w:rPr>
          <w:i/>
          <w:iCs/>
        </w:rPr>
        <w:t>Herrenhausen</w:t>
      </w:r>
      <w:proofErr w:type="spellEnd"/>
      <w:r w:rsidR="00BF7D4A">
        <w:rPr>
          <w:i/>
          <w:iCs/>
        </w:rPr>
        <w:t xml:space="preserve">, </w:t>
      </w:r>
      <w:r w:rsidRPr="008A7EC9">
        <w:t>rester dans la salle des Chevaliers assez de temps seul</w:t>
      </w:r>
      <w:r w:rsidR="00BF7D4A">
        <w:t xml:space="preserve">, </w:t>
      </w:r>
      <w:r w:rsidRPr="008A7EC9">
        <w:t xml:space="preserve">car vous concevez bien que </w:t>
      </w:r>
      <w:r w:rsidRPr="008A7EC9">
        <w:lastRenderedPageBreak/>
        <w:t>je n</w:t>
      </w:r>
      <w:r w:rsidR="00BF7D4A">
        <w:t>’</w:t>
      </w:r>
      <w:r w:rsidRPr="008A7EC9">
        <w:t>avais nulle envie de mettre quelque conservateur du palais sur la piste que je venais d</w:t>
      </w:r>
      <w:r w:rsidR="00BF7D4A">
        <w:t>’</w:t>
      </w:r>
      <w:r w:rsidRPr="008A7EC9">
        <w:t>éventer</w:t>
      </w:r>
      <w:r w:rsidR="00BF7D4A">
        <w:t>.</w:t>
      </w:r>
    </w:p>
    <w:p w14:paraId="55EC3612" w14:textId="16F62BFF" w:rsidR="00BF7D4A" w:rsidRDefault="009D75A4" w:rsidP="009D75A4">
      <w:r w:rsidRPr="008A7EC9">
        <w:t>C</w:t>
      </w:r>
      <w:r w:rsidR="00BF7D4A">
        <w:t>’</w:t>
      </w:r>
      <w:r w:rsidRPr="008A7EC9">
        <w:t>est alors que j</w:t>
      </w:r>
      <w:r w:rsidR="00BF7D4A">
        <w:t>’</w:t>
      </w:r>
      <w:r w:rsidRPr="008A7EC9">
        <w:t>eus l</w:t>
      </w:r>
      <w:r w:rsidR="00BF7D4A">
        <w:t>’</w:t>
      </w:r>
      <w:r w:rsidRPr="008A7EC9">
        <w:t>idée suivante</w:t>
      </w:r>
      <w:r w:rsidR="00BF7D4A">
        <w:t xml:space="preserve">, </w:t>
      </w:r>
      <w:r w:rsidRPr="008A7EC9">
        <w:t>que je vous donne comme marque des bons services du café en matière déductive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avais</w:t>
      </w:r>
      <w:r w:rsidR="00BF7D4A">
        <w:t xml:space="preserve">, </w:t>
      </w:r>
      <w:r w:rsidRPr="008A7EC9">
        <w:t>vous vous le rappelez</w:t>
      </w:r>
      <w:r w:rsidR="00BF7D4A">
        <w:t xml:space="preserve">, </w:t>
      </w:r>
      <w:r w:rsidRPr="008A7EC9">
        <w:t>en étudiant l</w:t>
      </w:r>
      <w:r w:rsidR="00BF7D4A">
        <w:t>’</w:t>
      </w:r>
      <w:r w:rsidRPr="008A7EC9">
        <w:t xml:space="preserve">histoire des artistes français employés par les princes allemands des </w:t>
      </w:r>
      <w:r w:rsidR="00BF7D4A" w:rsidRPr="008A7EC9">
        <w:t>XVII</w:t>
      </w:r>
      <w:r w:rsidR="00BF7D4A" w:rsidRPr="00BF7D4A">
        <w:rPr>
          <w:vertAlign w:val="superscript"/>
        </w:rPr>
        <w:t>e</w:t>
      </w:r>
      <w:r w:rsidRPr="008A7EC9">
        <w:t xml:space="preserve"> et </w:t>
      </w:r>
      <w:r w:rsidR="00BF7D4A" w:rsidRPr="008A7EC9">
        <w:t>XVIII</w:t>
      </w:r>
      <w:r w:rsidR="00BF7D4A" w:rsidRPr="00BF7D4A">
        <w:rPr>
          <w:vertAlign w:val="superscript"/>
        </w:rPr>
        <w:t>e</w:t>
      </w:r>
      <w:r w:rsidR="00BF7D4A">
        <w:t> siècle</w:t>
      </w:r>
      <w:r w:rsidRPr="008A7EC9">
        <w:t>s</w:t>
      </w:r>
      <w:r w:rsidR="00BF7D4A">
        <w:t xml:space="preserve">, </w:t>
      </w:r>
      <w:r w:rsidRPr="008A7EC9">
        <w:t>trouvé que la partie serrurerie avait été confiée par l</w:t>
      </w:r>
      <w:r w:rsidR="00BF7D4A">
        <w:t>’</w:t>
      </w:r>
      <w:r w:rsidRPr="008A7EC9">
        <w:t>électeur de Hanovre</w:t>
      </w:r>
      <w:r w:rsidR="00BF7D4A">
        <w:t xml:space="preserve">, </w:t>
      </w:r>
      <w:r w:rsidRPr="008A7EC9">
        <w:t>Ernest-Auguste</w:t>
      </w:r>
      <w:r w:rsidR="00BF7D4A">
        <w:t xml:space="preserve">, </w:t>
      </w:r>
      <w:r w:rsidRPr="008A7EC9">
        <w:t>à un artisan catalan</w:t>
      </w:r>
      <w:r w:rsidR="00BF7D4A">
        <w:t xml:space="preserve">, </w:t>
      </w:r>
      <w:r w:rsidRPr="008A7EC9">
        <w:t>du nom de Giroud</w:t>
      </w:r>
      <w:r w:rsidR="00BF7D4A">
        <w:t xml:space="preserve">, </w:t>
      </w:r>
      <w:r w:rsidRPr="008A7EC9">
        <w:t xml:space="preserve">qui avait également travaillé pour le grand-duc de </w:t>
      </w:r>
      <w:proofErr w:type="spellStart"/>
      <w:r w:rsidRPr="008A7EC9">
        <w:t>Lautenbourg</w:t>
      </w:r>
      <w:proofErr w:type="spellEnd"/>
      <w:r w:rsidR="00BF7D4A">
        <w:t xml:space="preserve">. </w:t>
      </w:r>
      <w:r w:rsidRPr="008A7EC9">
        <w:t>Ce Giroud avait même eu</w:t>
      </w:r>
      <w:r w:rsidR="00BF7D4A">
        <w:t xml:space="preserve">, </w:t>
      </w:r>
      <w:r w:rsidRPr="008A7EC9">
        <w:t>dans le règlement de comptes</w:t>
      </w:r>
      <w:r w:rsidR="00BF7D4A">
        <w:t xml:space="preserve">, </w:t>
      </w:r>
      <w:r w:rsidRPr="008A7EC9">
        <w:t>des difficultés avec Ernest-Auguste</w:t>
      </w:r>
      <w:r w:rsidR="00BF7D4A">
        <w:t xml:space="preserve">. </w:t>
      </w:r>
      <w:r w:rsidRPr="008A7EC9">
        <w:t>Je n</w:t>
      </w:r>
      <w:r w:rsidR="00BF7D4A">
        <w:t>’</w:t>
      </w:r>
      <w:r w:rsidRPr="008A7EC9">
        <w:t>avais à cette époque jeté qu</w:t>
      </w:r>
      <w:r w:rsidR="00BF7D4A">
        <w:t>’</w:t>
      </w:r>
      <w:r w:rsidRPr="008A7EC9">
        <w:t>un coup d</w:t>
      </w:r>
      <w:r w:rsidR="00BF7D4A">
        <w:t>’</w:t>
      </w:r>
      <w:r w:rsidRPr="008A7EC9">
        <w:t>œil rapide sur le dossier le concernant</w:t>
      </w:r>
      <w:r w:rsidR="00BF7D4A">
        <w:t xml:space="preserve">. </w:t>
      </w:r>
      <w:r w:rsidRPr="008A7EC9">
        <w:t>Il fallait le consulter par le menu</w:t>
      </w:r>
      <w:r w:rsidR="00BF7D4A">
        <w:t xml:space="preserve">. </w:t>
      </w:r>
      <w:r w:rsidRPr="008A7EC9">
        <w:t>Peut-être y découvrirais-je quelque chose sur le système de serrures installées par lui à l</w:t>
      </w:r>
      <w:r w:rsidR="00BF7D4A">
        <w:t>’</w:t>
      </w:r>
      <w:proofErr w:type="spellStart"/>
      <w:r w:rsidRPr="008A7EC9">
        <w:rPr>
          <w:i/>
          <w:iCs/>
        </w:rPr>
        <w:t>Herrenhausen</w:t>
      </w:r>
      <w:proofErr w:type="spellEnd"/>
      <w:r w:rsidR="00BF7D4A">
        <w:rPr>
          <w:i/>
          <w:iCs/>
        </w:rPr>
        <w:t xml:space="preserve">. </w:t>
      </w:r>
      <w:r w:rsidRPr="008A7EC9">
        <w:t>Je résolus d</w:t>
      </w:r>
      <w:r w:rsidR="00BF7D4A">
        <w:t>’</w:t>
      </w:r>
      <w:r w:rsidRPr="008A7EC9">
        <w:t>en avoir sur l</w:t>
      </w:r>
      <w:r w:rsidR="00BF7D4A">
        <w:t>’</w:t>
      </w:r>
      <w:r w:rsidRPr="008A7EC9">
        <w:t>heure le cœur net</w:t>
      </w:r>
      <w:r w:rsidR="00BF7D4A">
        <w:t>.</w:t>
      </w:r>
    </w:p>
    <w:p w14:paraId="3D2EE037" w14:textId="0516C766" w:rsidR="009D75A4" w:rsidRPr="008A7EC9" w:rsidRDefault="009D75A4" w:rsidP="009D75A4">
      <w:r w:rsidRPr="008A7EC9">
        <w:t>Il était un peu plus de minuit</w:t>
      </w:r>
      <w:r w:rsidR="00BF7D4A">
        <w:t xml:space="preserve">. </w:t>
      </w:r>
      <w:r w:rsidRPr="008A7EC9">
        <w:t>Mettant dans ma poche une lampe électrique</w:t>
      </w:r>
      <w:r w:rsidR="00BF7D4A">
        <w:t xml:space="preserve">, </w:t>
      </w:r>
      <w:r w:rsidRPr="008A7EC9">
        <w:t>je sortis de ma chambre doucement</w:t>
      </w:r>
      <w:r w:rsidR="00BF7D4A">
        <w:t xml:space="preserve">. </w:t>
      </w:r>
      <w:r w:rsidRPr="008A7EC9">
        <w:t>Il me sembla à cet instant entendre un léger bruit dans le corridor d</w:t>
      </w:r>
      <w:r w:rsidRPr="008A7EC9">
        <w:t>é</w:t>
      </w:r>
      <w:r w:rsidRPr="008A7EC9">
        <w:t>sert</w:t>
      </w:r>
      <w:r w:rsidR="00BF7D4A">
        <w:t>. « </w:t>
      </w:r>
      <w:r w:rsidRPr="008A7EC9">
        <w:t>Allons</w:t>
      </w:r>
      <w:r w:rsidR="00BF7D4A">
        <w:t xml:space="preserve">, </w:t>
      </w:r>
      <w:r w:rsidRPr="008A7EC9">
        <w:t>pensai-je</w:t>
      </w:r>
      <w:r w:rsidR="00BF7D4A">
        <w:t xml:space="preserve">, </w:t>
      </w:r>
      <w:r w:rsidRPr="008A7EC9">
        <w:t>si je me laisse ainsi surexciter par de vieux papiers</w:t>
      </w:r>
      <w:r w:rsidR="00BF7D4A">
        <w:t> !… »</w:t>
      </w:r>
    </w:p>
    <w:p w14:paraId="6589BE21" w14:textId="7F4E9023" w:rsidR="00BF7D4A" w:rsidRDefault="009D75A4" w:rsidP="009D75A4">
      <w:r w:rsidRPr="008A7EC9">
        <w:t>En entrant dans la bibliothèque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eus la désagréable su</w:t>
      </w:r>
      <w:r w:rsidRPr="008A7EC9">
        <w:t>r</w:t>
      </w:r>
      <w:r w:rsidRPr="008A7EC9">
        <w:t>prise de la trouver éclairée</w:t>
      </w:r>
      <w:r w:rsidR="00BF7D4A">
        <w:t>. M. </w:t>
      </w:r>
      <w:r w:rsidRPr="008A7EC9">
        <w:t>le Professeur Cyrus Beck y tr</w:t>
      </w:r>
      <w:r w:rsidRPr="008A7EC9">
        <w:t>a</w:t>
      </w:r>
      <w:r w:rsidRPr="008A7EC9">
        <w:t>vaillait</w:t>
      </w:r>
      <w:r w:rsidR="00BF7D4A">
        <w:t xml:space="preserve">, </w:t>
      </w:r>
      <w:r w:rsidRPr="008A7EC9">
        <w:t>ne s</w:t>
      </w:r>
      <w:r w:rsidR="00BF7D4A">
        <w:t>’</w:t>
      </w:r>
      <w:r w:rsidRPr="008A7EC9">
        <w:t>arrêtant de couvrir de ses formules un tableau noir que pour consulter cinq ou six traités ouverts devant lui</w:t>
      </w:r>
      <w:r w:rsidR="00BF7D4A">
        <w:t>.</w:t>
      </w:r>
    </w:p>
    <w:p w14:paraId="439E67C1" w14:textId="77777777" w:rsidR="00BF7D4A" w:rsidRDefault="009D75A4" w:rsidP="009D75A4">
      <w:r w:rsidRPr="008A7EC9">
        <w:t>Mon entrée n</w:t>
      </w:r>
      <w:r w:rsidR="00BF7D4A">
        <w:t>’</w:t>
      </w:r>
      <w:r w:rsidRPr="008A7EC9">
        <w:t>avait rien que de naturel</w:t>
      </w:r>
      <w:r w:rsidR="00BF7D4A">
        <w:t xml:space="preserve"> ; </w:t>
      </w:r>
      <w:r w:rsidRPr="008A7EC9">
        <w:t>souvent il m</w:t>
      </w:r>
      <w:r w:rsidR="00BF7D4A">
        <w:t>’</w:t>
      </w:r>
      <w:r w:rsidRPr="008A7EC9">
        <w:t>était arrivé de descendre très avant dans la nuit à la bibliothèque pour mettre au net quelque passage de ma leçon du lendemain</w:t>
      </w:r>
      <w:r w:rsidR="00BF7D4A">
        <w:t xml:space="preserve">. </w:t>
      </w:r>
      <w:r w:rsidRPr="008A7EC9">
        <w:t>Il ne m</w:t>
      </w:r>
      <w:r w:rsidR="00BF7D4A">
        <w:t>’</w:t>
      </w:r>
      <w:r w:rsidRPr="008A7EC9">
        <w:t>en regarda pas moins avec cet air de suspicion du savant qui croit toujours qu</w:t>
      </w:r>
      <w:r w:rsidR="00BF7D4A">
        <w:t>’</w:t>
      </w:r>
      <w:r w:rsidRPr="008A7EC9">
        <w:t>on va lui voler quelque chose</w:t>
      </w:r>
      <w:r w:rsidR="00BF7D4A">
        <w:t>.</w:t>
      </w:r>
    </w:p>
    <w:p w14:paraId="0DCF6048" w14:textId="77777777" w:rsidR="00BF7D4A" w:rsidRDefault="009D75A4" w:rsidP="009D75A4">
      <w:r w:rsidRPr="008A7EC9">
        <w:lastRenderedPageBreak/>
        <w:t>Deux ou trois mots aimables me le concilièrent vite</w:t>
      </w:r>
      <w:r w:rsidR="00BF7D4A">
        <w:t xml:space="preserve">. </w:t>
      </w:r>
      <w:r w:rsidRPr="008A7EC9">
        <w:t>Il da</w:t>
      </w:r>
      <w:r w:rsidRPr="008A7EC9">
        <w:t>i</w:t>
      </w:r>
      <w:r w:rsidRPr="008A7EC9">
        <w:t>gna me confier qu</w:t>
      </w:r>
      <w:r w:rsidR="00BF7D4A">
        <w:t>’</w:t>
      </w:r>
      <w:r w:rsidRPr="008A7EC9">
        <w:t>il en était à un point décisif de ses expérie</w:t>
      </w:r>
      <w:r w:rsidRPr="008A7EC9">
        <w:t>n</w:t>
      </w:r>
      <w:r w:rsidRPr="008A7EC9">
        <w:t>ces</w:t>
      </w:r>
      <w:r w:rsidR="00BF7D4A">
        <w:t xml:space="preserve">, </w:t>
      </w:r>
      <w:r w:rsidRPr="008A7EC9">
        <w:t>et que sans doute demain</w:t>
      </w:r>
      <w:r w:rsidR="00BF7D4A">
        <w:t xml:space="preserve">, </w:t>
      </w:r>
      <w:r w:rsidRPr="008A7EC9">
        <w:t>peut-être même ce soir</w:t>
      </w:r>
      <w:r w:rsidR="00BF7D4A">
        <w:t xml:space="preserve">… </w:t>
      </w:r>
      <w:r w:rsidRPr="008A7EC9">
        <w:t>Par la porte entr</w:t>
      </w:r>
      <w:r w:rsidR="00BF7D4A">
        <w:t>’</w:t>
      </w:r>
      <w:r w:rsidRPr="008A7EC9">
        <w:t>ouverte venait le bruit de ses fourneaux qui ronflaient comme des feux de cheminée</w:t>
      </w:r>
      <w:r w:rsidR="00BF7D4A">
        <w:t>.</w:t>
      </w:r>
    </w:p>
    <w:p w14:paraId="0451FA79" w14:textId="77777777" w:rsidR="00BF7D4A" w:rsidRDefault="009D75A4" w:rsidP="009D75A4">
      <w:r w:rsidRPr="008A7EC9">
        <w:t>Je jugeai inutile de lui dire que moi aussi</w:t>
      </w:r>
      <w:r w:rsidR="00BF7D4A">
        <w:t xml:space="preserve">, </w:t>
      </w:r>
      <w:r w:rsidRPr="008A7EC9">
        <w:t>sur une question différente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en étais au même point que lui</w:t>
      </w:r>
      <w:r w:rsidR="00BF7D4A">
        <w:t>.</w:t>
      </w:r>
    </w:p>
    <w:p w14:paraId="76433CFF" w14:textId="77777777" w:rsidR="00BF7D4A" w:rsidRDefault="009D75A4" w:rsidP="009D75A4">
      <w:r w:rsidRPr="008A7EC9">
        <w:t>Au bout d</w:t>
      </w:r>
      <w:r w:rsidR="00BF7D4A">
        <w:t>’</w:t>
      </w:r>
      <w:r w:rsidRPr="008A7EC9">
        <w:t>un moment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ailleurs</w:t>
      </w:r>
      <w:r w:rsidR="00BF7D4A">
        <w:t xml:space="preserve">, </w:t>
      </w:r>
      <w:r w:rsidRPr="008A7EC9">
        <w:t>il rangeait ses traités</w:t>
      </w:r>
      <w:r w:rsidR="00BF7D4A">
        <w:t xml:space="preserve">, </w:t>
      </w:r>
      <w:r w:rsidRPr="008A7EC9">
        <w:t>pliait ses notes</w:t>
      </w:r>
      <w:r w:rsidR="00BF7D4A">
        <w:t xml:space="preserve">, </w:t>
      </w:r>
      <w:r w:rsidRPr="008A7EC9">
        <w:t>effaçait ses formules et partait en me souhaitant une bonne nuit</w:t>
      </w:r>
      <w:r w:rsidR="00BF7D4A">
        <w:t>.</w:t>
      </w:r>
    </w:p>
    <w:p w14:paraId="585D89CD" w14:textId="77777777" w:rsidR="00BF7D4A" w:rsidRDefault="009D75A4" w:rsidP="009D75A4">
      <w:r w:rsidRPr="008A7EC9">
        <w:t>J</w:t>
      </w:r>
      <w:r w:rsidR="00BF7D4A">
        <w:t>’</w:t>
      </w:r>
      <w:r w:rsidRPr="008A7EC9">
        <w:t>attendais ce départ avec impatience</w:t>
      </w:r>
      <w:r w:rsidR="00BF7D4A">
        <w:t xml:space="preserve">, </w:t>
      </w:r>
      <w:r w:rsidRPr="008A7EC9">
        <w:t>car j</w:t>
      </w:r>
      <w:r w:rsidR="00BF7D4A">
        <w:t>’</w:t>
      </w:r>
      <w:r w:rsidRPr="008A7EC9">
        <w:t>avais déjà tro</w:t>
      </w:r>
      <w:r w:rsidRPr="008A7EC9">
        <w:t>u</w:t>
      </w:r>
      <w:r w:rsidRPr="008A7EC9">
        <w:t>vé ce que je voulais</w:t>
      </w:r>
      <w:r w:rsidR="00BF7D4A">
        <w:t>.</w:t>
      </w:r>
    </w:p>
    <w:p w14:paraId="18D2425E" w14:textId="77777777" w:rsidR="00BF7D4A" w:rsidRDefault="009D75A4" w:rsidP="009D75A4">
      <w:r w:rsidRPr="008A7EC9">
        <w:t>Avec une sûreté d</w:t>
      </w:r>
      <w:r w:rsidR="00BF7D4A">
        <w:t>’</w:t>
      </w:r>
      <w:r w:rsidRPr="008A7EC9">
        <w:t>investigation qui m</w:t>
      </w:r>
      <w:r w:rsidR="00BF7D4A">
        <w:t>’</w:t>
      </w:r>
      <w:r w:rsidRPr="008A7EC9">
        <w:t>étonna</w:t>
      </w:r>
      <w:r w:rsidR="00BF7D4A">
        <w:t xml:space="preserve">, </w:t>
      </w:r>
      <w:r w:rsidRPr="008A7EC9">
        <w:t>dès l</w:t>
      </w:r>
      <w:r w:rsidR="00BF7D4A">
        <w:t>’</w:t>
      </w:r>
      <w:r w:rsidRPr="008A7EC9">
        <w:t>abord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avais mis la main sur la pièce essentielle</w:t>
      </w:r>
      <w:r w:rsidR="00BF7D4A">
        <w:t xml:space="preserve">, </w:t>
      </w:r>
      <w:r w:rsidRPr="008A7EC9">
        <w:t>une lettre facture de Giroud</w:t>
      </w:r>
      <w:r w:rsidR="00BF7D4A">
        <w:t xml:space="preserve">, </w:t>
      </w:r>
      <w:r w:rsidRPr="008A7EC9">
        <w:t>datée de 1682</w:t>
      </w:r>
      <w:r w:rsidR="00BF7D4A">
        <w:t xml:space="preserve">, </w:t>
      </w:r>
      <w:r w:rsidRPr="008A7EC9">
        <w:t>à l</w:t>
      </w:r>
      <w:r w:rsidR="00BF7D4A">
        <w:t>’</w:t>
      </w:r>
      <w:r w:rsidRPr="008A7EC9">
        <w:t>adresse d</w:t>
      </w:r>
      <w:r w:rsidR="00BF7D4A">
        <w:t>’</w:t>
      </w:r>
      <w:r w:rsidRPr="008A7EC9">
        <w:t>Ernest-Auguste</w:t>
      </w:r>
      <w:r w:rsidR="00BF7D4A">
        <w:t>.</w:t>
      </w:r>
    </w:p>
    <w:p w14:paraId="62BF4BB8" w14:textId="77777777" w:rsidR="00BF7D4A" w:rsidRDefault="009D75A4" w:rsidP="009D75A4">
      <w:r w:rsidRPr="008A7EC9">
        <w:t>Dans une longue énumération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y avais relevé tout de suite cette indication</w:t>
      </w:r>
      <w:r w:rsidR="00BF7D4A">
        <w:t> :</w:t>
      </w:r>
    </w:p>
    <w:p w14:paraId="32BC6FBC" w14:textId="77777777" w:rsidR="00BF7D4A" w:rsidRDefault="009D75A4" w:rsidP="009D75A4">
      <w:pPr>
        <w:rPr>
          <w:rStyle w:val="Taille-1Caracteres"/>
        </w:rPr>
      </w:pPr>
      <w:r w:rsidRPr="008A7EC9">
        <w:rPr>
          <w:rStyle w:val="Taille-1Caracteres"/>
        </w:rPr>
        <w:t>Pour la cheminée de la salle des Chevaliers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six serrures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à mon nom</w:t>
      </w:r>
      <w:r w:rsidR="00BF7D4A">
        <w:rPr>
          <w:rStyle w:val="Taille-1Caracteres"/>
        </w:rPr>
        <w:t xml:space="preserve">, </w:t>
      </w:r>
      <w:r w:rsidRPr="008A7EC9">
        <w:rPr>
          <w:rStyle w:val="Taille-1Caracteres"/>
        </w:rPr>
        <w:t>à cent cinquante livres la serrure</w:t>
      </w:r>
      <w:r w:rsidR="00BF7D4A">
        <w:rPr>
          <w:rStyle w:val="Taille-1Caracteres"/>
        </w:rPr>
        <w:t xml:space="preserve"> – </w:t>
      </w:r>
      <w:r w:rsidRPr="008A7EC9">
        <w:rPr>
          <w:rStyle w:val="Taille-1Caracteres"/>
        </w:rPr>
        <w:t>ci</w:t>
      </w:r>
      <w:r w:rsidR="00BF7D4A">
        <w:rPr>
          <w:rStyle w:val="Taille-1Caracteres"/>
        </w:rPr>
        <w:t xml:space="preserve">… </w:t>
      </w:r>
      <w:r w:rsidRPr="008A7EC9">
        <w:rPr>
          <w:rStyle w:val="Taille-1Caracteres"/>
        </w:rPr>
        <w:t>900 livres</w:t>
      </w:r>
      <w:r w:rsidR="00BF7D4A">
        <w:rPr>
          <w:rStyle w:val="Taille-1Caracteres"/>
        </w:rPr>
        <w:t>.</w:t>
      </w:r>
    </w:p>
    <w:p w14:paraId="54928796" w14:textId="77777777" w:rsidR="00BF7D4A" w:rsidRDefault="009D75A4" w:rsidP="009D75A4">
      <w:r w:rsidRPr="008A7EC9">
        <w:t>Il ne fallait pas avoir une immense habitude des serrures secrètes pour comprendre de quoi il s</w:t>
      </w:r>
      <w:r w:rsidR="00BF7D4A">
        <w:t>’</w:t>
      </w:r>
      <w:r w:rsidRPr="008A7EC9">
        <w:t>agissait</w:t>
      </w:r>
      <w:r w:rsidR="00BF7D4A">
        <w:t xml:space="preserve">. </w:t>
      </w:r>
      <w:r w:rsidRPr="008A7EC9">
        <w:t>Le système est encore celui des coffres-forts</w:t>
      </w:r>
      <w:r w:rsidR="00BF7D4A">
        <w:t xml:space="preserve">, </w:t>
      </w:r>
      <w:r w:rsidRPr="008A7EC9">
        <w:t>Fichet et autres</w:t>
      </w:r>
      <w:r w:rsidR="00BF7D4A">
        <w:t xml:space="preserve">. </w:t>
      </w:r>
      <w:r w:rsidRPr="008A7EC9">
        <w:t>Il y avait</w:t>
      </w:r>
      <w:r w:rsidR="00BF7D4A">
        <w:t xml:space="preserve">, </w:t>
      </w:r>
      <w:r w:rsidRPr="008A7EC9">
        <w:t>dans la salle des Chevaliers</w:t>
      </w:r>
      <w:r w:rsidR="00BF7D4A">
        <w:t xml:space="preserve">, </w:t>
      </w:r>
      <w:r w:rsidRPr="008A7EC9">
        <w:t>à l</w:t>
      </w:r>
      <w:r w:rsidR="00BF7D4A">
        <w:t>’</w:t>
      </w:r>
      <w:proofErr w:type="spellStart"/>
      <w:r w:rsidRPr="008A7EC9">
        <w:rPr>
          <w:i/>
          <w:iCs/>
        </w:rPr>
        <w:t>Herrenhausen</w:t>
      </w:r>
      <w:proofErr w:type="spellEnd"/>
      <w:r w:rsidR="00BF7D4A">
        <w:rPr>
          <w:i/>
          <w:iCs/>
        </w:rPr>
        <w:t xml:space="preserve">, </w:t>
      </w:r>
      <w:r w:rsidRPr="008A7EC9">
        <w:t>sur la plaque de la ch</w:t>
      </w:r>
      <w:r w:rsidRPr="008A7EC9">
        <w:t>e</w:t>
      </w:r>
      <w:r w:rsidRPr="008A7EC9">
        <w:t>minée</w:t>
      </w:r>
      <w:r w:rsidR="00BF7D4A">
        <w:t xml:space="preserve">, </w:t>
      </w:r>
      <w:r w:rsidRPr="008A7EC9">
        <w:t>six serrures lettrées</w:t>
      </w:r>
      <w:r w:rsidR="00BF7D4A">
        <w:t xml:space="preserve">. </w:t>
      </w:r>
      <w:r w:rsidRPr="008A7EC9">
        <w:t>On faisait jouer le ressort en pr</w:t>
      </w:r>
      <w:r w:rsidRPr="008A7EC9">
        <w:t>e</w:t>
      </w:r>
      <w:r w:rsidRPr="008A7EC9">
        <w:t>nant successivement</w:t>
      </w:r>
      <w:r w:rsidR="00BF7D4A">
        <w:t xml:space="preserve">, </w:t>
      </w:r>
      <w:r w:rsidRPr="008A7EC9">
        <w:t>pour chaque serrure</w:t>
      </w:r>
      <w:r w:rsidR="00BF7D4A">
        <w:t xml:space="preserve">, </w:t>
      </w:r>
      <w:r w:rsidRPr="008A7EC9">
        <w:t>chacune des six le</w:t>
      </w:r>
      <w:r w:rsidRPr="008A7EC9">
        <w:t>t</w:t>
      </w:r>
      <w:r w:rsidRPr="008A7EC9">
        <w:t>tres dont se composait le nom de l</w:t>
      </w:r>
      <w:r w:rsidR="00BF7D4A">
        <w:t>’</w:t>
      </w:r>
      <w:r w:rsidRPr="008A7EC9">
        <w:t>inventeur</w:t>
      </w:r>
      <w:r w:rsidR="00BF7D4A">
        <w:t xml:space="preserve">, </w:t>
      </w:r>
      <w:r w:rsidRPr="008A7EC9">
        <w:t>Giroud</w:t>
      </w:r>
      <w:r w:rsidR="00BF7D4A">
        <w:t>.</w:t>
      </w:r>
    </w:p>
    <w:p w14:paraId="020D14D8" w14:textId="77777777" w:rsidR="00BF7D4A" w:rsidRDefault="009D75A4" w:rsidP="009D75A4">
      <w:r w:rsidRPr="008A7EC9">
        <w:t xml:space="preserve">Si vous vous rappelez que ce Giroud était le serrurier du grand-duc de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 xml:space="preserve">vous admettrez sans peine que </w:t>
      </w:r>
      <w:r w:rsidRPr="008A7EC9">
        <w:lastRenderedPageBreak/>
        <w:t>ma première pensée ait été celle-ci</w:t>
      </w:r>
      <w:r w:rsidR="00BF7D4A">
        <w:t xml:space="preserve"> : </w:t>
      </w:r>
      <w:r w:rsidRPr="008A7EC9">
        <w:t xml:space="preserve">vérifier sur la plaque de la cheminée de la salle des Armures du château de </w:t>
      </w:r>
      <w:proofErr w:type="spellStart"/>
      <w:r w:rsidRPr="008A7EC9">
        <w:t>Lautenbourg</w:t>
      </w:r>
      <w:proofErr w:type="spellEnd"/>
      <w:r w:rsidRPr="008A7EC9">
        <w:t xml:space="preserve"> la justesse des raisonnements que j</w:t>
      </w:r>
      <w:r w:rsidR="00BF7D4A">
        <w:t>’</w:t>
      </w:r>
      <w:r w:rsidRPr="008A7EC9">
        <w:t>avais été amené à faire pour la cheminée de la salle des Chevaliers du château de Hanovre</w:t>
      </w:r>
      <w:r w:rsidR="00BF7D4A">
        <w:t xml:space="preserve">, </w:t>
      </w:r>
      <w:r w:rsidRPr="008A7EC9">
        <w:t>et vous concevez l</w:t>
      </w:r>
      <w:r w:rsidR="00BF7D4A">
        <w:t>’</w:t>
      </w:r>
      <w:r w:rsidRPr="008A7EC9">
        <w:t>impatience avec laquelle je guettai le départ de Cyrus Beck</w:t>
      </w:r>
      <w:r w:rsidR="00BF7D4A">
        <w:t>.</w:t>
      </w:r>
    </w:p>
    <w:p w14:paraId="5ADFB96F" w14:textId="77777777" w:rsidR="00BF7D4A" w:rsidRDefault="009D75A4" w:rsidP="009D75A4">
      <w:r w:rsidRPr="008A7EC9">
        <w:t>Quand il fut enfin sorti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attendis un quart d</w:t>
      </w:r>
      <w:r w:rsidR="00BF7D4A">
        <w:t>’</w:t>
      </w:r>
      <w:r w:rsidRPr="008A7EC9">
        <w:t>heure</w:t>
      </w:r>
      <w:r w:rsidR="00BF7D4A">
        <w:t xml:space="preserve">. </w:t>
      </w:r>
      <w:r w:rsidRPr="008A7EC9">
        <w:t>Alors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éteignis l</w:t>
      </w:r>
      <w:r w:rsidR="00BF7D4A">
        <w:t>’</w:t>
      </w:r>
      <w:r w:rsidRPr="008A7EC9">
        <w:t>électricité</w:t>
      </w:r>
      <w:r w:rsidR="00BF7D4A">
        <w:t xml:space="preserve">, </w:t>
      </w:r>
      <w:r w:rsidRPr="008A7EC9">
        <w:t>ouvris la porte de droite de la biblioth</w:t>
      </w:r>
      <w:r w:rsidRPr="008A7EC9">
        <w:t>è</w:t>
      </w:r>
      <w:r w:rsidRPr="008A7EC9">
        <w:t>que</w:t>
      </w:r>
      <w:r w:rsidR="00BF7D4A">
        <w:t xml:space="preserve">, </w:t>
      </w:r>
      <w:r w:rsidRPr="008A7EC9">
        <w:t>la refermant avec bruit</w:t>
      </w:r>
      <w:r w:rsidR="00BF7D4A">
        <w:t xml:space="preserve">, </w:t>
      </w:r>
      <w:r w:rsidRPr="008A7EC9">
        <w:t>comme si je regagnais mon appa</w:t>
      </w:r>
      <w:r w:rsidRPr="008A7EC9">
        <w:t>r</w:t>
      </w:r>
      <w:r w:rsidRPr="008A7EC9">
        <w:t>tement</w:t>
      </w:r>
      <w:r w:rsidR="00BF7D4A">
        <w:t xml:space="preserve">. </w:t>
      </w:r>
      <w:r w:rsidRPr="008A7EC9">
        <w:t>Puis</w:t>
      </w:r>
      <w:r w:rsidR="00BF7D4A">
        <w:t xml:space="preserve">, </w:t>
      </w:r>
      <w:r w:rsidRPr="008A7EC9">
        <w:t>évitant le moindre choc</w:t>
      </w:r>
      <w:r w:rsidR="00BF7D4A">
        <w:t xml:space="preserve">, </w:t>
      </w:r>
      <w:r w:rsidRPr="008A7EC9">
        <w:t>longeant à tâtons les p</w:t>
      </w:r>
      <w:r w:rsidRPr="008A7EC9">
        <w:t>u</w:t>
      </w:r>
      <w:r w:rsidRPr="008A7EC9">
        <w:t>pitres et les vitrines de numismatique</w:t>
      </w:r>
      <w:r w:rsidR="00BF7D4A">
        <w:t xml:space="preserve">, </w:t>
      </w:r>
      <w:r w:rsidRPr="008A7EC9">
        <w:t>je revins sur mes pas et ouvris doucement la porte de gauche</w:t>
      </w:r>
      <w:r w:rsidR="00BF7D4A">
        <w:t xml:space="preserve">, </w:t>
      </w:r>
      <w:r w:rsidRPr="008A7EC9">
        <w:t>qui donnait dans la salle des Armures</w:t>
      </w:r>
      <w:r w:rsidR="00BF7D4A">
        <w:t>.</w:t>
      </w:r>
    </w:p>
    <w:p w14:paraId="61268D29" w14:textId="77777777" w:rsidR="00BF7D4A" w:rsidRDefault="009D75A4" w:rsidP="009D75A4">
      <w:r w:rsidRPr="008A7EC9">
        <w:t>De grandes flaques lunaires s</w:t>
      </w:r>
      <w:r w:rsidR="00BF7D4A">
        <w:t>’</w:t>
      </w:r>
      <w:r w:rsidRPr="008A7EC9">
        <w:t>étendaient sur le sol noir s</w:t>
      </w:r>
      <w:r w:rsidRPr="008A7EC9">
        <w:t>e</w:t>
      </w:r>
      <w:r w:rsidRPr="008A7EC9">
        <w:t>lon la forme des hautes fenêtres lancéolées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allai droit à la cheminée</w:t>
      </w:r>
      <w:r w:rsidR="00BF7D4A">
        <w:t xml:space="preserve"> ; </w:t>
      </w:r>
      <w:r w:rsidRPr="008A7EC9">
        <w:t>je sentis avec émotion le contact de la lourde plaque de fonte</w:t>
      </w:r>
      <w:r w:rsidR="00BF7D4A">
        <w:t xml:space="preserve">. </w:t>
      </w:r>
      <w:r w:rsidRPr="008A7EC9">
        <w:t>Ce ne fut que lorsque mes doigts eurent rencontré à gauche</w:t>
      </w:r>
      <w:r w:rsidR="00BF7D4A">
        <w:t xml:space="preserve">, </w:t>
      </w:r>
      <w:r w:rsidRPr="008A7EC9">
        <w:t>tout en haut</w:t>
      </w:r>
      <w:r w:rsidR="00BF7D4A">
        <w:t xml:space="preserve">, </w:t>
      </w:r>
      <w:r w:rsidRPr="008A7EC9">
        <w:t>une espèce de macaron de fer que je fis jouer ma lampe électrique</w:t>
      </w:r>
      <w:r w:rsidR="00BF7D4A">
        <w:t>.</w:t>
      </w:r>
    </w:p>
    <w:p w14:paraId="3700AC5A" w14:textId="77777777" w:rsidR="00BF7D4A" w:rsidRDefault="009D75A4" w:rsidP="009D75A4">
      <w:r w:rsidRPr="008A7EC9">
        <w:t>Je n</w:t>
      </w:r>
      <w:r w:rsidR="00BF7D4A">
        <w:t>’</w:t>
      </w:r>
      <w:r w:rsidRPr="008A7EC9">
        <w:t>eus aucune peine à venir à bout de ce macaron</w:t>
      </w:r>
      <w:r w:rsidR="00BF7D4A">
        <w:t xml:space="preserve"> ; </w:t>
      </w:r>
      <w:r w:rsidRPr="008A7EC9">
        <w:t>il p</w:t>
      </w:r>
      <w:r w:rsidRPr="008A7EC9">
        <w:t>i</w:t>
      </w:r>
      <w:r w:rsidRPr="008A7EC9">
        <w:t>vota sur sa charnière</w:t>
      </w:r>
      <w:r w:rsidR="00BF7D4A">
        <w:t xml:space="preserve">, </w:t>
      </w:r>
      <w:r w:rsidRPr="008A7EC9">
        <w:t>laissant visible une espèce de cadran</w:t>
      </w:r>
      <w:r w:rsidR="00BF7D4A">
        <w:t xml:space="preserve">. </w:t>
      </w:r>
      <w:r w:rsidRPr="008A7EC9">
        <w:t>Le tout assez analogue au modèle employé pour nos compteurs à gaz</w:t>
      </w:r>
      <w:r w:rsidR="00BF7D4A">
        <w:t>.</w:t>
      </w:r>
    </w:p>
    <w:p w14:paraId="5E8F483A" w14:textId="77777777" w:rsidR="00BF7D4A" w:rsidRDefault="009D75A4" w:rsidP="009D75A4">
      <w:r w:rsidRPr="008A7EC9">
        <w:t>J</w:t>
      </w:r>
      <w:r w:rsidR="00BF7D4A">
        <w:t>’</w:t>
      </w:r>
      <w:r w:rsidRPr="008A7EC9">
        <w:t>eus un geste de dépit</w:t>
      </w:r>
      <w:r w:rsidR="00BF7D4A">
        <w:t xml:space="preserve">. </w:t>
      </w:r>
      <w:r w:rsidRPr="008A7EC9">
        <w:t>Je m</w:t>
      </w:r>
      <w:r w:rsidR="00BF7D4A">
        <w:t>’</w:t>
      </w:r>
      <w:r w:rsidRPr="008A7EC9">
        <w:t>attendais à des lettres</w:t>
      </w:r>
      <w:r w:rsidR="00BF7D4A">
        <w:t xml:space="preserve">. </w:t>
      </w:r>
      <w:r w:rsidRPr="008A7EC9">
        <w:t>Or</w:t>
      </w:r>
      <w:r w:rsidR="00BF7D4A">
        <w:t xml:space="preserve">, </w:t>
      </w:r>
      <w:r w:rsidRPr="008A7EC9">
        <w:t>le cadran était chiffré</w:t>
      </w:r>
      <w:r w:rsidR="00BF7D4A">
        <w:t xml:space="preserve">. </w:t>
      </w:r>
      <w:r w:rsidRPr="008A7EC9">
        <w:t>Il était divisé en vingt-cinq compartiments</w:t>
      </w:r>
      <w:r w:rsidR="00BF7D4A">
        <w:t>.</w:t>
      </w:r>
    </w:p>
    <w:p w14:paraId="62EFC8C6" w14:textId="77777777" w:rsidR="00BF7D4A" w:rsidRDefault="009D75A4" w:rsidP="009D75A4">
      <w:r w:rsidRPr="008A7EC9">
        <w:t>Éteignant ma lampe électrique</w:t>
      </w:r>
      <w:r w:rsidR="00BF7D4A">
        <w:t xml:space="preserve">, </w:t>
      </w:r>
      <w:r w:rsidRPr="008A7EC9">
        <w:t>je m</w:t>
      </w:r>
      <w:r w:rsidR="00BF7D4A">
        <w:t>’</w:t>
      </w:r>
      <w:r w:rsidRPr="008A7EC9">
        <w:t>assis sur un lourd e</w:t>
      </w:r>
      <w:r w:rsidRPr="008A7EC9">
        <w:t>s</w:t>
      </w:r>
      <w:r w:rsidRPr="008A7EC9">
        <w:t>cabeau de chêne qui se trouvait là</w:t>
      </w:r>
      <w:r w:rsidR="00BF7D4A">
        <w:t>.</w:t>
      </w:r>
    </w:p>
    <w:p w14:paraId="3671CE4D" w14:textId="77777777" w:rsidR="00BF7D4A" w:rsidRDefault="009D75A4" w:rsidP="009D75A4">
      <w:r w:rsidRPr="008A7EC9">
        <w:t>Mes réflexions ne furent pas de longue durée</w:t>
      </w:r>
      <w:r w:rsidR="00BF7D4A">
        <w:t xml:space="preserve">. </w:t>
      </w:r>
      <w:r w:rsidRPr="008A7EC9">
        <w:t>Le nombre 25</w:t>
      </w:r>
      <w:r w:rsidR="00BF7D4A">
        <w:t xml:space="preserve"> ! </w:t>
      </w:r>
      <w:r w:rsidRPr="008A7EC9">
        <w:t>Étais-je sot</w:t>
      </w:r>
      <w:r w:rsidR="00BF7D4A">
        <w:t> !</w:t>
      </w:r>
    </w:p>
    <w:p w14:paraId="0495BB7E" w14:textId="77777777" w:rsidR="00BF7D4A" w:rsidRDefault="009D75A4" w:rsidP="009D75A4">
      <w:r w:rsidRPr="008A7EC9">
        <w:lastRenderedPageBreak/>
        <w:t>Je tirai de ma poche un crayon et un morceau de papier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à genoux devant l</w:t>
      </w:r>
      <w:r w:rsidR="00BF7D4A">
        <w:t>’</w:t>
      </w:r>
      <w:r w:rsidRPr="008A7EC9">
        <w:t>escabeau</w:t>
      </w:r>
      <w:r w:rsidR="00BF7D4A">
        <w:t xml:space="preserve">, </w:t>
      </w:r>
      <w:r w:rsidRPr="008A7EC9">
        <w:t>ayant à nouveau pressé le bouton de ma lampe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eus tôt fait de tracer les vingt-cinq lettres de l</w:t>
      </w:r>
      <w:r w:rsidR="00BF7D4A">
        <w:t>’</w:t>
      </w:r>
      <w:r w:rsidRPr="008A7EC9">
        <w:t>alphabet</w:t>
      </w:r>
      <w:r w:rsidR="00BF7D4A">
        <w:t xml:space="preserve">, </w:t>
      </w:r>
      <w:r w:rsidRPr="008A7EC9">
        <w:t>avec</w:t>
      </w:r>
      <w:r w:rsidR="00BF7D4A">
        <w:t xml:space="preserve">, </w:t>
      </w:r>
      <w:r w:rsidRPr="008A7EC9">
        <w:t>sous chacune d</w:t>
      </w:r>
      <w:r w:rsidR="00BF7D4A">
        <w:t>’</w:t>
      </w:r>
      <w:r w:rsidRPr="008A7EC9">
        <w:t>elles</w:t>
      </w:r>
      <w:r w:rsidR="00BF7D4A">
        <w:t xml:space="preserve">, </w:t>
      </w:r>
      <w:r w:rsidRPr="008A7EC9">
        <w:t>le chiffre correspondant</w:t>
      </w:r>
      <w:r w:rsidR="00BF7D4A">
        <w:t xml:space="preserve">. </w:t>
      </w:r>
      <w:r w:rsidRPr="008A7EC9">
        <w:t>Ayant alors écrit le nom de Giroud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obtins la combinaison su</w:t>
      </w:r>
      <w:r w:rsidRPr="008A7EC9">
        <w:t>i</w:t>
      </w:r>
      <w:r w:rsidRPr="008A7EC9">
        <w:t>vante</w:t>
      </w:r>
      <w:r w:rsidR="00BF7D4A">
        <w:t xml:space="preserve"> : </w:t>
      </w:r>
      <w:r w:rsidR="00BF7D4A" w:rsidRPr="008A7EC9">
        <w:t>7</w:t>
      </w:r>
      <w:r w:rsidR="00BF7D4A">
        <w:t>.</w:t>
      </w:r>
      <w:r w:rsidR="00BF7D4A" w:rsidRPr="008A7EC9">
        <w:t>9</w:t>
      </w:r>
      <w:r w:rsidR="00BF7D4A">
        <w:t xml:space="preserve">. </w:t>
      </w:r>
      <w:r w:rsidRPr="008A7EC9">
        <w:t>1</w:t>
      </w:r>
      <w:r w:rsidR="00BF7D4A" w:rsidRPr="008A7EC9">
        <w:t>8</w:t>
      </w:r>
      <w:r w:rsidR="00BF7D4A">
        <w:t>.</w:t>
      </w:r>
      <w:r w:rsidR="00BF7D4A" w:rsidRPr="008A7EC9">
        <w:t>15</w:t>
      </w:r>
      <w:r w:rsidR="00BF7D4A">
        <w:t>.</w:t>
      </w:r>
      <w:r w:rsidR="00BF7D4A" w:rsidRPr="008A7EC9">
        <w:t>21</w:t>
      </w:r>
      <w:r w:rsidR="00BF7D4A">
        <w:t>.</w:t>
      </w:r>
      <w:r w:rsidR="00BF7D4A" w:rsidRPr="008A7EC9">
        <w:t>4</w:t>
      </w:r>
      <w:r w:rsidR="00BF7D4A">
        <w:t>.</w:t>
      </w:r>
    </w:p>
    <w:p w14:paraId="50C4EBFB" w14:textId="77777777" w:rsidR="00BF7D4A" w:rsidRDefault="009D75A4" w:rsidP="009D75A4">
      <w:r w:rsidRPr="008A7EC9">
        <w:t>791815214</w:t>
      </w:r>
      <w:r w:rsidR="00BF7D4A">
        <w:t xml:space="preserve">. </w:t>
      </w:r>
      <w:r w:rsidRPr="008A7EC9">
        <w:t>Il faudra que beaucoup de jours passent</w:t>
      </w:r>
      <w:r w:rsidR="00BF7D4A">
        <w:t xml:space="preserve">, </w:t>
      </w:r>
      <w:r w:rsidRPr="008A7EC9">
        <w:t>avant que ce nombre disparaisse de ma mémoire</w:t>
      </w:r>
      <w:r w:rsidR="00BF7D4A">
        <w:t>.</w:t>
      </w:r>
    </w:p>
    <w:p w14:paraId="1AAFBB49" w14:textId="77777777" w:rsidR="00BF7D4A" w:rsidRDefault="009D75A4" w:rsidP="009D75A4">
      <w:r w:rsidRPr="008A7EC9">
        <w:t>Je promenai le faible faisceau électrique sur le rectangle de fonte</w:t>
      </w:r>
      <w:r w:rsidR="00BF7D4A">
        <w:t xml:space="preserve">. </w:t>
      </w:r>
      <w:r w:rsidRPr="008A7EC9">
        <w:t>Un immense désappointement me saisissait</w:t>
      </w:r>
      <w:r w:rsidR="00BF7D4A">
        <w:t xml:space="preserve">. </w:t>
      </w:r>
      <w:r w:rsidRPr="008A7EC9">
        <w:t xml:space="preserve">Au lieu des six macarons </w:t>
      </w:r>
      <w:r w:rsidRPr="008A7EC9">
        <w:rPr>
          <w:i/>
          <w:iCs/>
        </w:rPr>
        <w:t>qu</w:t>
      </w:r>
      <w:r w:rsidR="00BF7D4A">
        <w:rPr>
          <w:i/>
          <w:iCs/>
        </w:rPr>
        <w:t>’</w:t>
      </w:r>
      <w:r w:rsidRPr="008A7EC9">
        <w:rPr>
          <w:i/>
          <w:iCs/>
        </w:rPr>
        <w:t>il devait y avoir</w:t>
      </w:r>
      <w:r w:rsidR="00BF7D4A">
        <w:rPr>
          <w:i/>
          <w:iCs/>
        </w:rPr>
        <w:t xml:space="preserve">, </w:t>
      </w:r>
      <w:r w:rsidRPr="008A7EC9">
        <w:t>je n</w:t>
      </w:r>
      <w:r w:rsidR="00BF7D4A">
        <w:t>’</w:t>
      </w:r>
      <w:r w:rsidRPr="008A7EC9">
        <w:t>en découvrais que deux</w:t>
      </w:r>
      <w:r w:rsidR="00BF7D4A">
        <w:t>.</w:t>
      </w:r>
    </w:p>
    <w:p w14:paraId="2DE3F134" w14:textId="77777777" w:rsidR="00BF7D4A" w:rsidRDefault="009D75A4" w:rsidP="009D75A4">
      <w:r w:rsidRPr="008A7EC9">
        <w:t>Quand</w:t>
      </w:r>
      <w:r w:rsidR="00BF7D4A">
        <w:t xml:space="preserve">, </w:t>
      </w:r>
      <w:r w:rsidRPr="008A7EC9">
        <w:t>dans un raisonnement comme celui auquel je v</w:t>
      </w:r>
      <w:r w:rsidRPr="008A7EC9">
        <w:t>e</w:t>
      </w:r>
      <w:r w:rsidRPr="008A7EC9">
        <w:t>nais de me livrer</w:t>
      </w:r>
      <w:r w:rsidR="00BF7D4A">
        <w:t xml:space="preserve">, </w:t>
      </w:r>
      <w:r w:rsidRPr="008A7EC9">
        <w:t>un seul élément ne concorde pas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est que tout le raisonnement est faux</w:t>
      </w:r>
      <w:r w:rsidR="00BF7D4A">
        <w:t xml:space="preserve">. </w:t>
      </w:r>
      <w:r w:rsidRPr="008A7EC9">
        <w:t>Aussi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eût été par trop simple</w:t>
      </w:r>
      <w:r w:rsidR="00BF7D4A">
        <w:t>…</w:t>
      </w:r>
    </w:p>
    <w:p w14:paraId="1EF4867E" w14:textId="77777777" w:rsidR="00BF7D4A" w:rsidRDefault="009D75A4" w:rsidP="009D75A4">
      <w:r w:rsidRPr="008A7EC9">
        <w:t>Uniquement par acquit de conscience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ouvris le premier macaron</w:t>
      </w:r>
      <w:r w:rsidR="00BF7D4A">
        <w:t xml:space="preserve">, </w:t>
      </w:r>
      <w:r w:rsidRPr="008A7EC9">
        <w:t>et faisant tourner l</w:t>
      </w:r>
      <w:r w:rsidR="00BF7D4A">
        <w:t>’</w:t>
      </w:r>
      <w:r w:rsidRPr="008A7EC9">
        <w:t>aiguille qui partait du centre du cadran</w:t>
      </w:r>
      <w:r w:rsidR="00BF7D4A">
        <w:t xml:space="preserve">, </w:t>
      </w:r>
      <w:r w:rsidRPr="008A7EC9">
        <w:t xml:space="preserve">je la </w:t>
      </w:r>
      <w:proofErr w:type="spellStart"/>
      <w:r w:rsidRPr="008A7EC9">
        <w:t>mis</w:t>
      </w:r>
      <w:proofErr w:type="spellEnd"/>
      <w:r w:rsidRPr="008A7EC9">
        <w:t xml:space="preserve"> sur le chiffre 7</w:t>
      </w:r>
      <w:r w:rsidR="00BF7D4A">
        <w:t xml:space="preserve"> : </w:t>
      </w:r>
      <w:r w:rsidRPr="008A7EC9">
        <w:t>g</w:t>
      </w:r>
      <w:r w:rsidR="00BF7D4A">
        <w:t>.</w:t>
      </w:r>
    </w:p>
    <w:p w14:paraId="755C3720" w14:textId="77777777" w:rsidR="00BF7D4A" w:rsidRDefault="009D75A4" w:rsidP="009D75A4">
      <w:r w:rsidRPr="008A7EC9">
        <w:t>J</w:t>
      </w:r>
      <w:r w:rsidR="00BF7D4A">
        <w:t>’</w:t>
      </w:r>
      <w:r w:rsidRPr="008A7EC9">
        <w:t>allai à droite</w:t>
      </w:r>
      <w:r w:rsidR="00BF7D4A">
        <w:t xml:space="preserve">, </w:t>
      </w:r>
      <w:r w:rsidRPr="008A7EC9">
        <w:t>et répétait la même opération sur le second macaron</w:t>
      </w:r>
      <w:r w:rsidR="00BF7D4A">
        <w:t xml:space="preserve">, </w:t>
      </w:r>
      <w:r w:rsidRPr="008A7EC9">
        <w:t>mettant l</w:t>
      </w:r>
      <w:r w:rsidR="00BF7D4A">
        <w:t>’</w:t>
      </w:r>
      <w:r w:rsidRPr="008A7EC9">
        <w:t>aiguille au chiffre 9</w:t>
      </w:r>
      <w:r w:rsidR="00BF7D4A">
        <w:t xml:space="preserve"> : </w:t>
      </w:r>
      <w:r w:rsidRPr="008A7EC9">
        <w:t>i</w:t>
      </w:r>
      <w:r w:rsidR="00BF7D4A">
        <w:t>.</w:t>
      </w:r>
    </w:p>
    <w:p w14:paraId="55F5D9B6" w14:textId="77777777" w:rsidR="00BF7D4A" w:rsidRDefault="009D75A4" w:rsidP="009D75A4">
      <w:r w:rsidRPr="008A7EC9">
        <w:t>Alors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entendis mon cœur battre</w:t>
      </w:r>
      <w:r w:rsidR="00BF7D4A">
        <w:t xml:space="preserve">. </w:t>
      </w:r>
      <w:r w:rsidRPr="008A7EC9">
        <w:t>Une raie noire se dess</w:t>
      </w:r>
      <w:r w:rsidRPr="008A7EC9">
        <w:t>i</w:t>
      </w:r>
      <w:r w:rsidRPr="008A7EC9">
        <w:t>na verticalement au centre de la plaque</w:t>
      </w:r>
      <w:r w:rsidR="00BF7D4A">
        <w:t xml:space="preserve">. </w:t>
      </w:r>
      <w:r w:rsidRPr="008A7EC9">
        <w:t>Cette raie s</w:t>
      </w:r>
      <w:r w:rsidR="00BF7D4A">
        <w:t>’</w:t>
      </w:r>
      <w:r w:rsidRPr="008A7EC9">
        <w:t>agrandit</w:t>
      </w:r>
      <w:r w:rsidR="00BF7D4A">
        <w:t xml:space="preserve">, </w:t>
      </w:r>
      <w:r w:rsidRPr="008A7EC9">
        <w:t>s</w:t>
      </w:r>
      <w:r w:rsidR="00BF7D4A">
        <w:t>’</w:t>
      </w:r>
      <w:r w:rsidRPr="008A7EC9">
        <w:t>agrandit</w:t>
      </w:r>
      <w:r w:rsidR="00BF7D4A">
        <w:t xml:space="preserve">. </w:t>
      </w:r>
      <w:r w:rsidRPr="008A7EC9">
        <w:t>Les deux parois</w:t>
      </w:r>
      <w:r w:rsidR="00BF7D4A">
        <w:t xml:space="preserve">, </w:t>
      </w:r>
      <w:r w:rsidRPr="008A7EC9">
        <w:t>glissant à gauche et à droite</w:t>
      </w:r>
      <w:r w:rsidR="00BF7D4A">
        <w:t xml:space="preserve">, </w:t>
      </w:r>
      <w:r w:rsidRPr="008A7EC9">
        <w:t>laiss</w:t>
      </w:r>
      <w:r w:rsidRPr="008A7EC9">
        <w:t>è</w:t>
      </w:r>
      <w:r w:rsidRPr="008A7EC9">
        <w:t>rent une fente de 80 centimètres</w:t>
      </w:r>
      <w:r w:rsidR="00BF7D4A">
        <w:t>.</w:t>
      </w:r>
    </w:p>
    <w:p w14:paraId="56E846A7" w14:textId="77777777" w:rsidR="00BF7D4A" w:rsidRDefault="009D75A4" w:rsidP="009D75A4">
      <w:r w:rsidRPr="008A7EC9">
        <w:t>J</w:t>
      </w:r>
      <w:r w:rsidR="00BF7D4A">
        <w:t>’</w:t>
      </w:r>
      <w:r w:rsidRPr="008A7EC9">
        <w:t>avais trouvé</w:t>
      </w:r>
      <w:r w:rsidR="00BF7D4A">
        <w:t xml:space="preserve"> : </w:t>
      </w:r>
      <w:r w:rsidRPr="008A7EC9">
        <w:t>le secret de l</w:t>
      </w:r>
      <w:r w:rsidR="00BF7D4A">
        <w:t>’</w:t>
      </w:r>
      <w:proofErr w:type="spellStart"/>
      <w:r w:rsidRPr="008A7EC9">
        <w:rPr>
          <w:i/>
          <w:iCs/>
        </w:rPr>
        <w:t>Herrenhausen</w:t>
      </w:r>
      <w:proofErr w:type="spellEnd"/>
      <w:r w:rsidRPr="008A7EC9">
        <w:t xml:space="preserve"> allait être enfin percé</w:t>
      </w:r>
      <w:r w:rsidR="00BF7D4A">
        <w:t>.</w:t>
      </w:r>
    </w:p>
    <w:p w14:paraId="7D73092F" w14:textId="088E1B5E" w:rsidR="009D75A4" w:rsidRPr="008A7EC9" w:rsidRDefault="009D75A4" w:rsidP="009D75A4">
      <w:r w:rsidRPr="008A7EC9">
        <w:lastRenderedPageBreak/>
        <w:t>J</w:t>
      </w:r>
      <w:r w:rsidR="00BF7D4A">
        <w:t>’</w:t>
      </w:r>
      <w:r w:rsidRPr="008A7EC9">
        <w:t>étais redevenu calme</w:t>
      </w:r>
      <w:r w:rsidR="00BF7D4A">
        <w:t xml:space="preserve">, </w:t>
      </w:r>
      <w:r w:rsidRPr="008A7EC9">
        <w:t>extraordinairement calme</w:t>
      </w:r>
      <w:r w:rsidR="00BF7D4A">
        <w:t xml:space="preserve">. </w:t>
      </w:r>
      <w:r w:rsidRPr="008A7EC9">
        <w:t>Je me souviens que je me répétais</w:t>
      </w:r>
      <w:r w:rsidR="00BF7D4A">
        <w:t> : « </w:t>
      </w:r>
      <w:r w:rsidRPr="008A7EC9">
        <w:t>Quelle admirable façon d</w:t>
      </w:r>
      <w:r w:rsidR="00BF7D4A">
        <w:t>’</w:t>
      </w:r>
      <w:r w:rsidRPr="008A7EC9">
        <w:t>étudier l</w:t>
      </w:r>
      <w:r w:rsidR="00BF7D4A">
        <w:t>’</w:t>
      </w:r>
      <w:r w:rsidRPr="008A7EC9">
        <w:t>histoire</w:t>
      </w:r>
      <w:r w:rsidR="00BF7D4A">
        <w:t xml:space="preserve"> ! </w:t>
      </w:r>
      <w:r w:rsidRPr="008A7EC9">
        <w:t>qu</w:t>
      </w:r>
      <w:r w:rsidR="00BF7D4A">
        <w:t>’</w:t>
      </w:r>
      <w:r w:rsidRPr="008A7EC9">
        <w:t xml:space="preserve">en penserait </w:t>
      </w:r>
      <w:r w:rsidR="00BF7D4A">
        <w:t>M. </w:t>
      </w:r>
      <w:r w:rsidRPr="008A7EC9">
        <w:t>Seignobos</w:t>
      </w:r>
      <w:r w:rsidR="00BF7D4A">
        <w:t> ? »</w:t>
      </w:r>
    </w:p>
    <w:p w14:paraId="0B858801" w14:textId="77777777" w:rsidR="00BF7D4A" w:rsidRDefault="009D75A4" w:rsidP="009D75A4">
      <w:r w:rsidRPr="008A7EC9">
        <w:t>Prenant avec moi l</w:t>
      </w:r>
      <w:r w:rsidR="00BF7D4A">
        <w:t>’</w:t>
      </w:r>
      <w:r w:rsidRPr="008A7EC9">
        <w:t>escabeau qui m</w:t>
      </w:r>
      <w:r w:rsidR="00BF7D4A">
        <w:t>’</w:t>
      </w:r>
      <w:r w:rsidRPr="008A7EC9">
        <w:t>avait servi de table</w:t>
      </w:r>
      <w:r w:rsidR="00BF7D4A">
        <w:t xml:space="preserve">, </w:t>
      </w:r>
      <w:r w:rsidRPr="008A7EC9">
        <w:t>je m</w:t>
      </w:r>
      <w:r w:rsidR="00BF7D4A">
        <w:t>’</w:t>
      </w:r>
      <w:r w:rsidRPr="008A7EC9">
        <w:t>introduisis par l</w:t>
      </w:r>
      <w:r w:rsidR="00BF7D4A">
        <w:t>’</w:t>
      </w:r>
      <w:r w:rsidRPr="008A7EC9">
        <w:t>ouverture</w:t>
      </w:r>
      <w:r w:rsidR="00BF7D4A">
        <w:t xml:space="preserve">. </w:t>
      </w:r>
      <w:r w:rsidRPr="008A7EC9">
        <w:t>La plaque de fonte qui venait de jouer avait</w:t>
      </w:r>
      <w:r w:rsidR="00BF7D4A">
        <w:t xml:space="preserve">, </w:t>
      </w:r>
      <w:r w:rsidRPr="008A7EC9">
        <w:t>de chaque côté de l</w:t>
      </w:r>
      <w:r w:rsidR="00BF7D4A">
        <w:t>’</w:t>
      </w:r>
      <w:r w:rsidRPr="008A7EC9">
        <w:t>ouverture</w:t>
      </w:r>
      <w:r w:rsidR="00BF7D4A">
        <w:t xml:space="preserve">, </w:t>
      </w:r>
      <w:r w:rsidRPr="008A7EC9">
        <w:t>deux poignées</w:t>
      </w:r>
      <w:r w:rsidR="00BF7D4A">
        <w:t xml:space="preserve">. </w:t>
      </w:r>
      <w:r w:rsidRPr="008A7EC9">
        <w:t>Très doucement</w:t>
      </w:r>
      <w:r w:rsidR="00BF7D4A">
        <w:t xml:space="preserve">, </w:t>
      </w:r>
      <w:r w:rsidRPr="008A7EC9">
        <w:t>mais sans effort</w:t>
      </w:r>
      <w:r w:rsidR="00BF7D4A">
        <w:t xml:space="preserve">, </w:t>
      </w:r>
      <w:r w:rsidRPr="008A7EC9">
        <w:t>je refermai en les ramenant de l</w:t>
      </w:r>
      <w:r w:rsidR="00BF7D4A">
        <w:t>’</w:t>
      </w:r>
      <w:r w:rsidRPr="008A7EC9">
        <w:t>intérieur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une contre l</w:t>
      </w:r>
      <w:r w:rsidR="00BF7D4A">
        <w:t>’</w:t>
      </w:r>
      <w:r w:rsidRPr="008A7EC9">
        <w:t>autre</w:t>
      </w:r>
      <w:r w:rsidR="00BF7D4A">
        <w:t xml:space="preserve">, </w:t>
      </w:r>
      <w:r w:rsidRPr="008A7EC9">
        <w:t>pas tout à fait contre cependant</w:t>
      </w:r>
      <w:r w:rsidR="00BF7D4A">
        <w:t xml:space="preserve">, </w:t>
      </w:r>
      <w:r w:rsidRPr="008A7EC9">
        <w:t>dans la crainte de faire jouer quelque fatal déclic</w:t>
      </w:r>
      <w:r w:rsidR="00BF7D4A">
        <w:t>.</w:t>
      </w:r>
    </w:p>
    <w:p w14:paraId="6E427E50" w14:textId="0923AA47" w:rsidR="00BF7D4A" w:rsidRDefault="009D75A4" w:rsidP="009D75A4">
      <w:r w:rsidRPr="008A7EC9">
        <w:t>Vous rappelez-vous</w:t>
      </w:r>
      <w:r w:rsidR="00BF7D4A">
        <w:t xml:space="preserve">, </w:t>
      </w:r>
      <w:r w:rsidRPr="008A7EC9">
        <w:t>mon ami</w:t>
      </w:r>
      <w:r w:rsidR="00BF7D4A">
        <w:t xml:space="preserve">, </w:t>
      </w:r>
      <w:r w:rsidRPr="008A7EC9">
        <w:t>le 2</w:t>
      </w:r>
      <w:r w:rsidR="00BF7D4A" w:rsidRPr="008A7EC9">
        <w:t>4</w:t>
      </w:r>
      <w:r w:rsidR="00BF7D4A">
        <w:t> </w:t>
      </w:r>
      <w:r w:rsidR="00BF7D4A" w:rsidRPr="008A7EC9">
        <w:t>août</w:t>
      </w:r>
      <w:r w:rsidR="00BF7D4A">
        <w:t xml:space="preserve">, </w:t>
      </w:r>
      <w:r w:rsidRPr="008A7EC9">
        <w:t>en Belgique</w:t>
      </w:r>
      <w:r w:rsidR="00BF7D4A">
        <w:t xml:space="preserve">, </w:t>
      </w:r>
      <w:r w:rsidRPr="008A7EC9">
        <w:t>au village de Beaumont</w:t>
      </w:r>
      <w:r w:rsidR="00BF7D4A">
        <w:t xml:space="preserve">, </w:t>
      </w:r>
      <w:r w:rsidRPr="008A7EC9">
        <w:t>quand nous avons pénétré tous deux dans une cave où les gens du pays nous disaient qu</w:t>
      </w:r>
      <w:r w:rsidR="00BF7D4A">
        <w:t>’</w:t>
      </w:r>
      <w:r w:rsidRPr="008A7EC9">
        <w:t>étaient cachés cinq uhlans</w:t>
      </w:r>
      <w:r w:rsidR="00BF7D4A">
        <w:t xml:space="preserve"> ? </w:t>
      </w:r>
      <w:r w:rsidRPr="008A7EC9">
        <w:t>Vous me suiviez en m</w:t>
      </w:r>
      <w:r w:rsidR="00BF7D4A">
        <w:t>’</w:t>
      </w:r>
      <w:r w:rsidRPr="008A7EC9">
        <w:t>accusant d</w:t>
      </w:r>
      <w:r w:rsidR="00BF7D4A">
        <w:t>’</w:t>
      </w:r>
      <w:r w:rsidRPr="008A7EC9">
        <w:t>imprudence</w:t>
      </w:r>
      <w:r w:rsidR="00BF7D4A">
        <w:t xml:space="preserve">. </w:t>
      </w:r>
      <w:r w:rsidRPr="008A7EC9">
        <w:t>Moi</w:t>
      </w:r>
      <w:r w:rsidR="00BF7D4A">
        <w:t xml:space="preserve">, </w:t>
      </w:r>
      <w:r w:rsidRPr="008A7EC9">
        <w:t>je souriais en pensant que ces cinq fuyards étaient de pa</w:t>
      </w:r>
      <w:r w:rsidRPr="008A7EC9">
        <w:t>u</w:t>
      </w:r>
      <w:r w:rsidRPr="008A7EC9">
        <w:t>vres choses à côté de l</w:t>
      </w:r>
      <w:r w:rsidR="00BF7D4A">
        <w:t>’</w:t>
      </w:r>
      <w:r w:rsidRPr="008A7EC9">
        <w:t>obscurité où je me suis enfoncé cette nuit-là</w:t>
      </w:r>
      <w:r w:rsidR="00BF7D4A">
        <w:t>.</w:t>
      </w:r>
    </w:p>
    <w:p w14:paraId="514D77F8" w14:textId="77777777" w:rsidR="00BF7D4A" w:rsidRDefault="009D75A4" w:rsidP="009D75A4">
      <w:r w:rsidRPr="008A7EC9">
        <w:t>Les deux battants de la plaque ramenés</w:t>
      </w:r>
      <w:r w:rsidR="00BF7D4A">
        <w:t xml:space="preserve">, </w:t>
      </w:r>
      <w:r w:rsidRPr="008A7EC9">
        <w:t>je me trouvai dans une sorte de petite pièce large de six pieds</w:t>
      </w:r>
      <w:r w:rsidR="00BF7D4A">
        <w:t xml:space="preserve">, </w:t>
      </w:r>
      <w:r w:rsidRPr="008A7EC9">
        <w:t>haute de six</w:t>
      </w:r>
      <w:r w:rsidR="00BF7D4A">
        <w:t xml:space="preserve">. </w:t>
      </w:r>
      <w:r w:rsidRPr="008A7EC9">
        <w:t>À droite et à gauche</w:t>
      </w:r>
      <w:r w:rsidR="00BF7D4A">
        <w:t xml:space="preserve">, </w:t>
      </w:r>
      <w:r w:rsidRPr="008A7EC9">
        <w:t>la muraille</w:t>
      </w:r>
      <w:r w:rsidR="00BF7D4A">
        <w:t xml:space="preserve">, </w:t>
      </w:r>
      <w:r w:rsidRPr="008A7EC9">
        <w:t>mais au fond une seconde plaque de bronze</w:t>
      </w:r>
      <w:r w:rsidR="00BF7D4A">
        <w:t xml:space="preserve">, </w:t>
      </w:r>
      <w:r w:rsidRPr="008A7EC9">
        <w:t>avec</w:t>
      </w:r>
      <w:r w:rsidR="00BF7D4A">
        <w:t xml:space="preserve">, </w:t>
      </w:r>
      <w:r w:rsidRPr="008A7EC9">
        <w:t>à droite</w:t>
      </w:r>
      <w:r w:rsidR="00BF7D4A">
        <w:t xml:space="preserve">, </w:t>
      </w:r>
      <w:r w:rsidRPr="008A7EC9">
        <w:t>à gauche</w:t>
      </w:r>
      <w:r w:rsidR="00BF7D4A">
        <w:t xml:space="preserve">, </w:t>
      </w:r>
      <w:r w:rsidRPr="008A7EC9">
        <w:t>deux autres macarons</w:t>
      </w:r>
      <w:r w:rsidR="00BF7D4A">
        <w:t xml:space="preserve"> : </w:t>
      </w:r>
      <w:r w:rsidRPr="008A7EC9">
        <w:t>c</w:t>
      </w:r>
      <w:r w:rsidR="00BF7D4A">
        <w:t>’</w:t>
      </w:r>
      <w:r w:rsidRPr="008A7EC9">
        <w:t>était prévu</w:t>
      </w:r>
      <w:r w:rsidR="00BF7D4A">
        <w:t>.</w:t>
      </w:r>
    </w:p>
    <w:p w14:paraId="3B7AA5F7" w14:textId="77777777" w:rsidR="00BF7D4A" w:rsidRDefault="009D75A4" w:rsidP="009D75A4">
      <w:r w:rsidRPr="008A7EC9">
        <w:t>Je mis l</w:t>
      </w:r>
      <w:r w:rsidR="00BF7D4A">
        <w:t>’</w:t>
      </w:r>
      <w:r w:rsidRPr="008A7EC9">
        <w:t>aiguille du premier cadran sur le chiffre 18</w:t>
      </w:r>
      <w:r w:rsidR="00BF7D4A">
        <w:t>.</w:t>
      </w:r>
    </w:p>
    <w:p w14:paraId="3EEDD468" w14:textId="77777777" w:rsidR="00BF7D4A" w:rsidRDefault="009D75A4" w:rsidP="009D75A4">
      <w:r w:rsidRPr="008A7EC9">
        <w:t>L</w:t>
      </w:r>
      <w:r w:rsidR="00BF7D4A">
        <w:t>’</w:t>
      </w:r>
      <w:r w:rsidRPr="008A7EC9">
        <w:t>aiguille du second venait justement d</w:t>
      </w:r>
      <w:r w:rsidR="00BF7D4A">
        <w:t>’</w:t>
      </w:r>
      <w:r w:rsidRPr="008A7EC9">
        <w:t>arriver sur le chi</w:t>
      </w:r>
      <w:r w:rsidRPr="008A7EC9">
        <w:t>f</w:t>
      </w:r>
      <w:r w:rsidRPr="008A7EC9">
        <w:t>fre 15 qu</w:t>
      </w:r>
      <w:r w:rsidR="00BF7D4A">
        <w:t>’</w:t>
      </w:r>
      <w:r w:rsidRPr="008A7EC9">
        <w:t>un bruit de bois fracassé</w:t>
      </w:r>
      <w:r w:rsidR="00BF7D4A">
        <w:t xml:space="preserve">, </w:t>
      </w:r>
      <w:r w:rsidRPr="008A7EC9">
        <w:t>effrayant dans ce silence</w:t>
      </w:r>
      <w:r w:rsidR="00BF7D4A">
        <w:t xml:space="preserve">, </w:t>
      </w:r>
      <w:r w:rsidRPr="008A7EC9">
        <w:t>me glaçait de la tête aux pieds</w:t>
      </w:r>
      <w:r w:rsidR="00BF7D4A">
        <w:t xml:space="preserve">. </w:t>
      </w:r>
      <w:r w:rsidRPr="008A7EC9">
        <w:t>Toute la partie inférieure de l</w:t>
      </w:r>
      <w:r w:rsidR="00BF7D4A">
        <w:t>’</w:t>
      </w:r>
      <w:r w:rsidRPr="008A7EC9">
        <w:t>énorme plaque</w:t>
      </w:r>
      <w:r w:rsidR="00BF7D4A">
        <w:t xml:space="preserve">, </w:t>
      </w:r>
      <w:r w:rsidRPr="008A7EC9">
        <w:t>s</w:t>
      </w:r>
      <w:r w:rsidR="00BF7D4A">
        <w:t>’</w:t>
      </w:r>
      <w:r w:rsidRPr="008A7EC9">
        <w:t>ouvrant à un mètre du sol</w:t>
      </w:r>
      <w:r w:rsidR="00BF7D4A">
        <w:t xml:space="preserve">, </w:t>
      </w:r>
      <w:r w:rsidRPr="008A7EC9">
        <w:t>venait</w:t>
      </w:r>
      <w:r w:rsidR="00BF7D4A">
        <w:t xml:space="preserve">, </w:t>
      </w:r>
      <w:r w:rsidRPr="008A7EC9">
        <w:t>en se r</w:t>
      </w:r>
      <w:r w:rsidRPr="008A7EC9">
        <w:t>a</w:t>
      </w:r>
      <w:r w:rsidRPr="008A7EC9">
        <w:t>battant</w:t>
      </w:r>
      <w:r w:rsidR="00BF7D4A">
        <w:t xml:space="preserve">, </w:t>
      </w:r>
      <w:r w:rsidRPr="008A7EC9">
        <w:t>de mettre en miettes le lourd escabeau que j</w:t>
      </w:r>
      <w:r w:rsidR="00BF7D4A">
        <w:t>’</w:t>
      </w:r>
      <w:r w:rsidRPr="008A7EC9">
        <w:t>avais posé en entrant contre elle</w:t>
      </w:r>
      <w:r w:rsidR="00BF7D4A">
        <w:t>.</w:t>
      </w:r>
    </w:p>
    <w:p w14:paraId="57EA6428" w14:textId="77777777" w:rsidR="00BF7D4A" w:rsidRDefault="009D75A4" w:rsidP="009D75A4">
      <w:r w:rsidRPr="008A7EC9">
        <w:t>Sans le brusque geste avec lequel j</w:t>
      </w:r>
      <w:r w:rsidR="00BF7D4A">
        <w:t>’</w:t>
      </w:r>
      <w:r w:rsidRPr="008A7EC9">
        <w:t>avais sauté en arrière</w:t>
      </w:r>
      <w:r w:rsidR="00BF7D4A">
        <w:t xml:space="preserve">, </w:t>
      </w:r>
      <w:r w:rsidRPr="008A7EC9">
        <w:t>mes pieds étaient écrasés</w:t>
      </w:r>
      <w:r w:rsidR="00BF7D4A">
        <w:t>.</w:t>
      </w:r>
    </w:p>
    <w:p w14:paraId="6C86C2AE" w14:textId="77777777" w:rsidR="00BF7D4A" w:rsidRDefault="00BF7D4A" w:rsidP="009D75A4">
      <w:r>
        <w:lastRenderedPageBreak/>
        <w:t>— </w:t>
      </w:r>
      <w:r w:rsidR="009D75A4" w:rsidRPr="008A7EC9">
        <w:t>Très bien</w:t>
      </w:r>
      <w:r>
        <w:t xml:space="preserve">, </w:t>
      </w:r>
      <w:r w:rsidR="009D75A4" w:rsidRPr="008A7EC9">
        <w:t>murmurai-je</w:t>
      </w:r>
      <w:r>
        <w:t xml:space="preserve">. </w:t>
      </w:r>
      <w:r w:rsidR="009D75A4" w:rsidRPr="008A7EC9">
        <w:t xml:space="preserve">Leurs secrets ont des </w:t>
      </w:r>
      <w:proofErr w:type="spellStart"/>
      <w:r w:rsidR="009D75A4" w:rsidRPr="008A7EC9">
        <w:t>chausses-trappes</w:t>
      </w:r>
      <w:proofErr w:type="spellEnd"/>
      <w:r>
        <w:t>.</w:t>
      </w:r>
    </w:p>
    <w:p w14:paraId="34C47D4B" w14:textId="77777777" w:rsidR="00BF7D4A" w:rsidRDefault="009D75A4" w:rsidP="009D75A4">
      <w:r w:rsidRPr="008A7EC9">
        <w:t>Et</w:t>
      </w:r>
      <w:r w:rsidR="00BF7D4A">
        <w:t xml:space="preserve">, </w:t>
      </w:r>
      <w:r w:rsidRPr="008A7EC9">
        <w:t>m</w:t>
      </w:r>
      <w:r w:rsidR="00BF7D4A">
        <w:t>’</w:t>
      </w:r>
      <w:r w:rsidRPr="008A7EC9">
        <w:t>étant baissé</w:t>
      </w:r>
      <w:r w:rsidR="00BF7D4A">
        <w:t xml:space="preserve">, </w:t>
      </w:r>
      <w:r w:rsidRPr="008A7EC9">
        <w:t xml:space="preserve">je pénétrai dans </w:t>
      </w:r>
      <w:r>
        <w:t>l</w:t>
      </w:r>
      <w:r w:rsidRPr="008A7EC9">
        <w:t>a seconde chambre</w:t>
      </w:r>
      <w:r w:rsidR="00BF7D4A">
        <w:t xml:space="preserve">, </w:t>
      </w:r>
      <w:r w:rsidRPr="008A7EC9">
        <w:t>qui avait exactement les mêmes dimensions que la première</w:t>
      </w:r>
      <w:r w:rsidR="00BF7D4A">
        <w:t>.</w:t>
      </w:r>
    </w:p>
    <w:p w14:paraId="44DB5F6B" w14:textId="77777777" w:rsidR="00BF7D4A" w:rsidRDefault="009D75A4" w:rsidP="009D75A4">
      <w:r w:rsidRPr="008A7EC9">
        <w:t>Vous pensez que</w:t>
      </w:r>
      <w:r w:rsidR="00BF7D4A">
        <w:t xml:space="preserve">, </w:t>
      </w:r>
      <w:r w:rsidRPr="008A7EC9">
        <w:t>cette fois</w:t>
      </w:r>
      <w:r w:rsidR="00BF7D4A">
        <w:t xml:space="preserve">, </w:t>
      </w:r>
      <w:r w:rsidRPr="008A7EC9">
        <w:t>pour mettre l</w:t>
      </w:r>
      <w:r w:rsidR="00BF7D4A">
        <w:t>’</w:t>
      </w:r>
      <w:r w:rsidRPr="008A7EC9">
        <w:t>aiguille du ci</w:t>
      </w:r>
      <w:r w:rsidRPr="008A7EC9">
        <w:t>n</w:t>
      </w:r>
      <w:r w:rsidRPr="008A7EC9">
        <w:t>quième cadran sur le chiffre 21 et celle du sixième cadran sur le chiffre 4</w:t>
      </w:r>
      <w:r w:rsidR="00BF7D4A">
        <w:t xml:space="preserve">, </w:t>
      </w:r>
      <w:r w:rsidRPr="008A7EC9">
        <w:t>me rangeant soigneusement à gauche</w:t>
      </w:r>
      <w:r w:rsidR="00BF7D4A">
        <w:t xml:space="preserve">, </w:t>
      </w:r>
      <w:r w:rsidRPr="008A7EC9">
        <w:t>puis à droite</w:t>
      </w:r>
      <w:r w:rsidR="00BF7D4A">
        <w:t xml:space="preserve">, </w:t>
      </w:r>
      <w:r w:rsidRPr="008A7EC9">
        <w:t>je pris mes précautions</w:t>
      </w:r>
      <w:r w:rsidR="00BF7D4A">
        <w:t xml:space="preserve">. </w:t>
      </w:r>
      <w:r w:rsidRPr="008A7EC9">
        <w:t>Peine inutile</w:t>
      </w:r>
      <w:r w:rsidR="00BF7D4A">
        <w:t xml:space="preserve">. </w:t>
      </w:r>
      <w:r w:rsidRPr="008A7EC9">
        <w:t>La plaque se partagea en deux verticalement</w:t>
      </w:r>
      <w:r w:rsidR="00BF7D4A">
        <w:t xml:space="preserve">, </w:t>
      </w:r>
      <w:r w:rsidRPr="008A7EC9">
        <w:t>comme avait fait la première</w:t>
      </w:r>
      <w:r w:rsidR="00BF7D4A">
        <w:t xml:space="preserve">, </w:t>
      </w:r>
      <w:r w:rsidRPr="008A7EC9">
        <w:t>et roula do</w:t>
      </w:r>
      <w:r w:rsidRPr="008A7EC9">
        <w:t>u</w:t>
      </w:r>
      <w:r w:rsidRPr="008A7EC9">
        <w:t>cement sur d</w:t>
      </w:r>
      <w:r w:rsidR="00BF7D4A">
        <w:t>’</w:t>
      </w:r>
      <w:r w:rsidRPr="008A7EC9">
        <w:t>invisibles gonds</w:t>
      </w:r>
      <w:r w:rsidR="00BF7D4A">
        <w:t>.</w:t>
      </w:r>
    </w:p>
    <w:p w14:paraId="24BB06FB" w14:textId="77777777" w:rsidR="00BF7D4A" w:rsidRDefault="009D75A4" w:rsidP="009D75A4">
      <w:r w:rsidRPr="008A7EC9">
        <w:t>Alors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entrai dans la troisième et dernière chambre</w:t>
      </w:r>
      <w:r w:rsidR="00BF7D4A">
        <w:t>.</w:t>
      </w:r>
    </w:p>
    <w:p w14:paraId="5B5BCAFE" w14:textId="77777777" w:rsidR="00BF7D4A" w:rsidRDefault="009D75A4" w:rsidP="009D75A4">
      <w:r w:rsidRPr="008A7EC9">
        <w:t>Elle avait la même hauteur</w:t>
      </w:r>
      <w:r w:rsidR="00BF7D4A">
        <w:t xml:space="preserve">, </w:t>
      </w:r>
      <w:r w:rsidRPr="008A7EC9">
        <w:t>mais le double environ de la</w:t>
      </w:r>
      <w:r w:rsidRPr="008A7EC9">
        <w:t>r</w:t>
      </w:r>
      <w:r w:rsidRPr="008A7EC9">
        <w:t>geur et de longueur</w:t>
      </w:r>
      <w:r w:rsidR="00BF7D4A">
        <w:t>.</w:t>
      </w:r>
    </w:p>
    <w:p w14:paraId="427F6F30" w14:textId="77777777" w:rsidR="00BF7D4A" w:rsidRDefault="009D75A4" w:rsidP="009D75A4">
      <w:r w:rsidRPr="008A7EC9">
        <w:t>Le mince pinceau de ma lampe électrique éclairait bien</w:t>
      </w:r>
      <w:r w:rsidR="00BF7D4A">
        <w:t xml:space="preserve">, </w:t>
      </w:r>
      <w:r w:rsidRPr="008A7EC9">
        <w:t>mais sur un faible rayon</w:t>
      </w:r>
      <w:r w:rsidR="00BF7D4A">
        <w:t>.</w:t>
      </w:r>
    </w:p>
    <w:p w14:paraId="063F2443" w14:textId="77777777" w:rsidR="00BF7D4A" w:rsidRDefault="009D75A4" w:rsidP="009D75A4">
      <w:r w:rsidRPr="008A7EC9">
        <w:t>Je ne vis d</w:t>
      </w:r>
      <w:r w:rsidR="00BF7D4A">
        <w:t>’</w:t>
      </w:r>
      <w:r w:rsidRPr="008A7EC9">
        <w:t>abord</w:t>
      </w:r>
      <w:r w:rsidR="00BF7D4A">
        <w:t xml:space="preserve">, </w:t>
      </w:r>
      <w:r w:rsidRPr="008A7EC9">
        <w:t>sur le sol</w:t>
      </w:r>
      <w:r w:rsidR="00BF7D4A">
        <w:t xml:space="preserve">, </w:t>
      </w:r>
      <w:r w:rsidRPr="008A7EC9">
        <w:t>que des espèces d</w:t>
      </w:r>
      <w:r w:rsidR="00BF7D4A">
        <w:t>’</w:t>
      </w:r>
      <w:r w:rsidRPr="008A7EC9">
        <w:t>éclaboussures blanches</w:t>
      </w:r>
      <w:r w:rsidR="00BF7D4A">
        <w:t>.</w:t>
      </w:r>
    </w:p>
    <w:p w14:paraId="35533D33" w14:textId="77777777" w:rsidR="00BF7D4A" w:rsidRDefault="009D75A4" w:rsidP="009D75A4">
      <w:r w:rsidRPr="008A7EC9">
        <w:t>Et soudain</w:t>
      </w:r>
      <w:r w:rsidR="00BF7D4A">
        <w:t xml:space="preserve">, </w:t>
      </w:r>
      <w:r w:rsidRPr="008A7EC9">
        <w:t>mon ami</w:t>
      </w:r>
      <w:r w:rsidR="00BF7D4A">
        <w:t xml:space="preserve">, </w:t>
      </w:r>
      <w:r w:rsidRPr="008A7EC9">
        <w:t>mon cœur se glaça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eus peur</w:t>
      </w:r>
      <w:r w:rsidR="00BF7D4A">
        <w:t xml:space="preserve">, </w:t>
      </w:r>
      <w:r w:rsidRPr="008A7EC9">
        <w:t>peur</w:t>
      </w:r>
      <w:r w:rsidR="00BF7D4A">
        <w:t xml:space="preserve">. </w:t>
      </w:r>
      <w:r w:rsidRPr="008A7EC9">
        <w:t>Dans le coin</w:t>
      </w:r>
      <w:r w:rsidR="00BF7D4A">
        <w:t xml:space="preserve">, </w:t>
      </w:r>
      <w:r w:rsidRPr="008A7EC9">
        <w:t>à gauche</w:t>
      </w:r>
      <w:r w:rsidR="00BF7D4A">
        <w:t xml:space="preserve">, </w:t>
      </w:r>
      <w:r w:rsidRPr="008A7EC9">
        <w:t>un singulier tas blanc venait de m</w:t>
      </w:r>
      <w:r w:rsidR="00BF7D4A">
        <w:t>’</w:t>
      </w:r>
      <w:r w:rsidRPr="008A7EC9">
        <w:t>apparaître</w:t>
      </w:r>
      <w:r w:rsidR="00BF7D4A">
        <w:t>.</w:t>
      </w:r>
    </w:p>
    <w:p w14:paraId="2389882E" w14:textId="2DA84147" w:rsidR="009D75A4" w:rsidRPr="008A7EC9" w:rsidRDefault="009D75A4" w:rsidP="009D75A4">
      <w:r w:rsidRPr="008A7EC9">
        <w:t>Invinciblement</w:t>
      </w:r>
      <w:r w:rsidR="00BF7D4A">
        <w:t xml:space="preserve">, </w:t>
      </w:r>
      <w:r w:rsidRPr="008A7EC9">
        <w:t>je m</w:t>
      </w:r>
      <w:r w:rsidR="00BF7D4A">
        <w:t>’</w:t>
      </w:r>
      <w:r w:rsidRPr="008A7EC9">
        <w:t>en approchai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en m</w:t>
      </w:r>
      <w:r w:rsidR="00BF7D4A">
        <w:t>’</w:t>
      </w:r>
      <w:r w:rsidRPr="008A7EC9">
        <w:t>en approchant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avais envie de m</w:t>
      </w:r>
      <w:r w:rsidR="00BF7D4A">
        <w:t>’</w:t>
      </w:r>
      <w:r w:rsidRPr="008A7EC9">
        <w:t>enfuir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entre mes dents qui claquaient</w:t>
      </w:r>
      <w:r w:rsidR="00BF7D4A">
        <w:t xml:space="preserve">, </w:t>
      </w:r>
      <w:r w:rsidRPr="008A7EC9">
        <w:t>je murmurais</w:t>
      </w:r>
      <w:r w:rsidR="00BF7D4A">
        <w:t> : « </w:t>
      </w:r>
      <w:r w:rsidRPr="008A7EC9">
        <w:t>C</w:t>
      </w:r>
      <w:r w:rsidR="00BF7D4A">
        <w:t>’</w:t>
      </w:r>
      <w:r w:rsidRPr="008A7EC9">
        <w:t>est une hallucination</w:t>
      </w:r>
      <w:r w:rsidR="00BF7D4A">
        <w:t xml:space="preserve">, </w:t>
      </w:r>
      <w:r w:rsidRPr="008A7EC9">
        <w:t>je rêve</w:t>
      </w:r>
      <w:r w:rsidR="00BF7D4A">
        <w:t xml:space="preserve">, </w:t>
      </w:r>
      <w:r w:rsidRPr="008A7EC9">
        <w:t>je sais bien que je rêve</w:t>
      </w:r>
      <w:r w:rsidR="00BF7D4A">
        <w:t xml:space="preserve">. </w:t>
      </w:r>
      <w:r w:rsidRPr="008A7EC9">
        <w:t>Ce n</w:t>
      </w:r>
      <w:r w:rsidR="00BF7D4A">
        <w:t>’</w:t>
      </w:r>
      <w:r w:rsidRPr="008A7EC9">
        <w:t>est pas à Hanovre que je suis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 xml:space="preserve">est à </w:t>
      </w:r>
      <w:proofErr w:type="spellStart"/>
      <w:r w:rsidRPr="008A7EC9">
        <w:t>Lautenbourg</w:t>
      </w:r>
      <w:proofErr w:type="spellEnd"/>
      <w:r w:rsidR="00BF7D4A">
        <w:t xml:space="preserve">. </w:t>
      </w:r>
      <w:r w:rsidRPr="008A7EC9">
        <w:t>Dans le palais</w:t>
      </w:r>
      <w:r w:rsidR="00BF7D4A">
        <w:t xml:space="preserve">. </w:t>
      </w:r>
      <w:r w:rsidRPr="008A7EC9">
        <w:t>Tout à côté</w:t>
      </w:r>
      <w:r w:rsidR="00BF7D4A">
        <w:t xml:space="preserve">, </w:t>
      </w:r>
      <w:r w:rsidRPr="008A7EC9">
        <w:t xml:space="preserve">il y a le </w:t>
      </w:r>
      <w:r w:rsidR="00BF7D4A">
        <w:t>D</w:t>
      </w:r>
      <w:r w:rsidR="00BF7D4A" w:rsidRPr="00BF7D4A">
        <w:rPr>
          <w:vertAlign w:val="superscript"/>
        </w:rPr>
        <w:t>r</w:t>
      </w:r>
      <w:r w:rsidR="00BF7D4A">
        <w:t> </w:t>
      </w:r>
      <w:r w:rsidR="00BF7D4A" w:rsidRPr="008A7EC9">
        <w:t>C</w:t>
      </w:r>
      <w:r w:rsidRPr="008A7EC9">
        <w:t>yrus Beck</w:t>
      </w:r>
      <w:r w:rsidR="00BF7D4A">
        <w:t xml:space="preserve">, </w:t>
      </w:r>
      <w:r w:rsidRPr="008A7EC9">
        <w:t>qui travaille</w:t>
      </w:r>
      <w:r w:rsidR="00BF7D4A">
        <w:t xml:space="preserve">. </w:t>
      </w:r>
      <w:r w:rsidRPr="008A7EC9">
        <w:t>Il y a la ronde</w:t>
      </w:r>
      <w:r w:rsidR="00BF7D4A">
        <w:t xml:space="preserve">. </w:t>
      </w:r>
      <w:r w:rsidRPr="008A7EC9">
        <w:t>Il y a Ludwig</w:t>
      </w:r>
      <w:r w:rsidR="00BF7D4A">
        <w:t xml:space="preserve">, </w:t>
      </w:r>
      <w:r w:rsidRPr="008A7EC9">
        <w:t>mon valet de chambre</w:t>
      </w:r>
      <w:r w:rsidR="00BF7D4A">
        <w:t xml:space="preserve">. </w:t>
      </w:r>
      <w:r w:rsidRPr="008A7EC9">
        <w:t>Il y a le commandant de Kessel</w:t>
      </w:r>
      <w:r w:rsidR="00BF7D4A">
        <w:t xml:space="preserve">, </w:t>
      </w:r>
      <w:r w:rsidRPr="008A7EC9">
        <w:t>qui est si bon</w:t>
      </w:r>
      <w:r w:rsidR="00BF7D4A">
        <w:t xml:space="preserve">, </w:t>
      </w:r>
      <w:r w:rsidRPr="008A7EC9">
        <w:t>si brave</w:t>
      </w:r>
      <w:r w:rsidR="00BF7D4A">
        <w:t>… »</w:t>
      </w:r>
    </w:p>
    <w:p w14:paraId="50EC9B19" w14:textId="77777777" w:rsidR="00BF7D4A" w:rsidRDefault="009D75A4" w:rsidP="009D75A4">
      <w:r w:rsidRPr="008A7EC9">
        <w:lastRenderedPageBreak/>
        <w:t>La couche de chaux blanche était maintenant là</w:t>
      </w:r>
      <w:r w:rsidR="00BF7D4A">
        <w:t xml:space="preserve">, </w:t>
      </w:r>
      <w:r w:rsidRPr="008A7EC9">
        <w:t>à mes pieds</w:t>
      </w:r>
      <w:r w:rsidR="00BF7D4A">
        <w:t xml:space="preserve">. </w:t>
      </w:r>
      <w:r w:rsidRPr="008A7EC9">
        <w:t>Je tombai</w:t>
      </w:r>
      <w:r w:rsidR="00BF7D4A">
        <w:t xml:space="preserve">, </w:t>
      </w:r>
      <w:r w:rsidRPr="008A7EC9">
        <w:t>plutôt que je m</w:t>
      </w:r>
      <w:r w:rsidR="00BF7D4A">
        <w:t>’</w:t>
      </w:r>
      <w:r w:rsidRPr="008A7EC9">
        <w:t>agenouillai devant elle</w:t>
      </w:r>
      <w:r w:rsidR="00BF7D4A">
        <w:t>.</w:t>
      </w:r>
    </w:p>
    <w:p w14:paraId="4332E376" w14:textId="77777777" w:rsidR="00BF7D4A" w:rsidRDefault="009D75A4" w:rsidP="009D75A4">
      <w:r w:rsidRPr="008A7EC9">
        <w:t>De bizarres débris la hérissaient</w:t>
      </w:r>
      <w:r w:rsidR="00BF7D4A">
        <w:t xml:space="preserve">, </w:t>
      </w:r>
      <w:r w:rsidRPr="008A7EC9">
        <w:t>informes</w:t>
      </w:r>
      <w:r w:rsidR="00BF7D4A">
        <w:t xml:space="preserve">, </w:t>
      </w:r>
      <w:r w:rsidRPr="008A7EC9">
        <w:t>blanchis</w:t>
      </w:r>
      <w:r w:rsidR="00BF7D4A">
        <w:t xml:space="preserve">, </w:t>
      </w:r>
      <w:r w:rsidRPr="008A7EC9">
        <w:t>horr</w:t>
      </w:r>
      <w:r w:rsidRPr="008A7EC9">
        <w:t>i</w:t>
      </w:r>
      <w:r w:rsidRPr="008A7EC9">
        <w:t>bles</w:t>
      </w:r>
      <w:r w:rsidR="00BF7D4A">
        <w:t xml:space="preserve">. </w:t>
      </w:r>
      <w:r w:rsidRPr="008A7EC9">
        <w:t>Comment</w:t>
      </w:r>
      <w:r w:rsidR="00BF7D4A">
        <w:t xml:space="preserve">, </w:t>
      </w:r>
      <w:r w:rsidRPr="008A7EC9">
        <w:t>dans l</w:t>
      </w:r>
      <w:r w:rsidR="00BF7D4A">
        <w:t>’</w:t>
      </w:r>
      <w:r w:rsidRPr="008A7EC9">
        <w:t>état affreux où j</w:t>
      </w:r>
      <w:r w:rsidR="00BF7D4A">
        <w:t>’</w:t>
      </w:r>
      <w:r w:rsidRPr="008A7EC9">
        <w:t>étais</w:t>
      </w:r>
      <w:r w:rsidR="00BF7D4A">
        <w:t xml:space="preserve">, </w:t>
      </w:r>
      <w:r w:rsidRPr="008A7EC9">
        <w:t>ai-je eu la force d</w:t>
      </w:r>
      <w:r w:rsidR="00BF7D4A">
        <w:t>’</w:t>
      </w:r>
      <w:r w:rsidRPr="008A7EC9">
        <w:t>en saisir un</w:t>
      </w:r>
      <w:r w:rsidR="00BF7D4A">
        <w:t xml:space="preserve">, </w:t>
      </w:r>
      <w:r w:rsidRPr="008A7EC9">
        <w:t>de le palper</w:t>
      </w:r>
      <w:r w:rsidR="00BF7D4A">
        <w:t xml:space="preserve">, </w:t>
      </w:r>
      <w:r w:rsidRPr="008A7EC9">
        <w:t>de le regarder</w:t>
      </w:r>
      <w:r w:rsidR="00BF7D4A">
        <w:t>…</w:t>
      </w:r>
    </w:p>
    <w:p w14:paraId="2C263504" w14:textId="77777777" w:rsidR="00BF7D4A" w:rsidRDefault="009D75A4" w:rsidP="009D75A4">
      <w:r w:rsidRPr="008A7EC9">
        <w:t>Cela</w:t>
      </w:r>
      <w:r w:rsidR="00BF7D4A">
        <w:t xml:space="preserve">, </w:t>
      </w:r>
      <w:r w:rsidRPr="008A7EC9">
        <w:t>je l</w:t>
      </w:r>
      <w:r w:rsidR="00BF7D4A">
        <w:t>’</w:t>
      </w:r>
      <w:r w:rsidRPr="008A7EC9">
        <w:t>ai fait</w:t>
      </w:r>
      <w:r w:rsidR="00BF7D4A">
        <w:t xml:space="preserve">, </w:t>
      </w:r>
      <w:r w:rsidRPr="008A7EC9">
        <w:t>pourtant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ai pris entre mes mains cet o</w:t>
      </w:r>
      <w:r w:rsidRPr="008A7EC9">
        <w:t>s</w:t>
      </w:r>
      <w:r w:rsidRPr="008A7EC9">
        <w:t>sement</w:t>
      </w:r>
      <w:r w:rsidR="00BF7D4A">
        <w:t xml:space="preserve">, </w:t>
      </w:r>
      <w:r w:rsidRPr="008A7EC9">
        <w:t>un tibia droit</w:t>
      </w:r>
      <w:r w:rsidR="00BF7D4A">
        <w:t xml:space="preserve">, </w:t>
      </w:r>
      <w:r w:rsidRPr="008A7EC9">
        <w:t>je l</w:t>
      </w:r>
      <w:r w:rsidR="00BF7D4A">
        <w:t>’</w:t>
      </w:r>
      <w:r w:rsidRPr="008A7EC9">
        <w:t>ai regardé</w:t>
      </w:r>
      <w:r w:rsidR="00BF7D4A">
        <w:t xml:space="preserve">, </w:t>
      </w:r>
      <w:r w:rsidRPr="008A7EC9">
        <w:t>je l</w:t>
      </w:r>
      <w:r w:rsidR="00BF7D4A">
        <w:t>’</w:t>
      </w:r>
      <w:r w:rsidRPr="008A7EC9">
        <w:t>ai palpé</w:t>
      </w:r>
      <w:r w:rsidR="00BF7D4A">
        <w:t>…</w:t>
      </w:r>
    </w:p>
    <w:p w14:paraId="5883AF09" w14:textId="77777777" w:rsidR="00BF7D4A" w:rsidRDefault="009D75A4" w:rsidP="009D75A4">
      <w:r w:rsidRPr="008A7EC9">
        <w:t>Et alors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ai poussé un grand cri</w:t>
      </w:r>
      <w:r w:rsidR="00BF7D4A">
        <w:t xml:space="preserve">, </w:t>
      </w:r>
      <w:r w:rsidRPr="008A7EC9">
        <w:t>en sentant sur cet os</w:t>
      </w:r>
      <w:r w:rsidR="00BF7D4A">
        <w:t xml:space="preserve">, </w:t>
      </w:r>
      <w:r w:rsidRPr="008A7EC9">
        <w:t>au milieu</w:t>
      </w:r>
      <w:r w:rsidR="00BF7D4A">
        <w:t xml:space="preserve">, </w:t>
      </w:r>
      <w:r w:rsidRPr="008A7EC9">
        <w:t>le bourrelet d</w:t>
      </w:r>
      <w:r w:rsidR="00BF7D4A">
        <w:t>’</w:t>
      </w:r>
      <w:r w:rsidRPr="008A7EC9">
        <w:t>une ancienne fracture</w:t>
      </w:r>
      <w:r w:rsidR="00BF7D4A">
        <w:t>.</w:t>
      </w:r>
    </w:p>
    <w:p w14:paraId="7851D760" w14:textId="50CCB68A" w:rsidR="009D75A4" w:rsidRPr="008A7EC9" w:rsidRDefault="009D75A4" w:rsidP="00BF7D4A">
      <w:pPr>
        <w:pStyle w:val="Centr"/>
      </w:pPr>
      <w:r w:rsidRPr="008A7EC9">
        <w:t>*</w:t>
      </w:r>
    </w:p>
    <w:p w14:paraId="57C9BF26" w14:textId="77777777" w:rsidR="00BF7D4A" w:rsidRDefault="009D75A4" w:rsidP="009D75A4">
      <w:r w:rsidRPr="008A7EC9">
        <w:t>Comment aussi</w:t>
      </w:r>
      <w:r w:rsidR="00BF7D4A">
        <w:t xml:space="preserve">, </w:t>
      </w:r>
      <w:r w:rsidRPr="008A7EC9">
        <w:t>ce matin-là</w:t>
      </w:r>
      <w:r w:rsidR="00BF7D4A">
        <w:t xml:space="preserve">, </w:t>
      </w:r>
      <w:r w:rsidRPr="008A7EC9">
        <w:t>ai-je bien pu donner au duc Joachim sa leçon d</w:t>
      </w:r>
      <w:r w:rsidR="00BF7D4A">
        <w:t>’</w:t>
      </w:r>
      <w:r w:rsidRPr="008A7EC9">
        <w:t>histoire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est ce que je me demande encore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évitais les glaces</w:t>
      </w:r>
      <w:r w:rsidR="00BF7D4A">
        <w:t xml:space="preserve">, </w:t>
      </w:r>
      <w:r w:rsidRPr="008A7EC9">
        <w:t>de peur de les voir me renvoyer une image trop troublée</w:t>
      </w:r>
      <w:r w:rsidR="00BF7D4A">
        <w:t>.</w:t>
      </w:r>
    </w:p>
    <w:p w14:paraId="113BC9A2" w14:textId="77777777" w:rsidR="00BF7D4A" w:rsidRDefault="009D75A4" w:rsidP="009D75A4">
      <w:r w:rsidRPr="008A7EC9">
        <w:t>À onze heures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étais dans le petit boudoir de la grande-duchesse</w:t>
      </w:r>
      <w:r w:rsidR="00BF7D4A">
        <w:t>.</w:t>
      </w:r>
    </w:p>
    <w:p w14:paraId="1AB46041" w14:textId="77777777" w:rsidR="00BF7D4A" w:rsidRDefault="009D75A4" w:rsidP="009D75A4">
      <w:r w:rsidRPr="008A7EC9">
        <w:t>Mélusine</w:t>
      </w:r>
      <w:r w:rsidR="00BF7D4A">
        <w:t xml:space="preserve">, </w:t>
      </w:r>
      <w:r w:rsidRPr="008A7EC9">
        <w:t>que la vieille femme de chambre russe était allée prévenir</w:t>
      </w:r>
      <w:r w:rsidR="00BF7D4A">
        <w:t xml:space="preserve">, </w:t>
      </w:r>
      <w:r w:rsidRPr="008A7EC9">
        <w:t>arriva assez vite</w:t>
      </w:r>
      <w:r w:rsidR="00BF7D4A">
        <w:t xml:space="preserve"> ; </w:t>
      </w:r>
      <w:r w:rsidRPr="008A7EC9">
        <w:t>je sentis</w:t>
      </w:r>
      <w:r w:rsidR="00BF7D4A">
        <w:t xml:space="preserve">, </w:t>
      </w:r>
      <w:r w:rsidRPr="008A7EC9">
        <w:t>à la surprise enjouée qu</w:t>
      </w:r>
      <w:r w:rsidR="00BF7D4A">
        <w:t>’</w:t>
      </w:r>
      <w:r w:rsidRPr="008A7EC9">
        <w:t>elle me témoigna</w:t>
      </w:r>
      <w:r w:rsidR="00BF7D4A">
        <w:t xml:space="preserve">, </w:t>
      </w:r>
      <w:r w:rsidRPr="008A7EC9">
        <w:t>combien ma visite</w:t>
      </w:r>
      <w:r w:rsidR="00BF7D4A">
        <w:t xml:space="preserve">, </w:t>
      </w:r>
      <w:r w:rsidRPr="008A7EC9">
        <w:t>à cette heure</w:t>
      </w:r>
      <w:r w:rsidR="00BF7D4A">
        <w:t xml:space="preserve">, </w:t>
      </w:r>
      <w:r w:rsidRPr="008A7EC9">
        <w:t>lui p</w:t>
      </w:r>
      <w:r w:rsidRPr="008A7EC9">
        <w:t>a</w:t>
      </w:r>
      <w:r w:rsidRPr="008A7EC9">
        <w:t>raissait insolite</w:t>
      </w:r>
      <w:r w:rsidR="00BF7D4A">
        <w:t>.</w:t>
      </w:r>
    </w:p>
    <w:p w14:paraId="0B59DB90" w14:textId="77777777" w:rsidR="00BF7D4A" w:rsidRDefault="00BF7D4A" w:rsidP="009D75A4">
      <w:r>
        <w:t>— </w:t>
      </w:r>
      <w:r w:rsidR="009D75A4" w:rsidRPr="008A7EC9">
        <w:t>Voir la grande-duchesse</w:t>
      </w:r>
      <w:r>
        <w:t xml:space="preserve">, </w:t>
      </w:r>
      <w:r w:rsidR="009D75A4" w:rsidRPr="008A7EC9">
        <w:t>mon cher</w:t>
      </w:r>
      <w:r>
        <w:t xml:space="preserve"> ! </w:t>
      </w:r>
      <w:r w:rsidR="009D75A4" w:rsidRPr="008A7EC9">
        <w:t>Vous ne doutez de rien</w:t>
      </w:r>
      <w:r>
        <w:t xml:space="preserve">. </w:t>
      </w:r>
      <w:r w:rsidR="009D75A4" w:rsidRPr="008A7EC9">
        <w:t>Enfin</w:t>
      </w:r>
      <w:r>
        <w:t xml:space="preserve">, </w:t>
      </w:r>
      <w:r w:rsidR="009D75A4" w:rsidRPr="008A7EC9">
        <w:t>comme c</w:t>
      </w:r>
      <w:r>
        <w:t>’</w:t>
      </w:r>
      <w:r w:rsidR="009D75A4" w:rsidRPr="008A7EC9">
        <w:t>est vous qui le demandez</w:t>
      </w:r>
      <w:r>
        <w:t xml:space="preserve">… </w:t>
      </w:r>
      <w:r w:rsidR="009D75A4" w:rsidRPr="008A7EC9">
        <w:t>Puis</w:t>
      </w:r>
      <w:r>
        <w:t xml:space="preserve">, </w:t>
      </w:r>
      <w:r w:rsidR="009D75A4" w:rsidRPr="008A7EC9">
        <w:t>je pense que pour insister ainsi vous devez avoir</w:t>
      </w:r>
      <w:r>
        <w:t>…</w:t>
      </w:r>
    </w:p>
    <w:p w14:paraId="334ACAB6" w14:textId="77777777" w:rsidR="00BF7D4A" w:rsidRDefault="009D75A4" w:rsidP="009D75A4">
      <w:r w:rsidRPr="008A7EC9">
        <w:t>En parlant</w:t>
      </w:r>
      <w:r w:rsidR="00BF7D4A">
        <w:t xml:space="preserve">, </w:t>
      </w:r>
      <w:r w:rsidRPr="008A7EC9">
        <w:t>elle entr</w:t>
      </w:r>
      <w:r w:rsidR="00BF7D4A">
        <w:t>’</w:t>
      </w:r>
      <w:r w:rsidRPr="008A7EC9">
        <w:t>ouvrait les rideaux</w:t>
      </w:r>
      <w:r w:rsidR="00BF7D4A">
        <w:t xml:space="preserve">. </w:t>
      </w:r>
      <w:r w:rsidRPr="008A7EC9">
        <w:t>Un rayon de soleil me frappa en plein visage</w:t>
      </w:r>
      <w:r w:rsidR="00BF7D4A">
        <w:t xml:space="preserve">. </w:t>
      </w:r>
      <w:r w:rsidRPr="008A7EC9">
        <w:t>Elle m</w:t>
      </w:r>
      <w:r w:rsidR="00BF7D4A">
        <w:t>’</w:t>
      </w:r>
      <w:r w:rsidRPr="008A7EC9">
        <w:t>aperçut alors tel que j</w:t>
      </w:r>
      <w:r w:rsidR="00BF7D4A">
        <w:t>’</w:t>
      </w:r>
      <w:r w:rsidRPr="008A7EC9">
        <w:t>étais et eut peine à réprimer une exclamation</w:t>
      </w:r>
      <w:r w:rsidR="00BF7D4A">
        <w:t>.</w:t>
      </w:r>
    </w:p>
    <w:p w14:paraId="1CBE4DC5" w14:textId="77777777" w:rsidR="00BF7D4A" w:rsidRDefault="00BF7D4A" w:rsidP="009D75A4">
      <w:r>
        <w:t>— </w:t>
      </w:r>
      <w:r w:rsidR="009D75A4" w:rsidRPr="008A7EC9">
        <w:t>Je vais la chercher</w:t>
      </w:r>
      <w:r>
        <w:t xml:space="preserve">, </w:t>
      </w:r>
      <w:r w:rsidR="009D75A4" w:rsidRPr="008A7EC9">
        <w:t>dit-elle simplement</w:t>
      </w:r>
      <w:r>
        <w:t>.</w:t>
      </w:r>
    </w:p>
    <w:p w14:paraId="42C80E87" w14:textId="77777777" w:rsidR="00BF7D4A" w:rsidRDefault="009D75A4" w:rsidP="009D75A4">
      <w:r w:rsidRPr="008A7EC9">
        <w:lastRenderedPageBreak/>
        <w:t>J</w:t>
      </w:r>
      <w:r w:rsidR="00BF7D4A">
        <w:t>’</w:t>
      </w:r>
      <w:r w:rsidRPr="008A7EC9">
        <w:t>étais venu là comme un somnambule</w:t>
      </w:r>
      <w:r w:rsidR="00BF7D4A">
        <w:t xml:space="preserve">, </w:t>
      </w:r>
      <w:r w:rsidRPr="008A7EC9">
        <w:t>poussé par la force des événements de la nuit</w:t>
      </w:r>
      <w:r w:rsidR="00BF7D4A">
        <w:t xml:space="preserve">. </w:t>
      </w:r>
      <w:r w:rsidRPr="008A7EC9">
        <w:t>Resté seul</w:t>
      </w:r>
      <w:r w:rsidR="00BF7D4A">
        <w:t xml:space="preserve">, </w:t>
      </w:r>
      <w:r w:rsidRPr="008A7EC9">
        <w:t>ma démarche m</w:t>
      </w:r>
      <w:r w:rsidR="00BF7D4A">
        <w:t>’</w:t>
      </w:r>
      <w:r w:rsidRPr="008A7EC9">
        <w:t>apparut folle</w:t>
      </w:r>
      <w:r w:rsidR="00BF7D4A">
        <w:t xml:space="preserve">. </w:t>
      </w:r>
      <w:r w:rsidRPr="008A7EC9">
        <w:t>Et moi n</w:t>
      </w:r>
      <w:r w:rsidR="00BF7D4A">
        <w:t>’</w:t>
      </w:r>
      <w:r w:rsidRPr="008A7EC9">
        <w:t>allais-je pas avoir l</w:t>
      </w:r>
      <w:r w:rsidR="00BF7D4A">
        <w:t>’</w:t>
      </w:r>
      <w:r w:rsidRPr="008A7EC9">
        <w:t>air du fou qu</w:t>
      </w:r>
      <w:r w:rsidR="00BF7D4A">
        <w:t>’</w:t>
      </w:r>
      <w:r w:rsidRPr="008A7EC9">
        <w:t>à une minute je me demandai si je n</w:t>
      </w:r>
      <w:r w:rsidR="00BF7D4A">
        <w:t>’</w:t>
      </w:r>
      <w:r w:rsidRPr="008A7EC9">
        <w:t>étais pas devenu</w:t>
      </w:r>
      <w:r w:rsidR="00BF7D4A">
        <w:t xml:space="preserve">. </w:t>
      </w:r>
      <w:r w:rsidRPr="008A7EC9">
        <w:t>Elle</w:t>
      </w:r>
      <w:r w:rsidR="00BF7D4A">
        <w:t xml:space="preserve">, </w:t>
      </w:r>
      <w:r w:rsidRPr="008A7EC9">
        <w:t>Aurore</w:t>
      </w:r>
      <w:r w:rsidR="00BF7D4A">
        <w:t xml:space="preserve">, </w:t>
      </w:r>
      <w:r w:rsidRPr="008A7EC9">
        <w:t>comment a</w:t>
      </w:r>
      <w:r w:rsidRPr="008A7EC9">
        <w:t>l</w:t>
      </w:r>
      <w:r w:rsidRPr="008A7EC9">
        <w:t>lait-elle prendre le récit de ma singulière aventure</w:t>
      </w:r>
      <w:r w:rsidR="00BF7D4A">
        <w:t> ? « </w:t>
      </w:r>
      <w:r w:rsidRPr="008A7EC9">
        <w:t>L</w:t>
      </w:r>
      <w:r w:rsidR="00BF7D4A">
        <w:t>’</w:t>
      </w:r>
      <w:r w:rsidRPr="008A7EC9">
        <w:t>arracher à ses pensées noires</w:t>
      </w:r>
      <w:r w:rsidR="00BF7D4A">
        <w:t xml:space="preserve">, </w:t>
      </w:r>
      <w:r w:rsidRPr="008A7EC9">
        <w:t>à une sorte de déséquilibre moral fatal à sa santé physique</w:t>
      </w:r>
      <w:r w:rsidR="00BF7D4A">
        <w:t>. »</w:t>
      </w:r>
      <w:r w:rsidRPr="008A7EC9">
        <w:t xml:space="preserve"> Cette phrase me revenait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était ce que le grand-duc Frédéric-Auguste m</w:t>
      </w:r>
      <w:r w:rsidR="00BF7D4A">
        <w:t>’</w:t>
      </w:r>
      <w:r w:rsidRPr="008A7EC9">
        <w:t>avait demandé d</w:t>
      </w:r>
      <w:r w:rsidR="00BF7D4A">
        <w:t>’</w:t>
      </w:r>
      <w:r w:rsidRPr="008A7EC9">
        <w:t>essayer à son propos</w:t>
      </w:r>
      <w:r w:rsidR="00BF7D4A">
        <w:t xml:space="preserve">. </w:t>
      </w:r>
      <w:r w:rsidRPr="008A7EC9">
        <w:t>Drôle de façon</w:t>
      </w:r>
      <w:r w:rsidR="00BF7D4A">
        <w:t xml:space="preserve">, </w:t>
      </w:r>
      <w:r w:rsidRPr="008A7EC9">
        <w:t>vraiment</w:t>
      </w:r>
      <w:r w:rsidR="00BF7D4A">
        <w:t xml:space="preserve">, </w:t>
      </w:r>
      <w:r w:rsidRPr="008A7EC9">
        <w:t>de m</w:t>
      </w:r>
      <w:r w:rsidR="00BF7D4A">
        <w:t>’</w:t>
      </w:r>
      <w:r w:rsidRPr="008A7EC9">
        <w:t>acquitter de cette mission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eus envie de m</w:t>
      </w:r>
      <w:r w:rsidR="00BF7D4A">
        <w:t>’</w:t>
      </w:r>
      <w:r w:rsidRPr="008A7EC9">
        <w:t>échapper</w:t>
      </w:r>
      <w:r w:rsidR="00BF7D4A">
        <w:t>.</w:t>
      </w:r>
    </w:p>
    <w:p w14:paraId="73182BD2" w14:textId="77777777" w:rsidR="00BF7D4A" w:rsidRDefault="009D75A4" w:rsidP="009D75A4">
      <w:r w:rsidRPr="008A7EC9">
        <w:t>Mais déjà la grande-duchesse entrait</w:t>
      </w:r>
      <w:r w:rsidR="00BF7D4A">
        <w:t>.</w:t>
      </w:r>
    </w:p>
    <w:p w14:paraId="5F150B6A" w14:textId="77777777" w:rsidR="00BF7D4A" w:rsidRDefault="009D75A4" w:rsidP="009D75A4">
      <w:r w:rsidRPr="008A7EC9">
        <w:t>Elle était</w:t>
      </w:r>
      <w:r w:rsidR="00BF7D4A">
        <w:t xml:space="preserve">, </w:t>
      </w:r>
      <w:r w:rsidRPr="008A7EC9">
        <w:t>ce matin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une gaîté que je pensai n</w:t>
      </w:r>
      <w:r w:rsidR="00BF7D4A">
        <w:t>’</w:t>
      </w:r>
      <w:r w:rsidRPr="008A7EC9">
        <w:t>avoir jamais la force de troubler</w:t>
      </w:r>
      <w:r w:rsidR="00BF7D4A">
        <w:t>.</w:t>
      </w:r>
    </w:p>
    <w:p w14:paraId="217E1B49" w14:textId="77777777" w:rsidR="00BF7D4A" w:rsidRDefault="00BF7D4A" w:rsidP="009D75A4">
      <w:r>
        <w:t>— </w:t>
      </w:r>
      <w:r w:rsidR="009D75A4" w:rsidRPr="008A7EC9">
        <w:t>Eh bien</w:t>
      </w:r>
      <w:r>
        <w:t xml:space="preserve">, </w:t>
      </w:r>
      <w:r w:rsidR="009D75A4" w:rsidRPr="008A7EC9">
        <w:t>ami</w:t>
      </w:r>
      <w:r>
        <w:t xml:space="preserve">, </w:t>
      </w:r>
      <w:r w:rsidR="009D75A4" w:rsidRPr="008A7EC9">
        <w:t>dit-elle</w:t>
      </w:r>
      <w:r>
        <w:t xml:space="preserve"> ? </w:t>
      </w:r>
      <w:r w:rsidR="009D75A4" w:rsidRPr="008A7EC9">
        <w:t>Qu</w:t>
      </w:r>
      <w:r>
        <w:t>’</w:t>
      </w:r>
      <w:r w:rsidR="009D75A4" w:rsidRPr="008A7EC9">
        <w:t>est-ce qui me vaut le plaisir de cette visite</w:t>
      </w:r>
      <w:r>
        <w:t xml:space="preserve"> ? </w:t>
      </w:r>
      <w:r w:rsidR="009D75A4" w:rsidRPr="008A7EC9">
        <w:t>Avez-vous renversé votre horaire</w:t>
      </w:r>
      <w:r>
        <w:t xml:space="preserve"> ? </w:t>
      </w:r>
      <w:r w:rsidR="009D75A4" w:rsidRPr="008A7EC9">
        <w:t>Et sont-ce vos matinées que vous avez décidé désormais de me consacrer</w:t>
      </w:r>
      <w:r>
        <w:t> ?</w:t>
      </w:r>
    </w:p>
    <w:p w14:paraId="0140A30D" w14:textId="77777777" w:rsidR="00BF7D4A" w:rsidRDefault="009D75A4" w:rsidP="009D75A4">
      <w:r w:rsidRPr="008A7EC9">
        <w:t>Mon visage bouleversé produisit sur elle le même effet que sur Mélusine</w:t>
      </w:r>
      <w:r w:rsidR="00BF7D4A">
        <w:t>.</w:t>
      </w:r>
    </w:p>
    <w:p w14:paraId="6EEDAA81" w14:textId="77777777" w:rsidR="00BF7D4A" w:rsidRDefault="009D75A4" w:rsidP="009D75A4">
      <w:r w:rsidRPr="008A7EC9">
        <w:t>Elle me prit par le bras et me fit asseoir sur un divan à son côté</w:t>
      </w:r>
      <w:r w:rsidR="00BF7D4A">
        <w:t>.</w:t>
      </w:r>
    </w:p>
    <w:p w14:paraId="281CC24D" w14:textId="77777777" w:rsidR="00BF7D4A" w:rsidRDefault="00BF7D4A" w:rsidP="009D75A4">
      <w:r>
        <w:t>— </w:t>
      </w:r>
      <w:r w:rsidR="009D75A4" w:rsidRPr="008A7EC9">
        <w:t>Vous avez manqué de tomber en vous asseyant</w:t>
      </w:r>
      <w:r>
        <w:t xml:space="preserve">, </w:t>
      </w:r>
      <w:r w:rsidR="009D75A4" w:rsidRPr="008A7EC9">
        <w:t>dit-elle gravement</w:t>
      </w:r>
      <w:r>
        <w:t xml:space="preserve">. </w:t>
      </w:r>
      <w:r w:rsidR="009D75A4" w:rsidRPr="008A7EC9">
        <w:t>Mélusine</w:t>
      </w:r>
      <w:r>
        <w:t xml:space="preserve">, </w:t>
      </w:r>
      <w:r w:rsidR="009D75A4" w:rsidRPr="008A7EC9">
        <w:t>donne-moi le coffret bleu</w:t>
      </w:r>
      <w:r>
        <w:t>.</w:t>
      </w:r>
    </w:p>
    <w:p w14:paraId="07F8B837" w14:textId="77777777" w:rsidR="00BF7D4A" w:rsidRDefault="009D75A4" w:rsidP="009D75A4">
      <w:r w:rsidRPr="008A7EC9">
        <w:t>C</w:t>
      </w:r>
      <w:r w:rsidR="00BF7D4A">
        <w:t>’</w:t>
      </w:r>
      <w:r w:rsidRPr="008A7EC9">
        <w:t>était un minuscule coffret en pâte de turquoise</w:t>
      </w:r>
      <w:r w:rsidR="00BF7D4A">
        <w:t xml:space="preserve">. </w:t>
      </w:r>
      <w:r w:rsidRPr="008A7EC9">
        <w:t>Quel barbare révulsif pouvait-il contenir</w:t>
      </w:r>
      <w:r w:rsidR="00BF7D4A">
        <w:t xml:space="preserve"> ? </w:t>
      </w:r>
      <w:r w:rsidRPr="008A7EC9">
        <w:t>Quand Aurore me l</w:t>
      </w:r>
      <w:r w:rsidR="00BF7D4A">
        <w:t>’</w:t>
      </w:r>
      <w:r w:rsidRPr="008A7EC9">
        <w:t>eut fait respirer</w:t>
      </w:r>
      <w:r w:rsidR="00BF7D4A">
        <w:t xml:space="preserve">, </w:t>
      </w:r>
      <w:r w:rsidRPr="008A7EC9">
        <w:t>je tressaillis comme au contact d</w:t>
      </w:r>
      <w:r w:rsidR="00BF7D4A">
        <w:t>’</w:t>
      </w:r>
      <w:r w:rsidRPr="008A7EC9">
        <w:t>un accumulateur</w:t>
      </w:r>
      <w:r w:rsidR="00BF7D4A">
        <w:t>.</w:t>
      </w:r>
    </w:p>
    <w:p w14:paraId="372D645A" w14:textId="77777777" w:rsidR="00BF7D4A" w:rsidRDefault="00BF7D4A" w:rsidP="009D75A4">
      <w:r>
        <w:t>— </w:t>
      </w:r>
      <w:r w:rsidR="009D75A4" w:rsidRPr="008A7EC9">
        <w:t>Là</w:t>
      </w:r>
      <w:r>
        <w:t xml:space="preserve">, </w:t>
      </w:r>
      <w:r w:rsidR="009D75A4" w:rsidRPr="008A7EC9">
        <w:t>dit-elle</w:t>
      </w:r>
      <w:r>
        <w:t xml:space="preserve">, </w:t>
      </w:r>
      <w:r w:rsidR="009D75A4" w:rsidRPr="008A7EC9">
        <w:t>il va déjà mieux</w:t>
      </w:r>
      <w:r>
        <w:t>.</w:t>
      </w:r>
    </w:p>
    <w:p w14:paraId="49D7CA84" w14:textId="77777777" w:rsidR="00BF7D4A" w:rsidRDefault="009D75A4" w:rsidP="009D75A4">
      <w:r w:rsidRPr="008A7EC9">
        <w:lastRenderedPageBreak/>
        <w:t>Et elle ajouta</w:t>
      </w:r>
      <w:r w:rsidR="00BF7D4A">
        <w:t> :</w:t>
      </w:r>
    </w:p>
    <w:p w14:paraId="4EFF8E78" w14:textId="77777777" w:rsidR="00BF7D4A" w:rsidRDefault="00BF7D4A" w:rsidP="009D75A4">
      <w:r>
        <w:t>— </w:t>
      </w:r>
      <w:r w:rsidR="009D75A4" w:rsidRPr="008A7EC9">
        <w:t>Dès que vous serez en état</w:t>
      </w:r>
      <w:r>
        <w:t xml:space="preserve">, </w:t>
      </w:r>
      <w:r w:rsidR="009D75A4" w:rsidRPr="008A7EC9">
        <w:t>parlez</w:t>
      </w:r>
      <w:r>
        <w:t xml:space="preserve"> ! </w:t>
      </w:r>
      <w:r w:rsidR="009D75A4" w:rsidRPr="008A7EC9">
        <w:t>nous vous écoutons</w:t>
      </w:r>
      <w:r>
        <w:t>.</w:t>
      </w:r>
    </w:p>
    <w:p w14:paraId="2DB04FE5" w14:textId="77777777" w:rsidR="00BF7D4A" w:rsidRDefault="009D75A4" w:rsidP="009D75A4">
      <w:r w:rsidRPr="008A7EC9">
        <w:t>Tout ce que vous savez déjà</w:t>
      </w:r>
      <w:r w:rsidR="00BF7D4A">
        <w:t xml:space="preserve">, </w:t>
      </w:r>
      <w:r w:rsidRPr="008A7EC9">
        <w:t>je le lui racontai alors</w:t>
      </w:r>
      <w:r w:rsidR="00BF7D4A">
        <w:t xml:space="preserve">, </w:t>
      </w:r>
      <w:r w:rsidRPr="008A7EC9">
        <w:t>depuis mes premières investigations sur l</w:t>
      </w:r>
      <w:r w:rsidR="00BF7D4A">
        <w:t>’</w:t>
      </w:r>
      <w:r w:rsidRPr="008A7EC9">
        <w:t xml:space="preserve">histoire des </w:t>
      </w:r>
      <w:proofErr w:type="spellStart"/>
      <w:r w:rsidRPr="008A7EC9">
        <w:t>Kœnigsmark</w:t>
      </w:r>
      <w:proofErr w:type="spellEnd"/>
      <w:r w:rsidRPr="008A7EC9">
        <w:t xml:space="preserve"> jusqu</w:t>
      </w:r>
      <w:r w:rsidR="00BF7D4A">
        <w:t>’</w:t>
      </w:r>
      <w:r w:rsidRPr="008A7EC9">
        <w:t>au coup de théâtre final</w:t>
      </w:r>
      <w:r w:rsidR="00BF7D4A">
        <w:t xml:space="preserve">, </w:t>
      </w:r>
      <w:r w:rsidRPr="008A7EC9">
        <w:t>à ma descente dans le caveau de la salle des Armures et à la lugubre découverte que j</w:t>
      </w:r>
      <w:r w:rsidR="00BF7D4A">
        <w:t>’</w:t>
      </w:r>
      <w:r w:rsidRPr="008A7EC9">
        <w:t>y avais fa</w:t>
      </w:r>
      <w:r w:rsidRPr="008A7EC9">
        <w:t>i</w:t>
      </w:r>
      <w:r w:rsidRPr="008A7EC9">
        <w:t>te</w:t>
      </w:r>
      <w:r w:rsidR="00BF7D4A">
        <w:t>.</w:t>
      </w:r>
    </w:p>
    <w:p w14:paraId="72EF91A2" w14:textId="77777777" w:rsidR="00BF7D4A" w:rsidRDefault="009D75A4" w:rsidP="009D75A4">
      <w:r w:rsidRPr="008A7EC9">
        <w:t>Avec un sang-froid admirable</w:t>
      </w:r>
      <w:r w:rsidR="00BF7D4A">
        <w:t xml:space="preserve">, </w:t>
      </w:r>
      <w:r w:rsidRPr="008A7EC9">
        <w:t>jusqu</w:t>
      </w:r>
      <w:r w:rsidR="00BF7D4A">
        <w:t>’</w:t>
      </w:r>
      <w:r w:rsidRPr="008A7EC9">
        <w:t>au bout</w:t>
      </w:r>
      <w:r w:rsidR="00BF7D4A">
        <w:t xml:space="preserve">, </w:t>
      </w:r>
      <w:r w:rsidRPr="008A7EC9">
        <w:t>elle m</w:t>
      </w:r>
      <w:r w:rsidR="00BF7D4A">
        <w:t>’</w:t>
      </w:r>
      <w:r w:rsidRPr="008A7EC9">
        <w:t>écouta sans mot dire</w:t>
      </w:r>
      <w:r w:rsidR="00BF7D4A">
        <w:t xml:space="preserve">, </w:t>
      </w:r>
      <w:r w:rsidRPr="008A7EC9">
        <w:t>échangeant seulement par instant avec Mélusine un regard qui était plus de surprise que d</w:t>
      </w:r>
      <w:r w:rsidR="00BF7D4A">
        <w:t>’</w:t>
      </w:r>
      <w:r w:rsidRPr="008A7EC9">
        <w:t>émotion</w:t>
      </w:r>
      <w:r w:rsidR="00BF7D4A">
        <w:t>.</w:t>
      </w:r>
    </w:p>
    <w:p w14:paraId="48023498" w14:textId="77777777" w:rsidR="00BF7D4A" w:rsidRDefault="009D75A4" w:rsidP="009D75A4">
      <w:r w:rsidRPr="008A7EC9">
        <w:t>Quand j</w:t>
      </w:r>
      <w:r w:rsidR="00BF7D4A">
        <w:t>’</w:t>
      </w:r>
      <w:r w:rsidRPr="008A7EC9">
        <w:t>eus fini</w:t>
      </w:r>
      <w:r w:rsidR="00BF7D4A">
        <w:t xml:space="preserve">, </w:t>
      </w:r>
      <w:r w:rsidRPr="008A7EC9">
        <w:t>elle resta un moment sans parler</w:t>
      </w:r>
      <w:r w:rsidR="00BF7D4A">
        <w:t xml:space="preserve">, </w:t>
      </w:r>
      <w:r w:rsidRPr="008A7EC9">
        <w:t>puis me dit avec calme</w:t>
      </w:r>
      <w:r w:rsidR="00BF7D4A">
        <w:t> :</w:t>
      </w:r>
    </w:p>
    <w:p w14:paraId="3A1EBE6E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un récit bien passionnant que celui que vous venez de nous faire là</w:t>
      </w:r>
      <w:r>
        <w:t xml:space="preserve">. </w:t>
      </w:r>
      <w:r w:rsidR="009D75A4" w:rsidRPr="008A7EC9">
        <w:t>Mais vous étonnerai-je en vous disant que je n</w:t>
      </w:r>
      <w:r>
        <w:t>’</w:t>
      </w:r>
      <w:r w:rsidR="009D75A4" w:rsidRPr="008A7EC9">
        <w:t>en suis pas autrement émue</w:t>
      </w:r>
      <w:r>
        <w:t xml:space="preserve"> ? </w:t>
      </w:r>
      <w:r w:rsidR="009D75A4" w:rsidRPr="008A7EC9">
        <w:t>Une seule chose y est</w:t>
      </w:r>
      <w:r>
        <w:t xml:space="preserve">, </w:t>
      </w:r>
      <w:r w:rsidR="009D75A4" w:rsidRPr="008A7EC9">
        <w:t>je l</w:t>
      </w:r>
      <w:r>
        <w:t>’</w:t>
      </w:r>
      <w:r w:rsidR="009D75A4" w:rsidRPr="008A7EC9">
        <w:t>avoue</w:t>
      </w:r>
      <w:r>
        <w:t xml:space="preserve">, </w:t>
      </w:r>
      <w:r w:rsidR="009D75A4" w:rsidRPr="008A7EC9">
        <w:t>un peu déconcertante</w:t>
      </w:r>
      <w:r>
        <w:t xml:space="preserve">, </w:t>
      </w:r>
      <w:r w:rsidR="009D75A4" w:rsidRPr="008A7EC9">
        <w:t>et c</w:t>
      </w:r>
      <w:r>
        <w:t>’</w:t>
      </w:r>
      <w:r w:rsidR="009D75A4" w:rsidRPr="008A7EC9">
        <w:t xml:space="preserve">est que vous ayez trouvé à </w:t>
      </w:r>
      <w:proofErr w:type="spellStart"/>
      <w:r w:rsidR="009D75A4" w:rsidRPr="008A7EC9">
        <w:t>Laute</w:t>
      </w:r>
      <w:r w:rsidR="009D75A4" w:rsidRPr="008A7EC9">
        <w:t>n</w:t>
      </w:r>
      <w:r w:rsidR="009D75A4" w:rsidRPr="008A7EC9">
        <w:t>bourg</w:t>
      </w:r>
      <w:proofErr w:type="spellEnd"/>
      <w:r w:rsidR="009D75A4" w:rsidRPr="008A7EC9">
        <w:t xml:space="preserve"> un squelette à la place exacte où il doit s</w:t>
      </w:r>
      <w:r>
        <w:t>’</w:t>
      </w:r>
      <w:r w:rsidR="009D75A4" w:rsidRPr="008A7EC9">
        <w:t>en trouver un au palais de Hanovre</w:t>
      </w:r>
      <w:r>
        <w:t xml:space="preserve">. </w:t>
      </w:r>
      <w:r w:rsidR="009D75A4" w:rsidRPr="008A7EC9">
        <w:t>Mais qu</w:t>
      </w:r>
      <w:r>
        <w:t>’</w:t>
      </w:r>
      <w:r w:rsidR="009D75A4" w:rsidRPr="008A7EC9">
        <w:t>est-ce que cela prouve</w:t>
      </w:r>
      <w:r>
        <w:t xml:space="preserve">, </w:t>
      </w:r>
      <w:r w:rsidR="009D75A4" w:rsidRPr="008A7EC9">
        <w:t>en adme</w:t>
      </w:r>
      <w:r w:rsidR="009D75A4" w:rsidRPr="008A7EC9">
        <w:t>t</w:t>
      </w:r>
      <w:r w:rsidR="009D75A4" w:rsidRPr="008A7EC9">
        <w:t>tant qu</w:t>
      </w:r>
      <w:r>
        <w:t>’</w:t>
      </w:r>
      <w:r w:rsidR="009D75A4" w:rsidRPr="008A7EC9">
        <w:t>il ne s</w:t>
      </w:r>
      <w:r>
        <w:t>’</w:t>
      </w:r>
      <w:r w:rsidR="009D75A4" w:rsidRPr="008A7EC9">
        <w:t>agisse pas d</w:t>
      </w:r>
      <w:r>
        <w:t>’</w:t>
      </w:r>
      <w:r w:rsidR="009D75A4" w:rsidRPr="008A7EC9">
        <w:t>une mort naturelle</w:t>
      </w:r>
      <w:r>
        <w:t xml:space="preserve">, </w:t>
      </w:r>
      <w:r w:rsidR="009D75A4" w:rsidRPr="008A7EC9">
        <w:t xml:space="preserve">sinon que les vieux ducs de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n</w:t>
      </w:r>
      <w:r>
        <w:t>’</w:t>
      </w:r>
      <w:r w:rsidR="009D75A4" w:rsidRPr="008A7EC9">
        <w:t>avaient pas</w:t>
      </w:r>
      <w:r>
        <w:t xml:space="preserve">, </w:t>
      </w:r>
      <w:r w:rsidR="009D75A4" w:rsidRPr="008A7EC9">
        <w:t>pour la vie humaine</w:t>
      </w:r>
      <w:r>
        <w:t xml:space="preserve">, </w:t>
      </w:r>
      <w:r w:rsidR="009D75A4" w:rsidRPr="008A7EC9">
        <w:t>un respect plus grand que leurs voisins de Hanovre</w:t>
      </w:r>
      <w:r>
        <w:t xml:space="preserve"> ? </w:t>
      </w:r>
      <w:r w:rsidR="009D75A4" w:rsidRPr="008A7EC9">
        <w:t>Je m</w:t>
      </w:r>
      <w:r>
        <w:t>’</w:t>
      </w:r>
      <w:r w:rsidR="009D75A4" w:rsidRPr="008A7EC9">
        <w:t>en doutais</w:t>
      </w:r>
      <w:r>
        <w:t xml:space="preserve">, </w:t>
      </w:r>
      <w:r w:rsidR="009D75A4" w:rsidRPr="008A7EC9">
        <w:t>et n</w:t>
      </w:r>
      <w:r>
        <w:t>’</w:t>
      </w:r>
      <w:r w:rsidR="009D75A4" w:rsidRPr="008A7EC9">
        <w:t>en suis pas troublée outre mesure</w:t>
      </w:r>
      <w:r>
        <w:t>.</w:t>
      </w:r>
    </w:p>
    <w:p w14:paraId="620F04DB" w14:textId="77777777" w:rsidR="00BF7D4A" w:rsidRDefault="00BF7D4A" w:rsidP="009D75A4">
      <w:r>
        <w:t>— </w:t>
      </w:r>
      <w:r w:rsidR="009D75A4" w:rsidRPr="008A7EC9">
        <w:t>Aussi n</w:t>
      </w:r>
      <w:r>
        <w:t>’</w:t>
      </w:r>
      <w:r w:rsidR="009D75A4" w:rsidRPr="008A7EC9">
        <w:t>est-ce pas la présence de ce squelette qui m</w:t>
      </w:r>
      <w:r>
        <w:t>’</w:t>
      </w:r>
      <w:r w:rsidR="009D75A4" w:rsidRPr="008A7EC9">
        <w:t>a troublé si fort</w:t>
      </w:r>
      <w:r>
        <w:t xml:space="preserve">, </w:t>
      </w:r>
      <w:r w:rsidR="009D75A4" w:rsidRPr="008A7EC9">
        <w:t>Madame</w:t>
      </w:r>
      <w:r>
        <w:t xml:space="preserve">, </w:t>
      </w:r>
      <w:r w:rsidR="009D75A4" w:rsidRPr="008A7EC9">
        <w:t>répondis-je</w:t>
      </w:r>
      <w:r>
        <w:t>.</w:t>
      </w:r>
    </w:p>
    <w:p w14:paraId="53884A11" w14:textId="77777777" w:rsidR="00BF7D4A" w:rsidRDefault="00BF7D4A" w:rsidP="009D75A4">
      <w:r>
        <w:lastRenderedPageBreak/>
        <w:t>— </w:t>
      </w:r>
      <w:r w:rsidR="009D75A4" w:rsidRPr="008A7EC9">
        <w:t>Qu</w:t>
      </w:r>
      <w:r>
        <w:t>’</w:t>
      </w:r>
      <w:r w:rsidR="009D75A4" w:rsidRPr="008A7EC9">
        <w:t>est-ce alors</w:t>
      </w:r>
      <w:r>
        <w:t xml:space="preserve"> ? </w:t>
      </w:r>
      <w:r w:rsidR="009D75A4" w:rsidRPr="008A7EC9">
        <w:t>dit-elle</w:t>
      </w:r>
      <w:r>
        <w:t xml:space="preserve">, </w:t>
      </w:r>
      <w:r w:rsidR="009D75A4" w:rsidRPr="008A7EC9">
        <w:t>de cet air dédaigneux qu</w:t>
      </w:r>
      <w:r>
        <w:t>’</w:t>
      </w:r>
      <w:r w:rsidR="009D75A4" w:rsidRPr="008A7EC9">
        <w:t>elle avait sitôt qu</w:t>
      </w:r>
      <w:r>
        <w:t>’</w:t>
      </w:r>
      <w:r w:rsidR="009D75A4" w:rsidRPr="008A7EC9">
        <w:t>elle se figurait qu</w:t>
      </w:r>
      <w:r>
        <w:t>’</w:t>
      </w:r>
      <w:r w:rsidR="009D75A4" w:rsidRPr="008A7EC9">
        <w:t>on voulait prendre barre sur elle</w:t>
      </w:r>
      <w:r>
        <w:t>.</w:t>
      </w:r>
    </w:p>
    <w:p w14:paraId="273EE728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</w:t>
      </w:r>
      <w:r>
        <w:t xml:space="preserve">, </w:t>
      </w:r>
      <w:r w:rsidR="009D75A4" w:rsidRPr="008A7EC9">
        <w:t>dis-je simplement</w:t>
      </w:r>
      <w:r>
        <w:t xml:space="preserve">, </w:t>
      </w:r>
      <w:r w:rsidR="009D75A4" w:rsidRPr="008A7EC9">
        <w:t>mais en pesant mes mots</w:t>
      </w:r>
      <w:r>
        <w:t xml:space="preserve">, </w:t>
      </w:r>
      <w:r w:rsidR="009D75A4" w:rsidRPr="008A7EC9">
        <w:t>que j</w:t>
      </w:r>
      <w:r>
        <w:t>’</w:t>
      </w:r>
      <w:r w:rsidR="009D75A4" w:rsidRPr="008A7EC9">
        <w:t>ai eu entre les mains le tibia droit du corps qui est caché là</w:t>
      </w:r>
      <w:r>
        <w:t xml:space="preserve">, </w:t>
      </w:r>
      <w:r w:rsidR="009D75A4" w:rsidRPr="008A7EC9">
        <w:t>et que ce tibia porte</w:t>
      </w:r>
      <w:r>
        <w:t xml:space="preserve">, </w:t>
      </w:r>
      <w:r w:rsidR="009D75A4" w:rsidRPr="008A7EC9">
        <w:t>sur sa face externe</w:t>
      </w:r>
      <w:r>
        <w:t xml:space="preserve">, </w:t>
      </w:r>
      <w:r w:rsidR="009D75A4" w:rsidRPr="008A7EC9">
        <w:t>au milieu</w:t>
      </w:r>
      <w:r>
        <w:t xml:space="preserve">, </w:t>
      </w:r>
      <w:r w:rsidR="009D75A4" w:rsidRPr="008A7EC9">
        <w:t>la suture d</w:t>
      </w:r>
      <w:r>
        <w:t>’</w:t>
      </w:r>
      <w:r w:rsidR="009D75A4" w:rsidRPr="008A7EC9">
        <w:t>une ancienne fracture</w:t>
      </w:r>
      <w:r>
        <w:t>.</w:t>
      </w:r>
    </w:p>
    <w:p w14:paraId="53DE489E" w14:textId="77777777" w:rsidR="00BF7D4A" w:rsidRDefault="009D75A4" w:rsidP="009D75A4">
      <w:r w:rsidRPr="008A7EC9">
        <w:t>Aurore s</w:t>
      </w:r>
      <w:r w:rsidR="00BF7D4A">
        <w:t>’</w:t>
      </w:r>
      <w:r w:rsidRPr="008A7EC9">
        <w:t>était dressée</w:t>
      </w:r>
      <w:r w:rsidR="00BF7D4A">
        <w:t xml:space="preserve">. </w:t>
      </w:r>
      <w:r w:rsidRPr="008A7EC9">
        <w:t>Elle pressa entre ses mains son front recouvert soudain d</w:t>
      </w:r>
      <w:r w:rsidR="00BF7D4A">
        <w:t>’</w:t>
      </w:r>
      <w:r w:rsidRPr="008A7EC9">
        <w:t>une pâleur mortelle</w:t>
      </w:r>
      <w:r w:rsidR="00BF7D4A">
        <w:t xml:space="preserve">. </w:t>
      </w:r>
      <w:r w:rsidRPr="008A7EC9">
        <w:t>Ses yeux fixes devi</w:t>
      </w:r>
      <w:r w:rsidRPr="008A7EC9">
        <w:t>n</w:t>
      </w:r>
      <w:r w:rsidRPr="008A7EC9">
        <w:t>rent immenses</w:t>
      </w:r>
      <w:r w:rsidR="00BF7D4A">
        <w:t xml:space="preserve">. </w:t>
      </w:r>
      <w:r w:rsidRPr="008A7EC9">
        <w:t>Elle cria</w:t>
      </w:r>
      <w:r w:rsidR="00BF7D4A">
        <w:t> :</w:t>
      </w:r>
    </w:p>
    <w:p w14:paraId="12806CE7" w14:textId="77777777" w:rsidR="00BF7D4A" w:rsidRDefault="00BF7D4A" w:rsidP="009D75A4">
      <w:r>
        <w:t>— </w:t>
      </w:r>
      <w:r w:rsidR="009D75A4" w:rsidRPr="008A7EC9">
        <w:t>Vous êtes fou</w:t>
      </w:r>
      <w:r>
        <w:t xml:space="preserve"> ! </w:t>
      </w:r>
      <w:r w:rsidR="009D75A4" w:rsidRPr="008A7EC9">
        <w:t>Vous êtes fou</w:t>
      </w:r>
      <w:r>
        <w:t xml:space="preserve"> ! </w:t>
      </w:r>
      <w:r w:rsidR="009D75A4" w:rsidRPr="008A7EC9">
        <w:t>Mélusine</w:t>
      </w:r>
      <w:r>
        <w:t xml:space="preserve">, </w:t>
      </w:r>
      <w:r w:rsidR="009D75A4" w:rsidRPr="008A7EC9">
        <w:t>dis-lui qu</w:t>
      </w:r>
      <w:r>
        <w:t>’</w:t>
      </w:r>
      <w:r w:rsidR="009D75A4" w:rsidRPr="008A7EC9">
        <w:t>il est fou</w:t>
      </w:r>
      <w:r>
        <w:t>.</w:t>
      </w:r>
    </w:p>
    <w:p w14:paraId="6AA6FB96" w14:textId="7E180989" w:rsidR="00BF7D4A" w:rsidRDefault="00BF7D4A" w:rsidP="009D75A4">
      <w:r>
        <w:t>M</w:t>
      </w:r>
      <w:r w:rsidRPr="00BF7D4A">
        <w:rPr>
          <w:vertAlign w:val="superscript"/>
        </w:rPr>
        <w:t>lle</w:t>
      </w:r>
      <w:r>
        <w:t> de </w:t>
      </w:r>
      <w:proofErr w:type="spellStart"/>
      <w:r w:rsidR="009D75A4" w:rsidRPr="008A7EC9">
        <w:t>Graffenfried</w:t>
      </w:r>
      <w:proofErr w:type="spellEnd"/>
      <w:r w:rsidR="009D75A4" w:rsidRPr="008A7EC9">
        <w:t xml:space="preserve"> s</w:t>
      </w:r>
      <w:r>
        <w:t>’</w:t>
      </w:r>
      <w:r w:rsidR="009D75A4" w:rsidRPr="008A7EC9">
        <w:t>était précipitée auprès de la grande-duchesse renversée sur le divan</w:t>
      </w:r>
      <w:r>
        <w:t xml:space="preserve">, </w:t>
      </w:r>
      <w:r w:rsidR="009D75A4" w:rsidRPr="008A7EC9">
        <w:t>dans une raideur cataleptique</w:t>
      </w:r>
      <w:r>
        <w:t xml:space="preserve">. </w:t>
      </w:r>
      <w:r w:rsidR="009D75A4" w:rsidRPr="008A7EC9">
        <w:t>Ses paupières s</w:t>
      </w:r>
      <w:r>
        <w:t>’</w:t>
      </w:r>
      <w:r w:rsidR="009D75A4" w:rsidRPr="008A7EC9">
        <w:t>entr</w:t>
      </w:r>
      <w:r>
        <w:t>’</w:t>
      </w:r>
      <w:r w:rsidR="009D75A4" w:rsidRPr="008A7EC9">
        <w:t>ouvrirent</w:t>
      </w:r>
      <w:r>
        <w:t xml:space="preserve">. </w:t>
      </w:r>
      <w:r w:rsidR="009D75A4" w:rsidRPr="008A7EC9">
        <w:t>Une indicible épouvante était dans son regard</w:t>
      </w:r>
      <w:r>
        <w:t>.</w:t>
      </w:r>
    </w:p>
    <w:p w14:paraId="03717046" w14:textId="77777777" w:rsidR="00BF7D4A" w:rsidRDefault="00BF7D4A" w:rsidP="009D75A4">
      <w:r>
        <w:t>— </w:t>
      </w:r>
      <w:r w:rsidR="009D75A4" w:rsidRPr="008A7EC9">
        <w:t>Fou</w:t>
      </w:r>
      <w:r>
        <w:t xml:space="preserve"> ! </w:t>
      </w:r>
      <w:r w:rsidR="009D75A4" w:rsidRPr="008A7EC9">
        <w:t>fou</w:t>
      </w:r>
      <w:r>
        <w:t xml:space="preserve"> ! </w:t>
      </w:r>
      <w:r w:rsidR="009D75A4" w:rsidRPr="008A7EC9">
        <w:t>cria-t-elle encore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à Sangha qu</w:t>
      </w:r>
      <w:r>
        <w:t>’</w:t>
      </w:r>
      <w:r w:rsidR="009D75A4" w:rsidRPr="008A7EC9">
        <w:t>il est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ai les lettres</w:t>
      </w:r>
      <w:r>
        <w:t xml:space="preserve">, </w:t>
      </w:r>
      <w:r w:rsidR="009D75A4" w:rsidRPr="008A7EC9">
        <w:t>à Sangha</w:t>
      </w:r>
      <w:r>
        <w:t>.</w:t>
      </w:r>
    </w:p>
    <w:p w14:paraId="65F047CC" w14:textId="77777777" w:rsidR="00BF7D4A" w:rsidRDefault="009D75A4" w:rsidP="009D75A4">
      <w:r w:rsidRPr="008A7EC9">
        <w:t>Et elle criait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une voix effrayante</w:t>
      </w:r>
      <w:r w:rsidR="00BF7D4A">
        <w:t> :</w:t>
      </w:r>
    </w:p>
    <w:p w14:paraId="5797A426" w14:textId="77777777" w:rsidR="00BF7D4A" w:rsidRDefault="00BF7D4A" w:rsidP="009D75A4">
      <w:r>
        <w:t>— </w:t>
      </w:r>
      <w:r w:rsidR="009D75A4" w:rsidRPr="008A7EC9">
        <w:t>À Sangha</w:t>
      </w:r>
      <w:r>
        <w:t xml:space="preserve"> ! </w:t>
      </w:r>
      <w:r w:rsidR="009D75A4" w:rsidRPr="008A7EC9">
        <w:t>À Sangha</w:t>
      </w:r>
      <w:r>
        <w:t> !</w:t>
      </w:r>
    </w:p>
    <w:p w14:paraId="49627AB2" w14:textId="77777777" w:rsidR="00BF7D4A" w:rsidRDefault="00BF7D4A" w:rsidP="009D75A4">
      <w:r>
        <w:t>— </w:t>
      </w:r>
      <w:r w:rsidR="009D75A4" w:rsidRPr="008A7EC9">
        <w:t>J</w:t>
      </w:r>
      <w:r>
        <w:t>’</w:t>
      </w:r>
      <w:r w:rsidR="009D75A4" w:rsidRPr="008A7EC9">
        <w:t>ai fait ce que j</w:t>
      </w:r>
      <w:r>
        <w:t>’</w:t>
      </w:r>
      <w:r w:rsidR="009D75A4" w:rsidRPr="008A7EC9">
        <w:t>ai cru devoir faire</w:t>
      </w:r>
      <w:r>
        <w:t xml:space="preserve">, </w:t>
      </w:r>
      <w:r w:rsidR="009D75A4" w:rsidRPr="008A7EC9">
        <w:t>murmurai-je à Mél</w:t>
      </w:r>
      <w:r w:rsidR="009D75A4" w:rsidRPr="008A7EC9">
        <w:t>u</w:t>
      </w:r>
      <w:r w:rsidR="009D75A4" w:rsidRPr="008A7EC9">
        <w:t>sine</w:t>
      </w:r>
      <w:r>
        <w:t xml:space="preserve">, </w:t>
      </w:r>
      <w:r w:rsidR="009D75A4" w:rsidRPr="008A7EC9">
        <w:t>tandis que je l</w:t>
      </w:r>
      <w:r>
        <w:t>’</w:t>
      </w:r>
      <w:r w:rsidR="009D75A4" w:rsidRPr="008A7EC9">
        <w:t>aidais à faire respirer à sa maîtresse le petit coffret bleu</w:t>
      </w:r>
      <w:r>
        <w:t>.</w:t>
      </w:r>
    </w:p>
    <w:p w14:paraId="3153010D" w14:textId="77777777" w:rsidR="00BF7D4A" w:rsidRDefault="009D75A4" w:rsidP="009D75A4">
      <w:r w:rsidRPr="008A7EC9">
        <w:t>Elle eut un coup d</w:t>
      </w:r>
      <w:r w:rsidR="00BF7D4A">
        <w:t>’</w:t>
      </w:r>
      <w:r w:rsidRPr="008A7EC9">
        <w:t>œil profond pour me dire</w:t>
      </w:r>
      <w:r w:rsidR="00BF7D4A">
        <w:t xml:space="preserve"> – </w:t>
      </w:r>
      <w:r w:rsidRPr="008A7EC9">
        <w:t>l</w:t>
      </w:r>
      <w:r w:rsidR="00BF7D4A">
        <w:t>’</w:t>
      </w:r>
      <w:r w:rsidRPr="008A7EC9">
        <w:t>admirable fille</w:t>
      </w:r>
      <w:r w:rsidR="00BF7D4A">
        <w:t> :</w:t>
      </w:r>
    </w:p>
    <w:p w14:paraId="5FCDAC59" w14:textId="77777777" w:rsidR="00BF7D4A" w:rsidRDefault="00BF7D4A" w:rsidP="009D75A4">
      <w:r>
        <w:t>— </w:t>
      </w:r>
      <w:r w:rsidR="009D75A4" w:rsidRPr="008A7EC9">
        <w:t>Vous n</w:t>
      </w:r>
      <w:r>
        <w:t>’</w:t>
      </w:r>
      <w:r w:rsidR="009D75A4" w:rsidRPr="008A7EC9">
        <w:t>avez pas besoin de vous excuser</w:t>
      </w:r>
      <w:r>
        <w:t xml:space="preserve">, </w:t>
      </w:r>
      <w:r w:rsidR="009D75A4" w:rsidRPr="008A7EC9">
        <w:t>je le sais</w:t>
      </w:r>
      <w:r>
        <w:t>.</w:t>
      </w:r>
    </w:p>
    <w:p w14:paraId="3F39B719" w14:textId="77777777" w:rsidR="00BF7D4A" w:rsidRDefault="00BF7D4A" w:rsidP="009D75A4">
      <w:r>
        <w:lastRenderedPageBreak/>
        <w:t>— </w:t>
      </w:r>
      <w:r w:rsidR="009D75A4" w:rsidRPr="008A7EC9">
        <w:t>N</w:t>
      </w:r>
      <w:r>
        <w:t>’</w:t>
      </w:r>
      <w:r w:rsidR="009D75A4" w:rsidRPr="008A7EC9">
        <w:t>ayez pas peur</w:t>
      </w:r>
      <w:r>
        <w:t xml:space="preserve">, </w:t>
      </w:r>
      <w:r w:rsidR="009D75A4" w:rsidRPr="008A7EC9">
        <w:t>ajouta-t-elle à mi-voix</w:t>
      </w:r>
      <w:r>
        <w:t xml:space="preserve">. </w:t>
      </w:r>
      <w:r w:rsidR="009D75A4" w:rsidRPr="008A7EC9">
        <w:t>Sa fièvre cér</w:t>
      </w:r>
      <w:r w:rsidR="009D75A4" w:rsidRPr="008A7EC9">
        <w:t>é</w:t>
      </w:r>
      <w:r w:rsidR="009D75A4" w:rsidRPr="008A7EC9">
        <w:t>brale l</w:t>
      </w:r>
      <w:r>
        <w:t>’</w:t>
      </w:r>
      <w:r w:rsidR="009D75A4" w:rsidRPr="008A7EC9">
        <w:t>a laissée extraordinairement impressionnable</w:t>
      </w:r>
      <w:r>
        <w:t xml:space="preserve">. </w:t>
      </w:r>
      <w:r w:rsidR="009D75A4" w:rsidRPr="008A7EC9">
        <w:t>Et</w:t>
      </w:r>
      <w:r>
        <w:t xml:space="preserve">, </w:t>
      </w:r>
      <w:r w:rsidR="009D75A4" w:rsidRPr="008A7EC9">
        <w:t>vra</w:t>
      </w:r>
      <w:r w:rsidR="009D75A4" w:rsidRPr="008A7EC9">
        <w:t>i</w:t>
      </w:r>
      <w:r w:rsidR="009D75A4" w:rsidRPr="008A7EC9">
        <w:t>ment</w:t>
      </w:r>
      <w:r>
        <w:t xml:space="preserve">, </w:t>
      </w:r>
      <w:r w:rsidR="009D75A4" w:rsidRPr="008A7EC9">
        <w:t>cette fois-ci</w:t>
      </w:r>
      <w:r>
        <w:t xml:space="preserve">, </w:t>
      </w:r>
      <w:r w:rsidR="009D75A4" w:rsidRPr="008A7EC9">
        <w:t>il y avait de quoi</w:t>
      </w:r>
      <w:r>
        <w:t xml:space="preserve">. </w:t>
      </w:r>
      <w:r w:rsidR="009D75A4" w:rsidRPr="008A7EC9">
        <w:t>Mais voyez</w:t>
      </w:r>
      <w:r>
        <w:t xml:space="preserve">, </w:t>
      </w:r>
      <w:r w:rsidR="009D75A4" w:rsidRPr="008A7EC9">
        <w:t>elle revient à elle</w:t>
      </w:r>
      <w:r>
        <w:t>.</w:t>
      </w:r>
    </w:p>
    <w:p w14:paraId="320A8133" w14:textId="77777777" w:rsidR="00BF7D4A" w:rsidRDefault="009D75A4" w:rsidP="009D75A4">
      <w:r w:rsidRPr="008A7EC9">
        <w:t>Aurore rouvrait des yeux étonnés</w:t>
      </w:r>
      <w:r w:rsidR="00BF7D4A">
        <w:t xml:space="preserve">. </w:t>
      </w:r>
      <w:r w:rsidRPr="008A7EC9">
        <w:t>Elle nous vit tous deux penchés sur elle</w:t>
      </w:r>
      <w:r w:rsidR="00BF7D4A">
        <w:t xml:space="preserve">, </w:t>
      </w:r>
      <w:r w:rsidRPr="008A7EC9">
        <w:t>se rappela</w:t>
      </w:r>
      <w:r w:rsidR="00BF7D4A">
        <w:t xml:space="preserve">. </w:t>
      </w:r>
      <w:r w:rsidRPr="008A7EC9">
        <w:t>Je devais avoir dans le regard une anxiété incroyable</w:t>
      </w:r>
      <w:r w:rsidR="00BF7D4A">
        <w:t xml:space="preserve">. </w:t>
      </w:r>
      <w:r w:rsidRPr="008A7EC9">
        <w:t>Elle me sourit</w:t>
      </w:r>
      <w:r w:rsidR="00BF7D4A">
        <w:t xml:space="preserve">, </w:t>
      </w:r>
      <w:r w:rsidRPr="008A7EC9">
        <w:t>me tendant une main que je couvris de baisers</w:t>
      </w:r>
      <w:r w:rsidR="00BF7D4A">
        <w:t>.</w:t>
      </w:r>
    </w:p>
    <w:p w14:paraId="431F6077" w14:textId="77777777" w:rsidR="00BF7D4A" w:rsidRDefault="00BF7D4A" w:rsidP="009D75A4">
      <w:r>
        <w:t>— </w:t>
      </w:r>
      <w:r w:rsidR="009D75A4" w:rsidRPr="008A7EC9">
        <w:t>Excusez-moi</w:t>
      </w:r>
      <w:r>
        <w:t xml:space="preserve">, </w:t>
      </w:r>
      <w:r w:rsidR="009D75A4" w:rsidRPr="008A7EC9">
        <w:t>mes enfants</w:t>
      </w:r>
      <w:r>
        <w:t xml:space="preserve">, </w:t>
      </w:r>
      <w:r w:rsidR="009D75A4" w:rsidRPr="008A7EC9">
        <w:t>de vous avoir tant effrayés</w:t>
      </w:r>
      <w:r>
        <w:t xml:space="preserve">, </w:t>
      </w:r>
      <w:r w:rsidR="009D75A4" w:rsidRPr="008A7EC9">
        <w:t>murmura-t-elle</w:t>
      </w:r>
      <w:r>
        <w:t xml:space="preserve">. </w:t>
      </w:r>
      <w:r w:rsidR="009D75A4" w:rsidRPr="008A7EC9">
        <w:t>Bonne Mélusine</w:t>
      </w:r>
      <w:r>
        <w:t xml:space="preserve">, </w:t>
      </w:r>
      <w:r w:rsidR="009D75A4" w:rsidRPr="008A7EC9">
        <w:t>toujours à son poste quand il le faut</w:t>
      </w:r>
      <w:r>
        <w:t xml:space="preserve">, </w:t>
      </w:r>
      <w:r w:rsidR="009D75A4" w:rsidRPr="008A7EC9">
        <w:t>et</w:t>
      </w:r>
      <w:r>
        <w:t xml:space="preserve">, </w:t>
      </w:r>
      <w:r w:rsidR="009D75A4" w:rsidRPr="008A7EC9">
        <w:t>vous</w:t>
      </w:r>
      <w:r>
        <w:t xml:space="preserve">, </w:t>
      </w:r>
      <w:r w:rsidR="009D75A4" w:rsidRPr="008A7EC9">
        <w:t>ami</w:t>
      </w:r>
      <w:r>
        <w:t xml:space="preserve">, </w:t>
      </w:r>
      <w:r w:rsidR="009D75A4" w:rsidRPr="008A7EC9">
        <w:t>merci</w:t>
      </w:r>
      <w:r>
        <w:t>.</w:t>
      </w:r>
    </w:p>
    <w:p w14:paraId="7E449324" w14:textId="77777777" w:rsidR="00BF7D4A" w:rsidRDefault="00BF7D4A" w:rsidP="009D75A4">
      <w:r>
        <w:t>— </w:t>
      </w:r>
      <w:r w:rsidR="009D75A4" w:rsidRPr="008A7EC9">
        <w:t>Vous ne m</w:t>
      </w:r>
      <w:r>
        <w:t>’</w:t>
      </w:r>
      <w:r w:rsidR="009D75A4" w:rsidRPr="008A7EC9">
        <w:t>en voulez pas</w:t>
      </w:r>
      <w:r>
        <w:t xml:space="preserve">, </w:t>
      </w:r>
      <w:r w:rsidR="009D75A4" w:rsidRPr="008A7EC9">
        <w:t>suppliai-je</w:t>
      </w:r>
      <w:r>
        <w:t>.</w:t>
      </w:r>
    </w:p>
    <w:p w14:paraId="1E3C6B3B" w14:textId="77777777" w:rsidR="00BF7D4A" w:rsidRDefault="009D75A4" w:rsidP="009D75A4">
      <w:r w:rsidRPr="008A7EC9">
        <w:t>Elle hocha la tête en souriant et me répondit par la phrase russe</w:t>
      </w:r>
      <w:r w:rsidR="00BF7D4A">
        <w:t> :</w:t>
      </w:r>
    </w:p>
    <w:p w14:paraId="4FEB22BD" w14:textId="27CDD3A0" w:rsidR="009D75A4" w:rsidRPr="008A7EC9" w:rsidRDefault="00BF7D4A" w:rsidP="009D75A4">
      <w:pPr>
        <w:rPr>
          <w:i/>
          <w:iCs/>
        </w:rPr>
      </w:pPr>
      <w:r>
        <w:t>« </w:t>
      </w:r>
      <w:r w:rsidR="009D75A4" w:rsidRPr="008A7EC9">
        <w:rPr>
          <w:i/>
          <w:iCs/>
        </w:rPr>
        <w:t>Les corneilles pourraient-elles en vouloir au soleil qui fait briller le fusil</w:t>
      </w:r>
      <w:r>
        <w:rPr>
          <w:i/>
          <w:iCs/>
        </w:rPr>
        <w:t> ? »</w:t>
      </w:r>
    </w:p>
    <w:p w14:paraId="559F96C4" w14:textId="77777777" w:rsidR="00BF7D4A" w:rsidRDefault="009D75A4" w:rsidP="009D75A4">
      <w:r w:rsidRPr="008A7EC9">
        <w:t>Elle ajouta</w:t>
      </w:r>
      <w:r w:rsidR="00BF7D4A">
        <w:t> :</w:t>
      </w:r>
    </w:p>
    <w:p w14:paraId="379D67DD" w14:textId="77777777" w:rsidR="00BF7D4A" w:rsidRDefault="00BF7D4A" w:rsidP="009D75A4">
      <w:r>
        <w:t>— </w:t>
      </w:r>
      <w:r w:rsidR="009D75A4" w:rsidRPr="008A7EC9">
        <w:t>Mélusine</w:t>
      </w:r>
      <w:r>
        <w:t xml:space="preserve">, </w:t>
      </w:r>
      <w:r w:rsidR="009D75A4" w:rsidRPr="008A7EC9">
        <w:t>préviens qu</w:t>
      </w:r>
      <w:r>
        <w:t>’</w:t>
      </w:r>
      <w:r w:rsidR="009D75A4" w:rsidRPr="008A7EC9">
        <w:t>il déjeunera avec nous</w:t>
      </w:r>
      <w:r>
        <w:t>.</w:t>
      </w:r>
    </w:p>
    <w:p w14:paraId="02F119EF" w14:textId="77777777" w:rsidR="00BF7D4A" w:rsidRDefault="009D75A4" w:rsidP="009D75A4">
      <w:r w:rsidRPr="008A7EC9">
        <w:t>C</w:t>
      </w:r>
      <w:r w:rsidR="00BF7D4A">
        <w:t>’</w:t>
      </w:r>
      <w:r w:rsidRPr="008A7EC9">
        <w:t>était une faveur insigne que de s</w:t>
      </w:r>
      <w:r w:rsidR="00BF7D4A">
        <w:t>’</w:t>
      </w:r>
      <w:r w:rsidRPr="008A7EC9">
        <w:t>asseoir à la table d</w:t>
      </w:r>
      <w:r w:rsidR="00BF7D4A">
        <w:t>’</w:t>
      </w:r>
      <w:r w:rsidRPr="008A7EC9">
        <w:t>Aurore</w:t>
      </w:r>
      <w:r w:rsidR="00BF7D4A">
        <w:t xml:space="preserve">. </w:t>
      </w:r>
      <w:r w:rsidRPr="008A7EC9">
        <w:t>La seule Mélusine jusqu</w:t>
      </w:r>
      <w:r w:rsidR="00BF7D4A">
        <w:t>’</w:t>
      </w:r>
      <w:r w:rsidRPr="008A7EC9">
        <w:t>à ce jour en avait été jugée digne</w:t>
      </w:r>
      <w:r w:rsidR="00BF7D4A">
        <w:t xml:space="preserve">. </w:t>
      </w:r>
      <w:r w:rsidRPr="008A7EC9">
        <w:t>Je ne devais pas tarder à apprendre à mes dépens l</w:t>
      </w:r>
      <w:r w:rsidR="00BF7D4A">
        <w:t>’</w:t>
      </w:r>
      <w:r w:rsidRPr="008A7EC9">
        <w:t>immensité de cet honneur</w:t>
      </w:r>
      <w:r w:rsidR="00BF7D4A">
        <w:t xml:space="preserve">. </w:t>
      </w:r>
      <w:r w:rsidRPr="008A7EC9">
        <w:t>En attendant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y voyais une nouve</w:t>
      </w:r>
      <w:r w:rsidRPr="008A7EC9">
        <w:t>l</w:t>
      </w:r>
      <w:r w:rsidRPr="008A7EC9">
        <w:t>le preuve de l</w:t>
      </w:r>
      <w:r w:rsidR="00BF7D4A">
        <w:t>’</w:t>
      </w:r>
      <w:r w:rsidRPr="008A7EC9">
        <w:t>importance de ma révélation</w:t>
      </w:r>
      <w:r w:rsidR="00BF7D4A">
        <w:t>.</w:t>
      </w:r>
    </w:p>
    <w:p w14:paraId="267F0039" w14:textId="77777777" w:rsidR="00BF7D4A" w:rsidRDefault="009D75A4" w:rsidP="009D75A4">
      <w:r w:rsidRPr="008A7EC9">
        <w:t>Vous pourriez croire que ce déjeuner dût souffrir de l</w:t>
      </w:r>
      <w:r w:rsidR="00BF7D4A">
        <w:t>’</w:t>
      </w:r>
      <w:r w:rsidRPr="008A7EC9">
        <w:t>influence des événements qui venaient de se passer</w:t>
      </w:r>
      <w:r w:rsidR="00BF7D4A">
        <w:t xml:space="preserve">. </w:t>
      </w:r>
      <w:r w:rsidRPr="008A7EC9">
        <w:t>Il n</w:t>
      </w:r>
      <w:r w:rsidR="00BF7D4A">
        <w:t>’</w:t>
      </w:r>
      <w:r w:rsidRPr="008A7EC9">
        <w:t>en fut rien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pour être un peu factice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entrain d</w:t>
      </w:r>
      <w:r w:rsidR="00BF7D4A">
        <w:t>’</w:t>
      </w:r>
      <w:r w:rsidRPr="008A7EC9">
        <w:t>Aurore ne l</w:t>
      </w:r>
      <w:r w:rsidR="00BF7D4A">
        <w:t>’</w:t>
      </w:r>
      <w:r w:rsidRPr="008A7EC9">
        <w:t>en an</w:t>
      </w:r>
      <w:r w:rsidRPr="008A7EC9">
        <w:t>i</w:t>
      </w:r>
      <w:r w:rsidRPr="008A7EC9">
        <w:t>ma pas moins jusqu</w:t>
      </w:r>
      <w:r w:rsidR="00BF7D4A">
        <w:t>’</w:t>
      </w:r>
      <w:r w:rsidRPr="008A7EC9">
        <w:t>au bout</w:t>
      </w:r>
      <w:r w:rsidR="00BF7D4A">
        <w:t xml:space="preserve">. </w:t>
      </w:r>
      <w:r w:rsidRPr="008A7EC9">
        <w:t>Tout le temps</w:t>
      </w:r>
      <w:r w:rsidR="00BF7D4A">
        <w:t xml:space="preserve">, </w:t>
      </w:r>
      <w:r w:rsidRPr="008A7EC9">
        <w:t>elle parla d</w:t>
      </w:r>
      <w:r w:rsidR="00BF7D4A">
        <w:t>’</w:t>
      </w:r>
      <w:r w:rsidRPr="008A7EC9">
        <w:t>autre chose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admirais sa maîtrise d</w:t>
      </w:r>
      <w:r w:rsidR="00BF7D4A">
        <w:t>’</w:t>
      </w:r>
      <w:r w:rsidRPr="008A7EC9">
        <w:t>autant plus que j</w:t>
      </w:r>
      <w:r w:rsidR="00BF7D4A">
        <w:t>’</w:t>
      </w:r>
      <w:r w:rsidRPr="008A7EC9">
        <w:t xml:space="preserve">étais </w:t>
      </w:r>
      <w:r w:rsidRPr="008A7EC9">
        <w:lastRenderedPageBreak/>
        <w:t>déposita</w:t>
      </w:r>
      <w:r w:rsidRPr="008A7EC9">
        <w:t>i</w:t>
      </w:r>
      <w:r w:rsidRPr="008A7EC9">
        <w:t>re d</w:t>
      </w:r>
      <w:r w:rsidR="00BF7D4A">
        <w:t>’</w:t>
      </w:r>
      <w:r w:rsidRPr="008A7EC9">
        <w:t>un secret assez fort pour la lui avoir fait perdre</w:t>
      </w:r>
      <w:r w:rsidR="00BF7D4A">
        <w:t xml:space="preserve">. </w:t>
      </w:r>
      <w:r w:rsidRPr="008A7EC9">
        <w:t>En cette heure</w:t>
      </w:r>
      <w:r w:rsidR="00BF7D4A">
        <w:t xml:space="preserve">, </w:t>
      </w:r>
      <w:r w:rsidRPr="008A7EC9">
        <w:t>où je sentais que les événements les plus graves allaient se précipiter</w:t>
      </w:r>
      <w:r w:rsidR="00BF7D4A">
        <w:t xml:space="preserve">, </w:t>
      </w:r>
      <w:r w:rsidRPr="008A7EC9">
        <w:t>je me plaisais à considérer combien j</w:t>
      </w:r>
      <w:r w:rsidR="00BF7D4A">
        <w:t>’</w:t>
      </w:r>
      <w:r w:rsidRPr="008A7EC9">
        <w:t>avais su me rendre indispensable à la hautaine princesse qui avait eu</w:t>
      </w:r>
      <w:r w:rsidR="00BF7D4A">
        <w:t xml:space="preserve">, </w:t>
      </w:r>
      <w:r w:rsidRPr="008A7EC9">
        <w:t>cinq mois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air d</w:t>
      </w:r>
      <w:r w:rsidR="00BF7D4A">
        <w:t>’</w:t>
      </w:r>
      <w:r w:rsidRPr="008A7EC9">
        <w:t>ignorer jusqu</w:t>
      </w:r>
      <w:r w:rsidR="00BF7D4A">
        <w:t>’</w:t>
      </w:r>
      <w:r w:rsidRPr="008A7EC9">
        <w:t>à mon existence</w:t>
      </w:r>
      <w:r w:rsidR="00BF7D4A">
        <w:t>.</w:t>
      </w:r>
    </w:p>
    <w:p w14:paraId="1B25A428" w14:textId="77777777" w:rsidR="00BF7D4A" w:rsidRDefault="009D75A4" w:rsidP="009D75A4">
      <w:r w:rsidRPr="008A7EC9">
        <w:t>Au moment du café</w:t>
      </w:r>
      <w:r w:rsidR="00BF7D4A">
        <w:t xml:space="preserve">, </w:t>
      </w:r>
      <w:r w:rsidRPr="008A7EC9">
        <w:t>Mélusine se leva</w:t>
      </w:r>
      <w:r w:rsidR="00BF7D4A">
        <w:t>.</w:t>
      </w:r>
    </w:p>
    <w:p w14:paraId="2DE58C66" w14:textId="77777777" w:rsidR="00BF7D4A" w:rsidRDefault="00BF7D4A" w:rsidP="009D75A4">
      <w:r>
        <w:t>— </w:t>
      </w:r>
      <w:r w:rsidR="009D75A4" w:rsidRPr="008A7EC9">
        <w:t>Où vas-tu</w:t>
      </w:r>
      <w:r>
        <w:t xml:space="preserve"> ? </w:t>
      </w:r>
      <w:r w:rsidR="009D75A4" w:rsidRPr="008A7EC9">
        <w:t>demanda la grande-duchesse</w:t>
      </w:r>
      <w:r>
        <w:t>.</w:t>
      </w:r>
    </w:p>
    <w:p w14:paraId="16F929A4" w14:textId="77777777" w:rsidR="00BF7D4A" w:rsidRDefault="00BF7D4A" w:rsidP="009D75A4">
      <w:r>
        <w:t>— </w:t>
      </w:r>
      <w:r w:rsidR="009D75A4" w:rsidRPr="008A7EC9">
        <w:t>Dire que vous n</w:t>
      </w:r>
      <w:r>
        <w:t>’</w:t>
      </w:r>
      <w:r w:rsidR="009D75A4" w:rsidRPr="008A7EC9">
        <w:t>irez pas faire vos visites après-midi</w:t>
      </w:r>
      <w:r>
        <w:t xml:space="preserve">, </w:t>
      </w:r>
      <w:r w:rsidR="009D75A4" w:rsidRPr="008A7EC9">
        <w:t>r</w:t>
      </w:r>
      <w:r w:rsidR="009D75A4" w:rsidRPr="008A7EC9">
        <w:t>é</w:t>
      </w:r>
      <w:r w:rsidR="009D75A4" w:rsidRPr="008A7EC9">
        <w:t>pondit-elle</w:t>
      </w:r>
      <w:r>
        <w:t>.</w:t>
      </w:r>
    </w:p>
    <w:p w14:paraId="17AD3CDC" w14:textId="77777777" w:rsidR="00BF7D4A" w:rsidRDefault="00BF7D4A" w:rsidP="009D75A4">
      <w:r>
        <w:t>— </w:t>
      </w:r>
      <w:r w:rsidR="009D75A4" w:rsidRPr="008A7EC9">
        <w:t>Tu te trompes</w:t>
      </w:r>
      <w:r>
        <w:t xml:space="preserve">, </w:t>
      </w:r>
      <w:r w:rsidR="009D75A4" w:rsidRPr="008A7EC9">
        <w:t>dit Aurore en souriant</w:t>
      </w:r>
      <w:r>
        <w:t xml:space="preserve">. </w:t>
      </w:r>
      <w:r w:rsidR="009D75A4" w:rsidRPr="008A7EC9">
        <w:t>Je suis plus forte que cela</w:t>
      </w:r>
      <w:r>
        <w:t xml:space="preserve">. </w:t>
      </w:r>
      <w:r w:rsidR="009D75A4" w:rsidRPr="008A7EC9">
        <w:t>Préviens au contraire que ce n</w:t>
      </w:r>
      <w:r>
        <w:t>’</w:t>
      </w:r>
      <w:r w:rsidR="009D75A4" w:rsidRPr="008A7EC9">
        <w:t>est pas à cinq heures</w:t>
      </w:r>
      <w:r>
        <w:t xml:space="preserve">, </w:t>
      </w:r>
      <w:r w:rsidR="009D75A4" w:rsidRPr="008A7EC9">
        <w:t>mais à quatre qu</w:t>
      </w:r>
      <w:r>
        <w:t>’</w:t>
      </w:r>
      <w:r w:rsidR="009D75A4" w:rsidRPr="008A7EC9">
        <w:t>il faut que l</w:t>
      </w:r>
      <w:r>
        <w:t>’</w:t>
      </w:r>
      <w:r w:rsidR="009D75A4" w:rsidRPr="008A7EC9">
        <w:t>automobile soit prête</w:t>
      </w:r>
      <w:r>
        <w:t>.</w:t>
      </w:r>
    </w:p>
    <w:p w14:paraId="03794951" w14:textId="77777777" w:rsidR="00BF7D4A" w:rsidRDefault="00BF7D4A" w:rsidP="009D75A4">
      <w:r>
        <w:t>— </w:t>
      </w:r>
      <w:r w:rsidR="009D75A4" w:rsidRPr="008A7EC9">
        <w:t>À quatre heures</w:t>
      </w:r>
      <w:r>
        <w:t> ?</w:t>
      </w:r>
    </w:p>
    <w:p w14:paraId="5D4113CC" w14:textId="77777777" w:rsidR="00BF7D4A" w:rsidRDefault="00BF7D4A" w:rsidP="009D75A4">
      <w:r>
        <w:t>— </w:t>
      </w:r>
      <w:r w:rsidR="009D75A4" w:rsidRPr="008A7EC9">
        <w:t>Oui</w:t>
      </w:r>
      <w:r>
        <w:t xml:space="preserve">, </w:t>
      </w:r>
      <w:r w:rsidR="009D75A4" w:rsidRPr="008A7EC9">
        <w:t>car je veux avoir quelques heures de tranquillité avant de venir</w:t>
      </w:r>
      <w:r>
        <w:t xml:space="preserve">, </w:t>
      </w:r>
      <w:r w:rsidR="009D75A4" w:rsidRPr="008A7EC9">
        <w:t>à minuit</w:t>
      </w:r>
      <w:r>
        <w:t xml:space="preserve">, </w:t>
      </w:r>
      <w:r w:rsidR="009D75A4" w:rsidRPr="008A7EC9">
        <w:t>vous retrouver</w:t>
      </w:r>
      <w:r>
        <w:t xml:space="preserve">, </w:t>
      </w:r>
      <w:r w:rsidR="009D75A4" w:rsidRPr="008A7EC9">
        <w:t>me dit-elle</w:t>
      </w:r>
      <w:r>
        <w:t>.</w:t>
      </w:r>
    </w:p>
    <w:p w14:paraId="5F731DDB" w14:textId="77777777" w:rsidR="00BF7D4A" w:rsidRDefault="009D75A4" w:rsidP="009D75A4">
      <w:r w:rsidRPr="008A7EC9">
        <w:t>Mélusine et moi la regardâmes</w:t>
      </w:r>
      <w:r w:rsidR="00BF7D4A">
        <w:t>.</w:t>
      </w:r>
    </w:p>
    <w:p w14:paraId="56D3D134" w14:textId="54BAC0B4" w:rsidR="00BF7D4A" w:rsidRDefault="00BF7D4A" w:rsidP="009D75A4">
      <w:r>
        <w:t>— </w:t>
      </w:r>
      <w:r w:rsidR="009D75A4" w:rsidRPr="008A7EC9">
        <w:t>Cela vous étonne</w:t>
      </w:r>
      <w:r>
        <w:t xml:space="preserve">, </w:t>
      </w:r>
      <w:r w:rsidR="009D75A4" w:rsidRPr="008A7EC9">
        <w:t>reprit-elle</w:t>
      </w:r>
      <w:r>
        <w:t xml:space="preserve">. </w:t>
      </w:r>
      <w:r w:rsidR="009D75A4" w:rsidRPr="008A7EC9">
        <w:t>Jugez-vous</w:t>
      </w:r>
      <w:r>
        <w:t xml:space="preserve">, </w:t>
      </w:r>
      <w:r w:rsidR="009D75A4" w:rsidRPr="008A7EC9">
        <w:t>oui ou non</w:t>
      </w:r>
      <w:r>
        <w:t xml:space="preserve">, </w:t>
      </w:r>
      <w:r w:rsidR="009D75A4" w:rsidRPr="008A7EC9">
        <w:t>important ce que vous venez de me dire</w:t>
      </w:r>
      <w:r>
        <w:t xml:space="preserve"> ? </w:t>
      </w:r>
      <w:r w:rsidR="009D75A4" w:rsidRPr="008A7EC9">
        <w:t>Moi</w:t>
      </w:r>
      <w:r>
        <w:t xml:space="preserve">, </w:t>
      </w:r>
      <w:r w:rsidR="009D75A4" w:rsidRPr="008A7EC9">
        <w:t>je pense ceci</w:t>
      </w:r>
      <w:r>
        <w:t xml:space="preserve"> : </w:t>
      </w:r>
      <w:r w:rsidR="009D75A4" w:rsidRPr="008A7EC9">
        <w:t>un être peut avoir une hallucination</w:t>
      </w:r>
      <w:r>
        <w:t xml:space="preserve">. </w:t>
      </w:r>
      <w:r w:rsidR="009D75A4" w:rsidRPr="008A7EC9">
        <w:t>Deux êtres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moins vra</w:t>
      </w:r>
      <w:r w:rsidR="009D75A4" w:rsidRPr="008A7EC9">
        <w:t>i</w:t>
      </w:r>
      <w:r w:rsidR="009D75A4" w:rsidRPr="008A7EC9">
        <w:t>semblable</w:t>
      </w:r>
      <w:r>
        <w:t xml:space="preserve">. </w:t>
      </w:r>
      <w:r w:rsidR="009D75A4" w:rsidRPr="008A7EC9">
        <w:t>À minuit</w:t>
      </w:r>
      <w:r>
        <w:t xml:space="preserve">, </w:t>
      </w:r>
      <w:r w:rsidR="009D75A4" w:rsidRPr="008A7EC9">
        <w:t>ami</w:t>
      </w:r>
      <w:r>
        <w:t xml:space="preserve">, </w:t>
      </w:r>
      <w:r w:rsidR="009D75A4" w:rsidRPr="008A7EC9">
        <w:t>je frapperai à votre porte</w:t>
      </w:r>
      <w:r>
        <w:t xml:space="preserve">. </w:t>
      </w:r>
      <w:r w:rsidR="009D75A4" w:rsidRPr="008A7EC9">
        <w:t>Et ce sera le moment de me prouver votre science des serrures secrètes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dit</w:t>
      </w:r>
      <w:r>
        <w:t xml:space="preserve">, </w:t>
      </w:r>
      <w:r w:rsidR="009D75A4" w:rsidRPr="008A7EC9">
        <w:t>n</w:t>
      </w:r>
      <w:r>
        <w:t>’</w:t>
      </w:r>
      <w:r w:rsidR="009D75A4" w:rsidRPr="008A7EC9">
        <w:t>est-ce pas</w:t>
      </w:r>
      <w:r>
        <w:t xml:space="preserve"> ? </w:t>
      </w:r>
      <w:r w:rsidR="009D75A4" w:rsidRPr="008A7EC9">
        <w:t>Et maintenant</w:t>
      </w:r>
      <w:r>
        <w:t xml:space="preserve">, </w:t>
      </w:r>
      <w:r w:rsidR="009D75A4" w:rsidRPr="008A7EC9">
        <w:t>va</w:t>
      </w:r>
      <w:r>
        <w:t xml:space="preserve">, </w:t>
      </w:r>
      <w:r w:rsidR="009D75A4" w:rsidRPr="008A7EC9">
        <w:t>ma Mélusine</w:t>
      </w:r>
      <w:r>
        <w:t xml:space="preserve">, </w:t>
      </w:r>
      <w:r w:rsidR="009D75A4" w:rsidRPr="008A7EC9">
        <w:t>commander la voiture pour quatre heures</w:t>
      </w:r>
      <w:r>
        <w:t xml:space="preserve">, </w:t>
      </w:r>
      <w:r w:rsidR="009D75A4" w:rsidRPr="008A7EC9">
        <w:t>car voilà deux fois que j</w:t>
      </w:r>
      <w:r>
        <w:t>’</w:t>
      </w:r>
      <w:r w:rsidR="009D75A4" w:rsidRPr="008A7EC9">
        <w:t xml:space="preserve">ai remis ma visite à cette bonne </w:t>
      </w:r>
      <w:r>
        <w:t>M</w:t>
      </w:r>
      <w:r w:rsidRPr="00BF7D4A">
        <w:rPr>
          <w:vertAlign w:val="superscript"/>
        </w:rPr>
        <w:t>me</w:t>
      </w:r>
      <w:r>
        <w:t> </w:t>
      </w:r>
      <w:r w:rsidR="009D75A4" w:rsidRPr="008A7EC9">
        <w:t xml:space="preserve">la Bourgmestresse de </w:t>
      </w:r>
      <w:proofErr w:type="spellStart"/>
      <w:r w:rsidR="009D75A4" w:rsidRPr="008A7EC9">
        <w:t>Lautenbourg</w:t>
      </w:r>
      <w:proofErr w:type="spellEnd"/>
      <w:r>
        <w:t xml:space="preserve">. </w:t>
      </w:r>
      <w:r w:rsidR="009D75A4" w:rsidRPr="008A7EC9">
        <w:t>Je ne lui manquerai pas une troisième fois de parole</w:t>
      </w:r>
      <w:r>
        <w:t>.</w:t>
      </w:r>
    </w:p>
    <w:p w14:paraId="7F9F38F6" w14:textId="77777777" w:rsidR="00BF7D4A" w:rsidRDefault="009D75A4" w:rsidP="009D75A4">
      <w:r w:rsidRPr="008A7EC9">
        <w:lastRenderedPageBreak/>
        <w:t>Il y avait une telle autorité dans cet ordre que Mélusine sortit</w:t>
      </w:r>
      <w:r w:rsidR="00BF7D4A">
        <w:t xml:space="preserve">, </w:t>
      </w:r>
      <w:r w:rsidRPr="008A7EC9">
        <w:t>non sans m</w:t>
      </w:r>
      <w:r w:rsidR="00BF7D4A">
        <w:t>’</w:t>
      </w:r>
      <w:r w:rsidRPr="008A7EC9">
        <w:t>avoir jeté un long regard suppliant</w:t>
      </w:r>
      <w:r w:rsidR="00BF7D4A">
        <w:t>.</w:t>
      </w:r>
    </w:p>
    <w:p w14:paraId="6D405E93" w14:textId="77777777" w:rsidR="00BF7D4A" w:rsidRDefault="00BF7D4A" w:rsidP="009D75A4">
      <w:r>
        <w:t>— </w:t>
      </w:r>
      <w:r w:rsidR="009D75A4" w:rsidRPr="008A7EC9">
        <w:t>Pauvre amie</w:t>
      </w:r>
      <w:r>
        <w:t xml:space="preserve">, </w:t>
      </w:r>
      <w:r w:rsidR="009D75A4" w:rsidRPr="008A7EC9">
        <w:t>dit la grande-duchesse</w:t>
      </w:r>
      <w:r>
        <w:t xml:space="preserve">, </w:t>
      </w:r>
      <w:r w:rsidR="009D75A4" w:rsidRPr="008A7EC9">
        <w:t>par ce regard</w:t>
      </w:r>
      <w:r>
        <w:t xml:space="preserve">, </w:t>
      </w:r>
      <w:r w:rsidR="009D75A4" w:rsidRPr="008A7EC9">
        <w:t>elle me confie à toi</w:t>
      </w:r>
      <w:r>
        <w:t xml:space="preserve">. </w:t>
      </w:r>
      <w:r w:rsidR="009D75A4" w:rsidRPr="008A7EC9">
        <w:t>Quoi qu</w:t>
      </w:r>
      <w:r>
        <w:t>’</w:t>
      </w:r>
      <w:r w:rsidR="009D75A4" w:rsidRPr="008A7EC9">
        <w:t>il en soit</w:t>
      </w:r>
      <w:r>
        <w:t xml:space="preserve">, </w:t>
      </w:r>
      <w:r w:rsidR="009D75A4" w:rsidRPr="008A7EC9">
        <w:t>entendu</w:t>
      </w:r>
      <w:r>
        <w:t xml:space="preserve">, </w:t>
      </w:r>
      <w:r w:rsidR="009D75A4" w:rsidRPr="008A7EC9">
        <w:t>n</w:t>
      </w:r>
      <w:r>
        <w:t>’</w:t>
      </w:r>
      <w:r w:rsidR="009D75A4" w:rsidRPr="008A7EC9">
        <w:t>est-ce pas</w:t>
      </w:r>
      <w:r>
        <w:t xml:space="preserve">, </w:t>
      </w:r>
      <w:r w:rsidR="009D75A4" w:rsidRPr="008A7EC9">
        <w:t>à m</w:t>
      </w:r>
      <w:r w:rsidR="009D75A4" w:rsidRPr="008A7EC9">
        <w:t>i</w:t>
      </w:r>
      <w:r w:rsidR="009D75A4" w:rsidRPr="008A7EC9">
        <w:t>nuit</w:t>
      </w:r>
      <w:r>
        <w:t>.</w:t>
      </w:r>
    </w:p>
    <w:p w14:paraId="164522C0" w14:textId="77777777" w:rsidR="00BF7D4A" w:rsidRDefault="00BF7D4A" w:rsidP="009D75A4">
      <w:r>
        <w:t>— </w:t>
      </w:r>
      <w:r w:rsidR="009D75A4" w:rsidRPr="008A7EC9">
        <w:t>Madame</w:t>
      </w:r>
      <w:r>
        <w:t xml:space="preserve">, </w:t>
      </w:r>
      <w:r w:rsidR="009D75A4" w:rsidRPr="008A7EC9">
        <w:t>dis-je avec résolution</w:t>
      </w:r>
      <w:r>
        <w:t xml:space="preserve">, </w:t>
      </w:r>
      <w:r w:rsidR="009D75A4" w:rsidRPr="008A7EC9">
        <w:t>je ferai ce que voudra Votre Altesse</w:t>
      </w:r>
      <w:r>
        <w:t xml:space="preserve">. </w:t>
      </w:r>
      <w:r w:rsidR="009D75A4" w:rsidRPr="008A7EC9">
        <w:t>Non seulement je la comprends</w:t>
      </w:r>
      <w:r>
        <w:t xml:space="preserve">, </w:t>
      </w:r>
      <w:r w:rsidR="009D75A4" w:rsidRPr="008A7EC9">
        <w:t>mais je l</w:t>
      </w:r>
      <w:r>
        <w:t>’</w:t>
      </w:r>
      <w:r w:rsidR="009D75A4" w:rsidRPr="008A7EC9">
        <w:t>approuve</w:t>
      </w:r>
      <w:r>
        <w:t xml:space="preserve">. </w:t>
      </w:r>
      <w:r w:rsidR="009D75A4" w:rsidRPr="008A7EC9">
        <w:t>Permettez-moi seulement de vous faire remarquer deux choses</w:t>
      </w:r>
      <w:r>
        <w:t xml:space="preserve"> : </w:t>
      </w:r>
      <w:r w:rsidR="009D75A4" w:rsidRPr="008A7EC9">
        <w:t>d</w:t>
      </w:r>
      <w:r>
        <w:t>’</w:t>
      </w:r>
      <w:r w:rsidR="009D75A4" w:rsidRPr="008A7EC9">
        <w:t>abord qu</w:t>
      </w:r>
      <w:r>
        <w:t>’</w:t>
      </w:r>
      <w:r w:rsidR="009D75A4" w:rsidRPr="008A7EC9">
        <w:t>il serait beaucoup plus rationnel que ce fût moi qui vinsse vous chercher</w:t>
      </w:r>
      <w:r>
        <w:t xml:space="preserve">, </w:t>
      </w:r>
      <w:r w:rsidR="009D75A4" w:rsidRPr="008A7EC9">
        <w:t>plutôt que de vous faire courir le risque d</w:t>
      </w:r>
      <w:r>
        <w:t>’</w:t>
      </w:r>
      <w:r w:rsidR="009D75A4" w:rsidRPr="008A7EC9">
        <w:t>être rencontrée dans les couloirs du château</w:t>
      </w:r>
      <w:r>
        <w:t xml:space="preserve"> ; </w:t>
      </w:r>
      <w:r w:rsidR="009D75A4" w:rsidRPr="008A7EC9">
        <w:t>en s</w:t>
      </w:r>
      <w:r w:rsidR="009D75A4" w:rsidRPr="008A7EC9">
        <w:t>e</w:t>
      </w:r>
      <w:r w:rsidR="009D75A4" w:rsidRPr="008A7EC9">
        <w:t>cond lieu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à minuit</w:t>
      </w:r>
      <w:r>
        <w:t xml:space="preserve">, </w:t>
      </w:r>
      <w:r w:rsidR="009D75A4" w:rsidRPr="008A7EC9">
        <w:t>une ronde passe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elle peut être en avance</w:t>
      </w:r>
      <w:r>
        <w:t xml:space="preserve">, </w:t>
      </w:r>
      <w:r w:rsidR="009D75A4" w:rsidRPr="008A7EC9">
        <w:t>et qu</w:t>
      </w:r>
      <w:r>
        <w:t>’</w:t>
      </w:r>
      <w:r w:rsidR="009D75A4" w:rsidRPr="008A7EC9">
        <w:t>il est préférable d</w:t>
      </w:r>
      <w:r>
        <w:t>’</w:t>
      </w:r>
      <w:r w:rsidR="009D75A4" w:rsidRPr="008A7EC9">
        <w:t>éliminer tout danger d</w:t>
      </w:r>
      <w:r>
        <w:t>’</w:t>
      </w:r>
      <w:r w:rsidR="009D75A4" w:rsidRPr="008A7EC9">
        <w:t>être d</w:t>
      </w:r>
      <w:r w:rsidR="009D75A4" w:rsidRPr="008A7EC9">
        <w:t>é</w:t>
      </w:r>
      <w:r w:rsidR="009D75A4" w:rsidRPr="008A7EC9">
        <w:t>rangés dans une entreprise aussi délicate que la nôtre</w:t>
      </w:r>
      <w:r>
        <w:t>.</w:t>
      </w:r>
    </w:p>
    <w:p w14:paraId="05364CFB" w14:textId="77777777" w:rsidR="00BF7D4A" w:rsidRDefault="00BF7D4A" w:rsidP="009D75A4">
      <w:r>
        <w:t>— </w:t>
      </w:r>
      <w:r w:rsidR="009D75A4" w:rsidRPr="008A7EC9">
        <w:t>Soit</w:t>
      </w:r>
      <w:r>
        <w:t xml:space="preserve">, </w:t>
      </w:r>
      <w:r w:rsidR="009D75A4" w:rsidRPr="008A7EC9">
        <w:t>dit-elle</w:t>
      </w:r>
      <w:r>
        <w:t xml:space="preserve">, </w:t>
      </w:r>
      <w:r w:rsidR="009D75A4" w:rsidRPr="008A7EC9">
        <w:t>alors</w:t>
      </w:r>
      <w:r>
        <w:t> ?</w:t>
      </w:r>
    </w:p>
    <w:p w14:paraId="542DB689" w14:textId="2AFE4C0D" w:rsidR="00BF7D4A" w:rsidRDefault="00BF7D4A" w:rsidP="009D75A4">
      <w:r>
        <w:t>— </w:t>
      </w:r>
      <w:r w:rsidR="009D75A4" w:rsidRPr="008A7EC9">
        <w:t>Alors</w:t>
      </w:r>
      <w:r>
        <w:t xml:space="preserve">, </w:t>
      </w:r>
      <w:r w:rsidR="009D75A4" w:rsidRPr="008A7EC9">
        <w:t>avec votre autorisation</w:t>
      </w:r>
      <w:r>
        <w:t xml:space="preserve">, </w:t>
      </w:r>
      <w:r w:rsidR="009D75A4" w:rsidRPr="008A7EC9">
        <w:t>je serai ici à dix heures et demie</w:t>
      </w:r>
      <w:r>
        <w:t xml:space="preserve">. </w:t>
      </w:r>
      <w:r w:rsidR="009D75A4" w:rsidRPr="008A7EC9">
        <w:t>Une heure nous suffira largement</w:t>
      </w:r>
      <w:r>
        <w:t xml:space="preserve">. </w:t>
      </w:r>
      <w:r w:rsidR="009D75A4" w:rsidRPr="008A7EC9">
        <w:t xml:space="preserve">Et </w:t>
      </w:r>
      <w:r>
        <w:t>M</w:t>
      </w:r>
      <w:r w:rsidRPr="00BF7D4A">
        <w:rPr>
          <w:vertAlign w:val="superscript"/>
        </w:rPr>
        <w:t>lle</w:t>
      </w:r>
      <w:r>
        <w:t> de </w:t>
      </w:r>
      <w:proofErr w:type="spellStart"/>
      <w:r w:rsidR="009D75A4" w:rsidRPr="008A7EC9">
        <w:t>Graffe</w:t>
      </w:r>
      <w:r w:rsidR="009D75A4" w:rsidRPr="008A7EC9">
        <w:t>n</w:t>
      </w:r>
      <w:r w:rsidR="009D75A4" w:rsidRPr="008A7EC9">
        <w:t>fried</w:t>
      </w:r>
      <w:proofErr w:type="spellEnd"/>
      <w:r w:rsidR="009D75A4" w:rsidRPr="008A7EC9">
        <w:t xml:space="preserve"> qui restera dans vos appartements sera chargée d</w:t>
      </w:r>
      <w:r>
        <w:t>’</w:t>
      </w:r>
      <w:r w:rsidR="009D75A4" w:rsidRPr="008A7EC9">
        <w:t>y accueillir comme il convient les importuns éve</w:t>
      </w:r>
      <w:r w:rsidR="009D75A4" w:rsidRPr="008A7EC9">
        <w:t>n</w:t>
      </w:r>
      <w:r w:rsidR="009D75A4" w:rsidRPr="008A7EC9">
        <w:t>tuels</w:t>
      </w:r>
      <w:r>
        <w:t>.</w:t>
      </w:r>
    </w:p>
    <w:p w14:paraId="0AE3E13F" w14:textId="77777777" w:rsidR="00BF7D4A" w:rsidRDefault="009D75A4" w:rsidP="009D75A4">
      <w:r w:rsidRPr="008A7EC9">
        <w:t>Elle sourit</w:t>
      </w:r>
      <w:r w:rsidR="00BF7D4A">
        <w:t> :</w:t>
      </w:r>
    </w:p>
    <w:p w14:paraId="63CE86BB" w14:textId="77777777" w:rsidR="00BF7D4A" w:rsidRDefault="00BF7D4A" w:rsidP="009D75A4">
      <w:r>
        <w:t>— </w:t>
      </w:r>
      <w:r w:rsidR="009D75A4" w:rsidRPr="008A7EC9">
        <w:t>Si c</w:t>
      </w:r>
      <w:r>
        <w:t>’</w:t>
      </w:r>
      <w:r w:rsidR="009D75A4" w:rsidRPr="008A7EC9">
        <w:t>est à Hagen que vous faites allusion</w:t>
      </w:r>
      <w:r>
        <w:t xml:space="preserve">, </w:t>
      </w:r>
      <w:r w:rsidR="009D75A4" w:rsidRPr="008A7EC9">
        <w:t>mauvais garçon rancunier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aime mieux vous prévenir qu</w:t>
      </w:r>
      <w:r>
        <w:t>’</w:t>
      </w:r>
      <w:r w:rsidR="009D75A4" w:rsidRPr="008A7EC9">
        <w:t>il est convié ce soir à son cercle</w:t>
      </w:r>
      <w:r>
        <w:t xml:space="preserve">, </w:t>
      </w:r>
      <w:r w:rsidR="009D75A4" w:rsidRPr="008A7EC9">
        <w:t xml:space="preserve">à une de ces beuveries auxquelles tout bon Allemand sacrifierait même la </w:t>
      </w:r>
      <w:proofErr w:type="spellStart"/>
      <w:r w:rsidR="009D75A4" w:rsidRPr="008A7EC9">
        <w:t>Loreleï</w:t>
      </w:r>
      <w:proofErr w:type="spellEnd"/>
      <w:r>
        <w:t>.</w:t>
      </w:r>
    </w:p>
    <w:p w14:paraId="5F293D70" w14:textId="77777777" w:rsidR="00BF7D4A" w:rsidRDefault="00BF7D4A" w:rsidP="009D75A4">
      <w:r>
        <w:t>— </w:t>
      </w:r>
      <w:r w:rsidR="009D75A4" w:rsidRPr="008A7EC9">
        <w:t>Hagen ou un autre</w:t>
      </w:r>
      <w:r>
        <w:t xml:space="preserve">, </w:t>
      </w:r>
      <w:r w:rsidR="009D75A4" w:rsidRPr="008A7EC9">
        <w:t>répliquai-je un peu vexé</w:t>
      </w:r>
      <w:r>
        <w:t xml:space="preserve">, </w:t>
      </w:r>
      <w:r w:rsidR="009D75A4" w:rsidRPr="008A7EC9">
        <w:t>il vaut mieux tout prévoir</w:t>
      </w:r>
      <w:r>
        <w:t>.</w:t>
      </w:r>
    </w:p>
    <w:p w14:paraId="0A462A18" w14:textId="77777777" w:rsidR="00BF7D4A" w:rsidRDefault="00BF7D4A" w:rsidP="009D75A4">
      <w:r>
        <w:t>— </w:t>
      </w:r>
      <w:r w:rsidR="009D75A4" w:rsidRPr="008A7EC9">
        <w:t>Tu as raison</w:t>
      </w:r>
      <w:r>
        <w:t xml:space="preserve">, </w:t>
      </w:r>
      <w:r w:rsidR="009D75A4" w:rsidRPr="008A7EC9">
        <w:t>petit frère</w:t>
      </w:r>
      <w:r>
        <w:t xml:space="preserve">, </w:t>
      </w:r>
      <w:r w:rsidR="009D75A4" w:rsidRPr="008A7EC9">
        <w:t>dit-elle sérieusement</w:t>
      </w:r>
      <w:r>
        <w:t xml:space="preserve">. </w:t>
      </w:r>
      <w:r w:rsidR="009D75A4" w:rsidRPr="008A7EC9">
        <w:t>À dix he</w:t>
      </w:r>
      <w:r w:rsidR="009D75A4" w:rsidRPr="008A7EC9">
        <w:t>u</w:t>
      </w:r>
      <w:r w:rsidR="009D75A4" w:rsidRPr="008A7EC9">
        <w:t>res et demie</w:t>
      </w:r>
      <w:r>
        <w:t xml:space="preserve">, </w:t>
      </w:r>
      <w:r w:rsidR="009D75A4" w:rsidRPr="008A7EC9">
        <w:t>donc</w:t>
      </w:r>
      <w:r>
        <w:t xml:space="preserve">, </w:t>
      </w:r>
      <w:r w:rsidR="009D75A4" w:rsidRPr="008A7EC9">
        <w:t>je t</w:t>
      </w:r>
      <w:r>
        <w:t>’</w:t>
      </w:r>
      <w:r w:rsidR="009D75A4" w:rsidRPr="008A7EC9">
        <w:t>attendrai</w:t>
      </w:r>
      <w:r>
        <w:t>.</w:t>
      </w:r>
    </w:p>
    <w:p w14:paraId="746C59D8" w14:textId="4C26DF02" w:rsidR="009D75A4" w:rsidRPr="008A7EC9" w:rsidRDefault="009D75A4" w:rsidP="00BF7D4A">
      <w:pPr>
        <w:pStyle w:val="Centr"/>
      </w:pPr>
      <w:r w:rsidRPr="008A7EC9">
        <w:lastRenderedPageBreak/>
        <w:t>*</w:t>
      </w:r>
    </w:p>
    <w:p w14:paraId="0FB721F6" w14:textId="77777777" w:rsidR="00BF7D4A" w:rsidRDefault="009D75A4" w:rsidP="009D75A4">
      <w:r w:rsidRPr="008A7EC9">
        <w:t>Quand</w:t>
      </w:r>
      <w:r w:rsidR="00BF7D4A">
        <w:t xml:space="preserve">, </w:t>
      </w:r>
      <w:r w:rsidRPr="008A7EC9">
        <w:t>après le dîner</w:t>
      </w:r>
      <w:r w:rsidR="00BF7D4A">
        <w:t xml:space="preserve">, </w:t>
      </w:r>
      <w:r w:rsidRPr="008A7EC9">
        <w:t>je fus rentré dans ma chambre</w:t>
      </w:r>
      <w:r w:rsidR="00BF7D4A">
        <w:t xml:space="preserve">, </w:t>
      </w:r>
      <w:r w:rsidRPr="008A7EC9">
        <w:t>il me sembla que l</w:t>
      </w:r>
      <w:r w:rsidR="00BF7D4A">
        <w:t>’</w:t>
      </w:r>
      <w:r w:rsidRPr="008A7EC9">
        <w:t>instant d</w:t>
      </w:r>
      <w:r w:rsidR="00BF7D4A">
        <w:t>’</w:t>
      </w:r>
      <w:r w:rsidRPr="008A7EC9">
        <w:t>aller chercher la grande-duchesse n</w:t>
      </w:r>
      <w:r w:rsidR="00BF7D4A">
        <w:t>’</w:t>
      </w:r>
      <w:r w:rsidRPr="008A7EC9">
        <w:t>arriverait jamais</w:t>
      </w:r>
      <w:r w:rsidR="00BF7D4A">
        <w:t>.</w:t>
      </w:r>
    </w:p>
    <w:p w14:paraId="7F5B78A8" w14:textId="77777777" w:rsidR="00BF7D4A" w:rsidRDefault="009D75A4" w:rsidP="009D75A4">
      <w:r w:rsidRPr="008A7EC9">
        <w:t>Dix heures sonnèrent enfin</w:t>
      </w:r>
      <w:r w:rsidR="00BF7D4A">
        <w:t xml:space="preserve">, </w:t>
      </w:r>
      <w:r w:rsidRPr="008A7EC9">
        <w:t>puis le quart</w:t>
      </w:r>
      <w:r w:rsidR="00BF7D4A">
        <w:t xml:space="preserve">. </w:t>
      </w:r>
      <w:r w:rsidRPr="008A7EC9">
        <w:t>Je descendis doucement</w:t>
      </w:r>
      <w:r w:rsidR="00BF7D4A">
        <w:t xml:space="preserve">, </w:t>
      </w:r>
      <w:r w:rsidRPr="008A7EC9">
        <w:t>et entr</w:t>
      </w:r>
      <w:r w:rsidR="00BF7D4A">
        <w:t>’</w:t>
      </w:r>
      <w:r w:rsidRPr="008A7EC9">
        <w:t>ouvris la porte de la bibliothèque</w:t>
      </w:r>
      <w:r w:rsidR="00BF7D4A">
        <w:t xml:space="preserve">. </w:t>
      </w:r>
      <w:r w:rsidRPr="008A7EC9">
        <w:t>Bonheur</w:t>
      </w:r>
      <w:r w:rsidR="00BF7D4A">
        <w:t xml:space="preserve"> ! </w:t>
      </w:r>
      <w:r w:rsidRPr="008A7EC9">
        <w:t>Elle n</w:t>
      </w:r>
      <w:r w:rsidR="00BF7D4A">
        <w:t>’</w:t>
      </w:r>
      <w:r w:rsidRPr="008A7EC9">
        <w:t>était pas éclairée</w:t>
      </w:r>
      <w:r w:rsidR="00BF7D4A">
        <w:t xml:space="preserve">. </w:t>
      </w:r>
      <w:r w:rsidRPr="008A7EC9">
        <w:t xml:space="preserve">Si Cyrus Beck avait eu cette </w:t>
      </w:r>
      <w:proofErr w:type="spellStart"/>
      <w:r w:rsidRPr="008A7EC9">
        <w:t>nuit la</w:t>
      </w:r>
      <w:proofErr w:type="spellEnd"/>
      <w:r w:rsidRPr="008A7EC9">
        <w:t xml:space="preserve"> m</w:t>
      </w:r>
      <w:r w:rsidRPr="008A7EC9">
        <w:t>a</w:t>
      </w:r>
      <w:r w:rsidRPr="008A7EC9">
        <w:t>lencontreuse idée d</w:t>
      </w:r>
      <w:r w:rsidR="00BF7D4A">
        <w:t>’</w:t>
      </w:r>
      <w:r w:rsidRPr="008A7EC9">
        <w:t>y travailler</w:t>
      </w:r>
      <w:r w:rsidR="00BF7D4A">
        <w:t xml:space="preserve">, </w:t>
      </w:r>
      <w:r w:rsidRPr="008A7EC9">
        <w:t>tout aurait été à recommencer</w:t>
      </w:r>
      <w:r w:rsidR="00BF7D4A">
        <w:t>.</w:t>
      </w:r>
    </w:p>
    <w:p w14:paraId="305EE84E" w14:textId="77777777" w:rsidR="00BF7D4A" w:rsidRDefault="009D75A4" w:rsidP="009D75A4">
      <w:r w:rsidRPr="008A7EC9">
        <w:t>La demie sonna</w:t>
      </w:r>
      <w:r w:rsidR="00BF7D4A">
        <w:t xml:space="preserve">, </w:t>
      </w:r>
      <w:r w:rsidRPr="008A7EC9">
        <w:t>il me fallait deux minutes à peine pour traverser le jardin</w:t>
      </w:r>
      <w:r w:rsidR="00BF7D4A">
        <w:t xml:space="preserve">. </w:t>
      </w:r>
      <w:r w:rsidRPr="008A7EC9">
        <w:t>Je n</w:t>
      </w:r>
      <w:r w:rsidR="00BF7D4A">
        <w:t>’</w:t>
      </w:r>
      <w:r w:rsidRPr="008A7EC9">
        <w:t>étais pas en retard</w:t>
      </w:r>
      <w:r w:rsidR="00BF7D4A">
        <w:t>.</w:t>
      </w:r>
    </w:p>
    <w:p w14:paraId="3912735E" w14:textId="77777777" w:rsidR="00BF7D4A" w:rsidRDefault="009D75A4" w:rsidP="009D75A4">
      <w:r w:rsidRPr="008A7EC9">
        <w:t>J</w:t>
      </w:r>
      <w:r w:rsidR="00BF7D4A">
        <w:t>’</w:t>
      </w:r>
      <w:r w:rsidRPr="008A7EC9">
        <w:t>ouvris la porte donnant sur le parc</w:t>
      </w:r>
      <w:r w:rsidR="00BF7D4A">
        <w:t xml:space="preserve">. </w:t>
      </w:r>
      <w:r w:rsidRPr="008A7EC9">
        <w:t>Une bouffée d</w:t>
      </w:r>
      <w:r w:rsidR="00BF7D4A">
        <w:t>’</w:t>
      </w:r>
      <w:r w:rsidRPr="008A7EC9">
        <w:t>air frais me fit du bien</w:t>
      </w:r>
      <w:r w:rsidR="00BF7D4A">
        <w:t>.</w:t>
      </w:r>
    </w:p>
    <w:p w14:paraId="2F1816BD" w14:textId="77777777" w:rsidR="00BF7D4A" w:rsidRDefault="009D75A4" w:rsidP="009D75A4">
      <w:r w:rsidRPr="008A7EC9">
        <w:t>Comme je la refermais</w:t>
      </w:r>
      <w:r w:rsidR="00BF7D4A">
        <w:t xml:space="preserve">, </w:t>
      </w:r>
      <w:r w:rsidRPr="008A7EC9">
        <w:t>je tressaillis</w:t>
      </w:r>
      <w:r w:rsidR="00BF7D4A">
        <w:t xml:space="preserve"> : </w:t>
      </w:r>
      <w:r w:rsidRPr="008A7EC9">
        <w:t>une main venait de se poser sur mon épaule</w:t>
      </w:r>
      <w:r w:rsidR="00BF7D4A">
        <w:t>.</w:t>
      </w:r>
    </w:p>
    <w:p w14:paraId="3F9C5B01" w14:textId="77777777" w:rsidR="00BF7D4A" w:rsidRDefault="009D75A4" w:rsidP="009D75A4">
      <w:r w:rsidRPr="008A7EC9">
        <w:t>En même temps</w:t>
      </w:r>
      <w:r w:rsidR="00BF7D4A">
        <w:t xml:space="preserve">, </w:t>
      </w:r>
      <w:r w:rsidRPr="008A7EC9">
        <w:t>une voix disait</w:t>
      </w:r>
      <w:r w:rsidR="00BF7D4A">
        <w:t> :</w:t>
      </w:r>
    </w:p>
    <w:p w14:paraId="2086E92C" w14:textId="77777777" w:rsidR="00BF7D4A" w:rsidRDefault="00BF7D4A" w:rsidP="009D75A4">
      <w:r>
        <w:t>— </w:t>
      </w:r>
      <w:r w:rsidR="009D75A4" w:rsidRPr="008A7EC9">
        <w:t xml:space="preserve">Monsieur le professeur </w:t>
      </w:r>
      <w:proofErr w:type="spellStart"/>
      <w:r w:rsidR="009D75A4" w:rsidRPr="008A7EC9">
        <w:t>Vignerte</w:t>
      </w:r>
      <w:proofErr w:type="spellEnd"/>
      <w:r>
        <w:t xml:space="preserve">. </w:t>
      </w:r>
      <w:r w:rsidR="009D75A4" w:rsidRPr="008A7EC9">
        <w:t>Vraiment</w:t>
      </w:r>
      <w:r>
        <w:t xml:space="preserve">, </w:t>
      </w:r>
      <w:r w:rsidR="009D75A4" w:rsidRPr="008A7EC9">
        <w:t>comme je suis heureux de vous rencontrer</w:t>
      </w:r>
      <w:r>
        <w:t> !</w:t>
      </w:r>
    </w:p>
    <w:p w14:paraId="4AB01F78" w14:textId="77777777" w:rsidR="00BF7D4A" w:rsidRDefault="009D75A4" w:rsidP="009D75A4">
      <w:r w:rsidRPr="008A7EC9">
        <w:t>C</w:t>
      </w:r>
      <w:r w:rsidR="00BF7D4A">
        <w:t>’</w:t>
      </w:r>
      <w:r w:rsidRPr="008A7EC9">
        <w:t>était le lieutenant de Hagen</w:t>
      </w:r>
      <w:r w:rsidR="00BF7D4A">
        <w:t>.</w:t>
      </w:r>
    </w:p>
    <w:p w14:paraId="54063869" w14:textId="77777777" w:rsidR="00BF7D4A" w:rsidRDefault="009D75A4" w:rsidP="009D75A4">
      <w:r w:rsidRPr="008A7EC9">
        <w:t>La nuit était noire et nous ne pouvions pas nous voir</w:t>
      </w:r>
      <w:r w:rsidR="00BF7D4A">
        <w:t xml:space="preserve">. </w:t>
      </w:r>
      <w:r w:rsidRPr="008A7EC9">
        <w:t>C</w:t>
      </w:r>
      <w:r w:rsidRPr="008A7EC9">
        <w:t>e</w:t>
      </w:r>
      <w:r w:rsidRPr="008A7EC9">
        <w:t>pendant</w:t>
      </w:r>
      <w:r w:rsidR="00BF7D4A">
        <w:t xml:space="preserve">, </w:t>
      </w:r>
      <w:r w:rsidRPr="008A7EC9">
        <w:t>il me sembla que la main qu</w:t>
      </w:r>
      <w:r w:rsidR="00BF7D4A">
        <w:t>’</w:t>
      </w:r>
      <w:r w:rsidRPr="008A7EC9">
        <w:t>il avait mise sur mon épaule tremblait un peu</w:t>
      </w:r>
      <w:r w:rsidR="00BF7D4A">
        <w:t xml:space="preserve">. </w:t>
      </w:r>
      <w:r w:rsidRPr="008A7EC9">
        <w:t>Du coup</w:t>
      </w:r>
      <w:r w:rsidR="00BF7D4A">
        <w:t xml:space="preserve">, </w:t>
      </w:r>
      <w:r w:rsidRPr="008A7EC9">
        <w:t>toute mon assurance me r</w:t>
      </w:r>
      <w:r w:rsidRPr="008A7EC9">
        <w:t>e</w:t>
      </w:r>
      <w:r w:rsidRPr="008A7EC9">
        <w:t>vint</w:t>
      </w:r>
      <w:r w:rsidR="00BF7D4A">
        <w:t>.</w:t>
      </w:r>
    </w:p>
    <w:p w14:paraId="0CA75A4E" w14:textId="77777777" w:rsidR="00BF7D4A" w:rsidRDefault="00BF7D4A" w:rsidP="009D75A4">
      <w:r>
        <w:t>— </w:t>
      </w:r>
      <w:r w:rsidR="009D75A4" w:rsidRPr="008A7EC9">
        <w:t>Je vous croyais à votre mess</w:t>
      </w:r>
      <w:r>
        <w:t xml:space="preserve">, </w:t>
      </w:r>
      <w:r w:rsidR="009D75A4" w:rsidRPr="008A7EC9">
        <w:t>lui dis-je</w:t>
      </w:r>
      <w:r>
        <w:t>.</w:t>
      </w:r>
    </w:p>
    <w:p w14:paraId="372100C0" w14:textId="77777777" w:rsidR="00BF7D4A" w:rsidRDefault="00BF7D4A" w:rsidP="009D75A4">
      <w:r>
        <w:t>— </w:t>
      </w:r>
      <w:r w:rsidR="009D75A4" w:rsidRPr="008A7EC9">
        <w:t>J</w:t>
      </w:r>
      <w:r>
        <w:t>’</w:t>
      </w:r>
      <w:r w:rsidR="009D75A4" w:rsidRPr="008A7EC9">
        <w:t>y devais être</w:t>
      </w:r>
      <w:r>
        <w:t xml:space="preserve">, </w:t>
      </w:r>
      <w:r w:rsidR="009D75A4" w:rsidRPr="008A7EC9">
        <w:t>me répondit-il</w:t>
      </w:r>
      <w:r>
        <w:t xml:space="preserve">. </w:t>
      </w:r>
      <w:r w:rsidR="009D75A4" w:rsidRPr="008A7EC9">
        <w:t>On change quelquefois d</w:t>
      </w:r>
      <w:r>
        <w:t>’</w:t>
      </w:r>
      <w:r w:rsidR="009D75A4" w:rsidRPr="008A7EC9">
        <w:t>idée</w:t>
      </w:r>
      <w:r>
        <w:t xml:space="preserve">. </w:t>
      </w:r>
      <w:r w:rsidR="009D75A4" w:rsidRPr="008A7EC9">
        <w:t>Ainsi vous-même</w:t>
      </w:r>
      <w:r>
        <w:t xml:space="preserve">, </w:t>
      </w:r>
      <w:r w:rsidR="009D75A4" w:rsidRPr="008A7EC9">
        <w:t>vous aviez sans doute l</w:t>
      </w:r>
      <w:r>
        <w:t>’</w:t>
      </w:r>
      <w:r w:rsidR="009D75A4" w:rsidRPr="008A7EC9">
        <w:t xml:space="preserve">intention de </w:t>
      </w:r>
      <w:r w:rsidR="009D75A4" w:rsidRPr="008A7EC9">
        <w:lastRenderedPageBreak/>
        <w:t>passer la nuit à travailler dans votre chambre</w:t>
      </w:r>
      <w:r>
        <w:t xml:space="preserve">. </w:t>
      </w:r>
      <w:r w:rsidR="009D75A4" w:rsidRPr="008A7EC9">
        <w:t>Et pourtant vous voilà ici</w:t>
      </w:r>
      <w:r>
        <w:t>.</w:t>
      </w:r>
    </w:p>
    <w:p w14:paraId="49DF96E5" w14:textId="77777777" w:rsidR="00BF7D4A" w:rsidRDefault="00BF7D4A" w:rsidP="009D75A4">
      <w:r>
        <w:t>— </w:t>
      </w:r>
      <w:r w:rsidR="009D75A4" w:rsidRPr="008A7EC9">
        <w:t>Il fait si lourd ce soir</w:t>
      </w:r>
      <w:r>
        <w:t xml:space="preserve">, </w:t>
      </w:r>
      <w:r w:rsidR="009D75A4" w:rsidRPr="008A7EC9">
        <w:t>dis-je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ai eu envie de prendre un peu l</w:t>
      </w:r>
      <w:r>
        <w:t>’</w:t>
      </w:r>
      <w:r w:rsidR="009D75A4" w:rsidRPr="008A7EC9">
        <w:t>air au jardin</w:t>
      </w:r>
      <w:r>
        <w:t>.</w:t>
      </w:r>
    </w:p>
    <w:p w14:paraId="76287D3C" w14:textId="77777777" w:rsidR="00BF7D4A" w:rsidRDefault="00BF7D4A" w:rsidP="009D75A4">
      <w:r>
        <w:t>— </w:t>
      </w:r>
      <w:r w:rsidR="009D75A4" w:rsidRPr="008A7EC9">
        <w:t>Je ne pense pas dans ces conditions que vous voyiez quelque inconvénient à ce que je vous accompagne dans votre promenade</w:t>
      </w:r>
      <w:r>
        <w:t>.</w:t>
      </w:r>
    </w:p>
    <w:p w14:paraId="1EE32A03" w14:textId="77777777" w:rsidR="00BF7D4A" w:rsidRDefault="009D75A4" w:rsidP="009D75A4">
      <w:r w:rsidRPr="008A7EC9">
        <w:t>Cette fois</w:t>
      </w:r>
      <w:r w:rsidR="00BF7D4A">
        <w:t xml:space="preserve">, </w:t>
      </w:r>
      <w:r w:rsidRPr="008A7EC9">
        <w:t>je découvrais dans son ton une ironie si insole</w:t>
      </w:r>
      <w:r w:rsidRPr="008A7EC9">
        <w:t>n</w:t>
      </w:r>
      <w:r w:rsidRPr="008A7EC9">
        <w:t>te que je vis qu</w:t>
      </w:r>
      <w:r w:rsidR="00BF7D4A">
        <w:t>’</w:t>
      </w:r>
      <w:r w:rsidRPr="008A7EC9">
        <w:t>il allait me falloir jouer cartes sur table</w:t>
      </w:r>
      <w:r w:rsidR="00BF7D4A">
        <w:t>.</w:t>
      </w:r>
    </w:p>
    <w:p w14:paraId="33550186" w14:textId="77777777" w:rsidR="00BF7D4A" w:rsidRDefault="00BF7D4A" w:rsidP="009D75A4">
      <w:r>
        <w:t>— </w:t>
      </w:r>
      <w:r w:rsidR="009D75A4" w:rsidRPr="008A7EC9">
        <w:t>Tout en reconnaissant ce que votre attention a de gr</w:t>
      </w:r>
      <w:r w:rsidR="009D75A4" w:rsidRPr="008A7EC9">
        <w:t>a</w:t>
      </w:r>
      <w:r w:rsidR="009D75A4" w:rsidRPr="008A7EC9">
        <w:t>cieux</w:t>
      </w:r>
      <w:r>
        <w:t xml:space="preserve">, </w:t>
      </w:r>
      <w:r w:rsidR="009D75A4" w:rsidRPr="008A7EC9">
        <w:t>Monsieur le Lieutenant</w:t>
      </w:r>
      <w:r>
        <w:t xml:space="preserve">, </w:t>
      </w:r>
      <w:r w:rsidR="009D75A4" w:rsidRPr="008A7EC9">
        <w:t>je ne vous cacherai pas que je préférerais être seul</w:t>
      </w:r>
      <w:r>
        <w:t>.</w:t>
      </w:r>
    </w:p>
    <w:p w14:paraId="2695AE1F" w14:textId="77777777" w:rsidR="00BF7D4A" w:rsidRDefault="009D75A4" w:rsidP="009D75A4">
      <w:r w:rsidRPr="008A7EC9">
        <w:t>Il ricana</w:t>
      </w:r>
      <w:r w:rsidR="00BF7D4A">
        <w:t> :</w:t>
      </w:r>
    </w:p>
    <w:p w14:paraId="25B4F57A" w14:textId="77777777" w:rsidR="00BF7D4A" w:rsidRDefault="00BF7D4A" w:rsidP="009D75A4">
      <w:r>
        <w:t>— </w:t>
      </w:r>
      <w:r w:rsidR="009D75A4" w:rsidRPr="008A7EC9">
        <w:t>Tout seul</w:t>
      </w:r>
      <w:r>
        <w:t xml:space="preserve">, </w:t>
      </w:r>
      <w:r w:rsidR="009D75A4" w:rsidRPr="008A7EC9">
        <w:t>vraiment</w:t>
      </w:r>
      <w:r>
        <w:t> ?</w:t>
      </w:r>
    </w:p>
    <w:p w14:paraId="0FC8F715" w14:textId="77777777" w:rsidR="00BF7D4A" w:rsidRDefault="009D75A4" w:rsidP="009D75A4">
      <w:r w:rsidRPr="008A7EC9">
        <w:t>Les trois quarts qui sonnèrent me rendirent furieux</w:t>
      </w:r>
      <w:r w:rsidR="00BF7D4A">
        <w:t xml:space="preserve">. </w:t>
      </w:r>
      <w:r w:rsidRPr="008A7EC9">
        <w:t>Cet imbécile allait-il faire tout manquer</w:t>
      </w:r>
      <w:r w:rsidR="00BF7D4A">
        <w:t> ?</w:t>
      </w:r>
    </w:p>
    <w:p w14:paraId="58E26250" w14:textId="77777777" w:rsidR="00BF7D4A" w:rsidRDefault="00BF7D4A" w:rsidP="009D75A4">
      <w:r>
        <w:t>— </w:t>
      </w:r>
      <w:r w:rsidR="009D75A4" w:rsidRPr="008A7EC9">
        <w:t>Que voulez-vous dire</w:t>
      </w:r>
      <w:r>
        <w:t xml:space="preserve"> ? </w:t>
      </w:r>
      <w:r w:rsidR="009D75A4" w:rsidRPr="008A7EC9">
        <w:t>demandai-je avec irritation</w:t>
      </w:r>
      <w:r>
        <w:t>.</w:t>
      </w:r>
    </w:p>
    <w:p w14:paraId="2DA4B8FF" w14:textId="77777777" w:rsidR="00BF7D4A" w:rsidRDefault="009D75A4" w:rsidP="009D75A4">
      <w:r w:rsidRPr="008A7EC9">
        <w:t>Je compris que son dessein était de me mettre hors de moi-même</w:t>
      </w:r>
      <w:r w:rsidR="00BF7D4A">
        <w:t>.</w:t>
      </w:r>
    </w:p>
    <w:p w14:paraId="4869C253" w14:textId="77777777" w:rsidR="00BF7D4A" w:rsidRDefault="00BF7D4A" w:rsidP="009D75A4">
      <w:r>
        <w:t>— </w:t>
      </w:r>
      <w:r w:rsidR="009D75A4" w:rsidRPr="008A7EC9">
        <w:t>Monsieur le Professeur</w:t>
      </w:r>
      <w:r>
        <w:t xml:space="preserve">, </w:t>
      </w:r>
      <w:r w:rsidR="009D75A4" w:rsidRPr="008A7EC9">
        <w:t>dit-il</w:t>
      </w:r>
      <w:r>
        <w:t xml:space="preserve">, </w:t>
      </w:r>
      <w:r w:rsidR="009D75A4" w:rsidRPr="008A7EC9">
        <w:t>en Allemagne</w:t>
      </w:r>
      <w:r>
        <w:t xml:space="preserve">, </w:t>
      </w:r>
      <w:r w:rsidR="009D75A4" w:rsidRPr="008A7EC9">
        <w:t>nous avons quelque chose de sacré</w:t>
      </w:r>
      <w:r>
        <w:t xml:space="preserve">. </w:t>
      </w:r>
      <w:r w:rsidR="009D75A4" w:rsidRPr="008A7EC9">
        <w:t>Notre parole d</w:t>
      </w:r>
      <w:r>
        <w:t>’</w:t>
      </w:r>
      <w:r w:rsidR="009D75A4" w:rsidRPr="008A7EC9">
        <w:t>honneur</w:t>
      </w:r>
      <w:r>
        <w:t xml:space="preserve">. </w:t>
      </w:r>
      <w:r w:rsidR="009D75A4" w:rsidRPr="008A7EC9">
        <w:t>Je me plais à croire qu</w:t>
      </w:r>
      <w:r>
        <w:t>’</w:t>
      </w:r>
      <w:r w:rsidR="009D75A4" w:rsidRPr="008A7EC9">
        <w:t>en France il en est de même</w:t>
      </w:r>
      <w:r>
        <w:t xml:space="preserve">. </w:t>
      </w:r>
      <w:r w:rsidR="009D75A4" w:rsidRPr="008A7EC9">
        <w:t>Je vais vous laisser tra</w:t>
      </w:r>
      <w:r w:rsidR="009D75A4" w:rsidRPr="008A7EC9">
        <w:t>n</w:t>
      </w:r>
      <w:r w:rsidR="009D75A4" w:rsidRPr="008A7EC9">
        <w:t>quille</w:t>
      </w:r>
      <w:r>
        <w:t xml:space="preserve">. </w:t>
      </w:r>
      <w:r w:rsidR="009D75A4" w:rsidRPr="008A7EC9">
        <w:t>Toutefois auparavant</w:t>
      </w:r>
      <w:r>
        <w:t xml:space="preserve">, </w:t>
      </w:r>
      <w:r w:rsidR="009D75A4" w:rsidRPr="008A7EC9">
        <w:t>pouvez-vous me donner votre p</w:t>
      </w:r>
      <w:r w:rsidR="009D75A4" w:rsidRPr="008A7EC9">
        <w:t>a</w:t>
      </w:r>
      <w:r w:rsidR="009D75A4" w:rsidRPr="008A7EC9">
        <w:t>role d</w:t>
      </w:r>
      <w:r>
        <w:t>’</w:t>
      </w:r>
      <w:r w:rsidR="009D75A4" w:rsidRPr="008A7EC9">
        <w:t>honneur que vous n</w:t>
      </w:r>
      <w:r>
        <w:t>’</w:t>
      </w:r>
      <w:r w:rsidR="009D75A4" w:rsidRPr="008A7EC9">
        <w:t>avez pas rendez-vous</w:t>
      </w:r>
      <w:r>
        <w:t xml:space="preserve">, </w:t>
      </w:r>
      <w:r w:rsidR="009D75A4" w:rsidRPr="008A7EC9">
        <w:t>ce soir</w:t>
      </w:r>
      <w:r>
        <w:t xml:space="preserve">, </w:t>
      </w:r>
      <w:r w:rsidR="009D75A4" w:rsidRPr="008A7EC9">
        <w:t>avec la grande-duchesse Aurore</w:t>
      </w:r>
      <w:r>
        <w:t> ?</w:t>
      </w:r>
    </w:p>
    <w:p w14:paraId="6095C34A" w14:textId="77777777" w:rsidR="00BF7D4A" w:rsidRDefault="009D75A4" w:rsidP="009D75A4">
      <w:r w:rsidRPr="008A7EC9">
        <w:lastRenderedPageBreak/>
        <w:t>Je frémis</w:t>
      </w:r>
      <w:r w:rsidR="00BF7D4A">
        <w:t xml:space="preserve">. </w:t>
      </w:r>
      <w:r w:rsidRPr="008A7EC9">
        <w:t>Jusqu</w:t>
      </w:r>
      <w:r w:rsidR="00BF7D4A">
        <w:t>’</w:t>
      </w:r>
      <w:r w:rsidRPr="008A7EC9">
        <w:t>à quel point cet homme était-il au courant de ce qui se passait</w:t>
      </w:r>
      <w:r w:rsidR="00BF7D4A">
        <w:t xml:space="preserve"> ? </w:t>
      </w:r>
      <w:r w:rsidRPr="008A7EC9">
        <w:t>Cependant</w:t>
      </w:r>
      <w:r w:rsidR="00BF7D4A">
        <w:t xml:space="preserve">, </w:t>
      </w:r>
      <w:r w:rsidRPr="008A7EC9">
        <w:t>cette fois encore</w:t>
      </w:r>
      <w:r w:rsidR="00BF7D4A">
        <w:t xml:space="preserve">, </w:t>
      </w:r>
      <w:r w:rsidRPr="008A7EC9">
        <w:t>je me contins</w:t>
      </w:r>
      <w:r w:rsidR="00BF7D4A">
        <w:t>.</w:t>
      </w:r>
    </w:p>
    <w:p w14:paraId="67606F56" w14:textId="77777777" w:rsidR="00BF7D4A" w:rsidRDefault="00BF7D4A" w:rsidP="009D75A4">
      <w:r>
        <w:t>— </w:t>
      </w:r>
      <w:r w:rsidR="009D75A4" w:rsidRPr="008A7EC9">
        <w:t>Monsieur de Hagen</w:t>
      </w:r>
      <w:r>
        <w:t xml:space="preserve">, </w:t>
      </w:r>
      <w:r w:rsidR="009D75A4" w:rsidRPr="008A7EC9">
        <w:t>un de vos romanciers</w:t>
      </w:r>
      <w:r>
        <w:t xml:space="preserve">, </w:t>
      </w:r>
      <w:r w:rsidR="009D75A4" w:rsidRPr="008A7EC9">
        <w:t xml:space="preserve">un certain </w:t>
      </w:r>
      <w:proofErr w:type="spellStart"/>
      <w:r w:rsidR="009D75A4" w:rsidRPr="008A7EC9">
        <w:t>Beyerlein</w:t>
      </w:r>
      <w:proofErr w:type="spellEnd"/>
      <w:r>
        <w:t xml:space="preserve">, </w:t>
      </w:r>
      <w:r w:rsidR="009D75A4" w:rsidRPr="008A7EC9">
        <w:t>a fait un bien mauvais roman</w:t>
      </w:r>
      <w:r>
        <w:t xml:space="preserve">, </w:t>
      </w:r>
      <w:r w:rsidR="009D75A4" w:rsidRPr="008A7EC9">
        <w:t xml:space="preserve">la </w:t>
      </w:r>
      <w:r w:rsidR="009D75A4" w:rsidRPr="008A7EC9">
        <w:rPr>
          <w:i/>
          <w:iCs/>
        </w:rPr>
        <w:t>Retraite</w:t>
      </w:r>
      <w:r>
        <w:rPr>
          <w:i/>
          <w:iCs/>
        </w:rPr>
        <w:t xml:space="preserve">. </w:t>
      </w:r>
      <w:r w:rsidR="009D75A4" w:rsidRPr="008A7EC9">
        <w:t>Eh bien</w:t>
      </w:r>
      <w:r>
        <w:t xml:space="preserve">, </w:t>
      </w:r>
      <w:r w:rsidR="009D75A4" w:rsidRPr="008A7EC9">
        <w:t>nous sommes en train</w:t>
      </w:r>
      <w:r>
        <w:t xml:space="preserve">, </w:t>
      </w:r>
      <w:r w:rsidR="009D75A4" w:rsidRPr="008A7EC9">
        <w:t>à nous deux</w:t>
      </w:r>
      <w:r>
        <w:t xml:space="preserve">, </w:t>
      </w:r>
      <w:r w:rsidR="009D75A4" w:rsidRPr="008A7EC9">
        <w:t>de jouer la scène la plus r</w:t>
      </w:r>
      <w:r w:rsidR="009D75A4" w:rsidRPr="008A7EC9">
        <w:t>i</w:t>
      </w:r>
      <w:r w:rsidR="009D75A4" w:rsidRPr="008A7EC9">
        <w:t>dicule de ce roman-là</w:t>
      </w:r>
      <w:r>
        <w:t xml:space="preserve">, </w:t>
      </w:r>
      <w:r w:rsidR="009D75A4" w:rsidRPr="008A7EC9">
        <w:t>avec cette différence qu</w:t>
      </w:r>
      <w:r>
        <w:t>’</w:t>
      </w:r>
      <w:r w:rsidR="009D75A4" w:rsidRPr="008A7EC9">
        <w:t>il ne s</w:t>
      </w:r>
      <w:r>
        <w:t>’</w:t>
      </w:r>
      <w:r w:rsidR="009D75A4" w:rsidRPr="008A7EC9">
        <w:t>agit pas de la fille d</w:t>
      </w:r>
      <w:r>
        <w:t>’</w:t>
      </w:r>
      <w:r w:rsidR="009D75A4" w:rsidRPr="008A7EC9">
        <w:t>un maréchal des logis-chef</w:t>
      </w:r>
      <w:r>
        <w:t xml:space="preserve">, </w:t>
      </w:r>
      <w:r w:rsidR="009D75A4" w:rsidRPr="008A7EC9">
        <w:t>mais de votre souveraine</w:t>
      </w:r>
      <w:r>
        <w:t xml:space="preserve">, </w:t>
      </w:r>
      <w:r w:rsidR="009D75A4" w:rsidRPr="008A7EC9">
        <w:t xml:space="preserve">la grande-duchesse de </w:t>
      </w:r>
      <w:proofErr w:type="spellStart"/>
      <w:r w:rsidR="009D75A4" w:rsidRPr="008A7EC9">
        <w:t>Lautenbourg</w:t>
      </w:r>
      <w:proofErr w:type="spellEnd"/>
      <w:r w:rsidR="009D75A4" w:rsidRPr="008A7EC9">
        <w:t>-Detmold</w:t>
      </w:r>
      <w:r>
        <w:t xml:space="preserve">. </w:t>
      </w:r>
      <w:r w:rsidR="009D75A4" w:rsidRPr="008A7EC9">
        <w:t>Et je m</w:t>
      </w:r>
      <w:r>
        <w:t>’</w:t>
      </w:r>
      <w:r w:rsidR="009D75A4" w:rsidRPr="008A7EC9">
        <w:t>étonne</w:t>
      </w:r>
      <w:r>
        <w:t>…</w:t>
      </w:r>
    </w:p>
    <w:p w14:paraId="78BF06A2" w14:textId="77777777" w:rsidR="00BF7D4A" w:rsidRDefault="00BF7D4A" w:rsidP="009D75A4">
      <w:r>
        <w:t>— </w:t>
      </w:r>
      <w:r w:rsidR="009D75A4" w:rsidRPr="008A7EC9">
        <w:t>Je le sais</w:t>
      </w:r>
      <w:r>
        <w:t xml:space="preserve">, </w:t>
      </w:r>
      <w:r w:rsidR="009D75A4" w:rsidRPr="008A7EC9">
        <w:t>me dit-il d</w:t>
      </w:r>
      <w:r>
        <w:t>’</w:t>
      </w:r>
      <w:r w:rsidR="009D75A4" w:rsidRPr="008A7EC9">
        <w:t>une voix rauque</w:t>
      </w:r>
      <w:r>
        <w:t xml:space="preserve">. </w:t>
      </w:r>
      <w:r w:rsidR="009D75A4" w:rsidRPr="008A7EC9">
        <w:t>Et c</w:t>
      </w:r>
      <w:r>
        <w:t>’</w:t>
      </w:r>
      <w:r w:rsidR="009D75A4" w:rsidRPr="008A7EC9">
        <w:t>est pourquoi je veux</w:t>
      </w:r>
      <w:r>
        <w:t>…</w:t>
      </w:r>
    </w:p>
    <w:p w14:paraId="512B5936" w14:textId="77777777" w:rsidR="00BF7D4A" w:rsidRDefault="00BF7D4A" w:rsidP="009D75A4">
      <w:r>
        <w:t>— </w:t>
      </w:r>
      <w:r w:rsidR="009D75A4" w:rsidRPr="008A7EC9">
        <w:t>Que voulez-vous</w:t>
      </w:r>
      <w:r>
        <w:t xml:space="preserve">, </w:t>
      </w:r>
      <w:r w:rsidR="009D75A4" w:rsidRPr="008A7EC9">
        <w:t>dites-le</w:t>
      </w:r>
      <w:r>
        <w:t xml:space="preserve">. </w:t>
      </w:r>
      <w:r w:rsidR="009D75A4" w:rsidRPr="008A7EC9">
        <w:t>Finissons-en</w:t>
      </w:r>
      <w:r>
        <w:t> !</w:t>
      </w:r>
    </w:p>
    <w:p w14:paraId="2E85FBF7" w14:textId="77777777" w:rsidR="00BF7D4A" w:rsidRDefault="00BF7D4A" w:rsidP="009D75A4">
      <w:r>
        <w:t>— </w:t>
      </w:r>
      <w:r w:rsidR="009D75A4" w:rsidRPr="008A7EC9">
        <w:t>Vous tuer</w:t>
      </w:r>
      <w:r>
        <w:t xml:space="preserve">, </w:t>
      </w:r>
      <w:r w:rsidR="009D75A4" w:rsidRPr="008A7EC9">
        <w:t>Monsieur le Professeur</w:t>
      </w:r>
      <w:r>
        <w:t>.</w:t>
      </w:r>
    </w:p>
    <w:p w14:paraId="163F14DD" w14:textId="77777777" w:rsidR="00BF7D4A" w:rsidRDefault="00BF7D4A" w:rsidP="009D75A4">
      <w:r>
        <w:t>— </w:t>
      </w:r>
      <w:r w:rsidR="009D75A4" w:rsidRPr="008A7EC9">
        <w:t>Et pourquoi</w:t>
      </w:r>
      <w:r>
        <w:t xml:space="preserve">, </w:t>
      </w:r>
      <w:r w:rsidR="009D75A4" w:rsidRPr="008A7EC9">
        <w:t>s</w:t>
      </w:r>
      <w:r>
        <w:t>’</w:t>
      </w:r>
      <w:r w:rsidR="009D75A4" w:rsidRPr="008A7EC9">
        <w:t>il vous plaît</w:t>
      </w:r>
      <w:r>
        <w:t> ?</w:t>
      </w:r>
    </w:p>
    <w:p w14:paraId="41051EA3" w14:textId="77777777" w:rsidR="00BF7D4A" w:rsidRDefault="00BF7D4A" w:rsidP="009D75A4">
      <w:r>
        <w:t>— </w:t>
      </w:r>
      <w:r w:rsidR="009D75A4" w:rsidRPr="008A7EC9">
        <w:t>Parce que vous l</w:t>
      </w:r>
      <w:r>
        <w:t>’</w:t>
      </w:r>
      <w:r w:rsidR="009D75A4" w:rsidRPr="008A7EC9">
        <w:t>aimez et parce que</w:t>
      </w:r>
      <w:r>
        <w:t>…</w:t>
      </w:r>
    </w:p>
    <w:p w14:paraId="34A7B6C5" w14:textId="77777777" w:rsidR="00BF7D4A" w:rsidRDefault="009D75A4" w:rsidP="009D75A4">
      <w:r w:rsidRPr="008A7EC9">
        <w:t>Il eut un sanglot</w:t>
      </w:r>
      <w:r w:rsidR="00BF7D4A">
        <w:t xml:space="preserve">, </w:t>
      </w:r>
      <w:r w:rsidRPr="008A7EC9">
        <w:t>ce hussard rouge</w:t>
      </w:r>
      <w:r w:rsidR="00BF7D4A">
        <w:t xml:space="preserve">. </w:t>
      </w:r>
      <w:r w:rsidRPr="008A7EC9">
        <w:t>Sa main</w:t>
      </w:r>
      <w:r w:rsidR="00BF7D4A">
        <w:t xml:space="preserve">, </w:t>
      </w:r>
      <w:r w:rsidRPr="008A7EC9">
        <w:t>posée sur mon bras</w:t>
      </w:r>
      <w:r w:rsidR="00BF7D4A">
        <w:t xml:space="preserve">, </w:t>
      </w:r>
      <w:r w:rsidRPr="008A7EC9">
        <w:t>eut un grand frisson</w:t>
      </w:r>
      <w:r w:rsidR="00BF7D4A">
        <w:t>.</w:t>
      </w:r>
    </w:p>
    <w:p w14:paraId="3564DEF0" w14:textId="77777777" w:rsidR="00BF7D4A" w:rsidRDefault="00BF7D4A" w:rsidP="009D75A4">
      <w:r>
        <w:t>— </w:t>
      </w:r>
      <w:r w:rsidR="009D75A4" w:rsidRPr="008A7EC9">
        <w:t>Parce que</w:t>
      </w:r>
      <w:r>
        <w:t> ?</w:t>
      </w:r>
    </w:p>
    <w:p w14:paraId="4104D7EC" w14:textId="77777777" w:rsidR="00BF7D4A" w:rsidRDefault="00BF7D4A" w:rsidP="009D75A4">
      <w:r>
        <w:t>— </w:t>
      </w:r>
      <w:r w:rsidR="009D75A4" w:rsidRPr="008A7EC9">
        <w:t>Parce qu</w:t>
      </w:r>
      <w:r>
        <w:t>’</w:t>
      </w:r>
      <w:r w:rsidR="009D75A4" w:rsidRPr="008A7EC9">
        <w:t>elle vous aime</w:t>
      </w:r>
      <w:r>
        <w:t>.</w:t>
      </w:r>
    </w:p>
    <w:p w14:paraId="2BDA28C4" w14:textId="77777777" w:rsidR="00BF7D4A" w:rsidRDefault="009D75A4" w:rsidP="009D75A4">
      <w:r w:rsidRPr="008A7EC9">
        <w:t>Il me faisait presque pitié</w:t>
      </w:r>
      <w:r w:rsidR="00BF7D4A">
        <w:t xml:space="preserve">, </w:t>
      </w:r>
      <w:r w:rsidRPr="008A7EC9">
        <w:t>maintenant</w:t>
      </w:r>
      <w:r w:rsidR="00BF7D4A">
        <w:t xml:space="preserve">. </w:t>
      </w:r>
      <w:r w:rsidRPr="008A7EC9">
        <w:t>Mais là-bas</w:t>
      </w:r>
      <w:r w:rsidR="00BF7D4A">
        <w:t xml:space="preserve">, </w:t>
      </w:r>
      <w:r w:rsidRPr="008A7EC9">
        <w:t>la grande-duchesse m</w:t>
      </w:r>
      <w:r w:rsidR="00BF7D4A">
        <w:t>’</w:t>
      </w:r>
      <w:r w:rsidRPr="008A7EC9">
        <w:t>attendait</w:t>
      </w:r>
      <w:r w:rsidR="00BF7D4A">
        <w:t>.</w:t>
      </w:r>
    </w:p>
    <w:p w14:paraId="120EA74B" w14:textId="77777777" w:rsidR="00BF7D4A" w:rsidRDefault="00BF7D4A" w:rsidP="009D75A4">
      <w:r>
        <w:t>— </w:t>
      </w:r>
      <w:r w:rsidR="009D75A4" w:rsidRPr="008A7EC9">
        <w:t>Je suis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à votre disposition</w:t>
      </w:r>
      <w:r>
        <w:t xml:space="preserve">, </w:t>
      </w:r>
      <w:r w:rsidR="009D75A4" w:rsidRPr="008A7EC9">
        <w:t>dès demain</w:t>
      </w:r>
      <w:r>
        <w:t xml:space="preserve">, </w:t>
      </w:r>
      <w:r w:rsidR="009D75A4" w:rsidRPr="008A7EC9">
        <w:t>quand vous voudrez</w:t>
      </w:r>
      <w:r>
        <w:t xml:space="preserve">, </w:t>
      </w:r>
      <w:r w:rsidR="009D75A4" w:rsidRPr="008A7EC9">
        <w:t>dis-je</w:t>
      </w:r>
      <w:r>
        <w:t>.</w:t>
      </w:r>
    </w:p>
    <w:p w14:paraId="1AED3B5C" w14:textId="77777777" w:rsidR="00BF7D4A" w:rsidRDefault="00BF7D4A" w:rsidP="009D75A4">
      <w:r>
        <w:t>— </w:t>
      </w:r>
      <w:r w:rsidR="009D75A4" w:rsidRPr="008A7EC9">
        <w:t>Demain</w:t>
      </w:r>
      <w:r>
        <w:t xml:space="preserve">, </w:t>
      </w:r>
      <w:r w:rsidR="009D75A4" w:rsidRPr="008A7EC9">
        <w:t>dit-il avec amertume</w:t>
      </w:r>
      <w:r>
        <w:t xml:space="preserve">. </w:t>
      </w:r>
      <w:r w:rsidR="009D75A4" w:rsidRPr="008A7EC9">
        <w:t>Alors vous pensez que je vais vous laisser aller la retrouver</w:t>
      </w:r>
      <w:r>
        <w:t xml:space="preserve"> ? </w:t>
      </w:r>
      <w:r w:rsidR="009D75A4" w:rsidRPr="008A7EC9">
        <w:t>Car elle vous attend</w:t>
      </w:r>
      <w:r>
        <w:t xml:space="preserve"> : </w:t>
      </w:r>
      <w:r w:rsidR="009D75A4" w:rsidRPr="008A7EC9">
        <w:lastRenderedPageBreak/>
        <w:t>vous ne m</w:t>
      </w:r>
      <w:r>
        <w:t>’</w:t>
      </w:r>
      <w:r w:rsidR="009D75A4" w:rsidRPr="008A7EC9">
        <w:t>avez pas répondu tout à l</w:t>
      </w:r>
      <w:r>
        <w:t>’</w:t>
      </w:r>
      <w:r w:rsidR="009D75A4" w:rsidRPr="008A7EC9">
        <w:t>heure</w:t>
      </w:r>
      <w:r>
        <w:t xml:space="preserve">. </w:t>
      </w:r>
      <w:r w:rsidR="009D75A4" w:rsidRPr="008A7EC9">
        <w:t>Non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non</w:t>
      </w:r>
      <w:r>
        <w:t xml:space="preserve">. </w:t>
      </w:r>
      <w:r w:rsidR="009D75A4" w:rsidRPr="008A7EC9">
        <w:t>Tout de suite</w:t>
      </w:r>
      <w:r>
        <w:t>.</w:t>
      </w:r>
    </w:p>
    <w:p w14:paraId="33B1BE11" w14:textId="77777777" w:rsidR="00BF7D4A" w:rsidRDefault="009D75A4" w:rsidP="009D75A4">
      <w:r w:rsidRPr="008A7EC9">
        <w:t>C</w:t>
      </w:r>
      <w:r w:rsidR="00BF7D4A">
        <w:t>’</w:t>
      </w:r>
      <w:r w:rsidRPr="008A7EC9">
        <w:t>en était trop</w:t>
      </w:r>
      <w:r w:rsidR="00BF7D4A">
        <w:t xml:space="preserve">. </w:t>
      </w:r>
      <w:r w:rsidRPr="008A7EC9">
        <w:t>Avec une violence inouïe</w:t>
      </w:r>
      <w:r w:rsidR="00BF7D4A">
        <w:t xml:space="preserve">, </w:t>
      </w:r>
      <w:r w:rsidRPr="008A7EC9">
        <w:t>je dégageai mon bras et le repoussai</w:t>
      </w:r>
      <w:r w:rsidR="00BF7D4A">
        <w:t xml:space="preserve">. </w:t>
      </w:r>
      <w:r w:rsidRPr="008A7EC9">
        <w:t>Il s</w:t>
      </w:r>
      <w:r w:rsidR="00BF7D4A">
        <w:t>’</w:t>
      </w:r>
      <w:r w:rsidRPr="008A7EC9">
        <w:t>en alla buter contre le mur</w:t>
      </w:r>
      <w:r w:rsidR="00BF7D4A">
        <w:t>.</w:t>
      </w:r>
    </w:p>
    <w:p w14:paraId="4A6FA932" w14:textId="77777777" w:rsidR="00BF7D4A" w:rsidRDefault="009D75A4" w:rsidP="009D75A4">
      <w:r w:rsidRPr="008A7EC9">
        <w:t>Il avait dégainé</w:t>
      </w:r>
      <w:r w:rsidR="00BF7D4A">
        <w:t>.</w:t>
      </w:r>
    </w:p>
    <w:p w14:paraId="6D42746E" w14:textId="77777777" w:rsidR="00BF7D4A" w:rsidRDefault="009D75A4" w:rsidP="009D75A4">
      <w:r w:rsidRPr="008A7EC9">
        <w:t>Je me sentais de force à lui arracher son sabre et à le r</w:t>
      </w:r>
      <w:r w:rsidRPr="008A7EC9">
        <w:t>e</w:t>
      </w:r>
      <w:r w:rsidRPr="008A7EC9">
        <w:t>tourner contre lui de belle façon</w:t>
      </w:r>
      <w:r w:rsidR="00BF7D4A">
        <w:t xml:space="preserve">. </w:t>
      </w:r>
      <w:r w:rsidRPr="008A7EC9">
        <w:t>Mais je pouvais être blessé</w:t>
      </w:r>
      <w:r w:rsidR="00BF7D4A">
        <w:t xml:space="preserve">. </w:t>
      </w:r>
      <w:r w:rsidRPr="008A7EC9">
        <w:t>De toute façon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était du bruit</w:t>
      </w:r>
      <w:r w:rsidR="00BF7D4A">
        <w:t xml:space="preserve">, </w:t>
      </w:r>
      <w:r w:rsidRPr="008A7EC9">
        <w:t>du scandale</w:t>
      </w:r>
      <w:r w:rsidR="00BF7D4A">
        <w:t xml:space="preserve">. </w:t>
      </w:r>
      <w:r w:rsidRPr="008A7EC9">
        <w:t>Il ne fallait pas</w:t>
      </w:r>
      <w:r w:rsidR="00BF7D4A">
        <w:t>.</w:t>
      </w:r>
    </w:p>
    <w:p w14:paraId="3A97B648" w14:textId="77777777" w:rsidR="00BF7D4A" w:rsidRDefault="00BF7D4A" w:rsidP="009D75A4">
      <w:r>
        <w:t>— </w:t>
      </w:r>
      <w:r w:rsidR="009D75A4" w:rsidRPr="008A7EC9">
        <w:t>Monsieur de Hagen</w:t>
      </w:r>
      <w:r>
        <w:t xml:space="preserve">, </w:t>
      </w:r>
      <w:r w:rsidR="009D75A4" w:rsidRPr="008A7EC9">
        <w:t>dis-je à voix basse</w:t>
      </w:r>
      <w:r>
        <w:t xml:space="preserve">. </w:t>
      </w:r>
      <w:r w:rsidR="009D75A4" w:rsidRPr="008A7EC9">
        <w:t>Écoutez-moi</w:t>
      </w:r>
      <w:r>
        <w:t xml:space="preserve">. </w:t>
      </w:r>
      <w:r w:rsidR="009D75A4" w:rsidRPr="008A7EC9">
        <w:t>Pour me parler ainsi</w:t>
      </w:r>
      <w:r>
        <w:t xml:space="preserve">, </w:t>
      </w:r>
      <w:r w:rsidR="009D75A4" w:rsidRPr="008A7EC9">
        <w:t>pour me chercher querelle</w:t>
      </w:r>
      <w:r>
        <w:t xml:space="preserve">, </w:t>
      </w:r>
      <w:r w:rsidR="009D75A4" w:rsidRPr="008A7EC9">
        <w:t>il faut</w:t>
      </w:r>
      <w:r>
        <w:t xml:space="preserve">, </w:t>
      </w:r>
      <w:r w:rsidR="009D75A4" w:rsidRPr="008A7EC9">
        <w:t>je le sais</w:t>
      </w:r>
      <w:r>
        <w:t xml:space="preserve">, </w:t>
      </w:r>
      <w:r w:rsidR="009D75A4" w:rsidRPr="008A7EC9">
        <w:t>que vous aimiez vous-même la grande-duchesse</w:t>
      </w:r>
      <w:r>
        <w:t>.</w:t>
      </w:r>
    </w:p>
    <w:p w14:paraId="3F12E0DB" w14:textId="77777777" w:rsidR="00BF7D4A" w:rsidRDefault="00BF7D4A" w:rsidP="009D75A4">
      <w:r>
        <w:t>— </w:t>
      </w:r>
      <w:r w:rsidR="009D75A4" w:rsidRPr="008A7EC9">
        <w:t>Monsieur</w:t>
      </w:r>
      <w:r>
        <w:t xml:space="preserve">, </w:t>
      </w:r>
      <w:r w:rsidR="009D75A4" w:rsidRPr="008A7EC9">
        <w:t>dit-il avec colère</w:t>
      </w:r>
      <w:r>
        <w:t xml:space="preserve">, </w:t>
      </w:r>
      <w:r w:rsidR="009D75A4" w:rsidRPr="008A7EC9">
        <w:t>je vous défends</w:t>
      </w:r>
      <w:r>
        <w:t>…</w:t>
      </w:r>
    </w:p>
    <w:p w14:paraId="56868264" w14:textId="77777777" w:rsidR="00BF7D4A" w:rsidRDefault="00BF7D4A" w:rsidP="009D75A4">
      <w:r>
        <w:t>— </w:t>
      </w:r>
      <w:r w:rsidR="009D75A4" w:rsidRPr="008A7EC9">
        <w:t>Écoutez-moi donc</w:t>
      </w:r>
      <w:r>
        <w:t xml:space="preserve">, </w:t>
      </w:r>
      <w:r w:rsidR="009D75A4" w:rsidRPr="008A7EC9">
        <w:t>dis-je</w:t>
      </w:r>
      <w:r>
        <w:t xml:space="preserve">, </w:t>
      </w:r>
      <w:r w:rsidR="009D75A4" w:rsidRPr="008A7EC9">
        <w:t>d</w:t>
      </w:r>
      <w:r>
        <w:t>’</w:t>
      </w:r>
      <w:r w:rsidR="009D75A4" w:rsidRPr="008A7EC9">
        <w:t>un ton d</w:t>
      </w:r>
      <w:r>
        <w:t>’</w:t>
      </w:r>
      <w:r w:rsidR="009D75A4" w:rsidRPr="008A7EC9">
        <w:t>impatience et d</w:t>
      </w:r>
      <w:r>
        <w:t>’</w:t>
      </w:r>
      <w:r w:rsidR="009D75A4" w:rsidRPr="008A7EC9">
        <w:t>autorité qui lui en imposa</w:t>
      </w:r>
      <w:r>
        <w:t xml:space="preserve">. </w:t>
      </w:r>
      <w:r w:rsidR="009D75A4" w:rsidRPr="008A7EC9">
        <w:t>Vous l</w:t>
      </w:r>
      <w:r>
        <w:t>’</w:t>
      </w:r>
      <w:r w:rsidR="009D75A4" w:rsidRPr="008A7EC9">
        <w:t>aimez</w:t>
      </w:r>
      <w:r>
        <w:t xml:space="preserve">, </w:t>
      </w:r>
      <w:r w:rsidR="009D75A4" w:rsidRPr="008A7EC9">
        <w:t>je le répète</w:t>
      </w:r>
      <w:r>
        <w:t xml:space="preserve">. </w:t>
      </w:r>
      <w:r w:rsidR="009D75A4" w:rsidRPr="008A7EC9">
        <w:t>Eh bien</w:t>
      </w:r>
      <w:r>
        <w:t xml:space="preserve">, </w:t>
      </w:r>
      <w:r w:rsidR="009D75A4" w:rsidRPr="008A7EC9">
        <w:t>je fais appel maintenant autant à votre amour qu</w:t>
      </w:r>
      <w:r>
        <w:t>’</w:t>
      </w:r>
      <w:r w:rsidR="009D75A4" w:rsidRPr="008A7EC9">
        <w:t>à votre loy</w:t>
      </w:r>
      <w:r w:rsidR="009D75A4" w:rsidRPr="008A7EC9">
        <w:t>a</w:t>
      </w:r>
      <w:r w:rsidR="009D75A4" w:rsidRPr="008A7EC9">
        <w:t>lisme de soldat</w:t>
      </w:r>
      <w:r>
        <w:t xml:space="preserve"> : </w:t>
      </w:r>
      <w:r w:rsidR="009D75A4" w:rsidRPr="008A7EC9">
        <w:t>la grande-duchesse Aurore</w:t>
      </w:r>
      <w:r>
        <w:t xml:space="preserve">, </w:t>
      </w:r>
      <w:r w:rsidR="009D75A4" w:rsidRPr="008A7EC9">
        <w:t>cette femme ad</w:t>
      </w:r>
      <w:r w:rsidR="009D75A4" w:rsidRPr="008A7EC9">
        <w:t>o</w:t>
      </w:r>
      <w:r w:rsidR="009D75A4" w:rsidRPr="008A7EC9">
        <w:t>rable</w:t>
      </w:r>
      <w:r>
        <w:t xml:space="preserve">, </w:t>
      </w:r>
      <w:r w:rsidR="009D75A4" w:rsidRPr="008A7EC9">
        <w:t>court cette nuit un immense danger</w:t>
      </w:r>
      <w:r>
        <w:t xml:space="preserve">. </w:t>
      </w:r>
      <w:r w:rsidR="009D75A4" w:rsidRPr="008A7EC9">
        <w:t>Chaque minute</w:t>
      </w:r>
      <w:r>
        <w:t xml:space="preserve">, </w:t>
      </w:r>
      <w:r w:rsidR="009D75A4" w:rsidRPr="008A7EC9">
        <w:t>chaque seconde que vous me faites perdre ici augmente ce da</w:t>
      </w:r>
      <w:r w:rsidR="009D75A4" w:rsidRPr="008A7EC9">
        <w:t>n</w:t>
      </w:r>
      <w:r w:rsidR="009D75A4" w:rsidRPr="008A7EC9">
        <w:t>ger</w:t>
      </w:r>
      <w:r>
        <w:t xml:space="preserve">, </w:t>
      </w:r>
      <w:r w:rsidR="009D75A4" w:rsidRPr="008A7EC9">
        <w:t>vous m</w:t>
      </w:r>
      <w:r>
        <w:t>’</w:t>
      </w:r>
      <w:r w:rsidR="009D75A4" w:rsidRPr="008A7EC9">
        <w:t>entendez</w:t>
      </w:r>
      <w:r>
        <w:t xml:space="preserve">, </w:t>
      </w:r>
      <w:r w:rsidR="009D75A4" w:rsidRPr="008A7EC9">
        <w:t>et de cela</w:t>
      </w:r>
      <w:r>
        <w:t xml:space="preserve">, </w:t>
      </w:r>
      <w:r w:rsidR="009D75A4" w:rsidRPr="008A7EC9">
        <w:t>je puis vous donner sur l</w:t>
      </w:r>
      <w:r>
        <w:t>’</w:t>
      </w:r>
      <w:r w:rsidR="009D75A4" w:rsidRPr="008A7EC9">
        <w:t>heure ma parole d</w:t>
      </w:r>
      <w:r>
        <w:t>’</w:t>
      </w:r>
      <w:r w:rsidR="009D75A4" w:rsidRPr="008A7EC9">
        <w:t>honneur</w:t>
      </w:r>
      <w:r>
        <w:t>.</w:t>
      </w:r>
    </w:p>
    <w:p w14:paraId="529B2702" w14:textId="77777777" w:rsidR="00BF7D4A" w:rsidRDefault="009D75A4" w:rsidP="009D75A4">
      <w:r w:rsidRPr="008A7EC9">
        <w:t>Je vis que j</w:t>
      </w:r>
      <w:r w:rsidR="00BF7D4A">
        <w:t>’</w:t>
      </w:r>
      <w:r w:rsidRPr="008A7EC9">
        <w:t>avais touché juste</w:t>
      </w:r>
      <w:r w:rsidR="00BF7D4A">
        <w:t>.</w:t>
      </w:r>
    </w:p>
    <w:p w14:paraId="61EAF32A" w14:textId="77777777" w:rsidR="00BF7D4A" w:rsidRDefault="00BF7D4A" w:rsidP="009D75A4">
      <w:r>
        <w:t>— </w:t>
      </w:r>
      <w:r w:rsidR="009D75A4" w:rsidRPr="008A7EC9">
        <w:t>Que voulez-vous dire</w:t>
      </w:r>
      <w:r>
        <w:t xml:space="preserve">, </w:t>
      </w:r>
      <w:r w:rsidR="009D75A4" w:rsidRPr="008A7EC9">
        <w:t>Monsieur</w:t>
      </w:r>
      <w:r>
        <w:t xml:space="preserve"> ? </w:t>
      </w:r>
      <w:r w:rsidR="009D75A4" w:rsidRPr="008A7EC9">
        <w:t>murmura-t-il avec e</w:t>
      </w:r>
      <w:r w:rsidR="009D75A4" w:rsidRPr="008A7EC9">
        <w:t>f</w:t>
      </w:r>
      <w:r w:rsidR="009D75A4" w:rsidRPr="008A7EC9">
        <w:t>froi</w:t>
      </w:r>
      <w:r>
        <w:t xml:space="preserve">. </w:t>
      </w:r>
      <w:r w:rsidR="009D75A4" w:rsidRPr="008A7EC9">
        <w:t>Un grand danger</w:t>
      </w:r>
      <w:r>
        <w:t> ?</w:t>
      </w:r>
    </w:p>
    <w:p w14:paraId="706D9E32" w14:textId="77777777" w:rsidR="00BF7D4A" w:rsidRDefault="00BF7D4A" w:rsidP="009D75A4">
      <w:r>
        <w:t>— </w:t>
      </w:r>
      <w:r w:rsidR="009D75A4" w:rsidRPr="008A7EC9">
        <w:t>Oui</w:t>
      </w:r>
      <w:r>
        <w:t xml:space="preserve">, </w:t>
      </w:r>
      <w:r w:rsidR="009D75A4" w:rsidRPr="008A7EC9">
        <w:t>Monsieur de Hagen</w:t>
      </w:r>
      <w:r>
        <w:t xml:space="preserve">. </w:t>
      </w:r>
      <w:r w:rsidR="009D75A4" w:rsidRPr="008A7EC9">
        <w:t>Rentrez sur l</w:t>
      </w:r>
      <w:r>
        <w:t>’</w:t>
      </w:r>
      <w:r w:rsidR="009D75A4" w:rsidRPr="008A7EC9">
        <w:t>heure chez vous</w:t>
      </w:r>
      <w:r>
        <w:t xml:space="preserve"> ; </w:t>
      </w:r>
      <w:r w:rsidR="009D75A4" w:rsidRPr="008A7EC9">
        <w:t>ne vous couchez pas</w:t>
      </w:r>
      <w:r>
        <w:t xml:space="preserve">. </w:t>
      </w:r>
      <w:r w:rsidR="009D75A4" w:rsidRPr="008A7EC9">
        <w:t xml:space="preserve">Peut-être Aurore de </w:t>
      </w:r>
      <w:proofErr w:type="spellStart"/>
      <w:r w:rsidR="009D75A4" w:rsidRPr="008A7EC9">
        <w:t>Lautenbourg</w:t>
      </w:r>
      <w:proofErr w:type="spellEnd"/>
      <w:r w:rsidR="009D75A4" w:rsidRPr="008A7EC9">
        <w:t xml:space="preserve"> aura ce</w:t>
      </w:r>
      <w:r w:rsidR="009D75A4" w:rsidRPr="008A7EC9">
        <w:t>t</w:t>
      </w:r>
      <w:r w:rsidR="009D75A4" w:rsidRPr="008A7EC9">
        <w:t>te nuit besoin de vos services</w:t>
      </w:r>
      <w:r>
        <w:t>.</w:t>
      </w:r>
    </w:p>
    <w:p w14:paraId="0E09A92A" w14:textId="77777777" w:rsidR="00BF7D4A" w:rsidRDefault="009D75A4" w:rsidP="009D75A4">
      <w:r w:rsidRPr="008A7EC9">
        <w:t>Il hésita</w:t>
      </w:r>
      <w:r w:rsidR="00BF7D4A">
        <w:t xml:space="preserve">, </w:t>
      </w:r>
      <w:r w:rsidRPr="008A7EC9">
        <w:t>puis prenant son parti</w:t>
      </w:r>
      <w:r w:rsidR="00BF7D4A">
        <w:t> :</w:t>
      </w:r>
    </w:p>
    <w:p w14:paraId="7FC7E45B" w14:textId="77777777" w:rsidR="00BF7D4A" w:rsidRDefault="00BF7D4A" w:rsidP="009D75A4">
      <w:r>
        <w:lastRenderedPageBreak/>
        <w:t>— </w:t>
      </w:r>
      <w:r w:rsidR="009D75A4" w:rsidRPr="008A7EC9">
        <w:t>Eh bien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entendu</w:t>
      </w:r>
      <w:r>
        <w:t xml:space="preserve">, </w:t>
      </w:r>
      <w:r w:rsidR="009D75A4" w:rsidRPr="008A7EC9">
        <w:t>je rentre</w:t>
      </w:r>
      <w:r>
        <w:t xml:space="preserve">. </w:t>
      </w:r>
      <w:r w:rsidR="009D75A4" w:rsidRPr="008A7EC9">
        <w:t>Mais n</w:t>
      </w:r>
      <w:r>
        <w:t>’</w:t>
      </w:r>
      <w:r w:rsidR="009D75A4" w:rsidRPr="008A7EC9">
        <w:t>oubliez pas que si vous m</w:t>
      </w:r>
      <w:r>
        <w:t>’</w:t>
      </w:r>
      <w:r w:rsidR="009D75A4" w:rsidRPr="008A7EC9">
        <w:t>avez trompé</w:t>
      </w:r>
      <w:r>
        <w:t>…</w:t>
      </w:r>
    </w:p>
    <w:p w14:paraId="69EBC64A" w14:textId="77777777" w:rsidR="00BF7D4A" w:rsidRDefault="00BF7D4A" w:rsidP="009D75A4">
      <w:r>
        <w:t>— </w:t>
      </w:r>
      <w:r w:rsidR="009D75A4" w:rsidRPr="008A7EC9">
        <w:t>De cela</w:t>
      </w:r>
      <w:r>
        <w:t xml:space="preserve">, </w:t>
      </w:r>
      <w:r w:rsidR="009D75A4" w:rsidRPr="008A7EC9">
        <w:t>n</w:t>
      </w:r>
      <w:r>
        <w:t>’</w:t>
      </w:r>
      <w:r w:rsidR="009D75A4" w:rsidRPr="008A7EC9">
        <w:t>ayez nulle crainte</w:t>
      </w:r>
      <w:r>
        <w:t xml:space="preserve">, </w:t>
      </w:r>
      <w:r w:rsidR="009D75A4" w:rsidRPr="008A7EC9">
        <w:t>répondis-je</w:t>
      </w:r>
      <w:r>
        <w:t xml:space="preserve">, </w:t>
      </w:r>
      <w:r w:rsidR="009D75A4" w:rsidRPr="008A7EC9">
        <w:t>car je préfère vous dire que la petite partie que vous me proposiez à la minute</w:t>
      </w:r>
      <w:r>
        <w:t xml:space="preserve">, </w:t>
      </w:r>
      <w:r w:rsidR="009D75A4" w:rsidRPr="008A7EC9">
        <w:t>nous la remettrons</w:t>
      </w:r>
      <w:r>
        <w:t xml:space="preserve">, </w:t>
      </w:r>
      <w:r w:rsidR="009D75A4" w:rsidRPr="008A7EC9">
        <w:t>si vous voulez</w:t>
      </w:r>
      <w:r>
        <w:t xml:space="preserve">, </w:t>
      </w:r>
      <w:r w:rsidR="009D75A4" w:rsidRPr="008A7EC9">
        <w:t>à demain matin</w:t>
      </w:r>
      <w:r>
        <w:t xml:space="preserve">. </w:t>
      </w:r>
      <w:r w:rsidR="009D75A4">
        <w:t>J</w:t>
      </w:r>
      <w:r>
        <w:t>’</w:t>
      </w:r>
      <w:r w:rsidR="009D75A4" w:rsidRPr="008A7EC9">
        <w:t>en ai un aussi vif désir que vous</w:t>
      </w:r>
      <w:r>
        <w:t>.</w:t>
      </w:r>
    </w:p>
    <w:p w14:paraId="7B1113F7" w14:textId="77777777" w:rsidR="00BF7D4A" w:rsidRDefault="00BF7D4A" w:rsidP="009D75A4">
      <w:r>
        <w:t>— </w:t>
      </w:r>
      <w:r w:rsidR="009D75A4" w:rsidRPr="008A7EC9">
        <w:t>À demain donc</w:t>
      </w:r>
      <w:r>
        <w:t xml:space="preserve">, </w:t>
      </w:r>
      <w:r w:rsidR="009D75A4" w:rsidRPr="008A7EC9">
        <w:t>dit-il en s</w:t>
      </w:r>
      <w:r>
        <w:t>’</w:t>
      </w:r>
      <w:r w:rsidR="009D75A4" w:rsidRPr="008A7EC9">
        <w:t>inclinant</w:t>
      </w:r>
      <w:r>
        <w:t xml:space="preserve">. </w:t>
      </w:r>
      <w:r w:rsidR="009D75A4" w:rsidRPr="008A7EC9">
        <w:t>Quelle heure</w:t>
      </w:r>
      <w:r>
        <w:t> ?</w:t>
      </w:r>
    </w:p>
    <w:p w14:paraId="4DBEACB7" w14:textId="77777777" w:rsidR="00BF7D4A" w:rsidRDefault="00BF7D4A" w:rsidP="009D75A4">
      <w:r>
        <w:t>— </w:t>
      </w:r>
      <w:r w:rsidR="009D75A4" w:rsidRPr="008A7EC9">
        <w:t>Six heures</w:t>
      </w:r>
      <w:r>
        <w:t xml:space="preserve">. </w:t>
      </w:r>
      <w:r w:rsidR="009D75A4" w:rsidRPr="008A7EC9">
        <w:t xml:space="preserve">Au pont de la </w:t>
      </w:r>
      <w:proofErr w:type="spellStart"/>
      <w:r w:rsidR="009D75A4" w:rsidRPr="008A7EC9">
        <w:t>Meilleraie</w:t>
      </w:r>
      <w:proofErr w:type="spellEnd"/>
      <w:r>
        <w:t xml:space="preserve">. </w:t>
      </w:r>
      <w:r w:rsidR="009D75A4" w:rsidRPr="008A7EC9">
        <w:t>C</w:t>
      </w:r>
      <w:r>
        <w:t>’</w:t>
      </w:r>
      <w:r w:rsidR="009D75A4" w:rsidRPr="008A7EC9">
        <w:t>est un endroit tranquille</w:t>
      </w:r>
      <w:r>
        <w:t xml:space="preserve">, </w:t>
      </w:r>
      <w:r w:rsidR="009D75A4" w:rsidRPr="008A7EC9">
        <w:t xml:space="preserve">et la </w:t>
      </w:r>
      <w:proofErr w:type="spellStart"/>
      <w:r w:rsidR="009D75A4" w:rsidRPr="008A7EC9">
        <w:t>Melna</w:t>
      </w:r>
      <w:proofErr w:type="spellEnd"/>
      <w:r w:rsidR="009D75A4" w:rsidRPr="008A7EC9">
        <w:t xml:space="preserve"> est à côté</w:t>
      </w:r>
      <w:r>
        <w:t>.</w:t>
      </w:r>
    </w:p>
    <w:p w14:paraId="19171B36" w14:textId="77777777" w:rsidR="00BF7D4A" w:rsidRDefault="00BF7D4A" w:rsidP="009D75A4">
      <w:r>
        <w:t>— </w:t>
      </w:r>
      <w:r w:rsidR="009D75A4" w:rsidRPr="008A7EC9">
        <w:t>Et pour les armes</w:t>
      </w:r>
      <w:r>
        <w:t> ?</w:t>
      </w:r>
    </w:p>
    <w:p w14:paraId="6FDEB05C" w14:textId="77777777" w:rsidR="00BF7D4A" w:rsidRDefault="00BF7D4A" w:rsidP="009D75A4">
      <w:r>
        <w:t>— </w:t>
      </w:r>
      <w:r w:rsidR="009D75A4" w:rsidRPr="008A7EC9">
        <w:t>Occupez-vous-en</w:t>
      </w:r>
      <w:r>
        <w:t xml:space="preserve">, </w:t>
      </w:r>
      <w:r w:rsidR="009D75A4" w:rsidRPr="008A7EC9">
        <w:t>dis-je</w:t>
      </w:r>
      <w:r>
        <w:t xml:space="preserve">. </w:t>
      </w:r>
      <w:r w:rsidR="009D75A4" w:rsidRPr="008A7EC9">
        <w:t>Je m</w:t>
      </w:r>
      <w:r>
        <w:t>’</w:t>
      </w:r>
      <w:r w:rsidR="009D75A4" w:rsidRPr="008A7EC9">
        <w:t>en remets entièrement à vous</w:t>
      </w:r>
      <w:r>
        <w:t>.</w:t>
      </w:r>
    </w:p>
    <w:p w14:paraId="7B7B2113" w14:textId="77777777" w:rsidR="00BF7D4A" w:rsidRDefault="009D75A4" w:rsidP="009D75A4">
      <w:r w:rsidRPr="008A7EC9">
        <w:t>Nous dîmes tous deux ensemble</w:t>
      </w:r>
      <w:r w:rsidR="00BF7D4A">
        <w:t> :</w:t>
      </w:r>
    </w:p>
    <w:p w14:paraId="40F65F74" w14:textId="77777777" w:rsidR="00BF7D4A" w:rsidRDefault="00BF7D4A" w:rsidP="009D75A4">
      <w:r>
        <w:t>— </w:t>
      </w:r>
      <w:r w:rsidR="009D75A4" w:rsidRPr="008A7EC9">
        <w:t>Et personne avec nous</w:t>
      </w:r>
      <w:r>
        <w:t xml:space="preserve">, </w:t>
      </w:r>
      <w:r w:rsidR="009D75A4" w:rsidRPr="008A7EC9">
        <w:t>naturellement</w:t>
      </w:r>
      <w:r>
        <w:t>.</w:t>
      </w:r>
    </w:p>
    <w:p w14:paraId="39218DBE" w14:textId="77777777" w:rsidR="00BF7D4A" w:rsidRDefault="009D75A4" w:rsidP="009D75A4">
      <w:r w:rsidRPr="008A7EC9">
        <w:t>Il se raidit</w:t>
      </w:r>
      <w:r w:rsidR="00BF7D4A">
        <w:t xml:space="preserve">, </w:t>
      </w:r>
      <w:r w:rsidRPr="008A7EC9">
        <w:t>me salua militairement et s</w:t>
      </w:r>
      <w:r w:rsidR="00BF7D4A">
        <w:t>’</w:t>
      </w:r>
      <w:r w:rsidRPr="008A7EC9">
        <w:t>éloigna dans la nuit</w:t>
      </w:r>
      <w:r w:rsidR="00BF7D4A">
        <w:t>.</w:t>
      </w:r>
    </w:p>
    <w:p w14:paraId="6F4349A7" w14:textId="77777777" w:rsidR="00BF7D4A" w:rsidRDefault="00BF7D4A" w:rsidP="009D75A4">
      <w:r>
        <w:t>— </w:t>
      </w:r>
      <w:r w:rsidR="009D75A4" w:rsidRPr="008A7EC9">
        <w:t>Enfin</w:t>
      </w:r>
      <w:r>
        <w:t xml:space="preserve">, </w:t>
      </w:r>
      <w:r w:rsidR="009D75A4" w:rsidRPr="008A7EC9">
        <w:t>murmurai-je</w:t>
      </w:r>
      <w:r>
        <w:t xml:space="preserve">, </w:t>
      </w:r>
      <w:r w:rsidR="009D75A4" w:rsidRPr="008A7EC9">
        <w:t>avec un soupir de soulagement</w:t>
      </w:r>
      <w:r>
        <w:t>.</w:t>
      </w:r>
    </w:p>
    <w:p w14:paraId="1A377762" w14:textId="77777777" w:rsidR="00BF7D4A" w:rsidRDefault="009D75A4" w:rsidP="009D75A4">
      <w:r w:rsidRPr="008A7EC9">
        <w:t>Onze heures sonnaient quand j</w:t>
      </w:r>
      <w:r w:rsidR="00BF7D4A">
        <w:t>’</w:t>
      </w:r>
      <w:r w:rsidRPr="008A7EC9">
        <w:t>entrai chez la grande-duchesse</w:t>
      </w:r>
      <w:r w:rsidR="00BF7D4A">
        <w:t>.</w:t>
      </w:r>
    </w:p>
    <w:p w14:paraId="47535E84" w14:textId="036D7BEA" w:rsidR="009D75A4" w:rsidRPr="008A7EC9" w:rsidRDefault="009D75A4" w:rsidP="00BF7D4A">
      <w:pPr>
        <w:pStyle w:val="Centr"/>
      </w:pPr>
      <w:r w:rsidRPr="008A7EC9">
        <w:t>*</w:t>
      </w:r>
    </w:p>
    <w:p w14:paraId="5772478C" w14:textId="77777777" w:rsidR="00BF7D4A" w:rsidRDefault="009D75A4" w:rsidP="009D75A4">
      <w:r w:rsidRPr="008A7EC9">
        <w:t>Elle m</w:t>
      </w:r>
      <w:r w:rsidR="00BF7D4A">
        <w:t>’</w:t>
      </w:r>
      <w:r w:rsidRPr="008A7EC9">
        <w:t>attendait seule dans son boudoir</w:t>
      </w:r>
      <w:r w:rsidR="00BF7D4A">
        <w:t xml:space="preserve">, </w:t>
      </w:r>
      <w:r w:rsidRPr="008A7EC9">
        <w:t>debout</w:t>
      </w:r>
      <w:r w:rsidR="00BF7D4A">
        <w:t xml:space="preserve">, </w:t>
      </w:r>
      <w:r w:rsidRPr="008A7EC9">
        <w:t>un peu pâle</w:t>
      </w:r>
      <w:r w:rsidR="00BF7D4A">
        <w:t>.</w:t>
      </w:r>
    </w:p>
    <w:p w14:paraId="7D3C3A1E" w14:textId="77777777" w:rsidR="00BF7D4A" w:rsidRDefault="009D75A4" w:rsidP="009D75A4">
      <w:r w:rsidRPr="008A7EC9">
        <w:t>Quand j</w:t>
      </w:r>
      <w:r w:rsidR="00BF7D4A">
        <w:t>’</w:t>
      </w:r>
      <w:r w:rsidRPr="008A7EC9">
        <w:t>entrai</w:t>
      </w:r>
      <w:r w:rsidR="00BF7D4A">
        <w:t xml:space="preserve">, </w:t>
      </w:r>
      <w:r w:rsidRPr="008A7EC9">
        <w:t>elle lut sur mon visage qu</w:t>
      </w:r>
      <w:r w:rsidR="00BF7D4A">
        <w:t>’</w:t>
      </w:r>
      <w:r w:rsidRPr="008A7EC9">
        <w:t>il s</w:t>
      </w:r>
      <w:r w:rsidR="00BF7D4A">
        <w:t>’</w:t>
      </w:r>
      <w:r w:rsidRPr="008A7EC9">
        <w:t>était passé quelque chose d</w:t>
      </w:r>
      <w:r w:rsidR="00BF7D4A">
        <w:t>’</w:t>
      </w:r>
      <w:r w:rsidRPr="008A7EC9">
        <w:t>anormal</w:t>
      </w:r>
      <w:r w:rsidR="00BF7D4A">
        <w:t xml:space="preserve">, </w:t>
      </w:r>
      <w:r w:rsidRPr="008A7EC9">
        <w:t>car elle ne m</w:t>
      </w:r>
      <w:r w:rsidR="00BF7D4A">
        <w:t>’</w:t>
      </w:r>
      <w:r w:rsidRPr="008A7EC9">
        <w:t>interrogea pas sur mon retard</w:t>
      </w:r>
      <w:r w:rsidR="00BF7D4A">
        <w:t>.</w:t>
      </w:r>
    </w:p>
    <w:p w14:paraId="18B5178A" w14:textId="77777777" w:rsidR="00BF7D4A" w:rsidRDefault="00BF7D4A" w:rsidP="009D75A4">
      <w:r>
        <w:lastRenderedPageBreak/>
        <w:t>— </w:t>
      </w:r>
      <w:r w:rsidR="009D75A4" w:rsidRPr="008A7EC9">
        <w:t>Rien de grave</w:t>
      </w:r>
      <w:r>
        <w:t xml:space="preserve"> ? </w:t>
      </w:r>
      <w:r w:rsidR="009D75A4" w:rsidRPr="008A7EC9">
        <w:t>demanda-t-elle simplement</w:t>
      </w:r>
      <w:r>
        <w:t>.</w:t>
      </w:r>
    </w:p>
    <w:p w14:paraId="2DE286AE" w14:textId="77777777" w:rsidR="00BF7D4A" w:rsidRDefault="00BF7D4A" w:rsidP="009D75A4">
      <w:r>
        <w:t>— </w:t>
      </w:r>
      <w:r w:rsidR="009D75A4" w:rsidRPr="008A7EC9">
        <w:t>Non</w:t>
      </w:r>
      <w:r>
        <w:t xml:space="preserve">, </w:t>
      </w:r>
      <w:r w:rsidR="009D75A4" w:rsidRPr="008A7EC9">
        <w:t>Madame</w:t>
      </w:r>
      <w:r>
        <w:t xml:space="preserve">, </w:t>
      </w:r>
      <w:r w:rsidR="009D75A4" w:rsidRPr="008A7EC9">
        <w:t>rien</w:t>
      </w:r>
      <w:r>
        <w:t xml:space="preserve">. </w:t>
      </w:r>
      <w:r w:rsidR="009D75A4" w:rsidRPr="008A7EC9">
        <w:t>Mais partons vite</w:t>
      </w:r>
      <w:r>
        <w:t xml:space="preserve">, </w:t>
      </w:r>
      <w:r w:rsidR="009D75A4" w:rsidRPr="008A7EC9">
        <w:t>nous avons juste le temps</w:t>
      </w:r>
      <w:r>
        <w:t>.</w:t>
      </w:r>
    </w:p>
    <w:p w14:paraId="7952FF9F" w14:textId="6602CB2A" w:rsidR="00BF7D4A" w:rsidRDefault="009D75A4" w:rsidP="009D75A4">
      <w:r w:rsidRPr="008A7EC9">
        <w:t>Comme nous étions à la porte de l</w:t>
      </w:r>
      <w:r w:rsidR="00BF7D4A">
        <w:t>’</w:t>
      </w:r>
      <w:r w:rsidRPr="008A7EC9">
        <w:t>escalier</w:t>
      </w:r>
      <w:r w:rsidR="00BF7D4A">
        <w:t xml:space="preserve">, </w:t>
      </w:r>
      <w:r w:rsidRPr="008A7EC9">
        <w:t>celle de la chambre de Mélusine s</w:t>
      </w:r>
      <w:r w:rsidR="00BF7D4A">
        <w:t>’</w:t>
      </w:r>
      <w:r w:rsidRPr="008A7EC9">
        <w:t>ouvrit</w:t>
      </w:r>
      <w:r w:rsidR="00BF7D4A">
        <w:t xml:space="preserve">, </w:t>
      </w:r>
      <w:r w:rsidRPr="008A7EC9">
        <w:t xml:space="preserve">et </w:t>
      </w:r>
      <w:r w:rsidR="00BF7D4A">
        <w:t>M</w:t>
      </w:r>
      <w:r w:rsidR="00BF7D4A" w:rsidRPr="00BF7D4A">
        <w:rPr>
          <w:vertAlign w:val="superscript"/>
        </w:rPr>
        <w:t>lle</w:t>
      </w:r>
      <w:r w:rsidR="00BF7D4A">
        <w:t> de </w:t>
      </w:r>
      <w:proofErr w:type="spellStart"/>
      <w:r w:rsidRPr="008A7EC9">
        <w:t>Graffenfried</w:t>
      </w:r>
      <w:proofErr w:type="spellEnd"/>
      <w:r w:rsidRPr="008A7EC9">
        <w:t xml:space="preserve"> parut</w:t>
      </w:r>
      <w:r w:rsidR="00BF7D4A">
        <w:t>.</w:t>
      </w:r>
    </w:p>
    <w:p w14:paraId="36BF4595" w14:textId="77777777" w:rsidR="00BF7D4A" w:rsidRDefault="00BF7D4A" w:rsidP="009D75A4">
      <w:r>
        <w:t>— </w:t>
      </w:r>
      <w:r w:rsidR="009D75A4" w:rsidRPr="008A7EC9">
        <w:t>Quoi</w:t>
      </w:r>
      <w:r>
        <w:t xml:space="preserve">, </w:t>
      </w:r>
      <w:r w:rsidR="009D75A4" w:rsidRPr="008A7EC9">
        <w:t>dit-elle</w:t>
      </w:r>
      <w:r>
        <w:t xml:space="preserve">, </w:t>
      </w:r>
      <w:r w:rsidR="009D75A4" w:rsidRPr="008A7EC9">
        <w:t>déjà</w:t>
      </w:r>
      <w:r>
        <w:t> ?</w:t>
      </w:r>
    </w:p>
    <w:p w14:paraId="5DF92250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vrai</w:t>
      </w:r>
      <w:r>
        <w:t xml:space="preserve">, </w:t>
      </w:r>
      <w:r w:rsidR="009D75A4" w:rsidRPr="008A7EC9">
        <w:t>dit Aurore</w:t>
      </w:r>
      <w:r>
        <w:t xml:space="preserve">. </w:t>
      </w:r>
      <w:r w:rsidR="009D75A4" w:rsidRPr="008A7EC9">
        <w:t>Je ne t</w:t>
      </w:r>
      <w:r>
        <w:t>’</w:t>
      </w:r>
      <w:r w:rsidR="009D75A4" w:rsidRPr="008A7EC9">
        <w:t>avais pas prévenue que c</w:t>
      </w:r>
      <w:r>
        <w:t>’</w:t>
      </w:r>
      <w:r w:rsidR="009D75A4" w:rsidRPr="008A7EC9">
        <w:t>était avancé d</w:t>
      </w:r>
      <w:r>
        <w:t>’</w:t>
      </w:r>
      <w:r w:rsidR="009D75A4" w:rsidRPr="008A7EC9">
        <w:t>une heure</w:t>
      </w:r>
      <w:r>
        <w:t xml:space="preserve">. </w:t>
      </w:r>
      <w:r w:rsidR="009D75A4" w:rsidRPr="008A7EC9">
        <w:t>Ne crains rien</w:t>
      </w:r>
      <w:r>
        <w:t xml:space="preserve">, </w:t>
      </w:r>
      <w:r w:rsidR="009D75A4" w:rsidRPr="008A7EC9">
        <w:t>ma chérie</w:t>
      </w:r>
      <w:r>
        <w:t xml:space="preserve">. </w:t>
      </w:r>
      <w:r w:rsidR="009D75A4" w:rsidRPr="008A7EC9">
        <w:t>Demeure</w:t>
      </w:r>
      <w:r>
        <w:t xml:space="preserve">, </w:t>
      </w:r>
      <w:r w:rsidR="009D75A4" w:rsidRPr="008A7EC9">
        <w:t>et que personne n</w:t>
      </w:r>
      <w:r>
        <w:t>’</w:t>
      </w:r>
      <w:r w:rsidR="009D75A4" w:rsidRPr="008A7EC9">
        <w:t>entre ici</w:t>
      </w:r>
      <w:r>
        <w:t xml:space="preserve">. </w:t>
      </w:r>
      <w:r w:rsidR="009D75A4" w:rsidRPr="008A7EC9">
        <w:t>Nous serons de retour avant minuit</w:t>
      </w:r>
      <w:r>
        <w:t>.</w:t>
      </w:r>
    </w:p>
    <w:p w14:paraId="39CE2726" w14:textId="77777777" w:rsidR="00BF7D4A" w:rsidRDefault="009D75A4" w:rsidP="009D75A4">
      <w:r w:rsidRPr="008A7EC9">
        <w:t>Elle l</w:t>
      </w:r>
      <w:r w:rsidR="00BF7D4A">
        <w:t>’</w:t>
      </w:r>
      <w:r w:rsidRPr="008A7EC9">
        <w:t>embrassa sur le front</w:t>
      </w:r>
      <w:r w:rsidR="00BF7D4A">
        <w:t>.</w:t>
      </w:r>
    </w:p>
    <w:p w14:paraId="5E5CDE6F" w14:textId="0FC739E6" w:rsidR="00BF7D4A" w:rsidRDefault="009D75A4" w:rsidP="009D75A4">
      <w:r w:rsidRPr="008A7EC9">
        <w:t>Pleine d</w:t>
      </w:r>
      <w:r w:rsidR="00BF7D4A">
        <w:t>’</w:t>
      </w:r>
      <w:r w:rsidRPr="008A7EC9">
        <w:t>angoisse</w:t>
      </w:r>
      <w:r w:rsidR="00BF7D4A">
        <w:t xml:space="preserve">, </w:t>
      </w:r>
      <w:r w:rsidRPr="008A7EC9">
        <w:t>des larmes dans ses beaux yeux noirs</w:t>
      </w:r>
      <w:r w:rsidR="00BF7D4A">
        <w:t>, M</w:t>
      </w:r>
      <w:r w:rsidR="00BF7D4A" w:rsidRPr="00BF7D4A">
        <w:rPr>
          <w:vertAlign w:val="superscript"/>
        </w:rPr>
        <w:t>lle</w:t>
      </w:r>
      <w:r w:rsidR="00BF7D4A">
        <w:t> de </w:t>
      </w:r>
      <w:proofErr w:type="spellStart"/>
      <w:r w:rsidRPr="008A7EC9">
        <w:t>Graffenfried</w:t>
      </w:r>
      <w:proofErr w:type="spellEnd"/>
      <w:r w:rsidRPr="008A7EC9">
        <w:t xml:space="preserve"> m</w:t>
      </w:r>
      <w:r w:rsidR="00BF7D4A">
        <w:t>’</w:t>
      </w:r>
      <w:r w:rsidRPr="008A7EC9">
        <w:t>avait saisi les mains</w:t>
      </w:r>
      <w:r w:rsidR="00BF7D4A">
        <w:t>.</w:t>
      </w:r>
    </w:p>
    <w:p w14:paraId="1FA2442E" w14:textId="77777777" w:rsidR="00BF7D4A" w:rsidRDefault="00BF7D4A" w:rsidP="009D75A4">
      <w:r>
        <w:t>— </w:t>
      </w:r>
      <w:r w:rsidR="009D75A4" w:rsidRPr="008A7EC9">
        <w:t>Vous me jurez qu</w:t>
      </w:r>
      <w:r>
        <w:t>’</w:t>
      </w:r>
      <w:r w:rsidR="009D75A4" w:rsidRPr="008A7EC9">
        <w:t>il ne lui arrivera rien</w:t>
      </w:r>
      <w:r>
        <w:t xml:space="preserve">, </w:t>
      </w:r>
      <w:r w:rsidR="009D75A4" w:rsidRPr="008A7EC9">
        <w:t>supplia-t-elle</w:t>
      </w:r>
      <w:r>
        <w:t xml:space="preserve">. </w:t>
      </w:r>
      <w:r w:rsidR="009D75A4" w:rsidRPr="008A7EC9">
        <w:t>Je vous la confie</w:t>
      </w:r>
      <w:r>
        <w:t>.</w:t>
      </w:r>
    </w:p>
    <w:p w14:paraId="3ABC23D2" w14:textId="77777777" w:rsidR="00BF7D4A" w:rsidRDefault="00BF7D4A" w:rsidP="009D75A4">
      <w:r>
        <w:t>— </w:t>
      </w:r>
      <w:r w:rsidR="009D75A4" w:rsidRPr="008A7EC9">
        <w:t>Allons</w:t>
      </w:r>
      <w:r>
        <w:t xml:space="preserve">, </w:t>
      </w:r>
      <w:r w:rsidR="009D75A4" w:rsidRPr="008A7EC9">
        <w:t>allons</w:t>
      </w:r>
      <w:r>
        <w:t xml:space="preserve">, </w:t>
      </w:r>
      <w:r w:rsidR="009D75A4" w:rsidRPr="008A7EC9">
        <w:t>dit Aurore</w:t>
      </w:r>
      <w:r>
        <w:t xml:space="preserve">, </w:t>
      </w:r>
      <w:r w:rsidR="009D75A4" w:rsidRPr="008A7EC9">
        <w:t>faisons vite</w:t>
      </w:r>
      <w:r>
        <w:t xml:space="preserve">, </w:t>
      </w:r>
      <w:r w:rsidR="009D75A4" w:rsidRPr="008A7EC9">
        <w:t>éteins l</w:t>
      </w:r>
      <w:r>
        <w:t>’</w:t>
      </w:r>
      <w:r w:rsidR="009D75A4" w:rsidRPr="008A7EC9">
        <w:t>électricité de l</w:t>
      </w:r>
      <w:r>
        <w:t>’</w:t>
      </w:r>
      <w:r w:rsidR="009D75A4" w:rsidRPr="008A7EC9">
        <w:t>escalier</w:t>
      </w:r>
      <w:r>
        <w:t>.</w:t>
      </w:r>
    </w:p>
    <w:p w14:paraId="30C05353" w14:textId="77777777" w:rsidR="00BF7D4A" w:rsidRDefault="009D75A4" w:rsidP="009D75A4">
      <w:r w:rsidRPr="008A7EC9">
        <w:t>Nous descendîmes dans l</w:t>
      </w:r>
      <w:r w:rsidR="00BF7D4A">
        <w:t>’</w:t>
      </w:r>
      <w:r w:rsidRPr="008A7EC9">
        <w:t>obscurité</w:t>
      </w:r>
      <w:r w:rsidR="00BF7D4A">
        <w:t>.</w:t>
      </w:r>
    </w:p>
    <w:p w14:paraId="6144E2B3" w14:textId="77777777" w:rsidR="00BF7D4A" w:rsidRDefault="009D75A4" w:rsidP="009D75A4">
      <w:r w:rsidRPr="008A7EC9">
        <w:t>Arrivée au palier du milieu</w:t>
      </w:r>
      <w:r w:rsidR="00BF7D4A">
        <w:t xml:space="preserve">, </w:t>
      </w:r>
      <w:r w:rsidRPr="008A7EC9">
        <w:t>je sentis la main de la grande-duchesse étreindre mon bras</w:t>
      </w:r>
      <w:r w:rsidR="00BF7D4A">
        <w:t xml:space="preserve">. </w:t>
      </w:r>
      <w:r w:rsidRPr="008A7EC9">
        <w:t>Elle ne tremblait pas</w:t>
      </w:r>
      <w:r w:rsidR="00BF7D4A">
        <w:t xml:space="preserve">, </w:t>
      </w:r>
      <w:r w:rsidRPr="008A7EC9">
        <w:t>elle</w:t>
      </w:r>
      <w:r w:rsidR="00BF7D4A">
        <w:t xml:space="preserve">, </w:t>
      </w:r>
      <w:r w:rsidRPr="008A7EC9">
        <w:t>je vous le jure</w:t>
      </w:r>
      <w:r w:rsidR="00BF7D4A">
        <w:t>.</w:t>
      </w:r>
    </w:p>
    <w:p w14:paraId="36DAC41E" w14:textId="77777777" w:rsidR="00BF7D4A" w:rsidRDefault="00BF7D4A" w:rsidP="009D75A4">
      <w:r>
        <w:t>— </w:t>
      </w:r>
      <w:r w:rsidR="009D75A4" w:rsidRPr="008A7EC9">
        <w:t>Es-tu armé</w:t>
      </w:r>
      <w:r>
        <w:t xml:space="preserve"> ? </w:t>
      </w:r>
      <w:r w:rsidR="009D75A4" w:rsidRPr="008A7EC9">
        <w:t>dit-elle</w:t>
      </w:r>
      <w:r>
        <w:t>.</w:t>
      </w:r>
    </w:p>
    <w:p w14:paraId="555F906D" w14:textId="77777777" w:rsidR="00BF7D4A" w:rsidRDefault="00BF7D4A" w:rsidP="009D75A4">
      <w:r>
        <w:t>— </w:t>
      </w:r>
      <w:r w:rsidR="009D75A4" w:rsidRPr="008A7EC9">
        <w:t>Non</w:t>
      </w:r>
      <w:r>
        <w:t>.</w:t>
      </w:r>
    </w:p>
    <w:p w14:paraId="4DBF37B2" w14:textId="77777777" w:rsidR="00BF7D4A" w:rsidRDefault="00BF7D4A" w:rsidP="009D75A4">
      <w:r>
        <w:t>— </w:t>
      </w:r>
      <w:r w:rsidR="009D75A4" w:rsidRPr="008A7EC9">
        <w:t>Enfant</w:t>
      </w:r>
      <w:r>
        <w:t xml:space="preserve">, </w:t>
      </w:r>
      <w:r w:rsidR="009D75A4" w:rsidRPr="008A7EC9">
        <w:t>murmura-t-elle</w:t>
      </w:r>
      <w:r>
        <w:t xml:space="preserve">, </w:t>
      </w:r>
      <w:r w:rsidR="009D75A4" w:rsidRPr="008A7EC9">
        <w:t>et</w:t>
      </w:r>
      <w:r>
        <w:t xml:space="preserve">, </w:t>
      </w:r>
      <w:r w:rsidR="009D75A4" w:rsidRPr="008A7EC9">
        <w:t>en même temps</w:t>
      </w:r>
      <w:r>
        <w:t xml:space="preserve">, </w:t>
      </w:r>
      <w:r w:rsidR="009D75A4" w:rsidRPr="008A7EC9">
        <w:t>je sentis que sa main qui s</w:t>
      </w:r>
      <w:r>
        <w:t>’</w:t>
      </w:r>
      <w:r w:rsidR="009D75A4" w:rsidRPr="008A7EC9">
        <w:t>était introduite dans la poche de mon veston y d</w:t>
      </w:r>
      <w:r w:rsidR="009D75A4" w:rsidRPr="008A7EC9">
        <w:t>é</w:t>
      </w:r>
      <w:r w:rsidR="009D75A4" w:rsidRPr="008A7EC9">
        <w:t>posait quelque chose</w:t>
      </w:r>
      <w:r>
        <w:t>.</w:t>
      </w:r>
    </w:p>
    <w:p w14:paraId="16E07ABE" w14:textId="77777777" w:rsidR="00BF7D4A" w:rsidRDefault="00BF7D4A" w:rsidP="009D75A4">
      <w:r>
        <w:lastRenderedPageBreak/>
        <w:t>— </w:t>
      </w:r>
      <w:r w:rsidR="009D75A4" w:rsidRPr="008A7EC9">
        <w:t>C</w:t>
      </w:r>
      <w:r>
        <w:t>’</w:t>
      </w:r>
      <w:r w:rsidR="009D75A4" w:rsidRPr="008A7EC9">
        <w:t>est un browning et un bon</w:t>
      </w:r>
      <w:r>
        <w:t xml:space="preserve">. </w:t>
      </w:r>
      <w:r w:rsidR="009D75A4" w:rsidRPr="008A7EC9">
        <w:t>À la première occasion</w:t>
      </w:r>
      <w:r>
        <w:t xml:space="preserve">, </w:t>
      </w:r>
      <w:r w:rsidR="009D75A4" w:rsidRPr="008A7EC9">
        <w:t>n</w:t>
      </w:r>
      <w:r>
        <w:t>’</w:t>
      </w:r>
      <w:r w:rsidR="009D75A4" w:rsidRPr="008A7EC9">
        <w:t>hésite pas à t</w:t>
      </w:r>
      <w:r>
        <w:t>’</w:t>
      </w:r>
      <w:r w:rsidR="009D75A4" w:rsidRPr="008A7EC9">
        <w:t>en servir</w:t>
      </w:r>
      <w:r>
        <w:t xml:space="preserve">, </w:t>
      </w:r>
      <w:r w:rsidR="009D75A4" w:rsidRPr="008A7EC9">
        <w:t>contre n</w:t>
      </w:r>
      <w:r>
        <w:t>’</w:t>
      </w:r>
      <w:r w:rsidR="009D75A4" w:rsidRPr="008A7EC9">
        <w:t>importe qui</w:t>
      </w:r>
      <w:r>
        <w:t xml:space="preserve">. </w:t>
      </w:r>
      <w:r w:rsidR="009D75A4" w:rsidRPr="008A7EC9">
        <w:t>Je te donnerai moi-même l</w:t>
      </w:r>
      <w:r>
        <w:t>’</w:t>
      </w:r>
      <w:r w:rsidR="009D75A4" w:rsidRPr="008A7EC9">
        <w:t>exemple</w:t>
      </w:r>
      <w:r>
        <w:t>.</w:t>
      </w:r>
    </w:p>
    <w:p w14:paraId="4FDCD8E8" w14:textId="77777777" w:rsidR="00BF7D4A" w:rsidRDefault="009D75A4" w:rsidP="009D75A4">
      <w:r w:rsidRPr="008A7EC9">
        <w:t>Nous étions arrivés au bas de l</w:t>
      </w:r>
      <w:r w:rsidR="00BF7D4A">
        <w:t>’</w:t>
      </w:r>
      <w:r w:rsidRPr="008A7EC9">
        <w:t>escalier</w:t>
      </w:r>
      <w:r w:rsidR="00BF7D4A">
        <w:t xml:space="preserve">. </w:t>
      </w:r>
      <w:r w:rsidRPr="008A7EC9">
        <w:t>Elle marchait d</w:t>
      </w:r>
      <w:r w:rsidRPr="008A7EC9">
        <w:t>e</w:t>
      </w:r>
      <w:r w:rsidRPr="008A7EC9">
        <w:t>vant</w:t>
      </w:r>
      <w:r w:rsidR="00BF7D4A">
        <w:t xml:space="preserve">, </w:t>
      </w:r>
      <w:r w:rsidRPr="008A7EC9">
        <w:t>et ce fut elle qui ouvrit la porte</w:t>
      </w:r>
      <w:r w:rsidR="00BF7D4A">
        <w:t>.</w:t>
      </w:r>
    </w:p>
    <w:p w14:paraId="76EE5B11" w14:textId="77777777" w:rsidR="00BF7D4A" w:rsidRDefault="00BF7D4A" w:rsidP="009D75A4">
      <w:r>
        <w:t>— </w:t>
      </w:r>
      <w:r w:rsidR="009D75A4" w:rsidRPr="008A7EC9">
        <w:t>Eh bien</w:t>
      </w:r>
      <w:r>
        <w:t xml:space="preserve"> ? </w:t>
      </w:r>
      <w:r w:rsidR="009D75A4" w:rsidRPr="008A7EC9">
        <w:t>dis-je</w:t>
      </w:r>
      <w:r>
        <w:t>.</w:t>
      </w:r>
    </w:p>
    <w:p w14:paraId="7B038AD5" w14:textId="77777777" w:rsidR="00BF7D4A" w:rsidRDefault="009D75A4" w:rsidP="009D75A4">
      <w:r w:rsidRPr="008A7EC9">
        <w:t>Elle n</w:t>
      </w:r>
      <w:r w:rsidR="00BF7D4A">
        <w:t>’</w:t>
      </w:r>
      <w:r w:rsidRPr="008A7EC9">
        <w:t>avançait plus</w:t>
      </w:r>
      <w:r w:rsidR="00BF7D4A">
        <w:t xml:space="preserve">, </w:t>
      </w:r>
      <w:r w:rsidRPr="008A7EC9">
        <w:t>obstruant l</w:t>
      </w:r>
      <w:r w:rsidR="00BF7D4A">
        <w:t>’</w:t>
      </w:r>
      <w:r w:rsidRPr="008A7EC9">
        <w:t>entrée</w:t>
      </w:r>
      <w:r w:rsidR="00BF7D4A">
        <w:t xml:space="preserve">. </w:t>
      </w:r>
      <w:r w:rsidRPr="008A7EC9">
        <w:t>Une exclamation sourde lui échappa</w:t>
      </w:r>
      <w:r w:rsidR="00BF7D4A">
        <w:t>.</w:t>
      </w:r>
    </w:p>
    <w:p w14:paraId="4ADDE2E2" w14:textId="77777777" w:rsidR="00BF7D4A" w:rsidRDefault="00BF7D4A" w:rsidP="009D75A4">
      <w:r>
        <w:t>— </w:t>
      </w:r>
      <w:r w:rsidR="009D75A4" w:rsidRPr="008A7EC9">
        <w:t>Ah</w:t>
      </w:r>
      <w:r>
        <w:t xml:space="preserve">, </w:t>
      </w:r>
      <w:r w:rsidR="009D75A4" w:rsidRPr="008A7EC9">
        <w:t>je te l</w:t>
      </w:r>
      <w:r>
        <w:t>’</w:t>
      </w:r>
      <w:r w:rsidR="009D75A4" w:rsidRPr="008A7EC9">
        <w:t>avais bien dit</w:t>
      </w:r>
      <w:r>
        <w:t xml:space="preserve"> ! </w:t>
      </w:r>
      <w:r w:rsidR="009D75A4" w:rsidRPr="008A7EC9">
        <w:t>Il est fort</w:t>
      </w:r>
      <w:r>
        <w:t xml:space="preserve">, </w:t>
      </w:r>
      <w:r w:rsidR="009D75A4" w:rsidRPr="008A7EC9">
        <w:t>très fort</w:t>
      </w:r>
      <w:r>
        <w:t>.</w:t>
      </w:r>
    </w:p>
    <w:p w14:paraId="20277EF1" w14:textId="77777777" w:rsidR="00BF7D4A" w:rsidRDefault="00BF7D4A" w:rsidP="009D75A4">
      <w:r>
        <w:t>— </w:t>
      </w:r>
      <w:r w:rsidR="009D75A4" w:rsidRPr="008A7EC9">
        <w:t>Qu</w:t>
      </w:r>
      <w:r>
        <w:t>’</w:t>
      </w:r>
      <w:r w:rsidR="009D75A4" w:rsidRPr="008A7EC9">
        <w:t>y a-t-il</w:t>
      </w:r>
      <w:r>
        <w:t xml:space="preserve"> ? </w:t>
      </w:r>
      <w:r w:rsidR="009D75A4" w:rsidRPr="008A7EC9">
        <w:t>interrogeai-je avec angoisse</w:t>
      </w:r>
      <w:r>
        <w:t>.</w:t>
      </w:r>
    </w:p>
    <w:p w14:paraId="253F090D" w14:textId="77777777" w:rsidR="00BF7D4A" w:rsidRDefault="009D75A4" w:rsidP="009D75A4">
      <w:r w:rsidRPr="008A7EC9">
        <w:t>Une immense lueur rouge embrasait l</w:t>
      </w:r>
      <w:r w:rsidR="00BF7D4A">
        <w:t>’</w:t>
      </w:r>
      <w:r w:rsidRPr="008A7EC9">
        <w:t>horizon</w:t>
      </w:r>
      <w:r w:rsidR="00BF7D4A">
        <w:t xml:space="preserve">, </w:t>
      </w:r>
      <w:r w:rsidRPr="008A7EC9">
        <w:t>à droite</w:t>
      </w:r>
      <w:r w:rsidR="00BF7D4A">
        <w:t xml:space="preserve">. </w:t>
      </w:r>
      <w:r w:rsidRPr="008A7EC9">
        <w:t>La moitié du château brûlait</w:t>
      </w:r>
      <w:r w:rsidR="00BF7D4A">
        <w:t>.</w:t>
      </w:r>
    </w:p>
    <w:p w14:paraId="1E66D016" w14:textId="77777777" w:rsidR="00BF7D4A" w:rsidRDefault="009D75A4" w:rsidP="009D75A4">
      <w:r w:rsidRPr="008A7EC9">
        <w:t>Sur la flamme</w:t>
      </w:r>
      <w:r w:rsidR="00BF7D4A">
        <w:t xml:space="preserve">, </w:t>
      </w:r>
      <w:r w:rsidRPr="008A7EC9">
        <w:t>les ifs du parc se détachaient comme des cônes d</w:t>
      </w:r>
      <w:r w:rsidR="00BF7D4A">
        <w:t>’</w:t>
      </w:r>
      <w:r w:rsidRPr="008A7EC9">
        <w:t>ombre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eau du bassin de Perséphone miroitait</w:t>
      </w:r>
      <w:r w:rsidR="00BF7D4A">
        <w:t xml:space="preserve">, </w:t>
      </w:r>
      <w:r w:rsidRPr="008A7EC9">
        <w:t>noire et rose</w:t>
      </w:r>
      <w:r w:rsidR="00BF7D4A">
        <w:t>.</w:t>
      </w:r>
    </w:p>
    <w:p w14:paraId="46FD75A9" w14:textId="77777777" w:rsidR="00BF7D4A" w:rsidRDefault="00BF7D4A" w:rsidP="009D75A4">
      <w:pPr>
        <w:rPr>
          <w:i/>
          <w:iCs/>
        </w:rPr>
      </w:pPr>
      <w:r>
        <w:t>— </w:t>
      </w:r>
      <w:r w:rsidR="009D75A4" w:rsidRPr="008A7EC9">
        <w:t>Mais</w:t>
      </w:r>
      <w:r>
        <w:t xml:space="preserve">, </w:t>
      </w:r>
      <w:r w:rsidR="009D75A4" w:rsidRPr="008A7EC9">
        <w:t>répétait la grande-duchesse</w:t>
      </w:r>
      <w:r>
        <w:t xml:space="preserve">, </w:t>
      </w:r>
      <w:r w:rsidR="009D75A4" w:rsidRPr="008A7EC9">
        <w:t>qui a pu lui dire que nous viendrions ce soir</w:t>
      </w:r>
      <w:r>
        <w:t xml:space="preserve"> ! </w:t>
      </w:r>
      <w:r w:rsidR="009D75A4" w:rsidRPr="008A7EC9">
        <w:t>Nous n</w:t>
      </w:r>
      <w:r>
        <w:t>’</w:t>
      </w:r>
      <w:r w:rsidR="009D75A4" w:rsidRPr="008A7EC9">
        <w:t>étions que trois à le savoir</w:t>
      </w:r>
      <w:r>
        <w:t xml:space="preserve"> : </w:t>
      </w:r>
      <w:r w:rsidR="009D75A4" w:rsidRPr="008A7EC9">
        <w:t>moi</w:t>
      </w:r>
      <w:r>
        <w:t xml:space="preserve">, </w:t>
      </w:r>
      <w:r w:rsidR="009D75A4" w:rsidRPr="008A7EC9">
        <w:t>toi</w:t>
      </w:r>
      <w:r>
        <w:t xml:space="preserve">, </w:t>
      </w:r>
      <w:r w:rsidR="009D75A4" w:rsidRPr="008A7EC9">
        <w:t>et</w:t>
      </w:r>
      <w:r>
        <w:t xml:space="preserve">… </w:t>
      </w:r>
      <w:r w:rsidR="009D75A4" w:rsidRPr="008A7EC9">
        <w:rPr>
          <w:i/>
          <w:iCs/>
        </w:rPr>
        <w:t>elle</w:t>
      </w:r>
      <w:r>
        <w:rPr>
          <w:i/>
          <w:iCs/>
        </w:rPr>
        <w:t>.</w:t>
      </w:r>
    </w:p>
    <w:p w14:paraId="4B0C7992" w14:textId="77777777" w:rsidR="00BF7D4A" w:rsidRDefault="009D75A4" w:rsidP="009D75A4">
      <w:r w:rsidRPr="008A7EC9">
        <w:t>Nous contemplâmes une seconde le tragique spectacle</w:t>
      </w:r>
      <w:r w:rsidR="00BF7D4A">
        <w:t xml:space="preserve">. </w:t>
      </w:r>
      <w:r w:rsidRPr="008A7EC9">
        <w:t>Les bruits commençaient à naître dans le palais surpris dans son premier sommeil</w:t>
      </w:r>
      <w:r w:rsidR="00BF7D4A">
        <w:t>.</w:t>
      </w:r>
    </w:p>
    <w:p w14:paraId="0823556E" w14:textId="77777777" w:rsidR="00BF7D4A" w:rsidRDefault="00BF7D4A" w:rsidP="009D75A4">
      <w:r>
        <w:t>— </w:t>
      </w:r>
      <w:r w:rsidR="009D75A4" w:rsidRPr="008A7EC9">
        <w:t>Allons</w:t>
      </w:r>
      <w:r>
        <w:t xml:space="preserve">, </w:t>
      </w:r>
      <w:r w:rsidR="009D75A4" w:rsidRPr="008A7EC9">
        <w:t>dit Aurore</w:t>
      </w:r>
      <w:r>
        <w:t xml:space="preserve">, </w:t>
      </w:r>
      <w:r w:rsidR="009D75A4" w:rsidRPr="008A7EC9">
        <w:t>il faut voir</w:t>
      </w:r>
      <w:r>
        <w:t>.</w:t>
      </w:r>
    </w:p>
    <w:p w14:paraId="2F445DF2" w14:textId="77777777" w:rsidR="00BF7D4A" w:rsidRDefault="009D75A4" w:rsidP="009D75A4">
      <w:r w:rsidRPr="008A7EC9">
        <w:t>En nous approchant</w:t>
      </w:r>
      <w:r w:rsidR="00BF7D4A">
        <w:t xml:space="preserve">, </w:t>
      </w:r>
      <w:r w:rsidRPr="008A7EC9">
        <w:t>nous tombâmes sur Hagen</w:t>
      </w:r>
      <w:r w:rsidR="00BF7D4A">
        <w:t xml:space="preserve">. </w:t>
      </w:r>
      <w:r w:rsidRPr="008A7EC9">
        <w:t>Comme un fou</w:t>
      </w:r>
      <w:r w:rsidR="00BF7D4A">
        <w:t xml:space="preserve">, </w:t>
      </w:r>
      <w:r w:rsidRPr="008A7EC9">
        <w:t>il dévalait par l</w:t>
      </w:r>
      <w:r w:rsidR="00BF7D4A">
        <w:t>’</w:t>
      </w:r>
      <w:r w:rsidRPr="008A7EC9">
        <w:t>escalier de droite du palais</w:t>
      </w:r>
      <w:r w:rsidR="00BF7D4A">
        <w:t>.</w:t>
      </w:r>
    </w:p>
    <w:p w14:paraId="3CC82141" w14:textId="77777777" w:rsidR="00BF7D4A" w:rsidRDefault="00BF7D4A" w:rsidP="009D75A4">
      <w:r>
        <w:lastRenderedPageBreak/>
        <w:t>— </w:t>
      </w:r>
      <w:r w:rsidR="009D75A4" w:rsidRPr="008A7EC9">
        <w:t>Vous</w:t>
      </w:r>
      <w:r>
        <w:t xml:space="preserve">, </w:t>
      </w:r>
      <w:r w:rsidR="009D75A4" w:rsidRPr="008A7EC9">
        <w:t>vous</w:t>
      </w:r>
      <w:r>
        <w:t xml:space="preserve"> ! </w:t>
      </w:r>
      <w:r w:rsidR="009D75A4" w:rsidRPr="008A7EC9">
        <w:t>dit-il avec un cri de joie en reconnaissant la grande-duchesse</w:t>
      </w:r>
      <w:r>
        <w:t xml:space="preserve">. </w:t>
      </w:r>
      <w:r w:rsidR="009D75A4" w:rsidRPr="008A7EC9">
        <w:t>Ah</w:t>
      </w:r>
      <w:r>
        <w:t xml:space="preserve"> ! </w:t>
      </w:r>
      <w:r w:rsidR="009D75A4" w:rsidRPr="008A7EC9">
        <w:t>que j</w:t>
      </w:r>
      <w:r>
        <w:t>’</w:t>
      </w:r>
      <w:r w:rsidR="009D75A4" w:rsidRPr="008A7EC9">
        <w:t>ai eu peur</w:t>
      </w:r>
      <w:r>
        <w:t xml:space="preserve"> ! </w:t>
      </w:r>
      <w:r w:rsidR="009D75A4" w:rsidRPr="008A7EC9">
        <w:t>que je suis heureux</w:t>
      </w:r>
      <w:r>
        <w:t> !</w:t>
      </w:r>
    </w:p>
    <w:p w14:paraId="643383B5" w14:textId="77777777" w:rsidR="00BF7D4A" w:rsidRDefault="009D75A4" w:rsidP="009D75A4">
      <w:r w:rsidRPr="008A7EC9">
        <w:t>Et il lui baisait les mains éperdument</w:t>
      </w:r>
      <w:r w:rsidR="00BF7D4A">
        <w:t>.</w:t>
      </w:r>
    </w:p>
    <w:p w14:paraId="5DC9EF36" w14:textId="77777777" w:rsidR="00BF7D4A" w:rsidRDefault="00BF7D4A" w:rsidP="009D75A4">
      <w:r>
        <w:t>— </w:t>
      </w:r>
      <w:r w:rsidR="009D75A4" w:rsidRPr="008A7EC9">
        <w:t>Pardon</w:t>
      </w:r>
      <w:r>
        <w:t xml:space="preserve">, </w:t>
      </w:r>
      <w:r w:rsidR="009D75A4" w:rsidRPr="008A7EC9">
        <w:t>pardon</w:t>
      </w:r>
      <w:r>
        <w:t xml:space="preserve">, </w:t>
      </w:r>
      <w:r w:rsidR="009D75A4" w:rsidRPr="008A7EC9">
        <w:t>balbutiait-il</w:t>
      </w:r>
      <w:r>
        <w:t xml:space="preserve">, </w:t>
      </w:r>
      <w:r w:rsidR="009D75A4" w:rsidRPr="008A7EC9">
        <w:t>s</w:t>
      </w:r>
      <w:r>
        <w:t>’</w:t>
      </w:r>
      <w:r w:rsidR="009D75A4" w:rsidRPr="008A7EC9">
        <w:t>adressant à moi</w:t>
      </w:r>
      <w:r>
        <w:t>.</w:t>
      </w:r>
    </w:p>
    <w:p w14:paraId="17F28901" w14:textId="77777777" w:rsidR="00BF7D4A" w:rsidRDefault="00BF7D4A" w:rsidP="009D75A4">
      <w:r>
        <w:t>— </w:t>
      </w:r>
      <w:r w:rsidR="009D75A4" w:rsidRPr="008A7EC9">
        <w:t>Restez avec elle</w:t>
      </w:r>
      <w:r>
        <w:t xml:space="preserve">, </w:t>
      </w:r>
      <w:r w:rsidR="009D75A4" w:rsidRPr="008A7EC9">
        <w:t>lui criai-je</w:t>
      </w:r>
      <w:r>
        <w:t xml:space="preserve">. </w:t>
      </w:r>
      <w:r w:rsidR="009D75A4" w:rsidRPr="008A7EC9">
        <w:t>Et m</w:t>
      </w:r>
      <w:r>
        <w:t>’</w:t>
      </w:r>
      <w:r w:rsidR="009D75A4" w:rsidRPr="008A7EC9">
        <w:t>élançant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entrai dans la salle des fêtes à toute vitesse</w:t>
      </w:r>
      <w:r>
        <w:t>.</w:t>
      </w:r>
    </w:p>
    <w:p w14:paraId="6E9A01FE" w14:textId="77777777" w:rsidR="00BF7D4A" w:rsidRDefault="00BF7D4A" w:rsidP="009D75A4">
      <w:r>
        <w:t>— </w:t>
      </w:r>
      <w:r w:rsidR="009D75A4" w:rsidRPr="008A7EC9">
        <w:t>Où va-t-il</w:t>
      </w:r>
      <w:r>
        <w:t xml:space="preserve"> ? </w:t>
      </w:r>
      <w:r w:rsidR="009D75A4" w:rsidRPr="008A7EC9">
        <w:t>cria Aurore</w:t>
      </w:r>
      <w:r>
        <w:t xml:space="preserve">. </w:t>
      </w:r>
      <w:r w:rsidR="009D75A4" w:rsidRPr="008A7EC9">
        <w:t>Retenez-le</w:t>
      </w:r>
      <w:r>
        <w:t> !</w:t>
      </w:r>
    </w:p>
    <w:p w14:paraId="597A35A7" w14:textId="77777777" w:rsidR="00BF7D4A" w:rsidRDefault="009D75A4" w:rsidP="009D75A4">
      <w:r w:rsidRPr="008A7EC9">
        <w:t>J</w:t>
      </w:r>
      <w:r w:rsidR="00BF7D4A">
        <w:t>’</w:t>
      </w:r>
      <w:r w:rsidRPr="008A7EC9">
        <w:t>étais déjà loin</w:t>
      </w:r>
      <w:r w:rsidR="00BF7D4A">
        <w:t xml:space="preserve">. </w:t>
      </w:r>
      <w:r w:rsidRPr="008A7EC9">
        <w:t>Traversant la salle des fêtes</w:t>
      </w:r>
      <w:r w:rsidR="00BF7D4A">
        <w:t xml:space="preserve">, </w:t>
      </w:r>
      <w:r w:rsidRPr="008A7EC9">
        <w:t>je pénétrai dans la partie droite du château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était la gauche qui était en flammes</w:t>
      </w:r>
      <w:r w:rsidR="00BF7D4A">
        <w:t xml:space="preserve">, </w:t>
      </w:r>
      <w:r w:rsidRPr="008A7EC9">
        <w:t>la bibliothèque et</w:t>
      </w:r>
      <w:r w:rsidR="00BF7D4A">
        <w:t xml:space="preserve">, </w:t>
      </w:r>
      <w:r w:rsidRPr="008A7EC9">
        <w:t>naturellement</w:t>
      </w:r>
      <w:r w:rsidR="00BF7D4A">
        <w:t xml:space="preserve">, </w:t>
      </w:r>
      <w:r w:rsidRPr="008A7EC9">
        <w:t>la salle des Arm</w:t>
      </w:r>
      <w:r w:rsidRPr="008A7EC9">
        <w:t>u</w:t>
      </w:r>
      <w:r w:rsidRPr="008A7EC9">
        <w:t>res</w:t>
      </w:r>
      <w:r w:rsidR="00BF7D4A">
        <w:t>.</w:t>
      </w:r>
    </w:p>
    <w:p w14:paraId="1E0BD4D2" w14:textId="77777777" w:rsidR="00BF7D4A" w:rsidRDefault="009D75A4" w:rsidP="009D75A4">
      <w:r w:rsidRPr="008A7EC9">
        <w:t>Qu</w:t>
      </w:r>
      <w:r w:rsidR="00BF7D4A">
        <w:t>’</w:t>
      </w:r>
      <w:r w:rsidRPr="008A7EC9">
        <w:t>allais-je faire</w:t>
      </w:r>
      <w:r w:rsidR="00BF7D4A">
        <w:t xml:space="preserve"> ? </w:t>
      </w:r>
      <w:r w:rsidRPr="008A7EC9">
        <w:t>Je ne le savais pas très bien moi-même</w:t>
      </w:r>
      <w:r w:rsidR="00BF7D4A">
        <w:t xml:space="preserve">. </w:t>
      </w:r>
      <w:r w:rsidRPr="008A7EC9">
        <w:t>Une de ces forces me poussait avec lesquelles on ne raisonne pas</w:t>
      </w:r>
      <w:r w:rsidR="00BF7D4A">
        <w:t xml:space="preserve">. </w:t>
      </w:r>
      <w:r w:rsidRPr="008A7EC9">
        <w:t>Plus tard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ai essayé d</w:t>
      </w:r>
      <w:r w:rsidR="00BF7D4A">
        <w:t>’</w:t>
      </w:r>
      <w:r w:rsidRPr="008A7EC9">
        <w:t>analyser mon geste</w:t>
      </w:r>
      <w:r w:rsidR="00BF7D4A">
        <w:t xml:space="preserve">. </w:t>
      </w:r>
      <w:r w:rsidRPr="008A7EC9">
        <w:t>Il y avait dans ma chambre mon argent</w:t>
      </w:r>
      <w:r w:rsidR="00BF7D4A">
        <w:t xml:space="preserve">, </w:t>
      </w:r>
      <w:r w:rsidRPr="008A7EC9">
        <w:t>mes papiers</w:t>
      </w:r>
      <w:r w:rsidR="00BF7D4A">
        <w:t xml:space="preserve">, </w:t>
      </w:r>
      <w:r w:rsidRPr="008A7EC9">
        <w:t>quelques lettres de ma mère</w:t>
      </w:r>
      <w:r w:rsidR="00BF7D4A">
        <w:t xml:space="preserve">, </w:t>
      </w:r>
      <w:r w:rsidRPr="008A7EC9">
        <w:t>toute ma vie</w:t>
      </w:r>
      <w:r w:rsidR="00BF7D4A">
        <w:t xml:space="preserve">, </w:t>
      </w:r>
      <w:r w:rsidRPr="008A7EC9">
        <w:t>sans doute</w:t>
      </w:r>
      <w:r w:rsidR="00BF7D4A">
        <w:t xml:space="preserve">, </w:t>
      </w:r>
      <w:r w:rsidRPr="008A7EC9">
        <w:t>et pourtant</w:t>
      </w:r>
      <w:r w:rsidR="00BF7D4A">
        <w:t xml:space="preserve">, </w:t>
      </w:r>
      <w:r w:rsidRPr="008A7EC9">
        <w:t>je suis sûr que pas une minute je n</w:t>
      </w:r>
      <w:r w:rsidR="00BF7D4A">
        <w:t>’</w:t>
      </w:r>
      <w:r w:rsidRPr="008A7EC9">
        <w:t>eus l</w:t>
      </w:r>
      <w:r w:rsidR="00BF7D4A">
        <w:t>’</w:t>
      </w:r>
      <w:r w:rsidRPr="008A7EC9">
        <w:t>impression que c</w:t>
      </w:r>
      <w:r w:rsidR="00BF7D4A">
        <w:t>’</w:t>
      </w:r>
      <w:r w:rsidRPr="008A7EC9">
        <w:t>était pour cela que je m</w:t>
      </w:r>
      <w:r w:rsidR="00BF7D4A">
        <w:t>’</w:t>
      </w:r>
      <w:r w:rsidRPr="008A7EC9">
        <w:t>exposais ainsi</w:t>
      </w:r>
      <w:r w:rsidR="00BF7D4A">
        <w:t>.</w:t>
      </w:r>
    </w:p>
    <w:p w14:paraId="0A258432" w14:textId="77777777" w:rsidR="00BF7D4A" w:rsidRDefault="009D75A4" w:rsidP="009D75A4">
      <w:r w:rsidRPr="008A7EC9">
        <w:t>Par le corridor du premier étage</w:t>
      </w:r>
      <w:r w:rsidR="00BF7D4A">
        <w:t xml:space="preserve">, </w:t>
      </w:r>
      <w:r w:rsidRPr="008A7EC9">
        <w:t>au bout duquel était la porte de mon appartement</w:t>
      </w:r>
      <w:r w:rsidR="00BF7D4A">
        <w:t xml:space="preserve">, </w:t>
      </w:r>
      <w:r w:rsidRPr="008A7EC9">
        <w:t>un énorme tourbillon de fumée d</w:t>
      </w:r>
      <w:r w:rsidRPr="008A7EC9">
        <w:t>é</w:t>
      </w:r>
      <w:r w:rsidRPr="008A7EC9">
        <w:t>gringolait</w:t>
      </w:r>
      <w:r w:rsidR="00BF7D4A">
        <w:t xml:space="preserve">, </w:t>
      </w:r>
      <w:r w:rsidRPr="008A7EC9">
        <w:t>où voltigeaient des étincelles rouges</w:t>
      </w:r>
      <w:r w:rsidR="00BF7D4A">
        <w:t>.</w:t>
      </w:r>
    </w:p>
    <w:p w14:paraId="14C40C1C" w14:textId="77777777" w:rsidR="00BF7D4A" w:rsidRDefault="009D75A4" w:rsidP="009D75A4">
      <w:r w:rsidRPr="008A7EC9">
        <w:t>Je croisai Kessel qui descendait</w:t>
      </w:r>
      <w:r w:rsidR="00BF7D4A">
        <w:t>.</w:t>
      </w:r>
    </w:p>
    <w:p w14:paraId="71E22588" w14:textId="77777777" w:rsidR="00BF7D4A" w:rsidRDefault="009D75A4" w:rsidP="009D75A4">
      <w:r w:rsidRPr="008A7EC9">
        <w:t>Je l</w:t>
      </w:r>
      <w:r w:rsidR="00BF7D4A">
        <w:t>’</w:t>
      </w:r>
      <w:r w:rsidRPr="008A7EC9">
        <w:t>entendis qui me criait</w:t>
      </w:r>
      <w:r w:rsidR="00BF7D4A">
        <w:t> :</w:t>
      </w:r>
    </w:p>
    <w:p w14:paraId="666212CB" w14:textId="77777777" w:rsidR="00BF7D4A" w:rsidRDefault="00BF7D4A" w:rsidP="009D75A4">
      <w:r>
        <w:t>— </w:t>
      </w:r>
      <w:r w:rsidR="009D75A4" w:rsidRPr="008A7EC9">
        <w:t>Où allez-vous</w:t>
      </w:r>
      <w:r>
        <w:t xml:space="preserve"> ? </w:t>
      </w:r>
      <w:r w:rsidR="009D75A4" w:rsidRPr="008A7EC9">
        <w:t>L</w:t>
      </w:r>
      <w:r>
        <w:t>’</w:t>
      </w:r>
      <w:r w:rsidR="009D75A4" w:rsidRPr="008A7EC9">
        <w:t>escalier s</w:t>
      </w:r>
      <w:r>
        <w:t>’</w:t>
      </w:r>
      <w:r w:rsidR="009D75A4" w:rsidRPr="008A7EC9">
        <w:t>embrase</w:t>
      </w:r>
      <w:r>
        <w:t xml:space="preserve">. </w:t>
      </w:r>
      <w:r w:rsidR="009D75A4" w:rsidRPr="008A7EC9">
        <w:t>Le corridor brûle</w:t>
      </w:r>
      <w:r>
        <w:t> !</w:t>
      </w:r>
    </w:p>
    <w:p w14:paraId="20158BA3" w14:textId="77777777" w:rsidR="00BF7D4A" w:rsidRDefault="009D75A4" w:rsidP="009D75A4">
      <w:r w:rsidRPr="008A7EC9">
        <w:t>J</w:t>
      </w:r>
      <w:r w:rsidR="00BF7D4A">
        <w:t>’</w:t>
      </w:r>
      <w:r w:rsidRPr="008A7EC9">
        <w:t>étais déjà loin</w:t>
      </w:r>
      <w:r w:rsidR="00BF7D4A">
        <w:t>.</w:t>
      </w:r>
    </w:p>
    <w:p w14:paraId="4C56C826" w14:textId="77777777" w:rsidR="00BF7D4A" w:rsidRDefault="009D75A4" w:rsidP="009D75A4">
      <w:r w:rsidRPr="008A7EC9">
        <w:lastRenderedPageBreak/>
        <w:t>J</w:t>
      </w:r>
      <w:r w:rsidR="00BF7D4A">
        <w:t>’</w:t>
      </w:r>
      <w:r w:rsidRPr="008A7EC9">
        <w:t>avais enlevé ma veste et m</w:t>
      </w:r>
      <w:r w:rsidR="00BF7D4A">
        <w:t>’</w:t>
      </w:r>
      <w:r w:rsidRPr="008A7EC9">
        <w:t>en étais entortillé la tête</w:t>
      </w:r>
      <w:r w:rsidR="00BF7D4A">
        <w:t xml:space="preserve">. </w:t>
      </w:r>
      <w:r w:rsidRPr="008A7EC9">
        <w:t>Comment j</w:t>
      </w:r>
      <w:r w:rsidR="00BF7D4A">
        <w:t>’</w:t>
      </w:r>
      <w:r w:rsidRPr="008A7EC9">
        <w:t>arrivai à la porte de ma chambre</w:t>
      </w:r>
      <w:r w:rsidR="00BF7D4A">
        <w:t xml:space="preserve">, </w:t>
      </w:r>
      <w:r w:rsidRPr="008A7EC9">
        <w:t>je ne sais</w:t>
      </w:r>
      <w:r w:rsidR="00BF7D4A">
        <w:t xml:space="preserve">. </w:t>
      </w:r>
      <w:r w:rsidRPr="008A7EC9">
        <w:t>Je me rappelle seulement que le contact de la serrure me brûla les doigts</w:t>
      </w:r>
      <w:r w:rsidR="00BF7D4A">
        <w:t>.</w:t>
      </w:r>
    </w:p>
    <w:p w14:paraId="6A01A19D" w14:textId="77777777" w:rsidR="00BF7D4A" w:rsidRDefault="009D75A4" w:rsidP="009D75A4">
      <w:r w:rsidRPr="008A7EC9">
        <w:t>En vain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essayai d</w:t>
      </w:r>
      <w:r w:rsidR="00BF7D4A">
        <w:t>’</w:t>
      </w:r>
      <w:r w:rsidRPr="008A7EC9">
        <w:t>ouvrir</w:t>
      </w:r>
      <w:r w:rsidR="00BF7D4A">
        <w:t xml:space="preserve">. </w:t>
      </w:r>
      <w:r w:rsidRPr="008A7EC9">
        <w:t>La clef jouait dans le pêne no</w:t>
      </w:r>
      <w:r w:rsidRPr="008A7EC9">
        <w:t>r</w:t>
      </w:r>
      <w:r w:rsidRPr="008A7EC9">
        <w:t>malement</w:t>
      </w:r>
      <w:r w:rsidR="00BF7D4A">
        <w:t xml:space="preserve">. </w:t>
      </w:r>
      <w:r w:rsidRPr="008A7EC9">
        <w:t>La porte résistait</w:t>
      </w:r>
      <w:r w:rsidR="00BF7D4A">
        <w:t>.</w:t>
      </w:r>
    </w:p>
    <w:p w14:paraId="6E5ECE4D" w14:textId="77777777" w:rsidR="00BF7D4A" w:rsidRDefault="009D75A4" w:rsidP="009D75A4">
      <w:r w:rsidRPr="008A7EC9">
        <w:t>C</w:t>
      </w:r>
      <w:r w:rsidR="00BF7D4A">
        <w:t>’</w:t>
      </w:r>
      <w:r w:rsidRPr="008A7EC9">
        <w:t>est alors que j</w:t>
      </w:r>
      <w:r w:rsidR="00BF7D4A">
        <w:t>’</w:t>
      </w:r>
      <w:r w:rsidRPr="008A7EC9">
        <w:t>aperçus une épaisse lame de fer</w:t>
      </w:r>
      <w:r w:rsidR="00BF7D4A">
        <w:t xml:space="preserve">, </w:t>
      </w:r>
      <w:r w:rsidRPr="008A7EC9">
        <w:t>vissée moitié dans la porte</w:t>
      </w:r>
      <w:r w:rsidR="00BF7D4A">
        <w:t xml:space="preserve">, </w:t>
      </w:r>
      <w:r w:rsidRPr="008A7EC9">
        <w:t>moitié dans la muraille</w:t>
      </w:r>
      <w:r w:rsidR="00BF7D4A">
        <w:t>.</w:t>
      </w:r>
    </w:p>
    <w:p w14:paraId="6BDD9FAF" w14:textId="77777777" w:rsidR="00BF7D4A" w:rsidRDefault="00BF7D4A" w:rsidP="009D75A4">
      <w:r>
        <w:t>— </w:t>
      </w:r>
      <w:r w:rsidR="009D75A4" w:rsidRPr="008A7EC9">
        <w:t>Ah</w:t>
      </w:r>
      <w:r>
        <w:t xml:space="preserve"> ! </w:t>
      </w:r>
      <w:r w:rsidR="009D75A4" w:rsidRPr="008A7EC9">
        <w:t>dis-je</w:t>
      </w:r>
      <w:r>
        <w:t xml:space="preserve">, </w:t>
      </w:r>
      <w:r w:rsidR="009D75A4" w:rsidRPr="008A7EC9">
        <w:t xml:space="preserve">et ma fenêtre qui surplombe le ravin de la </w:t>
      </w:r>
      <w:proofErr w:type="spellStart"/>
      <w:r w:rsidR="009D75A4" w:rsidRPr="008A7EC9">
        <w:t>Melna</w:t>
      </w:r>
      <w:proofErr w:type="spellEnd"/>
      <w:r>
        <w:t> !</w:t>
      </w:r>
    </w:p>
    <w:p w14:paraId="398D63E7" w14:textId="77777777" w:rsidR="00BF7D4A" w:rsidRDefault="009D75A4" w:rsidP="009D75A4">
      <w:r w:rsidRPr="008A7EC9">
        <w:t>Je ne tremblais pas</w:t>
      </w:r>
      <w:r w:rsidR="00BF7D4A">
        <w:t xml:space="preserve">. </w:t>
      </w:r>
      <w:r w:rsidRPr="008A7EC9">
        <w:t>Je comprenais</w:t>
      </w:r>
      <w:r w:rsidR="00BF7D4A">
        <w:t xml:space="preserve">. </w:t>
      </w:r>
      <w:r w:rsidRPr="008A7EC9">
        <w:t>Je savais ce que je vo</w:t>
      </w:r>
      <w:r w:rsidRPr="008A7EC9">
        <w:t>u</w:t>
      </w:r>
      <w:r w:rsidRPr="008A7EC9">
        <w:t>lais</w:t>
      </w:r>
      <w:r w:rsidR="00BF7D4A">
        <w:t>.</w:t>
      </w:r>
    </w:p>
    <w:p w14:paraId="74F2883E" w14:textId="77777777" w:rsidR="00BF7D4A" w:rsidRDefault="00BF7D4A" w:rsidP="009D75A4">
      <w:r>
        <w:t>— </w:t>
      </w:r>
      <w:r w:rsidR="009D75A4" w:rsidRPr="008A7EC9">
        <w:t>Ah</w:t>
      </w:r>
      <w:r>
        <w:t xml:space="preserve"> ! </w:t>
      </w:r>
      <w:r w:rsidR="009D75A4" w:rsidRPr="008A7EC9">
        <w:t>Monseigneur</w:t>
      </w:r>
      <w:r>
        <w:t xml:space="preserve">, </w:t>
      </w:r>
      <w:r w:rsidR="009D75A4" w:rsidRPr="008A7EC9">
        <w:t>vous pensiez que j</w:t>
      </w:r>
      <w:r>
        <w:t>’</w:t>
      </w:r>
      <w:r w:rsidR="009D75A4" w:rsidRPr="008A7EC9">
        <w:t>aurais été encore dans ma chambre</w:t>
      </w:r>
      <w:r>
        <w:t xml:space="preserve">, </w:t>
      </w:r>
      <w:r w:rsidR="009D75A4" w:rsidRPr="008A7EC9">
        <w:t>n</w:t>
      </w:r>
      <w:r>
        <w:t>’</w:t>
      </w:r>
      <w:r w:rsidR="009D75A4" w:rsidRPr="008A7EC9">
        <w:t>est-ce pas</w:t>
      </w:r>
      <w:r>
        <w:t> !</w:t>
      </w:r>
    </w:p>
    <w:p w14:paraId="1854DDAD" w14:textId="77777777" w:rsidR="00BF7D4A" w:rsidRDefault="009D75A4" w:rsidP="009D75A4">
      <w:r w:rsidRPr="008A7EC9">
        <w:t>Pour aller et revenir</w:t>
      </w:r>
      <w:r w:rsidR="00BF7D4A">
        <w:t xml:space="preserve">, </w:t>
      </w:r>
      <w:r w:rsidRPr="008A7EC9">
        <w:t>je n</w:t>
      </w:r>
      <w:r w:rsidR="00BF7D4A">
        <w:t>’</w:t>
      </w:r>
      <w:r w:rsidRPr="008A7EC9">
        <w:t>avais pas mis une minute</w:t>
      </w:r>
      <w:r w:rsidR="00BF7D4A">
        <w:t xml:space="preserve">. </w:t>
      </w:r>
      <w:r w:rsidRPr="008A7EC9">
        <w:t>Quand je posai le pied sur la dernière marche de l</w:t>
      </w:r>
      <w:r w:rsidR="00BF7D4A">
        <w:t>’</w:t>
      </w:r>
      <w:r w:rsidRPr="008A7EC9">
        <w:t>escalier</w:t>
      </w:r>
      <w:r w:rsidR="00BF7D4A">
        <w:t xml:space="preserve">, </w:t>
      </w:r>
      <w:r w:rsidRPr="008A7EC9">
        <w:t>un formid</w:t>
      </w:r>
      <w:r w:rsidRPr="008A7EC9">
        <w:t>a</w:t>
      </w:r>
      <w:r w:rsidRPr="008A7EC9">
        <w:t>ble craquement retentit</w:t>
      </w:r>
      <w:r w:rsidR="00BF7D4A">
        <w:t xml:space="preserve">. </w:t>
      </w:r>
      <w:r w:rsidRPr="008A7EC9">
        <w:t>Sa partie supérieure et tout le corridor venaient de s</w:t>
      </w:r>
      <w:r w:rsidR="00BF7D4A">
        <w:t>’</w:t>
      </w:r>
      <w:r w:rsidRPr="008A7EC9">
        <w:t>abîmer</w:t>
      </w:r>
      <w:r w:rsidR="00BF7D4A">
        <w:t>.</w:t>
      </w:r>
    </w:p>
    <w:p w14:paraId="5B9FE4CF" w14:textId="77777777" w:rsidR="00BF7D4A" w:rsidRDefault="009D75A4" w:rsidP="009D75A4">
      <w:r w:rsidRPr="008A7EC9">
        <w:t>Lorsque je parvins près de la grande-duchesse</w:t>
      </w:r>
      <w:r w:rsidR="00BF7D4A">
        <w:t xml:space="preserve">, </w:t>
      </w:r>
      <w:r w:rsidRPr="008A7EC9">
        <w:t>hagard</w:t>
      </w:r>
      <w:r w:rsidR="00BF7D4A">
        <w:t xml:space="preserve">, </w:t>
      </w:r>
      <w:r w:rsidRPr="008A7EC9">
        <w:t>les cheveux roussis</w:t>
      </w:r>
      <w:r w:rsidR="00BF7D4A">
        <w:t xml:space="preserve">, </w:t>
      </w:r>
      <w:r w:rsidRPr="008A7EC9">
        <w:t>de nombreux groupes étaient déjà formés dans le parc</w:t>
      </w:r>
      <w:r w:rsidR="00BF7D4A">
        <w:t xml:space="preserve">. </w:t>
      </w:r>
      <w:r w:rsidRPr="008A7EC9">
        <w:t>À côté d</w:t>
      </w:r>
      <w:r w:rsidR="00BF7D4A">
        <w:t>’</w:t>
      </w:r>
      <w:r w:rsidRPr="008A7EC9">
        <w:t>elle et de Hagen</w:t>
      </w:r>
      <w:r w:rsidR="00BF7D4A">
        <w:t xml:space="preserve">, </w:t>
      </w:r>
      <w:r w:rsidRPr="008A7EC9">
        <w:t>un homme de haute taille se tenait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était le grand-duc</w:t>
      </w:r>
      <w:r w:rsidR="00BF7D4A">
        <w:t>.</w:t>
      </w:r>
    </w:p>
    <w:p w14:paraId="1932078D" w14:textId="77777777" w:rsidR="00BF7D4A" w:rsidRDefault="00BF7D4A" w:rsidP="009D75A4">
      <w:r>
        <w:t>— 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s</w:t>
      </w:r>
      <w:r>
        <w:t>’</w:t>
      </w:r>
      <w:r w:rsidR="009D75A4" w:rsidRPr="008A7EC9">
        <w:t>écria-t-il avec joie en m</w:t>
      </w:r>
      <w:r>
        <w:t>’</w:t>
      </w:r>
      <w:r w:rsidR="009D75A4" w:rsidRPr="008A7EC9">
        <w:t>apercevant</w:t>
      </w:r>
      <w:r>
        <w:t xml:space="preserve">, </w:t>
      </w:r>
      <w:r w:rsidR="009D75A4" w:rsidRPr="008A7EC9">
        <w:t>enfin</w:t>
      </w:r>
      <w:r>
        <w:t xml:space="preserve">, </w:t>
      </w:r>
      <w:r w:rsidR="009D75A4" w:rsidRPr="008A7EC9">
        <w:t>quel poids vous m</w:t>
      </w:r>
      <w:r>
        <w:t>’</w:t>
      </w:r>
      <w:r w:rsidR="009D75A4" w:rsidRPr="008A7EC9">
        <w:t>ôtez du cœur</w:t>
      </w:r>
      <w:r>
        <w:t xml:space="preserve"> ! </w:t>
      </w:r>
      <w:r w:rsidR="009D75A4" w:rsidRPr="008A7EC9">
        <w:t>Vous revenez de loin</w:t>
      </w:r>
      <w:r>
        <w:t> !</w:t>
      </w:r>
    </w:p>
    <w:p w14:paraId="6F2DA73C" w14:textId="77777777" w:rsidR="00BF7D4A" w:rsidRDefault="00BF7D4A" w:rsidP="009D75A4">
      <w:r>
        <w:t>— </w:t>
      </w:r>
      <w:r w:rsidR="009D75A4" w:rsidRPr="008A7EC9">
        <w:t>De bien loin</w:t>
      </w:r>
      <w:r>
        <w:t xml:space="preserve">, </w:t>
      </w:r>
      <w:r w:rsidR="009D75A4" w:rsidRPr="008A7EC9">
        <w:t>en effet</w:t>
      </w:r>
      <w:r>
        <w:t xml:space="preserve">, </w:t>
      </w:r>
      <w:r w:rsidR="009D75A4" w:rsidRPr="008A7EC9">
        <w:t>Monseigneur</w:t>
      </w:r>
      <w:r>
        <w:t xml:space="preserve">, </w:t>
      </w:r>
      <w:r w:rsidR="009D75A4" w:rsidRPr="008A7EC9">
        <w:t>répondis-je en cha</w:t>
      </w:r>
      <w:r w:rsidR="009D75A4" w:rsidRPr="008A7EC9">
        <w:t>n</w:t>
      </w:r>
      <w:r w:rsidR="009D75A4" w:rsidRPr="008A7EC9">
        <w:t>celant</w:t>
      </w:r>
      <w:r>
        <w:t>.</w:t>
      </w:r>
    </w:p>
    <w:p w14:paraId="4E0694FD" w14:textId="77777777" w:rsidR="00BF7D4A" w:rsidRDefault="00BF7D4A" w:rsidP="009D75A4">
      <w:r>
        <w:lastRenderedPageBreak/>
        <w:t>— </w:t>
      </w:r>
      <w:r w:rsidR="009D75A4" w:rsidRPr="008A7EC9">
        <w:t>Soutenez-le</w:t>
      </w:r>
      <w:r>
        <w:t xml:space="preserve">, </w:t>
      </w:r>
      <w:r w:rsidR="009D75A4" w:rsidRPr="008A7EC9">
        <w:t>cria Aurore à Hagen</w:t>
      </w:r>
      <w:r>
        <w:t>.</w:t>
      </w:r>
    </w:p>
    <w:p w14:paraId="13619B3D" w14:textId="77777777" w:rsidR="00BF7D4A" w:rsidRDefault="009D75A4" w:rsidP="009D75A4">
      <w:r w:rsidRPr="008A7EC9">
        <w:t>Et le petit hussard rouge obéit</w:t>
      </w:r>
      <w:r w:rsidR="00BF7D4A">
        <w:t>.</w:t>
      </w:r>
    </w:p>
    <w:p w14:paraId="1E99AFA9" w14:textId="77777777" w:rsidR="00BF7D4A" w:rsidRDefault="00BF7D4A" w:rsidP="009D75A4">
      <w:r>
        <w:t>— </w:t>
      </w:r>
      <w:r w:rsidR="009D75A4" w:rsidRPr="008A7EC9">
        <w:t>Attention</w:t>
      </w:r>
      <w:r>
        <w:t xml:space="preserve"> ! </w:t>
      </w:r>
      <w:r w:rsidR="009D75A4" w:rsidRPr="008A7EC9">
        <w:t>cria soudain le grand-duc</w:t>
      </w:r>
      <w:r>
        <w:t xml:space="preserve">. </w:t>
      </w:r>
      <w:r w:rsidR="009D75A4" w:rsidRPr="008A7EC9">
        <w:t>Voilà ce que je craignais</w:t>
      </w:r>
      <w:r>
        <w:t>.</w:t>
      </w:r>
    </w:p>
    <w:p w14:paraId="2ED6229C" w14:textId="77777777" w:rsidR="00BF7D4A" w:rsidRDefault="009D75A4" w:rsidP="009D75A4">
      <w:r w:rsidRPr="008A7EC9">
        <w:t>Entraînant sa femme</w:t>
      </w:r>
      <w:r w:rsidR="00BF7D4A">
        <w:t xml:space="preserve">, </w:t>
      </w:r>
      <w:r w:rsidRPr="008A7EC9">
        <w:t>il avait bondi en arrière</w:t>
      </w:r>
      <w:r w:rsidR="00BF7D4A">
        <w:t xml:space="preserve">, </w:t>
      </w:r>
      <w:r w:rsidRPr="008A7EC9">
        <w:t>à une diza</w:t>
      </w:r>
      <w:r w:rsidRPr="008A7EC9">
        <w:t>i</w:t>
      </w:r>
      <w:r w:rsidRPr="008A7EC9">
        <w:t>ne de mètres</w:t>
      </w:r>
      <w:r w:rsidR="00BF7D4A">
        <w:t xml:space="preserve">. </w:t>
      </w:r>
      <w:r w:rsidRPr="008A7EC9">
        <w:t>Tous l</w:t>
      </w:r>
      <w:r w:rsidR="00BF7D4A">
        <w:t>’</w:t>
      </w:r>
      <w:r w:rsidRPr="008A7EC9">
        <w:t>imitèrent avec stupeur</w:t>
      </w:r>
      <w:r w:rsidR="00BF7D4A">
        <w:t>.</w:t>
      </w:r>
    </w:p>
    <w:p w14:paraId="12797EC4" w14:textId="77777777" w:rsidR="00BF7D4A" w:rsidRDefault="009D75A4" w:rsidP="009D75A4">
      <w:r w:rsidRPr="008A7EC9">
        <w:t>Une immense flamme</w:t>
      </w:r>
      <w:r w:rsidR="00BF7D4A">
        <w:t xml:space="preserve">, </w:t>
      </w:r>
      <w:r w:rsidRPr="008A7EC9">
        <w:t>mauve et or</w:t>
      </w:r>
      <w:r w:rsidR="00BF7D4A">
        <w:t xml:space="preserve">, </w:t>
      </w:r>
      <w:r w:rsidRPr="008A7EC9">
        <w:t>monta dans le ciel ro</w:t>
      </w:r>
      <w:r w:rsidRPr="008A7EC9">
        <w:t>u</w:t>
      </w:r>
      <w:r w:rsidRPr="008A7EC9">
        <w:t>ge</w:t>
      </w:r>
      <w:r w:rsidR="00BF7D4A">
        <w:t xml:space="preserve">, </w:t>
      </w:r>
      <w:r w:rsidRPr="008A7EC9">
        <w:t>suivie d</w:t>
      </w:r>
      <w:r w:rsidR="00BF7D4A">
        <w:t>’</w:t>
      </w:r>
      <w:r w:rsidRPr="008A7EC9">
        <w:t>une épouvantable explosion</w:t>
      </w:r>
      <w:r w:rsidR="00BF7D4A">
        <w:t xml:space="preserve">. </w:t>
      </w:r>
      <w:r w:rsidRPr="008A7EC9">
        <w:t>On vit les murailles du château s</w:t>
      </w:r>
      <w:r w:rsidR="00BF7D4A">
        <w:t>’</w:t>
      </w:r>
      <w:r w:rsidRPr="008A7EC9">
        <w:t>entr</w:t>
      </w:r>
      <w:r w:rsidR="00BF7D4A">
        <w:t>’</w:t>
      </w:r>
      <w:r w:rsidRPr="008A7EC9">
        <w:t>ouvrir</w:t>
      </w:r>
      <w:r w:rsidR="00BF7D4A">
        <w:t xml:space="preserve">, </w:t>
      </w:r>
      <w:r w:rsidRPr="008A7EC9">
        <w:t>osciller</w:t>
      </w:r>
      <w:r w:rsidR="00BF7D4A">
        <w:t xml:space="preserve">, </w:t>
      </w:r>
      <w:r w:rsidRPr="008A7EC9">
        <w:t>puis retomber sur elles-mêmes avec fracas</w:t>
      </w:r>
      <w:r w:rsidR="00BF7D4A">
        <w:t>.</w:t>
      </w:r>
    </w:p>
    <w:p w14:paraId="6EC74E65" w14:textId="77777777" w:rsidR="00BF7D4A" w:rsidRDefault="009D75A4" w:rsidP="009D75A4">
      <w:r w:rsidRPr="008A7EC9">
        <w:t>Il pleuvait maintenant autour de nous des débris de toutes sortes</w:t>
      </w:r>
      <w:r w:rsidR="00BF7D4A">
        <w:t xml:space="preserve">, </w:t>
      </w:r>
      <w:r w:rsidRPr="008A7EC9">
        <w:t>plâtras</w:t>
      </w:r>
      <w:r w:rsidR="00BF7D4A">
        <w:t xml:space="preserve">, </w:t>
      </w:r>
      <w:r w:rsidRPr="008A7EC9">
        <w:t>flammèches</w:t>
      </w:r>
      <w:r w:rsidR="00BF7D4A">
        <w:t xml:space="preserve">, </w:t>
      </w:r>
      <w:r w:rsidRPr="008A7EC9">
        <w:t>tuiles</w:t>
      </w:r>
      <w:r w:rsidR="00BF7D4A">
        <w:t xml:space="preserve">, </w:t>
      </w:r>
      <w:r w:rsidRPr="008A7EC9">
        <w:t>fragments de poutres e</w:t>
      </w:r>
      <w:r w:rsidRPr="008A7EC9">
        <w:t>m</w:t>
      </w:r>
      <w:r w:rsidRPr="008A7EC9">
        <w:t>brasées</w:t>
      </w:r>
      <w:r w:rsidR="00BF7D4A">
        <w:t>.</w:t>
      </w:r>
    </w:p>
    <w:p w14:paraId="72467DC8" w14:textId="77777777" w:rsidR="00BF7D4A" w:rsidRDefault="009D75A4" w:rsidP="009D75A4">
      <w:r w:rsidRPr="008A7EC9">
        <w:t>À notre côté</w:t>
      </w:r>
      <w:r w:rsidR="00BF7D4A">
        <w:t xml:space="preserve">, </w:t>
      </w:r>
      <w:r w:rsidRPr="008A7EC9">
        <w:t>le capitaine Müller qui s</w:t>
      </w:r>
      <w:r w:rsidR="00BF7D4A">
        <w:t>’</w:t>
      </w:r>
      <w:r w:rsidRPr="008A7EC9">
        <w:t>était un peu rappr</w:t>
      </w:r>
      <w:r w:rsidRPr="008A7EC9">
        <w:t>o</w:t>
      </w:r>
      <w:r w:rsidRPr="008A7EC9">
        <w:t>ché du foyer fut atteint par l</w:t>
      </w:r>
      <w:r w:rsidR="00BF7D4A">
        <w:t>’</w:t>
      </w:r>
      <w:r w:rsidRPr="008A7EC9">
        <w:t>un d</w:t>
      </w:r>
      <w:r w:rsidR="00BF7D4A">
        <w:t>’</w:t>
      </w:r>
      <w:r w:rsidRPr="008A7EC9">
        <w:t>eux</w:t>
      </w:r>
      <w:r w:rsidR="00BF7D4A">
        <w:t xml:space="preserve">. </w:t>
      </w:r>
      <w:r w:rsidRPr="008A7EC9">
        <w:t>Nous le vîmes s</w:t>
      </w:r>
      <w:r w:rsidR="00BF7D4A">
        <w:t>’</w:t>
      </w:r>
      <w:r w:rsidRPr="008A7EC9">
        <w:t>affaisser</w:t>
      </w:r>
      <w:r w:rsidR="00BF7D4A">
        <w:t xml:space="preserve">, </w:t>
      </w:r>
      <w:r w:rsidRPr="008A7EC9">
        <w:t>la tête en sang</w:t>
      </w:r>
      <w:r w:rsidR="00BF7D4A">
        <w:t>.</w:t>
      </w:r>
    </w:p>
    <w:p w14:paraId="5E8EE572" w14:textId="77777777" w:rsidR="00BF7D4A" w:rsidRDefault="009D75A4" w:rsidP="009D75A4">
      <w:r w:rsidRPr="008A7EC9">
        <w:t>C</w:t>
      </w:r>
      <w:r w:rsidR="00BF7D4A">
        <w:t>’</w:t>
      </w:r>
      <w:r w:rsidRPr="008A7EC9">
        <w:t>était le laboratoire du professeur Cyrus Beck qui venait de sauter</w:t>
      </w:r>
      <w:r w:rsidR="00BF7D4A">
        <w:t>.</w:t>
      </w:r>
    </w:p>
    <w:p w14:paraId="02EEDE89" w14:textId="77777777" w:rsidR="00BF7D4A" w:rsidRDefault="009D75A4" w:rsidP="009D75A4">
      <w:r w:rsidRPr="008A7EC9">
        <w:t>Les pompiers</w:t>
      </w:r>
      <w:r w:rsidR="00BF7D4A">
        <w:t xml:space="preserve">, </w:t>
      </w:r>
      <w:r w:rsidRPr="008A7EC9">
        <w:t>arrivés presque instantanément</w:t>
      </w:r>
      <w:r w:rsidR="00BF7D4A">
        <w:t xml:space="preserve">, </w:t>
      </w:r>
      <w:r w:rsidRPr="008A7EC9">
        <w:t>s</w:t>
      </w:r>
      <w:r w:rsidR="00BF7D4A">
        <w:t>’</w:t>
      </w:r>
      <w:r w:rsidRPr="008A7EC9">
        <w:t>efforçaient de circonscrire l</w:t>
      </w:r>
      <w:r w:rsidR="00BF7D4A">
        <w:t>’</w:t>
      </w:r>
      <w:r w:rsidRPr="008A7EC9">
        <w:t>incendie</w:t>
      </w:r>
      <w:r w:rsidR="00BF7D4A">
        <w:t xml:space="preserve">. </w:t>
      </w:r>
      <w:r w:rsidRPr="008A7EC9">
        <w:t>Derrière</w:t>
      </w:r>
      <w:r w:rsidR="00BF7D4A">
        <w:t xml:space="preserve">, </w:t>
      </w:r>
      <w:r w:rsidRPr="008A7EC9">
        <w:t>dans la cour d</w:t>
      </w:r>
      <w:r w:rsidR="00BF7D4A">
        <w:t>’</w:t>
      </w:r>
      <w:r w:rsidRPr="008A7EC9">
        <w:t>honneur</w:t>
      </w:r>
      <w:r w:rsidR="00BF7D4A">
        <w:t xml:space="preserve">, </w:t>
      </w:r>
      <w:r w:rsidRPr="008A7EC9">
        <w:t>s</w:t>
      </w:r>
      <w:r w:rsidR="00BF7D4A">
        <w:t>’</w:t>
      </w:r>
      <w:r w:rsidRPr="008A7EC9">
        <w:t>entendait le bruit sourd et martelé des troupes de la garnison accourant au pas gymnastique</w:t>
      </w:r>
      <w:r w:rsidR="00BF7D4A">
        <w:t>.</w:t>
      </w:r>
    </w:p>
    <w:p w14:paraId="2B6EC151" w14:textId="77777777" w:rsidR="00BF7D4A" w:rsidRDefault="009D75A4" w:rsidP="009D75A4">
      <w:r w:rsidRPr="008A7EC9">
        <w:t>À une heure</w:t>
      </w:r>
      <w:r w:rsidR="00BF7D4A">
        <w:t xml:space="preserve">, </w:t>
      </w:r>
      <w:r w:rsidRPr="008A7EC9">
        <w:t>on était maître du feu</w:t>
      </w:r>
      <w:r w:rsidR="00BF7D4A">
        <w:t xml:space="preserve">. </w:t>
      </w:r>
      <w:r w:rsidRPr="008A7EC9">
        <w:t>À une heure et demie</w:t>
      </w:r>
      <w:r w:rsidR="00BF7D4A">
        <w:t xml:space="preserve">, </w:t>
      </w:r>
      <w:r w:rsidRPr="008A7EC9">
        <w:t>on put commencer à retirer les premiers cadavres</w:t>
      </w:r>
      <w:r w:rsidR="00BF7D4A">
        <w:t>.</w:t>
      </w:r>
    </w:p>
    <w:p w14:paraId="04038D36" w14:textId="77777777" w:rsidR="00BF7D4A" w:rsidRDefault="009D75A4" w:rsidP="009D75A4">
      <w:r w:rsidRPr="008A7EC9">
        <w:t>Vers deux heures</w:t>
      </w:r>
      <w:r w:rsidR="00BF7D4A">
        <w:t xml:space="preserve">, </w:t>
      </w:r>
      <w:r w:rsidRPr="008A7EC9">
        <w:t>le ciel se teinta d</w:t>
      </w:r>
      <w:r w:rsidR="00BF7D4A">
        <w:t>’</w:t>
      </w:r>
      <w:r w:rsidRPr="008A7EC9">
        <w:t>une lueur jaune</w:t>
      </w:r>
      <w:r w:rsidR="00BF7D4A">
        <w:t xml:space="preserve">. </w:t>
      </w:r>
      <w:r w:rsidRPr="008A7EC9">
        <w:t>Do</w:t>
      </w:r>
      <w:r w:rsidRPr="008A7EC9">
        <w:t>u</w:t>
      </w:r>
      <w:r w:rsidRPr="008A7EC9">
        <w:t>cement l</w:t>
      </w:r>
      <w:r w:rsidR="00BF7D4A">
        <w:t>’</w:t>
      </w:r>
      <w:r w:rsidRPr="008A7EC9">
        <w:t>aube naissait</w:t>
      </w:r>
      <w:r w:rsidR="00BF7D4A">
        <w:t>.</w:t>
      </w:r>
    </w:p>
    <w:p w14:paraId="7E69B7FE" w14:textId="77777777" w:rsidR="00BF7D4A" w:rsidRDefault="009D75A4" w:rsidP="009D75A4">
      <w:r w:rsidRPr="008A7EC9">
        <w:lastRenderedPageBreak/>
        <w:t>À ce moment</w:t>
      </w:r>
      <w:r w:rsidR="00BF7D4A">
        <w:t xml:space="preserve">, </w:t>
      </w:r>
      <w:r w:rsidRPr="008A7EC9">
        <w:t>portée par quatre soldats</w:t>
      </w:r>
      <w:r w:rsidR="00BF7D4A">
        <w:t xml:space="preserve">, </w:t>
      </w:r>
      <w:r w:rsidRPr="008A7EC9">
        <w:t>une civière passa près de notre groupe</w:t>
      </w:r>
      <w:r w:rsidR="00BF7D4A">
        <w:t xml:space="preserve">, </w:t>
      </w:r>
      <w:r w:rsidRPr="008A7EC9">
        <w:t>et nous pûmes reconnaître le corps affre</w:t>
      </w:r>
      <w:r w:rsidRPr="008A7EC9">
        <w:t>u</w:t>
      </w:r>
      <w:r w:rsidRPr="008A7EC9">
        <w:t>sement défiguré du professeur</w:t>
      </w:r>
      <w:r w:rsidR="00BF7D4A">
        <w:t>.</w:t>
      </w:r>
    </w:p>
    <w:p w14:paraId="68A307FE" w14:textId="77777777" w:rsidR="00BF7D4A" w:rsidRDefault="009D75A4" w:rsidP="009D75A4">
      <w:r w:rsidRPr="008A7EC9">
        <w:t>Le grand-duc se pencha</w:t>
      </w:r>
      <w:r w:rsidR="00BF7D4A">
        <w:t xml:space="preserve">, </w:t>
      </w:r>
      <w:r w:rsidRPr="008A7EC9">
        <w:t>le rega</w:t>
      </w:r>
      <w:r w:rsidR="00C90483">
        <w:t>rda</w:t>
      </w:r>
      <w:r w:rsidR="00BF7D4A">
        <w:t xml:space="preserve">, </w:t>
      </w:r>
      <w:r w:rsidR="00C90483">
        <w:t>puis</w:t>
      </w:r>
      <w:r w:rsidR="00BF7D4A">
        <w:t xml:space="preserve">, </w:t>
      </w:r>
      <w:r w:rsidR="00C90483">
        <w:t>ayant rejeté le drap</w:t>
      </w:r>
      <w:r w:rsidRPr="008A7EC9">
        <w:t xml:space="preserve"> sur les restes hideux</w:t>
      </w:r>
      <w:r w:rsidR="00BF7D4A">
        <w:t xml:space="preserve">, </w:t>
      </w:r>
      <w:r w:rsidRPr="008A7EC9">
        <w:t>il murmura</w:t>
      </w:r>
      <w:r w:rsidR="00BF7D4A">
        <w:t> :</w:t>
      </w:r>
    </w:p>
    <w:p w14:paraId="4E2909A3" w14:textId="77777777" w:rsidR="00BF7D4A" w:rsidRDefault="00BF7D4A" w:rsidP="009D75A4">
      <w:r>
        <w:t>— </w:t>
      </w:r>
      <w:r w:rsidR="009D75A4" w:rsidRPr="008A7EC9">
        <w:t>Avec ce vieux fou</w:t>
      </w:r>
      <w:r>
        <w:t xml:space="preserve">, </w:t>
      </w:r>
      <w:r w:rsidR="009D75A4" w:rsidRPr="008A7EC9">
        <w:t>il est certain que pareille chose devait arriver un jour</w:t>
      </w:r>
      <w:r>
        <w:t>.</w:t>
      </w:r>
    </w:p>
    <w:p w14:paraId="640603F8" w14:textId="372C01C9" w:rsidR="00BF7D4A" w:rsidRDefault="009D75A4" w:rsidP="009D75A4">
      <w:r w:rsidRPr="008A7EC9">
        <w:t>Telle fut l</w:t>
      </w:r>
      <w:r w:rsidR="00BF7D4A">
        <w:t>’</w:t>
      </w:r>
      <w:r w:rsidRPr="008A7EC9">
        <w:t xml:space="preserve">oraison funèbre de </w:t>
      </w:r>
      <w:r w:rsidR="00BF7D4A">
        <w:t>M. </w:t>
      </w:r>
      <w:r w:rsidRPr="008A7EC9">
        <w:t>le professeur Cyrus Beck</w:t>
      </w:r>
      <w:r w:rsidR="00BF7D4A">
        <w:t xml:space="preserve">, </w:t>
      </w:r>
      <w:r w:rsidRPr="008A7EC9">
        <w:t>de l</w:t>
      </w:r>
      <w:r w:rsidR="00BF7D4A">
        <w:t>’</w:t>
      </w:r>
      <w:r w:rsidRPr="008A7EC9">
        <w:t>Université de Kiel</w:t>
      </w:r>
      <w:r w:rsidR="00BF7D4A">
        <w:t>.</w:t>
      </w:r>
    </w:p>
    <w:p w14:paraId="3715CBB1" w14:textId="1763A036" w:rsidR="009D75A4" w:rsidRPr="008A7EC9" w:rsidRDefault="009D75A4" w:rsidP="00BF7D4A">
      <w:pPr>
        <w:pStyle w:val="Centr"/>
      </w:pPr>
      <w:r w:rsidRPr="008A7EC9">
        <w:t>*</w:t>
      </w:r>
    </w:p>
    <w:p w14:paraId="1F442E6C" w14:textId="77777777" w:rsidR="00BF7D4A" w:rsidRDefault="009D75A4" w:rsidP="009D75A4">
      <w:r w:rsidRPr="008A7EC9">
        <w:t>Nous revenions maintenant vers l</w:t>
      </w:r>
      <w:r w:rsidR="00BF7D4A">
        <w:t>’</w:t>
      </w:r>
      <w:r w:rsidRPr="008A7EC9">
        <w:t>aile gauche du palais</w:t>
      </w:r>
      <w:r w:rsidR="00BF7D4A">
        <w:t xml:space="preserve">, </w:t>
      </w:r>
      <w:r w:rsidRPr="008A7EC9">
        <w:t>la grande-duchesse</w:t>
      </w:r>
      <w:r w:rsidR="00BF7D4A">
        <w:t xml:space="preserve">, </w:t>
      </w:r>
      <w:r w:rsidRPr="008A7EC9">
        <w:t>Mélusine et moi</w:t>
      </w:r>
      <w:r w:rsidR="00BF7D4A">
        <w:t xml:space="preserve">. </w:t>
      </w:r>
      <w:r w:rsidRPr="008A7EC9">
        <w:t>Il était environ six heures</w:t>
      </w:r>
      <w:r w:rsidR="00BF7D4A">
        <w:t xml:space="preserve">. </w:t>
      </w:r>
      <w:r w:rsidRPr="008A7EC9">
        <w:t>La journée s</w:t>
      </w:r>
      <w:r w:rsidR="00BF7D4A">
        <w:t>’</w:t>
      </w:r>
      <w:r w:rsidRPr="008A7EC9">
        <w:t>annonçait comme très chaude</w:t>
      </w:r>
      <w:r w:rsidR="00BF7D4A">
        <w:t xml:space="preserve">. </w:t>
      </w:r>
      <w:r w:rsidRPr="008A7EC9">
        <w:t>Un rose soleil mo</w:t>
      </w:r>
      <w:r w:rsidRPr="008A7EC9">
        <w:t>n</w:t>
      </w:r>
      <w:r w:rsidRPr="008A7EC9">
        <w:t>tait sur ce cataclysme</w:t>
      </w:r>
      <w:r w:rsidR="00BF7D4A">
        <w:t>.</w:t>
      </w:r>
    </w:p>
    <w:p w14:paraId="725733CC" w14:textId="77777777" w:rsidR="00BF7D4A" w:rsidRDefault="009D75A4" w:rsidP="009D75A4">
      <w:r w:rsidRPr="008A7EC9">
        <w:t>Mélusine était venue nous retrouver dès le début de l</w:t>
      </w:r>
      <w:r w:rsidR="00BF7D4A">
        <w:t>’</w:t>
      </w:r>
      <w:r w:rsidRPr="008A7EC9">
        <w:t>incendie</w:t>
      </w:r>
      <w:r w:rsidR="00BF7D4A">
        <w:t xml:space="preserve">. </w:t>
      </w:r>
      <w:r w:rsidRPr="008A7EC9">
        <w:t>Elle avait</w:t>
      </w:r>
      <w:r w:rsidR="00BF7D4A">
        <w:t xml:space="preserve">, </w:t>
      </w:r>
      <w:r w:rsidRPr="008A7EC9">
        <w:t>jusqu</w:t>
      </w:r>
      <w:r w:rsidR="00BF7D4A">
        <w:t>’</w:t>
      </w:r>
      <w:r w:rsidRPr="008A7EC9">
        <w:t>à cette heure</w:t>
      </w:r>
      <w:r w:rsidR="00BF7D4A">
        <w:t xml:space="preserve">, </w:t>
      </w:r>
      <w:r w:rsidRPr="008A7EC9">
        <w:t>aidé la grande-duchesse à s</w:t>
      </w:r>
      <w:r w:rsidR="00BF7D4A">
        <w:t>’</w:t>
      </w:r>
      <w:r w:rsidRPr="008A7EC9">
        <w:t>occuper des pompiers et des soldats blessés</w:t>
      </w:r>
      <w:r w:rsidR="00BF7D4A">
        <w:t xml:space="preserve">, </w:t>
      </w:r>
      <w:r w:rsidRPr="008A7EC9">
        <w:t>qu</w:t>
      </w:r>
      <w:r w:rsidR="00BF7D4A">
        <w:t>’</w:t>
      </w:r>
      <w:r w:rsidRPr="008A7EC9">
        <w:t>on avait transportés dans la salle des fêtes</w:t>
      </w:r>
      <w:r w:rsidR="00BF7D4A">
        <w:t>.</w:t>
      </w:r>
    </w:p>
    <w:p w14:paraId="21CBB105" w14:textId="77777777" w:rsidR="00BF7D4A" w:rsidRDefault="009D75A4" w:rsidP="009D75A4">
      <w:r w:rsidRPr="008A7EC9">
        <w:t>Aurore marchait sans mot dire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chargés nous-mêmes de trop de pensées</w:t>
      </w:r>
      <w:r w:rsidR="00BF7D4A">
        <w:t xml:space="preserve">, </w:t>
      </w:r>
      <w:r w:rsidRPr="008A7EC9">
        <w:t>nous respections son silence</w:t>
      </w:r>
      <w:r w:rsidR="00BF7D4A">
        <w:t>.</w:t>
      </w:r>
    </w:p>
    <w:p w14:paraId="6C7EB72D" w14:textId="77777777" w:rsidR="00BF7D4A" w:rsidRDefault="009D75A4" w:rsidP="009D75A4">
      <w:r w:rsidRPr="008A7EC9">
        <w:t>Soudain</w:t>
      </w:r>
      <w:r w:rsidR="00BF7D4A">
        <w:t xml:space="preserve">, </w:t>
      </w:r>
      <w:r w:rsidRPr="008A7EC9">
        <w:t>elle releva la tête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en souriant</w:t>
      </w:r>
      <w:r w:rsidR="00BF7D4A">
        <w:t xml:space="preserve">, </w:t>
      </w:r>
      <w:r w:rsidRPr="008A7EC9">
        <w:t>me désigna quelque chose</w:t>
      </w:r>
      <w:r w:rsidR="00BF7D4A">
        <w:t xml:space="preserve">, </w:t>
      </w:r>
      <w:r w:rsidRPr="008A7EC9">
        <w:t>dans le ciel pur déjà blanchi de chaleur</w:t>
      </w:r>
      <w:r w:rsidR="00BF7D4A">
        <w:t>.</w:t>
      </w:r>
    </w:p>
    <w:p w14:paraId="23519C76" w14:textId="77777777" w:rsidR="00BF7D4A" w:rsidRDefault="009D75A4" w:rsidP="009D75A4">
      <w:r w:rsidRPr="008A7EC9">
        <w:t>Un oiseau</w:t>
      </w:r>
      <w:r w:rsidR="00BF7D4A">
        <w:t xml:space="preserve">, </w:t>
      </w:r>
      <w:r w:rsidRPr="008A7EC9">
        <w:t>venant de l</w:t>
      </w:r>
      <w:r w:rsidR="00BF7D4A">
        <w:t>’</w:t>
      </w:r>
      <w:r w:rsidRPr="008A7EC9">
        <w:t>est</w:t>
      </w:r>
      <w:r w:rsidR="00BF7D4A">
        <w:t xml:space="preserve">, </w:t>
      </w:r>
      <w:r w:rsidRPr="008A7EC9">
        <w:t>passait au-dessus de nos têtes</w:t>
      </w:r>
      <w:r w:rsidR="00BF7D4A">
        <w:t xml:space="preserve">. </w:t>
      </w:r>
      <w:r w:rsidRPr="008A7EC9">
        <w:t>Son vol était cahoté</w:t>
      </w:r>
      <w:r w:rsidR="00BF7D4A">
        <w:t xml:space="preserve"> ; </w:t>
      </w:r>
      <w:r w:rsidRPr="008A7EC9">
        <w:t>il s</w:t>
      </w:r>
      <w:r w:rsidR="00BF7D4A">
        <w:t>’</w:t>
      </w:r>
      <w:r w:rsidRPr="008A7EC9">
        <w:t>élevait</w:t>
      </w:r>
      <w:r w:rsidR="00BF7D4A">
        <w:t xml:space="preserve">, </w:t>
      </w:r>
      <w:r w:rsidRPr="008A7EC9">
        <w:t>retombait</w:t>
      </w:r>
      <w:r w:rsidR="00BF7D4A">
        <w:t xml:space="preserve">, </w:t>
      </w:r>
      <w:r w:rsidRPr="008A7EC9">
        <w:t>comme ceux qui</w:t>
      </w:r>
      <w:r w:rsidR="00BF7D4A">
        <w:t xml:space="preserve">, </w:t>
      </w:r>
      <w:r w:rsidRPr="008A7EC9">
        <w:t>comme la caille et la perdrix</w:t>
      </w:r>
      <w:r w:rsidR="00BF7D4A">
        <w:t xml:space="preserve">, </w:t>
      </w:r>
      <w:r w:rsidRPr="008A7EC9">
        <w:t>ont des ailes trop courtes</w:t>
      </w:r>
      <w:r w:rsidR="00BF7D4A">
        <w:t>.</w:t>
      </w:r>
    </w:p>
    <w:p w14:paraId="5753B31D" w14:textId="77777777" w:rsidR="00BF7D4A" w:rsidRDefault="009D75A4" w:rsidP="009D75A4">
      <w:r w:rsidRPr="008A7EC9">
        <w:t>Il disparut vers la gauche</w:t>
      </w:r>
      <w:r w:rsidR="00BF7D4A">
        <w:t xml:space="preserve">, </w:t>
      </w:r>
      <w:r w:rsidRPr="008A7EC9">
        <w:t>dans le fond du jardin anglais</w:t>
      </w:r>
      <w:r w:rsidR="00BF7D4A">
        <w:t xml:space="preserve">, </w:t>
      </w:r>
      <w:r w:rsidRPr="008A7EC9">
        <w:t xml:space="preserve">du côté de la </w:t>
      </w:r>
      <w:proofErr w:type="spellStart"/>
      <w:r w:rsidRPr="008A7EC9">
        <w:t>Melna</w:t>
      </w:r>
      <w:proofErr w:type="spellEnd"/>
      <w:r w:rsidR="00BF7D4A">
        <w:t>.</w:t>
      </w:r>
    </w:p>
    <w:p w14:paraId="67F53A6A" w14:textId="77777777" w:rsidR="00BF7D4A" w:rsidRDefault="009D75A4" w:rsidP="009D75A4">
      <w:r w:rsidRPr="008A7EC9">
        <w:lastRenderedPageBreak/>
        <w:t>Un autre</w:t>
      </w:r>
      <w:r w:rsidR="00BF7D4A">
        <w:t xml:space="preserve">, </w:t>
      </w:r>
      <w:r w:rsidRPr="008A7EC9">
        <w:t>puis un autre passèrent et disparurent au même endroit</w:t>
      </w:r>
      <w:r w:rsidR="00BF7D4A">
        <w:t xml:space="preserve">. </w:t>
      </w:r>
      <w:r w:rsidRPr="008A7EC9">
        <w:t>Puis</w:t>
      </w:r>
      <w:r w:rsidR="00BF7D4A">
        <w:t xml:space="preserve">, </w:t>
      </w:r>
      <w:r w:rsidRPr="008A7EC9">
        <w:t>successivement</w:t>
      </w:r>
      <w:r w:rsidR="00BF7D4A">
        <w:t xml:space="preserve">, </w:t>
      </w:r>
      <w:r w:rsidRPr="008A7EC9">
        <w:t>il en passa une vingtaine</w:t>
      </w:r>
      <w:r w:rsidR="00BF7D4A">
        <w:t>.</w:t>
      </w:r>
    </w:p>
    <w:p w14:paraId="2C390233" w14:textId="77777777" w:rsidR="00BF7D4A" w:rsidRDefault="00BF7D4A" w:rsidP="009D75A4">
      <w:r>
        <w:t>— </w:t>
      </w:r>
      <w:r w:rsidR="009D75A4" w:rsidRPr="008A7EC9">
        <w:t>Les premières draines</w:t>
      </w:r>
      <w:r>
        <w:t xml:space="preserve">, </w:t>
      </w:r>
      <w:r w:rsidR="009D75A4" w:rsidRPr="008A7EC9">
        <w:t>dit Aurore</w:t>
      </w:r>
      <w:r>
        <w:t xml:space="preserve">. </w:t>
      </w:r>
      <w:r w:rsidR="009D75A4" w:rsidRPr="008A7EC9">
        <w:t xml:space="preserve">Elles vont aux sorbiers de la </w:t>
      </w:r>
      <w:proofErr w:type="spellStart"/>
      <w:r w:rsidR="009D75A4" w:rsidRPr="008A7EC9">
        <w:t>Melna</w:t>
      </w:r>
      <w:proofErr w:type="spellEnd"/>
      <w:r>
        <w:t>.</w:t>
      </w:r>
    </w:p>
    <w:p w14:paraId="48DF26EF" w14:textId="77777777" w:rsidR="00BF7D4A" w:rsidRDefault="009D75A4" w:rsidP="009D75A4">
      <w:r w:rsidRPr="008A7EC9">
        <w:t>Nous étions arrivés devant ses appartements</w:t>
      </w:r>
      <w:r w:rsidR="00BF7D4A">
        <w:t>.</w:t>
      </w:r>
    </w:p>
    <w:p w14:paraId="04BA8A4A" w14:textId="77777777" w:rsidR="00BF7D4A" w:rsidRDefault="00BF7D4A" w:rsidP="009D75A4">
      <w:r>
        <w:t>— </w:t>
      </w:r>
      <w:r w:rsidR="009D75A4" w:rsidRPr="008A7EC9">
        <w:t>Ma pauvre Mélusine</w:t>
      </w:r>
      <w:r>
        <w:t xml:space="preserve">, </w:t>
      </w:r>
      <w:r w:rsidR="009D75A4" w:rsidRPr="008A7EC9">
        <w:t>dit-elle</w:t>
      </w:r>
      <w:r>
        <w:t xml:space="preserve">, </w:t>
      </w:r>
      <w:r w:rsidR="009D75A4" w:rsidRPr="008A7EC9">
        <w:t>d</w:t>
      </w:r>
      <w:r>
        <w:t>’</w:t>
      </w:r>
      <w:r w:rsidR="009D75A4" w:rsidRPr="008A7EC9">
        <w:t>un air étrange</w:t>
      </w:r>
      <w:r>
        <w:t xml:space="preserve">, </w:t>
      </w:r>
      <w:r w:rsidR="009D75A4" w:rsidRPr="008A7EC9">
        <w:t>tu n</w:t>
      </w:r>
      <w:r>
        <w:t>’</w:t>
      </w:r>
      <w:r w:rsidR="009D75A4" w:rsidRPr="008A7EC9">
        <w:t>en peux plus</w:t>
      </w:r>
      <w:r>
        <w:t xml:space="preserve">. </w:t>
      </w:r>
      <w:r w:rsidR="009D75A4" w:rsidRPr="008A7EC9">
        <w:t>Va prendre un peu de repos</w:t>
      </w:r>
      <w:r>
        <w:t xml:space="preserve">. </w:t>
      </w:r>
      <w:r w:rsidR="009D75A4" w:rsidRPr="008A7EC9">
        <w:t>Moi</w:t>
      </w:r>
      <w:r>
        <w:t xml:space="preserve">, </w:t>
      </w:r>
      <w:r w:rsidR="009D75A4" w:rsidRPr="008A7EC9">
        <w:t>je vais dans ma c</w:t>
      </w:r>
      <w:r w:rsidR="009D75A4" w:rsidRPr="008A7EC9">
        <w:t>a</w:t>
      </w:r>
      <w:r w:rsidR="009D75A4" w:rsidRPr="008A7EC9">
        <w:t>bane de verdure</w:t>
      </w:r>
      <w:r>
        <w:t xml:space="preserve">, </w:t>
      </w:r>
      <w:r w:rsidR="009D75A4" w:rsidRPr="008A7EC9">
        <w:t>essayer de me distraire avec ces oiseaux</w:t>
      </w:r>
      <w:r>
        <w:t>.</w:t>
      </w:r>
    </w:p>
    <w:p w14:paraId="5D3ECC2C" w14:textId="77777777" w:rsidR="00BF7D4A" w:rsidRDefault="00BF7D4A" w:rsidP="009D75A4">
      <w:r>
        <w:t>— </w:t>
      </w:r>
      <w:r w:rsidR="009D75A4" w:rsidRPr="008A7EC9">
        <w:t>Je puis bien venir</w:t>
      </w:r>
      <w:r>
        <w:t xml:space="preserve">, </w:t>
      </w:r>
      <w:r w:rsidR="009D75A4" w:rsidRPr="008A7EC9">
        <w:t>dit Mélusine</w:t>
      </w:r>
      <w:r>
        <w:t>.</w:t>
      </w:r>
    </w:p>
    <w:p w14:paraId="1DC9A859" w14:textId="77777777" w:rsidR="00BF7D4A" w:rsidRDefault="00BF7D4A" w:rsidP="009D75A4">
      <w:r>
        <w:t>— </w:t>
      </w:r>
      <w:r w:rsidR="009D75A4" w:rsidRPr="008A7EC9">
        <w:t>Non</w:t>
      </w:r>
      <w:r>
        <w:t xml:space="preserve">, </w:t>
      </w:r>
      <w:r w:rsidR="009D75A4" w:rsidRPr="008A7EC9">
        <w:t>non</w:t>
      </w:r>
      <w:r>
        <w:t xml:space="preserve">, </w:t>
      </w:r>
      <w:r w:rsidR="009D75A4" w:rsidRPr="008A7EC9">
        <w:t>répondit la grande-duchesse</w:t>
      </w:r>
      <w:r>
        <w:t xml:space="preserve">. </w:t>
      </w:r>
      <w:r w:rsidR="009D75A4" w:rsidRPr="008A7EC9">
        <w:t xml:space="preserve">Raoul </w:t>
      </w:r>
      <w:proofErr w:type="spellStart"/>
      <w:r w:rsidR="009D75A4" w:rsidRPr="008A7EC9">
        <w:t>Vignerte</w:t>
      </w:r>
      <w:proofErr w:type="spellEnd"/>
      <w:r w:rsidR="009D75A4" w:rsidRPr="008A7EC9">
        <w:t xml:space="preserve"> m</w:t>
      </w:r>
      <w:r>
        <w:t>’</w:t>
      </w:r>
      <w:r w:rsidR="009D75A4" w:rsidRPr="008A7EC9">
        <w:t>accompagnera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ai à lui parler</w:t>
      </w:r>
      <w:r>
        <w:t xml:space="preserve">. </w:t>
      </w:r>
      <w:r w:rsidR="009D75A4" w:rsidRPr="008A7EC9">
        <w:t>Mais toi</w:t>
      </w:r>
      <w:r>
        <w:t xml:space="preserve">, </w:t>
      </w:r>
      <w:r w:rsidR="009D75A4" w:rsidRPr="008A7EC9">
        <w:t>je te l</w:t>
      </w:r>
      <w:r>
        <w:t>’</w:t>
      </w:r>
      <w:r w:rsidR="009D75A4" w:rsidRPr="008A7EC9">
        <w:t>ordonne</w:t>
      </w:r>
      <w:r>
        <w:t xml:space="preserve">, </w:t>
      </w:r>
      <w:r w:rsidR="009D75A4" w:rsidRPr="008A7EC9">
        <w:t>va te reposer</w:t>
      </w:r>
      <w:r>
        <w:t xml:space="preserve">. </w:t>
      </w:r>
      <w:r w:rsidR="009D75A4" w:rsidRPr="008A7EC9">
        <w:t>Fais-moi seulement descendre mon fusil et des carto</w:t>
      </w:r>
      <w:r w:rsidR="009D75A4" w:rsidRPr="008A7EC9">
        <w:t>u</w:t>
      </w:r>
      <w:r w:rsidR="009D75A4" w:rsidRPr="008A7EC9">
        <w:t>ches</w:t>
      </w:r>
      <w:r>
        <w:t xml:space="preserve">. </w:t>
      </w:r>
      <w:r w:rsidR="009D75A4" w:rsidRPr="008A7EC9">
        <w:t xml:space="preserve">Prête le tien à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qui a le sien là-bas</w:t>
      </w:r>
      <w:r>
        <w:t xml:space="preserve">, </w:t>
      </w:r>
      <w:r w:rsidR="009D75A4" w:rsidRPr="008A7EC9">
        <w:t>sous les d</w:t>
      </w:r>
      <w:r w:rsidR="009D75A4" w:rsidRPr="008A7EC9">
        <w:t>é</w:t>
      </w:r>
      <w:r w:rsidR="009D75A4" w:rsidRPr="008A7EC9">
        <w:t>combres du château</w:t>
      </w:r>
      <w:r>
        <w:t>.</w:t>
      </w:r>
    </w:p>
    <w:p w14:paraId="70C0BC6D" w14:textId="77777777" w:rsidR="00BF7D4A" w:rsidRDefault="009D75A4" w:rsidP="009D75A4">
      <w:r w:rsidRPr="008A7EC9">
        <w:t>Et</w:t>
      </w:r>
      <w:r w:rsidR="00BF7D4A">
        <w:t xml:space="preserve">, </w:t>
      </w:r>
      <w:r w:rsidRPr="008A7EC9">
        <w:t>comme la jeune fille insistait encore pour nous acco</w:t>
      </w:r>
      <w:r w:rsidRPr="008A7EC9">
        <w:t>m</w:t>
      </w:r>
      <w:r w:rsidRPr="008A7EC9">
        <w:t>pagner</w:t>
      </w:r>
      <w:r w:rsidR="00BF7D4A">
        <w:t> :</w:t>
      </w:r>
    </w:p>
    <w:p w14:paraId="611BDAA3" w14:textId="77777777" w:rsidR="00BF7D4A" w:rsidRDefault="00BF7D4A" w:rsidP="009D75A4">
      <w:r>
        <w:t>— </w:t>
      </w:r>
      <w:r w:rsidR="009D75A4" w:rsidRPr="008A7EC9">
        <w:t>Va</w:t>
      </w:r>
      <w:r>
        <w:t xml:space="preserve"> ! </w:t>
      </w:r>
      <w:r w:rsidR="009D75A4" w:rsidRPr="008A7EC9">
        <w:t>lui dit durement Aurore</w:t>
      </w:r>
      <w:r>
        <w:t>.</w:t>
      </w:r>
    </w:p>
    <w:p w14:paraId="74F0FFE2" w14:textId="77777777" w:rsidR="00BF7D4A" w:rsidRDefault="009D75A4" w:rsidP="009D75A4">
      <w:r w:rsidRPr="008A7EC9">
        <w:t>Mélusine nous quitta</w:t>
      </w:r>
      <w:r w:rsidR="00BF7D4A">
        <w:t xml:space="preserve">. </w:t>
      </w:r>
      <w:r w:rsidRPr="008A7EC9">
        <w:t>Elle semblait véritablement morte de fatigue et d</w:t>
      </w:r>
      <w:r w:rsidR="00BF7D4A">
        <w:t>’</w:t>
      </w:r>
      <w:r w:rsidRPr="008A7EC9">
        <w:t>émotion</w:t>
      </w:r>
      <w:r w:rsidR="00BF7D4A">
        <w:t>.</w:t>
      </w:r>
    </w:p>
    <w:p w14:paraId="6F1B38AB" w14:textId="77777777" w:rsidR="00BF7D4A" w:rsidRDefault="009D75A4" w:rsidP="009D75A4">
      <w:r w:rsidRPr="008A7EC9">
        <w:t>Nous prîmes par un chemin détourné pour arriver</w:t>
      </w:r>
      <w:r w:rsidR="00BF7D4A">
        <w:t xml:space="preserve">, </w:t>
      </w:r>
      <w:r w:rsidRPr="008A7EC9">
        <w:t>sans e</w:t>
      </w:r>
      <w:r w:rsidRPr="008A7EC9">
        <w:t>f</w:t>
      </w:r>
      <w:r w:rsidRPr="008A7EC9">
        <w:t>faroucher les draines</w:t>
      </w:r>
      <w:r w:rsidR="00BF7D4A">
        <w:t xml:space="preserve">, </w:t>
      </w:r>
      <w:r w:rsidRPr="008A7EC9">
        <w:t>au pavillon de verdure où j</w:t>
      </w:r>
      <w:r w:rsidR="00BF7D4A">
        <w:t>’</w:t>
      </w:r>
      <w:r w:rsidRPr="008A7EC9">
        <w:t xml:space="preserve">avais eu ma première entrevue avec la grande-duchesse de </w:t>
      </w:r>
      <w:proofErr w:type="spellStart"/>
      <w:r w:rsidRPr="008A7EC9">
        <w:t>Lautenbourg</w:t>
      </w:r>
      <w:proofErr w:type="spellEnd"/>
      <w:r w:rsidR="00BF7D4A">
        <w:t xml:space="preserve">. </w:t>
      </w:r>
      <w:r w:rsidRPr="008A7EC9">
        <w:t>Au-dessus des haies de sorbiers</w:t>
      </w:r>
      <w:r w:rsidR="00BF7D4A">
        <w:t xml:space="preserve">, </w:t>
      </w:r>
      <w:r w:rsidRPr="008A7EC9">
        <w:t>on voyait par moment une draine s</w:t>
      </w:r>
      <w:r w:rsidR="00BF7D4A">
        <w:t>’</w:t>
      </w:r>
      <w:r w:rsidRPr="008A7EC9">
        <w:t>élever</w:t>
      </w:r>
      <w:r w:rsidR="00BF7D4A">
        <w:t xml:space="preserve">, </w:t>
      </w:r>
      <w:r w:rsidRPr="008A7EC9">
        <w:t>comme pour guetter</w:t>
      </w:r>
      <w:r w:rsidR="00BF7D4A">
        <w:t xml:space="preserve">, </w:t>
      </w:r>
      <w:r w:rsidRPr="008A7EC9">
        <w:t>et</w:t>
      </w:r>
      <w:r w:rsidR="00BF7D4A">
        <w:t xml:space="preserve">, </w:t>
      </w:r>
      <w:r w:rsidRPr="008A7EC9">
        <w:t>rassurée</w:t>
      </w:r>
      <w:r w:rsidR="00BF7D4A">
        <w:t xml:space="preserve">, </w:t>
      </w:r>
      <w:r w:rsidRPr="008A7EC9">
        <w:t>se reposer</w:t>
      </w:r>
      <w:r w:rsidR="00BF7D4A">
        <w:t>.</w:t>
      </w:r>
    </w:p>
    <w:p w14:paraId="4F030C35" w14:textId="77777777" w:rsidR="00BF7D4A" w:rsidRDefault="009D75A4" w:rsidP="009D75A4">
      <w:r w:rsidRPr="008A7EC9">
        <w:t>Quand nous fûmes dans la chambre de verdure</w:t>
      </w:r>
      <w:r w:rsidR="00BF7D4A">
        <w:t xml:space="preserve">, </w:t>
      </w:r>
      <w:r w:rsidRPr="008A7EC9">
        <w:t>je pensai qu</w:t>
      </w:r>
      <w:r w:rsidR="00BF7D4A">
        <w:t>’</w:t>
      </w:r>
      <w:r w:rsidRPr="008A7EC9">
        <w:t>il fallait faire des espèces de meurtrières</w:t>
      </w:r>
      <w:r w:rsidR="00BF7D4A">
        <w:t xml:space="preserve">, </w:t>
      </w:r>
      <w:r w:rsidRPr="008A7EC9">
        <w:t xml:space="preserve">car le bois était </w:t>
      </w:r>
      <w:r w:rsidRPr="008A7EC9">
        <w:lastRenderedPageBreak/>
        <w:t>là extraordinairement fourré</w:t>
      </w:r>
      <w:r w:rsidR="00BF7D4A">
        <w:t xml:space="preserve">, </w:t>
      </w:r>
      <w:r w:rsidRPr="008A7EC9">
        <w:t>et le feuillage nous entourait d</w:t>
      </w:r>
      <w:r w:rsidR="00BF7D4A">
        <w:t>’</w:t>
      </w:r>
      <w:r w:rsidRPr="008A7EC9">
        <w:t>une muraille fraîche</w:t>
      </w:r>
      <w:r w:rsidR="00BF7D4A">
        <w:t xml:space="preserve">, </w:t>
      </w:r>
      <w:r w:rsidRPr="008A7EC9">
        <w:t>quasi opaque</w:t>
      </w:r>
      <w:r w:rsidR="00BF7D4A">
        <w:t>.</w:t>
      </w:r>
    </w:p>
    <w:p w14:paraId="47DDAB6A" w14:textId="77777777" w:rsidR="00BF7D4A" w:rsidRDefault="009D75A4" w:rsidP="009D75A4">
      <w:r w:rsidRPr="008A7EC9">
        <w:t>La grande-duchesse ne parut pas s</w:t>
      </w:r>
      <w:r w:rsidR="00BF7D4A">
        <w:t>’</w:t>
      </w:r>
      <w:r w:rsidRPr="008A7EC9">
        <w:t>en préoccuper</w:t>
      </w:r>
      <w:r w:rsidR="00BF7D4A">
        <w:t>.</w:t>
      </w:r>
    </w:p>
    <w:p w14:paraId="63CD9F35" w14:textId="77777777" w:rsidR="00BF7D4A" w:rsidRDefault="009D75A4" w:rsidP="009D75A4">
      <w:r w:rsidRPr="008A7EC9">
        <w:t>Elle avait gardé</w:t>
      </w:r>
      <w:r w:rsidR="00BF7D4A">
        <w:t xml:space="preserve">, </w:t>
      </w:r>
      <w:r w:rsidRPr="008A7EC9">
        <w:t>durant le parcours</w:t>
      </w:r>
      <w:r w:rsidR="00BF7D4A">
        <w:t xml:space="preserve">, </w:t>
      </w:r>
      <w:r w:rsidRPr="008A7EC9">
        <w:t>un silence continu</w:t>
      </w:r>
      <w:r w:rsidR="00BF7D4A">
        <w:t xml:space="preserve">. </w:t>
      </w:r>
      <w:r w:rsidRPr="008A7EC9">
        <w:t>Une résolution dure se lisait sur son visage</w:t>
      </w:r>
      <w:r w:rsidR="00BF7D4A">
        <w:t xml:space="preserve">. </w:t>
      </w:r>
      <w:r w:rsidRPr="008A7EC9">
        <w:t>Moi non plus</w:t>
      </w:r>
      <w:r w:rsidR="00BF7D4A">
        <w:t xml:space="preserve">, </w:t>
      </w:r>
      <w:r w:rsidRPr="008A7EC9">
        <w:t>je ne parlais pas</w:t>
      </w:r>
      <w:r w:rsidR="00BF7D4A">
        <w:t xml:space="preserve">. </w:t>
      </w:r>
      <w:r w:rsidRPr="008A7EC9">
        <w:t>Que lui aurais-je dit</w:t>
      </w:r>
      <w:r w:rsidR="00BF7D4A">
        <w:t xml:space="preserve"> ? </w:t>
      </w:r>
      <w:r w:rsidRPr="008A7EC9">
        <w:t>et nos pensées</w:t>
      </w:r>
      <w:r w:rsidR="00BF7D4A">
        <w:t xml:space="preserve">, </w:t>
      </w:r>
      <w:r w:rsidRPr="008A7EC9">
        <w:t>en cette heure tragique</w:t>
      </w:r>
      <w:r w:rsidR="00BF7D4A">
        <w:t xml:space="preserve">, </w:t>
      </w:r>
      <w:r w:rsidRPr="008A7EC9">
        <w:t>n</w:t>
      </w:r>
      <w:r w:rsidR="00BF7D4A">
        <w:t>’</w:t>
      </w:r>
      <w:r w:rsidRPr="008A7EC9">
        <w:t>étaient-elles pas les mêmes</w:t>
      </w:r>
      <w:r w:rsidR="00BF7D4A">
        <w:t xml:space="preserve"> ? </w:t>
      </w:r>
      <w:r w:rsidRPr="008A7EC9">
        <w:t>À quoi bon les écha</w:t>
      </w:r>
      <w:r w:rsidRPr="008A7EC9">
        <w:t>n</w:t>
      </w:r>
      <w:r w:rsidRPr="008A7EC9">
        <w:t>ger</w:t>
      </w:r>
      <w:r w:rsidR="00BF7D4A">
        <w:t> ?</w:t>
      </w:r>
    </w:p>
    <w:p w14:paraId="54DCB1A6" w14:textId="77777777" w:rsidR="00BF7D4A" w:rsidRDefault="009D75A4" w:rsidP="009D75A4">
      <w:r w:rsidRPr="008A7EC9">
        <w:t>Soudain l</w:t>
      </w:r>
      <w:r w:rsidR="00BF7D4A">
        <w:t>’</w:t>
      </w:r>
      <w:r w:rsidRPr="008A7EC9">
        <w:t>expression fixe qui contractait ses traits perdit un peu de sa raideur</w:t>
      </w:r>
      <w:r w:rsidR="00BF7D4A">
        <w:t xml:space="preserve">. </w:t>
      </w:r>
      <w:r w:rsidRPr="008A7EC9">
        <w:t>Elle se mit à parler à voix basse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étais vra</w:t>
      </w:r>
      <w:r w:rsidRPr="008A7EC9">
        <w:t>i</w:t>
      </w:r>
      <w:r w:rsidRPr="008A7EC9">
        <w:t>ment ahuri de ce bizarre entretien</w:t>
      </w:r>
      <w:r w:rsidR="00BF7D4A">
        <w:t xml:space="preserve">, </w:t>
      </w:r>
      <w:r w:rsidRPr="008A7EC9">
        <w:t>de cette non moins bizarre idée de venir</w:t>
      </w:r>
      <w:r w:rsidR="00BF7D4A">
        <w:t xml:space="preserve">, </w:t>
      </w:r>
      <w:r w:rsidRPr="008A7EC9">
        <w:t>en un tel moment</w:t>
      </w:r>
      <w:r w:rsidR="00BF7D4A">
        <w:t xml:space="preserve">, </w:t>
      </w:r>
      <w:r w:rsidRPr="008A7EC9">
        <w:t>chasser ces oiseaux</w:t>
      </w:r>
      <w:r w:rsidR="00BF7D4A">
        <w:t xml:space="preserve">, </w:t>
      </w:r>
      <w:r w:rsidRPr="008A7EC9">
        <w:t>dont elle était en train de me dépeindre les habitudes</w:t>
      </w:r>
      <w:r w:rsidR="00BF7D4A">
        <w:t>.</w:t>
      </w:r>
    </w:p>
    <w:p w14:paraId="2EDB7930" w14:textId="77777777" w:rsidR="00BF7D4A" w:rsidRDefault="009D75A4" w:rsidP="009D75A4">
      <w:r w:rsidRPr="008A7EC9">
        <w:t>Son fusil chargé était sur ses genoux</w:t>
      </w:r>
      <w:r w:rsidR="00BF7D4A">
        <w:t xml:space="preserve">, </w:t>
      </w:r>
      <w:r w:rsidRPr="008A7EC9">
        <w:t>et voici ce qu</w:t>
      </w:r>
      <w:r w:rsidR="00BF7D4A">
        <w:t>’</w:t>
      </w:r>
      <w:r w:rsidRPr="008A7EC9">
        <w:t>elle me disait</w:t>
      </w:r>
      <w:r w:rsidR="00BF7D4A">
        <w:t xml:space="preserve">, </w:t>
      </w:r>
      <w:r w:rsidRPr="008A7EC9">
        <w:t>avec un sourire singulier qui me fit à cet instant craindre que cette nuit n</w:t>
      </w:r>
      <w:r w:rsidR="00BF7D4A">
        <w:t>’</w:t>
      </w:r>
      <w:r w:rsidRPr="008A7EC9">
        <w:t>eût eu sur sa raison une influence fatale</w:t>
      </w:r>
      <w:r w:rsidR="00BF7D4A">
        <w:t>.</w:t>
      </w:r>
    </w:p>
    <w:p w14:paraId="7FDFEC8E" w14:textId="77777777" w:rsidR="00BF7D4A" w:rsidRDefault="00BF7D4A" w:rsidP="009D75A4">
      <w:r>
        <w:t>— </w:t>
      </w:r>
      <w:r w:rsidR="009D75A4" w:rsidRPr="008A7EC9">
        <w:t>Les draines</w:t>
      </w:r>
      <w:r>
        <w:t xml:space="preserve">. </w:t>
      </w:r>
      <w:r w:rsidR="009D75A4" w:rsidRPr="008A7EC9">
        <w:t>Tu les connais bien</w:t>
      </w:r>
      <w:r>
        <w:t xml:space="preserve">, </w:t>
      </w:r>
      <w:r w:rsidR="009D75A4" w:rsidRPr="008A7EC9">
        <w:t>de grosses grives</w:t>
      </w:r>
      <w:r>
        <w:t xml:space="preserve">. </w:t>
      </w:r>
      <w:r w:rsidR="009D75A4" w:rsidRPr="008A7EC9">
        <w:t>Mais qui passent plus tôt</w:t>
      </w:r>
      <w:r>
        <w:t xml:space="preserve">. </w:t>
      </w:r>
      <w:r w:rsidR="009D75A4" w:rsidRPr="008A7EC9">
        <w:t>Ce sont des oiseaux difficiles à chasser</w:t>
      </w:r>
      <w:r>
        <w:t xml:space="preserve">, </w:t>
      </w:r>
      <w:r w:rsidR="009D75A4" w:rsidRPr="008A7EC9">
        <w:t>contre l</w:t>
      </w:r>
      <w:r>
        <w:t>’</w:t>
      </w:r>
      <w:r w:rsidR="009D75A4" w:rsidRPr="008A7EC9">
        <w:t>apparence</w:t>
      </w:r>
      <w:r>
        <w:t xml:space="preserve">, </w:t>
      </w:r>
      <w:r w:rsidR="009D75A4" w:rsidRPr="008A7EC9">
        <w:t>très traîtres</w:t>
      </w:r>
      <w:r>
        <w:t xml:space="preserve">, </w:t>
      </w:r>
      <w:r w:rsidR="009D75A4" w:rsidRPr="008A7EC9">
        <w:t>au fond</w:t>
      </w:r>
      <w:r>
        <w:t xml:space="preserve">. </w:t>
      </w:r>
      <w:r w:rsidR="009D75A4" w:rsidRPr="008A7EC9">
        <w:t>On les sait près de soi</w:t>
      </w:r>
      <w:r>
        <w:t xml:space="preserve">, </w:t>
      </w:r>
      <w:r w:rsidR="009D75A4" w:rsidRPr="008A7EC9">
        <w:rPr>
          <w:bCs/>
        </w:rPr>
        <w:t>c</w:t>
      </w:r>
      <w:r w:rsidR="009D75A4" w:rsidRPr="008A7EC9">
        <w:t>omme nous les savons en ce moment</w:t>
      </w:r>
      <w:r>
        <w:t xml:space="preserve">. </w:t>
      </w:r>
      <w:r w:rsidR="009D75A4" w:rsidRPr="008A7EC9">
        <w:t>On ne les voit pas</w:t>
      </w:r>
      <w:r>
        <w:t xml:space="preserve">. </w:t>
      </w:r>
      <w:r w:rsidR="009D75A4" w:rsidRPr="008A7EC9">
        <w:t>On les devine</w:t>
      </w:r>
      <w:r>
        <w:t xml:space="preserve">. </w:t>
      </w:r>
      <w:r w:rsidR="009D75A4" w:rsidRPr="008A7EC9">
        <w:t>Il faut tirer au jugé</w:t>
      </w:r>
      <w:r>
        <w:t xml:space="preserve">. </w:t>
      </w:r>
      <w:r w:rsidR="009D75A4" w:rsidRPr="008A7EC9">
        <w:t>Moi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ai l</w:t>
      </w:r>
      <w:r>
        <w:t>’</w:t>
      </w:r>
      <w:r w:rsidR="009D75A4" w:rsidRPr="008A7EC9">
        <w:t>habitude</w:t>
      </w:r>
      <w:r>
        <w:t xml:space="preserve">. </w:t>
      </w:r>
      <w:r w:rsidR="009D75A4" w:rsidRPr="008A7EC9">
        <w:t>Ainsi si je te dis</w:t>
      </w:r>
      <w:r>
        <w:t xml:space="preserve"> : </w:t>
      </w:r>
      <w:r w:rsidR="009D75A4" w:rsidRPr="008A7EC9">
        <w:t>tire</w:t>
      </w:r>
      <w:r>
        <w:t xml:space="preserve">, </w:t>
      </w:r>
      <w:r w:rsidR="009D75A4" w:rsidRPr="008A7EC9">
        <w:t>en te montrant la direction</w:t>
      </w:r>
      <w:r>
        <w:t xml:space="preserve">, </w:t>
      </w:r>
      <w:r w:rsidR="009D75A4" w:rsidRPr="008A7EC9">
        <w:t>tu tireras</w:t>
      </w:r>
      <w:r>
        <w:t xml:space="preserve">, </w:t>
      </w:r>
      <w:r w:rsidR="009D75A4" w:rsidRPr="008A7EC9">
        <w:t>sans t</w:t>
      </w:r>
      <w:r>
        <w:t>’</w:t>
      </w:r>
      <w:r w:rsidR="009D75A4" w:rsidRPr="008A7EC9">
        <w:t>occuper du but</w:t>
      </w:r>
      <w:r>
        <w:t xml:space="preserve">. </w:t>
      </w:r>
      <w:r w:rsidR="009D75A4" w:rsidRPr="008A7EC9">
        <w:t>Tu iras voir</w:t>
      </w:r>
      <w:r>
        <w:t xml:space="preserve">, </w:t>
      </w:r>
      <w:r w:rsidR="009D75A4" w:rsidRPr="008A7EC9">
        <w:t>et il y aura une draine à terre</w:t>
      </w:r>
      <w:r>
        <w:t>.</w:t>
      </w:r>
    </w:p>
    <w:p w14:paraId="57C53EAF" w14:textId="77777777" w:rsidR="00BF7D4A" w:rsidRDefault="009D75A4" w:rsidP="009D75A4">
      <w:r w:rsidRPr="008A7EC9">
        <w:t>Elle baissa la voix</w:t>
      </w:r>
      <w:r w:rsidR="00BF7D4A">
        <w:t xml:space="preserve">. </w:t>
      </w:r>
      <w:r w:rsidRPr="008A7EC9">
        <w:t>Cette voix se fit sifflante</w:t>
      </w:r>
      <w:r w:rsidR="00BF7D4A">
        <w:t xml:space="preserve">. </w:t>
      </w:r>
      <w:r w:rsidRPr="008A7EC9">
        <w:t>Le bras tendu</w:t>
      </w:r>
      <w:r w:rsidR="00BF7D4A">
        <w:t xml:space="preserve">, </w:t>
      </w:r>
      <w:r w:rsidRPr="008A7EC9">
        <w:t>elle me désignait un point</w:t>
      </w:r>
      <w:r w:rsidR="00BF7D4A">
        <w:t xml:space="preserve">, </w:t>
      </w:r>
      <w:r w:rsidRPr="008A7EC9">
        <w:t>un imperceptible bruissement de feuilles dans l</w:t>
      </w:r>
      <w:r w:rsidR="00BF7D4A">
        <w:t>’</w:t>
      </w:r>
      <w:r w:rsidRPr="008A7EC9">
        <w:t>épaisse charmille</w:t>
      </w:r>
      <w:r w:rsidR="00BF7D4A">
        <w:t>.</w:t>
      </w:r>
    </w:p>
    <w:p w14:paraId="0F4E6E7C" w14:textId="77777777" w:rsidR="00BF7D4A" w:rsidRDefault="00BF7D4A" w:rsidP="009D75A4">
      <w:r>
        <w:t>— </w:t>
      </w:r>
      <w:r w:rsidR="009D75A4" w:rsidRPr="008A7EC9">
        <w:t>Tire</w:t>
      </w:r>
      <w:r>
        <w:t xml:space="preserve">, </w:t>
      </w:r>
      <w:r w:rsidR="009D75A4" w:rsidRPr="008A7EC9">
        <w:t>ordonna-t-elle</w:t>
      </w:r>
      <w:r>
        <w:t xml:space="preserve">. </w:t>
      </w:r>
      <w:r w:rsidR="009D75A4" w:rsidRPr="008A7EC9">
        <w:t>Tire donc</w:t>
      </w:r>
      <w:r>
        <w:t>.</w:t>
      </w:r>
    </w:p>
    <w:p w14:paraId="1A3A325C" w14:textId="77777777" w:rsidR="00BF7D4A" w:rsidRDefault="00BF7D4A" w:rsidP="009D75A4">
      <w:r>
        <w:lastRenderedPageBreak/>
        <w:t>— </w:t>
      </w:r>
      <w:r w:rsidR="009D75A4" w:rsidRPr="008A7EC9">
        <w:t>Mais</w:t>
      </w:r>
      <w:r>
        <w:t xml:space="preserve">, </w:t>
      </w:r>
      <w:r w:rsidR="009D75A4" w:rsidRPr="008A7EC9">
        <w:t>dis-je déconcerté</w:t>
      </w:r>
      <w:r>
        <w:t xml:space="preserve">, </w:t>
      </w:r>
      <w:r w:rsidR="009D75A4" w:rsidRPr="008A7EC9">
        <w:t>je ne vois pas bien</w:t>
      </w:r>
      <w:r>
        <w:t>…</w:t>
      </w:r>
    </w:p>
    <w:p w14:paraId="41191CF9" w14:textId="77777777" w:rsidR="00BF7D4A" w:rsidRDefault="00BF7D4A" w:rsidP="009D75A4">
      <w:r>
        <w:t>— </w:t>
      </w:r>
      <w:r w:rsidR="009D75A4" w:rsidRPr="008A7EC9">
        <w:t>Maladroit</w:t>
      </w:r>
      <w:r>
        <w:t xml:space="preserve">, </w:t>
      </w:r>
      <w:r w:rsidR="009D75A4" w:rsidRPr="008A7EC9">
        <w:t>murmura-t-elle</w:t>
      </w:r>
      <w:r>
        <w:t xml:space="preserve">. </w:t>
      </w:r>
      <w:r w:rsidR="009D75A4" w:rsidRPr="008A7EC9">
        <w:t>Ce sera donc moi</w:t>
      </w:r>
      <w:r>
        <w:t>.</w:t>
      </w:r>
    </w:p>
    <w:p w14:paraId="79FBC740" w14:textId="77777777" w:rsidR="00BF7D4A" w:rsidRDefault="009D75A4" w:rsidP="009D75A4">
      <w:r w:rsidRPr="008A7EC9">
        <w:t>Elle épaula et lâcha son coup de fusil</w:t>
      </w:r>
      <w:r w:rsidR="00BF7D4A">
        <w:t>.</w:t>
      </w:r>
    </w:p>
    <w:p w14:paraId="6E574DE3" w14:textId="77777777" w:rsidR="00BF7D4A" w:rsidRDefault="009D75A4" w:rsidP="009D75A4">
      <w:r w:rsidRPr="008A7EC9">
        <w:t>Une détonation</w:t>
      </w:r>
      <w:r w:rsidR="00BF7D4A">
        <w:t xml:space="preserve">, </w:t>
      </w:r>
      <w:r w:rsidRPr="008A7EC9">
        <w:t>un cri épouvantable</w:t>
      </w:r>
      <w:r w:rsidR="00BF7D4A">
        <w:t xml:space="preserve">, </w:t>
      </w:r>
      <w:r w:rsidRPr="008A7EC9">
        <w:t>atroce</w:t>
      </w:r>
      <w:r w:rsidR="00BF7D4A">
        <w:t xml:space="preserve">. </w:t>
      </w:r>
      <w:r w:rsidRPr="008A7EC9">
        <w:t>Je tremblai comme tremblaient encore les branches que le plomb venait de balayer</w:t>
      </w:r>
      <w:r w:rsidR="00BF7D4A">
        <w:t>.</w:t>
      </w:r>
    </w:p>
    <w:p w14:paraId="7A71B1E7" w14:textId="77777777" w:rsidR="00BF7D4A" w:rsidRDefault="009D75A4" w:rsidP="009D75A4">
      <w:r w:rsidRPr="008A7EC9">
        <w:t>Appuyée sur son canon fumant</w:t>
      </w:r>
      <w:r w:rsidR="00BF7D4A">
        <w:t xml:space="preserve">, </w:t>
      </w:r>
      <w:r w:rsidRPr="008A7EC9">
        <w:t>la grande-duchesse me dit avec son sourire pâle</w:t>
      </w:r>
      <w:r w:rsidR="00BF7D4A">
        <w:t> :</w:t>
      </w:r>
    </w:p>
    <w:p w14:paraId="2ECB75B2" w14:textId="77777777" w:rsidR="00BF7D4A" w:rsidRDefault="00BF7D4A" w:rsidP="009D75A4">
      <w:r>
        <w:t>— </w:t>
      </w:r>
      <w:r w:rsidR="009D75A4" w:rsidRPr="008A7EC9">
        <w:t>Va voir</w:t>
      </w:r>
      <w:r>
        <w:t>…</w:t>
      </w:r>
    </w:p>
    <w:p w14:paraId="14ADAF78" w14:textId="77777777" w:rsidR="00BF7D4A" w:rsidRDefault="009D75A4" w:rsidP="009D75A4">
      <w:r w:rsidRPr="008A7EC9">
        <w:t>En chancelant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obéis</w:t>
      </w:r>
      <w:r w:rsidR="00BF7D4A">
        <w:t xml:space="preserve"> ; </w:t>
      </w:r>
      <w:r w:rsidRPr="008A7EC9">
        <w:t>je traversai la charmille</w:t>
      </w:r>
      <w:r w:rsidR="00BF7D4A">
        <w:t>.</w:t>
      </w:r>
    </w:p>
    <w:p w14:paraId="0C4D2C5E" w14:textId="77777777" w:rsidR="00BF7D4A" w:rsidRDefault="009D75A4" w:rsidP="009D75A4">
      <w:r w:rsidRPr="008A7EC9">
        <w:t>Derrière</w:t>
      </w:r>
      <w:r w:rsidR="00BF7D4A">
        <w:t xml:space="preserve">, </w:t>
      </w:r>
      <w:r w:rsidRPr="008A7EC9">
        <w:t>dans une mare de sang que buvait la terre</w:t>
      </w:r>
      <w:r w:rsidR="00BF7D4A">
        <w:t xml:space="preserve">, </w:t>
      </w:r>
      <w:r w:rsidRPr="008A7EC9">
        <w:t>le v</w:t>
      </w:r>
      <w:r w:rsidRPr="008A7EC9">
        <w:t>i</w:t>
      </w:r>
      <w:r w:rsidRPr="008A7EC9">
        <w:t>sage littéralement haché par la charge de plomb qu</w:t>
      </w:r>
      <w:r w:rsidR="00BF7D4A">
        <w:t>’</w:t>
      </w:r>
      <w:r w:rsidRPr="008A7EC9">
        <w:t>elle avait r</w:t>
      </w:r>
      <w:r w:rsidRPr="008A7EC9">
        <w:t>e</w:t>
      </w:r>
      <w:r w:rsidRPr="008A7EC9">
        <w:t>çu presque à bout portant</w:t>
      </w:r>
      <w:r w:rsidR="00BF7D4A">
        <w:t xml:space="preserve">, </w:t>
      </w:r>
      <w:r w:rsidRPr="008A7EC9">
        <w:t xml:space="preserve">Mélusine de </w:t>
      </w:r>
      <w:proofErr w:type="spellStart"/>
      <w:r w:rsidRPr="008A7EC9">
        <w:t>Graffenfried</w:t>
      </w:r>
      <w:proofErr w:type="spellEnd"/>
      <w:r w:rsidRPr="008A7EC9">
        <w:t xml:space="preserve"> se tordait dans les convulsions de l</w:t>
      </w:r>
      <w:r w:rsidR="00BF7D4A">
        <w:t>’</w:t>
      </w:r>
      <w:r w:rsidRPr="008A7EC9">
        <w:t>agonie</w:t>
      </w:r>
      <w:r w:rsidR="00BF7D4A">
        <w:t>.</w:t>
      </w:r>
    </w:p>
    <w:p w14:paraId="64BAD1EE" w14:textId="77777777" w:rsidR="00BF7D4A" w:rsidRDefault="00BF7D4A" w:rsidP="009D75A4">
      <w:r>
        <w:t>— </w:t>
      </w:r>
      <w:r w:rsidR="009D75A4" w:rsidRPr="008A7EC9">
        <w:t>Quel horrible malheur</w:t>
      </w:r>
      <w:r>
        <w:t xml:space="preserve"> ! </w:t>
      </w:r>
      <w:r w:rsidR="009D75A4" w:rsidRPr="008A7EC9">
        <w:t>criai-je d</w:t>
      </w:r>
      <w:r>
        <w:t>’</w:t>
      </w:r>
      <w:r w:rsidR="009D75A4" w:rsidRPr="008A7EC9">
        <w:t>une voix blanche</w:t>
      </w:r>
      <w:r>
        <w:t>.</w:t>
      </w:r>
    </w:p>
    <w:p w14:paraId="26D768C2" w14:textId="77777777" w:rsidR="00BF7D4A" w:rsidRDefault="009D75A4" w:rsidP="009D75A4">
      <w:r w:rsidRPr="008A7EC9">
        <w:t>La grande-duchesse venait de traverser la charmille</w:t>
      </w:r>
      <w:r w:rsidR="00BF7D4A">
        <w:t xml:space="preserve">. </w:t>
      </w:r>
      <w:r w:rsidRPr="008A7EC9">
        <w:t>Un œil de Mélusine était crevé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autre fixait Aurore avec une e</w:t>
      </w:r>
      <w:r w:rsidRPr="008A7EC9">
        <w:t>x</w:t>
      </w:r>
      <w:r w:rsidRPr="008A7EC9">
        <w:t>pression folle d</w:t>
      </w:r>
      <w:r w:rsidR="00BF7D4A">
        <w:t>’</w:t>
      </w:r>
      <w:r w:rsidRPr="008A7EC9">
        <w:t>épouvante et de souffrance</w:t>
      </w:r>
      <w:r w:rsidR="00BF7D4A">
        <w:t>.</w:t>
      </w:r>
    </w:p>
    <w:p w14:paraId="50D15E45" w14:textId="77777777" w:rsidR="00BF7D4A" w:rsidRDefault="009D75A4" w:rsidP="009D75A4">
      <w:r w:rsidRPr="008A7EC9">
        <w:t>Aurore la regarda froidement et murmura la phrase d</w:t>
      </w:r>
      <w:r w:rsidR="00BF7D4A">
        <w:t>’</w:t>
      </w:r>
      <w:r w:rsidRPr="008A7EC9">
        <w:t xml:space="preserve">Hamlet après le meurtre de </w:t>
      </w:r>
      <w:proofErr w:type="spellStart"/>
      <w:r w:rsidRPr="008A7EC9">
        <w:t>Polonius</w:t>
      </w:r>
      <w:proofErr w:type="spellEnd"/>
      <w:r w:rsidR="00BF7D4A">
        <w:t> :</w:t>
      </w:r>
    </w:p>
    <w:p w14:paraId="0E288113" w14:textId="77777777" w:rsidR="00BF7D4A" w:rsidRDefault="00BF7D4A" w:rsidP="009D75A4">
      <w:pPr>
        <w:rPr>
          <w:i/>
          <w:iCs/>
        </w:rPr>
      </w:pPr>
      <w:r>
        <w:t>— </w:t>
      </w:r>
      <w:r w:rsidR="009D75A4" w:rsidRPr="008A7EC9">
        <w:rPr>
          <w:i/>
          <w:iCs/>
        </w:rPr>
        <w:t>J</w:t>
      </w:r>
      <w:r>
        <w:rPr>
          <w:i/>
          <w:iCs/>
        </w:rPr>
        <w:t>’</w:t>
      </w:r>
      <w:r w:rsidR="009D75A4" w:rsidRPr="008A7EC9">
        <w:rPr>
          <w:i/>
          <w:iCs/>
        </w:rPr>
        <w:t>aurais voulu que ce fût quelqu</w:t>
      </w:r>
      <w:r>
        <w:rPr>
          <w:i/>
          <w:iCs/>
        </w:rPr>
        <w:t>’</w:t>
      </w:r>
      <w:r w:rsidR="009D75A4" w:rsidRPr="008A7EC9">
        <w:rPr>
          <w:i/>
          <w:iCs/>
        </w:rPr>
        <w:t>un de plus puissant</w:t>
      </w:r>
      <w:r>
        <w:rPr>
          <w:i/>
          <w:iCs/>
        </w:rPr>
        <w:t>.</w:t>
      </w:r>
    </w:p>
    <w:p w14:paraId="0453EBBD" w14:textId="77777777" w:rsidR="00BF7D4A" w:rsidRDefault="009D75A4" w:rsidP="009D75A4">
      <w:r w:rsidRPr="008A7EC9">
        <w:t>Dans un terrible hoquet</w:t>
      </w:r>
      <w:r w:rsidR="00BF7D4A">
        <w:t xml:space="preserve">, </w:t>
      </w:r>
      <w:r w:rsidRPr="008A7EC9">
        <w:t>Mélusine expirait</w:t>
      </w:r>
      <w:r w:rsidR="00BF7D4A">
        <w:t>.</w:t>
      </w:r>
    </w:p>
    <w:p w14:paraId="4092F220" w14:textId="77777777" w:rsidR="00BF7D4A" w:rsidRDefault="009D75A4" w:rsidP="009D75A4">
      <w:r w:rsidRPr="008A7EC9">
        <w:t>Un moment</w:t>
      </w:r>
      <w:r w:rsidR="00BF7D4A">
        <w:t xml:space="preserve">, </w:t>
      </w:r>
      <w:r w:rsidRPr="008A7EC9">
        <w:t>la grande-duchesse resta immobile</w:t>
      </w:r>
      <w:r w:rsidR="00BF7D4A">
        <w:t xml:space="preserve">. </w:t>
      </w:r>
      <w:r w:rsidRPr="008A7EC9">
        <w:t>Ses traits étaient d</w:t>
      </w:r>
      <w:r w:rsidR="00BF7D4A">
        <w:t>’</w:t>
      </w:r>
      <w:r w:rsidRPr="008A7EC9">
        <w:t>une dureté implacable</w:t>
      </w:r>
      <w:r w:rsidR="00BF7D4A">
        <w:t xml:space="preserve">, </w:t>
      </w:r>
      <w:r w:rsidRPr="008A7EC9">
        <w:t>qui me fit peur</w:t>
      </w:r>
      <w:r w:rsidR="00BF7D4A">
        <w:t xml:space="preserve">. </w:t>
      </w:r>
      <w:r w:rsidRPr="008A7EC9">
        <w:t>Elle voyait sans un frisson l</w:t>
      </w:r>
      <w:r w:rsidR="00BF7D4A">
        <w:t>’</w:t>
      </w:r>
      <w:r w:rsidRPr="008A7EC9">
        <w:t>œil vitreux de la morte la regarder</w:t>
      </w:r>
      <w:r w:rsidR="00BF7D4A">
        <w:t>.</w:t>
      </w:r>
    </w:p>
    <w:p w14:paraId="4EDB8536" w14:textId="77777777" w:rsidR="00BF7D4A" w:rsidRDefault="00BF7D4A" w:rsidP="009D75A4">
      <w:r>
        <w:lastRenderedPageBreak/>
        <w:t>— </w:t>
      </w:r>
      <w:r w:rsidR="009D75A4" w:rsidRPr="008A7EC9">
        <w:t>Rentrons</w:t>
      </w:r>
      <w:r>
        <w:t xml:space="preserve">, </w:t>
      </w:r>
      <w:r w:rsidR="009D75A4" w:rsidRPr="008A7EC9">
        <w:t>dit-elle enfin</w:t>
      </w:r>
      <w:r>
        <w:t xml:space="preserve">. </w:t>
      </w:r>
      <w:r w:rsidR="009D75A4" w:rsidRPr="008A7EC9">
        <w:t>Il faut prévenir au palais de ce nouveau malheur</w:t>
      </w:r>
      <w:r>
        <w:t>.</w:t>
      </w:r>
    </w:p>
    <w:p w14:paraId="42E7215E" w14:textId="37140345" w:rsidR="00BF7D4A" w:rsidRDefault="009D75A4" w:rsidP="009D75A4">
      <w:r w:rsidRPr="008A7EC9">
        <w:t>Elle prit entre mes doigts tremblants le mince fusil fin</w:t>
      </w:r>
      <w:r w:rsidRPr="008A7EC9">
        <w:t>e</w:t>
      </w:r>
      <w:r w:rsidRPr="008A7EC9">
        <w:t xml:space="preserve">ment damasquiné qui avait été celui de </w:t>
      </w:r>
      <w:r w:rsidR="00BF7D4A">
        <w:t>M</w:t>
      </w:r>
      <w:r w:rsidR="00BF7D4A" w:rsidRPr="00BF7D4A">
        <w:rPr>
          <w:vertAlign w:val="superscript"/>
        </w:rPr>
        <w:t>lle</w:t>
      </w:r>
      <w:r w:rsidR="00BF7D4A">
        <w:t> de </w:t>
      </w:r>
      <w:proofErr w:type="spellStart"/>
      <w:r w:rsidRPr="008A7EC9">
        <w:t>Graffenfried</w:t>
      </w:r>
      <w:proofErr w:type="spellEnd"/>
      <w:r w:rsidRPr="008A7EC9">
        <w:t xml:space="preserve"> et le posa à côté du cadavre</w:t>
      </w:r>
      <w:r w:rsidR="00BF7D4A">
        <w:t>.</w:t>
      </w:r>
    </w:p>
    <w:p w14:paraId="3CFAFB34" w14:textId="77777777" w:rsidR="00BF7D4A" w:rsidRDefault="009D75A4" w:rsidP="009D75A4">
      <w:r w:rsidRPr="008A7EC9">
        <w:t>Puis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un pas alerte</w:t>
      </w:r>
      <w:r w:rsidR="00BF7D4A">
        <w:t xml:space="preserve">, </w:t>
      </w:r>
      <w:r w:rsidRPr="008A7EC9">
        <w:t>elle partit</w:t>
      </w:r>
      <w:r w:rsidR="00BF7D4A">
        <w:t xml:space="preserve">, </w:t>
      </w:r>
      <w:r w:rsidRPr="008A7EC9">
        <w:t>m</w:t>
      </w:r>
      <w:r w:rsidR="00BF7D4A">
        <w:t>’</w:t>
      </w:r>
      <w:r w:rsidRPr="008A7EC9">
        <w:t>ayant fait signe de d</w:t>
      </w:r>
      <w:r w:rsidRPr="008A7EC9">
        <w:t>e</w:t>
      </w:r>
      <w:r w:rsidRPr="008A7EC9">
        <w:t>meurer</w:t>
      </w:r>
      <w:r w:rsidR="00BF7D4A">
        <w:t>.</w:t>
      </w:r>
    </w:p>
    <w:p w14:paraId="7358BEDC" w14:textId="77777777" w:rsidR="00BF7D4A" w:rsidRDefault="009D75A4" w:rsidP="009D75A4">
      <w:r w:rsidRPr="008A7EC9">
        <w:t>Resté seul auprès de la morte</w:t>
      </w:r>
      <w:r w:rsidR="00BF7D4A">
        <w:t xml:space="preserve">, </w:t>
      </w:r>
      <w:r w:rsidRPr="008A7EC9">
        <w:t>je n</w:t>
      </w:r>
      <w:r w:rsidR="00BF7D4A">
        <w:t>’</w:t>
      </w:r>
      <w:r w:rsidRPr="008A7EC9">
        <w:t>osai d</w:t>
      </w:r>
      <w:r w:rsidR="00BF7D4A">
        <w:t>’</w:t>
      </w:r>
      <w:r w:rsidRPr="008A7EC9">
        <w:t>abord la regarder</w:t>
      </w:r>
      <w:r w:rsidR="00BF7D4A">
        <w:t xml:space="preserve">. </w:t>
      </w:r>
      <w:r w:rsidRPr="008A7EC9">
        <w:t>Où donc</w:t>
      </w:r>
      <w:r w:rsidR="00BF7D4A">
        <w:t xml:space="preserve">, </w:t>
      </w:r>
      <w:r w:rsidRPr="008A7EC9">
        <w:t>mon Dieu</w:t>
      </w:r>
      <w:r w:rsidR="00BF7D4A">
        <w:t xml:space="preserve">, </w:t>
      </w:r>
      <w:r w:rsidRPr="008A7EC9">
        <w:t>le beau teint mat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ovale du visage</w:t>
      </w:r>
      <w:r w:rsidR="00BF7D4A">
        <w:t xml:space="preserve">, </w:t>
      </w:r>
      <w:r w:rsidRPr="008A7EC9">
        <w:t>les yeux languissants</w:t>
      </w:r>
      <w:r w:rsidR="00BF7D4A">
        <w:t xml:space="preserve"> : </w:t>
      </w:r>
      <w:r w:rsidRPr="008A7EC9">
        <w:t>une infâme bouillie sanglante</w:t>
      </w:r>
      <w:r w:rsidR="00BF7D4A">
        <w:t xml:space="preserve">, </w:t>
      </w:r>
      <w:r w:rsidRPr="008A7EC9">
        <w:t>emmêlée de terre et de cheveux</w:t>
      </w:r>
      <w:r w:rsidR="00BF7D4A">
        <w:t>.</w:t>
      </w:r>
    </w:p>
    <w:p w14:paraId="25B2D5EC" w14:textId="77777777" w:rsidR="00BF7D4A" w:rsidRDefault="009D75A4" w:rsidP="009D75A4">
      <w:r w:rsidRPr="008A7EC9">
        <w:t>D</w:t>
      </w:r>
      <w:r w:rsidR="00BF7D4A">
        <w:t>’</w:t>
      </w:r>
      <w:r w:rsidRPr="008A7EC9">
        <w:t>horribles insectes verts déjà tournoyaient autour de ces misérables débris</w:t>
      </w:r>
      <w:r w:rsidR="00BF7D4A">
        <w:t xml:space="preserve">. </w:t>
      </w:r>
      <w:r w:rsidRPr="008A7EC9">
        <w:t>Je coupai une branche de noisetier toute feuillue et me mis en devoir de les écarter</w:t>
      </w:r>
      <w:r w:rsidR="00BF7D4A">
        <w:t xml:space="preserve">, </w:t>
      </w:r>
      <w:r w:rsidRPr="008A7EC9">
        <w:t>à peu près comme chez nous les vieilles pâtissières foraines écartent les mouches de leur éventaire avec un plumeau de papier</w:t>
      </w:r>
      <w:r w:rsidR="00BF7D4A">
        <w:t>.</w:t>
      </w:r>
    </w:p>
    <w:p w14:paraId="2F783134" w14:textId="37CDDD79" w:rsidR="00BF7D4A" w:rsidRDefault="009D75A4" w:rsidP="009D75A4">
      <w:r w:rsidRPr="008A7EC9">
        <w:t>La grande-duchesse fut bientôt de retour</w:t>
      </w:r>
      <w:r w:rsidR="00BF7D4A">
        <w:t>. M</w:t>
      </w:r>
      <w:r w:rsidR="00BF7D4A" w:rsidRPr="00BF7D4A">
        <w:rPr>
          <w:vertAlign w:val="superscript"/>
        </w:rPr>
        <w:t>me</w:t>
      </w:r>
      <w:r w:rsidR="00BF7D4A">
        <w:t> de </w:t>
      </w:r>
      <w:r w:rsidRPr="008A7EC9">
        <w:t>Wendel</w:t>
      </w:r>
      <w:r w:rsidR="00BF7D4A">
        <w:t xml:space="preserve">, </w:t>
      </w:r>
      <w:r w:rsidRPr="008A7EC9">
        <w:t>deux ou trois dames de la cour</w:t>
      </w:r>
      <w:r w:rsidR="00BF7D4A">
        <w:t xml:space="preserve">, </w:t>
      </w:r>
      <w:r w:rsidRPr="008A7EC9">
        <w:t>la femme de chambre de Mél</w:t>
      </w:r>
      <w:r w:rsidRPr="008A7EC9">
        <w:t>u</w:t>
      </w:r>
      <w:r w:rsidRPr="008A7EC9">
        <w:t>sine arrivaient avec elle</w:t>
      </w:r>
      <w:r w:rsidR="00BF7D4A">
        <w:t xml:space="preserve">, </w:t>
      </w:r>
      <w:r w:rsidRPr="008A7EC9">
        <w:t>se lamentant</w:t>
      </w:r>
      <w:r w:rsidR="00BF7D4A">
        <w:t xml:space="preserve">. </w:t>
      </w:r>
      <w:r w:rsidRPr="008A7EC9">
        <w:t>Elle</w:t>
      </w:r>
      <w:r w:rsidR="00BF7D4A">
        <w:t xml:space="preserve">, </w:t>
      </w:r>
      <w:r w:rsidRPr="008A7EC9">
        <w:t>toujours maîtresse d</w:t>
      </w:r>
      <w:r w:rsidR="00BF7D4A">
        <w:t>’</w:t>
      </w:r>
      <w:r w:rsidRPr="008A7EC9">
        <w:t>elle-même</w:t>
      </w:r>
      <w:r w:rsidR="00BF7D4A">
        <w:t xml:space="preserve">, </w:t>
      </w:r>
      <w:r w:rsidRPr="008A7EC9">
        <w:t>donnait des ordres</w:t>
      </w:r>
      <w:r w:rsidR="00BF7D4A">
        <w:t xml:space="preserve">. </w:t>
      </w:r>
      <w:r w:rsidRPr="008A7EC9">
        <w:t>Le corps de Mélusine</w:t>
      </w:r>
      <w:r w:rsidR="00BF7D4A">
        <w:t xml:space="preserve">, </w:t>
      </w:r>
      <w:r w:rsidRPr="008A7EC9">
        <w:t>posé sur une civière</w:t>
      </w:r>
      <w:r w:rsidR="00BF7D4A">
        <w:t xml:space="preserve">, </w:t>
      </w:r>
      <w:r w:rsidRPr="008A7EC9">
        <w:t>fut ramené au palais</w:t>
      </w:r>
      <w:r w:rsidR="00BF7D4A">
        <w:t>.</w:t>
      </w:r>
    </w:p>
    <w:p w14:paraId="1318BE46" w14:textId="77777777" w:rsidR="00BF7D4A" w:rsidRDefault="009D75A4" w:rsidP="009D75A4">
      <w:r w:rsidRPr="008A7EC9">
        <w:t>Comme nous arrivions</w:t>
      </w:r>
      <w:r w:rsidR="00BF7D4A">
        <w:t xml:space="preserve">, </w:t>
      </w:r>
      <w:r w:rsidRPr="008A7EC9">
        <w:t>nous vîmes le grand-duc venir au-devant du triste cortège</w:t>
      </w:r>
      <w:r w:rsidR="00BF7D4A">
        <w:t xml:space="preserve">. </w:t>
      </w:r>
      <w:r w:rsidRPr="008A7EC9">
        <w:t>Il était en train de visiter les blessés de la nuit quand on le mit au courant du nouveau malheur qui v</w:t>
      </w:r>
      <w:r w:rsidRPr="008A7EC9">
        <w:t>e</w:t>
      </w:r>
      <w:r w:rsidRPr="008A7EC9">
        <w:t xml:space="preserve">nait de frapper la cour de </w:t>
      </w:r>
      <w:proofErr w:type="spellStart"/>
      <w:r w:rsidRPr="008A7EC9">
        <w:t>Lautenbourg</w:t>
      </w:r>
      <w:proofErr w:type="spellEnd"/>
      <w:r w:rsidR="00BF7D4A">
        <w:t>.</w:t>
      </w:r>
    </w:p>
    <w:p w14:paraId="66D9E630" w14:textId="77777777" w:rsidR="00BF7D4A" w:rsidRDefault="009D75A4" w:rsidP="009D75A4">
      <w:r w:rsidRPr="008A7EC9">
        <w:t>Il accourait</w:t>
      </w:r>
      <w:r w:rsidR="00BF7D4A">
        <w:t xml:space="preserve">, </w:t>
      </w:r>
      <w:r w:rsidRPr="008A7EC9">
        <w:t>visiblement ému</w:t>
      </w:r>
      <w:r w:rsidR="00BF7D4A">
        <w:t>.</w:t>
      </w:r>
    </w:p>
    <w:p w14:paraId="25AB618B" w14:textId="77777777" w:rsidR="00BF7D4A" w:rsidRDefault="00BF7D4A" w:rsidP="009D75A4">
      <w:r>
        <w:t>— </w:t>
      </w:r>
      <w:r w:rsidR="009D75A4" w:rsidRPr="008A7EC9">
        <w:t>Ah</w:t>
      </w:r>
      <w:r>
        <w:t xml:space="preserve"> ! </w:t>
      </w:r>
      <w:r w:rsidR="009D75A4" w:rsidRPr="008A7EC9">
        <w:t>Madame</w:t>
      </w:r>
      <w:r>
        <w:t xml:space="preserve">, </w:t>
      </w:r>
      <w:r w:rsidR="009D75A4" w:rsidRPr="008A7EC9">
        <w:t>dit-il en serrant la main d</w:t>
      </w:r>
      <w:r>
        <w:t>’</w:t>
      </w:r>
      <w:r w:rsidR="009D75A4" w:rsidRPr="008A7EC9">
        <w:t>Aurore</w:t>
      </w:r>
      <w:r>
        <w:t xml:space="preserve">, </w:t>
      </w:r>
      <w:r w:rsidR="009D75A4" w:rsidRPr="008A7EC9">
        <w:t>quel d</w:t>
      </w:r>
      <w:r w:rsidR="009D75A4" w:rsidRPr="008A7EC9">
        <w:t>é</w:t>
      </w:r>
      <w:r w:rsidR="009D75A4" w:rsidRPr="008A7EC9">
        <w:t>plorable accident</w:t>
      </w:r>
      <w:r>
        <w:t> !</w:t>
      </w:r>
    </w:p>
    <w:p w14:paraId="6CE64FFA" w14:textId="77777777" w:rsidR="00BF7D4A" w:rsidRDefault="00BF7D4A" w:rsidP="009D75A4">
      <w:r>
        <w:lastRenderedPageBreak/>
        <w:t>— </w:t>
      </w:r>
      <w:r w:rsidR="009D75A4" w:rsidRPr="008A7EC9">
        <w:t>Le hasard a de ces fatalités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répondit avec une admirable gravité la grande-duchesse</w:t>
      </w:r>
      <w:r>
        <w:t>.</w:t>
      </w:r>
    </w:p>
    <w:p w14:paraId="702C0847" w14:textId="77777777" w:rsidR="00BF7D4A" w:rsidRDefault="00BF7D4A" w:rsidP="009D75A4">
      <w:r>
        <w:t>— </w:t>
      </w:r>
      <w:r w:rsidR="009D75A4" w:rsidRPr="008A7EC9">
        <w:t>Mais comment cela a-t-il pu se produire</w:t>
      </w:r>
      <w:r>
        <w:t> ?</w:t>
      </w:r>
    </w:p>
    <w:p w14:paraId="7EE34512" w14:textId="77777777" w:rsidR="00BF7D4A" w:rsidRDefault="00BF7D4A" w:rsidP="009D75A4">
      <w:r>
        <w:t>— </w:t>
      </w:r>
      <w:r w:rsidR="009D75A4" w:rsidRPr="008A7EC9">
        <w:t>Le sais-je</w:t>
      </w:r>
      <w:r>
        <w:t xml:space="preserve">, </w:t>
      </w:r>
      <w:r w:rsidR="009D75A4" w:rsidRPr="008A7EC9">
        <w:t>Monsieur</w:t>
      </w:r>
      <w:r>
        <w:t xml:space="preserve"> ? </w:t>
      </w:r>
      <w:r w:rsidR="009D75A4" w:rsidRPr="008A7EC9">
        <w:t>répondit Aurore</w:t>
      </w:r>
      <w:r>
        <w:t xml:space="preserve">. </w:t>
      </w:r>
      <w:r w:rsidR="009D75A4" w:rsidRPr="008A7EC9">
        <w:t>Je n</w:t>
      </w:r>
      <w:r>
        <w:t>’</w:t>
      </w:r>
      <w:r w:rsidR="009D75A4" w:rsidRPr="008A7EC9">
        <w:t>en suis pas à vrai dire mieux au courant que vous ne pouvez l</w:t>
      </w:r>
      <w:r>
        <w:t>’</w:t>
      </w:r>
      <w:r w:rsidR="009D75A4" w:rsidRPr="008A7EC9">
        <w:t>être vous-même des origines de l</w:t>
      </w:r>
      <w:r>
        <w:t>’</w:t>
      </w:r>
      <w:r w:rsidR="009D75A4" w:rsidRPr="008A7EC9">
        <w:t>incendie de cette nuit</w:t>
      </w:r>
      <w:r>
        <w:t>.</w:t>
      </w:r>
    </w:p>
    <w:p w14:paraId="29634514" w14:textId="77777777" w:rsidR="00BF7D4A" w:rsidRDefault="009D75A4" w:rsidP="009D75A4">
      <w:r w:rsidRPr="008A7EC9">
        <w:t>Le coup était droit</w:t>
      </w:r>
      <w:r w:rsidR="00BF7D4A">
        <w:t xml:space="preserve"> : </w:t>
      </w:r>
      <w:r w:rsidRPr="008A7EC9">
        <w:t>le grand-duc ne baissa pas la tête</w:t>
      </w:r>
      <w:r w:rsidR="00BF7D4A">
        <w:t>.</w:t>
      </w:r>
    </w:p>
    <w:p w14:paraId="0E245CE6" w14:textId="5C2EFE62" w:rsidR="00BF7D4A" w:rsidRDefault="00BF7D4A" w:rsidP="009D75A4">
      <w:r>
        <w:t>— </w:t>
      </w:r>
      <w:r w:rsidR="009D75A4" w:rsidRPr="008A7EC9">
        <w:t>Vous avez raison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importe comment</w:t>
      </w:r>
      <w:r>
        <w:t xml:space="preserve">, </w:t>
      </w:r>
      <w:r w:rsidR="009D75A4" w:rsidRPr="008A7EC9">
        <w:t>puisque le triste résultat n</w:t>
      </w:r>
      <w:r>
        <w:t>’</w:t>
      </w:r>
      <w:r w:rsidR="009D75A4" w:rsidRPr="008A7EC9">
        <w:t>est que trop réel</w:t>
      </w:r>
      <w:r>
        <w:t xml:space="preserve">. </w:t>
      </w:r>
      <w:r w:rsidR="009D75A4" w:rsidRPr="008A7EC9">
        <w:t>Permettez-moi de me joindre à vous pour pleurer l</w:t>
      </w:r>
      <w:r>
        <w:t>’</w:t>
      </w:r>
      <w:r w:rsidR="009D75A4" w:rsidRPr="008A7EC9">
        <w:t xml:space="preserve">immense perte que vous faites en </w:t>
      </w:r>
      <w:r>
        <w:t>M</w:t>
      </w:r>
      <w:r w:rsidRPr="00BF7D4A">
        <w:rPr>
          <w:vertAlign w:val="superscript"/>
        </w:rPr>
        <w:t>lle</w:t>
      </w:r>
      <w:r>
        <w:t> de </w:t>
      </w:r>
      <w:proofErr w:type="spellStart"/>
      <w:r w:rsidR="009D75A4" w:rsidRPr="008A7EC9">
        <w:t>Graffe</w:t>
      </w:r>
      <w:r w:rsidR="009D75A4" w:rsidRPr="008A7EC9">
        <w:t>n</w:t>
      </w:r>
      <w:r w:rsidR="009D75A4" w:rsidRPr="008A7EC9">
        <w:t>fried</w:t>
      </w:r>
      <w:proofErr w:type="spellEnd"/>
      <w:r>
        <w:t>.</w:t>
      </w:r>
    </w:p>
    <w:p w14:paraId="111F2A30" w14:textId="665F9C0D" w:rsidR="00BF7D4A" w:rsidRDefault="00BF7D4A" w:rsidP="009D75A4">
      <w:r>
        <w:t>— </w:t>
      </w:r>
      <w:r w:rsidR="009D75A4" w:rsidRPr="008A7EC9">
        <w:t>Immense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en effet</w:t>
      </w:r>
      <w:r>
        <w:t xml:space="preserve">, </w:t>
      </w:r>
      <w:r w:rsidR="009D75A4" w:rsidRPr="008A7EC9">
        <w:t>répondit Aurore</w:t>
      </w:r>
      <w:r>
        <w:t xml:space="preserve">, </w:t>
      </w:r>
      <w:r w:rsidR="009D75A4" w:rsidRPr="008A7EC9">
        <w:t>et c</w:t>
      </w:r>
      <w:r>
        <w:t>’</w:t>
      </w:r>
      <w:r w:rsidR="009D75A4" w:rsidRPr="008A7EC9">
        <w:t>est pourquoi je ne veux pas tarder à vous remercier</w:t>
      </w:r>
      <w:r>
        <w:t xml:space="preserve">, </w:t>
      </w:r>
      <w:r w:rsidR="009D75A4" w:rsidRPr="008A7EC9">
        <w:t>puisque c</w:t>
      </w:r>
      <w:r>
        <w:t>’</w:t>
      </w:r>
      <w:r w:rsidR="009D75A4" w:rsidRPr="008A7EC9">
        <w:t>est grâce à vous qu</w:t>
      </w:r>
      <w:r>
        <w:t>’</w:t>
      </w:r>
      <w:r w:rsidR="009D75A4" w:rsidRPr="008A7EC9">
        <w:t>elle n</w:t>
      </w:r>
      <w:r>
        <w:t>’</w:t>
      </w:r>
      <w:r w:rsidR="009D75A4" w:rsidRPr="008A7EC9">
        <w:t>est pas tout à fait irréparable</w:t>
      </w:r>
      <w:r>
        <w:t xml:space="preserve">. </w:t>
      </w:r>
      <w:r w:rsidR="009D75A4" w:rsidRPr="008A7EC9">
        <w:t>Aviez-vous donc quelque triste pressentiment de ce qui est arrivé</w:t>
      </w:r>
      <w:r>
        <w:t xml:space="preserve">, </w:t>
      </w:r>
      <w:r w:rsidR="009D75A4" w:rsidRPr="008A7EC9">
        <w:t xml:space="preserve">le jour où vous avez décidé de mettre en la personne de </w:t>
      </w:r>
      <w:r>
        <w:t>M. </w:t>
      </w:r>
      <w:proofErr w:type="spellStart"/>
      <w:r w:rsidR="009D75A4" w:rsidRPr="008A7EC9">
        <w:t>Vignerte</w:t>
      </w:r>
      <w:proofErr w:type="spellEnd"/>
      <w:r w:rsidR="009D75A4" w:rsidRPr="008A7EC9">
        <w:t xml:space="preserve"> un s</w:t>
      </w:r>
      <w:r w:rsidR="009D75A4" w:rsidRPr="008A7EC9">
        <w:t>e</w:t>
      </w:r>
      <w:r w:rsidR="009D75A4" w:rsidRPr="008A7EC9">
        <w:t>cond confident à ma disposition</w:t>
      </w:r>
      <w:r>
        <w:t> ?</w:t>
      </w:r>
    </w:p>
    <w:p w14:paraId="2D90BE22" w14:textId="77777777" w:rsidR="00BF7D4A" w:rsidRDefault="009D75A4" w:rsidP="009D75A4">
      <w:r w:rsidRPr="008A7EC9">
        <w:t>Frédéric-Auguste se mordit les lèvres</w:t>
      </w:r>
      <w:r w:rsidR="00BF7D4A">
        <w:t xml:space="preserve">. </w:t>
      </w:r>
      <w:r w:rsidRPr="008A7EC9">
        <w:t>Mais sa réponse fut terrible</w:t>
      </w:r>
      <w:r w:rsidR="00BF7D4A">
        <w:t>.</w:t>
      </w:r>
    </w:p>
    <w:p w14:paraId="7AA1F8D2" w14:textId="48FD25F8" w:rsidR="00BF7D4A" w:rsidRDefault="00BF7D4A" w:rsidP="009D75A4">
      <w:r>
        <w:t>— </w:t>
      </w:r>
      <w:r w:rsidR="009D75A4" w:rsidRPr="008A7EC9">
        <w:t>Je sais</w:t>
      </w:r>
      <w:r>
        <w:t xml:space="preserve">, </w:t>
      </w:r>
      <w:r w:rsidR="009D75A4" w:rsidRPr="008A7EC9">
        <w:t>Madame</w:t>
      </w:r>
      <w:r>
        <w:t xml:space="preserve">, </w:t>
      </w:r>
      <w:r w:rsidR="009D75A4" w:rsidRPr="008A7EC9">
        <w:t>que vous appréciez hautement les se</w:t>
      </w:r>
      <w:r w:rsidR="009D75A4" w:rsidRPr="008A7EC9">
        <w:t>r</w:t>
      </w:r>
      <w:r w:rsidR="009D75A4" w:rsidRPr="008A7EC9">
        <w:t xml:space="preserve">vices de </w:t>
      </w:r>
      <w:r>
        <w:t>M. 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et vous m</w:t>
      </w:r>
      <w:r>
        <w:t>’</w:t>
      </w:r>
      <w:r w:rsidR="009D75A4" w:rsidRPr="008A7EC9">
        <w:t>en voyez ravi</w:t>
      </w:r>
      <w:r>
        <w:t xml:space="preserve">. </w:t>
      </w:r>
      <w:r w:rsidR="009D75A4" w:rsidRPr="008A7EC9">
        <w:t>Si l</w:t>
      </w:r>
      <w:r>
        <w:t>’</w:t>
      </w:r>
      <w:r w:rsidR="009D75A4" w:rsidRPr="008A7EC9">
        <w:t xml:space="preserve">affreuse fin de </w:t>
      </w:r>
      <w:r>
        <w:t>M</w:t>
      </w:r>
      <w:r w:rsidRPr="00BF7D4A">
        <w:rPr>
          <w:vertAlign w:val="superscript"/>
        </w:rPr>
        <w:t>lle</w:t>
      </w:r>
      <w:r>
        <w:t> de </w:t>
      </w:r>
      <w:proofErr w:type="spellStart"/>
      <w:r w:rsidR="009D75A4" w:rsidRPr="008A7EC9">
        <w:t>Graffenfried</w:t>
      </w:r>
      <w:proofErr w:type="spellEnd"/>
      <w:r w:rsidR="009D75A4" w:rsidRPr="008A7EC9">
        <w:t xml:space="preserve"> m</w:t>
      </w:r>
      <w:r>
        <w:t>’</w:t>
      </w:r>
      <w:r w:rsidR="009D75A4" w:rsidRPr="008A7EC9">
        <w:t>affecte tant</w:t>
      </w:r>
      <w:r>
        <w:t xml:space="preserve">, </w:t>
      </w:r>
      <w:r w:rsidR="009D75A4" w:rsidRPr="008A7EC9">
        <w:t>cependant</w:t>
      </w:r>
      <w:r>
        <w:t xml:space="preserve">, </w:t>
      </w:r>
      <w:r w:rsidR="009D75A4" w:rsidRPr="008A7EC9">
        <w:t>en ce qui vous concerne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que je sais qu</w:t>
      </w:r>
      <w:r>
        <w:t>’</w:t>
      </w:r>
      <w:r w:rsidR="009D75A4" w:rsidRPr="008A7EC9">
        <w:t>il est des choses pour lesquelles une femme est irremplaçable</w:t>
      </w:r>
      <w:r>
        <w:t>.</w:t>
      </w:r>
    </w:p>
    <w:p w14:paraId="792745D8" w14:textId="685FD73C" w:rsidR="00BF7D4A" w:rsidRDefault="009D75A4" w:rsidP="009D75A4">
      <w:r w:rsidRPr="008A7EC9">
        <w:t>Entre ces deux êtres</w:t>
      </w:r>
      <w:r w:rsidR="00BF7D4A">
        <w:t xml:space="preserve">, </w:t>
      </w:r>
      <w:r w:rsidRPr="008A7EC9">
        <w:t>un tel assaut de prévenances empo</w:t>
      </w:r>
      <w:r w:rsidRPr="008A7EC9">
        <w:t>i</w:t>
      </w:r>
      <w:r w:rsidRPr="008A7EC9">
        <w:t>sonnées avait pour moi quelque chose d</w:t>
      </w:r>
      <w:r w:rsidR="00BF7D4A">
        <w:t>’</w:t>
      </w:r>
      <w:r w:rsidRPr="008A7EC9">
        <w:t>effrayant</w:t>
      </w:r>
      <w:r w:rsidR="00BF7D4A">
        <w:t xml:space="preserve">. </w:t>
      </w:r>
      <w:r w:rsidRPr="008A7EC9">
        <w:t>Kessel</w:t>
      </w:r>
      <w:r w:rsidR="00BF7D4A">
        <w:t>, M. de </w:t>
      </w:r>
      <w:r w:rsidRPr="008A7EC9">
        <w:t>Wendel</w:t>
      </w:r>
      <w:r w:rsidR="00BF7D4A">
        <w:t xml:space="preserve">, </w:t>
      </w:r>
      <w:r w:rsidRPr="008A7EC9">
        <w:t>tous les autres y assistaient sans pouvoir s</w:t>
      </w:r>
      <w:r w:rsidR="00BF7D4A">
        <w:t>’</w:t>
      </w:r>
      <w:r w:rsidRPr="008A7EC9">
        <w:t>en f</w:t>
      </w:r>
      <w:r w:rsidRPr="008A7EC9">
        <w:t>i</w:t>
      </w:r>
      <w:r w:rsidRPr="008A7EC9">
        <w:t>gurer tout le tragique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étais à la fois fier et épouvanté d</w:t>
      </w:r>
      <w:r w:rsidR="00BF7D4A">
        <w:t>’</w:t>
      </w:r>
      <w:r w:rsidRPr="008A7EC9">
        <w:t>être dans une telle confidence</w:t>
      </w:r>
      <w:r w:rsidR="00BF7D4A">
        <w:t xml:space="preserve">. </w:t>
      </w:r>
      <w:r w:rsidRPr="008A7EC9">
        <w:t xml:space="preserve">Le souvenir de </w:t>
      </w:r>
      <w:r w:rsidR="00BF7D4A">
        <w:t>M. </w:t>
      </w:r>
      <w:r w:rsidRPr="008A7EC9">
        <w:t xml:space="preserve">Thierry me </w:t>
      </w:r>
      <w:r w:rsidRPr="008A7EC9">
        <w:lastRenderedPageBreak/>
        <w:t>trave</w:t>
      </w:r>
      <w:r w:rsidRPr="008A7EC9">
        <w:t>r</w:t>
      </w:r>
      <w:r w:rsidRPr="008A7EC9">
        <w:t>sa l</w:t>
      </w:r>
      <w:r w:rsidR="00BF7D4A">
        <w:t>’</w:t>
      </w:r>
      <w:r w:rsidRPr="008A7EC9">
        <w:t>esprit</w:t>
      </w:r>
      <w:r w:rsidR="00BF7D4A">
        <w:t xml:space="preserve">. </w:t>
      </w:r>
      <w:r w:rsidRPr="008A7EC9">
        <w:t>Je lui avais promis de ne jamais me laisser mêler aux affaires i</w:t>
      </w:r>
      <w:r w:rsidRPr="008A7EC9">
        <w:t>n</w:t>
      </w:r>
      <w:r w:rsidRPr="008A7EC9">
        <w:t xml:space="preserve">times des souverains de </w:t>
      </w:r>
      <w:proofErr w:type="spellStart"/>
      <w:r w:rsidRPr="008A7EC9">
        <w:t>Lautenbourg</w:t>
      </w:r>
      <w:proofErr w:type="spellEnd"/>
      <w:r w:rsidR="00BF7D4A">
        <w:t> !…</w:t>
      </w:r>
    </w:p>
    <w:p w14:paraId="4FF4444D" w14:textId="77777777" w:rsidR="00BF7D4A" w:rsidRDefault="009D75A4" w:rsidP="009D75A4">
      <w:r w:rsidRPr="008A7EC9">
        <w:t>Je ne savais ce que je devais le plus admirer</w:t>
      </w:r>
      <w:r w:rsidR="00BF7D4A">
        <w:t xml:space="preserve">, </w:t>
      </w:r>
      <w:r w:rsidRPr="008A7EC9">
        <w:t>de la courto</w:t>
      </w:r>
      <w:r w:rsidRPr="008A7EC9">
        <w:t>i</w:t>
      </w:r>
      <w:r w:rsidRPr="008A7EC9">
        <w:t>sie terrible du grand-duc ou de la hauteur froide de la grande-duchesse</w:t>
      </w:r>
      <w:r w:rsidR="00BF7D4A">
        <w:t xml:space="preserve">. </w:t>
      </w:r>
      <w:r w:rsidRPr="008A7EC9">
        <w:t>Sous l</w:t>
      </w:r>
      <w:r w:rsidR="00BF7D4A">
        <w:t>’</w:t>
      </w:r>
      <w:r w:rsidRPr="008A7EC9">
        <w:t>ignoble trait qu</w:t>
      </w:r>
      <w:r w:rsidR="00BF7D4A">
        <w:t>’</w:t>
      </w:r>
      <w:r w:rsidRPr="008A7EC9">
        <w:t>il venait de lui décocher</w:t>
      </w:r>
      <w:r w:rsidR="00BF7D4A">
        <w:t xml:space="preserve">, </w:t>
      </w:r>
      <w:r w:rsidRPr="008A7EC9">
        <w:t>je craignis une seconde de la voir chanceler</w:t>
      </w:r>
      <w:r w:rsidR="00BF7D4A">
        <w:t xml:space="preserve">, </w:t>
      </w:r>
      <w:r w:rsidRPr="008A7EC9">
        <w:t>se départir de son calme</w:t>
      </w:r>
      <w:r w:rsidR="00BF7D4A">
        <w:t xml:space="preserve">. </w:t>
      </w:r>
      <w:r w:rsidRPr="008A7EC9">
        <w:t>Il n</w:t>
      </w:r>
      <w:r w:rsidR="00BF7D4A">
        <w:t>’</w:t>
      </w:r>
      <w:r w:rsidRPr="008A7EC9">
        <w:t>en fut rien</w:t>
      </w:r>
      <w:r w:rsidR="00BF7D4A">
        <w:t xml:space="preserve">, </w:t>
      </w:r>
      <w:r w:rsidRPr="008A7EC9">
        <w:t>et sa riposte fut supérieure à l</w:t>
      </w:r>
      <w:r w:rsidR="00BF7D4A">
        <w:t>’</w:t>
      </w:r>
      <w:r w:rsidRPr="008A7EC9">
        <w:t>attaque</w:t>
      </w:r>
      <w:r w:rsidR="00BF7D4A">
        <w:t>.</w:t>
      </w:r>
    </w:p>
    <w:p w14:paraId="6C6C4493" w14:textId="2C710711" w:rsidR="00BF7D4A" w:rsidRDefault="00BF7D4A" w:rsidP="009D75A4">
      <w:r>
        <w:t>— </w:t>
      </w:r>
      <w:r w:rsidR="009D75A4" w:rsidRPr="008A7EC9">
        <w:t>Irremplaçable</w:t>
      </w:r>
      <w:r>
        <w:t xml:space="preserve"> ! </w:t>
      </w:r>
      <w:r w:rsidR="009D75A4" w:rsidRPr="008A7EC9">
        <w:t>Monsieur</w:t>
      </w:r>
      <w:r>
        <w:t xml:space="preserve">, </w:t>
      </w:r>
      <w:r w:rsidR="009D75A4" w:rsidRPr="008A7EC9">
        <w:t>vous l</w:t>
      </w:r>
      <w:r>
        <w:t>’</w:t>
      </w:r>
      <w:r w:rsidR="009D75A4" w:rsidRPr="008A7EC9">
        <w:t>avez dit</w:t>
      </w:r>
      <w:r>
        <w:t xml:space="preserve">. </w:t>
      </w:r>
      <w:r w:rsidR="009D75A4" w:rsidRPr="008A7EC9">
        <w:t>Aussi n</w:t>
      </w:r>
      <w:r>
        <w:t>’</w:t>
      </w:r>
      <w:r w:rsidR="009D75A4" w:rsidRPr="008A7EC9">
        <w:t>est-ce pas dans la pensée qu</w:t>
      </w:r>
      <w:r>
        <w:t>’</w:t>
      </w:r>
      <w:r w:rsidR="009D75A4" w:rsidRPr="008A7EC9">
        <w:t xml:space="preserve">il pourra remplacer Mélusine que je vous demande de laisser </w:t>
      </w:r>
      <w:r>
        <w:t>M. </w:t>
      </w:r>
      <w:proofErr w:type="spellStart"/>
      <w:r w:rsidR="009D75A4" w:rsidRPr="008A7EC9">
        <w:t>Vignerte</w:t>
      </w:r>
      <w:proofErr w:type="spellEnd"/>
      <w:r w:rsidR="009D75A4" w:rsidRPr="008A7EC9">
        <w:t xml:space="preserve"> à mon entière disposition</w:t>
      </w:r>
      <w:r>
        <w:t xml:space="preserve">. </w:t>
      </w:r>
      <w:r w:rsidR="009D75A4" w:rsidRPr="008A7EC9">
        <w:t>Je compte au contraire sur son dévouement pour m</w:t>
      </w:r>
      <w:r>
        <w:t>’</w:t>
      </w:r>
      <w:r w:rsidR="009D75A4" w:rsidRPr="008A7EC9">
        <w:t>aider à conserver le plus vivant possible le souvenir de notre chère mo</w:t>
      </w:r>
      <w:r w:rsidR="009D75A4" w:rsidRPr="008A7EC9">
        <w:t>r</w:t>
      </w:r>
      <w:r w:rsidR="009D75A4" w:rsidRPr="008A7EC9">
        <w:t>te</w:t>
      </w:r>
      <w:r>
        <w:t xml:space="preserve">, </w:t>
      </w:r>
      <w:r w:rsidR="009D75A4" w:rsidRPr="008A7EC9">
        <w:t>et celui des événements de cette tragique journée</w:t>
      </w:r>
      <w:r>
        <w:t>.</w:t>
      </w:r>
    </w:p>
    <w:p w14:paraId="7328D18E" w14:textId="77777777" w:rsidR="00BF7D4A" w:rsidRDefault="009D75A4" w:rsidP="009D75A4">
      <w:r w:rsidRPr="008A7EC9">
        <w:t>Elle ajouta</w:t>
      </w:r>
      <w:r w:rsidR="00BF7D4A">
        <w:t> :</w:t>
      </w:r>
    </w:p>
    <w:p w14:paraId="08B5E43E" w14:textId="4440AB57" w:rsidR="00BF7D4A" w:rsidRDefault="00BF7D4A" w:rsidP="009D75A4">
      <w:r>
        <w:t>— M. </w:t>
      </w:r>
      <w:proofErr w:type="spellStart"/>
      <w:r w:rsidR="009D75A4" w:rsidRPr="008A7EC9">
        <w:t>Vignerte</w:t>
      </w:r>
      <w:proofErr w:type="spellEnd"/>
      <w:r w:rsidR="009D75A4" w:rsidRPr="008A7EC9">
        <w:t xml:space="preserve"> se trouve actuellement privé de domicile du fait de l</w:t>
      </w:r>
      <w:r>
        <w:t>’</w:t>
      </w:r>
      <w:r w:rsidR="009D75A4" w:rsidRPr="008A7EC9">
        <w:t>incendie</w:t>
      </w:r>
      <w:r>
        <w:t xml:space="preserve">. </w:t>
      </w:r>
      <w:r w:rsidR="009D75A4" w:rsidRPr="008A7EC9">
        <w:t>Vous trouverez bon qu</w:t>
      </w:r>
      <w:r>
        <w:t>’</w:t>
      </w:r>
      <w:r w:rsidR="009D75A4" w:rsidRPr="008A7EC9">
        <w:t>il reçoive à partir d</w:t>
      </w:r>
      <w:r>
        <w:t>’</w:t>
      </w:r>
      <w:r w:rsidR="009D75A4" w:rsidRPr="008A7EC9">
        <w:t>aujourd</w:t>
      </w:r>
      <w:r>
        <w:t>’</w:t>
      </w:r>
      <w:r w:rsidR="009D75A4" w:rsidRPr="008A7EC9">
        <w:t>hui mon hospitalité</w:t>
      </w:r>
      <w:r>
        <w:t>.</w:t>
      </w:r>
    </w:p>
    <w:p w14:paraId="6FAEB504" w14:textId="77777777" w:rsidR="00BF7D4A" w:rsidRDefault="009D75A4" w:rsidP="009D75A4">
      <w:r w:rsidRPr="008A7EC9">
        <w:t>Le grand-duc s</w:t>
      </w:r>
      <w:r w:rsidR="00BF7D4A">
        <w:t>’</w:t>
      </w:r>
      <w:r w:rsidRPr="008A7EC9">
        <w:t>inclina</w:t>
      </w:r>
      <w:r w:rsidR="00BF7D4A">
        <w:t>.</w:t>
      </w:r>
    </w:p>
    <w:p w14:paraId="2AD8EDEF" w14:textId="77777777" w:rsidR="00BF7D4A" w:rsidRDefault="00BF7D4A" w:rsidP="009D75A4">
      <w:r>
        <w:t>— </w:t>
      </w:r>
      <w:r w:rsidR="009D75A4" w:rsidRPr="008A7EC9">
        <w:t>Il en sera fait</w:t>
      </w:r>
      <w:r>
        <w:t xml:space="preserve">, </w:t>
      </w:r>
      <w:r w:rsidR="009D75A4" w:rsidRPr="008A7EC9">
        <w:t>Madame</w:t>
      </w:r>
      <w:r>
        <w:t xml:space="preserve">, </w:t>
      </w:r>
      <w:r w:rsidR="009D75A4" w:rsidRPr="008A7EC9">
        <w:t>suivant votre désir</w:t>
      </w:r>
      <w:r>
        <w:t xml:space="preserve">. </w:t>
      </w:r>
      <w:r w:rsidR="009D75A4" w:rsidRPr="008A7EC9">
        <w:t>Puisse cette société vous apporter un peu de l</w:t>
      </w:r>
      <w:r>
        <w:t>’</w:t>
      </w:r>
      <w:r w:rsidR="009D75A4" w:rsidRPr="008A7EC9">
        <w:t>apaisement si nécessaire à v</w:t>
      </w:r>
      <w:r w:rsidR="009D75A4" w:rsidRPr="008A7EC9">
        <w:t>o</w:t>
      </w:r>
      <w:r w:rsidR="009D75A4" w:rsidRPr="008A7EC9">
        <w:t>tre santé morale</w:t>
      </w:r>
      <w:r>
        <w:t xml:space="preserve">, </w:t>
      </w:r>
      <w:r w:rsidR="009D75A4" w:rsidRPr="008A7EC9">
        <w:t>après les dures épreuves que la volonté du Tout-Puissant a daigné nous imposer</w:t>
      </w:r>
      <w:r>
        <w:t>.</w:t>
      </w:r>
    </w:p>
    <w:p w14:paraId="523E8F3B" w14:textId="77777777" w:rsidR="00BF7D4A" w:rsidRDefault="009D75A4" w:rsidP="009D75A4">
      <w:r w:rsidRPr="008A7EC9">
        <w:t>Là-dessus</w:t>
      </w:r>
      <w:r w:rsidR="00BF7D4A">
        <w:t xml:space="preserve">, </w:t>
      </w:r>
      <w:r w:rsidRPr="008A7EC9">
        <w:t>il prit congé</w:t>
      </w:r>
      <w:r w:rsidR="00BF7D4A">
        <w:t>.</w:t>
      </w:r>
    </w:p>
    <w:p w14:paraId="2184D9D9" w14:textId="77777777" w:rsidR="00BF7D4A" w:rsidRDefault="009D75A4" w:rsidP="009D75A4">
      <w:r w:rsidRPr="008A7EC9">
        <w:t>Dans le boudoir de la grande-duchesse</w:t>
      </w:r>
      <w:r w:rsidR="00BF7D4A">
        <w:t xml:space="preserve">, </w:t>
      </w:r>
      <w:r w:rsidRPr="008A7EC9">
        <w:t>transformé en ch</w:t>
      </w:r>
      <w:r w:rsidRPr="008A7EC9">
        <w:t>a</w:t>
      </w:r>
      <w:r w:rsidRPr="008A7EC9">
        <w:t>pelle ardente</w:t>
      </w:r>
      <w:r w:rsidR="00BF7D4A">
        <w:t xml:space="preserve">, </w:t>
      </w:r>
      <w:r w:rsidRPr="008A7EC9">
        <w:t>la bière disparaissait sous une avalanche de roses et d</w:t>
      </w:r>
      <w:r w:rsidR="00BF7D4A">
        <w:t>’</w:t>
      </w:r>
      <w:r w:rsidRPr="008A7EC9">
        <w:t>iris de Circassie</w:t>
      </w:r>
      <w:r w:rsidR="00BF7D4A">
        <w:t xml:space="preserve">, </w:t>
      </w:r>
      <w:r w:rsidRPr="008A7EC9">
        <w:t>entre des coupes où fumaient des pastilles d</w:t>
      </w:r>
      <w:r w:rsidR="00BF7D4A">
        <w:t>’</w:t>
      </w:r>
      <w:r w:rsidRPr="008A7EC9">
        <w:t>encens</w:t>
      </w:r>
      <w:r w:rsidR="00BF7D4A">
        <w:t>.</w:t>
      </w:r>
    </w:p>
    <w:p w14:paraId="017E11A7" w14:textId="77777777" w:rsidR="00BF7D4A" w:rsidRDefault="009D75A4" w:rsidP="009D75A4">
      <w:r w:rsidRPr="008A7EC9">
        <w:lastRenderedPageBreak/>
        <w:t>Aurore avait voulu rester seule avec moi pour veiller son amie morte</w:t>
      </w:r>
      <w:r w:rsidR="00BF7D4A">
        <w:t xml:space="preserve">. </w:t>
      </w:r>
      <w:r w:rsidRPr="008A7EC9">
        <w:t>Les gens qui se présentèrent timidement</w:t>
      </w:r>
      <w:r w:rsidR="00BF7D4A">
        <w:t xml:space="preserve">, </w:t>
      </w:r>
      <w:r w:rsidRPr="008A7EC9">
        <w:t>il faut voir comme ils furent reçus</w:t>
      </w:r>
      <w:r w:rsidR="00BF7D4A">
        <w:t>.</w:t>
      </w:r>
    </w:p>
    <w:p w14:paraId="00EDDC78" w14:textId="77777777" w:rsidR="00BF7D4A" w:rsidRDefault="009D75A4" w:rsidP="009D75A4">
      <w:r w:rsidRPr="008A7EC9">
        <w:t>Vêtue d</w:t>
      </w:r>
      <w:r w:rsidR="00BF7D4A">
        <w:t>’</w:t>
      </w:r>
      <w:r w:rsidRPr="008A7EC9">
        <w:t>une tunique arménienne noire</w:t>
      </w:r>
      <w:r w:rsidR="00BF7D4A">
        <w:t xml:space="preserve">, </w:t>
      </w:r>
      <w:r w:rsidRPr="008A7EC9">
        <w:t>elle récitait à demi voix les belles prières orthodoxes</w:t>
      </w:r>
      <w:r w:rsidR="00BF7D4A">
        <w:t>.</w:t>
      </w:r>
    </w:p>
    <w:p w14:paraId="7ABC3179" w14:textId="77777777" w:rsidR="00BF7D4A" w:rsidRDefault="009D75A4" w:rsidP="009D75A4">
      <w:r w:rsidRPr="008A7EC9">
        <w:t>Je n</w:t>
      </w:r>
      <w:r w:rsidR="00BF7D4A">
        <w:t>’</w:t>
      </w:r>
      <w:r w:rsidRPr="008A7EC9">
        <w:t>avais pas fermé l</w:t>
      </w:r>
      <w:r w:rsidR="00BF7D4A">
        <w:t>’</w:t>
      </w:r>
      <w:r w:rsidRPr="008A7EC9">
        <w:t>œil depuis deux jours</w:t>
      </w:r>
      <w:r w:rsidR="00BF7D4A">
        <w:t xml:space="preserve">. </w:t>
      </w:r>
      <w:r w:rsidRPr="008A7EC9">
        <w:t>Vers minuit</w:t>
      </w:r>
      <w:r w:rsidR="00BF7D4A">
        <w:t xml:space="preserve">, </w:t>
      </w:r>
      <w:r w:rsidRPr="008A7EC9">
        <w:t>exténué</w:t>
      </w:r>
      <w:r w:rsidR="00BF7D4A">
        <w:t xml:space="preserve">, </w:t>
      </w:r>
      <w:r w:rsidRPr="008A7EC9">
        <w:t>brisé</w:t>
      </w:r>
      <w:r w:rsidR="00BF7D4A">
        <w:t xml:space="preserve">, </w:t>
      </w:r>
      <w:r w:rsidRPr="008A7EC9">
        <w:t>je m</w:t>
      </w:r>
      <w:r w:rsidR="00BF7D4A">
        <w:t>’</w:t>
      </w:r>
      <w:r w:rsidRPr="008A7EC9">
        <w:t>assoupis dans mon fauteuil</w:t>
      </w:r>
      <w:r w:rsidR="00BF7D4A">
        <w:t>.</w:t>
      </w:r>
    </w:p>
    <w:p w14:paraId="6E0DCFB7" w14:textId="77777777" w:rsidR="00BF7D4A" w:rsidRDefault="009D75A4" w:rsidP="009D75A4">
      <w:r w:rsidRPr="008A7EC9">
        <w:t>Quand je rouvris les yeux</w:t>
      </w:r>
      <w:r w:rsidR="00BF7D4A">
        <w:t xml:space="preserve">, </w:t>
      </w:r>
      <w:r w:rsidRPr="008A7EC9">
        <w:t>la grande-duchesse était debout près de moi</w:t>
      </w:r>
      <w:r w:rsidR="00BF7D4A">
        <w:t xml:space="preserve">. </w:t>
      </w:r>
      <w:r w:rsidRPr="008A7EC9">
        <w:t>La lumière des grands cierges mettait à son visage des ombres tremblantes et douces</w:t>
      </w:r>
      <w:r w:rsidR="00BF7D4A">
        <w:t>.</w:t>
      </w:r>
    </w:p>
    <w:p w14:paraId="02AE83BD" w14:textId="77777777" w:rsidR="00BF7D4A" w:rsidRDefault="009D75A4" w:rsidP="009D75A4">
      <w:r w:rsidRPr="008A7EC9">
        <w:t>La main sur mon front avec un sourire</w:t>
      </w:r>
      <w:r w:rsidR="00BF7D4A">
        <w:t xml:space="preserve">, </w:t>
      </w:r>
      <w:r w:rsidRPr="008A7EC9">
        <w:t>triste</w:t>
      </w:r>
      <w:r w:rsidR="00BF7D4A">
        <w:t xml:space="preserve">, </w:t>
      </w:r>
      <w:r w:rsidRPr="008A7EC9">
        <w:t>elle murm</w:t>
      </w:r>
      <w:r w:rsidRPr="008A7EC9">
        <w:t>u</w:t>
      </w:r>
      <w:r w:rsidRPr="008A7EC9">
        <w:t>ra</w:t>
      </w:r>
      <w:r w:rsidR="00BF7D4A">
        <w:t> :</w:t>
      </w:r>
    </w:p>
    <w:p w14:paraId="3F093458" w14:textId="77777777" w:rsidR="00BF7D4A" w:rsidRDefault="00BF7D4A" w:rsidP="009D75A4">
      <w:r>
        <w:t>— </w:t>
      </w:r>
      <w:r w:rsidR="009D75A4" w:rsidRPr="008A7EC9">
        <w:t>Tu succombes de fatigue</w:t>
      </w:r>
      <w:r>
        <w:t xml:space="preserve">. </w:t>
      </w:r>
      <w:r w:rsidR="009D75A4" w:rsidRPr="008A7EC9">
        <w:t>Va dormir</w:t>
      </w:r>
      <w:r>
        <w:t xml:space="preserve">, </w:t>
      </w:r>
      <w:r w:rsidR="009D75A4" w:rsidRPr="008A7EC9">
        <w:t>ami</w:t>
      </w:r>
      <w:r>
        <w:t xml:space="preserve">, </w:t>
      </w:r>
      <w:r w:rsidR="009D75A4" w:rsidRPr="008A7EC9">
        <w:t>pauvre ami dont j</w:t>
      </w:r>
      <w:r>
        <w:t>’</w:t>
      </w:r>
      <w:r w:rsidR="009D75A4" w:rsidRPr="008A7EC9">
        <w:t>ai pu douter</w:t>
      </w:r>
      <w:r>
        <w:t>.</w:t>
      </w:r>
    </w:p>
    <w:p w14:paraId="68DF557D" w14:textId="77777777" w:rsidR="00BF7D4A" w:rsidRDefault="009D75A4" w:rsidP="009D75A4">
      <w:r w:rsidRPr="008A7EC9">
        <w:t>Faiblesse des forces humaines</w:t>
      </w:r>
      <w:r w:rsidR="00BF7D4A">
        <w:t xml:space="preserve">. </w:t>
      </w:r>
      <w:r w:rsidRPr="008A7EC9">
        <w:t>Le sommeil m</w:t>
      </w:r>
      <w:r w:rsidR="00BF7D4A">
        <w:t>’</w:t>
      </w:r>
      <w:r w:rsidRPr="008A7EC9">
        <w:t>a ravi cette nuit que j</w:t>
      </w:r>
      <w:r w:rsidR="00BF7D4A">
        <w:t>’</w:t>
      </w:r>
      <w:r w:rsidRPr="008A7EC9">
        <w:t>eusse pu passer tout entière auprès d</w:t>
      </w:r>
      <w:r w:rsidR="00BF7D4A">
        <w:t>’</w:t>
      </w:r>
      <w:r w:rsidRPr="008A7EC9">
        <w:t>elle</w:t>
      </w:r>
      <w:r w:rsidR="00BF7D4A">
        <w:t xml:space="preserve">, </w:t>
      </w:r>
      <w:r w:rsidRPr="008A7EC9">
        <w:t>au milieu de l</w:t>
      </w:r>
      <w:r w:rsidR="00BF7D4A">
        <w:t>’</w:t>
      </w:r>
      <w:r w:rsidRPr="008A7EC9">
        <w:t>odeur instigatrice des fleurs funèbres</w:t>
      </w:r>
      <w:r w:rsidR="00BF7D4A">
        <w:t xml:space="preserve">, </w:t>
      </w:r>
      <w:r w:rsidRPr="008A7EC9">
        <w:t>dans cette atmosph</w:t>
      </w:r>
      <w:r w:rsidRPr="008A7EC9">
        <w:t>è</w:t>
      </w:r>
      <w:r w:rsidRPr="008A7EC9">
        <w:t>re de cercueil</w:t>
      </w:r>
      <w:r w:rsidR="00BF7D4A">
        <w:t xml:space="preserve">, </w:t>
      </w:r>
      <w:r w:rsidRPr="008A7EC9">
        <w:t>dont on peut tout attendre</w:t>
      </w:r>
      <w:r w:rsidR="00BF7D4A">
        <w:t>.</w:t>
      </w:r>
    </w:p>
    <w:p w14:paraId="4A358202" w14:textId="77B1C460" w:rsidR="00BF7D4A" w:rsidRDefault="009D75A4" w:rsidP="009D75A4">
      <w:r w:rsidRPr="008A7EC9">
        <w:t xml:space="preserve">Je couchai dans la chambre de </w:t>
      </w:r>
      <w:r w:rsidR="00BF7D4A">
        <w:t>M</w:t>
      </w:r>
      <w:r w:rsidR="00BF7D4A" w:rsidRPr="00BF7D4A">
        <w:rPr>
          <w:vertAlign w:val="superscript"/>
        </w:rPr>
        <w:t>lle</w:t>
      </w:r>
      <w:r w:rsidR="00BF7D4A">
        <w:t> de </w:t>
      </w:r>
      <w:proofErr w:type="spellStart"/>
      <w:r w:rsidRPr="008A7EC9">
        <w:t>Graffenfried</w:t>
      </w:r>
      <w:proofErr w:type="spellEnd"/>
      <w:r w:rsidR="00BF7D4A">
        <w:t xml:space="preserve">. </w:t>
      </w:r>
      <w:r w:rsidRPr="008A7EC9">
        <w:t>La vieille servante idiote vint</w:t>
      </w:r>
      <w:r w:rsidR="00BF7D4A">
        <w:t xml:space="preserve">, </w:t>
      </w:r>
      <w:r w:rsidRPr="008A7EC9">
        <w:t>en maugréant</w:t>
      </w:r>
      <w:r w:rsidR="00BF7D4A">
        <w:t xml:space="preserve">, </w:t>
      </w:r>
      <w:r w:rsidRPr="008A7EC9">
        <w:t>changer les draps de la morte</w:t>
      </w:r>
      <w:r w:rsidR="00BF7D4A">
        <w:t>.</w:t>
      </w:r>
    </w:p>
    <w:p w14:paraId="64E27DE9" w14:textId="5ADF7918" w:rsidR="009D75A4" w:rsidRPr="008A7EC9" w:rsidRDefault="009D75A4" w:rsidP="00BF7D4A">
      <w:pPr>
        <w:pStyle w:val="Centr"/>
      </w:pPr>
      <w:r w:rsidRPr="008A7EC9">
        <w:t>*</w:t>
      </w:r>
    </w:p>
    <w:p w14:paraId="2500728F" w14:textId="77777777" w:rsidR="00BF7D4A" w:rsidRDefault="009D75A4" w:rsidP="009D75A4">
      <w:r w:rsidRPr="008A7EC9">
        <w:t>Ce fut le mardi</w:t>
      </w:r>
      <w:r w:rsidR="00BF7D4A">
        <w:t xml:space="preserve">, </w:t>
      </w:r>
      <w:r w:rsidRPr="008A7EC9">
        <w:t>28</w:t>
      </w:r>
      <w:r w:rsidR="00BF7D4A">
        <w:t xml:space="preserve">, </w:t>
      </w:r>
      <w:r w:rsidRPr="008A7EC9">
        <w:t>qu</w:t>
      </w:r>
      <w:r w:rsidR="00BF7D4A">
        <w:t>’</w:t>
      </w:r>
      <w:r w:rsidRPr="008A7EC9">
        <w:t>eurent lieu les obsèques de Mélus</w:t>
      </w:r>
      <w:r w:rsidRPr="008A7EC9">
        <w:t>i</w:t>
      </w:r>
      <w:r w:rsidRPr="008A7EC9">
        <w:t>ne</w:t>
      </w:r>
      <w:r w:rsidR="00BF7D4A">
        <w:t xml:space="preserve">. </w:t>
      </w:r>
      <w:r w:rsidRPr="008A7EC9">
        <w:t>Le grand-duc</w:t>
      </w:r>
      <w:r w:rsidR="00BF7D4A">
        <w:t xml:space="preserve">, </w:t>
      </w:r>
      <w:r w:rsidRPr="008A7EC9">
        <w:t>la grande-duchesse et le duc héritier suivirent à pied le corbillard</w:t>
      </w:r>
      <w:r w:rsidR="00BF7D4A">
        <w:t xml:space="preserve">, </w:t>
      </w:r>
      <w:r w:rsidRPr="008A7EC9">
        <w:t>dont toute la flore embaumante du Daghe</w:t>
      </w:r>
      <w:r w:rsidRPr="008A7EC9">
        <w:t>s</w:t>
      </w:r>
      <w:r w:rsidRPr="008A7EC9">
        <w:t>tan cachait le suaire blanc</w:t>
      </w:r>
      <w:r w:rsidR="00BF7D4A">
        <w:t>.</w:t>
      </w:r>
    </w:p>
    <w:p w14:paraId="77C173B3" w14:textId="46E9D4C6" w:rsidR="00BF7D4A" w:rsidRDefault="009D75A4" w:rsidP="009D75A4">
      <w:r w:rsidRPr="008A7EC9">
        <w:lastRenderedPageBreak/>
        <w:t>J</w:t>
      </w:r>
      <w:r w:rsidR="00BF7D4A">
        <w:t>’</w:t>
      </w:r>
      <w:r w:rsidRPr="008A7EC9">
        <w:t>étais perdu dans la foule des officiers</w:t>
      </w:r>
      <w:r w:rsidR="00BF7D4A">
        <w:t xml:space="preserve">, </w:t>
      </w:r>
      <w:r w:rsidRPr="008A7EC9">
        <w:t>des fonctionnaires du palais</w:t>
      </w:r>
      <w:r w:rsidR="00BF7D4A">
        <w:t xml:space="preserve">, </w:t>
      </w:r>
      <w:r w:rsidRPr="008A7EC9">
        <w:t xml:space="preserve">des notables de </w:t>
      </w:r>
      <w:proofErr w:type="spellStart"/>
      <w:r w:rsidRPr="008A7EC9">
        <w:t>Lautenbourg</w:t>
      </w:r>
      <w:proofErr w:type="spellEnd"/>
      <w:r w:rsidR="00BF7D4A">
        <w:t xml:space="preserve">. </w:t>
      </w:r>
      <w:r w:rsidRPr="008A7EC9">
        <w:t xml:space="preserve">Un escadron du </w:t>
      </w:r>
      <w:r w:rsidR="00BF7D4A" w:rsidRPr="008A7EC9">
        <w:t>7</w:t>
      </w:r>
      <w:r w:rsidR="00BF7D4A" w:rsidRPr="00BF7D4A">
        <w:rPr>
          <w:vertAlign w:val="superscript"/>
        </w:rPr>
        <w:t>e</w:t>
      </w:r>
      <w:r w:rsidRPr="008A7EC9">
        <w:t xml:space="preserve"> hu</w:t>
      </w:r>
      <w:r w:rsidRPr="008A7EC9">
        <w:t>s</w:t>
      </w:r>
      <w:r w:rsidRPr="008A7EC9">
        <w:t>sards</w:t>
      </w:r>
      <w:r w:rsidR="00BF7D4A">
        <w:t xml:space="preserve">, </w:t>
      </w:r>
      <w:r w:rsidRPr="008A7EC9">
        <w:t>sur l</w:t>
      </w:r>
      <w:r w:rsidR="00BF7D4A">
        <w:t>’</w:t>
      </w:r>
      <w:r w:rsidRPr="008A7EC9">
        <w:t>ordre de la grande-duchesse</w:t>
      </w:r>
      <w:r w:rsidR="00BF7D4A">
        <w:t xml:space="preserve">, </w:t>
      </w:r>
      <w:r w:rsidRPr="008A7EC9">
        <w:t>rendait les honneurs</w:t>
      </w:r>
      <w:r w:rsidR="00BF7D4A">
        <w:t xml:space="preserve">. </w:t>
      </w:r>
      <w:r w:rsidRPr="008A7EC9">
        <w:t>Sur l</w:t>
      </w:r>
      <w:r w:rsidR="00BF7D4A">
        <w:t>’</w:t>
      </w:r>
      <w:r w:rsidRPr="008A7EC9">
        <w:t>ordre du grand-duc</w:t>
      </w:r>
      <w:r w:rsidR="00BF7D4A">
        <w:t xml:space="preserve">, </w:t>
      </w:r>
      <w:r w:rsidRPr="008A7EC9">
        <w:t>le glas de la cathédrale rythmait de ses coups sourds et espacés la marche du cortège</w:t>
      </w:r>
      <w:r w:rsidR="00BF7D4A">
        <w:t>.</w:t>
      </w:r>
    </w:p>
    <w:p w14:paraId="06874852" w14:textId="36428101" w:rsidR="00BF7D4A" w:rsidRDefault="009D75A4" w:rsidP="009D75A4">
      <w:r w:rsidRPr="008A7EC9">
        <w:t>Un grand vieillard</w:t>
      </w:r>
      <w:r w:rsidR="00BF7D4A">
        <w:t xml:space="preserve">, </w:t>
      </w:r>
      <w:r w:rsidRPr="008A7EC9">
        <w:t>visage ascétique à la Moltke</w:t>
      </w:r>
      <w:r w:rsidR="00BF7D4A">
        <w:t xml:space="preserve">, </w:t>
      </w:r>
      <w:r w:rsidRPr="008A7EC9">
        <w:t>dans les plis brillants d</w:t>
      </w:r>
      <w:r w:rsidR="00BF7D4A">
        <w:t>’</w:t>
      </w:r>
      <w:r w:rsidRPr="008A7EC9">
        <w:t>une antique redingote</w:t>
      </w:r>
      <w:r w:rsidR="00BF7D4A">
        <w:t xml:space="preserve">, </w:t>
      </w:r>
      <w:r w:rsidRPr="008A7EC9">
        <w:t>venait devant</w:t>
      </w:r>
      <w:r w:rsidR="00BF7D4A">
        <w:t xml:space="preserve">, </w:t>
      </w:r>
      <w:r w:rsidRPr="008A7EC9">
        <w:t>accomp</w:t>
      </w:r>
      <w:r w:rsidRPr="008A7EC9">
        <w:t>a</w:t>
      </w:r>
      <w:r w:rsidRPr="008A7EC9">
        <w:t>gné d</w:t>
      </w:r>
      <w:r w:rsidR="00BF7D4A">
        <w:t>’</w:t>
      </w:r>
      <w:r w:rsidRPr="008A7EC9">
        <w:t>un lieutenant à figure maussade et rogue</w:t>
      </w:r>
      <w:r w:rsidR="00BF7D4A">
        <w:t xml:space="preserve">, </w:t>
      </w:r>
      <w:r w:rsidRPr="008A7EC9">
        <w:t>portant l</w:t>
      </w:r>
      <w:r w:rsidR="00BF7D4A">
        <w:t>’</w:t>
      </w:r>
      <w:r w:rsidRPr="008A7EC9">
        <w:t>uniforme bleu des hussards de Brunswick</w:t>
      </w:r>
      <w:r w:rsidR="00BF7D4A">
        <w:t xml:space="preserve">, </w:t>
      </w:r>
      <w:r w:rsidRPr="008A7EC9">
        <w:t>et c</w:t>
      </w:r>
      <w:r w:rsidR="00BF7D4A">
        <w:t>’</w:t>
      </w:r>
      <w:r w:rsidRPr="008A7EC9">
        <w:t xml:space="preserve">étaient </w:t>
      </w:r>
      <w:r w:rsidR="00BF7D4A">
        <w:t>MM. </w:t>
      </w:r>
      <w:r w:rsidRPr="008A7EC9">
        <w:t xml:space="preserve">Richard et Albrecht de </w:t>
      </w:r>
      <w:proofErr w:type="spellStart"/>
      <w:r w:rsidRPr="008A7EC9">
        <w:t>Graffenfried</w:t>
      </w:r>
      <w:proofErr w:type="spellEnd"/>
      <w:r w:rsidR="00BF7D4A">
        <w:t xml:space="preserve">, </w:t>
      </w:r>
      <w:r w:rsidRPr="008A7EC9">
        <w:t>père et frère de la d</w:t>
      </w:r>
      <w:r w:rsidRPr="008A7EC9">
        <w:t>é</w:t>
      </w:r>
      <w:r w:rsidRPr="008A7EC9">
        <w:t>funte</w:t>
      </w:r>
      <w:r w:rsidR="00BF7D4A">
        <w:t>.</w:t>
      </w:r>
    </w:p>
    <w:p w14:paraId="6240860D" w14:textId="77777777" w:rsidR="00BF7D4A" w:rsidRDefault="009D75A4" w:rsidP="009D75A4">
      <w:r w:rsidRPr="008A7EC9">
        <w:t xml:space="preserve">Quand le cercueil pénétra dans le temple de la </w:t>
      </w:r>
      <w:proofErr w:type="spellStart"/>
      <w:r w:rsidRPr="008A7EC9">
        <w:t>Siegstrasse</w:t>
      </w:r>
      <w:proofErr w:type="spellEnd"/>
      <w:r w:rsidR="00BF7D4A">
        <w:t xml:space="preserve">, </w:t>
      </w:r>
      <w:r w:rsidRPr="008A7EC9">
        <w:t>un immense froid s</w:t>
      </w:r>
      <w:r w:rsidR="00BF7D4A">
        <w:t>’</w:t>
      </w:r>
      <w:r w:rsidRPr="008A7EC9">
        <w:t>empara de mes vertèbres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eus une sorte d</w:t>
      </w:r>
      <w:r w:rsidR="00BF7D4A">
        <w:t>’</w:t>
      </w:r>
      <w:r w:rsidRPr="008A7EC9">
        <w:t>horreur à penser qu</w:t>
      </w:r>
      <w:r w:rsidR="00BF7D4A">
        <w:t>’</w:t>
      </w:r>
      <w:r w:rsidRPr="008A7EC9">
        <w:t>elle</w:t>
      </w:r>
      <w:r w:rsidR="00BF7D4A">
        <w:t xml:space="preserve">, </w:t>
      </w:r>
      <w:r w:rsidRPr="008A7EC9">
        <w:t>Mélusine</w:t>
      </w:r>
      <w:r w:rsidR="00BF7D4A">
        <w:t xml:space="preserve">, </w:t>
      </w:r>
      <w:r w:rsidRPr="008A7EC9">
        <w:t>dont le corps voluptueux eût eu un si grand besoin de la molle pompe catholique</w:t>
      </w:r>
      <w:r w:rsidR="00BF7D4A">
        <w:t xml:space="preserve">, </w:t>
      </w:r>
      <w:r w:rsidRPr="008A7EC9">
        <w:t>appa</w:t>
      </w:r>
      <w:r w:rsidRPr="008A7EC9">
        <w:t>r</w:t>
      </w:r>
      <w:r w:rsidRPr="008A7EC9">
        <w:t>tenait à la religion réformée</w:t>
      </w:r>
      <w:r w:rsidR="00BF7D4A">
        <w:t>.</w:t>
      </w:r>
    </w:p>
    <w:p w14:paraId="68B15AD0" w14:textId="77777777" w:rsidR="00BF7D4A" w:rsidRDefault="009D75A4" w:rsidP="009D75A4">
      <w:r w:rsidRPr="008A7EC9">
        <w:t>Je n</w:t>
      </w:r>
      <w:r w:rsidR="00BF7D4A">
        <w:t>’</w:t>
      </w:r>
      <w:r w:rsidRPr="008A7EC9">
        <w:t>avais jamais pénétré dans un temple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un endroit terrible</w:t>
      </w:r>
      <w:r w:rsidR="00BF7D4A">
        <w:t xml:space="preserve">. </w:t>
      </w:r>
      <w:r w:rsidRPr="008A7EC9">
        <w:t>Ici les larmes mêmes n</w:t>
      </w:r>
      <w:r w:rsidR="00BF7D4A">
        <w:t>’</w:t>
      </w:r>
      <w:r w:rsidRPr="008A7EC9">
        <w:t>osent surgir</w:t>
      </w:r>
      <w:r w:rsidR="00BF7D4A">
        <w:t xml:space="preserve">, </w:t>
      </w:r>
      <w:r w:rsidRPr="008A7EC9">
        <w:t>de peur d</w:t>
      </w:r>
      <w:r w:rsidR="00BF7D4A">
        <w:t>’</w:t>
      </w:r>
      <w:r w:rsidRPr="008A7EC9">
        <w:t>être in</w:t>
      </w:r>
      <w:r w:rsidRPr="008A7EC9">
        <w:t>s</w:t>
      </w:r>
      <w:r w:rsidRPr="008A7EC9">
        <w:t>tantanément congelées</w:t>
      </w:r>
      <w:r w:rsidR="00BF7D4A">
        <w:t>.</w:t>
      </w:r>
    </w:p>
    <w:p w14:paraId="4C8F5052" w14:textId="77777777" w:rsidR="00BF7D4A" w:rsidRDefault="009D75A4" w:rsidP="009D75A4">
      <w:r w:rsidRPr="008A7EC9">
        <w:t>Son corps maigre émergeant d</w:t>
      </w:r>
      <w:r w:rsidR="00BF7D4A">
        <w:t>’</w:t>
      </w:r>
      <w:r w:rsidRPr="008A7EC9">
        <w:t>une espèce de chaire roula</w:t>
      </w:r>
      <w:r w:rsidRPr="008A7EC9">
        <w:t>n</w:t>
      </w:r>
      <w:r w:rsidRPr="008A7EC9">
        <w:t>te</w:t>
      </w:r>
      <w:r w:rsidR="00BF7D4A">
        <w:t xml:space="preserve">, </w:t>
      </w:r>
      <w:r w:rsidRPr="008A7EC9">
        <w:t>dans son bizarre accoutrement de vénérable de quelque loge maçonnique</w:t>
      </w:r>
      <w:r w:rsidR="00BF7D4A">
        <w:t xml:space="preserve">, </w:t>
      </w:r>
      <w:r w:rsidRPr="008A7EC9">
        <w:t>le pasteur Silbermann parla</w:t>
      </w:r>
      <w:r w:rsidR="00BF7D4A">
        <w:t xml:space="preserve">. </w:t>
      </w:r>
      <w:r w:rsidRPr="008A7EC9">
        <w:t>De l</w:t>
      </w:r>
      <w:r w:rsidR="00BF7D4A">
        <w:t>’</w:t>
      </w:r>
      <w:r w:rsidRPr="008A7EC9">
        <w:t>Écriture</w:t>
      </w:r>
      <w:r w:rsidR="00BF7D4A">
        <w:t xml:space="preserve">, </w:t>
      </w:r>
      <w:r w:rsidRPr="008A7EC9">
        <w:t>je ne sais pourquoi</w:t>
      </w:r>
      <w:r w:rsidR="00BF7D4A">
        <w:t xml:space="preserve">, </w:t>
      </w:r>
      <w:r w:rsidRPr="008A7EC9">
        <w:t>il avait pris pour thème l</w:t>
      </w:r>
      <w:r w:rsidR="00BF7D4A">
        <w:t>’</w:t>
      </w:r>
      <w:r w:rsidRPr="008A7EC9">
        <w:t>épisode de la fille de Jephté</w:t>
      </w:r>
      <w:r w:rsidR="00BF7D4A">
        <w:t xml:space="preserve">. </w:t>
      </w:r>
      <w:r w:rsidRPr="008A7EC9">
        <w:t>Rien ne convenait moins à la mémoire de la défaillante morte que le rappel du sacrifice de cette morne et dure juive</w:t>
      </w:r>
      <w:r w:rsidR="00BF7D4A">
        <w:t>.</w:t>
      </w:r>
    </w:p>
    <w:p w14:paraId="4A4AAAEF" w14:textId="77777777" w:rsidR="00BF7D4A" w:rsidRDefault="009D75A4" w:rsidP="009D75A4">
      <w:r w:rsidRPr="008A7EC9">
        <w:t>Une demi-heure</w:t>
      </w:r>
      <w:r w:rsidR="00BF7D4A">
        <w:t xml:space="preserve">, </w:t>
      </w:r>
      <w:r w:rsidRPr="008A7EC9">
        <w:t>avec toute l</w:t>
      </w:r>
      <w:r w:rsidR="00BF7D4A">
        <w:t>’</w:t>
      </w:r>
      <w:r w:rsidRPr="008A7EC9">
        <w:t>ardeur que pourrait avoir un professeur de mathématiques démontrant les trois cas d</w:t>
      </w:r>
      <w:r w:rsidR="00BF7D4A">
        <w:t>’</w:t>
      </w:r>
      <w:r w:rsidRPr="008A7EC9">
        <w:t>égalité des triangles</w:t>
      </w:r>
      <w:r w:rsidR="00BF7D4A">
        <w:t xml:space="preserve">, </w:t>
      </w:r>
      <w:r w:rsidRPr="008A7EC9">
        <w:t>le pasteur parla</w:t>
      </w:r>
      <w:r w:rsidR="00BF7D4A">
        <w:t>.</w:t>
      </w:r>
    </w:p>
    <w:p w14:paraId="002E7C0E" w14:textId="77777777" w:rsidR="00BF7D4A" w:rsidRDefault="009D75A4" w:rsidP="009D75A4">
      <w:r w:rsidRPr="008A7EC9">
        <w:lastRenderedPageBreak/>
        <w:t>Lorsqu</w:t>
      </w:r>
      <w:r w:rsidR="00BF7D4A">
        <w:t>’</w:t>
      </w:r>
      <w:r w:rsidRPr="008A7EC9">
        <w:t>il commenta la phrase célèbre</w:t>
      </w:r>
      <w:r w:rsidR="00BF7D4A">
        <w:t xml:space="preserve"> : </w:t>
      </w:r>
      <w:r w:rsidRPr="008A7EC9">
        <w:rPr>
          <w:i/>
          <w:iCs/>
        </w:rPr>
        <w:t>Frappe ce sein qui pour toi se découvre</w:t>
      </w:r>
      <w:r w:rsidR="00BF7D4A">
        <w:rPr>
          <w:i/>
          <w:iCs/>
        </w:rPr>
        <w:t xml:space="preserve">, </w:t>
      </w:r>
      <w:r w:rsidRPr="008A7EC9">
        <w:t>mes yeux se portèrent sur la grande-duchesse</w:t>
      </w:r>
      <w:r w:rsidR="00BF7D4A">
        <w:t xml:space="preserve">. </w:t>
      </w:r>
      <w:r w:rsidRPr="008A7EC9">
        <w:t>Je vis qu</w:t>
      </w:r>
      <w:r w:rsidR="00BF7D4A">
        <w:t>’</w:t>
      </w:r>
      <w:r w:rsidRPr="008A7EC9">
        <w:t>elle pleurait</w:t>
      </w:r>
      <w:r w:rsidR="00BF7D4A">
        <w:t>.</w:t>
      </w:r>
    </w:p>
    <w:p w14:paraId="1929BCC5" w14:textId="77777777" w:rsidR="00BF7D4A" w:rsidRDefault="009D75A4" w:rsidP="009D75A4">
      <w:r w:rsidRPr="008A7EC9">
        <w:t>Des automobiles nous conduisirent du temple à la gare</w:t>
      </w:r>
      <w:r w:rsidR="00BF7D4A">
        <w:t xml:space="preserve">. </w:t>
      </w:r>
      <w:r w:rsidRPr="008A7EC9">
        <w:t>Le cercueil fut hissé dans un wagon</w:t>
      </w:r>
      <w:r w:rsidR="00BF7D4A">
        <w:t xml:space="preserve">, </w:t>
      </w:r>
      <w:r w:rsidRPr="008A7EC9">
        <w:t>avec les pauvres fleurs déjà toutes fripées</w:t>
      </w:r>
      <w:r w:rsidR="00BF7D4A">
        <w:t>.</w:t>
      </w:r>
    </w:p>
    <w:p w14:paraId="1303955C" w14:textId="77777777" w:rsidR="00BF7D4A" w:rsidRDefault="009D75A4" w:rsidP="009D75A4">
      <w:r w:rsidRPr="008A7EC9">
        <w:t>De retour au palais</w:t>
      </w:r>
      <w:r w:rsidR="00BF7D4A">
        <w:t xml:space="preserve">, </w:t>
      </w:r>
      <w:r w:rsidRPr="008A7EC9">
        <w:t>dans la galerie des glaces</w:t>
      </w:r>
      <w:r w:rsidR="00BF7D4A">
        <w:t xml:space="preserve">, </w:t>
      </w:r>
      <w:r w:rsidRPr="008A7EC9">
        <w:t>aussi déserte à cinq heures du soir qu</w:t>
      </w:r>
      <w:r w:rsidR="00BF7D4A">
        <w:t>’</w:t>
      </w:r>
      <w:r w:rsidRPr="008A7EC9">
        <w:t>à minuit</w:t>
      </w:r>
      <w:r w:rsidR="00BF7D4A">
        <w:t xml:space="preserve">, </w:t>
      </w:r>
      <w:r w:rsidRPr="008A7EC9">
        <w:t>je tombai sur le lieutenant de Hagen</w:t>
      </w:r>
      <w:r w:rsidR="00BF7D4A">
        <w:t xml:space="preserve">. </w:t>
      </w:r>
      <w:r w:rsidRPr="008A7EC9">
        <w:t>Il était pâle et semblait me guetter</w:t>
      </w:r>
      <w:r w:rsidR="00BF7D4A">
        <w:t>.</w:t>
      </w:r>
    </w:p>
    <w:p w14:paraId="20CAC96F" w14:textId="77777777" w:rsidR="00BF7D4A" w:rsidRDefault="00BF7D4A" w:rsidP="009D75A4">
      <w:r>
        <w:t>— </w:t>
      </w:r>
      <w:r w:rsidR="009D75A4" w:rsidRPr="008A7EC9">
        <w:t>Monsieur</w:t>
      </w:r>
      <w:r>
        <w:t xml:space="preserve">, </w:t>
      </w:r>
      <w:r w:rsidR="009D75A4" w:rsidRPr="008A7EC9">
        <w:t>me dit-il à voix basse</w:t>
      </w:r>
      <w:r>
        <w:t xml:space="preserve">, </w:t>
      </w:r>
      <w:r w:rsidR="009D75A4" w:rsidRPr="008A7EC9">
        <w:t>je vous ai attendu deux heures</w:t>
      </w:r>
      <w:r>
        <w:t xml:space="preserve">, </w:t>
      </w:r>
      <w:r w:rsidR="009D75A4" w:rsidRPr="008A7EC9">
        <w:t>avant-hier</w:t>
      </w:r>
      <w:r>
        <w:t xml:space="preserve">, </w:t>
      </w:r>
      <w:r w:rsidR="009D75A4" w:rsidRPr="008A7EC9">
        <w:t xml:space="preserve">au pont de la </w:t>
      </w:r>
      <w:proofErr w:type="spellStart"/>
      <w:r w:rsidR="009D75A4" w:rsidRPr="008A7EC9">
        <w:t>Meilleraie</w:t>
      </w:r>
      <w:proofErr w:type="spellEnd"/>
      <w:r>
        <w:t>.</w:t>
      </w:r>
    </w:p>
    <w:p w14:paraId="3FFC4EE1" w14:textId="77777777" w:rsidR="00BF7D4A" w:rsidRDefault="009D75A4" w:rsidP="009D75A4">
      <w:r w:rsidRPr="008A7EC9">
        <w:t>J</w:t>
      </w:r>
      <w:r w:rsidR="00BF7D4A">
        <w:t>’</w:t>
      </w:r>
      <w:r w:rsidRPr="008A7EC9">
        <w:t>avais</w:t>
      </w:r>
      <w:r w:rsidR="00BF7D4A">
        <w:t xml:space="preserve">, </w:t>
      </w:r>
      <w:r w:rsidRPr="008A7EC9">
        <w:t>je l</w:t>
      </w:r>
      <w:r w:rsidR="00BF7D4A">
        <w:t>’</w:t>
      </w:r>
      <w:r w:rsidRPr="008A7EC9">
        <w:t>ai dit</w:t>
      </w:r>
      <w:r w:rsidR="00BF7D4A">
        <w:t xml:space="preserve">, </w:t>
      </w:r>
      <w:r w:rsidRPr="008A7EC9">
        <w:t>oublié complètement notre petit rendez-vous</w:t>
      </w:r>
      <w:r w:rsidR="00BF7D4A">
        <w:t xml:space="preserve">. </w:t>
      </w:r>
      <w:r w:rsidRPr="008A7EC9">
        <w:t>Je le lui avouai très franchement</w:t>
      </w:r>
      <w:r w:rsidR="00BF7D4A">
        <w:t>.</w:t>
      </w:r>
    </w:p>
    <w:p w14:paraId="1B81D093" w14:textId="77777777" w:rsidR="00BF7D4A" w:rsidRDefault="00BF7D4A" w:rsidP="009D75A4">
      <w:r>
        <w:t>— </w:t>
      </w:r>
      <w:r w:rsidR="009D75A4" w:rsidRPr="008A7EC9">
        <w:t>Puis-je espérer qu</w:t>
      </w:r>
      <w:r>
        <w:t>’</w:t>
      </w:r>
      <w:r w:rsidR="009D75A4" w:rsidRPr="008A7EC9">
        <w:t>après ceci</w:t>
      </w:r>
      <w:r>
        <w:t xml:space="preserve">, </w:t>
      </w:r>
      <w:r w:rsidR="009D75A4" w:rsidRPr="008A7EC9">
        <w:t>vous n</w:t>
      </w:r>
      <w:r>
        <w:t>’</w:t>
      </w:r>
      <w:r w:rsidR="009D75A4" w:rsidRPr="008A7EC9">
        <w:t>aurez plus d</w:t>
      </w:r>
      <w:r>
        <w:t>’</w:t>
      </w:r>
      <w:r w:rsidR="009D75A4" w:rsidRPr="008A7EC9">
        <w:t>aussi fâcheux oublis</w:t>
      </w:r>
      <w:r>
        <w:t xml:space="preserve"> ? </w:t>
      </w:r>
      <w:r w:rsidR="009D75A4" w:rsidRPr="008A7EC9">
        <w:t>murmura-t-il avec la même douceur</w:t>
      </w:r>
      <w:r>
        <w:t>.</w:t>
      </w:r>
    </w:p>
    <w:p w14:paraId="40CA0A0B" w14:textId="77777777" w:rsidR="00BF7D4A" w:rsidRDefault="009D75A4" w:rsidP="009D75A4">
      <w:r w:rsidRPr="008A7EC9">
        <w:t>En parlant</w:t>
      </w:r>
      <w:r w:rsidR="00BF7D4A">
        <w:t xml:space="preserve">, </w:t>
      </w:r>
      <w:r w:rsidRPr="008A7EC9">
        <w:t>il effleurait ma joue du gant qu</w:t>
      </w:r>
      <w:r w:rsidR="00BF7D4A">
        <w:t>’</w:t>
      </w:r>
      <w:r w:rsidRPr="008A7EC9">
        <w:t>il tenait de la main droite</w:t>
      </w:r>
      <w:r w:rsidR="00BF7D4A">
        <w:t>.</w:t>
      </w:r>
    </w:p>
    <w:p w14:paraId="15E14E50" w14:textId="77777777" w:rsidR="00BF7D4A" w:rsidRDefault="009D75A4" w:rsidP="009D75A4">
      <w:r w:rsidRPr="008A7EC9">
        <w:t>J</w:t>
      </w:r>
      <w:r w:rsidR="00BF7D4A">
        <w:t>’</w:t>
      </w:r>
      <w:r w:rsidRPr="008A7EC9">
        <w:t>eus de la peine à ne pas répondre par un solide soufflet</w:t>
      </w:r>
      <w:r w:rsidR="00BF7D4A">
        <w:t xml:space="preserve">. </w:t>
      </w:r>
      <w:r w:rsidRPr="008A7EC9">
        <w:t>Son calme feint me sauva</w:t>
      </w:r>
      <w:r w:rsidR="00BF7D4A">
        <w:t>.</w:t>
      </w:r>
    </w:p>
    <w:p w14:paraId="536AF12B" w14:textId="77777777" w:rsidR="00BF7D4A" w:rsidRDefault="00BF7D4A" w:rsidP="009D75A4">
      <w:r>
        <w:t>— </w:t>
      </w:r>
      <w:r w:rsidR="009D75A4" w:rsidRPr="008A7EC9">
        <w:t>Monsieur</w:t>
      </w:r>
      <w:r>
        <w:t xml:space="preserve">, </w:t>
      </w:r>
      <w:r w:rsidR="009D75A4" w:rsidRPr="008A7EC9">
        <w:t>lui dis-je</w:t>
      </w:r>
      <w:r>
        <w:t xml:space="preserve">, </w:t>
      </w:r>
      <w:r w:rsidR="009D75A4" w:rsidRPr="008A7EC9">
        <w:t>je serai demain matin à six heures à vos ordres</w:t>
      </w:r>
      <w:r>
        <w:t>.</w:t>
      </w:r>
    </w:p>
    <w:p w14:paraId="0EE50707" w14:textId="77777777" w:rsidR="00BF7D4A" w:rsidRDefault="00BF7D4A" w:rsidP="009D75A4">
      <w:r>
        <w:t>— </w:t>
      </w:r>
      <w:r w:rsidR="009D75A4" w:rsidRPr="008A7EC9">
        <w:t>Réglons</w:t>
      </w:r>
      <w:r>
        <w:t xml:space="preserve">, </w:t>
      </w:r>
      <w:r w:rsidR="009D75A4" w:rsidRPr="008A7EC9">
        <w:t>s</w:t>
      </w:r>
      <w:r>
        <w:t>’</w:t>
      </w:r>
      <w:r w:rsidR="009D75A4" w:rsidRPr="008A7EC9">
        <w:t>il vous plaît</w:t>
      </w:r>
      <w:r>
        <w:t xml:space="preserve">, </w:t>
      </w:r>
      <w:r w:rsidR="009D75A4" w:rsidRPr="008A7EC9">
        <w:t>tout de suite les conditions</w:t>
      </w:r>
      <w:r>
        <w:t xml:space="preserve">, </w:t>
      </w:r>
      <w:r w:rsidR="009D75A4" w:rsidRPr="008A7EC9">
        <w:t>me dit-il</w:t>
      </w:r>
      <w:r>
        <w:t xml:space="preserve">. </w:t>
      </w:r>
      <w:r w:rsidR="009D75A4" w:rsidRPr="008A7EC9">
        <w:t>Pas de témoins</w:t>
      </w:r>
      <w:r>
        <w:t xml:space="preserve">, </w:t>
      </w:r>
      <w:r w:rsidR="009D75A4" w:rsidRPr="008A7EC9">
        <w:t>personne</w:t>
      </w:r>
      <w:r>
        <w:t xml:space="preserve">, </w:t>
      </w:r>
      <w:r w:rsidR="009D75A4" w:rsidRPr="008A7EC9">
        <w:t>naturellement</w:t>
      </w:r>
      <w:r>
        <w:t xml:space="preserve">. </w:t>
      </w:r>
      <w:r w:rsidR="009D75A4" w:rsidRPr="008A7EC9">
        <w:t>Mais vous êtes l</w:t>
      </w:r>
      <w:r>
        <w:t>’</w:t>
      </w:r>
      <w:r w:rsidR="009D75A4" w:rsidRPr="008A7EC9">
        <w:t>offensé</w:t>
      </w:r>
      <w:r>
        <w:t xml:space="preserve">. </w:t>
      </w:r>
      <w:r w:rsidR="009D75A4" w:rsidRPr="008A7EC9">
        <w:t>Quelle arme choisissez-vous</w:t>
      </w:r>
      <w:r>
        <w:t> ?</w:t>
      </w:r>
    </w:p>
    <w:p w14:paraId="7AA68F31" w14:textId="77777777" w:rsidR="00BF7D4A" w:rsidRDefault="009D75A4" w:rsidP="009D75A4">
      <w:r w:rsidRPr="008A7EC9">
        <w:t>Moins excité que je ne l</w:t>
      </w:r>
      <w:r w:rsidR="00BF7D4A">
        <w:t>’</w:t>
      </w:r>
      <w:r w:rsidRPr="008A7EC9">
        <w:t>étais</w:t>
      </w:r>
      <w:r w:rsidR="00BF7D4A">
        <w:t xml:space="preserve">, </w:t>
      </w:r>
      <w:r w:rsidRPr="008A7EC9">
        <w:t>cette question m</w:t>
      </w:r>
      <w:r w:rsidR="00BF7D4A">
        <w:t>’</w:t>
      </w:r>
      <w:r w:rsidRPr="008A7EC9">
        <w:t>aurait jeté dans un grand embarras</w:t>
      </w:r>
      <w:r w:rsidR="00BF7D4A">
        <w:t xml:space="preserve">. </w:t>
      </w:r>
      <w:r w:rsidRPr="008A7EC9">
        <w:t>Je n</w:t>
      </w:r>
      <w:r w:rsidR="00BF7D4A">
        <w:t>’</w:t>
      </w:r>
      <w:r w:rsidRPr="008A7EC9">
        <w:t>hésitai pas</w:t>
      </w:r>
      <w:r w:rsidR="00BF7D4A">
        <w:t> :</w:t>
      </w:r>
    </w:p>
    <w:p w14:paraId="6B5BD3BA" w14:textId="77777777" w:rsidR="00BF7D4A" w:rsidRDefault="00BF7D4A" w:rsidP="009D75A4">
      <w:r>
        <w:lastRenderedPageBreak/>
        <w:t>— </w:t>
      </w:r>
      <w:r w:rsidR="009D75A4" w:rsidRPr="008A7EC9">
        <w:t>Celle-ci</w:t>
      </w:r>
      <w:r>
        <w:t xml:space="preserve">, </w:t>
      </w:r>
      <w:r w:rsidR="009D75A4" w:rsidRPr="008A7EC9">
        <w:t>répondis-je en tirant de ma poche le browning de la grande-duchesse</w:t>
      </w:r>
      <w:r>
        <w:t>.</w:t>
      </w:r>
    </w:p>
    <w:p w14:paraId="09FDAE23" w14:textId="77777777" w:rsidR="00BF7D4A" w:rsidRDefault="009D75A4" w:rsidP="009D75A4">
      <w:r w:rsidRPr="008A7EC9">
        <w:t>Il réprima un mouvement de surprise</w:t>
      </w:r>
      <w:r w:rsidR="00BF7D4A">
        <w:t>.</w:t>
      </w:r>
    </w:p>
    <w:p w14:paraId="0C42E755" w14:textId="77777777" w:rsidR="00BF7D4A" w:rsidRDefault="00BF7D4A" w:rsidP="009D75A4">
      <w:r>
        <w:t>— </w:t>
      </w:r>
      <w:r w:rsidR="009D75A4" w:rsidRPr="008A7EC9">
        <w:t>Ce n</w:t>
      </w:r>
      <w:r>
        <w:t>’</w:t>
      </w:r>
      <w:r w:rsidR="009D75A4" w:rsidRPr="008A7EC9">
        <w:t>est peut-être pas très régulier</w:t>
      </w:r>
      <w:r>
        <w:t xml:space="preserve">, </w:t>
      </w:r>
      <w:r w:rsidR="009D75A4" w:rsidRPr="008A7EC9">
        <w:t>dit-il</w:t>
      </w:r>
      <w:r>
        <w:t xml:space="preserve">. </w:t>
      </w:r>
      <w:r w:rsidR="009D75A4" w:rsidRPr="008A7EC9">
        <w:t>Mais qu</w:t>
      </w:r>
      <w:r>
        <w:t>’</w:t>
      </w:r>
      <w:r w:rsidR="009D75A4" w:rsidRPr="008A7EC9">
        <w:t>importe</w:t>
      </w:r>
      <w:r>
        <w:t xml:space="preserve">, </w:t>
      </w:r>
      <w:r w:rsidR="009D75A4" w:rsidRPr="008A7EC9">
        <w:t>entendu</w:t>
      </w:r>
      <w:r>
        <w:t xml:space="preserve">. </w:t>
      </w:r>
      <w:r w:rsidR="009D75A4" w:rsidRPr="008A7EC9">
        <w:t>Sept coups</w:t>
      </w:r>
      <w:r>
        <w:t xml:space="preserve">, </w:t>
      </w:r>
      <w:r w:rsidR="009D75A4" w:rsidRPr="008A7EC9">
        <w:t>à volonté</w:t>
      </w:r>
      <w:r>
        <w:t xml:space="preserve">, </w:t>
      </w:r>
      <w:r w:rsidR="009D75A4" w:rsidRPr="008A7EC9">
        <w:t>à partir du signal</w:t>
      </w:r>
      <w:r>
        <w:t xml:space="preserve">. </w:t>
      </w:r>
      <w:r w:rsidR="009D75A4" w:rsidRPr="008A7EC9">
        <w:t>Et pour la distance</w:t>
      </w:r>
      <w:r>
        <w:t> ?</w:t>
      </w:r>
    </w:p>
    <w:p w14:paraId="18DC5A4B" w14:textId="77777777" w:rsidR="00BF7D4A" w:rsidRDefault="00BF7D4A" w:rsidP="009D75A4">
      <w:r>
        <w:t>— </w:t>
      </w:r>
      <w:r w:rsidR="009D75A4" w:rsidRPr="008A7EC9">
        <w:t>Dix pas</w:t>
      </w:r>
      <w:r>
        <w:t xml:space="preserve">, </w:t>
      </w:r>
      <w:r w:rsidR="009D75A4" w:rsidRPr="008A7EC9">
        <w:t>répondis-je</w:t>
      </w:r>
      <w:r>
        <w:t xml:space="preserve">, </w:t>
      </w:r>
      <w:r w:rsidR="009D75A4" w:rsidRPr="008A7EC9">
        <w:t>dans l</w:t>
      </w:r>
      <w:r>
        <w:t>’</w:t>
      </w:r>
      <w:r w:rsidR="009D75A4" w:rsidRPr="008A7EC9">
        <w:t>insouciance la plus absolue de ce que je disais</w:t>
      </w:r>
      <w:r>
        <w:t>.</w:t>
      </w:r>
    </w:p>
    <w:p w14:paraId="5AC9DB0C" w14:textId="77777777" w:rsidR="00BF7D4A" w:rsidRDefault="009D75A4" w:rsidP="009D75A4">
      <w:r w:rsidRPr="008A7EC9">
        <w:t>Il eut un pâle sourire</w:t>
      </w:r>
      <w:r w:rsidR="00BF7D4A">
        <w:t> :</w:t>
      </w:r>
    </w:p>
    <w:p w14:paraId="54F3C09F" w14:textId="77777777" w:rsidR="00BF7D4A" w:rsidRDefault="00BF7D4A" w:rsidP="009D75A4">
      <w:r>
        <w:t>— </w:t>
      </w:r>
      <w:r w:rsidR="009D75A4" w:rsidRPr="008A7EC9">
        <w:t>Alors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à mort</w:t>
      </w:r>
      <w:r>
        <w:t xml:space="preserve">. </w:t>
      </w:r>
      <w:r w:rsidR="009D75A4" w:rsidRPr="008A7EC9">
        <w:t>Qu</w:t>
      </w:r>
      <w:r>
        <w:t>’</w:t>
      </w:r>
      <w:r w:rsidR="009D75A4" w:rsidRPr="008A7EC9">
        <w:t>il en soit fait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selon v</w:t>
      </w:r>
      <w:r w:rsidR="009D75A4" w:rsidRPr="008A7EC9">
        <w:t>o</w:t>
      </w:r>
      <w:r w:rsidR="009D75A4" w:rsidRPr="008A7EC9">
        <w:t>tre volonté</w:t>
      </w:r>
      <w:r>
        <w:t>.</w:t>
      </w:r>
    </w:p>
    <w:p w14:paraId="550C532A" w14:textId="77777777" w:rsidR="00BF7D4A" w:rsidRDefault="009D75A4" w:rsidP="009D75A4">
      <w:r w:rsidRPr="008A7EC9">
        <w:t>Et il me quitta</w:t>
      </w:r>
      <w:r w:rsidR="00BF7D4A">
        <w:t>.</w:t>
      </w:r>
    </w:p>
    <w:p w14:paraId="14DBF3BE" w14:textId="77777777" w:rsidR="00BF7D4A" w:rsidRDefault="009D75A4" w:rsidP="009D75A4">
      <w:r w:rsidRPr="008A7EC9">
        <w:t>Je trouvai la grande-duchesse dans sa chambre</w:t>
      </w:r>
      <w:r w:rsidR="00BF7D4A">
        <w:t xml:space="preserve">. </w:t>
      </w:r>
      <w:r w:rsidRPr="008A7EC9">
        <w:t>Je n</w:t>
      </w:r>
      <w:r w:rsidR="00BF7D4A">
        <w:t>’</w:t>
      </w:r>
      <w:r w:rsidRPr="008A7EC9">
        <w:t>y étais plus rentré depuis le drame</w:t>
      </w:r>
      <w:r w:rsidR="00BF7D4A">
        <w:t xml:space="preserve">. </w:t>
      </w:r>
      <w:r w:rsidRPr="008A7EC9">
        <w:t>Elle me fit signe de m</w:t>
      </w:r>
      <w:r w:rsidR="00BF7D4A">
        <w:t>’</w:t>
      </w:r>
      <w:r w:rsidRPr="008A7EC9">
        <w:t>asseoir et ne me parla pas</w:t>
      </w:r>
      <w:r w:rsidR="00BF7D4A">
        <w:t xml:space="preserve">. </w:t>
      </w:r>
      <w:r w:rsidRPr="008A7EC9">
        <w:t>Peu à peu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obscurité tomba autour de nous</w:t>
      </w:r>
      <w:r w:rsidR="00BF7D4A">
        <w:t xml:space="preserve">. </w:t>
      </w:r>
      <w:r w:rsidRPr="008A7EC9">
        <w:t>La veilleuse qui brûlait devant l</w:t>
      </w:r>
      <w:r w:rsidR="00BF7D4A">
        <w:t>’</w:t>
      </w:r>
      <w:r w:rsidRPr="008A7EC9">
        <w:t>icône se fit rose</w:t>
      </w:r>
      <w:r w:rsidR="00BF7D4A">
        <w:t xml:space="preserve">. </w:t>
      </w:r>
      <w:r w:rsidRPr="008A7EC9">
        <w:t>La guzla de Mél</w:t>
      </w:r>
      <w:r w:rsidRPr="008A7EC9">
        <w:t>u</w:t>
      </w:r>
      <w:r w:rsidRPr="008A7EC9">
        <w:t>sine gisait encore sur le tapis</w:t>
      </w:r>
      <w:r w:rsidR="00BF7D4A">
        <w:t xml:space="preserve">. </w:t>
      </w:r>
      <w:r w:rsidRPr="008A7EC9">
        <w:t>Nos pensées étaient les mêmes</w:t>
      </w:r>
      <w:r w:rsidR="00BF7D4A">
        <w:t xml:space="preserve">. </w:t>
      </w:r>
      <w:r w:rsidRPr="008A7EC9">
        <w:t>Elles se reportaient à cet autre bel instrument de volupté qui</w:t>
      </w:r>
      <w:r w:rsidR="00BF7D4A">
        <w:t xml:space="preserve">, </w:t>
      </w:r>
      <w:r w:rsidRPr="008A7EC9">
        <w:t>à l</w:t>
      </w:r>
      <w:r w:rsidR="00BF7D4A">
        <w:t>’</w:t>
      </w:r>
      <w:r w:rsidRPr="008A7EC9">
        <w:t>heure présente</w:t>
      </w:r>
      <w:r w:rsidR="00BF7D4A">
        <w:t xml:space="preserve">, </w:t>
      </w:r>
      <w:r w:rsidRPr="008A7EC9">
        <w:t>déjà en proie aux mystérieuses transform</w:t>
      </w:r>
      <w:r w:rsidRPr="008A7EC9">
        <w:t>a</w:t>
      </w:r>
      <w:r w:rsidRPr="008A7EC9">
        <w:t>tions de la terre</w:t>
      </w:r>
      <w:r w:rsidR="00BF7D4A">
        <w:t xml:space="preserve">, </w:t>
      </w:r>
      <w:r w:rsidRPr="008A7EC9">
        <w:t>lui aussi</w:t>
      </w:r>
      <w:r w:rsidR="00BF7D4A">
        <w:t xml:space="preserve">, </w:t>
      </w:r>
      <w:r w:rsidRPr="008A7EC9">
        <w:t>ne vibrerait jamais plus</w:t>
      </w:r>
      <w:r w:rsidR="00BF7D4A">
        <w:t>.</w:t>
      </w:r>
    </w:p>
    <w:p w14:paraId="6657A776" w14:textId="54DF480D" w:rsidR="009D75A4" w:rsidRPr="008A7EC9" w:rsidRDefault="009D75A4" w:rsidP="00BF7D4A">
      <w:pPr>
        <w:pStyle w:val="Centr"/>
      </w:pPr>
      <w:r w:rsidRPr="008A7EC9">
        <w:t>*</w:t>
      </w:r>
    </w:p>
    <w:p w14:paraId="247F5524" w14:textId="77777777" w:rsidR="00BF7D4A" w:rsidRDefault="009D75A4" w:rsidP="009D75A4">
      <w:r w:rsidRPr="008A7EC9">
        <w:t>À quelles heures Aurore dormait-elle</w:t>
      </w:r>
      <w:r w:rsidR="00BF7D4A">
        <w:t xml:space="preserve"> ? </w:t>
      </w:r>
      <w:r w:rsidRPr="008A7EC9">
        <w:t>Mélusine seule l</w:t>
      </w:r>
      <w:r w:rsidR="00BF7D4A">
        <w:t>’</w:t>
      </w:r>
      <w:r w:rsidRPr="008A7EC9">
        <w:t>a su</w:t>
      </w:r>
      <w:r w:rsidR="00BF7D4A">
        <w:t xml:space="preserve">. </w:t>
      </w:r>
      <w:r w:rsidRPr="008A7EC9">
        <w:t>Nous entendîmes les oiseaux s</w:t>
      </w:r>
      <w:r w:rsidR="00BF7D4A">
        <w:t>’</w:t>
      </w:r>
      <w:r w:rsidRPr="008A7EC9">
        <w:t>éveiller dans l</w:t>
      </w:r>
      <w:r w:rsidR="00BF7D4A">
        <w:t>’</w:t>
      </w:r>
      <w:r w:rsidRPr="008A7EC9">
        <w:t>aube</w:t>
      </w:r>
      <w:r w:rsidR="00BF7D4A">
        <w:t xml:space="preserve">. </w:t>
      </w:r>
      <w:r w:rsidRPr="008A7EC9">
        <w:t>Le bru</w:t>
      </w:r>
      <w:r w:rsidRPr="008A7EC9">
        <w:t>s</w:t>
      </w:r>
      <w:r w:rsidRPr="008A7EC9">
        <w:t>que pépiement des pinsons et des moineaux succéda au triste chant du rossignol</w:t>
      </w:r>
      <w:r w:rsidR="00BF7D4A">
        <w:t xml:space="preserve">. </w:t>
      </w:r>
      <w:r w:rsidRPr="008A7EC9">
        <w:t>Oiseaux</w:t>
      </w:r>
      <w:r w:rsidR="00BF7D4A">
        <w:t xml:space="preserve">, </w:t>
      </w:r>
      <w:r w:rsidRPr="008A7EC9">
        <w:t>vous entendrai-je vous éveiller d</w:t>
      </w:r>
      <w:r w:rsidRPr="008A7EC9">
        <w:t>e</w:t>
      </w:r>
      <w:r w:rsidRPr="008A7EC9">
        <w:t>main</w:t>
      </w:r>
      <w:r w:rsidR="00BF7D4A">
        <w:t> ?</w:t>
      </w:r>
    </w:p>
    <w:p w14:paraId="3863A734" w14:textId="77777777" w:rsidR="00BF7D4A" w:rsidRDefault="009D75A4" w:rsidP="009D75A4">
      <w:r w:rsidRPr="008A7EC9">
        <w:lastRenderedPageBreak/>
        <w:t>Je compris qu</w:t>
      </w:r>
      <w:r w:rsidR="00BF7D4A">
        <w:t>’</w:t>
      </w:r>
      <w:r w:rsidRPr="008A7EC9">
        <w:t>il était temps</w:t>
      </w:r>
      <w:r w:rsidR="00BF7D4A">
        <w:t xml:space="preserve">. </w:t>
      </w:r>
      <w:r w:rsidRPr="008A7EC9">
        <w:t>Rompant avec l</w:t>
      </w:r>
      <w:r w:rsidR="00BF7D4A">
        <w:t>’</w:t>
      </w:r>
      <w:r w:rsidRPr="008A7EC9">
        <w:t>étiquette</w:t>
      </w:r>
      <w:r w:rsidR="00BF7D4A">
        <w:t> :</w:t>
      </w:r>
    </w:p>
    <w:p w14:paraId="70EEA89B" w14:textId="77777777" w:rsidR="00BF7D4A" w:rsidRDefault="00BF7D4A" w:rsidP="009D75A4">
      <w:r>
        <w:t>— </w:t>
      </w:r>
      <w:r w:rsidR="009D75A4" w:rsidRPr="008A7EC9">
        <w:t>Permettez-moi de vous quitter</w:t>
      </w:r>
      <w:r>
        <w:t xml:space="preserve">, </w:t>
      </w:r>
      <w:r w:rsidR="009D75A4" w:rsidRPr="008A7EC9">
        <w:t>dis-je à Aurore</w:t>
      </w:r>
      <w:r>
        <w:t xml:space="preserve">. </w:t>
      </w:r>
      <w:r w:rsidR="009D75A4" w:rsidRPr="008A7EC9">
        <w:t>Je suis fatigué</w:t>
      </w:r>
      <w:r>
        <w:t>.</w:t>
      </w:r>
    </w:p>
    <w:p w14:paraId="0CCB334A" w14:textId="77777777" w:rsidR="00BF7D4A" w:rsidRDefault="009D75A4" w:rsidP="009D75A4">
      <w:r w:rsidRPr="008A7EC9">
        <w:t>Elle me regarda d</w:t>
      </w:r>
      <w:r w:rsidR="00BF7D4A">
        <w:t>’</w:t>
      </w:r>
      <w:r w:rsidRPr="008A7EC9">
        <w:t>un air de reproche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eus l</w:t>
      </w:r>
      <w:r w:rsidR="00BF7D4A">
        <w:t>’</w:t>
      </w:r>
      <w:r w:rsidRPr="008A7EC9">
        <w:t>impression qu</w:t>
      </w:r>
      <w:r w:rsidR="00BF7D4A">
        <w:t>’</w:t>
      </w:r>
      <w:r w:rsidRPr="008A7EC9">
        <w:t>elle pensait</w:t>
      </w:r>
      <w:r w:rsidR="00BF7D4A">
        <w:t xml:space="preserve"> : </w:t>
      </w:r>
      <w:r w:rsidRPr="008A7EC9">
        <w:t>Mélusine</w:t>
      </w:r>
      <w:r w:rsidR="00BF7D4A">
        <w:t xml:space="preserve">, </w:t>
      </w:r>
      <w:r w:rsidRPr="008A7EC9">
        <w:t>elle</w:t>
      </w:r>
      <w:r w:rsidR="00BF7D4A">
        <w:t xml:space="preserve">, </w:t>
      </w:r>
      <w:r w:rsidRPr="008A7EC9">
        <w:t>n</w:t>
      </w:r>
      <w:r w:rsidR="00BF7D4A">
        <w:t>’</w:t>
      </w:r>
      <w:r w:rsidRPr="008A7EC9">
        <w:t>était jamais fatiguée</w:t>
      </w:r>
      <w:r w:rsidR="00BF7D4A">
        <w:t>.</w:t>
      </w:r>
    </w:p>
    <w:p w14:paraId="1890E0BA" w14:textId="77777777" w:rsidR="00BF7D4A" w:rsidRDefault="009D75A4" w:rsidP="009D75A4">
      <w:r w:rsidRPr="008A7EC9">
        <w:t>Ah</w:t>
      </w:r>
      <w:r w:rsidR="00BF7D4A">
        <w:t xml:space="preserve"> ! </w:t>
      </w:r>
      <w:r w:rsidRPr="008A7EC9">
        <w:t>si elle savait</w:t>
      </w:r>
      <w:r w:rsidR="00BF7D4A">
        <w:t xml:space="preserve">, </w:t>
      </w:r>
      <w:r w:rsidRPr="008A7EC9">
        <w:t>me dis-je</w:t>
      </w:r>
      <w:r w:rsidR="00BF7D4A">
        <w:t xml:space="preserve">. </w:t>
      </w:r>
      <w:r w:rsidRPr="008A7EC9">
        <w:t>Et j</w:t>
      </w:r>
      <w:r w:rsidR="00BF7D4A">
        <w:t>’</w:t>
      </w:r>
      <w:r w:rsidRPr="008A7EC9">
        <w:t>eus</w:t>
      </w:r>
      <w:r w:rsidR="00BF7D4A">
        <w:t xml:space="preserve">, </w:t>
      </w:r>
      <w:r w:rsidRPr="008A7EC9">
        <w:t>une seconde</w:t>
      </w:r>
      <w:r w:rsidR="00BF7D4A">
        <w:t xml:space="preserve">, </w:t>
      </w:r>
      <w:r w:rsidRPr="008A7EC9">
        <w:t>la tent</w:t>
      </w:r>
      <w:r w:rsidRPr="008A7EC9">
        <w:t>a</w:t>
      </w:r>
      <w:r w:rsidRPr="008A7EC9">
        <w:t>tion de tout lui raconter</w:t>
      </w:r>
      <w:r w:rsidR="00BF7D4A">
        <w:t>.</w:t>
      </w:r>
    </w:p>
    <w:p w14:paraId="5CF78DF4" w14:textId="77777777" w:rsidR="00BF7D4A" w:rsidRDefault="009D75A4" w:rsidP="009D75A4">
      <w:r w:rsidRPr="008A7EC9">
        <w:t>Je rentrai dans ma chambre</w:t>
      </w:r>
      <w:r w:rsidR="00BF7D4A">
        <w:t xml:space="preserve">, </w:t>
      </w:r>
      <w:r w:rsidRPr="008A7EC9">
        <w:t>pour en sortir quelques in</w:t>
      </w:r>
      <w:r w:rsidRPr="008A7EC9">
        <w:t>s</w:t>
      </w:r>
      <w:r w:rsidRPr="008A7EC9">
        <w:t>tants après</w:t>
      </w:r>
      <w:r w:rsidR="00BF7D4A">
        <w:t xml:space="preserve">, </w:t>
      </w:r>
      <w:r w:rsidRPr="008A7EC9">
        <w:t>prenant la précaution de passer par la cour d</w:t>
      </w:r>
      <w:r w:rsidR="00BF7D4A">
        <w:t>’</w:t>
      </w:r>
      <w:r w:rsidRPr="008A7EC9">
        <w:t>honneur pour que</w:t>
      </w:r>
      <w:r w:rsidR="00BF7D4A">
        <w:t xml:space="preserve">, </w:t>
      </w:r>
      <w:r w:rsidRPr="008A7EC9">
        <w:t>de sa fenêtre</w:t>
      </w:r>
      <w:r w:rsidR="00BF7D4A">
        <w:t xml:space="preserve">, </w:t>
      </w:r>
      <w:r w:rsidRPr="008A7EC9">
        <w:t>elle ne pût m</w:t>
      </w:r>
      <w:r w:rsidR="00BF7D4A">
        <w:t>’</w:t>
      </w:r>
      <w:r w:rsidRPr="008A7EC9">
        <w:t>apercevoir</w:t>
      </w:r>
      <w:r w:rsidR="00BF7D4A">
        <w:t>.</w:t>
      </w:r>
    </w:p>
    <w:p w14:paraId="4892BCD8" w14:textId="77777777" w:rsidR="00BF7D4A" w:rsidRDefault="009D75A4" w:rsidP="009D75A4">
      <w:r w:rsidRPr="008A7EC9">
        <w:t>Il était à peine cinq heures quand j</w:t>
      </w:r>
      <w:r w:rsidR="00BF7D4A">
        <w:t>’</w:t>
      </w:r>
      <w:r w:rsidRPr="008A7EC9">
        <w:t xml:space="preserve">arrivai au pont de la </w:t>
      </w:r>
      <w:proofErr w:type="spellStart"/>
      <w:r w:rsidRPr="008A7EC9">
        <w:t>Meilleraie</w:t>
      </w:r>
      <w:proofErr w:type="spellEnd"/>
      <w:r w:rsidR="00BF7D4A">
        <w:t xml:space="preserve">. </w:t>
      </w:r>
      <w:r w:rsidRPr="008A7EC9">
        <w:t>Cette heure de répit me sembla toute une éternité de bonheur</w:t>
      </w:r>
      <w:r w:rsidR="00BF7D4A">
        <w:t xml:space="preserve">. </w:t>
      </w:r>
      <w:r w:rsidRPr="008A7EC9">
        <w:t>Jamais la nature ne m</w:t>
      </w:r>
      <w:r w:rsidR="00BF7D4A">
        <w:t>’</w:t>
      </w:r>
      <w:r w:rsidRPr="008A7EC9">
        <w:t>avait paru si belle</w:t>
      </w:r>
      <w:r w:rsidR="00BF7D4A">
        <w:t xml:space="preserve">, </w:t>
      </w:r>
      <w:r w:rsidRPr="008A7EC9">
        <w:t>jamais je n</w:t>
      </w:r>
      <w:r w:rsidR="00BF7D4A">
        <w:t>’</w:t>
      </w:r>
      <w:r w:rsidRPr="008A7EC9">
        <w:t>avais tant aimé la vie</w:t>
      </w:r>
      <w:r w:rsidR="00BF7D4A">
        <w:t xml:space="preserve">, </w:t>
      </w:r>
      <w:r w:rsidRPr="008A7EC9">
        <w:t>qu</w:t>
      </w:r>
      <w:r w:rsidR="00BF7D4A">
        <w:t>’</w:t>
      </w:r>
      <w:r w:rsidRPr="008A7EC9">
        <w:t>en ce moment où je pensais que j</w:t>
      </w:r>
      <w:r w:rsidR="00BF7D4A">
        <w:t>’</w:t>
      </w:r>
      <w:r w:rsidRPr="008A7EC9">
        <w:t>allais peut-être la quitter</w:t>
      </w:r>
      <w:r w:rsidR="00BF7D4A">
        <w:t>.</w:t>
      </w:r>
    </w:p>
    <w:p w14:paraId="44A6BE92" w14:textId="77777777" w:rsidR="00BF7D4A" w:rsidRDefault="009D75A4" w:rsidP="009D75A4">
      <w:r w:rsidRPr="008A7EC9">
        <w:t>À l</w:t>
      </w:r>
      <w:r w:rsidR="00BF7D4A">
        <w:t>’</w:t>
      </w:r>
      <w:r w:rsidRPr="008A7EC9">
        <w:t>épée</w:t>
      </w:r>
      <w:r w:rsidR="00BF7D4A">
        <w:t xml:space="preserve">, </w:t>
      </w:r>
      <w:r w:rsidRPr="008A7EC9">
        <w:t>je savais que Hagen était un des meilleurs tireurs de la garnison</w:t>
      </w:r>
      <w:r w:rsidR="00BF7D4A">
        <w:t xml:space="preserve">. </w:t>
      </w:r>
      <w:r w:rsidRPr="008A7EC9">
        <w:t>Il était aussi de première force au pistolet</w:t>
      </w:r>
      <w:r w:rsidR="00BF7D4A">
        <w:t xml:space="preserve">, </w:t>
      </w:r>
      <w:r w:rsidRPr="008A7EC9">
        <w:t>et moi</w:t>
      </w:r>
      <w:r w:rsidR="00BF7D4A">
        <w:t xml:space="preserve">, </w:t>
      </w:r>
      <w:r w:rsidRPr="008A7EC9">
        <w:t>mon éducation se bornait à avoir</w:t>
      </w:r>
      <w:r w:rsidR="00BF7D4A">
        <w:t xml:space="preserve">, </w:t>
      </w:r>
      <w:r w:rsidRPr="008A7EC9">
        <w:t>pendant mes périodes d</w:t>
      </w:r>
      <w:r w:rsidR="00BF7D4A">
        <w:t>’</w:t>
      </w:r>
      <w:r w:rsidRPr="008A7EC9">
        <w:t>instruction comme officier de réserve</w:t>
      </w:r>
      <w:r w:rsidR="00BF7D4A">
        <w:t xml:space="preserve">, </w:t>
      </w:r>
      <w:r w:rsidRPr="008A7EC9">
        <w:t>brûlé deux ou trois douzaines de cartouches de revolver</w:t>
      </w:r>
      <w:r w:rsidR="00BF7D4A">
        <w:t>.</w:t>
      </w:r>
    </w:p>
    <w:p w14:paraId="608835B2" w14:textId="77777777" w:rsidR="00BF7D4A" w:rsidRDefault="009D75A4" w:rsidP="009D75A4">
      <w:r w:rsidRPr="008A7EC9">
        <w:t>Accoudé à la balustrade</w:t>
      </w:r>
      <w:r w:rsidR="00BF7D4A">
        <w:t xml:space="preserve">, </w:t>
      </w:r>
      <w:r w:rsidRPr="008A7EC9">
        <w:t xml:space="preserve">je regardai au-dessous de moi la </w:t>
      </w:r>
      <w:proofErr w:type="spellStart"/>
      <w:r w:rsidRPr="008A7EC9">
        <w:t>Melna</w:t>
      </w:r>
      <w:proofErr w:type="spellEnd"/>
      <w:r w:rsidRPr="008A7EC9">
        <w:t xml:space="preserve"> bondir parmi les roches</w:t>
      </w:r>
      <w:r w:rsidR="00BF7D4A">
        <w:t xml:space="preserve">. </w:t>
      </w:r>
      <w:r w:rsidRPr="008A7EC9">
        <w:t>De petites truites d</w:t>
      </w:r>
      <w:r w:rsidR="00BF7D4A">
        <w:t>’</w:t>
      </w:r>
      <w:r w:rsidRPr="008A7EC9">
        <w:t>argent sa</w:t>
      </w:r>
      <w:r w:rsidRPr="008A7EC9">
        <w:t>u</w:t>
      </w:r>
      <w:r w:rsidRPr="008A7EC9">
        <w:t>taient hors du flot écumant</w:t>
      </w:r>
      <w:r w:rsidR="00BF7D4A">
        <w:t xml:space="preserve">. </w:t>
      </w:r>
      <w:r w:rsidRPr="008A7EC9">
        <w:t>Je me rappelai celles que j</w:t>
      </w:r>
      <w:r w:rsidR="00BF7D4A">
        <w:t>’</w:t>
      </w:r>
      <w:r w:rsidRPr="008A7EC9">
        <w:t>avais p</w:t>
      </w:r>
      <w:r w:rsidRPr="008A7EC9">
        <w:t>ê</w:t>
      </w:r>
      <w:r w:rsidRPr="008A7EC9">
        <w:t>chées</w:t>
      </w:r>
      <w:r w:rsidR="00BF7D4A">
        <w:t xml:space="preserve">, </w:t>
      </w:r>
      <w:r w:rsidRPr="008A7EC9">
        <w:t>dix ans plus tôt</w:t>
      </w:r>
      <w:r w:rsidR="00BF7D4A">
        <w:t xml:space="preserve">, </w:t>
      </w:r>
      <w:r w:rsidRPr="008A7EC9">
        <w:t>dans le gave d</w:t>
      </w:r>
      <w:r w:rsidR="00BF7D4A">
        <w:t>’</w:t>
      </w:r>
      <w:r w:rsidRPr="008A7EC9">
        <w:t>Ossau</w:t>
      </w:r>
      <w:r w:rsidR="00BF7D4A">
        <w:t xml:space="preserve">, </w:t>
      </w:r>
      <w:r w:rsidRPr="008A7EC9">
        <w:t>entre Laruns et Pont-de-</w:t>
      </w:r>
      <w:proofErr w:type="spellStart"/>
      <w:r w:rsidRPr="008A7EC9">
        <w:t>Béon</w:t>
      </w:r>
      <w:proofErr w:type="spellEnd"/>
      <w:r w:rsidR="00BF7D4A">
        <w:t>.</w:t>
      </w:r>
    </w:p>
    <w:p w14:paraId="3C8F04BB" w14:textId="77777777" w:rsidR="00BF7D4A" w:rsidRDefault="009D75A4" w:rsidP="009D75A4">
      <w:r w:rsidRPr="008A7EC9">
        <w:t>Où allait cette rivière</w:t>
      </w:r>
      <w:r w:rsidR="00BF7D4A">
        <w:t xml:space="preserve"> ? </w:t>
      </w:r>
      <w:r w:rsidRPr="008A7EC9">
        <w:t xml:space="preserve">Dans </w:t>
      </w:r>
      <w:r>
        <w:t>l</w:t>
      </w:r>
      <w:r w:rsidR="00BF7D4A">
        <w:t>’</w:t>
      </w:r>
      <w:r w:rsidRPr="008A7EC9">
        <w:t>Aller</w:t>
      </w:r>
      <w:r w:rsidR="00BF7D4A">
        <w:t xml:space="preserve">, </w:t>
      </w:r>
      <w:r w:rsidRPr="008A7EC9">
        <w:t>qui se jette dans le W</w:t>
      </w:r>
      <w:r w:rsidRPr="008A7EC9">
        <w:t>e</w:t>
      </w:r>
      <w:r w:rsidRPr="008A7EC9">
        <w:t>ser</w:t>
      </w:r>
      <w:r w:rsidR="00BF7D4A">
        <w:t xml:space="preserve">, </w:t>
      </w:r>
      <w:r w:rsidRPr="008A7EC9">
        <w:t>qui se jette dans la mer du Nord</w:t>
      </w:r>
      <w:r w:rsidR="00BF7D4A">
        <w:t xml:space="preserve">, </w:t>
      </w:r>
      <w:r w:rsidRPr="008A7EC9">
        <w:t>qui communique avec la Manche</w:t>
      </w:r>
      <w:r w:rsidR="00BF7D4A">
        <w:t xml:space="preserve">, </w:t>
      </w:r>
      <w:r w:rsidRPr="008A7EC9">
        <w:t>qui est un bras de l</w:t>
      </w:r>
      <w:r w:rsidR="00BF7D4A">
        <w:t>’</w:t>
      </w:r>
      <w:r w:rsidRPr="008A7EC9">
        <w:t>Atlantique</w:t>
      </w:r>
      <w:r w:rsidR="00BF7D4A">
        <w:t xml:space="preserve">, </w:t>
      </w:r>
      <w:r w:rsidRPr="008A7EC9">
        <w:t>qui reçoit l</w:t>
      </w:r>
      <w:r w:rsidR="00BF7D4A">
        <w:t>’</w:t>
      </w:r>
      <w:r w:rsidRPr="008A7EC9">
        <w:t>Adour</w:t>
      </w:r>
      <w:r w:rsidR="00BF7D4A">
        <w:t xml:space="preserve">, </w:t>
      </w:r>
      <w:r w:rsidRPr="008A7EC9">
        <w:t>où se jette</w:t>
      </w:r>
      <w:r w:rsidR="00BF7D4A">
        <w:t xml:space="preserve">, </w:t>
      </w:r>
      <w:r w:rsidRPr="008A7EC9">
        <w:t>près du bleu bourg de Peyrehorade</w:t>
      </w:r>
      <w:r w:rsidR="00BF7D4A">
        <w:t xml:space="preserve">, </w:t>
      </w:r>
      <w:r w:rsidRPr="008A7EC9">
        <w:t xml:space="preserve">le </w:t>
      </w:r>
      <w:r w:rsidRPr="008A7EC9">
        <w:lastRenderedPageBreak/>
        <w:t>gave de Pau</w:t>
      </w:r>
      <w:r w:rsidR="00BF7D4A">
        <w:t xml:space="preserve">, </w:t>
      </w:r>
      <w:r w:rsidRPr="008A7EC9">
        <w:t>grossi du gave d</w:t>
      </w:r>
      <w:r w:rsidR="00BF7D4A">
        <w:t>’</w:t>
      </w:r>
      <w:r w:rsidRPr="008A7EC9">
        <w:t>Ossau</w:t>
      </w:r>
      <w:r w:rsidR="00BF7D4A">
        <w:t xml:space="preserve">. </w:t>
      </w:r>
      <w:r w:rsidRPr="008A7EC9">
        <w:t>Petites truites allemandes petites truites fra</w:t>
      </w:r>
      <w:r w:rsidRPr="008A7EC9">
        <w:t>n</w:t>
      </w:r>
      <w:r w:rsidRPr="008A7EC9">
        <w:t>çaises</w:t>
      </w:r>
      <w:r w:rsidR="00BF7D4A">
        <w:t xml:space="preserve">. </w:t>
      </w:r>
      <w:r w:rsidRPr="008A7EC9">
        <w:t>Pensées puériles qui servent</w:t>
      </w:r>
      <w:r w:rsidR="00BF7D4A">
        <w:t xml:space="preserve">, </w:t>
      </w:r>
      <w:r w:rsidRPr="008A7EC9">
        <w:t>quand on va mourir</w:t>
      </w:r>
      <w:r w:rsidR="00BF7D4A">
        <w:t xml:space="preserve">, </w:t>
      </w:r>
      <w:r w:rsidRPr="008A7EC9">
        <w:t>à r</w:t>
      </w:r>
      <w:r w:rsidRPr="008A7EC9">
        <w:t>e</w:t>
      </w:r>
      <w:r w:rsidRPr="008A7EC9">
        <w:t>monter le cours de la vie</w:t>
      </w:r>
      <w:r w:rsidR="00BF7D4A">
        <w:t xml:space="preserve">, </w:t>
      </w:r>
      <w:r w:rsidRPr="008A7EC9">
        <w:t>à lier entre elles les époques qui se di</w:t>
      </w:r>
      <w:r w:rsidRPr="008A7EC9">
        <w:t>s</w:t>
      </w:r>
      <w:r w:rsidRPr="008A7EC9">
        <w:t>joignent</w:t>
      </w:r>
      <w:r w:rsidR="00BF7D4A">
        <w:t>.</w:t>
      </w:r>
    </w:p>
    <w:p w14:paraId="2A63ED32" w14:textId="77777777" w:rsidR="00BF7D4A" w:rsidRDefault="00BF7D4A" w:rsidP="009D75A4">
      <w:r>
        <w:t>— </w:t>
      </w:r>
      <w:r w:rsidR="009D75A4" w:rsidRPr="008A7EC9">
        <w:t>Je vous demande pardon</w:t>
      </w:r>
      <w:r>
        <w:t xml:space="preserve">, </w:t>
      </w:r>
      <w:r w:rsidR="009D75A4" w:rsidRPr="008A7EC9">
        <w:t>Monsieur le Professeur</w:t>
      </w:r>
      <w:r>
        <w:t xml:space="preserve">, </w:t>
      </w:r>
      <w:r w:rsidR="009D75A4" w:rsidRPr="008A7EC9">
        <w:t>de vous avoir fait attendre</w:t>
      </w:r>
      <w:r>
        <w:t xml:space="preserve">. </w:t>
      </w:r>
      <w:r w:rsidR="009D75A4" w:rsidRPr="008A7EC9">
        <w:t>Mais il n</w:t>
      </w:r>
      <w:r>
        <w:t>’</w:t>
      </w:r>
      <w:r w:rsidR="009D75A4" w:rsidRPr="008A7EC9">
        <w:t>est pas tout à fait six heures</w:t>
      </w:r>
      <w:r>
        <w:t>.</w:t>
      </w:r>
    </w:p>
    <w:p w14:paraId="5551432B" w14:textId="77777777" w:rsidR="00BF7D4A" w:rsidRDefault="009D75A4" w:rsidP="009D75A4">
      <w:r w:rsidRPr="008A7EC9">
        <w:t>Hagen</w:t>
      </w:r>
      <w:r w:rsidR="00BF7D4A">
        <w:t xml:space="preserve">. </w:t>
      </w:r>
      <w:r w:rsidRPr="008A7EC9">
        <w:t>Je ne l</w:t>
      </w:r>
      <w:r w:rsidR="00BF7D4A">
        <w:t>’</w:t>
      </w:r>
      <w:r w:rsidRPr="008A7EC9">
        <w:t>avais pas vu venir</w:t>
      </w:r>
      <w:r w:rsidR="00BF7D4A">
        <w:t xml:space="preserve">. </w:t>
      </w:r>
      <w:r w:rsidRPr="008A7EC9">
        <w:t>Je ne pensais presque plus à lui</w:t>
      </w:r>
      <w:r w:rsidR="00BF7D4A">
        <w:t>.</w:t>
      </w:r>
    </w:p>
    <w:p w14:paraId="46A13960" w14:textId="77777777" w:rsidR="00BF7D4A" w:rsidRDefault="009D75A4" w:rsidP="009D75A4">
      <w:r w:rsidRPr="008A7EC9">
        <w:t>Nous nous saluâmes</w:t>
      </w:r>
      <w:r w:rsidR="00BF7D4A">
        <w:t>.</w:t>
      </w:r>
    </w:p>
    <w:p w14:paraId="01BF69BC" w14:textId="77777777" w:rsidR="00BF7D4A" w:rsidRDefault="00BF7D4A" w:rsidP="009D75A4">
      <w:r>
        <w:t>— </w:t>
      </w:r>
      <w:r w:rsidR="009D75A4" w:rsidRPr="008A7EC9">
        <w:t>J</w:t>
      </w:r>
      <w:r>
        <w:t>’</w:t>
      </w:r>
      <w:r w:rsidR="009D75A4" w:rsidRPr="008A7EC9">
        <w:t>ai avec moi</w:t>
      </w:r>
      <w:r>
        <w:t xml:space="preserve">, </w:t>
      </w:r>
      <w:r w:rsidR="009D75A4" w:rsidRPr="008A7EC9">
        <w:t>m</w:t>
      </w:r>
      <w:r>
        <w:t>’</w:t>
      </w:r>
      <w:r w:rsidR="009D75A4" w:rsidRPr="008A7EC9">
        <w:t>expliqua-t-il</w:t>
      </w:r>
      <w:r>
        <w:t xml:space="preserve">, </w:t>
      </w:r>
      <w:r w:rsidR="009D75A4" w:rsidRPr="008A7EC9">
        <w:t>tout ce qu</w:t>
      </w:r>
      <w:r>
        <w:t>’</w:t>
      </w:r>
      <w:r w:rsidR="009D75A4" w:rsidRPr="008A7EC9">
        <w:t>il faut pour se battre sans témoins</w:t>
      </w:r>
      <w:r>
        <w:t>.</w:t>
      </w:r>
    </w:p>
    <w:p w14:paraId="0FCF5E69" w14:textId="77777777" w:rsidR="00BF7D4A" w:rsidRDefault="009D75A4" w:rsidP="009D75A4">
      <w:r w:rsidRPr="008A7EC9">
        <w:t>Il avait tiré de sa poche un stylographe et du papier</w:t>
      </w:r>
      <w:r w:rsidR="00BF7D4A">
        <w:t>.</w:t>
      </w:r>
    </w:p>
    <w:p w14:paraId="527177B1" w14:textId="77777777" w:rsidR="00BF7D4A" w:rsidRDefault="00BF7D4A" w:rsidP="009D75A4">
      <w:r>
        <w:t>— </w:t>
      </w:r>
      <w:r w:rsidR="009D75A4" w:rsidRPr="008A7EC9">
        <w:t>Le browning étant l</w:t>
      </w:r>
      <w:r>
        <w:t>’</w:t>
      </w:r>
      <w:r w:rsidR="009D75A4" w:rsidRPr="008A7EC9">
        <w:t>arme choisie</w:t>
      </w:r>
      <w:r>
        <w:t xml:space="preserve">, </w:t>
      </w:r>
      <w:r w:rsidR="009D75A4" w:rsidRPr="008A7EC9">
        <w:t>dit-il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ai apporté le mien</w:t>
      </w:r>
      <w:r>
        <w:t xml:space="preserve">. </w:t>
      </w:r>
      <w:r w:rsidR="009D75A4" w:rsidRPr="008A7EC9">
        <w:t>Nous pourrons tirer les armes au sort</w:t>
      </w:r>
      <w:r>
        <w:t xml:space="preserve">, </w:t>
      </w:r>
      <w:r w:rsidR="009D75A4" w:rsidRPr="008A7EC9">
        <w:t>si vous le désirez</w:t>
      </w:r>
      <w:r>
        <w:t xml:space="preserve">. </w:t>
      </w:r>
      <w:r w:rsidR="009D75A4" w:rsidRPr="008A7EC9">
        <w:t>Mais je crois que c</w:t>
      </w:r>
      <w:r>
        <w:t>’</w:t>
      </w:r>
      <w:r w:rsidR="009D75A4" w:rsidRPr="008A7EC9">
        <w:t>est inutile</w:t>
      </w:r>
      <w:r>
        <w:t xml:space="preserve">, </w:t>
      </w:r>
      <w:r w:rsidR="009D75A4" w:rsidRPr="008A7EC9">
        <w:t>le modèle est le même</w:t>
      </w:r>
      <w:r>
        <w:t xml:space="preserve">. </w:t>
      </w:r>
      <w:r w:rsidR="009D75A4" w:rsidRPr="008A7EC9">
        <w:t>En atte</w:t>
      </w:r>
      <w:r w:rsidR="009D75A4" w:rsidRPr="008A7EC9">
        <w:t>n</w:t>
      </w:r>
      <w:r w:rsidR="009D75A4" w:rsidRPr="008A7EC9">
        <w:t>dant</w:t>
      </w:r>
      <w:r>
        <w:t xml:space="preserve">, </w:t>
      </w:r>
      <w:r w:rsidR="009D75A4" w:rsidRPr="008A7EC9">
        <w:t>voulez-vous me faire l</w:t>
      </w:r>
      <w:r>
        <w:t>’</w:t>
      </w:r>
      <w:r w:rsidR="009D75A4" w:rsidRPr="008A7EC9">
        <w:t>honneur de signer ceci</w:t>
      </w:r>
      <w:r>
        <w:t>.</w:t>
      </w:r>
    </w:p>
    <w:p w14:paraId="181616D3" w14:textId="77777777" w:rsidR="00BF7D4A" w:rsidRDefault="009D75A4" w:rsidP="009D75A4">
      <w:r w:rsidRPr="008A7EC9">
        <w:t>Il avait pris soin de rédiger un acte</w:t>
      </w:r>
      <w:r w:rsidR="00BF7D4A">
        <w:t xml:space="preserve">, </w:t>
      </w:r>
      <w:r w:rsidRPr="008A7EC9">
        <w:t>en mon nom et au sien</w:t>
      </w:r>
      <w:r w:rsidR="00BF7D4A">
        <w:t xml:space="preserve">, </w:t>
      </w:r>
      <w:r w:rsidRPr="008A7EC9">
        <w:t>où les deux adversaires reconnaissaient d</w:t>
      </w:r>
      <w:r w:rsidR="00BF7D4A">
        <w:t>’</w:t>
      </w:r>
      <w:r w:rsidRPr="008A7EC9">
        <w:t>avance que tout s</w:t>
      </w:r>
      <w:r w:rsidR="00BF7D4A">
        <w:t>’</w:t>
      </w:r>
      <w:r w:rsidRPr="008A7EC9">
        <w:t>était passé loyalement</w:t>
      </w:r>
      <w:r w:rsidR="00BF7D4A">
        <w:t>.</w:t>
      </w:r>
    </w:p>
    <w:p w14:paraId="30E4088A" w14:textId="77777777" w:rsidR="00BF7D4A" w:rsidRDefault="00BF7D4A" w:rsidP="009D75A4">
      <w:r>
        <w:t>— </w:t>
      </w:r>
      <w:r w:rsidR="009D75A4" w:rsidRPr="008A7EC9">
        <w:t>Au cas où il arriverait un malheur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pour éviter tout ennui au survivant</w:t>
      </w:r>
      <w:r>
        <w:t xml:space="preserve">, </w:t>
      </w:r>
      <w:r w:rsidR="009D75A4" w:rsidRPr="008A7EC9">
        <w:t>crut-il bon de m</w:t>
      </w:r>
      <w:r>
        <w:t>’</w:t>
      </w:r>
      <w:r w:rsidR="009D75A4" w:rsidRPr="008A7EC9">
        <w:t>expliquer</w:t>
      </w:r>
      <w:r>
        <w:t>.</w:t>
      </w:r>
    </w:p>
    <w:p w14:paraId="23EC85AF" w14:textId="77777777" w:rsidR="00BF7D4A" w:rsidRDefault="009D75A4" w:rsidP="009D75A4">
      <w:r w:rsidRPr="008A7EC9">
        <w:t>On ne pouvait être plus protocolaire</w:t>
      </w:r>
      <w:r w:rsidR="00BF7D4A">
        <w:t>.</w:t>
      </w:r>
    </w:p>
    <w:p w14:paraId="5184D982" w14:textId="77777777" w:rsidR="00BF7D4A" w:rsidRDefault="009D75A4" w:rsidP="009D75A4">
      <w:r w:rsidRPr="008A7EC9">
        <w:t>J</w:t>
      </w:r>
      <w:r w:rsidR="00BF7D4A">
        <w:t>’</w:t>
      </w:r>
      <w:r w:rsidRPr="008A7EC9">
        <w:t>étais curieux cependant de savoir comment serait co</w:t>
      </w:r>
      <w:r w:rsidRPr="008A7EC9">
        <w:t>m</w:t>
      </w:r>
      <w:r w:rsidRPr="008A7EC9">
        <w:t>mandé le feu</w:t>
      </w:r>
      <w:r w:rsidR="00BF7D4A">
        <w:t xml:space="preserve">. </w:t>
      </w:r>
      <w:r w:rsidRPr="008A7EC9">
        <w:t>Je ne pus m</w:t>
      </w:r>
      <w:r w:rsidR="00BF7D4A">
        <w:t>’</w:t>
      </w:r>
      <w:r w:rsidRPr="008A7EC9">
        <w:t>empêcher de le lui avouer</w:t>
      </w:r>
      <w:r w:rsidR="00BF7D4A">
        <w:t>.</w:t>
      </w:r>
    </w:p>
    <w:p w14:paraId="41230680" w14:textId="77777777" w:rsidR="00BF7D4A" w:rsidRDefault="009D75A4" w:rsidP="009D75A4">
      <w:r w:rsidRPr="008A7EC9">
        <w:t>Il eut un sourire plein de suffisance</w:t>
      </w:r>
      <w:r w:rsidR="00BF7D4A">
        <w:t>.</w:t>
      </w:r>
    </w:p>
    <w:p w14:paraId="307E7D6B" w14:textId="77777777" w:rsidR="00BF7D4A" w:rsidRDefault="00BF7D4A" w:rsidP="009D75A4">
      <w:r>
        <w:t>— </w:t>
      </w:r>
      <w:r w:rsidR="009D75A4" w:rsidRPr="008A7EC9">
        <w:t>J</w:t>
      </w:r>
      <w:r>
        <w:t>’</w:t>
      </w:r>
      <w:r w:rsidR="009D75A4" w:rsidRPr="008A7EC9">
        <w:t>ai aussi prévu cela</w:t>
      </w:r>
      <w:r>
        <w:t xml:space="preserve">, </w:t>
      </w:r>
      <w:r w:rsidR="009D75A4" w:rsidRPr="008A7EC9">
        <w:t>répondit-il</w:t>
      </w:r>
      <w:r>
        <w:t>.</w:t>
      </w:r>
    </w:p>
    <w:p w14:paraId="7383FC8D" w14:textId="77777777" w:rsidR="00BF7D4A" w:rsidRDefault="009D75A4" w:rsidP="009D75A4">
      <w:r w:rsidRPr="008A7EC9">
        <w:lastRenderedPageBreak/>
        <w:t>Ce disant</w:t>
      </w:r>
      <w:r w:rsidR="00BF7D4A">
        <w:t xml:space="preserve">, </w:t>
      </w:r>
      <w:r w:rsidRPr="008A7EC9">
        <w:t>il déployait un paquet qui contenait un réveille-matin</w:t>
      </w:r>
      <w:r w:rsidR="00BF7D4A">
        <w:t>.</w:t>
      </w:r>
    </w:p>
    <w:p w14:paraId="2B672AC4" w14:textId="77777777" w:rsidR="00BF7D4A" w:rsidRDefault="00BF7D4A" w:rsidP="009D75A4">
      <w:r>
        <w:t>— </w:t>
      </w:r>
      <w:r w:rsidR="009D75A4" w:rsidRPr="008A7EC9">
        <w:t>La sonnerie est montée pour six heures dix</w:t>
      </w:r>
      <w:r>
        <w:t xml:space="preserve">, </w:t>
      </w:r>
      <w:r w:rsidR="009D75A4" w:rsidRPr="008A7EC9">
        <w:t>m</w:t>
      </w:r>
      <w:r>
        <w:t>’</w:t>
      </w:r>
      <w:r w:rsidR="009D75A4" w:rsidRPr="008A7EC9">
        <w:t>annonça-t-il</w:t>
      </w:r>
      <w:r>
        <w:t xml:space="preserve">. </w:t>
      </w:r>
      <w:r w:rsidR="009D75A4" w:rsidRPr="008A7EC9">
        <w:t>Vous pouvez vérifier</w:t>
      </w:r>
      <w:r>
        <w:t xml:space="preserve">. </w:t>
      </w:r>
      <w:r w:rsidR="009D75A4" w:rsidRPr="008A7EC9">
        <w:t>Quand elle retentira</w:t>
      </w:r>
      <w:r>
        <w:t xml:space="preserve">, </w:t>
      </w:r>
      <w:r w:rsidR="009D75A4" w:rsidRPr="008A7EC9">
        <w:t>nous pourrons tirer</w:t>
      </w:r>
      <w:r>
        <w:t xml:space="preserve">, </w:t>
      </w:r>
      <w:r w:rsidR="009D75A4" w:rsidRPr="008A7EC9">
        <w:t>avec faculté de changer de place</w:t>
      </w:r>
      <w:r>
        <w:t xml:space="preserve">. </w:t>
      </w:r>
      <w:r w:rsidR="009D75A4" w:rsidRPr="008A7EC9">
        <w:t>D</w:t>
      </w:r>
      <w:r>
        <w:t>’</w:t>
      </w:r>
      <w:r w:rsidR="009D75A4" w:rsidRPr="008A7EC9">
        <w:t>ailleurs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mentio</w:t>
      </w:r>
      <w:r w:rsidR="009D75A4" w:rsidRPr="008A7EC9">
        <w:t>n</w:t>
      </w:r>
      <w:r w:rsidR="009D75A4" w:rsidRPr="008A7EC9">
        <w:t>né dans le procès-verbal</w:t>
      </w:r>
      <w:r>
        <w:t>.</w:t>
      </w:r>
    </w:p>
    <w:p w14:paraId="4E706E1D" w14:textId="77777777" w:rsidR="00BF7D4A" w:rsidRDefault="009D75A4" w:rsidP="009D75A4">
      <w:r w:rsidRPr="008A7EC9">
        <w:t>Je ne savais vraiment ce qui l</w:t>
      </w:r>
      <w:r w:rsidR="00BF7D4A">
        <w:t>’</w:t>
      </w:r>
      <w:r w:rsidRPr="008A7EC9">
        <w:t>emportait dans cette façon de procéder</w:t>
      </w:r>
      <w:r w:rsidR="00BF7D4A">
        <w:t xml:space="preserve">, </w:t>
      </w:r>
      <w:r w:rsidRPr="008A7EC9">
        <w:t>du tragique ou du ridicule</w:t>
      </w:r>
      <w:r w:rsidR="00BF7D4A">
        <w:t>.</w:t>
      </w:r>
    </w:p>
    <w:p w14:paraId="25D5ACF9" w14:textId="77777777" w:rsidR="00BF7D4A" w:rsidRDefault="009D75A4" w:rsidP="009D75A4">
      <w:r w:rsidRPr="008A7EC9">
        <w:t>Hagen comptait les pas</w:t>
      </w:r>
      <w:r w:rsidR="00BF7D4A">
        <w:t>.</w:t>
      </w:r>
    </w:p>
    <w:p w14:paraId="352E3BBA" w14:textId="77777777" w:rsidR="00BF7D4A" w:rsidRDefault="00BF7D4A" w:rsidP="009D75A4">
      <w:r>
        <w:t>— </w:t>
      </w:r>
      <w:r w:rsidR="009D75A4" w:rsidRPr="008A7EC9">
        <w:t>Huit</w:t>
      </w:r>
      <w:r>
        <w:t xml:space="preserve">, </w:t>
      </w:r>
      <w:r w:rsidR="009D75A4" w:rsidRPr="008A7EC9">
        <w:t>neuf</w:t>
      </w:r>
      <w:r>
        <w:t xml:space="preserve">, </w:t>
      </w:r>
      <w:r w:rsidR="009D75A4" w:rsidRPr="008A7EC9">
        <w:t>dix</w:t>
      </w:r>
      <w:r>
        <w:t xml:space="preserve">. </w:t>
      </w:r>
      <w:r w:rsidR="009D75A4" w:rsidRPr="008A7EC9">
        <w:t>Monsieur le Professeur</w:t>
      </w:r>
      <w:r>
        <w:t xml:space="preserve"> ; </w:t>
      </w:r>
      <w:r w:rsidR="009D75A4" w:rsidRPr="008A7EC9">
        <w:t>vous êtes un peu plus grand que moi</w:t>
      </w:r>
      <w:r>
        <w:t xml:space="preserve">. </w:t>
      </w:r>
      <w:r w:rsidR="009D75A4" w:rsidRPr="008A7EC9">
        <w:t>Mesurez à votre tour</w:t>
      </w:r>
      <w:r>
        <w:t xml:space="preserve">, </w:t>
      </w:r>
      <w:r w:rsidR="009D75A4" w:rsidRPr="008A7EC9">
        <w:t>si vous voulez</w:t>
      </w:r>
      <w:r>
        <w:t xml:space="preserve">, </w:t>
      </w:r>
      <w:r w:rsidR="009D75A4" w:rsidRPr="008A7EC9">
        <w:t>nous ferons la moyenne</w:t>
      </w:r>
      <w:r>
        <w:t>.</w:t>
      </w:r>
    </w:p>
    <w:p w14:paraId="6825A4C2" w14:textId="77777777" w:rsidR="00BF7D4A" w:rsidRDefault="00BF7D4A" w:rsidP="009D75A4">
      <w:r>
        <w:t>— </w:t>
      </w:r>
      <w:r w:rsidR="009D75A4" w:rsidRPr="008A7EC9">
        <w:t>Inutile</w:t>
      </w:r>
      <w:r>
        <w:t xml:space="preserve">, </w:t>
      </w:r>
      <w:r w:rsidR="009D75A4" w:rsidRPr="008A7EC9">
        <w:t>dis-je</w:t>
      </w:r>
      <w:r>
        <w:t xml:space="preserve">, </w:t>
      </w:r>
      <w:r w:rsidR="009D75A4" w:rsidRPr="008A7EC9">
        <w:t>cette distance me convient</w:t>
      </w:r>
      <w:r>
        <w:t>.</w:t>
      </w:r>
    </w:p>
    <w:p w14:paraId="23A3540C" w14:textId="77777777" w:rsidR="00BF7D4A" w:rsidRDefault="009D75A4" w:rsidP="009D75A4">
      <w:r w:rsidRPr="008A7EC9">
        <w:t>Il s</w:t>
      </w:r>
      <w:r w:rsidR="00BF7D4A">
        <w:t>’</w:t>
      </w:r>
      <w:r w:rsidRPr="008A7EC9">
        <w:t>inclina</w:t>
      </w:r>
      <w:r w:rsidR="00BF7D4A">
        <w:t xml:space="preserve">, </w:t>
      </w:r>
      <w:r w:rsidRPr="008A7EC9">
        <w:t>tira son browning de sa poche</w:t>
      </w:r>
      <w:r w:rsidR="00BF7D4A">
        <w:t>.</w:t>
      </w:r>
    </w:p>
    <w:p w14:paraId="58099B2C" w14:textId="77777777" w:rsidR="00BF7D4A" w:rsidRDefault="00BF7D4A" w:rsidP="009D75A4">
      <w:r>
        <w:t>— </w:t>
      </w:r>
      <w:r w:rsidR="009D75A4" w:rsidRPr="008A7EC9">
        <w:t>Six heures sept</w:t>
      </w:r>
      <w:r>
        <w:t xml:space="preserve">, </w:t>
      </w:r>
      <w:r w:rsidR="009D75A4" w:rsidRPr="008A7EC9">
        <w:t>dit-il</w:t>
      </w:r>
      <w:r>
        <w:t xml:space="preserve">. </w:t>
      </w:r>
      <w:r w:rsidR="009D75A4" w:rsidRPr="008A7EC9">
        <w:t>Nous pourrions prendre place</w:t>
      </w:r>
      <w:r>
        <w:t>.</w:t>
      </w:r>
    </w:p>
    <w:p w14:paraId="329FB1EF" w14:textId="77777777" w:rsidR="00BF7D4A" w:rsidRDefault="009D75A4" w:rsidP="009D75A4">
      <w:r w:rsidRPr="008A7EC9">
        <w:t>Je mis mon pied sur la raie qu</w:t>
      </w:r>
      <w:r w:rsidR="00BF7D4A">
        <w:t>’</w:t>
      </w:r>
      <w:r w:rsidRPr="008A7EC9">
        <w:t>il avait tracée en premier lieu</w:t>
      </w:r>
      <w:r w:rsidR="00BF7D4A">
        <w:t xml:space="preserve">. </w:t>
      </w:r>
      <w:r w:rsidRPr="008A7EC9">
        <w:t>Nous étions maintenant face à face</w:t>
      </w:r>
      <w:r w:rsidR="00BF7D4A">
        <w:t>.</w:t>
      </w:r>
    </w:p>
    <w:p w14:paraId="67A6775F" w14:textId="77777777" w:rsidR="00BF7D4A" w:rsidRDefault="009D75A4" w:rsidP="009D75A4">
      <w:r w:rsidRPr="008A7EC9">
        <w:t>Le réveil était placé sur la balustrade du pont</w:t>
      </w:r>
      <w:r w:rsidR="00BF7D4A">
        <w:t xml:space="preserve">, </w:t>
      </w:r>
      <w:r w:rsidRPr="008A7EC9">
        <w:t>son cadran visible pour nous deux</w:t>
      </w:r>
      <w:r w:rsidR="00BF7D4A">
        <w:t xml:space="preserve">. </w:t>
      </w:r>
      <w:r w:rsidRPr="008A7EC9">
        <w:t>Le tic-tac</w:t>
      </w:r>
      <w:r w:rsidR="00BF7D4A">
        <w:t xml:space="preserve">, </w:t>
      </w:r>
      <w:r w:rsidRPr="008A7EC9">
        <w:t>aigre</w:t>
      </w:r>
      <w:r w:rsidR="00BF7D4A">
        <w:t xml:space="preserve">, </w:t>
      </w:r>
      <w:r w:rsidRPr="008A7EC9">
        <w:t>perçait le mugissement sourd de l</w:t>
      </w:r>
      <w:r w:rsidR="00BF7D4A">
        <w:t>’</w:t>
      </w:r>
      <w:r w:rsidRPr="008A7EC9">
        <w:t>eau</w:t>
      </w:r>
      <w:r w:rsidR="00BF7D4A">
        <w:t>.</w:t>
      </w:r>
    </w:p>
    <w:p w14:paraId="0A1CD75D" w14:textId="77777777" w:rsidR="00BF7D4A" w:rsidRDefault="009D75A4" w:rsidP="009D75A4">
      <w:r w:rsidRPr="008A7EC9">
        <w:t>Je regardai mon adversaire</w:t>
      </w:r>
      <w:r w:rsidR="00BF7D4A">
        <w:t xml:space="preserve">. </w:t>
      </w:r>
      <w:r w:rsidRPr="008A7EC9">
        <w:t>Ses yeux</w:t>
      </w:r>
      <w:r w:rsidR="00BF7D4A">
        <w:t xml:space="preserve">, </w:t>
      </w:r>
      <w:r w:rsidRPr="008A7EC9">
        <w:t>baissés comme ceux d</w:t>
      </w:r>
      <w:r w:rsidR="00BF7D4A">
        <w:t>’</w:t>
      </w:r>
      <w:r w:rsidRPr="008A7EC9">
        <w:t>une jeune fille</w:t>
      </w:r>
      <w:r w:rsidR="00BF7D4A">
        <w:t xml:space="preserve">, </w:t>
      </w:r>
      <w:r w:rsidRPr="008A7EC9">
        <w:t>fixaient mes pieds</w:t>
      </w:r>
      <w:r w:rsidR="00BF7D4A">
        <w:t>.</w:t>
      </w:r>
    </w:p>
    <w:p w14:paraId="0A61B885" w14:textId="77777777" w:rsidR="00BF7D4A" w:rsidRDefault="009D75A4" w:rsidP="009D75A4">
      <w:r w:rsidRPr="008A7EC9">
        <w:t>Six heures neuf</w:t>
      </w:r>
      <w:r w:rsidR="00BF7D4A">
        <w:t>.</w:t>
      </w:r>
    </w:p>
    <w:p w14:paraId="5FA5C7A0" w14:textId="77777777" w:rsidR="00BF7D4A" w:rsidRDefault="00BF7D4A" w:rsidP="009D75A4">
      <w:r>
        <w:t>— </w:t>
      </w:r>
      <w:r w:rsidR="009D75A4" w:rsidRPr="008A7EC9">
        <w:t>Il attend la sonnerie</w:t>
      </w:r>
      <w:r>
        <w:t xml:space="preserve">, </w:t>
      </w:r>
      <w:r w:rsidR="009D75A4" w:rsidRPr="008A7EC9">
        <w:t>et moi je regarde l</w:t>
      </w:r>
      <w:r>
        <w:t>’</w:t>
      </w:r>
      <w:r w:rsidR="009D75A4" w:rsidRPr="008A7EC9">
        <w:t>aiguille</w:t>
      </w:r>
      <w:r>
        <w:t xml:space="preserve">, </w:t>
      </w:r>
      <w:r w:rsidR="009D75A4" w:rsidRPr="008A7EC9">
        <w:t>pensai-je</w:t>
      </w:r>
      <w:r>
        <w:t xml:space="preserve">. </w:t>
      </w:r>
      <w:r w:rsidR="009D75A4" w:rsidRPr="008A7EC9">
        <w:t>Si le réveil allait sonner plus tôt</w:t>
      </w:r>
      <w:r>
        <w:t> !</w:t>
      </w:r>
    </w:p>
    <w:p w14:paraId="6873D34F" w14:textId="77777777" w:rsidR="00BF7D4A" w:rsidRDefault="009D75A4" w:rsidP="009D75A4">
      <w:r w:rsidRPr="008A7EC9">
        <w:lastRenderedPageBreak/>
        <w:t>Soudain</w:t>
      </w:r>
      <w:r w:rsidR="00BF7D4A">
        <w:t xml:space="preserve">, </w:t>
      </w:r>
      <w:r w:rsidRPr="008A7EC9">
        <w:t>je vis Hagen relever la tête</w:t>
      </w:r>
      <w:r w:rsidR="00BF7D4A">
        <w:t xml:space="preserve"> ; </w:t>
      </w:r>
      <w:r w:rsidRPr="008A7EC9">
        <w:t>son beau calme l</w:t>
      </w:r>
      <w:r w:rsidR="00BF7D4A">
        <w:t>’</w:t>
      </w:r>
      <w:r w:rsidRPr="008A7EC9">
        <w:t>abandonna</w:t>
      </w:r>
      <w:r w:rsidR="00BF7D4A">
        <w:t xml:space="preserve">. </w:t>
      </w:r>
      <w:r w:rsidRPr="008A7EC9">
        <w:t>Une expression terrifiée envahit son visage</w:t>
      </w:r>
      <w:r w:rsidR="00BF7D4A">
        <w:t>.</w:t>
      </w:r>
    </w:p>
    <w:p w14:paraId="13E4ED49" w14:textId="77777777" w:rsidR="00BF7D4A" w:rsidRDefault="009D75A4" w:rsidP="009D75A4">
      <w:r w:rsidRPr="008A7EC9">
        <w:t>Je me retournai</w:t>
      </w:r>
      <w:r w:rsidR="00BF7D4A">
        <w:t xml:space="preserve">, </w:t>
      </w:r>
      <w:r w:rsidRPr="008A7EC9">
        <w:t>sans songer que ce geste pouvait me co</w:t>
      </w:r>
      <w:r w:rsidRPr="008A7EC9">
        <w:t>û</w:t>
      </w:r>
      <w:r w:rsidRPr="008A7EC9">
        <w:t>ter la vie</w:t>
      </w:r>
      <w:r w:rsidR="00BF7D4A">
        <w:t xml:space="preserve">. </w:t>
      </w:r>
      <w:r w:rsidRPr="008A7EC9">
        <w:t>Au même instant</w:t>
      </w:r>
      <w:r w:rsidR="00BF7D4A">
        <w:t xml:space="preserve">, </w:t>
      </w:r>
      <w:r w:rsidRPr="008A7EC9">
        <w:t>le réveil sonna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une sonnerie str</w:t>
      </w:r>
      <w:r w:rsidRPr="008A7EC9">
        <w:t>i</w:t>
      </w:r>
      <w:r w:rsidRPr="008A7EC9">
        <w:t>dente</w:t>
      </w:r>
      <w:r w:rsidR="00BF7D4A">
        <w:t xml:space="preserve">, </w:t>
      </w:r>
      <w:r w:rsidRPr="008A7EC9">
        <w:t>qui ne s</w:t>
      </w:r>
      <w:r w:rsidR="00BF7D4A">
        <w:t>’</w:t>
      </w:r>
      <w:r w:rsidRPr="008A7EC9">
        <w:t>arrêtait plus</w:t>
      </w:r>
      <w:r w:rsidR="00BF7D4A">
        <w:t>.</w:t>
      </w:r>
    </w:p>
    <w:p w14:paraId="6AB508AB" w14:textId="77777777" w:rsidR="00BF7D4A" w:rsidRDefault="009D75A4" w:rsidP="009D75A4">
      <w:r w:rsidRPr="008A7EC9">
        <w:t>La grande-duchesse Aurore était derrière moi</w:t>
      </w:r>
      <w:r w:rsidR="00BF7D4A">
        <w:t>.</w:t>
      </w:r>
    </w:p>
    <w:p w14:paraId="170456D5" w14:textId="77777777" w:rsidR="00BF7D4A" w:rsidRDefault="009D75A4" w:rsidP="009D75A4">
      <w:r w:rsidRPr="008A7EC9">
        <w:t>Alors je compris pourquoi le lieutenant n</w:t>
      </w:r>
      <w:r w:rsidR="00BF7D4A">
        <w:t>’</w:t>
      </w:r>
      <w:r w:rsidRPr="008A7EC9">
        <w:t>avait pas tiré</w:t>
      </w:r>
      <w:r w:rsidR="00BF7D4A">
        <w:t>.</w:t>
      </w:r>
    </w:p>
    <w:p w14:paraId="0BDEB6A9" w14:textId="77777777" w:rsidR="00BF7D4A" w:rsidRDefault="009D75A4" w:rsidP="009D75A4">
      <w:r w:rsidRPr="008A7EC9">
        <w:t>Aurore était maintenant entre nous deux</w:t>
      </w:r>
      <w:r w:rsidR="00BF7D4A">
        <w:t>.</w:t>
      </w:r>
    </w:p>
    <w:p w14:paraId="28702A68" w14:textId="77777777" w:rsidR="00BF7D4A" w:rsidRDefault="00BF7D4A" w:rsidP="009D75A4">
      <w:r>
        <w:t>— </w:t>
      </w:r>
      <w:r w:rsidR="009D75A4" w:rsidRPr="008A7EC9">
        <w:t>L</w:t>
      </w:r>
      <w:r>
        <w:t>’</w:t>
      </w:r>
      <w:r w:rsidR="009D75A4" w:rsidRPr="008A7EC9">
        <w:t>un de vous peut-il</w:t>
      </w:r>
      <w:r>
        <w:t xml:space="preserve">, </w:t>
      </w:r>
      <w:r w:rsidR="009D75A4" w:rsidRPr="008A7EC9">
        <w:t>Messieurs</w:t>
      </w:r>
      <w:r>
        <w:t xml:space="preserve">, </w:t>
      </w:r>
      <w:r w:rsidR="009D75A4" w:rsidRPr="008A7EC9">
        <w:t>m</w:t>
      </w:r>
      <w:r>
        <w:t>’</w:t>
      </w:r>
      <w:r w:rsidR="009D75A4" w:rsidRPr="008A7EC9">
        <w:t>expliquer la raison de cette curieuse mise en scène</w:t>
      </w:r>
      <w:r>
        <w:t xml:space="preserve"> ? </w:t>
      </w:r>
      <w:r w:rsidR="009D75A4" w:rsidRPr="008A7EC9">
        <w:t>demanda-t-elle froidement</w:t>
      </w:r>
      <w:r>
        <w:t>.</w:t>
      </w:r>
    </w:p>
    <w:p w14:paraId="0D65A7B8" w14:textId="77777777" w:rsidR="00BF7D4A" w:rsidRDefault="009D75A4" w:rsidP="009D75A4">
      <w:r w:rsidRPr="008A7EC9">
        <w:t>Elle n</w:t>
      </w:r>
      <w:r w:rsidR="00BF7D4A">
        <w:t>’</w:t>
      </w:r>
      <w:r w:rsidRPr="008A7EC9">
        <w:t>eut pas de réponse</w:t>
      </w:r>
      <w:r w:rsidR="00BF7D4A">
        <w:t>.</w:t>
      </w:r>
    </w:p>
    <w:p w14:paraId="1EA997E9" w14:textId="77777777" w:rsidR="00BF7D4A" w:rsidRDefault="009D75A4" w:rsidP="009D75A4">
      <w:r w:rsidRPr="008A7EC9">
        <w:t>Le procès-verbal rédigé par Hagen était placé sous le réveil</w:t>
      </w:r>
      <w:r w:rsidR="00BF7D4A">
        <w:t xml:space="preserve">. </w:t>
      </w:r>
      <w:r w:rsidRPr="008A7EC9">
        <w:t>Elle s</w:t>
      </w:r>
      <w:r w:rsidR="00BF7D4A">
        <w:t>’</w:t>
      </w:r>
      <w:r w:rsidRPr="008A7EC9">
        <w:t>en saisit</w:t>
      </w:r>
      <w:r w:rsidR="00BF7D4A">
        <w:t>.</w:t>
      </w:r>
    </w:p>
    <w:p w14:paraId="7ED31C27" w14:textId="77777777" w:rsidR="00BF7D4A" w:rsidRDefault="00BF7D4A" w:rsidP="009D75A4">
      <w:r>
        <w:t>— </w:t>
      </w:r>
      <w:r w:rsidR="009D75A4" w:rsidRPr="008A7EC9">
        <w:t>Je comprends</w:t>
      </w:r>
      <w:r>
        <w:t xml:space="preserve">, </w:t>
      </w:r>
      <w:r w:rsidR="009D75A4" w:rsidRPr="008A7EC9">
        <w:t>dit-elle après avoir lu</w:t>
      </w:r>
      <w:r>
        <w:t xml:space="preserve">. </w:t>
      </w:r>
      <w:r w:rsidR="009D75A4" w:rsidRPr="008A7EC9">
        <w:t>Des brownings</w:t>
      </w:r>
      <w:r>
        <w:t xml:space="preserve">. 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vous faites un bien mauvais usage des objets que je vous confie</w:t>
      </w:r>
      <w:r>
        <w:t xml:space="preserve">. </w:t>
      </w:r>
      <w:r w:rsidR="009D75A4" w:rsidRPr="008A7EC9">
        <w:t>Et vous</w:t>
      </w:r>
      <w:r>
        <w:t xml:space="preserve">, </w:t>
      </w:r>
      <w:r w:rsidR="009D75A4" w:rsidRPr="008A7EC9">
        <w:t>lieutenant de Hagen</w:t>
      </w:r>
      <w:r>
        <w:t xml:space="preserve">, </w:t>
      </w:r>
      <w:r w:rsidR="009D75A4" w:rsidRPr="008A7EC9">
        <w:t>mes compl</w:t>
      </w:r>
      <w:r w:rsidR="009D75A4" w:rsidRPr="008A7EC9">
        <w:t>i</w:t>
      </w:r>
      <w:r w:rsidR="009D75A4" w:rsidRPr="008A7EC9">
        <w:t>ments</w:t>
      </w:r>
      <w:r>
        <w:t xml:space="preserve">. </w:t>
      </w:r>
      <w:r w:rsidR="009D75A4" w:rsidRPr="008A7EC9">
        <w:t>Vous êtes d</w:t>
      </w:r>
      <w:r>
        <w:t>’</w:t>
      </w:r>
      <w:r w:rsidR="009D75A4" w:rsidRPr="008A7EC9">
        <w:t>une ingéniosité étonnante</w:t>
      </w:r>
      <w:r>
        <w:t>.</w:t>
      </w:r>
    </w:p>
    <w:p w14:paraId="0FC40A05" w14:textId="77777777" w:rsidR="00BF7D4A" w:rsidRDefault="009D75A4" w:rsidP="009D75A4">
      <w:r w:rsidRPr="008A7EC9">
        <w:t>Sa voix</w:t>
      </w:r>
      <w:r w:rsidR="00BF7D4A">
        <w:t xml:space="preserve">, </w:t>
      </w:r>
      <w:r w:rsidRPr="008A7EC9">
        <w:t>jusqu</w:t>
      </w:r>
      <w:r w:rsidR="00BF7D4A">
        <w:t>’</w:t>
      </w:r>
      <w:r w:rsidRPr="008A7EC9">
        <w:t>ici ironique</w:t>
      </w:r>
      <w:r w:rsidR="00BF7D4A">
        <w:t xml:space="preserve">, </w:t>
      </w:r>
      <w:r w:rsidRPr="008A7EC9">
        <w:t>se fit très dure</w:t>
      </w:r>
      <w:r w:rsidR="00BF7D4A">
        <w:t> :</w:t>
      </w:r>
    </w:p>
    <w:p w14:paraId="03E4272F" w14:textId="77777777" w:rsidR="00BF7D4A" w:rsidRDefault="00BF7D4A" w:rsidP="009D75A4">
      <w:r>
        <w:t>— </w:t>
      </w:r>
      <w:r w:rsidR="009D75A4" w:rsidRPr="008A7EC9">
        <w:t>Si c</w:t>
      </w:r>
      <w:r>
        <w:t>’</w:t>
      </w:r>
      <w:r w:rsidR="009D75A4" w:rsidRPr="008A7EC9">
        <w:t>est votre façon</w:t>
      </w:r>
      <w:r>
        <w:t xml:space="preserve">, </w:t>
      </w:r>
      <w:r w:rsidR="009D75A4" w:rsidRPr="008A7EC9">
        <w:t>Messieurs</w:t>
      </w:r>
      <w:r>
        <w:t xml:space="preserve">, </w:t>
      </w:r>
      <w:r w:rsidR="009D75A4" w:rsidRPr="008A7EC9">
        <w:t>de me prouver un d</w:t>
      </w:r>
      <w:r w:rsidR="009D75A4" w:rsidRPr="008A7EC9">
        <w:t>é</w:t>
      </w:r>
      <w:r w:rsidR="009D75A4" w:rsidRPr="008A7EC9">
        <w:t>vouement dont vous m</w:t>
      </w:r>
      <w:r>
        <w:t>’</w:t>
      </w:r>
      <w:r w:rsidR="009D75A4" w:rsidRPr="008A7EC9">
        <w:t>avez l</w:t>
      </w:r>
      <w:r>
        <w:t>’</w:t>
      </w:r>
      <w:r w:rsidR="009D75A4" w:rsidRPr="008A7EC9">
        <w:t>un et l</w:t>
      </w:r>
      <w:r>
        <w:t>’</w:t>
      </w:r>
      <w:r w:rsidR="009D75A4" w:rsidRPr="008A7EC9">
        <w:t>autre rebattu les oreilles</w:t>
      </w:r>
      <w:r>
        <w:t xml:space="preserve">, </w:t>
      </w:r>
      <w:r w:rsidR="009D75A4" w:rsidRPr="008A7EC9">
        <w:t>sachez que je ne la goûte que médiocrement</w:t>
      </w:r>
      <w:r>
        <w:t xml:space="preserve">. </w:t>
      </w:r>
      <w:r w:rsidR="009D75A4" w:rsidRPr="008A7EC9">
        <w:t xml:space="preserve">Monsieur </w:t>
      </w:r>
      <w:proofErr w:type="spellStart"/>
      <w:r w:rsidR="009D75A4" w:rsidRPr="008A7EC9">
        <w:t>Vigne</w:t>
      </w:r>
      <w:r w:rsidR="009D75A4" w:rsidRPr="008A7EC9">
        <w:t>r</w:t>
      </w:r>
      <w:r w:rsidR="009D75A4" w:rsidRPr="008A7EC9">
        <w:t>te</w:t>
      </w:r>
      <w:proofErr w:type="spellEnd"/>
      <w:r>
        <w:t xml:space="preserve">, </w:t>
      </w:r>
      <w:r w:rsidR="009D75A4" w:rsidRPr="008A7EC9">
        <w:t>vous êtes étranger</w:t>
      </w:r>
      <w:r>
        <w:t xml:space="preserve">, </w:t>
      </w:r>
      <w:r w:rsidR="009D75A4" w:rsidRPr="008A7EC9">
        <w:t>et</w:t>
      </w:r>
      <w:r>
        <w:t xml:space="preserve">, </w:t>
      </w:r>
      <w:r w:rsidR="009D75A4" w:rsidRPr="008A7EC9">
        <w:t>partant</w:t>
      </w:r>
      <w:r>
        <w:t xml:space="preserve">, </w:t>
      </w:r>
      <w:r w:rsidR="009D75A4" w:rsidRPr="008A7EC9">
        <w:t>excusable d</w:t>
      </w:r>
      <w:r>
        <w:t>’</w:t>
      </w:r>
      <w:r w:rsidR="009D75A4" w:rsidRPr="008A7EC9">
        <w:t>ignorer la législ</w:t>
      </w:r>
      <w:r w:rsidR="009D75A4" w:rsidRPr="008A7EC9">
        <w:t>a</w:t>
      </w:r>
      <w:r w:rsidR="009D75A4" w:rsidRPr="008A7EC9">
        <w:t>tion d</w:t>
      </w:r>
      <w:r>
        <w:t>’</w:t>
      </w:r>
      <w:r w:rsidR="009D75A4" w:rsidRPr="008A7EC9">
        <w:t>ici sur le duel</w:t>
      </w:r>
      <w:r>
        <w:t xml:space="preserve">. </w:t>
      </w:r>
      <w:r w:rsidR="009D75A4" w:rsidRPr="008A7EC9">
        <w:t>Mais vous</w:t>
      </w:r>
      <w:r>
        <w:t xml:space="preserve">, </w:t>
      </w:r>
      <w:r w:rsidR="009D75A4" w:rsidRPr="008A7EC9">
        <w:t>lieutenant</w:t>
      </w:r>
      <w:r>
        <w:t xml:space="preserve">, </w:t>
      </w:r>
      <w:r w:rsidR="009D75A4" w:rsidRPr="008A7EC9">
        <w:t>vous la connaissez</w:t>
      </w:r>
      <w:r>
        <w:t>.</w:t>
      </w:r>
    </w:p>
    <w:p w14:paraId="784FCDCE" w14:textId="77777777" w:rsidR="00BF7D4A" w:rsidRDefault="009D75A4" w:rsidP="009D75A4">
      <w:r w:rsidRPr="008A7EC9">
        <w:t>De Hagen baissa la tête</w:t>
      </w:r>
      <w:r w:rsidR="00BF7D4A">
        <w:t>.</w:t>
      </w:r>
    </w:p>
    <w:p w14:paraId="4EDA633F" w14:textId="19D11604" w:rsidR="00BF7D4A" w:rsidRDefault="00BF7D4A" w:rsidP="009D75A4">
      <w:r>
        <w:lastRenderedPageBreak/>
        <w:t>— </w:t>
      </w:r>
      <w:r w:rsidR="009D75A4" w:rsidRPr="008A7EC9">
        <w:t>Vous savez notamment qu</w:t>
      </w:r>
      <w:r>
        <w:t>’</w:t>
      </w:r>
      <w:r w:rsidR="009D75A4" w:rsidRPr="008A7EC9">
        <w:t xml:space="preserve">un officier du </w:t>
      </w:r>
      <w:r w:rsidRPr="008A7EC9">
        <w:t>7</w:t>
      </w:r>
      <w:r w:rsidRPr="00BF7D4A">
        <w:rPr>
          <w:vertAlign w:val="superscript"/>
        </w:rPr>
        <w:t>e</w:t>
      </w:r>
      <w:r w:rsidR="009D75A4" w:rsidRPr="008A7EC9">
        <w:t xml:space="preserve"> hussards ne doit pas se battre sans avoir obtenu l</w:t>
      </w:r>
      <w:r>
        <w:t>’</w:t>
      </w:r>
      <w:r w:rsidR="009D75A4" w:rsidRPr="008A7EC9">
        <w:t>agrément du colonel</w:t>
      </w:r>
      <w:r>
        <w:t xml:space="preserve">. </w:t>
      </w:r>
      <w:r w:rsidR="009D75A4" w:rsidRPr="008A7EC9">
        <w:t>Pour avoir enfreint ce règlement</w:t>
      </w:r>
      <w:r>
        <w:t xml:space="preserve">, </w:t>
      </w:r>
      <w:r w:rsidR="009D75A4" w:rsidRPr="008A7EC9">
        <w:t xml:space="preserve">le lieutenant </w:t>
      </w:r>
      <w:proofErr w:type="spellStart"/>
      <w:r w:rsidR="009D75A4" w:rsidRPr="008A7EC9">
        <w:t>Techner</w:t>
      </w:r>
      <w:proofErr w:type="spellEnd"/>
      <w:r w:rsidR="009D75A4" w:rsidRPr="008A7EC9">
        <w:t xml:space="preserve"> a été puni</w:t>
      </w:r>
      <w:r>
        <w:t xml:space="preserve">, </w:t>
      </w:r>
      <w:r w:rsidR="009D75A4" w:rsidRPr="008A7EC9">
        <w:t>il n</w:t>
      </w:r>
      <w:r>
        <w:t>’</w:t>
      </w:r>
      <w:r w:rsidR="009D75A4" w:rsidRPr="008A7EC9">
        <w:t>y a pas un an</w:t>
      </w:r>
      <w:r>
        <w:t xml:space="preserve">, </w:t>
      </w:r>
      <w:r w:rsidR="009D75A4" w:rsidRPr="008A7EC9">
        <w:t>de trente jours d</w:t>
      </w:r>
      <w:r>
        <w:t>’</w:t>
      </w:r>
      <w:r w:rsidR="009D75A4" w:rsidRPr="008A7EC9">
        <w:t>arrêts de forteresse</w:t>
      </w:r>
      <w:r>
        <w:t xml:space="preserve">. </w:t>
      </w:r>
      <w:r w:rsidR="009D75A4" w:rsidRPr="008A7EC9">
        <w:t>L</w:t>
      </w:r>
      <w:r>
        <w:t>’</w:t>
      </w:r>
      <w:r w:rsidR="009D75A4" w:rsidRPr="008A7EC9">
        <w:t>avez-vous oublié</w:t>
      </w:r>
      <w:r>
        <w:t> ?</w:t>
      </w:r>
    </w:p>
    <w:p w14:paraId="40CF8522" w14:textId="77777777" w:rsidR="00BF7D4A" w:rsidRDefault="009D75A4" w:rsidP="009D75A4">
      <w:r w:rsidRPr="008A7EC9">
        <w:t>Hagen ne répondit pas</w:t>
      </w:r>
      <w:r w:rsidR="00BF7D4A">
        <w:t>.</w:t>
      </w:r>
    </w:p>
    <w:p w14:paraId="6DA86057" w14:textId="77777777" w:rsidR="00BF7D4A" w:rsidRDefault="00BF7D4A" w:rsidP="009D75A4">
      <w:r>
        <w:t>— </w:t>
      </w:r>
      <w:r w:rsidR="009D75A4" w:rsidRPr="008A7EC9">
        <w:t>Vous allez rentrer vous mettre en uniforme</w:t>
      </w:r>
      <w:r>
        <w:t xml:space="preserve">, </w:t>
      </w:r>
      <w:r w:rsidR="009D75A4" w:rsidRPr="008A7EC9">
        <w:t>Monsieur de Hagen</w:t>
      </w:r>
      <w:r>
        <w:t xml:space="preserve"> ; </w:t>
      </w:r>
      <w:r w:rsidR="009D75A4" w:rsidRPr="008A7EC9">
        <w:t>de là</w:t>
      </w:r>
      <w:r>
        <w:t xml:space="preserve">, </w:t>
      </w:r>
      <w:r w:rsidR="009D75A4" w:rsidRPr="008A7EC9">
        <w:t>vous vous rendrez au quartier</w:t>
      </w:r>
      <w:r>
        <w:t xml:space="preserve">, </w:t>
      </w:r>
      <w:r w:rsidR="009D75A4" w:rsidRPr="008A7EC9">
        <w:t>et vous vous y tiendrez à la disposition du major de Haugw</w:t>
      </w:r>
      <w:r w:rsidR="009D75A4">
        <w:t>it</w:t>
      </w:r>
      <w:r w:rsidR="009D75A4" w:rsidRPr="008A7EC9">
        <w:t>z jusqu</w:t>
      </w:r>
      <w:r>
        <w:t>’</w:t>
      </w:r>
      <w:r w:rsidR="009D75A4" w:rsidRPr="008A7EC9">
        <w:t>à ce que vous soient notifiés</w:t>
      </w:r>
      <w:r>
        <w:t xml:space="preserve">, </w:t>
      </w:r>
      <w:r w:rsidR="009D75A4" w:rsidRPr="008A7EC9">
        <w:t>par la voie du rapport</w:t>
      </w:r>
      <w:r>
        <w:t xml:space="preserve">, </w:t>
      </w:r>
      <w:r w:rsidR="009D75A4" w:rsidRPr="008A7EC9">
        <w:t>les quinze jours d</w:t>
      </w:r>
      <w:r>
        <w:t>’</w:t>
      </w:r>
      <w:r w:rsidR="009D75A4" w:rsidRPr="008A7EC9">
        <w:t>arrêts auxquels</w:t>
      </w:r>
      <w:r>
        <w:t xml:space="preserve">, </w:t>
      </w:r>
      <w:r w:rsidR="009D75A4" w:rsidRPr="008A7EC9">
        <w:t>en considération de vos services</w:t>
      </w:r>
      <w:r>
        <w:t xml:space="preserve">, </w:t>
      </w:r>
      <w:r w:rsidR="009D75A4" w:rsidRPr="008A7EC9">
        <w:t>je limite v</w:t>
      </w:r>
      <w:r w:rsidR="009D75A4" w:rsidRPr="008A7EC9">
        <w:t>o</w:t>
      </w:r>
      <w:r w:rsidR="009D75A4" w:rsidRPr="008A7EC9">
        <w:t>tre punition</w:t>
      </w:r>
      <w:r>
        <w:t xml:space="preserve">. </w:t>
      </w:r>
      <w:r w:rsidR="009D75A4" w:rsidRPr="008A7EC9">
        <w:t>Vous pouvez disposer</w:t>
      </w:r>
      <w:r>
        <w:t xml:space="preserve">, </w:t>
      </w:r>
      <w:r w:rsidR="009D75A4" w:rsidRPr="008A7EC9">
        <w:t>Monsieur</w:t>
      </w:r>
      <w:r>
        <w:t xml:space="preserve">. </w:t>
      </w:r>
      <w:r w:rsidR="009D75A4" w:rsidRPr="008A7EC9">
        <w:t>N</w:t>
      </w:r>
      <w:r>
        <w:t>’</w:t>
      </w:r>
      <w:r w:rsidR="009D75A4" w:rsidRPr="008A7EC9">
        <w:t>oubliez pas v</w:t>
      </w:r>
      <w:r w:rsidR="009D75A4" w:rsidRPr="008A7EC9">
        <w:t>o</w:t>
      </w:r>
      <w:r w:rsidR="009D75A4" w:rsidRPr="008A7EC9">
        <w:t>tre réveil</w:t>
      </w:r>
      <w:r>
        <w:t>.</w:t>
      </w:r>
    </w:p>
    <w:p w14:paraId="585E03B4" w14:textId="77777777" w:rsidR="00BF7D4A" w:rsidRDefault="009D75A4" w:rsidP="009D75A4">
      <w:r w:rsidRPr="008A7EC9">
        <w:t xml:space="preserve">Le lieutenant de Hagen </w:t>
      </w:r>
      <w:proofErr w:type="gramStart"/>
      <w:r w:rsidRPr="008A7EC9">
        <w:t>fit</w:t>
      </w:r>
      <w:proofErr w:type="gramEnd"/>
      <w:r w:rsidRPr="008A7EC9">
        <w:t xml:space="preserve"> demi-tour</w:t>
      </w:r>
      <w:r w:rsidR="00BF7D4A">
        <w:t xml:space="preserve">, </w:t>
      </w:r>
      <w:r w:rsidRPr="008A7EC9">
        <w:t>après avoir salué son colonel</w:t>
      </w:r>
      <w:r w:rsidR="00BF7D4A">
        <w:t>.</w:t>
      </w:r>
    </w:p>
    <w:p w14:paraId="5634FAF4" w14:textId="6F84E54F" w:rsidR="009D75A4" w:rsidRPr="008A7EC9" w:rsidRDefault="009D75A4" w:rsidP="00BF7D4A">
      <w:pPr>
        <w:pStyle w:val="Titre1"/>
      </w:pPr>
      <w:bookmarkStart w:id="19" w:name="_Toc197357340"/>
      <w:r w:rsidRPr="008A7EC9">
        <w:lastRenderedPageBreak/>
        <w:t>VIII</w:t>
      </w:r>
      <w:bookmarkEnd w:id="19"/>
    </w:p>
    <w:p w14:paraId="586D1A3B" w14:textId="77777777" w:rsidR="00BF7D4A" w:rsidRDefault="009D75A4" w:rsidP="009D75A4">
      <w:pPr>
        <w:rPr>
          <w:bCs/>
          <w:i/>
          <w:iCs/>
        </w:rPr>
      </w:pPr>
      <w:r w:rsidRPr="008A7EC9">
        <w:rPr>
          <w:bCs/>
          <w:i/>
          <w:iCs/>
        </w:rPr>
        <w:t>Par la fente grise de notre abri</w:t>
      </w:r>
      <w:r w:rsidR="00BF7D4A">
        <w:rPr>
          <w:bCs/>
          <w:i/>
          <w:iCs/>
        </w:rPr>
        <w:t xml:space="preserve">, </w:t>
      </w:r>
      <w:r w:rsidRPr="008A7EC9">
        <w:rPr>
          <w:bCs/>
          <w:i/>
          <w:iCs/>
        </w:rPr>
        <w:t>où pénétrait maintenant l</w:t>
      </w:r>
      <w:r w:rsidR="00BF7D4A">
        <w:rPr>
          <w:bCs/>
          <w:i/>
          <w:iCs/>
        </w:rPr>
        <w:t>’</w:t>
      </w:r>
      <w:r w:rsidRPr="008A7EC9">
        <w:rPr>
          <w:bCs/>
          <w:i/>
          <w:iCs/>
        </w:rPr>
        <w:t>air froid du matin</w:t>
      </w:r>
      <w:r w:rsidR="00BF7D4A">
        <w:rPr>
          <w:bCs/>
          <w:i/>
          <w:iCs/>
        </w:rPr>
        <w:t xml:space="preserve">, </w:t>
      </w:r>
      <w:r w:rsidRPr="008A7EC9">
        <w:rPr>
          <w:bCs/>
          <w:i/>
          <w:iCs/>
        </w:rPr>
        <w:t>une forme noire se montra</w:t>
      </w:r>
      <w:r w:rsidR="00BF7D4A">
        <w:rPr>
          <w:bCs/>
          <w:i/>
          <w:iCs/>
        </w:rPr>
        <w:t>.</w:t>
      </w:r>
    </w:p>
    <w:p w14:paraId="0A39A4AF" w14:textId="77777777" w:rsidR="00BF7D4A" w:rsidRDefault="00BF7D4A" w:rsidP="009D75A4">
      <w:pPr>
        <w:rPr>
          <w:bCs/>
          <w:i/>
          <w:iCs/>
        </w:rPr>
      </w:pPr>
      <w:r>
        <w:rPr>
          <w:bCs/>
          <w:i/>
          <w:iCs/>
        </w:rPr>
        <w:t>— </w:t>
      </w:r>
      <w:r w:rsidR="009D75A4" w:rsidRPr="008A7EC9">
        <w:rPr>
          <w:bCs/>
          <w:i/>
          <w:iCs/>
        </w:rPr>
        <w:t>Mon lieutenant</w:t>
      </w:r>
      <w:r>
        <w:rPr>
          <w:bCs/>
          <w:i/>
          <w:iCs/>
        </w:rPr>
        <w:t xml:space="preserve">, </w:t>
      </w:r>
      <w:r w:rsidR="009D75A4" w:rsidRPr="008A7EC9">
        <w:rPr>
          <w:bCs/>
          <w:i/>
          <w:iCs/>
        </w:rPr>
        <w:t>mon lieutenant</w:t>
      </w:r>
      <w:r>
        <w:rPr>
          <w:bCs/>
          <w:i/>
          <w:iCs/>
        </w:rPr>
        <w:t xml:space="preserve">, </w:t>
      </w:r>
      <w:r w:rsidR="009D75A4" w:rsidRPr="008A7EC9">
        <w:rPr>
          <w:bCs/>
          <w:i/>
          <w:iCs/>
        </w:rPr>
        <w:t>il est cinq heures</w:t>
      </w:r>
      <w:r>
        <w:rPr>
          <w:bCs/>
          <w:i/>
          <w:iCs/>
        </w:rPr>
        <w:t>.</w:t>
      </w:r>
    </w:p>
    <w:p w14:paraId="2F9CEE12" w14:textId="77777777" w:rsidR="00BF7D4A" w:rsidRDefault="009D75A4" w:rsidP="009D75A4">
      <w:pPr>
        <w:rPr>
          <w:bCs/>
        </w:rPr>
      </w:pPr>
      <w:r w:rsidRPr="008A7EC9">
        <w:rPr>
          <w:bCs/>
          <w:i/>
          <w:iCs/>
        </w:rPr>
        <w:t>C</w:t>
      </w:r>
      <w:r w:rsidR="00BF7D4A">
        <w:rPr>
          <w:bCs/>
          <w:i/>
          <w:iCs/>
        </w:rPr>
        <w:t>’</w:t>
      </w:r>
      <w:r w:rsidRPr="008A7EC9">
        <w:rPr>
          <w:bCs/>
          <w:i/>
          <w:iCs/>
        </w:rPr>
        <w:t>était le soldat de l</w:t>
      </w:r>
      <w:r w:rsidR="00BF7D4A">
        <w:rPr>
          <w:bCs/>
          <w:i/>
          <w:iCs/>
        </w:rPr>
        <w:t>’</w:t>
      </w:r>
      <w:r w:rsidRPr="008A7EC9">
        <w:rPr>
          <w:bCs/>
          <w:i/>
          <w:iCs/>
        </w:rPr>
        <w:t>escouade de garde que j</w:t>
      </w:r>
      <w:r w:rsidR="00BF7D4A">
        <w:rPr>
          <w:bCs/>
          <w:i/>
          <w:iCs/>
        </w:rPr>
        <w:t>’</w:t>
      </w:r>
      <w:r w:rsidRPr="008A7EC9">
        <w:rPr>
          <w:bCs/>
          <w:i/>
          <w:iCs/>
        </w:rPr>
        <w:t>avais chargé à tout hasard de nous réveiller</w:t>
      </w:r>
      <w:r w:rsidR="00BF7D4A">
        <w:rPr>
          <w:bCs/>
        </w:rPr>
        <w:t>.</w:t>
      </w:r>
    </w:p>
    <w:p w14:paraId="0BAD34FD" w14:textId="77777777" w:rsidR="00BF7D4A" w:rsidRDefault="00BF7D4A" w:rsidP="009D75A4">
      <w:pPr>
        <w:rPr>
          <w:bCs/>
          <w:i/>
          <w:iCs/>
        </w:rPr>
      </w:pPr>
      <w:r>
        <w:rPr>
          <w:bCs/>
        </w:rPr>
        <w:t>— </w:t>
      </w:r>
      <w:r w:rsidR="009D75A4" w:rsidRPr="008A7EC9">
        <w:rPr>
          <w:bCs/>
          <w:i/>
          <w:iCs/>
        </w:rPr>
        <w:t>Dans une demi-heure l</w:t>
      </w:r>
      <w:r>
        <w:rPr>
          <w:bCs/>
          <w:i/>
          <w:iCs/>
        </w:rPr>
        <w:t>’</w:t>
      </w:r>
      <w:r w:rsidR="009D75A4" w:rsidRPr="008A7EC9">
        <w:rPr>
          <w:bCs/>
          <w:i/>
          <w:iCs/>
        </w:rPr>
        <w:t>attaque</w:t>
      </w:r>
      <w:r>
        <w:rPr>
          <w:bCs/>
          <w:i/>
          <w:iCs/>
        </w:rPr>
        <w:t xml:space="preserve">, </w:t>
      </w:r>
      <w:r w:rsidR="009D75A4" w:rsidRPr="008A7EC9">
        <w:rPr>
          <w:bCs/>
          <w:i/>
          <w:iCs/>
        </w:rPr>
        <w:t xml:space="preserve">dit </w:t>
      </w:r>
      <w:proofErr w:type="spellStart"/>
      <w:r w:rsidR="009D75A4" w:rsidRPr="008A7EC9">
        <w:rPr>
          <w:bCs/>
          <w:i/>
          <w:iCs/>
        </w:rPr>
        <w:t>Vignerte</w:t>
      </w:r>
      <w:proofErr w:type="spellEnd"/>
      <w:r>
        <w:rPr>
          <w:bCs/>
          <w:i/>
          <w:iCs/>
        </w:rPr>
        <w:t xml:space="preserve">. </w:t>
      </w:r>
      <w:r w:rsidR="009D75A4" w:rsidRPr="008A7EC9">
        <w:rPr>
          <w:bCs/>
          <w:i/>
          <w:iCs/>
        </w:rPr>
        <w:t>Sortons</w:t>
      </w:r>
      <w:r>
        <w:rPr>
          <w:bCs/>
          <w:i/>
          <w:iCs/>
        </w:rPr>
        <w:t xml:space="preserve">, </w:t>
      </w:r>
      <w:r w:rsidR="009D75A4" w:rsidRPr="008A7EC9">
        <w:rPr>
          <w:bCs/>
          <w:i/>
          <w:iCs/>
        </w:rPr>
        <w:t>j</w:t>
      </w:r>
      <w:r>
        <w:rPr>
          <w:bCs/>
          <w:i/>
          <w:iCs/>
        </w:rPr>
        <w:t>’</w:t>
      </w:r>
      <w:r w:rsidR="009D75A4" w:rsidRPr="008A7EC9">
        <w:rPr>
          <w:bCs/>
          <w:i/>
          <w:iCs/>
        </w:rPr>
        <w:t>achèverai dehors cette histoire</w:t>
      </w:r>
      <w:r>
        <w:rPr>
          <w:bCs/>
          <w:i/>
          <w:iCs/>
        </w:rPr>
        <w:t xml:space="preserve">. </w:t>
      </w:r>
      <w:r w:rsidR="009D75A4" w:rsidRPr="008A7EC9">
        <w:rPr>
          <w:bCs/>
          <w:i/>
          <w:iCs/>
        </w:rPr>
        <w:t>Elle touche d</w:t>
      </w:r>
      <w:r>
        <w:rPr>
          <w:bCs/>
          <w:i/>
          <w:iCs/>
        </w:rPr>
        <w:t>’</w:t>
      </w:r>
      <w:r w:rsidR="009D75A4" w:rsidRPr="008A7EC9">
        <w:rPr>
          <w:bCs/>
          <w:i/>
          <w:iCs/>
        </w:rPr>
        <w:t>ailleurs bien près de sa fin</w:t>
      </w:r>
      <w:r>
        <w:rPr>
          <w:bCs/>
          <w:i/>
          <w:iCs/>
        </w:rPr>
        <w:t>.</w:t>
      </w:r>
    </w:p>
    <w:p w14:paraId="540C5D35" w14:textId="77777777" w:rsidR="00BF7D4A" w:rsidRDefault="009D75A4" w:rsidP="009D75A4">
      <w:pPr>
        <w:rPr>
          <w:bCs/>
          <w:i/>
          <w:iCs/>
        </w:rPr>
      </w:pPr>
      <w:r w:rsidRPr="008A7EC9">
        <w:rPr>
          <w:bCs/>
          <w:i/>
          <w:iCs/>
        </w:rPr>
        <w:t>Toutes les étoiles s</w:t>
      </w:r>
      <w:r w:rsidR="00BF7D4A">
        <w:rPr>
          <w:bCs/>
          <w:i/>
          <w:iCs/>
        </w:rPr>
        <w:t>’</w:t>
      </w:r>
      <w:r w:rsidRPr="008A7EC9">
        <w:rPr>
          <w:bCs/>
          <w:i/>
          <w:iCs/>
        </w:rPr>
        <w:t>étaient éteintes</w:t>
      </w:r>
      <w:r w:rsidR="00BF7D4A">
        <w:rPr>
          <w:bCs/>
          <w:i/>
          <w:iCs/>
        </w:rPr>
        <w:t xml:space="preserve">. </w:t>
      </w:r>
      <w:r w:rsidRPr="008A7EC9">
        <w:rPr>
          <w:bCs/>
          <w:i/>
          <w:iCs/>
        </w:rPr>
        <w:t>Une seule vacillait e</w:t>
      </w:r>
      <w:r w:rsidRPr="008A7EC9">
        <w:rPr>
          <w:bCs/>
          <w:i/>
          <w:iCs/>
        </w:rPr>
        <w:t>n</w:t>
      </w:r>
      <w:r w:rsidRPr="008A7EC9">
        <w:rPr>
          <w:bCs/>
          <w:i/>
          <w:iCs/>
        </w:rPr>
        <w:t>core</w:t>
      </w:r>
      <w:r w:rsidR="00BF7D4A">
        <w:rPr>
          <w:bCs/>
          <w:i/>
          <w:iCs/>
        </w:rPr>
        <w:t xml:space="preserve">, </w:t>
      </w:r>
      <w:r w:rsidRPr="008A7EC9">
        <w:rPr>
          <w:bCs/>
          <w:i/>
          <w:iCs/>
        </w:rPr>
        <w:t>très bas</w:t>
      </w:r>
      <w:r w:rsidR="00BF7D4A">
        <w:rPr>
          <w:bCs/>
          <w:i/>
          <w:iCs/>
        </w:rPr>
        <w:t xml:space="preserve">, </w:t>
      </w:r>
      <w:r w:rsidRPr="008A7EC9">
        <w:rPr>
          <w:bCs/>
          <w:i/>
          <w:iCs/>
        </w:rPr>
        <w:t>vers l</w:t>
      </w:r>
      <w:r w:rsidR="00BF7D4A">
        <w:rPr>
          <w:bCs/>
          <w:i/>
          <w:iCs/>
        </w:rPr>
        <w:t>’</w:t>
      </w:r>
      <w:r w:rsidRPr="008A7EC9">
        <w:rPr>
          <w:bCs/>
          <w:i/>
          <w:iCs/>
        </w:rPr>
        <w:t>Orient</w:t>
      </w:r>
      <w:r w:rsidR="00BF7D4A">
        <w:rPr>
          <w:bCs/>
          <w:i/>
          <w:iCs/>
        </w:rPr>
        <w:t xml:space="preserve">, </w:t>
      </w:r>
      <w:r w:rsidRPr="008A7EC9">
        <w:rPr>
          <w:bCs/>
          <w:i/>
          <w:iCs/>
        </w:rPr>
        <w:t>à l</w:t>
      </w:r>
      <w:r w:rsidR="00BF7D4A">
        <w:rPr>
          <w:bCs/>
          <w:i/>
          <w:iCs/>
        </w:rPr>
        <w:t>’</w:t>
      </w:r>
      <w:r w:rsidRPr="008A7EC9">
        <w:rPr>
          <w:bCs/>
          <w:i/>
          <w:iCs/>
        </w:rPr>
        <w:t>endroit d</w:t>
      </w:r>
      <w:r w:rsidR="00BF7D4A">
        <w:rPr>
          <w:bCs/>
          <w:i/>
          <w:iCs/>
        </w:rPr>
        <w:t>’</w:t>
      </w:r>
      <w:r w:rsidRPr="008A7EC9">
        <w:rPr>
          <w:bCs/>
          <w:i/>
          <w:iCs/>
        </w:rPr>
        <w:t>où</w:t>
      </w:r>
      <w:r w:rsidR="00BF7D4A">
        <w:rPr>
          <w:bCs/>
          <w:i/>
          <w:iCs/>
        </w:rPr>
        <w:t xml:space="preserve">, </w:t>
      </w:r>
      <w:r w:rsidRPr="008A7EC9">
        <w:rPr>
          <w:bCs/>
          <w:i/>
          <w:iCs/>
        </w:rPr>
        <w:t>dans une heure</w:t>
      </w:r>
      <w:r w:rsidR="00BF7D4A">
        <w:rPr>
          <w:bCs/>
          <w:i/>
          <w:iCs/>
        </w:rPr>
        <w:t xml:space="preserve">, </w:t>
      </w:r>
      <w:r w:rsidRPr="008A7EC9">
        <w:rPr>
          <w:bCs/>
          <w:i/>
          <w:iCs/>
        </w:rPr>
        <w:t>la chasserait le petit jour</w:t>
      </w:r>
      <w:r w:rsidR="00BF7D4A">
        <w:rPr>
          <w:bCs/>
          <w:i/>
          <w:iCs/>
        </w:rPr>
        <w:t>.</w:t>
      </w:r>
    </w:p>
    <w:p w14:paraId="0B689403" w14:textId="77777777" w:rsidR="00BF7D4A" w:rsidRDefault="009D75A4" w:rsidP="009D75A4">
      <w:pPr>
        <w:rPr>
          <w:bCs/>
          <w:i/>
          <w:iCs/>
        </w:rPr>
      </w:pPr>
      <w:r w:rsidRPr="008A7EC9">
        <w:rPr>
          <w:bCs/>
          <w:i/>
          <w:iCs/>
        </w:rPr>
        <w:t>Nous nous étions installés sur une corniche</w:t>
      </w:r>
      <w:r w:rsidR="00BF7D4A">
        <w:rPr>
          <w:bCs/>
          <w:i/>
          <w:iCs/>
        </w:rPr>
        <w:t xml:space="preserve">, </w:t>
      </w:r>
      <w:r w:rsidRPr="008A7EC9">
        <w:rPr>
          <w:bCs/>
          <w:i/>
          <w:iCs/>
        </w:rPr>
        <w:t>au flanc du ravin</w:t>
      </w:r>
      <w:r w:rsidR="00BF7D4A">
        <w:rPr>
          <w:bCs/>
          <w:i/>
          <w:iCs/>
        </w:rPr>
        <w:t xml:space="preserve"> ; </w:t>
      </w:r>
      <w:r w:rsidRPr="008A7EC9">
        <w:rPr>
          <w:bCs/>
          <w:i/>
          <w:iCs/>
        </w:rPr>
        <w:t>de là</w:t>
      </w:r>
      <w:r w:rsidR="00BF7D4A">
        <w:rPr>
          <w:bCs/>
          <w:i/>
          <w:iCs/>
        </w:rPr>
        <w:t xml:space="preserve">, </w:t>
      </w:r>
      <w:r w:rsidRPr="008A7EC9">
        <w:rPr>
          <w:bCs/>
          <w:i/>
          <w:iCs/>
        </w:rPr>
        <w:t>nous dominions la ligne de la compagnie</w:t>
      </w:r>
      <w:r w:rsidR="00BF7D4A">
        <w:rPr>
          <w:bCs/>
          <w:i/>
          <w:iCs/>
        </w:rPr>
        <w:t xml:space="preserve">. </w:t>
      </w:r>
      <w:r w:rsidRPr="008A7EC9">
        <w:rPr>
          <w:bCs/>
          <w:i/>
          <w:iCs/>
        </w:rPr>
        <w:t>Nous devions y être à merveille pour suivre les péripéties du coup de main qui allait se tenter</w:t>
      </w:r>
      <w:r w:rsidR="00BF7D4A">
        <w:rPr>
          <w:bCs/>
          <w:i/>
          <w:iCs/>
        </w:rPr>
        <w:t>.</w:t>
      </w:r>
    </w:p>
    <w:p w14:paraId="7960892C" w14:textId="77777777" w:rsidR="00BF7D4A" w:rsidRDefault="009D75A4" w:rsidP="009D75A4">
      <w:pPr>
        <w:rPr>
          <w:i/>
          <w:iCs/>
        </w:rPr>
      </w:pPr>
      <w:r w:rsidRPr="008A7EC9">
        <w:rPr>
          <w:bCs/>
          <w:i/>
          <w:iCs/>
        </w:rPr>
        <w:t>À notre côté</w:t>
      </w:r>
      <w:r w:rsidR="00BF7D4A">
        <w:rPr>
          <w:bCs/>
          <w:i/>
          <w:iCs/>
        </w:rPr>
        <w:t xml:space="preserve">, </w:t>
      </w:r>
      <w:r w:rsidRPr="008A7EC9">
        <w:rPr>
          <w:bCs/>
          <w:i/>
          <w:iCs/>
        </w:rPr>
        <w:t>rectangle obscur de branchages morts</w:t>
      </w:r>
      <w:r w:rsidR="00BF7D4A">
        <w:rPr>
          <w:bCs/>
          <w:i/>
          <w:iCs/>
        </w:rPr>
        <w:t xml:space="preserve">, </w:t>
      </w:r>
      <w:r w:rsidRPr="008A7EC9">
        <w:rPr>
          <w:bCs/>
          <w:i/>
          <w:iCs/>
        </w:rPr>
        <w:t>il y avait une humble tombe de soldat</w:t>
      </w:r>
      <w:r w:rsidR="00BF7D4A">
        <w:rPr>
          <w:bCs/>
          <w:i/>
          <w:iCs/>
        </w:rPr>
        <w:t xml:space="preserve">. </w:t>
      </w:r>
      <w:r w:rsidRPr="008A7EC9">
        <w:rPr>
          <w:bCs/>
          <w:i/>
          <w:iCs/>
        </w:rPr>
        <w:t xml:space="preserve">Je </w:t>
      </w:r>
      <w:r w:rsidRPr="008A7EC9">
        <w:rPr>
          <w:i/>
          <w:iCs/>
        </w:rPr>
        <w:t>pus lire sur la petite croix de bois blanc ces mots déjà lavés par la pluie</w:t>
      </w:r>
      <w:r w:rsidR="00BF7D4A">
        <w:rPr>
          <w:i/>
          <w:iCs/>
        </w:rPr>
        <w:t> :</w:t>
      </w:r>
    </w:p>
    <w:p w14:paraId="60B5411C" w14:textId="35A3AB7D" w:rsidR="009D75A4" w:rsidRPr="008A7EC9" w:rsidRDefault="00BF7D4A" w:rsidP="009D75A4">
      <w:pPr>
        <w:rPr>
          <w:i/>
          <w:iCs/>
        </w:rPr>
      </w:pPr>
      <w:r>
        <w:t>« </w:t>
      </w:r>
      <w:r w:rsidR="009D75A4" w:rsidRPr="008A7EC9">
        <w:rPr>
          <w:i/>
          <w:iCs/>
        </w:rPr>
        <w:t xml:space="preserve">Mohammed </w:t>
      </w:r>
      <w:proofErr w:type="spellStart"/>
      <w:r w:rsidR="009D75A4" w:rsidRPr="008A7EC9">
        <w:rPr>
          <w:i/>
          <w:iCs/>
        </w:rPr>
        <w:t>Beggi</w:t>
      </w:r>
      <w:proofErr w:type="spellEnd"/>
      <w:r w:rsidR="009D75A4" w:rsidRPr="008A7EC9">
        <w:rPr>
          <w:i/>
          <w:iCs/>
        </w:rPr>
        <w:t xml:space="preserve"> ben </w:t>
      </w:r>
      <w:proofErr w:type="spellStart"/>
      <w:r w:rsidR="009D75A4" w:rsidRPr="008A7EC9">
        <w:rPr>
          <w:i/>
          <w:iCs/>
        </w:rPr>
        <w:t>Smaïl</w:t>
      </w:r>
      <w:proofErr w:type="spellEnd"/>
      <w:r>
        <w:rPr>
          <w:i/>
          <w:iCs/>
        </w:rPr>
        <w:t xml:space="preserve">, </w:t>
      </w:r>
      <w:r w:rsidR="009D75A4" w:rsidRPr="008A7EC9">
        <w:rPr>
          <w:i/>
          <w:iCs/>
        </w:rPr>
        <w:t>soldat au</w:t>
      </w:r>
      <w:r w:rsidR="009D75A4" w:rsidRPr="008A7EC9">
        <w:t xml:space="preserve"> 2°</w:t>
      </w:r>
      <w:r w:rsidR="009D75A4" w:rsidRPr="008A7EC9">
        <w:rPr>
          <w:i/>
          <w:iCs/>
        </w:rPr>
        <w:t>tirailleurs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mort pour la France le</w:t>
      </w:r>
      <w:r w:rsidR="009D75A4" w:rsidRPr="008A7EC9">
        <w:t xml:space="preserve"> 2</w:t>
      </w:r>
      <w:r w:rsidRPr="008A7EC9">
        <w:t>3</w:t>
      </w:r>
      <w:r>
        <w:t> </w:t>
      </w:r>
      <w:r w:rsidRPr="008A7EC9">
        <w:rPr>
          <w:i/>
          <w:iCs/>
        </w:rPr>
        <w:t>septembre</w:t>
      </w:r>
      <w:r w:rsidR="009D75A4" w:rsidRPr="008A7EC9">
        <w:rPr>
          <w:i/>
          <w:iCs/>
        </w:rPr>
        <w:t xml:space="preserve"> </w:t>
      </w:r>
      <w:r w:rsidR="009D75A4" w:rsidRPr="008A7EC9">
        <w:t>1911</w:t>
      </w:r>
      <w:r>
        <w:t xml:space="preserve">. </w:t>
      </w:r>
      <w:r w:rsidR="009D75A4" w:rsidRPr="008A7EC9">
        <w:rPr>
          <w:i/>
          <w:iCs/>
        </w:rPr>
        <w:t>Priez pour lui</w:t>
      </w:r>
      <w:r>
        <w:rPr>
          <w:i/>
          <w:iCs/>
        </w:rPr>
        <w:t>. »</w:t>
      </w:r>
    </w:p>
    <w:p w14:paraId="20ECA09F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J</w:t>
      </w:r>
      <w:r w:rsidR="00BF7D4A">
        <w:rPr>
          <w:i/>
          <w:iCs/>
        </w:rPr>
        <w:t>’</w:t>
      </w:r>
      <w:r w:rsidRPr="008A7EC9">
        <w:rPr>
          <w:i/>
          <w:iCs/>
        </w:rPr>
        <w:t>ai rarement vu quelque chose de plus poignant que cette petite croix demandant naïvement une prière chrétienne pour le pauvre soldat musulman</w:t>
      </w:r>
      <w:r w:rsidR="00BF7D4A">
        <w:rPr>
          <w:i/>
          <w:iCs/>
        </w:rPr>
        <w:t>.</w:t>
      </w:r>
    </w:p>
    <w:p w14:paraId="50207764" w14:textId="77777777" w:rsidR="00BF7D4A" w:rsidRDefault="009D75A4" w:rsidP="009D75A4">
      <w:pPr>
        <w:rPr>
          <w:i/>
          <w:iCs/>
        </w:rPr>
      </w:pP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regardant en face de nous guettait le moment où l</w:t>
      </w:r>
      <w:r w:rsidR="00BF7D4A">
        <w:rPr>
          <w:i/>
          <w:iCs/>
        </w:rPr>
        <w:t>’</w:t>
      </w:r>
      <w:r w:rsidRPr="008A7EC9">
        <w:rPr>
          <w:i/>
          <w:iCs/>
        </w:rPr>
        <w:t>obscurité pâlissante lui permettrait d</w:t>
      </w:r>
      <w:r w:rsidR="00BF7D4A">
        <w:rPr>
          <w:i/>
          <w:iCs/>
        </w:rPr>
        <w:t>’</w:t>
      </w:r>
      <w:r w:rsidRPr="008A7EC9">
        <w:rPr>
          <w:i/>
          <w:iCs/>
        </w:rPr>
        <w:t>examiner le paysage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lastRenderedPageBreak/>
        <w:t>Mais il ne le pouvait encore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C</w:t>
      </w:r>
      <w:r w:rsidR="00BF7D4A">
        <w:rPr>
          <w:i/>
          <w:iCs/>
        </w:rPr>
        <w:t>’</w:t>
      </w:r>
      <w:r w:rsidRPr="008A7EC9">
        <w:rPr>
          <w:i/>
          <w:iCs/>
        </w:rPr>
        <w:t>est à peine si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au bas du ciel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se distinguait la ligne noire des hauteurs occupées par l</w:t>
      </w:r>
      <w:r w:rsidR="00BF7D4A">
        <w:rPr>
          <w:i/>
          <w:iCs/>
        </w:rPr>
        <w:t>’</w:t>
      </w:r>
      <w:r w:rsidRPr="008A7EC9">
        <w:rPr>
          <w:i/>
          <w:iCs/>
        </w:rPr>
        <w:t>ennemi</w:t>
      </w:r>
      <w:r w:rsidR="00BF7D4A">
        <w:rPr>
          <w:i/>
          <w:iCs/>
        </w:rPr>
        <w:t>.</w:t>
      </w:r>
    </w:p>
    <w:p w14:paraId="41240698" w14:textId="77777777" w:rsidR="00BF7D4A" w:rsidRDefault="009D75A4" w:rsidP="009D75A4">
      <w:proofErr w:type="spellStart"/>
      <w:r w:rsidRPr="008A7EC9">
        <w:t>Par delà</w:t>
      </w:r>
      <w:proofErr w:type="spellEnd"/>
      <w:r w:rsidRPr="008A7EC9">
        <w:t xml:space="preserve"> </w:t>
      </w:r>
      <w:proofErr w:type="spellStart"/>
      <w:r w:rsidRPr="008A7EC9">
        <w:t>Hurtebise</w:t>
      </w:r>
      <w:proofErr w:type="spellEnd"/>
      <w:r w:rsidRPr="008A7EC9">
        <w:t xml:space="preserve"> et Craonne</w:t>
      </w:r>
      <w:r w:rsidR="00BF7D4A">
        <w:t xml:space="preserve">, </w:t>
      </w:r>
      <w:r w:rsidRPr="008A7EC9">
        <w:t>dit-il</w:t>
      </w:r>
      <w:r w:rsidR="00BF7D4A">
        <w:t xml:space="preserve">, </w:t>
      </w:r>
      <w:proofErr w:type="spellStart"/>
      <w:r w:rsidRPr="008A7EC9">
        <w:t>par delà</w:t>
      </w:r>
      <w:proofErr w:type="spellEnd"/>
      <w:r w:rsidRPr="008A7EC9">
        <w:t xml:space="preserve"> Laon</w:t>
      </w:r>
      <w:r w:rsidR="00BF7D4A">
        <w:t xml:space="preserve">, </w:t>
      </w:r>
      <w:r w:rsidRPr="008A7EC9">
        <w:t>Sains-Richaumont et Guise</w:t>
      </w:r>
      <w:r w:rsidR="00BF7D4A">
        <w:t xml:space="preserve">, </w:t>
      </w:r>
      <w:proofErr w:type="spellStart"/>
      <w:r w:rsidRPr="008A7EC9">
        <w:t>par delà</w:t>
      </w:r>
      <w:proofErr w:type="spellEnd"/>
      <w:r w:rsidRPr="008A7EC9">
        <w:t xml:space="preserve"> la Capelle et cette forêt du No</w:t>
      </w:r>
      <w:r w:rsidRPr="008A7EC9">
        <w:t>u</w:t>
      </w:r>
      <w:r w:rsidRPr="008A7EC9">
        <w:t>vion où nous chargèrent les cuirassiers blancs</w:t>
      </w:r>
      <w:r w:rsidR="00BF7D4A">
        <w:t xml:space="preserve">, </w:t>
      </w:r>
      <w:r w:rsidRPr="008A7EC9">
        <w:t>ma pensée bien souvent s</w:t>
      </w:r>
      <w:r w:rsidR="00BF7D4A">
        <w:t>’</w:t>
      </w:r>
      <w:r w:rsidRPr="008A7EC9">
        <w:t>envole vers les sablonneuses plaines du Hanovre</w:t>
      </w:r>
      <w:r w:rsidR="00BF7D4A">
        <w:t xml:space="preserve">, </w:t>
      </w:r>
      <w:r w:rsidRPr="008A7EC9">
        <w:t xml:space="preserve">vers </w:t>
      </w:r>
      <w:proofErr w:type="spellStart"/>
      <w:r w:rsidRPr="008A7EC9">
        <w:t>Lautenbourg</w:t>
      </w:r>
      <w:proofErr w:type="spellEnd"/>
      <w:r w:rsidRPr="008A7EC9">
        <w:t xml:space="preserve"> où j</w:t>
      </w:r>
      <w:r w:rsidR="00BF7D4A">
        <w:t>’</w:t>
      </w:r>
      <w:r w:rsidRPr="008A7EC9">
        <w:t>ai laissé Aurore</w:t>
      </w:r>
      <w:r w:rsidR="00BF7D4A">
        <w:t xml:space="preserve">. </w:t>
      </w:r>
      <w:r w:rsidRPr="008A7EC9">
        <w:t>Qu</w:t>
      </w:r>
      <w:r w:rsidR="00BF7D4A">
        <w:t>’</w:t>
      </w:r>
      <w:r w:rsidRPr="008A7EC9">
        <w:t>y devient-elle dans sa chambre</w:t>
      </w:r>
      <w:r w:rsidR="00BF7D4A">
        <w:t xml:space="preserve">, </w:t>
      </w:r>
      <w:r w:rsidRPr="008A7EC9">
        <w:t>parmi ses fourrures et ses pierreries</w:t>
      </w:r>
      <w:r w:rsidR="00BF7D4A">
        <w:t xml:space="preserve"> ? </w:t>
      </w:r>
      <w:r w:rsidRPr="008A7EC9">
        <w:t>Qu</w:t>
      </w:r>
      <w:r w:rsidR="00BF7D4A">
        <w:t>’</w:t>
      </w:r>
      <w:r w:rsidRPr="008A7EC9">
        <w:t>ont-ils pu faire d</w:t>
      </w:r>
      <w:r w:rsidR="00BF7D4A">
        <w:t>’</w:t>
      </w:r>
      <w:r w:rsidRPr="008A7EC9">
        <w:t>elle</w:t>
      </w:r>
      <w:r w:rsidR="00BF7D4A">
        <w:t xml:space="preserve">, </w:t>
      </w:r>
      <w:r w:rsidRPr="008A7EC9">
        <w:t>mon Dieu</w:t>
      </w:r>
      <w:r w:rsidR="00BF7D4A">
        <w:t> ?</w:t>
      </w:r>
    </w:p>
    <w:p w14:paraId="7838A8A5" w14:textId="77777777" w:rsidR="00BF7D4A" w:rsidRDefault="009D75A4" w:rsidP="009D75A4">
      <w:r w:rsidRPr="008A7EC9">
        <w:t>Quand</w:t>
      </w:r>
      <w:r w:rsidR="00BF7D4A">
        <w:t xml:space="preserve">, </w:t>
      </w:r>
      <w:r w:rsidRPr="008A7EC9">
        <w:t xml:space="preserve">après la scène du pont de la </w:t>
      </w:r>
      <w:proofErr w:type="spellStart"/>
      <w:r w:rsidRPr="008A7EC9">
        <w:t>Meilleraie</w:t>
      </w:r>
      <w:proofErr w:type="spellEnd"/>
      <w:r w:rsidR="00BF7D4A">
        <w:t xml:space="preserve">, </w:t>
      </w:r>
      <w:r w:rsidRPr="008A7EC9">
        <w:t>nous reg</w:t>
      </w:r>
      <w:r w:rsidRPr="008A7EC9">
        <w:t>a</w:t>
      </w:r>
      <w:r w:rsidRPr="008A7EC9">
        <w:t>gnâmes le palais</w:t>
      </w:r>
      <w:r w:rsidR="00BF7D4A">
        <w:t xml:space="preserve">, </w:t>
      </w:r>
      <w:r w:rsidRPr="008A7EC9">
        <w:t>elle ne m</w:t>
      </w:r>
      <w:r w:rsidR="00BF7D4A">
        <w:t>’</w:t>
      </w:r>
      <w:r w:rsidRPr="008A7EC9">
        <w:t>adressa pas la parole</w:t>
      </w:r>
      <w:r w:rsidR="00BF7D4A">
        <w:t xml:space="preserve">. </w:t>
      </w:r>
      <w:r w:rsidRPr="008A7EC9">
        <w:t>Nous déje</w:t>
      </w:r>
      <w:r w:rsidRPr="008A7EC9">
        <w:t>u</w:t>
      </w:r>
      <w:r w:rsidRPr="008A7EC9">
        <w:t>nâmes ensemble</w:t>
      </w:r>
      <w:r w:rsidR="00BF7D4A">
        <w:t xml:space="preserve">. </w:t>
      </w:r>
      <w:r w:rsidRPr="008A7EC9">
        <w:t>Puis elle se mit à disposer dans les vases de lourds iris noirs et des nigelles blanches</w:t>
      </w:r>
      <w:r w:rsidR="00BF7D4A">
        <w:t>.</w:t>
      </w:r>
    </w:p>
    <w:p w14:paraId="207407F3" w14:textId="77777777" w:rsidR="00BF7D4A" w:rsidRDefault="009D75A4" w:rsidP="009D75A4">
      <w:r w:rsidRPr="008A7EC9">
        <w:t>Vers dix heures</w:t>
      </w:r>
      <w:r w:rsidR="00BF7D4A">
        <w:t xml:space="preserve">, </w:t>
      </w:r>
      <w:r w:rsidRPr="008A7EC9">
        <w:t>elle appela une femme de chambre</w:t>
      </w:r>
      <w:r w:rsidR="00BF7D4A">
        <w:t>.</w:t>
      </w:r>
    </w:p>
    <w:p w14:paraId="24C757F3" w14:textId="161D962E" w:rsidR="00BF7D4A" w:rsidRDefault="00BF7D4A" w:rsidP="009D75A4">
      <w:r>
        <w:t>— M</w:t>
      </w:r>
      <w:r w:rsidRPr="00BF7D4A">
        <w:rPr>
          <w:vertAlign w:val="superscript"/>
        </w:rPr>
        <w:t>lle</w:t>
      </w:r>
      <w:r>
        <w:t> </w:t>
      </w:r>
      <w:r w:rsidR="009D75A4" w:rsidRPr="008A7EC9">
        <w:t>Marthe est-elle là</w:t>
      </w:r>
      <w:r>
        <w:t xml:space="preserve"> ? </w:t>
      </w:r>
      <w:r w:rsidR="009D75A4" w:rsidRPr="008A7EC9">
        <w:t>demanda-t-elle</w:t>
      </w:r>
      <w:r>
        <w:t>.</w:t>
      </w:r>
    </w:p>
    <w:p w14:paraId="3DE4D511" w14:textId="77777777" w:rsidR="00BF7D4A" w:rsidRDefault="009D75A4" w:rsidP="009D75A4">
      <w:r w:rsidRPr="008A7EC9">
        <w:t>Sur une réponse affirmative</w:t>
      </w:r>
      <w:r w:rsidR="00BF7D4A">
        <w:t xml:space="preserve">, </w:t>
      </w:r>
      <w:r w:rsidRPr="008A7EC9">
        <w:t>elle dit</w:t>
      </w:r>
      <w:r w:rsidR="00BF7D4A">
        <w:t> :</w:t>
      </w:r>
    </w:p>
    <w:p w14:paraId="2C9EE2AC" w14:textId="77777777" w:rsidR="00BF7D4A" w:rsidRDefault="00BF7D4A" w:rsidP="009D75A4">
      <w:r>
        <w:t>— </w:t>
      </w:r>
      <w:r w:rsidR="009D75A4" w:rsidRPr="008A7EC9">
        <w:t>Faites-la entrer</w:t>
      </w:r>
      <w:r>
        <w:t>.</w:t>
      </w:r>
    </w:p>
    <w:p w14:paraId="2413DB03" w14:textId="48570E2B" w:rsidR="00BF7D4A" w:rsidRDefault="00BF7D4A" w:rsidP="009D75A4">
      <w:r>
        <w:t>M</w:t>
      </w:r>
      <w:r w:rsidRPr="00BF7D4A">
        <w:rPr>
          <w:vertAlign w:val="superscript"/>
        </w:rPr>
        <w:t>lle</w:t>
      </w:r>
      <w:r>
        <w:t> </w:t>
      </w:r>
      <w:r w:rsidR="009D75A4" w:rsidRPr="008A7EC9">
        <w:t>Marthe venait chaque année à cette époque présenter à la grande-duchesse les mille charmants bibelots de la saison p</w:t>
      </w:r>
      <w:r w:rsidR="009D75A4" w:rsidRPr="008A7EC9">
        <w:t>a</w:t>
      </w:r>
      <w:r w:rsidR="009D75A4" w:rsidRPr="008A7EC9">
        <w:t>risienne</w:t>
      </w:r>
      <w:r>
        <w:t xml:space="preserve">. </w:t>
      </w:r>
      <w:r w:rsidR="009D75A4" w:rsidRPr="008A7EC9">
        <w:t>Un peu du parfum du boulevard de la Madeleine entra avec cette fine et jolie fille</w:t>
      </w:r>
      <w:r>
        <w:t>.</w:t>
      </w:r>
    </w:p>
    <w:p w14:paraId="46E9C9C8" w14:textId="77777777" w:rsidR="00BF7D4A" w:rsidRDefault="00BF7D4A" w:rsidP="009D75A4">
      <w:r>
        <w:t>— </w:t>
      </w:r>
      <w:r w:rsidR="009D75A4" w:rsidRPr="008A7EC9">
        <w:t>Vous avez fait bon voyage</w:t>
      </w:r>
      <w:r>
        <w:t xml:space="preserve">, </w:t>
      </w:r>
      <w:r w:rsidR="009D75A4" w:rsidRPr="008A7EC9">
        <w:t>mon enfant</w:t>
      </w:r>
      <w:r>
        <w:t xml:space="preserve"> ? </w:t>
      </w:r>
      <w:r w:rsidR="009D75A4" w:rsidRPr="008A7EC9">
        <w:t>demanda Aur</w:t>
      </w:r>
      <w:r w:rsidR="009D75A4" w:rsidRPr="008A7EC9">
        <w:t>o</w:t>
      </w:r>
      <w:r w:rsidR="009D75A4" w:rsidRPr="008A7EC9">
        <w:t>re</w:t>
      </w:r>
      <w:r>
        <w:t>.</w:t>
      </w:r>
    </w:p>
    <w:p w14:paraId="15603732" w14:textId="77777777" w:rsidR="00BF7D4A" w:rsidRDefault="00BF7D4A" w:rsidP="009D75A4">
      <w:r>
        <w:t>— </w:t>
      </w:r>
      <w:r w:rsidR="009D75A4" w:rsidRPr="008A7EC9">
        <w:t>Je suis arrivée hier soir</w:t>
      </w:r>
      <w:r>
        <w:t xml:space="preserve">, </w:t>
      </w:r>
      <w:r w:rsidR="009D75A4" w:rsidRPr="008A7EC9">
        <w:t>Madame</w:t>
      </w:r>
      <w:r>
        <w:t xml:space="preserve">, </w:t>
      </w:r>
      <w:r w:rsidR="009D75A4" w:rsidRPr="008A7EC9">
        <w:t>répondit la jeune fille</w:t>
      </w:r>
      <w:r>
        <w:t xml:space="preserve">. </w:t>
      </w:r>
      <w:r w:rsidR="009D75A4" w:rsidRPr="008A7EC9">
        <w:t>Excusez-moi de venir sitôt déranger Votre Altesse</w:t>
      </w:r>
      <w:r>
        <w:t xml:space="preserve">, </w:t>
      </w:r>
      <w:r w:rsidR="009D75A4" w:rsidRPr="008A7EC9">
        <w:t>mais je suis obligée de repartir ce soir</w:t>
      </w:r>
      <w:r>
        <w:t>.</w:t>
      </w:r>
    </w:p>
    <w:p w14:paraId="4D236783" w14:textId="77777777" w:rsidR="00BF7D4A" w:rsidRDefault="00BF7D4A" w:rsidP="009D75A4">
      <w:r>
        <w:t>— </w:t>
      </w:r>
      <w:r w:rsidR="009D75A4" w:rsidRPr="008A7EC9">
        <w:t>Que m</w:t>
      </w:r>
      <w:r>
        <w:t>’</w:t>
      </w:r>
      <w:r w:rsidR="009D75A4" w:rsidRPr="008A7EC9">
        <w:t>apportez-vous de beau cette année</w:t>
      </w:r>
      <w:r>
        <w:t> ?</w:t>
      </w:r>
    </w:p>
    <w:p w14:paraId="58869327" w14:textId="0C3DEB3E" w:rsidR="00BF7D4A" w:rsidRDefault="00BF7D4A" w:rsidP="009D75A4">
      <w:r>
        <w:lastRenderedPageBreak/>
        <w:t>M</w:t>
      </w:r>
      <w:r w:rsidRPr="00BF7D4A">
        <w:rPr>
          <w:vertAlign w:val="superscript"/>
        </w:rPr>
        <w:t>lle</w:t>
      </w:r>
      <w:r>
        <w:t> </w:t>
      </w:r>
      <w:r w:rsidR="009D75A4" w:rsidRPr="008A7EC9">
        <w:t>Marthe retira de ses cartons les petits bijoux de l</w:t>
      </w:r>
      <w:r>
        <w:t>’</w:t>
      </w:r>
      <w:r w:rsidR="009D75A4" w:rsidRPr="008A7EC9">
        <w:t>industrie parisienne</w:t>
      </w:r>
      <w:r>
        <w:t xml:space="preserve">, </w:t>
      </w:r>
      <w:r w:rsidR="009D75A4" w:rsidRPr="008A7EC9">
        <w:t>les éventails de tulle</w:t>
      </w:r>
      <w:r>
        <w:t xml:space="preserve">, </w:t>
      </w:r>
      <w:r w:rsidR="009D75A4" w:rsidRPr="008A7EC9">
        <w:t>les sacs à main de velours et de moire</w:t>
      </w:r>
      <w:r>
        <w:t xml:space="preserve">, </w:t>
      </w:r>
      <w:r w:rsidR="009D75A4" w:rsidRPr="008A7EC9">
        <w:t>les minuscules boîtes à timbres</w:t>
      </w:r>
      <w:r>
        <w:t xml:space="preserve">, </w:t>
      </w:r>
      <w:r w:rsidR="009D75A4" w:rsidRPr="008A7EC9">
        <w:t>à poudre</w:t>
      </w:r>
      <w:r>
        <w:t xml:space="preserve">, </w:t>
      </w:r>
      <w:r w:rsidR="009D75A4" w:rsidRPr="008A7EC9">
        <w:t>à mouches</w:t>
      </w:r>
      <w:r>
        <w:t xml:space="preserve">, </w:t>
      </w:r>
      <w:r w:rsidR="009D75A4" w:rsidRPr="008A7EC9">
        <w:t>tout ce menu luxe près duquel les autres ont figure de parvenus</w:t>
      </w:r>
      <w:r>
        <w:t>.</w:t>
      </w:r>
    </w:p>
    <w:p w14:paraId="428DBB37" w14:textId="77777777" w:rsidR="00BF7D4A" w:rsidRDefault="00BF7D4A" w:rsidP="009D75A4">
      <w:r>
        <w:t>— </w:t>
      </w:r>
      <w:r w:rsidR="009D75A4" w:rsidRPr="008A7EC9">
        <w:t>Laissez-moi tout cela</w:t>
      </w:r>
      <w:r>
        <w:t xml:space="preserve">, </w:t>
      </w:r>
      <w:r w:rsidR="009D75A4" w:rsidRPr="008A7EC9">
        <w:t>dit Aurore</w:t>
      </w:r>
      <w:r>
        <w:t xml:space="preserve">. </w:t>
      </w:r>
      <w:r w:rsidR="009D75A4" w:rsidRPr="008A7EC9">
        <w:t xml:space="preserve">Vous direz à </w:t>
      </w:r>
      <w:proofErr w:type="spellStart"/>
      <w:r w:rsidR="009D75A4" w:rsidRPr="008A7EC9">
        <w:t>Duvelleroy</w:t>
      </w:r>
      <w:proofErr w:type="spellEnd"/>
      <w:r w:rsidR="009D75A4" w:rsidRPr="008A7EC9">
        <w:t xml:space="preserve"> qu</w:t>
      </w:r>
      <w:r>
        <w:t>’</w:t>
      </w:r>
      <w:r w:rsidR="009D75A4" w:rsidRPr="008A7EC9">
        <w:t>il s</w:t>
      </w:r>
      <w:r>
        <w:t>’</w:t>
      </w:r>
      <w:r w:rsidR="009D75A4" w:rsidRPr="008A7EC9">
        <w:t>arrange</w:t>
      </w:r>
      <w:r>
        <w:t xml:space="preserve">. </w:t>
      </w:r>
      <w:r w:rsidR="009D75A4" w:rsidRPr="008A7EC9">
        <w:t>Il me faut pour novembre un éventail de Wa</w:t>
      </w:r>
      <w:r w:rsidR="009D75A4" w:rsidRPr="008A7EC9">
        <w:t>t</w:t>
      </w:r>
      <w:r w:rsidR="009D75A4" w:rsidRPr="008A7EC9">
        <w:t>teau ou à la rigueur de Lancret</w:t>
      </w:r>
      <w:r>
        <w:t xml:space="preserve"> ; </w:t>
      </w:r>
      <w:r w:rsidR="009D75A4" w:rsidRPr="008A7EC9">
        <w:t>je le veux quand j</w:t>
      </w:r>
      <w:r>
        <w:t>’</w:t>
      </w:r>
      <w:r w:rsidR="009D75A4" w:rsidRPr="008A7EC9">
        <w:t>arriverai à Paris</w:t>
      </w:r>
      <w:r>
        <w:t>.</w:t>
      </w:r>
    </w:p>
    <w:p w14:paraId="7C03DE8E" w14:textId="77777777" w:rsidR="00BF7D4A" w:rsidRDefault="00BF7D4A" w:rsidP="009D75A4">
      <w:r>
        <w:t>— </w:t>
      </w:r>
      <w:r w:rsidR="009D75A4" w:rsidRPr="008A7EC9">
        <w:t>Votre Altesse l</w:t>
      </w:r>
      <w:r>
        <w:t>’</w:t>
      </w:r>
      <w:r w:rsidR="009D75A4" w:rsidRPr="008A7EC9">
        <w:t>aura</w:t>
      </w:r>
      <w:r>
        <w:t xml:space="preserve">, </w:t>
      </w:r>
      <w:r w:rsidR="009D75A4" w:rsidRPr="008A7EC9">
        <w:t>répondit avec assurance la jeune fi</w:t>
      </w:r>
      <w:r w:rsidR="009D75A4" w:rsidRPr="008A7EC9">
        <w:t>l</w:t>
      </w:r>
      <w:r w:rsidR="009D75A4" w:rsidRPr="008A7EC9">
        <w:t>le</w:t>
      </w:r>
      <w:r>
        <w:t>.</w:t>
      </w:r>
    </w:p>
    <w:p w14:paraId="66077382" w14:textId="77777777" w:rsidR="00BF7D4A" w:rsidRDefault="00BF7D4A" w:rsidP="009D75A4">
      <w:r>
        <w:t>— </w:t>
      </w:r>
      <w:r w:rsidR="009D75A4" w:rsidRPr="008A7EC9">
        <w:t>Parfait</w:t>
      </w:r>
      <w:r>
        <w:t xml:space="preserve">. </w:t>
      </w:r>
      <w:r w:rsidR="009D75A4" w:rsidRPr="008A7EC9">
        <w:t>Vous prenez ce soir l</w:t>
      </w:r>
      <w:r>
        <w:t>’</w:t>
      </w:r>
      <w:r w:rsidR="009D75A4" w:rsidRPr="008A7EC9">
        <w:t>express de cinq heures</w:t>
      </w:r>
      <w:r>
        <w:t xml:space="preserve">. </w:t>
      </w:r>
      <w:r w:rsidR="009D75A4" w:rsidRPr="008A7EC9">
        <w:t>Je vous garde à déjeuner</w:t>
      </w:r>
      <w:r>
        <w:t xml:space="preserve">. </w:t>
      </w:r>
      <w:r w:rsidR="009D75A4" w:rsidRPr="008A7EC9">
        <w:t>Vous me raconterez un peu ce qui se fera l</w:t>
      </w:r>
      <w:r>
        <w:t>’</w:t>
      </w:r>
      <w:r w:rsidR="009D75A4" w:rsidRPr="008A7EC9">
        <w:t>hiver prochain</w:t>
      </w:r>
      <w:r>
        <w:t xml:space="preserve">, </w:t>
      </w:r>
      <w:r w:rsidR="009D75A4" w:rsidRPr="008A7EC9">
        <w:t>rue de la Paix</w:t>
      </w:r>
      <w:r>
        <w:t>.</w:t>
      </w:r>
    </w:p>
    <w:p w14:paraId="2F11FCF9" w14:textId="77777777" w:rsidR="00BF7D4A" w:rsidRDefault="009D75A4" w:rsidP="009D75A4">
      <w:r w:rsidRPr="008A7EC9">
        <w:t>Tout le long du repas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admirai l</w:t>
      </w:r>
      <w:r w:rsidR="00BF7D4A">
        <w:t>’</w:t>
      </w:r>
      <w:r w:rsidRPr="008A7EC9">
        <w:t>aisance simple avec l</w:t>
      </w:r>
      <w:r w:rsidRPr="008A7EC9">
        <w:t>a</w:t>
      </w:r>
      <w:r w:rsidRPr="008A7EC9">
        <w:t>quelle elle répondait</w:t>
      </w:r>
      <w:r w:rsidR="00BF7D4A">
        <w:t xml:space="preserve">, </w:t>
      </w:r>
      <w:r w:rsidRPr="008A7EC9">
        <w:t>cette petite Parisienne</w:t>
      </w:r>
      <w:r w:rsidR="00BF7D4A">
        <w:t xml:space="preserve">, </w:t>
      </w:r>
      <w:r w:rsidRPr="008A7EC9">
        <w:t>aux questions de la grande-duchesse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étais fier de ma jolie compatriote</w:t>
      </w:r>
      <w:r w:rsidR="00BF7D4A">
        <w:t xml:space="preserve">, </w:t>
      </w:r>
      <w:r w:rsidRPr="008A7EC9">
        <w:t>en voyant Aurore</w:t>
      </w:r>
      <w:r w:rsidR="00BF7D4A">
        <w:t xml:space="preserve">, </w:t>
      </w:r>
      <w:r w:rsidRPr="008A7EC9">
        <w:t xml:space="preserve">si pleine de morgue envers les femmes de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traiter celle-ci comme une égale</w:t>
      </w:r>
      <w:r w:rsidR="00BF7D4A">
        <w:t xml:space="preserve">. </w:t>
      </w:r>
      <w:r w:rsidRPr="008A7EC9">
        <w:t>Mais avec quelle ferveur je contemplais surtout la maîtrise de cette princesse qui</w:t>
      </w:r>
      <w:r w:rsidR="00BF7D4A">
        <w:t xml:space="preserve">, </w:t>
      </w:r>
      <w:r w:rsidRPr="008A7EC9">
        <w:t>après trois jours et trois nuits de nature à briser un homme énergique</w:t>
      </w:r>
      <w:r w:rsidR="00BF7D4A">
        <w:t xml:space="preserve">, </w:t>
      </w:r>
      <w:r w:rsidRPr="008A7EC9">
        <w:t xml:space="preserve">trouvait le moyen de discuter avec nonchalance les mille </w:t>
      </w:r>
      <w:proofErr w:type="gramStart"/>
      <w:r w:rsidRPr="008A7EC9">
        <w:t>petits détails</w:t>
      </w:r>
      <w:proofErr w:type="gramEnd"/>
      <w:r w:rsidRPr="008A7EC9">
        <w:t xml:space="preserve"> de la mode de Paris</w:t>
      </w:r>
      <w:r w:rsidR="00BF7D4A">
        <w:t>.</w:t>
      </w:r>
    </w:p>
    <w:p w14:paraId="2D11C64B" w14:textId="77777777" w:rsidR="00BF7D4A" w:rsidRDefault="00BF7D4A" w:rsidP="009D75A4">
      <w:r>
        <w:t>— </w:t>
      </w:r>
      <w:r w:rsidR="009D75A4" w:rsidRPr="008A7EC9">
        <w:t>Alors</w:t>
      </w:r>
      <w:r>
        <w:t xml:space="preserve">, </w:t>
      </w:r>
      <w:r w:rsidR="009D75A4" w:rsidRPr="008A7EC9">
        <w:t>vous me conseillez toujours Carlier</w:t>
      </w:r>
      <w:r>
        <w:t> ?</w:t>
      </w:r>
    </w:p>
    <w:p w14:paraId="41181D47" w14:textId="77777777" w:rsidR="00BF7D4A" w:rsidRDefault="00BF7D4A" w:rsidP="009D75A4">
      <w:r>
        <w:t>— </w:t>
      </w:r>
      <w:r w:rsidR="009D75A4" w:rsidRPr="008A7EC9">
        <w:t>Oui</w:t>
      </w:r>
      <w:r>
        <w:t xml:space="preserve">, </w:t>
      </w:r>
      <w:r w:rsidR="009D75A4" w:rsidRPr="008A7EC9">
        <w:t>Madame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encore ce qu</w:t>
      </w:r>
      <w:r>
        <w:t>’</w:t>
      </w:r>
      <w:r w:rsidR="009D75A4" w:rsidRPr="008A7EC9">
        <w:t>il y a de mieux comme chapeaux</w:t>
      </w:r>
      <w:r>
        <w:t>.</w:t>
      </w:r>
    </w:p>
    <w:p w14:paraId="7C4E1E1D" w14:textId="77777777" w:rsidR="00BF7D4A" w:rsidRDefault="00BF7D4A" w:rsidP="009D75A4">
      <w:r>
        <w:t>— </w:t>
      </w:r>
      <w:r w:rsidR="009D75A4" w:rsidRPr="008A7EC9">
        <w:t>Laurence n</w:t>
      </w:r>
      <w:r>
        <w:t>’</w:t>
      </w:r>
      <w:r w:rsidR="009D75A4" w:rsidRPr="008A7EC9">
        <w:t>est plus rue des Pyramides</w:t>
      </w:r>
      <w:r>
        <w:t xml:space="preserve">. </w:t>
      </w:r>
      <w:r w:rsidR="009D75A4" w:rsidRPr="008A7EC9">
        <w:t>Elle a monté un grand bazar rue Auber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irai peut-être y faire un tour</w:t>
      </w:r>
      <w:r>
        <w:t>.</w:t>
      </w:r>
    </w:p>
    <w:p w14:paraId="2B0A4A18" w14:textId="77777777" w:rsidR="00BF7D4A" w:rsidRDefault="00BF7D4A" w:rsidP="009D75A4">
      <w:r>
        <w:lastRenderedPageBreak/>
        <w:t>— </w:t>
      </w:r>
      <w:r w:rsidR="009D75A4" w:rsidRPr="008A7EC9">
        <w:t>Que Votre Altesse y aille</w:t>
      </w:r>
      <w:r>
        <w:t xml:space="preserve">, </w:t>
      </w:r>
      <w:r w:rsidR="009D75A4" w:rsidRPr="008A7EC9">
        <w:t>sans plus</w:t>
      </w:r>
      <w:r>
        <w:t xml:space="preserve">. </w:t>
      </w:r>
      <w:r w:rsidR="009D75A4" w:rsidRPr="008A7EC9">
        <w:t>Laurence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su</w:t>
      </w:r>
      <w:r w:rsidR="009D75A4" w:rsidRPr="008A7EC9">
        <w:t>r</w:t>
      </w:r>
      <w:r w:rsidR="009D75A4" w:rsidRPr="008A7EC9">
        <w:t>tout une maison d</w:t>
      </w:r>
      <w:r>
        <w:t>’</w:t>
      </w:r>
      <w:r w:rsidR="009D75A4" w:rsidRPr="008A7EC9">
        <w:t>exportation</w:t>
      </w:r>
      <w:r>
        <w:t xml:space="preserve">. </w:t>
      </w:r>
      <w:r w:rsidR="009D75A4" w:rsidRPr="008A7EC9">
        <w:t>Elle fait la plupart de ses affaires avec les commissionnaires étrangers</w:t>
      </w:r>
      <w:r>
        <w:t>.</w:t>
      </w:r>
    </w:p>
    <w:p w14:paraId="7AE8E1AE" w14:textId="77777777" w:rsidR="00BF7D4A" w:rsidRDefault="009D75A4" w:rsidP="009D75A4">
      <w:r w:rsidRPr="008A7EC9">
        <w:t>J</w:t>
      </w:r>
      <w:r w:rsidR="00BF7D4A">
        <w:t>’</w:t>
      </w:r>
      <w:r w:rsidRPr="008A7EC9">
        <w:t>étais heureux de ce bavardage</w:t>
      </w:r>
      <w:r w:rsidR="00BF7D4A">
        <w:t xml:space="preserve">, </w:t>
      </w:r>
      <w:r w:rsidRPr="008A7EC9">
        <w:t>de cette note futile et cla</w:t>
      </w:r>
      <w:r w:rsidRPr="008A7EC9">
        <w:t>i</w:t>
      </w:r>
      <w:r w:rsidRPr="008A7EC9">
        <w:t>re intercalée au milieu d</w:t>
      </w:r>
      <w:r w:rsidR="00BF7D4A">
        <w:t>’</w:t>
      </w:r>
      <w:r w:rsidRPr="008A7EC9">
        <w:t>événements tragiques qu</w:t>
      </w:r>
      <w:r w:rsidR="00BF7D4A">
        <w:t>’</w:t>
      </w:r>
      <w:r w:rsidRPr="008A7EC9">
        <w:t>elle me faisait presque oublier</w:t>
      </w:r>
      <w:r w:rsidR="00BF7D4A">
        <w:t>.</w:t>
      </w:r>
    </w:p>
    <w:p w14:paraId="0F814D70" w14:textId="77777777" w:rsidR="00BF7D4A" w:rsidRDefault="009D75A4" w:rsidP="009D75A4">
      <w:r w:rsidRPr="008A7EC9">
        <w:t>Vers trois heures</w:t>
      </w:r>
      <w:r w:rsidR="00BF7D4A">
        <w:t xml:space="preserve">, </w:t>
      </w:r>
      <w:r w:rsidRPr="008A7EC9">
        <w:t>la grande-duchesse remit à Marthe une enveloppe</w:t>
      </w:r>
      <w:r w:rsidR="00BF7D4A">
        <w:t>.</w:t>
      </w:r>
    </w:p>
    <w:p w14:paraId="6C082CFC" w14:textId="77777777" w:rsidR="00BF7D4A" w:rsidRDefault="00BF7D4A" w:rsidP="009D75A4">
      <w:r>
        <w:t>— </w:t>
      </w:r>
      <w:r w:rsidR="009D75A4" w:rsidRPr="008A7EC9">
        <w:t>Voici pour votre voyage</w:t>
      </w:r>
      <w:r>
        <w:t xml:space="preserve">, </w:t>
      </w:r>
      <w:r w:rsidR="009D75A4" w:rsidRPr="008A7EC9">
        <w:t>ma chère petite</w:t>
      </w:r>
      <w:r>
        <w:t xml:space="preserve">. </w:t>
      </w:r>
      <w:r w:rsidR="009D75A4" w:rsidRPr="008A7EC9">
        <w:t>Je ne veux pas vous faire manquer votre train</w:t>
      </w:r>
      <w:r>
        <w:t xml:space="preserve">. </w:t>
      </w:r>
      <w:r w:rsidR="009D75A4" w:rsidRPr="008A7EC9">
        <w:t>Une auto vous conduira à votre hôtel</w:t>
      </w:r>
      <w:r>
        <w:t xml:space="preserve">, </w:t>
      </w:r>
      <w:r w:rsidR="009D75A4" w:rsidRPr="008A7EC9">
        <w:t>et de là à la gare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ai été très satisfaite</w:t>
      </w:r>
      <w:r>
        <w:t xml:space="preserve">. </w:t>
      </w:r>
      <w:r w:rsidR="009D75A4" w:rsidRPr="008A7EC9">
        <w:t>Pensez à mon éventail</w:t>
      </w:r>
      <w:r>
        <w:t xml:space="preserve">. </w:t>
      </w:r>
      <w:r w:rsidR="009D75A4" w:rsidRPr="008A7EC9">
        <w:t>Allons</w:t>
      </w:r>
      <w:r>
        <w:t xml:space="preserve">, </w:t>
      </w:r>
      <w:r w:rsidR="009D75A4" w:rsidRPr="008A7EC9">
        <w:t>au revoir</w:t>
      </w:r>
      <w:r>
        <w:t xml:space="preserve">. </w:t>
      </w:r>
      <w:r w:rsidR="009D75A4" w:rsidRPr="008A7EC9">
        <w:t>En novembre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irai vous faire une v</w:t>
      </w:r>
      <w:r w:rsidR="009D75A4" w:rsidRPr="008A7EC9">
        <w:t>i</w:t>
      </w:r>
      <w:r w:rsidR="009D75A4" w:rsidRPr="008A7EC9">
        <w:t>site</w:t>
      </w:r>
      <w:r>
        <w:t>.</w:t>
      </w:r>
    </w:p>
    <w:p w14:paraId="33FA3FEE" w14:textId="77777777" w:rsidR="00BF7D4A" w:rsidRDefault="009D75A4" w:rsidP="009D75A4">
      <w:r w:rsidRPr="008A7EC9">
        <w:t>Quand le petit rayon de soleil se fut éclipsé</w:t>
      </w:r>
      <w:r w:rsidR="00BF7D4A">
        <w:t xml:space="preserve">, </w:t>
      </w:r>
      <w:r w:rsidRPr="008A7EC9">
        <w:t>la grande-duchesse resta un moment songeuse</w:t>
      </w:r>
      <w:r w:rsidR="00BF7D4A">
        <w:t xml:space="preserve">, </w:t>
      </w:r>
      <w:r w:rsidRPr="008A7EC9">
        <w:t>maniant les bibelots di</w:t>
      </w:r>
      <w:r w:rsidRPr="008A7EC9">
        <w:t>s</w:t>
      </w:r>
      <w:r w:rsidRPr="008A7EC9">
        <w:t>persés à travers la chambre</w:t>
      </w:r>
      <w:r w:rsidR="00BF7D4A">
        <w:t xml:space="preserve">, </w:t>
      </w:r>
      <w:r w:rsidRPr="008A7EC9">
        <w:t>puis elle me dit</w:t>
      </w:r>
      <w:r w:rsidR="00BF7D4A">
        <w:t> :</w:t>
      </w:r>
    </w:p>
    <w:p w14:paraId="3E7A3BBA" w14:textId="77777777" w:rsidR="00BF7D4A" w:rsidRDefault="00BF7D4A" w:rsidP="009D75A4">
      <w:r>
        <w:t>— </w:t>
      </w:r>
      <w:r w:rsidR="009D75A4" w:rsidRPr="008A7EC9">
        <w:t xml:space="preserve">Monsieur 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j</w:t>
      </w:r>
      <w:r>
        <w:t>’</w:t>
      </w:r>
      <w:r w:rsidR="009D75A4" w:rsidRPr="008A7EC9">
        <w:t>ai une nouvelle d</w:t>
      </w:r>
      <w:r>
        <w:t>’</w:t>
      </w:r>
      <w:r w:rsidR="009D75A4" w:rsidRPr="008A7EC9">
        <w:t>importance à vous apprendre</w:t>
      </w:r>
      <w:r>
        <w:t>.</w:t>
      </w:r>
    </w:p>
    <w:p w14:paraId="5202570D" w14:textId="77777777" w:rsidR="00BF7D4A" w:rsidRDefault="009D75A4" w:rsidP="009D75A4">
      <w:r w:rsidRPr="008A7EC9">
        <w:t>Je répondis par un avide regard d</w:t>
      </w:r>
      <w:r w:rsidR="00BF7D4A">
        <w:t>’</w:t>
      </w:r>
      <w:r w:rsidRPr="008A7EC9">
        <w:t>interrogation</w:t>
      </w:r>
      <w:r w:rsidR="00BF7D4A">
        <w:t>.</w:t>
      </w:r>
    </w:p>
    <w:p w14:paraId="2C4B696A" w14:textId="5299739B" w:rsidR="00BF7D4A" w:rsidRDefault="00BF7D4A" w:rsidP="009D75A4">
      <w:r>
        <w:t>— </w:t>
      </w:r>
      <w:r w:rsidR="009D75A4" w:rsidRPr="008A7EC9">
        <w:t>J</w:t>
      </w:r>
      <w:r>
        <w:t>’</w:t>
      </w:r>
      <w:r w:rsidR="009D75A4" w:rsidRPr="008A7EC9">
        <w:t>ai donc l</w:t>
      </w:r>
      <w:r>
        <w:t>’</w:t>
      </w:r>
      <w:r w:rsidR="009D75A4" w:rsidRPr="008A7EC9">
        <w:t>honneur de vous informer</w:t>
      </w:r>
      <w:r>
        <w:t xml:space="preserve">, </w:t>
      </w:r>
      <w:r w:rsidR="009D75A4" w:rsidRPr="008A7EC9">
        <w:t>continua-t-elle</w:t>
      </w:r>
      <w:r>
        <w:t xml:space="preserve">, </w:t>
      </w:r>
      <w:r w:rsidR="009D75A4" w:rsidRPr="008A7EC9">
        <w:t>que je viens de recevoir une lettre</w:t>
      </w:r>
      <w:r>
        <w:t xml:space="preserve">, </w:t>
      </w:r>
      <w:r w:rsidR="009D75A4" w:rsidRPr="008A7EC9">
        <w:t xml:space="preserve">une lettre de </w:t>
      </w:r>
      <w:r>
        <w:t>M. de </w:t>
      </w:r>
      <w:proofErr w:type="spellStart"/>
      <w:r w:rsidR="009D75A4" w:rsidRPr="008A7EC9">
        <w:t>Boose</w:t>
      </w:r>
      <w:proofErr w:type="spellEnd"/>
      <w:r>
        <w:t>.</w:t>
      </w:r>
    </w:p>
    <w:p w14:paraId="7E199F75" w14:textId="77777777" w:rsidR="00BF7D4A" w:rsidRDefault="009D75A4" w:rsidP="009D75A4">
      <w:r w:rsidRPr="008A7EC9">
        <w:t>Et comme je m</w:t>
      </w:r>
      <w:r w:rsidR="00BF7D4A">
        <w:t>’</w:t>
      </w:r>
      <w:r w:rsidRPr="008A7EC9">
        <w:t>étonnais</w:t>
      </w:r>
      <w:r w:rsidR="00BF7D4A">
        <w:t> :</w:t>
      </w:r>
    </w:p>
    <w:p w14:paraId="084F8EC4" w14:textId="1C6CB130" w:rsidR="00BF7D4A" w:rsidRDefault="00BF7D4A" w:rsidP="009D75A4">
      <w:r>
        <w:t>— </w:t>
      </w:r>
      <w:r w:rsidR="009D75A4" w:rsidRPr="008A7EC9">
        <w:t>Pensez-vous</w:t>
      </w:r>
      <w:r>
        <w:t xml:space="preserve">, </w:t>
      </w:r>
      <w:r w:rsidR="009D75A4" w:rsidRPr="008A7EC9">
        <w:t>me dit-elle</w:t>
      </w:r>
      <w:r>
        <w:t xml:space="preserve">, </w:t>
      </w:r>
      <w:r w:rsidR="009D75A4" w:rsidRPr="008A7EC9">
        <w:t>que cette gentille Marthe ait fait le voyage de Paris pour m</w:t>
      </w:r>
      <w:r>
        <w:t>’</w:t>
      </w:r>
      <w:r w:rsidR="009D75A4" w:rsidRPr="008A7EC9">
        <w:t>apporter uniquement les babioles</w:t>
      </w:r>
      <w:r>
        <w:t xml:space="preserve"> – </w:t>
      </w:r>
      <w:r w:rsidR="009D75A4" w:rsidRPr="008A7EC9">
        <w:t>d</w:t>
      </w:r>
      <w:r>
        <w:t>’</w:t>
      </w:r>
      <w:r w:rsidR="009D75A4" w:rsidRPr="008A7EC9">
        <w:t>ailleurs charmantes</w:t>
      </w:r>
      <w:r>
        <w:t xml:space="preserve"> – </w:t>
      </w:r>
      <w:r w:rsidR="009D75A4" w:rsidRPr="008A7EC9">
        <w:t xml:space="preserve">de </w:t>
      </w:r>
      <w:r>
        <w:t>M. </w:t>
      </w:r>
      <w:proofErr w:type="spellStart"/>
      <w:r w:rsidR="009D75A4" w:rsidRPr="008A7EC9">
        <w:t>Duvelleroy</w:t>
      </w:r>
      <w:proofErr w:type="spellEnd"/>
      <w:r>
        <w:t> ?</w:t>
      </w:r>
    </w:p>
    <w:p w14:paraId="52931BB8" w14:textId="38073A2C" w:rsidR="009D75A4" w:rsidRPr="008A7EC9" w:rsidRDefault="009D75A4" w:rsidP="00BF7D4A">
      <w:pPr>
        <w:pStyle w:val="Centr"/>
      </w:pPr>
      <w:r w:rsidRPr="008A7EC9">
        <w:t>*</w:t>
      </w:r>
    </w:p>
    <w:p w14:paraId="6E2B3893" w14:textId="77777777" w:rsidR="00BF7D4A" w:rsidRDefault="009D75A4" w:rsidP="009D75A4">
      <w:r w:rsidRPr="008A7EC9">
        <w:t>Vendredi</w:t>
      </w:r>
      <w:r w:rsidR="00BF7D4A">
        <w:t xml:space="preserve">. </w:t>
      </w:r>
      <w:r w:rsidRPr="008A7EC9">
        <w:t>Huit heures du soir</w:t>
      </w:r>
      <w:r w:rsidR="00BF7D4A">
        <w:t>.</w:t>
      </w:r>
    </w:p>
    <w:p w14:paraId="5AE686C7" w14:textId="77777777" w:rsidR="00BF7D4A" w:rsidRDefault="009D75A4" w:rsidP="009D75A4">
      <w:r w:rsidRPr="008A7EC9">
        <w:lastRenderedPageBreak/>
        <w:t>Nous venions de finir de dîner</w:t>
      </w:r>
      <w:r w:rsidR="00BF7D4A">
        <w:t xml:space="preserve">. </w:t>
      </w:r>
      <w:r w:rsidRPr="008A7EC9">
        <w:t>Un valet de chambre entra</w:t>
      </w:r>
      <w:r w:rsidR="00BF7D4A">
        <w:t xml:space="preserve">, </w:t>
      </w:r>
      <w:r w:rsidRPr="008A7EC9">
        <w:t>porteur du courrier du soir</w:t>
      </w:r>
      <w:r w:rsidR="00BF7D4A">
        <w:t xml:space="preserve"> – </w:t>
      </w:r>
      <w:r w:rsidRPr="008A7EC9">
        <w:t>une dizaine de lettres</w:t>
      </w:r>
      <w:r w:rsidR="00BF7D4A">
        <w:t xml:space="preserve"> – </w:t>
      </w:r>
      <w:r w:rsidRPr="008A7EC9">
        <w:t>qu</w:t>
      </w:r>
      <w:r w:rsidR="00BF7D4A">
        <w:t>’</w:t>
      </w:r>
      <w:r w:rsidRPr="008A7EC9">
        <w:t>il remit à la grande-duchesse</w:t>
      </w:r>
      <w:r w:rsidR="00BF7D4A">
        <w:t>.</w:t>
      </w:r>
    </w:p>
    <w:p w14:paraId="5AB9A87E" w14:textId="77777777" w:rsidR="00BF7D4A" w:rsidRDefault="00BF7D4A" w:rsidP="009D75A4">
      <w:r>
        <w:t>— </w:t>
      </w:r>
      <w:r w:rsidR="009D75A4" w:rsidRPr="008A7EC9">
        <w:t>Tu permets</w:t>
      </w:r>
      <w:r>
        <w:t xml:space="preserve">, </w:t>
      </w:r>
      <w:r w:rsidR="009D75A4" w:rsidRPr="008A7EC9">
        <w:t>ami</w:t>
      </w:r>
      <w:r>
        <w:t xml:space="preserve"> ? </w:t>
      </w:r>
      <w:r w:rsidR="009D75A4" w:rsidRPr="008A7EC9">
        <w:t>me dit-elle</w:t>
      </w:r>
      <w:r>
        <w:t>.</w:t>
      </w:r>
    </w:p>
    <w:p w14:paraId="54A3DCE2" w14:textId="77777777" w:rsidR="00BF7D4A" w:rsidRDefault="009D75A4" w:rsidP="009D75A4">
      <w:r w:rsidRPr="008A7EC9">
        <w:t>Elle regardait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un après l</w:t>
      </w:r>
      <w:r w:rsidR="00BF7D4A">
        <w:t>’</w:t>
      </w:r>
      <w:r w:rsidRPr="008A7EC9">
        <w:t>autre</w:t>
      </w:r>
      <w:r w:rsidR="00BF7D4A">
        <w:t xml:space="preserve">, </w:t>
      </w:r>
      <w:r w:rsidRPr="008A7EC9">
        <w:t>les cachets des envelo</w:t>
      </w:r>
      <w:r w:rsidRPr="008A7EC9">
        <w:t>p</w:t>
      </w:r>
      <w:r w:rsidRPr="008A7EC9">
        <w:t>pes</w:t>
      </w:r>
      <w:r w:rsidR="00BF7D4A">
        <w:t xml:space="preserve">. </w:t>
      </w:r>
      <w:r w:rsidRPr="008A7EC9">
        <w:t>Puis</w:t>
      </w:r>
      <w:r w:rsidR="00BF7D4A">
        <w:t xml:space="preserve">, </w:t>
      </w:r>
      <w:r w:rsidRPr="008A7EC9">
        <w:t>elle en ouvrit une</w:t>
      </w:r>
      <w:r w:rsidR="00BF7D4A">
        <w:t>.</w:t>
      </w:r>
    </w:p>
    <w:p w14:paraId="7B16D55A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cela</w:t>
      </w:r>
      <w:r>
        <w:t xml:space="preserve">, </w:t>
      </w:r>
      <w:r w:rsidR="009D75A4" w:rsidRPr="008A7EC9">
        <w:t>me dit-elle après avoir lu</w:t>
      </w:r>
      <w:r>
        <w:t>.</w:t>
      </w:r>
    </w:p>
    <w:p w14:paraId="4AD80F95" w14:textId="77777777" w:rsidR="00BF7D4A" w:rsidRDefault="009D75A4" w:rsidP="009D75A4">
      <w:r w:rsidRPr="008A7EC9">
        <w:t>Elle me tendit la lettre</w:t>
      </w:r>
      <w:r w:rsidR="00BF7D4A">
        <w:t>.</w:t>
      </w:r>
    </w:p>
    <w:p w14:paraId="29832311" w14:textId="77777777" w:rsidR="00BF7D4A" w:rsidRDefault="009D75A4" w:rsidP="009D75A4">
      <w:r w:rsidRPr="008A7EC9">
        <w:t>C</w:t>
      </w:r>
      <w:r w:rsidR="00BF7D4A">
        <w:t>’</w:t>
      </w:r>
      <w:r w:rsidRPr="008A7EC9">
        <w:t>était une demande de subvention d</w:t>
      </w:r>
      <w:r w:rsidR="00BF7D4A">
        <w:t>’</w:t>
      </w:r>
      <w:r w:rsidRPr="008A7EC9">
        <w:t>une société phila</w:t>
      </w:r>
      <w:r w:rsidRPr="008A7EC9">
        <w:t>n</w:t>
      </w:r>
      <w:r w:rsidRPr="008A7EC9">
        <w:t>thropique de Hambourg</w:t>
      </w:r>
      <w:r w:rsidR="00BF7D4A">
        <w:t xml:space="preserve">. </w:t>
      </w:r>
      <w:r w:rsidRPr="008A7EC9">
        <w:t>On avisait la grande-duchesse d</w:t>
      </w:r>
      <w:r w:rsidR="00BF7D4A">
        <w:t>’</w:t>
      </w:r>
      <w:r w:rsidRPr="008A7EC9">
        <w:t>une kermesse au profi</w:t>
      </w:r>
      <w:r>
        <w:t>t</w:t>
      </w:r>
      <w:r w:rsidRPr="008A7EC9">
        <w:t xml:space="preserve"> des crèches ouvrières pour le lundi suivant</w:t>
      </w:r>
      <w:r w:rsidR="00BF7D4A">
        <w:t>.</w:t>
      </w:r>
    </w:p>
    <w:p w14:paraId="3B8BF72C" w14:textId="77777777" w:rsidR="00BF7D4A" w:rsidRDefault="00BF7D4A" w:rsidP="009D75A4">
      <w:r>
        <w:t>— </w:t>
      </w:r>
      <w:r w:rsidR="009D75A4" w:rsidRPr="008A7EC9">
        <w:t>Nous irons</w:t>
      </w:r>
      <w:r>
        <w:t xml:space="preserve">, </w:t>
      </w:r>
      <w:r w:rsidR="009D75A4" w:rsidRPr="008A7EC9">
        <w:t>dit Aurore simplement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le signal conv</w:t>
      </w:r>
      <w:r w:rsidR="009D75A4" w:rsidRPr="008A7EC9">
        <w:t>e</w:t>
      </w:r>
      <w:r w:rsidR="009D75A4" w:rsidRPr="008A7EC9">
        <w:t xml:space="preserve">nu avec </w:t>
      </w:r>
      <w:proofErr w:type="spellStart"/>
      <w:r w:rsidR="009D75A4" w:rsidRPr="008A7EC9">
        <w:t>Boose</w:t>
      </w:r>
      <w:proofErr w:type="spellEnd"/>
      <w:r>
        <w:t>.</w:t>
      </w:r>
    </w:p>
    <w:p w14:paraId="33D505BB" w14:textId="77777777" w:rsidR="00BF7D4A" w:rsidRDefault="009D75A4" w:rsidP="009D75A4">
      <w:r w:rsidRPr="008A7EC9">
        <w:t>Depuis deux jours</w:t>
      </w:r>
      <w:r w:rsidR="00BF7D4A">
        <w:t xml:space="preserve">, </w:t>
      </w:r>
      <w:r w:rsidRPr="008A7EC9">
        <w:t>je savais tout</w:t>
      </w:r>
      <w:r w:rsidR="00BF7D4A">
        <w:t xml:space="preserve">. </w:t>
      </w:r>
      <w:r w:rsidRPr="008A7EC9">
        <w:t>Elle m</w:t>
      </w:r>
      <w:r w:rsidR="00BF7D4A">
        <w:t>’</w:t>
      </w:r>
      <w:r w:rsidRPr="008A7EC9">
        <w:t>avait dit comme quoi elle avait écrit</w:t>
      </w:r>
      <w:r w:rsidR="00BF7D4A">
        <w:t xml:space="preserve">, </w:t>
      </w:r>
      <w:r w:rsidRPr="008A7EC9">
        <w:t>dès que je lui avais remis le document d</w:t>
      </w:r>
      <w:r w:rsidRPr="008A7EC9">
        <w:t>é</w:t>
      </w:r>
      <w:r w:rsidRPr="008A7EC9">
        <w:t xml:space="preserve">couvert dans les </w:t>
      </w:r>
      <w:proofErr w:type="spellStart"/>
      <w:r w:rsidRPr="008A7EC9">
        <w:rPr>
          <w:bCs/>
          <w:i/>
          <w:iCs/>
        </w:rPr>
        <w:t>Petermanns</w:t>
      </w:r>
      <w:proofErr w:type="spellEnd"/>
      <w:r w:rsidRPr="008A7EC9">
        <w:rPr>
          <w:bCs/>
          <w:i/>
          <w:iCs/>
        </w:rPr>
        <w:t xml:space="preserve"> </w:t>
      </w:r>
      <w:proofErr w:type="spellStart"/>
      <w:r w:rsidRPr="008A7EC9">
        <w:rPr>
          <w:bCs/>
          <w:i/>
          <w:iCs/>
        </w:rPr>
        <w:t>Mittheilungen</w:t>
      </w:r>
      <w:proofErr w:type="spellEnd"/>
      <w:r w:rsidR="00BF7D4A">
        <w:rPr>
          <w:bCs/>
          <w:i/>
          <w:iCs/>
        </w:rPr>
        <w:t xml:space="preserve">, </w:t>
      </w:r>
      <w:r w:rsidRPr="008A7EC9">
        <w:t xml:space="preserve">au baron de </w:t>
      </w:r>
      <w:proofErr w:type="spellStart"/>
      <w:r w:rsidRPr="008A7EC9">
        <w:t>Boose</w:t>
      </w:r>
      <w:proofErr w:type="spellEnd"/>
      <w:r w:rsidR="00BF7D4A">
        <w:t xml:space="preserve">, </w:t>
      </w:r>
      <w:r w:rsidRPr="008A7EC9">
        <w:t>au Congo</w:t>
      </w:r>
      <w:r w:rsidR="00BF7D4A">
        <w:t xml:space="preserve">. </w:t>
      </w:r>
      <w:r w:rsidRPr="008A7EC9">
        <w:t>Quels arguments avait-elle pu faire valoir auprès de cet homme</w:t>
      </w:r>
      <w:r w:rsidR="00BF7D4A">
        <w:t xml:space="preserve">, </w:t>
      </w:r>
      <w:r w:rsidRPr="008A7EC9">
        <w:t>je ne l</w:t>
      </w:r>
      <w:r w:rsidR="00BF7D4A">
        <w:t>’</w:t>
      </w:r>
      <w:r w:rsidRPr="008A7EC9">
        <w:t>ai jamais su</w:t>
      </w:r>
      <w:r w:rsidR="00BF7D4A">
        <w:t xml:space="preserve">. </w:t>
      </w:r>
      <w:r w:rsidRPr="008A7EC9">
        <w:t>Toujours est-il que la lettre a</w:t>
      </w:r>
      <w:r w:rsidRPr="008A7EC9">
        <w:t>p</w:t>
      </w:r>
      <w:r w:rsidRPr="008A7EC9">
        <w:t>portée par Marthe avisait la grande-duchesse qu</w:t>
      </w:r>
      <w:r w:rsidR="00BF7D4A">
        <w:t>’</w:t>
      </w:r>
      <w:r w:rsidRPr="008A7EC9">
        <w:t>il venait de quitter l</w:t>
      </w:r>
      <w:r w:rsidR="00BF7D4A">
        <w:t>’</w:t>
      </w:r>
      <w:r w:rsidRPr="008A7EC9">
        <w:t>Afrique</w:t>
      </w:r>
      <w:r w:rsidR="00BF7D4A">
        <w:t xml:space="preserve">. </w:t>
      </w:r>
      <w:r w:rsidRPr="008A7EC9">
        <w:t>Maintenant</w:t>
      </w:r>
      <w:r w:rsidR="00BF7D4A">
        <w:t xml:space="preserve">, </w:t>
      </w:r>
      <w:r w:rsidRPr="008A7EC9">
        <w:t>il était arrivé à Hambourg</w:t>
      </w:r>
      <w:r w:rsidR="00BF7D4A">
        <w:t xml:space="preserve">. </w:t>
      </w:r>
      <w:r w:rsidRPr="008A7EC9">
        <w:t>Nul doute qu</w:t>
      </w:r>
      <w:r w:rsidR="00BF7D4A">
        <w:t>’</w:t>
      </w:r>
      <w:r w:rsidRPr="008A7EC9">
        <w:t>il n</w:t>
      </w:r>
      <w:r w:rsidR="00BF7D4A">
        <w:t>’</w:t>
      </w:r>
      <w:r w:rsidRPr="008A7EC9">
        <w:t>eût à faire des révélations d</w:t>
      </w:r>
      <w:r w:rsidR="00BF7D4A">
        <w:t>’</w:t>
      </w:r>
      <w:r w:rsidRPr="008A7EC9">
        <w:t>importance</w:t>
      </w:r>
      <w:r w:rsidR="00BF7D4A">
        <w:t>.</w:t>
      </w:r>
    </w:p>
    <w:p w14:paraId="393DEE10" w14:textId="77777777" w:rsidR="00BF7D4A" w:rsidRDefault="00BF7D4A" w:rsidP="009D75A4">
      <w:r>
        <w:t>— </w:t>
      </w:r>
      <w:r w:rsidR="009D75A4" w:rsidRPr="008A7EC9">
        <w:t>J</w:t>
      </w:r>
      <w:r>
        <w:t>’</w:t>
      </w:r>
      <w:r w:rsidR="009D75A4" w:rsidRPr="008A7EC9">
        <w:t>y ai mis le prix</w:t>
      </w:r>
      <w:r>
        <w:t xml:space="preserve">, </w:t>
      </w:r>
      <w:r w:rsidR="009D75A4" w:rsidRPr="008A7EC9">
        <w:t>murmura Aurore avec son pâle sourire</w:t>
      </w:r>
      <w:r>
        <w:t>.</w:t>
      </w:r>
    </w:p>
    <w:p w14:paraId="6F17BC92" w14:textId="77777777" w:rsidR="00BF7D4A" w:rsidRDefault="00BF7D4A" w:rsidP="009D75A4">
      <w:r>
        <w:t>— </w:t>
      </w:r>
      <w:r w:rsidR="009D75A4" w:rsidRPr="008A7EC9">
        <w:t>Nous irons demain</w:t>
      </w:r>
      <w:r>
        <w:t xml:space="preserve">, </w:t>
      </w:r>
      <w:r w:rsidR="009D75A4" w:rsidRPr="008A7EC9">
        <w:t>reprit-elle</w:t>
      </w:r>
      <w:r>
        <w:t>.</w:t>
      </w:r>
    </w:p>
    <w:p w14:paraId="25B66ACB" w14:textId="77777777" w:rsidR="00BF7D4A" w:rsidRDefault="009D75A4" w:rsidP="009D75A4">
      <w:r w:rsidRPr="008A7EC9">
        <w:t>Elle me regarda</w:t>
      </w:r>
      <w:r w:rsidR="00BF7D4A">
        <w:t xml:space="preserve">, </w:t>
      </w:r>
      <w:r w:rsidRPr="008A7EC9">
        <w:t>réfléchit un moment</w:t>
      </w:r>
      <w:r w:rsidR="00BF7D4A">
        <w:t xml:space="preserve">, </w:t>
      </w:r>
      <w:r w:rsidRPr="008A7EC9">
        <w:t>puis me dit</w:t>
      </w:r>
      <w:r w:rsidR="00BF7D4A">
        <w:t> :</w:t>
      </w:r>
    </w:p>
    <w:p w14:paraId="442D1BD2" w14:textId="77777777" w:rsidR="00BF7D4A" w:rsidRDefault="00BF7D4A" w:rsidP="009D75A4">
      <w:r>
        <w:lastRenderedPageBreak/>
        <w:t>— </w:t>
      </w:r>
      <w:r w:rsidR="009D75A4" w:rsidRPr="008A7EC9">
        <w:t>Ami</w:t>
      </w:r>
      <w:r>
        <w:t xml:space="preserve">, </w:t>
      </w:r>
      <w:r w:rsidR="009D75A4" w:rsidRPr="008A7EC9">
        <w:t>tardivement peut-être</w:t>
      </w:r>
      <w:r>
        <w:t xml:space="preserve">, </w:t>
      </w:r>
      <w:r w:rsidR="009D75A4" w:rsidRPr="008A7EC9">
        <w:t>il me vient des scrupules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abuse de ton dévouement</w:t>
      </w:r>
      <w:r>
        <w:t xml:space="preserve">, </w:t>
      </w:r>
      <w:r w:rsidR="009D75A4" w:rsidRPr="008A7EC9">
        <w:t>Sais-tu que tu es embarqué dans une redoutable histoire</w:t>
      </w:r>
      <w:r>
        <w:t> ?</w:t>
      </w:r>
    </w:p>
    <w:p w14:paraId="06DC0A3C" w14:textId="77777777" w:rsidR="00BF7D4A" w:rsidRDefault="00BF7D4A" w:rsidP="009D75A4">
      <w:r>
        <w:t>— </w:t>
      </w:r>
      <w:r w:rsidR="009D75A4" w:rsidRPr="008A7EC9">
        <w:t>Et vous</w:t>
      </w:r>
      <w:r>
        <w:t xml:space="preserve"> ? </w:t>
      </w:r>
      <w:r w:rsidR="009D75A4" w:rsidRPr="008A7EC9">
        <w:t>lui dis-je</w:t>
      </w:r>
      <w:r>
        <w:t>.</w:t>
      </w:r>
    </w:p>
    <w:p w14:paraId="76087A3D" w14:textId="77777777" w:rsidR="00BF7D4A" w:rsidRDefault="00BF7D4A" w:rsidP="009D75A4">
      <w:r>
        <w:t>— </w:t>
      </w:r>
      <w:r w:rsidR="009D75A4" w:rsidRPr="008A7EC9">
        <w:t>Moi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différent</w:t>
      </w:r>
      <w:r>
        <w:t xml:space="preserve">. </w:t>
      </w:r>
      <w:r w:rsidR="009D75A4" w:rsidRPr="008A7EC9">
        <w:t>Je lutte pour ma liberté</w:t>
      </w:r>
      <w:r>
        <w:t xml:space="preserve">, </w:t>
      </w:r>
      <w:r w:rsidR="009D75A4" w:rsidRPr="008A7EC9">
        <w:t>qui m</w:t>
      </w:r>
      <w:r>
        <w:t>’</w:t>
      </w:r>
      <w:r w:rsidR="009D75A4" w:rsidRPr="008A7EC9">
        <w:t>est plus que ma vie</w:t>
      </w:r>
      <w:r>
        <w:t xml:space="preserve">. </w:t>
      </w:r>
      <w:r w:rsidR="009D75A4" w:rsidRPr="008A7EC9">
        <w:t>Et puis</w:t>
      </w:r>
      <w:r>
        <w:t xml:space="preserve">, </w:t>
      </w:r>
      <w:r w:rsidR="009D75A4" w:rsidRPr="008A7EC9">
        <w:t>malgré tout</w:t>
      </w:r>
      <w:r>
        <w:t xml:space="preserve">, </w:t>
      </w:r>
      <w:r w:rsidR="009D75A4" w:rsidRPr="008A7EC9">
        <w:t xml:space="preserve">je suis la grande-duchesse de </w:t>
      </w:r>
      <w:proofErr w:type="spellStart"/>
      <w:r w:rsidR="009D75A4" w:rsidRPr="008A7EC9">
        <w:t>Lautenbourg</w:t>
      </w:r>
      <w:proofErr w:type="spellEnd"/>
      <w:r>
        <w:t xml:space="preserve">, </w:t>
      </w:r>
      <w:r w:rsidR="009D75A4" w:rsidRPr="008A7EC9">
        <w:t xml:space="preserve">et surtout la princesse </w:t>
      </w:r>
      <w:proofErr w:type="spellStart"/>
      <w:r w:rsidR="009D75A4" w:rsidRPr="008A7EC9">
        <w:t>Tumène</w:t>
      </w:r>
      <w:proofErr w:type="spellEnd"/>
      <w:r>
        <w:t xml:space="preserve">. </w:t>
      </w:r>
      <w:r w:rsidR="009D75A4" w:rsidRPr="008A7EC9">
        <w:t>Derrière moi</w:t>
      </w:r>
      <w:r>
        <w:t xml:space="preserve">, </w:t>
      </w:r>
      <w:r w:rsidR="009D75A4" w:rsidRPr="008A7EC9">
        <w:t>il y a le Czar</w:t>
      </w:r>
      <w:r>
        <w:t xml:space="preserve">, </w:t>
      </w:r>
      <w:r w:rsidR="009D75A4" w:rsidRPr="008A7EC9">
        <w:t>toute la grande Russie</w:t>
      </w:r>
      <w:r>
        <w:t xml:space="preserve">. </w:t>
      </w:r>
      <w:r w:rsidR="009D75A4" w:rsidRPr="008A7EC9">
        <w:t>On peut y regarder à deux fois</w:t>
      </w:r>
      <w:r>
        <w:t xml:space="preserve">. </w:t>
      </w:r>
      <w:r w:rsidR="009D75A4" w:rsidRPr="008A7EC9">
        <w:t>Mais toi</w:t>
      </w:r>
      <w:r>
        <w:t xml:space="preserve">, </w:t>
      </w:r>
      <w:r w:rsidR="009D75A4" w:rsidRPr="008A7EC9">
        <w:t>ami</w:t>
      </w:r>
      <w:r>
        <w:t xml:space="preserve">, </w:t>
      </w:r>
      <w:r w:rsidR="009D75A4" w:rsidRPr="008A7EC9">
        <w:t>songe à Cyrus Beck</w:t>
      </w:r>
      <w:r>
        <w:t xml:space="preserve">, </w:t>
      </w:r>
      <w:r w:rsidR="009D75A4" w:rsidRPr="008A7EC9">
        <w:t>songe à Mélusine</w:t>
      </w:r>
      <w:r>
        <w:t xml:space="preserve">. </w:t>
      </w:r>
      <w:r w:rsidR="009D75A4" w:rsidRPr="008A7EC9">
        <w:t>Pou</w:t>
      </w:r>
      <w:r w:rsidR="009D75A4" w:rsidRPr="008A7EC9">
        <w:t>r</w:t>
      </w:r>
      <w:r w:rsidR="009D75A4" w:rsidRPr="008A7EC9">
        <w:t>quoi</w:t>
      </w:r>
      <w:r>
        <w:t xml:space="preserve">, </w:t>
      </w:r>
      <w:r w:rsidR="009D75A4" w:rsidRPr="008A7EC9">
        <w:t>à quoi te sacrifierais-tu</w:t>
      </w:r>
      <w:r>
        <w:t> ?</w:t>
      </w:r>
    </w:p>
    <w:p w14:paraId="2CEA858E" w14:textId="77777777" w:rsidR="00BF7D4A" w:rsidRDefault="009D75A4" w:rsidP="009D75A4">
      <w:r w:rsidRPr="008A7EC9">
        <w:t>Il y avait un tel reproche dans le regard que je lui lançai</w:t>
      </w:r>
      <w:r w:rsidR="00BF7D4A">
        <w:t xml:space="preserve">, </w:t>
      </w:r>
      <w:r w:rsidRPr="008A7EC9">
        <w:t>qu</w:t>
      </w:r>
      <w:r w:rsidR="00BF7D4A">
        <w:t>’</w:t>
      </w:r>
      <w:r w:rsidRPr="008A7EC9">
        <w:t>elle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altière</w:t>
      </w:r>
      <w:r w:rsidR="00BF7D4A">
        <w:t xml:space="preserve">, </w:t>
      </w:r>
      <w:r w:rsidRPr="008A7EC9">
        <w:t>la méprisante altesse</w:t>
      </w:r>
      <w:r w:rsidR="00BF7D4A">
        <w:t xml:space="preserve">, </w:t>
      </w:r>
      <w:r w:rsidRPr="008A7EC9">
        <w:t>baissa la tête</w:t>
      </w:r>
      <w:r w:rsidR="00BF7D4A">
        <w:t>.</w:t>
      </w:r>
    </w:p>
    <w:p w14:paraId="294F81B2" w14:textId="77777777" w:rsidR="00BF7D4A" w:rsidRDefault="00BF7D4A" w:rsidP="009D75A4">
      <w:r>
        <w:t>— </w:t>
      </w:r>
      <w:r w:rsidR="009D75A4" w:rsidRPr="008A7EC9">
        <w:t>Pardon</w:t>
      </w:r>
      <w:r>
        <w:t xml:space="preserve">, </w:t>
      </w:r>
      <w:r w:rsidR="009D75A4" w:rsidRPr="008A7EC9">
        <w:t>murmura-t-elle</w:t>
      </w:r>
      <w:r>
        <w:t>.</w:t>
      </w:r>
    </w:p>
    <w:p w14:paraId="34E9D5FB" w14:textId="77777777" w:rsidR="00BF7D4A" w:rsidRDefault="009D75A4" w:rsidP="009D75A4">
      <w:r w:rsidRPr="008A7EC9">
        <w:t>Puis elle dit</w:t>
      </w:r>
      <w:r w:rsidR="00BF7D4A">
        <w:t> :</w:t>
      </w:r>
    </w:p>
    <w:p w14:paraId="0ED2BECD" w14:textId="77777777" w:rsidR="00BF7D4A" w:rsidRDefault="00BF7D4A" w:rsidP="009D75A4">
      <w:r>
        <w:t>— </w:t>
      </w:r>
      <w:r w:rsidR="009D75A4" w:rsidRPr="008A7EC9">
        <w:t>Eh bien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entendu</w:t>
      </w:r>
      <w:r>
        <w:t xml:space="preserve">. </w:t>
      </w:r>
      <w:r w:rsidR="009D75A4" w:rsidRPr="008A7EC9">
        <w:t>Nous partons demain</w:t>
      </w:r>
      <w:r>
        <w:t xml:space="preserve">. </w:t>
      </w:r>
      <w:r w:rsidR="009D75A4" w:rsidRPr="008A7EC9">
        <w:t>Sonne</w:t>
      </w:r>
      <w:r>
        <w:t xml:space="preserve">. </w:t>
      </w:r>
      <w:r w:rsidR="009D75A4" w:rsidRPr="008A7EC9">
        <w:t>Je veux donner les ordres nécessaires</w:t>
      </w:r>
      <w:r>
        <w:t>.</w:t>
      </w:r>
    </w:p>
    <w:p w14:paraId="677C6A1C" w14:textId="77777777" w:rsidR="00BF7D4A" w:rsidRDefault="009D75A4" w:rsidP="009D75A4">
      <w:r w:rsidRPr="008A7EC9">
        <w:t>Je pressai une sonnette électrique</w:t>
      </w:r>
      <w:r w:rsidR="00BF7D4A">
        <w:t xml:space="preserve">. </w:t>
      </w:r>
      <w:r w:rsidRPr="008A7EC9">
        <w:t>Des pas retentirent</w:t>
      </w:r>
      <w:r w:rsidR="00BF7D4A">
        <w:t xml:space="preserve">. </w:t>
      </w:r>
      <w:r w:rsidRPr="008A7EC9">
        <w:t>On frappa à la porte</w:t>
      </w:r>
      <w:r w:rsidR="00BF7D4A">
        <w:t>.</w:t>
      </w:r>
    </w:p>
    <w:p w14:paraId="2E757B86" w14:textId="77777777" w:rsidR="00BF7D4A" w:rsidRDefault="00BF7D4A" w:rsidP="009D75A4">
      <w:r>
        <w:t>— </w:t>
      </w:r>
      <w:r w:rsidR="009D75A4" w:rsidRPr="008A7EC9">
        <w:t>Entrez</w:t>
      </w:r>
      <w:r>
        <w:t xml:space="preserve">, </w:t>
      </w:r>
      <w:r w:rsidR="009D75A4" w:rsidRPr="008A7EC9">
        <w:t>dit Aurore</w:t>
      </w:r>
      <w:r>
        <w:t>.</w:t>
      </w:r>
    </w:p>
    <w:p w14:paraId="515B8CD0" w14:textId="77777777" w:rsidR="00BF7D4A" w:rsidRDefault="009D75A4" w:rsidP="009D75A4">
      <w:r w:rsidRPr="008A7EC9">
        <w:t>La porte s</w:t>
      </w:r>
      <w:r w:rsidR="00BF7D4A">
        <w:t>’</w:t>
      </w:r>
      <w:r w:rsidRPr="008A7EC9">
        <w:t>ouvrit</w:t>
      </w:r>
      <w:r w:rsidR="00BF7D4A">
        <w:t>.</w:t>
      </w:r>
    </w:p>
    <w:p w14:paraId="6C9F4EE6" w14:textId="77777777" w:rsidR="00BF7D4A" w:rsidRDefault="00BF7D4A" w:rsidP="009D75A4">
      <w:r>
        <w:t>— </w:t>
      </w:r>
      <w:r w:rsidR="009D75A4" w:rsidRPr="008A7EC9">
        <w:t>Ah</w:t>
      </w:r>
      <w:r>
        <w:t xml:space="preserve"> ! </w:t>
      </w:r>
      <w:r w:rsidR="009D75A4" w:rsidRPr="008A7EC9">
        <w:t>murmura simplement la grande-duchesse</w:t>
      </w:r>
      <w:r>
        <w:t>.</w:t>
      </w:r>
    </w:p>
    <w:p w14:paraId="1E776054" w14:textId="77777777" w:rsidR="00BF7D4A" w:rsidRDefault="009D75A4" w:rsidP="009D75A4">
      <w:r w:rsidRPr="008A7EC9">
        <w:t>Le lieutenant de Hagen venait de paraître sur le seuil</w:t>
      </w:r>
      <w:r w:rsidR="00BF7D4A">
        <w:t>.</w:t>
      </w:r>
    </w:p>
    <w:p w14:paraId="661FB569" w14:textId="77777777" w:rsidR="00BF7D4A" w:rsidRDefault="009D75A4" w:rsidP="009D75A4">
      <w:r w:rsidRPr="008A7EC9">
        <w:t>Il était un peu pâle</w:t>
      </w:r>
      <w:r w:rsidR="00BF7D4A">
        <w:t xml:space="preserve">, </w:t>
      </w:r>
      <w:r w:rsidRPr="008A7EC9">
        <w:t>raidi dans l</w:t>
      </w:r>
      <w:r w:rsidR="00BF7D4A">
        <w:t>’</w:t>
      </w:r>
      <w:r w:rsidRPr="008A7EC9">
        <w:t>attitude du garde à vous</w:t>
      </w:r>
      <w:r w:rsidR="00BF7D4A">
        <w:t xml:space="preserve">, </w:t>
      </w:r>
      <w:r w:rsidRPr="008A7EC9">
        <w:t xml:space="preserve">la main droite au </w:t>
      </w:r>
      <w:proofErr w:type="spellStart"/>
      <w:r w:rsidRPr="008A7EC9">
        <w:t>kolback</w:t>
      </w:r>
      <w:proofErr w:type="spellEnd"/>
      <w:r w:rsidRPr="008A7EC9">
        <w:t xml:space="preserve"> dont la jugulaire de cuivre était passée sous son menton crispé</w:t>
      </w:r>
      <w:r w:rsidR="00BF7D4A">
        <w:t>.</w:t>
      </w:r>
    </w:p>
    <w:p w14:paraId="5A157B38" w14:textId="77777777" w:rsidR="00BF7D4A" w:rsidRDefault="00BF7D4A" w:rsidP="009D75A4">
      <w:r>
        <w:lastRenderedPageBreak/>
        <w:t>— </w:t>
      </w:r>
      <w:r w:rsidR="009D75A4" w:rsidRPr="008A7EC9">
        <w:t>Lieutenant de Hagen</w:t>
      </w:r>
      <w:r>
        <w:t xml:space="preserve">, </w:t>
      </w:r>
      <w:r w:rsidR="009D75A4" w:rsidRPr="008A7EC9">
        <w:t>vraiment</w:t>
      </w:r>
      <w:r>
        <w:t xml:space="preserve"> ! </w:t>
      </w:r>
      <w:r w:rsidR="009D75A4" w:rsidRPr="008A7EC9">
        <w:t>dit Aurore qui s</w:t>
      </w:r>
      <w:r>
        <w:t>’</w:t>
      </w:r>
      <w:r w:rsidR="009D75A4" w:rsidRPr="008A7EC9">
        <w:t>était ressaisie</w:t>
      </w:r>
      <w:r>
        <w:t xml:space="preserve">, </w:t>
      </w:r>
      <w:r w:rsidR="009D75A4" w:rsidRPr="008A7EC9">
        <w:t>depuis quand les officiers aux arrêts ne restent-ils plus à la citadelle</w:t>
      </w:r>
      <w:r>
        <w:t> ?</w:t>
      </w:r>
    </w:p>
    <w:p w14:paraId="77667651" w14:textId="77777777" w:rsidR="00BF7D4A" w:rsidRDefault="009D75A4" w:rsidP="009D75A4">
      <w:r w:rsidRPr="008A7EC9">
        <w:t>Hagen</w:t>
      </w:r>
      <w:r w:rsidR="00BF7D4A">
        <w:t xml:space="preserve">, </w:t>
      </w:r>
      <w:r w:rsidRPr="008A7EC9">
        <w:t>immobile et froid</w:t>
      </w:r>
      <w:r w:rsidR="00BF7D4A">
        <w:t xml:space="preserve">, </w:t>
      </w:r>
      <w:r w:rsidRPr="008A7EC9">
        <w:t>se taisait</w:t>
      </w:r>
      <w:r w:rsidR="00BF7D4A">
        <w:t>.</w:t>
      </w:r>
    </w:p>
    <w:p w14:paraId="1C5FB6CB" w14:textId="77777777" w:rsidR="00BF7D4A" w:rsidRDefault="00BF7D4A" w:rsidP="009D75A4">
      <w:r>
        <w:t>— </w:t>
      </w:r>
      <w:r w:rsidR="009D75A4" w:rsidRPr="008A7EC9">
        <w:t>Me ferez-vous la grâce de m</w:t>
      </w:r>
      <w:r>
        <w:t>’</w:t>
      </w:r>
      <w:r w:rsidR="009D75A4" w:rsidRPr="008A7EC9">
        <w:t>expliquer</w:t>
      </w:r>
      <w:r>
        <w:t xml:space="preserve">, </w:t>
      </w:r>
      <w:r w:rsidR="009D75A4" w:rsidRPr="008A7EC9">
        <w:t>Monsieur</w:t>
      </w:r>
      <w:r>
        <w:t xml:space="preserve">… </w:t>
      </w:r>
      <w:r w:rsidR="009D75A4" w:rsidRPr="008A7EC9">
        <w:t>Vos arrêts n</w:t>
      </w:r>
      <w:r>
        <w:t>’</w:t>
      </w:r>
      <w:r w:rsidR="009D75A4" w:rsidRPr="008A7EC9">
        <w:t>ont pas cessé</w:t>
      </w:r>
      <w:r>
        <w:t xml:space="preserve">, </w:t>
      </w:r>
      <w:r w:rsidR="009D75A4" w:rsidRPr="008A7EC9">
        <w:t>que je sache</w:t>
      </w:r>
      <w:r>
        <w:t> ?</w:t>
      </w:r>
    </w:p>
    <w:p w14:paraId="1CBD8FC9" w14:textId="77777777" w:rsidR="00BF7D4A" w:rsidRDefault="00BF7D4A" w:rsidP="009D75A4">
      <w:r>
        <w:t>— </w:t>
      </w:r>
      <w:r w:rsidR="009D75A4" w:rsidRPr="008A7EC9">
        <w:t>Ils ont cessé</w:t>
      </w:r>
      <w:r>
        <w:t xml:space="preserve">, </w:t>
      </w:r>
      <w:r w:rsidR="009D75A4" w:rsidRPr="008A7EC9">
        <w:t>Altesse</w:t>
      </w:r>
      <w:r>
        <w:t xml:space="preserve">, </w:t>
      </w:r>
      <w:r w:rsidR="009D75A4" w:rsidRPr="008A7EC9">
        <w:t>murmura Hagen</w:t>
      </w:r>
      <w:r>
        <w:t>.</w:t>
      </w:r>
    </w:p>
    <w:p w14:paraId="098A4794" w14:textId="77777777" w:rsidR="00BF7D4A" w:rsidRDefault="00BF7D4A" w:rsidP="009D75A4">
      <w:r>
        <w:t>— </w:t>
      </w:r>
      <w:r w:rsidR="009D75A4" w:rsidRPr="008A7EC9">
        <w:t>Ils ont cessé</w:t>
      </w:r>
      <w:r>
        <w:t xml:space="preserve"> ? </w:t>
      </w:r>
      <w:r w:rsidR="009D75A4" w:rsidRPr="008A7EC9">
        <w:t>s</w:t>
      </w:r>
      <w:r>
        <w:t>’</w:t>
      </w:r>
      <w:r w:rsidR="009D75A4" w:rsidRPr="008A7EC9">
        <w:t>écria la grande-duchesse</w:t>
      </w:r>
      <w:r>
        <w:t xml:space="preserve">. </w:t>
      </w:r>
      <w:r w:rsidR="009D75A4" w:rsidRPr="008A7EC9">
        <w:t>Devenez-vous fou</w:t>
      </w:r>
      <w:r>
        <w:t xml:space="preserve">, </w:t>
      </w:r>
      <w:r w:rsidR="009D75A4" w:rsidRPr="008A7EC9">
        <w:t>Monsieur de Hagen</w:t>
      </w:r>
      <w:r>
        <w:t> !</w:t>
      </w:r>
    </w:p>
    <w:p w14:paraId="32E22427" w14:textId="77777777" w:rsidR="00BF7D4A" w:rsidRDefault="00BF7D4A" w:rsidP="009D75A4">
      <w:r>
        <w:t>— </w:t>
      </w:r>
      <w:r w:rsidR="009D75A4" w:rsidRPr="008A7EC9">
        <w:t>Non</w:t>
      </w:r>
      <w:r>
        <w:t xml:space="preserve">, </w:t>
      </w:r>
      <w:r w:rsidR="009D75A4" w:rsidRPr="008A7EC9">
        <w:t>Altesse</w:t>
      </w:r>
      <w:r>
        <w:t xml:space="preserve">, </w:t>
      </w:r>
      <w:r w:rsidR="009D75A4" w:rsidRPr="008A7EC9">
        <w:t>dit le petit lieutenant</w:t>
      </w:r>
      <w:r>
        <w:t xml:space="preserve">, </w:t>
      </w:r>
      <w:r w:rsidR="009D75A4" w:rsidRPr="008A7EC9">
        <w:t>d</w:t>
      </w:r>
      <w:r>
        <w:t>’</w:t>
      </w:r>
      <w:r w:rsidR="009D75A4" w:rsidRPr="008A7EC9">
        <w:t>une voix basse et obstinée</w:t>
      </w:r>
      <w:r>
        <w:t xml:space="preserve">. </w:t>
      </w:r>
      <w:r w:rsidR="009D75A4" w:rsidRPr="008A7EC9">
        <w:t>Mes arrêts ont cessé depuis ce soir</w:t>
      </w:r>
      <w:r>
        <w:t>.</w:t>
      </w:r>
    </w:p>
    <w:p w14:paraId="7797983D" w14:textId="77777777" w:rsidR="00BF7D4A" w:rsidRDefault="00BF7D4A" w:rsidP="009D75A4">
      <w:r>
        <w:t>— </w:t>
      </w:r>
      <w:r w:rsidR="009D75A4" w:rsidRPr="008A7EC9">
        <w:t>Cessé</w:t>
      </w:r>
      <w:r>
        <w:t xml:space="preserve"> ! </w:t>
      </w:r>
      <w:r w:rsidR="009D75A4" w:rsidRPr="008A7EC9">
        <w:t>clama Aurore</w:t>
      </w:r>
      <w:r>
        <w:t xml:space="preserve">, </w:t>
      </w:r>
      <w:r w:rsidR="009D75A4" w:rsidRPr="008A7EC9">
        <w:t>hors d</w:t>
      </w:r>
      <w:r>
        <w:t>’</w:t>
      </w:r>
      <w:r w:rsidR="009D75A4" w:rsidRPr="008A7EC9">
        <w:t>elle-même</w:t>
      </w:r>
      <w:r>
        <w:t xml:space="preserve">. </w:t>
      </w:r>
      <w:r w:rsidR="009D75A4" w:rsidRPr="008A7EC9">
        <w:t>Savez-vous</w:t>
      </w:r>
      <w:r>
        <w:t xml:space="preserve">, </w:t>
      </w:r>
      <w:r w:rsidR="009D75A4" w:rsidRPr="008A7EC9">
        <w:t>lieutenant</w:t>
      </w:r>
      <w:r>
        <w:t xml:space="preserve">, </w:t>
      </w:r>
      <w:r w:rsidR="009D75A4" w:rsidRPr="008A7EC9">
        <w:t>à quoi vous vous exposez à poursuivre cette plaisa</w:t>
      </w:r>
      <w:r w:rsidR="009D75A4" w:rsidRPr="008A7EC9">
        <w:t>n</w:t>
      </w:r>
      <w:r w:rsidR="009D75A4" w:rsidRPr="008A7EC9">
        <w:t>terie</w:t>
      </w:r>
      <w:r>
        <w:t xml:space="preserve"> ? </w:t>
      </w:r>
      <w:r w:rsidR="009D75A4" w:rsidRPr="008A7EC9">
        <w:t>Savez-vous qu</w:t>
      </w:r>
      <w:r>
        <w:t>’</w:t>
      </w:r>
      <w:r w:rsidR="009D75A4" w:rsidRPr="008A7EC9">
        <w:t>une seule chose</w:t>
      </w:r>
      <w:r>
        <w:t xml:space="preserve">, </w:t>
      </w:r>
      <w:r w:rsidR="009D75A4" w:rsidRPr="008A7EC9">
        <w:t>une seule</w:t>
      </w:r>
      <w:r>
        <w:t xml:space="preserve">, </w:t>
      </w:r>
      <w:r w:rsidR="009D75A4" w:rsidRPr="008A7EC9">
        <w:t>peut interro</w:t>
      </w:r>
      <w:r w:rsidR="009D75A4" w:rsidRPr="008A7EC9">
        <w:t>m</w:t>
      </w:r>
      <w:r w:rsidR="009D75A4" w:rsidRPr="008A7EC9">
        <w:t>pre des arrêts infligés par moi</w:t>
      </w:r>
      <w:r>
        <w:t> ?</w:t>
      </w:r>
    </w:p>
    <w:p w14:paraId="714F750C" w14:textId="77777777" w:rsidR="00BF7D4A" w:rsidRDefault="00BF7D4A" w:rsidP="009D75A4">
      <w:r>
        <w:t>— </w:t>
      </w:r>
      <w:r w:rsidR="009D75A4" w:rsidRPr="008A7EC9">
        <w:t>Je le sais</w:t>
      </w:r>
      <w:r>
        <w:t xml:space="preserve">, </w:t>
      </w:r>
      <w:r w:rsidR="009D75A4" w:rsidRPr="008A7EC9">
        <w:t>Altesse</w:t>
      </w:r>
      <w:r>
        <w:t xml:space="preserve">, </w:t>
      </w:r>
      <w:r w:rsidR="009D75A4" w:rsidRPr="008A7EC9">
        <w:t>dit Hagen</w:t>
      </w:r>
      <w:r>
        <w:t>.</w:t>
      </w:r>
    </w:p>
    <w:p w14:paraId="0E37F782" w14:textId="77777777" w:rsidR="00BF7D4A" w:rsidRDefault="00BF7D4A" w:rsidP="009D75A4">
      <w:r>
        <w:t>— </w:t>
      </w:r>
      <w:r w:rsidR="009D75A4" w:rsidRPr="008A7EC9">
        <w:t>Et que cette chose est</w:t>
      </w:r>
      <w:r>
        <w:t>…</w:t>
      </w:r>
    </w:p>
    <w:p w14:paraId="010C8F29" w14:textId="77777777" w:rsidR="00BF7D4A" w:rsidRDefault="00BF7D4A" w:rsidP="009D75A4">
      <w:r>
        <w:t>— </w:t>
      </w:r>
      <w:r w:rsidR="009D75A4" w:rsidRPr="008A7EC9">
        <w:t>Est la Guerre</w:t>
      </w:r>
      <w:r>
        <w:t xml:space="preserve">, </w:t>
      </w:r>
      <w:r w:rsidR="009D75A4" w:rsidRPr="008A7EC9">
        <w:t>acheva le lieutenant</w:t>
      </w:r>
      <w:r>
        <w:t>.</w:t>
      </w:r>
    </w:p>
    <w:p w14:paraId="07CE9D8A" w14:textId="77777777" w:rsidR="00BF7D4A" w:rsidRDefault="009D75A4" w:rsidP="009D75A4">
      <w:r w:rsidRPr="008A7EC9">
        <w:t>Cela peut vous paraître invraisemblable</w:t>
      </w:r>
      <w:r w:rsidR="00BF7D4A">
        <w:t xml:space="preserve"> : </w:t>
      </w:r>
      <w:r w:rsidRPr="008A7EC9">
        <w:t xml:space="preserve">au milieu des drames successifs dont la cour de </w:t>
      </w:r>
      <w:proofErr w:type="spellStart"/>
      <w:r w:rsidRPr="008A7EC9">
        <w:t>Lautenbourg</w:t>
      </w:r>
      <w:proofErr w:type="spellEnd"/>
      <w:r w:rsidRPr="008A7EC9">
        <w:t xml:space="preserve"> venait d</w:t>
      </w:r>
      <w:r w:rsidR="00BF7D4A">
        <w:t>’</w:t>
      </w:r>
      <w:r w:rsidRPr="008A7EC9">
        <w:t>être le théâtre</w:t>
      </w:r>
      <w:r w:rsidR="00BF7D4A">
        <w:t xml:space="preserve">, </w:t>
      </w:r>
      <w:r w:rsidRPr="008A7EC9">
        <w:t>les grands événements de la dernière semaine de juillet nous avaient passé à peu près inaperçus</w:t>
      </w:r>
      <w:r w:rsidR="00BF7D4A">
        <w:t xml:space="preserve">. </w:t>
      </w:r>
      <w:r w:rsidRPr="008A7EC9">
        <w:t>Nous avions bien prêté quelque attention à la note serbe</w:t>
      </w:r>
      <w:r w:rsidR="00BF7D4A">
        <w:t xml:space="preserve">, </w:t>
      </w:r>
      <w:r w:rsidRPr="008A7EC9">
        <w:t>mais</w:t>
      </w:r>
      <w:r w:rsidR="00BF7D4A">
        <w:t xml:space="preserve">, </w:t>
      </w:r>
      <w:r w:rsidRPr="008A7EC9">
        <w:t>depuis la nuit de la salle des Armures</w:t>
      </w:r>
      <w:r w:rsidR="00BF7D4A">
        <w:t xml:space="preserve">, </w:t>
      </w:r>
      <w:r w:rsidRPr="008A7EC9">
        <w:t>rien n</w:t>
      </w:r>
      <w:r w:rsidR="00BF7D4A">
        <w:t>’</w:t>
      </w:r>
      <w:r w:rsidRPr="008A7EC9">
        <w:t>avait plus existé pour nous que les faits que je vous ai rapportés</w:t>
      </w:r>
      <w:r w:rsidR="00BF7D4A">
        <w:t xml:space="preserve">, </w:t>
      </w:r>
      <w:r w:rsidRPr="008A7EC9">
        <w:t>rien</w:t>
      </w:r>
      <w:r w:rsidR="00BF7D4A">
        <w:t xml:space="preserve">, </w:t>
      </w:r>
      <w:r w:rsidRPr="008A7EC9">
        <w:t>ni ultimatum autrichien</w:t>
      </w:r>
      <w:r w:rsidR="00BF7D4A">
        <w:t xml:space="preserve">, </w:t>
      </w:r>
      <w:r w:rsidRPr="008A7EC9">
        <w:t xml:space="preserve">ni </w:t>
      </w:r>
      <w:proofErr w:type="spellStart"/>
      <w:r w:rsidRPr="008A7EC9">
        <w:rPr>
          <w:bCs/>
          <w:i/>
          <w:iCs/>
        </w:rPr>
        <w:t>Krieg</w:t>
      </w:r>
      <w:r w:rsidRPr="008A7EC9">
        <w:rPr>
          <w:bCs/>
          <w:i/>
          <w:iCs/>
        </w:rPr>
        <w:t>s</w:t>
      </w:r>
      <w:r w:rsidRPr="008A7EC9">
        <w:rPr>
          <w:bCs/>
          <w:i/>
          <w:iCs/>
        </w:rPr>
        <w:t>zustand</w:t>
      </w:r>
      <w:proofErr w:type="spellEnd"/>
      <w:r w:rsidRPr="008A7EC9">
        <w:rPr>
          <w:bCs/>
        </w:rPr>
        <w:t xml:space="preserve"> </w:t>
      </w:r>
      <w:r w:rsidRPr="008A7EC9">
        <w:t>allemand</w:t>
      </w:r>
      <w:r w:rsidR="00BF7D4A">
        <w:t xml:space="preserve">, </w:t>
      </w:r>
      <w:r w:rsidRPr="008A7EC9">
        <w:t>rien</w:t>
      </w:r>
      <w:r w:rsidR="00BF7D4A">
        <w:t xml:space="preserve">, </w:t>
      </w:r>
      <w:r w:rsidRPr="008A7EC9">
        <w:t>dis-je</w:t>
      </w:r>
      <w:r w:rsidR="00BF7D4A">
        <w:t xml:space="preserve">. </w:t>
      </w:r>
      <w:r w:rsidRPr="008A7EC9">
        <w:t>Et maintenant</w:t>
      </w:r>
      <w:r w:rsidR="00BF7D4A">
        <w:t xml:space="preserve">, </w:t>
      </w:r>
      <w:r w:rsidRPr="008A7EC9">
        <w:t>ce mot</w:t>
      </w:r>
      <w:r w:rsidR="00BF7D4A">
        <w:t xml:space="preserve">, </w:t>
      </w:r>
      <w:r w:rsidRPr="008A7EC9">
        <w:t>si si</w:t>
      </w:r>
      <w:r w:rsidRPr="008A7EC9">
        <w:t>m</w:t>
      </w:r>
      <w:r w:rsidRPr="008A7EC9">
        <w:t>ple</w:t>
      </w:r>
      <w:r w:rsidR="00BF7D4A">
        <w:t xml:space="preserve"> : </w:t>
      </w:r>
      <w:r w:rsidRPr="008A7EC9">
        <w:t>la Guerre</w:t>
      </w:r>
      <w:r w:rsidR="00BF7D4A">
        <w:t>.</w:t>
      </w:r>
    </w:p>
    <w:p w14:paraId="3A762134" w14:textId="77777777" w:rsidR="00BF7D4A" w:rsidRDefault="009D75A4" w:rsidP="009D75A4">
      <w:r w:rsidRPr="008A7EC9">
        <w:lastRenderedPageBreak/>
        <w:t>Anéanti</w:t>
      </w:r>
      <w:r w:rsidR="00BF7D4A">
        <w:t xml:space="preserve">, </w:t>
      </w:r>
      <w:r w:rsidRPr="008A7EC9">
        <w:t>je regardai Hagen</w:t>
      </w:r>
      <w:r w:rsidR="00BF7D4A">
        <w:t xml:space="preserve">. </w:t>
      </w:r>
      <w:r w:rsidRPr="008A7EC9">
        <w:t>Il avait troqué sa pelisse rouge contre le dolman de campagne</w:t>
      </w:r>
      <w:r w:rsidR="00BF7D4A">
        <w:t xml:space="preserve">, </w:t>
      </w:r>
      <w:r w:rsidRPr="008A7EC9">
        <w:t>gris vert</w:t>
      </w:r>
      <w:r w:rsidR="00BF7D4A">
        <w:t>.</w:t>
      </w:r>
    </w:p>
    <w:p w14:paraId="3EA18EA8" w14:textId="77777777" w:rsidR="00BF7D4A" w:rsidRDefault="009D75A4" w:rsidP="009D75A4">
      <w:r w:rsidRPr="008A7EC9">
        <w:t>Surmontant son étonnement pour retrouver le plus de froideur possible</w:t>
      </w:r>
      <w:r w:rsidR="00BF7D4A">
        <w:t xml:space="preserve">, </w:t>
      </w:r>
      <w:r w:rsidRPr="008A7EC9">
        <w:t>Aurore demanda</w:t>
      </w:r>
      <w:r w:rsidR="00BF7D4A">
        <w:t> :</w:t>
      </w:r>
    </w:p>
    <w:p w14:paraId="01D5E595" w14:textId="77777777" w:rsidR="00BF7D4A" w:rsidRDefault="00BF7D4A" w:rsidP="009D75A4">
      <w:r>
        <w:t>— </w:t>
      </w:r>
      <w:r w:rsidR="009D75A4" w:rsidRPr="008A7EC9">
        <w:t>La Guerre</w:t>
      </w:r>
      <w:r>
        <w:t xml:space="preserve">, </w:t>
      </w:r>
      <w:r w:rsidR="009D75A4" w:rsidRPr="008A7EC9">
        <w:t>vraiment</w:t>
      </w:r>
      <w:r>
        <w:t xml:space="preserve">, </w:t>
      </w:r>
      <w:r w:rsidR="009D75A4" w:rsidRPr="008A7EC9">
        <w:t>Monsieur de Hagen</w:t>
      </w:r>
      <w:r>
        <w:t xml:space="preserve">, </w:t>
      </w:r>
      <w:r w:rsidR="009D75A4" w:rsidRPr="008A7EC9">
        <w:t>et avec qui</w:t>
      </w:r>
      <w:r>
        <w:t> ?</w:t>
      </w:r>
    </w:p>
    <w:p w14:paraId="624508D3" w14:textId="77777777" w:rsidR="00BF7D4A" w:rsidRDefault="00BF7D4A" w:rsidP="009D75A4">
      <w:r>
        <w:t>— </w:t>
      </w:r>
      <w:r w:rsidR="009D75A4" w:rsidRPr="008A7EC9">
        <w:t>Ce soir avec la Russie</w:t>
      </w:r>
      <w:r>
        <w:t xml:space="preserve">, </w:t>
      </w:r>
      <w:r w:rsidR="009D75A4" w:rsidRPr="008A7EC9">
        <w:t>Altesse</w:t>
      </w:r>
      <w:r>
        <w:t xml:space="preserve">, </w:t>
      </w:r>
      <w:r w:rsidR="009D75A4" w:rsidRPr="008A7EC9">
        <w:t>probablement</w:t>
      </w:r>
      <w:r>
        <w:t xml:space="preserve">, </w:t>
      </w:r>
      <w:r w:rsidR="009D75A4" w:rsidRPr="008A7EC9">
        <w:t>dit le petit lieutenant</w:t>
      </w:r>
      <w:r>
        <w:t xml:space="preserve">, </w:t>
      </w:r>
      <w:r w:rsidR="009D75A4" w:rsidRPr="008A7EC9">
        <w:t>et demain sans doute avec la France</w:t>
      </w:r>
      <w:r>
        <w:t xml:space="preserve">. </w:t>
      </w:r>
      <w:r w:rsidR="009D75A4" w:rsidRPr="008A7EC9">
        <w:t>Le grand-duc</w:t>
      </w:r>
      <w:r>
        <w:t xml:space="preserve">, </w:t>
      </w:r>
      <w:r w:rsidR="009D75A4" w:rsidRPr="008A7EC9">
        <w:t>arrivé il y a une heure de Berlin</w:t>
      </w:r>
      <w:r>
        <w:t xml:space="preserve">, </w:t>
      </w:r>
      <w:r w:rsidR="009D75A4" w:rsidRPr="008A7EC9">
        <w:t>a apporté avec lui l</w:t>
      </w:r>
      <w:r>
        <w:t>’</w:t>
      </w:r>
      <w:r w:rsidR="009D75A4" w:rsidRPr="008A7EC9">
        <w:t>ordre de mobilisation du corps d</w:t>
      </w:r>
      <w:r>
        <w:t>’</w:t>
      </w:r>
      <w:r w:rsidR="009D75A4" w:rsidRPr="008A7EC9">
        <w:t>armée</w:t>
      </w:r>
      <w:r>
        <w:t>.</w:t>
      </w:r>
    </w:p>
    <w:p w14:paraId="2B5D557F" w14:textId="77777777" w:rsidR="00BF7D4A" w:rsidRDefault="009D75A4" w:rsidP="009D75A4">
      <w:r w:rsidRPr="008A7EC9">
        <w:t>Aurore alla à la fenêtre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ouvrit toute grande</w:t>
      </w:r>
      <w:r w:rsidR="00BF7D4A">
        <w:t>.</w:t>
      </w:r>
    </w:p>
    <w:p w14:paraId="0C504F5F" w14:textId="77777777" w:rsidR="00BF7D4A" w:rsidRDefault="009D75A4" w:rsidP="009D75A4">
      <w:r w:rsidRPr="008A7EC9">
        <w:t>Il faisait une chaleur lourde</w:t>
      </w:r>
      <w:r w:rsidR="00BF7D4A">
        <w:t>.</w:t>
      </w:r>
    </w:p>
    <w:p w14:paraId="5B5AA41F" w14:textId="77777777" w:rsidR="00BF7D4A" w:rsidRDefault="00BF7D4A" w:rsidP="009D75A4">
      <w:r>
        <w:t>— </w:t>
      </w:r>
      <w:r w:rsidR="009D75A4" w:rsidRPr="008A7EC9">
        <w:t>Et le grand-duc</w:t>
      </w:r>
      <w:r>
        <w:t xml:space="preserve">, </w:t>
      </w:r>
      <w:r w:rsidR="009D75A4" w:rsidRPr="008A7EC9">
        <w:t>lieutenant</w:t>
      </w:r>
      <w:r>
        <w:t xml:space="preserve">, </w:t>
      </w:r>
      <w:r w:rsidR="009D75A4" w:rsidRPr="008A7EC9">
        <w:t>vous a sans doute chargé de venir m</w:t>
      </w:r>
      <w:r>
        <w:t>’</w:t>
      </w:r>
      <w:r w:rsidR="009D75A4" w:rsidRPr="008A7EC9">
        <w:t>aviser de cette importante nouvelle</w:t>
      </w:r>
      <w:r>
        <w:t xml:space="preserve">… </w:t>
      </w:r>
      <w:r w:rsidR="009D75A4" w:rsidRPr="008A7EC9">
        <w:t>Je ne vois pas</w:t>
      </w:r>
      <w:r>
        <w:t xml:space="preserve">, </w:t>
      </w:r>
      <w:r w:rsidR="009D75A4" w:rsidRPr="008A7EC9">
        <w:t>en ce cas</w:t>
      </w:r>
      <w:r>
        <w:t xml:space="preserve">, </w:t>
      </w:r>
      <w:r w:rsidR="009D75A4" w:rsidRPr="008A7EC9">
        <w:t>l</w:t>
      </w:r>
      <w:r>
        <w:t>’</w:t>
      </w:r>
      <w:r w:rsidR="009D75A4" w:rsidRPr="008A7EC9">
        <w:t>utilité de vous être fait accompagner par les quatre hu</w:t>
      </w:r>
      <w:r w:rsidR="009D75A4" w:rsidRPr="008A7EC9">
        <w:t>s</w:t>
      </w:r>
      <w:r w:rsidR="009D75A4" w:rsidRPr="008A7EC9">
        <w:t>sards que j</w:t>
      </w:r>
      <w:r>
        <w:t>’</w:t>
      </w:r>
      <w:r w:rsidR="009D75A4" w:rsidRPr="008A7EC9">
        <w:t>aperçois en bas</w:t>
      </w:r>
      <w:r>
        <w:t xml:space="preserve">, </w:t>
      </w:r>
      <w:r w:rsidR="009D75A4" w:rsidRPr="008A7EC9">
        <w:t>à la porte</w:t>
      </w:r>
      <w:r>
        <w:t>.</w:t>
      </w:r>
    </w:p>
    <w:p w14:paraId="0D506BC8" w14:textId="77777777" w:rsidR="00BF7D4A" w:rsidRDefault="009D75A4" w:rsidP="009D75A4">
      <w:r w:rsidRPr="008A7EC9">
        <w:t>Hagen rougit violemment</w:t>
      </w:r>
      <w:r w:rsidR="00BF7D4A">
        <w:t xml:space="preserve">, </w:t>
      </w:r>
      <w:r w:rsidRPr="008A7EC9">
        <w:t>puis il pâlit</w:t>
      </w:r>
      <w:r w:rsidR="00BF7D4A">
        <w:t>.</w:t>
      </w:r>
    </w:p>
    <w:p w14:paraId="7657735E" w14:textId="77777777" w:rsidR="00BF7D4A" w:rsidRDefault="00BF7D4A" w:rsidP="009D75A4">
      <w:r>
        <w:t>— </w:t>
      </w:r>
      <w:r w:rsidR="009D75A4" w:rsidRPr="008A7EC9">
        <w:t>Altesse</w:t>
      </w:r>
      <w:r>
        <w:t xml:space="preserve"> ! </w:t>
      </w:r>
      <w:r w:rsidR="009D75A4" w:rsidRPr="008A7EC9">
        <w:t>murmura-t-il</w:t>
      </w:r>
      <w:r>
        <w:t>.</w:t>
      </w:r>
    </w:p>
    <w:p w14:paraId="3E5E731E" w14:textId="77777777" w:rsidR="00BF7D4A" w:rsidRDefault="00BF7D4A" w:rsidP="009D75A4">
      <w:r>
        <w:t>— </w:t>
      </w:r>
      <w:r w:rsidR="009D75A4" w:rsidRPr="008A7EC9">
        <w:t>Quoi</w:t>
      </w:r>
      <w:r>
        <w:t xml:space="preserve"> ? </w:t>
      </w:r>
      <w:r w:rsidR="009D75A4" w:rsidRPr="008A7EC9">
        <w:t>dit-elle avec hauteur</w:t>
      </w:r>
      <w:r>
        <w:t>.</w:t>
      </w:r>
    </w:p>
    <w:p w14:paraId="047E3CDC" w14:textId="77777777" w:rsidR="00BF7D4A" w:rsidRDefault="00BF7D4A" w:rsidP="009D75A4">
      <w:r>
        <w:t>— </w:t>
      </w:r>
      <w:r w:rsidR="009D75A4" w:rsidRPr="008A7EC9">
        <w:t>Je suis chargé d</w:t>
      </w:r>
      <w:r>
        <w:t>’</w:t>
      </w:r>
      <w:r w:rsidR="009D75A4" w:rsidRPr="008A7EC9">
        <w:t>une autre mission</w:t>
      </w:r>
      <w:r>
        <w:t xml:space="preserve">. </w:t>
      </w:r>
      <w:r w:rsidR="009D75A4" w:rsidRPr="008A7EC9">
        <w:t>Vous m</w:t>
      </w:r>
      <w:r>
        <w:t>’</w:t>
      </w:r>
      <w:r w:rsidR="009D75A4" w:rsidRPr="008A7EC9">
        <w:t>excuserez</w:t>
      </w:r>
      <w:r>
        <w:t>…</w:t>
      </w:r>
    </w:p>
    <w:p w14:paraId="4124E2B7" w14:textId="77777777" w:rsidR="00BF7D4A" w:rsidRDefault="00BF7D4A" w:rsidP="009D75A4">
      <w:r>
        <w:t>— </w:t>
      </w:r>
      <w:r w:rsidR="009D75A4" w:rsidRPr="008A7EC9">
        <w:t>Allons</w:t>
      </w:r>
      <w:r>
        <w:t xml:space="preserve">, </w:t>
      </w:r>
      <w:r w:rsidR="009D75A4" w:rsidRPr="008A7EC9">
        <w:t>allons</w:t>
      </w:r>
      <w:r>
        <w:t xml:space="preserve">, </w:t>
      </w:r>
      <w:r w:rsidR="009D75A4" w:rsidRPr="008A7EC9">
        <w:t>lieutenant</w:t>
      </w:r>
      <w:r>
        <w:t xml:space="preserve">, </w:t>
      </w:r>
      <w:r w:rsidR="009D75A4" w:rsidRPr="008A7EC9">
        <w:t>ne tremblez pas ainsi</w:t>
      </w:r>
      <w:r>
        <w:t xml:space="preserve">. </w:t>
      </w:r>
      <w:r w:rsidR="009D75A4" w:rsidRPr="008A7EC9">
        <w:t>Si vous n</w:t>
      </w:r>
      <w:r>
        <w:t>’</w:t>
      </w:r>
      <w:r w:rsidR="009D75A4" w:rsidRPr="008A7EC9">
        <w:t>êtes pas capable même d</w:t>
      </w:r>
      <w:r>
        <w:t>’</w:t>
      </w:r>
      <w:r w:rsidR="009D75A4" w:rsidRPr="008A7EC9">
        <w:t>énoncer ce dont il s</w:t>
      </w:r>
      <w:r>
        <w:t>’</w:t>
      </w:r>
      <w:r w:rsidR="009D75A4" w:rsidRPr="008A7EC9">
        <w:t>agit</w:t>
      </w:r>
      <w:r>
        <w:t xml:space="preserve">, </w:t>
      </w:r>
      <w:r w:rsidR="009D75A4" w:rsidRPr="008A7EC9">
        <w:t>vous n</w:t>
      </w:r>
      <w:r>
        <w:t>’</w:t>
      </w:r>
      <w:r w:rsidR="009D75A4" w:rsidRPr="008A7EC9">
        <w:t>aurez jamais la force de l</w:t>
      </w:r>
      <w:r>
        <w:t>’</w:t>
      </w:r>
      <w:r w:rsidR="009D75A4" w:rsidRPr="008A7EC9">
        <w:t>accomplir</w:t>
      </w:r>
      <w:r>
        <w:t xml:space="preserve">. </w:t>
      </w:r>
      <w:r w:rsidR="009D75A4" w:rsidRPr="008A7EC9">
        <w:t>Parlez donc</w:t>
      </w:r>
      <w:r>
        <w:t xml:space="preserve">, </w:t>
      </w:r>
      <w:r w:rsidR="009D75A4" w:rsidRPr="008A7EC9">
        <w:t>je suis pr</w:t>
      </w:r>
      <w:r w:rsidR="009D75A4" w:rsidRPr="008A7EC9">
        <w:t>i</w:t>
      </w:r>
      <w:r w:rsidR="009D75A4" w:rsidRPr="008A7EC9">
        <w:t>sonnière dans le palais</w:t>
      </w:r>
      <w:r>
        <w:t xml:space="preserve">, </w:t>
      </w:r>
      <w:r w:rsidR="009D75A4" w:rsidRPr="008A7EC9">
        <w:t>n</w:t>
      </w:r>
      <w:r>
        <w:t>’</w:t>
      </w:r>
      <w:r w:rsidR="009D75A4" w:rsidRPr="008A7EC9">
        <w:t>est-ce pas</w:t>
      </w:r>
      <w:r>
        <w:t> ?</w:t>
      </w:r>
    </w:p>
    <w:p w14:paraId="73132E44" w14:textId="77777777" w:rsidR="00BF7D4A" w:rsidRDefault="00BF7D4A" w:rsidP="009D75A4">
      <w:r>
        <w:t>— </w:t>
      </w:r>
      <w:r w:rsidR="009D75A4" w:rsidRPr="008A7EC9">
        <w:t>Oh</w:t>
      </w:r>
      <w:r>
        <w:t xml:space="preserve"> ! </w:t>
      </w:r>
      <w:r w:rsidR="009D75A4" w:rsidRPr="008A7EC9">
        <w:t>Altesse</w:t>
      </w:r>
      <w:r>
        <w:t xml:space="preserve">, </w:t>
      </w:r>
      <w:r w:rsidR="009D75A4" w:rsidRPr="008A7EC9">
        <w:t>s</w:t>
      </w:r>
      <w:r>
        <w:t>’</w:t>
      </w:r>
      <w:r w:rsidR="009D75A4" w:rsidRPr="008A7EC9">
        <w:t>écria Hagen</w:t>
      </w:r>
      <w:r>
        <w:t xml:space="preserve">, </w:t>
      </w:r>
      <w:r w:rsidR="009D75A4" w:rsidRPr="008A7EC9">
        <w:t>comment avez-vous pu pe</w:t>
      </w:r>
      <w:r w:rsidR="009D75A4" w:rsidRPr="008A7EC9">
        <w:t>n</w:t>
      </w:r>
      <w:r w:rsidR="009D75A4" w:rsidRPr="008A7EC9">
        <w:t>ser</w:t>
      </w:r>
      <w:r>
        <w:t xml:space="preserve">… </w:t>
      </w:r>
      <w:r w:rsidR="009D75A4" w:rsidRPr="008A7EC9">
        <w:t>Moi</w:t>
      </w:r>
      <w:r>
        <w:t xml:space="preserve">, </w:t>
      </w:r>
      <w:r w:rsidR="009D75A4" w:rsidRPr="008A7EC9">
        <w:t>accepter</w:t>
      </w:r>
      <w:r>
        <w:t>…</w:t>
      </w:r>
    </w:p>
    <w:p w14:paraId="38EF21F6" w14:textId="77777777" w:rsidR="00BF7D4A" w:rsidRDefault="00BF7D4A" w:rsidP="009D75A4">
      <w:r>
        <w:lastRenderedPageBreak/>
        <w:t>— </w:t>
      </w:r>
      <w:r w:rsidR="009D75A4" w:rsidRPr="008A7EC9">
        <w:t>De quoi s</w:t>
      </w:r>
      <w:r>
        <w:t>’</w:t>
      </w:r>
      <w:r w:rsidR="009D75A4" w:rsidRPr="008A7EC9">
        <w:t>agit-il alors</w:t>
      </w:r>
      <w:r>
        <w:t> ?</w:t>
      </w:r>
    </w:p>
    <w:p w14:paraId="38446B44" w14:textId="77777777" w:rsidR="00BF7D4A" w:rsidRDefault="009D75A4" w:rsidP="009D75A4">
      <w:r w:rsidRPr="008A7EC9">
        <w:t>Le lieutenant tourna sans mot dire les yeux de mon côté</w:t>
      </w:r>
      <w:r w:rsidR="00BF7D4A">
        <w:t>.</w:t>
      </w:r>
    </w:p>
    <w:p w14:paraId="64B31FA8" w14:textId="77777777" w:rsidR="00BF7D4A" w:rsidRDefault="00BF7D4A" w:rsidP="009D75A4">
      <w:r>
        <w:t>— </w:t>
      </w:r>
      <w:r w:rsidR="009D75A4" w:rsidRPr="008A7EC9">
        <w:t>Madame</w:t>
      </w:r>
      <w:r>
        <w:t xml:space="preserve">, </w:t>
      </w:r>
      <w:r w:rsidR="009D75A4" w:rsidRPr="008A7EC9">
        <w:t>dis-je en m</w:t>
      </w:r>
      <w:r>
        <w:t>’</w:t>
      </w:r>
      <w:r w:rsidR="009D75A4" w:rsidRPr="008A7EC9">
        <w:t>avançant</w:t>
      </w:r>
      <w:r>
        <w:t xml:space="preserve">, </w:t>
      </w:r>
      <w:r w:rsidR="009D75A4" w:rsidRPr="008A7EC9">
        <w:t>ne vous mettez pas l</w:t>
      </w:r>
      <w:r>
        <w:t>’</w:t>
      </w:r>
      <w:r w:rsidR="009D75A4" w:rsidRPr="008A7EC9">
        <w:t>esprit à la torture</w:t>
      </w:r>
      <w:r>
        <w:t xml:space="preserve">. </w:t>
      </w:r>
      <w:r w:rsidR="009D75A4" w:rsidRPr="008A7EC9">
        <w:t>Mais vraiment</w:t>
      </w:r>
      <w:r>
        <w:t xml:space="preserve">. </w:t>
      </w:r>
      <w:r w:rsidR="009D75A4" w:rsidRPr="008A7EC9">
        <w:t>Monsieur de Hagen</w:t>
      </w:r>
      <w:r>
        <w:t xml:space="preserve">, </w:t>
      </w:r>
      <w:r w:rsidR="009D75A4" w:rsidRPr="008A7EC9">
        <w:t>il est si simple de dire que vous êtes chargé de m</w:t>
      </w:r>
      <w:r>
        <w:t>’</w:t>
      </w:r>
      <w:r w:rsidR="009D75A4" w:rsidRPr="008A7EC9">
        <w:t>arrêter</w:t>
      </w:r>
      <w:r>
        <w:t>.</w:t>
      </w:r>
    </w:p>
    <w:p w14:paraId="0EDE455D" w14:textId="77777777" w:rsidR="00BF7D4A" w:rsidRDefault="009D75A4" w:rsidP="009D75A4">
      <w:r w:rsidRPr="008A7EC9">
        <w:t>Il y eut un silence</w:t>
      </w:r>
      <w:r w:rsidR="00BF7D4A">
        <w:t>.</w:t>
      </w:r>
    </w:p>
    <w:p w14:paraId="2B14815D" w14:textId="77777777" w:rsidR="00BF7D4A" w:rsidRDefault="00BF7D4A" w:rsidP="009D75A4">
      <w:r>
        <w:t>— </w:t>
      </w:r>
      <w:r w:rsidR="009D75A4" w:rsidRPr="008A7EC9">
        <w:t>Est-ce vrai</w:t>
      </w:r>
      <w:r>
        <w:t xml:space="preserve">, </w:t>
      </w:r>
      <w:r w:rsidR="009D75A4" w:rsidRPr="008A7EC9">
        <w:t>Monsieur</w:t>
      </w:r>
      <w:r>
        <w:t xml:space="preserve"> ? </w:t>
      </w:r>
      <w:r w:rsidR="009D75A4" w:rsidRPr="008A7EC9">
        <w:t>dit la grande-duchesse</w:t>
      </w:r>
      <w:r>
        <w:t>.</w:t>
      </w:r>
    </w:p>
    <w:p w14:paraId="2057669B" w14:textId="77777777" w:rsidR="00BF7D4A" w:rsidRDefault="009D75A4" w:rsidP="009D75A4">
      <w:r w:rsidRPr="008A7EC9">
        <w:t>Hagen baissa la tête</w:t>
      </w:r>
      <w:r w:rsidR="00BF7D4A">
        <w:t>.</w:t>
      </w:r>
    </w:p>
    <w:p w14:paraId="50F443F5" w14:textId="77777777" w:rsidR="00BF7D4A" w:rsidRDefault="00BF7D4A" w:rsidP="009D75A4">
      <w:r>
        <w:t>— </w:t>
      </w:r>
      <w:r w:rsidR="009D75A4" w:rsidRPr="008A7EC9">
        <w:t>Pouvez-vous me donner la raison de cette arrestation</w:t>
      </w:r>
      <w:r>
        <w:t> ?</w:t>
      </w:r>
    </w:p>
    <w:p w14:paraId="3CDED7D6" w14:textId="0662175F" w:rsidR="00BF7D4A" w:rsidRDefault="00BF7D4A" w:rsidP="009D75A4">
      <w:r>
        <w:t>— </w:t>
      </w:r>
      <w:r w:rsidR="009D75A4" w:rsidRPr="008A7EC9">
        <w:t>Madame</w:t>
      </w:r>
      <w:r>
        <w:t xml:space="preserve">, </w:t>
      </w:r>
      <w:r w:rsidR="009D75A4" w:rsidRPr="008A7EC9">
        <w:t>dit Hagen</w:t>
      </w:r>
      <w:r>
        <w:t xml:space="preserve">, </w:t>
      </w:r>
      <w:r w:rsidR="009D75A4" w:rsidRPr="008A7EC9">
        <w:t>qui reprenait un peu d</w:t>
      </w:r>
      <w:r>
        <w:t>’</w:t>
      </w:r>
      <w:r w:rsidR="009D75A4" w:rsidRPr="008A7EC9">
        <w:t>aplomb</w:t>
      </w:r>
      <w:r>
        <w:t xml:space="preserve">, </w:t>
      </w:r>
      <w:r w:rsidR="009D75A4" w:rsidRPr="008A7EC9">
        <w:t>je ne suis qu</w:t>
      </w:r>
      <w:r>
        <w:t>’</w:t>
      </w:r>
      <w:r w:rsidR="009D75A4" w:rsidRPr="008A7EC9">
        <w:t>un soldat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obéis aux ordres que je reçois</w:t>
      </w:r>
      <w:r>
        <w:t xml:space="preserve">, </w:t>
      </w:r>
      <w:r w:rsidR="009D75A4" w:rsidRPr="008A7EC9">
        <w:t>sans les disc</w:t>
      </w:r>
      <w:r w:rsidR="009D75A4" w:rsidRPr="008A7EC9">
        <w:t>u</w:t>
      </w:r>
      <w:r w:rsidR="009D75A4" w:rsidRPr="008A7EC9">
        <w:t>ter</w:t>
      </w:r>
      <w:r>
        <w:t xml:space="preserve">. </w:t>
      </w:r>
      <w:r w:rsidR="009D75A4" w:rsidRPr="008A7EC9">
        <w:t>Mais il est aisé de comprendre</w:t>
      </w:r>
      <w:r>
        <w:t> : M. </w:t>
      </w:r>
      <w:proofErr w:type="spellStart"/>
      <w:r w:rsidR="009D75A4" w:rsidRPr="008A7EC9">
        <w:t>Vignerte</w:t>
      </w:r>
      <w:proofErr w:type="spellEnd"/>
      <w:r w:rsidR="009D75A4" w:rsidRPr="008A7EC9">
        <w:t xml:space="preserve"> est Français</w:t>
      </w:r>
      <w:r>
        <w:t xml:space="preserve">, </w:t>
      </w:r>
      <w:r w:rsidR="009D75A4" w:rsidRPr="008A7EC9">
        <w:t>et de plus officier</w:t>
      </w:r>
      <w:r>
        <w:t xml:space="preserve">. </w:t>
      </w:r>
      <w:r w:rsidR="009D75A4" w:rsidRPr="008A7EC9">
        <w:t>La France mobilise contre nous</w:t>
      </w:r>
      <w:r>
        <w:t xml:space="preserve">. </w:t>
      </w:r>
      <w:r w:rsidR="009D75A4" w:rsidRPr="008A7EC9">
        <w:t>Des avions français ont</w:t>
      </w:r>
      <w:r>
        <w:t xml:space="preserve">, </w:t>
      </w:r>
      <w:r w:rsidR="009D75A4" w:rsidRPr="008A7EC9">
        <w:t>paraît-il</w:t>
      </w:r>
      <w:r>
        <w:t xml:space="preserve">, </w:t>
      </w:r>
      <w:r w:rsidR="009D75A4" w:rsidRPr="008A7EC9">
        <w:t>déjà bombardé</w:t>
      </w:r>
      <w:r>
        <w:t>…</w:t>
      </w:r>
    </w:p>
    <w:p w14:paraId="5C170A2C" w14:textId="77777777" w:rsidR="00BF7D4A" w:rsidRDefault="00BF7D4A" w:rsidP="009D75A4">
      <w:r>
        <w:t>— </w:t>
      </w:r>
      <w:r w:rsidR="009D75A4" w:rsidRPr="008A7EC9">
        <w:t>Vous êtes soldat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et vous obéissez aux ordres que vous recevez</w:t>
      </w:r>
      <w:r>
        <w:t xml:space="preserve">, </w:t>
      </w:r>
      <w:r w:rsidR="009D75A4" w:rsidRPr="008A7EC9">
        <w:t>interrompit la grande-duchesse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très bien</w:t>
      </w:r>
      <w:r>
        <w:t xml:space="preserve">, </w:t>
      </w:r>
      <w:r w:rsidR="009D75A4" w:rsidRPr="008A7EC9">
        <w:t>mais cet ordre-là</w:t>
      </w:r>
      <w:r>
        <w:t xml:space="preserve">, </w:t>
      </w:r>
      <w:r w:rsidR="009D75A4" w:rsidRPr="008A7EC9">
        <w:t>pouvez-vous m</w:t>
      </w:r>
      <w:r>
        <w:t>’</w:t>
      </w:r>
      <w:r w:rsidR="009D75A4" w:rsidRPr="008A7EC9">
        <w:t>assurer que vous ne l</w:t>
      </w:r>
      <w:r>
        <w:t>’</w:t>
      </w:r>
      <w:r w:rsidR="009D75A4" w:rsidRPr="008A7EC9">
        <w:t>avez pas sollicité</w:t>
      </w:r>
      <w:r>
        <w:t> ?</w:t>
      </w:r>
    </w:p>
    <w:p w14:paraId="1DC5916F" w14:textId="77777777" w:rsidR="00BF7D4A" w:rsidRDefault="009D75A4" w:rsidP="009D75A4">
      <w:r w:rsidRPr="008A7EC9">
        <w:t>Hagen ne répondit pas</w:t>
      </w:r>
      <w:r w:rsidR="00BF7D4A">
        <w:t xml:space="preserve">, </w:t>
      </w:r>
      <w:r w:rsidRPr="008A7EC9">
        <w:t>mais le regard de haine qu</w:t>
      </w:r>
      <w:r w:rsidR="00BF7D4A">
        <w:t>’</w:t>
      </w:r>
      <w:r w:rsidRPr="008A7EC9">
        <w:t>il me lança était suffisamment explicite</w:t>
      </w:r>
      <w:r w:rsidR="00BF7D4A">
        <w:t>.</w:t>
      </w:r>
    </w:p>
    <w:p w14:paraId="3D942201" w14:textId="77777777" w:rsidR="00BF7D4A" w:rsidRDefault="009D75A4" w:rsidP="009D75A4">
      <w:r w:rsidRPr="008A7EC9">
        <w:t>La grande-duchesse me dit brusquement</w:t>
      </w:r>
      <w:r w:rsidR="00BF7D4A">
        <w:t> :</w:t>
      </w:r>
    </w:p>
    <w:p w14:paraId="6F142722" w14:textId="77777777" w:rsidR="00BF7D4A" w:rsidRDefault="00BF7D4A" w:rsidP="009D75A4">
      <w:r>
        <w:t>— </w:t>
      </w:r>
      <w:r w:rsidR="009D75A4" w:rsidRPr="008A7EC9">
        <w:t>Habillez-vous</w:t>
      </w:r>
      <w:r>
        <w:t>.</w:t>
      </w:r>
    </w:p>
    <w:p w14:paraId="4D6D182A" w14:textId="77777777" w:rsidR="00BF7D4A" w:rsidRDefault="009D75A4" w:rsidP="009D75A4">
      <w:r w:rsidRPr="008A7EC9">
        <w:t>Elle-même mettait un grand manteau sombre</w:t>
      </w:r>
      <w:r w:rsidR="00BF7D4A">
        <w:t xml:space="preserve">. </w:t>
      </w:r>
      <w:r w:rsidRPr="008A7EC9">
        <w:t>Puis elle alla à son secrétaire</w:t>
      </w:r>
      <w:r w:rsidR="00BF7D4A">
        <w:t xml:space="preserve">, </w:t>
      </w:r>
      <w:r w:rsidRPr="008A7EC9">
        <w:t>je la vis y fouiller</w:t>
      </w:r>
      <w:r w:rsidR="00BF7D4A">
        <w:t xml:space="preserve">, </w:t>
      </w:r>
      <w:r w:rsidRPr="008A7EC9">
        <w:t>prendre divers objets qu</w:t>
      </w:r>
      <w:r w:rsidR="00BF7D4A">
        <w:t>’</w:t>
      </w:r>
      <w:r w:rsidRPr="008A7EC9">
        <w:t>elle glissa dans les immenses poches de son vêtement</w:t>
      </w:r>
      <w:r w:rsidR="00BF7D4A">
        <w:t>.</w:t>
      </w:r>
    </w:p>
    <w:p w14:paraId="075E48B0" w14:textId="0943EB4B" w:rsidR="00BF7D4A" w:rsidRDefault="00BF7D4A" w:rsidP="009D75A4">
      <w:r>
        <w:lastRenderedPageBreak/>
        <w:t>— </w:t>
      </w:r>
      <w:r w:rsidR="009D75A4" w:rsidRPr="008A7EC9">
        <w:t>Monsieur de Hagen</w:t>
      </w:r>
      <w:r>
        <w:t xml:space="preserve">, </w:t>
      </w:r>
      <w:r w:rsidR="009D75A4" w:rsidRPr="008A7EC9">
        <w:t>dit-elle</w:t>
      </w:r>
      <w:r>
        <w:t xml:space="preserve">, </w:t>
      </w:r>
      <w:r w:rsidR="009D75A4" w:rsidRPr="008A7EC9">
        <w:t>en redescendant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 xml:space="preserve">est à la citadelle que vous devez conduire </w:t>
      </w:r>
      <w:r>
        <w:t>M. </w:t>
      </w:r>
      <w:proofErr w:type="spellStart"/>
      <w:r w:rsidR="009D75A4" w:rsidRPr="008A7EC9">
        <w:t>Vignerte</w:t>
      </w:r>
      <w:proofErr w:type="spellEnd"/>
      <w:r>
        <w:t xml:space="preserve"> ? </w:t>
      </w:r>
      <w:r w:rsidR="009D75A4" w:rsidRPr="008A7EC9">
        <w:t>À quelle heure</w:t>
      </w:r>
      <w:r>
        <w:t> ?</w:t>
      </w:r>
    </w:p>
    <w:p w14:paraId="603B2F98" w14:textId="77777777" w:rsidR="00BF7D4A" w:rsidRDefault="00BF7D4A" w:rsidP="009D75A4">
      <w:r>
        <w:t>— </w:t>
      </w:r>
      <w:r w:rsidR="009D75A4" w:rsidRPr="008A7EC9">
        <w:t>Il faut qu</w:t>
      </w:r>
      <w:r>
        <w:t>’</w:t>
      </w:r>
      <w:r w:rsidR="009D75A4" w:rsidRPr="008A7EC9">
        <w:t>il y soit à dix heures</w:t>
      </w:r>
      <w:r>
        <w:t xml:space="preserve">, </w:t>
      </w:r>
      <w:r w:rsidR="009D75A4" w:rsidRPr="008A7EC9">
        <w:t>Altesse</w:t>
      </w:r>
      <w:r>
        <w:t>.</w:t>
      </w:r>
    </w:p>
    <w:p w14:paraId="13CC2135" w14:textId="77777777" w:rsidR="00BF7D4A" w:rsidRDefault="009D75A4" w:rsidP="009D75A4">
      <w:r w:rsidRPr="008A7EC9">
        <w:t>Alors</w:t>
      </w:r>
      <w:r w:rsidR="00BF7D4A">
        <w:t xml:space="preserve">, </w:t>
      </w:r>
      <w:r w:rsidRPr="008A7EC9">
        <w:t>avec un sourire d</w:t>
      </w:r>
      <w:r w:rsidR="00BF7D4A">
        <w:t>’</w:t>
      </w:r>
      <w:r w:rsidRPr="008A7EC9">
        <w:t>un infini mépris</w:t>
      </w:r>
      <w:r w:rsidR="00BF7D4A">
        <w:t xml:space="preserve">, </w:t>
      </w:r>
      <w:r w:rsidRPr="008A7EC9">
        <w:t>elle lui mit la main sur l</w:t>
      </w:r>
      <w:r w:rsidR="00BF7D4A">
        <w:t>’</w:t>
      </w:r>
      <w:r w:rsidRPr="008A7EC9">
        <w:t>épaule</w:t>
      </w:r>
      <w:r w:rsidR="00BF7D4A">
        <w:t> :</w:t>
      </w:r>
    </w:p>
    <w:p w14:paraId="6332B71E" w14:textId="77777777" w:rsidR="00BF7D4A" w:rsidRDefault="00BF7D4A" w:rsidP="009D75A4">
      <w:r>
        <w:t>— </w:t>
      </w:r>
      <w:r w:rsidR="009D75A4" w:rsidRPr="008A7EC9">
        <w:t>Ainsi</w:t>
      </w:r>
      <w:r>
        <w:t xml:space="preserve">, </w:t>
      </w:r>
      <w:r w:rsidR="009D75A4" w:rsidRPr="008A7EC9">
        <w:t>dit-elle</w:t>
      </w:r>
      <w:r>
        <w:t xml:space="preserve">, </w:t>
      </w:r>
      <w:r w:rsidR="009D75A4" w:rsidRPr="008A7EC9">
        <w:t>tu as pu te figurer une seconde que j</w:t>
      </w:r>
      <w:r>
        <w:t>’</w:t>
      </w:r>
      <w:r w:rsidR="009D75A4" w:rsidRPr="008A7EC9">
        <w:t>allais te laisser l</w:t>
      </w:r>
      <w:r>
        <w:t>’</w:t>
      </w:r>
      <w:r w:rsidR="009D75A4" w:rsidRPr="008A7EC9">
        <w:t>écrouer</w:t>
      </w:r>
      <w:r>
        <w:t> ?</w:t>
      </w:r>
    </w:p>
    <w:p w14:paraId="634CEA7B" w14:textId="77777777" w:rsidR="00BF7D4A" w:rsidRDefault="009D75A4" w:rsidP="009D75A4">
      <w:r w:rsidRPr="008A7EC9">
        <w:t>Une majesté écrasante était dans son regard</w:t>
      </w:r>
      <w:r w:rsidR="00BF7D4A">
        <w:t xml:space="preserve">, </w:t>
      </w:r>
      <w:r w:rsidRPr="008A7EC9">
        <w:t>dans sa stat</w:t>
      </w:r>
      <w:r w:rsidRPr="008A7EC9">
        <w:t>u</w:t>
      </w:r>
      <w:r w:rsidRPr="008A7EC9">
        <w:t>re</w:t>
      </w:r>
      <w:r w:rsidR="00BF7D4A">
        <w:t xml:space="preserve">, </w:t>
      </w:r>
      <w:r w:rsidRPr="008A7EC9">
        <w:t>dans sa parole</w:t>
      </w:r>
      <w:r w:rsidR="00BF7D4A">
        <w:t xml:space="preserve"> ; </w:t>
      </w:r>
      <w:r w:rsidRPr="008A7EC9">
        <w:t>je vis le lieutenant baisser la tête</w:t>
      </w:r>
      <w:r w:rsidR="00BF7D4A">
        <w:t xml:space="preserve"> ; </w:t>
      </w:r>
      <w:r w:rsidRPr="008A7EC9">
        <w:t>il tre</w:t>
      </w:r>
      <w:r w:rsidRPr="008A7EC9">
        <w:t>m</w:t>
      </w:r>
      <w:r w:rsidRPr="008A7EC9">
        <w:t>blait de tous ses membres</w:t>
      </w:r>
      <w:r w:rsidR="00BF7D4A">
        <w:t>.</w:t>
      </w:r>
    </w:p>
    <w:p w14:paraId="745E99CB" w14:textId="27B7A4DC" w:rsidR="00BF7D4A" w:rsidRDefault="00BF7D4A" w:rsidP="009D75A4">
      <w:r>
        <w:t>— </w:t>
      </w:r>
      <w:r w:rsidR="009D75A4" w:rsidRPr="008A7EC9">
        <w:t>Ludwig de Hagen</w:t>
      </w:r>
      <w:r>
        <w:t xml:space="preserve"> ! </w:t>
      </w:r>
      <w:r w:rsidR="009D75A4" w:rsidRPr="008A7EC9">
        <w:t>poursuivit-elle</w:t>
      </w:r>
      <w:r>
        <w:t xml:space="preserve">. </w:t>
      </w:r>
      <w:r w:rsidR="009D75A4" w:rsidRPr="008A7EC9">
        <w:t>Un jour</w:t>
      </w:r>
      <w:r>
        <w:t xml:space="preserve">, </w:t>
      </w:r>
      <w:r w:rsidR="009D75A4" w:rsidRPr="008A7EC9">
        <w:t>voilà quatre ans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appris qu</w:t>
      </w:r>
      <w:r>
        <w:t>’</w:t>
      </w:r>
      <w:r w:rsidR="009D75A4" w:rsidRPr="008A7EC9">
        <w:t xml:space="preserve">un officier du </w:t>
      </w:r>
      <w:r w:rsidRPr="008A7EC9">
        <w:t>7</w:t>
      </w:r>
      <w:r w:rsidRPr="00BF7D4A">
        <w:rPr>
          <w:vertAlign w:val="superscript"/>
        </w:rPr>
        <w:t>e</w:t>
      </w:r>
      <w:r w:rsidR="009D75A4" w:rsidRPr="008A7EC9">
        <w:t xml:space="preserve"> hussards avait joué</w:t>
      </w:r>
      <w:r>
        <w:t xml:space="preserve">, </w:t>
      </w:r>
      <w:r w:rsidR="009D75A4" w:rsidRPr="008A7EC9">
        <w:t>avait tr</w:t>
      </w:r>
      <w:r w:rsidR="009D75A4" w:rsidRPr="008A7EC9">
        <w:t>i</w:t>
      </w:r>
      <w:r w:rsidR="009D75A4" w:rsidRPr="008A7EC9">
        <w:t>ché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était pour lui le déshonneur et la mort</w:t>
      </w:r>
      <w:r>
        <w:t xml:space="preserve">. </w:t>
      </w:r>
      <w:r w:rsidR="009D75A4" w:rsidRPr="008A7EC9">
        <w:t>Le lendemain</w:t>
      </w:r>
      <w:r>
        <w:t xml:space="preserve">, </w:t>
      </w:r>
      <w:r w:rsidR="009D75A4" w:rsidRPr="008A7EC9">
        <w:t>les dettes de cet officier étaient payées</w:t>
      </w:r>
      <w:r>
        <w:t xml:space="preserve">, </w:t>
      </w:r>
      <w:r w:rsidR="009D75A4" w:rsidRPr="008A7EC9">
        <w:t>l</w:t>
      </w:r>
      <w:r>
        <w:t>’</w:t>
      </w:r>
      <w:r w:rsidR="009D75A4" w:rsidRPr="008A7EC9">
        <w:t>affaire était étouffée</w:t>
      </w:r>
      <w:r>
        <w:t xml:space="preserve">, </w:t>
      </w:r>
      <w:r w:rsidR="009D75A4" w:rsidRPr="008A7EC9">
        <w:t>et lui-même</w:t>
      </w:r>
      <w:r>
        <w:t xml:space="preserve">, </w:t>
      </w:r>
      <w:r w:rsidR="009D75A4" w:rsidRPr="008A7EC9">
        <w:t>pris par moi comme officier d</w:t>
      </w:r>
      <w:r>
        <w:t>’</w:t>
      </w:r>
      <w:r w:rsidR="009D75A4" w:rsidRPr="008A7EC9">
        <w:t>ordonnance</w:t>
      </w:r>
      <w:r>
        <w:t xml:space="preserve">, </w:t>
      </w:r>
      <w:r w:rsidR="009D75A4" w:rsidRPr="008A7EC9">
        <w:t>étonnait to</w:t>
      </w:r>
      <w:r w:rsidR="009D75A4" w:rsidRPr="008A7EC9">
        <w:t>u</w:t>
      </w:r>
      <w:r w:rsidR="009D75A4" w:rsidRPr="008A7EC9">
        <w:t>te la garnison par son étrange et rapide fortune</w:t>
      </w:r>
      <w:r>
        <w:t xml:space="preserve">. </w:t>
      </w:r>
      <w:r w:rsidR="009D75A4" w:rsidRPr="008A7EC9">
        <w:t>On en fit des commentaires que j</w:t>
      </w:r>
      <w:r>
        <w:t>’</w:t>
      </w:r>
      <w:r w:rsidR="009D75A4" w:rsidRPr="008A7EC9">
        <w:t>ai méprisés</w:t>
      </w:r>
      <w:r>
        <w:t xml:space="preserve">. </w:t>
      </w:r>
      <w:r w:rsidR="009D75A4" w:rsidRPr="008A7EC9">
        <w:t>Tu sais</w:t>
      </w:r>
      <w:r>
        <w:t xml:space="preserve">, </w:t>
      </w:r>
      <w:r w:rsidR="009D75A4" w:rsidRPr="008A7EC9">
        <w:t>toi</w:t>
      </w:r>
      <w:r>
        <w:t xml:space="preserve">, </w:t>
      </w:r>
      <w:r w:rsidR="009D75A4" w:rsidRPr="008A7EC9">
        <w:t>qu</w:t>
      </w:r>
      <w:r>
        <w:t>’</w:t>
      </w:r>
      <w:r w:rsidR="009D75A4" w:rsidRPr="008A7EC9">
        <w:t>il n</w:t>
      </w:r>
      <w:r>
        <w:t>’</w:t>
      </w:r>
      <w:r w:rsidR="009D75A4" w:rsidRPr="008A7EC9">
        <w:t>y a eu</w:t>
      </w:r>
      <w:r>
        <w:t xml:space="preserve">, </w:t>
      </w:r>
      <w:r w:rsidR="009D75A4" w:rsidRPr="008A7EC9">
        <w:t>dans mon geste</w:t>
      </w:r>
      <w:r>
        <w:t xml:space="preserve">, </w:t>
      </w:r>
      <w:r w:rsidR="009D75A4" w:rsidRPr="008A7EC9">
        <w:t>que le désir d</w:t>
      </w:r>
      <w:r>
        <w:t>’</w:t>
      </w:r>
      <w:r w:rsidR="009D75A4" w:rsidRPr="008A7EC9">
        <w:t>arracher à l</w:t>
      </w:r>
      <w:r>
        <w:t>’</w:t>
      </w:r>
      <w:r w:rsidR="009D75A4" w:rsidRPr="008A7EC9">
        <w:t>infamie un homme jeune</w:t>
      </w:r>
      <w:r>
        <w:t xml:space="preserve">, </w:t>
      </w:r>
      <w:r w:rsidR="009D75A4" w:rsidRPr="008A7EC9">
        <w:t>brave</w:t>
      </w:r>
      <w:r>
        <w:t xml:space="preserve">, </w:t>
      </w:r>
      <w:r w:rsidR="009D75A4" w:rsidRPr="008A7EC9">
        <w:t>porteur d</w:t>
      </w:r>
      <w:r>
        <w:t>’</w:t>
      </w:r>
      <w:r w:rsidR="009D75A4" w:rsidRPr="008A7EC9">
        <w:t>un grand nom</w:t>
      </w:r>
      <w:r>
        <w:t xml:space="preserve">, </w:t>
      </w:r>
      <w:r w:rsidR="009D75A4" w:rsidRPr="008A7EC9">
        <w:t>et que je croyais loyal</w:t>
      </w:r>
      <w:r>
        <w:t>.</w:t>
      </w:r>
    </w:p>
    <w:p w14:paraId="4426294A" w14:textId="77777777" w:rsidR="00BF7D4A" w:rsidRDefault="009D75A4" w:rsidP="009D75A4">
      <w:r w:rsidRPr="008A7EC9">
        <w:t>Celui-ci</w:t>
      </w:r>
      <w:r w:rsidR="00BF7D4A">
        <w:t xml:space="preserve">, </w:t>
      </w:r>
      <w:r w:rsidRPr="008A7EC9">
        <w:t>dit-elle en me désignant</w:t>
      </w:r>
      <w:r w:rsidR="00BF7D4A">
        <w:t xml:space="preserve">, </w:t>
      </w:r>
      <w:proofErr w:type="gramStart"/>
      <w:r w:rsidRPr="008A7EC9">
        <w:t>par contre</w:t>
      </w:r>
      <w:proofErr w:type="gramEnd"/>
      <w:r w:rsidR="00BF7D4A">
        <w:t xml:space="preserve">, </w:t>
      </w:r>
      <w:r w:rsidRPr="008A7EC9">
        <w:t>non seul</w:t>
      </w:r>
      <w:r w:rsidRPr="008A7EC9">
        <w:t>e</w:t>
      </w:r>
      <w:r w:rsidRPr="008A7EC9">
        <w:t>ment ne me devait rien</w:t>
      </w:r>
      <w:r w:rsidR="00BF7D4A">
        <w:t xml:space="preserve">, </w:t>
      </w:r>
      <w:r w:rsidRPr="008A7EC9">
        <w:t>mais encore par des soupçons injustes</w:t>
      </w:r>
      <w:r w:rsidR="00BF7D4A">
        <w:t xml:space="preserve">, </w:t>
      </w:r>
      <w:r w:rsidRPr="008A7EC9">
        <w:t>je l</w:t>
      </w:r>
      <w:r w:rsidR="00BF7D4A">
        <w:t>’</w:t>
      </w:r>
      <w:r w:rsidRPr="008A7EC9">
        <w:t>ai tout d</w:t>
      </w:r>
      <w:r w:rsidR="00BF7D4A">
        <w:t>’</w:t>
      </w:r>
      <w:r w:rsidRPr="008A7EC9">
        <w:t>abord chargé d</w:t>
      </w:r>
      <w:r w:rsidR="00BF7D4A">
        <w:t>’</w:t>
      </w:r>
      <w:r w:rsidRPr="008A7EC9">
        <w:t>indifférence et de mépris</w:t>
      </w:r>
      <w:r w:rsidR="00BF7D4A">
        <w:t xml:space="preserve">. </w:t>
      </w:r>
      <w:r w:rsidRPr="008A7EC9">
        <w:t>Il ne s</w:t>
      </w:r>
      <w:r w:rsidR="00BF7D4A">
        <w:t>’</w:t>
      </w:r>
      <w:r w:rsidRPr="008A7EC9">
        <w:t>est pas rebuté</w:t>
      </w:r>
      <w:r w:rsidR="00BF7D4A">
        <w:t xml:space="preserve">. </w:t>
      </w:r>
      <w:r w:rsidRPr="008A7EC9">
        <w:t>Il a</w:t>
      </w:r>
      <w:r w:rsidR="00BF7D4A">
        <w:t xml:space="preserve">, </w:t>
      </w:r>
      <w:r w:rsidRPr="008A7EC9">
        <w:t>dans l</w:t>
      </w:r>
      <w:r w:rsidR="00BF7D4A">
        <w:t>’</w:t>
      </w:r>
      <w:r w:rsidRPr="008A7EC9">
        <w:t>ombre</w:t>
      </w:r>
      <w:r w:rsidR="00BF7D4A">
        <w:t xml:space="preserve">, </w:t>
      </w:r>
      <w:r w:rsidRPr="008A7EC9">
        <w:t>travaillé pour moi</w:t>
      </w:r>
      <w:r w:rsidR="00BF7D4A">
        <w:t xml:space="preserve">. </w:t>
      </w:r>
      <w:r w:rsidRPr="008A7EC9">
        <w:t>Ce qu</w:t>
      </w:r>
      <w:r w:rsidR="00BF7D4A">
        <w:t>’</w:t>
      </w:r>
      <w:r w:rsidRPr="008A7EC9">
        <w:t>il a fait</w:t>
      </w:r>
      <w:r w:rsidR="00BF7D4A">
        <w:t xml:space="preserve">, </w:t>
      </w:r>
      <w:r w:rsidRPr="008A7EC9">
        <w:t>il n</w:t>
      </w:r>
      <w:r w:rsidR="00BF7D4A">
        <w:t>’</w:t>
      </w:r>
      <w:r w:rsidRPr="008A7EC9">
        <w:t>en connaît peut-être même pas encore toute l</w:t>
      </w:r>
      <w:r w:rsidR="00BF7D4A">
        <w:t>’</w:t>
      </w:r>
      <w:r w:rsidRPr="008A7EC9">
        <w:t>importance</w:t>
      </w:r>
      <w:r w:rsidR="00BF7D4A">
        <w:t xml:space="preserve">. </w:t>
      </w:r>
      <w:r w:rsidRPr="008A7EC9">
        <w:t>Il savait en tout cas qu</w:t>
      </w:r>
      <w:r w:rsidR="00BF7D4A">
        <w:t>’</w:t>
      </w:r>
      <w:r w:rsidRPr="008A7EC9">
        <w:t>il risquait sa vie</w:t>
      </w:r>
      <w:r w:rsidR="00BF7D4A">
        <w:t xml:space="preserve">. – </w:t>
      </w:r>
      <w:r w:rsidRPr="008A7EC9">
        <w:t>Et maintenant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est l</w:t>
      </w:r>
      <w:r w:rsidR="00BF7D4A">
        <w:t>’</w:t>
      </w:r>
      <w:r w:rsidRPr="008A7EC9">
        <w:t>homme qui me doit tout qui vient pour arrêter celui à qui je dois tout</w:t>
      </w:r>
      <w:r w:rsidR="00BF7D4A">
        <w:t>.</w:t>
      </w:r>
    </w:p>
    <w:p w14:paraId="4462BB24" w14:textId="77777777" w:rsidR="00BF7D4A" w:rsidRDefault="009D75A4" w:rsidP="009D75A4">
      <w:r w:rsidRPr="008A7EC9">
        <w:lastRenderedPageBreak/>
        <w:t>Des larmes coulaient sur le visage du petit hussard</w:t>
      </w:r>
      <w:r w:rsidR="00BF7D4A">
        <w:t>.</w:t>
      </w:r>
    </w:p>
    <w:p w14:paraId="3EA9F84A" w14:textId="77777777" w:rsidR="00BF7D4A" w:rsidRDefault="00BF7D4A" w:rsidP="009D75A4">
      <w:r>
        <w:t>— </w:t>
      </w:r>
      <w:r w:rsidR="009D75A4" w:rsidRPr="008A7EC9">
        <w:t>Que voulez-vous que je fasse</w:t>
      </w:r>
      <w:r>
        <w:t xml:space="preserve"> ? </w:t>
      </w:r>
      <w:r w:rsidR="009D75A4" w:rsidRPr="008A7EC9">
        <w:t>murmura-t-il d</w:t>
      </w:r>
      <w:r>
        <w:t>’</w:t>
      </w:r>
      <w:r w:rsidR="009D75A4" w:rsidRPr="008A7EC9">
        <w:t>une voix tremblante et rauque</w:t>
      </w:r>
      <w:r>
        <w:t>.</w:t>
      </w:r>
    </w:p>
    <w:p w14:paraId="34F2D651" w14:textId="77777777" w:rsidR="00BF7D4A" w:rsidRDefault="00BF7D4A" w:rsidP="009D75A4">
      <w:r>
        <w:t>— </w:t>
      </w:r>
      <w:r w:rsidR="009D75A4" w:rsidRPr="008A7EC9">
        <w:t>Que tu paies la dette que tu as contractée à mon endroit</w:t>
      </w:r>
      <w:r>
        <w:t xml:space="preserve">, </w:t>
      </w:r>
      <w:r w:rsidR="009D75A4" w:rsidRPr="008A7EC9">
        <w:t>répliqua Aurore</w:t>
      </w:r>
      <w:r>
        <w:t xml:space="preserve">. </w:t>
      </w:r>
      <w:r w:rsidR="009D75A4" w:rsidRPr="008A7EC9">
        <w:t>Le jour en est venu</w:t>
      </w:r>
      <w:r>
        <w:t xml:space="preserve">, </w:t>
      </w:r>
      <w:r w:rsidR="009D75A4" w:rsidRPr="008A7EC9">
        <w:t>et je ne peux pourtant pas te plaindre de t</w:t>
      </w:r>
      <w:r>
        <w:t>’</w:t>
      </w:r>
      <w:r w:rsidR="009D75A4" w:rsidRPr="008A7EC9">
        <w:t>en être mis toi-même dans le cas</w:t>
      </w:r>
      <w:r>
        <w:t>.</w:t>
      </w:r>
    </w:p>
    <w:p w14:paraId="2A0E17A8" w14:textId="77777777" w:rsidR="00BF7D4A" w:rsidRDefault="00BF7D4A" w:rsidP="009D75A4">
      <w:r>
        <w:t>— </w:t>
      </w:r>
      <w:r w:rsidR="009D75A4" w:rsidRPr="008A7EC9">
        <w:t>Ordonnez</w:t>
      </w:r>
      <w:r>
        <w:t xml:space="preserve">, </w:t>
      </w:r>
      <w:r w:rsidR="009D75A4" w:rsidRPr="008A7EC9">
        <w:t>dit-il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obéirai</w:t>
      </w:r>
      <w:r>
        <w:t>.</w:t>
      </w:r>
    </w:p>
    <w:p w14:paraId="30B147E9" w14:textId="77777777" w:rsidR="00BF7D4A" w:rsidRDefault="00BF7D4A" w:rsidP="009D75A4">
      <w:r>
        <w:t>— </w:t>
      </w:r>
      <w:r w:rsidR="009D75A4" w:rsidRPr="008A7EC9">
        <w:t>Descends</w:t>
      </w:r>
      <w:r>
        <w:t xml:space="preserve">, </w:t>
      </w:r>
      <w:r w:rsidR="009D75A4" w:rsidRPr="008A7EC9">
        <w:t>et commence par renvoyer ces soldats</w:t>
      </w:r>
      <w:r>
        <w:t xml:space="preserve">. </w:t>
      </w:r>
      <w:r w:rsidR="009D75A4" w:rsidRPr="008A7EC9">
        <w:t>Trouve un prétexte qui ensuite ne te gêne pas</w:t>
      </w:r>
      <w:r>
        <w:t>.</w:t>
      </w:r>
    </w:p>
    <w:p w14:paraId="270DE6A7" w14:textId="77777777" w:rsidR="00BF7D4A" w:rsidRDefault="00BF7D4A" w:rsidP="009D75A4">
      <w:r>
        <w:t>— </w:t>
      </w:r>
      <w:r w:rsidR="009D75A4" w:rsidRPr="008A7EC9">
        <w:t>Maintenant</w:t>
      </w:r>
      <w:r>
        <w:t xml:space="preserve">, </w:t>
      </w:r>
      <w:r w:rsidR="009D75A4" w:rsidRPr="008A7EC9">
        <w:t>dit-elle</w:t>
      </w:r>
      <w:r>
        <w:t xml:space="preserve">, </w:t>
      </w:r>
      <w:r w:rsidR="009D75A4" w:rsidRPr="008A7EC9">
        <w:t>quand il fut de retour</w:t>
      </w:r>
      <w:r>
        <w:t xml:space="preserve">, </w:t>
      </w:r>
      <w:r w:rsidR="009D75A4" w:rsidRPr="008A7EC9">
        <w:t>va dans la remise</w:t>
      </w:r>
      <w:r>
        <w:t xml:space="preserve">. </w:t>
      </w:r>
      <w:r w:rsidR="009D75A4" w:rsidRPr="008A7EC9">
        <w:t>Il y a encore des chauffeurs</w:t>
      </w:r>
      <w:r>
        <w:t xml:space="preserve">. </w:t>
      </w:r>
      <w:r w:rsidR="009D75A4" w:rsidRPr="008A7EC9">
        <w:t xml:space="preserve">Fais sortir la grande </w:t>
      </w:r>
      <w:r w:rsidR="009D75A4" w:rsidRPr="008A7EC9">
        <w:rPr>
          <w:i/>
          <w:iCs/>
        </w:rPr>
        <w:t>Benz</w:t>
      </w:r>
      <w:r w:rsidR="009D75A4" w:rsidRPr="008A7EC9">
        <w:t xml:space="preserve"> grise</w:t>
      </w:r>
      <w:r>
        <w:t xml:space="preserve">, </w:t>
      </w:r>
      <w:r w:rsidR="009D75A4" w:rsidRPr="008A7EC9">
        <w:t>avec le plein d</w:t>
      </w:r>
      <w:r>
        <w:t>’</w:t>
      </w:r>
      <w:r w:rsidR="009D75A4" w:rsidRPr="008A7EC9">
        <w:t>essence</w:t>
      </w:r>
      <w:r>
        <w:t xml:space="preserve">, </w:t>
      </w:r>
      <w:r w:rsidR="009D75A4" w:rsidRPr="008A7EC9">
        <w:t>phares éteints</w:t>
      </w:r>
      <w:r>
        <w:t xml:space="preserve">, </w:t>
      </w:r>
      <w:r w:rsidR="009D75A4" w:rsidRPr="008A7EC9">
        <w:t>et conduis-la toi-même en bas</w:t>
      </w:r>
      <w:r>
        <w:t xml:space="preserve">. </w:t>
      </w:r>
      <w:r w:rsidR="009D75A4" w:rsidRPr="008A7EC9">
        <w:t>Il est neuf heures moins vingt</w:t>
      </w:r>
      <w:r>
        <w:t xml:space="preserve"> ; </w:t>
      </w:r>
      <w:r w:rsidR="009D75A4" w:rsidRPr="008A7EC9">
        <w:t>sois là à moins dix</w:t>
      </w:r>
      <w:r>
        <w:t>.</w:t>
      </w:r>
    </w:p>
    <w:p w14:paraId="181C0C0D" w14:textId="1C2087FE" w:rsidR="00BF7D4A" w:rsidRDefault="009D75A4" w:rsidP="009D75A4">
      <w:r w:rsidRPr="008A7EC9">
        <w:t>Ayant déployé sur la table une carte routière</w:t>
      </w:r>
      <w:r w:rsidR="00BF7D4A">
        <w:t xml:space="preserve">, </w:t>
      </w:r>
      <w:r w:rsidRPr="008A7EC9">
        <w:t>Aurore la r</w:t>
      </w:r>
      <w:r w:rsidRPr="008A7EC9">
        <w:t>e</w:t>
      </w:r>
      <w:r w:rsidRPr="008A7EC9">
        <w:t>gardait</w:t>
      </w:r>
      <w:r w:rsidR="00BF7D4A">
        <w:t> : « </w:t>
      </w:r>
      <w:r w:rsidRPr="008A7EC9">
        <w:t>C</w:t>
      </w:r>
      <w:r w:rsidR="00BF7D4A">
        <w:t>’</w:t>
      </w:r>
      <w:r w:rsidRPr="008A7EC9">
        <w:t>est évidemment plus court par Aix-la-Chapelle et la Belgique</w:t>
      </w:r>
      <w:r w:rsidR="00BF7D4A">
        <w:t xml:space="preserve">, </w:t>
      </w:r>
      <w:r w:rsidRPr="008A7EC9">
        <w:t>murmura-t-elle</w:t>
      </w:r>
      <w:r w:rsidR="00BF7D4A">
        <w:t xml:space="preserve">, </w:t>
      </w:r>
      <w:r w:rsidRPr="008A7EC9">
        <w:t>mais je connais mieux la route de Wiesbaden et de Thionville</w:t>
      </w:r>
      <w:r w:rsidR="00BF7D4A">
        <w:t>. »</w:t>
      </w:r>
    </w:p>
    <w:p w14:paraId="1C4D94BF" w14:textId="77777777" w:rsidR="00BF7D4A" w:rsidRDefault="00BF7D4A" w:rsidP="009D75A4">
      <w:r>
        <w:t>— </w:t>
      </w:r>
      <w:r w:rsidR="009D75A4" w:rsidRPr="008A7EC9">
        <w:t>Es-tu prêt</w:t>
      </w:r>
      <w:r>
        <w:t xml:space="preserve"> ? </w:t>
      </w:r>
      <w:r w:rsidR="009D75A4" w:rsidRPr="008A7EC9">
        <w:t>me demanda-t-elle</w:t>
      </w:r>
      <w:r>
        <w:t>.</w:t>
      </w:r>
    </w:p>
    <w:p w14:paraId="0B35B829" w14:textId="77777777" w:rsidR="00BF7D4A" w:rsidRDefault="00BF7D4A" w:rsidP="009D75A4">
      <w:r>
        <w:t>— </w:t>
      </w:r>
      <w:r w:rsidR="009D75A4" w:rsidRPr="008A7EC9">
        <w:t>Qu</w:t>
      </w:r>
      <w:r>
        <w:t>’</w:t>
      </w:r>
      <w:r w:rsidR="009D75A4" w:rsidRPr="008A7EC9">
        <w:t>allez-vous faire</w:t>
      </w:r>
      <w:r>
        <w:t xml:space="preserve"> ? </w:t>
      </w:r>
      <w:r w:rsidR="009D75A4" w:rsidRPr="008A7EC9">
        <w:t>interrogeai-je</w:t>
      </w:r>
      <w:r>
        <w:t>.</w:t>
      </w:r>
    </w:p>
    <w:p w14:paraId="7CC3AA44" w14:textId="77777777" w:rsidR="00BF7D4A" w:rsidRDefault="00BF7D4A" w:rsidP="009D75A4">
      <w:r>
        <w:t>— </w:t>
      </w:r>
      <w:r w:rsidR="009D75A4" w:rsidRPr="008A7EC9">
        <w:t>Te reconduire en France</w:t>
      </w:r>
      <w:r>
        <w:t xml:space="preserve">, </w:t>
      </w:r>
      <w:r w:rsidR="009D75A4" w:rsidRPr="008A7EC9">
        <w:t>donc</w:t>
      </w:r>
      <w:r>
        <w:t>.</w:t>
      </w:r>
    </w:p>
    <w:p w14:paraId="20AE24C2" w14:textId="77777777" w:rsidR="00BF7D4A" w:rsidRDefault="009D75A4" w:rsidP="009D75A4">
      <w:r w:rsidRPr="008A7EC9">
        <w:t>Elle ajouta</w:t>
      </w:r>
      <w:r w:rsidR="00BF7D4A">
        <w:t> :</w:t>
      </w:r>
    </w:p>
    <w:p w14:paraId="45D28A4F" w14:textId="77777777" w:rsidR="00BF7D4A" w:rsidRDefault="00BF7D4A" w:rsidP="009D75A4">
      <w:r>
        <w:t>— </w:t>
      </w:r>
      <w:r w:rsidR="009D75A4" w:rsidRPr="008A7EC9">
        <w:t>J</w:t>
      </w:r>
      <w:r>
        <w:t>’</w:t>
      </w:r>
      <w:r w:rsidR="009D75A4" w:rsidRPr="008A7EC9">
        <w:t>ai mis dans la poche de ton pardessus de l</w:t>
      </w:r>
      <w:r>
        <w:t>’</w:t>
      </w:r>
      <w:r w:rsidR="009D75A4" w:rsidRPr="008A7EC9">
        <w:t>argent et un revolver</w:t>
      </w:r>
      <w:r>
        <w:t xml:space="preserve"> : </w:t>
      </w:r>
      <w:r w:rsidR="009D75A4" w:rsidRPr="008A7EC9">
        <w:t>avec cela on va partout</w:t>
      </w:r>
      <w:r>
        <w:t>.</w:t>
      </w:r>
    </w:p>
    <w:p w14:paraId="532523ED" w14:textId="77777777" w:rsidR="00BF7D4A" w:rsidRDefault="009D75A4" w:rsidP="009D75A4">
      <w:r w:rsidRPr="008A7EC9">
        <w:lastRenderedPageBreak/>
        <w:t>Ami</w:t>
      </w:r>
      <w:r w:rsidR="00BF7D4A">
        <w:t xml:space="preserve">, </w:t>
      </w:r>
      <w:r w:rsidRPr="008A7EC9">
        <w:t>Aurore était bien belle alors</w:t>
      </w:r>
      <w:r w:rsidR="00BF7D4A">
        <w:t xml:space="preserve">. </w:t>
      </w:r>
      <w:r w:rsidRPr="008A7EC9">
        <w:t>Si vous aviez pu la voir ainsi</w:t>
      </w:r>
      <w:r w:rsidR="00BF7D4A">
        <w:t xml:space="preserve">, </w:t>
      </w:r>
      <w:r w:rsidRPr="008A7EC9">
        <w:t>vous excuseriez l</w:t>
      </w:r>
      <w:r w:rsidR="00BF7D4A">
        <w:t>’</w:t>
      </w:r>
      <w:r w:rsidRPr="008A7EC9">
        <w:t>émotion qui à cette minute brise ma voix</w:t>
      </w:r>
      <w:r w:rsidR="00BF7D4A">
        <w:t>.</w:t>
      </w:r>
    </w:p>
    <w:p w14:paraId="7D83DF55" w14:textId="77777777" w:rsidR="00BF7D4A" w:rsidRDefault="009D75A4" w:rsidP="009D75A4">
      <w:r w:rsidRPr="008A7EC9">
        <w:t>Un ronflement sourd retentit sous la fenêtre</w:t>
      </w:r>
      <w:r w:rsidR="00BF7D4A">
        <w:t xml:space="preserve">. </w:t>
      </w:r>
      <w:r w:rsidRPr="008A7EC9">
        <w:t xml:space="preserve">La </w:t>
      </w:r>
      <w:r w:rsidRPr="008A7EC9">
        <w:rPr>
          <w:i/>
          <w:iCs/>
        </w:rPr>
        <w:t>Benz</w:t>
      </w:r>
      <w:r w:rsidRPr="008A7EC9">
        <w:t xml:space="preserve"> était là</w:t>
      </w:r>
      <w:r w:rsidR="00BF7D4A">
        <w:t>.</w:t>
      </w:r>
    </w:p>
    <w:p w14:paraId="0FA76BBD" w14:textId="77777777" w:rsidR="00BF7D4A" w:rsidRDefault="00BF7D4A" w:rsidP="009D75A4">
      <w:r>
        <w:t>— </w:t>
      </w:r>
      <w:r w:rsidR="009D75A4" w:rsidRPr="008A7EC9">
        <w:t>Viens</w:t>
      </w:r>
      <w:r>
        <w:t xml:space="preserve">, </w:t>
      </w:r>
      <w:r w:rsidR="009D75A4" w:rsidRPr="008A7EC9">
        <w:t>dit Aurore</w:t>
      </w:r>
      <w:r>
        <w:t>.</w:t>
      </w:r>
    </w:p>
    <w:p w14:paraId="4C320026" w14:textId="77777777" w:rsidR="00BF7D4A" w:rsidRDefault="009D75A4" w:rsidP="009D75A4">
      <w:r w:rsidRPr="008A7EC9">
        <w:t>Au même instant</w:t>
      </w:r>
      <w:r w:rsidR="00BF7D4A">
        <w:t xml:space="preserve">, </w:t>
      </w:r>
      <w:r w:rsidRPr="008A7EC9">
        <w:t>Hagen rentrait</w:t>
      </w:r>
      <w:r w:rsidR="00BF7D4A">
        <w:t>.</w:t>
      </w:r>
    </w:p>
    <w:p w14:paraId="70F69164" w14:textId="77777777" w:rsidR="00BF7D4A" w:rsidRDefault="009D75A4" w:rsidP="009D75A4">
      <w:r w:rsidRPr="008A7EC9">
        <w:t>Comme sa morgue têtue était loin</w:t>
      </w:r>
      <w:r w:rsidR="00BF7D4A">
        <w:t xml:space="preserve">, </w:t>
      </w:r>
      <w:r w:rsidRPr="008A7EC9">
        <w:t>maintenant</w:t>
      </w:r>
      <w:r w:rsidR="00BF7D4A">
        <w:t xml:space="preserve">. </w:t>
      </w:r>
      <w:r w:rsidRPr="008A7EC9">
        <w:t>Il se laissa tomber aux genoux de la grande-duchesse</w:t>
      </w:r>
      <w:r w:rsidR="00BF7D4A">
        <w:t>.</w:t>
      </w:r>
    </w:p>
    <w:p w14:paraId="0594F55E" w14:textId="77777777" w:rsidR="00BF7D4A" w:rsidRDefault="00BF7D4A" w:rsidP="009D75A4">
      <w:r>
        <w:t>— </w:t>
      </w:r>
      <w:r w:rsidR="009D75A4" w:rsidRPr="008A7EC9">
        <w:t>Partir</w:t>
      </w:r>
      <w:r>
        <w:t xml:space="preserve">, </w:t>
      </w:r>
      <w:r w:rsidR="009D75A4" w:rsidRPr="008A7EC9">
        <w:t>vous partez</w:t>
      </w:r>
      <w:r>
        <w:t xml:space="preserve">, </w:t>
      </w:r>
      <w:r w:rsidR="009D75A4" w:rsidRPr="008A7EC9">
        <w:t>avec lui</w:t>
      </w:r>
      <w:r>
        <w:t xml:space="preserve">, </w:t>
      </w:r>
      <w:r w:rsidR="009D75A4" w:rsidRPr="008A7EC9">
        <w:t>pour toujours</w:t>
      </w:r>
      <w:r>
        <w:t xml:space="preserve">, </w:t>
      </w:r>
      <w:r w:rsidR="009D75A4" w:rsidRPr="008A7EC9">
        <w:t>murmura-t-il</w:t>
      </w:r>
      <w:r>
        <w:t xml:space="preserve">, </w:t>
      </w:r>
      <w:r w:rsidR="009D75A4" w:rsidRPr="008A7EC9">
        <w:t>dans un sanglot</w:t>
      </w:r>
      <w:r>
        <w:t>.</w:t>
      </w:r>
    </w:p>
    <w:p w14:paraId="12015F85" w14:textId="77777777" w:rsidR="00BF7D4A" w:rsidRDefault="009D75A4" w:rsidP="009D75A4">
      <w:r w:rsidRPr="008A7EC9">
        <w:t>Elle le regarda avec plus de douceur</w:t>
      </w:r>
      <w:r w:rsidR="00BF7D4A">
        <w:t>.</w:t>
      </w:r>
    </w:p>
    <w:p w14:paraId="537044F2" w14:textId="77777777" w:rsidR="00BF7D4A" w:rsidRDefault="00BF7D4A" w:rsidP="009D75A4">
      <w:r>
        <w:t>— </w:t>
      </w:r>
      <w:r w:rsidR="009D75A4" w:rsidRPr="008A7EC9">
        <w:t>Ayant eu cette idée</w:t>
      </w:r>
      <w:r>
        <w:t xml:space="preserve">, </w:t>
      </w:r>
      <w:r w:rsidR="009D75A4" w:rsidRPr="008A7EC9">
        <w:t>Monsieur de Hagen</w:t>
      </w:r>
      <w:r>
        <w:t xml:space="preserve">, </w:t>
      </w:r>
      <w:r w:rsidR="009D75A4" w:rsidRPr="008A7EC9">
        <w:t>dit-elle</w:t>
      </w:r>
      <w:r>
        <w:t xml:space="preserve">, </w:t>
      </w:r>
      <w:r w:rsidR="009D75A4" w:rsidRPr="008A7EC9">
        <w:t>vous n</w:t>
      </w:r>
      <w:r>
        <w:t>’</w:t>
      </w:r>
      <w:r w:rsidR="009D75A4" w:rsidRPr="008A7EC9">
        <w:t>en avez que plus de mérite d</w:t>
      </w:r>
      <w:r>
        <w:t>’</w:t>
      </w:r>
      <w:r w:rsidR="009D75A4" w:rsidRPr="008A7EC9">
        <w:t>avoir obéi</w:t>
      </w:r>
      <w:r>
        <w:t xml:space="preserve">. </w:t>
      </w:r>
      <w:r w:rsidR="009D75A4" w:rsidRPr="008A7EC9">
        <w:t>Sachez donc que je ne pars pas</w:t>
      </w:r>
      <w:r>
        <w:t xml:space="preserve">. </w:t>
      </w:r>
      <w:r w:rsidR="009D75A4" w:rsidRPr="008A7EC9">
        <w:t>Je suis liée à ces lieux que je déteste par la tâche qu</w:t>
      </w:r>
      <w:r>
        <w:t>’</w:t>
      </w:r>
      <w:r w:rsidR="009D75A4" w:rsidRPr="008A7EC9">
        <w:t>il m</w:t>
      </w:r>
      <w:r>
        <w:t>’</w:t>
      </w:r>
      <w:r w:rsidR="009D75A4" w:rsidRPr="008A7EC9">
        <w:t>y reste à accomplir</w:t>
      </w:r>
      <w:r>
        <w:t xml:space="preserve">. </w:t>
      </w:r>
      <w:r w:rsidR="009D75A4" w:rsidRPr="008A7EC9">
        <w:t>Mais</w:t>
      </w:r>
      <w:r>
        <w:t xml:space="preserve">, </w:t>
      </w:r>
      <w:r w:rsidR="009D75A4" w:rsidRPr="008A7EC9">
        <w:t>pour l</w:t>
      </w:r>
      <w:r>
        <w:t>’</w:t>
      </w:r>
      <w:r w:rsidR="009D75A4" w:rsidRPr="008A7EC9">
        <w:t>instant</w:t>
      </w:r>
      <w:r>
        <w:t xml:space="preserve">, </w:t>
      </w:r>
      <w:r w:rsidR="009D75A4" w:rsidRPr="008A7EC9">
        <w:t>mon devoir est de sauver celui qui a tout sacrifié pour moi</w:t>
      </w:r>
      <w:r>
        <w:t>.</w:t>
      </w:r>
    </w:p>
    <w:p w14:paraId="68DC3CF2" w14:textId="77777777" w:rsidR="00BF7D4A" w:rsidRDefault="00BF7D4A" w:rsidP="009D75A4">
      <w:r>
        <w:t>— </w:t>
      </w:r>
      <w:r w:rsidR="009D75A4" w:rsidRPr="008A7EC9">
        <w:t>Ah</w:t>
      </w:r>
      <w:r>
        <w:t xml:space="preserve"> ! </w:t>
      </w:r>
      <w:r w:rsidR="009D75A4" w:rsidRPr="008A7EC9">
        <w:t>merci</w:t>
      </w:r>
      <w:r>
        <w:t xml:space="preserve">, </w:t>
      </w:r>
      <w:r w:rsidR="009D75A4" w:rsidRPr="008A7EC9">
        <w:t>merci</w:t>
      </w:r>
      <w:r>
        <w:t xml:space="preserve">, </w:t>
      </w:r>
      <w:r w:rsidR="009D75A4" w:rsidRPr="008A7EC9">
        <w:t>dit le jeune homme</w:t>
      </w:r>
      <w:r>
        <w:t>.</w:t>
      </w:r>
    </w:p>
    <w:p w14:paraId="7A5DA210" w14:textId="77777777" w:rsidR="00BF7D4A" w:rsidRDefault="00BF7D4A" w:rsidP="009D75A4">
      <w:r>
        <w:t>— </w:t>
      </w:r>
      <w:r w:rsidR="009D75A4" w:rsidRPr="008A7EC9">
        <w:t>Attendez encore pour me remercier</w:t>
      </w:r>
      <w:r>
        <w:t xml:space="preserve">, </w:t>
      </w:r>
      <w:r w:rsidR="009D75A4" w:rsidRPr="008A7EC9">
        <w:t>dit-elle</w:t>
      </w:r>
      <w:r>
        <w:t xml:space="preserve">. </w:t>
      </w:r>
      <w:r w:rsidR="009D75A4" w:rsidRPr="008A7EC9">
        <w:t>Monsieur de Hagen</w:t>
      </w:r>
      <w:r>
        <w:t xml:space="preserve">, </w:t>
      </w:r>
      <w:r w:rsidR="009D75A4" w:rsidRPr="008A7EC9">
        <w:t>vous avez sur vous</w:t>
      </w:r>
      <w:r>
        <w:t xml:space="preserve">, </w:t>
      </w:r>
      <w:r w:rsidR="009D75A4" w:rsidRPr="008A7EC9">
        <w:t>je présume</w:t>
      </w:r>
      <w:r>
        <w:t xml:space="preserve">, </w:t>
      </w:r>
      <w:r w:rsidR="009D75A4" w:rsidRPr="008A7EC9">
        <w:t>votre carte d</w:t>
      </w:r>
      <w:r>
        <w:t>’</w:t>
      </w:r>
      <w:r w:rsidR="009D75A4" w:rsidRPr="008A7EC9">
        <w:t>identité et votre ordre de mobilisation</w:t>
      </w:r>
      <w:r>
        <w:t> ?</w:t>
      </w:r>
    </w:p>
    <w:p w14:paraId="49D0D7D2" w14:textId="77777777" w:rsidR="00BF7D4A" w:rsidRDefault="009D75A4" w:rsidP="009D75A4">
      <w:r w:rsidRPr="008A7EC9">
        <w:t>Il se releva en chancelant</w:t>
      </w:r>
      <w:r w:rsidR="00BF7D4A">
        <w:t>.</w:t>
      </w:r>
    </w:p>
    <w:p w14:paraId="19BDEBAA" w14:textId="77777777" w:rsidR="00BF7D4A" w:rsidRDefault="00BF7D4A" w:rsidP="009D75A4">
      <w:r>
        <w:t>— </w:t>
      </w:r>
      <w:r w:rsidR="009D75A4" w:rsidRPr="008A7EC9">
        <w:t>Mon ordre de mobilisation</w:t>
      </w:r>
      <w:r>
        <w:t xml:space="preserve"> ? </w:t>
      </w:r>
      <w:r w:rsidR="009D75A4" w:rsidRPr="008A7EC9">
        <w:t>répéta-t-il</w:t>
      </w:r>
      <w:r>
        <w:t xml:space="preserve">, </w:t>
      </w:r>
      <w:r w:rsidR="009D75A4" w:rsidRPr="008A7EC9">
        <w:t>très pâle</w:t>
      </w:r>
      <w:r>
        <w:t>.</w:t>
      </w:r>
    </w:p>
    <w:p w14:paraId="66D98D77" w14:textId="4275250C" w:rsidR="00BF7D4A" w:rsidRDefault="00BF7D4A" w:rsidP="009D75A4">
      <w:r>
        <w:t>— </w:t>
      </w:r>
      <w:r w:rsidR="009D75A4" w:rsidRPr="008A7EC9">
        <w:t>Oui</w:t>
      </w:r>
      <w:r>
        <w:t xml:space="preserve">, </w:t>
      </w:r>
      <w:r w:rsidR="009D75A4" w:rsidRPr="008A7EC9">
        <w:t>dit-elle avec calme</w:t>
      </w:r>
      <w:r>
        <w:t xml:space="preserve">, </w:t>
      </w:r>
      <w:r w:rsidR="009D75A4" w:rsidRPr="008A7EC9">
        <w:t>faites-moi le plaisir de les reme</w:t>
      </w:r>
      <w:r w:rsidR="009D75A4" w:rsidRPr="008A7EC9">
        <w:t>t</w:t>
      </w:r>
      <w:r w:rsidR="009D75A4" w:rsidRPr="008A7EC9">
        <w:t xml:space="preserve">tre à </w:t>
      </w:r>
      <w:r>
        <w:t>M. </w:t>
      </w:r>
      <w:proofErr w:type="spellStart"/>
      <w:r w:rsidR="009D75A4" w:rsidRPr="008A7EC9">
        <w:t>Vignerte</w:t>
      </w:r>
      <w:proofErr w:type="spellEnd"/>
      <w:r>
        <w:t xml:space="preserve">. </w:t>
      </w:r>
      <w:r w:rsidR="009D75A4" w:rsidRPr="008A7EC9">
        <w:t>D</w:t>
      </w:r>
      <w:r>
        <w:t>’</w:t>
      </w:r>
      <w:r w:rsidR="009D75A4" w:rsidRPr="008A7EC9">
        <w:t>ici la frontière</w:t>
      </w:r>
      <w:r>
        <w:t xml:space="preserve">, </w:t>
      </w:r>
      <w:r w:rsidR="009D75A4" w:rsidRPr="008A7EC9">
        <w:t>nous pouvons être arrêtés</w:t>
      </w:r>
      <w:r>
        <w:t xml:space="preserve">. </w:t>
      </w:r>
      <w:r w:rsidR="009D75A4" w:rsidRPr="008A7EC9">
        <w:t>Je sais bien que je n</w:t>
      </w:r>
      <w:r>
        <w:t>’</w:t>
      </w:r>
      <w:r w:rsidR="009D75A4" w:rsidRPr="008A7EC9">
        <w:t>aurais probablement qu</w:t>
      </w:r>
      <w:r>
        <w:t>’</w:t>
      </w:r>
      <w:r w:rsidR="009D75A4" w:rsidRPr="008A7EC9">
        <w:t xml:space="preserve">à me </w:t>
      </w:r>
      <w:r w:rsidR="009D75A4" w:rsidRPr="008A7EC9">
        <w:lastRenderedPageBreak/>
        <w:t>nommer pour avoir finalement raison</w:t>
      </w:r>
      <w:r>
        <w:t xml:space="preserve">. </w:t>
      </w:r>
      <w:r w:rsidR="009D75A4" w:rsidRPr="008A7EC9">
        <w:t>Mais nous pouvons tomber sur des consignes stupides</w:t>
      </w:r>
      <w:r>
        <w:t xml:space="preserve">. </w:t>
      </w:r>
      <w:r w:rsidR="009D75A4" w:rsidRPr="008A7EC9">
        <w:t>Il ne faut pas perdre du temps</w:t>
      </w:r>
      <w:r>
        <w:t xml:space="preserve">. </w:t>
      </w:r>
      <w:r w:rsidR="009D75A4" w:rsidRPr="008A7EC9">
        <w:t>Le lieut</w:t>
      </w:r>
      <w:r w:rsidR="009D75A4" w:rsidRPr="008A7EC9">
        <w:t>e</w:t>
      </w:r>
      <w:r w:rsidR="009D75A4" w:rsidRPr="008A7EC9">
        <w:t>nant de Hagen passera partout</w:t>
      </w:r>
      <w:r>
        <w:t xml:space="preserve">. – </w:t>
      </w:r>
      <w:r w:rsidR="009D75A4" w:rsidRPr="008A7EC9">
        <w:t>Allons vite</w:t>
      </w:r>
      <w:r>
        <w:t>.</w:t>
      </w:r>
    </w:p>
    <w:p w14:paraId="147987D1" w14:textId="77777777" w:rsidR="00BF7D4A" w:rsidRDefault="009D75A4" w:rsidP="009D75A4">
      <w:r w:rsidRPr="008A7EC9">
        <w:t>L</w:t>
      </w:r>
      <w:r w:rsidR="00BF7D4A">
        <w:t>’</w:t>
      </w:r>
      <w:r w:rsidRPr="008A7EC9">
        <w:t>officier était d</w:t>
      </w:r>
      <w:r w:rsidR="00BF7D4A">
        <w:t>’</w:t>
      </w:r>
      <w:r w:rsidRPr="008A7EC9">
        <w:t>une pâleur mortelle</w:t>
      </w:r>
      <w:r w:rsidR="00BF7D4A">
        <w:t xml:space="preserve">. </w:t>
      </w:r>
      <w:r w:rsidRPr="008A7EC9">
        <w:t>Un combat atroce se livrait dans cette âme</w:t>
      </w:r>
      <w:r w:rsidR="00BF7D4A">
        <w:t>.</w:t>
      </w:r>
    </w:p>
    <w:p w14:paraId="09DC7AD9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mon honneur que vous me prenez là</w:t>
      </w:r>
      <w:r>
        <w:t xml:space="preserve">, </w:t>
      </w:r>
      <w:r w:rsidR="009D75A4" w:rsidRPr="008A7EC9">
        <w:t>Madame</w:t>
      </w:r>
      <w:r>
        <w:t xml:space="preserve">, </w:t>
      </w:r>
      <w:r w:rsidR="009D75A4" w:rsidRPr="008A7EC9">
        <w:t>dit-il enfin</w:t>
      </w:r>
      <w:r>
        <w:t>.</w:t>
      </w:r>
    </w:p>
    <w:p w14:paraId="3DF4E87D" w14:textId="77777777" w:rsidR="00BF7D4A" w:rsidRDefault="00BF7D4A" w:rsidP="009D75A4">
      <w:r>
        <w:t>— </w:t>
      </w:r>
      <w:r w:rsidR="009D75A4" w:rsidRPr="008A7EC9">
        <w:t>Je ne ferai jamais que reprendre ce que je vous ai rendu</w:t>
      </w:r>
      <w:r>
        <w:t xml:space="preserve">, </w:t>
      </w:r>
      <w:r w:rsidR="009D75A4" w:rsidRPr="008A7EC9">
        <w:t>Monsieur de Hagen</w:t>
      </w:r>
      <w:r>
        <w:t xml:space="preserve">, </w:t>
      </w:r>
      <w:r w:rsidR="009D75A4" w:rsidRPr="008A7EC9">
        <w:t>répondit impitoyablement Aurore</w:t>
      </w:r>
      <w:r>
        <w:t xml:space="preserve">. </w:t>
      </w:r>
      <w:r w:rsidR="009D75A4" w:rsidRPr="008A7EC9">
        <w:t>Mais il ne faut rien exagérer</w:t>
      </w:r>
      <w:r>
        <w:t xml:space="preserve">. </w:t>
      </w:r>
      <w:r w:rsidR="009D75A4" w:rsidRPr="008A7EC9">
        <w:t>Vous ne serez compromis que si vous le voulez bien</w:t>
      </w:r>
      <w:r>
        <w:t xml:space="preserve">. </w:t>
      </w:r>
      <w:r w:rsidR="009D75A4" w:rsidRPr="008A7EC9">
        <w:t>Je ne vous demande que deux choses</w:t>
      </w:r>
      <w:r>
        <w:t xml:space="preserve">, </w:t>
      </w:r>
      <w:r w:rsidR="009D75A4" w:rsidRPr="008A7EC9">
        <w:t>avertir se</w:t>
      </w:r>
      <w:r w:rsidR="009D75A4" w:rsidRPr="008A7EC9">
        <w:t>u</w:t>
      </w:r>
      <w:r w:rsidR="009D75A4" w:rsidRPr="008A7EC9">
        <w:t>lement après dix heures que nous sommes partis</w:t>
      </w:r>
      <w:r>
        <w:t xml:space="preserve">, </w:t>
      </w:r>
      <w:r w:rsidR="009D75A4" w:rsidRPr="008A7EC9">
        <w:t>et vous arra</w:t>
      </w:r>
      <w:r w:rsidR="009D75A4" w:rsidRPr="008A7EC9">
        <w:t>n</w:t>
      </w:r>
      <w:r w:rsidR="009D75A4" w:rsidRPr="008A7EC9">
        <w:t>ger pour qu</w:t>
      </w:r>
      <w:r>
        <w:t>’</w:t>
      </w:r>
      <w:r w:rsidR="009D75A4" w:rsidRPr="008A7EC9">
        <w:t>on croie que nous avons pris la route d</w:t>
      </w:r>
      <w:r>
        <w:t>’</w:t>
      </w:r>
      <w:r w:rsidR="009D75A4" w:rsidRPr="008A7EC9">
        <w:t>Aix-la-Chapelle</w:t>
      </w:r>
      <w:r>
        <w:t xml:space="preserve">. </w:t>
      </w:r>
      <w:r w:rsidR="009D75A4" w:rsidRPr="008A7EC9">
        <w:t>Si</w:t>
      </w:r>
      <w:r w:rsidR="009D75A4" w:rsidRPr="008A7EC9">
        <w:rPr>
          <w:i/>
          <w:iCs/>
        </w:rPr>
        <w:t xml:space="preserve"> </w:t>
      </w:r>
      <w:r w:rsidR="009D75A4" w:rsidRPr="008A7EC9">
        <w:t>le grand-duc a assez peu de vergogne pour faire jouer téléphone et télégraphe</w:t>
      </w:r>
      <w:r>
        <w:t xml:space="preserve">, </w:t>
      </w:r>
      <w:r w:rsidR="009D75A4" w:rsidRPr="008A7EC9">
        <w:t>il ne faut pas que ce soit dans n</w:t>
      </w:r>
      <w:r w:rsidR="009D75A4" w:rsidRPr="008A7EC9">
        <w:t>o</w:t>
      </w:r>
      <w:r w:rsidR="009D75A4" w:rsidRPr="008A7EC9">
        <w:t>tre direction</w:t>
      </w:r>
      <w:r>
        <w:t xml:space="preserve">. – </w:t>
      </w:r>
      <w:r w:rsidR="009D75A4" w:rsidRPr="008A7EC9">
        <w:t>Allons</w:t>
      </w:r>
      <w:r>
        <w:t xml:space="preserve">, </w:t>
      </w:r>
      <w:r w:rsidR="009D75A4" w:rsidRPr="008A7EC9">
        <w:t>au revoir</w:t>
      </w:r>
      <w:r>
        <w:t xml:space="preserve"> ; </w:t>
      </w:r>
      <w:r w:rsidR="009D75A4" w:rsidRPr="008A7EC9">
        <w:t>demain</w:t>
      </w:r>
      <w:r>
        <w:t xml:space="preserve">, </w:t>
      </w:r>
      <w:r w:rsidR="009D75A4" w:rsidRPr="008A7EC9">
        <w:t>à pareille heure</w:t>
      </w:r>
      <w:r>
        <w:t xml:space="preserve">, </w:t>
      </w:r>
      <w:r w:rsidR="009D75A4" w:rsidRPr="008A7EC9">
        <w:t>je serai de retour</w:t>
      </w:r>
      <w:r>
        <w:t>.</w:t>
      </w:r>
    </w:p>
    <w:p w14:paraId="3159BC45" w14:textId="77777777" w:rsidR="00BF7D4A" w:rsidRDefault="009D75A4" w:rsidP="009D75A4">
      <w:r w:rsidRPr="008A7EC9">
        <w:t>Elle lui tendit une main qu</w:t>
      </w:r>
      <w:r w:rsidR="00BF7D4A">
        <w:t>’</w:t>
      </w:r>
      <w:r w:rsidRPr="008A7EC9">
        <w:t>il mouilla de ses larmes</w:t>
      </w:r>
      <w:r w:rsidR="00BF7D4A">
        <w:t>.</w:t>
      </w:r>
    </w:p>
    <w:p w14:paraId="249B3D5F" w14:textId="77777777" w:rsidR="00BF7D4A" w:rsidRDefault="00BF7D4A" w:rsidP="009D75A4">
      <w:r>
        <w:t>— </w:t>
      </w:r>
      <w:r w:rsidR="009D75A4" w:rsidRPr="008A7EC9">
        <w:t>Je puis compter sur toi</w:t>
      </w:r>
      <w:r>
        <w:t xml:space="preserve">, </w:t>
      </w:r>
      <w:r w:rsidR="009D75A4" w:rsidRPr="008A7EC9">
        <w:t>ami</w:t>
      </w:r>
      <w:r>
        <w:t xml:space="preserve"> ? </w:t>
      </w:r>
      <w:r w:rsidR="009D75A4" w:rsidRPr="008A7EC9">
        <w:t>dit-elle</w:t>
      </w:r>
      <w:r>
        <w:t>.</w:t>
      </w:r>
    </w:p>
    <w:p w14:paraId="54C28125" w14:textId="77777777" w:rsidR="00BF7D4A" w:rsidRDefault="009D75A4" w:rsidP="009D75A4">
      <w:r w:rsidRPr="008A7EC9">
        <w:t>Étranglé par l</w:t>
      </w:r>
      <w:r w:rsidR="00BF7D4A">
        <w:t>’</w:t>
      </w:r>
      <w:r w:rsidRPr="008A7EC9">
        <w:t>émotion</w:t>
      </w:r>
      <w:r w:rsidR="00BF7D4A">
        <w:t xml:space="preserve">, </w:t>
      </w:r>
      <w:r w:rsidRPr="008A7EC9">
        <w:t>il fit signe que oui</w:t>
      </w:r>
      <w:r w:rsidR="00BF7D4A">
        <w:t>.</w:t>
      </w:r>
    </w:p>
    <w:p w14:paraId="11428FA0" w14:textId="77777777" w:rsidR="00BF7D4A" w:rsidRDefault="009D75A4" w:rsidP="009D75A4">
      <w:r w:rsidRPr="008A7EC9">
        <w:t>Ému moi-même</w:t>
      </w:r>
      <w:r w:rsidR="00BF7D4A">
        <w:t xml:space="preserve">, </w:t>
      </w:r>
      <w:r w:rsidRPr="008A7EC9">
        <w:t>profondément</w:t>
      </w:r>
      <w:r w:rsidR="00BF7D4A">
        <w:t xml:space="preserve">, </w:t>
      </w:r>
      <w:r w:rsidRPr="008A7EC9">
        <w:t>je m</w:t>
      </w:r>
      <w:r w:rsidR="00BF7D4A">
        <w:t>’</w:t>
      </w:r>
      <w:r w:rsidRPr="008A7EC9">
        <w:t>approchai et offris aussi ma main à celui qui risquait tout à cette heure pour moi</w:t>
      </w:r>
      <w:r w:rsidR="00BF7D4A">
        <w:t xml:space="preserve">. </w:t>
      </w:r>
      <w:r w:rsidRPr="008A7EC9">
        <w:t>Mais il se recula et me répondit avec un regard de haine indic</w:t>
      </w:r>
      <w:r w:rsidRPr="008A7EC9">
        <w:t>i</w:t>
      </w:r>
      <w:r w:rsidRPr="008A7EC9">
        <w:t>ble</w:t>
      </w:r>
      <w:r w:rsidR="00BF7D4A">
        <w:t> :</w:t>
      </w:r>
    </w:p>
    <w:p w14:paraId="4A02D0BD" w14:textId="77777777" w:rsidR="00BF7D4A" w:rsidRDefault="00BF7D4A" w:rsidP="009D75A4">
      <w:r>
        <w:t>— </w:t>
      </w:r>
      <w:r w:rsidR="009D75A4" w:rsidRPr="008A7EC9">
        <w:t>Monsieur</w:t>
      </w:r>
      <w:r>
        <w:t xml:space="preserve">, </w:t>
      </w:r>
      <w:r w:rsidR="009D75A4" w:rsidRPr="008A7EC9">
        <w:t>je prie Dieu pour que nous nous retrouvions bientôt ailleurs</w:t>
      </w:r>
      <w:r>
        <w:t>.</w:t>
      </w:r>
    </w:p>
    <w:p w14:paraId="76AFBD2B" w14:textId="77777777" w:rsidR="00BF7D4A" w:rsidRDefault="009D75A4" w:rsidP="009D75A4">
      <w:r w:rsidRPr="008A7EC9">
        <w:t>Aurore haussa les épaules</w:t>
      </w:r>
      <w:r w:rsidR="00BF7D4A">
        <w:t xml:space="preserve"> ; </w:t>
      </w:r>
      <w:r w:rsidRPr="008A7EC9">
        <w:t>je l</w:t>
      </w:r>
      <w:r w:rsidR="00BF7D4A">
        <w:t>’</w:t>
      </w:r>
      <w:r w:rsidRPr="008A7EC9">
        <w:t>entendis qui murmurait quelque chose sur la stupidité des hommes</w:t>
      </w:r>
      <w:r w:rsidR="00BF7D4A">
        <w:t xml:space="preserve">. </w:t>
      </w:r>
      <w:r w:rsidRPr="008A7EC9">
        <w:t xml:space="preserve">Mais elle était </w:t>
      </w:r>
      <w:r w:rsidRPr="008A7EC9">
        <w:lastRenderedPageBreak/>
        <w:t>déjà dans l</w:t>
      </w:r>
      <w:r w:rsidR="00BF7D4A">
        <w:t>’</w:t>
      </w:r>
      <w:r w:rsidRPr="008A7EC9">
        <w:t>escalier</w:t>
      </w:r>
      <w:r w:rsidR="00BF7D4A">
        <w:t xml:space="preserve">. </w:t>
      </w:r>
      <w:r w:rsidRPr="008A7EC9">
        <w:t>Je la suivis</w:t>
      </w:r>
      <w:r w:rsidR="00BF7D4A">
        <w:t xml:space="preserve">, </w:t>
      </w:r>
      <w:r w:rsidRPr="008A7EC9">
        <w:t>ayant jeté un dernier regard sur la chambre aux fourrures</w:t>
      </w:r>
      <w:r w:rsidR="00BF7D4A">
        <w:t xml:space="preserve">, </w:t>
      </w:r>
      <w:r w:rsidRPr="008A7EC9">
        <w:t>aux pierreries</w:t>
      </w:r>
      <w:r w:rsidR="00BF7D4A">
        <w:t xml:space="preserve">, </w:t>
      </w:r>
      <w:r w:rsidRPr="008A7EC9">
        <w:t>aux belles fleurs pâles</w:t>
      </w:r>
      <w:r w:rsidR="00BF7D4A">
        <w:t>…</w:t>
      </w:r>
    </w:p>
    <w:p w14:paraId="42CF41B2" w14:textId="77777777" w:rsidR="00BF7D4A" w:rsidRDefault="00BF7D4A" w:rsidP="009D75A4">
      <w:r>
        <w:t>— </w:t>
      </w:r>
      <w:r w:rsidR="009D75A4" w:rsidRPr="008A7EC9">
        <w:t>Monte</w:t>
      </w:r>
      <w:r>
        <w:t xml:space="preserve">, </w:t>
      </w:r>
      <w:r w:rsidR="009D75A4" w:rsidRPr="008A7EC9">
        <w:t>dit-elle à voix basse</w:t>
      </w:r>
      <w:r>
        <w:t>.</w:t>
      </w:r>
    </w:p>
    <w:p w14:paraId="4E0B328B" w14:textId="77777777" w:rsidR="00BF7D4A" w:rsidRDefault="009D75A4" w:rsidP="009D75A4">
      <w:r w:rsidRPr="008A7EC9">
        <w:t>Je pris place dans le baquet de la formidable automobile</w:t>
      </w:r>
      <w:r w:rsidR="00BF7D4A">
        <w:t xml:space="preserve">. </w:t>
      </w:r>
      <w:r w:rsidRPr="008A7EC9">
        <w:t>Nous démarrâmes</w:t>
      </w:r>
      <w:r w:rsidR="00BF7D4A">
        <w:t>.</w:t>
      </w:r>
    </w:p>
    <w:p w14:paraId="4E0C565B" w14:textId="77777777" w:rsidR="00BF7D4A" w:rsidRDefault="009D75A4" w:rsidP="009D75A4">
      <w:r w:rsidRPr="008A7EC9">
        <w:t xml:space="preserve">Quand nous passâmes sur le pont de la </w:t>
      </w:r>
      <w:proofErr w:type="spellStart"/>
      <w:r w:rsidRPr="008A7EC9">
        <w:t>Meilleraie</w:t>
      </w:r>
      <w:proofErr w:type="spellEnd"/>
      <w:r w:rsidR="00BF7D4A">
        <w:t xml:space="preserve">, </w:t>
      </w:r>
      <w:r w:rsidRPr="008A7EC9">
        <w:t xml:space="preserve">neuf heures sonnèrent aux clochers de </w:t>
      </w:r>
      <w:proofErr w:type="spellStart"/>
      <w:r w:rsidRPr="008A7EC9">
        <w:t>Lautenbourg</w:t>
      </w:r>
      <w:proofErr w:type="spellEnd"/>
      <w:r w:rsidRPr="008A7EC9">
        <w:t xml:space="preserve"> et à la vieille tour du château</w:t>
      </w:r>
      <w:r w:rsidR="00BF7D4A">
        <w:t>.</w:t>
      </w:r>
    </w:p>
    <w:p w14:paraId="560355EE" w14:textId="1E9ED2DE" w:rsidR="009D75A4" w:rsidRPr="008A7EC9" w:rsidRDefault="009D75A4" w:rsidP="00BF7D4A">
      <w:pPr>
        <w:pStyle w:val="Centr"/>
      </w:pPr>
      <w:r w:rsidRPr="008A7EC9">
        <w:t>*</w:t>
      </w:r>
    </w:p>
    <w:p w14:paraId="6E69C67A" w14:textId="77777777" w:rsidR="00BF7D4A" w:rsidRDefault="009D75A4" w:rsidP="009D75A4">
      <w:r w:rsidRPr="008A7EC9">
        <w:t>L</w:t>
      </w:r>
      <w:r w:rsidR="00BF7D4A">
        <w:t>’</w:t>
      </w:r>
      <w:r w:rsidRPr="008A7EC9">
        <w:t>interminable ruban blanc de la route brillait doucement sous la lune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automobile y dévalait sans bruit avec une vitesse vertigineuse</w:t>
      </w:r>
      <w:r w:rsidR="00BF7D4A">
        <w:t xml:space="preserve">. </w:t>
      </w:r>
      <w:r w:rsidRPr="008A7EC9">
        <w:t>Dans les virages</w:t>
      </w:r>
      <w:r w:rsidR="00BF7D4A">
        <w:t xml:space="preserve">, </w:t>
      </w:r>
      <w:r w:rsidRPr="008A7EC9">
        <w:t>je sentais la prodigieuse sûreté de main de ma conductrice</w:t>
      </w:r>
      <w:r w:rsidR="00BF7D4A">
        <w:t>.</w:t>
      </w:r>
    </w:p>
    <w:p w14:paraId="1894509B" w14:textId="77777777" w:rsidR="00BF7D4A" w:rsidRDefault="009D75A4" w:rsidP="009D75A4">
      <w:r w:rsidRPr="008A7EC9">
        <w:t>Tout cela s</w:t>
      </w:r>
      <w:r w:rsidR="00BF7D4A">
        <w:t>’</w:t>
      </w:r>
      <w:r w:rsidRPr="008A7EC9">
        <w:t>était accompli avec une telle rapidité que</w:t>
      </w:r>
      <w:r w:rsidR="00BF7D4A">
        <w:t xml:space="preserve">, </w:t>
      </w:r>
      <w:r w:rsidRPr="008A7EC9">
        <w:t>lor</w:t>
      </w:r>
      <w:r w:rsidRPr="008A7EC9">
        <w:t>s</w:t>
      </w:r>
      <w:r w:rsidRPr="008A7EC9">
        <w:t>que je revins à moi</w:t>
      </w:r>
      <w:r w:rsidR="00BF7D4A">
        <w:t xml:space="preserve">, </w:t>
      </w:r>
      <w:r w:rsidRPr="008A7EC9">
        <w:t>nous avions bien déjà accompli une centa</w:t>
      </w:r>
      <w:r w:rsidRPr="008A7EC9">
        <w:t>i</w:t>
      </w:r>
      <w:r w:rsidRPr="008A7EC9">
        <w:t>ne de kilomètres</w:t>
      </w:r>
      <w:r w:rsidR="00BF7D4A">
        <w:t xml:space="preserve">. </w:t>
      </w:r>
      <w:r w:rsidRPr="008A7EC9">
        <w:t>Alors la phrase d</w:t>
      </w:r>
      <w:r w:rsidR="00BF7D4A">
        <w:t>’</w:t>
      </w:r>
      <w:r w:rsidRPr="008A7EC9">
        <w:t>Aurore</w:t>
      </w:r>
      <w:r w:rsidR="00BF7D4A">
        <w:t> : « </w:t>
      </w:r>
      <w:r w:rsidRPr="008A7EC9">
        <w:t>Demain</w:t>
      </w:r>
      <w:r w:rsidR="00BF7D4A">
        <w:t xml:space="preserve">, </w:t>
      </w:r>
      <w:r w:rsidRPr="008A7EC9">
        <w:t>à pareille heure</w:t>
      </w:r>
      <w:r w:rsidR="00BF7D4A">
        <w:t xml:space="preserve">, </w:t>
      </w:r>
      <w:r w:rsidRPr="008A7EC9">
        <w:t>je serai de retour</w:t>
      </w:r>
      <w:r w:rsidR="00BF7D4A">
        <w:t xml:space="preserve"> », </w:t>
      </w:r>
      <w:r w:rsidRPr="008A7EC9">
        <w:t>revint à ma mémoire</w:t>
      </w:r>
      <w:r w:rsidR="00BF7D4A">
        <w:t xml:space="preserve">, </w:t>
      </w:r>
      <w:r w:rsidRPr="008A7EC9">
        <w:t>et je songeai que</w:t>
      </w:r>
      <w:r w:rsidR="00BF7D4A">
        <w:t xml:space="preserve">, </w:t>
      </w:r>
      <w:r w:rsidRPr="008A7EC9">
        <w:t>dans quelques heures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aurais quitté la grande-duchesse</w:t>
      </w:r>
      <w:r w:rsidR="00BF7D4A">
        <w:t>.</w:t>
      </w:r>
    </w:p>
    <w:p w14:paraId="47D1DABA" w14:textId="77777777" w:rsidR="00BF7D4A" w:rsidRDefault="009D75A4" w:rsidP="009D75A4">
      <w:r w:rsidRPr="008A7EC9">
        <w:t>Je ne m</w:t>
      </w:r>
      <w:r w:rsidR="00BF7D4A">
        <w:t>’</w:t>
      </w:r>
      <w:r w:rsidRPr="008A7EC9">
        <w:t>insurgeais pas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allure folle qui nous emportait développait en moi un engourdissement fatal où je découvrais une sorte de bien-être</w:t>
      </w:r>
      <w:r w:rsidR="00BF7D4A">
        <w:t xml:space="preserve">. </w:t>
      </w:r>
      <w:r w:rsidRPr="008A7EC9">
        <w:t>Les bouquets d</w:t>
      </w:r>
      <w:r w:rsidR="00BF7D4A">
        <w:t>’</w:t>
      </w:r>
      <w:r w:rsidRPr="008A7EC9">
        <w:t>arbres noirs</w:t>
      </w:r>
      <w:r w:rsidR="00BF7D4A">
        <w:t xml:space="preserve">, </w:t>
      </w:r>
      <w:r w:rsidRPr="008A7EC9">
        <w:t>les ponts en dos d</w:t>
      </w:r>
      <w:r w:rsidR="00BF7D4A">
        <w:t>’</w:t>
      </w:r>
      <w:r w:rsidRPr="008A7EC9">
        <w:t>âne sur les rivières d</w:t>
      </w:r>
      <w:r w:rsidR="00BF7D4A">
        <w:t>’</w:t>
      </w:r>
      <w:r w:rsidRPr="008A7EC9">
        <w:t>argent gris fuyaient</w:t>
      </w:r>
      <w:r w:rsidR="00BF7D4A">
        <w:t xml:space="preserve">, </w:t>
      </w:r>
      <w:r w:rsidRPr="008A7EC9">
        <w:t>fuyaient</w:t>
      </w:r>
      <w:r w:rsidR="00BF7D4A">
        <w:t xml:space="preserve">. </w:t>
      </w:r>
      <w:r w:rsidRPr="008A7EC9">
        <w:t>Nous croisâmes une voiture chargée de foin</w:t>
      </w:r>
      <w:r w:rsidR="00BF7D4A">
        <w:t xml:space="preserve"> : </w:t>
      </w:r>
      <w:r w:rsidRPr="008A7EC9">
        <w:t>cinquante centimètres plus à gauche</w:t>
      </w:r>
      <w:r w:rsidR="00BF7D4A">
        <w:t xml:space="preserve">, </w:t>
      </w:r>
      <w:r w:rsidRPr="008A7EC9">
        <w:t>c</w:t>
      </w:r>
      <w:r w:rsidR="00BF7D4A">
        <w:t>’</w:t>
      </w:r>
      <w:r w:rsidRPr="008A7EC9">
        <w:t>eût été la mort</w:t>
      </w:r>
      <w:r w:rsidR="00BF7D4A">
        <w:t xml:space="preserve">. </w:t>
      </w:r>
      <w:r w:rsidRPr="008A7EC9">
        <w:t>La mort</w:t>
      </w:r>
      <w:r w:rsidR="00BF7D4A">
        <w:t xml:space="preserve">, </w:t>
      </w:r>
      <w:r w:rsidRPr="008A7EC9">
        <w:t>je répétai ce mot</w:t>
      </w:r>
      <w:r w:rsidR="00BF7D4A">
        <w:t xml:space="preserve">, </w:t>
      </w:r>
      <w:r w:rsidRPr="008A7EC9">
        <w:t>je r</w:t>
      </w:r>
      <w:r w:rsidRPr="008A7EC9">
        <w:t>e</w:t>
      </w:r>
      <w:r w:rsidRPr="008A7EC9">
        <w:t>gardai le visage fermé d</w:t>
      </w:r>
      <w:r w:rsidR="00BF7D4A">
        <w:t>’</w:t>
      </w:r>
      <w:r w:rsidRPr="008A7EC9">
        <w:t>Aurore</w:t>
      </w:r>
      <w:r w:rsidR="00BF7D4A">
        <w:t xml:space="preserve"> ; </w:t>
      </w:r>
      <w:r w:rsidRPr="008A7EC9">
        <w:t>sur le volant roux ses mains gantées de clair mettaient de fines barres blanches</w:t>
      </w:r>
      <w:r w:rsidR="00BF7D4A">
        <w:t>.</w:t>
      </w:r>
    </w:p>
    <w:p w14:paraId="7B33B6E7" w14:textId="77777777" w:rsidR="00BF7D4A" w:rsidRDefault="009D75A4" w:rsidP="009D75A4">
      <w:r w:rsidRPr="008A7EC9">
        <w:lastRenderedPageBreak/>
        <w:t>Et puis</w:t>
      </w:r>
      <w:r w:rsidR="00BF7D4A">
        <w:t xml:space="preserve">, </w:t>
      </w:r>
      <w:r w:rsidRPr="008A7EC9">
        <w:t>soudain</w:t>
      </w:r>
      <w:r w:rsidR="00BF7D4A">
        <w:t xml:space="preserve">, </w:t>
      </w:r>
      <w:r w:rsidRPr="008A7EC9">
        <w:t>je pensai à la Guerre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était donc vrai</w:t>
      </w:r>
      <w:r w:rsidR="00BF7D4A">
        <w:t xml:space="preserve"> ? </w:t>
      </w:r>
      <w:r w:rsidRPr="008A7EC9">
        <w:t>Comment allais-je trouver mon pays</w:t>
      </w:r>
      <w:r w:rsidR="00BF7D4A">
        <w:t xml:space="preserve"> ? </w:t>
      </w:r>
      <w:r w:rsidRPr="008A7EC9">
        <w:t>Mais</w:t>
      </w:r>
      <w:r w:rsidR="00BF7D4A">
        <w:t xml:space="preserve">, </w:t>
      </w:r>
      <w:r w:rsidRPr="008A7EC9">
        <w:t>je l</w:t>
      </w:r>
      <w:r w:rsidR="00BF7D4A">
        <w:t>’</w:t>
      </w:r>
      <w:r w:rsidRPr="008A7EC9">
        <w:t>avoue à ma honte</w:t>
      </w:r>
      <w:r w:rsidR="00BF7D4A">
        <w:t xml:space="preserve">, </w:t>
      </w:r>
      <w:r w:rsidRPr="008A7EC9">
        <w:t>cette idée ne put retenir mon attention</w:t>
      </w:r>
      <w:r w:rsidR="00BF7D4A">
        <w:t xml:space="preserve">, </w:t>
      </w:r>
      <w:r w:rsidRPr="008A7EC9">
        <w:t>tant l</w:t>
      </w:r>
      <w:r w:rsidR="00BF7D4A">
        <w:t>’</w:t>
      </w:r>
      <w:r w:rsidRPr="008A7EC9">
        <w:t>ivresse de la vitesse me berçait</w:t>
      </w:r>
      <w:r w:rsidR="00BF7D4A">
        <w:t xml:space="preserve">, </w:t>
      </w:r>
      <w:r w:rsidRPr="008A7EC9">
        <w:t>m</w:t>
      </w:r>
      <w:r w:rsidR="00BF7D4A">
        <w:t>’</w:t>
      </w:r>
      <w:r w:rsidRPr="008A7EC9">
        <w:t>arrachait à moi-même</w:t>
      </w:r>
      <w:r w:rsidR="00BF7D4A">
        <w:t xml:space="preserve">. </w:t>
      </w:r>
      <w:r w:rsidRPr="008A7EC9">
        <w:t>À cette heure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avais la plus sereine insouciance de ce qui pouvait encore m</w:t>
      </w:r>
      <w:r w:rsidR="00BF7D4A">
        <w:t>’</w:t>
      </w:r>
      <w:r w:rsidRPr="008A7EC9">
        <w:t>arriver</w:t>
      </w:r>
      <w:r w:rsidR="00BF7D4A">
        <w:t>.</w:t>
      </w:r>
    </w:p>
    <w:p w14:paraId="3C266CE9" w14:textId="77777777" w:rsidR="00BF7D4A" w:rsidRDefault="009D75A4" w:rsidP="009D75A4">
      <w:r w:rsidRPr="008A7EC9">
        <w:t>Un abat-jour carré rabattait la lumière d</w:t>
      </w:r>
      <w:r w:rsidR="00BF7D4A">
        <w:t>’</w:t>
      </w:r>
      <w:r w:rsidRPr="008A7EC9">
        <w:t>une lampe électr</w:t>
      </w:r>
      <w:r w:rsidRPr="008A7EC9">
        <w:t>i</w:t>
      </w:r>
      <w:r w:rsidRPr="008A7EC9">
        <w:t>que sur la carte routière</w:t>
      </w:r>
      <w:r w:rsidR="00BF7D4A">
        <w:t xml:space="preserve">, </w:t>
      </w:r>
      <w:r w:rsidRPr="008A7EC9">
        <w:t>mais Aurore ne la consultait presque pas</w:t>
      </w:r>
      <w:r w:rsidR="00BF7D4A">
        <w:t xml:space="preserve">. </w:t>
      </w:r>
      <w:r w:rsidRPr="008A7EC9">
        <w:t>Elle connaissait cette route à merveille</w:t>
      </w:r>
      <w:r w:rsidR="00BF7D4A">
        <w:t xml:space="preserve">. </w:t>
      </w:r>
      <w:r w:rsidRPr="008A7EC9">
        <w:t>Je me rappelai qu</w:t>
      </w:r>
      <w:r w:rsidR="00BF7D4A">
        <w:t>’</w:t>
      </w:r>
      <w:r w:rsidRPr="008A7EC9">
        <w:t>elle m</w:t>
      </w:r>
      <w:r w:rsidR="00BF7D4A">
        <w:t>’</w:t>
      </w:r>
      <w:r w:rsidRPr="008A7EC9">
        <w:t>avait dit l</w:t>
      </w:r>
      <w:r w:rsidR="00BF7D4A">
        <w:t>’</w:t>
      </w:r>
      <w:r w:rsidRPr="008A7EC9">
        <w:t>avoir fait nombre de fois</w:t>
      </w:r>
      <w:r w:rsidR="00BF7D4A">
        <w:t xml:space="preserve">, </w:t>
      </w:r>
      <w:r w:rsidRPr="008A7EC9">
        <w:t>en allant aux eaux</w:t>
      </w:r>
      <w:r w:rsidR="00BF7D4A">
        <w:t>.</w:t>
      </w:r>
    </w:p>
    <w:p w14:paraId="3E530866" w14:textId="77777777" w:rsidR="00BF7D4A" w:rsidRDefault="009D75A4" w:rsidP="009D75A4">
      <w:r w:rsidRPr="008A7EC9">
        <w:t>Elle savait</w:t>
      </w:r>
      <w:r w:rsidR="00BF7D4A">
        <w:t xml:space="preserve">, </w:t>
      </w:r>
      <w:r w:rsidRPr="008A7EC9">
        <w:t>au moment voulu</w:t>
      </w:r>
      <w:r w:rsidR="00BF7D4A">
        <w:t xml:space="preserve">, </w:t>
      </w:r>
      <w:r w:rsidRPr="008A7EC9">
        <w:t>contourner à point les villes</w:t>
      </w:r>
      <w:r w:rsidR="00BF7D4A">
        <w:t xml:space="preserve">, </w:t>
      </w:r>
      <w:r w:rsidRPr="008A7EC9">
        <w:t>dont la lueur rouge grandissait</w:t>
      </w:r>
      <w:r w:rsidR="00BF7D4A">
        <w:t xml:space="preserve">, </w:t>
      </w:r>
      <w:r w:rsidRPr="008A7EC9">
        <w:t>venait à droite ou à gauche</w:t>
      </w:r>
      <w:r w:rsidR="00BF7D4A">
        <w:t xml:space="preserve">, </w:t>
      </w:r>
      <w:r w:rsidRPr="008A7EC9">
        <w:t>puis</w:t>
      </w:r>
      <w:r w:rsidR="00BF7D4A">
        <w:t xml:space="preserve">, </w:t>
      </w:r>
      <w:r w:rsidRPr="008A7EC9">
        <w:t>dépassée</w:t>
      </w:r>
      <w:r w:rsidR="00BF7D4A">
        <w:t xml:space="preserve">, </w:t>
      </w:r>
      <w:r w:rsidRPr="008A7EC9">
        <w:t>disparaissait</w:t>
      </w:r>
      <w:r w:rsidR="00BF7D4A">
        <w:t xml:space="preserve">. </w:t>
      </w:r>
      <w:r w:rsidRPr="008A7EC9">
        <w:t>Trois ou quatre fois</w:t>
      </w:r>
      <w:r w:rsidR="00BF7D4A">
        <w:t xml:space="preserve">, </w:t>
      </w:r>
      <w:r w:rsidRPr="008A7EC9">
        <w:t>elle me dit</w:t>
      </w:r>
      <w:r w:rsidR="00BF7D4A">
        <w:t xml:space="preserve"> : </w:t>
      </w:r>
      <w:r w:rsidRPr="008A7EC9">
        <w:t>Cassel</w:t>
      </w:r>
      <w:r w:rsidR="00BF7D4A">
        <w:t xml:space="preserve">, </w:t>
      </w:r>
      <w:r w:rsidRPr="008A7EC9">
        <w:t>Giessen</w:t>
      </w:r>
      <w:r w:rsidR="00BF7D4A">
        <w:t xml:space="preserve">, </w:t>
      </w:r>
      <w:r w:rsidRPr="008A7EC9">
        <w:t>Wetzlar</w:t>
      </w:r>
      <w:r w:rsidR="00BF7D4A">
        <w:t>…</w:t>
      </w:r>
    </w:p>
    <w:p w14:paraId="57C30B63" w14:textId="77777777" w:rsidR="00BF7D4A" w:rsidRDefault="009D75A4" w:rsidP="009D75A4">
      <w:r w:rsidRPr="008A7EC9">
        <w:t>Cassel</w:t>
      </w:r>
      <w:r w:rsidR="00BF7D4A">
        <w:t xml:space="preserve">, </w:t>
      </w:r>
      <w:r w:rsidRPr="008A7EC9">
        <w:t>Giessen</w:t>
      </w:r>
      <w:r w:rsidR="00BF7D4A">
        <w:t xml:space="preserve">, </w:t>
      </w:r>
      <w:r w:rsidRPr="008A7EC9">
        <w:t>Wetzlar</w:t>
      </w:r>
      <w:r w:rsidR="00BF7D4A">
        <w:t xml:space="preserve"> ! </w:t>
      </w:r>
      <w:r w:rsidRPr="008A7EC9">
        <w:t>que m</w:t>
      </w:r>
      <w:r w:rsidR="00BF7D4A">
        <w:t>’</w:t>
      </w:r>
      <w:r w:rsidRPr="008A7EC9">
        <w:t>importait</w:t>
      </w:r>
      <w:r w:rsidR="00BF7D4A">
        <w:t> ?</w:t>
      </w:r>
    </w:p>
    <w:p w14:paraId="2B771205" w14:textId="77777777" w:rsidR="00BF7D4A" w:rsidRDefault="009D75A4" w:rsidP="009D75A4">
      <w:r w:rsidRPr="008A7EC9">
        <w:t>Sous la lumière</w:t>
      </w:r>
      <w:r w:rsidR="00BF7D4A">
        <w:t xml:space="preserve">, </w:t>
      </w:r>
      <w:r w:rsidRPr="008A7EC9">
        <w:t xml:space="preserve">près du </w:t>
      </w:r>
      <w:proofErr w:type="spellStart"/>
      <w:r w:rsidRPr="008A7EC9">
        <w:t>spidomètre</w:t>
      </w:r>
      <w:proofErr w:type="spellEnd"/>
      <w:r w:rsidR="00BF7D4A">
        <w:t xml:space="preserve">, </w:t>
      </w:r>
      <w:r w:rsidRPr="008A7EC9">
        <w:t>une montre brillait</w:t>
      </w:r>
      <w:r w:rsidR="00BF7D4A">
        <w:t xml:space="preserve">. </w:t>
      </w:r>
      <w:r w:rsidRPr="008A7EC9">
        <w:t>Mais je ne voyais pas les heures</w:t>
      </w:r>
      <w:r w:rsidR="00BF7D4A">
        <w:t xml:space="preserve">. </w:t>
      </w:r>
      <w:r w:rsidRPr="008A7EC9">
        <w:t>Je ne pensais plus</w:t>
      </w:r>
      <w:r w:rsidR="00BF7D4A">
        <w:t>…</w:t>
      </w:r>
    </w:p>
    <w:p w14:paraId="67FE9372" w14:textId="77777777" w:rsidR="00BF7D4A" w:rsidRDefault="009D75A4" w:rsidP="009D75A4">
      <w:r w:rsidRPr="008A7EC9">
        <w:t>Sans ralentir</w:t>
      </w:r>
      <w:r w:rsidR="00BF7D4A">
        <w:t xml:space="preserve">, </w:t>
      </w:r>
      <w:r w:rsidRPr="008A7EC9">
        <w:t>nous traversâmes une cité mont</w:t>
      </w:r>
      <w:r w:rsidR="00C90483">
        <w:t>u</w:t>
      </w:r>
      <w:r w:rsidRPr="008A7EC9">
        <w:t>euse</w:t>
      </w:r>
      <w:r w:rsidR="00BF7D4A">
        <w:t xml:space="preserve">, </w:t>
      </w:r>
      <w:r w:rsidRPr="008A7EC9">
        <w:t>avec des maisons perdues dans des entassements de verdure noire</w:t>
      </w:r>
      <w:r w:rsidR="00BF7D4A">
        <w:t>.</w:t>
      </w:r>
    </w:p>
    <w:p w14:paraId="30D81F3F" w14:textId="77777777" w:rsidR="00BF7D4A" w:rsidRDefault="00BF7D4A" w:rsidP="009D75A4">
      <w:r>
        <w:t>— </w:t>
      </w:r>
      <w:r w:rsidR="009D75A4" w:rsidRPr="008A7EC9">
        <w:t>Wiesbaden</w:t>
      </w:r>
      <w:r>
        <w:t xml:space="preserve">, </w:t>
      </w:r>
      <w:r w:rsidR="009D75A4" w:rsidRPr="008A7EC9">
        <w:t>murmura Aurore</w:t>
      </w:r>
      <w:r>
        <w:t xml:space="preserve"> ; </w:t>
      </w:r>
      <w:r w:rsidR="009D75A4" w:rsidRPr="008A7EC9">
        <w:t>ma villa</w:t>
      </w:r>
      <w:r>
        <w:t xml:space="preserve">, </w:t>
      </w:r>
      <w:r w:rsidR="009D75A4" w:rsidRPr="008A7EC9">
        <w:t>dit-elle</w:t>
      </w:r>
      <w:r>
        <w:t xml:space="preserve">, </w:t>
      </w:r>
      <w:r w:rsidR="009D75A4" w:rsidRPr="008A7EC9">
        <w:t>en pa</w:t>
      </w:r>
      <w:r w:rsidR="009D75A4" w:rsidRPr="008A7EC9">
        <w:t>s</w:t>
      </w:r>
      <w:r w:rsidR="009D75A4" w:rsidRPr="008A7EC9">
        <w:t>sant devant une de ces maisons</w:t>
      </w:r>
      <w:r>
        <w:t xml:space="preserve">. </w:t>
      </w:r>
      <w:r w:rsidR="009D75A4" w:rsidRPr="008A7EC9">
        <w:t>Il n</w:t>
      </w:r>
      <w:r>
        <w:t>’</w:t>
      </w:r>
      <w:r w:rsidR="009D75A4" w:rsidRPr="008A7EC9">
        <w:t>est pas une heure</w:t>
      </w:r>
      <w:r>
        <w:t xml:space="preserve">. </w:t>
      </w:r>
      <w:r w:rsidR="009D75A4" w:rsidRPr="008A7EC9">
        <w:t>Nous avons bien marché</w:t>
      </w:r>
      <w:r>
        <w:t>.</w:t>
      </w:r>
    </w:p>
    <w:p w14:paraId="495B3B0E" w14:textId="77777777" w:rsidR="00BF7D4A" w:rsidRDefault="009D75A4" w:rsidP="009D75A4">
      <w:r w:rsidRPr="008A7EC9">
        <w:t>Elle prit à droite</w:t>
      </w:r>
      <w:r w:rsidR="00BF7D4A">
        <w:t xml:space="preserve">, </w:t>
      </w:r>
      <w:r w:rsidRPr="008A7EC9">
        <w:t>à un embranchement</w:t>
      </w:r>
      <w:r w:rsidR="00BF7D4A">
        <w:t xml:space="preserve">. </w:t>
      </w:r>
      <w:r w:rsidRPr="008A7EC9">
        <w:t>Dans le lointain</w:t>
      </w:r>
      <w:r w:rsidR="00BF7D4A">
        <w:t xml:space="preserve">, </w:t>
      </w:r>
      <w:r w:rsidRPr="008A7EC9">
        <w:t>à gauche</w:t>
      </w:r>
      <w:r w:rsidR="00BF7D4A">
        <w:t xml:space="preserve">, </w:t>
      </w:r>
      <w:r w:rsidRPr="008A7EC9">
        <w:t>la lueur d</w:t>
      </w:r>
      <w:r w:rsidR="00BF7D4A">
        <w:t>’</w:t>
      </w:r>
      <w:r w:rsidRPr="008A7EC9">
        <w:t>une grande ville éclaira le bas du ciel</w:t>
      </w:r>
      <w:r w:rsidR="00BF7D4A">
        <w:t>.</w:t>
      </w:r>
    </w:p>
    <w:p w14:paraId="1F7595E0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Mayence</w:t>
      </w:r>
      <w:r>
        <w:t xml:space="preserve">, </w:t>
      </w:r>
      <w:r w:rsidR="009D75A4" w:rsidRPr="008A7EC9">
        <w:t>dit-elle</w:t>
      </w:r>
      <w:r>
        <w:t xml:space="preserve">, </w:t>
      </w:r>
      <w:r w:rsidR="009D75A4" w:rsidRPr="008A7EC9">
        <w:t>et voici le Rhin</w:t>
      </w:r>
      <w:r>
        <w:t>.</w:t>
      </w:r>
    </w:p>
    <w:p w14:paraId="09A8C85E" w14:textId="77777777" w:rsidR="00BF7D4A" w:rsidRDefault="009D75A4" w:rsidP="009D75A4">
      <w:r w:rsidRPr="008A7EC9">
        <w:lastRenderedPageBreak/>
        <w:t>À toute vitesse</w:t>
      </w:r>
      <w:r w:rsidR="00BF7D4A">
        <w:t xml:space="preserve">, </w:t>
      </w:r>
      <w:r w:rsidRPr="008A7EC9">
        <w:t>nous traversâmes le fleuve sacré sur un pont suspendu</w:t>
      </w:r>
      <w:r w:rsidR="00BF7D4A">
        <w:t xml:space="preserve">. </w:t>
      </w:r>
      <w:r w:rsidRPr="008A7EC9">
        <w:t>Il coulait en bas en mugissant</w:t>
      </w:r>
      <w:r w:rsidR="00BF7D4A">
        <w:t xml:space="preserve">. </w:t>
      </w:r>
      <w:r w:rsidRPr="008A7EC9">
        <w:t>On voyait</w:t>
      </w:r>
      <w:r w:rsidR="00BF7D4A">
        <w:t xml:space="preserve">, </w:t>
      </w:r>
      <w:r w:rsidRPr="008A7EC9">
        <w:t>par endroit</w:t>
      </w:r>
      <w:r w:rsidR="00BF7D4A">
        <w:t xml:space="preserve">, </w:t>
      </w:r>
      <w:r w:rsidRPr="008A7EC9">
        <w:t>dans des interstices de nuages</w:t>
      </w:r>
      <w:r w:rsidR="00BF7D4A">
        <w:t xml:space="preserve">, </w:t>
      </w:r>
      <w:r w:rsidRPr="008A7EC9">
        <w:t>son écume verte</w:t>
      </w:r>
      <w:r w:rsidR="00BF7D4A">
        <w:t>.</w:t>
      </w:r>
    </w:p>
    <w:p w14:paraId="55F163A9" w14:textId="77777777" w:rsidR="00BF7D4A" w:rsidRDefault="009D75A4" w:rsidP="009D75A4">
      <w:r w:rsidRPr="008A7EC9">
        <w:t>À la sortie du pont</w:t>
      </w:r>
      <w:r w:rsidR="00BF7D4A">
        <w:t xml:space="preserve">, </w:t>
      </w:r>
      <w:r w:rsidRPr="008A7EC9">
        <w:t>nous entendîmes vaguement un ordre</w:t>
      </w:r>
      <w:r w:rsidR="00BF7D4A">
        <w:t xml:space="preserve">, </w:t>
      </w:r>
      <w:r w:rsidRPr="008A7EC9">
        <w:t xml:space="preserve">un </w:t>
      </w:r>
      <w:proofErr w:type="spellStart"/>
      <w:r w:rsidRPr="008A7EC9">
        <w:rPr>
          <w:i/>
          <w:iCs/>
        </w:rPr>
        <w:t>werda</w:t>
      </w:r>
      <w:proofErr w:type="spellEnd"/>
      <w:r w:rsidRPr="008A7EC9">
        <w:t xml:space="preserve"> rauque</w:t>
      </w:r>
      <w:r w:rsidR="00BF7D4A">
        <w:t xml:space="preserve">, </w:t>
      </w:r>
      <w:r w:rsidRPr="008A7EC9">
        <w:t>puis</w:t>
      </w:r>
      <w:r w:rsidR="00BF7D4A">
        <w:t xml:space="preserve">, </w:t>
      </w:r>
      <w:r w:rsidRPr="008A7EC9">
        <w:t>le bruit sec d</w:t>
      </w:r>
      <w:r w:rsidR="00BF7D4A">
        <w:t>’</w:t>
      </w:r>
      <w:r w:rsidRPr="008A7EC9">
        <w:t>un coup de feu</w:t>
      </w:r>
      <w:r w:rsidR="00BF7D4A">
        <w:t>.</w:t>
      </w:r>
    </w:p>
    <w:p w14:paraId="305122B2" w14:textId="77777777" w:rsidR="00BF7D4A" w:rsidRDefault="00BF7D4A" w:rsidP="009D75A4">
      <w:r>
        <w:t>— </w:t>
      </w:r>
      <w:r w:rsidR="009D75A4" w:rsidRPr="008A7EC9">
        <w:t>Ils ont tiré</w:t>
      </w:r>
      <w:r>
        <w:t xml:space="preserve">, </w:t>
      </w:r>
      <w:r w:rsidR="009D75A4" w:rsidRPr="008A7EC9">
        <w:t>dit Aurore</w:t>
      </w:r>
      <w:r>
        <w:t xml:space="preserve">, </w:t>
      </w:r>
      <w:r w:rsidR="009D75A4" w:rsidRPr="008A7EC9">
        <w:t>nous nous rapprochons de la fro</w:t>
      </w:r>
      <w:r w:rsidR="009D75A4" w:rsidRPr="008A7EC9">
        <w:t>n</w:t>
      </w:r>
      <w:r w:rsidR="009D75A4" w:rsidRPr="008A7EC9">
        <w:t>tière</w:t>
      </w:r>
      <w:r>
        <w:t xml:space="preserve">. </w:t>
      </w:r>
      <w:r w:rsidR="009D75A4" w:rsidRPr="008A7EC9">
        <w:t>Il va falloir être un peu prudent</w:t>
      </w:r>
      <w:r>
        <w:t>.</w:t>
      </w:r>
    </w:p>
    <w:p w14:paraId="0667B1FE" w14:textId="77777777" w:rsidR="00BF7D4A" w:rsidRDefault="009D75A4" w:rsidP="009D75A4">
      <w:r w:rsidRPr="008A7EC9">
        <w:t>Je regardai la boussole</w:t>
      </w:r>
      <w:r w:rsidR="00BF7D4A">
        <w:t xml:space="preserve">. </w:t>
      </w:r>
      <w:r w:rsidRPr="008A7EC9">
        <w:t>Nous filions droit vers l</w:t>
      </w:r>
      <w:r w:rsidR="00BF7D4A">
        <w:t>’</w:t>
      </w:r>
      <w:r w:rsidRPr="008A7EC9">
        <w:t>ouest</w:t>
      </w:r>
      <w:r w:rsidR="00BF7D4A">
        <w:t xml:space="preserve">. </w:t>
      </w:r>
      <w:r w:rsidRPr="008A7EC9">
        <w:t xml:space="preserve">Le </w:t>
      </w:r>
      <w:proofErr w:type="spellStart"/>
      <w:r w:rsidRPr="008A7EC9">
        <w:t>spidomètre</w:t>
      </w:r>
      <w:proofErr w:type="spellEnd"/>
      <w:r w:rsidRPr="008A7EC9">
        <w:t xml:space="preserve"> marquait 105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eus</w:t>
      </w:r>
      <w:r w:rsidR="00BF7D4A">
        <w:t xml:space="preserve">, </w:t>
      </w:r>
      <w:r w:rsidRPr="008A7EC9">
        <w:t>pour la première fois</w:t>
      </w:r>
      <w:r w:rsidR="00BF7D4A">
        <w:t xml:space="preserve">, </w:t>
      </w:r>
      <w:r w:rsidRPr="008A7EC9">
        <w:t>un mo</w:t>
      </w:r>
      <w:r w:rsidRPr="008A7EC9">
        <w:t>u</w:t>
      </w:r>
      <w:r w:rsidRPr="008A7EC9">
        <w:t>vement de stupeur</w:t>
      </w:r>
      <w:r w:rsidR="00BF7D4A">
        <w:t>.</w:t>
      </w:r>
    </w:p>
    <w:p w14:paraId="2A1C21FE" w14:textId="77777777" w:rsidR="00BF7D4A" w:rsidRDefault="009D75A4" w:rsidP="009D75A4">
      <w:r w:rsidRPr="008A7EC9">
        <w:t>Aurore le vit</w:t>
      </w:r>
      <w:r w:rsidR="00BF7D4A">
        <w:t xml:space="preserve">, </w:t>
      </w:r>
      <w:r w:rsidRPr="008A7EC9">
        <w:t>et sourit</w:t>
      </w:r>
      <w:r w:rsidR="00BF7D4A">
        <w:t> :</w:t>
      </w:r>
    </w:p>
    <w:p w14:paraId="7BBCB7DD" w14:textId="77777777" w:rsidR="00BF7D4A" w:rsidRDefault="00BF7D4A" w:rsidP="009D75A4">
      <w:r>
        <w:t>— </w:t>
      </w:r>
      <w:r w:rsidR="009D75A4" w:rsidRPr="008A7EC9">
        <w:t>Entre Wetzlar et Wiesbaden</w:t>
      </w:r>
      <w:r>
        <w:t xml:space="preserve">, </w:t>
      </w:r>
      <w:r w:rsidR="009D75A4" w:rsidRPr="008A7EC9">
        <w:t>nous avons fait du 145</w:t>
      </w:r>
      <w:r>
        <w:t xml:space="preserve">, </w:t>
      </w:r>
      <w:r w:rsidR="009D75A4" w:rsidRPr="008A7EC9">
        <w:t>dit-elle simplement</w:t>
      </w:r>
      <w:r>
        <w:t>.</w:t>
      </w:r>
    </w:p>
    <w:p w14:paraId="555370E6" w14:textId="77777777" w:rsidR="00BF7D4A" w:rsidRDefault="009D75A4" w:rsidP="009D75A4">
      <w:r w:rsidRPr="008A7EC9">
        <w:t>Bientôt</w:t>
      </w:r>
      <w:r w:rsidR="00BF7D4A">
        <w:t xml:space="preserve">, </w:t>
      </w:r>
      <w:r w:rsidRPr="008A7EC9">
        <w:t>une nouvelle lueur rouge apparut à l</w:t>
      </w:r>
      <w:r w:rsidR="00BF7D4A">
        <w:t>’</w:t>
      </w:r>
      <w:r w:rsidRPr="008A7EC9">
        <w:t>ouest</w:t>
      </w:r>
      <w:r w:rsidR="00BF7D4A">
        <w:t>.</w:t>
      </w:r>
    </w:p>
    <w:p w14:paraId="2BE995D2" w14:textId="77777777" w:rsidR="00BF7D4A" w:rsidRDefault="00BF7D4A" w:rsidP="009D75A4">
      <w:r>
        <w:t>— </w:t>
      </w:r>
      <w:r w:rsidR="00C90483">
        <w:t>Thionville</w:t>
      </w:r>
      <w:r>
        <w:t xml:space="preserve">, </w:t>
      </w:r>
      <w:r w:rsidR="00C90483">
        <w:t>dit Aurore</w:t>
      </w:r>
      <w:r>
        <w:t xml:space="preserve">, </w:t>
      </w:r>
      <w:r w:rsidR="00C90483">
        <w:t>c</w:t>
      </w:r>
      <w:r w:rsidR="009D75A4" w:rsidRPr="008A7EC9">
        <w:t>ela doit être pourri de troupes</w:t>
      </w:r>
      <w:r>
        <w:t>.</w:t>
      </w:r>
    </w:p>
    <w:p w14:paraId="219FC5A3" w14:textId="77777777" w:rsidR="00BF7D4A" w:rsidRDefault="009D75A4" w:rsidP="009D75A4">
      <w:r w:rsidRPr="008A7EC9">
        <w:t>À ma grande surprise</w:t>
      </w:r>
      <w:r w:rsidR="00BF7D4A">
        <w:t xml:space="preserve">, </w:t>
      </w:r>
      <w:r w:rsidRPr="008A7EC9">
        <w:t>je vis qu</w:t>
      </w:r>
      <w:r w:rsidR="00BF7D4A">
        <w:t>’</w:t>
      </w:r>
      <w:r w:rsidRPr="008A7EC9">
        <w:t>elle ne manœuvrait pas pour éviter la ville</w:t>
      </w:r>
      <w:r w:rsidR="00BF7D4A">
        <w:t xml:space="preserve">, </w:t>
      </w:r>
      <w:r w:rsidRPr="008A7EC9">
        <w:t>comme elle l</w:t>
      </w:r>
      <w:r w:rsidR="00BF7D4A">
        <w:t>’</w:t>
      </w:r>
      <w:r w:rsidRPr="008A7EC9">
        <w:t>avait fait jusqu</w:t>
      </w:r>
      <w:r w:rsidR="00BF7D4A">
        <w:t>’</w:t>
      </w:r>
      <w:r w:rsidRPr="008A7EC9">
        <w:t>ici</w:t>
      </w:r>
      <w:r w:rsidR="00BF7D4A">
        <w:t xml:space="preserve">. </w:t>
      </w:r>
      <w:r w:rsidRPr="008A7EC9">
        <w:t>En droite l</w:t>
      </w:r>
      <w:r w:rsidRPr="008A7EC9">
        <w:t>i</w:t>
      </w:r>
      <w:r w:rsidRPr="008A7EC9">
        <w:t>gne</w:t>
      </w:r>
      <w:r w:rsidR="00BF7D4A">
        <w:t xml:space="preserve">, </w:t>
      </w:r>
      <w:r w:rsidRPr="008A7EC9">
        <w:t>les phares maintenant allumés</w:t>
      </w:r>
      <w:r w:rsidR="00BF7D4A">
        <w:t xml:space="preserve">, </w:t>
      </w:r>
      <w:r w:rsidRPr="008A7EC9">
        <w:t>nous marchions sur la pl</w:t>
      </w:r>
      <w:r w:rsidRPr="008A7EC9">
        <w:t>a</w:t>
      </w:r>
      <w:r w:rsidRPr="008A7EC9">
        <w:t>ce forte</w:t>
      </w:r>
      <w:r w:rsidR="00BF7D4A">
        <w:t xml:space="preserve">, </w:t>
      </w:r>
      <w:r w:rsidRPr="008A7EC9">
        <w:t>d</w:t>
      </w:r>
      <w:r w:rsidRPr="008A7EC9">
        <w:rPr>
          <w:bCs/>
        </w:rPr>
        <w:t xml:space="preserve">ont </w:t>
      </w:r>
      <w:r w:rsidRPr="008A7EC9">
        <w:t>les murailles montaient peu à peu dans le ciel</w:t>
      </w:r>
      <w:r w:rsidR="00BF7D4A">
        <w:t>.</w:t>
      </w:r>
    </w:p>
    <w:p w14:paraId="501E66C8" w14:textId="77777777" w:rsidR="00BF7D4A" w:rsidRDefault="009D75A4" w:rsidP="009D75A4">
      <w:r w:rsidRPr="008A7EC9">
        <w:t>L</w:t>
      </w:r>
      <w:r w:rsidR="00BF7D4A">
        <w:t>’</w:t>
      </w:r>
      <w:r w:rsidRPr="008A7EC9">
        <w:t>automobile ralentissait</w:t>
      </w:r>
      <w:r w:rsidR="00BF7D4A">
        <w:t xml:space="preserve">. </w:t>
      </w:r>
      <w:r w:rsidRPr="008A7EC9">
        <w:t>Des maisons</w:t>
      </w:r>
      <w:r w:rsidR="00BF7D4A">
        <w:t xml:space="preserve">, </w:t>
      </w:r>
      <w:r w:rsidRPr="008A7EC9">
        <w:t>des faubourgs</w:t>
      </w:r>
      <w:r w:rsidR="00BF7D4A">
        <w:t xml:space="preserve">. </w:t>
      </w:r>
      <w:r w:rsidRPr="008A7EC9">
        <w:t xml:space="preserve">Puis un </w:t>
      </w:r>
      <w:proofErr w:type="spellStart"/>
      <w:r w:rsidRPr="008A7EC9">
        <w:rPr>
          <w:i/>
          <w:iCs/>
        </w:rPr>
        <w:t>werda</w:t>
      </w:r>
      <w:proofErr w:type="spellEnd"/>
      <w:r w:rsidRPr="008A7EC9">
        <w:t xml:space="preserve"> impérieux</w:t>
      </w:r>
      <w:r w:rsidR="00BF7D4A">
        <w:t xml:space="preserve"> : </w:t>
      </w:r>
      <w:r w:rsidRPr="008A7EC9">
        <w:t>nous stoppâmes</w:t>
      </w:r>
      <w:r w:rsidR="00BF7D4A">
        <w:t>.</w:t>
      </w:r>
    </w:p>
    <w:p w14:paraId="4ADA9938" w14:textId="77777777" w:rsidR="00BF7D4A" w:rsidRDefault="009D75A4" w:rsidP="009D75A4">
      <w:r w:rsidRPr="008A7EC9">
        <w:t>Une douzaine de soldats nous entouraient</w:t>
      </w:r>
      <w:r w:rsidR="00BF7D4A">
        <w:t xml:space="preserve">. </w:t>
      </w:r>
      <w:r w:rsidRPr="008A7EC9">
        <w:t>Tous portaient l</w:t>
      </w:r>
      <w:r w:rsidR="00BF7D4A">
        <w:t>’</w:t>
      </w:r>
      <w:r w:rsidRPr="008A7EC9">
        <w:t>uniforme gris vert</w:t>
      </w:r>
      <w:r w:rsidR="00BF7D4A">
        <w:t xml:space="preserve">, </w:t>
      </w:r>
      <w:r w:rsidRPr="008A7EC9">
        <w:t>avec le casque encapuchonné</w:t>
      </w:r>
      <w:r w:rsidR="00BF7D4A">
        <w:t>.</w:t>
      </w:r>
    </w:p>
    <w:p w14:paraId="681DC92D" w14:textId="77777777" w:rsidR="00BF7D4A" w:rsidRDefault="00BF7D4A" w:rsidP="009D75A4">
      <w:r>
        <w:t>— </w:t>
      </w:r>
      <w:r w:rsidR="009D75A4" w:rsidRPr="008A7EC9">
        <w:t>Vos papiers</w:t>
      </w:r>
      <w:r>
        <w:t xml:space="preserve"> ! </w:t>
      </w:r>
      <w:r w:rsidR="009D75A4" w:rsidRPr="008A7EC9">
        <w:t>dit la voix rude du sous-officier</w:t>
      </w:r>
      <w:r>
        <w:t>.</w:t>
      </w:r>
    </w:p>
    <w:p w14:paraId="1069EB01" w14:textId="77777777" w:rsidR="00BF7D4A" w:rsidRDefault="00BF7D4A" w:rsidP="009D75A4">
      <w:r>
        <w:lastRenderedPageBreak/>
        <w:t>— </w:t>
      </w:r>
      <w:r w:rsidR="009D75A4" w:rsidRPr="008A7EC9">
        <w:t>Je les montrerai à votre lieutenant</w:t>
      </w:r>
      <w:r>
        <w:t xml:space="preserve">, </w:t>
      </w:r>
      <w:r w:rsidR="009D75A4" w:rsidRPr="008A7EC9">
        <w:t>répondit Aurore</w:t>
      </w:r>
      <w:r>
        <w:t xml:space="preserve">, </w:t>
      </w:r>
      <w:r w:rsidR="009D75A4" w:rsidRPr="008A7EC9">
        <w:t>je vous prie d</w:t>
      </w:r>
      <w:r>
        <w:t>’</w:t>
      </w:r>
      <w:r w:rsidR="009D75A4" w:rsidRPr="008A7EC9">
        <w:t>aller le chercher</w:t>
      </w:r>
      <w:r>
        <w:t>.</w:t>
      </w:r>
    </w:p>
    <w:p w14:paraId="44850172" w14:textId="77777777" w:rsidR="00BF7D4A" w:rsidRDefault="009D75A4" w:rsidP="009D75A4">
      <w:r w:rsidRPr="008A7EC9">
        <w:t>Justement celui-ci arrivait</w:t>
      </w:r>
      <w:r w:rsidR="00BF7D4A">
        <w:t xml:space="preserve">. </w:t>
      </w:r>
      <w:r w:rsidRPr="008A7EC9">
        <w:t>Une espèce de colosse blond</w:t>
      </w:r>
      <w:r w:rsidR="00BF7D4A">
        <w:t xml:space="preserve">, </w:t>
      </w:r>
      <w:r w:rsidRPr="008A7EC9">
        <w:t>furieux d</w:t>
      </w:r>
      <w:r w:rsidR="00BF7D4A">
        <w:t>’</w:t>
      </w:r>
      <w:r w:rsidRPr="008A7EC9">
        <w:t>être troublé dans son sommeil</w:t>
      </w:r>
      <w:r w:rsidR="00BF7D4A">
        <w:t xml:space="preserve">. </w:t>
      </w:r>
      <w:r w:rsidRPr="008A7EC9">
        <w:t>Quand il aperçut des civils</w:t>
      </w:r>
      <w:r w:rsidR="00BF7D4A">
        <w:t xml:space="preserve">, </w:t>
      </w:r>
      <w:r w:rsidRPr="008A7EC9">
        <w:t>il nous interpella sans mansuétude</w:t>
      </w:r>
      <w:r w:rsidR="00BF7D4A">
        <w:t>.</w:t>
      </w:r>
    </w:p>
    <w:p w14:paraId="245EA27E" w14:textId="77777777" w:rsidR="00BF7D4A" w:rsidRDefault="00BF7D4A" w:rsidP="009D75A4">
      <w:r>
        <w:t>— </w:t>
      </w:r>
      <w:r w:rsidR="009D75A4" w:rsidRPr="008A7EC9">
        <w:t>Monsieur</w:t>
      </w:r>
      <w:r>
        <w:t xml:space="preserve">, </w:t>
      </w:r>
      <w:r w:rsidR="009D75A4" w:rsidRPr="008A7EC9">
        <w:t>dit la grande-duchesse sèchement</w:t>
      </w:r>
      <w:r>
        <w:t xml:space="preserve">, </w:t>
      </w:r>
      <w:r w:rsidR="009D75A4" w:rsidRPr="008A7EC9">
        <w:t>je vous demanderai d</w:t>
      </w:r>
      <w:r>
        <w:t>’</w:t>
      </w:r>
      <w:r w:rsidR="009D75A4" w:rsidRPr="008A7EC9">
        <w:t>abord d</w:t>
      </w:r>
      <w:r>
        <w:t>’</w:t>
      </w:r>
      <w:r w:rsidR="009D75A4" w:rsidRPr="008A7EC9">
        <w:t>empêcher vos soldats de donner des coups de crosse dans ma carrosserie</w:t>
      </w:r>
      <w:r>
        <w:t xml:space="preserve">. </w:t>
      </w:r>
      <w:r w:rsidR="009D75A4" w:rsidRPr="008A7EC9">
        <w:t>Ensuite vous voudrez bien regarder ceci</w:t>
      </w:r>
      <w:r>
        <w:t>.</w:t>
      </w:r>
    </w:p>
    <w:p w14:paraId="7382CEA8" w14:textId="77777777" w:rsidR="00BF7D4A" w:rsidRDefault="009D75A4" w:rsidP="009D75A4">
      <w:r w:rsidRPr="008A7EC9">
        <w:t>En même temps elle faisait jouer sa lampe électrique</w:t>
      </w:r>
      <w:r w:rsidR="00BF7D4A">
        <w:t xml:space="preserve">, </w:t>
      </w:r>
      <w:r w:rsidRPr="008A7EC9">
        <w:t xml:space="preserve">de manière à éclairer les armes de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peintes sur la po</w:t>
      </w:r>
      <w:r w:rsidRPr="008A7EC9">
        <w:t>r</w:t>
      </w:r>
      <w:r w:rsidRPr="008A7EC9">
        <w:t>tière</w:t>
      </w:r>
      <w:r w:rsidR="00BF7D4A">
        <w:t>.</w:t>
      </w:r>
    </w:p>
    <w:p w14:paraId="14EB0EE5" w14:textId="77777777" w:rsidR="00BF7D4A" w:rsidRDefault="009D75A4" w:rsidP="009D75A4">
      <w:r w:rsidRPr="008A7EC9">
        <w:t>L</w:t>
      </w:r>
      <w:r w:rsidR="00BF7D4A">
        <w:t>’</w:t>
      </w:r>
      <w:r w:rsidRPr="008A7EC9">
        <w:t>officier sursauta</w:t>
      </w:r>
      <w:r w:rsidR="00BF7D4A">
        <w:t>.</w:t>
      </w:r>
    </w:p>
    <w:p w14:paraId="61AAB645" w14:textId="77777777" w:rsidR="00BF7D4A" w:rsidRDefault="00BF7D4A" w:rsidP="009D75A4">
      <w:r>
        <w:t>— </w:t>
      </w:r>
      <w:r w:rsidR="009D75A4" w:rsidRPr="008A7EC9">
        <w:t xml:space="preserve">Est-ce à son Altesse la grande-duchesse de </w:t>
      </w:r>
      <w:proofErr w:type="spellStart"/>
      <w:r w:rsidR="009D75A4" w:rsidRPr="008A7EC9">
        <w:t>Lautenbourg</w:t>
      </w:r>
      <w:proofErr w:type="spellEnd"/>
      <w:r w:rsidR="009D75A4" w:rsidRPr="008A7EC9">
        <w:t>-Detmold que j</w:t>
      </w:r>
      <w:r>
        <w:t>’</w:t>
      </w:r>
      <w:r w:rsidR="009D75A4" w:rsidRPr="008A7EC9">
        <w:t>ai l</w:t>
      </w:r>
      <w:r>
        <w:t>’</w:t>
      </w:r>
      <w:r w:rsidR="009D75A4" w:rsidRPr="008A7EC9">
        <w:t>honneur</w:t>
      </w:r>
      <w:r>
        <w:t xml:space="preserve">… ? </w:t>
      </w:r>
      <w:r w:rsidR="009D75A4" w:rsidRPr="008A7EC9">
        <w:t>murmura-t-il en se raidissant au garde à vous</w:t>
      </w:r>
      <w:r>
        <w:t>.</w:t>
      </w:r>
    </w:p>
    <w:p w14:paraId="6625A050" w14:textId="77777777" w:rsidR="00BF7D4A" w:rsidRDefault="00BF7D4A" w:rsidP="009D75A4">
      <w:r>
        <w:t>— </w:t>
      </w:r>
      <w:r w:rsidR="009D75A4" w:rsidRPr="008A7EC9">
        <w:t>À elle-même</w:t>
      </w:r>
      <w:r>
        <w:t xml:space="preserve">, </w:t>
      </w:r>
      <w:r w:rsidR="009D75A4" w:rsidRPr="008A7EC9">
        <w:t>Monsieur le lieutenant</w:t>
      </w:r>
      <w:r>
        <w:t xml:space="preserve">, </w:t>
      </w:r>
      <w:r w:rsidR="009D75A4" w:rsidRPr="008A7EC9">
        <w:t>répondit Aurore</w:t>
      </w:r>
      <w:r>
        <w:t>.</w:t>
      </w:r>
    </w:p>
    <w:p w14:paraId="7F7B3860" w14:textId="77777777" w:rsidR="00BF7D4A" w:rsidRDefault="00BF7D4A" w:rsidP="009D75A4">
      <w:r>
        <w:t>— </w:t>
      </w:r>
      <w:r w:rsidR="009D75A4" w:rsidRPr="008A7EC9">
        <w:t>Que votre Altesse daigne m</w:t>
      </w:r>
      <w:r>
        <w:t>’</w:t>
      </w:r>
      <w:r w:rsidR="009D75A4" w:rsidRPr="008A7EC9">
        <w:t>excuser</w:t>
      </w:r>
      <w:r>
        <w:t xml:space="preserve">, </w:t>
      </w:r>
      <w:r w:rsidR="009D75A4" w:rsidRPr="008A7EC9">
        <w:t>dit l</w:t>
      </w:r>
      <w:r>
        <w:t>’</w:t>
      </w:r>
      <w:r w:rsidR="009D75A4" w:rsidRPr="008A7EC9">
        <w:t>autre abasourdi</w:t>
      </w:r>
      <w:r>
        <w:t xml:space="preserve">. </w:t>
      </w:r>
      <w:r w:rsidR="009D75A4" w:rsidRPr="008A7EC9">
        <w:t>Arrière vous</w:t>
      </w:r>
      <w:r>
        <w:t xml:space="preserve"> ! </w:t>
      </w:r>
      <w:r w:rsidR="009D75A4" w:rsidRPr="008A7EC9">
        <w:t>criait-il en même temps à ses soldats dont il éca</w:t>
      </w:r>
      <w:r w:rsidR="009D75A4" w:rsidRPr="008A7EC9">
        <w:t>r</w:t>
      </w:r>
      <w:r w:rsidR="009D75A4" w:rsidRPr="008A7EC9">
        <w:t>ta violemment les plus rapprochés</w:t>
      </w:r>
      <w:r>
        <w:t xml:space="preserve">. </w:t>
      </w:r>
      <w:r w:rsidR="009D75A4" w:rsidRPr="008A7EC9">
        <w:t>En quoi puis-je être agréable à Votre Altesse</w:t>
      </w:r>
      <w:r>
        <w:t> ?</w:t>
      </w:r>
    </w:p>
    <w:p w14:paraId="5EEDE770" w14:textId="77777777" w:rsidR="00BF7D4A" w:rsidRDefault="00BF7D4A" w:rsidP="009D75A4">
      <w:r>
        <w:t>— </w:t>
      </w:r>
      <w:r w:rsidR="009D75A4" w:rsidRPr="008A7EC9">
        <w:t>En ceci simplement</w:t>
      </w:r>
      <w:r>
        <w:t xml:space="preserve">, </w:t>
      </w:r>
      <w:r w:rsidR="009D75A4" w:rsidRPr="008A7EC9">
        <w:t>dit la grande-duchesse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 xml:space="preserve">est bien toujours le général von </w:t>
      </w:r>
      <w:proofErr w:type="spellStart"/>
      <w:r w:rsidR="009D75A4" w:rsidRPr="008A7EC9">
        <w:t>Offenbourg</w:t>
      </w:r>
      <w:proofErr w:type="spellEnd"/>
      <w:r w:rsidR="009D75A4" w:rsidRPr="008A7EC9">
        <w:t xml:space="preserve"> qui commande à Thionvi</w:t>
      </w:r>
      <w:r w:rsidR="009D75A4" w:rsidRPr="008A7EC9">
        <w:t>l</w:t>
      </w:r>
      <w:r w:rsidR="009D75A4" w:rsidRPr="008A7EC9">
        <w:t>le</w:t>
      </w:r>
      <w:r>
        <w:t xml:space="preserve"> ? </w:t>
      </w:r>
      <w:r w:rsidR="009D75A4" w:rsidRPr="008A7EC9">
        <w:t>Je doute qu</w:t>
      </w:r>
      <w:r>
        <w:t>’</w:t>
      </w:r>
      <w:r w:rsidR="009D75A4" w:rsidRPr="008A7EC9">
        <w:t>en une nuit pareille Son Excellence se repose</w:t>
      </w:r>
      <w:r>
        <w:t xml:space="preserve">. </w:t>
      </w:r>
      <w:r w:rsidR="009D75A4" w:rsidRPr="008A7EC9">
        <w:t>Faites-moi conduire auprès d</w:t>
      </w:r>
      <w:r>
        <w:t>’</w:t>
      </w:r>
      <w:r w:rsidR="009D75A4" w:rsidRPr="008A7EC9">
        <w:t>Elle</w:t>
      </w:r>
      <w:r>
        <w:t xml:space="preserve">. </w:t>
      </w:r>
      <w:r w:rsidR="009D75A4" w:rsidRPr="008A7EC9">
        <w:t>Donnez-moi un de vos hommes</w:t>
      </w:r>
      <w:r>
        <w:t xml:space="preserve">, </w:t>
      </w:r>
      <w:r w:rsidR="009D75A4" w:rsidRPr="008A7EC9">
        <w:t>il montera dans l</w:t>
      </w:r>
      <w:r>
        <w:t>’</w:t>
      </w:r>
      <w:r w:rsidR="009D75A4" w:rsidRPr="008A7EC9">
        <w:t>automobile et nous montrera la ro</w:t>
      </w:r>
      <w:r w:rsidR="009D75A4" w:rsidRPr="008A7EC9">
        <w:t>u</w:t>
      </w:r>
      <w:r w:rsidR="009D75A4" w:rsidRPr="008A7EC9">
        <w:t>te</w:t>
      </w:r>
      <w:r>
        <w:t>.</w:t>
      </w:r>
    </w:p>
    <w:p w14:paraId="64A47368" w14:textId="77777777" w:rsidR="00BF7D4A" w:rsidRDefault="009D75A4" w:rsidP="009D75A4">
      <w:r w:rsidRPr="008A7EC9">
        <w:lastRenderedPageBreak/>
        <w:t>L</w:t>
      </w:r>
      <w:r w:rsidR="00BF7D4A">
        <w:t>’</w:t>
      </w:r>
      <w:r w:rsidRPr="008A7EC9">
        <w:t>officier fit immédiatement le nécessaire</w:t>
      </w:r>
      <w:r w:rsidR="00BF7D4A">
        <w:t xml:space="preserve">, </w:t>
      </w:r>
      <w:r w:rsidRPr="008A7EC9">
        <w:t>en s</w:t>
      </w:r>
      <w:r w:rsidR="00BF7D4A">
        <w:t>’</w:t>
      </w:r>
      <w:r w:rsidRPr="008A7EC9">
        <w:t>inclinant très bas</w:t>
      </w:r>
      <w:r w:rsidR="00BF7D4A">
        <w:t xml:space="preserve">, </w:t>
      </w:r>
      <w:r w:rsidRPr="008A7EC9">
        <w:t>regrettant que son service l</w:t>
      </w:r>
      <w:r w:rsidR="00BF7D4A">
        <w:t>’</w:t>
      </w:r>
      <w:r w:rsidRPr="008A7EC9">
        <w:t>empêchât de nous guider lui-même</w:t>
      </w:r>
      <w:r w:rsidR="00BF7D4A">
        <w:t>.</w:t>
      </w:r>
    </w:p>
    <w:p w14:paraId="6920561C" w14:textId="77777777" w:rsidR="00BF7D4A" w:rsidRDefault="009D75A4" w:rsidP="009D75A4">
      <w:r w:rsidRPr="008A7EC9">
        <w:t>Le Général commandant la Place n</w:t>
      </w:r>
      <w:r w:rsidR="00BF7D4A">
        <w:t>’</w:t>
      </w:r>
      <w:r w:rsidRPr="008A7EC9">
        <w:t>était pas au Quartier</w:t>
      </w:r>
      <w:r w:rsidR="00BF7D4A">
        <w:t xml:space="preserve">. </w:t>
      </w:r>
      <w:r w:rsidRPr="008A7EC9">
        <w:t>Nous finîmes par le trouver à la gare avec son état-major</w:t>
      </w:r>
      <w:r w:rsidR="00BF7D4A">
        <w:t xml:space="preserve">. </w:t>
      </w:r>
      <w:r w:rsidRPr="008A7EC9">
        <w:t>Les quais de débarquement étaient noirs des troupes dont il survei</w:t>
      </w:r>
      <w:r w:rsidRPr="008A7EC9">
        <w:t>l</w:t>
      </w:r>
      <w:r w:rsidRPr="008A7EC9">
        <w:t>lait les mouvements</w:t>
      </w:r>
      <w:r w:rsidR="00BF7D4A">
        <w:t xml:space="preserve">. </w:t>
      </w:r>
      <w:r w:rsidRPr="008A7EC9">
        <w:t>Sur la place</w:t>
      </w:r>
      <w:r w:rsidR="00BF7D4A">
        <w:t xml:space="preserve">, </w:t>
      </w:r>
      <w:r w:rsidRPr="008A7EC9">
        <w:t>un innombrable matériel d</w:t>
      </w:r>
      <w:r w:rsidR="00BF7D4A">
        <w:t>’</w:t>
      </w:r>
      <w:r w:rsidRPr="008A7EC9">
        <w:t>artillerie dressait dans la nuit des silhouettes antédiluviennes</w:t>
      </w:r>
      <w:r w:rsidR="00BF7D4A">
        <w:t xml:space="preserve">. </w:t>
      </w:r>
      <w:r w:rsidRPr="008A7EC9">
        <w:t>Il y avait là une impression de force et de puissance brutales qui me fit frémir</w:t>
      </w:r>
      <w:r w:rsidR="00BF7D4A">
        <w:t>.</w:t>
      </w:r>
    </w:p>
    <w:p w14:paraId="1137C998" w14:textId="77777777" w:rsidR="00BF7D4A" w:rsidRDefault="009D75A4" w:rsidP="009D75A4">
      <w:r w:rsidRPr="008A7EC9">
        <w:t>Quand un officier d</w:t>
      </w:r>
      <w:r w:rsidR="00BF7D4A">
        <w:t>’</w:t>
      </w:r>
      <w:r w:rsidRPr="008A7EC9">
        <w:t>ordonnance lui eut appris la présence de la grande-duchesse</w:t>
      </w:r>
      <w:r w:rsidR="00BF7D4A">
        <w:t xml:space="preserve">, </w:t>
      </w:r>
      <w:r w:rsidRPr="008A7EC9">
        <w:t xml:space="preserve">le général von </w:t>
      </w:r>
      <w:proofErr w:type="spellStart"/>
      <w:r w:rsidRPr="008A7EC9">
        <w:t>Offenbourg</w:t>
      </w:r>
      <w:proofErr w:type="spellEnd"/>
      <w:r w:rsidRPr="008A7EC9">
        <w:t xml:space="preserve"> s</w:t>
      </w:r>
      <w:r w:rsidR="00BF7D4A">
        <w:t>’</w:t>
      </w:r>
      <w:r w:rsidRPr="008A7EC9">
        <w:t>empressa</w:t>
      </w:r>
      <w:r w:rsidR="00BF7D4A">
        <w:t xml:space="preserve">. </w:t>
      </w:r>
      <w:r w:rsidRPr="008A7EC9">
        <w:t>Très beau dans sa longue pelisse grise à collet ponceau</w:t>
      </w:r>
      <w:r w:rsidR="00BF7D4A">
        <w:t xml:space="preserve">, </w:t>
      </w:r>
      <w:r w:rsidRPr="008A7EC9">
        <w:t>il s</w:t>
      </w:r>
      <w:r w:rsidR="00BF7D4A">
        <w:t>’</w:t>
      </w:r>
      <w:r w:rsidRPr="008A7EC9">
        <w:t>inclinait devant Aurore en lui rappelant qu</w:t>
      </w:r>
      <w:r w:rsidR="00BF7D4A">
        <w:t>’</w:t>
      </w:r>
      <w:r w:rsidRPr="008A7EC9">
        <w:t>il avait eu l</w:t>
      </w:r>
      <w:r w:rsidR="00BF7D4A">
        <w:t>’</w:t>
      </w:r>
      <w:r w:rsidRPr="008A7EC9">
        <w:t>honneur de danser avec elle à Berlin</w:t>
      </w:r>
      <w:r w:rsidR="00BF7D4A">
        <w:t xml:space="preserve">. </w:t>
      </w:r>
      <w:r w:rsidRPr="008A7EC9">
        <w:t>Mais il avait beau faire</w:t>
      </w:r>
      <w:r w:rsidR="00BF7D4A">
        <w:t xml:space="preserve">, </w:t>
      </w:r>
      <w:r w:rsidRPr="008A7EC9">
        <w:t>il cachait mal l</w:t>
      </w:r>
      <w:r w:rsidR="00BF7D4A">
        <w:t>’</w:t>
      </w:r>
      <w:r w:rsidRPr="008A7EC9">
        <w:t>étonnement que lui causait</w:t>
      </w:r>
      <w:r w:rsidR="00BF7D4A">
        <w:t xml:space="preserve">, </w:t>
      </w:r>
      <w:r w:rsidRPr="008A7EC9">
        <w:t>à cette heure et en cet appareil</w:t>
      </w:r>
      <w:r w:rsidR="00BF7D4A">
        <w:t xml:space="preserve">, </w:t>
      </w:r>
      <w:r w:rsidRPr="008A7EC9">
        <w:t>notre présence</w:t>
      </w:r>
      <w:r w:rsidR="00BF7D4A">
        <w:t>.</w:t>
      </w:r>
    </w:p>
    <w:p w14:paraId="675E3591" w14:textId="0858697B" w:rsidR="00BF7D4A" w:rsidRDefault="00BF7D4A" w:rsidP="009D75A4">
      <w:r>
        <w:t>— </w:t>
      </w:r>
      <w:r w:rsidR="009D75A4" w:rsidRPr="008A7EC9">
        <w:t>Ne soyez pas trop surpris</w:t>
      </w:r>
      <w:r>
        <w:t xml:space="preserve">, </w:t>
      </w:r>
      <w:r w:rsidR="009D75A4" w:rsidRPr="008A7EC9">
        <w:t>général</w:t>
      </w:r>
      <w:r>
        <w:t xml:space="preserve">, </w:t>
      </w:r>
      <w:r w:rsidR="009D75A4" w:rsidRPr="008A7EC9">
        <w:t>dit Aurore en so</w:t>
      </w:r>
      <w:r w:rsidR="009D75A4" w:rsidRPr="008A7EC9">
        <w:t>u</w:t>
      </w:r>
      <w:r w:rsidR="009D75A4" w:rsidRPr="008A7EC9">
        <w:t>riant</w:t>
      </w:r>
      <w:r>
        <w:t xml:space="preserve">. </w:t>
      </w:r>
      <w:r w:rsidR="009D75A4" w:rsidRPr="008A7EC9">
        <w:t>Dès que j</w:t>
      </w:r>
      <w:r>
        <w:t>’</w:t>
      </w:r>
      <w:r w:rsidR="009D75A4" w:rsidRPr="008A7EC9">
        <w:t>ai été avisée des grands événements qui se pr</w:t>
      </w:r>
      <w:r w:rsidR="009D75A4" w:rsidRPr="008A7EC9">
        <w:t>é</w:t>
      </w:r>
      <w:r w:rsidR="009D75A4" w:rsidRPr="008A7EC9">
        <w:t>parent par ici</w:t>
      </w:r>
      <w:r>
        <w:t xml:space="preserve">, </w:t>
      </w:r>
      <w:r w:rsidR="009D75A4" w:rsidRPr="008A7EC9">
        <w:t>je n</w:t>
      </w:r>
      <w:r>
        <w:t>’</w:t>
      </w:r>
      <w:r w:rsidR="009D75A4" w:rsidRPr="008A7EC9">
        <w:t xml:space="preserve">ai pas tenu en place à </w:t>
      </w:r>
      <w:proofErr w:type="spellStart"/>
      <w:r w:rsidR="009D75A4" w:rsidRPr="008A7EC9">
        <w:t>Lautenbourg</w:t>
      </w:r>
      <w:proofErr w:type="spellEnd"/>
      <w:r>
        <w:t xml:space="preserve">. </w:t>
      </w:r>
      <w:r w:rsidR="009D75A4" w:rsidRPr="008A7EC9">
        <w:t>J</w:t>
      </w:r>
      <w:r>
        <w:t>’</w:t>
      </w:r>
      <w:r w:rsidR="009D75A4" w:rsidRPr="008A7EC9">
        <w:t>ai voulu admirer nos troupes à la frontière</w:t>
      </w:r>
      <w:r>
        <w:t xml:space="preserve">, </w:t>
      </w:r>
      <w:r w:rsidR="009D75A4" w:rsidRPr="008A7EC9">
        <w:t>et me voilà partie avec mon officier d</w:t>
      </w:r>
      <w:r>
        <w:t>’</w:t>
      </w:r>
      <w:r w:rsidR="009D75A4" w:rsidRPr="008A7EC9">
        <w:t>ordonnance</w:t>
      </w:r>
      <w:r>
        <w:t xml:space="preserve"> : </w:t>
      </w:r>
      <w:r w:rsidR="009D75A4" w:rsidRPr="008A7EC9">
        <w:t>lieutenant de Hagen</w:t>
      </w:r>
      <w:r>
        <w:t xml:space="preserve">, </w:t>
      </w:r>
      <w:r w:rsidR="009D75A4" w:rsidRPr="008A7EC9">
        <w:t xml:space="preserve">du </w:t>
      </w:r>
      <w:r w:rsidRPr="008A7EC9">
        <w:t>7</w:t>
      </w:r>
      <w:r w:rsidRPr="00BF7D4A">
        <w:rPr>
          <w:vertAlign w:val="superscript"/>
        </w:rPr>
        <w:t>e</w:t>
      </w:r>
      <w:r w:rsidR="009D75A4" w:rsidRPr="008A7EC9">
        <w:t xml:space="preserve"> hussards</w:t>
      </w:r>
      <w:r>
        <w:t xml:space="preserve">, </w:t>
      </w:r>
      <w:r w:rsidR="009D75A4" w:rsidRPr="008A7EC9">
        <w:t>dit-elle en me présentant</w:t>
      </w:r>
      <w:r>
        <w:t>.</w:t>
      </w:r>
    </w:p>
    <w:p w14:paraId="5AFA4C87" w14:textId="77777777" w:rsidR="00BF7D4A" w:rsidRDefault="009D75A4" w:rsidP="009D75A4">
      <w:r w:rsidRPr="008A7EC9">
        <w:t>Je saluai avec toute la raideur dont je suis capable</w:t>
      </w:r>
      <w:r w:rsidR="00BF7D4A">
        <w:t>.</w:t>
      </w:r>
    </w:p>
    <w:p w14:paraId="4D67AD48" w14:textId="7A0A022A" w:rsidR="00BF7D4A" w:rsidRDefault="00BF7D4A" w:rsidP="009D75A4">
      <w:r>
        <w:t>— </w:t>
      </w:r>
      <w:r w:rsidR="009D75A4" w:rsidRPr="008A7EC9">
        <w:t>Altesse</w:t>
      </w:r>
      <w:r>
        <w:t xml:space="preserve">, </w:t>
      </w:r>
      <w:r w:rsidR="009D75A4" w:rsidRPr="008A7EC9">
        <w:t>s</w:t>
      </w:r>
      <w:r>
        <w:t>’</w:t>
      </w:r>
      <w:r w:rsidR="009D75A4" w:rsidRPr="008A7EC9">
        <w:t xml:space="preserve">exclamait von </w:t>
      </w:r>
      <w:proofErr w:type="spellStart"/>
      <w:r w:rsidR="009D75A4" w:rsidRPr="008A7EC9">
        <w:t>Offenbourg</w:t>
      </w:r>
      <w:proofErr w:type="spellEnd"/>
      <w:r>
        <w:t xml:space="preserve">, </w:t>
      </w:r>
      <w:r w:rsidR="009D75A4" w:rsidRPr="008A7EC9">
        <w:t>pourquoi alors êtes-vous par ici</w:t>
      </w:r>
      <w:r>
        <w:t xml:space="preserve"> ! </w:t>
      </w:r>
      <w:r w:rsidR="009D75A4" w:rsidRPr="008A7EC9">
        <w:t>Rien de bien intéressant</w:t>
      </w:r>
      <w:r>
        <w:t xml:space="preserve">, </w:t>
      </w:r>
      <w:r w:rsidR="009D75A4" w:rsidRPr="008A7EC9">
        <w:t>le 1</w:t>
      </w:r>
      <w:r w:rsidRPr="008A7EC9">
        <w:t>6</w:t>
      </w:r>
      <w:r w:rsidRPr="00BF7D4A">
        <w:rPr>
          <w:vertAlign w:val="superscript"/>
        </w:rPr>
        <w:t>e</w:t>
      </w:r>
      <w:r w:rsidR="009D75A4" w:rsidRPr="008A7EC9">
        <w:t xml:space="preserve"> corps est un rocher</w:t>
      </w:r>
      <w:r>
        <w:t xml:space="preserve">, </w:t>
      </w:r>
      <w:r w:rsidR="009D75A4" w:rsidRPr="008A7EC9">
        <w:t>il ne bouge pas</w:t>
      </w:r>
      <w:r>
        <w:t xml:space="preserve">. </w:t>
      </w:r>
      <w:r w:rsidR="009D75A4" w:rsidRPr="008A7EC9">
        <w:t>Mais que n</w:t>
      </w:r>
      <w:r>
        <w:t>’</w:t>
      </w:r>
      <w:r w:rsidR="009D75A4" w:rsidRPr="008A7EC9">
        <w:t>êtes-vous allée du côté d</w:t>
      </w:r>
      <w:r>
        <w:t>’</w:t>
      </w:r>
      <w:r w:rsidR="009D75A4" w:rsidRPr="008A7EC9">
        <w:t>Aachen</w:t>
      </w:r>
      <w:r>
        <w:t> ?</w:t>
      </w:r>
    </w:p>
    <w:p w14:paraId="56F60D02" w14:textId="77777777" w:rsidR="00BF7D4A" w:rsidRDefault="00BF7D4A" w:rsidP="009D75A4">
      <w:r>
        <w:t>— </w:t>
      </w:r>
      <w:r w:rsidR="009D75A4" w:rsidRPr="008A7EC9">
        <w:t>Vraiment</w:t>
      </w:r>
      <w:r>
        <w:t xml:space="preserve">, </w:t>
      </w:r>
      <w:r w:rsidR="009D75A4" w:rsidRPr="008A7EC9">
        <w:t>dit-elle</w:t>
      </w:r>
      <w:r>
        <w:t xml:space="preserve">, </w:t>
      </w:r>
      <w:r w:rsidR="009D75A4" w:rsidRPr="008A7EC9">
        <w:t>on me l</w:t>
      </w:r>
      <w:r>
        <w:t>’</w:t>
      </w:r>
      <w:r w:rsidR="009D75A4" w:rsidRPr="008A7EC9">
        <w:t>avait dit</w:t>
      </w:r>
      <w:r>
        <w:t xml:space="preserve">. </w:t>
      </w:r>
      <w:r w:rsidR="009D75A4" w:rsidRPr="008A7EC9">
        <w:t>Du côté d</w:t>
      </w:r>
      <w:r>
        <w:t>’</w:t>
      </w:r>
      <w:r w:rsidR="009D75A4" w:rsidRPr="008A7EC9">
        <w:t>Aix-la-Chapelle</w:t>
      </w:r>
      <w:r>
        <w:t>… ?</w:t>
      </w:r>
    </w:p>
    <w:p w14:paraId="073F0DDB" w14:textId="77777777" w:rsidR="00BF7D4A" w:rsidRDefault="00BF7D4A" w:rsidP="009D75A4">
      <w:r>
        <w:lastRenderedPageBreak/>
        <w:t>— </w:t>
      </w:r>
      <w:r w:rsidR="009D75A4" w:rsidRPr="008A7EC9">
        <w:t>Vous savez bien que toute l</w:t>
      </w:r>
      <w:r>
        <w:t>’</w:t>
      </w:r>
      <w:r w:rsidR="009D75A4" w:rsidRPr="008A7EC9">
        <w:t xml:space="preserve">armée se concentre </w:t>
      </w:r>
      <w:proofErr w:type="spellStart"/>
      <w:r w:rsidR="009D75A4" w:rsidRPr="008A7EC9">
        <w:t>par là</w:t>
      </w:r>
      <w:proofErr w:type="spellEnd"/>
      <w:r>
        <w:t xml:space="preserve">, </w:t>
      </w:r>
      <w:r w:rsidR="009D75A4" w:rsidRPr="008A7EC9">
        <w:t>nous souffla le général</w:t>
      </w:r>
      <w:r>
        <w:t>.</w:t>
      </w:r>
    </w:p>
    <w:p w14:paraId="2D6405F3" w14:textId="77777777" w:rsidR="00BF7D4A" w:rsidRDefault="00BF7D4A" w:rsidP="009D75A4">
      <w:r>
        <w:t>— </w:t>
      </w:r>
      <w:r w:rsidR="009D75A4" w:rsidRPr="008A7EC9">
        <w:t>C</w:t>
      </w:r>
      <w:r>
        <w:t>’</w:t>
      </w:r>
      <w:r w:rsidR="009D75A4" w:rsidRPr="008A7EC9">
        <w:t>est vrai</w:t>
      </w:r>
      <w:r>
        <w:t xml:space="preserve">, </w:t>
      </w:r>
      <w:r w:rsidR="009D75A4" w:rsidRPr="008A7EC9">
        <w:t>dit Aurore</w:t>
      </w:r>
      <w:r>
        <w:t xml:space="preserve">. </w:t>
      </w:r>
      <w:r w:rsidR="009D75A4" w:rsidRPr="008A7EC9">
        <w:t>Mais la frontière belge ne m</w:t>
      </w:r>
      <w:r>
        <w:t>’</w:t>
      </w:r>
      <w:r w:rsidR="009D75A4" w:rsidRPr="008A7EC9">
        <w:t>intéresse pas</w:t>
      </w:r>
      <w:r>
        <w:t xml:space="preserve"> : </w:t>
      </w:r>
      <w:proofErr w:type="gramStart"/>
      <w:r w:rsidR="009D75A4" w:rsidRPr="008A7EC9">
        <w:t>par contre</w:t>
      </w:r>
      <w:proofErr w:type="gramEnd"/>
      <w:r>
        <w:t xml:space="preserve">, </w:t>
      </w:r>
      <w:r w:rsidR="009D75A4" w:rsidRPr="008A7EC9">
        <w:t>je ne me serais jamais pardonné de n</w:t>
      </w:r>
      <w:r>
        <w:t>’</w:t>
      </w:r>
      <w:r w:rsidR="009D75A4" w:rsidRPr="008A7EC9">
        <w:t>avoir pas vu</w:t>
      </w:r>
      <w:r>
        <w:t xml:space="preserve">, </w:t>
      </w:r>
      <w:r w:rsidR="009D75A4" w:rsidRPr="008A7EC9">
        <w:t>au matin de la Guerre</w:t>
      </w:r>
      <w:r>
        <w:t xml:space="preserve">, </w:t>
      </w:r>
      <w:r w:rsidR="009D75A4" w:rsidRPr="008A7EC9">
        <w:t>la frontière française</w:t>
      </w:r>
      <w:r>
        <w:t>.</w:t>
      </w:r>
    </w:p>
    <w:p w14:paraId="01761B04" w14:textId="50191E74" w:rsidR="00BF7D4A" w:rsidRDefault="00BF7D4A" w:rsidP="009D75A4">
      <w:r>
        <w:t>— </w:t>
      </w:r>
      <w:r w:rsidR="009D75A4" w:rsidRPr="008A7EC9">
        <w:t>Je salue en vous l</w:t>
      </w:r>
      <w:r>
        <w:t>’</w:t>
      </w:r>
      <w:r w:rsidR="009D75A4" w:rsidRPr="008A7EC9">
        <w:t xml:space="preserve">intrépide colonel du brave </w:t>
      </w:r>
      <w:r w:rsidRPr="008A7EC9">
        <w:t>7</w:t>
      </w:r>
      <w:r w:rsidRPr="00BF7D4A">
        <w:rPr>
          <w:vertAlign w:val="superscript"/>
        </w:rPr>
        <w:t>e</w:t>
      </w:r>
      <w:r w:rsidR="009D75A4" w:rsidRPr="008A7EC9">
        <w:t xml:space="preserve"> hussards</w:t>
      </w:r>
      <w:r>
        <w:t xml:space="preserve">, </w:t>
      </w:r>
      <w:r w:rsidR="009D75A4" w:rsidRPr="008A7EC9">
        <w:t xml:space="preserve">dit galamment von </w:t>
      </w:r>
      <w:proofErr w:type="spellStart"/>
      <w:r w:rsidR="009D75A4" w:rsidRPr="008A7EC9">
        <w:t>Offenbourg</w:t>
      </w:r>
      <w:proofErr w:type="spellEnd"/>
      <w:r w:rsidR="009D75A4" w:rsidRPr="008A7EC9">
        <w:t xml:space="preserve"> en lui baisant la main</w:t>
      </w:r>
      <w:r>
        <w:t xml:space="preserve">. </w:t>
      </w:r>
      <w:r w:rsidR="009D75A4" w:rsidRPr="008A7EC9">
        <w:t>Puis-je vous être utile</w:t>
      </w:r>
      <w:r>
        <w:t> ?</w:t>
      </w:r>
    </w:p>
    <w:p w14:paraId="64001641" w14:textId="77777777" w:rsidR="00BF7D4A" w:rsidRDefault="00BF7D4A" w:rsidP="009D75A4">
      <w:r>
        <w:t>— </w:t>
      </w:r>
      <w:r w:rsidR="009D75A4" w:rsidRPr="008A7EC9">
        <w:t>Naturellement</w:t>
      </w:r>
      <w:r>
        <w:t xml:space="preserve">, </w:t>
      </w:r>
      <w:r w:rsidR="009D75A4" w:rsidRPr="008A7EC9">
        <w:t>dit Aurore</w:t>
      </w:r>
      <w:r>
        <w:t xml:space="preserve">, </w:t>
      </w:r>
      <w:r w:rsidR="009D75A4" w:rsidRPr="008A7EC9">
        <w:t>Savez-vous que vos sentine</w:t>
      </w:r>
      <w:r w:rsidR="009D75A4" w:rsidRPr="008A7EC9">
        <w:t>l</w:t>
      </w:r>
      <w:r w:rsidR="009D75A4" w:rsidRPr="008A7EC9">
        <w:t>les m</w:t>
      </w:r>
      <w:r>
        <w:t>’</w:t>
      </w:r>
      <w:r w:rsidR="009D75A4" w:rsidRPr="008A7EC9">
        <w:t>ont arrêtée tout à l</w:t>
      </w:r>
      <w:r>
        <w:t>’</w:t>
      </w:r>
      <w:r w:rsidR="009D75A4" w:rsidRPr="008A7EC9">
        <w:t>heure sans aucun égard</w:t>
      </w:r>
      <w:r>
        <w:t xml:space="preserve"> ? </w:t>
      </w:r>
      <w:r w:rsidR="009D75A4" w:rsidRPr="008A7EC9">
        <w:t>Je vous d</w:t>
      </w:r>
      <w:r w:rsidR="009D75A4" w:rsidRPr="008A7EC9">
        <w:t>e</w:t>
      </w:r>
      <w:r w:rsidR="009D75A4" w:rsidRPr="008A7EC9">
        <w:t>manderais bien une escorte</w:t>
      </w:r>
      <w:r>
        <w:t xml:space="preserve">, </w:t>
      </w:r>
      <w:r w:rsidR="009D75A4" w:rsidRPr="008A7EC9">
        <w:t xml:space="preserve">mais ma </w:t>
      </w:r>
      <w:r w:rsidR="009D75A4" w:rsidRPr="008A7EC9">
        <w:rPr>
          <w:i/>
          <w:iCs/>
        </w:rPr>
        <w:t>Benz</w:t>
      </w:r>
      <w:r w:rsidR="009D75A4" w:rsidRPr="008A7EC9">
        <w:t xml:space="preserve"> serait obligée de beaucoup se fatiguer pour se mettre à l</w:t>
      </w:r>
      <w:r>
        <w:t>’</w:t>
      </w:r>
      <w:r w:rsidR="009D75A4" w:rsidRPr="008A7EC9">
        <w:t>allure de vos dragons</w:t>
      </w:r>
      <w:r>
        <w:t xml:space="preserve">. </w:t>
      </w:r>
      <w:r w:rsidR="009D75A4" w:rsidRPr="008A7EC9">
        <w:t>Qu</w:t>
      </w:r>
      <w:r>
        <w:t>’</w:t>
      </w:r>
      <w:r w:rsidR="009D75A4" w:rsidRPr="008A7EC9">
        <w:t>ils me conduisent jusqu</w:t>
      </w:r>
      <w:r>
        <w:t>’</w:t>
      </w:r>
      <w:r w:rsidR="009D75A4" w:rsidRPr="008A7EC9">
        <w:t>à la limite des postes</w:t>
      </w:r>
      <w:r>
        <w:t xml:space="preserve">, </w:t>
      </w:r>
      <w:r w:rsidR="009D75A4" w:rsidRPr="008A7EC9">
        <w:t>et donnez-moi un laisser-passer quelconque qui me préserve au retour de se</w:t>
      </w:r>
      <w:r w:rsidR="009D75A4" w:rsidRPr="008A7EC9">
        <w:t>m</w:t>
      </w:r>
      <w:r w:rsidR="009D75A4" w:rsidRPr="008A7EC9">
        <w:t>blables désagréments</w:t>
      </w:r>
      <w:r>
        <w:t xml:space="preserve">. </w:t>
      </w:r>
      <w:r w:rsidR="009D75A4" w:rsidRPr="008A7EC9">
        <w:t>Dépêchons-nous</w:t>
      </w:r>
      <w:r>
        <w:t xml:space="preserve">, </w:t>
      </w:r>
      <w:r w:rsidR="009D75A4" w:rsidRPr="008A7EC9">
        <w:t>voici l</w:t>
      </w:r>
      <w:r>
        <w:t>’</w:t>
      </w:r>
      <w:r w:rsidR="009D75A4" w:rsidRPr="008A7EC9">
        <w:t>aube</w:t>
      </w:r>
      <w:r>
        <w:t xml:space="preserve">, </w:t>
      </w:r>
      <w:r w:rsidR="009D75A4" w:rsidRPr="008A7EC9">
        <w:t>et je veux voir le soleil éclairer en naissant le poteau frontière</w:t>
      </w:r>
      <w:r>
        <w:t>.</w:t>
      </w:r>
    </w:p>
    <w:p w14:paraId="4E1301FF" w14:textId="77777777" w:rsidR="00BF7D4A" w:rsidRDefault="009D75A4" w:rsidP="009D75A4">
      <w:r w:rsidRPr="008A7EC9">
        <w:t>Le Général se fit apporter un laisser-passer</w:t>
      </w:r>
      <w:r w:rsidR="00BF7D4A">
        <w:t>.</w:t>
      </w:r>
    </w:p>
    <w:p w14:paraId="25782A33" w14:textId="77777777" w:rsidR="00BF7D4A" w:rsidRDefault="00BF7D4A" w:rsidP="009D75A4">
      <w:r>
        <w:t>— </w:t>
      </w:r>
      <w:r w:rsidR="009D75A4" w:rsidRPr="008A7EC9">
        <w:t>Là</w:t>
      </w:r>
      <w:r>
        <w:t xml:space="preserve">, </w:t>
      </w:r>
      <w:r w:rsidR="009D75A4" w:rsidRPr="008A7EC9">
        <w:t>dit-il en le paraphant</w:t>
      </w:r>
      <w:r>
        <w:t xml:space="preserve">. </w:t>
      </w:r>
      <w:r w:rsidR="009D75A4" w:rsidRPr="008A7EC9">
        <w:t>Vous avez le temps</w:t>
      </w:r>
      <w:r>
        <w:t xml:space="preserve">. </w:t>
      </w:r>
      <w:r w:rsidR="009D75A4" w:rsidRPr="008A7EC9">
        <w:t>Villerupt qui est</w:t>
      </w:r>
      <w:r>
        <w:t xml:space="preserve">, </w:t>
      </w:r>
      <w:r w:rsidR="009D75A4" w:rsidRPr="008A7EC9">
        <w:t>en France</w:t>
      </w:r>
      <w:r>
        <w:t xml:space="preserve">, </w:t>
      </w:r>
      <w:r w:rsidR="009D75A4" w:rsidRPr="008A7EC9">
        <w:t>à deux kilomètres des poteaux</w:t>
      </w:r>
      <w:r>
        <w:t xml:space="preserve">, </w:t>
      </w:r>
      <w:r w:rsidR="009D75A4" w:rsidRPr="008A7EC9">
        <w:t>est à peine à vingt kilomètres</w:t>
      </w:r>
      <w:r>
        <w:t xml:space="preserve">. </w:t>
      </w:r>
      <w:r w:rsidR="009D75A4" w:rsidRPr="008A7EC9">
        <w:t>Vous y serez avant une demi-heure</w:t>
      </w:r>
      <w:r>
        <w:t xml:space="preserve">. </w:t>
      </w:r>
      <w:r w:rsidR="009D75A4" w:rsidRPr="008A7EC9">
        <w:t>Mais n</w:t>
      </w:r>
      <w:r>
        <w:t>’</w:t>
      </w:r>
      <w:r w:rsidR="009D75A4" w:rsidRPr="008A7EC9">
        <w:t>espérez pas apercevoir les soldats français</w:t>
      </w:r>
      <w:r>
        <w:t xml:space="preserve">. </w:t>
      </w:r>
      <w:r w:rsidR="009D75A4" w:rsidRPr="008A7EC9">
        <w:t>Leur gouvern</w:t>
      </w:r>
      <w:r w:rsidR="009D75A4" w:rsidRPr="008A7EC9">
        <w:t>e</w:t>
      </w:r>
      <w:r w:rsidR="009D75A4" w:rsidRPr="008A7EC9">
        <w:t>ment leur a donné l</w:t>
      </w:r>
      <w:r>
        <w:t>’</w:t>
      </w:r>
      <w:r w:rsidR="009D75A4" w:rsidRPr="008A7EC9">
        <w:t>ordre de reculer à deux lieues en arrière de la frontière</w:t>
      </w:r>
      <w:r>
        <w:t xml:space="preserve">, </w:t>
      </w:r>
      <w:r w:rsidR="009D75A4" w:rsidRPr="008A7EC9">
        <w:t>pour éviter tout incident susceptible d</w:t>
      </w:r>
      <w:r>
        <w:t>’</w:t>
      </w:r>
      <w:r w:rsidR="009D75A4" w:rsidRPr="008A7EC9">
        <w:t>entraîner la Guerre</w:t>
      </w:r>
      <w:r>
        <w:t xml:space="preserve">, </w:t>
      </w:r>
      <w:r w:rsidR="009D75A4" w:rsidRPr="008A7EC9">
        <w:t>acheva-t-il avec un gros rire</w:t>
      </w:r>
      <w:r>
        <w:t>.</w:t>
      </w:r>
    </w:p>
    <w:p w14:paraId="72C9FCC5" w14:textId="77777777" w:rsidR="00BF7D4A" w:rsidRDefault="009D75A4" w:rsidP="009D75A4">
      <w:r w:rsidRPr="008A7EC9">
        <w:t>Encadrés d</w:t>
      </w:r>
      <w:r w:rsidR="00BF7D4A">
        <w:t>’</w:t>
      </w:r>
      <w:r w:rsidRPr="008A7EC9">
        <w:t>un demi-peloton de dragons</w:t>
      </w:r>
      <w:r w:rsidR="00BF7D4A">
        <w:t xml:space="preserve">, </w:t>
      </w:r>
      <w:r w:rsidRPr="008A7EC9">
        <w:t>nous sortîmes magnifiquement de Thionville</w:t>
      </w:r>
      <w:r w:rsidR="00BF7D4A">
        <w:t xml:space="preserve">. </w:t>
      </w:r>
      <w:r w:rsidRPr="008A7EC9">
        <w:t>Quand nous eûmes parcouru deux kilomètres sur la route d</w:t>
      </w:r>
      <w:r w:rsidR="00BF7D4A">
        <w:t>’</w:t>
      </w:r>
      <w:r w:rsidRPr="008A7EC9">
        <w:t>Audun-le-Roman</w:t>
      </w:r>
      <w:r w:rsidR="00BF7D4A">
        <w:t> :</w:t>
      </w:r>
    </w:p>
    <w:p w14:paraId="097CACAB" w14:textId="77777777" w:rsidR="00BF7D4A" w:rsidRDefault="00BF7D4A" w:rsidP="009D75A4">
      <w:r>
        <w:t>— </w:t>
      </w:r>
      <w:r w:rsidR="009D75A4" w:rsidRPr="008A7EC9">
        <w:t>Ils sont bien gentils</w:t>
      </w:r>
      <w:r>
        <w:t xml:space="preserve">, </w:t>
      </w:r>
      <w:r w:rsidR="009D75A4" w:rsidRPr="008A7EC9">
        <w:t>me dit à l</w:t>
      </w:r>
      <w:r>
        <w:t>’</w:t>
      </w:r>
      <w:r w:rsidR="009D75A4" w:rsidRPr="008A7EC9">
        <w:t>oreille la grande-duchesse</w:t>
      </w:r>
      <w:r>
        <w:t xml:space="preserve">, </w:t>
      </w:r>
      <w:r w:rsidR="009D75A4" w:rsidRPr="008A7EC9">
        <w:t>mais ils deviendraient</w:t>
      </w:r>
      <w:r>
        <w:t xml:space="preserve">, </w:t>
      </w:r>
      <w:r w:rsidR="009D75A4" w:rsidRPr="008A7EC9">
        <w:t>à la longue</w:t>
      </w:r>
      <w:r>
        <w:t xml:space="preserve">, </w:t>
      </w:r>
      <w:r w:rsidR="009D75A4" w:rsidRPr="008A7EC9">
        <w:t>gênants</w:t>
      </w:r>
      <w:r>
        <w:t>.</w:t>
      </w:r>
    </w:p>
    <w:p w14:paraId="78722712" w14:textId="77777777" w:rsidR="00BF7D4A" w:rsidRDefault="009D75A4" w:rsidP="009D75A4">
      <w:r w:rsidRPr="008A7EC9">
        <w:lastRenderedPageBreak/>
        <w:t>Et elle donna à la voiture toute sa vitesse</w:t>
      </w:r>
      <w:r w:rsidR="00BF7D4A">
        <w:t>.</w:t>
      </w:r>
    </w:p>
    <w:p w14:paraId="375560F2" w14:textId="77777777" w:rsidR="00BF7D4A" w:rsidRDefault="009D75A4" w:rsidP="009D75A4">
      <w:r w:rsidRPr="008A7EC9">
        <w:t>Derrière</w:t>
      </w:r>
      <w:r w:rsidR="00BF7D4A">
        <w:t xml:space="preserve">, </w:t>
      </w:r>
      <w:r w:rsidRPr="008A7EC9">
        <w:t>dans le jour qui commençait à poindre</w:t>
      </w:r>
      <w:r w:rsidR="00BF7D4A">
        <w:t xml:space="preserve">, </w:t>
      </w:r>
      <w:r w:rsidRPr="008A7EC9">
        <w:t>les dr</w:t>
      </w:r>
      <w:r w:rsidRPr="008A7EC9">
        <w:t>a</w:t>
      </w:r>
      <w:r w:rsidRPr="008A7EC9">
        <w:t>gons</w:t>
      </w:r>
      <w:r w:rsidR="00BF7D4A">
        <w:t xml:space="preserve">, </w:t>
      </w:r>
      <w:r w:rsidRPr="008A7EC9">
        <w:t>littéralement semés</w:t>
      </w:r>
      <w:r w:rsidR="00BF7D4A">
        <w:t xml:space="preserve">, </w:t>
      </w:r>
      <w:r w:rsidRPr="008A7EC9">
        <w:t>avaient</w:t>
      </w:r>
      <w:r w:rsidR="00BF7D4A">
        <w:t xml:space="preserve">, </w:t>
      </w:r>
      <w:r w:rsidRPr="008A7EC9">
        <w:t>au bout d</w:t>
      </w:r>
      <w:r w:rsidR="00BF7D4A">
        <w:t>’</w:t>
      </w:r>
      <w:r w:rsidRPr="008A7EC9">
        <w:t>une minute</w:t>
      </w:r>
      <w:r w:rsidR="00BF7D4A">
        <w:t xml:space="preserve">, </w:t>
      </w:r>
      <w:r w:rsidRPr="008A7EC9">
        <w:t>disp</w:t>
      </w:r>
      <w:r w:rsidRPr="008A7EC9">
        <w:t>a</w:t>
      </w:r>
      <w:r w:rsidRPr="008A7EC9">
        <w:t>ru sur la route noire</w:t>
      </w:r>
      <w:r w:rsidR="00BF7D4A">
        <w:t>.</w:t>
      </w:r>
    </w:p>
    <w:p w14:paraId="5CD66DB6" w14:textId="77777777" w:rsidR="00BF7D4A" w:rsidRDefault="009D75A4" w:rsidP="009D75A4">
      <w:r w:rsidRPr="008A7EC9">
        <w:t>Le vent froid de l</w:t>
      </w:r>
      <w:r w:rsidR="00BF7D4A">
        <w:t>’</w:t>
      </w:r>
      <w:r w:rsidRPr="008A7EC9">
        <w:t>aube glissait contre mes tempes</w:t>
      </w:r>
      <w:r w:rsidR="00BF7D4A">
        <w:t xml:space="preserve">. </w:t>
      </w:r>
      <w:r w:rsidRPr="008A7EC9">
        <w:t>Maint</w:t>
      </w:r>
      <w:r w:rsidRPr="008A7EC9">
        <w:t>e</w:t>
      </w:r>
      <w:r w:rsidRPr="008A7EC9">
        <w:t>nant une immense émotion me prenait</w:t>
      </w:r>
      <w:r w:rsidR="00BF7D4A">
        <w:t xml:space="preserve">, </w:t>
      </w:r>
      <w:r w:rsidRPr="008A7EC9">
        <w:t>et vraiment</w:t>
      </w:r>
      <w:r w:rsidR="00BF7D4A">
        <w:t xml:space="preserve">, </w:t>
      </w:r>
      <w:r w:rsidRPr="008A7EC9">
        <w:t>en cet in</w:t>
      </w:r>
      <w:r w:rsidRPr="008A7EC9">
        <w:t>s</w:t>
      </w:r>
      <w:r w:rsidRPr="008A7EC9">
        <w:t>tant</w:t>
      </w:r>
      <w:r w:rsidR="00BF7D4A">
        <w:t xml:space="preserve">, </w:t>
      </w:r>
      <w:r w:rsidRPr="008A7EC9">
        <w:t>je n</w:t>
      </w:r>
      <w:r w:rsidR="00BF7D4A">
        <w:t>’</w:t>
      </w:r>
      <w:r w:rsidRPr="008A7EC9">
        <w:t>ai plus pensé à cette femme à qui j</w:t>
      </w:r>
      <w:r w:rsidR="00BF7D4A">
        <w:t>’</w:t>
      </w:r>
      <w:r w:rsidRPr="008A7EC9">
        <w:t>eusse tout sacrifié</w:t>
      </w:r>
      <w:r w:rsidR="00BF7D4A">
        <w:t xml:space="preserve">, </w:t>
      </w:r>
      <w:r w:rsidRPr="008A7EC9">
        <w:t>que j</w:t>
      </w:r>
      <w:r w:rsidR="00BF7D4A">
        <w:t>’</w:t>
      </w:r>
      <w:r w:rsidRPr="008A7EC9">
        <w:t>allais quitter pour jamais</w:t>
      </w:r>
      <w:r w:rsidR="00BF7D4A">
        <w:t xml:space="preserve">. </w:t>
      </w:r>
      <w:r w:rsidRPr="008A7EC9">
        <w:t>Je regardais devant moi les pet</w:t>
      </w:r>
      <w:r w:rsidRPr="008A7EC9">
        <w:t>i</w:t>
      </w:r>
      <w:r w:rsidRPr="008A7EC9">
        <w:t>tes collines qui naissaient une à une au jour</w:t>
      </w:r>
      <w:r w:rsidR="00BF7D4A">
        <w:t xml:space="preserve">. </w:t>
      </w:r>
      <w:r w:rsidRPr="008A7EC9">
        <w:t>La prodigieuse or</w:t>
      </w:r>
      <w:r w:rsidRPr="008A7EC9">
        <w:t>i</w:t>
      </w:r>
      <w:r w:rsidRPr="008A7EC9">
        <w:t>ginalité de mon retour m</w:t>
      </w:r>
      <w:r w:rsidR="00BF7D4A">
        <w:t>’</w:t>
      </w:r>
      <w:r w:rsidRPr="008A7EC9">
        <w:t>échappait et faisait place à un sent</w:t>
      </w:r>
      <w:r w:rsidRPr="008A7EC9">
        <w:t>i</w:t>
      </w:r>
      <w:r w:rsidRPr="008A7EC9">
        <w:t>ment plus poignant et fort</w:t>
      </w:r>
      <w:r w:rsidR="00BF7D4A">
        <w:t>.</w:t>
      </w:r>
    </w:p>
    <w:p w14:paraId="750DAB56" w14:textId="77777777" w:rsidR="00BF7D4A" w:rsidRDefault="009D75A4" w:rsidP="009D75A4">
      <w:r w:rsidRPr="008A7EC9">
        <w:t>Il fut à son comble quand l</w:t>
      </w:r>
      <w:r w:rsidR="00BF7D4A">
        <w:t>’</w:t>
      </w:r>
      <w:r w:rsidRPr="008A7EC9">
        <w:t>automobile ayant stoppé avec une brusquerie qui faillit me précipiter sur le brise-bise</w:t>
      </w:r>
      <w:r w:rsidR="00BF7D4A">
        <w:t xml:space="preserve">, </w:t>
      </w:r>
      <w:r w:rsidRPr="008A7EC9">
        <w:t>la grande-duchesse m</w:t>
      </w:r>
      <w:r w:rsidR="00BF7D4A">
        <w:t>’</w:t>
      </w:r>
      <w:r w:rsidRPr="008A7EC9">
        <w:t>eût désigné</w:t>
      </w:r>
      <w:r w:rsidR="00BF7D4A">
        <w:t xml:space="preserve">, </w:t>
      </w:r>
      <w:r w:rsidRPr="008A7EC9">
        <w:t>sans mot dire</w:t>
      </w:r>
      <w:r w:rsidR="00BF7D4A">
        <w:t xml:space="preserve">, </w:t>
      </w:r>
      <w:r w:rsidRPr="008A7EC9">
        <w:t>à droite de la route</w:t>
      </w:r>
      <w:r w:rsidR="00BF7D4A">
        <w:t xml:space="preserve">, </w:t>
      </w:r>
      <w:r w:rsidRPr="008A7EC9">
        <w:t>à dix pas de nous</w:t>
      </w:r>
      <w:r w:rsidR="00BF7D4A">
        <w:t xml:space="preserve">, </w:t>
      </w:r>
      <w:r w:rsidRPr="008A7EC9">
        <w:t>le poteau frontière</w:t>
      </w:r>
      <w:r w:rsidR="00BF7D4A">
        <w:t>.</w:t>
      </w:r>
    </w:p>
    <w:p w14:paraId="5AF5F1FE" w14:textId="77777777" w:rsidR="00BF7D4A" w:rsidRDefault="009D75A4" w:rsidP="009D75A4">
      <w:r w:rsidRPr="008A7EC9">
        <w:t>Haut de deux mètres</w:t>
      </w:r>
      <w:r w:rsidR="00BF7D4A">
        <w:t xml:space="preserve">, </w:t>
      </w:r>
      <w:r w:rsidRPr="008A7EC9">
        <w:t>avec son côté noir et blanc à droite</w:t>
      </w:r>
      <w:r w:rsidR="00BF7D4A">
        <w:t xml:space="preserve">, </w:t>
      </w:r>
      <w:r w:rsidRPr="008A7EC9">
        <w:t>bleu</w:t>
      </w:r>
      <w:r w:rsidR="00BF7D4A">
        <w:t xml:space="preserve">, </w:t>
      </w:r>
      <w:r w:rsidRPr="008A7EC9">
        <w:t>blanc</w:t>
      </w:r>
      <w:r w:rsidR="00BF7D4A">
        <w:t xml:space="preserve">, </w:t>
      </w:r>
      <w:r w:rsidRPr="008A7EC9">
        <w:t>rouge à gauche</w:t>
      </w:r>
      <w:r w:rsidR="00BF7D4A">
        <w:t xml:space="preserve">, </w:t>
      </w:r>
      <w:r w:rsidRPr="008A7EC9">
        <w:t>il était en cette minute quelque ch</w:t>
      </w:r>
      <w:r w:rsidRPr="008A7EC9">
        <w:t>o</w:t>
      </w:r>
      <w:r w:rsidRPr="008A7EC9">
        <w:t>se d</w:t>
      </w:r>
      <w:r w:rsidR="00BF7D4A">
        <w:t>’</w:t>
      </w:r>
      <w:r w:rsidRPr="008A7EC9">
        <w:t>infiniment troublant</w:t>
      </w:r>
      <w:r w:rsidR="00BF7D4A">
        <w:t>.</w:t>
      </w:r>
    </w:p>
    <w:p w14:paraId="57760F2A" w14:textId="77777777" w:rsidR="00BF7D4A" w:rsidRDefault="009D75A4" w:rsidP="009D75A4">
      <w:r w:rsidRPr="008A7EC9">
        <w:t>Je regardai la grande-duchesse</w:t>
      </w:r>
      <w:r w:rsidR="00BF7D4A">
        <w:t xml:space="preserve">, </w:t>
      </w:r>
      <w:r w:rsidRPr="008A7EC9">
        <w:t>et j</w:t>
      </w:r>
      <w:r w:rsidR="00BF7D4A">
        <w:t>’</w:t>
      </w:r>
      <w:r w:rsidRPr="008A7EC9">
        <w:t>eus un grand bonheur à reconnaître sur ce visage fermé de l</w:t>
      </w:r>
      <w:r w:rsidR="00BF7D4A">
        <w:t>’</w:t>
      </w:r>
      <w:r w:rsidRPr="008A7EC9">
        <w:t>émotion</w:t>
      </w:r>
      <w:r w:rsidR="00BF7D4A">
        <w:t>.</w:t>
      </w:r>
    </w:p>
    <w:p w14:paraId="4FC6178E" w14:textId="77777777" w:rsidR="00BF7D4A" w:rsidRDefault="009D75A4" w:rsidP="009D75A4">
      <w:r w:rsidRPr="008A7EC9">
        <w:t>Il ne faisait pas encore tout à fait jour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automobile avait ralenti énormément</w:t>
      </w:r>
      <w:r w:rsidR="00BF7D4A">
        <w:t xml:space="preserve">. </w:t>
      </w:r>
      <w:r w:rsidRPr="008A7EC9">
        <w:t>Il semblait qu</w:t>
      </w:r>
      <w:r w:rsidR="00BF7D4A">
        <w:t>’</w:t>
      </w:r>
      <w:r w:rsidRPr="008A7EC9">
        <w:t>Aurore eût voulu me laisser contempler au passage les petites fleurs de la nuit que le vent faisait frémir aux pentes des ravines</w:t>
      </w:r>
      <w:r w:rsidR="00BF7D4A">
        <w:t>.</w:t>
      </w:r>
    </w:p>
    <w:p w14:paraId="1034670F" w14:textId="77777777" w:rsidR="00BF7D4A" w:rsidRDefault="009D75A4" w:rsidP="009D75A4">
      <w:r w:rsidRPr="008A7EC9">
        <w:t>Et soudain</w:t>
      </w:r>
      <w:r w:rsidR="00BF7D4A">
        <w:t xml:space="preserve">, </w:t>
      </w:r>
      <w:r w:rsidRPr="008A7EC9">
        <w:t>je saisis le bras de ma compagne</w:t>
      </w:r>
      <w:r w:rsidR="00BF7D4A">
        <w:t xml:space="preserve">. </w:t>
      </w:r>
      <w:r w:rsidRPr="008A7EC9">
        <w:t>L</w:t>
      </w:r>
      <w:r w:rsidR="00BF7D4A">
        <w:t>’</w:t>
      </w:r>
      <w:r w:rsidRPr="008A7EC9">
        <w:t>auto s</w:t>
      </w:r>
      <w:r w:rsidR="00BF7D4A">
        <w:t>’</w:t>
      </w:r>
      <w:r w:rsidRPr="008A7EC9">
        <w:t>arrêta</w:t>
      </w:r>
      <w:r w:rsidR="00BF7D4A">
        <w:t xml:space="preserve">. </w:t>
      </w:r>
      <w:r w:rsidRPr="008A7EC9">
        <w:t>En haut d</w:t>
      </w:r>
      <w:r w:rsidR="00BF7D4A">
        <w:t>’</w:t>
      </w:r>
      <w:r w:rsidRPr="008A7EC9">
        <w:t>un coteau qui dominait la route</w:t>
      </w:r>
      <w:r w:rsidR="00BF7D4A">
        <w:t xml:space="preserve">, </w:t>
      </w:r>
      <w:r w:rsidRPr="008A7EC9">
        <w:t>sur le ciel où il se profilait en sombre à moins de deux cents mètres</w:t>
      </w:r>
      <w:r w:rsidR="00BF7D4A">
        <w:t xml:space="preserve">, </w:t>
      </w:r>
      <w:r w:rsidRPr="008A7EC9">
        <w:t>un cav</w:t>
      </w:r>
      <w:r w:rsidRPr="008A7EC9">
        <w:t>a</w:t>
      </w:r>
      <w:r w:rsidRPr="008A7EC9">
        <w:t>lier</w:t>
      </w:r>
      <w:r w:rsidR="00BF7D4A">
        <w:t xml:space="preserve">, </w:t>
      </w:r>
      <w:r w:rsidRPr="008A7EC9">
        <w:t>immobile</w:t>
      </w:r>
      <w:r w:rsidR="00BF7D4A">
        <w:t xml:space="preserve">, </w:t>
      </w:r>
      <w:r w:rsidRPr="008A7EC9">
        <w:t>venait d</w:t>
      </w:r>
      <w:r w:rsidR="00BF7D4A">
        <w:t>’</w:t>
      </w:r>
      <w:r w:rsidRPr="008A7EC9">
        <w:t>apparaître</w:t>
      </w:r>
      <w:r w:rsidR="00BF7D4A">
        <w:t>.</w:t>
      </w:r>
    </w:p>
    <w:p w14:paraId="6C2CC293" w14:textId="77777777" w:rsidR="00BF7D4A" w:rsidRDefault="009D75A4" w:rsidP="009D75A4">
      <w:r w:rsidRPr="008A7EC9">
        <w:lastRenderedPageBreak/>
        <w:t>C</w:t>
      </w:r>
      <w:r w:rsidR="00BF7D4A">
        <w:t>’</w:t>
      </w:r>
      <w:r w:rsidRPr="008A7EC9">
        <w:t>était un dragon français</w:t>
      </w:r>
      <w:r w:rsidR="00BF7D4A">
        <w:t xml:space="preserve">. </w:t>
      </w:r>
      <w:r w:rsidRPr="008A7EC9">
        <w:t>On voyait le manchon jaune du casque</w:t>
      </w:r>
      <w:r w:rsidR="00BF7D4A">
        <w:t xml:space="preserve">, </w:t>
      </w:r>
      <w:r w:rsidRPr="008A7EC9">
        <w:t>la flamme rouge et blanche de la lance</w:t>
      </w:r>
      <w:r w:rsidR="00BF7D4A">
        <w:t xml:space="preserve">. </w:t>
      </w:r>
      <w:r w:rsidRPr="008A7EC9">
        <w:t>Puis il y en eut deux</w:t>
      </w:r>
      <w:r w:rsidR="00BF7D4A">
        <w:t xml:space="preserve">, </w:t>
      </w:r>
      <w:r w:rsidRPr="008A7EC9">
        <w:t>puis dix</w:t>
      </w:r>
      <w:r w:rsidR="00BF7D4A">
        <w:t xml:space="preserve">, </w:t>
      </w:r>
      <w:r w:rsidRPr="008A7EC9">
        <w:t>puis vingt</w:t>
      </w:r>
      <w:r w:rsidR="00BF7D4A">
        <w:t xml:space="preserve">, </w:t>
      </w:r>
      <w:r w:rsidRPr="008A7EC9">
        <w:t>et ils s</w:t>
      </w:r>
      <w:r w:rsidR="00BF7D4A">
        <w:t>’</w:t>
      </w:r>
      <w:r w:rsidRPr="008A7EC9">
        <w:t>avancèrent au petit galop à n</w:t>
      </w:r>
      <w:r w:rsidRPr="008A7EC9">
        <w:t>o</w:t>
      </w:r>
      <w:r w:rsidRPr="008A7EC9">
        <w:t>tre rencontre</w:t>
      </w:r>
      <w:r w:rsidR="00BF7D4A">
        <w:t>.</w:t>
      </w:r>
    </w:p>
    <w:p w14:paraId="5FCD8581" w14:textId="77777777" w:rsidR="00BF7D4A" w:rsidRDefault="00BF7D4A" w:rsidP="009D75A4">
      <w:r>
        <w:t>— </w:t>
      </w:r>
      <w:r w:rsidR="009D75A4" w:rsidRPr="008A7EC9">
        <w:t>Cette fois</w:t>
      </w:r>
      <w:r>
        <w:t xml:space="preserve">, </w:t>
      </w:r>
      <w:r w:rsidR="009D75A4" w:rsidRPr="008A7EC9">
        <w:t>dit Aurore en souriant</w:t>
      </w:r>
      <w:r>
        <w:t xml:space="preserve">, </w:t>
      </w:r>
      <w:r w:rsidR="009D75A4" w:rsidRPr="008A7EC9">
        <w:t>c</w:t>
      </w:r>
      <w:r>
        <w:t>’</w:t>
      </w:r>
      <w:r w:rsidR="009D75A4" w:rsidRPr="008A7EC9">
        <w:t>est toi qui vas leur parler</w:t>
      </w:r>
      <w:r>
        <w:t>.</w:t>
      </w:r>
    </w:p>
    <w:p w14:paraId="6FD858E8" w14:textId="77777777" w:rsidR="00BF7D4A" w:rsidRDefault="009D75A4" w:rsidP="009D75A4">
      <w:r w:rsidRPr="008A7EC9">
        <w:t>Un officier était devant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était un grand jeune homme brun et pâle</w:t>
      </w:r>
      <w:r w:rsidR="00BF7D4A">
        <w:t xml:space="preserve">. </w:t>
      </w:r>
      <w:r w:rsidRPr="008A7EC9">
        <w:t>La jugulaire barrait d</w:t>
      </w:r>
      <w:r w:rsidR="00BF7D4A">
        <w:t>’</w:t>
      </w:r>
      <w:r w:rsidRPr="008A7EC9">
        <w:t>un trait d</w:t>
      </w:r>
      <w:r w:rsidR="00BF7D4A">
        <w:t>’</w:t>
      </w:r>
      <w:r w:rsidRPr="008A7EC9">
        <w:t>or sa moustache noire</w:t>
      </w:r>
      <w:r w:rsidR="00BF7D4A">
        <w:t xml:space="preserve">. </w:t>
      </w:r>
      <w:r w:rsidRPr="008A7EC9">
        <w:t>Ayant salué du sabre</w:t>
      </w:r>
      <w:r w:rsidR="00BF7D4A">
        <w:t xml:space="preserve">, </w:t>
      </w:r>
      <w:r w:rsidRPr="008A7EC9">
        <w:t>il nous demanda notre permis de circuler</w:t>
      </w:r>
      <w:r w:rsidR="00BF7D4A">
        <w:t>.</w:t>
      </w:r>
    </w:p>
    <w:p w14:paraId="43781D74" w14:textId="77777777" w:rsidR="00BF7D4A" w:rsidRDefault="00BF7D4A" w:rsidP="009D75A4">
      <w:r>
        <w:t>— </w:t>
      </w:r>
      <w:r w:rsidR="009D75A4" w:rsidRPr="008A7EC9">
        <w:t>Monsieur</w:t>
      </w:r>
      <w:r>
        <w:t xml:space="preserve">, </w:t>
      </w:r>
      <w:r w:rsidR="009D75A4" w:rsidRPr="008A7EC9">
        <w:t>répondit la grande-duchesse</w:t>
      </w:r>
      <w:r>
        <w:t xml:space="preserve">, </w:t>
      </w:r>
      <w:r w:rsidR="009D75A4" w:rsidRPr="008A7EC9">
        <w:t>je préfère vous avouer que je ne possède rien de semblable</w:t>
      </w:r>
      <w:r>
        <w:t xml:space="preserve">, </w:t>
      </w:r>
      <w:r w:rsidR="009D75A4" w:rsidRPr="008A7EC9">
        <w:t>car je doute que vous veuillez vous contenter de ceci</w:t>
      </w:r>
      <w:r>
        <w:t xml:space="preserve">, </w:t>
      </w:r>
      <w:r w:rsidR="009D75A4" w:rsidRPr="008A7EC9">
        <w:t>qui m</w:t>
      </w:r>
      <w:r>
        <w:t>’</w:t>
      </w:r>
      <w:r w:rsidR="009D75A4" w:rsidRPr="008A7EC9">
        <w:t>a été délivré par le général allemand de Thionville</w:t>
      </w:r>
      <w:r>
        <w:t xml:space="preserve">, </w:t>
      </w:r>
      <w:r w:rsidR="009D75A4" w:rsidRPr="008A7EC9">
        <w:t xml:space="preserve">dit-elle en exhibant le laisser-passer de von </w:t>
      </w:r>
      <w:proofErr w:type="spellStart"/>
      <w:r w:rsidR="009D75A4" w:rsidRPr="008A7EC9">
        <w:t>Offenbourg</w:t>
      </w:r>
      <w:proofErr w:type="spellEnd"/>
      <w:r>
        <w:t>.</w:t>
      </w:r>
    </w:p>
    <w:p w14:paraId="3B1AC931" w14:textId="77777777" w:rsidR="00BF7D4A" w:rsidRDefault="009D75A4" w:rsidP="009D75A4">
      <w:r w:rsidRPr="008A7EC9">
        <w:t>Le jeune lieutenant eut un geste qui pouvait signifier que les circonstances ne prêtaient pas à la plaisanterie</w:t>
      </w:r>
      <w:r w:rsidR="00BF7D4A">
        <w:t>.</w:t>
      </w:r>
    </w:p>
    <w:p w14:paraId="17A3B271" w14:textId="636C7925" w:rsidR="00BF7D4A" w:rsidRDefault="00BF7D4A" w:rsidP="009D75A4">
      <w:r>
        <w:t>— </w:t>
      </w:r>
      <w:r w:rsidR="009D75A4" w:rsidRPr="008A7EC9">
        <w:t>Monsieur</w:t>
      </w:r>
      <w:r>
        <w:t xml:space="preserve">, </w:t>
      </w:r>
      <w:r w:rsidR="009D75A4" w:rsidRPr="008A7EC9">
        <w:t>reprit Aurore</w:t>
      </w:r>
      <w:r>
        <w:t xml:space="preserve">, </w:t>
      </w:r>
      <w:r w:rsidR="009D75A4" w:rsidRPr="008A7EC9">
        <w:t>après avoir</w:t>
      </w:r>
      <w:r>
        <w:t xml:space="preserve">, </w:t>
      </w:r>
      <w:r w:rsidR="009D75A4" w:rsidRPr="008A7EC9">
        <w:t>d</w:t>
      </w:r>
      <w:r>
        <w:t>’</w:t>
      </w:r>
      <w:r w:rsidR="009D75A4" w:rsidRPr="008A7EC9">
        <w:t>un regard</w:t>
      </w:r>
      <w:r>
        <w:t xml:space="preserve">, </w:t>
      </w:r>
      <w:r w:rsidR="009D75A4" w:rsidRPr="008A7EC9">
        <w:t>jugé de mon incapacité complète à fournir en ce moment un rense</w:t>
      </w:r>
      <w:r w:rsidR="009D75A4" w:rsidRPr="008A7EC9">
        <w:t>i</w:t>
      </w:r>
      <w:r w:rsidR="009D75A4" w:rsidRPr="008A7EC9">
        <w:t>gnement</w:t>
      </w:r>
      <w:r>
        <w:t xml:space="preserve">, </w:t>
      </w:r>
      <w:r w:rsidR="009D75A4" w:rsidRPr="008A7EC9">
        <w:t>il est des choses trop longues à expliquer</w:t>
      </w:r>
      <w:r>
        <w:t xml:space="preserve">, </w:t>
      </w:r>
      <w:r w:rsidR="009D75A4" w:rsidRPr="008A7EC9">
        <w:t>sur une ro</w:t>
      </w:r>
      <w:r w:rsidR="009D75A4" w:rsidRPr="008A7EC9">
        <w:t>u</w:t>
      </w:r>
      <w:r w:rsidR="009D75A4" w:rsidRPr="008A7EC9">
        <w:t>te</w:t>
      </w:r>
      <w:r>
        <w:t xml:space="preserve">, </w:t>
      </w:r>
      <w:r w:rsidR="009D75A4" w:rsidRPr="008A7EC9">
        <w:t>d</w:t>
      </w:r>
      <w:r>
        <w:t>’</w:t>
      </w:r>
      <w:r w:rsidR="009D75A4" w:rsidRPr="008A7EC9">
        <w:t>automobile à cheval</w:t>
      </w:r>
      <w:r>
        <w:t xml:space="preserve">. </w:t>
      </w:r>
      <w:r w:rsidR="009D75A4" w:rsidRPr="008A7EC9">
        <w:t>Voici les faits</w:t>
      </w:r>
      <w:r>
        <w:t xml:space="preserve"> : </w:t>
      </w:r>
      <w:r w:rsidR="009D75A4" w:rsidRPr="008A7EC9">
        <w:t xml:space="preserve">je suis la grande-duchesse de </w:t>
      </w:r>
      <w:proofErr w:type="spellStart"/>
      <w:r w:rsidR="009D75A4" w:rsidRPr="008A7EC9">
        <w:t>Lautenbourg</w:t>
      </w:r>
      <w:proofErr w:type="spellEnd"/>
      <w:r w:rsidR="009D75A4" w:rsidRPr="008A7EC9">
        <w:t>-Detmold</w:t>
      </w:r>
      <w:r>
        <w:t>. M. </w:t>
      </w:r>
      <w:proofErr w:type="spellStart"/>
      <w:r w:rsidR="009D75A4" w:rsidRPr="008A7EC9">
        <w:t>Vignerte</w:t>
      </w:r>
      <w:proofErr w:type="spellEnd"/>
      <w:r>
        <w:t xml:space="preserve">, </w:t>
      </w:r>
      <w:r w:rsidR="009D75A4" w:rsidRPr="008A7EC9">
        <w:t>mon comp</w:t>
      </w:r>
      <w:r w:rsidR="009D75A4" w:rsidRPr="008A7EC9">
        <w:t>a</w:t>
      </w:r>
      <w:r w:rsidR="009D75A4" w:rsidRPr="008A7EC9">
        <w:t>gnon</w:t>
      </w:r>
      <w:r>
        <w:t xml:space="preserve">, </w:t>
      </w:r>
      <w:r w:rsidR="009D75A4" w:rsidRPr="008A7EC9">
        <w:t>est officier français</w:t>
      </w:r>
      <w:r>
        <w:t xml:space="preserve">, </w:t>
      </w:r>
      <w:r w:rsidR="009D75A4" w:rsidRPr="008A7EC9">
        <w:t>lieutenant comme vous</w:t>
      </w:r>
      <w:r>
        <w:t xml:space="preserve">. </w:t>
      </w:r>
      <w:r w:rsidR="009D75A4" w:rsidRPr="008A7EC9">
        <w:t>Je ne sais si</w:t>
      </w:r>
      <w:r>
        <w:t xml:space="preserve">, </w:t>
      </w:r>
      <w:r w:rsidR="009D75A4" w:rsidRPr="008A7EC9">
        <w:t>en France</w:t>
      </w:r>
      <w:r>
        <w:t xml:space="preserve">, </w:t>
      </w:r>
      <w:r w:rsidR="009D75A4" w:rsidRPr="008A7EC9">
        <w:t>on a déjà pris la précaution d</w:t>
      </w:r>
      <w:r>
        <w:t>’</w:t>
      </w:r>
      <w:r w:rsidR="009D75A4" w:rsidRPr="008A7EC9">
        <w:t>arrêter les Allemands</w:t>
      </w:r>
      <w:r>
        <w:t xml:space="preserve">. </w:t>
      </w:r>
      <w:r w:rsidR="009D75A4" w:rsidRPr="008A7EC9">
        <w:t>En tout cas</w:t>
      </w:r>
      <w:r>
        <w:t xml:space="preserve">, </w:t>
      </w:r>
      <w:r w:rsidR="009D75A4" w:rsidRPr="008A7EC9">
        <w:t>en Allemagne</w:t>
      </w:r>
      <w:r>
        <w:t xml:space="preserve">, </w:t>
      </w:r>
      <w:r w:rsidR="009D75A4" w:rsidRPr="008A7EC9">
        <w:t>on en use depuis hier ainsi vis-à-vis des Français</w:t>
      </w:r>
      <w:r>
        <w:t xml:space="preserve">. </w:t>
      </w:r>
      <w:r w:rsidR="009D75A4" w:rsidRPr="008A7EC9">
        <w:t>On voulait arrêter monsieur</w:t>
      </w:r>
      <w:r>
        <w:t xml:space="preserve"> ; </w:t>
      </w:r>
      <w:r w:rsidR="009D75A4" w:rsidRPr="008A7EC9">
        <w:t>je vous le ramène</w:t>
      </w:r>
      <w:r>
        <w:t xml:space="preserve">. </w:t>
      </w:r>
      <w:r w:rsidR="009D75A4" w:rsidRPr="008A7EC9">
        <w:t>C</w:t>
      </w:r>
      <w:r>
        <w:t>’</w:t>
      </w:r>
      <w:r w:rsidR="009D75A4" w:rsidRPr="008A7EC9">
        <w:t>est tout</w:t>
      </w:r>
      <w:r>
        <w:t>.</w:t>
      </w:r>
    </w:p>
    <w:p w14:paraId="1304272A" w14:textId="77777777" w:rsidR="00BF7D4A" w:rsidRDefault="009D75A4" w:rsidP="009D75A4">
      <w:r w:rsidRPr="008A7EC9">
        <w:t>Et</w:t>
      </w:r>
      <w:r w:rsidR="00BF7D4A">
        <w:t xml:space="preserve">, </w:t>
      </w:r>
      <w:r w:rsidRPr="008A7EC9">
        <w:t>semblant prendre en pitié l</w:t>
      </w:r>
      <w:r w:rsidR="00BF7D4A">
        <w:t>’</w:t>
      </w:r>
      <w:r w:rsidRPr="008A7EC9">
        <w:t>extraordinaire surprise qui se peignait sur les traits du dragon</w:t>
      </w:r>
      <w:r w:rsidR="00BF7D4A">
        <w:t xml:space="preserve">, </w:t>
      </w:r>
      <w:r w:rsidRPr="008A7EC9">
        <w:t>elle ajouta</w:t>
      </w:r>
      <w:r w:rsidR="00BF7D4A">
        <w:t> :</w:t>
      </w:r>
    </w:p>
    <w:p w14:paraId="5EDBB469" w14:textId="77777777" w:rsidR="00BF7D4A" w:rsidRDefault="00BF7D4A" w:rsidP="009D75A4">
      <w:r>
        <w:lastRenderedPageBreak/>
        <w:t>— </w:t>
      </w:r>
      <w:r w:rsidR="009D75A4" w:rsidRPr="008A7EC9">
        <w:t>Je dois peut-être ajouter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que je suis d</w:t>
      </w:r>
      <w:r>
        <w:t>’</w:t>
      </w:r>
      <w:r w:rsidR="009D75A4" w:rsidRPr="008A7EC9">
        <w:t>origine russe</w:t>
      </w:r>
      <w:r>
        <w:t xml:space="preserve">, </w:t>
      </w:r>
      <w:r w:rsidR="009D75A4" w:rsidRPr="008A7EC9">
        <w:t>afin que vous n</w:t>
      </w:r>
      <w:r>
        <w:t>’</w:t>
      </w:r>
      <w:r w:rsidR="009D75A4" w:rsidRPr="008A7EC9">
        <w:t>ayez plus à redouter ni moi</w:t>
      </w:r>
      <w:r>
        <w:t xml:space="preserve">, </w:t>
      </w:r>
      <w:r w:rsidR="009D75A4" w:rsidRPr="008A7EC9">
        <w:t>ni mon pr</w:t>
      </w:r>
      <w:r w:rsidR="009D75A4" w:rsidRPr="008A7EC9">
        <w:t>é</w:t>
      </w:r>
      <w:r w:rsidR="009D75A4" w:rsidRPr="008A7EC9">
        <w:t>sent</w:t>
      </w:r>
      <w:r>
        <w:t>.</w:t>
      </w:r>
    </w:p>
    <w:p w14:paraId="2EE8B545" w14:textId="77777777" w:rsidR="00BF7D4A" w:rsidRDefault="009D75A4" w:rsidP="009D75A4">
      <w:r w:rsidRPr="008A7EC9">
        <w:t>L</w:t>
      </w:r>
      <w:r w:rsidR="00BF7D4A">
        <w:t>’</w:t>
      </w:r>
      <w:r w:rsidRPr="008A7EC9">
        <w:t>officier avait mis pied à terre</w:t>
      </w:r>
      <w:r w:rsidR="00BF7D4A">
        <w:t xml:space="preserve">. </w:t>
      </w:r>
      <w:r w:rsidRPr="008A7EC9">
        <w:t>Il s</w:t>
      </w:r>
      <w:r w:rsidR="00BF7D4A">
        <w:t>’</w:t>
      </w:r>
      <w:r w:rsidRPr="008A7EC9">
        <w:t>inclina respectueus</w:t>
      </w:r>
      <w:r w:rsidRPr="008A7EC9">
        <w:t>e</w:t>
      </w:r>
      <w:r w:rsidRPr="008A7EC9">
        <w:t>ment devant Aurore</w:t>
      </w:r>
      <w:r w:rsidR="00BF7D4A">
        <w:t xml:space="preserve">, </w:t>
      </w:r>
      <w:r w:rsidRPr="008A7EC9">
        <w:t>qui venait de descendre avec moi d</w:t>
      </w:r>
      <w:r w:rsidR="00BF7D4A">
        <w:t>’</w:t>
      </w:r>
      <w:r w:rsidRPr="008A7EC9">
        <w:t>automobile</w:t>
      </w:r>
      <w:r w:rsidR="00BF7D4A">
        <w:t>.</w:t>
      </w:r>
    </w:p>
    <w:p w14:paraId="0EB1BE60" w14:textId="22086F88" w:rsidR="00BF7D4A" w:rsidRDefault="00BF7D4A" w:rsidP="009D75A4">
      <w:r>
        <w:t>— </w:t>
      </w:r>
      <w:r w:rsidR="009D75A4" w:rsidRPr="008A7EC9">
        <w:t>Lieutenant de Coigny</w:t>
      </w:r>
      <w:r>
        <w:t xml:space="preserve">, </w:t>
      </w:r>
      <w:r w:rsidR="009D75A4" w:rsidRPr="008A7EC9">
        <w:t>du 1</w:t>
      </w:r>
      <w:r w:rsidRPr="008A7EC9">
        <w:t>1</w:t>
      </w:r>
      <w:r w:rsidRPr="00BF7D4A">
        <w:rPr>
          <w:vertAlign w:val="superscript"/>
        </w:rPr>
        <w:t>e</w:t>
      </w:r>
      <w:r w:rsidR="009D75A4" w:rsidRPr="008A7EC9">
        <w:t xml:space="preserve"> dragons</w:t>
      </w:r>
      <w:r>
        <w:t xml:space="preserve">, </w:t>
      </w:r>
      <w:r w:rsidR="009D75A4" w:rsidRPr="008A7EC9">
        <w:t>de Longwy</w:t>
      </w:r>
      <w:r>
        <w:t xml:space="preserve">, </w:t>
      </w:r>
      <w:r w:rsidR="009D75A4" w:rsidRPr="008A7EC9">
        <w:t>dit-il</w:t>
      </w:r>
      <w:r>
        <w:t>.</w:t>
      </w:r>
    </w:p>
    <w:p w14:paraId="7CAACA24" w14:textId="77777777" w:rsidR="00BF7D4A" w:rsidRDefault="009D75A4" w:rsidP="009D75A4">
      <w:r w:rsidRPr="008A7EC9">
        <w:t>Je me présentai</w:t>
      </w:r>
      <w:r w:rsidR="00BF7D4A">
        <w:t xml:space="preserve">. </w:t>
      </w:r>
      <w:r w:rsidRPr="008A7EC9">
        <w:t>Nous nous serrâmes la main</w:t>
      </w:r>
      <w:r w:rsidR="00BF7D4A">
        <w:t>.</w:t>
      </w:r>
    </w:p>
    <w:p w14:paraId="5B88E0B2" w14:textId="77777777" w:rsidR="00BF7D4A" w:rsidRDefault="00BF7D4A" w:rsidP="009D75A4">
      <w:r>
        <w:t>— </w:t>
      </w:r>
      <w:r w:rsidR="009D75A4" w:rsidRPr="008A7EC9">
        <w:t>Vous revenez de loin</w:t>
      </w:r>
      <w:r>
        <w:t xml:space="preserve">, </w:t>
      </w:r>
      <w:r w:rsidR="009D75A4" w:rsidRPr="008A7EC9">
        <w:t>mon cher camarade</w:t>
      </w:r>
      <w:r>
        <w:t xml:space="preserve">. </w:t>
      </w:r>
      <w:r w:rsidR="009D75A4" w:rsidRPr="008A7EC9">
        <w:t>Qu</w:t>
      </w:r>
      <w:r>
        <w:t>’</w:t>
      </w:r>
      <w:r w:rsidR="009D75A4" w:rsidRPr="008A7EC9">
        <w:t>allons-nous faire de vous</w:t>
      </w:r>
      <w:r>
        <w:t> ?</w:t>
      </w:r>
    </w:p>
    <w:p w14:paraId="624BD3A1" w14:textId="77777777" w:rsidR="00BF7D4A" w:rsidRDefault="00BF7D4A" w:rsidP="009D75A4">
      <w:r>
        <w:t>— </w:t>
      </w:r>
      <w:r w:rsidR="009D75A4" w:rsidRPr="008A7EC9">
        <w:t>Vous avez bien un cheval à lui prêter</w:t>
      </w:r>
      <w:r>
        <w:t xml:space="preserve">, </w:t>
      </w:r>
      <w:r w:rsidR="009D75A4" w:rsidRPr="008A7EC9">
        <w:t>dit la grande-duchesse</w:t>
      </w:r>
      <w:r>
        <w:t xml:space="preserve">. </w:t>
      </w:r>
      <w:r w:rsidR="009D75A4" w:rsidRPr="008A7EC9">
        <w:t>Maintenant</w:t>
      </w:r>
      <w:r>
        <w:t xml:space="preserve">, </w:t>
      </w:r>
      <w:r w:rsidR="009D75A4" w:rsidRPr="008A7EC9">
        <w:t>si j</w:t>
      </w:r>
      <w:r>
        <w:t>’</w:t>
      </w:r>
      <w:r w:rsidR="009D75A4" w:rsidRPr="008A7EC9">
        <w:t>ai un conseil à vous donner</w:t>
      </w:r>
      <w:r>
        <w:t xml:space="preserve">, </w:t>
      </w:r>
      <w:r w:rsidR="009D75A4" w:rsidRPr="008A7EC9">
        <w:t>condu</w:t>
      </w:r>
      <w:r w:rsidR="009D75A4" w:rsidRPr="008A7EC9">
        <w:t>i</w:t>
      </w:r>
      <w:r w:rsidR="009D75A4" w:rsidRPr="008A7EC9">
        <w:t>sez-le vite près de vos autorités civiles ou militaires</w:t>
      </w:r>
      <w:r>
        <w:t xml:space="preserve">. </w:t>
      </w:r>
      <w:r w:rsidR="009D75A4" w:rsidRPr="008A7EC9">
        <w:t>Il arrive d</w:t>
      </w:r>
      <w:r>
        <w:t>’</w:t>
      </w:r>
      <w:r w:rsidR="009D75A4" w:rsidRPr="008A7EC9">
        <w:t>Allemagne</w:t>
      </w:r>
      <w:r>
        <w:t xml:space="preserve">, </w:t>
      </w:r>
      <w:r w:rsidR="009D75A4" w:rsidRPr="008A7EC9">
        <w:t>il sait des choses qui pourront être utiles à ce pays où les fleurs sont jolies</w:t>
      </w:r>
      <w:r>
        <w:t xml:space="preserve">, </w:t>
      </w:r>
      <w:r w:rsidR="009D75A4" w:rsidRPr="008A7EC9">
        <w:t>mais où on me paraît se garder assez mal</w:t>
      </w:r>
      <w:r>
        <w:t>.</w:t>
      </w:r>
    </w:p>
    <w:p w14:paraId="0B4FB58B" w14:textId="41FB6453" w:rsidR="00BF7D4A" w:rsidRDefault="009D75A4" w:rsidP="009D75A4">
      <w:r w:rsidRPr="008A7EC9">
        <w:t>Elle regardait en disant ces mots un bouquet d</w:t>
      </w:r>
      <w:r w:rsidR="00BF7D4A">
        <w:t>’</w:t>
      </w:r>
      <w:r w:rsidRPr="008A7EC9">
        <w:t>églantines sauvages qui pendaient le long de la ravine</w:t>
      </w:r>
      <w:r w:rsidR="00BF7D4A">
        <w:t>. M. de </w:t>
      </w:r>
      <w:r w:rsidRPr="008A7EC9">
        <w:t>Coigny</w:t>
      </w:r>
      <w:r w:rsidR="00BF7D4A">
        <w:t xml:space="preserve">, </w:t>
      </w:r>
      <w:r w:rsidRPr="008A7EC9">
        <w:t>en a</w:t>
      </w:r>
      <w:r w:rsidRPr="008A7EC9">
        <w:t>t</w:t>
      </w:r>
      <w:r w:rsidRPr="008A7EC9">
        <w:t>tirant à lui les branches les plus fleuries</w:t>
      </w:r>
      <w:r w:rsidR="00BF7D4A">
        <w:t xml:space="preserve">, </w:t>
      </w:r>
      <w:r w:rsidRPr="008A7EC9">
        <w:t>fit une gerbe rose qu</w:t>
      </w:r>
      <w:r w:rsidR="00BF7D4A">
        <w:t>’</w:t>
      </w:r>
      <w:r w:rsidRPr="008A7EC9">
        <w:t>il tendit à la grande-duchesse</w:t>
      </w:r>
      <w:r w:rsidR="00BF7D4A">
        <w:t>.</w:t>
      </w:r>
    </w:p>
    <w:p w14:paraId="3591EAC7" w14:textId="77777777" w:rsidR="00BF7D4A" w:rsidRDefault="00BF7D4A" w:rsidP="009D75A4">
      <w:r>
        <w:t>— </w:t>
      </w:r>
      <w:r w:rsidR="009D75A4" w:rsidRPr="008A7EC9">
        <w:t>Merci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dit-elle</w:t>
      </w:r>
      <w:r>
        <w:t xml:space="preserve">, </w:t>
      </w:r>
      <w:r w:rsidR="009D75A4" w:rsidRPr="008A7EC9">
        <w:t>avec un sourire charmant</w:t>
      </w:r>
      <w:r>
        <w:t xml:space="preserve">, </w:t>
      </w:r>
      <w:r w:rsidR="009D75A4" w:rsidRPr="008A7EC9">
        <w:t>au jeune homme que son incroyable beauté laissait fasciné</w:t>
      </w:r>
      <w:r>
        <w:t xml:space="preserve">. </w:t>
      </w:r>
      <w:r w:rsidR="009D75A4" w:rsidRPr="008A7EC9">
        <w:t>Voulez-vous être assez aimable pour faire ranger vos chevaux</w:t>
      </w:r>
      <w:r>
        <w:t xml:space="preserve"> ? </w:t>
      </w:r>
      <w:r w:rsidR="009D75A4" w:rsidRPr="008A7EC9">
        <w:t>La route est étroite</w:t>
      </w:r>
      <w:r>
        <w:t xml:space="preserve">, </w:t>
      </w:r>
      <w:r w:rsidR="009D75A4" w:rsidRPr="008A7EC9">
        <w:t>et il faut que je fasse virer ma voiture</w:t>
      </w:r>
      <w:r>
        <w:t>.</w:t>
      </w:r>
    </w:p>
    <w:p w14:paraId="2BB29F73" w14:textId="77777777" w:rsidR="00BF7D4A" w:rsidRDefault="009D75A4" w:rsidP="009D75A4">
      <w:r w:rsidRPr="008A7EC9">
        <w:t>Alors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éclatai en sanglots</w:t>
      </w:r>
      <w:r w:rsidR="00BF7D4A">
        <w:t>.</w:t>
      </w:r>
    </w:p>
    <w:p w14:paraId="3C5910FE" w14:textId="77777777" w:rsidR="00BF7D4A" w:rsidRDefault="009D75A4" w:rsidP="009D75A4">
      <w:r w:rsidRPr="008A7EC9">
        <w:lastRenderedPageBreak/>
        <w:t>Toute mon indifférence de la nuit</w:t>
      </w:r>
      <w:r w:rsidR="00BF7D4A">
        <w:t xml:space="preserve">, </w:t>
      </w:r>
      <w:r w:rsidRPr="008A7EC9">
        <w:t>toute l</w:t>
      </w:r>
      <w:r w:rsidR="00BF7D4A">
        <w:t>’</w:t>
      </w:r>
      <w:r w:rsidRPr="008A7EC9">
        <w:t>émotion subite que je venais de ressentir en pénétrant en France</w:t>
      </w:r>
      <w:r w:rsidR="00BF7D4A">
        <w:t xml:space="preserve">, </w:t>
      </w:r>
      <w:r w:rsidRPr="008A7EC9">
        <w:t>cela disp</w:t>
      </w:r>
      <w:r w:rsidRPr="008A7EC9">
        <w:t>a</w:t>
      </w:r>
      <w:r w:rsidRPr="008A7EC9">
        <w:t>raissait</w:t>
      </w:r>
      <w:r w:rsidR="00BF7D4A">
        <w:t xml:space="preserve">, </w:t>
      </w:r>
      <w:r w:rsidRPr="008A7EC9">
        <w:t>n</w:t>
      </w:r>
      <w:r w:rsidR="00BF7D4A">
        <w:t>’</w:t>
      </w:r>
      <w:r w:rsidRPr="008A7EC9">
        <w:t>existait plus</w:t>
      </w:r>
      <w:r w:rsidR="00BF7D4A">
        <w:t xml:space="preserve">. </w:t>
      </w:r>
      <w:r w:rsidRPr="008A7EC9">
        <w:t>Je ne pensais plus qu</w:t>
      </w:r>
      <w:r w:rsidR="00BF7D4A">
        <w:t>’</w:t>
      </w:r>
      <w:r w:rsidRPr="008A7EC9">
        <w:t>à une chose</w:t>
      </w:r>
      <w:r w:rsidR="00BF7D4A">
        <w:t xml:space="preserve"> : </w:t>
      </w:r>
      <w:r w:rsidRPr="008A7EC9">
        <w:t>dans un quart d</w:t>
      </w:r>
      <w:r w:rsidR="00BF7D4A">
        <w:t>’</w:t>
      </w:r>
      <w:r w:rsidRPr="008A7EC9">
        <w:t>heure</w:t>
      </w:r>
      <w:r w:rsidR="00BF7D4A">
        <w:t xml:space="preserve">, </w:t>
      </w:r>
      <w:r w:rsidRPr="008A7EC9">
        <w:t>pour toujours</w:t>
      </w:r>
      <w:r w:rsidR="00BF7D4A">
        <w:t xml:space="preserve">, </w:t>
      </w:r>
      <w:r w:rsidRPr="008A7EC9">
        <w:t>je l</w:t>
      </w:r>
      <w:r w:rsidR="00BF7D4A">
        <w:t>’</w:t>
      </w:r>
      <w:r w:rsidRPr="008A7EC9">
        <w:t>aurais perdue</w:t>
      </w:r>
      <w:r w:rsidR="00BF7D4A">
        <w:t>.</w:t>
      </w:r>
    </w:p>
    <w:p w14:paraId="1DB38017" w14:textId="3659F75D" w:rsidR="00BF7D4A" w:rsidRDefault="00BF7D4A" w:rsidP="009D75A4">
      <w:pPr>
        <w:rPr>
          <w:bCs/>
        </w:rPr>
      </w:pPr>
      <w:r>
        <w:t>M. de </w:t>
      </w:r>
      <w:r w:rsidR="009D75A4" w:rsidRPr="008A7EC9">
        <w:t>Coigny avait fait éloigner ses hommes</w:t>
      </w:r>
      <w:r>
        <w:t xml:space="preserve">. </w:t>
      </w:r>
      <w:r w:rsidR="009D75A4" w:rsidRPr="008A7EC9">
        <w:t>J</w:t>
      </w:r>
      <w:r>
        <w:t>’</w:t>
      </w:r>
      <w:r w:rsidR="009D75A4" w:rsidRPr="008A7EC9">
        <w:t>entendis la grande-duchesse qui lui disait</w:t>
      </w:r>
      <w:r>
        <w:t xml:space="preserve">, </w:t>
      </w:r>
      <w:r w:rsidR="009D75A4" w:rsidRPr="008A7EC9">
        <w:t>d</w:t>
      </w:r>
      <w:r>
        <w:t>’</w:t>
      </w:r>
      <w:r w:rsidR="009D75A4" w:rsidRPr="008A7EC9">
        <w:t xml:space="preserve">une voix si </w:t>
      </w:r>
      <w:r w:rsidR="009D75A4" w:rsidRPr="008A7EC9">
        <w:rPr>
          <w:bCs/>
        </w:rPr>
        <w:t>douce</w:t>
      </w:r>
      <w:r>
        <w:rPr>
          <w:bCs/>
        </w:rPr>
        <w:t> :</w:t>
      </w:r>
    </w:p>
    <w:p w14:paraId="2E2E2016" w14:textId="77777777" w:rsidR="00BF7D4A" w:rsidRDefault="00BF7D4A" w:rsidP="009D75A4">
      <w:r>
        <w:rPr>
          <w:bCs/>
        </w:rPr>
        <w:t>— </w:t>
      </w:r>
      <w:r w:rsidR="009D75A4" w:rsidRPr="008A7EC9">
        <w:t>Excusez-le</w:t>
      </w:r>
      <w:r>
        <w:t xml:space="preserve">, </w:t>
      </w:r>
      <w:r w:rsidR="009D75A4" w:rsidRPr="008A7EC9">
        <w:t>Monsieur</w:t>
      </w:r>
      <w:r>
        <w:t xml:space="preserve">, </w:t>
      </w:r>
      <w:r w:rsidR="009D75A4" w:rsidRPr="008A7EC9">
        <w:t>il vient de supporter des secousses nerveuses comme la guerre ne lui en apportera jamais</w:t>
      </w:r>
      <w:r>
        <w:t>.</w:t>
      </w:r>
    </w:p>
    <w:p w14:paraId="01D8B6AA" w14:textId="77777777" w:rsidR="00BF7D4A" w:rsidRDefault="009D75A4" w:rsidP="009D75A4">
      <w:r w:rsidRPr="008A7EC9">
        <w:t>Maintenant</w:t>
      </w:r>
      <w:r w:rsidR="00BF7D4A">
        <w:t xml:space="preserve">, </w:t>
      </w:r>
      <w:r w:rsidRPr="008A7EC9">
        <w:t>je sentais sa main sur mon front</w:t>
      </w:r>
      <w:r w:rsidR="00BF7D4A">
        <w:t>.</w:t>
      </w:r>
    </w:p>
    <w:p w14:paraId="5C892118" w14:textId="77777777" w:rsidR="00BF7D4A" w:rsidRDefault="00BF7D4A" w:rsidP="009D75A4">
      <w:r>
        <w:t>— </w:t>
      </w:r>
      <w:r w:rsidR="009D75A4" w:rsidRPr="008A7EC9">
        <w:t>Courage</w:t>
      </w:r>
      <w:r>
        <w:t xml:space="preserve">, </w:t>
      </w:r>
      <w:r w:rsidR="009D75A4" w:rsidRPr="008A7EC9">
        <w:t>ami</w:t>
      </w:r>
      <w:r>
        <w:t xml:space="preserve">, </w:t>
      </w:r>
      <w:r w:rsidR="009D75A4" w:rsidRPr="008A7EC9">
        <w:t>disait-elle à voix basse</w:t>
      </w:r>
      <w:r>
        <w:t xml:space="preserve">, </w:t>
      </w:r>
      <w:r w:rsidR="009D75A4" w:rsidRPr="008A7EC9">
        <w:t>mais forte</w:t>
      </w:r>
      <w:r>
        <w:t xml:space="preserve">. </w:t>
      </w:r>
      <w:r w:rsidR="009D75A4" w:rsidRPr="008A7EC9">
        <w:t>Tu vas rentrer chez toi</w:t>
      </w:r>
      <w:r>
        <w:t xml:space="preserve">, </w:t>
      </w:r>
      <w:r w:rsidR="009D75A4" w:rsidRPr="008A7EC9">
        <w:t>dans ton pays</w:t>
      </w:r>
      <w:r>
        <w:t xml:space="preserve">, </w:t>
      </w:r>
      <w:r w:rsidR="009D75A4" w:rsidRPr="008A7EC9">
        <w:t>qui est beau et que j</w:t>
      </w:r>
      <w:r>
        <w:t>’</w:t>
      </w:r>
      <w:r w:rsidR="009D75A4" w:rsidRPr="008A7EC9">
        <w:t>aime</w:t>
      </w:r>
      <w:r>
        <w:t xml:space="preserve">. </w:t>
      </w:r>
      <w:r w:rsidR="009D75A4" w:rsidRPr="008A7EC9">
        <w:t>Il a</w:t>
      </w:r>
      <w:r w:rsidR="009D75A4" w:rsidRPr="008A7EC9">
        <w:t>u</w:t>
      </w:r>
      <w:r w:rsidR="009D75A4" w:rsidRPr="008A7EC9">
        <w:t>ra besoin de toi</w:t>
      </w:r>
      <w:r>
        <w:t xml:space="preserve">, </w:t>
      </w:r>
      <w:r w:rsidR="009D75A4" w:rsidRPr="008A7EC9">
        <w:t>car ce sera dur</w:t>
      </w:r>
      <w:r>
        <w:t xml:space="preserve">, </w:t>
      </w:r>
      <w:r w:rsidR="009D75A4" w:rsidRPr="008A7EC9">
        <w:t>plus dur que tu ne peux le cro</w:t>
      </w:r>
      <w:r w:rsidR="009D75A4" w:rsidRPr="008A7EC9">
        <w:t>i</w:t>
      </w:r>
      <w:r w:rsidR="009D75A4" w:rsidRPr="008A7EC9">
        <w:t>re</w:t>
      </w:r>
      <w:r>
        <w:t xml:space="preserve">. </w:t>
      </w:r>
      <w:r w:rsidR="009D75A4" w:rsidRPr="008A7EC9">
        <w:t>Mais tu connaîtras les belles choses</w:t>
      </w:r>
      <w:r>
        <w:t xml:space="preserve">, </w:t>
      </w:r>
      <w:r w:rsidR="009D75A4" w:rsidRPr="008A7EC9">
        <w:t>les chevaux au galop dans le soleil d</w:t>
      </w:r>
      <w:r>
        <w:t>’</w:t>
      </w:r>
      <w:r w:rsidR="009D75A4" w:rsidRPr="008A7EC9">
        <w:t>août</w:t>
      </w:r>
      <w:r>
        <w:t xml:space="preserve">, </w:t>
      </w:r>
      <w:r w:rsidR="009D75A4" w:rsidRPr="008A7EC9">
        <w:t>les enivrements sublimes</w:t>
      </w:r>
      <w:r>
        <w:t xml:space="preserve">, </w:t>
      </w:r>
      <w:r w:rsidR="009D75A4" w:rsidRPr="008A7EC9">
        <w:t>où on ne raiso</w:t>
      </w:r>
      <w:r w:rsidR="009D75A4" w:rsidRPr="008A7EC9">
        <w:t>n</w:t>
      </w:r>
      <w:r w:rsidR="009D75A4" w:rsidRPr="008A7EC9">
        <w:t>ne plus</w:t>
      </w:r>
      <w:r>
        <w:t xml:space="preserve">, </w:t>
      </w:r>
      <w:r w:rsidR="009D75A4" w:rsidRPr="008A7EC9">
        <w:t>tout ce par quoi enfin une femme comme moi peut r</w:t>
      </w:r>
      <w:r w:rsidR="009D75A4" w:rsidRPr="008A7EC9">
        <w:t>e</w:t>
      </w:r>
      <w:r w:rsidR="009D75A4" w:rsidRPr="008A7EC9">
        <w:t>gretter de n</w:t>
      </w:r>
      <w:r>
        <w:t>’</w:t>
      </w:r>
      <w:r w:rsidR="009D75A4" w:rsidRPr="008A7EC9">
        <w:t>être pas un homme</w:t>
      </w:r>
      <w:r>
        <w:t>.</w:t>
      </w:r>
    </w:p>
    <w:p w14:paraId="6565CEBD" w14:textId="77777777" w:rsidR="00BF7D4A" w:rsidRDefault="009D75A4" w:rsidP="009D75A4">
      <w:r w:rsidRPr="008A7EC9">
        <w:t>Ce sera dur</w:t>
      </w:r>
      <w:r w:rsidR="00BF7D4A">
        <w:t xml:space="preserve">, </w:t>
      </w:r>
      <w:r w:rsidRPr="008A7EC9">
        <w:t>dur</w:t>
      </w:r>
      <w:r w:rsidR="00BF7D4A">
        <w:t xml:space="preserve">. </w:t>
      </w:r>
      <w:r w:rsidRPr="008A7EC9">
        <w:t>Mais là-bas</w:t>
      </w:r>
      <w:r w:rsidR="00BF7D4A">
        <w:t xml:space="preserve">, </w:t>
      </w:r>
      <w:proofErr w:type="spellStart"/>
      <w:r w:rsidRPr="008A7EC9">
        <w:t>par delà</w:t>
      </w:r>
      <w:proofErr w:type="spellEnd"/>
      <w:r w:rsidRPr="008A7EC9">
        <w:t xml:space="preserve"> les frontières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autres cavaliers se préparent</w:t>
      </w:r>
      <w:r w:rsidR="00BF7D4A">
        <w:t xml:space="preserve">, </w:t>
      </w:r>
      <w:r w:rsidRPr="008A7EC9">
        <w:t>ceux qui ont des bonnets d</w:t>
      </w:r>
      <w:r w:rsidR="00BF7D4A">
        <w:t>’</w:t>
      </w:r>
      <w:r w:rsidRPr="008A7EC9">
        <w:t>astrakan</w:t>
      </w:r>
      <w:r w:rsidR="00BF7D4A">
        <w:t xml:space="preserve">, </w:t>
      </w:r>
      <w:r w:rsidRPr="008A7EC9">
        <w:t>qu</w:t>
      </w:r>
      <w:r w:rsidR="00BF7D4A">
        <w:t>’</w:t>
      </w:r>
      <w:r w:rsidRPr="008A7EC9">
        <w:t>on appelle les grosses têtes</w:t>
      </w:r>
      <w:r w:rsidR="00BF7D4A">
        <w:t xml:space="preserve">, </w:t>
      </w:r>
      <w:r w:rsidRPr="008A7EC9">
        <w:t>qui ont un sabre r</w:t>
      </w:r>
      <w:r w:rsidRPr="008A7EC9">
        <w:t>e</w:t>
      </w:r>
      <w:r w:rsidRPr="008A7EC9">
        <w:t>courbé</w:t>
      </w:r>
      <w:r w:rsidR="00BF7D4A">
        <w:t xml:space="preserve">, </w:t>
      </w:r>
      <w:r w:rsidRPr="008A7EC9">
        <w:t>un fouet de plomb</w:t>
      </w:r>
      <w:r w:rsidR="00BF7D4A">
        <w:t xml:space="preserve">, </w:t>
      </w:r>
      <w:r w:rsidRPr="008A7EC9">
        <w:t>et qui chargent avec un cri si terr</w:t>
      </w:r>
      <w:r w:rsidRPr="008A7EC9">
        <w:t>i</w:t>
      </w:r>
      <w:r w:rsidRPr="008A7EC9">
        <w:t>ble</w:t>
      </w:r>
      <w:r w:rsidR="00BF7D4A">
        <w:t xml:space="preserve"> : </w:t>
      </w:r>
      <w:proofErr w:type="spellStart"/>
      <w:r w:rsidRPr="008A7EC9">
        <w:rPr>
          <w:i/>
          <w:iCs/>
        </w:rPr>
        <w:t>Huâ</w:t>
      </w:r>
      <w:proofErr w:type="spellEnd"/>
      <w:r w:rsidR="00BF7D4A">
        <w:rPr>
          <w:i/>
          <w:iCs/>
        </w:rPr>
        <w:t xml:space="preserve">, </w:t>
      </w:r>
      <w:proofErr w:type="spellStart"/>
      <w:r w:rsidRPr="008A7EC9">
        <w:rPr>
          <w:i/>
          <w:iCs/>
        </w:rPr>
        <w:t>huâ</w:t>
      </w:r>
      <w:proofErr w:type="spellEnd"/>
      <w:r w:rsidR="00BF7D4A">
        <w:rPr>
          <w:i/>
          <w:iCs/>
        </w:rPr>
        <w:t xml:space="preserve">, </w:t>
      </w:r>
      <w:proofErr w:type="spellStart"/>
      <w:r w:rsidRPr="008A7EC9">
        <w:rPr>
          <w:i/>
          <w:iCs/>
        </w:rPr>
        <w:t>huâ</w:t>
      </w:r>
      <w:proofErr w:type="spellEnd"/>
      <w:r w:rsidR="00BF7D4A">
        <w:rPr>
          <w:i/>
          <w:iCs/>
        </w:rPr>
        <w:t xml:space="preserve">, </w:t>
      </w:r>
      <w:r w:rsidRPr="008A7EC9">
        <w:t xml:space="preserve">que les plus courageux deviennent stupides et jettent leurs armes pour mieux fuir les cosaques de </w:t>
      </w:r>
      <w:proofErr w:type="spellStart"/>
      <w:r w:rsidRPr="008A7EC9">
        <w:t>Tumène</w:t>
      </w:r>
      <w:proofErr w:type="spellEnd"/>
      <w:r w:rsidR="00BF7D4A">
        <w:t>.</w:t>
      </w:r>
    </w:p>
    <w:p w14:paraId="1208877B" w14:textId="77777777" w:rsidR="00BF7D4A" w:rsidRDefault="009D75A4" w:rsidP="009D75A4">
      <w:r w:rsidRPr="008A7EC9">
        <w:t>Songe que tu n</w:t>
      </w:r>
      <w:r w:rsidR="00BF7D4A">
        <w:t>’</w:t>
      </w:r>
      <w:r w:rsidRPr="008A7EC9">
        <w:t>es pas à plaindre</w:t>
      </w:r>
      <w:r w:rsidR="00BF7D4A">
        <w:t xml:space="preserve">. </w:t>
      </w:r>
      <w:r w:rsidRPr="008A7EC9">
        <w:t>Et réfléchis</w:t>
      </w:r>
      <w:r w:rsidR="00BF7D4A">
        <w:t xml:space="preserve">, </w:t>
      </w:r>
      <w:r w:rsidRPr="008A7EC9">
        <w:t>si tu en veux la certitude</w:t>
      </w:r>
      <w:r w:rsidR="00BF7D4A">
        <w:t xml:space="preserve">, </w:t>
      </w:r>
      <w:r w:rsidRPr="008A7EC9">
        <w:t xml:space="preserve">sur la destinée de celle qui va rentrer à </w:t>
      </w:r>
      <w:proofErr w:type="spellStart"/>
      <w:r w:rsidRPr="008A7EC9">
        <w:t>Laute</w:t>
      </w:r>
      <w:r w:rsidRPr="008A7EC9">
        <w:t>n</w:t>
      </w:r>
      <w:r w:rsidRPr="008A7EC9">
        <w:t>bourg</w:t>
      </w:r>
      <w:proofErr w:type="spellEnd"/>
      <w:r w:rsidRPr="008A7EC9">
        <w:t xml:space="preserve"> sans toi</w:t>
      </w:r>
      <w:r w:rsidR="00BF7D4A">
        <w:t>.</w:t>
      </w:r>
    </w:p>
    <w:p w14:paraId="41191796" w14:textId="77777777" w:rsidR="00BF7D4A" w:rsidRDefault="00BF7D4A" w:rsidP="009D75A4">
      <w:r>
        <w:t>— </w:t>
      </w:r>
      <w:r w:rsidR="009D75A4" w:rsidRPr="008A7EC9">
        <w:t>Hélas</w:t>
      </w:r>
      <w:r>
        <w:t xml:space="preserve">, </w:t>
      </w:r>
      <w:r w:rsidR="009D75A4" w:rsidRPr="008A7EC9">
        <w:t>murmurais-je à travers mes larmes</w:t>
      </w:r>
      <w:r>
        <w:t xml:space="preserve">. </w:t>
      </w:r>
      <w:r w:rsidR="009D75A4" w:rsidRPr="008A7EC9">
        <w:t>Restez</w:t>
      </w:r>
      <w:r>
        <w:t xml:space="preserve">, </w:t>
      </w:r>
      <w:r w:rsidR="009D75A4" w:rsidRPr="008A7EC9">
        <w:t>ne r</w:t>
      </w:r>
      <w:r w:rsidR="009D75A4" w:rsidRPr="008A7EC9">
        <w:t>e</w:t>
      </w:r>
      <w:r w:rsidR="009D75A4" w:rsidRPr="008A7EC9">
        <w:t>tournez pas là-bas</w:t>
      </w:r>
      <w:r>
        <w:t xml:space="preserve">. </w:t>
      </w:r>
      <w:r w:rsidR="009D75A4" w:rsidRPr="008A7EC9">
        <w:t>Songez à ce qui peut vous attendre</w:t>
      </w:r>
      <w:r>
        <w:t> !</w:t>
      </w:r>
    </w:p>
    <w:p w14:paraId="7F0FB8D3" w14:textId="77777777" w:rsidR="00BF7D4A" w:rsidRDefault="009D75A4" w:rsidP="009D75A4">
      <w:r w:rsidRPr="008A7EC9">
        <w:lastRenderedPageBreak/>
        <w:t>J</w:t>
      </w:r>
      <w:r w:rsidR="00BF7D4A">
        <w:t>’</w:t>
      </w:r>
      <w:r w:rsidRPr="008A7EC9">
        <w:t>entendis sa voix devenir sifflante</w:t>
      </w:r>
      <w:r w:rsidR="00BF7D4A">
        <w:t> !</w:t>
      </w:r>
    </w:p>
    <w:p w14:paraId="41E96B94" w14:textId="77777777" w:rsidR="00BF7D4A" w:rsidRDefault="00BF7D4A" w:rsidP="009D75A4">
      <w:r>
        <w:t>— </w:t>
      </w:r>
      <w:r w:rsidR="009D75A4" w:rsidRPr="008A7EC9">
        <w:t>Petit</w:t>
      </w:r>
      <w:r>
        <w:t xml:space="preserve">, </w:t>
      </w:r>
      <w:r w:rsidR="009D75A4" w:rsidRPr="008A7EC9">
        <w:t>petit</w:t>
      </w:r>
      <w:r>
        <w:t xml:space="preserve">, </w:t>
      </w:r>
      <w:r w:rsidR="009D75A4" w:rsidRPr="008A7EC9">
        <w:t>je croyais à mon contact que tu aurais fini par acquérir une idée de ce qu</w:t>
      </w:r>
      <w:r>
        <w:t>’</w:t>
      </w:r>
      <w:r w:rsidR="009D75A4" w:rsidRPr="008A7EC9">
        <w:t>est la haine</w:t>
      </w:r>
      <w:r>
        <w:t xml:space="preserve">. </w:t>
      </w:r>
      <w:proofErr w:type="spellStart"/>
      <w:r w:rsidR="009D75A4" w:rsidRPr="008A7EC9">
        <w:t>Boose</w:t>
      </w:r>
      <w:proofErr w:type="spellEnd"/>
      <w:r w:rsidR="009D75A4" w:rsidRPr="008A7EC9">
        <w:t xml:space="preserve"> est de retour</w:t>
      </w:r>
      <w:r>
        <w:t xml:space="preserve">. </w:t>
      </w:r>
      <w:r w:rsidR="009D75A4" w:rsidRPr="008A7EC9">
        <w:t>As-tu donc oublié la cheminée de la salle des Armures</w:t>
      </w:r>
      <w:r>
        <w:t xml:space="preserve">, </w:t>
      </w:r>
      <w:r w:rsidR="009D75A4" w:rsidRPr="008A7EC9">
        <w:t>et les lettres du Congo</w:t>
      </w:r>
      <w:r>
        <w:t xml:space="preserve">, </w:t>
      </w:r>
      <w:r w:rsidR="009D75A4" w:rsidRPr="008A7EC9">
        <w:t>et toute la mystérieuse contradiction</w:t>
      </w:r>
      <w:r>
        <w:t xml:space="preserve">, </w:t>
      </w:r>
      <w:r w:rsidR="009D75A4" w:rsidRPr="008A7EC9">
        <w:t>et penses-tu qu</w:t>
      </w:r>
      <w:r>
        <w:t>’</w:t>
      </w:r>
      <w:r w:rsidR="009D75A4" w:rsidRPr="008A7EC9">
        <w:t>au moment où je vais percer le secret du crime</w:t>
      </w:r>
      <w:r>
        <w:t xml:space="preserve">, </w:t>
      </w:r>
      <w:r w:rsidR="009D75A4" w:rsidRPr="008A7EC9">
        <w:t>j</w:t>
      </w:r>
      <w:r>
        <w:t>’</w:t>
      </w:r>
      <w:r w:rsidR="009D75A4" w:rsidRPr="008A7EC9">
        <w:t>abandonnerai le criminel</w:t>
      </w:r>
      <w:r>
        <w:t> ?</w:t>
      </w:r>
    </w:p>
    <w:p w14:paraId="13E0B1D6" w14:textId="77777777" w:rsidR="00BF7D4A" w:rsidRDefault="009D75A4" w:rsidP="009D75A4">
      <w:r w:rsidRPr="008A7EC9">
        <w:t>Mes larmes redoublaient</w:t>
      </w:r>
      <w:r w:rsidR="00BF7D4A">
        <w:t xml:space="preserve">, </w:t>
      </w:r>
      <w:r w:rsidRPr="008A7EC9">
        <w:t>et soudain je sentis une immense douleur baigner mon désespoir</w:t>
      </w:r>
      <w:r w:rsidR="00BF7D4A">
        <w:t xml:space="preserve">, </w:t>
      </w:r>
      <w:r w:rsidRPr="008A7EC9">
        <w:t>tandis que sur mon front</w:t>
      </w:r>
      <w:r w:rsidR="00BF7D4A">
        <w:t xml:space="preserve">, </w:t>
      </w:r>
      <w:r w:rsidRPr="008A7EC9">
        <w:t>une seconde</w:t>
      </w:r>
      <w:r w:rsidR="00BF7D4A">
        <w:t xml:space="preserve">, </w:t>
      </w:r>
      <w:r w:rsidRPr="008A7EC9">
        <w:t>se posait un baiser</w:t>
      </w:r>
      <w:r w:rsidR="00BF7D4A">
        <w:t>…</w:t>
      </w:r>
    </w:p>
    <w:p w14:paraId="2DF39167" w14:textId="77777777" w:rsidR="00BF7D4A" w:rsidRDefault="009D75A4" w:rsidP="009D75A4">
      <w:r w:rsidRPr="008A7EC9">
        <w:t>Brusquement</w:t>
      </w:r>
      <w:r w:rsidR="00BF7D4A">
        <w:t xml:space="preserve">, </w:t>
      </w:r>
      <w:r w:rsidRPr="008A7EC9">
        <w:t>je me dressai</w:t>
      </w:r>
      <w:r w:rsidR="00BF7D4A">
        <w:t xml:space="preserve">, </w:t>
      </w:r>
      <w:r w:rsidRPr="008A7EC9">
        <w:t>poussant un cri terrible</w:t>
      </w:r>
      <w:r w:rsidR="00BF7D4A">
        <w:t xml:space="preserve"> ; </w:t>
      </w:r>
      <w:r w:rsidRPr="008A7EC9">
        <w:t>comme un fou</w:t>
      </w:r>
      <w:r w:rsidR="00BF7D4A">
        <w:t xml:space="preserve">, </w:t>
      </w:r>
      <w:r w:rsidRPr="008A7EC9">
        <w:t>je me mis à courir sur la route jusqu</w:t>
      </w:r>
      <w:r w:rsidR="00BF7D4A">
        <w:t>’</w:t>
      </w:r>
      <w:r w:rsidRPr="008A7EC9">
        <w:t>au moment où</w:t>
      </w:r>
      <w:r w:rsidR="00BF7D4A">
        <w:t xml:space="preserve">, </w:t>
      </w:r>
      <w:r w:rsidRPr="008A7EC9">
        <w:t>ayant buté</w:t>
      </w:r>
      <w:r w:rsidR="00BF7D4A">
        <w:t xml:space="preserve">, </w:t>
      </w:r>
      <w:r w:rsidRPr="008A7EC9">
        <w:t>je tombai tout de mon long dans le fossé</w:t>
      </w:r>
      <w:r w:rsidR="00BF7D4A">
        <w:t>.</w:t>
      </w:r>
    </w:p>
    <w:p w14:paraId="3B9FBD9B" w14:textId="77777777" w:rsidR="00BF7D4A" w:rsidRDefault="009D75A4" w:rsidP="009D75A4">
      <w:r w:rsidRPr="008A7EC9">
        <w:t>Lorsque</w:t>
      </w:r>
      <w:r w:rsidR="00BF7D4A">
        <w:t xml:space="preserve">, </w:t>
      </w:r>
      <w:r w:rsidRPr="008A7EC9">
        <w:t>hagard</w:t>
      </w:r>
      <w:r w:rsidR="00BF7D4A">
        <w:t xml:space="preserve">, </w:t>
      </w:r>
      <w:r w:rsidRPr="008A7EC9">
        <w:t>brisé</w:t>
      </w:r>
      <w:r w:rsidR="00BF7D4A">
        <w:t xml:space="preserve">, </w:t>
      </w:r>
      <w:r w:rsidRPr="008A7EC9">
        <w:t>je me fus relevé</w:t>
      </w:r>
      <w:r w:rsidR="00BF7D4A">
        <w:t xml:space="preserve">, </w:t>
      </w:r>
      <w:r w:rsidRPr="008A7EC9">
        <w:t>l</w:t>
      </w:r>
      <w:r w:rsidR="00BF7D4A">
        <w:t>’</w:t>
      </w:r>
      <w:r w:rsidRPr="008A7EC9">
        <w:t>automobile n</w:t>
      </w:r>
      <w:r w:rsidR="00BF7D4A">
        <w:t>’</w:t>
      </w:r>
      <w:r w:rsidRPr="008A7EC9">
        <w:t>était plus</w:t>
      </w:r>
      <w:r w:rsidR="00BF7D4A">
        <w:t xml:space="preserve">, </w:t>
      </w:r>
      <w:r w:rsidRPr="008A7EC9">
        <w:t>vers l</w:t>
      </w:r>
      <w:r w:rsidR="00BF7D4A">
        <w:t>’</w:t>
      </w:r>
      <w:r w:rsidRPr="008A7EC9">
        <w:t>est</w:t>
      </w:r>
      <w:r w:rsidR="00BF7D4A">
        <w:t xml:space="preserve">, </w:t>
      </w:r>
      <w:r w:rsidRPr="008A7EC9">
        <w:t>qu</w:t>
      </w:r>
      <w:r w:rsidR="00BF7D4A">
        <w:t>’</w:t>
      </w:r>
      <w:r w:rsidRPr="008A7EC9">
        <w:t>un imperceptible point gris</w:t>
      </w:r>
      <w:r w:rsidR="00BF7D4A">
        <w:t>.</w:t>
      </w:r>
    </w:p>
    <w:p w14:paraId="7CF0761E" w14:textId="741DF07C" w:rsidR="009D75A4" w:rsidRPr="008A7EC9" w:rsidRDefault="009D75A4" w:rsidP="00BF7D4A">
      <w:pPr>
        <w:pStyle w:val="Centr"/>
      </w:pPr>
      <w:r w:rsidRPr="008A7EC9">
        <w:t>*</w:t>
      </w:r>
    </w:p>
    <w:p w14:paraId="159B5B26" w14:textId="4AAEAE18" w:rsidR="00BF7D4A" w:rsidRDefault="009D75A4" w:rsidP="009D75A4">
      <w:r w:rsidRPr="008A7EC9">
        <w:t>À Audun-le-Roman</w:t>
      </w:r>
      <w:r w:rsidR="00BF7D4A">
        <w:t xml:space="preserve">, </w:t>
      </w:r>
      <w:r w:rsidRPr="008A7EC9">
        <w:t>où je fus vers sept heures</w:t>
      </w:r>
      <w:r w:rsidR="00BF7D4A">
        <w:t xml:space="preserve">, </w:t>
      </w:r>
      <w:r w:rsidRPr="008A7EC9">
        <w:t>grâce au cheval qu</w:t>
      </w:r>
      <w:r w:rsidR="00BF7D4A">
        <w:t>’</w:t>
      </w:r>
      <w:r w:rsidRPr="008A7EC9">
        <w:t xml:space="preserve">un des dragons de </w:t>
      </w:r>
      <w:r w:rsidR="00BF7D4A">
        <w:t>M. de </w:t>
      </w:r>
      <w:r w:rsidRPr="008A7EC9">
        <w:t>Coigny avait mis à ma disp</w:t>
      </w:r>
      <w:r w:rsidRPr="008A7EC9">
        <w:t>o</w:t>
      </w:r>
      <w:r w:rsidRPr="008A7EC9">
        <w:t>sition</w:t>
      </w:r>
      <w:r w:rsidR="00BF7D4A">
        <w:t xml:space="preserve">, </w:t>
      </w:r>
      <w:r w:rsidRPr="008A7EC9">
        <w:t>une automobile fut immédiatement réquisitionnée et m</w:t>
      </w:r>
      <w:r w:rsidR="00BF7D4A">
        <w:t>’</w:t>
      </w:r>
      <w:r w:rsidRPr="008A7EC9">
        <w:t>emporta vers Nancy</w:t>
      </w:r>
      <w:r w:rsidR="00BF7D4A">
        <w:t>.</w:t>
      </w:r>
    </w:p>
    <w:p w14:paraId="3D579883" w14:textId="77777777" w:rsidR="00BF7D4A" w:rsidRDefault="009D75A4" w:rsidP="009D75A4">
      <w:r w:rsidRPr="008A7EC9">
        <w:t>Je m</w:t>
      </w:r>
      <w:r w:rsidR="00BF7D4A">
        <w:t>’</w:t>
      </w:r>
      <w:r w:rsidRPr="008A7EC9">
        <w:t>étais attendu à trouver la mobilisation déjà ordonnée en France</w:t>
      </w:r>
      <w:r w:rsidR="00BF7D4A">
        <w:t xml:space="preserve">. </w:t>
      </w:r>
      <w:r w:rsidRPr="008A7EC9">
        <w:t>Il n</w:t>
      </w:r>
      <w:r w:rsidR="00BF7D4A">
        <w:t>’</w:t>
      </w:r>
      <w:r w:rsidRPr="008A7EC9">
        <w:t>en était rien</w:t>
      </w:r>
      <w:r w:rsidR="00BF7D4A">
        <w:t xml:space="preserve">. </w:t>
      </w:r>
      <w:r w:rsidRPr="008A7EC9">
        <w:t>Alors le souvenir des formidables préparatifs que j</w:t>
      </w:r>
      <w:r w:rsidR="00BF7D4A">
        <w:t>’</w:t>
      </w:r>
      <w:r w:rsidRPr="008A7EC9">
        <w:t>avais entrevus cette nuit et qui ne laissaient plus aucun doute devint pour moi la plus obsédante des pe</w:t>
      </w:r>
      <w:r w:rsidRPr="008A7EC9">
        <w:t>n</w:t>
      </w:r>
      <w:r w:rsidRPr="008A7EC9">
        <w:t>sées</w:t>
      </w:r>
      <w:r w:rsidR="00BF7D4A">
        <w:t>.</w:t>
      </w:r>
    </w:p>
    <w:p w14:paraId="0712FEA7" w14:textId="77777777" w:rsidR="00BF7D4A" w:rsidRDefault="009D75A4" w:rsidP="009D75A4">
      <w:r w:rsidRPr="008A7EC9">
        <w:t>Je fus conduit sur-le-champ à la Préfecture et introduit a</w:t>
      </w:r>
      <w:r w:rsidRPr="008A7EC9">
        <w:t>u</w:t>
      </w:r>
      <w:r w:rsidRPr="008A7EC9">
        <w:t>près du Préfet</w:t>
      </w:r>
      <w:r w:rsidR="00BF7D4A">
        <w:t xml:space="preserve">. </w:t>
      </w:r>
      <w:r w:rsidRPr="008A7EC9">
        <w:t>Je lui fis un récit aussi détaillé que possible de tout ce que j</w:t>
      </w:r>
      <w:r w:rsidR="00BF7D4A">
        <w:t>’</w:t>
      </w:r>
      <w:r w:rsidRPr="008A7EC9">
        <w:t>avais pu voir et entendre</w:t>
      </w:r>
      <w:r w:rsidR="00BF7D4A">
        <w:t xml:space="preserve">. </w:t>
      </w:r>
      <w:r w:rsidRPr="008A7EC9">
        <w:t>Il m</w:t>
      </w:r>
      <w:r w:rsidR="00BF7D4A">
        <w:t>’</w:t>
      </w:r>
      <w:r w:rsidRPr="008A7EC9">
        <w:t>écouta avec la plus vive attention</w:t>
      </w:r>
      <w:r w:rsidR="00BF7D4A">
        <w:t xml:space="preserve">, </w:t>
      </w:r>
      <w:r w:rsidRPr="008A7EC9">
        <w:t>prenant des notes</w:t>
      </w:r>
      <w:r w:rsidR="00BF7D4A">
        <w:t xml:space="preserve">. </w:t>
      </w:r>
      <w:r w:rsidRPr="008A7EC9">
        <w:t>Quand je le quittai</w:t>
      </w:r>
      <w:r w:rsidR="00BF7D4A">
        <w:t xml:space="preserve">, </w:t>
      </w:r>
      <w:r w:rsidRPr="008A7EC9">
        <w:t xml:space="preserve">il </w:t>
      </w:r>
      <w:r w:rsidRPr="008A7EC9">
        <w:lastRenderedPageBreak/>
        <w:t>était en train de téléphoner à Paris les renseignements que j</w:t>
      </w:r>
      <w:r w:rsidR="00BF7D4A">
        <w:t>’</w:t>
      </w:r>
      <w:r w:rsidRPr="008A7EC9">
        <w:t>avais pu lui fournir</w:t>
      </w:r>
      <w:r w:rsidR="00BF7D4A">
        <w:t>.</w:t>
      </w:r>
    </w:p>
    <w:p w14:paraId="253FEF39" w14:textId="77777777" w:rsidR="00BF7D4A" w:rsidRDefault="009D75A4" w:rsidP="009D75A4">
      <w:r w:rsidRPr="008A7EC9">
        <w:t>J</w:t>
      </w:r>
      <w:r w:rsidR="00BF7D4A">
        <w:t>’</w:t>
      </w:r>
      <w:r w:rsidRPr="008A7EC9">
        <w:t>errai dans les rues de Nancy</w:t>
      </w:r>
      <w:r w:rsidR="00BF7D4A">
        <w:t xml:space="preserve">. </w:t>
      </w:r>
      <w:r w:rsidRPr="008A7EC9">
        <w:t>Mon train partait à midi</w:t>
      </w:r>
      <w:r w:rsidR="00BF7D4A">
        <w:t>.</w:t>
      </w:r>
    </w:p>
    <w:p w14:paraId="5CD307AD" w14:textId="77777777" w:rsidR="00BF7D4A" w:rsidRDefault="009D75A4" w:rsidP="009D75A4">
      <w:r w:rsidRPr="008A7EC9">
        <w:t>Trop énervé pour me reposer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entrai dans un café</w:t>
      </w:r>
      <w:r w:rsidR="00BF7D4A">
        <w:t xml:space="preserve">, </w:t>
      </w:r>
      <w:r w:rsidRPr="008A7EC9">
        <w:t>place Stanislas</w:t>
      </w:r>
      <w:r w:rsidR="00BF7D4A">
        <w:t xml:space="preserve">. </w:t>
      </w:r>
      <w:r w:rsidRPr="008A7EC9">
        <w:t>Ayant fouillé dans ma poche pour payer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en retirais le portefeuille qu</w:t>
      </w:r>
      <w:r w:rsidR="00BF7D4A">
        <w:t>’</w:t>
      </w:r>
      <w:r w:rsidRPr="008A7EC9">
        <w:t>y avait mis Aurore</w:t>
      </w:r>
      <w:r w:rsidR="00BF7D4A">
        <w:t xml:space="preserve">. </w:t>
      </w:r>
      <w:r w:rsidRPr="008A7EC9">
        <w:t>Jamais je ne m</w:t>
      </w:r>
      <w:r w:rsidR="00BF7D4A">
        <w:t>’</w:t>
      </w:r>
      <w:r w:rsidRPr="008A7EC9">
        <w:t>étais trouvé aussi riche qu</w:t>
      </w:r>
      <w:r w:rsidR="00BF7D4A">
        <w:t>’</w:t>
      </w:r>
      <w:r w:rsidRPr="008A7EC9">
        <w:t>en cette minute où l</w:t>
      </w:r>
      <w:r w:rsidR="00BF7D4A">
        <w:t>’</w:t>
      </w:r>
      <w:r w:rsidRPr="008A7EC9">
        <w:t>argent</w:t>
      </w:r>
      <w:r w:rsidR="00BF7D4A">
        <w:t xml:space="preserve">, </w:t>
      </w:r>
      <w:r w:rsidRPr="008A7EC9">
        <w:t>jadis tant désiré</w:t>
      </w:r>
      <w:r w:rsidR="00BF7D4A">
        <w:t xml:space="preserve">, </w:t>
      </w:r>
      <w:r w:rsidRPr="008A7EC9">
        <w:t>n</w:t>
      </w:r>
      <w:r w:rsidR="00BF7D4A">
        <w:t>’</w:t>
      </w:r>
      <w:r w:rsidRPr="008A7EC9">
        <w:t>avait quasi plus de prix pour moi</w:t>
      </w:r>
      <w:r w:rsidR="00BF7D4A">
        <w:t>.</w:t>
      </w:r>
    </w:p>
    <w:p w14:paraId="22094CC4" w14:textId="77777777" w:rsidR="00BF7D4A" w:rsidRDefault="009D75A4" w:rsidP="009D75A4">
      <w:r w:rsidRPr="008A7EC9">
        <w:t>Je passai dans une grande rue et m</w:t>
      </w:r>
      <w:r w:rsidR="00BF7D4A">
        <w:t>’</w:t>
      </w:r>
      <w:r w:rsidRPr="008A7EC9">
        <w:t>arrêtai sans savoir d</w:t>
      </w:r>
      <w:r w:rsidRPr="008A7EC9">
        <w:t>e</w:t>
      </w:r>
      <w:r w:rsidRPr="008A7EC9">
        <w:t>vant un magasin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entrai et y achetai la tenue que vous me voyez encore</w:t>
      </w:r>
      <w:r w:rsidR="00BF7D4A">
        <w:t xml:space="preserve">, </w:t>
      </w:r>
      <w:r w:rsidRPr="008A7EC9">
        <w:t>ne remarquant même pas</w:t>
      </w:r>
      <w:r w:rsidR="00BF7D4A">
        <w:t xml:space="preserve">, </w:t>
      </w:r>
      <w:r w:rsidRPr="008A7EC9">
        <w:t>tant mon hébétude était grande</w:t>
      </w:r>
      <w:r w:rsidR="00BF7D4A">
        <w:t xml:space="preserve">, </w:t>
      </w:r>
      <w:r w:rsidRPr="008A7EC9">
        <w:t>que la vareuse bleue avait remplacé</w:t>
      </w:r>
      <w:r w:rsidR="00BF7D4A">
        <w:t xml:space="preserve">, </w:t>
      </w:r>
      <w:r w:rsidRPr="008A7EC9">
        <w:t>pour la tenue de campagne</w:t>
      </w:r>
      <w:r w:rsidR="00BF7D4A">
        <w:t xml:space="preserve">, </w:t>
      </w:r>
      <w:r w:rsidRPr="008A7EC9">
        <w:t>le dolman noir à col rouge</w:t>
      </w:r>
      <w:r w:rsidR="00BF7D4A">
        <w:t>.</w:t>
      </w:r>
    </w:p>
    <w:p w14:paraId="03759006" w14:textId="16E5549B" w:rsidR="00BF7D4A" w:rsidRDefault="009D75A4" w:rsidP="009D75A4">
      <w:r w:rsidRPr="008A7EC9">
        <w:t>À midi</w:t>
      </w:r>
      <w:r w:rsidR="00BF7D4A">
        <w:t xml:space="preserve">, </w:t>
      </w:r>
      <w:r w:rsidRPr="008A7EC9">
        <w:t>le train m</w:t>
      </w:r>
      <w:r w:rsidR="00BF7D4A">
        <w:t>’</w:t>
      </w:r>
      <w:r w:rsidRPr="008A7EC9">
        <w:t>emportait vers Paris</w:t>
      </w:r>
      <w:r w:rsidR="00BF7D4A">
        <w:t xml:space="preserve">. </w:t>
      </w:r>
      <w:r w:rsidRPr="008A7EC9">
        <w:t>Pour la première fois</w:t>
      </w:r>
      <w:r w:rsidR="00BF7D4A">
        <w:t xml:space="preserve">, </w:t>
      </w:r>
      <w:r w:rsidRPr="008A7EC9">
        <w:t>je vis alors ces paysages que la retraite nous a rendus ino</w:t>
      </w:r>
      <w:r w:rsidRPr="008A7EC9">
        <w:t>u</w:t>
      </w:r>
      <w:r w:rsidRPr="008A7EC9">
        <w:t>bliables</w:t>
      </w:r>
      <w:r w:rsidR="00BF7D4A">
        <w:t xml:space="preserve"> : </w:t>
      </w:r>
      <w:r w:rsidRPr="008A7EC9">
        <w:t>Dormans</w:t>
      </w:r>
      <w:r w:rsidR="00BF7D4A">
        <w:t xml:space="preserve">, </w:t>
      </w:r>
      <w:r w:rsidRPr="008A7EC9">
        <w:t xml:space="preserve">avec son pont que nous avons traversé le </w:t>
      </w:r>
      <w:r w:rsidR="00BF7D4A" w:rsidRPr="008A7EC9">
        <w:t>2</w:t>
      </w:r>
      <w:r w:rsidR="00BF7D4A">
        <w:t> </w:t>
      </w:r>
      <w:r w:rsidR="00BF7D4A" w:rsidRPr="008A7EC9">
        <w:t>septembre</w:t>
      </w:r>
      <w:r w:rsidR="00BF7D4A">
        <w:t xml:space="preserve">, </w:t>
      </w:r>
      <w:r w:rsidRPr="008A7EC9">
        <w:t>dans une tristesse que la date de Sedan faisait plus effroyable</w:t>
      </w:r>
      <w:r w:rsidR="00BF7D4A">
        <w:t xml:space="preserve">, </w:t>
      </w:r>
      <w:r w:rsidRPr="008A7EC9">
        <w:t>la douce route de Jaulgonne où nous avons poursuivi l</w:t>
      </w:r>
      <w:r w:rsidR="00BF7D4A">
        <w:t>’</w:t>
      </w:r>
      <w:r w:rsidRPr="008A7EC9">
        <w:t>ennemi</w:t>
      </w:r>
      <w:r w:rsidR="00BF7D4A">
        <w:t xml:space="preserve">, </w:t>
      </w:r>
      <w:r w:rsidRPr="008A7EC9">
        <w:t>Château-Thierry sur la Marne</w:t>
      </w:r>
      <w:r w:rsidR="00BF7D4A">
        <w:t xml:space="preserve">, </w:t>
      </w:r>
      <w:r w:rsidRPr="008A7EC9">
        <w:t>avec son haut château ruiné</w:t>
      </w:r>
      <w:r w:rsidR="00BF7D4A">
        <w:t xml:space="preserve">, </w:t>
      </w:r>
      <w:r w:rsidRPr="008A7EC9">
        <w:t>où</w:t>
      </w:r>
      <w:r w:rsidR="00BF7D4A">
        <w:t xml:space="preserve">, </w:t>
      </w:r>
      <w:r w:rsidRPr="008A7EC9">
        <w:t>pour la dernière fois</w:t>
      </w:r>
      <w:r w:rsidR="00BF7D4A">
        <w:t xml:space="preserve">, </w:t>
      </w:r>
      <w:r w:rsidRPr="008A7EC9">
        <w:t>nous avons pu dormir dans un lit</w:t>
      </w:r>
      <w:r w:rsidR="00BF7D4A">
        <w:t>.</w:t>
      </w:r>
    </w:p>
    <w:p w14:paraId="6636E607" w14:textId="77777777" w:rsidR="00BF7D4A" w:rsidRDefault="009D75A4" w:rsidP="009D75A4">
      <w:r w:rsidRPr="008A7EC9">
        <w:t xml:space="preserve">Il était </w:t>
      </w:r>
      <w:r w:rsidR="00BF7D4A" w:rsidRPr="008A7EC9">
        <w:t>5</w:t>
      </w:r>
      <w:r w:rsidR="00BF7D4A">
        <w:t> </w:t>
      </w:r>
      <w:r w:rsidR="00BF7D4A" w:rsidRPr="008A7EC9">
        <w:t>heure</w:t>
      </w:r>
      <w:r w:rsidRPr="008A7EC9">
        <w:t>s 20 quand le train s</w:t>
      </w:r>
      <w:r w:rsidR="00BF7D4A">
        <w:t>’</w:t>
      </w:r>
      <w:r w:rsidRPr="008A7EC9">
        <w:t>arrêta en gare de Ch</w:t>
      </w:r>
      <w:r w:rsidRPr="008A7EC9">
        <w:t>â</w:t>
      </w:r>
      <w:r w:rsidRPr="008A7EC9">
        <w:t>teau-Thierry</w:t>
      </w:r>
      <w:r w:rsidR="00BF7D4A">
        <w:t xml:space="preserve">. </w:t>
      </w:r>
      <w:r w:rsidRPr="008A7EC9">
        <w:t>Ce fut là que j</w:t>
      </w:r>
      <w:r w:rsidR="00BF7D4A">
        <w:t>’</w:t>
      </w:r>
      <w:r w:rsidRPr="008A7EC9">
        <w:t>appris la nouvelle de la mobilisation générale</w:t>
      </w:r>
      <w:r w:rsidR="00BF7D4A">
        <w:t xml:space="preserve">. </w:t>
      </w:r>
      <w:r w:rsidRPr="008A7EC9">
        <w:t>Il était maintenant dressé</w:t>
      </w:r>
      <w:r w:rsidR="00BF7D4A">
        <w:t xml:space="preserve">, </w:t>
      </w:r>
      <w:r w:rsidRPr="008A7EC9">
        <w:t>le mur de fer et de feu par lequel j</w:t>
      </w:r>
      <w:r w:rsidR="00BF7D4A">
        <w:t>’</w:t>
      </w:r>
      <w:r w:rsidRPr="008A7EC9">
        <w:t xml:space="preserve">étais séparé de ma bien-aimée souveraine de </w:t>
      </w:r>
      <w:proofErr w:type="spellStart"/>
      <w:r w:rsidRPr="008A7EC9">
        <w:t>Laute</w:t>
      </w:r>
      <w:r w:rsidRPr="008A7EC9">
        <w:t>n</w:t>
      </w:r>
      <w:r w:rsidRPr="008A7EC9">
        <w:t>bourg</w:t>
      </w:r>
      <w:proofErr w:type="spellEnd"/>
      <w:r w:rsidR="00BF7D4A">
        <w:t>.</w:t>
      </w:r>
    </w:p>
    <w:p w14:paraId="6781683B" w14:textId="77777777" w:rsidR="00BF7D4A" w:rsidRDefault="009D75A4" w:rsidP="009D75A4">
      <w:r w:rsidRPr="008A7EC9">
        <w:t>Une pesante atmosphère d</w:t>
      </w:r>
      <w:r w:rsidR="00BF7D4A">
        <w:t>’</w:t>
      </w:r>
      <w:r w:rsidRPr="008A7EC9">
        <w:t>orage régnait</w:t>
      </w:r>
      <w:r w:rsidR="00BF7D4A">
        <w:t xml:space="preserve">, </w:t>
      </w:r>
      <w:r w:rsidRPr="008A7EC9">
        <w:t>sous laquelle le grand Paris était calme cependant</w:t>
      </w:r>
      <w:r w:rsidR="00BF7D4A">
        <w:t xml:space="preserve">, </w:t>
      </w:r>
      <w:r w:rsidRPr="008A7EC9">
        <w:t>quand je débarquai à la gare de l</w:t>
      </w:r>
      <w:r w:rsidR="00BF7D4A">
        <w:t>’</w:t>
      </w:r>
      <w:r w:rsidRPr="008A7EC9">
        <w:t>Est</w:t>
      </w:r>
      <w:r w:rsidR="00BF7D4A">
        <w:t xml:space="preserve">. </w:t>
      </w:r>
      <w:r w:rsidRPr="008A7EC9">
        <w:t>Ô ville</w:t>
      </w:r>
      <w:r w:rsidR="00BF7D4A">
        <w:t xml:space="preserve">, </w:t>
      </w:r>
      <w:r w:rsidRPr="008A7EC9">
        <w:t>j</w:t>
      </w:r>
      <w:r w:rsidR="00BF7D4A">
        <w:t>’</w:t>
      </w:r>
      <w:r w:rsidRPr="008A7EC9">
        <w:t>avais jadis tant craint pour toi</w:t>
      </w:r>
      <w:r w:rsidR="00BF7D4A">
        <w:t xml:space="preserve">, </w:t>
      </w:r>
      <w:r w:rsidRPr="008A7EC9">
        <w:t>quand cette terrible minute viendrait</w:t>
      </w:r>
      <w:r w:rsidR="00BF7D4A">
        <w:t xml:space="preserve">, </w:t>
      </w:r>
      <w:r w:rsidRPr="008A7EC9">
        <w:t>ton émotivité</w:t>
      </w:r>
      <w:r w:rsidR="00BF7D4A">
        <w:t xml:space="preserve">, </w:t>
      </w:r>
      <w:r w:rsidRPr="008A7EC9">
        <w:t>ta passion</w:t>
      </w:r>
      <w:r w:rsidR="00BF7D4A">
        <w:t xml:space="preserve">, </w:t>
      </w:r>
      <w:r w:rsidRPr="008A7EC9">
        <w:t xml:space="preserve">ce </w:t>
      </w:r>
      <w:r w:rsidRPr="008A7EC9">
        <w:lastRenderedPageBreak/>
        <w:t>que peut contenir de brouillon l</w:t>
      </w:r>
      <w:r w:rsidR="00BF7D4A">
        <w:t>’</w:t>
      </w:r>
      <w:r w:rsidRPr="008A7EC9">
        <w:t>enthousiasme</w:t>
      </w:r>
      <w:r w:rsidR="00BF7D4A">
        <w:t xml:space="preserve">. </w:t>
      </w:r>
      <w:r w:rsidRPr="008A7EC9">
        <w:t>Et voici que cette heure avait sonné</w:t>
      </w:r>
      <w:r w:rsidR="00BF7D4A">
        <w:t xml:space="preserve">, </w:t>
      </w:r>
      <w:r w:rsidRPr="008A7EC9">
        <w:t>et que le meurtre même n</w:t>
      </w:r>
      <w:r w:rsidR="00BF7D4A">
        <w:t>’</w:t>
      </w:r>
      <w:r w:rsidRPr="008A7EC9">
        <w:t>avait pas réussi à tro</w:t>
      </w:r>
      <w:r w:rsidRPr="008A7EC9">
        <w:t>u</w:t>
      </w:r>
      <w:r w:rsidRPr="008A7EC9">
        <w:t>bler ton calme</w:t>
      </w:r>
      <w:r w:rsidR="00BF7D4A">
        <w:t xml:space="preserve">, </w:t>
      </w:r>
      <w:r w:rsidRPr="008A7EC9">
        <w:t>le meurtre de celui qui prétendait</w:t>
      </w:r>
      <w:r w:rsidR="00BF7D4A">
        <w:t xml:space="preserve">, </w:t>
      </w:r>
      <w:r w:rsidRPr="008A7EC9">
        <w:t>à son gré</w:t>
      </w:r>
      <w:r w:rsidR="00BF7D4A">
        <w:t xml:space="preserve">, </w:t>
      </w:r>
      <w:r w:rsidRPr="008A7EC9">
        <w:t>maintenir la révolution ou la déchaîner</w:t>
      </w:r>
      <w:r w:rsidR="00BF7D4A">
        <w:t>.</w:t>
      </w:r>
    </w:p>
    <w:p w14:paraId="1244F139" w14:textId="5F8576BD" w:rsidR="00BF7D4A" w:rsidRDefault="009D75A4" w:rsidP="009D75A4">
      <w:r w:rsidRPr="008A7EC9">
        <w:t>Mon ordre de mobilisation avait disparu dans l</w:t>
      </w:r>
      <w:r w:rsidR="00BF7D4A">
        <w:t>’</w:t>
      </w:r>
      <w:r w:rsidRPr="008A7EC9">
        <w:t xml:space="preserve">incendie du château de </w:t>
      </w:r>
      <w:proofErr w:type="spellStart"/>
      <w:r w:rsidRPr="008A7EC9">
        <w:t>Lautenbourg</w:t>
      </w:r>
      <w:proofErr w:type="spellEnd"/>
      <w:r w:rsidR="00BF7D4A">
        <w:t xml:space="preserve">, </w:t>
      </w:r>
      <w:r w:rsidRPr="008A7EC9">
        <w:t>mais je m</w:t>
      </w:r>
      <w:r w:rsidR="00BF7D4A">
        <w:t>’</w:t>
      </w:r>
      <w:r w:rsidRPr="008A7EC9">
        <w:t>en préoccupai peu</w:t>
      </w:r>
      <w:r w:rsidR="00BF7D4A">
        <w:t xml:space="preserve">, </w:t>
      </w:r>
      <w:r w:rsidRPr="008A7EC9">
        <w:t>connai</w:t>
      </w:r>
      <w:r w:rsidRPr="008A7EC9">
        <w:t>s</w:t>
      </w:r>
      <w:r w:rsidRPr="008A7EC9">
        <w:t>sant par cœur son contenu</w:t>
      </w:r>
      <w:r w:rsidR="00BF7D4A">
        <w:t xml:space="preserve">, </w:t>
      </w:r>
      <w:r w:rsidRPr="008A7EC9">
        <w:t>et étant décidé à partir dès le le</w:t>
      </w:r>
      <w:r w:rsidRPr="008A7EC9">
        <w:t>n</w:t>
      </w:r>
      <w:r w:rsidRPr="008A7EC9">
        <w:t>demain matin pour Pau</w:t>
      </w:r>
      <w:r w:rsidR="00BF7D4A">
        <w:t xml:space="preserve">, </w:t>
      </w:r>
      <w:r w:rsidRPr="008A7EC9">
        <w:t>rejoindre le 1</w:t>
      </w:r>
      <w:r w:rsidR="00BF7D4A" w:rsidRPr="008A7EC9">
        <w:t>8</w:t>
      </w:r>
      <w:r w:rsidR="00BF7D4A" w:rsidRPr="00BF7D4A">
        <w:rPr>
          <w:vertAlign w:val="superscript"/>
        </w:rPr>
        <w:t>e</w:t>
      </w:r>
      <w:r w:rsidRPr="008A7EC9">
        <w:t xml:space="preserve"> d</w:t>
      </w:r>
      <w:r w:rsidR="00BF7D4A">
        <w:t>’</w:t>
      </w:r>
      <w:r w:rsidRPr="008A7EC9">
        <w:t>infanterie</w:t>
      </w:r>
      <w:r w:rsidR="00BF7D4A">
        <w:t>.</w:t>
      </w:r>
    </w:p>
    <w:p w14:paraId="27CE0793" w14:textId="77777777" w:rsidR="00BF7D4A" w:rsidRDefault="009D75A4" w:rsidP="009D75A4">
      <w:r w:rsidRPr="008A7EC9">
        <w:t>Dans une chambre d</w:t>
      </w:r>
      <w:r w:rsidR="00BF7D4A">
        <w:t>’</w:t>
      </w:r>
      <w:r w:rsidRPr="008A7EC9">
        <w:t>hôtel</w:t>
      </w:r>
      <w:r w:rsidR="00BF7D4A">
        <w:t xml:space="preserve">, </w:t>
      </w:r>
      <w:r w:rsidRPr="008A7EC9">
        <w:t>je revêtis mon uniforme</w:t>
      </w:r>
      <w:r w:rsidR="00BF7D4A">
        <w:t xml:space="preserve">, </w:t>
      </w:r>
      <w:r w:rsidRPr="008A7EC9">
        <w:t>puis</w:t>
      </w:r>
      <w:r w:rsidR="00BF7D4A">
        <w:t xml:space="preserve">, </w:t>
      </w:r>
      <w:r w:rsidRPr="008A7EC9">
        <w:t>descendant la rue Lafayette</w:t>
      </w:r>
      <w:r w:rsidR="00BF7D4A">
        <w:t xml:space="preserve">, </w:t>
      </w:r>
      <w:r w:rsidRPr="008A7EC9">
        <w:t>je me dirigeai vers le centre de la capitale</w:t>
      </w:r>
      <w:r w:rsidR="00BF7D4A">
        <w:t>.</w:t>
      </w:r>
    </w:p>
    <w:p w14:paraId="34AF8AE4" w14:textId="77777777" w:rsidR="00BF7D4A" w:rsidRDefault="009D75A4" w:rsidP="009D75A4">
      <w:r w:rsidRPr="008A7EC9">
        <w:t>Les gens étaient plus fiévreux que bruyants</w:t>
      </w:r>
      <w:r w:rsidR="00BF7D4A">
        <w:t xml:space="preserve">. </w:t>
      </w:r>
      <w:r w:rsidRPr="008A7EC9">
        <w:t>Beaucoup de soldats</w:t>
      </w:r>
      <w:r w:rsidR="00BF7D4A">
        <w:t xml:space="preserve">, </w:t>
      </w:r>
      <w:r w:rsidRPr="008A7EC9">
        <w:t>d</w:t>
      </w:r>
      <w:r w:rsidR="00BF7D4A">
        <w:t>’</w:t>
      </w:r>
      <w:r w:rsidRPr="008A7EC9">
        <w:t>officiers comme moi déjà</w:t>
      </w:r>
      <w:r w:rsidR="00BF7D4A">
        <w:t xml:space="preserve">, </w:t>
      </w:r>
      <w:r w:rsidRPr="008A7EC9">
        <w:t>mais tous avec à leur bras une mère</w:t>
      </w:r>
      <w:r w:rsidR="00BF7D4A">
        <w:t xml:space="preserve">, </w:t>
      </w:r>
      <w:r w:rsidRPr="008A7EC9">
        <w:t>une femme</w:t>
      </w:r>
      <w:r w:rsidR="00BF7D4A">
        <w:t xml:space="preserve">, </w:t>
      </w:r>
      <w:r w:rsidRPr="008A7EC9">
        <w:t>qui les regardaient avec un indicible m</w:t>
      </w:r>
      <w:r w:rsidRPr="008A7EC9">
        <w:t>é</w:t>
      </w:r>
      <w:r w:rsidRPr="008A7EC9">
        <w:t>lange de fierté et d</w:t>
      </w:r>
      <w:r w:rsidR="00BF7D4A">
        <w:t>’</w:t>
      </w:r>
      <w:r w:rsidRPr="008A7EC9">
        <w:t>émotion</w:t>
      </w:r>
      <w:r w:rsidR="00BF7D4A">
        <w:t xml:space="preserve">. </w:t>
      </w:r>
      <w:r w:rsidRPr="008A7EC9">
        <w:t>Et moi j</w:t>
      </w:r>
      <w:r w:rsidR="00BF7D4A">
        <w:t>’</w:t>
      </w:r>
      <w:r w:rsidRPr="008A7EC9">
        <w:t>étais seul</w:t>
      </w:r>
      <w:r w:rsidR="00BF7D4A">
        <w:t xml:space="preserve">, </w:t>
      </w:r>
      <w:r w:rsidRPr="008A7EC9">
        <w:t>seul en ce soir tragique</w:t>
      </w:r>
      <w:r w:rsidR="00BF7D4A">
        <w:t xml:space="preserve">, </w:t>
      </w:r>
      <w:r w:rsidRPr="008A7EC9">
        <w:t>plus seul encore dans cette ville que le soir où je l</w:t>
      </w:r>
      <w:r w:rsidR="00BF7D4A">
        <w:t>’</w:t>
      </w:r>
      <w:r w:rsidRPr="008A7EC9">
        <w:t>avais quittée</w:t>
      </w:r>
      <w:r w:rsidR="00BF7D4A">
        <w:t>.</w:t>
      </w:r>
    </w:p>
    <w:p w14:paraId="6317F953" w14:textId="77777777" w:rsidR="00BF7D4A" w:rsidRDefault="009D75A4" w:rsidP="009D75A4">
      <w:r w:rsidRPr="008A7EC9">
        <w:t>Où allais-je</w:t>
      </w:r>
      <w:r w:rsidR="00BF7D4A">
        <w:t xml:space="preserve">, </w:t>
      </w:r>
      <w:r w:rsidRPr="008A7EC9">
        <w:t>je ne le savais pas encore</w:t>
      </w:r>
      <w:r w:rsidR="00BF7D4A">
        <w:t xml:space="preserve">. </w:t>
      </w:r>
      <w:r w:rsidRPr="008A7EC9">
        <w:t>Mais je le compris mieux quand j</w:t>
      </w:r>
      <w:r w:rsidR="00BF7D4A">
        <w:t>’</w:t>
      </w:r>
      <w:r w:rsidRPr="008A7EC9">
        <w:t>eus atteint la rue Royale avec ses terrasses écla</w:t>
      </w:r>
      <w:r w:rsidRPr="008A7EC9">
        <w:t>i</w:t>
      </w:r>
      <w:r w:rsidRPr="008A7EC9">
        <w:t>rées et bondées de monde</w:t>
      </w:r>
      <w:r w:rsidR="00BF7D4A">
        <w:t xml:space="preserve">. </w:t>
      </w:r>
      <w:r w:rsidRPr="008A7EC9">
        <w:t>Devant chez Weber</w:t>
      </w:r>
      <w:r w:rsidR="00BF7D4A">
        <w:t xml:space="preserve">, </w:t>
      </w:r>
      <w:r w:rsidRPr="008A7EC9">
        <w:t>je pensai à Cl</w:t>
      </w:r>
      <w:r w:rsidRPr="008A7EC9">
        <w:t>o</w:t>
      </w:r>
      <w:r w:rsidRPr="008A7EC9">
        <w:t>tilde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août</w:t>
      </w:r>
      <w:r w:rsidR="00BF7D4A">
        <w:t xml:space="preserve">, </w:t>
      </w:r>
      <w:r w:rsidRPr="008A7EC9">
        <w:t>elle n</w:t>
      </w:r>
      <w:r w:rsidR="00BF7D4A">
        <w:t>’</w:t>
      </w:r>
      <w:r w:rsidRPr="008A7EC9">
        <w:t>a plus son renard blanc</w:t>
      </w:r>
      <w:r w:rsidR="00BF7D4A">
        <w:t xml:space="preserve">. </w:t>
      </w:r>
      <w:r w:rsidRPr="008A7EC9">
        <w:t>Elle doit porter une blouse de soie claire</w:t>
      </w:r>
      <w:r w:rsidR="00BF7D4A">
        <w:t xml:space="preserve">… </w:t>
      </w:r>
      <w:r w:rsidRPr="008A7EC9">
        <w:t>Puis</w:t>
      </w:r>
      <w:r w:rsidR="00BF7D4A">
        <w:t xml:space="preserve">, </w:t>
      </w:r>
      <w:r w:rsidRPr="008A7EC9">
        <w:t>le souvenir de cette fille me fit horreur</w:t>
      </w:r>
      <w:r w:rsidR="00BF7D4A">
        <w:t>.</w:t>
      </w:r>
    </w:p>
    <w:p w14:paraId="7F6C3F13" w14:textId="77777777" w:rsidR="00BF7D4A" w:rsidRDefault="009D75A4" w:rsidP="009D75A4">
      <w:r w:rsidRPr="008A7EC9">
        <w:t>Les verdures des Champs-Élysées commençaient à s</w:t>
      </w:r>
      <w:r w:rsidR="00BF7D4A">
        <w:t>’</w:t>
      </w:r>
      <w:r w:rsidRPr="008A7EC9">
        <w:t>assombrir sous le ciel mauve</w:t>
      </w:r>
      <w:r w:rsidR="00BF7D4A">
        <w:t xml:space="preserve">. </w:t>
      </w:r>
      <w:r w:rsidRPr="008A7EC9">
        <w:t>Je tournai à droite et pris les p</w:t>
      </w:r>
      <w:r w:rsidRPr="008A7EC9">
        <w:t>e</w:t>
      </w:r>
      <w:r w:rsidRPr="008A7EC9">
        <w:t>tit</w:t>
      </w:r>
      <w:r w:rsidR="00342628">
        <w:t>e</w:t>
      </w:r>
      <w:r w:rsidRPr="008A7EC9">
        <w:t>s allées qui</w:t>
      </w:r>
      <w:r w:rsidR="00BF7D4A">
        <w:t xml:space="preserve">, </w:t>
      </w:r>
      <w:r w:rsidRPr="008A7EC9">
        <w:t>avec leurs grands arbres et leurs casinos</w:t>
      </w:r>
      <w:r w:rsidR="00BF7D4A">
        <w:t xml:space="preserve">, </w:t>
      </w:r>
      <w:r w:rsidRPr="008A7EC9">
        <w:t>font penser à une ville d</w:t>
      </w:r>
      <w:r w:rsidR="00BF7D4A">
        <w:t>’</w:t>
      </w:r>
      <w:r w:rsidRPr="008A7EC9">
        <w:t>eau</w:t>
      </w:r>
      <w:r w:rsidR="00BF7D4A">
        <w:t xml:space="preserve">. </w:t>
      </w:r>
      <w:r w:rsidRPr="008A7EC9">
        <w:t>Des automobiles s</w:t>
      </w:r>
      <w:r w:rsidR="00BF7D4A">
        <w:t>’</w:t>
      </w:r>
      <w:r w:rsidRPr="008A7EC9">
        <w:t>arrêtaient en gro</w:t>
      </w:r>
      <w:r w:rsidRPr="008A7EC9">
        <w:t>n</w:t>
      </w:r>
      <w:r w:rsidRPr="008A7EC9">
        <w:t>dant devant des restaurants éclairés</w:t>
      </w:r>
      <w:r w:rsidR="00BF7D4A">
        <w:t xml:space="preserve">. </w:t>
      </w:r>
      <w:r w:rsidRPr="008A7EC9">
        <w:t>Des chasseurs ouvraient les portières</w:t>
      </w:r>
      <w:r w:rsidR="00BF7D4A">
        <w:t>.</w:t>
      </w:r>
    </w:p>
    <w:p w14:paraId="41C866B6" w14:textId="77777777" w:rsidR="00BF7D4A" w:rsidRDefault="009D75A4" w:rsidP="009D75A4">
      <w:r w:rsidRPr="008A7EC9">
        <w:lastRenderedPageBreak/>
        <w:t>J</w:t>
      </w:r>
      <w:r w:rsidR="00BF7D4A">
        <w:t>’</w:t>
      </w:r>
      <w:r w:rsidRPr="008A7EC9">
        <w:t>étais arrivé à l</w:t>
      </w:r>
      <w:r w:rsidR="00BF7D4A">
        <w:t>’</w:t>
      </w:r>
      <w:r w:rsidRPr="008A7EC9">
        <w:t>avenue Gabriel</w:t>
      </w:r>
      <w:r w:rsidR="00BF7D4A">
        <w:t xml:space="preserve">, </w:t>
      </w:r>
      <w:r w:rsidRPr="008A7EC9">
        <w:t>sombre comme un tunnel de feuillage</w:t>
      </w:r>
      <w:r w:rsidR="00BF7D4A">
        <w:t xml:space="preserve">. </w:t>
      </w:r>
      <w:r w:rsidRPr="008A7EC9">
        <w:t xml:space="preserve">À pas </w:t>
      </w:r>
      <w:r>
        <w:t>l</w:t>
      </w:r>
      <w:r w:rsidRPr="008A7EC9">
        <w:t>ents</w:t>
      </w:r>
      <w:r w:rsidR="00BF7D4A">
        <w:t xml:space="preserve">, </w:t>
      </w:r>
      <w:r w:rsidRPr="008A7EC9">
        <w:t>je la remontai</w:t>
      </w:r>
      <w:r w:rsidR="00BF7D4A">
        <w:t xml:space="preserve">. </w:t>
      </w:r>
      <w:r w:rsidRPr="008A7EC9">
        <w:t>Une angoisse infinie s</w:t>
      </w:r>
      <w:r w:rsidRPr="008A7EC9">
        <w:t>e</w:t>
      </w:r>
      <w:r w:rsidRPr="008A7EC9">
        <w:t>couait tout mon être</w:t>
      </w:r>
      <w:r w:rsidR="00BF7D4A">
        <w:t xml:space="preserve">. </w:t>
      </w:r>
      <w:r w:rsidRPr="008A7EC9">
        <w:t>Bientôt</w:t>
      </w:r>
      <w:r w:rsidR="00BF7D4A">
        <w:t xml:space="preserve">, </w:t>
      </w:r>
      <w:r w:rsidRPr="008A7EC9">
        <w:t>je vis des vitres briller</w:t>
      </w:r>
      <w:r w:rsidR="00BF7D4A">
        <w:t>.</w:t>
      </w:r>
    </w:p>
    <w:p w14:paraId="1FEB2E5A" w14:textId="77777777" w:rsidR="00BF7D4A" w:rsidRDefault="009D75A4" w:rsidP="009D75A4">
      <w:r w:rsidRPr="008A7EC9">
        <w:t>Sur la porte d</w:t>
      </w:r>
      <w:r w:rsidR="00BF7D4A">
        <w:t>’</w:t>
      </w:r>
      <w:r w:rsidRPr="008A7EC9">
        <w:t>un restaurant</w:t>
      </w:r>
      <w:r w:rsidR="00BF7D4A">
        <w:t xml:space="preserve">, </w:t>
      </w:r>
      <w:r w:rsidRPr="008A7EC9">
        <w:t>je lus ce mot</w:t>
      </w:r>
      <w:r w:rsidR="00BF7D4A">
        <w:t xml:space="preserve"> : </w:t>
      </w:r>
      <w:r w:rsidRPr="008A7EC9">
        <w:t>Laurent</w:t>
      </w:r>
      <w:r w:rsidR="00BF7D4A">
        <w:t>.</w:t>
      </w:r>
    </w:p>
    <w:p w14:paraId="5C4AD583" w14:textId="77777777" w:rsidR="00BF7D4A" w:rsidRDefault="009D75A4" w:rsidP="009D75A4">
      <w:r w:rsidRPr="008A7EC9">
        <w:t>Alors</w:t>
      </w:r>
      <w:r w:rsidR="00BF7D4A">
        <w:t xml:space="preserve">, </w:t>
      </w:r>
      <w:r w:rsidRPr="008A7EC9">
        <w:t>je m</w:t>
      </w:r>
      <w:r w:rsidR="00BF7D4A">
        <w:t>’</w:t>
      </w:r>
      <w:r w:rsidRPr="008A7EC9">
        <w:t>assis en face</w:t>
      </w:r>
      <w:r w:rsidR="00BF7D4A">
        <w:t xml:space="preserve">, </w:t>
      </w:r>
      <w:r w:rsidRPr="008A7EC9">
        <w:t>sur le banc que je savais y être</w:t>
      </w:r>
      <w:r w:rsidR="00BF7D4A">
        <w:t xml:space="preserve">. </w:t>
      </w:r>
      <w:r w:rsidRPr="008A7EC9">
        <w:t>À tâtons</w:t>
      </w:r>
      <w:r w:rsidR="00BF7D4A">
        <w:t xml:space="preserve">, </w:t>
      </w:r>
      <w:r w:rsidRPr="008A7EC9">
        <w:t>mes doigts suivirent le rude dossier de bois</w:t>
      </w:r>
      <w:r w:rsidR="00BF7D4A">
        <w:t xml:space="preserve">, </w:t>
      </w:r>
      <w:r w:rsidRPr="008A7EC9">
        <w:t>se heurtant de-ci de-là</w:t>
      </w:r>
      <w:r w:rsidR="00BF7D4A">
        <w:t xml:space="preserve">, </w:t>
      </w:r>
      <w:r w:rsidRPr="008A7EC9">
        <w:t>aux grosses têtes rondes et plates des clous</w:t>
      </w:r>
      <w:r w:rsidR="00BF7D4A">
        <w:t>.</w:t>
      </w:r>
    </w:p>
    <w:p w14:paraId="102A2EC4" w14:textId="4872D900" w:rsidR="009D75A4" w:rsidRPr="008A7EC9" w:rsidRDefault="009D75A4" w:rsidP="009D75A4">
      <w:r w:rsidRPr="008A7EC9">
        <w:t>Soudain</w:t>
      </w:r>
      <w:r w:rsidR="00BF7D4A">
        <w:t xml:space="preserve">, </w:t>
      </w:r>
      <w:r w:rsidRPr="008A7EC9">
        <w:t>ils s</w:t>
      </w:r>
      <w:r w:rsidR="00BF7D4A">
        <w:t>’</w:t>
      </w:r>
      <w:r w:rsidRPr="008A7EC9">
        <w:t>arrêtèrent</w:t>
      </w:r>
      <w:r w:rsidR="00BF7D4A">
        <w:t xml:space="preserve">. </w:t>
      </w:r>
      <w:r w:rsidRPr="008A7EC9">
        <w:t>Ils avaient trouvé ce qu</w:t>
      </w:r>
      <w:r w:rsidR="00BF7D4A">
        <w:t>’</w:t>
      </w:r>
      <w:r w:rsidRPr="008A7EC9">
        <w:t>ils che</w:t>
      </w:r>
      <w:r w:rsidRPr="008A7EC9">
        <w:t>r</w:t>
      </w:r>
      <w:r w:rsidRPr="008A7EC9">
        <w:t>chaient</w:t>
      </w:r>
      <w:r w:rsidR="00BF7D4A">
        <w:t xml:space="preserve">. </w:t>
      </w:r>
      <w:r w:rsidRPr="008A7EC9">
        <w:t>Je me penchai et n</w:t>
      </w:r>
      <w:r w:rsidR="00BF7D4A">
        <w:t>’</w:t>
      </w:r>
      <w:r w:rsidRPr="008A7EC9">
        <w:t>eus pas de peine</w:t>
      </w:r>
      <w:r w:rsidR="00BF7D4A">
        <w:t xml:space="preserve">, </w:t>
      </w:r>
      <w:r w:rsidRPr="008A7EC9">
        <w:t>bien que la nuit fût tout à fait venue</w:t>
      </w:r>
      <w:r w:rsidR="00BF7D4A">
        <w:t xml:space="preserve">, </w:t>
      </w:r>
      <w:r w:rsidRPr="008A7EC9">
        <w:t>à déchiffrer les trois signes</w:t>
      </w:r>
      <w:r w:rsidR="00BF7D4A">
        <w:t xml:space="preserve">, </w:t>
      </w:r>
      <w:r w:rsidRPr="008A7EC9">
        <w:t>les trois lettres</w:t>
      </w:r>
      <w:r w:rsidR="00BF7D4A" w:rsidRPr="008A7EC9">
        <w:t xml:space="preserve"> </w:t>
      </w:r>
      <w:proofErr w:type="spellStart"/>
      <w:r w:rsidR="00BF7D4A" w:rsidRPr="008A7EC9">
        <w:t>A</w:t>
      </w:r>
      <w:r w:rsidR="00BF7D4A">
        <w:t>.</w:t>
      </w:r>
      <w:r w:rsidR="00BF7D4A" w:rsidRPr="008A7EC9">
        <w:t>A</w:t>
      </w:r>
      <w:r w:rsidR="00BF7D4A">
        <w:t>.</w:t>
      </w:r>
      <w:r w:rsidR="00BF7D4A" w:rsidRPr="008A7EC9">
        <w:t>E</w:t>
      </w:r>
      <w:proofErr w:type="spellEnd"/>
      <w:r w:rsidR="00BF7D4A">
        <w:t xml:space="preserve">., </w:t>
      </w:r>
      <w:r w:rsidRPr="008A7EC9">
        <w:t xml:space="preserve">que la petite princesse </w:t>
      </w:r>
      <w:proofErr w:type="spellStart"/>
      <w:r w:rsidRPr="008A7EC9">
        <w:t>Tumène</w:t>
      </w:r>
      <w:proofErr w:type="spellEnd"/>
      <w:r w:rsidRPr="008A7EC9">
        <w:t xml:space="preserve"> avait jadis gravées là</w:t>
      </w:r>
      <w:r w:rsidR="00BF7D4A">
        <w:t>. »</w:t>
      </w:r>
    </w:p>
    <w:p w14:paraId="7D92A002" w14:textId="77777777" w:rsidR="00BF7D4A" w:rsidRDefault="009D75A4" w:rsidP="00BF7D4A">
      <w:pPr>
        <w:pStyle w:val="Titre1"/>
      </w:pPr>
      <w:bookmarkStart w:id="20" w:name="_Toc197357341"/>
      <w:r w:rsidRPr="008A7EC9">
        <w:lastRenderedPageBreak/>
        <w:t>ÉPILOGUE</w:t>
      </w:r>
      <w:bookmarkEnd w:id="20"/>
    </w:p>
    <w:p w14:paraId="6CCBCFFD" w14:textId="77777777" w:rsidR="00BF7D4A" w:rsidRDefault="00BF7D4A" w:rsidP="009D75A4">
      <w:pPr>
        <w:rPr>
          <w:i/>
          <w:iCs/>
        </w:rPr>
      </w:pPr>
      <w:r>
        <w:t>— </w:t>
      </w:r>
      <w:r w:rsidR="009D75A4" w:rsidRPr="008A7EC9">
        <w:rPr>
          <w:i/>
          <w:iCs/>
        </w:rPr>
        <w:t>Mon histoire est finie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 xml:space="preserve">dit </w:t>
      </w:r>
      <w:proofErr w:type="spellStart"/>
      <w:r w:rsidR="009D75A4" w:rsidRPr="008A7EC9">
        <w:rPr>
          <w:i/>
          <w:iCs/>
        </w:rPr>
        <w:t>Vignerte</w:t>
      </w:r>
      <w:proofErr w:type="spellEnd"/>
      <w:r>
        <w:rPr>
          <w:i/>
          <w:iCs/>
        </w:rPr>
        <w:t>.</w:t>
      </w:r>
    </w:p>
    <w:p w14:paraId="5CAF5B1D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Il se tut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et je respectai son silence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Puis peu à peu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nous sentîmes nos deux pensées se détacher du drame qu</w:t>
      </w:r>
      <w:r w:rsidR="00BF7D4A">
        <w:rPr>
          <w:i/>
          <w:iCs/>
        </w:rPr>
        <w:t>’</w:t>
      </w:r>
      <w:r w:rsidRPr="008A7EC9">
        <w:rPr>
          <w:i/>
          <w:iCs/>
        </w:rPr>
        <w:t>il venait d</w:t>
      </w:r>
      <w:r w:rsidR="00BF7D4A">
        <w:rPr>
          <w:i/>
          <w:iCs/>
        </w:rPr>
        <w:t>’</w:t>
      </w:r>
      <w:r w:rsidRPr="008A7EC9">
        <w:rPr>
          <w:i/>
          <w:iCs/>
        </w:rPr>
        <w:t>évoquer et se reporter sur celui qui allait maintenant se d</w:t>
      </w:r>
      <w:r w:rsidRPr="008A7EC9">
        <w:rPr>
          <w:i/>
          <w:iCs/>
        </w:rPr>
        <w:t>é</w:t>
      </w:r>
      <w:r w:rsidRPr="008A7EC9">
        <w:rPr>
          <w:i/>
          <w:iCs/>
        </w:rPr>
        <w:t>rouler devant nous</w:t>
      </w:r>
      <w:r w:rsidR="00BF7D4A">
        <w:rPr>
          <w:i/>
          <w:iCs/>
        </w:rPr>
        <w:t>.</w:t>
      </w:r>
    </w:p>
    <w:p w14:paraId="201C609C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Il était six heures moins un quart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On ne voyait pas encore le jour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mais on sentait qu</w:t>
      </w:r>
      <w:r w:rsidR="00BF7D4A">
        <w:rPr>
          <w:i/>
          <w:iCs/>
        </w:rPr>
        <w:t>’</w:t>
      </w:r>
      <w:r w:rsidRPr="008A7EC9">
        <w:rPr>
          <w:i/>
          <w:iCs/>
        </w:rPr>
        <w:t>il ne tarderait plus à naître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Derrière nous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en silence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les quatre hommes de liaison nous avaient r</w:t>
      </w:r>
      <w:r w:rsidRPr="008A7EC9">
        <w:rPr>
          <w:i/>
          <w:iCs/>
        </w:rPr>
        <w:t>e</w:t>
      </w:r>
      <w:r w:rsidRPr="008A7EC9">
        <w:rPr>
          <w:i/>
          <w:iCs/>
        </w:rPr>
        <w:t>joints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 par section</w:t>
      </w:r>
      <w:r w:rsidR="00BF7D4A">
        <w:rPr>
          <w:i/>
          <w:iCs/>
        </w:rPr>
        <w:t>.</w:t>
      </w:r>
    </w:p>
    <w:p w14:paraId="1AD18D0A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Six heures</w:t>
      </w:r>
      <w:r w:rsidR="00BF7D4A">
        <w:rPr>
          <w:i/>
          <w:iCs/>
        </w:rPr>
        <w:t xml:space="preserve"> !… </w:t>
      </w:r>
      <w:r w:rsidRPr="008A7EC9">
        <w:rPr>
          <w:i/>
          <w:iCs/>
        </w:rPr>
        <w:t>L</w:t>
      </w:r>
      <w:r w:rsidR="00BF7D4A">
        <w:rPr>
          <w:i/>
          <w:iCs/>
        </w:rPr>
        <w:t>’</w:t>
      </w:r>
      <w:r w:rsidRPr="008A7EC9">
        <w:rPr>
          <w:i/>
          <w:iCs/>
        </w:rPr>
        <w:t>heure prévue pour l</w:t>
      </w:r>
      <w:r w:rsidR="00BF7D4A">
        <w:rPr>
          <w:i/>
          <w:iCs/>
        </w:rPr>
        <w:t>’</w:t>
      </w:r>
      <w:r w:rsidRPr="008A7EC9">
        <w:rPr>
          <w:i/>
          <w:iCs/>
        </w:rPr>
        <w:t>attaque</w:t>
      </w:r>
      <w:r w:rsidR="00BF7D4A">
        <w:rPr>
          <w:i/>
          <w:iCs/>
        </w:rPr>
        <w:t>…</w:t>
      </w:r>
    </w:p>
    <w:p w14:paraId="04ED177F" w14:textId="76820D42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Une minute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interminable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</w:t>
      </w:r>
      <w:r w:rsidR="00BF7D4A">
        <w:rPr>
          <w:i/>
          <w:iCs/>
        </w:rPr>
        <w:t>’</w:t>
      </w:r>
      <w:r w:rsidRPr="008A7EC9">
        <w:rPr>
          <w:i/>
          <w:iCs/>
        </w:rPr>
        <w:t>écoula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Puis un imperceptible coup de sifflet parvint à nos oreilles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La 2</w:t>
      </w:r>
      <w:r w:rsidR="00BF7D4A" w:rsidRPr="008A7EC9">
        <w:rPr>
          <w:i/>
          <w:iCs/>
        </w:rPr>
        <w:t>2</w:t>
      </w:r>
      <w:r w:rsidR="00BF7D4A" w:rsidRPr="00BF7D4A">
        <w:rPr>
          <w:i/>
          <w:iCs/>
          <w:vertAlign w:val="superscript"/>
        </w:rPr>
        <w:t>e</w:t>
      </w:r>
      <w:r w:rsidRPr="008A7EC9">
        <w:rPr>
          <w:i/>
          <w:iCs/>
        </w:rPr>
        <w:t xml:space="preserve"> quittait ses tra</w:t>
      </w:r>
      <w:r w:rsidRPr="008A7EC9">
        <w:rPr>
          <w:i/>
          <w:iCs/>
        </w:rPr>
        <w:t>n</w:t>
      </w:r>
      <w:r w:rsidRPr="008A7EC9">
        <w:rPr>
          <w:i/>
          <w:iCs/>
        </w:rPr>
        <w:t>chées</w:t>
      </w:r>
      <w:r w:rsidR="00BF7D4A">
        <w:rPr>
          <w:i/>
          <w:iCs/>
        </w:rPr>
        <w:t>.</w:t>
      </w:r>
    </w:p>
    <w:p w14:paraId="3F4CB727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Il y avait environ trois cents mètres entre ces tranchées et la corne de bois que nos amis avaient pour mission de nettoyer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Trois cents mètres à franchir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en se défilant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la plupart du temps sur le ventre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 bon quart d</w:t>
      </w:r>
      <w:r w:rsidR="00BF7D4A">
        <w:rPr>
          <w:i/>
          <w:iCs/>
        </w:rPr>
        <w:t>’</w:t>
      </w:r>
      <w:r w:rsidRPr="008A7EC9">
        <w:rPr>
          <w:i/>
          <w:iCs/>
        </w:rPr>
        <w:t>heure</w:t>
      </w:r>
      <w:r w:rsidR="00BF7D4A">
        <w:rPr>
          <w:i/>
          <w:iCs/>
        </w:rPr>
        <w:t>.</w:t>
      </w:r>
    </w:p>
    <w:p w14:paraId="1552C625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La nuit était froide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mais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au ciel gris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de fins nuages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déjà cuivrés vers l</w:t>
      </w:r>
      <w:r w:rsidR="00BF7D4A">
        <w:rPr>
          <w:i/>
          <w:iCs/>
        </w:rPr>
        <w:t>’</w:t>
      </w:r>
      <w:r w:rsidRPr="008A7EC9">
        <w:rPr>
          <w:i/>
          <w:iCs/>
        </w:rPr>
        <w:t>est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faisaient prévoir une belle journée</w:t>
      </w:r>
      <w:r w:rsidR="00BF7D4A">
        <w:rPr>
          <w:i/>
          <w:iCs/>
        </w:rPr>
        <w:t>.</w:t>
      </w:r>
    </w:p>
    <w:p w14:paraId="3B88F586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Ce sont des instants tragiques que ceux qui se déroulent dans une semblable attente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Cependant aucun de ceux qui ont réchappé de la terrible chose n</w:t>
      </w:r>
      <w:r w:rsidR="00BF7D4A">
        <w:rPr>
          <w:i/>
          <w:iCs/>
        </w:rPr>
        <w:t>’</w:t>
      </w:r>
      <w:r w:rsidRPr="008A7EC9">
        <w:rPr>
          <w:i/>
          <w:iCs/>
        </w:rPr>
        <w:t>a jamais regretté de les avoir vécus</w:t>
      </w:r>
      <w:r w:rsidR="00BF7D4A">
        <w:rPr>
          <w:i/>
          <w:iCs/>
        </w:rPr>
        <w:t>.</w:t>
      </w:r>
    </w:p>
    <w:p w14:paraId="00644C87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Soudain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 coup de feu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sec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au fond de la vallée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Puis deux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trois</w:t>
      </w:r>
      <w:r w:rsidR="00BF7D4A">
        <w:rPr>
          <w:i/>
          <w:iCs/>
        </w:rPr>
        <w:t xml:space="preserve">… </w:t>
      </w:r>
      <w:r w:rsidRPr="008A7EC9">
        <w:rPr>
          <w:i/>
          <w:iCs/>
        </w:rPr>
        <w:t>Un petit poste allemand qui donnait l</w:t>
      </w:r>
      <w:r w:rsidR="00BF7D4A">
        <w:rPr>
          <w:i/>
          <w:iCs/>
        </w:rPr>
        <w:t>’</w:t>
      </w:r>
      <w:r w:rsidRPr="008A7EC9">
        <w:rPr>
          <w:i/>
          <w:iCs/>
        </w:rPr>
        <w:t>éveil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mais trop tard à en juger par le temps écoulé</w:t>
      </w:r>
      <w:r w:rsidR="00BF7D4A">
        <w:rPr>
          <w:i/>
          <w:iCs/>
        </w:rPr>
        <w:t xml:space="preserve"> : </w:t>
      </w:r>
      <w:r w:rsidRPr="008A7EC9">
        <w:rPr>
          <w:i/>
          <w:iCs/>
        </w:rPr>
        <w:t>les nôtres devaient être sur eux</w:t>
      </w:r>
      <w:r w:rsidR="00BF7D4A">
        <w:rPr>
          <w:i/>
          <w:iCs/>
        </w:rPr>
        <w:t>.</w:t>
      </w:r>
    </w:p>
    <w:p w14:paraId="66137B56" w14:textId="10F95EBF" w:rsidR="00BF7D4A" w:rsidRDefault="009D75A4" w:rsidP="009D75A4">
      <w:pPr>
        <w:rPr>
          <w:i/>
          <w:iCs/>
        </w:rPr>
      </w:pPr>
      <w:r w:rsidRPr="008A7EC9">
        <w:rPr>
          <w:i/>
          <w:iCs/>
        </w:rPr>
        <w:lastRenderedPageBreak/>
        <w:t>Alors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sur notre droite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comme une toile métallique qu</w:t>
      </w:r>
      <w:r w:rsidR="00BF7D4A">
        <w:rPr>
          <w:i/>
          <w:iCs/>
        </w:rPr>
        <w:t>’</w:t>
      </w:r>
      <w:r w:rsidRPr="008A7EC9">
        <w:rPr>
          <w:i/>
          <w:iCs/>
        </w:rPr>
        <w:t>on déchire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la fusillade se déchaîna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C</w:t>
      </w:r>
      <w:r w:rsidR="00BF7D4A">
        <w:rPr>
          <w:i/>
          <w:iCs/>
        </w:rPr>
        <w:t>’</w:t>
      </w:r>
      <w:r w:rsidRPr="008A7EC9">
        <w:rPr>
          <w:i/>
          <w:iCs/>
        </w:rPr>
        <w:t>était la 2</w:t>
      </w:r>
      <w:r w:rsidR="00BF7D4A" w:rsidRPr="008A7EC9">
        <w:rPr>
          <w:i/>
          <w:iCs/>
        </w:rPr>
        <w:t>3</w:t>
      </w:r>
      <w:r w:rsidR="00BF7D4A" w:rsidRPr="00BF7D4A">
        <w:rPr>
          <w:i/>
          <w:iCs/>
          <w:vertAlign w:val="superscript"/>
        </w:rPr>
        <w:t>e</w:t>
      </w:r>
      <w:r w:rsidRPr="008A7EC9">
        <w:rPr>
          <w:i/>
          <w:iCs/>
        </w:rPr>
        <w:t xml:space="preserve"> compagnie qui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suivant les ordres reçus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exécutait un feu à volonté pour fixer les Allemands d</w:t>
      </w:r>
      <w:r w:rsidR="00BF7D4A">
        <w:rPr>
          <w:i/>
          <w:iCs/>
        </w:rPr>
        <w:t>’</w:t>
      </w:r>
      <w:r w:rsidRPr="008A7EC9">
        <w:rPr>
          <w:i/>
          <w:iCs/>
        </w:rPr>
        <w:t>en face et les empêcher de porter secours à leurs camarades attaqués</w:t>
      </w:r>
      <w:r w:rsidR="00BF7D4A">
        <w:rPr>
          <w:i/>
          <w:iCs/>
        </w:rPr>
        <w:t>.</w:t>
      </w:r>
    </w:p>
    <w:p w14:paraId="13F957A1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 xml:space="preserve">Maintenant </w:t>
      </w:r>
      <w:proofErr w:type="gramStart"/>
      <w:r w:rsidRPr="008A7EC9">
        <w:rPr>
          <w:i/>
          <w:iCs/>
        </w:rPr>
        <w:t>toute la ligne</w:t>
      </w:r>
      <w:proofErr w:type="gramEnd"/>
      <w:r w:rsidRPr="008A7EC9">
        <w:rPr>
          <w:i/>
          <w:iCs/>
        </w:rPr>
        <w:t xml:space="preserve"> ennemie répondait avec une nervosité de bon augure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Leurs balles mal dirigées passaient très haut au-dessus de nos têtes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Seulement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par instant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une branchette hachée tombait à côté de nous comme une feuille parachute de tilleul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Ceux qui ont combattu dans les bois connaissent cette impression-là</w:t>
      </w:r>
      <w:r w:rsidR="00BF7D4A">
        <w:rPr>
          <w:i/>
          <w:iCs/>
        </w:rPr>
        <w:t>.</w:t>
      </w:r>
    </w:p>
    <w:p w14:paraId="1BE4CB68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Ce vacarme sec durait depuis cinq minutes quand une flamme immense monta dans le ciel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vers notre droite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écl</w:t>
      </w:r>
      <w:r w:rsidRPr="008A7EC9">
        <w:rPr>
          <w:i/>
          <w:iCs/>
        </w:rPr>
        <w:t>a</w:t>
      </w:r>
      <w:r w:rsidRPr="008A7EC9">
        <w:rPr>
          <w:i/>
          <w:iCs/>
        </w:rPr>
        <w:t>boussant toutes les hauteurs d</w:t>
      </w:r>
      <w:r w:rsidR="00BF7D4A">
        <w:rPr>
          <w:i/>
          <w:iCs/>
        </w:rPr>
        <w:t>’</w:t>
      </w:r>
      <w:r w:rsidRPr="008A7EC9">
        <w:rPr>
          <w:i/>
          <w:iCs/>
        </w:rPr>
        <w:t>en face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puis s</w:t>
      </w:r>
      <w:r w:rsidR="00BF7D4A">
        <w:rPr>
          <w:i/>
          <w:iCs/>
        </w:rPr>
        <w:t>’</w:t>
      </w:r>
      <w:r w:rsidRPr="008A7EC9">
        <w:rPr>
          <w:i/>
          <w:iCs/>
        </w:rPr>
        <w:t>éteignant sous une pluie de débris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Au même instant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une détonation énorme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sourde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retentissait</w:t>
      </w:r>
      <w:r w:rsidR="00BF7D4A">
        <w:rPr>
          <w:i/>
          <w:iCs/>
        </w:rPr>
        <w:t>.</w:t>
      </w:r>
    </w:p>
    <w:p w14:paraId="6CA45E6C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Le coup a réussi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 xml:space="preserve">murmurai-je à </w:t>
      </w:r>
      <w:proofErr w:type="spellStart"/>
      <w:r w:rsidR="009D75A4" w:rsidRPr="008A7EC9">
        <w:rPr>
          <w:i/>
          <w:iCs/>
        </w:rPr>
        <w:t>Vignerte</w:t>
      </w:r>
      <w:proofErr w:type="spellEnd"/>
      <w:r>
        <w:rPr>
          <w:i/>
          <w:iCs/>
        </w:rPr>
        <w:t xml:space="preserve">. </w:t>
      </w:r>
      <w:r w:rsidR="009D75A4" w:rsidRPr="008A7EC9">
        <w:rPr>
          <w:i/>
          <w:iCs/>
        </w:rPr>
        <w:t>Il y avait un fourneau de mine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Ils sont arrivés à le faire sauter</w:t>
      </w:r>
      <w:r>
        <w:rPr>
          <w:i/>
          <w:iCs/>
        </w:rPr>
        <w:t>.</w:t>
      </w:r>
    </w:p>
    <w:p w14:paraId="100913C0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Sur notre front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la fusillade reprenait de plus belle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Puis brusquement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tout se tut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Une fusée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de nos lignes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</w:t>
      </w:r>
      <w:r w:rsidR="00BF7D4A">
        <w:rPr>
          <w:i/>
          <w:iCs/>
        </w:rPr>
        <w:t>’</w:t>
      </w:r>
      <w:r w:rsidRPr="008A7EC9">
        <w:rPr>
          <w:i/>
          <w:iCs/>
        </w:rPr>
        <w:t>élevait</w:t>
      </w:r>
      <w:r w:rsidR="00BF7D4A">
        <w:rPr>
          <w:i/>
          <w:iCs/>
        </w:rPr>
        <w:t>.</w:t>
      </w:r>
    </w:p>
    <w:p w14:paraId="1A5FCA6E" w14:textId="52E5E878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Cette fusée indiquait à l</w:t>
      </w:r>
      <w:r w:rsidR="00BF7D4A">
        <w:rPr>
          <w:i/>
          <w:iCs/>
        </w:rPr>
        <w:t>’</w:t>
      </w:r>
      <w:r w:rsidRPr="008A7EC9">
        <w:rPr>
          <w:i/>
          <w:iCs/>
        </w:rPr>
        <w:t>artillerie que la 2</w:t>
      </w:r>
      <w:r w:rsidR="00BF7D4A" w:rsidRPr="008A7EC9">
        <w:rPr>
          <w:i/>
          <w:iCs/>
        </w:rPr>
        <w:t>2</w:t>
      </w:r>
      <w:r w:rsidR="00BF7D4A" w:rsidRPr="00BF7D4A">
        <w:rPr>
          <w:i/>
          <w:iCs/>
          <w:vertAlign w:val="superscript"/>
        </w:rPr>
        <w:t>e</w:t>
      </w:r>
      <w:r w:rsidRPr="008A7EC9">
        <w:rPr>
          <w:i/>
          <w:iCs/>
        </w:rPr>
        <w:t xml:space="preserve"> venait de r</w:t>
      </w:r>
      <w:r w:rsidRPr="008A7EC9">
        <w:rPr>
          <w:i/>
          <w:iCs/>
        </w:rPr>
        <w:t>e</w:t>
      </w:r>
      <w:r w:rsidRPr="008A7EC9">
        <w:rPr>
          <w:i/>
          <w:iCs/>
        </w:rPr>
        <w:t>gagner sans encombre ses tranchées que c</w:t>
      </w:r>
      <w:r w:rsidR="00BF7D4A">
        <w:rPr>
          <w:i/>
          <w:iCs/>
        </w:rPr>
        <w:t>’</w:t>
      </w:r>
      <w:r w:rsidRPr="008A7EC9">
        <w:rPr>
          <w:i/>
          <w:iCs/>
        </w:rPr>
        <w:t>était à elle d</w:t>
      </w:r>
      <w:r w:rsidR="00BF7D4A">
        <w:rPr>
          <w:i/>
          <w:iCs/>
        </w:rPr>
        <w:t>’</w:t>
      </w:r>
      <w:r w:rsidRPr="008A7EC9">
        <w:rPr>
          <w:i/>
          <w:iCs/>
        </w:rPr>
        <w:t>entrer en ligne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Aussitôt le tir de barrage se déclencha</w:t>
      </w:r>
      <w:r w:rsidR="00BF7D4A">
        <w:rPr>
          <w:i/>
          <w:iCs/>
        </w:rPr>
        <w:t>.</w:t>
      </w:r>
    </w:p>
    <w:p w14:paraId="719852DA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De l</w:t>
      </w:r>
      <w:r w:rsidR="00BF7D4A">
        <w:rPr>
          <w:i/>
          <w:iCs/>
        </w:rPr>
        <w:t>’</w:t>
      </w:r>
      <w:r w:rsidRPr="008A7EC9">
        <w:rPr>
          <w:i/>
          <w:iCs/>
        </w:rPr>
        <w:t>arrière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on les entendait venir maintenant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les mon</w:t>
      </w:r>
      <w:r w:rsidRPr="008A7EC9">
        <w:rPr>
          <w:i/>
          <w:iCs/>
        </w:rPr>
        <w:t>s</w:t>
      </w:r>
      <w:r w:rsidRPr="008A7EC9">
        <w:rPr>
          <w:i/>
          <w:iCs/>
        </w:rPr>
        <w:t>tres invisibles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décrivant au-dessus de nous leurs mortelles p</w:t>
      </w:r>
      <w:r w:rsidRPr="008A7EC9">
        <w:rPr>
          <w:i/>
          <w:iCs/>
        </w:rPr>
        <w:t>a</w:t>
      </w:r>
      <w:r w:rsidRPr="008A7EC9">
        <w:rPr>
          <w:i/>
          <w:iCs/>
        </w:rPr>
        <w:t>raboles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Vrombissement qui grandit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et qui semble si lent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si lent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qu</w:t>
      </w:r>
      <w:r w:rsidR="00BF7D4A">
        <w:rPr>
          <w:i/>
          <w:iCs/>
        </w:rPr>
        <w:t>’</w:t>
      </w:r>
      <w:r w:rsidRPr="008A7EC9">
        <w:rPr>
          <w:i/>
          <w:iCs/>
        </w:rPr>
        <w:t>on ne s</w:t>
      </w:r>
      <w:r w:rsidR="00BF7D4A">
        <w:rPr>
          <w:i/>
          <w:iCs/>
        </w:rPr>
        <w:t>’</w:t>
      </w:r>
      <w:r w:rsidRPr="008A7EC9">
        <w:rPr>
          <w:i/>
          <w:iCs/>
        </w:rPr>
        <w:t>explique pas comment on ne peut arriver à apercevoir un de ces oiseaux qui font tant de bruit</w:t>
      </w:r>
      <w:r w:rsidR="00BF7D4A">
        <w:rPr>
          <w:i/>
          <w:iCs/>
        </w:rPr>
        <w:t>.</w:t>
      </w:r>
    </w:p>
    <w:p w14:paraId="119FC530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lastRenderedPageBreak/>
        <w:t>Et c</w:t>
      </w:r>
      <w:r w:rsidR="00BF7D4A">
        <w:rPr>
          <w:i/>
          <w:iCs/>
        </w:rPr>
        <w:t>’</w:t>
      </w:r>
      <w:r w:rsidRPr="008A7EC9">
        <w:rPr>
          <w:i/>
          <w:iCs/>
        </w:rPr>
        <w:t>était l</w:t>
      </w:r>
      <w:r w:rsidR="00BF7D4A">
        <w:rPr>
          <w:i/>
          <w:iCs/>
        </w:rPr>
        <w:t>’</w:t>
      </w:r>
      <w:r w:rsidRPr="008A7EC9">
        <w:rPr>
          <w:i/>
          <w:iCs/>
        </w:rPr>
        <w:t>arrivée sur les tranchées ennemies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la flamme bleue et rouge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la poussière et les débris qui montent comme une jaune colonne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puis l</w:t>
      </w:r>
      <w:r w:rsidR="00BF7D4A">
        <w:rPr>
          <w:i/>
          <w:iCs/>
        </w:rPr>
        <w:t>’</w:t>
      </w:r>
      <w:r w:rsidRPr="008A7EC9">
        <w:rPr>
          <w:i/>
          <w:iCs/>
        </w:rPr>
        <w:t>épouvantable bruit de l</w:t>
      </w:r>
      <w:r w:rsidR="00BF7D4A">
        <w:rPr>
          <w:i/>
          <w:iCs/>
        </w:rPr>
        <w:t>’</w:t>
      </w:r>
      <w:r w:rsidRPr="008A7EC9">
        <w:rPr>
          <w:i/>
          <w:iCs/>
        </w:rPr>
        <w:t>éclatement</w:t>
      </w:r>
      <w:r w:rsidR="00BF7D4A">
        <w:rPr>
          <w:i/>
          <w:iCs/>
        </w:rPr>
        <w:t>.</w:t>
      </w:r>
    </w:p>
    <w:p w14:paraId="2E493F78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À la jumelle</w:t>
      </w:r>
      <w:r w:rsidR="00BF7D4A">
        <w:rPr>
          <w:i/>
          <w:iCs/>
        </w:rPr>
        <w:t xml:space="preserve">, </w:t>
      </w: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et moi suivions les effets du tir</w:t>
      </w:r>
      <w:r w:rsidR="00BF7D4A">
        <w:rPr>
          <w:i/>
          <w:iCs/>
        </w:rPr>
        <w:t>.</w:t>
      </w:r>
    </w:p>
    <w:p w14:paraId="747011F1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Tout à coup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j</w:t>
      </w:r>
      <w:r w:rsidR="00BF7D4A">
        <w:rPr>
          <w:i/>
          <w:iCs/>
        </w:rPr>
        <w:t>’</w:t>
      </w:r>
      <w:r w:rsidRPr="008A7EC9">
        <w:rPr>
          <w:i/>
          <w:iCs/>
        </w:rPr>
        <w:t>entendis qu</w:t>
      </w:r>
      <w:r w:rsidR="00BF7D4A">
        <w:rPr>
          <w:i/>
          <w:iCs/>
        </w:rPr>
        <w:t>’</w:t>
      </w:r>
      <w:r w:rsidRPr="008A7EC9">
        <w:rPr>
          <w:i/>
          <w:iCs/>
        </w:rPr>
        <w:t>on m</w:t>
      </w:r>
      <w:r w:rsidR="00BF7D4A">
        <w:rPr>
          <w:i/>
          <w:iCs/>
        </w:rPr>
        <w:t>’</w:t>
      </w:r>
      <w:r w:rsidRPr="008A7EC9">
        <w:rPr>
          <w:i/>
          <w:iCs/>
        </w:rPr>
        <w:t>appelait</w:t>
      </w:r>
      <w:r w:rsidR="00BF7D4A">
        <w:rPr>
          <w:i/>
          <w:iCs/>
        </w:rPr>
        <w:t>.</w:t>
      </w:r>
    </w:p>
    <w:p w14:paraId="1D722485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C</w:t>
      </w:r>
      <w:r w:rsidR="00BF7D4A">
        <w:rPr>
          <w:i/>
          <w:iCs/>
        </w:rPr>
        <w:t>’</w:t>
      </w:r>
      <w:r w:rsidRPr="008A7EC9">
        <w:rPr>
          <w:i/>
          <w:iCs/>
        </w:rPr>
        <w:t>était notre homme de liaison auprès du chef de batai</w:t>
      </w:r>
      <w:r w:rsidRPr="008A7EC9">
        <w:rPr>
          <w:i/>
          <w:iCs/>
        </w:rPr>
        <w:t>l</w:t>
      </w:r>
      <w:r w:rsidRPr="008A7EC9">
        <w:rPr>
          <w:i/>
          <w:iCs/>
        </w:rPr>
        <w:t>lon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Il arrivait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essoufflé d</w:t>
      </w:r>
      <w:r w:rsidR="00BF7D4A">
        <w:rPr>
          <w:i/>
          <w:iCs/>
        </w:rPr>
        <w:t>’</w:t>
      </w:r>
      <w:r w:rsidRPr="008A7EC9">
        <w:rPr>
          <w:i/>
          <w:iCs/>
        </w:rPr>
        <w:t>avoir couru</w:t>
      </w:r>
      <w:r w:rsidR="00BF7D4A">
        <w:rPr>
          <w:i/>
          <w:iCs/>
        </w:rPr>
        <w:t>.</w:t>
      </w:r>
    </w:p>
    <w:p w14:paraId="0D549BF7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Mon lieutenant</w:t>
      </w:r>
      <w:r>
        <w:rPr>
          <w:i/>
          <w:iCs/>
        </w:rPr>
        <w:t xml:space="preserve"> ! </w:t>
      </w:r>
      <w:r w:rsidR="009D75A4" w:rsidRPr="008A7EC9">
        <w:rPr>
          <w:i/>
          <w:iCs/>
        </w:rPr>
        <w:t>Mon lieutenant</w:t>
      </w:r>
      <w:r>
        <w:rPr>
          <w:i/>
          <w:iCs/>
        </w:rPr>
        <w:t> !</w:t>
      </w:r>
    </w:p>
    <w:p w14:paraId="6FDD546A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Eh bien</w:t>
      </w:r>
      <w:r>
        <w:rPr>
          <w:i/>
          <w:iCs/>
        </w:rPr>
        <w:t> ?</w:t>
      </w:r>
    </w:p>
    <w:p w14:paraId="2559643E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Le chef de bataillon</w:t>
      </w:r>
      <w:r>
        <w:rPr>
          <w:i/>
          <w:iCs/>
        </w:rPr>
        <w:t xml:space="preserve"> ! </w:t>
      </w:r>
      <w:r w:rsidR="009D75A4" w:rsidRPr="008A7EC9">
        <w:rPr>
          <w:i/>
          <w:iCs/>
        </w:rPr>
        <w:t>Il vous demande sur l</w:t>
      </w:r>
      <w:r>
        <w:rPr>
          <w:i/>
          <w:iCs/>
        </w:rPr>
        <w:t>’</w:t>
      </w:r>
      <w:r w:rsidR="009D75A4" w:rsidRPr="008A7EC9">
        <w:rPr>
          <w:i/>
          <w:iCs/>
        </w:rPr>
        <w:t>heure au poste de commandement</w:t>
      </w:r>
      <w:r>
        <w:rPr>
          <w:i/>
          <w:iCs/>
        </w:rPr>
        <w:t>.</w:t>
      </w:r>
    </w:p>
    <w:p w14:paraId="2414F7EC" w14:textId="0EC9633C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J</w:t>
      </w:r>
      <w:r>
        <w:rPr>
          <w:i/>
          <w:iCs/>
        </w:rPr>
        <w:t>’</w:t>
      </w:r>
      <w:r w:rsidR="009D75A4" w:rsidRPr="008A7EC9">
        <w:rPr>
          <w:i/>
          <w:iCs/>
        </w:rPr>
        <w:t>y vais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 xml:space="preserve">dis-je à </w:t>
      </w:r>
      <w:proofErr w:type="spellStart"/>
      <w:r w:rsidR="009D75A4" w:rsidRPr="008A7EC9">
        <w:rPr>
          <w:i/>
          <w:iCs/>
        </w:rPr>
        <w:t>Vignerte</w:t>
      </w:r>
      <w:proofErr w:type="spellEnd"/>
      <w:r>
        <w:rPr>
          <w:i/>
          <w:iCs/>
        </w:rPr>
        <w:t xml:space="preserve">. </w:t>
      </w:r>
      <w:r w:rsidR="009D75A4" w:rsidRPr="008A7EC9">
        <w:rPr>
          <w:i/>
          <w:iCs/>
        </w:rPr>
        <w:t>Qu</w:t>
      </w:r>
      <w:r>
        <w:rPr>
          <w:i/>
          <w:iCs/>
        </w:rPr>
        <w:t>’</w:t>
      </w:r>
      <w:r w:rsidR="009D75A4" w:rsidRPr="008A7EC9">
        <w:rPr>
          <w:i/>
          <w:iCs/>
        </w:rPr>
        <w:t>y a-t-il de nouveau là-bas</w:t>
      </w:r>
      <w:r>
        <w:rPr>
          <w:i/>
          <w:iCs/>
        </w:rPr>
        <w:t xml:space="preserve"> ? </w:t>
      </w:r>
      <w:r w:rsidR="009D75A4" w:rsidRPr="008A7EC9">
        <w:rPr>
          <w:i/>
          <w:iCs/>
        </w:rPr>
        <w:t>demandai-je à l</w:t>
      </w:r>
      <w:r>
        <w:rPr>
          <w:i/>
          <w:iCs/>
        </w:rPr>
        <w:t>’</w:t>
      </w:r>
      <w:r w:rsidR="009D75A4" w:rsidRPr="008A7EC9">
        <w:rPr>
          <w:i/>
          <w:iCs/>
        </w:rPr>
        <w:t>homme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Sais-tu si le coup de la 2</w:t>
      </w:r>
      <w:r w:rsidRPr="008A7EC9">
        <w:rPr>
          <w:i/>
          <w:iCs/>
        </w:rPr>
        <w:t>2</w:t>
      </w:r>
      <w:r w:rsidRPr="00BF7D4A">
        <w:rPr>
          <w:i/>
          <w:iCs/>
          <w:vertAlign w:val="superscript"/>
        </w:rPr>
        <w:t>e</w:t>
      </w:r>
      <w:r w:rsidR="009D75A4" w:rsidRPr="008A7EC9">
        <w:t xml:space="preserve"> </w:t>
      </w:r>
      <w:r w:rsidR="009D75A4" w:rsidRPr="008A7EC9">
        <w:rPr>
          <w:i/>
          <w:iCs/>
        </w:rPr>
        <w:t>a r</w:t>
      </w:r>
      <w:r w:rsidR="009D75A4" w:rsidRPr="008A7EC9">
        <w:rPr>
          <w:i/>
          <w:iCs/>
        </w:rPr>
        <w:t>é</w:t>
      </w:r>
      <w:r w:rsidR="009D75A4" w:rsidRPr="008A7EC9">
        <w:rPr>
          <w:i/>
          <w:iCs/>
        </w:rPr>
        <w:t>ussi</w:t>
      </w:r>
      <w:r>
        <w:rPr>
          <w:i/>
          <w:iCs/>
        </w:rPr>
        <w:t> ?</w:t>
      </w:r>
    </w:p>
    <w:p w14:paraId="3AE9CB5A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À merveille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mon lieutenant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ils n</w:t>
      </w:r>
      <w:r>
        <w:rPr>
          <w:i/>
          <w:iCs/>
        </w:rPr>
        <w:t>’</w:t>
      </w:r>
      <w:r w:rsidR="009D75A4" w:rsidRPr="008A7EC9">
        <w:rPr>
          <w:i/>
          <w:iCs/>
        </w:rPr>
        <w:t>ont perdu que deux hommes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Ils ont fait sauter la mine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désorganisé la tranchée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et ramené près de quarante prisonniers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Du très beau travail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Mais allez vite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le commandant est pressé</w:t>
      </w:r>
      <w:r>
        <w:rPr>
          <w:i/>
          <w:iCs/>
        </w:rPr>
        <w:t>.</w:t>
      </w:r>
    </w:p>
    <w:p w14:paraId="2D1CC37F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Je pris ma course</w:t>
      </w:r>
      <w:r w:rsidR="00BF7D4A">
        <w:t xml:space="preserve"> ; </w:t>
      </w:r>
      <w:r w:rsidRPr="008A7EC9">
        <w:rPr>
          <w:i/>
          <w:iCs/>
        </w:rPr>
        <w:t>un cheminement assez commode conduisait au poste de commandement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 xml:space="preserve">situé à quelques </w:t>
      </w:r>
      <w:proofErr w:type="gramStart"/>
      <w:r w:rsidRPr="008A7EC9">
        <w:rPr>
          <w:i/>
          <w:iCs/>
        </w:rPr>
        <w:t>cents</w:t>
      </w:r>
      <w:proofErr w:type="gramEnd"/>
      <w:r w:rsidRPr="008A7EC9">
        <w:rPr>
          <w:i/>
          <w:iCs/>
        </w:rPr>
        <w:t xml:space="preserve"> mètres en arrière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Seul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 passage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une espèce de glacis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n</w:t>
      </w:r>
      <w:r w:rsidR="00BF7D4A">
        <w:rPr>
          <w:i/>
          <w:iCs/>
        </w:rPr>
        <w:t>’</w:t>
      </w:r>
      <w:r w:rsidRPr="008A7EC9">
        <w:rPr>
          <w:i/>
          <w:iCs/>
        </w:rPr>
        <w:t>était pas défilé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Je le franchis sans augmenter mon allure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car à ce moment la ligne allemande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muette sous notre bomba</w:t>
      </w:r>
      <w:r w:rsidRPr="008A7EC9">
        <w:rPr>
          <w:i/>
          <w:iCs/>
        </w:rPr>
        <w:t>r</w:t>
      </w:r>
      <w:r w:rsidRPr="008A7EC9">
        <w:rPr>
          <w:i/>
          <w:iCs/>
        </w:rPr>
        <w:t>dement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ne faisait courir aucun danger</w:t>
      </w:r>
      <w:r w:rsidR="00BF7D4A">
        <w:rPr>
          <w:i/>
          <w:iCs/>
        </w:rPr>
        <w:t>.</w:t>
      </w:r>
    </w:p>
    <w:p w14:paraId="52E4C115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Le commandant m</w:t>
      </w:r>
      <w:r w:rsidR="00BF7D4A">
        <w:rPr>
          <w:i/>
          <w:iCs/>
        </w:rPr>
        <w:t>’</w:t>
      </w:r>
      <w:r w:rsidRPr="008A7EC9">
        <w:rPr>
          <w:i/>
          <w:iCs/>
        </w:rPr>
        <w:t>attendait sur le seuil de sa cabane</w:t>
      </w:r>
      <w:r w:rsidR="00BF7D4A">
        <w:rPr>
          <w:i/>
          <w:iCs/>
        </w:rPr>
        <w:t>.</w:t>
      </w:r>
    </w:p>
    <w:p w14:paraId="47373563" w14:textId="6F5F411D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Ah</w:t>
      </w:r>
      <w:r>
        <w:rPr>
          <w:i/>
          <w:iCs/>
        </w:rPr>
        <w:t xml:space="preserve"> ! </w:t>
      </w:r>
      <w:r w:rsidR="009D75A4" w:rsidRPr="008A7EC9">
        <w:rPr>
          <w:i/>
          <w:iCs/>
        </w:rPr>
        <w:t>vous voilà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Excusez-moi de vous avoir fait courir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Le succès de la 2</w:t>
      </w:r>
      <w:r w:rsidRPr="008A7EC9">
        <w:rPr>
          <w:i/>
          <w:iCs/>
        </w:rPr>
        <w:t>2</w:t>
      </w:r>
      <w:r w:rsidRPr="00BF7D4A">
        <w:rPr>
          <w:i/>
          <w:iCs/>
          <w:vertAlign w:val="superscript"/>
        </w:rPr>
        <w:t>e</w:t>
      </w:r>
      <w:r w:rsidR="009D75A4" w:rsidRPr="008A7EC9">
        <w:t xml:space="preserve"> </w:t>
      </w:r>
      <w:r w:rsidR="009D75A4" w:rsidRPr="008A7EC9">
        <w:rPr>
          <w:i/>
          <w:iCs/>
        </w:rPr>
        <w:t>en est la cause</w:t>
      </w:r>
      <w:r>
        <w:rPr>
          <w:i/>
          <w:iCs/>
        </w:rPr>
        <w:t>.</w:t>
      </w:r>
    </w:p>
    <w:p w14:paraId="4654F007" w14:textId="77777777" w:rsidR="00BF7D4A" w:rsidRDefault="00BF7D4A" w:rsidP="009D75A4">
      <w:pPr>
        <w:rPr>
          <w:i/>
          <w:iCs/>
        </w:rPr>
      </w:pPr>
      <w:r>
        <w:rPr>
          <w:i/>
          <w:iCs/>
        </w:rPr>
        <w:lastRenderedPageBreak/>
        <w:t>— </w:t>
      </w:r>
      <w:r w:rsidR="009D75A4" w:rsidRPr="008A7EC9">
        <w:rPr>
          <w:i/>
          <w:iCs/>
        </w:rPr>
        <w:t>Qu</w:t>
      </w:r>
      <w:r>
        <w:rPr>
          <w:i/>
          <w:iCs/>
        </w:rPr>
        <w:t>’</w:t>
      </w:r>
      <w:r w:rsidR="009D75A4" w:rsidRPr="008A7EC9">
        <w:rPr>
          <w:i/>
          <w:iCs/>
        </w:rPr>
        <w:t>y a-t-il pour votre service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mon commandant</w:t>
      </w:r>
      <w:r>
        <w:rPr>
          <w:i/>
          <w:iCs/>
        </w:rPr>
        <w:t> ?</w:t>
      </w:r>
    </w:p>
    <w:p w14:paraId="7C7A474A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Voilà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Vous êtes agrégé d</w:t>
      </w:r>
      <w:r>
        <w:rPr>
          <w:i/>
          <w:iCs/>
        </w:rPr>
        <w:t>’</w:t>
      </w:r>
      <w:r w:rsidR="009D75A4" w:rsidRPr="008A7EC9">
        <w:rPr>
          <w:i/>
          <w:iCs/>
        </w:rPr>
        <w:t>allemand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or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moi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depuis Saint-Cyr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je n</w:t>
      </w:r>
      <w:r>
        <w:rPr>
          <w:i/>
          <w:iCs/>
        </w:rPr>
        <w:t>’</w:t>
      </w:r>
      <w:r w:rsidR="009D75A4" w:rsidRPr="008A7EC9">
        <w:rPr>
          <w:i/>
          <w:iCs/>
        </w:rPr>
        <w:t>ai guère pratiqué cette fichue langue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Nous avons ici un prisonnier de marque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J</w:t>
      </w:r>
      <w:r>
        <w:rPr>
          <w:i/>
          <w:iCs/>
        </w:rPr>
        <w:t>’</w:t>
      </w:r>
      <w:r w:rsidR="009D75A4" w:rsidRPr="008A7EC9">
        <w:rPr>
          <w:i/>
          <w:iCs/>
        </w:rPr>
        <w:t>ai vainement essayé de l</w:t>
      </w:r>
      <w:r>
        <w:rPr>
          <w:i/>
          <w:iCs/>
        </w:rPr>
        <w:t>’</w:t>
      </w:r>
      <w:r w:rsidR="009D75A4" w:rsidRPr="008A7EC9">
        <w:rPr>
          <w:i/>
          <w:iCs/>
        </w:rPr>
        <w:t>interroger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Pas moyen de lui arracher un mot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Pourtant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il peut nous fournir des renseignements utiles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C</w:t>
      </w:r>
      <w:r>
        <w:rPr>
          <w:i/>
          <w:iCs/>
        </w:rPr>
        <w:t>’</w:t>
      </w:r>
      <w:r w:rsidR="009D75A4" w:rsidRPr="008A7EC9">
        <w:rPr>
          <w:i/>
          <w:iCs/>
        </w:rPr>
        <w:t>est un comma</w:t>
      </w:r>
      <w:r w:rsidR="009D75A4" w:rsidRPr="008A7EC9">
        <w:rPr>
          <w:i/>
          <w:iCs/>
        </w:rPr>
        <w:t>n</w:t>
      </w:r>
      <w:r w:rsidR="009D75A4" w:rsidRPr="008A7EC9">
        <w:rPr>
          <w:i/>
          <w:iCs/>
        </w:rPr>
        <w:t>dant du génie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C</w:t>
      </w:r>
      <w:r>
        <w:rPr>
          <w:i/>
          <w:iCs/>
        </w:rPr>
        <w:t>’</w:t>
      </w:r>
      <w:r w:rsidR="009D75A4" w:rsidRPr="008A7EC9">
        <w:rPr>
          <w:i/>
          <w:iCs/>
        </w:rPr>
        <w:t>est lui qui organisait la sape qu</w:t>
      </w:r>
      <w:r>
        <w:rPr>
          <w:i/>
          <w:iCs/>
        </w:rPr>
        <w:t>’</w:t>
      </w:r>
      <w:r w:rsidR="009D75A4" w:rsidRPr="008A7EC9">
        <w:rPr>
          <w:i/>
          <w:iCs/>
        </w:rPr>
        <w:t>on vient de si bien bouleverser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Coste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qui lui a mis la main dessus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va sûr</w:t>
      </w:r>
      <w:r w:rsidR="009D75A4" w:rsidRPr="008A7EC9">
        <w:rPr>
          <w:i/>
          <w:iCs/>
        </w:rPr>
        <w:t>e</w:t>
      </w:r>
      <w:r w:rsidR="009D75A4" w:rsidRPr="008A7EC9">
        <w:rPr>
          <w:i/>
          <w:iCs/>
        </w:rPr>
        <w:t>ment passer capitaine</w:t>
      </w:r>
      <w:r>
        <w:rPr>
          <w:i/>
          <w:iCs/>
        </w:rPr>
        <w:t>.</w:t>
      </w:r>
    </w:p>
    <w:p w14:paraId="7FA1CF04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Un officier supérieur qui ne parl</w:t>
      </w:r>
      <w:r w:rsidR="009D75A4">
        <w:rPr>
          <w:i/>
          <w:iCs/>
        </w:rPr>
        <w:t>e</w:t>
      </w:r>
      <w:r w:rsidR="009D75A4" w:rsidRPr="008A7EC9">
        <w:rPr>
          <w:i/>
          <w:iCs/>
        </w:rPr>
        <w:t xml:space="preserve"> pas français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c</w:t>
      </w:r>
      <w:r>
        <w:rPr>
          <w:i/>
          <w:iCs/>
        </w:rPr>
        <w:t>’</w:t>
      </w:r>
      <w:r w:rsidR="009D75A4" w:rsidRPr="008A7EC9">
        <w:rPr>
          <w:i/>
          <w:iCs/>
        </w:rPr>
        <w:t>est b</w:t>
      </w:r>
      <w:r w:rsidR="009D75A4" w:rsidRPr="008A7EC9">
        <w:rPr>
          <w:i/>
          <w:iCs/>
        </w:rPr>
        <w:t>i</w:t>
      </w:r>
      <w:r w:rsidR="009D75A4" w:rsidRPr="008A7EC9">
        <w:rPr>
          <w:i/>
          <w:iCs/>
        </w:rPr>
        <w:t>zarre</w:t>
      </w:r>
      <w:r>
        <w:rPr>
          <w:i/>
          <w:iCs/>
        </w:rPr>
        <w:t xml:space="preserve"> ! </w:t>
      </w:r>
      <w:r w:rsidR="009D75A4" w:rsidRPr="008A7EC9">
        <w:rPr>
          <w:i/>
          <w:iCs/>
        </w:rPr>
        <w:t>dis-je</w:t>
      </w:r>
      <w:r>
        <w:rPr>
          <w:i/>
          <w:iCs/>
        </w:rPr>
        <w:t xml:space="preserve"> ; </w:t>
      </w:r>
      <w:r w:rsidR="009D75A4" w:rsidRPr="008A7EC9">
        <w:rPr>
          <w:i/>
          <w:iCs/>
        </w:rPr>
        <w:t>vous savez que beaucoup affectent de ne pas s</w:t>
      </w:r>
      <w:r w:rsidR="009D75A4" w:rsidRPr="008A7EC9">
        <w:rPr>
          <w:i/>
          <w:iCs/>
        </w:rPr>
        <w:t>a</w:t>
      </w:r>
      <w:r w:rsidR="009D75A4" w:rsidRPr="008A7EC9">
        <w:rPr>
          <w:i/>
          <w:iCs/>
        </w:rPr>
        <w:t>voir</w:t>
      </w:r>
      <w:r>
        <w:rPr>
          <w:i/>
          <w:iCs/>
        </w:rPr>
        <w:t>.</w:t>
      </w:r>
    </w:p>
    <w:p w14:paraId="0DD6BB5F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Je ne l</w:t>
      </w:r>
      <w:r>
        <w:rPr>
          <w:i/>
          <w:iCs/>
        </w:rPr>
        <w:t>’</w:t>
      </w:r>
      <w:r w:rsidR="009D75A4" w:rsidRPr="008A7EC9">
        <w:rPr>
          <w:i/>
          <w:iCs/>
        </w:rPr>
        <w:t>ignore pas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c</w:t>
      </w:r>
      <w:r>
        <w:rPr>
          <w:i/>
          <w:iCs/>
        </w:rPr>
        <w:t>’</w:t>
      </w:r>
      <w:r w:rsidR="009D75A4" w:rsidRPr="008A7EC9">
        <w:rPr>
          <w:i/>
          <w:iCs/>
        </w:rPr>
        <w:t>est pourquoi je vous ai appelé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Il ne pourra pas prétendre qu</w:t>
      </w:r>
      <w:r>
        <w:rPr>
          <w:i/>
          <w:iCs/>
        </w:rPr>
        <w:t>’</w:t>
      </w:r>
      <w:r w:rsidR="009D75A4" w:rsidRPr="008A7EC9">
        <w:rPr>
          <w:i/>
          <w:iCs/>
        </w:rPr>
        <w:t>il ne comprend pas l</w:t>
      </w:r>
      <w:r>
        <w:rPr>
          <w:i/>
          <w:iCs/>
        </w:rPr>
        <w:t>’</w:t>
      </w:r>
      <w:r w:rsidR="009D75A4" w:rsidRPr="008A7EC9">
        <w:rPr>
          <w:i/>
          <w:iCs/>
        </w:rPr>
        <w:t>excellent all</w:t>
      </w:r>
      <w:r w:rsidR="009D75A4" w:rsidRPr="008A7EC9">
        <w:rPr>
          <w:i/>
          <w:iCs/>
        </w:rPr>
        <w:t>e</w:t>
      </w:r>
      <w:r w:rsidR="009D75A4" w:rsidRPr="008A7EC9">
        <w:rPr>
          <w:i/>
          <w:iCs/>
        </w:rPr>
        <w:t>mand dans lequel vous allez l</w:t>
      </w:r>
      <w:r>
        <w:rPr>
          <w:i/>
          <w:iCs/>
        </w:rPr>
        <w:t>’</w:t>
      </w:r>
      <w:r w:rsidR="009D75A4" w:rsidRPr="008A7EC9">
        <w:rPr>
          <w:i/>
          <w:iCs/>
        </w:rPr>
        <w:t>interroger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Voilà le citoyen</w:t>
      </w:r>
      <w:r>
        <w:rPr>
          <w:i/>
          <w:iCs/>
        </w:rPr>
        <w:t>.</w:t>
      </w:r>
    </w:p>
    <w:p w14:paraId="5F81D18B" w14:textId="2E71BF9C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J</w:t>
      </w:r>
      <w:r w:rsidR="00BF7D4A">
        <w:rPr>
          <w:i/>
          <w:iCs/>
        </w:rPr>
        <w:t>’</w:t>
      </w:r>
      <w:r w:rsidRPr="008A7EC9">
        <w:rPr>
          <w:i/>
          <w:iCs/>
        </w:rPr>
        <w:t>entrai dans la cabane du chef de bataillon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où le co</w:t>
      </w:r>
      <w:r w:rsidRPr="008A7EC9">
        <w:rPr>
          <w:i/>
          <w:iCs/>
        </w:rPr>
        <w:t>m</w:t>
      </w:r>
      <w:r w:rsidRPr="008A7EC9">
        <w:rPr>
          <w:i/>
          <w:iCs/>
        </w:rPr>
        <w:t>mandant allemand était gardé par deux soldats de la 2</w:t>
      </w:r>
      <w:r w:rsidR="00BF7D4A" w:rsidRPr="008A7EC9">
        <w:rPr>
          <w:i/>
          <w:iCs/>
        </w:rPr>
        <w:t>2</w:t>
      </w:r>
      <w:r w:rsidR="00BF7D4A" w:rsidRPr="00BF7D4A">
        <w:rPr>
          <w:i/>
          <w:iCs/>
          <w:vertAlign w:val="superscript"/>
        </w:rPr>
        <w:t>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les mêmes qui l</w:t>
      </w:r>
      <w:r w:rsidR="00BF7D4A">
        <w:rPr>
          <w:i/>
          <w:iCs/>
        </w:rPr>
        <w:t>’</w:t>
      </w:r>
      <w:r w:rsidRPr="008A7EC9">
        <w:rPr>
          <w:i/>
          <w:iCs/>
        </w:rPr>
        <w:t>avaient escorté depuis les tranchées ennemies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Leur fierté en était si grande qu</w:t>
      </w:r>
      <w:r w:rsidR="00BF7D4A">
        <w:rPr>
          <w:i/>
          <w:iCs/>
        </w:rPr>
        <w:t>’</w:t>
      </w:r>
      <w:r w:rsidRPr="008A7EC9">
        <w:rPr>
          <w:i/>
          <w:iCs/>
        </w:rPr>
        <w:t>ils ne purent s</w:t>
      </w:r>
      <w:r w:rsidR="00BF7D4A">
        <w:rPr>
          <w:i/>
          <w:iCs/>
        </w:rPr>
        <w:t>’</w:t>
      </w:r>
      <w:r w:rsidRPr="008A7EC9">
        <w:rPr>
          <w:i/>
          <w:iCs/>
        </w:rPr>
        <w:t>empêcher de fixer pour moi ce point d</w:t>
      </w:r>
      <w:r w:rsidR="00BF7D4A">
        <w:rPr>
          <w:i/>
          <w:iCs/>
        </w:rPr>
        <w:t>’</w:t>
      </w:r>
      <w:r w:rsidRPr="008A7EC9">
        <w:rPr>
          <w:i/>
          <w:iCs/>
        </w:rPr>
        <w:t>histoire</w:t>
      </w:r>
      <w:r w:rsidR="00BF7D4A">
        <w:rPr>
          <w:i/>
          <w:iCs/>
        </w:rPr>
        <w:t>.</w:t>
      </w:r>
    </w:p>
    <w:p w14:paraId="3D3B2EB0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D</w:t>
      </w:r>
      <w:r>
        <w:rPr>
          <w:i/>
          <w:iCs/>
        </w:rPr>
        <w:t>’</w:t>
      </w:r>
      <w:r w:rsidR="009D75A4" w:rsidRPr="008A7EC9">
        <w:rPr>
          <w:i/>
          <w:iCs/>
        </w:rPr>
        <w:t>un coup de revolver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il a démoli le pauvre Labourde</w:t>
      </w:r>
      <w:r w:rsidR="009D75A4" w:rsidRPr="008A7EC9">
        <w:rPr>
          <w:i/>
          <w:iCs/>
        </w:rPr>
        <w:t>t</w:t>
      </w:r>
      <w:r w:rsidR="009D75A4" w:rsidRPr="008A7EC9">
        <w:rPr>
          <w:i/>
          <w:iCs/>
        </w:rPr>
        <w:t>te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Mais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avec le lieutenant Coste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on lui est tombé dessus</w:t>
      </w:r>
      <w:r>
        <w:rPr>
          <w:i/>
          <w:iCs/>
        </w:rPr>
        <w:t>.</w:t>
      </w:r>
    </w:p>
    <w:p w14:paraId="6161960F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C</w:t>
      </w:r>
      <w:r w:rsidR="00BF7D4A">
        <w:rPr>
          <w:i/>
          <w:iCs/>
        </w:rPr>
        <w:t>’</w:t>
      </w:r>
      <w:r w:rsidRPr="008A7EC9">
        <w:rPr>
          <w:i/>
          <w:iCs/>
        </w:rPr>
        <w:t>était un homme d</w:t>
      </w:r>
      <w:r w:rsidR="00BF7D4A">
        <w:rPr>
          <w:i/>
          <w:iCs/>
        </w:rPr>
        <w:t>’</w:t>
      </w:r>
      <w:r w:rsidRPr="008A7EC9">
        <w:rPr>
          <w:i/>
          <w:iCs/>
        </w:rPr>
        <w:t>une quarantaine d</w:t>
      </w:r>
      <w:r w:rsidR="00BF7D4A">
        <w:rPr>
          <w:i/>
          <w:iCs/>
        </w:rPr>
        <w:t>’</w:t>
      </w:r>
      <w:r w:rsidRPr="008A7EC9">
        <w:rPr>
          <w:i/>
          <w:iCs/>
        </w:rPr>
        <w:t>années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aux yeux bleus et froids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à la physionomie dure et intelligente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Il répo</w:t>
      </w:r>
      <w:r w:rsidRPr="008A7EC9">
        <w:rPr>
          <w:i/>
          <w:iCs/>
        </w:rPr>
        <w:t>n</w:t>
      </w:r>
      <w:r w:rsidRPr="008A7EC9">
        <w:rPr>
          <w:i/>
          <w:iCs/>
        </w:rPr>
        <w:t>dit à peine au salut que je lui adressai en entrant</w:t>
      </w:r>
      <w:r w:rsidR="00BF7D4A">
        <w:rPr>
          <w:i/>
          <w:iCs/>
        </w:rPr>
        <w:t>.</w:t>
      </w:r>
    </w:p>
    <w:p w14:paraId="1A0293E9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Je lui posai</w:t>
      </w:r>
      <w:r w:rsidR="00BF7D4A">
        <w:t xml:space="preserve">, </w:t>
      </w:r>
      <w:r w:rsidRPr="008A7EC9">
        <w:rPr>
          <w:i/>
          <w:iCs/>
        </w:rPr>
        <w:t>sans aucun succès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quelques questions</w:t>
      </w:r>
      <w:r w:rsidR="00BF7D4A">
        <w:rPr>
          <w:i/>
          <w:iCs/>
        </w:rPr>
        <w:t>.</w:t>
      </w:r>
    </w:p>
    <w:p w14:paraId="0C52C874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Monsieur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finit-il par dire dans le français le plus co</w:t>
      </w:r>
      <w:r w:rsidR="009D75A4" w:rsidRPr="008A7EC9">
        <w:rPr>
          <w:i/>
          <w:iCs/>
        </w:rPr>
        <w:t>r</w:t>
      </w:r>
      <w:r w:rsidR="009D75A4" w:rsidRPr="008A7EC9">
        <w:rPr>
          <w:i/>
          <w:iCs/>
        </w:rPr>
        <w:t>rect</w:t>
      </w:r>
      <w:r>
        <w:t xml:space="preserve">, </w:t>
      </w:r>
      <w:r w:rsidR="009D75A4" w:rsidRPr="008A7EC9">
        <w:rPr>
          <w:i/>
          <w:iCs/>
        </w:rPr>
        <w:t>comme je l</w:t>
      </w:r>
      <w:r>
        <w:rPr>
          <w:i/>
          <w:iCs/>
        </w:rPr>
        <w:t>’</w:t>
      </w:r>
      <w:r w:rsidR="009D75A4" w:rsidRPr="008A7EC9">
        <w:rPr>
          <w:i/>
          <w:iCs/>
        </w:rPr>
        <w:t>avais prévu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à quoi rime cet interrogatoire</w:t>
      </w:r>
      <w:r>
        <w:rPr>
          <w:i/>
          <w:iCs/>
        </w:rPr>
        <w:t xml:space="preserve"> ? </w:t>
      </w:r>
      <w:r w:rsidR="009D75A4" w:rsidRPr="008A7EC9">
        <w:rPr>
          <w:i/>
          <w:iCs/>
        </w:rPr>
        <w:t>Je ne pourrai vous dire que des choses sans importance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comme mon nom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dont vous n</w:t>
      </w:r>
      <w:r>
        <w:rPr>
          <w:i/>
          <w:iCs/>
        </w:rPr>
        <w:t>’</w:t>
      </w:r>
      <w:r w:rsidR="009D75A4" w:rsidRPr="008A7EC9">
        <w:rPr>
          <w:i/>
          <w:iCs/>
        </w:rPr>
        <w:t>avez cure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 xml:space="preserve">Quant à des renseignements </w:t>
      </w:r>
      <w:r w:rsidR="009D75A4" w:rsidRPr="008A7EC9">
        <w:rPr>
          <w:i/>
          <w:iCs/>
        </w:rPr>
        <w:lastRenderedPageBreak/>
        <w:t>militaires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je suis officier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vous aussi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Si vous étiez à ma place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vous ne diriez rien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n</w:t>
      </w:r>
      <w:r>
        <w:rPr>
          <w:i/>
          <w:iCs/>
        </w:rPr>
        <w:t>’</w:t>
      </w:r>
      <w:r w:rsidR="009D75A4" w:rsidRPr="008A7EC9">
        <w:rPr>
          <w:i/>
          <w:iCs/>
        </w:rPr>
        <w:t>est-ce pas</w:t>
      </w:r>
      <w:r>
        <w:rPr>
          <w:i/>
          <w:iCs/>
        </w:rPr>
        <w:t xml:space="preserve"> ? </w:t>
      </w:r>
      <w:r w:rsidR="009D75A4" w:rsidRPr="008A7EC9">
        <w:rPr>
          <w:i/>
          <w:iCs/>
        </w:rPr>
        <w:t>Souffrez que j</w:t>
      </w:r>
      <w:r>
        <w:rPr>
          <w:i/>
          <w:iCs/>
        </w:rPr>
        <w:t>’</w:t>
      </w:r>
      <w:r w:rsidR="009D75A4" w:rsidRPr="008A7EC9">
        <w:rPr>
          <w:i/>
          <w:iCs/>
        </w:rPr>
        <w:t>en agisse de même</w:t>
      </w:r>
      <w:r>
        <w:rPr>
          <w:i/>
          <w:iCs/>
        </w:rPr>
        <w:t>.</w:t>
      </w:r>
    </w:p>
    <w:p w14:paraId="71440C22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Et il se renferma dans le mutisme le plus dédaigneux</w:t>
      </w:r>
      <w:r w:rsidR="00BF7D4A">
        <w:rPr>
          <w:i/>
          <w:iCs/>
        </w:rPr>
        <w:t>.</w:t>
      </w:r>
    </w:p>
    <w:p w14:paraId="3E520B8F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Nous n</w:t>
      </w:r>
      <w:r>
        <w:rPr>
          <w:i/>
          <w:iCs/>
        </w:rPr>
        <w:t>’</w:t>
      </w:r>
      <w:r w:rsidR="009D75A4" w:rsidRPr="008A7EC9">
        <w:rPr>
          <w:i/>
          <w:iCs/>
        </w:rPr>
        <w:t>en tirerons rien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dis-je au commandant</w:t>
      </w:r>
      <w:r>
        <w:t xml:space="preserve">. </w:t>
      </w:r>
      <w:r w:rsidR="009D75A4" w:rsidRPr="008A7EC9">
        <w:rPr>
          <w:i/>
          <w:iCs/>
        </w:rPr>
        <w:t>N</w:t>
      </w:r>
      <w:r>
        <w:rPr>
          <w:i/>
          <w:iCs/>
        </w:rPr>
        <w:t>’</w:t>
      </w:r>
      <w:r w:rsidR="009D75A4" w:rsidRPr="008A7EC9">
        <w:rPr>
          <w:i/>
          <w:iCs/>
        </w:rPr>
        <w:t>avait-il pas un seul papier sur lui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quand on l</w:t>
      </w:r>
      <w:r>
        <w:rPr>
          <w:i/>
          <w:iCs/>
        </w:rPr>
        <w:t>’</w:t>
      </w:r>
      <w:r w:rsidR="009D75A4" w:rsidRPr="008A7EC9">
        <w:rPr>
          <w:i/>
          <w:iCs/>
        </w:rPr>
        <w:t>a arrêté</w:t>
      </w:r>
      <w:r>
        <w:rPr>
          <w:i/>
          <w:iCs/>
        </w:rPr>
        <w:t> ?</w:t>
      </w:r>
    </w:p>
    <w:p w14:paraId="429E65F6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Rien du tout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répondit piteusement mon chef</w:t>
      </w:r>
      <w:r>
        <w:rPr>
          <w:i/>
          <w:iCs/>
        </w:rPr>
        <w:t>.</w:t>
      </w:r>
    </w:p>
    <w:p w14:paraId="75C11BFE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Vous n</w:t>
      </w:r>
      <w:r>
        <w:rPr>
          <w:i/>
          <w:iCs/>
        </w:rPr>
        <w:t>’</w:t>
      </w:r>
      <w:r w:rsidR="009D75A4" w:rsidRPr="008A7EC9">
        <w:rPr>
          <w:i/>
          <w:iCs/>
        </w:rPr>
        <w:t>avez rien trouvé</w:t>
      </w:r>
      <w:r>
        <w:rPr>
          <w:i/>
          <w:iCs/>
        </w:rPr>
        <w:t xml:space="preserve"> ? </w:t>
      </w:r>
      <w:r w:rsidR="009D75A4" w:rsidRPr="008A7EC9">
        <w:rPr>
          <w:i/>
          <w:iCs/>
        </w:rPr>
        <w:t>dis-je aux soldats</w:t>
      </w:r>
      <w:r>
        <w:rPr>
          <w:i/>
          <w:iCs/>
        </w:rPr>
        <w:t>.</w:t>
      </w:r>
    </w:p>
    <w:p w14:paraId="3C9051F2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Rien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mon lieutenant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sauf cela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répondit l</w:t>
      </w:r>
      <w:r>
        <w:rPr>
          <w:i/>
          <w:iCs/>
        </w:rPr>
        <w:t>’</w:t>
      </w:r>
      <w:r w:rsidR="009D75A4" w:rsidRPr="008A7EC9">
        <w:rPr>
          <w:i/>
          <w:iCs/>
        </w:rPr>
        <w:t>un d</w:t>
      </w:r>
      <w:r>
        <w:rPr>
          <w:i/>
          <w:iCs/>
        </w:rPr>
        <w:t>’</w:t>
      </w:r>
      <w:r w:rsidR="009D75A4" w:rsidRPr="008A7EC9">
        <w:rPr>
          <w:i/>
          <w:iCs/>
        </w:rPr>
        <w:t>eux en t</w:t>
      </w:r>
      <w:r w:rsidR="009D75A4" w:rsidRPr="008A7EC9">
        <w:rPr>
          <w:i/>
          <w:iCs/>
        </w:rPr>
        <w:t>i</w:t>
      </w:r>
      <w:r w:rsidR="009D75A4" w:rsidRPr="008A7EC9">
        <w:rPr>
          <w:i/>
          <w:iCs/>
        </w:rPr>
        <w:t>rant de sa capote un papier froissé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Mais c</w:t>
      </w:r>
      <w:r>
        <w:rPr>
          <w:i/>
          <w:iCs/>
        </w:rPr>
        <w:t>’</w:t>
      </w:r>
      <w:r w:rsidR="009D75A4" w:rsidRPr="008A7EC9">
        <w:rPr>
          <w:i/>
          <w:iCs/>
        </w:rPr>
        <w:t>est tout déchiré et il n</w:t>
      </w:r>
      <w:r>
        <w:rPr>
          <w:i/>
          <w:iCs/>
        </w:rPr>
        <w:t>’</w:t>
      </w:r>
      <w:r w:rsidR="009D75A4" w:rsidRPr="008A7EC9">
        <w:rPr>
          <w:i/>
          <w:iCs/>
        </w:rPr>
        <w:t>y en a pas long</w:t>
      </w:r>
      <w:r>
        <w:rPr>
          <w:i/>
          <w:iCs/>
        </w:rPr>
        <w:t>.</w:t>
      </w:r>
    </w:p>
    <w:p w14:paraId="4E074450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Donnez tout de même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dis-je</w:t>
      </w:r>
      <w:r>
        <w:rPr>
          <w:i/>
          <w:iCs/>
        </w:rPr>
        <w:t>.</w:t>
      </w:r>
    </w:p>
    <w:p w14:paraId="7E6EC245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Écrit au crayon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à demi effacé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 lambeau de feuille qu</w:t>
      </w:r>
      <w:r w:rsidR="00BF7D4A">
        <w:rPr>
          <w:i/>
          <w:iCs/>
        </w:rPr>
        <w:t>’</w:t>
      </w:r>
      <w:r w:rsidRPr="008A7EC9">
        <w:rPr>
          <w:i/>
          <w:iCs/>
        </w:rPr>
        <w:t>il me tendit était un brouillon de lettre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Dès que j</w:t>
      </w:r>
      <w:r w:rsidR="00BF7D4A">
        <w:rPr>
          <w:i/>
          <w:iCs/>
        </w:rPr>
        <w:t>’</w:t>
      </w:r>
      <w:r w:rsidRPr="008A7EC9">
        <w:rPr>
          <w:i/>
          <w:iCs/>
        </w:rPr>
        <w:t>y eus jeté les yeux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une véritable commotion électrique me secoua</w:t>
      </w:r>
      <w:r w:rsidR="00BF7D4A">
        <w:rPr>
          <w:i/>
          <w:iCs/>
        </w:rPr>
        <w:t>.</w:t>
      </w:r>
    </w:p>
    <w:p w14:paraId="30C8FFF5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Le prisonnier me dévisageait d</w:t>
      </w:r>
      <w:r w:rsidR="00BF7D4A">
        <w:rPr>
          <w:i/>
          <w:iCs/>
        </w:rPr>
        <w:t>’</w:t>
      </w:r>
      <w:r w:rsidRPr="008A7EC9">
        <w:rPr>
          <w:i/>
          <w:iCs/>
        </w:rPr>
        <w:t>un regard narquois</w:t>
      </w:r>
      <w:r w:rsidR="00BF7D4A">
        <w:rPr>
          <w:i/>
          <w:iCs/>
        </w:rPr>
        <w:t>.</w:t>
      </w:r>
    </w:p>
    <w:p w14:paraId="479F59CD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Je marchai sur lui avec colère</w:t>
      </w:r>
      <w:r w:rsidR="00BF7D4A">
        <w:rPr>
          <w:i/>
          <w:iCs/>
        </w:rPr>
        <w:t>.</w:t>
      </w:r>
    </w:p>
    <w:p w14:paraId="3823087A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Je sais votre nom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maintenant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Monsieur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lui dis-je</w:t>
      </w:r>
      <w:r>
        <w:rPr>
          <w:i/>
          <w:iCs/>
        </w:rPr>
        <w:t>.</w:t>
      </w:r>
    </w:p>
    <w:p w14:paraId="7E30890B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Cela m</w:t>
      </w:r>
      <w:r>
        <w:rPr>
          <w:i/>
          <w:iCs/>
        </w:rPr>
        <w:t>’</w:t>
      </w:r>
      <w:r w:rsidR="009D75A4" w:rsidRPr="008A7EC9">
        <w:rPr>
          <w:i/>
          <w:iCs/>
        </w:rPr>
        <w:t>étonne beaucoup</w:t>
      </w:r>
      <w:r>
        <w:t xml:space="preserve">, </w:t>
      </w:r>
      <w:r w:rsidR="009D75A4" w:rsidRPr="008A7EC9">
        <w:rPr>
          <w:i/>
          <w:iCs/>
        </w:rPr>
        <w:t>répondit-il avec insolence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car le papier que vous avez en votre possession n</w:t>
      </w:r>
      <w:r>
        <w:rPr>
          <w:i/>
          <w:iCs/>
        </w:rPr>
        <w:t>’</w:t>
      </w:r>
      <w:r w:rsidR="009D75A4" w:rsidRPr="008A7EC9">
        <w:rPr>
          <w:i/>
          <w:iCs/>
        </w:rPr>
        <w:t>est pas signé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et vous n</w:t>
      </w:r>
      <w:r>
        <w:rPr>
          <w:i/>
          <w:iCs/>
        </w:rPr>
        <w:t>’</w:t>
      </w:r>
      <w:r w:rsidR="009D75A4" w:rsidRPr="008A7EC9">
        <w:rPr>
          <w:i/>
          <w:iCs/>
        </w:rPr>
        <w:t>êtes pas sorcier</w:t>
      </w:r>
      <w:r>
        <w:rPr>
          <w:i/>
          <w:iCs/>
        </w:rPr>
        <w:t>.</w:t>
      </w:r>
    </w:p>
    <w:p w14:paraId="3CDB0ECF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Misérable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lui dis-je en éclatant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 xml:space="preserve">vous vous appelez Ulrich de </w:t>
      </w:r>
      <w:proofErr w:type="spellStart"/>
      <w:r w:rsidR="009D75A4" w:rsidRPr="008A7EC9">
        <w:rPr>
          <w:i/>
          <w:iCs/>
        </w:rPr>
        <w:t>Boose</w:t>
      </w:r>
      <w:proofErr w:type="spellEnd"/>
      <w:r>
        <w:rPr>
          <w:i/>
          <w:iCs/>
        </w:rPr>
        <w:t xml:space="preserve">, </w:t>
      </w:r>
      <w:r w:rsidR="009D75A4" w:rsidRPr="008A7EC9">
        <w:rPr>
          <w:i/>
          <w:iCs/>
        </w:rPr>
        <w:t>et vous êtes l</w:t>
      </w:r>
      <w:r>
        <w:rPr>
          <w:i/>
          <w:iCs/>
        </w:rPr>
        <w:t>’</w:t>
      </w:r>
      <w:r w:rsidR="009D75A4" w:rsidRPr="008A7EC9">
        <w:rPr>
          <w:i/>
          <w:iCs/>
        </w:rPr>
        <w:t xml:space="preserve">assassin du grand-duc Rodolphe de </w:t>
      </w:r>
      <w:proofErr w:type="spellStart"/>
      <w:r w:rsidR="009D75A4" w:rsidRPr="008A7EC9">
        <w:rPr>
          <w:i/>
          <w:iCs/>
        </w:rPr>
        <w:t>Lautenbourg</w:t>
      </w:r>
      <w:proofErr w:type="spellEnd"/>
      <w:r w:rsidR="009D75A4" w:rsidRPr="008A7EC9">
        <w:rPr>
          <w:i/>
          <w:iCs/>
        </w:rPr>
        <w:t>-Detmold</w:t>
      </w:r>
      <w:r>
        <w:rPr>
          <w:i/>
          <w:iCs/>
        </w:rPr>
        <w:t>.</w:t>
      </w:r>
    </w:p>
    <w:p w14:paraId="6F443F9F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Une pâleur mortelle avait envahi son visage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Ses mains se raidirent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Il eut pourtant la force de dire d</w:t>
      </w:r>
      <w:r w:rsidR="00BF7D4A">
        <w:rPr>
          <w:i/>
          <w:iCs/>
        </w:rPr>
        <w:t>’</w:t>
      </w:r>
      <w:r w:rsidRPr="008A7EC9">
        <w:rPr>
          <w:i/>
          <w:iCs/>
        </w:rPr>
        <w:t>une voix trembla</w:t>
      </w:r>
      <w:r w:rsidRPr="008A7EC9">
        <w:rPr>
          <w:i/>
          <w:iCs/>
        </w:rPr>
        <w:t>n</w:t>
      </w:r>
      <w:r w:rsidRPr="008A7EC9">
        <w:rPr>
          <w:i/>
          <w:iCs/>
        </w:rPr>
        <w:t>te</w:t>
      </w:r>
      <w:r w:rsidR="00BF7D4A">
        <w:rPr>
          <w:i/>
          <w:iCs/>
        </w:rPr>
        <w:t> :</w:t>
      </w:r>
    </w:p>
    <w:p w14:paraId="2F4A9010" w14:textId="77777777" w:rsidR="00BF7D4A" w:rsidRDefault="00BF7D4A" w:rsidP="009D75A4">
      <w:pPr>
        <w:rPr>
          <w:i/>
          <w:iCs/>
        </w:rPr>
      </w:pPr>
      <w:r>
        <w:rPr>
          <w:i/>
          <w:iCs/>
        </w:rPr>
        <w:lastRenderedPageBreak/>
        <w:t>— </w:t>
      </w:r>
      <w:r w:rsidR="009D75A4" w:rsidRPr="008A7EC9">
        <w:rPr>
          <w:i/>
          <w:iCs/>
        </w:rPr>
        <w:t>Monsieur le commandant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je proteste contre le trait</w:t>
      </w:r>
      <w:r w:rsidR="009D75A4" w:rsidRPr="008A7EC9">
        <w:rPr>
          <w:i/>
          <w:iCs/>
        </w:rPr>
        <w:t>e</w:t>
      </w:r>
      <w:r w:rsidR="009D75A4" w:rsidRPr="008A7EC9">
        <w:rPr>
          <w:i/>
          <w:iCs/>
        </w:rPr>
        <w:t>ment qu</w:t>
      </w:r>
      <w:r>
        <w:rPr>
          <w:i/>
          <w:iCs/>
        </w:rPr>
        <w:t>’</w:t>
      </w:r>
      <w:r w:rsidR="009D75A4" w:rsidRPr="008A7EC9">
        <w:rPr>
          <w:i/>
          <w:iCs/>
        </w:rPr>
        <w:t>on m</w:t>
      </w:r>
      <w:r>
        <w:rPr>
          <w:i/>
          <w:iCs/>
        </w:rPr>
        <w:t>’</w:t>
      </w:r>
      <w:r w:rsidR="009D75A4" w:rsidRPr="008A7EC9">
        <w:rPr>
          <w:i/>
          <w:iCs/>
        </w:rPr>
        <w:t>inflige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Veuillez empêcher votre lieutenant d</w:t>
      </w:r>
      <w:r>
        <w:rPr>
          <w:i/>
          <w:iCs/>
        </w:rPr>
        <w:t>’</w:t>
      </w:r>
      <w:r w:rsidR="009D75A4" w:rsidRPr="008A7EC9">
        <w:rPr>
          <w:i/>
          <w:iCs/>
        </w:rPr>
        <w:t>insulter un adversaire prisonnier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C</w:t>
      </w:r>
      <w:r>
        <w:rPr>
          <w:i/>
          <w:iCs/>
        </w:rPr>
        <w:t>’</w:t>
      </w:r>
      <w:r w:rsidR="009D75A4" w:rsidRPr="008A7EC9">
        <w:rPr>
          <w:i/>
          <w:iCs/>
        </w:rPr>
        <w:t>est tout à fait indigne</w:t>
      </w:r>
      <w:r>
        <w:rPr>
          <w:i/>
          <w:iCs/>
        </w:rPr>
        <w:t>.</w:t>
      </w:r>
    </w:p>
    <w:p w14:paraId="4DBD0FAE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Foutez-moi la paix</w:t>
      </w:r>
      <w:r>
        <w:rPr>
          <w:i/>
          <w:iCs/>
        </w:rPr>
        <w:t xml:space="preserve"> ! </w:t>
      </w:r>
      <w:r w:rsidR="009D75A4" w:rsidRPr="008A7EC9">
        <w:rPr>
          <w:i/>
          <w:iCs/>
        </w:rPr>
        <w:t>hurla mon chef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Mais pardieu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lie</w:t>
      </w:r>
      <w:r w:rsidR="009D75A4" w:rsidRPr="008A7EC9">
        <w:rPr>
          <w:i/>
          <w:iCs/>
        </w:rPr>
        <w:t>u</w:t>
      </w:r>
      <w:r w:rsidR="009D75A4" w:rsidRPr="008A7EC9">
        <w:rPr>
          <w:i/>
          <w:iCs/>
        </w:rPr>
        <w:t>tenant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qu</w:t>
      </w:r>
      <w:r>
        <w:rPr>
          <w:i/>
          <w:iCs/>
        </w:rPr>
        <w:t>’</w:t>
      </w:r>
      <w:r w:rsidR="009D75A4" w:rsidRPr="008A7EC9">
        <w:rPr>
          <w:i/>
          <w:iCs/>
        </w:rPr>
        <w:t>est-ce que toute cette histoire</w:t>
      </w:r>
      <w:r>
        <w:rPr>
          <w:i/>
          <w:iCs/>
        </w:rPr>
        <w:t xml:space="preserve"> ? </w:t>
      </w:r>
      <w:r w:rsidR="009D75A4" w:rsidRPr="008A7EC9">
        <w:rPr>
          <w:i/>
          <w:iCs/>
        </w:rPr>
        <w:t>Que contient ce p</w:t>
      </w:r>
      <w:r w:rsidR="009D75A4" w:rsidRPr="008A7EC9">
        <w:rPr>
          <w:i/>
          <w:iCs/>
        </w:rPr>
        <w:t>a</w:t>
      </w:r>
      <w:r w:rsidR="009D75A4" w:rsidRPr="008A7EC9">
        <w:rPr>
          <w:i/>
          <w:iCs/>
        </w:rPr>
        <w:t>pier</w:t>
      </w:r>
      <w:r>
        <w:rPr>
          <w:i/>
          <w:iCs/>
        </w:rPr>
        <w:t> ?</w:t>
      </w:r>
    </w:p>
    <w:p w14:paraId="0EE478E3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Je me remettais à peine de mon émotion</w:t>
      </w:r>
      <w:r w:rsidR="00BF7D4A">
        <w:rPr>
          <w:i/>
          <w:iCs/>
        </w:rPr>
        <w:t>.</w:t>
      </w:r>
    </w:p>
    <w:p w14:paraId="52C325E6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Excusez-moi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mon commandant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murmurai-je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Je ne me sens pas capable de vous expliquer</w:t>
      </w:r>
      <w:r>
        <w:rPr>
          <w:i/>
          <w:iCs/>
        </w:rPr>
        <w:t xml:space="preserve">… </w:t>
      </w:r>
      <w:r w:rsidR="009D75A4" w:rsidRPr="008A7EC9">
        <w:rPr>
          <w:i/>
          <w:iCs/>
        </w:rPr>
        <w:t>Mais voulez-vous être a</w:t>
      </w:r>
      <w:r w:rsidR="009D75A4" w:rsidRPr="008A7EC9">
        <w:rPr>
          <w:i/>
          <w:iCs/>
        </w:rPr>
        <w:t>s</w:t>
      </w:r>
      <w:r w:rsidR="009D75A4" w:rsidRPr="008A7EC9">
        <w:rPr>
          <w:i/>
          <w:iCs/>
        </w:rPr>
        <w:t xml:space="preserve">sez bon pour envoyer chercher immédiatement le lieutenant </w:t>
      </w:r>
      <w:proofErr w:type="spellStart"/>
      <w:r w:rsidR="009D75A4" w:rsidRPr="008A7EC9">
        <w:rPr>
          <w:i/>
          <w:iCs/>
        </w:rPr>
        <w:t>Vignerte</w:t>
      </w:r>
      <w:proofErr w:type="spellEnd"/>
      <w:r>
        <w:rPr>
          <w:i/>
          <w:iCs/>
        </w:rPr>
        <w:t xml:space="preserve"> ? </w:t>
      </w:r>
      <w:r w:rsidR="009D75A4" w:rsidRPr="008A7EC9">
        <w:rPr>
          <w:i/>
          <w:iCs/>
        </w:rPr>
        <w:t>Il sait qui est cet homme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il vous dira tout</w:t>
      </w:r>
      <w:r>
        <w:rPr>
          <w:i/>
          <w:iCs/>
        </w:rPr>
        <w:t>.</w:t>
      </w:r>
    </w:p>
    <w:p w14:paraId="2C878F96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Je veux bien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maugréa le chef de bataillon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En voilà une affaire</w:t>
      </w:r>
      <w:r>
        <w:rPr>
          <w:i/>
          <w:iCs/>
        </w:rPr>
        <w:t> !</w:t>
      </w:r>
    </w:p>
    <w:p w14:paraId="6E167FD4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Et il donna l</w:t>
      </w:r>
      <w:r w:rsidR="00BF7D4A">
        <w:rPr>
          <w:i/>
          <w:iCs/>
        </w:rPr>
        <w:t>’</w:t>
      </w:r>
      <w:r w:rsidRPr="008A7EC9">
        <w:rPr>
          <w:i/>
          <w:iCs/>
        </w:rPr>
        <w:t>ordre</w:t>
      </w:r>
      <w:r w:rsidR="00BF7D4A">
        <w:rPr>
          <w:i/>
          <w:iCs/>
        </w:rPr>
        <w:t>.</w:t>
      </w:r>
    </w:p>
    <w:p w14:paraId="6AC74C50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 xml:space="preserve">Au nom de </w:t>
      </w:r>
      <w:proofErr w:type="spellStart"/>
      <w:r w:rsidRPr="008A7EC9">
        <w:rPr>
          <w:i/>
          <w:iCs/>
        </w:rPr>
        <w:t>Vignerte</w:t>
      </w:r>
      <w:proofErr w:type="spellEnd"/>
      <w:r w:rsidR="00BF7D4A">
        <w:rPr>
          <w:i/>
          <w:iCs/>
        </w:rPr>
        <w:t xml:space="preserve">, </w:t>
      </w:r>
      <w:r w:rsidRPr="008A7EC9">
        <w:rPr>
          <w:i/>
          <w:iCs/>
        </w:rPr>
        <w:t>l</w:t>
      </w:r>
      <w:r w:rsidR="00BF7D4A">
        <w:rPr>
          <w:i/>
          <w:iCs/>
        </w:rPr>
        <w:t>’</w:t>
      </w:r>
      <w:r w:rsidRPr="008A7EC9">
        <w:rPr>
          <w:i/>
          <w:iCs/>
        </w:rPr>
        <w:t>Allemand avait blêmi davantage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Il me jetait des regards furieux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Si les deux soldats ne l</w:t>
      </w:r>
      <w:r w:rsidR="00BF7D4A">
        <w:rPr>
          <w:i/>
          <w:iCs/>
        </w:rPr>
        <w:t>’</w:t>
      </w:r>
      <w:r w:rsidRPr="008A7EC9">
        <w:rPr>
          <w:i/>
          <w:iCs/>
        </w:rPr>
        <w:t>avaient pas solidement maintenu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il se serait élancé sur moi pour e</w:t>
      </w:r>
      <w:r w:rsidRPr="008A7EC9">
        <w:rPr>
          <w:i/>
          <w:iCs/>
        </w:rPr>
        <w:t>s</w:t>
      </w:r>
      <w:r w:rsidRPr="008A7EC9">
        <w:rPr>
          <w:i/>
          <w:iCs/>
        </w:rPr>
        <w:t>sayer de me ravir le papier que j</w:t>
      </w:r>
      <w:r w:rsidR="00BF7D4A">
        <w:rPr>
          <w:i/>
          <w:iCs/>
        </w:rPr>
        <w:t>’</w:t>
      </w:r>
      <w:r w:rsidRPr="008A7EC9">
        <w:rPr>
          <w:i/>
          <w:iCs/>
        </w:rPr>
        <w:t>étais en train de relire avec un peu plus de calme</w:t>
      </w:r>
      <w:r w:rsidR="00BF7D4A">
        <w:rPr>
          <w:i/>
          <w:iCs/>
        </w:rPr>
        <w:t> :</w:t>
      </w:r>
    </w:p>
    <w:p w14:paraId="563E583A" w14:textId="77777777" w:rsidR="00BF7D4A" w:rsidRDefault="009D75A4" w:rsidP="009D75A4">
      <w:pPr>
        <w:pStyle w:val="Taille-1Normal"/>
      </w:pPr>
      <w:r w:rsidRPr="008A7EC9">
        <w:t>Une dernière fois</w:t>
      </w:r>
      <w:r w:rsidR="00BF7D4A">
        <w:t xml:space="preserve">, </w:t>
      </w:r>
      <w:r w:rsidRPr="008A7EC9">
        <w:t>y était-il dit</w:t>
      </w:r>
      <w:r w:rsidR="00BF7D4A">
        <w:t xml:space="preserve">, </w:t>
      </w:r>
      <w:r w:rsidRPr="008A7EC9">
        <w:t>je vous répète ceci</w:t>
      </w:r>
      <w:r w:rsidR="00BF7D4A">
        <w:t xml:space="preserve"> : </w:t>
      </w:r>
      <w:r w:rsidRPr="008A7EC9">
        <w:t>je connais trop votre façon d</w:t>
      </w:r>
      <w:r w:rsidR="00BF7D4A">
        <w:t>’</w:t>
      </w:r>
      <w:r w:rsidRPr="008A7EC9">
        <w:t>en user avec les autres pour ne pas deviner celle que vous voulez appliquer à mon égard</w:t>
      </w:r>
      <w:r w:rsidR="00BF7D4A">
        <w:t xml:space="preserve">. </w:t>
      </w:r>
      <w:r w:rsidRPr="008A7EC9">
        <w:t>J</w:t>
      </w:r>
      <w:r w:rsidR="00BF7D4A">
        <w:t>’</w:t>
      </w:r>
      <w:r w:rsidRPr="008A7EC9">
        <w:t>ai acce</w:t>
      </w:r>
      <w:r w:rsidRPr="008A7EC9">
        <w:t>p</w:t>
      </w:r>
      <w:r w:rsidRPr="008A7EC9">
        <w:t>té de partir pour la guerre</w:t>
      </w:r>
      <w:r w:rsidR="00BF7D4A">
        <w:t xml:space="preserve">. </w:t>
      </w:r>
      <w:r w:rsidRPr="008A7EC9">
        <w:t>Mais elle se prolonge</w:t>
      </w:r>
      <w:r w:rsidR="00BF7D4A">
        <w:t xml:space="preserve"> ; </w:t>
      </w:r>
      <w:r w:rsidRPr="008A7EC9">
        <w:t>tous les jours</w:t>
      </w:r>
      <w:r w:rsidR="00BF7D4A">
        <w:t xml:space="preserve">, </w:t>
      </w:r>
      <w:r w:rsidRPr="008A7EC9">
        <w:t>je risque de n</w:t>
      </w:r>
      <w:r w:rsidR="00BF7D4A">
        <w:t>’</w:t>
      </w:r>
      <w:r w:rsidRPr="008A7EC9">
        <w:t>en pas revenir</w:t>
      </w:r>
      <w:r w:rsidR="00BF7D4A">
        <w:t xml:space="preserve">. </w:t>
      </w:r>
      <w:r w:rsidRPr="008A7EC9">
        <w:t>C</w:t>
      </w:r>
      <w:r w:rsidR="00BF7D4A">
        <w:t>’</w:t>
      </w:r>
      <w:r w:rsidRPr="008A7EC9">
        <w:t>est votre désir sans doute</w:t>
      </w:r>
      <w:r w:rsidR="00BF7D4A">
        <w:t xml:space="preserve"> : </w:t>
      </w:r>
      <w:r w:rsidRPr="008A7EC9">
        <w:t>après le grand-duc</w:t>
      </w:r>
      <w:r w:rsidR="00BF7D4A">
        <w:t xml:space="preserve">, </w:t>
      </w:r>
      <w:r w:rsidRPr="008A7EC9">
        <w:t>après la grande-duchesse</w:t>
      </w:r>
      <w:r w:rsidR="00BF7D4A">
        <w:t xml:space="preserve">, </w:t>
      </w:r>
      <w:r w:rsidRPr="008A7EC9">
        <w:t>moi</w:t>
      </w:r>
      <w:r w:rsidR="00BF7D4A">
        <w:t xml:space="preserve">, </w:t>
      </w:r>
      <w:r w:rsidRPr="008A7EC9">
        <w:t>n</w:t>
      </w:r>
      <w:r w:rsidR="00BF7D4A">
        <w:t>’</w:t>
      </w:r>
      <w:r w:rsidRPr="008A7EC9">
        <w:t>est-ce pas</w:t>
      </w:r>
      <w:r w:rsidR="00BF7D4A">
        <w:t xml:space="preserve"> ? </w:t>
      </w:r>
      <w:r w:rsidRPr="008A7EC9">
        <w:t>Et désormais vous serez tranquille</w:t>
      </w:r>
      <w:r w:rsidR="00BF7D4A">
        <w:t xml:space="preserve">… </w:t>
      </w:r>
      <w:r w:rsidRPr="008A7EC9">
        <w:t>Je ne suis pas si sot</w:t>
      </w:r>
      <w:r w:rsidR="00BF7D4A">
        <w:t xml:space="preserve">. </w:t>
      </w:r>
      <w:r w:rsidRPr="008A7EC9">
        <w:t>Si d</w:t>
      </w:r>
      <w:r w:rsidR="00BF7D4A">
        <w:t>’</w:t>
      </w:r>
      <w:r w:rsidRPr="008A7EC9">
        <w:t>ici quinze jours</w:t>
      </w:r>
      <w:r w:rsidR="00BF7D4A">
        <w:t xml:space="preserve">, </w:t>
      </w:r>
      <w:r w:rsidRPr="008A7EC9">
        <w:t>je ne suis pas rappelé en arrière</w:t>
      </w:r>
      <w:r w:rsidR="00BF7D4A">
        <w:t xml:space="preserve">, </w:t>
      </w:r>
      <w:r w:rsidRPr="008A7EC9">
        <w:t>affecté à un état-major avec l</w:t>
      </w:r>
      <w:r w:rsidR="00BF7D4A">
        <w:t>’</w:t>
      </w:r>
      <w:r w:rsidRPr="008A7EC9">
        <w:t>avancement que je crois devoir attendre de mes services</w:t>
      </w:r>
      <w:r w:rsidR="00BF7D4A">
        <w:t xml:space="preserve">, </w:t>
      </w:r>
      <w:r w:rsidRPr="008A7EC9">
        <w:t>je vous annonce ceci</w:t>
      </w:r>
      <w:r w:rsidR="00BF7D4A">
        <w:t xml:space="preserve"> : </w:t>
      </w:r>
      <w:r w:rsidRPr="008A7EC9">
        <w:t>un récit détaillé de la chose sera publié</w:t>
      </w:r>
      <w:r w:rsidR="00BF7D4A">
        <w:t xml:space="preserve">, </w:t>
      </w:r>
      <w:r w:rsidRPr="008A7EC9">
        <w:t>par les soins d</w:t>
      </w:r>
      <w:r w:rsidR="00BF7D4A">
        <w:t>’</w:t>
      </w:r>
      <w:r w:rsidRPr="008A7EC9">
        <w:t>amis à moi</w:t>
      </w:r>
      <w:r w:rsidR="00BF7D4A">
        <w:t xml:space="preserve">, </w:t>
      </w:r>
      <w:r w:rsidRPr="008A7EC9">
        <w:t>dans autant de journaux ne</w:t>
      </w:r>
      <w:r w:rsidRPr="008A7EC9">
        <w:t>u</w:t>
      </w:r>
      <w:r w:rsidRPr="008A7EC9">
        <w:t>tres ou ennemis qu</w:t>
      </w:r>
      <w:r w:rsidR="00BF7D4A">
        <w:t>’</w:t>
      </w:r>
      <w:r w:rsidRPr="008A7EC9">
        <w:t>il le faudra</w:t>
      </w:r>
      <w:r w:rsidR="00BF7D4A">
        <w:t xml:space="preserve">, </w:t>
      </w:r>
      <w:r w:rsidRPr="008A7EC9">
        <w:t>adressé à toutes les personnes dont vous avez à redouter l</w:t>
      </w:r>
      <w:r w:rsidR="00BF7D4A">
        <w:t>’</w:t>
      </w:r>
      <w:r w:rsidRPr="008A7EC9">
        <w:t>édification</w:t>
      </w:r>
      <w:r w:rsidR="00BF7D4A">
        <w:t xml:space="preserve">. </w:t>
      </w:r>
      <w:r w:rsidRPr="008A7EC9">
        <w:t xml:space="preserve">Et je puis vous </w:t>
      </w:r>
      <w:r w:rsidRPr="008A7EC9">
        <w:lastRenderedPageBreak/>
        <w:t>certifier qu</w:t>
      </w:r>
      <w:r w:rsidR="00BF7D4A">
        <w:t>’</w:t>
      </w:r>
      <w:r w:rsidRPr="008A7EC9">
        <w:t>on y ajoutera d</w:t>
      </w:r>
      <w:r w:rsidR="00BF7D4A">
        <w:t>’</w:t>
      </w:r>
      <w:r w:rsidRPr="008A7EC9">
        <w:t>autant plus foi que ces documents contie</w:t>
      </w:r>
      <w:r w:rsidRPr="008A7EC9">
        <w:t>n</w:t>
      </w:r>
      <w:r w:rsidRPr="008A7EC9">
        <w:t>dront un spécimen d</w:t>
      </w:r>
      <w:r w:rsidR="00BF7D4A">
        <w:t>’</w:t>
      </w:r>
      <w:r w:rsidRPr="008A7EC9">
        <w:t>une écriture que vous connaissez bien</w:t>
      </w:r>
      <w:r w:rsidR="00BF7D4A">
        <w:t>.</w:t>
      </w:r>
    </w:p>
    <w:p w14:paraId="095BC27A" w14:textId="77777777" w:rsidR="00BF7D4A" w:rsidRDefault="009D75A4" w:rsidP="009D75A4">
      <w:r w:rsidRPr="008A7EC9">
        <w:rPr>
          <w:i/>
          <w:iCs/>
        </w:rPr>
        <w:t>Cette dernière phrase était rédigée dans une écriture a</w:t>
      </w:r>
      <w:r w:rsidRPr="008A7EC9">
        <w:rPr>
          <w:i/>
          <w:iCs/>
        </w:rPr>
        <w:t>b</w:t>
      </w:r>
      <w:r w:rsidRPr="008A7EC9">
        <w:rPr>
          <w:i/>
          <w:iCs/>
        </w:rPr>
        <w:t>solument différente de celle du reste de la lettre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</w:t>
      </w:r>
      <w:r w:rsidR="00BF7D4A">
        <w:rPr>
          <w:i/>
          <w:iCs/>
        </w:rPr>
        <w:t>’</w:t>
      </w:r>
      <w:r w:rsidRPr="008A7EC9">
        <w:rPr>
          <w:i/>
          <w:iCs/>
        </w:rPr>
        <w:t>une fine et déliée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</w:t>
      </w:r>
      <w:r w:rsidR="00BF7D4A">
        <w:rPr>
          <w:i/>
          <w:iCs/>
        </w:rPr>
        <w:t>’</w:t>
      </w:r>
      <w:r w:rsidRPr="008A7EC9">
        <w:rPr>
          <w:i/>
          <w:iCs/>
        </w:rPr>
        <w:t>autre énergique et forte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Les deux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cette nuit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j</w:t>
      </w:r>
      <w:r w:rsidR="00BF7D4A">
        <w:rPr>
          <w:i/>
          <w:iCs/>
        </w:rPr>
        <w:t>’</w:t>
      </w:r>
      <w:r w:rsidRPr="008A7EC9">
        <w:rPr>
          <w:i/>
          <w:iCs/>
        </w:rPr>
        <w:t>avais pu les examiner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</w:t>
      </w:r>
      <w:r w:rsidR="00BF7D4A">
        <w:rPr>
          <w:i/>
          <w:iCs/>
        </w:rPr>
        <w:t>’</w:t>
      </w:r>
      <w:r w:rsidRPr="008A7EC9">
        <w:rPr>
          <w:i/>
          <w:iCs/>
        </w:rPr>
        <w:t>une était celle des lettres écrites du Cameroun par le grand-duc Rodolphe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</w:t>
      </w:r>
      <w:r w:rsidR="00BF7D4A">
        <w:rPr>
          <w:i/>
          <w:iCs/>
        </w:rPr>
        <w:t>’</w:t>
      </w:r>
      <w:r w:rsidRPr="008A7EC9">
        <w:rPr>
          <w:i/>
          <w:iCs/>
        </w:rPr>
        <w:t>autre celle du plan de voyage r</w:t>
      </w:r>
      <w:r w:rsidRPr="008A7EC9">
        <w:rPr>
          <w:i/>
          <w:iCs/>
        </w:rPr>
        <w:t>e</w:t>
      </w:r>
      <w:r w:rsidRPr="008A7EC9">
        <w:rPr>
          <w:i/>
          <w:iCs/>
        </w:rPr>
        <w:t>trouvé dans les</w:t>
      </w:r>
      <w:r w:rsidRPr="008A7EC9">
        <w:t xml:space="preserve"> </w:t>
      </w:r>
      <w:proofErr w:type="spellStart"/>
      <w:r w:rsidRPr="008A7EC9">
        <w:t>Mittheilungen</w:t>
      </w:r>
      <w:proofErr w:type="spellEnd"/>
      <w:r w:rsidR="00BF7D4A">
        <w:t>.</w:t>
      </w:r>
    </w:p>
    <w:p w14:paraId="64725F17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Tout était clair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maintenant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horriblement clair</w:t>
      </w:r>
      <w:r w:rsidR="00BF7D4A">
        <w:rPr>
          <w:i/>
          <w:iCs/>
        </w:rPr>
        <w:t>.</w:t>
      </w:r>
    </w:p>
    <w:p w14:paraId="0BB8B182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proofErr w:type="spellStart"/>
      <w:r w:rsidR="009D75A4" w:rsidRPr="008A7EC9">
        <w:rPr>
          <w:i/>
          <w:iCs/>
        </w:rPr>
        <w:t>Vignerte</w:t>
      </w:r>
      <w:proofErr w:type="spellEnd"/>
      <w:r w:rsidR="009D75A4" w:rsidRPr="008A7EC9">
        <w:rPr>
          <w:i/>
          <w:iCs/>
        </w:rPr>
        <w:t xml:space="preserve"> va savoir enfin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pensai-je avec un transport de joie</w:t>
      </w:r>
      <w:r>
        <w:rPr>
          <w:i/>
          <w:iCs/>
        </w:rPr>
        <w:t>.</w:t>
      </w:r>
    </w:p>
    <w:p w14:paraId="5DC652BF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Et soudain une sueur me glaça les tempes</w:t>
      </w:r>
      <w:r w:rsidR="00BF7D4A">
        <w:rPr>
          <w:i/>
          <w:iCs/>
        </w:rPr>
        <w:t xml:space="preserve"> : </w:t>
      </w:r>
      <w:r w:rsidRPr="008A7EC9">
        <w:rPr>
          <w:i/>
          <w:iCs/>
        </w:rPr>
        <w:t>cette science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de quel prix allait-il la payer</w:t>
      </w:r>
      <w:r w:rsidR="00BF7D4A">
        <w:rPr>
          <w:i/>
          <w:iCs/>
        </w:rPr>
        <w:t xml:space="preserve"> ? </w:t>
      </w:r>
      <w:r w:rsidRPr="008A7EC9">
        <w:rPr>
          <w:i/>
          <w:iCs/>
        </w:rPr>
        <w:t>La grande-duchesse</w:t>
      </w:r>
      <w:r w:rsidR="00BF7D4A">
        <w:rPr>
          <w:i/>
          <w:iCs/>
        </w:rPr>
        <w:t xml:space="preserve"> ! </w:t>
      </w:r>
      <w:r w:rsidRPr="008A7EC9">
        <w:rPr>
          <w:i/>
          <w:iCs/>
        </w:rPr>
        <w:t>Malhe</w:t>
      </w:r>
      <w:r w:rsidRPr="008A7EC9">
        <w:rPr>
          <w:i/>
          <w:iCs/>
        </w:rPr>
        <w:t>u</w:t>
      </w:r>
      <w:r w:rsidRPr="008A7EC9">
        <w:rPr>
          <w:i/>
          <w:iCs/>
        </w:rPr>
        <w:t>reux que j</w:t>
      </w:r>
      <w:r w:rsidR="00BF7D4A">
        <w:rPr>
          <w:i/>
          <w:iCs/>
        </w:rPr>
        <w:t>’</w:t>
      </w:r>
      <w:r w:rsidRPr="008A7EC9">
        <w:rPr>
          <w:i/>
          <w:iCs/>
        </w:rPr>
        <w:t>étais</w:t>
      </w:r>
      <w:r w:rsidR="00BF7D4A">
        <w:rPr>
          <w:i/>
          <w:iCs/>
        </w:rPr>
        <w:t xml:space="preserve">, </w:t>
      </w:r>
      <w:r w:rsidRPr="008A7EC9">
        <w:rPr>
          <w:bCs/>
          <w:i/>
          <w:iCs/>
        </w:rPr>
        <w:t xml:space="preserve">je </w:t>
      </w:r>
      <w:r w:rsidRPr="008A7EC9">
        <w:rPr>
          <w:i/>
          <w:iCs/>
        </w:rPr>
        <w:t>n</w:t>
      </w:r>
      <w:r w:rsidR="00BF7D4A">
        <w:rPr>
          <w:i/>
          <w:iCs/>
        </w:rPr>
        <w:t>’</w:t>
      </w:r>
      <w:r w:rsidRPr="008A7EC9">
        <w:rPr>
          <w:i/>
          <w:iCs/>
        </w:rPr>
        <w:t>avais plus pensé qu</w:t>
      </w:r>
      <w:r w:rsidR="00BF7D4A">
        <w:rPr>
          <w:i/>
          <w:iCs/>
        </w:rPr>
        <w:t>’</w:t>
      </w:r>
      <w:r w:rsidRPr="008A7EC9">
        <w:rPr>
          <w:i/>
          <w:iCs/>
        </w:rPr>
        <w:t>elle aussi</w:t>
      </w:r>
      <w:r w:rsidR="00BF7D4A">
        <w:rPr>
          <w:i/>
          <w:iCs/>
        </w:rPr>
        <w:t>…</w:t>
      </w:r>
    </w:p>
    <w:p w14:paraId="5C4583C1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Il ne faut pas</w:t>
      </w:r>
      <w:r>
        <w:rPr>
          <w:i/>
          <w:iCs/>
        </w:rPr>
        <w:t xml:space="preserve"> ! </w:t>
      </w:r>
      <w:r w:rsidR="009D75A4" w:rsidRPr="008A7EC9">
        <w:rPr>
          <w:i/>
          <w:iCs/>
        </w:rPr>
        <w:t>il ne faut pas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murmurai-je</w:t>
      </w:r>
      <w:r>
        <w:rPr>
          <w:i/>
          <w:iCs/>
        </w:rPr>
        <w:t>…</w:t>
      </w:r>
    </w:p>
    <w:p w14:paraId="32141E34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Trop tard</w:t>
      </w:r>
      <w:r w:rsidR="00BF7D4A">
        <w:rPr>
          <w:i/>
          <w:iCs/>
        </w:rPr>
        <w:t>.</w:t>
      </w:r>
    </w:p>
    <w:p w14:paraId="101FF78A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Voilà le lieutenant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dit notre commandant qui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du seuil de sa cabane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surveillait l</w:t>
      </w:r>
      <w:r>
        <w:rPr>
          <w:i/>
          <w:iCs/>
        </w:rPr>
        <w:t>’</w:t>
      </w:r>
      <w:r w:rsidR="009D75A4" w:rsidRPr="008A7EC9">
        <w:rPr>
          <w:i/>
          <w:iCs/>
        </w:rPr>
        <w:t>horizon</w:t>
      </w:r>
      <w:r>
        <w:rPr>
          <w:i/>
          <w:iCs/>
        </w:rPr>
        <w:t>.</w:t>
      </w:r>
    </w:p>
    <w:p w14:paraId="77AB0C7E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C</w:t>
      </w:r>
      <w:r w:rsidR="00BF7D4A">
        <w:rPr>
          <w:i/>
          <w:iCs/>
        </w:rPr>
        <w:t>’</w:t>
      </w:r>
      <w:r w:rsidRPr="008A7EC9">
        <w:rPr>
          <w:i/>
          <w:iCs/>
        </w:rPr>
        <w:t>en était fait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L</w:t>
      </w:r>
      <w:r w:rsidR="00BF7D4A">
        <w:rPr>
          <w:i/>
          <w:iCs/>
        </w:rPr>
        <w:t>’</w:t>
      </w:r>
      <w:r w:rsidRPr="008A7EC9">
        <w:rPr>
          <w:i/>
          <w:iCs/>
        </w:rPr>
        <w:t>irréparable allait s</w:t>
      </w:r>
      <w:r w:rsidR="00BF7D4A">
        <w:rPr>
          <w:i/>
          <w:iCs/>
        </w:rPr>
        <w:t>’</w:t>
      </w:r>
      <w:r w:rsidRPr="008A7EC9">
        <w:rPr>
          <w:i/>
          <w:iCs/>
        </w:rPr>
        <w:t>accomplir</w:t>
      </w:r>
      <w:r w:rsidR="00BF7D4A">
        <w:rPr>
          <w:i/>
          <w:iCs/>
        </w:rPr>
        <w:t>.</w:t>
      </w:r>
    </w:p>
    <w:p w14:paraId="6346E6B4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Le jour naissait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couvrant de rose et de bleu la campagne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Sur un arbuste dévasté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 pinson chanta</w:t>
      </w:r>
      <w:r w:rsidR="00BF7D4A">
        <w:rPr>
          <w:i/>
          <w:iCs/>
        </w:rPr>
        <w:t>.</w:t>
      </w:r>
    </w:p>
    <w:p w14:paraId="47325C47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Dans le ravin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en bas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j</w:t>
      </w:r>
      <w:r w:rsidR="00BF7D4A">
        <w:rPr>
          <w:i/>
          <w:iCs/>
        </w:rPr>
        <w:t>’</w:t>
      </w:r>
      <w:r w:rsidRPr="008A7EC9">
        <w:rPr>
          <w:i/>
          <w:iCs/>
        </w:rPr>
        <w:t xml:space="preserve">aperçus à mon tour </w:t>
      </w:r>
      <w:proofErr w:type="spellStart"/>
      <w:r w:rsidRPr="008A7EC9">
        <w:rPr>
          <w:i/>
          <w:iCs/>
        </w:rPr>
        <w:t>Vignerte</w:t>
      </w:r>
      <w:proofErr w:type="spellEnd"/>
      <w:r w:rsidR="00BF7D4A">
        <w:rPr>
          <w:i/>
          <w:iCs/>
        </w:rPr>
        <w:t xml:space="preserve">. </w:t>
      </w:r>
      <w:r w:rsidRPr="008A7EC9">
        <w:rPr>
          <w:i/>
          <w:iCs/>
        </w:rPr>
        <w:t>Il en gravissait sans hâte la pente</w:t>
      </w:r>
      <w:r w:rsidR="00BF7D4A">
        <w:rPr>
          <w:i/>
          <w:iCs/>
        </w:rPr>
        <w:t xml:space="preserve">. </w:t>
      </w:r>
      <w:r w:rsidRPr="008A7EC9">
        <w:rPr>
          <w:bCs/>
          <w:i/>
          <w:iCs/>
        </w:rPr>
        <w:t xml:space="preserve">Je </w:t>
      </w:r>
      <w:r w:rsidRPr="008A7EC9">
        <w:rPr>
          <w:i/>
          <w:iCs/>
        </w:rPr>
        <w:t>voyais son long corps souple</w:t>
      </w:r>
      <w:r w:rsidR="00BF7D4A">
        <w:rPr>
          <w:i/>
          <w:iCs/>
        </w:rPr>
        <w:t xml:space="preserve"> ; </w:t>
      </w:r>
      <w:r w:rsidRPr="008A7EC9">
        <w:rPr>
          <w:i/>
          <w:iCs/>
        </w:rPr>
        <w:t>puis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peu à peu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sa fine tête brune se distingua</w:t>
      </w:r>
      <w:r w:rsidR="00BF7D4A">
        <w:rPr>
          <w:i/>
          <w:iCs/>
        </w:rPr>
        <w:t>.</w:t>
      </w:r>
    </w:p>
    <w:p w14:paraId="26AF092A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Mon Dieu</w:t>
      </w:r>
      <w:r>
        <w:rPr>
          <w:i/>
          <w:iCs/>
        </w:rPr>
        <w:t xml:space="preserve"> ! </w:t>
      </w:r>
      <w:r w:rsidR="009D75A4" w:rsidRPr="008A7EC9">
        <w:rPr>
          <w:i/>
          <w:iCs/>
        </w:rPr>
        <w:t>m</w:t>
      </w:r>
      <w:r>
        <w:rPr>
          <w:i/>
          <w:iCs/>
        </w:rPr>
        <w:t>’</w:t>
      </w:r>
      <w:r w:rsidR="009D75A4" w:rsidRPr="008A7EC9">
        <w:rPr>
          <w:i/>
          <w:iCs/>
        </w:rPr>
        <w:t>écriai-je</w:t>
      </w:r>
      <w:r>
        <w:rPr>
          <w:i/>
          <w:iCs/>
        </w:rPr>
        <w:t>.</w:t>
      </w:r>
    </w:p>
    <w:p w14:paraId="169C2985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r w:rsidR="009D75A4" w:rsidRPr="008A7EC9">
        <w:rPr>
          <w:i/>
          <w:iCs/>
        </w:rPr>
        <w:t>Voyons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me dit le commandant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Monsieur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êtes-vous d</w:t>
      </w:r>
      <w:r w:rsidR="009D75A4" w:rsidRPr="008A7EC9">
        <w:rPr>
          <w:i/>
          <w:iCs/>
        </w:rPr>
        <w:t>e</w:t>
      </w:r>
      <w:r w:rsidR="009D75A4" w:rsidRPr="008A7EC9">
        <w:rPr>
          <w:i/>
          <w:iCs/>
        </w:rPr>
        <w:t>venu tout à fait fou</w:t>
      </w:r>
      <w:r>
        <w:rPr>
          <w:i/>
          <w:iCs/>
        </w:rPr>
        <w:t> ?</w:t>
      </w:r>
    </w:p>
    <w:p w14:paraId="6F31B266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lastRenderedPageBreak/>
        <w:t xml:space="preserve">Maintenant </w:t>
      </w: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n</w:t>
      </w:r>
      <w:r w:rsidR="00BF7D4A">
        <w:rPr>
          <w:i/>
          <w:iCs/>
        </w:rPr>
        <w:t>’</w:t>
      </w:r>
      <w:r w:rsidRPr="008A7EC9">
        <w:rPr>
          <w:i/>
          <w:iCs/>
        </w:rPr>
        <w:t>était plus qu</w:t>
      </w:r>
      <w:r w:rsidR="00BF7D4A">
        <w:rPr>
          <w:i/>
          <w:iCs/>
        </w:rPr>
        <w:t>’</w:t>
      </w:r>
      <w:r w:rsidRPr="008A7EC9">
        <w:rPr>
          <w:i/>
          <w:iCs/>
        </w:rPr>
        <w:t>à une centaine de m</w:t>
      </w:r>
      <w:r w:rsidRPr="008A7EC9">
        <w:rPr>
          <w:i/>
          <w:iCs/>
        </w:rPr>
        <w:t>è</w:t>
      </w:r>
      <w:r w:rsidRPr="008A7EC9">
        <w:rPr>
          <w:i/>
          <w:iCs/>
        </w:rPr>
        <w:t>tres de nous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Je le vis allonger le pas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pour franchir le glacis non défilé qui le séparait encore de l</w:t>
      </w:r>
      <w:r w:rsidR="00BF7D4A">
        <w:rPr>
          <w:i/>
          <w:iCs/>
        </w:rPr>
        <w:t>’</w:t>
      </w:r>
      <w:r w:rsidRPr="008A7EC9">
        <w:rPr>
          <w:i/>
          <w:iCs/>
        </w:rPr>
        <w:t>abri du commandant</w:t>
      </w:r>
      <w:r w:rsidR="00BF7D4A">
        <w:rPr>
          <w:i/>
          <w:iCs/>
        </w:rPr>
        <w:t>.</w:t>
      </w:r>
    </w:p>
    <w:p w14:paraId="726B8AB0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Alors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du fond nacré de l</w:t>
      </w:r>
      <w:r w:rsidR="00BF7D4A">
        <w:rPr>
          <w:i/>
          <w:iCs/>
        </w:rPr>
        <w:t>’</w:t>
      </w:r>
      <w:r w:rsidRPr="008A7EC9">
        <w:rPr>
          <w:i/>
          <w:iCs/>
        </w:rPr>
        <w:t>horizon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un bruit horrible naquit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puis grandit en soufflant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Une masse invisible s</w:t>
      </w:r>
      <w:r w:rsidR="00BF7D4A">
        <w:rPr>
          <w:i/>
          <w:iCs/>
        </w:rPr>
        <w:t>’</w:t>
      </w:r>
      <w:r w:rsidRPr="008A7EC9">
        <w:rPr>
          <w:i/>
          <w:iCs/>
        </w:rPr>
        <w:t>approchait dans le ciel blanchissant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avec la trépidation d</w:t>
      </w:r>
      <w:r w:rsidR="00BF7D4A">
        <w:rPr>
          <w:i/>
          <w:iCs/>
        </w:rPr>
        <w:t>’</w:t>
      </w:r>
      <w:r w:rsidRPr="008A7EC9">
        <w:rPr>
          <w:i/>
          <w:iCs/>
        </w:rPr>
        <w:t>un train entrant en gare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Cela grandissait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grandissait</w:t>
      </w:r>
      <w:r w:rsidR="00BF7D4A">
        <w:t xml:space="preserve">, </w:t>
      </w:r>
      <w:r w:rsidRPr="008A7EC9">
        <w:rPr>
          <w:i/>
          <w:iCs/>
        </w:rPr>
        <w:t>et nous comprenions que ce serait sur nous qu</w:t>
      </w:r>
      <w:r w:rsidR="00BF7D4A">
        <w:rPr>
          <w:i/>
          <w:iCs/>
        </w:rPr>
        <w:t>’</w:t>
      </w:r>
      <w:r w:rsidRPr="008A7EC9">
        <w:rPr>
          <w:i/>
          <w:iCs/>
        </w:rPr>
        <w:t>allait aboutir la diabolique parabole</w:t>
      </w:r>
      <w:r w:rsidR="00BF7D4A">
        <w:rPr>
          <w:i/>
          <w:iCs/>
        </w:rPr>
        <w:t>.</w:t>
      </w:r>
    </w:p>
    <w:p w14:paraId="00A12009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Comme de petites grenouilles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de-ci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de-là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on voyait les soldats bondir dans leurs trous</w:t>
      </w:r>
      <w:r w:rsidR="00BF7D4A">
        <w:rPr>
          <w:i/>
          <w:iCs/>
        </w:rPr>
        <w:t>.</w:t>
      </w:r>
    </w:p>
    <w:p w14:paraId="57B8125C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Surpris juste au milieu du glacis dénudé</w:t>
      </w:r>
      <w:r w:rsidR="00BF7D4A">
        <w:rPr>
          <w:i/>
          <w:iCs/>
        </w:rPr>
        <w:t xml:space="preserve">, </w:t>
      </w:r>
      <w:proofErr w:type="spellStart"/>
      <w:r w:rsidRPr="008A7EC9">
        <w:rPr>
          <w:i/>
          <w:iCs/>
        </w:rPr>
        <w:t>Vignerte</w:t>
      </w:r>
      <w:proofErr w:type="spellEnd"/>
      <w:r w:rsidRPr="008A7EC9">
        <w:rPr>
          <w:i/>
          <w:iCs/>
        </w:rPr>
        <w:t xml:space="preserve"> s</w:t>
      </w:r>
      <w:r w:rsidR="00BF7D4A">
        <w:rPr>
          <w:i/>
          <w:iCs/>
        </w:rPr>
        <w:t>’</w:t>
      </w:r>
      <w:r w:rsidRPr="008A7EC9">
        <w:rPr>
          <w:i/>
          <w:iCs/>
        </w:rPr>
        <w:t>était arrêté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Continuer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revenir</w:t>
      </w:r>
      <w:r w:rsidR="00BF7D4A">
        <w:rPr>
          <w:i/>
          <w:iCs/>
        </w:rPr>
        <w:t xml:space="preserve"> : </w:t>
      </w:r>
      <w:r w:rsidRPr="008A7EC9">
        <w:rPr>
          <w:i/>
          <w:iCs/>
        </w:rPr>
        <w:t>nous sentîmes sa fatale indécision</w:t>
      </w:r>
      <w:r w:rsidR="00BF7D4A">
        <w:rPr>
          <w:i/>
          <w:iCs/>
        </w:rPr>
        <w:t>.</w:t>
      </w:r>
    </w:p>
    <w:p w14:paraId="1EBFC73C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La chose faisait maintenant un bruit de tonnerre</w:t>
      </w:r>
      <w:r w:rsidR="00BF7D4A">
        <w:rPr>
          <w:i/>
          <w:iCs/>
        </w:rPr>
        <w:t>.</w:t>
      </w:r>
    </w:p>
    <w:p w14:paraId="5D835DB0" w14:textId="77777777" w:rsidR="00BF7D4A" w:rsidRDefault="00BF7D4A" w:rsidP="009D75A4">
      <w:pPr>
        <w:rPr>
          <w:i/>
          <w:iCs/>
        </w:rPr>
      </w:pPr>
      <w:r>
        <w:rPr>
          <w:i/>
          <w:iCs/>
        </w:rPr>
        <w:t>— </w:t>
      </w:r>
      <w:proofErr w:type="spellStart"/>
      <w:r w:rsidR="009D75A4" w:rsidRPr="008A7EC9">
        <w:rPr>
          <w:i/>
          <w:iCs/>
        </w:rPr>
        <w:t>Vignerte</w:t>
      </w:r>
      <w:proofErr w:type="spellEnd"/>
      <w:r>
        <w:rPr>
          <w:i/>
          <w:iCs/>
        </w:rPr>
        <w:t xml:space="preserve"> ! </w:t>
      </w:r>
      <w:r w:rsidR="009D75A4" w:rsidRPr="008A7EC9">
        <w:rPr>
          <w:i/>
          <w:iCs/>
        </w:rPr>
        <w:t>criai-je éperdument</w:t>
      </w:r>
      <w:r>
        <w:rPr>
          <w:i/>
          <w:iCs/>
        </w:rPr>
        <w:t xml:space="preserve">. </w:t>
      </w:r>
      <w:r w:rsidR="009D75A4" w:rsidRPr="008A7EC9">
        <w:rPr>
          <w:i/>
          <w:iCs/>
        </w:rPr>
        <w:t>Couchez-vous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pour Dieu</w:t>
      </w:r>
      <w:r>
        <w:rPr>
          <w:i/>
          <w:iCs/>
        </w:rPr>
        <w:t xml:space="preserve">, </w:t>
      </w:r>
      <w:r w:rsidR="009D75A4" w:rsidRPr="008A7EC9">
        <w:rPr>
          <w:i/>
          <w:iCs/>
        </w:rPr>
        <w:t>couchez-vous</w:t>
      </w:r>
      <w:r>
        <w:rPr>
          <w:i/>
          <w:iCs/>
        </w:rPr>
        <w:t> !</w:t>
      </w:r>
    </w:p>
    <w:p w14:paraId="167694EA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Une seconde encore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je l</w:t>
      </w:r>
      <w:r w:rsidR="00BF7D4A">
        <w:rPr>
          <w:i/>
          <w:iCs/>
        </w:rPr>
        <w:t>’</w:t>
      </w:r>
      <w:r w:rsidRPr="008A7EC9">
        <w:rPr>
          <w:i/>
          <w:iCs/>
        </w:rPr>
        <w:t>aperçus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Il ne bougeait plus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Tout droit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face à l</w:t>
      </w:r>
      <w:r w:rsidR="00BF7D4A">
        <w:rPr>
          <w:i/>
          <w:iCs/>
        </w:rPr>
        <w:t>’</w:t>
      </w:r>
      <w:r w:rsidRPr="008A7EC9">
        <w:rPr>
          <w:i/>
          <w:iCs/>
        </w:rPr>
        <w:t>ouragan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avec un mince sourire consentant et e</w:t>
      </w:r>
      <w:r w:rsidRPr="008A7EC9">
        <w:rPr>
          <w:i/>
          <w:iCs/>
        </w:rPr>
        <w:t>x</w:t>
      </w:r>
      <w:r w:rsidRPr="008A7EC9">
        <w:rPr>
          <w:i/>
          <w:iCs/>
        </w:rPr>
        <w:t>tasié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il contemplait l</w:t>
      </w:r>
      <w:r w:rsidR="00BF7D4A">
        <w:rPr>
          <w:i/>
          <w:iCs/>
        </w:rPr>
        <w:t>’</w:t>
      </w:r>
      <w:r w:rsidRPr="008A7EC9">
        <w:rPr>
          <w:i/>
          <w:iCs/>
        </w:rPr>
        <w:t>aurore</w:t>
      </w:r>
      <w:r w:rsidR="00BF7D4A">
        <w:rPr>
          <w:i/>
          <w:iCs/>
        </w:rPr>
        <w:t>.</w:t>
      </w:r>
    </w:p>
    <w:p w14:paraId="2FA1AFAF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Alors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ce fut l</w:t>
      </w:r>
      <w:r w:rsidR="00BF7D4A">
        <w:rPr>
          <w:i/>
          <w:iCs/>
        </w:rPr>
        <w:t>’</w:t>
      </w:r>
      <w:r w:rsidRPr="008A7EC9">
        <w:rPr>
          <w:i/>
          <w:iCs/>
        </w:rPr>
        <w:t>écrasement</w:t>
      </w:r>
      <w:r w:rsidR="00BF7D4A">
        <w:rPr>
          <w:i/>
          <w:iCs/>
        </w:rPr>
        <w:t>.</w:t>
      </w:r>
    </w:p>
    <w:p w14:paraId="15B6F6B0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Une grêle de pierres et d</w:t>
      </w:r>
      <w:r w:rsidR="00BF7D4A">
        <w:rPr>
          <w:i/>
          <w:iCs/>
        </w:rPr>
        <w:t>’</w:t>
      </w:r>
      <w:r w:rsidRPr="008A7EC9">
        <w:rPr>
          <w:i/>
          <w:iCs/>
        </w:rPr>
        <w:t>acier s</w:t>
      </w:r>
      <w:r w:rsidR="00BF7D4A">
        <w:rPr>
          <w:i/>
          <w:iCs/>
        </w:rPr>
        <w:t>’</w:t>
      </w:r>
      <w:r w:rsidRPr="008A7EC9">
        <w:rPr>
          <w:i/>
          <w:iCs/>
        </w:rPr>
        <w:t>abattit sur te toit de l</w:t>
      </w:r>
      <w:r w:rsidR="00BF7D4A">
        <w:rPr>
          <w:i/>
          <w:iCs/>
        </w:rPr>
        <w:t>’</w:t>
      </w:r>
      <w:r w:rsidRPr="008A7EC9">
        <w:rPr>
          <w:i/>
          <w:iCs/>
        </w:rPr>
        <w:t>abri où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</w:t>
      </w:r>
      <w:r w:rsidR="00BF7D4A">
        <w:rPr>
          <w:i/>
          <w:iCs/>
        </w:rPr>
        <w:t>’</w:t>
      </w:r>
      <w:r w:rsidRPr="008A7EC9">
        <w:rPr>
          <w:i/>
          <w:iCs/>
        </w:rPr>
        <w:t>un geste brusque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mon chef de bataillon m</w:t>
      </w:r>
      <w:r w:rsidR="00BF7D4A">
        <w:rPr>
          <w:i/>
          <w:iCs/>
        </w:rPr>
        <w:t>’</w:t>
      </w:r>
      <w:r w:rsidRPr="008A7EC9">
        <w:rPr>
          <w:i/>
          <w:iCs/>
        </w:rPr>
        <w:t>avait entraîné avec lui</w:t>
      </w:r>
      <w:r w:rsidR="00BF7D4A">
        <w:rPr>
          <w:i/>
          <w:iCs/>
        </w:rPr>
        <w:t xml:space="preserve">. </w:t>
      </w:r>
      <w:r w:rsidRPr="008A7EC9">
        <w:rPr>
          <w:i/>
          <w:iCs/>
        </w:rPr>
        <w:t>Quand la sinistre pluie eut cessé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les yeux agrandis d</w:t>
      </w:r>
      <w:r w:rsidR="00BF7D4A">
        <w:rPr>
          <w:i/>
          <w:iCs/>
        </w:rPr>
        <w:t>’</w:t>
      </w:r>
      <w:r w:rsidRPr="008A7EC9">
        <w:rPr>
          <w:i/>
          <w:iCs/>
        </w:rPr>
        <w:t>horreur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nous regardâmes</w:t>
      </w:r>
      <w:r w:rsidR="00BF7D4A">
        <w:rPr>
          <w:i/>
          <w:iCs/>
        </w:rPr>
        <w:t>.</w:t>
      </w:r>
    </w:p>
    <w:p w14:paraId="72DB1958" w14:textId="77777777" w:rsidR="00BF7D4A" w:rsidRDefault="009D75A4" w:rsidP="009D75A4">
      <w:pPr>
        <w:rPr>
          <w:i/>
          <w:iCs/>
        </w:rPr>
      </w:pPr>
      <w:r w:rsidRPr="008A7EC9">
        <w:rPr>
          <w:i/>
          <w:iCs/>
        </w:rPr>
        <w:t>Au flanc du talus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il y avait à présent un énorme entonnoir noirâtre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avec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sur le bord gauche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de pauvres débris rouges et bleus</w:t>
      </w:r>
      <w:r w:rsidR="00BF7D4A">
        <w:rPr>
          <w:i/>
          <w:iCs/>
        </w:rPr>
        <w:t>.</w:t>
      </w:r>
    </w:p>
    <w:p w14:paraId="1A007158" w14:textId="2722887E" w:rsidR="009D75A4" w:rsidRPr="008A7EC9" w:rsidRDefault="009D75A4" w:rsidP="009D75A4">
      <w:pPr>
        <w:rPr>
          <w:bCs/>
        </w:rPr>
      </w:pPr>
    </w:p>
    <w:p w14:paraId="6CA2C132" w14:textId="2EE0E41D" w:rsidR="00BF7D4A" w:rsidRDefault="009D75A4">
      <w:pPr>
        <w:rPr>
          <w:i/>
          <w:iCs/>
        </w:rPr>
      </w:pPr>
      <w:r w:rsidRPr="008A7EC9">
        <w:rPr>
          <w:i/>
          <w:iCs/>
        </w:rPr>
        <w:lastRenderedPageBreak/>
        <w:t>Ainsi mourut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>le 3</w:t>
      </w:r>
      <w:r w:rsidR="00BF7D4A" w:rsidRPr="008A7EC9">
        <w:rPr>
          <w:i/>
          <w:iCs/>
        </w:rPr>
        <w:t>1</w:t>
      </w:r>
      <w:r w:rsidR="00BF7D4A">
        <w:rPr>
          <w:i/>
          <w:iCs/>
        </w:rPr>
        <w:t> </w:t>
      </w:r>
      <w:r w:rsidR="00BF7D4A" w:rsidRPr="008A7EC9">
        <w:rPr>
          <w:i/>
          <w:iCs/>
        </w:rPr>
        <w:t>octobre</w:t>
      </w:r>
      <w:r w:rsidRPr="008A7EC9">
        <w:rPr>
          <w:i/>
          <w:iCs/>
        </w:rPr>
        <w:t xml:space="preserve"> 1914</w:t>
      </w:r>
      <w:r w:rsidR="00BF7D4A">
        <w:rPr>
          <w:i/>
          <w:iCs/>
        </w:rPr>
        <w:t xml:space="preserve">, </w:t>
      </w:r>
      <w:r w:rsidRPr="008A7EC9">
        <w:rPr>
          <w:i/>
          <w:iCs/>
        </w:rPr>
        <w:t xml:space="preserve">le lieutenant </w:t>
      </w:r>
      <w:proofErr w:type="spellStart"/>
      <w:r w:rsidRPr="008A7EC9">
        <w:rPr>
          <w:i/>
          <w:iCs/>
        </w:rPr>
        <w:t>Vignerte</w:t>
      </w:r>
      <w:proofErr w:type="spellEnd"/>
      <w:r w:rsidR="00BF7D4A">
        <w:rPr>
          <w:i/>
          <w:iCs/>
        </w:rPr>
        <w:t xml:space="preserve">, </w:t>
      </w:r>
      <w:r w:rsidRPr="008A7EC9">
        <w:rPr>
          <w:i/>
          <w:iCs/>
        </w:rPr>
        <w:t xml:space="preserve">pour avoir aimé la grande-duchesse Aurore de </w:t>
      </w:r>
      <w:proofErr w:type="spellStart"/>
      <w:r w:rsidRPr="008A7EC9">
        <w:rPr>
          <w:i/>
          <w:iCs/>
        </w:rPr>
        <w:t>Lautenbourg</w:t>
      </w:r>
      <w:proofErr w:type="spellEnd"/>
      <w:r w:rsidRPr="008A7EC9">
        <w:rPr>
          <w:i/>
          <w:iCs/>
        </w:rPr>
        <w:t>-Detmold</w:t>
      </w:r>
      <w:r w:rsidR="00BF7D4A">
        <w:rPr>
          <w:i/>
          <w:iCs/>
        </w:rPr>
        <w:t>.</w:t>
      </w:r>
    </w:p>
    <w:p w14:paraId="59FCC011" w14:textId="5A68416C" w:rsidR="009D75A4" w:rsidRDefault="009D75A4">
      <w:pPr>
        <w:sectPr w:rsidR="009D75A4" w:rsidSect="00BF7D4A">
          <w:footerReference w:type="default" r:id="rId10"/>
          <w:endnotePr>
            <w:numFmt w:val="lowerLetter"/>
          </w:endnotePr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506120EB" w14:textId="77777777" w:rsidR="009D75A4" w:rsidRDefault="009D75A4" w:rsidP="00BF7D4A">
      <w:pPr>
        <w:pStyle w:val="Titre1"/>
        <w:spacing w:before="0" w:after="480"/>
      </w:pPr>
      <w:bookmarkStart w:id="21" w:name="_Toc197357342"/>
      <w:r>
        <w:lastRenderedPageBreak/>
        <w:t xml:space="preserve">À propos de cette </w:t>
      </w:r>
      <w:r w:rsidRPr="007C1C6B">
        <w:t>édition</w:t>
      </w:r>
      <w:r>
        <w:t xml:space="preserve"> électronique</w:t>
      </w:r>
      <w:bookmarkEnd w:id="21"/>
    </w:p>
    <w:p w14:paraId="579C80D0" w14:textId="77777777" w:rsidR="00BF7D4A" w:rsidRPr="00633842" w:rsidRDefault="00BF7D4A" w:rsidP="00BF7D4A">
      <w:pPr>
        <w:spacing w:before="180" w:after="180"/>
        <w:ind w:firstLine="0"/>
        <w:jc w:val="center"/>
        <w:rPr>
          <w:b/>
          <w:bCs/>
          <w:szCs w:val="32"/>
        </w:rPr>
      </w:pPr>
      <w:r w:rsidRPr="00633842">
        <w:rPr>
          <w:b/>
          <w:bCs/>
          <w:szCs w:val="32"/>
        </w:rPr>
        <w:t>Texte libre de droits.</w:t>
      </w:r>
    </w:p>
    <w:p w14:paraId="2A06846E" w14:textId="77777777" w:rsidR="00BF7D4A" w:rsidRPr="00633842" w:rsidRDefault="00BF7D4A" w:rsidP="00BF7D4A">
      <w:pPr>
        <w:pStyle w:val="Centr"/>
        <w:spacing w:before="180" w:after="180"/>
      </w:pPr>
      <w:r w:rsidRPr="00633842">
        <w:t>Corrections, édition, conversion informatique et public</w:t>
      </w:r>
      <w:r w:rsidRPr="00633842">
        <w:t>a</w:t>
      </w:r>
      <w:r w:rsidRPr="00633842">
        <w:t>tion par le groupe :</w:t>
      </w:r>
    </w:p>
    <w:p w14:paraId="571333C5" w14:textId="77777777" w:rsidR="00BF7D4A" w:rsidRPr="00633842" w:rsidRDefault="00BF7D4A" w:rsidP="00BF7D4A">
      <w:pPr>
        <w:spacing w:before="180" w:after="180"/>
        <w:ind w:firstLine="0"/>
        <w:jc w:val="center"/>
        <w:rPr>
          <w:b/>
          <w:bCs/>
          <w:i/>
          <w:iCs/>
          <w:szCs w:val="32"/>
        </w:rPr>
      </w:pPr>
      <w:proofErr w:type="gramStart"/>
      <w:r w:rsidRPr="00633842">
        <w:rPr>
          <w:b/>
          <w:bCs/>
          <w:i/>
          <w:iCs/>
          <w:szCs w:val="32"/>
        </w:rPr>
        <w:t>Ebooks</w:t>
      </w:r>
      <w:proofErr w:type="gramEnd"/>
      <w:r w:rsidRPr="00633842">
        <w:rPr>
          <w:b/>
          <w:bCs/>
          <w:i/>
          <w:iCs/>
          <w:szCs w:val="32"/>
        </w:rPr>
        <w:t xml:space="preserve"> libres et gratuits</w:t>
      </w:r>
    </w:p>
    <w:p w14:paraId="16B5F52B" w14:textId="77777777" w:rsidR="00BF7D4A" w:rsidRPr="00633842" w:rsidRDefault="00BF7D4A" w:rsidP="00BF7D4A">
      <w:pPr>
        <w:pStyle w:val="Centr"/>
        <w:spacing w:before="180" w:after="180"/>
      </w:pPr>
      <w:hyperlink r:id="rId11" w:history="1">
        <w:r w:rsidRPr="00F74CD6">
          <w:rPr>
            <w:rStyle w:val="Lienhypertexte"/>
          </w:rPr>
          <w:t>https://groups.google.com/g/ebooksgratuits</w:t>
        </w:r>
      </w:hyperlink>
    </w:p>
    <w:p w14:paraId="5D8B3BF9" w14:textId="77777777" w:rsidR="00BF7D4A" w:rsidRPr="00633842" w:rsidRDefault="00BF7D4A" w:rsidP="00BF7D4A">
      <w:pPr>
        <w:pStyle w:val="Centr"/>
        <w:spacing w:before="180" w:after="180"/>
      </w:pPr>
      <w:r w:rsidRPr="00633842">
        <w:t>Adresse du site web du groupe :</w:t>
      </w:r>
      <w:r w:rsidRPr="00633842">
        <w:br/>
      </w:r>
      <w:hyperlink r:id="rId12" w:history="1">
        <w:r w:rsidRPr="00B93AD4">
          <w:rPr>
            <w:rStyle w:val="Lienhypertexte"/>
            <w:b/>
            <w:bCs/>
            <w:szCs w:val="32"/>
          </w:rPr>
          <w:t>https://www.ebooksgratuits.com/</w:t>
        </w:r>
      </w:hyperlink>
    </w:p>
    <w:p w14:paraId="4188B8FE" w14:textId="77777777" w:rsidR="00BF7D4A" w:rsidRPr="00633842" w:rsidRDefault="00BF7D4A" w:rsidP="00BF7D4A">
      <w:pPr>
        <w:pStyle w:val="Centr"/>
        <w:spacing w:before="180" w:after="180"/>
      </w:pPr>
      <w:r w:rsidRPr="00633842">
        <w:t>—</w:t>
      </w:r>
    </w:p>
    <w:p w14:paraId="352DB394" w14:textId="77777777" w:rsidR="00BF7D4A" w:rsidRPr="00633842" w:rsidRDefault="00BF7D4A" w:rsidP="00BF7D4A">
      <w:pPr>
        <w:spacing w:before="180" w:after="180"/>
        <w:ind w:firstLine="0"/>
        <w:jc w:val="center"/>
        <w:rPr>
          <w:b/>
          <w:bCs/>
          <w:szCs w:val="32"/>
        </w:rPr>
      </w:pPr>
      <w:r>
        <w:rPr>
          <w:b/>
          <w:bCs/>
          <w:szCs w:val="32"/>
        </w:rPr>
        <w:t>Mai 2025</w:t>
      </w:r>
    </w:p>
    <w:p w14:paraId="354EFD4C" w14:textId="77777777" w:rsidR="00BF7D4A" w:rsidRPr="00633842" w:rsidRDefault="00BF7D4A" w:rsidP="00BF7D4A">
      <w:pPr>
        <w:pStyle w:val="Centr"/>
        <w:spacing w:before="180" w:after="180"/>
      </w:pPr>
      <w:r w:rsidRPr="00633842">
        <w:t>—</w:t>
      </w:r>
    </w:p>
    <w:p w14:paraId="32581FDB" w14:textId="77777777" w:rsidR="00BF7D4A" w:rsidRPr="00633842" w:rsidRDefault="00BF7D4A" w:rsidP="00BF7D4A">
      <w:pPr>
        <w:spacing w:before="180" w:after="180"/>
      </w:pPr>
      <w:r w:rsidRPr="00633842">
        <w:t>– </w:t>
      </w:r>
      <w:r w:rsidRPr="00633842">
        <w:rPr>
          <w:b/>
        </w:rPr>
        <w:t>Élaboration de ce livre électronique</w:t>
      </w:r>
      <w:r w:rsidRPr="00633842">
        <w:t> :</w:t>
      </w:r>
    </w:p>
    <w:p w14:paraId="79CAE6D4" w14:textId="77777777" w:rsidR="00BF7D4A" w:rsidRPr="00633842" w:rsidRDefault="00BF7D4A" w:rsidP="00BF7D4A">
      <w:pPr>
        <w:spacing w:before="180" w:after="180"/>
      </w:pPr>
      <w:r w:rsidRPr="00633842">
        <w:t xml:space="preserve">Les membres de </w:t>
      </w:r>
      <w:proofErr w:type="gramStart"/>
      <w:r w:rsidRPr="00633842">
        <w:rPr>
          <w:i/>
        </w:rPr>
        <w:t>Ebooks</w:t>
      </w:r>
      <w:proofErr w:type="gramEnd"/>
      <w:r w:rsidRPr="00633842">
        <w:rPr>
          <w:i/>
        </w:rPr>
        <w:t xml:space="preserve"> libres et gratuits</w:t>
      </w:r>
      <w:r w:rsidRPr="00633842">
        <w:t xml:space="preserve"> qui ont participé à l’élaboration de ce livre, sont :</w:t>
      </w:r>
      <w:r>
        <w:t xml:space="preserve"> </w:t>
      </w:r>
      <w:proofErr w:type="spellStart"/>
      <w:r w:rsidRPr="00BF7D4A">
        <w:t>BrussLimat</w:t>
      </w:r>
      <w:proofErr w:type="spellEnd"/>
      <w:r w:rsidRPr="00BF7D4A">
        <w:t xml:space="preserve">, </w:t>
      </w:r>
      <w:proofErr w:type="spellStart"/>
      <w:r w:rsidRPr="00BF7D4A">
        <w:t>YvetteT</w:t>
      </w:r>
      <w:proofErr w:type="spellEnd"/>
      <w:r w:rsidRPr="00BF7D4A">
        <w:t xml:space="preserve">, Jean-Marc, </w:t>
      </w:r>
      <w:proofErr w:type="spellStart"/>
      <w:r w:rsidRPr="00BF7D4A">
        <w:t>DanielS</w:t>
      </w:r>
      <w:proofErr w:type="spellEnd"/>
      <w:r>
        <w:t xml:space="preserve">, </w:t>
      </w:r>
      <w:proofErr w:type="spellStart"/>
      <w:r>
        <w:t>Coolmicro</w:t>
      </w:r>
      <w:proofErr w:type="spellEnd"/>
    </w:p>
    <w:p w14:paraId="78063DC9" w14:textId="77777777" w:rsidR="00BF7D4A" w:rsidRPr="00633842" w:rsidRDefault="00BF7D4A" w:rsidP="00BF7D4A">
      <w:pPr>
        <w:spacing w:before="180" w:after="180"/>
      </w:pPr>
      <w:r w:rsidRPr="00633842">
        <w:t>– </w:t>
      </w:r>
      <w:r w:rsidRPr="00633842">
        <w:rPr>
          <w:b/>
        </w:rPr>
        <w:t>Dispositions</w:t>
      </w:r>
      <w:r w:rsidRPr="00633842">
        <w:t> :</w:t>
      </w:r>
    </w:p>
    <w:p w14:paraId="227D4214" w14:textId="77777777" w:rsidR="00BF7D4A" w:rsidRPr="00633842" w:rsidRDefault="00BF7D4A" w:rsidP="00BF7D4A">
      <w:pPr>
        <w:spacing w:before="180" w:after="180"/>
      </w:pPr>
      <w:r w:rsidRPr="00633842">
        <w:t xml:space="preserve">Les livres que nous mettons à votre disposition, sont des textes libres de droits, que vous pouvez utiliser librement, </w:t>
      </w:r>
      <w:r w:rsidRPr="00633842">
        <w:rPr>
          <w:u w:val="single"/>
        </w:rPr>
        <w:t>à une fin non commerciale et non professionnelle</w:t>
      </w:r>
      <w:r w:rsidRPr="00633842">
        <w:t>. Tout lien vers notre site est bienvenu…</w:t>
      </w:r>
    </w:p>
    <w:p w14:paraId="3A5CCF0F" w14:textId="77777777" w:rsidR="00BF7D4A" w:rsidRPr="00633842" w:rsidRDefault="00BF7D4A" w:rsidP="00BF7D4A">
      <w:pPr>
        <w:spacing w:before="180" w:after="180"/>
      </w:pPr>
      <w:r w:rsidRPr="00633842">
        <w:t>– </w:t>
      </w:r>
      <w:r w:rsidRPr="00633842">
        <w:rPr>
          <w:b/>
        </w:rPr>
        <w:t>Qualité</w:t>
      </w:r>
      <w:r w:rsidRPr="00633842">
        <w:t> :</w:t>
      </w:r>
    </w:p>
    <w:p w14:paraId="15804B78" w14:textId="77777777" w:rsidR="00BF7D4A" w:rsidRPr="00633842" w:rsidRDefault="00BF7D4A" w:rsidP="00BF7D4A">
      <w:pPr>
        <w:spacing w:before="180" w:after="180"/>
      </w:pPr>
      <w:r w:rsidRPr="00633842">
        <w:t>Les textes sont livrés tels quels sans garantie de leur int</w:t>
      </w:r>
      <w:r w:rsidRPr="00633842">
        <w:t>é</w:t>
      </w:r>
      <w:r w:rsidRPr="00633842">
        <w:t>grité parfaite par rapport à l'original. Nous rappelons que c'est un travail d'amateurs non rétribués et que nous essayons de promouvoir la culture littéraire avec de maigres moyens.</w:t>
      </w:r>
    </w:p>
    <w:p w14:paraId="75DBE5F9" w14:textId="77777777" w:rsidR="00BF7D4A" w:rsidRPr="00633842" w:rsidRDefault="00BF7D4A" w:rsidP="00BF7D4A">
      <w:pPr>
        <w:spacing w:before="180" w:after="180"/>
        <w:ind w:firstLine="0"/>
        <w:jc w:val="center"/>
        <w:rPr>
          <w:i/>
          <w:iCs/>
          <w:szCs w:val="32"/>
        </w:rPr>
      </w:pPr>
      <w:r w:rsidRPr="00633842">
        <w:rPr>
          <w:i/>
          <w:iCs/>
          <w:szCs w:val="32"/>
        </w:rPr>
        <w:t>Votre aide est la bienvenue !</w:t>
      </w:r>
    </w:p>
    <w:p w14:paraId="47DBD328" w14:textId="4EE664B8" w:rsidR="009D75A4" w:rsidRPr="007C1C6B" w:rsidRDefault="00BF7D4A" w:rsidP="00BF7D4A">
      <w:pPr>
        <w:pStyle w:val="Centr"/>
        <w:suppressAutoHyphens/>
        <w:spacing w:before="180" w:after="180"/>
      </w:pPr>
      <w:r w:rsidRPr="00633842">
        <w:t>VOUS POUVEZ NOUS AIDER À FAIRE CONNAÎTRE CES CLASSIQUES LITTÉRAIRES.</w:t>
      </w:r>
    </w:p>
    <w:sectPr w:rsidR="009D75A4" w:rsidRPr="007C1C6B" w:rsidSect="00BF7D4A"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CFDE3" w14:textId="77777777" w:rsidR="004C75E2" w:rsidRDefault="004C75E2">
      <w:r>
        <w:separator/>
      </w:r>
    </w:p>
  </w:endnote>
  <w:endnote w:type="continuationSeparator" w:id="0">
    <w:p w14:paraId="4AB35E14" w14:textId="77777777" w:rsidR="004C75E2" w:rsidRDefault="004C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asis30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F6F56" w14:textId="77777777" w:rsidR="009D75A4" w:rsidRDefault="009D75A4">
    <w:pPr>
      <w:pStyle w:val="Pieddepage"/>
    </w:pPr>
    <w:r>
      <w:t xml:space="preserve">– </w:t>
    </w:r>
    <w:r>
      <w:rPr>
        <w:rStyle w:val="Numrodepage"/>
      </w:rPr>
      <w:fldChar w:fldCharType="begin"/>
    </w:r>
    <w:r>
      <w:rPr>
        <w:rStyle w:val="Numrodepage"/>
      </w:rPr>
      <w:instrText xml:space="preserve"> </w:instrText>
    </w:r>
    <w:r w:rsidR="00967BEB">
      <w:rPr>
        <w:rStyle w:val="Numrodepage"/>
      </w:rPr>
      <w:instrText>PAGE</w:instrText>
    </w:r>
    <w:r>
      <w:rPr>
        <w:rStyle w:val="Numrodepage"/>
      </w:rPr>
      <w:instrText xml:space="preserve">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8D23" w14:textId="77777777" w:rsidR="009D75A4" w:rsidRDefault="009D75A4">
    <w:pPr>
      <w:pStyle w:val="Pieddepage"/>
      <w:rPr>
        <w:sz w:val="30"/>
        <w:szCs w:val="30"/>
      </w:rPr>
    </w:pPr>
    <w:r>
      <w:rPr>
        <w:sz w:val="30"/>
        <w:szCs w:val="30"/>
      </w:rPr>
      <w:t xml:space="preserve">– </w:t>
    </w:r>
    <w:r>
      <w:rPr>
        <w:rStyle w:val="Numrodepage"/>
        <w:sz w:val="30"/>
        <w:szCs w:val="30"/>
      </w:rPr>
      <w:fldChar w:fldCharType="begin"/>
    </w:r>
    <w:r>
      <w:rPr>
        <w:rStyle w:val="Numrodepage"/>
        <w:sz w:val="30"/>
        <w:szCs w:val="30"/>
      </w:rPr>
      <w:instrText xml:space="preserve"> </w:instrText>
    </w:r>
    <w:r w:rsidR="00967BEB">
      <w:rPr>
        <w:rStyle w:val="Numrodepage"/>
        <w:sz w:val="30"/>
        <w:szCs w:val="30"/>
      </w:rPr>
      <w:instrText>PAGE</w:instrText>
    </w:r>
    <w:r>
      <w:rPr>
        <w:rStyle w:val="Numrodepage"/>
        <w:sz w:val="30"/>
        <w:szCs w:val="30"/>
      </w:rPr>
      <w:instrText xml:space="preserve"> </w:instrText>
    </w:r>
    <w:r>
      <w:rPr>
        <w:rStyle w:val="Numrodepage"/>
        <w:sz w:val="30"/>
        <w:szCs w:val="30"/>
      </w:rPr>
      <w:fldChar w:fldCharType="separate"/>
    </w:r>
    <w:r w:rsidR="00241043">
      <w:rPr>
        <w:rStyle w:val="Numrodepage"/>
        <w:noProof/>
        <w:sz w:val="30"/>
        <w:szCs w:val="30"/>
      </w:rPr>
      <w:t>21</w:t>
    </w:r>
    <w:r>
      <w:rPr>
        <w:rStyle w:val="Numrodepage"/>
        <w:sz w:val="30"/>
        <w:szCs w:val="30"/>
      </w:rPr>
      <w:fldChar w:fldCharType="end"/>
    </w:r>
    <w:r>
      <w:rPr>
        <w:rStyle w:val="Numrodepage"/>
        <w:sz w:val="30"/>
        <w:szCs w:val="30"/>
      </w:rPr>
      <w:t xml:space="preserve"> 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29018" w14:textId="77777777" w:rsidR="004C75E2" w:rsidRDefault="004C75E2">
      <w:r>
        <w:separator/>
      </w:r>
    </w:p>
  </w:footnote>
  <w:footnote w:type="continuationSeparator" w:id="0">
    <w:p w14:paraId="1B3BE40B" w14:textId="77777777" w:rsidR="004C75E2" w:rsidRDefault="004C75E2">
      <w:r>
        <w:continuationSeparator/>
      </w:r>
    </w:p>
  </w:footnote>
  <w:footnote w:id="1">
    <w:p w14:paraId="3113E93C" w14:textId="77777777" w:rsidR="00BF7D4A" w:rsidRDefault="009D75A4" w:rsidP="009D75A4">
      <w:pPr>
        <w:pStyle w:val="Notedebasdepage"/>
        <w:rPr>
          <w:bCs/>
        </w:rPr>
      </w:pPr>
      <w:r>
        <w:rPr>
          <w:rStyle w:val="Appelnotedebasdep"/>
        </w:rPr>
        <w:footnoteRef/>
      </w:r>
      <w:r>
        <w:t xml:space="preserve"> W</w:t>
      </w:r>
      <w:r w:rsidR="00BF7D4A">
        <w:t xml:space="preserve">. </w:t>
      </w:r>
      <w:r>
        <w:rPr>
          <w:bCs/>
        </w:rPr>
        <w:t>Meyer-Forster</w:t>
      </w:r>
      <w:r w:rsidR="00BF7D4A">
        <w:rPr>
          <w:bCs/>
        </w:rPr>
        <w:t xml:space="preserve"> : </w:t>
      </w:r>
      <w:r>
        <w:rPr>
          <w:bCs/>
          <w:i/>
          <w:iCs/>
        </w:rPr>
        <w:t xml:space="preserve">Le Baron de </w:t>
      </w:r>
      <w:proofErr w:type="spellStart"/>
      <w:r>
        <w:rPr>
          <w:bCs/>
          <w:i/>
          <w:iCs/>
        </w:rPr>
        <w:t>Heidenstamm</w:t>
      </w:r>
      <w:proofErr w:type="spellEnd"/>
      <w:r w:rsidR="00BF7D4A">
        <w:rPr>
          <w:bCs/>
          <w:i/>
          <w:iCs/>
        </w:rPr>
        <w:t xml:space="preserve">. </w:t>
      </w:r>
      <w:r>
        <w:rPr>
          <w:bCs/>
        </w:rPr>
        <w:t>Première partie</w:t>
      </w:r>
      <w:r w:rsidR="00BF7D4A">
        <w:rPr>
          <w:bCs/>
        </w:rPr>
        <w:t xml:space="preserve">, </w:t>
      </w:r>
      <w:r>
        <w:rPr>
          <w:bCs/>
        </w:rPr>
        <w:t>I</w:t>
      </w:r>
      <w:r w:rsidR="00BF7D4A">
        <w:rPr>
          <w:bCs/>
        </w:rPr>
        <w:t>.</w:t>
      </w:r>
    </w:p>
    <w:p w14:paraId="7F329795" w14:textId="728D4819" w:rsidR="009D75A4" w:rsidRDefault="009D75A4" w:rsidP="009D75A4">
      <w:pPr>
        <w:pStyle w:val="Notedebasdepage"/>
      </w:pPr>
    </w:p>
  </w:footnote>
  <w:footnote w:id="2">
    <w:p w14:paraId="3FD6AB38" w14:textId="77777777" w:rsidR="00BF7D4A" w:rsidRDefault="009D75A4" w:rsidP="009D75A4">
      <w:pPr>
        <w:pStyle w:val="Notedebasdepage"/>
        <w:rPr>
          <w:bCs/>
          <w:i/>
          <w:iCs/>
        </w:rPr>
      </w:pPr>
      <w:r>
        <w:rPr>
          <w:rStyle w:val="Appelnotedebasdep"/>
        </w:rPr>
        <w:footnoteRef/>
      </w:r>
      <w:r>
        <w:t xml:space="preserve"> </w:t>
      </w:r>
      <w:r>
        <w:rPr>
          <w:bCs/>
          <w:i/>
          <w:iCs/>
        </w:rPr>
        <w:t>Histoire secrète de la Duchesse de Hanovre</w:t>
      </w:r>
      <w:r w:rsidR="00BF7D4A">
        <w:rPr>
          <w:bCs/>
          <w:i/>
          <w:iCs/>
        </w:rPr>
        <w:t xml:space="preserve">, </w:t>
      </w:r>
      <w:r>
        <w:rPr>
          <w:bCs/>
        </w:rPr>
        <w:t>notice publiée à Londres</w:t>
      </w:r>
      <w:r w:rsidR="00BF7D4A">
        <w:rPr>
          <w:bCs/>
        </w:rPr>
        <w:t xml:space="preserve">, </w:t>
      </w:r>
      <w:r>
        <w:rPr>
          <w:bCs/>
        </w:rPr>
        <w:t>en 1732</w:t>
      </w:r>
      <w:r w:rsidR="00BF7D4A">
        <w:rPr>
          <w:bCs/>
        </w:rPr>
        <w:t xml:space="preserve">, </w:t>
      </w:r>
      <w:r>
        <w:rPr>
          <w:bCs/>
        </w:rPr>
        <w:t>sans nom d</w:t>
      </w:r>
      <w:r w:rsidR="00BF7D4A">
        <w:rPr>
          <w:bCs/>
        </w:rPr>
        <w:t>’</w:t>
      </w:r>
      <w:r>
        <w:rPr>
          <w:bCs/>
        </w:rPr>
        <w:t>auteur et attribuée au baron de Bielefeld</w:t>
      </w:r>
      <w:r w:rsidR="00BF7D4A">
        <w:rPr>
          <w:bCs/>
        </w:rPr>
        <w:t xml:space="preserve">, </w:t>
      </w:r>
      <w:r>
        <w:rPr>
          <w:bCs/>
        </w:rPr>
        <w:t>chargé d</w:t>
      </w:r>
      <w:r w:rsidR="00BF7D4A">
        <w:rPr>
          <w:bCs/>
        </w:rPr>
        <w:t>’</w:t>
      </w:r>
      <w:r>
        <w:rPr>
          <w:bCs/>
        </w:rPr>
        <w:t>affaires de la Cour de Prusse à Hanovre</w:t>
      </w:r>
      <w:r w:rsidR="00BF7D4A">
        <w:rPr>
          <w:bCs/>
        </w:rPr>
        <w:t xml:space="preserve">. </w:t>
      </w:r>
      <w:r>
        <w:rPr>
          <w:bCs/>
        </w:rPr>
        <w:t>Pour cette indication bibliographique et les suivantes</w:t>
      </w:r>
      <w:r w:rsidR="00BF7D4A">
        <w:rPr>
          <w:bCs/>
        </w:rPr>
        <w:t xml:space="preserve">, </w:t>
      </w:r>
      <w:r>
        <w:rPr>
          <w:bCs/>
        </w:rPr>
        <w:t>j</w:t>
      </w:r>
      <w:r w:rsidR="00BF7D4A">
        <w:rPr>
          <w:bCs/>
        </w:rPr>
        <w:t>’</w:t>
      </w:r>
      <w:r>
        <w:rPr>
          <w:bCs/>
        </w:rPr>
        <w:t>ai complété les souvenirs que m</w:t>
      </w:r>
      <w:r w:rsidR="00BF7D4A">
        <w:rPr>
          <w:bCs/>
        </w:rPr>
        <w:t>’</w:t>
      </w:r>
      <w:r>
        <w:rPr>
          <w:bCs/>
        </w:rPr>
        <w:t>a lai</w:t>
      </w:r>
      <w:r>
        <w:rPr>
          <w:bCs/>
        </w:rPr>
        <w:t>s</w:t>
      </w:r>
      <w:r>
        <w:rPr>
          <w:bCs/>
        </w:rPr>
        <w:t xml:space="preserve">sés le récit de </w:t>
      </w:r>
      <w:proofErr w:type="spellStart"/>
      <w:r>
        <w:rPr>
          <w:bCs/>
        </w:rPr>
        <w:t>Vignerte</w:t>
      </w:r>
      <w:proofErr w:type="spellEnd"/>
      <w:r>
        <w:rPr>
          <w:bCs/>
        </w:rPr>
        <w:t xml:space="preserve"> à l</w:t>
      </w:r>
      <w:r w:rsidR="00BF7D4A">
        <w:rPr>
          <w:bCs/>
        </w:rPr>
        <w:t>’</w:t>
      </w:r>
      <w:r>
        <w:rPr>
          <w:bCs/>
        </w:rPr>
        <w:t>aide des articles de Blaze de Bury</w:t>
      </w:r>
      <w:r w:rsidR="00BF7D4A">
        <w:rPr>
          <w:bCs/>
        </w:rPr>
        <w:t xml:space="preserve">, </w:t>
      </w:r>
      <w:r>
        <w:rPr>
          <w:bCs/>
        </w:rPr>
        <w:t>parus dans la Revue des Deux Mondes</w:t>
      </w:r>
      <w:r w:rsidR="00BF7D4A">
        <w:rPr>
          <w:bCs/>
        </w:rPr>
        <w:t xml:space="preserve">, </w:t>
      </w:r>
      <w:r>
        <w:rPr>
          <w:bCs/>
        </w:rPr>
        <w:t>et réunis en 1855 en un volume intitulé</w:t>
      </w:r>
      <w:r w:rsidR="00BF7D4A">
        <w:rPr>
          <w:bCs/>
        </w:rPr>
        <w:t xml:space="preserve"> : </w:t>
      </w:r>
      <w:r>
        <w:rPr>
          <w:bCs/>
          <w:i/>
          <w:iCs/>
        </w:rPr>
        <w:t>Ép</w:t>
      </w:r>
      <w:r>
        <w:rPr>
          <w:bCs/>
          <w:i/>
          <w:iCs/>
        </w:rPr>
        <w:t>i</w:t>
      </w:r>
      <w:r>
        <w:rPr>
          <w:bCs/>
          <w:i/>
          <w:iCs/>
        </w:rPr>
        <w:t>sode de l</w:t>
      </w:r>
      <w:r w:rsidR="00BF7D4A">
        <w:rPr>
          <w:bCs/>
          <w:i/>
          <w:iCs/>
        </w:rPr>
        <w:t>’</w:t>
      </w:r>
      <w:r>
        <w:rPr>
          <w:bCs/>
          <w:i/>
          <w:iCs/>
        </w:rPr>
        <w:t>Histoire du Hanovre</w:t>
      </w:r>
      <w:r w:rsidR="00BF7D4A">
        <w:rPr>
          <w:bCs/>
          <w:i/>
          <w:iCs/>
        </w:rPr>
        <w:t xml:space="preserve">, </w:t>
      </w:r>
      <w:r>
        <w:rPr>
          <w:bCs/>
          <w:i/>
          <w:iCs/>
        </w:rPr>
        <w:t xml:space="preserve">Les </w:t>
      </w:r>
      <w:proofErr w:type="spellStart"/>
      <w:r>
        <w:rPr>
          <w:bCs/>
          <w:i/>
          <w:iCs/>
        </w:rPr>
        <w:t>Kœnigsmark</w:t>
      </w:r>
      <w:proofErr w:type="spellEnd"/>
      <w:r w:rsidR="00BF7D4A">
        <w:rPr>
          <w:bCs/>
          <w:i/>
          <w:iCs/>
        </w:rPr>
        <w:t>.</w:t>
      </w:r>
    </w:p>
    <w:p w14:paraId="52EE230B" w14:textId="63E769E7" w:rsidR="009D75A4" w:rsidRDefault="009D75A4" w:rsidP="009D75A4">
      <w:pPr>
        <w:pStyle w:val="Notedebasdepage"/>
      </w:pPr>
    </w:p>
  </w:footnote>
  <w:footnote w:id="3">
    <w:p w14:paraId="48E4B018" w14:textId="77777777" w:rsidR="00BF7D4A" w:rsidRDefault="009D75A4" w:rsidP="009D75A4">
      <w:pPr>
        <w:pStyle w:val="Notedebasdepage"/>
      </w:pPr>
      <w:r>
        <w:rPr>
          <w:rStyle w:val="Appelnotedebasdep"/>
        </w:rPr>
        <w:footnoteRef/>
      </w:r>
      <w:r>
        <w:t xml:space="preserve"> Blaze de Bury</w:t>
      </w:r>
      <w:r w:rsidR="00BF7D4A">
        <w:t xml:space="preserve">. </w:t>
      </w:r>
      <w:r>
        <w:rPr>
          <w:i/>
          <w:iCs/>
        </w:rPr>
        <w:t>Épisode de l</w:t>
      </w:r>
      <w:r w:rsidR="00BF7D4A">
        <w:rPr>
          <w:i/>
          <w:iCs/>
        </w:rPr>
        <w:t>’</w:t>
      </w:r>
      <w:r>
        <w:rPr>
          <w:i/>
          <w:iCs/>
        </w:rPr>
        <w:t>histoire du Hanovre</w:t>
      </w:r>
      <w:r w:rsidR="00BF7D4A">
        <w:rPr>
          <w:i/>
          <w:iCs/>
        </w:rPr>
        <w:t xml:space="preserve">. </w:t>
      </w:r>
      <w:r>
        <w:t>Notes et pièces justificatives</w:t>
      </w:r>
      <w:r w:rsidR="00BF7D4A">
        <w:t xml:space="preserve">, </w:t>
      </w:r>
      <w:r>
        <w:t>p</w:t>
      </w:r>
      <w:r w:rsidR="00BF7D4A">
        <w:t xml:space="preserve">. </w:t>
      </w:r>
      <w:r>
        <w:t>378</w:t>
      </w:r>
      <w:r w:rsidR="00BF7D4A">
        <w:t>.</w:t>
      </w:r>
    </w:p>
    <w:p w14:paraId="14C336D7" w14:textId="29735731" w:rsidR="009D75A4" w:rsidRDefault="009D75A4" w:rsidP="009D75A4">
      <w:pPr>
        <w:pStyle w:val="Notedebasdepage"/>
      </w:pPr>
    </w:p>
  </w:footnote>
  <w:footnote w:id="4">
    <w:p w14:paraId="401EB54C" w14:textId="77777777" w:rsidR="00BF7D4A" w:rsidRDefault="009D75A4" w:rsidP="009D75A4">
      <w:pPr>
        <w:pStyle w:val="Notedebasdepage"/>
        <w:rPr>
          <w:bCs/>
        </w:rPr>
      </w:pPr>
      <w:r>
        <w:rPr>
          <w:rStyle w:val="Appelnotedebasdep"/>
        </w:rPr>
        <w:footnoteRef/>
      </w:r>
      <w:r>
        <w:t xml:space="preserve"> </w:t>
      </w:r>
      <w:r>
        <w:rPr>
          <w:bCs/>
        </w:rPr>
        <w:t>Le Double de cette confession</w:t>
      </w:r>
      <w:r w:rsidR="00BF7D4A">
        <w:rPr>
          <w:bCs/>
        </w:rPr>
        <w:t xml:space="preserve">, </w:t>
      </w:r>
      <w:r>
        <w:rPr>
          <w:bCs/>
        </w:rPr>
        <w:t xml:space="preserve">intitulée </w:t>
      </w:r>
      <w:r w:rsidR="00BF7D4A">
        <w:rPr>
          <w:bCs/>
        </w:rPr>
        <w:t>« </w:t>
      </w:r>
      <w:r>
        <w:rPr>
          <w:bCs/>
          <w:i/>
          <w:iCs/>
        </w:rPr>
        <w:t>Oraison funèbre de la comtesse C</w:t>
      </w:r>
      <w:r w:rsidR="00BF7D4A">
        <w:rPr>
          <w:bCs/>
          <w:i/>
          <w:iCs/>
        </w:rPr>
        <w:t xml:space="preserve">. </w:t>
      </w:r>
      <w:r>
        <w:rPr>
          <w:bCs/>
          <w:i/>
          <w:iCs/>
        </w:rPr>
        <w:t>-E</w:t>
      </w:r>
      <w:r w:rsidR="00BF7D4A">
        <w:rPr>
          <w:bCs/>
          <w:i/>
          <w:iCs/>
        </w:rPr>
        <w:t xml:space="preserve">. </w:t>
      </w:r>
      <w:r>
        <w:rPr>
          <w:bCs/>
          <w:i/>
          <w:iCs/>
        </w:rPr>
        <w:t xml:space="preserve">de </w:t>
      </w:r>
      <w:proofErr w:type="spellStart"/>
      <w:r>
        <w:rPr>
          <w:bCs/>
          <w:i/>
          <w:iCs/>
        </w:rPr>
        <w:t>Platen</w:t>
      </w:r>
      <w:proofErr w:type="spellEnd"/>
      <w:r w:rsidR="00BF7D4A">
        <w:t> »</w:t>
      </w:r>
      <w:r>
        <w:rPr>
          <w:bCs/>
        </w:rPr>
        <w:t xml:space="preserve"> figure en pièce manuscrite dans les archives de Vienne</w:t>
      </w:r>
      <w:r w:rsidR="00BF7D4A">
        <w:rPr>
          <w:bCs/>
        </w:rPr>
        <w:t>.</w:t>
      </w:r>
    </w:p>
    <w:p w14:paraId="201B816B" w14:textId="08445287" w:rsidR="009D75A4" w:rsidRDefault="009D75A4" w:rsidP="009D75A4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D888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055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805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B4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1ED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3CB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65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441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8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4C2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308A6C0B"/>
    <w:multiLevelType w:val="hybridMultilevel"/>
    <w:tmpl w:val="5E0C6452"/>
    <w:lvl w:ilvl="0" w:tplc="17965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4A6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781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A2B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7E53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261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0B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F0A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C3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691385"/>
    <w:multiLevelType w:val="hybridMultilevel"/>
    <w:tmpl w:val="2EAA8648"/>
    <w:lvl w:ilvl="0" w:tplc="144E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508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98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42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B83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502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B0A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E4C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4E4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A91EB8"/>
    <w:multiLevelType w:val="hybridMultilevel"/>
    <w:tmpl w:val="47F4B040"/>
    <w:lvl w:ilvl="0" w:tplc="30B64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F0C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AC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D42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A8C9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CE7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7E85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B68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CF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E56A04"/>
    <w:multiLevelType w:val="hybridMultilevel"/>
    <w:tmpl w:val="AE8CBB82"/>
    <w:lvl w:ilvl="0" w:tplc="106C6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88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8C9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4CA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B4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4B4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FED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3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9913275">
    <w:abstractNumId w:val="11"/>
  </w:num>
  <w:num w:numId="2" w16cid:durableId="1127967657">
    <w:abstractNumId w:val="12"/>
  </w:num>
  <w:num w:numId="3" w16cid:durableId="1906992369">
    <w:abstractNumId w:val="13"/>
  </w:num>
  <w:num w:numId="4" w16cid:durableId="1041176434">
    <w:abstractNumId w:val="14"/>
  </w:num>
  <w:num w:numId="5" w16cid:durableId="716273118">
    <w:abstractNumId w:val="8"/>
  </w:num>
  <w:num w:numId="6" w16cid:durableId="390736936">
    <w:abstractNumId w:val="3"/>
  </w:num>
  <w:num w:numId="7" w16cid:durableId="634869597">
    <w:abstractNumId w:val="2"/>
  </w:num>
  <w:num w:numId="8" w16cid:durableId="1459254183">
    <w:abstractNumId w:val="1"/>
  </w:num>
  <w:num w:numId="9" w16cid:durableId="804355361">
    <w:abstractNumId w:val="0"/>
  </w:num>
  <w:num w:numId="10" w16cid:durableId="1079713704">
    <w:abstractNumId w:val="9"/>
  </w:num>
  <w:num w:numId="11" w16cid:durableId="937713052">
    <w:abstractNumId w:val="7"/>
  </w:num>
  <w:num w:numId="12" w16cid:durableId="1830487766">
    <w:abstractNumId w:val="6"/>
  </w:num>
  <w:num w:numId="13" w16cid:durableId="1816020907">
    <w:abstractNumId w:val="5"/>
  </w:num>
  <w:num w:numId="14" w16cid:durableId="668484573">
    <w:abstractNumId w:val="4"/>
  </w:num>
  <w:num w:numId="15" w16cid:durableId="6749663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9"/>
  <w:autoHyphenation/>
  <w:hyphenationZone w:val="284"/>
  <w:doNotHyphenateCaps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98"/>
    <w:rsid w:val="0000755E"/>
    <w:rsid w:val="000B4C4A"/>
    <w:rsid w:val="00241043"/>
    <w:rsid w:val="00242EF5"/>
    <w:rsid w:val="00295165"/>
    <w:rsid w:val="00320DB8"/>
    <w:rsid w:val="00342628"/>
    <w:rsid w:val="0038275D"/>
    <w:rsid w:val="004C75E2"/>
    <w:rsid w:val="0080308D"/>
    <w:rsid w:val="00967BEB"/>
    <w:rsid w:val="009D16BB"/>
    <w:rsid w:val="009D2E3D"/>
    <w:rsid w:val="009D75A4"/>
    <w:rsid w:val="00BF7D4A"/>
    <w:rsid w:val="00C90483"/>
    <w:rsid w:val="00F07D68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842D68"/>
  <w15:chartTrackingRefBased/>
  <w15:docId w15:val="{A897E439-C36C-40FA-99FA-11F4E2F3F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DB8"/>
    <w:pPr>
      <w:spacing w:before="240" w:after="240"/>
      <w:ind w:firstLine="680"/>
      <w:jc w:val="both"/>
    </w:pPr>
    <w:rPr>
      <w:rFonts w:ascii="Amasis30" w:hAnsi="Amasis30"/>
      <w:sz w:val="36"/>
      <w:szCs w:val="24"/>
    </w:rPr>
  </w:style>
  <w:style w:type="paragraph" w:styleId="Titre1">
    <w:name w:val="heading 1"/>
    <w:basedOn w:val="Normal"/>
    <w:next w:val="Normal"/>
    <w:qFormat/>
    <w:rsid w:val="00BF7D4A"/>
    <w:pPr>
      <w:keepNext/>
      <w:pageBreakBefore/>
      <w:suppressAutoHyphens/>
      <w:spacing w:before="960" w:after="720"/>
      <w:ind w:firstLine="0"/>
      <w:jc w:val="center"/>
      <w:outlineLvl w:val="0"/>
    </w:pPr>
    <w:rPr>
      <w:rFonts w:cs="Arial"/>
      <w:b/>
      <w:bCs/>
      <w:sz w:val="48"/>
      <w:szCs w:val="44"/>
    </w:rPr>
  </w:style>
  <w:style w:type="paragraph" w:styleId="Titre2">
    <w:name w:val="heading 2"/>
    <w:basedOn w:val="Normal"/>
    <w:next w:val="Normal"/>
    <w:qFormat/>
    <w:rsid w:val="00BF7D4A"/>
    <w:pPr>
      <w:keepNext/>
      <w:keepLines/>
      <w:suppressAutoHyphens/>
      <w:spacing w:before="960" w:after="720"/>
      <w:ind w:firstLine="0"/>
      <w:jc w:val="center"/>
      <w:outlineLvl w:val="1"/>
    </w:pPr>
    <w:rPr>
      <w:rFonts w:cs="Arial"/>
      <w:b/>
      <w:bCs/>
      <w:iCs/>
      <w:sz w:val="44"/>
      <w:szCs w:val="40"/>
    </w:rPr>
  </w:style>
  <w:style w:type="paragraph" w:styleId="Titre3">
    <w:name w:val="heading 3"/>
    <w:basedOn w:val="Normal"/>
    <w:next w:val="Normal"/>
    <w:qFormat/>
    <w:rsid w:val="00BF7D4A"/>
    <w:pPr>
      <w:keepNext/>
      <w:suppressAutoHyphens/>
      <w:spacing w:before="480"/>
      <w:ind w:firstLine="0"/>
      <w:jc w:val="center"/>
      <w:outlineLvl w:val="2"/>
    </w:pPr>
    <w:rPr>
      <w:rFonts w:cs="Arial"/>
      <w:b/>
      <w:bCs/>
      <w:sz w:val="40"/>
      <w:szCs w:val="36"/>
    </w:rPr>
  </w:style>
  <w:style w:type="character" w:default="1" w:styleId="Policepardfaut">
    <w:name w:val="Default Paragraph Font"/>
    <w:semiHidden/>
    <w:rsid w:val="00BF7D4A"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rsid w:val="00BF7D4A"/>
  </w:style>
  <w:style w:type="character" w:styleId="Lienhypertexte">
    <w:name w:val="Hyperlink"/>
    <w:uiPriority w:val="99"/>
    <w:rsid w:val="00BF7D4A"/>
    <w:rPr>
      <w:rFonts w:ascii="Amasis30" w:hAnsi="Amasis30"/>
      <w:color w:val="004080"/>
      <w:u w:val="single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M1">
    <w:name w:val="toc 1"/>
    <w:basedOn w:val="Normal"/>
    <w:next w:val="Normal"/>
    <w:autoRedefine/>
    <w:uiPriority w:val="39"/>
    <w:rsid w:val="00BF7D4A"/>
    <w:pPr>
      <w:tabs>
        <w:tab w:val="right" w:leader="dot" w:pos="9639"/>
      </w:tabs>
      <w:spacing w:before="180" w:after="180"/>
      <w:ind w:firstLine="0"/>
      <w:jc w:val="left"/>
    </w:pPr>
    <w:rPr>
      <w:bCs/>
      <w:iCs/>
      <w:noProof/>
      <w:color w:val="000080"/>
      <w:szCs w:val="28"/>
    </w:rPr>
  </w:style>
  <w:style w:type="paragraph" w:styleId="En-tte">
    <w:name w:val="header"/>
    <w:basedOn w:val="Normal"/>
    <w:rsid w:val="00BF7D4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F7D4A"/>
    <w:pPr>
      <w:tabs>
        <w:tab w:val="center" w:pos="4536"/>
        <w:tab w:val="right" w:pos="9072"/>
      </w:tabs>
      <w:ind w:firstLine="0"/>
      <w:jc w:val="center"/>
    </w:pPr>
    <w:rPr>
      <w:sz w:val="32"/>
    </w:rPr>
  </w:style>
  <w:style w:type="character" w:styleId="Numrodepage">
    <w:name w:val="page number"/>
    <w:basedOn w:val="Policepardfaut"/>
    <w:rsid w:val="00BF7D4A"/>
  </w:style>
  <w:style w:type="paragraph" w:styleId="TM2">
    <w:name w:val="toc 2"/>
    <w:basedOn w:val="Normal"/>
    <w:next w:val="Normal"/>
    <w:autoRedefine/>
    <w:uiPriority w:val="39"/>
    <w:rsid w:val="00BF7D4A"/>
    <w:pPr>
      <w:tabs>
        <w:tab w:val="right" w:leader="dot" w:pos="9639"/>
      </w:tabs>
      <w:spacing w:before="120" w:after="120"/>
      <w:ind w:left="284" w:firstLine="0"/>
      <w:jc w:val="left"/>
    </w:pPr>
    <w:rPr>
      <w:noProof/>
      <w:color w:val="000080"/>
      <w:sz w:val="34"/>
    </w:rPr>
  </w:style>
  <w:style w:type="paragraph" w:styleId="TM3">
    <w:name w:val="toc 3"/>
    <w:basedOn w:val="Normal"/>
    <w:next w:val="Normal"/>
    <w:autoRedefine/>
    <w:uiPriority w:val="39"/>
    <w:rsid w:val="00BF7D4A"/>
    <w:pPr>
      <w:tabs>
        <w:tab w:val="right" w:leader="dot" w:pos="9639"/>
      </w:tabs>
      <w:spacing w:before="120" w:after="120"/>
      <w:ind w:left="567" w:firstLine="0"/>
      <w:jc w:val="left"/>
    </w:pPr>
    <w:rPr>
      <w:color w:val="000080"/>
      <w:sz w:val="32"/>
    </w:rPr>
  </w:style>
  <w:style w:type="paragraph" w:styleId="TM4">
    <w:name w:val="toc 4"/>
    <w:basedOn w:val="Normal"/>
    <w:next w:val="Normal"/>
    <w:autoRedefine/>
    <w:semiHidden/>
    <w:rsid w:val="00BF7D4A"/>
    <w:pPr>
      <w:ind w:left="780"/>
    </w:pPr>
  </w:style>
  <w:style w:type="paragraph" w:styleId="TM5">
    <w:name w:val="toc 5"/>
    <w:basedOn w:val="Normal"/>
    <w:next w:val="Normal"/>
    <w:autoRedefine/>
    <w:semiHidden/>
    <w:rsid w:val="00BF7D4A"/>
    <w:pPr>
      <w:ind w:left="1040"/>
    </w:pPr>
  </w:style>
  <w:style w:type="paragraph" w:styleId="TM6">
    <w:name w:val="toc 6"/>
    <w:basedOn w:val="Normal"/>
    <w:next w:val="Normal"/>
    <w:autoRedefine/>
    <w:semiHidden/>
    <w:rsid w:val="00BF7D4A"/>
    <w:pPr>
      <w:ind w:left="1300"/>
    </w:pPr>
  </w:style>
  <w:style w:type="paragraph" w:styleId="TM7">
    <w:name w:val="toc 7"/>
    <w:basedOn w:val="Normal"/>
    <w:next w:val="Normal"/>
    <w:autoRedefine/>
    <w:semiHidden/>
    <w:rsid w:val="00BF7D4A"/>
    <w:pPr>
      <w:ind w:left="1560"/>
    </w:pPr>
  </w:style>
  <w:style w:type="paragraph" w:styleId="TM8">
    <w:name w:val="toc 8"/>
    <w:basedOn w:val="Normal"/>
    <w:next w:val="Normal"/>
    <w:autoRedefine/>
    <w:semiHidden/>
    <w:rsid w:val="00BF7D4A"/>
    <w:pPr>
      <w:ind w:left="1820"/>
    </w:pPr>
  </w:style>
  <w:style w:type="paragraph" w:styleId="TM9">
    <w:name w:val="toc 9"/>
    <w:basedOn w:val="Normal"/>
    <w:next w:val="Normal"/>
    <w:autoRedefine/>
    <w:semiHidden/>
    <w:rsid w:val="00BF7D4A"/>
    <w:pPr>
      <w:ind w:left="2080"/>
    </w:pPr>
  </w:style>
  <w:style w:type="character" w:styleId="Appelnotedebasdep">
    <w:name w:val="footnote reference"/>
    <w:qFormat/>
    <w:rsid w:val="00BF7D4A"/>
    <w:rPr>
      <w:rFonts w:ascii="Amasis30" w:hAnsi="Amasis30"/>
      <w:b/>
      <w:sz w:val="36"/>
      <w:vertAlign w:val="superscript"/>
    </w:rPr>
  </w:style>
  <w:style w:type="paragraph" w:styleId="Notedebasdepage">
    <w:name w:val="footnote text"/>
    <w:basedOn w:val="Taille-1Normal"/>
    <w:qFormat/>
    <w:rsid w:val="00BF7D4A"/>
    <w:rPr>
      <w:szCs w:val="30"/>
    </w:rPr>
  </w:style>
  <w:style w:type="paragraph" w:customStyle="1" w:styleId="Auteur">
    <w:name w:val="Auteur"/>
    <w:basedOn w:val="Normal"/>
    <w:rsid w:val="00BF7D4A"/>
    <w:pPr>
      <w:spacing w:before="0" w:after="1800"/>
      <w:ind w:right="851" w:firstLine="0"/>
      <w:jc w:val="right"/>
    </w:pPr>
    <w:rPr>
      <w:sz w:val="48"/>
    </w:rPr>
  </w:style>
  <w:style w:type="paragraph" w:customStyle="1" w:styleId="Titrelivre">
    <w:name w:val="Titre_livre"/>
    <w:basedOn w:val="Normal"/>
    <w:rsid w:val="00BF7D4A"/>
    <w:pPr>
      <w:spacing w:before="0" w:after="1200"/>
      <w:ind w:left="2268" w:right="851" w:firstLine="0"/>
      <w:jc w:val="right"/>
    </w:pPr>
    <w:rPr>
      <w:b/>
      <w:bCs/>
      <w:sz w:val="72"/>
    </w:rPr>
  </w:style>
  <w:style w:type="paragraph" w:customStyle="1" w:styleId="Soustitrelivre">
    <w:name w:val="Sous_titre_livre"/>
    <w:basedOn w:val="Normal"/>
    <w:rsid w:val="00BF7D4A"/>
    <w:pPr>
      <w:spacing w:before="0" w:after="2160"/>
      <w:ind w:left="2268" w:right="851" w:firstLine="0"/>
      <w:jc w:val="right"/>
    </w:pPr>
    <w:rPr>
      <w:bCs/>
      <w:sz w:val="44"/>
      <w:szCs w:val="36"/>
    </w:rPr>
  </w:style>
  <w:style w:type="paragraph" w:customStyle="1" w:styleId="Photoauteur">
    <w:name w:val="Photo_auteur"/>
    <w:basedOn w:val="Normal"/>
    <w:rsid w:val="00BF7D4A"/>
    <w:pPr>
      <w:spacing w:after="1080"/>
      <w:ind w:left="2268" w:firstLine="0"/>
      <w:jc w:val="center"/>
    </w:pPr>
    <w:rPr>
      <w:noProof/>
    </w:rPr>
  </w:style>
  <w:style w:type="paragraph" w:customStyle="1" w:styleId="DateSortie">
    <w:name w:val="Date_Sortie"/>
    <w:basedOn w:val="Normal"/>
    <w:rsid w:val="00BF7D4A"/>
    <w:pPr>
      <w:spacing w:before="0" w:after="0"/>
      <w:ind w:right="1418" w:firstLine="0"/>
      <w:jc w:val="right"/>
    </w:pPr>
    <w:rPr>
      <w:bCs/>
      <w:sz w:val="40"/>
    </w:rPr>
  </w:style>
  <w:style w:type="paragraph" w:customStyle="1" w:styleId="Titretablematires">
    <w:name w:val="Titre table matières"/>
    <w:basedOn w:val="Normal"/>
    <w:rsid w:val="00BF7D4A"/>
    <w:pPr>
      <w:pBdr>
        <w:top w:val="single" w:sz="8" w:space="1" w:color="auto"/>
        <w:bottom w:val="single" w:sz="8" w:space="1" w:color="auto"/>
      </w:pBdr>
      <w:ind w:left="2552" w:right="2552" w:firstLine="0"/>
      <w:jc w:val="center"/>
    </w:pPr>
    <w:rPr>
      <w:bCs/>
    </w:rPr>
  </w:style>
  <w:style w:type="paragraph" w:customStyle="1" w:styleId="Centr">
    <w:name w:val="Centré"/>
    <w:basedOn w:val="Normal"/>
    <w:rsid w:val="00BF7D4A"/>
    <w:pPr>
      <w:ind w:firstLine="0"/>
      <w:jc w:val="center"/>
    </w:pPr>
    <w:rPr>
      <w:szCs w:val="20"/>
    </w:rPr>
  </w:style>
  <w:style w:type="paragraph" w:customStyle="1" w:styleId="NormalSansIndent">
    <w:name w:val="NormalSansIndent"/>
    <w:basedOn w:val="Normal"/>
    <w:rsid w:val="00BF7D4A"/>
    <w:pPr>
      <w:ind w:firstLine="0"/>
    </w:pPr>
    <w:rPr>
      <w:szCs w:val="20"/>
    </w:rPr>
  </w:style>
  <w:style w:type="paragraph" w:customStyle="1" w:styleId="NormalSolidaire">
    <w:name w:val="NormalSolidaire"/>
    <w:basedOn w:val="Normal"/>
    <w:qFormat/>
    <w:rsid w:val="00BF7D4A"/>
    <w:pPr>
      <w:keepNext/>
    </w:pPr>
  </w:style>
  <w:style w:type="paragraph" w:customStyle="1" w:styleId="NormalSautPageAvant">
    <w:name w:val="NormalSautPageAvant"/>
    <w:basedOn w:val="Normal"/>
    <w:qFormat/>
    <w:rsid w:val="00BF7D4A"/>
    <w:pPr>
      <w:pageBreakBefore/>
    </w:pPr>
  </w:style>
  <w:style w:type="paragraph" w:customStyle="1" w:styleId="NormalEspAvtGrand">
    <w:name w:val="NormalEspAvtGrand"/>
    <w:basedOn w:val="Normal"/>
    <w:rsid w:val="00BF7D4A"/>
    <w:pPr>
      <w:spacing w:before="2640"/>
    </w:pPr>
    <w:rPr>
      <w:szCs w:val="20"/>
    </w:rPr>
  </w:style>
  <w:style w:type="paragraph" w:customStyle="1" w:styleId="CentrEspAvt0">
    <w:name w:val="CentréEspAvt0"/>
    <w:basedOn w:val="Centr"/>
    <w:next w:val="CentrEspAvt0EspApr0"/>
    <w:rsid w:val="00BF7D4A"/>
    <w:pPr>
      <w:spacing w:before="0"/>
    </w:pPr>
  </w:style>
  <w:style w:type="paragraph" w:customStyle="1" w:styleId="CentrEspApr0">
    <w:name w:val="CentréEspApr0"/>
    <w:basedOn w:val="Centr"/>
    <w:next w:val="Normal"/>
    <w:rsid w:val="00BF7D4A"/>
    <w:pPr>
      <w:spacing w:after="0"/>
    </w:pPr>
  </w:style>
  <w:style w:type="paragraph" w:customStyle="1" w:styleId="CentrEspAvt0EspApr0">
    <w:name w:val="CentréEspAvt0EspApr0"/>
    <w:basedOn w:val="Centr"/>
    <w:rsid w:val="00BF7D4A"/>
    <w:pPr>
      <w:spacing w:before="0" w:after="0"/>
    </w:pPr>
  </w:style>
  <w:style w:type="paragraph" w:customStyle="1" w:styleId="Droite">
    <w:name w:val="Droite"/>
    <w:basedOn w:val="Normal"/>
    <w:next w:val="Normal"/>
    <w:rsid w:val="00BF7D4A"/>
    <w:pPr>
      <w:ind w:firstLine="0"/>
      <w:jc w:val="right"/>
    </w:pPr>
    <w:rPr>
      <w:szCs w:val="20"/>
    </w:rPr>
  </w:style>
  <w:style w:type="paragraph" w:customStyle="1" w:styleId="DroiteRetraitGauche1X">
    <w:name w:val="DroiteRetraitGauche1X"/>
    <w:basedOn w:val="Droite"/>
    <w:next w:val="Normal"/>
    <w:rsid w:val="00BF7D4A"/>
    <w:pPr>
      <w:ind w:left="680"/>
    </w:pPr>
  </w:style>
  <w:style w:type="paragraph" w:customStyle="1" w:styleId="DroiteRetraitGauche2X">
    <w:name w:val="DroiteRetraitGauche2X"/>
    <w:basedOn w:val="Droite"/>
    <w:next w:val="Normal"/>
    <w:rsid w:val="00BF7D4A"/>
    <w:pPr>
      <w:ind w:left="1361"/>
    </w:pPr>
  </w:style>
  <w:style w:type="paragraph" w:customStyle="1" w:styleId="DroiteRetraitGauche3X">
    <w:name w:val="DroiteRetraitGauche3X"/>
    <w:basedOn w:val="Droite"/>
    <w:next w:val="Normal"/>
    <w:rsid w:val="00BF7D4A"/>
    <w:pPr>
      <w:ind w:left="2041"/>
    </w:pPr>
  </w:style>
  <w:style w:type="paragraph" w:customStyle="1" w:styleId="DroiteRetraitGauche4X">
    <w:name w:val="DroiteRetraitGauche4X"/>
    <w:basedOn w:val="Droite"/>
    <w:next w:val="Normal"/>
    <w:rsid w:val="00BF7D4A"/>
    <w:pPr>
      <w:ind w:left="2722"/>
    </w:pPr>
  </w:style>
  <w:style w:type="paragraph" w:customStyle="1" w:styleId="Taille-1Normal">
    <w:name w:val="Taille-1Normal"/>
    <w:basedOn w:val="Normal"/>
    <w:rsid w:val="00BF7D4A"/>
    <w:rPr>
      <w:sz w:val="32"/>
      <w:szCs w:val="28"/>
    </w:rPr>
  </w:style>
  <w:style w:type="paragraph" w:customStyle="1" w:styleId="Taille-1RetraitGauche1X">
    <w:name w:val="Taille-1RetraitGauche1X"/>
    <w:basedOn w:val="Taille-1Normal"/>
    <w:rsid w:val="00BF7D4A"/>
    <w:pPr>
      <w:ind w:left="680"/>
    </w:pPr>
    <w:rPr>
      <w:szCs w:val="20"/>
    </w:rPr>
  </w:style>
  <w:style w:type="paragraph" w:customStyle="1" w:styleId="Taille-1RetraitGauche2X">
    <w:name w:val="Taille-1RetraitGauche2X"/>
    <w:basedOn w:val="Taille-1Normal"/>
    <w:rsid w:val="00BF7D4A"/>
    <w:pPr>
      <w:ind w:left="1361"/>
    </w:pPr>
    <w:rPr>
      <w:szCs w:val="20"/>
    </w:rPr>
  </w:style>
  <w:style w:type="paragraph" w:customStyle="1" w:styleId="Taille-1RetraitGauche3X">
    <w:name w:val="Taille-1RetraitGauche3X"/>
    <w:basedOn w:val="Taille-1Normal"/>
    <w:rsid w:val="00BF7D4A"/>
    <w:pPr>
      <w:ind w:left="2041"/>
    </w:pPr>
    <w:rPr>
      <w:szCs w:val="20"/>
    </w:rPr>
  </w:style>
  <w:style w:type="paragraph" w:customStyle="1" w:styleId="Taille-1RetraitGauche1XIndent0">
    <w:name w:val="Taille-1RetraitGauche1XIndent0"/>
    <w:basedOn w:val="Taille-1RetraitGauche1X"/>
    <w:rsid w:val="00BF7D4A"/>
    <w:pPr>
      <w:ind w:firstLine="0"/>
    </w:pPr>
  </w:style>
  <w:style w:type="paragraph" w:customStyle="1" w:styleId="Taille-1RetraitGauche2XIndent0">
    <w:name w:val="Taille-1RetraitGauche2XIndent0"/>
    <w:basedOn w:val="Taille-1RetraitGauche2X"/>
    <w:rsid w:val="00BF7D4A"/>
    <w:pPr>
      <w:ind w:firstLine="0"/>
    </w:pPr>
  </w:style>
  <w:style w:type="paragraph" w:customStyle="1" w:styleId="Taille-1RetraitGauche3XIndent0">
    <w:name w:val="Taille-1RetraitGauche3XIndent0"/>
    <w:basedOn w:val="Taille-1RetraitGauche3X"/>
    <w:rsid w:val="00BF7D4A"/>
    <w:pPr>
      <w:ind w:firstLine="0"/>
    </w:pPr>
  </w:style>
  <w:style w:type="paragraph" w:customStyle="1" w:styleId="Taille-1RetraitGauche4XIndent0">
    <w:name w:val="Taille-1RetraitGauche4XIndent0"/>
    <w:basedOn w:val="Taille-1Normal"/>
    <w:rsid w:val="00BF7D4A"/>
    <w:pPr>
      <w:ind w:left="2722" w:firstLine="0"/>
    </w:pPr>
    <w:rPr>
      <w:szCs w:val="20"/>
    </w:rPr>
  </w:style>
  <w:style w:type="paragraph" w:customStyle="1" w:styleId="NormalRetraitGauche1X">
    <w:name w:val="NormalRetraitGauche1X"/>
    <w:basedOn w:val="Normal"/>
    <w:rsid w:val="00BF7D4A"/>
    <w:pPr>
      <w:ind w:left="680"/>
    </w:pPr>
    <w:rPr>
      <w:szCs w:val="20"/>
    </w:rPr>
  </w:style>
  <w:style w:type="paragraph" w:customStyle="1" w:styleId="NormalRetraitGauche2X">
    <w:name w:val="NormalRetraitGauche2X"/>
    <w:basedOn w:val="Normal"/>
    <w:rsid w:val="00BF7D4A"/>
    <w:pPr>
      <w:ind w:left="1361"/>
    </w:pPr>
    <w:rPr>
      <w:szCs w:val="20"/>
    </w:rPr>
  </w:style>
  <w:style w:type="paragraph" w:customStyle="1" w:styleId="NormalRetraitGauche3X">
    <w:name w:val="NormalRetraitGauche3X"/>
    <w:basedOn w:val="Normal"/>
    <w:rsid w:val="00BF7D4A"/>
    <w:pPr>
      <w:ind w:left="2041"/>
    </w:pPr>
    <w:rPr>
      <w:szCs w:val="20"/>
    </w:rPr>
  </w:style>
  <w:style w:type="paragraph" w:customStyle="1" w:styleId="NormalRetraitGauche1XIndent0">
    <w:name w:val="NormalRetraitGauche1XIndent0"/>
    <w:basedOn w:val="NormalRetraitGauche1X"/>
    <w:rsid w:val="00BF7D4A"/>
    <w:pPr>
      <w:ind w:firstLine="0"/>
    </w:pPr>
  </w:style>
  <w:style w:type="paragraph" w:customStyle="1" w:styleId="NormalRetraitGauche2XIndent0">
    <w:name w:val="NormalRetraitGauche2XIndent0"/>
    <w:basedOn w:val="NormalRetraitGauche2X"/>
    <w:rsid w:val="00BF7D4A"/>
    <w:pPr>
      <w:ind w:firstLine="0"/>
    </w:pPr>
  </w:style>
  <w:style w:type="paragraph" w:customStyle="1" w:styleId="NormalRetraitGauche3XIndent0">
    <w:name w:val="NormalRetraitGauche3XIndent0"/>
    <w:basedOn w:val="NormalRetraitGauche3X"/>
    <w:rsid w:val="00BF7D4A"/>
    <w:pPr>
      <w:ind w:firstLine="0"/>
    </w:pPr>
  </w:style>
  <w:style w:type="paragraph" w:customStyle="1" w:styleId="NormalRetraitGauche4XIndent0">
    <w:name w:val="NormalRetraitGauche4XIndent0"/>
    <w:basedOn w:val="Normal"/>
    <w:rsid w:val="00BF7D4A"/>
    <w:pPr>
      <w:ind w:left="2722" w:firstLine="0"/>
    </w:pPr>
    <w:rPr>
      <w:szCs w:val="20"/>
    </w:rPr>
  </w:style>
  <w:style w:type="paragraph" w:styleId="Notedefin">
    <w:name w:val="endnote text"/>
    <w:basedOn w:val="Taille-1Normal"/>
    <w:link w:val="NotedefinCar"/>
    <w:uiPriority w:val="99"/>
    <w:semiHidden/>
    <w:unhideWhenUsed/>
    <w:qFormat/>
    <w:rsid w:val="00BF7D4A"/>
    <w:rPr>
      <w:szCs w:val="20"/>
      <w:lang w:val="x-none" w:eastAsia="x-none"/>
    </w:rPr>
  </w:style>
  <w:style w:type="character" w:customStyle="1" w:styleId="NotedefinCar1">
    <w:name w:val="Note de fin Car1"/>
    <w:uiPriority w:val="99"/>
    <w:semiHidden/>
    <w:rsid w:val="005C4D38"/>
    <w:rPr>
      <w:rFonts w:ascii="Georgia" w:hAnsi="Georgia"/>
      <w:sz w:val="28"/>
    </w:rPr>
  </w:style>
  <w:style w:type="character" w:styleId="Appeldenotedefin">
    <w:name w:val="endnote reference"/>
    <w:uiPriority w:val="99"/>
    <w:unhideWhenUsed/>
    <w:qFormat/>
    <w:rsid w:val="00BF7D4A"/>
    <w:rPr>
      <w:rFonts w:ascii="Amasis30" w:hAnsi="Amasis30"/>
      <w:b/>
      <w:sz w:val="36"/>
      <w:vertAlign w:val="superscript"/>
    </w:rPr>
  </w:style>
  <w:style w:type="paragraph" w:customStyle="1" w:styleId="NormalSuspendu1X">
    <w:name w:val="NormalSuspendu1X"/>
    <w:basedOn w:val="Normal"/>
    <w:rsid w:val="00BF7D4A"/>
    <w:pPr>
      <w:ind w:left="680" w:hanging="680"/>
    </w:pPr>
    <w:rPr>
      <w:szCs w:val="20"/>
    </w:rPr>
  </w:style>
  <w:style w:type="paragraph" w:customStyle="1" w:styleId="NormalSuspendu1XRetrait1X">
    <w:name w:val="NormalSuspendu1XRetrait1X"/>
    <w:basedOn w:val="Normal"/>
    <w:rsid w:val="00BF7D4A"/>
    <w:pPr>
      <w:ind w:left="1360" w:hanging="680"/>
    </w:pPr>
  </w:style>
  <w:style w:type="paragraph" w:customStyle="1" w:styleId="NormalEspAvt0EspApr0">
    <w:name w:val="NormalEspAvt0EspApr0"/>
    <w:basedOn w:val="Normal"/>
    <w:rsid w:val="00BF7D4A"/>
    <w:pPr>
      <w:spacing w:before="0" w:after="0"/>
    </w:pPr>
    <w:rPr>
      <w:szCs w:val="20"/>
    </w:rPr>
  </w:style>
  <w:style w:type="paragraph" w:customStyle="1" w:styleId="NormalSuspendu1XRetrait2X">
    <w:name w:val="NormalSuspendu1XRetrait2X"/>
    <w:basedOn w:val="Normal"/>
    <w:rsid w:val="00BF7D4A"/>
    <w:pPr>
      <w:ind w:left="2041" w:hanging="680"/>
    </w:pPr>
  </w:style>
  <w:style w:type="paragraph" w:customStyle="1" w:styleId="NormalSuspendu1XRetrait3X">
    <w:name w:val="NormalSuspendu1XRetrait3X"/>
    <w:basedOn w:val="Normal"/>
    <w:rsid w:val="00BF7D4A"/>
    <w:pPr>
      <w:ind w:left="2721" w:hanging="680"/>
    </w:pPr>
    <w:rPr>
      <w:szCs w:val="20"/>
    </w:rPr>
  </w:style>
  <w:style w:type="paragraph" w:customStyle="1" w:styleId="NormalSuspendu1XRetrait4X">
    <w:name w:val="NormalSuspendu1XRetrait4X"/>
    <w:basedOn w:val="Normal"/>
    <w:rsid w:val="00BF7D4A"/>
    <w:pPr>
      <w:ind w:left="3402" w:hanging="680"/>
    </w:pPr>
    <w:rPr>
      <w:szCs w:val="20"/>
    </w:rPr>
  </w:style>
  <w:style w:type="character" w:customStyle="1" w:styleId="Taille-1Caracteres">
    <w:name w:val="Taille-1Caracteres"/>
    <w:qFormat/>
    <w:rsid w:val="00BF7D4A"/>
    <w:rPr>
      <w:sz w:val="32"/>
      <w:szCs w:val="20"/>
    </w:rPr>
  </w:style>
  <w:style w:type="character" w:customStyle="1" w:styleId="Absatz-Standardschriftart">
    <w:name w:val="Absatz-Standardschriftart"/>
    <w:rsid w:val="007A0A4A"/>
  </w:style>
  <w:style w:type="character" w:customStyle="1" w:styleId="WW-Absatz-Standardschriftart">
    <w:name w:val="WW-Absatz-Standardschriftart"/>
    <w:rsid w:val="007A0A4A"/>
  </w:style>
  <w:style w:type="character" w:customStyle="1" w:styleId="WW-Absatz-Standardschriftart1">
    <w:name w:val="WW-Absatz-Standardschriftart1"/>
    <w:rsid w:val="007A0A4A"/>
  </w:style>
  <w:style w:type="character" w:customStyle="1" w:styleId="WW-Absatz-Standardschriftart11">
    <w:name w:val="WW-Absatz-Standardschriftart11"/>
    <w:rsid w:val="007A0A4A"/>
  </w:style>
  <w:style w:type="character" w:customStyle="1" w:styleId="WW-Absatz-Standardschriftart111">
    <w:name w:val="WW-Absatz-Standardschriftart111"/>
    <w:rsid w:val="007A0A4A"/>
  </w:style>
  <w:style w:type="character" w:customStyle="1" w:styleId="WW-Absatz-Standardschriftart1111">
    <w:name w:val="WW-Absatz-Standardschriftart1111"/>
    <w:rsid w:val="007A0A4A"/>
  </w:style>
  <w:style w:type="character" w:customStyle="1" w:styleId="WW-Absatz-Standardschriftart11111">
    <w:name w:val="WW-Absatz-Standardschriftart11111"/>
    <w:rsid w:val="007A0A4A"/>
  </w:style>
  <w:style w:type="character" w:customStyle="1" w:styleId="WW-Absatz-Standardschriftart111111">
    <w:name w:val="WW-Absatz-Standardschriftart111111"/>
    <w:rsid w:val="007A0A4A"/>
  </w:style>
  <w:style w:type="character" w:customStyle="1" w:styleId="WW8Num5z0">
    <w:name w:val="WW8Num5z0"/>
    <w:rsid w:val="007A0A4A"/>
    <w:rPr>
      <w:rFonts w:ascii="Symbol" w:hAnsi="Symbol" w:cs="Symbol"/>
    </w:rPr>
  </w:style>
  <w:style w:type="character" w:customStyle="1" w:styleId="WW8Num6z0">
    <w:name w:val="WW8Num6z0"/>
    <w:rsid w:val="007A0A4A"/>
    <w:rPr>
      <w:rFonts w:ascii="Symbol" w:hAnsi="Symbol" w:cs="Symbol"/>
    </w:rPr>
  </w:style>
  <w:style w:type="character" w:customStyle="1" w:styleId="WW8Num7z0">
    <w:name w:val="WW8Num7z0"/>
    <w:rsid w:val="007A0A4A"/>
    <w:rPr>
      <w:rFonts w:ascii="Symbol" w:hAnsi="Symbol" w:cs="Symbol"/>
    </w:rPr>
  </w:style>
  <w:style w:type="character" w:customStyle="1" w:styleId="WW8Num8z0">
    <w:name w:val="WW8Num8z0"/>
    <w:rsid w:val="007A0A4A"/>
    <w:rPr>
      <w:rFonts w:ascii="Symbol" w:hAnsi="Symbol" w:cs="Symbol"/>
    </w:rPr>
  </w:style>
  <w:style w:type="character" w:customStyle="1" w:styleId="WW8Num10z0">
    <w:name w:val="WW8Num10z0"/>
    <w:rsid w:val="007A0A4A"/>
    <w:rPr>
      <w:rFonts w:ascii="Symbol" w:hAnsi="Symbol" w:cs="Symbol"/>
    </w:rPr>
  </w:style>
  <w:style w:type="character" w:customStyle="1" w:styleId="WW8Num11z0">
    <w:name w:val="WW8Num11z0"/>
    <w:rsid w:val="007A0A4A"/>
    <w:rPr>
      <w:rFonts w:ascii="Symbol" w:hAnsi="Symbol" w:cs="Symbol"/>
      <w:sz w:val="20"/>
    </w:rPr>
  </w:style>
  <w:style w:type="character" w:customStyle="1" w:styleId="WW8Num11z1">
    <w:name w:val="WW8Num11z1"/>
    <w:rsid w:val="007A0A4A"/>
    <w:rPr>
      <w:rFonts w:ascii="Courier New" w:hAnsi="Courier New" w:cs="Courier New"/>
      <w:sz w:val="20"/>
    </w:rPr>
  </w:style>
  <w:style w:type="character" w:customStyle="1" w:styleId="WW8Num11z2">
    <w:name w:val="WW8Num11z2"/>
    <w:rsid w:val="007A0A4A"/>
    <w:rPr>
      <w:rFonts w:ascii="Wingdings" w:hAnsi="Wingdings" w:cs="Wingdings"/>
      <w:sz w:val="20"/>
    </w:rPr>
  </w:style>
  <w:style w:type="character" w:customStyle="1" w:styleId="WW8Num12z0">
    <w:name w:val="WW8Num12z0"/>
    <w:rsid w:val="007A0A4A"/>
    <w:rPr>
      <w:rFonts w:ascii="Symbol" w:hAnsi="Symbol" w:cs="Symbol"/>
      <w:sz w:val="20"/>
    </w:rPr>
  </w:style>
  <w:style w:type="character" w:customStyle="1" w:styleId="WW8Num12z1">
    <w:name w:val="WW8Num12z1"/>
    <w:rsid w:val="007A0A4A"/>
    <w:rPr>
      <w:rFonts w:ascii="Courier New" w:hAnsi="Courier New" w:cs="Courier New"/>
      <w:sz w:val="20"/>
    </w:rPr>
  </w:style>
  <w:style w:type="character" w:customStyle="1" w:styleId="WW8Num12z2">
    <w:name w:val="WW8Num12z2"/>
    <w:rsid w:val="007A0A4A"/>
    <w:rPr>
      <w:rFonts w:ascii="Wingdings" w:hAnsi="Wingdings" w:cs="Wingdings"/>
      <w:sz w:val="20"/>
    </w:rPr>
  </w:style>
  <w:style w:type="character" w:customStyle="1" w:styleId="WW8Num13z0">
    <w:name w:val="WW8Num13z0"/>
    <w:rsid w:val="007A0A4A"/>
    <w:rPr>
      <w:rFonts w:ascii="Symbol" w:hAnsi="Symbol" w:cs="Symbol"/>
      <w:sz w:val="20"/>
    </w:rPr>
  </w:style>
  <w:style w:type="character" w:customStyle="1" w:styleId="WW8Num13z1">
    <w:name w:val="WW8Num13z1"/>
    <w:rsid w:val="007A0A4A"/>
    <w:rPr>
      <w:rFonts w:ascii="Courier New" w:hAnsi="Courier New" w:cs="Courier New"/>
      <w:sz w:val="20"/>
    </w:rPr>
  </w:style>
  <w:style w:type="character" w:customStyle="1" w:styleId="WW8Num13z2">
    <w:name w:val="WW8Num13z2"/>
    <w:rsid w:val="007A0A4A"/>
    <w:rPr>
      <w:rFonts w:ascii="Wingdings" w:hAnsi="Wingdings" w:cs="Wingdings"/>
      <w:sz w:val="20"/>
    </w:rPr>
  </w:style>
  <w:style w:type="character" w:customStyle="1" w:styleId="WW8Num14z0">
    <w:name w:val="WW8Num14z0"/>
    <w:rsid w:val="007A0A4A"/>
    <w:rPr>
      <w:rFonts w:ascii="Symbol" w:hAnsi="Symbol" w:cs="Symbol"/>
      <w:sz w:val="20"/>
    </w:rPr>
  </w:style>
  <w:style w:type="character" w:customStyle="1" w:styleId="WW8Num14z1">
    <w:name w:val="WW8Num14z1"/>
    <w:rsid w:val="007A0A4A"/>
    <w:rPr>
      <w:rFonts w:ascii="Courier New" w:hAnsi="Courier New" w:cs="Courier New"/>
      <w:sz w:val="20"/>
    </w:rPr>
  </w:style>
  <w:style w:type="character" w:customStyle="1" w:styleId="WW8Num14z2">
    <w:name w:val="WW8Num14z2"/>
    <w:rsid w:val="007A0A4A"/>
    <w:rPr>
      <w:rFonts w:ascii="Wingdings" w:hAnsi="Wingdings" w:cs="Wingdings"/>
      <w:sz w:val="20"/>
    </w:rPr>
  </w:style>
  <w:style w:type="character" w:customStyle="1" w:styleId="Policepardfaut1">
    <w:name w:val="Police par défaut1"/>
    <w:rsid w:val="007A0A4A"/>
  </w:style>
  <w:style w:type="character" w:customStyle="1" w:styleId="Caractresdenotedebasdepage">
    <w:name w:val="Caractères de note de bas de page"/>
    <w:rsid w:val="007A0A4A"/>
    <w:rPr>
      <w:rFonts w:ascii="Georgia" w:hAnsi="Georgia" w:cs="Georgia"/>
      <w:b/>
      <w:sz w:val="32"/>
      <w:vertAlign w:val="superscript"/>
    </w:rPr>
  </w:style>
  <w:style w:type="character" w:customStyle="1" w:styleId="NotedefinCar">
    <w:name w:val="Note de fin Car"/>
    <w:link w:val="Notedefin"/>
    <w:uiPriority w:val="99"/>
    <w:semiHidden/>
    <w:rsid w:val="00BF7D4A"/>
    <w:rPr>
      <w:rFonts w:ascii="Amasis30" w:hAnsi="Amasis30"/>
      <w:sz w:val="32"/>
      <w:lang w:val="x-none" w:eastAsia="x-none"/>
    </w:rPr>
  </w:style>
  <w:style w:type="character" w:customStyle="1" w:styleId="Caractresdenotedefin">
    <w:name w:val="Caractères de note de fin"/>
    <w:rsid w:val="007A0A4A"/>
    <w:rPr>
      <w:rFonts w:ascii="Georgia" w:hAnsi="Georgia" w:cs="Georgia"/>
      <w:b/>
      <w:sz w:val="32"/>
      <w:vertAlign w:val="superscript"/>
    </w:rPr>
  </w:style>
  <w:style w:type="character" w:styleId="Lienhypertextesuivivisit">
    <w:name w:val="FollowedHyperlink"/>
    <w:rsid w:val="007A0A4A"/>
    <w:rPr>
      <w:color w:val="800080"/>
      <w:u w:val="single"/>
    </w:rPr>
  </w:style>
  <w:style w:type="paragraph" w:customStyle="1" w:styleId="Titre10">
    <w:name w:val="Titre1"/>
    <w:basedOn w:val="Normal"/>
    <w:next w:val="Corpsdetexte"/>
    <w:rsid w:val="007A0A4A"/>
    <w:pPr>
      <w:keepNext/>
      <w:spacing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7A0A4A"/>
    <w:pPr>
      <w:spacing w:before="0" w:after="120"/>
    </w:pPr>
  </w:style>
  <w:style w:type="paragraph" w:styleId="Liste">
    <w:name w:val="List"/>
    <w:basedOn w:val="Corpsdetexte"/>
    <w:rsid w:val="007A0A4A"/>
    <w:rPr>
      <w:rFonts w:cs="Mangal"/>
    </w:rPr>
  </w:style>
  <w:style w:type="paragraph" w:customStyle="1" w:styleId="Lgende1">
    <w:name w:val="Légende1"/>
    <w:basedOn w:val="Normal"/>
    <w:rsid w:val="007A0A4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Normal"/>
    <w:rsid w:val="007A0A4A"/>
    <w:pPr>
      <w:suppressLineNumbers/>
    </w:pPr>
    <w:rPr>
      <w:rFonts w:cs="Mangal"/>
    </w:rPr>
  </w:style>
  <w:style w:type="paragraph" w:styleId="Explorateurdedocuments0">
    <w:name w:val="Document Map"/>
    <w:basedOn w:val="Normal"/>
    <w:rsid w:val="00BF7D4A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7A0A4A"/>
    <w:pPr>
      <w:spacing w:before="280" w:after="280"/>
      <w:ind w:firstLine="0"/>
      <w:jc w:val="left"/>
    </w:pPr>
    <w:rPr>
      <w:rFonts w:ascii="Times New Roman" w:hAnsi="Times New Roman"/>
      <w:sz w:val="24"/>
    </w:rPr>
  </w:style>
  <w:style w:type="paragraph" w:styleId="Retrait1religne">
    <w:name w:val="Body Text First Indent"/>
    <w:basedOn w:val="Corpsdetexte"/>
    <w:rsid w:val="007A0A4A"/>
    <w:pPr>
      <w:ind w:firstLine="283"/>
    </w:pPr>
  </w:style>
  <w:style w:type="paragraph" w:styleId="Textedebulles">
    <w:name w:val="Balloon Text"/>
    <w:basedOn w:val="Normal"/>
    <w:semiHidden/>
    <w:rsid w:val="007A0A4A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7A0A4A"/>
    <w:rPr>
      <w:sz w:val="16"/>
      <w:szCs w:val="16"/>
    </w:rPr>
  </w:style>
  <w:style w:type="paragraph" w:styleId="Commentaire">
    <w:name w:val="annotation text"/>
    <w:basedOn w:val="Normal"/>
    <w:semiHidden/>
    <w:rsid w:val="007A0A4A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A0A4A"/>
    <w:rPr>
      <w:b/>
      <w:bCs/>
    </w:rPr>
  </w:style>
  <w:style w:type="paragraph" w:styleId="Rvision">
    <w:name w:val="Revision"/>
    <w:hidden/>
    <w:uiPriority w:val="71"/>
    <w:rsid w:val="0000755E"/>
    <w:rPr>
      <w:rFonts w:ascii="Georgia" w:hAnsi="Georgia"/>
      <w:sz w:val="32"/>
      <w:szCs w:val="24"/>
    </w:rPr>
  </w:style>
  <w:style w:type="paragraph" w:customStyle="1" w:styleId="Etoile">
    <w:name w:val="Etoile"/>
    <w:basedOn w:val="Normal"/>
    <w:qFormat/>
    <w:rsid w:val="00BF7D4A"/>
    <w:pPr>
      <w:ind w:firstLine="0"/>
      <w:jc w:val="center"/>
    </w:pPr>
    <w:rPr>
      <w:b/>
      <w:sz w:val="40"/>
      <w:szCs w:val="28"/>
    </w:rPr>
  </w:style>
  <w:style w:type="paragraph" w:customStyle="1" w:styleId="Taille-1Suspendu1XRetrait1XEsp0">
    <w:name w:val="Taille-1Suspendu1XRetrait1XEsp0"/>
    <w:basedOn w:val="Taille-1RetraitGauche1X"/>
    <w:qFormat/>
    <w:rsid w:val="00BF7D4A"/>
    <w:pPr>
      <w:spacing w:before="0" w:after="0"/>
      <w:ind w:left="1360" w:hanging="680"/>
    </w:pPr>
  </w:style>
  <w:style w:type="character" w:styleId="Mentionnonrsolue">
    <w:name w:val="Unresolved Mention"/>
    <w:uiPriority w:val="99"/>
    <w:semiHidden/>
    <w:unhideWhenUsed/>
    <w:rsid w:val="00BF7D4A"/>
    <w:rPr>
      <w:color w:val="605E5C"/>
      <w:shd w:val="clear" w:color="auto" w:fill="E1DFDD"/>
    </w:rPr>
  </w:style>
  <w:style w:type="paragraph" w:customStyle="1" w:styleId="Taille-1Suspendu1XRetrait2XEsp0">
    <w:name w:val="Taille-1Suspendu1XRetrait2XEsp0"/>
    <w:basedOn w:val="Taille-1RetraitGauche2X"/>
    <w:qFormat/>
    <w:rsid w:val="00BF7D4A"/>
    <w:pPr>
      <w:spacing w:before="0" w:after="0"/>
      <w:ind w:left="2041" w:hanging="680"/>
      <w:jc w:val="left"/>
    </w:pPr>
    <w:rPr>
      <w:szCs w:val="28"/>
    </w:rPr>
  </w:style>
  <w:style w:type="paragraph" w:customStyle="1" w:styleId="NormalSuspendu1XRetrait1XEsp0">
    <w:name w:val="NormalSuspendu1XRetrait1XEsp0"/>
    <w:basedOn w:val="NormalSuspendu1XRetrait1X"/>
    <w:qFormat/>
    <w:rsid w:val="00BF7D4A"/>
    <w:pPr>
      <w:spacing w:before="0" w:after="0"/>
    </w:pPr>
  </w:style>
  <w:style w:type="paragraph" w:customStyle="1" w:styleId="NormalSuspendu1XEsp0">
    <w:name w:val="NormalSuspendu1XEsp0"/>
    <w:basedOn w:val="NormalSuspendu1X"/>
    <w:qFormat/>
    <w:rsid w:val="00BF7D4A"/>
    <w:pPr>
      <w:spacing w:before="0" w:after="0"/>
    </w:pPr>
  </w:style>
  <w:style w:type="paragraph" w:customStyle="1" w:styleId="NormalSuspendu1XRetrait2XEsp0">
    <w:name w:val="NormalSuspendu1XRetrait2XEsp0"/>
    <w:basedOn w:val="NormalSuspendu1XRetrait2X"/>
    <w:qFormat/>
    <w:rsid w:val="00BF7D4A"/>
    <w:pPr>
      <w:spacing w:before="0" w:after="0"/>
    </w:pPr>
  </w:style>
  <w:style w:type="paragraph" w:customStyle="1" w:styleId="ParagrapheVideNormal">
    <w:name w:val="ParagrapheVideNormal"/>
    <w:basedOn w:val="Normal"/>
    <w:next w:val="Normal"/>
    <w:qFormat/>
    <w:rsid w:val="00BF7D4A"/>
  </w:style>
  <w:style w:type="paragraph" w:customStyle="1" w:styleId="ParagrapheVideNormal2">
    <w:name w:val="ParagrapheVideNormal2"/>
    <w:basedOn w:val="ParagrapheVideNormal"/>
    <w:next w:val="Normal"/>
    <w:qFormat/>
    <w:rsid w:val="00BF7D4A"/>
  </w:style>
  <w:style w:type="paragraph" w:customStyle="1" w:styleId="Image">
    <w:name w:val="Image"/>
    <w:basedOn w:val="Centr"/>
    <w:next w:val="Normal"/>
    <w:qFormat/>
    <w:rsid w:val="00BF7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ebooksgratuit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roups.google.com/g/ebooksgratuits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Modeles\Ebooks\livr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livres.dot</Template>
  <TotalTime>8</TotalTime>
  <Pages>1</Pages>
  <Words>59084</Words>
  <Characters>324967</Characters>
  <Application>Microsoft Office Word</Application>
  <DocSecurity>0</DocSecurity>
  <Lines>2708</Lines>
  <Paragraphs>766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KOENIGSMARK</vt:lpstr>
      <vt:lpstr>KOENIGSMARK</vt:lpstr>
    </vt:vector>
  </TitlesOfParts>
  <Company>Ebooks libres et gratuits</Company>
  <LinksUpToDate>false</LinksUpToDate>
  <CharactersWithSpaces>383285</CharactersWithSpaces>
  <SharedDoc>false</SharedDoc>
  <HLinks>
    <vt:vector size="126" baseType="variant">
      <vt:variant>
        <vt:i4>2293820</vt:i4>
      </vt:variant>
      <vt:variant>
        <vt:i4>126</vt:i4>
      </vt:variant>
      <vt:variant>
        <vt:i4>0</vt:i4>
      </vt:variant>
      <vt:variant>
        <vt:i4>5</vt:i4>
      </vt:variant>
      <vt:variant>
        <vt:lpwstr>http://www.ebooksgratuits.com/</vt:lpwstr>
      </vt:variant>
      <vt:variant>
        <vt:lpwstr/>
      </vt:variant>
      <vt:variant>
        <vt:i4>7929972</vt:i4>
      </vt:variant>
      <vt:variant>
        <vt:i4>123</vt:i4>
      </vt:variant>
      <vt:variant>
        <vt:i4>0</vt:i4>
      </vt:variant>
      <vt:variant>
        <vt:i4>5</vt:i4>
      </vt:variant>
      <vt:variant>
        <vt:lpwstr>http://fr.groups.yahoo.com/group/ebooksgratuits</vt:lpwstr>
      </vt:variant>
      <vt:variant>
        <vt:lpwstr/>
      </vt:variant>
      <vt:variant>
        <vt:i4>1900592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_Toc344049372</vt:lpwstr>
      </vt:variant>
      <vt:variant>
        <vt:i4>1900592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_Toc344049371</vt:lpwstr>
      </vt:variant>
      <vt:variant>
        <vt:i4>1900592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_Toc344049370</vt:lpwstr>
      </vt:variant>
      <vt:variant>
        <vt:i4>1835056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_Toc344049369</vt:lpwstr>
      </vt:variant>
      <vt:variant>
        <vt:i4>1835056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_Toc344049368</vt:lpwstr>
      </vt:variant>
      <vt:variant>
        <vt:i4>1835056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_Toc344049367</vt:lpwstr>
      </vt:variant>
      <vt:variant>
        <vt:i4>1835056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_Toc344049366</vt:lpwstr>
      </vt:variant>
      <vt:variant>
        <vt:i4>1835056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_Toc344049365</vt:lpwstr>
      </vt:variant>
      <vt:variant>
        <vt:i4>1835056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_Toc344049364</vt:lpwstr>
      </vt:variant>
      <vt:variant>
        <vt:i4>1835056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_Toc344049363</vt:lpwstr>
      </vt:variant>
      <vt:variant>
        <vt:i4>1835056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_Toc344049362</vt:lpwstr>
      </vt:variant>
      <vt:variant>
        <vt:i4>1835056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_Toc344049361</vt:lpwstr>
      </vt:variant>
      <vt:variant>
        <vt:i4>1835056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_Toc344049360</vt:lpwstr>
      </vt:variant>
      <vt:variant>
        <vt:i4>2031664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_Toc344049359</vt:lpwstr>
      </vt:variant>
      <vt:variant>
        <vt:i4>2031664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_Toc344049358</vt:lpwstr>
      </vt:variant>
      <vt:variant>
        <vt:i4>2031664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_Toc344049357</vt:lpwstr>
      </vt:variant>
      <vt:variant>
        <vt:i4>2031664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_Toc344049356</vt:lpwstr>
      </vt:variant>
      <vt:variant>
        <vt:i4>2031664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_Toc344049355</vt:lpwstr>
      </vt:variant>
      <vt:variant>
        <vt:i4>2031664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_Toc344049354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Koenigsmark</dc:title>
  <dc:subject>Romans</dc:subject>
  <dc:creator>Pierre Benoit</dc:creator>
  <cp:keywords/>
  <dc:description>Pendant la guerre de 1914-1918, dans les tranchées, le lieutenant Raoul Vignerte, commandant d'un régiment, apprend la mort d'un ennemi, et découvre que celui-ci est du Lautenbourg. Sur l'insistance de son camarade, il se confie, il revient sur sa vie, son aventure au Grand-duché de Lautenbourg-Detmold...</dc:description>
  <cp:lastModifiedBy>Cool Micro</cp:lastModifiedBy>
  <cp:revision>7</cp:revision>
  <cp:lastPrinted>2025-05-05T15:17:00Z</cp:lastPrinted>
  <dcterms:created xsi:type="dcterms:W3CDTF">2025-05-05T15:10:00Z</dcterms:created>
  <dcterms:modified xsi:type="dcterms:W3CDTF">2025-05-05T15:18:00Z</dcterms:modified>
  <cp:category>Romans</cp:category>
</cp:coreProperties>
</file>