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3D623" w14:textId="55CAA613" w:rsidR="006455E5" w:rsidRDefault="00CF6BC8" w:rsidP="006455E5">
      <w:pPr>
        <w:pStyle w:val="Photoauteur"/>
      </w:pPr>
      <w:r>
        <w:drawing>
          <wp:anchor distT="0" distB="0" distL="114300" distR="114300" simplePos="0" relativeHeight="251657728" behindDoc="0" locked="0" layoutInCell="1" allowOverlap="1" wp14:anchorId="196046CE" wp14:editId="5835DC63">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29A7">
        <w:drawing>
          <wp:inline distT="0" distB="0" distL="0" distR="0" wp14:anchorId="41CF28ED" wp14:editId="4338860B">
            <wp:extent cx="4593590" cy="6386195"/>
            <wp:effectExtent l="0" t="0" r="0" b="0"/>
            <wp:docPr id="3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3590" cy="6386195"/>
                    </a:xfrm>
                    <a:prstGeom prst="rect">
                      <a:avLst/>
                    </a:prstGeom>
                    <a:noFill/>
                    <a:ln>
                      <a:noFill/>
                    </a:ln>
                  </pic:spPr>
                </pic:pic>
              </a:graphicData>
            </a:graphic>
          </wp:inline>
        </w:drawing>
      </w:r>
    </w:p>
    <w:p w14:paraId="69BDEEDE" w14:textId="01D47908" w:rsidR="00033562" w:rsidRDefault="00BE1106">
      <w:pPr>
        <w:pStyle w:val="Auteur"/>
      </w:pPr>
      <w:r>
        <w:t>Jean-Richard Bloch</w:t>
      </w:r>
    </w:p>
    <w:p w14:paraId="3681A473" w14:textId="3B25E8FA" w:rsidR="00033562" w:rsidRPr="00922199" w:rsidRDefault="006455E5" w:rsidP="00922199">
      <w:pPr>
        <w:pStyle w:val="Titrelivre"/>
      </w:pPr>
      <w:r w:rsidRPr="00922199">
        <w:t xml:space="preserve">… </w:t>
      </w:r>
      <w:r w:rsidR="00BE1106" w:rsidRPr="00922199">
        <w:t>&amp; Cie</w:t>
      </w:r>
    </w:p>
    <w:p w14:paraId="203C853C" w14:textId="0FE65081" w:rsidR="00033562" w:rsidRDefault="00BE1106">
      <w:pPr>
        <w:pStyle w:val="DateSortie"/>
      </w:pPr>
      <w:r>
        <w:t>1917</w:t>
      </w:r>
    </w:p>
    <w:p w14:paraId="4CD00558" w14:textId="77777777" w:rsidR="00033562" w:rsidRPr="002666CE" w:rsidRDefault="00033562" w:rsidP="00BE2173">
      <w:pPr>
        <w:pStyle w:val="DateSortie"/>
        <w:sectPr w:rsidR="00033562" w:rsidRPr="002666CE">
          <w:footerReference w:type="default" r:id="rId10"/>
          <w:pgSz w:w="11906" w:h="16838" w:code="9"/>
          <w:pgMar w:top="0" w:right="0" w:bottom="0" w:left="0" w:header="0" w:footer="0" w:gutter="0"/>
          <w:cols w:space="708"/>
          <w:titlePg/>
          <w:docGrid w:linePitch="360"/>
        </w:sectPr>
      </w:pPr>
    </w:p>
    <w:p w14:paraId="6369E3CC" w14:textId="77777777" w:rsidR="00033562" w:rsidRDefault="00033562" w:rsidP="006455E5">
      <w:pPr>
        <w:pStyle w:val="Titretablematires"/>
      </w:pPr>
      <w:r>
        <w:lastRenderedPageBreak/>
        <w:t>Table des matières</w:t>
      </w:r>
    </w:p>
    <w:p w14:paraId="7054F959" w14:textId="77777777" w:rsidR="00033562" w:rsidRDefault="00033562"/>
    <w:p w14:paraId="4848F07F" w14:textId="46BE87D6" w:rsidR="00D6153E"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7888805" w:history="1">
        <w:r w:rsidR="00D6153E" w:rsidRPr="00010E8F">
          <w:rPr>
            <w:rStyle w:val="Lienhypertexte"/>
          </w:rPr>
          <w:t>Préface datée du 18 août 1912</w:t>
        </w:r>
        <w:r w:rsidR="00D6153E">
          <w:rPr>
            <w:webHidden/>
          </w:rPr>
          <w:tab/>
        </w:r>
        <w:r w:rsidR="00D6153E">
          <w:rPr>
            <w:webHidden/>
          </w:rPr>
          <w:fldChar w:fldCharType="begin"/>
        </w:r>
        <w:r w:rsidR="00D6153E">
          <w:rPr>
            <w:webHidden/>
          </w:rPr>
          <w:instrText xml:space="preserve"> PAGEREF _Toc197888805 \h </w:instrText>
        </w:r>
        <w:r w:rsidR="00D6153E">
          <w:rPr>
            <w:webHidden/>
          </w:rPr>
        </w:r>
        <w:r w:rsidR="00D6153E">
          <w:rPr>
            <w:webHidden/>
          </w:rPr>
          <w:fldChar w:fldCharType="separate"/>
        </w:r>
        <w:r w:rsidR="009819A6">
          <w:rPr>
            <w:webHidden/>
          </w:rPr>
          <w:t>4</w:t>
        </w:r>
        <w:r w:rsidR="00D6153E">
          <w:rPr>
            <w:webHidden/>
          </w:rPr>
          <w:fldChar w:fldCharType="end"/>
        </w:r>
      </w:hyperlink>
    </w:p>
    <w:p w14:paraId="313F0EFB" w14:textId="178B7D27"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06" w:history="1">
        <w:r w:rsidRPr="00010E8F">
          <w:rPr>
            <w:rStyle w:val="Lienhypertexte"/>
          </w:rPr>
          <w:t>Préface écrite à Florence, le 18 mai 1914</w:t>
        </w:r>
        <w:r>
          <w:rPr>
            <w:webHidden/>
          </w:rPr>
          <w:tab/>
        </w:r>
        <w:r>
          <w:rPr>
            <w:webHidden/>
          </w:rPr>
          <w:fldChar w:fldCharType="begin"/>
        </w:r>
        <w:r>
          <w:rPr>
            <w:webHidden/>
          </w:rPr>
          <w:instrText xml:space="preserve"> PAGEREF _Toc197888806 \h </w:instrText>
        </w:r>
        <w:r>
          <w:rPr>
            <w:webHidden/>
          </w:rPr>
        </w:r>
        <w:r>
          <w:rPr>
            <w:webHidden/>
          </w:rPr>
          <w:fldChar w:fldCharType="separate"/>
        </w:r>
        <w:r w:rsidR="009819A6">
          <w:rPr>
            <w:webHidden/>
          </w:rPr>
          <w:t>7</w:t>
        </w:r>
        <w:r>
          <w:rPr>
            <w:webHidden/>
          </w:rPr>
          <w:fldChar w:fldCharType="end"/>
        </w:r>
      </w:hyperlink>
    </w:p>
    <w:p w14:paraId="5B2E7AAA" w14:textId="6EEA31BD"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07" w:history="1">
        <w:r w:rsidRPr="00010E8F">
          <w:rPr>
            <w:rStyle w:val="Lienhypertexte"/>
          </w:rPr>
          <w:t>Avertissement de la première édition</w:t>
        </w:r>
        <w:r>
          <w:rPr>
            <w:webHidden/>
          </w:rPr>
          <w:tab/>
        </w:r>
        <w:r>
          <w:rPr>
            <w:webHidden/>
          </w:rPr>
          <w:fldChar w:fldCharType="begin"/>
        </w:r>
        <w:r>
          <w:rPr>
            <w:webHidden/>
          </w:rPr>
          <w:instrText xml:space="preserve"> PAGEREF _Toc197888807 \h </w:instrText>
        </w:r>
        <w:r>
          <w:rPr>
            <w:webHidden/>
          </w:rPr>
        </w:r>
        <w:r>
          <w:rPr>
            <w:webHidden/>
          </w:rPr>
          <w:fldChar w:fldCharType="separate"/>
        </w:r>
        <w:r w:rsidR="009819A6">
          <w:rPr>
            <w:webHidden/>
          </w:rPr>
          <w:t>10</w:t>
        </w:r>
        <w:r>
          <w:rPr>
            <w:webHidden/>
          </w:rPr>
          <w:fldChar w:fldCharType="end"/>
        </w:r>
      </w:hyperlink>
    </w:p>
    <w:p w14:paraId="2124B08A" w14:textId="21AA49AA"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08" w:history="1">
        <w:r w:rsidRPr="00010E8F">
          <w:rPr>
            <w:rStyle w:val="Lienhypertexte"/>
          </w:rPr>
          <w:t>Avertissement de l’édition de 1925</w:t>
        </w:r>
        <w:r>
          <w:rPr>
            <w:webHidden/>
          </w:rPr>
          <w:tab/>
        </w:r>
        <w:r>
          <w:rPr>
            <w:webHidden/>
          </w:rPr>
          <w:fldChar w:fldCharType="begin"/>
        </w:r>
        <w:r>
          <w:rPr>
            <w:webHidden/>
          </w:rPr>
          <w:instrText xml:space="preserve"> PAGEREF _Toc197888808 \h </w:instrText>
        </w:r>
        <w:r>
          <w:rPr>
            <w:webHidden/>
          </w:rPr>
        </w:r>
        <w:r>
          <w:rPr>
            <w:webHidden/>
          </w:rPr>
          <w:fldChar w:fldCharType="separate"/>
        </w:r>
        <w:r w:rsidR="009819A6">
          <w:rPr>
            <w:webHidden/>
          </w:rPr>
          <w:t>11</w:t>
        </w:r>
        <w:r>
          <w:rPr>
            <w:webHidden/>
          </w:rPr>
          <w:fldChar w:fldCharType="end"/>
        </w:r>
      </w:hyperlink>
    </w:p>
    <w:p w14:paraId="17955D60" w14:textId="42AFFD26"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09" w:history="1">
        <w:r w:rsidRPr="00010E8F">
          <w:rPr>
            <w:rStyle w:val="Lienhypertexte"/>
          </w:rPr>
          <w:t>1</w:t>
        </w:r>
        <w:r w:rsidRPr="00010E8F">
          <w:rPr>
            <w:rStyle w:val="Lienhypertexte"/>
            <w:vertAlign w:val="superscript"/>
          </w:rPr>
          <w:t>ère</w:t>
        </w:r>
        <w:r w:rsidRPr="00010E8F">
          <w:rPr>
            <w:rStyle w:val="Lienhypertexte"/>
          </w:rPr>
          <w:t xml:space="preserve"> partie  1871</w:t>
        </w:r>
        <w:r>
          <w:rPr>
            <w:webHidden/>
          </w:rPr>
          <w:tab/>
        </w:r>
        <w:r>
          <w:rPr>
            <w:webHidden/>
          </w:rPr>
          <w:fldChar w:fldCharType="begin"/>
        </w:r>
        <w:r>
          <w:rPr>
            <w:webHidden/>
          </w:rPr>
          <w:instrText xml:space="preserve"> PAGEREF _Toc197888809 \h </w:instrText>
        </w:r>
        <w:r>
          <w:rPr>
            <w:webHidden/>
          </w:rPr>
        </w:r>
        <w:r>
          <w:rPr>
            <w:webHidden/>
          </w:rPr>
          <w:fldChar w:fldCharType="separate"/>
        </w:r>
        <w:r w:rsidR="009819A6">
          <w:rPr>
            <w:webHidden/>
          </w:rPr>
          <w:t>13</w:t>
        </w:r>
        <w:r>
          <w:rPr>
            <w:webHidden/>
          </w:rPr>
          <w:fldChar w:fldCharType="end"/>
        </w:r>
      </w:hyperlink>
    </w:p>
    <w:p w14:paraId="582BEB0A" w14:textId="3B64332E" w:rsidR="00D6153E" w:rsidRDefault="00D6153E">
      <w:pPr>
        <w:pStyle w:val="TM2"/>
        <w:rPr>
          <w:rFonts w:asciiTheme="minorHAnsi" w:eastAsiaTheme="minorEastAsia" w:hAnsiTheme="minorHAnsi" w:cstheme="minorBidi"/>
          <w:color w:val="auto"/>
          <w:kern w:val="2"/>
          <w:sz w:val="24"/>
          <w14:ligatures w14:val="standardContextual"/>
        </w:rPr>
      </w:pPr>
      <w:hyperlink w:anchor="_Toc197888810" w:history="1">
        <w:r w:rsidRPr="00010E8F">
          <w:rPr>
            <w:rStyle w:val="Lienhypertexte"/>
          </w:rPr>
          <w:t>1</w:t>
        </w:r>
        <w:r>
          <w:rPr>
            <w:webHidden/>
          </w:rPr>
          <w:tab/>
        </w:r>
        <w:r>
          <w:rPr>
            <w:webHidden/>
          </w:rPr>
          <w:fldChar w:fldCharType="begin"/>
        </w:r>
        <w:r>
          <w:rPr>
            <w:webHidden/>
          </w:rPr>
          <w:instrText xml:space="preserve"> PAGEREF _Toc197888810 \h </w:instrText>
        </w:r>
        <w:r>
          <w:rPr>
            <w:webHidden/>
          </w:rPr>
        </w:r>
        <w:r>
          <w:rPr>
            <w:webHidden/>
          </w:rPr>
          <w:fldChar w:fldCharType="separate"/>
        </w:r>
        <w:r w:rsidR="009819A6">
          <w:rPr>
            <w:webHidden/>
          </w:rPr>
          <w:t>14</w:t>
        </w:r>
        <w:r>
          <w:rPr>
            <w:webHidden/>
          </w:rPr>
          <w:fldChar w:fldCharType="end"/>
        </w:r>
      </w:hyperlink>
    </w:p>
    <w:p w14:paraId="27E4BD32" w14:textId="052322F0" w:rsidR="00D6153E" w:rsidRDefault="00D6153E">
      <w:pPr>
        <w:pStyle w:val="TM2"/>
        <w:rPr>
          <w:rFonts w:asciiTheme="minorHAnsi" w:eastAsiaTheme="minorEastAsia" w:hAnsiTheme="minorHAnsi" w:cstheme="minorBidi"/>
          <w:color w:val="auto"/>
          <w:kern w:val="2"/>
          <w:sz w:val="24"/>
          <w14:ligatures w14:val="standardContextual"/>
        </w:rPr>
      </w:pPr>
      <w:hyperlink w:anchor="_Toc197888811" w:history="1">
        <w:r w:rsidRPr="00010E8F">
          <w:rPr>
            <w:rStyle w:val="Lienhypertexte"/>
          </w:rPr>
          <w:t>2</w:t>
        </w:r>
        <w:r>
          <w:rPr>
            <w:webHidden/>
          </w:rPr>
          <w:tab/>
        </w:r>
        <w:r>
          <w:rPr>
            <w:webHidden/>
          </w:rPr>
          <w:fldChar w:fldCharType="begin"/>
        </w:r>
        <w:r>
          <w:rPr>
            <w:webHidden/>
          </w:rPr>
          <w:instrText xml:space="preserve"> PAGEREF _Toc197888811 \h </w:instrText>
        </w:r>
        <w:r>
          <w:rPr>
            <w:webHidden/>
          </w:rPr>
        </w:r>
        <w:r>
          <w:rPr>
            <w:webHidden/>
          </w:rPr>
          <w:fldChar w:fldCharType="separate"/>
        </w:r>
        <w:r w:rsidR="009819A6">
          <w:rPr>
            <w:webHidden/>
          </w:rPr>
          <w:t>20</w:t>
        </w:r>
        <w:r>
          <w:rPr>
            <w:webHidden/>
          </w:rPr>
          <w:fldChar w:fldCharType="end"/>
        </w:r>
      </w:hyperlink>
    </w:p>
    <w:p w14:paraId="0D3AE37C" w14:textId="0A6C8EB2" w:rsidR="00D6153E" w:rsidRDefault="00D6153E">
      <w:pPr>
        <w:pStyle w:val="TM2"/>
        <w:rPr>
          <w:rFonts w:asciiTheme="minorHAnsi" w:eastAsiaTheme="minorEastAsia" w:hAnsiTheme="minorHAnsi" w:cstheme="minorBidi"/>
          <w:color w:val="auto"/>
          <w:kern w:val="2"/>
          <w:sz w:val="24"/>
          <w14:ligatures w14:val="standardContextual"/>
        </w:rPr>
      </w:pPr>
      <w:hyperlink w:anchor="_Toc197888812" w:history="1">
        <w:r w:rsidRPr="00010E8F">
          <w:rPr>
            <w:rStyle w:val="Lienhypertexte"/>
          </w:rPr>
          <w:t>3</w:t>
        </w:r>
        <w:r>
          <w:rPr>
            <w:webHidden/>
          </w:rPr>
          <w:tab/>
        </w:r>
        <w:r>
          <w:rPr>
            <w:webHidden/>
          </w:rPr>
          <w:fldChar w:fldCharType="begin"/>
        </w:r>
        <w:r>
          <w:rPr>
            <w:webHidden/>
          </w:rPr>
          <w:instrText xml:space="preserve"> PAGEREF _Toc197888812 \h </w:instrText>
        </w:r>
        <w:r>
          <w:rPr>
            <w:webHidden/>
          </w:rPr>
        </w:r>
        <w:r>
          <w:rPr>
            <w:webHidden/>
          </w:rPr>
          <w:fldChar w:fldCharType="separate"/>
        </w:r>
        <w:r w:rsidR="009819A6">
          <w:rPr>
            <w:webHidden/>
          </w:rPr>
          <w:t>35</w:t>
        </w:r>
        <w:r>
          <w:rPr>
            <w:webHidden/>
          </w:rPr>
          <w:fldChar w:fldCharType="end"/>
        </w:r>
      </w:hyperlink>
    </w:p>
    <w:p w14:paraId="2735C7FE" w14:textId="14C32AFF" w:rsidR="00D6153E" w:rsidRDefault="00D6153E">
      <w:pPr>
        <w:pStyle w:val="TM2"/>
        <w:rPr>
          <w:rFonts w:asciiTheme="minorHAnsi" w:eastAsiaTheme="minorEastAsia" w:hAnsiTheme="minorHAnsi" w:cstheme="minorBidi"/>
          <w:color w:val="auto"/>
          <w:kern w:val="2"/>
          <w:sz w:val="24"/>
          <w14:ligatures w14:val="standardContextual"/>
        </w:rPr>
      </w:pPr>
      <w:hyperlink w:anchor="_Toc197888813" w:history="1">
        <w:r w:rsidRPr="00010E8F">
          <w:rPr>
            <w:rStyle w:val="Lienhypertexte"/>
          </w:rPr>
          <w:t>4</w:t>
        </w:r>
        <w:r>
          <w:rPr>
            <w:webHidden/>
          </w:rPr>
          <w:tab/>
        </w:r>
        <w:r>
          <w:rPr>
            <w:webHidden/>
          </w:rPr>
          <w:fldChar w:fldCharType="begin"/>
        </w:r>
        <w:r>
          <w:rPr>
            <w:webHidden/>
          </w:rPr>
          <w:instrText xml:space="preserve"> PAGEREF _Toc197888813 \h </w:instrText>
        </w:r>
        <w:r>
          <w:rPr>
            <w:webHidden/>
          </w:rPr>
        </w:r>
        <w:r>
          <w:rPr>
            <w:webHidden/>
          </w:rPr>
          <w:fldChar w:fldCharType="separate"/>
        </w:r>
        <w:r w:rsidR="009819A6">
          <w:rPr>
            <w:webHidden/>
          </w:rPr>
          <w:t>47</w:t>
        </w:r>
        <w:r>
          <w:rPr>
            <w:webHidden/>
          </w:rPr>
          <w:fldChar w:fldCharType="end"/>
        </w:r>
      </w:hyperlink>
    </w:p>
    <w:p w14:paraId="55461ABD" w14:textId="47365E6E" w:rsidR="00D6153E" w:rsidRDefault="00D6153E">
      <w:pPr>
        <w:pStyle w:val="TM2"/>
        <w:rPr>
          <w:rFonts w:asciiTheme="minorHAnsi" w:eastAsiaTheme="minorEastAsia" w:hAnsiTheme="minorHAnsi" w:cstheme="minorBidi"/>
          <w:color w:val="auto"/>
          <w:kern w:val="2"/>
          <w:sz w:val="24"/>
          <w14:ligatures w14:val="standardContextual"/>
        </w:rPr>
      </w:pPr>
      <w:hyperlink w:anchor="_Toc197888814" w:history="1">
        <w:r w:rsidRPr="00010E8F">
          <w:rPr>
            <w:rStyle w:val="Lienhypertexte"/>
          </w:rPr>
          <w:t>5</w:t>
        </w:r>
        <w:r>
          <w:rPr>
            <w:webHidden/>
          </w:rPr>
          <w:tab/>
        </w:r>
        <w:r>
          <w:rPr>
            <w:webHidden/>
          </w:rPr>
          <w:fldChar w:fldCharType="begin"/>
        </w:r>
        <w:r>
          <w:rPr>
            <w:webHidden/>
          </w:rPr>
          <w:instrText xml:space="preserve"> PAGEREF _Toc197888814 \h </w:instrText>
        </w:r>
        <w:r>
          <w:rPr>
            <w:webHidden/>
          </w:rPr>
        </w:r>
        <w:r>
          <w:rPr>
            <w:webHidden/>
          </w:rPr>
          <w:fldChar w:fldCharType="separate"/>
        </w:r>
        <w:r w:rsidR="009819A6">
          <w:rPr>
            <w:webHidden/>
          </w:rPr>
          <w:t>55</w:t>
        </w:r>
        <w:r>
          <w:rPr>
            <w:webHidden/>
          </w:rPr>
          <w:fldChar w:fldCharType="end"/>
        </w:r>
      </w:hyperlink>
    </w:p>
    <w:p w14:paraId="7D7C98BA" w14:textId="7F984CDB" w:rsidR="00D6153E" w:rsidRDefault="00D6153E">
      <w:pPr>
        <w:pStyle w:val="TM2"/>
        <w:rPr>
          <w:rFonts w:asciiTheme="minorHAnsi" w:eastAsiaTheme="minorEastAsia" w:hAnsiTheme="minorHAnsi" w:cstheme="minorBidi"/>
          <w:color w:val="auto"/>
          <w:kern w:val="2"/>
          <w:sz w:val="24"/>
          <w14:ligatures w14:val="standardContextual"/>
        </w:rPr>
      </w:pPr>
      <w:hyperlink w:anchor="_Toc197888815" w:history="1">
        <w:r w:rsidRPr="00010E8F">
          <w:rPr>
            <w:rStyle w:val="Lienhypertexte"/>
          </w:rPr>
          <w:t>6</w:t>
        </w:r>
        <w:r>
          <w:rPr>
            <w:webHidden/>
          </w:rPr>
          <w:tab/>
        </w:r>
        <w:r>
          <w:rPr>
            <w:webHidden/>
          </w:rPr>
          <w:fldChar w:fldCharType="begin"/>
        </w:r>
        <w:r>
          <w:rPr>
            <w:webHidden/>
          </w:rPr>
          <w:instrText xml:space="preserve"> PAGEREF _Toc197888815 \h </w:instrText>
        </w:r>
        <w:r>
          <w:rPr>
            <w:webHidden/>
          </w:rPr>
        </w:r>
        <w:r>
          <w:rPr>
            <w:webHidden/>
          </w:rPr>
          <w:fldChar w:fldCharType="separate"/>
        </w:r>
        <w:r w:rsidR="009819A6">
          <w:rPr>
            <w:webHidden/>
          </w:rPr>
          <w:t>65</w:t>
        </w:r>
        <w:r>
          <w:rPr>
            <w:webHidden/>
          </w:rPr>
          <w:fldChar w:fldCharType="end"/>
        </w:r>
      </w:hyperlink>
    </w:p>
    <w:p w14:paraId="2FFC1022" w14:textId="194591DF" w:rsidR="00D6153E" w:rsidRDefault="00D6153E">
      <w:pPr>
        <w:pStyle w:val="TM2"/>
        <w:rPr>
          <w:rFonts w:asciiTheme="minorHAnsi" w:eastAsiaTheme="minorEastAsia" w:hAnsiTheme="minorHAnsi" w:cstheme="minorBidi"/>
          <w:color w:val="auto"/>
          <w:kern w:val="2"/>
          <w:sz w:val="24"/>
          <w14:ligatures w14:val="standardContextual"/>
        </w:rPr>
      </w:pPr>
      <w:hyperlink w:anchor="_Toc197888816" w:history="1">
        <w:r w:rsidRPr="00010E8F">
          <w:rPr>
            <w:rStyle w:val="Lienhypertexte"/>
          </w:rPr>
          <w:t>7</w:t>
        </w:r>
        <w:r>
          <w:rPr>
            <w:webHidden/>
          </w:rPr>
          <w:tab/>
        </w:r>
        <w:r>
          <w:rPr>
            <w:webHidden/>
          </w:rPr>
          <w:fldChar w:fldCharType="begin"/>
        </w:r>
        <w:r>
          <w:rPr>
            <w:webHidden/>
          </w:rPr>
          <w:instrText xml:space="preserve"> PAGEREF _Toc197888816 \h </w:instrText>
        </w:r>
        <w:r>
          <w:rPr>
            <w:webHidden/>
          </w:rPr>
        </w:r>
        <w:r>
          <w:rPr>
            <w:webHidden/>
          </w:rPr>
          <w:fldChar w:fldCharType="separate"/>
        </w:r>
        <w:r w:rsidR="009819A6">
          <w:rPr>
            <w:webHidden/>
          </w:rPr>
          <w:t>74</w:t>
        </w:r>
        <w:r>
          <w:rPr>
            <w:webHidden/>
          </w:rPr>
          <w:fldChar w:fldCharType="end"/>
        </w:r>
      </w:hyperlink>
    </w:p>
    <w:p w14:paraId="7403A5DD" w14:textId="357EF1E7" w:rsidR="00D6153E" w:rsidRDefault="00D6153E">
      <w:pPr>
        <w:pStyle w:val="TM2"/>
        <w:rPr>
          <w:rFonts w:asciiTheme="minorHAnsi" w:eastAsiaTheme="minorEastAsia" w:hAnsiTheme="minorHAnsi" w:cstheme="minorBidi"/>
          <w:color w:val="auto"/>
          <w:kern w:val="2"/>
          <w:sz w:val="24"/>
          <w14:ligatures w14:val="standardContextual"/>
        </w:rPr>
      </w:pPr>
      <w:hyperlink w:anchor="_Toc197888817" w:history="1">
        <w:r w:rsidRPr="00010E8F">
          <w:rPr>
            <w:rStyle w:val="Lienhypertexte"/>
          </w:rPr>
          <w:t>8</w:t>
        </w:r>
        <w:r>
          <w:rPr>
            <w:webHidden/>
          </w:rPr>
          <w:tab/>
        </w:r>
        <w:r>
          <w:rPr>
            <w:webHidden/>
          </w:rPr>
          <w:fldChar w:fldCharType="begin"/>
        </w:r>
        <w:r>
          <w:rPr>
            <w:webHidden/>
          </w:rPr>
          <w:instrText xml:space="preserve"> PAGEREF _Toc197888817 \h </w:instrText>
        </w:r>
        <w:r>
          <w:rPr>
            <w:webHidden/>
          </w:rPr>
        </w:r>
        <w:r>
          <w:rPr>
            <w:webHidden/>
          </w:rPr>
          <w:fldChar w:fldCharType="separate"/>
        </w:r>
        <w:r w:rsidR="009819A6">
          <w:rPr>
            <w:webHidden/>
          </w:rPr>
          <w:t>90</w:t>
        </w:r>
        <w:r>
          <w:rPr>
            <w:webHidden/>
          </w:rPr>
          <w:fldChar w:fldCharType="end"/>
        </w:r>
      </w:hyperlink>
    </w:p>
    <w:p w14:paraId="4AFF145C" w14:textId="0DA4C3EC" w:rsidR="00D6153E" w:rsidRDefault="00D6153E">
      <w:pPr>
        <w:pStyle w:val="TM2"/>
        <w:rPr>
          <w:rFonts w:asciiTheme="minorHAnsi" w:eastAsiaTheme="minorEastAsia" w:hAnsiTheme="minorHAnsi" w:cstheme="minorBidi"/>
          <w:color w:val="auto"/>
          <w:kern w:val="2"/>
          <w:sz w:val="24"/>
          <w14:ligatures w14:val="standardContextual"/>
        </w:rPr>
      </w:pPr>
      <w:hyperlink w:anchor="_Toc197888818" w:history="1">
        <w:r w:rsidRPr="00010E8F">
          <w:rPr>
            <w:rStyle w:val="Lienhypertexte"/>
          </w:rPr>
          <w:t>9</w:t>
        </w:r>
        <w:r>
          <w:rPr>
            <w:webHidden/>
          </w:rPr>
          <w:tab/>
        </w:r>
        <w:r>
          <w:rPr>
            <w:webHidden/>
          </w:rPr>
          <w:fldChar w:fldCharType="begin"/>
        </w:r>
        <w:r>
          <w:rPr>
            <w:webHidden/>
          </w:rPr>
          <w:instrText xml:space="preserve"> PAGEREF _Toc197888818 \h </w:instrText>
        </w:r>
        <w:r>
          <w:rPr>
            <w:webHidden/>
          </w:rPr>
        </w:r>
        <w:r>
          <w:rPr>
            <w:webHidden/>
          </w:rPr>
          <w:fldChar w:fldCharType="separate"/>
        </w:r>
        <w:r w:rsidR="009819A6">
          <w:rPr>
            <w:webHidden/>
          </w:rPr>
          <w:t>96</w:t>
        </w:r>
        <w:r>
          <w:rPr>
            <w:webHidden/>
          </w:rPr>
          <w:fldChar w:fldCharType="end"/>
        </w:r>
      </w:hyperlink>
    </w:p>
    <w:p w14:paraId="36BCD7AD" w14:textId="740960EF" w:rsidR="00D6153E" w:rsidRDefault="00D6153E">
      <w:pPr>
        <w:pStyle w:val="TM2"/>
        <w:rPr>
          <w:rFonts w:asciiTheme="minorHAnsi" w:eastAsiaTheme="minorEastAsia" w:hAnsiTheme="minorHAnsi" w:cstheme="minorBidi"/>
          <w:color w:val="auto"/>
          <w:kern w:val="2"/>
          <w:sz w:val="24"/>
          <w14:ligatures w14:val="standardContextual"/>
        </w:rPr>
      </w:pPr>
      <w:hyperlink w:anchor="_Toc197888819" w:history="1">
        <w:r w:rsidRPr="00010E8F">
          <w:rPr>
            <w:rStyle w:val="Lienhypertexte"/>
          </w:rPr>
          <w:t>10</w:t>
        </w:r>
        <w:r>
          <w:rPr>
            <w:webHidden/>
          </w:rPr>
          <w:tab/>
        </w:r>
        <w:r>
          <w:rPr>
            <w:webHidden/>
          </w:rPr>
          <w:fldChar w:fldCharType="begin"/>
        </w:r>
        <w:r>
          <w:rPr>
            <w:webHidden/>
          </w:rPr>
          <w:instrText xml:space="preserve"> PAGEREF _Toc197888819 \h </w:instrText>
        </w:r>
        <w:r>
          <w:rPr>
            <w:webHidden/>
          </w:rPr>
        </w:r>
        <w:r>
          <w:rPr>
            <w:webHidden/>
          </w:rPr>
          <w:fldChar w:fldCharType="separate"/>
        </w:r>
        <w:r w:rsidR="009819A6">
          <w:rPr>
            <w:webHidden/>
          </w:rPr>
          <w:t>112</w:t>
        </w:r>
        <w:r>
          <w:rPr>
            <w:webHidden/>
          </w:rPr>
          <w:fldChar w:fldCharType="end"/>
        </w:r>
      </w:hyperlink>
    </w:p>
    <w:p w14:paraId="05AAE1EA" w14:textId="61F80C1E" w:rsidR="00D6153E" w:rsidRDefault="00D6153E">
      <w:pPr>
        <w:pStyle w:val="TM2"/>
        <w:rPr>
          <w:rFonts w:asciiTheme="minorHAnsi" w:eastAsiaTheme="minorEastAsia" w:hAnsiTheme="minorHAnsi" w:cstheme="minorBidi"/>
          <w:color w:val="auto"/>
          <w:kern w:val="2"/>
          <w:sz w:val="24"/>
          <w14:ligatures w14:val="standardContextual"/>
        </w:rPr>
      </w:pPr>
      <w:hyperlink w:anchor="_Toc197888820" w:history="1">
        <w:r w:rsidRPr="00010E8F">
          <w:rPr>
            <w:rStyle w:val="Lienhypertexte"/>
          </w:rPr>
          <w:t>11</w:t>
        </w:r>
        <w:r>
          <w:rPr>
            <w:webHidden/>
          </w:rPr>
          <w:tab/>
        </w:r>
        <w:r>
          <w:rPr>
            <w:webHidden/>
          </w:rPr>
          <w:fldChar w:fldCharType="begin"/>
        </w:r>
        <w:r>
          <w:rPr>
            <w:webHidden/>
          </w:rPr>
          <w:instrText xml:space="preserve"> PAGEREF _Toc197888820 \h </w:instrText>
        </w:r>
        <w:r>
          <w:rPr>
            <w:webHidden/>
          </w:rPr>
        </w:r>
        <w:r>
          <w:rPr>
            <w:webHidden/>
          </w:rPr>
          <w:fldChar w:fldCharType="separate"/>
        </w:r>
        <w:r w:rsidR="009819A6">
          <w:rPr>
            <w:webHidden/>
          </w:rPr>
          <w:t>131</w:t>
        </w:r>
        <w:r>
          <w:rPr>
            <w:webHidden/>
          </w:rPr>
          <w:fldChar w:fldCharType="end"/>
        </w:r>
      </w:hyperlink>
    </w:p>
    <w:p w14:paraId="07A98E3A" w14:textId="0864F752" w:rsidR="00D6153E" w:rsidRDefault="00D6153E">
      <w:pPr>
        <w:pStyle w:val="TM2"/>
        <w:rPr>
          <w:rFonts w:asciiTheme="minorHAnsi" w:eastAsiaTheme="minorEastAsia" w:hAnsiTheme="minorHAnsi" w:cstheme="minorBidi"/>
          <w:color w:val="auto"/>
          <w:kern w:val="2"/>
          <w:sz w:val="24"/>
          <w14:ligatures w14:val="standardContextual"/>
        </w:rPr>
      </w:pPr>
      <w:hyperlink w:anchor="_Toc197888821" w:history="1">
        <w:r w:rsidRPr="00010E8F">
          <w:rPr>
            <w:rStyle w:val="Lienhypertexte"/>
          </w:rPr>
          <w:t>12</w:t>
        </w:r>
        <w:r>
          <w:rPr>
            <w:webHidden/>
          </w:rPr>
          <w:tab/>
        </w:r>
        <w:r>
          <w:rPr>
            <w:webHidden/>
          </w:rPr>
          <w:fldChar w:fldCharType="begin"/>
        </w:r>
        <w:r>
          <w:rPr>
            <w:webHidden/>
          </w:rPr>
          <w:instrText xml:space="preserve"> PAGEREF _Toc197888821 \h </w:instrText>
        </w:r>
        <w:r>
          <w:rPr>
            <w:webHidden/>
          </w:rPr>
        </w:r>
        <w:r>
          <w:rPr>
            <w:webHidden/>
          </w:rPr>
          <w:fldChar w:fldCharType="separate"/>
        </w:r>
        <w:r w:rsidR="009819A6">
          <w:rPr>
            <w:webHidden/>
          </w:rPr>
          <w:t>144</w:t>
        </w:r>
        <w:r>
          <w:rPr>
            <w:webHidden/>
          </w:rPr>
          <w:fldChar w:fldCharType="end"/>
        </w:r>
      </w:hyperlink>
    </w:p>
    <w:p w14:paraId="0EC1EDBD" w14:textId="14EF2825"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22" w:history="1">
        <w:r w:rsidRPr="00010E8F">
          <w:rPr>
            <w:rStyle w:val="Lienhypertexte"/>
          </w:rPr>
          <w:t>2</w:t>
        </w:r>
        <w:r w:rsidRPr="00010E8F">
          <w:rPr>
            <w:rStyle w:val="Lienhypertexte"/>
            <w:vertAlign w:val="superscript"/>
          </w:rPr>
          <w:t xml:space="preserve">ème </w:t>
        </w:r>
        <w:r w:rsidRPr="00010E8F">
          <w:rPr>
            <w:rStyle w:val="Lienhypertexte"/>
          </w:rPr>
          <w:t>partie</w:t>
        </w:r>
        <w:r>
          <w:rPr>
            <w:webHidden/>
          </w:rPr>
          <w:tab/>
        </w:r>
        <w:r>
          <w:rPr>
            <w:webHidden/>
          </w:rPr>
          <w:fldChar w:fldCharType="begin"/>
        </w:r>
        <w:r>
          <w:rPr>
            <w:webHidden/>
          </w:rPr>
          <w:instrText xml:space="preserve"> PAGEREF _Toc197888822 \h </w:instrText>
        </w:r>
        <w:r>
          <w:rPr>
            <w:webHidden/>
          </w:rPr>
        </w:r>
        <w:r>
          <w:rPr>
            <w:webHidden/>
          </w:rPr>
          <w:fldChar w:fldCharType="separate"/>
        </w:r>
        <w:r w:rsidR="009819A6">
          <w:rPr>
            <w:webHidden/>
          </w:rPr>
          <w:t>157</w:t>
        </w:r>
        <w:r>
          <w:rPr>
            <w:webHidden/>
          </w:rPr>
          <w:fldChar w:fldCharType="end"/>
        </w:r>
      </w:hyperlink>
    </w:p>
    <w:p w14:paraId="40CA14A5" w14:textId="7D6A2184" w:rsidR="00D6153E" w:rsidRDefault="00D6153E">
      <w:pPr>
        <w:pStyle w:val="TM2"/>
        <w:rPr>
          <w:rFonts w:asciiTheme="minorHAnsi" w:eastAsiaTheme="minorEastAsia" w:hAnsiTheme="minorHAnsi" w:cstheme="minorBidi"/>
          <w:color w:val="auto"/>
          <w:kern w:val="2"/>
          <w:sz w:val="24"/>
          <w14:ligatures w14:val="standardContextual"/>
        </w:rPr>
      </w:pPr>
      <w:hyperlink w:anchor="_Toc197888823" w:history="1">
        <w:r w:rsidRPr="00010E8F">
          <w:rPr>
            <w:rStyle w:val="Lienhypertexte"/>
          </w:rPr>
          <w:t>1</w:t>
        </w:r>
        <w:r>
          <w:rPr>
            <w:webHidden/>
          </w:rPr>
          <w:tab/>
        </w:r>
        <w:r>
          <w:rPr>
            <w:webHidden/>
          </w:rPr>
          <w:fldChar w:fldCharType="begin"/>
        </w:r>
        <w:r>
          <w:rPr>
            <w:webHidden/>
          </w:rPr>
          <w:instrText xml:space="preserve"> PAGEREF _Toc197888823 \h </w:instrText>
        </w:r>
        <w:r>
          <w:rPr>
            <w:webHidden/>
          </w:rPr>
        </w:r>
        <w:r>
          <w:rPr>
            <w:webHidden/>
          </w:rPr>
          <w:fldChar w:fldCharType="separate"/>
        </w:r>
        <w:r w:rsidR="009819A6">
          <w:rPr>
            <w:webHidden/>
          </w:rPr>
          <w:t>158</w:t>
        </w:r>
        <w:r>
          <w:rPr>
            <w:webHidden/>
          </w:rPr>
          <w:fldChar w:fldCharType="end"/>
        </w:r>
      </w:hyperlink>
    </w:p>
    <w:p w14:paraId="2386E57F" w14:textId="439355C4" w:rsidR="00D6153E" w:rsidRDefault="00D6153E">
      <w:pPr>
        <w:pStyle w:val="TM2"/>
        <w:rPr>
          <w:rFonts w:asciiTheme="minorHAnsi" w:eastAsiaTheme="minorEastAsia" w:hAnsiTheme="minorHAnsi" w:cstheme="minorBidi"/>
          <w:color w:val="auto"/>
          <w:kern w:val="2"/>
          <w:sz w:val="24"/>
          <w14:ligatures w14:val="standardContextual"/>
        </w:rPr>
      </w:pPr>
      <w:hyperlink w:anchor="_Toc197888824" w:history="1">
        <w:r w:rsidRPr="00010E8F">
          <w:rPr>
            <w:rStyle w:val="Lienhypertexte"/>
          </w:rPr>
          <w:t>2</w:t>
        </w:r>
        <w:r>
          <w:rPr>
            <w:webHidden/>
          </w:rPr>
          <w:tab/>
        </w:r>
        <w:r>
          <w:rPr>
            <w:webHidden/>
          </w:rPr>
          <w:fldChar w:fldCharType="begin"/>
        </w:r>
        <w:r>
          <w:rPr>
            <w:webHidden/>
          </w:rPr>
          <w:instrText xml:space="preserve"> PAGEREF _Toc197888824 \h </w:instrText>
        </w:r>
        <w:r>
          <w:rPr>
            <w:webHidden/>
          </w:rPr>
        </w:r>
        <w:r>
          <w:rPr>
            <w:webHidden/>
          </w:rPr>
          <w:fldChar w:fldCharType="separate"/>
        </w:r>
        <w:r w:rsidR="009819A6">
          <w:rPr>
            <w:webHidden/>
          </w:rPr>
          <w:t>169</w:t>
        </w:r>
        <w:r>
          <w:rPr>
            <w:webHidden/>
          </w:rPr>
          <w:fldChar w:fldCharType="end"/>
        </w:r>
      </w:hyperlink>
    </w:p>
    <w:p w14:paraId="091EEDAA" w14:textId="7DB16502" w:rsidR="00D6153E" w:rsidRDefault="00D6153E">
      <w:pPr>
        <w:pStyle w:val="TM2"/>
        <w:rPr>
          <w:rFonts w:asciiTheme="minorHAnsi" w:eastAsiaTheme="minorEastAsia" w:hAnsiTheme="minorHAnsi" w:cstheme="minorBidi"/>
          <w:color w:val="auto"/>
          <w:kern w:val="2"/>
          <w:sz w:val="24"/>
          <w14:ligatures w14:val="standardContextual"/>
        </w:rPr>
      </w:pPr>
      <w:hyperlink w:anchor="_Toc197888825" w:history="1">
        <w:r w:rsidRPr="00010E8F">
          <w:rPr>
            <w:rStyle w:val="Lienhypertexte"/>
          </w:rPr>
          <w:t>3</w:t>
        </w:r>
        <w:r>
          <w:rPr>
            <w:webHidden/>
          </w:rPr>
          <w:tab/>
        </w:r>
        <w:r>
          <w:rPr>
            <w:webHidden/>
          </w:rPr>
          <w:fldChar w:fldCharType="begin"/>
        </w:r>
        <w:r>
          <w:rPr>
            <w:webHidden/>
          </w:rPr>
          <w:instrText xml:space="preserve"> PAGEREF _Toc197888825 \h </w:instrText>
        </w:r>
        <w:r>
          <w:rPr>
            <w:webHidden/>
          </w:rPr>
        </w:r>
        <w:r>
          <w:rPr>
            <w:webHidden/>
          </w:rPr>
          <w:fldChar w:fldCharType="separate"/>
        </w:r>
        <w:r w:rsidR="009819A6">
          <w:rPr>
            <w:webHidden/>
          </w:rPr>
          <w:t>179</w:t>
        </w:r>
        <w:r>
          <w:rPr>
            <w:webHidden/>
          </w:rPr>
          <w:fldChar w:fldCharType="end"/>
        </w:r>
      </w:hyperlink>
    </w:p>
    <w:p w14:paraId="029052E7" w14:textId="6BD89D30" w:rsidR="00D6153E" w:rsidRDefault="00D6153E">
      <w:pPr>
        <w:pStyle w:val="TM2"/>
        <w:rPr>
          <w:rFonts w:asciiTheme="minorHAnsi" w:eastAsiaTheme="minorEastAsia" w:hAnsiTheme="minorHAnsi" w:cstheme="minorBidi"/>
          <w:color w:val="auto"/>
          <w:kern w:val="2"/>
          <w:sz w:val="24"/>
          <w14:ligatures w14:val="standardContextual"/>
        </w:rPr>
      </w:pPr>
      <w:hyperlink w:anchor="_Toc197888826" w:history="1">
        <w:r w:rsidRPr="00010E8F">
          <w:rPr>
            <w:rStyle w:val="Lienhypertexte"/>
          </w:rPr>
          <w:t>4</w:t>
        </w:r>
        <w:r>
          <w:rPr>
            <w:webHidden/>
          </w:rPr>
          <w:tab/>
        </w:r>
        <w:r>
          <w:rPr>
            <w:webHidden/>
          </w:rPr>
          <w:fldChar w:fldCharType="begin"/>
        </w:r>
        <w:r>
          <w:rPr>
            <w:webHidden/>
          </w:rPr>
          <w:instrText xml:space="preserve"> PAGEREF _Toc197888826 \h </w:instrText>
        </w:r>
        <w:r>
          <w:rPr>
            <w:webHidden/>
          </w:rPr>
        </w:r>
        <w:r>
          <w:rPr>
            <w:webHidden/>
          </w:rPr>
          <w:fldChar w:fldCharType="separate"/>
        </w:r>
        <w:r w:rsidR="009819A6">
          <w:rPr>
            <w:webHidden/>
          </w:rPr>
          <w:t>190</w:t>
        </w:r>
        <w:r>
          <w:rPr>
            <w:webHidden/>
          </w:rPr>
          <w:fldChar w:fldCharType="end"/>
        </w:r>
      </w:hyperlink>
    </w:p>
    <w:p w14:paraId="75C9079C" w14:textId="29EBF7B6" w:rsidR="00D6153E" w:rsidRDefault="00D6153E">
      <w:pPr>
        <w:pStyle w:val="TM2"/>
        <w:rPr>
          <w:rFonts w:asciiTheme="minorHAnsi" w:eastAsiaTheme="minorEastAsia" w:hAnsiTheme="minorHAnsi" w:cstheme="minorBidi"/>
          <w:color w:val="auto"/>
          <w:kern w:val="2"/>
          <w:sz w:val="24"/>
          <w14:ligatures w14:val="standardContextual"/>
        </w:rPr>
      </w:pPr>
      <w:hyperlink w:anchor="_Toc197888827" w:history="1">
        <w:r w:rsidRPr="00010E8F">
          <w:rPr>
            <w:rStyle w:val="Lienhypertexte"/>
          </w:rPr>
          <w:t>5</w:t>
        </w:r>
        <w:r>
          <w:rPr>
            <w:webHidden/>
          </w:rPr>
          <w:tab/>
        </w:r>
        <w:r>
          <w:rPr>
            <w:webHidden/>
          </w:rPr>
          <w:fldChar w:fldCharType="begin"/>
        </w:r>
        <w:r>
          <w:rPr>
            <w:webHidden/>
          </w:rPr>
          <w:instrText xml:space="preserve"> PAGEREF _Toc197888827 \h </w:instrText>
        </w:r>
        <w:r>
          <w:rPr>
            <w:webHidden/>
          </w:rPr>
        </w:r>
        <w:r>
          <w:rPr>
            <w:webHidden/>
          </w:rPr>
          <w:fldChar w:fldCharType="separate"/>
        </w:r>
        <w:r w:rsidR="009819A6">
          <w:rPr>
            <w:webHidden/>
          </w:rPr>
          <w:t>199</w:t>
        </w:r>
        <w:r>
          <w:rPr>
            <w:webHidden/>
          </w:rPr>
          <w:fldChar w:fldCharType="end"/>
        </w:r>
      </w:hyperlink>
    </w:p>
    <w:p w14:paraId="3C35E582" w14:textId="55B9BDC7" w:rsidR="00D6153E" w:rsidRDefault="00D6153E">
      <w:pPr>
        <w:pStyle w:val="TM2"/>
        <w:rPr>
          <w:rFonts w:asciiTheme="minorHAnsi" w:eastAsiaTheme="minorEastAsia" w:hAnsiTheme="minorHAnsi" w:cstheme="minorBidi"/>
          <w:color w:val="auto"/>
          <w:kern w:val="2"/>
          <w:sz w:val="24"/>
          <w14:ligatures w14:val="standardContextual"/>
        </w:rPr>
      </w:pPr>
      <w:hyperlink w:anchor="_Toc197888828" w:history="1">
        <w:r w:rsidRPr="00010E8F">
          <w:rPr>
            <w:rStyle w:val="Lienhypertexte"/>
          </w:rPr>
          <w:t>6</w:t>
        </w:r>
        <w:r>
          <w:rPr>
            <w:webHidden/>
          </w:rPr>
          <w:tab/>
        </w:r>
        <w:r>
          <w:rPr>
            <w:webHidden/>
          </w:rPr>
          <w:fldChar w:fldCharType="begin"/>
        </w:r>
        <w:r>
          <w:rPr>
            <w:webHidden/>
          </w:rPr>
          <w:instrText xml:space="preserve"> PAGEREF _Toc197888828 \h </w:instrText>
        </w:r>
        <w:r>
          <w:rPr>
            <w:webHidden/>
          </w:rPr>
        </w:r>
        <w:r>
          <w:rPr>
            <w:webHidden/>
          </w:rPr>
          <w:fldChar w:fldCharType="separate"/>
        </w:r>
        <w:r w:rsidR="009819A6">
          <w:rPr>
            <w:webHidden/>
          </w:rPr>
          <w:t>210</w:t>
        </w:r>
        <w:r>
          <w:rPr>
            <w:webHidden/>
          </w:rPr>
          <w:fldChar w:fldCharType="end"/>
        </w:r>
      </w:hyperlink>
    </w:p>
    <w:p w14:paraId="7AB2841D" w14:textId="44BA6585" w:rsidR="00D6153E" w:rsidRDefault="00D6153E">
      <w:pPr>
        <w:pStyle w:val="TM2"/>
        <w:rPr>
          <w:rFonts w:asciiTheme="minorHAnsi" w:eastAsiaTheme="minorEastAsia" w:hAnsiTheme="minorHAnsi" w:cstheme="minorBidi"/>
          <w:color w:val="auto"/>
          <w:kern w:val="2"/>
          <w:sz w:val="24"/>
          <w14:ligatures w14:val="standardContextual"/>
        </w:rPr>
      </w:pPr>
      <w:hyperlink w:anchor="_Toc197888829" w:history="1">
        <w:r w:rsidRPr="00010E8F">
          <w:rPr>
            <w:rStyle w:val="Lienhypertexte"/>
          </w:rPr>
          <w:t>7</w:t>
        </w:r>
        <w:r>
          <w:rPr>
            <w:webHidden/>
          </w:rPr>
          <w:tab/>
        </w:r>
        <w:r>
          <w:rPr>
            <w:webHidden/>
          </w:rPr>
          <w:fldChar w:fldCharType="begin"/>
        </w:r>
        <w:r>
          <w:rPr>
            <w:webHidden/>
          </w:rPr>
          <w:instrText xml:space="preserve"> PAGEREF _Toc197888829 \h </w:instrText>
        </w:r>
        <w:r>
          <w:rPr>
            <w:webHidden/>
          </w:rPr>
        </w:r>
        <w:r>
          <w:rPr>
            <w:webHidden/>
          </w:rPr>
          <w:fldChar w:fldCharType="separate"/>
        </w:r>
        <w:r w:rsidR="009819A6">
          <w:rPr>
            <w:webHidden/>
          </w:rPr>
          <w:t>220</w:t>
        </w:r>
        <w:r>
          <w:rPr>
            <w:webHidden/>
          </w:rPr>
          <w:fldChar w:fldCharType="end"/>
        </w:r>
      </w:hyperlink>
    </w:p>
    <w:p w14:paraId="2D834F36" w14:textId="40A45011" w:rsidR="00D6153E" w:rsidRDefault="00D6153E">
      <w:pPr>
        <w:pStyle w:val="TM2"/>
        <w:rPr>
          <w:rFonts w:asciiTheme="minorHAnsi" w:eastAsiaTheme="minorEastAsia" w:hAnsiTheme="minorHAnsi" w:cstheme="minorBidi"/>
          <w:color w:val="auto"/>
          <w:kern w:val="2"/>
          <w:sz w:val="24"/>
          <w14:ligatures w14:val="standardContextual"/>
        </w:rPr>
      </w:pPr>
      <w:hyperlink w:anchor="_Toc197888830" w:history="1">
        <w:r w:rsidRPr="00010E8F">
          <w:rPr>
            <w:rStyle w:val="Lienhypertexte"/>
          </w:rPr>
          <w:t>8</w:t>
        </w:r>
        <w:r>
          <w:rPr>
            <w:webHidden/>
          </w:rPr>
          <w:tab/>
        </w:r>
        <w:r>
          <w:rPr>
            <w:webHidden/>
          </w:rPr>
          <w:fldChar w:fldCharType="begin"/>
        </w:r>
        <w:r>
          <w:rPr>
            <w:webHidden/>
          </w:rPr>
          <w:instrText xml:space="preserve"> PAGEREF _Toc197888830 \h </w:instrText>
        </w:r>
        <w:r>
          <w:rPr>
            <w:webHidden/>
          </w:rPr>
        </w:r>
        <w:r>
          <w:rPr>
            <w:webHidden/>
          </w:rPr>
          <w:fldChar w:fldCharType="separate"/>
        </w:r>
        <w:r w:rsidR="009819A6">
          <w:rPr>
            <w:webHidden/>
          </w:rPr>
          <w:t>235</w:t>
        </w:r>
        <w:r>
          <w:rPr>
            <w:webHidden/>
          </w:rPr>
          <w:fldChar w:fldCharType="end"/>
        </w:r>
      </w:hyperlink>
    </w:p>
    <w:p w14:paraId="21829C11" w14:textId="78ED8859" w:rsidR="00D6153E" w:rsidRDefault="00D6153E">
      <w:pPr>
        <w:pStyle w:val="TM2"/>
        <w:rPr>
          <w:rFonts w:asciiTheme="minorHAnsi" w:eastAsiaTheme="minorEastAsia" w:hAnsiTheme="minorHAnsi" w:cstheme="minorBidi"/>
          <w:color w:val="auto"/>
          <w:kern w:val="2"/>
          <w:sz w:val="24"/>
          <w14:ligatures w14:val="standardContextual"/>
        </w:rPr>
      </w:pPr>
      <w:hyperlink w:anchor="_Toc197888831" w:history="1">
        <w:r w:rsidRPr="00010E8F">
          <w:rPr>
            <w:rStyle w:val="Lienhypertexte"/>
          </w:rPr>
          <w:t>9</w:t>
        </w:r>
        <w:r>
          <w:rPr>
            <w:webHidden/>
          </w:rPr>
          <w:tab/>
        </w:r>
        <w:r>
          <w:rPr>
            <w:webHidden/>
          </w:rPr>
          <w:fldChar w:fldCharType="begin"/>
        </w:r>
        <w:r>
          <w:rPr>
            <w:webHidden/>
          </w:rPr>
          <w:instrText xml:space="preserve"> PAGEREF _Toc197888831 \h </w:instrText>
        </w:r>
        <w:r>
          <w:rPr>
            <w:webHidden/>
          </w:rPr>
        </w:r>
        <w:r>
          <w:rPr>
            <w:webHidden/>
          </w:rPr>
          <w:fldChar w:fldCharType="separate"/>
        </w:r>
        <w:r w:rsidR="009819A6">
          <w:rPr>
            <w:webHidden/>
          </w:rPr>
          <w:t>247</w:t>
        </w:r>
        <w:r>
          <w:rPr>
            <w:webHidden/>
          </w:rPr>
          <w:fldChar w:fldCharType="end"/>
        </w:r>
      </w:hyperlink>
    </w:p>
    <w:p w14:paraId="2AA9FCA9" w14:textId="20988AF9" w:rsidR="00D6153E" w:rsidRDefault="00D6153E">
      <w:pPr>
        <w:pStyle w:val="TM2"/>
        <w:rPr>
          <w:rFonts w:asciiTheme="minorHAnsi" w:eastAsiaTheme="minorEastAsia" w:hAnsiTheme="minorHAnsi" w:cstheme="minorBidi"/>
          <w:color w:val="auto"/>
          <w:kern w:val="2"/>
          <w:sz w:val="24"/>
          <w14:ligatures w14:val="standardContextual"/>
        </w:rPr>
      </w:pPr>
      <w:hyperlink w:anchor="_Toc197888832" w:history="1">
        <w:r w:rsidRPr="00010E8F">
          <w:rPr>
            <w:rStyle w:val="Lienhypertexte"/>
          </w:rPr>
          <w:t>10</w:t>
        </w:r>
        <w:r>
          <w:rPr>
            <w:webHidden/>
          </w:rPr>
          <w:tab/>
        </w:r>
        <w:r>
          <w:rPr>
            <w:webHidden/>
          </w:rPr>
          <w:fldChar w:fldCharType="begin"/>
        </w:r>
        <w:r>
          <w:rPr>
            <w:webHidden/>
          </w:rPr>
          <w:instrText xml:space="preserve"> PAGEREF _Toc197888832 \h </w:instrText>
        </w:r>
        <w:r>
          <w:rPr>
            <w:webHidden/>
          </w:rPr>
        </w:r>
        <w:r>
          <w:rPr>
            <w:webHidden/>
          </w:rPr>
          <w:fldChar w:fldCharType="separate"/>
        </w:r>
        <w:r w:rsidR="009819A6">
          <w:rPr>
            <w:webHidden/>
          </w:rPr>
          <w:t>258</w:t>
        </w:r>
        <w:r>
          <w:rPr>
            <w:webHidden/>
          </w:rPr>
          <w:fldChar w:fldCharType="end"/>
        </w:r>
      </w:hyperlink>
    </w:p>
    <w:p w14:paraId="564EB9FB" w14:textId="15F8220A" w:rsidR="00D6153E" w:rsidRDefault="00D6153E">
      <w:pPr>
        <w:pStyle w:val="TM2"/>
        <w:rPr>
          <w:rFonts w:asciiTheme="minorHAnsi" w:eastAsiaTheme="minorEastAsia" w:hAnsiTheme="minorHAnsi" w:cstheme="minorBidi"/>
          <w:color w:val="auto"/>
          <w:kern w:val="2"/>
          <w:sz w:val="24"/>
          <w14:ligatures w14:val="standardContextual"/>
        </w:rPr>
      </w:pPr>
      <w:hyperlink w:anchor="_Toc197888833" w:history="1">
        <w:r w:rsidRPr="00010E8F">
          <w:rPr>
            <w:rStyle w:val="Lienhypertexte"/>
          </w:rPr>
          <w:t>11</w:t>
        </w:r>
        <w:r>
          <w:rPr>
            <w:webHidden/>
          </w:rPr>
          <w:tab/>
        </w:r>
        <w:r>
          <w:rPr>
            <w:webHidden/>
          </w:rPr>
          <w:fldChar w:fldCharType="begin"/>
        </w:r>
        <w:r>
          <w:rPr>
            <w:webHidden/>
          </w:rPr>
          <w:instrText xml:space="preserve"> PAGEREF _Toc197888833 \h </w:instrText>
        </w:r>
        <w:r>
          <w:rPr>
            <w:webHidden/>
          </w:rPr>
        </w:r>
        <w:r>
          <w:rPr>
            <w:webHidden/>
          </w:rPr>
          <w:fldChar w:fldCharType="separate"/>
        </w:r>
        <w:r w:rsidR="009819A6">
          <w:rPr>
            <w:webHidden/>
          </w:rPr>
          <w:t>272</w:t>
        </w:r>
        <w:r>
          <w:rPr>
            <w:webHidden/>
          </w:rPr>
          <w:fldChar w:fldCharType="end"/>
        </w:r>
      </w:hyperlink>
    </w:p>
    <w:p w14:paraId="2541C32D" w14:textId="5C83FCA4" w:rsidR="00D6153E" w:rsidRDefault="00D6153E">
      <w:pPr>
        <w:pStyle w:val="TM2"/>
        <w:rPr>
          <w:rFonts w:asciiTheme="minorHAnsi" w:eastAsiaTheme="minorEastAsia" w:hAnsiTheme="minorHAnsi" w:cstheme="minorBidi"/>
          <w:color w:val="auto"/>
          <w:kern w:val="2"/>
          <w:sz w:val="24"/>
          <w14:ligatures w14:val="standardContextual"/>
        </w:rPr>
      </w:pPr>
      <w:hyperlink w:anchor="_Toc197888834" w:history="1">
        <w:r w:rsidRPr="00010E8F">
          <w:rPr>
            <w:rStyle w:val="Lienhypertexte"/>
          </w:rPr>
          <w:t>12</w:t>
        </w:r>
        <w:r>
          <w:rPr>
            <w:webHidden/>
          </w:rPr>
          <w:tab/>
        </w:r>
        <w:r>
          <w:rPr>
            <w:webHidden/>
          </w:rPr>
          <w:fldChar w:fldCharType="begin"/>
        </w:r>
        <w:r>
          <w:rPr>
            <w:webHidden/>
          </w:rPr>
          <w:instrText xml:space="preserve"> PAGEREF _Toc197888834 \h </w:instrText>
        </w:r>
        <w:r>
          <w:rPr>
            <w:webHidden/>
          </w:rPr>
        </w:r>
        <w:r>
          <w:rPr>
            <w:webHidden/>
          </w:rPr>
          <w:fldChar w:fldCharType="separate"/>
        </w:r>
        <w:r w:rsidR="009819A6">
          <w:rPr>
            <w:webHidden/>
          </w:rPr>
          <w:t>280</w:t>
        </w:r>
        <w:r>
          <w:rPr>
            <w:webHidden/>
          </w:rPr>
          <w:fldChar w:fldCharType="end"/>
        </w:r>
      </w:hyperlink>
    </w:p>
    <w:p w14:paraId="66E96BE3" w14:textId="1FF4BF82" w:rsidR="00D6153E" w:rsidRDefault="00D6153E">
      <w:pPr>
        <w:pStyle w:val="TM2"/>
        <w:rPr>
          <w:rFonts w:asciiTheme="minorHAnsi" w:eastAsiaTheme="minorEastAsia" w:hAnsiTheme="minorHAnsi" w:cstheme="minorBidi"/>
          <w:color w:val="auto"/>
          <w:kern w:val="2"/>
          <w:sz w:val="24"/>
          <w14:ligatures w14:val="standardContextual"/>
        </w:rPr>
      </w:pPr>
      <w:hyperlink w:anchor="_Toc197888835" w:history="1">
        <w:r w:rsidRPr="00010E8F">
          <w:rPr>
            <w:rStyle w:val="Lienhypertexte"/>
          </w:rPr>
          <w:t>13</w:t>
        </w:r>
        <w:r>
          <w:rPr>
            <w:webHidden/>
          </w:rPr>
          <w:tab/>
        </w:r>
        <w:r>
          <w:rPr>
            <w:webHidden/>
          </w:rPr>
          <w:fldChar w:fldCharType="begin"/>
        </w:r>
        <w:r>
          <w:rPr>
            <w:webHidden/>
          </w:rPr>
          <w:instrText xml:space="preserve"> PAGEREF _Toc197888835 \h </w:instrText>
        </w:r>
        <w:r>
          <w:rPr>
            <w:webHidden/>
          </w:rPr>
        </w:r>
        <w:r>
          <w:rPr>
            <w:webHidden/>
          </w:rPr>
          <w:fldChar w:fldCharType="separate"/>
        </w:r>
        <w:r w:rsidR="009819A6">
          <w:rPr>
            <w:webHidden/>
          </w:rPr>
          <w:t>289</w:t>
        </w:r>
        <w:r>
          <w:rPr>
            <w:webHidden/>
          </w:rPr>
          <w:fldChar w:fldCharType="end"/>
        </w:r>
      </w:hyperlink>
    </w:p>
    <w:p w14:paraId="23DCDBCD" w14:textId="09B08BD6" w:rsidR="00D6153E" w:rsidRDefault="00D6153E">
      <w:pPr>
        <w:pStyle w:val="TM2"/>
        <w:rPr>
          <w:rFonts w:asciiTheme="minorHAnsi" w:eastAsiaTheme="minorEastAsia" w:hAnsiTheme="minorHAnsi" w:cstheme="minorBidi"/>
          <w:color w:val="auto"/>
          <w:kern w:val="2"/>
          <w:sz w:val="24"/>
          <w14:ligatures w14:val="standardContextual"/>
        </w:rPr>
      </w:pPr>
      <w:hyperlink w:anchor="_Toc197888836" w:history="1">
        <w:r w:rsidRPr="00010E8F">
          <w:rPr>
            <w:rStyle w:val="Lienhypertexte"/>
          </w:rPr>
          <w:t>14</w:t>
        </w:r>
        <w:r>
          <w:rPr>
            <w:webHidden/>
          </w:rPr>
          <w:tab/>
        </w:r>
        <w:r>
          <w:rPr>
            <w:webHidden/>
          </w:rPr>
          <w:fldChar w:fldCharType="begin"/>
        </w:r>
        <w:r>
          <w:rPr>
            <w:webHidden/>
          </w:rPr>
          <w:instrText xml:space="preserve"> PAGEREF _Toc197888836 \h </w:instrText>
        </w:r>
        <w:r>
          <w:rPr>
            <w:webHidden/>
          </w:rPr>
        </w:r>
        <w:r>
          <w:rPr>
            <w:webHidden/>
          </w:rPr>
          <w:fldChar w:fldCharType="separate"/>
        </w:r>
        <w:r w:rsidR="009819A6">
          <w:rPr>
            <w:webHidden/>
          </w:rPr>
          <w:t>303</w:t>
        </w:r>
        <w:r>
          <w:rPr>
            <w:webHidden/>
          </w:rPr>
          <w:fldChar w:fldCharType="end"/>
        </w:r>
      </w:hyperlink>
    </w:p>
    <w:p w14:paraId="6AE9165F" w14:textId="4842D976" w:rsidR="00D6153E" w:rsidRDefault="00D6153E">
      <w:pPr>
        <w:pStyle w:val="TM2"/>
        <w:rPr>
          <w:rFonts w:asciiTheme="minorHAnsi" w:eastAsiaTheme="minorEastAsia" w:hAnsiTheme="minorHAnsi" w:cstheme="minorBidi"/>
          <w:color w:val="auto"/>
          <w:kern w:val="2"/>
          <w:sz w:val="24"/>
          <w14:ligatures w14:val="standardContextual"/>
        </w:rPr>
      </w:pPr>
      <w:hyperlink w:anchor="_Toc197888837" w:history="1">
        <w:r w:rsidRPr="00010E8F">
          <w:rPr>
            <w:rStyle w:val="Lienhypertexte"/>
          </w:rPr>
          <w:t>15</w:t>
        </w:r>
        <w:r>
          <w:rPr>
            <w:webHidden/>
          </w:rPr>
          <w:tab/>
        </w:r>
        <w:r>
          <w:rPr>
            <w:webHidden/>
          </w:rPr>
          <w:fldChar w:fldCharType="begin"/>
        </w:r>
        <w:r>
          <w:rPr>
            <w:webHidden/>
          </w:rPr>
          <w:instrText xml:space="preserve"> PAGEREF _Toc197888837 \h </w:instrText>
        </w:r>
        <w:r>
          <w:rPr>
            <w:webHidden/>
          </w:rPr>
        </w:r>
        <w:r>
          <w:rPr>
            <w:webHidden/>
          </w:rPr>
          <w:fldChar w:fldCharType="separate"/>
        </w:r>
        <w:r w:rsidR="009819A6">
          <w:rPr>
            <w:webHidden/>
          </w:rPr>
          <w:t>317</w:t>
        </w:r>
        <w:r>
          <w:rPr>
            <w:webHidden/>
          </w:rPr>
          <w:fldChar w:fldCharType="end"/>
        </w:r>
      </w:hyperlink>
    </w:p>
    <w:p w14:paraId="0B0C1E9F" w14:textId="7C7F6AA5" w:rsidR="00D6153E" w:rsidRDefault="00D6153E">
      <w:pPr>
        <w:pStyle w:val="TM2"/>
        <w:rPr>
          <w:rFonts w:asciiTheme="minorHAnsi" w:eastAsiaTheme="minorEastAsia" w:hAnsiTheme="minorHAnsi" w:cstheme="minorBidi"/>
          <w:color w:val="auto"/>
          <w:kern w:val="2"/>
          <w:sz w:val="24"/>
          <w14:ligatures w14:val="standardContextual"/>
        </w:rPr>
      </w:pPr>
      <w:hyperlink w:anchor="_Toc197888838" w:history="1">
        <w:r w:rsidRPr="00010E8F">
          <w:rPr>
            <w:rStyle w:val="Lienhypertexte"/>
          </w:rPr>
          <w:t>16</w:t>
        </w:r>
        <w:r>
          <w:rPr>
            <w:webHidden/>
          </w:rPr>
          <w:tab/>
        </w:r>
        <w:r>
          <w:rPr>
            <w:webHidden/>
          </w:rPr>
          <w:fldChar w:fldCharType="begin"/>
        </w:r>
        <w:r>
          <w:rPr>
            <w:webHidden/>
          </w:rPr>
          <w:instrText xml:space="preserve"> PAGEREF _Toc197888838 \h </w:instrText>
        </w:r>
        <w:r>
          <w:rPr>
            <w:webHidden/>
          </w:rPr>
        </w:r>
        <w:r>
          <w:rPr>
            <w:webHidden/>
          </w:rPr>
          <w:fldChar w:fldCharType="separate"/>
        </w:r>
        <w:r w:rsidR="009819A6">
          <w:rPr>
            <w:webHidden/>
          </w:rPr>
          <w:t>326</w:t>
        </w:r>
        <w:r>
          <w:rPr>
            <w:webHidden/>
          </w:rPr>
          <w:fldChar w:fldCharType="end"/>
        </w:r>
      </w:hyperlink>
    </w:p>
    <w:p w14:paraId="6AFF60A6" w14:textId="7802B0F2" w:rsidR="00D6153E" w:rsidRDefault="00D6153E">
      <w:pPr>
        <w:pStyle w:val="TM2"/>
        <w:rPr>
          <w:rFonts w:asciiTheme="minorHAnsi" w:eastAsiaTheme="minorEastAsia" w:hAnsiTheme="minorHAnsi" w:cstheme="minorBidi"/>
          <w:color w:val="auto"/>
          <w:kern w:val="2"/>
          <w:sz w:val="24"/>
          <w14:ligatures w14:val="standardContextual"/>
        </w:rPr>
      </w:pPr>
      <w:hyperlink w:anchor="_Toc197888839" w:history="1">
        <w:r w:rsidRPr="00010E8F">
          <w:rPr>
            <w:rStyle w:val="Lienhypertexte"/>
          </w:rPr>
          <w:t>17</w:t>
        </w:r>
        <w:r>
          <w:rPr>
            <w:webHidden/>
          </w:rPr>
          <w:tab/>
        </w:r>
        <w:r>
          <w:rPr>
            <w:webHidden/>
          </w:rPr>
          <w:fldChar w:fldCharType="begin"/>
        </w:r>
        <w:r>
          <w:rPr>
            <w:webHidden/>
          </w:rPr>
          <w:instrText xml:space="preserve"> PAGEREF _Toc197888839 \h </w:instrText>
        </w:r>
        <w:r>
          <w:rPr>
            <w:webHidden/>
          </w:rPr>
        </w:r>
        <w:r>
          <w:rPr>
            <w:webHidden/>
          </w:rPr>
          <w:fldChar w:fldCharType="separate"/>
        </w:r>
        <w:r w:rsidR="009819A6">
          <w:rPr>
            <w:webHidden/>
          </w:rPr>
          <w:t>339</w:t>
        </w:r>
        <w:r>
          <w:rPr>
            <w:webHidden/>
          </w:rPr>
          <w:fldChar w:fldCharType="end"/>
        </w:r>
      </w:hyperlink>
    </w:p>
    <w:p w14:paraId="622BA48F" w14:textId="4FE4EE32" w:rsidR="00D6153E" w:rsidRDefault="00D6153E">
      <w:pPr>
        <w:pStyle w:val="TM2"/>
        <w:rPr>
          <w:rFonts w:asciiTheme="minorHAnsi" w:eastAsiaTheme="minorEastAsia" w:hAnsiTheme="minorHAnsi" w:cstheme="minorBidi"/>
          <w:color w:val="auto"/>
          <w:kern w:val="2"/>
          <w:sz w:val="24"/>
          <w14:ligatures w14:val="standardContextual"/>
        </w:rPr>
      </w:pPr>
      <w:hyperlink w:anchor="_Toc197888840" w:history="1">
        <w:r w:rsidRPr="00010E8F">
          <w:rPr>
            <w:rStyle w:val="Lienhypertexte"/>
          </w:rPr>
          <w:t>18</w:t>
        </w:r>
        <w:r>
          <w:rPr>
            <w:webHidden/>
          </w:rPr>
          <w:tab/>
        </w:r>
        <w:r>
          <w:rPr>
            <w:webHidden/>
          </w:rPr>
          <w:fldChar w:fldCharType="begin"/>
        </w:r>
        <w:r>
          <w:rPr>
            <w:webHidden/>
          </w:rPr>
          <w:instrText xml:space="preserve"> PAGEREF _Toc197888840 \h </w:instrText>
        </w:r>
        <w:r>
          <w:rPr>
            <w:webHidden/>
          </w:rPr>
        </w:r>
        <w:r>
          <w:rPr>
            <w:webHidden/>
          </w:rPr>
          <w:fldChar w:fldCharType="separate"/>
        </w:r>
        <w:r w:rsidR="009819A6">
          <w:rPr>
            <w:webHidden/>
          </w:rPr>
          <w:t>349</w:t>
        </w:r>
        <w:r>
          <w:rPr>
            <w:webHidden/>
          </w:rPr>
          <w:fldChar w:fldCharType="end"/>
        </w:r>
      </w:hyperlink>
    </w:p>
    <w:p w14:paraId="3F54DD4A" w14:textId="49E9CC06"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41" w:history="1">
        <w:r w:rsidRPr="00010E8F">
          <w:rPr>
            <w:rStyle w:val="Lienhypertexte"/>
          </w:rPr>
          <w:t>3</w:t>
        </w:r>
        <w:r w:rsidRPr="00010E8F">
          <w:rPr>
            <w:rStyle w:val="Lienhypertexte"/>
            <w:vertAlign w:val="superscript"/>
          </w:rPr>
          <w:t>ème</w:t>
        </w:r>
        <w:r w:rsidRPr="00010E8F">
          <w:rPr>
            <w:rStyle w:val="Lienhypertexte"/>
          </w:rPr>
          <w:t xml:space="preserve"> partie</w:t>
        </w:r>
        <w:r>
          <w:rPr>
            <w:webHidden/>
          </w:rPr>
          <w:tab/>
        </w:r>
        <w:r>
          <w:rPr>
            <w:webHidden/>
          </w:rPr>
          <w:fldChar w:fldCharType="begin"/>
        </w:r>
        <w:r>
          <w:rPr>
            <w:webHidden/>
          </w:rPr>
          <w:instrText xml:space="preserve"> PAGEREF _Toc197888841 \h </w:instrText>
        </w:r>
        <w:r>
          <w:rPr>
            <w:webHidden/>
          </w:rPr>
        </w:r>
        <w:r>
          <w:rPr>
            <w:webHidden/>
          </w:rPr>
          <w:fldChar w:fldCharType="separate"/>
        </w:r>
        <w:r w:rsidR="009819A6">
          <w:rPr>
            <w:webHidden/>
          </w:rPr>
          <w:t>370</w:t>
        </w:r>
        <w:r>
          <w:rPr>
            <w:webHidden/>
          </w:rPr>
          <w:fldChar w:fldCharType="end"/>
        </w:r>
      </w:hyperlink>
    </w:p>
    <w:p w14:paraId="35BA2378" w14:textId="50356EF2" w:rsidR="00D6153E" w:rsidRDefault="00D6153E">
      <w:pPr>
        <w:pStyle w:val="TM2"/>
        <w:rPr>
          <w:rFonts w:asciiTheme="minorHAnsi" w:eastAsiaTheme="minorEastAsia" w:hAnsiTheme="minorHAnsi" w:cstheme="minorBidi"/>
          <w:color w:val="auto"/>
          <w:kern w:val="2"/>
          <w:sz w:val="24"/>
          <w14:ligatures w14:val="standardContextual"/>
        </w:rPr>
      </w:pPr>
      <w:hyperlink w:anchor="_Toc197888842" w:history="1">
        <w:r w:rsidRPr="00010E8F">
          <w:rPr>
            <w:rStyle w:val="Lienhypertexte"/>
          </w:rPr>
          <w:t>1</w:t>
        </w:r>
        <w:r>
          <w:rPr>
            <w:webHidden/>
          </w:rPr>
          <w:tab/>
        </w:r>
        <w:r>
          <w:rPr>
            <w:webHidden/>
          </w:rPr>
          <w:fldChar w:fldCharType="begin"/>
        </w:r>
        <w:r>
          <w:rPr>
            <w:webHidden/>
          </w:rPr>
          <w:instrText xml:space="preserve"> PAGEREF _Toc197888842 \h </w:instrText>
        </w:r>
        <w:r>
          <w:rPr>
            <w:webHidden/>
          </w:rPr>
        </w:r>
        <w:r>
          <w:rPr>
            <w:webHidden/>
          </w:rPr>
          <w:fldChar w:fldCharType="separate"/>
        </w:r>
        <w:r w:rsidR="009819A6">
          <w:rPr>
            <w:webHidden/>
          </w:rPr>
          <w:t>371</w:t>
        </w:r>
        <w:r>
          <w:rPr>
            <w:webHidden/>
          </w:rPr>
          <w:fldChar w:fldCharType="end"/>
        </w:r>
      </w:hyperlink>
    </w:p>
    <w:p w14:paraId="40EF864A" w14:textId="474A2453" w:rsidR="00D6153E" w:rsidRDefault="00D6153E">
      <w:pPr>
        <w:pStyle w:val="TM2"/>
        <w:rPr>
          <w:rFonts w:asciiTheme="minorHAnsi" w:eastAsiaTheme="minorEastAsia" w:hAnsiTheme="minorHAnsi" w:cstheme="minorBidi"/>
          <w:color w:val="auto"/>
          <w:kern w:val="2"/>
          <w:sz w:val="24"/>
          <w14:ligatures w14:val="standardContextual"/>
        </w:rPr>
      </w:pPr>
      <w:hyperlink w:anchor="_Toc197888843" w:history="1">
        <w:r w:rsidRPr="00010E8F">
          <w:rPr>
            <w:rStyle w:val="Lienhypertexte"/>
          </w:rPr>
          <w:t>2</w:t>
        </w:r>
        <w:r>
          <w:rPr>
            <w:webHidden/>
          </w:rPr>
          <w:tab/>
        </w:r>
        <w:r>
          <w:rPr>
            <w:webHidden/>
          </w:rPr>
          <w:fldChar w:fldCharType="begin"/>
        </w:r>
        <w:r>
          <w:rPr>
            <w:webHidden/>
          </w:rPr>
          <w:instrText xml:space="preserve"> PAGEREF _Toc197888843 \h </w:instrText>
        </w:r>
        <w:r>
          <w:rPr>
            <w:webHidden/>
          </w:rPr>
        </w:r>
        <w:r>
          <w:rPr>
            <w:webHidden/>
          </w:rPr>
          <w:fldChar w:fldCharType="separate"/>
        </w:r>
        <w:r w:rsidR="009819A6">
          <w:rPr>
            <w:webHidden/>
          </w:rPr>
          <w:t>380</w:t>
        </w:r>
        <w:r>
          <w:rPr>
            <w:webHidden/>
          </w:rPr>
          <w:fldChar w:fldCharType="end"/>
        </w:r>
      </w:hyperlink>
    </w:p>
    <w:p w14:paraId="3FFF9A9A" w14:textId="46280944" w:rsidR="00D6153E" w:rsidRDefault="00D6153E">
      <w:pPr>
        <w:pStyle w:val="TM2"/>
        <w:rPr>
          <w:rFonts w:asciiTheme="minorHAnsi" w:eastAsiaTheme="minorEastAsia" w:hAnsiTheme="minorHAnsi" w:cstheme="minorBidi"/>
          <w:color w:val="auto"/>
          <w:kern w:val="2"/>
          <w:sz w:val="24"/>
          <w14:ligatures w14:val="standardContextual"/>
        </w:rPr>
      </w:pPr>
      <w:hyperlink w:anchor="_Toc197888844" w:history="1">
        <w:r w:rsidRPr="00010E8F">
          <w:rPr>
            <w:rStyle w:val="Lienhypertexte"/>
          </w:rPr>
          <w:t>3</w:t>
        </w:r>
        <w:r>
          <w:rPr>
            <w:webHidden/>
          </w:rPr>
          <w:tab/>
        </w:r>
        <w:r>
          <w:rPr>
            <w:webHidden/>
          </w:rPr>
          <w:fldChar w:fldCharType="begin"/>
        </w:r>
        <w:r>
          <w:rPr>
            <w:webHidden/>
          </w:rPr>
          <w:instrText xml:space="preserve"> PAGEREF _Toc197888844 \h </w:instrText>
        </w:r>
        <w:r>
          <w:rPr>
            <w:webHidden/>
          </w:rPr>
        </w:r>
        <w:r>
          <w:rPr>
            <w:webHidden/>
          </w:rPr>
          <w:fldChar w:fldCharType="separate"/>
        </w:r>
        <w:r w:rsidR="009819A6">
          <w:rPr>
            <w:webHidden/>
          </w:rPr>
          <w:t>390</w:t>
        </w:r>
        <w:r>
          <w:rPr>
            <w:webHidden/>
          </w:rPr>
          <w:fldChar w:fldCharType="end"/>
        </w:r>
      </w:hyperlink>
    </w:p>
    <w:p w14:paraId="4BDAD7FE" w14:textId="36B7AB33" w:rsidR="00D6153E" w:rsidRDefault="00D6153E">
      <w:pPr>
        <w:pStyle w:val="TM2"/>
        <w:rPr>
          <w:rFonts w:asciiTheme="minorHAnsi" w:eastAsiaTheme="minorEastAsia" w:hAnsiTheme="minorHAnsi" w:cstheme="minorBidi"/>
          <w:color w:val="auto"/>
          <w:kern w:val="2"/>
          <w:sz w:val="24"/>
          <w14:ligatures w14:val="standardContextual"/>
        </w:rPr>
      </w:pPr>
      <w:hyperlink w:anchor="_Toc197888845" w:history="1">
        <w:r w:rsidRPr="00010E8F">
          <w:rPr>
            <w:rStyle w:val="Lienhypertexte"/>
          </w:rPr>
          <w:t>4</w:t>
        </w:r>
        <w:r>
          <w:rPr>
            <w:webHidden/>
          </w:rPr>
          <w:tab/>
        </w:r>
        <w:r>
          <w:rPr>
            <w:webHidden/>
          </w:rPr>
          <w:fldChar w:fldCharType="begin"/>
        </w:r>
        <w:r>
          <w:rPr>
            <w:webHidden/>
          </w:rPr>
          <w:instrText xml:space="preserve"> PAGEREF _Toc197888845 \h </w:instrText>
        </w:r>
        <w:r>
          <w:rPr>
            <w:webHidden/>
          </w:rPr>
        </w:r>
        <w:r>
          <w:rPr>
            <w:webHidden/>
          </w:rPr>
          <w:fldChar w:fldCharType="separate"/>
        </w:r>
        <w:r w:rsidR="009819A6">
          <w:rPr>
            <w:webHidden/>
          </w:rPr>
          <w:t>402</w:t>
        </w:r>
        <w:r>
          <w:rPr>
            <w:webHidden/>
          </w:rPr>
          <w:fldChar w:fldCharType="end"/>
        </w:r>
      </w:hyperlink>
    </w:p>
    <w:p w14:paraId="259D0125" w14:textId="21DFE35F" w:rsidR="00D6153E" w:rsidRDefault="00D6153E">
      <w:pPr>
        <w:pStyle w:val="TM2"/>
        <w:rPr>
          <w:rFonts w:asciiTheme="minorHAnsi" w:eastAsiaTheme="minorEastAsia" w:hAnsiTheme="minorHAnsi" w:cstheme="minorBidi"/>
          <w:color w:val="auto"/>
          <w:kern w:val="2"/>
          <w:sz w:val="24"/>
          <w14:ligatures w14:val="standardContextual"/>
        </w:rPr>
      </w:pPr>
      <w:hyperlink w:anchor="_Toc197888846" w:history="1">
        <w:r w:rsidRPr="00010E8F">
          <w:rPr>
            <w:rStyle w:val="Lienhypertexte"/>
          </w:rPr>
          <w:t>5</w:t>
        </w:r>
        <w:r>
          <w:rPr>
            <w:webHidden/>
          </w:rPr>
          <w:tab/>
        </w:r>
        <w:r>
          <w:rPr>
            <w:webHidden/>
          </w:rPr>
          <w:fldChar w:fldCharType="begin"/>
        </w:r>
        <w:r>
          <w:rPr>
            <w:webHidden/>
          </w:rPr>
          <w:instrText xml:space="preserve"> PAGEREF _Toc197888846 \h </w:instrText>
        </w:r>
        <w:r>
          <w:rPr>
            <w:webHidden/>
          </w:rPr>
        </w:r>
        <w:r>
          <w:rPr>
            <w:webHidden/>
          </w:rPr>
          <w:fldChar w:fldCharType="separate"/>
        </w:r>
        <w:r w:rsidR="009819A6">
          <w:rPr>
            <w:webHidden/>
          </w:rPr>
          <w:t>416</w:t>
        </w:r>
        <w:r>
          <w:rPr>
            <w:webHidden/>
          </w:rPr>
          <w:fldChar w:fldCharType="end"/>
        </w:r>
      </w:hyperlink>
    </w:p>
    <w:p w14:paraId="1341A210" w14:textId="38875386" w:rsidR="00D6153E" w:rsidRDefault="00D6153E">
      <w:pPr>
        <w:pStyle w:val="TM2"/>
        <w:rPr>
          <w:rFonts w:asciiTheme="minorHAnsi" w:eastAsiaTheme="minorEastAsia" w:hAnsiTheme="minorHAnsi" w:cstheme="minorBidi"/>
          <w:color w:val="auto"/>
          <w:kern w:val="2"/>
          <w:sz w:val="24"/>
          <w14:ligatures w14:val="standardContextual"/>
        </w:rPr>
      </w:pPr>
      <w:hyperlink w:anchor="_Toc197888847" w:history="1">
        <w:r w:rsidRPr="00010E8F">
          <w:rPr>
            <w:rStyle w:val="Lienhypertexte"/>
          </w:rPr>
          <w:t>6</w:t>
        </w:r>
        <w:r>
          <w:rPr>
            <w:webHidden/>
          </w:rPr>
          <w:tab/>
        </w:r>
        <w:r>
          <w:rPr>
            <w:webHidden/>
          </w:rPr>
          <w:fldChar w:fldCharType="begin"/>
        </w:r>
        <w:r>
          <w:rPr>
            <w:webHidden/>
          </w:rPr>
          <w:instrText xml:space="preserve"> PAGEREF _Toc197888847 \h </w:instrText>
        </w:r>
        <w:r>
          <w:rPr>
            <w:webHidden/>
          </w:rPr>
        </w:r>
        <w:r>
          <w:rPr>
            <w:webHidden/>
          </w:rPr>
          <w:fldChar w:fldCharType="separate"/>
        </w:r>
        <w:r w:rsidR="009819A6">
          <w:rPr>
            <w:webHidden/>
          </w:rPr>
          <w:t>428</w:t>
        </w:r>
        <w:r>
          <w:rPr>
            <w:webHidden/>
          </w:rPr>
          <w:fldChar w:fldCharType="end"/>
        </w:r>
      </w:hyperlink>
    </w:p>
    <w:p w14:paraId="57F30D70" w14:textId="1170DB4D" w:rsidR="00D6153E" w:rsidRDefault="00D6153E">
      <w:pPr>
        <w:pStyle w:val="TM2"/>
        <w:rPr>
          <w:rFonts w:asciiTheme="minorHAnsi" w:eastAsiaTheme="minorEastAsia" w:hAnsiTheme="minorHAnsi" w:cstheme="minorBidi"/>
          <w:color w:val="auto"/>
          <w:kern w:val="2"/>
          <w:sz w:val="24"/>
          <w14:ligatures w14:val="standardContextual"/>
        </w:rPr>
      </w:pPr>
      <w:hyperlink w:anchor="_Toc197888848" w:history="1">
        <w:r w:rsidRPr="00010E8F">
          <w:rPr>
            <w:rStyle w:val="Lienhypertexte"/>
          </w:rPr>
          <w:t>7</w:t>
        </w:r>
        <w:r>
          <w:rPr>
            <w:webHidden/>
          </w:rPr>
          <w:tab/>
        </w:r>
        <w:r>
          <w:rPr>
            <w:webHidden/>
          </w:rPr>
          <w:fldChar w:fldCharType="begin"/>
        </w:r>
        <w:r>
          <w:rPr>
            <w:webHidden/>
          </w:rPr>
          <w:instrText xml:space="preserve"> PAGEREF _Toc197888848 \h </w:instrText>
        </w:r>
        <w:r>
          <w:rPr>
            <w:webHidden/>
          </w:rPr>
        </w:r>
        <w:r>
          <w:rPr>
            <w:webHidden/>
          </w:rPr>
          <w:fldChar w:fldCharType="separate"/>
        </w:r>
        <w:r w:rsidR="009819A6">
          <w:rPr>
            <w:webHidden/>
          </w:rPr>
          <w:t>440</w:t>
        </w:r>
        <w:r>
          <w:rPr>
            <w:webHidden/>
          </w:rPr>
          <w:fldChar w:fldCharType="end"/>
        </w:r>
      </w:hyperlink>
    </w:p>
    <w:p w14:paraId="2257626C" w14:textId="75C6581E" w:rsidR="00D6153E" w:rsidRDefault="00D6153E">
      <w:pPr>
        <w:pStyle w:val="TM2"/>
        <w:rPr>
          <w:rFonts w:asciiTheme="minorHAnsi" w:eastAsiaTheme="minorEastAsia" w:hAnsiTheme="minorHAnsi" w:cstheme="minorBidi"/>
          <w:color w:val="auto"/>
          <w:kern w:val="2"/>
          <w:sz w:val="24"/>
          <w14:ligatures w14:val="standardContextual"/>
        </w:rPr>
      </w:pPr>
      <w:hyperlink w:anchor="_Toc197888849" w:history="1">
        <w:r w:rsidRPr="00010E8F">
          <w:rPr>
            <w:rStyle w:val="Lienhypertexte"/>
          </w:rPr>
          <w:t>8</w:t>
        </w:r>
        <w:r>
          <w:rPr>
            <w:webHidden/>
          </w:rPr>
          <w:tab/>
        </w:r>
        <w:r>
          <w:rPr>
            <w:webHidden/>
          </w:rPr>
          <w:fldChar w:fldCharType="begin"/>
        </w:r>
        <w:r>
          <w:rPr>
            <w:webHidden/>
          </w:rPr>
          <w:instrText xml:space="preserve"> PAGEREF _Toc197888849 \h </w:instrText>
        </w:r>
        <w:r>
          <w:rPr>
            <w:webHidden/>
          </w:rPr>
        </w:r>
        <w:r>
          <w:rPr>
            <w:webHidden/>
          </w:rPr>
          <w:fldChar w:fldCharType="separate"/>
        </w:r>
        <w:r w:rsidR="009819A6">
          <w:rPr>
            <w:webHidden/>
          </w:rPr>
          <w:t>447</w:t>
        </w:r>
        <w:r>
          <w:rPr>
            <w:webHidden/>
          </w:rPr>
          <w:fldChar w:fldCharType="end"/>
        </w:r>
      </w:hyperlink>
    </w:p>
    <w:p w14:paraId="0D678FD2" w14:textId="16A30D18"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50" w:history="1">
        <w:r w:rsidRPr="00010E8F">
          <w:rPr>
            <w:rStyle w:val="Lienhypertexte"/>
          </w:rPr>
          <w:t>ÉPILOGUE  1889</w:t>
        </w:r>
        <w:r>
          <w:rPr>
            <w:webHidden/>
          </w:rPr>
          <w:tab/>
        </w:r>
        <w:r>
          <w:rPr>
            <w:webHidden/>
          </w:rPr>
          <w:fldChar w:fldCharType="begin"/>
        </w:r>
        <w:r>
          <w:rPr>
            <w:webHidden/>
          </w:rPr>
          <w:instrText xml:space="preserve"> PAGEREF _Toc197888850 \h </w:instrText>
        </w:r>
        <w:r>
          <w:rPr>
            <w:webHidden/>
          </w:rPr>
        </w:r>
        <w:r>
          <w:rPr>
            <w:webHidden/>
          </w:rPr>
          <w:fldChar w:fldCharType="separate"/>
        </w:r>
        <w:r w:rsidR="009819A6">
          <w:rPr>
            <w:webHidden/>
          </w:rPr>
          <w:t>456</w:t>
        </w:r>
        <w:r>
          <w:rPr>
            <w:webHidden/>
          </w:rPr>
          <w:fldChar w:fldCharType="end"/>
        </w:r>
      </w:hyperlink>
    </w:p>
    <w:p w14:paraId="590522CF" w14:textId="37DA1ED3" w:rsidR="00D6153E" w:rsidRDefault="00D6153E">
      <w:pPr>
        <w:pStyle w:val="TM2"/>
        <w:rPr>
          <w:rFonts w:asciiTheme="minorHAnsi" w:eastAsiaTheme="minorEastAsia" w:hAnsiTheme="minorHAnsi" w:cstheme="minorBidi"/>
          <w:color w:val="auto"/>
          <w:kern w:val="2"/>
          <w:sz w:val="24"/>
          <w14:ligatures w14:val="standardContextual"/>
        </w:rPr>
      </w:pPr>
      <w:hyperlink w:anchor="_Toc197888851" w:history="1">
        <w:r w:rsidRPr="00010E8F">
          <w:rPr>
            <w:rStyle w:val="Lienhypertexte"/>
          </w:rPr>
          <w:t>1</w:t>
        </w:r>
        <w:r>
          <w:rPr>
            <w:webHidden/>
          </w:rPr>
          <w:tab/>
        </w:r>
        <w:r>
          <w:rPr>
            <w:webHidden/>
          </w:rPr>
          <w:fldChar w:fldCharType="begin"/>
        </w:r>
        <w:r>
          <w:rPr>
            <w:webHidden/>
          </w:rPr>
          <w:instrText xml:space="preserve"> PAGEREF _Toc197888851 \h </w:instrText>
        </w:r>
        <w:r>
          <w:rPr>
            <w:webHidden/>
          </w:rPr>
        </w:r>
        <w:r>
          <w:rPr>
            <w:webHidden/>
          </w:rPr>
          <w:fldChar w:fldCharType="separate"/>
        </w:r>
        <w:r w:rsidR="009819A6">
          <w:rPr>
            <w:webHidden/>
          </w:rPr>
          <w:t>457</w:t>
        </w:r>
        <w:r>
          <w:rPr>
            <w:webHidden/>
          </w:rPr>
          <w:fldChar w:fldCharType="end"/>
        </w:r>
      </w:hyperlink>
    </w:p>
    <w:p w14:paraId="35154FE4" w14:textId="56FACAE7" w:rsidR="00D6153E" w:rsidRDefault="00D6153E">
      <w:pPr>
        <w:pStyle w:val="TM2"/>
        <w:rPr>
          <w:rFonts w:asciiTheme="minorHAnsi" w:eastAsiaTheme="minorEastAsia" w:hAnsiTheme="minorHAnsi" w:cstheme="minorBidi"/>
          <w:color w:val="auto"/>
          <w:kern w:val="2"/>
          <w:sz w:val="24"/>
          <w14:ligatures w14:val="standardContextual"/>
        </w:rPr>
      </w:pPr>
      <w:hyperlink w:anchor="_Toc197888852" w:history="1">
        <w:r w:rsidRPr="00010E8F">
          <w:rPr>
            <w:rStyle w:val="Lienhypertexte"/>
          </w:rPr>
          <w:t>2</w:t>
        </w:r>
        <w:r>
          <w:rPr>
            <w:webHidden/>
          </w:rPr>
          <w:tab/>
        </w:r>
        <w:r>
          <w:rPr>
            <w:webHidden/>
          </w:rPr>
          <w:fldChar w:fldCharType="begin"/>
        </w:r>
        <w:r>
          <w:rPr>
            <w:webHidden/>
          </w:rPr>
          <w:instrText xml:space="preserve"> PAGEREF _Toc197888852 \h </w:instrText>
        </w:r>
        <w:r>
          <w:rPr>
            <w:webHidden/>
          </w:rPr>
        </w:r>
        <w:r>
          <w:rPr>
            <w:webHidden/>
          </w:rPr>
          <w:fldChar w:fldCharType="separate"/>
        </w:r>
        <w:r w:rsidR="009819A6">
          <w:rPr>
            <w:webHidden/>
          </w:rPr>
          <w:t>474</w:t>
        </w:r>
        <w:r>
          <w:rPr>
            <w:webHidden/>
          </w:rPr>
          <w:fldChar w:fldCharType="end"/>
        </w:r>
      </w:hyperlink>
    </w:p>
    <w:p w14:paraId="0DA6BEDD" w14:textId="31EE38B0" w:rsidR="00D6153E" w:rsidRDefault="00D6153E">
      <w:pPr>
        <w:pStyle w:val="TM1"/>
        <w:rPr>
          <w:rFonts w:asciiTheme="minorHAnsi" w:eastAsiaTheme="minorEastAsia" w:hAnsiTheme="minorHAnsi" w:cstheme="minorBidi"/>
          <w:bCs w:val="0"/>
          <w:iCs w:val="0"/>
          <w:color w:val="auto"/>
          <w:kern w:val="2"/>
          <w:sz w:val="24"/>
          <w:szCs w:val="24"/>
          <w14:ligatures w14:val="standardContextual"/>
        </w:rPr>
      </w:pPr>
      <w:hyperlink w:anchor="_Toc197888853" w:history="1">
        <w:r w:rsidRPr="00010E8F">
          <w:rPr>
            <w:rStyle w:val="Lienhypertexte"/>
          </w:rPr>
          <w:t>À propos de cette édition électronique</w:t>
        </w:r>
        <w:r>
          <w:rPr>
            <w:webHidden/>
          </w:rPr>
          <w:tab/>
        </w:r>
        <w:r>
          <w:rPr>
            <w:webHidden/>
          </w:rPr>
          <w:fldChar w:fldCharType="begin"/>
        </w:r>
        <w:r>
          <w:rPr>
            <w:webHidden/>
          </w:rPr>
          <w:instrText xml:space="preserve"> PAGEREF _Toc197888853 \h </w:instrText>
        </w:r>
        <w:r>
          <w:rPr>
            <w:webHidden/>
          </w:rPr>
        </w:r>
        <w:r>
          <w:rPr>
            <w:webHidden/>
          </w:rPr>
          <w:fldChar w:fldCharType="separate"/>
        </w:r>
        <w:r w:rsidR="009819A6">
          <w:rPr>
            <w:webHidden/>
          </w:rPr>
          <w:t>492</w:t>
        </w:r>
        <w:r>
          <w:rPr>
            <w:webHidden/>
          </w:rPr>
          <w:fldChar w:fldCharType="end"/>
        </w:r>
      </w:hyperlink>
    </w:p>
    <w:p w14:paraId="5F42FB77" w14:textId="50F4E060" w:rsidR="00033562" w:rsidRDefault="00033562">
      <w:r>
        <w:fldChar w:fldCharType="end"/>
      </w:r>
    </w:p>
    <w:p w14:paraId="27B5FC44" w14:textId="0BC6F6E1" w:rsidR="009D4A85" w:rsidRPr="0095276B" w:rsidRDefault="009D4A85" w:rsidP="006455E5">
      <w:pPr>
        <w:pStyle w:val="Titre1"/>
      </w:pPr>
      <w:bookmarkStart w:id="0" w:name="_Toc197888805"/>
      <w:r w:rsidRPr="0095276B">
        <w:lastRenderedPageBreak/>
        <w:t>Préface datée du 1</w:t>
      </w:r>
      <w:r w:rsidR="006455E5" w:rsidRPr="0095276B">
        <w:t>8</w:t>
      </w:r>
      <w:r w:rsidR="006455E5">
        <w:t> </w:t>
      </w:r>
      <w:r w:rsidR="006455E5" w:rsidRPr="0095276B">
        <w:t>août</w:t>
      </w:r>
      <w:r w:rsidRPr="0095276B">
        <w:t xml:space="preserve"> 1912</w:t>
      </w:r>
      <w:bookmarkEnd w:id="0"/>
      <w:r w:rsidRPr="0095276B">
        <w:br/>
      </w:r>
    </w:p>
    <w:p w14:paraId="163697EB" w14:textId="77777777" w:rsidR="006455E5" w:rsidRDefault="009D4A85" w:rsidP="002666CE">
      <w:r w:rsidRPr="0095276B">
        <w:t>Ce livre est une explication</w:t>
      </w:r>
      <w:r w:rsidR="006455E5">
        <w:t>.</w:t>
      </w:r>
    </w:p>
    <w:p w14:paraId="03ED365D" w14:textId="77777777" w:rsidR="006455E5" w:rsidRDefault="009D4A85" w:rsidP="002666CE">
      <w:r w:rsidRPr="0095276B">
        <w:t>Toute œuvre d</w:t>
      </w:r>
      <w:r w:rsidR="006455E5">
        <w:t>’</w:t>
      </w:r>
      <w:r w:rsidRPr="0095276B">
        <w:t>art qui ne se propose pas pour seul but la distraction momentanée du public</w:t>
      </w:r>
      <w:r w:rsidR="006455E5">
        <w:t xml:space="preserve">, </w:t>
      </w:r>
      <w:r w:rsidRPr="0095276B">
        <w:t>doit s</w:t>
      </w:r>
      <w:r w:rsidR="006455E5">
        <w:t>’</w:t>
      </w:r>
      <w:r w:rsidRPr="0095276B">
        <w:t>assigner dans les conflits qu</w:t>
      </w:r>
      <w:r w:rsidR="006455E5">
        <w:t>’</w:t>
      </w:r>
      <w:r w:rsidRPr="0095276B">
        <w:t>excitent la nature de l</w:t>
      </w:r>
      <w:r w:rsidR="006455E5">
        <w:t>’</w:t>
      </w:r>
      <w:r w:rsidRPr="0095276B">
        <w:t>homme et l</w:t>
      </w:r>
      <w:r w:rsidR="006455E5">
        <w:t>’</w:t>
      </w:r>
      <w:r w:rsidRPr="0095276B">
        <w:t>organisation de la s</w:t>
      </w:r>
      <w:r w:rsidRPr="0095276B">
        <w:t>o</w:t>
      </w:r>
      <w:r w:rsidRPr="0095276B">
        <w:t>ciété le rôle d</w:t>
      </w:r>
      <w:r w:rsidR="006455E5">
        <w:t>’</w:t>
      </w:r>
      <w:r w:rsidRPr="0095276B">
        <w:t>arbitre</w:t>
      </w:r>
      <w:r w:rsidR="006455E5">
        <w:t>.</w:t>
      </w:r>
    </w:p>
    <w:p w14:paraId="690AADE3" w14:textId="77777777" w:rsidR="006455E5" w:rsidRDefault="009D4A85" w:rsidP="002666CE">
      <w:r w:rsidRPr="0095276B">
        <w:t>De tout temps l</w:t>
      </w:r>
      <w:r w:rsidR="006455E5">
        <w:t>’</w:t>
      </w:r>
      <w:r w:rsidRPr="0095276B">
        <w:t>art proposa à l</w:t>
      </w:r>
      <w:r w:rsidR="006455E5">
        <w:t>’</w:t>
      </w:r>
      <w:r w:rsidRPr="0095276B">
        <w:t>homme isolé des formules de résistance vitale et aux hommes son hautain pessimisme</w:t>
      </w:r>
      <w:r w:rsidR="006455E5">
        <w:t xml:space="preserve">. </w:t>
      </w:r>
      <w:r w:rsidRPr="0095276B">
        <w:t>Moins que jamais</w:t>
      </w:r>
      <w:r w:rsidR="006455E5">
        <w:t xml:space="preserve">, </w:t>
      </w:r>
      <w:r w:rsidRPr="0095276B">
        <w:t>à une époque où aucun pouvoir durable ne semble plus capable de dominer sur la conscience ni sur la s</w:t>
      </w:r>
      <w:r w:rsidRPr="0095276B">
        <w:t>o</w:t>
      </w:r>
      <w:r w:rsidRPr="0095276B">
        <w:t>ciété</w:t>
      </w:r>
      <w:r w:rsidR="006455E5">
        <w:t xml:space="preserve">, </w:t>
      </w:r>
      <w:r w:rsidRPr="0095276B">
        <w:t>l</w:t>
      </w:r>
      <w:r w:rsidR="006455E5">
        <w:t>’</w:t>
      </w:r>
      <w:r w:rsidRPr="0095276B">
        <w:t>Art ne doit défaillir à cet idéal</w:t>
      </w:r>
      <w:r w:rsidR="006455E5">
        <w:t>.</w:t>
      </w:r>
    </w:p>
    <w:p w14:paraId="3F60497A" w14:textId="3E4B47B5" w:rsidR="006455E5" w:rsidRDefault="006455E5" w:rsidP="002666CE"/>
    <w:p w14:paraId="627DCB58" w14:textId="77777777" w:rsidR="006455E5" w:rsidRDefault="009D4A85" w:rsidP="002666CE">
      <w:r w:rsidRPr="0095276B">
        <w:t>Décrire la réalité par le menu</w:t>
      </w:r>
      <w:r w:rsidR="006455E5">
        <w:t xml:space="preserve">, </w:t>
      </w:r>
      <w:r w:rsidRPr="0095276B">
        <w:t>sans foi ni but</w:t>
      </w:r>
      <w:r w:rsidR="006455E5">
        <w:t xml:space="preserve">, </w:t>
      </w:r>
      <w:r w:rsidRPr="0095276B">
        <w:t>n</w:t>
      </w:r>
      <w:r w:rsidR="006455E5">
        <w:t>’</w:t>
      </w:r>
      <w:r w:rsidRPr="0095276B">
        <w:t>est pas a</w:t>
      </w:r>
      <w:r w:rsidRPr="0095276B">
        <w:t>s</w:t>
      </w:r>
      <w:r w:rsidRPr="0095276B">
        <w:t>sez</w:t>
      </w:r>
      <w:r w:rsidR="006455E5">
        <w:t xml:space="preserve">. </w:t>
      </w:r>
      <w:r w:rsidRPr="0095276B">
        <w:t>Ni consoler des choses par une pirouette</w:t>
      </w:r>
      <w:r w:rsidR="006455E5">
        <w:t xml:space="preserve">. </w:t>
      </w:r>
      <w:r w:rsidRPr="0095276B">
        <w:t>Ni les travestir par des fadeurs de romance ou des rodomontades de rhétor</w:t>
      </w:r>
      <w:r w:rsidRPr="0095276B">
        <w:t>i</w:t>
      </w:r>
      <w:r w:rsidRPr="0095276B">
        <w:t>que</w:t>
      </w:r>
      <w:r w:rsidR="006455E5">
        <w:t xml:space="preserve">. </w:t>
      </w:r>
      <w:r w:rsidRPr="0095276B">
        <w:t>Ni s</w:t>
      </w:r>
      <w:r w:rsidR="006455E5">
        <w:t>’</w:t>
      </w:r>
      <w:r w:rsidRPr="0095276B">
        <w:t>en évader par un apitoiement bénisseur</w:t>
      </w:r>
      <w:r w:rsidR="006455E5">
        <w:t xml:space="preserve">. </w:t>
      </w:r>
      <w:r w:rsidRPr="0095276B">
        <w:t>Ni s</w:t>
      </w:r>
      <w:r w:rsidR="006455E5">
        <w:t>’</w:t>
      </w:r>
      <w:r w:rsidRPr="0095276B">
        <w:t>y e</w:t>
      </w:r>
      <w:r w:rsidRPr="0095276B">
        <w:t>n</w:t>
      </w:r>
      <w:r w:rsidRPr="0095276B">
        <w:t>fouir par une douceâtre admiration</w:t>
      </w:r>
      <w:r w:rsidR="006455E5">
        <w:t>.</w:t>
      </w:r>
    </w:p>
    <w:p w14:paraId="7DD90DFC" w14:textId="77777777" w:rsidR="006455E5" w:rsidRDefault="009D4A85" w:rsidP="002666CE">
      <w:r w:rsidRPr="0095276B">
        <w:t>La réalité nous pose des problèmes si complexes que nul</w:t>
      </w:r>
      <w:r w:rsidR="006455E5">
        <w:t xml:space="preserve">, </w:t>
      </w:r>
      <w:r w:rsidRPr="0095276B">
        <w:t>ni législateur</w:t>
      </w:r>
      <w:r w:rsidR="006455E5">
        <w:t xml:space="preserve">, </w:t>
      </w:r>
      <w:r w:rsidRPr="0095276B">
        <w:t>ni sociologue</w:t>
      </w:r>
      <w:r w:rsidR="006455E5">
        <w:t xml:space="preserve">, </w:t>
      </w:r>
      <w:r w:rsidRPr="0095276B">
        <w:t>ni philosophe</w:t>
      </w:r>
      <w:r w:rsidR="006455E5">
        <w:t xml:space="preserve">, </w:t>
      </w:r>
      <w:r w:rsidRPr="0095276B">
        <w:t>n</w:t>
      </w:r>
      <w:r w:rsidR="006455E5">
        <w:t>’</w:t>
      </w:r>
      <w:r w:rsidRPr="0095276B">
        <w:t>est plus en état d</w:t>
      </w:r>
      <w:r w:rsidR="006455E5">
        <w:t>’</w:t>
      </w:r>
      <w:r w:rsidRPr="0095276B">
        <w:t>en établir une formule satisfaisante</w:t>
      </w:r>
      <w:r w:rsidR="006455E5">
        <w:t xml:space="preserve">. </w:t>
      </w:r>
      <w:r w:rsidRPr="0095276B">
        <w:t>Ce qu</w:t>
      </w:r>
      <w:r w:rsidR="006455E5">
        <w:t>’</w:t>
      </w:r>
      <w:r w:rsidRPr="0095276B">
        <w:t>ils ne peuvent faire</w:t>
      </w:r>
      <w:r w:rsidR="006455E5">
        <w:t xml:space="preserve">, </w:t>
      </w:r>
      <w:r w:rsidRPr="0095276B">
        <w:t>l</w:t>
      </w:r>
      <w:r w:rsidR="006455E5">
        <w:t>’</w:t>
      </w:r>
      <w:r w:rsidRPr="0095276B">
        <w:t>art le peut</w:t>
      </w:r>
      <w:r w:rsidR="006455E5">
        <w:t xml:space="preserve">. </w:t>
      </w:r>
      <w:r w:rsidRPr="0095276B">
        <w:t>Il en trouve le secret dans la synthèse qui est sa loi</w:t>
      </w:r>
      <w:r w:rsidR="006455E5">
        <w:t>.</w:t>
      </w:r>
    </w:p>
    <w:p w14:paraId="62A4F04F" w14:textId="0EEEE522" w:rsidR="006455E5" w:rsidRDefault="006455E5" w:rsidP="002666CE"/>
    <w:p w14:paraId="43044C5D" w14:textId="77777777" w:rsidR="006455E5" w:rsidRDefault="009D4A85" w:rsidP="002666CE">
      <w:r w:rsidRPr="0095276B">
        <w:t>Tout le reste des forces humaines tend à dissocier la réalité pour l</w:t>
      </w:r>
      <w:r w:rsidR="006455E5">
        <w:t>’</w:t>
      </w:r>
      <w:r w:rsidRPr="0095276B">
        <w:t>offrir</w:t>
      </w:r>
      <w:r w:rsidR="006455E5">
        <w:t xml:space="preserve">, </w:t>
      </w:r>
      <w:r w:rsidRPr="0095276B">
        <w:t>par molécules fragmentaires et inanimées</w:t>
      </w:r>
      <w:r w:rsidR="006455E5">
        <w:t xml:space="preserve">, </w:t>
      </w:r>
      <w:r w:rsidRPr="0095276B">
        <w:t>à l</w:t>
      </w:r>
      <w:r w:rsidR="006455E5">
        <w:t>’</w:t>
      </w:r>
      <w:r w:rsidRPr="0095276B">
        <w:t>examen de l</w:t>
      </w:r>
      <w:r w:rsidR="006455E5">
        <w:t>’</w:t>
      </w:r>
      <w:r w:rsidRPr="0095276B">
        <w:t>intelligence critique</w:t>
      </w:r>
      <w:r w:rsidR="006455E5">
        <w:t xml:space="preserve">. </w:t>
      </w:r>
      <w:r w:rsidRPr="0095276B">
        <w:t>L</w:t>
      </w:r>
      <w:r w:rsidR="006455E5">
        <w:t>’</w:t>
      </w:r>
      <w:r w:rsidRPr="0095276B">
        <w:t xml:space="preserve">art seul prend la route </w:t>
      </w:r>
      <w:r w:rsidRPr="0095276B">
        <w:lastRenderedPageBreak/>
        <w:t>i</w:t>
      </w:r>
      <w:r w:rsidRPr="0095276B">
        <w:t>n</w:t>
      </w:r>
      <w:r w:rsidRPr="0095276B">
        <w:t>verse</w:t>
      </w:r>
      <w:r w:rsidR="006455E5">
        <w:t xml:space="preserve">. </w:t>
      </w:r>
      <w:r w:rsidRPr="0095276B">
        <w:t>Avec une foule de réalités existantes</w:t>
      </w:r>
      <w:r w:rsidR="006455E5">
        <w:t xml:space="preserve">, </w:t>
      </w:r>
      <w:r w:rsidRPr="0095276B">
        <w:t>il crée une unique réalité fictive</w:t>
      </w:r>
      <w:r w:rsidR="006455E5">
        <w:t xml:space="preserve">, </w:t>
      </w:r>
      <w:r w:rsidRPr="0095276B">
        <w:t>mille fois plus réelle que l</w:t>
      </w:r>
      <w:r w:rsidR="006455E5">
        <w:t>’</w:t>
      </w:r>
      <w:r w:rsidRPr="0095276B">
        <w:t>autre</w:t>
      </w:r>
      <w:r w:rsidR="006455E5">
        <w:t xml:space="preserve">. </w:t>
      </w:r>
      <w:r w:rsidRPr="0095276B">
        <w:t>Des milliers de jeunes gens ont souffert des souffrances anonymes et sont morts</w:t>
      </w:r>
      <w:r w:rsidR="006455E5">
        <w:t xml:space="preserve">, </w:t>
      </w:r>
      <w:r w:rsidRPr="0095276B">
        <w:t xml:space="preserve">seul </w:t>
      </w:r>
      <w:r w:rsidRPr="0095276B">
        <w:rPr>
          <w:szCs w:val="32"/>
        </w:rPr>
        <w:t>WERTHER</w:t>
      </w:r>
      <w:r w:rsidRPr="0095276B">
        <w:t xml:space="preserve"> demeure</w:t>
      </w:r>
      <w:r w:rsidR="006455E5">
        <w:t xml:space="preserve">, </w:t>
      </w:r>
      <w:r w:rsidRPr="0095276B">
        <w:t>qui jamais ne vécut</w:t>
      </w:r>
      <w:r w:rsidR="006455E5">
        <w:t xml:space="preserve">, </w:t>
      </w:r>
      <w:r w:rsidRPr="0095276B">
        <w:t>mais t</w:t>
      </w:r>
      <w:r w:rsidRPr="0095276B">
        <w:t>i</w:t>
      </w:r>
      <w:r w:rsidRPr="0095276B">
        <w:t>ra d</w:t>
      </w:r>
      <w:r w:rsidR="006455E5">
        <w:t>’</w:t>
      </w:r>
      <w:r w:rsidRPr="0095276B">
        <w:t>eux toute sa substance</w:t>
      </w:r>
      <w:r w:rsidR="006455E5">
        <w:t xml:space="preserve">. </w:t>
      </w:r>
      <w:r w:rsidRPr="0095276B">
        <w:t>La création artistique réalise la r</w:t>
      </w:r>
      <w:r w:rsidRPr="0095276B">
        <w:t>é</w:t>
      </w:r>
      <w:r w:rsidRPr="0095276B">
        <w:t>alité que se bornent à ébaucher les exemplaires incertains de la vie courante</w:t>
      </w:r>
      <w:r w:rsidR="006455E5">
        <w:t xml:space="preserve">. </w:t>
      </w:r>
      <w:r w:rsidRPr="0095276B">
        <w:t>Mais en fixant ainsi cette existence</w:t>
      </w:r>
      <w:r w:rsidR="006455E5">
        <w:t xml:space="preserve">, </w:t>
      </w:r>
      <w:r w:rsidRPr="0095276B">
        <w:t>elle la rend sens</w:t>
      </w:r>
      <w:r w:rsidRPr="0095276B">
        <w:t>i</w:t>
      </w:r>
      <w:r w:rsidRPr="0095276B">
        <w:t>ble à tous</w:t>
      </w:r>
      <w:r w:rsidR="006455E5">
        <w:t xml:space="preserve">, </w:t>
      </w:r>
      <w:r w:rsidRPr="0095276B">
        <w:rPr>
          <w:i/>
          <w:iCs/>
        </w:rPr>
        <w:t>elle l</w:t>
      </w:r>
      <w:r w:rsidR="006455E5">
        <w:rPr>
          <w:i/>
          <w:iCs/>
        </w:rPr>
        <w:t>’</w:t>
      </w:r>
      <w:r w:rsidRPr="0095276B">
        <w:rPr>
          <w:i/>
          <w:iCs/>
        </w:rPr>
        <w:t>explique</w:t>
      </w:r>
      <w:r w:rsidR="006455E5">
        <w:t xml:space="preserve">. </w:t>
      </w:r>
      <w:r w:rsidRPr="0095276B">
        <w:t>C</w:t>
      </w:r>
      <w:r w:rsidR="006455E5">
        <w:t>’</w:t>
      </w:r>
      <w:r w:rsidRPr="0095276B">
        <w:t>est en ce sens qu</w:t>
      </w:r>
      <w:r w:rsidR="006455E5">
        <w:t>’</w:t>
      </w:r>
      <w:r w:rsidRPr="0095276B">
        <w:t>il faut dire qu</w:t>
      </w:r>
      <w:r w:rsidR="006455E5">
        <w:t>’</w:t>
      </w:r>
      <w:r w:rsidRPr="0095276B">
        <w:t>un type artistique achevé est par soi-même</w:t>
      </w:r>
      <w:r w:rsidR="006455E5">
        <w:t xml:space="preserve">, </w:t>
      </w:r>
      <w:r w:rsidRPr="0095276B">
        <w:t>et sans autre e</w:t>
      </w:r>
      <w:r w:rsidRPr="0095276B">
        <w:t>f</w:t>
      </w:r>
      <w:r w:rsidRPr="0095276B">
        <w:t>fort</w:t>
      </w:r>
      <w:r w:rsidR="006455E5">
        <w:t xml:space="preserve">, </w:t>
      </w:r>
      <w:r w:rsidRPr="0095276B">
        <w:t>un symbole</w:t>
      </w:r>
      <w:r w:rsidR="006455E5">
        <w:t xml:space="preserve">. </w:t>
      </w:r>
      <w:r w:rsidRPr="0095276B">
        <w:t>Symboles</w:t>
      </w:r>
      <w:r w:rsidR="006455E5">
        <w:t xml:space="preserve">, </w:t>
      </w:r>
      <w:r w:rsidRPr="0095276B">
        <w:t>la Nuit de Michel-Ange</w:t>
      </w:r>
      <w:r w:rsidR="006455E5">
        <w:t xml:space="preserve">, </w:t>
      </w:r>
      <w:r w:rsidRPr="0095276B">
        <w:t>Caliban</w:t>
      </w:r>
      <w:r w:rsidR="006455E5">
        <w:t xml:space="preserve">, </w:t>
      </w:r>
      <w:r w:rsidRPr="0095276B">
        <w:t>Tartufe</w:t>
      </w:r>
      <w:r w:rsidR="006455E5">
        <w:t xml:space="preserve">, </w:t>
      </w:r>
      <w:r w:rsidRPr="0095276B">
        <w:t>Wilhelm Mei</w:t>
      </w:r>
      <w:r w:rsidRPr="0095276B">
        <w:t>s</w:t>
      </w:r>
      <w:r w:rsidRPr="0095276B">
        <w:t>ter</w:t>
      </w:r>
      <w:r w:rsidR="006455E5">
        <w:t xml:space="preserve">, </w:t>
      </w:r>
      <w:r w:rsidRPr="0095276B">
        <w:t>Rastignac et Siegfried</w:t>
      </w:r>
      <w:r w:rsidR="006455E5">
        <w:t>.</w:t>
      </w:r>
    </w:p>
    <w:p w14:paraId="6742D049" w14:textId="0AFA6513" w:rsidR="006455E5" w:rsidRDefault="006455E5" w:rsidP="002666CE"/>
    <w:p w14:paraId="6CDB152A" w14:textId="77777777" w:rsidR="006455E5" w:rsidRDefault="009D4A85" w:rsidP="002666CE">
      <w:r w:rsidRPr="0095276B">
        <w:t>Un art qui se proposerait d</w:t>
      </w:r>
      <w:r w:rsidR="006455E5">
        <w:t>’</w:t>
      </w:r>
      <w:r w:rsidRPr="0095276B">
        <w:t>étudier quelques conditions de la vie contemporaine devrait donc nous présenter</w:t>
      </w:r>
      <w:r w:rsidR="006455E5">
        <w:t xml:space="preserve">, </w:t>
      </w:r>
      <w:r w:rsidRPr="0095276B">
        <w:t>en une série de caractères</w:t>
      </w:r>
      <w:r w:rsidR="006455E5">
        <w:t xml:space="preserve">, </w:t>
      </w:r>
      <w:r w:rsidRPr="0095276B">
        <w:t>les principaux spectacles que nous offre l</w:t>
      </w:r>
      <w:r w:rsidR="006455E5">
        <w:t>’</w:t>
      </w:r>
      <w:r w:rsidRPr="0095276B">
        <w:t>activité humaine</w:t>
      </w:r>
      <w:r w:rsidR="006455E5">
        <w:t xml:space="preserve">, </w:t>
      </w:r>
      <w:r w:rsidRPr="0095276B">
        <w:t>et il élirait pour les y faire se mouvoir</w:t>
      </w:r>
      <w:r w:rsidR="006455E5">
        <w:t xml:space="preserve">, </w:t>
      </w:r>
      <w:r w:rsidRPr="0095276B">
        <w:t>les circonsta</w:t>
      </w:r>
      <w:r w:rsidRPr="0095276B">
        <w:t>n</w:t>
      </w:r>
      <w:r w:rsidRPr="0095276B">
        <w:t>ces où se posent</w:t>
      </w:r>
      <w:r w:rsidR="006455E5">
        <w:t xml:space="preserve">, </w:t>
      </w:r>
      <w:r w:rsidRPr="0095276B">
        <w:t>d</w:t>
      </w:r>
      <w:r w:rsidR="006455E5">
        <w:t>’</w:t>
      </w:r>
      <w:r w:rsidRPr="0095276B">
        <w:t>une façon exaspérée</w:t>
      </w:r>
      <w:r w:rsidR="006455E5">
        <w:t xml:space="preserve">, </w:t>
      </w:r>
      <w:r w:rsidRPr="0095276B">
        <w:t>les problèmes partic</w:t>
      </w:r>
      <w:r w:rsidRPr="0095276B">
        <w:t>u</w:t>
      </w:r>
      <w:r w:rsidRPr="0095276B">
        <w:t>liers à notre époque</w:t>
      </w:r>
      <w:r w:rsidR="006455E5">
        <w:t>.</w:t>
      </w:r>
    </w:p>
    <w:p w14:paraId="2DC4B3B1" w14:textId="77777777" w:rsidR="006455E5" w:rsidRDefault="009D4A85" w:rsidP="002666CE">
      <w:r w:rsidRPr="0095276B">
        <w:t>Et par là même</w:t>
      </w:r>
      <w:r w:rsidR="006455E5">
        <w:t xml:space="preserve">, </w:t>
      </w:r>
      <w:r w:rsidRPr="0095276B">
        <w:t>sans digression ni affirmation</w:t>
      </w:r>
      <w:r w:rsidR="006455E5">
        <w:t xml:space="preserve">, </w:t>
      </w:r>
      <w:r w:rsidRPr="0095276B">
        <w:t>il fournirait une explication du monde</w:t>
      </w:r>
      <w:r w:rsidR="006455E5">
        <w:t>.</w:t>
      </w:r>
    </w:p>
    <w:p w14:paraId="00B6F59D" w14:textId="77777777" w:rsidR="006455E5" w:rsidRDefault="009D4A85" w:rsidP="002666CE">
      <w:r w:rsidRPr="0095276B">
        <w:t>Voilà par où l</w:t>
      </w:r>
      <w:r w:rsidR="006455E5">
        <w:t>’</w:t>
      </w:r>
      <w:r w:rsidRPr="0095276B">
        <w:t>art doit être vraiment social</w:t>
      </w:r>
      <w:r w:rsidR="006455E5">
        <w:t xml:space="preserve">. </w:t>
      </w:r>
      <w:r w:rsidRPr="0095276B">
        <w:t>Il ne peut pr</w:t>
      </w:r>
      <w:r w:rsidRPr="0095276B">
        <w:t>é</w:t>
      </w:r>
      <w:r w:rsidRPr="0095276B">
        <w:t>tendre à ce rôle qu</w:t>
      </w:r>
      <w:r w:rsidR="006455E5">
        <w:t>’</w:t>
      </w:r>
      <w:r w:rsidRPr="0095276B">
        <w:t>à force de précision</w:t>
      </w:r>
      <w:r w:rsidR="006455E5">
        <w:t xml:space="preserve">, </w:t>
      </w:r>
      <w:r w:rsidRPr="0095276B">
        <w:t>d</w:t>
      </w:r>
      <w:r w:rsidR="006455E5">
        <w:t>’</w:t>
      </w:r>
      <w:r w:rsidRPr="0095276B">
        <w:t>audace</w:t>
      </w:r>
      <w:r w:rsidR="006455E5">
        <w:t xml:space="preserve">, </w:t>
      </w:r>
      <w:r w:rsidRPr="0095276B">
        <w:t>de généralité et de force</w:t>
      </w:r>
      <w:r w:rsidR="006455E5">
        <w:t xml:space="preserve"> </w:t>
      </w:r>
      <w:r w:rsidR="006455E5">
        <w:rPr>
          <w:rFonts w:eastAsia="Georgia" w:cs="Georgia"/>
        </w:rPr>
        <w:t xml:space="preserve">– </w:t>
      </w:r>
      <w:r w:rsidRPr="0095276B">
        <w:t>nullement à force de partialité pour une classe de préférence à une autre</w:t>
      </w:r>
      <w:r w:rsidR="006455E5">
        <w:t>.</w:t>
      </w:r>
    </w:p>
    <w:p w14:paraId="1255C65F" w14:textId="6E2E4917" w:rsidR="006455E5" w:rsidRDefault="006455E5" w:rsidP="002666CE"/>
    <w:p w14:paraId="45CE9DDE" w14:textId="77777777" w:rsidR="006455E5" w:rsidRDefault="009D4A85" w:rsidP="002666CE">
      <w:r w:rsidRPr="0095276B">
        <w:t>L</w:t>
      </w:r>
      <w:r w:rsidR="006455E5">
        <w:t>’</w:t>
      </w:r>
      <w:r w:rsidRPr="0095276B">
        <w:t>artiste</w:t>
      </w:r>
      <w:r w:rsidR="006455E5">
        <w:t xml:space="preserve">, </w:t>
      </w:r>
      <w:r w:rsidRPr="0095276B">
        <w:t>en tant qu</w:t>
      </w:r>
      <w:r w:rsidR="006455E5">
        <w:t>’</w:t>
      </w:r>
      <w:r w:rsidRPr="0095276B">
        <w:t>homme</w:t>
      </w:r>
      <w:r w:rsidR="006455E5">
        <w:t xml:space="preserve">, </w:t>
      </w:r>
      <w:r w:rsidRPr="0095276B">
        <w:t>est libre de relever d</w:t>
      </w:r>
      <w:r w:rsidR="006455E5">
        <w:t>’</w:t>
      </w:r>
      <w:r w:rsidRPr="0095276B">
        <w:t>un parti</w:t>
      </w:r>
      <w:r w:rsidR="006455E5">
        <w:t xml:space="preserve">, </w:t>
      </w:r>
      <w:r w:rsidRPr="0095276B">
        <w:t>d</w:t>
      </w:r>
      <w:r w:rsidR="006455E5">
        <w:t>’</w:t>
      </w:r>
      <w:r w:rsidRPr="0095276B">
        <w:t>une secte</w:t>
      </w:r>
      <w:r w:rsidR="006455E5">
        <w:t xml:space="preserve">, </w:t>
      </w:r>
      <w:r w:rsidRPr="0095276B">
        <w:t>d</w:t>
      </w:r>
      <w:r w:rsidR="006455E5">
        <w:t>’</w:t>
      </w:r>
      <w:r w:rsidRPr="0095276B">
        <w:t>une classe</w:t>
      </w:r>
      <w:r w:rsidR="006455E5">
        <w:t xml:space="preserve">, </w:t>
      </w:r>
      <w:r w:rsidRPr="0095276B">
        <w:t>d</w:t>
      </w:r>
      <w:r w:rsidR="006455E5">
        <w:t>’</w:t>
      </w:r>
      <w:r w:rsidRPr="0095276B">
        <w:t>une religion ou d</w:t>
      </w:r>
      <w:r w:rsidR="006455E5">
        <w:t>’</w:t>
      </w:r>
      <w:r w:rsidRPr="0095276B">
        <w:t>une nationalité</w:t>
      </w:r>
      <w:r w:rsidR="006455E5">
        <w:t xml:space="preserve">. </w:t>
      </w:r>
      <w:r w:rsidRPr="0095276B">
        <w:t>En tant qu</w:t>
      </w:r>
      <w:r w:rsidR="006455E5">
        <w:t>’</w:t>
      </w:r>
      <w:r w:rsidRPr="0095276B">
        <w:t>artiste</w:t>
      </w:r>
      <w:r w:rsidR="006455E5">
        <w:t xml:space="preserve">, </w:t>
      </w:r>
      <w:r w:rsidRPr="0095276B">
        <w:t>il ne relève plus que de l</w:t>
      </w:r>
      <w:r w:rsidR="006455E5">
        <w:t>’</w:t>
      </w:r>
      <w:r w:rsidRPr="0095276B">
        <w:t>humanité</w:t>
      </w:r>
      <w:r w:rsidR="006455E5">
        <w:t xml:space="preserve">, </w:t>
      </w:r>
      <w:proofErr w:type="gramStart"/>
      <w:r w:rsidRPr="0095276B">
        <w:lastRenderedPageBreak/>
        <w:t>voire même</w:t>
      </w:r>
      <w:proofErr w:type="gramEnd"/>
      <w:r w:rsidRPr="0095276B">
        <w:t xml:space="preserve"> d</w:t>
      </w:r>
      <w:r w:rsidR="006455E5">
        <w:t>’</w:t>
      </w:r>
      <w:r w:rsidRPr="0095276B">
        <w:t xml:space="preserve">une sorte de </w:t>
      </w:r>
      <w:proofErr w:type="spellStart"/>
      <w:r w:rsidRPr="0095276B">
        <w:t>suprahumanité</w:t>
      </w:r>
      <w:proofErr w:type="spellEnd"/>
      <w:r w:rsidRPr="0095276B">
        <w:t xml:space="preserve"> cruellement clairvoyante</w:t>
      </w:r>
      <w:r w:rsidR="006455E5">
        <w:t>.</w:t>
      </w:r>
    </w:p>
    <w:p w14:paraId="684C29F0" w14:textId="05F93E10" w:rsidR="006455E5" w:rsidRDefault="006455E5" w:rsidP="002666CE"/>
    <w:p w14:paraId="4D5E723B" w14:textId="32B58528" w:rsidR="006455E5" w:rsidRDefault="009D4A85" w:rsidP="002666CE">
      <w:r w:rsidRPr="0095276B">
        <w:t>Cette impossibilité</w:t>
      </w:r>
      <w:r w:rsidR="006455E5">
        <w:t xml:space="preserve"> (</w:t>
      </w:r>
      <w:r w:rsidRPr="0095276B">
        <w:t>contradiction</w:t>
      </w:r>
      <w:r w:rsidR="006455E5">
        <w:t xml:space="preserve">) </w:t>
      </w:r>
      <w:r w:rsidRPr="0095276B">
        <w:t>apparente n</w:t>
      </w:r>
      <w:r w:rsidR="006455E5">
        <w:t>’</w:t>
      </w:r>
      <w:r w:rsidRPr="0095276B">
        <w:t>est pas le moindre paradoxe que l</w:t>
      </w:r>
      <w:r w:rsidR="006455E5">
        <w:t>’</w:t>
      </w:r>
      <w:r w:rsidRPr="0095276B">
        <w:t>art met en jeu</w:t>
      </w:r>
      <w:r w:rsidR="006455E5">
        <w:t xml:space="preserve">. </w:t>
      </w:r>
      <w:r w:rsidRPr="0095276B">
        <w:t>Shakespeare</w:t>
      </w:r>
      <w:r w:rsidR="006455E5">
        <w:t xml:space="preserve">, </w:t>
      </w:r>
      <w:r w:rsidRPr="0095276B">
        <w:t>excellent Anglais</w:t>
      </w:r>
      <w:r w:rsidR="006455E5">
        <w:t xml:space="preserve">, </w:t>
      </w:r>
      <w:r w:rsidRPr="0095276B">
        <w:t>ne se montre pas moins excellent Français ou excellent Italien</w:t>
      </w:r>
      <w:r w:rsidR="006455E5">
        <w:t xml:space="preserve">. </w:t>
      </w:r>
      <w:r w:rsidRPr="0095276B">
        <w:t>L</w:t>
      </w:r>
      <w:r w:rsidR="006455E5">
        <w:t>’</w:t>
      </w:r>
      <w:r w:rsidRPr="0095276B">
        <w:t>Américain Whitman a chanté le chant de toutes nos races</w:t>
      </w:r>
      <w:r w:rsidR="006455E5">
        <w:t>. Goe</w:t>
      </w:r>
      <w:r w:rsidRPr="0095276B">
        <w:t>the est du pays de tout homme qui pense</w:t>
      </w:r>
      <w:r w:rsidR="006455E5">
        <w:t xml:space="preserve">. </w:t>
      </w:r>
      <w:r w:rsidRPr="0095276B">
        <w:t>Et Balzac</w:t>
      </w:r>
      <w:r w:rsidR="006455E5">
        <w:t xml:space="preserve">, </w:t>
      </w:r>
      <w:r w:rsidRPr="0095276B">
        <w:t>royaliste et catholique d</w:t>
      </w:r>
      <w:r w:rsidR="006455E5">
        <w:t>’</w:t>
      </w:r>
      <w:r w:rsidRPr="0095276B">
        <w:t>opinion</w:t>
      </w:r>
      <w:r w:rsidR="006455E5">
        <w:t xml:space="preserve">, </w:t>
      </w:r>
      <w:r w:rsidRPr="0095276B">
        <w:t>n</w:t>
      </w:r>
      <w:r w:rsidR="006455E5">
        <w:t>’</w:t>
      </w:r>
      <w:r w:rsidRPr="0095276B">
        <w:t>est plus</w:t>
      </w:r>
      <w:r w:rsidR="006455E5">
        <w:t xml:space="preserve">, </w:t>
      </w:r>
      <w:r w:rsidRPr="0095276B">
        <w:t>quand il écrit</w:t>
      </w:r>
      <w:r w:rsidR="006455E5">
        <w:t xml:space="preserve">, </w:t>
      </w:r>
      <w:r w:rsidRPr="0095276B">
        <w:t>qu</w:t>
      </w:r>
      <w:r w:rsidR="006455E5">
        <w:t>’</w:t>
      </w:r>
      <w:r w:rsidRPr="0095276B">
        <w:t>un implacable arbitre des batailles de son temps</w:t>
      </w:r>
      <w:r w:rsidR="006455E5">
        <w:t>.</w:t>
      </w:r>
    </w:p>
    <w:p w14:paraId="74D1C34F" w14:textId="228B1983" w:rsidR="006455E5" w:rsidRDefault="006455E5" w:rsidP="002666CE"/>
    <w:p w14:paraId="34EE774E" w14:textId="77777777" w:rsidR="006455E5" w:rsidRDefault="009D4A85" w:rsidP="002666CE">
      <w:pPr>
        <w:rPr>
          <w:rFonts w:eastAsia="Georgia" w:cs="Georgia"/>
        </w:rPr>
      </w:pPr>
      <w:r w:rsidRPr="0095276B">
        <w:t>Le récit que ces lignes précèdent ne prétend pas se couvrir des noms qui viennent d</w:t>
      </w:r>
      <w:r w:rsidR="006455E5">
        <w:t>’</w:t>
      </w:r>
      <w:r w:rsidRPr="0095276B">
        <w:t>être cités comme d</w:t>
      </w:r>
      <w:r w:rsidR="006455E5">
        <w:t>’</w:t>
      </w:r>
      <w:r w:rsidRPr="0095276B">
        <w:t>une auréole héro</w:t>
      </w:r>
      <w:r w:rsidRPr="0095276B">
        <w:t>ï</w:t>
      </w:r>
      <w:r w:rsidRPr="0095276B">
        <w:t>que</w:t>
      </w:r>
      <w:r w:rsidR="006455E5">
        <w:t xml:space="preserve">. </w:t>
      </w:r>
      <w:r w:rsidRPr="0095276B">
        <w:t>Il n</w:t>
      </w:r>
      <w:r w:rsidR="006455E5">
        <w:t>’</w:t>
      </w:r>
      <w:r w:rsidRPr="0095276B">
        <w:t>est qu</w:t>
      </w:r>
      <w:r w:rsidR="006455E5">
        <w:t>’</w:t>
      </w:r>
      <w:r w:rsidRPr="0095276B">
        <w:t>un loyal essai d</w:t>
      </w:r>
      <w:r w:rsidR="006455E5">
        <w:t>’</w:t>
      </w:r>
      <w:r w:rsidRPr="0095276B">
        <w:t>explication artistique</w:t>
      </w:r>
      <w:r w:rsidR="006455E5">
        <w:rPr>
          <w:rFonts w:eastAsia="Georgia" w:cs="Georgia"/>
        </w:rPr>
        <w:t>…</w:t>
      </w:r>
    </w:p>
    <w:p w14:paraId="2B6D6945" w14:textId="39BBC529" w:rsidR="009D4A85" w:rsidRPr="0095276B" w:rsidRDefault="009D4A85" w:rsidP="006455E5">
      <w:pPr>
        <w:pStyle w:val="Titre1"/>
      </w:pPr>
      <w:bookmarkStart w:id="1" w:name="_Toc197888806"/>
      <w:r w:rsidRPr="0095276B">
        <w:lastRenderedPageBreak/>
        <w:t>Préface écrite à Florence</w:t>
      </w:r>
      <w:r w:rsidR="006455E5">
        <w:t xml:space="preserve">, </w:t>
      </w:r>
      <w:r w:rsidRPr="0095276B">
        <w:t>le 1</w:t>
      </w:r>
      <w:r w:rsidR="006455E5" w:rsidRPr="0095276B">
        <w:t>8</w:t>
      </w:r>
      <w:r w:rsidR="006455E5">
        <w:t> </w:t>
      </w:r>
      <w:r w:rsidR="006455E5" w:rsidRPr="0095276B">
        <w:t>mai</w:t>
      </w:r>
      <w:r w:rsidRPr="0095276B">
        <w:t xml:space="preserve"> 1914</w:t>
      </w:r>
      <w:bookmarkEnd w:id="1"/>
      <w:r w:rsidRPr="0095276B">
        <w:br/>
      </w:r>
    </w:p>
    <w:p w14:paraId="1F6C3623" w14:textId="52D947AD" w:rsidR="009D4A85" w:rsidRPr="0095276B" w:rsidRDefault="009D4A85" w:rsidP="009D4A85">
      <w:pPr>
        <w:rPr>
          <w:i/>
        </w:rPr>
      </w:pPr>
      <w:r w:rsidRPr="0095276B">
        <w:rPr>
          <w:i/>
        </w:rPr>
        <w:t>Avertissement que l</w:t>
      </w:r>
      <w:r w:rsidR="006455E5">
        <w:rPr>
          <w:i/>
        </w:rPr>
        <w:t>’</w:t>
      </w:r>
      <w:r w:rsidRPr="0095276B">
        <w:rPr>
          <w:i/>
        </w:rPr>
        <w:t>auteur prie</w:t>
      </w:r>
    </w:p>
    <w:p w14:paraId="1565ADCA" w14:textId="77777777" w:rsidR="009D4A85" w:rsidRPr="0095276B" w:rsidRDefault="009D4A85" w:rsidP="009D4A85">
      <w:pPr>
        <w:rPr>
          <w:i/>
        </w:rPr>
      </w:pPr>
      <w:r w:rsidRPr="0095276B">
        <w:rPr>
          <w:i/>
        </w:rPr>
        <w:t>le lecteur de lire avant de commencer</w:t>
      </w:r>
    </w:p>
    <w:p w14:paraId="78C8E663" w14:textId="775A210C" w:rsidR="009D4A85" w:rsidRPr="0095276B" w:rsidRDefault="009D4A85" w:rsidP="009D4A85">
      <w:pPr>
        <w:rPr>
          <w:i/>
        </w:rPr>
      </w:pPr>
      <w:r w:rsidRPr="0095276B">
        <w:rPr>
          <w:i/>
        </w:rPr>
        <w:t>le roman et qu</w:t>
      </w:r>
      <w:r w:rsidR="006455E5">
        <w:rPr>
          <w:i/>
        </w:rPr>
        <w:t>’</w:t>
      </w:r>
      <w:r w:rsidRPr="0095276B">
        <w:rPr>
          <w:i/>
        </w:rPr>
        <w:t>il l</w:t>
      </w:r>
      <w:r w:rsidR="006455E5">
        <w:rPr>
          <w:i/>
        </w:rPr>
        <w:t>’</w:t>
      </w:r>
      <w:r w:rsidRPr="0095276B">
        <w:rPr>
          <w:i/>
        </w:rPr>
        <w:t>engage</w:t>
      </w:r>
    </w:p>
    <w:p w14:paraId="7CA7131E" w14:textId="77777777" w:rsidR="006455E5" w:rsidRDefault="009D4A85" w:rsidP="002666CE">
      <w:pPr>
        <w:rPr>
          <w:i/>
        </w:rPr>
      </w:pPr>
      <w:r w:rsidRPr="0095276B">
        <w:rPr>
          <w:i/>
        </w:rPr>
        <w:t>à relire après qu</w:t>
      </w:r>
      <w:r w:rsidR="006455E5">
        <w:rPr>
          <w:i/>
        </w:rPr>
        <w:t>’</w:t>
      </w:r>
      <w:r w:rsidRPr="0095276B">
        <w:rPr>
          <w:i/>
        </w:rPr>
        <w:t>il l</w:t>
      </w:r>
      <w:r w:rsidR="006455E5">
        <w:rPr>
          <w:i/>
        </w:rPr>
        <w:t>’</w:t>
      </w:r>
      <w:r w:rsidRPr="0095276B">
        <w:rPr>
          <w:i/>
        </w:rPr>
        <w:t>aura achevé</w:t>
      </w:r>
      <w:r w:rsidR="006455E5">
        <w:rPr>
          <w:i/>
        </w:rPr>
        <w:t>.</w:t>
      </w:r>
    </w:p>
    <w:p w14:paraId="340A1B08" w14:textId="0C99A04B" w:rsidR="006455E5" w:rsidRDefault="006455E5" w:rsidP="002666CE"/>
    <w:p w14:paraId="6C2D7FC7" w14:textId="77777777" w:rsidR="006455E5" w:rsidRDefault="009D4A85" w:rsidP="002666CE">
      <w:r w:rsidRPr="0095276B">
        <w:t>Il n</w:t>
      </w:r>
      <w:r w:rsidR="006455E5">
        <w:t>’</w:t>
      </w:r>
      <w:r w:rsidRPr="0095276B">
        <w:t>est pas d</w:t>
      </w:r>
      <w:r w:rsidR="006455E5">
        <w:t>’</w:t>
      </w:r>
      <w:r w:rsidRPr="0095276B">
        <w:t>usage qu</w:t>
      </w:r>
      <w:r w:rsidR="006455E5">
        <w:t>’</w:t>
      </w:r>
      <w:r w:rsidRPr="0095276B">
        <w:t>un auteur encore près de ses débuts</w:t>
      </w:r>
      <w:r w:rsidR="006455E5">
        <w:t xml:space="preserve">, </w:t>
      </w:r>
      <w:r w:rsidRPr="0095276B">
        <w:t>demande au public de subordonner son jugement sur l</w:t>
      </w:r>
      <w:r w:rsidR="006455E5">
        <w:t>’</w:t>
      </w:r>
      <w:r w:rsidRPr="0095276B">
        <w:t>œuvre qu</w:t>
      </w:r>
      <w:r w:rsidR="006455E5">
        <w:t>’</w:t>
      </w:r>
      <w:r w:rsidRPr="0095276B">
        <w:t>il lui présente à la place qu</w:t>
      </w:r>
      <w:r w:rsidR="006455E5">
        <w:t>’</w:t>
      </w:r>
      <w:r w:rsidRPr="0095276B">
        <w:t>elle occupera un jour dans la suite de ses travaux</w:t>
      </w:r>
      <w:r w:rsidR="006455E5">
        <w:t>.</w:t>
      </w:r>
    </w:p>
    <w:p w14:paraId="18BB247A" w14:textId="77777777" w:rsidR="006455E5" w:rsidRDefault="009D4A85" w:rsidP="002666CE">
      <w:r w:rsidRPr="0095276B">
        <w:t>Est-il beaucoup plus légitime pourtant d</w:t>
      </w:r>
      <w:r w:rsidR="006455E5">
        <w:t>’</w:t>
      </w:r>
      <w:r w:rsidRPr="0095276B">
        <w:t>exiger de lui qu</w:t>
      </w:r>
      <w:r w:rsidR="006455E5">
        <w:t>’</w:t>
      </w:r>
      <w:r w:rsidRPr="0095276B">
        <w:t>il sache dire en une seule fois sur le problème le plus irritant des temps modernes</w:t>
      </w:r>
      <w:r w:rsidR="006455E5">
        <w:t xml:space="preserve">, </w:t>
      </w:r>
      <w:r w:rsidRPr="0095276B">
        <w:t>toute la vérité</w:t>
      </w:r>
      <w:r w:rsidR="006455E5">
        <w:t xml:space="preserve">, </w:t>
      </w:r>
      <w:r w:rsidRPr="0095276B">
        <w:t>dans son entier</w:t>
      </w:r>
      <w:r w:rsidR="006455E5">
        <w:t> ?</w:t>
      </w:r>
    </w:p>
    <w:p w14:paraId="7E3D81C5" w14:textId="77777777" w:rsidR="006455E5" w:rsidRDefault="009D4A85" w:rsidP="002666CE">
      <w:r w:rsidRPr="0095276B">
        <w:t>L</w:t>
      </w:r>
      <w:r w:rsidR="006455E5">
        <w:t>’</w:t>
      </w:r>
      <w:r w:rsidRPr="0095276B">
        <w:t>auteur prie donc qu</w:t>
      </w:r>
      <w:r w:rsidR="006455E5">
        <w:t>’</w:t>
      </w:r>
      <w:r w:rsidRPr="0095276B">
        <w:t>on regarde ce livre</w:t>
      </w:r>
      <w:r w:rsidR="006455E5">
        <w:t xml:space="preserve">, </w:t>
      </w:r>
      <w:r w:rsidRPr="0095276B">
        <w:t>quelque volum</w:t>
      </w:r>
      <w:r w:rsidRPr="0095276B">
        <w:t>i</w:t>
      </w:r>
      <w:r w:rsidRPr="0095276B">
        <w:t>neux qu</w:t>
      </w:r>
      <w:r w:rsidR="006455E5">
        <w:t>’</w:t>
      </w:r>
      <w:r w:rsidRPr="0095276B">
        <w:t>il soit</w:t>
      </w:r>
      <w:r w:rsidR="006455E5">
        <w:t xml:space="preserve">, </w:t>
      </w:r>
      <w:r w:rsidRPr="0095276B">
        <w:t>comme une sorte d</w:t>
      </w:r>
      <w:r w:rsidR="006455E5">
        <w:t>’</w:t>
      </w:r>
      <w:r w:rsidRPr="0095276B">
        <w:t>essai qui attend d</w:t>
      </w:r>
      <w:r w:rsidR="006455E5">
        <w:t>’</w:t>
      </w:r>
      <w:r w:rsidRPr="0095276B">
        <w:t>ouvrages ultérieurs</w:t>
      </w:r>
      <w:r w:rsidR="006455E5">
        <w:t xml:space="preserve">, </w:t>
      </w:r>
      <w:r w:rsidRPr="0095276B">
        <w:t>sa confirmation et son complément</w:t>
      </w:r>
      <w:r w:rsidR="006455E5">
        <w:t xml:space="preserve">, </w:t>
      </w:r>
      <w:r w:rsidRPr="0095276B">
        <w:t>ce qui est pre</w:t>
      </w:r>
      <w:r w:rsidRPr="0095276B">
        <w:t>s</w:t>
      </w:r>
      <w:r w:rsidRPr="0095276B">
        <w:t>qu</w:t>
      </w:r>
      <w:r w:rsidR="006455E5">
        <w:t>’</w:t>
      </w:r>
      <w:r w:rsidRPr="0095276B">
        <w:t>écrire</w:t>
      </w:r>
      <w:r w:rsidR="006455E5">
        <w:t xml:space="preserve">, </w:t>
      </w:r>
      <w:r w:rsidRPr="0095276B">
        <w:t>en un sens</w:t>
      </w:r>
      <w:r w:rsidR="006455E5">
        <w:t xml:space="preserve">, </w:t>
      </w:r>
      <w:r w:rsidRPr="0095276B">
        <w:t xml:space="preserve">sa </w:t>
      </w:r>
      <w:proofErr w:type="spellStart"/>
      <w:r w:rsidRPr="0095276B">
        <w:t>contre-partie</w:t>
      </w:r>
      <w:proofErr w:type="spellEnd"/>
      <w:r w:rsidR="006455E5">
        <w:t>.</w:t>
      </w:r>
    </w:p>
    <w:p w14:paraId="0F91495A" w14:textId="77777777" w:rsidR="006455E5" w:rsidRDefault="009D4A85" w:rsidP="002666CE">
      <w:r w:rsidRPr="0095276B">
        <w:t>Ce roman dit la vérité depuis sa première jusqu</w:t>
      </w:r>
      <w:r w:rsidR="006455E5">
        <w:t>’</w:t>
      </w:r>
      <w:r w:rsidRPr="0095276B">
        <w:t>à sa de</w:t>
      </w:r>
      <w:r w:rsidRPr="0095276B">
        <w:t>r</w:t>
      </w:r>
      <w:r w:rsidRPr="0095276B">
        <w:t>nière ligne</w:t>
      </w:r>
      <w:r w:rsidR="006455E5">
        <w:t xml:space="preserve">, </w:t>
      </w:r>
      <w:r w:rsidRPr="0095276B">
        <w:t>et il a été écrit</w:t>
      </w:r>
      <w:r w:rsidR="006455E5">
        <w:t xml:space="preserve">, </w:t>
      </w:r>
      <w:r w:rsidRPr="0095276B">
        <w:t>faut-il le dire</w:t>
      </w:r>
      <w:r w:rsidR="006455E5">
        <w:t xml:space="preserve"> ? </w:t>
      </w:r>
      <w:r w:rsidRPr="0095276B">
        <w:t>dans le tremblement</w:t>
      </w:r>
      <w:r w:rsidR="006455E5">
        <w:t xml:space="preserve">, </w:t>
      </w:r>
      <w:r w:rsidRPr="0095276B">
        <w:t>l</w:t>
      </w:r>
      <w:r w:rsidR="006455E5">
        <w:t>’</w:t>
      </w:r>
      <w:r w:rsidRPr="0095276B">
        <w:t>admiration et l</w:t>
      </w:r>
      <w:r w:rsidR="006455E5">
        <w:t>’</w:t>
      </w:r>
      <w:r w:rsidRPr="0095276B">
        <w:t>horreur de la vérité</w:t>
      </w:r>
      <w:r w:rsidR="006455E5">
        <w:t>.</w:t>
      </w:r>
    </w:p>
    <w:p w14:paraId="4C2F2DD1" w14:textId="77777777" w:rsidR="006455E5" w:rsidRDefault="009D4A85" w:rsidP="002666CE">
      <w:r w:rsidRPr="0095276B">
        <w:t xml:space="preserve">Mais est-il </w:t>
      </w:r>
      <w:r w:rsidRPr="0095276B">
        <w:rPr>
          <w:i/>
          <w:iCs/>
        </w:rPr>
        <w:t>toute</w:t>
      </w:r>
      <w:r w:rsidRPr="0095276B">
        <w:t xml:space="preserve"> la vérité</w:t>
      </w:r>
      <w:r w:rsidR="006455E5">
        <w:t xml:space="preserve"> ? </w:t>
      </w:r>
      <w:r w:rsidRPr="0095276B">
        <w:t>En contient-il toutes les faces</w:t>
      </w:r>
      <w:r w:rsidR="006455E5">
        <w:t xml:space="preserve"> ? </w:t>
      </w:r>
      <w:r w:rsidRPr="0095276B">
        <w:t>L</w:t>
      </w:r>
      <w:r w:rsidR="006455E5">
        <w:t>’</w:t>
      </w:r>
      <w:r w:rsidRPr="0095276B">
        <w:t>auteur ne peut y prétendre</w:t>
      </w:r>
      <w:r w:rsidR="006455E5">
        <w:t>.</w:t>
      </w:r>
    </w:p>
    <w:p w14:paraId="410C02AD" w14:textId="77777777" w:rsidR="006455E5" w:rsidRDefault="009D4A85" w:rsidP="002666CE">
      <w:r w:rsidRPr="0095276B">
        <w:t>Si vaste et si terrible est le monde que l</w:t>
      </w:r>
      <w:r w:rsidR="006455E5">
        <w:t>’</w:t>
      </w:r>
      <w:r w:rsidRPr="0095276B">
        <w:t>auteur croit pouvoir affirmer que tous les aspects du Juif</w:t>
      </w:r>
      <w:r w:rsidR="006455E5">
        <w:t xml:space="preserve">, </w:t>
      </w:r>
      <w:r w:rsidRPr="0095276B">
        <w:t xml:space="preserve">fût-ce même du Juif </w:t>
      </w:r>
      <w:r w:rsidRPr="0095276B">
        <w:lastRenderedPageBreak/>
        <w:t>bou</w:t>
      </w:r>
      <w:r w:rsidRPr="0095276B">
        <w:t>r</w:t>
      </w:r>
      <w:r w:rsidRPr="0095276B">
        <w:t>geois</w:t>
      </w:r>
      <w:r w:rsidR="006455E5">
        <w:t xml:space="preserve">, </w:t>
      </w:r>
      <w:r w:rsidRPr="0095276B">
        <w:t>sont loin d</w:t>
      </w:r>
      <w:r w:rsidR="006455E5">
        <w:t>’</w:t>
      </w:r>
      <w:r w:rsidRPr="0095276B">
        <w:t>être contenus dans l</w:t>
      </w:r>
      <w:r w:rsidR="006455E5">
        <w:t>’</w:t>
      </w:r>
      <w:r w:rsidRPr="0095276B">
        <w:t>aventure particulière que ce roman développe</w:t>
      </w:r>
      <w:r w:rsidR="006455E5">
        <w:t xml:space="preserve">. </w:t>
      </w:r>
      <w:r w:rsidRPr="0095276B">
        <w:t>Et il serait aussi vain de penser que sa de</w:t>
      </w:r>
      <w:r w:rsidRPr="0095276B">
        <w:t>s</w:t>
      </w:r>
      <w:r w:rsidRPr="0095276B">
        <w:t>cription embrasse tout ce qu</w:t>
      </w:r>
      <w:r w:rsidR="006455E5">
        <w:t>’</w:t>
      </w:r>
      <w:r w:rsidRPr="0095276B">
        <w:t>il y ait à écrire sur l</w:t>
      </w:r>
      <w:r w:rsidR="006455E5">
        <w:t>’</w:t>
      </w:r>
      <w:r w:rsidRPr="0095276B">
        <w:t>Industriel des vieilles provinces agricoles de l</w:t>
      </w:r>
      <w:r w:rsidR="006455E5">
        <w:t>’</w:t>
      </w:r>
      <w:r w:rsidRPr="0095276B">
        <w:t>Ouest français</w:t>
      </w:r>
      <w:r w:rsidR="006455E5">
        <w:t>.</w:t>
      </w:r>
    </w:p>
    <w:p w14:paraId="287746E1" w14:textId="77777777" w:rsidR="006455E5" w:rsidRDefault="009D4A85" w:rsidP="002666CE">
      <w:r w:rsidRPr="0095276B">
        <w:t>Cette histoire est le récit peut-être vivement poussé</w:t>
      </w:r>
      <w:r w:rsidR="006455E5">
        <w:t xml:space="preserve">, </w:t>
      </w:r>
      <w:r w:rsidRPr="0095276B">
        <w:t>d</w:t>
      </w:r>
      <w:r w:rsidR="006455E5">
        <w:t>’</w:t>
      </w:r>
      <w:r w:rsidRPr="0095276B">
        <w:t>un cas particulier</w:t>
      </w:r>
      <w:r w:rsidR="006455E5">
        <w:t xml:space="preserve"> ; </w:t>
      </w:r>
      <w:r w:rsidRPr="0095276B">
        <w:t>l</w:t>
      </w:r>
      <w:r w:rsidR="006455E5">
        <w:t>’</w:t>
      </w:r>
      <w:r w:rsidRPr="0095276B">
        <w:t>auteur se défend d</w:t>
      </w:r>
      <w:r w:rsidR="006455E5">
        <w:t>’</w:t>
      </w:r>
      <w:r w:rsidRPr="0095276B">
        <w:t>avance avec énergie contre toute tentative qui aurait pour but d</w:t>
      </w:r>
      <w:r w:rsidR="006455E5">
        <w:t>’</w:t>
      </w:r>
      <w:r w:rsidRPr="0095276B">
        <w:t>en tirer soit un symbole</w:t>
      </w:r>
      <w:r w:rsidR="006455E5">
        <w:t xml:space="preserve">, </w:t>
      </w:r>
      <w:r w:rsidRPr="0095276B">
        <w:t>soit des conclusions générales</w:t>
      </w:r>
      <w:r w:rsidR="006455E5">
        <w:t>.</w:t>
      </w:r>
    </w:p>
    <w:p w14:paraId="6D923FDD" w14:textId="77777777" w:rsidR="006455E5" w:rsidRDefault="009D4A85" w:rsidP="002666CE">
      <w:r w:rsidRPr="0095276B">
        <w:t>Son dessein et son pouvoir ont été plus modestes</w:t>
      </w:r>
      <w:r w:rsidR="006455E5">
        <w:t xml:space="preserve"> ; </w:t>
      </w:r>
      <w:r w:rsidRPr="0095276B">
        <w:t>il n</w:t>
      </w:r>
      <w:r w:rsidR="006455E5">
        <w:t>’</w:t>
      </w:r>
      <w:r w:rsidRPr="0095276B">
        <w:t>a cherché qu</w:t>
      </w:r>
      <w:r w:rsidR="006455E5">
        <w:t>’</w:t>
      </w:r>
      <w:r w:rsidRPr="0095276B">
        <w:t>à contribuer sur un canton écarté</w:t>
      </w:r>
      <w:r w:rsidR="006455E5">
        <w:t xml:space="preserve">, </w:t>
      </w:r>
      <w:r w:rsidRPr="0095276B">
        <w:t>à l</w:t>
      </w:r>
      <w:r w:rsidR="006455E5">
        <w:t>’</w:t>
      </w:r>
      <w:r w:rsidRPr="0095276B">
        <w:t>étude d</w:t>
      </w:r>
      <w:r w:rsidR="006455E5">
        <w:t>’</w:t>
      </w:r>
      <w:r w:rsidRPr="0095276B">
        <w:t>une s</w:t>
      </w:r>
      <w:r w:rsidRPr="0095276B">
        <w:t>i</w:t>
      </w:r>
      <w:r w:rsidRPr="0095276B">
        <w:t>tuation d</w:t>
      </w:r>
      <w:r w:rsidR="006455E5">
        <w:t>’</w:t>
      </w:r>
      <w:r w:rsidRPr="0095276B">
        <w:t>ensemble</w:t>
      </w:r>
      <w:r w:rsidR="006455E5">
        <w:t xml:space="preserve">, </w:t>
      </w:r>
      <w:r w:rsidRPr="0095276B">
        <w:t>extrêmement compliquée</w:t>
      </w:r>
      <w:r w:rsidR="006455E5">
        <w:t xml:space="preserve">, </w:t>
      </w:r>
      <w:r w:rsidRPr="0095276B">
        <w:t>et quoiqu</w:t>
      </w:r>
      <w:r w:rsidR="006455E5">
        <w:t>’</w:t>
      </w:r>
      <w:r w:rsidRPr="0095276B">
        <w:t>on d</w:t>
      </w:r>
      <w:r w:rsidRPr="0095276B">
        <w:t>i</w:t>
      </w:r>
      <w:r w:rsidRPr="0095276B">
        <w:t>se</w:t>
      </w:r>
      <w:r w:rsidR="006455E5">
        <w:t xml:space="preserve">, </w:t>
      </w:r>
      <w:r w:rsidRPr="0095276B">
        <w:t>étrangement peu connue</w:t>
      </w:r>
      <w:r w:rsidR="006455E5">
        <w:t xml:space="preserve">. </w:t>
      </w:r>
      <w:r w:rsidRPr="0095276B">
        <w:t>Il s</w:t>
      </w:r>
      <w:r w:rsidR="006455E5">
        <w:t>’</w:t>
      </w:r>
      <w:r w:rsidRPr="0095276B">
        <w:t>est borné à réunir les quelques circonstances que son inexpérience et la difficulté du sujet lui ont permis d</w:t>
      </w:r>
      <w:r w:rsidR="006455E5">
        <w:t>’</w:t>
      </w:r>
      <w:r w:rsidRPr="0095276B">
        <w:t>imaginer</w:t>
      </w:r>
      <w:r w:rsidR="006455E5">
        <w:t xml:space="preserve">, </w:t>
      </w:r>
      <w:r w:rsidRPr="0095276B">
        <w:t>au sein d</w:t>
      </w:r>
      <w:r w:rsidR="006455E5">
        <w:t>’</w:t>
      </w:r>
      <w:r w:rsidRPr="0095276B">
        <w:t>une réalité bien plus diverse encore et plus contradictoire</w:t>
      </w:r>
      <w:r w:rsidR="006455E5">
        <w:t>.</w:t>
      </w:r>
    </w:p>
    <w:p w14:paraId="54BF2041" w14:textId="77777777" w:rsidR="006455E5" w:rsidRDefault="009D4A85" w:rsidP="002666CE">
      <w:r w:rsidRPr="0095276B">
        <w:t>Les Juifs pourront objecter à ce livre que la part n</w:t>
      </w:r>
      <w:r w:rsidR="006455E5">
        <w:t>’</w:t>
      </w:r>
      <w:r w:rsidRPr="0095276B">
        <w:t>a pas toujours été faite à la gaîté juive</w:t>
      </w:r>
      <w:r w:rsidR="006455E5">
        <w:t xml:space="preserve">, </w:t>
      </w:r>
      <w:r w:rsidRPr="0095276B">
        <w:t>à la bonhomie</w:t>
      </w:r>
      <w:r w:rsidR="006455E5">
        <w:t xml:space="preserve">, </w:t>
      </w:r>
      <w:r w:rsidRPr="0095276B">
        <w:t>à la charité</w:t>
      </w:r>
      <w:r w:rsidR="006455E5">
        <w:t xml:space="preserve">, </w:t>
      </w:r>
      <w:r w:rsidRPr="0095276B">
        <w:t>à l</w:t>
      </w:r>
      <w:r w:rsidR="006455E5">
        <w:t>’</w:t>
      </w:r>
      <w:r w:rsidRPr="0095276B">
        <w:t>entraide</w:t>
      </w:r>
      <w:r w:rsidR="006455E5">
        <w:t xml:space="preserve">, </w:t>
      </w:r>
      <w:r w:rsidRPr="0095276B">
        <w:t>à l</w:t>
      </w:r>
      <w:r w:rsidR="006455E5">
        <w:t>’</w:t>
      </w:r>
      <w:r w:rsidRPr="0095276B">
        <w:t>idéalisme</w:t>
      </w:r>
      <w:r w:rsidR="006455E5">
        <w:t xml:space="preserve">, </w:t>
      </w:r>
      <w:r w:rsidRPr="0095276B">
        <w:t>au renoncement</w:t>
      </w:r>
      <w:r w:rsidR="006455E5">
        <w:t xml:space="preserve">, </w:t>
      </w:r>
      <w:r w:rsidRPr="0095276B">
        <w:t>à la pauvreté juive</w:t>
      </w:r>
      <w:r w:rsidR="006455E5">
        <w:t>.</w:t>
      </w:r>
    </w:p>
    <w:p w14:paraId="527882C9" w14:textId="77777777" w:rsidR="006455E5" w:rsidRDefault="009D4A85" w:rsidP="002666CE">
      <w:r w:rsidRPr="0095276B">
        <w:t>Les Non-Juifs pourront objecter que la part n</w:t>
      </w:r>
      <w:r w:rsidR="006455E5">
        <w:t>’</w:t>
      </w:r>
      <w:r w:rsidRPr="0095276B">
        <w:t>a pas to</w:t>
      </w:r>
      <w:r w:rsidRPr="0095276B">
        <w:t>u</w:t>
      </w:r>
      <w:r w:rsidRPr="0095276B">
        <w:t>jours été faite à l</w:t>
      </w:r>
      <w:r w:rsidR="006455E5">
        <w:t>’</w:t>
      </w:r>
      <w:r w:rsidRPr="0095276B">
        <w:t>activité</w:t>
      </w:r>
      <w:r w:rsidR="006455E5">
        <w:t xml:space="preserve">, </w:t>
      </w:r>
      <w:r w:rsidRPr="0095276B">
        <w:t>à l</w:t>
      </w:r>
      <w:r w:rsidR="006455E5">
        <w:t>’</w:t>
      </w:r>
      <w:r w:rsidRPr="0095276B">
        <w:t>énergie</w:t>
      </w:r>
      <w:r w:rsidR="006455E5">
        <w:t xml:space="preserve">, </w:t>
      </w:r>
      <w:r w:rsidRPr="0095276B">
        <w:t>à la vitalité</w:t>
      </w:r>
      <w:r w:rsidR="006455E5">
        <w:t xml:space="preserve">, </w:t>
      </w:r>
      <w:r w:rsidRPr="0095276B">
        <w:t>à la générosité des Français de souche ancienne</w:t>
      </w:r>
      <w:r w:rsidR="006455E5">
        <w:t xml:space="preserve">, </w:t>
      </w:r>
      <w:r w:rsidRPr="0095276B">
        <w:t>et particulièrement des Fra</w:t>
      </w:r>
      <w:r w:rsidRPr="0095276B">
        <w:t>n</w:t>
      </w:r>
      <w:r w:rsidRPr="0095276B">
        <w:t>çais de l</w:t>
      </w:r>
      <w:r w:rsidR="006455E5">
        <w:t>’</w:t>
      </w:r>
      <w:r w:rsidRPr="0095276B">
        <w:t>Ouest</w:t>
      </w:r>
      <w:r w:rsidR="006455E5">
        <w:t>.</w:t>
      </w:r>
    </w:p>
    <w:p w14:paraId="112F13BA" w14:textId="77777777" w:rsidR="006455E5" w:rsidRDefault="009D4A85" w:rsidP="002666CE">
      <w:r w:rsidRPr="0095276B">
        <w:t>L</w:t>
      </w:r>
      <w:r w:rsidR="006455E5">
        <w:t>’</w:t>
      </w:r>
      <w:r w:rsidRPr="0095276B">
        <w:t>auteur est prêt à reconnaître le bien fondé de toutes ces objections et de beaucoup d</w:t>
      </w:r>
      <w:r w:rsidR="006455E5">
        <w:t>’</w:t>
      </w:r>
      <w:r w:rsidRPr="0095276B">
        <w:t>autres encore</w:t>
      </w:r>
      <w:r w:rsidR="006455E5">
        <w:t>.</w:t>
      </w:r>
    </w:p>
    <w:p w14:paraId="6B2AA990" w14:textId="77777777" w:rsidR="006455E5" w:rsidRDefault="009D4A85" w:rsidP="009D4A85">
      <w:r w:rsidRPr="0095276B">
        <w:t>Il se contentera d</w:t>
      </w:r>
      <w:r w:rsidR="006455E5">
        <w:t>’</w:t>
      </w:r>
      <w:r w:rsidRPr="0095276B">
        <w:t>y répondre généralement</w:t>
      </w:r>
      <w:r w:rsidR="006455E5">
        <w:t xml:space="preserve">, </w:t>
      </w:r>
      <w:r w:rsidRPr="0095276B">
        <w:t>que la moindre part de sincérité contient de soi</w:t>
      </w:r>
      <w:r w:rsidR="006455E5">
        <w:t xml:space="preserve"> </w:t>
      </w:r>
      <w:r w:rsidR="006455E5">
        <w:rPr>
          <w:rFonts w:eastAsia="Georgia" w:cs="Georgia"/>
        </w:rPr>
        <w:t xml:space="preserve">– </w:t>
      </w:r>
      <w:proofErr w:type="spellStart"/>
      <w:r w:rsidRPr="0095276B">
        <w:t>quelqu</w:t>
      </w:r>
      <w:r w:rsidR="006455E5">
        <w:t>’</w:t>
      </w:r>
      <w:r w:rsidRPr="0095276B">
        <w:t>infinis</w:t>
      </w:r>
      <w:proofErr w:type="spellEnd"/>
      <w:r w:rsidRPr="0095276B">
        <w:t xml:space="preserve"> scrupules qu</w:t>
      </w:r>
      <w:r w:rsidR="006455E5">
        <w:t>’</w:t>
      </w:r>
      <w:r w:rsidRPr="0095276B">
        <w:t>on y ait apportés</w:t>
      </w:r>
      <w:r w:rsidR="006455E5">
        <w:t xml:space="preserve"> </w:t>
      </w:r>
      <w:r w:rsidR="006455E5">
        <w:rPr>
          <w:rFonts w:eastAsia="Georgia" w:cs="Georgia"/>
        </w:rPr>
        <w:t xml:space="preserve">– </w:t>
      </w:r>
      <w:r w:rsidRPr="0095276B">
        <w:t>plus d</w:t>
      </w:r>
      <w:r w:rsidR="006455E5">
        <w:t>’</w:t>
      </w:r>
      <w:r w:rsidRPr="0095276B">
        <w:t>offense mortelle que d</w:t>
      </w:r>
      <w:r w:rsidR="006455E5">
        <w:t>’</w:t>
      </w:r>
      <w:r w:rsidRPr="0095276B">
        <w:t>agrément et que ce qui va suivre n</w:t>
      </w:r>
      <w:r w:rsidR="006455E5">
        <w:t>’</w:t>
      </w:r>
      <w:r w:rsidRPr="0095276B">
        <w:t>est qu</w:t>
      </w:r>
      <w:r w:rsidR="006455E5">
        <w:t>’</w:t>
      </w:r>
      <w:r w:rsidRPr="0095276B">
        <w:t>un conte tel qu</w:t>
      </w:r>
      <w:r w:rsidR="006455E5">
        <w:t>’</w:t>
      </w:r>
      <w:r w:rsidRPr="0095276B">
        <w:t xml:space="preserve">on </w:t>
      </w:r>
      <w:r w:rsidRPr="0095276B">
        <w:lastRenderedPageBreak/>
        <w:t>en pourrait d</w:t>
      </w:r>
      <w:r w:rsidR="006455E5">
        <w:t>’</w:t>
      </w:r>
      <w:r w:rsidRPr="0095276B">
        <w:t>ailleurs écrire mille autres</w:t>
      </w:r>
      <w:r w:rsidR="006455E5">
        <w:t xml:space="preserve">, </w:t>
      </w:r>
      <w:r w:rsidRPr="0095276B">
        <w:t>tous différents</w:t>
      </w:r>
      <w:r w:rsidR="006455E5">
        <w:t xml:space="preserve">, </w:t>
      </w:r>
      <w:r w:rsidRPr="0095276B">
        <w:t>sur le même sujet sans qu</w:t>
      </w:r>
      <w:r w:rsidR="006455E5">
        <w:t>’</w:t>
      </w:r>
      <w:r w:rsidRPr="0095276B">
        <w:t>il soit retiré une cheville à celui-ci</w:t>
      </w:r>
      <w:r w:rsidR="006455E5">
        <w:t>.</w:t>
      </w:r>
    </w:p>
    <w:p w14:paraId="4B29FCC5" w14:textId="56147DCB" w:rsidR="009D4A85" w:rsidRPr="0095276B" w:rsidRDefault="009D4A85" w:rsidP="006455E5">
      <w:pPr>
        <w:pStyle w:val="Titre1"/>
      </w:pPr>
      <w:bookmarkStart w:id="2" w:name="_Toc197888807"/>
      <w:r w:rsidRPr="0095276B">
        <w:lastRenderedPageBreak/>
        <w:t>Avertissement de la première édition</w:t>
      </w:r>
      <w:bookmarkEnd w:id="2"/>
      <w:r w:rsidRPr="0095276B">
        <w:br/>
      </w:r>
    </w:p>
    <w:p w14:paraId="5CF881EA" w14:textId="77777777" w:rsidR="006455E5" w:rsidRDefault="009D4A85" w:rsidP="002666CE">
      <w:r w:rsidRPr="0095276B">
        <w:t>Cet ouvrage</w:t>
      </w:r>
      <w:r w:rsidR="006455E5">
        <w:t xml:space="preserve">, </w:t>
      </w:r>
      <w:r w:rsidRPr="0095276B">
        <w:t>entièrement composé entre les années mil neuf cent onze et mil neuf cent quatorze</w:t>
      </w:r>
      <w:r w:rsidR="006455E5">
        <w:t xml:space="preserve">, </w:t>
      </w:r>
      <w:r w:rsidRPr="0095276B">
        <w:t>était en cours d</w:t>
      </w:r>
      <w:r w:rsidR="006455E5">
        <w:t>’</w:t>
      </w:r>
      <w:r w:rsidRPr="0095276B">
        <w:t>i</w:t>
      </w:r>
      <w:r w:rsidRPr="0095276B">
        <w:t>m</w:t>
      </w:r>
      <w:r w:rsidRPr="0095276B">
        <w:t>pression quand la guerre a éclaté</w:t>
      </w:r>
      <w:r w:rsidR="006455E5">
        <w:t>.</w:t>
      </w:r>
    </w:p>
    <w:p w14:paraId="4E1BBC76" w14:textId="77777777" w:rsidR="006455E5" w:rsidRDefault="009D4A85" w:rsidP="002666CE">
      <w:r w:rsidRPr="0095276B">
        <w:t>Des considérations tant morales que matérielles ont diff</w:t>
      </w:r>
      <w:r w:rsidRPr="0095276B">
        <w:t>é</w:t>
      </w:r>
      <w:r w:rsidRPr="0095276B">
        <w:t>ré sa publication jusqu</w:t>
      </w:r>
      <w:r w:rsidR="006455E5">
        <w:t>’</w:t>
      </w:r>
      <w:r w:rsidRPr="0095276B">
        <w:t>à ce jour</w:t>
      </w:r>
      <w:r w:rsidR="006455E5">
        <w:t xml:space="preserve">. </w:t>
      </w:r>
      <w:r w:rsidRPr="0095276B">
        <w:t>Il est donné aujourd</w:t>
      </w:r>
      <w:r w:rsidR="006455E5">
        <w:t>’</w:t>
      </w:r>
      <w:r w:rsidRPr="0095276B">
        <w:t>hui sans r</w:t>
      </w:r>
      <w:r w:rsidRPr="0095276B">
        <w:t>e</w:t>
      </w:r>
      <w:r w:rsidRPr="0095276B">
        <w:t>tranchement ni addition d</w:t>
      </w:r>
      <w:r w:rsidR="006455E5">
        <w:t>’</w:t>
      </w:r>
      <w:r w:rsidRPr="0095276B">
        <w:t>aucune espèce</w:t>
      </w:r>
      <w:r w:rsidR="006455E5">
        <w:t xml:space="preserve">, </w:t>
      </w:r>
      <w:r w:rsidRPr="0095276B">
        <w:t>tel qu</w:t>
      </w:r>
      <w:r w:rsidR="006455E5">
        <w:t>’</w:t>
      </w:r>
      <w:r w:rsidRPr="0095276B">
        <w:t>il était prêt à l</w:t>
      </w:r>
      <w:r w:rsidR="006455E5">
        <w:t>’</w:t>
      </w:r>
      <w:r w:rsidRPr="0095276B">
        <w:t>être</w:t>
      </w:r>
      <w:r w:rsidR="006455E5">
        <w:t xml:space="preserve">, </w:t>
      </w:r>
      <w:r w:rsidRPr="0095276B">
        <w:t>il y a trois ans</w:t>
      </w:r>
      <w:r w:rsidR="006455E5">
        <w:t>.</w:t>
      </w:r>
    </w:p>
    <w:p w14:paraId="0DD9E2C0" w14:textId="77777777" w:rsidR="006455E5" w:rsidRDefault="009D4A85" w:rsidP="002666CE">
      <w:pPr>
        <w:jc w:val="right"/>
      </w:pPr>
      <w:r w:rsidRPr="002666CE">
        <w:t>Aux armées</w:t>
      </w:r>
      <w:r w:rsidR="006455E5">
        <w:t xml:space="preserve">, </w:t>
      </w:r>
      <w:r w:rsidRPr="002666CE">
        <w:t>août 1917</w:t>
      </w:r>
      <w:r w:rsidR="006455E5">
        <w:t>.</w:t>
      </w:r>
    </w:p>
    <w:p w14:paraId="44E1D348" w14:textId="1919CCFE" w:rsidR="009D4A85" w:rsidRPr="0095276B" w:rsidRDefault="009D4A85" w:rsidP="006455E5">
      <w:pPr>
        <w:pStyle w:val="Titre1"/>
      </w:pPr>
      <w:bookmarkStart w:id="3" w:name="_Toc197888808"/>
      <w:r w:rsidRPr="0095276B">
        <w:lastRenderedPageBreak/>
        <w:t>Avertissement de l</w:t>
      </w:r>
      <w:r w:rsidR="006455E5">
        <w:t>’</w:t>
      </w:r>
      <w:r w:rsidRPr="0095276B">
        <w:t>édition de 1925</w:t>
      </w:r>
      <w:bookmarkEnd w:id="3"/>
      <w:r w:rsidRPr="0095276B">
        <w:br/>
      </w:r>
    </w:p>
    <w:p w14:paraId="7776A244" w14:textId="77777777" w:rsidR="006455E5" w:rsidRDefault="009D4A85" w:rsidP="002666CE">
      <w:r w:rsidRPr="0095276B">
        <w:t>C</w:t>
      </w:r>
      <w:r w:rsidR="006455E5">
        <w:t>’</w:t>
      </w:r>
      <w:r w:rsidRPr="0095276B">
        <w:t>était en 1917</w:t>
      </w:r>
      <w:r w:rsidR="006455E5">
        <w:t xml:space="preserve">. </w:t>
      </w:r>
      <w:r w:rsidRPr="0095276B">
        <w:t>Que ceux de cette année-là</w:t>
      </w:r>
      <w:r w:rsidR="006455E5">
        <w:t xml:space="preserve">, </w:t>
      </w:r>
      <w:r w:rsidRPr="0095276B">
        <w:t>qui avaient fait la guerre depuis le premier jour</w:t>
      </w:r>
      <w:r w:rsidR="006455E5">
        <w:t xml:space="preserve">, </w:t>
      </w:r>
      <w:r w:rsidRPr="0095276B">
        <w:t>disent quelle perspective</w:t>
      </w:r>
      <w:r w:rsidR="006455E5">
        <w:t xml:space="preserve">, </w:t>
      </w:r>
      <w:r w:rsidRPr="0095276B">
        <w:t>que</w:t>
      </w:r>
      <w:r w:rsidRPr="0095276B">
        <w:t>l</w:t>
      </w:r>
      <w:r w:rsidRPr="0095276B">
        <w:t>le illusion subsistaient en nous</w:t>
      </w:r>
      <w:r w:rsidR="006455E5">
        <w:t>.</w:t>
      </w:r>
    </w:p>
    <w:p w14:paraId="20257E84" w14:textId="77777777" w:rsidR="006455E5" w:rsidRDefault="009D4A85" w:rsidP="002666CE">
      <w:r w:rsidRPr="0095276B">
        <w:t>J</w:t>
      </w:r>
      <w:r w:rsidR="006455E5">
        <w:t>’</w:t>
      </w:r>
      <w:r w:rsidRPr="0095276B">
        <w:t>avais été transporté dans un hôpital</w:t>
      </w:r>
      <w:r w:rsidR="006455E5">
        <w:t xml:space="preserve">. </w:t>
      </w:r>
      <w:r w:rsidRPr="0095276B">
        <w:t>Je me souvins de l</w:t>
      </w:r>
      <w:r w:rsidR="006455E5">
        <w:t>’</w:t>
      </w:r>
      <w:r w:rsidRPr="0095276B">
        <w:t>insistance avec laquelle Gaston Gallimard</w:t>
      </w:r>
      <w:r w:rsidR="006455E5">
        <w:t xml:space="preserve">, </w:t>
      </w:r>
      <w:r w:rsidRPr="0095276B">
        <w:t>ami prévenant et f</w:t>
      </w:r>
      <w:r w:rsidRPr="0095276B">
        <w:t>i</w:t>
      </w:r>
      <w:r w:rsidRPr="0095276B">
        <w:t>dèle</w:t>
      </w:r>
      <w:r w:rsidR="006455E5">
        <w:t xml:space="preserve">, </w:t>
      </w:r>
      <w:r w:rsidRPr="0095276B">
        <w:t>me pressait</w:t>
      </w:r>
      <w:r w:rsidR="006455E5">
        <w:t xml:space="preserve">, </w:t>
      </w:r>
      <w:r w:rsidRPr="0095276B">
        <w:t>depuis trois ans</w:t>
      </w:r>
      <w:r w:rsidR="006455E5">
        <w:t xml:space="preserve">, </w:t>
      </w:r>
      <w:r w:rsidRPr="0095276B">
        <w:t>de laisser publier ce livre</w:t>
      </w:r>
      <w:r w:rsidR="006455E5">
        <w:t xml:space="preserve">. </w:t>
      </w:r>
      <w:r w:rsidRPr="0095276B">
        <w:t>Je m</w:t>
      </w:r>
      <w:r w:rsidR="006455E5">
        <w:t>’</w:t>
      </w:r>
      <w:r w:rsidRPr="0095276B">
        <w:t>y étais refusé jusqu</w:t>
      </w:r>
      <w:r w:rsidR="006455E5">
        <w:t>’</w:t>
      </w:r>
      <w:r w:rsidRPr="0095276B">
        <w:t>à ce jour</w:t>
      </w:r>
      <w:r w:rsidR="006455E5">
        <w:t xml:space="preserve">, </w:t>
      </w:r>
      <w:r w:rsidRPr="0095276B">
        <w:t>pour les raisons de décence que l</w:t>
      </w:r>
      <w:r w:rsidR="006455E5">
        <w:t>’</w:t>
      </w:r>
      <w:r w:rsidRPr="0095276B">
        <w:t>on devine</w:t>
      </w:r>
      <w:r w:rsidR="006455E5">
        <w:t xml:space="preserve">. </w:t>
      </w:r>
      <w:r w:rsidRPr="0095276B">
        <w:t>L</w:t>
      </w:r>
      <w:r w:rsidR="006455E5">
        <w:t>’</w:t>
      </w:r>
      <w:r w:rsidRPr="0095276B">
        <w:t>envie me vint de voir mon enfant avant de disp</w:t>
      </w:r>
      <w:r w:rsidRPr="0095276B">
        <w:t>a</w:t>
      </w:r>
      <w:r w:rsidRPr="0095276B">
        <w:t>raître</w:t>
      </w:r>
      <w:r w:rsidR="006455E5">
        <w:t xml:space="preserve">. </w:t>
      </w:r>
      <w:r w:rsidRPr="0095276B">
        <w:t>On pensera ce qu</w:t>
      </w:r>
      <w:r w:rsidR="006455E5">
        <w:t>’</w:t>
      </w:r>
      <w:r w:rsidRPr="0095276B">
        <w:t>on voudra de cette faiblesse</w:t>
      </w:r>
      <w:r w:rsidR="006455E5">
        <w:t>.</w:t>
      </w:r>
    </w:p>
    <w:p w14:paraId="371A79B1" w14:textId="77777777" w:rsidR="006455E5" w:rsidRDefault="009D4A85" w:rsidP="002666CE">
      <w:r w:rsidRPr="0095276B">
        <w:t>Je partageais une chambrée avec neuf autres malades et blessés</w:t>
      </w:r>
      <w:r w:rsidR="006455E5">
        <w:t xml:space="preserve">. </w:t>
      </w:r>
      <w:r w:rsidRPr="0095276B">
        <w:t>Pour me permettre de lire mes épreuves</w:t>
      </w:r>
      <w:r w:rsidR="006455E5">
        <w:t xml:space="preserve">, </w:t>
      </w:r>
      <w:r w:rsidRPr="0095276B">
        <w:t>les joueurs de bridge et de poker voulurent bien me concéder un coin de table</w:t>
      </w:r>
      <w:r w:rsidR="006455E5">
        <w:t xml:space="preserve">, </w:t>
      </w:r>
      <w:r w:rsidRPr="0095276B">
        <w:t>entre les repas</w:t>
      </w:r>
      <w:r w:rsidR="006455E5">
        <w:t>.</w:t>
      </w:r>
    </w:p>
    <w:p w14:paraId="789A0635" w14:textId="59734B3E" w:rsidR="006455E5" w:rsidRDefault="006455E5" w:rsidP="002666CE"/>
    <w:p w14:paraId="66427D4F" w14:textId="77777777" w:rsidR="006455E5" w:rsidRDefault="009D4A85" w:rsidP="002666CE">
      <w:r w:rsidRPr="0095276B">
        <w:t>Il est à peine besoin de dire que mes soins ne purent porter que sur la correction typographique</w:t>
      </w:r>
      <w:r w:rsidR="006455E5">
        <w:t xml:space="preserve">. </w:t>
      </w:r>
      <w:r w:rsidRPr="0095276B">
        <w:t>Le texte imprimé fut celui du manuscrit tout brut</w:t>
      </w:r>
      <w:r w:rsidR="006455E5">
        <w:t xml:space="preserve">, </w:t>
      </w:r>
      <w:r w:rsidRPr="0095276B">
        <w:t>le premier jet</w:t>
      </w:r>
      <w:r w:rsidR="006455E5">
        <w:t>.</w:t>
      </w:r>
    </w:p>
    <w:p w14:paraId="6D026997" w14:textId="0DBB51EC" w:rsidR="006455E5" w:rsidRDefault="006455E5" w:rsidP="002666CE"/>
    <w:p w14:paraId="44348C96" w14:textId="2CA7FC9B" w:rsidR="006455E5" w:rsidRDefault="009D4A85" w:rsidP="002666CE">
      <w:r w:rsidRPr="0095276B">
        <w:t>En outre</w:t>
      </w:r>
      <w:r w:rsidR="006455E5">
        <w:t xml:space="preserve">, </w:t>
      </w:r>
      <w:r w:rsidRPr="0095276B">
        <w:t>le zèle de mon éditeur ne put faire que l</w:t>
      </w:r>
      <w:r w:rsidR="006455E5">
        <w:t>’</w:t>
      </w:r>
      <w:r w:rsidRPr="0095276B">
        <w:t>ouvrage ne fût présenté au public sous l</w:t>
      </w:r>
      <w:r w:rsidR="006455E5">
        <w:t>’</w:t>
      </w:r>
      <w:r w:rsidRPr="0095276B">
        <w:t>aspect le plus défavorable</w:t>
      </w:r>
      <w:r w:rsidR="006455E5">
        <w:t xml:space="preserve"> : </w:t>
      </w:r>
      <w:r w:rsidRPr="0095276B">
        <w:t>p</w:t>
      </w:r>
      <w:r w:rsidRPr="0095276B">
        <w:t>a</w:t>
      </w:r>
      <w:r w:rsidRPr="0095276B">
        <w:t>pier rudimentaire</w:t>
      </w:r>
      <w:r w:rsidR="006455E5">
        <w:t xml:space="preserve">, </w:t>
      </w:r>
      <w:r w:rsidRPr="0095276B">
        <w:t>caractère minuscule</w:t>
      </w:r>
      <w:r w:rsidR="006455E5">
        <w:t xml:space="preserve">, </w:t>
      </w:r>
      <w:r w:rsidRPr="0095276B">
        <w:t>pages trop denses</w:t>
      </w:r>
      <w:r w:rsidR="006455E5">
        <w:t xml:space="preserve">. </w:t>
      </w:r>
      <w:r w:rsidR="007B762F" w:rsidRPr="0095276B">
        <w:t>I</w:t>
      </w:r>
      <w:r w:rsidR="007B762F">
        <w:t>l</w:t>
      </w:r>
      <w:r w:rsidR="007B762F" w:rsidRPr="0095276B">
        <w:t xml:space="preserve"> </w:t>
      </w:r>
      <w:r w:rsidRPr="0095276B">
        <w:t>fut à sa façon un grand blessé</w:t>
      </w:r>
      <w:r w:rsidR="006455E5">
        <w:t xml:space="preserve">. </w:t>
      </w:r>
      <w:r w:rsidRPr="0095276B">
        <w:t>Pour achever sa disgrâce</w:t>
      </w:r>
      <w:r w:rsidR="006455E5">
        <w:t xml:space="preserve">, </w:t>
      </w:r>
      <w:r w:rsidRPr="0095276B">
        <w:t>il parut la semaine même de la plus grande bataille de la plus grande gue</w:t>
      </w:r>
      <w:r w:rsidRPr="0095276B">
        <w:t>r</w:t>
      </w:r>
      <w:r w:rsidRPr="0095276B">
        <w:t>re</w:t>
      </w:r>
      <w:r w:rsidR="006455E5">
        <w:t xml:space="preserve">. </w:t>
      </w:r>
      <w:r w:rsidRPr="0095276B">
        <w:t xml:space="preserve">Il fut mis en vente le jour où les armées </w:t>
      </w:r>
      <w:r w:rsidRPr="0095276B">
        <w:lastRenderedPageBreak/>
        <w:t>allemandes e</w:t>
      </w:r>
      <w:r w:rsidRPr="0095276B">
        <w:t>n</w:t>
      </w:r>
      <w:r w:rsidRPr="0095276B">
        <w:t>traient à Montdidier</w:t>
      </w:r>
      <w:r w:rsidR="006455E5">
        <w:t xml:space="preserve">. </w:t>
      </w:r>
      <w:r w:rsidRPr="0095276B">
        <w:t>Je ris encore en me représentant le to</w:t>
      </w:r>
      <w:r w:rsidRPr="0095276B">
        <w:t>n</w:t>
      </w:r>
      <w:r w:rsidRPr="0095276B">
        <w:t xml:space="preserve">nerre qui se déchaîna contre </w:t>
      </w:r>
      <w:r w:rsidR="007B762F" w:rsidRPr="0095276B">
        <w:t>ce</w:t>
      </w:r>
      <w:r w:rsidR="007B762F">
        <w:t>tt</w:t>
      </w:r>
      <w:r w:rsidR="007B762F" w:rsidRPr="0095276B">
        <w:t xml:space="preserve">e </w:t>
      </w:r>
      <w:r w:rsidRPr="0095276B">
        <w:t>petite rumeur</w:t>
      </w:r>
      <w:r w:rsidR="006455E5">
        <w:t>.</w:t>
      </w:r>
    </w:p>
    <w:p w14:paraId="7458F5C0" w14:textId="1FCE30D8" w:rsidR="006455E5" w:rsidRDefault="006455E5" w:rsidP="002666CE"/>
    <w:p w14:paraId="7F9AFA5A" w14:textId="77777777" w:rsidR="006455E5" w:rsidRDefault="009D4A85" w:rsidP="002666CE">
      <w:r w:rsidRPr="0095276B">
        <w:t>Je prie donc le public de regarder celle version comme la première valable</w:t>
      </w:r>
      <w:r w:rsidR="006455E5">
        <w:t xml:space="preserve">, </w:t>
      </w:r>
      <w:r w:rsidRPr="0095276B">
        <w:t>la seule authentique</w:t>
      </w:r>
      <w:r w:rsidR="006455E5">
        <w:t xml:space="preserve">. </w:t>
      </w:r>
      <w:r w:rsidRPr="0095276B">
        <w:t>Pour reprendre la fo</w:t>
      </w:r>
      <w:r w:rsidRPr="0095276B">
        <w:t>r</w:t>
      </w:r>
      <w:r w:rsidRPr="0095276B">
        <w:t>mule des catalogues</w:t>
      </w:r>
      <w:r w:rsidR="006455E5">
        <w:t xml:space="preserve">, </w:t>
      </w:r>
      <w:r w:rsidRPr="0095276B">
        <w:t>le présent tirage annule les précédents</w:t>
      </w:r>
      <w:r w:rsidR="006455E5">
        <w:t>.</w:t>
      </w:r>
    </w:p>
    <w:p w14:paraId="7D1BFE8E" w14:textId="2F022039" w:rsidR="006455E5" w:rsidRDefault="006455E5" w:rsidP="002666CE"/>
    <w:p w14:paraId="03F239D2" w14:textId="77777777" w:rsidR="006455E5" w:rsidRDefault="009D4A85" w:rsidP="002666CE">
      <w:r w:rsidRPr="0095276B">
        <w:t>J</w:t>
      </w:r>
      <w:r w:rsidR="006455E5">
        <w:t>’</w:t>
      </w:r>
      <w:r w:rsidRPr="0095276B">
        <w:t>espère que celle nouvelle édition sera digne de la faveur émouvante que ce roman a rencontrée depuis sept ans</w:t>
      </w:r>
      <w:r w:rsidR="006455E5">
        <w:t xml:space="preserve">, </w:t>
      </w:r>
      <w:r w:rsidRPr="0095276B">
        <w:t>malgré les défauts qui le déshonoraient</w:t>
      </w:r>
      <w:r w:rsidR="006455E5">
        <w:t>.</w:t>
      </w:r>
    </w:p>
    <w:p w14:paraId="7B54A276" w14:textId="77777777" w:rsidR="006455E5" w:rsidRDefault="009D4A85" w:rsidP="002666CE">
      <w:r w:rsidRPr="0095276B">
        <w:t>À Paris</w:t>
      </w:r>
      <w:r w:rsidR="006455E5">
        <w:t xml:space="preserve">, </w:t>
      </w:r>
      <w:r w:rsidRPr="0095276B">
        <w:t>juillet 1925</w:t>
      </w:r>
      <w:r w:rsidR="006455E5">
        <w:t>.</w:t>
      </w:r>
    </w:p>
    <w:p w14:paraId="64809491" w14:textId="597E25E6" w:rsidR="009D4A85" w:rsidRPr="00BE2173" w:rsidRDefault="00BE2173" w:rsidP="006455E5">
      <w:pPr>
        <w:pStyle w:val="Titre1"/>
        <w:spacing w:before="4200"/>
      </w:pPr>
      <w:r>
        <w:lastRenderedPageBreak/>
        <w:br/>
      </w:r>
      <w:r>
        <w:br/>
      </w:r>
      <w:bookmarkStart w:id="4" w:name="_Toc197888809"/>
      <w:r w:rsidR="009D4A85" w:rsidRPr="00BE2173">
        <w:t>1</w:t>
      </w:r>
      <w:r w:rsidR="009D4A85" w:rsidRPr="00BE2173">
        <w:rPr>
          <w:vertAlign w:val="superscript"/>
        </w:rPr>
        <w:t>ère</w:t>
      </w:r>
      <w:r w:rsidR="009D4A85" w:rsidRPr="00BE2173">
        <w:t xml:space="preserve"> partie</w:t>
      </w:r>
      <w:r w:rsidR="009D4A85" w:rsidRPr="00BE2173">
        <w:br/>
      </w:r>
      <w:r w:rsidR="009D4A85" w:rsidRPr="00BE2173">
        <w:br/>
        <w:t>1871</w:t>
      </w:r>
      <w:bookmarkEnd w:id="4"/>
      <w:r w:rsidR="009D4A85" w:rsidRPr="00BE2173">
        <w:br/>
      </w:r>
    </w:p>
    <w:p w14:paraId="33D0664D" w14:textId="77777777" w:rsidR="009D4A85" w:rsidRPr="0095276B" w:rsidRDefault="009D4A85" w:rsidP="006455E5">
      <w:pPr>
        <w:pStyle w:val="Titre2"/>
        <w:pageBreakBefore/>
        <w:rPr>
          <w:szCs w:val="44"/>
        </w:rPr>
      </w:pPr>
      <w:bookmarkStart w:id="5" w:name="_Toc197888810"/>
      <w:r w:rsidRPr="0095276B">
        <w:rPr>
          <w:szCs w:val="44"/>
        </w:rPr>
        <w:lastRenderedPageBreak/>
        <w:t>1</w:t>
      </w:r>
      <w:bookmarkEnd w:id="5"/>
      <w:r w:rsidRPr="0095276B">
        <w:rPr>
          <w:szCs w:val="44"/>
        </w:rPr>
        <w:br/>
      </w:r>
    </w:p>
    <w:p w14:paraId="62EAA911" w14:textId="77777777" w:rsidR="006455E5" w:rsidRDefault="009D4A85" w:rsidP="002666CE">
      <w:r w:rsidRPr="0095276B">
        <w:t>Trois hommes sortirent du bâtiment abandonné et en f</w:t>
      </w:r>
      <w:r w:rsidRPr="0095276B">
        <w:t>i</w:t>
      </w:r>
      <w:r w:rsidRPr="0095276B">
        <w:t>rent encore une fois le tour</w:t>
      </w:r>
      <w:r w:rsidR="006455E5">
        <w:t xml:space="preserve">. </w:t>
      </w:r>
      <w:r w:rsidRPr="0095276B">
        <w:t>Un gros</w:t>
      </w:r>
      <w:r w:rsidR="006455E5">
        <w:t xml:space="preserve">, </w:t>
      </w:r>
      <w:r w:rsidRPr="0095276B">
        <w:t>qui portait un melon</w:t>
      </w:r>
      <w:r w:rsidR="006455E5">
        <w:t xml:space="preserve">, </w:t>
      </w:r>
      <w:r w:rsidRPr="0095276B">
        <w:t>et dont les breloques cliquetaient sur le ventre</w:t>
      </w:r>
      <w:r w:rsidR="006455E5">
        <w:t xml:space="preserve">, </w:t>
      </w:r>
      <w:r w:rsidRPr="0095276B">
        <w:t>s</w:t>
      </w:r>
      <w:r w:rsidR="006455E5">
        <w:t>’</w:t>
      </w:r>
      <w:r w:rsidRPr="0095276B">
        <w:t>arrêta contre un des angles de la maçonnerie</w:t>
      </w:r>
      <w:r w:rsidR="006455E5">
        <w:t xml:space="preserve">. </w:t>
      </w:r>
      <w:r w:rsidRPr="0095276B">
        <w:t>Il désigna successivement les qu</w:t>
      </w:r>
      <w:r w:rsidRPr="0095276B">
        <w:t>a</w:t>
      </w:r>
      <w:r w:rsidRPr="0095276B">
        <w:t>tre coins cardinaux</w:t>
      </w:r>
      <w:r w:rsidR="006455E5">
        <w:t xml:space="preserve">. </w:t>
      </w:r>
      <w:r w:rsidRPr="0095276B">
        <w:t>Ses ongles noirs rattachèrent l</w:t>
      </w:r>
      <w:r w:rsidR="006455E5">
        <w:t>’</w:t>
      </w:r>
      <w:r w:rsidRPr="0095276B">
        <w:t>usine au r</w:t>
      </w:r>
      <w:r w:rsidRPr="0095276B">
        <w:t>é</w:t>
      </w:r>
      <w:r w:rsidRPr="0095276B">
        <w:t>seau du trafic national</w:t>
      </w:r>
      <w:r w:rsidR="006455E5">
        <w:t xml:space="preserve"> : </w:t>
      </w:r>
      <w:r w:rsidRPr="0095276B">
        <w:t>dix minutes jusqu</w:t>
      </w:r>
      <w:r w:rsidR="006455E5">
        <w:t>’</w:t>
      </w:r>
      <w:r w:rsidRPr="0095276B">
        <w:t>à la gare d</w:t>
      </w:r>
      <w:r w:rsidR="006455E5">
        <w:t>’</w:t>
      </w:r>
      <w:r w:rsidRPr="0095276B">
        <w:t>eau</w:t>
      </w:r>
      <w:r w:rsidR="006455E5">
        <w:t xml:space="preserve">, </w:t>
      </w:r>
      <w:r w:rsidRPr="0095276B">
        <w:t>douze jusqu</w:t>
      </w:r>
      <w:r w:rsidR="006455E5">
        <w:t>’</w:t>
      </w:r>
      <w:r w:rsidRPr="0095276B">
        <w:t>à la voie ferrée</w:t>
      </w:r>
      <w:r w:rsidR="006455E5">
        <w:t xml:space="preserve">, </w:t>
      </w:r>
      <w:r w:rsidRPr="0095276B">
        <w:t>sept pour la poste</w:t>
      </w:r>
      <w:r w:rsidR="006455E5">
        <w:t xml:space="preserve">, </w:t>
      </w:r>
      <w:r w:rsidRPr="0095276B">
        <w:t>un quart d</w:t>
      </w:r>
      <w:r w:rsidR="006455E5">
        <w:t>’</w:t>
      </w:r>
      <w:r w:rsidRPr="0095276B">
        <w:t xml:space="preserve">heure pour </w:t>
      </w:r>
      <w:smartTag w:uri="urn:schemas-microsoft-com:office:smarttags" w:element="PersonName">
        <w:smartTagPr>
          <w:attr w:name="ProductID" w:val="la Chambre"/>
        </w:smartTagPr>
        <w:r w:rsidRPr="0095276B">
          <w:t>la Chambre</w:t>
        </w:r>
      </w:smartTag>
      <w:r w:rsidRPr="0095276B">
        <w:t xml:space="preserve"> de Commerce</w:t>
      </w:r>
      <w:r w:rsidR="006455E5">
        <w:t xml:space="preserve">. </w:t>
      </w:r>
      <w:r w:rsidRPr="0095276B">
        <w:t>Tandis que cette rose des vents i</w:t>
      </w:r>
      <w:r w:rsidRPr="0095276B">
        <w:t>n</w:t>
      </w:r>
      <w:r w:rsidRPr="0095276B">
        <w:t>dustrielle sortait de ses joues</w:t>
      </w:r>
      <w:r w:rsidR="006455E5">
        <w:t xml:space="preserve">, </w:t>
      </w:r>
      <w:r w:rsidRPr="0095276B">
        <w:t>les deux autres échangeaient des regards anxieux</w:t>
      </w:r>
      <w:r w:rsidR="006455E5">
        <w:t xml:space="preserve">. </w:t>
      </w:r>
      <w:r w:rsidRPr="0095276B">
        <w:t>Leur attention s</w:t>
      </w:r>
      <w:r w:rsidR="006455E5">
        <w:t>’</w:t>
      </w:r>
      <w:r w:rsidRPr="0095276B">
        <w:t>accrochait à des cicatrices du mur</w:t>
      </w:r>
      <w:r w:rsidR="006455E5">
        <w:t xml:space="preserve">, </w:t>
      </w:r>
      <w:r w:rsidRPr="0095276B">
        <w:t>où manquait le ciment</w:t>
      </w:r>
      <w:r w:rsidR="006455E5">
        <w:t xml:space="preserve">. </w:t>
      </w:r>
      <w:r w:rsidRPr="0095276B">
        <w:t>L</w:t>
      </w:r>
      <w:r w:rsidR="006455E5">
        <w:t>’</w:t>
      </w:r>
      <w:r w:rsidRPr="0095276B">
        <w:t>un d</w:t>
      </w:r>
      <w:r w:rsidR="006455E5">
        <w:t>’</w:t>
      </w:r>
      <w:r w:rsidRPr="0095276B">
        <w:t>eux avait les pantalons r</w:t>
      </w:r>
      <w:r w:rsidRPr="0095276B">
        <w:t>e</w:t>
      </w:r>
      <w:r w:rsidRPr="0095276B">
        <w:t>troussés sur les brodequins</w:t>
      </w:r>
      <w:r w:rsidR="006455E5">
        <w:t>.</w:t>
      </w:r>
    </w:p>
    <w:p w14:paraId="3AFAD109" w14:textId="77777777" w:rsidR="006455E5" w:rsidRDefault="009D4A85" w:rsidP="002666CE">
      <w:r w:rsidRPr="0095276B">
        <w:t>Une poussière de deux jours le bottait jusqu</w:t>
      </w:r>
      <w:r w:rsidR="006455E5">
        <w:t>’</w:t>
      </w:r>
      <w:r w:rsidRPr="0095276B">
        <w:t>aux genoux</w:t>
      </w:r>
      <w:r w:rsidR="006455E5">
        <w:t xml:space="preserve">. </w:t>
      </w:r>
      <w:r w:rsidRPr="0095276B">
        <w:t>Autour du cou</w:t>
      </w:r>
      <w:r w:rsidR="006455E5">
        <w:t xml:space="preserve">, </w:t>
      </w:r>
      <w:r w:rsidRPr="0095276B">
        <w:t>un foulard gris remplaçait le col</w:t>
      </w:r>
      <w:r w:rsidR="006455E5">
        <w:t xml:space="preserve">. </w:t>
      </w:r>
      <w:r w:rsidRPr="0095276B">
        <w:t>Le charbon d</w:t>
      </w:r>
      <w:r w:rsidR="006455E5">
        <w:t>’</w:t>
      </w:r>
      <w:r w:rsidRPr="0095276B">
        <w:t>une nuit de chemin de fer maquillait encore ses paupières et fardait ses rides</w:t>
      </w:r>
      <w:r w:rsidR="006455E5">
        <w:t xml:space="preserve">. </w:t>
      </w:r>
      <w:r w:rsidRPr="0095276B">
        <w:t>Il était petit et maigre</w:t>
      </w:r>
      <w:r w:rsidR="006455E5">
        <w:t xml:space="preserve">, </w:t>
      </w:r>
      <w:r w:rsidRPr="0095276B">
        <w:t>avec une agitation ne</w:t>
      </w:r>
      <w:r w:rsidRPr="0095276B">
        <w:t>r</w:t>
      </w:r>
      <w:r w:rsidRPr="0095276B">
        <w:t>veuse dans les mains</w:t>
      </w:r>
      <w:r w:rsidR="006455E5">
        <w:t>.</w:t>
      </w:r>
    </w:p>
    <w:p w14:paraId="75E11A03" w14:textId="77777777" w:rsidR="006455E5" w:rsidRDefault="009D4A85" w:rsidP="002666CE">
      <w:r w:rsidRPr="0095276B">
        <w:t>Son compagnon</w:t>
      </w:r>
      <w:r w:rsidR="006455E5">
        <w:t xml:space="preserve">, </w:t>
      </w:r>
      <w:r w:rsidRPr="0095276B">
        <w:t>qui était gras sans être plus grand</w:t>
      </w:r>
      <w:r w:rsidR="006455E5">
        <w:t xml:space="preserve">, </w:t>
      </w:r>
      <w:r w:rsidRPr="0095276B">
        <w:t>le r</w:t>
      </w:r>
      <w:r w:rsidRPr="0095276B">
        <w:t>e</w:t>
      </w:r>
      <w:r w:rsidRPr="0095276B">
        <w:t>gardait sans le voir à travers ses lunettes</w:t>
      </w:r>
      <w:r w:rsidR="006455E5">
        <w:t xml:space="preserve">. </w:t>
      </w:r>
      <w:r w:rsidRPr="0095276B">
        <w:t>Ses lèvres trahissaient la rapidité des calculs auxquels il se livrait</w:t>
      </w:r>
      <w:r w:rsidR="006455E5">
        <w:t xml:space="preserve">. </w:t>
      </w:r>
      <w:r w:rsidRPr="0095276B">
        <w:t>Par moments</w:t>
      </w:r>
      <w:r w:rsidR="006455E5">
        <w:t xml:space="preserve">, </w:t>
      </w:r>
      <w:r w:rsidRPr="0095276B">
        <w:t>du bout des doigts</w:t>
      </w:r>
      <w:r w:rsidR="006455E5">
        <w:t xml:space="preserve">, </w:t>
      </w:r>
      <w:r w:rsidRPr="0095276B">
        <w:t>il faisait sauter du mur une plaque de mousses jaunes</w:t>
      </w:r>
      <w:r w:rsidR="006455E5">
        <w:t xml:space="preserve">. </w:t>
      </w:r>
      <w:r w:rsidRPr="0095276B">
        <w:t>Par moments</w:t>
      </w:r>
      <w:r w:rsidR="006455E5">
        <w:t xml:space="preserve">, </w:t>
      </w:r>
      <w:r w:rsidRPr="0095276B">
        <w:t>il retirait son chapeau de paille commune et s</w:t>
      </w:r>
      <w:r w:rsidR="006455E5">
        <w:t>’</w:t>
      </w:r>
      <w:r w:rsidRPr="0095276B">
        <w:t>épongeait le crâne</w:t>
      </w:r>
      <w:r w:rsidR="006455E5">
        <w:t>.</w:t>
      </w:r>
    </w:p>
    <w:p w14:paraId="10F98BA3" w14:textId="77777777" w:rsidR="006455E5" w:rsidRDefault="009D4A85" w:rsidP="002666CE">
      <w:r w:rsidRPr="0095276B">
        <w:t>Ils achevèrent</w:t>
      </w:r>
      <w:r w:rsidR="006455E5">
        <w:t xml:space="preserve">, </w:t>
      </w:r>
      <w:r w:rsidRPr="0095276B">
        <w:t>à la suite de l</w:t>
      </w:r>
      <w:r w:rsidR="006455E5">
        <w:t>’</w:t>
      </w:r>
      <w:r w:rsidRPr="0095276B">
        <w:t>agent</w:t>
      </w:r>
      <w:r w:rsidR="006455E5">
        <w:t xml:space="preserve">, </w:t>
      </w:r>
      <w:r w:rsidRPr="0095276B">
        <w:t>le tour des bâtiments</w:t>
      </w:r>
      <w:r w:rsidR="006455E5">
        <w:t xml:space="preserve">, </w:t>
      </w:r>
      <w:r w:rsidRPr="0095276B">
        <w:t>et se retrouvèrent devant la porte de fer rouillée</w:t>
      </w:r>
      <w:r w:rsidR="006455E5">
        <w:t xml:space="preserve">. </w:t>
      </w:r>
      <w:r w:rsidRPr="0095276B">
        <w:t>La chaleur r</w:t>
      </w:r>
      <w:r w:rsidRPr="0095276B">
        <w:t>e</w:t>
      </w:r>
      <w:r w:rsidRPr="0095276B">
        <w:t>cuite d</w:t>
      </w:r>
      <w:r w:rsidR="006455E5">
        <w:t>’</w:t>
      </w:r>
      <w:r w:rsidRPr="0095276B">
        <w:t>une matinée d</w:t>
      </w:r>
      <w:r w:rsidR="006455E5">
        <w:t>’</w:t>
      </w:r>
      <w:r w:rsidRPr="0095276B">
        <w:t xml:space="preserve">orage incendiait le mâchefer de la </w:t>
      </w:r>
      <w:r w:rsidRPr="0095276B">
        <w:lastRenderedPageBreak/>
        <w:t>chau</w:t>
      </w:r>
      <w:r w:rsidRPr="0095276B">
        <w:t>s</w:t>
      </w:r>
      <w:r w:rsidRPr="0095276B">
        <w:t>sée et leur brûlait les pieds à travers leurs semelles trop minces</w:t>
      </w:r>
      <w:r w:rsidR="006455E5">
        <w:t>.</w:t>
      </w:r>
    </w:p>
    <w:p w14:paraId="3E0285B5" w14:textId="77777777" w:rsidR="006455E5" w:rsidRDefault="009D4A85" w:rsidP="002666CE">
      <w:r w:rsidRPr="0095276B">
        <w:t>Le petit homme avança le menton vers l</w:t>
      </w:r>
      <w:r w:rsidR="006455E5">
        <w:t>’</w:t>
      </w:r>
      <w:r w:rsidRPr="0095276B">
        <w:t>extrémité de la rue</w:t>
      </w:r>
      <w:r w:rsidR="006455E5">
        <w:t xml:space="preserve">. </w:t>
      </w:r>
      <w:r w:rsidRPr="0095276B">
        <w:t>Entre le plafond d</w:t>
      </w:r>
      <w:r w:rsidR="006455E5">
        <w:t>’</w:t>
      </w:r>
      <w:r w:rsidRPr="0095276B">
        <w:t>un ciel de plomb et la réverbération sourde du sol</w:t>
      </w:r>
      <w:r w:rsidR="006455E5">
        <w:t xml:space="preserve">, </w:t>
      </w:r>
      <w:r w:rsidRPr="0095276B">
        <w:t>la lumière de dix heures se faisait déjà noire</w:t>
      </w:r>
      <w:r w:rsidR="006455E5">
        <w:t xml:space="preserve">. </w:t>
      </w:r>
      <w:r w:rsidRPr="0095276B">
        <w:t>L</w:t>
      </w:r>
      <w:r w:rsidR="006455E5">
        <w:t>’</w:t>
      </w:r>
      <w:r w:rsidRPr="0095276B">
        <w:t>éclat des façades blanchies mordait les paupières</w:t>
      </w:r>
      <w:r w:rsidR="006455E5">
        <w:t xml:space="preserve">. </w:t>
      </w:r>
      <w:r w:rsidRPr="0095276B">
        <w:t>Un jour et une nuit de voyage</w:t>
      </w:r>
      <w:r w:rsidR="006455E5">
        <w:t xml:space="preserve">, </w:t>
      </w:r>
      <w:r w:rsidRPr="0095276B">
        <w:t>six mois d</w:t>
      </w:r>
      <w:r w:rsidR="006455E5">
        <w:t>’</w:t>
      </w:r>
      <w:r w:rsidRPr="0095276B">
        <w:t>insomnies et de calculs se tradu</w:t>
      </w:r>
      <w:r w:rsidRPr="0095276B">
        <w:t>i</w:t>
      </w:r>
      <w:r w:rsidRPr="0095276B">
        <w:t>saient</w:t>
      </w:r>
      <w:r w:rsidR="006455E5">
        <w:t xml:space="preserve">, </w:t>
      </w:r>
      <w:r w:rsidRPr="0095276B">
        <w:t>ce matin-là</w:t>
      </w:r>
      <w:r w:rsidR="006455E5">
        <w:t xml:space="preserve">, </w:t>
      </w:r>
      <w:r w:rsidRPr="0095276B">
        <w:t>par un cercle enflammé autour des yeux et deux pouces appuyés sur les tempes</w:t>
      </w:r>
      <w:r w:rsidR="006455E5">
        <w:t>.</w:t>
      </w:r>
    </w:p>
    <w:p w14:paraId="2E3DA13B" w14:textId="77777777" w:rsidR="006455E5" w:rsidRDefault="009D4A85" w:rsidP="002666CE">
      <w:r w:rsidRPr="0095276B">
        <w:t>Quel serait le voisinage</w:t>
      </w:r>
      <w:r w:rsidR="006455E5">
        <w:t xml:space="preserve">, </w:t>
      </w:r>
      <w:r w:rsidRPr="0095276B">
        <w:t>dans ce quartier</w:t>
      </w:r>
      <w:r w:rsidR="006455E5">
        <w:t> ?</w:t>
      </w:r>
    </w:p>
    <w:p w14:paraId="13322DA4" w14:textId="77777777" w:rsidR="006455E5" w:rsidRDefault="009D4A85" w:rsidP="002666CE">
      <w:r w:rsidRPr="0095276B">
        <w:t>L</w:t>
      </w:r>
      <w:r w:rsidR="006455E5">
        <w:t>’</w:t>
      </w:r>
      <w:r w:rsidRPr="0095276B">
        <w:t>agent se lança dans un panégyrique du faubourg</w:t>
      </w:r>
      <w:r w:rsidR="006455E5">
        <w:t xml:space="preserve">. </w:t>
      </w:r>
      <w:r w:rsidRPr="0095276B">
        <w:t>Quatre pas plus loin</w:t>
      </w:r>
      <w:r w:rsidR="006455E5">
        <w:t xml:space="preserve">, </w:t>
      </w:r>
      <w:r w:rsidRPr="0095276B">
        <w:t>à droite</w:t>
      </w:r>
      <w:r w:rsidR="006455E5">
        <w:t xml:space="preserve">, </w:t>
      </w:r>
      <w:proofErr w:type="spellStart"/>
      <w:r w:rsidRPr="0095276B">
        <w:t>Morindet</w:t>
      </w:r>
      <w:proofErr w:type="spellEnd"/>
      <w:r w:rsidRPr="0095276B">
        <w:t xml:space="preserve"> et Cie</w:t>
      </w:r>
      <w:r w:rsidR="006455E5">
        <w:t xml:space="preserve">, </w:t>
      </w:r>
      <w:r w:rsidRPr="0095276B">
        <w:t>la fabrique de chemises bien connue</w:t>
      </w:r>
      <w:r w:rsidR="006455E5">
        <w:t xml:space="preserve">. </w:t>
      </w:r>
      <w:r w:rsidRPr="0095276B">
        <w:t>L</w:t>
      </w:r>
      <w:r w:rsidR="006455E5">
        <w:t>’</w:t>
      </w:r>
      <w:r w:rsidRPr="0095276B">
        <w:t>autre long mur de briques</w:t>
      </w:r>
      <w:r w:rsidR="006455E5">
        <w:t xml:space="preserve">, </w:t>
      </w:r>
      <w:r w:rsidRPr="0095276B">
        <w:t>surmonté de verd</w:t>
      </w:r>
      <w:r w:rsidRPr="0095276B">
        <w:t>u</w:t>
      </w:r>
      <w:r w:rsidRPr="0095276B">
        <w:t>res poussiéreuses</w:t>
      </w:r>
      <w:r w:rsidR="006455E5">
        <w:t xml:space="preserve">, </w:t>
      </w:r>
      <w:r w:rsidRPr="0095276B">
        <w:t xml:space="preserve">représentait le dos du tissage </w:t>
      </w:r>
      <w:proofErr w:type="spellStart"/>
      <w:r w:rsidRPr="0095276B">
        <w:t>Lorilleux</w:t>
      </w:r>
      <w:proofErr w:type="spellEnd"/>
      <w:r w:rsidRPr="0095276B">
        <w:t>-Pommier et Cie</w:t>
      </w:r>
      <w:r w:rsidR="006455E5">
        <w:t xml:space="preserve">. </w:t>
      </w:r>
      <w:r w:rsidRPr="0095276B">
        <w:t>Au-delà</w:t>
      </w:r>
      <w:r w:rsidR="006455E5">
        <w:t xml:space="preserve">, </w:t>
      </w:r>
      <w:r w:rsidRPr="0095276B">
        <w:t>sur la gauche</w:t>
      </w:r>
      <w:r w:rsidR="006455E5">
        <w:t xml:space="preserve">, </w:t>
      </w:r>
      <w:r w:rsidRPr="0095276B">
        <w:t>un porche de maçonn</w:t>
      </w:r>
      <w:r w:rsidRPr="0095276B">
        <w:t>e</w:t>
      </w:r>
      <w:r w:rsidRPr="0095276B">
        <w:t xml:space="preserve">rie en tuffeau évoquait les millions du peignage </w:t>
      </w:r>
      <w:proofErr w:type="spellStart"/>
      <w:r w:rsidRPr="0095276B">
        <w:t>Sabouret</w:t>
      </w:r>
      <w:proofErr w:type="spellEnd"/>
      <w:r w:rsidRPr="0095276B">
        <w:t xml:space="preserve"> fils</w:t>
      </w:r>
      <w:r w:rsidR="006455E5">
        <w:t xml:space="preserve">. </w:t>
      </w:r>
      <w:r w:rsidRPr="0095276B">
        <w:t>La cheminée qui crachait la fumée</w:t>
      </w:r>
      <w:r w:rsidR="006455E5">
        <w:t xml:space="preserve">, </w:t>
      </w:r>
      <w:r w:rsidRPr="0095276B">
        <w:t>et dont le couronnement su</w:t>
      </w:r>
      <w:r w:rsidRPr="0095276B">
        <w:t>r</w:t>
      </w:r>
      <w:r w:rsidRPr="0095276B">
        <w:t>gissait des toits</w:t>
      </w:r>
      <w:r w:rsidR="006455E5">
        <w:t xml:space="preserve">, </w:t>
      </w:r>
      <w:r w:rsidRPr="0095276B">
        <w:t>marquait l</w:t>
      </w:r>
      <w:r w:rsidR="006455E5">
        <w:t>’</w:t>
      </w:r>
      <w:r w:rsidRPr="0095276B">
        <w:t>emplacement extrême de Chevalier-</w:t>
      </w:r>
      <w:proofErr w:type="spellStart"/>
      <w:r w:rsidRPr="0095276B">
        <w:t>Lefombère</w:t>
      </w:r>
      <w:proofErr w:type="spellEnd"/>
      <w:r w:rsidR="006455E5">
        <w:t>.</w:t>
      </w:r>
    </w:p>
    <w:p w14:paraId="3026D1BE" w14:textId="77777777" w:rsidR="006455E5" w:rsidRDefault="009D4A85" w:rsidP="002666CE">
      <w:r w:rsidRPr="0095276B">
        <w:t>Ces noms lui tombaient de la bouche avec un bruit de louis d</w:t>
      </w:r>
      <w:r w:rsidR="006455E5">
        <w:t>’</w:t>
      </w:r>
      <w:r w:rsidRPr="0095276B">
        <w:t>or</w:t>
      </w:r>
      <w:r w:rsidR="006455E5">
        <w:t xml:space="preserve">. </w:t>
      </w:r>
      <w:r w:rsidRPr="0095276B">
        <w:t>Des fumées envahissaient le ciel sous la poussée d</w:t>
      </w:r>
      <w:r w:rsidR="006455E5">
        <w:t>’</w:t>
      </w:r>
      <w:r w:rsidRPr="0095276B">
        <w:t>un petit vent chaud d</w:t>
      </w:r>
      <w:r w:rsidR="006455E5">
        <w:t>’</w:t>
      </w:r>
      <w:r w:rsidRPr="0095276B">
        <w:t>Est</w:t>
      </w:r>
      <w:r w:rsidR="006455E5">
        <w:t xml:space="preserve"> ; </w:t>
      </w:r>
      <w:r w:rsidRPr="0095276B">
        <w:t>il tendit vers le front de cette nuée ses doigts chargés de bagues en simili</w:t>
      </w:r>
      <w:r w:rsidR="006455E5">
        <w:t> :</w:t>
      </w:r>
    </w:p>
    <w:p w14:paraId="0347B690" w14:textId="070D9C03" w:rsidR="002666CE" w:rsidRDefault="006455E5" w:rsidP="002666CE">
      <w:r>
        <w:t>« </w:t>
      </w:r>
      <w:r w:rsidR="009D4A85" w:rsidRPr="0095276B">
        <w:t>Vous êtes ici en plein cœur des affaires</w:t>
      </w:r>
      <w:r>
        <w:t xml:space="preserve">. </w:t>
      </w:r>
      <w:r w:rsidR="009D4A85" w:rsidRPr="0095276B">
        <w:t>Pour gagner de l</w:t>
      </w:r>
      <w:r>
        <w:t>’</w:t>
      </w:r>
      <w:r w:rsidR="009D4A85" w:rsidRPr="0095276B">
        <w:t>argent</w:t>
      </w:r>
      <w:r>
        <w:t xml:space="preserve">, </w:t>
      </w:r>
      <w:r w:rsidR="009D4A85" w:rsidRPr="0095276B">
        <w:t>il faut d</w:t>
      </w:r>
      <w:r>
        <w:t>’</w:t>
      </w:r>
      <w:r w:rsidR="009D4A85" w:rsidRPr="0095276B">
        <w:t>abord venir où l</w:t>
      </w:r>
      <w:r>
        <w:t>’</w:t>
      </w:r>
      <w:r w:rsidR="009D4A85" w:rsidRPr="0095276B">
        <w:t>on en gagne</w:t>
      </w:r>
      <w:r>
        <w:t>. »</w:t>
      </w:r>
    </w:p>
    <w:p w14:paraId="7FED60EC" w14:textId="77777777" w:rsidR="006455E5" w:rsidRDefault="009D4A85" w:rsidP="002666CE">
      <w:r w:rsidRPr="0095276B">
        <w:t>Un coup d</w:t>
      </w:r>
      <w:r w:rsidR="006455E5">
        <w:t>’</w:t>
      </w:r>
      <w:r w:rsidRPr="0095276B">
        <w:t>œil de l</w:t>
      </w:r>
      <w:r w:rsidR="006455E5">
        <w:t>’</w:t>
      </w:r>
      <w:r w:rsidRPr="0095276B">
        <w:t xml:space="preserve">étranger gras vers les genouillères de ses pantalons de </w:t>
      </w:r>
      <w:proofErr w:type="spellStart"/>
      <w:r w:rsidRPr="0095276B">
        <w:t>cheviot</w:t>
      </w:r>
      <w:proofErr w:type="spellEnd"/>
      <w:r w:rsidRPr="0095276B">
        <w:t xml:space="preserve"> ne le ramena pas à la juste appréciation de cet aphorisme</w:t>
      </w:r>
      <w:r w:rsidR="006455E5">
        <w:t xml:space="preserve">. </w:t>
      </w:r>
      <w:r w:rsidRPr="0095276B">
        <w:t>Il se tourna vers la grille</w:t>
      </w:r>
      <w:r w:rsidR="006455E5">
        <w:t xml:space="preserve">, </w:t>
      </w:r>
      <w:r w:rsidRPr="0095276B">
        <w:t>et la rouvrit</w:t>
      </w:r>
      <w:r w:rsidR="006455E5">
        <w:t xml:space="preserve">. </w:t>
      </w:r>
      <w:r w:rsidRPr="0095276B">
        <w:t>Elle céda avec un long cri</w:t>
      </w:r>
      <w:r w:rsidR="006455E5">
        <w:t>.</w:t>
      </w:r>
    </w:p>
    <w:p w14:paraId="667AFDDF" w14:textId="5C4937C5" w:rsidR="002666CE" w:rsidRDefault="006455E5" w:rsidP="002666CE">
      <w:r>
        <w:rPr>
          <w:rFonts w:eastAsia="Lucida Sans Unicode" w:cs="Tahoma"/>
        </w:rPr>
        <w:lastRenderedPageBreak/>
        <w:t>« </w:t>
      </w:r>
      <w:r w:rsidR="009D4A85" w:rsidRPr="0095276B">
        <w:t>Je ne vous ai pas fait voir le logement du portier</w:t>
      </w:r>
      <w:r>
        <w:t>. »</w:t>
      </w:r>
    </w:p>
    <w:p w14:paraId="78754D17" w14:textId="77777777" w:rsidR="006455E5" w:rsidRDefault="009D4A85" w:rsidP="002666CE">
      <w:r w:rsidRPr="0095276B">
        <w:t>Il poussa une porte de bois</w:t>
      </w:r>
      <w:r w:rsidR="006455E5">
        <w:t xml:space="preserve">, </w:t>
      </w:r>
      <w:r w:rsidRPr="0095276B">
        <w:t>et les introduisit dans un pavi</w:t>
      </w:r>
      <w:r w:rsidRPr="0095276B">
        <w:t>l</w:t>
      </w:r>
      <w:r w:rsidRPr="0095276B">
        <w:t>lon à un étage</w:t>
      </w:r>
      <w:r w:rsidR="006455E5">
        <w:t xml:space="preserve">. </w:t>
      </w:r>
      <w:r w:rsidRPr="0095276B">
        <w:t>Le parquet était carrelé</w:t>
      </w:r>
      <w:r w:rsidR="006455E5">
        <w:t xml:space="preserve">. </w:t>
      </w:r>
      <w:r w:rsidRPr="0095276B">
        <w:t>Les fenêtres prenaient jour</w:t>
      </w:r>
      <w:r w:rsidR="006455E5">
        <w:t xml:space="preserve">, </w:t>
      </w:r>
      <w:r w:rsidRPr="0095276B">
        <w:t>chaleur et poussière</w:t>
      </w:r>
      <w:r w:rsidR="006455E5">
        <w:t xml:space="preserve">, </w:t>
      </w:r>
      <w:r w:rsidRPr="0095276B">
        <w:t>par moitié sur la chaussée</w:t>
      </w:r>
      <w:r w:rsidR="006455E5">
        <w:t xml:space="preserve">, </w:t>
      </w:r>
      <w:r w:rsidRPr="0095276B">
        <w:t>par moitié sur les scories rougeâtres de la cour</w:t>
      </w:r>
      <w:r w:rsidR="006455E5">
        <w:t>.</w:t>
      </w:r>
    </w:p>
    <w:p w14:paraId="006A909A" w14:textId="77777777" w:rsidR="006455E5" w:rsidRDefault="009D4A85" w:rsidP="002666CE">
      <w:r w:rsidRPr="0095276B">
        <w:t>L</w:t>
      </w:r>
      <w:r w:rsidR="006455E5">
        <w:t>’</w:t>
      </w:r>
      <w:r w:rsidRPr="0095276B">
        <w:t>agent d</w:t>
      </w:r>
      <w:r w:rsidR="006455E5">
        <w:t>’</w:t>
      </w:r>
      <w:r w:rsidRPr="0095276B">
        <w:t>affaires fit bâiller une sorte de trou</w:t>
      </w:r>
      <w:r w:rsidR="006455E5">
        <w:t xml:space="preserve">, </w:t>
      </w:r>
      <w:r w:rsidRPr="0095276B">
        <w:t>d</w:t>
      </w:r>
      <w:r w:rsidR="006455E5">
        <w:t>’</w:t>
      </w:r>
      <w:r w:rsidRPr="0095276B">
        <w:t>où monta un souffle moisi</w:t>
      </w:r>
      <w:r w:rsidR="006455E5">
        <w:t xml:space="preserve"> ; </w:t>
      </w:r>
      <w:r w:rsidRPr="0095276B">
        <w:t>il annonça</w:t>
      </w:r>
      <w:r w:rsidR="006455E5">
        <w:t> :</w:t>
      </w:r>
    </w:p>
    <w:p w14:paraId="02ABD5F9" w14:textId="471B6125" w:rsidR="002666CE" w:rsidRDefault="006455E5" w:rsidP="002666CE">
      <w:r>
        <w:rPr>
          <w:rFonts w:eastAsia="Lucida Sans Unicode" w:cs="Tahoma"/>
        </w:rPr>
        <w:t>« </w:t>
      </w:r>
      <w:r w:rsidR="009D4A85" w:rsidRPr="0095276B">
        <w:t>La cave</w:t>
      </w:r>
      <w:r>
        <w:t> ! »</w:t>
      </w:r>
    </w:p>
    <w:p w14:paraId="362B8136" w14:textId="77777777" w:rsidR="006455E5" w:rsidRDefault="009D4A85" w:rsidP="002666CE">
      <w:r w:rsidRPr="0095276B">
        <w:t>Un escalier en tire-bouchon menait au premier</w:t>
      </w:r>
      <w:r w:rsidR="006455E5">
        <w:t xml:space="preserve">. </w:t>
      </w:r>
      <w:r w:rsidRPr="0095276B">
        <w:t>Un faux grenier</w:t>
      </w:r>
      <w:r w:rsidR="006455E5">
        <w:t xml:space="preserve">, </w:t>
      </w:r>
      <w:r w:rsidRPr="0095276B">
        <w:t>auquel on accédait par une échelle</w:t>
      </w:r>
      <w:r w:rsidR="006455E5">
        <w:t xml:space="preserve">, </w:t>
      </w:r>
      <w:r w:rsidRPr="0095276B">
        <w:t>protégeait seul l</w:t>
      </w:r>
      <w:r w:rsidR="006455E5">
        <w:t>’</w:t>
      </w:r>
      <w:r w:rsidRPr="0095276B">
        <w:t>étage contre le froid ou la canicule</w:t>
      </w:r>
      <w:r w:rsidR="006455E5">
        <w:t xml:space="preserve">. </w:t>
      </w:r>
      <w:r w:rsidRPr="0095276B">
        <w:t>Les papiers de tentures en loques</w:t>
      </w:r>
      <w:r w:rsidR="006455E5">
        <w:t xml:space="preserve">, </w:t>
      </w:r>
      <w:r w:rsidRPr="0095276B">
        <w:t>les boiseries disjointes</w:t>
      </w:r>
      <w:r w:rsidR="006455E5">
        <w:t xml:space="preserve">, </w:t>
      </w:r>
      <w:r w:rsidRPr="0095276B">
        <w:t>les vitres cassées</w:t>
      </w:r>
      <w:r w:rsidR="006455E5">
        <w:t xml:space="preserve">, </w:t>
      </w:r>
      <w:r w:rsidRPr="0095276B">
        <w:t>un nid de chauves-souris au premier</w:t>
      </w:r>
      <w:r w:rsidR="006455E5">
        <w:t xml:space="preserve">, </w:t>
      </w:r>
      <w:r w:rsidRPr="0095276B">
        <w:t>de la fiente de pigeon partout</w:t>
      </w:r>
      <w:r w:rsidR="006455E5">
        <w:t xml:space="preserve">, </w:t>
      </w:r>
      <w:r w:rsidRPr="0095276B">
        <w:t>con</w:t>
      </w:r>
      <w:r w:rsidRPr="0095276B">
        <w:t>s</w:t>
      </w:r>
      <w:r w:rsidRPr="0095276B">
        <w:t>tituaient l</w:t>
      </w:r>
      <w:r w:rsidR="006455E5">
        <w:t>’</w:t>
      </w:r>
      <w:r w:rsidRPr="0095276B">
        <w:t>ameublement du logis</w:t>
      </w:r>
      <w:r w:rsidR="006455E5">
        <w:t>.</w:t>
      </w:r>
    </w:p>
    <w:p w14:paraId="3D42E2F2" w14:textId="133A145A" w:rsidR="002666CE" w:rsidRDefault="006455E5" w:rsidP="002666CE">
      <w:r>
        <w:rPr>
          <w:rFonts w:eastAsia="Lucida Sans Unicode" w:cs="Tahoma"/>
        </w:rPr>
        <w:t>« </w:t>
      </w:r>
      <w:r w:rsidR="009D4A85" w:rsidRPr="0095276B">
        <w:t>Deux chambres et un cabinet au premier</w:t>
      </w:r>
      <w:r>
        <w:t xml:space="preserve"> ; </w:t>
      </w:r>
      <w:r w:rsidR="009D4A85" w:rsidRPr="0095276B">
        <w:t>cabinet</w:t>
      </w:r>
      <w:r>
        <w:t xml:space="preserve">, </w:t>
      </w:r>
      <w:r w:rsidR="009D4A85" w:rsidRPr="0095276B">
        <w:t>salle à manger</w:t>
      </w:r>
      <w:r>
        <w:t xml:space="preserve">, </w:t>
      </w:r>
      <w:r w:rsidR="009D4A85" w:rsidRPr="0095276B">
        <w:t>cuisine au rez-de-chaussée</w:t>
      </w:r>
      <w:r>
        <w:t xml:space="preserve"> ; </w:t>
      </w:r>
      <w:r w:rsidR="009D4A85" w:rsidRPr="0095276B">
        <w:t>eau et gaz</w:t>
      </w:r>
      <w:r>
        <w:t xml:space="preserve">. </w:t>
      </w:r>
      <w:r w:rsidR="009D4A85" w:rsidRPr="0095276B">
        <w:t>Un portier sans enfants y sera au large</w:t>
      </w:r>
      <w:r>
        <w:t>. »</w:t>
      </w:r>
    </w:p>
    <w:p w14:paraId="71207481" w14:textId="77777777" w:rsidR="006455E5" w:rsidRDefault="009D4A85" w:rsidP="002666CE">
      <w:r w:rsidRPr="0095276B">
        <w:t>Quelque chose de scintillant se croisa entre les deux étra</w:t>
      </w:r>
      <w:r w:rsidRPr="0095276B">
        <w:t>n</w:t>
      </w:r>
      <w:r w:rsidRPr="0095276B">
        <w:t>gers</w:t>
      </w:r>
      <w:r w:rsidR="006455E5">
        <w:t xml:space="preserve"> ; </w:t>
      </w:r>
      <w:r w:rsidRPr="0095276B">
        <w:t>ils demeurèrent un instant les yeux engagés dans les yeux</w:t>
      </w:r>
      <w:r w:rsidR="006455E5">
        <w:t xml:space="preserve">. </w:t>
      </w:r>
      <w:r w:rsidRPr="0095276B">
        <w:t>En fait de portier sans enfants</w:t>
      </w:r>
      <w:r w:rsidR="006455E5">
        <w:t xml:space="preserve">, </w:t>
      </w:r>
      <w:r w:rsidRPr="0095276B">
        <w:t>cette maisonnette était destinée à héberger</w:t>
      </w:r>
      <w:r w:rsidR="006455E5">
        <w:t xml:space="preserve">, </w:t>
      </w:r>
      <w:r w:rsidRPr="0095276B">
        <w:t>le cas échéant</w:t>
      </w:r>
      <w:r w:rsidR="006455E5">
        <w:t xml:space="preserve">, </w:t>
      </w:r>
      <w:r w:rsidRPr="0095276B">
        <w:t>leur père et mère</w:t>
      </w:r>
      <w:r w:rsidR="006455E5">
        <w:t xml:space="preserve">, </w:t>
      </w:r>
      <w:r w:rsidRPr="0095276B">
        <w:t>un d</w:t>
      </w:r>
      <w:r w:rsidR="006455E5">
        <w:t>’</w:t>
      </w:r>
      <w:r w:rsidRPr="0095276B">
        <w:t>eux avec sa femme et ses deux petits</w:t>
      </w:r>
      <w:r w:rsidR="006455E5">
        <w:t xml:space="preserve">, </w:t>
      </w:r>
      <w:r w:rsidRPr="0095276B">
        <w:t>et l</w:t>
      </w:r>
      <w:r w:rsidR="006455E5">
        <w:t>’</w:t>
      </w:r>
      <w:r w:rsidRPr="0095276B">
        <w:t>autre</w:t>
      </w:r>
      <w:r w:rsidR="006455E5">
        <w:t xml:space="preserve">, </w:t>
      </w:r>
      <w:r w:rsidRPr="0095276B">
        <w:t>provisoirement célibataire</w:t>
      </w:r>
      <w:r w:rsidR="006455E5">
        <w:t xml:space="preserve">. </w:t>
      </w:r>
      <w:r w:rsidRPr="0095276B">
        <w:t>L</w:t>
      </w:r>
      <w:r w:rsidR="006455E5">
        <w:t>’</w:t>
      </w:r>
      <w:r w:rsidRPr="0095276B">
        <w:t>agent se retournait vers eux pour signifier que la visite lui p</w:t>
      </w:r>
      <w:r w:rsidRPr="0095276B">
        <w:t>a</w:t>
      </w:r>
      <w:r w:rsidRPr="0095276B">
        <w:t>raissait achevée</w:t>
      </w:r>
      <w:r w:rsidR="006455E5">
        <w:t>.</w:t>
      </w:r>
    </w:p>
    <w:p w14:paraId="157D1F15" w14:textId="77777777" w:rsidR="006455E5" w:rsidRDefault="006455E5" w:rsidP="002666CE">
      <w:r>
        <w:t>« </w:t>
      </w:r>
      <w:r w:rsidR="009D4A85" w:rsidRPr="0095276B">
        <w:t>En effet</w:t>
      </w:r>
      <w:r>
        <w:t> ! »</w:t>
      </w:r>
      <w:r w:rsidR="009D4A85" w:rsidRPr="0095276B">
        <w:t xml:space="preserve"> dit le plus maigre avec âpreté</w:t>
      </w:r>
      <w:r>
        <w:t xml:space="preserve">. </w:t>
      </w:r>
      <w:r w:rsidR="009D4A85" w:rsidRPr="0095276B">
        <w:t>Et leurs r</w:t>
      </w:r>
      <w:r w:rsidR="009D4A85" w:rsidRPr="0095276B">
        <w:t>e</w:t>
      </w:r>
      <w:r w:rsidR="009D4A85" w:rsidRPr="0095276B">
        <w:t>gards se disjoignirent brusquement</w:t>
      </w:r>
      <w:r>
        <w:t xml:space="preserve">, </w:t>
      </w:r>
      <w:r w:rsidR="009D4A85" w:rsidRPr="0095276B">
        <w:t>laissant une douceur étra</w:t>
      </w:r>
      <w:r w:rsidR="009D4A85" w:rsidRPr="0095276B">
        <w:t>n</w:t>
      </w:r>
      <w:r w:rsidR="009D4A85" w:rsidRPr="0095276B">
        <w:t>ge en sourire au coin des lèvres</w:t>
      </w:r>
      <w:r>
        <w:t xml:space="preserve">. </w:t>
      </w:r>
      <w:r w:rsidR="009D4A85" w:rsidRPr="0095276B">
        <w:t>Ils partirent</w:t>
      </w:r>
      <w:r>
        <w:t xml:space="preserve">, </w:t>
      </w:r>
      <w:r w:rsidR="009D4A85" w:rsidRPr="0095276B">
        <w:t>le dos rond</w:t>
      </w:r>
      <w:r>
        <w:t xml:space="preserve">, </w:t>
      </w:r>
      <w:r w:rsidR="009D4A85" w:rsidRPr="0095276B">
        <w:t>sans ajouter un mot</w:t>
      </w:r>
      <w:r>
        <w:t xml:space="preserve">, </w:t>
      </w:r>
      <w:r w:rsidR="009D4A85" w:rsidRPr="0095276B">
        <w:t>le long des avenues où coulait la chaleur de ce</w:t>
      </w:r>
      <w:r w:rsidR="009D4A85" w:rsidRPr="0095276B">
        <w:t>t</w:t>
      </w:r>
      <w:r w:rsidR="009D4A85" w:rsidRPr="0095276B">
        <w:t>te matinée</w:t>
      </w:r>
      <w:r>
        <w:t>.</w:t>
      </w:r>
    </w:p>
    <w:p w14:paraId="2BB2D7C4" w14:textId="77777777" w:rsidR="006455E5" w:rsidRDefault="009D4A85" w:rsidP="002666CE">
      <w:r w:rsidRPr="0095276B">
        <w:lastRenderedPageBreak/>
        <w:t>Le bouclier des fumées s</w:t>
      </w:r>
      <w:r w:rsidR="006455E5">
        <w:t>’</w:t>
      </w:r>
      <w:r w:rsidRPr="0095276B">
        <w:t>était déployé sur la ville</w:t>
      </w:r>
      <w:r w:rsidR="006455E5">
        <w:t xml:space="preserve">. </w:t>
      </w:r>
      <w:r w:rsidRPr="0095276B">
        <w:t>Les rues ouvraient des canaux à travers la rumeur des usines</w:t>
      </w:r>
      <w:r w:rsidR="006455E5">
        <w:t xml:space="preserve">. </w:t>
      </w:r>
      <w:r w:rsidRPr="0095276B">
        <w:t>Par in</w:t>
      </w:r>
      <w:r w:rsidRPr="0095276B">
        <w:t>s</w:t>
      </w:r>
      <w:r w:rsidRPr="0095276B">
        <w:t>tants</w:t>
      </w:r>
      <w:r w:rsidR="006455E5">
        <w:t xml:space="preserve">, </w:t>
      </w:r>
      <w:r w:rsidRPr="0095276B">
        <w:t>le battement des métiers scandait ces bruits sourds</w:t>
      </w:r>
      <w:r w:rsidR="006455E5">
        <w:t xml:space="preserve"> ; </w:t>
      </w:r>
      <w:r w:rsidRPr="0095276B">
        <w:t>qu</w:t>
      </w:r>
      <w:r w:rsidRPr="0095276B">
        <w:t>a</w:t>
      </w:r>
      <w:r w:rsidRPr="0095276B">
        <w:t>tre pas plus loin</w:t>
      </w:r>
      <w:r w:rsidR="006455E5">
        <w:t xml:space="preserve">, </w:t>
      </w:r>
      <w:r w:rsidRPr="0095276B">
        <w:t>le ronflement des foulons le submergeait</w:t>
      </w:r>
      <w:r w:rsidR="006455E5">
        <w:t xml:space="preserve">. </w:t>
      </w:r>
      <w:r w:rsidRPr="0095276B">
        <w:t>Une filature faisait trembler les cinq étages d</w:t>
      </w:r>
      <w:r w:rsidR="006455E5">
        <w:t>’</w:t>
      </w:r>
      <w:r w:rsidRPr="0095276B">
        <w:t>un bâtiment sous son roulement d</w:t>
      </w:r>
      <w:r w:rsidR="006455E5">
        <w:t>’</w:t>
      </w:r>
      <w:r w:rsidRPr="0095276B">
        <w:t>artillerie</w:t>
      </w:r>
      <w:r w:rsidR="006455E5">
        <w:t xml:space="preserve">. </w:t>
      </w:r>
      <w:r w:rsidRPr="0095276B">
        <w:t>Une conduite de fonte chauffait tout à coup le dallage des trottoirs</w:t>
      </w:r>
      <w:r w:rsidR="006455E5">
        <w:t xml:space="preserve"> ; </w:t>
      </w:r>
      <w:r w:rsidRPr="0095276B">
        <w:t>elle dégorgeait dans les ruisseaux un flot savonneux</w:t>
      </w:r>
      <w:r w:rsidR="006455E5">
        <w:t xml:space="preserve">, </w:t>
      </w:r>
      <w:r w:rsidRPr="0095276B">
        <w:t>où une file de pauvresses plongeait une le</w:t>
      </w:r>
      <w:r w:rsidRPr="0095276B">
        <w:t>s</w:t>
      </w:r>
      <w:r w:rsidRPr="0095276B">
        <w:t>sive de misère</w:t>
      </w:r>
      <w:r w:rsidR="006455E5">
        <w:t>.</w:t>
      </w:r>
    </w:p>
    <w:p w14:paraId="7AD3ABC6" w14:textId="77777777" w:rsidR="006455E5" w:rsidRDefault="009D4A85" w:rsidP="002666CE">
      <w:r w:rsidRPr="0095276B">
        <w:t>Une maison de maîtres</w:t>
      </w:r>
      <w:r w:rsidR="006455E5">
        <w:t xml:space="preserve">, </w:t>
      </w:r>
      <w:r w:rsidRPr="0095276B">
        <w:t>flanquée de communs</w:t>
      </w:r>
      <w:r w:rsidR="006455E5">
        <w:t xml:space="preserve">, </w:t>
      </w:r>
      <w:r w:rsidRPr="0095276B">
        <w:t>caparaço</w:t>
      </w:r>
      <w:r w:rsidRPr="0095276B">
        <w:t>n</w:t>
      </w:r>
      <w:r w:rsidRPr="0095276B">
        <w:t>née de balcons</w:t>
      </w:r>
      <w:r w:rsidR="006455E5">
        <w:t xml:space="preserve">, </w:t>
      </w:r>
      <w:r w:rsidRPr="0095276B">
        <w:t>creusait parfois</w:t>
      </w:r>
      <w:r w:rsidR="006455E5">
        <w:t xml:space="preserve">, </w:t>
      </w:r>
      <w:r w:rsidRPr="0095276B">
        <w:t>en plein cœur du tumulte</w:t>
      </w:r>
      <w:r w:rsidR="006455E5">
        <w:t xml:space="preserve">, </w:t>
      </w:r>
      <w:r w:rsidRPr="0095276B">
        <w:t>une aire de silence</w:t>
      </w:r>
      <w:r w:rsidR="006455E5">
        <w:t xml:space="preserve">. </w:t>
      </w:r>
      <w:r w:rsidRPr="0095276B">
        <w:t>Le silence convient à qui détient le command</w:t>
      </w:r>
      <w:r w:rsidRPr="0095276B">
        <w:t>e</w:t>
      </w:r>
      <w:r w:rsidRPr="0095276B">
        <w:t>ment</w:t>
      </w:r>
      <w:r w:rsidR="006455E5">
        <w:t>.</w:t>
      </w:r>
    </w:p>
    <w:p w14:paraId="193FEC77" w14:textId="77777777" w:rsidR="006455E5" w:rsidRDefault="009D4A85" w:rsidP="002666CE">
      <w:r w:rsidRPr="0095276B">
        <w:t>À travers la grille</w:t>
      </w:r>
      <w:r w:rsidR="006455E5">
        <w:t xml:space="preserve">, </w:t>
      </w:r>
      <w:r w:rsidRPr="0095276B">
        <w:t>les étrangers apercevaient au passage la pelouse tondue qui s</w:t>
      </w:r>
      <w:r w:rsidR="006455E5">
        <w:t>’</w:t>
      </w:r>
      <w:r w:rsidRPr="0095276B">
        <w:t>arrondissait devant le perron</w:t>
      </w:r>
      <w:r w:rsidR="006455E5">
        <w:t xml:space="preserve">. </w:t>
      </w:r>
      <w:r w:rsidRPr="0095276B">
        <w:t>Les hautes vitres du jardin d</w:t>
      </w:r>
      <w:r w:rsidR="006455E5">
        <w:t>’</w:t>
      </w:r>
      <w:r w:rsidRPr="0095276B">
        <w:t>hiver jetaient sur les palmiers un glaçage de bonne compagnie</w:t>
      </w:r>
      <w:r w:rsidR="006455E5">
        <w:t xml:space="preserve">. </w:t>
      </w:r>
      <w:r w:rsidRPr="0095276B">
        <w:t>Les rideaux pendaient sans un pli</w:t>
      </w:r>
      <w:r w:rsidR="006455E5">
        <w:t xml:space="preserve"> ; </w:t>
      </w:r>
      <w:r w:rsidRPr="0095276B">
        <w:t>ils lai</w:t>
      </w:r>
      <w:r w:rsidRPr="0095276B">
        <w:t>s</w:t>
      </w:r>
      <w:r w:rsidRPr="0095276B">
        <w:t>saient deviner la cristallerie d</w:t>
      </w:r>
      <w:r w:rsidR="006455E5">
        <w:t>’</w:t>
      </w:r>
      <w:r w:rsidRPr="0095276B">
        <w:t>un lustre et le bras d</w:t>
      </w:r>
      <w:r w:rsidR="006455E5">
        <w:t>’</w:t>
      </w:r>
      <w:r w:rsidRPr="0095276B">
        <w:t>un David de bronze</w:t>
      </w:r>
      <w:r w:rsidR="006455E5">
        <w:t xml:space="preserve">, </w:t>
      </w:r>
      <w:r w:rsidRPr="0095276B">
        <w:t>s</w:t>
      </w:r>
      <w:r w:rsidR="006455E5">
        <w:t>’</w:t>
      </w:r>
      <w:r w:rsidRPr="0095276B">
        <w:t>estompant dans la profondeur d</w:t>
      </w:r>
      <w:r w:rsidR="006455E5">
        <w:t>’</w:t>
      </w:r>
      <w:r w:rsidRPr="0095276B">
        <w:t>un salon</w:t>
      </w:r>
      <w:r w:rsidR="006455E5">
        <w:t>.</w:t>
      </w:r>
    </w:p>
    <w:p w14:paraId="15A507E3" w14:textId="77777777" w:rsidR="006455E5" w:rsidRDefault="009D4A85" w:rsidP="002666CE">
      <w:r w:rsidRPr="0095276B">
        <w:t>Sous la remise ouverte</w:t>
      </w:r>
      <w:r w:rsidR="006455E5">
        <w:t xml:space="preserve">, </w:t>
      </w:r>
      <w:r w:rsidRPr="0095276B">
        <w:t>derrière l</w:t>
      </w:r>
      <w:r w:rsidR="006455E5">
        <w:t>’</w:t>
      </w:r>
      <w:r w:rsidRPr="0095276B">
        <w:t>allée de gravier ratissé</w:t>
      </w:r>
      <w:r w:rsidR="006455E5">
        <w:t xml:space="preserve">, </w:t>
      </w:r>
      <w:r w:rsidRPr="0095276B">
        <w:t>un palefrenier</w:t>
      </w:r>
      <w:r w:rsidR="006455E5">
        <w:t xml:space="preserve">, </w:t>
      </w:r>
      <w:r w:rsidRPr="0095276B">
        <w:t>les bras nus</w:t>
      </w:r>
      <w:r w:rsidR="006455E5">
        <w:t xml:space="preserve">, </w:t>
      </w:r>
      <w:r w:rsidRPr="0095276B">
        <w:t>lavait à grande eau le vernis impe</w:t>
      </w:r>
      <w:r w:rsidRPr="0095276B">
        <w:t>c</w:t>
      </w:r>
      <w:r w:rsidRPr="0095276B">
        <w:t>cable d</w:t>
      </w:r>
      <w:r w:rsidR="006455E5">
        <w:t>’</w:t>
      </w:r>
      <w:r w:rsidRPr="0095276B">
        <w:t>un coupé</w:t>
      </w:r>
      <w:r w:rsidR="006455E5">
        <w:t xml:space="preserve">. </w:t>
      </w:r>
      <w:r w:rsidRPr="0095276B">
        <w:t>L</w:t>
      </w:r>
      <w:r w:rsidR="006455E5">
        <w:t>’</w:t>
      </w:r>
      <w:r w:rsidRPr="0095276B">
        <w:t>angle des bâtiments de maîtres ne cachait qu</w:t>
      </w:r>
      <w:r w:rsidR="006455E5">
        <w:t>’</w:t>
      </w:r>
      <w:r w:rsidRPr="0095276B">
        <w:t>à demi une longue allée de tilleuls</w:t>
      </w:r>
      <w:r w:rsidR="006455E5">
        <w:t xml:space="preserve">. </w:t>
      </w:r>
      <w:r w:rsidRPr="0095276B">
        <w:t>Un portier</w:t>
      </w:r>
      <w:r w:rsidR="006455E5">
        <w:t xml:space="preserve">, </w:t>
      </w:r>
      <w:r w:rsidRPr="0095276B">
        <w:t>en redingote bleu de roi</w:t>
      </w:r>
      <w:r w:rsidR="006455E5">
        <w:t xml:space="preserve">, </w:t>
      </w:r>
      <w:r w:rsidRPr="0095276B">
        <w:t>sortait de sa loge</w:t>
      </w:r>
      <w:r w:rsidR="006455E5">
        <w:t xml:space="preserve"> ; </w:t>
      </w:r>
      <w:r w:rsidRPr="0095276B">
        <w:t>il jetait sur les passants un regard qui remontait des bottes au chapeau</w:t>
      </w:r>
      <w:r w:rsidR="006455E5">
        <w:t xml:space="preserve">, </w:t>
      </w:r>
      <w:r w:rsidRPr="0095276B">
        <w:t>et</w:t>
      </w:r>
      <w:r w:rsidR="006455E5">
        <w:t xml:space="preserve">, </w:t>
      </w:r>
      <w:r w:rsidRPr="0095276B">
        <w:t>ayant évalué les unes et les autres</w:t>
      </w:r>
      <w:r w:rsidR="006455E5">
        <w:t xml:space="preserve">, </w:t>
      </w:r>
      <w:r w:rsidRPr="0095276B">
        <w:t>se détournait</w:t>
      </w:r>
      <w:r w:rsidR="006455E5">
        <w:t>.</w:t>
      </w:r>
    </w:p>
    <w:p w14:paraId="783C0748" w14:textId="77777777" w:rsidR="006455E5" w:rsidRDefault="009D4A85" w:rsidP="002666CE">
      <w:r w:rsidRPr="0095276B">
        <w:t>Trente pas plus loin</w:t>
      </w:r>
      <w:r w:rsidR="006455E5">
        <w:t xml:space="preserve">, </w:t>
      </w:r>
      <w:r w:rsidRPr="0095276B">
        <w:t>le cortège des fabriques en clameur se refermait autour d</w:t>
      </w:r>
      <w:r w:rsidR="006455E5">
        <w:t>’</w:t>
      </w:r>
      <w:r w:rsidRPr="0095276B">
        <w:t>eux</w:t>
      </w:r>
      <w:r w:rsidR="006455E5">
        <w:t xml:space="preserve">. </w:t>
      </w:r>
      <w:r w:rsidRPr="0095276B">
        <w:t>Ce fut l</w:t>
      </w:r>
      <w:r w:rsidR="006455E5">
        <w:t>’</w:t>
      </w:r>
      <w:r w:rsidRPr="0095276B">
        <w:t>histoire de longues minutes où ils allèrent ainsi</w:t>
      </w:r>
      <w:r w:rsidR="006455E5">
        <w:t xml:space="preserve">, </w:t>
      </w:r>
      <w:r w:rsidRPr="0095276B">
        <w:t>les pieds endoloris et le cœur chaviré</w:t>
      </w:r>
      <w:r w:rsidR="006455E5">
        <w:t>.</w:t>
      </w:r>
    </w:p>
    <w:p w14:paraId="6875654B" w14:textId="77777777" w:rsidR="006455E5" w:rsidRDefault="009D4A85" w:rsidP="002666CE">
      <w:r w:rsidRPr="0095276B">
        <w:lastRenderedPageBreak/>
        <w:t>L</w:t>
      </w:r>
      <w:r w:rsidR="006455E5">
        <w:t>’</w:t>
      </w:r>
      <w:r w:rsidRPr="0095276B">
        <w:t>agent marchait devant</w:t>
      </w:r>
      <w:r w:rsidR="006455E5">
        <w:t xml:space="preserve">, </w:t>
      </w:r>
      <w:r w:rsidRPr="0095276B">
        <w:t>pour marquer sa discrétion</w:t>
      </w:r>
      <w:r w:rsidR="006455E5">
        <w:t xml:space="preserve">, </w:t>
      </w:r>
      <w:r w:rsidRPr="0095276B">
        <w:t>et distribuait des saluts importants sur sa route</w:t>
      </w:r>
      <w:r w:rsidR="006455E5">
        <w:t xml:space="preserve">. </w:t>
      </w:r>
      <w:r w:rsidRPr="0095276B">
        <w:t>Il se retournait par moments</w:t>
      </w:r>
      <w:r w:rsidR="006455E5">
        <w:t xml:space="preserve">, </w:t>
      </w:r>
      <w:r w:rsidRPr="0095276B">
        <w:t>et posait sur les usines l</w:t>
      </w:r>
      <w:r w:rsidR="006455E5">
        <w:t>’</w:t>
      </w:r>
      <w:r w:rsidRPr="0095276B">
        <w:t>étiquette de leur raison sociale</w:t>
      </w:r>
      <w:r w:rsidR="006455E5">
        <w:t>.</w:t>
      </w:r>
    </w:p>
    <w:p w14:paraId="12DD8FD0" w14:textId="77777777" w:rsidR="006455E5" w:rsidRDefault="009D4A85" w:rsidP="002666CE">
      <w:r w:rsidRPr="0095276B">
        <w:t>Les chiffres des inventaires célèbres faisaient couler dans ces noms une graisse de millions</w:t>
      </w:r>
      <w:r w:rsidR="006455E5">
        <w:t>.</w:t>
      </w:r>
    </w:p>
    <w:p w14:paraId="0FAF262C" w14:textId="77777777" w:rsidR="006455E5" w:rsidRDefault="009D4A85" w:rsidP="002666CE">
      <w:r w:rsidRPr="0095276B">
        <w:t>Eux deux avançaient coude à coude</w:t>
      </w:r>
      <w:r w:rsidR="006455E5">
        <w:t xml:space="preserve">. </w:t>
      </w:r>
      <w:r w:rsidRPr="0095276B">
        <w:t>Ils baissaient le front sans parler encore</w:t>
      </w:r>
      <w:r w:rsidR="006455E5">
        <w:t xml:space="preserve">, </w:t>
      </w:r>
      <w:r w:rsidRPr="0095276B">
        <w:t>parce qu</w:t>
      </w:r>
      <w:r w:rsidR="006455E5">
        <w:t>’</w:t>
      </w:r>
      <w:r w:rsidRPr="0095276B">
        <w:t>il n</w:t>
      </w:r>
      <w:r w:rsidR="006455E5">
        <w:t>’</w:t>
      </w:r>
      <w:r w:rsidRPr="0095276B">
        <w:t>y avait pas moins en jeu que le pain de leur vie</w:t>
      </w:r>
      <w:r w:rsidR="006455E5">
        <w:t xml:space="preserve">, </w:t>
      </w:r>
      <w:r w:rsidRPr="0095276B">
        <w:t>le travail de leurs mains et la soif dévorante de leur ambition</w:t>
      </w:r>
      <w:r w:rsidR="006455E5">
        <w:t>.</w:t>
      </w:r>
    </w:p>
    <w:p w14:paraId="47E6D4C3" w14:textId="77777777" w:rsidR="006455E5" w:rsidRDefault="009D4A85" w:rsidP="002666CE">
      <w:r w:rsidRPr="0095276B">
        <w:t>À la fin</w:t>
      </w:r>
      <w:r w:rsidR="006455E5">
        <w:t xml:space="preserve">, </w:t>
      </w:r>
      <w:r w:rsidRPr="0095276B">
        <w:t>l</w:t>
      </w:r>
      <w:r w:rsidR="006455E5">
        <w:t>’</w:t>
      </w:r>
      <w:r w:rsidRPr="0095276B">
        <w:t>un d</w:t>
      </w:r>
      <w:r w:rsidR="006455E5">
        <w:t>’</w:t>
      </w:r>
      <w:r w:rsidRPr="0095276B">
        <w:t>eux</w:t>
      </w:r>
      <w:r w:rsidR="006455E5">
        <w:t xml:space="preserve">, </w:t>
      </w:r>
      <w:r w:rsidRPr="0095276B">
        <w:t>le plus gros</w:t>
      </w:r>
      <w:r w:rsidR="006455E5">
        <w:t xml:space="preserve">, </w:t>
      </w:r>
      <w:r w:rsidRPr="0095276B">
        <w:t>dit</w:t>
      </w:r>
      <w:r w:rsidR="006455E5">
        <w:t> :</w:t>
      </w:r>
    </w:p>
    <w:p w14:paraId="02DBEFC1" w14:textId="4D5819E9" w:rsidR="002666CE" w:rsidRDefault="006455E5" w:rsidP="002666CE">
      <w:r>
        <w:rPr>
          <w:rFonts w:eastAsia="Lucida Sans Unicode" w:cs="Tahoma"/>
        </w:rPr>
        <w:t>« </w:t>
      </w:r>
      <w:r w:rsidR="009D4A85" w:rsidRPr="0095276B">
        <w:t>Ma parole</w:t>
      </w:r>
      <w:r>
        <w:t xml:space="preserve">, </w:t>
      </w:r>
      <w:r w:rsidR="009D4A85" w:rsidRPr="0095276B">
        <w:t>on marche dans de l</w:t>
      </w:r>
      <w:r>
        <w:t>’</w:t>
      </w:r>
      <w:r w:rsidR="009D4A85" w:rsidRPr="0095276B">
        <w:t>or</w:t>
      </w:r>
      <w:r>
        <w:t>. »</w:t>
      </w:r>
    </w:p>
    <w:p w14:paraId="44D5CC1F" w14:textId="77777777" w:rsidR="006455E5" w:rsidRDefault="009D4A85" w:rsidP="002666CE">
      <w:r w:rsidRPr="0095276B">
        <w:t>L</w:t>
      </w:r>
      <w:r w:rsidR="006455E5">
        <w:t>’</w:t>
      </w:r>
      <w:r w:rsidRPr="0095276B">
        <w:t>autre répondit quelque chose</w:t>
      </w:r>
      <w:r w:rsidR="006455E5">
        <w:t xml:space="preserve">, </w:t>
      </w:r>
      <w:r w:rsidRPr="0095276B">
        <w:t>sans élever la voix ni r</w:t>
      </w:r>
      <w:r w:rsidRPr="0095276B">
        <w:t>e</w:t>
      </w:r>
      <w:r w:rsidRPr="0095276B">
        <w:t>dresser la tête</w:t>
      </w:r>
      <w:r w:rsidR="006455E5">
        <w:t>.</w:t>
      </w:r>
    </w:p>
    <w:p w14:paraId="213D806E" w14:textId="77777777" w:rsidR="006455E5" w:rsidRDefault="009D4A85" w:rsidP="002666CE">
      <w:r w:rsidRPr="0095276B">
        <w:t>Ils passaient devant un hôtel privé</w:t>
      </w:r>
      <w:r w:rsidR="006455E5">
        <w:t xml:space="preserve">. </w:t>
      </w:r>
      <w:r w:rsidRPr="0095276B">
        <w:t>Le nom lancé par l</w:t>
      </w:r>
      <w:r w:rsidR="006455E5">
        <w:t>’</w:t>
      </w:r>
      <w:r w:rsidRPr="0095276B">
        <w:t>agent les arrêta</w:t>
      </w:r>
      <w:r w:rsidR="006455E5">
        <w:t>.</w:t>
      </w:r>
    </w:p>
    <w:p w14:paraId="5DAF171E" w14:textId="59049E65" w:rsidR="002666CE" w:rsidRDefault="006455E5" w:rsidP="002666CE">
      <w:r>
        <w:t>« </w:t>
      </w:r>
      <w:r w:rsidR="009D4A85" w:rsidRPr="0095276B">
        <w:t>Voilà un homme parti de Bitche</w:t>
      </w:r>
      <w:r>
        <w:t xml:space="preserve">, </w:t>
      </w:r>
      <w:r w:rsidR="009D4A85" w:rsidRPr="0095276B">
        <w:t>il y a cinquante ans</w:t>
      </w:r>
      <w:r>
        <w:t xml:space="preserve">, </w:t>
      </w:r>
      <w:r w:rsidR="009D4A85" w:rsidRPr="0095276B">
        <w:t xml:space="preserve">comme nous allons partir de </w:t>
      </w:r>
      <w:proofErr w:type="spellStart"/>
      <w:r w:rsidR="009D4A85" w:rsidRPr="0095276B">
        <w:t>Buschendorf</w:t>
      </w:r>
      <w:proofErr w:type="spellEnd"/>
      <w:r>
        <w:t xml:space="preserve">. </w:t>
      </w:r>
      <w:r w:rsidR="009D4A85" w:rsidRPr="0095276B">
        <w:t>Regarde où deme</w:t>
      </w:r>
      <w:r w:rsidR="009D4A85" w:rsidRPr="0095276B">
        <w:t>u</w:t>
      </w:r>
      <w:r w:rsidR="009D4A85" w:rsidRPr="0095276B">
        <w:t>rait sa veuve</w:t>
      </w:r>
      <w:r>
        <w:t xml:space="preserve">, </w:t>
      </w:r>
      <w:r w:rsidR="009D4A85" w:rsidRPr="0095276B">
        <w:t>Joseph</w:t>
      </w:r>
      <w:r>
        <w:t>. »</w:t>
      </w:r>
    </w:p>
    <w:p w14:paraId="4BFC5C07" w14:textId="77777777" w:rsidR="006455E5" w:rsidRDefault="009D4A85" w:rsidP="002666CE">
      <w:r w:rsidRPr="0095276B">
        <w:t>L</w:t>
      </w:r>
      <w:r w:rsidR="006455E5">
        <w:t>’</w:t>
      </w:r>
      <w:r w:rsidRPr="0095276B">
        <w:t>étranger maigre mordait les mots comme un chien happe sa nourriture</w:t>
      </w:r>
      <w:r w:rsidR="006455E5">
        <w:t>.</w:t>
      </w:r>
    </w:p>
    <w:p w14:paraId="11DDDBC5" w14:textId="4F74B97A" w:rsidR="002666CE" w:rsidRDefault="006455E5" w:rsidP="002666CE">
      <w:r>
        <w:rPr>
          <w:rFonts w:eastAsia="Lucida Sans Unicode" w:cs="Tahoma"/>
        </w:rPr>
        <w:t>« </w:t>
      </w:r>
      <w:r w:rsidR="009D4A85" w:rsidRPr="0095276B">
        <w:t>Dans cinquante ans</w:t>
      </w:r>
      <w:r>
        <w:t xml:space="preserve">, </w:t>
      </w:r>
      <w:r w:rsidR="009D4A85" w:rsidRPr="0095276B">
        <w:t>Hermine habitera-t-elle une se</w:t>
      </w:r>
      <w:r w:rsidR="009D4A85" w:rsidRPr="0095276B">
        <w:t>m</w:t>
      </w:r>
      <w:r w:rsidR="009D4A85" w:rsidRPr="0095276B">
        <w:t>blable maison</w:t>
      </w:r>
      <w:r>
        <w:t> ? »</w:t>
      </w:r>
    </w:p>
    <w:p w14:paraId="1FC623F6" w14:textId="77777777" w:rsidR="006455E5" w:rsidRDefault="009D4A85" w:rsidP="002666CE">
      <w:r w:rsidRPr="0095276B">
        <w:t>Son gros compagnon rejeta la tête en arrière pour l</w:t>
      </w:r>
      <w:r w:rsidR="006455E5">
        <w:t>’</w:t>
      </w:r>
      <w:r w:rsidRPr="0095276B">
        <w:t>exam</w:t>
      </w:r>
      <w:r w:rsidRPr="0095276B">
        <w:t>i</w:t>
      </w:r>
      <w:r w:rsidRPr="0095276B">
        <w:t>ner à travers ses lunettes</w:t>
      </w:r>
      <w:r w:rsidR="006455E5">
        <w:t xml:space="preserve">. </w:t>
      </w:r>
      <w:r w:rsidRPr="0095276B">
        <w:t>Il ne souriait pas</w:t>
      </w:r>
      <w:r w:rsidR="006455E5">
        <w:t xml:space="preserve"> ; </w:t>
      </w:r>
      <w:r w:rsidRPr="0095276B">
        <w:t>l</w:t>
      </w:r>
      <w:r w:rsidR="006455E5">
        <w:t>’</w:t>
      </w:r>
      <w:r w:rsidRPr="0095276B">
        <w:t>heure n</w:t>
      </w:r>
      <w:r w:rsidR="006455E5">
        <w:t>’</w:t>
      </w:r>
      <w:r w:rsidRPr="0095276B">
        <w:t>était pas de sourire</w:t>
      </w:r>
      <w:r w:rsidR="006455E5">
        <w:t>.</w:t>
      </w:r>
    </w:p>
    <w:p w14:paraId="23B7CC1D" w14:textId="2B636929" w:rsidR="002666CE" w:rsidRDefault="006455E5" w:rsidP="002666CE">
      <w:r>
        <w:t>« </w:t>
      </w:r>
      <w:r w:rsidR="009D4A85" w:rsidRPr="0095276B">
        <w:t>Dans cinquante ans</w:t>
      </w:r>
      <w:r>
        <w:t xml:space="preserve">, </w:t>
      </w:r>
      <w:r w:rsidR="009D4A85" w:rsidRPr="0095276B">
        <w:t>Guillaume</w:t>
      </w:r>
      <w:r>
        <w:rPr>
          <w:rFonts w:eastAsia="Georgia" w:cs="Georgia"/>
        </w:rPr>
        <w:t>… ? »</w:t>
      </w:r>
    </w:p>
    <w:p w14:paraId="30DFA528" w14:textId="77777777" w:rsidR="006455E5" w:rsidRDefault="009D4A85" w:rsidP="002666CE">
      <w:r w:rsidRPr="0095276B">
        <w:lastRenderedPageBreak/>
        <w:t>Il reporta les yeux sur l</w:t>
      </w:r>
      <w:r w:rsidR="006455E5">
        <w:t>’</w:t>
      </w:r>
      <w:r w:rsidRPr="0095276B">
        <w:t>hôtel aux huit fenêtres de façade</w:t>
      </w:r>
      <w:r w:rsidR="006455E5">
        <w:t xml:space="preserve">, </w:t>
      </w:r>
      <w:r w:rsidRPr="0095276B">
        <w:t>dont le pavillon central se casquait d</w:t>
      </w:r>
      <w:r w:rsidR="006455E5">
        <w:t>’</w:t>
      </w:r>
      <w:r w:rsidRPr="0095276B">
        <w:t>un haut toit d</w:t>
      </w:r>
      <w:r w:rsidR="006455E5">
        <w:t>’</w:t>
      </w:r>
      <w:r w:rsidRPr="0095276B">
        <w:t>ardoise à quatre pans</w:t>
      </w:r>
      <w:r w:rsidR="006455E5">
        <w:t>.</w:t>
      </w:r>
    </w:p>
    <w:p w14:paraId="52DAA54A" w14:textId="77777777" w:rsidR="006455E5" w:rsidRDefault="009D4A85" w:rsidP="002666CE">
      <w:r w:rsidRPr="0095276B">
        <w:t>L</w:t>
      </w:r>
      <w:r w:rsidR="006455E5">
        <w:t>’</w:t>
      </w:r>
      <w:r w:rsidRPr="0095276B">
        <w:t>officieux s</w:t>
      </w:r>
      <w:r w:rsidR="006455E5">
        <w:t>’</w:t>
      </w:r>
      <w:r w:rsidRPr="0095276B">
        <w:t>était rapproché</w:t>
      </w:r>
      <w:r w:rsidR="006455E5">
        <w:t xml:space="preserve">. </w:t>
      </w:r>
      <w:r w:rsidRPr="0095276B">
        <w:t>Il attira l</w:t>
      </w:r>
      <w:r w:rsidR="006455E5">
        <w:t>’</w:t>
      </w:r>
      <w:r w:rsidRPr="0095276B">
        <w:t>attention de ces messieurs sur cette particularité</w:t>
      </w:r>
      <w:r w:rsidR="006455E5">
        <w:t xml:space="preserve">, </w:t>
      </w:r>
      <w:r w:rsidRPr="0095276B">
        <w:t>que toutes les cheminées que l</w:t>
      </w:r>
      <w:r w:rsidR="006455E5">
        <w:t>’</w:t>
      </w:r>
      <w:r w:rsidRPr="0095276B">
        <w:t>on pouvait apercevoir de cet endroit crachaient leur fumée au profit de la veuve ou de sa dynastie</w:t>
      </w:r>
      <w:r w:rsidR="006455E5">
        <w:t>.</w:t>
      </w:r>
    </w:p>
    <w:p w14:paraId="151F8612" w14:textId="77777777" w:rsidR="006455E5" w:rsidRDefault="009D4A85" w:rsidP="002666CE">
      <w:r w:rsidRPr="0095276B">
        <w:t>L</w:t>
      </w:r>
      <w:r w:rsidR="006455E5">
        <w:t>’</w:t>
      </w:r>
      <w:r w:rsidRPr="0095276B">
        <w:t>étranger aux lunettes se retourna de nouveau vers le mince</w:t>
      </w:r>
      <w:r w:rsidR="006455E5">
        <w:t xml:space="preserve">, </w:t>
      </w:r>
      <w:r w:rsidRPr="0095276B">
        <w:t>lui posa la main sur l</w:t>
      </w:r>
      <w:r w:rsidR="006455E5">
        <w:t>’</w:t>
      </w:r>
      <w:r w:rsidRPr="0095276B">
        <w:t>épaule</w:t>
      </w:r>
      <w:r w:rsidR="006455E5">
        <w:t> :</w:t>
      </w:r>
    </w:p>
    <w:p w14:paraId="70D895F3" w14:textId="2903E2C6" w:rsidR="002666CE" w:rsidRDefault="006455E5" w:rsidP="002666CE">
      <w:r>
        <w:rPr>
          <w:rFonts w:eastAsia="Lucida Sans Unicode" w:cs="Tahoma"/>
        </w:rPr>
        <w:t>« </w:t>
      </w:r>
      <w:r w:rsidR="009D4A85" w:rsidRPr="0095276B">
        <w:t>L</w:t>
      </w:r>
      <w:r>
        <w:t>’</w:t>
      </w:r>
      <w:r w:rsidR="009D4A85" w:rsidRPr="0095276B">
        <w:t>heure est de louer notre fabrique</w:t>
      </w:r>
      <w:r>
        <w:t>. »</w:t>
      </w:r>
    </w:p>
    <w:p w14:paraId="11408F0E" w14:textId="77777777" w:rsidR="006455E5" w:rsidRDefault="009D4A85" w:rsidP="002666CE">
      <w:r w:rsidRPr="0095276B">
        <w:t>Ils se remirent en marche</w:t>
      </w:r>
      <w:r w:rsidR="006455E5">
        <w:t xml:space="preserve">, </w:t>
      </w:r>
      <w:r w:rsidRPr="0095276B">
        <w:t>mais cette fois d</w:t>
      </w:r>
      <w:r w:rsidR="006455E5">
        <w:t>’</w:t>
      </w:r>
      <w:r w:rsidRPr="0095276B">
        <w:t>un pas élast</w:t>
      </w:r>
      <w:r w:rsidRPr="0095276B">
        <w:t>i</w:t>
      </w:r>
      <w:r w:rsidRPr="0095276B">
        <w:t>que et allongé de loups en chasse</w:t>
      </w:r>
      <w:r w:rsidR="006455E5">
        <w:t xml:space="preserve">, </w:t>
      </w:r>
      <w:r w:rsidRPr="0095276B">
        <w:t>dont on ne les aurait pas crus capables</w:t>
      </w:r>
      <w:r w:rsidR="006455E5">
        <w:t xml:space="preserve">. </w:t>
      </w:r>
      <w:r w:rsidRPr="0095276B">
        <w:t>Dans l</w:t>
      </w:r>
      <w:r w:rsidR="006455E5">
        <w:t>’</w:t>
      </w:r>
      <w:r w:rsidRPr="0095276B">
        <w:t>écheveau de ces pistes qu</w:t>
      </w:r>
      <w:r w:rsidR="006455E5">
        <w:t>’</w:t>
      </w:r>
      <w:r w:rsidRPr="0095276B">
        <w:t>ils croisaient depuis le matin</w:t>
      </w:r>
      <w:r w:rsidR="006455E5">
        <w:t xml:space="preserve">, </w:t>
      </w:r>
      <w:r w:rsidRPr="0095276B">
        <w:t>et qui toutes avaient conduit au succès</w:t>
      </w:r>
      <w:r w:rsidR="006455E5">
        <w:t xml:space="preserve">, </w:t>
      </w:r>
      <w:r w:rsidRPr="0095276B">
        <w:t>ils avaient e</w:t>
      </w:r>
      <w:r w:rsidRPr="0095276B">
        <w:t>n</w:t>
      </w:r>
      <w:r w:rsidRPr="0095276B">
        <w:t>fin reconnu une direction d</w:t>
      </w:r>
      <w:r w:rsidR="006455E5">
        <w:t>’</w:t>
      </w:r>
      <w:r w:rsidRPr="0095276B">
        <w:t>ensemble</w:t>
      </w:r>
      <w:r w:rsidR="006455E5">
        <w:t xml:space="preserve">. </w:t>
      </w:r>
      <w:r w:rsidRPr="0095276B">
        <w:t>Ils venaient de mettre le pied là où l</w:t>
      </w:r>
      <w:r w:rsidR="006455E5">
        <w:t>’</w:t>
      </w:r>
      <w:r w:rsidRPr="0095276B">
        <w:t>une d</w:t>
      </w:r>
      <w:r w:rsidR="006455E5">
        <w:t>’</w:t>
      </w:r>
      <w:r w:rsidRPr="0095276B">
        <w:t>elles avait pris naissance</w:t>
      </w:r>
      <w:r w:rsidR="006455E5">
        <w:t>.</w:t>
      </w:r>
    </w:p>
    <w:p w14:paraId="0A1331B6" w14:textId="77777777" w:rsidR="006455E5" w:rsidRDefault="006455E5" w:rsidP="002666CE">
      <w:r>
        <w:t>« </w:t>
      </w:r>
      <w:r w:rsidR="009D4A85" w:rsidRPr="0095276B">
        <w:t xml:space="preserve">Ce que </w:t>
      </w:r>
      <w:proofErr w:type="spellStart"/>
      <w:r w:rsidR="009D4A85" w:rsidRPr="0095276B">
        <w:t>Schermann</w:t>
      </w:r>
      <w:proofErr w:type="spellEnd"/>
      <w:r w:rsidR="009D4A85" w:rsidRPr="0095276B">
        <w:t xml:space="preserve"> a fait</w:t>
      </w:r>
      <w:r>
        <w:t xml:space="preserve">, </w:t>
      </w:r>
      <w:r w:rsidR="009D4A85" w:rsidRPr="0095276B">
        <w:t>les deux Simler peuvent le fa</w:t>
      </w:r>
      <w:r w:rsidR="009D4A85" w:rsidRPr="0095276B">
        <w:t>i</w:t>
      </w:r>
      <w:r w:rsidR="009D4A85" w:rsidRPr="0095276B">
        <w:t>re</w:t>
      </w:r>
      <w:r>
        <w:t>, »</w:t>
      </w:r>
      <w:r w:rsidR="009D4A85" w:rsidRPr="0095276B">
        <w:t xml:space="preserve"> bougonna le gros</w:t>
      </w:r>
      <w:r>
        <w:t xml:space="preserve">. </w:t>
      </w:r>
      <w:r w:rsidR="009D4A85" w:rsidRPr="0095276B">
        <w:t>Ils quittaient les pistes d</w:t>
      </w:r>
      <w:r>
        <w:t>’</w:t>
      </w:r>
      <w:r w:rsidR="009D4A85" w:rsidRPr="0095276B">
        <w:t>autrui et co</w:t>
      </w:r>
      <w:r w:rsidR="009D4A85" w:rsidRPr="0095276B">
        <w:t>m</w:t>
      </w:r>
      <w:r w:rsidR="009D4A85" w:rsidRPr="0095276B">
        <w:t>mençaient à tracer la leur</w:t>
      </w:r>
      <w:r>
        <w:t>.</w:t>
      </w:r>
    </w:p>
    <w:p w14:paraId="25F98396" w14:textId="74BCCD0C" w:rsidR="009D4A85" w:rsidRPr="0095276B" w:rsidRDefault="009D4A85" w:rsidP="006455E5">
      <w:pPr>
        <w:pStyle w:val="Titre2"/>
        <w:pageBreakBefore/>
        <w:rPr>
          <w:szCs w:val="44"/>
        </w:rPr>
      </w:pPr>
      <w:bookmarkStart w:id="6" w:name="_Toc197888811"/>
      <w:r w:rsidRPr="0095276B">
        <w:rPr>
          <w:szCs w:val="44"/>
        </w:rPr>
        <w:lastRenderedPageBreak/>
        <w:t>2</w:t>
      </w:r>
      <w:bookmarkEnd w:id="6"/>
      <w:r w:rsidRPr="0095276B">
        <w:rPr>
          <w:szCs w:val="44"/>
        </w:rPr>
        <w:br/>
      </w:r>
    </w:p>
    <w:p w14:paraId="5C5B7030" w14:textId="77777777" w:rsidR="006455E5" w:rsidRDefault="009D4A85" w:rsidP="002666CE">
      <w:r w:rsidRPr="0095276B">
        <w:t>Une porte capitonnée de cuir se rabattit sourdement de</w:t>
      </w:r>
      <w:r w:rsidRPr="0095276B">
        <w:t>r</w:t>
      </w:r>
      <w:r w:rsidRPr="0095276B">
        <w:t>rière eux et les enferma dans une manière de tunnel</w:t>
      </w:r>
      <w:r w:rsidR="006455E5">
        <w:t xml:space="preserve">. </w:t>
      </w:r>
      <w:r w:rsidRPr="0095276B">
        <w:t>Si l</w:t>
      </w:r>
      <w:r w:rsidR="006455E5">
        <w:t>’</w:t>
      </w:r>
      <w:r w:rsidRPr="0095276B">
        <w:t>on e</w:t>
      </w:r>
      <w:r w:rsidRPr="0095276B">
        <w:t>x</w:t>
      </w:r>
      <w:r w:rsidRPr="0095276B">
        <w:t>cepte le commis maladif qu</w:t>
      </w:r>
      <w:r w:rsidR="006455E5">
        <w:t>’</w:t>
      </w:r>
      <w:r w:rsidRPr="0095276B">
        <w:t>on apercevait de l</w:t>
      </w:r>
      <w:r w:rsidR="006455E5">
        <w:t>’</w:t>
      </w:r>
      <w:r w:rsidRPr="0095276B">
        <w:t>antichambre</w:t>
      </w:r>
      <w:r w:rsidR="006455E5">
        <w:t xml:space="preserve">, </w:t>
      </w:r>
      <w:r w:rsidRPr="0095276B">
        <w:t>à travers les carreaux d</w:t>
      </w:r>
      <w:r w:rsidR="006455E5">
        <w:t>’</w:t>
      </w:r>
      <w:r w:rsidRPr="0095276B">
        <w:t>une porte-fenêtre</w:t>
      </w:r>
      <w:r w:rsidR="006455E5">
        <w:t xml:space="preserve">, </w:t>
      </w:r>
      <w:r w:rsidRPr="0095276B">
        <w:t>au fond d</w:t>
      </w:r>
      <w:r w:rsidR="006455E5">
        <w:t>’</w:t>
      </w:r>
      <w:r w:rsidRPr="0095276B">
        <w:t>une sorte de cave</w:t>
      </w:r>
      <w:r w:rsidR="006455E5">
        <w:t xml:space="preserve">, </w:t>
      </w:r>
      <w:r w:rsidRPr="0095276B">
        <w:t>l</w:t>
      </w:r>
      <w:r w:rsidR="006455E5">
        <w:t>’</w:t>
      </w:r>
      <w:r w:rsidRPr="0095276B">
        <w:t>endroit plein d</w:t>
      </w:r>
      <w:r w:rsidR="006455E5">
        <w:t>’</w:t>
      </w:r>
      <w:r w:rsidRPr="0095276B">
        <w:t>une odeur douceâtre où leur piste les avait d</w:t>
      </w:r>
      <w:r w:rsidR="006455E5">
        <w:t>’</w:t>
      </w:r>
      <w:r w:rsidRPr="0095276B">
        <w:t>abord conduits ne contenait absolument que l</w:t>
      </w:r>
      <w:r w:rsidR="006455E5">
        <w:t>’</w:t>
      </w:r>
      <w:r w:rsidRPr="0095276B">
        <w:t>agent</w:t>
      </w:r>
      <w:r w:rsidR="006455E5">
        <w:t xml:space="preserve">, </w:t>
      </w:r>
      <w:r w:rsidRPr="0095276B">
        <w:t>et eux deux</w:t>
      </w:r>
      <w:r w:rsidR="006455E5">
        <w:t>.</w:t>
      </w:r>
    </w:p>
    <w:p w14:paraId="03E07D6A" w14:textId="77777777" w:rsidR="006455E5" w:rsidRDefault="009D4A85" w:rsidP="002666CE">
      <w:r w:rsidRPr="0095276B">
        <w:t>La porte était double et rembourrée</w:t>
      </w:r>
      <w:r w:rsidR="006455E5">
        <w:t xml:space="preserve"> ; </w:t>
      </w:r>
      <w:r w:rsidRPr="0095276B">
        <w:t>les deux fenêtres étaient garnies de vitres dépolies</w:t>
      </w:r>
      <w:r w:rsidR="006455E5">
        <w:t xml:space="preserve"> ; </w:t>
      </w:r>
      <w:r w:rsidRPr="0095276B">
        <w:t>elles étaient l</w:t>
      </w:r>
      <w:r w:rsidR="006455E5">
        <w:t>’</w:t>
      </w:r>
      <w:r w:rsidRPr="0095276B">
        <w:t>une et l</w:t>
      </w:r>
      <w:r w:rsidR="006455E5">
        <w:t>’</w:t>
      </w:r>
      <w:r w:rsidRPr="0095276B">
        <w:t>autre armées de solides barreaux</w:t>
      </w:r>
      <w:r w:rsidR="006455E5">
        <w:t xml:space="preserve">. </w:t>
      </w:r>
      <w:r w:rsidRPr="0095276B">
        <w:t>Tant de rembourrages et de ba</w:t>
      </w:r>
      <w:r w:rsidRPr="0095276B">
        <w:t>r</w:t>
      </w:r>
      <w:r w:rsidRPr="0095276B">
        <w:t>reaux laissaient supposer tout ce que l</w:t>
      </w:r>
      <w:r w:rsidR="006455E5">
        <w:t>’</w:t>
      </w:r>
      <w:r w:rsidRPr="0095276B">
        <w:t>agent souhaitait que le public supposât</w:t>
      </w:r>
      <w:r w:rsidR="006455E5">
        <w:t xml:space="preserve">. </w:t>
      </w:r>
      <w:r w:rsidRPr="0095276B">
        <w:t>Quand il n</w:t>
      </w:r>
      <w:r w:rsidR="006455E5">
        <w:t>’</w:t>
      </w:r>
      <w:r w:rsidRPr="0095276B">
        <w:t>y eut plus</w:t>
      </w:r>
      <w:r w:rsidR="006455E5">
        <w:t xml:space="preserve">, </w:t>
      </w:r>
      <w:r w:rsidRPr="0095276B">
        <w:t>autour d</w:t>
      </w:r>
      <w:r w:rsidR="006455E5">
        <w:t>’</w:t>
      </w:r>
      <w:r w:rsidRPr="0095276B">
        <w:t>eux trois</w:t>
      </w:r>
      <w:r w:rsidR="006455E5">
        <w:t xml:space="preserve">, </w:t>
      </w:r>
      <w:r w:rsidRPr="0095276B">
        <w:t>que ces fenêtres</w:t>
      </w:r>
      <w:r w:rsidR="006455E5">
        <w:t xml:space="preserve">, </w:t>
      </w:r>
      <w:r w:rsidRPr="0095276B">
        <w:t>ces barreaux</w:t>
      </w:r>
      <w:r w:rsidR="006455E5">
        <w:t xml:space="preserve">, </w:t>
      </w:r>
      <w:r w:rsidRPr="0095276B">
        <w:t>cette porte</w:t>
      </w:r>
      <w:r w:rsidR="006455E5">
        <w:t xml:space="preserve">, </w:t>
      </w:r>
      <w:r w:rsidRPr="0095276B">
        <w:t>les cartonniers verts</w:t>
      </w:r>
      <w:r w:rsidR="006455E5">
        <w:t xml:space="preserve">, </w:t>
      </w:r>
      <w:r w:rsidRPr="0095276B">
        <w:t>et cette autre chose à quoi ils pensaient et qui se dit moins</w:t>
      </w:r>
      <w:r w:rsidR="006455E5">
        <w:t xml:space="preserve">, </w:t>
      </w:r>
      <w:r w:rsidRPr="0095276B">
        <w:t>les deux étrangers échangèrent un nouveau regard</w:t>
      </w:r>
      <w:r w:rsidR="006455E5">
        <w:t xml:space="preserve">. </w:t>
      </w:r>
      <w:r w:rsidRPr="0095276B">
        <w:t>Il jaillit à la f</w:t>
      </w:r>
      <w:r w:rsidRPr="0095276B">
        <w:t>a</w:t>
      </w:r>
      <w:r w:rsidRPr="0095276B">
        <w:t>çon d</w:t>
      </w:r>
      <w:r w:rsidR="006455E5">
        <w:t>’</w:t>
      </w:r>
      <w:r w:rsidRPr="0095276B">
        <w:t>une aussière qu</w:t>
      </w:r>
      <w:r w:rsidR="006455E5">
        <w:t>’</w:t>
      </w:r>
      <w:r w:rsidRPr="0095276B">
        <w:t>on se lance</w:t>
      </w:r>
      <w:r w:rsidR="006455E5">
        <w:t xml:space="preserve">, </w:t>
      </w:r>
      <w:r w:rsidRPr="0095276B">
        <w:t>en mer</w:t>
      </w:r>
      <w:r w:rsidR="006455E5">
        <w:t xml:space="preserve">, </w:t>
      </w:r>
      <w:r w:rsidRPr="0095276B">
        <w:t>d</w:t>
      </w:r>
      <w:r w:rsidR="006455E5">
        <w:t>’</w:t>
      </w:r>
      <w:r w:rsidRPr="0095276B">
        <w:t>un bord à l</w:t>
      </w:r>
      <w:r w:rsidR="006455E5">
        <w:t>’</w:t>
      </w:r>
      <w:r w:rsidRPr="0095276B">
        <w:t>autre</w:t>
      </w:r>
      <w:r w:rsidR="006455E5">
        <w:t xml:space="preserve">. </w:t>
      </w:r>
      <w:r w:rsidRPr="0095276B">
        <w:t>Puis ils s</w:t>
      </w:r>
      <w:r w:rsidR="006455E5">
        <w:t>’</w:t>
      </w:r>
      <w:r w:rsidRPr="0095276B">
        <w:t>humectèrent les lèvres avec leur langue</w:t>
      </w:r>
      <w:r w:rsidR="006455E5">
        <w:t xml:space="preserve">, </w:t>
      </w:r>
      <w:r w:rsidRPr="0095276B">
        <w:t>et attendirent ensemble que l</w:t>
      </w:r>
      <w:r w:rsidR="006455E5">
        <w:t>’</w:t>
      </w:r>
      <w:r w:rsidRPr="0095276B">
        <w:t>autre montrât la couleur de sa voix</w:t>
      </w:r>
      <w:r w:rsidR="006455E5">
        <w:t>.</w:t>
      </w:r>
    </w:p>
    <w:p w14:paraId="3AA2F939" w14:textId="77777777" w:rsidR="006455E5" w:rsidRDefault="009D4A85" w:rsidP="002666CE">
      <w:r w:rsidRPr="0095276B">
        <w:t>L</w:t>
      </w:r>
      <w:r w:rsidR="006455E5">
        <w:t>’</w:t>
      </w:r>
      <w:r w:rsidRPr="0095276B">
        <w:t>agent d</w:t>
      </w:r>
      <w:r w:rsidR="006455E5">
        <w:t>’</w:t>
      </w:r>
      <w:r w:rsidRPr="0095276B">
        <w:t>affaires leur tournait le dos</w:t>
      </w:r>
      <w:r w:rsidR="006455E5">
        <w:t xml:space="preserve">. </w:t>
      </w:r>
      <w:r w:rsidRPr="0095276B">
        <w:t>Il venait d</w:t>
      </w:r>
      <w:r w:rsidR="006455E5">
        <w:t>’</w:t>
      </w:r>
      <w:r w:rsidRPr="0095276B">
        <w:t>atteindre un carton</w:t>
      </w:r>
      <w:r w:rsidR="006455E5">
        <w:t xml:space="preserve">. </w:t>
      </w:r>
      <w:r w:rsidRPr="0095276B">
        <w:t>Il en tira</w:t>
      </w:r>
      <w:r w:rsidR="006455E5">
        <w:t xml:space="preserve">, </w:t>
      </w:r>
      <w:r w:rsidRPr="0095276B">
        <w:t>en soufflant</w:t>
      </w:r>
      <w:r w:rsidR="006455E5">
        <w:t xml:space="preserve">, </w:t>
      </w:r>
      <w:r w:rsidRPr="0095276B">
        <w:t>un rouleau de papier calque</w:t>
      </w:r>
      <w:r w:rsidR="006455E5">
        <w:t xml:space="preserve">, </w:t>
      </w:r>
      <w:r w:rsidRPr="0095276B">
        <w:t>et le déploya sur la table avec la résignation polie d</w:t>
      </w:r>
      <w:r w:rsidR="006455E5">
        <w:t>’</w:t>
      </w:r>
      <w:r w:rsidRPr="0095276B">
        <w:t>un fonctio</w:t>
      </w:r>
      <w:r w:rsidRPr="0095276B">
        <w:t>n</w:t>
      </w:r>
      <w:r w:rsidRPr="0095276B">
        <w:t>naire public</w:t>
      </w:r>
      <w:r w:rsidR="006455E5">
        <w:t xml:space="preserve">. </w:t>
      </w:r>
      <w:r w:rsidRPr="0095276B">
        <w:t>Il eût offert</w:t>
      </w:r>
      <w:r w:rsidR="006455E5">
        <w:t xml:space="preserve">, </w:t>
      </w:r>
      <w:r w:rsidRPr="0095276B">
        <w:t>avec la même indifférence</w:t>
      </w:r>
      <w:r w:rsidR="006455E5">
        <w:t xml:space="preserve">, </w:t>
      </w:r>
      <w:r w:rsidRPr="0095276B">
        <w:t>du thé noir</w:t>
      </w:r>
      <w:r w:rsidR="006455E5">
        <w:t xml:space="preserve">, </w:t>
      </w:r>
      <w:r w:rsidRPr="0095276B">
        <w:t>des cravates à vingt-neuf sous ou des pianos mécaniques</w:t>
      </w:r>
      <w:r w:rsidR="006455E5">
        <w:t xml:space="preserve">. </w:t>
      </w:r>
      <w:r w:rsidRPr="0095276B">
        <w:t>C</w:t>
      </w:r>
      <w:r w:rsidR="006455E5">
        <w:t>’</w:t>
      </w:r>
      <w:r w:rsidRPr="0095276B">
        <w:t>était sa routine</w:t>
      </w:r>
      <w:r w:rsidR="006455E5">
        <w:t xml:space="preserve">. </w:t>
      </w:r>
      <w:r w:rsidRPr="0095276B">
        <w:t>En face de lui</w:t>
      </w:r>
      <w:r w:rsidR="006455E5">
        <w:t xml:space="preserve">, </w:t>
      </w:r>
      <w:r w:rsidRPr="0095276B">
        <w:t>deux quidams se préparaient à risquer l</w:t>
      </w:r>
      <w:r w:rsidR="006455E5">
        <w:t>’</w:t>
      </w:r>
      <w:r w:rsidRPr="0095276B">
        <w:t>enjeu de leur existence</w:t>
      </w:r>
      <w:r w:rsidR="006455E5">
        <w:t>.</w:t>
      </w:r>
    </w:p>
    <w:p w14:paraId="4105677B" w14:textId="77777777" w:rsidR="006455E5" w:rsidRDefault="009D4A85" w:rsidP="002666CE">
      <w:r w:rsidRPr="0095276B">
        <w:lastRenderedPageBreak/>
        <w:t>Le geste que l</w:t>
      </w:r>
      <w:r w:rsidR="006455E5">
        <w:t>’</w:t>
      </w:r>
      <w:r w:rsidRPr="0095276B">
        <w:t>homme venait de faire avait écarté les deux coins de son col</w:t>
      </w:r>
      <w:r w:rsidR="006455E5">
        <w:t xml:space="preserve"> ; </w:t>
      </w:r>
      <w:r w:rsidRPr="0095276B">
        <w:t>on vit une pomme d</w:t>
      </w:r>
      <w:r w:rsidR="006455E5">
        <w:t>’</w:t>
      </w:r>
      <w:r w:rsidRPr="0095276B">
        <w:t>Adam livide qui dansait de l</w:t>
      </w:r>
      <w:r w:rsidR="006455E5">
        <w:t>’</w:t>
      </w:r>
      <w:r w:rsidRPr="0095276B">
        <w:t>effort récent</w:t>
      </w:r>
      <w:r w:rsidR="006455E5">
        <w:t xml:space="preserve">, </w:t>
      </w:r>
      <w:r w:rsidRPr="0095276B">
        <w:t>comme un bouchon de pêcheur aux secousses d</w:t>
      </w:r>
      <w:r w:rsidR="006455E5">
        <w:t>’</w:t>
      </w:r>
      <w:r w:rsidRPr="0095276B">
        <w:t>un barbillon</w:t>
      </w:r>
      <w:r w:rsidR="006455E5">
        <w:t xml:space="preserve">. </w:t>
      </w:r>
      <w:r w:rsidRPr="0095276B">
        <w:t>Joseph sourit</w:t>
      </w:r>
      <w:r w:rsidR="006455E5">
        <w:t>.</w:t>
      </w:r>
    </w:p>
    <w:p w14:paraId="7D0F7201" w14:textId="77777777" w:rsidR="006455E5" w:rsidRDefault="006455E5" w:rsidP="002666CE">
      <w:r>
        <w:t>« </w:t>
      </w:r>
      <w:r w:rsidR="009D4A85" w:rsidRPr="0095276B">
        <w:t>Il me semble utile de procéder avec méthode et de rentrer dans le détail d</w:t>
      </w:r>
      <w:r>
        <w:t>’</w:t>
      </w:r>
      <w:r w:rsidR="009D4A85" w:rsidRPr="0095276B">
        <w:t>une énumération qui</w:t>
      </w:r>
      <w:r>
        <w:rPr>
          <w:rFonts w:eastAsia="Georgia" w:cs="Georgia"/>
        </w:rPr>
        <w:t xml:space="preserve">… </w:t>
      </w:r>
      <w:r w:rsidR="009D4A85" w:rsidRPr="0095276B">
        <w:t>Les locaux que vous v</w:t>
      </w:r>
      <w:r w:rsidR="009D4A85" w:rsidRPr="0095276B">
        <w:t>e</w:t>
      </w:r>
      <w:r w:rsidR="009D4A85" w:rsidRPr="0095276B">
        <w:t>nez de visiter</w:t>
      </w:r>
      <w:r>
        <w:rPr>
          <w:rFonts w:eastAsia="Georgia" w:cs="Georgia"/>
        </w:rPr>
        <w:t>… »</w:t>
      </w:r>
      <w:r w:rsidR="009D4A85" w:rsidRPr="0095276B">
        <w:t xml:space="preserve"> commença l</w:t>
      </w:r>
      <w:r>
        <w:t>’</w:t>
      </w:r>
      <w:r w:rsidR="009D4A85" w:rsidRPr="0095276B">
        <w:t>agent d</w:t>
      </w:r>
      <w:r>
        <w:t>’</w:t>
      </w:r>
      <w:r w:rsidR="009D4A85" w:rsidRPr="0095276B">
        <w:t>une voix blanche</w:t>
      </w:r>
      <w:r>
        <w:t xml:space="preserve">. </w:t>
      </w:r>
      <w:r w:rsidR="009D4A85" w:rsidRPr="0095276B">
        <w:t>L</w:t>
      </w:r>
      <w:r>
        <w:t>’</w:t>
      </w:r>
      <w:r w:rsidR="009D4A85" w:rsidRPr="0095276B">
        <w:t>ho</w:t>
      </w:r>
      <w:r w:rsidR="009D4A85" w:rsidRPr="0095276B">
        <w:t>m</w:t>
      </w:r>
      <w:r w:rsidR="009D4A85" w:rsidRPr="0095276B">
        <w:t>me maigre projeta alors sa main droite en avant</w:t>
      </w:r>
      <w:r>
        <w:t xml:space="preserve">, </w:t>
      </w:r>
      <w:r w:rsidR="009D4A85" w:rsidRPr="0095276B">
        <w:t>avec un mo</w:t>
      </w:r>
      <w:r w:rsidR="009D4A85" w:rsidRPr="0095276B">
        <w:t>u</w:t>
      </w:r>
      <w:r w:rsidR="009D4A85" w:rsidRPr="0095276B">
        <w:t>vement de râteau</w:t>
      </w:r>
      <w:r>
        <w:t xml:space="preserve">, </w:t>
      </w:r>
      <w:r w:rsidR="009D4A85" w:rsidRPr="0095276B">
        <w:t>après lequel rien de ce qui était sur la table n</w:t>
      </w:r>
      <w:r>
        <w:t>’</w:t>
      </w:r>
      <w:r w:rsidR="009D4A85" w:rsidRPr="0095276B">
        <w:t>y fût demeuré</w:t>
      </w:r>
      <w:r>
        <w:t>.</w:t>
      </w:r>
    </w:p>
    <w:p w14:paraId="080325FF" w14:textId="77777777" w:rsidR="006455E5" w:rsidRDefault="006455E5" w:rsidP="002666CE">
      <w:r>
        <w:t>« </w:t>
      </w:r>
      <w:r w:rsidR="009D4A85" w:rsidRPr="0095276B">
        <w:t>Qu</w:t>
      </w:r>
      <w:r>
        <w:t>’</w:t>
      </w:r>
      <w:r w:rsidR="009D4A85" w:rsidRPr="0095276B">
        <w:t>est-ce que nous avons encore besoin de ces affaires-là</w:t>
      </w:r>
      <w:r>
        <w:t> ?</w:t>
      </w:r>
    </w:p>
    <w:p w14:paraId="2F9FA4A4" w14:textId="54958B05" w:rsidR="002666CE" w:rsidRDefault="006455E5" w:rsidP="002666CE">
      <w:r>
        <w:t>— </w:t>
      </w:r>
      <w:r w:rsidR="009D4A85" w:rsidRPr="0095276B">
        <w:t>Hé</w:t>
      </w:r>
      <w:r>
        <w:t xml:space="preserve">, </w:t>
      </w:r>
      <w:r w:rsidR="009D4A85" w:rsidRPr="0095276B">
        <w:t>Wilhelm</w:t>
      </w:r>
      <w:r>
        <w:t xml:space="preserve">, </w:t>
      </w:r>
      <w:r w:rsidR="009D4A85" w:rsidRPr="0095276B">
        <w:t>les plans</w:t>
      </w:r>
      <w:r>
        <w:t> ! »</w:t>
      </w:r>
    </w:p>
    <w:p w14:paraId="43C49151" w14:textId="77777777" w:rsidR="006455E5" w:rsidRDefault="009D4A85" w:rsidP="002666CE">
      <w:r w:rsidRPr="0095276B">
        <w:t>Son compagnon s</w:t>
      </w:r>
      <w:r w:rsidR="006455E5">
        <w:t>’</w:t>
      </w:r>
      <w:r w:rsidRPr="0095276B">
        <w:t>était jeté sur les calques</w:t>
      </w:r>
      <w:r w:rsidR="006455E5">
        <w:t xml:space="preserve">, </w:t>
      </w:r>
      <w:r w:rsidRPr="0095276B">
        <w:t>tout le poids de son corps portant sur le plat des mains</w:t>
      </w:r>
      <w:r w:rsidR="006455E5">
        <w:t xml:space="preserve">. </w:t>
      </w:r>
      <w:r w:rsidRPr="0095276B">
        <w:t>Ses lunettes glissèrent de son nez</w:t>
      </w:r>
      <w:r w:rsidR="006455E5">
        <w:t xml:space="preserve">, </w:t>
      </w:r>
      <w:r w:rsidRPr="0095276B">
        <w:t>et tombèrent sur la table</w:t>
      </w:r>
      <w:r w:rsidR="006455E5">
        <w:t xml:space="preserve">, </w:t>
      </w:r>
      <w:r w:rsidRPr="0095276B">
        <w:t>les bras en l</w:t>
      </w:r>
      <w:r w:rsidR="006455E5">
        <w:t>’</w:t>
      </w:r>
      <w:r w:rsidRPr="0095276B">
        <w:t>air</w:t>
      </w:r>
      <w:r w:rsidR="006455E5">
        <w:t>.</w:t>
      </w:r>
    </w:p>
    <w:p w14:paraId="37614743" w14:textId="7BD55FAE" w:rsidR="002666CE" w:rsidRDefault="006455E5" w:rsidP="002666CE">
      <w:r>
        <w:t>« </w:t>
      </w:r>
      <w:r w:rsidR="009D4A85" w:rsidRPr="0095276B">
        <w:t>Monsieur</w:t>
      </w:r>
      <w:r>
        <w:t> ! »</w:t>
      </w:r>
    </w:p>
    <w:p w14:paraId="2E9FA768" w14:textId="77777777" w:rsidR="006455E5" w:rsidRDefault="009D4A85" w:rsidP="002666CE">
      <w:r w:rsidRPr="0095276B">
        <w:t>L</w:t>
      </w:r>
      <w:r w:rsidR="006455E5">
        <w:t>’</w:t>
      </w:r>
      <w:r w:rsidRPr="0095276B">
        <w:t>agent était devenu rouge</w:t>
      </w:r>
      <w:r w:rsidR="006455E5">
        <w:t xml:space="preserve">. </w:t>
      </w:r>
      <w:r w:rsidRPr="0095276B">
        <w:t>Les plans étaient ses œuvres v</w:t>
      </w:r>
      <w:r w:rsidRPr="0095276B">
        <w:t>i</w:t>
      </w:r>
      <w:r w:rsidRPr="0095276B">
        <w:t>ves</w:t>
      </w:r>
      <w:r w:rsidR="006455E5">
        <w:t xml:space="preserve">. </w:t>
      </w:r>
      <w:r w:rsidRPr="0095276B">
        <w:t>Il y tenait comme à la preuve d</w:t>
      </w:r>
      <w:r w:rsidR="006455E5">
        <w:t>’</w:t>
      </w:r>
      <w:r w:rsidRPr="0095276B">
        <w:t>un métier noble</w:t>
      </w:r>
      <w:r w:rsidR="006455E5">
        <w:t xml:space="preserve">. </w:t>
      </w:r>
      <w:r w:rsidRPr="0095276B">
        <w:t>Il gravait sur ses cartes</w:t>
      </w:r>
      <w:r w:rsidR="006455E5">
        <w:t xml:space="preserve"> : </w:t>
      </w:r>
      <w:r w:rsidRPr="0095276B">
        <w:rPr>
          <w:i/>
          <w:iCs/>
        </w:rPr>
        <w:t>Ingénieur Expert</w:t>
      </w:r>
      <w:r w:rsidR="006455E5">
        <w:t>.</w:t>
      </w:r>
    </w:p>
    <w:p w14:paraId="3F2ADC59" w14:textId="77777777" w:rsidR="006455E5" w:rsidRDefault="006455E5" w:rsidP="002666CE">
      <w:r>
        <w:t>« </w:t>
      </w:r>
      <w:r w:rsidR="009D4A85" w:rsidRPr="0095276B">
        <w:t>Qu</w:t>
      </w:r>
      <w:r>
        <w:t>’</w:t>
      </w:r>
      <w:r w:rsidR="009D4A85" w:rsidRPr="0095276B">
        <w:t>est-ce que tu veux faire avec ces papiers</w:t>
      </w:r>
      <w:r>
        <w:t xml:space="preserve">, </w:t>
      </w:r>
      <w:r w:rsidR="009D4A85" w:rsidRPr="0095276B">
        <w:t>Joseph</w:t>
      </w:r>
      <w:r>
        <w:t xml:space="preserve"> ? </w:t>
      </w:r>
      <w:r w:rsidR="009D4A85" w:rsidRPr="0095276B">
        <w:t>Est-ce que tu ne connais pas à présent cette fabrique aussi bien que si tu l</w:t>
      </w:r>
      <w:r>
        <w:t>’</w:t>
      </w:r>
      <w:r w:rsidR="009D4A85" w:rsidRPr="0095276B">
        <w:t>avais construite</w:t>
      </w:r>
      <w:r>
        <w:t> ?</w:t>
      </w:r>
    </w:p>
    <w:p w14:paraId="5F971365" w14:textId="3DE617C6" w:rsidR="002666CE" w:rsidRDefault="006455E5" w:rsidP="002666CE">
      <w:r>
        <w:t>— </w:t>
      </w:r>
      <w:r w:rsidR="009D4A85" w:rsidRPr="0095276B">
        <w:t>En cas de contestation sur les bâtiments</w:t>
      </w:r>
      <w:r>
        <w:t xml:space="preserve">, </w:t>
      </w:r>
      <w:r w:rsidR="009D4A85" w:rsidRPr="0095276B">
        <w:t>Monsieur</w:t>
      </w:r>
      <w:r>
        <w:t xml:space="preserve">, </w:t>
      </w:r>
      <w:r w:rsidR="009D4A85" w:rsidRPr="0095276B">
        <w:t>ou les terrains</w:t>
      </w:r>
      <w:r>
        <w:t xml:space="preserve">, </w:t>
      </w:r>
      <w:r w:rsidR="009D4A85" w:rsidRPr="0095276B">
        <w:t>ces plans font foi</w:t>
      </w:r>
      <w:r>
        <w:rPr>
          <w:rFonts w:eastAsia="Georgia" w:cs="Georgia"/>
        </w:rPr>
        <w:t>… »</w:t>
      </w:r>
    </w:p>
    <w:p w14:paraId="38311100" w14:textId="77777777" w:rsidR="006455E5" w:rsidRDefault="009D4A85" w:rsidP="002666CE">
      <w:r w:rsidRPr="0095276B">
        <w:t>Joseph remit ses bésicles</w:t>
      </w:r>
      <w:r w:rsidR="006455E5">
        <w:t xml:space="preserve">, </w:t>
      </w:r>
      <w:r w:rsidRPr="0095276B">
        <w:t>sortit un double décimètre de sa poche</w:t>
      </w:r>
      <w:r w:rsidR="006455E5">
        <w:t xml:space="preserve">, </w:t>
      </w:r>
      <w:r w:rsidRPr="0095276B">
        <w:t>et coupa tranquillement l</w:t>
      </w:r>
      <w:r w:rsidR="006455E5">
        <w:t>’</w:t>
      </w:r>
      <w:r w:rsidRPr="0095276B">
        <w:t>expert</w:t>
      </w:r>
      <w:r w:rsidR="006455E5">
        <w:t> :</w:t>
      </w:r>
    </w:p>
    <w:p w14:paraId="2FCA37E0" w14:textId="6A541EDE" w:rsidR="002666CE" w:rsidRDefault="006455E5" w:rsidP="002666CE">
      <w:r>
        <w:lastRenderedPageBreak/>
        <w:t>« </w:t>
      </w:r>
      <w:r w:rsidR="009D4A85" w:rsidRPr="0095276B">
        <w:t>Laisse-moi faire</w:t>
      </w:r>
      <w:r>
        <w:t xml:space="preserve">, </w:t>
      </w:r>
      <w:r w:rsidR="009D4A85" w:rsidRPr="0095276B">
        <w:t>Wilhelm</w:t>
      </w:r>
      <w:r>
        <w:t xml:space="preserve">. </w:t>
      </w:r>
      <w:r w:rsidR="009D4A85" w:rsidRPr="0095276B">
        <w:t>Cause avec Monsieur</w:t>
      </w:r>
      <w:r>
        <w:t xml:space="preserve">. </w:t>
      </w:r>
      <w:r w:rsidR="009D4A85" w:rsidRPr="0095276B">
        <w:t>Je vous écoute</w:t>
      </w:r>
      <w:r>
        <w:t>. »</w:t>
      </w:r>
    </w:p>
    <w:p w14:paraId="5ED36FC2" w14:textId="77777777" w:rsidR="006455E5" w:rsidRDefault="009D4A85" w:rsidP="002666CE">
      <w:r w:rsidRPr="0095276B">
        <w:t>Il se pencha sur les calques</w:t>
      </w:r>
      <w:r w:rsidR="006455E5">
        <w:t xml:space="preserve">. </w:t>
      </w:r>
      <w:r w:rsidRPr="0095276B">
        <w:t>L</w:t>
      </w:r>
      <w:r w:rsidR="006455E5">
        <w:t>’</w:t>
      </w:r>
      <w:r w:rsidRPr="0095276B">
        <w:t>autre eut son mouvement nerveux des mains et haussa les épaules</w:t>
      </w:r>
      <w:r w:rsidR="006455E5">
        <w:t xml:space="preserve">. </w:t>
      </w:r>
      <w:r w:rsidRPr="0095276B">
        <w:t>Il commença en b</w:t>
      </w:r>
      <w:r w:rsidRPr="0095276B">
        <w:t>é</w:t>
      </w:r>
      <w:r w:rsidRPr="0095276B">
        <w:t>gayant</w:t>
      </w:r>
      <w:r w:rsidR="006455E5">
        <w:t xml:space="preserve">, </w:t>
      </w:r>
      <w:r w:rsidRPr="0095276B">
        <w:t>parce qu</w:t>
      </w:r>
      <w:r w:rsidR="006455E5">
        <w:t>’</w:t>
      </w:r>
      <w:r w:rsidRPr="0095276B">
        <w:t>il reprenait le gouvernement de soi-même</w:t>
      </w:r>
      <w:r w:rsidR="006455E5">
        <w:t xml:space="preserve">, </w:t>
      </w:r>
      <w:r w:rsidRPr="0095276B">
        <w:t>et sans regarder cet homme d</w:t>
      </w:r>
      <w:r w:rsidR="006455E5">
        <w:t>’</w:t>
      </w:r>
      <w:r w:rsidRPr="0095276B">
        <w:t>abord</w:t>
      </w:r>
      <w:r w:rsidR="006455E5">
        <w:t> :</w:t>
      </w:r>
    </w:p>
    <w:p w14:paraId="1233C260" w14:textId="77777777" w:rsidR="006455E5" w:rsidRDefault="006455E5" w:rsidP="002666CE">
      <w:r>
        <w:t>« </w:t>
      </w:r>
      <w:r w:rsidR="009D4A85" w:rsidRPr="0095276B">
        <w:t>Vous n</w:t>
      </w:r>
      <w:r>
        <w:t>’</w:t>
      </w:r>
      <w:r w:rsidR="009D4A85" w:rsidRPr="0095276B">
        <w:t xml:space="preserve">avez rien de </w:t>
      </w:r>
      <w:r w:rsidR="009D4A85" w:rsidRPr="0095276B">
        <w:rPr>
          <w:i/>
          <w:iCs/>
        </w:rPr>
        <w:t>mieux</w:t>
      </w:r>
      <w:r w:rsidR="009D4A85" w:rsidRPr="0095276B">
        <w:t xml:space="preserve"> à nous montrer</w:t>
      </w:r>
      <w:r>
        <w:t> ?</w:t>
      </w:r>
    </w:p>
    <w:p w14:paraId="37C221FD" w14:textId="77777777" w:rsidR="006455E5" w:rsidRDefault="006455E5" w:rsidP="002666CE">
      <w:r>
        <w:t>— </w:t>
      </w:r>
      <w:r w:rsidR="009D4A85" w:rsidRPr="0095276B">
        <w:t>Je vous ai fait voir tous les locaux présentement vacants à Vendeuvre</w:t>
      </w:r>
      <w:r>
        <w:t>.</w:t>
      </w:r>
    </w:p>
    <w:p w14:paraId="660EB893" w14:textId="66B48E40" w:rsidR="002666CE" w:rsidRDefault="006455E5" w:rsidP="002666CE">
      <w:r>
        <w:t>— </w:t>
      </w:r>
      <w:r w:rsidR="009D4A85" w:rsidRPr="0095276B">
        <w:t>Hon</w:t>
      </w:r>
      <w:r>
        <w:t xml:space="preserve"> ! </w:t>
      </w:r>
      <w:r w:rsidR="009D4A85" w:rsidRPr="0095276B">
        <w:t>Ils sont dans un bel état</w:t>
      </w:r>
      <w:r>
        <w:t> ! »</w:t>
      </w:r>
    </w:p>
    <w:p w14:paraId="3E4F97AE" w14:textId="77777777" w:rsidR="006455E5" w:rsidRDefault="009D4A85" w:rsidP="002666CE">
      <w:r w:rsidRPr="0095276B">
        <w:t>L</w:t>
      </w:r>
      <w:r w:rsidR="006455E5">
        <w:t>’</w:t>
      </w:r>
      <w:r w:rsidRPr="0095276B">
        <w:t>agent se retrancha</w:t>
      </w:r>
      <w:r w:rsidR="006455E5">
        <w:t xml:space="preserve">, </w:t>
      </w:r>
      <w:r w:rsidRPr="0095276B">
        <w:t>d</w:t>
      </w:r>
      <w:r w:rsidR="006455E5">
        <w:t>’</w:t>
      </w:r>
      <w:r w:rsidRPr="0095276B">
        <w:t>un geste</w:t>
      </w:r>
      <w:r w:rsidR="006455E5">
        <w:t xml:space="preserve">, </w:t>
      </w:r>
      <w:r w:rsidRPr="0095276B">
        <w:t>derrière les décrets de la Providence</w:t>
      </w:r>
      <w:r w:rsidR="006455E5">
        <w:t>.</w:t>
      </w:r>
    </w:p>
    <w:p w14:paraId="01B0B338" w14:textId="2D9EC09A" w:rsidR="002666CE" w:rsidRDefault="006455E5" w:rsidP="002666CE">
      <w:r>
        <w:t>« </w:t>
      </w:r>
      <w:r w:rsidR="009D4A85" w:rsidRPr="0095276B">
        <w:t>Si vous préférez que je vous soumette les plans de la p</w:t>
      </w:r>
      <w:r w:rsidR="009D4A85" w:rsidRPr="0095276B">
        <w:t>e</w:t>
      </w:r>
      <w:r w:rsidR="009D4A85" w:rsidRPr="0095276B">
        <w:t xml:space="preserve">tite fabrique Le </w:t>
      </w:r>
      <w:proofErr w:type="spellStart"/>
      <w:r w:rsidR="009D4A85" w:rsidRPr="0095276B">
        <w:t>Pleynier</w:t>
      </w:r>
      <w:proofErr w:type="spellEnd"/>
      <w:r>
        <w:t xml:space="preserve">, </w:t>
      </w:r>
      <w:r w:rsidR="009D4A85" w:rsidRPr="0095276B">
        <w:t>dans l</w:t>
      </w:r>
      <w:r>
        <w:t>’</w:t>
      </w:r>
      <w:r w:rsidR="009D4A85" w:rsidRPr="0095276B">
        <w:t>impasse</w:t>
      </w:r>
      <w:r>
        <w:t> ? »</w:t>
      </w:r>
    </w:p>
    <w:p w14:paraId="18845EF3" w14:textId="77777777" w:rsidR="006455E5" w:rsidRDefault="009D4A85" w:rsidP="002666CE">
      <w:r w:rsidRPr="0095276B">
        <w:t>Sans relever la tête</w:t>
      </w:r>
      <w:r w:rsidR="006455E5">
        <w:t xml:space="preserve">, </w:t>
      </w:r>
      <w:r w:rsidRPr="0095276B">
        <w:t>Joseph eut un mouvement des doigts qui envoya cette proposition en rejoindre bien d</w:t>
      </w:r>
      <w:r w:rsidR="006455E5">
        <w:t>’</w:t>
      </w:r>
      <w:r w:rsidRPr="0095276B">
        <w:t>autres</w:t>
      </w:r>
      <w:r w:rsidR="006455E5">
        <w:t xml:space="preserve">, </w:t>
      </w:r>
      <w:r w:rsidRPr="0095276B">
        <w:t>derrière les cartonniers</w:t>
      </w:r>
      <w:r w:rsidR="006455E5">
        <w:t xml:space="preserve">. </w:t>
      </w:r>
      <w:r w:rsidRPr="0095276B">
        <w:t>L</w:t>
      </w:r>
      <w:r w:rsidR="006455E5">
        <w:t>’</w:t>
      </w:r>
      <w:r w:rsidRPr="0095276B">
        <w:t>agent s</w:t>
      </w:r>
      <w:r w:rsidR="006455E5">
        <w:t>’</w:t>
      </w:r>
      <w:r w:rsidRPr="0095276B">
        <w:t>inclina</w:t>
      </w:r>
      <w:r w:rsidR="006455E5">
        <w:t xml:space="preserve"> ; </w:t>
      </w:r>
      <w:r w:rsidRPr="0095276B">
        <w:t>son heure allait venir</w:t>
      </w:r>
      <w:r w:rsidR="006455E5">
        <w:t xml:space="preserve"> ; </w:t>
      </w:r>
      <w:r w:rsidRPr="0095276B">
        <w:t>il a</w:t>
      </w:r>
      <w:r w:rsidRPr="0095276B">
        <w:t>t</w:t>
      </w:r>
      <w:r w:rsidRPr="0095276B">
        <w:t>tendait patiemment la question inévitable qui les amènerait sur son terrain</w:t>
      </w:r>
      <w:r w:rsidR="006455E5">
        <w:t xml:space="preserve">. </w:t>
      </w:r>
      <w:r w:rsidRPr="0095276B">
        <w:t>Aussi bien ses deux adversaires n</w:t>
      </w:r>
      <w:r w:rsidR="006455E5">
        <w:t>’</w:t>
      </w:r>
      <w:r w:rsidRPr="0095276B">
        <w:t>étaient pas d</w:t>
      </w:r>
      <w:r w:rsidR="006455E5">
        <w:t>’</w:t>
      </w:r>
      <w:r w:rsidRPr="0095276B">
        <w:t>h</w:t>
      </w:r>
      <w:r w:rsidRPr="0095276B">
        <w:t>u</w:t>
      </w:r>
      <w:r w:rsidRPr="0095276B">
        <w:t>meur à le faire languir</w:t>
      </w:r>
      <w:r w:rsidR="006455E5">
        <w:t> :</w:t>
      </w:r>
    </w:p>
    <w:p w14:paraId="6094E0F1" w14:textId="77777777" w:rsidR="006455E5" w:rsidRDefault="006455E5" w:rsidP="002666CE">
      <w:r>
        <w:t>« </w:t>
      </w:r>
      <w:r w:rsidR="009D4A85" w:rsidRPr="0095276B">
        <w:t>Quel prix</w:t>
      </w:r>
      <w:r>
        <w:t> ? »</w:t>
      </w:r>
      <w:r w:rsidR="009D4A85" w:rsidRPr="0095276B">
        <w:t xml:space="preserve"> aboya Wilhelm</w:t>
      </w:r>
      <w:r>
        <w:t>.</w:t>
      </w:r>
    </w:p>
    <w:p w14:paraId="1F51E350" w14:textId="77777777" w:rsidR="006455E5" w:rsidRDefault="006455E5" w:rsidP="002666CE">
      <w:r>
        <w:t>« </w:t>
      </w:r>
      <w:r w:rsidR="009D4A85" w:rsidRPr="0095276B">
        <w:t>Quel prix</w:t>
      </w:r>
      <w:r>
        <w:t xml:space="preserve"> ? </w:t>
      </w:r>
      <w:r w:rsidR="009D4A85" w:rsidRPr="0095276B">
        <w:t>Mon Dieu</w:t>
      </w:r>
      <w:r>
        <w:t xml:space="preserve">, </w:t>
      </w:r>
      <w:r w:rsidR="009D4A85" w:rsidRPr="0095276B">
        <w:t>il faudrait que j</w:t>
      </w:r>
      <w:r>
        <w:t>’</w:t>
      </w:r>
      <w:r w:rsidR="009D4A85" w:rsidRPr="0095276B">
        <w:t>en réfère au pr</w:t>
      </w:r>
      <w:r w:rsidR="009D4A85" w:rsidRPr="0095276B">
        <w:t>o</w:t>
      </w:r>
      <w:r w:rsidR="009D4A85" w:rsidRPr="0095276B">
        <w:t>priétaire</w:t>
      </w:r>
      <w:r>
        <w:t>.</w:t>
      </w:r>
    </w:p>
    <w:p w14:paraId="079CD97B" w14:textId="77777777" w:rsidR="006455E5" w:rsidRDefault="006455E5" w:rsidP="002666CE">
      <w:r>
        <w:t>— </w:t>
      </w:r>
      <w:r w:rsidR="009D4A85" w:rsidRPr="0095276B">
        <w:t>Que vous en référiez</w:t>
      </w:r>
      <w:r>
        <w:t xml:space="preserve"> ? </w:t>
      </w:r>
      <w:r w:rsidR="009D4A85" w:rsidRPr="0095276B">
        <w:t>Ah</w:t>
      </w:r>
      <w:r>
        <w:t xml:space="preserve"> ? </w:t>
      </w:r>
      <w:r w:rsidR="009D4A85" w:rsidRPr="0095276B">
        <w:t>Vous vous chargez de louer un local et vous ne vous seriez pas enquis du prix qu</w:t>
      </w:r>
      <w:r>
        <w:t>’</w:t>
      </w:r>
      <w:r w:rsidR="009D4A85" w:rsidRPr="0095276B">
        <w:t>on en d</w:t>
      </w:r>
      <w:r w:rsidR="009D4A85" w:rsidRPr="0095276B">
        <w:t>e</w:t>
      </w:r>
      <w:r w:rsidR="009D4A85" w:rsidRPr="0095276B">
        <w:t>mande</w:t>
      </w:r>
      <w:r>
        <w:t> ?</w:t>
      </w:r>
    </w:p>
    <w:p w14:paraId="3F73CC77" w14:textId="77777777" w:rsidR="006455E5" w:rsidRDefault="006455E5" w:rsidP="002666CE">
      <w:r>
        <w:lastRenderedPageBreak/>
        <w:t>— </w:t>
      </w:r>
      <w:r w:rsidR="009D4A85" w:rsidRPr="0095276B">
        <w:t>Permettez</w:t>
      </w:r>
      <w:r>
        <w:t xml:space="preserve">, </w:t>
      </w:r>
      <w:r w:rsidR="009D4A85" w:rsidRPr="0095276B">
        <w:t>Messieurs</w:t>
      </w:r>
      <w:r>
        <w:t xml:space="preserve">, </w:t>
      </w:r>
      <w:r w:rsidR="009D4A85" w:rsidRPr="0095276B">
        <w:t>je ne dis pas ça</w:t>
      </w:r>
      <w:r>
        <w:t xml:space="preserve">. </w:t>
      </w:r>
      <w:r w:rsidR="009D4A85" w:rsidRPr="0095276B">
        <w:t>Mais il ne faut pas croire que les affaires se présentent toujours avec cette simplic</w:t>
      </w:r>
      <w:r w:rsidR="009D4A85" w:rsidRPr="0095276B">
        <w:t>i</w:t>
      </w:r>
      <w:r w:rsidR="009D4A85" w:rsidRPr="0095276B">
        <w:t>té</w:t>
      </w:r>
      <w:r>
        <w:t>.</w:t>
      </w:r>
    </w:p>
    <w:p w14:paraId="089EED3B" w14:textId="54F814DA" w:rsidR="006455E5" w:rsidRDefault="006455E5" w:rsidP="002666CE">
      <w:r>
        <w:t>— </w:t>
      </w:r>
      <w:r w:rsidR="009D4A85" w:rsidRPr="0095276B">
        <w:t>Toujours</w:t>
      </w:r>
      <w:r>
        <w:t xml:space="preserve">, </w:t>
      </w:r>
      <w:r w:rsidR="009D4A85" w:rsidRPr="0095276B">
        <w:t xml:space="preserve">Monsieur </w:t>
      </w:r>
      <w:proofErr w:type="spellStart"/>
      <w:r w:rsidR="009D4A85" w:rsidRPr="0095276B">
        <w:t>Gabard</w:t>
      </w:r>
      <w:proofErr w:type="spellEnd"/>
      <w:r>
        <w:t> ! »</w:t>
      </w:r>
      <w:r w:rsidR="009D4A85" w:rsidRPr="0095276B">
        <w:t xml:space="preserve"> affirma Joseph</w:t>
      </w:r>
      <w:r>
        <w:t xml:space="preserve">, </w:t>
      </w:r>
      <w:r w:rsidR="009D4A85" w:rsidRPr="0095276B">
        <w:t>en le r</w:t>
      </w:r>
      <w:r w:rsidR="009D4A85" w:rsidRPr="0095276B">
        <w:t>e</w:t>
      </w:r>
      <w:r w:rsidR="009D4A85" w:rsidRPr="0095276B">
        <w:t>gardant par-dessus ses lunettes</w:t>
      </w:r>
      <w:r>
        <w:t>. M. </w:t>
      </w:r>
      <w:proofErr w:type="spellStart"/>
      <w:r w:rsidR="009D4A85" w:rsidRPr="0095276B">
        <w:t>Gabard</w:t>
      </w:r>
      <w:proofErr w:type="spellEnd"/>
      <w:r w:rsidR="009D4A85" w:rsidRPr="0095276B">
        <w:t xml:space="preserve"> eut un sourire figé</w:t>
      </w:r>
      <w:r>
        <w:t> :</w:t>
      </w:r>
    </w:p>
    <w:p w14:paraId="0FAD856D" w14:textId="77777777" w:rsidR="006455E5" w:rsidRDefault="006455E5" w:rsidP="002666CE">
      <w:pPr>
        <w:rPr>
          <w:rFonts w:eastAsia="Georgia" w:cs="Georgia"/>
        </w:rPr>
      </w:pPr>
      <w:r>
        <w:t>« </w:t>
      </w:r>
      <w:r w:rsidR="009D4A85" w:rsidRPr="0095276B">
        <w:t>Assurément</w:t>
      </w:r>
      <w:r>
        <w:t xml:space="preserve">. </w:t>
      </w:r>
      <w:r w:rsidR="009D4A85" w:rsidRPr="0095276B">
        <w:t>Nous autres</w:t>
      </w:r>
      <w:r>
        <w:t xml:space="preserve">, </w:t>
      </w:r>
      <w:r w:rsidR="009D4A85" w:rsidRPr="0095276B">
        <w:t>agents d</w:t>
      </w:r>
      <w:r>
        <w:t>’</w:t>
      </w:r>
      <w:r w:rsidR="009D4A85" w:rsidRPr="0095276B">
        <w:t>affaires</w:t>
      </w:r>
      <w:r>
        <w:t xml:space="preserve">, </w:t>
      </w:r>
      <w:r w:rsidR="009D4A85" w:rsidRPr="0095276B">
        <w:t>nous ne d</w:t>
      </w:r>
      <w:r w:rsidR="009D4A85" w:rsidRPr="0095276B">
        <w:t>e</w:t>
      </w:r>
      <w:r w:rsidR="009D4A85" w:rsidRPr="0095276B">
        <w:t>manderions pas mieux</w:t>
      </w:r>
      <w:r>
        <w:t xml:space="preserve">. </w:t>
      </w:r>
      <w:r w:rsidR="009D4A85" w:rsidRPr="0095276B">
        <w:t>Quel est notre intérêt</w:t>
      </w:r>
      <w:r>
        <w:t xml:space="preserve"> ? </w:t>
      </w:r>
      <w:r w:rsidR="009D4A85" w:rsidRPr="0095276B">
        <w:t>C</w:t>
      </w:r>
      <w:r>
        <w:t>’</w:t>
      </w:r>
      <w:r w:rsidR="009D4A85" w:rsidRPr="0095276B">
        <w:t>est de</w:t>
      </w:r>
      <w:r>
        <w:rPr>
          <w:rFonts w:eastAsia="Georgia" w:cs="Georgia"/>
        </w:rPr>
        <w:t>…</w:t>
      </w:r>
    </w:p>
    <w:p w14:paraId="63C738E8" w14:textId="53FF996B" w:rsidR="002666CE" w:rsidRDefault="006455E5" w:rsidP="002666CE">
      <w:r>
        <w:rPr>
          <w:rFonts w:eastAsia="Georgia"/>
        </w:rPr>
        <w:t>— </w:t>
      </w:r>
      <w:r w:rsidR="009D4A85" w:rsidRPr="0095276B">
        <w:t>Pardon</w:t>
      </w:r>
      <w:r>
        <w:t xml:space="preserve">, </w:t>
      </w:r>
      <w:r w:rsidR="009D4A85" w:rsidRPr="0095276B">
        <w:t>fit la voix la plus douce de Joseph Simler</w:t>
      </w:r>
      <w:r>
        <w:t>. « </w:t>
      </w:r>
      <w:r w:rsidR="009D4A85" w:rsidRPr="0095276B">
        <w:t>N</w:t>
      </w:r>
      <w:r w:rsidR="009D4A85" w:rsidRPr="0095276B">
        <w:t>o</w:t>
      </w:r>
      <w:r w:rsidR="009D4A85" w:rsidRPr="0095276B">
        <w:t>tre intérêt</w:t>
      </w:r>
      <w:r>
        <w:t xml:space="preserve">, </w:t>
      </w:r>
      <w:r w:rsidR="009D4A85" w:rsidRPr="0095276B">
        <w:t>à nous</w:t>
      </w:r>
      <w:r>
        <w:t xml:space="preserve">, </w:t>
      </w:r>
      <w:r w:rsidR="009D4A85" w:rsidRPr="0095276B">
        <w:t>est d</w:t>
      </w:r>
      <w:r>
        <w:t>’</w:t>
      </w:r>
      <w:r w:rsidR="009D4A85" w:rsidRPr="0095276B">
        <w:t>aller le plus vite possible</w:t>
      </w:r>
      <w:r>
        <w:t xml:space="preserve">. </w:t>
      </w:r>
      <w:r w:rsidR="009D4A85" w:rsidRPr="0095276B">
        <w:t>Par cons</w:t>
      </w:r>
      <w:r w:rsidR="009D4A85" w:rsidRPr="0095276B">
        <w:t>é</w:t>
      </w:r>
      <w:r w:rsidR="009D4A85" w:rsidRPr="0095276B">
        <w:t>quent</w:t>
      </w:r>
      <w:r>
        <w:t xml:space="preserve">, </w:t>
      </w:r>
      <w:r w:rsidR="009D4A85" w:rsidRPr="0095276B">
        <w:t>Monsieur</w:t>
      </w:r>
      <w:r>
        <w:t xml:space="preserve">, </w:t>
      </w:r>
      <w:r w:rsidR="009D4A85" w:rsidRPr="0095276B">
        <w:t>si c</w:t>
      </w:r>
      <w:r>
        <w:t>’</w:t>
      </w:r>
      <w:r w:rsidR="009D4A85" w:rsidRPr="0095276B">
        <w:t>était un effet de votre bonté</w:t>
      </w:r>
      <w:r>
        <w:rPr>
          <w:rFonts w:eastAsia="Georgia" w:cs="Georgia"/>
        </w:rPr>
        <w:t>… ? »</w:t>
      </w:r>
    </w:p>
    <w:p w14:paraId="69889AC3" w14:textId="77777777" w:rsidR="006455E5" w:rsidRDefault="009D4A85" w:rsidP="002666CE">
      <w:proofErr w:type="spellStart"/>
      <w:r w:rsidRPr="0095276B">
        <w:t>Gabard</w:t>
      </w:r>
      <w:proofErr w:type="spellEnd"/>
      <w:r w:rsidRPr="0095276B">
        <w:t xml:space="preserve"> poussa un soupir de condoléance</w:t>
      </w:r>
      <w:r w:rsidR="006455E5">
        <w:t> :</w:t>
      </w:r>
    </w:p>
    <w:p w14:paraId="23C11459" w14:textId="0EE45B20" w:rsidR="002666CE" w:rsidRDefault="006455E5" w:rsidP="002666CE">
      <w:r>
        <w:t>« </w:t>
      </w:r>
      <w:r w:rsidR="009D4A85" w:rsidRPr="0095276B">
        <w:t>Assurément</w:t>
      </w:r>
      <w:r>
        <w:t xml:space="preserve">, </w:t>
      </w:r>
      <w:r w:rsidR="009D4A85" w:rsidRPr="0095276B">
        <w:t>assurément</w:t>
      </w:r>
      <w:r>
        <w:t xml:space="preserve">. </w:t>
      </w:r>
      <w:r w:rsidR="009D4A85" w:rsidRPr="0095276B">
        <w:t>Allons droit au fait</w:t>
      </w:r>
      <w:r>
        <w:t xml:space="preserve">. </w:t>
      </w:r>
      <w:r w:rsidR="009D4A85" w:rsidRPr="0095276B">
        <w:t>La fabrique que vous venez de visiter appartenait au grand-père des pr</w:t>
      </w:r>
      <w:r w:rsidR="009D4A85" w:rsidRPr="0095276B">
        <w:t>o</w:t>
      </w:r>
      <w:r w:rsidR="009D4A85" w:rsidRPr="0095276B">
        <w:t>priétaires actuels</w:t>
      </w:r>
      <w:r>
        <w:t xml:space="preserve">. </w:t>
      </w:r>
      <w:r w:rsidR="009D4A85" w:rsidRPr="0095276B">
        <w:t>Il la tenait lui-même</w:t>
      </w:r>
      <w:r>
        <w:t xml:space="preserve">, </w:t>
      </w:r>
      <w:r>
        <w:rPr>
          <w:rFonts w:eastAsia="Georgia" w:cs="Georgia"/>
        </w:rPr>
        <w:t xml:space="preserve">– </w:t>
      </w:r>
      <w:r w:rsidR="009D4A85" w:rsidRPr="0095276B">
        <w:t>mais cela importe peu</w:t>
      </w:r>
      <w:r>
        <w:t xml:space="preserve">, </w:t>
      </w:r>
      <w:r w:rsidR="009D4A85" w:rsidRPr="0095276B">
        <w:t>je crois</w:t>
      </w:r>
      <w:r>
        <w:rPr>
          <w:rFonts w:eastAsia="Georgia" w:cs="Georgia"/>
        </w:rPr>
        <w:t>… »</w:t>
      </w:r>
    </w:p>
    <w:p w14:paraId="56D738CF" w14:textId="77777777" w:rsidR="006455E5" w:rsidRDefault="009D4A85" w:rsidP="002666CE">
      <w:r w:rsidRPr="0095276B">
        <w:t>Il se plongea gracieusement dans son dossier</w:t>
      </w:r>
      <w:r w:rsidR="006455E5">
        <w:t> :</w:t>
      </w:r>
    </w:p>
    <w:p w14:paraId="5A6AF549" w14:textId="77777777" w:rsidR="006455E5" w:rsidRDefault="006455E5" w:rsidP="002666CE">
      <w:r>
        <w:t>« </w:t>
      </w:r>
      <w:r w:rsidR="009D4A85" w:rsidRPr="0095276B">
        <w:t>Nous disons donc</w:t>
      </w:r>
      <w:r>
        <w:rPr>
          <w:rFonts w:eastAsia="Georgia" w:cs="Georgia"/>
        </w:rPr>
        <w:t xml:space="preserve">… </w:t>
      </w:r>
      <w:r w:rsidR="009D4A85" w:rsidRPr="0095276B">
        <w:t>c</w:t>
      </w:r>
      <w:r>
        <w:t>’</w:t>
      </w:r>
      <w:r w:rsidR="009D4A85" w:rsidRPr="0095276B">
        <w:t>est ça</w:t>
      </w:r>
      <w:r>
        <w:rPr>
          <w:rFonts w:eastAsia="Georgia" w:cs="Georgia"/>
        </w:rPr>
        <w:t xml:space="preserve">… </w:t>
      </w:r>
      <w:r w:rsidR="009D4A85" w:rsidRPr="0095276B">
        <w:t>j</w:t>
      </w:r>
      <w:r>
        <w:t>’</w:t>
      </w:r>
      <w:r w:rsidR="009D4A85" w:rsidRPr="0095276B">
        <w:t>arrive à</w:t>
      </w:r>
      <w:r>
        <w:t xml:space="preserve">, </w:t>
      </w:r>
      <w:r w:rsidR="009D4A85" w:rsidRPr="0095276B">
        <w:t>à</w:t>
      </w:r>
      <w:r>
        <w:t xml:space="preserve">, </w:t>
      </w:r>
      <w:r w:rsidR="009D4A85" w:rsidRPr="0095276B">
        <w:t>à</w:t>
      </w:r>
      <w:r>
        <w:rPr>
          <w:rFonts w:eastAsia="Georgia" w:cs="Georgia"/>
        </w:rPr>
        <w:t xml:space="preserve">… </w:t>
      </w:r>
      <w:r w:rsidR="009D4A85" w:rsidRPr="0095276B">
        <w:t>mil huit cent trente-six</w:t>
      </w:r>
      <w:r>
        <w:t>.</w:t>
      </w:r>
    </w:p>
    <w:p w14:paraId="52AA18F8" w14:textId="19AB4461" w:rsidR="002666CE" w:rsidRDefault="006455E5" w:rsidP="002666CE">
      <w:r>
        <w:t>— </w:t>
      </w:r>
      <w:r w:rsidR="009D4A85" w:rsidRPr="0095276B">
        <w:t>Mil huit cent trente-six</w:t>
      </w:r>
      <w:r>
        <w:t> ? »</w:t>
      </w:r>
    </w:p>
    <w:p w14:paraId="39D2E2E3" w14:textId="77777777" w:rsidR="006455E5" w:rsidRDefault="009D4A85" w:rsidP="002666CE">
      <w:r w:rsidRPr="0095276B">
        <w:t>Joseph essaya trop tard d</w:t>
      </w:r>
      <w:r w:rsidR="006455E5">
        <w:t>’</w:t>
      </w:r>
      <w:r w:rsidRPr="0095276B">
        <w:t>étouffer la sortie intempestive de son frère</w:t>
      </w:r>
      <w:r w:rsidR="006455E5">
        <w:t xml:space="preserve">. </w:t>
      </w:r>
      <w:r w:rsidRPr="0095276B">
        <w:t>Elle fournissait déjà à l</w:t>
      </w:r>
      <w:r w:rsidR="006455E5">
        <w:t>’</w:t>
      </w:r>
      <w:r w:rsidRPr="0095276B">
        <w:t>agent le prétexte de la digre</w:t>
      </w:r>
      <w:r w:rsidRPr="0095276B">
        <w:t>s</w:t>
      </w:r>
      <w:r w:rsidRPr="0095276B">
        <w:t>sion souhaitée</w:t>
      </w:r>
      <w:r w:rsidR="006455E5">
        <w:t> :</w:t>
      </w:r>
    </w:p>
    <w:p w14:paraId="36C5C620" w14:textId="5450C643" w:rsidR="002666CE" w:rsidRDefault="006455E5" w:rsidP="002666CE">
      <w:r>
        <w:t>« </w:t>
      </w:r>
      <w:r w:rsidR="009D4A85" w:rsidRPr="0095276B">
        <w:t>Quand je dis 1836</w:t>
      </w:r>
      <w:r>
        <w:rPr>
          <w:rFonts w:eastAsia="Georgia" w:cs="Georgia"/>
        </w:rPr>
        <w:t xml:space="preserve">… </w:t>
      </w:r>
      <w:r w:rsidR="009D4A85" w:rsidRPr="0095276B">
        <w:t xml:space="preserve">elle date </w:t>
      </w:r>
      <w:r w:rsidR="009D4A85" w:rsidRPr="0095276B">
        <w:rPr>
          <w:i/>
          <w:iCs/>
        </w:rPr>
        <w:t>effectivement</w:t>
      </w:r>
      <w:r w:rsidR="009D4A85" w:rsidRPr="0095276B">
        <w:t xml:space="preserve"> de mil huit cent sept</w:t>
      </w:r>
      <w:r>
        <w:t xml:space="preserve">, </w:t>
      </w:r>
      <w:r w:rsidR="009D4A85" w:rsidRPr="0095276B">
        <w:t>ayant été fondée par monsieur Poncet l</w:t>
      </w:r>
      <w:r>
        <w:t>’</w:t>
      </w:r>
      <w:r w:rsidR="009D4A85" w:rsidRPr="0095276B">
        <w:t>arrière-grand-père</w:t>
      </w:r>
      <w:r>
        <w:t xml:space="preserve">, </w:t>
      </w:r>
      <w:r w:rsidR="009D4A85" w:rsidRPr="0095276B">
        <w:t>pendant la durée du Blocus Continental</w:t>
      </w:r>
      <w:r>
        <w:t xml:space="preserve">. </w:t>
      </w:r>
      <w:r w:rsidR="009D4A85" w:rsidRPr="0095276B">
        <w:t xml:space="preserve">Il y fit de </w:t>
      </w:r>
      <w:r w:rsidR="009D4A85" w:rsidRPr="0095276B">
        <w:lastRenderedPageBreak/>
        <w:t>bonnes affaires</w:t>
      </w:r>
      <w:r>
        <w:t xml:space="preserve">, </w:t>
      </w:r>
      <w:r>
        <w:rPr>
          <w:rFonts w:eastAsia="Georgia" w:cs="Georgia"/>
        </w:rPr>
        <w:t xml:space="preserve">– </w:t>
      </w:r>
      <w:r w:rsidR="009D4A85" w:rsidRPr="0095276B">
        <w:t>c</w:t>
      </w:r>
      <w:r>
        <w:t>’</w:t>
      </w:r>
      <w:r w:rsidR="009D4A85" w:rsidRPr="0095276B">
        <w:t>est un local qui porte chance</w:t>
      </w:r>
      <w:r>
        <w:t xml:space="preserve">, </w:t>
      </w:r>
      <w:r w:rsidR="009D4A85" w:rsidRPr="0095276B">
        <w:t>Messieurs</w:t>
      </w:r>
      <w:r>
        <w:t xml:space="preserve"> ! </w:t>
      </w:r>
      <w:r w:rsidR="009D4A85" w:rsidRPr="0095276B">
        <w:t>Mais étant mort assez rapidement</w:t>
      </w:r>
      <w:r>
        <w:rPr>
          <w:rFonts w:eastAsia="Georgia" w:cs="Georgia"/>
        </w:rPr>
        <w:t>… »</w:t>
      </w:r>
    </w:p>
    <w:p w14:paraId="272FC69C" w14:textId="77777777" w:rsidR="006455E5" w:rsidRDefault="009D4A85" w:rsidP="002666CE">
      <w:r w:rsidRPr="0095276B">
        <w:t>Joseph se redressa et abandonna le double décimètre</w:t>
      </w:r>
      <w:r w:rsidR="006455E5">
        <w:t> :</w:t>
      </w:r>
    </w:p>
    <w:p w14:paraId="1ADE038B" w14:textId="77777777" w:rsidR="006455E5" w:rsidRDefault="006455E5" w:rsidP="002666CE">
      <w:r>
        <w:t>« </w:t>
      </w:r>
      <w:r w:rsidR="009D4A85" w:rsidRPr="0095276B">
        <w:t>Monsieur</w:t>
      </w:r>
      <w:r>
        <w:t xml:space="preserve">, </w:t>
      </w:r>
      <w:r w:rsidR="009D4A85" w:rsidRPr="0095276B">
        <w:t>mon frère vous a posé une question</w:t>
      </w:r>
      <w:r>
        <w:t xml:space="preserve">. </w:t>
      </w:r>
      <w:r w:rsidR="009D4A85" w:rsidRPr="0095276B">
        <w:t>Nous ne sommes plus tout à fait des enfants</w:t>
      </w:r>
      <w:r>
        <w:t xml:space="preserve">. </w:t>
      </w:r>
      <w:r w:rsidR="009D4A85" w:rsidRPr="0095276B">
        <w:t>Je ne sais pas ce que vaut votre temps</w:t>
      </w:r>
      <w:r>
        <w:t xml:space="preserve">, </w:t>
      </w:r>
      <w:r w:rsidR="009D4A85" w:rsidRPr="0095276B">
        <w:t>mais le nôtre est d</w:t>
      </w:r>
      <w:r>
        <w:t>’</w:t>
      </w:r>
      <w:r w:rsidR="009D4A85" w:rsidRPr="0095276B">
        <w:t>un prix hors de comparaison avec l</w:t>
      </w:r>
      <w:r>
        <w:t>’</w:t>
      </w:r>
      <w:r w:rsidR="009D4A85" w:rsidRPr="0095276B">
        <w:t>intérêt des histoires que vous nous racontez là</w:t>
      </w:r>
      <w:r>
        <w:t xml:space="preserve">. </w:t>
      </w:r>
      <w:r w:rsidR="009D4A85" w:rsidRPr="0095276B">
        <w:t xml:space="preserve">Monsieur </w:t>
      </w:r>
      <w:proofErr w:type="spellStart"/>
      <w:r w:rsidR="009D4A85" w:rsidRPr="0095276B">
        <w:t>Gabard</w:t>
      </w:r>
      <w:proofErr w:type="spellEnd"/>
      <w:r>
        <w:t xml:space="preserve">, </w:t>
      </w:r>
      <w:r w:rsidR="009D4A85" w:rsidRPr="0095276B">
        <w:t>quel prix le propriétaire vous a-t-il chargé de louer la fabrique que nous venons de visiter</w:t>
      </w:r>
      <w:r>
        <w:t> ?</w:t>
      </w:r>
    </w:p>
    <w:p w14:paraId="3B79F56D" w14:textId="6EE323B7" w:rsidR="002666CE" w:rsidRDefault="006455E5" w:rsidP="002666CE">
      <w:r>
        <w:t>— </w:t>
      </w:r>
      <w:r w:rsidR="009D4A85" w:rsidRPr="0095276B">
        <w:t>Hé</w:t>
      </w:r>
      <w:r>
        <w:t xml:space="preserve">, </w:t>
      </w:r>
      <w:r w:rsidR="009D4A85" w:rsidRPr="0095276B">
        <w:t>Messieurs</w:t>
      </w:r>
      <w:r>
        <w:t xml:space="preserve">, </w:t>
      </w:r>
      <w:r w:rsidR="009D4A85" w:rsidRPr="0095276B">
        <w:t>le propriétaire</w:t>
      </w:r>
      <w:r>
        <w:t xml:space="preserve">, </w:t>
      </w:r>
      <w:r w:rsidR="009D4A85" w:rsidRPr="0095276B">
        <w:t>où est-il</w:t>
      </w:r>
      <w:r>
        <w:t xml:space="preserve"> ? </w:t>
      </w:r>
      <w:r w:rsidR="009D4A85" w:rsidRPr="0095276B">
        <w:t>Qui est en droit de fixer un prix</w:t>
      </w:r>
      <w:r>
        <w:t xml:space="preserve"> ? </w:t>
      </w:r>
      <w:r w:rsidR="009D4A85" w:rsidRPr="0095276B">
        <w:t>Messieurs</w:t>
      </w:r>
      <w:r>
        <w:t xml:space="preserve">, </w:t>
      </w:r>
      <w:r w:rsidR="009D4A85" w:rsidRPr="0095276B">
        <w:t>ne vous emportez pas</w:t>
      </w:r>
      <w:r>
        <w:t xml:space="preserve">, </w:t>
      </w:r>
      <w:r w:rsidR="009D4A85" w:rsidRPr="0095276B">
        <w:t>mais pui</w:t>
      </w:r>
      <w:r w:rsidR="009D4A85" w:rsidRPr="0095276B">
        <w:t>s</w:t>
      </w:r>
      <w:r w:rsidR="009D4A85" w:rsidRPr="0095276B">
        <w:t>que vous n</w:t>
      </w:r>
      <w:r>
        <w:t>’</w:t>
      </w:r>
      <w:r w:rsidR="009D4A85" w:rsidRPr="0095276B">
        <w:t>êtes plus tout à fait neufs en affaires</w:t>
      </w:r>
      <w:r>
        <w:t xml:space="preserve">, </w:t>
      </w:r>
      <w:r w:rsidR="009D4A85" w:rsidRPr="0095276B">
        <w:t>vous aurez bien entendu parler de ce qu</w:t>
      </w:r>
      <w:r>
        <w:t>’</w:t>
      </w:r>
      <w:r w:rsidR="009D4A85" w:rsidRPr="0095276B">
        <w:t>on appelle la tutelle des mineurs</w:t>
      </w:r>
      <w:r>
        <w:t xml:space="preserve">, </w:t>
      </w:r>
      <w:r w:rsidR="009D4A85" w:rsidRPr="0095276B">
        <w:t>le curateur au ventre</w:t>
      </w:r>
      <w:r>
        <w:t xml:space="preserve">, </w:t>
      </w:r>
      <w:r w:rsidR="009D4A85" w:rsidRPr="0095276B">
        <w:t>le</w:t>
      </w:r>
      <w:r>
        <w:rPr>
          <w:rFonts w:eastAsia="Georgia" w:cs="Georgia"/>
        </w:rPr>
        <w:t xml:space="preserve">… </w:t>
      </w:r>
      <w:r w:rsidR="009D4A85" w:rsidRPr="0095276B">
        <w:t>Ah</w:t>
      </w:r>
      <w:r>
        <w:t xml:space="preserve"> ! </w:t>
      </w:r>
      <w:r w:rsidR="009D4A85" w:rsidRPr="0095276B">
        <w:t>Messieurs</w:t>
      </w:r>
      <w:r>
        <w:t xml:space="preserve">, </w:t>
      </w:r>
      <w:r w:rsidR="009D4A85" w:rsidRPr="0095276B">
        <w:t>je souhaiterais pouvoir répondre à votre question et vous dire</w:t>
      </w:r>
      <w:r>
        <w:t xml:space="preserve"> : </w:t>
      </w:r>
      <w:r w:rsidR="009D4A85" w:rsidRPr="0095276B">
        <w:rPr>
          <w:i/>
          <w:iCs/>
        </w:rPr>
        <w:t>c</w:t>
      </w:r>
      <w:r>
        <w:rPr>
          <w:i/>
          <w:iCs/>
        </w:rPr>
        <w:t>’</w:t>
      </w:r>
      <w:r w:rsidR="009D4A85" w:rsidRPr="0095276B">
        <w:rPr>
          <w:i/>
          <w:iCs/>
        </w:rPr>
        <w:t>est tant</w:t>
      </w:r>
      <w:r>
        <w:rPr>
          <w:i/>
          <w:iCs/>
        </w:rPr>
        <w:t xml:space="preserve">, </w:t>
      </w:r>
      <w:r w:rsidR="009D4A85" w:rsidRPr="0095276B">
        <w:rPr>
          <w:i/>
          <w:iCs/>
        </w:rPr>
        <w:t>voilà</w:t>
      </w:r>
      <w:r>
        <w:rPr>
          <w:i/>
          <w:iCs/>
        </w:rPr>
        <w:t xml:space="preserve"> ! </w:t>
      </w:r>
      <w:r w:rsidR="009D4A85" w:rsidRPr="0095276B">
        <w:t>Mais</w:t>
      </w:r>
      <w:r>
        <w:t xml:space="preserve">, </w:t>
      </w:r>
      <w:r w:rsidR="009D4A85" w:rsidRPr="0095276B">
        <w:t>mais</w:t>
      </w:r>
      <w:r>
        <w:t xml:space="preserve">, </w:t>
      </w:r>
      <w:r w:rsidR="009D4A85" w:rsidRPr="0095276B">
        <w:t>mais</w:t>
      </w:r>
      <w:r>
        <w:t xml:space="preserve">, </w:t>
      </w:r>
      <w:r w:rsidR="009D4A85" w:rsidRPr="0095276B">
        <w:t>ha</w:t>
      </w:r>
      <w:r>
        <w:t> ! »</w:t>
      </w:r>
    </w:p>
    <w:p w14:paraId="2D2E10ED" w14:textId="77777777" w:rsidR="006455E5" w:rsidRDefault="009D4A85" w:rsidP="002666CE">
      <w:r w:rsidRPr="0095276B">
        <w:t>Puis</w:t>
      </w:r>
      <w:r w:rsidR="006455E5">
        <w:t xml:space="preserve">, </w:t>
      </w:r>
      <w:r w:rsidRPr="0095276B">
        <w:t>profitant du léger désarroi qu</w:t>
      </w:r>
      <w:r w:rsidR="006455E5">
        <w:t>’</w:t>
      </w:r>
      <w:r w:rsidRPr="0095276B">
        <w:t>il avait jeté dans les rangs ennemis</w:t>
      </w:r>
      <w:r w:rsidR="006455E5">
        <w:t xml:space="preserve">, </w:t>
      </w:r>
      <w:r w:rsidRPr="0095276B">
        <w:t>il reprit</w:t>
      </w:r>
      <w:r w:rsidR="006455E5">
        <w:t xml:space="preserve">, </w:t>
      </w:r>
      <w:r w:rsidRPr="0095276B">
        <w:t>avec sa placidité molle</w:t>
      </w:r>
      <w:r w:rsidR="006455E5">
        <w:t> :</w:t>
      </w:r>
    </w:p>
    <w:p w14:paraId="75466195" w14:textId="523A99E0" w:rsidR="002666CE" w:rsidRDefault="006455E5" w:rsidP="002666CE">
      <w:r>
        <w:t>« </w:t>
      </w:r>
      <w:r w:rsidR="009D4A85" w:rsidRPr="0095276B">
        <w:t>En mil huit cent trente-six mourait monsieur Frédéric Poncet</w:t>
      </w:r>
      <w:r>
        <w:t xml:space="preserve">, </w:t>
      </w:r>
      <w:r w:rsidR="009D4A85" w:rsidRPr="0095276B">
        <w:t>fils lui-même de</w:t>
      </w:r>
      <w:r>
        <w:rPr>
          <w:rFonts w:eastAsia="Georgia" w:cs="Georgia"/>
        </w:rPr>
        <w:t xml:space="preserve">… </w:t>
      </w:r>
      <w:r w:rsidR="009D4A85" w:rsidRPr="0095276B">
        <w:t>mais passons</w:t>
      </w:r>
      <w:r>
        <w:t xml:space="preserve"> ; </w:t>
      </w:r>
      <w:r w:rsidR="009D4A85" w:rsidRPr="0095276B">
        <w:t>il laissait deux fils m</w:t>
      </w:r>
      <w:r w:rsidR="009D4A85" w:rsidRPr="0095276B">
        <w:t>a</w:t>
      </w:r>
      <w:r w:rsidR="009D4A85" w:rsidRPr="0095276B">
        <w:t>jeurs</w:t>
      </w:r>
      <w:r>
        <w:t xml:space="preserve">, </w:t>
      </w:r>
      <w:r w:rsidR="009D4A85" w:rsidRPr="0095276B">
        <w:t>qui se partagèrent ses biens meubles</w:t>
      </w:r>
      <w:r>
        <w:t xml:space="preserve">, </w:t>
      </w:r>
      <w:r w:rsidR="009D4A85" w:rsidRPr="0095276B">
        <w:t>et s</w:t>
      </w:r>
      <w:r>
        <w:t>’</w:t>
      </w:r>
      <w:r w:rsidR="009D4A85" w:rsidRPr="0095276B">
        <w:t>associèrent pour continuer l</w:t>
      </w:r>
      <w:r>
        <w:t>’</w:t>
      </w:r>
      <w:r w:rsidR="009D4A85" w:rsidRPr="0095276B">
        <w:t>exploitation de l</w:t>
      </w:r>
      <w:r>
        <w:t>’</w:t>
      </w:r>
      <w:r w:rsidR="009D4A85" w:rsidRPr="0095276B">
        <w:t>affaire</w:t>
      </w:r>
      <w:r>
        <w:t xml:space="preserve">. </w:t>
      </w:r>
      <w:r w:rsidR="009D4A85" w:rsidRPr="0095276B">
        <w:t>Je parle ici de me</w:t>
      </w:r>
      <w:r w:rsidR="009D4A85" w:rsidRPr="0095276B">
        <w:t>s</w:t>
      </w:r>
      <w:r w:rsidR="009D4A85" w:rsidRPr="0095276B">
        <w:t>sieurs Firmin et Alexis Poncet</w:t>
      </w:r>
      <w:r>
        <w:t xml:space="preserve">. </w:t>
      </w:r>
      <w:r w:rsidR="009D4A85" w:rsidRPr="0095276B">
        <w:t>Le onze de septembre mil huit cent cinquante-huit</w:t>
      </w:r>
      <w:r>
        <w:t xml:space="preserve">, </w:t>
      </w:r>
      <w:r w:rsidR="009D4A85" w:rsidRPr="0095276B">
        <w:t>monsieur Alexis décédait</w:t>
      </w:r>
      <w:r>
        <w:t xml:space="preserve">, </w:t>
      </w:r>
      <w:r w:rsidR="009D4A85" w:rsidRPr="0095276B">
        <w:t>laissant trois e</w:t>
      </w:r>
      <w:r w:rsidR="009D4A85" w:rsidRPr="0095276B">
        <w:t>n</w:t>
      </w:r>
      <w:r w:rsidR="009D4A85" w:rsidRPr="0095276B">
        <w:t>fants mineurs</w:t>
      </w:r>
      <w:r>
        <w:t xml:space="preserve">, </w:t>
      </w:r>
      <w:r w:rsidR="009D4A85" w:rsidRPr="0095276B">
        <w:t>dont deux filles</w:t>
      </w:r>
      <w:r>
        <w:t xml:space="preserve">, </w:t>
      </w:r>
      <w:r w:rsidR="009D4A85" w:rsidRPr="0095276B">
        <w:t>et demandant que son fils</w:t>
      </w:r>
      <w:r>
        <w:t xml:space="preserve">, </w:t>
      </w:r>
      <w:r w:rsidR="009D4A85" w:rsidRPr="0095276B">
        <w:t>le jeune Norbert-</w:t>
      </w:r>
      <w:proofErr w:type="spellStart"/>
      <w:r w:rsidR="009D4A85" w:rsidRPr="0095276B">
        <w:t>Elesban</w:t>
      </w:r>
      <w:proofErr w:type="spellEnd"/>
      <w:r>
        <w:t xml:space="preserve">, </w:t>
      </w:r>
      <w:r w:rsidR="009D4A85" w:rsidRPr="0095276B">
        <w:t>alors âgé de sept ans</w:t>
      </w:r>
      <w:r>
        <w:t xml:space="preserve">, </w:t>
      </w:r>
      <w:r w:rsidR="009D4A85" w:rsidRPr="0095276B">
        <w:t>lui succédât en temps voulu comme associé de son oncle</w:t>
      </w:r>
      <w:r>
        <w:t xml:space="preserve">, </w:t>
      </w:r>
      <w:r w:rsidR="009D4A85" w:rsidRPr="0095276B">
        <w:t>monsieur Firmin</w:t>
      </w:r>
      <w:r>
        <w:t xml:space="preserve">. </w:t>
      </w:r>
      <w:r w:rsidR="009D4A85" w:rsidRPr="0095276B">
        <w:t>Vous suivez</w:t>
      </w:r>
      <w:r>
        <w:t xml:space="preserve"> ? </w:t>
      </w:r>
      <w:r w:rsidR="009D4A85" w:rsidRPr="0095276B">
        <w:t>Mais le jeune Norbert-</w:t>
      </w:r>
      <w:proofErr w:type="spellStart"/>
      <w:r w:rsidR="009D4A85" w:rsidRPr="0095276B">
        <w:t>Elesban</w:t>
      </w:r>
      <w:proofErr w:type="spellEnd"/>
      <w:r w:rsidR="009D4A85" w:rsidRPr="0095276B">
        <w:t xml:space="preserve"> étant venu à déc</w:t>
      </w:r>
      <w:r w:rsidR="009D4A85" w:rsidRPr="0095276B">
        <w:t>é</w:t>
      </w:r>
      <w:r w:rsidR="009D4A85" w:rsidRPr="0095276B">
        <w:t>der lui-même</w:t>
      </w:r>
      <w:r>
        <w:t xml:space="preserve">, </w:t>
      </w:r>
      <w:r w:rsidR="009D4A85" w:rsidRPr="0095276B">
        <w:t>avant sa majorité</w:t>
      </w:r>
      <w:r>
        <w:t xml:space="preserve">, </w:t>
      </w:r>
      <w:r w:rsidR="009D4A85" w:rsidRPr="0095276B">
        <w:t>au cours d</w:t>
      </w:r>
      <w:r>
        <w:t>’</w:t>
      </w:r>
      <w:r w:rsidR="009D4A85" w:rsidRPr="0095276B">
        <w:t>un accident de r</w:t>
      </w:r>
      <w:r w:rsidR="009D4A85" w:rsidRPr="0095276B">
        <w:t>i</w:t>
      </w:r>
      <w:r w:rsidR="009D4A85" w:rsidRPr="0095276B">
        <w:t>vière qui lui coûta la vie en même temps qu</w:t>
      </w:r>
      <w:r>
        <w:t>’</w:t>
      </w:r>
      <w:r w:rsidR="009D4A85" w:rsidRPr="0095276B">
        <w:t xml:space="preserve">à sa </w:t>
      </w:r>
      <w:r w:rsidR="009D4A85" w:rsidRPr="0095276B">
        <w:lastRenderedPageBreak/>
        <w:t>mère</w:t>
      </w:r>
      <w:r>
        <w:t xml:space="preserve">, </w:t>
      </w:r>
      <w:r w:rsidR="009D4A85" w:rsidRPr="0095276B">
        <w:t>monsieur Firmin fut déclaré tuteur des deux filles survivantes</w:t>
      </w:r>
      <w:r>
        <w:t xml:space="preserve">. </w:t>
      </w:r>
      <w:r w:rsidR="009D4A85" w:rsidRPr="0095276B">
        <w:t>Six ans plus tard</w:t>
      </w:r>
      <w:r>
        <w:t xml:space="preserve">, </w:t>
      </w:r>
      <w:r w:rsidR="009D4A85" w:rsidRPr="0095276B">
        <w:t>monsieur Firmin</w:t>
      </w:r>
      <w:r>
        <w:t xml:space="preserve">, </w:t>
      </w:r>
      <w:r w:rsidR="009D4A85" w:rsidRPr="0095276B">
        <w:t>qui était sensiblement plus jeune que son aîné</w:t>
      </w:r>
      <w:r>
        <w:t xml:space="preserve">, </w:t>
      </w:r>
      <w:r w:rsidR="009D4A85" w:rsidRPr="0095276B">
        <w:t>monsieur Alexis</w:t>
      </w:r>
      <w:r>
        <w:t xml:space="preserve">, </w:t>
      </w:r>
      <w:r w:rsidR="009D4A85" w:rsidRPr="0095276B">
        <w:t>et qui était resté célibataire</w:t>
      </w:r>
      <w:r>
        <w:t xml:space="preserve">, </w:t>
      </w:r>
      <w:r w:rsidR="009D4A85" w:rsidRPr="0095276B">
        <w:t>s</w:t>
      </w:r>
      <w:r>
        <w:t>’</w:t>
      </w:r>
      <w:r w:rsidR="009D4A85" w:rsidRPr="0095276B">
        <w:t>éprenait de la seconde de ses pupilles</w:t>
      </w:r>
      <w:r>
        <w:t xml:space="preserve">, </w:t>
      </w:r>
      <w:r w:rsidR="009D4A85" w:rsidRPr="0095276B">
        <w:t>mademoiselle</w:t>
      </w:r>
      <w:r>
        <w:t xml:space="preserve">, </w:t>
      </w:r>
      <w:r w:rsidR="009D4A85" w:rsidRPr="0095276B">
        <w:t>mad</w:t>
      </w:r>
      <w:r w:rsidR="009D4A85" w:rsidRPr="0095276B">
        <w:t>e</w:t>
      </w:r>
      <w:r w:rsidR="009D4A85" w:rsidRPr="0095276B">
        <w:t>moiselle</w:t>
      </w:r>
      <w:r>
        <w:t xml:space="preserve">, </w:t>
      </w:r>
      <w:r w:rsidR="009D4A85" w:rsidRPr="0095276B">
        <w:t>mademoiselle</w:t>
      </w:r>
      <w:r>
        <w:t xml:space="preserve"> </w:t>
      </w:r>
      <w:r>
        <w:rPr>
          <w:rFonts w:eastAsia="Georgia" w:cs="Georgia"/>
        </w:rPr>
        <w:t xml:space="preserve">– </w:t>
      </w:r>
      <w:r w:rsidR="009D4A85" w:rsidRPr="0095276B">
        <w:t>heu</w:t>
      </w:r>
      <w:r>
        <w:t xml:space="preserve"> ! </w:t>
      </w:r>
      <w:r w:rsidR="009D4A85" w:rsidRPr="0095276B">
        <w:t>Élisabeth-Athénaïs-Juliette</w:t>
      </w:r>
      <w:r>
        <w:t xml:space="preserve">, </w:t>
      </w:r>
      <w:r w:rsidR="009D4A85" w:rsidRPr="0095276B">
        <w:t>et l</w:t>
      </w:r>
      <w:r>
        <w:t>’</w:t>
      </w:r>
      <w:r w:rsidR="009D4A85" w:rsidRPr="0095276B">
        <w:t>épousait</w:t>
      </w:r>
      <w:r>
        <w:t xml:space="preserve">, </w:t>
      </w:r>
      <w:r w:rsidR="009D4A85" w:rsidRPr="0095276B">
        <w:t>le dix-sept de mars mil huit cent soixante-neuf</w:t>
      </w:r>
      <w:r>
        <w:t xml:space="preserve">, </w:t>
      </w:r>
      <w:r w:rsidR="009D4A85" w:rsidRPr="0095276B">
        <w:t>étant âgé lui-même de quarante-six ans</w:t>
      </w:r>
      <w:r>
        <w:t xml:space="preserve">, </w:t>
      </w:r>
      <w:r w:rsidR="009D4A85" w:rsidRPr="0095276B">
        <w:t>et la demoiselle de dix-sept ans</w:t>
      </w:r>
      <w:r>
        <w:t xml:space="preserve">. </w:t>
      </w:r>
      <w:r w:rsidR="009D4A85" w:rsidRPr="0095276B">
        <w:t>Le malheur a voulu que monsieur Firmin Poncet abando</w:t>
      </w:r>
      <w:r w:rsidR="009D4A85" w:rsidRPr="0095276B">
        <w:t>n</w:t>
      </w:r>
      <w:r w:rsidR="009D4A85" w:rsidRPr="0095276B">
        <w:t>nât son foyer et la conduite de ses affaires pour obéir à son d</w:t>
      </w:r>
      <w:r w:rsidR="009D4A85" w:rsidRPr="0095276B">
        <w:t>e</w:t>
      </w:r>
      <w:r w:rsidR="009D4A85" w:rsidRPr="0095276B">
        <w:t>voir civique</w:t>
      </w:r>
      <w:r>
        <w:t xml:space="preserve">, </w:t>
      </w:r>
      <w:r w:rsidR="009D4A85" w:rsidRPr="0095276B">
        <w:t>fût désigné comme capitaine des mobiles du dépa</w:t>
      </w:r>
      <w:r w:rsidR="009D4A85" w:rsidRPr="0095276B">
        <w:t>r</w:t>
      </w:r>
      <w:r w:rsidR="009D4A85" w:rsidRPr="0095276B">
        <w:t>tement</w:t>
      </w:r>
      <w:r>
        <w:t xml:space="preserve">, </w:t>
      </w:r>
      <w:r w:rsidR="009D4A85" w:rsidRPr="0095276B">
        <w:t>et tué</w:t>
      </w:r>
      <w:r>
        <w:t xml:space="preserve">, </w:t>
      </w:r>
      <w:r w:rsidR="009D4A85" w:rsidRPr="0095276B">
        <w:t>dans les derniers jours de l</w:t>
      </w:r>
      <w:r>
        <w:t>’</w:t>
      </w:r>
      <w:r w:rsidR="009D4A85" w:rsidRPr="0095276B">
        <w:t>année septante</w:t>
      </w:r>
      <w:r>
        <w:t xml:space="preserve">, </w:t>
      </w:r>
      <w:r w:rsidR="009D4A85" w:rsidRPr="0095276B">
        <w:t>à la bataille d</w:t>
      </w:r>
      <w:r>
        <w:t>’</w:t>
      </w:r>
      <w:r w:rsidR="009D4A85" w:rsidRPr="0095276B">
        <w:t>Orléans</w:t>
      </w:r>
      <w:r>
        <w:t xml:space="preserve">, </w:t>
      </w:r>
      <w:r w:rsidR="009D4A85" w:rsidRPr="0095276B">
        <w:t>laissant sa malheureuse veuve enceinte de deux mois</w:t>
      </w:r>
      <w:r>
        <w:t xml:space="preserve">. </w:t>
      </w:r>
      <w:r w:rsidR="009D4A85" w:rsidRPr="0095276B">
        <w:t>Vous saisissez</w:t>
      </w:r>
      <w:r>
        <w:t xml:space="preserve"> ? </w:t>
      </w:r>
      <w:r w:rsidR="009D4A85" w:rsidRPr="0095276B">
        <w:t>Du reste</w:t>
      </w:r>
      <w:r>
        <w:t xml:space="preserve">, </w:t>
      </w:r>
      <w:r w:rsidR="009D4A85" w:rsidRPr="0095276B">
        <w:t>rien de plus clair</w:t>
      </w:r>
      <w:r>
        <w:t xml:space="preserve">. </w:t>
      </w:r>
      <w:r w:rsidR="009D4A85" w:rsidRPr="0095276B">
        <w:t>Un cur</w:t>
      </w:r>
      <w:r w:rsidR="009D4A85" w:rsidRPr="0095276B">
        <w:t>a</w:t>
      </w:r>
      <w:r w:rsidR="009D4A85" w:rsidRPr="0095276B">
        <w:t>teur au ventre a été nommé</w:t>
      </w:r>
      <w:r>
        <w:t xml:space="preserve">, </w:t>
      </w:r>
      <w:r w:rsidR="009D4A85" w:rsidRPr="0095276B">
        <w:t>comme la loi le veut</w:t>
      </w:r>
      <w:r>
        <w:t xml:space="preserve">, </w:t>
      </w:r>
      <w:r w:rsidR="009D4A85" w:rsidRPr="0095276B">
        <w:t>qui est</w:t>
      </w:r>
      <w:r>
        <w:t xml:space="preserve">, </w:t>
      </w:r>
      <w:r w:rsidR="009D4A85" w:rsidRPr="0095276B">
        <w:t>en l</w:t>
      </w:r>
      <w:r>
        <w:t>’</w:t>
      </w:r>
      <w:r w:rsidR="009D4A85" w:rsidRPr="0095276B">
        <w:t>espèce</w:t>
      </w:r>
      <w:r>
        <w:t xml:space="preserve">, </w:t>
      </w:r>
      <w:r w:rsidR="009D4A85" w:rsidRPr="0095276B">
        <w:t>Monsieur le Président du Tribunal Civil</w:t>
      </w:r>
      <w:r>
        <w:t xml:space="preserve">. </w:t>
      </w:r>
      <w:r w:rsidR="009D4A85" w:rsidRPr="0095276B">
        <w:t>Mais</w:t>
      </w:r>
      <w:r>
        <w:t xml:space="preserve">, </w:t>
      </w:r>
      <w:r w:rsidR="009D4A85" w:rsidRPr="0095276B">
        <w:t>un an auparavant</w:t>
      </w:r>
      <w:r>
        <w:t xml:space="preserve">, </w:t>
      </w:r>
      <w:r w:rsidR="009D4A85" w:rsidRPr="0095276B">
        <w:t>mademoiselle Marguerite-Antonine-Félicie-Odette-Anne-Marie Poncet</w:t>
      </w:r>
      <w:r>
        <w:t xml:space="preserve">, </w:t>
      </w:r>
      <w:r w:rsidR="009D4A85" w:rsidRPr="0095276B">
        <w:t>sœur aînée de ci-devant mademoiselle</w:t>
      </w:r>
      <w:r>
        <w:t xml:space="preserve">, </w:t>
      </w:r>
      <w:r w:rsidR="009D4A85" w:rsidRPr="0095276B">
        <w:t>présentement madame Élisabeth-Athénaïs-Juliette Poncet</w:t>
      </w:r>
      <w:r>
        <w:t xml:space="preserve">, </w:t>
      </w:r>
      <w:r w:rsidR="009D4A85" w:rsidRPr="0095276B">
        <w:t xml:space="preserve">avait épousé monsieur </w:t>
      </w:r>
      <w:proofErr w:type="spellStart"/>
      <w:r w:rsidR="009D4A85" w:rsidRPr="0095276B">
        <w:t>Taffoneau</w:t>
      </w:r>
      <w:proofErr w:type="spellEnd"/>
      <w:r w:rsidR="009D4A85" w:rsidRPr="0095276B">
        <w:t xml:space="preserve"> des Lauriers</w:t>
      </w:r>
      <w:r>
        <w:t xml:space="preserve">. </w:t>
      </w:r>
      <w:r w:rsidR="009D4A85" w:rsidRPr="0095276B">
        <w:t>Elle mourait le sept avril mil huit cent septante</w:t>
      </w:r>
      <w:r>
        <w:t xml:space="preserve">, </w:t>
      </w:r>
      <w:r w:rsidR="009D4A85" w:rsidRPr="0095276B">
        <w:t xml:space="preserve">en mettant au monde le jeune Urbain-Félix-Alexis </w:t>
      </w:r>
      <w:proofErr w:type="spellStart"/>
      <w:r w:rsidR="009D4A85" w:rsidRPr="0095276B">
        <w:t>Taffoneau</w:t>
      </w:r>
      <w:proofErr w:type="spellEnd"/>
      <w:r w:rsidR="009D4A85" w:rsidRPr="0095276B">
        <w:t xml:space="preserve"> des Lauriers</w:t>
      </w:r>
      <w:r>
        <w:t xml:space="preserve">. </w:t>
      </w:r>
      <w:r w:rsidR="009D4A85" w:rsidRPr="0095276B">
        <w:t>Je dois ajouter</w:t>
      </w:r>
      <w:r>
        <w:t xml:space="preserve"> », </w:t>
      </w:r>
      <w:r w:rsidR="009D4A85" w:rsidRPr="0095276B">
        <w:t>fit l</w:t>
      </w:r>
      <w:r>
        <w:t>’</w:t>
      </w:r>
      <w:r w:rsidR="009D4A85" w:rsidRPr="0095276B">
        <w:t>agent</w:t>
      </w:r>
      <w:r>
        <w:t xml:space="preserve">, </w:t>
      </w:r>
      <w:r w:rsidR="009D4A85" w:rsidRPr="0095276B">
        <w:t>sur un ton creux</w:t>
      </w:r>
      <w:r>
        <w:t>, « </w:t>
      </w:r>
      <w:r w:rsidR="009D4A85" w:rsidRPr="0095276B">
        <w:t>que la bonne entente entre les demoiselles Poncet n</w:t>
      </w:r>
      <w:r>
        <w:t>’</w:t>
      </w:r>
      <w:r w:rsidR="009D4A85" w:rsidRPr="0095276B">
        <w:t>avait pas résisté au mariage de la seconde d</w:t>
      </w:r>
      <w:r>
        <w:t>’</w:t>
      </w:r>
      <w:r w:rsidR="009D4A85" w:rsidRPr="0095276B">
        <w:t>entre elles avec son oncle</w:t>
      </w:r>
      <w:r>
        <w:t xml:space="preserve">, </w:t>
      </w:r>
      <w:r w:rsidR="009D4A85" w:rsidRPr="0095276B">
        <w:t>circonstance qui a rendu impossible toute tentative d</w:t>
      </w:r>
      <w:r>
        <w:t>’</w:t>
      </w:r>
      <w:r w:rsidR="009D4A85" w:rsidRPr="0095276B">
        <w:t>accommodement entre cette dernière d</w:t>
      </w:r>
      <w:r>
        <w:t>’</w:t>
      </w:r>
      <w:r w:rsidR="009D4A85" w:rsidRPr="0095276B">
        <w:t>une part</w:t>
      </w:r>
      <w:r>
        <w:t xml:space="preserve">, </w:t>
      </w:r>
      <w:r w:rsidR="009D4A85" w:rsidRPr="0095276B">
        <w:t>et son beau-frère de l</w:t>
      </w:r>
      <w:r>
        <w:t>’</w:t>
      </w:r>
      <w:r w:rsidR="009D4A85" w:rsidRPr="0095276B">
        <w:t>autre</w:t>
      </w:r>
      <w:r>
        <w:t xml:space="preserve">, </w:t>
      </w:r>
      <w:r w:rsidR="009D4A85" w:rsidRPr="0095276B">
        <w:t>et nécessaire la liquidation j</w:t>
      </w:r>
      <w:r w:rsidR="009D4A85" w:rsidRPr="0095276B">
        <w:t>u</w:t>
      </w:r>
      <w:r w:rsidR="009D4A85" w:rsidRPr="0095276B">
        <w:t>diciaire d</w:t>
      </w:r>
      <w:r>
        <w:t>’</w:t>
      </w:r>
      <w:r w:rsidR="009D4A85" w:rsidRPr="0095276B">
        <w:t>une succession si difficile</w:t>
      </w:r>
      <w:r>
        <w:t>. »</w:t>
      </w:r>
    </w:p>
    <w:p w14:paraId="107A90AE" w14:textId="77777777" w:rsidR="006455E5" w:rsidRDefault="009D4A85" w:rsidP="002666CE">
      <w:r w:rsidRPr="0095276B">
        <w:t>Les deux Simler avaient écouté ce récit avec une mine où la colère finit par compter plus qu</w:t>
      </w:r>
      <w:r w:rsidR="006455E5">
        <w:t>’</w:t>
      </w:r>
      <w:r w:rsidRPr="0095276B">
        <w:t>à moitié</w:t>
      </w:r>
      <w:r w:rsidR="006455E5">
        <w:t>.</w:t>
      </w:r>
    </w:p>
    <w:p w14:paraId="157437E4" w14:textId="77777777" w:rsidR="006455E5" w:rsidRDefault="006455E5" w:rsidP="002666CE">
      <w:r>
        <w:lastRenderedPageBreak/>
        <w:t>« </w:t>
      </w:r>
      <w:r w:rsidR="009D4A85" w:rsidRPr="0095276B">
        <w:t>Mais enfin</w:t>
      </w:r>
      <w:r>
        <w:t xml:space="preserve">, </w:t>
      </w:r>
      <w:r w:rsidR="009D4A85" w:rsidRPr="0095276B">
        <w:t>Monsieur</w:t>
      </w:r>
      <w:r>
        <w:t xml:space="preserve">, </w:t>
      </w:r>
      <w:r w:rsidR="009D4A85" w:rsidRPr="0095276B">
        <w:t>il existe bien un tuteur légal</w:t>
      </w:r>
      <w:r>
        <w:t xml:space="preserve">, </w:t>
      </w:r>
      <w:r w:rsidR="009D4A85" w:rsidRPr="0095276B">
        <w:t>un l</w:t>
      </w:r>
      <w:r w:rsidR="009D4A85" w:rsidRPr="0095276B">
        <w:t>i</w:t>
      </w:r>
      <w:r w:rsidR="009D4A85" w:rsidRPr="0095276B">
        <w:t>quidateur</w:t>
      </w:r>
      <w:r>
        <w:t xml:space="preserve">, </w:t>
      </w:r>
      <w:r w:rsidR="009D4A85" w:rsidRPr="0095276B">
        <w:t>un magistrat quelconque qui a la charge de cette su</w:t>
      </w:r>
      <w:r w:rsidR="009D4A85" w:rsidRPr="0095276B">
        <w:t>c</w:t>
      </w:r>
      <w:r w:rsidR="009D4A85" w:rsidRPr="0095276B">
        <w:t>cession</w:t>
      </w:r>
      <w:r>
        <w:t> ?</w:t>
      </w:r>
    </w:p>
    <w:p w14:paraId="1D242010" w14:textId="77777777" w:rsidR="006455E5" w:rsidRDefault="006455E5" w:rsidP="002666CE">
      <w:r>
        <w:t>— </w:t>
      </w:r>
      <w:r w:rsidR="009D4A85" w:rsidRPr="0095276B">
        <w:t>Messieurs</w:t>
      </w:r>
      <w:r>
        <w:t xml:space="preserve">, </w:t>
      </w:r>
      <w:r w:rsidR="009D4A85" w:rsidRPr="0095276B">
        <w:t>il y en a bien un</w:t>
      </w:r>
      <w:r>
        <w:t>.</w:t>
      </w:r>
    </w:p>
    <w:p w14:paraId="1D327BEF" w14:textId="77777777" w:rsidR="006455E5" w:rsidRDefault="006455E5" w:rsidP="002666CE">
      <w:r>
        <w:t>— </w:t>
      </w:r>
      <w:r w:rsidR="009D4A85" w:rsidRPr="0095276B">
        <w:t>Ah</w:t>
      </w:r>
      <w:r>
        <w:t> !</w:t>
      </w:r>
    </w:p>
    <w:p w14:paraId="26181EC4" w14:textId="77777777" w:rsidR="006455E5" w:rsidRDefault="006455E5" w:rsidP="002666CE">
      <w:r>
        <w:t>— </w:t>
      </w:r>
      <w:r w:rsidR="009D4A85" w:rsidRPr="0095276B">
        <w:t xml:space="preserve">Il y en a bien </w:t>
      </w:r>
      <w:r w:rsidR="009D4A85" w:rsidRPr="0095276B">
        <w:rPr>
          <w:i/>
          <w:iCs/>
        </w:rPr>
        <w:t>eu</w:t>
      </w:r>
      <w:r w:rsidR="009D4A85" w:rsidRPr="0095276B">
        <w:t xml:space="preserve"> un</w:t>
      </w:r>
      <w:r>
        <w:t xml:space="preserve">, </w:t>
      </w:r>
      <w:r w:rsidR="009D4A85" w:rsidRPr="0095276B">
        <w:t>voulais-je dire</w:t>
      </w:r>
      <w:r>
        <w:t>.</w:t>
      </w:r>
    </w:p>
    <w:p w14:paraId="5597CA30" w14:textId="77777777" w:rsidR="006455E5" w:rsidRDefault="006455E5" w:rsidP="002666CE">
      <w:r>
        <w:t>— </w:t>
      </w:r>
      <w:r w:rsidR="009D4A85" w:rsidRPr="0095276B">
        <w:t>Quoi</w:t>
      </w:r>
      <w:r>
        <w:t xml:space="preserve"> ? </w:t>
      </w:r>
      <w:r w:rsidR="009D4A85" w:rsidRPr="0095276B">
        <w:t>Il est mort aussi</w:t>
      </w:r>
      <w:r>
        <w:t xml:space="preserve">, </w:t>
      </w:r>
      <w:r w:rsidR="009D4A85" w:rsidRPr="0095276B">
        <w:t>celui-là</w:t>
      </w:r>
      <w:r>
        <w:t> ?</w:t>
      </w:r>
    </w:p>
    <w:p w14:paraId="649ED67B" w14:textId="77777777" w:rsidR="006455E5" w:rsidRDefault="006455E5" w:rsidP="002666CE">
      <w:pPr>
        <w:rPr>
          <w:rFonts w:eastAsia="Georgia" w:cs="Georgia"/>
        </w:rPr>
      </w:pPr>
      <w:r>
        <w:t>— </w:t>
      </w:r>
      <w:r w:rsidR="009D4A85" w:rsidRPr="0095276B">
        <w:t>Grâce à Dieu</w:t>
      </w:r>
      <w:r>
        <w:t xml:space="preserve">, </w:t>
      </w:r>
      <w:r w:rsidR="009D4A85" w:rsidRPr="0095276B">
        <w:t>non</w:t>
      </w:r>
      <w:r>
        <w:t xml:space="preserve">, </w:t>
      </w:r>
      <w:r w:rsidR="009D4A85" w:rsidRPr="0095276B">
        <w:t>mais c</w:t>
      </w:r>
      <w:r>
        <w:t>’</w:t>
      </w:r>
      <w:r w:rsidR="009D4A85" w:rsidRPr="0095276B">
        <w:t>était un homme peu propre à ces affaires industrielles</w:t>
      </w:r>
      <w:r>
        <w:t xml:space="preserve">, </w:t>
      </w:r>
      <w:r w:rsidR="009D4A85" w:rsidRPr="0095276B">
        <w:t>et</w:t>
      </w:r>
      <w:r>
        <w:rPr>
          <w:rFonts w:eastAsia="Georgia" w:cs="Georgia"/>
        </w:rPr>
        <w:t>…</w:t>
      </w:r>
    </w:p>
    <w:p w14:paraId="0C9C696B" w14:textId="77777777" w:rsidR="006455E5" w:rsidRDefault="006455E5" w:rsidP="002666CE">
      <w:r>
        <w:rPr>
          <w:rFonts w:eastAsia="Georgia"/>
        </w:rPr>
        <w:t>— </w:t>
      </w:r>
      <w:r w:rsidR="009D4A85" w:rsidRPr="0095276B">
        <w:t>Et</w:t>
      </w:r>
      <w:r>
        <w:t> ?</w:t>
      </w:r>
    </w:p>
    <w:p w14:paraId="6DCD9FDD" w14:textId="3C971F66" w:rsidR="002666CE" w:rsidRDefault="006455E5" w:rsidP="002666CE">
      <w:r>
        <w:t>— </w:t>
      </w:r>
      <w:r w:rsidR="009D4A85" w:rsidRPr="0095276B">
        <w:t>Qui s</w:t>
      </w:r>
      <w:r>
        <w:t>’</w:t>
      </w:r>
      <w:r w:rsidR="009D4A85" w:rsidRPr="0095276B">
        <w:t>est démis de ses fonctions</w:t>
      </w:r>
      <w:r>
        <w:t xml:space="preserve">, </w:t>
      </w:r>
      <w:r w:rsidR="009D4A85" w:rsidRPr="0095276B">
        <w:t>il y a une huitaine</w:t>
      </w:r>
      <w:r>
        <w:t>. »</w:t>
      </w:r>
    </w:p>
    <w:p w14:paraId="71A30F88" w14:textId="77777777" w:rsidR="006455E5" w:rsidRDefault="009D4A85" w:rsidP="002666CE">
      <w:r w:rsidRPr="0095276B">
        <w:t>Ce fut le moment où les Simler comprirent leur homme</w:t>
      </w:r>
      <w:r w:rsidR="006455E5">
        <w:t xml:space="preserve">, </w:t>
      </w:r>
      <w:r w:rsidRPr="0095276B">
        <w:t>l</w:t>
      </w:r>
      <w:r w:rsidR="006455E5">
        <w:t>’</w:t>
      </w:r>
      <w:r w:rsidRPr="0095276B">
        <w:t>Ouest</w:t>
      </w:r>
      <w:r w:rsidR="006455E5">
        <w:t xml:space="preserve">, </w:t>
      </w:r>
      <w:r w:rsidRPr="0095276B">
        <w:t>ses ruses</w:t>
      </w:r>
      <w:r w:rsidR="006455E5">
        <w:t xml:space="preserve">, </w:t>
      </w:r>
      <w:r w:rsidRPr="0095276B">
        <w:t>les traquenards que couvrent tant d</w:t>
      </w:r>
      <w:r w:rsidR="006455E5">
        <w:t>’</w:t>
      </w:r>
      <w:r w:rsidRPr="0095276B">
        <w:t>indolence et de bonhomie</w:t>
      </w:r>
      <w:r w:rsidR="006455E5">
        <w:t xml:space="preserve">. </w:t>
      </w:r>
      <w:r w:rsidRPr="0095276B">
        <w:t>Ils se jetèrent un coup d</w:t>
      </w:r>
      <w:r w:rsidR="006455E5">
        <w:t>’</w:t>
      </w:r>
      <w:r w:rsidRPr="0095276B">
        <w:t>œil</w:t>
      </w:r>
      <w:r w:rsidR="006455E5">
        <w:t xml:space="preserve">, </w:t>
      </w:r>
      <w:r w:rsidRPr="0095276B">
        <w:t>et Joseph devint rouge</w:t>
      </w:r>
      <w:r w:rsidR="006455E5">
        <w:t xml:space="preserve">. </w:t>
      </w:r>
      <w:r w:rsidRPr="0095276B">
        <w:t>Sa voix n</w:t>
      </w:r>
      <w:r w:rsidR="006455E5">
        <w:t>’</w:t>
      </w:r>
      <w:r w:rsidRPr="0095276B">
        <w:t>en demeura que plus calme</w:t>
      </w:r>
      <w:r w:rsidR="006455E5">
        <w:t xml:space="preserve">. </w:t>
      </w:r>
      <w:r w:rsidRPr="0095276B">
        <w:t>Ce fut alors aussi le tort de l</w:t>
      </w:r>
      <w:r w:rsidR="006455E5">
        <w:t>’</w:t>
      </w:r>
      <w:r w:rsidRPr="0095276B">
        <w:t>homme d</w:t>
      </w:r>
      <w:r w:rsidR="006455E5">
        <w:t>’</w:t>
      </w:r>
      <w:r w:rsidRPr="0095276B">
        <w:t>affaires de ne rien remarquer</w:t>
      </w:r>
      <w:r w:rsidR="006455E5">
        <w:t>.</w:t>
      </w:r>
    </w:p>
    <w:p w14:paraId="65B5A30D" w14:textId="6784EDC8" w:rsidR="002666CE" w:rsidRDefault="006455E5" w:rsidP="002666CE">
      <w:r>
        <w:t>« </w:t>
      </w:r>
      <w:r w:rsidR="009D4A85" w:rsidRPr="0095276B">
        <w:t xml:space="preserve">Monsieur </w:t>
      </w:r>
      <w:proofErr w:type="spellStart"/>
      <w:r w:rsidR="009D4A85" w:rsidRPr="0095276B">
        <w:t>Capard</w:t>
      </w:r>
      <w:proofErr w:type="spellEnd"/>
      <w:r>
        <w:t xml:space="preserve">, </w:t>
      </w:r>
      <w:r w:rsidR="009D4A85" w:rsidRPr="0095276B">
        <w:t xml:space="preserve">fous </w:t>
      </w:r>
      <w:proofErr w:type="spellStart"/>
      <w:r w:rsidR="009D4A85" w:rsidRPr="0095276B">
        <w:t>fous</w:t>
      </w:r>
      <w:proofErr w:type="spellEnd"/>
      <w:r w:rsidR="009D4A85" w:rsidRPr="0095276B">
        <w:t xml:space="preserve"> moquez de nous</w:t>
      </w:r>
      <w:r>
        <w:t xml:space="preserve">. </w:t>
      </w:r>
      <w:r w:rsidR="009D4A85" w:rsidRPr="0095276B">
        <w:t>Che fous le pardonne</w:t>
      </w:r>
      <w:r>
        <w:t xml:space="preserve">, </w:t>
      </w:r>
      <w:r w:rsidR="009D4A85" w:rsidRPr="0095276B">
        <w:t>puisque c</w:t>
      </w:r>
      <w:r>
        <w:t>’</w:t>
      </w:r>
      <w:r w:rsidR="009D4A85" w:rsidRPr="0095276B">
        <w:t>est à ce métier que vous cagnez votre fie</w:t>
      </w:r>
      <w:r>
        <w:t xml:space="preserve">. </w:t>
      </w:r>
      <w:r w:rsidR="009D4A85" w:rsidRPr="0095276B">
        <w:t xml:space="preserve">Mais comme nous </w:t>
      </w:r>
      <w:proofErr w:type="spellStart"/>
      <w:r w:rsidR="009D4A85" w:rsidRPr="0095276B">
        <w:t>afons</w:t>
      </w:r>
      <w:proofErr w:type="spellEnd"/>
      <w:r w:rsidR="009D4A85" w:rsidRPr="0095276B">
        <w:t xml:space="preserve"> besoin de gagner la nôtre</w:t>
      </w:r>
      <w:r>
        <w:t xml:space="preserve">, </w:t>
      </w:r>
      <w:r w:rsidR="009D4A85" w:rsidRPr="0095276B">
        <w:t>nous allons fous tirer notre révérence</w:t>
      </w:r>
      <w:r>
        <w:t xml:space="preserve">. </w:t>
      </w:r>
      <w:r w:rsidR="009D4A85" w:rsidRPr="0095276B">
        <w:t>Si</w:t>
      </w:r>
      <w:r>
        <w:t xml:space="preserve">, </w:t>
      </w:r>
      <w:r w:rsidR="009D4A85" w:rsidRPr="0095276B">
        <w:t>d</w:t>
      </w:r>
      <w:r>
        <w:t>’</w:t>
      </w:r>
      <w:r w:rsidR="009D4A85" w:rsidRPr="0095276B">
        <w:t xml:space="preserve">ici au moment où nous serons </w:t>
      </w:r>
      <w:proofErr w:type="spellStart"/>
      <w:r w:rsidR="009D4A85" w:rsidRPr="0095276B">
        <w:t>arrifés</w:t>
      </w:r>
      <w:proofErr w:type="spellEnd"/>
      <w:r w:rsidR="009D4A85" w:rsidRPr="0095276B">
        <w:t xml:space="preserve"> à cette porte</w:t>
      </w:r>
      <w:r>
        <w:t xml:space="preserve">, </w:t>
      </w:r>
      <w:r w:rsidR="009D4A85" w:rsidRPr="0095276B">
        <w:t xml:space="preserve">fous ne nous </w:t>
      </w:r>
      <w:proofErr w:type="spellStart"/>
      <w:r w:rsidR="009D4A85" w:rsidRPr="0095276B">
        <w:t>afez</w:t>
      </w:r>
      <w:proofErr w:type="spellEnd"/>
      <w:r w:rsidR="009D4A85" w:rsidRPr="0095276B">
        <w:t xml:space="preserve"> pas donné la réponse sur le prix</w:t>
      </w:r>
      <w:r>
        <w:t xml:space="preserve">, </w:t>
      </w:r>
      <w:r>
        <w:rPr>
          <w:rFonts w:eastAsia="Georgia" w:cs="Georgia"/>
        </w:rPr>
        <w:t xml:space="preserve">– </w:t>
      </w:r>
      <w:r w:rsidR="009D4A85" w:rsidRPr="0095276B">
        <w:t>il y a le train à midi</w:t>
      </w:r>
      <w:r>
        <w:t xml:space="preserve">. </w:t>
      </w:r>
      <w:r w:rsidR="009D4A85" w:rsidRPr="0095276B">
        <w:t>Mon cher monsieur</w:t>
      </w:r>
      <w:r>
        <w:t xml:space="preserve">, </w:t>
      </w:r>
      <w:proofErr w:type="spellStart"/>
      <w:r w:rsidR="009D4A85" w:rsidRPr="0095276B">
        <w:t>che</w:t>
      </w:r>
      <w:proofErr w:type="spellEnd"/>
      <w:r w:rsidR="009D4A85" w:rsidRPr="0095276B">
        <w:t xml:space="preserve"> fous souhaite le </w:t>
      </w:r>
      <w:proofErr w:type="spellStart"/>
      <w:r w:rsidR="009D4A85" w:rsidRPr="0095276B">
        <w:t>ponchour</w:t>
      </w:r>
      <w:proofErr w:type="spellEnd"/>
      <w:r>
        <w:t>. »</w:t>
      </w:r>
    </w:p>
    <w:p w14:paraId="37AA2C13" w14:textId="77777777" w:rsidR="006455E5" w:rsidRDefault="009D4A85" w:rsidP="002666CE">
      <w:r w:rsidRPr="0095276B">
        <w:t>Il fit trois pas</w:t>
      </w:r>
      <w:r w:rsidR="006455E5">
        <w:t xml:space="preserve">, </w:t>
      </w:r>
      <w:r w:rsidRPr="0095276B">
        <w:t>Guillaume deux</w:t>
      </w:r>
      <w:r w:rsidR="006455E5">
        <w:t>.</w:t>
      </w:r>
    </w:p>
    <w:p w14:paraId="411ED4BB" w14:textId="1797DA9B" w:rsidR="002666CE" w:rsidRDefault="006455E5" w:rsidP="002666CE">
      <w:r>
        <w:t>« </w:t>
      </w:r>
      <w:r w:rsidR="009D4A85" w:rsidRPr="0095276B">
        <w:t>Hé</w:t>
      </w:r>
      <w:r>
        <w:t xml:space="preserve">, </w:t>
      </w:r>
      <w:r w:rsidR="009D4A85" w:rsidRPr="0095276B">
        <w:t>messieurs</w:t>
      </w:r>
      <w:r>
        <w:t xml:space="preserve">, </w:t>
      </w:r>
      <w:r w:rsidR="009D4A85" w:rsidRPr="0095276B">
        <w:t>fixez-le vous-même</w:t>
      </w:r>
      <w:r>
        <w:t xml:space="preserve">, </w:t>
      </w:r>
      <w:r w:rsidR="009D4A85" w:rsidRPr="0095276B">
        <w:t>votre prix</w:t>
      </w:r>
      <w:r>
        <w:t> ! »</w:t>
      </w:r>
    </w:p>
    <w:p w14:paraId="6CF1BCC2" w14:textId="77777777" w:rsidR="006455E5" w:rsidRDefault="009D4A85" w:rsidP="002666CE">
      <w:r w:rsidRPr="0095276B">
        <w:lastRenderedPageBreak/>
        <w:t>Ils s</w:t>
      </w:r>
      <w:r w:rsidR="006455E5">
        <w:t>’</w:t>
      </w:r>
      <w:r w:rsidRPr="0095276B">
        <w:t>arrêtèrent</w:t>
      </w:r>
      <w:r w:rsidR="006455E5">
        <w:t xml:space="preserve">, </w:t>
      </w:r>
      <w:r w:rsidRPr="0095276B">
        <w:t>Joseph revint jusqu</w:t>
      </w:r>
      <w:r w:rsidR="006455E5">
        <w:t>’</w:t>
      </w:r>
      <w:r w:rsidRPr="0095276B">
        <w:t>à la table</w:t>
      </w:r>
      <w:r w:rsidR="006455E5">
        <w:t xml:space="preserve">, </w:t>
      </w:r>
      <w:r w:rsidRPr="0095276B">
        <w:t>y reposa son chapeau de paille</w:t>
      </w:r>
      <w:r w:rsidR="006455E5">
        <w:t xml:space="preserve">, </w:t>
      </w:r>
      <w:r w:rsidRPr="0095276B">
        <w:t>et prit le double décimètre qu</w:t>
      </w:r>
      <w:r w:rsidR="006455E5">
        <w:t>’</w:t>
      </w:r>
      <w:r w:rsidRPr="0095276B">
        <w:t>il avait oublié</w:t>
      </w:r>
      <w:r w:rsidR="006455E5">
        <w:t>.</w:t>
      </w:r>
    </w:p>
    <w:p w14:paraId="79AC194F" w14:textId="77777777" w:rsidR="006455E5" w:rsidRDefault="006455E5" w:rsidP="002666CE">
      <w:r>
        <w:t>« </w:t>
      </w:r>
      <w:proofErr w:type="spellStart"/>
      <w:r w:rsidR="009D4A85" w:rsidRPr="0095276B">
        <w:t>Tix</w:t>
      </w:r>
      <w:proofErr w:type="spellEnd"/>
      <w:r w:rsidR="009D4A85" w:rsidRPr="0095276B">
        <w:t xml:space="preserve"> mille</w:t>
      </w:r>
      <w:r>
        <w:t xml:space="preserve">, </w:t>
      </w:r>
      <w:r w:rsidR="009D4A85" w:rsidRPr="0095276B">
        <w:t>Monsieur</w:t>
      </w:r>
      <w:r>
        <w:t> ! »</w:t>
      </w:r>
      <w:r w:rsidR="009D4A85" w:rsidRPr="0095276B">
        <w:t xml:space="preserve"> dit-il</w:t>
      </w:r>
      <w:r>
        <w:t xml:space="preserve">, </w:t>
      </w:r>
      <w:r w:rsidR="009D4A85" w:rsidRPr="0095276B">
        <w:t>avec un tremblement e</w:t>
      </w:r>
      <w:r w:rsidR="009D4A85" w:rsidRPr="0095276B">
        <w:t>n</w:t>
      </w:r>
      <w:r w:rsidR="009D4A85" w:rsidRPr="0095276B">
        <w:t>roué dans la voix</w:t>
      </w:r>
      <w:r>
        <w:t>.</w:t>
      </w:r>
    </w:p>
    <w:p w14:paraId="5DFB8C5B" w14:textId="77777777" w:rsidR="006455E5" w:rsidRDefault="009D4A85" w:rsidP="002666CE">
      <w:r w:rsidRPr="0095276B">
        <w:t>Alors une surprise innocente haussa les sourcils de l</w:t>
      </w:r>
      <w:r w:rsidR="006455E5">
        <w:t>’</w:t>
      </w:r>
      <w:r w:rsidRPr="0095276B">
        <w:t>ho</w:t>
      </w:r>
      <w:r w:rsidRPr="0095276B">
        <w:t>n</w:t>
      </w:r>
      <w:r w:rsidRPr="0095276B">
        <w:t>nête homme</w:t>
      </w:r>
      <w:r w:rsidR="006455E5">
        <w:t xml:space="preserve">. </w:t>
      </w:r>
      <w:r w:rsidRPr="0095276B">
        <w:t>Il les contempla l</w:t>
      </w:r>
      <w:r w:rsidR="006455E5">
        <w:t>’</w:t>
      </w:r>
      <w:r w:rsidRPr="0095276B">
        <w:t>un et l</w:t>
      </w:r>
      <w:r w:rsidR="006455E5">
        <w:t>’</w:t>
      </w:r>
      <w:r w:rsidRPr="0095276B">
        <w:t>autre successivement</w:t>
      </w:r>
      <w:r w:rsidR="006455E5">
        <w:t xml:space="preserve">, </w:t>
      </w:r>
      <w:r w:rsidRPr="0095276B">
        <w:t>abaissa son regard vers les breloques de son ventre</w:t>
      </w:r>
      <w:r w:rsidR="006455E5">
        <w:t xml:space="preserve">, </w:t>
      </w:r>
      <w:r w:rsidRPr="0095276B">
        <w:t>le releva e</w:t>
      </w:r>
      <w:r w:rsidRPr="0095276B">
        <w:t>n</w:t>
      </w:r>
      <w:r w:rsidRPr="0095276B">
        <w:t>fin sur eux</w:t>
      </w:r>
      <w:r w:rsidR="006455E5">
        <w:t xml:space="preserve">, </w:t>
      </w:r>
      <w:r w:rsidRPr="0095276B">
        <w:t>et un sourire de paternité indulgente se joua autour de ses lèvres boursouflées</w:t>
      </w:r>
      <w:r w:rsidR="006455E5">
        <w:t> :</w:t>
      </w:r>
    </w:p>
    <w:p w14:paraId="56CB6475" w14:textId="77777777" w:rsidR="006455E5" w:rsidRDefault="006455E5" w:rsidP="002666CE">
      <w:r>
        <w:t>« </w:t>
      </w:r>
      <w:r w:rsidR="009D4A85" w:rsidRPr="0095276B">
        <w:t>Dix mille francs</w:t>
      </w:r>
      <w:r>
        <w:t xml:space="preserve">, </w:t>
      </w:r>
      <w:r w:rsidR="009D4A85" w:rsidRPr="0095276B">
        <w:t>Messieurs</w:t>
      </w:r>
      <w:r>
        <w:t xml:space="preserve"> ? </w:t>
      </w:r>
      <w:r w:rsidR="009D4A85" w:rsidRPr="0095276B">
        <w:t>Mais cette usine n</w:t>
      </w:r>
      <w:r>
        <w:t>’</w:t>
      </w:r>
      <w:r w:rsidR="009D4A85" w:rsidRPr="0095276B">
        <w:t>est pas à louer</w:t>
      </w:r>
      <w:r>
        <w:t xml:space="preserve">, </w:t>
      </w:r>
      <w:r>
        <w:rPr>
          <w:rFonts w:eastAsia="Georgia" w:cs="Georgia"/>
        </w:rPr>
        <w:t xml:space="preserve">– </w:t>
      </w:r>
      <w:r w:rsidR="009D4A85" w:rsidRPr="0095276B">
        <w:t xml:space="preserve">elle est à </w:t>
      </w:r>
      <w:proofErr w:type="spellStart"/>
      <w:r w:rsidR="009D4A85" w:rsidRPr="0095276B">
        <w:t>ven</w:t>
      </w:r>
      <w:proofErr w:type="spellEnd"/>
      <w:r>
        <w:rPr>
          <w:rFonts w:eastAsia="Georgia" w:cs="Georgia"/>
        </w:rPr>
        <w:t xml:space="preserve">… </w:t>
      </w:r>
      <w:proofErr w:type="spellStart"/>
      <w:r w:rsidR="009D4A85" w:rsidRPr="0095276B">
        <w:t>endre</w:t>
      </w:r>
      <w:proofErr w:type="spellEnd"/>
      <w:r>
        <w:t>.</w:t>
      </w:r>
    </w:p>
    <w:p w14:paraId="0D5042E6" w14:textId="16445707" w:rsidR="002666CE" w:rsidRDefault="006455E5" w:rsidP="002666CE">
      <w:r>
        <w:t>— </w:t>
      </w:r>
      <w:r w:rsidR="009D4A85" w:rsidRPr="0095276B">
        <w:rPr>
          <w:rFonts w:eastAsia="Georgia" w:cs="Georgia"/>
        </w:rPr>
        <w:t>À</w:t>
      </w:r>
      <w:r w:rsidR="009D4A85" w:rsidRPr="0095276B">
        <w:t xml:space="preserve"> vendre</w:t>
      </w:r>
      <w:r>
        <w:t> ? »</w:t>
      </w:r>
    </w:p>
    <w:p w14:paraId="6614D305" w14:textId="77777777" w:rsidR="006455E5" w:rsidRDefault="009D4A85" w:rsidP="002666CE">
      <w:r w:rsidRPr="0095276B">
        <w:t>Il n</w:t>
      </w:r>
      <w:r w:rsidR="006455E5">
        <w:t>’</w:t>
      </w:r>
      <w:r w:rsidRPr="0095276B">
        <w:t>y avait pas à se tromper au cri qui échappa aux deux frères</w:t>
      </w:r>
      <w:r w:rsidR="006455E5">
        <w:t xml:space="preserve">. </w:t>
      </w:r>
      <w:r w:rsidRPr="0095276B">
        <w:t>Pour la première fois de la matinée</w:t>
      </w:r>
      <w:r w:rsidR="006455E5">
        <w:t xml:space="preserve">, </w:t>
      </w:r>
      <w:r w:rsidRPr="0095276B">
        <w:t>l</w:t>
      </w:r>
      <w:r w:rsidR="006455E5">
        <w:t>’</w:t>
      </w:r>
      <w:r w:rsidRPr="0095276B">
        <w:t>homme sentit qu</w:t>
      </w:r>
      <w:r w:rsidR="006455E5">
        <w:t>’</w:t>
      </w:r>
      <w:r w:rsidRPr="0095276B">
        <w:t>il se jouait un autre jeu que celui des préliminaires cérémonieux</w:t>
      </w:r>
      <w:r w:rsidR="006455E5">
        <w:t>.</w:t>
      </w:r>
    </w:p>
    <w:p w14:paraId="6C42A145" w14:textId="77777777" w:rsidR="006455E5" w:rsidRDefault="009D4A85" w:rsidP="002666CE">
      <w:r w:rsidRPr="0095276B">
        <w:t>Joseph était déjà devant lui</w:t>
      </w:r>
      <w:r w:rsidR="006455E5">
        <w:t xml:space="preserve">, </w:t>
      </w:r>
      <w:r w:rsidRPr="0095276B">
        <w:t>ayant contourné la table</w:t>
      </w:r>
      <w:r w:rsidR="006455E5">
        <w:t xml:space="preserve">. </w:t>
      </w:r>
      <w:proofErr w:type="spellStart"/>
      <w:r w:rsidRPr="0095276B">
        <w:t>G</w:t>
      </w:r>
      <w:r w:rsidRPr="0095276B">
        <w:t>a</w:t>
      </w:r>
      <w:r w:rsidRPr="0095276B">
        <w:t>bard</w:t>
      </w:r>
      <w:proofErr w:type="spellEnd"/>
      <w:r w:rsidRPr="0095276B">
        <w:t xml:space="preserve"> vit briller ses lunettes à vingt centimètres de ses propres yeux</w:t>
      </w:r>
      <w:r w:rsidR="006455E5">
        <w:t xml:space="preserve">, </w:t>
      </w:r>
      <w:r w:rsidRPr="0095276B">
        <w:t>et sentit le chaud de son haleine sur ses joues</w:t>
      </w:r>
      <w:r w:rsidR="006455E5">
        <w:t> :</w:t>
      </w:r>
    </w:p>
    <w:p w14:paraId="39728F32" w14:textId="77777777" w:rsidR="006455E5" w:rsidRDefault="006455E5" w:rsidP="002666CE">
      <w:r>
        <w:t>« </w:t>
      </w:r>
      <w:r w:rsidR="009D4A85" w:rsidRPr="0095276B">
        <w:t>Che crois qu</w:t>
      </w:r>
      <w:r>
        <w:t>’</w:t>
      </w:r>
      <w:r w:rsidR="009D4A85" w:rsidRPr="0095276B">
        <w:t>il vaut mieux en finir</w:t>
      </w:r>
      <w:r>
        <w:rPr>
          <w:rFonts w:eastAsia="Georgia" w:cs="Georgia"/>
        </w:rPr>
        <w:t xml:space="preserve">… </w:t>
      </w:r>
      <w:r w:rsidR="009D4A85" w:rsidRPr="0095276B">
        <w:t xml:space="preserve">Nous ne sommes pas </w:t>
      </w:r>
      <w:proofErr w:type="spellStart"/>
      <w:r w:rsidR="009D4A85" w:rsidRPr="0095276B">
        <w:t>hapitués</w:t>
      </w:r>
      <w:proofErr w:type="spellEnd"/>
      <w:r>
        <w:rPr>
          <w:rFonts w:eastAsia="Georgia" w:cs="Georgia"/>
        </w:rPr>
        <w:t xml:space="preserve">… </w:t>
      </w:r>
      <w:r w:rsidR="009D4A85" w:rsidRPr="0095276B">
        <w:t>Toute une matinée que fous nous traînez</w:t>
      </w:r>
      <w:r>
        <w:t xml:space="preserve">… </w:t>
      </w:r>
      <w:r w:rsidR="009D4A85" w:rsidRPr="0095276B">
        <w:t>Vous s</w:t>
      </w:r>
      <w:r w:rsidR="009D4A85" w:rsidRPr="0095276B">
        <w:t>a</w:t>
      </w:r>
      <w:r w:rsidR="009D4A85" w:rsidRPr="0095276B">
        <w:t xml:space="preserve">viez pourtant ce que nous </w:t>
      </w:r>
      <w:proofErr w:type="spellStart"/>
      <w:r w:rsidR="009D4A85" w:rsidRPr="0095276B">
        <w:t>temantions</w:t>
      </w:r>
      <w:proofErr w:type="spellEnd"/>
      <w:r>
        <w:t xml:space="preserve"> ? </w:t>
      </w:r>
      <w:r w:rsidR="009D4A85" w:rsidRPr="0095276B">
        <w:t>Ce n</w:t>
      </w:r>
      <w:r>
        <w:t>’</w:t>
      </w:r>
      <w:r w:rsidR="009D4A85" w:rsidRPr="0095276B">
        <w:t>est pas faute qu</w:t>
      </w:r>
      <w:r>
        <w:t>’</w:t>
      </w:r>
      <w:r w:rsidR="009D4A85" w:rsidRPr="0095276B">
        <w:t>on se soit expliqué</w:t>
      </w:r>
      <w:r>
        <w:t xml:space="preserve">. </w:t>
      </w:r>
      <w:r w:rsidR="009D4A85" w:rsidRPr="0095276B">
        <w:t>Vous mentez</w:t>
      </w:r>
      <w:r>
        <w:t xml:space="preserve">, </w:t>
      </w:r>
      <w:r w:rsidR="009D4A85" w:rsidRPr="0095276B">
        <w:t>n</w:t>
      </w:r>
      <w:r>
        <w:t>’</w:t>
      </w:r>
      <w:r w:rsidR="009D4A85" w:rsidRPr="0095276B">
        <w:t>est-ce pas</w:t>
      </w:r>
      <w:r>
        <w:t> ?</w:t>
      </w:r>
    </w:p>
    <w:p w14:paraId="603DF709" w14:textId="5331D2D8" w:rsidR="002666CE" w:rsidRDefault="006455E5" w:rsidP="002666CE">
      <w:r>
        <w:t>— </w:t>
      </w:r>
      <w:r w:rsidR="009D4A85" w:rsidRPr="0095276B">
        <w:t>Messieurs</w:t>
      </w:r>
      <w:r>
        <w:t> ! »</w:t>
      </w:r>
    </w:p>
    <w:p w14:paraId="56315518" w14:textId="77777777" w:rsidR="006455E5" w:rsidRDefault="009D4A85" w:rsidP="002666CE">
      <w:r w:rsidRPr="0095276B">
        <w:t>Le gros homme trouva sa ligne de retraite barrée par son fauteuil</w:t>
      </w:r>
      <w:r w:rsidR="006455E5">
        <w:t>.</w:t>
      </w:r>
    </w:p>
    <w:p w14:paraId="66B20D88" w14:textId="77777777" w:rsidR="006455E5" w:rsidRDefault="006455E5" w:rsidP="002666CE">
      <w:pPr>
        <w:rPr>
          <w:i/>
          <w:iCs/>
        </w:rPr>
      </w:pPr>
      <w:r>
        <w:lastRenderedPageBreak/>
        <w:t>« </w:t>
      </w:r>
      <w:r w:rsidR="009D4A85" w:rsidRPr="0095276B">
        <w:t>Il n</w:t>
      </w:r>
      <w:r>
        <w:t>’</w:t>
      </w:r>
      <w:r w:rsidR="009D4A85" w:rsidRPr="0095276B">
        <w:t xml:space="preserve">y a plus de </w:t>
      </w:r>
      <w:r w:rsidR="009D4A85" w:rsidRPr="0095276B">
        <w:rPr>
          <w:i/>
          <w:iCs/>
        </w:rPr>
        <w:t>Messieurs</w:t>
      </w:r>
      <w:r>
        <w:rPr>
          <w:i/>
          <w:iCs/>
        </w:rPr>
        <w:t> !</w:t>
      </w:r>
    </w:p>
    <w:p w14:paraId="2E2A5CBB" w14:textId="77777777" w:rsidR="006455E5" w:rsidRDefault="006455E5" w:rsidP="002666CE">
      <w:r>
        <w:t>— </w:t>
      </w:r>
      <w:r w:rsidR="009D4A85" w:rsidRPr="0095276B">
        <w:t>Je vous jure</w:t>
      </w:r>
      <w:r>
        <w:t xml:space="preserve">. </w:t>
      </w:r>
      <w:r w:rsidR="009D4A85" w:rsidRPr="0095276B">
        <w:t>J</w:t>
      </w:r>
      <w:r>
        <w:t>’</w:t>
      </w:r>
      <w:r w:rsidR="009D4A85" w:rsidRPr="0095276B">
        <w:t>ai reçu ordre de vendre</w:t>
      </w:r>
      <w:r>
        <w:t xml:space="preserve">. </w:t>
      </w:r>
      <w:r w:rsidR="009D4A85" w:rsidRPr="0095276B">
        <w:t>Voulez-vous voir</w:t>
      </w:r>
      <w:r>
        <w:t> ?</w:t>
      </w:r>
    </w:p>
    <w:p w14:paraId="3249083E" w14:textId="77777777" w:rsidR="006455E5" w:rsidRDefault="006455E5" w:rsidP="002666CE">
      <w:r>
        <w:t>— </w:t>
      </w:r>
      <w:r w:rsidR="009D4A85" w:rsidRPr="0095276B">
        <w:t>De qui</w:t>
      </w:r>
      <w:r>
        <w:t xml:space="preserve">, </w:t>
      </w:r>
      <w:r w:rsidR="009D4A85" w:rsidRPr="0095276B">
        <w:t>ordre</w:t>
      </w:r>
      <w:r>
        <w:t xml:space="preserve"> ? </w:t>
      </w:r>
      <w:r w:rsidR="009D4A85" w:rsidRPr="0095276B">
        <w:t>Il n</w:t>
      </w:r>
      <w:r>
        <w:t>’</w:t>
      </w:r>
      <w:r w:rsidR="009D4A85" w:rsidRPr="0095276B">
        <w:t>y a plus de liquidateur</w:t>
      </w:r>
      <w:r>
        <w:t> !</w:t>
      </w:r>
    </w:p>
    <w:p w14:paraId="540DE4A4" w14:textId="2A344508" w:rsidR="002666CE" w:rsidRDefault="006455E5" w:rsidP="002666CE">
      <w:r>
        <w:t>— </w:t>
      </w:r>
      <w:r w:rsidR="009D4A85" w:rsidRPr="0095276B">
        <w:t>Mais il reste en fonctions jusqu</w:t>
      </w:r>
      <w:r>
        <w:t>’</w:t>
      </w:r>
      <w:r w:rsidR="009D4A85" w:rsidRPr="0095276B">
        <w:t>à ce qu</w:t>
      </w:r>
      <w:r>
        <w:t>’</w:t>
      </w:r>
      <w:r w:rsidR="009D4A85" w:rsidRPr="0095276B">
        <w:t xml:space="preserve">on ait nommé son </w:t>
      </w:r>
      <w:proofErr w:type="spellStart"/>
      <w:r w:rsidR="009D4A85" w:rsidRPr="0095276B">
        <w:t>success</w:t>
      </w:r>
      <w:proofErr w:type="spellEnd"/>
      <w:r>
        <w:t xml:space="preserve">… </w:t>
      </w:r>
      <w:r w:rsidR="009D4A85" w:rsidRPr="0095276B">
        <w:t>ah</w:t>
      </w:r>
      <w:r>
        <w:t> ! »</w:t>
      </w:r>
    </w:p>
    <w:p w14:paraId="17C33439" w14:textId="77777777" w:rsidR="006455E5" w:rsidRDefault="009D4A85" w:rsidP="002666CE">
      <w:r w:rsidRPr="0095276B">
        <w:t>Joseph avait jeté ses deux lourdes pattes sur les épaules de l</w:t>
      </w:r>
      <w:r w:rsidR="006455E5">
        <w:t>’</w:t>
      </w:r>
      <w:r w:rsidRPr="0095276B">
        <w:t>homme</w:t>
      </w:r>
      <w:r w:rsidR="006455E5">
        <w:t>.</w:t>
      </w:r>
    </w:p>
    <w:p w14:paraId="2A0BFDBB" w14:textId="77777777" w:rsidR="006455E5" w:rsidRDefault="006455E5" w:rsidP="002666CE">
      <w:r>
        <w:t>« </w:t>
      </w:r>
      <w:proofErr w:type="spellStart"/>
      <w:r w:rsidR="009D4A85" w:rsidRPr="0095276B">
        <w:t>Recartez</w:t>
      </w:r>
      <w:proofErr w:type="spellEnd"/>
      <w:r w:rsidR="009D4A85" w:rsidRPr="0095276B">
        <w:t xml:space="preserve">-nous </w:t>
      </w:r>
      <w:proofErr w:type="spellStart"/>
      <w:r w:rsidR="009D4A85" w:rsidRPr="0095276B">
        <w:t>pien</w:t>
      </w:r>
      <w:proofErr w:type="spellEnd"/>
      <w:r>
        <w:t xml:space="preserve">, </w:t>
      </w:r>
      <w:r w:rsidR="009D4A85" w:rsidRPr="0095276B">
        <w:t xml:space="preserve">monsieur </w:t>
      </w:r>
      <w:proofErr w:type="spellStart"/>
      <w:r w:rsidR="009D4A85" w:rsidRPr="0095276B">
        <w:t>Capard</w:t>
      </w:r>
      <w:proofErr w:type="spellEnd"/>
      <w:r>
        <w:t xml:space="preserve">. </w:t>
      </w:r>
      <w:r w:rsidR="009D4A85" w:rsidRPr="0095276B">
        <w:t xml:space="preserve">Nous ne sommes </w:t>
      </w:r>
      <w:r w:rsidR="009D4A85" w:rsidRPr="0095276B">
        <w:rPr>
          <w:i/>
          <w:iCs/>
        </w:rPr>
        <w:t>pas</w:t>
      </w:r>
      <w:r w:rsidR="009D4A85" w:rsidRPr="0095276B">
        <w:t xml:space="preserve"> de l</w:t>
      </w:r>
      <w:r>
        <w:t>’</w:t>
      </w:r>
      <w:r w:rsidR="009D4A85" w:rsidRPr="0095276B">
        <w:t>espèce que vous croyez</w:t>
      </w:r>
      <w:r>
        <w:t xml:space="preserve">. </w:t>
      </w:r>
      <w:r w:rsidR="009D4A85" w:rsidRPr="0095276B">
        <w:t>Il y a eu méprise</w:t>
      </w:r>
      <w:r>
        <w:t xml:space="preserve">. </w:t>
      </w:r>
      <w:proofErr w:type="spellStart"/>
      <w:r w:rsidR="009D4A85" w:rsidRPr="0095276B">
        <w:t>Fotre</w:t>
      </w:r>
      <w:proofErr w:type="spellEnd"/>
      <w:r w:rsidR="009D4A85" w:rsidRPr="0095276B">
        <w:t xml:space="preserve"> métier c</w:t>
      </w:r>
      <w:r>
        <w:t>’</w:t>
      </w:r>
      <w:r w:rsidR="009D4A85" w:rsidRPr="0095276B">
        <w:t>est de tromper</w:t>
      </w:r>
      <w:r>
        <w:t xml:space="preserve">, </w:t>
      </w:r>
      <w:r w:rsidR="009D4A85" w:rsidRPr="0095276B">
        <w:t>le nôtre c</w:t>
      </w:r>
      <w:r>
        <w:t>’</w:t>
      </w:r>
      <w:r w:rsidR="009D4A85" w:rsidRPr="0095276B">
        <w:t>est de fabriquer</w:t>
      </w:r>
      <w:r>
        <w:t xml:space="preserve">, </w:t>
      </w:r>
      <w:r w:rsidR="009D4A85" w:rsidRPr="0095276B">
        <w:t>parce que c</w:t>
      </w:r>
      <w:r>
        <w:t>’</w:t>
      </w:r>
      <w:r w:rsidR="009D4A85" w:rsidRPr="0095276B">
        <w:t>est ça notre fie</w:t>
      </w:r>
      <w:r>
        <w:t xml:space="preserve">, </w:t>
      </w:r>
      <w:r w:rsidR="009D4A85" w:rsidRPr="0095276B">
        <w:t>et maintenant il nous faut cette fabrique</w:t>
      </w:r>
      <w:r>
        <w:t xml:space="preserve">. </w:t>
      </w:r>
      <w:r w:rsidR="009D4A85" w:rsidRPr="0095276B">
        <w:t>Je ne fous donne pas même une minute pour accepter</w:t>
      </w:r>
      <w:r>
        <w:t xml:space="preserve">. </w:t>
      </w:r>
      <w:r w:rsidR="009D4A85" w:rsidRPr="0095276B">
        <w:t>C</w:t>
      </w:r>
      <w:r>
        <w:t>’</w:t>
      </w:r>
      <w:r w:rsidR="009D4A85" w:rsidRPr="0095276B">
        <w:t>est dix mille francs et un bail de quinze ans</w:t>
      </w:r>
      <w:r>
        <w:t xml:space="preserve">. </w:t>
      </w:r>
      <w:r w:rsidR="009D4A85" w:rsidRPr="0095276B">
        <w:t>Vous entendez</w:t>
      </w:r>
      <w:r>
        <w:t> ?</w:t>
      </w:r>
    </w:p>
    <w:p w14:paraId="411C00F4" w14:textId="36B71E23" w:rsidR="002666CE" w:rsidRDefault="006455E5" w:rsidP="002666CE">
      <w:r>
        <w:t>— </w:t>
      </w:r>
      <w:r w:rsidR="009D4A85" w:rsidRPr="0095276B">
        <w:t>Monsieur</w:t>
      </w:r>
      <w:r>
        <w:t xml:space="preserve"> », </w:t>
      </w:r>
      <w:r w:rsidR="009D4A85" w:rsidRPr="0095276B">
        <w:t xml:space="preserve">gémit </w:t>
      </w:r>
      <w:proofErr w:type="spellStart"/>
      <w:r w:rsidR="009D4A85" w:rsidRPr="0095276B">
        <w:t>Gabard</w:t>
      </w:r>
      <w:proofErr w:type="spellEnd"/>
      <w:r>
        <w:t xml:space="preserve">, </w:t>
      </w:r>
      <w:r w:rsidR="009D4A85" w:rsidRPr="0095276B">
        <w:t>en essayant de diriger sa face vers Guillaume</w:t>
      </w:r>
      <w:r>
        <w:t xml:space="preserve">, </w:t>
      </w:r>
      <w:r w:rsidR="009D4A85" w:rsidRPr="0095276B">
        <w:t>et en tendant le bras vers sa table</w:t>
      </w:r>
      <w:r>
        <w:t>, « </w:t>
      </w:r>
      <w:r w:rsidR="009D4A85" w:rsidRPr="0095276B">
        <w:t>Monsieur</w:t>
      </w:r>
      <w:r>
        <w:t xml:space="preserve">, </w:t>
      </w:r>
      <w:r w:rsidR="009D4A85" w:rsidRPr="0095276B">
        <w:t>regardez</w:t>
      </w:r>
      <w:r>
        <w:t xml:space="preserve">, </w:t>
      </w:r>
      <w:r w:rsidR="009D4A85" w:rsidRPr="0095276B">
        <w:t>là</w:t>
      </w:r>
      <w:r>
        <w:t xml:space="preserve">, </w:t>
      </w:r>
      <w:r w:rsidR="009D4A85" w:rsidRPr="0095276B">
        <w:t>ces papiers</w:t>
      </w:r>
      <w:r>
        <w:t xml:space="preserve">, </w:t>
      </w:r>
      <w:r w:rsidR="009D4A85" w:rsidRPr="0095276B">
        <w:t>je ne suis qu</w:t>
      </w:r>
      <w:r>
        <w:t>’</w:t>
      </w:r>
      <w:r w:rsidR="009D4A85" w:rsidRPr="0095276B">
        <w:t>un intermédiaire</w:t>
      </w:r>
      <w:r>
        <w:t xml:space="preserve">, </w:t>
      </w:r>
      <w:r w:rsidR="009D4A85" w:rsidRPr="0095276B">
        <w:t xml:space="preserve">je dois </w:t>
      </w:r>
      <w:proofErr w:type="spellStart"/>
      <w:r w:rsidR="009D4A85" w:rsidRPr="0095276B">
        <w:t>ven</w:t>
      </w:r>
      <w:proofErr w:type="spellEnd"/>
      <w:r>
        <w:t xml:space="preserve">… </w:t>
      </w:r>
      <w:proofErr w:type="spellStart"/>
      <w:r w:rsidR="009D4A85" w:rsidRPr="0095276B">
        <w:t>endre</w:t>
      </w:r>
      <w:proofErr w:type="spellEnd"/>
      <w:r>
        <w:t>. »</w:t>
      </w:r>
    </w:p>
    <w:p w14:paraId="2919B392" w14:textId="77777777" w:rsidR="006455E5" w:rsidRDefault="009D4A85" w:rsidP="002666CE">
      <w:r w:rsidRPr="0095276B">
        <w:t>Joseph lui serrait les épaules et le secouait</w:t>
      </w:r>
      <w:r w:rsidR="006455E5">
        <w:t>.</w:t>
      </w:r>
    </w:p>
    <w:p w14:paraId="7E4F68D4" w14:textId="2911C0AF" w:rsidR="002666CE" w:rsidRDefault="006455E5" w:rsidP="002666CE">
      <w:r>
        <w:t>« </w:t>
      </w:r>
      <w:r w:rsidR="009D4A85" w:rsidRPr="0095276B">
        <w:t>Alors pourquoi cette comédie</w:t>
      </w:r>
      <w:r>
        <w:t xml:space="preserve"> ? </w:t>
      </w:r>
      <w:r w:rsidR="009D4A85" w:rsidRPr="0095276B">
        <w:t>Pourquoi</w:t>
      </w:r>
      <w:r>
        <w:t>… »</w:t>
      </w:r>
    </w:p>
    <w:p w14:paraId="67610191" w14:textId="77777777" w:rsidR="006455E5" w:rsidRDefault="009D4A85" w:rsidP="002666CE">
      <w:r w:rsidRPr="0095276B">
        <w:t>Mais il vit tout à coup</w:t>
      </w:r>
      <w:r w:rsidR="006455E5">
        <w:t xml:space="preserve">, </w:t>
      </w:r>
      <w:r w:rsidRPr="0095276B">
        <w:t>à un pouce de ses lunettes</w:t>
      </w:r>
      <w:r w:rsidR="006455E5">
        <w:t xml:space="preserve">, </w:t>
      </w:r>
      <w:r w:rsidRPr="0095276B">
        <w:t>la glotte livide qui dansait comme un bouchon de pêcheur</w:t>
      </w:r>
      <w:r w:rsidR="006455E5">
        <w:t xml:space="preserve"> ; </w:t>
      </w:r>
      <w:r w:rsidRPr="0095276B">
        <w:t>il sourit de nouveau</w:t>
      </w:r>
      <w:r w:rsidR="006455E5">
        <w:t xml:space="preserve">, </w:t>
      </w:r>
      <w:r w:rsidRPr="0095276B">
        <w:t>lâcha l</w:t>
      </w:r>
      <w:r w:rsidR="006455E5">
        <w:t>’</w:t>
      </w:r>
      <w:r w:rsidRPr="0095276B">
        <w:t>homme</w:t>
      </w:r>
      <w:r w:rsidR="006455E5">
        <w:t xml:space="preserve">, </w:t>
      </w:r>
      <w:r w:rsidRPr="0095276B">
        <w:t>et se tourna vers la table</w:t>
      </w:r>
      <w:r w:rsidR="006455E5">
        <w:t xml:space="preserve">. </w:t>
      </w:r>
      <w:r w:rsidRPr="0095276B">
        <w:t>Guillaume fouillait déjà dans le dossier</w:t>
      </w:r>
      <w:r w:rsidR="006455E5">
        <w:t xml:space="preserve">. </w:t>
      </w:r>
      <w:proofErr w:type="spellStart"/>
      <w:r w:rsidRPr="0095276B">
        <w:t>Gabard</w:t>
      </w:r>
      <w:proofErr w:type="spellEnd"/>
      <w:r w:rsidR="006455E5">
        <w:t xml:space="preserve">, </w:t>
      </w:r>
      <w:r w:rsidRPr="0095276B">
        <w:t>affalé dans son fauteuil</w:t>
      </w:r>
      <w:r w:rsidR="006455E5">
        <w:t xml:space="preserve">, </w:t>
      </w:r>
      <w:r w:rsidRPr="0095276B">
        <w:t>tenta de glisser un bras vers le cordon de la sonnette</w:t>
      </w:r>
      <w:r w:rsidR="006455E5">
        <w:t>.</w:t>
      </w:r>
    </w:p>
    <w:p w14:paraId="23B4026A" w14:textId="77777777" w:rsidR="006455E5" w:rsidRDefault="006455E5" w:rsidP="002666CE">
      <w:r>
        <w:lastRenderedPageBreak/>
        <w:t>« </w:t>
      </w:r>
      <w:r w:rsidR="009D4A85" w:rsidRPr="0095276B">
        <w:t xml:space="preserve">Pas un </w:t>
      </w:r>
      <w:proofErr w:type="spellStart"/>
      <w:r w:rsidR="009D4A85" w:rsidRPr="0095276B">
        <w:t>cheste</w:t>
      </w:r>
      <w:proofErr w:type="spellEnd"/>
      <w:r>
        <w:t xml:space="preserve">, </w:t>
      </w:r>
      <w:r w:rsidR="009D4A85" w:rsidRPr="0095276B">
        <w:t>c</w:t>
      </w:r>
      <w:r>
        <w:t>’</w:t>
      </w:r>
      <w:r w:rsidR="009D4A85" w:rsidRPr="0095276B">
        <w:t>est un conseil que je vous donne</w:t>
      </w:r>
      <w:r>
        <w:t xml:space="preserve"> », </w:t>
      </w:r>
      <w:r w:rsidR="009D4A85" w:rsidRPr="0095276B">
        <w:t>gro</w:t>
      </w:r>
      <w:r w:rsidR="009D4A85" w:rsidRPr="0095276B">
        <w:t>n</w:t>
      </w:r>
      <w:r w:rsidR="009D4A85" w:rsidRPr="0095276B">
        <w:t>da Joseph</w:t>
      </w:r>
      <w:r>
        <w:t xml:space="preserve">, </w:t>
      </w:r>
      <w:r w:rsidR="009D4A85" w:rsidRPr="0095276B">
        <w:t>avec un mouvement significatif</w:t>
      </w:r>
      <w:r>
        <w:t>.</w:t>
      </w:r>
    </w:p>
    <w:p w14:paraId="23BDCBF4" w14:textId="77777777" w:rsidR="006455E5" w:rsidRDefault="009D4A85" w:rsidP="002666CE">
      <w:r w:rsidRPr="0095276B">
        <w:t>L</w:t>
      </w:r>
      <w:r w:rsidR="006455E5">
        <w:t>’</w:t>
      </w:r>
      <w:r w:rsidRPr="0095276B">
        <w:t>homme attrapa des deux mains les bords de son col</w:t>
      </w:r>
      <w:r w:rsidR="006455E5">
        <w:t xml:space="preserve">, </w:t>
      </w:r>
      <w:r w:rsidRPr="0095276B">
        <w:t>et se mit à geindre d</w:t>
      </w:r>
      <w:r w:rsidR="006455E5">
        <w:t>’</w:t>
      </w:r>
      <w:r w:rsidRPr="0095276B">
        <w:t>une façon apitoyante</w:t>
      </w:r>
      <w:r w:rsidR="006455E5">
        <w:t>.</w:t>
      </w:r>
    </w:p>
    <w:p w14:paraId="754AAA02" w14:textId="77777777" w:rsidR="006455E5" w:rsidRDefault="009D4A85" w:rsidP="002666CE">
      <w:r w:rsidRPr="0095276B">
        <w:t>Les deux autres grouinaient pendant ce temps à travers les papiers</w:t>
      </w:r>
      <w:r w:rsidR="006455E5">
        <w:t xml:space="preserve">, </w:t>
      </w:r>
      <w:r w:rsidRPr="0095276B">
        <w:t>avec une hâte fiévreuse</w:t>
      </w:r>
      <w:r w:rsidR="006455E5">
        <w:t>.</w:t>
      </w:r>
    </w:p>
    <w:p w14:paraId="7499DBC6" w14:textId="77777777" w:rsidR="006455E5" w:rsidRDefault="006455E5" w:rsidP="002666CE">
      <w:r>
        <w:t>« </w:t>
      </w:r>
      <w:r w:rsidR="009D4A85" w:rsidRPr="0095276B">
        <w:t>Acte de mariage</w:t>
      </w:r>
      <w:r>
        <w:t xml:space="preserve">… </w:t>
      </w:r>
      <w:r w:rsidR="009D4A85" w:rsidRPr="0095276B">
        <w:t>acte de décès</w:t>
      </w:r>
      <w:r>
        <w:t xml:space="preserve">… </w:t>
      </w:r>
      <w:r w:rsidR="009D4A85" w:rsidRPr="0095276B">
        <w:t>acte</w:t>
      </w:r>
      <w:r>
        <w:t xml:space="preserve">… </w:t>
      </w:r>
      <w:r w:rsidR="009D4A85" w:rsidRPr="0095276B">
        <w:t>acte</w:t>
      </w:r>
      <w:r>
        <w:t xml:space="preserve">… </w:t>
      </w:r>
      <w:r w:rsidR="009D4A85" w:rsidRPr="0095276B">
        <w:t>acte</w:t>
      </w:r>
      <w:r>
        <w:t xml:space="preserve">… </w:t>
      </w:r>
      <w:proofErr w:type="spellStart"/>
      <w:r w:rsidR="009D4A85" w:rsidRPr="0095276B">
        <w:t>procès verbal</w:t>
      </w:r>
      <w:proofErr w:type="spellEnd"/>
      <w:r w:rsidR="009D4A85" w:rsidRPr="0095276B">
        <w:t xml:space="preserve"> d</w:t>
      </w:r>
      <w:r>
        <w:t>’</w:t>
      </w:r>
      <w:r w:rsidR="009D4A85" w:rsidRPr="0095276B">
        <w:t>adjudication</w:t>
      </w:r>
      <w:r>
        <w:t xml:space="preserve">… </w:t>
      </w:r>
      <w:r w:rsidR="009D4A85" w:rsidRPr="0095276B">
        <w:t>acte</w:t>
      </w:r>
      <w:r>
        <w:t xml:space="preserve">… </w:t>
      </w:r>
      <w:r w:rsidR="009D4A85" w:rsidRPr="0095276B">
        <w:t>lettre du sept janvier 1861</w:t>
      </w:r>
      <w:r>
        <w:t xml:space="preserve">… </w:t>
      </w:r>
      <w:r w:rsidR="009D4A85" w:rsidRPr="0095276B">
        <w:t>lettre</w:t>
      </w:r>
      <w:r>
        <w:t xml:space="preserve">… </w:t>
      </w:r>
      <w:r w:rsidR="009D4A85" w:rsidRPr="0095276B">
        <w:t>acte</w:t>
      </w:r>
      <w:r>
        <w:t xml:space="preserve">… </w:t>
      </w:r>
      <w:r w:rsidR="009D4A85" w:rsidRPr="0095276B">
        <w:t>procuration</w:t>
      </w:r>
      <w:r>
        <w:t xml:space="preserve"> </w:t>
      </w:r>
      <w:r>
        <w:rPr>
          <w:rFonts w:eastAsia="Georgia" w:cs="Georgia"/>
        </w:rPr>
        <w:t xml:space="preserve">– </w:t>
      </w:r>
      <w:r w:rsidR="009D4A85" w:rsidRPr="0095276B">
        <w:t>heu</w:t>
      </w:r>
      <w:r>
        <w:t xml:space="preserve"> </w:t>
      </w:r>
      <w:r>
        <w:rPr>
          <w:rFonts w:eastAsia="Georgia" w:cs="Georgia"/>
        </w:rPr>
        <w:t xml:space="preserve">– </w:t>
      </w:r>
      <w:r w:rsidR="009D4A85" w:rsidRPr="0095276B">
        <w:t>rien</w:t>
      </w:r>
      <w:r>
        <w:t xml:space="preserve">. </w:t>
      </w:r>
      <w:r w:rsidR="009D4A85" w:rsidRPr="0095276B">
        <w:t>Si elle n</w:t>
      </w:r>
      <w:r>
        <w:t>’</w:t>
      </w:r>
      <w:r w:rsidR="009D4A85" w:rsidRPr="0095276B">
        <w:t>y est pas</w:t>
      </w:r>
      <w:r>
        <w:t xml:space="preserve">, </w:t>
      </w:r>
      <w:r w:rsidR="009D4A85" w:rsidRPr="0095276B">
        <w:t>mon cher monsieur</w:t>
      </w:r>
      <w:r>
        <w:t xml:space="preserve">, </w:t>
      </w:r>
      <w:r w:rsidR="009D4A85" w:rsidRPr="0095276B">
        <w:t>si elle n</w:t>
      </w:r>
      <w:r>
        <w:t>’</w:t>
      </w:r>
      <w:r w:rsidR="009D4A85" w:rsidRPr="0095276B">
        <w:t>y est pas</w:t>
      </w:r>
      <w:r>
        <w:t>…</w:t>
      </w:r>
    </w:p>
    <w:p w14:paraId="5845B122" w14:textId="77777777" w:rsidR="006455E5" w:rsidRDefault="006455E5" w:rsidP="002666CE">
      <w:r>
        <w:t>— </w:t>
      </w:r>
      <w:r w:rsidR="009D4A85" w:rsidRPr="0095276B">
        <w:t>Du vingt mars de cette année</w:t>
      </w:r>
      <w:r>
        <w:t xml:space="preserve">, </w:t>
      </w:r>
      <w:r w:rsidR="009D4A85" w:rsidRPr="0095276B">
        <w:t>ha</w:t>
      </w:r>
      <w:r>
        <w:t xml:space="preserve">, </w:t>
      </w:r>
      <w:r w:rsidR="009D4A85" w:rsidRPr="0095276B">
        <w:t>une lettre du liquid</w:t>
      </w:r>
      <w:r w:rsidR="009D4A85" w:rsidRPr="0095276B">
        <w:t>a</w:t>
      </w:r>
      <w:r w:rsidR="009D4A85" w:rsidRPr="0095276B">
        <w:t>teur</w:t>
      </w:r>
      <w:r>
        <w:t xml:space="preserve">, </w:t>
      </w:r>
      <w:r w:rsidR="009D4A85" w:rsidRPr="0095276B">
        <w:t>ha</w:t>
      </w:r>
      <w:r>
        <w:t xml:space="preserve">, </w:t>
      </w:r>
      <w:r w:rsidR="009D4A85" w:rsidRPr="0095276B">
        <w:t>papier à en-tête</w:t>
      </w:r>
      <w:r>
        <w:t xml:space="preserve">, </w:t>
      </w:r>
      <w:r w:rsidR="009D4A85" w:rsidRPr="0095276B">
        <w:t>ha</w:t>
      </w:r>
      <w:r>
        <w:t xml:space="preserve">, </w:t>
      </w:r>
      <w:r w:rsidR="009D4A85" w:rsidRPr="0095276B">
        <w:t>du tribunal civil</w:t>
      </w:r>
      <w:r>
        <w:t xml:space="preserve">, </w:t>
      </w:r>
      <w:r w:rsidR="009D4A85" w:rsidRPr="0095276B">
        <w:t>elle</w:t>
      </w:r>
      <w:r>
        <w:t xml:space="preserve">, </w:t>
      </w:r>
      <w:r w:rsidR="009D4A85" w:rsidRPr="0095276B">
        <w:t>ha</w:t>
      </w:r>
      <w:r>
        <w:t xml:space="preserve">, </w:t>
      </w:r>
      <w:r w:rsidR="009D4A85" w:rsidRPr="0095276B">
        <w:t>elle y est</w:t>
      </w:r>
      <w:r>
        <w:t>.</w:t>
      </w:r>
    </w:p>
    <w:p w14:paraId="6E6B0FA1" w14:textId="77777777" w:rsidR="006455E5" w:rsidRDefault="006455E5" w:rsidP="002666CE">
      <w:r>
        <w:t>— </w:t>
      </w:r>
      <w:r w:rsidR="009D4A85" w:rsidRPr="0095276B">
        <w:t>Je l</w:t>
      </w:r>
      <w:r>
        <w:t>’</w:t>
      </w:r>
      <w:r w:rsidR="009D4A85" w:rsidRPr="0095276B">
        <w:t>espère pour vous</w:t>
      </w:r>
      <w:r>
        <w:t>, »</w:t>
      </w:r>
      <w:r w:rsidR="009D4A85" w:rsidRPr="0095276B">
        <w:t xml:space="preserve"> dit froidement Joseph</w:t>
      </w:r>
      <w:r>
        <w:t>.</w:t>
      </w:r>
    </w:p>
    <w:p w14:paraId="67B69CC6" w14:textId="77777777" w:rsidR="006455E5" w:rsidRDefault="009D4A85" w:rsidP="002666CE">
      <w:r w:rsidRPr="0095276B">
        <w:t>Guillaume cria</w:t>
      </w:r>
      <w:r w:rsidR="006455E5">
        <w:t xml:space="preserve"> : </w:t>
      </w:r>
      <w:r w:rsidRPr="0095276B">
        <w:rPr>
          <w:i/>
          <w:iCs/>
        </w:rPr>
        <w:t>Voici</w:t>
      </w:r>
      <w:r w:rsidR="006455E5">
        <w:rPr>
          <w:i/>
          <w:iCs/>
        </w:rPr>
        <w:t xml:space="preserve"> ! </w:t>
      </w:r>
      <w:r w:rsidRPr="0095276B">
        <w:t>et ils se trouvèrent penchés tous deux sur la lettre</w:t>
      </w:r>
      <w:r w:rsidR="006455E5">
        <w:t xml:space="preserve">, </w:t>
      </w:r>
      <w:r w:rsidRPr="0095276B">
        <w:t>tempe contre tempe</w:t>
      </w:r>
      <w:r w:rsidR="006455E5">
        <w:t xml:space="preserve">, </w:t>
      </w:r>
      <w:r w:rsidRPr="0095276B">
        <w:t>Joseph immobilisant derrière soi</w:t>
      </w:r>
      <w:r w:rsidR="006455E5">
        <w:t xml:space="preserve">, </w:t>
      </w:r>
      <w:r w:rsidRPr="0095276B">
        <w:t>de sa main droite</w:t>
      </w:r>
      <w:r w:rsidR="006455E5">
        <w:t xml:space="preserve">, </w:t>
      </w:r>
      <w:r w:rsidRPr="0095276B">
        <w:t>l</w:t>
      </w:r>
      <w:r w:rsidR="006455E5">
        <w:t>’</w:t>
      </w:r>
      <w:r w:rsidRPr="0095276B">
        <w:t>homme au fond de son fauteuil</w:t>
      </w:r>
      <w:r w:rsidR="006455E5">
        <w:t>.</w:t>
      </w:r>
    </w:p>
    <w:p w14:paraId="6DD5B980" w14:textId="77777777" w:rsidR="006455E5" w:rsidRDefault="009D4A85" w:rsidP="002666CE">
      <w:r w:rsidRPr="0095276B">
        <w:t>Ils lurent en silence</w:t>
      </w:r>
      <w:r w:rsidR="006455E5">
        <w:t xml:space="preserve">, </w:t>
      </w:r>
      <w:r w:rsidRPr="0095276B">
        <w:t>relurent</w:t>
      </w:r>
      <w:r w:rsidR="006455E5">
        <w:t xml:space="preserve">, </w:t>
      </w:r>
      <w:r w:rsidRPr="0095276B">
        <w:t>et le papier grelotta légèr</w:t>
      </w:r>
      <w:r w:rsidRPr="0095276B">
        <w:t>e</w:t>
      </w:r>
      <w:r w:rsidRPr="0095276B">
        <w:t>ment au bout des doigts de Guillaume</w:t>
      </w:r>
      <w:r w:rsidR="006455E5">
        <w:t xml:space="preserve">. </w:t>
      </w:r>
      <w:r w:rsidRPr="0095276B">
        <w:t>Celui-ci l</w:t>
      </w:r>
      <w:r w:rsidR="006455E5">
        <w:t>’</w:t>
      </w:r>
      <w:r w:rsidRPr="0095276B">
        <w:t>ayant reposé</w:t>
      </w:r>
      <w:r w:rsidR="006455E5">
        <w:t xml:space="preserve">, </w:t>
      </w:r>
      <w:r w:rsidRPr="0095276B">
        <w:t>les deux Alsaciens se redressèrent et</w:t>
      </w:r>
      <w:r w:rsidR="006455E5">
        <w:t xml:space="preserve">, </w:t>
      </w:r>
      <w:r w:rsidRPr="0095276B">
        <w:t>reculèrent de part et d</w:t>
      </w:r>
      <w:r w:rsidR="006455E5">
        <w:t>’</w:t>
      </w:r>
      <w:r w:rsidRPr="0095276B">
        <w:t>a</w:t>
      </w:r>
      <w:r w:rsidRPr="0095276B">
        <w:t>u</w:t>
      </w:r>
      <w:r w:rsidRPr="0095276B">
        <w:t>tre de la table</w:t>
      </w:r>
      <w:r w:rsidR="006455E5">
        <w:t xml:space="preserve">. </w:t>
      </w:r>
      <w:r w:rsidRPr="0095276B">
        <w:t>Ils avaient le visage eu feu</w:t>
      </w:r>
      <w:r w:rsidR="006455E5">
        <w:t xml:space="preserve">, </w:t>
      </w:r>
      <w:r w:rsidRPr="0095276B">
        <w:t>et se taisaient</w:t>
      </w:r>
      <w:r w:rsidR="006455E5">
        <w:t xml:space="preserve">, </w:t>
      </w:r>
      <w:r w:rsidRPr="0095276B">
        <w:t>en év</w:t>
      </w:r>
      <w:r w:rsidRPr="0095276B">
        <w:t>i</w:t>
      </w:r>
      <w:r w:rsidRPr="0095276B">
        <w:t>tant de se regarder</w:t>
      </w:r>
      <w:r w:rsidR="006455E5">
        <w:t>.</w:t>
      </w:r>
    </w:p>
    <w:p w14:paraId="4A7A1D47" w14:textId="77777777" w:rsidR="006455E5" w:rsidRDefault="006455E5" w:rsidP="002666CE">
      <w:r>
        <w:t>« </w:t>
      </w:r>
      <w:r w:rsidR="009D4A85" w:rsidRPr="0095276B">
        <w:t>Vous</w:t>
      </w:r>
      <w:r>
        <w:t xml:space="preserve">… </w:t>
      </w:r>
      <w:r w:rsidR="009D4A85" w:rsidRPr="0095276B">
        <w:t>vous avez vu</w:t>
      </w:r>
      <w:r>
        <w:t> ?</w:t>
      </w:r>
    </w:p>
    <w:p w14:paraId="0E9FB779" w14:textId="3B3A667A" w:rsidR="002666CE" w:rsidRDefault="006455E5" w:rsidP="002666CE">
      <w:r>
        <w:t>— </w:t>
      </w:r>
      <w:r w:rsidR="009D4A85" w:rsidRPr="0095276B">
        <w:t>Oui</w:t>
      </w:r>
      <w:r>
        <w:t>. »</w:t>
      </w:r>
    </w:p>
    <w:p w14:paraId="3399659F" w14:textId="77777777" w:rsidR="006455E5" w:rsidRDefault="009D4A85" w:rsidP="002666CE">
      <w:r w:rsidRPr="0095276B">
        <w:t>Il n</w:t>
      </w:r>
      <w:r w:rsidR="006455E5">
        <w:t>’</w:t>
      </w:r>
      <w:r w:rsidRPr="0095276B">
        <w:t>y avait pas à se méprendre aux termes de la lettre</w:t>
      </w:r>
      <w:r w:rsidR="006455E5">
        <w:t xml:space="preserve">. </w:t>
      </w:r>
      <w:r w:rsidRPr="0095276B">
        <w:t>La loi était formelle et ordonnait la vente</w:t>
      </w:r>
      <w:r w:rsidR="006455E5">
        <w:t>.</w:t>
      </w:r>
    </w:p>
    <w:p w14:paraId="3AE79E36" w14:textId="49C20728" w:rsidR="002666CE" w:rsidRDefault="006455E5" w:rsidP="002666CE">
      <w:r>
        <w:lastRenderedPageBreak/>
        <w:t>« </w:t>
      </w:r>
      <w:r w:rsidR="009D4A85" w:rsidRPr="0095276B">
        <w:t>Vous avez un code</w:t>
      </w:r>
      <w:r>
        <w:t xml:space="preserve"> ? </w:t>
      </w:r>
      <w:r w:rsidR="009D4A85" w:rsidRPr="0095276B">
        <w:t>demanda Joseph</w:t>
      </w:r>
      <w:r>
        <w:t xml:space="preserve">. </w:t>
      </w:r>
      <w:r w:rsidR="009D4A85" w:rsidRPr="0095276B">
        <w:t>C</w:t>
      </w:r>
      <w:r>
        <w:t>’</w:t>
      </w:r>
      <w:r w:rsidR="009D4A85" w:rsidRPr="0095276B">
        <w:t>est bien</w:t>
      </w:r>
      <w:r>
        <w:t xml:space="preserve">. </w:t>
      </w:r>
      <w:r w:rsidR="009D4A85" w:rsidRPr="0095276B">
        <w:t>Ne bougez pas</w:t>
      </w:r>
      <w:r>
        <w:t>. »</w:t>
      </w:r>
    </w:p>
    <w:p w14:paraId="02C21E30" w14:textId="77777777" w:rsidR="006455E5" w:rsidRDefault="009D4A85" w:rsidP="002666CE">
      <w:r w:rsidRPr="0095276B">
        <w:t>Il suivit le doigt vacillant du gros homme</w:t>
      </w:r>
      <w:r w:rsidR="006455E5">
        <w:t xml:space="preserve">, </w:t>
      </w:r>
      <w:r w:rsidRPr="0095276B">
        <w:t>tira un volume de la bibliothèque ouverte</w:t>
      </w:r>
      <w:r w:rsidR="006455E5">
        <w:t xml:space="preserve">, </w:t>
      </w:r>
      <w:r w:rsidRPr="0095276B">
        <w:t>et le feuilleta</w:t>
      </w:r>
      <w:r w:rsidR="006455E5">
        <w:t xml:space="preserve">. </w:t>
      </w:r>
      <w:r w:rsidRPr="0095276B">
        <w:t>Guillaume se rongeait la moustache</w:t>
      </w:r>
      <w:r w:rsidR="006455E5">
        <w:t xml:space="preserve">. </w:t>
      </w:r>
      <w:r w:rsidRPr="0095276B">
        <w:t>Joseph referma le livre et le jeta sur la table</w:t>
      </w:r>
      <w:r w:rsidR="006455E5">
        <w:t>.</w:t>
      </w:r>
    </w:p>
    <w:p w14:paraId="36A1F7B5" w14:textId="1EDC414E" w:rsidR="002666CE" w:rsidRDefault="006455E5" w:rsidP="002666CE">
      <w:r>
        <w:t>« </w:t>
      </w:r>
      <w:r w:rsidR="009D4A85" w:rsidRPr="0095276B">
        <w:t>C</w:t>
      </w:r>
      <w:r>
        <w:t>’</w:t>
      </w:r>
      <w:r w:rsidR="009D4A85" w:rsidRPr="0095276B">
        <w:t xml:space="preserve">est </w:t>
      </w:r>
      <w:proofErr w:type="spellStart"/>
      <w:r w:rsidR="009D4A85" w:rsidRPr="0095276B">
        <w:t>pien</w:t>
      </w:r>
      <w:proofErr w:type="spellEnd"/>
      <w:r>
        <w:t>. »</w:t>
      </w:r>
    </w:p>
    <w:p w14:paraId="41C2E554" w14:textId="77777777" w:rsidR="006455E5" w:rsidRDefault="009D4A85" w:rsidP="002666CE">
      <w:r w:rsidRPr="0095276B">
        <w:t>Il leva les yeux sur Guillaume</w:t>
      </w:r>
      <w:r w:rsidR="006455E5">
        <w:t xml:space="preserve">, </w:t>
      </w:r>
      <w:r w:rsidRPr="0095276B">
        <w:t>et trouva un regard qui a</w:t>
      </w:r>
      <w:r w:rsidRPr="0095276B">
        <w:t>t</w:t>
      </w:r>
      <w:r w:rsidRPr="0095276B">
        <w:t>tendait le sien</w:t>
      </w:r>
      <w:r w:rsidR="006455E5">
        <w:t xml:space="preserve">. </w:t>
      </w:r>
      <w:r w:rsidRPr="0095276B">
        <w:t>Il y vit sans doute tout</w:t>
      </w:r>
      <w:r w:rsidR="006455E5">
        <w:t xml:space="preserve">, </w:t>
      </w:r>
      <w:r w:rsidRPr="0095276B">
        <w:t>ce qu</w:t>
      </w:r>
      <w:r w:rsidR="006455E5">
        <w:t>’</w:t>
      </w:r>
      <w:r w:rsidRPr="0095276B">
        <w:t>il souhaitait et cra</w:t>
      </w:r>
      <w:r w:rsidRPr="0095276B">
        <w:t>i</w:t>
      </w:r>
      <w:r w:rsidRPr="0095276B">
        <w:t>gnait d</w:t>
      </w:r>
      <w:r w:rsidR="006455E5">
        <w:t>’</w:t>
      </w:r>
      <w:r w:rsidRPr="0095276B">
        <w:t>y voir</w:t>
      </w:r>
      <w:r w:rsidR="006455E5">
        <w:t xml:space="preserve">, </w:t>
      </w:r>
      <w:r w:rsidRPr="0095276B">
        <w:t>car il parut manquer de souffle</w:t>
      </w:r>
      <w:r w:rsidR="006455E5">
        <w:t xml:space="preserve">, </w:t>
      </w:r>
      <w:r w:rsidRPr="0095276B">
        <w:t>et fit à son tour</w:t>
      </w:r>
      <w:r w:rsidR="006455E5">
        <w:t xml:space="preserve">, </w:t>
      </w:r>
      <w:r w:rsidRPr="0095276B">
        <w:t>vers son col</w:t>
      </w:r>
      <w:r w:rsidR="006455E5">
        <w:t xml:space="preserve">, </w:t>
      </w:r>
      <w:r w:rsidRPr="0095276B">
        <w:t>le geste du marchand de biens</w:t>
      </w:r>
      <w:r w:rsidR="006455E5">
        <w:t>.</w:t>
      </w:r>
    </w:p>
    <w:p w14:paraId="1AC6E975" w14:textId="77777777" w:rsidR="006455E5" w:rsidRDefault="009D4A85" w:rsidP="002666CE">
      <w:r w:rsidRPr="0095276B">
        <w:t>On pouvait lire aux traces</w:t>
      </w:r>
      <w:r w:rsidR="006455E5">
        <w:t xml:space="preserve">, </w:t>
      </w:r>
      <w:r w:rsidRPr="0095276B">
        <w:t>sur les bottes des deux hommes</w:t>
      </w:r>
      <w:r w:rsidR="006455E5">
        <w:t xml:space="preserve">, </w:t>
      </w:r>
      <w:r w:rsidRPr="0095276B">
        <w:t>plus d</w:t>
      </w:r>
      <w:r w:rsidR="006455E5">
        <w:t>’</w:t>
      </w:r>
      <w:r w:rsidRPr="0095276B">
        <w:t>un jour de voyage</w:t>
      </w:r>
      <w:r w:rsidR="006455E5">
        <w:t xml:space="preserve">, </w:t>
      </w:r>
      <w:r w:rsidRPr="0095276B">
        <w:t>et</w:t>
      </w:r>
      <w:r w:rsidR="006455E5">
        <w:t xml:space="preserve">, </w:t>
      </w:r>
      <w:r w:rsidRPr="0095276B">
        <w:t>sur leur visage</w:t>
      </w:r>
      <w:r w:rsidR="006455E5">
        <w:t xml:space="preserve">, </w:t>
      </w:r>
      <w:r w:rsidRPr="0095276B">
        <w:t>un air de convoitise exténuée</w:t>
      </w:r>
      <w:r w:rsidR="006455E5">
        <w:t xml:space="preserve">. </w:t>
      </w:r>
      <w:r w:rsidRPr="0095276B">
        <w:t xml:space="preserve">Ils devaient courir </w:t>
      </w:r>
      <w:smartTag w:uri="urn:schemas-microsoft-com:office:smarttags" w:element="PersonName">
        <w:smartTagPr>
          <w:attr w:name="ProductID" w:val="la France"/>
        </w:smartTagPr>
        <w:r w:rsidRPr="0095276B">
          <w:t>la France</w:t>
        </w:r>
      </w:smartTag>
      <w:r w:rsidRPr="0095276B">
        <w:t xml:space="preserve"> depuis des semaines sans avoir rien trouvé</w:t>
      </w:r>
      <w:r w:rsidR="006455E5">
        <w:t xml:space="preserve">, </w:t>
      </w:r>
      <w:r w:rsidRPr="0095276B">
        <w:t>et en être à leur dernier effort</w:t>
      </w:r>
      <w:r w:rsidR="006455E5">
        <w:t xml:space="preserve">. </w:t>
      </w:r>
      <w:r w:rsidRPr="0095276B">
        <w:t>Quant au motif qui les avait fait sortir d</w:t>
      </w:r>
      <w:r w:rsidR="006455E5">
        <w:t>’</w:t>
      </w:r>
      <w:r w:rsidRPr="0095276B">
        <w:t>Alsace</w:t>
      </w:r>
      <w:r w:rsidR="006455E5">
        <w:t xml:space="preserve">, </w:t>
      </w:r>
      <w:r w:rsidRPr="0095276B">
        <w:t>comme les loups d</w:t>
      </w:r>
      <w:r w:rsidR="006455E5">
        <w:t>’</w:t>
      </w:r>
      <w:r w:rsidRPr="0095276B">
        <w:t>un bois</w:t>
      </w:r>
      <w:r w:rsidR="006455E5">
        <w:t xml:space="preserve">, </w:t>
      </w:r>
      <w:r w:rsidRPr="0095276B">
        <w:t>l</w:t>
      </w:r>
      <w:r w:rsidR="006455E5">
        <w:t>’</w:t>
      </w:r>
      <w:r w:rsidRPr="0095276B">
        <w:t>agent négligea de s</w:t>
      </w:r>
      <w:r w:rsidR="006455E5">
        <w:t>’</w:t>
      </w:r>
      <w:r w:rsidRPr="0095276B">
        <w:t>en informer</w:t>
      </w:r>
      <w:r w:rsidR="006455E5">
        <w:t xml:space="preserve">, </w:t>
      </w:r>
      <w:r w:rsidRPr="0095276B">
        <w:t>et ce fut le second de ses torts</w:t>
      </w:r>
      <w:r w:rsidR="006455E5">
        <w:t>.</w:t>
      </w:r>
    </w:p>
    <w:p w14:paraId="29CE4719" w14:textId="77777777" w:rsidR="006455E5" w:rsidRDefault="006455E5" w:rsidP="002666CE">
      <w:r>
        <w:t>« </w:t>
      </w:r>
      <w:r w:rsidR="009D4A85" w:rsidRPr="0095276B">
        <w:t>C</w:t>
      </w:r>
      <w:r>
        <w:t>’</w:t>
      </w:r>
      <w:r w:rsidR="009D4A85" w:rsidRPr="0095276B">
        <w:t xml:space="preserve">est </w:t>
      </w:r>
      <w:proofErr w:type="spellStart"/>
      <w:r w:rsidR="009D4A85" w:rsidRPr="0095276B">
        <w:t>pien</w:t>
      </w:r>
      <w:proofErr w:type="spellEnd"/>
      <w:r>
        <w:t>, »</w:t>
      </w:r>
      <w:r w:rsidR="009D4A85" w:rsidRPr="0095276B">
        <w:t xml:space="preserve"> grommela encore une fois Joseph</w:t>
      </w:r>
      <w:r>
        <w:t xml:space="preserve">. </w:t>
      </w:r>
      <w:r w:rsidR="009D4A85" w:rsidRPr="0095276B">
        <w:t>Il dévis</w:t>
      </w:r>
      <w:r w:rsidR="009D4A85" w:rsidRPr="0095276B">
        <w:t>a</w:t>
      </w:r>
      <w:r w:rsidR="009D4A85" w:rsidRPr="0095276B">
        <w:t>geait son frère avec une sorte d</w:t>
      </w:r>
      <w:r>
        <w:t>’</w:t>
      </w:r>
      <w:r w:rsidR="009D4A85" w:rsidRPr="0095276B">
        <w:t>égarement</w:t>
      </w:r>
      <w:r>
        <w:t xml:space="preserve">. </w:t>
      </w:r>
      <w:r w:rsidR="009D4A85" w:rsidRPr="0095276B">
        <w:t>Celui-ci prit la p</w:t>
      </w:r>
      <w:r w:rsidR="009D4A85" w:rsidRPr="0095276B">
        <w:t>a</w:t>
      </w:r>
      <w:r w:rsidR="009D4A85" w:rsidRPr="0095276B">
        <w:t>role</w:t>
      </w:r>
      <w:r>
        <w:t xml:space="preserve">, </w:t>
      </w:r>
      <w:r w:rsidR="009D4A85" w:rsidRPr="0095276B">
        <w:t>et porta la main à sa poitrine</w:t>
      </w:r>
      <w:r>
        <w:t xml:space="preserve">, </w:t>
      </w:r>
      <w:r w:rsidR="009D4A85" w:rsidRPr="0095276B">
        <w:t>au niveau de la poche int</w:t>
      </w:r>
      <w:r w:rsidR="009D4A85" w:rsidRPr="0095276B">
        <w:t>é</w:t>
      </w:r>
      <w:r w:rsidR="009D4A85" w:rsidRPr="0095276B">
        <w:t>rieure</w:t>
      </w:r>
      <w:r>
        <w:t> :</w:t>
      </w:r>
    </w:p>
    <w:p w14:paraId="7D3201A5" w14:textId="77777777" w:rsidR="006455E5" w:rsidRDefault="006455E5" w:rsidP="002666CE">
      <w:r>
        <w:t>« </w:t>
      </w:r>
      <w:r w:rsidR="009D4A85" w:rsidRPr="0095276B">
        <w:t>Notre père</w:t>
      </w:r>
      <w:r>
        <w:t xml:space="preserve">, </w:t>
      </w:r>
      <w:r w:rsidR="009D4A85" w:rsidRPr="0095276B">
        <w:t>monsieur Simler</w:t>
      </w:r>
      <w:r>
        <w:t xml:space="preserve">, </w:t>
      </w:r>
      <w:r w:rsidR="009D4A85" w:rsidRPr="0095276B">
        <w:t>Hippolyte Simler</w:t>
      </w:r>
      <w:r>
        <w:t xml:space="preserve">, </w:t>
      </w:r>
      <w:r w:rsidR="009D4A85" w:rsidRPr="0095276B">
        <w:t xml:space="preserve">fabricant de drap à </w:t>
      </w:r>
      <w:proofErr w:type="spellStart"/>
      <w:r w:rsidR="009D4A85" w:rsidRPr="0095276B">
        <w:t>Buschendorf</w:t>
      </w:r>
      <w:proofErr w:type="spellEnd"/>
      <w:r>
        <w:t xml:space="preserve">, </w:t>
      </w:r>
      <w:r w:rsidR="009D4A85" w:rsidRPr="0095276B">
        <w:t>Haut-Rhin</w:t>
      </w:r>
      <w:r>
        <w:t xml:space="preserve">, </w:t>
      </w:r>
      <w:r w:rsidR="009D4A85" w:rsidRPr="0095276B">
        <w:t>nous a donné procur</w:t>
      </w:r>
      <w:r w:rsidR="009D4A85" w:rsidRPr="0095276B">
        <w:t>a</w:t>
      </w:r>
      <w:r w:rsidR="009D4A85" w:rsidRPr="0095276B">
        <w:t>tion</w:t>
      </w:r>
      <w:r>
        <w:t>… »</w:t>
      </w:r>
    </w:p>
    <w:p w14:paraId="7A8784AA" w14:textId="0019E9FB" w:rsidR="006455E5" w:rsidRDefault="006455E5" w:rsidP="002666CE">
      <w:r>
        <w:t>(</w:t>
      </w:r>
      <w:r w:rsidR="009D4A85" w:rsidRPr="0095276B">
        <w:t>La voix s</w:t>
      </w:r>
      <w:r>
        <w:t>’</w:t>
      </w:r>
      <w:r w:rsidR="009D4A85" w:rsidRPr="0095276B">
        <w:t>éteignit</w:t>
      </w:r>
      <w:r>
        <w:t xml:space="preserve">, </w:t>
      </w:r>
      <w:r w:rsidR="009D4A85" w:rsidRPr="0095276B">
        <w:t>au souvenir trop net de l</w:t>
      </w:r>
      <w:r>
        <w:t>’</w:t>
      </w:r>
      <w:r w:rsidR="009D4A85" w:rsidRPr="0095276B">
        <w:t>acte notarié</w:t>
      </w:r>
      <w:r>
        <w:t> :</w:t>
      </w:r>
    </w:p>
    <w:p w14:paraId="6BB43FD6" w14:textId="77777777" w:rsidR="006455E5" w:rsidRDefault="006455E5" w:rsidP="002666CE">
      <w:r>
        <w:t>« </w:t>
      </w:r>
      <w:r w:rsidR="009D4A85" w:rsidRPr="0095276B">
        <w:t>Je donne et confère</w:t>
      </w:r>
      <w:r>
        <w:t xml:space="preserve">, </w:t>
      </w:r>
      <w:r w:rsidR="009D4A85" w:rsidRPr="0095276B">
        <w:t>par la présente procuration</w:t>
      </w:r>
      <w:r>
        <w:t xml:space="preserve">, </w:t>
      </w:r>
      <w:r w:rsidR="009D4A85" w:rsidRPr="0095276B">
        <w:t>plein pouvoir à mes fils Guillaume et Joseph Simler</w:t>
      </w:r>
      <w:r>
        <w:t xml:space="preserve">, </w:t>
      </w:r>
      <w:r w:rsidR="009D4A85" w:rsidRPr="0095276B">
        <w:t>tous deux m</w:t>
      </w:r>
      <w:r w:rsidR="009D4A85" w:rsidRPr="0095276B">
        <w:t>a</w:t>
      </w:r>
      <w:r w:rsidR="009D4A85" w:rsidRPr="0095276B">
        <w:t>jeurs</w:t>
      </w:r>
      <w:r>
        <w:t xml:space="preserve">, </w:t>
      </w:r>
      <w:r w:rsidR="009D4A85" w:rsidRPr="0095276B">
        <w:t>pour conclure et signer en mon nom tous actes</w:t>
      </w:r>
      <w:r>
        <w:t xml:space="preserve">, </w:t>
      </w:r>
      <w:r w:rsidR="009D4A85" w:rsidRPr="0095276B">
        <w:lastRenderedPageBreak/>
        <w:t>contrats</w:t>
      </w:r>
      <w:r>
        <w:t xml:space="preserve">, </w:t>
      </w:r>
      <w:r w:rsidR="009D4A85" w:rsidRPr="0095276B">
        <w:t>traités et stipulations concernant la location d</w:t>
      </w:r>
      <w:r>
        <w:t>’</w:t>
      </w:r>
      <w:r w:rsidR="009D4A85" w:rsidRPr="0095276B">
        <w:t>une usine</w:t>
      </w:r>
      <w:r>
        <w:t>… »</w:t>
      </w:r>
      <w:r w:rsidR="009D4A85" w:rsidRPr="0095276B">
        <w:t xml:space="preserve"> Qui dit location ne dit pas acquisition</w:t>
      </w:r>
      <w:r>
        <w:t>.)</w:t>
      </w:r>
    </w:p>
    <w:p w14:paraId="5C81C156" w14:textId="04E2627B" w:rsidR="002666CE" w:rsidRDefault="006455E5" w:rsidP="002666CE">
      <w:r>
        <w:t xml:space="preserve">« … </w:t>
      </w:r>
      <w:r w:rsidR="009D4A85" w:rsidRPr="0095276B">
        <w:t>procuration</w:t>
      </w:r>
      <w:r>
        <w:t xml:space="preserve">, </w:t>
      </w:r>
      <w:r w:rsidR="009D4A85" w:rsidRPr="0095276B">
        <w:t xml:space="preserve">légalisée à la mairie de </w:t>
      </w:r>
      <w:proofErr w:type="spellStart"/>
      <w:r w:rsidR="009D4A85" w:rsidRPr="0095276B">
        <w:t>Buschendorf</w:t>
      </w:r>
      <w:proofErr w:type="spellEnd"/>
      <w:r>
        <w:t xml:space="preserve">, </w:t>
      </w:r>
      <w:r w:rsidR="009D4A85" w:rsidRPr="0095276B">
        <w:t xml:space="preserve">le </w:t>
      </w:r>
      <w:r w:rsidRPr="0095276B">
        <w:t>7</w:t>
      </w:r>
      <w:r>
        <w:t> </w:t>
      </w:r>
      <w:r w:rsidRPr="0095276B">
        <w:t>juin</w:t>
      </w:r>
      <w:r w:rsidR="009D4A85" w:rsidRPr="0095276B">
        <w:t xml:space="preserve"> 1871</w:t>
      </w:r>
      <w:r>
        <w:t xml:space="preserve">, </w:t>
      </w:r>
      <w:r w:rsidR="009D4A85" w:rsidRPr="0095276B">
        <w:t>pour</w:t>
      </w:r>
      <w:r>
        <w:t xml:space="preserve">… </w:t>
      </w:r>
      <w:r w:rsidR="009D4A85" w:rsidRPr="0095276B">
        <w:rPr>
          <w:i/>
          <w:iCs/>
        </w:rPr>
        <w:t>agir</w:t>
      </w:r>
      <w:r w:rsidR="009D4A85" w:rsidRPr="0095276B">
        <w:t xml:space="preserve"> en son nom</w:t>
      </w:r>
      <w:r>
        <w:t xml:space="preserve">. </w:t>
      </w:r>
      <w:r w:rsidR="009D4A85" w:rsidRPr="0095276B">
        <w:t>Vous êtes un malhonnête homme</w:t>
      </w:r>
      <w:r>
        <w:t xml:space="preserve">, </w:t>
      </w:r>
      <w:r w:rsidR="009D4A85" w:rsidRPr="0095276B">
        <w:t xml:space="preserve">Monsieur </w:t>
      </w:r>
      <w:proofErr w:type="spellStart"/>
      <w:r w:rsidR="009D4A85" w:rsidRPr="0095276B">
        <w:t>Gabard</w:t>
      </w:r>
      <w:proofErr w:type="spellEnd"/>
      <w:r>
        <w:t xml:space="preserve">, </w:t>
      </w:r>
      <w:r w:rsidR="009D4A85" w:rsidRPr="0095276B">
        <w:t>de nous avoir fait visiter cette fabr</w:t>
      </w:r>
      <w:r w:rsidR="009D4A85" w:rsidRPr="0095276B">
        <w:t>i</w:t>
      </w:r>
      <w:r w:rsidR="009D4A85" w:rsidRPr="0095276B">
        <w:t>que quand vous saviez qu</w:t>
      </w:r>
      <w:r>
        <w:t>’</w:t>
      </w:r>
      <w:r w:rsidR="009D4A85" w:rsidRPr="0095276B">
        <w:t>elle n</w:t>
      </w:r>
      <w:r>
        <w:t>’</w:t>
      </w:r>
      <w:r w:rsidR="009D4A85" w:rsidRPr="0095276B">
        <w:t>était pas à louer</w:t>
      </w:r>
      <w:r>
        <w:t xml:space="preserve">. </w:t>
      </w:r>
      <w:r w:rsidR="009D4A85" w:rsidRPr="0095276B">
        <w:t>Quel prix</w:t>
      </w:r>
      <w:r>
        <w:t xml:space="preserve">… </w:t>
      </w:r>
      <w:r w:rsidR="009D4A85" w:rsidRPr="0095276B">
        <w:t>en demande-t-on</w:t>
      </w:r>
      <w:r>
        <w:t> ? »</w:t>
      </w:r>
    </w:p>
    <w:p w14:paraId="4B11086C" w14:textId="77777777" w:rsidR="006455E5" w:rsidRDefault="009D4A85" w:rsidP="002666CE">
      <w:r w:rsidRPr="0095276B">
        <w:t>Les regards de Joseph couraient de l</w:t>
      </w:r>
      <w:r w:rsidR="006455E5">
        <w:t>’</w:t>
      </w:r>
      <w:r w:rsidRPr="0095276B">
        <w:t>agent à Guillaume et de Guillaume à l</w:t>
      </w:r>
      <w:r w:rsidR="006455E5">
        <w:t>’</w:t>
      </w:r>
      <w:r w:rsidRPr="0095276B">
        <w:t>agent</w:t>
      </w:r>
      <w:r w:rsidR="006455E5">
        <w:t xml:space="preserve">. </w:t>
      </w:r>
      <w:r w:rsidRPr="0095276B">
        <w:t>Celui-ci se pencha sur la table sans arr</w:t>
      </w:r>
      <w:r w:rsidRPr="0095276B">
        <w:t>ê</w:t>
      </w:r>
      <w:r w:rsidRPr="0095276B">
        <w:t>ter de surveiller peureusement les deux Simler</w:t>
      </w:r>
      <w:r w:rsidR="006455E5">
        <w:t xml:space="preserve">, </w:t>
      </w:r>
      <w:r w:rsidRPr="0095276B">
        <w:t>et fouilla à son tour dans le désordre de son dossier</w:t>
      </w:r>
      <w:r w:rsidR="006455E5">
        <w:t> :</w:t>
      </w:r>
    </w:p>
    <w:p w14:paraId="3D5AF6C9" w14:textId="7D01D9E4" w:rsidR="002666CE" w:rsidRDefault="006455E5" w:rsidP="002666CE">
      <w:r>
        <w:t>« </w:t>
      </w:r>
      <w:r w:rsidR="009D4A85" w:rsidRPr="0095276B">
        <w:t>Voulez-vous voir la lettre du liquidateur</w:t>
      </w:r>
      <w:r>
        <w:t xml:space="preserve"> ? </w:t>
      </w:r>
      <w:r w:rsidR="009D4A85" w:rsidRPr="0095276B">
        <w:t>C</w:t>
      </w:r>
      <w:r>
        <w:t>’</w:t>
      </w:r>
      <w:r w:rsidR="009D4A85" w:rsidRPr="0095276B">
        <w:t>est</w:t>
      </w:r>
      <w:r>
        <w:t xml:space="preserve"> </w:t>
      </w:r>
      <w:r>
        <w:rPr>
          <w:rFonts w:eastAsia="Georgia" w:cs="Georgia"/>
        </w:rPr>
        <w:t xml:space="preserve">– </w:t>
      </w:r>
      <w:r w:rsidR="009D4A85" w:rsidRPr="0095276B">
        <w:t>trois cent cinquante mille</w:t>
      </w:r>
      <w:r>
        <w:t>. »</w:t>
      </w:r>
    </w:p>
    <w:p w14:paraId="3FFCAEC8" w14:textId="77777777" w:rsidR="006455E5" w:rsidRDefault="009D4A85" w:rsidP="002666CE">
      <w:r w:rsidRPr="0095276B">
        <w:t>Un éclat de rire lui enleva la parole</w:t>
      </w:r>
      <w:r w:rsidR="006455E5">
        <w:t> :</w:t>
      </w:r>
    </w:p>
    <w:p w14:paraId="6EE316C2" w14:textId="77777777" w:rsidR="006455E5" w:rsidRDefault="006455E5" w:rsidP="002666CE">
      <w:r>
        <w:t>« </w:t>
      </w:r>
      <w:r w:rsidR="009D4A85" w:rsidRPr="0095276B">
        <w:t>Trois cent cinquante mille</w:t>
      </w:r>
      <w:r>
        <w:t> ! »</w:t>
      </w:r>
      <w:r w:rsidR="009D4A85" w:rsidRPr="0095276B">
        <w:t xml:space="preserve"> ricanait Joseph qui sentait ses idées se brouiller</w:t>
      </w:r>
      <w:r>
        <w:t>.</w:t>
      </w:r>
    </w:p>
    <w:p w14:paraId="5624DD4E" w14:textId="77777777" w:rsidR="006455E5" w:rsidRDefault="006455E5" w:rsidP="002666CE">
      <w:r>
        <w:t>« </w:t>
      </w:r>
      <w:r w:rsidR="009D4A85" w:rsidRPr="0095276B">
        <w:t>Messieurs</w:t>
      </w:r>
      <w:r>
        <w:t xml:space="preserve">, </w:t>
      </w:r>
      <w:r w:rsidR="009D4A85" w:rsidRPr="0095276B">
        <w:t>je ne suis qu</w:t>
      </w:r>
      <w:r>
        <w:t>’</w:t>
      </w:r>
      <w:r w:rsidR="009D4A85" w:rsidRPr="0095276B">
        <w:t>un pauvre agent</w:t>
      </w:r>
      <w:r>
        <w:t xml:space="preserve">… </w:t>
      </w:r>
      <w:r w:rsidR="009D4A85" w:rsidRPr="0095276B">
        <w:t xml:space="preserve">simple </w:t>
      </w:r>
      <w:proofErr w:type="spellStart"/>
      <w:r w:rsidR="009D4A85" w:rsidRPr="0095276B">
        <w:t>i</w:t>
      </w:r>
      <w:r w:rsidR="009D4A85" w:rsidRPr="0095276B">
        <w:t>n</w:t>
      </w:r>
      <w:r w:rsidR="009D4A85" w:rsidRPr="0095276B">
        <w:t>term</w:t>
      </w:r>
      <w:proofErr w:type="spellEnd"/>
      <w:r>
        <w:t>…</w:t>
      </w:r>
    </w:p>
    <w:p w14:paraId="588529A0" w14:textId="77777777" w:rsidR="006455E5" w:rsidRDefault="006455E5" w:rsidP="002666CE">
      <w:r>
        <w:t>— </w:t>
      </w:r>
      <w:r w:rsidR="009D4A85" w:rsidRPr="0095276B">
        <w:t>Taisez-vous donc</w:t>
      </w:r>
      <w:r>
        <w:t xml:space="preserve"> ! </w:t>
      </w:r>
      <w:r w:rsidR="009D4A85" w:rsidRPr="0095276B">
        <w:t>Trois cent cinquante mille</w:t>
      </w:r>
      <w:r>
        <w:t xml:space="preserve"> ? </w:t>
      </w:r>
      <w:r w:rsidR="009D4A85" w:rsidRPr="0095276B">
        <w:t>C</w:t>
      </w:r>
      <w:r>
        <w:t>’</w:t>
      </w:r>
      <w:r w:rsidR="009D4A85" w:rsidRPr="0095276B">
        <w:t>est une dérision</w:t>
      </w:r>
      <w:r>
        <w:t xml:space="preserve">. </w:t>
      </w:r>
      <w:r w:rsidR="009D4A85" w:rsidRPr="0095276B">
        <w:t>Haha</w:t>
      </w:r>
      <w:r>
        <w:t xml:space="preserve"> ! </w:t>
      </w:r>
      <w:r w:rsidR="009D4A85" w:rsidRPr="0095276B">
        <w:t>La bicoque tombe en ruines</w:t>
      </w:r>
      <w:r>
        <w:t xml:space="preserve">. </w:t>
      </w:r>
      <w:r w:rsidR="009D4A85" w:rsidRPr="0095276B">
        <w:t>Ça vaut</w:t>
      </w:r>
      <w:r>
        <w:t xml:space="preserve">, </w:t>
      </w:r>
      <w:r w:rsidR="009D4A85" w:rsidRPr="0095276B">
        <w:t>ça vaut dix mille francs de loyer</w:t>
      </w:r>
      <w:r>
        <w:t xml:space="preserve">, </w:t>
      </w:r>
      <w:r w:rsidR="009D4A85" w:rsidRPr="0095276B">
        <w:t>deux cent mille francs</w:t>
      </w:r>
      <w:r>
        <w:t xml:space="preserve">, </w:t>
      </w:r>
      <w:r w:rsidR="009D4A85" w:rsidRPr="0095276B">
        <w:t>acte en main</w:t>
      </w:r>
      <w:r>
        <w:t>.</w:t>
      </w:r>
    </w:p>
    <w:p w14:paraId="57577AA6" w14:textId="77777777" w:rsidR="006455E5" w:rsidRDefault="006455E5" w:rsidP="002666CE">
      <w:r>
        <w:t>— </w:t>
      </w:r>
      <w:r w:rsidR="009D4A85" w:rsidRPr="0095276B">
        <w:t>Voulez-vous voir la lettre</w:t>
      </w:r>
      <w:r>
        <w:t xml:space="preserve"> ? </w:t>
      </w:r>
      <w:r w:rsidR="009D4A85" w:rsidRPr="0095276B">
        <w:t>Je suis simple agent</w:t>
      </w:r>
      <w:r>
        <w:t>…</w:t>
      </w:r>
    </w:p>
    <w:p w14:paraId="0592CF90" w14:textId="079AC3D5" w:rsidR="002666CE" w:rsidRDefault="006455E5" w:rsidP="002666CE">
      <w:r>
        <w:t>— </w:t>
      </w:r>
      <w:r w:rsidR="009D4A85" w:rsidRPr="0095276B">
        <w:t>Taisez-vous donc</w:t>
      </w:r>
      <w:r>
        <w:t xml:space="preserve"> ! </w:t>
      </w:r>
      <w:r w:rsidR="009D4A85" w:rsidRPr="0095276B">
        <w:t>On ne se moque pas du monde de ce</w:t>
      </w:r>
      <w:r w:rsidR="009D4A85" w:rsidRPr="0095276B">
        <w:t>t</w:t>
      </w:r>
      <w:r w:rsidR="009D4A85" w:rsidRPr="0095276B">
        <w:t>te façon</w:t>
      </w:r>
      <w:r>
        <w:t xml:space="preserve">. </w:t>
      </w:r>
      <w:r w:rsidR="009D4A85" w:rsidRPr="0095276B">
        <w:t>Tout de suite le double</w:t>
      </w:r>
      <w:r>
        <w:t xml:space="preserve">, </w:t>
      </w:r>
      <w:r w:rsidR="009D4A85" w:rsidRPr="0095276B">
        <w:t>pourquoi pas</w:t>
      </w:r>
      <w:r>
        <w:t> ? »</w:t>
      </w:r>
    </w:p>
    <w:p w14:paraId="42823DD3" w14:textId="77777777" w:rsidR="006455E5" w:rsidRDefault="009D4A85" w:rsidP="002666CE">
      <w:r w:rsidRPr="0095276B">
        <w:t>Guillaume rentra dans la mêlée</w:t>
      </w:r>
      <w:r w:rsidR="006455E5">
        <w:t> :</w:t>
      </w:r>
    </w:p>
    <w:p w14:paraId="783C7B1A" w14:textId="77777777" w:rsidR="006455E5" w:rsidRDefault="006455E5" w:rsidP="002666CE">
      <w:r>
        <w:t>« </w:t>
      </w:r>
      <w:r w:rsidR="009D4A85" w:rsidRPr="0095276B">
        <w:t>Vous avez pouvoir pour traiter</w:t>
      </w:r>
      <w:r>
        <w:t xml:space="preserve">, </w:t>
      </w:r>
      <w:r w:rsidR="009D4A85" w:rsidRPr="0095276B">
        <w:t>vous</w:t>
      </w:r>
      <w:r>
        <w:t xml:space="preserve">, </w:t>
      </w:r>
      <w:r w:rsidR="009D4A85" w:rsidRPr="0095276B">
        <w:t>au moins</w:t>
      </w:r>
      <w:r>
        <w:t> ?</w:t>
      </w:r>
    </w:p>
    <w:p w14:paraId="08BA8BEC" w14:textId="198AADDB" w:rsidR="002666CE" w:rsidRDefault="006455E5" w:rsidP="002666CE">
      <w:r>
        <w:lastRenderedPageBreak/>
        <w:t>— </w:t>
      </w:r>
      <w:r w:rsidR="009D4A85" w:rsidRPr="0095276B">
        <w:t>Laisse</w:t>
      </w:r>
      <w:r>
        <w:t> ! »</w:t>
      </w:r>
      <w:r w:rsidR="009D4A85" w:rsidRPr="0095276B">
        <w:t xml:space="preserve"> cria brusquement Joseph</w:t>
      </w:r>
      <w:r>
        <w:t>. « </w:t>
      </w:r>
      <w:r w:rsidR="009D4A85" w:rsidRPr="0095276B">
        <w:t>Le Code</w:t>
      </w:r>
      <w:r>
        <w:t xml:space="preserve"> ! </w:t>
      </w:r>
      <w:r w:rsidR="009D4A85" w:rsidRPr="0095276B">
        <w:t>Où est le Code</w:t>
      </w:r>
      <w:r>
        <w:t xml:space="preserve"> ? </w:t>
      </w:r>
      <w:r w:rsidR="009D4A85" w:rsidRPr="0095276B">
        <w:t>Ah mais</w:t>
      </w:r>
      <w:r>
        <w:t xml:space="preserve"> !… </w:t>
      </w:r>
      <w:r w:rsidR="009D4A85" w:rsidRPr="0095276B">
        <w:t>Pache</w:t>
      </w:r>
      <w:r>
        <w:t xml:space="preserve">, </w:t>
      </w:r>
      <w:proofErr w:type="spellStart"/>
      <w:r w:rsidR="009D4A85" w:rsidRPr="0095276B">
        <w:t>pache</w:t>
      </w:r>
      <w:proofErr w:type="spellEnd"/>
      <w:r>
        <w:t xml:space="preserve">… </w:t>
      </w:r>
      <w:r w:rsidR="009D4A85" w:rsidRPr="0095276B">
        <w:t xml:space="preserve">Il y a </w:t>
      </w:r>
      <w:proofErr w:type="spellStart"/>
      <w:r w:rsidR="009D4A85" w:rsidRPr="0095276B">
        <w:t>liquitation</w:t>
      </w:r>
      <w:proofErr w:type="spellEnd"/>
      <w:r w:rsidR="009D4A85" w:rsidRPr="0095276B">
        <w:t xml:space="preserve"> </w:t>
      </w:r>
      <w:proofErr w:type="spellStart"/>
      <w:r w:rsidR="009D4A85" w:rsidRPr="0095276B">
        <w:t>chuticiaire</w:t>
      </w:r>
      <w:proofErr w:type="spellEnd"/>
      <w:r>
        <w:t xml:space="preserve">, </w:t>
      </w:r>
      <w:r w:rsidR="009D4A85" w:rsidRPr="0095276B">
        <w:t>n</w:t>
      </w:r>
      <w:r>
        <w:t>’</w:t>
      </w:r>
      <w:r w:rsidR="009D4A85" w:rsidRPr="0095276B">
        <w:t>est-ce pas</w:t>
      </w:r>
      <w:r>
        <w:t xml:space="preserve"> ? </w:t>
      </w:r>
      <w:proofErr w:type="spellStart"/>
      <w:r w:rsidR="009D4A85" w:rsidRPr="0095276B">
        <w:rPr>
          <w:i/>
          <w:iCs/>
        </w:rPr>
        <w:t>Tonc</w:t>
      </w:r>
      <w:proofErr w:type="spellEnd"/>
      <w:r w:rsidR="009D4A85" w:rsidRPr="0095276B">
        <w:t xml:space="preserve"> il toit y </w:t>
      </w:r>
      <w:proofErr w:type="spellStart"/>
      <w:r w:rsidR="009D4A85" w:rsidRPr="0095276B">
        <w:t>afoir</w:t>
      </w:r>
      <w:proofErr w:type="spellEnd"/>
      <w:r w:rsidR="009D4A85" w:rsidRPr="0095276B">
        <w:t xml:space="preserve"> </w:t>
      </w:r>
      <w:proofErr w:type="spellStart"/>
      <w:r w:rsidR="009D4A85" w:rsidRPr="0095276B">
        <w:t>atchutication</w:t>
      </w:r>
      <w:proofErr w:type="spellEnd"/>
      <w:r w:rsidR="009D4A85" w:rsidRPr="0095276B">
        <w:t xml:space="preserve"> publique</w:t>
      </w:r>
      <w:r>
        <w:t xml:space="preserve">, </w:t>
      </w:r>
      <w:r w:rsidR="009D4A85" w:rsidRPr="0095276B">
        <w:t>n</w:t>
      </w:r>
      <w:r>
        <w:t>’</w:t>
      </w:r>
      <w:r w:rsidR="009D4A85" w:rsidRPr="0095276B">
        <w:t>est-ce pas</w:t>
      </w:r>
      <w:r>
        <w:t xml:space="preserve"> ? </w:t>
      </w:r>
      <w:r w:rsidR="009D4A85" w:rsidRPr="0095276B">
        <w:t xml:space="preserve">Il a </w:t>
      </w:r>
      <w:proofErr w:type="spellStart"/>
      <w:r w:rsidR="009D4A85" w:rsidRPr="0095276B">
        <w:rPr>
          <w:i/>
          <w:iCs/>
        </w:rPr>
        <w:t>tû</w:t>
      </w:r>
      <w:proofErr w:type="spellEnd"/>
      <w:r w:rsidR="009D4A85" w:rsidRPr="0095276B">
        <w:t xml:space="preserve"> y </w:t>
      </w:r>
      <w:proofErr w:type="spellStart"/>
      <w:r w:rsidR="009D4A85" w:rsidRPr="0095276B">
        <w:t>afoir</w:t>
      </w:r>
      <w:proofErr w:type="spellEnd"/>
      <w:r w:rsidR="009D4A85" w:rsidRPr="0095276B">
        <w:t xml:space="preserve"> </w:t>
      </w:r>
      <w:proofErr w:type="spellStart"/>
      <w:r w:rsidR="009D4A85" w:rsidRPr="0095276B">
        <w:t>atchutication</w:t>
      </w:r>
      <w:proofErr w:type="spellEnd"/>
      <w:r w:rsidR="009D4A85" w:rsidRPr="0095276B">
        <w:t xml:space="preserve"> publique</w:t>
      </w:r>
      <w:r>
        <w:t xml:space="preserve"> ? </w:t>
      </w:r>
      <w:r w:rsidR="009D4A85" w:rsidRPr="0095276B">
        <w:t>Répondez</w:t>
      </w:r>
      <w:r>
        <w:t xml:space="preserve">, </w:t>
      </w:r>
      <w:r w:rsidR="009D4A85" w:rsidRPr="0095276B">
        <w:t>fous</w:t>
      </w:r>
      <w:r>
        <w:t> ! »</w:t>
      </w:r>
    </w:p>
    <w:p w14:paraId="471684AB" w14:textId="77777777" w:rsidR="006455E5" w:rsidRDefault="009D4A85" w:rsidP="002666CE">
      <w:r w:rsidRPr="0095276B">
        <w:t>L</w:t>
      </w:r>
      <w:r w:rsidR="006455E5">
        <w:t>’</w:t>
      </w:r>
      <w:r w:rsidRPr="0095276B">
        <w:t>agent leva vers lui un œil blanchâtre</w:t>
      </w:r>
      <w:r w:rsidR="006455E5">
        <w:t> :</w:t>
      </w:r>
    </w:p>
    <w:p w14:paraId="1965F200" w14:textId="77777777" w:rsidR="006455E5" w:rsidRDefault="006455E5" w:rsidP="002666CE">
      <w:r>
        <w:t>« </w:t>
      </w:r>
      <w:r w:rsidR="009D4A85" w:rsidRPr="0095276B">
        <w:t>Oui</w:t>
      </w:r>
      <w:r>
        <w:t>.</w:t>
      </w:r>
    </w:p>
    <w:p w14:paraId="6EFC1117" w14:textId="45EC6831" w:rsidR="002666CE" w:rsidRDefault="006455E5" w:rsidP="002666CE">
      <w:r>
        <w:t>— </w:t>
      </w:r>
      <w:r w:rsidR="009D4A85" w:rsidRPr="0095276B">
        <w:t>Pardi</w:t>
      </w:r>
      <w:r>
        <w:t xml:space="preserve"> ! </w:t>
      </w:r>
      <w:r w:rsidR="009D4A85" w:rsidRPr="0095276B">
        <w:t>Tonnez-moi ce dossier</w:t>
      </w:r>
      <w:r>
        <w:t xml:space="preserve">. </w:t>
      </w:r>
      <w:r w:rsidR="009D4A85" w:rsidRPr="0095276B">
        <w:t>Naturellement</w:t>
      </w:r>
      <w:r>
        <w:t xml:space="preserve"> ! </w:t>
      </w:r>
      <w:proofErr w:type="spellStart"/>
      <w:r w:rsidR="009D4A85" w:rsidRPr="0095276B">
        <w:t>Foici</w:t>
      </w:r>
      <w:proofErr w:type="spellEnd"/>
      <w:r w:rsidR="009D4A85" w:rsidRPr="0095276B">
        <w:t xml:space="preserve"> l</w:t>
      </w:r>
      <w:r>
        <w:t>’</w:t>
      </w:r>
      <w:r w:rsidR="009D4A85" w:rsidRPr="0095276B">
        <w:t>a</w:t>
      </w:r>
      <w:r w:rsidR="009D4A85" w:rsidRPr="0095276B">
        <w:t>c</w:t>
      </w:r>
      <w:r w:rsidR="009D4A85" w:rsidRPr="0095276B">
        <w:t>te d</w:t>
      </w:r>
      <w:r>
        <w:t>’</w:t>
      </w:r>
      <w:proofErr w:type="spellStart"/>
      <w:r w:rsidR="009D4A85" w:rsidRPr="0095276B">
        <w:t>atchutication</w:t>
      </w:r>
      <w:proofErr w:type="spellEnd"/>
      <w:r>
        <w:t xml:space="preserve">. </w:t>
      </w:r>
      <w:r w:rsidR="009D4A85" w:rsidRPr="0095276B">
        <w:t>Je n</w:t>
      </w:r>
      <w:r>
        <w:t>’</w:t>
      </w:r>
      <w:r w:rsidR="009D4A85" w:rsidRPr="0095276B">
        <w:t>y avais pas pensé</w:t>
      </w:r>
      <w:r>
        <w:t xml:space="preserve">. </w:t>
      </w:r>
      <w:r w:rsidR="009D4A85" w:rsidRPr="0095276B">
        <w:t>Wilhelm</w:t>
      </w:r>
      <w:r>
        <w:t xml:space="preserve">, </w:t>
      </w:r>
      <w:r w:rsidR="009D4A85" w:rsidRPr="0095276B">
        <w:t>fois donc</w:t>
      </w:r>
      <w:r>
        <w:t> ! »</w:t>
      </w:r>
    </w:p>
    <w:p w14:paraId="158171CB" w14:textId="77777777" w:rsidR="006455E5" w:rsidRDefault="009D4A85" w:rsidP="002666CE">
      <w:r w:rsidRPr="0095276B">
        <w:t>Guillaume ne comprenait pas</w:t>
      </w:r>
      <w:r w:rsidR="006455E5">
        <w:t xml:space="preserve">. </w:t>
      </w:r>
      <w:r w:rsidRPr="0095276B">
        <w:t>Joseph feuilletait avec rage le cahier de papiers timbrés</w:t>
      </w:r>
      <w:r w:rsidR="006455E5">
        <w:t xml:space="preserve">, </w:t>
      </w:r>
      <w:r w:rsidRPr="0095276B">
        <w:t>broché sous carte de Lyon avec des rubans de couleur suave</w:t>
      </w:r>
      <w:r w:rsidR="006455E5">
        <w:t>.</w:t>
      </w:r>
    </w:p>
    <w:p w14:paraId="267329D3" w14:textId="77777777" w:rsidR="006455E5" w:rsidRDefault="006455E5" w:rsidP="002666CE">
      <w:r>
        <w:t>« </w:t>
      </w:r>
      <w:r w:rsidR="009D4A85" w:rsidRPr="0095276B">
        <w:t>Pardi</w:t>
      </w:r>
      <w:r>
        <w:t xml:space="preserve"> ! </w:t>
      </w:r>
      <w:r w:rsidR="009D4A85" w:rsidRPr="0095276B">
        <w:t>Pardi</w:t>
      </w:r>
      <w:r>
        <w:t xml:space="preserve"> ! </w:t>
      </w:r>
      <w:proofErr w:type="spellStart"/>
      <w:r w:rsidR="009D4A85" w:rsidRPr="0095276B">
        <w:t>Chugement</w:t>
      </w:r>
      <w:proofErr w:type="spellEnd"/>
      <w:r w:rsidR="009D4A85" w:rsidRPr="0095276B">
        <w:t xml:space="preserve"> rendu le</w:t>
      </w:r>
      <w:r>
        <w:t xml:space="preserve">… </w:t>
      </w:r>
      <w:r w:rsidR="009D4A85" w:rsidRPr="0095276B">
        <w:t>Euh</w:t>
      </w:r>
      <w:r>
        <w:t xml:space="preserve"> ! </w:t>
      </w:r>
      <w:proofErr w:type="spellStart"/>
      <w:r w:rsidR="009D4A85" w:rsidRPr="0095276B">
        <w:t>Tripunal</w:t>
      </w:r>
      <w:proofErr w:type="spellEnd"/>
      <w:r w:rsidR="009D4A85" w:rsidRPr="0095276B">
        <w:t xml:space="preserve"> </w:t>
      </w:r>
      <w:proofErr w:type="spellStart"/>
      <w:r w:rsidR="009D4A85" w:rsidRPr="0095276B">
        <w:t>cifil</w:t>
      </w:r>
      <w:proofErr w:type="spellEnd"/>
      <w:r w:rsidR="009D4A85" w:rsidRPr="0095276B">
        <w:t xml:space="preserve"> de première instance</w:t>
      </w:r>
      <w:r>
        <w:t xml:space="preserve">. </w:t>
      </w:r>
      <w:r w:rsidR="009D4A85" w:rsidRPr="0095276B">
        <w:t xml:space="preserve">Étais-je </w:t>
      </w:r>
      <w:proofErr w:type="spellStart"/>
      <w:r w:rsidR="009D4A85" w:rsidRPr="0095276B">
        <w:t>pête</w:t>
      </w:r>
      <w:proofErr w:type="spellEnd"/>
      <w:r>
        <w:t xml:space="preserve"> ! </w:t>
      </w:r>
      <w:r w:rsidR="009D4A85" w:rsidRPr="0095276B">
        <w:t>Adjudication</w:t>
      </w:r>
      <w:r>
        <w:t xml:space="preserve">… </w:t>
      </w:r>
      <w:r w:rsidR="009D4A85" w:rsidRPr="0095276B">
        <w:t>voyons</w:t>
      </w:r>
      <w:r>
        <w:t xml:space="preserve"> : </w:t>
      </w:r>
      <w:r w:rsidR="009D4A85" w:rsidRPr="0095276B">
        <w:rPr>
          <w:i/>
          <w:iCs/>
        </w:rPr>
        <w:t>plusieurs bougies ont été allumées</w:t>
      </w:r>
      <w:r>
        <w:rPr>
          <w:i/>
          <w:iCs/>
        </w:rPr>
        <w:t xml:space="preserve">, </w:t>
      </w:r>
      <w:r w:rsidR="009D4A85" w:rsidRPr="0095276B">
        <w:rPr>
          <w:i/>
          <w:iCs/>
        </w:rPr>
        <w:t>pendant la durée desquelles aucune enchère n</w:t>
      </w:r>
      <w:r>
        <w:rPr>
          <w:i/>
          <w:iCs/>
        </w:rPr>
        <w:t>’</w:t>
      </w:r>
      <w:r w:rsidR="009D4A85" w:rsidRPr="0095276B">
        <w:rPr>
          <w:i/>
          <w:iCs/>
        </w:rPr>
        <w:t>a été portée</w:t>
      </w:r>
      <w:r>
        <w:t xml:space="preserve">… </w:t>
      </w:r>
      <w:r w:rsidR="009D4A85" w:rsidRPr="0095276B">
        <w:t xml:space="preserve">Che me tisais </w:t>
      </w:r>
      <w:proofErr w:type="spellStart"/>
      <w:r w:rsidR="009D4A85" w:rsidRPr="0095276B">
        <w:t>pien</w:t>
      </w:r>
      <w:proofErr w:type="spellEnd"/>
      <w:r>
        <w:t xml:space="preserve"> ! </w:t>
      </w:r>
      <w:r w:rsidR="009D4A85" w:rsidRPr="0095276B">
        <w:t>Mais c</w:t>
      </w:r>
      <w:r>
        <w:t>’</w:t>
      </w:r>
      <w:r w:rsidR="009D4A85" w:rsidRPr="0095276B">
        <w:t>est la mise à prix qu</w:t>
      </w:r>
      <w:r>
        <w:t>’</w:t>
      </w:r>
      <w:r w:rsidR="009D4A85" w:rsidRPr="0095276B">
        <w:t>il me faut</w:t>
      </w:r>
      <w:r>
        <w:t xml:space="preserve">… </w:t>
      </w:r>
      <w:r w:rsidR="009D4A85" w:rsidRPr="0095276B">
        <w:t>la mise à prix</w:t>
      </w:r>
      <w:r>
        <w:t xml:space="preserve">… </w:t>
      </w:r>
      <w:r w:rsidR="009D4A85" w:rsidRPr="0095276B">
        <w:t>Ah</w:t>
      </w:r>
      <w:r>
        <w:t xml:space="preserve"> ! </w:t>
      </w:r>
      <w:r w:rsidR="009D4A85" w:rsidRPr="0095276B">
        <w:t>Mise à prix</w:t>
      </w:r>
      <w:r>
        <w:t xml:space="preserve">… </w:t>
      </w:r>
      <w:r w:rsidR="009D4A85" w:rsidRPr="0095276B">
        <w:t>Dis donc Wilhelm</w:t>
      </w:r>
      <w:r>
        <w:t xml:space="preserve">, </w:t>
      </w:r>
      <w:r w:rsidR="009D4A85" w:rsidRPr="0095276B">
        <w:t xml:space="preserve">sais-tu quelle a été la mise à prix de la </w:t>
      </w:r>
      <w:proofErr w:type="spellStart"/>
      <w:r w:rsidR="009D4A85" w:rsidRPr="0095276B">
        <w:t>pic</w:t>
      </w:r>
      <w:r w:rsidR="009D4A85" w:rsidRPr="0095276B">
        <w:t>o</w:t>
      </w:r>
      <w:r w:rsidR="009D4A85" w:rsidRPr="0095276B">
        <w:t>que</w:t>
      </w:r>
      <w:proofErr w:type="spellEnd"/>
      <w:r>
        <w:t xml:space="preserve"> ? </w:t>
      </w:r>
      <w:r w:rsidR="009D4A85" w:rsidRPr="0095276B">
        <w:t>Che me tisais aussi</w:t>
      </w:r>
      <w:r>
        <w:t xml:space="preserve">. </w:t>
      </w:r>
      <w:r w:rsidR="009D4A85" w:rsidRPr="0095276B">
        <w:t>Deux cent soixante-quinze mille</w:t>
      </w:r>
      <w:r>
        <w:t xml:space="preserve">, </w:t>
      </w:r>
      <w:r w:rsidR="009D4A85" w:rsidRPr="0095276B">
        <w:t>mon vieux</w:t>
      </w:r>
      <w:r>
        <w:t xml:space="preserve">, </w:t>
      </w:r>
      <w:r w:rsidR="009D4A85" w:rsidRPr="0095276B">
        <w:t>pas un centime en sus</w:t>
      </w:r>
      <w:r>
        <w:t xml:space="preserve">, </w:t>
      </w:r>
      <w:r w:rsidR="009D4A85" w:rsidRPr="0095276B">
        <w:t>et</w:t>
      </w:r>
      <w:r>
        <w:t xml:space="preserve">, </w:t>
      </w:r>
      <w:r w:rsidR="009D4A85" w:rsidRPr="0095276B">
        <w:t>à ce compte</w:t>
      </w:r>
      <w:r>
        <w:t xml:space="preserve">, </w:t>
      </w:r>
      <w:r w:rsidR="009D4A85" w:rsidRPr="0095276B">
        <w:t>personne encore n</w:t>
      </w:r>
      <w:r>
        <w:t>’</w:t>
      </w:r>
      <w:r w:rsidR="009D4A85" w:rsidRPr="0095276B">
        <w:t xml:space="preserve">en a </w:t>
      </w:r>
      <w:proofErr w:type="spellStart"/>
      <w:r w:rsidR="009D4A85" w:rsidRPr="0095276B">
        <w:t>foulu</w:t>
      </w:r>
      <w:proofErr w:type="spellEnd"/>
      <w:r>
        <w:t xml:space="preserve">. </w:t>
      </w:r>
      <w:r w:rsidR="009D4A85" w:rsidRPr="0095276B">
        <w:t xml:space="preserve">Nous donnons </w:t>
      </w:r>
      <w:proofErr w:type="spellStart"/>
      <w:r w:rsidR="009D4A85" w:rsidRPr="0095276B">
        <w:t>teux</w:t>
      </w:r>
      <w:proofErr w:type="spellEnd"/>
      <w:r w:rsidR="009D4A85" w:rsidRPr="0095276B">
        <w:t xml:space="preserve"> cent mille</w:t>
      </w:r>
      <w:r>
        <w:t xml:space="preserve">, </w:t>
      </w:r>
      <w:proofErr w:type="spellStart"/>
      <w:r w:rsidR="009D4A85" w:rsidRPr="0095276B">
        <w:t>Capard</w:t>
      </w:r>
      <w:proofErr w:type="spellEnd"/>
      <w:r w:rsidR="009D4A85" w:rsidRPr="0095276B">
        <w:t xml:space="preserve"> mon ami</w:t>
      </w:r>
      <w:r>
        <w:t xml:space="preserve">, </w:t>
      </w:r>
      <w:r w:rsidR="009D4A85" w:rsidRPr="0095276B">
        <w:t>acte en mains</w:t>
      </w:r>
      <w:r>
        <w:t>.</w:t>
      </w:r>
    </w:p>
    <w:p w14:paraId="5CD969B5" w14:textId="77777777" w:rsidR="006455E5" w:rsidRDefault="006455E5" w:rsidP="002666CE">
      <w:r>
        <w:t>— </w:t>
      </w:r>
      <w:proofErr w:type="spellStart"/>
      <w:r w:rsidR="009D4A85" w:rsidRPr="0095276B">
        <w:t>Imp</w:t>
      </w:r>
      <w:proofErr w:type="spellEnd"/>
      <w:r>
        <w:t>…</w:t>
      </w:r>
    </w:p>
    <w:p w14:paraId="2B35D818" w14:textId="77777777" w:rsidR="006455E5" w:rsidRDefault="006455E5" w:rsidP="002666CE">
      <w:r>
        <w:t>— </w:t>
      </w:r>
      <w:proofErr w:type="spellStart"/>
      <w:r w:rsidR="009D4A85" w:rsidRPr="0095276B">
        <w:t>Teux</w:t>
      </w:r>
      <w:proofErr w:type="spellEnd"/>
      <w:r w:rsidR="009D4A85" w:rsidRPr="0095276B">
        <w:t xml:space="preserve"> cent mille</w:t>
      </w:r>
      <w:r>
        <w:t> !</w:t>
      </w:r>
    </w:p>
    <w:p w14:paraId="35679166" w14:textId="77777777" w:rsidR="006455E5" w:rsidRDefault="006455E5" w:rsidP="002666CE">
      <w:r>
        <w:t>— </w:t>
      </w:r>
      <w:r w:rsidR="009D4A85" w:rsidRPr="0095276B">
        <w:t>Mais</w:t>
      </w:r>
      <w:r>
        <w:t xml:space="preserve">, </w:t>
      </w:r>
      <w:r w:rsidR="009D4A85" w:rsidRPr="0095276B">
        <w:t>Messieurs</w:t>
      </w:r>
      <w:r>
        <w:t>…</w:t>
      </w:r>
    </w:p>
    <w:p w14:paraId="0E2A2782" w14:textId="4BAFE16B" w:rsidR="002666CE" w:rsidRDefault="006455E5" w:rsidP="002666CE">
      <w:r>
        <w:t>— </w:t>
      </w:r>
      <w:r w:rsidR="009D4A85" w:rsidRPr="0095276B">
        <w:t>Il n</w:t>
      </w:r>
      <w:r>
        <w:t>’</w:t>
      </w:r>
      <w:r w:rsidR="009D4A85" w:rsidRPr="0095276B">
        <w:t xml:space="preserve">y a plus de </w:t>
      </w:r>
      <w:proofErr w:type="spellStart"/>
      <w:r w:rsidR="009D4A85" w:rsidRPr="0095276B">
        <w:rPr>
          <w:i/>
          <w:iCs/>
        </w:rPr>
        <w:t>mais</w:t>
      </w:r>
      <w:proofErr w:type="spellEnd"/>
      <w:r>
        <w:rPr>
          <w:i/>
          <w:iCs/>
        </w:rPr>
        <w:t xml:space="preserve"> : </w:t>
      </w:r>
      <w:proofErr w:type="spellStart"/>
      <w:r w:rsidR="009D4A85" w:rsidRPr="0095276B">
        <w:t>teux</w:t>
      </w:r>
      <w:proofErr w:type="spellEnd"/>
      <w:r w:rsidR="009D4A85" w:rsidRPr="0095276B">
        <w:t xml:space="preserve"> cent mille</w:t>
      </w:r>
      <w:r>
        <w:t xml:space="preserve">. </w:t>
      </w:r>
      <w:r w:rsidR="009D4A85" w:rsidRPr="0095276B">
        <w:t xml:space="preserve">Fous </w:t>
      </w:r>
      <w:proofErr w:type="spellStart"/>
      <w:r w:rsidR="009D4A85" w:rsidRPr="0095276B">
        <w:t>afez</w:t>
      </w:r>
      <w:proofErr w:type="spellEnd"/>
      <w:r w:rsidR="009D4A85" w:rsidRPr="0095276B">
        <w:t xml:space="preserve"> la proc</w:t>
      </w:r>
      <w:r w:rsidR="009D4A85" w:rsidRPr="0095276B">
        <w:t>u</w:t>
      </w:r>
      <w:r w:rsidR="009D4A85" w:rsidRPr="0095276B">
        <w:t>ration</w:t>
      </w:r>
      <w:r>
        <w:t xml:space="preserve">, </w:t>
      </w:r>
      <w:r w:rsidR="009D4A85" w:rsidRPr="0095276B">
        <w:t xml:space="preserve">nous </w:t>
      </w:r>
      <w:proofErr w:type="spellStart"/>
      <w:r w:rsidR="009D4A85" w:rsidRPr="0095276B">
        <w:t>afons</w:t>
      </w:r>
      <w:proofErr w:type="spellEnd"/>
      <w:r w:rsidR="009D4A85" w:rsidRPr="0095276B">
        <w:t xml:space="preserve"> la nôtre</w:t>
      </w:r>
      <w:r>
        <w:t xml:space="preserve">, </w:t>
      </w:r>
      <w:r w:rsidR="009D4A85" w:rsidRPr="0095276B">
        <w:t xml:space="preserve">approchez-vous là et </w:t>
      </w:r>
      <w:proofErr w:type="spellStart"/>
      <w:r w:rsidR="009D4A85" w:rsidRPr="0095276B">
        <w:t>écrifez</w:t>
      </w:r>
      <w:proofErr w:type="spellEnd"/>
      <w:r>
        <w:t>. »</w:t>
      </w:r>
    </w:p>
    <w:p w14:paraId="355B4FA8" w14:textId="77777777" w:rsidR="006455E5" w:rsidRDefault="009D4A85" w:rsidP="002666CE">
      <w:r w:rsidRPr="0095276B">
        <w:lastRenderedPageBreak/>
        <w:t>L</w:t>
      </w:r>
      <w:r w:rsidR="006455E5">
        <w:t>’</w:t>
      </w:r>
      <w:r w:rsidRPr="0095276B">
        <w:t>agent se souleva des deux bras sur son fauteuil</w:t>
      </w:r>
      <w:r w:rsidR="006455E5">
        <w:t> :</w:t>
      </w:r>
    </w:p>
    <w:p w14:paraId="5AEF3CCE" w14:textId="77777777" w:rsidR="006455E5" w:rsidRDefault="006455E5" w:rsidP="002666CE">
      <w:r>
        <w:t>« </w:t>
      </w:r>
      <w:r w:rsidR="009D4A85" w:rsidRPr="0095276B">
        <w:t>Je ne peux pas</w:t>
      </w:r>
      <w:r>
        <w:t> !</w:t>
      </w:r>
    </w:p>
    <w:p w14:paraId="41C82385" w14:textId="77777777" w:rsidR="006455E5" w:rsidRDefault="006455E5" w:rsidP="002666CE">
      <w:r>
        <w:t>— </w:t>
      </w:r>
      <w:r w:rsidR="009D4A85" w:rsidRPr="0095276B">
        <w:t>Ce n</w:t>
      </w:r>
      <w:r>
        <w:t>’</w:t>
      </w:r>
      <w:r w:rsidR="009D4A85" w:rsidRPr="0095276B">
        <w:t>est plus temps</w:t>
      </w:r>
      <w:r>
        <w:t xml:space="preserve">. </w:t>
      </w:r>
      <w:r w:rsidR="009D4A85" w:rsidRPr="0095276B">
        <w:t xml:space="preserve">Fous </w:t>
      </w:r>
      <w:proofErr w:type="spellStart"/>
      <w:r w:rsidR="009D4A85" w:rsidRPr="0095276B">
        <w:t>afez</w:t>
      </w:r>
      <w:proofErr w:type="spellEnd"/>
      <w:r w:rsidR="009D4A85" w:rsidRPr="0095276B">
        <w:t xml:space="preserve"> menti trois fois</w:t>
      </w:r>
      <w:r>
        <w:t xml:space="preserve">. </w:t>
      </w:r>
      <w:r w:rsidR="009D4A85" w:rsidRPr="0095276B">
        <w:t>C</w:t>
      </w:r>
      <w:r>
        <w:t>’</w:t>
      </w:r>
      <w:r w:rsidR="009D4A85" w:rsidRPr="0095276B">
        <w:t>était une de trop</w:t>
      </w:r>
      <w:r>
        <w:t>.</w:t>
      </w:r>
    </w:p>
    <w:p w14:paraId="55EE5280" w14:textId="77777777" w:rsidR="006455E5" w:rsidRDefault="006455E5" w:rsidP="002666CE">
      <w:r>
        <w:t>— </w:t>
      </w:r>
      <w:r w:rsidR="009D4A85" w:rsidRPr="0095276B">
        <w:t>Un acte arraché par violence</w:t>
      </w:r>
      <w:r>
        <w:t>…</w:t>
      </w:r>
    </w:p>
    <w:p w14:paraId="5FAC14E3" w14:textId="36076D06" w:rsidR="002666CE" w:rsidRDefault="006455E5" w:rsidP="002666CE">
      <w:r>
        <w:t>— </w:t>
      </w:r>
      <w:r w:rsidR="009D4A85" w:rsidRPr="0095276B">
        <w:t>Est-ce que je vous force</w:t>
      </w:r>
      <w:r>
        <w:t> ? »</w:t>
      </w:r>
      <w:r w:rsidR="009D4A85" w:rsidRPr="0095276B">
        <w:t xml:space="preserve"> ricana Joseph en se reculant et en écarquillant les mains d</w:t>
      </w:r>
      <w:r>
        <w:t>’</w:t>
      </w:r>
      <w:r w:rsidR="009D4A85" w:rsidRPr="0095276B">
        <w:t>un air ingénu</w:t>
      </w:r>
      <w:r>
        <w:t>. « </w:t>
      </w:r>
      <w:r w:rsidR="009D4A85" w:rsidRPr="0095276B">
        <w:t>Mais</w:t>
      </w:r>
      <w:r>
        <w:t xml:space="preserve">, </w:t>
      </w:r>
      <w:r w:rsidR="009D4A85" w:rsidRPr="0095276B">
        <w:t>dites-moi donc</w:t>
      </w:r>
      <w:r>
        <w:t xml:space="preserve"> : </w:t>
      </w:r>
      <w:r w:rsidR="009D4A85" w:rsidRPr="0095276B">
        <w:t>quels sont les honoraires de l</w:t>
      </w:r>
      <w:r>
        <w:t>’</w:t>
      </w:r>
      <w:r w:rsidR="009D4A85" w:rsidRPr="0095276B">
        <w:t>agent</w:t>
      </w:r>
      <w:r>
        <w:t> ? »</w:t>
      </w:r>
    </w:p>
    <w:p w14:paraId="4F7E2650" w14:textId="77777777" w:rsidR="006455E5" w:rsidRDefault="009D4A85" w:rsidP="002666CE">
      <w:proofErr w:type="spellStart"/>
      <w:r w:rsidRPr="0095276B">
        <w:t>Gabard</w:t>
      </w:r>
      <w:proofErr w:type="spellEnd"/>
      <w:r w:rsidRPr="0095276B">
        <w:t xml:space="preserve"> blêmit</w:t>
      </w:r>
      <w:r w:rsidR="006455E5">
        <w:t> :</w:t>
      </w:r>
    </w:p>
    <w:p w14:paraId="0832CDAE" w14:textId="77777777" w:rsidR="006455E5" w:rsidRDefault="006455E5" w:rsidP="002666CE">
      <w:r>
        <w:t>« </w:t>
      </w:r>
      <w:r w:rsidR="009D4A85" w:rsidRPr="0095276B">
        <w:t>Je ne saisis pas</w:t>
      </w:r>
      <w:r>
        <w:t>.</w:t>
      </w:r>
    </w:p>
    <w:p w14:paraId="1FF97C4C" w14:textId="77777777" w:rsidR="006455E5" w:rsidRDefault="006455E5" w:rsidP="002666CE">
      <w:r>
        <w:t>— </w:t>
      </w:r>
      <w:proofErr w:type="spellStart"/>
      <w:r w:rsidR="009D4A85" w:rsidRPr="0095276B">
        <w:t>Mensonche</w:t>
      </w:r>
      <w:proofErr w:type="spellEnd"/>
      <w:r w:rsidR="009D4A85" w:rsidRPr="0095276B">
        <w:t xml:space="preserve"> numéro quatre</w:t>
      </w:r>
      <w:r>
        <w:t xml:space="preserve">. </w:t>
      </w:r>
      <w:r w:rsidR="009D4A85" w:rsidRPr="0095276B">
        <w:t>Quels sont vos honoraires</w:t>
      </w:r>
      <w:r>
        <w:t xml:space="preserve">, </w:t>
      </w:r>
      <w:r w:rsidR="009D4A85" w:rsidRPr="0095276B">
        <w:t xml:space="preserve">monsieur </w:t>
      </w:r>
      <w:proofErr w:type="spellStart"/>
      <w:r w:rsidR="009D4A85" w:rsidRPr="0095276B">
        <w:t>Capard</w:t>
      </w:r>
      <w:proofErr w:type="spellEnd"/>
      <w:r>
        <w:t> ?</w:t>
      </w:r>
    </w:p>
    <w:p w14:paraId="5A37E028" w14:textId="77777777" w:rsidR="006455E5" w:rsidRDefault="006455E5" w:rsidP="002666CE">
      <w:r>
        <w:t>— </w:t>
      </w:r>
      <w:r w:rsidR="009D4A85" w:rsidRPr="0095276B">
        <w:t>Vous le savez bien</w:t>
      </w:r>
      <w:r>
        <w:t>.</w:t>
      </w:r>
    </w:p>
    <w:p w14:paraId="756A4D5A" w14:textId="77777777" w:rsidR="006455E5" w:rsidRDefault="006455E5" w:rsidP="002666CE">
      <w:r>
        <w:t>— </w:t>
      </w:r>
      <w:r w:rsidR="009D4A85" w:rsidRPr="0095276B">
        <w:t>Dites toujours</w:t>
      </w:r>
      <w:r>
        <w:t>.</w:t>
      </w:r>
    </w:p>
    <w:p w14:paraId="7CDCB475" w14:textId="77777777" w:rsidR="006455E5" w:rsidRDefault="006455E5" w:rsidP="002666CE">
      <w:r>
        <w:t>— </w:t>
      </w:r>
      <w:r w:rsidR="009D4A85" w:rsidRPr="0095276B">
        <w:t>D</w:t>
      </w:r>
      <w:r>
        <w:t xml:space="preserve">… </w:t>
      </w:r>
      <w:r w:rsidR="009D4A85" w:rsidRPr="0095276B">
        <w:t>eux du cent</w:t>
      </w:r>
      <w:r>
        <w:t>.</w:t>
      </w:r>
    </w:p>
    <w:p w14:paraId="117916E3" w14:textId="0A265D7A" w:rsidR="002666CE" w:rsidRDefault="006455E5" w:rsidP="002666CE">
      <w:r>
        <w:t>— </w:t>
      </w:r>
      <w:r w:rsidR="009D4A85" w:rsidRPr="0095276B">
        <w:t>Bon</w:t>
      </w:r>
      <w:r>
        <w:t> ! »</w:t>
      </w:r>
      <w:r w:rsidR="009D4A85" w:rsidRPr="0095276B">
        <w:t xml:space="preserve"> Ici Joseph se frotta les mains et eut un rire si ne</w:t>
      </w:r>
      <w:r w:rsidR="009D4A85" w:rsidRPr="0095276B">
        <w:t>r</w:t>
      </w:r>
      <w:r w:rsidR="009D4A85" w:rsidRPr="0095276B">
        <w:t>veux</w:t>
      </w:r>
      <w:r>
        <w:t xml:space="preserve">, </w:t>
      </w:r>
      <w:r w:rsidR="009D4A85" w:rsidRPr="0095276B">
        <w:t>que son frère tourna vers lui une figure alarmée</w:t>
      </w:r>
      <w:r>
        <w:t>. « </w:t>
      </w:r>
      <w:r w:rsidR="009D4A85" w:rsidRPr="0095276B">
        <w:t>Mais il m</w:t>
      </w:r>
      <w:r>
        <w:t>’</w:t>
      </w:r>
      <w:r w:rsidR="009D4A85" w:rsidRPr="0095276B">
        <w:t>a semblé voir</w:t>
      </w:r>
      <w:r>
        <w:t>… »</w:t>
      </w:r>
    </w:p>
    <w:p w14:paraId="44B380E2" w14:textId="77777777" w:rsidR="006455E5" w:rsidRDefault="009D4A85" w:rsidP="002666CE">
      <w:proofErr w:type="spellStart"/>
      <w:r w:rsidRPr="0095276B">
        <w:t>Gabard</w:t>
      </w:r>
      <w:proofErr w:type="spellEnd"/>
      <w:r w:rsidRPr="0095276B">
        <w:t xml:space="preserve"> couvrit machinalement ses papiers avec les bras</w:t>
      </w:r>
      <w:r w:rsidR="006455E5">
        <w:t>.</w:t>
      </w:r>
    </w:p>
    <w:p w14:paraId="5E47A6CD" w14:textId="77777777" w:rsidR="006455E5" w:rsidRDefault="006455E5" w:rsidP="002666CE">
      <w:r>
        <w:t>« </w:t>
      </w:r>
      <w:proofErr w:type="spellStart"/>
      <w:r w:rsidR="009D4A85" w:rsidRPr="0095276B">
        <w:t>Aha</w:t>
      </w:r>
      <w:proofErr w:type="spellEnd"/>
      <w:r>
        <w:t xml:space="preserve"> ? </w:t>
      </w:r>
      <w:r w:rsidR="009D4A85" w:rsidRPr="0095276B">
        <w:t>On se comprend</w:t>
      </w:r>
      <w:r>
        <w:t xml:space="preserve">, </w:t>
      </w:r>
      <w:r w:rsidR="009D4A85" w:rsidRPr="0095276B">
        <w:t xml:space="preserve">maître </w:t>
      </w:r>
      <w:proofErr w:type="spellStart"/>
      <w:r w:rsidR="009D4A85" w:rsidRPr="0095276B">
        <w:t>Capard</w:t>
      </w:r>
      <w:proofErr w:type="spellEnd"/>
      <w:r>
        <w:t xml:space="preserve">. </w:t>
      </w:r>
      <w:r w:rsidR="009D4A85" w:rsidRPr="0095276B">
        <w:t>Une petite lettre</w:t>
      </w:r>
      <w:r>
        <w:t xml:space="preserve">… </w:t>
      </w:r>
      <w:r w:rsidR="009D4A85" w:rsidRPr="0095276B">
        <w:t>Fous ne fous rappeliez pas l</w:t>
      </w:r>
      <w:r>
        <w:t>’</w:t>
      </w:r>
      <w:r w:rsidR="009D4A85" w:rsidRPr="0095276B">
        <w:t>avoir laissée là</w:t>
      </w:r>
      <w:r>
        <w:t xml:space="preserve">, </w:t>
      </w:r>
      <w:r w:rsidR="009D4A85" w:rsidRPr="0095276B">
        <w:t>sans doute</w:t>
      </w:r>
      <w:r>
        <w:t> ?</w:t>
      </w:r>
    </w:p>
    <w:p w14:paraId="3BD7028D" w14:textId="35642762" w:rsidR="002666CE" w:rsidRDefault="006455E5" w:rsidP="002666CE">
      <w:r>
        <w:t>— </w:t>
      </w:r>
      <w:r w:rsidR="009D4A85" w:rsidRPr="0095276B">
        <w:t>Non</w:t>
      </w:r>
      <w:r>
        <w:t xml:space="preserve"> ! </w:t>
      </w:r>
      <w:r w:rsidR="009D4A85" w:rsidRPr="0095276B">
        <w:t>C</w:t>
      </w:r>
      <w:r>
        <w:t>’</w:t>
      </w:r>
      <w:r w:rsidR="009D4A85" w:rsidRPr="0095276B">
        <w:t>est faux</w:t>
      </w:r>
      <w:r>
        <w:t> ! »</w:t>
      </w:r>
    </w:p>
    <w:p w14:paraId="3B985E7F" w14:textId="77777777" w:rsidR="006455E5" w:rsidRDefault="009D4A85" w:rsidP="002666CE">
      <w:r w:rsidRPr="0095276B">
        <w:t>La voix de Joseph monta d</w:t>
      </w:r>
      <w:r w:rsidR="006455E5">
        <w:t>’</w:t>
      </w:r>
      <w:r w:rsidRPr="0095276B">
        <w:t>un ton</w:t>
      </w:r>
      <w:r w:rsidR="006455E5">
        <w:t> :</w:t>
      </w:r>
    </w:p>
    <w:p w14:paraId="3DF23647" w14:textId="7DD6FC42" w:rsidR="002666CE" w:rsidRDefault="006455E5" w:rsidP="002666CE">
      <w:r>
        <w:lastRenderedPageBreak/>
        <w:t>« </w:t>
      </w:r>
      <w:r w:rsidR="009D4A85" w:rsidRPr="0095276B">
        <w:t>Une lettre du liquidateur</w:t>
      </w:r>
      <w:r>
        <w:t xml:space="preserve">, </w:t>
      </w:r>
      <w:r w:rsidR="009D4A85" w:rsidRPr="0095276B">
        <w:t>une petite réponse</w:t>
      </w:r>
      <w:r>
        <w:t xml:space="preserve">, </w:t>
      </w:r>
      <w:r w:rsidR="009D4A85" w:rsidRPr="0095276B">
        <w:t>où il est question</w:t>
      </w:r>
      <w:r>
        <w:t xml:space="preserve">, </w:t>
      </w:r>
      <w:r w:rsidR="009D4A85" w:rsidRPr="0095276B">
        <w:t>hein</w:t>
      </w:r>
      <w:r>
        <w:t xml:space="preserve"> ? </w:t>
      </w:r>
      <w:r w:rsidR="009D4A85" w:rsidRPr="0095276B">
        <w:t>de quelque chose comme un petit supplément de ristourne</w:t>
      </w:r>
      <w:r>
        <w:t xml:space="preserve"> ? </w:t>
      </w:r>
      <w:r w:rsidR="009D4A85" w:rsidRPr="0095276B">
        <w:t>On oublie des choses</w:t>
      </w:r>
      <w:r>
        <w:t xml:space="preserve">… </w:t>
      </w:r>
      <w:r w:rsidR="009D4A85" w:rsidRPr="0095276B">
        <w:t>Imprudent</w:t>
      </w:r>
      <w:r>
        <w:t xml:space="preserve">, </w:t>
      </w:r>
      <w:r w:rsidR="009D4A85" w:rsidRPr="0095276B">
        <w:t>quand on n</w:t>
      </w:r>
      <w:r>
        <w:t>’</w:t>
      </w:r>
      <w:r w:rsidR="009D4A85" w:rsidRPr="0095276B">
        <w:t>a pas le cœur solide</w:t>
      </w:r>
      <w:r>
        <w:t> ! »</w:t>
      </w:r>
    </w:p>
    <w:p w14:paraId="1AC1D8AB" w14:textId="77777777" w:rsidR="006455E5" w:rsidRDefault="009D4A85" w:rsidP="002666CE">
      <w:r w:rsidRPr="0095276B">
        <w:t xml:space="preserve">La gorge de </w:t>
      </w:r>
      <w:proofErr w:type="spellStart"/>
      <w:r w:rsidRPr="0095276B">
        <w:t>Gabard</w:t>
      </w:r>
      <w:proofErr w:type="spellEnd"/>
      <w:r w:rsidRPr="0095276B">
        <w:t xml:space="preserve"> battait la chamade</w:t>
      </w:r>
      <w:r w:rsidR="006455E5">
        <w:t xml:space="preserve">. </w:t>
      </w:r>
      <w:r w:rsidRPr="0095276B">
        <w:t>Joseph se rappr</w:t>
      </w:r>
      <w:r w:rsidRPr="0095276B">
        <w:t>o</w:t>
      </w:r>
      <w:r w:rsidRPr="0095276B">
        <w:t>cha de lui</w:t>
      </w:r>
      <w:r w:rsidR="006455E5">
        <w:t xml:space="preserve">, </w:t>
      </w:r>
      <w:r w:rsidRPr="0095276B">
        <w:t>imité par Guillaume qui commençait à comprendre</w:t>
      </w:r>
      <w:r w:rsidR="006455E5">
        <w:t>.</w:t>
      </w:r>
    </w:p>
    <w:p w14:paraId="76069B67" w14:textId="5F6E04FA" w:rsidR="002666CE" w:rsidRDefault="006455E5" w:rsidP="002666CE">
      <w:r>
        <w:t>« </w:t>
      </w:r>
      <w:r w:rsidR="009D4A85" w:rsidRPr="0095276B">
        <w:t>Je dis deux cent mille</w:t>
      </w:r>
      <w:r>
        <w:t xml:space="preserve">, </w:t>
      </w:r>
      <w:r w:rsidR="009D4A85" w:rsidRPr="0095276B">
        <w:t>acte en main</w:t>
      </w:r>
      <w:r>
        <w:t>. »</w:t>
      </w:r>
    </w:p>
    <w:p w14:paraId="70B02B5F" w14:textId="77777777" w:rsidR="006455E5" w:rsidRDefault="009D4A85" w:rsidP="002666CE">
      <w:r w:rsidRPr="0095276B">
        <w:t>L</w:t>
      </w:r>
      <w:r w:rsidR="006455E5">
        <w:t>’</w:t>
      </w:r>
      <w:r w:rsidRPr="0095276B">
        <w:t>agent répondit d</w:t>
      </w:r>
      <w:r w:rsidR="006455E5">
        <w:t>’</w:t>
      </w:r>
      <w:r w:rsidRPr="0095276B">
        <w:t>une voix terreuse</w:t>
      </w:r>
      <w:r w:rsidR="006455E5">
        <w:t> :</w:t>
      </w:r>
    </w:p>
    <w:p w14:paraId="1A067B45" w14:textId="77777777" w:rsidR="006455E5" w:rsidRDefault="006455E5" w:rsidP="002666CE">
      <w:r>
        <w:t>« </w:t>
      </w:r>
      <w:r w:rsidR="009D4A85" w:rsidRPr="0095276B">
        <w:t>Deux cent mille plus les frais</w:t>
      </w:r>
      <w:r>
        <w:t>.</w:t>
      </w:r>
    </w:p>
    <w:p w14:paraId="428E549F" w14:textId="317CC10A" w:rsidR="002666CE" w:rsidRDefault="006455E5" w:rsidP="002666CE">
      <w:r>
        <w:t>— </w:t>
      </w:r>
      <w:r w:rsidR="009D4A85" w:rsidRPr="0095276B">
        <w:t>Acte en main</w:t>
      </w:r>
      <w:r>
        <w:t>. »</w:t>
      </w:r>
    </w:p>
    <w:p w14:paraId="5D405FE1" w14:textId="77777777" w:rsidR="006455E5" w:rsidRDefault="009D4A85" w:rsidP="002666CE">
      <w:r w:rsidRPr="0095276B">
        <w:t>L</w:t>
      </w:r>
      <w:r w:rsidR="006455E5">
        <w:t>’</w:t>
      </w:r>
      <w:r w:rsidRPr="0095276B">
        <w:t>homme</w:t>
      </w:r>
      <w:r w:rsidR="006455E5">
        <w:t xml:space="preserve">, </w:t>
      </w:r>
      <w:r w:rsidRPr="0095276B">
        <w:t>le front baissé</w:t>
      </w:r>
      <w:r w:rsidR="006455E5">
        <w:t xml:space="preserve">, </w:t>
      </w:r>
      <w:r w:rsidRPr="0095276B">
        <w:t>les mains à plat sur ses dossiers</w:t>
      </w:r>
      <w:r w:rsidR="006455E5">
        <w:t xml:space="preserve">, </w:t>
      </w:r>
      <w:r w:rsidRPr="0095276B">
        <w:t>secoua la tête</w:t>
      </w:r>
      <w:r w:rsidR="006455E5">
        <w:t> :</w:t>
      </w:r>
    </w:p>
    <w:p w14:paraId="3EA4E8DD" w14:textId="05B3C95B" w:rsidR="002666CE" w:rsidRDefault="006455E5" w:rsidP="002666CE">
      <w:r>
        <w:t>« </w:t>
      </w:r>
      <w:r w:rsidR="009D4A85" w:rsidRPr="0095276B">
        <w:t>Je ne peux pas</w:t>
      </w:r>
      <w:r>
        <w:t xml:space="preserve">, </w:t>
      </w:r>
      <w:r w:rsidR="009D4A85" w:rsidRPr="0095276B">
        <w:t>monsieur Simler</w:t>
      </w:r>
      <w:r>
        <w:t xml:space="preserve">. </w:t>
      </w:r>
      <w:r w:rsidR="009D4A85" w:rsidRPr="0095276B">
        <w:t>Deux cent dix mille</w:t>
      </w:r>
      <w:r>
        <w:t xml:space="preserve">, </w:t>
      </w:r>
      <w:r w:rsidR="009D4A85" w:rsidRPr="0095276B">
        <w:t>c</w:t>
      </w:r>
      <w:r>
        <w:t>’</w:t>
      </w:r>
      <w:r w:rsidR="009D4A85" w:rsidRPr="0095276B">
        <w:t>est mon dernier mot</w:t>
      </w:r>
      <w:r>
        <w:t>. »</w:t>
      </w:r>
    </w:p>
    <w:p w14:paraId="051B8E1A" w14:textId="77777777" w:rsidR="006455E5" w:rsidRDefault="009D4A85" w:rsidP="002666CE">
      <w:r w:rsidRPr="0095276B">
        <w:t>Joseph regarda le misérable</w:t>
      </w:r>
      <w:r w:rsidR="006455E5">
        <w:t xml:space="preserve">, </w:t>
      </w:r>
      <w:r w:rsidRPr="0095276B">
        <w:t>et comprit que</w:t>
      </w:r>
      <w:r w:rsidR="006455E5">
        <w:t xml:space="preserve">, </w:t>
      </w:r>
      <w:r w:rsidRPr="0095276B">
        <w:t>cette fois il avait dit vrai</w:t>
      </w:r>
      <w:r w:rsidR="006455E5">
        <w:t>.</w:t>
      </w:r>
    </w:p>
    <w:p w14:paraId="34C3F3F3" w14:textId="77777777" w:rsidR="006455E5" w:rsidRDefault="006455E5" w:rsidP="002666CE">
      <w:r>
        <w:t>« </w:t>
      </w:r>
      <w:proofErr w:type="spellStart"/>
      <w:r w:rsidR="009D4A85" w:rsidRPr="0095276B">
        <w:t>Écrifez</w:t>
      </w:r>
      <w:proofErr w:type="spellEnd"/>
      <w:r>
        <w:t xml:space="preserve"> », </w:t>
      </w:r>
      <w:r w:rsidR="009D4A85" w:rsidRPr="0095276B">
        <w:t>murmura-t-il simplement</w:t>
      </w:r>
      <w:r>
        <w:t>.</w:t>
      </w:r>
    </w:p>
    <w:p w14:paraId="5AE29797" w14:textId="0D27390A" w:rsidR="009D4A85" w:rsidRPr="0095276B" w:rsidRDefault="009D4A85" w:rsidP="006455E5">
      <w:pPr>
        <w:pStyle w:val="Titre2"/>
        <w:pageBreakBefore/>
        <w:rPr>
          <w:szCs w:val="44"/>
        </w:rPr>
      </w:pPr>
      <w:bookmarkStart w:id="7" w:name="_Toc197888812"/>
      <w:r w:rsidRPr="0095276B">
        <w:rPr>
          <w:szCs w:val="44"/>
        </w:rPr>
        <w:lastRenderedPageBreak/>
        <w:t>3</w:t>
      </w:r>
      <w:bookmarkEnd w:id="7"/>
      <w:r w:rsidRPr="0095276B">
        <w:rPr>
          <w:szCs w:val="44"/>
        </w:rPr>
        <w:br/>
      </w:r>
    </w:p>
    <w:p w14:paraId="5CE60B62" w14:textId="77777777" w:rsidR="006455E5" w:rsidRDefault="009D4A85" w:rsidP="002666CE">
      <w:proofErr w:type="spellStart"/>
      <w:r w:rsidRPr="0095276B">
        <w:t>Quant</w:t>
      </w:r>
      <w:proofErr w:type="spellEnd"/>
      <w:r w:rsidRPr="0095276B">
        <w:t xml:space="preserve"> ils sortirent de chez l</w:t>
      </w:r>
      <w:r w:rsidR="006455E5">
        <w:t>’</w:t>
      </w:r>
      <w:r w:rsidRPr="0095276B">
        <w:t>agent</w:t>
      </w:r>
      <w:r w:rsidR="006455E5">
        <w:t xml:space="preserve">, </w:t>
      </w:r>
      <w:r w:rsidRPr="0095276B">
        <w:t>l</w:t>
      </w:r>
      <w:r w:rsidR="006455E5">
        <w:t>’</w:t>
      </w:r>
      <w:r w:rsidRPr="0095276B">
        <w:t>aplomb du soleil de midi réduisait sous eux leurs ombres à des petites flaques</w:t>
      </w:r>
      <w:r w:rsidR="006455E5">
        <w:t xml:space="preserve">. </w:t>
      </w:r>
      <w:r w:rsidRPr="0095276B">
        <w:t>L</w:t>
      </w:r>
      <w:r w:rsidR="006455E5">
        <w:t>’</w:t>
      </w:r>
      <w:r w:rsidRPr="0095276B">
        <w:t>un d</w:t>
      </w:r>
      <w:r w:rsidR="006455E5">
        <w:t>’</w:t>
      </w:r>
      <w:r w:rsidRPr="0095276B">
        <w:t>eux était boutonné jusqu</w:t>
      </w:r>
      <w:r w:rsidR="006455E5">
        <w:t>’</w:t>
      </w:r>
      <w:r w:rsidRPr="0095276B">
        <w:t>au cou et tenait les bras collés au corps</w:t>
      </w:r>
      <w:r w:rsidR="006455E5">
        <w:t xml:space="preserve">. </w:t>
      </w:r>
      <w:r w:rsidRPr="0095276B">
        <w:t>L</w:t>
      </w:r>
      <w:r w:rsidR="006455E5">
        <w:t>’</w:t>
      </w:r>
      <w:r w:rsidRPr="0095276B">
        <w:t>autre</w:t>
      </w:r>
      <w:r w:rsidR="006455E5">
        <w:t xml:space="preserve">, </w:t>
      </w:r>
      <w:r w:rsidRPr="0095276B">
        <w:t>le gros</w:t>
      </w:r>
      <w:r w:rsidR="006455E5">
        <w:t xml:space="preserve">, </w:t>
      </w:r>
      <w:r w:rsidRPr="0095276B">
        <w:t>était très congestionné</w:t>
      </w:r>
      <w:r w:rsidR="006455E5">
        <w:t>.</w:t>
      </w:r>
    </w:p>
    <w:p w14:paraId="08293218" w14:textId="77777777" w:rsidR="006455E5" w:rsidRDefault="009D4A85" w:rsidP="002666CE">
      <w:r w:rsidRPr="0095276B">
        <w:t>Il fit halte sur le seuil même de cette maison où venait de se jouer</w:t>
      </w:r>
      <w:r w:rsidR="006455E5">
        <w:t xml:space="preserve">, </w:t>
      </w:r>
      <w:r w:rsidRPr="0095276B">
        <w:t>à pile ou face</w:t>
      </w:r>
      <w:r w:rsidR="006455E5">
        <w:t xml:space="preserve">, </w:t>
      </w:r>
      <w:r w:rsidRPr="0095276B">
        <w:t>une tranche de leur destin</w:t>
      </w:r>
      <w:r w:rsidR="006455E5">
        <w:t xml:space="preserve">. </w:t>
      </w:r>
      <w:r w:rsidRPr="0095276B">
        <w:t>Il passa un doigt entre son col et son cou</w:t>
      </w:r>
      <w:r w:rsidR="006455E5">
        <w:t xml:space="preserve">. </w:t>
      </w:r>
      <w:r w:rsidRPr="0095276B">
        <w:t>L</w:t>
      </w:r>
      <w:r w:rsidR="006455E5">
        <w:t>’</w:t>
      </w:r>
      <w:r w:rsidRPr="0095276B">
        <w:t>effort fit craquer le bouton de derrière</w:t>
      </w:r>
      <w:r w:rsidR="006455E5">
        <w:t xml:space="preserve">. </w:t>
      </w:r>
      <w:r w:rsidRPr="0095276B">
        <w:t>L</w:t>
      </w:r>
      <w:r w:rsidR="006455E5">
        <w:t>’</w:t>
      </w:r>
      <w:r w:rsidRPr="0095276B">
        <w:t>homme jura</w:t>
      </w:r>
      <w:r w:rsidR="006455E5">
        <w:t xml:space="preserve">, </w:t>
      </w:r>
      <w:r w:rsidRPr="0095276B">
        <w:t>puis leva ses yeux où dansaient des p</w:t>
      </w:r>
      <w:r w:rsidRPr="0095276B">
        <w:t>e</w:t>
      </w:r>
      <w:r w:rsidRPr="0095276B">
        <w:t>tites flammes de sang</w:t>
      </w:r>
      <w:r w:rsidR="006455E5">
        <w:t xml:space="preserve">, </w:t>
      </w:r>
      <w:r w:rsidRPr="0095276B">
        <w:t>et contempla un instant le plomb du ciel</w:t>
      </w:r>
      <w:r w:rsidR="006455E5">
        <w:t> :</w:t>
      </w:r>
    </w:p>
    <w:p w14:paraId="24175235" w14:textId="004F958F" w:rsidR="002666CE" w:rsidRDefault="006455E5" w:rsidP="002666CE">
      <w:r>
        <w:t>« </w:t>
      </w:r>
      <w:r w:rsidR="009D4A85" w:rsidRPr="0095276B">
        <w:t>Je me demande comment le soleil fait pour vivre dans une pareille espèce de ciel</w:t>
      </w:r>
      <w:r>
        <w:t xml:space="preserve">, </w:t>
      </w:r>
      <w:r w:rsidR="009D4A85" w:rsidRPr="0095276B">
        <w:t>Guillaume</w:t>
      </w:r>
      <w:r>
        <w:t>. »</w:t>
      </w:r>
    </w:p>
    <w:p w14:paraId="7CA10FAA" w14:textId="77777777" w:rsidR="006455E5" w:rsidRDefault="009D4A85" w:rsidP="002666CE">
      <w:r w:rsidRPr="0095276B">
        <w:t>Il éclata d</w:t>
      </w:r>
      <w:r w:rsidR="006455E5">
        <w:t>’</w:t>
      </w:r>
      <w:r w:rsidRPr="0095276B">
        <w:t>un rire exagéré</w:t>
      </w:r>
      <w:r w:rsidR="006455E5">
        <w:t>.</w:t>
      </w:r>
    </w:p>
    <w:p w14:paraId="6892B93B" w14:textId="2F737D77" w:rsidR="002666CE" w:rsidRDefault="006455E5" w:rsidP="002666CE">
      <w:r>
        <w:t>« </w:t>
      </w:r>
      <w:r w:rsidR="009D4A85" w:rsidRPr="0095276B">
        <w:t>Hé</w:t>
      </w:r>
      <w:r>
        <w:t xml:space="preserve">, </w:t>
      </w:r>
      <w:r w:rsidR="009D4A85" w:rsidRPr="0095276B">
        <w:t>Guillaume</w:t>
      </w:r>
      <w:r>
        <w:t xml:space="preserve">, </w:t>
      </w:r>
      <w:r w:rsidR="009D4A85" w:rsidRPr="0095276B">
        <w:t>à quoi penses-tu</w:t>
      </w:r>
      <w:r>
        <w:t xml:space="preserve"> ? </w:t>
      </w:r>
      <w:r w:rsidR="009D4A85" w:rsidRPr="0095276B">
        <w:t>C</w:t>
      </w:r>
      <w:r>
        <w:t>’</w:t>
      </w:r>
      <w:r w:rsidR="009D4A85" w:rsidRPr="0095276B">
        <w:t>est notre ciel</w:t>
      </w:r>
      <w:r>
        <w:t xml:space="preserve">, </w:t>
      </w:r>
      <w:r w:rsidR="009D4A85" w:rsidRPr="0095276B">
        <w:t>à pa</w:t>
      </w:r>
      <w:r w:rsidR="009D4A85" w:rsidRPr="0095276B">
        <w:t>r</w:t>
      </w:r>
      <w:r w:rsidR="009D4A85" w:rsidRPr="0095276B">
        <w:t>tir d</w:t>
      </w:r>
      <w:r>
        <w:t>’</w:t>
      </w:r>
      <w:r w:rsidR="009D4A85" w:rsidRPr="0095276B">
        <w:t>aujourd</w:t>
      </w:r>
      <w:r>
        <w:t>’</w:t>
      </w:r>
      <w:r w:rsidR="009D4A85" w:rsidRPr="0095276B">
        <w:t>hui</w:t>
      </w:r>
      <w:r>
        <w:t xml:space="preserve">, </w:t>
      </w:r>
      <w:r w:rsidR="009D4A85" w:rsidRPr="0095276B">
        <w:t>cette chose noire</w:t>
      </w:r>
      <w:r>
        <w:t xml:space="preserve">, </w:t>
      </w:r>
      <w:r w:rsidR="009D4A85" w:rsidRPr="0095276B">
        <w:t>là-haut</w:t>
      </w:r>
      <w:r>
        <w:t>. »</w:t>
      </w:r>
    </w:p>
    <w:p w14:paraId="21ECF81D" w14:textId="77777777" w:rsidR="006455E5" w:rsidRDefault="009D4A85" w:rsidP="002666CE">
      <w:r w:rsidRPr="0095276B">
        <w:t>Il abattit une claque sur l</w:t>
      </w:r>
      <w:r w:rsidR="006455E5">
        <w:t>’</w:t>
      </w:r>
      <w:r w:rsidRPr="0095276B">
        <w:t>épaule de Guillaume</w:t>
      </w:r>
      <w:r w:rsidR="006455E5">
        <w:t xml:space="preserve">. </w:t>
      </w:r>
      <w:r w:rsidRPr="0095276B">
        <w:t>Mais son r</w:t>
      </w:r>
      <w:r w:rsidRPr="0095276B">
        <w:t>i</w:t>
      </w:r>
      <w:r w:rsidRPr="0095276B">
        <w:t>re s</w:t>
      </w:r>
      <w:r w:rsidR="006455E5">
        <w:t>’</w:t>
      </w:r>
      <w:r w:rsidRPr="0095276B">
        <w:t>éteignit devant la figure que son compagnon tourna vers lui</w:t>
      </w:r>
      <w:r w:rsidR="006455E5">
        <w:t>.</w:t>
      </w:r>
    </w:p>
    <w:p w14:paraId="1A452F23" w14:textId="49E2EEB8" w:rsidR="002666CE" w:rsidRDefault="006455E5" w:rsidP="002666CE">
      <w:r>
        <w:t>« </w:t>
      </w:r>
      <w:r w:rsidR="009D4A85" w:rsidRPr="0095276B">
        <w:t>Pour l</w:t>
      </w:r>
      <w:r>
        <w:t>’</w:t>
      </w:r>
      <w:r w:rsidR="009D4A85" w:rsidRPr="0095276B">
        <w:t>amour de Dieu</w:t>
      </w:r>
      <w:r>
        <w:t xml:space="preserve">, </w:t>
      </w:r>
      <w:r w:rsidR="009D4A85" w:rsidRPr="0095276B">
        <w:t>Joseph</w:t>
      </w:r>
      <w:r>
        <w:t xml:space="preserve">, </w:t>
      </w:r>
      <w:r w:rsidR="009D4A85" w:rsidRPr="0095276B">
        <w:t>ne ris pas comme ça</w:t>
      </w:r>
      <w:r>
        <w:t>. »</w:t>
      </w:r>
    </w:p>
    <w:p w14:paraId="1A690802" w14:textId="77777777" w:rsidR="006455E5" w:rsidRDefault="009D4A85" w:rsidP="002666CE">
      <w:r w:rsidRPr="0095276B">
        <w:t>Et Guillaume serra plus étroitement les bras contre sa ma</w:t>
      </w:r>
      <w:r w:rsidRPr="0095276B">
        <w:t>i</w:t>
      </w:r>
      <w:r w:rsidRPr="0095276B">
        <w:t>gre poitrine</w:t>
      </w:r>
      <w:r w:rsidR="006455E5">
        <w:t>.</w:t>
      </w:r>
    </w:p>
    <w:p w14:paraId="570A5B29" w14:textId="1AF74043" w:rsidR="002666CE" w:rsidRDefault="006455E5" w:rsidP="002666CE">
      <w:r>
        <w:t>« </w:t>
      </w:r>
      <w:r w:rsidR="009D4A85" w:rsidRPr="0095276B">
        <w:t>Je me demande ce que le père va dire</w:t>
      </w:r>
      <w:r>
        <w:t xml:space="preserve">, </w:t>
      </w:r>
      <w:r w:rsidR="009D4A85" w:rsidRPr="0095276B">
        <w:t>et ce qui va sortir de tout ça</w:t>
      </w:r>
      <w:r>
        <w:t xml:space="preserve">. </w:t>
      </w:r>
      <w:r w:rsidR="009D4A85" w:rsidRPr="0095276B">
        <w:t>Viens</w:t>
      </w:r>
      <w:r>
        <w:t>. »</w:t>
      </w:r>
    </w:p>
    <w:p w14:paraId="1EFE641B" w14:textId="77777777" w:rsidR="006455E5" w:rsidRDefault="009D4A85" w:rsidP="002666CE">
      <w:r w:rsidRPr="0095276B">
        <w:lastRenderedPageBreak/>
        <w:t>Il se mit en marche</w:t>
      </w:r>
      <w:r w:rsidR="006455E5">
        <w:t xml:space="preserve">. </w:t>
      </w:r>
      <w:r w:rsidRPr="0095276B">
        <w:t>Une tache blanche se dessinait à ce moment</w:t>
      </w:r>
      <w:r w:rsidR="006455E5">
        <w:t xml:space="preserve">, </w:t>
      </w:r>
      <w:r w:rsidRPr="0095276B">
        <w:t>derrière eux</w:t>
      </w:r>
      <w:r w:rsidR="006455E5">
        <w:t xml:space="preserve">, </w:t>
      </w:r>
      <w:r w:rsidRPr="0095276B">
        <w:t>dans les carreaux dépolis de l</w:t>
      </w:r>
      <w:r w:rsidR="006455E5">
        <w:t>’</w:t>
      </w:r>
      <w:r w:rsidRPr="0095276B">
        <w:t>étude</w:t>
      </w:r>
      <w:r w:rsidR="006455E5">
        <w:t xml:space="preserve"> ; </w:t>
      </w:r>
      <w:r w:rsidRPr="0095276B">
        <w:t>l</w:t>
      </w:r>
      <w:r w:rsidR="006455E5">
        <w:t>’</w:t>
      </w:r>
      <w:r w:rsidRPr="0095276B">
        <w:t>agent était en train de reprendre ses esprits</w:t>
      </w:r>
      <w:r w:rsidR="006455E5">
        <w:t>.</w:t>
      </w:r>
    </w:p>
    <w:p w14:paraId="2E3D0783" w14:textId="77777777" w:rsidR="006455E5" w:rsidRDefault="009D4A85" w:rsidP="002666CE">
      <w:r w:rsidRPr="0095276B">
        <w:t>Joseph rejoignit son frère</w:t>
      </w:r>
      <w:r w:rsidR="006455E5">
        <w:t> :</w:t>
      </w:r>
    </w:p>
    <w:p w14:paraId="50E752C1" w14:textId="20531443" w:rsidR="002666CE" w:rsidRDefault="006455E5" w:rsidP="002666CE">
      <w:r>
        <w:t>« </w:t>
      </w:r>
      <w:r w:rsidR="009D4A85" w:rsidRPr="0095276B">
        <w:t>Que le diable t</w:t>
      </w:r>
      <w:r>
        <w:t>’</w:t>
      </w:r>
      <w:r w:rsidR="009D4A85" w:rsidRPr="0095276B">
        <w:t>emporte</w:t>
      </w:r>
      <w:r>
        <w:t xml:space="preserve">. </w:t>
      </w:r>
      <w:r w:rsidR="009D4A85" w:rsidRPr="0095276B">
        <w:t>Tu as bien le sous-seing au moins</w:t>
      </w:r>
      <w:r>
        <w:t> ? »</w:t>
      </w:r>
    </w:p>
    <w:p w14:paraId="5AE8B6A9" w14:textId="77777777" w:rsidR="006455E5" w:rsidRDefault="009D4A85" w:rsidP="002666CE">
      <w:r w:rsidRPr="0095276B">
        <w:t>Guillaume s</w:t>
      </w:r>
      <w:r w:rsidR="006455E5">
        <w:t>’</w:t>
      </w:r>
      <w:r w:rsidRPr="0095276B">
        <w:t>arrêta net</w:t>
      </w:r>
      <w:r w:rsidR="006455E5">
        <w:t xml:space="preserve">. </w:t>
      </w:r>
      <w:r w:rsidRPr="0095276B">
        <w:t>D</w:t>
      </w:r>
      <w:r w:rsidR="006455E5">
        <w:t>’</w:t>
      </w:r>
      <w:r w:rsidRPr="0095276B">
        <w:t>une main agitée</w:t>
      </w:r>
      <w:r w:rsidR="006455E5">
        <w:t xml:space="preserve">, </w:t>
      </w:r>
      <w:r w:rsidRPr="0095276B">
        <w:t>il entrebâilla son veston et attira un papier timbré hors de la poche intérieure</w:t>
      </w:r>
      <w:r w:rsidR="006455E5">
        <w:t xml:space="preserve">. </w:t>
      </w:r>
      <w:r w:rsidRPr="0095276B">
        <w:t>Il l</w:t>
      </w:r>
      <w:r w:rsidR="006455E5">
        <w:t>’</w:t>
      </w:r>
      <w:r w:rsidRPr="0095276B">
        <w:t>examina un instant</w:t>
      </w:r>
      <w:r w:rsidR="006455E5">
        <w:t xml:space="preserve">, </w:t>
      </w:r>
      <w:r w:rsidRPr="0095276B">
        <w:t>de haut en bas</w:t>
      </w:r>
      <w:r w:rsidR="006455E5">
        <w:t xml:space="preserve">, </w:t>
      </w:r>
      <w:r w:rsidRPr="0095276B">
        <w:t>par-dessus la pommette droite</w:t>
      </w:r>
      <w:r w:rsidR="006455E5">
        <w:t xml:space="preserve">, </w:t>
      </w:r>
      <w:r w:rsidRPr="0095276B">
        <w:t>et releva les yeux vers Joseph</w:t>
      </w:r>
      <w:r w:rsidR="006455E5">
        <w:t xml:space="preserve">. </w:t>
      </w:r>
      <w:r w:rsidRPr="0095276B">
        <w:t>Celui-ci eut alors un so</w:t>
      </w:r>
      <w:r w:rsidRPr="0095276B">
        <w:t>u</w:t>
      </w:r>
      <w:r w:rsidRPr="0095276B">
        <w:t>rire paternel</w:t>
      </w:r>
      <w:r w:rsidR="006455E5">
        <w:t xml:space="preserve">, </w:t>
      </w:r>
      <w:r w:rsidRPr="0095276B">
        <w:t>et lui posa la main sur l</w:t>
      </w:r>
      <w:r w:rsidR="006455E5">
        <w:t>’</w:t>
      </w:r>
      <w:r w:rsidRPr="0095276B">
        <w:t>avant-bras</w:t>
      </w:r>
      <w:r w:rsidR="006455E5">
        <w:t> :</w:t>
      </w:r>
    </w:p>
    <w:p w14:paraId="1E40B13E" w14:textId="77777777" w:rsidR="006455E5" w:rsidRDefault="006455E5" w:rsidP="002666CE">
      <w:r>
        <w:t>« </w:t>
      </w:r>
      <w:r w:rsidR="009D4A85" w:rsidRPr="0095276B">
        <w:t>Ne le perds pas</w:t>
      </w:r>
      <w:r>
        <w:t xml:space="preserve">, </w:t>
      </w:r>
      <w:r w:rsidR="009D4A85" w:rsidRPr="0095276B">
        <w:t>maintenant</w:t>
      </w:r>
      <w:r>
        <w:t xml:space="preserve">. </w:t>
      </w:r>
      <w:r w:rsidR="009D4A85" w:rsidRPr="0095276B">
        <w:t>Et ne te fais pas plus de souci que la chose n</w:t>
      </w:r>
      <w:r>
        <w:t>’</w:t>
      </w:r>
      <w:r w:rsidR="009D4A85" w:rsidRPr="0095276B">
        <w:t>en demande</w:t>
      </w:r>
      <w:r>
        <w:t xml:space="preserve">. </w:t>
      </w:r>
      <w:r w:rsidR="009D4A85" w:rsidRPr="0095276B">
        <w:t>Tu as ta femme et tes mi</w:t>
      </w:r>
      <w:r w:rsidR="009D4A85" w:rsidRPr="0095276B">
        <w:t>o</w:t>
      </w:r>
      <w:r w:rsidR="009D4A85" w:rsidRPr="0095276B">
        <w:t>ches</w:t>
      </w:r>
      <w:r>
        <w:t xml:space="preserve">. </w:t>
      </w:r>
      <w:r w:rsidR="009D4A85" w:rsidRPr="0095276B">
        <w:t>Mais je ne sache pas qu</w:t>
      </w:r>
      <w:r>
        <w:t>’</w:t>
      </w:r>
      <w:r w:rsidR="009D4A85" w:rsidRPr="0095276B">
        <w:t>où il y ait eu une balle de laine et un métier à tisser</w:t>
      </w:r>
      <w:r>
        <w:t xml:space="preserve">, </w:t>
      </w:r>
      <w:r w:rsidR="009D4A85" w:rsidRPr="0095276B">
        <w:t>un Simler soit mort de faim</w:t>
      </w:r>
      <w:r>
        <w:t xml:space="preserve">. </w:t>
      </w:r>
      <w:r w:rsidR="009D4A85" w:rsidRPr="0095276B">
        <w:t>Je n</w:t>
      </w:r>
      <w:r>
        <w:t>’</w:t>
      </w:r>
      <w:r w:rsidR="009D4A85" w:rsidRPr="0095276B">
        <w:t>ai jamais eu si chaud</w:t>
      </w:r>
      <w:r>
        <w:t xml:space="preserve">. </w:t>
      </w:r>
      <w:r w:rsidR="009D4A85" w:rsidRPr="0095276B">
        <w:t>À quelle heure le train</w:t>
      </w:r>
      <w:r>
        <w:t> ?</w:t>
      </w:r>
    </w:p>
    <w:p w14:paraId="4C4C6199" w14:textId="77777777" w:rsidR="006455E5" w:rsidRDefault="006455E5" w:rsidP="002666CE">
      <w:r>
        <w:t>— </w:t>
      </w:r>
      <w:r w:rsidR="009D4A85" w:rsidRPr="0095276B">
        <w:t>Six heures et demie</w:t>
      </w:r>
      <w:r>
        <w:t xml:space="preserve">, </w:t>
      </w:r>
      <w:r w:rsidR="009D4A85" w:rsidRPr="0095276B">
        <w:t>autant que je me rappelle</w:t>
      </w:r>
      <w:r>
        <w:t>.</w:t>
      </w:r>
    </w:p>
    <w:p w14:paraId="20AB1109" w14:textId="32DC6646" w:rsidR="002666CE" w:rsidRDefault="006455E5" w:rsidP="002666CE">
      <w:r>
        <w:t>— </w:t>
      </w:r>
      <w:r w:rsidR="009D4A85" w:rsidRPr="0095276B">
        <w:t>Il est midi</w:t>
      </w:r>
      <w:r>
        <w:t xml:space="preserve">. </w:t>
      </w:r>
      <w:r w:rsidR="009D4A85" w:rsidRPr="0095276B">
        <w:t>Si on cherchait un peu d</w:t>
      </w:r>
      <w:r>
        <w:t>’</w:t>
      </w:r>
      <w:r w:rsidR="009D4A85" w:rsidRPr="0095276B">
        <w:t>ombre</w:t>
      </w:r>
      <w:r>
        <w:t> ? »</w:t>
      </w:r>
    </w:p>
    <w:p w14:paraId="7094BC68" w14:textId="77777777" w:rsidR="006455E5" w:rsidRDefault="009D4A85" w:rsidP="002666CE">
      <w:r w:rsidRPr="0095276B">
        <w:t>Son frère glissa vers lui une prunelle jaunâtre où brillait une extraordinaire flamme de passion</w:t>
      </w:r>
      <w:r w:rsidR="006455E5">
        <w:t xml:space="preserve">. </w:t>
      </w:r>
      <w:r w:rsidRPr="0095276B">
        <w:t>Avant d</w:t>
      </w:r>
      <w:r w:rsidR="006455E5">
        <w:t>’</w:t>
      </w:r>
      <w:r w:rsidRPr="0095276B">
        <w:t>avoir achevé de parler</w:t>
      </w:r>
      <w:r w:rsidR="006455E5">
        <w:t xml:space="preserve">, </w:t>
      </w:r>
      <w:r w:rsidRPr="0095276B">
        <w:t>Joseph avait</w:t>
      </w:r>
      <w:r w:rsidR="006455E5">
        <w:t xml:space="preserve">, </w:t>
      </w:r>
      <w:r w:rsidRPr="0095276B">
        <w:t>de son côté</w:t>
      </w:r>
      <w:r w:rsidR="006455E5">
        <w:t xml:space="preserve">, </w:t>
      </w:r>
      <w:r w:rsidRPr="0095276B">
        <w:t>jeté sur lui un coup d</w:t>
      </w:r>
      <w:r w:rsidR="006455E5">
        <w:t>’</w:t>
      </w:r>
      <w:r w:rsidRPr="0095276B">
        <w:t>œil hés</w:t>
      </w:r>
      <w:r w:rsidRPr="0095276B">
        <w:t>i</w:t>
      </w:r>
      <w:r w:rsidRPr="0095276B">
        <w:t>tant</w:t>
      </w:r>
      <w:r w:rsidR="006455E5">
        <w:t xml:space="preserve">. </w:t>
      </w:r>
      <w:r w:rsidRPr="0095276B">
        <w:t>Ils n</w:t>
      </w:r>
      <w:r w:rsidR="006455E5">
        <w:t>’</w:t>
      </w:r>
      <w:r w:rsidRPr="0095276B">
        <w:t>en dirent pas plus long</w:t>
      </w:r>
      <w:r w:rsidR="006455E5">
        <w:t xml:space="preserve">, </w:t>
      </w:r>
      <w:r w:rsidRPr="0095276B">
        <w:t>mais s</w:t>
      </w:r>
      <w:r w:rsidR="006455E5">
        <w:t>’</w:t>
      </w:r>
      <w:r w:rsidRPr="0095276B">
        <w:t>engagèrent</w:t>
      </w:r>
      <w:r w:rsidR="006455E5">
        <w:t xml:space="preserve">, </w:t>
      </w:r>
      <w:r w:rsidRPr="0095276B">
        <w:t>d</w:t>
      </w:r>
      <w:r w:rsidR="006455E5">
        <w:t>’</w:t>
      </w:r>
      <w:r w:rsidRPr="0095276B">
        <w:t>un m</w:t>
      </w:r>
      <w:r w:rsidRPr="0095276B">
        <w:t>ê</w:t>
      </w:r>
      <w:r w:rsidRPr="0095276B">
        <w:t>me pas allongé de loups en chasse</w:t>
      </w:r>
      <w:r w:rsidR="006455E5">
        <w:t xml:space="preserve">, </w:t>
      </w:r>
      <w:r w:rsidRPr="0095276B">
        <w:t>dans une direction où ils s</w:t>
      </w:r>
      <w:r w:rsidRPr="0095276B">
        <w:t>a</w:t>
      </w:r>
      <w:r w:rsidRPr="0095276B">
        <w:t>vaient qu</w:t>
      </w:r>
      <w:r w:rsidR="006455E5">
        <w:t>’</w:t>
      </w:r>
      <w:r w:rsidRPr="0095276B">
        <w:t>avant six mois chaque pierre leur serait devenue fam</w:t>
      </w:r>
      <w:r w:rsidRPr="0095276B">
        <w:t>i</w:t>
      </w:r>
      <w:r w:rsidRPr="0095276B">
        <w:t>lière</w:t>
      </w:r>
      <w:r w:rsidR="006455E5">
        <w:t>.</w:t>
      </w:r>
    </w:p>
    <w:p w14:paraId="25C88607" w14:textId="77777777" w:rsidR="006455E5" w:rsidRDefault="006455E5" w:rsidP="002666CE">
      <w:r>
        <w:t>« </w:t>
      </w:r>
      <w:r w:rsidR="009D4A85" w:rsidRPr="0095276B">
        <w:t>À quoi est-ce que je penserai</w:t>
      </w:r>
      <w:r>
        <w:t xml:space="preserve">, </w:t>
      </w:r>
      <w:r w:rsidR="009D4A85" w:rsidRPr="0095276B">
        <w:t>dans six mois</w:t>
      </w:r>
      <w:r>
        <w:t xml:space="preserve">, </w:t>
      </w:r>
      <w:r w:rsidR="009D4A85" w:rsidRPr="0095276B">
        <w:t>quand je longerai ce mur</w:t>
      </w:r>
      <w:r>
        <w:t> ? »</w:t>
      </w:r>
      <w:r w:rsidR="009D4A85" w:rsidRPr="0095276B">
        <w:t xml:space="preserve"> se disait le plus maigre en sautillant sur les pavés disloqués du trottoir</w:t>
      </w:r>
      <w:r>
        <w:t>.</w:t>
      </w:r>
    </w:p>
    <w:p w14:paraId="29B79E4F" w14:textId="77777777" w:rsidR="006455E5" w:rsidRDefault="006455E5" w:rsidP="002666CE">
      <w:r>
        <w:lastRenderedPageBreak/>
        <w:t>« </w:t>
      </w:r>
      <w:r w:rsidR="009D4A85" w:rsidRPr="0095276B">
        <w:t>Quelles seront nos préoccupations</w:t>
      </w:r>
      <w:r>
        <w:t xml:space="preserve">, </w:t>
      </w:r>
      <w:r w:rsidR="009D4A85" w:rsidRPr="0095276B">
        <w:t>dans six mois</w:t>
      </w:r>
      <w:r>
        <w:t xml:space="preserve">, </w:t>
      </w:r>
      <w:r w:rsidR="009D4A85" w:rsidRPr="0095276B">
        <w:t>quand nous traverserons ce carrefour</w:t>
      </w:r>
      <w:r>
        <w:t> ? »</w:t>
      </w:r>
      <w:r w:rsidR="009D4A85" w:rsidRPr="0095276B">
        <w:t xml:space="preserve"> se disait le plus gros</w:t>
      </w:r>
      <w:r>
        <w:t xml:space="preserve">, </w:t>
      </w:r>
      <w:r w:rsidR="009D4A85" w:rsidRPr="0095276B">
        <w:t>en e</w:t>
      </w:r>
      <w:r w:rsidR="009D4A85" w:rsidRPr="0095276B">
        <w:t>n</w:t>
      </w:r>
      <w:r w:rsidR="009D4A85" w:rsidRPr="0095276B">
        <w:t>jambant un ruisseau gonflé d</w:t>
      </w:r>
      <w:r>
        <w:t>’</w:t>
      </w:r>
      <w:r w:rsidR="009D4A85" w:rsidRPr="0095276B">
        <w:t>une purée brûlante</w:t>
      </w:r>
      <w:r>
        <w:t>.</w:t>
      </w:r>
    </w:p>
    <w:p w14:paraId="4C5E8818" w14:textId="77777777" w:rsidR="006455E5" w:rsidRDefault="009D4A85" w:rsidP="002666CE">
      <w:r w:rsidRPr="0095276B">
        <w:t>Les rues s</w:t>
      </w:r>
      <w:r w:rsidR="006455E5">
        <w:t>’</w:t>
      </w:r>
      <w:r w:rsidRPr="0095276B">
        <w:t>étaient vidées</w:t>
      </w:r>
      <w:r w:rsidR="006455E5">
        <w:t xml:space="preserve">. </w:t>
      </w:r>
      <w:r w:rsidRPr="0095276B">
        <w:t>Les usines se taisaient</w:t>
      </w:r>
      <w:r w:rsidR="006455E5">
        <w:t xml:space="preserve">. </w:t>
      </w:r>
      <w:r w:rsidRPr="0095276B">
        <w:t>Un tomb</w:t>
      </w:r>
      <w:r w:rsidRPr="0095276B">
        <w:t>e</w:t>
      </w:r>
      <w:r w:rsidRPr="0095276B">
        <w:t>reau chargé de houille traversait l</w:t>
      </w:r>
      <w:r w:rsidR="006455E5">
        <w:t>’</w:t>
      </w:r>
      <w:r w:rsidRPr="0095276B">
        <w:t>avenue au loin</w:t>
      </w:r>
      <w:r w:rsidR="006455E5">
        <w:t xml:space="preserve">, </w:t>
      </w:r>
      <w:r w:rsidRPr="0095276B">
        <w:t>et tressautait sur les ornières</w:t>
      </w:r>
      <w:r w:rsidR="006455E5">
        <w:t>.</w:t>
      </w:r>
    </w:p>
    <w:p w14:paraId="1A5209FE" w14:textId="77777777" w:rsidR="006455E5" w:rsidRDefault="009D4A85" w:rsidP="002666CE">
      <w:r w:rsidRPr="0095276B">
        <w:t>Ils passèrent devant un estaminet d</w:t>
      </w:r>
      <w:r w:rsidR="006455E5">
        <w:t>’</w:t>
      </w:r>
      <w:r w:rsidRPr="0095276B">
        <w:t>où sortait un graillo</w:t>
      </w:r>
      <w:r w:rsidRPr="0095276B">
        <w:t>n</w:t>
      </w:r>
      <w:r w:rsidRPr="0095276B">
        <w:t>nement de frites mêlé à des bruits de voix</w:t>
      </w:r>
      <w:r w:rsidR="006455E5">
        <w:t xml:space="preserve">. </w:t>
      </w:r>
      <w:r w:rsidRPr="0095276B">
        <w:t>La porte laissée en arrière</w:t>
      </w:r>
      <w:r w:rsidR="006455E5">
        <w:t xml:space="preserve">, </w:t>
      </w:r>
      <w:r w:rsidRPr="0095276B">
        <w:t>le bruit tomba</w:t>
      </w:r>
      <w:r w:rsidR="006455E5">
        <w:t xml:space="preserve">. </w:t>
      </w:r>
      <w:r w:rsidRPr="0095276B">
        <w:t>Il ne subsistait dans l</w:t>
      </w:r>
      <w:r w:rsidR="006455E5">
        <w:t>’</w:t>
      </w:r>
      <w:r w:rsidRPr="0095276B">
        <w:t>air qu</w:t>
      </w:r>
      <w:r w:rsidR="006455E5">
        <w:t>’</w:t>
      </w:r>
      <w:r w:rsidRPr="0095276B">
        <w:t>une sorte d</w:t>
      </w:r>
      <w:r w:rsidR="006455E5">
        <w:t>’</w:t>
      </w:r>
      <w:r w:rsidRPr="0095276B">
        <w:t>odeur très basse</w:t>
      </w:r>
      <w:r w:rsidR="006455E5">
        <w:t xml:space="preserve">, </w:t>
      </w:r>
      <w:r w:rsidRPr="0095276B">
        <w:t>qui finalement leur passa sous la langue et leur emplit la bouche de salive</w:t>
      </w:r>
      <w:r w:rsidR="006455E5">
        <w:t>.</w:t>
      </w:r>
    </w:p>
    <w:p w14:paraId="7B57B45A" w14:textId="77777777" w:rsidR="006455E5" w:rsidRDefault="009D4A85" w:rsidP="002666CE">
      <w:r w:rsidRPr="0095276B">
        <w:t>Ils avançaient sans dévier</w:t>
      </w:r>
      <w:r w:rsidR="006455E5">
        <w:t xml:space="preserve">, </w:t>
      </w:r>
      <w:r w:rsidRPr="0095276B">
        <w:t>avec des regards violents sur les côtés</w:t>
      </w:r>
      <w:r w:rsidR="006455E5">
        <w:t xml:space="preserve">. </w:t>
      </w:r>
      <w:r w:rsidRPr="0095276B">
        <w:t>Ils reconnaissaient le chenal qu</w:t>
      </w:r>
      <w:r w:rsidR="006455E5">
        <w:t>’</w:t>
      </w:r>
      <w:r w:rsidRPr="0095276B">
        <w:t>ils allaient tant de fois si</w:t>
      </w:r>
      <w:r w:rsidRPr="0095276B">
        <w:t>l</w:t>
      </w:r>
      <w:r w:rsidRPr="0095276B">
        <w:t>lonner</w:t>
      </w:r>
      <w:r w:rsidR="006455E5">
        <w:t xml:space="preserve">. </w:t>
      </w:r>
      <w:r w:rsidRPr="0095276B">
        <w:t>Les trois cheminées de Chevalier-</w:t>
      </w:r>
      <w:proofErr w:type="spellStart"/>
      <w:r w:rsidRPr="0095276B">
        <w:t>Lefombère</w:t>
      </w:r>
      <w:proofErr w:type="spellEnd"/>
      <w:r w:rsidRPr="0095276B">
        <w:t xml:space="preserve"> servaient de balises à cette étrange navigation sans pilote</w:t>
      </w:r>
      <w:r w:rsidR="006455E5">
        <w:t>.</w:t>
      </w:r>
    </w:p>
    <w:p w14:paraId="4735BB05" w14:textId="77777777" w:rsidR="006455E5" w:rsidRDefault="009D4A85" w:rsidP="002666CE">
      <w:r w:rsidRPr="0095276B">
        <w:t>Le portier de l</w:t>
      </w:r>
      <w:r w:rsidR="006455E5">
        <w:t>’</w:t>
      </w:r>
      <w:r w:rsidRPr="0095276B">
        <w:t>hôtel</w:t>
      </w:r>
      <w:r w:rsidR="006455E5">
        <w:t xml:space="preserve">, </w:t>
      </w:r>
      <w:r w:rsidRPr="0095276B">
        <w:t>où avait demeuré la veuve partie ci</w:t>
      </w:r>
      <w:r w:rsidRPr="0095276B">
        <w:t>n</w:t>
      </w:r>
      <w:r w:rsidRPr="0095276B">
        <w:t>quante ans plus tôt de Bitche</w:t>
      </w:r>
      <w:r w:rsidR="006455E5">
        <w:t xml:space="preserve">, </w:t>
      </w:r>
      <w:r w:rsidRPr="0095276B">
        <w:t>achevait son déjeuner</w:t>
      </w:r>
      <w:r w:rsidR="006455E5">
        <w:t xml:space="preserve">. </w:t>
      </w:r>
      <w:r w:rsidRPr="0095276B">
        <w:t>Il sirotait un verre de vieux calvados et contemplait l</w:t>
      </w:r>
      <w:r w:rsidR="006455E5">
        <w:t>’</w:t>
      </w:r>
      <w:r w:rsidRPr="0095276B">
        <w:t>avenue à travers un Gloire de Dijon roussi qui garnissait sa fenêtre</w:t>
      </w:r>
      <w:r w:rsidR="006455E5">
        <w:t xml:space="preserve">. </w:t>
      </w:r>
      <w:r w:rsidRPr="0095276B">
        <w:t>Il vit deux ave</w:t>
      </w:r>
      <w:r w:rsidRPr="0095276B">
        <w:t>n</w:t>
      </w:r>
      <w:r w:rsidRPr="0095276B">
        <w:t>turiers poussiéreux s</w:t>
      </w:r>
      <w:r w:rsidR="006455E5">
        <w:t>’</w:t>
      </w:r>
      <w:r w:rsidRPr="0095276B">
        <w:t>arrêter devant la grille</w:t>
      </w:r>
      <w:r w:rsidR="006455E5">
        <w:t xml:space="preserve">, </w:t>
      </w:r>
      <w:r w:rsidRPr="0095276B">
        <w:t>la contempler d</w:t>
      </w:r>
      <w:r w:rsidR="006455E5">
        <w:t>’</w:t>
      </w:r>
      <w:r w:rsidRPr="0095276B">
        <w:t>un œil sombre</w:t>
      </w:r>
      <w:r w:rsidR="006455E5">
        <w:t xml:space="preserve">, </w:t>
      </w:r>
      <w:r w:rsidRPr="0095276B">
        <w:t>puis passer leur chemin</w:t>
      </w:r>
      <w:r w:rsidR="006455E5">
        <w:t xml:space="preserve">. </w:t>
      </w:r>
      <w:r w:rsidRPr="0095276B">
        <w:t>Il ne sut jamais</w:t>
      </w:r>
      <w:r w:rsidR="006455E5">
        <w:t xml:space="preserve">, </w:t>
      </w:r>
      <w:r w:rsidRPr="0095276B">
        <w:t>par la su</w:t>
      </w:r>
      <w:r w:rsidRPr="0095276B">
        <w:t>i</w:t>
      </w:r>
      <w:r w:rsidRPr="0095276B">
        <w:t>te</w:t>
      </w:r>
      <w:r w:rsidR="006455E5">
        <w:t xml:space="preserve">, </w:t>
      </w:r>
      <w:r w:rsidRPr="0095276B">
        <w:t>qu</w:t>
      </w:r>
      <w:r w:rsidR="006455E5">
        <w:t>’</w:t>
      </w:r>
      <w:r w:rsidRPr="0095276B">
        <w:t>il avait vu les deux Simler au bas de leur échelle</w:t>
      </w:r>
      <w:r w:rsidR="006455E5">
        <w:t xml:space="preserve">, </w:t>
      </w:r>
      <w:r w:rsidRPr="0095276B">
        <w:t>le jour même où commençait leur ascension</w:t>
      </w:r>
      <w:r w:rsidR="006455E5">
        <w:t>.</w:t>
      </w:r>
    </w:p>
    <w:p w14:paraId="0F83CA41" w14:textId="77777777" w:rsidR="006455E5" w:rsidRDefault="009D4A85" w:rsidP="002666CE">
      <w:r w:rsidRPr="0095276B">
        <w:t>À l</w:t>
      </w:r>
      <w:r w:rsidR="006455E5">
        <w:t>’</w:t>
      </w:r>
      <w:r w:rsidRPr="0095276B">
        <w:t>angle d</w:t>
      </w:r>
      <w:r w:rsidR="006455E5">
        <w:t>’</w:t>
      </w:r>
      <w:r w:rsidRPr="0095276B">
        <w:t>une rue transversale</w:t>
      </w:r>
      <w:r w:rsidR="006455E5">
        <w:t xml:space="preserve">, </w:t>
      </w:r>
      <w:r w:rsidRPr="0095276B">
        <w:t>Joseph fit halte</w:t>
      </w:r>
      <w:r w:rsidR="006455E5">
        <w:t xml:space="preserve">. </w:t>
      </w:r>
      <w:r w:rsidRPr="0095276B">
        <w:t>Il désigna un bâtiment</w:t>
      </w:r>
      <w:r w:rsidR="006455E5">
        <w:t>.</w:t>
      </w:r>
    </w:p>
    <w:p w14:paraId="28988769" w14:textId="73549923" w:rsidR="002666CE" w:rsidRDefault="006455E5" w:rsidP="002666CE">
      <w:r>
        <w:t>« </w:t>
      </w:r>
      <w:r w:rsidR="009D4A85" w:rsidRPr="0095276B">
        <w:t>Ça doit être cette affaire-là</w:t>
      </w:r>
      <w:r>
        <w:t xml:space="preserve">, </w:t>
      </w:r>
      <w:r w:rsidR="009D4A85" w:rsidRPr="0095276B">
        <w:t>le Cercle de Commerce</w:t>
      </w:r>
      <w:r>
        <w:t>. « </w:t>
      </w:r>
      <w:r w:rsidR="009D4A85" w:rsidRPr="0095276B">
        <w:t>Un pavillon à un étage</w:t>
      </w:r>
      <w:r>
        <w:t xml:space="preserve">, </w:t>
      </w:r>
      <w:r w:rsidR="009D4A85" w:rsidRPr="0095276B">
        <w:t>avec de grandes fenêtres</w:t>
      </w:r>
      <w:r>
        <w:t xml:space="preserve">, </w:t>
      </w:r>
      <w:r w:rsidR="009D4A85" w:rsidRPr="0095276B">
        <w:t>un jardin et une grille</w:t>
      </w:r>
      <w:r>
        <w:t xml:space="preserve">, </w:t>
      </w:r>
      <w:r w:rsidR="009D4A85" w:rsidRPr="0095276B">
        <w:t>au bout d</w:t>
      </w:r>
      <w:r>
        <w:t>’</w:t>
      </w:r>
      <w:r w:rsidR="009D4A85" w:rsidRPr="0095276B">
        <w:t>une sorte de square</w:t>
      </w:r>
      <w:r>
        <w:t>. »</w:t>
      </w:r>
      <w:r w:rsidR="009D4A85" w:rsidRPr="0095276B">
        <w:t xml:space="preserve"> Hé</w:t>
      </w:r>
      <w:r>
        <w:t xml:space="preserve">, </w:t>
      </w:r>
      <w:r w:rsidR="009D4A85" w:rsidRPr="0095276B">
        <w:t>Guillaume</w:t>
      </w:r>
      <w:r>
        <w:t xml:space="preserve">, </w:t>
      </w:r>
      <w:r w:rsidR="009D4A85" w:rsidRPr="0095276B">
        <w:t>c</w:t>
      </w:r>
      <w:r>
        <w:t>’</w:t>
      </w:r>
      <w:r w:rsidR="009D4A85" w:rsidRPr="0095276B">
        <w:t xml:space="preserve">est </w:t>
      </w:r>
      <w:proofErr w:type="spellStart"/>
      <w:r w:rsidR="009D4A85" w:rsidRPr="0095276B">
        <w:t>là dedans</w:t>
      </w:r>
      <w:proofErr w:type="spellEnd"/>
      <w:r w:rsidR="009D4A85" w:rsidRPr="0095276B">
        <w:t xml:space="preserve"> que se réunissent les richards de l</w:t>
      </w:r>
      <w:r>
        <w:t>’</w:t>
      </w:r>
      <w:r w:rsidR="009D4A85" w:rsidRPr="0095276B">
        <w:t>endroit</w:t>
      </w:r>
      <w:r>
        <w:t xml:space="preserve">. </w:t>
      </w:r>
      <w:r w:rsidR="009D4A85" w:rsidRPr="0095276B">
        <w:t>Dans six mois</w:t>
      </w:r>
      <w:r>
        <w:t xml:space="preserve">, </w:t>
      </w:r>
      <w:r w:rsidR="009D4A85" w:rsidRPr="0095276B">
        <w:t xml:space="preserve">le concierge saluera gros comme le bras </w:t>
      </w:r>
      <w:r w:rsidR="009D4A85" w:rsidRPr="0095276B">
        <w:lastRenderedPageBreak/>
        <w:t>Monsieur Simler l</w:t>
      </w:r>
      <w:r>
        <w:t>’</w:t>
      </w:r>
      <w:r w:rsidR="009D4A85" w:rsidRPr="0095276B">
        <w:t>aîné</w:t>
      </w:r>
      <w:r>
        <w:t xml:space="preserve">, </w:t>
      </w:r>
      <w:r w:rsidR="009D4A85" w:rsidRPr="0095276B">
        <w:t xml:space="preserve">quand il viendra tranquillement lire son </w:t>
      </w:r>
      <w:r w:rsidR="009D4A85" w:rsidRPr="0095276B">
        <w:rPr>
          <w:i/>
          <w:iCs/>
        </w:rPr>
        <w:t>Temps</w:t>
      </w:r>
      <w:r>
        <w:t xml:space="preserve">, </w:t>
      </w:r>
      <w:r w:rsidR="009D4A85" w:rsidRPr="0095276B">
        <w:t>les d</w:t>
      </w:r>
      <w:r w:rsidR="009D4A85" w:rsidRPr="0095276B">
        <w:t>i</w:t>
      </w:r>
      <w:r w:rsidR="009D4A85" w:rsidRPr="0095276B">
        <w:t>manches soir</w:t>
      </w:r>
      <w:r>
        <w:t xml:space="preserve">. </w:t>
      </w:r>
      <w:r w:rsidR="009D4A85" w:rsidRPr="0095276B">
        <w:t xml:space="preserve">Voilà qui est autre chose que </w:t>
      </w:r>
      <w:proofErr w:type="spellStart"/>
      <w:r w:rsidR="009D4A85" w:rsidRPr="0095276B">
        <w:t>Buschendorf</w:t>
      </w:r>
      <w:proofErr w:type="spellEnd"/>
      <w:r>
        <w:t xml:space="preserve">, </w:t>
      </w:r>
      <w:r w:rsidR="009D4A85" w:rsidRPr="0095276B">
        <w:t>j</w:t>
      </w:r>
      <w:r>
        <w:t>’</w:t>
      </w:r>
      <w:r w:rsidR="009D4A85" w:rsidRPr="0095276B">
        <w:t>esp</w:t>
      </w:r>
      <w:r w:rsidR="009D4A85" w:rsidRPr="0095276B">
        <w:t>è</w:t>
      </w:r>
      <w:r w:rsidR="009D4A85" w:rsidRPr="0095276B">
        <w:t>re</w:t>
      </w:r>
      <w:r>
        <w:t> ? »</w:t>
      </w:r>
    </w:p>
    <w:p w14:paraId="79A9D33A" w14:textId="77777777" w:rsidR="006455E5" w:rsidRDefault="009D4A85" w:rsidP="002666CE">
      <w:r w:rsidRPr="0095276B">
        <w:t>L</w:t>
      </w:r>
      <w:r w:rsidR="006455E5">
        <w:t>’</w:t>
      </w:r>
      <w:r w:rsidRPr="0095276B">
        <w:t>autre eut un pâle sourire derrière ses moustaches</w:t>
      </w:r>
      <w:r w:rsidR="006455E5">
        <w:t xml:space="preserve">. </w:t>
      </w:r>
      <w:r w:rsidRPr="0095276B">
        <w:t>Joseph s</w:t>
      </w:r>
      <w:r w:rsidR="006455E5">
        <w:t>’</w:t>
      </w:r>
      <w:r w:rsidRPr="0095276B">
        <w:t>emballa</w:t>
      </w:r>
      <w:r w:rsidR="006455E5">
        <w:t> :</w:t>
      </w:r>
    </w:p>
    <w:p w14:paraId="7F474898" w14:textId="4DF2E0E0" w:rsidR="002666CE" w:rsidRDefault="006455E5" w:rsidP="002666CE">
      <w:r>
        <w:t>« </w:t>
      </w:r>
      <w:r w:rsidR="009D4A85" w:rsidRPr="0095276B">
        <w:t>La fortune des membres du Cercle monte à cent onze millions</w:t>
      </w:r>
      <w:r>
        <w:t xml:space="preserve">, </w:t>
      </w:r>
      <w:r w:rsidR="009D4A85" w:rsidRPr="0095276B">
        <w:t>te rappelles-tu ce qu</w:t>
      </w:r>
      <w:r>
        <w:t>’</w:t>
      </w:r>
      <w:r w:rsidR="009D4A85" w:rsidRPr="0095276B">
        <w:t>il y avait sur le guide</w:t>
      </w:r>
      <w:r>
        <w:t xml:space="preserve"> ? </w:t>
      </w:r>
      <w:r w:rsidR="009D4A85" w:rsidRPr="0095276B">
        <w:t>Ils sont soixante-cinq</w:t>
      </w:r>
      <w:r>
        <w:t xml:space="preserve">. </w:t>
      </w:r>
      <w:r w:rsidR="009D4A85" w:rsidRPr="0095276B">
        <w:t>Pour gagner de l</w:t>
      </w:r>
      <w:r>
        <w:t>’</w:t>
      </w:r>
      <w:r w:rsidR="009D4A85" w:rsidRPr="0095276B">
        <w:t>argent</w:t>
      </w:r>
      <w:r>
        <w:t xml:space="preserve">, </w:t>
      </w:r>
      <w:r w:rsidR="009D4A85" w:rsidRPr="0095276B">
        <w:t>il faut venir là où on en gagne</w:t>
      </w:r>
      <w:r>
        <w:t xml:space="preserve">. </w:t>
      </w:r>
      <w:r w:rsidR="009D4A85" w:rsidRPr="0095276B">
        <w:t>On y est</w:t>
      </w:r>
      <w:r>
        <w:t xml:space="preserve">. </w:t>
      </w:r>
      <w:r w:rsidR="009D4A85" w:rsidRPr="0095276B">
        <w:rPr>
          <w:i/>
          <w:iCs/>
        </w:rPr>
        <w:t>Simler et ses fils</w:t>
      </w:r>
      <w:r>
        <w:t xml:space="preserve"> : </w:t>
      </w:r>
      <w:r w:rsidR="009D4A85" w:rsidRPr="0095276B">
        <w:t>fameuse raison sociale</w:t>
      </w:r>
      <w:r>
        <w:t xml:space="preserve"> ! </w:t>
      </w:r>
      <w:r w:rsidR="009D4A85" w:rsidRPr="0095276B">
        <w:t>Dis donc</w:t>
      </w:r>
      <w:r>
        <w:t xml:space="preserve">, </w:t>
      </w:r>
      <w:r w:rsidR="009D4A85" w:rsidRPr="0095276B">
        <w:t>mon Wilhelm</w:t>
      </w:r>
      <w:r>
        <w:t xml:space="preserve">, </w:t>
      </w:r>
      <w:r w:rsidR="009D4A85" w:rsidRPr="0095276B">
        <w:t>quand ils seront soixante-sept</w:t>
      </w:r>
      <w:r>
        <w:t xml:space="preserve">, </w:t>
      </w:r>
      <w:r w:rsidR="009D4A85" w:rsidRPr="0095276B">
        <w:t>dans cette cambuse-là</w:t>
      </w:r>
      <w:r>
        <w:t xml:space="preserve">, </w:t>
      </w:r>
      <w:r w:rsidR="009D4A85" w:rsidRPr="0095276B">
        <w:t>je ne pense pas que les deux derniers venus ajo</w:t>
      </w:r>
      <w:r w:rsidR="009D4A85" w:rsidRPr="0095276B">
        <w:t>u</w:t>
      </w:r>
      <w:r w:rsidR="009D4A85" w:rsidRPr="0095276B">
        <w:t xml:space="preserve">tent </w:t>
      </w:r>
      <w:proofErr w:type="spellStart"/>
      <w:r w:rsidR="009D4A85" w:rsidRPr="0095276B">
        <w:t>grand</w:t>
      </w:r>
      <w:r>
        <w:t>’</w:t>
      </w:r>
      <w:r w:rsidR="009D4A85" w:rsidRPr="0095276B">
        <w:t>chose</w:t>
      </w:r>
      <w:proofErr w:type="spellEnd"/>
      <w:r w:rsidR="009D4A85" w:rsidRPr="0095276B">
        <w:t xml:space="preserve"> à l</w:t>
      </w:r>
      <w:r>
        <w:t>’</w:t>
      </w:r>
      <w:r w:rsidR="009D4A85" w:rsidRPr="0095276B">
        <w:t>actif de ces messieurs</w:t>
      </w:r>
      <w:r>
        <w:t>. »</w:t>
      </w:r>
    </w:p>
    <w:p w14:paraId="7FA3F86E" w14:textId="77777777" w:rsidR="006455E5" w:rsidRDefault="009D4A85" w:rsidP="002666CE">
      <w:r w:rsidRPr="0095276B">
        <w:t>Les bras de son frère se serrèrent contre cette poitrine où dormaient</w:t>
      </w:r>
      <w:r w:rsidR="006455E5">
        <w:t xml:space="preserve">, </w:t>
      </w:r>
      <w:r w:rsidRPr="0095276B">
        <w:t>sur papier timbré</w:t>
      </w:r>
      <w:r w:rsidR="006455E5">
        <w:t xml:space="preserve">, </w:t>
      </w:r>
      <w:r w:rsidRPr="0095276B">
        <w:t>les stipulations de l</w:t>
      </w:r>
      <w:r w:rsidR="006455E5">
        <w:t>’</w:t>
      </w:r>
      <w:r w:rsidRPr="0095276B">
        <w:t>engagement</w:t>
      </w:r>
      <w:r w:rsidR="006455E5">
        <w:t>.</w:t>
      </w:r>
    </w:p>
    <w:p w14:paraId="2296DD0E" w14:textId="77777777" w:rsidR="006455E5" w:rsidRDefault="009D4A85" w:rsidP="002666CE">
      <w:r w:rsidRPr="0095276B">
        <w:t>Guillaume chercha à réagir</w:t>
      </w:r>
      <w:r w:rsidR="006455E5">
        <w:t> :</w:t>
      </w:r>
    </w:p>
    <w:p w14:paraId="0F1C1ED7" w14:textId="77777777" w:rsidR="006455E5" w:rsidRDefault="006455E5" w:rsidP="002666CE">
      <w:r>
        <w:t>« </w:t>
      </w:r>
      <w:r w:rsidR="009D4A85" w:rsidRPr="0095276B">
        <w:t>Cent onze millions d</w:t>
      </w:r>
      <w:r>
        <w:t>’</w:t>
      </w:r>
      <w:r w:rsidR="009D4A85" w:rsidRPr="0095276B">
        <w:t>avoir net contre soixante-quinze mille francs de passif initial</w:t>
      </w:r>
      <w:r>
        <w:t xml:space="preserve">… </w:t>
      </w:r>
      <w:r w:rsidR="009D4A85" w:rsidRPr="0095276B">
        <w:t>sans compter</w:t>
      </w:r>
      <w:r>
        <w:t xml:space="preserve">… </w:t>
      </w:r>
      <w:r w:rsidR="009D4A85" w:rsidRPr="0095276B">
        <w:t>ce qui va venir</w:t>
      </w:r>
      <w:r>
        <w:t>…</w:t>
      </w:r>
    </w:p>
    <w:p w14:paraId="5BD16D3E" w14:textId="10AB1A49" w:rsidR="002666CE" w:rsidRDefault="006455E5" w:rsidP="002666CE">
      <w:r>
        <w:t>— </w:t>
      </w:r>
      <w:r w:rsidR="009D4A85" w:rsidRPr="0095276B">
        <w:t>Tu oublies dans ta balance deux Simler</w:t>
      </w:r>
      <w:r>
        <w:t xml:space="preserve">, </w:t>
      </w:r>
      <w:r w:rsidR="009D4A85" w:rsidRPr="0095276B">
        <w:t>un gros et un maigre</w:t>
      </w:r>
      <w:r>
        <w:t xml:space="preserve">, </w:t>
      </w:r>
      <w:r w:rsidR="009D4A85" w:rsidRPr="0095276B">
        <w:t>munis chacun d</w:t>
      </w:r>
      <w:r>
        <w:t>’</w:t>
      </w:r>
      <w:r w:rsidR="009D4A85" w:rsidRPr="0095276B">
        <w:t>une fière envie de vivre</w:t>
      </w:r>
      <w:r>
        <w:t> ! »</w:t>
      </w:r>
    </w:p>
    <w:p w14:paraId="27D4E430" w14:textId="77777777" w:rsidR="006455E5" w:rsidRDefault="009D4A85" w:rsidP="002666CE">
      <w:r w:rsidRPr="0095276B">
        <w:t>Ils repartirent en jetant sur le Cercle un regard presque joyeux</w:t>
      </w:r>
      <w:r w:rsidR="006455E5">
        <w:t xml:space="preserve">, </w:t>
      </w:r>
      <w:r w:rsidRPr="0095276B">
        <w:t>et</w:t>
      </w:r>
      <w:r w:rsidR="006455E5">
        <w:t xml:space="preserve">, </w:t>
      </w:r>
      <w:r w:rsidRPr="0095276B">
        <w:t>tout à coup</w:t>
      </w:r>
      <w:r w:rsidR="006455E5">
        <w:t xml:space="preserve">, </w:t>
      </w:r>
      <w:r w:rsidRPr="0095276B">
        <w:t>au premier tournant</w:t>
      </w:r>
      <w:r w:rsidR="006455E5">
        <w:t xml:space="preserve">, </w:t>
      </w:r>
      <w:r w:rsidRPr="0095276B">
        <w:t xml:space="preserve">tombèrent sur </w:t>
      </w:r>
      <w:r w:rsidRPr="0095276B">
        <w:rPr>
          <w:i/>
          <w:iCs/>
        </w:rPr>
        <w:t>leur</w:t>
      </w:r>
      <w:r w:rsidRPr="0095276B">
        <w:t xml:space="preserve"> fabrique</w:t>
      </w:r>
      <w:r w:rsidR="006455E5">
        <w:t>.</w:t>
      </w:r>
    </w:p>
    <w:p w14:paraId="789F226B" w14:textId="77777777" w:rsidR="006455E5" w:rsidRDefault="009D4A85" w:rsidP="002666CE">
      <w:r w:rsidRPr="0095276B">
        <w:t>Ils ne l</w:t>
      </w:r>
      <w:r w:rsidR="006455E5">
        <w:t>’</w:t>
      </w:r>
      <w:r w:rsidRPr="0095276B">
        <w:t>attendaient pas si tôt</w:t>
      </w:r>
      <w:r w:rsidR="006455E5">
        <w:t xml:space="preserve">. </w:t>
      </w:r>
      <w:r w:rsidRPr="0095276B">
        <w:t>Ils en reçurent un choc</w:t>
      </w:r>
      <w:r w:rsidR="006455E5">
        <w:t>.</w:t>
      </w:r>
    </w:p>
    <w:p w14:paraId="547BF05F" w14:textId="77777777" w:rsidR="006455E5" w:rsidRDefault="009D4A85" w:rsidP="002666CE">
      <w:r w:rsidRPr="0095276B">
        <w:t>Ils venaient de passer devant une douzaine bien comptée de grosses usines en qui le coup de midi avait figé l</w:t>
      </w:r>
      <w:r w:rsidR="006455E5">
        <w:t>’</w:t>
      </w:r>
      <w:r w:rsidRPr="0095276B">
        <w:t>activité</w:t>
      </w:r>
      <w:r w:rsidR="006455E5">
        <w:t xml:space="preserve">, </w:t>
      </w:r>
      <w:r w:rsidRPr="0095276B">
        <w:t>comme du lait caillé dans un bol</w:t>
      </w:r>
      <w:r w:rsidR="006455E5">
        <w:t xml:space="preserve">. </w:t>
      </w:r>
      <w:r w:rsidRPr="0095276B">
        <w:t xml:space="preserve">Mais à travers les grilles ou </w:t>
      </w:r>
      <w:r w:rsidRPr="0095276B">
        <w:lastRenderedPageBreak/>
        <w:t>par-dessous les porches</w:t>
      </w:r>
      <w:r w:rsidR="006455E5">
        <w:t xml:space="preserve">, </w:t>
      </w:r>
      <w:r w:rsidRPr="0095276B">
        <w:t>tout disait la prospérité sans inqui</w:t>
      </w:r>
      <w:r w:rsidRPr="0095276B">
        <w:t>é</w:t>
      </w:r>
      <w:r w:rsidRPr="0095276B">
        <w:t>tude</w:t>
      </w:r>
      <w:r w:rsidR="006455E5">
        <w:t>.</w:t>
      </w:r>
    </w:p>
    <w:p w14:paraId="62BCADF0" w14:textId="77777777" w:rsidR="006455E5" w:rsidRDefault="009D4A85" w:rsidP="002666CE">
      <w:r w:rsidRPr="0095276B">
        <w:t>Les camions chargés de balles de laine stationnaient à côté d</w:t>
      </w:r>
      <w:r w:rsidR="006455E5">
        <w:t>’</w:t>
      </w:r>
      <w:r w:rsidRPr="0095276B">
        <w:t>une balance lustrée par l</w:t>
      </w:r>
      <w:r w:rsidR="006455E5">
        <w:t>’</w:t>
      </w:r>
      <w:r w:rsidRPr="0095276B">
        <w:t>usage</w:t>
      </w:r>
      <w:r w:rsidR="006455E5">
        <w:t xml:space="preserve">. </w:t>
      </w:r>
      <w:r w:rsidRPr="0095276B">
        <w:t>Des paniers</w:t>
      </w:r>
      <w:r w:rsidR="006455E5">
        <w:t xml:space="preserve">, </w:t>
      </w:r>
      <w:r w:rsidRPr="0095276B">
        <w:t>remplis de nave</w:t>
      </w:r>
      <w:r w:rsidRPr="0095276B">
        <w:t>t</w:t>
      </w:r>
      <w:r w:rsidRPr="0095276B">
        <w:t>tes blanches à déborder</w:t>
      </w:r>
      <w:r w:rsidR="006455E5">
        <w:t xml:space="preserve">, </w:t>
      </w:r>
      <w:r w:rsidRPr="0095276B">
        <w:t>dormaient de guingois sur trois roule</w:t>
      </w:r>
      <w:r w:rsidRPr="0095276B">
        <w:t>t</w:t>
      </w:r>
      <w:r w:rsidRPr="0095276B">
        <w:t>tes</w:t>
      </w:r>
      <w:r w:rsidR="006455E5">
        <w:t xml:space="preserve">, </w:t>
      </w:r>
      <w:r w:rsidRPr="0095276B">
        <w:t>à la porte d</w:t>
      </w:r>
      <w:r w:rsidR="006455E5">
        <w:t>’</w:t>
      </w:r>
      <w:r w:rsidRPr="0095276B">
        <w:t>un bâtiment</w:t>
      </w:r>
      <w:r w:rsidR="006455E5">
        <w:t xml:space="preserve">. </w:t>
      </w:r>
      <w:r w:rsidRPr="0095276B">
        <w:t>Les courroies de transmission ba</w:t>
      </w:r>
      <w:r w:rsidRPr="0095276B">
        <w:t>l</w:t>
      </w:r>
      <w:r w:rsidRPr="0095276B">
        <w:t>laient dans l</w:t>
      </w:r>
      <w:r w:rsidR="006455E5">
        <w:t>’</w:t>
      </w:r>
      <w:r w:rsidRPr="0095276B">
        <w:t>air</w:t>
      </w:r>
      <w:r w:rsidR="006455E5">
        <w:t xml:space="preserve">, </w:t>
      </w:r>
      <w:r w:rsidRPr="0095276B">
        <w:t>avec un fléchissement souple</w:t>
      </w:r>
      <w:r w:rsidR="006455E5">
        <w:t xml:space="preserve">, </w:t>
      </w:r>
      <w:r w:rsidRPr="0095276B">
        <w:t>étroits sentiers de force au repos</w:t>
      </w:r>
      <w:r w:rsidR="006455E5">
        <w:t xml:space="preserve">. </w:t>
      </w:r>
      <w:r w:rsidRPr="0095276B">
        <w:t>Pas d</w:t>
      </w:r>
      <w:r w:rsidR="006455E5">
        <w:t>’</w:t>
      </w:r>
      <w:r w:rsidRPr="0095276B">
        <w:t>herbe entre les pavés des cours</w:t>
      </w:r>
      <w:r w:rsidR="006455E5">
        <w:t xml:space="preserve">, </w:t>
      </w:r>
      <w:r w:rsidRPr="0095276B">
        <w:t>soit qu</w:t>
      </w:r>
      <w:r w:rsidR="006455E5">
        <w:t>’</w:t>
      </w:r>
      <w:r w:rsidRPr="0095276B">
        <w:t>on eût soin de désherber</w:t>
      </w:r>
      <w:r w:rsidR="006455E5">
        <w:t xml:space="preserve">, </w:t>
      </w:r>
      <w:r w:rsidRPr="0095276B">
        <w:t>soit qu</w:t>
      </w:r>
      <w:r w:rsidR="006455E5">
        <w:t>’</w:t>
      </w:r>
      <w:r w:rsidRPr="0095276B">
        <w:t>elle n</w:t>
      </w:r>
      <w:r w:rsidR="006455E5">
        <w:t>’</w:t>
      </w:r>
      <w:r w:rsidRPr="0095276B">
        <w:t>y trouvât jamais le temps de pousser</w:t>
      </w:r>
      <w:r w:rsidR="006455E5">
        <w:t xml:space="preserve">. </w:t>
      </w:r>
      <w:r w:rsidRPr="0095276B">
        <w:t>Les murs de briques dressaient leur aplomb trapu sur quatre étages sans une écorchure du ciment</w:t>
      </w:r>
      <w:r w:rsidR="006455E5">
        <w:t xml:space="preserve">, </w:t>
      </w:r>
      <w:r w:rsidRPr="0095276B">
        <w:t>sans un carreau cassé aux fenêtres</w:t>
      </w:r>
      <w:r w:rsidR="006455E5">
        <w:t xml:space="preserve">. </w:t>
      </w:r>
      <w:r w:rsidRPr="0095276B">
        <w:t>Une noirceur âcre enveloppait le tout</w:t>
      </w:r>
      <w:r w:rsidR="006455E5">
        <w:t xml:space="preserve">, </w:t>
      </w:r>
      <w:r w:rsidRPr="0095276B">
        <w:t>mais comme une poussière de richesse en excédent</w:t>
      </w:r>
      <w:r w:rsidR="006455E5">
        <w:t xml:space="preserve">. </w:t>
      </w:r>
      <w:r w:rsidRPr="0095276B">
        <w:t>L</w:t>
      </w:r>
      <w:r w:rsidR="006455E5">
        <w:t>’</w:t>
      </w:r>
      <w:r w:rsidRPr="0095276B">
        <w:t>odeur du menu et des briquettes</w:t>
      </w:r>
      <w:r w:rsidR="006455E5">
        <w:t xml:space="preserve">, </w:t>
      </w:r>
      <w:r w:rsidRPr="0095276B">
        <w:t>celle du suint de laine</w:t>
      </w:r>
      <w:r w:rsidR="006455E5">
        <w:t xml:space="preserve">, </w:t>
      </w:r>
      <w:r w:rsidRPr="0095276B">
        <w:t>celle des acides de teinturerie</w:t>
      </w:r>
      <w:r w:rsidR="006455E5">
        <w:t xml:space="preserve">, </w:t>
      </w:r>
      <w:r w:rsidRPr="0095276B">
        <w:t>l</w:t>
      </w:r>
      <w:r w:rsidR="006455E5">
        <w:t>’</w:t>
      </w:r>
      <w:r w:rsidRPr="0095276B">
        <w:t>odeur de l</w:t>
      </w:r>
      <w:r w:rsidR="006455E5">
        <w:t>’</w:t>
      </w:r>
      <w:r w:rsidRPr="0095276B">
        <w:t>huile de machine</w:t>
      </w:r>
      <w:r w:rsidR="006455E5">
        <w:t xml:space="preserve">, </w:t>
      </w:r>
      <w:r w:rsidRPr="0095276B">
        <w:t>du drap mouillé pour la presse</w:t>
      </w:r>
      <w:r w:rsidR="006455E5">
        <w:t xml:space="preserve">, </w:t>
      </w:r>
      <w:r w:rsidRPr="0095276B">
        <w:t>n</w:t>
      </w:r>
      <w:r w:rsidR="006455E5">
        <w:t>’</w:t>
      </w:r>
      <w:r w:rsidRPr="0095276B">
        <w:t>avaient rien où le nez des frères Simler ne trouvât à se régaler</w:t>
      </w:r>
      <w:r w:rsidR="006455E5">
        <w:t>.</w:t>
      </w:r>
    </w:p>
    <w:p w14:paraId="221C6427" w14:textId="77777777" w:rsidR="006455E5" w:rsidRDefault="009D4A85" w:rsidP="002666CE">
      <w:r w:rsidRPr="0095276B">
        <w:t>Un vrai festin de travail</w:t>
      </w:r>
      <w:r w:rsidR="006455E5">
        <w:t xml:space="preserve">, </w:t>
      </w:r>
      <w:r w:rsidRPr="0095276B">
        <w:t>qui connaissait mieux le chemin de leur âme que l</w:t>
      </w:r>
      <w:r w:rsidR="006455E5">
        <w:t>’</w:t>
      </w:r>
      <w:r w:rsidRPr="0095276B">
        <w:t>odeur des frites</w:t>
      </w:r>
      <w:r w:rsidR="006455E5">
        <w:t xml:space="preserve">. </w:t>
      </w:r>
      <w:r w:rsidRPr="0095276B">
        <w:t>Pourtant ils n</w:t>
      </w:r>
      <w:r w:rsidR="006455E5">
        <w:t>’</w:t>
      </w:r>
      <w:r w:rsidRPr="0095276B">
        <w:t>avaient dans le corps</w:t>
      </w:r>
      <w:r w:rsidR="006455E5">
        <w:t xml:space="preserve">, </w:t>
      </w:r>
      <w:r w:rsidRPr="0095276B">
        <w:t>depuis leur dîner de la veille</w:t>
      </w:r>
      <w:r w:rsidR="006455E5">
        <w:t xml:space="preserve">, </w:t>
      </w:r>
      <w:r w:rsidRPr="0095276B">
        <w:t>que l</w:t>
      </w:r>
      <w:r w:rsidR="006455E5">
        <w:t>’</w:t>
      </w:r>
      <w:r w:rsidRPr="0095276B">
        <w:t>amer petit pain de leur café au lait</w:t>
      </w:r>
      <w:r w:rsidR="006455E5">
        <w:t xml:space="preserve">, </w:t>
      </w:r>
      <w:r w:rsidRPr="0095276B">
        <w:t>à peine attendri par un tortillon de beurre</w:t>
      </w:r>
      <w:r w:rsidR="006455E5">
        <w:t>.</w:t>
      </w:r>
    </w:p>
    <w:p w14:paraId="75026C31" w14:textId="7B69BA48" w:rsidR="006455E5" w:rsidRDefault="006455E5" w:rsidP="002666CE"/>
    <w:p w14:paraId="0F8AE19C" w14:textId="77777777" w:rsidR="006455E5" w:rsidRDefault="009D4A85" w:rsidP="002666CE">
      <w:r w:rsidRPr="0095276B">
        <w:rPr>
          <w:i/>
          <w:iCs/>
        </w:rPr>
        <w:t>Elle</w:t>
      </w:r>
      <w:r w:rsidRPr="0095276B">
        <w:t xml:space="preserve"> fut devant eux comme si elle s</w:t>
      </w:r>
      <w:r w:rsidR="006455E5">
        <w:t>’</w:t>
      </w:r>
      <w:r w:rsidRPr="0095276B">
        <w:t>était avancée là sans prévenir</w:t>
      </w:r>
      <w:r w:rsidR="006455E5">
        <w:t xml:space="preserve">. </w:t>
      </w:r>
      <w:r w:rsidRPr="0095276B">
        <w:t>Ils la croyaient deux coins au-delà</w:t>
      </w:r>
      <w:r w:rsidR="006455E5">
        <w:t xml:space="preserve">. </w:t>
      </w:r>
      <w:r w:rsidRPr="0095276B">
        <w:t>À vrai dire</w:t>
      </w:r>
      <w:r w:rsidR="006455E5">
        <w:t xml:space="preserve">, </w:t>
      </w:r>
      <w:r w:rsidRPr="0095276B">
        <w:t>ils ne la reconnurent pas aussitôt</w:t>
      </w:r>
      <w:r w:rsidR="006455E5">
        <w:t>.</w:t>
      </w:r>
    </w:p>
    <w:p w14:paraId="70C88862" w14:textId="77777777" w:rsidR="006455E5" w:rsidRDefault="009D4A85" w:rsidP="002666CE">
      <w:r w:rsidRPr="0095276B">
        <w:t>Un mur bas et lépreux courait le long d</w:t>
      </w:r>
      <w:r w:rsidR="006455E5">
        <w:t>’</w:t>
      </w:r>
      <w:r w:rsidRPr="0095276B">
        <w:t>une ruelle</w:t>
      </w:r>
      <w:r w:rsidR="006455E5">
        <w:t xml:space="preserve">. </w:t>
      </w:r>
      <w:r w:rsidRPr="0095276B">
        <w:t>La f</w:t>
      </w:r>
      <w:r w:rsidRPr="0095276B">
        <w:t>a</w:t>
      </w:r>
      <w:r w:rsidRPr="0095276B">
        <w:t>çade sur l</w:t>
      </w:r>
      <w:r w:rsidR="006455E5">
        <w:t>’</w:t>
      </w:r>
      <w:r w:rsidRPr="0095276B">
        <w:t>avenue était sans gloire</w:t>
      </w:r>
      <w:r w:rsidR="006455E5">
        <w:t xml:space="preserve">. </w:t>
      </w:r>
      <w:r w:rsidRPr="0095276B">
        <w:t>On arrivait tout de suite à la grille rouillée</w:t>
      </w:r>
      <w:r w:rsidR="006455E5">
        <w:t xml:space="preserve">, </w:t>
      </w:r>
      <w:r w:rsidRPr="0095276B">
        <w:t>et</w:t>
      </w:r>
      <w:r w:rsidR="006455E5">
        <w:t xml:space="preserve">, </w:t>
      </w:r>
      <w:r w:rsidRPr="0095276B">
        <w:t>tout de suite après</w:t>
      </w:r>
      <w:r w:rsidR="006455E5">
        <w:t xml:space="preserve">, </w:t>
      </w:r>
      <w:r w:rsidRPr="0095276B">
        <w:t>à l</w:t>
      </w:r>
      <w:r w:rsidR="006455E5">
        <w:t>’</w:t>
      </w:r>
      <w:r w:rsidRPr="0095276B">
        <w:t>autre angle du mur</w:t>
      </w:r>
      <w:r w:rsidR="006455E5">
        <w:t xml:space="preserve">. </w:t>
      </w:r>
      <w:r w:rsidRPr="0095276B">
        <w:t>Puis</w:t>
      </w:r>
      <w:r w:rsidR="006455E5">
        <w:t xml:space="preserve">, </w:t>
      </w:r>
      <w:r w:rsidRPr="0095276B">
        <w:t>c</w:t>
      </w:r>
      <w:r w:rsidR="006455E5">
        <w:t>’</w:t>
      </w:r>
      <w:r w:rsidRPr="0095276B">
        <w:t>était fini pour cette usine-là</w:t>
      </w:r>
      <w:r w:rsidR="006455E5">
        <w:t>.</w:t>
      </w:r>
    </w:p>
    <w:p w14:paraId="20432047" w14:textId="77777777" w:rsidR="006455E5" w:rsidRDefault="009D4A85" w:rsidP="002666CE">
      <w:r w:rsidRPr="0095276B">
        <w:lastRenderedPageBreak/>
        <w:t>Tout tenait entre ces deux angles</w:t>
      </w:r>
      <w:r w:rsidR="006455E5">
        <w:t xml:space="preserve">, </w:t>
      </w:r>
      <w:r w:rsidRPr="0095276B">
        <w:t>comme une poitrine comprimée entre deux épaules maigres</w:t>
      </w:r>
      <w:r w:rsidR="006455E5">
        <w:t>.</w:t>
      </w:r>
    </w:p>
    <w:p w14:paraId="2EDDEC13" w14:textId="77777777" w:rsidR="006455E5" w:rsidRDefault="009D4A85" w:rsidP="002666CE">
      <w:r w:rsidRPr="0095276B">
        <w:t>Et brusquement leur vinrent le désespoir</w:t>
      </w:r>
      <w:r w:rsidR="006455E5">
        <w:t xml:space="preserve">, </w:t>
      </w:r>
      <w:r w:rsidRPr="0095276B">
        <w:t>l</w:t>
      </w:r>
      <w:r w:rsidR="006455E5">
        <w:t>’</w:t>
      </w:r>
      <w:r w:rsidRPr="0095276B">
        <w:t>affreuse appr</w:t>
      </w:r>
      <w:r w:rsidRPr="0095276B">
        <w:t>é</w:t>
      </w:r>
      <w:r w:rsidRPr="0095276B">
        <w:t>hension de tout leur pesant avenir</w:t>
      </w:r>
      <w:r w:rsidR="006455E5">
        <w:t xml:space="preserve">. </w:t>
      </w:r>
      <w:r w:rsidRPr="0095276B">
        <w:t>Joseph</w:t>
      </w:r>
      <w:r w:rsidR="006455E5">
        <w:t xml:space="preserve">, </w:t>
      </w:r>
      <w:r w:rsidRPr="0095276B">
        <w:t>ayant reculé jusqu</w:t>
      </w:r>
      <w:r w:rsidR="006455E5">
        <w:t>’</w:t>
      </w:r>
      <w:r w:rsidRPr="0095276B">
        <w:t>à l</w:t>
      </w:r>
      <w:r w:rsidR="006455E5">
        <w:t>’</w:t>
      </w:r>
      <w:r w:rsidRPr="0095276B">
        <w:t>autre trottoir</w:t>
      </w:r>
      <w:r w:rsidR="006455E5">
        <w:t xml:space="preserve">, </w:t>
      </w:r>
      <w:r w:rsidRPr="0095276B">
        <w:t>s</w:t>
      </w:r>
      <w:r w:rsidR="006455E5">
        <w:t>’</w:t>
      </w:r>
      <w:r w:rsidRPr="0095276B">
        <w:t>assit sur une borne</w:t>
      </w:r>
      <w:r w:rsidR="006455E5">
        <w:t xml:space="preserve">, </w:t>
      </w:r>
      <w:r w:rsidRPr="0095276B">
        <w:t>tandis que son cœur lui battait au fond du ventre</w:t>
      </w:r>
      <w:r w:rsidR="006455E5">
        <w:t>.</w:t>
      </w:r>
    </w:p>
    <w:p w14:paraId="77E94D0D" w14:textId="77777777" w:rsidR="006455E5" w:rsidRDefault="009D4A85" w:rsidP="002666CE">
      <w:r w:rsidRPr="0095276B">
        <w:t>Ils furent un temps avant d</w:t>
      </w:r>
      <w:r w:rsidR="006455E5">
        <w:t>’</w:t>
      </w:r>
      <w:r w:rsidRPr="0095276B">
        <w:t>oser se regarder</w:t>
      </w:r>
      <w:r w:rsidR="006455E5">
        <w:t xml:space="preserve">. </w:t>
      </w:r>
      <w:r w:rsidRPr="0095276B">
        <w:t>Pourtant ils l</w:t>
      </w:r>
      <w:r w:rsidR="006455E5">
        <w:t>’</w:t>
      </w:r>
      <w:r w:rsidRPr="0095276B">
        <w:t>avaient arpentée une partie de la matinée</w:t>
      </w:r>
      <w:r w:rsidR="006455E5">
        <w:t xml:space="preserve">. </w:t>
      </w:r>
      <w:r w:rsidRPr="0095276B">
        <w:t>Il y avait eu ensuite les plans et le double décimètre</w:t>
      </w:r>
      <w:r w:rsidR="006455E5">
        <w:t xml:space="preserve">. </w:t>
      </w:r>
      <w:r w:rsidRPr="0095276B">
        <w:t>Mais l</w:t>
      </w:r>
      <w:r w:rsidR="006455E5">
        <w:t>’</w:t>
      </w:r>
      <w:r w:rsidRPr="0095276B">
        <w:t>imagination et la passion de la lutte avaient fait d</w:t>
      </w:r>
      <w:r w:rsidR="006455E5">
        <w:t>’</w:t>
      </w:r>
      <w:r w:rsidRPr="0095276B">
        <w:t>eux des choses sans forces devant le d</w:t>
      </w:r>
      <w:r w:rsidRPr="0095276B">
        <w:t>é</w:t>
      </w:r>
      <w:r w:rsidRPr="0095276B">
        <w:t>sir</w:t>
      </w:r>
      <w:r w:rsidR="006455E5">
        <w:t xml:space="preserve">. </w:t>
      </w:r>
      <w:r w:rsidRPr="0095276B">
        <w:t>Ils contemplèrent lourdement chaque détail après l</w:t>
      </w:r>
      <w:r w:rsidR="006455E5">
        <w:t>’</w:t>
      </w:r>
      <w:r w:rsidRPr="0095276B">
        <w:t>autre</w:t>
      </w:r>
      <w:r w:rsidR="006455E5">
        <w:t xml:space="preserve">, </w:t>
      </w:r>
      <w:r w:rsidRPr="0095276B">
        <w:t>et chacun se leva devant eux</w:t>
      </w:r>
      <w:r w:rsidR="006455E5">
        <w:t xml:space="preserve">, </w:t>
      </w:r>
      <w:r w:rsidRPr="0095276B">
        <w:t>avec son poids et son ricanement</w:t>
      </w:r>
      <w:r w:rsidR="006455E5">
        <w:t>.</w:t>
      </w:r>
    </w:p>
    <w:p w14:paraId="7D9C5FE9" w14:textId="77777777" w:rsidR="006455E5" w:rsidRDefault="009D4A85" w:rsidP="002666CE">
      <w:r w:rsidRPr="0095276B">
        <w:t>Le mur était criblé d</w:t>
      </w:r>
      <w:r w:rsidR="006455E5">
        <w:t>’</w:t>
      </w:r>
      <w:r w:rsidRPr="0095276B">
        <w:t>alvéoles</w:t>
      </w:r>
      <w:r w:rsidR="006455E5">
        <w:t xml:space="preserve">, </w:t>
      </w:r>
      <w:r w:rsidRPr="0095276B">
        <w:t>son couronnement de tuiles disloqué</w:t>
      </w:r>
      <w:r w:rsidR="006455E5">
        <w:t xml:space="preserve">. </w:t>
      </w:r>
      <w:r w:rsidRPr="0095276B">
        <w:t>La grille s</w:t>
      </w:r>
      <w:r w:rsidR="006455E5">
        <w:t>’</w:t>
      </w:r>
      <w:r w:rsidRPr="0095276B">
        <w:t>effritait</w:t>
      </w:r>
      <w:r w:rsidR="006455E5">
        <w:t xml:space="preserve">. </w:t>
      </w:r>
      <w:r w:rsidRPr="0095276B">
        <w:t>Des ornières ravinaient le mâchefer noir de la cour</w:t>
      </w:r>
      <w:r w:rsidR="006455E5">
        <w:t xml:space="preserve"> ; </w:t>
      </w:r>
      <w:r w:rsidRPr="0095276B">
        <w:t>la moindre pluie devait en faire une fondrière</w:t>
      </w:r>
      <w:r w:rsidR="006455E5">
        <w:t xml:space="preserve">. </w:t>
      </w:r>
      <w:r w:rsidRPr="0095276B">
        <w:t>La pierre du seuil</w:t>
      </w:r>
      <w:r w:rsidR="006455E5">
        <w:t xml:space="preserve">, </w:t>
      </w:r>
      <w:r w:rsidRPr="0095276B">
        <w:t>brisée</w:t>
      </w:r>
      <w:r w:rsidR="006455E5">
        <w:t xml:space="preserve">. </w:t>
      </w:r>
      <w:r w:rsidRPr="0095276B">
        <w:t>Un trou plein de gravats à l</w:t>
      </w:r>
      <w:r w:rsidR="006455E5">
        <w:t>’</w:t>
      </w:r>
      <w:r w:rsidRPr="0095276B">
        <w:t>emplac</w:t>
      </w:r>
      <w:r w:rsidRPr="0095276B">
        <w:t>e</w:t>
      </w:r>
      <w:r w:rsidRPr="0095276B">
        <w:t>ment de la balance</w:t>
      </w:r>
      <w:r w:rsidR="006455E5">
        <w:t xml:space="preserve">. </w:t>
      </w:r>
      <w:r w:rsidRPr="0095276B">
        <w:t>De là où ils se tenaient</w:t>
      </w:r>
      <w:r w:rsidR="006455E5">
        <w:t xml:space="preserve">, </w:t>
      </w:r>
      <w:r w:rsidRPr="0095276B">
        <w:t>ils n</w:t>
      </w:r>
      <w:r w:rsidR="006455E5">
        <w:t>’</w:t>
      </w:r>
      <w:r w:rsidRPr="0095276B">
        <w:t>apercevaient qu</w:t>
      </w:r>
      <w:r w:rsidR="006455E5">
        <w:t>’</w:t>
      </w:r>
      <w:r w:rsidRPr="0095276B">
        <w:t>un angle du bâtiment principal</w:t>
      </w:r>
      <w:r w:rsidR="006455E5">
        <w:t xml:space="preserve"> ; </w:t>
      </w:r>
      <w:r w:rsidRPr="0095276B">
        <w:t>une dalle scrofuleuse pe</w:t>
      </w:r>
      <w:r w:rsidRPr="0095276B">
        <w:t>n</w:t>
      </w:r>
      <w:r w:rsidRPr="0095276B">
        <w:t>dait du toit comme une lèvre</w:t>
      </w:r>
      <w:r w:rsidR="006455E5">
        <w:t>.</w:t>
      </w:r>
    </w:p>
    <w:p w14:paraId="084131EE" w14:textId="77777777" w:rsidR="006455E5" w:rsidRDefault="009D4A85" w:rsidP="002666CE">
      <w:r w:rsidRPr="0095276B">
        <w:t>Quant au logement si convenable pour un portier sans e</w:t>
      </w:r>
      <w:r w:rsidRPr="0095276B">
        <w:t>n</w:t>
      </w:r>
      <w:r w:rsidRPr="0095276B">
        <w:t>fant</w:t>
      </w:r>
      <w:r w:rsidR="006455E5">
        <w:t xml:space="preserve">, </w:t>
      </w:r>
      <w:r w:rsidRPr="0095276B">
        <w:t>ils y revenaient sans cesse</w:t>
      </w:r>
      <w:r w:rsidR="006455E5">
        <w:t xml:space="preserve">. </w:t>
      </w:r>
      <w:r w:rsidRPr="0095276B">
        <w:t>Ils pensaient à la spacieuse maison d</w:t>
      </w:r>
      <w:r w:rsidR="006455E5">
        <w:t>’</w:t>
      </w:r>
      <w:r w:rsidRPr="0095276B">
        <w:t>Alsace qui les contenait au large</w:t>
      </w:r>
      <w:r w:rsidR="006455E5">
        <w:t xml:space="preserve">, </w:t>
      </w:r>
      <w:r w:rsidRPr="0095276B">
        <w:t>tous tant qu</w:t>
      </w:r>
      <w:r w:rsidR="006455E5">
        <w:t>’</w:t>
      </w:r>
      <w:r w:rsidRPr="0095276B">
        <w:t>ils étaient</w:t>
      </w:r>
      <w:r w:rsidR="006455E5">
        <w:t xml:space="preserve"> ; </w:t>
      </w:r>
      <w:r w:rsidRPr="0095276B">
        <w:t>ils n</w:t>
      </w:r>
      <w:r w:rsidR="006455E5">
        <w:t>’</w:t>
      </w:r>
      <w:r w:rsidRPr="0095276B">
        <w:t>osaient s</w:t>
      </w:r>
      <w:r w:rsidR="006455E5">
        <w:t>’</w:t>
      </w:r>
      <w:r w:rsidRPr="0095276B">
        <w:t>avouer que ce petit cube surbaissé</w:t>
      </w:r>
      <w:r w:rsidR="006455E5">
        <w:t xml:space="preserve">, </w:t>
      </w:r>
      <w:r w:rsidRPr="0095276B">
        <w:t>avec ses deux lucarnes rongées par la réverbération</w:t>
      </w:r>
      <w:r w:rsidR="006455E5">
        <w:t xml:space="preserve">, </w:t>
      </w:r>
      <w:r w:rsidRPr="0095276B">
        <w:t>allait se poser sur leur vie</w:t>
      </w:r>
      <w:r w:rsidR="006455E5">
        <w:t xml:space="preserve">, </w:t>
      </w:r>
      <w:r w:rsidRPr="0095276B">
        <w:t>et qu</w:t>
      </w:r>
      <w:r w:rsidR="006455E5">
        <w:t>’</w:t>
      </w:r>
      <w:r w:rsidRPr="0095276B">
        <w:t>elle ne sortirait plus de là</w:t>
      </w:r>
      <w:r w:rsidR="006455E5">
        <w:t>.</w:t>
      </w:r>
    </w:p>
    <w:p w14:paraId="0F3C263E" w14:textId="731859FD" w:rsidR="002666CE" w:rsidRDefault="006455E5" w:rsidP="002666CE">
      <w:r>
        <w:t>« </w:t>
      </w:r>
      <w:r w:rsidR="009D4A85" w:rsidRPr="0095276B">
        <w:t>Je</w:t>
      </w:r>
      <w:r>
        <w:t xml:space="preserve">… </w:t>
      </w:r>
      <w:r w:rsidR="009D4A85" w:rsidRPr="0095276B">
        <w:t>je ne me la rappelais plus précisément comme elle est</w:t>
      </w:r>
      <w:r>
        <w:t xml:space="preserve">… </w:t>
      </w:r>
      <w:r w:rsidR="009D4A85" w:rsidRPr="0095276B">
        <w:t>là</w:t>
      </w:r>
      <w:r>
        <w:t xml:space="preserve">. </w:t>
      </w:r>
      <w:r>
        <w:rPr>
          <w:rFonts w:eastAsia="Georgia" w:cs="Georgia"/>
        </w:rPr>
        <w:t xml:space="preserve">– </w:t>
      </w:r>
      <w:r w:rsidR="009D4A85" w:rsidRPr="0095276B">
        <w:t>Nous avons peut-être été des enfants</w:t>
      </w:r>
      <w:r>
        <w:t xml:space="preserve">… </w:t>
      </w:r>
      <w:r w:rsidR="009D4A85" w:rsidRPr="0095276B">
        <w:t>des petits e</w:t>
      </w:r>
      <w:r w:rsidR="009D4A85" w:rsidRPr="0095276B">
        <w:t>n</w:t>
      </w:r>
      <w:r w:rsidR="009D4A85" w:rsidRPr="0095276B">
        <w:t>fants sans raison</w:t>
      </w:r>
      <w:r>
        <w:t>. »</w:t>
      </w:r>
    </w:p>
    <w:p w14:paraId="53E496C2" w14:textId="77777777" w:rsidR="006455E5" w:rsidRDefault="009D4A85" w:rsidP="002666CE">
      <w:r w:rsidRPr="0095276B">
        <w:lastRenderedPageBreak/>
        <w:t>Il y avait surtout le silence des odeurs</w:t>
      </w:r>
      <w:r w:rsidR="006455E5">
        <w:t xml:space="preserve">. </w:t>
      </w:r>
      <w:r w:rsidRPr="0095276B">
        <w:t>Un souffle rance o</w:t>
      </w:r>
      <w:r w:rsidRPr="0095276B">
        <w:t>n</w:t>
      </w:r>
      <w:r w:rsidRPr="0095276B">
        <w:t>doyait par moments dans les remous de l</w:t>
      </w:r>
      <w:r w:rsidR="006455E5">
        <w:t>’</w:t>
      </w:r>
      <w:r w:rsidRPr="0095276B">
        <w:t>air</w:t>
      </w:r>
      <w:r w:rsidR="006455E5">
        <w:t xml:space="preserve">. </w:t>
      </w:r>
      <w:r w:rsidRPr="0095276B">
        <w:t>Le cadavre de la petite fabrique ouvrait</w:t>
      </w:r>
      <w:r w:rsidR="006455E5">
        <w:t xml:space="preserve">, </w:t>
      </w:r>
      <w:r w:rsidRPr="0095276B">
        <w:t>au centre du quartier</w:t>
      </w:r>
      <w:r w:rsidR="006455E5">
        <w:t xml:space="preserve">, </w:t>
      </w:r>
      <w:r w:rsidRPr="0095276B">
        <w:t>un puits muet</w:t>
      </w:r>
      <w:r w:rsidR="006455E5">
        <w:t xml:space="preserve">. </w:t>
      </w:r>
      <w:r w:rsidRPr="0095276B">
        <w:t>Ses ombres intérieures se déchiraient aux dents des carreaux cassés</w:t>
      </w:r>
      <w:r w:rsidR="006455E5">
        <w:t>.</w:t>
      </w:r>
    </w:p>
    <w:p w14:paraId="3CD5BFA2" w14:textId="77777777" w:rsidR="006455E5" w:rsidRDefault="006455E5" w:rsidP="002666CE">
      <w:r>
        <w:t>« </w:t>
      </w:r>
      <w:r w:rsidR="009D4A85" w:rsidRPr="0095276B">
        <w:t>Il faut pourtant se rendre compte</w:t>
      </w:r>
      <w:r>
        <w:t xml:space="preserve"> », </w:t>
      </w:r>
      <w:r w:rsidR="009D4A85" w:rsidRPr="0095276B">
        <w:t>murmura Joseph</w:t>
      </w:r>
      <w:r>
        <w:t xml:space="preserve">, </w:t>
      </w:r>
      <w:r w:rsidR="009D4A85" w:rsidRPr="0095276B">
        <w:t>en se caressant le crâne d</w:t>
      </w:r>
      <w:r>
        <w:t>’</w:t>
      </w:r>
      <w:r w:rsidR="009D4A85" w:rsidRPr="0095276B">
        <w:t>un air égaré</w:t>
      </w:r>
      <w:r>
        <w:t xml:space="preserve">. </w:t>
      </w:r>
      <w:r w:rsidR="009D4A85" w:rsidRPr="0095276B">
        <w:t>La borne était un peu haute pour sa taille</w:t>
      </w:r>
      <w:r>
        <w:t xml:space="preserve">. </w:t>
      </w:r>
      <w:r w:rsidR="009D4A85" w:rsidRPr="0095276B">
        <w:t>Ses pieds ne posaient à terre que par les pointes</w:t>
      </w:r>
      <w:r>
        <w:t xml:space="preserve"> ; </w:t>
      </w:r>
      <w:r w:rsidR="009D4A85" w:rsidRPr="0095276B">
        <w:t>le chapeau qu</w:t>
      </w:r>
      <w:r>
        <w:t>’</w:t>
      </w:r>
      <w:r w:rsidR="009D4A85" w:rsidRPr="0095276B">
        <w:t>il tenait sur ses genoux était agité d</w:t>
      </w:r>
      <w:r>
        <w:t>’</w:t>
      </w:r>
      <w:r w:rsidR="009D4A85" w:rsidRPr="0095276B">
        <w:t>un curieux tremblement</w:t>
      </w:r>
      <w:r>
        <w:t xml:space="preserve">. </w:t>
      </w:r>
      <w:r w:rsidR="009D4A85" w:rsidRPr="0095276B">
        <w:t>On entendit</w:t>
      </w:r>
      <w:r>
        <w:t> :</w:t>
      </w:r>
    </w:p>
    <w:p w14:paraId="548BB0BE" w14:textId="03786560" w:rsidR="002666CE" w:rsidRDefault="006455E5" w:rsidP="002666CE">
      <w:r>
        <w:t>— </w:t>
      </w:r>
      <w:r w:rsidR="009D4A85" w:rsidRPr="0095276B">
        <w:t>Jamais cette</w:t>
      </w:r>
      <w:r>
        <w:t xml:space="preserve">… </w:t>
      </w:r>
      <w:r w:rsidR="009D4A85" w:rsidRPr="0095276B">
        <w:t>fabrique n</w:t>
      </w:r>
      <w:r>
        <w:t>’</w:t>
      </w:r>
      <w:r w:rsidR="009D4A85" w:rsidRPr="0095276B">
        <w:t>a mesuré un hectare</w:t>
      </w:r>
      <w:r>
        <w:t xml:space="preserve">. </w:t>
      </w:r>
      <w:r w:rsidR="009D4A85" w:rsidRPr="0095276B">
        <w:t>C</w:t>
      </w:r>
      <w:r>
        <w:t>’</w:t>
      </w:r>
      <w:r w:rsidR="009D4A85" w:rsidRPr="0095276B">
        <w:t>est</w:t>
      </w:r>
      <w:r>
        <w:t xml:space="preserve">… </w:t>
      </w:r>
      <w:r w:rsidR="009D4A85" w:rsidRPr="0095276B">
        <w:t>c</w:t>
      </w:r>
      <w:r>
        <w:t>’</w:t>
      </w:r>
      <w:r w:rsidR="009D4A85" w:rsidRPr="0095276B">
        <w:t>est ridiculement petit</w:t>
      </w:r>
      <w:r>
        <w:t>. »</w:t>
      </w:r>
    </w:p>
    <w:p w14:paraId="0DACE9CE" w14:textId="77777777" w:rsidR="006455E5" w:rsidRDefault="009D4A85" w:rsidP="002666CE">
      <w:r w:rsidRPr="0095276B">
        <w:t>Joseph se leva sans répondre</w:t>
      </w:r>
      <w:r w:rsidR="006455E5">
        <w:t xml:space="preserve">. </w:t>
      </w:r>
      <w:r w:rsidRPr="0095276B">
        <w:t>La tête nue sous le soleil</w:t>
      </w:r>
      <w:r w:rsidR="006455E5">
        <w:t xml:space="preserve">, </w:t>
      </w:r>
      <w:r w:rsidRPr="0095276B">
        <w:t>il s</w:t>
      </w:r>
      <w:r w:rsidR="006455E5">
        <w:t>’</w:t>
      </w:r>
      <w:r w:rsidRPr="0095276B">
        <w:t>engagea dans la ruelle d</w:t>
      </w:r>
      <w:r w:rsidR="006455E5">
        <w:t>’</w:t>
      </w:r>
      <w:r w:rsidRPr="0095276B">
        <w:t>un pas décidé</w:t>
      </w:r>
      <w:r w:rsidR="006455E5">
        <w:t xml:space="preserve">. </w:t>
      </w:r>
      <w:r w:rsidRPr="0095276B">
        <w:t>Il longeait le mur en comptant ses enjambées</w:t>
      </w:r>
      <w:r w:rsidR="006455E5">
        <w:t xml:space="preserve">. </w:t>
      </w:r>
      <w:r w:rsidRPr="0095276B">
        <w:t>Il ouvrait ses courtes cuisses avec une activité de scarabée</w:t>
      </w:r>
      <w:r w:rsidR="006455E5">
        <w:t xml:space="preserve">. </w:t>
      </w:r>
      <w:r w:rsidRPr="0095276B">
        <w:t>Ses yeux ne quittaient pas l</w:t>
      </w:r>
      <w:r w:rsidR="006455E5">
        <w:t>’</w:t>
      </w:r>
      <w:r w:rsidRPr="0095276B">
        <w:t>angle du pr</w:t>
      </w:r>
      <w:r w:rsidRPr="0095276B">
        <w:t>o</w:t>
      </w:r>
      <w:r w:rsidRPr="0095276B">
        <w:t>chain coin</w:t>
      </w:r>
      <w:r w:rsidR="006455E5">
        <w:t xml:space="preserve">, </w:t>
      </w:r>
      <w:r w:rsidRPr="0095276B">
        <w:t>qui venait à lui</w:t>
      </w:r>
      <w:r w:rsidR="006455E5">
        <w:t>.</w:t>
      </w:r>
    </w:p>
    <w:p w14:paraId="2BA05DE9" w14:textId="77777777" w:rsidR="006455E5" w:rsidRDefault="009D4A85" w:rsidP="002666CE">
      <w:r w:rsidRPr="0095276B">
        <w:t>Son frère le regardait s</w:t>
      </w:r>
      <w:r w:rsidR="006455E5">
        <w:t>’</w:t>
      </w:r>
      <w:r w:rsidRPr="0095276B">
        <w:t>éloigner</w:t>
      </w:r>
      <w:r w:rsidR="006455E5">
        <w:t xml:space="preserve">, </w:t>
      </w:r>
      <w:r w:rsidRPr="0095276B">
        <w:t>avec une fixité stupide dans les yeux</w:t>
      </w:r>
      <w:r w:rsidR="006455E5">
        <w:t xml:space="preserve">, </w:t>
      </w:r>
      <w:r w:rsidRPr="0095276B">
        <w:t>et comptait</w:t>
      </w:r>
      <w:r w:rsidR="006455E5">
        <w:t xml:space="preserve">, </w:t>
      </w:r>
      <w:r w:rsidRPr="0095276B">
        <w:t>lui aussi</w:t>
      </w:r>
      <w:r w:rsidR="006455E5">
        <w:t xml:space="preserve">, </w:t>
      </w:r>
      <w:r w:rsidRPr="0095276B">
        <w:t>machinalement</w:t>
      </w:r>
      <w:r w:rsidR="006455E5">
        <w:t xml:space="preserve">, </w:t>
      </w:r>
      <w:r w:rsidRPr="0095276B">
        <w:t>les pas</w:t>
      </w:r>
      <w:r w:rsidR="006455E5">
        <w:t>.</w:t>
      </w:r>
    </w:p>
    <w:p w14:paraId="19ADF089" w14:textId="77777777" w:rsidR="006455E5" w:rsidRDefault="009D4A85" w:rsidP="002666CE">
      <w:r w:rsidRPr="0095276B">
        <w:t>Parvenu à cinquante</w:t>
      </w:r>
      <w:r w:rsidR="006455E5">
        <w:t xml:space="preserve">, </w:t>
      </w:r>
      <w:r w:rsidRPr="0095276B">
        <w:t>Joseph fit halte</w:t>
      </w:r>
      <w:r w:rsidR="006455E5">
        <w:t xml:space="preserve">, </w:t>
      </w:r>
      <w:r w:rsidRPr="0095276B">
        <w:t>sonna du talon et se retourna</w:t>
      </w:r>
      <w:r w:rsidR="006455E5">
        <w:t xml:space="preserve">. </w:t>
      </w:r>
      <w:r w:rsidRPr="0095276B">
        <w:t>Une bonne longueur fuyante de mur le séparait mai</w:t>
      </w:r>
      <w:r w:rsidRPr="0095276B">
        <w:t>n</w:t>
      </w:r>
      <w:r w:rsidRPr="0095276B">
        <w:t>tenant de l</w:t>
      </w:r>
      <w:r w:rsidR="006455E5">
        <w:t>’</w:t>
      </w:r>
      <w:r w:rsidRPr="0095276B">
        <w:t>avenue</w:t>
      </w:r>
      <w:r w:rsidR="006455E5">
        <w:t xml:space="preserve">, </w:t>
      </w:r>
      <w:r w:rsidRPr="0095276B">
        <w:t>et l</w:t>
      </w:r>
      <w:r w:rsidR="006455E5">
        <w:t>’</w:t>
      </w:r>
      <w:r w:rsidRPr="0095276B">
        <w:t>en tenait écarté</w:t>
      </w:r>
      <w:r w:rsidR="006455E5">
        <w:t xml:space="preserve">, </w:t>
      </w:r>
      <w:r w:rsidRPr="0095276B">
        <w:t>à bras tendu</w:t>
      </w:r>
      <w:r w:rsidR="006455E5">
        <w:t xml:space="preserve">. </w:t>
      </w:r>
      <w:r w:rsidRPr="0095276B">
        <w:t>Il reprit sa marche</w:t>
      </w:r>
      <w:r w:rsidR="006455E5">
        <w:t xml:space="preserve">. </w:t>
      </w:r>
      <w:r w:rsidRPr="0095276B">
        <w:t>Il se demandait s</w:t>
      </w:r>
      <w:r w:rsidR="006455E5">
        <w:t>’</w:t>
      </w:r>
      <w:r w:rsidRPr="0095276B">
        <w:t>il y aurait place pour trente pas avant la fin</w:t>
      </w:r>
      <w:r w:rsidR="006455E5">
        <w:t xml:space="preserve">. </w:t>
      </w:r>
      <w:r w:rsidRPr="0095276B">
        <w:t>Il dut lutter contre la tentation de les raccourcir à mesure que l</w:t>
      </w:r>
      <w:r w:rsidR="006455E5">
        <w:t>’</w:t>
      </w:r>
      <w:r w:rsidRPr="0095276B">
        <w:t>angle approchait</w:t>
      </w:r>
      <w:r w:rsidR="006455E5">
        <w:t>.</w:t>
      </w:r>
    </w:p>
    <w:p w14:paraId="1A549FD9" w14:textId="423F83BE" w:rsidR="002666CE" w:rsidRDefault="006455E5" w:rsidP="002666CE">
      <w:r>
        <w:t>« </w:t>
      </w:r>
      <w:r w:rsidR="009D4A85" w:rsidRPr="0095276B">
        <w:t>Soixante</w:t>
      </w:r>
      <w:r>
        <w:t xml:space="preserve">, </w:t>
      </w:r>
      <w:r w:rsidR="009D4A85" w:rsidRPr="0095276B">
        <w:t>soixante et un</w:t>
      </w:r>
      <w:r>
        <w:t xml:space="preserve">, </w:t>
      </w:r>
      <w:r>
        <w:rPr>
          <w:rFonts w:eastAsia="Georgia" w:cs="Georgia"/>
        </w:rPr>
        <w:t xml:space="preserve">– </w:t>
      </w:r>
      <w:r w:rsidR="009D4A85" w:rsidRPr="0095276B">
        <w:t>je n</w:t>
      </w:r>
      <w:r>
        <w:t>’</w:t>
      </w:r>
      <w:r w:rsidR="009D4A85" w:rsidRPr="0095276B">
        <w:t>ai toujours pas perdu mon temps le jour où j</w:t>
      </w:r>
      <w:r>
        <w:t>’</w:t>
      </w:r>
      <w:r w:rsidR="009D4A85" w:rsidRPr="0095276B">
        <w:t>ai étalonné mon pas</w:t>
      </w:r>
      <w:r>
        <w:t xml:space="preserve">, </w:t>
      </w:r>
      <w:r>
        <w:rPr>
          <w:rFonts w:eastAsia="Georgia" w:cs="Georgia"/>
        </w:rPr>
        <w:t xml:space="preserve">– </w:t>
      </w:r>
      <w:r w:rsidR="009D4A85" w:rsidRPr="0095276B">
        <w:t>soixante-quatre</w:t>
      </w:r>
      <w:r>
        <w:t xml:space="preserve">, </w:t>
      </w:r>
      <w:r w:rsidR="009D4A85" w:rsidRPr="0095276B">
        <w:t>cinq</w:t>
      </w:r>
      <w:r>
        <w:t xml:space="preserve">, </w:t>
      </w:r>
      <w:r w:rsidR="009D4A85" w:rsidRPr="0095276B">
        <w:t>six</w:t>
      </w:r>
      <w:r>
        <w:t xml:space="preserve">, </w:t>
      </w:r>
      <w:r>
        <w:rPr>
          <w:rFonts w:eastAsia="Georgia" w:cs="Georgia"/>
        </w:rPr>
        <w:t xml:space="preserve">– </w:t>
      </w:r>
      <w:r w:rsidR="009D4A85" w:rsidRPr="0095276B">
        <w:t>jamais ce mur n</w:t>
      </w:r>
      <w:r>
        <w:t>’</w:t>
      </w:r>
      <w:r w:rsidR="009D4A85" w:rsidRPr="0095276B">
        <w:t>a eu plus de quatre-vingts mètres</w:t>
      </w:r>
      <w:r>
        <w:t xml:space="preserve">, </w:t>
      </w:r>
      <w:r>
        <w:rPr>
          <w:rFonts w:eastAsia="Georgia" w:cs="Georgia"/>
        </w:rPr>
        <w:t xml:space="preserve">– </w:t>
      </w:r>
      <w:r w:rsidR="009D4A85" w:rsidRPr="0095276B">
        <w:t>sept</w:t>
      </w:r>
      <w:r>
        <w:t xml:space="preserve">, </w:t>
      </w:r>
      <w:r w:rsidR="009D4A85" w:rsidRPr="0095276B">
        <w:t>huit</w:t>
      </w:r>
      <w:r>
        <w:t xml:space="preserve">, </w:t>
      </w:r>
      <w:r>
        <w:rPr>
          <w:rFonts w:eastAsia="Georgia" w:cs="Georgia"/>
        </w:rPr>
        <w:t xml:space="preserve">– </w:t>
      </w:r>
      <w:r w:rsidR="009D4A85" w:rsidRPr="0095276B">
        <w:t>les plans étaient truqués</w:t>
      </w:r>
      <w:r>
        <w:t xml:space="preserve">, </w:t>
      </w:r>
      <w:r w:rsidR="009D4A85" w:rsidRPr="0095276B">
        <w:t>nous ne sommes que des cr</w:t>
      </w:r>
      <w:r w:rsidR="009D4A85" w:rsidRPr="0095276B">
        <w:t>é</w:t>
      </w:r>
      <w:r w:rsidR="009D4A85" w:rsidRPr="0095276B">
        <w:t>tins</w:t>
      </w:r>
      <w:r>
        <w:t>. »</w:t>
      </w:r>
    </w:p>
    <w:p w14:paraId="086724AB" w14:textId="77777777" w:rsidR="006455E5" w:rsidRDefault="009D4A85" w:rsidP="002666CE">
      <w:r w:rsidRPr="0095276B">
        <w:lastRenderedPageBreak/>
        <w:t>À quatre-vingts</w:t>
      </w:r>
      <w:r w:rsidR="006455E5">
        <w:t xml:space="preserve">, </w:t>
      </w:r>
      <w:r w:rsidRPr="0095276B">
        <w:t>il en restait encore</w:t>
      </w:r>
      <w:r w:rsidR="006455E5">
        <w:t xml:space="preserve">. </w:t>
      </w:r>
      <w:r w:rsidRPr="0095276B">
        <w:t>Il hésita</w:t>
      </w:r>
      <w:r w:rsidR="006455E5">
        <w:t xml:space="preserve">, </w:t>
      </w:r>
      <w:r w:rsidRPr="0095276B">
        <w:t>et ne put s</w:t>
      </w:r>
      <w:r w:rsidR="006455E5">
        <w:t>’</w:t>
      </w:r>
      <w:r w:rsidRPr="0095276B">
        <w:t>empêcher de relever en ce point un léger affaissement de la maçonnerie</w:t>
      </w:r>
      <w:r w:rsidR="006455E5">
        <w:t>.</w:t>
      </w:r>
    </w:p>
    <w:p w14:paraId="407306F7" w14:textId="77777777" w:rsidR="006455E5" w:rsidRDefault="009D4A85" w:rsidP="002666CE">
      <w:r w:rsidRPr="0095276B">
        <w:t>À quatre-vingt-quinze</w:t>
      </w:r>
      <w:r w:rsidR="006455E5">
        <w:t xml:space="preserve">, </w:t>
      </w:r>
      <w:r w:rsidRPr="0095276B">
        <w:t>les lignes brisées qui séparaient les pavés le choisirent pour centre</w:t>
      </w:r>
      <w:r w:rsidR="006455E5">
        <w:t xml:space="preserve">, </w:t>
      </w:r>
      <w:r w:rsidRPr="0095276B">
        <w:t>et commencèrent à tourner a</w:t>
      </w:r>
      <w:r w:rsidRPr="0095276B">
        <w:t>u</w:t>
      </w:r>
      <w:r w:rsidRPr="0095276B">
        <w:t>tour de lui avec lenteur</w:t>
      </w:r>
      <w:r w:rsidR="006455E5">
        <w:t xml:space="preserve"> ; </w:t>
      </w:r>
      <w:r w:rsidRPr="0095276B">
        <w:t>puis leur giration s</w:t>
      </w:r>
      <w:r w:rsidR="006455E5">
        <w:t>’</w:t>
      </w:r>
      <w:r w:rsidRPr="0095276B">
        <w:t>accéléra</w:t>
      </w:r>
      <w:r w:rsidR="006455E5">
        <w:t xml:space="preserve"> ; </w:t>
      </w:r>
      <w:r w:rsidRPr="0095276B">
        <w:t>l</w:t>
      </w:r>
      <w:r w:rsidR="006455E5">
        <w:t>’</w:t>
      </w:r>
      <w:r w:rsidRPr="0095276B">
        <w:t>espace fila en cercle devant ses yeux</w:t>
      </w:r>
      <w:r w:rsidR="006455E5">
        <w:t xml:space="preserve"> ; </w:t>
      </w:r>
      <w:r w:rsidRPr="0095276B">
        <w:t>les irrégularités du grès se tran</w:t>
      </w:r>
      <w:r w:rsidRPr="0095276B">
        <w:t>s</w:t>
      </w:r>
      <w:r w:rsidRPr="0095276B">
        <w:t>formèrent en stries courbes d</w:t>
      </w:r>
      <w:r w:rsidR="006455E5">
        <w:t>’</w:t>
      </w:r>
      <w:r w:rsidRPr="0095276B">
        <w:t>une prodigieuse immobilité</w:t>
      </w:r>
      <w:r w:rsidR="006455E5">
        <w:t>.</w:t>
      </w:r>
    </w:p>
    <w:p w14:paraId="61DA3C93" w14:textId="77777777" w:rsidR="006455E5" w:rsidRDefault="009D4A85" w:rsidP="002666CE">
      <w:r w:rsidRPr="0095276B">
        <w:t>Il se retint de la main sur le mur</w:t>
      </w:r>
      <w:r w:rsidR="006455E5">
        <w:t xml:space="preserve">, </w:t>
      </w:r>
      <w:r w:rsidRPr="0095276B">
        <w:t>s</w:t>
      </w:r>
      <w:r w:rsidR="006455E5">
        <w:t>’</w:t>
      </w:r>
      <w:r w:rsidRPr="0095276B">
        <w:t>y brûla</w:t>
      </w:r>
      <w:r w:rsidR="006455E5">
        <w:t xml:space="preserve">, </w:t>
      </w:r>
      <w:r w:rsidRPr="0095276B">
        <w:t>et continua sa marche</w:t>
      </w:r>
      <w:r w:rsidR="006455E5">
        <w:t>.</w:t>
      </w:r>
    </w:p>
    <w:p w14:paraId="4829D048" w14:textId="17DF0547" w:rsidR="002666CE" w:rsidRDefault="006455E5" w:rsidP="002666CE">
      <w:r>
        <w:t>« </w:t>
      </w:r>
      <w:r w:rsidR="009D4A85" w:rsidRPr="0095276B">
        <w:t>Quatre-vingt-seize</w:t>
      </w:r>
      <w:r>
        <w:t xml:space="preserve">, </w:t>
      </w:r>
      <w:r w:rsidR="009D4A85" w:rsidRPr="0095276B">
        <w:t>vingt-dix-sept</w:t>
      </w:r>
      <w:r>
        <w:t xml:space="preserve">, </w:t>
      </w:r>
      <w:r w:rsidR="009D4A85" w:rsidRPr="0095276B">
        <w:t>dix-huit</w:t>
      </w:r>
      <w:r>
        <w:t xml:space="preserve">, </w:t>
      </w:r>
      <w:r w:rsidR="009D4A85" w:rsidRPr="0095276B">
        <w:t>neuf</w:t>
      </w:r>
      <w:r>
        <w:t>… »</w:t>
      </w:r>
    </w:p>
    <w:p w14:paraId="5ADE346B" w14:textId="77777777" w:rsidR="006455E5" w:rsidRDefault="009D4A85" w:rsidP="002666CE">
      <w:r w:rsidRPr="0095276B">
        <w:t>Il ne sut pas exactement ce qui se passa quand il fut à cent</w:t>
      </w:r>
      <w:r w:rsidR="006455E5">
        <w:t xml:space="preserve">. </w:t>
      </w:r>
      <w:r w:rsidRPr="0095276B">
        <w:t>Car il restait encore une certaine longueur de mur</w:t>
      </w:r>
      <w:r w:rsidR="006455E5">
        <w:t xml:space="preserve">, </w:t>
      </w:r>
      <w:r w:rsidRPr="0095276B">
        <w:t>et cela se contractait</w:t>
      </w:r>
      <w:r w:rsidR="006455E5">
        <w:t xml:space="preserve">, </w:t>
      </w:r>
      <w:r w:rsidRPr="0095276B">
        <w:t>puis s</w:t>
      </w:r>
      <w:r w:rsidR="006455E5">
        <w:t>’</w:t>
      </w:r>
      <w:r w:rsidRPr="0095276B">
        <w:t>étirait de telle façon que l</w:t>
      </w:r>
      <w:r w:rsidR="006455E5">
        <w:t>’</w:t>
      </w:r>
      <w:r w:rsidRPr="0095276B">
        <w:t>angle s</w:t>
      </w:r>
      <w:r w:rsidR="006455E5">
        <w:t>’</w:t>
      </w:r>
      <w:r w:rsidRPr="0095276B">
        <w:t>avançait jusqu</w:t>
      </w:r>
      <w:r w:rsidR="006455E5">
        <w:t>’</w:t>
      </w:r>
      <w:r w:rsidRPr="0095276B">
        <w:t>à portée des doigts</w:t>
      </w:r>
      <w:r w:rsidR="006455E5">
        <w:t xml:space="preserve">, </w:t>
      </w:r>
      <w:r w:rsidRPr="0095276B">
        <w:t>pour reculer tout à coup jusqu</w:t>
      </w:r>
      <w:r w:rsidR="006455E5">
        <w:t>’</w:t>
      </w:r>
      <w:r w:rsidRPr="0095276B">
        <w:t>à l</w:t>
      </w:r>
      <w:r w:rsidR="006455E5">
        <w:t>’</w:t>
      </w:r>
      <w:r w:rsidRPr="0095276B">
        <w:t>h</w:t>
      </w:r>
      <w:r w:rsidRPr="0095276B">
        <w:t>o</w:t>
      </w:r>
      <w:r w:rsidRPr="0095276B">
        <w:t>rizon</w:t>
      </w:r>
      <w:r w:rsidR="006455E5">
        <w:t>.</w:t>
      </w:r>
    </w:p>
    <w:p w14:paraId="7106EF06" w14:textId="77777777" w:rsidR="006455E5" w:rsidRDefault="009D4A85" w:rsidP="002666CE">
      <w:r w:rsidRPr="0095276B">
        <w:t>Plié en deux</w:t>
      </w:r>
      <w:r w:rsidR="006455E5">
        <w:t xml:space="preserve">, </w:t>
      </w:r>
      <w:r w:rsidRPr="0095276B">
        <w:t>l</w:t>
      </w:r>
      <w:r w:rsidR="006455E5">
        <w:t>’</w:t>
      </w:r>
      <w:r w:rsidRPr="0095276B">
        <w:t>acheteur du mur et de l</w:t>
      </w:r>
      <w:r w:rsidR="006455E5">
        <w:t>’</w:t>
      </w:r>
      <w:r w:rsidRPr="0095276B">
        <w:t>usine contemplait ces déformations sans étonnement</w:t>
      </w:r>
      <w:r w:rsidR="006455E5">
        <w:t xml:space="preserve">. </w:t>
      </w:r>
      <w:r w:rsidRPr="0095276B">
        <w:t>Il se prit néanmoins à co</w:t>
      </w:r>
      <w:r w:rsidRPr="0095276B">
        <w:t>u</w:t>
      </w:r>
      <w:r w:rsidRPr="0095276B">
        <w:t>rir</w:t>
      </w:r>
      <w:r w:rsidR="006455E5">
        <w:t xml:space="preserve">, </w:t>
      </w:r>
      <w:r w:rsidRPr="0095276B">
        <w:t>et s</w:t>
      </w:r>
      <w:r w:rsidR="006455E5">
        <w:t>’</w:t>
      </w:r>
      <w:r w:rsidRPr="0095276B">
        <w:t>empara du coin de la maçonnerie avant qu</w:t>
      </w:r>
      <w:r w:rsidR="006455E5">
        <w:t>’</w:t>
      </w:r>
      <w:r w:rsidRPr="0095276B">
        <w:t>il eût le temps de lui glisser des doigts</w:t>
      </w:r>
      <w:r w:rsidR="006455E5">
        <w:t>.</w:t>
      </w:r>
    </w:p>
    <w:p w14:paraId="2DA970EB" w14:textId="77777777" w:rsidR="006455E5" w:rsidRDefault="009D4A85" w:rsidP="002666CE">
      <w:r w:rsidRPr="0095276B">
        <w:t>Et l</w:t>
      </w:r>
      <w:r w:rsidR="006455E5">
        <w:t>’</w:t>
      </w:r>
      <w:r w:rsidRPr="0095276B">
        <w:t>homme qu</w:t>
      </w:r>
      <w:r w:rsidR="006455E5">
        <w:t>’</w:t>
      </w:r>
      <w:r w:rsidRPr="0095276B">
        <w:t>il avait laissé derrière lui eut l</w:t>
      </w:r>
      <w:r w:rsidR="006455E5">
        <w:t>’</w:t>
      </w:r>
      <w:r w:rsidRPr="0095276B">
        <w:t>étrange spe</w:t>
      </w:r>
      <w:r w:rsidRPr="0095276B">
        <w:t>c</w:t>
      </w:r>
      <w:r w:rsidRPr="0095276B">
        <w:t>tacle que voici</w:t>
      </w:r>
      <w:r w:rsidR="006455E5">
        <w:t xml:space="preserve"> : </w:t>
      </w:r>
      <w:r w:rsidRPr="0095276B">
        <w:t>au fond d</w:t>
      </w:r>
      <w:r w:rsidR="006455E5">
        <w:t>’</w:t>
      </w:r>
      <w:r w:rsidRPr="0095276B">
        <w:t>une ruelle déserte</w:t>
      </w:r>
      <w:r w:rsidR="006455E5">
        <w:t xml:space="preserve">, </w:t>
      </w:r>
      <w:r w:rsidRPr="0095276B">
        <w:t>une silhouette h</w:t>
      </w:r>
      <w:r w:rsidRPr="0095276B">
        <w:t>a</w:t>
      </w:r>
      <w:r w:rsidRPr="0095276B">
        <w:t>billée de marron se tenait des deux mains à un mur éblouissant de réverbération</w:t>
      </w:r>
      <w:r w:rsidR="006455E5">
        <w:t xml:space="preserve">, </w:t>
      </w:r>
      <w:r w:rsidRPr="0095276B">
        <w:t>et dansait avec ses jambes une furieuse danse du scalp</w:t>
      </w:r>
      <w:r w:rsidR="006455E5">
        <w:t xml:space="preserve">. </w:t>
      </w:r>
      <w:r w:rsidRPr="0095276B">
        <w:t>Des cris indistincts arrivaient en même temps</w:t>
      </w:r>
      <w:r w:rsidR="006455E5">
        <w:t> :</w:t>
      </w:r>
    </w:p>
    <w:p w14:paraId="090D7C95" w14:textId="320CBC88" w:rsidR="002666CE" w:rsidRDefault="006455E5" w:rsidP="002666CE">
      <w:r>
        <w:t>« </w:t>
      </w:r>
      <w:r w:rsidR="009D4A85" w:rsidRPr="0095276B">
        <w:t>Les plans sont</w:t>
      </w:r>
      <w:r>
        <w:t xml:space="preserve"> </w:t>
      </w:r>
      <w:r>
        <w:rPr>
          <w:rFonts w:eastAsia="Georgia" w:cs="Georgia"/>
        </w:rPr>
        <w:t xml:space="preserve">– </w:t>
      </w:r>
      <w:r w:rsidR="009D4A85" w:rsidRPr="0095276B">
        <w:t>justes</w:t>
      </w:r>
      <w:r>
        <w:t xml:space="preserve"> ! </w:t>
      </w:r>
      <w:proofErr w:type="spellStart"/>
      <w:r w:rsidR="009D4A85" w:rsidRPr="0095276B">
        <w:t>Hého</w:t>
      </w:r>
      <w:proofErr w:type="spellEnd"/>
      <w:r>
        <w:t xml:space="preserve"> </w:t>
      </w:r>
      <w:r>
        <w:rPr>
          <w:rFonts w:eastAsia="Georgia" w:cs="Georgia"/>
        </w:rPr>
        <w:t xml:space="preserve">– </w:t>
      </w:r>
      <w:r w:rsidR="009D4A85" w:rsidRPr="0095276B">
        <w:t>Wilhelm</w:t>
      </w:r>
      <w:r>
        <w:t xml:space="preserve"> ! </w:t>
      </w:r>
      <w:r>
        <w:rPr>
          <w:rFonts w:eastAsia="Georgia" w:cs="Georgia"/>
        </w:rPr>
        <w:t xml:space="preserve">– </w:t>
      </w:r>
      <w:r w:rsidR="009D4A85" w:rsidRPr="0095276B">
        <w:t>Cent vingt-cinq mètres</w:t>
      </w:r>
      <w:r>
        <w:t xml:space="preserve"> </w:t>
      </w:r>
      <w:r>
        <w:rPr>
          <w:rFonts w:eastAsia="Georgia" w:cs="Georgia"/>
        </w:rPr>
        <w:t xml:space="preserve">– </w:t>
      </w:r>
      <w:r w:rsidR="009D4A85" w:rsidRPr="0095276B">
        <w:t>cent vingt</w:t>
      </w:r>
      <w:r>
        <w:t xml:space="preserve"> </w:t>
      </w:r>
      <w:r>
        <w:rPr>
          <w:rFonts w:eastAsia="Georgia" w:cs="Georgia"/>
        </w:rPr>
        <w:t xml:space="preserve">– </w:t>
      </w:r>
      <w:r w:rsidR="009D4A85" w:rsidRPr="0095276B">
        <w:t>cinq</w:t>
      </w:r>
      <w:r>
        <w:t xml:space="preserve"> </w:t>
      </w:r>
      <w:r>
        <w:rPr>
          <w:rFonts w:eastAsia="Georgia" w:cs="Georgia"/>
        </w:rPr>
        <w:t xml:space="preserve">– </w:t>
      </w:r>
      <w:r w:rsidR="009D4A85" w:rsidRPr="0095276B">
        <w:t>au</w:t>
      </w:r>
      <w:r>
        <w:t xml:space="preserve"> </w:t>
      </w:r>
      <w:r>
        <w:rPr>
          <w:rFonts w:eastAsia="Georgia" w:cs="Georgia"/>
        </w:rPr>
        <w:t xml:space="preserve">– </w:t>
      </w:r>
      <w:r w:rsidR="009D4A85" w:rsidRPr="0095276B">
        <w:t>moins</w:t>
      </w:r>
      <w:r>
        <w:t> ! »</w:t>
      </w:r>
    </w:p>
    <w:p w14:paraId="1DD2FCEC" w14:textId="77777777" w:rsidR="006455E5" w:rsidRDefault="009D4A85" w:rsidP="002666CE">
      <w:r w:rsidRPr="0095276B">
        <w:lastRenderedPageBreak/>
        <w:t>Alors il sembla à l</w:t>
      </w:r>
      <w:r w:rsidR="006455E5">
        <w:t>’</w:t>
      </w:r>
      <w:r w:rsidRPr="0095276B">
        <w:t>homme qu</w:t>
      </w:r>
      <w:r w:rsidR="006455E5">
        <w:t>’</w:t>
      </w:r>
      <w:r w:rsidRPr="0095276B">
        <w:t>on avait ouvert une prise d</w:t>
      </w:r>
      <w:r w:rsidR="006455E5">
        <w:t>’</w:t>
      </w:r>
      <w:r w:rsidRPr="0095276B">
        <w:t>air</w:t>
      </w:r>
      <w:r w:rsidR="006455E5">
        <w:t xml:space="preserve">, </w:t>
      </w:r>
      <w:r w:rsidRPr="0095276B">
        <w:t>quelque part</w:t>
      </w:r>
      <w:r w:rsidR="006455E5">
        <w:t xml:space="preserve">, </w:t>
      </w:r>
      <w:r w:rsidRPr="0095276B">
        <w:t>et qu</w:t>
      </w:r>
      <w:r w:rsidR="006455E5">
        <w:t>’</w:t>
      </w:r>
      <w:r w:rsidRPr="0095276B">
        <w:t>un courant frais se mettait à circuler à la surface du monde</w:t>
      </w:r>
      <w:r w:rsidR="006455E5">
        <w:t>.</w:t>
      </w:r>
    </w:p>
    <w:p w14:paraId="554B5E2B" w14:textId="77777777" w:rsidR="006455E5" w:rsidRDefault="009D4A85" w:rsidP="002666CE">
      <w:r w:rsidRPr="0095276B">
        <w:t>Il éclata de rire</w:t>
      </w:r>
      <w:r w:rsidR="006455E5">
        <w:t xml:space="preserve">, </w:t>
      </w:r>
      <w:r w:rsidRPr="0095276B">
        <w:t>tourna la tête autour de soi pour chercher quelqu</w:t>
      </w:r>
      <w:r w:rsidR="006455E5">
        <w:t>’</w:t>
      </w:r>
      <w:r w:rsidRPr="0095276B">
        <w:t>un à qui communiquer la surprenante longueur du petit mur</w:t>
      </w:r>
      <w:r w:rsidR="006455E5">
        <w:t xml:space="preserve">, </w:t>
      </w:r>
      <w:r w:rsidRPr="0095276B">
        <w:t>se vit seul</w:t>
      </w:r>
      <w:r w:rsidR="006455E5">
        <w:t xml:space="preserve">, </w:t>
      </w:r>
      <w:r w:rsidRPr="0095276B">
        <w:t>et constata que le danseur marron avait profité de son inattention pour disparaître</w:t>
      </w:r>
      <w:r w:rsidR="006455E5">
        <w:t>.</w:t>
      </w:r>
    </w:p>
    <w:p w14:paraId="10D7BF5F" w14:textId="77777777" w:rsidR="006455E5" w:rsidRDefault="009D4A85" w:rsidP="002666CE">
      <w:r w:rsidRPr="0095276B">
        <w:t>Il se passa aussitôt un phénomène</w:t>
      </w:r>
      <w:r w:rsidR="006455E5">
        <w:t xml:space="preserve">. </w:t>
      </w:r>
      <w:r w:rsidRPr="0095276B">
        <w:t>La fabrique s</w:t>
      </w:r>
      <w:r w:rsidR="006455E5">
        <w:t>’</w:t>
      </w:r>
      <w:r w:rsidRPr="0095276B">
        <w:t>exhaussa d</w:t>
      </w:r>
      <w:r w:rsidR="006455E5">
        <w:t>’</w:t>
      </w:r>
      <w:r w:rsidRPr="0095276B">
        <w:t>un étage</w:t>
      </w:r>
      <w:r w:rsidR="006455E5">
        <w:t xml:space="preserve">. </w:t>
      </w:r>
      <w:r w:rsidRPr="0095276B">
        <w:t>La maison du portier devint une villa confortable</w:t>
      </w:r>
      <w:r w:rsidR="006455E5">
        <w:t xml:space="preserve">. </w:t>
      </w:r>
      <w:r w:rsidRPr="0095276B">
        <w:t>La maigre cheminée de briques se transforma en une puissante c</w:t>
      </w:r>
      <w:r w:rsidRPr="0095276B">
        <w:t>o</w:t>
      </w:r>
      <w:r w:rsidRPr="0095276B">
        <w:t>lonne</w:t>
      </w:r>
      <w:r w:rsidR="006455E5">
        <w:t xml:space="preserve">, </w:t>
      </w:r>
      <w:r w:rsidRPr="0095276B">
        <w:t>haute de trente mètres</w:t>
      </w:r>
      <w:r w:rsidR="006455E5">
        <w:t xml:space="preserve">, </w:t>
      </w:r>
      <w:r w:rsidRPr="0095276B">
        <w:t>et prête à souiller de fumée le ciel brûlant</w:t>
      </w:r>
      <w:r w:rsidR="006455E5">
        <w:t xml:space="preserve">. </w:t>
      </w:r>
      <w:r w:rsidRPr="0095276B">
        <w:t>La lumière de l</w:t>
      </w:r>
      <w:r w:rsidR="006455E5">
        <w:t>’</w:t>
      </w:r>
      <w:r w:rsidRPr="0095276B">
        <w:t>été inondait des salles interminables</w:t>
      </w:r>
      <w:r w:rsidR="006455E5">
        <w:t xml:space="preserve">, </w:t>
      </w:r>
      <w:r w:rsidRPr="0095276B">
        <w:t>suspendues après les poutres de leur plafond comme après une ossature de héros</w:t>
      </w:r>
      <w:r w:rsidR="006455E5">
        <w:t>.</w:t>
      </w:r>
    </w:p>
    <w:p w14:paraId="79897B4A" w14:textId="77777777" w:rsidR="006455E5" w:rsidRDefault="009D4A85" w:rsidP="002666CE">
      <w:r w:rsidRPr="0095276B">
        <w:t>Ils se retrouvèrent l</w:t>
      </w:r>
      <w:r w:rsidR="006455E5">
        <w:t>’</w:t>
      </w:r>
      <w:r w:rsidRPr="0095276B">
        <w:t>un à côté de l</w:t>
      </w:r>
      <w:r w:rsidR="006455E5">
        <w:t>’</w:t>
      </w:r>
      <w:r w:rsidRPr="0095276B">
        <w:t>autre</w:t>
      </w:r>
      <w:r w:rsidR="006455E5">
        <w:t xml:space="preserve">, </w:t>
      </w:r>
      <w:r w:rsidRPr="0095276B">
        <w:t>les faces collées aux barreaux de la grille</w:t>
      </w:r>
      <w:r w:rsidR="006455E5">
        <w:t xml:space="preserve">. </w:t>
      </w:r>
      <w:r w:rsidRPr="0095276B">
        <w:t>Joseph était haletant</w:t>
      </w:r>
      <w:r w:rsidR="006455E5">
        <w:t xml:space="preserve">, </w:t>
      </w:r>
      <w:r w:rsidRPr="0095276B">
        <w:t>et d</w:t>
      </w:r>
      <w:r w:rsidR="006455E5">
        <w:t>’</w:t>
      </w:r>
      <w:r w:rsidRPr="0095276B">
        <w:t>une couleur pourpre foncée</w:t>
      </w:r>
      <w:r w:rsidR="006455E5">
        <w:t>.</w:t>
      </w:r>
    </w:p>
    <w:p w14:paraId="6C99AE70" w14:textId="3FD56B7D" w:rsidR="002666CE" w:rsidRDefault="006455E5" w:rsidP="002666CE">
      <w:r>
        <w:t>« </w:t>
      </w:r>
      <w:r w:rsidR="009D4A85" w:rsidRPr="0095276B">
        <w:t>Nous ne sommes</w:t>
      </w:r>
      <w:r>
        <w:t xml:space="preserve"> </w:t>
      </w:r>
      <w:r>
        <w:rPr>
          <w:rFonts w:eastAsia="Georgia" w:cs="Georgia"/>
        </w:rPr>
        <w:t xml:space="preserve">– </w:t>
      </w:r>
      <w:r w:rsidR="009D4A85" w:rsidRPr="0095276B">
        <w:t>que deux crétins</w:t>
      </w:r>
      <w:r>
        <w:t xml:space="preserve">. </w:t>
      </w:r>
      <w:r>
        <w:rPr>
          <w:rFonts w:eastAsia="Georgia" w:cs="Georgia"/>
        </w:rPr>
        <w:t xml:space="preserve">– </w:t>
      </w:r>
      <w:r w:rsidR="009D4A85" w:rsidRPr="0095276B">
        <w:t>J</w:t>
      </w:r>
      <w:r>
        <w:t>’</w:t>
      </w:r>
      <w:r w:rsidR="009D4A85" w:rsidRPr="0095276B">
        <w:t>ai</w:t>
      </w:r>
      <w:r>
        <w:t xml:space="preserve"> </w:t>
      </w:r>
      <w:r>
        <w:rPr>
          <w:rFonts w:eastAsia="Georgia" w:cs="Georgia"/>
        </w:rPr>
        <w:t xml:space="preserve">– </w:t>
      </w:r>
      <w:r w:rsidR="009D4A85" w:rsidRPr="0095276B">
        <w:t>j</w:t>
      </w:r>
      <w:r>
        <w:t>’</w:t>
      </w:r>
      <w:r w:rsidR="009D4A85" w:rsidRPr="0095276B">
        <w:t>ai fait le tour de la</w:t>
      </w:r>
      <w:r>
        <w:t xml:space="preserve"> </w:t>
      </w:r>
      <w:r>
        <w:rPr>
          <w:rFonts w:eastAsia="Georgia" w:cs="Georgia"/>
        </w:rPr>
        <w:t xml:space="preserve">– </w:t>
      </w:r>
      <w:r w:rsidR="009D4A85" w:rsidRPr="0095276B">
        <w:t>fabrique</w:t>
      </w:r>
      <w:r>
        <w:t xml:space="preserve">. </w:t>
      </w:r>
      <w:r>
        <w:rPr>
          <w:rFonts w:eastAsia="Georgia" w:cs="Georgia"/>
        </w:rPr>
        <w:t xml:space="preserve">– </w:t>
      </w:r>
      <w:r w:rsidR="009D4A85" w:rsidRPr="0095276B">
        <w:t>Tout est pour</w:t>
      </w:r>
      <w:r>
        <w:t xml:space="preserve"> </w:t>
      </w:r>
      <w:r>
        <w:rPr>
          <w:rFonts w:eastAsia="Georgia" w:cs="Georgia"/>
        </w:rPr>
        <w:t xml:space="preserve">– </w:t>
      </w:r>
      <w:r w:rsidR="009D4A85" w:rsidRPr="0095276B">
        <w:t>pour</w:t>
      </w:r>
      <w:r>
        <w:t xml:space="preserve"> </w:t>
      </w:r>
      <w:r>
        <w:rPr>
          <w:rFonts w:eastAsia="Georgia" w:cs="Georgia"/>
        </w:rPr>
        <w:t xml:space="preserve">– </w:t>
      </w:r>
      <w:r w:rsidR="009D4A85" w:rsidRPr="0095276B">
        <w:t>pour</w:t>
      </w:r>
      <w:r>
        <w:t xml:space="preserve"> </w:t>
      </w:r>
      <w:r>
        <w:rPr>
          <w:rFonts w:eastAsia="Georgia" w:cs="Georgia"/>
        </w:rPr>
        <w:t xml:space="preserve">– </w:t>
      </w:r>
      <w:r w:rsidR="009D4A85" w:rsidRPr="0095276B">
        <w:t>le mieux</w:t>
      </w:r>
      <w:r>
        <w:t>. »</w:t>
      </w:r>
    </w:p>
    <w:p w14:paraId="372EF4D9" w14:textId="77777777" w:rsidR="006455E5" w:rsidRDefault="009D4A85" w:rsidP="002666CE">
      <w:r w:rsidRPr="0095276B">
        <w:t xml:space="preserve">Ils passèrent le reste des heures dont ils disposaient à se frotter ainsi après les murs de </w:t>
      </w:r>
      <w:r w:rsidRPr="0095276B">
        <w:rPr>
          <w:i/>
          <w:iCs/>
        </w:rPr>
        <w:t>leur</w:t>
      </w:r>
      <w:r w:rsidRPr="0095276B">
        <w:t xml:space="preserve"> usine</w:t>
      </w:r>
      <w:r w:rsidR="006455E5">
        <w:t>.</w:t>
      </w:r>
    </w:p>
    <w:p w14:paraId="3E610BA2" w14:textId="77777777" w:rsidR="006455E5" w:rsidRDefault="009D4A85" w:rsidP="002666CE">
      <w:r w:rsidRPr="0095276B">
        <w:t>Ils cédaient à l</w:t>
      </w:r>
      <w:r w:rsidR="006455E5">
        <w:t>’</w:t>
      </w:r>
      <w:r w:rsidRPr="0095276B">
        <w:t>ivresse de construire leur vie de demain dans l</w:t>
      </w:r>
      <w:r w:rsidR="006455E5">
        <w:t>’</w:t>
      </w:r>
      <w:r w:rsidRPr="0095276B">
        <w:t>espace à trois dimensions</w:t>
      </w:r>
      <w:r w:rsidR="006455E5">
        <w:t xml:space="preserve">, </w:t>
      </w:r>
      <w:r w:rsidRPr="0095276B">
        <w:t>en hauteur</w:t>
      </w:r>
      <w:r w:rsidR="006455E5">
        <w:t xml:space="preserve">, </w:t>
      </w:r>
      <w:r w:rsidRPr="0095276B">
        <w:t>en profondeur et en largeur</w:t>
      </w:r>
      <w:r w:rsidR="006455E5">
        <w:t xml:space="preserve">, </w:t>
      </w:r>
      <w:r w:rsidR="006455E5">
        <w:rPr>
          <w:rFonts w:eastAsia="Georgia" w:cs="Georgia"/>
        </w:rPr>
        <w:t xml:space="preserve">– </w:t>
      </w:r>
      <w:r w:rsidRPr="0095276B">
        <w:t>par-dessus tout en largeur</w:t>
      </w:r>
      <w:r w:rsidR="006455E5">
        <w:t>.</w:t>
      </w:r>
    </w:p>
    <w:p w14:paraId="4F91F104" w14:textId="77777777" w:rsidR="006455E5" w:rsidRDefault="009D4A85" w:rsidP="002666CE">
      <w:r w:rsidRPr="0095276B">
        <w:t>Quand ils s</w:t>
      </w:r>
      <w:r w:rsidR="006455E5">
        <w:t>’</w:t>
      </w:r>
      <w:r w:rsidRPr="0095276B">
        <w:t>arrachèrent de là</w:t>
      </w:r>
      <w:r w:rsidR="006455E5">
        <w:t xml:space="preserve">, </w:t>
      </w:r>
      <w:r w:rsidRPr="0095276B">
        <w:t>ils avaient les mains rouge</w:t>
      </w:r>
      <w:r w:rsidRPr="0095276B">
        <w:t>â</w:t>
      </w:r>
      <w:r w:rsidRPr="0095276B">
        <w:t>tres et ils emportaient</w:t>
      </w:r>
      <w:r w:rsidR="006455E5">
        <w:t xml:space="preserve">, </w:t>
      </w:r>
      <w:r w:rsidRPr="0095276B">
        <w:t>sur leurs manches</w:t>
      </w:r>
      <w:r w:rsidR="006455E5">
        <w:t xml:space="preserve">, </w:t>
      </w:r>
      <w:r w:rsidRPr="0095276B">
        <w:t>un échantillon des divers plâtres répandus sur les constructions</w:t>
      </w:r>
      <w:r w:rsidR="006455E5">
        <w:t>.</w:t>
      </w:r>
    </w:p>
    <w:p w14:paraId="73EF41AB" w14:textId="77777777" w:rsidR="006455E5" w:rsidRDefault="009D4A85" w:rsidP="002666CE">
      <w:r w:rsidRPr="0095276B">
        <w:lastRenderedPageBreak/>
        <w:t>Ils allèrent reconnaître la poste</w:t>
      </w:r>
      <w:r w:rsidR="006455E5">
        <w:t xml:space="preserve">, </w:t>
      </w:r>
      <w:r w:rsidRPr="0095276B">
        <w:t>la Chambre de Commerce</w:t>
      </w:r>
      <w:r w:rsidR="006455E5">
        <w:t xml:space="preserve">, </w:t>
      </w:r>
      <w:r w:rsidRPr="0095276B">
        <w:t>la gare d</w:t>
      </w:r>
      <w:r w:rsidR="006455E5">
        <w:t>’</w:t>
      </w:r>
      <w:r w:rsidRPr="0095276B">
        <w:t>eau sur le canal</w:t>
      </w:r>
      <w:r w:rsidR="006455E5">
        <w:t xml:space="preserve">, </w:t>
      </w:r>
      <w:r w:rsidRPr="0095276B">
        <w:t>puis l</w:t>
      </w:r>
      <w:r w:rsidR="006455E5">
        <w:t>’</w:t>
      </w:r>
      <w:r w:rsidRPr="0095276B">
        <w:t>épicerie et la boulangerie la plus proche</w:t>
      </w:r>
      <w:r w:rsidR="006455E5">
        <w:t xml:space="preserve">, </w:t>
      </w:r>
      <w:r w:rsidR="006455E5">
        <w:rPr>
          <w:rFonts w:eastAsia="Georgia" w:cs="Georgia"/>
        </w:rPr>
        <w:t xml:space="preserve">– </w:t>
      </w:r>
      <w:r w:rsidRPr="0095276B">
        <w:t>ces dernières par déférence pour Hermine</w:t>
      </w:r>
      <w:r w:rsidR="006455E5">
        <w:t xml:space="preserve">. </w:t>
      </w:r>
      <w:r w:rsidRPr="0095276B">
        <w:t>On les r</w:t>
      </w:r>
      <w:r w:rsidRPr="0095276B">
        <w:t>e</w:t>
      </w:r>
      <w:r w:rsidRPr="0095276B">
        <w:t>vit ensuite</w:t>
      </w:r>
      <w:r w:rsidR="006455E5">
        <w:t xml:space="preserve">, </w:t>
      </w:r>
      <w:r w:rsidRPr="0095276B">
        <w:t>une fois de plus</w:t>
      </w:r>
      <w:r w:rsidR="006455E5">
        <w:t xml:space="preserve">, </w:t>
      </w:r>
      <w:r w:rsidRPr="0095276B">
        <w:t>en arrêt devant le Cercle</w:t>
      </w:r>
      <w:r w:rsidR="006455E5">
        <w:t>.</w:t>
      </w:r>
    </w:p>
    <w:p w14:paraId="5A3767AA" w14:textId="77777777" w:rsidR="006455E5" w:rsidRDefault="009D4A85" w:rsidP="002666CE">
      <w:r w:rsidRPr="0095276B">
        <w:t>Sur les quatre heures</w:t>
      </w:r>
      <w:r w:rsidR="006455E5">
        <w:t xml:space="preserve">, </w:t>
      </w:r>
      <w:r w:rsidRPr="0095276B">
        <w:t>un marchand de laine de troisième importance passait de son bureau dans son magasin</w:t>
      </w:r>
      <w:r w:rsidR="006455E5">
        <w:t xml:space="preserve">, </w:t>
      </w:r>
      <w:r w:rsidRPr="0095276B">
        <w:t>quand il se trouva en présence de deux étrangers à l</w:t>
      </w:r>
      <w:r w:rsidR="006455E5">
        <w:t>’</w:t>
      </w:r>
      <w:r w:rsidRPr="0095276B">
        <w:t>accent guttural</w:t>
      </w:r>
      <w:r w:rsidR="006455E5">
        <w:t xml:space="preserve">, </w:t>
      </w:r>
      <w:r w:rsidRPr="0095276B">
        <w:t>qui le demandaient par son nom</w:t>
      </w:r>
      <w:r w:rsidR="006455E5">
        <w:t>.</w:t>
      </w:r>
    </w:p>
    <w:p w14:paraId="3D996901" w14:textId="77777777" w:rsidR="006455E5" w:rsidRDefault="009D4A85" w:rsidP="002666CE">
      <w:r w:rsidRPr="0095276B">
        <w:t>Il en donna</w:t>
      </w:r>
      <w:r w:rsidR="006455E5">
        <w:t xml:space="preserve">, </w:t>
      </w:r>
      <w:r w:rsidRPr="0095276B">
        <w:t>le soir</w:t>
      </w:r>
      <w:r w:rsidR="006455E5">
        <w:t xml:space="preserve">, </w:t>
      </w:r>
      <w:r w:rsidRPr="0095276B">
        <w:t>au Cercle du Commerce</w:t>
      </w:r>
      <w:r w:rsidR="006455E5">
        <w:t xml:space="preserve">, </w:t>
      </w:r>
      <w:r w:rsidRPr="0095276B">
        <w:t>une descri</w:t>
      </w:r>
      <w:r w:rsidRPr="0095276B">
        <w:t>p</w:t>
      </w:r>
      <w:r w:rsidRPr="0095276B">
        <w:t>tion qui resta</w:t>
      </w:r>
      <w:r w:rsidR="006455E5">
        <w:t xml:space="preserve">, </w:t>
      </w:r>
      <w:r w:rsidRPr="0095276B">
        <w:t>jusqu</w:t>
      </w:r>
      <w:r w:rsidR="006455E5">
        <w:t>’</w:t>
      </w:r>
      <w:r w:rsidRPr="0095276B">
        <w:t>à l</w:t>
      </w:r>
      <w:r w:rsidR="006455E5">
        <w:t>’</w:t>
      </w:r>
      <w:r w:rsidRPr="0095276B">
        <w:t>automne</w:t>
      </w:r>
      <w:r w:rsidR="006455E5">
        <w:t xml:space="preserve">, </w:t>
      </w:r>
      <w:r w:rsidRPr="0095276B">
        <w:t>le seul document faisant foi sur les acquéreurs de la fabrique Poncet</w:t>
      </w:r>
      <w:r w:rsidR="006455E5">
        <w:t xml:space="preserve">. </w:t>
      </w:r>
      <w:r w:rsidRPr="0095276B">
        <w:t>Car il est à remarquer que</w:t>
      </w:r>
      <w:r w:rsidR="006455E5">
        <w:t xml:space="preserve">, </w:t>
      </w:r>
      <w:r w:rsidRPr="0095276B">
        <w:t>pendant toute la durée de cet été</w:t>
      </w:r>
      <w:r w:rsidR="006455E5">
        <w:t xml:space="preserve">, </w:t>
      </w:r>
      <w:r w:rsidRPr="0095276B">
        <w:t>l</w:t>
      </w:r>
      <w:r w:rsidR="006455E5">
        <w:t>’</w:t>
      </w:r>
      <w:r w:rsidRPr="0095276B">
        <w:t>agent d</w:t>
      </w:r>
      <w:r w:rsidR="006455E5">
        <w:t>’</w:t>
      </w:r>
      <w:r w:rsidRPr="0095276B">
        <w:t>affaires se tint scrupuleusement muet sur leur compte</w:t>
      </w:r>
      <w:r w:rsidR="006455E5">
        <w:t>.</w:t>
      </w:r>
    </w:p>
    <w:p w14:paraId="545E66B5" w14:textId="058813F4" w:rsidR="006455E5" w:rsidRDefault="009D4A85" w:rsidP="002666CE">
      <w:r w:rsidRPr="0095276B">
        <w:t>C</w:t>
      </w:r>
      <w:r w:rsidR="006455E5">
        <w:t>’</w:t>
      </w:r>
      <w:r w:rsidRPr="0095276B">
        <w:t>était</w:t>
      </w:r>
      <w:r w:rsidR="006455E5">
        <w:t xml:space="preserve">, </w:t>
      </w:r>
      <w:r w:rsidRPr="0095276B">
        <w:t xml:space="preserve">selon </w:t>
      </w:r>
      <w:r w:rsidR="006455E5">
        <w:t>M. </w:t>
      </w:r>
      <w:r w:rsidRPr="0095276B">
        <w:t>Boulinier</w:t>
      </w:r>
      <w:r w:rsidR="006455E5">
        <w:t xml:space="preserve">, </w:t>
      </w:r>
      <w:r w:rsidRPr="0095276B">
        <w:t>deux hommes suants</w:t>
      </w:r>
      <w:r w:rsidR="006455E5">
        <w:t xml:space="preserve">, </w:t>
      </w:r>
      <w:r w:rsidRPr="0095276B">
        <w:t>dépe</w:t>
      </w:r>
      <w:r w:rsidRPr="0095276B">
        <w:t>i</w:t>
      </w:r>
      <w:r w:rsidRPr="0095276B">
        <w:t>gnés</w:t>
      </w:r>
      <w:r w:rsidR="006455E5">
        <w:t xml:space="preserve">, </w:t>
      </w:r>
      <w:r w:rsidRPr="0095276B">
        <w:t>et couverts d</w:t>
      </w:r>
      <w:r w:rsidR="006455E5">
        <w:t>’</w:t>
      </w:r>
      <w:r w:rsidRPr="0095276B">
        <w:t>une incroyable couche de poussière</w:t>
      </w:r>
      <w:r w:rsidR="006455E5">
        <w:t xml:space="preserve">. </w:t>
      </w:r>
      <w:r w:rsidRPr="0095276B">
        <w:t>Elle formait</w:t>
      </w:r>
      <w:r w:rsidR="006455E5">
        <w:t xml:space="preserve">, </w:t>
      </w:r>
      <w:r w:rsidRPr="0095276B">
        <w:t>disait-il</w:t>
      </w:r>
      <w:r w:rsidR="006455E5">
        <w:t xml:space="preserve">, </w:t>
      </w:r>
      <w:r w:rsidRPr="0095276B">
        <w:t>une sorte de masque</w:t>
      </w:r>
      <w:r w:rsidR="006455E5">
        <w:t xml:space="preserve">, </w:t>
      </w:r>
      <w:r w:rsidRPr="0095276B">
        <w:t>sous lequel il était diff</w:t>
      </w:r>
      <w:r w:rsidRPr="0095276B">
        <w:t>i</w:t>
      </w:r>
      <w:r w:rsidRPr="0095276B">
        <w:t>cile de distinguer les traits</w:t>
      </w:r>
      <w:r w:rsidR="006455E5">
        <w:t>.</w:t>
      </w:r>
    </w:p>
    <w:p w14:paraId="72BD305C" w14:textId="77777777" w:rsidR="006455E5" w:rsidRDefault="009D4A85" w:rsidP="002666CE">
      <w:r w:rsidRPr="0095276B">
        <w:t>Ils étaient visiblement exténués</w:t>
      </w:r>
      <w:r w:rsidR="006455E5">
        <w:t xml:space="preserve"> ; </w:t>
      </w:r>
      <w:r w:rsidRPr="0095276B">
        <w:t>le masque se pinçait aux rides de la peau</w:t>
      </w:r>
      <w:r w:rsidR="006455E5">
        <w:t xml:space="preserve"> ; </w:t>
      </w:r>
      <w:r w:rsidRPr="0095276B">
        <w:t>leur barbe n</w:t>
      </w:r>
      <w:r w:rsidR="006455E5">
        <w:t>’</w:t>
      </w:r>
      <w:r w:rsidRPr="0095276B">
        <w:t>était pas faite de plusieurs jours</w:t>
      </w:r>
      <w:r w:rsidR="006455E5">
        <w:t xml:space="preserve">. </w:t>
      </w:r>
      <w:r w:rsidRPr="0095276B">
        <w:t>Ils parlaient tous deux avec une loquacité qu</w:t>
      </w:r>
      <w:r w:rsidR="006455E5">
        <w:t>’</w:t>
      </w:r>
      <w:r w:rsidRPr="0095276B">
        <w:t>il attribua à la s</w:t>
      </w:r>
      <w:r w:rsidRPr="0095276B">
        <w:t>u</w:t>
      </w:r>
      <w:r w:rsidRPr="0095276B">
        <w:t>rexcitation</w:t>
      </w:r>
      <w:r w:rsidR="006455E5">
        <w:t xml:space="preserve">. </w:t>
      </w:r>
      <w:r w:rsidRPr="0095276B">
        <w:t>Le plus gros des deux semblait s</w:t>
      </w:r>
      <w:r w:rsidR="006455E5">
        <w:t>’</w:t>
      </w:r>
      <w:r w:rsidRPr="0095276B">
        <w:t>être chargé des r</w:t>
      </w:r>
      <w:r w:rsidRPr="0095276B">
        <w:t>e</w:t>
      </w:r>
      <w:r w:rsidRPr="0095276B">
        <w:t>lations extérieures</w:t>
      </w:r>
      <w:r w:rsidR="006455E5">
        <w:t xml:space="preserve">. </w:t>
      </w:r>
      <w:r w:rsidRPr="0095276B">
        <w:t>Il portait des lunettes</w:t>
      </w:r>
      <w:r w:rsidR="006455E5">
        <w:t xml:space="preserve">, </w:t>
      </w:r>
      <w:r w:rsidRPr="0095276B">
        <w:t>et avait mis son faux-col dans sa poche</w:t>
      </w:r>
      <w:r w:rsidR="006455E5">
        <w:t xml:space="preserve">. </w:t>
      </w:r>
      <w:r w:rsidRPr="0095276B">
        <w:t>Il avait un fort accent alsacien</w:t>
      </w:r>
      <w:r w:rsidR="006455E5">
        <w:t xml:space="preserve">, </w:t>
      </w:r>
      <w:r w:rsidRPr="0095276B">
        <w:t>qui ne contr</w:t>
      </w:r>
      <w:r w:rsidRPr="0095276B">
        <w:t>i</w:t>
      </w:r>
      <w:r w:rsidRPr="0095276B">
        <w:t>buait pas à la clarté de son élocution</w:t>
      </w:r>
      <w:r w:rsidR="006455E5">
        <w:t>.</w:t>
      </w:r>
    </w:p>
    <w:p w14:paraId="7F5A702F" w14:textId="77777777" w:rsidR="006455E5" w:rsidRDefault="009D4A85" w:rsidP="002666CE">
      <w:r w:rsidRPr="0095276B">
        <w:t>L</w:t>
      </w:r>
      <w:r w:rsidR="006455E5">
        <w:t>’</w:t>
      </w:r>
      <w:r w:rsidRPr="0095276B">
        <w:t>autre</w:t>
      </w:r>
      <w:r w:rsidR="006455E5">
        <w:t xml:space="preserve">, </w:t>
      </w:r>
      <w:r w:rsidRPr="0095276B">
        <w:t>un petit maigre à fortes moustaches</w:t>
      </w:r>
      <w:r w:rsidR="006455E5">
        <w:t xml:space="preserve">, </w:t>
      </w:r>
      <w:r w:rsidRPr="0095276B">
        <w:t>interrompait avec une voix saccadée qui pouvait passer pour une sorte de jappement</w:t>
      </w:r>
      <w:r w:rsidR="006455E5">
        <w:t>.</w:t>
      </w:r>
    </w:p>
    <w:p w14:paraId="3C6313BF" w14:textId="77777777" w:rsidR="006455E5" w:rsidRDefault="009D4A85" w:rsidP="002666CE">
      <w:r w:rsidRPr="0095276B">
        <w:t>Ils lui avaient expliqué qu</w:t>
      </w:r>
      <w:r w:rsidR="006455E5">
        <w:t>’</w:t>
      </w:r>
      <w:r w:rsidRPr="0095276B">
        <w:t>ils étaient fabricants de drap</w:t>
      </w:r>
      <w:r w:rsidR="006455E5">
        <w:t xml:space="preserve">, </w:t>
      </w:r>
      <w:r w:rsidRPr="0095276B">
        <w:t xml:space="preserve">à </w:t>
      </w:r>
      <w:proofErr w:type="spellStart"/>
      <w:r w:rsidRPr="0095276B">
        <w:t>Buschendorf</w:t>
      </w:r>
      <w:proofErr w:type="spellEnd"/>
      <w:r w:rsidR="006455E5">
        <w:t xml:space="preserve">, </w:t>
      </w:r>
      <w:r w:rsidRPr="0095276B">
        <w:t>en pays annexé</w:t>
      </w:r>
      <w:r w:rsidR="006455E5">
        <w:t xml:space="preserve">. </w:t>
      </w:r>
      <w:r w:rsidRPr="0095276B">
        <w:t xml:space="preserve">Comme ils se refusaient à </w:t>
      </w:r>
      <w:r w:rsidRPr="0095276B">
        <w:lastRenderedPageBreak/>
        <w:t>devenir allemands</w:t>
      </w:r>
      <w:r w:rsidR="006455E5">
        <w:t xml:space="preserve">, </w:t>
      </w:r>
      <w:r w:rsidRPr="0095276B">
        <w:t>Simler</w:t>
      </w:r>
      <w:r w:rsidR="006455E5">
        <w:t xml:space="preserve">, </w:t>
      </w:r>
      <w:r w:rsidRPr="0095276B">
        <w:t>le père</w:t>
      </w:r>
      <w:r w:rsidR="006455E5">
        <w:t xml:space="preserve">, </w:t>
      </w:r>
      <w:r w:rsidRPr="0095276B">
        <w:t>les avait envoyés en France</w:t>
      </w:r>
      <w:r w:rsidR="006455E5">
        <w:t xml:space="preserve">, </w:t>
      </w:r>
      <w:r w:rsidRPr="0095276B">
        <w:t>à la r</w:t>
      </w:r>
      <w:r w:rsidRPr="0095276B">
        <w:t>e</w:t>
      </w:r>
      <w:r w:rsidRPr="0095276B">
        <w:t>cherche d</w:t>
      </w:r>
      <w:r w:rsidR="006455E5">
        <w:t>’</w:t>
      </w:r>
      <w:r w:rsidRPr="0095276B">
        <w:t>une fabrique vacante</w:t>
      </w:r>
      <w:r w:rsidR="006455E5">
        <w:t xml:space="preserve">. </w:t>
      </w:r>
      <w:r w:rsidRPr="0095276B">
        <w:t>Ils étaient arrivés le matin m</w:t>
      </w:r>
      <w:r w:rsidRPr="0095276B">
        <w:t>ê</w:t>
      </w:r>
      <w:r w:rsidRPr="0095276B">
        <w:t>me</w:t>
      </w:r>
      <w:r w:rsidR="006455E5">
        <w:t xml:space="preserve">, </w:t>
      </w:r>
      <w:r w:rsidRPr="0095276B">
        <w:t>et venaient de se rendre acquéreurs de la fabrique Poncet</w:t>
      </w:r>
      <w:r w:rsidR="006455E5">
        <w:t xml:space="preserve">. </w:t>
      </w:r>
      <w:r w:rsidRPr="0095276B">
        <w:t>Leur intention était d</w:t>
      </w:r>
      <w:r w:rsidR="006455E5">
        <w:t>’</w:t>
      </w:r>
      <w:r w:rsidRPr="0095276B">
        <w:t>y installer leur matériel en octobre et de commencer la fabrication sans retard</w:t>
      </w:r>
      <w:r w:rsidR="006455E5">
        <w:t>.</w:t>
      </w:r>
    </w:p>
    <w:p w14:paraId="5C77880B" w14:textId="77777777" w:rsidR="006455E5" w:rsidRDefault="009D4A85" w:rsidP="002666CE">
      <w:r w:rsidRPr="0095276B">
        <w:t>Ils lui avaient exhibé une lettre de recommandation parfa</w:t>
      </w:r>
      <w:r w:rsidRPr="0095276B">
        <w:t>i</w:t>
      </w:r>
      <w:r w:rsidRPr="0095276B">
        <w:t>tement authentique</w:t>
      </w:r>
      <w:r w:rsidR="006455E5">
        <w:t xml:space="preserve">, </w:t>
      </w:r>
      <w:r w:rsidRPr="0095276B">
        <w:t>signée par un Dollfuss de Mulhouse</w:t>
      </w:r>
      <w:r w:rsidR="006455E5">
        <w:t xml:space="preserve">. </w:t>
      </w:r>
      <w:r w:rsidRPr="0095276B">
        <w:t>Ils lui avaient agité sous le nez</w:t>
      </w:r>
      <w:r w:rsidR="006455E5">
        <w:t xml:space="preserve">, </w:t>
      </w:r>
      <w:r w:rsidRPr="0095276B">
        <w:t>avec une furia de sauvages</w:t>
      </w:r>
      <w:r w:rsidR="006455E5">
        <w:t xml:space="preserve">, </w:t>
      </w:r>
      <w:r w:rsidRPr="0095276B">
        <w:t>l</w:t>
      </w:r>
      <w:r w:rsidR="006455E5">
        <w:t>’</w:t>
      </w:r>
      <w:r w:rsidRPr="0095276B">
        <w:t>envers d</w:t>
      </w:r>
      <w:r w:rsidR="006455E5">
        <w:t>’</w:t>
      </w:r>
      <w:r w:rsidRPr="0095276B">
        <w:t>une feuille de papier timbré</w:t>
      </w:r>
      <w:r w:rsidR="006455E5">
        <w:t xml:space="preserve">, </w:t>
      </w:r>
      <w:r w:rsidRPr="0095276B">
        <w:t>qui était l</w:t>
      </w:r>
      <w:r w:rsidR="006455E5">
        <w:t>’</w:t>
      </w:r>
      <w:r w:rsidRPr="0095276B">
        <w:t>engagement de vente à eux consenti par l</w:t>
      </w:r>
      <w:r w:rsidR="006455E5">
        <w:t>’</w:t>
      </w:r>
      <w:r w:rsidRPr="0095276B">
        <w:t>ayant droit des héritiers Poncet</w:t>
      </w:r>
      <w:r w:rsidR="006455E5">
        <w:t>.</w:t>
      </w:r>
    </w:p>
    <w:p w14:paraId="69CE946B" w14:textId="48C17A7D" w:rsidR="006455E5" w:rsidRDefault="009D4A85" w:rsidP="002666CE">
      <w:r w:rsidRPr="0095276B">
        <w:t>Finalement s</w:t>
      </w:r>
      <w:r w:rsidR="006455E5">
        <w:t>’</w:t>
      </w:r>
      <w:r w:rsidRPr="0095276B">
        <w:t xml:space="preserve">était révélée </w:t>
      </w:r>
      <w:proofErr w:type="spellStart"/>
      <w:r w:rsidRPr="0095276B">
        <w:t>l</w:t>
      </w:r>
      <w:r w:rsidR="006455E5">
        <w:t>’</w:t>
      </w:r>
      <w:r w:rsidRPr="0095276B">
        <w:rPr>
          <w:i/>
          <w:iCs/>
        </w:rPr>
        <w:t>ultima</w:t>
      </w:r>
      <w:proofErr w:type="spellEnd"/>
      <w:r w:rsidRPr="0095276B">
        <w:rPr>
          <w:i/>
          <w:iCs/>
        </w:rPr>
        <w:t xml:space="preserve"> ratio</w:t>
      </w:r>
      <w:r w:rsidRPr="0095276B">
        <w:t xml:space="preserve"> de leur ambition</w:t>
      </w:r>
      <w:r w:rsidR="006455E5">
        <w:t xml:space="preserve"> : </w:t>
      </w:r>
      <w:r w:rsidRPr="0095276B">
        <w:t xml:space="preserve">les deux blocs de poussière venaient solliciter </w:t>
      </w:r>
      <w:r w:rsidR="006455E5">
        <w:t>M. </w:t>
      </w:r>
      <w:r w:rsidRPr="0095276B">
        <w:t>Boulinier de vouloir bien prêter son parrainage à leur candidature au Cercle</w:t>
      </w:r>
      <w:r w:rsidR="006455E5">
        <w:t>.</w:t>
      </w:r>
    </w:p>
    <w:p w14:paraId="42F2CB68" w14:textId="77777777" w:rsidR="006455E5" w:rsidRDefault="009D4A85" w:rsidP="002666CE">
      <w:r w:rsidRPr="0095276B">
        <w:t>À ce souvenir</w:t>
      </w:r>
      <w:r w:rsidR="006455E5">
        <w:t xml:space="preserve">, </w:t>
      </w:r>
      <w:r w:rsidRPr="0095276B">
        <w:t>l</w:t>
      </w:r>
      <w:r w:rsidR="006455E5">
        <w:t>’</w:t>
      </w:r>
      <w:r w:rsidRPr="0095276B">
        <w:t>honorable petit marchand de laine ne po</w:t>
      </w:r>
      <w:r w:rsidRPr="0095276B">
        <w:t>u</w:t>
      </w:r>
      <w:r w:rsidRPr="0095276B">
        <w:t>vait se tenir de se claquer les cuisses du plat des deux mains</w:t>
      </w:r>
      <w:r w:rsidR="006455E5">
        <w:t xml:space="preserve">, </w:t>
      </w:r>
      <w:r w:rsidRPr="0095276B">
        <w:t>en renversant sur le dossier du fauteuil une bonne tête ronde e</w:t>
      </w:r>
      <w:r w:rsidRPr="0095276B">
        <w:t>m</w:t>
      </w:r>
      <w:r w:rsidRPr="0095276B">
        <w:t>mitouflée de graisse</w:t>
      </w:r>
      <w:r w:rsidR="006455E5">
        <w:t>.</w:t>
      </w:r>
    </w:p>
    <w:p w14:paraId="72E09684" w14:textId="2568943D" w:rsidR="006455E5" w:rsidRDefault="009D4A85" w:rsidP="002666CE">
      <w:r w:rsidRPr="0095276B">
        <w:t>Le Cercle écouta cette histoire avec une indifférence à pe</w:t>
      </w:r>
      <w:r w:rsidRPr="0095276B">
        <w:t>i</w:t>
      </w:r>
      <w:r w:rsidRPr="0095276B">
        <w:t>ne voilée</w:t>
      </w:r>
      <w:r w:rsidR="006455E5">
        <w:t xml:space="preserve">. </w:t>
      </w:r>
      <w:r w:rsidRPr="0095276B">
        <w:t xml:space="preserve">Puis </w:t>
      </w:r>
      <w:r w:rsidR="006455E5">
        <w:t>M. </w:t>
      </w:r>
      <w:r w:rsidRPr="0095276B">
        <w:t>Boulinier</w:t>
      </w:r>
      <w:r w:rsidR="006455E5">
        <w:t xml:space="preserve">, </w:t>
      </w:r>
      <w:r w:rsidRPr="0095276B">
        <w:t>qui jamais ne jouait</w:t>
      </w:r>
      <w:r w:rsidR="006455E5">
        <w:t xml:space="preserve">, </w:t>
      </w:r>
      <w:r w:rsidRPr="0095276B">
        <w:t>voulut</w:t>
      </w:r>
      <w:r w:rsidR="006455E5">
        <w:t xml:space="preserve">, </w:t>
      </w:r>
      <w:r w:rsidRPr="0095276B">
        <w:t>ce soir-là</w:t>
      </w:r>
      <w:r w:rsidR="006455E5">
        <w:t xml:space="preserve">, </w:t>
      </w:r>
      <w:r w:rsidRPr="0095276B">
        <w:t>trancher du malin</w:t>
      </w:r>
      <w:r w:rsidR="006455E5">
        <w:t xml:space="preserve">, </w:t>
      </w:r>
      <w:r w:rsidRPr="0095276B">
        <w:t>s</w:t>
      </w:r>
      <w:r w:rsidR="006455E5">
        <w:t>’</w:t>
      </w:r>
      <w:r w:rsidRPr="0095276B">
        <w:t>assit à une table</w:t>
      </w:r>
      <w:r w:rsidR="006455E5">
        <w:t xml:space="preserve">, </w:t>
      </w:r>
      <w:r w:rsidRPr="0095276B">
        <w:t>et en fut de trois cents francs avant d</w:t>
      </w:r>
      <w:r w:rsidR="006455E5">
        <w:t>’</w:t>
      </w:r>
      <w:r w:rsidRPr="0095276B">
        <w:t>avoir recommencé la moitié de son histoire</w:t>
      </w:r>
      <w:r w:rsidR="006455E5">
        <w:t>.</w:t>
      </w:r>
    </w:p>
    <w:p w14:paraId="3E35447C" w14:textId="77777777" w:rsidR="006455E5" w:rsidRDefault="009D4A85" w:rsidP="002666CE">
      <w:r w:rsidRPr="0095276B">
        <w:t>Toutefois ce qu</w:t>
      </w:r>
      <w:r w:rsidR="006455E5">
        <w:t>’</w:t>
      </w:r>
      <w:r w:rsidRPr="0095276B">
        <w:t>il ne disait pas</w:t>
      </w:r>
      <w:r w:rsidR="006455E5">
        <w:t xml:space="preserve">, </w:t>
      </w:r>
      <w:r w:rsidRPr="0095276B">
        <w:t>c</w:t>
      </w:r>
      <w:r w:rsidR="006455E5">
        <w:t>’</w:t>
      </w:r>
      <w:r w:rsidRPr="0095276B">
        <w:t>est qu</w:t>
      </w:r>
      <w:r w:rsidR="006455E5">
        <w:t>’</w:t>
      </w:r>
      <w:r w:rsidRPr="0095276B">
        <w:t xml:space="preserve">il avait accablé les Simler de </w:t>
      </w:r>
      <w:r w:rsidRPr="0095276B">
        <w:rPr>
          <w:i/>
          <w:iCs/>
        </w:rPr>
        <w:t>Chers Messieurs</w:t>
      </w:r>
      <w:r w:rsidR="006455E5">
        <w:rPr>
          <w:i/>
          <w:iCs/>
        </w:rPr>
        <w:t xml:space="preserve"> ! </w:t>
      </w:r>
      <w:r w:rsidRPr="0095276B">
        <w:t xml:space="preserve">de </w:t>
      </w:r>
      <w:r w:rsidRPr="0095276B">
        <w:rPr>
          <w:i/>
          <w:iCs/>
        </w:rPr>
        <w:t>Donnez-vous donc la peine</w:t>
      </w:r>
      <w:r w:rsidR="006455E5">
        <w:rPr>
          <w:i/>
          <w:iCs/>
        </w:rPr>
        <w:t xml:space="preserve"> !, </w:t>
      </w:r>
      <w:r w:rsidRPr="0095276B">
        <w:t xml:space="preserve">de </w:t>
      </w:r>
      <w:r w:rsidRPr="0095276B">
        <w:rPr>
          <w:i/>
          <w:iCs/>
        </w:rPr>
        <w:t>Je crois bien</w:t>
      </w:r>
      <w:r w:rsidR="006455E5">
        <w:rPr>
          <w:i/>
          <w:iCs/>
        </w:rPr>
        <w:t xml:space="preserve"> !, </w:t>
      </w:r>
      <w:r w:rsidRPr="0095276B">
        <w:t xml:space="preserve">de </w:t>
      </w:r>
      <w:r w:rsidRPr="0095276B">
        <w:rPr>
          <w:i/>
          <w:iCs/>
        </w:rPr>
        <w:t>Comment donc</w:t>
      </w:r>
      <w:r w:rsidR="006455E5">
        <w:rPr>
          <w:i/>
          <w:iCs/>
        </w:rPr>
        <w:t xml:space="preserve"> !, </w:t>
      </w:r>
      <w:r w:rsidRPr="0095276B">
        <w:t xml:space="preserve">de </w:t>
      </w:r>
      <w:r w:rsidRPr="0095276B">
        <w:rPr>
          <w:i/>
          <w:iCs/>
        </w:rPr>
        <w:t>Si vous permettez</w:t>
      </w:r>
      <w:r w:rsidR="006455E5">
        <w:rPr>
          <w:i/>
          <w:iCs/>
        </w:rPr>
        <w:t xml:space="preserve"> !, </w:t>
      </w:r>
      <w:r w:rsidRPr="0095276B">
        <w:t>et qu</w:t>
      </w:r>
      <w:r w:rsidR="006455E5">
        <w:t>’</w:t>
      </w:r>
      <w:r w:rsidRPr="0095276B">
        <w:t>il s</w:t>
      </w:r>
      <w:r w:rsidR="006455E5">
        <w:t>’</w:t>
      </w:r>
      <w:r w:rsidRPr="0095276B">
        <w:t>était précipitamment offert à leur recruter un second pa</w:t>
      </w:r>
      <w:r w:rsidRPr="0095276B">
        <w:t>r</w:t>
      </w:r>
      <w:r w:rsidRPr="0095276B">
        <w:t>rain</w:t>
      </w:r>
      <w:r w:rsidR="006455E5">
        <w:t>.</w:t>
      </w:r>
    </w:p>
    <w:p w14:paraId="08D43A8B" w14:textId="77777777" w:rsidR="006455E5" w:rsidRDefault="009D4A85" w:rsidP="002666CE">
      <w:r w:rsidRPr="0095276B">
        <w:t>Si les deux Alsaciens avaient été des enfants nés de la vei</w:t>
      </w:r>
      <w:r w:rsidRPr="0095276B">
        <w:t>l</w:t>
      </w:r>
      <w:r w:rsidRPr="0095276B">
        <w:t>le</w:t>
      </w:r>
      <w:r w:rsidR="006455E5">
        <w:t xml:space="preserve">, </w:t>
      </w:r>
      <w:r w:rsidRPr="0095276B">
        <w:t>ils seraient partis convaincus qu</w:t>
      </w:r>
      <w:r w:rsidR="006455E5">
        <w:t>’</w:t>
      </w:r>
      <w:r w:rsidRPr="0095276B">
        <w:t>ils n</w:t>
      </w:r>
      <w:r w:rsidR="006455E5">
        <w:t>’</w:t>
      </w:r>
      <w:r w:rsidRPr="0095276B">
        <w:t xml:space="preserve">avaient pas sur </w:t>
      </w:r>
      <w:r w:rsidRPr="0095276B">
        <w:lastRenderedPageBreak/>
        <w:t>terre d</w:t>
      </w:r>
      <w:r w:rsidR="006455E5">
        <w:t>’</w:t>
      </w:r>
      <w:r w:rsidRPr="0095276B">
        <w:t>ami plus dévoué</w:t>
      </w:r>
      <w:r w:rsidR="006455E5">
        <w:t xml:space="preserve">, </w:t>
      </w:r>
      <w:r w:rsidRPr="0095276B">
        <w:t>corps et biens</w:t>
      </w:r>
      <w:r w:rsidR="006455E5">
        <w:t xml:space="preserve">, </w:t>
      </w:r>
      <w:r w:rsidRPr="0095276B">
        <w:t>à leur service</w:t>
      </w:r>
      <w:r w:rsidR="006455E5">
        <w:t xml:space="preserve">, </w:t>
      </w:r>
      <w:r w:rsidRPr="0095276B">
        <w:t>que le petit marchand Boulinier</w:t>
      </w:r>
      <w:r w:rsidR="006455E5">
        <w:t xml:space="preserve">. </w:t>
      </w:r>
      <w:r w:rsidRPr="0095276B">
        <w:t>Mais ils savaient qu</w:t>
      </w:r>
      <w:r w:rsidR="006455E5">
        <w:t>’</w:t>
      </w:r>
      <w:r w:rsidRPr="0095276B">
        <w:t>une prévenance de fournisseur ne se prend qu</w:t>
      </w:r>
      <w:r w:rsidR="006455E5">
        <w:t>’</w:t>
      </w:r>
      <w:r w:rsidRPr="0095276B">
        <w:t>à vingt-cinq pour cent</w:t>
      </w:r>
      <w:r w:rsidR="006455E5">
        <w:t xml:space="preserve">, </w:t>
      </w:r>
      <w:r w:rsidRPr="0095276B">
        <w:t>et faisaient couramment usage de leur science</w:t>
      </w:r>
      <w:r w:rsidR="006455E5">
        <w:t>.</w:t>
      </w:r>
    </w:p>
    <w:p w14:paraId="517A88AC" w14:textId="1C912F67" w:rsidR="009D4A85" w:rsidRPr="0095276B" w:rsidRDefault="009D4A85" w:rsidP="006455E5">
      <w:pPr>
        <w:pStyle w:val="Titre2"/>
        <w:pageBreakBefore/>
        <w:rPr>
          <w:szCs w:val="44"/>
        </w:rPr>
      </w:pPr>
      <w:bookmarkStart w:id="8" w:name="_Toc197888813"/>
      <w:r w:rsidRPr="0095276B">
        <w:rPr>
          <w:szCs w:val="44"/>
        </w:rPr>
        <w:lastRenderedPageBreak/>
        <w:t>4</w:t>
      </w:r>
      <w:bookmarkEnd w:id="8"/>
      <w:r w:rsidRPr="0095276B">
        <w:rPr>
          <w:szCs w:val="44"/>
        </w:rPr>
        <w:br/>
      </w:r>
    </w:p>
    <w:p w14:paraId="3F55E530" w14:textId="77777777" w:rsidR="006455E5" w:rsidRDefault="009D4A85" w:rsidP="002666CE">
      <w:r w:rsidRPr="0095276B">
        <w:t>Pendant ce temps</w:t>
      </w:r>
      <w:r w:rsidR="006455E5">
        <w:t xml:space="preserve">, </w:t>
      </w:r>
      <w:r w:rsidRPr="0095276B">
        <w:t>un horaire sans exigences cahotait un petit train sur une voie ferrée établie selon les principes d</w:t>
      </w:r>
      <w:r w:rsidR="006455E5">
        <w:t>’</w:t>
      </w:r>
      <w:r w:rsidRPr="0095276B">
        <w:t>une sordide économie</w:t>
      </w:r>
      <w:r w:rsidR="006455E5">
        <w:t>.</w:t>
      </w:r>
    </w:p>
    <w:p w14:paraId="671688E8" w14:textId="77777777" w:rsidR="006455E5" w:rsidRDefault="009D4A85" w:rsidP="002666CE">
      <w:r w:rsidRPr="0095276B">
        <w:t>Du haut d</w:t>
      </w:r>
      <w:r w:rsidR="006455E5">
        <w:t>’</w:t>
      </w:r>
      <w:r w:rsidRPr="0095276B">
        <w:t>un remblai</w:t>
      </w:r>
      <w:r w:rsidR="006455E5">
        <w:t xml:space="preserve">, </w:t>
      </w:r>
      <w:r w:rsidRPr="0095276B">
        <w:t>la ville était apparue aux Simler</w:t>
      </w:r>
      <w:r w:rsidR="006455E5">
        <w:t xml:space="preserve">, </w:t>
      </w:r>
      <w:r w:rsidRPr="0095276B">
        <w:t xml:space="preserve">et </w:t>
      </w:r>
      <w:r w:rsidRPr="0095276B">
        <w:rPr>
          <w:i/>
          <w:iCs/>
        </w:rPr>
        <w:t>leur</w:t>
      </w:r>
      <w:r w:rsidRPr="0095276B">
        <w:t xml:space="preserve"> fabrique dans la ville</w:t>
      </w:r>
      <w:r w:rsidR="006455E5">
        <w:t xml:space="preserve">, </w:t>
      </w:r>
      <w:r w:rsidRPr="0095276B">
        <w:t>sitôt passés les bâtiments de la gare</w:t>
      </w:r>
      <w:r w:rsidR="006455E5">
        <w:t xml:space="preserve">. </w:t>
      </w:r>
      <w:r w:rsidRPr="0095276B">
        <w:t>Les Simler se jetèrent sur l</w:t>
      </w:r>
      <w:r w:rsidR="006455E5">
        <w:t>’</w:t>
      </w:r>
      <w:r w:rsidRPr="0095276B">
        <w:t>unique fenêtre</w:t>
      </w:r>
      <w:r w:rsidR="006455E5">
        <w:t xml:space="preserve">. </w:t>
      </w:r>
      <w:r w:rsidRPr="0095276B">
        <w:t>Elle saisit leurs deux têtes et les assujettit dans son étau</w:t>
      </w:r>
      <w:r w:rsidR="006455E5">
        <w:t>.</w:t>
      </w:r>
    </w:p>
    <w:p w14:paraId="1C3D5325" w14:textId="77777777" w:rsidR="006455E5" w:rsidRDefault="009D4A85" w:rsidP="002666CE">
      <w:r w:rsidRPr="0095276B">
        <w:t>Le spectacle en valait la peine</w:t>
      </w:r>
      <w:r w:rsidR="006455E5">
        <w:t xml:space="preserve">. </w:t>
      </w:r>
      <w:r w:rsidRPr="0095276B">
        <w:t>Ce fut d</w:t>
      </w:r>
      <w:r w:rsidR="006455E5">
        <w:t>’</w:t>
      </w:r>
      <w:r w:rsidRPr="0095276B">
        <w:t>abord risible co</w:t>
      </w:r>
      <w:r w:rsidRPr="0095276B">
        <w:t>m</w:t>
      </w:r>
      <w:r w:rsidRPr="0095276B">
        <w:t>me un jeu de constructions</w:t>
      </w:r>
      <w:r w:rsidR="006455E5">
        <w:t xml:space="preserve">. </w:t>
      </w:r>
      <w:r w:rsidRPr="0095276B">
        <w:t>Mais la rampe du talus relia cette vue cavalière au train</w:t>
      </w:r>
      <w:r w:rsidR="006455E5">
        <w:t xml:space="preserve">, </w:t>
      </w:r>
      <w:r w:rsidRPr="0095276B">
        <w:t>et les mit</w:t>
      </w:r>
      <w:r w:rsidR="006455E5">
        <w:t xml:space="preserve">, </w:t>
      </w:r>
      <w:r w:rsidRPr="0095276B">
        <w:t>les uns et les autres</w:t>
      </w:r>
      <w:r w:rsidR="006455E5">
        <w:t xml:space="preserve">, </w:t>
      </w:r>
      <w:r w:rsidRPr="0095276B">
        <w:t>dans la même réalité</w:t>
      </w:r>
      <w:r w:rsidR="006455E5">
        <w:t xml:space="preserve">. </w:t>
      </w:r>
      <w:r w:rsidRPr="0095276B">
        <w:t>Le travail poussait</w:t>
      </w:r>
      <w:r w:rsidR="006455E5">
        <w:t xml:space="preserve">, </w:t>
      </w:r>
      <w:r w:rsidRPr="0095276B">
        <w:t>dans la ville</w:t>
      </w:r>
      <w:r w:rsidR="006455E5">
        <w:t xml:space="preserve">, </w:t>
      </w:r>
      <w:r w:rsidRPr="0095276B">
        <w:t>un profond g</w:t>
      </w:r>
      <w:r w:rsidRPr="0095276B">
        <w:t>é</w:t>
      </w:r>
      <w:r w:rsidRPr="0095276B">
        <w:t>missement</w:t>
      </w:r>
      <w:r w:rsidR="006455E5">
        <w:t xml:space="preserve">. </w:t>
      </w:r>
      <w:r w:rsidRPr="0095276B">
        <w:t>Les toits de tuile étendaient en nappes le miroit</w:t>
      </w:r>
      <w:r w:rsidRPr="0095276B">
        <w:t>e</w:t>
      </w:r>
      <w:r w:rsidRPr="0095276B">
        <w:t>ment du soleil de juillet</w:t>
      </w:r>
      <w:r w:rsidR="006455E5">
        <w:t xml:space="preserve">. </w:t>
      </w:r>
      <w:r w:rsidRPr="0095276B">
        <w:t>Une buée chaude tremblait à leur su</w:t>
      </w:r>
      <w:r w:rsidRPr="0095276B">
        <w:t>r</w:t>
      </w:r>
      <w:r w:rsidRPr="0095276B">
        <w:t>face</w:t>
      </w:r>
      <w:r w:rsidR="006455E5">
        <w:t>.</w:t>
      </w:r>
    </w:p>
    <w:p w14:paraId="09123046" w14:textId="77777777" w:rsidR="006455E5" w:rsidRDefault="009D4A85" w:rsidP="002666CE">
      <w:r w:rsidRPr="0095276B">
        <w:t>Les deux cents cheminées dont parlait</w:t>
      </w:r>
      <w:r w:rsidR="006455E5">
        <w:t xml:space="preserve">, </w:t>
      </w:r>
      <w:r w:rsidRPr="0095276B">
        <w:t>le guide se ca</w:t>
      </w:r>
      <w:r w:rsidRPr="0095276B">
        <w:t>m</w:t>
      </w:r>
      <w:r w:rsidRPr="0095276B">
        <w:t>braient là-dessus avec des attitudes de cariatides</w:t>
      </w:r>
      <w:r w:rsidR="006455E5">
        <w:t xml:space="preserve">. </w:t>
      </w:r>
      <w:r w:rsidRPr="0095276B">
        <w:t>Elles re</w:t>
      </w:r>
      <w:r w:rsidRPr="0095276B">
        <w:t>n</w:t>
      </w:r>
      <w:r w:rsidRPr="0095276B">
        <w:t>daient continûment la fumée à bouillons</w:t>
      </w:r>
      <w:r w:rsidR="006455E5">
        <w:t xml:space="preserve">. </w:t>
      </w:r>
      <w:r w:rsidRPr="0095276B">
        <w:t>Ceux-ci se gonflaient d</w:t>
      </w:r>
      <w:r w:rsidR="006455E5">
        <w:t>’</w:t>
      </w:r>
      <w:r w:rsidRPr="0095276B">
        <w:t>abord sur place</w:t>
      </w:r>
      <w:r w:rsidR="006455E5">
        <w:t xml:space="preserve">, </w:t>
      </w:r>
      <w:r w:rsidRPr="0095276B">
        <w:t>mais une faible brise d</w:t>
      </w:r>
      <w:r w:rsidR="006455E5">
        <w:t>’</w:t>
      </w:r>
      <w:r w:rsidRPr="0095276B">
        <w:t>Est s</w:t>
      </w:r>
      <w:r w:rsidR="006455E5">
        <w:t>’</w:t>
      </w:r>
      <w:r w:rsidRPr="0095276B">
        <w:t>emparait d</w:t>
      </w:r>
      <w:r w:rsidR="006455E5">
        <w:t>’</w:t>
      </w:r>
      <w:r w:rsidRPr="0095276B">
        <w:t>eux et les confondait en une seule nuée</w:t>
      </w:r>
      <w:r w:rsidR="006455E5">
        <w:t>.</w:t>
      </w:r>
    </w:p>
    <w:p w14:paraId="4222E28E" w14:textId="77777777" w:rsidR="006455E5" w:rsidRDefault="009D4A85" w:rsidP="002666CE">
      <w:r w:rsidRPr="0095276B">
        <w:t>Une fosse de Cardiff s</w:t>
      </w:r>
      <w:r w:rsidR="006455E5">
        <w:t>’</w:t>
      </w:r>
      <w:r w:rsidRPr="0095276B">
        <w:t>épuisait à nourrir ce flot</w:t>
      </w:r>
      <w:r w:rsidR="006455E5">
        <w:t xml:space="preserve">. </w:t>
      </w:r>
      <w:r w:rsidRPr="0095276B">
        <w:t>Le hoquet qui ternissait ce coin de ciel payait de leur travail six équipes de Gallois</w:t>
      </w:r>
      <w:r w:rsidR="006455E5">
        <w:t xml:space="preserve">. </w:t>
      </w:r>
      <w:r w:rsidRPr="0095276B">
        <w:t>Deux trains houillers des voies anglaises y trouvaient journellement leur compte</w:t>
      </w:r>
      <w:r w:rsidR="006455E5">
        <w:t xml:space="preserve">. </w:t>
      </w:r>
      <w:r w:rsidRPr="0095276B">
        <w:t>Deux ou trois bricks maraudeurs n</w:t>
      </w:r>
      <w:r w:rsidR="006455E5">
        <w:t>’</w:t>
      </w:r>
      <w:r w:rsidRPr="0095276B">
        <w:t>avaient d</w:t>
      </w:r>
      <w:r w:rsidR="006455E5">
        <w:t>’</w:t>
      </w:r>
      <w:r w:rsidRPr="0095276B">
        <w:t>autre raison d</w:t>
      </w:r>
      <w:r w:rsidR="006455E5">
        <w:t>’</w:t>
      </w:r>
      <w:r w:rsidRPr="0095276B">
        <w:t>être</w:t>
      </w:r>
      <w:r w:rsidR="006455E5">
        <w:t xml:space="preserve">, </w:t>
      </w:r>
      <w:r w:rsidRPr="0095276B">
        <w:t>dans la répartition de l</w:t>
      </w:r>
      <w:r w:rsidR="006455E5">
        <w:t>’</w:t>
      </w:r>
      <w:r w:rsidRPr="0095276B">
        <w:t>échange universel</w:t>
      </w:r>
      <w:r w:rsidR="006455E5">
        <w:t xml:space="preserve">, </w:t>
      </w:r>
      <w:r w:rsidRPr="0095276B">
        <w:t>que de transporter cette ration de houille</w:t>
      </w:r>
      <w:r w:rsidR="006455E5">
        <w:t xml:space="preserve">. </w:t>
      </w:r>
      <w:r w:rsidRPr="0095276B">
        <w:t>Ils arr</w:t>
      </w:r>
      <w:r w:rsidRPr="0095276B">
        <w:t>i</w:t>
      </w:r>
      <w:r w:rsidRPr="0095276B">
        <w:t>vaient les uns après les autres</w:t>
      </w:r>
      <w:r w:rsidR="006455E5">
        <w:t xml:space="preserve">, </w:t>
      </w:r>
      <w:r w:rsidRPr="0095276B">
        <w:t>la tête dans les épaules</w:t>
      </w:r>
      <w:r w:rsidR="006455E5">
        <w:t xml:space="preserve">, </w:t>
      </w:r>
      <w:r w:rsidRPr="0095276B">
        <w:t>l</w:t>
      </w:r>
      <w:r w:rsidR="006455E5">
        <w:t>’</w:t>
      </w:r>
      <w:r w:rsidRPr="0095276B">
        <w:t>échine ruisselante d</w:t>
      </w:r>
      <w:r w:rsidR="006455E5">
        <w:t>’</w:t>
      </w:r>
      <w:r w:rsidRPr="0095276B">
        <w:t>eau</w:t>
      </w:r>
      <w:r w:rsidR="006455E5">
        <w:t xml:space="preserve">, </w:t>
      </w:r>
      <w:r w:rsidRPr="0095276B">
        <w:t>affectant ces airs de brute que l</w:t>
      </w:r>
      <w:r w:rsidR="006455E5">
        <w:t>’</w:t>
      </w:r>
      <w:r w:rsidRPr="0095276B">
        <w:t xml:space="preserve">on </w:t>
      </w:r>
      <w:r w:rsidRPr="0095276B">
        <w:lastRenderedPageBreak/>
        <w:t>contracte à couper les gros temps par le travers</w:t>
      </w:r>
      <w:r w:rsidR="006455E5">
        <w:t xml:space="preserve">. </w:t>
      </w:r>
      <w:r w:rsidRPr="0095276B">
        <w:t>Quand l</w:t>
      </w:r>
      <w:r w:rsidR="006455E5">
        <w:t>’</w:t>
      </w:r>
      <w:r w:rsidRPr="0095276B">
        <w:t>un d</w:t>
      </w:r>
      <w:r w:rsidR="006455E5">
        <w:t>’</w:t>
      </w:r>
      <w:r w:rsidRPr="0095276B">
        <w:t>eux s</w:t>
      </w:r>
      <w:r w:rsidR="006455E5">
        <w:t>’</w:t>
      </w:r>
      <w:r w:rsidRPr="0095276B">
        <w:t>en r</w:t>
      </w:r>
      <w:r w:rsidRPr="0095276B">
        <w:t>e</w:t>
      </w:r>
      <w:r w:rsidRPr="0095276B">
        <w:t>tournait</w:t>
      </w:r>
      <w:r w:rsidR="006455E5">
        <w:t xml:space="preserve">, </w:t>
      </w:r>
      <w:r w:rsidRPr="0095276B">
        <w:t>la ligne de flottaison à l</w:t>
      </w:r>
      <w:r w:rsidR="006455E5">
        <w:t>’</w:t>
      </w:r>
      <w:r w:rsidRPr="0095276B">
        <w:t>air</w:t>
      </w:r>
      <w:r w:rsidR="006455E5">
        <w:t xml:space="preserve">, </w:t>
      </w:r>
      <w:r w:rsidRPr="0095276B">
        <w:t xml:space="preserve">dansant au sommet des vagues avec des mines de </w:t>
      </w:r>
      <w:proofErr w:type="spellStart"/>
      <w:r w:rsidRPr="0095276B">
        <w:t>gibbson</w:t>
      </w:r>
      <w:proofErr w:type="spellEnd"/>
      <w:r w:rsidRPr="0095276B">
        <w:t xml:space="preserve"> girl</w:t>
      </w:r>
      <w:r w:rsidR="006455E5">
        <w:t xml:space="preserve">, </w:t>
      </w:r>
      <w:r w:rsidRPr="0095276B">
        <w:t xml:space="preserve">il signalait au premier charbonnier que la houle de </w:t>
      </w:r>
      <w:smartTag w:uri="urn:schemas-microsoft-com:office:smarttags" w:element="PersonName">
        <w:smartTagPr>
          <w:attr w:name="ProductID" w:val="la Manche"/>
        </w:smartTagPr>
        <w:r w:rsidRPr="0095276B">
          <w:t>la Manche</w:t>
        </w:r>
      </w:smartTag>
      <w:r w:rsidRPr="0095276B">
        <w:t xml:space="preserve"> roulait à sa rencontre</w:t>
      </w:r>
      <w:r w:rsidR="006455E5">
        <w:t xml:space="preserve">, </w:t>
      </w:r>
      <w:r w:rsidRPr="0095276B">
        <w:t>que deux cents cheminées avaient faim et attendaient après lui</w:t>
      </w:r>
      <w:r w:rsidR="006455E5">
        <w:t>.</w:t>
      </w:r>
    </w:p>
    <w:p w14:paraId="52EE9E8C" w14:textId="77777777" w:rsidR="006455E5" w:rsidRDefault="009D4A85" w:rsidP="002666CE">
      <w:r w:rsidRPr="0095276B">
        <w:t>Les Simler ne connaissaient pas avec précision cet encha</w:t>
      </w:r>
      <w:r w:rsidRPr="0095276B">
        <w:t>î</w:t>
      </w:r>
      <w:r w:rsidRPr="0095276B">
        <w:t>nement de détails</w:t>
      </w:r>
      <w:r w:rsidR="006455E5">
        <w:t xml:space="preserve"> ; </w:t>
      </w:r>
      <w:r w:rsidRPr="0095276B">
        <w:t>mais le silence de la nuée noire était parlant</w:t>
      </w:r>
      <w:r w:rsidR="006455E5">
        <w:t>.</w:t>
      </w:r>
    </w:p>
    <w:p w14:paraId="25207FC1" w14:textId="77777777" w:rsidR="006455E5" w:rsidRDefault="009D4A85" w:rsidP="002666CE">
      <w:r w:rsidRPr="0095276B">
        <w:t>D</w:t>
      </w:r>
      <w:r w:rsidR="006455E5">
        <w:t>’</w:t>
      </w:r>
      <w:r w:rsidRPr="0095276B">
        <w:t>ailleurs une lame de sabre s</w:t>
      </w:r>
      <w:r w:rsidR="006455E5">
        <w:t>’</w:t>
      </w:r>
      <w:r w:rsidRPr="0095276B">
        <w:t>en venait vers eux en dér</w:t>
      </w:r>
      <w:r w:rsidRPr="0095276B">
        <w:t>i</w:t>
      </w:r>
      <w:r w:rsidRPr="0095276B">
        <w:t>vant à la surface de la vallée</w:t>
      </w:r>
      <w:r w:rsidR="006455E5">
        <w:t xml:space="preserve">, </w:t>
      </w:r>
      <w:r w:rsidRPr="0095276B">
        <w:t>et</w:t>
      </w:r>
      <w:r w:rsidR="006455E5">
        <w:t xml:space="preserve">, </w:t>
      </w:r>
      <w:r w:rsidRPr="0095276B">
        <w:t>au passage</w:t>
      </w:r>
      <w:r w:rsidR="006455E5">
        <w:t xml:space="preserve">, </w:t>
      </w:r>
      <w:r w:rsidRPr="0095276B">
        <w:t>les éclaboussa de soleil</w:t>
      </w:r>
      <w:r w:rsidR="006455E5">
        <w:t xml:space="preserve">. </w:t>
      </w:r>
      <w:r w:rsidRPr="0095276B">
        <w:t>C</w:t>
      </w:r>
      <w:r w:rsidR="006455E5">
        <w:t>’</w:t>
      </w:r>
      <w:r w:rsidRPr="0095276B">
        <w:t>était le canal</w:t>
      </w:r>
      <w:r w:rsidR="006455E5">
        <w:t xml:space="preserve">. </w:t>
      </w:r>
      <w:r w:rsidRPr="0095276B">
        <w:t>La lumière du soir y coulait</w:t>
      </w:r>
      <w:r w:rsidR="006455E5">
        <w:t xml:space="preserve">, </w:t>
      </w:r>
      <w:r w:rsidRPr="0095276B">
        <w:t>rectiligne</w:t>
      </w:r>
      <w:r w:rsidR="006455E5">
        <w:t xml:space="preserve">, </w:t>
      </w:r>
      <w:r w:rsidRPr="0095276B">
        <w:t>flot sur flot</w:t>
      </w:r>
      <w:r w:rsidR="006455E5">
        <w:t xml:space="preserve">. </w:t>
      </w:r>
      <w:r w:rsidRPr="0095276B">
        <w:t>Ils eurent le temps d</w:t>
      </w:r>
      <w:r w:rsidR="006455E5">
        <w:t>’</w:t>
      </w:r>
      <w:r w:rsidRPr="0095276B">
        <w:t>y remarquer une douzaine de petites boîtes oblongues</w:t>
      </w:r>
      <w:r w:rsidR="006455E5">
        <w:t xml:space="preserve">, </w:t>
      </w:r>
      <w:r w:rsidRPr="0095276B">
        <w:t>immobiles et bien vernies</w:t>
      </w:r>
      <w:r w:rsidR="006455E5">
        <w:t xml:space="preserve">. </w:t>
      </w:r>
      <w:r w:rsidRPr="0095276B">
        <w:t>Mais ils s</w:t>
      </w:r>
      <w:r w:rsidRPr="0095276B">
        <w:t>a</w:t>
      </w:r>
      <w:r w:rsidRPr="0095276B">
        <w:t>vaient que ces objets progressaient</w:t>
      </w:r>
      <w:r w:rsidR="006455E5">
        <w:t xml:space="preserve">, </w:t>
      </w:r>
      <w:r w:rsidRPr="0095276B">
        <w:t>ventre devant</w:t>
      </w:r>
      <w:r w:rsidR="006455E5">
        <w:t xml:space="preserve">, </w:t>
      </w:r>
      <w:r w:rsidRPr="0095276B">
        <w:t>en fripant chacun la moire laquée de l</w:t>
      </w:r>
      <w:r w:rsidR="006455E5">
        <w:t>’</w:t>
      </w:r>
      <w:r w:rsidRPr="0095276B">
        <w:t>eau</w:t>
      </w:r>
      <w:r w:rsidR="006455E5">
        <w:t xml:space="preserve">, </w:t>
      </w:r>
      <w:r w:rsidRPr="0095276B">
        <w:t>et que chacun apportait trois cents bouchées de houille</w:t>
      </w:r>
      <w:r w:rsidR="006455E5">
        <w:t xml:space="preserve">, </w:t>
      </w:r>
      <w:r w:rsidRPr="0095276B">
        <w:t>à une tonne la bouchée</w:t>
      </w:r>
      <w:r w:rsidR="006455E5">
        <w:t>.</w:t>
      </w:r>
    </w:p>
    <w:p w14:paraId="0F0E4AE8" w14:textId="77777777" w:rsidR="006455E5" w:rsidRDefault="009D4A85" w:rsidP="002666CE">
      <w:r w:rsidRPr="0095276B">
        <w:t>La voie décrivait une large courbe à mi-pente du coteau</w:t>
      </w:r>
      <w:r w:rsidR="006455E5">
        <w:t xml:space="preserve">. </w:t>
      </w:r>
      <w:r w:rsidRPr="0095276B">
        <w:t>Le train trouvait la pente roide</w:t>
      </w:r>
      <w:r w:rsidR="006455E5">
        <w:t xml:space="preserve">. </w:t>
      </w:r>
      <w:r w:rsidRPr="0095276B">
        <w:t>De sorte que la ville tournait do</w:t>
      </w:r>
      <w:r w:rsidRPr="0095276B">
        <w:t>u</w:t>
      </w:r>
      <w:r w:rsidRPr="0095276B">
        <w:t>cement sous leurs pieds</w:t>
      </w:r>
      <w:r w:rsidR="006455E5">
        <w:t>.</w:t>
      </w:r>
    </w:p>
    <w:p w14:paraId="1C483503" w14:textId="77777777" w:rsidR="006455E5" w:rsidRDefault="009D4A85" w:rsidP="002666CE">
      <w:r w:rsidRPr="0095276B">
        <w:t>La ville en pleine activité</w:t>
      </w:r>
      <w:r w:rsidR="006455E5">
        <w:t xml:space="preserve">, </w:t>
      </w:r>
      <w:r w:rsidR="006455E5">
        <w:rPr>
          <w:rFonts w:eastAsia="Georgia" w:cs="Georgia"/>
        </w:rPr>
        <w:t xml:space="preserve">– </w:t>
      </w:r>
      <w:r w:rsidRPr="0095276B">
        <w:t>et leur fabrique en plein so</w:t>
      </w:r>
      <w:r w:rsidRPr="0095276B">
        <w:t>m</w:t>
      </w:r>
      <w:r w:rsidRPr="0095276B">
        <w:t>meil</w:t>
      </w:r>
      <w:r w:rsidR="006455E5">
        <w:t xml:space="preserve">. </w:t>
      </w:r>
      <w:r w:rsidRPr="0095276B">
        <w:t>Sommeil était peu dire</w:t>
      </w:r>
      <w:r w:rsidR="006455E5">
        <w:t xml:space="preserve">. </w:t>
      </w:r>
      <w:r w:rsidRPr="0095276B">
        <w:t>Leur impression dominante était celle d</w:t>
      </w:r>
      <w:r w:rsidR="006455E5">
        <w:t>’</w:t>
      </w:r>
      <w:r w:rsidRPr="0095276B">
        <w:t>une blessure ouverte dans le flanc de la ville</w:t>
      </w:r>
      <w:r w:rsidR="006455E5">
        <w:t xml:space="preserve">. </w:t>
      </w:r>
      <w:r w:rsidRPr="0095276B">
        <w:t>Une fosse vide</w:t>
      </w:r>
      <w:r w:rsidR="006455E5">
        <w:t xml:space="preserve">, </w:t>
      </w:r>
      <w:r w:rsidRPr="0095276B">
        <w:t>et</w:t>
      </w:r>
      <w:r w:rsidR="006455E5">
        <w:t xml:space="preserve">, </w:t>
      </w:r>
      <w:r w:rsidRPr="0095276B">
        <w:t>dans ce vide</w:t>
      </w:r>
      <w:r w:rsidR="006455E5">
        <w:t xml:space="preserve">, </w:t>
      </w:r>
      <w:r w:rsidRPr="0095276B">
        <w:t>leur espérance</w:t>
      </w:r>
      <w:r w:rsidR="006455E5">
        <w:t>.</w:t>
      </w:r>
    </w:p>
    <w:p w14:paraId="748A92E0" w14:textId="77777777" w:rsidR="006455E5" w:rsidRDefault="009D4A85" w:rsidP="002666CE">
      <w:r w:rsidRPr="0095276B">
        <w:t>Ils surplombèrent leur futur quartier</w:t>
      </w:r>
      <w:r w:rsidR="006455E5">
        <w:t xml:space="preserve">. </w:t>
      </w:r>
      <w:r w:rsidRPr="0095276B">
        <w:t>La cour muette et noire</w:t>
      </w:r>
      <w:r w:rsidR="006455E5">
        <w:t xml:space="preserve">, </w:t>
      </w:r>
      <w:r w:rsidRPr="0095276B">
        <w:t>les toits avariés</w:t>
      </w:r>
      <w:r w:rsidR="006455E5">
        <w:t xml:space="preserve">, </w:t>
      </w:r>
      <w:r w:rsidRPr="0095276B">
        <w:t>les quatre bâtiments soudés les uns aux autres en quadrilatère bosselé vinrent sous eux</w:t>
      </w:r>
      <w:r w:rsidR="006455E5">
        <w:t>.</w:t>
      </w:r>
    </w:p>
    <w:p w14:paraId="1F69E2B1" w14:textId="77777777" w:rsidR="006455E5" w:rsidRDefault="009D4A85" w:rsidP="002666CE">
      <w:r w:rsidRPr="0095276B">
        <w:t>Et comme le devers de la courbe les inclinait vers la plaine</w:t>
      </w:r>
      <w:r w:rsidR="006455E5">
        <w:t xml:space="preserve">, </w:t>
      </w:r>
      <w:r w:rsidRPr="0095276B">
        <w:t xml:space="preserve">les regards des hommes crurent plonger un court </w:t>
      </w:r>
      <w:r w:rsidRPr="0095276B">
        <w:lastRenderedPageBreak/>
        <w:t>instant dans l</w:t>
      </w:r>
      <w:r w:rsidR="006455E5">
        <w:t>’</w:t>
      </w:r>
      <w:r w:rsidRPr="0095276B">
        <w:t>âme inclinée de la cheminée</w:t>
      </w:r>
      <w:r w:rsidR="006455E5">
        <w:t xml:space="preserve">. </w:t>
      </w:r>
      <w:r w:rsidRPr="0095276B">
        <w:t>Elle entre-bâilla au-dessous d</w:t>
      </w:r>
      <w:r w:rsidR="006455E5">
        <w:t>’</w:t>
      </w:r>
      <w:r w:rsidRPr="0095276B">
        <w:t>eux son puits humide</w:t>
      </w:r>
      <w:r w:rsidR="006455E5">
        <w:t xml:space="preserve">, </w:t>
      </w:r>
      <w:r w:rsidRPr="0095276B">
        <w:t>souillé</w:t>
      </w:r>
      <w:r w:rsidR="006455E5">
        <w:t xml:space="preserve">, </w:t>
      </w:r>
      <w:r w:rsidRPr="0095276B">
        <w:t>humble</w:t>
      </w:r>
      <w:r w:rsidR="006455E5">
        <w:t xml:space="preserve">, </w:t>
      </w:r>
      <w:r w:rsidRPr="0095276B">
        <w:t>égueulé sur un côté par un coup de foudre</w:t>
      </w:r>
      <w:r w:rsidR="006455E5">
        <w:t xml:space="preserve">. </w:t>
      </w:r>
      <w:r w:rsidRPr="0095276B">
        <w:t>L</w:t>
      </w:r>
      <w:r w:rsidR="006455E5">
        <w:t>’</w:t>
      </w:r>
      <w:r w:rsidRPr="0095276B">
        <w:t>inclinaison du wagon faisait qu</w:t>
      </w:r>
      <w:r w:rsidR="006455E5">
        <w:t>’</w:t>
      </w:r>
      <w:r w:rsidRPr="0095276B">
        <w:t>elle avait l</w:t>
      </w:r>
      <w:r w:rsidR="006455E5">
        <w:t>’</w:t>
      </w:r>
      <w:r w:rsidRPr="0095276B">
        <w:t>air de s</w:t>
      </w:r>
      <w:r w:rsidR="006455E5">
        <w:t>’</w:t>
      </w:r>
      <w:r w:rsidRPr="0095276B">
        <w:t>effondrer</w:t>
      </w:r>
      <w:r w:rsidR="006455E5">
        <w:t xml:space="preserve">. </w:t>
      </w:r>
      <w:r w:rsidRPr="0095276B">
        <w:t>Elle s</w:t>
      </w:r>
      <w:r w:rsidR="006455E5">
        <w:t>’</w:t>
      </w:r>
      <w:r w:rsidRPr="0095276B">
        <w:t>éloigna sans se redresser</w:t>
      </w:r>
      <w:r w:rsidR="006455E5">
        <w:t xml:space="preserve">. </w:t>
      </w:r>
      <w:r w:rsidRPr="0095276B">
        <w:t>Un flot de fumée venu de la locomotive l</w:t>
      </w:r>
      <w:r w:rsidR="006455E5">
        <w:t>’</w:t>
      </w:r>
      <w:r w:rsidRPr="0095276B">
        <w:t>enveloppa</w:t>
      </w:r>
      <w:r w:rsidR="006455E5">
        <w:t xml:space="preserve">. </w:t>
      </w:r>
      <w:r w:rsidRPr="0095276B">
        <w:t>Elle disparut</w:t>
      </w:r>
      <w:r w:rsidR="006455E5">
        <w:t xml:space="preserve">. </w:t>
      </w:r>
      <w:r w:rsidRPr="0095276B">
        <w:t>Un coin de b</w:t>
      </w:r>
      <w:r w:rsidRPr="0095276B">
        <w:t>â</w:t>
      </w:r>
      <w:r w:rsidRPr="0095276B">
        <w:t>timent persista</w:t>
      </w:r>
      <w:r w:rsidR="006455E5">
        <w:t xml:space="preserve">. </w:t>
      </w:r>
      <w:r w:rsidRPr="0095276B">
        <w:t>Un éclat de vitre eut le temps de tailler un reflet de soleil en pointe</w:t>
      </w:r>
      <w:r w:rsidR="006455E5">
        <w:t xml:space="preserve">, </w:t>
      </w:r>
      <w:r w:rsidRPr="0095276B">
        <w:t>et fut submergé</w:t>
      </w:r>
      <w:r w:rsidR="006455E5">
        <w:t xml:space="preserve">. </w:t>
      </w:r>
      <w:r w:rsidRPr="0095276B">
        <w:t>La grille reparut et s</w:t>
      </w:r>
      <w:r w:rsidR="006455E5">
        <w:t>’</w:t>
      </w:r>
      <w:r w:rsidRPr="0095276B">
        <w:t>év</w:t>
      </w:r>
      <w:r w:rsidRPr="0095276B">
        <w:t>a</w:t>
      </w:r>
      <w:r w:rsidRPr="0095276B">
        <w:t>nouit</w:t>
      </w:r>
      <w:r w:rsidR="006455E5">
        <w:t xml:space="preserve">, </w:t>
      </w:r>
      <w:r w:rsidRPr="0095276B">
        <w:t>comme un souvenir</w:t>
      </w:r>
      <w:r w:rsidR="006455E5">
        <w:t>.</w:t>
      </w:r>
    </w:p>
    <w:p w14:paraId="3E7286C1" w14:textId="77777777" w:rsidR="006455E5" w:rsidRDefault="009D4A85" w:rsidP="002666CE">
      <w:r w:rsidRPr="0095276B">
        <w:t>Et quand la fumée se dissipa</w:t>
      </w:r>
      <w:r w:rsidR="006455E5">
        <w:t xml:space="preserve">, </w:t>
      </w:r>
      <w:r w:rsidRPr="0095276B">
        <w:t>qu</w:t>
      </w:r>
      <w:r w:rsidR="006455E5">
        <w:t>’</w:t>
      </w:r>
      <w:r w:rsidRPr="0095276B">
        <w:t>ils cherchèrent des yeux l</w:t>
      </w:r>
      <w:r w:rsidR="006455E5">
        <w:t>’</w:t>
      </w:r>
      <w:r w:rsidRPr="0095276B">
        <w:t>espace le plus cher à leur cœur</w:t>
      </w:r>
      <w:r w:rsidR="006455E5">
        <w:t xml:space="preserve">, </w:t>
      </w:r>
      <w:r w:rsidRPr="0095276B">
        <w:t xml:space="preserve">la filature </w:t>
      </w:r>
      <w:proofErr w:type="spellStart"/>
      <w:r w:rsidRPr="0095276B">
        <w:t>Lefombère</w:t>
      </w:r>
      <w:proofErr w:type="spellEnd"/>
      <w:r w:rsidRPr="0095276B">
        <w:t xml:space="preserve"> masquait tout ce quartier de la ville avec ses alignements impeccables</w:t>
      </w:r>
      <w:r w:rsidR="006455E5">
        <w:t>.</w:t>
      </w:r>
    </w:p>
    <w:p w14:paraId="39E2BB6B" w14:textId="77777777" w:rsidR="006455E5" w:rsidRDefault="009D4A85" w:rsidP="002666CE">
      <w:r w:rsidRPr="0095276B">
        <w:t>Un train de marchandises se jeta entre les Simler et la va</w:t>
      </w:r>
      <w:r w:rsidRPr="0095276B">
        <w:t>l</w:t>
      </w:r>
      <w:r w:rsidRPr="0095276B">
        <w:t>lée</w:t>
      </w:r>
      <w:r w:rsidR="006455E5">
        <w:t xml:space="preserve">. </w:t>
      </w:r>
      <w:r w:rsidRPr="0095276B">
        <w:t>Ses wagons hachèrent leur spectacle</w:t>
      </w:r>
      <w:r w:rsidR="006455E5">
        <w:t xml:space="preserve">. </w:t>
      </w:r>
      <w:r w:rsidRPr="0095276B">
        <w:t>Les éclaircies étaient séparées par des traits de nuit et de fracas</w:t>
      </w:r>
      <w:r w:rsidR="006455E5">
        <w:t xml:space="preserve">, </w:t>
      </w:r>
      <w:r w:rsidRPr="0095276B">
        <w:t>à la manière d</w:t>
      </w:r>
      <w:r w:rsidR="006455E5">
        <w:t>’</w:t>
      </w:r>
      <w:r w:rsidRPr="0095276B">
        <w:t>une télégraphie pour géants ivres</w:t>
      </w:r>
      <w:r w:rsidR="006455E5">
        <w:t xml:space="preserve"> ; </w:t>
      </w:r>
      <w:r w:rsidRPr="0095276B">
        <w:t>une quinzaine de wagons bas</w:t>
      </w:r>
      <w:r w:rsidR="006455E5">
        <w:t xml:space="preserve">, </w:t>
      </w:r>
      <w:r w:rsidRPr="0095276B">
        <w:t>chargés de houille</w:t>
      </w:r>
      <w:r w:rsidR="006455E5">
        <w:t xml:space="preserve">, </w:t>
      </w:r>
      <w:r w:rsidRPr="0095276B">
        <w:t>se contentèrent</w:t>
      </w:r>
      <w:r w:rsidR="006455E5">
        <w:t xml:space="preserve">, </w:t>
      </w:r>
      <w:r w:rsidRPr="0095276B">
        <w:t>un temps</w:t>
      </w:r>
      <w:r w:rsidR="006455E5">
        <w:t xml:space="preserve">, </w:t>
      </w:r>
      <w:r w:rsidRPr="0095276B">
        <w:t>de menacer les bords de la vallée avec le moutonnement de leur dos</w:t>
      </w:r>
      <w:r w:rsidR="006455E5">
        <w:t xml:space="preserve"> ; </w:t>
      </w:r>
      <w:r w:rsidRPr="0095276B">
        <w:t>puis une rame de wagons hauts traversa de nouveau le jour</w:t>
      </w:r>
      <w:r w:rsidR="006455E5">
        <w:t xml:space="preserve">, </w:t>
      </w:r>
      <w:r w:rsidRPr="0095276B">
        <w:t>et le train se sauva en brinqueballant le long de la pente</w:t>
      </w:r>
      <w:r w:rsidR="006455E5">
        <w:t xml:space="preserve">, </w:t>
      </w:r>
      <w:r w:rsidRPr="0095276B">
        <w:t>avec son tonnerre</w:t>
      </w:r>
      <w:r w:rsidR="006455E5">
        <w:t xml:space="preserve">, </w:t>
      </w:r>
      <w:r w:rsidRPr="0095276B">
        <w:t>ses ombres</w:t>
      </w:r>
      <w:r w:rsidR="006455E5">
        <w:t xml:space="preserve">, </w:t>
      </w:r>
      <w:r w:rsidRPr="0095276B">
        <w:t>et ses deux roues d</w:t>
      </w:r>
      <w:r w:rsidR="006455E5">
        <w:t>’</w:t>
      </w:r>
      <w:r w:rsidRPr="0095276B">
        <w:t>arrière qui ramassaient le vent</w:t>
      </w:r>
      <w:r w:rsidR="006455E5">
        <w:t>.</w:t>
      </w:r>
    </w:p>
    <w:p w14:paraId="1A6E42FB" w14:textId="77777777" w:rsidR="006455E5" w:rsidRDefault="006455E5" w:rsidP="002666CE">
      <w:r>
        <w:t>« </w:t>
      </w:r>
      <w:r w:rsidR="009D4A85" w:rsidRPr="0095276B">
        <w:t>Ce sera bien le diable s</w:t>
      </w:r>
      <w:r>
        <w:t>’</w:t>
      </w:r>
      <w:r w:rsidR="009D4A85" w:rsidRPr="0095276B">
        <w:t>il n</w:t>
      </w:r>
      <w:r>
        <w:t>’</w:t>
      </w:r>
      <w:r w:rsidR="009D4A85" w:rsidRPr="0095276B">
        <w:t>y a pas</w:t>
      </w:r>
      <w:r>
        <w:t xml:space="preserve">, </w:t>
      </w:r>
      <w:r w:rsidR="009D4A85" w:rsidRPr="0095276B">
        <w:t>l</w:t>
      </w:r>
      <w:r>
        <w:t>’</w:t>
      </w:r>
      <w:r w:rsidR="009D4A85" w:rsidRPr="0095276B">
        <w:t>hiver prochain</w:t>
      </w:r>
      <w:r>
        <w:t xml:space="preserve">, </w:t>
      </w:r>
      <w:r w:rsidR="009D4A85" w:rsidRPr="0095276B">
        <w:t>un de ces wagons</w:t>
      </w:r>
      <w:r>
        <w:t xml:space="preserve">, </w:t>
      </w:r>
      <w:r w:rsidR="009D4A85" w:rsidRPr="0095276B">
        <w:t>au nom de Simler</w:t>
      </w:r>
      <w:r>
        <w:t xml:space="preserve">, </w:t>
      </w:r>
      <w:r w:rsidR="009D4A85" w:rsidRPr="0095276B">
        <w:t>rendu en gare</w:t>
      </w:r>
      <w:r>
        <w:t xml:space="preserve"> », </w:t>
      </w:r>
      <w:r w:rsidR="009D4A85" w:rsidRPr="0095276B">
        <w:t>murmura le gros homme comme pour excuser le soupir rauque qu</w:t>
      </w:r>
      <w:r>
        <w:t>’</w:t>
      </w:r>
      <w:r w:rsidR="009D4A85" w:rsidRPr="0095276B">
        <w:t>il avait poussé en voyant disparaître sur Vendeuvre des chargements destinés à d</w:t>
      </w:r>
      <w:r>
        <w:t>’</w:t>
      </w:r>
      <w:r w:rsidR="009D4A85" w:rsidRPr="0095276B">
        <w:t>autres</w:t>
      </w:r>
      <w:r>
        <w:t>.</w:t>
      </w:r>
    </w:p>
    <w:p w14:paraId="5C61E6FE" w14:textId="77777777" w:rsidR="006455E5" w:rsidRDefault="009D4A85" w:rsidP="009D4A85">
      <w:r w:rsidRPr="0095276B">
        <w:t>Joseph s</w:t>
      </w:r>
      <w:r w:rsidR="006455E5">
        <w:t>’</w:t>
      </w:r>
      <w:r w:rsidRPr="0095276B">
        <w:t>efforçait de regarder l</w:t>
      </w:r>
      <w:r w:rsidR="006455E5">
        <w:t>’</w:t>
      </w:r>
      <w:r w:rsidRPr="0095276B">
        <w:t>avenir</w:t>
      </w:r>
      <w:r w:rsidR="006455E5">
        <w:t xml:space="preserve">. </w:t>
      </w:r>
      <w:r w:rsidRPr="0095276B">
        <w:t>Guillaume ouvrait fixement les yeux sur le présent</w:t>
      </w:r>
      <w:r w:rsidR="006455E5">
        <w:t xml:space="preserve">. </w:t>
      </w:r>
      <w:r w:rsidRPr="0095276B">
        <w:t>Il ne pouvait s</w:t>
      </w:r>
      <w:r w:rsidR="006455E5">
        <w:t>’</w:t>
      </w:r>
      <w:r w:rsidRPr="0095276B">
        <w:t xml:space="preserve">empêcher de penser à la fabrique de </w:t>
      </w:r>
      <w:proofErr w:type="spellStart"/>
      <w:r w:rsidRPr="0095276B">
        <w:t>Buschendorf</w:t>
      </w:r>
      <w:proofErr w:type="spellEnd"/>
      <w:r w:rsidR="006455E5">
        <w:t xml:space="preserve">, </w:t>
      </w:r>
      <w:r w:rsidRPr="0095276B">
        <w:t>aussi muette aujourd</w:t>
      </w:r>
      <w:r w:rsidR="006455E5">
        <w:t>’</w:t>
      </w:r>
      <w:r w:rsidRPr="0095276B">
        <w:t>hui que celle qui venait de disparaître sous leurs pieds</w:t>
      </w:r>
      <w:r w:rsidR="006455E5">
        <w:t>.</w:t>
      </w:r>
    </w:p>
    <w:p w14:paraId="76F76B2F" w14:textId="77777777" w:rsidR="006455E5" w:rsidRDefault="006455E5" w:rsidP="002666CE">
      <w:r>
        <w:lastRenderedPageBreak/>
        <w:t>…</w:t>
      </w:r>
    </w:p>
    <w:p w14:paraId="51800055" w14:textId="77777777" w:rsidR="006455E5" w:rsidRDefault="009D4A85" w:rsidP="002666CE">
      <w:r w:rsidRPr="0095276B">
        <w:t>Un escadron de hulans campait dans le bâtiment principal</w:t>
      </w:r>
      <w:r w:rsidR="006455E5">
        <w:t xml:space="preserve">. </w:t>
      </w:r>
      <w:r w:rsidRPr="0095276B">
        <w:t>C</w:t>
      </w:r>
      <w:r w:rsidR="006455E5">
        <w:t>’</w:t>
      </w:r>
      <w:r w:rsidRPr="0095276B">
        <w:t>était</w:t>
      </w:r>
      <w:r w:rsidR="006455E5">
        <w:t xml:space="preserve">, </w:t>
      </w:r>
      <w:r w:rsidRPr="0095276B">
        <w:t>sous les arbres</w:t>
      </w:r>
      <w:r w:rsidR="006455E5">
        <w:t xml:space="preserve">, </w:t>
      </w:r>
      <w:r w:rsidRPr="0095276B">
        <w:t>une petite construction allongée</w:t>
      </w:r>
      <w:r w:rsidR="006455E5">
        <w:t xml:space="preserve">, </w:t>
      </w:r>
      <w:r w:rsidRPr="0095276B">
        <w:t>sans étage</w:t>
      </w:r>
      <w:r w:rsidR="006455E5">
        <w:t xml:space="preserve">, </w:t>
      </w:r>
      <w:r w:rsidRPr="0095276B">
        <w:t>où se trouvaient les métiers à main</w:t>
      </w:r>
      <w:r w:rsidR="006455E5">
        <w:t xml:space="preserve">. </w:t>
      </w:r>
      <w:r w:rsidRPr="0095276B">
        <w:t>Elle leur paraissait</w:t>
      </w:r>
      <w:r w:rsidR="006455E5">
        <w:t xml:space="preserve">, </w:t>
      </w:r>
      <w:r w:rsidRPr="0095276B">
        <w:t>à tous deux</w:t>
      </w:r>
      <w:r w:rsidR="006455E5">
        <w:t xml:space="preserve">, </w:t>
      </w:r>
      <w:r w:rsidRPr="0095276B">
        <w:t>dix ans plus tôt</w:t>
      </w:r>
      <w:r w:rsidR="006455E5">
        <w:t xml:space="preserve">, </w:t>
      </w:r>
      <w:r w:rsidRPr="0095276B">
        <w:t>une immensité que les mesures h</w:t>
      </w:r>
      <w:r w:rsidRPr="0095276B">
        <w:t>u</w:t>
      </w:r>
      <w:r w:rsidRPr="0095276B">
        <w:t>maines n</w:t>
      </w:r>
      <w:r w:rsidR="006455E5">
        <w:t>’</w:t>
      </w:r>
      <w:r w:rsidRPr="0095276B">
        <w:t>auraient pu évaluer</w:t>
      </w:r>
      <w:r w:rsidR="006455E5">
        <w:t>.</w:t>
      </w:r>
    </w:p>
    <w:p w14:paraId="3FF26317" w14:textId="77777777" w:rsidR="006455E5" w:rsidRDefault="009D4A85" w:rsidP="002666CE">
      <w:r w:rsidRPr="0095276B">
        <w:t>Le père tournait dans sa chambre</w:t>
      </w:r>
      <w:r w:rsidR="006455E5">
        <w:t xml:space="preserve">, </w:t>
      </w:r>
      <w:r w:rsidRPr="0095276B">
        <w:t>les poings au fond des poches</w:t>
      </w:r>
      <w:r w:rsidR="006455E5">
        <w:t xml:space="preserve">, </w:t>
      </w:r>
      <w:r w:rsidRPr="0095276B">
        <w:t>le front bas</w:t>
      </w:r>
      <w:r w:rsidR="006455E5">
        <w:t xml:space="preserve">, </w:t>
      </w:r>
      <w:r w:rsidRPr="0095276B">
        <w:t>la bouche pleine de blasphèmes</w:t>
      </w:r>
      <w:r w:rsidR="006455E5">
        <w:t xml:space="preserve">, </w:t>
      </w:r>
      <w:r w:rsidRPr="0095276B">
        <w:t>et l</w:t>
      </w:r>
      <w:r w:rsidR="006455E5">
        <w:t>’</w:t>
      </w:r>
      <w:r w:rsidRPr="0095276B">
        <w:t>ap</w:t>
      </w:r>
      <w:r w:rsidRPr="0095276B">
        <w:t>o</w:t>
      </w:r>
      <w:r w:rsidRPr="0095276B">
        <w:t>plexie roulée en boule autour de son cou</w:t>
      </w:r>
      <w:r w:rsidR="006455E5">
        <w:t xml:space="preserve">. </w:t>
      </w:r>
      <w:r w:rsidRPr="0095276B">
        <w:t>Il ne décolérait pas depuis que les Prussiens avaient envahi la petite ville</w:t>
      </w:r>
      <w:r w:rsidR="006455E5">
        <w:t>.</w:t>
      </w:r>
    </w:p>
    <w:p w14:paraId="60050E77" w14:textId="77777777" w:rsidR="006455E5" w:rsidRDefault="009D4A85" w:rsidP="002666CE">
      <w:r w:rsidRPr="0095276B">
        <w:t>À la première nouvelle de Wissembourg</w:t>
      </w:r>
      <w:r w:rsidR="006455E5">
        <w:t xml:space="preserve">, </w:t>
      </w:r>
      <w:r w:rsidRPr="0095276B">
        <w:t>il avait arrêté ses métiers</w:t>
      </w:r>
      <w:r w:rsidR="006455E5">
        <w:t xml:space="preserve">, </w:t>
      </w:r>
      <w:r w:rsidRPr="0095276B">
        <w:t>mis ses ouvriers dehors</w:t>
      </w:r>
      <w:r w:rsidR="006455E5">
        <w:t xml:space="preserve">, </w:t>
      </w:r>
      <w:r w:rsidRPr="0095276B">
        <w:t>fermé sa porte</w:t>
      </w:r>
      <w:r w:rsidR="006455E5">
        <w:t xml:space="preserve">. </w:t>
      </w:r>
      <w:r w:rsidRPr="0095276B">
        <w:t>Les casques à pointe</w:t>
      </w:r>
      <w:r w:rsidR="006455E5">
        <w:t xml:space="preserve">, </w:t>
      </w:r>
      <w:r w:rsidRPr="0095276B">
        <w:t>en quête d</w:t>
      </w:r>
      <w:r w:rsidR="006455E5">
        <w:t>’</w:t>
      </w:r>
      <w:r w:rsidRPr="0095276B">
        <w:t>un cantonnement</w:t>
      </w:r>
      <w:r w:rsidR="006455E5">
        <w:t xml:space="preserve">, </w:t>
      </w:r>
      <w:r w:rsidRPr="0095276B">
        <w:t>avaient fait sauter les se</w:t>
      </w:r>
      <w:r w:rsidRPr="0095276B">
        <w:t>r</w:t>
      </w:r>
      <w:r w:rsidRPr="0095276B">
        <w:t>rures</w:t>
      </w:r>
      <w:r w:rsidR="006455E5">
        <w:t xml:space="preserve">. </w:t>
      </w:r>
      <w:r w:rsidRPr="0095276B">
        <w:t>Les ruades des chevaux ébranlaient les murs du hangar aux laines</w:t>
      </w:r>
      <w:r w:rsidR="006455E5">
        <w:t xml:space="preserve">. </w:t>
      </w:r>
      <w:r w:rsidRPr="0095276B">
        <w:t>On entendait parfois le coup sourd d</w:t>
      </w:r>
      <w:r w:rsidR="006455E5">
        <w:t>’</w:t>
      </w:r>
      <w:r w:rsidRPr="0095276B">
        <w:t>un métier manœuvré par quelque tisserand saxon</w:t>
      </w:r>
      <w:r w:rsidR="006455E5">
        <w:t xml:space="preserve">, </w:t>
      </w:r>
      <w:r w:rsidRPr="0095276B">
        <w:t>puis de gros éclats de rire</w:t>
      </w:r>
      <w:r w:rsidR="006455E5">
        <w:t xml:space="preserve">, </w:t>
      </w:r>
      <w:r w:rsidRPr="0095276B">
        <w:t>et une navette volait à travers un carreau pour rebondir sur le pavé de la cour</w:t>
      </w:r>
      <w:r w:rsidR="006455E5">
        <w:t>.</w:t>
      </w:r>
    </w:p>
    <w:p w14:paraId="165D1F9E" w14:textId="77777777" w:rsidR="006455E5" w:rsidRDefault="009D4A85" w:rsidP="002666CE">
      <w:r w:rsidRPr="0095276B">
        <w:t>Simler ne descendait plus de sa chambre</w:t>
      </w:r>
      <w:r w:rsidR="006455E5">
        <w:t xml:space="preserve">. </w:t>
      </w:r>
      <w:r w:rsidRPr="0095276B">
        <w:t>Son talon tapait tout le jour sur le parquet ciré</w:t>
      </w:r>
      <w:r w:rsidR="006455E5">
        <w:t xml:space="preserve">. </w:t>
      </w:r>
      <w:r w:rsidRPr="0095276B">
        <w:t>Il finissait par y creuser une sorte de sentier circulaire</w:t>
      </w:r>
      <w:r w:rsidR="006455E5">
        <w:t xml:space="preserve">. </w:t>
      </w:r>
      <w:r w:rsidRPr="0095276B">
        <w:t>Par moments le bruit s</w:t>
      </w:r>
      <w:r w:rsidR="006455E5">
        <w:t>’</w:t>
      </w:r>
      <w:r w:rsidRPr="0095276B">
        <w:t>arrêtait</w:t>
      </w:r>
      <w:r w:rsidR="006455E5">
        <w:t xml:space="preserve">. </w:t>
      </w:r>
      <w:r w:rsidRPr="0095276B">
        <w:t>Une chaise craquait</w:t>
      </w:r>
      <w:r w:rsidR="006455E5">
        <w:t>.</w:t>
      </w:r>
    </w:p>
    <w:p w14:paraId="4DED76D0" w14:textId="77777777" w:rsidR="006455E5" w:rsidRDefault="009D4A85" w:rsidP="002666CE">
      <w:r w:rsidRPr="0095276B">
        <w:t>La mère apportait au fabricant sa nourriture</w:t>
      </w:r>
      <w:r w:rsidR="006455E5">
        <w:t xml:space="preserve">, </w:t>
      </w:r>
      <w:r w:rsidRPr="0095276B">
        <w:t>qu</w:t>
      </w:r>
      <w:r w:rsidR="006455E5">
        <w:t>’</w:t>
      </w:r>
      <w:r w:rsidRPr="0095276B">
        <w:t>il avalait en jurant</w:t>
      </w:r>
      <w:r w:rsidR="006455E5">
        <w:t xml:space="preserve">. </w:t>
      </w:r>
      <w:r w:rsidRPr="0095276B">
        <w:t>Elle restait assise</w:t>
      </w:r>
      <w:r w:rsidR="006455E5">
        <w:t xml:space="preserve">, </w:t>
      </w:r>
      <w:r w:rsidRPr="0095276B">
        <w:t>de longues heures</w:t>
      </w:r>
      <w:r w:rsidR="006455E5">
        <w:t xml:space="preserve">, </w:t>
      </w:r>
      <w:r w:rsidRPr="0095276B">
        <w:t>devant son m</w:t>
      </w:r>
      <w:r w:rsidRPr="0095276B">
        <w:t>é</w:t>
      </w:r>
      <w:r w:rsidRPr="0095276B">
        <w:t>tier à dentelles</w:t>
      </w:r>
      <w:r w:rsidR="006455E5">
        <w:t xml:space="preserve">, </w:t>
      </w:r>
      <w:r w:rsidRPr="0095276B">
        <w:t>et n</w:t>
      </w:r>
      <w:r w:rsidR="006455E5">
        <w:t>’</w:t>
      </w:r>
      <w:r w:rsidRPr="0095276B">
        <w:t>osait élever la voix</w:t>
      </w:r>
      <w:r w:rsidR="006455E5">
        <w:t>.</w:t>
      </w:r>
    </w:p>
    <w:p w14:paraId="0E25440C" w14:textId="77777777" w:rsidR="006455E5" w:rsidRDefault="009D4A85" w:rsidP="002666CE">
      <w:proofErr w:type="spellStart"/>
      <w:r w:rsidRPr="0095276B">
        <w:t>Buschendorf</w:t>
      </w:r>
      <w:proofErr w:type="spellEnd"/>
      <w:r w:rsidRPr="0095276B">
        <w:t xml:space="preserve"> avait été si rapidement investi par les avant-gardes de cavalerie allemande</w:t>
      </w:r>
      <w:r w:rsidR="006455E5">
        <w:t xml:space="preserve">, </w:t>
      </w:r>
      <w:r w:rsidRPr="0095276B">
        <w:t>que les deux fils s</w:t>
      </w:r>
      <w:r w:rsidR="006455E5">
        <w:t>’</w:t>
      </w:r>
      <w:r w:rsidRPr="0095276B">
        <w:t>étaient trouvés pris</w:t>
      </w:r>
      <w:r w:rsidR="006455E5">
        <w:t xml:space="preserve">, </w:t>
      </w:r>
      <w:r w:rsidRPr="0095276B">
        <w:t>avant de pouvoir rejoindre</w:t>
      </w:r>
      <w:r w:rsidR="006455E5">
        <w:t xml:space="preserve">. </w:t>
      </w:r>
      <w:r w:rsidRPr="0095276B">
        <w:t>Nul n</w:t>
      </w:r>
      <w:r w:rsidR="006455E5">
        <w:t>’</w:t>
      </w:r>
      <w:r w:rsidRPr="0095276B">
        <w:t>aurait su dire si le père n</w:t>
      </w:r>
      <w:r w:rsidR="006455E5">
        <w:t>’</w:t>
      </w:r>
      <w:r w:rsidRPr="0095276B">
        <w:t>en ressentait pas</w:t>
      </w:r>
      <w:r w:rsidR="006455E5">
        <w:t xml:space="preserve">, </w:t>
      </w:r>
      <w:r w:rsidRPr="0095276B">
        <w:t>au fond de son humiliation et de sa colère</w:t>
      </w:r>
      <w:r w:rsidR="006455E5">
        <w:t xml:space="preserve">, </w:t>
      </w:r>
      <w:r w:rsidRPr="0095276B">
        <w:t>une sorte de soulagement</w:t>
      </w:r>
      <w:r w:rsidR="006455E5">
        <w:t xml:space="preserve">. </w:t>
      </w:r>
      <w:r w:rsidRPr="0095276B">
        <w:t>En ce cas</w:t>
      </w:r>
      <w:r w:rsidR="006455E5">
        <w:t xml:space="preserve">, </w:t>
      </w:r>
      <w:r w:rsidRPr="0095276B">
        <w:t xml:space="preserve">les chaises </w:t>
      </w:r>
      <w:r w:rsidRPr="0095276B">
        <w:lastRenderedPageBreak/>
        <w:t>brisées auraient pu seules témoigner des remords que ce sentiment lui inspirait</w:t>
      </w:r>
      <w:r w:rsidR="006455E5">
        <w:t>.</w:t>
      </w:r>
    </w:p>
    <w:p w14:paraId="72B2B40A" w14:textId="77777777" w:rsidR="006455E5" w:rsidRDefault="009D4A85" w:rsidP="002666CE">
      <w:r w:rsidRPr="0095276B">
        <w:t>Guillaume et Joseph crevaient d</w:t>
      </w:r>
      <w:r w:rsidR="006455E5">
        <w:t>’</w:t>
      </w:r>
      <w:r w:rsidRPr="0095276B">
        <w:t>impuissance</w:t>
      </w:r>
      <w:r w:rsidR="006455E5">
        <w:t xml:space="preserve">. </w:t>
      </w:r>
      <w:r w:rsidRPr="0095276B">
        <w:t>Ils faisaient les cent pas</w:t>
      </w:r>
      <w:r w:rsidR="006455E5">
        <w:t xml:space="preserve">, </w:t>
      </w:r>
      <w:r w:rsidRPr="0095276B">
        <w:t>sur l</w:t>
      </w:r>
      <w:r w:rsidR="006455E5">
        <w:t>’</w:t>
      </w:r>
      <w:r w:rsidRPr="0095276B">
        <w:t>herbe</w:t>
      </w:r>
      <w:r w:rsidR="006455E5">
        <w:t xml:space="preserve">, </w:t>
      </w:r>
      <w:r w:rsidRPr="0095276B">
        <w:t>le long des bâtiments</w:t>
      </w:r>
      <w:r w:rsidR="006455E5">
        <w:t xml:space="preserve">. </w:t>
      </w:r>
      <w:r w:rsidRPr="0095276B">
        <w:t>À la vue d</w:t>
      </w:r>
      <w:r w:rsidR="006455E5">
        <w:t>’</w:t>
      </w:r>
      <w:r w:rsidRPr="0095276B">
        <w:t>une pèlerine grise</w:t>
      </w:r>
      <w:r w:rsidR="006455E5">
        <w:t xml:space="preserve">, </w:t>
      </w:r>
      <w:r w:rsidRPr="0095276B">
        <w:t>ils remontaient s</w:t>
      </w:r>
      <w:r w:rsidR="006455E5">
        <w:t>’</w:t>
      </w:r>
      <w:r w:rsidRPr="0095276B">
        <w:t>enfermer dans leur chambre</w:t>
      </w:r>
      <w:r w:rsidR="006455E5">
        <w:t xml:space="preserve">, </w:t>
      </w:r>
      <w:r w:rsidRPr="0095276B">
        <w:t>et dévoraient les journaux allemands que les vainqueurs n</w:t>
      </w:r>
      <w:r w:rsidR="006455E5">
        <w:t>’</w:t>
      </w:r>
      <w:r w:rsidRPr="0095276B">
        <w:t>o</w:t>
      </w:r>
      <w:r w:rsidRPr="0095276B">
        <w:t>u</w:t>
      </w:r>
      <w:r w:rsidRPr="0095276B">
        <w:t>bliaient pas de laisser traîner sur les chaises</w:t>
      </w:r>
      <w:r w:rsidR="006455E5">
        <w:t>.</w:t>
      </w:r>
    </w:p>
    <w:p w14:paraId="5C11A202" w14:textId="77777777" w:rsidR="006455E5" w:rsidRDefault="009D4A85" w:rsidP="002666CE">
      <w:r w:rsidRPr="0095276B">
        <w:t>La campagne leur était interdite</w:t>
      </w:r>
      <w:r w:rsidR="006455E5">
        <w:t xml:space="preserve">. </w:t>
      </w:r>
      <w:r w:rsidRPr="0095276B">
        <w:t>Des sentinelles bâillaient sous les portes des vieux murs</w:t>
      </w:r>
      <w:r w:rsidR="006455E5">
        <w:t xml:space="preserve">. </w:t>
      </w:r>
      <w:r w:rsidRPr="0095276B">
        <w:t>Ordre de se présenter</w:t>
      </w:r>
      <w:r w:rsidR="006455E5">
        <w:t xml:space="preserve">, </w:t>
      </w:r>
      <w:r w:rsidRPr="0095276B">
        <w:t>tous les soirs</w:t>
      </w:r>
      <w:r w:rsidR="006455E5">
        <w:t xml:space="preserve">, </w:t>
      </w:r>
      <w:r w:rsidRPr="0095276B">
        <w:t>à cinq heures</w:t>
      </w:r>
      <w:r w:rsidR="006455E5">
        <w:t xml:space="preserve">, </w:t>
      </w:r>
      <w:r w:rsidRPr="0095276B">
        <w:t>au poste de l</w:t>
      </w:r>
      <w:r w:rsidR="006455E5">
        <w:t>’</w:t>
      </w:r>
      <w:r w:rsidRPr="0095276B">
        <w:t>Hôtel de Ville</w:t>
      </w:r>
      <w:r w:rsidR="006455E5">
        <w:t xml:space="preserve">. </w:t>
      </w:r>
      <w:r w:rsidRPr="0095276B">
        <w:t>Là</w:t>
      </w:r>
      <w:r w:rsidR="006455E5">
        <w:t xml:space="preserve">, </w:t>
      </w:r>
      <w:r w:rsidRPr="0095276B">
        <w:t>un vieux capitaine de la Landwehr</w:t>
      </w:r>
      <w:r w:rsidR="006455E5">
        <w:t xml:space="preserve">, </w:t>
      </w:r>
      <w:r w:rsidRPr="0095276B">
        <w:t>qui avait fini par les reconnaître au seul bruit de leurs pas sur la chaussée</w:t>
      </w:r>
      <w:r w:rsidR="006455E5">
        <w:t xml:space="preserve">, </w:t>
      </w:r>
      <w:r w:rsidRPr="0095276B">
        <w:t>se donnait l</w:t>
      </w:r>
      <w:r w:rsidR="006455E5">
        <w:t>’</w:t>
      </w:r>
      <w:r w:rsidRPr="0095276B">
        <w:t>amusement de procéder</w:t>
      </w:r>
      <w:r w:rsidR="006455E5">
        <w:t xml:space="preserve">, </w:t>
      </w:r>
      <w:r w:rsidRPr="0095276B">
        <w:t>chaque jour</w:t>
      </w:r>
      <w:r w:rsidR="006455E5">
        <w:t xml:space="preserve">, </w:t>
      </w:r>
      <w:r w:rsidRPr="0095276B">
        <w:t>avec un nouveau soin</w:t>
      </w:r>
      <w:r w:rsidR="006455E5">
        <w:t xml:space="preserve">, </w:t>
      </w:r>
      <w:r w:rsidRPr="0095276B">
        <w:t>à la vérification de leur identité</w:t>
      </w:r>
      <w:r w:rsidR="006455E5">
        <w:t>.</w:t>
      </w:r>
    </w:p>
    <w:p w14:paraId="0FA924B8" w14:textId="77777777" w:rsidR="006455E5" w:rsidRDefault="009D4A85" w:rsidP="002666CE">
      <w:r w:rsidRPr="0095276B">
        <w:t>Il y avait des rires dans l</w:t>
      </w:r>
      <w:r w:rsidR="006455E5">
        <w:t>’</w:t>
      </w:r>
      <w:r w:rsidRPr="0095276B">
        <w:t>assistance lorsqu</w:t>
      </w:r>
      <w:r w:rsidR="006455E5">
        <w:t>’</w:t>
      </w:r>
      <w:r w:rsidRPr="0095276B">
        <w:t>il en arrivait à la balafre sur le sein</w:t>
      </w:r>
      <w:r w:rsidR="006455E5">
        <w:t xml:space="preserve">. </w:t>
      </w:r>
      <w:r w:rsidRPr="0095276B">
        <w:t>C</w:t>
      </w:r>
      <w:r w:rsidR="006455E5">
        <w:t>’</w:t>
      </w:r>
      <w:r w:rsidRPr="0095276B">
        <w:t>était le dernier souvenir laissé à Joseph par un fusil de chasse qui lui avait</w:t>
      </w:r>
      <w:r w:rsidR="006455E5">
        <w:t xml:space="preserve">, </w:t>
      </w:r>
      <w:r w:rsidRPr="0095276B">
        <w:t>dans le temps</w:t>
      </w:r>
      <w:r w:rsidR="006455E5">
        <w:t xml:space="preserve">, </w:t>
      </w:r>
      <w:r w:rsidRPr="0095276B">
        <w:t>éclaté entre les mains</w:t>
      </w:r>
      <w:r w:rsidR="006455E5">
        <w:t xml:space="preserve">. </w:t>
      </w:r>
      <w:r w:rsidRPr="0095276B">
        <w:t>Quand le capitaine ordonnait à Joseph de se dévêtir</w:t>
      </w:r>
      <w:r w:rsidR="006455E5">
        <w:t xml:space="preserve">, </w:t>
      </w:r>
      <w:r w:rsidRPr="0095276B">
        <w:t>et tournait autour de lui</w:t>
      </w:r>
      <w:r w:rsidR="006455E5">
        <w:t xml:space="preserve">, </w:t>
      </w:r>
      <w:r w:rsidRPr="0095276B">
        <w:t>en palpant la chair grasse du torse avec ses doigts méticuleux de procureur</w:t>
      </w:r>
      <w:r w:rsidR="006455E5">
        <w:t xml:space="preserve">, </w:t>
      </w:r>
      <w:r w:rsidRPr="0095276B">
        <w:t>le poste contenait mal sa gaîté</w:t>
      </w:r>
      <w:r w:rsidR="006455E5">
        <w:t xml:space="preserve">. </w:t>
      </w:r>
      <w:r w:rsidRPr="0095276B">
        <w:t>Un jour</w:t>
      </w:r>
      <w:r w:rsidR="006455E5">
        <w:t xml:space="preserve">, </w:t>
      </w:r>
      <w:r w:rsidRPr="0095276B">
        <w:t>Joseph lui avait jeté sa chemise à la figure</w:t>
      </w:r>
      <w:r w:rsidR="006455E5">
        <w:t xml:space="preserve">. </w:t>
      </w:r>
      <w:r w:rsidRPr="0095276B">
        <w:t>Il avait fallu la croix et la bannière pour lui éviter le peloton d</w:t>
      </w:r>
      <w:r w:rsidR="006455E5">
        <w:t>’</w:t>
      </w:r>
      <w:r w:rsidRPr="0095276B">
        <w:t>ex</w:t>
      </w:r>
      <w:r w:rsidRPr="0095276B">
        <w:t>é</w:t>
      </w:r>
      <w:r w:rsidRPr="0095276B">
        <w:t>cution</w:t>
      </w:r>
      <w:r w:rsidR="006455E5">
        <w:t xml:space="preserve">, </w:t>
      </w:r>
      <w:r w:rsidRPr="0095276B">
        <w:t>tout au moins une promenade en Silésie</w:t>
      </w:r>
      <w:r w:rsidR="006455E5">
        <w:t xml:space="preserve">. </w:t>
      </w:r>
      <w:r w:rsidRPr="0095276B">
        <w:t>Ce jour-là</w:t>
      </w:r>
      <w:r w:rsidR="006455E5">
        <w:t xml:space="preserve">, </w:t>
      </w:r>
      <w:r w:rsidRPr="0095276B">
        <w:t>S</w:t>
      </w:r>
      <w:r w:rsidRPr="0095276B">
        <w:t>i</w:t>
      </w:r>
      <w:r w:rsidRPr="0095276B">
        <w:t>mler père était descendu de sa chambre</w:t>
      </w:r>
      <w:r w:rsidR="006455E5">
        <w:t xml:space="preserve">, </w:t>
      </w:r>
      <w:r w:rsidRPr="0095276B">
        <w:t>et n</w:t>
      </w:r>
      <w:r w:rsidR="006455E5">
        <w:t>’</w:t>
      </w:r>
      <w:r w:rsidRPr="0095276B">
        <w:t>avait pas hésité à démasquer l</w:t>
      </w:r>
      <w:r w:rsidR="006455E5">
        <w:t>’</w:t>
      </w:r>
      <w:r w:rsidRPr="0095276B">
        <w:t>accès d</w:t>
      </w:r>
      <w:r w:rsidR="006455E5">
        <w:t>’</w:t>
      </w:r>
      <w:r w:rsidRPr="0095276B">
        <w:t>une seconde cave</w:t>
      </w:r>
      <w:r w:rsidR="006455E5">
        <w:t xml:space="preserve">, </w:t>
      </w:r>
      <w:r w:rsidRPr="0095276B">
        <w:t>dissimulé derrière les f</w:t>
      </w:r>
      <w:r w:rsidRPr="0095276B">
        <w:t>a</w:t>
      </w:r>
      <w:r w:rsidRPr="0095276B">
        <w:t>gots</w:t>
      </w:r>
      <w:r w:rsidR="006455E5">
        <w:t xml:space="preserve">. </w:t>
      </w:r>
      <w:r w:rsidRPr="0095276B">
        <w:t>La Landwehr avait d</w:t>
      </w:r>
      <w:r w:rsidR="006455E5">
        <w:t>’</w:t>
      </w:r>
      <w:r w:rsidRPr="0095276B">
        <w:t>abord crié très fort</w:t>
      </w:r>
      <w:r w:rsidR="006455E5">
        <w:t xml:space="preserve">, </w:t>
      </w:r>
      <w:r w:rsidRPr="0095276B">
        <w:t>en s</w:t>
      </w:r>
      <w:r w:rsidR="006455E5">
        <w:t>’</w:t>
      </w:r>
      <w:r w:rsidRPr="0095276B">
        <w:t>étranglant dans son col rouge</w:t>
      </w:r>
      <w:r w:rsidR="006455E5">
        <w:t xml:space="preserve">. </w:t>
      </w:r>
      <w:r w:rsidRPr="0095276B">
        <w:t>L</w:t>
      </w:r>
      <w:r w:rsidR="006455E5">
        <w:t>’</w:t>
      </w:r>
      <w:r w:rsidRPr="0095276B">
        <w:t>alsacien du père Simler avait eu final</w:t>
      </w:r>
      <w:r w:rsidRPr="0095276B">
        <w:t>e</w:t>
      </w:r>
      <w:r w:rsidRPr="0095276B">
        <w:t>ment raison du badois que jargonnait le procureur</w:t>
      </w:r>
      <w:r w:rsidR="006455E5">
        <w:t xml:space="preserve">, </w:t>
      </w:r>
      <w:r w:rsidRPr="0095276B">
        <w:t>et la proc</w:t>
      </w:r>
      <w:r w:rsidRPr="0095276B">
        <w:t>u</w:t>
      </w:r>
      <w:r w:rsidRPr="0095276B">
        <w:t>reuse s</w:t>
      </w:r>
      <w:r w:rsidR="006455E5">
        <w:t>’</w:t>
      </w:r>
      <w:r w:rsidRPr="0095276B">
        <w:t>était vu annoncer par son époux quinze caisses de bo</w:t>
      </w:r>
      <w:r w:rsidRPr="0095276B">
        <w:t>u</w:t>
      </w:r>
      <w:r w:rsidRPr="0095276B">
        <w:t>teilles du meilleur</w:t>
      </w:r>
      <w:r w:rsidR="006455E5">
        <w:t xml:space="preserve">. </w:t>
      </w:r>
      <w:r w:rsidRPr="0095276B">
        <w:t>Mais quand le père était remonté</w:t>
      </w:r>
      <w:r w:rsidR="006455E5">
        <w:t xml:space="preserve">, </w:t>
      </w:r>
      <w:r w:rsidRPr="0095276B">
        <w:t>ce soir-là</w:t>
      </w:r>
      <w:r w:rsidR="006455E5">
        <w:t xml:space="preserve">, </w:t>
      </w:r>
      <w:r w:rsidRPr="0095276B">
        <w:t>dans sa chambre</w:t>
      </w:r>
      <w:r w:rsidR="006455E5">
        <w:t xml:space="preserve">, </w:t>
      </w:r>
      <w:r w:rsidRPr="0095276B">
        <w:t>il n</w:t>
      </w:r>
      <w:r w:rsidR="006455E5">
        <w:t>’</w:t>
      </w:r>
      <w:r w:rsidRPr="0095276B">
        <w:t xml:space="preserve">avait </w:t>
      </w:r>
      <w:r w:rsidRPr="0095276B">
        <w:lastRenderedPageBreak/>
        <w:t>échappé à la congestion qu</w:t>
      </w:r>
      <w:r w:rsidR="006455E5">
        <w:t>’</w:t>
      </w:r>
      <w:r w:rsidRPr="0095276B">
        <w:t>en broyant le globe de la pendule sur le marbre de la cheminée</w:t>
      </w:r>
      <w:r w:rsidR="006455E5">
        <w:t xml:space="preserve">, </w:t>
      </w:r>
      <w:r w:rsidRPr="0095276B">
        <w:t>et en se vidant le pot à eau sur le crâne</w:t>
      </w:r>
      <w:r w:rsidR="006455E5">
        <w:t>.</w:t>
      </w:r>
    </w:p>
    <w:p w14:paraId="7E3D0264" w14:textId="77777777" w:rsidR="006455E5" w:rsidRDefault="009D4A85" w:rsidP="009D4A85">
      <w:r w:rsidRPr="0095276B">
        <w:t>Et nul n</w:t>
      </w:r>
      <w:r w:rsidR="006455E5">
        <w:t>’</w:t>
      </w:r>
      <w:r w:rsidRPr="0095276B">
        <w:t>aurait su dire</w:t>
      </w:r>
      <w:r w:rsidR="006455E5">
        <w:t xml:space="preserve">, </w:t>
      </w:r>
      <w:r w:rsidRPr="0095276B">
        <w:t>non plus</w:t>
      </w:r>
      <w:r w:rsidR="006455E5">
        <w:t xml:space="preserve">, </w:t>
      </w:r>
      <w:r w:rsidRPr="0095276B">
        <w:t>si la fureur du père et des fils n</w:t>
      </w:r>
      <w:r w:rsidR="006455E5">
        <w:t>’</w:t>
      </w:r>
      <w:r w:rsidRPr="0095276B">
        <w:t>était pas faite du silence des métiers</w:t>
      </w:r>
      <w:r w:rsidR="006455E5">
        <w:t xml:space="preserve">, </w:t>
      </w:r>
      <w:r w:rsidRPr="0095276B">
        <w:t>des transactions su</w:t>
      </w:r>
      <w:r w:rsidRPr="0095276B">
        <w:t>s</w:t>
      </w:r>
      <w:r w:rsidRPr="0095276B">
        <w:t>pendues et des échéances galopantes</w:t>
      </w:r>
      <w:r w:rsidR="006455E5">
        <w:t xml:space="preserve">, </w:t>
      </w:r>
      <w:r w:rsidRPr="0095276B">
        <w:t>autant que des malheurs de la patrie</w:t>
      </w:r>
      <w:r w:rsidR="006455E5">
        <w:t>.</w:t>
      </w:r>
    </w:p>
    <w:p w14:paraId="435362DF" w14:textId="77777777" w:rsidR="006455E5" w:rsidRDefault="006455E5" w:rsidP="002666CE">
      <w:r>
        <w:t>…</w:t>
      </w:r>
    </w:p>
    <w:p w14:paraId="655BA68B" w14:textId="77777777" w:rsidR="006455E5" w:rsidRDefault="009D4A85" w:rsidP="002666CE">
      <w:r w:rsidRPr="0095276B">
        <w:t>Guillaume en était là de ses souvenirs</w:t>
      </w:r>
      <w:r w:rsidR="006455E5">
        <w:t xml:space="preserve">, </w:t>
      </w:r>
      <w:r w:rsidRPr="0095276B">
        <w:t>quand une main se posa vivement sur son avant-bras</w:t>
      </w:r>
      <w:r w:rsidR="006455E5">
        <w:t xml:space="preserve">, </w:t>
      </w:r>
      <w:r w:rsidRPr="0095276B">
        <w:t>tandis qu</w:t>
      </w:r>
      <w:r w:rsidR="006455E5">
        <w:t>’</w:t>
      </w:r>
      <w:r w:rsidRPr="0095276B">
        <w:t>une épouvantable lamentation sonnait à ses oreilles</w:t>
      </w:r>
      <w:r w:rsidR="006455E5">
        <w:t xml:space="preserve">. </w:t>
      </w:r>
      <w:r w:rsidRPr="0095276B">
        <w:t>Il battit des paupières</w:t>
      </w:r>
      <w:r w:rsidR="006455E5">
        <w:t xml:space="preserve">, </w:t>
      </w:r>
      <w:r w:rsidRPr="0095276B">
        <w:t>r</w:t>
      </w:r>
      <w:r w:rsidRPr="0095276B">
        <w:t>e</w:t>
      </w:r>
      <w:r w:rsidRPr="0095276B">
        <w:t>connut le soleil couchant</w:t>
      </w:r>
      <w:r w:rsidR="006455E5">
        <w:t xml:space="preserve">, </w:t>
      </w:r>
      <w:r w:rsidRPr="0095276B">
        <w:t>reconnut la ville qui se tassait pour disparaître dans l</w:t>
      </w:r>
      <w:r w:rsidR="006455E5">
        <w:t>’</w:t>
      </w:r>
      <w:r w:rsidRPr="0095276B">
        <w:t>éloignement</w:t>
      </w:r>
      <w:r w:rsidR="006455E5">
        <w:t xml:space="preserve">, </w:t>
      </w:r>
      <w:r w:rsidRPr="0095276B">
        <w:t>reconnut le wagon</w:t>
      </w:r>
      <w:r w:rsidR="006455E5">
        <w:t xml:space="preserve">, </w:t>
      </w:r>
      <w:r w:rsidRPr="0095276B">
        <w:t>et Joseph qui penchait vers lui une figure gonflée par les vagues du sang</w:t>
      </w:r>
      <w:r w:rsidR="006455E5">
        <w:t>.</w:t>
      </w:r>
    </w:p>
    <w:p w14:paraId="11596223" w14:textId="77777777" w:rsidR="006455E5" w:rsidRDefault="006455E5" w:rsidP="002666CE">
      <w:r>
        <w:t>« </w:t>
      </w:r>
      <w:r w:rsidR="009D4A85" w:rsidRPr="0095276B">
        <w:t>Écoute</w:t>
      </w:r>
      <w:r>
        <w:t> ! »</w:t>
      </w:r>
      <w:r w:rsidR="009D4A85" w:rsidRPr="0095276B">
        <w:t xml:space="preserve"> disait l</w:t>
      </w:r>
      <w:r>
        <w:t>’</w:t>
      </w:r>
      <w:r w:rsidR="009D4A85" w:rsidRPr="0095276B">
        <w:t>autre</w:t>
      </w:r>
      <w:r>
        <w:t xml:space="preserve">. </w:t>
      </w:r>
      <w:r w:rsidR="009D4A85" w:rsidRPr="0095276B">
        <w:t>De la plaine un cri de détresse surhumaine venait de s</w:t>
      </w:r>
      <w:r>
        <w:t>’</w:t>
      </w:r>
      <w:r w:rsidR="009D4A85" w:rsidRPr="0095276B">
        <w:t>élever</w:t>
      </w:r>
      <w:r>
        <w:t xml:space="preserve">, </w:t>
      </w:r>
      <w:r w:rsidR="009D4A85" w:rsidRPr="0095276B">
        <w:t>et</w:t>
      </w:r>
      <w:r>
        <w:t xml:space="preserve">, </w:t>
      </w:r>
      <w:r w:rsidR="009D4A85" w:rsidRPr="0095276B">
        <w:t>en un moment</w:t>
      </w:r>
      <w:r>
        <w:t xml:space="preserve">, </w:t>
      </w:r>
      <w:r w:rsidR="009D4A85" w:rsidRPr="0095276B">
        <w:t>eut occupé l</w:t>
      </w:r>
      <w:r>
        <w:t>’</w:t>
      </w:r>
      <w:r w:rsidR="009D4A85" w:rsidRPr="0095276B">
        <w:t>espace</w:t>
      </w:r>
      <w:r>
        <w:t>.</w:t>
      </w:r>
    </w:p>
    <w:p w14:paraId="5779E98A" w14:textId="77777777" w:rsidR="006455E5" w:rsidRDefault="009D4A85" w:rsidP="002666CE">
      <w:r w:rsidRPr="0095276B">
        <w:t>Il se balança d</w:t>
      </w:r>
      <w:r w:rsidR="006455E5">
        <w:t>’</w:t>
      </w:r>
      <w:r w:rsidRPr="0095276B">
        <w:t>abord</w:t>
      </w:r>
      <w:r w:rsidR="006455E5">
        <w:t xml:space="preserve">, </w:t>
      </w:r>
      <w:r w:rsidRPr="0095276B">
        <w:t>unique</w:t>
      </w:r>
      <w:r w:rsidR="006455E5">
        <w:t xml:space="preserve">. </w:t>
      </w:r>
      <w:r w:rsidRPr="0095276B">
        <w:t>Mais l</w:t>
      </w:r>
      <w:r w:rsidR="006455E5">
        <w:t>’</w:t>
      </w:r>
      <w:r w:rsidRPr="0095276B">
        <w:t>être qui exhalait cette plainte dut en émouvoir d</w:t>
      </w:r>
      <w:r w:rsidR="006455E5">
        <w:t>’</w:t>
      </w:r>
      <w:r w:rsidRPr="0095276B">
        <w:t>autres</w:t>
      </w:r>
      <w:r w:rsidR="006455E5">
        <w:t xml:space="preserve">. </w:t>
      </w:r>
      <w:r w:rsidRPr="0095276B">
        <w:t>Elle fut reprise au fond de la plaine sur un timbre strident</w:t>
      </w:r>
      <w:r w:rsidR="006455E5">
        <w:t xml:space="preserve">. </w:t>
      </w:r>
      <w:r w:rsidRPr="0095276B">
        <w:t>Elle éclata plus près avec un ro</w:t>
      </w:r>
      <w:r w:rsidRPr="0095276B">
        <w:t>n</w:t>
      </w:r>
      <w:r w:rsidRPr="0095276B">
        <w:t>flement d</w:t>
      </w:r>
      <w:r w:rsidR="006455E5">
        <w:t>’</w:t>
      </w:r>
      <w:r w:rsidRPr="0095276B">
        <w:t>obus</w:t>
      </w:r>
      <w:r w:rsidR="006455E5">
        <w:t xml:space="preserve">. </w:t>
      </w:r>
      <w:r w:rsidRPr="0095276B">
        <w:t>Un troupeau de bêtes</w:t>
      </w:r>
      <w:r w:rsidR="006455E5">
        <w:t xml:space="preserve">, </w:t>
      </w:r>
      <w:r w:rsidRPr="0095276B">
        <w:t>blessées à mort</w:t>
      </w:r>
      <w:r w:rsidR="006455E5">
        <w:t xml:space="preserve">, </w:t>
      </w:r>
      <w:r w:rsidRPr="0095276B">
        <w:t>pou</w:t>
      </w:r>
      <w:r w:rsidRPr="0095276B">
        <w:t>s</w:t>
      </w:r>
      <w:r w:rsidRPr="0095276B">
        <w:t>saient en bas</w:t>
      </w:r>
      <w:r w:rsidR="006455E5">
        <w:t xml:space="preserve">, </w:t>
      </w:r>
      <w:r w:rsidRPr="0095276B">
        <w:t>leur clameur d</w:t>
      </w:r>
      <w:r w:rsidR="006455E5">
        <w:t>’</w:t>
      </w:r>
      <w:r w:rsidRPr="0095276B">
        <w:t>agonie</w:t>
      </w:r>
      <w:r w:rsidR="006455E5">
        <w:t>.</w:t>
      </w:r>
    </w:p>
    <w:p w14:paraId="75EAEC5A" w14:textId="77777777" w:rsidR="006455E5" w:rsidRDefault="009D4A85" w:rsidP="002666CE">
      <w:r w:rsidRPr="0095276B">
        <w:t>La rue principale se présenta d</w:t>
      </w:r>
      <w:r w:rsidR="006455E5">
        <w:t>’</w:t>
      </w:r>
      <w:r w:rsidRPr="0095276B">
        <w:t>enfilade</w:t>
      </w:r>
      <w:r w:rsidR="006455E5">
        <w:t xml:space="preserve">, </w:t>
      </w:r>
      <w:r w:rsidRPr="0095276B">
        <w:t>rapetissée par la distance</w:t>
      </w:r>
      <w:r w:rsidR="006455E5">
        <w:t>.</w:t>
      </w:r>
    </w:p>
    <w:p w14:paraId="7AC62E3B" w14:textId="77777777" w:rsidR="006455E5" w:rsidRDefault="006455E5" w:rsidP="002666CE">
      <w:r>
        <w:t>« </w:t>
      </w:r>
      <w:r w:rsidR="009D4A85" w:rsidRPr="0095276B">
        <w:t>La journée qui finit</w:t>
      </w:r>
      <w:r>
        <w:t xml:space="preserve">, </w:t>
      </w:r>
      <w:r>
        <w:rPr>
          <w:rFonts w:eastAsia="Georgia" w:cs="Georgia"/>
        </w:rPr>
        <w:t xml:space="preserve">– </w:t>
      </w:r>
      <w:r w:rsidR="009D4A85" w:rsidRPr="0095276B">
        <w:t>leur journée</w:t>
      </w:r>
      <w:r>
        <w:t> ! »</w:t>
      </w:r>
      <w:r w:rsidR="009D4A85" w:rsidRPr="0095276B">
        <w:t xml:space="preserve"> murmura Gui</w:t>
      </w:r>
      <w:r w:rsidR="009D4A85" w:rsidRPr="0095276B">
        <w:t>l</w:t>
      </w:r>
      <w:r w:rsidR="009D4A85" w:rsidRPr="0095276B">
        <w:t>laume</w:t>
      </w:r>
      <w:r>
        <w:t>.</w:t>
      </w:r>
    </w:p>
    <w:p w14:paraId="370D1DDB" w14:textId="77777777" w:rsidR="006455E5" w:rsidRDefault="009D4A85" w:rsidP="002666CE">
      <w:r w:rsidRPr="0095276B">
        <w:t>Le travail rendait l</w:t>
      </w:r>
      <w:r w:rsidR="006455E5">
        <w:t>’</w:t>
      </w:r>
      <w:r w:rsidRPr="0095276B">
        <w:t>âme</w:t>
      </w:r>
      <w:r w:rsidR="006455E5">
        <w:t xml:space="preserve">. </w:t>
      </w:r>
      <w:r w:rsidRPr="0095276B">
        <w:t>C</w:t>
      </w:r>
      <w:r w:rsidR="006455E5">
        <w:t>’</w:t>
      </w:r>
      <w:r w:rsidRPr="0095276B">
        <w:t>était l</w:t>
      </w:r>
      <w:r w:rsidR="006455E5">
        <w:t>’</w:t>
      </w:r>
      <w:r w:rsidRPr="0095276B">
        <w:t xml:space="preserve">heure où une journée de plus glissait au compte des journées échues depuis la </w:t>
      </w:r>
      <w:r w:rsidRPr="0095276B">
        <w:lastRenderedPageBreak/>
        <w:t>création</w:t>
      </w:r>
      <w:r w:rsidR="006455E5">
        <w:t xml:space="preserve">. </w:t>
      </w:r>
      <w:r w:rsidRPr="0095276B">
        <w:t>L</w:t>
      </w:r>
      <w:r w:rsidR="006455E5">
        <w:t>’</w:t>
      </w:r>
      <w:r w:rsidRPr="0095276B">
        <w:t>ampleur du cri mesurait la grandeur de l</w:t>
      </w:r>
      <w:r w:rsidR="006455E5">
        <w:t>’</w:t>
      </w:r>
      <w:r w:rsidRPr="0095276B">
        <w:t>irréparable</w:t>
      </w:r>
      <w:r w:rsidR="006455E5">
        <w:t xml:space="preserve">. </w:t>
      </w:r>
      <w:r w:rsidRPr="0095276B">
        <w:t>Le soleil sombrait derrière la nuée qui avait envahi l</w:t>
      </w:r>
      <w:r w:rsidR="006455E5">
        <w:t>’</w:t>
      </w:r>
      <w:r w:rsidRPr="0095276B">
        <w:t>atmosphère</w:t>
      </w:r>
      <w:r w:rsidR="006455E5">
        <w:t>.</w:t>
      </w:r>
    </w:p>
    <w:p w14:paraId="4DDB1271" w14:textId="77777777" w:rsidR="006455E5" w:rsidRDefault="009D4A85" w:rsidP="002666CE">
      <w:r w:rsidRPr="0095276B">
        <w:t>Alors il y eut au-dessous des deux hommes la petite langue effilée d</w:t>
      </w:r>
      <w:r w:rsidR="006455E5">
        <w:t>’</w:t>
      </w:r>
      <w:r w:rsidRPr="0095276B">
        <w:t>un aiguillage d</w:t>
      </w:r>
      <w:r w:rsidR="006455E5">
        <w:t>’</w:t>
      </w:r>
      <w:r w:rsidRPr="0095276B">
        <w:t>acier</w:t>
      </w:r>
      <w:r w:rsidR="006455E5">
        <w:t xml:space="preserve">. </w:t>
      </w:r>
      <w:r w:rsidRPr="0095276B">
        <w:t>Elle attendait le train</w:t>
      </w:r>
      <w:r w:rsidR="006455E5">
        <w:t xml:space="preserve">, </w:t>
      </w:r>
      <w:r w:rsidRPr="0095276B">
        <w:t>le saisit par ses roues</w:t>
      </w:r>
      <w:r w:rsidR="006455E5">
        <w:t xml:space="preserve">, </w:t>
      </w:r>
      <w:r w:rsidRPr="0095276B">
        <w:t>et l</w:t>
      </w:r>
      <w:r w:rsidR="006455E5">
        <w:t>’</w:t>
      </w:r>
      <w:r w:rsidRPr="0095276B">
        <w:t>attira violemment à elle</w:t>
      </w:r>
      <w:r w:rsidR="006455E5">
        <w:t xml:space="preserve">. </w:t>
      </w:r>
      <w:r w:rsidRPr="0095276B">
        <w:t>Ils sentirent un choc</w:t>
      </w:r>
      <w:r w:rsidR="006455E5">
        <w:t xml:space="preserve">, </w:t>
      </w:r>
      <w:r w:rsidRPr="0095276B">
        <w:t>v</w:t>
      </w:r>
      <w:r w:rsidRPr="0095276B">
        <w:t>i</w:t>
      </w:r>
      <w:r w:rsidRPr="0095276B">
        <w:t>rent s</w:t>
      </w:r>
      <w:r w:rsidR="006455E5">
        <w:t>’</w:t>
      </w:r>
      <w:r w:rsidRPr="0095276B">
        <w:t>échapper contre la courbe du coteau quatre bandes de métal luisant</w:t>
      </w:r>
      <w:r w:rsidR="006455E5">
        <w:t xml:space="preserve">, </w:t>
      </w:r>
      <w:r w:rsidRPr="0095276B">
        <w:t>furent précipités sur la gauche</w:t>
      </w:r>
      <w:r w:rsidR="006455E5">
        <w:t xml:space="preserve">, </w:t>
      </w:r>
      <w:r w:rsidRPr="0095276B">
        <w:t>et plongèrent</w:t>
      </w:r>
      <w:r w:rsidR="006455E5">
        <w:t xml:space="preserve">, </w:t>
      </w:r>
      <w:r w:rsidRPr="0095276B">
        <w:t>sans lumière</w:t>
      </w:r>
      <w:r w:rsidR="006455E5">
        <w:t xml:space="preserve">, </w:t>
      </w:r>
      <w:r w:rsidRPr="0095276B">
        <w:t>dans quelque chose de noir qui mugissait</w:t>
      </w:r>
      <w:r w:rsidR="006455E5">
        <w:t xml:space="preserve">. </w:t>
      </w:r>
      <w:r w:rsidRPr="0095276B">
        <w:t>Le tu</w:t>
      </w:r>
      <w:r w:rsidRPr="0095276B">
        <w:t>n</w:t>
      </w:r>
      <w:r w:rsidRPr="0095276B">
        <w:t>nel</w:t>
      </w:r>
      <w:r w:rsidR="006455E5">
        <w:t xml:space="preserve">, </w:t>
      </w:r>
      <w:r w:rsidRPr="0095276B">
        <w:t>la distance</w:t>
      </w:r>
      <w:r w:rsidR="006455E5">
        <w:t xml:space="preserve">, </w:t>
      </w:r>
      <w:r w:rsidRPr="0095276B">
        <w:t>et le poids d</w:t>
      </w:r>
      <w:r w:rsidR="006455E5">
        <w:t>’</w:t>
      </w:r>
      <w:r w:rsidRPr="0095276B">
        <w:t>une colline de terre aveugle</w:t>
      </w:r>
      <w:r w:rsidR="006455E5">
        <w:t xml:space="preserve">, </w:t>
      </w:r>
      <w:r w:rsidRPr="0095276B">
        <w:t>to</w:t>
      </w:r>
      <w:r w:rsidRPr="0095276B">
        <w:t>m</w:t>
      </w:r>
      <w:r w:rsidRPr="0095276B">
        <w:t>bèrent entre eux et la ville</w:t>
      </w:r>
      <w:r w:rsidR="006455E5">
        <w:t>.</w:t>
      </w:r>
    </w:p>
    <w:p w14:paraId="2ABCB4DB" w14:textId="77777777" w:rsidR="006455E5" w:rsidRDefault="009D4A85" w:rsidP="002666CE">
      <w:r w:rsidRPr="0095276B">
        <w:t>Le jour revint sur eux</w:t>
      </w:r>
      <w:r w:rsidR="006455E5">
        <w:t xml:space="preserve">. </w:t>
      </w:r>
      <w:r w:rsidRPr="0095276B">
        <w:t>Mais la campagne qu</w:t>
      </w:r>
      <w:r w:rsidR="006455E5">
        <w:t>’</w:t>
      </w:r>
      <w:r w:rsidRPr="0095276B">
        <w:t>il éclairait n</w:t>
      </w:r>
      <w:r w:rsidR="006455E5">
        <w:t>’</w:t>
      </w:r>
      <w:r w:rsidRPr="0095276B">
        <w:t>o</w:t>
      </w:r>
      <w:r w:rsidRPr="0095276B">
        <w:t>f</w:t>
      </w:r>
      <w:r w:rsidRPr="0095276B">
        <w:t>frait plus rien à quoi leur passion pût s</w:t>
      </w:r>
      <w:r w:rsidR="006455E5">
        <w:t>’</w:t>
      </w:r>
      <w:r w:rsidRPr="0095276B">
        <w:t>assouvir</w:t>
      </w:r>
      <w:r w:rsidR="006455E5">
        <w:t>.</w:t>
      </w:r>
    </w:p>
    <w:p w14:paraId="6CA1338B" w14:textId="77777777" w:rsidR="006455E5" w:rsidRDefault="009D4A85" w:rsidP="002666CE">
      <w:r w:rsidRPr="0095276B">
        <w:t>C</w:t>
      </w:r>
      <w:r w:rsidR="006455E5">
        <w:t>’</w:t>
      </w:r>
      <w:r w:rsidRPr="0095276B">
        <w:t>est en vain que les fûts des pins se dressèrent en rangées profondes sur la blessure du couchant</w:t>
      </w:r>
      <w:r w:rsidR="006455E5">
        <w:t xml:space="preserve">. </w:t>
      </w:r>
      <w:r w:rsidRPr="0095276B">
        <w:t>En vain que l</w:t>
      </w:r>
      <w:r w:rsidR="006455E5">
        <w:t>’</w:t>
      </w:r>
      <w:r w:rsidRPr="0095276B">
        <w:t>étang qui saignait au fond d</w:t>
      </w:r>
      <w:r w:rsidR="006455E5">
        <w:t>’</w:t>
      </w:r>
      <w:r w:rsidRPr="0095276B">
        <w:t>un ravin luit pour eux d</w:t>
      </w:r>
      <w:r w:rsidR="006455E5">
        <w:t>’</w:t>
      </w:r>
      <w:r w:rsidRPr="0095276B">
        <w:t>un éclat solitaire et s</w:t>
      </w:r>
      <w:r w:rsidR="006455E5">
        <w:t>’</w:t>
      </w:r>
      <w:r w:rsidRPr="0095276B">
        <w:t>éclipsa</w:t>
      </w:r>
      <w:r w:rsidR="006455E5">
        <w:t xml:space="preserve">. </w:t>
      </w:r>
      <w:r w:rsidRPr="0095276B">
        <w:t>En vain que la voie rebondit de croupes en croupes</w:t>
      </w:r>
      <w:r w:rsidR="006455E5">
        <w:t xml:space="preserve">, </w:t>
      </w:r>
      <w:r w:rsidRPr="0095276B">
        <w:t>à travers la forêt crépusculaire</w:t>
      </w:r>
      <w:r w:rsidR="006455E5">
        <w:t xml:space="preserve">, </w:t>
      </w:r>
      <w:r w:rsidRPr="0095276B">
        <w:t>que le bruit du train</w:t>
      </w:r>
      <w:r w:rsidR="006455E5">
        <w:t xml:space="preserve">, </w:t>
      </w:r>
      <w:r w:rsidRPr="0095276B">
        <w:t>retentissant dans les halliers</w:t>
      </w:r>
      <w:r w:rsidR="006455E5">
        <w:t xml:space="preserve">, </w:t>
      </w:r>
      <w:r w:rsidRPr="0095276B">
        <w:t>effaroucha les faisans</w:t>
      </w:r>
      <w:r w:rsidR="006455E5">
        <w:t xml:space="preserve">, </w:t>
      </w:r>
      <w:r w:rsidRPr="0095276B">
        <w:t>et fit battre silencie</w:t>
      </w:r>
      <w:r w:rsidRPr="0095276B">
        <w:t>u</w:t>
      </w:r>
      <w:r w:rsidRPr="0095276B">
        <w:t>sement des ailes aux chats-</w:t>
      </w:r>
      <w:proofErr w:type="spellStart"/>
      <w:r w:rsidRPr="0095276B">
        <w:t>huants</w:t>
      </w:r>
      <w:proofErr w:type="spellEnd"/>
      <w:r w:rsidRPr="0095276B">
        <w:t xml:space="preserve"> dressés sur la cime des h</w:t>
      </w:r>
      <w:r w:rsidRPr="0095276B">
        <w:t>ê</w:t>
      </w:r>
      <w:r w:rsidRPr="0095276B">
        <w:t>tres</w:t>
      </w:r>
      <w:r w:rsidR="006455E5">
        <w:t xml:space="preserve">, </w:t>
      </w:r>
      <w:r w:rsidR="006455E5">
        <w:rPr>
          <w:rFonts w:eastAsia="Georgia" w:cs="Georgia"/>
        </w:rPr>
        <w:t xml:space="preserve">– </w:t>
      </w:r>
      <w:r w:rsidRPr="0095276B">
        <w:t>que les sabots des freins se serrèrent en frémissant sur la pente qui les entraînait vers la clarté pâlie d</w:t>
      </w:r>
      <w:r w:rsidR="006455E5">
        <w:t>’</w:t>
      </w:r>
      <w:r w:rsidRPr="0095276B">
        <w:t>une plaine</w:t>
      </w:r>
      <w:r w:rsidR="006455E5">
        <w:t>.</w:t>
      </w:r>
    </w:p>
    <w:p w14:paraId="551C1F78" w14:textId="77777777" w:rsidR="006455E5" w:rsidRDefault="009D4A85" w:rsidP="002666CE">
      <w:r w:rsidRPr="0095276B">
        <w:t>C</w:t>
      </w:r>
      <w:r w:rsidR="006455E5">
        <w:t>’</w:t>
      </w:r>
      <w:r w:rsidRPr="0095276B">
        <w:t>est en vain qu</w:t>
      </w:r>
      <w:r w:rsidR="006455E5">
        <w:t>’</w:t>
      </w:r>
      <w:r w:rsidRPr="0095276B">
        <w:t>ils sortirent de la nuit faite pour entrer dans une nuit commençante</w:t>
      </w:r>
      <w:r w:rsidR="006455E5">
        <w:t xml:space="preserve">, </w:t>
      </w:r>
      <w:r w:rsidRPr="0095276B">
        <w:t>que la vallée dégrafa pour eux son corsage de haies</w:t>
      </w:r>
      <w:r w:rsidR="006455E5">
        <w:t xml:space="preserve">, </w:t>
      </w:r>
      <w:r w:rsidRPr="0095276B">
        <w:t>de vergers et de roses</w:t>
      </w:r>
      <w:r w:rsidR="006455E5">
        <w:t xml:space="preserve">. </w:t>
      </w:r>
      <w:r w:rsidRPr="0095276B">
        <w:t>Inutilement le grand fleuve s</w:t>
      </w:r>
      <w:r w:rsidR="006455E5">
        <w:t>’</w:t>
      </w:r>
      <w:r w:rsidRPr="0095276B">
        <w:t>échappa d</w:t>
      </w:r>
      <w:r w:rsidR="006455E5">
        <w:t>’</w:t>
      </w:r>
      <w:r w:rsidRPr="0095276B">
        <w:t>une falaise crayeuse</w:t>
      </w:r>
      <w:r w:rsidR="006455E5">
        <w:t xml:space="preserve">, </w:t>
      </w:r>
      <w:r w:rsidRPr="0095276B">
        <w:t>entraîna vers eux son escorte immobile de peupliers</w:t>
      </w:r>
      <w:r w:rsidR="006455E5">
        <w:t xml:space="preserve">, </w:t>
      </w:r>
      <w:r w:rsidRPr="0095276B">
        <w:t>et leur tendit</w:t>
      </w:r>
      <w:r w:rsidR="006455E5">
        <w:t xml:space="preserve">, </w:t>
      </w:r>
      <w:r w:rsidRPr="0095276B">
        <w:t>dans une boucle frémissante</w:t>
      </w:r>
      <w:r w:rsidR="006455E5">
        <w:t xml:space="preserve">, </w:t>
      </w:r>
      <w:r w:rsidRPr="0095276B">
        <w:t>toute la lumière qui mourait entre ses bords</w:t>
      </w:r>
      <w:r w:rsidR="006455E5">
        <w:t xml:space="preserve">. </w:t>
      </w:r>
      <w:r w:rsidRPr="0095276B">
        <w:t>Inut</w:t>
      </w:r>
      <w:r w:rsidRPr="0095276B">
        <w:t>i</w:t>
      </w:r>
      <w:r w:rsidRPr="0095276B">
        <w:t>lement les prairies basses</w:t>
      </w:r>
      <w:r w:rsidR="006455E5">
        <w:t xml:space="preserve">, </w:t>
      </w:r>
      <w:r w:rsidRPr="0095276B">
        <w:t>où les vaches s</w:t>
      </w:r>
      <w:r w:rsidR="006455E5">
        <w:t>’</w:t>
      </w:r>
      <w:r w:rsidRPr="0095276B">
        <w:t>agenouillaient dans l</w:t>
      </w:r>
      <w:r w:rsidR="006455E5">
        <w:t>’</w:t>
      </w:r>
      <w:r w:rsidRPr="0095276B">
        <w:t>herbe</w:t>
      </w:r>
      <w:r w:rsidR="006455E5">
        <w:t xml:space="preserve">, </w:t>
      </w:r>
      <w:r w:rsidRPr="0095276B">
        <w:t xml:space="preserve">supportèrent la dentelle des ombres </w:t>
      </w:r>
      <w:r w:rsidRPr="0095276B">
        <w:lastRenderedPageBreak/>
        <w:t>agrandies</w:t>
      </w:r>
      <w:r w:rsidR="006455E5">
        <w:t xml:space="preserve">. </w:t>
      </w:r>
      <w:r w:rsidRPr="0095276B">
        <w:t>Inutil</w:t>
      </w:r>
      <w:r w:rsidRPr="0095276B">
        <w:t>e</w:t>
      </w:r>
      <w:r w:rsidRPr="0095276B">
        <w:t>ment les villages de pierre blanche se tinrent suspendus</w:t>
      </w:r>
      <w:r w:rsidR="006455E5">
        <w:t xml:space="preserve">, </w:t>
      </w:r>
      <w:r w:rsidRPr="0095276B">
        <w:t>face à l</w:t>
      </w:r>
      <w:r w:rsidR="006455E5">
        <w:t>’</w:t>
      </w:r>
      <w:r w:rsidRPr="0095276B">
        <w:t>occident</w:t>
      </w:r>
      <w:r w:rsidR="006455E5">
        <w:t xml:space="preserve">, </w:t>
      </w:r>
      <w:r w:rsidRPr="0095276B">
        <w:t>et restèrent</w:t>
      </w:r>
      <w:r w:rsidR="006455E5">
        <w:t xml:space="preserve">, </w:t>
      </w:r>
      <w:r w:rsidRPr="0095276B">
        <w:t>avec un tout petit nuage rond</w:t>
      </w:r>
      <w:r w:rsidR="006455E5">
        <w:t xml:space="preserve">, </w:t>
      </w:r>
      <w:r w:rsidRPr="0095276B">
        <w:t>les de</w:t>
      </w:r>
      <w:r w:rsidRPr="0095276B">
        <w:t>r</w:t>
      </w:r>
      <w:r w:rsidRPr="0095276B">
        <w:t>nières formes rougeoyantes de la vallée</w:t>
      </w:r>
      <w:r w:rsidR="006455E5">
        <w:t xml:space="preserve">. </w:t>
      </w:r>
      <w:r w:rsidRPr="0095276B">
        <w:t>Inutilement l</w:t>
      </w:r>
      <w:r w:rsidR="006455E5">
        <w:t>’</w:t>
      </w:r>
      <w:r w:rsidRPr="0095276B">
        <w:rPr>
          <w:i/>
          <w:iCs/>
        </w:rPr>
        <w:t>Angelus</w:t>
      </w:r>
      <w:r w:rsidRPr="0095276B">
        <w:t xml:space="preserve"> bourdonnait autour des clochers romans comme des abeilles à la porte d</w:t>
      </w:r>
      <w:r w:rsidR="006455E5">
        <w:t>’</w:t>
      </w:r>
      <w:r w:rsidRPr="0095276B">
        <w:t>une ruche</w:t>
      </w:r>
      <w:r w:rsidR="006455E5">
        <w:t xml:space="preserve">. </w:t>
      </w:r>
      <w:r w:rsidRPr="0095276B">
        <w:t>Inutilement Vénus repoussa les dernières traînées sanglantes pour installer sa présence au fond du soir</w:t>
      </w:r>
      <w:r w:rsidR="006455E5">
        <w:t xml:space="preserve">. </w:t>
      </w:r>
      <w:r w:rsidRPr="0095276B">
        <w:t>Inutilement le miracle quotidien de l</w:t>
      </w:r>
      <w:r w:rsidR="006455E5">
        <w:t>’</w:t>
      </w:r>
      <w:r w:rsidRPr="0095276B">
        <w:t>Ouest se répétait devant les yeux de ces deux Alsaciens</w:t>
      </w:r>
      <w:r w:rsidR="006455E5">
        <w:t>.</w:t>
      </w:r>
    </w:p>
    <w:p w14:paraId="3E8D3B84" w14:textId="77777777" w:rsidR="006455E5" w:rsidRDefault="009D4A85" w:rsidP="002666CE">
      <w:r w:rsidRPr="0095276B">
        <w:t>Au tournant du fleuve</w:t>
      </w:r>
      <w:r w:rsidR="006455E5">
        <w:t xml:space="preserve">, </w:t>
      </w:r>
      <w:r w:rsidRPr="0095276B">
        <w:t>un pont</w:t>
      </w:r>
      <w:r w:rsidR="006455E5">
        <w:t xml:space="preserve">, </w:t>
      </w:r>
      <w:r w:rsidRPr="0095276B">
        <w:t>coupé huit mois plus tôt devant Manteuffel</w:t>
      </w:r>
      <w:r w:rsidR="006455E5">
        <w:t xml:space="preserve">, </w:t>
      </w:r>
      <w:r w:rsidRPr="0095276B">
        <w:t>laissait tremper son tablier de fer dans l</w:t>
      </w:r>
      <w:r w:rsidR="006455E5">
        <w:t>’</w:t>
      </w:r>
      <w:r w:rsidRPr="0095276B">
        <w:t>eau du courant</w:t>
      </w:r>
      <w:r w:rsidR="006455E5">
        <w:t xml:space="preserve">. </w:t>
      </w:r>
      <w:r w:rsidRPr="0095276B">
        <w:t>Et les frères Simler s</w:t>
      </w:r>
      <w:r w:rsidR="006455E5">
        <w:t>’</w:t>
      </w:r>
      <w:r w:rsidRPr="0095276B">
        <w:t>en allaient quérir</w:t>
      </w:r>
      <w:r w:rsidR="006455E5">
        <w:t xml:space="preserve">, </w:t>
      </w:r>
      <w:r w:rsidRPr="0095276B">
        <w:t>là-bas</w:t>
      </w:r>
      <w:r w:rsidR="006455E5">
        <w:t xml:space="preserve">, </w:t>
      </w:r>
      <w:r w:rsidRPr="0095276B">
        <w:t>dans leur Est natal</w:t>
      </w:r>
      <w:r w:rsidR="006455E5">
        <w:t xml:space="preserve">, </w:t>
      </w:r>
      <w:r w:rsidRPr="0095276B">
        <w:t>des arguments de bataille qui n</w:t>
      </w:r>
      <w:r w:rsidR="006455E5">
        <w:t>’</w:t>
      </w:r>
      <w:r w:rsidRPr="0095276B">
        <w:t>avaient rien de commun avec l</w:t>
      </w:r>
      <w:r w:rsidR="006455E5">
        <w:t>’</w:t>
      </w:r>
      <w:r w:rsidRPr="0095276B">
        <w:t>assoupissement du plus religieux des crépusc</w:t>
      </w:r>
      <w:r w:rsidRPr="0095276B">
        <w:t>u</w:t>
      </w:r>
      <w:r w:rsidRPr="0095276B">
        <w:t>les d</w:t>
      </w:r>
      <w:r w:rsidR="006455E5">
        <w:t>’</w:t>
      </w:r>
      <w:r w:rsidRPr="0095276B">
        <w:t>été</w:t>
      </w:r>
      <w:r w:rsidR="006455E5">
        <w:t>.</w:t>
      </w:r>
    </w:p>
    <w:p w14:paraId="47FD4F43" w14:textId="32F00F71" w:rsidR="009D4A85" w:rsidRPr="0095276B" w:rsidRDefault="009D4A85" w:rsidP="006455E5">
      <w:pPr>
        <w:pStyle w:val="Titre2"/>
        <w:pageBreakBefore/>
        <w:rPr>
          <w:szCs w:val="44"/>
        </w:rPr>
      </w:pPr>
      <w:bookmarkStart w:id="9" w:name="_Toc197888814"/>
      <w:r w:rsidRPr="0095276B">
        <w:rPr>
          <w:szCs w:val="44"/>
        </w:rPr>
        <w:lastRenderedPageBreak/>
        <w:t>5</w:t>
      </w:r>
      <w:bookmarkEnd w:id="9"/>
      <w:r w:rsidRPr="0095276B">
        <w:rPr>
          <w:szCs w:val="44"/>
        </w:rPr>
        <w:br/>
      </w:r>
    </w:p>
    <w:p w14:paraId="6E5360BD" w14:textId="77777777" w:rsidR="006455E5" w:rsidRDefault="009D4A85" w:rsidP="002666CE">
      <w:r w:rsidRPr="0095276B">
        <w:t>Guillaume se souvint plus tard d</w:t>
      </w:r>
      <w:r w:rsidR="006455E5">
        <w:t>’</w:t>
      </w:r>
      <w:r w:rsidRPr="0095276B">
        <w:t>un stationnement inte</w:t>
      </w:r>
      <w:r w:rsidRPr="0095276B">
        <w:t>r</w:t>
      </w:r>
      <w:r w:rsidRPr="0095276B">
        <w:t>minable le long d</w:t>
      </w:r>
      <w:r w:rsidR="006455E5">
        <w:t>’</w:t>
      </w:r>
      <w:r w:rsidRPr="0095276B">
        <w:t>un quai de gare</w:t>
      </w:r>
      <w:r w:rsidR="006455E5">
        <w:t>.</w:t>
      </w:r>
    </w:p>
    <w:p w14:paraId="63D951E6" w14:textId="77777777" w:rsidR="006455E5" w:rsidRDefault="009D4A85" w:rsidP="002666CE">
      <w:r w:rsidRPr="0095276B">
        <w:t>Des pas s</w:t>
      </w:r>
      <w:r w:rsidR="006455E5">
        <w:t>’</w:t>
      </w:r>
      <w:r w:rsidRPr="0095276B">
        <w:t>étaient approchés</w:t>
      </w:r>
      <w:r w:rsidR="006455E5">
        <w:t xml:space="preserve">, </w:t>
      </w:r>
      <w:r w:rsidRPr="0095276B">
        <w:t>sur le toit du wagon</w:t>
      </w:r>
      <w:r w:rsidR="006455E5">
        <w:t xml:space="preserve">. </w:t>
      </w:r>
      <w:r w:rsidRPr="0095276B">
        <w:t>Un gri</w:t>
      </w:r>
      <w:r w:rsidRPr="0095276B">
        <w:t>n</w:t>
      </w:r>
      <w:r w:rsidRPr="0095276B">
        <w:t>cement avait ouvert</w:t>
      </w:r>
      <w:r w:rsidR="006455E5">
        <w:t xml:space="preserve">, </w:t>
      </w:r>
      <w:r w:rsidRPr="0095276B">
        <w:t>dans le plafond</w:t>
      </w:r>
      <w:r w:rsidR="006455E5">
        <w:t xml:space="preserve">, </w:t>
      </w:r>
      <w:r w:rsidRPr="0095276B">
        <w:t>un insondable orifice vi</w:t>
      </w:r>
      <w:r w:rsidRPr="0095276B">
        <w:t>o</w:t>
      </w:r>
      <w:r w:rsidRPr="0095276B">
        <w:t>let au fond duquel brillait une étoile</w:t>
      </w:r>
      <w:r w:rsidR="006455E5">
        <w:t xml:space="preserve">. </w:t>
      </w:r>
      <w:r w:rsidRPr="0095276B">
        <w:t>Mais l</w:t>
      </w:r>
      <w:r w:rsidR="006455E5">
        <w:t>’</w:t>
      </w:r>
      <w:r w:rsidRPr="0095276B">
        <w:t>étoile avait disparu</w:t>
      </w:r>
      <w:r w:rsidR="006455E5">
        <w:t xml:space="preserve">. </w:t>
      </w:r>
      <w:r w:rsidRPr="0095276B">
        <w:t>On avait assisté à une courte lutte entre un bâton garni d</w:t>
      </w:r>
      <w:r w:rsidR="006455E5">
        <w:t>’</w:t>
      </w:r>
      <w:r w:rsidRPr="0095276B">
        <w:t>étoupe et</w:t>
      </w:r>
      <w:r w:rsidR="006455E5">
        <w:t xml:space="preserve">, </w:t>
      </w:r>
      <w:r w:rsidRPr="0095276B">
        <w:t>une petite flamme jaune</w:t>
      </w:r>
      <w:r w:rsidR="006455E5">
        <w:t xml:space="preserve">. </w:t>
      </w:r>
      <w:r w:rsidRPr="0095276B">
        <w:t>Un bruit sec</w:t>
      </w:r>
      <w:r w:rsidR="006455E5">
        <w:t xml:space="preserve">. </w:t>
      </w:r>
      <w:r w:rsidRPr="0095276B">
        <w:t>Les pas s</w:t>
      </w:r>
      <w:r w:rsidR="006455E5">
        <w:t>’</w:t>
      </w:r>
      <w:r w:rsidRPr="0095276B">
        <w:t>étaient élo</w:t>
      </w:r>
      <w:r w:rsidRPr="0095276B">
        <w:t>i</w:t>
      </w:r>
      <w:r w:rsidRPr="0095276B">
        <w:t>gnés</w:t>
      </w:r>
      <w:r w:rsidR="006455E5">
        <w:t xml:space="preserve">, </w:t>
      </w:r>
      <w:r w:rsidRPr="0095276B">
        <w:t>laissant derrière eux une cage de verre maculée de ca</w:t>
      </w:r>
      <w:r w:rsidRPr="0095276B">
        <w:t>m</w:t>
      </w:r>
      <w:r w:rsidRPr="0095276B">
        <w:t>bouis</w:t>
      </w:r>
      <w:r w:rsidR="006455E5">
        <w:t xml:space="preserve">, </w:t>
      </w:r>
      <w:r w:rsidRPr="0095276B">
        <w:t>au fond de laquelle</w:t>
      </w:r>
      <w:r w:rsidR="006455E5">
        <w:t xml:space="preserve">, </w:t>
      </w:r>
      <w:r w:rsidRPr="0095276B">
        <w:t>rivée à un bras de métal</w:t>
      </w:r>
      <w:r w:rsidR="006455E5">
        <w:t xml:space="preserve">, </w:t>
      </w:r>
      <w:r w:rsidRPr="0095276B">
        <w:t>la petite flamme se débattait</w:t>
      </w:r>
      <w:r w:rsidR="006455E5">
        <w:t>.</w:t>
      </w:r>
    </w:p>
    <w:p w14:paraId="4A0FF436" w14:textId="77777777" w:rsidR="006455E5" w:rsidRDefault="009D4A85" w:rsidP="002666CE">
      <w:r w:rsidRPr="0095276B">
        <w:t>N</w:t>
      </w:r>
      <w:r w:rsidR="006455E5">
        <w:t>’</w:t>
      </w:r>
      <w:r w:rsidRPr="0095276B">
        <w:t>importe</w:t>
      </w:r>
      <w:r w:rsidR="006455E5">
        <w:t xml:space="preserve">. </w:t>
      </w:r>
      <w:r w:rsidRPr="0095276B">
        <w:t>Cette lueur agonisante avait suffi à expulser le reste du monde hors du coffre surchauffé</w:t>
      </w:r>
      <w:r w:rsidR="006455E5">
        <w:t xml:space="preserve">. </w:t>
      </w:r>
      <w:r w:rsidRPr="0095276B">
        <w:t>Du moment où le lampiste l</w:t>
      </w:r>
      <w:r w:rsidR="006455E5">
        <w:t>’</w:t>
      </w:r>
      <w:r w:rsidRPr="0095276B">
        <w:t>avait jetée là</w:t>
      </w:r>
      <w:r w:rsidR="006455E5">
        <w:t xml:space="preserve">, </w:t>
      </w:r>
      <w:r w:rsidRPr="0095276B">
        <w:t>un cadre de parois et d</w:t>
      </w:r>
      <w:r w:rsidR="006455E5">
        <w:t>’</w:t>
      </w:r>
      <w:r w:rsidRPr="0095276B">
        <w:t>obscurités ég</w:t>
      </w:r>
      <w:r w:rsidRPr="0095276B">
        <w:t>a</w:t>
      </w:r>
      <w:r w:rsidRPr="0095276B">
        <w:t>lement denses s</w:t>
      </w:r>
      <w:r w:rsidR="006455E5">
        <w:t>’</w:t>
      </w:r>
      <w:r w:rsidRPr="0095276B">
        <w:t>était refermé autour des voyageurs</w:t>
      </w:r>
      <w:r w:rsidR="006455E5">
        <w:t>.</w:t>
      </w:r>
    </w:p>
    <w:p w14:paraId="08E24764" w14:textId="77777777" w:rsidR="006455E5" w:rsidRDefault="009D4A85" w:rsidP="002666CE">
      <w:r w:rsidRPr="0095276B">
        <w:t>De fait</w:t>
      </w:r>
      <w:r w:rsidR="006455E5">
        <w:t xml:space="preserve">, </w:t>
      </w:r>
      <w:r w:rsidRPr="0095276B">
        <w:t>la nuit s</w:t>
      </w:r>
      <w:r w:rsidR="006455E5">
        <w:t>’</w:t>
      </w:r>
      <w:r w:rsidRPr="0095276B">
        <w:t>engage</w:t>
      </w:r>
      <w:r w:rsidR="006455E5">
        <w:t xml:space="preserve">. </w:t>
      </w:r>
      <w:r w:rsidRPr="0095276B">
        <w:t>Nul n</w:t>
      </w:r>
      <w:r w:rsidR="006455E5">
        <w:t>’</w:t>
      </w:r>
      <w:r w:rsidRPr="0095276B">
        <w:t>a conscience du temps qu</w:t>
      </w:r>
      <w:r w:rsidR="006455E5">
        <w:t>’</w:t>
      </w:r>
      <w:r w:rsidRPr="0095276B">
        <w:t>e</w:t>
      </w:r>
      <w:r w:rsidRPr="0095276B">
        <w:t>l</w:t>
      </w:r>
      <w:r w:rsidRPr="0095276B">
        <w:t>le va durer</w:t>
      </w:r>
      <w:r w:rsidR="006455E5">
        <w:t>.</w:t>
      </w:r>
    </w:p>
    <w:p w14:paraId="14767DE9" w14:textId="77777777" w:rsidR="006455E5" w:rsidRDefault="009D4A85" w:rsidP="002666CE">
      <w:r w:rsidRPr="0095276B">
        <w:t>Une force saisit le wagon et l</w:t>
      </w:r>
      <w:r w:rsidR="006455E5">
        <w:t>’</w:t>
      </w:r>
      <w:r w:rsidRPr="0095276B">
        <w:t>attire</w:t>
      </w:r>
      <w:r w:rsidR="006455E5">
        <w:t xml:space="preserve">. </w:t>
      </w:r>
      <w:r w:rsidRPr="0095276B">
        <w:t>Elle l</w:t>
      </w:r>
      <w:r w:rsidR="006455E5">
        <w:t>’</w:t>
      </w:r>
      <w:r w:rsidRPr="0095276B">
        <w:t xml:space="preserve">a pris on ne sait </w:t>
      </w:r>
      <w:proofErr w:type="spellStart"/>
      <w:r w:rsidRPr="0095276B">
        <w:t>par</w:t>
      </w:r>
      <w:proofErr w:type="spellEnd"/>
      <w:r w:rsidRPr="0095276B">
        <w:t xml:space="preserve"> où</w:t>
      </w:r>
      <w:r w:rsidR="006455E5">
        <w:t xml:space="preserve">, </w:t>
      </w:r>
      <w:r w:rsidRPr="0095276B">
        <w:t>car il s</w:t>
      </w:r>
      <w:r w:rsidR="006455E5">
        <w:t>’</w:t>
      </w:r>
      <w:r w:rsidRPr="0095276B">
        <w:t>ébranle d</w:t>
      </w:r>
      <w:r w:rsidR="006455E5">
        <w:t>’</w:t>
      </w:r>
      <w:r w:rsidRPr="0095276B">
        <w:t>une pièce</w:t>
      </w:r>
      <w:r w:rsidR="006455E5">
        <w:t xml:space="preserve">. </w:t>
      </w:r>
      <w:r w:rsidRPr="0095276B">
        <w:t>Le bruit sourd d</w:t>
      </w:r>
      <w:r w:rsidR="006455E5">
        <w:t>’</w:t>
      </w:r>
      <w:r w:rsidRPr="0095276B">
        <w:t>une forge monte de terre</w:t>
      </w:r>
      <w:r w:rsidR="006455E5">
        <w:t xml:space="preserve">. </w:t>
      </w:r>
      <w:r w:rsidRPr="0095276B">
        <w:t>Tout entre en vibration</w:t>
      </w:r>
      <w:r w:rsidR="006455E5">
        <w:t>.</w:t>
      </w:r>
    </w:p>
    <w:p w14:paraId="5E871AE0" w14:textId="77777777" w:rsidR="006455E5" w:rsidRDefault="009D4A85" w:rsidP="002666CE">
      <w:r w:rsidRPr="0095276B">
        <w:t>C</w:t>
      </w:r>
      <w:r w:rsidR="006455E5">
        <w:t>’</w:t>
      </w:r>
      <w:r w:rsidRPr="0095276B">
        <w:t>est un combat</w:t>
      </w:r>
      <w:r w:rsidR="006455E5">
        <w:t xml:space="preserve">. </w:t>
      </w:r>
      <w:r w:rsidRPr="0095276B">
        <w:t>Il s</w:t>
      </w:r>
      <w:r w:rsidR="006455E5">
        <w:t>’</w:t>
      </w:r>
      <w:r w:rsidRPr="0095276B">
        <w:t>agit de transporter</w:t>
      </w:r>
      <w:r w:rsidR="006455E5">
        <w:t xml:space="preserve">, </w:t>
      </w:r>
      <w:r w:rsidRPr="0095276B">
        <w:t>à soixante lieues de là</w:t>
      </w:r>
      <w:r w:rsidR="006455E5">
        <w:t xml:space="preserve">, </w:t>
      </w:r>
      <w:r w:rsidRPr="0095276B">
        <w:t>pendant la durée de la nuit</w:t>
      </w:r>
      <w:r w:rsidR="006455E5">
        <w:t xml:space="preserve">, </w:t>
      </w:r>
      <w:r w:rsidRPr="0095276B">
        <w:t>trois cents tonnes de matière inerte</w:t>
      </w:r>
      <w:r w:rsidR="006455E5">
        <w:t xml:space="preserve">, </w:t>
      </w:r>
      <w:r w:rsidRPr="0095276B">
        <w:t>carrée</w:t>
      </w:r>
      <w:r w:rsidR="006455E5">
        <w:t>.</w:t>
      </w:r>
    </w:p>
    <w:p w14:paraId="3E3E3471" w14:textId="77777777" w:rsidR="006455E5" w:rsidRDefault="009D4A85" w:rsidP="002666CE">
      <w:r w:rsidRPr="0095276B">
        <w:t>Guillaume se répète les données du problème</w:t>
      </w:r>
      <w:r w:rsidR="006455E5">
        <w:t xml:space="preserve">. </w:t>
      </w:r>
      <w:r w:rsidRPr="0095276B">
        <w:t>Trois cents tonnes</w:t>
      </w:r>
      <w:r w:rsidR="006455E5">
        <w:t xml:space="preserve"> ! </w:t>
      </w:r>
      <w:r w:rsidRPr="0095276B">
        <w:t>Il ferme les yeux</w:t>
      </w:r>
      <w:r w:rsidR="006455E5">
        <w:t xml:space="preserve">. </w:t>
      </w:r>
      <w:r w:rsidRPr="0095276B">
        <w:t>Le vent qui entre par les petites fen</w:t>
      </w:r>
      <w:r w:rsidRPr="0095276B">
        <w:t>ê</w:t>
      </w:r>
      <w:r w:rsidRPr="0095276B">
        <w:t>tres ouvertes ne suffit pas à dissiper les relents qui empuanti</w:t>
      </w:r>
      <w:r w:rsidRPr="0095276B">
        <w:t>s</w:t>
      </w:r>
      <w:r w:rsidRPr="0095276B">
        <w:t>sent la cellule</w:t>
      </w:r>
      <w:r w:rsidR="006455E5">
        <w:t xml:space="preserve">. </w:t>
      </w:r>
      <w:r w:rsidRPr="0095276B">
        <w:t>L</w:t>
      </w:r>
      <w:r w:rsidR="006455E5">
        <w:t>’</w:t>
      </w:r>
      <w:r w:rsidRPr="0095276B">
        <w:t xml:space="preserve">Alsacien se soulève au milieu des </w:t>
      </w:r>
      <w:r w:rsidRPr="0095276B">
        <w:lastRenderedPageBreak/>
        <w:t>cahots et d</w:t>
      </w:r>
      <w:r w:rsidRPr="0095276B">
        <w:t>é</w:t>
      </w:r>
      <w:r w:rsidRPr="0095276B">
        <w:t>lace ses brodequins</w:t>
      </w:r>
      <w:r w:rsidR="006455E5">
        <w:t xml:space="preserve">. </w:t>
      </w:r>
      <w:r w:rsidRPr="0095276B">
        <w:t>À peine libérés</w:t>
      </w:r>
      <w:r w:rsidR="006455E5">
        <w:t xml:space="preserve">, </w:t>
      </w:r>
      <w:r w:rsidRPr="0095276B">
        <w:t>ses pieds enflent</w:t>
      </w:r>
      <w:r w:rsidR="006455E5">
        <w:t xml:space="preserve">. </w:t>
      </w:r>
      <w:r w:rsidRPr="0095276B">
        <w:t>Il agite les orteils dans la cotonnade blanche de la chaussette</w:t>
      </w:r>
      <w:r w:rsidR="006455E5">
        <w:t xml:space="preserve">, </w:t>
      </w:r>
      <w:r w:rsidRPr="0095276B">
        <w:t>dont les plis durcis le brûlent</w:t>
      </w:r>
      <w:r w:rsidR="006455E5">
        <w:t xml:space="preserve">. </w:t>
      </w:r>
      <w:r w:rsidRPr="0095276B">
        <w:t>Avant de se recoucher</w:t>
      </w:r>
      <w:r w:rsidR="006455E5">
        <w:t xml:space="preserve">, </w:t>
      </w:r>
      <w:r w:rsidRPr="0095276B">
        <w:t>il examine son fr</w:t>
      </w:r>
      <w:r w:rsidRPr="0095276B">
        <w:t>è</w:t>
      </w:r>
      <w:r w:rsidRPr="0095276B">
        <w:t>re</w:t>
      </w:r>
      <w:r w:rsidR="006455E5">
        <w:t xml:space="preserve">. </w:t>
      </w:r>
      <w:r w:rsidRPr="0095276B">
        <w:t>Joseph ronfle déjà</w:t>
      </w:r>
      <w:r w:rsidR="006455E5">
        <w:t xml:space="preserve">. </w:t>
      </w:r>
      <w:r w:rsidRPr="0095276B">
        <w:t>Sa tête a glissé de la valise jaune où il l</w:t>
      </w:r>
      <w:r w:rsidR="006455E5">
        <w:t>’</w:t>
      </w:r>
      <w:r w:rsidRPr="0095276B">
        <w:t>avait installée</w:t>
      </w:r>
      <w:r w:rsidR="006455E5">
        <w:t xml:space="preserve"> ; </w:t>
      </w:r>
      <w:r w:rsidRPr="0095276B">
        <w:t>elle a glissé plus bas que la poitrine</w:t>
      </w:r>
      <w:r w:rsidR="006455E5">
        <w:t xml:space="preserve">, </w:t>
      </w:r>
      <w:r w:rsidRPr="0095276B">
        <w:t>sur le bord même de la banquette</w:t>
      </w:r>
      <w:r w:rsidR="006455E5">
        <w:t xml:space="preserve">. </w:t>
      </w:r>
      <w:r w:rsidRPr="0095276B">
        <w:t>Une de ses mains traîne sur le plancher</w:t>
      </w:r>
      <w:r w:rsidR="006455E5">
        <w:t xml:space="preserve">, </w:t>
      </w:r>
      <w:r w:rsidRPr="0095276B">
        <w:t>où une poussière innommable tressaute</w:t>
      </w:r>
      <w:r w:rsidR="006455E5">
        <w:t xml:space="preserve">, </w:t>
      </w:r>
      <w:r w:rsidRPr="0095276B">
        <w:t>au rythme précipité de la forge</w:t>
      </w:r>
      <w:r w:rsidR="006455E5">
        <w:t xml:space="preserve">. </w:t>
      </w:r>
      <w:r w:rsidRPr="0095276B">
        <w:t>Guillaume a la pénible sensation que cette main est en baudruche</w:t>
      </w:r>
      <w:r w:rsidR="006455E5">
        <w:t xml:space="preserve">. </w:t>
      </w:r>
      <w:r w:rsidRPr="0095276B">
        <w:t>Il retrouve</w:t>
      </w:r>
      <w:r w:rsidR="006455E5">
        <w:t xml:space="preserve">, </w:t>
      </w:r>
      <w:r w:rsidRPr="0095276B">
        <w:t>une fois de plus</w:t>
      </w:r>
      <w:r w:rsidR="006455E5">
        <w:t xml:space="preserve">, </w:t>
      </w:r>
      <w:r w:rsidRPr="0095276B">
        <w:t>avec malaise</w:t>
      </w:r>
      <w:r w:rsidR="006455E5">
        <w:t xml:space="preserve">, </w:t>
      </w:r>
      <w:r w:rsidRPr="0095276B">
        <w:t>dans l</w:t>
      </w:r>
      <w:r w:rsidR="006455E5">
        <w:t>’</w:t>
      </w:r>
      <w:r w:rsidRPr="0095276B">
        <w:t>a</w:t>
      </w:r>
      <w:r w:rsidRPr="0095276B">
        <w:t>s</w:t>
      </w:r>
      <w:r w:rsidRPr="0095276B">
        <w:t>pect de Joseph</w:t>
      </w:r>
      <w:r w:rsidR="006455E5">
        <w:t xml:space="preserve">, </w:t>
      </w:r>
      <w:r w:rsidRPr="0095276B">
        <w:t>les stigmates de la puissance paternelle</w:t>
      </w:r>
      <w:r w:rsidR="006455E5">
        <w:t xml:space="preserve">. </w:t>
      </w:r>
      <w:r w:rsidRPr="0095276B">
        <w:t>Ce sommeil instantané</w:t>
      </w:r>
      <w:r w:rsidR="006455E5">
        <w:t xml:space="preserve">, </w:t>
      </w:r>
      <w:r w:rsidRPr="0095276B">
        <w:t>ce cou spongieux</w:t>
      </w:r>
      <w:r w:rsidR="006455E5">
        <w:t xml:space="preserve">, </w:t>
      </w:r>
      <w:r w:rsidRPr="0095276B">
        <w:t>ces pommettes qu</w:t>
      </w:r>
      <w:r w:rsidR="006455E5">
        <w:t>’</w:t>
      </w:r>
      <w:r w:rsidRPr="0095276B">
        <w:t>alou</w:t>
      </w:r>
      <w:r w:rsidRPr="0095276B">
        <w:t>r</w:t>
      </w:r>
      <w:r w:rsidRPr="0095276B">
        <w:t>dit la retombée des joues</w:t>
      </w:r>
      <w:r w:rsidR="006455E5">
        <w:t xml:space="preserve">, </w:t>
      </w:r>
      <w:r w:rsidRPr="0095276B">
        <w:t>le font penser aux réactions excess</w:t>
      </w:r>
      <w:r w:rsidRPr="0095276B">
        <w:t>i</w:t>
      </w:r>
      <w:r w:rsidRPr="0095276B">
        <w:t>ves de ce corps</w:t>
      </w:r>
      <w:r w:rsidR="006455E5">
        <w:t xml:space="preserve">, </w:t>
      </w:r>
      <w:r w:rsidRPr="0095276B">
        <w:t>à sa force célèbre</w:t>
      </w:r>
      <w:r w:rsidR="006455E5">
        <w:t xml:space="preserve">, </w:t>
      </w:r>
      <w:r w:rsidRPr="0095276B">
        <w:t>ses gaîtés bruyantes</w:t>
      </w:r>
      <w:r w:rsidR="006455E5">
        <w:t xml:space="preserve">, </w:t>
      </w:r>
      <w:r w:rsidRPr="0095276B">
        <w:t>ses b</w:t>
      </w:r>
      <w:r w:rsidRPr="0095276B">
        <w:t>e</w:t>
      </w:r>
      <w:r w:rsidRPr="0095276B">
        <w:t>soins aussi instantanés que ses colères</w:t>
      </w:r>
      <w:r w:rsidR="006455E5">
        <w:t>.</w:t>
      </w:r>
    </w:p>
    <w:p w14:paraId="77674CD5" w14:textId="77777777" w:rsidR="006455E5" w:rsidRDefault="009D4A85" w:rsidP="002666CE">
      <w:r w:rsidRPr="0095276B">
        <w:t>Il se demande une fois de plus quelle est la loi qui pousse les mâles d</w:t>
      </w:r>
      <w:r w:rsidR="006455E5">
        <w:t>’</w:t>
      </w:r>
      <w:r w:rsidRPr="0095276B">
        <w:t>une même souche à s</w:t>
      </w:r>
      <w:r w:rsidR="006455E5">
        <w:t>’</w:t>
      </w:r>
      <w:r w:rsidRPr="0095276B">
        <w:t>entre-haïr</w:t>
      </w:r>
      <w:r w:rsidR="006455E5">
        <w:t xml:space="preserve">. </w:t>
      </w:r>
      <w:r w:rsidRPr="0095276B">
        <w:t>Du moins il sent confusément qu</w:t>
      </w:r>
      <w:r w:rsidR="006455E5">
        <w:t>’</w:t>
      </w:r>
      <w:r w:rsidRPr="0095276B">
        <w:t>il y a une question à se poser dans ce sens</w:t>
      </w:r>
      <w:r w:rsidR="006455E5">
        <w:t xml:space="preserve">. </w:t>
      </w:r>
      <w:r w:rsidRPr="0095276B">
        <w:t>Mais il n</w:t>
      </w:r>
      <w:r w:rsidR="006455E5">
        <w:t>’</w:t>
      </w:r>
      <w:r w:rsidRPr="0095276B">
        <w:t>a le temps ni l</w:t>
      </w:r>
      <w:r w:rsidR="006455E5">
        <w:t>’</w:t>
      </w:r>
      <w:r w:rsidRPr="0095276B">
        <w:t>habitude de se poser des questions</w:t>
      </w:r>
      <w:r w:rsidR="006455E5">
        <w:t xml:space="preserve">. </w:t>
      </w:r>
      <w:r w:rsidRPr="0095276B">
        <w:t>Il va pour soulever la tête de Joseph dans ses mains</w:t>
      </w:r>
      <w:r w:rsidR="006455E5">
        <w:t xml:space="preserve">, </w:t>
      </w:r>
      <w:r w:rsidRPr="0095276B">
        <w:t>et la replacer sur son oreiller de carton-toile jaune</w:t>
      </w:r>
      <w:r w:rsidR="006455E5">
        <w:t xml:space="preserve">. </w:t>
      </w:r>
      <w:r w:rsidRPr="0095276B">
        <w:t>Il se ravise et se contente de to</w:t>
      </w:r>
      <w:r w:rsidRPr="0095276B">
        <w:t>u</w:t>
      </w:r>
      <w:r w:rsidRPr="0095276B">
        <w:t>cher son frère à l</w:t>
      </w:r>
      <w:r w:rsidR="006455E5">
        <w:t>’</w:t>
      </w:r>
      <w:r w:rsidRPr="0095276B">
        <w:t>épaule</w:t>
      </w:r>
      <w:r w:rsidR="006455E5">
        <w:t> :</w:t>
      </w:r>
    </w:p>
    <w:p w14:paraId="0F4B0702" w14:textId="736EA971" w:rsidR="002666CE" w:rsidRDefault="006455E5" w:rsidP="002666CE">
      <w:r>
        <w:t>« </w:t>
      </w:r>
      <w:r w:rsidR="009D4A85" w:rsidRPr="0095276B">
        <w:t>Hep</w:t>
      </w:r>
      <w:r>
        <w:t xml:space="preserve"> ! </w:t>
      </w:r>
      <w:r w:rsidR="009D4A85" w:rsidRPr="0095276B">
        <w:t>Hep</w:t>
      </w:r>
      <w:r>
        <w:t> ! »</w:t>
      </w:r>
    </w:p>
    <w:p w14:paraId="5B6DBDCF" w14:textId="77777777" w:rsidR="006455E5" w:rsidRDefault="009D4A85" w:rsidP="002666CE">
      <w:r w:rsidRPr="0095276B">
        <w:t>Quand Joseph ouvre enfin un œil hagard</w:t>
      </w:r>
      <w:r w:rsidR="006455E5">
        <w:t xml:space="preserve">, </w:t>
      </w:r>
      <w:r w:rsidRPr="0095276B">
        <w:t>en émettant coup sur coup</w:t>
      </w:r>
      <w:r w:rsidR="006455E5">
        <w:t xml:space="preserve">, </w:t>
      </w:r>
      <w:r w:rsidRPr="0095276B">
        <w:t>comme fait son père</w:t>
      </w:r>
      <w:r w:rsidR="006455E5">
        <w:t xml:space="preserve">, </w:t>
      </w:r>
      <w:r w:rsidRPr="0095276B">
        <w:t>une dizaine d</w:t>
      </w:r>
      <w:r w:rsidR="006455E5">
        <w:t>’</w:t>
      </w:r>
      <w:r w:rsidRPr="0095276B">
        <w:t>interjections</w:t>
      </w:r>
      <w:r w:rsidR="006455E5">
        <w:t xml:space="preserve">, </w:t>
      </w:r>
      <w:r w:rsidRPr="0095276B">
        <w:t>il trouve penché sur lui un visage où bien fin serait celui qui lirait autre chose qu</w:t>
      </w:r>
      <w:r w:rsidR="006455E5">
        <w:t>’</w:t>
      </w:r>
      <w:r w:rsidRPr="0095276B">
        <w:t>affection et pure cordialité</w:t>
      </w:r>
      <w:r w:rsidR="006455E5">
        <w:t>.</w:t>
      </w:r>
    </w:p>
    <w:p w14:paraId="4D495F20" w14:textId="77777777" w:rsidR="006455E5" w:rsidRDefault="009D4A85" w:rsidP="002666CE">
      <w:r w:rsidRPr="0095276B">
        <w:t>Joseph s</w:t>
      </w:r>
      <w:r w:rsidR="006455E5">
        <w:t>’</w:t>
      </w:r>
      <w:r w:rsidRPr="0095276B">
        <w:t>est rendormi</w:t>
      </w:r>
      <w:r w:rsidR="006455E5">
        <w:t xml:space="preserve">. </w:t>
      </w:r>
      <w:r w:rsidRPr="0095276B">
        <w:t>Le destin des Simler ne veille plus que par la pensée de Guillaume</w:t>
      </w:r>
      <w:r w:rsidR="006455E5">
        <w:t xml:space="preserve">. </w:t>
      </w:r>
      <w:r w:rsidRPr="0095276B">
        <w:t>Sans doute aussi</w:t>
      </w:r>
      <w:r w:rsidR="006455E5">
        <w:t xml:space="preserve">, </w:t>
      </w:r>
      <w:r w:rsidRPr="0095276B">
        <w:t xml:space="preserve">à </w:t>
      </w:r>
      <w:proofErr w:type="spellStart"/>
      <w:r w:rsidRPr="0095276B">
        <w:t>Busche</w:t>
      </w:r>
      <w:r w:rsidRPr="0095276B">
        <w:t>n</w:t>
      </w:r>
      <w:r w:rsidRPr="0095276B">
        <w:t>dorf</w:t>
      </w:r>
      <w:proofErr w:type="spellEnd"/>
      <w:r w:rsidR="006455E5">
        <w:t xml:space="preserve">, </w:t>
      </w:r>
      <w:r w:rsidRPr="0095276B">
        <w:t>sous une lampe de cuivre</w:t>
      </w:r>
      <w:r w:rsidR="006455E5">
        <w:t xml:space="preserve">, </w:t>
      </w:r>
      <w:r w:rsidRPr="0095276B">
        <w:t>antique et grêle</w:t>
      </w:r>
      <w:r w:rsidR="006455E5">
        <w:t xml:space="preserve">, </w:t>
      </w:r>
      <w:r w:rsidRPr="0095276B">
        <w:t xml:space="preserve">par la pensée </w:t>
      </w:r>
      <w:r w:rsidRPr="0095276B">
        <w:lastRenderedPageBreak/>
        <w:t>d</w:t>
      </w:r>
      <w:r w:rsidR="006455E5">
        <w:t>’</w:t>
      </w:r>
      <w:r w:rsidRPr="0095276B">
        <w:t>une mère dont l</w:t>
      </w:r>
      <w:r w:rsidR="006455E5">
        <w:t>’</w:t>
      </w:r>
      <w:r w:rsidRPr="0095276B">
        <w:t>inquiétude accompagne chacun de leurs pas</w:t>
      </w:r>
      <w:r w:rsidR="006455E5">
        <w:t>.</w:t>
      </w:r>
    </w:p>
    <w:p w14:paraId="48BE9AAC" w14:textId="77777777" w:rsidR="006455E5" w:rsidRDefault="009D4A85" w:rsidP="002666CE">
      <w:r w:rsidRPr="0095276B">
        <w:t>Guillaume se pose à nouveau les données du problème</w:t>
      </w:r>
      <w:r w:rsidR="006455E5">
        <w:t xml:space="preserve">. </w:t>
      </w:r>
      <w:r w:rsidRPr="0095276B">
        <w:t>Trois cents tonnes</w:t>
      </w:r>
      <w:r w:rsidR="006455E5">
        <w:t xml:space="preserve">, </w:t>
      </w:r>
      <w:r w:rsidRPr="0095276B">
        <w:t>soixante lieues</w:t>
      </w:r>
      <w:r w:rsidR="006455E5">
        <w:t xml:space="preserve">. </w:t>
      </w:r>
      <w:r w:rsidRPr="0095276B">
        <w:t>La flamme de la lampe sous laquelle la mère tourne</w:t>
      </w:r>
      <w:r w:rsidR="006455E5">
        <w:t xml:space="preserve">, </w:t>
      </w:r>
      <w:r w:rsidRPr="0095276B">
        <w:t>là-bas</w:t>
      </w:r>
      <w:r w:rsidR="006455E5">
        <w:t xml:space="preserve">, </w:t>
      </w:r>
      <w:r w:rsidRPr="0095276B">
        <w:t>les pages de son rituel hébra</w:t>
      </w:r>
      <w:r w:rsidRPr="0095276B">
        <w:t>ï</w:t>
      </w:r>
      <w:r w:rsidRPr="0095276B">
        <w:t>que</w:t>
      </w:r>
      <w:r w:rsidR="006455E5">
        <w:t xml:space="preserve">, </w:t>
      </w:r>
      <w:r w:rsidRPr="0095276B">
        <w:t>s</w:t>
      </w:r>
      <w:r w:rsidR="006455E5">
        <w:t>’</w:t>
      </w:r>
      <w:r w:rsidRPr="0095276B">
        <w:t>élève d</w:t>
      </w:r>
      <w:r w:rsidR="006455E5">
        <w:t>’</w:t>
      </w:r>
      <w:r w:rsidRPr="0095276B">
        <w:t>un jet aussi paisible</w:t>
      </w:r>
      <w:r w:rsidR="006455E5">
        <w:t xml:space="preserve">, </w:t>
      </w:r>
      <w:r w:rsidRPr="0095276B">
        <w:t>que celle du falot met de rage à se tordre</w:t>
      </w:r>
      <w:r w:rsidR="006455E5">
        <w:t xml:space="preserve">, </w:t>
      </w:r>
      <w:r w:rsidRPr="0095276B">
        <w:t>là-haut</w:t>
      </w:r>
      <w:r w:rsidR="006455E5">
        <w:t xml:space="preserve">, </w:t>
      </w:r>
      <w:r w:rsidRPr="0095276B">
        <w:t>dans son réduit de verre huileux</w:t>
      </w:r>
      <w:r w:rsidR="006455E5">
        <w:t>.</w:t>
      </w:r>
    </w:p>
    <w:p w14:paraId="6DDE7B78" w14:textId="77777777" w:rsidR="006455E5" w:rsidRDefault="009D4A85" w:rsidP="002666CE">
      <w:r w:rsidRPr="0095276B">
        <w:t>C</w:t>
      </w:r>
      <w:r w:rsidR="006455E5">
        <w:t>’</w:t>
      </w:r>
      <w:r w:rsidRPr="0095276B">
        <w:t>est que tout</w:t>
      </w:r>
      <w:r w:rsidR="006455E5">
        <w:t xml:space="preserve">, </w:t>
      </w:r>
      <w:r w:rsidRPr="0095276B">
        <w:t>ici</w:t>
      </w:r>
      <w:r w:rsidR="006455E5">
        <w:t xml:space="preserve">, </w:t>
      </w:r>
      <w:r w:rsidRPr="0095276B">
        <w:t>est combat</w:t>
      </w:r>
      <w:r w:rsidR="006455E5">
        <w:t xml:space="preserve">. </w:t>
      </w:r>
      <w:r w:rsidRPr="0095276B">
        <w:t>La matière est inerte</w:t>
      </w:r>
      <w:r w:rsidR="006455E5">
        <w:t xml:space="preserve">. </w:t>
      </w:r>
      <w:r w:rsidRPr="0095276B">
        <w:t>Elle ne veut rien savoir</w:t>
      </w:r>
      <w:r w:rsidR="006455E5">
        <w:t xml:space="preserve">. </w:t>
      </w:r>
      <w:r w:rsidRPr="0095276B">
        <w:t>La matière est carrée</w:t>
      </w:r>
      <w:r w:rsidR="006455E5">
        <w:t xml:space="preserve">. </w:t>
      </w:r>
      <w:r w:rsidRPr="0095276B">
        <w:t>La distance est mince et longue</w:t>
      </w:r>
      <w:r w:rsidR="006455E5">
        <w:t xml:space="preserve">. </w:t>
      </w:r>
      <w:r w:rsidRPr="0095276B">
        <w:t>Faire glisser l</w:t>
      </w:r>
      <w:r w:rsidR="006455E5">
        <w:t>’</w:t>
      </w:r>
      <w:r w:rsidRPr="0095276B">
        <w:t>une sur l</w:t>
      </w:r>
      <w:r w:rsidR="006455E5">
        <w:t>’</w:t>
      </w:r>
      <w:r w:rsidRPr="0095276B">
        <w:t>autre</w:t>
      </w:r>
      <w:r w:rsidR="006455E5">
        <w:t xml:space="preserve">. </w:t>
      </w:r>
      <w:r w:rsidRPr="0095276B">
        <w:t>Tout est là</w:t>
      </w:r>
      <w:r w:rsidR="006455E5">
        <w:t xml:space="preserve">. </w:t>
      </w:r>
      <w:r w:rsidRPr="0095276B">
        <w:t>Frottement</w:t>
      </w:r>
      <w:r w:rsidR="006455E5">
        <w:t xml:space="preserve">. </w:t>
      </w:r>
      <w:r w:rsidRPr="0095276B">
        <w:t>Échauffement</w:t>
      </w:r>
      <w:r w:rsidR="006455E5">
        <w:t xml:space="preserve">. </w:t>
      </w:r>
      <w:r w:rsidRPr="0095276B">
        <w:t>Guillaume Simler les ressent comme si sa propre masse endolorie était tirée</w:t>
      </w:r>
      <w:r w:rsidR="006455E5">
        <w:t xml:space="preserve">, </w:t>
      </w:r>
      <w:r w:rsidRPr="0095276B">
        <w:t>à travers la nuit</w:t>
      </w:r>
      <w:r w:rsidR="006455E5">
        <w:t xml:space="preserve">, </w:t>
      </w:r>
      <w:r w:rsidRPr="0095276B">
        <w:t>de joint en joint</w:t>
      </w:r>
      <w:r w:rsidR="006455E5">
        <w:t xml:space="preserve">, </w:t>
      </w:r>
      <w:r w:rsidRPr="0095276B">
        <w:t>sur l</w:t>
      </w:r>
      <w:r w:rsidR="006455E5">
        <w:t>’</w:t>
      </w:r>
      <w:r w:rsidRPr="0095276B">
        <w:t>interminable gril de la voie ferrée</w:t>
      </w:r>
      <w:r w:rsidR="006455E5">
        <w:t>.</w:t>
      </w:r>
    </w:p>
    <w:p w14:paraId="581806AF" w14:textId="77777777" w:rsidR="006455E5" w:rsidRDefault="009D4A85" w:rsidP="002666CE">
      <w:r w:rsidRPr="0095276B">
        <w:t>La nuit elle-même pèse sur lui comme une gelée</w:t>
      </w:r>
      <w:r w:rsidR="006455E5">
        <w:t xml:space="preserve">. </w:t>
      </w:r>
      <w:r w:rsidRPr="0095276B">
        <w:t>Gui</w:t>
      </w:r>
      <w:r w:rsidRPr="0095276B">
        <w:t>l</w:t>
      </w:r>
      <w:r w:rsidRPr="0095276B">
        <w:t>laume Simler se soulève sur un coude et veut regarder par la f</w:t>
      </w:r>
      <w:r w:rsidRPr="0095276B">
        <w:t>e</w:t>
      </w:r>
      <w:r w:rsidRPr="0095276B">
        <w:t>nêtre</w:t>
      </w:r>
      <w:r w:rsidR="006455E5">
        <w:t xml:space="preserve">. </w:t>
      </w:r>
      <w:r w:rsidRPr="0095276B">
        <w:t>Son regard est repoussé</w:t>
      </w:r>
      <w:r w:rsidR="006455E5">
        <w:t xml:space="preserve">. </w:t>
      </w:r>
      <w:r w:rsidRPr="0095276B">
        <w:t>Tout n</w:t>
      </w:r>
      <w:r w:rsidR="006455E5">
        <w:t>’</w:t>
      </w:r>
      <w:r w:rsidRPr="0095276B">
        <w:t>est que densité</w:t>
      </w:r>
      <w:r w:rsidR="006455E5">
        <w:t xml:space="preserve">, </w:t>
      </w:r>
      <w:r w:rsidRPr="0095276B">
        <w:t>muraille d</w:t>
      </w:r>
      <w:r w:rsidR="006455E5">
        <w:t>’</w:t>
      </w:r>
      <w:r w:rsidRPr="0095276B">
        <w:t>ombre chaude</w:t>
      </w:r>
      <w:r w:rsidR="006455E5">
        <w:t xml:space="preserve">. </w:t>
      </w:r>
      <w:r w:rsidRPr="0095276B">
        <w:t>Il force la vue</w:t>
      </w:r>
      <w:r w:rsidR="006455E5">
        <w:t xml:space="preserve">. </w:t>
      </w:r>
      <w:r w:rsidRPr="0095276B">
        <w:t>Un arbre</w:t>
      </w:r>
      <w:r w:rsidR="006455E5">
        <w:t xml:space="preserve">, </w:t>
      </w:r>
      <w:r w:rsidRPr="0095276B">
        <w:t>éclairé d</w:t>
      </w:r>
      <w:r w:rsidR="006455E5">
        <w:t>’</w:t>
      </w:r>
      <w:r w:rsidRPr="0095276B">
        <w:t>un bref r</w:t>
      </w:r>
      <w:r w:rsidRPr="0095276B">
        <w:t>e</w:t>
      </w:r>
      <w:r w:rsidRPr="0095276B">
        <w:t>flet</w:t>
      </w:r>
      <w:r w:rsidR="006455E5">
        <w:t xml:space="preserve">, </w:t>
      </w:r>
      <w:r w:rsidRPr="0095276B">
        <w:t>défile et disparaît</w:t>
      </w:r>
      <w:r w:rsidR="006455E5">
        <w:t xml:space="preserve">, </w:t>
      </w:r>
      <w:r w:rsidRPr="0095276B">
        <w:t>avec un soupir</w:t>
      </w:r>
      <w:r w:rsidR="006455E5">
        <w:t xml:space="preserve">. </w:t>
      </w:r>
      <w:r w:rsidRPr="0095276B">
        <w:t>Rien de plus</w:t>
      </w:r>
      <w:r w:rsidR="006455E5">
        <w:t xml:space="preserve">. </w:t>
      </w:r>
      <w:r w:rsidRPr="0095276B">
        <w:t>Guillaume retombe sur sa couchette</w:t>
      </w:r>
      <w:r w:rsidR="006455E5">
        <w:t xml:space="preserve">. </w:t>
      </w:r>
      <w:r w:rsidRPr="0095276B">
        <w:t>Son sac lui glisse une serrure sous la tête et l</w:t>
      </w:r>
      <w:r w:rsidR="006455E5">
        <w:t>’</w:t>
      </w:r>
      <w:r w:rsidRPr="0095276B">
        <w:t>écorche</w:t>
      </w:r>
      <w:r w:rsidR="006455E5">
        <w:t xml:space="preserve">. </w:t>
      </w:r>
      <w:r w:rsidRPr="0095276B">
        <w:t>L</w:t>
      </w:r>
      <w:r w:rsidR="006455E5">
        <w:t>’</w:t>
      </w:r>
      <w:r w:rsidRPr="0095276B">
        <w:t>homme gronde un peu</w:t>
      </w:r>
      <w:r w:rsidR="006455E5">
        <w:t xml:space="preserve">, </w:t>
      </w:r>
      <w:r w:rsidRPr="0095276B">
        <w:t>se tourne de côté et d</w:t>
      </w:r>
      <w:r w:rsidR="006455E5">
        <w:t>’</w:t>
      </w:r>
      <w:r w:rsidRPr="0095276B">
        <w:t>autre</w:t>
      </w:r>
      <w:r w:rsidR="006455E5">
        <w:t xml:space="preserve">, </w:t>
      </w:r>
      <w:r w:rsidRPr="0095276B">
        <w:t>et se remet à penser au problème</w:t>
      </w:r>
      <w:r w:rsidR="006455E5">
        <w:t>.</w:t>
      </w:r>
    </w:p>
    <w:p w14:paraId="2AACC02B" w14:textId="77777777" w:rsidR="006455E5" w:rsidRDefault="009D4A85" w:rsidP="002666CE">
      <w:r w:rsidRPr="0095276B">
        <w:t>Guillaume Simler</w:t>
      </w:r>
      <w:r w:rsidR="006455E5">
        <w:t xml:space="preserve">, </w:t>
      </w:r>
      <w:r w:rsidRPr="0095276B">
        <w:t>pour l</w:t>
      </w:r>
      <w:r w:rsidR="006455E5">
        <w:t>’</w:t>
      </w:r>
      <w:r w:rsidRPr="0095276B">
        <w:t>avoir souvent contemplée</w:t>
      </w:r>
      <w:r w:rsidR="006455E5">
        <w:t xml:space="preserve">, </w:t>
      </w:r>
      <w:r w:rsidRPr="0095276B">
        <w:t>quand</w:t>
      </w:r>
      <w:r w:rsidR="006455E5">
        <w:t xml:space="preserve">, </w:t>
      </w:r>
      <w:r w:rsidRPr="0095276B">
        <w:t>enfant</w:t>
      </w:r>
      <w:r w:rsidR="006455E5">
        <w:t xml:space="preserve">, </w:t>
      </w:r>
      <w:r w:rsidRPr="0095276B">
        <w:t>il revenait de l</w:t>
      </w:r>
      <w:r w:rsidR="006455E5">
        <w:t>’</w:t>
      </w:r>
      <w:r w:rsidRPr="0095276B">
        <w:t>école</w:t>
      </w:r>
      <w:r w:rsidR="006455E5">
        <w:t xml:space="preserve">, </w:t>
      </w:r>
      <w:r w:rsidRPr="0095276B">
        <w:t>le soir</w:t>
      </w:r>
      <w:r w:rsidR="006455E5">
        <w:t xml:space="preserve">, </w:t>
      </w:r>
      <w:r w:rsidRPr="0095276B">
        <w:t>sait de quoi est faite cette fatigue du train qui ralentit</w:t>
      </w:r>
      <w:r w:rsidR="006455E5">
        <w:t xml:space="preserve">. </w:t>
      </w:r>
      <w:r w:rsidRPr="0095276B">
        <w:t>Le train n</w:t>
      </w:r>
      <w:r w:rsidR="006455E5">
        <w:t>’</w:t>
      </w:r>
      <w:r w:rsidRPr="0095276B">
        <w:t>est plus</w:t>
      </w:r>
      <w:r w:rsidR="006455E5">
        <w:t xml:space="preserve">, </w:t>
      </w:r>
      <w:r w:rsidRPr="0095276B">
        <w:t>à cette heure</w:t>
      </w:r>
      <w:r w:rsidR="006455E5">
        <w:t xml:space="preserve">, </w:t>
      </w:r>
      <w:r w:rsidRPr="0095276B">
        <w:t>qu</w:t>
      </w:r>
      <w:r w:rsidR="006455E5">
        <w:t>’</w:t>
      </w:r>
      <w:r w:rsidRPr="0095276B">
        <w:t>une chenille au fond de la nuit d</w:t>
      </w:r>
      <w:r w:rsidR="006455E5">
        <w:t>’</w:t>
      </w:r>
      <w:r w:rsidRPr="0095276B">
        <w:t>été</w:t>
      </w:r>
      <w:r w:rsidR="006455E5">
        <w:t xml:space="preserve"> ; </w:t>
      </w:r>
      <w:r w:rsidRPr="0095276B">
        <w:t>à l</w:t>
      </w:r>
      <w:r w:rsidR="006455E5">
        <w:t>’</w:t>
      </w:r>
      <w:r w:rsidRPr="0095276B">
        <w:t>un des bouts un cr</w:t>
      </w:r>
      <w:r w:rsidRPr="0095276B">
        <w:t>a</w:t>
      </w:r>
      <w:r w:rsidRPr="0095276B">
        <w:t>chotement de vapeur</w:t>
      </w:r>
      <w:r w:rsidR="006455E5">
        <w:t xml:space="preserve">, </w:t>
      </w:r>
      <w:r w:rsidRPr="0095276B">
        <w:t>de flammes et d</w:t>
      </w:r>
      <w:r w:rsidR="006455E5">
        <w:t>’</w:t>
      </w:r>
      <w:r w:rsidRPr="0095276B">
        <w:t>étincelles</w:t>
      </w:r>
      <w:r w:rsidR="006455E5">
        <w:t xml:space="preserve"> ; </w:t>
      </w:r>
      <w:r w:rsidRPr="0095276B">
        <w:t>à l</w:t>
      </w:r>
      <w:r w:rsidR="006455E5">
        <w:t>’</w:t>
      </w:r>
      <w:r w:rsidRPr="0095276B">
        <w:t>autre bout</w:t>
      </w:r>
      <w:r w:rsidR="006455E5">
        <w:t xml:space="preserve">, </w:t>
      </w:r>
      <w:r w:rsidRPr="0095276B">
        <w:t>le triangle de trois feux rouges qui remonte la pente</w:t>
      </w:r>
      <w:r w:rsidR="006455E5">
        <w:t xml:space="preserve"> ; </w:t>
      </w:r>
      <w:r w:rsidRPr="0095276B">
        <w:t>et</w:t>
      </w:r>
      <w:r w:rsidR="006455E5">
        <w:t xml:space="preserve">, </w:t>
      </w:r>
      <w:r w:rsidRPr="0095276B">
        <w:t>par derrière</w:t>
      </w:r>
      <w:r w:rsidR="006455E5">
        <w:t xml:space="preserve">, </w:t>
      </w:r>
      <w:r w:rsidRPr="0095276B">
        <w:t>puits de silence et de profondeur</w:t>
      </w:r>
      <w:r w:rsidR="006455E5">
        <w:t xml:space="preserve">, </w:t>
      </w:r>
      <w:r w:rsidRPr="0095276B">
        <w:t>suçoir ouvert au bas de la rampe</w:t>
      </w:r>
      <w:r w:rsidR="006455E5">
        <w:t xml:space="preserve">, </w:t>
      </w:r>
      <w:r w:rsidRPr="0095276B">
        <w:t>l</w:t>
      </w:r>
      <w:r w:rsidR="006455E5">
        <w:t>’</w:t>
      </w:r>
      <w:r w:rsidRPr="0095276B">
        <w:t>attraction</w:t>
      </w:r>
      <w:r w:rsidR="006455E5">
        <w:t xml:space="preserve">, </w:t>
      </w:r>
      <w:r w:rsidRPr="0095276B">
        <w:t>contre laquelle une larve lutte désesp</w:t>
      </w:r>
      <w:r w:rsidRPr="0095276B">
        <w:t>é</w:t>
      </w:r>
      <w:r w:rsidRPr="0095276B">
        <w:t>rément</w:t>
      </w:r>
      <w:r w:rsidR="006455E5">
        <w:t>.</w:t>
      </w:r>
    </w:p>
    <w:p w14:paraId="157B0F86" w14:textId="77777777" w:rsidR="006455E5" w:rsidRDefault="009D4A85" w:rsidP="002666CE">
      <w:r w:rsidRPr="0095276B">
        <w:lastRenderedPageBreak/>
        <w:t>En vérité</w:t>
      </w:r>
      <w:r w:rsidR="006455E5">
        <w:t xml:space="preserve">, </w:t>
      </w:r>
      <w:r w:rsidRPr="0095276B">
        <w:t>il ne croyait pas qu</w:t>
      </w:r>
      <w:r w:rsidR="006455E5">
        <w:t>’</w:t>
      </w:r>
      <w:r w:rsidRPr="0095276B">
        <w:t>il y eût aussi un tombereau de houille</w:t>
      </w:r>
      <w:r w:rsidR="006455E5">
        <w:t xml:space="preserve">. </w:t>
      </w:r>
      <w:r w:rsidRPr="0095276B">
        <w:t>Ni qu</w:t>
      </w:r>
      <w:r w:rsidR="006455E5">
        <w:t>’</w:t>
      </w:r>
      <w:r w:rsidRPr="0095276B">
        <w:t>on eût l</w:t>
      </w:r>
      <w:r w:rsidR="006455E5">
        <w:t>’</w:t>
      </w:r>
      <w:r w:rsidRPr="0095276B">
        <w:t>habitude de le charger à ce point</w:t>
      </w:r>
      <w:r w:rsidR="006455E5">
        <w:t xml:space="preserve">. </w:t>
      </w:r>
      <w:r w:rsidRPr="0095276B">
        <w:t>Il r</w:t>
      </w:r>
      <w:r w:rsidRPr="0095276B">
        <w:t>e</w:t>
      </w:r>
      <w:r w:rsidRPr="0095276B">
        <w:t>garde avec étonnement les efforts que fait une haridelle prés</w:t>
      </w:r>
      <w:r w:rsidRPr="0095276B">
        <w:t>u</w:t>
      </w:r>
      <w:r w:rsidRPr="0095276B">
        <w:t>mée blanche</w:t>
      </w:r>
      <w:r w:rsidR="006455E5">
        <w:t xml:space="preserve">, </w:t>
      </w:r>
      <w:r w:rsidRPr="0095276B">
        <w:t>la tête enfoncée dans un licol trop large</w:t>
      </w:r>
      <w:r w:rsidR="006455E5">
        <w:t xml:space="preserve">, </w:t>
      </w:r>
      <w:r w:rsidRPr="0095276B">
        <w:t>pour e</w:t>
      </w:r>
      <w:r w:rsidRPr="0095276B">
        <w:t>n</w:t>
      </w:r>
      <w:r w:rsidRPr="0095276B">
        <w:t>traîner l</w:t>
      </w:r>
      <w:r w:rsidR="006455E5">
        <w:t>’</w:t>
      </w:r>
      <w:r w:rsidRPr="0095276B">
        <w:t>énorme véhicule</w:t>
      </w:r>
      <w:r w:rsidR="006455E5">
        <w:t>.</w:t>
      </w:r>
    </w:p>
    <w:p w14:paraId="3B7469AE" w14:textId="77777777" w:rsidR="006455E5" w:rsidRDefault="009D4A85" w:rsidP="002666CE">
      <w:r w:rsidRPr="0095276B">
        <w:t>Cela se passe au bout d</w:t>
      </w:r>
      <w:r w:rsidR="006455E5">
        <w:t>’</w:t>
      </w:r>
      <w:r w:rsidRPr="0095276B">
        <w:t>une avenue</w:t>
      </w:r>
      <w:r w:rsidR="006455E5">
        <w:t xml:space="preserve">. </w:t>
      </w:r>
      <w:r w:rsidRPr="0095276B">
        <w:t>Le tombereau tre</w:t>
      </w:r>
      <w:r w:rsidRPr="0095276B">
        <w:t>s</w:t>
      </w:r>
      <w:r w:rsidRPr="0095276B">
        <w:t>saute de pavé en pavé</w:t>
      </w:r>
      <w:r w:rsidR="006455E5">
        <w:t xml:space="preserve">, </w:t>
      </w:r>
      <w:r w:rsidRPr="0095276B">
        <w:t>avec le bruit d</w:t>
      </w:r>
      <w:r w:rsidR="006455E5">
        <w:t>’</w:t>
      </w:r>
      <w:r w:rsidRPr="0095276B">
        <w:t>une batterie d</w:t>
      </w:r>
      <w:r w:rsidR="006455E5">
        <w:t>’</w:t>
      </w:r>
      <w:r w:rsidRPr="0095276B">
        <w:t>artillerie</w:t>
      </w:r>
      <w:r w:rsidR="006455E5">
        <w:t xml:space="preserve">. </w:t>
      </w:r>
      <w:r w:rsidRPr="0095276B">
        <w:t>Un homme jure en enveloppant de coups de fouet le demi-squelette de sa haridelle</w:t>
      </w:r>
      <w:r w:rsidR="006455E5">
        <w:t xml:space="preserve">. </w:t>
      </w:r>
      <w:r w:rsidRPr="0095276B">
        <w:t>Et un soleil de damnés se tord dans tous les sens en enveloppant l</w:t>
      </w:r>
      <w:r w:rsidR="006455E5">
        <w:t>’</w:t>
      </w:r>
      <w:r w:rsidRPr="0095276B">
        <w:t>univers d</w:t>
      </w:r>
      <w:r w:rsidR="006455E5">
        <w:t>’</w:t>
      </w:r>
      <w:r w:rsidRPr="0095276B">
        <w:t>une chaleur de cha</w:t>
      </w:r>
      <w:r w:rsidRPr="0095276B">
        <w:t>u</w:t>
      </w:r>
      <w:r w:rsidRPr="0095276B">
        <w:t>dière</w:t>
      </w:r>
      <w:r w:rsidR="006455E5">
        <w:t>.</w:t>
      </w:r>
    </w:p>
    <w:p w14:paraId="348342F5" w14:textId="77777777" w:rsidR="006455E5" w:rsidRDefault="009D4A85" w:rsidP="002666CE">
      <w:r w:rsidRPr="0095276B">
        <w:t>Voici que</w:t>
      </w:r>
      <w:r w:rsidR="006455E5">
        <w:t xml:space="preserve">, </w:t>
      </w:r>
      <w:r w:rsidRPr="0095276B">
        <w:t>derrière le premier tombereau</w:t>
      </w:r>
      <w:r w:rsidR="006455E5">
        <w:t xml:space="preserve">, </w:t>
      </w:r>
      <w:r w:rsidRPr="0095276B">
        <w:t>en débouche un second</w:t>
      </w:r>
      <w:r w:rsidR="006455E5">
        <w:t xml:space="preserve">, </w:t>
      </w:r>
      <w:r w:rsidRPr="0095276B">
        <w:t>puis</w:t>
      </w:r>
      <w:r w:rsidR="006455E5">
        <w:t xml:space="preserve">, </w:t>
      </w:r>
      <w:r w:rsidRPr="0095276B">
        <w:t>sur la pente d</w:t>
      </w:r>
      <w:r w:rsidR="006455E5">
        <w:t>’</w:t>
      </w:r>
      <w:r w:rsidRPr="0095276B">
        <w:t>une rue latérale</w:t>
      </w:r>
      <w:r w:rsidR="006455E5">
        <w:t xml:space="preserve">, </w:t>
      </w:r>
      <w:r w:rsidRPr="0095276B">
        <w:t>une file d</w:t>
      </w:r>
      <w:r w:rsidR="006455E5">
        <w:t>’</w:t>
      </w:r>
      <w:r w:rsidRPr="0095276B">
        <w:t>autres</w:t>
      </w:r>
      <w:r w:rsidR="006455E5">
        <w:t xml:space="preserve">, </w:t>
      </w:r>
      <w:r w:rsidRPr="0095276B">
        <w:t>tous hauts</w:t>
      </w:r>
      <w:r w:rsidR="006455E5">
        <w:t xml:space="preserve">, </w:t>
      </w:r>
      <w:r w:rsidRPr="0095276B">
        <w:t>sombres et trop chargés</w:t>
      </w:r>
      <w:r w:rsidR="006455E5">
        <w:t>.</w:t>
      </w:r>
    </w:p>
    <w:p w14:paraId="38BECD7C" w14:textId="77777777" w:rsidR="006455E5" w:rsidRDefault="009D4A85" w:rsidP="002666CE">
      <w:r w:rsidRPr="0095276B">
        <w:t>Les bandages des roues ont beau imiter</w:t>
      </w:r>
      <w:r w:rsidR="006455E5">
        <w:t xml:space="preserve">, </w:t>
      </w:r>
      <w:r w:rsidRPr="0095276B">
        <w:t>sur la chaussée</w:t>
      </w:r>
      <w:r w:rsidR="006455E5">
        <w:t xml:space="preserve">, </w:t>
      </w:r>
      <w:r w:rsidRPr="0095276B">
        <w:t>le martèlement d</w:t>
      </w:r>
      <w:r w:rsidR="006455E5">
        <w:t>’</w:t>
      </w:r>
      <w:r w:rsidRPr="0095276B">
        <w:t>une forge</w:t>
      </w:r>
      <w:r w:rsidR="006455E5">
        <w:t xml:space="preserve">, </w:t>
      </w:r>
      <w:r w:rsidRPr="0095276B">
        <w:t>Guillaume a la conviction que la ca</w:t>
      </w:r>
      <w:r w:rsidRPr="0095276B">
        <w:t>r</w:t>
      </w:r>
      <w:r w:rsidRPr="0095276B">
        <w:t>gaison ne remontera jamais la pente</w:t>
      </w:r>
      <w:r w:rsidR="006455E5">
        <w:t xml:space="preserve">. </w:t>
      </w:r>
      <w:r w:rsidRPr="0095276B">
        <w:t>Il voudrait expliquer au conducteur de tête que le frottement s</w:t>
      </w:r>
      <w:r w:rsidR="006455E5">
        <w:t>’</w:t>
      </w:r>
      <w:r w:rsidRPr="0095276B">
        <w:t>oppose à ce que</w:t>
      </w:r>
      <w:r w:rsidR="006455E5">
        <w:t xml:space="preserve">… </w:t>
      </w:r>
      <w:r w:rsidRPr="0095276B">
        <w:t>L</w:t>
      </w:r>
      <w:r w:rsidR="006455E5">
        <w:t>’</w:t>
      </w:r>
      <w:r w:rsidRPr="0095276B">
        <w:t>homme est devant lui</w:t>
      </w:r>
      <w:r w:rsidR="006455E5">
        <w:t xml:space="preserve"> ; </w:t>
      </w:r>
      <w:r w:rsidRPr="0095276B">
        <w:t>il est même d</w:t>
      </w:r>
      <w:r w:rsidR="006455E5">
        <w:t>’</w:t>
      </w:r>
      <w:r w:rsidRPr="0095276B">
        <w:t>une taille insolite</w:t>
      </w:r>
      <w:r w:rsidR="006455E5">
        <w:t xml:space="preserve">. </w:t>
      </w:r>
      <w:r w:rsidRPr="0095276B">
        <w:t>Ses doigts noirs ont tiré de sa salopette une sorte de papier maculé que Guillaume Simler connaît bien</w:t>
      </w:r>
      <w:r w:rsidR="006455E5">
        <w:t xml:space="preserve">. </w:t>
      </w:r>
      <w:r w:rsidRPr="0095276B">
        <w:t>Et Guillaume Simler n</w:t>
      </w:r>
      <w:r w:rsidR="006455E5">
        <w:t>’</w:t>
      </w:r>
      <w:r w:rsidRPr="0095276B">
        <w:t>a pas besoin de jeter deux fois les yeux sur la feuille d</w:t>
      </w:r>
      <w:r w:rsidR="006455E5">
        <w:t>’</w:t>
      </w:r>
      <w:r w:rsidRPr="0095276B">
        <w:t>avis du chemin de fer</w:t>
      </w:r>
      <w:r w:rsidR="006455E5">
        <w:t>.</w:t>
      </w:r>
    </w:p>
    <w:p w14:paraId="44D4A4FE" w14:textId="2AAC8D8B" w:rsidR="002666CE" w:rsidRDefault="006455E5" w:rsidP="002666CE">
      <w:r>
        <w:t>« </w:t>
      </w:r>
      <w:r w:rsidR="009D4A85" w:rsidRPr="0095276B">
        <w:t>Rendus en gare</w:t>
      </w:r>
      <w:r>
        <w:t xml:space="preserve"> ! </w:t>
      </w:r>
      <w:r w:rsidR="009D4A85" w:rsidRPr="0095276B">
        <w:t>Rendus en gare</w:t>
      </w:r>
      <w:r>
        <w:t xml:space="preserve">, </w:t>
      </w:r>
      <w:r w:rsidR="009D4A85" w:rsidRPr="0095276B">
        <w:t>têtes de pioches</w:t>
      </w:r>
      <w:r>
        <w:t xml:space="preserve"> ! </w:t>
      </w:r>
      <w:r w:rsidR="009D4A85" w:rsidRPr="0095276B">
        <w:t>S</w:t>
      </w:r>
      <w:r w:rsidR="009D4A85" w:rsidRPr="0095276B">
        <w:t>a</w:t>
      </w:r>
      <w:r w:rsidR="009D4A85" w:rsidRPr="0095276B">
        <w:t>vez-vous lire</w:t>
      </w:r>
      <w:r>
        <w:t xml:space="preserve"> ? </w:t>
      </w:r>
      <w:r w:rsidR="009D4A85" w:rsidRPr="0095276B">
        <w:t>Qu</w:t>
      </w:r>
      <w:r>
        <w:t>’</w:t>
      </w:r>
      <w:r w:rsidR="009D4A85" w:rsidRPr="0095276B">
        <w:t>est-ce que vous voulez que je fiche de tout ça à domicile</w:t>
      </w:r>
      <w:r>
        <w:t> ? »</w:t>
      </w:r>
    </w:p>
    <w:p w14:paraId="7EC7F91D" w14:textId="77777777" w:rsidR="006455E5" w:rsidRDefault="009D4A85" w:rsidP="002666CE">
      <w:r w:rsidRPr="0095276B">
        <w:t>Le camionneur fait un geste d</w:t>
      </w:r>
      <w:r w:rsidR="006455E5">
        <w:t>’</w:t>
      </w:r>
      <w:r w:rsidRPr="0095276B">
        <w:t>indifférence et poursuit sa route en s</w:t>
      </w:r>
      <w:r w:rsidR="006455E5">
        <w:t>’</w:t>
      </w:r>
      <w:r w:rsidRPr="0095276B">
        <w:t>essuyant le front avec le dos veiné de la main</w:t>
      </w:r>
      <w:r w:rsidR="006455E5">
        <w:t xml:space="preserve">. </w:t>
      </w:r>
      <w:r w:rsidRPr="0095276B">
        <w:t>L</w:t>
      </w:r>
      <w:r w:rsidR="006455E5">
        <w:t>’</w:t>
      </w:r>
      <w:r w:rsidRPr="0095276B">
        <w:t>a</w:t>
      </w:r>
      <w:r w:rsidRPr="0095276B">
        <w:t>s</w:t>
      </w:r>
      <w:r w:rsidRPr="0095276B">
        <w:t>phalte du trottoir mollit sous les minces semelles de Guillaume</w:t>
      </w:r>
      <w:r w:rsidR="006455E5">
        <w:t xml:space="preserve">. </w:t>
      </w:r>
      <w:r w:rsidRPr="0095276B">
        <w:t xml:space="preserve">Celui-ci lève un regard épouvanté sur la file des </w:t>
      </w:r>
      <w:r w:rsidRPr="0095276B">
        <w:lastRenderedPageBreak/>
        <w:t>tombereaux qui montent vers lui</w:t>
      </w:r>
      <w:r w:rsidR="006455E5">
        <w:t xml:space="preserve">. </w:t>
      </w:r>
      <w:r w:rsidRPr="0095276B">
        <w:t>Il voudrait s</w:t>
      </w:r>
      <w:r w:rsidR="006455E5">
        <w:t>’</w:t>
      </w:r>
      <w:r w:rsidRPr="0095276B">
        <w:t>en aller</w:t>
      </w:r>
      <w:r w:rsidR="006455E5">
        <w:t xml:space="preserve">. </w:t>
      </w:r>
      <w:r w:rsidRPr="0095276B">
        <w:t>Il est si sûr de ce qui va se passer</w:t>
      </w:r>
      <w:r w:rsidR="006455E5">
        <w:t xml:space="preserve">. </w:t>
      </w:r>
      <w:r w:rsidRPr="0095276B">
        <w:t>Mais qu</w:t>
      </w:r>
      <w:r w:rsidR="006455E5">
        <w:t>’</w:t>
      </w:r>
      <w:r w:rsidRPr="0095276B">
        <w:t>il ne puisse s</w:t>
      </w:r>
      <w:r w:rsidR="006455E5">
        <w:t>’</w:t>
      </w:r>
      <w:r w:rsidRPr="0095276B">
        <w:t>en aller</w:t>
      </w:r>
      <w:r w:rsidR="006455E5">
        <w:t xml:space="preserve">, </w:t>
      </w:r>
      <w:r w:rsidRPr="0095276B">
        <w:t>il n</w:t>
      </w:r>
      <w:r w:rsidR="006455E5">
        <w:t>’</w:t>
      </w:r>
      <w:r w:rsidRPr="0095276B">
        <w:t>en est pas moins sûr</w:t>
      </w:r>
      <w:r w:rsidR="006455E5">
        <w:t xml:space="preserve">. </w:t>
      </w:r>
      <w:r w:rsidRPr="0095276B">
        <w:t>Il reste là</w:t>
      </w:r>
      <w:r w:rsidR="006455E5">
        <w:t xml:space="preserve">, </w:t>
      </w:r>
      <w:r w:rsidRPr="0095276B">
        <w:t>à voir défiler les tombereaux dont la houille d</w:t>
      </w:r>
      <w:r w:rsidRPr="0095276B">
        <w:t>é</w:t>
      </w:r>
      <w:r w:rsidRPr="0095276B">
        <w:t>gringole en petites avalanches</w:t>
      </w:r>
      <w:r w:rsidR="006455E5">
        <w:t xml:space="preserve">, </w:t>
      </w:r>
      <w:r w:rsidRPr="0095276B">
        <w:t>tandis que la barre étincelante du canal lui ronge le coin de l</w:t>
      </w:r>
      <w:r w:rsidR="006455E5">
        <w:t>’</w:t>
      </w:r>
      <w:r w:rsidRPr="0095276B">
        <w:t>œil gauche</w:t>
      </w:r>
      <w:r w:rsidR="006455E5">
        <w:t>.</w:t>
      </w:r>
    </w:p>
    <w:p w14:paraId="7A4087AD" w14:textId="77777777" w:rsidR="006455E5" w:rsidRDefault="009D4A85" w:rsidP="002666CE">
      <w:r w:rsidRPr="0095276B">
        <w:t>Et il compte</w:t>
      </w:r>
      <w:r w:rsidR="006455E5">
        <w:t xml:space="preserve">. </w:t>
      </w:r>
      <w:r w:rsidRPr="0095276B">
        <w:t>Par acquit de conscience</w:t>
      </w:r>
      <w:r w:rsidR="006455E5">
        <w:t xml:space="preserve">. </w:t>
      </w:r>
      <w:r w:rsidRPr="0095276B">
        <w:t>Il faut vérifier une livraison</w:t>
      </w:r>
      <w:r w:rsidR="006455E5">
        <w:t xml:space="preserve">. </w:t>
      </w:r>
      <w:r w:rsidRPr="0095276B">
        <w:t>Il a envie d</w:t>
      </w:r>
      <w:r w:rsidR="006455E5">
        <w:t>’</w:t>
      </w:r>
      <w:r w:rsidRPr="0095276B">
        <w:t>aller ramasser les débris de charbon qui glissent des véhicules</w:t>
      </w:r>
      <w:r w:rsidR="006455E5">
        <w:t xml:space="preserve">. </w:t>
      </w:r>
      <w:r w:rsidRPr="0095276B">
        <w:t>Il souffre de voir tant de bon combustible broyé sous les roues</w:t>
      </w:r>
      <w:r w:rsidR="006455E5">
        <w:t xml:space="preserve">. </w:t>
      </w:r>
      <w:r w:rsidRPr="0095276B">
        <w:t>Jamais la bouille n</w:t>
      </w:r>
      <w:r w:rsidR="006455E5">
        <w:t>’</w:t>
      </w:r>
      <w:r w:rsidRPr="0095276B">
        <w:t>a eu un air si gras</w:t>
      </w:r>
      <w:r w:rsidR="006455E5">
        <w:t xml:space="preserve">, </w:t>
      </w:r>
      <w:r w:rsidRPr="0095276B">
        <w:t>si r</w:t>
      </w:r>
      <w:r w:rsidRPr="0095276B">
        <w:t>i</w:t>
      </w:r>
      <w:r w:rsidRPr="0095276B">
        <w:t>che</w:t>
      </w:r>
      <w:r w:rsidR="006455E5">
        <w:t xml:space="preserve">. </w:t>
      </w:r>
      <w:r w:rsidRPr="0095276B">
        <w:t>Elle est grasse comme de la laine</w:t>
      </w:r>
      <w:r w:rsidR="006455E5">
        <w:t xml:space="preserve">. </w:t>
      </w:r>
      <w:r w:rsidRPr="0095276B">
        <w:t>Il guigne particulièr</w:t>
      </w:r>
      <w:r w:rsidRPr="0095276B">
        <w:t>e</w:t>
      </w:r>
      <w:r w:rsidRPr="0095276B">
        <w:t>ment un bloc de Cardiff dont les cassures miroitent</w:t>
      </w:r>
      <w:r w:rsidR="006455E5">
        <w:t xml:space="preserve"> ; </w:t>
      </w:r>
      <w:r w:rsidRPr="0095276B">
        <w:t>à la fin une roue l</w:t>
      </w:r>
      <w:r w:rsidR="006455E5">
        <w:t>’</w:t>
      </w:r>
      <w:r w:rsidRPr="0095276B">
        <w:t>attrape</w:t>
      </w:r>
      <w:r w:rsidR="006455E5">
        <w:t xml:space="preserve"> ; </w:t>
      </w:r>
      <w:r w:rsidRPr="0095276B">
        <w:t>le tombereau fait mine de se soulever</w:t>
      </w:r>
      <w:r w:rsidR="006455E5">
        <w:t xml:space="preserve"> ; </w:t>
      </w:r>
      <w:r w:rsidRPr="0095276B">
        <w:t>mais le bloc éclate comme une noix</w:t>
      </w:r>
      <w:r w:rsidR="006455E5">
        <w:t xml:space="preserve">, </w:t>
      </w:r>
      <w:r w:rsidRPr="0095276B">
        <w:t>et crache un nuage vite abattu de noirceur terne</w:t>
      </w:r>
      <w:r w:rsidR="006455E5">
        <w:t>.</w:t>
      </w:r>
    </w:p>
    <w:p w14:paraId="196AF466" w14:textId="77777777" w:rsidR="006455E5" w:rsidRDefault="009D4A85" w:rsidP="002666CE">
      <w:r w:rsidRPr="0095276B">
        <w:t>Guillaume persiste à compter</w:t>
      </w:r>
      <w:r w:rsidR="006455E5">
        <w:t xml:space="preserve">. </w:t>
      </w:r>
      <w:r w:rsidRPr="0095276B">
        <w:t>Le total est évident</w:t>
      </w:r>
      <w:r w:rsidR="006455E5">
        <w:t xml:space="preserve">. </w:t>
      </w:r>
      <w:r w:rsidRPr="0095276B">
        <w:t>Qu</w:t>
      </w:r>
      <w:r w:rsidR="006455E5">
        <w:t>’</w:t>
      </w:r>
      <w:r w:rsidRPr="0095276B">
        <w:t>est-ce qu</w:t>
      </w:r>
      <w:r w:rsidR="006455E5">
        <w:t>’</w:t>
      </w:r>
      <w:r w:rsidRPr="0095276B">
        <w:t>on va faire de ces trois cents tonnes au bord de la fosse béante que devrait couvrir la balance</w:t>
      </w:r>
      <w:r w:rsidR="006455E5">
        <w:t>.</w:t>
      </w:r>
    </w:p>
    <w:p w14:paraId="162CCC6A" w14:textId="77777777" w:rsidR="006455E5" w:rsidRDefault="009D4A85" w:rsidP="002666CE">
      <w:r w:rsidRPr="0095276B">
        <w:t>Joseph est parti</w:t>
      </w:r>
      <w:r w:rsidR="006455E5">
        <w:t xml:space="preserve">, </w:t>
      </w:r>
      <w:r w:rsidRPr="0095276B">
        <w:t>nu-tête</w:t>
      </w:r>
      <w:r w:rsidR="006455E5">
        <w:t xml:space="preserve">, </w:t>
      </w:r>
      <w:r w:rsidRPr="0095276B">
        <w:t>à la recherche d</w:t>
      </w:r>
      <w:r w:rsidR="006455E5">
        <w:t>’</w:t>
      </w:r>
      <w:r w:rsidRPr="0095276B">
        <w:t>un concierge</w:t>
      </w:r>
      <w:r w:rsidR="006455E5">
        <w:t xml:space="preserve">, </w:t>
      </w:r>
      <w:r w:rsidR="006455E5">
        <w:rPr>
          <w:rFonts w:eastAsia="Georgia" w:cs="Georgia"/>
        </w:rPr>
        <w:t xml:space="preserve">– </w:t>
      </w:r>
      <w:r w:rsidRPr="0095276B">
        <w:t>d</w:t>
      </w:r>
      <w:r w:rsidR="006455E5">
        <w:t>’</w:t>
      </w:r>
      <w:r w:rsidRPr="0095276B">
        <w:t>un concierge sans enfant pour la maison si convenable</w:t>
      </w:r>
      <w:r w:rsidR="006455E5">
        <w:t xml:space="preserve">. </w:t>
      </w:r>
      <w:r w:rsidRPr="0095276B">
        <w:t>Il a tout l</w:t>
      </w:r>
      <w:r w:rsidR="006455E5">
        <w:t>’</w:t>
      </w:r>
      <w:r w:rsidRPr="0095276B">
        <w:t>air d</w:t>
      </w:r>
      <w:r w:rsidR="006455E5">
        <w:t>’</w:t>
      </w:r>
      <w:r w:rsidRPr="0095276B">
        <w:t>avoir oublié qu</w:t>
      </w:r>
      <w:r w:rsidR="006455E5">
        <w:t>’</w:t>
      </w:r>
      <w:r w:rsidRPr="0095276B">
        <w:t>elle doit servir au logement du père</w:t>
      </w:r>
      <w:r w:rsidR="006455E5">
        <w:t xml:space="preserve">, </w:t>
      </w:r>
      <w:r w:rsidRPr="0095276B">
        <w:t>de la mère</w:t>
      </w:r>
      <w:r w:rsidR="006455E5">
        <w:t xml:space="preserve">, </w:t>
      </w:r>
      <w:r w:rsidRPr="0095276B">
        <w:t>d</w:t>
      </w:r>
      <w:r w:rsidR="006455E5">
        <w:t>’</w:t>
      </w:r>
      <w:r w:rsidRPr="0095276B">
        <w:t>Hermine et des petits</w:t>
      </w:r>
      <w:r w:rsidR="006455E5">
        <w:t xml:space="preserve">. </w:t>
      </w:r>
      <w:r w:rsidRPr="0095276B">
        <w:t>Qui s</w:t>
      </w:r>
      <w:r w:rsidR="006455E5">
        <w:t>’</w:t>
      </w:r>
      <w:r w:rsidRPr="0095276B">
        <w:t>occupera de la b</w:t>
      </w:r>
      <w:r w:rsidRPr="0095276B">
        <w:t>a</w:t>
      </w:r>
      <w:r w:rsidRPr="0095276B">
        <w:t>lance</w:t>
      </w:r>
      <w:r w:rsidR="006455E5">
        <w:t xml:space="preserve"> ? </w:t>
      </w:r>
      <w:r w:rsidRPr="0095276B">
        <w:t>Est-ce le père qui ouvrira la grille</w:t>
      </w:r>
      <w:r w:rsidR="006455E5">
        <w:t xml:space="preserve"> ? </w:t>
      </w:r>
      <w:r w:rsidRPr="0095276B">
        <w:t>Ces camionneurs de malheur ne pouvaient-ils pas garder leur charbon dans leur g</w:t>
      </w:r>
      <w:r w:rsidRPr="0095276B">
        <w:t>a</w:t>
      </w:r>
      <w:r w:rsidRPr="0095276B">
        <w:t>re</w:t>
      </w:r>
      <w:r w:rsidR="006455E5">
        <w:t xml:space="preserve">, </w:t>
      </w:r>
      <w:r w:rsidRPr="0095276B">
        <w:t>au bord du canal</w:t>
      </w:r>
      <w:r w:rsidR="006455E5">
        <w:t xml:space="preserve">, </w:t>
      </w:r>
      <w:r w:rsidRPr="0095276B">
        <w:t>au diable</w:t>
      </w:r>
      <w:r w:rsidR="006455E5">
        <w:t> ?</w:t>
      </w:r>
    </w:p>
    <w:p w14:paraId="61BA4AE2" w14:textId="77777777" w:rsidR="006455E5" w:rsidRDefault="009D4A85" w:rsidP="002666CE">
      <w:r w:rsidRPr="0095276B">
        <w:t>Une odeur se répand avec une insistance si vigoureuse que Guillaume Simler tourne la tête vers le haut de la rue</w:t>
      </w:r>
      <w:r w:rsidR="006455E5">
        <w:t xml:space="preserve">. </w:t>
      </w:r>
      <w:r w:rsidRPr="0095276B">
        <w:t>Que vient faire ce petit homme à danser là</w:t>
      </w:r>
      <w:r w:rsidR="006455E5">
        <w:t xml:space="preserve"> ? </w:t>
      </w:r>
      <w:r w:rsidRPr="0095276B">
        <w:t>Est-ce par bravade qu</w:t>
      </w:r>
      <w:r w:rsidR="006455E5">
        <w:t>’</w:t>
      </w:r>
      <w:r w:rsidRPr="0095276B">
        <w:t>il porte</w:t>
      </w:r>
      <w:r w:rsidR="006455E5">
        <w:t xml:space="preserve">, </w:t>
      </w:r>
      <w:r w:rsidRPr="0095276B">
        <w:t>sur sa tête</w:t>
      </w:r>
      <w:r w:rsidR="006455E5">
        <w:t xml:space="preserve">, </w:t>
      </w:r>
      <w:r w:rsidRPr="0095276B">
        <w:t>en guise de chapeau</w:t>
      </w:r>
      <w:r w:rsidR="006455E5">
        <w:t xml:space="preserve">, </w:t>
      </w:r>
      <w:r w:rsidRPr="0095276B">
        <w:t>cet extraordinaire tromblon de soie éraillée</w:t>
      </w:r>
      <w:r w:rsidR="006455E5">
        <w:t> ?</w:t>
      </w:r>
    </w:p>
    <w:p w14:paraId="654A97EF" w14:textId="77777777" w:rsidR="006455E5" w:rsidRDefault="009D4A85" w:rsidP="002666CE">
      <w:r w:rsidRPr="0095276B">
        <w:lastRenderedPageBreak/>
        <w:t>Il ouvre la bouche</w:t>
      </w:r>
      <w:r w:rsidR="006455E5">
        <w:t xml:space="preserve">, </w:t>
      </w:r>
      <w:r w:rsidRPr="0095276B">
        <w:t>et pouffe au nez de Guillaume un pa</w:t>
      </w:r>
      <w:r w:rsidRPr="0095276B">
        <w:t>r</w:t>
      </w:r>
      <w:r w:rsidRPr="0095276B">
        <w:t>fum d</w:t>
      </w:r>
      <w:r w:rsidR="006455E5">
        <w:t>’</w:t>
      </w:r>
      <w:r w:rsidRPr="0095276B">
        <w:t>ail et de dents gâtées</w:t>
      </w:r>
      <w:r w:rsidR="006455E5">
        <w:t xml:space="preserve">. </w:t>
      </w:r>
      <w:r w:rsidRPr="0095276B">
        <w:t>Il est rond comme un baril</w:t>
      </w:r>
      <w:r w:rsidR="006455E5">
        <w:t xml:space="preserve">. </w:t>
      </w:r>
      <w:r w:rsidRPr="0095276B">
        <w:t>Les t</w:t>
      </w:r>
      <w:r w:rsidRPr="0095276B">
        <w:t>a</w:t>
      </w:r>
      <w:r w:rsidRPr="0095276B">
        <w:t>ches de rousseur pullulent sur son visage comme des bêtes à bon Dieu</w:t>
      </w:r>
      <w:r w:rsidR="006455E5">
        <w:t xml:space="preserve"> ; </w:t>
      </w:r>
      <w:r w:rsidRPr="0095276B">
        <w:t>elles paraissent très occupées à y faire leur profit d</w:t>
      </w:r>
      <w:r w:rsidR="006455E5">
        <w:t>’</w:t>
      </w:r>
      <w:r w:rsidRPr="0095276B">
        <w:t>une puissante couche de crasse mariée au vermillon d</w:t>
      </w:r>
      <w:r w:rsidR="006455E5">
        <w:t>’</w:t>
      </w:r>
      <w:r w:rsidRPr="0095276B">
        <w:t>un teint généreusement stimulé</w:t>
      </w:r>
      <w:r w:rsidR="006455E5">
        <w:t>. « </w:t>
      </w:r>
      <w:r w:rsidRPr="0095276B">
        <w:t>Noir</w:t>
      </w:r>
      <w:r w:rsidR="006455E5">
        <w:t xml:space="preserve">, </w:t>
      </w:r>
      <w:r w:rsidRPr="0095276B">
        <w:t>jaune</w:t>
      </w:r>
      <w:r w:rsidR="006455E5">
        <w:t xml:space="preserve">, </w:t>
      </w:r>
      <w:r w:rsidRPr="0095276B">
        <w:t>rouge</w:t>
      </w:r>
      <w:r w:rsidR="006455E5">
        <w:t xml:space="preserve">. </w:t>
      </w:r>
      <w:r w:rsidRPr="0095276B">
        <w:t>Le pavillon be</w:t>
      </w:r>
      <w:r w:rsidRPr="0095276B">
        <w:t>l</w:t>
      </w:r>
      <w:r w:rsidRPr="0095276B">
        <w:t>ge</w:t>
      </w:r>
      <w:r w:rsidR="006455E5">
        <w:t xml:space="preserve"> », </w:t>
      </w:r>
      <w:r w:rsidRPr="0095276B">
        <w:t>pense Guillaume</w:t>
      </w:r>
      <w:r w:rsidR="006455E5">
        <w:t xml:space="preserve">, </w:t>
      </w:r>
      <w:r w:rsidRPr="0095276B">
        <w:t>qui ne peut s</w:t>
      </w:r>
      <w:r w:rsidR="006455E5">
        <w:t>’</w:t>
      </w:r>
      <w:r w:rsidRPr="0095276B">
        <w:t>empêcher de sourire</w:t>
      </w:r>
      <w:r w:rsidR="006455E5">
        <w:t>.</w:t>
      </w:r>
    </w:p>
    <w:p w14:paraId="7B9C4891" w14:textId="77777777" w:rsidR="006455E5" w:rsidRDefault="006455E5" w:rsidP="002666CE">
      <w:r>
        <w:t>« </w:t>
      </w:r>
      <w:r w:rsidR="009D4A85" w:rsidRPr="0095276B">
        <w:t>Je</w:t>
      </w:r>
      <w:r>
        <w:t xml:space="preserve">… </w:t>
      </w:r>
      <w:r w:rsidR="009D4A85" w:rsidRPr="0095276B">
        <w:t>J</w:t>
      </w:r>
      <w:r>
        <w:t>’</w:t>
      </w:r>
      <w:r w:rsidR="009D4A85" w:rsidRPr="0095276B">
        <w:t>étais venu pour</w:t>
      </w:r>
      <w:r>
        <w:t xml:space="preserve">… </w:t>
      </w:r>
      <w:r w:rsidR="009D4A85" w:rsidRPr="0095276B">
        <w:t>autant dire pour</w:t>
      </w:r>
      <w:r>
        <w:t xml:space="preserve">… </w:t>
      </w:r>
      <w:r w:rsidR="009D4A85" w:rsidRPr="0095276B">
        <w:t>présenter à</w:t>
      </w:r>
      <w:r>
        <w:t xml:space="preserve">… </w:t>
      </w:r>
      <w:r w:rsidR="009D4A85" w:rsidRPr="0095276B">
        <w:t>à messieurs S</w:t>
      </w:r>
      <w:r>
        <w:t xml:space="preserve">… </w:t>
      </w:r>
      <w:r w:rsidR="009D4A85" w:rsidRPr="0095276B">
        <w:t>Sim</w:t>
      </w:r>
      <w:r>
        <w:t xml:space="preserve">… </w:t>
      </w:r>
      <w:r w:rsidR="009D4A85" w:rsidRPr="0095276B">
        <w:t>hon</w:t>
      </w:r>
      <w:r>
        <w:t xml:space="preserve"> ! </w:t>
      </w:r>
      <w:proofErr w:type="spellStart"/>
      <w:r w:rsidR="009D4A85" w:rsidRPr="0095276B">
        <w:rPr>
          <w:i/>
          <w:iCs/>
        </w:rPr>
        <w:t>Smiler</w:t>
      </w:r>
      <w:proofErr w:type="spellEnd"/>
      <w:r w:rsidR="009D4A85" w:rsidRPr="0095276B">
        <w:t xml:space="preserve"> et c</w:t>
      </w:r>
      <w:r>
        <w:t xml:space="preserve">… </w:t>
      </w:r>
      <w:r w:rsidR="009D4A85" w:rsidRPr="0095276B">
        <w:t>et c</w:t>
      </w:r>
      <w:r>
        <w:t xml:space="preserve">… </w:t>
      </w:r>
      <w:r w:rsidR="009D4A85" w:rsidRPr="0095276B">
        <w:t>et compagnie mes félicitations de</w:t>
      </w:r>
      <w:r>
        <w:t xml:space="preserve">… </w:t>
      </w:r>
      <w:r w:rsidR="009D4A85" w:rsidRPr="0095276B">
        <w:t>hum</w:t>
      </w:r>
      <w:r>
        <w:t xml:space="preserve"> ! </w:t>
      </w:r>
      <w:r w:rsidR="009D4A85" w:rsidRPr="0095276B">
        <w:t>ma foi</w:t>
      </w:r>
      <w:r>
        <w:t xml:space="preserve">, </w:t>
      </w:r>
      <w:r w:rsidR="009D4A85" w:rsidRPr="0095276B">
        <w:t>pour autant dire</w:t>
      </w:r>
      <w:r>
        <w:t xml:space="preserve">, </w:t>
      </w:r>
      <w:r w:rsidR="009D4A85" w:rsidRPr="0095276B">
        <w:t>de bienvenue</w:t>
      </w:r>
      <w:r>
        <w:t>. »</w:t>
      </w:r>
      <w:r w:rsidR="009D4A85" w:rsidRPr="0095276B">
        <w:t xml:space="preserve"> Ce n</w:t>
      </w:r>
      <w:r>
        <w:t>’</w:t>
      </w:r>
      <w:r w:rsidR="009D4A85" w:rsidRPr="0095276B">
        <w:t>est pas qu</w:t>
      </w:r>
      <w:r>
        <w:t>’</w:t>
      </w:r>
      <w:r w:rsidR="009D4A85" w:rsidRPr="0095276B">
        <w:t>il bégaye</w:t>
      </w:r>
      <w:r>
        <w:t xml:space="preserve">. </w:t>
      </w:r>
      <w:r w:rsidR="009D4A85" w:rsidRPr="0095276B">
        <w:t>Mais il lui pousse</w:t>
      </w:r>
      <w:r>
        <w:t xml:space="preserve">, </w:t>
      </w:r>
      <w:r w:rsidR="009D4A85" w:rsidRPr="0095276B">
        <w:t>entre chaque mot</w:t>
      </w:r>
      <w:r>
        <w:t xml:space="preserve">, </w:t>
      </w:r>
      <w:r w:rsidR="009D4A85" w:rsidRPr="0095276B">
        <w:t>un tel besoin d</w:t>
      </w:r>
      <w:r>
        <w:t>’</w:t>
      </w:r>
      <w:r w:rsidR="009D4A85" w:rsidRPr="0095276B">
        <w:t>expansion</w:t>
      </w:r>
      <w:r>
        <w:t xml:space="preserve">, </w:t>
      </w:r>
      <w:r w:rsidR="009D4A85" w:rsidRPr="0095276B">
        <w:t>de sympathie</w:t>
      </w:r>
      <w:r>
        <w:t xml:space="preserve">, </w:t>
      </w:r>
      <w:r w:rsidR="009D4A85" w:rsidRPr="0095276B">
        <w:t>de rayonnante affe</w:t>
      </w:r>
      <w:r w:rsidR="009D4A85" w:rsidRPr="0095276B">
        <w:t>c</w:t>
      </w:r>
      <w:r w:rsidR="009D4A85" w:rsidRPr="0095276B">
        <w:t>tuosité</w:t>
      </w:r>
      <w:r>
        <w:t xml:space="preserve">, </w:t>
      </w:r>
      <w:r w:rsidR="009D4A85" w:rsidRPr="0095276B">
        <w:t>que</w:t>
      </w:r>
      <w:r>
        <w:t xml:space="preserve">, </w:t>
      </w:r>
      <w:r w:rsidR="009D4A85" w:rsidRPr="0095276B">
        <w:t>ma foi</w:t>
      </w:r>
      <w:r>
        <w:t xml:space="preserve">, </w:t>
      </w:r>
      <w:r w:rsidR="009D4A85" w:rsidRPr="0095276B">
        <w:t>son débit se ressent</w:t>
      </w:r>
      <w:r>
        <w:t xml:space="preserve">, </w:t>
      </w:r>
      <w:r w:rsidR="009D4A85" w:rsidRPr="0095276B">
        <w:t>pour autant dire</w:t>
      </w:r>
      <w:r>
        <w:t xml:space="preserve">, </w:t>
      </w:r>
      <w:r w:rsidR="009D4A85" w:rsidRPr="0095276B">
        <w:t>d</w:t>
      </w:r>
      <w:r>
        <w:t>’</w:t>
      </w:r>
      <w:r w:rsidR="009D4A85" w:rsidRPr="0095276B">
        <w:t>une si impétueuse fraîcheur de sensation</w:t>
      </w:r>
      <w:r>
        <w:t>.</w:t>
      </w:r>
    </w:p>
    <w:p w14:paraId="44C6292D" w14:textId="34388187" w:rsidR="006455E5" w:rsidRDefault="009D4A85" w:rsidP="002666CE">
      <w:r w:rsidRPr="0095276B">
        <w:t xml:space="preserve">Or </w:t>
      </w:r>
      <w:r w:rsidR="006455E5">
        <w:t>M. </w:t>
      </w:r>
      <w:r w:rsidRPr="0095276B">
        <w:t>Boulinier constate</w:t>
      </w:r>
      <w:r w:rsidR="006455E5">
        <w:t xml:space="preserve">, </w:t>
      </w:r>
      <w:r w:rsidRPr="0095276B">
        <w:t>une fois de plus</w:t>
      </w:r>
      <w:r w:rsidR="006455E5">
        <w:t xml:space="preserve">, </w:t>
      </w:r>
      <w:r w:rsidRPr="0095276B">
        <w:t>que tant de bo</w:t>
      </w:r>
      <w:r w:rsidRPr="0095276B">
        <w:t>n</w:t>
      </w:r>
      <w:r w:rsidRPr="0095276B">
        <w:t>té d</w:t>
      </w:r>
      <w:r w:rsidR="006455E5">
        <w:t>’</w:t>
      </w:r>
      <w:r w:rsidRPr="0095276B">
        <w:t>âme produit son effet accoutumé</w:t>
      </w:r>
      <w:r w:rsidR="006455E5">
        <w:t xml:space="preserve">. </w:t>
      </w:r>
      <w:r w:rsidRPr="0095276B">
        <w:t>L</w:t>
      </w:r>
      <w:r w:rsidR="006455E5">
        <w:t>’</w:t>
      </w:r>
      <w:r w:rsidRPr="0095276B">
        <w:t>aîné des Simler d</w:t>
      </w:r>
      <w:r w:rsidRPr="0095276B">
        <w:t>e</w:t>
      </w:r>
      <w:r w:rsidRPr="0095276B">
        <w:t>meure interloqué</w:t>
      </w:r>
      <w:r w:rsidR="006455E5">
        <w:t xml:space="preserve">. </w:t>
      </w:r>
      <w:r w:rsidRPr="0095276B">
        <w:t>Il ne sait plus si c</w:t>
      </w:r>
      <w:r w:rsidR="006455E5">
        <w:t>’</w:t>
      </w:r>
      <w:r w:rsidRPr="0095276B">
        <w:t>est à ses oreilles ou au fond de l</w:t>
      </w:r>
      <w:r w:rsidR="006455E5">
        <w:t>’</w:t>
      </w:r>
      <w:r w:rsidRPr="0095276B">
        <w:t>infini que gronde le roulement des tombereaux en marche</w:t>
      </w:r>
      <w:r w:rsidR="006455E5">
        <w:t xml:space="preserve">. </w:t>
      </w:r>
      <w:r w:rsidRPr="0095276B">
        <w:t>Et la grille fermée</w:t>
      </w:r>
      <w:r w:rsidR="006455E5">
        <w:t xml:space="preserve"> (</w:t>
      </w:r>
      <w:r w:rsidRPr="0095276B">
        <w:t>Papa l</w:t>
      </w:r>
      <w:r w:rsidR="006455E5">
        <w:t>’</w:t>
      </w:r>
      <w:r w:rsidRPr="0095276B">
        <w:t>aura-t-il ouverte</w:t>
      </w:r>
      <w:r w:rsidR="006455E5">
        <w:t xml:space="preserve"> ?), </w:t>
      </w:r>
      <w:r w:rsidR="006455E5">
        <w:rPr>
          <w:rFonts w:eastAsia="Georgia" w:cs="Georgia"/>
        </w:rPr>
        <w:t xml:space="preserve">– </w:t>
      </w:r>
      <w:r w:rsidRPr="0095276B">
        <w:t>et la balance qui manque</w:t>
      </w:r>
      <w:r w:rsidR="006455E5">
        <w:t xml:space="preserve">, </w:t>
      </w:r>
      <w:r w:rsidR="006455E5">
        <w:rPr>
          <w:rFonts w:eastAsia="Georgia" w:cs="Georgia"/>
        </w:rPr>
        <w:t xml:space="preserve">– </w:t>
      </w:r>
      <w:r w:rsidRPr="0095276B">
        <w:t>et Joseph</w:t>
      </w:r>
      <w:r w:rsidR="006455E5">
        <w:t xml:space="preserve">… </w:t>
      </w:r>
      <w:r w:rsidRPr="0095276B">
        <w:t>Où donc est passé Joseph</w:t>
      </w:r>
      <w:r w:rsidR="006455E5">
        <w:t> ?</w:t>
      </w:r>
    </w:p>
    <w:p w14:paraId="3C0512F7" w14:textId="6E375F88" w:rsidR="006455E5" w:rsidRDefault="009D4A85" w:rsidP="002666CE">
      <w:r w:rsidRPr="0095276B">
        <w:t>Guillaume se croit autorisé à répondre au nom de son père</w:t>
      </w:r>
      <w:r w:rsidR="006455E5">
        <w:t>, M. </w:t>
      </w:r>
      <w:r w:rsidRPr="0095276B">
        <w:t>Simler</w:t>
      </w:r>
      <w:r w:rsidR="006455E5">
        <w:t xml:space="preserve">, </w:t>
      </w:r>
      <w:r w:rsidRPr="0095276B">
        <w:t xml:space="preserve">seul chef de la fabrique </w:t>
      </w:r>
      <w:proofErr w:type="spellStart"/>
      <w:r w:rsidRPr="0095276B">
        <w:t>Smi</w:t>
      </w:r>
      <w:proofErr w:type="spellEnd"/>
      <w:r w:rsidR="006455E5">
        <w:t xml:space="preserve">… </w:t>
      </w:r>
      <w:r w:rsidRPr="0095276B">
        <w:t>hon</w:t>
      </w:r>
      <w:r w:rsidR="006455E5">
        <w:t xml:space="preserve"> !… </w:t>
      </w:r>
      <w:r w:rsidRPr="0095276B">
        <w:t xml:space="preserve">de la fabrique </w:t>
      </w:r>
      <w:r w:rsidRPr="0095276B">
        <w:rPr>
          <w:i/>
          <w:iCs/>
        </w:rPr>
        <w:t>Simler tout court</w:t>
      </w:r>
      <w:r w:rsidR="006455E5">
        <w:t xml:space="preserve">, </w:t>
      </w:r>
      <w:r w:rsidRPr="0095276B">
        <w:t xml:space="preserve">que la fabrique </w:t>
      </w:r>
      <w:r w:rsidRPr="0095276B">
        <w:rPr>
          <w:i/>
          <w:iCs/>
        </w:rPr>
        <w:t>Simler</w:t>
      </w:r>
      <w:r w:rsidRPr="0095276B">
        <w:t xml:space="preserve"> se regarde comme très honorée des sentiments que </w:t>
      </w:r>
      <w:r w:rsidR="006455E5">
        <w:t>M. </w:t>
      </w:r>
      <w:r w:rsidRPr="0095276B">
        <w:t>Boulinier veut bien lui témo</w:t>
      </w:r>
      <w:r w:rsidRPr="0095276B">
        <w:t>i</w:t>
      </w:r>
      <w:r w:rsidRPr="0095276B">
        <w:t>gner</w:t>
      </w:r>
      <w:r w:rsidR="006455E5">
        <w:t>. (</w:t>
      </w:r>
      <w:r w:rsidRPr="0095276B">
        <w:t>Si le père avait ouvert la grille</w:t>
      </w:r>
      <w:r w:rsidR="006455E5">
        <w:t xml:space="preserve">, </w:t>
      </w:r>
      <w:r w:rsidRPr="0095276B">
        <w:t>Guillaume aurait entendu le long cri de chouette qu</w:t>
      </w:r>
      <w:r w:rsidR="006455E5">
        <w:t>’</w:t>
      </w:r>
      <w:r w:rsidRPr="0095276B">
        <w:t>elle pousse en tournant sur ses gonds rouillés</w:t>
      </w:r>
      <w:r w:rsidR="006455E5">
        <w:t xml:space="preserve"> : </w:t>
      </w:r>
      <w:proofErr w:type="spellStart"/>
      <w:r w:rsidRPr="0095276B">
        <w:rPr>
          <w:i/>
          <w:iCs/>
        </w:rPr>
        <w:t>aou-uh</w:t>
      </w:r>
      <w:proofErr w:type="spellEnd"/>
      <w:r w:rsidR="006455E5">
        <w:rPr>
          <w:i/>
          <w:iCs/>
        </w:rPr>
        <w:t xml:space="preserve"> !) </w:t>
      </w:r>
      <w:r w:rsidRPr="0095276B">
        <w:t>Guillaume Simler est heureux d</w:t>
      </w:r>
      <w:r w:rsidR="006455E5">
        <w:t>’</w:t>
      </w:r>
      <w:r w:rsidRPr="0095276B">
        <w:t>ajouter qu</w:t>
      </w:r>
      <w:r w:rsidR="006455E5">
        <w:t>’</w:t>
      </w:r>
      <w:r w:rsidRPr="0095276B">
        <w:t>en son nom personnel</w:t>
      </w:r>
      <w:r w:rsidR="006455E5">
        <w:t xml:space="preserve">, </w:t>
      </w:r>
      <w:r w:rsidRPr="0095276B">
        <w:t>lui</w:t>
      </w:r>
      <w:r w:rsidR="006455E5">
        <w:t xml:space="preserve">, </w:t>
      </w:r>
      <w:r w:rsidRPr="0095276B">
        <w:t>Guillaume Simler</w:t>
      </w:r>
      <w:r w:rsidR="006455E5">
        <w:t xml:space="preserve">, </w:t>
      </w:r>
      <w:r w:rsidRPr="0095276B">
        <w:t>se plaît à esp</w:t>
      </w:r>
      <w:r w:rsidRPr="0095276B">
        <w:t>é</w:t>
      </w:r>
      <w:r w:rsidRPr="0095276B">
        <w:t xml:space="preserve">rer que ses rapports avec </w:t>
      </w:r>
      <w:r w:rsidR="006455E5">
        <w:t>M. </w:t>
      </w:r>
      <w:r w:rsidRPr="0095276B">
        <w:t>Boulinier se maintiendront sur un pied qui</w:t>
      </w:r>
      <w:r w:rsidR="006455E5">
        <w:t xml:space="preserve">… </w:t>
      </w:r>
      <w:r w:rsidRPr="0095276B">
        <w:t>parfaitement</w:t>
      </w:r>
      <w:r w:rsidR="006455E5">
        <w:t xml:space="preserve"> ! </w:t>
      </w:r>
      <w:r w:rsidRPr="0095276B">
        <w:t xml:space="preserve">Enfin </w:t>
      </w:r>
      <w:r w:rsidR="006455E5">
        <w:lastRenderedPageBreak/>
        <w:t>M. </w:t>
      </w:r>
      <w:r w:rsidRPr="0095276B">
        <w:t>Boulinier doit comprendre qu</w:t>
      </w:r>
      <w:r w:rsidR="006455E5">
        <w:t>’</w:t>
      </w:r>
      <w:r w:rsidRPr="0095276B">
        <w:t>un jour comme celui-ci n</w:t>
      </w:r>
      <w:r w:rsidR="006455E5">
        <w:t>’</w:t>
      </w:r>
      <w:r w:rsidRPr="0095276B">
        <w:t>est pas favorablement choisi</w:t>
      </w:r>
      <w:r w:rsidR="006455E5">
        <w:t xml:space="preserve">, </w:t>
      </w:r>
      <w:r w:rsidRPr="0095276B">
        <w:t>quelle que soit la nuance délicate des sentiments à exprimer</w:t>
      </w:r>
      <w:r w:rsidR="006455E5">
        <w:t xml:space="preserve">, </w:t>
      </w:r>
      <w:r w:rsidRPr="0095276B">
        <w:t>pour v</w:t>
      </w:r>
      <w:r w:rsidRPr="0095276B">
        <w:t>e</w:t>
      </w:r>
      <w:r w:rsidRPr="0095276B">
        <w:t>nir perdre le temps d</w:t>
      </w:r>
      <w:r w:rsidR="006455E5">
        <w:t>’</w:t>
      </w:r>
      <w:r w:rsidRPr="0095276B">
        <w:t>un homme occupé à prendre possession d</w:t>
      </w:r>
      <w:r w:rsidR="006455E5">
        <w:t>…</w:t>
      </w:r>
    </w:p>
    <w:p w14:paraId="2D7E9E42" w14:textId="34ABF8D7" w:rsidR="006455E5" w:rsidRDefault="009D4A85" w:rsidP="002666CE">
      <w:r w:rsidRPr="0095276B">
        <w:t>Guillaume n</w:t>
      </w:r>
      <w:r w:rsidR="006455E5">
        <w:t>’</w:t>
      </w:r>
      <w:r w:rsidRPr="0095276B">
        <w:t>a pas plutôt dit</w:t>
      </w:r>
      <w:r w:rsidR="006455E5">
        <w:t xml:space="preserve">, </w:t>
      </w:r>
      <w:r w:rsidRPr="0095276B">
        <w:t>qu</w:t>
      </w:r>
      <w:r w:rsidR="006455E5">
        <w:t>’</w:t>
      </w:r>
      <w:r w:rsidRPr="0095276B">
        <w:t>il sent l</w:t>
      </w:r>
      <w:r w:rsidR="006455E5">
        <w:t>’</w:t>
      </w:r>
      <w:r w:rsidRPr="0095276B">
        <w:t>incongruité de sa réponse</w:t>
      </w:r>
      <w:r w:rsidR="006455E5">
        <w:t xml:space="preserve">. </w:t>
      </w:r>
      <w:r w:rsidRPr="0095276B">
        <w:t>Mais pour toute l</w:t>
      </w:r>
      <w:r w:rsidR="006455E5">
        <w:t>’</w:t>
      </w:r>
      <w:r w:rsidRPr="0095276B">
        <w:t>encaisse de la maison Rothschild</w:t>
      </w:r>
      <w:r w:rsidR="006455E5">
        <w:t xml:space="preserve">, </w:t>
      </w:r>
      <w:r w:rsidRPr="0095276B">
        <w:t>il n</w:t>
      </w:r>
      <w:r w:rsidR="006455E5">
        <w:t>’</w:t>
      </w:r>
      <w:r w:rsidRPr="0095276B">
        <w:t>aurait pu s</w:t>
      </w:r>
      <w:r w:rsidR="006455E5">
        <w:t>’</w:t>
      </w:r>
      <w:r w:rsidRPr="0095276B">
        <w:t>empêcher de parler comme il l</w:t>
      </w:r>
      <w:r w:rsidR="006455E5">
        <w:t>’</w:t>
      </w:r>
      <w:r w:rsidRPr="0095276B">
        <w:t>a fait</w:t>
      </w:r>
      <w:r w:rsidR="006455E5">
        <w:t xml:space="preserve"> ; </w:t>
      </w:r>
      <w:r w:rsidRPr="0095276B">
        <w:t>ni même d</w:t>
      </w:r>
      <w:r w:rsidR="006455E5">
        <w:t>’</w:t>
      </w:r>
      <w:r w:rsidRPr="0095276B">
        <w:t>ajouter</w:t>
      </w:r>
      <w:r w:rsidR="006455E5">
        <w:t xml:space="preserve">, </w:t>
      </w:r>
      <w:r w:rsidRPr="0095276B">
        <w:t>avec sang-froid</w:t>
      </w:r>
      <w:r w:rsidR="006455E5">
        <w:t xml:space="preserve">, </w:t>
      </w:r>
      <w:r w:rsidRPr="0095276B">
        <w:t xml:space="preserve">que sans doute </w:t>
      </w:r>
      <w:r w:rsidR="006455E5">
        <w:t>M. </w:t>
      </w:r>
      <w:r w:rsidRPr="0095276B">
        <w:t>Boulinier ne se r</w:t>
      </w:r>
      <w:r w:rsidRPr="0095276B">
        <w:t>e</w:t>
      </w:r>
      <w:r w:rsidRPr="0095276B">
        <w:t>fusera pas à remplacer la balance qui fait défaut aux établiss</w:t>
      </w:r>
      <w:r w:rsidRPr="0095276B">
        <w:t>e</w:t>
      </w:r>
      <w:r w:rsidRPr="0095276B">
        <w:t>ments Simler</w:t>
      </w:r>
      <w:r w:rsidR="006455E5">
        <w:t xml:space="preserve">, </w:t>
      </w:r>
      <w:r w:rsidRPr="0095276B">
        <w:t>en mesurant cet arrivage inopiné de charbon de terre au moyen du double décalitre dont il est le gracieux su</w:t>
      </w:r>
      <w:r w:rsidRPr="0095276B">
        <w:t>p</w:t>
      </w:r>
      <w:r w:rsidRPr="0095276B">
        <w:t>port</w:t>
      </w:r>
      <w:r w:rsidR="006455E5">
        <w:t>.</w:t>
      </w:r>
    </w:p>
    <w:p w14:paraId="0A27AE95" w14:textId="29B55B5C" w:rsidR="002666CE" w:rsidRDefault="006455E5" w:rsidP="002666CE">
      <w:r>
        <w:t>« </w:t>
      </w:r>
      <w:proofErr w:type="spellStart"/>
      <w:r w:rsidR="009D4A85" w:rsidRPr="0095276B">
        <w:t>Aha</w:t>
      </w:r>
      <w:proofErr w:type="spellEnd"/>
      <w:r>
        <w:t xml:space="preserve"> ! </w:t>
      </w:r>
      <w:r w:rsidR="009D4A85" w:rsidRPr="0095276B">
        <w:t xml:space="preserve">La </w:t>
      </w:r>
      <w:proofErr w:type="spellStart"/>
      <w:r w:rsidR="009D4A85" w:rsidRPr="0095276B">
        <w:t>plai</w:t>
      </w:r>
      <w:proofErr w:type="spellEnd"/>
      <w:r>
        <w:t xml:space="preserve">… </w:t>
      </w:r>
      <w:proofErr w:type="spellStart"/>
      <w:r w:rsidR="009D4A85" w:rsidRPr="0095276B">
        <w:t>aisanterie</w:t>
      </w:r>
      <w:proofErr w:type="spellEnd"/>
      <w:r w:rsidR="009D4A85" w:rsidRPr="0095276B">
        <w:t xml:space="preserve"> est de bon goût</w:t>
      </w:r>
      <w:r>
        <w:t xml:space="preserve">. </w:t>
      </w:r>
      <w:r w:rsidR="009D4A85" w:rsidRPr="0095276B">
        <w:t xml:space="preserve">Je ne peux que me </w:t>
      </w:r>
      <w:proofErr w:type="spellStart"/>
      <w:r w:rsidR="009D4A85" w:rsidRPr="0095276B">
        <w:t>fé</w:t>
      </w:r>
      <w:proofErr w:type="spellEnd"/>
      <w:r>
        <w:t xml:space="preserve">… </w:t>
      </w:r>
      <w:r w:rsidR="009D4A85" w:rsidRPr="0095276B">
        <w:t>éliciter d</w:t>
      </w:r>
      <w:r>
        <w:t>’</w:t>
      </w:r>
      <w:r w:rsidR="009D4A85" w:rsidRPr="0095276B">
        <w:t xml:space="preserve">être entré en </w:t>
      </w:r>
      <w:proofErr w:type="spellStart"/>
      <w:r w:rsidR="009D4A85" w:rsidRPr="0095276B">
        <w:t>rararapports</w:t>
      </w:r>
      <w:proofErr w:type="spellEnd"/>
      <w:r w:rsidR="009D4A85" w:rsidRPr="0095276B">
        <w:t xml:space="preserve"> avec un cl</w:t>
      </w:r>
      <w:r>
        <w:t xml:space="preserve">… </w:t>
      </w:r>
      <w:r w:rsidR="009D4A85" w:rsidRPr="0095276B">
        <w:t>cl</w:t>
      </w:r>
      <w:r>
        <w:t xml:space="preserve">… </w:t>
      </w:r>
      <w:r w:rsidR="009D4A85" w:rsidRPr="0095276B">
        <w:t>client si</w:t>
      </w:r>
      <w:r>
        <w:t xml:space="preserve">, </w:t>
      </w:r>
      <w:r w:rsidR="009D4A85" w:rsidRPr="0095276B">
        <w:t>pour autant dire</w:t>
      </w:r>
      <w:r>
        <w:t xml:space="preserve">, </w:t>
      </w:r>
      <w:proofErr w:type="spellStart"/>
      <w:r w:rsidR="009D4A85" w:rsidRPr="0095276B">
        <w:t>aha</w:t>
      </w:r>
      <w:proofErr w:type="spellEnd"/>
      <w:r>
        <w:t xml:space="preserve">, </w:t>
      </w:r>
      <w:r w:rsidR="009D4A85" w:rsidRPr="0095276B">
        <w:t>si spirituel</w:t>
      </w:r>
      <w:r>
        <w:t>. »</w:t>
      </w:r>
    </w:p>
    <w:p w14:paraId="637689AC" w14:textId="0076C5A8" w:rsidR="006455E5" w:rsidRDefault="009D4A85" w:rsidP="002666CE">
      <w:r w:rsidRPr="0095276B">
        <w:t>Un peu plus</w:t>
      </w:r>
      <w:r w:rsidR="006455E5">
        <w:t>, M. </w:t>
      </w:r>
      <w:r w:rsidRPr="0095276B">
        <w:t>Boulinier tomberait</w:t>
      </w:r>
      <w:r w:rsidR="006455E5">
        <w:t xml:space="preserve">, </w:t>
      </w:r>
      <w:r w:rsidRPr="0095276B">
        <w:t>de pur ravissement</w:t>
      </w:r>
      <w:r w:rsidR="006455E5">
        <w:t xml:space="preserve">, </w:t>
      </w:r>
      <w:r w:rsidRPr="0095276B">
        <w:t>dans les bras de Guillaume stupéfait</w:t>
      </w:r>
      <w:r w:rsidR="006455E5">
        <w:t>.</w:t>
      </w:r>
    </w:p>
    <w:p w14:paraId="25C5D62C" w14:textId="6D8A088A" w:rsidR="002666CE" w:rsidRDefault="006455E5" w:rsidP="002666CE">
      <w:r>
        <w:t>« </w:t>
      </w:r>
      <w:r w:rsidR="009D4A85" w:rsidRPr="0095276B">
        <w:t xml:space="preserve">Mais </w:t>
      </w:r>
      <w:proofErr w:type="spellStart"/>
      <w:r w:rsidR="009D4A85" w:rsidRPr="0095276B">
        <w:t>pou</w:t>
      </w:r>
      <w:proofErr w:type="spellEnd"/>
      <w:r>
        <w:t xml:space="preserve">… </w:t>
      </w:r>
      <w:proofErr w:type="spellStart"/>
      <w:r w:rsidR="009D4A85" w:rsidRPr="0095276B">
        <w:t>our</w:t>
      </w:r>
      <w:proofErr w:type="spellEnd"/>
      <w:r w:rsidR="009D4A85" w:rsidRPr="0095276B">
        <w:t xml:space="preserve"> me permettre de me livrer plus </w:t>
      </w:r>
      <w:proofErr w:type="spellStart"/>
      <w:r w:rsidR="009D4A85" w:rsidRPr="0095276B">
        <w:t>co</w:t>
      </w:r>
      <w:r w:rsidR="009D4A85" w:rsidRPr="0095276B">
        <w:t>m</w:t>
      </w:r>
      <w:r w:rsidR="009D4A85" w:rsidRPr="0095276B">
        <w:t>mo</w:t>
      </w:r>
      <w:proofErr w:type="spellEnd"/>
      <w:r>
        <w:t xml:space="preserve">… </w:t>
      </w:r>
      <w:proofErr w:type="spellStart"/>
      <w:r w:rsidR="009D4A85" w:rsidRPr="0095276B">
        <w:t>odément</w:t>
      </w:r>
      <w:proofErr w:type="spellEnd"/>
      <w:r w:rsidR="009D4A85" w:rsidRPr="0095276B">
        <w:t xml:space="preserve"> à la joie</w:t>
      </w:r>
      <w:r>
        <w:t xml:space="preserve">, </w:t>
      </w:r>
      <w:r w:rsidR="009D4A85" w:rsidRPr="0095276B">
        <w:t xml:space="preserve">je ne </w:t>
      </w:r>
      <w:proofErr w:type="spellStart"/>
      <w:r w:rsidR="009D4A85" w:rsidRPr="0095276B">
        <w:t>dou</w:t>
      </w:r>
      <w:proofErr w:type="spellEnd"/>
      <w:r>
        <w:t xml:space="preserve">… </w:t>
      </w:r>
      <w:r w:rsidR="009D4A85" w:rsidRPr="0095276B">
        <w:t>ou</w:t>
      </w:r>
      <w:r>
        <w:t xml:space="preserve">… </w:t>
      </w:r>
      <w:r w:rsidR="009D4A85" w:rsidRPr="0095276B">
        <w:t>te pas que</w:t>
      </w:r>
      <w:r>
        <w:t xml:space="preserve">, </w:t>
      </w:r>
      <w:r w:rsidR="009D4A85" w:rsidRPr="0095276B">
        <w:t>monsieur S</w:t>
      </w:r>
      <w:r>
        <w:t xml:space="preserve">… </w:t>
      </w:r>
      <w:r w:rsidR="009D4A85" w:rsidRPr="0095276B">
        <w:t>S</w:t>
      </w:r>
      <w:r>
        <w:t xml:space="preserve">… </w:t>
      </w:r>
      <w:proofErr w:type="spellStart"/>
      <w:r w:rsidR="009D4A85" w:rsidRPr="0095276B">
        <w:rPr>
          <w:i/>
          <w:iCs/>
        </w:rPr>
        <w:t>Smiler</w:t>
      </w:r>
      <w:proofErr w:type="spellEnd"/>
      <w:r>
        <w:t xml:space="preserve">, </w:t>
      </w:r>
      <w:r w:rsidR="009D4A85" w:rsidRPr="0095276B">
        <w:t>hum</w:t>
      </w:r>
      <w:r>
        <w:t xml:space="preserve"> ! </w:t>
      </w:r>
      <w:r w:rsidR="009D4A85" w:rsidRPr="0095276B">
        <w:t xml:space="preserve">jeune ne me </w:t>
      </w:r>
      <w:proofErr w:type="spellStart"/>
      <w:r w:rsidR="009D4A85" w:rsidRPr="0095276B">
        <w:t>débarrararasse</w:t>
      </w:r>
      <w:proofErr w:type="spellEnd"/>
      <w:r w:rsidR="009D4A85" w:rsidRPr="0095276B">
        <w:t xml:space="preserve"> de </w:t>
      </w:r>
      <w:proofErr w:type="spellStart"/>
      <w:r w:rsidR="009D4A85" w:rsidRPr="0095276B">
        <w:t>tou</w:t>
      </w:r>
      <w:proofErr w:type="spellEnd"/>
      <w:r>
        <w:t xml:space="preserve">… </w:t>
      </w:r>
      <w:proofErr w:type="spellStart"/>
      <w:r w:rsidR="009D4A85" w:rsidRPr="0095276B">
        <w:t>oute</w:t>
      </w:r>
      <w:proofErr w:type="spellEnd"/>
      <w:r w:rsidR="009D4A85" w:rsidRPr="0095276B">
        <w:t xml:space="preserve"> inqui</w:t>
      </w:r>
      <w:r w:rsidR="009D4A85" w:rsidRPr="0095276B">
        <w:t>é</w:t>
      </w:r>
      <w:r w:rsidR="009D4A85" w:rsidRPr="0095276B">
        <w:t>tude au sujet d</w:t>
      </w:r>
      <w:r>
        <w:t>’</w:t>
      </w:r>
      <w:r w:rsidR="009D4A85" w:rsidRPr="0095276B">
        <w:t xml:space="preserve">un petit </w:t>
      </w:r>
      <w:proofErr w:type="spellStart"/>
      <w:r w:rsidR="009D4A85" w:rsidRPr="0095276B">
        <w:t>pa</w:t>
      </w:r>
      <w:proofErr w:type="spellEnd"/>
      <w:r>
        <w:t xml:space="preserve">… </w:t>
      </w:r>
      <w:r w:rsidR="009D4A85" w:rsidRPr="0095276B">
        <w:t>apier qui porte la signature e</w:t>
      </w:r>
      <w:r w:rsidR="009D4A85" w:rsidRPr="0095276B">
        <w:t>s</w:t>
      </w:r>
      <w:r w:rsidR="009D4A85" w:rsidRPr="0095276B">
        <w:t xml:space="preserve">timée de son </w:t>
      </w:r>
      <w:proofErr w:type="spellStart"/>
      <w:r w:rsidR="009D4A85" w:rsidRPr="0095276B">
        <w:t>pa</w:t>
      </w:r>
      <w:proofErr w:type="spellEnd"/>
      <w:r>
        <w:t xml:space="preserve">… </w:t>
      </w:r>
      <w:proofErr w:type="spellStart"/>
      <w:r w:rsidR="009D4A85" w:rsidRPr="0095276B">
        <w:t>apa</w:t>
      </w:r>
      <w:proofErr w:type="spellEnd"/>
      <w:r>
        <w:t>. »</w:t>
      </w:r>
    </w:p>
    <w:p w14:paraId="06A1EC9F" w14:textId="1D72C9CF" w:rsidR="006455E5" w:rsidRDefault="009D4A85" w:rsidP="002666CE">
      <w:r w:rsidRPr="0095276B">
        <w:t xml:space="preserve">Guillaume se rappelle alors avec horreur que la première échéance du marché conclu avec le petit </w:t>
      </w:r>
      <w:r w:rsidR="006455E5">
        <w:t>M. </w:t>
      </w:r>
      <w:r w:rsidRPr="0095276B">
        <w:t>Boulinier pour fourniture de laine tombe précisément ce jour-là</w:t>
      </w:r>
      <w:r w:rsidR="006455E5">
        <w:t>.</w:t>
      </w:r>
    </w:p>
    <w:p w14:paraId="36CC17F4" w14:textId="77777777" w:rsidR="006455E5" w:rsidRDefault="009D4A85" w:rsidP="002666CE">
      <w:r w:rsidRPr="0095276B">
        <w:t>L</w:t>
      </w:r>
      <w:r w:rsidR="006455E5">
        <w:t>’</w:t>
      </w:r>
      <w:r w:rsidRPr="0095276B">
        <w:t>aîné des fils Simler sent couler sous son crâne un sang de poix bouillante</w:t>
      </w:r>
      <w:r w:rsidR="006455E5">
        <w:t xml:space="preserve">. </w:t>
      </w:r>
      <w:r w:rsidRPr="0095276B">
        <w:t>Il faudrait expliquer à ce petit baril puant d</w:t>
      </w:r>
      <w:r w:rsidR="006455E5">
        <w:t>’</w:t>
      </w:r>
      <w:r w:rsidRPr="0095276B">
        <w:t>ail</w:t>
      </w:r>
      <w:r w:rsidR="006455E5">
        <w:t xml:space="preserve">, </w:t>
      </w:r>
      <w:r w:rsidRPr="0095276B">
        <w:t>à la suite de quel enchaînement de circonstances leur install</w:t>
      </w:r>
      <w:r w:rsidRPr="0095276B">
        <w:t>a</w:t>
      </w:r>
      <w:r w:rsidRPr="0095276B">
        <w:t>tion a été retardée jusqu</w:t>
      </w:r>
      <w:r w:rsidR="006455E5">
        <w:t>’</w:t>
      </w:r>
      <w:r w:rsidRPr="0095276B">
        <w:t>à ce brûlant après-midi de juillet</w:t>
      </w:r>
      <w:r w:rsidR="006455E5">
        <w:t>.</w:t>
      </w:r>
    </w:p>
    <w:p w14:paraId="2F55425B" w14:textId="77777777" w:rsidR="006455E5" w:rsidRDefault="009D4A85" w:rsidP="002666CE">
      <w:r w:rsidRPr="0095276B">
        <w:lastRenderedPageBreak/>
        <w:t>Une gelée moite tombe sur Guillaume et paralyse sa pe</w:t>
      </w:r>
      <w:r w:rsidRPr="0095276B">
        <w:t>n</w:t>
      </w:r>
      <w:r w:rsidRPr="0095276B">
        <w:t>sée</w:t>
      </w:r>
      <w:r w:rsidR="006455E5">
        <w:t xml:space="preserve">. </w:t>
      </w:r>
      <w:r w:rsidRPr="0095276B">
        <w:t>Un piéton perdu au cœur de l</w:t>
      </w:r>
      <w:r w:rsidR="006455E5">
        <w:t>’</w:t>
      </w:r>
      <w:r w:rsidRPr="0095276B">
        <w:t>Australie Centrale n</w:t>
      </w:r>
      <w:r w:rsidR="006455E5">
        <w:t>’</w:t>
      </w:r>
      <w:r w:rsidRPr="0095276B">
        <w:t>est pas plus loin de tout secours humain</w:t>
      </w:r>
      <w:r w:rsidR="006455E5">
        <w:t>.</w:t>
      </w:r>
    </w:p>
    <w:p w14:paraId="39298686" w14:textId="77777777" w:rsidR="006455E5" w:rsidRDefault="009D4A85" w:rsidP="002666CE">
      <w:r w:rsidRPr="0095276B">
        <w:t>Il se débat un court instant pour se rappeler ce qu</w:t>
      </w:r>
      <w:r w:rsidR="006455E5">
        <w:t>’</w:t>
      </w:r>
      <w:r w:rsidRPr="0095276B">
        <w:t>il y a</w:t>
      </w:r>
      <w:r w:rsidRPr="0095276B">
        <w:t>u</w:t>
      </w:r>
      <w:r w:rsidRPr="0095276B">
        <w:t>rait à se rappeler</w:t>
      </w:r>
      <w:r w:rsidR="006455E5">
        <w:t xml:space="preserve">. </w:t>
      </w:r>
      <w:r w:rsidRPr="0095276B">
        <w:t>Bientôt il ne garde plus de cette dernière cla</w:t>
      </w:r>
      <w:r w:rsidRPr="0095276B">
        <w:t>r</w:t>
      </w:r>
      <w:r w:rsidRPr="0095276B">
        <w:t>té qu</w:t>
      </w:r>
      <w:r w:rsidR="006455E5">
        <w:t>’</w:t>
      </w:r>
      <w:r w:rsidRPr="0095276B">
        <w:t>une trace lointaine</w:t>
      </w:r>
      <w:r w:rsidR="006455E5">
        <w:t xml:space="preserve">. </w:t>
      </w:r>
      <w:r w:rsidRPr="0095276B">
        <w:t>Il se raccroche à la notion qu</w:t>
      </w:r>
      <w:r w:rsidR="006455E5">
        <w:t>’</w:t>
      </w:r>
      <w:r w:rsidRPr="0095276B">
        <w:t>il existe</w:t>
      </w:r>
      <w:r w:rsidR="006455E5">
        <w:t xml:space="preserve">, </w:t>
      </w:r>
      <w:r w:rsidRPr="0095276B">
        <w:t>quelque part</w:t>
      </w:r>
      <w:r w:rsidR="006455E5">
        <w:t xml:space="preserve">, </w:t>
      </w:r>
      <w:r w:rsidRPr="0095276B">
        <w:t>un souvenir urgent</w:t>
      </w:r>
      <w:r w:rsidR="006455E5">
        <w:t xml:space="preserve">, </w:t>
      </w:r>
      <w:r w:rsidRPr="0095276B">
        <w:t>qui illuminerait tout</w:t>
      </w:r>
      <w:r w:rsidR="006455E5">
        <w:t>.</w:t>
      </w:r>
    </w:p>
    <w:p w14:paraId="5CDC6D05" w14:textId="77777777" w:rsidR="006455E5" w:rsidRDefault="009D4A85" w:rsidP="002666CE">
      <w:r w:rsidRPr="0095276B">
        <w:t>Tant d</w:t>
      </w:r>
      <w:r w:rsidR="006455E5">
        <w:t>’</w:t>
      </w:r>
      <w:r w:rsidRPr="0095276B">
        <w:t>efforts l</w:t>
      </w:r>
      <w:r w:rsidR="006455E5">
        <w:t>’</w:t>
      </w:r>
      <w:r w:rsidRPr="0095276B">
        <w:t>épuisent</w:t>
      </w:r>
      <w:r w:rsidR="006455E5">
        <w:t xml:space="preserve">. </w:t>
      </w:r>
      <w:r w:rsidRPr="0095276B">
        <w:t>Il détourne</w:t>
      </w:r>
      <w:r w:rsidR="006455E5">
        <w:t xml:space="preserve">, </w:t>
      </w:r>
      <w:r w:rsidRPr="0095276B">
        <w:t>en le dodelinant avec lassitude</w:t>
      </w:r>
      <w:r w:rsidR="006455E5">
        <w:t xml:space="preserve">, </w:t>
      </w:r>
      <w:r w:rsidRPr="0095276B">
        <w:t>son crâne où le vide sonne la cloche</w:t>
      </w:r>
      <w:r w:rsidR="006455E5">
        <w:t xml:space="preserve">. </w:t>
      </w:r>
      <w:r w:rsidRPr="0095276B">
        <w:t>Les couleurs n</w:t>
      </w:r>
      <w:r w:rsidRPr="0095276B">
        <w:t>a</w:t>
      </w:r>
      <w:r w:rsidRPr="0095276B">
        <w:t>tionales belges disparaissent</w:t>
      </w:r>
      <w:r w:rsidR="006455E5">
        <w:t xml:space="preserve">. </w:t>
      </w:r>
      <w:r w:rsidRPr="0095276B">
        <w:t>Un second voisin</w:t>
      </w:r>
      <w:r w:rsidR="006455E5">
        <w:t xml:space="preserve">, </w:t>
      </w:r>
      <w:r w:rsidRPr="0095276B">
        <w:t>qu</w:t>
      </w:r>
      <w:r w:rsidR="006455E5">
        <w:t>’</w:t>
      </w:r>
      <w:r w:rsidRPr="0095276B">
        <w:t>il n</w:t>
      </w:r>
      <w:r w:rsidR="006455E5">
        <w:t>’</w:t>
      </w:r>
      <w:r w:rsidRPr="0095276B">
        <w:t>avait pas entendu venir</w:t>
      </w:r>
      <w:r w:rsidR="006455E5">
        <w:t xml:space="preserve">, </w:t>
      </w:r>
      <w:r w:rsidRPr="0095276B">
        <w:t>se tient à son côté gauche</w:t>
      </w:r>
      <w:r w:rsidR="006455E5">
        <w:t xml:space="preserve">, </w:t>
      </w:r>
      <w:r w:rsidRPr="0095276B">
        <w:t>et se penche vers lui avec roideur</w:t>
      </w:r>
      <w:r w:rsidR="006455E5">
        <w:t>.</w:t>
      </w:r>
    </w:p>
    <w:p w14:paraId="7136B093" w14:textId="77777777" w:rsidR="006455E5" w:rsidRDefault="009D4A85" w:rsidP="002666CE">
      <w:r w:rsidRPr="0095276B">
        <w:t>Son bicorne</w:t>
      </w:r>
      <w:r w:rsidR="006455E5">
        <w:t xml:space="preserve">, </w:t>
      </w:r>
      <w:r w:rsidRPr="0095276B">
        <w:t>son habit bleu barbeau et la plaque de métal qui lui cuirasse le cœur</w:t>
      </w:r>
      <w:r w:rsidR="006455E5">
        <w:t xml:space="preserve">, </w:t>
      </w:r>
      <w:r w:rsidRPr="0095276B">
        <w:t>annoncent le jour du mois à Guillaume</w:t>
      </w:r>
      <w:r w:rsidR="006455E5">
        <w:t xml:space="preserve">, </w:t>
      </w:r>
      <w:r w:rsidRPr="0095276B">
        <w:t>avec plus de certitude que ne ferait le calendrier</w:t>
      </w:r>
      <w:r w:rsidR="006455E5">
        <w:t xml:space="preserve">. </w:t>
      </w:r>
      <w:r w:rsidRPr="0095276B">
        <w:t>L</w:t>
      </w:r>
      <w:r w:rsidR="006455E5">
        <w:t>’</w:t>
      </w:r>
      <w:r w:rsidRPr="0095276B">
        <w:t xml:space="preserve">encaisseur de </w:t>
      </w:r>
      <w:smartTag w:uri="urn:schemas-microsoft-com:office:smarttags" w:element="PersonName">
        <w:smartTagPr>
          <w:attr w:name="ProductID" w:val="la Banque"/>
        </w:smartTagPr>
        <w:r w:rsidRPr="0095276B">
          <w:t>la Banque</w:t>
        </w:r>
      </w:smartTag>
      <w:r w:rsidRPr="0095276B">
        <w:t xml:space="preserve"> de France ne représente plus qu</w:t>
      </w:r>
      <w:r w:rsidR="006455E5">
        <w:t>’</w:t>
      </w:r>
      <w:r w:rsidRPr="0095276B">
        <w:t>un chiffre</w:t>
      </w:r>
      <w:r w:rsidR="006455E5">
        <w:t xml:space="preserve">, </w:t>
      </w:r>
      <w:r w:rsidRPr="0095276B">
        <w:t xml:space="preserve">le fatal </w:t>
      </w:r>
      <w:r w:rsidRPr="0095276B">
        <w:rPr>
          <w:i/>
          <w:iCs/>
        </w:rPr>
        <w:t>trente et un</w:t>
      </w:r>
      <w:r w:rsidR="006455E5">
        <w:t xml:space="preserve">, </w:t>
      </w:r>
      <w:r w:rsidRPr="0095276B">
        <w:t xml:space="preserve">dont le </w:t>
      </w:r>
      <w:r w:rsidRPr="0095276B">
        <w:rPr>
          <w:i/>
          <w:iCs/>
        </w:rPr>
        <w:t>trois</w:t>
      </w:r>
      <w:r w:rsidRPr="0095276B">
        <w:t xml:space="preserve"> se dresse</w:t>
      </w:r>
      <w:r w:rsidR="006455E5">
        <w:t xml:space="preserve">, </w:t>
      </w:r>
      <w:r w:rsidRPr="0095276B">
        <w:t>sur sa queue enroulée</w:t>
      </w:r>
      <w:r w:rsidR="006455E5">
        <w:t xml:space="preserve">, </w:t>
      </w:r>
      <w:r w:rsidRPr="0095276B">
        <w:t>avec l</w:t>
      </w:r>
      <w:r w:rsidR="006455E5">
        <w:t>’</w:t>
      </w:r>
      <w:r w:rsidRPr="0095276B">
        <w:t>arrogance d</w:t>
      </w:r>
      <w:r w:rsidR="006455E5">
        <w:t>’</w:t>
      </w:r>
      <w:r w:rsidRPr="0095276B">
        <w:t>un créancier sûr de son droit</w:t>
      </w:r>
      <w:r w:rsidR="006455E5">
        <w:t xml:space="preserve">, </w:t>
      </w:r>
      <w:r w:rsidRPr="0095276B">
        <w:t>et dont l</w:t>
      </w:r>
      <w:r w:rsidR="006455E5">
        <w:t>’</w:t>
      </w:r>
      <w:r w:rsidRPr="0095276B">
        <w:rPr>
          <w:i/>
          <w:iCs/>
        </w:rPr>
        <w:t>un</w:t>
      </w:r>
      <w:r w:rsidR="006455E5">
        <w:t xml:space="preserve">, </w:t>
      </w:r>
      <w:r w:rsidRPr="0095276B">
        <w:t>symb</w:t>
      </w:r>
      <w:r w:rsidRPr="0095276B">
        <w:t>o</w:t>
      </w:r>
      <w:r w:rsidRPr="0095276B">
        <w:t>le équivoque</w:t>
      </w:r>
      <w:r w:rsidR="006455E5">
        <w:t xml:space="preserve">, </w:t>
      </w:r>
      <w:r w:rsidRPr="0095276B">
        <w:t>nargue</w:t>
      </w:r>
      <w:r w:rsidR="006455E5">
        <w:t xml:space="preserve">, </w:t>
      </w:r>
      <w:r w:rsidRPr="0095276B">
        <w:t>commande et menace</w:t>
      </w:r>
      <w:r w:rsidR="006455E5">
        <w:t>.</w:t>
      </w:r>
    </w:p>
    <w:p w14:paraId="3A2470F5" w14:textId="77777777" w:rsidR="006455E5" w:rsidRDefault="009D4A85" w:rsidP="002666CE">
      <w:r w:rsidRPr="0095276B">
        <w:t>L</w:t>
      </w:r>
      <w:r w:rsidR="006455E5">
        <w:t>’</w:t>
      </w:r>
      <w:r w:rsidRPr="0095276B">
        <w:t>homme ouvre la bouche</w:t>
      </w:r>
      <w:r w:rsidR="006455E5">
        <w:t xml:space="preserve">. </w:t>
      </w:r>
      <w:r w:rsidRPr="0095276B">
        <w:t>Elle émet un grincement que Guillaume compare avec étonnement à celui que produit la gri</w:t>
      </w:r>
      <w:r w:rsidRPr="0095276B">
        <w:t>l</w:t>
      </w:r>
      <w:r w:rsidRPr="0095276B">
        <w:t>le de la fabrique</w:t>
      </w:r>
      <w:r w:rsidR="006455E5">
        <w:t xml:space="preserve"> : </w:t>
      </w:r>
      <w:proofErr w:type="spellStart"/>
      <w:r w:rsidRPr="0095276B">
        <w:rPr>
          <w:i/>
          <w:iCs/>
        </w:rPr>
        <w:t>uou-uh</w:t>
      </w:r>
      <w:proofErr w:type="spellEnd"/>
      <w:r w:rsidR="006455E5">
        <w:rPr>
          <w:i/>
          <w:iCs/>
        </w:rPr>
        <w:t xml:space="preserve"> ! </w:t>
      </w:r>
      <w:r w:rsidRPr="0095276B">
        <w:t>L</w:t>
      </w:r>
      <w:r w:rsidR="006455E5">
        <w:t>’</w:t>
      </w:r>
      <w:r w:rsidRPr="0095276B">
        <w:t>homme s</w:t>
      </w:r>
      <w:r w:rsidR="006455E5">
        <w:t>’</w:t>
      </w:r>
      <w:r w:rsidRPr="0095276B">
        <w:t>annonce lui-même par le mot dont le désignent les bonnes femmes</w:t>
      </w:r>
      <w:r w:rsidR="006455E5">
        <w:t> :</w:t>
      </w:r>
    </w:p>
    <w:p w14:paraId="1D63CF37" w14:textId="5A20DF54" w:rsidR="002666CE" w:rsidRDefault="006455E5" w:rsidP="002666CE">
      <w:r>
        <w:t>« </w:t>
      </w:r>
      <w:proofErr w:type="spellStart"/>
      <w:r w:rsidR="009D4A85" w:rsidRPr="0095276B">
        <w:rPr>
          <w:i/>
          <w:iCs/>
        </w:rPr>
        <w:t>Uh</w:t>
      </w:r>
      <w:proofErr w:type="spellEnd"/>
      <w:r>
        <w:rPr>
          <w:i/>
          <w:iCs/>
        </w:rPr>
        <w:t xml:space="preserve"> ! </w:t>
      </w:r>
      <w:r w:rsidR="009D4A85" w:rsidRPr="0095276B">
        <w:t>Voici le banquier</w:t>
      </w:r>
      <w:r>
        <w:t xml:space="preserve"> ! </w:t>
      </w:r>
      <w:proofErr w:type="spellStart"/>
      <w:r w:rsidR="009D4A85" w:rsidRPr="0095276B">
        <w:rPr>
          <w:i/>
          <w:iCs/>
        </w:rPr>
        <w:t>Uouh</w:t>
      </w:r>
      <w:proofErr w:type="spellEnd"/>
      <w:r>
        <w:rPr>
          <w:i/>
          <w:iCs/>
        </w:rPr>
        <w:t> ! »</w:t>
      </w:r>
    </w:p>
    <w:p w14:paraId="74B511D2" w14:textId="77777777" w:rsidR="006455E5" w:rsidRDefault="009D4A85" w:rsidP="002666CE">
      <w:r w:rsidRPr="0095276B">
        <w:t>Mais déjà la plaque de blindage et le nez effilé ne sont plus qu</w:t>
      </w:r>
      <w:r w:rsidR="006455E5">
        <w:t>’</w:t>
      </w:r>
      <w:r w:rsidRPr="0095276B">
        <w:t>une image reculée au fond d</w:t>
      </w:r>
      <w:r w:rsidR="006455E5">
        <w:t>’</w:t>
      </w:r>
      <w:r w:rsidRPr="0095276B">
        <w:t>une route bien connue</w:t>
      </w:r>
      <w:r w:rsidR="006455E5">
        <w:t>.</w:t>
      </w:r>
    </w:p>
    <w:p w14:paraId="0F452D30" w14:textId="77777777" w:rsidR="006455E5" w:rsidRDefault="009D4A85" w:rsidP="002666CE">
      <w:r w:rsidRPr="0095276B">
        <w:t>C</w:t>
      </w:r>
      <w:r w:rsidR="006455E5">
        <w:t>’</w:t>
      </w:r>
      <w:r w:rsidRPr="0095276B">
        <w:t>est la promenade des samedis soir</w:t>
      </w:r>
      <w:r w:rsidR="006455E5">
        <w:t xml:space="preserve">. </w:t>
      </w:r>
      <w:r w:rsidRPr="0095276B">
        <w:t>Père</w:t>
      </w:r>
      <w:r w:rsidR="006455E5">
        <w:t xml:space="preserve">, </w:t>
      </w:r>
      <w:r w:rsidRPr="0095276B">
        <w:t>en redingote</w:t>
      </w:r>
      <w:r w:rsidR="006455E5">
        <w:t xml:space="preserve">, </w:t>
      </w:r>
      <w:r w:rsidRPr="0095276B">
        <w:t>est coiffé d</w:t>
      </w:r>
      <w:r w:rsidR="006455E5">
        <w:t>’</w:t>
      </w:r>
      <w:r w:rsidRPr="0095276B">
        <w:t>un haut de forme évasé</w:t>
      </w:r>
      <w:r w:rsidR="006455E5">
        <w:t xml:space="preserve">. </w:t>
      </w:r>
      <w:r w:rsidRPr="0095276B">
        <w:t>Mère a son bonnet de Cha</w:t>
      </w:r>
      <w:r w:rsidRPr="0095276B">
        <w:t>n</w:t>
      </w:r>
      <w:r w:rsidRPr="0095276B">
        <w:t>tilly noué sous le menton par deux brides de soie noire</w:t>
      </w:r>
      <w:r w:rsidR="006455E5">
        <w:t xml:space="preserve">. </w:t>
      </w:r>
      <w:r w:rsidRPr="0095276B">
        <w:lastRenderedPageBreak/>
        <w:t>Les e</w:t>
      </w:r>
      <w:r w:rsidRPr="0095276B">
        <w:t>n</w:t>
      </w:r>
      <w:r w:rsidRPr="0095276B">
        <w:t>fants</w:t>
      </w:r>
      <w:r w:rsidR="006455E5">
        <w:t xml:space="preserve">, </w:t>
      </w:r>
      <w:r w:rsidRPr="0095276B">
        <w:t>enclos au plus juste dans leur culotte de fête</w:t>
      </w:r>
      <w:r w:rsidR="006455E5">
        <w:t xml:space="preserve">, </w:t>
      </w:r>
      <w:r w:rsidRPr="0095276B">
        <w:t>avancent e</w:t>
      </w:r>
      <w:r w:rsidRPr="0095276B">
        <w:t>n</w:t>
      </w:r>
      <w:r w:rsidRPr="0095276B">
        <w:t>tre les sorbiers des accotements</w:t>
      </w:r>
      <w:r w:rsidR="006455E5">
        <w:t xml:space="preserve">, </w:t>
      </w:r>
      <w:r w:rsidRPr="0095276B">
        <w:t>en soulevant sournoisement la poussière</w:t>
      </w:r>
      <w:r w:rsidR="006455E5">
        <w:t>.</w:t>
      </w:r>
    </w:p>
    <w:p w14:paraId="06CB3732" w14:textId="77777777" w:rsidR="006455E5" w:rsidRDefault="009D4A85" w:rsidP="002666CE">
      <w:r w:rsidRPr="0095276B">
        <w:t>Il a fait chaud</w:t>
      </w:r>
      <w:r w:rsidR="006455E5">
        <w:t xml:space="preserve">. </w:t>
      </w:r>
      <w:r w:rsidRPr="0095276B">
        <w:t>Il fait encore soif</w:t>
      </w:r>
      <w:r w:rsidR="006455E5">
        <w:t xml:space="preserve">. </w:t>
      </w:r>
      <w:r w:rsidRPr="0095276B">
        <w:t>On a les pieds qui brûlent d</w:t>
      </w:r>
      <w:r w:rsidR="006455E5">
        <w:t>’</w:t>
      </w:r>
      <w:r w:rsidRPr="0095276B">
        <w:t>avoir trop couru sur la terre trop chaude</w:t>
      </w:r>
      <w:r w:rsidR="006455E5">
        <w:t xml:space="preserve">. </w:t>
      </w:r>
      <w:r w:rsidRPr="0095276B">
        <w:t>Un peu de fraîcheur sort du bois que la route contourne</w:t>
      </w:r>
      <w:r w:rsidR="006455E5">
        <w:t xml:space="preserve">, </w:t>
      </w:r>
      <w:r w:rsidRPr="0095276B">
        <w:t>et coule dans la gorge</w:t>
      </w:r>
      <w:r w:rsidR="006455E5">
        <w:t xml:space="preserve">, </w:t>
      </w:r>
      <w:r w:rsidRPr="0095276B">
        <w:t>à chaque respiration</w:t>
      </w:r>
      <w:r w:rsidR="006455E5">
        <w:t xml:space="preserve">, </w:t>
      </w:r>
      <w:r w:rsidRPr="0095276B">
        <w:t>comme du sirop de cerise avalé à petits coups</w:t>
      </w:r>
      <w:r w:rsidR="006455E5">
        <w:t xml:space="preserve">. </w:t>
      </w:r>
      <w:r w:rsidRPr="0095276B">
        <w:t>Les enfants surveillent à la dérobée les ombres suspectes que répand le bois</w:t>
      </w:r>
      <w:r w:rsidR="006455E5">
        <w:t xml:space="preserve">. </w:t>
      </w:r>
      <w:r w:rsidRPr="0095276B">
        <w:t>Des hannetons se jettent à travers le crépu</w:t>
      </w:r>
      <w:r w:rsidRPr="0095276B">
        <w:t>s</w:t>
      </w:r>
      <w:r w:rsidRPr="0095276B">
        <w:t>cule avec un ronflement</w:t>
      </w:r>
      <w:r w:rsidR="006455E5">
        <w:t xml:space="preserve">. </w:t>
      </w:r>
      <w:r w:rsidRPr="0095276B">
        <w:t>Des crapauds écartent les herbes po</w:t>
      </w:r>
      <w:r w:rsidRPr="0095276B">
        <w:t>u</w:t>
      </w:r>
      <w:r w:rsidRPr="0095276B">
        <w:t>dreuses du fossé</w:t>
      </w:r>
      <w:r w:rsidR="006455E5">
        <w:t xml:space="preserve"> ; </w:t>
      </w:r>
      <w:r w:rsidRPr="0095276B">
        <w:t>dès qu</w:t>
      </w:r>
      <w:r w:rsidR="006455E5">
        <w:t>’</w:t>
      </w:r>
      <w:r w:rsidRPr="0095276B">
        <w:t>ils se croient seuls</w:t>
      </w:r>
      <w:r w:rsidR="006455E5">
        <w:t xml:space="preserve">, </w:t>
      </w:r>
      <w:r w:rsidRPr="0095276B">
        <w:t>ils laissent tomber leur appel sonore et liquide comme une goutte de cristal</w:t>
      </w:r>
      <w:r w:rsidR="006455E5">
        <w:t>.</w:t>
      </w:r>
    </w:p>
    <w:p w14:paraId="54553EFE" w14:textId="77777777" w:rsidR="006455E5" w:rsidRDefault="009D4A85" w:rsidP="002666CE">
      <w:r w:rsidRPr="0095276B">
        <w:t>Mais le père s</w:t>
      </w:r>
      <w:r w:rsidR="006455E5">
        <w:t>’</w:t>
      </w:r>
      <w:r w:rsidRPr="0095276B">
        <w:t>est arrêté</w:t>
      </w:r>
      <w:r w:rsidR="006455E5">
        <w:t xml:space="preserve">. </w:t>
      </w:r>
      <w:r w:rsidRPr="0095276B">
        <w:t>Il cause avec un bouffi aux doigts chargés de bagues en simili</w:t>
      </w:r>
      <w:r w:rsidR="006455E5">
        <w:t xml:space="preserve">. </w:t>
      </w:r>
      <w:r w:rsidRPr="0095276B">
        <w:t xml:space="preserve">Mère se tient un </w:t>
      </w:r>
      <w:proofErr w:type="spellStart"/>
      <w:r w:rsidRPr="0095276B">
        <w:t>demi-pas</w:t>
      </w:r>
      <w:proofErr w:type="spellEnd"/>
      <w:r w:rsidRPr="0095276B">
        <w:t xml:space="preserve"> en a</w:t>
      </w:r>
      <w:r w:rsidRPr="0095276B">
        <w:t>r</w:t>
      </w:r>
      <w:r w:rsidRPr="0095276B">
        <w:t>rière</w:t>
      </w:r>
      <w:r w:rsidR="006455E5">
        <w:t xml:space="preserve">. </w:t>
      </w:r>
      <w:r w:rsidRPr="0095276B">
        <w:t>Elle prêle l</w:t>
      </w:r>
      <w:r w:rsidR="006455E5">
        <w:t>’</w:t>
      </w:r>
      <w:r w:rsidRPr="0095276B">
        <w:t>oreille avec inquiétude</w:t>
      </w:r>
      <w:r w:rsidR="006455E5">
        <w:t>.</w:t>
      </w:r>
    </w:p>
    <w:p w14:paraId="76FF2C2A" w14:textId="77777777" w:rsidR="006455E5" w:rsidRDefault="009D4A85" w:rsidP="002666CE">
      <w:r w:rsidRPr="0095276B">
        <w:t>Le colloque des deux hommes s</w:t>
      </w:r>
      <w:r w:rsidR="006455E5">
        <w:t>’</w:t>
      </w:r>
      <w:r w:rsidRPr="0095276B">
        <w:t>anime</w:t>
      </w:r>
      <w:r w:rsidR="006455E5">
        <w:t xml:space="preserve">. </w:t>
      </w:r>
      <w:r w:rsidRPr="0095276B">
        <w:t>L</w:t>
      </w:r>
      <w:r w:rsidR="006455E5">
        <w:t>’</w:t>
      </w:r>
      <w:r w:rsidRPr="0095276B">
        <w:t>étranger désigne à plusieurs reprises quelqu</w:t>
      </w:r>
      <w:r w:rsidR="006455E5">
        <w:t>’</w:t>
      </w:r>
      <w:r w:rsidRPr="0095276B">
        <w:t>un que Guillaume finit par reconna</w:t>
      </w:r>
      <w:r w:rsidRPr="0095276B">
        <w:t>î</w:t>
      </w:r>
      <w:r w:rsidRPr="0095276B">
        <w:t>tre</w:t>
      </w:r>
      <w:r w:rsidR="006455E5">
        <w:t xml:space="preserve">, </w:t>
      </w:r>
      <w:r w:rsidRPr="0095276B">
        <w:t>quoi qu</w:t>
      </w:r>
      <w:r w:rsidR="006455E5">
        <w:t>’</w:t>
      </w:r>
      <w:r w:rsidRPr="0095276B">
        <w:t>il en ait</w:t>
      </w:r>
      <w:r w:rsidR="006455E5">
        <w:t xml:space="preserve">. </w:t>
      </w:r>
      <w:r w:rsidRPr="0095276B">
        <w:t>Il est question de Joseph et de lui</w:t>
      </w:r>
      <w:r w:rsidR="006455E5">
        <w:t xml:space="preserve">. </w:t>
      </w:r>
      <w:r w:rsidRPr="0095276B">
        <w:t>Aussi bien cette masse blanchâtre et apathique ne lui est pas inco</w:t>
      </w:r>
      <w:r w:rsidRPr="0095276B">
        <w:t>n</w:t>
      </w:r>
      <w:r w:rsidRPr="0095276B">
        <w:t>nue</w:t>
      </w:r>
      <w:r w:rsidR="006455E5">
        <w:t>.</w:t>
      </w:r>
    </w:p>
    <w:p w14:paraId="72A29C6C" w14:textId="77777777" w:rsidR="006455E5" w:rsidRDefault="009D4A85" w:rsidP="002666CE">
      <w:r w:rsidRPr="0095276B">
        <w:t>Il regarde Joseph</w:t>
      </w:r>
      <w:r w:rsidR="006455E5">
        <w:t xml:space="preserve">, </w:t>
      </w:r>
      <w:r w:rsidRPr="0095276B">
        <w:t>Joseph le regarde</w:t>
      </w:r>
      <w:r w:rsidR="006455E5">
        <w:t xml:space="preserve">. </w:t>
      </w:r>
      <w:r w:rsidRPr="0095276B">
        <w:t>Ils voudraient bien être ailleurs</w:t>
      </w:r>
      <w:r w:rsidR="006455E5">
        <w:t xml:space="preserve">. </w:t>
      </w:r>
      <w:r w:rsidRPr="0095276B">
        <w:t>Est-ce d</w:t>
      </w:r>
      <w:r w:rsidR="006455E5">
        <w:t>’</w:t>
      </w:r>
      <w:r w:rsidRPr="0095276B">
        <w:t>avoir pensé à boire</w:t>
      </w:r>
      <w:r w:rsidR="006455E5">
        <w:t xml:space="preserve"> ? </w:t>
      </w:r>
      <w:r w:rsidRPr="0095276B">
        <w:t>Ils n</w:t>
      </w:r>
      <w:r w:rsidR="006455E5">
        <w:t>’</w:t>
      </w:r>
      <w:r w:rsidRPr="0095276B">
        <w:t>ont plus chaud ni soif</w:t>
      </w:r>
      <w:r w:rsidR="006455E5">
        <w:t xml:space="preserve">. </w:t>
      </w:r>
      <w:r w:rsidRPr="0095276B">
        <w:t>Est-ce le vent du soir qui sort du bois</w:t>
      </w:r>
      <w:r w:rsidR="006455E5">
        <w:t xml:space="preserve"> ? </w:t>
      </w:r>
      <w:r w:rsidRPr="0095276B">
        <w:t>Leur sueur se glace</w:t>
      </w:r>
      <w:r w:rsidR="006455E5">
        <w:t xml:space="preserve">, </w:t>
      </w:r>
      <w:r w:rsidRPr="0095276B">
        <w:t>ils claquent des dents</w:t>
      </w:r>
      <w:r w:rsidR="006455E5">
        <w:t>.</w:t>
      </w:r>
    </w:p>
    <w:p w14:paraId="3D508070" w14:textId="77777777" w:rsidR="006455E5" w:rsidRDefault="009D4A85" w:rsidP="002666CE">
      <w:r w:rsidRPr="0095276B">
        <w:t>Le père les appelle</w:t>
      </w:r>
      <w:r w:rsidR="006455E5">
        <w:t xml:space="preserve">. </w:t>
      </w:r>
      <w:r w:rsidRPr="0095276B">
        <w:t>L</w:t>
      </w:r>
      <w:r w:rsidR="006455E5">
        <w:t>’</w:t>
      </w:r>
      <w:r w:rsidRPr="0095276B">
        <w:t>étranger a sorti de sa poche un papier sur lequel il frappe avec violence du dos de la main droite</w:t>
      </w:r>
      <w:r w:rsidR="006455E5">
        <w:t xml:space="preserve">. </w:t>
      </w:r>
      <w:r w:rsidRPr="0095276B">
        <w:t>Gui</w:t>
      </w:r>
      <w:r w:rsidRPr="0095276B">
        <w:t>l</w:t>
      </w:r>
      <w:r w:rsidRPr="0095276B">
        <w:t>laume le contemple fixement</w:t>
      </w:r>
      <w:r w:rsidR="006455E5">
        <w:t>.</w:t>
      </w:r>
    </w:p>
    <w:p w14:paraId="6B35A2C7" w14:textId="77777777" w:rsidR="006455E5" w:rsidRDefault="006455E5" w:rsidP="002666CE">
      <w:r>
        <w:t>« </w:t>
      </w:r>
      <w:r w:rsidR="009D4A85" w:rsidRPr="0095276B">
        <w:t>Approchez ici</w:t>
      </w:r>
      <w:r>
        <w:t> ! »</w:t>
      </w:r>
      <w:r w:rsidR="009D4A85" w:rsidRPr="0095276B">
        <w:t xml:space="preserve"> leur crie Simler entre ses favoris</w:t>
      </w:r>
      <w:r>
        <w:t xml:space="preserve">. </w:t>
      </w:r>
      <w:r w:rsidR="009D4A85" w:rsidRPr="0095276B">
        <w:t>Sa femme intervient</w:t>
      </w:r>
      <w:r>
        <w:t> :</w:t>
      </w:r>
    </w:p>
    <w:p w14:paraId="7488643C" w14:textId="77777777" w:rsidR="006455E5" w:rsidRDefault="006455E5" w:rsidP="002666CE">
      <w:r>
        <w:lastRenderedPageBreak/>
        <w:t>« </w:t>
      </w:r>
      <w:r w:rsidR="009D4A85" w:rsidRPr="0095276B">
        <w:t>Hippolyte</w:t>
      </w:r>
      <w:r>
        <w:t> !</w:t>
      </w:r>
    </w:p>
    <w:p w14:paraId="63DC55C4" w14:textId="03B2919A" w:rsidR="002666CE" w:rsidRDefault="006455E5" w:rsidP="002666CE">
      <w:r>
        <w:t>— </w:t>
      </w:r>
      <w:r w:rsidR="009D4A85" w:rsidRPr="0095276B">
        <w:t>Laisse</w:t>
      </w:r>
      <w:r>
        <w:t xml:space="preserve"> ! </w:t>
      </w:r>
      <w:r w:rsidR="009D4A85" w:rsidRPr="0095276B">
        <w:t>Il faut apprendre</w:t>
      </w:r>
      <w:r>
        <w:t xml:space="preserve"> ! </w:t>
      </w:r>
      <w:r w:rsidR="009D4A85" w:rsidRPr="0095276B">
        <w:t>Malheureux</w:t>
      </w:r>
      <w:r>
        <w:t xml:space="preserve">, </w:t>
      </w:r>
      <w:r w:rsidR="009D4A85" w:rsidRPr="0095276B">
        <w:t>avez-vous e</w:t>
      </w:r>
      <w:r w:rsidR="009D4A85" w:rsidRPr="0095276B">
        <w:t>n</w:t>
      </w:r>
      <w:r w:rsidR="009D4A85" w:rsidRPr="0095276B">
        <w:t>tendu ce que Monsieur vient de dire</w:t>
      </w:r>
      <w:r>
        <w:t xml:space="preserve"> ? </w:t>
      </w:r>
      <w:r w:rsidR="009D4A85" w:rsidRPr="0095276B">
        <w:t>Est-ce vrai</w:t>
      </w:r>
      <w:r>
        <w:t xml:space="preserve"> ? </w:t>
      </w:r>
      <w:r w:rsidR="009D4A85" w:rsidRPr="0095276B">
        <w:t>Est-ce vrai que vous m</w:t>
      </w:r>
      <w:r>
        <w:t>’</w:t>
      </w:r>
      <w:r w:rsidR="009D4A85" w:rsidRPr="0095276B">
        <w:t>avez ruiné</w:t>
      </w:r>
      <w:r>
        <w:t> ? »</w:t>
      </w:r>
    </w:p>
    <w:p w14:paraId="00165971" w14:textId="77777777" w:rsidR="006455E5" w:rsidRDefault="009D4A85" w:rsidP="002666CE">
      <w:r w:rsidRPr="0095276B">
        <w:t>Le bouffi les examine avec sévérité</w:t>
      </w:r>
      <w:r w:rsidR="006455E5">
        <w:t xml:space="preserve">. </w:t>
      </w:r>
      <w:r w:rsidRPr="0095276B">
        <w:t>L</w:t>
      </w:r>
      <w:r w:rsidR="006455E5">
        <w:t>’</w:t>
      </w:r>
      <w:r w:rsidRPr="0095276B">
        <w:t>acte notarié qu</w:t>
      </w:r>
      <w:r w:rsidR="006455E5">
        <w:t>’</w:t>
      </w:r>
      <w:r w:rsidRPr="0095276B">
        <w:t>il tient</w:t>
      </w:r>
      <w:r w:rsidR="006455E5">
        <w:t xml:space="preserve">, </w:t>
      </w:r>
      <w:r w:rsidRPr="0095276B">
        <w:t>entre ses doigts produit un petit clapotement</w:t>
      </w:r>
      <w:r w:rsidR="006455E5">
        <w:t xml:space="preserve">. </w:t>
      </w:r>
      <w:r w:rsidRPr="0095276B">
        <w:t>On n</w:t>
      </w:r>
      <w:r w:rsidR="006455E5">
        <w:t>’</w:t>
      </w:r>
      <w:r w:rsidRPr="0095276B">
        <w:t>a pas besoin de ce témoignage pour deviner que son détenteur diss</w:t>
      </w:r>
      <w:r w:rsidRPr="0095276B">
        <w:t>i</w:t>
      </w:r>
      <w:r w:rsidRPr="0095276B">
        <w:t>mule</w:t>
      </w:r>
      <w:r w:rsidR="006455E5">
        <w:t xml:space="preserve">, </w:t>
      </w:r>
      <w:r w:rsidRPr="0095276B">
        <w:t>dans une poche de sa redingote</w:t>
      </w:r>
      <w:r w:rsidR="006455E5">
        <w:t xml:space="preserve">, </w:t>
      </w:r>
      <w:r w:rsidRPr="0095276B">
        <w:t>une petite topette de vieux schnick</w:t>
      </w:r>
      <w:r w:rsidR="006455E5">
        <w:t>.</w:t>
      </w:r>
    </w:p>
    <w:p w14:paraId="52E9EAF3" w14:textId="77777777" w:rsidR="006455E5" w:rsidRDefault="009D4A85" w:rsidP="002666CE">
      <w:r w:rsidRPr="0095276B">
        <w:t>Le silence des coupables est un aveu</w:t>
      </w:r>
      <w:r w:rsidR="006455E5">
        <w:t xml:space="preserve">. </w:t>
      </w:r>
      <w:r w:rsidRPr="0095276B">
        <w:t>Ils se tiennent tous deux</w:t>
      </w:r>
      <w:r w:rsidR="006455E5">
        <w:t xml:space="preserve">, </w:t>
      </w:r>
      <w:r w:rsidRPr="0095276B">
        <w:t>les pieds dans la poussière</w:t>
      </w:r>
      <w:r w:rsidR="006455E5">
        <w:t xml:space="preserve">, </w:t>
      </w:r>
      <w:r w:rsidRPr="0095276B">
        <w:t>comme deux idiots</w:t>
      </w:r>
      <w:r w:rsidR="006455E5">
        <w:t xml:space="preserve">. </w:t>
      </w:r>
      <w:r w:rsidRPr="0095276B">
        <w:t>Une gra</w:t>
      </w:r>
      <w:r w:rsidRPr="0095276B">
        <w:t>n</w:t>
      </w:r>
      <w:r w:rsidRPr="0095276B">
        <w:t>de attente s</w:t>
      </w:r>
      <w:r w:rsidR="006455E5">
        <w:t>’</w:t>
      </w:r>
      <w:r w:rsidRPr="0095276B">
        <w:t>établit à la place de tous les bruits</w:t>
      </w:r>
      <w:r w:rsidR="006455E5">
        <w:t xml:space="preserve">. </w:t>
      </w:r>
      <w:r w:rsidRPr="0095276B">
        <w:t>Chacun sait</w:t>
      </w:r>
      <w:r w:rsidR="006455E5">
        <w:t xml:space="preserve">, </w:t>
      </w:r>
      <w:r w:rsidRPr="0095276B">
        <w:t>d</w:t>
      </w:r>
      <w:r w:rsidRPr="0095276B">
        <w:t>e</w:t>
      </w:r>
      <w:r w:rsidRPr="0095276B">
        <w:t>puis Rouffach jusqu</w:t>
      </w:r>
      <w:r w:rsidR="006455E5">
        <w:t>’</w:t>
      </w:r>
      <w:r w:rsidRPr="0095276B">
        <w:t xml:space="preserve">à </w:t>
      </w:r>
      <w:proofErr w:type="spellStart"/>
      <w:r w:rsidRPr="0095276B">
        <w:t>Soulzmatt</w:t>
      </w:r>
      <w:proofErr w:type="spellEnd"/>
      <w:r w:rsidR="006455E5">
        <w:t xml:space="preserve">, </w:t>
      </w:r>
      <w:r w:rsidRPr="0095276B">
        <w:t>ce que peut être une colère du père Simler</w:t>
      </w:r>
      <w:r w:rsidR="006455E5">
        <w:t xml:space="preserve">. </w:t>
      </w:r>
      <w:r w:rsidRPr="0095276B">
        <w:t>Elle éclate d</w:t>
      </w:r>
      <w:r w:rsidR="006455E5">
        <w:t>’</w:t>
      </w:r>
      <w:r w:rsidRPr="0095276B">
        <w:t>un coup</w:t>
      </w:r>
      <w:r w:rsidR="006455E5">
        <w:t xml:space="preserve">, </w:t>
      </w:r>
      <w:r w:rsidRPr="0095276B">
        <w:t>comme le tonnerre un instant après l</w:t>
      </w:r>
      <w:r w:rsidR="006455E5">
        <w:t>’</w:t>
      </w:r>
      <w:r w:rsidRPr="0095276B">
        <w:t>éclair</w:t>
      </w:r>
      <w:r w:rsidR="006455E5">
        <w:t xml:space="preserve">. </w:t>
      </w:r>
      <w:r w:rsidRPr="0095276B">
        <w:t>Mais qui songerait seulement à sourire</w:t>
      </w:r>
      <w:r w:rsidR="006455E5">
        <w:t xml:space="preserve">, </w:t>
      </w:r>
      <w:r w:rsidRPr="0095276B">
        <w:t>s</w:t>
      </w:r>
      <w:r w:rsidR="006455E5">
        <w:t>’</w:t>
      </w:r>
      <w:r w:rsidRPr="0095276B">
        <w:t>il plaît au père de s</w:t>
      </w:r>
      <w:r w:rsidR="006455E5">
        <w:t>’</w:t>
      </w:r>
      <w:r w:rsidRPr="0095276B">
        <w:t>écrier</w:t>
      </w:r>
      <w:r w:rsidR="006455E5">
        <w:t xml:space="preserve">, </w:t>
      </w:r>
      <w:r w:rsidRPr="0095276B">
        <w:t>en s</w:t>
      </w:r>
      <w:r w:rsidR="006455E5">
        <w:t>’</w:t>
      </w:r>
      <w:r w:rsidRPr="0095276B">
        <w:t>éloignant sur la fin de sa phrase</w:t>
      </w:r>
      <w:r w:rsidR="006455E5">
        <w:t> :</w:t>
      </w:r>
    </w:p>
    <w:p w14:paraId="2DA7BC81" w14:textId="77777777" w:rsidR="006455E5" w:rsidRDefault="006455E5" w:rsidP="002666CE">
      <w:r>
        <w:t>« </w:t>
      </w:r>
      <w:r w:rsidR="009D4A85" w:rsidRPr="0095276B">
        <w:t>Quinze minutes d</w:t>
      </w:r>
      <w:r>
        <w:t>’</w:t>
      </w:r>
      <w:r w:rsidR="009D4A85" w:rsidRPr="0095276B">
        <w:t>arrêt</w:t>
      </w:r>
      <w:r>
        <w:t xml:space="preserve">, </w:t>
      </w:r>
      <w:r w:rsidR="009D4A85" w:rsidRPr="0095276B">
        <w:t>buffet</w:t>
      </w:r>
      <w:r>
        <w:t xml:space="preserve">, </w:t>
      </w:r>
      <w:r w:rsidR="009D4A85" w:rsidRPr="0095276B">
        <w:t>les voyageurs pour O</w:t>
      </w:r>
      <w:r w:rsidR="009D4A85" w:rsidRPr="0095276B">
        <w:t>r</w:t>
      </w:r>
      <w:r w:rsidR="009D4A85" w:rsidRPr="0095276B">
        <w:t>léans changent de voiture</w:t>
      </w:r>
      <w:r>
        <w:t> » ?</w:t>
      </w:r>
    </w:p>
    <w:p w14:paraId="7BAEEA44" w14:textId="72E74750" w:rsidR="009D4A85" w:rsidRPr="0095276B" w:rsidRDefault="009D4A85" w:rsidP="006455E5">
      <w:pPr>
        <w:pStyle w:val="Titre2"/>
        <w:pageBreakBefore/>
        <w:rPr>
          <w:szCs w:val="44"/>
        </w:rPr>
      </w:pPr>
      <w:bookmarkStart w:id="10" w:name="_Toc197888815"/>
      <w:r w:rsidRPr="0095276B">
        <w:rPr>
          <w:szCs w:val="44"/>
        </w:rPr>
        <w:lastRenderedPageBreak/>
        <w:t>6</w:t>
      </w:r>
      <w:bookmarkEnd w:id="10"/>
      <w:r w:rsidRPr="0095276B">
        <w:rPr>
          <w:szCs w:val="44"/>
        </w:rPr>
        <w:br/>
      </w:r>
    </w:p>
    <w:p w14:paraId="44538473" w14:textId="77777777" w:rsidR="006455E5" w:rsidRDefault="009D4A85" w:rsidP="002666CE">
      <w:r w:rsidRPr="0095276B">
        <w:t>Les deux Simler traversèrent Paris comme des colis inse</w:t>
      </w:r>
      <w:r w:rsidRPr="0095276B">
        <w:t>n</w:t>
      </w:r>
      <w:r w:rsidRPr="0095276B">
        <w:t>sibles</w:t>
      </w:r>
      <w:r w:rsidR="006455E5">
        <w:t xml:space="preserve">. </w:t>
      </w:r>
      <w:r w:rsidRPr="0095276B">
        <w:t>Puis ils subirent avec résignation</w:t>
      </w:r>
      <w:r w:rsidR="006455E5">
        <w:t xml:space="preserve">, </w:t>
      </w:r>
      <w:r w:rsidRPr="0095276B">
        <w:t>en gare de Troyes</w:t>
      </w:r>
      <w:r w:rsidR="006455E5">
        <w:t xml:space="preserve">, </w:t>
      </w:r>
      <w:r w:rsidRPr="0095276B">
        <w:t>des formalités de passeports dont le seul récit eût fait</w:t>
      </w:r>
      <w:r w:rsidR="006455E5">
        <w:t xml:space="preserve">, </w:t>
      </w:r>
      <w:r w:rsidRPr="0095276B">
        <w:t>dix-huit mois plus tôt</w:t>
      </w:r>
      <w:r w:rsidR="006455E5">
        <w:t xml:space="preserve">, </w:t>
      </w:r>
      <w:r w:rsidRPr="0095276B">
        <w:t>l</w:t>
      </w:r>
      <w:r w:rsidR="006455E5">
        <w:t>’</w:t>
      </w:r>
      <w:r w:rsidRPr="0095276B">
        <w:t>effet d</w:t>
      </w:r>
      <w:r w:rsidR="006455E5">
        <w:t>’</w:t>
      </w:r>
      <w:r w:rsidRPr="0095276B">
        <w:t>une bonne plaisanterie</w:t>
      </w:r>
      <w:r w:rsidR="006455E5">
        <w:t>.</w:t>
      </w:r>
    </w:p>
    <w:p w14:paraId="365382C7" w14:textId="77777777" w:rsidR="006455E5" w:rsidRDefault="009D4A85" w:rsidP="002666CE">
      <w:r w:rsidRPr="0095276B">
        <w:t>Des hulans coiffés en plat à barbe s</w:t>
      </w:r>
      <w:r w:rsidR="006455E5">
        <w:t>’</w:t>
      </w:r>
      <w:r w:rsidRPr="0095276B">
        <w:t>amusèrent grandement à les faire tourner comme des totons</w:t>
      </w:r>
      <w:r w:rsidR="006455E5">
        <w:t xml:space="preserve">. </w:t>
      </w:r>
      <w:r w:rsidRPr="0095276B">
        <w:t>Et ils tournèrent comme des totons pleins de soumission</w:t>
      </w:r>
      <w:r w:rsidR="006455E5">
        <w:t xml:space="preserve">, </w:t>
      </w:r>
      <w:r w:rsidRPr="0095276B">
        <w:t>inaccessibles à tout ce qui ne menaçait pas leur avenir</w:t>
      </w:r>
      <w:r w:rsidR="006455E5">
        <w:t xml:space="preserve">, </w:t>
      </w:r>
      <w:r w:rsidRPr="0095276B">
        <w:t>et n</w:t>
      </w:r>
      <w:r w:rsidR="006455E5">
        <w:t>’</w:t>
      </w:r>
      <w:r w:rsidRPr="0095276B">
        <w:t>était pas un lit pour se coucher et dormir</w:t>
      </w:r>
      <w:r w:rsidR="006455E5">
        <w:t xml:space="preserve">. </w:t>
      </w:r>
      <w:r w:rsidRPr="0095276B">
        <w:t>Puis ce furent les premiers champs de tabac</w:t>
      </w:r>
      <w:r w:rsidR="006455E5">
        <w:t xml:space="preserve"> ; </w:t>
      </w:r>
      <w:r w:rsidRPr="0095276B">
        <w:t>leurs al</w:t>
      </w:r>
      <w:r w:rsidRPr="0095276B">
        <w:t>i</w:t>
      </w:r>
      <w:r w:rsidRPr="0095276B">
        <w:t>gnements prirent pour centre un point de l</w:t>
      </w:r>
      <w:r w:rsidR="006455E5">
        <w:t>’</w:t>
      </w:r>
      <w:r w:rsidRPr="0095276B">
        <w:t>horizon lointain et commencèrent aussitôt à pivoter de toute leur vitesse autour de ce centre</w:t>
      </w:r>
      <w:r w:rsidR="006455E5">
        <w:t xml:space="preserve">, </w:t>
      </w:r>
      <w:r w:rsidRPr="0095276B">
        <w:t>de manière à effleurer les voyageurs du bout de leurs rayons</w:t>
      </w:r>
      <w:r w:rsidR="006455E5">
        <w:t>.</w:t>
      </w:r>
    </w:p>
    <w:p w14:paraId="1B26FDB7" w14:textId="77777777" w:rsidR="006455E5" w:rsidRDefault="009D4A85" w:rsidP="002666CE">
      <w:r w:rsidRPr="0095276B">
        <w:t>Il y eut un nouveau crépuscule</w:t>
      </w:r>
      <w:r w:rsidR="006455E5">
        <w:t xml:space="preserve">, </w:t>
      </w:r>
      <w:r w:rsidRPr="0095276B">
        <w:t>que des forêts de sapins et de chênes entassèrent autour d</w:t>
      </w:r>
      <w:r w:rsidR="006455E5">
        <w:t>’</w:t>
      </w:r>
      <w:r w:rsidRPr="0095276B">
        <w:t>eux</w:t>
      </w:r>
      <w:r w:rsidR="006455E5">
        <w:t xml:space="preserve">. </w:t>
      </w:r>
      <w:r w:rsidRPr="0095276B">
        <w:t>Alors une odeur aigre</w:t>
      </w:r>
      <w:r w:rsidR="006455E5">
        <w:t xml:space="preserve">, </w:t>
      </w:r>
      <w:r w:rsidRPr="0095276B">
        <w:t>les saluant dans leur langage natal</w:t>
      </w:r>
      <w:r w:rsidR="006455E5">
        <w:t xml:space="preserve">, </w:t>
      </w:r>
      <w:r w:rsidRPr="0095276B">
        <w:t>leur parla de grandes houblo</w:t>
      </w:r>
      <w:r w:rsidRPr="0095276B">
        <w:t>n</w:t>
      </w:r>
      <w:r w:rsidRPr="0095276B">
        <w:t>nières ombreuses</w:t>
      </w:r>
      <w:r w:rsidR="006455E5">
        <w:t xml:space="preserve">, </w:t>
      </w:r>
      <w:r w:rsidRPr="0095276B">
        <w:t>et leur fit relever la tête en se regardant avec des yeux égarés</w:t>
      </w:r>
      <w:r w:rsidR="006455E5">
        <w:t>.</w:t>
      </w:r>
    </w:p>
    <w:p w14:paraId="4EE08158" w14:textId="77777777" w:rsidR="006455E5" w:rsidRDefault="009D4A85" w:rsidP="002666CE">
      <w:r w:rsidRPr="0095276B">
        <w:t>Ils entrèrent en gare de Mulhouse lorsqu</w:t>
      </w:r>
      <w:r w:rsidR="006455E5">
        <w:t>’</w:t>
      </w:r>
      <w:r w:rsidRPr="0095276B">
        <w:t>ils désespéraient d</w:t>
      </w:r>
      <w:r w:rsidR="006455E5">
        <w:t>’</w:t>
      </w:r>
      <w:r w:rsidRPr="0095276B">
        <w:t>entrer jamais plus dans aucune gare du monde civilisé</w:t>
      </w:r>
      <w:r w:rsidR="006455E5">
        <w:t>.</w:t>
      </w:r>
    </w:p>
    <w:p w14:paraId="3B967A99" w14:textId="77777777" w:rsidR="006455E5" w:rsidRDefault="009D4A85" w:rsidP="002666CE">
      <w:r w:rsidRPr="0095276B">
        <w:t>Ils s</w:t>
      </w:r>
      <w:r w:rsidR="006455E5">
        <w:t>’</w:t>
      </w:r>
      <w:r w:rsidRPr="0095276B">
        <w:t>installèrent à la buvette</w:t>
      </w:r>
      <w:r w:rsidR="006455E5">
        <w:t xml:space="preserve">, </w:t>
      </w:r>
      <w:r w:rsidRPr="0095276B">
        <w:t>sur une table de marbre étro</w:t>
      </w:r>
      <w:r w:rsidRPr="0095276B">
        <w:t>i</w:t>
      </w:r>
      <w:r w:rsidRPr="0095276B">
        <w:t>te</w:t>
      </w:r>
      <w:r w:rsidR="006455E5">
        <w:t xml:space="preserve">, </w:t>
      </w:r>
      <w:r w:rsidRPr="0095276B">
        <w:t>outre deux portes ouvertes qui faisaient assaut de courants d</w:t>
      </w:r>
      <w:r w:rsidR="006455E5">
        <w:t>’</w:t>
      </w:r>
      <w:r w:rsidRPr="0095276B">
        <w:t>air</w:t>
      </w:r>
      <w:r w:rsidR="006455E5">
        <w:t xml:space="preserve">. </w:t>
      </w:r>
      <w:r w:rsidRPr="0095276B">
        <w:t>La bière leur fut apportée dans des verres épais</w:t>
      </w:r>
      <w:r w:rsidR="006455E5">
        <w:t xml:space="preserve">, </w:t>
      </w:r>
      <w:r w:rsidRPr="0095276B">
        <w:t>que la buée envahit devant eux</w:t>
      </w:r>
      <w:r w:rsidR="006455E5">
        <w:t xml:space="preserve">, </w:t>
      </w:r>
      <w:r w:rsidRPr="0095276B">
        <w:t>en témoignage de la fraîcheur du contenu</w:t>
      </w:r>
      <w:r w:rsidR="006455E5">
        <w:t xml:space="preserve">. </w:t>
      </w:r>
      <w:r w:rsidRPr="0095276B">
        <w:t>Ils considérèrent avec satisfaction la carrure massive</w:t>
      </w:r>
      <w:r w:rsidR="006455E5">
        <w:t xml:space="preserve">, </w:t>
      </w:r>
      <w:r w:rsidRPr="0095276B">
        <w:t>le teint clair</w:t>
      </w:r>
      <w:r w:rsidR="006455E5">
        <w:t xml:space="preserve">, </w:t>
      </w:r>
      <w:r w:rsidRPr="0095276B">
        <w:t>les cheveux blonds</w:t>
      </w:r>
      <w:r w:rsidR="006455E5">
        <w:t xml:space="preserve">, </w:t>
      </w:r>
      <w:r w:rsidRPr="0095276B">
        <w:t>et l</w:t>
      </w:r>
      <w:r w:rsidR="006455E5">
        <w:t>’</w:t>
      </w:r>
      <w:r w:rsidRPr="0095276B">
        <w:t>air de studieuse et loyale application du garçon</w:t>
      </w:r>
      <w:r w:rsidR="006455E5">
        <w:t xml:space="preserve">, </w:t>
      </w:r>
      <w:r w:rsidRPr="0095276B">
        <w:t>tandis qu</w:t>
      </w:r>
      <w:r w:rsidR="006455E5">
        <w:t>’</w:t>
      </w:r>
      <w:r w:rsidRPr="0095276B">
        <w:t xml:space="preserve">il arasait la mousse </w:t>
      </w:r>
      <w:r w:rsidRPr="0095276B">
        <w:lastRenderedPageBreak/>
        <w:t>des chopes avec une petite batte de bois blanc</w:t>
      </w:r>
      <w:r w:rsidR="006455E5">
        <w:t xml:space="preserve">. </w:t>
      </w:r>
      <w:r w:rsidRPr="0095276B">
        <w:t>Et quand ils eurent effacé la buée d</w:t>
      </w:r>
      <w:r w:rsidR="006455E5">
        <w:t>’</w:t>
      </w:r>
      <w:r w:rsidRPr="0095276B">
        <w:t>un coup de pouce</w:t>
      </w:r>
      <w:r w:rsidR="006455E5">
        <w:t xml:space="preserve">, </w:t>
      </w:r>
      <w:r w:rsidRPr="0095276B">
        <w:t>quand la bière leur apparut</w:t>
      </w:r>
      <w:r w:rsidR="006455E5">
        <w:t xml:space="preserve">, </w:t>
      </w:r>
      <w:r w:rsidRPr="0095276B">
        <w:t>à travers les cannelures du verre</w:t>
      </w:r>
      <w:r w:rsidR="006455E5">
        <w:t xml:space="preserve">, </w:t>
      </w:r>
      <w:r w:rsidRPr="0095276B">
        <w:t>avec son éclatante transparence</w:t>
      </w:r>
      <w:r w:rsidR="006455E5">
        <w:t xml:space="preserve">, </w:t>
      </w:r>
      <w:r w:rsidRPr="0095276B">
        <w:t>son pétillement musical</w:t>
      </w:r>
      <w:r w:rsidR="006455E5">
        <w:t xml:space="preserve">, </w:t>
      </w:r>
      <w:r w:rsidRPr="0095276B">
        <w:t>sa couleur vigoureuse et ambrée</w:t>
      </w:r>
      <w:r w:rsidR="006455E5">
        <w:t xml:space="preserve">, </w:t>
      </w:r>
      <w:r w:rsidRPr="0095276B">
        <w:t>alors un peu de confiance se fit jour dans le cœur des frères Simler</w:t>
      </w:r>
      <w:r w:rsidR="006455E5">
        <w:t>.</w:t>
      </w:r>
    </w:p>
    <w:p w14:paraId="2E11D394" w14:textId="77777777" w:rsidR="006455E5" w:rsidRDefault="009D4A85" w:rsidP="002666CE">
      <w:r w:rsidRPr="0095276B">
        <w:t>Ils ne se dirent pas qu</w:t>
      </w:r>
      <w:r w:rsidR="006455E5">
        <w:t>’</w:t>
      </w:r>
      <w:r w:rsidRPr="0095276B">
        <w:t>ils rentraient dans leur pays pour h</w:t>
      </w:r>
      <w:r w:rsidRPr="0095276B">
        <w:t>â</w:t>
      </w:r>
      <w:r w:rsidRPr="0095276B">
        <w:t>ter le moment où ils l</w:t>
      </w:r>
      <w:r w:rsidR="006455E5">
        <w:t>’</w:t>
      </w:r>
      <w:r w:rsidRPr="0095276B">
        <w:t>abandonneraient à jamais</w:t>
      </w:r>
      <w:r w:rsidR="006455E5">
        <w:t xml:space="preserve">. </w:t>
      </w:r>
      <w:r w:rsidRPr="0095276B">
        <w:t>Ni que chaque dépense qu</w:t>
      </w:r>
      <w:r w:rsidR="006455E5">
        <w:t>’</w:t>
      </w:r>
      <w:r w:rsidRPr="0095276B">
        <w:t>ils faisaient dorénavant augmentait le poids de leurs dettes</w:t>
      </w:r>
      <w:r w:rsidR="006455E5">
        <w:t xml:space="preserve">, </w:t>
      </w:r>
      <w:r w:rsidRPr="0095276B">
        <w:t>et constituait</w:t>
      </w:r>
      <w:r w:rsidR="006455E5">
        <w:t xml:space="preserve">, </w:t>
      </w:r>
      <w:r w:rsidRPr="0095276B">
        <w:t>à proprement parler</w:t>
      </w:r>
      <w:r w:rsidR="006455E5">
        <w:t xml:space="preserve">, </w:t>
      </w:r>
      <w:r w:rsidRPr="0095276B">
        <w:t>un attentat contre leur avenir</w:t>
      </w:r>
      <w:r w:rsidR="006455E5">
        <w:t xml:space="preserve">. </w:t>
      </w:r>
      <w:r w:rsidRPr="0095276B">
        <w:t>Ils se laissèrent tranquillement envahir par la séc</w:t>
      </w:r>
      <w:r w:rsidRPr="0095276B">
        <w:t>u</w:t>
      </w:r>
      <w:r w:rsidRPr="0095276B">
        <w:t>rité que donne la terre où vous êtes né</w:t>
      </w:r>
      <w:r w:rsidR="006455E5">
        <w:t xml:space="preserve">. </w:t>
      </w:r>
      <w:r w:rsidRPr="0095276B">
        <w:t>Ils levèrent leurs chopes d</w:t>
      </w:r>
      <w:r w:rsidR="006455E5">
        <w:t>’</w:t>
      </w:r>
      <w:r w:rsidRPr="0095276B">
        <w:t>un même mouvement</w:t>
      </w:r>
      <w:r w:rsidR="006455E5">
        <w:t xml:space="preserve">, </w:t>
      </w:r>
      <w:r w:rsidRPr="0095276B">
        <w:t>heureux de sentir l</w:t>
      </w:r>
      <w:r w:rsidR="006455E5">
        <w:t>’</w:t>
      </w:r>
      <w:r w:rsidRPr="0095276B">
        <w:t>anse leur emplir la paume des mains</w:t>
      </w:r>
      <w:r w:rsidR="006455E5">
        <w:t xml:space="preserve">. </w:t>
      </w:r>
      <w:r w:rsidRPr="0095276B">
        <w:t>Ils échangèrent par-dessus le bord un regard rempli de connivence</w:t>
      </w:r>
      <w:r w:rsidR="006455E5">
        <w:t xml:space="preserve">, </w:t>
      </w:r>
      <w:r w:rsidRPr="0095276B">
        <w:t>et burent</w:t>
      </w:r>
      <w:r w:rsidR="006455E5">
        <w:t>.</w:t>
      </w:r>
    </w:p>
    <w:p w14:paraId="6BFDBE5B" w14:textId="77777777" w:rsidR="006455E5" w:rsidRDefault="009D4A85" w:rsidP="002666CE">
      <w:r w:rsidRPr="0095276B">
        <w:t>Une frange de mousse restait encore à grésiller sur leurs moustaches</w:t>
      </w:r>
      <w:r w:rsidR="006455E5">
        <w:t xml:space="preserve">, </w:t>
      </w:r>
      <w:r w:rsidRPr="0095276B">
        <w:t>qu</w:t>
      </w:r>
      <w:r w:rsidR="006455E5">
        <w:t>’</w:t>
      </w:r>
      <w:r w:rsidRPr="0095276B">
        <w:t>ils appelaient déjà le garçon</w:t>
      </w:r>
      <w:r w:rsidR="006455E5">
        <w:t xml:space="preserve">. </w:t>
      </w:r>
      <w:r w:rsidRPr="0095276B">
        <w:t>Il fallut leur servir deux portions de saucisses au lard</w:t>
      </w:r>
      <w:r w:rsidR="006455E5">
        <w:t xml:space="preserve">, </w:t>
      </w:r>
      <w:r w:rsidRPr="0095276B">
        <w:t>aux choux et aux pommes</w:t>
      </w:r>
      <w:r w:rsidR="006455E5">
        <w:t xml:space="preserve">, </w:t>
      </w:r>
      <w:r w:rsidRPr="0095276B">
        <w:t>que suivirent sans arrêt deux robustes côtelettes de veau</w:t>
      </w:r>
      <w:r w:rsidR="006455E5">
        <w:t xml:space="preserve">, </w:t>
      </w:r>
      <w:r w:rsidRPr="0095276B">
        <w:t>ba</w:t>
      </w:r>
      <w:r w:rsidRPr="0095276B">
        <w:t>i</w:t>
      </w:r>
      <w:r w:rsidRPr="0095276B">
        <w:t>gnant dans leur jus</w:t>
      </w:r>
      <w:r w:rsidR="006455E5">
        <w:t xml:space="preserve">, </w:t>
      </w:r>
      <w:r w:rsidRPr="0095276B">
        <w:t>et perdues dans une prairie de haricots verts</w:t>
      </w:r>
      <w:r w:rsidR="006455E5">
        <w:t>.</w:t>
      </w:r>
    </w:p>
    <w:p w14:paraId="495F421F" w14:textId="77777777" w:rsidR="006455E5" w:rsidRDefault="009D4A85" w:rsidP="002666CE">
      <w:r w:rsidRPr="0095276B">
        <w:t>De manger creusait leur faim</w:t>
      </w:r>
      <w:r w:rsidR="006455E5">
        <w:t xml:space="preserve">. </w:t>
      </w:r>
      <w:r w:rsidRPr="0095276B">
        <w:t>Ils donnaient vers la carte</w:t>
      </w:r>
      <w:r w:rsidR="006455E5">
        <w:t xml:space="preserve">, </w:t>
      </w:r>
      <w:r w:rsidRPr="0095276B">
        <w:t>que le garçon avait négligemment oubliée sur la table</w:t>
      </w:r>
      <w:r w:rsidR="006455E5">
        <w:t xml:space="preserve">, </w:t>
      </w:r>
      <w:r w:rsidRPr="0095276B">
        <w:t>de terr</w:t>
      </w:r>
      <w:r w:rsidRPr="0095276B">
        <w:t>i</w:t>
      </w:r>
      <w:r w:rsidRPr="0095276B">
        <w:t>bles coups d</w:t>
      </w:r>
      <w:r w:rsidR="006455E5">
        <w:t>’</w:t>
      </w:r>
      <w:r w:rsidRPr="0095276B">
        <w:t>œil</w:t>
      </w:r>
      <w:r w:rsidR="006455E5">
        <w:t xml:space="preserve">. </w:t>
      </w:r>
      <w:r w:rsidRPr="0095276B">
        <w:t>Ils nettoyaient les raviers de faïence blanche</w:t>
      </w:r>
      <w:r w:rsidR="006455E5">
        <w:t xml:space="preserve">, </w:t>
      </w:r>
      <w:r w:rsidRPr="0095276B">
        <w:t>dans lesquels on les servait</w:t>
      </w:r>
      <w:r w:rsidR="006455E5">
        <w:t xml:space="preserve">, </w:t>
      </w:r>
      <w:r w:rsidRPr="0095276B">
        <w:t>avec de grosses éponges de mie de pain que leurs doigts charbonneux allaient chercher au cœur de la miche</w:t>
      </w:r>
      <w:r w:rsidR="006455E5">
        <w:t>.</w:t>
      </w:r>
    </w:p>
    <w:p w14:paraId="36F5D5A4" w14:textId="77777777" w:rsidR="006455E5" w:rsidRDefault="009D4A85" w:rsidP="002666CE">
      <w:r w:rsidRPr="0095276B">
        <w:t>Les Simler se firent apporter chacun deux grosses tranches de galantine</w:t>
      </w:r>
      <w:r w:rsidR="006455E5">
        <w:t xml:space="preserve">, </w:t>
      </w:r>
      <w:r w:rsidRPr="0095276B">
        <w:t>quadrillées comme des cartes des États-Unis</w:t>
      </w:r>
      <w:r w:rsidR="006455E5">
        <w:t xml:space="preserve">, </w:t>
      </w:r>
      <w:r w:rsidRPr="0095276B">
        <w:t>et bordées par de mouvantes mers de gelée blonde</w:t>
      </w:r>
      <w:r w:rsidR="006455E5">
        <w:t xml:space="preserve">, </w:t>
      </w:r>
      <w:r w:rsidRPr="0095276B">
        <w:t>dont l</w:t>
      </w:r>
      <w:r w:rsidR="006455E5">
        <w:t>’</w:t>
      </w:r>
      <w:r w:rsidRPr="0095276B">
        <w:t>aspect glacé plaisait</w:t>
      </w:r>
      <w:r w:rsidR="006455E5">
        <w:t xml:space="preserve">. </w:t>
      </w:r>
      <w:r w:rsidRPr="0095276B">
        <w:t>Un compotier</w:t>
      </w:r>
      <w:r w:rsidR="006455E5">
        <w:t xml:space="preserve">, </w:t>
      </w:r>
      <w:r w:rsidRPr="0095276B">
        <w:t xml:space="preserve">que des </w:t>
      </w:r>
      <w:r w:rsidRPr="0095276B">
        <w:lastRenderedPageBreak/>
        <w:t>grosses cerises claires remplissaient</w:t>
      </w:r>
      <w:r w:rsidR="006455E5">
        <w:t xml:space="preserve">, </w:t>
      </w:r>
      <w:r w:rsidRPr="0095276B">
        <w:t>queues en l</w:t>
      </w:r>
      <w:r w:rsidR="006455E5">
        <w:t>’</w:t>
      </w:r>
      <w:r w:rsidRPr="0095276B">
        <w:t>air</w:t>
      </w:r>
      <w:r w:rsidR="006455E5">
        <w:t xml:space="preserve">, </w:t>
      </w:r>
      <w:r w:rsidRPr="0095276B">
        <w:t>d</w:t>
      </w:r>
      <w:r w:rsidR="006455E5">
        <w:t>’</w:t>
      </w:r>
      <w:r w:rsidRPr="0095276B">
        <w:t>un faisceau de baïonnettes ve</w:t>
      </w:r>
      <w:r w:rsidRPr="0095276B">
        <w:t>r</w:t>
      </w:r>
      <w:r w:rsidRPr="0095276B">
        <w:t>tes</w:t>
      </w:r>
      <w:r w:rsidR="006455E5">
        <w:t xml:space="preserve">, </w:t>
      </w:r>
      <w:r w:rsidRPr="0095276B">
        <w:t>leur donnait le goût de manger trop</w:t>
      </w:r>
      <w:r w:rsidR="006455E5">
        <w:t xml:space="preserve">, </w:t>
      </w:r>
      <w:r w:rsidRPr="0095276B">
        <w:t>pour fondre cet excès au jus acide des guignes</w:t>
      </w:r>
      <w:r w:rsidR="006455E5">
        <w:t>.</w:t>
      </w:r>
    </w:p>
    <w:p w14:paraId="171FE56C" w14:textId="77777777" w:rsidR="006455E5" w:rsidRDefault="009D4A85" w:rsidP="002666CE">
      <w:r w:rsidRPr="0095276B">
        <w:t>Les portes se renvoyaient à présent le vent de la nuit par bouffées</w:t>
      </w:r>
      <w:r w:rsidR="006455E5">
        <w:t xml:space="preserve">, </w:t>
      </w:r>
      <w:r w:rsidRPr="0095276B">
        <w:t>comme on joue à la balle</w:t>
      </w:r>
      <w:r w:rsidR="006455E5">
        <w:t xml:space="preserve">. </w:t>
      </w:r>
      <w:r w:rsidRPr="0095276B">
        <w:t>Avec la nourriture et la fin de cette journée</w:t>
      </w:r>
      <w:r w:rsidR="006455E5">
        <w:t xml:space="preserve">, </w:t>
      </w:r>
      <w:r w:rsidRPr="0095276B">
        <w:t>entrait en eux une gaîté lourde et naïve</w:t>
      </w:r>
      <w:r w:rsidR="006455E5">
        <w:t xml:space="preserve">. </w:t>
      </w:r>
      <w:r w:rsidRPr="0095276B">
        <w:t>Joseph rejeta son chapeau de paille en arrière</w:t>
      </w:r>
      <w:r w:rsidR="006455E5">
        <w:t xml:space="preserve"> ; </w:t>
      </w:r>
      <w:r w:rsidRPr="0095276B">
        <w:t>les lunettes sur le front</w:t>
      </w:r>
      <w:r w:rsidR="006455E5">
        <w:t xml:space="preserve">, </w:t>
      </w:r>
      <w:r w:rsidRPr="0095276B">
        <w:t>en bésicles de magister</w:t>
      </w:r>
      <w:r w:rsidR="006455E5">
        <w:t xml:space="preserve">, </w:t>
      </w:r>
      <w:r w:rsidRPr="0095276B">
        <w:t>il se mit à faire des bêtises</w:t>
      </w:r>
      <w:r w:rsidR="006455E5">
        <w:t xml:space="preserve">. </w:t>
      </w:r>
      <w:r w:rsidRPr="0095276B">
        <w:t>La stupéfa</w:t>
      </w:r>
      <w:r w:rsidRPr="0095276B">
        <w:t>c</w:t>
      </w:r>
      <w:r w:rsidRPr="0095276B">
        <w:t>tion des voyageurs fut grande de voir ce monsieur corpulent souffler gravement dans son verre pour s</w:t>
      </w:r>
      <w:r w:rsidR="006455E5">
        <w:t>’</w:t>
      </w:r>
      <w:r w:rsidRPr="0095276B">
        <w:t>asperger le nez de mousse</w:t>
      </w:r>
      <w:r w:rsidR="006455E5">
        <w:t xml:space="preserve">, </w:t>
      </w:r>
      <w:r w:rsidRPr="0095276B">
        <w:t>et affecter alors des mines de ouistiti offensé</w:t>
      </w:r>
      <w:r w:rsidR="006455E5">
        <w:t xml:space="preserve">. </w:t>
      </w:r>
      <w:r w:rsidRPr="0095276B">
        <w:t>Gui</w:t>
      </w:r>
      <w:r w:rsidRPr="0095276B">
        <w:t>l</w:t>
      </w:r>
      <w:r w:rsidRPr="0095276B">
        <w:t>laume détachait avec non moins de sérieux la peau des charc</w:t>
      </w:r>
      <w:r w:rsidRPr="0095276B">
        <w:t>u</w:t>
      </w:r>
      <w:r w:rsidRPr="0095276B">
        <w:t>teries en bracelets</w:t>
      </w:r>
      <w:r w:rsidR="006455E5">
        <w:t xml:space="preserve">, </w:t>
      </w:r>
      <w:r w:rsidRPr="0095276B">
        <w:t>et</w:t>
      </w:r>
      <w:r w:rsidR="006455E5">
        <w:t xml:space="preserve">, </w:t>
      </w:r>
      <w:r w:rsidRPr="0095276B">
        <w:t>les ayant enfilées sur le col d</w:t>
      </w:r>
      <w:r w:rsidR="006455E5">
        <w:t>’</w:t>
      </w:r>
      <w:r w:rsidRPr="0095276B">
        <w:t>une carafe ventrue</w:t>
      </w:r>
      <w:r w:rsidR="006455E5">
        <w:t xml:space="preserve">, </w:t>
      </w:r>
      <w:r w:rsidRPr="0095276B">
        <w:t xml:space="preserve">décochait à la </w:t>
      </w:r>
      <w:proofErr w:type="spellStart"/>
      <w:r w:rsidRPr="0095276B">
        <w:t>poitrinante</w:t>
      </w:r>
      <w:proofErr w:type="spellEnd"/>
      <w:r w:rsidRPr="0095276B">
        <w:t xml:space="preserve"> effigie des œillades enfla</w:t>
      </w:r>
      <w:r w:rsidRPr="0095276B">
        <w:t>m</w:t>
      </w:r>
      <w:r w:rsidRPr="0095276B">
        <w:t>mées</w:t>
      </w:r>
      <w:r w:rsidR="006455E5">
        <w:t xml:space="preserve">. </w:t>
      </w:r>
      <w:r w:rsidRPr="0095276B">
        <w:t>Ces buveurs d</w:t>
      </w:r>
      <w:r w:rsidR="006455E5">
        <w:t>’</w:t>
      </w:r>
      <w:r w:rsidRPr="0095276B">
        <w:t>eau</w:t>
      </w:r>
      <w:r w:rsidR="006455E5">
        <w:t xml:space="preserve">, </w:t>
      </w:r>
      <w:r w:rsidRPr="0095276B">
        <w:t>que grisaient deux verres de bière</w:t>
      </w:r>
      <w:r w:rsidR="006455E5">
        <w:t xml:space="preserve">, </w:t>
      </w:r>
      <w:r w:rsidRPr="0095276B">
        <w:t>puisaient</w:t>
      </w:r>
      <w:r w:rsidR="006455E5">
        <w:t xml:space="preserve">, </w:t>
      </w:r>
      <w:r w:rsidRPr="0095276B">
        <w:t>à manger de la cochonnaille</w:t>
      </w:r>
      <w:r w:rsidR="006455E5">
        <w:t xml:space="preserve">, </w:t>
      </w:r>
      <w:r w:rsidRPr="0095276B">
        <w:t>des joies d</w:t>
      </w:r>
      <w:r w:rsidR="006455E5">
        <w:t>’</w:t>
      </w:r>
      <w:r w:rsidRPr="0095276B">
        <w:t>écoliers en maraude</w:t>
      </w:r>
      <w:r w:rsidR="006455E5">
        <w:t xml:space="preserve">. </w:t>
      </w:r>
      <w:r w:rsidRPr="0095276B">
        <w:t>S</w:t>
      </w:r>
      <w:r w:rsidR="006455E5">
        <w:t>’</w:t>
      </w:r>
      <w:r w:rsidRPr="0095276B">
        <w:t>ils avaient pu</w:t>
      </w:r>
      <w:r w:rsidR="006455E5">
        <w:t xml:space="preserve">, </w:t>
      </w:r>
      <w:r w:rsidRPr="0095276B">
        <w:t>à ce moment</w:t>
      </w:r>
      <w:r w:rsidR="006455E5">
        <w:t xml:space="preserve">, </w:t>
      </w:r>
      <w:r w:rsidRPr="0095276B">
        <w:t>faire venir des huîtres</w:t>
      </w:r>
      <w:r w:rsidR="006455E5">
        <w:t xml:space="preserve">, </w:t>
      </w:r>
      <w:r w:rsidRPr="0095276B">
        <w:t>aucune cons</w:t>
      </w:r>
      <w:r w:rsidRPr="0095276B">
        <w:t>i</w:t>
      </w:r>
      <w:r w:rsidRPr="0095276B">
        <w:t>dération humaine</w:t>
      </w:r>
      <w:r w:rsidR="006455E5">
        <w:t xml:space="preserve">, </w:t>
      </w:r>
      <w:r w:rsidRPr="0095276B">
        <w:t>ni divine ne les eût retenus</w:t>
      </w:r>
      <w:r w:rsidR="006455E5">
        <w:t xml:space="preserve">. </w:t>
      </w:r>
      <w:r w:rsidRPr="0095276B">
        <w:t>Heureusement pour la loi de Moïse</w:t>
      </w:r>
      <w:r w:rsidR="006455E5">
        <w:t xml:space="preserve">, </w:t>
      </w:r>
      <w:r w:rsidRPr="0095276B">
        <w:t>la buvette de Mulhouse ne vendait pas d</w:t>
      </w:r>
      <w:r w:rsidR="006455E5">
        <w:t>’</w:t>
      </w:r>
      <w:r w:rsidRPr="0095276B">
        <w:t>huîtres</w:t>
      </w:r>
      <w:r w:rsidR="006455E5">
        <w:t xml:space="preserve">, </w:t>
      </w:r>
      <w:r w:rsidRPr="0095276B">
        <w:t>et un contrôleur jeta brusquement</w:t>
      </w:r>
      <w:r w:rsidR="006455E5">
        <w:t xml:space="preserve">, </w:t>
      </w:r>
      <w:r w:rsidRPr="0095276B">
        <w:t>par la porte</w:t>
      </w:r>
      <w:r w:rsidR="006455E5">
        <w:t xml:space="preserve">, </w:t>
      </w:r>
      <w:r w:rsidRPr="0095276B">
        <w:t>l</w:t>
      </w:r>
      <w:r w:rsidR="006455E5">
        <w:t>’</w:t>
      </w:r>
      <w:r w:rsidRPr="0095276B">
        <w:t>a</w:t>
      </w:r>
      <w:r w:rsidRPr="0095276B">
        <w:t>p</w:t>
      </w:r>
      <w:r w:rsidRPr="0095276B">
        <w:t>pel de leur train</w:t>
      </w:r>
      <w:r w:rsidR="006455E5">
        <w:t>.</w:t>
      </w:r>
    </w:p>
    <w:p w14:paraId="519DCD21" w14:textId="77777777" w:rsidR="006455E5" w:rsidRDefault="009D4A85" w:rsidP="002666CE">
      <w:r w:rsidRPr="0095276B">
        <w:t>Ils payèrent à la hâte</w:t>
      </w:r>
      <w:r w:rsidR="006455E5">
        <w:t xml:space="preserve">, </w:t>
      </w:r>
      <w:r w:rsidRPr="0095276B">
        <w:t>s</w:t>
      </w:r>
      <w:r w:rsidR="006455E5">
        <w:t>’</w:t>
      </w:r>
      <w:r w:rsidRPr="0095276B">
        <w:t>emplirent les poches de cerises</w:t>
      </w:r>
      <w:r w:rsidR="006455E5">
        <w:t xml:space="preserve">, </w:t>
      </w:r>
      <w:r w:rsidRPr="0095276B">
        <w:t>et</w:t>
      </w:r>
      <w:r w:rsidR="006455E5">
        <w:t xml:space="preserve">, </w:t>
      </w:r>
      <w:r w:rsidRPr="0095276B">
        <w:t>les mains sciées par les poignées de leurs baluchons</w:t>
      </w:r>
      <w:r w:rsidR="006455E5">
        <w:t xml:space="preserve">, </w:t>
      </w:r>
      <w:r w:rsidRPr="0095276B">
        <w:t>partirent au trot dans la direction de leur quai</w:t>
      </w:r>
      <w:r w:rsidR="006455E5">
        <w:t>.</w:t>
      </w:r>
    </w:p>
    <w:p w14:paraId="1B831C05" w14:textId="77777777" w:rsidR="006455E5" w:rsidRDefault="009D4A85" w:rsidP="002666CE">
      <w:r w:rsidRPr="0095276B">
        <w:t>Ils n</w:t>
      </w:r>
      <w:r w:rsidR="006455E5">
        <w:t>’</w:t>
      </w:r>
      <w:r w:rsidRPr="0095276B">
        <w:t>avaient plus d</w:t>
      </w:r>
      <w:r w:rsidR="006455E5">
        <w:t>’</w:t>
      </w:r>
      <w:r w:rsidRPr="0095276B">
        <w:t>indignation de reste pour la garde d</w:t>
      </w:r>
      <w:r w:rsidR="006455E5">
        <w:t>’</w:t>
      </w:r>
      <w:r w:rsidRPr="0095276B">
        <w:t>i</w:t>
      </w:r>
      <w:r w:rsidRPr="0095276B">
        <w:t>n</w:t>
      </w:r>
      <w:r w:rsidRPr="0095276B">
        <w:t>fanterie prussienne</w:t>
      </w:r>
      <w:r w:rsidR="006455E5">
        <w:t xml:space="preserve">, </w:t>
      </w:r>
      <w:r w:rsidRPr="0095276B">
        <w:t>dont les casques jetaient des éclairs quand les sentinelles passaient sous les lampes</w:t>
      </w:r>
      <w:r w:rsidR="006455E5">
        <w:t xml:space="preserve">. </w:t>
      </w:r>
      <w:r w:rsidRPr="0095276B">
        <w:t>Tout leur paraissait en ordre</w:t>
      </w:r>
      <w:r w:rsidR="006455E5">
        <w:t xml:space="preserve">, </w:t>
      </w:r>
      <w:r w:rsidRPr="0095276B">
        <w:t>et administré en vue de la satisfaction universelle</w:t>
      </w:r>
      <w:r w:rsidR="006455E5">
        <w:t xml:space="preserve">. </w:t>
      </w:r>
      <w:r w:rsidRPr="0095276B">
        <w:t>À pe</w:t>
      </w:r>
      <w:r w:rsidRPr="0095276B">
        <w:t>i</w:t>
      </w:r>
      <w:r w:rsidRPr="0095276B">
        <w:t>ne installés dans leur compartiment</w:t>
      </w:r>
      <w:r w:rsidR="006455E5">
        <w:t xml:space="preserve">, </w:t>
      </w:r>
      <w:r w:rsidRPr="0095276B">
        <w:t>ils s</w:t>
      </w:r>
      <w:r w:rsidR="006455E5">
        <w:t>’</w:t>
      </w:r>
      <w:r w:rsidRPr="0095276B">
        <w:t>endormirent</w:t>
      </w:r>
      <w:r w:rsidR="006455E5">
        <w:t xml:space="preserve">, </w:t>
      </w:r>
      <w:r w:rsidRPr="0095276B">
        <w:t>sur leur séant</w:t>
      </w:r>
      <w:r w:rsidR="006455E5">
        <w:t xml:space="preserve">, </w:t>
      </w:r>
      <w:r w:rsidRPr="0095276B">
        <w:t>comme des bêtes de somme</w:t>
      </w:r>
      <w:r w:rsidR="006455E5">
        <w:t>.</w:t>
      </w:r>
    </w:p>
    <w:p w14:paraId="33435AC3" w14:textId="2DD33ACA" w:rsidR="006455E5" w:rsidRDefault="006455E5" w:rsidP="002666CE"/>
    <w:p w14:paraId="39DD3892" w14:textId="77777777" w:rsidR="006455E5" w:rsidRDefault="009D4A85" w:rsidP="002666CE">
      <w:r w:rsidRPr="0095276B">
        <w:lastRenderedPageBreak/>
        <w:t xml:space="preserve">Les grands toits de </w:t>
      </w:r>
      <w:proofErr w:type="spellStart"/>
      <w:r w:rsidRPr="0095276B">
        <w:t>Buschendorf</w:t>
      </w:r>
      <w:proofErr w:type="spellEnd"/>
      <w:r w:rsidRPr="0095276B">
        <w:t xml:space="preserve"> couvraient des maisons blanches et basses</w:t>
      </w:r>
      <w:r w:rsidR="006455E5">
        <w:t xml:space="preserve">, </w:t>
      </w:r>
      <w:r w:rsidRPr="0095276B">
        <w:t>garnies de vignes et de rosiers grimpants</w:t>
      </w:r>
      <w:r w:rsidR="006455E5">
        <w:t xml:space="preserve">. </w:t>
      </w:r>
      <w:r w:rsidRPr="0095276B">
        <w:t>Et ces maisons blanches renfermaient nombre de gens qui atte</w:t>
      </w:r>
      <w:r w:rsidRPr="0095276B">
        <w:t>n</w:t>
      </w:r>
      <w:r w:rsidRPr="0095276B">
        <w:t>daient de la décision des deux frères quelques lumières sur leur propre sort</w:t>
      </w:r>
      <w:r w:rsidR="006455E5">
        <w:t xml:space="preserve">. </w:t>
      </w:r>
      <w:r w:rsidRPr="0095276B">
        <w:t>Car</w:t>
      </w:r>
      <w:r w:rsidR="006455E5">
        <w:t xml:space="preserve">, </w:t>
      </w:r>
      <w:r w:rsidRPr="0095276B">
        <w:t xml:space="preserve">entre la moitié de </w:t>
      </w:r>
      <w:proofErr w:type="spellStart"/>
      <w:r w:rsidRPr="0095276B">
        <w:t>Buschendorf</w:t>
      </w:r>
      <w:proofErr w:type="spellEnd"/>
      <w:r w:rsidRPr="0095276B">
        <w:t xml:space="preserve"> et la fabrique Simler</w:t>
      </w:r>
      <w:r w:rsidR="006455E5">
        <w:t xml:space="preserve">, </w:t>
      </w:r>
      <w:r w:rsidRPr="0095276B">
        <w:t>il y avait une solidarité à peine moins sensible qu</w:t>
      </w:r>
      <w:r w:rsidR="006455E5">
        <w:t>’</w:t>
      </w:r>
      <w:r w:rsidRPr="0095276B">
        <w:t>entre les maisons blanches du bourg et leurs propres toits de chaume</w:t>
      </w:r>
      <w:r w:rsidR="006455E5">
        <w:t>.</w:t>
      </w:r>
    </w:p>
    <w:p w14:paraId="270F57CF" w14:textId="77777777" w:rsidR="006455E5" w:rsidRDefault="009D4A85" w:rsidP="002666CE">
      <w:r w:rsidRPr="0095276B">
        <w:t>Quant à savoir quoi</w:t>
      </w:r>
      <w:r w:rsidR="006455E5">
        <w:t xml:space="preserve">, </w:t>
      </w:r>
      <w:r w:rsidRPr="0095276B">
        <w:t xml:space="preserve">de la fabrique ou de </w:t>
      </w:r>
      <w:proofErr w:type="spellStart"/>
      <w:r w:rsidRPr="0095276B">
        <w:t>Buschendorf</w:t>
      </w:r>
      <w:proofErr w:type="spellEnd"/>
      <w:r w:rsidR="006455E5">
        <w:t xml:space="preserve">, </w:t>
      </w:r>
      <w:r w:rsidRPr="0095276B">
        <w:t>pouvait être appelé le toit</w:t>
      </w:r>
      <w:r w:rsidR="006455E5">
        <w:t xml:space="preserve">, </w:t>
      </w:r>
      <w:r w:rsidRPr="0095276B">
        <w:t>et quoi</w:t>
      </w:r>
      <w:r w:rsidR="006455E5">
        <w:t xml:space="preserve">, </w:t>
      </w:r>
      <w:r w:rsidRPr="0095276B">
        <w:t>la maison</w:t>
      </w:r>
      <w:r w:rsidR="006455E5">
        <w:t xml:space="preserve">, </w:t>
      </w:r>
      <w:r w:rsidRPr="0095276B">
        <w:t>c</w:t>
      </w:r>
      <w:r w:rsidR="006455E5">
        <w:t>’</w:t>
      </w:r>
      <w:r w:rsidRPr="0095276B">
        <w:t>était là une autre question</w:t>
      </w:r>
      <w:r w:rsidR="006455E5">
        <w:t xml:space="preserve">. </w:t>
      </w:r>
      <w:r w:rsidRPr="0095276B">
        <w:t>Était-ce la fabrique</w:t>
      </w:r>
      <w:r w:rsidR="006455E5">
        <w:t xml:space="preserve">, </w:t>
      </w:r>
      <w:r w:rsidRPr="0095276B">
        <w:t>qui protégeait les maisons du bourg</w:t>
      </w:r>
      <w:r w:rsidR="006455E5">
        <w:t xml:space="preserve">, </w:t>
      </w:r>
      <w:r w:rsidRPr="0095276B">
        <w:t>à la façon d</w:t>
      </w:r>
      <w:r w:rsidR="006455E5">
        <w:t>’</w:t>
      </w:r>
      <w:r w:rsidRPr="0095276B">
        <w:t>un toit plein de bienveillance</w:t>
      </w:r>
      <w:r w:rsidR="006455E5">
        <w:t xml:space="preserve">, </w:t>
      </w:r>
      <w:r w:rsidRPr="0095276B">
        <w:t>y entretenant le clos</w:t>
      </w:r>
      <w:r w:rsidR="006455E5">
        <w:t xml:space="preserve">, </w:t>
      </w:r>
      <w:r w:rsidRPr="0095276B">
        <w:t>le couvert</w:t>
      </w:r>
      <w:r w:rsidR="006455E5">
        <w:t xml:space="preserve">, </w:t>
      </w:r>
      <w:r w:rsidRPr="0095276B">
        <w:t>la chaleur et la lumière</w:t>
      </w:r>
      <w:r w:rsidR="006455E5">
        <w:t> ?</w:t>
      </w:r>
    </w:p>
    <w:p w14:paraId="624DBB19" w14:textId="77777777" w:rsidR="006455E5" w:rsidRDefault="009D4A85" w:rsidP="002666CE">
      <w:r w:rsidRPr="0095276B">
        <w:t>Ou bien était-ce le bourg</w:t>
      </w:r>
      <w:r w:rsidR="006455E5">
        <w:t xml:space="preserve">, </w:t>
      </w:r>
      <w:r w:rsidRPr="0095276B">
        <w:t>qui avait abrité les débuts de la fabrique</w:t>
      </w:r>
      <w:r w:rsidR="006455E5">
        <w:t xml:space="preserve">, </w:t>
      </w:r>
      <w:r w:rsidRPr="0095276B">
        <w:t>lui fournissant l</w:t>
      </w:r>
      <w:r w:rsidR="006455E5">
        <w:t>’</w:t>
      </w:r>
      <w:r w:rsidRPr="0095276B">
        <w:t>eau de sa roue</w:t>
      </w:r>
      <w:r w:rsidR="006455E5">
        <w:t xml:space="preserve">, </w:t>
      </w:r>
      <w:r w:rsidRPr="0095276B">
        <w:t>la pierre de ses murs</w:t>
      </w:r>
      <w:r w:rsidR="006455E5">
        <w:t xml:space="preserve">, </w:t>
      </w:r>
      <w:r w:rsidRPr="0095276B">
        <w:t>les bras de ses ouvriers</w:t>
      </w:r>
      <w:r w:rsidR="006455E5">
        <w:t xml:space="preserve">, </w:t>
      </w:r>
      <w:r w:rsidRPr="0095276B">
        <w:t>et jusqu</w:t>
      </w:r>
      <w:r w:rsidR="006455E5">
        <w:t>’</w:t>
      </w:r>
      <w:r w:rsidRPr="0095276B">
        <w:t>aux petites avances de fonds auxquelles les vicissitudes de l</w:t>
      </w:r>
      <w:r w:rsidR="006455E5">
        <w:t>’</w:t>
      </w:r>
      <w:r w:rsidRPr="0095276B">
        <w:t>industrie avaient contraint les Simler de recourir</w:t>
      </w:r>
      <w:r w:rsidR="006455E5">
        <w:t xml:space="preserve">, </w:t>
      </w:r>
      <w:r w:rsidRPr="0095276B">
        <w:t>en des temps qu</w:t>
      </w:r>
      <w:r w:rsidR="006455E5">
        <w:t>’</w:t>
      </w:r>
      <w:r w:rsidRPr="0095276B">
        <w:t>ils n</w:t>
      </w:r>
      <w:r w:rsidR="006455E5">
        <w:t>’</w:t>
      </w:r>
      <w:r w:rsidRPr="0095276B">
        <w:t>aimaient pas à voir préciser</w:t>
      </w:r>
      <w:r w:rsidR="006455E5">
        <w:t> ?</w:t>
      </w:r>
    </w:p>
    <w:p w14:paraId="0233C87E" w14:textId="77777777" w:rsidR="006455E5" w:rsidRDefault="009D4A85" w:rsidP="002666CE">
      <w:r w:rsidRPr="0095276B">
        <w:t>Nul n</w:t>
      </w:r>
      <w:r w:rsidR="006455E5">
        <w:t>’</w:t>
      </w:r>
      <w:r w:rsidRPr="0095276B">
        <w:t>aurait su donner à la question une réponse satisfa</w:t>
      </w:r>
      <w:r w:rsidRPr="0095276B">
        <w:t>i</w:t>
      </w:r>
      <w:r w:rsidRPr="0095276B">
        <w:t>sante</w:t>
      </w:r>
      <w:r w:rsidR="006455E5">
        <w:t xml:space="preserve">. </w:t>
      </w:r>
      <w:proofErr w:type="spellStart"/>
      <w:r w:rsidRPr="0095276B">
        <w:t>Buschendorf</w:t>
      </w:r>
      <w:proofErr w:type="spellEnd"/>
      <w:r w:rsidRPr="0095276B">
        <w:t xml:space="preserve"> et la fabrique Simler étaient deux entités que l</w:t>
      </w:r>
      <w:r w:rsidR="006455E5">
        <w:t>’</w:t>
      </w:r>
      <w:r w:rsidRPr="0095276B">
        <w:t xml:space="preserve">imagination de </w:t>
      </w:r>
      <w:smartTag w:uri="urn:schemas-microsoft-com:office:smarttags" w:element="PersonName">
        <w:smartTagPr>
          <w:attr w:name="ProductID" w:val="la Haute-Alsace"/>
        </w:smartTagPr>
        <w:r w:rsidRPr="0095276B">
          <w:t>la Haute-Alsace</w:t>
        </w:r>
      </w:smartTag>
      <w:r w:rsidRPr="0095276B">
        <w:t xml:space="preserve"> associait naturellement</w:t>
      </w:r>
      <w:r w:rsidR="006455E5">
        <w:t xml:space="preserve">. </w:t>
      </w:r>
      <w:r w:rsidRPr="0095276B">
        <w:t>On disait</w:t>
      </w:r>
      <w:r w:rsidR="006455E5">
        <w:t xml:space="preserve"> : </w:t>
      </w:r>
      <w:r w:rsidRPr="0095276B">
        <w:t>les Simler-de-</w:t>
      </w:r>
      <w:proofErr w:type="spellStart"/>
      <w:r w:rsidRPr="0095276B">
        <w:t>Buschendorf</w:t>
      </w:r>
      <w:proofErr w:type="spellEnd"/>
      <w:r w:rsidR="006455E5">
        <w:t xml:space="preserve">, </w:t>
      </w:r>
      <w:r w:rsidRPr="0095276B">
        <w:t>non pas tant pour les di</w:t>
      </w:r>
      <w:r w:rsidRPr="0095276B">
        <w:t>s</w:t>
      </w:r>
      <w:r w:rsidRPr="0095276B">
        <w:t>tinguer d</w:t>
      </w:r>
      <w:r w:rsidR="006455E5">
        <w:t>’</w:t>
      </w:r>
      <w:r w:rsidRPr="0095276B">
        <w:t>une quantité d</w:t>
      </w:r>
      <w:r w:rsidR="006455E5">
        <w:t>’</w:t>
      </w:r>
      <w:r w:rsidRPr="0095276B">
        <w:t>autres Simler</w:t>
      </w:r>
      <w:r w:rsidR="006455E5">
        <w:t xml:space="preserve">, </w:t>
      </w:r>
      <w:r w:rsidRPr="0095276B">
        <w:t xml:space="preserve">en résidence entre </w:t>
      </w:r>
      <w:smartTag w:uri="urn:schemas-microsoft-com:office:smarttags" w:element="PersonName">
        <w:smartTagPr>
          <w:attr w:name="ProductID" w:val="la For￪t Noire"/>
        </w:smartTagPr>
        <w:r w:rsidRPr="0095276B">
          <w:t>la F</w:t>
        </w:r>
        <w:r w:rsidRPr="0095276B">
          <w:t>o</w:t>
        </w:r>
        <w:r w:rsidRPr="0095276B">
          <w:t>rêt Noire</w:t>
        </w:r>
      </w:smartTag>
      <w:r w:rsidRPr="0095276B">
        <w:t xml:space="preserve"> et la Meurthe</w:t>
      </w:r>
      <w:r w:rsidR="006455E5">
        <w:t xml:space="preserve">, </w:t>
      </w:r>
      <w:r w:rsidRPr="0095276B">
        <w:t>que parce que ces Simler</w:t>
      </w:r>
      <w:r w:rsidR="006455E5">
        <w:t xml:space="preserve">, </w:t>
      </w:r>
      <w:r w:rsidRPr="0095276B">
        <w:t xml:space="preserve">qui vivaient et fabriquaient à </w:t>
      </w:r>
      <w:proofErr w:type="spellStart"/>
      <w:r w:rsidRPr="0095276B">
        <w:t>Buschendorf</w:t>
      </w:r>
      <w:proofErr w:type="spellEnd"/>
      <w:r w:rsidR="006455E5">
        <w:t xml:space="preserve">, </w:t>
      </w:r>
      <w:r w:rsidRPr="0095276B">
        <w:t xml:space="preserve">pouvaient vraiment passer pour le produit le plus caractéristique que </w:t>
      </w:r>
      <w:proofErr w:type="spellStart"/>
      <w:r w:rsidRPr="0095276B">
        <w:t>Buschendorf</w:t>
      </w:r>
      <w:proofErr w:type="spellEnd"/>
      <w:r w:rsidRPr="0095276B">
        <w:t xml:space="preserve"> eût</w:t>
      </w:r>
      <w:r w:rsidR="006455E5">
        <w:t xml:space="preserve">, </w:t>
      </w:r>
      <w:r w:rsidRPr="0095276B">
        <w:t>jusqu</w:t>
      </w:r>
      <w:r w:rsidR="006455E5">
        <w:t>’</w:t>
      </w:r>
      <w:r w:rsidRPr="0095276B">
        <w:t>à ce jour</w:t>
      </w:r>
      <w:r w:rsidR="006455E5">
        <w:t xml:space="preserve">, </w:t>
      </w:r>
      <w:r w:rsidRPr="0095276B">
        <w:t>manufacturé</w:t>
      </w:r>
      <w:r w:rsidR="006455E5">
        <w:t xml:space="preserve">. </w:t>
      </w:r>
      <w:r w:rsidRPr="0095276B">
        <w:t>Ils en incarnaient l</w:t>
      </w:r>
      <w:r w:rsidR="006455E5">
        <w:t>’</w:t>
      </w:r>
      <w:r w:rsidRPr="0095276B">
        <w:t>esprit</w:t>
      </w:r>
      <w:r w:rsidR="006455E5">
        <w:t xml:space="preserve">, </w:t>
      </w:r>
      <w:r w:rsidRPr="0095276B">
        <w:t>l</w:t>
      </w:r>
      <w:r w:rsidR="006455E5">
        <w:t>’</w:t>
      </w:r>
      <w:r w:rsidRPr="0095276B">
        <w:t>idéal</w:t>
      </w:r>
      <w:r w:rsidR="006455E5">
        <w:t xml:space="preserve">, </w:t>
      </w:r>
      <w:r w:rsidR="006455E5">
        <w:rPr>
          <w:rFonts w:eastAsia="Georgia" w:cs="Georgia"/>
        </w:rPr>
        <w:t xml:space="preserve">– </w:t>
      </w:r>
      <w:r w:rsidRPr="0095276B">
        <w:t>je dirais même qu</w:t>
      </w:r>
      <w:r w:rsidR="006455E5">
        <w:t>’</w:t>
      </w:r>
      <w:r w:rsidRPr="0095276B">
        <w:t>ils en étaient la substance</w:t>
      </w:r>
      <w:r w:rsidR="006455E5">
        <w:t xml:space="preserve">, </w:t>
      </w:r>
      <w:r w:rsidRPr="0095276B">
        <w:t>si certains esprits n</w:t>
      </w:r>
      <w:r w:rsidR="006455E5">
        <w:t>’</w:t>
      </w:r>
      <w:r w:rsidRPr="0095276B">
        <w:t>étaient toujours enclins aux interprétations malveillantes</w:t>
      </w:r>
      <w:r w:rsidR="006455E5">
        <w:t>.</w:t>
      </w:r>
    </w:p>
    <w:p w14:paraId="5040317B" w14:textId="77777777" w:rsidR="006455E5" w:rsidRDefault="009D4A85" w:rsidP="002666CE">
      <w:r w:rsidRPr="0095276B">
        <w:lastRenderedPageBreak/>
        <w:t>Quand deux voyageurs en laine brute</w:t>
      </w:r>
      <w:r w:rsidR="006455E5">
        <w:t xml:space="preserve">, </w:t>
      </w:r>
      <w:r w:rsidRPr="0095276B">
        <w:t>en teinture de g</w:t>
      </w:r>
      <w:r w:rsidRPr="0095276B">
        <w:t>a</w:t>
      </w:r>
      <w:r w:rsidRPr="0095276B">
        <w:t>rance ou en savon pour foulons</w:t>
      </w:r>
      <w:r w:rsidR="006455E5">
        <w:t xml:space="preserve">, </w:t>
      </w:r>
      <w:r w:rsidRPr="0095276B">
        <w:t>voire deux marchands de bœufs</w:t>
      </w:r>
      <w:r w:rsidR="006455E5">
        <w:t xml:space="preserve">, </w:t>
      </w:r>
      <w:r w:rsidRPr="0095276B">
        <w:t>sans relations avec l</w:t>
      </w:r>
      <w:r w:rsidR="006455E5">
        <w:t>’</w:t>
      </w:r>
      <w:r w:rsidRPr="0095276B">
        <w:t>industrie de la laine</w:t>
      </w:r>
      <w:r w:rsidR="006455E5">
        <w:t xml:space="preserve">, </w:t>
      </w:r>
      <w:r w:rsidRPr="0095276B">
        <w:t>se re</w:t>
      </w:r>
      <w:r w:rsidRPr="0095276B">
        <w:t>n</w:t>
      </w:r>
      <w:r w:rsidRPr="0095276B">
        <w:t xml:space="preserve">contraient sur un des chemins qui reliaient </w:t>
      </w:r>
      <w:proofErr w:type="spellStart"/>
      <w:r w:rsidRPr="0095276B">
        <w:t>Buschendorf</w:t>
      </w:r>
      <w:proofErr w:type="spellEnd"/>
      <w:r w:rsidRPr="0095276B">
        <w:t xml:space="preserve"> au re</w:t>
      </w:r>
      <w:r w:rsidRPr="0095276B">
        <w:t>s</w:t>
      </w:r>
      <w:r w:rsidRPr="0095276B">
        <w:t>te du monde</w:t>
      </w:r>
      <w:r w:rsidR="006455E5">
        <w:t xml:space="preserve">, </w:t>
      </w:r>
      <w:r w:rsidRPr="0095276B">
        <w:t>l</w:t>
      </w:r>
      <w:r w:rsidR="006455E5">
        <w:t>’</w:t>
      </w:r>
      <w:r w:rsidRPr="0095276B">
        <w:t>un d</w:t>
      </w:r>
      <w:r w:rsidR="006455E5">
        <w:t>’</w:t>
      </w:r>
      <w:r w:rsidRPr="0095276B">
        <w:t>eux manquait rarement de dire</w:t>
      </w:r>
      <w:r w:rsidR="006455E5">
        <w:t> :</w:t>
      </w:r>
    </w:p>
    <w:p w14:paraId="32A9DA1C" w14:textId="78A8B70E" w:rsidR="002666CE" w:rsidRDefault="006455E5" w:rsidP="002666CE">
      <w:r>
        <w:t>« </w:t>
      </w:r>
      <w:r w:rsidR="009D4A85" w:rsidRPr="0095276B">
        <w:t>C</w:t>
      </w:r>
      <w:r>
        <w:t>’</w:t>
      </w:r>
      <w:r w:rsidR="009D4A85" w:rsidRPr="0095276B">
        <w:t xml:space="preserve">est à </w:t>
      </w:r>
      <w:proofErr w:type="spellStart"/>
      <w:r w:rsidR="009D4A85" w:rsidRPr="0095276B">
        <w:t>Buschendorf</w:t>
      </w:r>
      <w:proofErr w:type="spellEnd"/>
      <w:r w:rsidR="009D4A85" w:rsidRPr="0095276B">
        <w:t xml:space="preserve"> que fous allez</w:t>
      </w:r>
      <w:r>
        <w:t xml:space="preserve">, </w:t>
      </w:r>
      <w:r w:rsidR="009D4A85" w:rsidRPr="0095276B">
        <w:t xml:space="preserve">mon </w:t>
      </w:r>
      <w:proofErr w:type="spellStart"/>
      <w:r w:rsidR="009D4A85" w:rsidRPr="0095276B">
        <w:t>camarate</w:t>
      </w:r>
      <w:proofErr w:type="spellEnd"/>
      <w:r>
        <w:t xml:space="preserve"> ? </w:t>
      </w:r>
      <w:r w:rsidR="009D4A85" w:rsidRPr="0095276B">
        <w:t xml:space="preserve">Une </w:t>
      </w:r>
      <w:proofErr w:type="spellStart"/>
      <w:r w:rsidR="009D4A85" w:rsidRPr="0095276B">
        <w:t>cholie</w:t>
      </w:r>
      <w:proofErr w:type="spellEnd"/>
      <w:r w:rsidR="009D4A85" w:rsidRPr="0095276B">
        <w:t xml:space="preserve"> petite ville</w:t>
      </w:r>
      <w:r>
        <w:t xml:space="preserve">. </w:t>
      </w:r>
      <w:r w:rsidR="009D4A85" w:rsidRPr="0095276B">
        <w:t>Fous connaissez sans aucun toute Hippolyte Simler</w:t>
      </w:r>
      <w:r>
        <w:t xml:space="preserve">, </w:t>
      </w:r>
      <w:r w:rsidR="009D4A85" w:rsidRPr="0095276B">
        <w:t xml:space="preserve">un homme </w:t>
      </w:r>
      <w:proofErr w:type="spellStart"/>
      <w:r w:rsidR="009D4A85" w:rsidRPr="0095276B">
        <w:t>pien</w:t>
      </w:r>
      <w:proofErr w:type="spellEnd"/>
      <w:r w:rsidR="009D4A85" w:rsidRPr="0095276B">
        <w:t xml:space="preserve"> </w:t>
      </w:r>
      <w:proofErr w:type="spellStart"/>
      <w:r w:rsidR="009D4A85" w:rsidRPr="0095276B">
        <w:t>capaple</w:t>
      </w:r>
      <w:proofErr w:type="spellEnd"/>
      <w:r>
        <w:t xml:space="preserve"> ? </w:t>
      </w:r>
      <w:r w:rsidR="009D4A85" w:rsidRPr="0095276B">
        <w:t>Non</w:t>
      </w:r>
      <w:r>
        <w:t xml:space="preserve"> ? </w:t>
      </w:r>
      <w:r w:rsidR="009D4A85" w:rsidRPr="0095276B">
        <w:t>Alors son frère Myrtil</w:t>
      </w:r>
      <w:r>
        <w:t xml:space="preserve">, </w:t>
      </w:r>
      <w:r w:rsidR="009D4A85" w:rsidRPr="0095276B">
        <w:t>celui qui n</w:t>
      </w:r>
      <w:r>
        <w:t>’</w:t>
      </w:r>
      <w:r w:rsidR="009D4A85" w:rsidRPr="0095276B">
        <w:t>est pas marié</w:t>
      </w:r>
      <w:r>
        <w:t xml:space="preserve">, </w:t>
      </w:r>
      <w:proofErr w:type="spellStart"/>
      <w:r w:rsidR="009D4A85" w:rsidRPr="0095276B">
        <w:t>foyons</w:t>
      </w:r>
      <w:proofErr w:type="spellEnd"/>
      <w:r>
        <w:t xml:space="preserve">, </w:t>
      </w:r>
      <w:r w:rsidR="009D4A85" w:rsidRPr="0095276B">
        <w:t xml:space="preserve">et qui a une tache de vin sur le côté </w:t>
      </w:r>
      <w:proofErr w:type="spellStart"/>
      <w:r w:rsidR="009D4A85" w:rsidRPr="0095276B">
        <w:t>cauche</w:t>
      </w:r>
      <w:proofErr w:type="spellEnd"/>
      <w:r w:rsidR="009D4A85" w:rsidRPr="0095276B">
        <w:t xml:space="preserve"> de la </w:t>
      </w:r>
      <w:proofErr w:type="spellStart"/>
      <w:r w:rsidR="009D4A85" w:rsidRPr="0095276B">
        <w:t>ficure</w:t>
      </w:r>
      <w:proofErr w:type="spellEnd"/>
      <w:r>
        <w:t xml:space="preserve">, </w:t>
      </w:r>
      <w:r w:rsidR="009D4A85" w:rsidRPr="0095276B">
        <w:t>comme ça</w:t>
      </w:r>
      <w:r>
        <w:t xml:space="preserve"> ? </w:t>
      </w:r>
      <w:r w:rsidR="009D4A85" w:rsidRPr="0095276B">
        <w:t>Non</w:t>
      </w:r>
      <w:r>
        <w:t xml:space="preserve"> ? </w:t>
      </w:r>
      <w:r w:rsidR="009D4A85" w:rsidRPr="0095276B">
        <w:t>Alors Sarah Simler</w:t>
      </w:r>
      <w:r>
        <w:t xml:space="preserve">, </w:t>
      </w:r>
      <w:r w:rsidR="009D4A85" w:rsidRPr="0095276B">
        <w:t>la femme d</w:t>
      </w:r>
      <w:r>
        <w:t>’</w:t>
      </w:r>
      <w:r w:rsidR="009D4A85" w:rsidRPr="0095276B">
        <w:t>Hippolyte</w:t>
      </w:r>
      <w:r>
        <w:t xml:space="preserve">, </w:t>
      </w:r>
      <w:r w:rsidR="009D4A85" w:rsidRPr="0095276B">
        <w:t>qui est fille du Moïse Blum</w:t>
      </w:r>
      <w:r>
        <w:t xml:space="preserve">, </w:t>
      </w:r>
      <w:r w:rsidR="009D4A85" w:rsidRPr="0095276B">
        <w:t>le Lorrain</w:t>
      </w:r>
      <w:r>
        <w:t xml:space="preserve"> ? </w:t>
      </w:r>
      <w:r w:rsidR="009D4A85" w:rsidRPr="0095276B">
        <w:t>Non plus</w:t>
      </w:r>
      <w:r>
        <w:t xml:space="preserve"> ? </w:t>
      </w:r>
      <w:r w:rsidR="009D4A85" w:rsidRPr="0095276B">
        <w:t xml:space="preserve">Che ne fous </w:t>
      </w:r>
      <w:proofErr w:type="spellStart"/>
      <w:r w:rsidR="009D4A85" w:rsidRPr="0095276B">
        <w:t>temanterai</w:t>
      </w:r>
      <w:proofErr w:type="spellEnd"/>
      <w:r w:rsidR="009D4A85" w:rsidRPr="0095276B">
        <w:t xml:space="preserve"> pas</w:t>
      </w:r>
      <w:r>
        <w:t xml:space="preserve">, </w:t>
      </w:r>
      <w:r w:rsidR="009D4A85" w:rsidRPr="0095276B">
        <w:t>alors</w:t>
      </w:r>
      <w:r>
        <w:t xml:space="preserve">, </w:t>
      </w:r>
      <w:r w:rsidR="009D4A85" w:rsidRPr="0095276B">
        <w:t>si fous connaissez Wilhelm Blum</w:t>
      </w:r>
      <w:r>
        <w:t xml:space="preserve">, </w:t>
      </w:r>
      <w:r w:rsidR="009D4A85" w:rsidRPr="0095276B">
        <w:t>le marchand te trap</w:t>
      </w:r>
      <w:r>
        <w:t xml:space="preserve">, </w:t>
      </w:r>
      <w:r w:rsidR="009D4A85" w:rsidRPr="0095276B">
        <w:t xml:space="preserve">le </w:t>
      </w:r>
      <w:proofErr w:type="spellStart"/>
      <w:r w:rsidR="009D4A85" w:rsidRPr="0095276B">
        <w:t>peau-frère</w:t>
      </w:r>
      <w:proofErr w:type="spellEnd"/>
      <w:r w:rsidR="009D4A85" w:rsidRPr="0095276B">
        <w:t xml:space="preserve"> d</w:t>
      </w:r>
      <w:r>
        <w:t>’</w:t>
      </w:r>
      <w:r w:rsidR="009D4A85" w:rsidRPr="0095276B">
        <w:t>Hippolyte</w:t>
      </w:r>
      <w:r>
        <w:t xml:space="preserve">, </w:t>
      </w:r>
      <w:r w:rsidR="009D4A85" w:rsidRPr="0095276B">
        <w:t xml:space="preserve">un </w:t>
      </w:r>
      <w:proofErr w:type="spellStart"/>
      <w:r w:rsidR="009D4A85" w:rsidRPr="0095276B">
        <w:t>prafe</w:t>
      </w:r>
      <w:proofErr w:type="spellEnd"/>
      <w:r w:rsidR="009D4A85" w:rsidRPr="0095276B">
        <w:t xml:space="preserve"> homme</w:t>
      </w:r>
      <w:r>
        <w:t xml:space="preserve">, </w:t>
      </w:r>
      <w:r w:rsidR="009D4A85" w:rsidRPr="0095276B">
        <w:t>certainement</w:t>
      </w:r>
      <w:r>
        <w:t xml:space="preserve">, </w:t>
      </w:r>
      <w:r w:rsidR="009D4A85" w:rsidRPr="0095276B">
        <w:t>mais</w:t>
      </w:r>
      <w:r>
        <w:t xml:space="preserve">, </w:t>
      </w:r>
      <w:r w:rsidR="009D4A85" w:rsidRPr="0095276B">
        <w:t>entre nous</w:t>
      </w:r>
      <w:r>
        <w:t xml:space="preserve">, </w:t>
      </w:r>
      <w:r w:rsidR="009D4A85" w:rsidRPr="0095276B">
        <w:t xml:space="preserve">un peu </w:t>
      </w:r>
      <w:proofErr w:type="spellStart"/>
      <w:r w:rsidR="009D4A85" w:rsidRPr="0095276B">
        <w:t>schlemihl</w:t>
      </w:r>
      <w:proofErr w:type="spellEnd"/>
      <w:r w:rsidR="009D4A85">
        <w:rPr>
          <w:rStyle w:val="Appelnotedebasdep"/>
        </w:rPr>
        <w:footnoteReference w:id="1"/>
      </w:r>
      <w:r>
        <w:t xml:space="preserve">. </w:t>
      </w:r>
      <w:proofErr w:type="spellStart"/>
      <w:r w:rsidR="009D4A85" w:rsidRPr="0095276B">
        <w:t>Tantis</w:t>
      </w:r>
      <w:proofErr w:type="spellEnd"/>
      <w:r w:rsidR="009D4A85" w:rsidRPr="0095276B">
        <w:t xml:space="preserve"> que l</w:t>
      </w:r>
      <w:r>
        <w:t>’</w:t>
      </w:r>
      <w:r w:rsidR="009D4A85" w:rsidRPr="0095276B">
        <w:t>Hippolyte Simler</w:t>
      </w:r>
      <w:r>
        <w:t xml:space="preserve">, </w:t>
      </w:r>
      <w:proofErr w:type="spellStart"/>
      <w:r w:rsidR="009D4A85" w:rsidRPr="0095276B">
        <w:t>foilà</w:t>
      </w:r>
      <w:proofErr w:type="spellEnd"/>
      <w:r w:rsidR="009D4A85" w:rsidRPr="0095276B">
        <w:t xml:space="preserve"> un </w:t>
      </w:r>
      <w:proofErr w:type="spellStart"/>
      <w:r w:rsidR="009D4A85" w:rsidRPr="0095276B">
        <w:t>caillard</w:t>
      </w:r>
      <w:proofErr w:type="spellEnd"/>
      <w:r w:rsidR="009D4A85" w:rsidRPr="0095276B">
        <w:t xml:space="preserve"> qui ne craint rien</w:t>
      </w:r>
      <w:r>
        <w:t xml:space="preserve">, </w:t>
      </w:r>
      <w:r w:rsidR="009D4A85" w:rsidRPr="0095276B">
        <w:t>un homme dont l</w:t>
      </w:r>
      <w:r>
        <w:t>’</w:t>
      </w:r>
      <w:r w:rsidR="009D4A85" w:rsidRPr="0095276B">
        <w:t>affaire fa</w:t>
      </w:r>
      <w:r>
        <w:t xml:space="preserve">, </w:t>
      </w:r>
      <w:r w:rsidR="009D4A85" w:rsidRPr="0095276B">
        <w:t>ma foi</w:t>
      </w:r>
      <w:r>
        <w:t xml:space="preserve">, </w:t>
      </w:r>
      <w:r w:rsidR="009D4A85" w:rsidRPr="0095276B">
        <w:t xml:space="preserve">très </w:t>
      </w:r>
      <w:proofErr w:type="spellStart"/>
      <w:r w:rsidR="009D4A85" w:rsidRPr="0095276B">
        <w:t>chol</w:t>
      </w:r>
      <w:r w:rsidR="009D4A85" w:rsidRPr="0095276B">
        <w:t>i</w:t>
      </w:r>
      <w:r w:rsidR="009D4A85" w:rsidRPr="0095276B">
        <w:t>ment</w:t>
      </w:r>
      <w:proofErr w:type="spellEnd"/>
      <w:r>
        <w:t xml:space="preserve">, </w:t>
      </w:r>
      <w:r w:rsidR="009D4A85" w:rsidRPr="0095276B">
        <w:t xml:space="preserve">et qui est tout à fait </w:t>
      </w:r>
      <w:proofErr w:type="spellStart"/>
      <w:r w:rsidR="009D4A85" w:rsidRPr="0095276B">
        <w:t>pien</w:t>
      </w:r>
      <w:proofErr w:type="spellEnd"/>
      <w:r>
        <w:t xml:space="preserve">. </w:t>
      </w:r>
      <w:r w:rsidR="009D4A85" w:rsidRPr="0095276B">
        <w:t xml:space="preserve">Nous </w:t>
      </w:r>
      <w:proofErr w:type="spellStart"/>
      <w:r w:rsidR="009D4A85" w:rsidRPr="0095276B">
        <w:t>poirons</w:t>
      </w:r>
      <w:proofErr w:type="spellEnd"/>
      <w:r w:rsidR="009D4A85" w:rsidRPr="0095276B">
        <w:t xml:space="preserve"> un verre de bière à l</w:t>
      </w:r>
      <w:r>
        <w:t>’</w:t>
      </w:r>
      <w:r w:rsidR="009D4A85" w:rsidRPr="0095276B">
        <w:t>a</w:t>
      </w:r>
      <w:r w:rsidR="009D4A85" w:rsidRPr="0095276B">
        <w:t>r</w:t>
      </w:r>
      <w:r w:rsidR="009D4A85" w:rsidRPr="0095276B">
        <w:t xml:space="preserve">rêt de </w:t>
      </w:r>
      <w:proofErr w:type="spellStart"/>
      <w:r w:rsidR="009D4A85" w:rsidRPr="0095276B">
        <w:t>Soulzmatt</w:t>
      </w:r>
      <w:proofErr w:type="spellEnd"/>
      <w:r>
        <w:t xml:space="preserve">, </w:t>
      </w:r>
      <w:r w:rsidR="009D4A85" w:rsidRPr="0095276B">
        <w:t>si fous foulez</w:t>
      </w:r>
      <w:r>
        <w:t xml:space="preserve">, </w:t>
      </w:r>
      <w:r w:rsidR="009D4A85" w:rsidRPr="0095276B">
        <w:t xml:space="preserve">et </w:t>
      </w:r>
      <w:proofErr w:type="spellStart"/>
      <w:r w:rsidR="009D4A85" w:rsidRPr="0095276B">
        <w:t>che</w:t>
      </w:r>
      <w:proofErr w:type="spellEnd"/>
      <w:r w:rsidR="009D4A85" w:rsidRPr="0095276B">
        <w:t xml:space="preserve"> fous </w:t>
      </w:r>
      <w:proofErr w:type="spellStart"/>
      <w:r w:rsidR="000C3FA9" w:rsidRPr="0095276B">
        <w:t>rago</w:t>
      </w:r>
      <w:r w:rsidR="000C3FA9">
        <w:t>n</w:t>
      </w:r>
      <w:r w:rsidR="000C3FA9" w:rsidRPr="0095276B">
        <w:t>terai</w:t>
      </w:r>
      <w:proofErr w:type="spellEnd"/>
      <w:r w:rsidR="000C3FA9" w:rsidRPr="0095276B">
        <w:t xml:space="preserve"> </w:t>
      </w:r>
      <w:r w:rsidR="009D4A85" w:rsidRPr="0095276B">
        <w:t>leur histoire tepuis qu</w:t>
      </w:r>
      <w:r>
        <w:t>’</w:t>
      </w:r>
      <w:r w:rsidR="009D4A85" w:rsidRPr="0095276B">
        <w:t xml:space="preserve">ils étaient petits </w:t>
      </w:r>
      <w:proofErr w:type="spellStart"/>
      <w:r w:rsidR="009D4A85" w:rsidRPr="0095276B">
        <w:t>carçons</w:t>
      </w:r>
      <w:proofErr w:type="spellEnd"/>
      <w:r>
        <w:t xml:space="preserve">. </w:t>
      </w:r>
      <w:r w:rsidR="009D4A85" w:rsidRPr="0095276B">
        <w:t xml:space="preserve">Fous pensez si </w:t>
      </w:r>
      <w:proofErr w:type="spellStart"/>
      <w:r w:rsidR="009D4A85" w:rsidRPr="0095276B">
        <w:t>che</w:t>
      </w:r>
      <w:proofErr w:type="spellEnd"/>
      <w:r w:rsidR="009D4A85" w:rsidRPr="0095276B">
        <w:t xml:space="preserve"> les connais</w:t>
      </w:r>
      <w:r>
        <w:t xml:space="preserve"> ! </w:t>
      </w:r>
      <w:r w:rsidR="009D4A85" w:rsidRPr="0095276B">
        <w:t>Défunt mon père</w:t>
      </w:r>
      <w:r>
        <w:t xml:space="preserve">, </w:t>
      </w:r>
      <w:r w:rsidR="009D4A85" w:rsidRPr="0095276B">
        <w:t xml:space="preserve">et </w:t>
      </w:r>
      <w:proofErr w:type="spellStart"/>
      <w:r w:rsidR="009D4A85" w:rsidRPr="0095276B">
        <w:t>Chonathan</w:t>
      </w:r>
      <w:proofErr w:type="spellEnd"/>
      <w:r w:rsidR="009D4A85" w:rsidRPr="0095276B">
        <w:t xml:space="preserve"> Simler</w:t>
      </w:r>
      <w:r>
        <w:t xml:space="preserve">, </w:t>
      </w:r>
      <w:r w:rsidR="009D4A85" w:rsidRPr="0095276B">
        <w:t>le père d</w:t>
      </w:r>
      <w:r>
        <w:t>’</w:t>
      </w:r>
      <w:r w:rsidR="009D4A85" w:rsidRPr="0095276B">
        <w:t>Hippolyte</w:t>
      </w:r>
      <w:r>
        <w:t xml:space="preserve">, </w:t>
      </w:r>
      <w:r w:rsidR="009D4A85" w:rsidRPr="0095276B">
        <w:t>étaient à l</w:t>
      </w:r>
      <w:r>
        <w:t>’</w:t>
      </w:r>
      <w:r w:rsidR="009D4A85" w:rsidRPr="0095276B">
        <w:t>école ensemble</w:t>
      </w:r>
      <w:r>
        <w:t xml:space="preserve">, </w:t>
      </w:r>
      <w:r w:rsidR="009D4A85" w:rsidRPr="0095276B">
        <w:t xml:space="preserve">et </w:t>
      </w:r>
      <w:proofErr w:type="spellStart"/>
      <w:r w:rsidR="009D4A85" w:rsidRPr="0095276B">
        <w:t>Chonathan</w:t>
      </w:r>
      <w:proofErr w:type="spellEnd"/>
      <w:r w:rsidR="009D4A85" w:rsidRPr="0095276B">
        <w:t xml:space="preserve"> n</w:t>
      </w:r>
      <w:r>
        <w:t>’</w:t>
      </w:r>
      <w:r w:rsidR="009D4A85" w:rsidRPr="0095276B">
        <w:t xml:space="preserve">avait </w:t>
      </w:r>
      <w:proofErr w:type="spellStart"/>
      <w:r w:rsidR="009D4A85" w:rsidRPr="0095276B">
        <w:t>soufent</w:t>
      </w:r>
      <w:proofErr w:type="spellEnd"/>
      <w:r w:rsidR="009D4A85" w:rsidRPr="0095276B">
        <w:t xml:space="preserve"> pas de quoi </w:t>
      </w:r>
      <w:proofErr w:type="spellStart"/>
      <w:r w:rsidR="009D4A85" w:rsidRPr="0095276B">
        <w:t>técheuner</w:t>
      </w:r>
      <w:proofErr w:type="spellEnd"/>
      <w:r w:rsidR="009D4A85" w:rsidRPr="0095276B">
        <w:t xml:space="preserve"> dans son panier</w:t>
      </w:r>
      <w:r>
        <w:t xml:space="preserve">, </w:t>
      </w:r>
      <w:r w:rsidR="009D4A85" w:rsidRPr="0095276B">
        <w:t>et c</w:t>
      </w:r>
      <w:r>
        <w:t>’</w:t>
      </w:r>
      <w:r w:rsidR="009D4A85" w:rsidRPr="0095276B">
        <w:t>était mon père qui lui tonnait sur le sien</w:t>
      </w:r>
      <w:r>
        <w:t xml:space="preserve">. </w:t>
      </w:r>
      <w:proofErr w:type="spellStart"/>
      <w:r w:rsidR="009D4A85" w:rsidRPr="0095276B">
        <w:t>Auchourd</w:t>
      </w:r>
      <w:r>
        <w:t>’</w:t>
      </w:r>
      <w:r w:rsidR="009D4A85" w:rsidRPr="0095276B">
        <w:t>hui</w:t>
      </w:r>
      <w:proofErr w:type="spellEnd"/>
      <w:r>
        <w:t xml:space="preserve">, </w:t>
      </w:r>
      <w:proofErr w:type="spellStart"/>
      <w:r w:rsidR="009D4A85" w:rsidRPr="0095276B">
        <w:t>che</w:t>
      </w:r>
      <w:proofErr w:type="spellEnd"/>
      <w:r w:rsidR="009D4A85" w:rsidRPr="0095276B">
        <w:t xml:space="preserve"> changerais </w:t>
      </w:r>
      <w:proofErr w:type="spellStart"/>
      <w:r w:rsidR="009D4A85" w:rsidRPr="0095276B">
        <w:t>pien</w:t>
      </w:r>
      <w:proofErr w:type="spellEnd"/>
      <w:r w:rsidR="009D4A85" w:rsidRPr="0095276B">
        <w:t xml:space="preserve"> mon panier pour le sien</w:t>
      </w:r>
      <w:r>
        <w:t xml:space="preserve">, </w:t>
      </w:r>
      <w:r w:rsidR="009D4A85" w:rsidRPr="0095276B">
        <w:t>ha</w:t>
      </w:r>
      <w:r>
        <w:t xml:space="preserve">, </w:t>
      </w:r>
      <w:r w:rsidR="009D4A85" w:rsidRPr="0095276B">
        <w:t>ha</w:t>
      </w:r>
      <w:r>
        <w:t> !… »</w:t>
      </w:r>
    </w:p>
    <w:p w14:paraId="0E9974AD" w14:textId="77777777" w:rsidR="006455E5" w:rsidRDefault="009D4A85" w:rsidP="002666CE">
      <w:r w:rsidRPr="0095276B">
        <w:t>Ainsi</w:t>
      </w:r>
      <w:r w:rsidR="006455E5">
        <w:t xml:space="preserve">, </w:t>
      </w:r>
      <w:r w:rsidRPr="0095276B">
        <w:t>une fois de plus</w:t>
      </w:r>
      <w:r w:rsidR="006455E5">
        <w:t xml:space="preserve">, </w:t>
      </w:r>
      <w:proofErr w:type="spellStart"/>
      <w:r w:rsidRPr="0095276B">
        <w:t>Buschendorf</w:t>
      </w:r>
      <w:proofErr w:type="spellEnd"/>
      <w:r w:rsidRPr="0095276B">
        <w:t xml:space="preserve"> se trouvait associé aux destinées de la famille Simler</w:t>
      </w:r>
      <w:r w:rsidR="006455E5">
        <w:t xml:space="preserve">, </w:t>
      </w:r>
      <w:r w:rsidRPr="0095276B">
        <w:t>comme</w:t>
      </w:r>
      <w:r w:rsidR="006455E5">
        <w:t xml:space="preserve">, </w:t>
      </w:r>
      <w:r w:rsidRPr="0095276B">
        <w:t xml:space="preserve">si le bourg était </w:t>
      </w:r>
      <w:r w:rsidRPr="0095276B">
        <w:lastRenderedPageBreak/>
        <w:t>sorti</w:t>
      </w:r>
      <w:r w:rsidR="006455E5">
        <w:t xml:space="preserve">, </w:t>
      </w:r>
      <w:r w:rsidRPr="0095276B">
        <w:t>tout armé</w:t>
      </w:r>
      <w:r w:rsidR="006455E5">
        <w:t xml:space="preserve">, </w:t>
      </w:r>
      <w:r w:rsidRPr="0095276B">
        <w:t>de l</w:t>
      </w:r>
      <w:r w:rsidR="006455E5">
        <w:t>’</w:t>
      </w:r>
      <w:r w:rsidRPr="0095276B">
        <w:t>activité et de l</w:t>
      </w:r>
      <w:r w:rsidR="006455E5">
        <w:t>’</w:t>
      </w:r>
      <w:r w:rsidRPr="0095276B">
        <w:t>esprit avisé de la famille Simler</w:t>
      </w:r>
      <w:r w:rsidR="006455E5">
        <w:t>.</w:t>
      </w:r>
    </w:p>
    <w:p w14:paraId="586C0D80" w14:textId="49B70DCE" w:rsidR="006455E5" w:rsidRDefault="006455E5" w:rsidP="002666CE"/>
    <w:p w14:paraId="7AA5DEB5" w14:textId="467C7368" w:rsidR="002666CE" w:rsidRDefault="009D4A85" w:rsidP="002666CE">
      <w:r w:rsidRPr="0095276B">
        <w:t>C</w:t>
      </w:r>
      <w:r w:rsidR="006455E5">
        <w:t>’</w:t>
      </w:r>
      <w:r w:rsidRPr="0095276B">
        <w:t>était un honnête petit bourg de deux mille âmes</w:t>
      </w:r>
      <w:r w:rsidR="006455E5">
        <w:t xml:space="preserve">, </w:t>
      </w:r>
      <w:r w:rsidRPr="0095276B">
        <w:t>sans faste ni prétention</w:t>
      </w:r>
      <w:r w:rsidR="006455E5">
        <w:t xml:space="preserve">, </w:t>
      </w:r>
      <w:r w:rsidRPr="0095276B">
        <w:t>et la demeure seigneuriale des Simler était à l</w:t>
      </w:r>
      <w:r w:rsidR="006455E5">
        <w:t>’</w:t>
      </w:r>
      <w:r w:rsidRPr="0095276B">
        <w:t>avenant</w:t>
      </w:r>
      <w:r w:rsidR="006455E5">
        <w:t xml:space="preserve">. </w:t>
      </w:r>
      <w:r w:rsidRPr="0095276B">
        <w:t>Une vieille maison carrée dont les deux étages se co</w:t>
      </w:r>
      <w:r w:rsidRPr="0095276B">
        <w:t>u</w:t>
      </w:r>
      <w:r w:rsidRPr="0095276B">
        <w:t>ronnaient simplement d</w:t>
      </w:r>
      <w:r w:rsidR="006455E5">
        <w:t>’</w:t>
      </w:r>
      <w:r w:rsidRPr="0095276B">
        <w:t>un grand toit de tuiles plates aux cou</w:t>
      </w:r>
      <w:r w:rsidRPr="0095276B">
        <w:t>r</w:t>
      </w:r>
      <w:r w:rsidRPr="0095276B">
        <w:t>bes ventrues</w:t>
      </w:r>
      <w:r w:rsidR="006455E5">
        <w:t xml:space="preserve">. </w:t>
      </w:r>
      <w:r w:rsidRPr="0095276B">
        <w:t>Un bout de grille</w:t>
      </w:r>
      <w:r w:rsidR="006455E5">
        <w:t xml:space="preserve">, </w:t>
      </w:r>
      <w:r w:rsidRPr="0095276B">
        <w:t>quelques mètres d</w:t>
      </w:r>
      <w:r w:rsidR="006455E5">
        <w:t>’</w:t>
      </w:r>
      <w:r w:rsidRPr="0095276B">
        <w:t xml:space="preserve">allée et trois marches de perron suffisaient à séparer le </w:t>
      </w:r>
      <w:r w:rsidR="006455E5">
        <w:t>« </w:t>
      </w:r>
      <w:r w:rsidRPr="0095276B">
        <w:t>château</w:t>
      </w:r>
      <w:r w:rsidR="006455E5">
        <w:t> »</w:t>
      </w:r>
      <w:r w:rsidRPr="0095276B">
        <w:t xml:space="preserve"> de la rue</w:t>
      </w:r>
      <w:r w:rsidR="006455E5">
        <w:t xml:space="preserve">. </w:t>
      </w:r>
      <w:r w:rsidRPr="0095276B">
        <w:t>Les marches étaient de grès mâchuré</w:t>
      </w:r>
      <w:r w:rsidR="006455E5">
        <w:t xml:space="preserve">, </w:t>
      </w:r>
      <w:r w:rsidRPr="0095276B">
        <w:t>cassé aux coins</w:t>
      </w:r>
      <w:r w:rsidR="006455E5">
        <w:t xml:space="preserve">. </w:t>
      </w:r>
      <w:r w:rsidRPr="0095276B">
        <w:t>Les pas avaient depuis longtemps chassé le gravier en petits tas le long de la bordure d</w:t>
      </w:r>
      <w:r w:rsidR="006455E5">
        <w:t>’</w:t>
      </w:r>
      <w:r w:rsidRPr="0095276B">
        <w:t>œillets</w:t>
      </w:r>
      <w:r w:rsidR="006455E5">
        <w:t xml:space="preserve">. </w:t>
      </w:r>
      <w:r w:rsidRPr="0095276B">
        <w:t>La grille n</w:t>
      </w:r>
      <w:r w:rsidR="006455E5">
        <w:t>’</w:t>
      </w:r>
      <w:r w:rsidRPr="0095276B">
        <w:t>avait pas deux mètres de haut</w:t>
      </w:r>
      <w:r w:rsidR="006455E5">
        <w:t xml:space="preserve"> ; </w:t>
      </w:r>
      <w:r w:rsidRPr="0095276B">
        <w:t>elle avait perdu tout souvenir d</w:t>
      </w:r>
      <w:r w:rsidR="006455E5">
        <w:t>’</w:t>
      </w:r>
      <w:r w:rsidRPr="0095276B">
        <w:t>une couche de peinture</w:t>
      </w:r>
      <w:r w:rsidR="006455E5">
        <w:t xml:space="preserve"> ; </w:t>
      </w:r>
      <w:r w:rsidRPr="0095276B">
        <w:t>chaque printemps</w:t>
      </w:r>
      <w:r w:rsidR="006455E5">
        <w:t xml:space="preserve">, </w:t>
      </w:r>
      <w:r w:rsidRPr="0095276B">
        <w:t>Sarah Simler disait</w:t>
      </w:r>
      <w:r w:rsidR="006455E5">
        <w:t xml:space="preserve">, </w:t>
      </w:r>
      <w:r w:rsidRPr="0095276B">
        <w:t>d</w:t>
      </w:r>
      <w:r w:rsidR="006455E5">
        <w:t>’</w:t>
      </w:r>
      <w:r w:rsidRPr="0095276B">
        <w:t>un air détaché</w:t>
      </w:r>
      <w:r w:rsidR="006455E5">
        <w:t> : « </w:t>
      </w:r>
      <w:r w:rsidRPr="0095276B">
        <w:t>il faudra m</w:t>
      </w:r>
      <w:r w:rsidR="006455E5">
        <w:t>’</w:t>
      </w:r>
      <w:r w:rsidRPr="0095276B">
        <w:t xml:space="preserve">envoyer </w:t>
      </w:r>
      <w:proofErr w:type="spellStart"/>
      <w:r w:rsidRPr="0095276B">
        <w:t>Pouppelé</w:t>
      </w:r>
      <w:proofErr w:type="spellEnd"/>
      <w:r w:rsidRPr="0095276B">
        <w:t xml:space="preserve"> pour repeindre la grille</w:t>
      </w:r>
      <w:r w:rsidR="006455E5">
        <w:t xml:space="preserve"> » ; </w:t>
      </w:r>
      <w:r w:rsidRPr="0095276B">
        <w:t>et</w:t>
      </w:r>
      <w:r w:rsidR="006455E5">
        <w:t xml:space="preserve">, </w:t>
      </w:r>
      <w:r w:rsidRPr="0095276B">
        <w:t>ch</w:t>
      </w:r>
      <w:r w:rsidRPr="0095276B">
        <w:t>a</w:t>
      </w:r>
      <w:r w:rsidRPr="0095276B">
        <w:t>que printemps</w:t>
      </w:r>
      <w:r w:rsidR="006455E5">
        <w:t xml:space="preserve">, </w:t>
      </w:r>
      <w:r w:rsidRPr="0095276B">
        <w:t>Hippolyte haussait les épaules d</w:t>
      </w:r>
      <w:r w:rsidR="006455E5">
        <w:t>’</w:t>
      </w:r>
      <w:r w:rsidRPr="0095276B">
        <w:t>un air excédé en répondant</w:t>
      </w:r>
      <w:r w:rsidR="006455E5">
        <w:t> : « </w:t>
      </w:r>
      <w:r w:rsidRPr="0095276B">
        <w:t>elle est encore assez bien comme elle est</w:t>
      </w:r>
      <w:r w:rsidR="006455E5">
        <w:t xml:space="preserve">. </w:t>
      </w:r>
      <w:r w:rsidRPr="0095276B">
        <w:t>Elle peut ma foi attendre</w:t>
      </w:r>
      <w:r w:rsidR="006455E5">
        <w:t xml:space="preserve">. </w:t>
      </w:r>
      <w:r w:rsidRPr="0095276B">
        <w:t>J</w:t>
      </w:r>
      <w:r w:rsidR="006455E5">
        <w:t>’</w:t>
      </w:r>
      <w:r w:rsidRPr="0095276B">
        <w:t xml:space="preserve">ai besoin de </w:t>
      </w:r>
      <w:proofErr w:type="spellStart"/>
      <w:r w:rsidRPr="0095276B">
        <w:t>Pouppelé</w:t>
      </w:r>
      <w:proofErr w:type="spellEnd"/>
      <w:r w:rsidR="006455E5">
        <w:t>. »</w:t>
      </w:r>
    </w:p>
    <w:p w14:paraId="4E2474E9" w14:textId="48B887D2" w:rsidR="002666CE" w:rsidRDefault="009D4A85" w:rsidP="002666CE">
      <w:r w:rsidRPr="0095276B">
        <w:t>Pourtant</w:t>
      </w:r>
      <w:r w:rsidR="006455E5">
        <w:t xml:space="preserve">, </w:t>
      </w:r>
      <w:r w:rsidRPr="0095276B">
        <w:t>si négligé qu</w:t>
      </w:r>
      <w:r w:rsidR="006455E5">
        <w:t>’</w:t>
      </w:r>
      <w:r w:rsidRPr="0095276B">
        <w:t>il fût</w:t>
      </w:r>
      <w:r w:rsidR="006455E5">
        <w:t xml:space="preserve">, </w:t>
      </w:r>
      <w:r w:rsidRPr="0095276B">
        <w:t>ce bout de grille contenait en soi une vertu aristocratique suffisante pour gonfler d</w:t>
      </w:r>
      <w:r w:rsidR="006455E5">
        <w:t>’</w:t>
      </w:r>
      <w:r w:rsidRPr="0095276B">
        <w:t>orgueil le cœur des Simler</w:t>
      </w:r>
      <w:r w:rsidR="006455E5">
        <w:t xml:space="preserve">. </w:t>
      </w:r>
      <w:r w:rsidRPr="0095276B">
        <w:t>On disait aux étrangers</w:t>
      </w:r>
      <w:r w:rsidR="006455E5">
        <w:t> : « </w:t>
      </w:r>
      <w:r w:rsidRPr="0095276B">
        <w:t>Vous trouverez f</w:t>
      </w:r>
      <w:r w:rsidRPr="0095276B">
        <w:t>a</w:t>
      </w:r>
      <w:r w:rsidRPr="0095276B">
        <w:t>cilement</w:t>
      </w:r>
      <w:r w:rsidR="006455E5">
        <w:t xml:space="preserve"> : </w:t>
      </w:r>
      <w:r w:rsidRPr="0095276B">
        <w:t>une maison</w:t>
      </w:r>
      <w:r w:rsidR="006455E5">
        <w:t xml:space="preserve">, </w:t>
      </w:r>
      <w:r w:rsidRPr="0095276B">
        <w:t>avec une grille sur le devant</w:t>
      </w:r>
      <w:r w:rsidR="006455E5">
        <w:t xml:space="preserve">, </w:t>
      </w:r>
      <w:r w:rsidRPr="0095276B">
        <w:t>à main droite</w:t>
      </w:r>
      <w:r w:rsidR="006455E5">
        <w:t xml:space="preserve">, </w:t>
      </w:r>
      <w:r w:rsidRPr="0095276B">
        <w:t>passé la place</w:t>
      </w:r>
      <w:r w:rsidR="006455E5">
        <w:t xml:space="preserve">, </w:t>
      </w:r>
      <w:r w:rsidRPr="0095276B">
        <w:t>une grande et belle maison</w:t>
      </w:r>
      <w:r w:rsidR="006455E5">
        <w:t xml:space="preserve">. </w:t>
      </w:r>
      <w:r w:rsidRPr="0095276B">
        <w:t>Il n</w:t>
      </w:r>
      <w:r w:rsidR="006455E5">
        <w:t>’</w:t>
      </w:r>
      <w:r w:rsidRPr="0095276B">
        <w:t>y a pas à s</w:t>
      </w:r>
      <w:r w:rsidR="006455E5">
        <w:t>’</w:t>
      </w:r>
      <w:r w:rsidRPr="0095276B">
        <w:t>y tromper</w:t>
      </w:r>
      <w:r w:rsidR="006455E5">
        <w:t xml:space="preserve">. </w:t>
      </w:r>
      <w:r w:rsidRPr="0095276B">
        <w:t>D</w:t>
      </w:r>
      <w:r w:rsidR="006455E5">
        <w:t>’</w:t>
      </w:r>
      <w:r w:rsidRPr="0095276B">
        <w:t>ailleurs vous n</w:t>
      </w:r>
      <w:r w:rsidR="006455E5">
        <w:t>’</w:t>
      </w:r>
      <w:r w:rsidRPr="0095276B">
        <w:t>aurez qu</w:t>
      </w:r>
      <w:r w:rsidR="006455E5">
        <w:t>’</w:t>
      </w:r>
      <w:r w:rsidRPr="0095276B">
        <w:t>à demander monsieur Hippolyte</w:t>
      </w:r>
      <w:r w:rsidR="006455E5">
        <w:t xml:space="preserve">, </w:t>
      </w:r>
      <w:r w:rsidRPr="0095276B">
        <w:t>n</w:t>
      </w:r>
      <w:r w:rsidR="006455E5">
        <w:t>’</w:t>
      </w:r>
      <w:r w:rsidRPr="0095276B">
        <w:t>importe qui vous indiquera tout de suite</w:t>
      </w:r>
      <w:r w:rsidR="006455E5">
        <w:t xml:space="preserve">. </w:t>
      </w:r>
      <w:r w:rsidRPr="0095276B">
        <w:t>C</w:t>
      </w:r>
      <w:r w:rsidR="006455E5">
        <w:t>’</w:t>
      </w:r>
      <w:r w:rsidRPr="0095276B">
        <w:t xml:space="preserve">est la seule grille dans </w:t>
      </w:r>
      <w:proofErr w:type="spellStart"/>
      <w:r w:rsidRPr="0095276B">
        <w:t>Buschendorf</w:t>
      </w:r>
      <w:proofErr w:type="spellEnd"/>
      <w:r w:rsidR="006455E5">
        <w:t>. »</w:t>
      </w:r>
    </w:p>
    <w:p w14:paraId="014F1256" w14:textId="77777777" w:rsidR="006455E5" w:rsidRDefault="009D4A85" w:rsidP="002666CE">
      <w:r w:rsidRPr="0095276B">
        <w:t>Plus d</w:t>
      </w:r>
      <w:r w:rsidR="006455E5">
        <w:t>’</w:t>
      </w:r>
      <w:r w:rsidRPr="0095276B">
        <w:t>une fois</w:t>
      </w:r>
      <w:r w:rsidR="006455E5">
        <w:t xml:space="preserve">, </w:t>
      </w:r>
      <w:r w:rsidRPr="0095276B">
        <w:t>par la suite</w:t>
      </w:r>
      <w:r w:rsidR="006455E5">
        <w:t xml:space="preserve">, </w:t>
      </w:r>
      <w:r w:rsidRPr="0095276B">
        <w:t>en des circonstances délicates pour l</w:t>
      </w:r>
      <w:r w:rsidR="006455E5">
        <w:t>’</w:t>
      </w:r>
      <w:r w:rsidRPr="0095276B">
        <w:t>orgueil ou pour la dignité</w:t>
      </w:r>
      <w:r w:rsidR="006455E5">
        <w:t xml:space="preserve">, </w:t>
      </w:r>
      <w:r w:rsidRPr="0095276B">
        <w:t>le souvenir de trois marches de grès</w:t>
      </w:r>
      <w:r w:rsidR="006455E5">
        <w:t xml:space="preserve">, </w:t>
      </w:r>
      <w:r w:rsidRPr="0095276B">
        <w:t>de quelques mètres cubes de gravier</w:t>
      </w:r>
      <w:r w:rsidR="006455E5">
        <w:t xml:space="preserve">, </w:t>
      </w:r>
      <w:r w:rsidRPr="0095276B">
        <w:t>et d</w:t>
      </w:r>
      <w:r w:rsidR="006455E5">
        <w:t>’</w:t>
      </w:r>
      <w:r w:rsidRPr="0095276B">
        <w:t xml:space="preserve">une petite porte de fer déteinte fut un réconfort plus efficace </w:t>
      </w:r>
      <w:r w:rsidRPr="0095276B">
        <w:lastRenderedPageBreak/>
        <w:t>que bien des exho</w:t>
      </w:r>
      <w:r w:rsidRPr="0095276B">
        <w:t>r</w:t>
      </w:r>
      <w:r w:rsidRPr="0095276B">
        <w:t>tations</w:t>
      </w:r>
      <w:r w:rsidR="006455E5">
        <w:t xml:space="preserve">. </w:t>
      </w:r>
      <w:r w:rsidRPr="0095276B">
        <w:t>Ce soir-là</w:t>
      </w:r>
      <w:r w:rsidR="006455E5">
        <w:t xml:space="preserve">, </w:t>
      </w:r>
      <w:r w:rsidRPr="0095276B">
        <w:t>le gravier de rivière criait sous des pas in</w:t>
      </w:r>
      <w:r w:rsidRPr="0095276B">
        <w:t>é</w:t>
      </w:r>
      <w:r w:rsidRPr="0095276B">
        <w:t>gaux</w:t>
      </w:r>
      <w:r w:rsidR="006455E5">
        <w:t xml:space="preserve">, </w:t>
      </w:r>
      <w:r w:rsidRPr="0095276B">
        <w:t>et deux ombres erraient entre la grille et le perron</w:t>
      </w:r>
      <w:r w:rsidR="006455E5">
        <w:t xml:space="preserve">. </w:t>
      </w:r>
      <w:r w:rsidRPr="0095276B">
        <w:t>La l</w:t>
      </w:r>
      <w:r w:rsidRPr="0095276B">
        <w:t>u</w:t>
      </w:r>
      <w:r w:rsidRPr="0095276B">
        <w:t>ne</w:t>
      </w:r>
      <w:r w:rsidR="006455E5">
        <w:t xml:space="preserve">, </w:t>
      </w:r>
      <w:r w:rsidRPr="0095276B">
        <w:t>à son dernier quartier</w:t>
      </w:r>
      <w:r w:rsidR="006455E5">
        <w:t xml:space="preserve">, </w:t>
      </w:r>
      <w:r w:rsidRPr="0095276B">
        <w:t>n</w:t>
      </w:r>
      <w:r w:rsidR="006455E5">
        <w:t>’</w:t>
      </w:r>
      <w:r w:rsidRPr="0095276B">
        <w:t>était pas levée</w:t>
      </w:r>
      <w:r w:rsidR="006455E5">
        <w:t xml:space="preserve">. </w:t>
      </w:r>
      <w:r w:rsidRPr="0095276B">
        <w:t>La démarche hés</w:t>
      </w:r>
      <w:r w:rsidRPr="0095276B">
        <w:t>i</w:t>
      </w:r>
      <w:r w:rsidRPr="0095276B">
        <w:t>tante des ombres semblait le va-et-vient monotone d</w:t>
      </w:r>
      <w:r w:rsidR="006455E5">
        <w:t>’</w:t>
      </w:r>
      <w:r w:rsidRPr="0095276B">
        <w:t>une n</w:t>
      </w:r>
      <w:r w:rsidRPr="0095276B">
        <w:t>a</w:t>
      </w:r>
      <w:r w:rsidRPr="0095276B">
        <w:t>vette</w:t>
      </w:r>
      <w:r w:rsidR="006455E5">
        <w:t xml:space="preserve">, </w:t>
      </w:r>
      <w:r w:rsidRPr="0095276B">
        <w:t>avec laquelle on aurait lentement tissé une étoffe d</w:t>
      </w:r>
      <w:r w:rsidR="006455E5">
        <w:t>’</w:t>
      </w:r>
      <w:r w:rsidRPr="0095276B">
        <w:t>anxiété</w:t>
      </w:r>
      <w:r w:rsidR="006455E5">
        <w:t>.</w:t>
      </w:r>
    </w:p>
    <w:p w14:paraId="15985EB3" w14:textId="77777777" w:rsidR="006455E5" w:rsidRDefault="006455E5" w:rsidP="002666CE">
      <w:r>
        <w:t>« </w:t>
      </w:r>
      <w:r w:rsidR="009D4A85" w:rsidRPr="0095276B">
        <w:t>Je te le répète</w:t>
      </w:r>
      <w:r>
        <w:t xml:space="preserve">, </w:t>
      </w:r>
      <w:r w:rsidR="009D4A85" w:rsidRPr="0095276B">
        <w:t>Hippolyte a eu raison</w:t>
      </w:r>
      <w:r>
        <w:t xml:space="preserve">, </w:t>
      </w:r>
      <w:r w:rsidR="009D4A85" w:rsidRPr="0095276B">
        <w:t>et tu dois avoir confiance dans tes fils</w:t>
      </w:r>
      <w:r>
        <w:t xml:space="preserve">. </w:t>
      </w:r>
      <w:r w:rsidR="009D4A85" w:rsidRPr="0095276B">
        <w:t>Ils auront fait pour le mieux</w:t>
      </w:r>
      <w:r>
        <w:t xml:space="preserve">. </w:t>
      </w:r>
      <w:r w:rsidR="009D4A85" w:rsidRPr="0095276B">
        <w:t>Je connais Guillaume</w:t>
      </w:r>
      <w:r>
        <w:t>. »</w:t>
      </w:r>
      <w:r w:rsidR="009D4A85" w:rsidRPr="0095276B">
        <w:t xml:space="preserve"> L</w:t>
      </w:r>
      <w:r>
        <w:t>’</w:t>
      </w:r>
      <w:r w:rsidR="009D4A85" w:rsidRPr="0095276B">
        <w:t>homme qui parlait ainsi avait une voix sourde</w:t>
      </w:r>
      <w:r>
        <w:t xml:space="preserve">. </w:t>
      </w:r>
      <w:r w:rsidR="009D4A85" w:rsidRPr="0095276B">
        <w:t>Quand il tournait le dos à la grille</w:t>
      </w:r>
      <w:r>
        <w:t xml:space="preserve">, </w:t>
      </w:r>
      <w:r w:rsidR="009D4A85" w:rsidRPr="0095276B">
        <w:t>ses épaules entaillaient le mur bleuâtre de la maison</w:t>
      </w:r>
      <w:r>
        <w:t xml:space="preserve"> ; </w:t>
      </w:r>
      <w:r w:rsidR="009D4A85" w:rsidRPr="0095276B">
        <w:t>chaque fois que le pied gauche p</w:t>
      </w:r>
      <w:r w:rsidR="009D4A85" w:rsidRPr="0095276B">
        <w:t>o</w:t>
      </w:r>
      <w:r w:rsidR="009D4A85" w:rsidRPr="0095276B">
        <w:t>sait à terre</w:t>
      </w:r>
      <w:r>
        <w:t xml:space="preserve">, </w:t>
      </w:r>
      <w:r w:rsidR="009D4A85" w:rsidRPr="0095276B">
        <w:t>la masse fonçait tout à coup</w:t>
      </w:r>
      <w:r>
        <w:t xml:space="preserve">, </w:t>
      </w:r>
      <w:r w:rsidR="009D4A85" w:rsidRPr="0095276B">
        <w:t>comme si elle avait b</w:t>
      </w:r>
      <w:r w:rsidR="009D4A85" w:rsidRPr="0095276B">
        <w:t>u</w:t>
      </w:r>
      <w:r w:rsidR="009D4A85" w:rsidRPr="0095276B">
        <w:t>té sur la came d</w:t>
      </w:r>
      <w:r>
        <w:t>’</w:t>
      </w:r>
      <w:r w:rsidR="009D4A85" w:rsidRPr="0095276B">
        <w:t>une machine-outil</w:t>
      </w:r>
      <w:r>
        <w:t xml:space="preserve">. </w:t>
      </w:r>
      <w:r w:rsidR="009D4A85" w:rsidRPr="0095276B">
        <w:t>Il était coiffé d</w:t>
      </w:r>
      <w:r>
        <w:t>’</w:t>
      </w:r>
      <w:r w:rsidR="009D4A85" w:rsidRPr="0095276B">
        <w:t>une petite casquette molle</w:t>
      </w:r>
      <w:r>
        <w:t xml:space="preserve">, </w:t>
      </w:r>
      <w:r w:rsidR="009D4A85" w:rsidRPr="0095276B">
        <w:t>que le crâne gonflait par l</w:t>
      </w:r>
      <w:r>
        <w:t>’</w:t>
      </w:r>
      <w:r w:rsidR="009D4A85" w:rsidRPr="0095276B">
        <w:t>intérieur</w:t>
      </w:r>
      <w:r>
        <w:t>.</w:t>
      </w:r>
    </w:p>
    <w:p w14:paraId="6D028487" w14:textId="77777777" w:rsidR="006455E5" w:rsidRDefault="009D4A85" w:rsidP="002666CE">
      <w:r w:rsidRPr="0095276B">
        <w:t>La femme semblait</w:t>
      </w:r>
      <w:r w:rsidR="006455E5">
        <w:t xml:space="preserve">, </w:t>
      </w:r>
      <w:r w:rsidRPr="0095276B">
        <w:t>près de lui</w:t>
      </w:r>
      <w:r w:rsidR="006455E5">
        <w:t xml:space="preserve">, </w:t>
      </w:r>
      <w:r w:rsidRPr="0095276B">
        <w:t>d</w:t>
      </w:r>
      <w:r w:rsidR="006455E5">
        <w:t>’</w:t>
      </w:r>
      <w:r w:rsidRPr="0095276B">
        <w:t>une haute taille</w:t>
      </w:r>
      <w:r w:rsidR="006455E5">
        <w:t xml:space="preserve">. </w:t>
      </w:r>
      <w:r w:rsidRPr="0095276B">
        <w:t>Ses deux mains croisées bas devant sa jupe faisaient seules tache sur l</w:t>
      </w:r>
      <w:r w:rsidR="006455E5">
        <w:t>’</w:t>
      </w:r>
      <w:r w:rsidRPr="0095276B">
        <w:t>ombre uniforme de sa silhouette</w:t>
      </w:r>
      <w:r w:rsidR="006455E5">
        <w:t>.</w:t>
      </w:r>
    </w:p>
    <w:p w14:paraId="53BA113C" w14:textId="77777777" w:rsidR="006455E5" w:rsidRDefault="006455E5" w:rsidP="002666CE">
      <w:r>
        <w:t>« </w:t>
      </w:r>
      <w:r w:rsidR="009D4A85" w:rsidRPr="0095276B">
        <w:t>J</w:t>
      </w:r>
      <w:r>
        <w:t>’</w:t>
      </w:r>
      <w:r w:rsidR="009D4A85" w:rsidRPr="0095276B">
        <w:t>ai confiance dans Guillaume</w:t>
      </w:r>
      <w:r>
        <w:t xml:space="preserve">, </w:t>
      </w:r>
      <w:r w:rsidR="009D4A85" w:rsidRPr="0095276B">
        <w:t>dit-elle</w:t>
      </w:r>
      <w:r>
        <w:t xml:space="preserve"> ; </w:t>
      </w:r>
      <w:r w:rsidR="009D4A85" w:rsidRPr="0095276B">
        <w:t>Joseph sait aussi ce qui se doit</w:t>
      </w:r>
      <w:r>
        <w:t xml:space="preserve">. </w:t>
      </w:r>
      <w:r w:rsidR="009D4A85" w:rsidRPr="0095276B">
        <w:t>Mais ils sont jeunes</w:t>
      </w:r>
      <w:r>
        <w:t xml:space="preserve">, </w:t>
      </w:r>
      <w:r w:rsidR="009D4A85" w:rsidRPr="0095276B">
        <w:t>ils peuvent avoir eu leurs idées</w:t>
      </w:r>
      <w:r>
        <w:t xml:space="preserve">. </w:t>
      </w:r>
      <w:r w:rsidR="009D4A85" w:rsidRPr="0095276B">
        <w:t>Et Hippolyte est si entier</w:t>
      </w:r>
      <w:r>
        <w:t> !</w:t>
      </w:r>
    </w:p>
    <w:p w14:paraId="7D9C709D" w14:textId="77777777" w:rsidR="006455E5" w:rsidRDefault="006455E5" w:rsidP="002666CE">
      <w:r>
        <w:t>— </w:t>
      </w:r>
      <w:r w:rsidR="009D4A85" w:rsidRPr="0095276B">
        <w:t>Qu</w:t>
      </w:r>
      <w:r>
        <w:t>’</w:t>
      </w:r>
      <w:r w:rsidR="009D4A85" w:rsidRPr="0095276B">
        <w:t>est-ce qu</w:t>
      </w:r>
      <w:r>
        <w:t>’</w:t>
      </w:r>
      <w:r w:rsidR="009D4A85" w:rsidRPr="0095276B">
        <w:t>il fallait faire</w:t>
      </w:r>
      <w:r>
        <w:t xml:space="preserve"> ? </w:t>
      </w:r>
      <w:r w:rsidR="009D4A85" w:rsidRPr="0095276B">
        <w:t>Hippolyte n</w:t>
      </w:r>
      <w:r>
        <w:t>’</w:t>
      </w:r>
      <w:r w:rsidR="009D4A85" w:rsidRPr="0095276B">
        <w:t>était pas en état de partir lui-même</w:t>
      </w:r>
      <w:r>
        <w:t>.</w:t>
      </w:r>
    </w:p>
    <w:p w14:paraId="0E18FA2D" w14:textId="2434187E" w:rsidR="002666CE" w:rsidRDefault="006455E5" w:rsidP="002666CE">
      <w:r>
        <w:t>— </w:t>
      </w:r>
      <w:r w:rsidR="009D4A85" w:rsidRPr="0095276B">
        <w:t>Il fallait rester</w:t>
      </w:r>
      <w:r>
        <w:t> ! »</w:t>
      </w:r>
    </w:p>
    <w:p w14:paraId="0F28B0AC" w14:textId="77777777" w:rsidR="006455E5" w:rsidRDefault="009D4A85" w:rsidP="002666CE">
      <w:r w:rsidRPr="0095276B">
        <w:t>La voix de la femme était parcourue de sonorités âpres</w:t>
      </w:r>
      <w:r w:rsidR="006455E5">
        <w:t xml:space="preserve">. </w:t>
      </w:r>
      <w:r w:rsidRPr="0095276B">
        <w:t>E</w:t>
      </w:r>
      <w:r w:rsidRPr="0095276B">
        <w:t>l</w:t>
      </w:r>
      <w:r w:rsidRPr="0095276B">
        <w:t>le redressait en marchant sa taille maigre</w:t>
      </w:r>
      <w:r w:rsidR="006455E5">
        <w:t xml:space="preserve">. </w:t>
      </w:r>
      <w:r w:rsidRPr="0095276B">
        <w:t>L</w:t>
      </w:r>
      <w:r w:rsidR="006455E5">
        <w:t>’</w:t>
      </w:r>
      <w:r w:rsidRPr="0095276B">
        <w:t>homme sembla baisser la tête</w:t>
      </w:r>
      <w:r w:rsidR="006455E5">
        <w:t>.</w:t>
      </w:r>
    </w:p>
    <w:p w14:paraId="33FCA087" w14:textId="759924E1" w:rsidR="002666CE" w:rsidRDefault="006455E5" w:rsidP="002666CE">
      <w:r>
        <w:t>« </w:t>
      </w:r>
      <w:r w:rsidR="009D4A85" w:rsidRPr="0095276B">
        <w:t>Tu ne donnes pas tort à Hippolyte</w:t>
      </w:r>
      <w:r>
        <w:t xml:space="preserve">, </w:t>
      </w:r>
      <w:r w:rsidR="009D4A85" w:rsidRPr="0095276B">
        <w:t>je pense</w:t>
      </w:r>
      <w:r>
        <w:t xml:space="preserve">, </w:t>
      </w:r>
      <w:r w:rsidR="009D4A85" w:rsidRPr="0095276B">
        <w:t>Sarah</w:t>
      </w:r>
      <w:r>
        <w:t> ? »</w:t>
      </w:r>
    </w:p>
    <w:p w14:paraId="6D20E9C3" w14:textId="77777777" w:rsidR="006455E5" w:rsidRDefault="009D4A85" w:rsidP="002666CE">
      <w:r w:rsidRPr="0095276B">
        <w:lastRenderedPageBreak/>
        <w:t>Elle fit attendre sa réponse tout le temps qu</w:t>
      </w:r>
      <w:r w:rsidR="006455E5">
        <w:t>’</w:t>
      </w:r>
      <w:r w:rsidRPr="0095276B">
        <w:t>ils mirent pour aller du perron à la grille</w:t>
      </w:r>
      <w:r w:rsidR="006455E5">
        <w:t xml:space="preserve">. </w:t>
      </w:r>
      <w:r w:rsidRPr="0095276B">
        <w:t>Alors elle s</w:t>
      </w:r>
      <w:r w:rsidR="006455E5">
        <w:t>’</w:t>
      </w:r>
      <w:r w:rsidRPr="0095276B">
        <w:t>arrêta et regarda la route où nul bruit ne se faisait entendre</w:t>
      </w:r>
      <w:r w:rsidR="006455E5">
        <w:t>.</w:t>
      </w:r>
    </w:p>
    <w:p w14:paraId="4ED29700" w14:textId="270E5D60" w:rsidR="002666CE" w:rsidRDefault="006455E5" w:rsidP="002666CE">
      <w:r>
        <w:t>« </w:t>
      </w:r>
      <w:r w:rsidR="009D4A85" w:rsidRPr="0095276B">
        <w:t>Que suis-je</w:t>
      </w:r>
      <w:r>
        <w:t xml:space="preserve">, </w:t>
      </w:r>
      <w:r w:rsidR="009D4A85" w:rsidRPr="0095276B">
        <w:t>pour donner tort à quelqu</w:t>
      </w:r>
      <w:r>
        <w:t>’</w:t>
      </w:r>
      <w:r w:rsidR="009D4A85" w:rsidRPr="0095276B">
        <w:t>un</w:t>
      </w:r>
      <w:r>
        <w:t xml:space="preserve"> ? </w:t>
      </w:r>
      <w:r w:rsidR="009D4A85" w:rsidRPr="0095276B">
        <w:t>M</w:t>
      </w:r>
      <w:r>
        <w:t>’</w:t>
      </w:r>
      <w:r w:rsidR="009D4A85" w:rsidRPr="0095276B">
        <w:t>a-t-on consultée</w:t>
      </w:r>
      <w:r>
        <w:t> ? »</w:t>
      </w:r>
    </w:p>
    <w:p w14:paraId="0FEADB6B" w14:textId="77777777" w:rsidR="006455E5" w:rsidRDefault="009D4A85" w:rsidP="002666CE">
      <w:r w:rsidRPr="0095276B">
        <w:t>L</w:t>
      </w:r>
      <w:r w:rsidR="006455E5">
        <w:t>’</w:t>
      </w:r>
      <w:r w:rsidRPr="0095276B">
        <w:t>homme se tut à son tour</w:t>
      </w:r>
      <w:r w:rsidR="006455E5">
        <w:t xml:space="preserve">, </w:t>
      </w:r>
      <w:r w:rsidRPr="0095276B">
        <w:t>comme si les mots qui venaient d</w:t>
      </w:r>
      <w:r w:rsidR="006455E5">
        <w:t>’</w:t>
      </w:r>
      <w:r w:rsidRPr="0095276B">
        <w:t>être dits avaient une signification lointaine et irréfutable</w:t>
      </w:r>
      <w:r w:rsidR="006455E5">
        <w:t xml:space="preserve">. </w:t>
      </w:r>
      <w:r w:rsidRPr="0095276B">
        <w:t>Ce fut la femme qui rompit le silence</w:t>
      </w:r>
      <w:r w:rsidR="006455E5">
        <w:t xml:space="preserve">, </w:t>
      </w:r>
      <w:r w:rsidRPr="0095276B">
        <w:t>après avoir poussé un soupir</w:t>
      </w:r>
      <w:r w:rsidR="006455E5">
        <w:t xml:space="preserve">, </w:t>
      </w:r>
      <w:r w:rsidRPr="0095276B">
        <w:t>et sur un ton singulièrement plus bas</w:t>
      </w:r>
      <w:r w:rsidR="006455E5">
        <w:t>.</w:t>
      </w:r>
    </w:p>
    <w:p w14:paraId="01E3375C" w14:textId="77777777" w:rsidR="006455E5" w:rsidRDefault="006455E5" w:rsidP="002666CE">
      <w:r>
        <w:t>« </w:t>
      </w:r>
      <w:r w:rsidR="009D4A85" w:rsidRPr="0095276B">
        <w:t>À quoi bon</w:t>
      </w:r>
      <w:r>
        <w:t xml:space="preserve">, </w:t>
      </w:r>
      <w:r w:rsidR="009D4A85" w:rsidRPr="0095276B">
        <w:t>d</w:t>
      </w:r>
      <w:r>
        <w:t>’</w:t>
      </w:r>
      <w:r w:rsidR="009D4A85" w:rsidRPr="0095276B">
        <w:t>ailleurs</w:t>
      </w:r>
      <w:r>
        <w:t xml:space="preserve"> ? </w:t>
      </w:r>
      <w:r w:rsidR="009D4A85" w:rsidRPr="0095276B">
        <w:t>Rester ou partir</w:t>
      </w:r>
      <w:r>
        <w:t xml:space="preserve">. </w:t>
      </w:r>
      <w:r w:rsidR="009D4A85" w:rsidRPr="0095276B">
        <w:t>Tout est à r</w:t>
      </w:r>
      <w:r w:rsidR="009D4A85" w:rsidRPr="0095276B">
        <w:t>e</w:t>
      </w:r>
      <w:r w:rsidR="009D4A85" w:rsidRPr="0095276B">
        <w:t>commencer</w:t>
      </w:r>
      <w:r>
        <w:t xml:space="preserve">, </w:t>
      </w:r>
      <w:r w:rsidR="009D4A85" w:rsidRPr="0095276B">
        <w:t>de toutes manières</w:t>
      </w:r>
      <w:r>
        <w:t xml:space="preserve">. </w:t>
      </w:r>
      <w:r w:rsidR="009D4A85" w:rsidRPr="0095276B">
        <w:t>Du moment qu</w:t>
      </w:r>
      <w:r>
        <w:t>’</w:t>
      </w:r>
      <w:r w:rsidR="009D4A85" w:rsidRPr="0095276B">
        <w:t>Hippolyte et Myrtil étaient de cet avis</w:t>
      </w:r>
      <w:r>
        <w:t xml:space="preserve">, </w:t>
      </w:r>
      <w:r w:rsidR="009D4A85" w:rsidRPr="0095276B">
        <w:t>et les garçons d</w:t>
      </w:r>
      <w:r>
        <w:t>’</w:t>
      </w:r>
      <w:r w:rsidR="009D4A85" w:rsidRPr="0095276B">
        <w:t>accord</w:t>
      </w:r>
      <w:r>
        <w:t>…</w:t>
      </w:r>
    </w:p>
    <w:p w14:paraId="262924E1" w14:textId="77777777" w:rsidR="006455E5" w:rsidRDefault="006455E5" w:rsidP="002666CE">
      <w:r>
        <w:t>— </w:t>
      </w:r>
      <w:r w:rsidR="009D4A85" w:rsidRPr="0095276B">
        <w:t xml:space="preserve">Les </w:t>
      </w:r>
      <w:proofErr w:type="spellStart"/>
      <w:r w:rsidR="009D4A85" w:rsidRPr="0095276B">
        <w:t>Altermann</w:t>
      </w:r>
      <w:proofErr w:type="spellEnd"/>
      <w:r w:rsidR="009D4A85" w:rsidRPr="0095276B">
        <w:t xml:space="preserve"> restent</w:t>
      </w:r>
      <w:r>
        <w:t>.</w:t>
      </w:r>
    </w:p>
    <w:p w14:paraId="04F8CC0C" w14:textId="04CF7787" w:rsidR="002666CE" w:rsidRDefault="006455E5" w:rsidP="002666CE">
      <w:r>
        <w:t>— </w:t>
      </w:r>
      <w:r w:rsidR="009D4A85" w:rsidRPr="0095276B">
        <w:t xml:space="preserve">En quoi ce que les </w:t>
      </w:r>
      <w:proofErr w:type="spellStart"/>
      <w:r w:rsidR="009D4A85" w:rsidRPr="0095276B">
        <w:t>Altermann</w:t>
      </w:r>
      <w:proofErr w:type="spellEnd"/>
      <w:r w:rsidR="009D4A85" w:rsidRPr="0095276B">
        <w:t xml:space="preserve"> ont décidé concerne-t-il Hippolyte et son frère</w:t>
      </w:r>
      <w:r>
        <w:t> ? »</w:t>
      </w:r>
    </w:p>
    <w:p w14:paraId="116CCE67" w14:textId="77777777" w:rsidR="006455E5" w:rsidRDefault="009D4A85" w:rsidP="002666CE">
      <w:r w:rsidRPr="0095276B">
        <w:t>L</w:t>
      </w:r>
      <w:r w:rsidR="006455E5">
        <w:t>’</w:t>
      </w:r>
      <w:r w:rsidRPr="0095276B">
        <w:t>accent rapide et sifflant de cette réponse fit battre en r</w:t>
      </w:r>
      <w:r w:rsidRPr="0095276B">
        <w:t>e</w:t>
      </w:r>
      <w:r w:rsidRPr="0095276B">
        <w:t>traite le boiteux</w:t>
      </w:r>
      <w:r w:rsidR="006455E5">
        <w:t xml:space="preserve">, </w:t>
      </w:r>
      <w:r w:rsidRPr="0095276B">
        <w:t>avec la soumission d</w:t>
      </w:r>
      <w:r w:rsidR="006455E5">
        <w:t>’</w:t>
      </w:r>
      <w:r w:rsidRPr="0095276B">
        <w:t>un homme rompu à ce genre de manœuvre</w:t>
      </w:r>
      <w:r w:rsidR="006455E5">
        <w:t xml:space="preserve">. </w:t>
      </w:r>
      <w:r w:rsidRPr="0095276B">
        <w:t>Il s</w:t>
      </w:r>
      <w:r w:rsidR="006455E5">
        <w:t>’</w:t>
      </w:r>
      <w:r w:rsidRPr="0095276B">
        <w:t>humilia sans honte</w:t>
      </w:r>
      <w:r w:rsidR="006455E5">
        <w:t> :</w:t>
      </w:r>
    </w:p>
    <w:p w14:paraId="5E63B92D" w14:textId="13788401" w:rsidR="002666CE" w:rsidRDefault="006455E5" w:rsidP="002666CE">
      <w:r>
        <w:t>« </w:t>
      </w:r>
      <w:r w:rsidR="009D4A85" w:rsidRPr="0095276B">
        <w:t>Certainement Hippolyte n</w:t>
      </w:r>
      <w:r>
        <w:t>’</w:t>
      </w:r>
      <w:r w:rsidR="009D4A85" w:rsidRPr="0095276B">
        <w:t>a pas besoin qu</w:t>
      </w:r>
      <w:r>
        <w:t>’</w:t>
      </w:r>
      <w:r w:rsidR="009D4A85" w:rsidRPr="0095276B">
        <w:t>on lui indique sa route</w:t>
      </w:r>
      <w:r>
        <w:t>. »</w:t>
      </w:r>
    </w:p>
    <w:p w14:paraId="59B2FFDC" w14:textId="77777777" w:rsidR="006455E5" w:rsidRDefault="009D4A85" w:rsidP="002666CE">
      <w:r w:rsidRPr="0095276B">
        <w:t>Et comme la femme</w:t>
      </w:r>
      <w:r w:rsidR="006455E5">
        <w:t xml:space="preserve">, </w:t>
      </w:r>
      <w:r w:rsidRPr="0095276B">
        <w:t>en se taisant</w:t>
      </w:r>
      <w:r w:rsidR="006455E5">
        <w:t xml:space="preserve">, </w:t>
      </w:r>
      <w:r w:rsidRPr="0095276B">
        <w:t>paraissait l</w:t>
      </w:r>
      <w:r w:rsidR="006455E5">
        <w:t>’</w:t>
      </w:r>
      <w:r w:rsidRPr="0095276B">
        <w:t>encourager</w:t>
      </w:r>
      <w:r w:rsidR="006455E5">
        <w:t xml:space="preserve">, </w:t>
      </w:r>
      <w:r w:rsidRPr="0095276B">
        <w:t>il réitéra</w:t>
      </w:r>
      <w:r w:rsidR="006455E5">
        <w:t> :</w:t>
      </w:r>
    </w:p>
    <w:p w14:paraId="21102B75" w14:textId="77777777" w:rsidR="006455E5" w:rsidRDefault="006455E5" w:rsidP="002666CE">
      <w:r>
        <w:t>« </w:t>
      </w:r>
      <w:r w:rsidR="009D4A85" w:rsidRPr="0095276B">
        <w:t>C</w:t>
      </w:r>
      <w:r>
        <w:t>’</w:t>
      </w:r>
      <w:r w:rsidR="009D4A85" w:rsidRPr="0095276B">
        <w:t>est toujours lui qui nous a montré la nôtre</w:t>
      </w:r>
      <w:r>
        <w:t xml:space="preserve">. </w:t>
      </w:r>
      <w:r w:rsidR="009D4A85" w:rsidRPr="0095276B">
        <w:t>Joseph</w:t>
      </w:r>
      <w:r>
        <w:t xml:space="preserve">… </w:t>
      </w:r>
      <w:r w:rsidR="009D4A85" w:rsidRPr="0095276B">
        <w:t>Joseph est tout son portrait</w:t>
      </w:r>
      <w:r>
        <w:t xml:space="preserve">. </w:t>
      </w:r>
      <w:r w:rsidR="009D4A85" w:rsidRPr="0095276B">
        <w:t>Ton Guillaume tient plus de toi</w:t>
      </w:r>
      <w:r>
        <w:t>.</w:t>
      </w:r>
    </w:p>
    <w:p w14:paraId="6520DEC2" w14:textId="430E9252" w:rsidR="002666CE" w:rsidRDefault="006455E5" w:rsidP="002666CE">
      <w:r>
        <w:t>— </w:t>
      </w:r>
      <w:r w:rsidR="009D4A85" w:rsidRPr="0095276B">
        <w:t>Je ne sais pas</w:t>
      </w:r>
      <w:r>
        <w:t xml:space="preserve">. </w:t>
      </w:r>
      <w:r w:rsidR="009D4A85" w:rsidRPr="0095276B">
        <w:t>Peut-être Guillaume est-il plus</w:t>
      </w:r>
      <w:r>
        <w:t>… »</w:t>
      </w:r>
    </w:p>
    <w:p w14:paraId="6F5D3E74" w14:textId="77777777" w:rsidR="006455E5" w:rsidRDefault="009D4A85" w:rsidP="002666CE">
      <w:r w:rsidRPr="0095276B">
        <w:t>La pensée qui lui venait fut sans doute de celles qu</w:t>
      </w:r>
      <w:r w:rsidR="006455E5">
        <w:t>’</w:t>
      </w:r>
      <w:r w:rsidRPr="0095276B">
        <w:t>on e</w:t>
      </w:r>
      <w:r w:rsidRPr="0095276B">
        <w:t>n</w:t>
      </w:r>
      <w:r w:rsidRPr="0095276B">
        <w:t>fouit</w:t>
      </w:r>
      <w:r w:rsidR="006455E5">
        <w:t xml:space="preserve">, </w:t>
      </w:r>
      <w:r w:rsidRPr="0095276B">
        <w:t>car elle ne poursuivit pas</w:t>
      </w:r>
      <w:r w:rsidR="006455E5">
        <w:t>.</w:t>
      </w:r>
    </w:p>
    <w:p w14:paraId="7D4CF083" w14:textId="77777777" w:rsidR="006455E5" w:rsidRDefault="009D4A85" w:rsidP="002666CE">
      <w:r w:rsidRPr="0095276B">
        <w:lastRenderedPageBreak/>
        <w:t>Une fenêtre ouvrait dans le mur un rectangle de lumière</w:t>
      </w:r>
      <w:r w:rsidR="006455E5">
        <w:t xml:space="preserve">. </w:t>
      </w:r>
      <w:r w:rsidRPr="0095276B">
        <w:t>Des silhouettes s</w:t>
      </w:r>
      <w:r w:rsidR="006455E5">
        <w:t>’</w:t>
      </w:r>
      <w:r w:rsidRPr="0095276B">
        <w:t>y voyaient</w:t>
      </w:r>
      <w:r w:rsidR="006455E5">
        <w:t xml:space="preserve">, </w:t>
      </w:r>
      <w:r w:rsidRPr="0095276B">
        <w:t>allant et venant</w:t>
      </w:r>
      <w:r w:rsidR="006455E5">
        <w:t xml:space="preserve">. </w:t>
      </w:r>
      <w:r w:rsidRPr="0095276B">
        <w:t>Au passage</w:t>
      </w:r>
      <w:r w:rsidR="006455E5">
        <w:t xml:space="preserve">, </w:t>
      </w:r>
      <w:r w:rsidRPr="0095276B">
        <w:t>leurs ombres tombaient sur le jardin</w:t>
      </w:r>
      <w:r w:rsidR="006455E5">
        <w:t xml:space="preserve">. </w:t>
      </w:r>
      <w:r w:rsidRPr="0095276B">
        <w:t>La bordure impassible des œi</w:t>
      </w:r>
      <w:r w:rsidRPr="0095276B">
        <w:t>l</w:t>
      </w:r>
      <w:r w:rsidRPr="0095276B">
        <w:t>lets agrémentait leurs déformations d</w:t>
      </w:r>
      <w:r w:rsidR="006455E5">
        <w:t>’</w:t>
      </w:r>
      <w:r w:rsidRPr="0095276B">
        <w:t>accidents imprévus</w:t>
      </w:r>
      <w:r w:rsidR="006455E5">
        <w:t>.</w:t>
      </w:r>
    </w:p>
    <w:p w14:paraId="090BF288" w14:textId="77777777" w:rsidR="006455E5" w:rsidRDefault="009D4A85" w:rsidP="002666CE">
      <w:r w:rsidRPr="0095276B">
        <w:t>Une de ces ombres s</w:t>
      </w:r>
      <w:r w:rsidR="006455E5">
        <w:t>’</w:t>
      </w:r>
      <w:r w:rsidRPr="0095276B">
        <w:t>allongea soudain sur l</w:t>
      </w:r>
      <w:r w:rsidR="006455E5">
        <w:t>’</w:t>
      </w:r>
      <w:r w:rsidRPr="0095276B">
        <w:t>allée de gravier</w:t>
      </w:r>
      <w:r w:rsidR="006455E5">
        <w:t xml:space="preserve">, </w:t>
      </w:r>
      <w:r w:rsidRPr="0095276B">
        <w:t>et s</w:t>
      </w:r>
      <w:r w:rsidR="006455E5">
        <w:t>’</w:t>
      </w:r>
      <w:r w:rsidRPr="0095276B">
        <w:t>y arrêta</w:t>
      </w:r>
      <w:r w:rsidR="006455E5">
        <w:t xml:space="preserve">. </w:t>
      </w:r>
      <w:r w:rsidRPr="0095276B">
        <w:t>Ses deux bras dressés en croix ne laissaient aucun doute sur la violence des sentiments qui agitaient son propri</w:t>
      </w:r>
      <w:r w:rsidRPr="0095276B">
        <w:t>é</w:t>
      </w:r>
      <w:r w:rsidRPr="0095276B">
        <w:t>taire</w:t>
      </w:r>
      <w:r w:rsidR="006455E5">
        <w:t>.</w:t>
      </w:r>
    </w:p>
    <w:p w14:paraId="5C57F1B1" w14:textId="77777777" w:rsidR="006455E5" w:rsidRDefault="009D4A85" w:rsidP="002666CE">
      <w:r w:rsidRPr="0095276B">
        <w:t>Sarah Simler</w:t>
      </w:r>
      <w:r w:rsidR="006455E5">
        <w:t xml:space="preserve">, </w:t>
      </w:r>
      <w:r w:rsidRPr="0095276B">
        <w:t>escortée du boiteux</w:t>
      </w:r>
      <w:r w:rsidR="006455E5">
        <w:t xml:space="preserve">, </w:t>
      </w:r>
      <w:r w:rsidRPr="0095276B">
        <w:t>s</w:t>
      </w:r>
      <w:r w:rsidR="006455E5">
        <w:t>’</w:t>
      </w:r>
      <w:r w:rsidRPr="0095276B">
        <w:t>en retournait à ce moment de la grille vers la maison</w:t>
      </w:r>
      <w:r w:rsidR="006455E5">
        <w:t xml:space="preserve">. </w:t>
      </w:r>
      <w:r w:rsidRPr="0095276B">
        <w:t>Elle demeura interdite à contempler cette monstruosité douée de vie</w:t>
      </w:r>
      <w:r w:rsidR="006455E5">
        <w:t xml:space="preserve">, </w:t>
      </w:r>
      <w:r w:rsidRPr="0095276B">
        <w:t>qui remuait en s</w:t>
      </w:r>
      <w:r w:rsidRPr="0095276B">
        <w:t>i</w:t>
      </w:r>
      <w:r w:rsidRPr="0095276B">
        <w:t>lence devant ses pieds</w:t>
      </w:r>
      <w:r w:rsidR="006455E5">
        <w:t xml:space="preserve">. </w:t>
      </w:r>
      <w:r w:rsidRPr="0095276B">
        <w:t>Elle la désignait du doigt à son comp</w:t>
      </w:r>
      <w:r w:rsidRPr="0095276B">
        <w:t>a</w:t>
      </w:r>
      <w:r w:rsidRPr="0095276B">
        <w:t>gnon</w:t>
      </w:r>
      <w:r w:rsidR="006455E5">
        <w:t xml:space="preserve">, </w:t>
      </w:r>
      <w:r w:rsidRPr="0095276B">
        <w:t>quand l</w:t>
      </w:r>
      <w:r w:rsidR="006455E5">
        <w:t>’</w:t>
      </w:r>
      <w:r w:rsidRPr="0095276B">
        <w:t>ombre sembla se replier et</w:t>
      </w:r>
      <w:r w:rsidR="006455E5">
        <w:t xml:space="preserve">, </w:t>
      </w:r>
      <w:r w:rsidRPr="0095276B">
        <w:t>après une hésitation</w:t>
      </w:r>
      <w:r w:rsidR="006455E5">
        <w:t xml:space="preserve">, </w:t>
      </w:r>
      <w:r w:rsidRPr="0095276B">
        <w:t>s</w:t>
      </w:r>
      <w:r w:rsidR="006455E5">
        <w:t>’</w:t>
      </w:r>
      <w:r w:rsidRPr="0095276B">
        <w:t>enfuit à toute vitesse vers le sorbier où elle se perdit</w:t>
      </w:r>
      <w:r w:rsidR="006455E5">
        <w:t>.</w:t>
      </w:r>
    </w:p>
    <w:p w14:paraId="0DB32E97" w14:textId="77777777" w:rsidR="006455E5" w:rsidRDefault="009D4A85" w:rsidP="002666CE">
      <w:r w:rsidRPr="0095276B">
        <w:t>La femme ne retint pas un grondement</w:t>
      </w:r>
      <w:r w:rsidR="006455E5">
        <w:t>.</w:t>
      </w:r>
    </w:p>
    <w:p w14:paraId="72564969" w14:textId="34DFEDD1" w:rsidR="002666CE" w:rsidRDefault="006455E5" w:rsidP="002666CE">
      <w:r>
        <w:t>« </w:t>
      </w:r>
      <w:r w:rsidR="009D4A85" w:rsidRPr="0095276B">
        <w:t>Myrtil</w:t>
      </w:r>
      <w:r>
        <w:t xml:space="preserve">… </w:t>
      </w:r>
      <w:r w:rsidR="009D4A85" w:rsidRPr="0095276B">
        <w:t xml:space="preserve">Myrtil ne </w:t>
      </w:r>
      <w:r w:rsidR="009D4A85" w:rsidRPr="0095276B">
        <w:rPr>
          <w:i/>
          <w:iCs/>
        </w:rPr>
        <w:t>lui</w:t>
      </w:r>
      <w:r w:rsidR="009D4A85" w:rsidRPr="0095276B">
        <w:t xml:space="preserve"> laissera-t-il donc jamais la paix</w:t>
      </w:r>
      <w:r>
        <w:t> ? »</w:t>
      </w:r>
    </w:p>
    <w:p w14:paraId="122BCF22" w14:textId="77777777" w:rsidR="006455E5" w:rsidRDefault="009D4A85" w:rsidP="002666CE">
      <w:r w:rsidRPr="0095276B">
        <w:t>La porte de la maison s</w:t>
      </w:r>
      <w:r w:rsidR="006455E5">
        <w:t>’</w:t>
      </w:r>
      <w:r w:rsidRPr="0095276B">
        <w:t>ouvrit</w:t>
      </w:r>
      <w:r w:rsidR="006455E5">
        <w:t xml:space="preserve"> ; </w:t>
      </w:r>
      <w:r w:rsidRPr="0095276B">
        <w:t>un flot de lumière descendit le perron</w:t>
      </w:r>
      <w:r w:rsidR="006455E5">
        <w:t xml:space="preserve"> ; </w:t>
      </w:r>
      <w:r w:rsidRPr="0095276B">
        <w:t>une silhouette se dressa avec autorité</w:t>
      </w:r>
      <w:r w:rsidR="006455E5">
        <w:t xml:space="preserve"> ; </w:t>
      </w:r>
      <w:r w:rsidRPr="0095276B">
        <w:t>une voix cria</w:t>
      </w:r>
      <w:r w:rsidR="006455E5">
        <w:t> :</w:t>
      </w:r>
    </w:p>
    <w:p w14:paraId="685B7B26" w14:textId="2E0F0B28" w:rsidR="002666CE" w:rsidRDefault="006455E5" w:rsidP="002666CE">
      <w:r>
        <w:t>« </w:t>
      </w:r>
      <w:r w:rsidR="009D4A85" w:rsidRPr="0095276B">
        <w:t>Sarah</w:t>
      </w:r>
      <w:r>
        <w:t xml:space="preserve"> ! </w:t>
      </w:r>
      <w:r w:rsidR="009D4A85" w:rsidRPr="0095276B">
        <w:t>Sarah</w:t>
      </w:r>
      <w:r>
        <w:t xml:space="preserve"> ! </w:t>
      </w:r>
      <w:r>
        <w:rPr>
          <w:rFonts w:eastAsia="Georgia" w:cs="Georgia"/>
        </w:rPr>
        <w:t xml:space="preserve">– </w:t>
      </w:r>
      <w:r w:rsidR="009D4A85" w:rsidRPr="0095276B">
        <w:t>et toi aussi</w:t>
      </w:r>
      <w:r>
        <w:t xml:space="preserve">, </w:t>
      </w:r>
      <w:r w:rsidR="009D4A85" w:rsidRPr="0095276B">
        <w:t>Wilhelm</w:t>
      </w:r>
      <w:r>
        <w:t>. »</w:t>
      </w:r>
    </w:p>
    <w:p w14:paraId="20E1497E" w14:textId="77777777" w:rsidR="006455E5" w:rsidRDefault="009D4A85" w:rsidP="002666CE">
      <w:r w:rsidRPr="0095276B">
        <w:t>L</w:t>
      </w:r>
      <w:r w:rsidR="006455E5">
        <w:t>’</w:t>
      </w:r>
      <w:r w:rsidRPr="0095276B">
        <w:t>homme avait ajouté ce nom en entendant le pas du bo</w:t>
      </w:r>
      <w:r w:rsidRPr="0095276B">
        <w:t>i</w:t>
      </w:r>
      <w:r w:rsidRPr="0095276B">
        <w:t>teux grincer sur l</w:t>
      </w:r>
      <w:r w:rsidR="006455E5">
        <w:t>’</w:t>
      </w:r>
      <w:r w:rsidRPr="0095276B">
        <w:t>allée</w:t>
      </w:r>
      <w:r w:rsidR="006455E5">
        <w:t xml:space="preserve">. </w:t>
      </w:r>
      <w:r w:rsidRPr="0095276B">
        <w:t>Mais il était visible que la présence ou l</w:t>
      </w:r>
      <w:r w:rsidR="006455E5">
        <w:t>’</w:t>
      </w:r>
      <w:r w:rsidRPr="0095276B">
        <w:t>absence de Wilhelm ne lui importait à aucun degré</w:t>
      </w:r>
      <w:r w:rsidR="006455E5">
        <w:t>.</w:t>
      </w:r>
    </w:p>
    <w:p w14:paraId="053EA0DD" w14:textId="35B5F769" w:rsidR="009D4A85" w:rsidRPr="0095276B" w:rsidRDefault="009D4A85" w:rsidP="006455E5">
      <w:pPr>
        <w:pStyle w:val="Titre2"/>
        <w:pageBreakBefore/>
        <w:rPr>
          <w:szCs w:val="44"/>
        </w:rPr>
      </w:pPr>
      <w:bookmarkStart w:id="11" w:name="_Toc197888816"/>
      <w:r w:rsidRPr="0095276B">
        <w:rPr>
          <w:szCs w:val="44"/>
        </w:rPr>
        <w:lastRenderedPageBreak/>
        <w:t>7</w:t>
      </w:r>
      <w:bookmarkEnd w:id="11"/>
      <w:r w:rsidRPr="0095276B">
        <w:rPr>
          <w:szCs w:val="44"/>
        </w:rPr>
        <w:br/>
      </w:r>
    </w:p>
    <w:p w14:paraId="7C6DE4F6" w14:textId="77777777" w:rsidR="006455E5" w:rsidRDefault="009D4A85" w:rsidP="002666CE">
      <w:r w:rsidRPr="0095276B">
        <w:t>Ils se trouvèrent quatre</w:t>
      </w:r>
      <w:r w:rsidR="006455E5">
        <w:t xml:space="preserve">, </w:t>
      </w:r>
      <w:r w:rsidRPr="0095276B">
        <w:t>quand le boiteux eut refermé de</w:t>
      </w:r>
      <w:r w:rsidRPr="0095276B">
        <w:t>r</w:t>
      </w:r>
      <w:r w:rsidRPr="0095276B">
        <w:t>rière lui la porte de la salle</w:t>
      </w:r>
      <w:r w:rsidR="006455E5">
        <w:t>.</w:t>
      </w:r>
    </w:p>
    <w:p w14:paraId="51CCA9D1" w14:textId="77777777" w:rsidR="006455E5" w:rsidRDefault="009D4A85" w:rsidP="002666CE">
      <w:r w:rsidRPr="0095276B">
        <w:t>Un corps très puissant</w:t>
      </w:r>
      <w:r w:rsidR="006455E5">
        <w:t xml:space="preserve">, </w:t>
      </w:r>
      <w:r w:rsidRPr="0095276B">
        <w:t>assis dans un voltaire</w:t>
      </w:r>
      <w:r w:rsidR="006455E5">
        <w:t xml:space="preserve">, </w:t>
      </w:r>
      <w:r w:rsidRPr="0095276B">
        <w:t>tournait le dos à la lumière</w:t>
      </w:r>
      <w:r w:rsidR="006455E5">
        <w:t xml:space="preserve">. </w:t>
      </w:r>
      <w:r w:rsidRPr="0095276B">
        <w:t>Sa tête penchait en avant ce qui découvrait une nuque sanguine</w:t>
      </w:r>
      <w:r w:rsidR="006455E5">
        <w:t xml:space="preserve">, </w:t>
      </w:r>
      <w:r w:rsidRPr="0095276B">
        <w:t>labourée de plis</w:t>
      </w:r>
      <w:r w:rsidR="006455E5">
        <w:t>.</w:t>
      </w:r>
    </w:p>
    <w:p w14:paraId="75A2779E" w14:textId="77777777" w:rsidR="006455E5" w:rsidRDefault="009D4A85" w:rsidP="002666CE">
      <w:r w:rsidRPr="0095276B">
        <w:t>Celui qui avait appelé se tenait droit</w:t>
      </w:r>
      <w:r w:rsidR="006455E5">
        <w:t xml:space="preserve">, </w:t>
      </w:r>
      <w:r w:rsidRPr="0095276B">
        <w:t>un poing sur la table</w:t>
      </w:r>
      <w:r w:rsidR="006455E5">
        <w:t>.</w:t>
      </w:r>
    </w:p>
    <w:p w14:paraId="7EF4201B" w14:textId="77777777" w:rsidR="006455E5" w:rsidRDefault="009D4A85" w:rsidP="002666CE">
      <w:r w:rsidRPr="0095276B">
        <w:t>Une cravate noire de doctrinaire aidait son cou à élever sa tête au-dessus de sa longue maigreur</w:t>
      </w:r>
      <w:r w:rsidR="006455E5">
        <w:t xml:space="preserve">. </w:t>
      </w:r>
      <w:r w:rsidRPr="0095276B">
        <w:t>Le squelette agile de ses mains bistres avait peine à sortir des manches un peu longues de sa redingote</w:t>
      </w:r>
      <w:r w:rsidR="006455E5">
        <w:t xml:space="preserve">, </w:t>
      </w:r>
      <w:r w:rsidRPr="0095276B">
        <w:t>de coupe militaire</w:t>
      </w:r>
      <w:r w:rsidR="006455E5">
        <w:t xml:space="preserve">, </w:t>
      </w:r>
      <w:r w:rsidRPr="0095276B">
        <w:t>que des épaules horizont</w:t>
      </w:r>
      <w:r w:rsidRPr="0095276B">
        <w:t>a</w:t>
      </w:r>
      <w:r w:rsidRPr="0095276B">
        <w:t>les</w:t>
      </w:r>
      <w:r w:rsidR="006455E5">
        <w:t xml:space="preserve">, </w:t>
      </w:r>
      <w:r w:rsidRPr="0095276B">
        <w:t>étroites</w:t>
      </w:r>
      <w:r w:rsidR="006455E5">
        <w:t xml:space="preserve">, </w:t>
      </w:r>
      <w:r w:rsidRPr="0095276B">
        <w:t>carrées</w:t>
      </w:r>
      <w:r w:rsidR="006455E5">
        <w:t xml:space="preserve">, </w:t>
      </w:r>
      <w:r w:rsidRPr="0095276B">
        <w:t>nerveuses arrêtaient brusquement</w:t>
      </w:r>
      <w:r w:rsidR="006455E5">
        <w:t>.</w:t>
      </w:r>
    </w:p>
    <w:p w14:paraId="4359298F" w14:textId="77777777" w:rsidR="006455E5" w:rsidRDefault="009D4A85" w:rsidP="002666CE">
      <w:r w:rsidRPr="0095276B">
        <w:t>Affouillée comme une écumoire</w:t>
      </w:r>
      <w:r w:rsidR="006455E5">
        <w:t xml:space="preserve">, </w:t>
      </w:r>
      <w:r w:rsidRPr="0095276B">
        <w:t>la face projetait trois sai</w:t>
      </w:r>
      <w:r w:rsidRPr="0095276B">
        <w:t>l</w:t>
      </w:r>
      <w:r w:rsidRPr="0095276B">
        <w:t>lies</w:t>
      </w:r>
      <w:r w:rsidR="006455E5">
        <w:t xml:space="preserve">, </w:t>
      </w:r>
      <w:r w:rsidRPr="0095276B">
        <w:t>sur lesquelles la peau se tendait</w:t>
      </w:r>
      <w:r w:rsidR="006455E5">
        <w:t xml:space="preserve">, </w:t>
      </w:r>
      <w:r w:rsidRPr="0095276B">
        <w:t>rappelant l</w:t>
      </w:r>
      <w:r w:rsidR="006455E5">
        <w:t>’</w:t>
      </w:r>
      <w:r w:rsidRPr="0095276B">
        <w:t>ivoire d</w:t>
      </w:r>
      <w:r w:rsidR="006455E5">
        <w:t>’</w:t>
      </w:r>
      <w:r w:rsidRPr="0095276B">
        <w:t>une bille</w:t>
      </w:r>
      <w:r w:rsidR="006455E5">
        <w:t xml:space="preserve">. </w:t>
      </w:r>
      <w:r w:rsidRPr="0095276B">
        <w:t>Deux rigoles pleines d</w:t>
      </w:r>
      <w:r w:rsidR="006455E5">
        <w:t>’</w:t>
      </w:r>
      <w:r w:rsidRPr="0095276B">
        <w:t>ombre la barraient en travers</w:t>
      </w:r>
      <w:r w:rsidR="006455E5">
        <w:t xml:space="preserve">, </w:t>
      </w:r>
      <w:r w:rsidRPr="0095276B">
        <w:t>l</w:t>
      </w:r>
      <w:r w:rsidR="006455E5">
        <w:t>’</w:t>
      </w:r>
      <w:r w:rsidRPr="0095276B">
        <w:t>une</w:t>
      </w:r>
      <w:r w:rsidR="006455E5">
        <w:t xml:space="preserve">, </w:t>
      </w:r>
      <w:r w:rsidRPr="0095276B">
        <w:t>la plus haute</w:t>
      </w:r>
      <w:r w:rsidR="006455E5">
        <w:t xml:space="preserve">, </w:t>
      </w:r>
      <w:r w:rsidRPr="0095276B">
        <w:t>sous l</w:t>
      </w:r>
      <w:r w:rsidR="006455E5">
        <w:t>’</w:t>
      </w:r>
      <w:r w:rsidRPr="0095276B">
        <w:t>auvent des sourcils</w:t>
      </w:r>
      <w:r w:rsidR="006455E5">
        <w:t xml:space="preserve">, </w:t>
      </w:r>
      <w:r w:rsidRPr="0095276B">
        <w:t>l</w:t>
      </w:r>
      <w:r w:rsidR="006455E5">
        <w:t>’</w:t>
      </w:r>
      <w:r w:rsidRPr="0095276B">
        <w:t>autre au-dessous du nez</w:t>
      </w:r>
      <w:r w:rsidR="006455E5">
        <w:t xml:space="preserve">. </w:t>
      </w:r>
      <w:r w:rsidRPr="0095276B">
        <w:t>C</w:t>
      </w:r>
      <w:r w:rsidR="006455E5">
        <w:t>’</w:t>
      </w:r>
      <w:r w:rsidRPr="0095276B">
        <w:t>est dans la première que résidait le regard de Myrtil S</w:t>
      </w:r>
      <w:r w:rsidRPr="0095276B">
        <w:t>i</w:t>
      </w:r>
      <w:r w:rsidRPr="0095276B">
        <w:t>mler</w:t>
      </w:r>
      <w:r w:rsidR="006455E5">
        <w:t xml:space="preserve">, </w:t>
      </w:r>
      <w:r w:rsidRPr="0095276B">
        <w:t>de la seconde que sortaient les inflexions métalliques de sa voix</w:t>
      </w:r>
      <w:r w:rsidR="006455E5">
        <w:t xml:space="preserve">. </w:t>
      </w:r>
      <w:r w:rsidRPr="0095276B">
        <w:t>Serré aux tempes</w:t>
      </w:r>
      <w:r w:rsidR="006455E5">
        <w:t xml:space="preserve">, </w:t>
      </w:r>
      <w:r w:rsidRPr="0095276B">
        <w:t>le crâne d</w:t>
      </w:r>
      <w:r w:rsidR="006455E5">
        <w:t>’</w:t>
      </w:r>
      <w:r w:rsidRPr="0095276B">
        <w:t>oiseau filait en arrière</w:t>
      </w:r>
      <w:r w:rsidR="006455E5">
        <w:t xml:space="preserve">, </w:t>
      </w:r>
      <w:r w:rsidRPr="0095276B">
        <w:t>e</w:t>
      </w:r>
      <w:r w:rsidRPr="0095276B">
        <w:t>n</w:t>
      </w:r>
      <w:r w:rsidRPr="0095276B">
        <w:t>traînant des oreilles fines</w:t>
      </w:r>
      <w:r w:rsidR="006455E5">
        <w:t xml:space="preserve">, </w:t>
      </w:r>
      <w:r w:rsidRPr="0095276B">
        <w:t>pointues vers le haut</w:t>
      </w:r>
      <w:r w:rsidR="006455E5">
        <w:t xml:space="preserve">. </w:t>
      </w:r>
      <w:r w:rsidRPr="0095276B">
        <w:t>Deux câbles de chair brune en partaient pour aller se perdre sous la cravate</w:t>
      </w:r>
      <w:r w:rsidR="006455E5">
        <w:t xml:space="preserve">. </w:t>
      </w:r>
      <w:r w:rsidRPr="0095276B">
        <w:t>Ils assuraient à cet ensemble un fier rejet en arrière</w:t>
      </w:r>
      <w:r w:rsidR="006455E5">
        <w:t xml:space="preserve">, </w:t>
      </w:r>
      <w:r w:rsidRPr="0095276B">
        <w:t>et emp</w:t>
      </w:r>
      <w:r w:rsidRPr="0095276B">
        <w:t>ê</w:t>
      </w:r>
      <w:r w:rsidRPr="0095276B">
        <w:t>chaient la tête de Myrtil Simler de prendre jamais les inclina</w:t>
      </w:r>
      <w:r w:rsidRPr="0095276B">
        <w:t>i</w:t>
      </w:r>
      <w:r w:rsidRPr="0095276B">
        <w:t>sons propres aux caractères sans énergie</w:t>
      </w:r>
      <w:r w:rsidR="006455E5">
        <w:t>.</w:t>
      </w:r>
    </w:p>
    <w:p w14:paraId="577D9DEB" w14:textId="77777777" w:rsidR="006455E5" w:rsidRDefault="009D4A85" w:rsidP="002666CE">
      <w:r w:rsidRPr="0095276B">
        <w:lastRenderedPageBreak/>
        <w:t>Enfin</w:t>
      </w:r>
      <w:r w:rsidR="006455E5">
        <w:t xml:space="preserve">, </w:t>
      </w:r>
      <w:r w:rsidRPr="0095276B">
        <w:t>harmonie dernière</w:t>
      </w:r>
      <w:r w:rsidR="006455E5">
        <w:t xml:space="preserve">, </w:t>
      </w:r>
      <w:r w:rsidRPr="0095276B">
        <w:t>un nez délicat</w:t>
      </w:r>
      <w:r w:rsidR="006455E5">
        <w:t xml:space="preserve">, </w:t>
      </w:r>
      <w:r w:rsidRPr="0095276B">
        <w:t>tranchant comme un cimeterre more</w:t>
      </w:r>
      <w:r w:rsidR="006455E5">
        <w:t xml:space="preserve">, </w:t>
      </w:r>
      <w:r w:rsidRPr="0095276B">
        <w:t>évidé sous le cartilage et vigoureusement busqué</w:t>
      </w:r>
      <w:r w:rsidR="006455E5">
        <w:t xml:space="preserve">, </w:t>
      </w:r>
      <w:r w:rsidRPr="0095276B">
        <w:t>affirmait une filiation pure de tout mélange</w:t>
      </w:r>
      <w:r w:rsidR="006455E5">
        <w:t xml:space="preserve">. </w:t>
      </w:r>
      <w:r w:rsidRPr="0095276B">
        <w:t>Aristocr</w:t>
      </w:r>
      <w:r w:rsidRPr="0095276B">
        <w:t>a</w:t>
      </w:r>
      <w:r w:rsidRPr="0095276B">
        <w:t>tie que ne démentait pas la cambrure du pied</w:t>
      </w:r>
      <w:r w:rsidR="006455E5">
        <w:t xml:space="preserve">, </w:t>
      </w:r>
      <w:r w:rsidRPr="0095276B">
        <w:t>sous la chaussure carrée à élastique</w:t>
      </w:r>
      <w:r w:rsidR="006455E5">
        <w:t>.</w:t>
      </w:r>
    </w:p>
    <w:p w14:paraId="2FAB9A84" w14:textId="77777777" w:rsidR="006455E5" w:rsidRDefault="009D4A85" w:rsidP="002666CE">
      <w:r w:rsidRPr="0095276B">
        <w:t>Jamais juge de cour suprême ne regarda ministre s</w:t>
      </w:r>
      <w:r w:rsidR="006455E5">
        <w:t>’</w:t>
      </w:r>
      <w:r w:rsidRPr="0095276B">
        <w:t>asseoir au banc des prévenus avec un air de dignité aussi impérieuse que le frère d</w:t>
      </w:r>
      <w:r w:rsidR="006455E5">
        <w:t>’</w:t>
      </w:r>
      <w:r w:rsidRPr="0095276B">
        <w:t>Hippolyte Simler</w:t>
      </w:r>
      <w:r w:rsidR="006455E5">
        <w:t xml:space="preserve">, </w:t>
      </w:r>
      <w:r w:rsidRPr="0095276B">
        <w:t>lorsqu</w:t>
      </w:r>
      <w:r w:rsidR="006455E5">
        <w:t>’</w:t>
      </w:r>
      <w:r w:rsidRPr="0095276B">
        <w:t>il considérait l</w:t>
      </w:r>
      <w:r w:rsidR="006455E5">
        <w:t>’</w:t>
      </w:r>
      <w:r w:rsidRPr="0095276B">
        <w:t>entrée</w:t>
      </w:r>
      <w:r w:rsidR="006455E5">
        <w:t xml:space="preserve">, </w:t>
      </w:r>
      <w:r w:rsidRPr="0095276B">
        <w:t>dans la salle où il se tenait</w:t>
      </w:r>
      <w:r w:rsidR="006455E5">
        <w:t xml:space="preserve">, </w:t>
      </w:r>
      <w:r w:rsidRPr="0095276B">
        <w:t>de Sarah et du boiteux</w:t>
      </w:r>
      <w:r w:rsidR="006455E5">
        <w:t>.</w:t>
      </w:r>
    </w:p>
    <w:p w14:paraId="4E93CFDF" w14:textId="77777777" w:rsidR="006455E5" w:rsidRDefault="009D4A85" w:rsidP="002666CE">
      <w:r w:rsidRPr="0095276B">
        <w:t>Au moment où ce dernier fermait la porte derrière soi</w:t>
      </w:r>
      <w:r w:rsidR="006455E5">
        <w:t xml:space="preserve">, </w:t>
      </w:r>
      <w:r w:rsidRPr="0095276B">
        <w:t>il tourna son masque de justicier vers l</w:t>
      </w:r>
      <w:r w:rsidR="006455E5">
        <w:t>’</w:t>
      </w:r>
      <w:r w:rsidRPr="0095276B">
        <w:t>homme à la nuque large et prononça ces mots</w:t>
      </w:r>
      <w:r w:rsidR="006455E5">
        <w:t> :</w:t>
      </w:r>
    </w:p>
    <w:p w14:paraId="0A748FF6" w14:textId="65537A9D" w:rsidR="002666CE" w:rsidRDefault="006455E5" w:rsidP="002666CE">
      <w:r>
        <w:t>« </w:t>
      </w:r>
      <w:r w:rsidR="009D4A85" w:rsidRPr="0095276B">
        <w:t>Hippolyte</w:t>
      </w:r>
      <w:r>
        <w:t xml:space="preserve">, </w:t>
      </w:r>
      <w:r w:rsidR="009D4A85" w:rsidRPr="0095276B">
        <w:t>voici Sarah</w:t>
      </w:r>
      <w:r>
        <w:t xml:space="preserve">, </w:t>
      </w:r>
      <w:r w:rsidR="009D4A85" w:rsidRPr="0095276B">
        <w:t>et ton beau-frère</w:t>
      </w:r>
      <w:r>
        <w:t>. »</w:t>
      </w:r>
    </w:p>
    <w:p w14:paraId="1C6D7270" w14:textId="77777777" w:rsidR="006455E5" w:rsidRDefault="009D4A85" w:rsidP="002666CE">
      <w:r w:rsidRPr="0095276B">
        <w:t>N</w:t>
      </w:r>
      <w:r w:rsidR="006455E5">
        <w:t>’</w:t>
      </w:r>
      <w:r w:rsidRPr="0095276B">
        <w:t>y aurait-il pas eu le son de voix rauque et martelé sur l</w:t>
      </w:r>
      <w:r w:rsidRPr="0095276B">
        <w:t>e</w:t>
      </w:r>
      <w:r w:rsidRPr="0095276B">
        <w:t>quel ces mots furent dits</w:t>
      </w:r>
      <w:r w:rsidR="006455E5">
        <w:t xml:space="preserve">, </w:t>
      </w:r>
      <w:r w:rsidRPr="0095276B">
        <w:t>il y aurait encore eu matière à s</w:t>
      </w:r>
      <w:r w:rsidR="006455E5">
        <w:t>’</w:t>
      </w:r>
      <w:r w:rsidRPr="0095276B">
        <w:t>éto</w:t>
      </w:r>
      <w:r w:rsidRPr="0095276B">
        <w:t>n</w:t>
      </w:r>
      <w:r w:rsidRPr="0095276B">
        <w:t>ner</w:t>
      </w:r>
      <w:r w:rsidR="006455E5">
        <w:t xml:space="preserve">. </w:t>
      </w:r>
      <w:r w:rsidRPr="0095276B">
        <w:t>Car leur signification</w:t>
      </w:r>
      <w:r w:rsidR="006455E5">
        <w:t xml:space="preserve">, </w:t>
      </w:r>
      <w:r w:rsidRPr="0095276B">
        <w:t>en apparence anodine</w:t>
      </w:r>
      <w:r w:rsidR="006455E5">
        <w:t xml:space="preserve">, </w:t>
      </w:r>
      <w:r w:rsidRPr="0095276B">
        <w:t>ne s</w:t>
      </w:r>
      <w:r w:rsidR="006455E5">
        <w:t>’</w:t>
      </w:r>
      <w:r w:rsidRPr="0095276B">
        <w:t>accordait pas avec le ton sévère de celui qui les avait prononcés</w:t>
      </w:r>
      <w:r w:rsidR="006455E5">
        <w:t xml:space="preserve">. </w:t>
      </w:r>
      <w:r w:rsidRPr="0095276B">
        <w:t>Et su</w:t>
      </w:r>
      <w:r w:rsidRPr="0095276B">
        <w:t>r</w:t>
      </w:r>
      <w:r w:rsidRPr="0095276B">
        <w:t>tout</w:t>
      </w:r>
      <w:r w:rsidR="006455E5">
        <w:t xml:space="preserve">, </w:t>
      </w:r>
      <w:r w:rsidRPr="0095276B">
        <w:t>parce qu</w:t>
      </w:r>
      <w:r w:rsidR="006455E5">
        <w:t>’</w:t>
      </w:r>
      <w:r w:rsidRPr="0095276B">
        <w:t>en se détournant celui-ci avait fait avancer dans le rayon de la lampe une joue ravagée par une large plaque lie-de-vin</w:t>
      </w:r>
      <w:r w:rsidR="006455E5">
        <w:t xml:space="preserve">, </w:t>
      </w:r>
      <w:r w:rsidRPr="0095276B">
        <w:t>au-dessus de laquelle un œil sanglant lançait un regard chargé d</w:t>
      </w:r>
      <w:r w:rsidR="006455E5">
        <w:t>’</w:t>
      </w:r>
      <w:r w:rsidRPr="0095276B">
        <w:t>indignation</w:t>
      </w:r>
      <w:r w:rsidR="006455E5">
        <w:t>.</w:t>
      </w:r>
    </w:p>
    <w:p w14:paraId="05070B61" w14:textId="77777777" w:rsidR="006455E5" w:rsidRDefault="009D4A85" w:rsidP="002666CE">
      <w:r w:rsidRPr="0095276B">
        <w:t>Du voltaire</w:t>
      </w:r>
      <w:r w:rsidR="006455E5">
        <w:t xml:space="preserve">, </w:t>
      </w:r>
      <w:r w:rsidRPr="0095276B">
        <w:t>sans que la nuque se relevât</w:t>
      </w:r>
      <w:r w:rsidR="006455E5">
        <w:t xml:space="preserve">, </w:t>
      </w:r>
      <w:r w:rsidRPr="0095276B">
        <w:t>monta une voix large et grasse</w:t>
      </w:r>
      <w:r w:rsidR="006455E5">
        <w:t>.</w:t>
      </w:r>
    </w:p>
    <w:p w14:paraId="5853FBE5" w14:textId="77777777" w:rsidR="006455E5" w:rsidRDefault="006455E5" w:rsidP="002666CE">
      <w:r>
        <w:t>« </w:t>
      </w:r>
      <w:r w:rsidR="009D4A85" w:rsidRPr="0095276B">
        <w:t>Quelle heure est-il</w:t>
      </w:r>
      <w:r>
        <w:t xml:space="preserve"> ? </w:t>
      </w:r>
      <w:r w:rsidR="009D4A85" w:rsidRPr="0095276B">
        <w:t>Les enfants ne devraient-ils pas être là</w:t>
      </w:r>
      <w:r>
        <w:t> ?</w:t>
      </w:r>
    </w:p>
    <w:p w14:paraId="1C2AA710" w14:textId="77777777" w:rsidR="006455E5" w:rsidRDefault="006455E5" w:rsidP="002666CE">
      <w:r>
        <w:t>— </w:t>
      </w:r>
      <w:r w:rsidR="009D4A85" w:rsidRPr="0095276B">
        <w:t>Il n</w:t>
      </w:r>
      <w:r>
        <w:t>’</w:t>
      </w:r>
      <w:r w:rsidR="009D4A85" w:rsidRPr="0095276B">
        <w:t>est pas encore dix heures</w:t>
      </w:r>
      <w:r>
        <w:t xml:space="preserve">, </w:t>
      </w:r>
      <w:r w:rsidR="009D4A85" w:rsidRPr="0095276B">
        <w:t>Hippolyte</w:t>
      </w:r>
      <w:r>
        <w:t xml:space="preserve"> », </w:t>
      </w:r>
      <w:r w:rsidR="009D4A85" w:rsidRPr="0095276B">
        <w:t>répondit le boiteux en avançant d</w:t>
      </w:r>
      <w:r>
        <w:t>’</w:t>
      </w:r>
      <w:r w:rsidR="009D4A85" w:rsidRPr="0095276B">
        <w:t>un pas sous le regard méprisant de My</w:t>
      </w:r>
      <w:r w:rsidR="009D4A85" w:rsidRPr="0095276B">
        <w:t>r</w:t>
      </w:r>
      <w:r w:rsidR="009D4A85" w:rsidRPr="0095276B">
        <w:t>til</w:t>
      </w:r>
      <w:r>
        <w:t xml:space="preserve">. </w:t>
      </w:r>
      <w:r w:rsidR="009D4A85" w:rsidRPr="0095276B">
        <w:t>En parlant</w:t>
      </w:r>
      <w:r>
        <w:t xml:space="preserve">, </w:t>
      </w:r>
      <w:r w:rsidR="009D4A85" w:rsidRPr="0095276B">
        <w:t xml:space="preserve">il sortit de sa poche une vieille montre en </w:t>
      </w:r>
      <w:r w:rsidR="009D4A85" w:rsidRPr="0095276B">
        <w:lastRenderedPageBreak/>
        <w:t>or ja</w:t>
      </w:r>
      <w:r w:rsidR="009D4A85" w:rsidRPr="0095276B">
        <w:t>u</w:t>
      </w:r>
      <w:r w:rsidR="009D4A85" w:rsidRPr="0095276B">
        <w:t>ne</w:t>
      </w:r>
      <w:r>
        <w:t xml:space="preserve">, </w:t>
      </w:r>
      <w:r w:rsidR="009D4A85" w:rsidRPr="0095276B">
        <w:t>à double boîtier</w:t>
      </w:r>
      <w:r>
        <w:t xml:space="preserve">, </w:t>
      </w:r>
      <w:r w:rsidR="009D4A85" w:rsidRPr="0095276B">
        <w:t>dont la clé pendait après une chaînette</w:t>
      </w:r>
      <w:r>
        <w:t>.</w:t>
      </w:r>
    </w:p>
    <w:p w14:paraId="61A1D616" w14:textId="77777777" w:rsidR="006455E5" w:rsidRDefault="006455E5" w:rsidP="002666CE">
      <w:r>
        <w:t>« </w:t>
      </w:r>
      <w:r w:rsidR="009D4A85" w:rsidRPr="0095276B">
        <w:t>Ils auraient pu envoyer une dépêche</w:t>
      </w:r>
      <w:r>
        <w:t xml:space="preserve">, </w:t>
      </w:r>
      <w:r w:rsidR="009D4A85" w:rsidRPr="0095276B">
        <w:t>j</w:t>
      </w:r>
      <w:r>
        <w:t>’</w:t>
      </w:r>
      <w:r w:rsidR="009D4A85" w:rsidRPr="0095276B">
        <w:t>imagine</w:t>
      </w:r>
      <w:r>
        <w:t xml:space="preserve"> », </w:t>
      </w:r>
      <w:r w:rsidR="009D4A85" w:rsidRPr="0095276B">
        <w:t>cont</w:t>
      </w:r>
      <w:r w:rsidR="009D4A85" w:rsidRPr="0095276B">
        <w:t>i</w:t>
      </w:r>
      <w:r w:rsidR="009D4A85" w:rsidRPr="0095276B">
        <w:t>nua la nuque</w:t>
      </w:r>
      <w:r>
        <w:t>.</w:t>
      </w:r>
    </w:p>
    <w:p w14:paraId="26238B30" w14:textId="77777777" w:rsidR="006455E5" w:rsidRDefault="009D4A85" w:rsidP="002666CE">
      <w:r w:rsidRPr="0095276B">
        <w:t>Myrtil tourna son masque justicier vers sa belle-sœur</w:t>
      </w:r>
      <w:r w:rsidR="006455E5">
        <w:t xml:space="preserve">, </w:t>
      </w:r>
      <w:r w:rsidRPr="0095276B">
        <w:t>et sembla prêt à peser la réponse qu</w:t>
      </w:r>
      <w:r w:rsidR="006455E5">
        <w:t>’</w:t>
      </w:r>
      <w:r w:rsidRPr="0095276B">
        <w:t>il en attendait</w:t>
      </w:r>
      <w:r w:rsidR="006455E5">
        <w:t>.</w:t>
      </w:r>
    </w:p>
    <w:p w14:paraId="4A0816D6" w14:textId="77777777" w:rsidR="006455E5" w:rsidRDefault="009D4A85" w:rsidP="002666CE">
      <w:r w:rsidRPr="0095276B">
        <w:t>Sarah décroisa ses mains de dessus sa jupe de satin noir à ramages</w:t>
      </w:r>
      <w:r w:rsidR="006455E5">
        <w:t xml:space="preserve">. </w:t>
      </w:r>
      <w:r w:rsidRPr="0095276B">
        <w:t>Elle repoussa un des rubans qui pendaient de son bonnet</w:t>
      </w:r>
      <w:r w:rsidR="006455E5">
        <w:t xml:space="preserve">, </w:t>
      </w:r>
      <w:r w:rsidRPr="0095276B">
        <w:t>et soupira</w:t>
      </w:r>
      <w:r w:rsidR="006455E5">
        <w:t> :</w:t>
      </w:r>
    </w:p>
    <w:p w14:paraId="25C5E3A2" w14:textId="77777777" w:rsidR="006455E5" w:rsidRDefault="006455E5" w:rsidP="002666CE">
      <w:r>
        <w:t>« </w:t>
      </w:r>
      <w:r w:rsidR="009D4A85" w:rsidRPr="0095276B">
        <w:t>Un peu de patience</w:t>
      </w:r>
      <w:r>
        <w:t xml:space="preserve">, </w:t>
      </w:r>
      <w:r w:rsidR="009D4A85" w:rsidRPr="0095276B">
        <w:t>Hippolyte</w:t>
      </w:r>
      <w:r>
        <w:t xml:space="preserve">. </w:t>
      </w:r>
      <w:r w:rsidR="009D4A85" w:rsidRPr="0095276B">
        <w:t>Les enfants n</w:t>
      </w:r>
      <w:r>
        <w:t>’</w:t>
      </w:r>
      <w:r w:rsidR="009D4A85" w:rsidRPr="0095276B">
        <w:t>ont pas dû avoir grand temps à eux</w:t>
      </w:r>
      <w:r>
        <w:t xml:space="preserve">. </w:t>
      </w:r>
      <w:r w:rsidR="009D4A85" w:rsidRPr="0095276B">
        <w:t>Dieu sait dans quel état de fatigue ils vont rentrer</w:t>
      </w:r>
      <w:r>
        <w:t xml:space="preserve">. </w:t>
      </w:r>
      <w:r w:rsidR="009D4A85" w:rsidRPr="0095276B">
        <w:t>S</w:t>
      </w:r>
      <w:r>
        <w:t>’</w:t>
      </w:r>
      <w:r w:rsidR="009D4A85" w:rsidRPr="0095276B">
        <w:t>ils n</w:t>
      </w:r>
      <w:r>
        <w:t>’</w:t>
      </w:r>
      <w:r w:rsidR="009D4A85" w:rsidRPr="0095276B">
        <w:t>ont pas fait tout selon ton idée</w:t>
      </w:r>
      <w:r>
        <w:t xml:space="preserve">, </w:t>
      </w:r>
      <w:r w:rsidR="009D4A85" w:rsidRPr="0095276B">
        <w:t>modère-toi</w:t>
      </w:r>
      <w:r>
        <w:t xml:space="preserve">. </w:t>
      </w:r>
      <w:r w:rsidR="009D4A85" w:rsidRPr="0095276B">
        <w:t>Tu sais qu</w:t>
      </w:r>
      <w:r>
        <w:t>’</w:t>
      </w:r>
      <w:r w:rsidR="009D4A85" w:rsidRPr="0095276B">
        <w:t>ils auront agi pour le mieux</w:t>
      </w:r>
      <w:r>
        <w:t xml:space="preserve">. </w:t>
      </w:r>
      <w:r w:rsidR="009D4A85" w:rsidRPr="0095276B">
        <w:t>Myrtil et toi arrangerez ce qui ne sera pas comme cela doit</w:t>
      </w:r>
      <w:r>
        <w:t>.</w:t>
      </w:r>
    </w:p>
    <w:p w14:paraId="1BC8D13D" w14:textId="3360DB32" w:rsidR="002666CE" w:rsidRDefault="006455E5" w:rsidP="002666CE">
      <w:r>
        <w:t>— </w:t>
      </w:r>
      <w:r w:rsidR="009D4A85" w:rsidRPr="0095276B">
        <w:t>Ce sont là des choses faciles à dire dans un ménage</w:t>
      </w:r>
      <w:r>
        <w:t xml:space="preserve"> ; </w:t>
      </w:r>
      <w:r w:rsidR="009D4A85" w:rsidRPr="0095276B">
        <w:t>en affaires</w:t>
      </w:r>
      <w:r>
        <w:t xml:space="preserve">, </w:t>
      </w:r>
      <w:r w:rsidR="009D4A85" w:rsidRPr="0095276B">
        <w:t>signé</w:t>
      </w:r>
      <w:r>
        <w:t xml:space="preserve">, </w:t>
      </w:r>
      <w:r w:rsidR="009D4A85" w:rsidRPr="0095276B">
        <w:t>conclu</w:t>
      </w:r>
      <w:r>
        <w:t>. »</w:t>
      </w:r>
    </w:p>
    <w:p w14:paraId="16210C95" w14:textId="77777777" w:rsidR="006455E5" w:rsidRDefault="009D4A85" w:rsidP="002666CE">
      <w:r w:rsidRPr="0095276B">
        <w:t>Ces mots tombèrent des lèvres minces de Myrtil comme autant de coups de marteau sur l</w:t>
      </w:r>
      <w:r w:rsidR="006455E5">
        <w:t>’</w:t>
      </w:r>
      <w:r w:rsidRPr="0095276B">
        <w:t>enclume de la conscience p</w:t>
      </w:r>
      <w:r w:rsidRPr="0095276B">
        <w:t>u</w:t>
      </w:r>
      <w:r w:rsidRPr="0095276B">
        <w:t>blique</w:t>
      </w:r>
      <w:r w:rsidR="006455E5">
        <w:t>.</w:t>
      </w:r>
    </w:p>
    <w:p w14:paraId="653171E8" w14:textId="77777777" w:rsidR="006455E5" w:rsidRDefault="009D4A85" w:rsidP="002666CE">
      <w:r w:rsidRPr="0095276B">
        <w:t>Ayant dit</w:t>
      </w:r>
      <w:r w:rsidR="006455E5">
        <w:t xml:space="preserve">, </w:t>
      </w:r>
      <w:r w:rsidRPr="0095276B">
        <w:t>il redressa sa haute taille d</w:t>
      </w:r>
      <w:r w:rsidR="006455E5">
        <w:t>’</w:t>
      </w:r>
      <w:r w:rsidRPr="0095276B">
        <w:t>un coup sec</w:t>
      </w:r>
      <w:r w:rsidR="006455E5">
        <w:t>.</w:t>
      </w:r>
    </w:p>
    <w:p w14:paraId="54B6A064" w14:textId="77777777" w:rsidR="006455E5" w:rsidRDefault="009D4A85" w:rsidP="002666CE">
      <w:r w:rsidRPr="0095276B">
        <w:t>Une houle courut dans la Nuque</w:t>
      </w:r>
      <w:r w:rsidR="006455E5">
        <w:t xml:space="preserve"> ; </w:t>
      </w:r>
      <w:r w:rsidRPr="0095276B">
        <w:t>une sorte de rugissement se répercuta dans la pièce</w:t>
      </w:r>
      <w:r w:rsidR="006455E5">
        <w:t> :</w:t>
      </w:r>
    </w:p>
    <w:p w14:paraId="506E7F26" w14:textId="77777777" w:rsidR="006455E5" w:rsidRDefault="006455E5" w:rsidP="002666CE">
      <w:r>
        <w:t>« </w:t>
      </w:r>
      <w:r w:rsidR="009D4A85" w:rsidRPr="0095276B">
        <w:t>Signé</w:t>
      </w:r>
      <w:r>
        <w:t xml:space="preserve"> ? </w:t>
      </w:r>
      <w:r w:rsidR="009D4A85" w:rsidRPr="0095276B">
        <w:t>Et pourquoi auraient-ils signé</w:t>
      </w:r>
      <w:r>
        <w:t xml:space="preserve"> ? </w:t>
      </w:r>
      <w:r w:rsidR="009D4A85" w:rsidRPr="0095276B">
        <w:t>Qu</w:t>
      </w:r>
      <w:r>
        <w:t>’</w:t>
      </w:r>
      <w:r w:rsidR="009D4A85" w:rsidRPr="0095276B">
        <w:t>est-ce qu</w:t>
      </w:r>
      <w:r>
        <w:t>’</w:t>
      </w:r>
      <w:r w:rsidR="009D4A85" w:rsidRPr="0095276B">
        <w:t>ils auraient signé</w:t>
      </w:r>
      <w:r>
        <w:t xml:space="preserve"> ? </w:t>
      </w:r>
      <w:r w:rsidR="009D4A85" w:rsidRPr="0095276B">
        <w:t xml:space="preserve">On ne </w:t>
      </w:r>
      <w:r w:rsidR="009D4A85" w:rsidRPr="0095276B">
        <w:rPr>
          <w:i/>
          <w:iCs/>
        </w:rPr>
        <w:t>signe</w:t>
      </w:r>
      <w:r w:rsidR="009D4A85" w:rsidRPr="0095276B">
        <w:t xml:space="preserve"> pas</w:t>
      </w:r>
      <w:r>
        <w:t xml:space="preserve">, </w:t>
      </w:r>
      <w:r w:rsidR="009D4A85" w:rsidRPr="0095276B">
        <w:t>quand on risque d</w:t>
      </w:r>
      <w:r>
        <w:t>’</w:t>
      </w:r>
      <w:r w:rsidR="009D4A85" w:rsidRPr="0095276B">
        <w:t>engager son père</w:t>
      </w:r>
      <w:r>
        <w:t xml:space="preserve">, </w:t>
      </w:r>
      <w:r w:rsidR="009D4A85" w:rsidRPr="0095276B">
        <w:t>sa famille</w:t>
      </w:r>
      <w:r>
        <w:t xml:space="preserve">, </w:t>
      </w:r>
      <w:r w:rsidR="009D4A85" w:rsidRPr="0095276B">
        <w:t>sa fortune</w:t>
      </w:r>
      <w:r>
        <w:t>.</w:t>
      </w:r>
    </w:p>
    <w:p w14:paraId="30AC17B7" w14:textId="77777777" w:rsidR="006455E5" w:rsidRDefault="006455E5" w:rsidP="002666CE">
      <w:r>
        <w:lastRenderedPageBreak/>
        <w:t>— </w:t>
      </w:r>
      <w:r w:rsidR="009D4A85" w:rsidRPr="0095276B">
        <w:rPr>
          <w:rFonts w:eastAsia="Georgia" w:cs="Georgia"/>
        </w:rPr>
        <w:t>V</w:t>
      </w:r>
      <w:r w:rsidR="009D4A85" w:rsidRPr="0095276B">
        <w:t>ous avez donné votre procuration</w:t>
      </w:r>
      <w:r>
        <w:t xml:space="preserve">, </w:t>
      </w:r>
      <w:r w:rsidR="009D4A85" w:rsidRPr="0095276B">
        <w:t>Hippolyte</w:t>
      </w:r>
      <w:r>
        <w:t>, »</w:t>
      </w:r>
      <w:r w:rsidR="009D4A85" w:rsidRPr="0095276B">
        <w:t xml:space="preserve"> souffla le boiteux d</w:t>
      </w:r>
      <w:r>
        <w:t>’</w:t>
      </w:r>
      <w:r w:rsidR="009D4A85" w:rsidRPr="0095276B">
        <w:t>une voix douce</w:t>
      </w:r>
      <w:r>
        <w:t xml:space="preserve">. </w:t>
      </w:r>
      <w:r w:rsidR="009D4A85" w:rsidRPr="0095276B">
        <w:t>Sarah haussa les épaules</w:t>
      </w:r>
      <w:r>
        <w:t xml:space="preserve">, </w:t>
      </w:r>
      <w:r w:rsidR="009D4A85" w:rsidRPr="0095276B">
        <w:t>et marcha d</w:t>
      </w:r>
      <w:r>
        <w:t>’</w:t>
      </w:r>
      <w:r w:rsidR="009D4A85" w:rsidRPr="0095276B">
        <w:t>un pas contenu vers le buffet</w:t>
      </w:r>
      <w:r>
        <w:t xml:space="preserve">, </w:t>
      </w:r>
      <w:r w:rsidR="009D4A85" w:rsidRPr="0095276B">
        <w:t>qu</w:t>
      </w:r>
      <w:r>
        <w:t>’</w:t>
      </w:r>
      <w:r w:rsidR="009D4A85" w:rsidRPr="0095276B">
        <w:t>elle ouvrit</w:t>
      </w:r>
      <w:r>
        <w:t>.</w:t>
      </w:r>
    </w:p>
    <w:p w14:paraId="5B860E85" w14:textId="77777777" w:rsidR="006455E5" w:rsidRDefault="009D4A85" w:rsidP="002666CE">
      <w:r w:rsidRPr="0095276B">
        <w:t>Mais il s</w:t>
      </w:r>
      <w:r w:rsidR="006455E5">
        <w:t>’</w:t>
      </w:r>
      <w:r w:rsidRPr="0095276B">
        <w:t>était fait un mouvement dans le voltaire</w:t>
      </w:r>
      <w:r w:rsidR="006455E5">
        <w:t xml:space="preserve">. </w:t>
      </w:r>
      <w:r w:rsidRPr="0095276B">
        <w:t>Hipp</w:t>
      </w:r>
      <w:r w:rsidRPr="0095276B">
        <w:t>o</w:t>
      </w:r>
      <w:r w:rsidRPr="0095276B">
        <w:t>lyte s</w:t>
      </w:r>
      <w:r w:rsidR="006455E5">
        <w:t>’</w:t>
      </w:r>
      <w:r w:rsidRPr="0095276B">
        <w:t>était retourné</w:t>
      </w:r>
      <w:r w:rsidR="006455E5">
        <w:t xml:space="preserve">. </w:t>
      </w:r>
      <w:r w:rsidRPr="0095276B">
        <w:t>Quelque chose comme une marée entra dans le jour de la lampe</w:t>
      </w:r>
      <w:r w:rsidR="006455E5">
        <w:t xml:space="preserve">. </w:t>
      </w:r>
      <w:r w:rsidRPr="0095276B">
        <w:t>Une masse plate à force de largeur</w:t>
      </w:r>
      <w:r w:rsidR="006455E5">
        <w:t xml:space="preserve">, </w:t>
      </w:r>
      <w:r w:rsidRPr="0095276B">
        <w:t>carrée</w:t>
      </w:r>
      <w:r w:rsidR="006455E5">
        <w:t xml:space="preserve">, </w:t>
      </w:r>
      <w:r w:rsidRPr="0095276B">
        <w:t>filigranée de couperose à l</w:t>
      </w:r>
      <w:r w:rsidR="006455E5">
        <w:t>’</w:t>
      </w:r>
      <w:r w:rsidRPr="0095276B">
        <w:t>emplacement des joues</w:t>
      </w:r>
      <w:r w:rsidR="006455E5">
        <w:t xml:space="preserve">, </w:t>
      </w:r>
      <w:r w:rsidRPr="0095276B">
        <w:t>et adossée à un de ces crânes épais dont la façade monumentale fait sentir le volume et l</w:t>
      </w:r>
      <w:r w:rsidR="006455E5">
        <w:t>’</w:t>
      </w:r>
      <w:r w:rsidRPr="0095276B">
        <w:t>épaisseur</w:t>
      </w:r>
      <w:r w:rsidR="006455E5">
        <w:t>.</w:t>
      </w:r>
    </w:p>
    <w:p w14:paraId="19A17D73" w14:textId="77777777" w:rsidR="006455E5" w:rsidRDefault="009D4A85" w:rsidP="002666CE">
      <w:r w:rsidRPr="0095276B">
        <w:t>Des favoris gris et drus élargissaient encore l</w:t>
      </w:r>
      <w:r w:rsidR="006455E5">
        <w:t>’</w:t>
      </w:r>
      <w:r w:rsidRPr="0095276B">
        <w:t>entablement jaunâtre des chairs</w:t>
      </w:r>
      <w:r w:rsidR="006455E5">
        <w:t xml:space="preserve">. </w:t>
      </w:r>
      <w:r w:rsidRPr="0095276B">
        <w:t>Les traits qui formaient le visage étaient ramassés au cœur de cette face</w:t>
      </w:r>
      <w:r w:rsidR="006455E5">
        <w:t xml:space="preserve">. </w:t>
      </w:r>
      <w:r w:rsidRPr="0095276B">
        <w:t>De sorte que cet homme ne vous regardait jamais qu</w:t>
      </w:r>
      <w:r w:rsidR="006455E5">
        <w:t>’</w:t>
      </w:r>
      <w:r w:rsidRPr="0095276B">
        <w:t>avec le milieu de sa figure</w:t>
      </w:r>
      <w:r w:rsidR="006455E5">
        <w:t xml:space="preserve">. </w:t>
      </w:r>
      <w:r w:rsidRPr="0095276B">
        <w:t>La plus grande partie de cette plaine échappait aux mouvements qui en ag</w:t>
      </w:r>
      <w:r w:rsidRPr="0095276B">
        <w:t>i</w:t>
      </w:r>
      <w:r w:rsidRPr="0095276B">
        <w:t>taient le centre</w:t>
      </w:r>
      <w:r w:rsidR="006455E5">
        <w:t xml:space="preserve">. </w:t>
      </w:r>
      <w:r w:rsidRPr="0095276B">
        <w:t>Il semblait toujours tenir une moitié de l</w:t>
      </w:r>
      <w:r w:rsidR="006455E5">
        <w:t>’</w:t>
      </w:r>
      <w:r w:rsidRPr="0095276B">
        <w:t>hor</w:t>
      </w:r>
      <w:r w:rsidRPr="0095276B">
        <w:t>i</w:t>
      </w:r>
      <w:r w:rsidRPr="0095276B">
        <w:t>zon sous son regard</w:t>
      </w:r>
      <w:r w:rsidR="006455E5">
        <w:t xml:space="preserve">. </w:t>
      </w:r>
      <w:r w:rsidRPr="0095276B">
        <w:t>De là</w:t>
      </w:r>
      <w:r w:rsidR="006455E5">
        <w:t xml:space="preserve">, </w:t>
      </w:r>
      <w:r w:rsidRPr="0095276B">
        <w:t>cette fixité qui n</w:t>
      </w:r>
      <w:r w:rsidR="006455E5">
        <w:t>’</w:t>
      </w:r>
      <w:r w:rsidRPr="0095276B">
        <w:t>avait rien d</w:t>
      </w:r>
      <w:r w:rsidR="006455E5">
        <w:t>’</w:t>
      </w:r>
      <w:r w:rsidRPr="0095276B">
        <w:t>humain</w:t>
      </w:r>
      <w:r w:rsidR="006455E5">
        <w:t xml:space="preserve">, </w:t>
      </w:r>
      <w:r w:rsidRPr="0095276B">
        <w:t>mais évoquait les lenteurs propres aux mouvements naturels</w:t>
      </w:r>
      <w:r w:rsidR="006455E5">
        <w:t xml:space="preserve">. </w:t>
      </w:r>
      <w:r w:rsidRPr="0095276B">
        <w:t>Son immobilité était astronomique</w:t>
      </w:r>
      <w:r w:rsidR="006455E5">
        <w:t>.</w:t>
      </w:r>
    </w:p>
    <w:p w14:paraId="028A4708" w14:textId="77777777" w:rsidR="006455E5" w:rsidRDefault="009D4A85" w:rsidP="002666CE">
      <w:r w:rsidRPr="0095276B">
        <w:t>Sa fascination s</w:t>
      </w:r>
      <w:r w:rsidR="006455E5">
        <w:t>’</w:t>
      </w:r>
      <w:r w:rsidRPr="0095276B">
        <w:t>arrêta sur le boiteux</w:t>
      </w:r>
      <w:r w:rsidR="006455E5">
        <w:t xml:space="preserve">. </w:t>
      </w:r>
      <w:r w:rsidRPr="0095276B">
        <w:t>Il le mit au centre de son attention</w:t>
      </w:r>
      <w:r w:rsidR="006455E5">
        <w:t xml:space="preserve">, </w:t>
      </w:r>
      <w:r w:rsidRPr="0095276B">
        <w:t>et sembla pincer son image entre ses sourcils</w:t>
      </w:r>
      <w:r w:rsidR="006455E5">
        <w:t xml:space="preserve">, </w:t>
      </w:r>
      <w:r w:rsidRPr="0095276B">
        <w:t>comme s</w:t>
      </w:r>
      <w:r w:rsidR="006455E5">
        <w:t>’</w:t>
      </w:r>
      <w:r w:rsidRPr="0095276B">
        <w:t>il avait fait effort pour ne pas égarer une si chétive si</w:t>
      </w:r>
      <w:r w:rsidRPr="0095276B">
        <w:t>l</w:t>
      </w:r>
      <w:r w:rsidRPr="0095276B">
        <w:t>houette dans une contemplation de plus vaste envergure</w:t>
      </w:r>
      <w:r w:rsidR="006455E5">
        <w:t>.</w:t>
      </w:r>
    </w:p>
    <w:p w14:paraId="74716493" w14:textId="63565867" w:rsidR="002666CE" w:rsidRDefault="006455E5" w:rsidP="002666CE">
      <w:r>
        <w:t>« </w:t>
      </w:r>
      <w:r w:rsidR="009D4A85" w:rsidRPr="0095276B">
        <w:t>Es-tu devenu imbécile</w:t>
      </w:r>
      <w:r>
        <w:t xml:space="preserve">, </w:t>
      </w:r>
      <w:r w:rsidR="009D4A85" w:rsidRPr="0095276B">
        <w:t>Wilhelm</w:t>
      </w:r>
      <w:r>
        <w:t> ? »</w:t>
      </w:r>
    </w:p>
    <w:p w14:paraId="0BFB5D48" w14:textId="77777777" w:rsidR="006455E5" w:rsidRDefault="009D4A85" w:rsidP="002666CE">
      <w:r w:rsidRPr="0095276B">
        <w:t>Au son impérieux des syllabes qui moussèrent entre ses f</w:t>
      </w:r>
      <w:r w:rsidRPr="0095276B">
        <w:t>a</w:t>
      </w:r>
      <w:r w:rsidRPr="0095276B">
        <w:t>voris</w:t>
      </w:r>
      <w:r w:rsidR="006455E5">
        <w:t xml:space="preserve">, </w:t>
      </w:r>
      <w:r w:rsidRPr="0095276B">
        <w:t>et de là roulèrent hors de ses lèvres</w:t>
      </w:r>
      <w:r w:rsidR="006455E5">
        <w:t xml:space="preserve">, </w:t>
      </w:r>
      <w:r w:rsidRPr="0095276B">
        <w:t>de la vaisselle tre</w:t>
      </w:r>
      <w:r w:rsidRPr="0095276B">
        <w:t>m</w:t>
      </w:r>
      <w:r w:rsidRPr="0095276B">
        <w:t>bla du côté du buffet</w:t>
      </w:r>
      <w:r w:rsidR="006455E5">
        <w:t>.</w:t>
      </w:r>
    </w:p>
    <w:p w14:paraId="4E88634A" w14:textId="77777777" w:rsidR="006455E5" w:rsidRDefault="006455E5" w:rsidP="002666CE">
      <w:r>
        <w:lastRenderedPageBreak/>
        <w:t>« </w:t>
      </w:r>
      <w:r w:rsidR="009D4A85" w:rsidRPr="0095276B">
        <w:t>Imbécile</w:t>
      </w:r>
      <w:r>
        <w:t xml:space="preserve">, </w:t>
      </w:r>
      <w:r w:rsidR="009D4A85" w:rsidRPr="0095276B">
        <w:t>Hippolyte</w:t>
      </w:r>
      <w:r>
        <w:t xml:space="preserve"> ? </w:t>
      </w:r>
      <w:r w:rsidR="009D4A85" w:rsidRPr="0095276B">
        <w:t>Que veux-tu dire</w:t>
      </w:r>
      <w:r>
        <w:t> ? »</w:t>
      </w:r>
      <w:r w:rsidR="009D4A85" w:rsidRPr="0095276B">
        <w:t xml:space="preserve"> répondit le boiteux avec une parfaite simplicité</w:t>
      </w:r>
      <w:r>
        <w:t xml:space="preserve">. </w:t>
      </w:r>
      <w:r w:rsidR="009D4A85" w:rsidRPr="0095276B">
        <w:t>Mais il était clair que la voix sourde n</w:t>
      </w:r>
      <w:r>
        <w:t>’</w:t>
      </w:r>
      <w:r w:rsidR="009D4A85" w:rsidRPr="0095276B">
        <w:t>avait pas l</w:t>
      </w:r>
      <w:r>
        <w:t>’</w:t>
      </w:r>
      <w:r w:rsidR="009D4A85" w:rsidRPr="0095276B">
        <w:t>avantage</w:t>
      </w:r>
      <w:r>
        <w:t>.</w:t>
      </w:r>
    </w:p>
    <w:p w14:paraId="396501D6" w14:textId="77777777" w:rsidR="006455E5" w:rsidRDefault="006455E5" w:rsidP="002666CE">
      <w:r>
        <w:t>« </w:t>
      </w:r>
      <w:r w:rsidR="009D4A85" w:rsidRPr="0095276B">
        <w:t>Imbécile</w:t>
      </w:r>
      <w:r>
        <w:t xml:space="preserve"> ? </w:t>
      </w:r>
      <w:r w:rsidR="009D4A85" w:rsidRPr="0095276B">
        <w:t>Ou malveillant</w:t>
      </w:r>
      <w:r>
        <w:t> ?</w:t>
      </w:r>
    </w:p>
    <w:p w14:paraId="0292D9A5" w14:textId="77777777" w:rsidR="006455E5" w:rsidRDefault="006455E5" w:rsidP="002666CE">
      <w:r>
        <w:t>— </w:t>
      </w:r>
      <w:r w:rsidR="009D4A85" w:rsidRPr="0095276B">
        <w:t>Ran</w:t>
      </w:r>
      <w:r>
        <w:t> ! »</w:t>
      </w:r>
      <w:r w:rsidR="009D4A85" w:rsidRPr="0095276B">
        <w:t xml:space="preserve"> fit Myrtil en se redressant d</w:t>
      </w:r>
      <w:r>
        <w:t>’</w:t>
      </w:r>
      <w:r w:rsidR="009D4A85" w:rsidRPr="0095276B">
        <w:t>une saccade pour examiner de plus haut celui qu</w:t>
      </w:r>
      <w:r>
        <w:t>’</w:t>
      </w:r>
      <w:r w:rsidR="009D4A85" w:rsidRPr="0095276B">
        <w:t>on traitait de la sorte</w:t>
      </w:r>
      <w:r>
        <w:t xml:space="preserve">. </w:t>
      </w:r>
      <w:r w:rsidR="009D4A85" w:rsidRPr="0095276B">
        <w:t>Wilhelm ouvrit sans défiance dix gros doigts pleins d</w:t>
      </w:r>
      <w:r>
        <w:t>’</w:t>
      </w:r>
      <w:r w:rsidR="009D4A85" w:rsidRPr="0095276B">
        <w:t>honnête conviction</w:t>
      </w:r>
      <w:r>
        <w:t xml:space="preserve">, </w:t>
      </w:r>
      <w:r w:rsidR="009D4A85" w:rsidRPr="0095276B">
        <w:t>et offrit la paume de ses mains en gage de ses sentiments</w:t>
      </w:r>
      <w:r>
        <w:t> :</w:t>
      </w:r>
    </w:p>
    <w:p w14:paraId="5EBAB9A5" w14:textId="77777777" w:rsidR="006455E5" w:rsidRDefault="006455E5" w:rsidP="002666CE">
      <w:r>
        <w:t>« </w:t>
      </w:r>
      <w:r w:rsidR="009D4A85" w:rsidRPr="0095276B">
        <w:t>Quand tu as signé une procuration à tes fils</w:t>
      </w:r>
      <w:r>
        <w:t>…</w:t>
      </w:r>
    </w:p>
    <w:p w14:paraId="4F3AC229" w14:textId="77777777" w:rsidR="006455E5" w:rsidRDefault="006455E5" w:rsidP="002666CE">
      <w:r>
        <w:t>— </w:t>
      </w:r>
      <w:r w:rsidR="009D4A85" w:rsidRPr="0095276B">
        <w:t>Qui a parlé</w:t>
      </w:r>
      <w:r>
        <w:t xml:space="preserve">, </w:t>
      </w:r>
      <w:r w:rsidR="009D4A85" w:rsidRPr="0095276B">
        <w:t>d</w:t>
      </w:r>
      <w:r>
        <w:t>’</w:t>
      </w:r>
      <w:r w:rsidR="009D4A85" w:rsidRPr="0095276B">
        <w:t>abord</w:t>
      </w:r>
      <w:r>
        <w:t xml:space="preserve">, </w:t>
      </w:r>
      <w:r w:rsidR="009D4A85" w:rsidRPr="0095276B">
        <w:t>ici</w:t>
      </w:r>
      <w:r>
        <w:t xml:space="preserve">, </w:t>
      </w:r>
      <w:r w:rsidR="009D4A85" w:rsidRPr="0095276B">
        <w:t>de papier timbré</w:t>
      </w:r>
      <w:r>
        <w:t> ? »</w:t>
      </w:r>
      <w:r w:rsidR="009D4A85" w:rsidRPr="0095276B">
        <w:t xml:space="preserve"> parla la F</w:t>
      </w:r>
      <w:r w:rsidR="009D4A85" w:rsidRPr="0095276B">
        <w:t>a</w:t>
      </w:r>
      <w:r w:rsidR="009D4A85" w:rsidRPr="0095276B">
        <w:t>ce</w:t>
      </w:r>
      <w:r>
        <w:t>.</w:t>
      </w:r>
    </w:p>
    <w:p w14:paraId="1A5890DB" w14:textId="77777777" w:rsidR="006455E5" w:rsidRDefault="006455E5" w:rsidP="002666CE">
      <w:r>
        <w:t>« </w:t>
      </w:r>
      <w:r w:rsidR="009D4A85" w:rsidRPr="0095276B">
        <w:t>Ran</w:t>
      </w:r>
      <w:r>
        <w:t> ! »</w:t>
      </w:r>
      <w:r w:rsidR="009D4A85" w:rsidRPr="0095276B">
        <w:t xml:space="preserve"> appuya Myrtil</w:t>
      </w:r>
      <w:r>
        <w:t>.</w:t>
      </w:r>
    </w:p>
    <w:p w14:paraId="3F176177" w14:textId="77777777" w:rsidR="006455E5" w:rsidRDefault="006455E5" w:rsidP="002666CE">
      <w:r>
        <w:t>« </w:t>
      </w:r>
      <w:r w:rsidR="009D4A85" w:rsidRPr="0095276B">
        <w:t>M</w:t>
      </w:r>
      <w:r>
        <w:t xml:space="preserve">… </w:t>
      </w:r>
      <w:r w:rsidR="009D4A85" w:rsidRPr="0095276B">
        <w:t>moi</w:t>
      </w:r>
      <w:r>
        <w:t xml:space="preserve">, </w:t>
      </w:r>
      <w:r w:rsidR="009D4A85" w:rsidRPr="0095276B">
        <w:t>Hippolyte</w:t>
      </w:r>
      <w:r>
        <w:t xml:space="preserve">, </w:t>
      </w:r>
      <w:r w:rsidR="009D4A85" w:rsidRPr="0095276B">
        <w:t>je ne songe pas à le nier</w:t>
      </w:r>
      <w:r>
        <w:t xml:space="preserve">, </w:t>
      </w:r>
      <w:r w:rsidR="009D4A85" w:rsidRPr="0095276B">
        <w:t>mais</w:t>
      </w:r>
      <w:r>
        <w:t>…</w:t>
      </w:r>
    </w:p>
    <w:p w14:paraId="2FCDCD34" w14:textId="77777777" w:rsidR="006455E5" w:rsidRDefault="006455E5" w:rsidP="002666CE">
      <w:r>
        <w:t>— </w:t>
      </w:r>
      <w:r w:rsidR="009D4A85" w:rsidRPr="0095276B">
        <w:t>Mais</w:t>
      </w:r>
      <w:r>
        <w:t> ? »</w:t>
      </w:r>
      <w:r w:rsidR="009D4A85" w:rsidRPr="0095276B">
        <w:t xml:space="preserve"> hurla l</w:t>
      </w:r>
      <w:r>
        <w:t>’</w:t>
      </w:r>
      <w:r w:rsidR="009D4A85" w:rsidRPr="0095276B">
        <w:t>autre</w:t>
      </w:r>
      <w:r>
        <w:t>. « </w:t>
      </w:r>
      <w:r w:rsidR="009D4A85" w:rsidRPr="0095276B">
        <w:t>Je vais te dire ce qu</w:t>
      </w:r>
      <w:r>
        <w:t>’</w:t>
      </w:r>
      <w:r w:rsidR="009D4A85" w:rsidRPr="0095276B">
        <w:t xml:space="preserve">il y a dans ce </w:t>
      </w:r>
      <w:proofErr w:type="spellStart"/>
      <w:r w:rsidR="009D4A85" w:rsidRPr="0095276B">
        <w:rPr>
          <w:i/>
          <w:iCs/>
        </w:rPr>
        <w:t>mais</w:t>
      </w:r>
      <w:proofErr w:type="spellEnd"/>
      <w:r>
        <w:rPr>
          <w:i/>
          <w:iCs/>
        </w:rPr>
        <w:t xml:space="preserve"> : </w:t>
      </w:r>
      <w:r w:rsidR="009D4A85" w:rsidRPr="0095276B">
        <w:t>il y a</w:t>
      </w:r>
      <w:r>
        <w:t xml:space="preserve">, </w:t>
      </w:r>
      <w:r w:rsidR="009D4A85" w:rsidRPr="0095276B">
        <w:t>qu</w:t>
      </w:r>
      <w:r>
        <w:t>’</w:t>
      </w:r>
      <w:r w:rsidR="009D4A85" w:rsidRPr="0095276B">
        <w:t>à l</w:t>
      </w:r>
      <w:r>
        <w:t>’</w:t>
      </w:r>
      <w:r w:rsidR="009D4A85" w:rsidRPr="0095276B">
        <w:t>heure qu</w:t>
      </w:r>
      <w:r>
        <w:t>’</w:t>
      </w:r>
      <w:r w:rsidR="009D4A85" w:rsidRPr="0095276B">
        <w:t>il est</w:t>
      </w:r>
      <w:r>
        <w:t xml:space="preserve">, </w:t>
      </w:r>
      <w:r w:rsidR="009D4A85" w:rsidRPr="0095276B">
        <w:t>mes deux fils sont je ne sais pas où</w:t>
      </w:r>
      <w:r>
        <w:t xml:space="preserve">, </w:t>
      </w:r>
      <w:r w:rsidR="009D4A85" w:rsidRPr="0095276B">
        <w:t>et que</w:t>
      </w:r>
      <w:r>
        <w:t xml:space="preserve">, </w:t>
      </w:r>
      <w:r w:rsidR="009D4A85" w:rsidRPr="0095276B">
        <w:t>je ne sais pas où</w:t>
      </w:r>
      <w:r>
        <w:t xml:space="preserve">, </w:t>
      </w:r>
      <w:r w:rsidR="009D4A85" w:rsidRPr="0095276B">
        <w:t>avec eux</w:t>
      </w:r>
      <w:r>
        <w:t xml:space="preserve">, </w:t>
      </w:r>
      <w:r w:rsidR="009D4A85" w:rsidRPr="0095276B">
        <w:t>dans un portefeuille</w:t>
      </w:r>
      <w:r>
        <w:t xml:space="preserve">, </w:t>
      </w:r>
      <w:r w:rsidR="009D4A85" w:rsidRPr="0095276B">
        <w:t>dans une valise</w:t>
      </w:r>
      <w:r>
        <w:t xml:space="preserve">, </w:t>
      </w:r>
      <w:r w:rsidR="009D4A85" w:rsidRPr="0095276B">
        <w:t>ou dans le tiroir d</w:t>
      </w:r>
      <w:r>
        <w:t>’</w:t>
      </w:r>
      <w:r w:rsidR="009D4A85" w:rsidRPr="0095276B">
        <w:t>une table de nuit</w:t>
      </w:r>
      <w:r>
        <w:t xml:space="preserve">, </w:t>
      </w:r>
      <w:r w:rsidR="009D4A85" w:rsidRPr="0095276B">
        <w:t>il y a le p</w:t>
      </w:r>
      <w:r w:rsidR="009D4A85" w:rsidRPr="0095276B">
        <w:t>a</w:t>
      </w:r>
      <w:r w:rsidR="009D4A85" w:rsidRPr="0095276B">
        <w:t>pier timbré</w:t>
      </w:r>
      <w:r>
        <w:t xml:space="preserve">, </w:t>
      </w:r>
      <w:r w:rsidR="009D4A85" w:rsidRPr="0095276B">
        <w:t>au bas duquel tout le monde peut lire la signature de Hippolyte Simler</w:t>
      </w:r>
      <w:r>
        <w:t xml:space="preserve"> ; </w:t>
      </w:r>
      <w:r w:rsidR="009D4A85" w:rsidRPr="0095276B">
        <w:t>et que</w:t>
      </w:r>
      <w:r>
        <w:t xml:space="preserve">, </w:t>
      </w:r>
      <w:r w:rsidR="009D4A85" w:rsidRPr="0095276B">
        <w:t>tu vois bien cette lampe</w:t>
      </w:r>
      <w:r>
        <w:t xml:space="preserve">, </w:t>
      </w:r>
      <w:r w:rsidR="009D4A85" w:rsidRPr="0095276B">
        <w:t>et cette table</w:t>
      </w:r>
      <w:r>
        <w:t xml:space="preserve">, </w:t>
      </w:r>
      <w:r w:rsidR="009D4A85" w:rsidRPr="0095276B">
        <w:t>et le tapis qui est sur cette table</w:t>
      </w:r>
      <w:r>
        <w:t xml:space="preserve">, </w:t>
      </w:r>
      <w:r w:rsidR="009D4A85" w:rsidRPr="0095276B">
        <w:t>et l</w:t>
      </w:r>
      <w:r>
        <w:t>’</w:t>
      </w:r>
      <w:r w:rsidR="009D4A85" w:rsidRPr="0095276B">
        <w:t>argenterie</w:t>
      </w:r>
      <w:r>
        <w:t xml:space="preserve">, </w:t>
      </w:r>
      <w:r w:rsidR="009D4A85" w:rsidRPr="0095276B">
        <w:t>et la ma</w:t>
      </w:r>
      <w:r w:rsidR="009D4A85" w:rsidRPr="0095276B">
        <w:t>i</w:t>
      </w:r>
      <w:r w:rsidR="009D4A85" w:rsidRPr="0095276B">
        <w:t>son qui est là</w:t>
      </w:r>
      <w:r>
        <w:t xml:space="preserve">, </w:t>
      </w:r>
      <w:r w:rsidR="009D4A85" w:rsidRPr="0095276B">
        <w:t>et la fabrique</w:t>
      </w:r>
      <w:r>
        <w:t xml:space="preserve">, </w:t>
      </w:r>
      <w:r w:rsidR="009D4A85" w:rsidRPr="0095276B">
        <w:t>les métiers</w:t>
      </w:r>
      <w:r>
        <w:t xml:space="preserve">, </w:t>
      </w:r>
      <w:r w:rsidR="009D4A85" w:rsidRPr="0095276B">
        <w:t>la laine</w:t>
      </w:r>
      <w:r>
        <w:t xml:space="preserve">, </w:t>
      </w:r>
      <w:r w:rsidR="009D4A85" w:rsidRPr="0095276B">
        <w:t>mon habit</w:t>
      </w:r>
      <w:r>
        <w:t xml:space="preserve">, </w:t>
      </w:r>
      <w:r>
        <w:rPr>
          <w:rFonts w:eastAsia="Georgia" w:cs="Georgia"/>
        </w:rPr>
        <w:t xml:space="preserve">– </w:t>
      </w:r>
      <w:r w:rsidR="009D4A85" w:rsidRPr="0095276B">
        <w:t>d</w:t>
      </w:r>
      <w:r>
        <w:t>’</w:t>
      </w:r>
      <w:r w:rsidR="009D4A85" w:rsidRPr="0095276B">
        <w:t>un mot écrit avec cette signature on peut tout perdre</w:t>
      </w:r>
      <w:r>
        <w:t xml:space="preserve">, </w:t>
      </w:r>
      <w:r w:rsidR="009D4A85" w:rsidRPr="0095276B">
        <w:t>tout d</w:t>
      </w:r>
      <w:r w:rsidR="009D4A85" w:rsidRPr="0095276B">
        <w:t>é</w:t>
      </w:r>
      <w:r w:rsidR="009D4A85" w:rsidRPr="0095276B">
        <w:t>truire</w:t>
      </w:r>
      <w:r>
        <w:t xml:space="preserve">, </w:t>
      </w:r>
      <w:r w:rsidR="009D4A85" w:rsidRPr="0095276B">
        <w:t>tout donner et</w:t>
      </w:r>
      <w:r>
        <w:t xml:space="preserve">… </w:t>
      </w:r>
      <w:r w:rsidR="009D4A85" w:rsidRPr="0095276B">
        <w:t>Sarah</w:t>
      </w:r>
      <w:r>
        <w:t xml:space="preserve"> ! </w:t>
      </w:r>
      <w:r w:rsidR="009D4A85" w:rsidRPr="0095276B">
        <w:t>apporte-moi la plume avec l</w:t>
      </w:r>
      <w:r w:rsidR="009D4A85" w:rsidRPr="0095276B">
        <w:t>a</w:t>
      </w:r>
      <w:r w:rsidR="009D4A85" w:rsidRPr="0095276B">
        <w:t>quelle j</w:t>
      </w:r>
      <w:r>
        <w:t>’</w:t>
      </w:r>
      <w:r w:rsidR="009D4A85" w:rsidRPr="0095276B">
        <w:t>ai signé</w:t>
      </w:r>
      <w:r>
        <w:t> !</w:t>
      </w:r>
    </w:p>
    <w:p w14:paraId="6954D5A0" w14:textId="77777777" w:rsidR="006455E5" w:rsidRDefault="006455E5" w:rsidP="002666CE">
      <w:r>
        <w:t>— </w:t>
      </w:r>
      <w:r w:rsidR="009D4A85" w:rsidRPr="0095276B">
        <w:t>Ran</w:t>
      </w:r>
      <w:r>
        <w:t> ! »</w:t>
      </w:r>
      <w:r w:rsidR="009D4A85" w:rsidRPr="0095276B">
        <w:t xml:space="preserve"> appuya Myrtil</w:t>
      </w:r>
      <w:r>
        <w:t>.</w:t>
      </w:r>
    </w:p>
    <w:p w14:paraId="34AE751F" w14:textId="77777777" w:rsidR="006455E5" w:rsidRDefault="006455E5" w:rsidP="002666CE">
      <w:r>
        <w:lastRenderedPageBreak/>
        <w:t>« </w:t>
      </w:r>
      <w:r w:rsidR="009D4A85" w:rsidRPr="0095276B">
        <w:t>Et quand j</w:t>
      </w:r>
      <w:r>
        <w:t>’</w:t>
      </w:r>
      <w:r w:rsidR="009D4A85" w:rsidRPr="0095276B">
        <w:t>ai écrit ces deux mots</w:t>
      </w:r>
      <w:r>
        <w:t xml:space="preserve"> : </w:t>
      </w:r>
      <w:r w:rsidR="009D4A85" w:rsidRPr="0095276B">
        <w:t>H</w:t>
      </w:r>
      <w:r w:rsidR="009D4A85" w:rsidRPr="0095276B">
        <w:rPr>
          <w:szCs w:val="32"/>
        </w:rPr>
        <w:t>IPPOLYTE</w:t>
      </w:r>
      <w:r w:rsidR="009D4A85" w:rsidRPr="0095276B">
        <w:t xml:space="preserve"> S</w:t>
      </w:r>
      <w:r w:rsidR="009D4A85" w:rsidRPr="0095276B">
        <w:rPr>
          <w:szCs w:val="32"/>
        </w:rPr>
        <w:t>IMLER</w:t>
      </w:r>
      <w:r>
        <w:t xml:space="preserve">, </w:t>
      </w:r>
      <w:r w:rsidR="009D4A85" w:rsidRPr="0095276B">
        <w:t>sais-tu toi</w:t>
      </w:r>
      <w:r>
        <w:t xml:space="preserve">, </w:t>
      </w:r>
      <w:r w:rsidR="009D4A85" w:rsidRPr="0095276B">
        <w:t>ce que j</w:t>
      </w:r>
      <w:r>
        <w:t>’</w:t>
      </w:r>
      <w:r w:rsidR="009D4A85" w:rsidRPr="0095276B">
        <w:t>écrivais</w:t>
      </w:r>
      <w:r>
        <w:t xml:space="preserve"> ? </w:t>
      </w:r>
      <w:r w:rsidR="009D4A85" w:rsidRPr="0095276B">
        <w:t>Écoute voir</w:t>
      </w:r>
      <w:r>
        <w:t xml:space="preserve">, </w:t>
      </w:r>
      <w:r w:rsidR="009D4A85" w:rsidRPr="0095276B">
        <w:t>c</w:t>
      </w:r>
      <w:r>
        <w:t>’</w:t>
      </w:r>
      <w:r w:rsidR="009D4A85" w:rsidRPr="0095276B">
        <w:t>était</w:t>
      </w:r>
      <w:r>
        <w:t xml:space="preserve"> : </w:t>
      </w:r>
      <w:r w:rsidR="009D4A85" w:rsidRPr="0095276B">
        <w:t>S</w:t>
      </w:r>
      <w:r w:rsidR="009D4A85" w:rsidRPr="0095276B">
        <w:rPr>
          <w:szCs w:val="32"/>
        </w:rPr>
        <w:t>IMLER</w:t>
      </w:r>
      <w:r w:rsidR="009D4A85" w:rsidRPr="0095276B">
        <w:t xml:space="preserve"> </w:t>
      </w:r>
      <w:r w:rsidR="009D4A85" w:rsidRPr="0095276B">
        <w:rPr>
          <w:szCs w:val="32"/>
        </w:rPr>
        <w:t>RUINÉ</w:t>
      </w:r>
      <w:r>
        <w:t>.</w:t>
      </w:r>
    </w:p>
    <w:p w14:paraId="79736739" w14:textId="77777777" w:rsidR="006455E5" w:rsidRDefault="006455E5" w:rsidP="002666CE">
      <w:r>
        <w:t>— </w:t>
      </w:r>
      <w:r w:rsidR="009D4A85" w:rsidRPr="0095276B">
        <w:t>Y penses-tu</w:t>
      </w:r>
      <w:r>
        <w:t> ? »</w:t>
      </w:r>
      <w:r w:rsidR="009D4A85" w:rsidRPr="0095276B">
        <w:t xml:space="preserve"> s</w:t>
      </w:r>
      <w:r>
        <w:t>’</w:t>
      </w:r>
      <w:r w:rsidR="009D4A85" w:rsidRPr="0095276B">
        <w:t>écria Sarah du fond de la salle</w:t>
      </w:r>
      <w:r>
        <w:t>.</w:t>
      </w:r>
    </w:p>
    <w:p w14:paraId="0BDB00C2" w14:textId="77777777" w:rsidR="006455E5" w:rsidRDefault="006455E5" w:rsidP="002666CE">
      <w:r>
        <w:t>« </w:t>
      </w:r>
      <w:r w:rsidR="009D4A85" w:rsidRPr="0095276B">
        <w:t>À quoi d</w:t>
      </w:r>
      <w:r>
        <w:t>’</w:t>
      </w:r>
      <w:r w:rsidR="009D4A85" w:rsidRPr="0095276B">
        <w:t>autre veux-tu que je pense</w:t>
      </w:r>
      <w:r>
        <w:t xml:space="preserve"> ? </w:t>
      </w:r>
      <w:r w:rsidR="009D4A85" w:rsidRPr="0095276B">
        <w:t>Mon nom court le monde sur un papier blanc</w:t>
      </w:r>
      <w:r>
        <w:t xml:space="preserve">, </w:t>
      </w:r>
      <w:r w:rsidR="009D4A85" w:rsidRPr="0095276B">
        <w:t>et vous ne m</w:t>
      </w:r>
      <w:r>
        <w:t>’</w:t>
      </w:r>
      <w:r w:rsidR="009D4A85" w:rsidRPr="0095276B">
        <w:t>avez pas encore e</w:t>
      </w:r>
      <w:r w:rsidR="009D4A85" w:rsidRPr="0095276B">
        <w:t>n</w:t>
      </w:r>
      <w:r w:rsidR="009D4A85" w:rsidRPr="0095276B">
        <w:t>fermé à l</w:t>
      </w:r>
      <w:r>
        <w:t>’</w:t>
      </w:r>
      <w:r w:rsidR="009D4A85" w:rsidRPr="0095276B">
        <w:t>hôpital des fous</w:t>
      </w:r>
      <w:r>
        <w:t xml:space="preserve"> ? </w:t>
      </w:r>
      <w:r w:rsidR="009D4A85" w:rsidRPr="0095276B">
        <w:t>Apporte-moi la plume</w:t>
      </w:r>
      <w:r>
        <w:t xml:space="preserve">, </w:t>
      </w:r>
      <w:r w:rsidR="009D4A85" w:rsidRPr="0095276B">
        <w:t>je te dis</w:t>
      </w:r>
      <w:r>
        <w:t xml:space="preserve">. </w:t>
      </w:r>
      <w:r w:rsidR="009D4A85" w:rsidRPr="0095276B">
        <w:t>C</w:t>
      </w:r>
      <w:r>
        <w:t>’</w:t>
      </w:r>
      <w:r w:rsidR="009D4A85" w:rsidRPr="0095276B">
        <w:t>est la première fois qu</w:t>
      </w:r>
      <w:r>
        <w:t>’</w:t>
      </w:r>
      <w:r w:rsidR="009D4A85" w:rsidRPr="0095276B">
        <w:t>on aura vu un homme se séparer de lui-même et rester dans son fauteuil sans bouger</w:t>
      </w:r>
      <w:r>
        <w:t xml:space="preserve">, </w:t>
      </w:r>
      <w:r w:rsidR="009D4A85" w:rsidRPr="0095276B">
        <w:t>pendant qu</w:t>
      </w:r>
      <w:r>
        <w:t>’</w:t>
      </w:r>
      <w:r w:rsidR="009D4A85" w:rsidRPr="0095276B">
        <w:t>il s</w:t>
      </w:r>
      <w:r>
        <w:t>’</w:t>
      </w:r>
      <w:r w:rsidR="009D4A85" w:rsidRPr="0095276B">
        <w:t>en va dire à la terre entière</w:t>
      </w:r>
      <w:r>
        <w:t> : « </w:t>
      </w:r>
      <w:r w:rsidR="009D4A85" w:rsidRPr="0095276B">
        <w:t>qui veut la fabrique de Simler</w:t>
      </w:r>
      <w:r>
        <w:t xml:space="preserve"> ? </w:t>
      </w:r>
      <w:r w:rsidR="009D4A85" w:rsidRPr="0095276B">
        <w:t>qui veut l</w:t>
      </w:r>
      <w:r>
        <w:t>’</w:t>
      </w:r>
      <w:r w:rsidR="009D4A85" w:rsidRPr="0095276B">
        <w:t xml:space="preserve">argent des Simler de </w:t>
      </w:r>
      <w:proofErr w:type="spellStart"/>
      <w:r w:rsidR="009D4A85" w:rsidRPr="0095276B">
        <w:t>Buschendorf</w:t>
      </w:r>
      <w:proofErr w:type="spellEnd"/>
      <w:r>
        <w:t> ? »</w:t>
      </w:r>
      <w:r w:rsidR="009D4A85" w:rsidRPr="0095276B">
        <w:t xml:space="preserve"> As-tu cette plume</w:t>
      </w:r>
      <w:r>
        <w:t> ?</w:t>
      </w:r>
    </w:p>
    <w:p w14:paraId="2A5855C5" w14:textId="77777777" w:rsidR="006455E5" w:rsidRDefault="006455E5" w:rsidP="002666CE">
      <w:r>
        <w:t>— </w:t>
      </w:r>
      <w:r w:rsidR="009D4A85" w:rsidRPr="0095276B">
        <w:t>Mais enfin</w:t>
      </w:r>
      <w:r>
        <w:t xml:space="preserve">, </w:t>
      </w:r>
      <w:r w:rsidR="009D4A85" w:rsidRPr="0095276B">
        <w:t>s</w:t>
      </w:r>
      <w:r>
        <w:t>’</w:t>
      </w:r>
      <w:r w:rsidR="009D4A85" w:rsidRPr="0095276B">
        <w:t>écria le boiteux avec plus de vigueur qu</w:t>
      </w:r>
      <w:r>
        <w:t>’</w:t>
      </w:r>
      <w:r w:rsidR="009D4A85" w:rsidRPr="0095276B">
        <w:t>on ne s</w:t>
      </w:r>
      <w:r>
        <w:t>’</w:t>
      </w:r>
      <w:r w:rsidR="009D4A85" w:rsidRPr="0095276B">
        <w:t>y serait attendu</w:t>
      </w:r>
      <w:r>
        <w:t xml:space="preserve">, </w:t>
      </w:r>
      <w:r w:rsidR="009D4A85" w:rsidRPr="0095276B">
        <w:t>ta signature ne court pas le monde toute seule</w:t>
      </w:r>
      <w:r>
        <w:t xml:space="preserve">, </w:t>
      </w:r>
      <w:r w:rsidR="009D4A85" w:rsidRPr="0095276B">
        <w:t>ni entre des mains d</w:t>
      </w:r>
      <w:r>
        <w:t>’</w:t>
      </w:r>
      <w:r w:rsidR="009D4A85" w:rsidRPr="0095276B">
        <w:t>ennemis</w:t>
      </w:r>
      <w:r>
        <w:t xml:space="preserve">. </w:t>
      </w:r>
      <w:r w:rsidR="009D4A85" w:rsidRPr="0095276B">
        <w:t>Tes enfants</w:t>
      </w:r>
      <w:r>
        <w:t>…</w:t>
      </w:r>
    </w:p>
    <w:p w14:paraId="4A0B65B6" w14:textId="6BB8C487" w:rsidR="002666CE" w:rsidRDefault="006455E5" w:rsidP="002666CE">
      <w:r>
        <w:t>— </w:t>
      </w:r>
      <w:r w:rsidR="009D4A85" w:rsidRPr="0095276B">
        <w:t>Mes enfants sont mes enfants</w:t>
      </w:r>
      <w:r>
        <w:t xml:space="preserve">. </w:t>
      </w:r>
      <w:r w:rsidR="009D4A85" w:rsidRPr="0095276B">
        <w:t>D</w:t>
      </w:r>
      <w:r>
        <w:t>’</w:t>
      </w:r>
      <w:r w:rsidR="009D4A85" w:rsidRPr="0095276B">
        <w:t>où vient que j</w:t>
      </w:r>
      <w:r>
        <w:t>’</w:t>
      </w:r>
      <w:r w:rsidR="009D4A85" w:rsidRPr="0095276B">
        <w:t>en ferais mes maîtres</w:t>
      </w:r>
      <w:r>
        <w:t xml:space="preserve"> ? </w:t>
      </w:r>
      <w:r w:rsidR="009D4A85" w:rsidRPr="0095276B">
        <w:t>Que je leur donnerais sur moi plus de pouvoir que n</w:t>
      </w:r>
      <w:r>
        <w:t>’</w:t>
      </w:r>
      <w:r w:rsidR="009D4A85" w:rsidRPr="0095276B">
        <w:t xml:space="preserve">en avait mon père </w:t>
      </w:r>
      <w:proofErr w:type="spellStart"/>
      <w:r w:rsidR="009D4A85" w:rsidRPr="0095276B">
        <w:rPr>
          <w:i/>
          <w:iCs/>
        </w:rPr>
        <w:t>seelig</w:t>
      </w:r>
      <w:proofErr w:type="spellEnd"/>
      <w:r w:rsidR="009D4A85" w:rsidRPr="00BE2173">
        <w:rPr>
          <w:rStyle w:val="Appelnotedebasdep"/>
        </w:rPr>
        <w:footnoteReference w:id="2"/>
      </w:r>
      <w:r>
        <w:t> ? »</w:t>
      </w:r>
    </w:p>
    <w:p w14:paraId="24E4A563" w14:textId="77777777" w:rsidR="006455E5" w:rsidRDefault="009D4A85" w:rsidP="002666CE">
      <w:r w:rsidRPr="0095276B">
        <w:t>Myrtil</w:t>
      </w:r>
      <w:r w:rsidR="006455E5">
        <w:t xml:space="preserve">, </w:t>
      </w:r>
      <w:r w:rsidRPr="0095276B">
        <w:t>secoué par une émotion tragique</w:t>
      </w:r>
      <w:r w:rsidR="006455E5">
        <w:t xml:space="preserve">, </w:t>
      </w:r>
      <w:r w:rsidRPr="0095276B">
        <w:t>faisait hocher</w:t>
      </w:r>
      <w:r w:rsidR="006455E5">
        <w:t xml:space="preserve">, </w:t>
      </w:r>
      <w:r w:rsidRPr="0095276B">
        <w:t>sous la lumière de la lampe</w:t>
      </w:r>
      <w:r w:rsidR="006455E5">
        <w:t xml:space="preserve">, </w:t>
      </w:r>
      <w:r w:rsidRPr="0095276B">
        <w:t>le damier de son visage</w:t>
      </w:r>
      <w:r w:rsidR="006455E5">
        <w:t xml:space="preserve">. </w:t>
      </w:r>
      <w:r w:rsidRPr="0095276B">
        <w:t>Ses yeux allaient avec précipitation de son frère au boiteux</w:t>
      </w:r>
      <w:r w:rsidR="006455E5">
        <w:t xml:space="preserve">. </w:t>
      </w:r>
      <w:r w:rsidRPr="0095276B">
        <w:t>Celui-ci s</w:t>
      </w:r>
      <w:r w:rsidR="006455E5">
        <w:t>’</w:t>
      </w:r>
      <w:r w:rsidRPr="0095276B">
        <w:t>avança en jetant vers le fond de la salle le regard désespéré du médecin qui renonce à une cure</w:t>
      </w:r>
      <w:r w:rsidR="006455E5">
        <w:t xml:space="preserve">. </w:t>
      </w:r>
      <w:r w:rsidRPr="0095276B">
        <w:t>Il posa sa casquette sur le bord de la table et dit</w:t>
      </w:r>
      <w:r w:rsidR="006455E5">
        <w:t> :</w:t>
      </w:r>
    </w:p>
    <w:p w14:paraId="6C57C0E0" w14:textId="77777777" w:rsidR="006455E5" w:rsidRDefault="006455E5" w:rsidP="002666CE">
      <w:r>
        <w:t>« </w:t>
      </w:r>
      <w:r w:rsidR="009D4A85" w:rsidRPr="0095276B">
        <w:t>S</w:t>
      </w:r>
      <w:r>
        <w:t>’</w:t>
      </w:r>
      <w:r w:rsidR="009D4A85" w:rsidRPr="0095276B">
        <w:t>il doit sortir du mal de cette procuration que tu as do</w:t>
      </w:r>
      <w:r w:rsidR="009D4A85" w:rsidRPr="0095276B">
        <w:t>n</w:t>
      </w:r>
      <w:r w:rsidR="009D4A85" w:rsidRPr="0095276B">
        <w:t>née à tes fils pour traiter en ton nom</w:t>
      </w:r>
      <w:r>
        <w:t xml:space="preserve">, </w:t>
      </w:r>
      <w:r w:rsidR="009D4A85" w:rsidRPr="0095276B">
        <w:t xml:space="preserve">je te permets de </w:t>
      </w:r>
      <w:r w:rsidR="009D4A85" w:rsidRPr="0095276B">
        <w:lastRenderedPageBreak/>
        <w:t>n</w:t>
      </w:r>
      <w:r>
        <w:t>’</w:t>
      </w:r>
      <w:r w:rsidR="009D4A85" w:rsidRPr="0095276B">
        <w:t>accuser personne que moi</w:t>
      </w:r>
      <w:r>
        <w:t xml:space="preserve">. </w:t>
      </w:r>
      <w:r w:rsidR="009D4A85" w:rsidRPr="0095276B">
        <w:t>C</w:t>
      </w:r>
      <w:r>
        <w:t>’</w:t>
      </w:r>
      <w:r w:rsidR="009D4A85" w:rsidRPr="0095276B">
        <w:t>est moi seul qui te l</w:t>
      </w:r>
      <w:r>
        <w:t>’</w:t>
      </w:r>
      <w:r w:rsidR="009D4A85" w:rsidRPr="0095276B">
        <w:t>ai conseillé</w:t>
      </w:r>
      <w:r>
        <w:t xml:space="preserve">. </w:t>
      </w:r>
      <w:r w:rsidR="009D4A85" w:rsidRPr="0095276B">
        <w:t>Je persiste à croire qu</w:t>
      </w:r>
      <w:r>
        <w:t>’</w:t>
      </w:r>
      <w:r w:rsidR="009D4A85" w:rsidRPr="0095276B">
        <w:t>ils auront justifié la confiance que tu as mise en eux</w:t>
      </w:r>
      <w:r>
        <w:t>.</w:t>
      </w:r>
    </w:p>
    <w:p w14:paraId="796B23DC" w14:textId="77777777" w:rsidR="006455E5" w:rsidRDefault="006455E5" w:rsidP="002666CE">
      <w:r>
        <w:t>— </w:t>
      </w:r>
      <w:r w:rsidR="009D4A85" w:rsidRPr="0095276B">
        <w:t>Cela est bon</w:t>
      </w:r>
      <w:r>
        <w:t xml:space="preserve">, </w:t>
      </w:r>
      <w:r w:rsidR="009D4A85" w:rsidRPr="0095276B">
        <w:t>Wilhelm</w:t>
      </w:r>
      <w:r>
        <w:t xml:space="preserve"> ; </w:t>
      </w:r>
      <w:r w:rsidR="009D4A85" w:rsidRPr="0095276B">
        <w:t>je connais mes fils mieux que personne</w:t>
      </w:r>
      <w:r>
        <w:t xml:space="preserve">, </w:t>
      </w:r>
      <w:r w:rsidR="009D4A85" w:rsidRPr="0095276B">
        <w:t>et nous allons être bientôt fixés</w:t>
      </w:r>
      <w:r>
        <w:t xml:space="preserve">, </w:t>
      </w:r>
      <w:r w:rsidR="009D4A85" w:rsidRPr="0095276B">
        <w:t>je pense</w:t>
      </w:r>
      <w:r>
        <w:t>, »</w:t>
      </w:r>
      <w:r w:rsidR="009D4A85" w:rsidRPr="0095276B">
        <w:t xml:space="preserve"> répondit le maître de la maison d</w:t>
      </w:r>
      <w:r>
        <w:t>’</w:t>
      </w:r>
      <w:r w:rsidR="009D4A85" w:rsidRPr="0095276B">
        <w:t>un ton sans réplique</w:t>
      </w:r>
      <w:r>
        <w:t xml:space="preserve">. </w:t>
      </w:r>
      <w:r w:rsidR="009D4A85" w:rsidRPr="0095276B">
        <w:t>Et il dirigea son visage vers sa femme</w:t>
      </w:r>
      <w:r>
        <w:t xml:space="preserve">, </w:t>
      </w:r>
      <w:r w:rsidR="009D4A85" w:rsidRPr="0095276B">
        <w:t>comme s</w:t>
      </w:r>
      <w:r>
        <w:t>’</w:t>
      </w:r>
      <w:r w:rsidR="009D4A85" w:rsidRPr="0095276B">
        <w:t>il la rendait personnellement responsable de l</w:t>
      </w:r>
      <w:r>
        <w:t>’</w:t>
      </w:r>
      <w:r w:rsidR="009D4A85" w:rsidRPr="0095276B">
        <w:t>exacte arrivée des deux fils</w:t>
      </w:r>
      <w:r>
        <w:t>.</w:t>
      </w:r>
    </w:p>
    <w:p w14:paraId="5964A68B" w14:textId="77777777" w:rsidR="006455E5" w:rsidRDefault="006455E5" w:rsidP="002666CE">
      <w:r>
        <w:t>« </w:t>
      </w:r>
      <w:r w:rsidR="009D4A85" w:rsidRPr="0095276B">
        <w:t>En tout cas</w:t>
      </w:r>
      <w:r>
        <w:t xml:space="preserve">, </w:t>
      </w:r>
      <w:r w:rsidR="009D4A85" w:rsidRPr="0095276B">
        <w:t>ajouta-t-il en faisant de nouveau rentrer Wilhelm dans son horizon</w:t>
      </w:r>
      <w:r>
        <w:t xml:space="preserve">, </w:t>
      </w:r>
      <w:r w:rsidR="009D4A85" w:rsidRPr="0095276B">
        <w:t>je peux être fou</w:t>
      </w:r>
      <w:r>
        <w:t xml:space="preserve">, </w:t>
      </w:r>
      <w:r w:rsidR="009D4A85" w:rsidRPr="0095276B">
        <w:t>je ne suis pas e</w:t>
      </w:r>
      <w:r w:rsidR="009D4A85" w:rsidRPr="0095276B">
        <w:t>n</w:t>
      </w:r>
      <w:r w:rsidR="009D4A85" w:rsidRPr="0095276B">
        <w:t>core débile d</w:t>
      </w:r>
      <w:r>
        <w:t>’</w:t>
      </w:r>
      <w:r w:rsidR="009D4A85" w:rsidRPr="0095276B">
        <w:t>esprit</w:t>
      </w:r>
      <w:r>
        <w:t xml:space="preserve">. </w:t>
      </w:r>
      <w:r w:rsidR="009D4A85" w:rsidRPr="0095276B">
        <w:t>Si j</w:t>
      </w:r>
      <w:r>
        <w:t>’</w:t>
      </w:r>
      <w:r w:rsidR="009D4A85" w:rsidRPr="0095276B">
        <w:t>ai donné ma signature</w:t>
      </w:r>
      <w:r>
        <w:t xml:space="preserve">, </w:t>
      </w:r>
      <w:r w:rsidR="009D4A85" w:rsidRPr="0095276B">
        <w:t>je ne l</w:t>
      </w:r>
      <w:r>
        <w:t>’</w:t>
      </w:r>
      <w:r w:rsidR="009D4A85" w:rsidRPr="0095276B">
        <w:t>ai fait qu</w:t>
      </w:r>
      <w:r>
        <w:t>’</w:t>
      </w:r>
      <w:r w:rsidR="009D4A85" w:rsidRPr="0095276B">
        <w:t>à bon escient</w:t>
      </w:r>
      <w:r>
        <w:t xml:space="preserve">. </w:t>
      </w:r>
      <w:r w:rsidR="009D4A85" w:rsidRPr="0095276B">
        <w:t>Personne</w:t>
      </w:r>
      <w:r>
        <w:t xml:space="preserve">, </w:t>
      </w:r>
      <w:r w:rsidR="009D4A85" w:rsidRPr="0095276B">
        <w:t>pas même Myrtil</w:t>
      </w:r>
      <w:r>
        <w:t>…</w:t>
      </w:r>
    </w:p>
    <w:p w14:paraId="4EC6E087" w14:textId="77777777" w:rsidR="006455E5" w:rsidRDefault="006455E5" w:rsidP="002666CE">
      <w:r>
        <w:t>— </w:t>
      </w:r>
      <w:r w:rsidR="009D4A85" w:rsidRPr="0095276B">
        <w:t>Ran</w:t>
      </w:r>
      <w:r>
        <w:t xml:space="preserve"> ! </w:t>
      </w:r>
      <w:r w:rsidR="009D4A85" w:rsidRPr="0095276B">
        <w:t>fit ce dernier</w:t>
      </w:r>
      <w:r>
        <w:t xml:space="preserve">, </w:t>
      </w:r>
      <w:r w:rsidR="009D4A85" w:rsidRPr="0095276B">
        <w:t>en choquant nerveusement la table de la main qui s</w:t>
      </w:r>
      <w:r>
        <w:t>’</w:t>
      </w:r>
      <w:r w:rsidR="009D4A85" w:rsidRPr="0095276B">
        <w:t>y appuyait</w:t>
      </w:r>
      <w:r>
        <w:t>.</w:t>
      </w:r>
    </w:p>
    <w:p w14:paraId="040A0267" w14:textId="0555FC90" w:rsidR="002666CE" w:rsidRDefault="006455E5" w:rsidP="002666CE">
      <w:r>
        <w:t xml:space="preserve">« … </w:t>
      </w:r>
      <w:r w:rsidR="009D4A85" w:rsidRPr="0095276B">
        <w:t>ne m</w:t>
      </w:r>
      <w:r>
        <w:t>’</w:t>
      </w:r>
      <w:r w:rsidR="009D4A85" w:rsidRPr="0095276B">
        <w:t>a encore fait accomplir une chose que je n</w:t>
      </w:r>
      <w:r>
        <w:t>’</w:t>
      </w:r>
      <w:r w:rsidR="009D4A85" w:rsidRPr="0095276B">
        <w:t>avais pas résolu d</w:t>
      </w:r>
      <w:r>
        <w:t>’</w:t>
      </w:r>
      <w:r w:rsidR="009D4A85" w:rsidRPr="0095276B">
        <w:t>accomplir</w:t>
      </w:r>
      <w:r>
        <w:t>. »</w:t>
      </w:r>
    </w:p>
    <w:p w14:paraId="2AC549E4" w14:textId="77777777" w:rsidR="006455E5" w:rsidRDefault="009D4A85" w:rsidP="002666CE">
      <w:r w:rsidRPr="0095276B">
        <w:t>Un rouleau compresseur ne rend pas une chaussée plus plate que ne fut la conscience du boiteux après cette admonest</w:t>
      </w:r>
      <w:r w:rsidRPr="0095276B">
        <w:t>a</w:t>
      </w:r>
      <w:r w:rsidRPr="0095276B">
        <w:t>tion</w:t>
      </w:r>
      <w:r w:rsidR="006455E5">
        <w:t xml:space="preserve">. </w:t>
      </w:r>
      <w:r w:rsidRPr="0095276B">
        <w:t>En vérité</w:t>
      </w:r>
      <w:r w:rsidR="006455E5">
        <w:t xml:space="preserve">, </w:t>
      </w:r>
      <w:r w:rsidRPr="0095276B">
        <w:t>on l</w:t>
      </w:r>
      <w:r w:rsidR="006455E5">
        <w:t>’</w:t>
      </w:r>
      <w:r w:rsidRPr="0095276B">
        <w:t>eût beaucoup étonné si on lui avait appris que nulle diplomatie n</w:t>
      </w:r>
      <w:r w:rsidR="006455E5">
        <w:t>’</w:t>
      </w:r>
      <w:r w:rsidRPr="0095276B">
        <w:t>aurait su procéder avec plus de prompte habileté que la sienne pour éteindre la colère du grand Simler</w:t>
      </w:r>
      <w:r w:rsidR="006455E5">
        <w:t xml:space="preserve">, </w:t>
      </w:r>
      <w:r w:rsidRPr="0095276B">
        <w:t>et qu</w:t>
      </w:r>
      <w:r w:rsidR="006455E5">
        <w:t>’</w:t>
      </w:r>
      <w:r w:rsidRPr="0095276B">
        <w:t>en faisant assumer au fabricant la responsabilité de la pr</w:t>
      </w:r>
      <w:r w:rsidRPr="0095276B">
        <w:t>o</w:t>
      </w:r>
      <w:r w:rsidRPr="0095276B">
        <w:t>curation</w:t>
      </w:r>
      <w:r w:rsidR="006455E5">
        <w:t xml:space="preserve">, </w:t>
      </w:r>
      <w:r w:rsidRPr="0095276B">
        <w:t>le petit Blum avait retiré à son orgueil son meilleur aliment</w:t>
      </w:r>
      <w:r w:rsidR="006455E5">
        <w:t>.</w:t>
      </w:r>
    </w:p>
    <w:p w14:paraId="24EC8158" w14:textId="77777777" w:rsidR="006455E5" w:rsidRDefault="009D4A85" w:rsidP="002666CE">
      <w:r w:rsidRPr="0095276B">
        <w:t>Mais de telles finesses</w:t>
      </w:r>
      <w:r w:rsidR="006455E5">
        <w:t xml:space="preserve">, </w:t>
      </w:r>
      <w:r w:rsidRPr="0095276B">
        <w:t>encore que fréquentes</w:t>
      </w:r>
      <w:r w:rsidR="006455E5">
        <w:t xml:space="preserve">, </w:t>
      </w:r>
      <w:r w:rsidRPr="0095276B">
        <w:t>étaient bien perdues pour la satisfaction de celui-là même qui en usait</w:t>
      </w:r>
      <w:r w:rsidR="006455E5">
        <w:t xml:space="preserve">. </w:t>
      </w:r>
      <w:r w:rsidRPr="0095276B">
        <w:t>La voix de Simler n</w:t>
      </w:r>
      <w:r w:rsidR="006455E5">
        <w:t>’</w:t>
      </w:r>
      <w:r w:rsidRPr="0095276B">
        <w:t>avait pas fini d</w:t>
      </w:r>
      <w:r w:rsidR="006455E5">
        <w:t>’</w:t>
      </w:r>
      <w:r w:rsidRPr="0095276B">
        <w:t>envoyer ses échos orageux dans les coins de la salle</w:t>
      </w:r>
      <w:r w:rsidR="006455E5">
        <w:t xml:space="preserve">, </w:t>
      </w:r>
      <w:r w:rsidRPr="0095276B">
        <w:t>qu</w:t>
      </w:r>
      <w:r w:rsidR="006455E5">
        <w:t>’</w:t>
      </w:r>
      <w:r w:rsidRPr="0095276B">
        <w:t>une abjecte humilité avait pris place dans le cœur de Wilhelm</w:t>
      </w:r>
      <w:r w:rsidR="006455E5">
        <w:t xml:space="preserve">. </w:t>
      </w:r>
      <w:r w:rsidRPr="0095276B">
        <w:t>Il tira à lui sa casquette</w:t>
      </w:r>
      <w:r w:rsidR="006455E5">
        <w:t xml:space="preserve">, </w:t>
      </w:r>
      <w:r w:rsidRPr="0095276B">
        <w:t>qu</w:t>
      </w:r>
      <w:r w:rsidR="006455E5">
        <w:t>’</w:t>
      </w:r>
      <w:r w:rsidRPr="0095276B">
        <w:t>un m</w:t>
      </w:r>
      <w:r w:rsidRPr="0095276B">
        <w:t>o</w:t>
      </w:r>
      <w:r w:rsidRPr="0095276B">
        <w:t>ment d</w:t>
      </w:r>
      <w:r w:rsidR="006455E5">
        <w:t>’</w:t>
      </w:r>
      <w:r w:rsidRPr="0095276B">
        <w:t xml:space="preserve">expansion lui avait fait poser sur la </w:t>
      </w:r>
      <w:r w:rsidRPr="0095276B">
        <w:lastRenderedPageBreak/>
        <w:t>table</w:t>
      </w:r>
      <w:r w:rsidR="006455E5">
        <w:t xml:space="preserve">, </w:t>
      </w:r>
      <w:r w:rsidRPr="0095276B">
        <w:t>et baissa le dos</w:t>
      </w:r>
      <w:r w:rsidR="006455E5">
        <w:t xml:space="preserve">, </w:t>
      </w:r>
      <w:r w:rsidRPr="0095276B">
        <w:t>à la lettre</w:t>
      </w:r>
      <w:r w:rsidR="006455E5">
        <w:t xml:space="preserve">, </w:t>
      </w:r>
      <w:r w:rsidRPr="0095276B">
        <w:t>sous l</w:t>
      </w:r>
      <w:r w:rsidR="006455E5">
        <w:t>’</w:t>
      </w:r>
      <w:r w:rsidRPr="0095276B">
        <w:t>œil courroucé des deux frères</w:t>
      </w:r>
      <w:r w:rsidR="006455E5">
        <w:t>.</w:t>
      </w:r>
    </w:p>
    <w:p w14:paraId="250E511A" w14:textId="77777777" w:rsidR="006455E5" w:rsidRDefault="009D4A85" w:rsidP="002666CE">
      <w:r w:rsidRPr="0095276B">
        <w:t>Quand Sarah apporta à son mari</w:t>
      </w:r>
      <w:r w:rsidR="006455E5">
        <w:t xml:space="preserve">, </w:t>
      </w:r>
      <w:r w:rsidRPr="0095276B">
        <w:t>non sans hésitation</w:t>
      </w:r>
      <w:r w:rsidR="006455E5">
        <w:t xml:space="preserve">, </w:t>
      </w:r>
      <w:r w:rsidRPr="0095276B">
        <w:t>l</w:t>
      </w:r>
      <w:r w:rsidR="006455E5">
        <w:t>’</w:t>
      </w:r>
      <w:r w:rsidRPr="0095276B">
        <w:t>écritoire et le porte-plume qu</w:t>
      </w:r>
      <w:r w:rsidR="006455E5">
        <w:t>’</w:t>
      </w:r>
      <w:r w:rsidRPr="0095276B">
        <w:t>il lui avait demandés</w:t>
      </w:r>
      <w:r w:rsidR="006455E5">
        <w:t xml:space="preserve">, </w:t>
      </w:r>
      <w:r w:rsidRPr="0095276B">
        <w:t>elle répo</w:t>
      </w:r>
      <w:r w:rsidRPr="0095276B">
        <w:t>n</w:t>
      </w:r>
      <w:r w:rsidRPr="0095276B">
        <w:t>dit</w:t>
      </w:r>
      <w:r w:rsidR="006455E5">
        <w:t xml:space="preserve">, </w:t>
      </w:r>
      <w:r w:rsidRPr="0095276B">
        <w:t>elle aussi</w:t>
      </w:r>
      <w:r w:rsidR="006455E5">
        <w:t xml:space="preserve">, </w:t>
      </w:r>
      <w:r w:rsidRPr="0095276B">
        <w:t>au coup d</w:t>
      </w:r>
      <w:r w:rsidR="006455E5">
        <w:t>’</w:t>
      </w:r>
      <w:r w:rsidRPr="0095276B">
        <w:t>œil de son frère</w:t>
      </w:r>
      <w:r w:rsidR="006455E5">
        <w:t xml:space="preserve">, </w:t>
      </w:r>
      <w:r w:rsidRPr="0095276B">
        <w:t>par une expression qui confirmait ce dédain</w:t>
      </w:r>
      <w:r w:rsidR="006455E5">
        <w:t> :</w:t>
      </w:r>
    </w:p>
    <w:p w14:paraId="723B2B7F" w14:textId="202ACD2F" w:rsidR="002666CE" w:rsidRDefault="006455E5" w:rsidP="002666CE">
      <w:r>
        <w:t>« </w:t>
      </w:r>
      <w:r w:rsidR="009D4A85" w:rsidRPr="0095276B">
        <w:t>Qu</w:t>
      </w:r>
      <w:r>
        <w:t>’</w:t>
      </w:r>
      <w:r w:rsidR="009D4A85" w:rsidRPr="0095276B">
        <w:t>est-ce qu</w:t>
      </w:r>
      <w:r>
        <w:t>’</w:t>
      </w:r>
      <w:r w:rsidR="009D4A85" w:rsidRPr="0095276B">
        <w:t>un Blum de Thionville peut savoir des déc</w:t>
      </w:r>
      <w:r w:rsidR="009D4A85" w:rsidRPr="0095276B">
        <w:t>i</w:t>
      </w:r>
      <w:r w:rsidR="009D4A85" w:rsidRPr="0095276B">
        <w:t>sions et des desseins d</w:t>
      </w:r>
      <w:r>
        <w:t>’</w:t>
      </w:r>
      <w:r w:rsidR="009D4A85" w:rsidRPr="0095276B">
        <w:t xml:space="preserve">Hippolyte Simler de </w:t>
      </w:r>
      <w:proofErr w:type="spellStart"/>
      <w:r w:rsidR="009D4A85" w:rsidRPr="0095276B">
        <w:t>Buschendorf</w:t>
      </w:r>
      <w:proofErr w:type="spellEnd"/>
      <w:r>
        <w:t xml:space="preserve"> ? </w:t>
      </w:r>
      <w:r w:rsidR="009D4A85" w:rsidRPr="0095276B">
        <w:t>Et quand même ce Blum de Thionville serait mon propre frère</w:t>
      </w:r>
      <w:r>
        <w:t xml:space="preserve">, </w:t>
      </w:r>
      <w:r w:rsidR="009D4A85" w:rsidRPr="0095276B">
        <w:t>il n</w:t>
      </w:r>
      <w:r>
        <w:t>’</w:t>
      </w:r>
      <w:r w:rsidR="009D4A85" w:rsidRPr="0095276B">
        <w:t>a qu</w:t>
      </w:r>
      <w:r>
        <w:t>’</w:t>
      </w:r>
      <w:r w:rsidR="009D4A85" w:rsidRPr="0095276B">
        <w:t>à se regarder pour apprendre qu</w:t>
      </w:r>
      <w:r>
        <w:t>’</w:t>
      </w:r>
      <w:r w:rsidR="009D4A85" w:rsidRPr="0095276B">
        <w:t>il n</w:t>
      </w:r>
      <w:r>
        <w:t>’</w:t>
      </w:r>
      <w:r w:rsidR="009D4A85" w:rsidRPr="0095276B">
        <w:t>est pas d</w:t>
      </w:r>
      <w:r>
        <w:t>’</w:t>
      </w:r>
      <w:r w:rsidR="009D4A85" w:rsidRPr="0095276B">
        <w:t>un clan qui puisse poser son pied là où les Simler posent le leur</w:t>
      </w:r>
      <w:r>
        <w:t>. »</w:t>
      </w:r>
    </w:p>
    <w:p w14:paraId="03FF504D" w14:textId="77777777" w:rsidR="006455E5" w:rsidRDefault="009D4A85" w:rsidP="002666CE">
      <w:r w:rsidRPr="0095276B">
        <w:t>Wilhelm n</w:t>
      </w:r>
      <w:r w:rsidR="006455E5">
        <w:t>’</w:t>
      </w:r>
      <w:r w:rsidRPr="0095276B">
        <w:t>avait pas besoin de se regarder</w:t>
      </w:r>
      <w:r w:rsidR="006455E5">
        <w:t xml:space="preserve">, </w:t>
      </w:r>
      <w:r w:rsidRPr="0095276B">
        <w:t>pour sentir p</w:t>
      </w:r>
      <w:r w:rsidRPr="0095276B">
        <w:t>e</w:t>
      </w:r>
      <w:r w:rsidRPr="0095276B">
        <w:t>ser sur lui</w:t>
      </w:r>
      <w:r w:rsidR="006455E5">
        <w:t xml:space="preserve">, </w:t>
      </w:r>
      <w:r w:rsidRPr="0095276B">
        <w:t>au moral comme au physique</w:t>
      </w:r>
      <w:r w:rsidR="006455E5">
        <w:t xml:space="preserve">, </w:t>
      </w:r>
      <w:r w:rsidRPr="0095276B">
        <w:t>les épaules</w:t>
      </w:r>
      <w:r w:rsidR="006455E5">
        <w:t xml:space="preserve">, </w:t>
      </w:r>
      <w:r w:rsidRPr="0095276B">
        <w:t>le regard et l</w:t>
      </w:r>
      <w:r w:rsidR="006455E5">
        <w:t>’</w:t>
      </w:r>
      <w:r w:rsidRPr="0095276B">
        <w:t>opinion des deux Simler</w:t>
      </w:r>
      <w:r w:rsidR="006455E5">
        <w:t>.</w:t>
      </w:r>
    </w:p>
    <w:p w14:paraId="5DA844A3" w14:textId="77777777" w:rsidR="006455E5" w:rsidRDefault="009D4A85" w:rsidP="002666CE">
      <w:r w:rsidRPr="0095276B">
        <w:t>Il n</w:t>
      </w:r>
      <w:r w:rsidR="006455E5">
        <w:t>’</w:t>
      </w:r>
      <w:r w:rsidRPr="0095276B">
        <w:t>est pas nécessaire d</w:t>
      </w:r>
      <w:r w:rsidR="006455E5">
        <w:t>’</w:t>
      </w:r>
      <w:r w:rsidRPr="0095276B">
        <w:t>être grand clerc en psychologie</w:t>
      </w:r>
      <w:r w:rsidR="006455E5">
        <w:t xml:space="preserve">, </w:t>
      </w:r>
      <w:r w:rsidRPr="0095276B">
        <w:t>pour savoir quel capital constituent un dos rond</w:t>
      </w:r>
      <w:r w:rsidR="006455E5">
        <w:t xml:space="preserve">, </w:t>
      </w:r>
      <w:r w:rsidRPr="0095276B">
        <w:t>un pied-bot</w:t>
      </w:r>
      <w:r w:rsidR="006455E5">
        <w:t xml:space="preserve">, </w:t>
      </w:r>
      <w:r w:rsidRPr="0095276B">
        <w:t>deux yeux étonnés</w:t>
      </w:r>
      <w:r w:rsidR="006455E5">
        <w:t xml:space="preserve">, </w:t>
      </w:r>
      <w:r w:rsidRPr="0095276B">
        <w:t>bigles</w:t>
      </w:r>
      <w:r w:rsidR="006455E5">
        <w:t xml:space="preserve">, </w:t>
      </w:r>
      <w:r w:rsidRPr="0095276B">
        <w:t>sans couleur</w:t>
      </w:r>
      <w:r w:rsidR="006455E5">
        <w:t xml:space="preserve">, </w:t>
      </w:r>
      <w:r w:rsidRPr="0095276B">
        <w:t>des cheveux de teinte indécise</w:t>
      </w:r>
      <w:r w:rsidR="006455E5">
        <w:t xml:space="preserve">, </w:t>
      </w:r>
      <w:r w:rsidRPr="0095276B">
        <w:t>plutôt roux</w:t>
      </w:r>
      <w:r w:rsidR="006455E5">
        <w:t xml:space="preserve">, </w:t>
      </w:r>
      <w:r w:rsidRPr="0095276B">
        <w:t>toujours gras</w:t>
      </w:r>
      <w:r w:rsidR="006455E5">
        <w:t xml:space="preserve">, </w:t>
      </w:r>
      <w:r w:rsidRPr="0095276B">
        <w:t>partout rares</w:t>
      </w:r>
      <w:r w:rsidR="006455E5">
        <w:t xml:space="preserve">, </w:t>
      </w:r>
      <w:r w:rsidRPr="0095276B">
        <w:t>une peau en râpe à fromage</w:t>
      </w:r>
      <w:r w:rsidR="006455E5">
        <w:t xml:space="preserve">, </w:t>
      </w:r>
      <w:r w:rsidRPr="0095276B">
        <w:t>et une voix dépouillée de toute arête trancha</w:t>
      </w:r>
      <w:r w:rsidRPr="0095276B">
        <w:t>n</w:t>
      </w:r>
      <w:r w:rsidRPr="0095276B">
        <w:t>te</w:t>
      </w:r>
      <w:r w:rsidR="006455E5">
        <w:t xml:space="preserve">. </w:t>
      </w:r>
      <w:r w:rsidRPr="0095276B">
        <w:t>Principalement quand c</w:t>
      </w:r>
      <w:r w:rsidR="006455E5">
        <w:t>’</w:t>
      </w:r>
      <w:r w:rsidRPr="0095276B">
        <w:t>est là votre lot personnel</w:t>
      </w:r>
      <w:r w:rsidR="006455E5">
        <w:t xml:space="preserve">, </w:t>
      </w:r>
      <w:r w:rsidRPr="0095276B">
        <w:t>et que vous le mettez</w:t>
      </w:r>
      <w:r w:rsidR="006455E5">
        <w:t xml:space="preserve">, </w:t>
      </w:r>
      <w:r w:rsidRPr="0095276B">
        <w:t>depuis quarante-cinq ans</w:t>
      </w:r>
      <w:r w:rsidR="006455E5">
        <w:t xml:space="preserve">, </w:t>
      </w:r>
      <w:r w:rsidRPr="0095276B">
        <w:t>à l</w:t>
      </w:r>
      <w:r w:rsidR="006455E5">
        <w:t>’</w:t>
      </w:r>
      <w:r w:rsidRPr="0095276B">
        <w:t>épreuve quotidienne du vaste monde et de ses circonstances</w:t>
      </w:r>
      <w:r w:rsidR="006455E5">
        <w:t>.</w:t>
      </w:r>
    </w:p>
    <w:p w14:paraId="023DF9B0" w14:textId="77777777" w:rsidR="006455E5" w:rsidRDefault="009D4A85" w:rsidP="002666CE">
      <w:r w:rsidRPr="0095276B">
        <w:t>Le vaste monde</w:t>
      </w:r>
      <w:r w:rsidR="006455E5">
        <w:t xml:space="preserve">, </w:t>
      </w:r>
      <w:r w:rsidRPr="0095276B">
        <w:t>en effet</w:t>
      </w:r>
      <w:r w:rsidR="006455E5">
        <w:t xml:space="preserve">, </w:t>
      </w:r>
      <w:r w:rsidRPr="0095276B">
        <w:t>dans son ordre suprême et sa pa</w:t>
      </w:r>
      <w:r w:rsidRPr="0095276B">
        <w:t>r</w:t>
      </w:r>
      <w:r w:rsidRPr="0095276B">
        <w:t>faite sagesse</w:t>
      </w:r>
      <w:r w:rsidR="006455E5">
        <w:t xml:space="preserve">, </w:t>
      </w:r>
      <w:r w:rsidRPr="0095276B">
        <w:t>sait se montrer plus aigre pour la disgrâce d</w:t>
      </w:r>
      <w:r w:rsidR="006455E5">
        <w:t>’</w:t>
      </w:r>
      <w:r w:rsidRPr="0095276B">
        <w:t>une échine ou l</w:t>
      </w:r>
      <w:r w:rsidR="006455E5">
        <w:t>’</w:t>
      </w:r>
      <w:r w:rsidRPr="0095276B">
        <w:t>inconvenance d</w:t>
      </w:r>
      <w:r w:rsidR="006455E5">
        <w:t>’</w:t>
      </w:r>
      <w:r w:rsidRPr="0095276B">
        <w:t>une démarche</w:t>
      </w:r>
      <w:r w:rsidR="006455E5">
        <w:t xml:space="preserve">, </w:t>
      </w:r>
      <w:r w:rsidRPr="0095276B">
        <w:t>qu</w:t>
      </w:r>
      <w:r w:rsidR="006455E5">
        <w:t>’</w:t>
      </w:r>
      <w:r w:rsidRPr="0095276B">
        <w:t>il ne sait marquer à quel point lui sont indispensables la bonté d</w:t>
      </w:r>
      <w:r w:rsidR="006455E5">
        <w:t>’</w:t>
      </w:r>
      <w:r w:rsidRPr="0095276B">
        <w:t>une bouche sans malice</w:t>
      </w:r>
      <w:r w:rsidR="006455E5">
        <w:t xml:space="preserve">, </w:t>
      </w:r>
      <w:r w:rsidRPr="0095276B">
        <w:t>la malice d</w:t>
      </w:r>
      <w:r w:rsidR="006455E5">
        <w:t>’</w:t>
      </w:r>
      <w:r w:rsidRPr="0095276B">
        <w:t>un brave nez épais</w:t>
      </w:r>
      <w:r w:rsidR="006455E5">
        <w:t xml:space="preserve">, </w:t>
      </w:r>
      <w:r w:rsidRPr="0095276B">
        <w:t>plein de sensuelles bo</w:t>
      </w:r>
      <w:r w:rsidRPr="0095276B">
        <w:t>n</w:t>
      </w:r>
      <w:r w:rsidRPr="0095276B">
        <w:t>tés</w:t>
      </w:r>
      <w:r w:rsidR="006455E5">
        <w:t xml:space="preserve">, </w:t>
      </w:r>
      <w:r w:rsidRPr="0095276B">
        <w:t>la cordialité d</w:t>
      </w:r>
      <w:r w:rsidR="006455E5">
        <w:t>’</w:t>
      </w:r>
      <w:r w:rsidRPr="0095276B">
        <w:t>un dos fidèle</w:t>
      </w:r>
      <w:r w:rsidR="006455E5">
        <w:t xml:space="preserve">, </w:t>
      </w:r>
      <w:r w:rsidRPr="0095276B">
        <w:t>et le geste fraternel d</w:t>
      </w:r>
      <w:r w:rsidR="006455E5">
        <w:t>’</w:t>
      </w:r>
      <w:r w:rsidRPr="0095276B">
        <w:t>une courte main velue</w:t>
      </w:r>
      <w:r w:rsidR="006455E5">
        <w:t xml:space="preserve">, </w:t>
      </w:r>
      <w:r w:rsidRPr="0095276B">
        <w:t>aux ongles carrés</w:t>
      </w:r>
      <w:r w:rsidR="006455E5">
        <w:t>.</w:t>
      </w:r>
    </w:p>
    <w:p w14:paraId="119DC52A" w14:textId="77777777" w:rsidR="006455E5" w:rsidRDefault="009D4A85" w:rsidP="002666CE">
      <w:r w:rsidRPr="0095276B">
        <w:lastRenderedPageBreak/>
        <w:t>Pour l</w:t>
      </w:r>
      <w:r w:rsidR="006455E5">
        <w:t>’</w:t>
      </w:r>
      <w:r w:rsidRPr="0095276B">
        <w:t>heure</w:t>
      </w:r>
      <w:r w:rsidR="006455E5">
        <w:t xml:space="preserve">, </w:t>
      </w:r>
      <w:r w:rsidRPr="0095276B">
        <w:t>Wilhelm Blum</w:t>
      </w:r>
      <w:r w:rsidR="006455E5">
        <w:t xml:space="preserve">, </w:t>
      </w:r>
      <w:r w:rsidRPr="0095276B">
        <w:t>mal à l</w:t>
      </w:r>
      <w:r w:rsidR="006455E5">
        <w:t>’</w:t>
      </w:r>
      <w:r w:rsidRPr="0095276B">
        <w:t>aise dans ses attributs physiques</w:t>
      </w:r>
      <w:r w:rsidR="006455E5">
        <w:t xml:space="preserve">, </w:t>
      </w:r>
      <w:r w:rsidRPr="0095276B">
        <w:t>et gêné aux entournures par un indéfinissable co</w:t>
      </w:r>
      <w:r w:rsidRPr="0095276B">
        <w:t>m</w:t>
      </w:r>
      <w:r w:rsidRPr="0095276B">
        <w:t>plet gris</w:t>
      </w:r>
      <w:r w:rsidR="006455E5">
        <w:t xml:space="preserve">, </w:t>
      </w:r>
      <w:r w:rsidRPr="0095276B">
        <w:t>venait de reprendre</w:t>
      </w:r>
      <w:r w:rsidR="006455E5">
        <w:t xml:space="preserve">, </w:t>
      </w:r>
      <w:r w:rsidRPr="0095276B">
        <w:t>dans sa main</w:t>
      </w:r>
      <w:r w:rsidR="006455E5">
        <w:t xml:space="preserve">, </w:t>
      </w:r>
      <w:r w:rsidRPr="0095276B">
        <w:t>le couvre-chef la</w:t>
      </w:r>
      <w:r w:rsidRPr="0095276B">
        <w:t>i</w:t>
      </w:r>
      <w:r w:rsidRPr="0095276B">
        <w:t>neux qu</w:t>
      </w:r>
      <w:r w:rsidR="006455E5">
        <w:t>’</w:t>
      </w:r>
      <w:r w:rsidRPr="0095276B">
        <w:t>un moment d</w:t>
      </w:r>
      <w:r w:rsidR="006455E5">
        <w:t>’</w:t>
      </w:r>
      <w:r w:rsidRPr="0095276B">
        <w:t>expansion lui avait fait poser sur le bord de la table</w:t>
      </w:r>
      <w:r w:rsidR="006455E5">
        <w:t xml:space="preserve"> ; </w:t>
      </w:r>
      <w:r w:rsidRPr="0095276B">
        <w:t>et il recueillit</w:t>
      </w:r>
      <w:r w:rsidR="006455E5">
        <w:t xml:space="preserve">, </w:t>
      </w:r>
      <w:r w:rsidRPr="0095276B">
        <w:t>pour en enrichir sa collection</w:t>
      </w:r>
      <w:r w:rsidR="006455E5">
        <w:t xml:space="preserve">, </w:t>
      </w:r>
      <w:r w:rsidRPr="0095276B">
        <w:t>le r</w:t>
      </w:r>
      <w:r w:rsidRPr="0095276B">
        <w:t>e</w:t>
      </w:r>
      <w:r w:rsidRPr="0095276B">
        <w:t>gard par lequel sa sœur le rejetait hors du clan Simler</w:t>
      </w:r>
      <w:r w:rsidR="006455E5">
        <w:t>.</w:t>
      </w:r>
    </w:p>
    <w:p w14:paraId="0FC2F210" w14:textId="77777777" w:rsidR="006455E5" w:rsidRDefault="009D4A85" w:rsidP="002666CE">
      <w:r w:rsidRPr="0095276B">
        <w:t>Toutefois un anneau entourait un de ses doigts</w:t>
      </w:r>
      <w:r w:rsidR="006455E5">
        <w:t xml:space="preserve">, </w:t>
      </w:r>
      <w:r w:rsidRPr="0095276B">
        <w:t>à la m</w:t>
      </w:r>
      <w:r w:rsidRPr="0095276B">
        <w:t>a</w:t>
      </w:r>
      <w:r w:rsidRPr="0095276B">
        <w:t>nière dont un cercle entoure un petit tonneau</w:t>
      </w:r>
      <w:r w:rsidR="006455E5">
        <w:t xml:space="preserve">. </w:t>
      </w:r>
      <w:r w:rsidRPr="0095276B">
        <w:t>Et cette alliance s</w:t>
      </w:r>
      <w:r w:rsidRPr="0095276B">
        <w:t>i</w:t>
      </w:r>
      <w:r w:rsidRPr="0095276B">
        <w:t>gnifiait mariage</w:t>
      </w:r>
      <w:r w:rsidR="006455E5">
        <w:t xml:space="preserve">, </w:t>
      </w:r>
      <w:r w:rsidRPr="0095276B">
        <w:t>famille</w:t>
      </w:r>
      <w:r w:rsidR="006455E5">
        <w:t xml:space="preserve">, </w:t>
      </w:r>
      <w:r w:rsidRPr="0095276B">
        <w:t>maisonnée</w:t>
      </w:r>
      <w:r w:rsidR="006455E5">
        <w:t>.</w:t>
      </w:r>
    </w:p>
    <w:p w14:paraId="09D5AA9C" w14:textId="77777777" w:rsidR="006455E5" w:rsidRDefault="009D4A85" w:rsidP="002666CE">
      <w:r w:rsidRPr="0095276B">
        <w:t>Les Simler étaient grands</w:t>
      </w:r>
      <w:r w:rsidR="006455E5">
        <w:t xml:space="preserve">. </w:t>
      </w:r>
      <w:r w:rsidRPr="0095276B">
        <w:t>Mais</w:t>
      </w:r>
      <w:r w:rsidR="006455E5">
        <w:t xml:space="preserve">, </w:t>
      </w:r>
      <w:r w:rsidRPr="0095276B">
        <w:t>à ce moment</w:t>
      </w:r>
      <w:r w:rsidR="006455E5">
        <w:t xml:space="preserve">, </w:t>
      </w:r>
      <w:r w:rsidRPr="0095276B">
        <w:t>il ne se</w:t>
      </w:r>
      <w:r w:rsidRPr="0095276B">
        <w:t>m</w:t>
      </w:r>
      <w:r w:rsidRPr="0095276B">
        <w:t>blait pas que leur humble beau-frère</w:t>
      </w:r>
      <w:r w:rsidR="006455E5">
        <w:t xml:space="preserve">, </w:t>
      </w:r>
      <w:r w:rsidRPr="0095276B">
        <w:t>le marchand de drap Blum</w:t>
      </w:r>
      <w:r w:rsidR="006455E5">
        <w:t xml:space="preserve">, </w:t>
      </w:r>
      <w:r w:rsidRPr="0095276B">
        <w:t>fût accompagné d</w:t>
      </w:r>
      <w:r w:rsidR="006455E5">
        <w:t>’</w:t>
      </w:r>
      <w:r w:rsidRPr="0095276B">
        <w:t>une femme</w:t>
      </w:r>
      <w:r w:rsidR="006455E5">
        <w:t xml:space="preserve">. </w:t>
      </w:r>
      <w:r w:rsidRPr="0095276B">
        <w:t>Pourtant l</w:t>
      </w:r>
      <w:r w:rsidR="006455E5">
        <w:t>’</w:t>
      </w:r>
      <w:r w:rsidRPr="0095276B">
        <w:t>heure était ta</w:t>
      </w:r>
      <w:r w:rsidRPr="0095276B">
        <w:t>r</w:t>
      </w:r>
      <w:r w:rsidRPr="0095276B">
        <w:t>dive</w:t>
      </w:r>
      <w:r w:rsidR="006455E5">
        <w:t xml:space="preserve">, </w:t>
      </w:r>
      <w:r w:rsidRPr="0095276B">
        <w:t>s</w:t>
      </w:r>
      <w:r w:rsidR="006455E5">
        <w:t>’</w:t>
      </w:r>
      <w:r w:rsidRPr="0095276B">
        <w:t>il était encore là</w:t>
      </w:r>
      <w:r w:rsidR="006455E5">
        <w:t xml:space="preserve">, </w:t>
      </w:r>
      <w:r w:rsidRPr="0095276B">
        <w:t>ce n</w:t>
      </w:r>
      <w:r w:rsidR="006455E5">
        <w:t>’</w:t>
      </w:r>
      <w:r w:rsidRPr="0095276B">
        <w:t>était pas</w:t>
      </w:r>
      <w:r w:rsidR="006455E5">
        <w:t xml:space="preserve">, </w:t>
      </w:r>
      <w:r w:rsidRPr="0095276B">
        <w:t>apparemment</w:t>
      </w:r>
      <w:r w:rsidR="006455E5">
        <w:t xml:space="preserve">, </w:t>
      </w:r>
      <w:r w:rsidRPr="0095276B">
        <w:t>dans un but intéressé</w:t>
      </w:r>
      <w:r w:rsidR="006455E5">
        <w:t xml:space="preserve"> ; </w:t>
      </w:r>
      <w:r w:rsidRPr="0095276B">
        <w:t>s</w:t>
      </w:r>
      <w:r w:rsidR="006455E5">
        <w:t>’</w:t>
      </w:r>
      <w:r w:rsidRPr="0095276B">
        <w:t>il prenait la parole</w:t>
      </w:r>
      <w:r w:rsidR="006455E5">
        <w:t xml:space="preserve">, </w:t>
      </w:r>
      <w:r w:rsidRPr="0095276B">
        <w:t>ce n</w:t>
      </w:r>
      <w:r w:rsidR="006455E5">
        <w:t>’</w:t>
      </w:r>
      <w:r w:rsidRPr="0095276B">
        <w:t>était pas à l</w:t>
      </w:r>
      <w:r w:rsidR="006455E5">
        <w:t>’</w:t>
      </w:r>
      <w:r w:rsidRPr="0095276B">
        <w:t>occasion de ses affaires privées</w:t>
      </w:r>
      <w:r w:rsidR="006455E5">
        <w:t xml:space="preserve"> ; </w:t>
      </w:r>
      <w:r w:rsidRPr="0095276B">
        <w:t>si les conjonctures étaient angoissantes pour quelqu</w:t>
      </w:r>
      <w:r w:rsidR="006455E5">
        <w:t>’</w:t>
      </w:r>
      <w:r w:rsidRPr="0095276B">
        <w:t>un</w:t>
      </w:r>
      <w:r w:rsidR="006455E5">
        <w:t xml:space="preserve">, </w:t>
      </w:r>
      <w:r w:rsidRPr="0095276B">
        <w:t>ce ne semblait pas être pour lui</w:t>
      </w:r>
      <w:r w:rsidR="006455E5">
        <w:t>.</w:t>
      </w:r>
    </w:p>
    <w:p w14:paraId="1D08DCE5" w14:textId="77777777" w:rsidR="006455E5" w:rsidRDefault="009D4A85" w:rsidP="002666CE">
      <w:r w:rsidRPr="0095276B">
        <w:t>Il était là</w:t>
      </w:r>
      <w:r w:rsidR="006455E5">
        <w:t xml:space="preserve">, </w:t>
      </w:r>
      <w:r w:rsidRPr="0095276B">
        <w:t>loin des siens</w:t>
      </w:r>
      <w:r w:rsidR="006455E5">
        <w:t xml:space="preserve">, </w:t>
      </w:r>
      <w:r w:rsidRPr="0095276B">
        <w:t>cherchant les moyens propres à apaiser le courroux d</w:t>
      </w:r>
      <w:r w:rsidR="006455E5">
        <w:t>’</w:t>
      </w:r>
      <w:r w:rsidRPr="0095276B">
        <w:t>Hippolyte Simler</w:t>
      </w:r>
      <w:r w:rsidR="006455E5">
        <w:t xml:space="preserve">, </w:t>
      </w:r>
      <w:r w:rsidRPr="0095276B">
        <w:t>et occupé à attendre ses deux neveux</w:t>
      </w:r>
      <w:r w:rsidR="006455E5">
        <w:t xml:space="preserve">, </w:t>
      </w:r>
      <w:r w:rsidRPr="0095276B">
        <w:t>retour de leur voyage dans l</w:t>
      </w:r>
      <w:r w:rsidR="006455E5">
        <w:t>’</w:t>
      </w:r>
      <w:r w:rsidRPr="0095276B">
        <w:t>inconnu</w:t>
      </w:r>
      <w:r w:rsidR="006455E5">
        <w:t>.</w:t>
      </w:r>
    </w:p>
    <w:p w14:paraId="7494AF5A" w14:textId="77777777" w:rsidR="006455E5" w:rsidRDefault="009D4A85" w:rsidP="002666CE">
      <w:r w:rsidRPr="0095276B">
        <w:t>Ainsi vont les choses</w:t>
      </w:r>
      <w:r w:rsidR="006455E5">
        <w:t xml:space="preserve">. </w:t>
      </w:r>
      <w:r w:rsidRPr="0095276B">
        <w:t>Il est de mauvais goût de s</w:t>
      </w:r>
      <w:r w:rsidR="006455E5">
        <w:t>’</w:t>
      </w:r>
      <w:r w:rsidRPr="0095276B">
        <w:t>en éto</w:t>
      </w:r>
      <w:r w:rsidRPr="0095276B">
        <w:t>n</w:t>
      </w:r>
      <w:r w:rsidRPr="0095276B">
        <w:t>ner</w:t>
      </w:r>
      <w:r w:rsidR="006455E5">
        <w:t xml:space="preserve">. </w:t>
      </w:r>
      <w:r w:rsidRPr="0095276B">
        <w:t>S</w:t>
      </w:r>
      <w:r w:rsidR="006455E5">
        <w:t>’</w:t>
      </w:r>
      <w:r w:rsidRPr="0095276B">
        <w:t>en émouvoir est une faiblesse</w:t>
      </w:r>
      <w:r w:rsidR="006455E5">
        <w:t xml:space="preserve">. </w:t>
      </w:r>
      <w:r w:rsidRPr="0095276B">
        <w:t>Les remarquer même</w:t>
      </w:r>
      <w:r w:rsidR="006455E5">
        <w:t xml:space="preserve">, </w:t>
      </w:r>
      <w:r w:rsidRPr="0095276B">
        <w:t>s</w:t>
      </w:r>
      <w:r w:rsidRPr="0095276B">
        <w:t>u</w:t>
      </w:r>
      <w:r w:rsidRPr="0095276B">
        <w:t>perflu</w:t>
      </w:r>
      <w:r w:rsidR="006455E5">
        <w:t xml:space="preserve">. </w:t>
      </w:r>
      <w:r w:rsidRPr="0095276B">
        <w:t>Wilhelm Blum savait ce qui se doit</w:t>
      </w:r>
      <w:r w:rsidR="006455E5">
        <w:t>.</w:t>
      </w:r>
    </w:p>
    <w:p w14:paraId="41B0B618" w14:textId="77777777" w:rsidR="006455E5" w:rsidRDefault="009D4A85" w:rsidP="002666CE">
      <w:r w:rsidRPr="0095276B">
        <w:t>Mais un pas cria sur le gravier</w:t>
      </w:r>
      <w:r w:rsidR="006455E5">
        <w:t xml:space="preserve"> ; </w:t>
      </w:r>
      <w:r w:rsidRPr="0095276B">
        <w:t>il ne put se tenir de tirer précipitamment sa grosse montre-oignon</w:t>
      </w:r>
      <w:r w:rsidR="006455E5">
        <w:t xml:space="preserve">. </w:t>
      </w:r>
      <w:r w:rsidRPr="0095276B">
        <w:t>Myrtil tourna d</w:t>
      </w:r>
      <w:r w:rsidR="006455E5">
        <w:t>’</w:t>
      </w:r>
      <w:r w:rsidRPr="0095276B">
        <w:t>un geste acerbe la tête sur l</w:t>
      </w:r>
      <w:r w:rsidR="006455E5">
        <w:t>’</w:t>
      </w:r>
      <w:r w:rsidRPr="0095276B">
        <w:t>épaule gauche</w:t>
      </w:r>
      <w:r w:rsidR="006455E5">
        <w:t xml:space="preserve">. </w:t>
      </w:r>
      <w:r w:rsidRPr="0095276B">
        <w:t>Les bras de Sarah dép</w:t>
      </w:r>
      <w:r w:rsidRPr="0095276B">
        <w:t>o</w:t>
      </w:r>
      <w:r w:rsidRPr="0095276B">
        <w:t>sèrent sur la table l</w:t>
      </w:r>
      <w:r w:rsidR="006455E5">
        <w:t>’</w:t>
      </w:r>
      <w:r w:rsidRPr="0095276B">
        <w:t>écritoire où l</w:t>
      </w:r>
      <w:r w:rsidR="006455E5">
        <w:t>’</w:t>
      </w:r>
      <w:r w:rsidRPr="0095276B">
        <w:t>encre venait de se changer en plomb</w:t>
      </w:r>
      <w:r w:rsidR="006455E5">
        <w:t xml:space="preserve">. </w:t>
      </w:r>
      <w:r w:rsidRPr="0095276B">
        <w:t>Seul Hippolyte demeura immobile</w:t>
      </w:r>
      <w:r w:rsidR="006455E5">
        <w:t>.</w:t>
      </w:r>
    </w:p>
    <w:p w14:paraId="3538AEB7" w14:textId="77777777" w:rsidR="006455E5" w:rsidRDefault="006455E5" w:rsidP="002666CE">
      <w:r>
        <w:t>« </w:t>
      </w:r>
      <w:r w:rsidR="009D4A85" w:rsidRPr="0095276B">
        <w:t>L</w:t>
      </w:r>
      <w:r>
        <w:t>’</w:t>
      </w:r>
      <w:r w:rsidR="009D4A85" w:rsidRPr="0095276B">
        <w:t>heure</w:t>
      </w:r>
      <w:r>
        <w:t xml:space="preserve">… </w:t>
      </w:r>
      <w:r w:rsidR="009D4A85" w:rsidRPr="0095276B">
        <w:t>l</w:t>
      </w:r>
      <w:r>
        <w:t>’</w:t>
      </w:r>
      <w:r w:rsidR="009D4A85" w:rsidRPr="0095276B">
        <w:t>heure pourtant n</w:t>
      </w:r>
      <w:r>
        <w:t>’</w:t>
      </w:r>
      <w:r w:rsidR="009D4A85" w:rsidRPr="0095276B">
        <w:t>est pas encore venue</w:t>
      </w:r>
      <w:r>
        <w:t>, »</w:t>
      </w:r>
      <w:r w:rsidR="009D4A85" w:rsidRPr="0095276B">
        <w:t xml:space="preserve"> gr</w:t>
      </w:r>
      <w:r w:rsidR="009D4A85" w:rsidRPr="0095276B">
        <w:t>o</w:t>
      </w:r>
      <w:r w:rsidR="009D4A85" w:rsidRPr="0095276B">
        <w:t>gna le marchand de drap</w:t>
      </w:r>
      <w:r>
        <w:t xml:space="preserve">. </w:t>
      </w:r>
      <w:r w:rsidR="009D4A85" w:rsidRPr="0095276B">
        <w:t xml:space="preserve">Deux coups secs rappelèrent </w:t>
      </w:r>
      <w:r w:rsidR="009D4A85" w:rsidRPr="0095276B">
        <w:lastRenderedPageBreak/>
        <w:t>qu</w:t>
      </w:r>
      <w:r>
        <w:t>’</w:t>
      </w:r>
      <w:r w:rsidR="009D4A85" w:rsidRPr="0095276B">
        <w:t>entre les occupants de cette salle et le monde il n</w:t>
      </w:r>
      <w:r>
        <w:t>’</w:t>
      </w:r>
      <w:r w:rsidR="009D4A85" w:rsidRPr="0095276B">
        <w:t>y avait qu</w:t>
      </w:r>
      <w:r>
        <w:t>’</w:t>
      </w:r>
      <w:r w:rsidR="009D4A85" w:rsidRPr="0095276B">
        <w:t>une porte</w:t>
      </w:r>
      <w:r>
        <w:t>.</w:t>
      </w:r>
    </w:p>
    <w:p w14:paraId="6870F7CF" w14:textId="77777777" w:rsidR="006455E5" w:rsidRDefault="009D4A85" w:rsidP="002666CE">
      <w:r w:rsidRPr="0095276B">
        <w:t>Une figure aux yeux vifs</w:t>
      </w:r>
      <w:r w:rsidR="006455E5">
        <w:t xml:space="preserve">, </w:t>
      </w:r>
      <w:r w:rsidRPr="0095276B">
        <w:t>appuyée sur deux fortes moust</w:t>
      </w:r>
      <w:r w:rsidRPr="0095276B">
        <w:t>a</w:t>
      </w:r>
      <w:r w:rsidRPr="0095276B">
        <w:t>ches</w:t>
      </w:r>
      <w:r w:rsidR="006455E5">
        <w:t xml:space="preserve">, </w:t>
      </w:r>
      <w:r w:rsidRPr="0095276B">
        <w:t>se montra</w:t>
      </w:r>
      <w:r w:rsidR="006455E5">
        <w:t>.</w:t>
      </w:r>
    </w:p>
    <w:p w14:paraId="7FA06E0C" w14:textId="5A938562" w:rsidR="002666CE" w:rsidRDefault="006455E5" w:rsidP="002666CE">
      <w:r>
        <w:t>« </w:t>
      </w:r>
      <w:r w:rsidR="009D4A85" w:rsidRPr="0095276B">
        <w:t>Rien encore</w:t>
      </w:r>
      <w:r>
        <w:t xml:space="preserve">, </w:t>
      </w:r>
      <w:r w:rsidR="009D4A85" w:rsidRPr="0095276B">
        <w:t>monsieur Hippolyte</w:t>
      </w:r>
      <w:r>
        <w:t xml:space="preserve"> ? </w:t>
      </w:r>
      <w:r w:rsidR="009D4A85" w:rsidRPr="0095276B">
        <w:t>Madame Hippolyte</w:t>
      </w:r>
      <w:r>
        <w:t xml:space="preserve">, </w:t>
      </w:r>
      <w:r w:rsidR="009D4A85" w:rsidRPr="0095276B">
        <w:t>je vous salue</w:t>
      </w:r>
      <w:r>
        <w:t>. »</w:t>
      </w:r>
    </w:p>
    <w:p w14:paraId="32D6A1BD" w14:textId="77777777" w:rsidR="006455E5" w:rsidRDefault="009D4A85" w:rsidP="002666CE">
      <w:r w:rsidRPr="0095276B">
        <w:t>Il s</w:t>
      </w:r>
      <w:r w:rsidR="006455E5">
        <w:t>’</w:t>
      </w:r>
      <w:r w:rsidRPr="0095276B">
        <w:t>habituait au jour médiocre de la salle</w:t>
      </w:r>
      <w:r w:rsidR="006455E5">
        <w:t>.</w:t>
      </w:r>
    </w:p>
    <w:p w14:paraId="3F2A537C" w14:textId="50DFC007" w:rsidR="002666CE" w:rsidRDefault="006455E5" w:rsidP="002666CE">
      <w:r>
        <w:t>« </w:t>
      </w:r>
      <w:r w:rsidR="009D4A85" w:rsidRPr="0095276B">
        <w:t>Bonsoir</w:t>
      </w:r>
      <w:r>
        <w:t xml:space="preserve">, </w:t>
      </w:r>
      <w:r w:rsidR="009D4A85" w:rsidRPr="0095276B">
        <w:t>monsieur Myrtil</w:t>
      </w:r>
      <w:r>
        <w:t xml:space="preserve">. </w:t>
      </w:r>
      <w:r>
        <w:rPr>
          <w:rFonts w:eastAsia="Georgia" w:cs="Georgia"/>
          <w:szCs w:val="32"/>
        </w:rPr>
        <w:t xml:space="preserve">– </w:t>
      </w:r>
      <w:r w:rsidR="009D4A85" w:rsidRPr="0095276B">
        <w:t>Ah</w:t>
      </w:r>
      <w:r>
        <w:t> ! »</w:t>
      </w:r>
    </w:p>
    <w:p w14:paraId="1143E49A" w14:textId="77777777" w:rsidR="006455E5" w:rsidRDefault="009D4A85" w:rsidP="002666CE">
      <w:proofErr w:type="gramStart"/>
      <w:r w:rsidRPr="0095276B">
        <w:t>Ce</w:t>
      </w:r>
      <w:proofErr w:type="gramEnd"/>
      <w:r w:rsidRPr="0095276B">
        <w:t xml:space="preserve"> </w:t>
      </w:r>
      <w:r w:rsidRPr="0095276B">
        <w:rPr>
          <w:i/>
          <w:iCs/>
        </w:rPr>
        <w:t>ah</w:t>
      </w:r>
      <w:r w:rsidRPr="0095276B">
        <w:t xml:space="preserve"> fut le lot de Wilhelm</w:t>
      </w:r>
      <w:r w:rsidR="006455E5">
        <w:t xml:space="preserve">, </w:t>
      </w:r>
      <w:r w:rsidRPr="0095276B">
        <w:t>auquel l</w:t>
      </w:r>
      <w:r w:rsidR="006455E5">
        <w:t>’</w:t>
      </w:r>
      <w:r w:rsidRPr="0095276B">
        <w:t>arrivant se contenta de tendre la main avec un mélange merveilleusement dosé de fam</w:t>
      </w:r>
      <w:r w:rsidRPr="0095276B">
        <w:t>i</w:t>
      </w:r>
      <w:r w:rsidRPr="0095276B">
        <w:t>liarité</w:t>
      </w:r>
      <w:r w:rsidR="006455E5">
        <w:t xml:space="preserve">, </w:t>
      </w:r>
      <w:r w:rsidRPr="0095276B">
        <w:t>de protection</w:t>
      </w:r>
      <w:r w:rsidR="006455E5">
        <w:t xml:space="preserve">, </w:t>
      </w:r>
      <w:r w:rsidRPr="0095276B">
        <w:t>et tout à la fois de respect</w:t>
      </w:r>
      <w:r w:rsidR="006455E5">
        <w:t xml:space="preserve"> ; </w:t>
      </w:r>
      <w:r w:rsidRPr="0095276B">
        <w:t>Blum</w:t>
      </w:r>
      <w:r w:rsidR="006455E5">
        <w:t xml:space="preserve">, </w:t>
      </w:r>
      <w:r w:rsidRPr="0095276B">
        <w:t>après tout</w:t>
      </w:r>
      <w:r w:rsidR="006455E5">
        <w:t xml:space="preserve">, </w:t>
      </w:r>
      <w:r w:rsidRPr="0095276B">
        <w:t>était beau-frère</w:t>
      </w:r>
      <w:r w:rsidR="006455E5">
        <w:t>.</w:t>
      </w:r>
    </w:p>
    <w:p w14:paraId="10D249B4" w14:textId="77777777" w:rsidR="006455E5" w:rsidRDefault="006455E5" w:rsidP="002666CE">
      <w:r>
        <w:t>« </w:t>
      </w:r>
      <w:r w:rsidR="009D4A85" w:rsidRPr="0095276B">
        <w:t>Comme tu vois</w:t>
      </w:r>
      <w:r>
        <w:t xml:space="preserve">, </w:t>
      </w:r>
      <w:r w:rsidR="009D4A85" w:rsidRPr="0095276B">
        <w:t>Fritz</w:t>
      </w:r>
      <w:r>
        <w:t>, »</w:t>
      </w:r>
      <w:r w:rsidR="009D4A85" w:rsidRPr="0095276B">
        <w:t xml:space="preserve"> répondit monsieur Hippolyte avec le milieu de sa figure</w:t>
      </w:r>
      <w:r>
        <w:t xml:space="preserve">. </w:t>
      </w:r>
      <w:r w:rsidR="009D4A85" w:rsidRPr="0095276B">
        <w:t>Il y eut un silence</w:t>
      </w:r>
      <w:r>
        <w:t xml:space="preserve">. </w:t>
      </w:r>
      <w:r w:rsidR="009D4A85" w:rsidRPr="0095276B">
        <w:t>Puis le chef de la maison Simler ajouta</w:t>
      </w:r>
      <w:r>
        <w:t> :</w:t>
      </w:r>
    </w:p>
    <w:p w14:paraId="472E6E2F" w14:textId="77777777" w:rsidR="006455E5" w:rsidRDefault="006455E5" w:rsidP="002666CE">
      <w:r>
        <w:t>« </w:t>
      </w:r>
      <w:r w:rsidR="009D4A85" w:rsidRPr="0095276B">
        <w:t>Rien</w:t>
      </w:r>
      <w:r>
        <w:t> ! »</w:t>
      </w:r>
      <w:r w:rsidR="009D4A85" w:rsidRPr="0095276B">
        <w:t xml:space="preserve"> sur un ton si brusque</w:t>
      </w:r>
      <w:r>
        <w:t xml:space="preserve">, </w:t>
      </w:r>
      <w:r w:rsidR="009D4A85" w:rsidRPr="0095276B">
        <w:t>que chacun sursauta</w:t>
      </w:r>
      <w:r>
        <w:t xml:space="preserve">. </w:t>
      </w:r>
      <w:r w:rsidR="009D4A85" w:rsidRPr="0095276B">
        <w:t>Fritz parut gêné d</w:t>
      </w:r>
      <w:r>
        <w:t>’</w:t>
      </w:r>
      <w:r w:rsidR="009D4A85" w:rsidRPr="0095276B">
        <w:t>avoir trahi son impatience</w:t>
      </w:r>
      <w:r>
        <w:t xml:space="preserve">. </w:t>
      </w:r>
      <w:r w:rsidR="009D4A85" w:rsidRPr="0095276B">
        <w:t>Il gonfla sa lèvre sous sa moustache tombante</w:t>
      </w:r>
      <w:r>
        <w:t>.</w:t>
      </w:r>
    </w:p>
    <w:p w14:paraId="7DDE0058" w14:textId="6E622B92" w:rsidR="002666CE" w:rsidRDefault="006455E5" w:rsidP="002666CE">
      <w:r>
        <w:t>« </w:t>
      </w:r>
      <w:r w:rsidR="009D4A85" w:rsidRPr="0095276B">
        <w:t>On avait pensé</w:t>
      </w:r>
      <w:r>
        <w:t xml:space="preserve">, </w:t>
      </w:r>
      <w:proofErr w:type="gramStart"/>
      <w:r w:rsidR="009D4A85" w:rsidRPr="0095276B">
        <w:t>des fois</w:t>
      </w:r>
      <w:proofErr w:type="gramEnd"/>
      <w:r>
        <w:t xml:space="preserve">, </w:t>
      </w:r>
      <w:r w:rsidR="009D4A85" w:rsidRPr="0095276B">
        <w:t>qu</w:t>
      </w:r>
      <w:r>
        <w:t>’</w:t>
      </w:r>
      <w:r w:rsidR="009D4A85" w:rsidRPr="0095276B">
        <w:t>une dépêche</w:t>
      </w:r>
      <w:r>
        <w:t>… »</w:t>
      </w:r>
    </w:p>
    <w:p w14:paraId="220313A6" w14:textId="77777777" w:rsidR="006455E5" w:rsidRDefault="009D4A85" w:rsidP="002666CE">
      <w:r w:rsidRPr="0095276B">
        <w:t>Son patron le regarda fixement</w:t>
      </w:r>
      <w:r w:rsidR="006455E5">
        <w:t xml:space="preserve">, </w:t>
      </w:r>
      <w:r w:rsidRPr="0095276B">
        <w:t>et abattit les deux coins de sa bouche</w:t>
      </w:r>
      <w:r w:rsidR="006455E5">
        <w:t xml:space="preserve"> ; </w:t>
      </w:r>
      <w:r w:rsidRPr="0095276B">
        <w:t>il en résulta une étonnante expression de mépris</w:t>
      </w:r>
      <w:r w:rsidR="006455E5">
        <w:t>.</w:t>
      </w:r>
    </w:p>
    <w:p w14:paraId="5965221C" w14:textId="5B45DB83" w:rsidR="002666CE" w:rsidRDefault="006455E5" w:rsidP="002666CE">
      <w:r>
        <w:t>« </w:t>
      </w:r>
      <w:r w:rsidR="009D4A85" w:rsidRPr="0095276B">
        <w:t>En voilà encore un qui ne sait pas attendre</w:t>
      </w:r>
      <w:r>
        <w:t xml:space="preserve">. </w:t>
      </w:r>
      <w:r w:rsidR="009D4A85" w:rsidRPr="0095276B">
        <w:t>Retiens ça</w:t>
      </w:r>
      <w:r>
        <w:t xml:space="preserve">, </w:t>
      </w:r>
      <w:r w:rsidR="009D4A85" w:rsidRPr="0095276B">
        <w:t>Fritz</w:t>
      </w:r>
      <w:r>
        <w:t xml:space="preserve"> : </w:t>
      </w:r>
      <w:r w:rsidR="009D4A85" w:rsidRPr="0095276B">
        <w:t>si tu veux réussir dans la vie</w:t>
      </w:r>
      <w:r>
        <w:t xml:space="preserve">, </w:t>
      </w:r>
      <w:r w:rsidR="009D4A85" w:rsidRPr="0095276B">
        <w:t>c</w:t>
      </w:r>
      <w:r>
        <w:t>’</w:t>
      </w:r>
      <w:r w:rsidR="009D4A85" w:rsidRPr="0095276B">
        <w:t>est attendre</w:t>
      </w:r>
      <w:r>
        <w:t xml:space="preserve">, </w:t>
      </w:r>
      <w:r w:rsidR="009D4A85" w:rsidRPr="0095276B">
        <w:t>et compre</w:t>
      </w:r>
      <w:r w:rsidR="009D4A85" w:rsidRPr="0095276B">
        <w:t>n</w:t>
      </w:r>
      <w:r w:rsidR="009D4A85" w:rsidRPr="0095276B">
        <w:t>dre</w:t>
      </w:r>
      <w:r>
        <w:t>. »</w:t>
      </w:r>
    </w:p>
    <w:p w14:paraId="32D1D3CB" w14:textId="77777777" w:rsidR="006455E5" w:rsidRDefault="009D4A85" w:rsidP="002666CE">
      <w:r w:rsidRPr="0095276B">
        <w:t>Cette belle morale proposée à l</w:t>
      </w:r>
      <w:r w:rsidR="006455E5">
        <w:t>’</w:t>
      </w:r>
      <w:r w:rsidRPr="0095276B">
        <w:t>admiration de ses aud</w:t>
      </w:r>
      <w:r w:rsidRPr="0095276B">
        <w:t>i</w:t>
      </w:r>
      <w:r w:rsidRPr="0095276B">
        <w:t>teurs</w:t>
      </w:r>
      <w:r w:rsidR="006455E5">
        <w:t xml:space="preserve">, </w:t>
      </w:r>
      <w:r w:rsidRPr="0095276B">
        <w:t>le fougueux vieillard en oublia aussitôt la substance</w:t>
      </w:r>
      <w:r w:rsidR="006455E5">
        <w:t xml:space="preserve">. </w:t>
      </w:r>
      <w:r w:rsidRPr="0095276B">
        <w:t xml:space="preserve">Ses </w:t>
      </w:r>
      <w:r w:rsidRPr="0095276B">
        <w:lastRenderedPageBreak/>
        <w:t>sourcils s</w:t>
      </w:r>
      <w:r w:rsidR="006455E5">
        <w:t>’</w:t>
      </w:r>
      <w:r w:rsidRPr="0095276B">
        <w:t>arc-boutèrent l</w:t>
      </w:r>
      <w:r w:rsidR="006455E5">
        <w:t>’</w:t>
      </w:r>
      <w:r w:rsidRPr="0095276B">
        <w:t>un contre l</w:t>
      </w:r>
      <w:r w:rsidR="006455E5">
        <w:t>’</w:t>
      </w:r>
      <w:r w:rsidRPr="0095276B">
        <w:t>autre</w:t>
      </w:r>
      <w:r w:rsidR="006455E5">
        <w:t xml:space="preserve">, </w:t>
      </w:r>
      <w:r w:rsidRPr="0095276B">
        <w:t>pour maintenir sous ses yeux l</w:t>
      </w:r>
      <w:r w:rsidR="006455E5">
        <w:t>’</w:t>
      </w:r>
      <w:r w:rsidRPr="0095276B">
        <w:t>insignifiante silhouette de son interlocuteur</w:t>
      </w:r>
      <w:r w:rsidR="006455E5">
        <w:t xml:space="preserve">, </w:t>
      </w:r>
      <w:r w:rsidRPr="0095276B">
        <w:t>et il r</w:t>
      </w:r>
      <w:r w:rsidRPr="0095276B">
        <w:t>e</w:t>
      </w:r>
      <w:r w:rsidRPr="0095276B">
        <w:t>prit</w:t>
      </w:r>
      <w:r w:rsidR="006455E5">
        <w:t xml:space="preserve">, </w:t>
      </w:r>
      <w:r w:rsidRPr="0095276B">
        <w:t>avec de nouveaux orages dans la voix</w:t>
      </w:r>
      <w:r w:rsidR="006455E5">
        <w:t> :</w:t>
      </w:r>
    </w:p>
    <w:p w14:paraId="3F33A2B6" w14:textId="6B157FB9" w:rsidR="002666CE" w:rsidRDefault="006455E5" w:rsidP="002666CE">
      <w:r>
        <w:t>« </w:t>
      </w:r>
      <w:r w:rsidR="009D4A85" w:rsidRPr="0095276B">
        <w:t>Fritz Braun</w:t>
      </w:r>
      <w:r>
        <w:t xml:space="preserve">, </w:t>
      </w:r>
      <w:r w:rsidR="009D4A85" w:rsidRPr="0095276B">
        <w:t>toi et les tiens</w:t>
      </w:r>
      <w:r>
        <w:t xml:space="preserve">, </w:t>
      </w:r>
      <w:r w:rsidR="009D4A85" w:rsidRPr="0095276B">
        <w:t>vous attendez</w:t>
      </w:r>
      <w:r>
        <w:t xml:space="preserve">, </w:t>
      </w:r>
      <w:r w:rsidR="009D4A85" w:rsidRPr="0095276B">
        <w:t>et pourtant vous ne savez pas pourquoi vous attendez</w:t>
      </w:r>
      <w:r>
        <w:t xml:space="preserve">, </w:t>
      </w:r>
      <w:r w:rsidR="009D4A85" w:rsidRPr="0095276B">
        <w:t>vous ne savez pas ce que vous attendez</w:t>
      </w:r>
      <w:r>
        <w:t xml:space="preserve">. </w:t>
      </w:r>
      <w:r w:rsidR="009D4A85" w:rsidRPr="0095276B">
        <w:t>Quel est votre motif</w:t>
      </w:r>
      <w:r>
        <w:t xml:space="preserve"> ? </w:t>
      </w:r>
      <w:r w:rsidR="009D4A85" w:rsidRPr="0095276B">
        <w:t>Il faut un motif pour tout</w:t>
      </w:r>
      <w:r>
        <w:t xml:space="preserve">, </w:t>
      </w:r>
      <w:r w:rsidR="009D4A85" w:rsidRPr="0095276B">
        <w:t>même pour se soucier et pour attendre</w:t>
      </w:r>
      <w:r>
        <w:t xml:space="preserve">. </w:t>
      </w:r>
      <w:r w:rsidR="009D4A85" w:rsidRPr="0095276B">
        <w:t>En avez-vous un</w:t>
      </w:r>
      <w:r>
        <w:t xml:space="preserve">, </w:t>
      </w:r>
      <w:r w:rsidR="009D4A85" w:rsidRPr="0095276B">
        <w:t>vous</w:t>
      </w:r>
      <w:r>
        <w:t xml:space="preserve"> ? </w:t>
      </w:r>
      <w:r w:rsidR="009D4A85" w:rsidRPr="0095276B">
        <w:t>Si je pars</w:t>
      </w:r>
      <w:r>
        <w:t xml:space="preserve">, </w:t>
      </w:r>
      <w:r w:rsidR="009D4A85" w:rsidRPr="0095276B">
        <w:t>les bâtiments restent</w:t>
      </w:r>
      <w:r>
        <w:t xml:space="preserve">, </w:t>
      </w:r>
      <w:r w:rsidR="009D4A85" w:rsidRPr="0095276B">
        <w:t>il viendra bien un Pru</w:t>
      </w:r>
      <w:r w:rsidR="009D4A85" w:rsidRPr="0095276B">
        <w:t>s</w:t>
      </w:r>
      <w:r w:rsidR="009D4A85" w:rsidRPr="0095276B">
        <w:t>sien pour remonter la fabrique et vous donner du travail</w:t>
      </w:r>
      <w:r>
        <w:t xml:space="preserve">. </w:t>
      </w:r>
      <w:r w:rsidR="009D4A85" w:rsidRPr="0095276B">
        <w:t>Vous n</w:t>
      </w:r>
      <w:r>
        <w:t>’</w:t>
      </w:r>
      <w:r w:rsidR="009D4A85" w:rsidRPr="0095276B">
        <w:t>avez aucun motif</w:t>
      </w:r>
      <w:r>
        <w:t xml:space="preserve">, </w:t>
      </w:r>
      <w:r w:rsidR="009D4A85" w:rsidRPr="0095276B">
        <w:t>ni toi</w:t>
      </w:r>
      <w:r>
        <w:t xml:space="preserve">, </w:t>
      </w:r>
      <w:r w:rsidR="009D4A85" w:rsidRPr="0095276B">
        <w:t>ni tes camarades</w:t>
      </w:r>
      <w:r>
        <w:t xml:space="preserve">, </w:t>
      </w:r>
      <w:r w:rsidR="009D4A85" w:rsidRPr="0095276B">
        <w:t>de vous soucier du retour de mes fils</w:t>
      </w:r>
      <w:r>
        <w:t>. »</w:t>
      </w:r>
    </w:p>
    <w:p w14:paraId="22098EE4" w14:textId="77777777" w:rsidR="006455E5" w:rsidRDefault="009D4A85" w:rsidP="002666CE">
      <w:r w:rsidRPr="0095276B">
        <w:t>L</w:t>
      </w:r>
      <w:r w:rsidR="006455E5">
        <w:t>’</w:t>
      </w:r>
      <w:r w:rsidRPr="0095276B">
        <w:t>Alsacien restait immobile sous cette averse de pensées i</w:t>
      </w:r>
      <w:r w:rsidRPr="0095276B">
        <w:t>n</w:t>
      </w:r>
      <w:r w:rsidRPr="0095276B">
        <w:t>jurieuses</w:t>
      </w:r>
      <w:r w:rsidR="006455E5">
        <w:t xml:space="preserve">. </w:t>
      </w:r>
      <w:r w:rsidRPr="0095276B">
        <w:t>Il donnait aux plans martiaux de sa figure l</w:t>
      </w:r>
      <w:r w:rsidR="006455E5">
        <w:t>’</w:t>
      </w:r>
      <w:r w:rsidRPr="0095276B">
        <w:t>expre</w:t>
      </w:r>
      <w:r w:rsidRPr="0095276B">
        <w:t>s</w:t>
      </w:r>
      <w:r w:rsidRPr="0095276B">
        <w:t>sion la plus niaise qui fût en son pouvoir</w:t>
      </w:r>
      <w:r w:rsidR="006455E5">
        <w:t>.</w:t>
      </w:r>
    </w:p>
    <w:p w14:paraId="2CB6BFFD" w14:textId="77777777" w:rsidR="006455E5" w:rsidRDefault="009D4A85" w:rsidP="002666CE">
      <w:r w:rsidRPr="0095276B">
        <w:t>Hippolyte Simler poursuivit</w:t>
      </w:r>
      <w:r w:rsidR="006455E5">
        <w:t xml:space="preserve">, </w:t>
      </w:r>
      <w:r w:rsidRPr="0095276B">
        <w:t>un ton plus haut</w:t>
      </w:r>
      <w:r w:rsidR="006455E5">
        <w:t> :</w:t>
      </w:r>
    </w:p>
    <w:p w14:paraId="64A81DC8" w14:textId="63BB8A55" w:rsidR="002666CE" w:rsidRDefault="006455E5" w:rsidP="002666CE">
      <w:r>
        <w:t>« </w:t>
      </w:r>
      <w:r w:rsidR="009D4A85" w:rsidRPr="0095276B">
        <w:t>Pour moi pour moi</w:t>
      </w:r>
      <w:r>
        <w:t xml:space="preserve">, </w:t>
      </w:r>
      <w:r w:rsidR="009D4A85" w:rsidRPr="0095276B">
        <w:t>mon frère Myrtil</w:t>
      </w:r>
      <w:r>
        <w:t xml:space="preserve">, </w:t>
      </w:r>
      <w:r w:rsidR="009D4A85" w:rsidRPr="0095276B">
        <w:t>ma femme</w:t>
      </w:r>
      <w:r>
        <w:t xml:space="preserve">, </w:t>
      </w:r>
      <w:r w:rsidR="009D4A85" w:rsidRPr="0095276B">
        <w:t>la que</w:t>
      </w:r>
      <w:r w:rsidR="009D4A85" w:rsidRPr="0095276B">
        <w:t>s</w:t>
      </w:r>
      <w:r w:rsidR="009D4A85" w:rsidRPr="0095276B">
        <w:t>tion est différente</w:t>
      </w:r>
      <w:r>
        <w:t xml:space="preserve">. </w:t>
      </w:r>
      <w:r w:rsidR="009D4A85" w:rsidRPr="0095276B">
        <w:t>Tu vois cette plume</w:t>
      </w:r>
      <w:r>
        <w:t xml:space="preserve">, </w:t>
      </w:r>
      <w:r w:rsidR="009D4A85" w:rsidRPr="0095276B">
        <w:t>Fritz</w:t>
      </w:r>
      <w:r>
        <w:t> ? »</w:t>
      </w:r>
    </w:p>
    <w:p w14:paraId="09A18CBE" w14:textId="77777777" w:rsidR="006455E5" w:rsidRDefault="009D4A85" w:rsidP="002666CE">
      <w:r w:rsidRPr="0095276B">
        <w:t>Bien qu</w:t>
      </w:r>
      <w:r w:rsidR="006455E5">
        <w:t>’</w:t>
      </w:r>
      <w:r w:rsidRPr="0095276B">
        <w:t>habitué aux sorties inattendues du fabricant</w:t>
      </w:r>
      <w:r w:rsidR="006455E5">
        <w:t xml:space="preserve">, </w:t>
      </w:r>
      <w:r w:rsidRPr="0095276B">
        <w:t>Fritz fut pris au dépourvu</w:t>
      </w:r>
      <w:r w:rsidR="006455E5">
        <w:t xml:space="preserve">. </w:t>
      </w:r>
      <w:r w:rsidRPr="0095276B">
        <w:t>Une main à demi monstrueuse</w:t>
      </w:r>
      <w:r w:rsidR="006455E5">
        <w:t xml:space="preserve">, </w:t>
      </w:r>
      <w:r w:rsidRPr="0095276B">
        <w:t>grasse jusqu</w:t>
      </w:r>
      <w:r w:rsidR="006455E5">
        <w:t>’</w:t>
      </w:r>
      <w:r w:rsidRPr="0095276B">
        <w:t>au refus des chairs</w:t>
      </w:r>
      <w:r w:rsidR="006455E5">
        <w:t xml:space="preserve">, </w:t>
      </w:r>
      <w:r w:rsidRPr="0095276B">
        <w:t>s</w:t>
      </w:r>
      <w:r w:rsidR="006455E5">
        <w:t>’</w:t>
      </w:r>
      <w:r w:rsidRPr="0095276B">
        <w:t>allongeait du voltaire vers la table</w:t>
      </w:r>
      <w:r w:rsidR="006455E5">
        <w:t xml:space="preserve">. </w:t>
      </w:r>
      <w:r w:rsidRPr="0095276B">
        <w:t>Elle recouvrit l</w:t>
      </w:r>
      <w:r w:rsidR="006455E5">
        <w:t>’</w:t>
      </w:r>
      <w:r w:rsidRPr="0095276B">
        <w:t>écritoire</w:t>
      </w:r>
      <w:r w:rsidR="006455E5">
        <w:t xml:space="preserve">, </w:t>
      </w:r>
      <w:r w:rsidRPr="0095276B">
        <w:t>et saisit le frêle bâtonnet de sapin</w:t>
      </w:r>
      <w:r w:rsidR="006455E5">
        <w:t>.</w:t>
      </w:r>
    </w:p>
    <w:p w14:paraId="28118BB3" w14:textId="79F00FF8" w:rsidR="002666CE" w:rsidRDefault="006455E5" w:rsidP="002666CE">
      <w:r>
        <w:t>« </w:t>
      </w:r>
      <w:r w:rsidR="009D4A85" w:rsidRPr="0095276B">
        <w:t>Regarde</w:t>
      </w:r>
      <w:r>
        <w:t xml:space="preserve">, </w:t>
      </w:r>
      <w:r w:rsidR="009D4A85" w:rsidRPr="0095276B">
        <w:t>ce n</w:t>
      </w:r>
      <w:r>
        <w:t>’</w:t>
      </w:r>
      <w:r w:rsidR="009D4A85" w:rsidRPr="0095276B">
        <w:t>est ni gros ni lourd</w:t>
      </w:r>
      <w:r>
        <w:t xml:space="preserve">. </w:t>
      </w:r>
      <w:r w:rsidR="009D4A85" w:rsidRPr="0095276B">
        <w:t>Combien faut-il de temps pour écrire un nom avec cette petite plume</w:t>
      </w:r>
      <w:r>
        <w:t xml:space="preserve"> ? </w:t>
      </w:r>
      <w:r w:rsidR="009D4A85" w:rsidRPr="0095276B">
        <w:t>Eh bien</w:t>
      </w:r>
      <w:r>
        <w:t xml:space="preserve"> ! </w:t>
      </w:r>
      <w:r w:rsidR="009D4A85" w:rsidRPr="0095276B">
        <w:t>c</w:t>
      </w:r>
      <w:r w:rsidR="009D4A85" w:rsidRPr="0095276B">
        <w:t>e</w:t>
      </w:r>
      <w:r w:rsidR="009D4A85" w:rsidRPr="0095276B">
        <w:t xml:space="preserve">la a suffi et </w:t>
      </w:r>
      <w:r w:rsidR="009D4A85" w:rsidRPr="0095276B">
        <w:rPr>
          <w:i/>
          <w:iCs/>
        </w:rPr>
        <w:t>voilà</w:t>
      </w:r>
      <w:r w:rsidR="009D4A85" w:rsidRPr="0095276B">
        <w:t xml:space="preserve"> pourquoi tu me trouves</w:t>
      </w:r>
      <w:r>
        <w:t xml:space="preserve">, </w:t>
      </w:r>
      <w:r w:rsidR="009D4A85" w:rsidRPr="0095276B">
        <w:t>à cette heure</w:t>
      </w:r>
      <w:r>
        <w:t xml:space="preserve">, </w:t>
      </w:r>
      <w:r w:rsidR="009D4A85" w:rsidRPr="0095276B">
        <w:t>en train d</w:t>
      </w:r>
      <w:r>
        <w:t>’</w:t>
      </w:r>
      <w:r w:rsidR="009D4A85" w:rsidRPr="0095276B">
        <w:t>attendre le retour de mes fils sans savoir si je suis encore chez moi</w:t>
      </w:r>
      <w:r>
        <w:t xml:space="preserve">, </w:t>
      </w:r>
      <w:r w:rsidR="009D4A85" w:rsidRPr="0095276B">
        <w:t>si je suis encore fabricant</w:t>
      </w:r>
      <w:r>
        <w:t xml:space="preserve">, </w:t>
      </w:r>
      <w:r w:rsidR="009D4A85" w:rsidRPr="0095276B">
        <w:t>ou si je dois tout quitter pour r</w:t>
      </w:r>
      <w:r w:rsidR="009D4A85" w:rsidRPr="0095276B">
        <w:t>e</w:t>
      </w:r>
      <w:r w:rsidR="009D4A85" w:rsidRPr="0095276B">
        <w:t>commencer</w:t>
      </w:r>
      <w:r>
        <w:t xml:space="preserve">, </w:t>
      </w:r>
      <w:r w:rsidR="009D4A85" w:rsidRPr="0095276B">
        <w:t>ailleurs</w:t>
      </w:r>
      <w:r>
        <w:t xml:space="preserve">. </w:t>
      </w:r>
      <w:r w:rsidR="009D4A85" w:rsidRPr="0095276B">
        <w:t xml:space="preserve">Voilà </w:t>
      </w:r>
      <w:r w:rsidR="009D4A85" w:rsidRPr="0095276B">
        <w:rPr>
          <w:i/>
          <w:iCs/>
        </w:rPr>
        <w:t>mon</w:t>
      </w:r>
      <w:r w:rsidR="009D4A85" w:rsidRPr="0095276B">
        <w:t xml:space="preserve"> motif</w:t>
      </w:r>
      <w:r>
        <w:t xml:space="preserve">, </w:t>
      </w:r>
      <w:r w:rsidR="009D4A85" w:rsidRPr="0095276B">
        <w:t>à moi</w:t>
      </w:r>
      <w:r>
        <w:t xml:space="preserve">. </w:t>
      </w:r>
      <w:r w:rsidR="009D4A85" w:rsidRPr="0095276B">
        <w:t>Quand la tête est faible</w:t>
      </w:r>
      <w:r>
        <w:t xml:space="preserve">, </w:t>
      </w:r>
      <w:r w:rsidR="009D4A85" w:rsidRPr="0095276B">
        <w:t>il faut que les jambes soient fortes</w:t>
      </w:r>
      <w:r>
        <w:t xml:space="preserve">. </w:t>
      </w:r>
      <w:r w:rsidR="009D4A85" w:rsidRPr="0095276B">
        <w:t>La tête a été faible un jour</w:t>
      </w:r>
      <w:r>
        <w:t xml:space="preserve">, </w:t>
      </w:r>
      <w:r w:rsidR="009D4A85" w:rsidRPr="0095276B">
        <w:t>Fritz</w:t>
      </w:r>
      <w:r>
        <w:t xml:space="preserve">. </w:t>
      </w:r>
      <w:r w:rsidR="009D4A85" w:rsidRPr="0095276B">
        <w:t xml:space="preserve">Peut-être des gens en ont </w:t>
      </w:r>
      <w:r w:rsidR="009D4A85" w:rsidRPr="0095276B">
        <w:lastRenderedPageBreak/>
        <w:t>profité</w:t>
      </w:r>
      <w:r>
        <w:t xml:space="preserve">. </w:t>
      </w:r>
      <w:r w:rsidR="009D4A85" w:rsidRPr="0095276B">
        <w:t>Que cela serve de leçon à tous ceux qui s</w:t>
      </w:r>
      <w:r>
        <w:t>’</w:t>
      </w:r>
      <w:r w:rsidR="009D4A85" w:rsidRPr="0095276B">
        <w:t>en remettent à autrui</w:t>
      </w:r>
      <w:r>
        <w:t> ! »</w:t>
      </w:r>
    </w:p>
    <w:p w14:paraId="5BCA7F73" w14:textId="77777777" w:rsidR="006455E5" w:rsidRDefault="009D4A85" w:rsidP="002666CE">
      <w:r w:rsidRPr="0095276B">
        <w:t>Un craquement marqua la fin de cette phrase</w:t>
      </w:r>
      <w:r w:rsidR="006455E5">
        <w:t xml:space="preserve">. </w:t>
      </w:r>
      <w:r w:rsidRPr="0095276B">
        <w:t>La main monstrueuse fit un geste</w:t>
      </w:r>
      <w:r w:rsidR="006455E5">
        <w:t xml:space="preserve">, </w:t>
      </w:r>
      <w:r w:rsidRPr="0095276B">
        <w:t>et les tronçons du porte-plume all</w:t>
      </w:r>
      <w:r w:rsidRPr="0095276B">
        <w:t>è</w:t>
      </w:r>
      <w:r w:rsidRPr="0095276B">
        <w:t>rent rouler dans un coin du plancher</w:t>
      </w:r>
      <w:r w:rsidR="006455E5">
        <w:t xml:space="preserve">. </w:t>
      </w:r>
      <w:r w:rsidRPr="0095276B">
        <w:t xml:space="preserve">Myrtil poussa un </w:t>
      </w:r>
      <w:r w:rsidRPr="0095276B">
        <w:rPr>
          <w:i/>
          <w:iCs/>
        </w:rPr>
        <w:t>ran</w:t>
      </w:r>
      <w:r w:rsidR="006455E5">
        <w:t xml:space="preserve"> ! </w:t>
      </w:r>
      <w:r w:rsidRPr="0095276B">
        <w:t>plus saccadé que de coutume</w:t>
      </w:r>
      <w:r w:rsidR="006455E5">
        <w:t xml:space="preserve">, </w:t>
      </w:r>
      <w:r w:rsidRPr="0095276B">
        <w:t>puis un silence irrespirable o</w:t>
      </w:r>
      <w:r w:rsidRPr="0095276B">
        <w:t>c</w:t>
      </w:r>
      <w:r w:rsidRPr="0095276B">
        <w:t>cupa la pièce</w:t>
      </w:r>
      <w:r w:rsidR="006455E5">
        <w:t xml:space="preserve">. </w:t>
      </w:r>
      <w:r w:rsidRPr="0095276B">
        <w:t>Tête basse</w:t>
      </w:r>
      <w:r w:rsidR="006455E5">
        <w:t xml:space="preserve">, </w:t>
      </w:r>
      <w:r w:rsidRPr="0095276B">
        <w:t>Wilhelm repassait vainement</w:t>
      </w:r>
      <w:r w:rsidR="006455E5">
        <w:t xml:space="preserve">, </w:t>
      </w:r>
      <w:r w:rsidRPr="0095276B">
        <w:t>dans sa mémoire</w:t>
      </w:r>
      <w:r w:rsidR="006455E5">
        <w:t xml:space="preserve">, </w:t>
      </w:r>
      <w:r w:rsidRPr="0095276B">
        <w:t>les arguments de sa justification</w:t>
      </w:r>
      <w:r w:rsidR="006455E5">
        <w:t xml:space="preserve">. </w:t>
      </w:r>
      <w:r w:rsidRPr="0095276B">
        <w:t>Fritz Braun essayait de dissimuler sa terreur sous son air nigaud</w:t>
      </w:r>
      <w:r w:rsidR="006455E5">
        <w:t xml:space="preserve">, </w:t>
      </w:r>
      <w:r w:rsidRPr="0095276B">
        <w:t>et se trouvait trop amplement renseigné</w:t>
      </w:r>
      <w:r w:rsidR="006455E5">
        <w:t xml:space="preserve">. </w:t>
      </w:r>
      <w:r w:rsidRPr="0095276B">
        <w:t>Sarah regardait son mari avec une so</w:t>
      </w:r>
      <w:r w:rsidRPr="0095276B">
        <w:t>m</w:t>
      </w:r>
      <w:r w:rsidRPr="0095276B">
        <w:t>bre admiration</w:t>
      </w:r>
      <w:r w:rsidR="006455E5">
        <w:t>.</w:t>
      </w:r>
    </w:p>
    <w:p w14:paraId="40CE019A" w14:textId="77777777" w:rsidR="006455E5" w:rsidRDefault="009D4A85" w:rsidP="002666CE">
      <w:r w:rsidRPr="0095276B">
        <w:t>Fritz se décida à parler</w:t>
      </w:r>
      <w:r w:rsidR="006455E5">
        <w:t> :</w:t>
      </w:r>
    </w:p>
    <w:p w14:paraId="4BD80579" w14:textId="0288450F" w:rsidR="002666CE" w:rsidRDefault="006455E5" w:rsidP="002666CE">
      <w:r>
        <w:t>« </w:t>
      </w:r>
      <w:r w:rsidR="009D4A85" w:rsidRPr="0095276B">
        <w:t>Monsieur Hippolyte</w:t>
      </w:r>
      <w:r>
        <w:t xml:space="preserve">, </w:t>
      </w:r>
      <w:r w:rsidR="009D4A85" w:rsidRPr="0095276B">
        <w:t>ce n</w:t>
      </w:r>
      <w:r>
        <w:t>’</w:t>
      </w:r>
      <w:r w:rsidR="009D4A85" w:rsidRPr="0095276B">
        <w:t>est pas l</w:t>
      </w:r>
      <w:r>
        <w:t>’</w:t>
      </w:r>
      <w:r w:rsidR="009D4A85" w:rsidRPr="0095276B">
        <w:t>occasion qui fait le la</w:t>
      </w:r>
      <w:r w:rsidR="009D4A85" w:rsidRPr="0095276B">
        <w:t>r</w:t>
      </w:r>
      <w:r w:rsidR="009D4A85" w:rsidRPr="0095276B">
        <w:t>ron</w:t>
      </w:r>
      <w:r>
        <w:t xml:space="preserve">, </w:t>
      </w:r>
      <w:r w:rsidR="009D4A85" w:rsidRPr="0095276B">
        <w:t>ni le travail qui fait l</w:t>
      </w:r>
      <w:r>
        <w:t>’</w:t>
      </w:r>
      <w:r w:rsidR="009D4A85" w:rsidRPr="0095276B">
        <w:t>ouvrier</w:t>
      </w:r>
      <w:r>
        <w:t xml:space="preserve">. </w:t>
      </w:r>
      <w:r w:rsidR="009D4A85" w:rsidRPr="0095276B">
        <w:t>Il y a des hommes qui ont confiance les uns dans les autres</w:t>
      </w:r>
      <w:r>
        <w:t xml:space="preserve">. </w:t>
      </w:r>
      <w:r w:rsidR="009D4A85" w:rsidRPr="0095276B">
        <w:t>Vous dites des choses</w:t>
      </w:r>
      <w:r>
        <w:t xml:space="preserve">, </w:t>
      </w:r>
      <w:r w:rsidR="009D4A85" w:rsidRPr="0095276B">
        <w:t>et nous les croyons</w:t>
      </w:r>
      <w:r>
        <w:t xml:space="preserve">. </w:t>
      </w:r>
      <w:r w:rsidR="009D4A85" w:rsidRPr="0095276B">
        <w:t>Vous allez de l</w:t>
      </w:r>
      <w:r>
        <w:t>’</w:t>
      </w:r>
      <w:r w:rsidR="009D4A85" w:rsidRPr="0095276B">
        <w:t>avant</w:t>
      </w:r>
      <w:r>
        <w:t xml:space="preserve">, </w:t>
      </w:r>
      <w:r w:rsidR="009D4A85" w:rsidRPr="0095276B">
        <w:t>on vous suit</w:t>
      </w:r>
      <w:r>
        <w:t xml:space="preserve">. </w:t>
      </w:r>
      <w:r w:rsidR="009D4A85" w:rsidRPr="0095276B">
        <w:t>Avec vous</w:t>
      </w:r>
      <w:r>
        <w:t xml:space="preserve">, </w:t>
      </w:r>
      <w:r w:rsidR="009D4A85" w:rsidRPr="0095276B">
        <w:t>on ne s</w:t>
      </w:r>
      <w:r>
        <w:t>’</w:t>
      </w:r>
      <w:r w:rsidR="009D4A85" w:rsidRPr="0095276B">
        <w:t>est jamais fourvoyé</w:t>
      </w:r>
      <w:r>
        <w:t xml:space="preserve">. </w:t>
      </w:r>
      <w:r w:rsidR="009D4A85" w:rsidRPr="0095276B">
        <w:t>Monsieur Guillaume et monsieur Joseph sont des fils dont on peut se montrer fier</w:t>
      </w:r>
      <w:r>
        <w:t xml:space="preserve">. </w:t>
      </w:r>
      <w:r w:rsidR="009D4A85" w:rsidRPr="0095276B">
        <w:t>Quoi qu</w:t>
      </w:r>
      <w:r>
        <w:t>’</w:t>
      </w:r>
      <w:r w:rsidR="009D4A85" w:rsidRPr="0095276B">
        <w:t>ils aient conclu</w:t>
      </w:r>
      <w:r>
        <w:t xml:space="preserve">, </w:t>
      </w:r>
      <w:r w:rsidR="009D4A85" w:rsidRPr="0095276B">
        <w:t>ce sera pain blanc pour nous</w:t>
      </w:r>
      <w:r>
        <w:t xml:space="preserve">. </w:t>
      </w:r>
      <w:r w:rsidR="009D4A85" w:rsidRPr="0095276B">
        <w:t>Ça</w:t>
      </w:r>
      <w:r>
        <w:t xml:space="preserve">, </w:t>
      </w:r>
      <w:r w:rsidR="009D4A85" w:rsidRPr="0095276B">
        <w:t>mes camarades ne m</w:t>
      </w:r>
      <w:r>
        <w:t>’</w:t>
      </w:r>
      <w:r w:rsidR="009D4A85" w:rsidRPr="0095276B">
        <w:t>ont pas envoyé vous le dire</w:t>
      </w:r>
      <w:r>
        <w:t xml:space="preserve">. </w:t>
      </w:r>
      <w:r w:rsidR="009D4A85" w:rsidRPr="0095276B">
        <w:t>Mais je le dis tout de même</w:t>
      </w:r>
      <w:r>
        <w:t xml:space="preserve">, </w:t>
      </w:r>
      <w:r w:rsidR="009D4A85" w:rsidRPr="0095276B">
        <w:t>et pour moi</w:t>
      </w:r>
      <w:r>
        <w:t xml:space="preserve">, </w:t>
      </w:r>
      <w:r w:rsidR="009D4A85" w:rsidRPr="0095276B">
        <w:t>et pour eux</w:t>
      </w:r>
      <w:r>
        <w:t xml:space="preserve">. </w:t>
      </w:r>
      <w:r w:rsidR="009D4A85" w:rsidRPr="0095276B">
        <w:t>Voilà</w:t>
      </w:r>
      <w:r>
        <w:t>. »</w:t>
      </w:r>
    </w:p>
    <w:p w14:paraId="04C7DF5A" w14:textId="77777777" w:rsidR="006455E5" w:rsidRDefault="009D4A85" w:rsidP="002666CE">
      <w:r w:rsidRPr="0095276B">
        <w:t>Ce fut au tour des moustaches claires de se gonfler</w:t>
      </w:r>
      <w:r w:rsidR="006455E5">
        <w:t xml:space="preserve">, </w:t>
      </w:r>
      <w:r w:rsidRPr="0095276B">
        <w:t>des sourcils droits de remuer</w:t>
      </w:r>
      <w:r w:rsidR="006455E5">
        <w:t xml:space="preserve">, </w:t>
      </w:r>
      <w:r w:rsidRPr="0095276B">
        <w:t>et la face alsacienne prit des plans plus martiaux que jamais</w:t>
      </w:r>
      <w:r w:rsidR="006455E5">
        <w:t>.</w:t>
      </w:r>
    </w:p>
    <w:p w14:paraId="0930C62F" w14:textId="77777777" w:rsidR="006455E5" w:rsidRDefault="009D4A85" w:rsidP="002666CE">
      <w:r w:rsidRPr="0095276B">
        <w:t>À part soi le contremaître pensait</w:t>
      </w:r>
      <w:r w:rsidR="006455E5">
        <w:t> :</w:t>
      </w:r>
    </w:p>
    <w:p w14:paraId="580A5A51" w14:textId="02D0393F" w:rsidR="002666CE" w:rsidRDefault="006455E5" w:rsidP="002666CE">
      <w:r>
        <w:lastRenderedPageBreak/>
        <w:t>« </w:t>
      </w:r>
      <w:proofErr w:type="spellStart"/>
      <w:r w:rsidR="009D4A85" w:rsidRPr="0095276B">
        <w:t>Zum</w:t>
      </w:r>
      <w:proofErr w:type="spellEnd"/>
      <w:r w:rsidR="009D4A85" w:rsidRPr="0095276B">
        <w:t xml:space="preserve"> Teufel</w:t>
      </w:r>
      <w:r w:rsidR="009D4A85">
        <w:rPr>
          <w:rStyle w:val="Appelnotedebasdep"/>
        </w:rPr>
        <w:footnoteReference w:id="3"/>
      </w:r>
      <w:r>
        <w:t xml:space="preserve"> ! </w:t>
      </w:r>
      <w:r w:rsidR="009D4A85" w:rsidRPr="0095276B">
        <w:t>Ce diable d</w:t>
      </w:r>
      <w:r>
        <w:t>’</w:t>
      </w:r>
      <w:r w:rsidR="009D4A85" w:rsidRPr="0095276B">
        <w:t>homme vous en fait toujours dire plus qu</w:t>
      </w:r>
      <w:r>
        <w:t>’</w:t>
      </w:r>
      <w:r w:rsidR="009D4A85" w:rsidRPr="0095276B">
        <w:t>on n</w:t>
      </w:r>
      <w:r>
        <w:t>’</w:t>
      </w:r>
      <w:r w:rsidR="009D4A85" w:rsidRPr="0095276B">
        <w:t>avait dans l</w:t>
      </w:r>
      <w:r>
        <w:t>’</w:t>
      </w:r>
      <w:r w:rsidR="009D4A85" w:rsidRPr="0095276B">
        <w:t>idée</w:t>
      </w:r>
      <w:r>
        <w:t>. »</w:t>
      </w:r>
    </w:p>
    <w:p w14:paraId="54A212E0" w14:textId="77777777" w:rsidR="006455E5" w:rsidRDefault="009D4A85" w:rsidP="002666CE">
      <w:r w:rsidRPr="0095276B">
        <w:t>Hippolyte le tenait sous le commandement impassible de sa face</w:t>
      </w:r>
      <w:r w:rsidR="006455E5">
        <w:t xml:space="preserve">. </w:t>
      </w:r>
      <w:r w:rsidRPr="0095276B">
        <w:t>Blum regardait ses pieds</w:t>
      </w:r>
      <w:r w:rsidR="006455E5">
        <w:t xml:space="preserve">. </w:t>
      </w:r>
      <w:r w:rsidRPr="0095276B">
        <w:t>Myrtil semblait pris à la gorge par sa cravate noire</w:t>
      </w:r>
      <w:r w:rsidR="006455E5">
        <w:t>.</w:t>
      </w:r>
    </w:p>
    <w:p w14:paraId="6A9B5B4D" w14:textId="77777777" w:rsidR="006455E5" w:rsidRDefault="009D4A85" w:rsidP="002666CE">
      <w:r w:rsidRPr="0095276B">
        <w:t>La tâche de l</w:t>
      </w:r>
      <w:r w:rsidR="006455E5">
        <w:t>’</w:t>
      </w:r>
      <w:r w:rsidRPr="0095276B">
        <w:t>alto</w:t>
      </w:r>
      <w:r w:rsidR="006455E5">
        <w:t xml:space="preserve">, </w:t>
      </w:r>
      <w:r w:rsidRPr="0095276B">
        <w:t>dans l</w:t>
      </w:r>
      <w:r w:rsidR="006455E5">
        <w:t>’</w:t>
      </w:r>
      <w:r w:rsidRPr="0095276B">
        <w:t>orchestre</w:t>
      </w:r>
      <w:r w:rsidR="006455E5">
        <w:t xml:space="preserve">, </w:t>
      </w:r>
      <w:r w:rsidRPr="0095276B">
        <w:t>est d</w:t>
      </w:r>
      <w:r w:rsidR="006455E5">
        <w:t>’</w:t>
      </w:r>
      <w:r w:rsidRPr="0095276B">
        <w:t>émouvoir avec les moyens les plus ingrats</w:t>
      </w:r>
      <w:r w:rsidR="006455E5">
        <w:t xml:space="preserve">. </w:t>
      </w:r>
      <w:r w:rsidRPr="0095276B">
        <w:t>Or il déplaisait à l</w:t>
      </w:r>
      <w:r w:rsidR="006455E5">
        <w:t>’</w:t>
      </w:r>
      <w:r w:rsidRPr="0095276B">
        <w:t>orgueil de la fabrique Simler de reconnaître ses dettes morales</w:t>
      </w:r>
      <w:r w:rsidR="006455E5">
        <w:t xml:space="preserve">. </w:t>
      </w:r>
      <w:r w:rsidRPr="0095276B">
        <w:t>C</w:t>
      </w:r>
      <w:r w:rsidR="006455E5">
        <w:t>’</w:t>
      </w:r>
      <w:r w:rsidRPr="0095276B">
        <w:t>était à une voix de femme qu</w:t>
      </w:r>
      <w:r w:rsidR="006455E5">
        <w:t>’</w:t>
      </w:r>
      <w:r w:rsidRPr="0095276B">
        <w:t>était</w:t>
      </w:r>
      <w:r w:rsidR="006455E5">
        <w:t xml:space="preserve">, </w:t>
      </w:r>
      <w:r w:rsidRPr="0095276B">
        <w:t>d</w:t>
      </w:r>
      <w:r w:rsidR="006455E5">
        <w:t>’</w:t>
      </w:r>
      <w:r w:rsidRPr="0095276B">
        <w:t>habitude</w:t>
      </w:r>
      <w:r w:rsidR="006455E5">
        <w:t xml:space="preserve">, </w:t>
      </w:r>
      <w:r w:rsidRPr="0095276B">
        <w:t>abandonné ce soin</w:t>
      </w:r>
      <w:r w:rsidR="006455E5">
        <w:t>.</w:t>
      </w:r>
    </w:p>
    <w:p w14:paraId="62192B3A" w14:textId="77777777" w:rsidR="006455E5" w:rsidRDefault="009D4A85" w:rsidP="002666CE">
      <w:r w:rsidRPr="0095276B">
        <w:t>Sarah s</w:t>
      </w:r>
      <w:r w:rsidR="006455E5">
        <w:t>’</w:t>
      </w:r>
      <w:r w:rsidRPr="0095276B">
        <w:t>avança</w:t>
      </w:r>
      <w:r w:rsidR="006455E5">
        <w:t xml:space="preserve">, </w:t>
      </w:r>
      <w:r w:rsidRPr="0095276B">
        <w:t xml:space="preserve">de ce pas tranquille et dompté qui lui avait fait donner le nom de </w:t>
      </w:r>
      <w:proofErr w:type="spellStart"/>
      <w:r w:rsidRPr="0095276B">
        <w:rPr>
          <w:i/>
          <w:iCs/>
        </w:rPr>
        <w:t>Königin</w:t>
      </w:r>
      <w:proofErr w:type="spellEnd"/>
      <w:r w:rsidRPr="0095276B">
        <w:rPr>
          <w:i/>
          <w:iCs/>
        </w:rPr>
        <w:t xml:space="preserve"> Simler</w:t>
      </w:r>
      <w:r w:rsidRPr="00BE2173">
        <w:rPr>
          <w:rStyle w:val="Appelnotedebasdep"/>
        </w:rPr>
        <w:footnoteReference w:id="4"/>
      </w:r>
      <w:r w:rsidR="006455E5">
        <w:t>.</w:t>
      </w:r>
    </w:p>
    <w:p w14:paraId="54D557BF" w14:textId="77777777" w:rsidR="006455E5" w:rsidRDefault="009D4A85" w:rsidP="002666CE">
      <w:r w:rsidRPr="0095276B">
        <w:t>Une dignité sans tache rehaussait sa maigre stature de femme vieillissante</w:t>
      </w:r>
      <w:r w:rsidR="006455E5">
        <w:t xml:space="preserve">. </w:t>
      </w:r>
      <w:r w:rsidRPr="0095276B">
        <w:t>Elle ne permettait à aucune ride de trahir ses sentiments sous le vernis impeccable</w:t>
      </w:r>
      <w:r w:rsidR="006455E5">
        <w:t xml:space="preserve">, </w:t>
      </w:r>
      <w:r w:rsidRPr="0095276B">
        <w:t>légèrement jauni</w:t>
      </w:r>
      <w:r w:rsidR="006455E5">
        <w:t xml:space="preserve">, </w:t>
      </w:r>
      <w:r w:rsidRPr="0095276B">
        <w:t>qui semblait enduire la peau de son visage</w:t>
      </w:r>
      <w:r w:rsidR="006455E5">
        <w:t>.</w:t>
      </w:r>
    </w:p>
    <w:p w14:paraId="27124428" w14:textId="77777777" w:rsidR="006455E5" w:rsidRDefault="009D4A85" w:rsidP="002666CE">
      <w:r w:rsidRPr="0095276B">
        <w:t>La loi de l</w:t>
      </w:r>
      <w:r w:rsidR="006455E5">
        <w:t>’</w:t>
      </w:r>
      <w:r w:rsidRPr="0095276B">
        <w:t>Orient</w:t>
      </w:r>
      <w:r w:rsidR="006455E5">
        <w:t xml:space="preserve">, </w:t>
      </w:r>
      <w:r w:rsidRPr="0095276B">
        <w:t>qui fait tout avec sagesse</w:t>
      </w:r>
      <w:r w:rsidR="006455E5">
        <w:t xml:space="preserve">, </w:t>
      </w:r>
      <w:r w:rsidRPr="0095276B">
        <w:t>car elle connaît l</w:t>
      </w:r>
      <w:r w:rsidR="006455E5">
        <w:t>’</w:t>
      </w:r>
      <w:r w:rsidRPr="0095276B">
        <w:t>homme depuis le jour de la Création</w:t>
      </w:r>
      <w:r w:rsidR="006455E5">
        <w:t xml:space="preserve">, </w:t>
      </w:r>
      <w:r w:rsidRPr="0095276B">
        <w:t>a pris ses mesures pour que la femme reste la société d</w:t>
      </w:r>
      <w:r w:rsidR="006455E5">
        <w:t>’</w:t>
      </w:r>
      <w:r w:rsidRPr="0095276B">
        <w:t>un seul</w:t>
      </w:r>
      <w:r w:rsidR="006455E5">
        <w:t xml:space="preserve">, </w:t>
      </w:r>
      <w:r w:rsidRPr="0095276B">
        <w:t>et ne circule pas</w:t>
      </w:r>
      <w:r w:rsidR="006455E5">
        <w:t xml:space="preserve">, </w:t>
      </w:r>
      <w:r w:rsidRPr="0095276B">
        <w:t>de l</w:t>
      </w:r>
      <w:r w:rsidR="006455E5">
        <w:t>’</w:t>
      </w:r>
      <w:r w:rsidRPr="0095276B">
        <w:t>un à l</w:t>
      </w:r>
      <w:r w:rsidR="006455E5">
        <w:t>’</w:t>
      </w:r>
      <w:r w:rsidRPr="0095276B">
        <w:t>autre</w:t>
      </w:r>
      <w:r w:rsidR="006455E5">
        <w:t xml:space="preserve">, </w:t>
      </w:r>
      <w:r w:rsidRPr="0095276B">
        <w:t>comme un objet de convoitise et un sujet de discorde</w:t>
      </w:r>
      <w:r w:rsidR="006455E5">
        <w:t xml:space="preserve">. </w:t>
      </w:r>
      <w:r w:rsidRPr="0095276B">
        <w:t>Aussi Sarah dissimulait-elle ses pauvres bandeaux gris</w:t>
      </w:r>
      <w:r w:rsidR="006455E5">
        <w:t xml:space="preserve">, </w:t>
      </w:r>
      <w:r w:rsidRPr="0095276B">
        <w:t>ainsi qu</w:t>
      </w:r>
      <w:r w:rsidR="006455E5">
        <w:t>’</w:t>
      </w:r>
      <w:r w:rsidRPr="0095276B">
        <w:t>elle avait commencé à le faire</w:t>
      </w:r>
      <w:r w:rsidR="006455E5">
        <w:t xml:space="preserve">, </w:t>
      </w:r>
      <w:r w:rsidRPr="0095276B">
        <w:t>le lendemain de ses noces</w:t>
      </w:r>
      <w:r w:rsidR="006455E5">
        <w:t xml:space="preserve">, </w:t>
      </w:r>
      <w:r w:rsidRPr="0095276B">
        <w:t>pour les lourdes nattes de sa jeunesse</w:t>
      </w:r>
      <w:r w:rsidR="006455E5">
        <w:t xml:space="preserve">. </w:t>
      </w:r>
      <w:r w:rsidRPr="0095276B">
        <w:t>Sa mère</w:t>
      </w:r>
      <w:r w:rsidR="006455E5">
        <w:t xml:space="preserve">, </w:t>
      </w:r>
      <w:r w:rsidRPr="0095276B">
        <w:t>avant elle</w:t>
      </w:r>
      <w:r w:rsidR="006455E5">
        <w:t xml:space="preserve">, </w:t>
      </w:r>
      <w:r w:rsidRPr="0095276B">
        <w:t>agi</w:t>
      </w:r>
      <w:r w:rsidRPr="0095276B">
        <w:t>s</w:t>
      </w:r>
      <w:r w:rsidRPr="0095276B">
        <w:t>sait de même</w:t>
      </w:r>
      <w:r w:rsidR="006455E5">
        <w:t xml:space="preserve"> ; </w:t>
      </w:r>
      <w:r w:rsidRPr="0095276B">
        <w:t>sa bru avait reçu d</w:t>
      </w:r>
      <w:r w:rsidR="006455E5">
        <w:t>’</w:t>
      </w:r>
      <w:r w:rsidRPr="0095276B">
        <w:t>elle son exemple</w:t>
      </w:r>
      <w:r w:rsidR="006455E5">
        <w:t xml:space="preserve">. </w:t>
      </w:r>
      <w:r w:rsidRPr="0095276B">
        <w:t xml:space="preserve">Un </w:t>
      </w:r>
      <w:r w:rsidRPr="0095276B">
        <w:rPr>
          <w:i/>
          <w:iCs/>
        </w:rPr>
        <w:t>tour</w:t>
      </w:r>
      <w:r w:rsidRPr="0095276B">
        <w:t xml:space="preserve"> de soie noire encadrait l</w:t>
      </w:r>
      <w:r w:rsidR="006455E5">
        <w:t>’</w:t>
      </w:r>
      <w:r w:rsidRPr="0095276B">
        <w:t>ivoire des tempes</w:t>
      </w:r>
      <w:r w:rsidR="006455E5">
        <w:t xml:space="preserve">. </w:t>
      </w:r>
      <w:r w:rsidRPr="0095276B">
        <w:t>Les boucles qui to</w:t>
      </w:r>
      <w:r w:rsidRPr="0095276B">
        <w:t>m</w:t>
      </w:r>
      <w:r w:rsidRPr="0095276B">
        <w:t>baient devant les oreilles</w:t>
      </w:r>
      <w:r w:rsidR="006455E5">
        <w:t xml:space="preserve">, </w:t>
      </w:r>
      <w:r w:rsidRPr="0095276B">
        <w:t xml:space="preserve">sous les rubans </w:t>
      </w:r>
      <w:r w:rsidRPr="0095276B">
        <w:lastRenderedPageBreak/>
        <w:t>d</w:t>
      </w:r>
      <w:r w:rsidR="006455E5">
        <w:t>’</w:t>
      </w:r>
      <w:r w:rsidRPr="0095276B">
        <w:t>un somptueux bo</w:t>
      </w:r>
      <w:r w:rsidRPr="0095276B">
        <w:t>n</w:t>
      </w:r>
      <w:r w:rsidRPr="0095276B">
        <w:t>net de chantilly</w:t>
      </w:r>
      <w:r w:rsidR="006455E5">
        <w:t xml:space="preserve">, </w:t>
      </w:r>
      <w:r w:rsidRPr="0095276B">
        <w:t>étaient de faux cheveux</w:t>
      </w:r>
      <w:r w:rsidR="006455E5">
        <w:t xml:space="preserve">. </w:t>
      </w:r>
      <w:r w:rsidRPr="0095276B">
        <w:t>Mais parce que la d</w:t>
      </w:r>
      <w:r w:rsidRPr="0095276B">
        <w:t>u</w:t>
      </w:r>
      <w:r w:rsidRPr="0095276B">
        <w:t>perie est née sur le continent des sandales souples</w:t>
      </w:r>
      <w:r w:rsidR="006455E5">
        <w:t xml:space="preserve">, </w:t>
      </w:r>
      <w:r w:rsidRPr="0095276B">
        <w:t>et que la c</w:t>
      </w:r>
      <w:r w:rsidRPr="0095276B">
        <w:t>o</w:t>
      </w:r>
      <w:r w:rsidRPr="0095276B">
        <w:t>quetterie attendait notre mère Ève à la porte du Paradis</w:t>
      </w:r>
      <w:r w:rsidR="006455E5">
        <w:t xml:space="preserve">, </w:t>
      </w:r>
      <w:r w:rsidRPr="0095276B">
        <w:t>un fil de soie blanche</w:t>
      </w:r>
      <w:r w:rsidR="006455E5">
        <w:t xml:space="preserve">, </w:t>
      </w:r>
      <w:r w:rsidRPr="0095276B">
        <w:t xml:space="preserve">cousu au milieu du </w:t>
      </w:r>
      <w:r w:rsidRPr="0095276B">
        <w:rPr>
          <w:i/>
          <w:iCs/>
        </w:rPr>
        <w:t>tour</w:t>
      </w:r>
      <w:r w:rsidR="006455E5">
        <w:t xml:space="preserve">, </w:t>
      </w:r>
      <w:r w:rsidRPr="0095276B">
        <w:t>simulait la raie qui s</w:t>
      </w:r>
      <w:r w:rsidRPr="0095276B">
        <w:t>é</w:t>
      </w:r>
      <w:r w:rsidRPr="0095276B">
        <w:t>pare les bandeaux</w:t>
      </w:r>
      <w:r w:rsidR="006455E5">
        <w:t>.</w:t>
      </w:r>
    </w:p>
    <w:p w14:paraId="21A334CA" w14:textId="77777777" w:rsidR="006455E5" w:rsidRDefault="009D4A85" w:rsidP="002666CE">
      <w:r w:rsidRPr="0095276B">
        <w:t>Deuil par lequel se célèbre</w:t>
      </w:r>
      <w:r w:rsidR="006455E5">
        <w:t xml:space="preserve">, </w:t>
      </w:r>
      <w:r w:rsidRPr="0095276B">
        <w:t>de génération en génération</w:t>
      </w:r>
      <w:r w:rsidR="006455E5">
        <w:t xml:space="preserve">, </w:t>
      </w:r>
      <w:r w:rsidRPr="0095276B">
        <w:t>la dispersion des tribus</w:t>
      </w:r>
      <w:r w:rsidR="006455E5">
        <w:t>…</w:t>
      </w:r>
    </w:p>
    <w:p w14:paraId="11B697D6" w14:textId="77777777" w:rsidR="006455E5" w:rsidRDefault="009D4A85" w:rsidP="002666CE">
      <w:r w:rsidRPr="0095276B">
        <w:t>Seules la blancheur d</w:t>
      </w:r>
      <w:r w:rsidR="006455E5">
        <w:t>’</w:t>
      </w:r>
      <w:r w:rsidRPr="0095276B">
        <w:t>un col de lin blanc</w:t>
      </w:r>
      <w:r w:rsidR="006455E5">
        <w:t xml:space="preserve">, </w:t>
      </w:r>
      <w:r w:rsidRPr="0095276B">
        <w:t>rabattu sur la soie noire du corsage</w:t>
      </w:r>
      <w:r w:rsidR="006455E5">
        <w:t xml:space="preserve">, </w:t>
      </w:r>
      <w:r w:rsidRPr="0095276B">
        <w:t>et celle des deux mains croisées sur le ventre</w:t>
      </w:r>
      <w:r w:rsidR="006455E5">
        <w:t xml:space="preserve">, </w:t>
      </w:r>
      <w:r w:rsidRPr="0095276B">
        <w:t>interrompaient la livrée funèbre</w:t>
      </w:r>
      <w:r w:rsidR="006455E5">
        <w:t>.</w:t>
      </w:r>
    </w:p>
    <w:p w14:paraId="2E5C81B4" w14:textId="0D2CFB6F" w:rsidR="002666CE" w:rsidRDefault="009D4A85" w:rsidP="002666CE">
      <w:r w:rsidRPr="0095276B">
        <w:t>Une telle femme</w:t>
      </w:r>
      <w:r w:rsidR="006455E5">
        <w:t xml:space="preserve">, </w:t>
      </w:r>
      <w:r w:rsidRPr="0095276B">
        <w:t>silencieuse</w:t>
      </w:r>
      <w:r w:rsidR="006455E5">
        <w:t xml:space="preserve">, </w:t>
      </w:r>
      <w:r w:rsidRPr="0095276B">
        <w:t>secrète</w:t>
      </w:r>
      <w:r w:rsidR="006455E5">
        <w:t xml:space="preserve">, </w:t>
      </w:r>
      <w:r w:rsidRPr="0095276B">
        <w:t>et reconnue ma</w:t>
      </w:r>
      <w:r w:rsidRPr="0095276B">
        <w:t>î</w:t>
      </w:r>
      <w:r w:rsidRPr="0095276B">
        <w:t>tresse chez elle</w:t>
      </w:r>
      <w:r w:rsidR="006455E5">
        <w:t xml:space="preserve">, </w:t>
      </w:r>
      <w:r w:rsidRPr="0095276B">
        <w:t>prend vite l</w:t>
      </w:r>
      <w:r w:rsidR="006455E5">
        <w:t>’</w:t>
      </w:r>
      <w:r w:rsidRPr="0095276B">
        <w:t>air de royauté devant lequel tout s</w:t>
      </w:r>
      <w:r w:rsidR="006455E5">
        <w:t>’</w:t>
      </w:r>
      <w:r w:rsidRPr="0095276B">
        <w:t>incl</w:t>
      </w:r>
      <w:r w:rsidRPr="0095276B">
        <w:t>i</w:t>
      </w:r>
      <w:r w:rsidRPr="0095276B">
        <w:t>ne</w:t>
      </w:r>
      <w:r w:rsidR="006455E5">
        <w:t xml:space="preserve">. </w:t>
      </w:r>
      <w:r w:rsidRPr="0095276B">
        <w:t>Les moins hautes s</w:t>
      </w:r>
      <w:r w:rsidR="006455E5">
        <w:t>’</w:t>
      </w:r>
      <w:r w:rsidRPr="0095276B">
        <w:t>en trouvent grandies</w:t>
      </w:r>
      <w:r w:rsidR="006455E5">
        <w:t xml:space="preserve">. </w:t>
      </w:r>
      <w:r w:rsidRPr="0095276B">
        <w:t>Sous l</w:t>
      </w:r>
      <w:r w:rsidR="006455E5">
        <w:t>’</w:t>
      </w:r>
      <w:r w:rsidRPr="0095276B">
        <w:t>impérieux accent qui partageait son front</w:t>
      </w:r>
      <w:r w:rsidR="006455E5">
        <w:t xml:space="preserve">, </w:t>
      </w:r>
      <w:r w:rsidRPr="0095276B">
        <w:t>de part et d</w:t>
      </w:r>
      <w:r w:rsidR="006455E5">
        <w:t>’</w:t>
      </w:r>
      <w:r w:rsidRPr="0095276B">
        <w:t>autre d</w:t>
      </w:r>
      <w:r w:rsidR="006455E5">
        <w:t>’</w:t>
      </w:r>
      <w:r w:rsidRPr="0095276B">
        <w:t>un grand nez</w:t>
      </w:r>
      <w:r w:rsidR="006455E5">
        <w:t xml:space="preserve">, </w:t>
      </w:r>
      <w:r w:rsidRPr="0095276B">
        <w:t>saillant et busqué en forme de commandement</w:t>
      </w:r>
      <w:r w:rsidR="006455E5">
        <w:t xml:space="preserve">, </w:t>
      </w:r>
      <w:r w:rsidRPr="0095276B">
        <w:t>Fritz Braun pouvait voir deux yeux qui se posaient sur lui sans crainte</w:t>
      </w:r>
      <w:r w:rsidR="006455E5">
        <w:t xml:space="preserve">. </w:t>
      </w:r>
      <w:r w:rsidRPr="0095276B">
        <w:t>Velours qui sort ravivé de sous le fer chaud</w:t>
      </w:r>
      <w:r w:rsidR="006455E5">
        <w:t xml:space="preserve">, </w:t>
      </w:r>
      <w:r w:rsidRPr="0095276B">
        <w:t>ressouv</w:t>
      </w:r>
      <w:r w:rsidRPr="0095276B">
        <w:t>e</w:t>
      </w:r>
      <w:r w:rsidRPr="0095276B">
        <w:t>nirs lointains</w:t>
      </w:r>
      <w:r w:rsidR="006455E5">
        <w:t xml:space="preserve">, </w:t>
      </w:r>
      <w:r w:rsidRPr="0095276B">
        <w:t>ironie sur le présent</w:t>
      </w:r>
      <w:r w:rsidR="006455E5">
        <w:t xml:space="preserve">, </w:t>
      </w:r>
      <w:r w:rsidRPr="0095276B">
        <w:t>regrets du passé</w:t>
      </w:r>
      <w:r w:rsidR="006455E5">
        <w:t xml:space="preserve">, </w:t>
      </w:r>
      <w:r w:rsidRPr="0095276B">
        <w:t>calme do</w:t>
      </w:r>
      <w:r w:rsidRPr="0095276B">
        <w:t>u</w:t>
      </w:r>
      <w:r w:rsidRPr="0095276B">
        <w:t>loureux du cœur</w:t>
      </w:r>
      <w:r w:rsidR="006455E5">
        <w:t xml:space="preserve">. </w:t>
      </w:r>
      <w:r w:rsidRPr="0095276B">
        <w:t>Une science certaine</w:t>
      </w:r>
      <w:r w:rsidR="006455E5">
        <w:t xml:space="preserve">, </w:t>
      </w:r>
      <w:r w:rsidRPr="0095276B">
        <w:t>une ignorance profonde</w:t>
      </w:r>
      <w:r w:rsidR="006455E5">
        <w:t xml:space="preserve">, </w:t>
      </w:r>
      <w:r w:rsidRPr="0095276B">
        <w:t>connaissance exacte de ses limites</w:t>
      </w:r>
      <w:r w:rsidR="006455E5">
        <w:t xml:space="preserve">, </w:t>
      </w:r>
      <w:r w:rsidRPr="0095276B">
        <w:t>vaillance en deçà</w:t>
      </w:r>
      <w:r w:rsidR="006455E5">
        <w:t xml:space="preserve">, </w:t>
      </w:r>
      <w:r w:rsidRPr="0095276B">
        <w:t>résign</w:t>
      </w:r>
      <w:r w:rsidRPr="0095276B">
        <w:t>a</w:t>
      </w:r>
      <w:r w:rsidRPr="0095276B">
        <w:t xml:space="preserve">tion </w:t>
      </w:r>
      <w:proofErr w:type="spellStart"/>
      <w:r w:rsidRPr="0095276B">
        <w:t>au d</w:t>
      </w:r>
      <w:r w:rsidRPr="0095276B">
        <w:t>e</w:t>
      </w:r>
      <w:r w:rsidRPr="0095276B">
        <w:t>là</w:t>
      </w:r>
      <w:proofErr w:type="spellEnd"/>
      <w:r w:rsidR="006455E5">
        <w:t xml:space="preserve">. </w:t>
      </w:r>
      <w:r w:rsidRPr="0095276B">
        <w:t>Ce regard d</w:t>
      </w:r>
      <w:r w:rsidR="006455E5">
        <w:t>’</w:t>
      </w:r>
      <w:r w:rsidRPr="0095276B">
        <w:t>enfant trop précoce</w:t>
      </w:r>
      <w:r w:rsidR="006455E5">
        <w:t xml:space="preserve">, </w:t>
      </w:r>
      <w:r w:rsidRPr="0095276B">
        <w:t>de mère à jamais innocente et de vieille femme narquoise</w:t>
      </w:r>
      <w:r w:rsidR="006455E5">
        <w:t xml:space="preserve">, </w:t>
      </w:r>
      <w:r w:rsidRPr="0095276B">
        <w:t>dominait la solide vir</w:t>
      </w:r>
      <w:r w:rsidRPr="0095276B">
        <w:t>i</w:t>
      </w:r>
      <w:r w:rsidRPr="0095276B">
        <w:t>lité de l</w:t>
      </w:r>
      <w:r w:rsidR="006455E5">
        <w:t>’</w:t>
      </w:r>
      <w:r w:rsidRPr="0095276B">
        <w:t>A</w:t>
      </w:r>
      <w:r w:rsidRPr="0095276B">
        <w:t>l</w:t>
      </w:r>
      <w:r w:rsidRPr="0095276B">
        <w:t>sacien</w:t>
      </w:r>
      <w:r w:rsidR="006455E5">
        <w:t xml:space="preserve">. </w:t>
      </w:r>
      <w:r w:rsidRPr="0095276B">
        <w:t>Et la phrase de renonciation qu</w:t>
      </w:r>
      <w:r w:rsidR="006455E5">
        <w:t>’</w:t>
      </w:r>
      <w:r w:rsidRPr="0095276B">
        <w:t xml:space="preserve">on prononçait à </w:t>
      </w:r>
      <w:proofErr w:type="spellStart"/>
      <w:r w:rsidRPr="0095276B">
        <w:t>Buschendorf</w:t>
      </w:r>
      <w:proofErr w:type="spellEnd"/>
      <w:r w:rsidRPr="0095276B">
        <w:t xml:space="preserve"> résonnait à ses oreilles</w:t>
      </w:r>
      <w:r w:rsidR="006455E5">
        <w:t> : « </w:t>
      </w:r>
      <w:r w:rsidRPr="0095276B">
        <w:t>Celui-là qui est pris entre la bouche de l</w:t>
      </w:r>
      <w:r w:rsidR="006455E5">
        <w:t>’</w:t>
      </w:r>
      <w:r w:rsidRPr="0095276B">
        <w:t>Hippolyte Simler et les yeux de madame Hippolyte</w:t>
      </w:r>
      <w:r w:rsidR="006455E5">
        <w:t xml:space="preserve">, </w:t>
      </w:r>
      <w:r w:rsidRPr="0095276B">
        <w:t>il n</w:t>
      </w:r>
      <w:r w:rsidR="006455E5">
        <w:t>’</w:t>
      </w:r>
      <w:r w:rsidRPr="0095276B">
        <w:t>en fait plus à sa volonté</w:t>
      </w:r>
      <w:r w:rsidR="006455E5">
        <w:t>. »</w:t>
      </w:r>
    </w:p>
    <w:p w14:paraId="7DFE3B0E" w14:textId="77777777" w:rsidR="006455E5" w:rsidRDefault="006455E5" w:rsidP="002666CE">
      <w:r>
        <w:t>« </w:t>
      </w:r>
      <w:r w:rsidR="009D4A85" w:rsidRPr="0095276B">
        <w:t>Nous traversons de tristes instants</w:t>
      </w:r>
      <w:r>
        <w:t xml:space="preserve">, </w:t>
      </w:r>
      <w:r w:rsidR="009D4A85" w:rsidRPr="0095276B">
        <w:t>Fritz Braun</w:t>
      </w:r>
      <w:r>
        <w:t xml:space="preserve">. </w:t>
      </w:r>
      <w:r w:rsidR="009D4A85" w:rsidRPr="0095276B">
        <w:t>Mais vous venez de dire les seuls mots qui pouvaient atténuer le ch</w:t>
      </w:r>
      <w:r w:rsidR="009D4A85" w:rsidRPr="0095276B">
        <w:t>a</w:t>
      </w:r>
      <w:r w:rsidR="009D4A85" w:rsidRPr="0095276B">
        <w:t>grin de mon mari</w:t>
      </w:r>
      <w:r>
        <w:t xml:space="preserve">. </w:t>
      </w:r>
      <w:r w:rsidR="009D4A85" w:rsidRPr="0095276B">
        <w:t>Ce sont de ces choses qui ne s</w:t>
      </w:r>
      <w:r>
        <w:t>’</w:t>
      </w:r>
      <w:r w:rsidR="009D4A85" w:rsidRPr="0095276B">
        <w:t>oublient pas</w:t>
      </w:r>
      <w:r>
        <w:t xml:space="preserve">. </w:t>
      </w:r>
      <w:r w:rsidR="009D4A85" w:rsidRPr="0095276B">
        <w:t>Vous voyez où nous en sommes</w:t>
      </w:r>
      <w:r>
        <w:t xml:space="preserve">. </w:t>
      </w:r>
      <w:r w:rsidR="009D4A85" w:rsidRPr="0095276B">
        <w:t>Toute notre vie est remise en balance</w:t>
      </w:r>
      <w:r>
        <w:t xml:space="preserve">. </w:t>
      </w:r>
      <w:r w:rsidR="009D4A85" w:rsidRPr="0095276B">
        <w:t>Mais</w:t>
      </w:r>
      <w:r>
        <w:t xml:space="preserve">, </w:t>
      </w:r>
      <w:r w:rsidR="009D4A85" w:rsidRPr="0095276B">
        <w:t>si vous</w:t>
      </w:r>
      <w:r>
        <w:t xml:space="preserve">, </w:t>
      </w:r>
      <w:r w:rsidR="009D4A85" w:rsidRPr="0095276B">
        <w:t>et vos amis</w:t>
      </w:r>
      <w:r>
        <w:t>…</w:t>
      </w:r>
    </w:p>
    <w:p w14:paraId="517AE4EF" w14:textId="77777777" w:rsidR="006455E5" w:rsidRDefault="006455E5" w:rsidP="002666CE">
      <w:r>
        <w:lastRenderedPageBreak/>
        <w:t>— </w:t>
      </w:r>
      <w:r w:rsidR="009D4A85" w:rsidRPr="0095276B">
        <w:t>Attention</w:t>
      </w:r>
      <w:r>
        <w:t xml:space="preserve"> ! </w:t>
      </w:r>
      <w:r w:rsidR="009D4A85" w:rsidRPr="0095276B">
        <w:t>se dit le contremaître</w:t>
      </w:r>
      <w:r>
        <w:t>.</w:t>
      </w:r>
    </w:p>
    <w:p w14:paraId="3BFE7018" w14:textId="1D2C8F1C" w:rsidR="002666CE" w:rsidRDefault="006455E5" w:rsidP="002666CE">
      <w:r>
        <w:t>— …</w:t>
      </w:r>
      <w:r>
        <w:rPr>
          <w:rFonts w:eastAsia="Georgia" w:cs="Georgia"/>
        </w:rPr>
        <w:t xml:space="preserve"> </w:t>
      </w:r>
      <w:r w:rsidR="009D4A85" w:rsidRPr="0095276B">
        <w:t>vous êtes avec nous</w:t>
      </w:r>
      <w:r>
        <w:t xml:space="preserve">, </w:t>
      </w:r>
      <w:r w:rsidR="009D4A85" w:rsidRPr="0095276B">
        <w:t>je n</w:t>
      </w:r>
      <w:r>
        <w:t>’</w:t>
      </w:r>
      <w:r w:rsidR="009D4A85" w:rsidRPr="0095276B">
        <w:t>ai plus aucune raison de crai</w:t>
      </w:r>
      <w:r w:rsidR="009D4A85" w:rsidRPr="0095276B">
        <w:t>n</w:t>
      </w:r>
      <w:r w:rsidR="009D4A85" w:rsidRPr="0095276B">
        <w:t>dre le retour de mes fils</w:t>
      </w:r>
      <w:r>
        <w:t>. »</w:t>
      </w:r>
    </w:p>
    <w:p w14:paraId="08310B48" w14:textId="77777777" w:rsidR="006455E5" w:rsidRDefault="009D4A85" w:rsidP="002666CE">
      <w:r w:rsidRPr="0095276B">
        <w:t>Braun sent une corde se nouer au fond de sa gorge</w:t>
      </w:r>
      <w:r w:rsidR="006455E5">
        <w:t> :</w:t>
      </w:r>
    </w:p>
    <w:p w14:paraId="4996D09B" w14:textId="77777777" w:rsidR="006455E5" w:rsidRDefault="006455E5" w:rsidP="002666CE">
      <w:r>
        <w:t>« </w:t>
      </w:r>
      <w:r w:rsidR="009D4A85" w:rsidRPr="0095276B">
        <w:t>Si nous ne sommes pas quarante à vous suivre</w:t>
      </w:r>
      <w:r>
        <w:t xml:space="preserve">, </w:t>
      </w:r>
      <w:r w:rsidR="009D4A85" w:rsidRPr="0095276B">
        <w:t>hommes</w:t>
      </w:r>
      <w:r>
        <w:t xml:space="preserve">, </w:t>
      </w:r>
      <w:r w:rsidR="009D4A85" w:rsidRPr="0095276B">
        <w:t>femmes</w:t>
      </w:r>
      <w:r>
        <w:t xml:space="preserve">, </w:t>
      </w:r>
      <w:r w:rsidR="009D4A85" w:rsidRPr="0095276B">
        <w:t>enfants et bois de lits</w:t>
      </w:r>
      <w:r>
        <w:t xml:space="preserve">, </w:t>
      </w:r>
      <w:r w:rsidR="009D4A85" w:rsidRPr="0095276B">
        <w:t>je rentre comme rattacheur à la filature</w:t>
      </w:r>
      <w:r>
        <w:t>.</w:t>
      </w:r>
    </w:p>
    <w:p w14:paraId="0EDF151E" w14:textId="5C8A882B" w:rsidR="002666CE" w:rsidRDefault="006455E5" w:rsidP="002666CE">
      <w:r>
        <w:t>— </w:t>
      </w:r>
      <w:r w:rsidR="009D4A85" w:rsidRPr="0095276B">
        <w:t>Je peux y rentrer sans attendre</w:t>
      </w:r>
      <w:r>
        <w:t>, »</w:t>
      </w:r>
      <w:r w:rsidR="009D4A85" w:rsidRPr="0095276B">
        <w:t xml:space="preserve"> se répond incontinent le Braun intérieur</w:t>
      </w:r>
      <w:r>
        <w:t>. « </w:t>
      </w:r>
      <w:r w:rsidR="009D4A85" w:rsidRPr="0095276B">
        <w:t>Et le plus fort de l</w:t>
      </w:r>
      <w:r>
        <w:t>’</w:t>
      </w:r>
      <w:r w:rsidR="009D4A85" w:rsidRPr="0095276B">
        <w:t>affaire</w:t>
      </w:r>
      <w:r>
        <w:t xml:space="preserve">, </w:t>
      </w:r>
      <w:r w:rsidR="009D4A85" w:rsidRPr="0095276B">
        <w:t>c</w:t>
      </w:r>
      <w:r>
        <w:t>’</w:t>
      </w:r>
      <w:r w:rsidR="009D4A85" w:rsidRPr="0095276B">
        <w:t>est qu</w:t>
      </w:r>
      <w:r>
        <w:t>’</w:t>
      </w:r>
      <w:r w:rsidR="009D4A85" w:rsidRPr="0095276B">
        <w:t>elle ne l</w:t>
      </w:r>
      <w:r>
        <w:t>’</w:t>
      </w:r>
      <w:r w:rsidR="009D4A85" w:rsidRPr="0095276B">
        <w:t>a pas fait exprès</w:t>
      </w:r>
      <w:r>
        <w:t> ! »</w:t>
      </w:r>
    </w:p>
    <w:p w14:paraId="23AE79FE" w14:textId="77777777" w:rsidR="006455E5" w:rsidRDefault="009D4A85" w:rsidP="002666CE">
      <w:r w:rsidRPr="0095276B">
        <w:t>Car</w:t>
      </w:r>
      <w:r w:rsidR="006455E5">
        <w:t xml:space="preserve">, </w:t>
      </w:r>
      <w:r w:rsidRPr="0095276B">
        <w:t>à la grande colère de ce Braun-là</w:t>
      </w:r>
      <w:r w:rsidR="006455E5">
        <w:t xml:space="preserve">, </w:t>
      </w:r>
      <w:r w:rsidRPr="0095276B">
        <w:t>l</w:t>
      </w:r>
      <w:r w:rsidR="006455E5">
        <w:t>’</w:t>
      </w:r>
      <w:r w:rsidRPr="0095276B">
        <w:t>autre</w:t>
      </w:r>
      <w:r w:rsidR="006455E5">
        <w:t xml:space="preserve">, </w:t>
      </w:r>
      <w:r w:rsidRPr="0095276B">
        <w:t>le diplomate député aux informations</w:t>
      </w:r>
      <w:r w:rsidR="006455E5">
        <w:t xml:space="preserve">, </w:t>
      </w:r>
      <w:r w:rsidRPr="0095276B">
        <w:t>se met tout simplement en devoir de manger le morceau</w:t>
      </w:r>
      <w:r w:rsidR="006455E5">
        <w:t> :</w:t>
      </w:r>
    </w:p>
    <w:p w14:paraId="22B88E93" w14:textId="77777777" w:rsidR="006455E5" w:rsidRDefault="006455E5" w:rsidP="002666CE">
      <w:r>
        <w:t>« </w:t>
      </w:r>
      <w:r w:rsidR="009D4A85" w:rsidRPr="0095276B">
        <w:t xml:space="preserve">Pourquoi ne </w:t>
      </w:r>
      <w:proofErr w:type="spellStart"/>
      <w:r w:rsidR="009D4A85" w:rsidRPr="0095276B">
        <w:t>venez-vous</w:t>
      </w:r>
      <w:proofErr w:type="spellEnd"/>
      <w:r w:rsidR="009D4A85" w:rsidRPr="0095276B">
        <w:t xml:space="preserve"> pas faire un tour dans </w:t>
      </w:r>
      <w:proofErr w:type="spellStart"/>
      <w:r w:rsidR="009D4A85" w:rsidRPr="0095276B">
        <w:t>Busche</w:t>
      </w:r>
      <w:r w:rsidR="009D4A85" w:rsidRPr="0095276B">
        <w:t>n</w:t>
      </w:r>
      <w:r w:rsidR="009D4A85" w:rsidRPr="0095276B">
        <w:t>dorf</w:t>
      </w:r>
      <w:proofErr w:type="spellEnd"/>
      <w:r>
        <w:t xml:space="preserve">, </w:t>
      </w:r>
      <w:r w:rsidR="009D4A85" w:rsidRPr="0095276B">
        <w:t>monsieur Hippolyte</w:t>
      </w:r>
      <w:r>
        <w:t xml:space="preserve"> ? </w:t>
      </w:r>
      <w:r w:rsidR="009D4A85" w:rsidRPr="0095276B">
        <w:t>Pas de crainte de rencontrer un Prussien</w:t>
      </w:r>
      <w:r>
        <w:t xml:space="preserve"> ; </w:t>
      </w:r>
      <w:r w:rsidR="009D4A85" w:rsidRPr="0095276B">
        <w:t>ça se couche avant les poules</w:t>
      </w:r>
      <w:r>
        <w:t xml:space="preserve">. </w:t>
      </w:r>
      <w:r w:rsidR="009D4A85" w:rsidRPr="0095276B">
        <w:t>Une petite promenade vous vaudrait ma foi mieux que de rester là à vous faire du mauvais sang</w:t>
      </w:r>
      <w:r>
        <w:t xml:space="preserve">. </w:t>
      </w:r>
      <w:r w:rsidR="009D4A85" w:rsidRPr="0095276B">
        <w:t>Vous verriez qu</w:t>
      </w:r>
      <w:r>
        <w:t>’</w:t>
      </w:r>
      <w:r w:rsidR="009D4A85" w:rsidRPr="0095276B">
        <w:t>à l</w:t>
      </w:r>
      <w:r>
        <w:t>’</w:t>
      </w:r>
      <w:r w:rsidR="009D4A85" w:rsidRPr="0095276B">
        <w:t>heure qu</w:t>
      </w:r>
      <w:r>
        <w:t>’</w:t>
      </w:r>
      <w:r w:rsidR="009D4A85" w:rsidRPr="0095276B">
        <w:t>il est</w:t>
      </w:r>
      <w:r>
        <w:t xml:space="preserve">, </w:t>
      </w:r>
      <w:r w:rsidR="009D4A85" w:rsidRPr="0095276B">
        <w:t>il y a encore de la chandelle allumée</w:t>
      </w:r>
      <w:r>
        <w:t xml:space="preserve">, </w:t>
      </w:r>
      <w:r w:rsidR="009D4A85" w:rsidRPr="0095276B">
        <w:t>dans la ville</w:t>
      </w:r>
      <w:r>
        <w:t xml:space="preserve">. </w:t>
      </w:r>
      <w:r w:rsidR="009D4A85" w:rsidRPr="0095276B">
        <w:t>La chandelle</w:t>
      </w:r>
      <w:r>
        <w:t xml:space="preserve">, </w:t>
      </w:r>
      <w:r w:rsidR="009D4A85" w:rsidRPr="0095276B">
        <w:t>ça peut éclairer de braves gens</w:t>
      </w:r>
      <w:r>
        <w:t xml:space="preserve">. </w:t>
      </w:r>
      <w:r w:rsidR="009D4A85" w:rsidRPr="0095276B">
        <w:t>Alors</w:t>
      </w:r>
      <w:r>
        <w:t xml:space="preserve">, </w:t>
      </w:r>
      <w:r w:rsidR="009D4A85" w:rsidRPr="0095276B">
        <w:t>vous croyez qu</w:t>
      </w:r>
      <w:r>
        <w:t>’</w:t>
      </w:r>
      <w:r w:rsidR="009D4A85" w:rsidRPr="0095276B">
        <w:t>on vous aurait laissé qui</w:t>
      </w:r>
      <w:r w:rsidR="009D4A85" w:rsidRPr="0095276B">
        <w:t>t</w:t>
      </w:r>
      <w:r w:rsidR="009D4A85" w:rsidRPr="0095276B">
        <w:t>ter le pays sans tambour ni trompette</w:t>
      </w:r>
      <w:r>
        <w:t xml:space="preserve"> ? </w:t>
      </w:r>
      <w:r w:rsidR="009D4A85" w:rsidRPr="0095276B">
        <w:t>On n</w:t>
      </w:r>
      <w:r>
        <w:t>’</w:t>
      </w:r>
      <w:r w:rsidR="009D4A85" w:rsidRPr="0095276B">
        <w:t>achète pas le m</w:t>
      </w:r>
      <w:r w:rsidR="009D4A85" w:rsidRPr="0095276B">
        <w:t>ê</w:t>
      </w:r>
      <w:r w:rsidR="009D4A85" w:rsidRPr="0095276B">
        <w:t>me pain avec l</w:t>
      </w:r>
      <w:r>
        <w:t>’</w:t>
      </w:r>
      <w:r w:rsidR="009D4A85" w:rsidRPr="0095276B">
        <w:t>argent allemand qu</w:t>
      </w:r>
      <w:r>
        <w:t>’</w:t>
      </w:r>
      <w:r w:rsidR="009D4A85" w:rsidRPr="0095276B">
        <w:t>avec l</w:t>
      </w:r>
      <w:r>
        <w:t>’</w:t>
      </w:r>
      <w:r w:rsidR="009D4A85" w:rsidRPr="0095276B">
        <w:t>argent français</w:t>
      </w:r>
      <w:r>
        <w:t xml:space="preserve">. </w:t>
      </w:r>
      <w:r w:rsidR="009D4A85" w:rsidRPr="0095276B">
        <w:t xml:space="preserve">Il peut venir un </w:t>
      </w:r>
      <w:proofErr w:type="spellStart"/>
      <w:r w:rsidR="009D4A85" w:rsidRPr="0095276B">
        <w:rPr>
          <w:i/>
          <w:iCs/>
        </w:rPr>
        <w:t>Preuss</w:t>
      </w:r>
      <w:proofErr w:type="spellEnd"/>
      <w:r w:rsidR="009D4A85" w:rsidRPr="0095276B">
        <w:t xml:space="preserve"> quelconque</w:t>
      </w:r>
      <w:r>
        <w:t xml:space="preserve"> ; </w:t>
      </w:r>
      <w:r w:rsidR="009D4A85" w:rsidRPr="0095276B">
        <w:t>s</w:t>
      </w:r>
      <w:r>
        <w:t>’</w:t>
      </w:r>
      <w:r w:rsidR="009D4A85" w:rsidRPr="0095276B">
        <w:t>il veut du travail</w:t>
      </w:r>
      <w:r>
        <w:t xml:space="preserve">, </w:t>
      </w:r>
      <w:r w:rsidR="009D4A85" w:rsidRPr="0095276B">
        <w:t>il faudra qu</w:t>
      </w:r>
      <w:r>
        <w:t>’</w:t>
      </w:r>
      <w:r w:rsidR="009D4A85" w:rsidRPr="0095276B">
        <w:t>il l</w:t>
      </w:r>
      <w:r>
        <w:t>’</w:t>
      </w:r>
      <w:r w:rsidR="009D4A85" w:rsidRPr="0095276B">
        <w:t>apporte avec lui</w:t>
      </w:r>
      <w:r>
        <w:t xml:space="preserve">. </w:t>
      </w:r>
      <w:r w:rsidR="009D4A85" w:rsidRPr="0095276B">
        <w:t>Nous</w:t>
      </w:r>
      <w:r>
        <w:t xml:space="preserve">, </w:t>
      </w:r>
      <w:r w:rsidR="009D4A85" w:rsidRPr="0095276B">
        <w:t>on n</w:t>
      </w:r>
      <w:r>
        <w:t>’</w:t>
      </w:r>
      <w:r w:rsidR="009D4A85" w:rsidRPr="0095276B">
        <w:t>a jamais fabriqué que du drap S</w:t>
      </w:r>
      <w:r w:rsidR="009D4A85" w:rsidRPr="0095276B">
        <w:t>i</w:t>
      </w:r>
      <w:r w:rsidR="009D4A85" w:rsidRPr="0095276B">
        <w:t>mler</w:t>
      </w:r>
      <w:r>
        <w:t xml:space="preserve">, </w:t>
      </w:r>
      <w:r w:rsidR="009D4A85" w:rsidRPr="0095276B">
        <w:t>et le drap Simler</w:t>
      </w:r>
      <w:r>
        <w:t xml:space="preserve">, </w:t>
      </w:r>
      <w:r w:rsidR="009D4A85" w:rsidRPr="0095276B">
        <w:t>c</w:t>
      </w:r>
      <w:r>
        <w:t>’</w:t>
      </w:r>
      <w:r w:rsidR="009D4A85" w:rsidRPr="0095276B">
        <w:t>est du drap français</w:t>
      </w:r>
      <w:r>
        <w:t xml:space="preserve">. </w:t>
      </w:r>
      <w:r w:rsidR="009D4A85" w:rsidRPr="0095276B">
        <w:t>Il y a le vieux Hermann qui a vendu ses quatre couverts d</w:t>
      </w:r>
      <w:r>
        <w:t>’</w:t>
      </w:r>
      <w:r w:rsidR="009D4A85" w:rsidRPr="0095276B">
        <w:t>argent</w:t>
      </w:r>
      <w:r>
        <w:t xml:space="preserve">, </w:t>
      </w:r>
      <w:r w:rsidR="009D4A85" w:rsidRPr="0095276B">
        <w:t>il y a Go</w:t>
      </w:r>
      <w:r w:rsidR="009D4A85" w:rsidRPr="0095276B">
        <w:t>t</w:t>
      </w:r>
      <w:r w:rsidR="009D4A85" w:rsidRPr="0095276B">
        <w:t xml:space="preserve">tlieb et </w:t>
      </w:r>
      <w:smartTag w:uri="urn:schemas-microsoft-com:office:smarttags" w:element="PersonName">
        <w:smartTagPr>
          <w:attr w:name="ProductID" w:val="la Gottlieb"/>
        </w:smartTagPr>
        <w:r w:rsidR="009D4A85" w:rsidRPr="0095276B">
          <w:t>la Gottlieb</w:t>
        </w:r>
      </w:smartTag>
      <w:r w:rsidR="009D4A85" w:rsidRPr="0095276B">
        <w:t xml:space="preserve"> qui ont engagé leur mobilier</w:t>
      </w:r>
      <w:r>
        <w:t xml:space="preserve">, </w:t>
      </w:r>
      <w:r w:rsidR="009D4A85" w:rsidRPr="0095276B">
        <w:t xml:space="preserve">il y a </w:t>
      </w:r>
      <w:proofErr w:type="spellStart"/>
      <w:r w:rsidR="009D4A85" w:rsidRPr="0095276B">
        <w:t>Pouppelé</w:t>
      </w:r>
      <w:proofErr w:type="spellEnd"/>
      <w:r w:rsidR="009D4A85" w:rsidRPr="0095276B">
        <w:t xml:space="preserve"> qui s</w:t>
      </w:r>
      <w:r>
        <w:t>’</w:t>
      </w:r>
      <w:r w:rsidR="009D4A85" w:rsidRPr="0095276B">
        <w:t>est procuré un gros manteau et des galoches fourrées pour son petit</w:t>
      </w:r>
      <w:r>
        <w:t xml:space="preserve">, </w:t>
      </w:r>
      <w:r w:rsidR="009D4A85" w:rsidRPr="0095276B">
        <w:t>il y a Mayer qui ne quitte plus la gare pour être le premier à les voir débarquer</w:t>
      </w:r>
      <w:r>
        <w:t xml:space="preserve">, </w:t>
      </w:r>
      <w:r w:rsidR="009D4A85" w:rsidRPr="0095276B">
        <w:lastRenderedPageBreak/>
        <w:t>il y a</w:t>
      </w:r>
      <w:r>
        <w:t xml:space="preserve">, </w:t>
      </w:r>
      <w:r w:rsidR="009D4A85" w:rsidRPr="0095276B">
        <w:t xml:space="preserve">tout le long de la </w:t>
      </w:r>
      <w:proofErr w:type="spellStart"/>
      <w:r w:rsidR="009D4A85" w:rsidRPr="0095276B">
        <w:t>Haup</w:t>
      </w:r>
      <w:r w:rsidR="009D4A85" w:rsidRPr="0095276B">
        <w:t>t</w:t>
      </w:r>
      <w:r w:rsidR="009D4A85" w:rsidRPr="0095276B">
        <w:t>gasse</w:t>
      </w:r>
      <w:proofErr w:type="spellEnd"/>
      <w:r w:rsidR="009D4A85">
        <w:rPr>
          <w:rStyle w:val="Appelnotedebasdep"/>
        </w:rPr>
        <w:footnoteReference w:id="5"/>
      </w:r>
      <w:r w:rsidR="009D4A85" w:rsidRPr="0095276B">
        <w:t xml:space="preserve"> autant de visages aux fenêtres qu</w:t>
      </w:r>
      <w:r>
        <w:t>’</w:t>
      </w:r>
      <w:r w:rsidR="009D4A85" w:rsidRPr="0095276B">
        <w:t>il y a de Baumann</w:t>
      </w:r>
      <w:r>
        <w:t xml:space="preserve">, </w:t>
      </w:r>
      <w:r w:rsidR="009D4A85" w:rsidRPr="0095276B">
        <w:t>de Hauser</w:t>
      </w:r>
      <w:r>
        <w:t xml:space="preserve">, </w:t>
      </w:r>
      <w:r w:rsidR="009D4A85" w:rsidRPr="0095276B">
        <w:t>de Kapp</w:t>
      </w:r>
      <w:r>
        <w:t xml:space="preserve">, </w:t>
      </w:r>
      <w:r w:rsidR="009D4A85" w:rsidRPr="0095276B">
        <w:t>de Zeller</w:t>
      </w:r>
      <w:r>
        <w:t xml:space="preserve">, </w:t>
      </w:r>
      <w:r w:rsidR="009D4A85" w:rsidRPr="0095276B">
        <w:t>de Franck</w:t>
      </w:r>
      <w:r>
        <w:t xml:space="preserve">, </w:t>
      </w:r>
      <w:r>
        <w:rPr>
          <w:rFonts w:eastAsia="Georgia" w:cs="Georgia"/>
        </w:rPr>
        <w:t xml:space="preserve">– </w:t>
      </w:r>
      <w:r w:rsidR="009D4A85" w:rsidRPr="0095276B">
        <w:t>tout cela parce que dix heures approchent</w:t>
      </w:r>
      <w:r>
        <w:t xml:space="preserve">, </w:t>
      </w:r>
      <w:r w:rsidR="009D4A85" w:rsidRPr="0095276B">
        <w:t>qu</w:t>
      </w:r>
      <w:r>
        <w:t>’</w:t>
      </w:r>
      <w:r w:rsidR="009D4A85" w:rsidRPr="0095276B">
        <w:t>à dix heures il y a encore un train de Mulhouse</w:t>
      </w:r>
      <w:r>
        <w:t xml:space="preserve">, </w:t>
      </w:r>
      <w:r w:rsidR="009D4A85" w:rsidRPr="0095276B">
        <w:t>et qu</w:t>
      </w:r>
      <w:r>
        <w:t>’</w:t>
      </w:r>
      <w:r w:rsidR="009D4A85" w:rsidRPr="0095276B">
        <w:t>il ne faut pas être le dernier à faire son paquet</w:t>
      </w:r>
      <w:r>
        <w:t xml:space="preserve">, </w:t>
      </w:r>
      <w:r w:rsidR="009D4A85" w:rsidRPr="0095276B">
        <w:t>si les jeunes gens nous arrivent en sonnant le boute-selle</w:t>
      </w:r>
      <w:r>
        <w:t xml:space="preserve">. </w:t>
      </w:r>
      <w:r w:rsidR="009D4A85" w:rsidRPr="0095276B">
        <w:t>C</w:t>
      </w:r>
      <w:r>
        <w:t>’</w:t>
      </w:r>
      <w:r w:rsidR="009D4A85" w:rsidRPr="0095276B">
        <w:t>est notre jour de mobilisation</w:t>
      </w:r>
      <w:r>
        <w:t xml:space="preserve">, </w:t>
      </w:r>
      <w:r w:rsidR="009D4A85" w:rsidRPr="0095276B">
        <w:t>à nous</w:t>
      </w:r>
      <w:r>
        <w:t xml:space="preserve">. </w:t>
      </w:r>
      <w:r w:rsidR="009D4A85" w:rsidRPr="0095276B">
        <w:t>La guerre</w:t>
      </w:r>
      <w:r>
        <w:t xml:space="preserve">, </w:t>
      </w:r>
      <w:r w:rsidR="009D4A85" w:rsidRPr="0095276B">
        <w:t>elle est peut-être finie</w:t>
      </w:r>
      <w:r>
        <w:t xml:space="preserve">, </w:t>
      </w:r>
      <w:r w:rsidR="009D4A85" w:rsidRPr="0095276B">
        <w:t>d</w:t>
      </w:r>
      <w:r>
        <w:t>’</w:t>
      </w:r>
      <w:r w:rsidR="009D4A85" w:rsidRPr="0095276B">
        <w:t>un sens</w:t>
      </w:r>
      <w:r>
        <w:t xml:space="preserve"> ; </w:t>
      </w:r>
      <w:r w:rsidR="009D4A85" w:rsidRPr="0095276B">
        <w:t>de l</w:t>
      </w:r>
      <w:r>
        <w:t>’</w:t>
      </w:r>
      <w:r w:rsidR="009D4A85" w:rsidRPr="0095276B">
        <w:t>autre</w:t>
      </w:r>
      <w:r>
        <w:t xml:space="preserve">, </w:t>
      </w:r>
      <w:r w:rsidR="009D4A85" w:rsidRPr="0095276B">
        <w:t>elle ne fait que de commencer</w:t>
      </w:r>
      <w:r>
        <w:t xml:space="preserve">. </w:t>
      </w:r>
      <w:r w:rsidR="009D4A85" w:rsidRPr="0095276B">
        <w:t>Et moi qui suis né Alsacien en Alsace</w:t>
      </w:r>
      <w:r>
        <w:t xml:space="preserve">, </w:t>
      </w:r>
      <w:r w:rsidR="009D4A85" w:rsidRPr="0095276B">
        <w:t>je vous jure bien que je ne respirerai à mon contentement</w:t>
      </w:r>
      <w:r>
        <w:t xml:space="preserve">, </w:t>
      </w:r>
      <w:r w:rsidR="009D4A85" w:rsidRPr="0095276B">
        <w:t>qu</w:t>
      </w:r>
      <w:r>
        <w:t>’</w:t>
      </w:r>
      <w:r w:rsidR="009D4A85" w:rsidRPr="0095276B">
        <w:t>une fois qu</w:t>
      </w:r>
      <w:r>
        <w:t>’</w:t>
      </w:r>
      <w:r w:rsidR="009D4A85" w:rsidRPr="0095276B">
        <w:t>on aura maint</w:t>
      </w:r>
      <w:r w:rsidR="009D4A85" w:rsidRPr="0095276B">
        <w:t>e</w:t>
      </w:r>
      <w:r w:rsidR="009D4A85" w:rsidRPr="0095276B">
        <w:t>nant</w:t>
      </w:r>
      <w:r>
        <w:t xml:space="preserve">, </w:t>
      </w:r>
      <w:r w:rsidR="009D4A85" w:rsidRPr="0095276B">
        <w:t>sauf votre respect</w:t>
      </w:r>
      <w:r>
        <w:t xml:space="preserve">, </w:t>
      </w:r>
      <w:r w:rsidR="009D4A85" w:rsidRPr="0095276B">
        <w:t>foutu le camp de ce pays-ci</w:t>
      </w:r>
      <w:r>
        <w:t>.</w:t>
      </w:r>
    </w:p>
    <w:p w14:paraId="18306ADB" w14:textId="77777777" w:rsidR="006455E5" w:rsidRDefault="006455E5" w:rsidP="002666CE">
      <w:r>
        <w:t>— </w:t>
      </w:r>
      <w:r w:rsidR="009D4A85" w:rsidRPr="0095276B">
        <w:t>Ma parole</w:t>
      </w:r>
      <w:r>
        <w:t xml:space="preserve">, </w:t>
      </w:r>
      <w:r w:rsidR="009D4A85" w:rsidRPr="0095276B">
        <w:t>ils ne s</w:t>
      </w:r>
      <w:r>
        <w:t>’</w:t>
      </w:r>
      <w:r w:rsidR="009D4A85" w:rsidRPr="0095276B">
        <w:t>en seraient jamais doutés</w:t>
      </w:r>
      <w:r>
        <w:t> ! »</w:t>
      </w:r>
      <w:r w:rsidR="009D4A85" w:rsidRPr="0095276B">
        <w:t xml:space="preserve"> observe incontinent le Braun intérieur</w:t>
      </w:r>
      <w:r>
        <w:t xml:space="preserve">. </w:t>
      </w:r>
      <w:r w:rsidR="009D4A85" w:rsidRPr="0095276B">
        <w:t>La lèvre de Sarah se met à tre</w:t>
      </w:r>
      <w:r w:rsidR="009D4A85" w:rsidRPr="0095276B">
        <w:t>m</w:t>
      </w:r>
      <w:r w:rsidR="009D4A85" w:rsidRPr="0095276B">
        <w:t>bler</w:t>
      </w:r>
      <w:r>
        <w:t xml:space="preserve"> ; </w:t>
      </w:r>
      <w:r w:rsidR="009D4A85" w:rsidRPr="0095276B">
        <w:t>elle étend la main</w:t>
      </w:r>
      <w:r>
        <w:t xml:space="preserve">. </w:t>
      </w:r>
      <w:r w:rsidR="009D4A85" w:rsidRPr="0095276B">
        <w:t>Mais déjà Myrtil se charge de conclure par une sentence mâle</w:t>
      </w:r>
      <w:r>
        <w:t xml:space="preserve"> : </w:t>
      </w:r>
      <w:r w:rsidR="009D4A85" w:rsidRPr="0095276B">
        <w:t>il tourne vers son frère son profil à tr</w:t>
      </w:r>
      <w:r w:rsidR="009D4A85" w:rsidRPr="0095276B">
        <w:t>i</w:t>
      </w:r>
      <w:r w:rsidR="009D4A85" w:rsidRPr="0095276B">
        <w:t>ple étage</w:t>
      </w:r>
      <w:r>
        <w:t> :</w:t>
      </w:r>
    </w:p>
    <w:p w14:paraId="537651D2" w14:textId="1D426BDB" w:rsidR="002666CE" w:rsidRDefault="006455E5" w:rsidP="002666CE">
      <w:r>
        <w:t>« </w:t>
      </w:r>
      <w:r w:rsidR="009D4A85" w:rsidRPr="0095276B">
        <w:t>Après tout</w:t>
      </w:r>
      <w:r>
        <w:t xml:space="preserve">, </w:t>
      </w:r>
      <w:r w:rsidR="009D4A85" w:rsidRPr="0095276B">
        <w:t>tu constates qu</w:t>
      </w:r>
      <w:r>
        <w:t>’</w:t>
      </w:r>
      <w:r w:rsidR="009D4A85" w:rsidRPr="0095276B">
        <w:t>il ne faudra pas longtemps pour reprendre la fabrication</w:t>
      </w:r>
      <w:r>
        <w:t>. »</w:t>
      </w:r>
    </w:p>
    <w:p w14:paraId="106C60FE" w14:textId="77777777" w:rsidR="006455E5" w:rsidRDefault="009D4A85" w:rsidP="002666CE">
      <w:r w:rsidRPr="0095276B">
        <w:t>Et Braun reconnaît une fois de plus</w:t>
      </w:r>
      <w:r w:rsidR="006455E5">
        <w:t xml:space="preserve">, </w:t>
      </w:r>
      <w:r w:rsidRPr="0095276B">
        <w:t>qu</w:t>
      </w:r>
      <w:r w:rsidR="006455E5">
        <w:t>’</w:t>
      </w:r>
      <w:r w:rsidRPr="0095276B">
        <w:t>auprès d</w:t>
      </w:r>
      <w:r w:rsidR="006455E5">
        <w:t>’</w:t>
      </w:r>
      <w:r w:rsidRPr="0095276B">
        <w:t>un Simler</w:t>
      </w:r>
      <w:r w:rsidR="006455E5">
        <w:t xml:space="preserve">, </w:t>
      </w:r>
      <w:r w:rsidRPr="0095276B">
        <w:t>tout homme</w:t>
      </w:r>
      <w:r w:rsidR="006455E5">
        <w:t xml:space="preserve">, </w:t>
      </w:r>
      <w:r w:rsidRPr="0095276B">
        <w:t>peu ou prou</w:t>
      </w:r>
      <w:r w:rsidR="006455E5">
        <w:t xml:space="preserve">, </w:t>
      </w:r>
      <w:r w:rsidRPr="0095276B">
        <w:t>fait figure d</w:t>
      </w:r>
      <w:r w:rsidR="006455E5">
        <w:t>’</w:t>
      </w:r>
      <w:r w:rsidRPr="0095276B">
        <w:t>enfant</w:t>
      </w:r>
      <w:r w:rsidR="006455E5">
        <w:t>.</w:t>
      </w:r>
    </w:p>
    <w:p w14:paraId="60688FC2" w14:textId="1480132D" w:rsidR="009D4A85" w:rsidRPr="0095276B" w:rsidRDefault="009D4A85" w:rsidP="006455E5">
      <w:pPr>
        <w:pStyle w:val="Titre2"/>
        <w:pageBreakBefore/>
        <w:rPr>
          <w:szCs w:val="44"/>
        </w:rPr>
      </w:pPr>
      <w:bookmarkStart w:id="12" w:name="_Toc197888817"/>
      <w:r w:rsidRPr="0095276B">
        <w:rPr>
          <w:szCs w:val="44"/>
        </w:rPr>
        <w:lastRenderedPageBreak/>
        <w:t>8</w:t>
      </w:r>
      <w:bookmarkEnd w:id="12"/>
      <w:r w:rsidRPr="0095276B">
        <w:rPr>
          <w:szCs w:val="44"/>
        </w:rPr>
        <w:br/>
      </w:r>
    </w:p>
    <w:p w14:paraId="49215A57" w14:textId="77777777" w:rsidR="006455E5" w:rsidRDefault="009D4A85" w:rsidP="002666CE">
      <w:r w:rsidRPr="0095276B">
        <w:t>Ce n</w:t>
      </w:r>
      <w:r w:rsidR="006455E5">
        <w:t>’</w:t>
      </w:r>
      <w:r w:rsidRPr="0095276B">
        <w:t>était pas faute de s</w:t>
      </w:r>
      <w:r w:rsidR="006455E5">
        <w:t>’</w:t>
      </w:r>
      <w:r w:rsidRPr="0095276B">
        <w:t>être figuré les mille façons dont pourrait s</w:t>
      </w:r>
      <w:r w:rsidR="006455E5">
        <w:t>’</w:t>
      </w:r>
      <w:r w:rsidRPr="0095276B">
        <w:t>effectuer la rentrée de ses fils</w:t>
      </w:r>
      <w:r w:rsidR="006455E5">
        <w:t xml:space="preserve"> ; </w:t>
      </w:r>
      <w:r w:rsidRPr="0095276B">
        <w:t>mais quand</w:t>
      </w:r>
      <w:r w:rsidR="006455E5">
        <w:t xml:space="preserve">, </w:t>
      </w:r>
      <w:r w:rsidRPr="0095276B">
        <w:t>à cette minute précise</w:t>
      </w:r>
      <w:r w:rsidR="006455E5">
        <w:t xml:space="preserve">, </w:t>
      </w:r>
      <w:r w:rsidRPr="0095276B">
        <w:t>le bouton de la porte commença silencieus</w:t>
      </w:r>
      <w:r w:rsidRPr="0095276B">
        <w:t>e</w:t>
      </w:r>
      <w:r w:rsidRPr="0095276B">
        <w:t>ment à tourner sur lui-même</w:t>
      </w:r>
      <w:r w:rsidR="006455E5">
        <w:t xml:space="preserve">, </w:t>
      </w:r>
      <w:r w:rsidRPr="0095276B">
        <w:t>et</w:t>
      </w:r>
      <w:r w:rsidR="006455E5">
        <w:t xml:space="preserve">, </w:t>
      </w:r>
      <w:r w:rsidRPr="0095276B">
        <w:t>empruntant le timbre d</w:t>
      </w:r>
      <w:r w:rsidR="006455E5">
        <w:t>’</w:t>
      </w:r>
      <w:r w:rsidRPr="0095276B">
        <w:t>une voix bien connue</w:t>
      </w:r>
      <w:r w:rsidR="006455E5">
        <w:t xml:space="preserve">, </w:t>
      </w:r>
      <w:r w:rsidRPr="0095276B">
        <w:t>dit</w:t>
      </w:r>
      <w:r w:rsidR="006455E5">
        <w:t> : « </w:t>
      </w:r>
      <w:r w:rsidRPr="0095276B">
        <w:t>c</w:t>
      </w:r>
      <w:r w:rsidR="006455E5">
        <w:t>’</w:t>
      </w:r>
      <w:r w:rsidRPr="0095276B">
        <w:t>est moi</w:t>
      </w:r>
      <w:r w:rsidR="006455E5">
        <w:t xml:space="preserve"> ; </w:t>
      </w:r>
      <w:r w:rsidRPr="0095276B">
        <w:t>qu</w:t>
      </w:r>
      <w:r w:rsidR="006455E5">
        <w:t>’</w:t>
      </w:r>
      <w:r w:rsidRPr="0095276B">
        <w:t>y a-t-il</w:t>
      </w:r>
      <w:r w:rsidR="006455E5">
        <w:t xml:space="preserve"> ? », </w:t>
      </w:r>
      <w:r w:rsidRPr="0095276B">
        <w:t>les yeux de Sarah se dirigèrent droit vers lui</w:t>
      </w:r>
      <w:r w:rsidR="006455E5">
        <w:t xml:space="preserve">, </w:t>
      </w:r>
      <w:r w:rsidRPr="0095276B">
        <w:t>et son souffle se suspendit sous son palais</w:t>
      </w:r>
      <w:r w:rsidR="006455E5">
        <w:t>.</w:t>
      </w:r>
    </w:p>
    <w:p w14:paraId="7C37E3D1" w14:textId="77777777" w:rsidR="006455E5" w:rsidRDefault="009D4A85" w:rsidP="002666CE">
      <w:r w:rsidRPr="0095276B">
        <w:t>La porte s</w:t>
      </w:r>
      <w:r w:rsidR="006455E5">
        <w:t>’</w:t>
      </w:r>
      <w:r w:rsidRPr="0095276B">
        <w:t>ouvrit sans un grincement des gonds</w:t>
      </w:r>
      <w:r w:rsidR="006455E5">
        <w:t xml:space="preserve">. </w:t>
      </w:r>
      <w:r w:rsidRPr="0095276B">
        <w:t>Le coin f</w:t>
      </w:r>
      <w:r w:rsidRPr="0095276B">
        <w:t>a</w:t>
      </w:r>
      <w:r w:rsidRPr="0095276B">
        <w:t>tigué d</w:t>
      </w:r>
      <w:r w:rsidR="006455E5">
        <w:t>’</w:t>
      </w:r>
      <w:r w:rsidRPr="0095276B">
        <w:t>un sac de cuir noir parut d</w:t>
      </w:r>
      <w:r w:rsidR="006455E5">
        <w:t>’</w:t>
      </w:r>
      <w:r w:rsidRPr="0095276B">
        <w:t>abord</w:t>
      </w:r>
      <w:r w:rsidR="006455E5">
        <w:t xml:space="preserve">. </w:t>
      </w:r>
      <w:r w:rsidRPr="0095276B">
        <w:t>On entendit un soupir</w:t>
      </w:r>
      <w:r w:rsidR="006455E5">
        <w:t xml:space="preserve">. </w:t>
      </w:r>
      <w:r w:rsidRPr="0095276B">
        <w:t>Les quatre hommes se rendirent alors compte</w:t>
      </w:r>
      <w:r w:rsidR="006455E5">
        <w:t xml:space="preserve">, </w:t>
      </w:r>
      <w:r w:rsidRPr="0095276B">
        <w:t>successivement</w:t>
      </w:r>
      <w:r w:rsidR="006455E5">
        <w:t xml:space="preserve"> (</w:t>
      </w:r>
      <w:r w:rsidRPr="0095276B">
        <w:t>ce fut Wilhelm le premier</w:t>
      </w:r>
      <w:r w:rsidR="006455E5">
        <w:t xml:space="preserve">, </w:t>
      </w:r>
      <w:r w:rsidRPr="0095276B">
        <w:t>puis Fritz Braun le second</w:t>
      </w:r>
      <w:r w:rsidR="006455E5">
        <w:t xml:space="preserve">), </w:t>
      </w:r>
      <w:r w:rsidRPr="0095276B">
        <w:t>qu</w:t>
      </w:r>
      <w:r w:rsidR="006455E5">
        <w:t>’</w:t>
      </w:r>
      <w:r w:rsidRPr="0095276B">
        <w:t>il se passait quelque chose</w:t>
      </w:r>
      <w:r w:rsidR="006455E5">
        <w:t xml:space="preserve">. </w:t>
      </w:r>
      <w:r w:rsidRPr="0095276B">
        <w:t>Et Guillaume Simler fut là</w:t>
      </w:r>
      <w:r w:rsidR="006455E5">
        <w:t xml:space="preserve">, </w:t>
      </w:r>
      <w:r w:rsidRPr="0095276B">
        <w:t>aussitôt suivi de Joseph</w:t>
      </w:r>
      <w:r w:rsidR="006455E5">
        <w:t xml:space="preserve">, </w:t>
      </w:r>
      <w:r w:rsidRPr="0095276B">
        <w:t>tandis qu</w:t>
      </w:r>
      <w:r w:rsidR="006455E5">
        <w:t>’</w:t>
      </w:r>
      <w:r w:rsidRPr="0095276B">
        <w:t>éclatait au loin l</w:t>
      </w:r>
      <w:r w:rsidR="006455E5">
        <w:t>’</w:t>
      </w:r>
      <w:r w:rsidRPr="0095276B">
        <w:t>aboiement tardif d</w:t>
      </w:r>
      <w:r w:rsidR="006455E5">
        <w:t>’</w:t>
      </w:r>
      <w:r w:rsidRPr="0095276B">
        <w:t>un chien</w:t>
      </w:r>
      <w:r w:rsidR="006455E5">
        <w:t>.</w:t>
      </w:r>
    </w:p>
    <w:p w14:paraId="53C1558B" w14:textId="1F9397EB" w:rsidR="002666CE" w:rsidRDefault="006455E5" w:rsidP="002666CE">
      <w:r>
        <w:t>« </w:t>
      </w:r>
      <w:proofErr w:type="spellStart"/>
      <w:r w:rsidR="009D4A85" w:rsidRPr="0095276B">
        <w:t>Houph</w:t>
      </w:r>
      <w:proofErr w:type="spellEnd"/>
      <w:r>
        <w:t xml:space="preserve"> ! </w:t>
      </w:r>
      <w:r w:rsidR="009D4A85" w:rsidRPr="0095276B">
        <w:t>Bonsoir</w:t>
      </w:r>
      <w:r>
        <w:t>. »</w:t>
      </w:r>
    </w:p>
    <w:p w14:paraId="329C8DAB" w14:textId="77777777" w:rsidR="006455E5" w:rsidRDefault="009D4A85" w:rsidP="002666CE">
      <w:r w:rsidRPr="0095276B">
        <w:t>Il convient de glisser sur les quelques instants qui suiv</w:t>
      </w:r>
      <w:r w:rsidRPr="0095276B">
        <w:t>i</w:t>
      </w:r>
      <w:r w:rsidRPr="0095276B">
        <w:t>rent</w:t>
      </w:r>
      <w:r w:rsidR="006455E5">
        <w:t xml:space="preserve">. </w:t>
      </w:r>
      <w:r w:rsidRPr="0095276B">
        <w:t>Ce que la maternité s</w:t>
      </w:r>
      <w:r w:rsidR="006455E5">
        <w:t>’</w:t>
      </w:r>
      <w:r w:rsidRPr="0095276B">
        <w:t>adjugea de licences</w:t>
      </w:r>
      <w:r w:rsidR="006455E5">
        <w:t xml:space="preserve">, </w:t>
      </w:r>
      <w:r w:rsidRPr="0095276B">
        <w:t>et l</w:t>
      </w:r>
      <w:r w:rsidR="006455E5">
        <w:t>’</w:t>
      </w:r>
      <w:r w:rsidRPr="0095276B">
        <w:t>oubli que deux gaillards charbonneux firent de leur dignité</w:t>
      </w:r>
      <w:r w:rsidR="006455E5">
        <w:t xml:space="preserve">, </w:t>
      </w:r>
      <w:r w:rsidRPr="0095276B">
        <w:t>ne sont pas des sujets dans le détail desquels il soit bienséant de vagabo</w:t>
      </w:r>
      <w:r w:rsidRPr="0095276B">
        <w:t>n</w:t>
      </w:r>
      <w:r w:rsidRPr="0095276B">
        <w:t>der</w:t>
      </w:r>
      <w:r w:rsidR="006455E5">
        <w:t>.</w:t>
      </w:r>
    </w:p>
    <w:p w14:paraId="31F47B3D" w14:textId="77777777" w:rsidR="006455E5" w:rsidRDefault="009D4A85" w:rsidP="002666CE">
      <w:r w:rsidRPr="0095276B">
        <w:t>Wilhelm dépensa une satisfaction suffisante pour alime</w:t>
      </w:r>
      <w:r w:rsidRPr="0095276B">
        <w:t>n</w:t>
      </w:r>
      <w:r w:rsidRPr="0095276B">
        <w:t>ter toute une vie d</w:t>
      </w:r>
      <w:r w:rsidR="006455E5">
        <w:t>’</w:t>
      </w:r>
      <w:r w:rsidRPr="0095276B">
        <w:t>oncle</w:t>
      </w:r>
      <w:r w:rsidR="006455E5">
        <w:t xml:space="preserve">, </w:t>
      </w:r>
      <w:r w:rsidRPr="0095276B">
        <w:t>en exclamations du genre de</w:t>
      </w:r>
      <w:r w:rsidR="006455E5">
        <w:t> : « </w:t>
      </w:r>
      <w:r w:rsidRPr="0095276B">
        <w:t xml:space="preserve">Ces </w:t>
      </w:r>
      <w:proofErr w:type="spellStart"/>
      <w:r w:rsidRPr="0095276B">
        <w:t>carçons</w:t>
      </w:r>
      <w:proofErr w:type="spellEnd"/>
      <w:r w:rsidR="006455E5">
        <w:t xml:space="preserve"> ! </w:t>
      </w:r>
      <w:r w:rsidRPr="0095276B">
        <w:t xml:space="preserve">ces </w:t>
      </w:r>
      <w:proofErr w:type="spellStart"/>
      <w:r w:rsidRPr="0095276B">
        <w:t>carnements</w:t>
      </w:r>
      <w:proofErr w:type="spellEnd"/>
      <w:r w:rsidR="006455E5">
        <w:t> ! »</w:t>
      </w:r>
      <w:r w:rsidRPr="0095276B">
        <w:t xml:space="preserve"> Cependant Myrtil</w:t>
      </w:r>
      <w:r w:rsidR="006455E5">
        <w:t xml:space="preserve">, </w:t>
      </w:r>
      <w:r w:rsidRPr="0095276B">
        <w:t>mal adapté à cet aspect inopiné de la situation</w:t>
      </w:r>
      <w:r w:rsidR="006455E5">
        <w:t xml:space="preserve">, </w:t>
      </w:r>
      <w:r w:rsidRPr="0095276B">
        <w:t>tendait vers la fenêtre l</w:t>
      </w:r>
      <w:r w:rsidR="006455E5">
        <w:t>’</w:t>
      </w:r>
      <w:r w:rsidRPr="0095276B">
        <w:t>auvent de ses sourcils</w:t>
      </w:r>
      <w:r w:rsidR="006455E5">
        <w:t xml:space="preserve">, </w:t>
      </w:r>
      <w:r w:rsidRPr="0095276B">
        <w:t>et sommait impérieusement Fritz Braun de lui e</w:t>
      </w:r>
      <w:r w:rsidRPr="0095276B">
        <w:t>x</w:t>
      </w:r>
      <w:r w:rsidRPr="0095276B">
        <w:t>pliquer par quel sortilège le gravier de l</w:t>
      </w:r>
      <w:r w:rsidR="006455E5">
        <w:t>’</w:t>
      </w:r>
      <w:r w:rsidRPr="0095276B">
        <w:t>avenue n</w:t>
      </w:r>
      <w:r w:rsidR="006455E5">
        <w:t>’</w:t>
      </w:r>
      <w:r w:rsidRPr="0095276B">
        <w:t>avait point crissé sous les semelles des deux voyageurs</w:t>
      </w:r>
      <w:r w:rsidR="006455E5">
        <w:t>.</w:t>
      </w:r>
    </w:p>
    <w:p w14:paraId="317096F6" w14:textId="77777777" w:rsidR="006455E5" w:rsidRDefault="006455E5" w:rsidP="002666CE">
      <w:r>
        <w:lastRenderedPageBreak/>
        <w:t>« </w:t>
      </w:r>
      <w:r w:rsidR="009D4A85" w:rsidRPr="0095276B">
        <w:t>Où</w:t>
      </w:r>
      <w:r>
        <w:t xml:space="preserve"> ? </w:t>
      </w:r>
      <w:r w:rsidR="009D4A85" w:rsidRPr="0095276B">
        <w:t>où</w:t>
      </w:r>
      <w:r>
        <w:t> ? »</w:t>
      </w:r>
      <w:r w:rsidR="009D4A85" w:rsidRPr="0095276B">
        <w:t xml:space="preserve"> interrogeait Wilhelm à voix basse</w:t>
      </w:r>
      <w:r>
        <w:t xml:space="preserve">, </w:t>
      </w:r>
      <w:r w:rsidR="009D4A85" w:rsidRPr="0095276B">
        <w:t>en pre</w:t>
      </w:r>
      <w:r w:rsidR="009D4A85" w:rsidRPr="0095276B">
        <w:t>s</w:t>
      </w:r>
      <w:r w:rsidR="009D4A85" w:rsidRPr="0095276B">
        <w:t>sant les unes après les autres les mains de ses neveux</w:t>
      </w:r>
      <w:r>
        <w:t xml:space="preserve">. </w:t>
      </w:r>
      <w:r w:rsidR="009D4A85" w:rsidRPr="0095276B">
        <w:t>Mais a</w:t>
      </w:r>
      <w:r w:rsidR="009D4A85" w:rsidRPr="0095276B">
        <w:t>u</w:t>
      </w:r>
      <w:r w:rsidR="009D4A85" w:rsidRPr="0095276B">
        <w:t>cun des deux ne jugeait bon de lui répondre</w:t>
      </w:r>
      <w:r>
        <w:t>.</w:t>
      </w:r>
    </w:p>
    <w:p w14:paraId="32CED957" w14:textId="77777777" w:rsidR="006455E5" w:rsidRDefault="009D4A85" w:rsidP="002666CE">
      <w:r w:rsidRPr="0095276B">
        <w:t>Toutefois</w:t>
      </w:r>
      <w:r w:rsidR="006455E5">
        <w:t xml:space="preserve">, </w:t>
      </w:r>
      <w:r w:rsidRPr="0095276B">
        <w:t>chacun finit par sentir que des manifestations</w:t>
      </w:r>
      <w:r w:rsidR="006455E5">
        <w:t xml:space="preserve">, </w:t>
      </w:r>
      <w:r w:rsidRPr="0095276B">
        <w:t>même exagérément prolongées</w:t>
      </w:r>
      <w:r w:rsidR="006455E5">
        <w:t xml:space="preserve">, </w:t>
      </w:r>
      <w:r w:rsidRPr="0095276B">
        <w:t>ne suffisent pas à résoudre to</w:t>
      </w:r>
      <w:r w:rsidRPr="0095276B">
        <w:t>u</w:t>
      </w:r>
      <w:r w:rsidRPr="0095276B">
        <w:t>tes les difficultés de la vie industrielle</w:t>
      </w:r>
      <w:r w:rsidR="006455E5">
        <w:t xml:space="preserve">. </w:t>
      </w:r>
      <w:r w:rsidRPr="0095276B">
        <w:rPr>
          <w:rFonts w:eastAsia="Lucida Sans Unicode" w:cs="Tahoma"/>
        </w:rPr>
        <w:t>À</w:t>
      </w:r>
      <w:r w:rsidRPr="0095276B">
        <w:t xml:space="preserve"> défaut d</w:t>
      </w:r>
      <w:r w:rsidR="006455E5">
        <w:t>’</w:t>
      </w:r>
      <w:r w:rsidRPr="0095276B">
        <w:t>autre rappel</w:t>
      </w:r>
      <w:r w:rsidR="006455E5">
        <w:t xml:space="preserve">, </w:t>
      </w:r>
      <w:r w:rsidRPr="0095276B">
        <w:t>la présence d</w:t>
      </w:r>
      <w:r w:rsidR="006455E5">
        <w:t>’</w:t>
      </w:r>
      <w:r w:rsidRPr="0095276B">
        <w:t>Hippolyte eût tari avec promptitude la source de si nobles épanchements</w:t>
      </w:r>
      <w:r w:rsidR="006455E5">
        <w:t>.</w:t>
      </w:r>
    </w:p>
    <w:p w14:paraId="491D49E4" w14:textId="77777777" w:rsidR="006455E5" w:rsidRDefault="009D4A85" w:rsidP="002666CE">
      <w:r w:rsidRPr="0095276B">
        <w:t>Il n</w:t>
      </w:r>
      <w:r w:rsidR="006455E5">
        <w:t>’</w:t>
      </w:r>
      <w:r w:rsidRPr="0095276B">
        <w:t>avait accueilli l</w:t>
      </w:r>
      <w:r w:rsidR="006455E5">
        <w:t>’</w:t>
      </w:r>
      <w:r w:rsidRPr="0095276B">
        <w:t>entrée de ses fils par aucun geste app</w:t>
      </w:r>
      <w:r w:rsidRPr="0095276B">
        <w:t>a</w:t>
      </w:r>
      <w:r w:rsidRPr="0095276B">
        <w:t>rent</w:t>
      </w:r>
      <w:r w:rsidR="006455E5">
        <w:t xml:space="preserve"> ; </w:t>
      </w:r>
      <w:r w:rsidRPr="0095276B">
        <w:t>car on ne peut appeler de ce nom une modification de son teint</w:t>
      </w:r>
      <w:r w:rsidR="006455E5">
        <w:t xml:space="preserve">, </w:t>
      </w:r>
      <w:r w:rsidRPr="0095276B">
        <w:t>qui</w:t>
      </w:r>
      <w:r w:rsidR="006455E5">
        <w:t xml:space="preserve">, </w:t>
      </w:r>
      <w:r w:rsidRPr="0095276B">
        <w:t>de rouge brique</w:t>
      </w:r>
      <w:r w:rsidR="006455E5">
        <w:t xml:space="preserve">, </w:t>
      </w:r>
      <w:r w:rsidRPr="0095276B">
        <w:t>était passé à un gris jaune du moins rassurant aspect</w:t>
      </w:r>
      <w:r w:rsidR="006455E5">
        <w:t xml:space="preserve">. </w:t>
      </w:r>
      <w:r w:rsidRPr="0095276B">
        <w:t>Tout au plus sa bouche se tiraillait-elle sans émettre un son</w:t>
      </w:r>
      <w:r w:rsidR="006455E5">
        <w:t xml:space="preserve">, </w:t>
      </w:r>
      <w:r w:rsidRPr="0095276B">
        <w:t>et son index congestionné se levait-il par sacc</w:t>
      </w:r>
      <w:r w:rsidRPr="0095276B">
        <w:t>a</w:t>
      </w:r>
      <w:r w:rsidRPr="0095276B">
        <w:t>des vers les nouveaux-venus</w:t>
      </w:r>
      <w:r w:rsidR="006455E5">
        <w:t>.</w:t>
      </w:r>
    </w:p>
    <w:p w14:paraId="76D832B5" w14:textId="77777777" w:rsidR="006455E5" w:rsidRDefault="009D4A85" w:rsidP="002666CE">
      <w:r w:rsidRPr="0095276B">
        <w:t>Un souffle rauque de taureau inquiet fut sa manière d</w:t>
      </w:r>
      <w:r w:rsidR="006455E5">
        <w:t>’</w:t>
      </w:r>
      <w:r w:rsidRPr="0095276B">
        <w:t>e</w:t>
      </w:r>
      <w:r w:rsidRPr="0095276B">
        <w:t>n</w:t>
      </w:r>
      <w:r w:rsidRPr="0095276B">
        <w:t>trer en conversation</w:t>
      </w:r>
      <w:r w:rsidR="006455E5">
        <w:t xml:space="preserve"> ; </w:t>
      </w:r>
      <w:r w:rsidRPr="0095276B">
        <w:t>il eut pour effet instantané de produire le silence</w:t>
      </w:r>
      <w:r w:rsidR="006455E5">
        <w:t xml:space="preserve">. </w:t>
      </w:r>
      <w:r w:rsidRPr="0095276B">
        <w:t>Guillaume achevait de noircir un mouchoir au contact de son front</w:t>
      </w:r>
      <w:r w:rsidR="006455E5">
        <w:t xml:space="preserve"> ; </w:t>
      </w:r>
      <w:r w:rsidRPr="0095276B">
        <w:t>il s</w:t>
      </w:r>
      <w:r w:rsidR="006455E5">
        <w:t>’</w:t>
      </w:r>
      <w:r w:rsidRPr="0095276B">
        <w:t>avança vers la table</w:t>
      </w:r>
      <w:r w:rsidR="006455E5">
        <w:t> :</w:t>
      </w:r>
    </w:p>
    <w:p w14:paraId="2821EC83" w14:textId="77777777" w:rsidR="006455E5" w:rsidRDefault="006455E5" w:rsidP="002666CE">
      <w:r>
        <w:t>« </w:t>
      </w:r>
      <w:r w:rsidR="009D4A85" w:rsidRPr="0095276B">
        <w:t>Bonsoir</w:t>
      </w:r>
      <w:r>
        <w:t xml:space="preserve">, </w:t>
      </w:r>
      <w:r w:rsidR="009D4A85" w:rsidRPr="0095276B">
        <w:t>père</w:t>
      </w:r>
      <w:r>
        <w:t>.</w:t>
      </w:r>
    </w:p>
    <w:p w14:paraId="6A29E735" w14:textId="77777777" w:rsidR="006455E5" w:rsidRDefault="006455E5" w:rsidP="002666CE">
      <w:r>
        <w:t>— </w:t>
      </w:r>
      <w:r w:rsidR="009D4A85" w:rsidRPr="0095276B">
        <w:t>Hé</w:t>
      </w:r>
      <w:r>
        <w:t> ? »</w:t>
      </w:r>
      <w:r w:rsidR="009D4A85" w:rsidRPr="0095276B">
        <w:t xml:space="preserve"> fit le père</w:t>
      </w:r>
      <w:r>
        <w:t xml:space="preserve">. </w:t>
      </w:r>
      <w:r w:rsidR="009D4A85" w:rsidRPr="0095276B">
        <w:t>C</w:t>
      </w:r>
      <w:r>
        <w:t>’</w:t>
      </w:r>
      <w:r w:rsidR="009D4A85" w:rsidRPr="0095276B">
        <w:t>était autre chose qu</w:t>
      </w:r>
      <w:r>
        <w:t>’</w:t>
      </w:r>
      <w:r w:rsidR="009D4A85" w:rsidRPr="0095276B">
        <w:t>il attendait</w:t>
      </w:r>
      <w:r>
        <w:t xml:space="preserve">. </w:t>
      </w:r>
      <w:r w:rsidR="009D4A85" w:rsidRPr="0095276B">
        <w:t>La voix de son fils revint à cette espèce de jappement nerveux dont il avait fait usage</w:t>
      </w:r>
      <w:r>
        <w:t xml:space="preserve">, </w:t>
      </w:r>
      <w:r w:rsidR="009D4A85" w:rsidRPr="0095276B">
        <w:t>l</w:t>
      </w:r>
      <w:r>
        <w:t>’</w:t>
      </w:r>
      <w:r w:rsidR="009D4A85" w:rsidRPr="0095276B">
        <w:t>avant-veille</w:t>
      </w:r>
      <w:r>
        <w:t xml:space="preserve">, </w:t>
      </w:r>
      <w:r w:rsidR="009D4A85" w:rsidRPr="0095276B">
        <w:t>avec l</w:t>
      </w:r>
      <w:r>
        <w:t>’</w:t>
      </w:r>
      <w:r w:rsidR="009D4A85" w:rsidRPr="0095276B">
        <w:t>homme d</w:t>
      </w:r>
      <w:r>
        <w:t>’</w:t>
      </w:r>
      <w:r w:rsidR="009D4A85" w:rsidRPr="0095276B">
        <w:t>affaires cardi</w:t>
      </w:r>
      <w:r w:rsidR="009D4A85" w:rsidRPr="0095276B">
        <w:t>a</w:t>
      </w:r>
      <w:r w:rsidR="009D4A85" w:rsidRPr="0095276B">
        <w:t>que</w:t>
      </w:r>
      <w:r>
        <w:t>.</w:t>
      </w:r>
    </w:p>
    <w:p w14:paraId="2FD4B2FB" w14:textId="77777777" w:rsidR="006455E5" w:rsidRDefault="006455E5" w:rsidP="002666CE">
      <w:r>
        <w:t>« </w:t>
      </w:r>
      <w:r w:rsidR="009D4A85" w:rsidRPr="0095276B">
        <w:t>Père</w:t>
      </w:r>
      <w:r>
        <w:t xml:space="preserve">, </w:t>
      </w:r>
      <w:r w:rsidR="009D4A85" w:rsidRPr="0095276B">
        <w:t>on t</w:t>
      </w:r>
      <w:r>
        <w:t>’</w:t>
      </w:r>
      <w:r w:rsidR="009D4A85" w:rsidRPr="0095276B">
        <w:t>apporte du nouveau</w:t>
      </w:r>
      <w:r>
        <w:t> !</w:t>
      </w:r>
    </w:p>
    <w:p w14:paraId="5B4BEDCF" w14:textId="77777777" w:rsidR="006455E5" w:rsidRDefault="006455E5" w:rsidP="002666CE">
      <w:r>
        <w:t>— </w:t>
      </w:r>
      <w:r w:rsidR="009D4A85" w:rsidRPr="0095276B">
        <w:t>Hé</w:t>
      </w:r>
      <w:r>
        <w:t> ? »</w:t>
      </w:r>
      <w:r w:rsidR="009D4A85" w:rsidRPr="0095276B">
        <w:t xml:space="preserve"> fit encore le père</w:t>
      </w:r>
      <w:r>
        <w:t xml:space="preserve"> ; </w:t>
      </w:r>
      <w:r w:rsidR="009D4A85" w:rsidRPr="0095276B">
        <w:t>mais le ton n</w:t>
      </w:r>
      <w:r>
        <w:t>’</w:t>
      </w:r>
      <w:r w:rsidR="009D4A85" w:rsidRPr="0095276B">
        <w:t>était plus le m</w:t>
      </w:r>
      <w:r w:rsidR="009D4A85" w:rsidRPr="0095276B">
        <w:t>ê</w:t>
      </w:r>
      <w:r w:rsidR="009D4A85" w:rsidRPr="0095276B">
        <w:t>me</w:t>
      </w:r>
      <w:r>
        <w:t xml:space="preserve">. </w:t>
      </w:r>
      <w:r w:rsidR="009D4A85" w:rsidRPr="0095276B">
        <w:t>Joseph emmanchait ses lunettes sur ses oreilles</w:t>
      </w:r>
      <w:r>
        <w:t xml:space="preserve"> ; </w:t>
      </w:r>
      <w:r w:rsidR="009D4A85" w:rsidRPr="0095276B">
        <w:t>il vint à l</w:t>
      </w:r>
      <w:r>
        <w:t>’</w:t>
      </w:r>
      <w:r w:rsidR="009D4A85" w:rsidRPr="0095276B">
        <w:t>aide de son frère</w:t>
      </w:r>
      <w:r>
        <w:t xml:space="preserve">, </w:t>
      </w:r>
      <w:r w:rsidR="009D4A85" w:rsidRPr="0095276B">
        <w:t>mais crut sage de choisir les voies détournées de la jovialité</w:t>
      </w:r>
      <w:r>
        <w:t> :</w:t>
      </w:r>
    </w:p>
    <w:p w14:paraId="10D31996" w14:textId="77777777" w:rsidR="006455E5" w:rsidRDefault="006455E5" w:rsidP="002666CE">
      <w:r>
        <w:lastRenderedPageBreak/>
        <w:t>« </w:t>
      </w:r>
      <w:r w:rsidR="009D4A85" w:rsidRPr="0095276B">
        <w:t>C</w:t>
      </w:r>
      <w:r>
        <w:t>’</w:t>
      </w:r>
      <w:r w:rsidR="009D4A85" w:rsidRPr="0095276B">
        <w:t>est bien à monsieur Hippolyte Simler</w:t>
      </w:r>
      <w:r>
        <w:t xml:space="preserve">, </w:t>
      </w:r>
      <w:r w:rsidR="009D4A85" w:rsidRPr="0095276B">
        <w:t>fabricant de drap à Vendeuvre</w:t>
      </w:r>
      <w:r>
        <w:t xml:space="preserve">, </w:t>
      </w:r>
      <w:r w:rsidR="009D4A85" w:rsidRPr="0095276B">
        <w:t>que</w:t>
      </w:r>
      <w:r>
        <w:t>…</w:t>
      </w:r>
    </w:p>
    <w:p w14:paraId="67DD7E9D" w14:textId="77777777" w:rsidR="006455E5" w:rsidRDefault="006455E5" w:rsidP="002666CE">
      <w:r>
        <w:t>— </w:t>
      </w:r>
      <w:r w:rsidR="009D4A85" w:rsidRPr="0095276B">
        <w:t>Où</w:t>
      </w:r>
      <w:r>
        <w:t> ? »</w:t>
      </w:r>
      <w:r w:rsidR="009D4A85" w:rsidRPr="0095276B">
        <w:t xml:space="preserve"> fit le vieillard avec un cri de gorge ascendant</w:t>
      </w:r>
      <w:r>
        <w:t>.</w:t>
      </w:r>
    </w:p>
    <w:p w14:paraId="76F15EBC" w14:textId="77777777" w:rsidR="006455E5" w:rsidRDefault="009D4A85" w:rsidP="002666CE">
      <w:r w:rsidRPr="0095276B">
        <w:t>À Vendeuvre</w:t>
      </w:r>
      <w:r w:rsidR="006455E5">
        <w:t xml:space="preserve">, </w:t>
      </w:r>
      <w:r w:rsidRPr="0095276B">
        <w:t>dans</w:t>
      </w:r>
      <w:r w:rsidR="006455E5">
        <w:t xml:space="preserve">… </w:t>
      </w:r>
      <w:r w:rsidRPr="0095276B">
        <w:t>l</w:t>
      </w:r>
      <w:r w:rsidR="006455E5">
        <w:t>’</w:t>
      </w:r>
      <w:r w:rsidRPr="0095276B">
        <w:t>Ouest</w:t>
      </w:r>
      <w:r w:rsidR="006455E5">
        <w:t xml:space="preserve">, </w:t>
      </w:r>
      <w:r w:rsidRPr="0095276B">
        <w:t>père</w:t>
      </w:r>
      <w:r w:rsidR="006455E5">
        <w:t>, »</w:t>
      </w:r>
      <w:r w:rsidRPr="0095276B">
        <w:t xml:space="preserve"> appuya Guillaume en dévorant son père du regard</w:t>
      </w:r>
      <w:r w:rsidR="006455E5">
        <w:t>.</w:t>
      </w:r>
    </w:p>
    <w:p w14:paraId="4EADDD00" w14:textId="77777777" w:rsidR="006455E5" w:rsidRDefault="006455E5" w:rsidP="002666CE">
      <w:r>
        <w:t>« </w:t>
      </w:r>
      <w:r w:rsidR="009D4A85" w:rsidRPr="0095276B">
        <w:t>Vendeuvre</w:t>
      </w:r>
      <w:r>
        <w:t> ?</w:t>
      </w:r>
    </w:p>
    <w:p w14:paraId="0B71FB65" w14:textId="24CC5A38" w:rsidR="002666CE" w:rsidRDefault="006455E5" w:rsidP="002666CE">
      <w:r>
        <w:t>— </w:t>
      </w:r>
      <w:r w:rsidR="009D4A85" w:rsidRPr="0095276B">
        <w:t>Vendeuvre</w:t>
      </w:r>
      <w:r>
        <w:t> ! »</w:t>
      </w:r>
    </w:p>
    <w:p w14:paraId="5E5FF0C4" w14:textId="77777777" w:rsidR="006455E5" w:rsidRDefault="009D4A85" w:rsidP="002666CE">
      <w:r w:rsidRPr="0095276B">
        <w:t>L</w:t>
      </w:r>
      <w:r w:rsidR="006455E5">
        <w:t>’</w:t>
      </w:r>
      <w:r w:rsidRPr="0095276B">
        <w:t>exclamation de Myrtil détruisit le ton triomphant de Wi</w:t>
      </w:r>
      <w:r w:rsidRPr="0095276B">
        <w:t>l</w:t>
      </w:r>
      <w:r w:rsidRPr="0095276B">
        <w:t>helm Blum</w:t>
      </w:r>
      <w:r w:rsidR="006455E5">
        <w:t>.</w:t>
      </w:r>
    </w:p>
    <w:p w14:paraId="3C83CF7A" w14:textId="77777777" w:rsidR="006455E5" w:rsidRDefault="006455E5" w:rsidP="002666CE">
      <w:r>
        <w:t>« </w:t>
      </w:r>
      <w:r w:rsidR="009D4A85" w:rsidRPr="0095276B">
        <w:t>Che m</w:t>
      </w:r>
      <w:r>
        <w:t>’</w:t>
      </w:r>
      <w:r w:rsidR="009D4A85" w:rsidRPr="0095276B">
        <w:t>en doutais</w:t>
      </w:r>
      <w:r>
        <w:t xml:space="preserve">, </w:t>
      </w:r>
      <w:proofErr w:type="spellStart"/>
      <w:r w:rsidR="009D4A85" w:rsidRPr="0095276B">
        <w:t>che</w:t>
      </w:r>
      <w:proofErr w:type="spellEnd"/>
      <w:r w:rsidR="009D4A85" w:rsidRPr="0095276B">
        <w:t xml:space="preserve"> m</w:t>
      </w:r>
      <w:r>
        <w:t>’</w:t>
      </w:r>
      <w:r w:rsidR="009D4A85" w:rsidRPr="0095276B">
        <w:t>en doutais</w:t>
      </w:r>
      <w:r>
        <w:t> ! »</w:t>
      </w:r>
      <w:r w:rsidR="009D4A85" w:rsidRPr="0095276B">
        <w:t xml:space="preserve"> ajouta Myrtil avec désespoir</w:t>
      </w:r>
      <w:r>
        <w:t xml:space="preserve">, </w:t>
      </w:r>
      <w:r w:rsidR="009D4A85" w:rsidRPr="0095276B">
        <w:t>et il frappa la table du plat de la main</w:t>
      </w:r>
      <w:r>
        <w:t xml:space="preserve">. </w:t>
      </w:r>
      <w:r w:rsidR="009D4A85" w:rsidRPr="0095276B">
        <w:t>Hippolyte se pencha en avant</w:t>
      </w:r>
      <w:r>
        <w:t> :</w:t>
      </w:r>
    </w:p>
    <w:p w14:paraId="58ECD57F" w14:textId="77777777" w:rsidR="006455E5" w:rsidRDefault="006455E5" w:rsidP="002666CE">
      <w:r>
        <w:t>« </w:t>
      </w:r>
      <w:r w:rsidR="009D4A85" w:rsidRPr="0095276B">
        <w:t>C</w:t>
      </w:r>
      <w:r>
        <w:t>’</w:t>
      </w:r>
      <w:r w:rsidR="009D4A85" w:rsidRPr="0095276B">
        <w:t xml:space="preserve">est </w:t>
      </w:r>
      <w:r w:rsidR="009D4A85" w:rsidRPr="0095276B">
        <w:rPr>
          <w:i/>
          <w:iCs/>
        </w:rPr>
        <w:t>là</w:t>
      </w:r>
      <w:r>
        <w:t xml:space="preserve">, </w:t>
      </w:r>
      <w:r w:rsidR="009D4A85" w:rsidRPr="0095276B">
        <w:rPr>
          <w:i/>
          <w:iCs/>
        </w:rPr>
        <w:t>là</w:t>
      </w:r>
      <w:r w:rsidR="009D4A85" w:rsidRPr="0095276B">
        <w:t xml:space="preserve"> que</w:t>
      </w:r>
      <w:r>
        <w:t>… ?</w:t>
      </w:r>
    </w:p>
    <w:p w14:paraId="48EDF0A5" w14:textId="77777777" w:rsidR="006455E5" w:rsidRDefault="009D4A85" w:rsidP="002666CE">
      <w:r w:rsidRPr="0095276B">
        <w:t>Guillaume répondit oui de la tête</w:t>
      </w:r>
      <w:r w:rsidR="006455E5">
        <w:t xml:space="preserve">. </w:t>
      </w:r>
      <w:r w:rsidRPr="0095276B">
        <w:t>Joseph</w:t>
      </w:r>
      <w:r w:rsidR="006455E5">
        <w:t xml:space="preserve">, </w:t>
      </w:r>
      <w:r w:rsidRPr="0095276B">
        <w:t>confiant dans sa tactique</w:t>
      </w:r>
      <w:r w:rsidR="006455E5">
        <w:t xml:space="preserve">, </w:t>
      </w:r>
      <w:r w:rsidRPr="0095276B">
        <w:t>assujettit ses lunettes et</w:t>
      </w:r>
      <w:r w:rsidR="006455E5">
        <w:t xml:space="preserve">, </w:t>
      </w:r>
      <w:r w:rsidRPr="0095276B">
        <w:t>s</w:t>
      </w:r>
      <w:r w:rsidR="006455E5">
        <w:t>’</w:t>
      </w:r>
      <w:r w:rsidRPr="0095276B">
        <w:t>inclinant derechef</w:t>
      </w:r>
      <w:r w:rsidR="006455E5">
        <w:t> :</w:t>
      </w:r>
    </w:p>
    <w:p w14:paraId="7925542D" w14:textId="10C74D52" w:rsidR="002666CE" w:rsidRDefault="006455E5" w:rsidP="002666CE">
      <w:r>
        <w:t xml:space="preserve">« … </w:t>
      </w:r>
      <w:r w:rsidR="009D4A85" w:rsidRPr="0095276B">
        <w:t>fabricant de drap</w:t>
      </w:r>
      <w:r>
        <w:t xml:space="preserve">, </w:t>
      </w:r>
      <w:r w:rsidR="009D4A85" w:rsidRPr="0095276B">
        <w:t>à Vendeuvre</w:t>
      </w:r>
      <w:r>
        <w:t xml:space="preserve">, </w:t>
      </w:r>
      <w:r w:rsidR="009D4A85" w:rsidRPr="0095276B">
        <w:t xml:space="preserve">et </w:t>
      </w:r>
      <w:proofErr w:type="spellStart"/>
      <w:r w:rsidR="009D4A85" w:rsidRPr="0095276B">
        <w:t>proprié</w:t>
      </w:r>
      <w:proofErr w:type="spellEnd"/>
      <w:r>
        <w:t>… »</w:t>
      </w:r>
    </w:p>
    <w:p w14:paraId="09961678" w14:textId="77777777" w:rsidR="006455E5" w:rsidRDefault="009D4A85" w:rsidP="002666CE">
      <w:r w:rsidRPr="0095276B">
        <w:t>Il n</w:t>
      </w:r>
      <w:r w:rsidR="006455E5">
        <w:t>’</w:t>
      </w:r>
      <w:r w:rsidRPr="0095276B">
        <w:t>acheva pas</w:t>
      </w:r>
      <w:r w:rsidR="006455E5">
        <w:t xml:space="preserve">. </w:t>
      </w:r>
      <w:r w:rsidRPr="0095276B">
        <w:t>Son père s</w:t>
      </w:r>
      <w:r w:rsidR="006455E5">
        <w:t>’</w:t>
      </w:r>
      <w:r w:rsidRPr="0095276B">
        <w:t>était dressé</w:t>
      </w:r>
      <w:r w:rsidR="006455E5">
        <w:t xml:space="preserve">. </w:t>
      </w:r>
      <w:r w:rsidRPr="0095276B">
        <w:t>Le voltaire</w:t>
      </w:r>
      <w:r w:rsidR="006455E5">
        <w:t xml:space="preserve">, </w:t>
      </w:r>
      <w:r w:rsidRPr="0095276B">
        <w:t>ébranlé</w:t>
      </w:r>
      <w:r w:rsidR="006455E5">
        <w:t xml:space="preserve">, </w:t>
      </w:r>
      <w:r w:rsidRPr="0095276B">
        <w:t>bascula avec tapage</w:t>
      </w:r>
      <w:r w:rsidR="006455E5">
        <w:t xml:space="preserve">, </w:t>
      </w:r>
      <w:r w:rsidRPr="0095276B">
        <w:t>et tendit vers la lampe son ventre crevé</w:t>
      </w:r>
      <w:r w:rsidR="006455E5">
        <w:t xml:space="preserve">, </w:t>
      </w:r>
      <w:r w:rsidRPr="0095276B">
        <w:t>e</w:t>
      </w:r>
      <w:r w:rsidRPr="0095276B">
        <w:t>n</w:t>
      </w:r>
      <w:r w:rsidRPr="0095276B">
        <w:t xml:space="preserve">tre quatre roulettes </w:t>
      </w:r>
      <w:proofErr w:type="spellStart"/>
      <w:r w:rsidRPr="0095276B">
        <w:t>virantes</w:t>
      </w:r>
      <w:proofErr w:type="spellEnd"/>
      <w:r w:rsidR="006455E5">
        <w:t xml:space="preserve">. </w:t>
      </w:r>
      <w:r w:rsidRPr="0095276B">
        <w:t>Le vieillard domina sa famille de toute la hauteur de sa tête</w:t>
      </w:r>
      <w:r w:rsidR="006455E5">
        <w:t> :</w:t>
      </w:r>
    </w:p>
    <w:p w14:paraId="42165F48" w14:textId="77777777" w:rsidR="006455E5" w:rsidRDefault="006455E5" w:rsidP="002666CE">
      <w:r>
        <w:t>« </w:t>
      </w:r>
      <w:r w:rsidR="009D4A85" w:rsidRPr="0095276B">
        <w:t>Vous avez</w:t>
      </w:r>
      <w:r>
        <w:t xml:space="preserve">… </w:t>
      </w:r>
      <w:r w:rsidR="009D4A85" w:rsidRPr="0095276B">
        <w:t>a-</w:t>
      </w:r>
      <w:proofErr w:type="spellStart"/>
      <w:r w:rsidR="009D4A85" w:rsidRPr="0095276B">
        <w:t>che</w:t>
      </w:r>
      <w:proofErr w:type="spellEnd"/>
      <w:r w:rsidR="009D4A85" w:rsidRPr="0095276B">
        <w:t>-té</w:t>
      </w:r>
      <w:r>
        <w:t> ?</w:t>
      </w:r>
    </w:p>
    <w:p w14:paraId="3BFFA9B5" w14:textId="77777777" w:rsidR="006455E5" w:rsidRDefault="006455E5" w:rsidP="002666CE">
      <w:r>
        <w:t>— </w:t>
      </w:r>
      <w:r w:rsidR="009D4A85" w:rsidRPr="0095276B">
        <w:t>Ran</w:t>
      </w:r>
      <w:r>
        <w:t> !</w:t>
      </w:r>
    </w:p>
    <w:p w14:paraId="5AB5382A" w14:textId="77777777" w:rsidR="006455E5" w:rsidRDefault="006455E5" w:rsidP="002666CE">
      <w:r>
        <w:t>— </w:t>
      </w:r>
      <w:r w:rsidR="009D4A85" w:rsidRPr="0095276B">
        <w:t>Nous avons</w:t>
      </w:r>
      <w:r>
        <w:t xml:space="preserve">… </w:t>
      </w:r>
      <w:r w:rsidR="009D4A85" w:rsidRPr="0095276B">
        <w:t>acheté</w:t>
      </w:r>
      <w:r>
        <w:t>, »</w:t>
      </w:r>
      <w:r w:rsidR="009D4A85" w:rsidRPr="0095276B">
        <w:t xml:space="preserve"> répondirent les lèvres blanches de Guillaume</w:t>
      </w:r>
      <w:r>
        <w:t xml:space="preserve"> ; </w:t>
      </w:r>
      <w:r w:rsidR="009D4A85" w:rsidRPr="0095276B">
        <w:t>ses yeux ne quittaient pas les yeux paternels</w:t>
      </w:r>
      <w:r>
        <w:t xml:space="preserve">. </w:t>
      </w:r>
      <w:r w:rsidR="009D4A85" w:rsidRPr="0095276B">
        <w:t>Il amenait déjà le papier timbré hors de sa poche intérieure</w:t>
      </w:r>
      <w:r>
        <w:t xml:space="preserve">, </w:t>
      </w:r>
      <w:r w:rsidR="009D4A85" w:rsidRPr="0095276B">
        <w:t>quand la main de Joseph coupa net son geste</w:t>
      </w:r>
      <w:r>
        <w:t>.</w:t>
      </w:r>
    </w:p>
    <w:p w14:paraId="18958D29" w14:textId="5A1E627D" w:rsidR="002666CE" w:rsidRDefault="006455E5" w:rsidP="002666CE">
      <w:r>
        <w:lastRenderedPageBreak/>
        <w:t>« </w:t>
      </w:r>
      <w:r w:rsidR="009D4A85" w:rsidRPr="0095276B">
        <w:t>Pas eu le temps de demander votre avis par dépêche</w:t>
      </w:r>
      <w:r>
        <w:t xml:space="preserve">. </w:t>
      </w:r>
      <w:r w:rsidR="009D4A85" w:rsidRPr="0095276B">
        <w:t>Il fallait</w:t>
      </w:r>
      <w:r>
        <w:t xml:space="preserve">… </w:t>
      </w:r>
      <w:r w:rsidR="009D4A85" w:rsidRPr="0095276B">
        <w:t>fallait se décider sur-le-champ</w:t>
      </w:r>
      <w:r>
        <w:t xml:space="preserve">. </w:t>
      </w:r>
      <w:r w:rsidR="009D4A85" w:rsidRPr="0095276B">
        <w:t>Si c</w:t>
      </w:r>
      <w:r>
        <w:t>’</w:t>
      </w:r>
      <w:r w:rsidR="009D4A85" w:rsidRPr="0095276B">
        <w:t>était à refaire</w:t>
      </w:r>
      <w:r>
        <w:t xml:space="preserve">, </w:t>
      </w:r>
      <w:r w:rsidR="009D4A85" w:rsidRPr="0095276B">
        <w:t>nous</w:t>
      </w:r>
      <w:r>
        <w:t xml:space="preserve">… </w:t>
      </w:r>
      <w:r w:rsidR="009D4A85" w:rsidRPr="0095276B">
        <w:t>je vous le jure</w:t>
      </w:r>
      <w:r>
        <w:t> ! »</w:t>
      </w:r>
    </w:p>
    <w:p w14:paraId="15741F1E" w14:textId="77777777" w:rsidR="006455E5" w:rsidRDefault="009D4A85" w:rsidP="002666CE">
      <w:r w:rsidRPr="0095276B">
        <w:t>Quand l</w:t>
      </w:r>
      <w:r w:rsidR="006455E5">
        <w:t>’</w:t>
      </w:r>
      <w:r w:rsidRPr="0095276B">
        <w:t>avocat se tourne vers l</w:t>
      </w:r>
      <w:r w:rsidR="006455E5">
        <w:t>’</w:t>
      </w:r>
      <w:r w:rsidRPr="0095276B">
        <w:t>assemblée</w:t>
      </w:r>
      <w:r w:rsidR="006455E5">
        <w:t xml:space="preserve">, </w:t>
      </w:r>
      <w:r w:rsidRPr="0095276B">
        <w:t>cela n</w:t>
      </w:r>
      <w:r w:rsidR="006455E5">
        <w:t>’</w:t>
      </w:r>
      <w:r w:rsidRPr="0095276B">
        <w:t>est pas d</w:t>
      </w:r>
      <w:r w:rsidR="006455E5">
        <w:t>’</w:t>
      </w:r>
      <w:r w:rsidRPr="0095276B">
        <w:t>un présage favorable pour la cause</w:t>
      </w:r>
      <w:r w:rsidR="006455E5">
        <w:t xml:space="preserve">. </w:t>
      </w:r>
      <w:r w:rsidRPr="0095276B">
        <w:t>Joseph prenait à témoin le cercle des yeux fiévreux qui l</w:t>
      </w:r>
      <w:r w:rsidR="006455E5">
        <w:t>’</w:t>
      </w:r>
      <w:r w:rsidRPr="0095276B">
        <w:t>entourait</w:t>
      </w:r>
      <w:r w:rsidR="006455E5">
        <w:t>.</w:t>
      </w:r>
    </w:p>
    <w:p w14:paraId="3106BEDC" w14:textId="77777777" w:rsidR="006455E5" w:rsidRDefault="006455E5" w:rsidP="002666CE">
      <w:r>
        <w:t>« </w:t>
      </w:r>
      <w:r w:rsidR="009D4A85" w:rsidRPr="0095276B">
        <w:t>Il fallait</w:t>
      </w:r>
      <w:r>
        <w:t>… »</w:t>
      </w:r>
      <w:r w:rsidR="009D4A85" w:rsidRPr="0095276B">
        <w:t xml:space="preserve"> dit Myrtil</w:t>
      </w:r>
      <w:r>
        <w:t>.</w:t>
      </w:r>
    </w:p>
    <w:p w14:paraId="00CDF7E1" w14:textId="77777777" w:rsidR="006455E5" w:rsidRDefault="006455E5" w:rsidP="002666CE">
      <w:r>
        <w:t>« </w:t>
      </w:r>
      <w:r w:rsidR="009D4A85" w:rsidRPr="0095276B">
        <w:t xml:space="preserve">Vous </w:t>
      </w:r>
      <w:proofErr w:type="spellStart"/>
      <w:r w:rsidR="009D4A85" w:rsidRPr="0095276B">
        <w:t>afez</w:t>
      </w:r>
      <w:proofErr w:type="spellEnd"/>
      <w:r>
        <w:t xml:space="preserve">… </w:t>
      </w:r>
      <w:r w:rsidR="009D4A85" w:rsidRPr="0095276B">
        <w:t>a-</w:t>
      </w:r>
      <w:proofErr w:type="spellStart"/>
      <w:r w:rsidR="009D4A85" w:rsidRPr="0095276B">
        <w:t>che</w:t>
      </w:r>
      <w:proofErr w:type="spellEnd"/>
      <w:r w:rsidR="009D4A85" w:rsidRPr="0095276B">
        <w:t>-té</w:t>
      </w:r>
      <w:r>
        <w:t> ? »</w:t>
      </w:r>
      <w:r w:rsidR="009D4A85" w:rsidRPr="0095276B">
        <w:t xml:space="preserve"> s</w:t>
      </w:r>
      <w:r>
        <w:t>’</w:t>
      </w:r>
      <w:r w:rsidR="009D4A85" w:rsidRPr="0095276B">
        <w:t>écria encore une fois le fabr</w:t>
      </w:r>
      <w:r w:rsidR="009D4A85" w:rsidRPr="0095276B">
        <w:t>i</w:t>
      </w:r>
      <w:r w:rsidR="009D4A85" w:rsidRPr="0095276B">
        <w:t>cant</w:t>
      </w:r>
      <w:r>
        <w:t xml:space="preserve">. </w:t>
      </w:r>
      <w:r w:rsidR="009D4A85" w:rsidRPr="0095276B">
        <w:t>Puis la question suprême lui sortit des lèvres</w:t>
      </w:r>
      <w:r>
        <w:t xml:space="preserve">, </w:t>
      </w:r>
      <w:r w:rsidR="009D4A85" w:rsidRPr="0095276B">
        <w:t>après avoir fait trembler ses favoris</w:t>
      </w:r>
      <w:r>
        <w:t> :</w:t>
      </w:r>
    </w:p>
    <w:p w14:paraId="5A4A4D9E" w14:textId="77777777" w:rsidR="006455E5" w:rsidRDefault="006455E5" w:rsidP="002666CE">
      <w:r>
        <w:t>« </w:t>
      </w:r>
      <w:r w:rsidR="009D4A85" w:rsidRPr="0095276B">
        <w:t>Et</w:t>
      </w:r>
      <w:r>
        <w:t xml:space="preserve">, </w:t>
      </w:r>
      <w:r w:rsidR="009D4A85" w:rsidRPr="0095276B">
        <w:t>pour combien</w:t>
      </w:r>
      <w:r>
        <w:t> ?</w:t>
      </w:r>
    </w:p>
    <w:p w14:paraId="156677E7" w14:textId="77777777" w:rsidR="006455E5" w:rsidRDefault="006455E5" w:rsidP="002666CE">
      <w:r>
        <w:t>— </w:t>
      </w:r>
      <w:r w:rsidR="009D4A85" w:rsidRPr="0095276B">
        <w:t>Calme-toi</w:t>
      </w:r>
      <w:r>
        <w:t xml:space="preserve">, </w:t>
      </w:r>
      <w:r w:rsidR="009D4A85" w:rsidRPr="0095276B">
        <w:t>papa</w:t>
      </w:r>
      <w:r>
        <w:t xml:space="preserve"> ; </w:t>
      </w:r>
      <w:r w:rsidR="009D4A85" w:rsidRPr="0095276B">
        <w:t>nous n</w:t>
      </w:r>
      <w:r>
        <w:t>’</w:t>
      </w:r>
      <w:r w:rsidR="009D4A85" w:rsidRPr="0095276B">
        <w:t>avons pas trahi tes intérêts</w:t>
      </w:r>
      <w:r>
        <w:t xml:space="preserve">. </w:t>
      </w:r>
      <w:r w:rsidR="009D4A85" w:rsidRPr="0095276B">
        <w:t>Nous sommes sûrs d</w:t>
      </w:r>
      <w:r>
        <w:t>’</w:t>
      </w:r>
      <w:r w:rsidR="009D4A85" w:rsidRPr="0095276B">
        <w:t>avoir agi au mieux</w:t>
      </w:r>
      <w:r>
        <w:t>, »</w:t>
      </w:r>
      <w:r w:rsidR="009D4A85" w:rsidRPr="0095276B">
        <w:t xml:space="preserve"> disait Joseph</w:t>
      </w:r>
      <w:r>
        <w:t xml:space="preserve">, </w:t>
      </w:r>
      <w:r w:rsidR="009D4A85" w:rsidRPr="0095276B">
        <w:t>sur un ton de voix qu</w:t>
      </w:r>
      <w:r>
        <w:t>’</w:t>
      </w:r>
      <w:r w:rsidR="009D4A85" w:rsidRPr="0095276B">
        <w:t>il voulait bon enfant</w:t>
      </w:r>
      <w:r>
        <w:t>.</w:t>
      </w:r>
    </w:p>
    <w:p w14:paraId="41B7214A" w14:textId="77777777" w:rsidR="006455E5" w:rsidRDefault="006455E5" w:rsidP="002666CE">
      <w:r>
        <w:t>« </w:t>
      </w:r>
      <w:r w:rsidR="009D4A85" w:rsidRPr="0095276B">
        <w:t>Procédons par ordre</w:t>
      </w:r>
      <w:r>
        <w:t xml:space="preserve">. </w:t>
      </w:r>
      <w:r w:rsidR="009D4A85" w:rsidRPr="0095276B">
        <w:t>Nous partions pour chercher une fabrique</w:t>
      </w:r>
      <w:r>
        <w:t xml:space="preserve">. </w:t>
      </w:r>
      <w:r w:rsidR="009D4A85" w:rsidRPr="0095276B">
        <w:t>C</w:t>
      </w:r>
      <w:r>
        <w:t>’</w:t>
      </w:r>
      <w:r w:rsidR="009D4A85" w:rsidRPr="0095276B">
        <w:t>était bien là votre intention</w:t>
      </w:r>
      <w:r>
        <w:t xml:space="preserve">, </w:t>
      </w:r>
      <w:r w:rsidR="009D4A85" w:rsidRPr="0095276B">
        <w:t>n</w:t>
      </w:r>
      <w:r>
        <w:t>’</w:t>
      </w:r>
      <w:r w:rsidR="009D4A85" w:rsidRPr="0095276B">
        <w:t>est-ce pas</w:t>
      </w:r>
      <w:r>
        <w:t> ? »</w:t>
      </w:r>
      <w:r w:rsidR="009D4A85" w:rsidRPr="0095276B">
        <w:t xml:space="preserve"> confi</w:t>
      </w:r>
      <w:r w:rsidR="009D4A85" w:rsidRPr="0095276B">
        <w:t>r</w:t>
      </w:r>
      <w:r w:rsidR="009D4A85" w:rsidRPr="0095276B">
        <w:t>mait Guillaume</w:t>
      </w:r>
      <w:r>
        <w:t xml:space="preserve">. </w:t>
      </w:r>
      <w:r w:rsidR="009D4A85" w:rsidRPr="0095276B">
        <w:t>Joseph se pencha avec un trop visible empre</w:t>
      </w:r>
      <w:r w:rsidR="009D4A85" w:rsidRPr="0095276B">
        <w:t>s</w:t>
      </w:r>
      <w:r w:rsidR="009D4A85" w:rsidRPr="0095276B">
        <w:t>sement vers le sac de cuir noir</w:t>
      </w:r>
      <w:r>
        <w:t> :</w:t>
      </w:r>
    </w:p>
    <w:p w14:paraId="6AF9EB61" w14:textId="77777777" w:rsidR="006455E5" w:rsidRDefault="006455E5" w:rsidP="002666CE">
      <w:r>
        <w:t>« </w:t>
      </w:r>
      <w:r w:rsidR="009D4A85" w:rsidRPr="0095276B">
        <w:t>Regarde d</w:t>
      </w:r>
      <w:r>
        <w:t>’</w:t>
      </w:r>
      <w:r w:rsidR="009D4A85" w:rsidRPr="0095276B">
        <w:t>abord les plans</w:t>
      </w:r>
      <w:r>
        <w:t xml:space="preserve">, </w:t>
      </w:r>
      <w:r w:rsidR="009D4A85" w:rsidRPr="0095276B">
        <w:t>et dis-nous à combien tu a</w:t>
      </w:r>
      <w:r w:rsidR="009D4A85" w:rsidRPr="0095276B">
        <w:t>u</w:t>
      </w:r>
      <w:r w:rsidR="009D4A85" w:rsidRPr="0095276B">
        <w:t>rais estimé cette affaire</w:t>
      </w:r>
      <w:r>
        <w:t>.</w:t>
      </w:r>
    </w:p>
    <w:p w14:paraId="5BAF3C87" w14:textId="77777777" w:rsidR="006455E5" w:rsidRDefault="006455E5" w:rsidP="002666CE">
      <w:r>
        <w:t>— </w:t>
      </w:r>
      <w:r w:rsidR="009D4A85" w:rsidRPr="0095276B">
        <w:t>Une occasion unique</w:t>
      </w:r>
      <w:r>
        <w:t xml:space="preserve">, </w:t>
      </w:r>
      <w:r w:rsidR="009D4A85" w:rsidRPr="0095276B">
        <w:t>oncle Wilhelm</w:t>
      </w:r>
      <w:r>
        <w:t>, »</w:t>
      </w:r>
      <w:r w:rsidR="009D4A85" w:rsidRPr="0095276B">
        <w:t xml:space="preserve"> dit encore Gui</w:t>
      </w:r>
      <w:r w:rsidR="009D4A85" w:rsidRPr="0095276B">
        <w:t>l</w:t>
      </w:r>
      <w:r w:rsidR="009D4A85" w:rsidRPr="0095276B">
        <w:t>laume</w:t>
      </w:r>
      <w:r>
        <w:t xml:space="preserve">, </w:t>
      </w:r>
      <w:r w:rsidR="009D4A85" w:rsidRPr="0095276B">
        <w:t>en constatant que la présence de l</w:t>
      </w:r>
      <w:r>
        <w:t>’</w:t>
      </w:r>
      <w:r w:rsidR="009D4A85" w:rsidRPr="0095276B">
        <w:t>oncle pouvait offrir quelque utilité</w:t>
      </w:r>
      <w:r>
        <w:t xml:space="preserve">. </w:t>
      </w:r>
      <w:r w:rsidR="009D4A85" w:rsidRPr="0095276B">
        <w:t>Mais la logique de leur père n</w:t>
      </w:r>
      <w:r>
        <w:t>’</w:t>
      </w:r>
      <w:r w:rsidR="009D4A85" w:rsidRPr="0095276B">
        <w:t>était pas de ces masses qu</w:t>
      </w:r>
      <w:r>
        <w:t>’</w:t>
      </w:r>
      <w:r w:rsidR="009D4A85" w:rsidRPr="0095276B">
        <w:t>une fois ébranlées on détourne de leur course avec le revers de la main</w:t>
      </w:r>
      <w:r>
        <w:t> :</w:t>
      </w:r>
    </w:p>
    <w:p w14:paraId="7FD92696" w14:textId="77777777" w:rsidR="006455E5" w:rsidRDefault="006455E5" w:rsidP="002666CE">
      <w:r>
        <w:t>« </w:t>
      </w:r>
      <w:r w:rsidR="009D4A85" w:rsidRPr="0095276B">
        <w:t>Pour combien</w:t>
      </w:r>
      <w:r>
        <w:t xml:space="preserve">, </w:t>
      </w:r>
      <w:r w:rsidR="009D4A85" w:rsidRPr="0095276B">
        <w:t>acheté</w:t>
      </w:r>
      <w:r>
        <w:t> ?</w:t>
      </w:r>
    </w:p>
    <w:p w14:paraId="49CA4E5B" w14:textId="77777777" w:rsidR="006455E5" w:rsidRDefault="006455E5" w:rsidP="002666CE">
      <w:r>
        <w:lastRenderedPageBreak/>
        <w:t>— </w:t>
      </w:r>
      <w:r w:rsidR="009D4A85" w:rsidRPr="0095276B">
        <w:t>Tu vas savoir</w:t>
      </w:r>
      <w:r>
        <w:t xml:space="preserve">, </w:t>
      </w:r>
      <w:r w:rsidR="009D4A85" w:rsidRPr="0095276B">
        <w:t>regarde-moi ces plans-là d</w:t>
      </w:r>
      <w:r>
        <w:t>’</w:t>
      </w:r>
      <w:r w:rsidR="009D4A85" w:rsidRPr="0095276B">
        <w:t>abord</w:t>
      </w:r>
      <w:r>
        <w:t>, »</w:t>
      </w:r>
      <w:r w:rsidR="009D4A85" w:rsidRPr="0095276B">
        <w:t xml:space="preserve"> répo</w:t>
      </w:r>
      <w:r w:rsidR="009D4A85" w:rsidRPr="0095276B">
        <w:t>n</w:t>
      </w:r>
      <w:r w:rsidR="009D4A85" w:rsidRPr="0095276B">
        <w:t>dit Joseph affairé</w:t>
      </w:r>
      <w:r>
        <w:t>.</w:t>
      </w:r>
    </w:p>
    <w:p w14:paraId="60BA66AE" w14:textId="77777777" w:rsidR="006455E5" w:rsidRDefault="006455E5" w:rsidP="002666CE">
      <w:r>
        <w:t>« </w:t>
      </w:r>
      <w:r w:rsidR="009D4A85" w:rsidRPr="0095276B">
        <w:t>Réponds-lui</w:t>
      </w:r>
      <w:r>
        <w:t>, »</w:t>
      </w:r>
      <w:r w:rsidR="009D4A85" w:rsidRPr="0095276B">
        <w:t xml:space="preserve"> souffla la mère</w:t>
      </w:r>
      <w:r>
        <w:t>.</w:t>
      </w:r>
    </w:p>
    <w:p w14:paraId="6C504DA1" w14:textId="77777777" w:rsidR="006455E5" w:rsidRDefault="009D4A85" w:rsidP="002666CE">
      <w:r w:rsidRPr="0095276B">
        <w:t>Mais la colère du chef de la maison ne connaissait déjà plus de bornes</w:t>
      </w:r>
      <w:r w:rsidR="006455E5">
        <w:t xml:space="preserve">. </w:t>
      </w:r>
      <w:r w:rsidRPr="0095276B">
        <w:t>Il parcourut la chambre des yeux</w:t>
      </w:r>
      <w:r w:rsidR="006455E5">
        <w:t xml:space="preserve">, </w:t>
      </w:r>
      <w:r w:rsidRPr="0095276B">
        <w:t>fit entendre un r</w:t>
      </w:r>
      <w:r w:rsidRPr="0095276B">
        <w:t>e</w:t>
      </w:r>
      <w:r w:rsidRPr="0095276B">
        <w:t>niflement sauvage</w:t>
      </w:r>
      <w:r w:rsidR="006455E5">
        <w:t xml:space="preserve">, </w:t>
      </w:r>
      <w:r w:rsidRPr="0095276B">
        <w:t>et gonflant sa nuque jusqu</w:t>
      </w:r>
      <w:r w:rsidR="006455E5">
        <w:t>’</w:t>
      </w:r>
      <w:r w:rsidRPr="0095276B">
        <w:t>à l</w:t>
      </w:r>
      <w:r w:rsidR="006455E5">
        <w:t>’</w:t>
      </w:r>
      <w:r w:rsidRPr="0095276B">
        <w:t>écarlate</w:t>
      </w:r>
      <w:r w:rsidR="006455E5">
        <w:t xml:space="preserve">, </w:t>
      </w:r>
      <w:r w:rsidRPr="0095276B">
        <w:t>il hurla</w:t>
      </w:r>
      <w:r w:rsidR="006455E5">
        <w:t xml:space="preserve">, </w:t>
      </w:r>
      <w:r w:rsidRPr="0095276B">
        <w:t>en marquant chacune des syllabes d</w:t>
      </w:r>
      <w:r w:rsidR="006455E5">
        <w:t>’</w:t>
      </w:r>
      <w:r w:rsidRPr="0095276B">
        <w:t>un coup de poing sur la table</w:t>
      </w:r>
      <w:r w:rsidR="006455E5">
        <w:t> :</w:t>
      </w:r>
    </w:p>
    <w:p w14:paraId="7A1B5C62" w14:textId="6A0210ED" w:rsidR="002666CE" w:rsidRDefault="006455E5" w:rsidP="002666CE">
      <w:r>
        <w:t>« </w:t>
      </w:r>
      <w:r w:rsidR="009D4A85" w:rsidRPr="0095276B">
        <w:t>Pour-com-bien-a-</w:t>
      </w:r>
      <w:proofErr w:type="spellStart"/>
      <w:r w:rsidR="009D4A85" w:rsidRPr="0095276B">
        <w:t>che</w:t>
      </w:r>
      <w:proofErr w:type="spellEnd"/>
      <w:r w:rsidR="009D4A85" w:rsidRPr="0095276B">
        <w:t>-té</w:t>
      </w:r>
      <w:r>
        <w:t> ? »</w:t>
      </w:r>
    </w:p>
    <w:p w14:paraId="3F1BC623" w14:textId="77777777" w:rsidR="006455E5" w:rsidRDefault="009D4A85" w:rsidP="002666CE">
      <w:r w:rsidRPr="0095276B">
        <w:t>Tout ce qui pouvait vibrer vibrait</w:t>
      </w:r>
      <w:r w:rsidR="006455E5">
        <w:t xml:space="preserve">, </w:t>
      </w:r>
      <w:r w:rsidRPr="0095276B">
        <w:t>verre ou métal</w:t>
      </w:r>
      <w:r w:rsidR="006455E5">
        <w:t xml:space="preserve">. </w:t>
      </w:r>
      <w:r w:rsidRPr="0095276B">
        <w:t>Gui</w:t>
      </w:r>
      <w:r w:rsidRPr="0095276B">
        <w:t>l</w:t>
      </w:r>
      <w:r w:rsidRPr="0095276B">
        <w:t>laume se tenait devant lui</w:t>
      </w:r>
      <w:r w:rsidR="006455E5">
        <w:t xml:space="preserve">, </w:t>
      </w:r>
      <w:r w:rsidRPr="0095276B">
        <w:t>roide et vide comme un fourreau d</w:t>
      </w:r>
      <w:r w:rsidR="006455E5">
        <w:t>’</w:t>
      </w:r>
      <w:r w:rsidRPr="0095276B">
        <w:t>épée</w:t>
      </w:r>
      <w:r w:rsidR="006455E5">
        <w:t xml:space="preserve">. </w:t>
      </w:r>
      <w:r w:rsidRPr="0095276B">
        <w:t>Après trois ou quatre mouvements inutiles de la lèvre</w:t>
      </w:r>
      <w:r w:rsidR="006455E5">
        <w:t xml:space="preserve">, </w:t>
      </w:r>
      <w:r w:rsidRPr="0095276B">
        <w:t>il parvint à donner naissance aux sons qu</w:t>
      </w:r>
      <w:r w:rsidR="006455E5">
        <w:t>’</w:t>
      </w:r>
      <w:r w:rsidRPr="0095276B">
        <w:t>il fallait pour former ces mots</w:t>
      </w:r>
      <w:r w:rsidR="006455E5">
        <w:t xml:space="preserve">, </w:t>
      </w:r>
      <w:r w:rsidRPr="0095276B">
        <w:t>dont l</w:t>
      </w:r>
      <w:r w:rsidR="006455E5">
        <w:t>’</w:t>
      </w:r>
      <w:r w:rsidRPr="0095276B">
        <w:t>énormité eut alors tout le loisir de lui apparaître</w:t>
      </w:r>
      <w:r w:rsidR="006455E5">
        <w:t xml:space="preserve">, </w:t>
      </w:r>
      <w:r w:rsidRPr="0095276B">
        <w:t>en gros et en détail</w:t>
      </w:r>
      <w:r w:rsidR="006455E5">
        <w:t> :</w:t>
      </w:r>
    </w:p>
    <w:p w14:paraId="09BEAF0B" w14:textId="5FBF0B27" w:rsidR="002666CE" w:rsidRDefault="006455E5" w:rsidP="002666CE">
      <w:r>
        <w:t>« </w:t>
      </w:r>
      <w:r w:rsidR="009D4A85" w:rsidRPr="0095276B">
        <w:t>Deux cent dix mille francs</w:t>
      </w:r>
      <w:r>
        <w:t>. »</w:t>
      </w:r>
    </w:p>
    <w:p w14:paraId="684FA69C" w14:textId="77777777" w:rsidR="006455E5" w:rsidRDefault="009D4A85" w:rsidP="002666CE">
      <w:r w:rsidRPr="0095276B">
        <w:t>Il prononça même</w:t>
      </w:r>
      <w:r w:rsidR="006455E5">
        <w:t xml:space="preserve"> : </w:t>
      </w:r>
      <w:proofErr w:type="spellStart"/>
      <w:r w:rsidRPr="0095276B">
        <w:rPr>
          <w:i/>
          <w:iCs/>
        </w:rPr>
        <w:t>frangx</w:t>
      </w:r>
      <w:proofErr w:type="spellEnd"/>
      <w:r w:rsidR="006455E5">
        <w:t>.</w:t>
      </w:r>
    </w:p>
    <w:p w14:paraId="6894DD63" w14:textId="77777777" w:rsidR="006455E5" w:rsidRDefault="006455E5" w:rsidP="002666CE">
      <w:r>
        <w:t>« </w:t>
      </w:r>
      <w:r w:rsidR="009D4A85" w:rsidRPr="0095276B">
        <w:t>Hippolyte</w:t>
      </w:r>
      <w:r>
        <w:t> ! »</w:t>
      </w:r>
      <w:r w:rsidR="009D4A85" w:rsidRPr="0095276B">
        <w:t xml:space="preserve"> s</w:t>
      </w:r>
      <w:r>
        <w:t>’</w:t>
      </w:r>
      <w:r w:rsidR="009D4A85" w:rsidRPr="0095276B">
        <w:t>écriait Sarah en se précipitant vers son mari</w:t>
      </w:r>
      <w:r>
        <w:t>.</w:t>
      </w:r>
    </w:p>
    <w:p w14:paraId="783E9CFF" w14:textId="77777777" w:rsidR="006455E5" w:rsidRDefault="009D4A85" w:rsidP="002666CE">
      <w:r w:rsidRPr="0095276B">
        <w:t>Regardant son frère avec ses yeux en demi-boule</w:t>
      </w:r>
      <w:r w:rsidR="006455E5">
        <w:t xml:space="preserve">, </w:t>
      </w:r>
      <w:r w:rsidRPr="0095276B">
        <w:t>qui n</w:t>
      </w:r>
      <w:r w:rsidR="006455E5">
        <w:t>’</w:t>
      </w:r>
      <w:r w:rsidRPr="0095276B">
        <w:t>avaient plus rien d</w:t>
      </w:r>
      <w:r w:rsidR="006455E5">
        <w:t>’</w:t>
      </w:r>
      <w:r w:rsidRPr="0095276B">
        <w:t>humain</w:t>
      </w:r>
      <w:r w:rsidR="006455E5">
        <w:t xml:space="preserve">, </w:t>
      </w:r>
      <w:r w:rsidRPr="0095276B">
        <w:t>le fabricant répéta une fois</w:t>
      </w:r>
      <w:r w:rsidR="006455E5">
        <w:t> :</w:t>
      </w:r>
    </w:p>
    <w:p w14:paraId="19D5E9D3" w14:textId="77777777" w:rsidR="006455E5" w:rsidRDefault="006455E5" w:rsidP="002666CE">
      <w:r>
        <w:t>« </w:t>
      </w:r>
      <w:proofErr w:type="spellStart"/>
      <w:r w:rsidR="009D4A85" w:rsidRPr="0095276B">
        <w:t>Zwei</w:t>
      </w:r>
      <w:proofErr w:type="spellEnd"/>
      <w:r w:rsidR="009D4A85" w:rsidRPr="0095276B">
        <w:t xml:space="preserve"> </w:t>
      </w:r>
      <w:proofErr w:type="spellStart"/>
      <w:r w:rsidR="009D4A85" w:rsidRPr="0095276B">
        <w:t>Hundert</w:t>
      </w:r>
      <w:proofErr w:type="spellEnd"/>
      <w:r>
        <w:t xml:space="preserve">… </w:t>
      </w:r>
      <w:proofErr w:type="spellStart"/>
      <w:r w:rsidR="009D4A85" w:rsidRPr="0095276B">
        <w:t>Gott</w:t>
      </w:r>
      <w:proofErr w:type="spellEnd"/>
      <w:r w:rsidR="009D4A85" w:rsidRPr="0095276B">
        <w:t xml:space="preserve"> </w:t>
      </w:r>
      <w:proofErr w:type="spellStart"/>
      <w:r w:rsidR="009D4A85" w:rsidRPr="0095276B">
        <w:t>im</w:t>
      </w:r>
      <w:proofErr w:type="spellEnd"/>
      <w:r w:rsidR="009D4A85" w:rsidRPr="0095276B">
        <w:t xml:space="preserve"> </w:t>
      </w:r>
      <w:proofErr w:type="spellStart"/>
      <w:r w:rsidR="009D4A85" w:rsidRPr="0095276B">
        <w:t>Himmel</w:t>
      </w:r>
      <w:proofErr w:type="spellEnd"/>
      <w:r>
        <w:t xml:space="preserve">… </w:t>
      </w:r>
      <w:r w:rsidR="009D4A85" w:rsidRPr="0095276B">
        <w:t>Myrtil</w:t>
      </w:r>
      <w:r>
        <w:t xml:space="preserve">… </w:t>
      </w:r>
      <w:r w:rsidR="009D4A85" w:rsidRPr="0095276B">
        <w:t>alles</w:t>
      </w:r>
      <w:r>
        <w:t xml:space="preserve">, </w:t>
      </w:r>
      <w:r w:rsidR="009D4A85" w:rsidRPr="0095276B">
        <w:t>a</w:t>
      </w:r>
      <w:r w:rsidR="009D4A85" w:rsidRPr="0095276B">
        <w:t>l</w:t>
      </w:r>
      <w:r w:rsidR="009D4A85" w:rsidRPr="0095276B">
        <w:t>les</w:t>
      </w:r>
      <w:r>
        <w:t xml:space="preserve">… </w:t>
      </w:r>
      <w:r w:rsidR="009D4A85">
        <w:rPr>
          <w:rStyle w:val="Appelnotedebasdep"/>
        </w:rPr>
        <w:footnoteReference w:id="6"/>
      </w:r>
      <w:r>
        <w:t> »</w:t>
      </w:r>
      <w:r w:rsidR="009D4A85" w:rsidRPr="0095276B">
        <w:t xml:space="preserve"> puis</w:t>
      </w:r>
      <w:r>
        <w:t xml:space="preserve">, </w:t>
      </w:r>
      <w:r w:rsidR="009D4A85" w:rsidRPr="0095276B">
        <w:t>les jambes lui manquant</w:t>
      </w:r>
      <w:r>
        <w:t xml:space="preserve">, </w:t>
      </w:r>
      <w:r w:rsidR="009D4A85" w:rsidRPr="0095276B">
        <w:t>il recula d</w:t>
      </w:r>
      <w:r>
        <w:t>’</w:t>
      </w:r>
      <w:r w:rsidR="009D4A85" w:rsidRPr="0095276B">
        <w:t>un pas</w:t>
      </w:r>
      <w:r>
        <w:t xml:space="preserve">, </w:t>
      </w:r>
      <w:r w:rsidR="009D4A85" w:rsidRPr="0095276B">
        <w:t>vo</w:t>
      </w:r>
      <w:r w:rsidR="009D4A85" w:rsidRPr="0095276B">
        <w:t>u</w:t>
      </w:r>
      <w:r w:rsidR="009D4A85" w:rsidRPr="0095276B">
        <w:t>lut s</w:t>
      </w:r>
      <w:r>
        <w:t>’</w:t>
      </w:r>
      <w:r w:rsidR="009D4A85" w:rsidRPr="0095276B">
        <w:t>asseoir</w:t>
      </w:r>
      <w:r>
        <w:t xml:space="preserve">, </w:t>
      </w:r>
      <w:r w:rsidR="009D4A85" w:rsidRPr="0095276B">
        <w:t>heurta un des pieds du voltaire culbuté</w:t>
      </w:r>
      <w:r>
        <w:t xml:space="preserve">, </w:t>
      </w:r>
      <w:r w:rsidR="009D4A85" w:rsidRPr="0095276B">
        <w:t xml:space="preserve">et </w:t>
      </w:r>
      <w:r w:rsidR="009D4A85" w:rsidRPr="0095276B">
        <w:lastRenderedPageBreak/>
        <w:t>tomba serré entre le fauteuil et la table</w:t>
      </w:r>
      <w:r>
        <w:t xml:space="preserve">, </w:t>
      </w:r>
      <w:r w:rsidR="009D4A85" w:rsidRPr="0095276B">
        <w:t>en poussant le long beugl</w:t>
      </w:r>
      <w:r w:rsidR="009D4A85" w:rsidRPr="0095276B">
        <w:t>e</w:t>
      </w:r>
      <w:r w:rsidR="009D4A85" w:rsidRPr="0095276B">
        <w:t>ment du taureau frappé à mort</w:t>
      </w:r>
      <w:r>
        <w:t>.</w:t>
      </w:r>
    </w:p>
    <w:p w14:paraId="48EBB24D" w14:textId="1519CCE3" w:rsidR="009D4A85" w:rsidRPr="0095276B" w:rsidRDefault="009D4A85" w:rsidP="006455E5">
      <w:pPr>
        <w:pStyle w:val="Titre2"/>
        <w:pageBreakBefore/>
        <w:rPr>
          <w:szCs w:val="44"/>
        </w:rPr>
      </w:pPr>
      <w:bookmarkStart w:id="13" w:name="_Toc197888818"/>
      <w:r w:rsidRPr="0095276B">
        <w:rPr>
          <w:szCs w:val="44"/>
        </w:rPr>
        <w:lastRenderedPageBreak/>
        <w:t>9</w:t>
      </w:r>
      <w:bookmarkEnd w:id="13"/>
      <w:r w:rsidRPr="0095276B">
        <w:rPr>
          <w:szCs w:val="44"/>
        </w:rPr>
        <w:br/>
      </w:r>
    </w:p>
    <w:p w14:paraId="05460D0A" w14:textId="77777777" w:rsidR="006455E5" w:rsidRDefault="009D4A85" w:rsidP="002666CE">
      <w:r w:rsidRPr="0095276B">
        <w:t>Toutefois ne meurt pas qui veut</w:t>
      </w:r>
      <w:r w:rsidR="006455E5">
        <w:t>. « </w:t>
      </w:r>
      <w:r w:rsidRPr="0095276B">
        <w:t>L</w:t>
      </w:r>
      <w:r w:rsidR="006455E5">
        <w:t>’</w:t>
      </w:r>
      <w:r w:rsidRPr="0095276B">
        <w:t>hippopotame</w:t>
      </w:r>
      <w:r w:rsidR="006455E5">
        <w:t xml:space="preserve"> », </w:t>
      </w:r>
      <w:r w:rsidRPr="0095276B">
        <w:t>co</w:t>
      </w:r>
      <w:r w:rsidRPr="0095276B">
        <w:t>m</w:t>
      </w:r>
      <w:r w:rsidRPr="0095276B">
        <w:t>me l</w:t>
      </w:r>
      <w:r w:rsidR="006455E5">
        <w:t>’</w:t>
      </w:r>
      <w:r w:rsidRPr="0095276B">
        <w:t xml:space="preserve">appelait le clan </w:t>
      </w:r>
      <w:proofErr w:type="spellStart"/>
      <w:r w:rsidRPr="0095276B">
        <w:t>Altermann</w:t>
      </w:r>
      <w:proofErr w:type="spellEnd"/>
      <w:r w:rsidR="006455E5">
        <w:t xml:space="preserve"> </w:t>
      </w:r>
      <w:r w:rsidR="006455E5">
        <w:rPr>
          <w:rFonts w:eastAsia="Georgia" w:cs="Georgia"/>
        </w:rPr>
        <w:t xml:space="preserve">– </w:t>
      </w:r>
      <w:r w:rsidRPr="0095276B">
        <w:t xml:space="preserve">mais aussi les </w:t>
      </w:r>
      <w:proofErr w:type="spellStart"/>
      <w:r w:rsidRPr="0095276B">
        <w:t>Altermann</w:t>
      </w:r>
      <w:proofErr w:type="spellEnd"/>
      <w:r w:rsidRPr="0095276B">
        <w:t xml:space="preserve"> étaient-ils tout sang mixte</w:t>
      </w:r>
      <w:r w:rsidR="006455E5">
        <w:t xml:space="preserve">, </w:t>
      </w:r>
      <w:proofErr w:type="spellStart"/>
      <w:r w:rsidRPr="0095276B">
        <w:rPr>
          <w:i/>
          <w:iCs/>
        </w:rPr>
        <w:t>yit</w:t>
      </w:r>
      <w:proofErr w:type="spellEnd"/>
      <w:r w:rsidRPr="00BE2173">
        <w:rPr>
          <w:rStyle w:val="Appelnotedebasdep"/>
        </w:rPr>
        <w:footnoteReference w:id="7"/>
      </w:r>
      <w:r w:rsidRPr="0095276B">
        <w:t xml:space="preserve"> et </w:t>
      </w:r>
      <w:r w:rsidRPr="00FD0C10">
        <w:rPr>
          <w:i/>
        </w:rPr>
        <w:t>goy</w:t>
      </w:r>
      <w:r>
        <w:rPr>
          <w:rStyle w:val="Appelnotedebasdep"/>
        </w:rPr>
        <w:footnoteReference w:id="8"/>
      </w:r>
      <w:r w:rsidR="006455E5">
        <w:t xml:space="preserve"> </w:t>
      </w:r>
      <w:r w:rsidR="006455E5">
        <w:rPr>
          <w:rFonts w:eastAsia="Georgia" w:cs="Georgia"/>
        </w:rPr>
        <w:t xml:space="preserve">– </w:t>
      </w:r>
      <w:r w:rsidRPr="0095276B">
        <w:t>avait un coffre à tenir cent années</w:t>
      </w:r>
      <w:r w:rsidR="006455E5">
        <w:t>.</w:t>
      </w:r>
    </w:p>
    <w:p w14:paraId="1C363F63" w14:textId="77777777" w:rsidR="006455E5" w:rsidRDefault="006455E5" w:rsidP="002666CE">
      <w:r>
        <w:t>« </w:t>
      </w:r>
      <w:r w:rsidR="009D4A85" w:rsidRPr="0095276B">
        <w:t>Une ponction</w:t>
      </w:r>
      <w:r>
        <w:t xml:space="preserve">. </w:t>
      </w:r>
      <w:r w:rsidR="009D4A85" w:rsidRPr="0095276B">
        <w:t>Il devenait trop gras</w:t>
      </w:r>
      <w:r>
        <w:t>, »</w:t>
      </w:r>
      <w:r w:rsidR="009D4A85" w:rsidRPr="0095276B">
        <w:t xml:space="preserve"> avait conclu Fri</w:t>
      </w:r>
      <w:r w:rsidR="009D4A85" w:rsidRPr="0095276B">
        <w:t>e</w:t>
      </w:r>
      <w:r w:rsidR="009D4A85" w:rsidRPr="0095276B">
        <w:t xml:space="preserve">drich </w:t>
      </w:r>
      <w:proofErr w:type="spellStart"/>
      <w:r w:rsidR="009D4A85" w:rsidRPr="0095276B">
        <w:t>Altermann</w:t>
      </w:r>
      <w:proofErr w:type="spellEnd"/>
      <w:r>
        <w:t xml:space="preserve">, </w:t>
      </w:r>
      <w:r w:rsidR="009D4A85" w:rsidRPr="0095276B">
        <w:t>en débourrant sa pipe de porcelaine</w:t>
      </w:r>
      <w:r>
        <w:t xml:space="preserve">. </w:t>
      </w:r>
      <w:r w:rsidR="009D4A85" w:rsidRPr="0095276B">
        <w:t xml:space="preserve">Les </w:t>
      </w:r>
      <w:proofErr w:type="spellStart"/>
      <w:r w:rsidR="009D4A85" w:rsidRPr="0095276B">
        <w:t>A</w:t>
      </w:r>
      <w:r w:rsidR="009D4A85" w:rsidRPr="0095276B">
        <w:t>l</w:t>
      </w:r>
      <w:r w:rsidR="009D4A85" w:rsidRPr="0095276B">
        <w:t>termann</w:t>
      </w:r>
      <w:proofErr w:type="spellEnd"/>
      <w:r w:rsidR="009D4A85" w:rsidRPr="0095276B">
        <w:t xml:space="preserve"> optaient </w:t>
      </w:r>
      <w:proofErr w:type="spellStart"/>
      <w:r w:rsidR="009D4A85" w:rsidRPr="0095276B">
        <w:rPr>
          <w:i/>
          <w:iCs/>
        </w:rPr>
        <w:t>preuss</w:t>
      </w:r>
      <w:proofErr w:type="spellEnd"/>
      <w:r>
        <w:t xml:space="preserve">. </w:t>
      </w:r>
      <w:r w:rsidR="009D4A85" w:rsidRPr="0095276B">
        <w:t>Une concurrence de moins et une de</w:t>
      </w:r>
      <w:r w:rsidR="009D4A85" w:rsidRPr="0095276B">
        <w:t>t</w:t>
      </w:r>
      <w:r w:rsidR="009D4A85" w:rsidRPr="0095276B">
        <w:t>te chez le voisin rendaient ce triste guilleret</w:t>
      </w:r>
      <w:r>
        <w:t xml:space="preserve">. </w:t>
      </w:r>
      <w:r w:rsidR="009D4A85" w:rsidRPr="0095276B">
        <w:t>On avait monté à la hâte un lit dans la salle</w:t>
      </w:r>
      <w:r>
        <w:t xml:space="preserve">. </w:t>
      </w:r>
      <w:r w:rsidR="009D4A85" w:rsidRPr="0095276B">
        <w:t xml:space="preserve">Mais </w:t>
      </w:r>
      <w:r>
        <w:t>« </w:t>
      </w:r>
      <w:r w:rsidR="009D4A85" w:rsidRPr="0095276B">
        <w:t>un Simler et un lit ne couchent pas longtemps dans les mêmes draps</w:t>
      </w:r>
      <w:r>
        <w:t xml:space="preserve"> », </w:t>
      </w:r>
      <w:r w:rsidR="009D4A85" w:rsidRPr="0095276B">
        <w:t>répétait volontiers</w:t>
      </w:r>
      <w:r>
        <w:t xml:space="preserve">, </w:t>
      </w:r>
      <w:r w:rsidR="009D4A85" w:rsidRPr="0095276B">
        <w:t>pour sa satisfaction personnelle</w:t>
      </w:r>
      <w:r>
        <w:t xml:space="preserve">, </w:t>
      </w:r>
      <w:r w:rsidR="009D4A85" w:rsidRPr="0095276B">
        <w:t xml:space="preserve">le grand-père </w:t>
      </w:r>
      <w:proofErr w:type="spellStart"/>
      <w:r w:rsidR="009D4A85" w:rsidRPr="0095276B">
        <w:t>Mosche</w:t>
      </w:r>
      <w:proofErr w:type="spellEnd"/>
      <w:r w:rsidR="009D4A85" w:rsidRPr="0095276B">
        <w:t xml:space="preserve"> </w:t>
      </w:r>
      <w:proofErr w:type="spellStart"/>
      <w:r w:rsidR="009D4A85" w:rsidRPr="0095276B">
        <w:t>Hersch</w:t>
      </w:r>
      <w:proofErr w:type="spellEnd"/>
      <w:r w:rsidR="009D4A85" w:rsidRPr="0095276B">
        <w:t xml:space="preserve"> Simler </w:t>
      </w:r>
      <w:proofErr w:type="spellStart"/>
      <w:r w:rsidR="009D4A85" w:rsidRPr="0095276B">
        <w:t>seelig</w:t>
      </w:r>
      <w:proofErr w:type="spellEnd"/>
      <w:r>
        <w:t xml:space="preserve">, </w:t>
      </w:r>
      <w:r w:rsidR="009D4A85" w:rsidRPr="0095276B">
        <w:t>l</w:t>
      </w:r>
      <w:r>
        <w:t>’</w:t>
      </w:r>
      <w:r w:rsidR="009D4A85" w:rsidRPr="0095276B">
        <w:t>ancien tambour-major de la Grande-Armée</w:t>
      </w:r>
      <w:r>
        <w:t>.</w:t>
      </w:r>
    </w:p>
    <w:p w14:paraId="3EB73AEA" w14:textId="77777777" w:rsidR="006455E5" w:rsidRDefault="009D4A85" w:rsidP="002666CE">
      <w:r w:rsidRPr="0095276B">
        <w:t>Trente heures plus tard</w:t>
      </w:r>
      <w:r w:rsidR="006455E5">
        <w:t xml:space="preserve">, </w:t>
      </w:r>
      <w:r w:rsidRPr="0095276B">
        <w:t>le talon du vieillard cognait du haut en bas de la maison</w:t>
      </w:r>
      <w:r w:rsidR="006455E5">
        <w:t xml:space="preserve">, </w:t>
      </w:r>
      <w:r w:rsidRPr="0095276B">
        <w:t xml:space="preserve">et le </w:t>
      </w:r>
      <w:proofErr w:type="spellStart"/>
      <w:r w:rsidRPr="0095276B">
        <w:rPr>
          <w:i/>
          <w:iCs/>
        </w:rPr>
        <w:t>phouhou</w:t>
      </w:r>
      <w:proofErr w:type="spellEnd"/>
      <w:r w:rsidRPr="0095276B">
        <w:rPr>
          <w:i/>
          <w:iCs/>
        </w:rPr>
        <w:t xml:space="preserve"> </w:t>
      </w:r>
      <w:proofErr w:type="spellStart"/>
      <w:r w:rsidRPr="0095276B">
        <w:rPr>
          <w:i/>
          <w:iCs/>
        </w:rPr>
        <w:t>phou</w:t>
      </w:r>
      <w:proofErr w:type="spellEnd"/>
      <w:r w:rsidRPr="0095276B">
        <w:t xml:space="preserve"> gras de son souffle passait à l</w:t>
      </w:r>
      <w:r w:rsidR="006455E5">
        <w:t>’</w:t>
      </w:r>
      <w:r w:rsidRPr="0095276B">
        <w:t>improviste derrière les portes</w:t>
      </w:r>
      <w:r w:rsidR="006455E5">
        <w:t>.</w:t>
      </w:r>
    </w:p>
    <w:p w14:paraId="5F0904A5" w14:textId="77777777" w:rsidR="006455E5" w:rsidRDefault="009D4A85" w:rsidP="002666CE">
      <w:r w:rsidRPr="0095276B">
        <w:t>Ce coup</w:t>
      </w:r>
      <w:r w:rsidR="006455E5">
        <w:t xml:space="preserve">, </w:t>
      </w:r>
      <w:r w:rsidRPr="0095276B">
        <w:t>qui aurait fait de tout autre un cadavre hémiplég</w:t>
      </w:r>
      <w:r w:rsidRPr="0095276B">
        <w:t>i</w:t>
      </w:r>
      <w:r w:rsidRPr="0095276B">
        <w:t>que</w:t>
      </w:r>
      <w:r w:rsidR="006455E5">
        <w:t xml:space="preserve">, </w:t>
      </w:r>
      <w:r w:rsidRPr="0095276B">
        <w:t>pesait à peine sur sa paupière gauche</w:t>
      </w:r>
      <w:r w:rsidR="006455E5">
        <w:t xml:space="preserve">. </w:t>
      </w:r>
      <w:r w:rsidRPr="0095276B">
        <w:t>Et si</w:t>
      </w:r>
      <w:r w:rsidR="006455E5">
        <w:t xml:space="preserve">, </w:t>
      </w:r>
      <w:r w:rsidRPr="0095276B">
        <w:t>pendant la hu</w:t>
      </w:r>
      <w:r w:rsidRPr="0095276B">
        <w:t>i</w:t>
      </w:r>
      <w:r w:rsidRPr="0095276B">
        <w:t>taine suivante</w:t>
      </w:r>
      <w:r w:rsidR="006455E5">
        <w:t xml:space="preserve">, </w:t>
      </w:r>
      <w:r w:rsidRPr="0095276B">
        <w:t>les mots avaient mis peu de bonne volonté à se laisser articuler par lui</w:t>
      </w:r>
      <w:r w:rsidR="006455E5">
        <w:t xml:space="preserve">, </w:t>
      </w:r>
      <w:r w:rsidRPr="0095276B">
        <w:t xml:space="preserve">ce symptôme apparut comme de </w:t>
      </w:r>
      <w:r w:rsidRPr="0095276B">
        <w:lastRenderedPageBreak/>
        <w:t>mince importance auprès des réactions que fournissait son caractère</w:t>
      </w:r>
      <w:r w:rsidR="006455E5">
        <w:t>.</w:t>
      </w:r>
    </w:p>
    <w:p w14:paraId="4FAAFE4F" w14:textId="77777777" w:rsidR="006455E5" w:rsidRDefault="006455E5" w:rsidP="002666CE">
      <w:r>
        <w:t>« </w:t>
      </w:r>
      <w:r w:rsidR="009D4A85" w:rsidRPr="0095276B">
        <w:t>L</w:t>
      </w:r>
      <w:r>
        <w:t>’</w:t>
      </w:r>
      <w:r w:rsidR="009D4A85" w:rsidRPr="0095276B">
        <w:t>hippopotame est furieux</w:t>
      </w:r>
      <w:r>
        <w:t xml:space="preserve">. </w:t>
      </w:r>
      <w:r w:rsidR="009D4A85" w:rsidRPr="0095276B">
        <w:t>Se méfier</w:t>
      </w:r>
      <w:r>
        <w:t> ! »</w:t>
      </w:r>
      <w:r w:rsidR="009D4A85" w:rsidRPr="0095276B">
        <w:t xml:space="preserve"> ricanait l</w:t>
      </w:r>
      <w:r>
        <w:t>’</w:t>
      </w:r>
      <w:proofErr w:type="spellStart"/>
      <w:r w:rsidR="009D4A85" w:rsidRPr="0095276B">
        <w:t>Alte</w:t>
      </w:r>
      <w:r w:rsidR="009D4A85" w:rsidRPr="0095276B">
        <w:t>r</w:t>
      </w:r>
      <w:r w:rsidR="009D4A85" w:rsidRPr="0095276B">
        <w:t>mann</w:t>
      </w:r>
      <w:proofErr w:type="spellEnd"/>
      <w:r w:rsidR="009D4A85" w:rsidRPr="0095276B">
        <w:t xml:space="preserve"> en prêtant l</w:t>
      </w:r>
      <w:r>
        <w:t>’</w:t>
      </w:r>
      <w:r w:rsidR="009D4A85" w:rsidRPr="0095276B">
        <w:t>oreille aux rumeurs</w:t>
      </w:r>
      <w:r>
        <w:t xml:space="preserve">. </w:t>
      </w:r>
      <w:r w:rsidR="009D4A85" w:rsidRPr="0095276B">
        <w:t>Les deux jardins étaient mitoyens</w:t>
      </w:r>
      <w:r>
        <w:t xml:space="preserve">. </w:t>
      </w:r>
      <w:r w:rsidR="009D4A85" w:rsidRPr="0095276B">
        <w:t>Et le cousin Jacob Stern allait et venait de sa porte à celle des Simler</w:t>
      </w:r>
      <w:r>
        <w:t xml:space="preserve">, </w:t>
      </w:r>
      <w:r w:rsidR="009D4A85" w:rsidRPr="0095276B">
        <w:t>en répétant sur un ton navré</w:t>
      </w:r>
      <w:r>
        <w:t> :</w:t>
      </w:r>
    </w:p>
    <w:p w14:paraId="693D6699" w14:textId="77777777" w:rsidR="006455E5" w:rsidRDefault="006455E5" w:rsidP="002666CE">
      <w:r>
        <w:t>« </w:t>
      </w:r>
      <w:r w:rsidR="009D4A85" w:rsidRPr="0095276B">
        <w:t>Pourquoi n</w:t>
      </w:r>
      <w:r>
        <w:t>’</w:t>
      </w:r>
      <w:r w:rsidR="009D4A85" w:rsidRPr="0095276B">
        <w:t>a-t-on pas écouté Sarah Simler</w:t>
      </w:r>
      <w:r>
        <w:t xml:space="preserve"> ? </w:t>
      </w:r>
      <w:r w:rsidR="009D4A85" w:rsidRPr="0095276B">
        <w:t>Une femme sait ces choses-là</w:t>
      </w:r>
      <w:r>
        <w:t xml:space="preserve">. </w:t>
      </w:r>
      <w:r w:rsidR="009D4A85" w:rsidRPr="0095276B">
        <w:t>Hippolyte se tuera plutôt que de prendre le train</w:t>
      </w:r>
      <w:r>
        <w:t> ! »</w:t>
      </w:r>
      <w:r w:rsidR="009D4A85" w:rsidRPr="0095276B">
        <w:t xml:space="preserve"> En attendant</w:t>
      </w:r>
      <w:r>
        <w:t xml:space="preserve">, </w:t>
      </w:r>
      <w:r w:rsidR="009D4A85" w:rsidRPr="0095276B">
        <w:t>c</w:t>
      </w:r>
      <w:r>
        <w:t>’</w:t>
      </w:r>
      <w:r w:rsidR="009D4A85" w:rsidRPr="0095276B">
        <w:t>était Hippolyte qui les tuait</w:t>
      </w:r>
      <w:r>
        <w:t xml:space="preserve">, </w:t>
      </w:r>
      <w:r w:rsidR="009D4A85" w:rsidRPr="0095276B">
        <w:t>et à grand feu</w:t>
      </w:r>
      <w:r>
        <w:t xml:space="preserve">. </w:t>
      </w:r>
      <w:r w:rsidR="009D4A85" w:rsidRPr="0095276B">
        <w:t>Joseph l</w:t>
      </w:r>
      <w:r>
        <w:t>’</w:t>
      </w:r>
      <w:r w:rsidR="009D4A85" w:rsidRPr="0095276B">
        <w:t>attrapait par la manche</w:t>
      </w:r>
      <w:r>
        <w:t xml:space="preserve">, </w:t>
      </w:r>
      <w:r w:rsidR="009D4A85" w:rsidRPr="0095276B">
        <w:t>au détour d</w:t>
      </w:r>
      <w:r>
        <w:t>’</w:t>
      </w:r>
      <w:r w:rsidR="009D4A85" w:rsidRPr="0095276B">
        <w:t>une porte</w:t>
      </w:r>
      <w:r>
        <w:t xml:space="preserve"> ; </w:t>
      </w:r>
      <w:r w:rsidR="009D4A85" w:rsidRPr="0095276B">
        <w:t>sa voix aurait attendri un four à chaux</w:t>
      </w:r>
      <w:r>
        <w:t> :</w:t>
      </w:r>
    </w:p>
    <w:p w14:paraId="5571D716" w14:textId="6DEAF171" w:rsidR="002666CE" w:rsidRDefault="006455E5" w:rsidP="002666CE">
      <w:r>
        <w:t>« </w:t>
      </w:r>
      <w:r w:rsidR="009D4A85" w:rsidRPr="0095276B">
        <w:t>Papa</w:t>
      </w:r>
      <w:r>
        <w:t xml:space="preserve">, </w:t>
      </w:r>
      <w:r w:rsidR="009D4A85" w:rsidRPr="0095276B">
        <w:t>viens voir</w:t>
      </w:r>
      <w:r>
        <w:t> ! »</w:t>
      </w:r>
    </w:p>
    <w:p w14:paraId="57DE4E3F" w14:textId="77777777" w:rsidR="006455E5" w:rsidRDefault="009D4A85" w:rsidP="002666CE">
      <w:r w:rsidRPr="0095276B">
        <w:t>La gélatine bleue des plans laquait le dessus d</w:t>
      </w:r>
      <w:r w:rsidR="006455E5">
        <w:t>’</w:t>
      </w:r>
      <w:r w:rsidRPr="0095276B">
        <w:t>une table</w:t>
      </w:r>
      <w:r w:rsidR="006455E5">
        <w:t xml:space="preserve">. </w:t>
      </w:r>
      <w:r w:rsidRPr="0095276B">
        <w:t xml:space="preserve">Le père se dégageait </w:t>
      </w:r>
      <w:proofErr w:type="spellStart"/>
      <w:r w:rsidRPr="0095276B">
        <w:t>raidement</w:t>
      </w:r>
      <w:proofErr w:type="spellEnd"/>
      <w:r w:rsidR="006455E5">
        <w:t xml:space="preserve">, </w:t>
      </w:r>
      <w:r w:rsidRPr="0095276B">
        <w:t>et reprenait sa marche</w:t>
      </w:r>
      <w:r w:rsidR="006455E5">
        <w:t xml:space="preserve">. </w:t>
      </w:r>
      <w:r w:rsidRPr="0095276B">
        <w:t>Le premier mot qu</w:t>
      </w:r>
      <w:r w:rsidR="006455E5">
        <w:t>’</w:t>
      </w:r>
      <w:r w:rsidRPr="0095276B">
        <w:t>il se décida à répondre fut</w:t>
      </w:r>
      <w:r w:rsidR="006455E5">
        <w:t> :</w:t>
      </w:r>
    </w:p>
    <w:p w14:paraId="14302546" w14:textId="77777777" w:rsidR="006455E5" w:rsidRDefault="006455E5" w:rsidP="002666CE">
      <w:r>
        <w:t>« </w:t>
      </w:r>
      <w:r w:rsidR="009D4A85" w:rsidRPr="0095276B">
        <w:t>Tu dis bien deux cent dix mille</w:t>
      </w:r>
      <w:r>
        <w:t> ?</w:t>
      </w:r>
    </w:p>
    <w:p w14:paraId="6686342C" w14:textId="77777777" w:rsidR="006455E5" w:rsidRDefault="006455E5" w:rsidP="002666CE">
      <w:r>
        <w:t>— </w:t>
      </w:r>
      <w:r w:rsidR="009D4A85" w:rsidRPr="0095276B">
        <w:t>Deux</w:t>
      </w:r>
      <w:r>
        <w:t xml:space="preserve">… ? </w:t>
      </w:r>
      <w:r w:rsidR="009D4A85" w:rsidRPr="0095276B">
        <w:t>ou</w:t>
      </w:r>
      <w:r>
        <w:t xml:space="preserve">… </w:t>
      </w:r>
      <w:r w:rsidR="009D4A85" w:rsidRPr="0095276B">
        <w:t>i</w:t>
      </w:r>
      <w:r>
        <w:t> !</w:t>
      </w:r>
    </w:p>
    <w:p w14:paraId="218D7EA8" w14:textId="1612B3BE" w:rsidR="002666CE" w:rsidRDefault="006455E5" w:rsidP="002666CE">
      <w:r>
        <w:t>— </w:t>
      </w:r>
      <w:r w:rsidR="009D4A85" w:rsidRPr="0095276B">
        <w:t>Alors c</w:t>
      </w:r>
      <w:r>
        <w:t>’</w:t>
      </w:r>
      <w:r w:rsidR="009D4A85" w:rsidRPr="0095276B">
        <w:t>est plus que je n</w:t>
      </w:r>
      <w:r>
        <w:t>’</w:t>
      </w:r>
      <w:r w:rsidR="009D4A85" w:rsidRPr="0095276B">
        <w:t>ai</w:t>
      </w:r>
      <w:r>
        <w:t xml:space="preserve">. </w:t>
      </w:r>
      <w:r w:rsidR="009D4A85" w:rsidRPr="0095276B">
        <w:t>Alors je ne les donnerai pas</w:t>
      </w:r>
      <w:r>
        <w:t>. »</w:t>
      </w:r>
    </w:p>
    <w:p w14:paraId="6761A969" w14:textId="5BE27C2A" w:rsidR="002666CE" w:rsidRDefault="009D4A85" w:rsidP="002666CE">
      <w:r w:rsidRPr="0095276B">
        <w:t>Et il s</w:t>
      </w:r>
      <w:r w:rsidR="006455E5">
        <w:t>’</w:t>
      </w:r>
      <w:r w:rsidRPr="0095276B">
        <w:t>en était allé</w:t>
      </w:r>
      <w:r w:rsidR="006455E5">
        <w:t xml:space="preserve">. </w:t>
      </w:r>
      <w:r w:rsidRPr="0095276B">
        <w:t>Trois jours pleins</w:t>
      </w:r>
      <w:r w:rsidR="006455E5">
        <w:t xml:space="preserve">, </w:t>
      </w:r>
      <w:r w:rsidRPr="0095276B">
        <w:t>on ne tira pas autre chose de lui que</w:t>
      </w:r>
      <w:r w:rsidR="006455E5">
        <w:t> : « </w:t>
      </w:r>
      <w:r w:rsidRPr="0095276B">
        <w:t>Che ne tonnerai pas</w:t>
      </w:r>
      <w:r w:rsidR="006455E5">
        <w:t xml:space="preserve">, </w:t>
      </w:r>
      <w:proofErr w:type="spellStart"/>
      <w:r w:rsidRPr="0095276B">
        <w:t>che</w:t>
      </w:r>
      <w:proofErr w:type="spellEnd"/>
      <w:r w:rsidRPr="0095276B">
        <w:t xml:space="preserve"> ne tonnerai rien</w:t>
      </w:r>
      <w:r w:rsidR="006455E5">
        <w:t>. »</w:t>
      </w:r>
    </w:p>
    <w:p w14:paraId="36323564" w14:textId="77777777" w:rsidR="006455E5" w:rsidRDefault="009D4A85" w:rsidP="002666CE">
      <w:r w:rsidRPr="0095276B">
        <w:t>Mais à longtemps voyager on finit par s</w:t>
      </w:r>
      <w:r w:rsidR="006455E5">
        <w:t>’</w:t>
      </w:r>
      <w:r w:rsidRPr="0095276B">
        <w:t>instruire</w:t>
      </w:r>
      <w:r w:rsidR="006455E5">
        <w:t xml:space="preserve">. </w:t>
      </w:r>
      <w:r w:rsidRPr="0095276B">
        <w:t>Trois jours et trois nuits à tourner et à souffler l</w:t>
      </w:r>
      <w:r w:rsidR="006455E5">
        <w:t>’</w:t>
      </w:r>
      <w:r w:rsidRPr="0095276B">
        <w:t>amenèrent à débo</w:t>
      </w:r>
      <w:r w:rsidRPr="0095276B">
        <w:t>u</w:t>
      </w:r>
      <w:r w:rsidRPr="0095276B">
        <w:t>cher dans la salle à manger au commencement d</w:t>
      </w:r>
      <w:r w:rsidR="006455E5">
        <w:t>’</w:t>
      </w:r>
      <w:r w:rsidRPr="0095276B">
        <w:t>un après-midi</w:t>
      </w:r>
      <w:r w:rsidR="006455E5">
        <w:t>.</w:t>
      </w:r>
    </w:p>
    <w:p w14:paraId="3E446C85" w14:textId="77777777" w:rsidR="006455E5" w:rsidRDefault="009D4A85" w:rsidP="002666CE">
      <w:r w:rsidRPr="0095276B">
        <w:lastRenderedPageBreak/>
        <w:t>La barbe lui levait sur le menton et autour des lèvres</w:t>
      </w:r>
      <w:r w:rsidR="006455E5">
        <w:t xml:space="preserve">. </w:t>
      </w:r>
      <w:r w:rsidRPr="0095276B">
        <w:t>Le poil gris des favoris se hérissait</w:t>
      </w:r>
      <w:r w:rsidR="006455E5">
        <w:t xml:space="preserve"> ; </w:t>
      </w:r>
      <w:r w:rsidRPr="0095276B">
        <w:t>celui de ses gros sourcils r</w:t>
      </w:r>
      <w:r w:rsidRPr="0095276B">
        <w:t>e</w:t>
      </w:r>
      <w:r w:rsidRPr="0095276B">
        <w:t>tombait en désordre sur les hémisphères sanglants de ses yeux</w:t>
      </w:r>
      <w:r w:rsidR="006455E5">
        <w:t xml:space="preserve">, </w:t>
      </w:r>
      <w:r w:rsidRPr="0095276B">
        <w:t>dont l</w:t>
      </w:r>
      <w:r w:rsidR="006455E5">
        <w:t>’</w:t>
      </w:r>
      <w:r w:rsidRPr="0095276B">
        <w:t>un</w:t>
      </w:r>
      <w:r w:rsidR="006455E5">
        <w:t xml:space="preserve">, </w:t>
      </w:r>
      <w:r w:rsidRPr="0095276B">
        <w:t>le gauche</w:t>
      </w:r>
      <w:r w:rsidR="006455E5">
        <w:t xml:space="preserve">, </w:t>
      </w:r>
      <w:r w:rsidRPr="0095276B">
        <w:t>demeurait à demi fermé</w:t>
      </w:r>
      <w:r w:rsidR="006455E5">
        <w:t xml:space="preserve">. </w:t>
      </w:r>
      <w:r w:rsidRPr="0095276B">
        <w:t>Ses derniers ch</w:t>
      </w:r>
      <w:r w:rsidRPr="0095276B">
        <w:t>e</w:t>
      </w:r>
      <w:r w:rsidRPr="0095276B">
        <w:t>veux</w:t>
      </w:r>
      <w:r w:rsidR="006455E5">
        <w:t xml:space="preserve">, </w:t>
      </w:r>
      <w:r w:rsidRPr="0095276B">
        <w:t>d</w:t>
      </w:r>
      <w:r w:rsidR="006455E5">
        <w:t>’</w:t>
      </w:r>
      <w:r w:rsidRPr="0095276B">
        <w:t>un blanc d</w:t>
      </w:r>
      <w:r w:rsidR="006455E5">
        <w:t>’</w:t>
      </w:r>
      <w:r w:rsidRPr="0095276B">
        <w:t>acier</w:t>
      </w:r>
      <w:r w:rsidR="006455E5">
        <w:t xml:space="preserve">, </w:t>
      </w:r>
      <w:r w:rsidRPr="0095276B">
        <w:t>traversaient rageusement le crâne</w:t>
      </w:r>
      <w:r w:rsidR="006455E5">
        <w:t xml:space="preserve">, </w:t>
      </w:r>
      <w:r w:rsidRPr="0095276B">
        <w:t>d</w:t>
      </w:r>
      <w:r w:rsidR="006455E5">
        <w:t>’</w:t>
      </w:r>
      <w:r w:rsidRPr="0095276B">
        <w:t>une oreille à l</w:t>
      </w:r>
      <w:r w:rsidR="006455E5">
        <w:t>’</w:t>
      </w:r>
      <w:r w:rsidRPr="0095276B">
        <w:t>autre</w:t>
      </w:r>
      <w:r w:rsidR="006455E5">
        <w:t xml:space="preserve">, </w:t>
      </w:r>
      <w:r w:rsidRPr="0095276B">
        <w:t>et se mêlaient à la peluche des oreillers de rencontre sur lesquels il avait dormi</w:t>
      </w:r>
      <w:r w:rsidR="006455E5">
        <w:t xml:space="preserve">. </w:t>
      </w:r>
      <w:r w:rsidRPr="0095276B">
        <w:t>Son faux-col pendait de chaque côté de ses lourds fanons</w:t>
      </w:r>
      <w:r w:rsidR="006455E5">
        <w:t xml:space="preserve">. </w:t>
      </w:r>
      <w:r w:rsidRPr="0095276B">
        <w:t>Sa redingote de drap brun</w:t>
      </w:r>
      <w:r w:rsidR="006455E5">
        <w:t xml:space="preserve">, </w:t>
      </w:r>
      <w:r w:rsidRPr="0095276B">
        <w:t>fripée</w:t>
      </w:r>
      <w:r w:rsidR="006455E5">
        <w:t xml:space="preserve">, </w:t>
      </w:r>
      <w:r w:rsidRPr="0095276B">
        <w:t>boutonnée de guingois</w:t>
      </w:r>
      <w:r w:rsidR="006455E5">
        <w:t xml:space="preserve">, </w:t>
      </w:r>
      <w:r w:rsidRPr="0095276B">
        <w:t>ceinturait à grands plis la po</w:t>
      </w:r>
      <w:r w:rsidRPr="0095276B">
        <w:t>i</w:t>
      </w:r>
      <w:r w:rsidRPr="0095276B">
        <w:t>trine et l</w:t>
      </w:r>
      <w:r w:rsidR="006455E5">
        <w:t>’</w:t>
      </w:r>
      <w:r w:rsidRPr="0095276B">
        <w:t>abdomen</w:t>
      </w:r>
      <w:r w:rsidR="006455E5">
        <w:t xml:space="preserve">. </w:t>
      </w:r>
      <w:r w:rsidRPr="0095276B">
        <w:t>Il était visiblement éreinté</w:t>
      </w:r>
      <w:r w:rsidR="006455E5">
        <w:t xml:space="preserve">. </w:t>
      </w:r>
      <w:r w:rsidRPr="0095276B">
        <w:t>Mais une expre</w:t>
      </w:r>
      <w:r w:rsidRPr="0095276B">
        <w:t>s</w:t>
      </w:r>
      <w:r w:rsidRPr="0095276B">
        <w:t>sion de rancune inexpiable luttait contre son épuisement</w:t>
      </w:r>
      <w:r w:rsidR="006455E5">
        <w:t>.</w:t>
      </w:r>
    </w:p>
    <w:p w14:paraId="4E00D123" w14:textId="77777777" w:rsidR="006455E5" w:rsidRDefault="009D4A85" w:rsidP="002666CE">
      <w:r w:rsidRPr="0095276B">
        <w:t>La chaleur de juillet s</w:t>
      </w:r>
      <w:r w:rsidR="006455E5">
        <w:t>’</w:t>
      </w:r>
      <w:r w:rsidRPr="0095276B">
        <w:t>insinuait en bourdonnements graves</w:t>
      </w:r>
      <w:r w:rsidR="006455E5">
        <w:t xml:space="preserve">. </w:t>
      </w:r>
      <w:r w:rsidRPr="0095276B">
        <w:t>Tassée dans la pénombre</w:t>
      </w:r>
      <w:r w:rsidR="006455E5">
        <w:t xml:space="preserve">, </w:t>
      </w:r>
      <w:r w:rsidRPr="0095276B">
        <w:t>la famille discutait</w:t>
      </w:r>
      <w:r w:rsidR="006455E5">
        <w:t xml:space="preserve">, </w:t>
      </w:r>
      <w:r w:rsidRPr="0095276B">
        <w:t>sans bruit</w:t>
      </w:r>
      <w:r w:rsidR="006455E5">
        <w:t xml:space="preserve">, </w:t>
      </w:r>
      <w:r w:rsidRPr="0095276B">
        <w:t>à l</w:t>
      </w:r>
      <w:r w:rsidR="006455E5">
        <w:t>’</w:t>
      </w:r>
      <w:r w:rsidRPr="0095276B">
        <w:t>aguet du maître</w:t>
      </w:r>
      <w:r w:rsidR="006455E5">
        <w:t>.</w:t>
      </w:r>
    </w:p>
    <w:p w14:paraId="66A93C1A" w14:textId="77777777" w:rsidR="006455E5" w:rsidRDefault="009D4A85" w:rsidP="002666CE">
      <w:r w:rsidRPr="0095276B">
        <w:t>Cette entrée jeta le désordre</w:t>
      </w:r>
      <w:r w:rsidR="006455E5">
        <w:t xml:space="preserve">. </w:t>
      </w:r>
      <w:r w:rsidRPr="0095276B">
        <w:t>Sarah</w:t>
      </w:r>
      <w:r w:rsidR="006455E5">
        <w:t xml:space="preserve">, </w:t>
      </w:r>
      <w:r w:rsidRPr="0095276B">
        <w:t>sur pieds depuis le soir du fauteuil</w:t>
      </w:r>
      <w:r w:rsidR="006455E5">
        <w:t xml:space="preserve">, </w:t>
      </w:r>
      <w:r w:rsidRPr="0095276B">
        <w:t>se lança vers lui</w:t>
      </w:r>
      <w:r w:rsidR="006455E5">
        <w:t xml:space="preserve">. </w:t>
      </w:r>
      <w:r w:rsidRPr="0095276B">
        <w:t>Il l</w:t>
      </w:r>
      <w:r w:rsidR="006455E5">
        <w:t>’</w:t>
      </w:r>
      <w:r w:rsidRPr="0095276B">
        <w:t>écarta</w:t>
      </w:r>
      <w:r w:rsidR="006455E5">
        <w:t xml:space="preserve">. </w:t>
      </w:r>
      <w:r w:rsidRPr="0095276B">
        <w:t>Elle put néanmoins r</w:t>
      </w:r>
      <w:r w:rsidRPr="0095276B">
        <w:t>a</w:t>
      </w:r>
      <w:r w:rsidRPr="0095276B">
        <w:t>battre</w:t>
      </w:r>
      <w:r w:rsidR="006455E5">
        <w:t xml:space="preserve">, </w:t>
      </w:r>
      <w:r w:rsidRPr="0095276B">
        <w:t>par derrière</w:t>
      </w:r>
      <w:r w:rsidR="006455E5">
        <w:t xml:space="preserve">, </w:t>
      </w:r>
      <w:r w:rsidRPr="0095276B">
        <w:t>le col en velours marron de sa redingote</w:t>
      </w:r>
      <w:r w:rsidR="006455E5">
        <w:t xml:space="preserve">, </w:t>
      </w:r>
      <w:r w:rsidRPr="0095276B">
        <w:t>qui était relevé</w:t>
      </w:r>
      <w:r w:rsidR="006455E5">
        <w:t xml:space="preserve">. </w:t>
      </w:r>
      <w:r w:rsidRPr="0095276B">
        <w:t>Aucun préliminaire n</w:t>
      </w:r>
      <w:r w:rsidR="006455E5">
        <w:t>’</w:t>
      </w:r>
      <w:r w:rsidRPr="0095276B">
        <w:t>était utile</w:t>
      </w:r>
      <w:r w:rsidR="006455E5">
        <w:t> :</w:t>
      </w:r>
    </w:p>
    <w:p w14:paraId="415F0B64" w14:textId="77777777" w:rsidR="006455E5" w:rsidRDefault="006455E5" w:rsidP="002666CE">
      <w:r>
        <w:t>« </w:t>
      </w:r>
      <w:r w:rsidR="009D4A85" w:rsidRPr="0095276B">
        <w:t>Nous t</w:t>
      </w:r>
      <w:r>
        <w:t>’</w:t>
      </w:r>
      <w:r w:rsidR="009D4A85" w:rsidRPr="0095276B">
        <w:t>attendions</w:t>
      </w:r>
      <w:r>
        <w:t>, »</w:t>
      </w:r>
      <w:r w:rsidR="009D4A85" w:rsidRPr="0095276B">
        <w:t xml:space="preserve"> fit simplement le boiteux</w:t>
      </w:r>
      <w:r>
        <w:t xml:space="preserve">, </w:t>
      </w:r>
      <w:r w:rsidR="009D4A85" w:rsidRPr="0095276B">
        <w:t>coiffé de sa casquette molle</w:t>
      </w:r>
      <w:r>
        <w:t xml:space="preserve">. </w:t>
      </w:r>
      <w:r w:rsidR="009D4A85" w:rsidRPr="0095276B">
        <w:t>Et un sourire affectueux de plus demeura perdu</w:t>
      </w:r>
      <w:r>
        <w:t>.</w:t>
      </w:r>
    </w:p>
    <w:p w14:paraId="4B6D5060" w14:textId="77777777" w:rsidR="006455E5" w:rsidRDefault="006455E5" w:rsidP="002666CE">
      <w:r>
        <w:t>« </w:t>
      </w:r>
      <w:proofErr w:type="spellStart"/>
      <w:r w:rsidR="009D4A85" w:rsidRPr="0095276B">
        <w:t>Nichts</w:t>
      </w:r>
      <w:proofErr w:type="spellEnd"/>
      <w:r w:rsidR="009D4A85">
        <w:rPr>
          <w:rStyle w:val="Appelnotedebasdep"/>
        </w:rPr>
        <w:footnoteReference w:id="9"/>
      </w:r>
      <w:r>
        <w:t xml:space="preserve"> ! </w:t>
      </w:r>
      <w:r w:rsidR="009D4A85" w:rsidRPr="0095276B">
        <w:t>Je ne donnerai rien</w:t>
      </w:r>
      <w:r>
        <w:t xml:space="preserve"> ! </w:t>
      </w:r>
      <w:r w:rsidR="009D4A85" w:rsidRPr="0095276B">
        <w:t>préluda la voix épaisse</w:t>
      </w:r>
      <w:r>
        <w:t xml:space="preserve">, </w:t>
      </w:r>
      <w:r w:rsidR="009D4A85" w:rsidRPr="0095276B">
        <w:t>du haut de l</w:t>
      </w:r>
      <w:r>
        <w:t>’</w:t>
      </w:r>
      <w:r w:rsidR="009D4A85" w:rsidRPr="0095276B">
        <w:t>ombre</w:t>
      </w:r>
      <w:r>
        <w:t>.</w:t>
      </w:r>
    </w:p>
    <w:p w14:paraId="1E683CAB" w14:textId="77777777" w:rsidR="006455E5" w:rsidRDefault="009D4A85" w:rsidP="002666CE">
      <w:r w:rsidRPr="0095276B">
        <w:t>Le cousin Jacob Stern</w:t>
      </w:r>
      <w:r w:rsidR="006455E5">
        <w:t xml:space="preserve">, </w:t>
      </w:r>
      <w:r w:rsidRPr="0095276B">
        <w:t>qui était là</w:t>
      </w:r>
      <w:r w:rsidR="006455E5">
        <w:t xml:space="preserve">, </w:t>
      </w:r>
      <w:r w:rsidRPr="0095276B">
        <w:t>dit</w:t>
      </w:r>
      <w:r w:rsidR="006455E5">
        <w:t> :</w:t>
      </w:r>
    </w:p>
    <w:p w14:paraId="17651FA4" w14:textId="3BB15DCC" w:rsidR="002666CE" w:rsidRDefault="006455E5" w:rsidP="002666CE">
      <w:r>
        <w:lastRenderedPageBreak/>
        <w:t>— </w:t>
      </w:r>
      <w:r w:rsidR="009D4A85" w:rsidRPr="0095276B">
        <w:t>Bon</w:t>
      </w:r>
      <w:r>
        <w:t xml:space="preserve"> ! </w:t>
      </w:r>
      <w:r w:rsidR="009D4A85" w:rsidRPr="0095276B">
        <w:t>La vue n</w:t>
      </w:r>
      <w:r>
        <w:t>’</w:t>
      </w:r>
      <w:r w:rsidR="009D4A85" w:rsidRPr="0095276B">
        <w:t>en coûte rien</w:t>
      </w:r>
      <w:r>
        <w:t xml:space="preserve">. </w:t>
      </w:r>
      <w:r w:rsidR="009D4A85" w:rsidRPr="0095276B">
        <w:t>Regarde d</w:t>
      </w:r>
      <w:r>
        <w:t>’</w:t>
      </w:r>
      <w:r w:rsidR="009D4A85" w:rsidRPr="0095276B">
        <w:t>abord</w:t>
      </w:r>
      <w:r>
        <w:t xml:space="preserve">, </w:t>
      </w:r>
      <w:r w:rsidR="009D4A85" w:rsidRPr="0095276B">
        <w:t>tu réfl</w:t>
      </w:r>
      <w:r w:rsidR="009D4A85" w:rsidRPr="0095276B">
        <w:t>é</w:t>
      </w:r>
      <w:r w:rsidR="009D4A85" w:rsidRPr="0095276B">
        <w:t>chiras ensuite</w:t>
      </w:r>
      <w:r>
        <w:t>. »</w:t>
      </w:r>
    </w:p>
    <w:p w14:paraId="435F2168" w14:textId="77777777" w:rsidR="006455E5" w:rsidRDefault="009D4A85" w:rsidP="002666CE">
      <w:r w:rsidRPr="0095276B">
        <w:t>L</w:t>
      </w:r>
      <w:r w:rsidR="006455E5">
        <w:t>’</w:t>
      </w:r>
      <w:r w:rsidRPr="0095276B">
        <w:t>un</w:t>
      </w:r>
      <w:r w:rsidR="006455E5">
        <w:t xml:space="preserve"> (</w:t>
      </w:r>
      <w:r w:rsidRPr="0095276B">
        <w:t>ou l</w:t>
      </w:r>
      <w:r w:rsidR="006455E5">
        <w:t>’</w:t>
      </w:r>
      <w:r w:rsidRPr="0095276B">
        <w:t>autre</w:t>
      </w:r>
      <w:r w:rsidR="006455E5">
        <w:t xml:space="preserve">) </w:t>
      </w:r>
      <w:r w:rsidRPr="0095276B">
        <w:t>des deux fils Simler ajouta</w:t>
      </w:r>
      <w:r w:rsidR="006455E5">
        <w:t> :</w:t>
      </w:r>
    </w:p>
    <w:p w14:paraId="6B4BF517" w14:textId="77777777" w:rsidR="006455E5" w:rsidRDefault="006455E5" w:rsidP="002666CE">
      <w:r>
        <w:t>« </w:t>
      </w:r>
      <w:r w:rsidR="009D4A85" w:rsidRPr="0095276B">
        <w:t>Nous sommes prêts à te faire tout connaître</w:t>
      </w:r>
      <w:r>
        <w:t xml:space="preserve">, </w:t>
      </w:r>
      <w:r w:rsidR="009D4A85" w:rsidRPr="0095276B">
        <w:t>père</w:t>
      </w:r>
      <w:r>
        <w:t>.</w:t>
      </w:r>
    </w:p>
    <w:p w14:paraId="120E57A1" w14:textId="3391613B" w:rsidR="002666CE" w:rsidRDefault="006455E5" w:rsidP="002666CE">
      <w:r>
        <w:t>— </w:t>
      </w:r>
      <w:r w:rsidR="009D4A85" w:rsidRPr="0095276B">
        <w:t>Faites voir</w:t>
      </w:r>
      <w:r>
        <w:t xml:space="preserve">, </w:t>
      </w:r>
      <w:r w:rsidR="009D4A85" w:rsidRPr="0095276B">
        <w:t>alors</w:t>
      </w:r>
      <w:r>
        <w:t xml:space="preserve">, </w:t>
      </w:r>
      <w:r w:rsidR="009D4A85" w:rsidRPr="0095276B">
        <w:t>et rondement</w:t>
      </w:r>
      <w:r>
        <w:t xml:space="preserve">. </w:t>
      </w:r>
      <w:r w:rsidR="009D4A85" w:rsidRPr="0095276B">
        <w:t>Parce qu</w:t>
      </w:r>
      <w:r>
        <w:t>’</w:t>
      </w:r>
      <w:r w:rsidR="009D4A85" w:rsidRPr="0095276B">
        <w:t>il faut tout de même que je sache une fois</w:t>
      </w:r>
      <w:r>
        <w:t>… »</w:t>
      </w:r>
    </w:p>
    <w:p w14:paraId="7A9DF3F5" w14:textId="77777777" w:rsidR="006455E5" w:rsidRDefault="009D4A85" w:rsidP="002666CE">
      <w:r w:rsidRPr="0095276B">
        <w:t>Quelqu</w:t>
      </w:r>
      <w:r w:rsidR="006455E5">
        <w:t>’</w:t>
      </w:r>
      <w:r w:rsidRPr="0095276B">
        <w:t>un alla ouvrir les volets</w:t>
      </w:r>
      <w:r w:rsidR="006455E5">
        <w:t xml:space="preserve">. </w:t>
      </w:r>
      <w:r w:rsidRPr="0095276B">
        <w:t>Mais Sarah referma la f</w:t>
      </w:r>
      <w:r w:rsidRPr="0095276B">
        <w:t>e</w:t>
      </w:r>
      <w:r w:rsidRPr="0095276B">
        <w:t>nêtre</w:t>
      </w:r>
      <w:r w:rsidR="006455E5">
        <w:t xml:space="preserve">, </w:t>
      </w:r>
      <w:r w:rsidRPr="0095276B">
        <w:t>où</w:t>
      </w:r>
      <w:r w:rsidR="006455E5">
        <w:t xml:space="preserve">, </w:t>
      </w:r>
      <w:r w:rsidRPr="0095276B">
        <w:t>sans perdre un instant</w:t>
      </w:r>
      <w:r w:rsidR="006455E5">
        <w:t xml:space="preserve">, </w:t>
      </w:r>
      <w:r w:rsidRPr="0095276B">
        <w:t>les guêpes commencèrent leurs interminables ascensions sur le mode mineur</w:t>
      </w:r>
      <w:r w:rsidR="006455E5">
        <w:t>.</w:t>
      </w:r>
    </w:p>
    <w:p w14:paraId="0B62F852" w14:textId="1CCA1D89" w:rsidR="006455E5" w:rsidRDefault="009D4A85" w:rsidP="002666CE">
      <w:r w:rsidRPr="0095276B">
        <w:t>Ce fut un beau débat</w:t>
      </w:r>
      <w:r w:rsidR="006455E5">
        <w:t xml:space="preserve">. </w:t>
      </w:r>
      <w:r w:rsidRPr="0095276B">
        <w:t>Le désespoir des deux fils mélangea</w:t>
      </w:r>
      <w:r w:rsidR="006455E5">
        <w:t xml:space="preserve">, </w:t>
      </w:r>
      <w:r w:rsidRPr="0095276B">
        <w:t>dans un désordre où tout le monde risqua d</w:t>
      </w:r>
      <w:r w:rsidR="006455E5">
        <w:t>’</w:t>
      </w:r>
      <w:r w:rsidRPr="0095276B">
        <w:t>abord de se perdre</w:t>
      </w:r>
      <w:r w:rsidR="006455E5">
        <w:t xml:space="preserve">, </w:t>
      </w:r>
      <w:r w:rsidRPr="0095276B">
        <w:t>les b</w:t>
      </w:r>
      <w:r w:rsidR="00473677">
        <w:t>l</w:t>
      </w:r>
      <w:r w:rsidRPr="0095276B">
        <w:t>agues menteuses de l</w:t>
      </w:r>
      <w:r w:rsidR="006455E5">
        <w:t>’</w:t>
      </w:r>
      <w:r w:rsidRPr="0095276B">
        <w:t>agent d</w:t>
      </w:r>
      <w:r w:rsidR="006455E5">
        <w:t>’</w:t>
      </w:r>
      <w:r w:rsidRPr="0095276B">
        <w:t>affaires</w:t>
      </w:r>
      <w:r w:rsidR="006455E5">
        <w:t xml:space="preserve">, </w:t>
      </w:r>
      <w:r w:rsidRPr="0095276B">
        <w:t>la maison du portier</w:t>
      </w:r>
      <w:r w:rsidR="006455E5">
        <w:t xml:space="preserve">, </w:t>
      </w:r>
      <w:r w:rsidRPr="0095276B">
        <w:t>d</w:t>
      </w:r>
      <w:r w:rsidR="006455E5">
        <w:t>’</w:t>
      </w:r>
      <w:r w:rsidRPr="0095276B">
        <w:t>interminables salles de tissage</w:t>
      </w:r>
      <w:r w:rsidR="006455E5">
        <w:t xml:space="preserve">, </w:t>
      </w:r>
      <w:r w:rsidRPr="0095276B">
        <w:t>héroïquement suspendues aux poutres de leur plafond et baignées d</w:t>
      </w:r>
      <w:r w:rsidR="006455E5">
        <w:t>’</w:t>
      </w:r>
      <w:r w:rsidRPr="0095276B">
        <w:t>une aveuglante lumière de travail</w:t>
      </w:r>
      <w:r w:rsidR="006455E5">
        <w:t xml:space="preserve">, </w:t>
      </w:r>
      <w:r w:rsidRPr="0095276B">
        <w:t>et certain mur trop court</w:t>
      </w:r>
      <w:r w:rsidR="006455E5">
        <w:t xml:space="preserve">, </w:t>
      </w:r>
      <w:r w:rsidRPr="0095276B">
        <w:t>devenu subitement assez long par la grâce d</w:t>
      </w:r>
      <w:r w:rsidR="006455E5">
        <w:t>’</w:t>
      </w:r>
      <w:r w:rsidRPr="0095276B">
        <w:t>une silhouette dansante habillée de marron</w:t>
      </w:r>
      <w:r w:rsidR="006455E5">
        <w:t>.</w:t>
      </w:r>
    </w:p>
    <w:p w14:paraId="31355282" w14:textId="77777777" w:rsidR="006455E5" w:rsidRDefault="009D4A85" w:rsidP="002666CE">
      <w:r w:rsidRPr="0095276B">
        <w:t>Joseph dut jeter le double décimètre entre eux et ce chaos</w:t>
      </w:r>
      <w:r w:rsidR="006455E5">
        <w:t xml:space="preserve">. </w:t>
      </w:r>
      <w:r w:rsidRPr="0095276B">
        <w:t>Les têtes se penchèrent sur les plans</w:t>
      </w:r>
      <w:r w:rsidR="006455E5">
        <w:t xml:space="preserve">. </w:t>
      </w:r>
      <w:r w:rsidRPr="0095276B">
        <w:t>Une voix parla alors chi</w:t>
      </w:r>
      <w:r w:rsidRPr="0095276B">
        <w:t>f</w:t>
      </w:r>
      <w:r w:rsidRPr="0095276B">
        <w:t>fres</w:t>
      </w:r>
      <w:r w:rsidR="006455E5">
        <w:t xml:space="preserve">, </w:t>
      </w:r>
      <w:r w:rsidRPr="0095276B">
        <w:t>capital</w:t>
      </w:r>
      <w:r w:rsidR="006455E5">
        <w:t xml:space="preserve">, </w:t>
      </w:r>
      <w:r w:rsidRPr="0095276B">
        <w:t>intérêts</w:t>
      </w:r>
      <w:r w:rsidR="006455E5">
        <w:t xml:space="preserve">, </w:t>
      </w:r>
      <w:r w:rsidRPr="0095276B">
        <w:t>échéances</w:t>
      </w:r>
      <w:r w:rsidR="006455E5">
        <w:t xml:space="preserve">, </w:t>
      </w:r>
      <w:r w:rsidRPr="0095276B">
        <w:t>acomptes</w:t>
      </w:r>
      <w:r w:rsidR="006455E5">
        <w:t xml:space="preserve">, </w:t>
      </w:r>
      <w:r w:rsidRPr="0095276B">
        <w:t>versements fra</w:t>
      </w:r>
      <w:r w:rsidRPr="0095276B">
        <w:t>c</w:t>
      </w:r>
      <w:r w:rsidRPr="0095276B">
        <w:t>tionnés</w:t>
      </w:r>
      <w:r w:rsidR="006455E5">
        <w:t xml:space="preserve">, </w:t>
      </w:r>
      <w:r w:rsidRPr="0095276B">
        <w:t>main-d</w:t>
      </w:r>
      <w:r w:rsidR="006455E5">
        <w:t>’</w:t>
      </w:r>
      <w:r w:rsidRPr="0095276B">
        <w:t>œuvre</w:t>
      </w:r>
      <w:r w:rsidR="006455E5">
        <w:t xml:space="preserve">, </w:t>
      </w:r>
      <w:r w:rsidRPr="0095276B">
        <w:t>superficie</w:t>
      </w:r>
      <w:r w:rsidR="006455E5">
        <w:t xml:space="preserve">, </w:t>
      </w:r>
      <w:r w:rsidRPr="0095276B">
        <w:t>et débouchés possibles</w:t>
      </w:r>
      <w:r w:rsidR="006455E5">
        <w:t xml:space="preserve">. </w:t>
      </w:r>
      <w:r w:rsidRPr="0095276B">
        <w:t>Le double décimètre joua un jeu éperdu sur les plans</w:t>
      </w:r>
      <w:r w:rsidR="006455E5">
        <w:t xml:space="preserve">. </w:t>
      </w:r>
      <w:r w:rsidRPr="0095276B">
        <w:t>Des index moites suivirent d</w:t>
      </w:r>
      <w:r w:rsidR="006455E5">
        <w:t>’</w:t>
      </w:r>
      <w:r w:rsidRPr="0095276B">
        <w:t>angles en angles des lignes blanchâtres</w:t>
      </w:r>
      <w:r w:rsidR="006455E5">
        <w:t>.</w:t>
      </w:r>
    </w:p>
    <w:p w14:paraId="6E49FE13" w14:textId="77777777" w:rsidR="006455E5" w:rsidRDefault="009D4A85" w:rsidP="002666CE">
      <w:r w:rsidRPr="0095276B">
        <w:t>L</w:t>
      </w:r>
      <w:r w:rsidR="006455E5">
        <w:t>’</w:t>
      </w:r>
      <w:r w:rsidRPr="0095276B">
        <w:t>oncle Blum accompagna de</w:t>
      </w:r>
      <w:r w:rsidR="006455E5">
        <w:t> : « </w:t>
      </w:r>
      <w:r w:rsidRPr="0095276B">
        <w:t>Bien</w:t>
      </w:r>
      <w:r w:rsidR="006455E5">
        <w:t xml:space="preserve"> ! </w:t>
      </w:r>
      <w:r w:rsidRPr="0095276B">
        <w:t>Bien</w:t>
      </w:r>
      <w:r w:rsidR="006455E5">
        <w:t xml:space="preserve"> ! », </w:t>
      </w:r>
      <w:r w:rsidRPr="0095276B">
        <w:t>progress</w:t>
      </w:r>
      <w:r w:rsidRPr="0095276B">
        <w:t>i</w:t>
      </w:r>
      <w:r w:rsidRPr="0095276B">
        <w:t>vement appuyés</w:t>
      </w:r>
      <w:r w:rsidR="006455E5">
        <w:t xml:space="preserve">, </w:t>
      </w:r>
      <w:r w:rsidRPr="0095276B">
        <w:t>l</w:t>
      </w:r>
      <w:r w:rsidR="006455E5">
        <w:t>’</w:t>
      </w:r>
      <w:r w:rsidRPr="0095276B">
        <w:t>édification d</w:t>
      </w:r>
      <w:r w:rsidR="006455E5">
        <w:t>’</w:t>
      </w:r>
      <w:r w:rsidRPr="0095276B">
        <w:t>un avenir où l</w:t>
      </w:r>
      <w:r w:rsidR="006455E5">
        <w:t>’</w:t>
      </w:r>
      <w:r w:rsidRPr="0095276B">
        <w:t>on voyait les pa</w:t>
      </w:r>
      <w:r w:rsidRPr="0095276B">
        <w:t>s</w:t>
      </w:r>
      <w:r w:rsidRPr="0095276B">
        <w:t>sifs se déverser tout naturellement dans les actifs</w:t>
      </w:r>
      <w:r w:rsidR="006455E5">
        <w:t xml:space="preserve">, </w:t>
      </w:r>
      <w:r w:rsidRPr="0095276B">
        <w:t>et les dettes initiales rendre plus éclatant un triomphe certain dès le pri</w:t>
      </w:r>
      <w:r w:rsidRPr="0095276B">
        <w:t>n</w:t>
      </w:r>
      <w:r w:rsidRPr="0095276B">
        <w:t>cipe</w:t>
      </w:r>
      <w:r w:rsidR="006455E5">
        <w:t>.</w:t>
      </w:r>
    </w:p>
    <w:p w14:paraId="006E5130" w14:textId="77777777" w:rsidR="006455E5" w:rsidRDefault="009D4A85" w:rsidP="002666CE">
      <w:r w:rsidRPr="0095276B">
        <w:lastRenderedPageBreak/>
        <w:t>Si l</w:t>
      </w:r>
      <w:r w:rsidR="006455E5">
        <w:t>’</w:t>
      </w:r>
      <w:r w:rsidRPr="0095276B">
        <w:t>homme d</w:t>
      </w:r>
      <w:r w:rsidR="006455E5">
        <w:t>’</w:t>
      </w:r>
      <w:r w:rsidRPr="0095276B">
        <w:t>Alsace est calme d</w:t>
      </w:r>
      <w:r w:rsidR="006455E5">
        <w:t>’</w:t>
      </w:r>
      <w:r w:rsidRPr="0095276B">
        <w:t>ordinaire</w:t>
      </w:r>
      <w:r w:rsidR="006455E5">
        <w:t xml:space="preserve">, </w:t>
      </w:r>
      <w:r w:rsidRPr="0095276B">
        <w:t>et s</w:t>
      </w:r>
      <w:r w:rsidR="006455E5">
        <w:t>’</w:t>
      </w:r>
      <w:r w:rsidRPr="0095276B">
        <w:t>il ne jouit pas d</w:t>
      </w:r>
      <w:r w:rsidR="006455E5">
        <w:t>’</w:t>
      </w:r>
      <w:r w:rsidRPr="0095276B">
        <w:t>un vocabulaire très étendu</w:t>
      </w:r>
      <w:r w:rsidR="006455E5">
        <w:t xml:space="preserve">, </w:t>
      </w:r>
      <w:r w:rsidRPr="0095276B">
        <w:t>il tient en réserve un accent qui donne aux mots tous leurs sens</w:t>
      </w:r>
      <w:r w:rsidR="006455E5">
        <w:t xml:space="preserve">, </w:t>
      </w:r>
      <w:r w:rsidRPr="0095276B">
        <w:t>et d</w:t>
      </w:r>
      <w:r w:rsidR="006455E5">
        <w:t>’</w:t>
      </w:r>
      <w:r w:rsidRPr="0095276B">
        <w:t>autres encore</w:t>
      </w:r>
      <w:r w:rsidR="006455E5">
        <w:t xml:space="preserve"> ; </w:t>
      </w:r>
      <w:r w:rsidRPr="0095276B">
        <w:t>et il peut s</w:t>
      </w:r>
      <w:r w:rsidR="006455E5">
        <w:t>’</w:t>
      </w:r>
      <w:r w:rsidRPr="0095276B">
        <w:t>échauffer</w:t>
      </w:r>
      <w:r w:rsidR="006455E5">
        <w:t xml:space="preserve">, </w:t>
      </w:r>
      <w:r w:rsidRPr="0095276B">
        <w:t>par l</w:t>
      </w:r>
      <w:r w:rsidR="006455E5">
        <w:t>’</w:t>
      </w:r>
      <w:r w:rsidRPr="0095276B">
        <w:t>intérieur</w:t>
      </w:r>
      <w:r w:rsidR="006455E5">
        <w:t xml:space="preserve">, </w:t>
      </w:r>
      <w:r w:rsidRPr="0095276B">
        <w:t>jusqu</w:t>
      </w:r>
      <w:r w:rsidR="006455E5">
        <w:t>’</w:t>
      </w:r>
      <w:r w:rsidRPr="0095276B">
        <w:t>à un degré qui le tran</w:t>
      </w:r>
      <w:r w:rsidRPr="0095276B">
        <w:t>s</w:t>
      </w:r>
      <w:r w:rsidRPr="0095276B">
        <w:t>forme</w:t>
      </w:r>
      <w:r w:rsidR="006455E5">
        <w:t xml:space="preserve">, </w:t>
      </w:r>
      <w:r w:rsidRPr="0095276B">
        <w:t>à l</w:t>
      </w:r>
      <w:r w:rsidR="006455E5">
        <w:t>’</w:t>
      </w:r>
      <w:r w:rsidRPr="0095276B">
        <w:t>occasion</w:t>
      </w:r>
      <w:r w:rsidR="006455E5">
        <w:t xml:space="preserve">, </w:t>
      </w:r>
      <w:r w:rsidRPr="0095276B">
        <w:t>en un singulier énergumène</w:t>
      </w:r>
      <w:r w:rsidR="006455E5">
        <w:t>.</w:t>
      </w:r>
    </w:p>
    <w:p w14:paraId="1A258CC8" w14:textId="77777777" w:rsidR="006455E5" w:rsidRDefault="009D4A85" w:rsidP="002666CE">
      <w:r w:rsidRPr="0095276B">
        <w:t>De là venait</w:t>
      </w:r>
      <w:r w:rsidR="006455E5">
        <w:t xml:space="preserve">, </w:t>
      </w:r>
      <w:r w:rsidRPr="0095276B">
        <w:t>qu</w:t>
      </w:r>
      <w:r w:rsidR="006455E5">
        <w:t>’</w:t>
      </w:r>
      <w:r w:rsidRPr="0095276B">
        <w:t>en arrière des sommes précises</w:t>
      </w:r>
      <w:r w:rsidR="006455E5">
        <w:t xml:space="preserve">, </w:t>
      </w:r>
      <w:r w:rsidRPr="0095276B">
        <w:t>et au-delà</w:t>
      </w:r>
      <w:r w:rsidR="006455E5">
        <w:t xml:space="preserve">, </w:t>
      </w:r>
      <w:r w:rsidRPr="0095276B">
        <w:t>montait</w:t>
      </w:r>
      <w:r w:rsidR="006455E5">
        <w:t xml:space="preserve">, </w:t>
      </w:r>
      <w:r w:rsidRPr="0095276B">
        <w:t>entre ces cinq hommes</w:t>
      </w:r>
      <w:r w:rsidR="006455E5">
        <w:t xml:space="preserve">, </w:t>
      </w:r>
      <w:r w:rsidRPr="0095276B">
        <w:t>un rêve qui n</w:t>
      </w:r>
      <w:r w:rsidR="006455E5">
        <w:t>’</w:t>
      </w:r>
      <w:r w:rsidRPr="0095276B">
        <w:t>avait plus de commune mesure avec ces calculs</w:t>
      </w:r>
      <w:r w:rsidR="006455E5">
        <w:t>.</w:t>
      </w:r>
    </w:p>
    <w:p w14:paraId="059363B3" w14:textId="77777777" w:rsidR="006455E5" w:rsidRDefault="009D4A85" w:rsidP="002666CE">
      <w:r w:rsidRPr="0095276B">
        <w:t>Toutefois</w:t>
      </w:r>
      <w:r w:rsidR="006455E5">
        <w:t xml:space="preserve">, </w:t>
      </w:r>
      <w:r w:rsidRPr="0095276B">
        <w:t>pour avoir</w:t>
      </w:r>
      <w:r w:rsidR="006455E5">
        <w:t xml:space="preserve">, </w:t>
      </w:r>
      <w:r w:rsidRPr="0095276B">
        <w:t>bon gré mal gré</w:t>
      </w:r>
      <w:r w:rsidR="006455E5">
        <w:t xml:space="preserve">, </w:t>
      </w:r>
      <w:r w:rsidRPr="0095276B">
        <w:t>trop joué avec l</w:t>
      </w:r>
      <w:r w:rsidR="006455E5">
        <w:t>’</w:t>
      </w:r>
      <w:r w:rsidRPr="0095276B">
        <w:t>or</w:t>
      </w:r>
      <w:r w:rsidR="006455E5">
        <w:t xml:space="preserve">, </w:t>
      </w:r>
      <w:r w:rsidRPr="0095276B">
        <w:t>une moitié d</w:t>
      </w:r>
      <w:r w:rsidR="006455E5">
        <w:t>’</w:t>
      </w:r>
      <w:r w:rsidRPr="0095276B">
        <w:t>Israël a contracté</w:t>
      </w:r>
      <w:r w:rsidR="006455E5">
        <w:t xml:space="preserve">, </w:t>
      </w:r>
      <w:r w:rsidRPr="0095276B">
        <w:t>à cet égard</w:t>
      </w:r>
      <w:r w:rsidR="006455E5">
        <w:t xml:space="preserve">, </w:t>
      </w:r>
      <w:r w:rsidRPr="0095276B">
        <w:t>une intransigeance auprès de laquelle les scrupules habituels paraîtraient singuli</w:t>
      </w:r>
      <w:r w:rsidRPr="0095276B">
        <w:t>è</w:t>
      </w:r>
      <w:r w:rsidRPr="0095276B">
        <w:t>rement flexibles</w:t>
      </w:r>
      <w:r w:rsidR="006455E5">
        <w:t xml:space="preserve">. </w:t>
      </w:r>
      <w:r w:rsidRPr="0095276B">
        <w:t>Les Simler</w:t>
      </w:r>
      <w:r w:rsidR="006455E5">
        <w:t xml:space="preserve">, </w:t>
      </w:r>
      <w:r w:rsidRPr="0095276B">
        <w:t>à défaut d</w:t>
      </w:r>
      <w:r w:rsidR="006455E5">
        <w:t>’</w:t>
      </w:r>
      <w:r w:rsidRPr="0095276B">
        <w:t>autres vertus civiques</w:t>
      </w:r>
      <w:r w:rsidR="006455E5">
        <w:t xml:space="preserve">, </w:t>
      </w:r>
      <w:r w:rsidRPr="0095276B">
        <w:t>se transmettaient cette horreur du jeu</w:t>
      </w:r>
      <w:r w:rsidR="006455E5">
        <w:t xml:space="preserve">, </w:t>
      </w:r>
      <w:r w:rsidRPr="0095276B">
        <w:t>de mâle en mâle</w:t>
      </w:r>
      <w:r w:rsidR="006455E5">
        <w:t xml:space="preserve">, </w:t>
      </w:r>
      <w:r w:rsidRPr="0095276B">
        <w:t>depuis un nombre indéfini de générations</w:t>
      </w:r>
      <w:r w:rsidR="006455E5">
        <w:t>.</w:t>
      </w:r>
    </w:p>
    <w:p w14:paraId="65E5EBD0" w14:textId="77777777" w:rsidR="006455E5" w:rsidRDefault="009D4A85" w:rsidP="002666CE">
      <w:r w:rsidRPr="0095276B">
        <w:t>Guillaume écoutait l</w:t>
      </w:r>
      <w:r w:rsidR="006455E5">
        <w:t>’</w:t>
      </w:r>
      <w:r w:rsidRPr="0095276B">
        <w:t>exposé de son frère en se rongeant la moustache</w:t>
      </w:r>
      <w:r w:rsidR="006455E5">
        <w:t xml:space="preserve">. </w:t>
      </w:r>
      <w:r w:rsidRPr="0095276B">
        <w:t>Il désavouait maintenant</w:t>
      </w:r>
      <w:r w:rsidR="006455E5">
        <w:t xml:space="preserve">, </w:t>
      </w:r>
      <w:r w:rsidRPr="0095276B">
        <w:t>de toute la force de son sang</w:t>
      </w:r>
      <w:r w:rsidR="006455E5">
        <w:t xml:space="preserve">, </w:t>
      </w:r>
      <w:r w:rsidRPr="0095276B">
        <w:t>cette équipée dont il était plus qu</w:t>
      </w:r>
      <w:r w:rsidR="006455E5">
        <w:t>’</w:t>
      </w:r>
      <w:r w:rsidRPr="0095276B">
        <w:t>à demi responsable</w:t>
      </w:r>
      <w:r w:rsidR="006455E5">
        <w:t xml:space="preserve">. </w:t>
      </w:r>
      <w:r w:rsidRPr="0095276B">
        <w:t>Il se taisait</w:t>
      </w:r>
      <w:r w:rsidR="006455E5">
        <w:t xml:space="preserve">, </w:t>
      </w:r>
      <w:r w:rsidRPr="0095276B">
        <w:t>mais ne perdait aucune des ondes de sentiments qui parcouraient son père</w:t>
      </w:r>
      <w:r w:rsidR="006455E5">
        <w:t xml:space="preserve">. </w:t>
      </w:r>
      <w:r w:rsidRPr="0095276B">
        <w:t>De sentir cette ressemblance avec cet homme peu aimé</w:t>
      </w:r>
      <w:r w:rsidR="006455E5">
        <w:t xml:space="preserve">, </w:t>
      </w:r>
      <w:r w:rsidRPr="0095276B">
        <w:t>auquel rien autre ne l</w:t>
      </w:r>
      <w:r w:rsidR="006455E5">
        <w:t>’</w:t>
      </w:r>
      <w:r w:rsidRPr="0095276B">
        <w:t>attachait</w:t>
      </w:r>
      <w:r w:rsidR="006455E5">
        <w:t xml:space="preserve">, </w:t>
      </w:r>
      <w:r w:rsidRPr="0095276B">
        <w:t>augmentait l</w:t>
      </w:r>
      <w:r w:rsidR="006455E5">
        <w:t>’</w:t>
      </w:r>
      <w:r w:rsidRPr="0095276B">
        <w:t>horreur qu</w:t>
      </w:r>
      <w:r w:rsidR="006455E5">
        <w:t>’</w:t>
      </w:r>
      <w:r w:rsidRPr="0095276B">
        <w:t>il avait de soi et de la vie</w:t>
      </w:r>
      <w:r w:rsidR="006455E5">
        <w:t xml:space="preserve">. </w:t>
      </w:r>
      <w:r w:rsidRPr="0095276B">
        <w:t>Il attendait que l</w:t>
      </w:r>
      <w:r w:rsidR="006455E5">
        <w:t>’</w:t>
      </w:r>
      <w:r w:rsidRPr="0095276B">
        <w:t>injuste poussât le cri que le juste aurait dû pousser</w:t>
      </w:r>
      <w:r w:rsidR="006455E5">
        <w:t>.</w:t>
      </w:r>
    </w:p>
    <w:p w14:paraId="18795503" w14:textId="77777777" w:rsidR="006455E5" w:rsidRDefault="009D4A85" w:rsidP="002666CE">
      <w:r w:rsidRPr="0095276B">
        <w:t>Hippolyte ne le fit pas attendre longtemps</w:t>
      </w:r>
      <w:r w:rsidR="006455E5">
        <w:t>.</w:t>
      </w:r>
    </w:p>
    <w:p w14:paraId="17758427" w14:textId="77777777" w:rsidR="006455E5" w:rsidRDefault="006455E5" w:rsidP="002666CE">
      <w:r>
        <w:t>« </w:t>
      </w:r>
      <w:r w:rsidR="009D4A85" w:rsidRPr="0095276B">
        <w:t>C</w:t>
      </w:r>
      <w:r>
        <w:t>’</w:t>
      </w:r>
      <w:r w:rsidR="009D4A85" w:rsidRPr="0095276B">
        <w:t>est bien</w:t>
      </w:r>
      <w:r>
        <w:t xml:space="preserve">. </w:t>
      </w:r>
      <w:r w:rsidR="009D4A85" w:rsidRPr="0095276B">
        <w:t>Enlevez-moi tout ça</w:t>
      </w:r>
      <w:r>
        <w:t xml:space="preserve">, </w:t>
      </w:r>
      <w:r w:rsidR="009D4A85" w:rsidRPr="0095276B">
        <w:t>maintenant</w:t>
      </w:r>
      <w:r>
        <w:t>.</w:t>
      </w:r>
    </w:p>
    <w:p w14:paraId="5ED1BC5C" w14:textId="77777777" w:rsidR="006455E5" w:rsidRDefault="006455E5" w:rsidP="002666CE">
      <w:r>
        <w:t>— </w:t>
      </w:r>
      <w:r w:rsidR="009D4A85" w:rsidRPr="0095276B">
        <w:t>Hippolyte</w:t>
      </w:r>
      <w:r>
        <w:t> ! »</w:t>
      </w:r>
      <w:r w:rsidR="009D4A85" w:rsidRPr="0095276B">
        <w:t xml:space="preserve"> cria Sarah malgré elle</w:t>
      </w:r>
      <w:r>
        <w:t xml:space="preserve">. </w:t>
      </w:r>
      <w:r w:rsidR="009D4A85" w:rsidRPr="0095276B">
        <w:t>Le cousin Jacob Stern dandinait</w:t>
      </w:r>
      <w:r>
        <w:t xml:space="preserve"> ; </w:t>
      </w:r>
      <w:r w:rsidR="009D4A85" w:rsidRPr="0095276B">
        <w:t>il ne parvenait pas à quitter les papiers du r</w:t>
      </w:r>
      <w:r w:rsidR="009D4A85" w:rsidRPr="0095276B">
        <w:t>e</w:t>
      </w:r>
      <w:r w:rsidR="009D4A85" w:rsidRPr="0095276B">
        <w:t>gard</w:t>
      </w:r>
      <w:r>
        <w:t xml:space="preserve">. </w:t>
      </w:r>
      <w:r w:rsidR="009D4A85" w:rsidRPr="0095276B">
        <w:t>Il répétait</w:t>
      </w:r>
      <w:r>
        <w:t> :</w:t>
      </w:r>
    </w:p>
    <w:p w14:paraId="79378EF0" w14:textId="77777777" w:rsidR="006455E5" w:rsidRDefault="006455E5" w:rsidP="002666CE">
      <w:r>
        <w:t>« </w:t>
      </w:r>
      <w:r w:rsidR="009D4A85" w:rsidRPr="0095276B">
        <w:t>Pas si mauvaise</w:t>
      </w:r>
      <w:r>
        <w:t xml:space="preserve">, </w:t>
      </w:r>
      <w:r w:rsidR="009D4A85" w:rsidRPr="0095276B">
        <w:t>cette affaire</w:t>
      </w:r>
      <w:r>
        <w:t> !</w:t>
      </w:r>
    </w:p>
    <w:p w14:paraId="5F43F245" w14:textId="77777777" w:rsidR="006455E5" w:rsidRDefault="006455E5" w:rsidP="002666CE">
      <w:r>
        <w:lastRenderedPageBreak/>
        <w:t>— </w:t>
      </w:r>
      <w:r w:rsidR="009D4A85" w:rsidRPr="0095276B">
        <w:t>Voyons</w:t>
      </w:r>
      <w:r>
        <w:t xml:space="preserve">, </w:t>
      </w:r>
      <w:r w:rsidR="009D4A85" w:rsidRPr="0095276B">
        <w:t>papa</w:t>
      </w:r>
      <w:r>
        <w:t> ! »</w:t>
      </w:r>
      <w:r w:rsidR="009D4A85" w:rsidRPr="0095276B">
        <w:t xml:space="preserve"> dit</w:t>
      </w:r>
      <w:r>
        <w:t xml:space="preserve">, </w:t>
      </w:r>
      <w:r w:rsidR="009D4A85" w:rsidRPr="0095276B">
        <w:t>avec une certaine brusquerie</w:t>
      </w:r>
      <w:r>
        <w:t xml:space="preserve">, </w:t>
      </w:r>
      <w:r w:rsidR="009D4A85" w:rsidRPr="0095276B">
        <w:t>J</w:t>
      </w:r>
      <w:r w:rsidR="009D4A85" w:rsidRPr="0095276B">
        <w:t>o</w:t>
      </w:r>
      <w:r w:rsidR="009D4A85" w:rsidRPr="0095276B">
        <w:t>seph désemparé</w:t>
      </w:r>
      <w:r>
        <w:t xml:space="preserve">. </w:t>
      </w:r>
      <w:r w:rsidR="009D4A85" w:rsidRPr="0095276B">
        <w:t>Hippolyte</w:t>
      </w:r>
      <w:r>
        <w:t xml:space="preserve">, </w:t>
      </w:r>
      <w:r w:rsidR="009D4A85" w:rsidRPr="0095276B">
        <w:t>déjà détourné</w:t>
      </w:r>
      <w:r>
        <w:t xml:space="preserve">, </w:t>
      </w:r>
      <w:r w:rsidR="009D4A85" w:rsidRPr="0095276B">
        <w:t>revint sur lui</w:t>
      </w:r>
      <w:r>
        <w:t xml:space="preserve">. </w:t>
      </w:r>
      <w:r w:rsidR="009D4A85" w:rsidRPr="0095276B">
        <w:t>Ce fut la première fois qu</w:t>
      </w:r>
      <w:r>
        <w:t>’</w:t>
      </w:r>
      <w:r w:rsidR="009D4A85" w:rsidRPr="0095276B">
        <w:t>il se crut assez d</w:t>
      </w:r>
      <w:r>
        <w:t>’</w:t>
      </w:r>
      <w:r w:rsidR="009D4A85" w:rsidRPr="0095276B">
        <w:t>empire sur soi pour rega</w:t>
      </w:r>
      <w:r w:rsidR="009D4A85" w:rsidRPr="0095276B">
        <w:t>r</w:t>
      </w:r>
      <w:r w:rsidR="009D4A85" w:rsidRPr="0095276B">
        <w:t>der un de ses fils les yeux dans les yeux</w:t>
      </w:r>
      <w:r>
        <w:t> :</w:t>
      </w:r>
    </w:p>
    <w:p w14:paraId="62163F00" w14:textId="6373745D" w:rsidR="002666CE" w:rsidRDefault="006455E5" w:rsidP="002666CE">
      <w:r>
        <w:t>« </w:t>
      </w:r>
      <w:r w:rsidR="009D4A85" w:rsidRPr="0095276B">
        <w:t>Écoute</w:t>
      </w:r>
      <w:r>
        <w:t xml:space="preserve">, </w:t>
      </w:r>
      <w:r w:rsidR="009D4A85" w:rsidRPr="0095276B">
        <w:t>pour en finir</w:t>
      </w:r>
      <w:r>
        <w:t xml:space="preserve">, </w:t>
      </w:r>
      <w:r w:rsidR="009D4A85" w:rsidRPr="0095276B">
        <w:t>mon garçon</w:t>
      </w:r>
      <w:r>
        <w:t xml:space="preserve">. </w:t>
      </w:r>
      <w:r w:rsidR="009D4A85" w:rsidRPr="0095276B">
        <w:t>Tu insistes</w:t>
      </w:r>
      <w:r>
        <w:t xml:space="preserve">, </w:t>
      </w:r>
      <w:r w:rsidR="009D4A85" w:rsidRPr="0095276B">
        <w:t>et tu as tort</w:t>
      </w:r>
      <w:r>
        <w:t xml:space="preserve">. </w:t>
      </w:r>
      <w:r w:rsidR="009D4A85" w:rsidRPr="0095276B">
        <w:t>Pourtant il y a une chose que je veux bien te dire</w:t>
      </w:r>
      <w:r>
        <w:t xml:space="preserve"> : </w:t>
      </w:r>
      <w:r w:rsidR="009D4A85" w:rsidRPr="0095276B">
        <w:t>ma f</w:t>
      </w:r>
      <w:r w:rsidR="009D4A85" w:rsidRPr="0095276B">
        <w:t>a</w:t>
      </w:r>
      <w:r w:rsidR="009D4A85" w:rsidRPr="0095276B">
        <w:t>brique vaut</w:t>
      </w:r>
      <w:r>
        <w:t xml:space="preserve">, </w:t>
      </w:r>
      <w:r w:rsidR="009D4A85" w:rsidRPr="0095276B">
        <w:t>bâtiments et matériel</w:t>
      </w:r>
      <w:r>
        <w:t xml:space="preserve"> </w:t>
      </w:r>
      <w:r>
        <w:rPr>
          <w:rFonts w:eastAsia="Georgia" w:cs="Georgia"/>
        </w:rPr>
        <w:t xml:space="preserve">– </w:t>
      </w:r>
      <w:r w:rsidR="009D4A85" w:rsidRPr="0095276B">
        <w:t>le matériel est vieux</w:t>
      </w:r>
      <w:r>
        <w:t xml:space="preserve"> </w:t>
      </w:r>
      <w:r>
        <w:rPr>
          <w:rFonts w:eastAsia="Georgia" w:cs="Georgia"/>
        </w:rPr>
        <w:t xml:space="preserve">– </w:t>
      </w:r>
      <w:r w:rsidR="009D4A85" w:rsidRPr="0095276B">
        <w:t>soixante à septante mille</w:t>
      </w:r>
      <w:r>
        <w:t xml:space="preserve"> ; </w:t>
      </w:r>
      <w:r w:rsidR="009D4A85" w:rsidRPr="0095276B">
        <w:t>j</w:t>
      </w:r>
      <w:r>
        <w:t>’</w:t>
      </w:r>
      <w:r w:rsidR="009D4A85" w:rsidRPr="0095276B">
        <w:t>en trouverai quarante mille</w:t>
      </w:r>
      <w:r>
        <w:t xml:space="preserve">, </w:t>
      </w:r>
      <w:r w:rsidR="009D4A85" w:rsidRPr="0095276B">
        <w:t>si ce n</w:t>
      </w:r>
      <w:r>
        <w:t>’</w:t>
      </w:r>
      <w:r w:rsidR="009D4A85" w:rsidRPr="0095276B">
        <w:t>est pas trente</w:t>
      </w:r>
      <w:r>
        <w:t xml:space="preserve">. </w:t>
      </w:r>
      <w:r w:rsidR="009D4A85" w:rsidRPr="0095276B">
        <w:t>Les marchandises en magasin et chez les f</w:t>
      </w:r>
      <w:r w:rsidR="009D4A85" w:rsidRPr="0095276B">
        <w:t>a</w:t>
      </w:r>
      <w:r w:rsidR="009D4A85" w:rsidRPr="0095276B">
        <w:t>çonniers</w:t>
      </w:r>
      <w:r>
        <w:t xml:space="preserve">, </w:t>
      </w:r>
      <w:r w:rsidR="009D4A85" w:rsidRPr="0095276B">
        <w:t>huit mille</w:t>
      </w:r>
      <w:r>
        <w:t xml:space="preserve">, </w:t>
      </w:r>
      <w:r w:rsidR="009D4A85" w:rsidRPr="0095276B">
        <w:t>qui fait quarante-cinq</w:t>
      </w:r>
      <w:r>
        <w:t xml:space="preserve">. </w:t>
      </w:r>
      <w:r w:rsidR="009D4A85" w:rsidRPr="0095276B">
        <w:t>À rentrer</w:t>
      </w:r>
      <w:r>
        <w:t xml:space="preserve">, </w:t>
      </w:r>
      <w:r w:rsidR="009D4A85" w:rsidRPr="0095276B">
        <w:t>trois ou quatre mille</w:t>
      </w:r>
      <w:r>
        <w:t xml:space="preserve">, </w:t>
      </w:r>
      <w:r w:rsidR="009D4A85" w:rsidRPr="0095276B">
        <w:t>qui fait quarante-huit cinq cents</w:t>
      </w:r>
      <w:r>
        <w:t xml:space="preserve">. </w:t>
      </w:r>
      <w:r w:rsidR="009D4A85" w:rsidRPr="0095276B">
        <w:t>À payer</w:t>
      </w:r>
      <w:r>
        <w:t xml:space="preserve">, </w:t>
      </w:r>
      <w:r w:rsidR="009D4A85" w:rsidRPr="0095276B">
        <w:t>fourni</w:t>
      </w:r>
      <w:r w:rsidR="009D4A85" w:rsidRPr="0095276B">
        <w:t>s</w:t>
      </w:r>
      <w:r w:rsidR="009D4A85" w:rsidRPr="0095276B">
        <w:t>seurs divers</w:t>
      </w:r>
      <w:r>
        <w:t xml:space="preserve">, </w:t>
      </w:r>
      <w:r w:rsidR="009D4A85" w:rsidRPr="0095276B">
        <w:t>deux mille huit cents</w:t>
      </w:r>
      <w:r>
        <w:t xml:space="preserve">, </w:t>
      </w:r>
      <w:r w:rsidR="009D4A85" w:rsidRPr="0095276B">
        <w:t>qui fait quarante-six mille</w:t>
      </w:r>
      <w:r>
        <w:t xml:space="preserve">. </w:t>
      </w:r>
      <w:r w:rsidR="009D4A85" w:rsidRPr="0095276B">
        <w:t>La maison et le jardin</w:t>
      </w:r>
      <w:r>
        <w:t xml:space="preserve">, </w:t>
      </w:r>
      <w:r w:rsidR="009D4A85" w:rsidRPr="0095276B">
        <w:t>vingt-cinq mille avant la guerre</w:t>
      </w:r>
      <w:r>
        <w:t xml:space="preserve">, </w:t>
      </w:r>
      <w:r w:rsidR="009D4A85" w:rsidRPr="0095276B">
        <w:t>douze aujourd</w:t>
      </w:r>
      <w:r>
        <w:t>’</w:t>
      </w:r>
      <w:r w:rsidR="009D4A85" w:rsidRPr="0095276B">
        <w:t>hui</w:t>
      </w:r>
      <w:r>
        <w:t xml:space="preserve">, </w:t>
      </w:r>
      <w:r w:rsidR="009D4A85" w:rsidRPr="0095276B">
        <w:t>qui fait cinquante-huit mille</w:t>
      </w:r>
      <w:r>
        <w:t xml:space="preserve">. </w:t>
      </w:r>
      <w:r w:rsidR="009D4A85" w:rsidRPr="0095276B">
        <w:t>En banque</w:t>
      </w:r>
      <w:r>
        <w:t xml:space="preserve">, </w:t>
      </w:r>
      <w:r w:rsidR="009D4A85" w:rsidRPr="0095276B">
        <w:t>fortune de Myrtil</w:t>
      </w:r>
      <w:r>
        <w:t xml:space="preserve">, </w:t>
      </w:r>
      <w:r w:rsidR="009D4A85" w:rsidRPr="0095276B">
        <w:t>fortune de Sarah et fortune d</w:t>
      </w:r>
      <w:r>
        <w:t>’</w:t>
      </w:r>
      <w:r w:rsidR="009D4A85" w:rsidRPr="0095276B">
        <w:t>Hippolyte</w:t>
      </w:r>
      <w:r>
        <w:t xml:space="preserve"> (</w:t>
      </w:r>
      <w:r w:rsidR="009D4A85" w:rsidRPr="0095276B">
        <w:t>ici</w:t>
      </w:r>
      <w:r>
        <w:t xml:space="preserve">, </w:t>
      </w:r>
      <w:r w:rsidR="009D4A85" w:rsidRPr="0095276B">
        <w:t>un tre</w:t>
      </w:r>
      <w:r w:rsidR="009D4A85" w:rsidRPr="0095276B">
        <w:t>m</w:t>
      </w:r>
      <w:r w:rsidR="009D4A85" w:rsidRPr="0095276B">
        <w:t>blement</w:t>
      </w:r>
      <w:r>
        <w:t xml:space="preserve">, </w:t>
      </w:r>
      <w:r w:rsidR="009D4A85" w:rsidRPr="0095276B">
        <w:t>et un arrêt</w:t>
      </w:r>
      <w:r>
        <w:t xml:space="preserve">) </w:t>
      </w:r>
      <w:r w:rsidR="009D4A85" w:rsidRPr="0095276B">
        <w:t>quatre-vingt-cinq mille</w:t>
      </w:r>
      <w:r>
        <w:t xml:space="preserve">, </w:t>
      </w:r>
      <w:r w:rsidR="009D4A85" w:rsidRPr="0095276B">
        <w:t>qui fait</w:t>
      </w:r>
      <w:r>
        <w:t xml:space="preserve"> </w:t>
      </w:r>
      <w:r>
        <w:rPr>
          <w:rFonts w:eastAsia="Georgia" w:cs="Georgia"/>
        </w:rPr>
        <w:t xml:space="preserve">– </w:t>
      </w:r>
      <w:proofErr w:type="spellStart"/>
      <w:r w:rsidR="009D4A85" w:rsidRPr="0095276B">
        <w:t>hah</w:t>
      </w:r>
      <w:proofErr w:type="spellEnd"/>
      <w:r>
        <w:t xml:space="preserve"> ! </w:t>
      </w:r>
      <w:r>
        <w:rPr>
          <w:rFonts w:eastAsia="Georgia" w:cs="Georgia"/>
        </w:rPr>
        <w:t xml:space="preserve">– </w:t>
      </w:r>
      <w:r w:rsidR="009D4A85" w:rsidRPr="0095276B">
        <w:t>qui fait cent quarante-trois mille</w:t>
      </w:r>
      <w:r>
        <w:t xml:space="preserve">, </w:t>
      </w:r>
      <w:r w:rsidR="009D4A85" w:rsidRPr="0095276B">
        <w:t>en gros cent quarante-cinq ou cent quarante</w:t>
      </w:r>
      <w:r>
        <w:t xml:space="preserve">, </w:t>
      </w:r>
      <w:r w:rsidR="009D4A85" w:rsidRPr="0095276B">
        <w:t>qui</w:t>
      </w:r>
      <w:r>
        <w:t xml:space="preserve">, </w:t>
      </w:r>
      <w:r w:rsidR="009D4A85" w:rsidRPr="0095276B">
        <w:t>tiré de deux cent dix</w:t>
      </w:r>
      <w:r>
        <w:t xml:space="preserve">, </w:t>
      </w:r>
      <w:r w:rsidR="009D4A85" w:rsidRPr="0095276B">
        <w:t>reste septante mille francs</w:t>
      </w:r>
      <w:r>
        <w:t xml:space="preserve">. </w:t>
      </w:r>
      <w:r w:rsidR="009D4A85" w:rsidRPr="0095276B">
        <w:t>Je possédais cent quarante-trois mille francs quand je t</w:t>
      </w:r>
      <w:r>
        <w:t>’</w:t>
      </w:r>
      <w:r w:rsidR="009D4A85" w:rsidRPr="0095276B">
        <w:t>ai laissé partir avec ton frère</w:t>
      </w:r>
      <w:r>
        <w:t xml:space="preserve">, </w:t>
      </w:r>
      <w:r w:rsidR="009D4A85" w:rsidRPr="0095276B">
        <w:t>et je devrais septante mille quand tu rentres</w:t>
      </w:r>
      <w:r>
        <w:t> ? »</w:t>
      </w:r>
    </w:p>
    <w:p w14:paraId="4D499941" w14:textId="411A0A43" w:rsidR="002666CE" w:rsidRDefault="009D4A85" w:rsidP="002666CE">
      <w:r w:rsidRPr="0095276B">
        <w:t xml:space="preserve">Le </w:t>
      </w:r>
      <w:r w:rsidR="006455E5">
        <w:t>« </w:t>
      </w:r>
      <w:r w:rsidRPr="0095276B">
        <w:rPr>
          <w:i/>
          <w:iCs/>
        </w:rPr>
        <w:t>je</w:t>
      </w:r>
      <w:r w:rsidRPr="0095276B">
        <w:t xml:space="preserve"> possédais</w:t>
      </w:r>
      <w:r w:rsidR="006455E5">
        <w:t> »</w:t>
      </w:r>
      <w:r w:rsidRPr="0095276B">
        <w:t xml:space="preserve"> fut écouté par la famille avec une re</w:t>
      </w:r>
      <w:r w:rsidRPr="0095276B">
        <w:t>s</w:t>
      </w:r>
      <w:r w:rsidRPr="0095276B">
        <w:t>pectueuse terreur</w:t>
      </w:r>
      <w:r w:rsidR="006455E5">
        <w:t xml:space="preserve">. </w:t>
      </w:r>
      <w:r w:rsidRPr="0095276B">
        <w:t>Il contenait le mystère de la trinité constituée par les deux frères Simler et la femme de l</w:t>
      </w:r>
      <w:r w:rsidR="006455E5">
        <w:t>’</w:t>
      </w:r>
      <w:r w:rsidRPr="0095276B">
        <w:t>un d</w:t>
      </w:r>
      <w:r w:rsidR="006455E5">
        <w:t>’</w:t>
      </w:r>
      <w:r w:rsidRPr="0095276B">
        <w:t>eux</w:t>
      </w:r>
      <w:r w:rsidR="006455E5">
        <w:t xml:space="preserve">. </w:t>
      </w:r>
      <w:r w:rsidRPr="0095276B">
        <w:t>Mais on ne pouvait refuser au vieux Simler le mérite de mettre une question sur ses pieds</w:t>
      </w:r>
      <w:r w:rsidR="006455E5">
        <w:t xml:space="preserve">. </w:t>
      </w:r>
      <w:r w:rsidRPr="0095276B">
        <w:t>Il continuait déjà</w:t>
      </w:r>
      <w:r w:rsidR="006455E5">
        <w:t xml:space="preserve">, </w:t>
      </w:r>
      <w:r w:rsidRPr="0095276B">
        <w:t>sur un ton qui s</w:t>
      </w:r>
      <w:r w:rsidR="006455E5">
        <w:t>’</w:t>
      </w:r>
      <w:r w:rsidRPr="0095276B">
        <w:t>enflait de lui-même</w:t>
      </w:r>
      <w:r w:rsidR="006455E5">
        <w:t> : « </w:t>
      </w:r>
      <w:r w:rsidRPr="0095276B">
        <w:t>Si un des miens jamais a emprunté</w:t>
      </w:r>
      <w:r w:rsidR="006455E5">
        <w:t xml:space="preserve">, </w:t>
      </w:r>
      <w:r w:rsidRPr="0095276B">
        <w:t>c</w:t>
      </w:r>
      <w:r w:rsidR="006455E5">
        <w:t>’</w:t>
      </w:r>
      <w:r w:rsidRPr="0095276B">
        <w:t>était pour sa</w:t>
      </w:r>
      <w:r w:rsidRPr="0095276B">
        <w:t>u</w:t>
      </w:r>
      <w:r w:rsidRPr="0095276B">
        <w:t>ver sa vie et durer</w:t>
      </w:r>
      <w:r w:rsidR="006455E5">
        <w:t xml:space="preserve">. </w:t>
      </w:r>
      <w:r w:rsidRPr="0095276B">
        <w:t>Mais jeter pour le plaisir et mendier pour rattraper</w:t>
      </w:r>
      <w:r w:rsidR="006455E5">
        <w:t xml:space="preserve">, </w:t>
      </w:r>
      <w:r w:rsidRPr="0095276B">
        <w:t>personne chez nous ne l</w:t>
      </w:r>
      <w:r w:rsidR="006455E5">
        <w:t>’</w:t>
      </w:r>
      <w:r w:rsidRPr="0095276B">
        <w:t>a fait</w:t>
      </w:r>
      <w:r w:rsidR="006455E5">
        <w:t xml:space="preserve">. </w:t>
      </w:r>
      <w:r w:rsidRPr="0095276B">
        <w:t>À la fin</w:t>
      </w:r>
      <w:r w:rsidR="006455E5">
        <w:t xml:space="preserve">, </w:t>
      </w:r>
      <w:r w:rsidRPr="0095276B">
        <w:t>de nous</w:t>
      </w:r>
      <w:r w:rsidR="006455E5">
        <w:t xml:space="preserve">, </w:t>
      </w:r>
      <w:r w:rsidRPr="0095276B">
        <w:t>ici</w:t>
      </w:r>
      <w:r w:rsidR="006455E5">
        <w:t xml:space="preserve">, </w:t>
      </w:r>
      <w:r w:rsidRPr="0095276B">
        <w:t>qui est le fou</w:t>
      </w:r>
      <w:r w:rsidR="006455E5">
        <w:t xml:space="preserve"> ? </w:t>
      </w:r>
      <w:proofErr w:type="spellStart"/>
      <w:r w:rsidRPr="0095276B">
        <w:t>Wer</w:t>
      </w:r>
      <w:proofErr w:type="spellEnd"/>
      <w:r w:rsidRPr="0095276B">
        <w:t xml:space="preserve"> </w:t>
      </w:r>
      <w:proofErr w:type="spellStart"/>
      <w:r w:rsidRPr="0095276B">
        <w:t>ist</w:t>
      </w:r>
      <w:proofErr w:type="spellEnd"/>
      <w:r w:rsidRPr="0095276B">
        <w:t xml:space="preserve"> der </w:t>
      </w:r>
      <w:proofErr w:type="spellStart"/>
      <w:r w:rsidRPr="0095276B">
        <w:t>Narr</w:t>
      </w:r>
      <w:proofErr w:type="spellEnd"/>
      <w:r w:rsidR="006455E5">
        <w:t xml:space="preserve"> ? </w:t>
      </w:r>
      <w:r w:rsidRPr="0095276B">
        <w:t>Quitter</w:t>
      </w:r>
      <w:r w:rsidR="006455E5">
        <w:t xml:space="preserve">, </w:t>
      </w:r>
      <w:r w:rsidRPr="0095276B">
        <w:t>je l</w:t>
      </w:r>
      <w:r w:rsidR="006455E5">
        <w:t>’</w:t>
      </w:r>
      <w:r w:rsidRPr="0095276B">
        <w:t>ai voulu</w:t>
      </w:r>
      <w:r w:rsidR="006455E5">
        <w:t xml:space="preserve">. </w:t>
      </w:r>
      <w:r w:rsidRPr="0095276B">
        <w:t>Laisser aller mes fils devant</w:t>
      </w:r>
      <w:r w:rsidR="006455E5">
        <w:t xml:space="preserve">, </w:t>
      </w:r>
      <w:r w:rsidRPr="0095276B">
        <w:t>j</w:t>
      </w:r>
      <w:r w:rsidR="006455E5">
        <w:t>’</w:t>
      </w:r>
      <w:r w:rsidRPr="0095276B">
        <w:t>ai consenti</w:t>
      </w:r>
      <w:r w:rsidR="006455E5">
        <w:t xml:space="preserve">. </w:t>
      </w:r>
      <w:r w:rsidRPr="0095276B">
        <w:t>Signer le papier</w:t>
      </w:r>
      <w:r w:rsidR="006455E5">
        <w:t xml:space="preserve">, </w:t>
      </w:r>
      <w:r w:rsidRPr="0095276B">
        <w:t>ça encore</w:t>
      </w:r>
      <w:r w:rsidR="006455E5">
        <w:t xml:space="preserve">. </w:t>
      </w:r>
      <w:r w:rsidRPr="0095276B">
        <w:t>Mais</w:t>
      </w:r>
      <w:r w:rsidR="006455E5">
        <w:t xml:space="preserve">, </w:t>
      </w:r>
      <w:r w:rsidRPr="0095276B">
        <w:t>écoute bien</w:t>
      </w:r>
      <w:r w:rsidR="006455E5">
        <w:t xml:space="preserve">, </w:t>
      </w:r>
      <w:r w:rsidRPr="0095276B">
        <w:t>Joseph</w:t>
      </w:r>
      <w:r w:rsidR="006455E5">
        <w:t> !… »</w:t>
      </w:r>
    </w:p>
    <w:p w14:paraId="6806E4B8" w14:textId="77777777" w:rsidR="006455E5" w:rsidRDefault="009D4A85" w:rsidP="002666CE">
      <w:r w:rsidRPr="0095276B">
        <w:lastRenderedPageBreak/>
        <w:t>Le mépris lui troussait les lèvres</w:t>
      </w:r>
      <w:r w:rsidR="006455E5">
        <w:t xml:space="preserve">, </w:t>
      </w:r>
      <w:r w:rsidRPr="0095276B">
        <w:t>comme trousse l</w:t>
      </w:r>
      <w:r w:rsidR="006455E5">
        <w:t>’</w:t>
      </w:r>
      <w:r w:rsidRPr="0095276B">
        <w:t>eau l</w:t>
      </w:r>
      <w:r w:rsidR="006455E5">
        <w:t>’</w:t>
      </w:r>
      <w:r w:rsidRPr="0095276B">
        <w:t>étrave d</w:t>
      </w:r>
      <w:r w:rsidR="006455E5">
        <w:t>’</w:t>
      </w:r>
      <w:r w:rsidRPr="0095276B">
        <w:t>un paquebot en pleine marche</w:t>
      </w:r>
      <w:r w:rsidR="006455E5">
        <w:t xml:space="preserve">. </w:t>
      </w:r>
      <w:r w:rsidRPr="0095276B">
        <w:t>Et ce qu</w:t>
      </w:r>
      <w:r w:rsidR="006455E5">
        <w:t>’</w:t>
      </w:r>
      <w:r w:rsidRPr="0095276B">
        <w:t>il dit ensuite valait en effet la peine d</w:t>
      </w:r>
      <w:r w:rsidR="006455E5">
        <w:t>’</w:t>
      </w:r>
      <w:r w:rsidRPr="0095276B">
        <w:t>être écouté</w:t>
      </w:r>
      <w:r w:rsidR="006455E5">
        <w:t>.</w:t>
      </w:r>
    </w:p>
    <w:p w14:paraId="3CABFC56" w14:textId="4CB21CC7" w:rsidR="002666CE" w:rsidRDefault="009D4A85" w:rsidP="002666CE">
      <w:r w:rsidRPr="0095276B">
        <w:t>Il y eut d</w:t>
      </w:r>
      <w:r w:rsidR="006455E5">
        <w:t>’</w:t>
      </w:r>
      <w:r w:rsidRPr="0095276B">
        <w:t>abord ceci</w:t>
      </w:r>
      <w:r w:rsidR="006455E5">
        <w:t xml:space="preserve">, </w:t>
      </w:r>
      <w:r w:rsidRPr="0095276B">
        <w:t>que Simler</w:t>
      </w:r>
      <w:r w:rsidR="006455E5">
        <w:t xml:space="preserve">, </w:t>
      </w:r>
      <w:r w:rsidRPr="0095276B">
        <w:t>c</w:t>
      </w:r>
      <w:r w:rsidR="006455E5">
        <w:t>’</w:t>
      </w:r>
      <w:r w:rsidRPr="0095276B">
        <w:t>était une fabrique</w:t>
      </w:r>
      <w:r w:rsidR="006455E5">
        <w:t xml:space="preserve">, </w:t>
      </w:r>
      <w:r w:rsidRPr="0095276B">
        <w:t>mais aussi un nom</w:t>
      </w:r>
      <w:r w:rsidR="006455E5">
        <w:t xml:space="preserve">, </w:t>
      </w:r>
      <w:r w:rsidRPr="0095276B">
        <w:t>et un honneur</w:t>
      </w:r>
      <w:r w:rsidR="006455E5">
        <w:t xml:space="preserve"> ; </w:t>
      </w:r>
      <w:r w:rsidRPr="0095276B">
        <w:t>et Dollfuss n</w:t>
      </w:r>
      <w:r w:rsidR="006455E5">
        <w:t>’</w:t>
      </w:r>
      <w:r w:rsidRPr="0095276B">
        <w:t>en pouvait dire plus long</w:t>
      </w:r>
      <w:r w:rsidR="006455E5">
        <w:t xml:space="preserve">. </w:t>
      </w:r>
      <w:r w:rsidRPr="0095276B">
        <w:t>Puis il apparut que Simler était plus de choses qu</w:t>
      </w:r>
      <w:r w:rsidR="006455E5">
        <w:t>’</w:t>
      </w:r>
      <w:r w:rsidRPr="0095276B">
        <w:t>on ne l</w:t>
      </w:r>
      <w:r w:rsidR="006455E5">
        <w:t>’</w:t>
      </w:r>
      <w:r w:rsidRPr="0095276B">
        <w:t>aurait soupçonné</w:t>
      </w:r>
      <w:r w:rsidR="006455E5">
        <w:t xml:space="preserve"> : </w:t>
      </w:r>
      <w:r w:rsidRPr="0095276B">
        <w:t>car c</w:t>
      </w:r>
      <w:r w:rsidR="006455E5">
        <w:t>’</w:t>
      </w:r>
      <w:r w:rsidRPr="0095276B">
        <w:t>était à la fois une puissance qui ne demandait rien à personne</w:t>
      </w:r>
      <w:r w:rsidR="006455E5">
        <w:t xml:space="preserve">, </w:t>
      </w:r>
      <w:r w:rsidRPr="0095276B">
        <w:t>secourait ses coreligionnaires</w:t>
      </w:r>
      <w:r w:rsidR="006455E5">
        <w:t xml:space="preserve">, </w:t>
      </w:r>
      <w:r w:rsidRPr="0095276B">
        <w:t>payait recta avant échéance</w:t>
      </w:r>
      <w:r w:rsidR="006455E5">
        <w:t xml:space="preserve">, </w:t>
      </w:r>
      <w:r w:rsidRPr="0095276B">
        <w:t>et qui valait le million quand elle écrivait aux Directeurs régionaux de la Banque</w:t>
      </w:r>
      <w:r w:rsidR="006455E5">
        <w:t xml:space="preserve">, </w:t>
      </w:r>
      <w:r w:rsidRPr="0095276B">
        <w:t>au sujet de quelqu</w:t>
      </w:r>
      <w:r w:rsidR="006455E5">
        <w:t>’</w:t>
      </w:r>
      <w:r w:rsidRPr="0095276B">
        <w:t>un</w:t>
      </w:r>
      <w:r w:rsidR="006455E5">
        <w:t> : « </w:t>
      </w:r>
      <w:r w:rsidRPr="0095276B">
        <w:t>Celui-là est honnête</w:t>
      </w:r>
      <w:r w:rsidR="006455E5">
        <w:t xml:space="preserve"> ; </w:t>
      </w:r>
      <w:r w:rsidRPr="0095276B">
        <w:t>laissez-le aller de l</w:t>
      </w:r>
      <w:r w:rsidR="006455E5">
        <w:t>’</w:t>
      </w:r>
      <w:r w:rsidRPr="0095276B">
        <w:t>avant</w:t>
      </w:r>
      <w:r w:rsidR="006455E5">
        <w:t xml:space="preserve"> ; </w:t>
      </w:r>
      <w:r w:rsidRPr="0095276B">
        <w:t>moi</w:t>
      </w:r>
      <w:r w:rsidR="006455E5">
        <w:t xml:space="preserve">, </w:t>
      </w:r>
      <w:r w:rsidRPr="0095276B">
        <w:t>Simler</w:t>
      </w:r>
      <w:r w:rsidR="006455E5">
        <w:t xml:space="preserve">, </w:t>
      </w:r>
      <w:r w:rsidRPr="0095276B">
        <w:t xml:space="preserve">de </w:t>
      </w:r>
      <w:proofErr w:type="spellStart"/>
      <w:r w:rsidRPr="0095276B">
        <w:t>Buschendorf</w:t>
      </w:r>
      <w:proofErr w:type="spellEnd"/>
      <w:r w:rsidR="006455E5">
        <w:t xml:space="preserve"> (</w:t>
      </w:r>
      <w:r w:rsidRPr="0095276B">
        <w:t>Haut-Rhin</w:t>
      </w:r>
      <w:r w:rsidR="006455E5">
        <w:t xml:space="preserve">), </w:t>
      </w:r>
      <w:r w:rsidRPr="0095276B">
        <w:t>je m</w:t>
      </w:r>
      <w:r w:rsidR="006455E5">
        <w:t>’</w:t>
      </w:r>
      <w:r w:rsidRPr="0095276B">
        <w:t>en porte g</w:t>
      </w:r>
      <w:r w:rsidRPr="0095276B">
        <w:t>a</w:t>
      </w:r>
      <w:r w:rsidRPr="0095276B">
        <w:t>rant</w:t>
      </w:r>
      <w:r w:rsidR="006455E5">
        <w:t>. »</w:t>
      </w:r>
    </w:p>
    <w:p w14:paraId="5A58D733" w14:textId="77777777" w:rsidR="006455E5" w:rsidRDefault="009D4A85" w:rsidP="002666CE">
      <w:r w:rsidRPr="0095276B">
        <w:t>Et Simler apparut sous des aspects de plus en plus variés et de plus en plus orageux</w:t>
      </w:r>
      <w:r w:rsidR="006455E5">
        <w:t xml:space="preserve"> : </w:t>
      </w:r>
      <w:r w:rsidRPr="0095276B">
        <w:t>en effet</w:t>
      </w:r>
      <w:r w:rsidR="006455E5">
        <w:t xml:space="preserve">, </w:t>
      </w:r>
      <w:r w:rsidRPr="0095276B">
        <w:t>s</w:t>
      </w:r>
      <w:r w:rsidR="006455E5">
        <w:t>’</w:t>
      </w:r>
      <w:r w:rsidRPr="0095276B">
        <w:t>étendant sans crainte ni m</w:t>
      </w:r>
      <w:r w:rsidRPr="0095276B">
        <w:t>e</w:t>
      </w:r>
      <w:r w:rsidRPr="0095276B">
        <w:t>sure</w:t>
      </w:r>
      <w:r w:rsidR="006455E5">
        <w:t xml:space="preserve">, </w:t>
      </w:r>
      <w:r w:rsidRPr="0095276B">
        <w:t>cela comprit aussitôt</w:t>
      </w:r>
      <w:r w:rsidR="006455E5">
        <w:t xml:space="preserve"> (</w:t>
      </w:r>
      <w:r w:rsidRPr="0095276B">
        <w:t>outre Myrtil</w:t>
      </w:r>
      <w:r w:rsidR="006455E5">
        <w:t xml:space="preserve">) </w:t>
      </w:r>
      <w:r w:rsidRPr="0095276B">
        <w:t>la sainte mère de deux fils indignes</w:t>
      </w:r>
      <w:r w:rsidR="006455E5">
        <w:t xml:space="preserve">, </w:t>
      </w:r>
      <w:r w:rsidRPr="0095276B">
        <w:t>la mémoire d</w:t>
      </w:r>
      <w:r w:rsidR="006455E5">
        <w:t>’</w:t>
      </w:r>
      <w:r w:rsidRPr="0095276B">
        <w:t>une série de fabricants pieusement décédés à la suite d</w:t>
      </w:r>
      <w:r w:rsidR="006455E5">
        <w:t>’</w:t>
      </w:r>
      <w:r w:rsidRPr="0095276B">
        <w:t>existences tenaces et agitées</w:t>
      </w:r>
      <w:r w:rsidR="006455E5">
        <w:t xml:space="preserve">, </w:t>
      </w:r>
      <w:r w:rsidR="006455E5">
        <w:rPr>
          <w:rFonts w:eastAsia="Georgia" w:cs="Georgia"/>
        </w:rPr>
        <w:t xml:space="preserve">– </w:t>
      </w:r>
      <w:r w:rsidRPr="0095276B">
        <w:t>même des entités plus abstraites</w:t>
      </w:r>
      <w:r w:rsidR="006455E5">
        <w:t xml:space="preserve">, </w:t>
      </w:r>
      <w:r w:rsidRPr="0095276B">
        <w:t>telles que des commandes de laine</w:t>
      </w:r>
      <w:r w:rsidR="006455E5">
        <w:t xml:space="preserve">, </w:t>
      </w:r>
      <w:r w:rsidRPr="0095276B">
        <w:t>des ventes de drap</w:t>
      </w:r>
      <w:r w:rsidR="006455E5">
        <w:t xml:space="preserve">, </w:t>
      </w:r>
      <w:r w:rsidRPr="0095276B">
        <w:t>le salaire dont</w:t>
      </w:r>
      <w:r w:rsidR="006455E5">
        <w:t xml:space="preserve"> (</w:t>
      </w:r>
      <w:r w:rsidRPr="0095276B">
        <w:t>censément</w:t>
      </w:r>
      <w:r w:rsidR="006455E5">
        <w:t xml:space="preserve">) </w:t>
      </w:r>
      <w:r w:rsidRPr="0095276B">
        <w:t xml:space="preserve">vivait </w:t>
      </w:r>
      <w:proofErr w:type="spellStart"/>
      <w:r w:rsidRPr="0095276B">
        <w:t>Buschendorf</w:t>
      </w:r>
      <w:proofErr w:type="spellEnd"/>
      <w:r w:rsidR="006455E5">
        <w:t xml:space="preserve">, </w:t>
      </w:r>
      <w:r w:rsidR="006455E5">
        <w:rPr>
          <w:rFonts w:eastAsia="Georgia" w:cs="Georgia"/>
        </w:rPr>
        <w:t xml:space="preserve">– </w:t>
      </w:r>
      <w:r w:rsidRPr="0095276B">
        <w:t>bref tout ce qui</w:t>
      </w:r>
      <w:r w:rsidR="006455E5">
        <w:t xml:space="preserve">, </w:t>
      </w:r>
      <w:r w:rsidRPr="0095276B">
        <w:t>de près ou de loin</w:t>
      </w:r>
      <w:r w:rsidR="006455E5">
        <w:t xml:space="preserve">, </w:t>
      </w:r>
      <w:r w:rsidRPr="0095276B">
        <w:t>concernait une petite f</w:t>
      </w:r>
      <w:r w:rsidRPr="0095276B">
        <w:t>a</w:t>
      </w:r>
      <w:r w:rsidRPr="0095276B">
        <w:t>brique de pierre blanche cachée sous des marronniers</w:t>
      </w:r>
      <w:r w:rsidR="006455E5">
        <w:t>.</w:t>
      </w:r>
    </w:p>
    <w:p w14:paraId="6DB0A651" w14:textId="77777777" w:rsidR="006455E5" w:rsidRDefault="009D4A85" w:rsidP="002666CE">
      <w:r w:rsidRPr="0095276B">
        <w:t>Les intonations gutturales du chef de famille pénétraient le cœur du silence</w:t>
      </w:r>
      <w:r w:rsidR="006455E5">
        <w:t xml:space="preserve">, </w:t>
      </w:r>
      <w:r w:rsidRPr="0095276B">
        <w:t>comme autant de coins de bois</w:t>
      </w:r>
      <w:r w:rsidR="006455E5">
        <w:t xml:space="preserve">. </w:t>
      </w:r>
      <w:r w:rsidRPr="0095276B">
        <w:t>On apprit sans transition que le front de l</w:t>
      </w:r>
      <w:r w:rsidR="006455E5">
        <w:t>’</w:t>
      </w:r>
      <w:r w:rsidRPr="0095276B">
        <w:t>homme pouvait servir à porter la rougeur de sa honte</w:t>
      </w:r>
      <w:r w:rsidR="006455E5">
        <w:t xml:space="preserve">, </w:t>
      </w:r>
      <w:r w:rsidRPr="0095276B">
        <w:t>mais qu</w:t>
      </w:r>
      <w:r w:rsidR="006455E5">
        <w:t>’</w:t>
      </w:r>
      <w:r w:rsidRPr="0095276B">
        <w:t>il n</w:t>
      </w:r>
      <w:r w:rsidR="006455E5">
        <w:t>’</w:t>
      </w:r>
      <w:r w:rsidRPr="0095276B">
        <w:t>appartenait pas à celui du viei</w:t>
      </w:r>
      <w:r w:rsidRPr="0095276B">
        <w:t>l</w:t>
      </w:r>
      <w:r w:rsidRPr="0095276B">
        <w:t>lard de commencer</w:t>
      </w:r>
      <w:r w:rsidR="006455E5">
        <w:t xml:space="preserve">, </w:t>
      </w:r>
      <w:r w:rsidR="006455E5">
        <w:rPr>
          <w:rFonts w:eastAsia="Georgia" w:cs="Georgia"/>
        </w:rPr>
        <w:t xml:space="preserve">– </w:t>
      </w:r>
      <w:r w:rsidRPr="0095276B">
        <w:t>que l</w:t>
      </w:r>
      <w:r w:rsidR="006455E5">
        <w:t>’</w:t>
      </w:r>
      <w:r w:rsidRPr="0095276B">
        <w:t>adulte a plus de réflexion</w:t>
      </w:r>
      <w:r w:rsidR="006455E5">
        <w:t xml:space="preserve">, </w:t>
      </w:r>
      <w:r w:rsidRPr="0095276B">
        <w:t>mais l</w:t>
      </w:r>
      <w:r w:rsidR="006455E5">
        <w:t>’</w:t>
      </w:r>
      <w:r w:rsidRPr="0095276B">
        <w:t>enfant plus de franchise que n</w:t>
      </w:r>
      <w:r w:rsidR="006455E5">
        <w:t>’</w:t>
      </w:r>
      <w:r w:rsidRPr="0095276B">
        <w:t>en avaient témoigné les deux fils Simler</w:t>
      </w:r>
      <w:r w:rsidR="006455E5">
        <w:t>.</w:t>
      </w:r>
    </w:p>
    <w:p w14:paraId="0EAE2DCC" w14:textId="77777777" w:rsidR="006455E5" w:rsidRDefault="009D4A85" w:rsidP="002666CE">
      <w:r w:rsidRPr="0095276B">
        <w:lastRenderedPageBreak/>
        <w:t>Enfin</w:t>
      </w:r>
      <w:r w:rsidR="006455E5">
        <w:t xml:space="preserve">, </w:t>
      </w:r>
      <w:r w:rsidRPr="0095276B">
        <w:t>au moment où une écailleuse syllabe</w:t>
      </w:r>
      <w:r w:rsidR="006455E5">
        <w:t xml:space="preserve">, </w:t>
      </w:r>
      <w:r w:rsidRPr="0095276B">
        <w:t>proche p</w:t>
      </w:r>
      <w:r w:rsidRPr="0095276B">
        <w:t>a</w:t>
      </w:r>
      <w:r w:rsidRPr="0095276B">
        <w:t xml:space="preserve">rente du mot </w:t>
      </w:r>
      <w:r w:rsidRPr="0095276B">
        <w:rPr>
          <w:i/>
          <w:iCs/>
        </w:rPr>
        <w:t>ruine</w:t>
      </w:r>
      <w:r w:rsidR="006455E5">
        <w:t xml:space="preserve">, </w:t>
      </w:r>
      <w:r w:rsidRPr="0095276B">
        <w:t>se débattait entre les favoris d</w:t>
      </w:r>
      <w:r w:rsidR="006455E5">
        <w:t>’</w:t>
      </w:r>
      <w:r w:rsidRPr="0095276B">
        <w:t>Hippolyte et te</w:t>
      </w:r>
      <w:r w:rsidRPr="0095276B">
        <w:t>n</w:t>
      </w:r>
      <w:r w:rsidRPr="0095276B">
        <w:t>tait de franchir le seuil disloqué de ses lèvres</w:t>
      </w:r>
      <w:r w:rsidR="006455E5">
        <w:t xml:space="preserve">, </w:t>
      </w:r>
      <w:r w:rsidRPr="0095276B">
        <w:t>la tornade</w:t>
      </w:r>
      <w:r w:rsidR="006455E5">
        <w:t xml:space="preserve">, </w:t>
      </w:r>
      <w:r w:rsidRPr="0095276B">
        <w:t>que les plus avertis guettaient de loin</w:t>
      </w:r>
      <w:r w:rsidR="006455E5">
        <w:t xml:space="preserve">, </w:t>
      </w:r>
      <w:r w:rsidRPr="0095276B">
        <w:t>se leva et les enveloppa</w:t>
      </w:r>
      <w:r w:rsidR="006455E5">
        <w:t>.</w:t>
      </w:r>
    </w:p>
    <w:p w14:paraId="35087560" w14:textId="2CE956A8" w:rsidR="002666CE" w:rsidRDefault="009D4A85" w:rsidP="002666CE">
      <w:r w:rsidRPr="0095276B">
        <w:t>Il n</w:t>
      </w:r>
      <w:r w:rsidR="006455E5">
        <w:t>’</w:t>
      </w:r>
      <w:r w:rsidRPr="0095276B">
        <w:t>y eut plus un fabricant qui discute</w:t>
      </w:r>
      <w:r w:rsidR="006455E5">
        <w:t xml:space="preserve">, </w:t>
      </w:r>
      <w:r w:rsidRPr="0095276B">
        <w:t>ni un père devant ses fils</w:t>
      </w:r>
      <w:r w:rsidR="006455E5">
        <w:t xml:space="preserve">. </w:t>
      </w:r>
      <w:r w:rsidRPr="0095276B">
        <w:t>Il y eut un vieillard qui partit en ricanant à travers la sa</w:t>
      </w:r>
      <w:r w:rsidRPr="0095276B">
        <w:t>l</w:t>
      </w:r>
      <w:r w:rsidRPr="0095276B">
        <w:t>le</w:t>
      </w:r>
      <w:r w:rsidR="006455E5">
        <w:t xml:space="preserve">, </w:t>
      </w:r>
      <w:r w:rsidRPr="0095276B">
        <w:t>écrasant le parquet de son poids</w:t>
      </w:r>
      <w:r w:rsidR="006455E5">
        <w:t xml:space="preserve">, </w:t>
      </w:r>
      <w:r w:rsidRPr="0095276B">
        <w:t>et raidissant</w:t>
      </w:r>
      <w:r w:rsidR="006455E5">
        <w:t xml:space="preserve">, </w:t>
      </w:r>
      <w:r w:rsidRPr="0095276B">
        <w:t>dans l</w:t>
      </w:r>
      <w:r w:rsidR="006455E5">
        <w:t>’</w:t>
      </w:r>
      <w:r w:rsidRPr="0095276B">
        <w:t>énorme gaine de ses pantalons à carreaux</w:t>
      </w:r>
      <w:r w:rsidR="006455E5">
        <w:t xml:space="preserve">, </w:t>
      </w:r>
      <w:r w:rsidRPr="0095276B">
        <w:t>ses jambes enflées de goutte</w:t>
      </w:r>
      <w:r w:rsidR="006455E5">
        <w:t xml:space="preserve">. </w:t>
      </w:r>
      <w:r w:rsidRPr="0095276B">
        <w:t>Il y eut un colosse frénétique</w:t>
      </w:r>
      <w:r w:rsidR="006455E5">
        <w:t xml:space="preserve">, </w:t>
      </w:r>
      <w:r w:rsidRPr="0095276B">
        <w:t>qui défendait ce qu</w:t>
      </w:r>
      <w:r w:rsidR="006455E5">
        <w:t>’</w:t>
      </w:r>
      <w:r w:rsidRPr="0095276B">
        <w:t>il croyait être sa vie</w:t>
      </w:r>
      <w:r w:rsidR="006455E5">
        <w:t xml:space="preserve">, </w:t>
      </w:r>
      <w:r w:rsidRPr="0095276B">
        <w:t>et chargeait au hasard</w:t>
      </w:r>
      <w:r w:rsidR="006455E5">
        <w:t xml:space="preserve">, </w:t>
      </w:r>
      <w:r w:rsidRPr="0095276B">
        <w:t>à travers les rangs de ses ennemis</w:t>
      </w:r>
      <w:r w:rsidR="006455E5">
        <w:t>. « </w:t>
      </w:r>
      <w:r w:rsidRPr="0095276B">
        <w:t>Acheté</w:t>
      </w:r>
      <w:r w:rsidR="006455E5">
        <w:t xml:space="preserve"> ? </w:t>
      </w:r>
      <w:r w:rsidRPr="0095276B">
        <w:t>Acheté</w:t>
      </w:r>
      <w:r w:rsidR="006455E5">
        <w:t xml:space="preserve"> ? </w:t>
      </w:r>
      <w:r w:rsidRPr="0095276B">
        <w:t>De quel droit</w:t>
      </w:r>
      <w:r w:rsidR="006455E5">
        <w:t xml:space="preserve"> ? </w:t>
      </w:r>
      <w:r w:rsidRPr="0095276B">
        <w:t>Répondez</w:t>
      </w:r>
      <w:r w:rsidR="006455E5">
        <w:t xml:space="preserve"> ! </w:t>
      </w:r>
      <w:r w:rsidRPr="0095276B">
        <w:t>Plus rien de commun avec vous</w:t>
      </w:r>
      <w:r w:rsidR="006455E5">
        <w:t xml:space="preserve"> ! </w:t>
      </w:r>
      <w:r w:rsidRPr="0095276B">
        <w:t>Allez-vous-en</w:t>
      </w:r>
      <w:r w:rsidR="006455E5">
        <w:t xml:space="preserve"> ! </w:t>
      </w:r>
      <w:r w:rsidRPr="0095276B">
        <w:t>La procuration</w:t>
      </w:r>
      <w:r w:rsidR="006455E5">
        <w:t xml:space="preserve">, </w:t>
      </w:r>
      <w:r w:rsidR="006455E5">
        <w:rPr>
          <w:rFonts w:eastAsia="Georgia" w:cs="Georgia"/>
        </w:rPr>
        <w:t xml:space="preserve">– </w:t>
      </w:r>
      <w:r w:rsidRPr="0095276B">
        <w:t>qu</w:t>
      </w:r>
      <w:r w:rsidR="006455E5">
        <w:t>’</w:t>
      </w:r>
      <w:r w:rsidRPr="0095276B">
        <w:t>est-ce qu</w:t>
      </w:r>
      <w:r w:rsidR="006455E5">
        <w:t>’</w:t>
      </w:r>
      <w:r w:rsidRPr="0095276B">
        <w:t>il y avait sur la procuration</w:t>
      </w:r>
      <w:r w:rsidR="006455E5">
        <w:t xml:space="preserve"> ? </w:t>
      </w:r>
      <w:r w:rsidRPr="0095276B">
        <w:t xml:space="preserve">Il y avait </w:t>
      </w:r>
      <w:proofErr w:type="spellStart"/>
      <w:r w:rsidRPr="0095276B">
        <w:rPr>
          <w:i/>
          <w:iCs/>
        </w:rPr>
        <w:t>lou-er</w:t>
      </w:r>
      <w:proofErr w:type="spellEnd"/>
      <w:r w:rsidR="006455E5">
        <w:t xml:space="preserve">, </w:t>
      </w:r>
      <w:r w:rsidRPr="0095276B">
        <w:t xml:space="preserve">et </w:t>
      </w:r>
      <w:r w:rsidRPr="0095276B">
        <w:rPr>
          <w:i/>
          <w:iCs/>
        </w:rPr>
        <w:t>pas acheter</w:t>
      </w:r>
      <w:r w:rsidR="006455E5">
        <w:rPr>
          <w:i/>
          <w:iCs/>
        </w:rPr>
        <w:t xml:space="preserve"> ! </w:t>
      </w:r>
      <w:r w:rsidRPr="0095276B">
        <w:t>Allez-vous-en</w:t>
      </w:r>
      <w:r w:rsidR="006455E5">
        <w:t xml:space="preserve"> ! </w:t>
      </w:r>
      <w:r w:rsidRPr="0095276B">
        <w:t>Vous n</w:t>
      </w:r>
      <w:r w:rsidR="006455E5">
        <w:t>’</w:t>
      </w:r>
      <w:r w:rsidRPr="0095276B">
        <w:t>êtes plus rien pour moi</w:t>
      </w:r>
      <w:r w:rsidR="006455E5">
        <w:t xml:space="preserve"> ! </w:t>
      </w:r>
      <w:r w:rsidRPr="0095276B">
        <w:t>Je reste</w:t>
      </w:r>
      <w:r w:rsidR="006455E5">
        <w:t xml:space="preserve"> ; </w:t>
      </w:r>
      <w:r w:rsidRPr="0095276B">
        <w:t>je s</w:t>
      </w:r>
      <w:r w:rsidRPr="0095276B">
        <w:t>e</w:t>
      </w:r>
      <w:r w:rsidRPr="0095276B">
        <w:t>rai un Prussien qui paye</w:t>
      </w:r>
      <w:r w:rsidR="006455E5">
        <w:t xml:space="preserve">, </w:t>
      </w:r>
      <w:r w:rsidRPr="0095276B">
        <w:t>pas un Français qui fait faillite</w:t>
      </w:r>
      <w:r w:rsidR="006455E5">
        <w:t xml:space="preserve"> ! </w:t>
      </w:r>
      <w:r w:rsidRPr="0095276B">
        <w:t>Si je voulais</w:t>
      </w:r>
      <w:r w:rsidR="006455E5">
        <w:t xml:space="preserve">, </w:t>
      </w:r>
      <w:r w:rsidR="006455E5">
        <w:rPr>
          <w:rFonts w:eastAsia="Georgia" w:cs="Georgia"/>
        </w:rPr>
        <w:t xml:space="preserve">– </w:t>
      </w:r>
      <w:r w:rsidRPr="0095276B">
        <w:t>entendez-vous</w:t>
      </w:r>
      <w:r w:rsidR="006455E5">
        <w:t xml:space="preserve"> ? </w:t>
      </w:r>
      <w:r w:rsidR="006455E5">
        <w:rPr>
          <w:rFonts w:eastAsia="Georgia" w:cs="Georgia"/>
        </w:rPr>
        <w:t xml:space="preserve">– </w:t>
      </w:r>
      <w:r w:rsidRPr="0095276B">
        <w:t xml:space="preserve">ce </w:t>
      </w:r>
      <w:proofErr w:type="gramStart"/>
      <w:r w:rsidRPr="0095276B">
        <w:t>serait</w:t>
      </w:r>
      <w:proofErr w:type="gramEnd"/>
      <w:r w:rsidRPr="0095276B">
        <w:t xml:space="preserve"> les tribunaux pour vous</w:t>
      </w:r>
      <w:r w:rsidR="006455E5">
        <w:t xml:space="preserve">, </w:t>
      </w:r>
      <w:r w:rsidRPr="0095276B">
        <w:t>pour vous tous</w:t>
      </w:r>
      <w:r w:rsidR="006455E5">
        <w:t xml:space="preserve">, </w:t>
      </w:r>
      <w:r w:rsidRPr="0095276B">
        <w:t>toi compris</w:t>
      </w:r>
      <w:r w:rsidR="006455E5">
        <w:t xml:space="preserve">, </w:t>
      </w:r>
      <w:r w:rsidRPr="0095276B">
        <w:t>Blum</w:t>
      </w:r>
      <w:r w:rsidR="006455E5">
        <w:t xml:space="preserve"> ! </w:t>
      </w:r>
      <w:r w:rsidRPr="0095276B">
        <w:t>Rien qu</w:t>
      </w:r>
      <w:r w:rsidR="006455E5">
        <w:t>’</w:t>
      </w:r>
      <w:r w:rsidRPr="0095276B">
        <w:t>un signe à faire</w:t>
      </w:r>
      <w:r w:rsidR="006455E5">
        <w:t xml:space="preserve">. </w:t>
      </w:r>
      <w:r w:rsidRPr="0095276B">
        <w:t>A</w:t>
      </w:r>
      <w:r w:rsidRPr="0095276B">
        <w:t>l</w:t>
      </w:r>
      <w:r w:rsidRPr="0095276B">
        <w:t>lez-vous-en</w:t>
      </w:r>
      <w:r w:rsidR="006455E5">
        <w:t xml:space="preserve"> ! </w:t>
      </w:r>
      <w:r w:rsidRPr="0095276B">
        <w:t>Vous êtes</w:t>
      </w:r>
      <w:r w:rsidR="006455E5">
        <w:t xml:space="preserve">… </w:t>
      </w:r>
      <w:proofErr w:type="spellStart"/>
      <w:r w:rsidRPr="0095276B">
        <w:t>Chanef</w:t>
      </w:r>
      <w:proofErr w:type="spellEnd"/>
      <w:r>
        <w:rPr>
          <w:rStyle w:val="Appelnotedebasdep"/>
        </w:rPr>
        <w:footnoteReference w:id="10"/>
      </w:r>
      <w:r w:rsidR="006455E5">
        <w:t xml:space="preserve"> ! </w:t>
      </w:r>
      <w:r w:rsidRPr="0095276B">
        <w:t>Vous êtes</w:t>
      </w:r>
      <w:r w:rsidR="006455E5">
        <w:t xml:space="preserve">… </w:t>
      </w:r>
      <w:r w:rsidRPr="0095276B">
        <w:t>Myrtil</w:t>
      </w:r>
      <w:r w:rsidR="006455E5">
        <w:t xml:space="preserve">, </w:t>
      </w:r>
      <w:proofErr w:type="spellStart"/>
      <w:r w:rsidRPr="0095276B">
        <w:t>ahrr</w:t>
      </w:r>
      <w:proofErr w:type="spellEnd"/>
      <w:r w:rsidR="006455E5">
        <w:t xml:space="preserve"> ! </w:t>
      </w:r>
      <w:r w:rsidRPr="0095276B">
        <w:t>Myrtil</w:t>
      </w:r>
      <w:r w:rsidR="006455E5">
        <w:t> ! »</w:t>
      </w:r>
    </w:p>
    <w:p w14:paraId="162ADCA4" w14:textId="77777777" w:rsidR="006455E5" w:rsidRDefault="009D4A85" w:rsidP="002666CE">
      <w:r w:rsidRPr="0095276B">
        <w:t>Myrtil entrait</w:t>
      </w:r>
      <w:r w:rsidR="006455E5">
        <w:t xml:space="preserve">. </w:t>
      </w:r>
      <w:r w:rsidRPr="0095276B">
        <w:t>Sa tête à triple étage</w:t>
      </w:r>
      <w:r w:rsidR="006455E5">
        <w:t xml:space="preserve">, </w:t>
      </w:r>
      <w:r w:rsidRPr="0095276B">
        <w:t>énergiquement sout</w:t>
      </w:r>
      <w:r w:rsidRPr="0095276B">
        <w:t>e</w:t>
      </w:r>
      <w:r w:rsidRPr="0095276B">
        <w:t>nue par l</w:t>
      </w:r>
      <w:r w:rsidR="006455E5">
        <w:t>’</w:t>
      </w:r>
      <w:r w:rsidRPr="0095276B">
        <w:t>étai de sa mâchoire et le carcan de sa cravate</w:t>
      </w:r>
      <w:r w:rsidR="006455E5">
        <w:t xml:space="preserve">, </w:t>
      </w:r>
      <w:r w:rsidRPr="0095276B">
        <w:t>anno</w:t>
      </w:r>
      <w:r w:rsidRPr="0095276B">
        <w:t>n</w:t>
      </w:r>
      <w:r w:rsidRPr="0095276B">
        <w:t>çait à tous que son possesseur n</w:t>
      </w:r>
      <w:r w:rsidR="006455E5">
        <w:t>’</w:t>
      </w:r>
      <w:r w:rsidRPr="0095276B">
        <w:t>avait rien d</w:t>
      </w:r>
      <w:r w:rsidR="006455E5">
        <w:t>’</w:t>
      </w:r>
      <w:r w:rsidRPr="0095276B">
        <w:t>un caractère sans résolution</w:t>
      </w:r>
      <w:r w:rsidR="006455E5">
        <w:t>.</w:t>
      </w:r>
    </w:p>
    <w:p w14:paraId="342D241B" w14:textId="77777777" w:rsidR="006455E5" w:rsidRDefault="009D4A85" w:rsidP="002666CE">
      <w:r w:rsidRPr="0095276B">
        <w:t>L</w:t>
      </w:r>
      <w:r w:rsidR="006455E5">
        <w:t>’</w:t>
      </w:r>
      <w:r w:rsidRPr="0095276B">
        <w:t>Hippopotame l</w:t>
      </w:r>
      <w:r w:rsidR="006455E5">
        <w:t>’</w:t>
      </w:r>
      <w:r w:rsidRPr="0095276B">
        <w:t>empoigna brusquement par le bras</w:t>
      </w:r>
      <w:r w:rsidR="006455E5">
        <w:t xml:space="preserve">. </w:t>
      </w:r>
      <w:r w:rsidRPr="0095276B">
        <w:t>La fraternité des deux hommes éclata jusque dans leurs disparates</w:t>
      </w:r>
      <w:r w:rsidR="006455E5">
        <w:t xml:space="preserve">. </w:t>
      </w:r>
      <w:r w:rsidRPr="0095276B">
        <w:t>Myrtil sentit les phalanges renflées en baguettes de tambour mordre son bras par saccades</w:t>
      </w:r>
      <w:r w:rsidR="006455E5">
        <w:t xml:space="preserve">. </w:t>
      </w:r>
      <w:r w:rsidRPr="0095276B">
        <w:t xml:space="preserve">Il promena vivement </w:t>
      </w:r>
      <w:r w:rsidRPr="0095276B">
        <w:lastRenderedPageBreak/>
        <w:t>sur ses p</w:t>
      </w:r>
      <w:r w:rsidRPr="0095276B">
        <w:t>a</w:t>
      </w:r>
      <w:r w:rsidRPr="0095276B">
        <w:t>rents son regard justicier</w:t>
      </w:r>
      <w:r w:rsidR="006455E5">
        <w:t xml:space="preserve">. </w:t>
      </w:r>
      <w:r w:rsidRPr="0095276B">
        <w:t>Il aperçut Guillaume</w:t>
      </w:r>
      <w:r w:rsidR="006455E5">
        <w:t xml:space="preserve">, </w:t>
      </w:r>
      <w:r w:rsidRPr="0095276B">
        <w:t>rempli de plus d</w:t>
      </w:r>
      <w:r w:rsidR="006455E5">
        <w:t>’</w:t>
      </w:r>
      <w:r w:rsidRPr="0095276B">
        <w:t>horreur qu</w:t>
      </w:r>
      <w:r w:rsidR="006455E5">
        <w:t>’</w:t>
      </w:r>
      <w:r w:rsidRPr="0095276B">
        <w:t>il n</w:t>
      </w:r>
      <w:r w:rsidR="006455E5">
        <w:t>’</w:t>
      </w:r>
      <w:r w:rsidRPr="0095276B">
        <w:t>en peut tenir dans l</w:t>
      </w:r>
      <w:r w:rsidR="006455E5">
        <w:t>’</w:t>
      </w:r>
      <w:r w:rsidRPr="0095276B">
        <w:t>homme</w:t>
      </w:r>
      <w:r w:rsidR="006455E5">
        <w:t xml:space="preserve">, </w:t>
      </w:r>
      <w:r w:rsidRPr="0095276B">
        <w:t>dont la lèvre et le menton battaient comme des paupières</w:t>
      </w:r>
      <w:r w:rsidR="006455E5">
        <w:t xml:space="preserve">, </w:t>
      </w:r>
      <w:r w:rsidRPr="0095276B">
        <w:t>et qui tremblait de la tête aux pieds</w:t>
      </w:r>
      <w:r w:rsidR="006455E5">
        <w:t xml:space="preserve">, </w:t>
      </w:r>
      <w:r w:rsidRPr="0095276B">
        <w:t>à force de sentir sa logique s</w:t>
      </w:r>
      <w:r w:rsidR="006455E5">
        <w:t>’</w:t>
      </w:r>
      <w:r w:rsidRPr="0095276B">
        <w:t>unir à celle de l</w:t>
      </w:r>
      <w:r w:rsidR="006455E5">
        <w:t>’</w:t>
      </w:r>
      <w:r w:rsidRPr="0095276B">
        <w:t>i</w:t>
      </w:r>
      <w:r w:rsidRPr="0095276B">
        <w:t>n</w:t>
      </w:r>
      <w:r w:rsidRPr="0095276B">
        <w:t>juste</w:t>
      </w:r>
      <w:r w:rsidR="006455E5">
        <w:t xml:space="preserve">. </w:t>
      </w:r>
      <w:r w:rsidRPr="0095276B">
        <w:t>Joseph</w:t>
      </w:r>
      <w:r w:rsidR="006455E5">
        <w:t xml:space="preserve">, </w:t>
      </w:r>
      <w:r w:rsidRPr="0095276B">
        <w:t>de l</w:t>
      </w:r>
      <w:r w:rsidR="006455E5">
        <w:t>’</w:t>
      </w:r>
      <w:r w:rsidRPr="0095276B">
        <w:t>autre côté de la table</w:t>
      </w:r>
      <w:r w:rsidR="006455E5">
        <w:t xml:space="preserve">, </w:t>
      </w:r>
      <w:r w:rsidRPr="0095276B">
        <w:t>des lueurs de Cour d</w:t>
      </w:r>
      <w:r w:rsidR="006455E5">
        <w:t>’</w:t>
      </w:r>
      <w:r w:rsidRPr="0095276B">
        <w:t>Assises dans les yeux</w:t>
      </w:r>
      <w:r w:rsidR="006455E5">
        <w:t xml:space="preserve">, </w:t>
      </w:r>
      <w:r w:rsidRPr="0095276B">
        <w:t>avait grand soin d</w:t>
      </w:r>
      <w:r w:rsidR="006455E5">
        <w:t>’</w:t>
      </w:r>
      <w:r w:rsidRPr="0095276B">
        <w:t>attacher ses regards sur un angle du buffet</w:t>
      </w:r>
      <w:r w:rsidR="006455E5">
        <w:t xml:space="preserve">, </w:t>
      </w:r>
      <w:r w:rsidRPr="0095276B">
        <w:t>et comprimait sa colère jusqu</w:t>
      </w:r>
      <w:r w:rsidR="006455E5">
        <w:t>’</w:t>
      </w:r>
      <w:r w:rsidRPr="0095276B">
        <w:t>à l</w:t>
      </w:r>
      <w:r w:rsidR="006455E5">
        <w:t>’</w:t>
      </w:r>
      <w:r w:rsidRPr="0095276B">
        <w:t>étou</w:t>
      </w:r>
      <w:r w:rsidRPr="0095276B">
        <w:t>f</w:t>
      </w:r>
      <w:r w:rsidRPr="0095276B">
        <w:t>fer</w:t>
      </w:r>
      <w:r w:rsidR="006455E5">
        <w:t xml:space="preserve">, </w:t>
      </w:r>
      <w:r w:rsidRPr="0095276B">
        <w:t>au grand dam d</w:t>
      </w:r>
      <w:r w:rsidR="006455E5">
        <w:t>’</w:t>
      </w:r>
      <w:r w:rsidRPr="0095276B">
        <w:t>un double décimètre</w:t>
      </w:r>
      <w:r w:rsidR="006455E5">
        <w:t xml:space="preserve">. </w:t>
      </w:r>
      <w:r w:rsidRPr="0095276B">
        <w:t>Sarah se tenait à l</w:t>
      </w:r>
      <w:r w:rsidR="006455E5">
        <w:t>’</w:t>
      </w:r>
      <w:r w:rsidRPr="0095276B">
        <w:t>écart en silence</w:t>
      </w:r>
      <w:r w:rsidR="006455E5">
        <w:t xml:space="preserve">, </w:t>
      </w:r>
      <w:r w:rsidRPr="0095276B">
        <w:t>sachant que ce n</w:t>
      </w:r>
      <w:r w:rsidR="006455E5">
        <w:t>’</w:t>
      </w:r>
      <w:r w:rsidRPr="0095276B">
        <w:t>était pas là son heure</w:t>
      </w:r>
      <w:r w:rsidR="006455E5">
        <w:t>.</w:t>
      </w:r>
    </w:p>
    <w:p w14:paraId="19B0C274" w14:textId="77777777" w:rsidR="006455E5" w:rsidRDefault="006455E5" w:rsidP="002666CE">
      <w:r>
        <w:t>« </w:t>
      </w:r>
      <w:r w:rsidR="009D4A85" w:rsidRPr="0095276B">
        <w:t>Qu</w:t>
      </w:r>
      <w:r>
        <w:t>’</w:t>
      </w:r>
      <w:r w:rsidR="009D4A85" w:rsidRPr="0095276B">
        <w:t>est-ce qu</w:t>
      </w:r>
      <w:r>
        <w:t>’</w:t>
      </w:r>
      <w:r w:rsidR="009D4A85" w:rsidRPr="0095276B">
        <w:t>il y a</w:t>
      </w:r>
      <w:r>
        <w:t> ? »</w:t>
      </w:r>
      <w:r w:rsidR="009D4A85" w:rsidRPr="0095276B">
        <w:t xml:space="preserve"> finit par dire Myrtil</w:t>
      </w:r>
      <w:r>
        <w:t xml:space="preserve">, </w:t>
      </w:r>
      <w:r>
        <w:rPr>
          <w:rFonts w:eastAsia="Georgia" w:cs="Georgia"/>
        </w:rPr>
        <w:t xml:space="preserve">– </w:t>
      </w:r>
      <w:r w:rsidR="009D4A85" w:rsidRPr="0095276B">
        <w:t>question pour le moins superflue</w:t>
      </w:r>
      <w:r>
        <w:t>.</w:t>
      </w:r>
    </w:p>
    <w:p w14:paraId="5682C2F0" w14:textId="77777777" w:rsidR="006455E5" w:rsidRDefault="009D4A85" w:rsidP="002666CE">
      <w:r w:rsidRPr="0095276B">
        <w:t>Ce fut alors que le petit Blum se montra sublime</w:t>
      </w:r>
      <w:r w:rsidR="006455E5">
        <w:t xml:space="preserve">. </w:t>
      </w:r>
      <w:r w:rsidRPr="0095276B">
        <w:t>Il le sut dès ce moment</w:t>
      </w:r>
      <w:r w:rsidR="006455E5">
        <w:t xml:space="preserve">, </w:t>
      </w:r>
      <w:r w:rsidRPr="0095276B">
        <w:t>et le sut encore dans la suite</w:t>
      </w:r>
      <w:r w:rsidR="006455E5">
        <w:t xml:space="preserve">. </w:t>
      </w:r>
      <w:r w:rsidRPr="0095276B">
        <w:t>Si jamais que</w:t>
      </w:r>
      <w:r w:rsidRPr="0095276B">
        <w:t>l</w:t>
      </w:r>
      <w:r w:rsidRPr="0095276B">
        <w:t>qu</w:t>
      </w:r>
      <w:r w:rsidR="006455E5">
        <w:t>’</w:t>
      </w:r>
      <w:r w:rsidRPr="0095276B">
        <w:t>un s</w:t>
      </w:r>
      <w:r w:rsidR="006455E5">
        <w:t>’</w:t>
      </w:r>
      <w:r w:rsidRPr="0095276B">
        <w:t>était</w:t>
      </w:r>
      <w:r w:rsidR="006455E5">
        <w:t xml:space="preserve">, </w:t>
      </w:r>
      <w:r w:rsidRPr="0095276B">
        <w:t>plus tard</w:t>
      </w:r>
      <w:r w:rsidR="006455E5">
        <w:t xml:space="preserve">, </w:t>
      </w:r>
      <w:r w:rsidRPr="0095276B">
        <w:t>inquiété de réunir les éléments de sa biographie</w:t>
      </w:r>
      <w:r w:rsidR="006455E5">
        <w:t xml:space="preserve">, </w:t>
      </w:r>
      <w:r w:rsidRPr="0095276B">
        <w:t>il le lui aurait avoué sans modestie</w:t>
      </w:r>
      <w:r w:rsidR="006455E5">
        <w:t xml:space="preserve">, </w:t>
      </w:r>
      <w:r w:rsidRPr="0095276B">
        <w:t>et aurait peut-être ajouté plus d</w:t>
      </w:r>
      <w:r w:rsidR="006455E5">
        <w:t>’</w:t>
      </w:r>
      <w:r w:rsidRPr="0095276B">
        <w:t>un détail profitable</w:t>
      </w:r>
      <w:r w:rsidR="006455E5">
        <w:t>.</w:t>
      </w:r>
    </w:p>
    <w:p w14:paraId="711E2168" w14:textId="77777777" w:rsidR="006455E5" w:rsidRDefault="009D4A85" w:rsidP="002666CE">
      <w:r w:rsidRPr="0095276B">
        <w:t>Ses yeux illuminés d</w:t>
      </w:r>
      <w:r w:rsidR="006455E5">
        <w:t>’</w:t>
      </w:r>
      <w:r w:rsidRPr="0095276B">
        <w:t>une sorte de certitude céleste</w:t>
      </w:r>
      <w:r w:rsidR="006455E5">
        <w:t xml:space="preserve">, </w:t>
      </w:r>
      <w:r w:rsidRPr="0095276B">
        <w:t>et le sourire avec lequel il prit la parole</w:t>
      </w:r>
      <w:r w:rsidR="006455E5">
        <w:t xml:space="preserve">, </w:t>
      </w:r>
      <w:r w:rsidRPr="0095276B">
        <w:t>prouvèrent sa confiance</w:t>
      </w:r>
      <w:r w:rsidR="006455E5">
        <w:t xml:space="preserve">. </w:t>
      </w:r>
      <w:r w:rsidRPr="0095276B">
        <w:t>Il commença sur un ton de voix assourdi</w:t>
      </w:r>
      <w:r w:rsidR="006455E5">
        <w:t xml:space="preserve">, </w:t>
      </w:r>
      <w:r w:rsidRPr="0095276B">
        <w:t>mais qui s</w:t>
      </w:r>
      <w:r w:rsidR="006455E5">
        <w:t>’</w:t>
      </w:r>
      <w:r w:rsidRPr="0095276B">
        <w:t>éclaircit peu à peu et finit par s</w:t>
      </w:r>
      <w:r w:rsidR="006455E5">
        <w:t>’</w:t>
      </w:r>
      <w:r w:rsidRPr="0095276B">
        <w:t>établir à des hauteurs rarement atteintes par ceux qui restent</w:t>
      </w:r>
      <w:r w:rsidR="006455E5">
        <w:t xml:space="preserve">, </w:t>
      </w:r>
      <w:r w:rsidRPr="0095276B">
        <w:t>toute leur vie</w:t>
      </w:r>
      <w:r w:rsidR="006455E5">
        <w:t xml:space="preserve">, </w:t>
      </w:r>
      <w:r w:rsidRPr="0095276B">
        <w:t>les beaux-frères des forts de ce monde</w:t>
      </w:r>
      <w:r w:rsidR="006455E5">
        <w:t xml:space="preserve">. </w:t>
      </w:r>
      <w:r w:rsidRPr="0095276B">
        <w:t>On apprit ce jour-là</w:t>
      </w:r>
      <w:r w:rsidR="006455E5">
        <w:t xml:space="preserve"> (</w:t>
      </w:r>
      <w:r w:rsidRPr="0095276B">
        <w:t>pour l</w:t>
      </w:r>
      <w:r w:rsidR="006455E5">
        <w:t>’</w:t>
      </w:r>
      <w:r w:rsidRPr="0095276B">
        <w:t>oublier le lendemain</w:t>
      </w:r>
      <w:r w:rsidR="006455E5">
        <w:t xml:space="preserve">), </w:t>
      </w:r>
      <w:r w:rsidRPr="0095276B">
        <w:t>que le pied-bot n</w:t>
      </w:r>
      <w:r w:rsidR="006455E5">
        <w:t>’</w:t>
      </w:r>
      <w:r w:rsidRPr="0095276B">
        <w:t>avait pas vécu en vain</w:t>
      </w:r>
      <w:r w:rsidR="006455E5">
        <w:t xml:space="preserve">, </w:t>
      </w:r>
      <w:r w:rsidRPr="0095276B">
        <w:t>et qu</w:t>
      </w:r>
      <w:r w:rsidR="006455E5">
        <w:t>’</w:t>
      </w:r>
      <w:r w:rsidRPr="0095276B">
        <w:t>en fait de sagacité h</w:t>
      </w:r>
      <w:r w:rsidRPr="0095276B">
        <w:t>u</w:t>
      </w:r>
      <w:r w:rsidRPr="0095276B">
        <w:t>maine</w:t>
      </w:r>
      <w:r w:rsidR="006455E5">
        <w:t xml:space="preserve">, </w:t>
      </w:r>
      <w:r w:rsidRPr="0095276B">
        <w:t>il pouvait rendre des points au Syndic des Agents de Change de Paris</w:t>
      </w:r>
      <w:r w:rsidR="006455E5">
        <w:t xml:space="preserve">, </w:t>
      </w:r>
      <w:r w:rsidRPr="0095276B">
        <w:t>qui est</w:t>
      </w:r>
      <w:r w:rsidR="006455E5">
        <w:t xml:space="preserve">, </w:t>
      </w:r>
      <w:r w:rsidRPr="0095276B">
        <w:t>comme chacun sait</w:t>
      </w:r>
      <w:r w:rsidR="006455E5">
        <w:t xml:space="preserve">, </w:t>
      </w:r>
      <w:r w:rsidRPr="0095276B">
        <w:t>le diplomate le plus profond de l</w:t>
      </w:r>
      <w:r w:rsidR="006455E5">
        <w:t>’</w:t>
      </w:r>
      <w:r w:rsidRPr="0095276B">
        <w:t>Occident</w:t>
      </w:r>
      <w:r w:rsidR="006455E5">
        <w:t>.</w:t>
      </w:r>
    </w:p>
    <w:p w14:paraId="601C6647" w14:textId="77777777" w:rsidR="006455E5" w:rsidRDefault="009D4A85" w:rsidP="002666CE">
      <w:r w:rsidRPr="0095276B">
        <w:t>Toujours est-il qu</w:t>
      </w:r>
      <w:r w:rsidR="006455E5">
        <w:t>’</w:t>
      </w:r>
      <w:r w:rsidRPr="0095276B">
        <w:t>avant que la compagnie ait eu le temps de se retourner</w:t>
      </w:r>
      <w:r w:rsidR="006455E5">
        <w:t xml:space="preserve">, </w:t>
      </w:r>
      <w:r w:rsidRPr="0095276B">
        <w:t>le petit Blum avait mis sur leurs pieds la Fabr</w:t>
      </w:r>
      <w:r w:rsidRPr="0095276B">
        <w:t>i</w:t>
      </w:r>
      <w:r w:rsidRPr="0095276B">
        <w:t>cation</w:t>
      </w:r>
      <w:r w:rsidR="006455E5">
        <w:t xml:space="preserve">, </w:t>
      </w:r>
      <w:r w:rsidRPr="0095276B">
        <w:t>le Commerce</w:t>
      </w:r>
      <w:r w:rsidR="006455E5">
        <w:t xml:space="preserve">, </w:t>
      </w:r>
      <w:r w:rsidRPr="0095276B">
        <w:t>le Trafic et le Crédit</w:t>
      </w:r>
      <w:r w:rsidR="006455E5">
        <w:t xml:space="preserve">, </w:t>
      </w:r>
      <w:r w:rsidRPr="0095276B">
        <w:t xml:space="preserve">et commençait </w:t>
      </w:r>
      <w:r w:rsidRPr="0095276B">
        <w:lastRenderedPageBreak/>
        <w:t>à jouer</w:t>
      </w:r>
      <w:r w:rsidR="006455E5">
        <w:t xml:space="preserve">, </w:t>
      </w:r>
      <w:r w:rsidRPr="0095276B">
        <w:t>avec ces puissances</w:t>
      </w:r>
      <w:r w:rsidR="006455E5">
        <w:t xml:space="preserve">, </w:t>
      </w:r>
      <w:r w:rsidRPr="0095276B">
        <w:t>un impressionnant Quatre-Coins</w:t>
      </w:r>
      <w:r w:rsidR="006455E5">
        <w:t>.</w:t>
      </w:r>
    </w:p>
    <w:p w14:paraId="76AA7976" w14:textId="77777777" w:rsidR="006455E5" w:rsidRDefault="009D4A85" w:rsidP="002666CE">
      <w:r w:rsidRPr="0095276B">
        <w:t>Il n</w:t>
      </w:r>
      <w:r w:rsidR="006455E5">
        <w:t>’</w:t>
      </w:r>
      <w:r w:rsidRPr="0095276B">
        <w:t>en eut pas pour longtemps</w:t>
      </w:r>
      <w:r w:rsidR="006455E5">
        <w:t xml:space="preserve">, </w:t>
      </w:r>
      <w:r w:rsidRPr="0095276B">
        <w:t>et cela valut mieux ainsi</w:t>
      </w:r>
      <w:r w:rsidR="006455E5">
        <w:t xml:space="preserve">. </w:t>
      </w:r>
      <w:r w:rsidRPr="0095276B">
        <w:t>Car son thème</w:t>
      </w:r>
      <w:r w:rsidR="006455E5">
        <w:t xml:space="preserve">, </w:t>
      </w:r>
      <w:r w:rsidRPr="0095276B">
        <w:t>à tout prendre</w:t>
      </w:r>
      <w:r w:rsidR="006455E5">
        <w:t xml:space="preserve">, </w:t>
      </w:r>
      <w:r w:rsidRPr="0095276B">
        <w:t>était dangereux</w:t>
      </w:r>
      <w:r w:rsidR="006455E5">
        <w:t xml:space="preserve"> : </w:t>
      </w:r>
      <w:r w:rsidRPr="0095276B">
        <w:t>il affirma ceci</w:t>
      </w:r>
      <w:r w:rsidR="006455E5">
        <w:t xml:space="preserve">, </w:t>
      </w:r>
      <w:r w:rsidRPr="0095276B">
        <w:t xml:space="preserve">que </w:t>
      </w:r>
      <w:smartTag w:uri="urn:schemas-microsoft-com:office:smarttags" w:element="PersonName">
        <w:smartTagPr>
          <w:attr w:name="ProductID" w:val="la Dette"/>
        </w:smartTagPr>
        <w:r w:rsidRPr="0095276B">
          <w:t>la Dette</w:t>
        </w:r>
      </w:smartTag>
      <w:r w:rsidRPr="0095276B">
        <w:t xml:space="preserve"> est la mort des individus et la vie des affaires</w:t>
      </w:r>
      <w:r w:rsidR="006455E5">
        <w:t xml:space="preserve"> ; </w:t>
      </w:r>
      <w:r w:rsidRPr="0095276B">
        <w:t>et ceci</w:t>
      </w:r>
      <w:r w:rsidR="006455E5">
        <w:t xml:space="preserve">, </w:t>
      </w:r>
      <w:r w:rsidRPr="0095276B">
        <w:t>que le Crédit ruine l</w:t>
      </w:r>
      <w:r w:rsidR="006455E5">
        <w:t>’</w:t>
      </w:r>
      <w:r w:rsidRPr="0095276B">
        <w:t>homme et nourrit la société</w:t>
      </w:r>
      <w:r w:rsidR="006455E5">
        <w:t xml:space="preserve"> ; </w:t>
      </w:r>
      <w:r w:rsidRPr="0095276B">
        <w:t>puis e</w:t>
      </w:r>
      <w:r w:rsidRPr="0095276B">
        <w:t>n</w:t>
      </w:r>
      <w:r w:rsidRPr="0095276B">
        <w:t>core</w:t>
      </w:r>
      <w:r w:rsidR="006455E5">
        <w:t xml:space="preserve">, </w:t>
      </w:r>
      <w:r w:rsidRPr="0095276B">
        <w:t>que rien n</w:t>
      </w:r>
      <w:r w:rsidR="006455E5">
        <w:t>’</w:t>
      </w:r>
      <w:r w:rsidRPr="0095276B">
        <w:t>engorge les rouages d</w:t>
      </w:r>
      <w:r w:rsidR="006455E5">
        <w:t>’</w:t>
      </w:r>
      <w:r w:rsidRPr="0095276B">
        <w:t>une fabrication comme la stagnation de ses propres fonds</w:t>
      </w:r>
      <w:r w:rsidR="006455E5">
        <w:t xml:space="preserve"> ; </w:t>
      </w:r>
      <w:r w:rsidRPr="0095276B">
        <w:t>que l</w:t>
      </w:r>
      <w:r w:rsidR="006455E5">
        <w:t>’</w:t>
      </w:r>
      <w:r w:rsidRPr="0095276B">
        <w:t>industrie ne commence à travailler que lorsqu</w:t>
      </w:r>
      <w:r w:rsidR="006455E5">
        <w:t>’</w:t>
      </w:r>
      <w:r w:rsidRPr="0095276B">
        <w:t>elle fait appel à l</w:t>
      </w:r>
      <w:r w:rsidR="006455E5">
        <w:t>’</w:t>
      </w:r>
      <w:r w:rsidRPr="0095276B">
        <w:t>argent extérieur</w:t>
      </w:r>
      <w:r w:rsidR="006455E5">
        <w:t xml:space="preserve"> ; </w:t>
      </w:r>
      <w:r w:rsidRPr="0095276B">
        <w:t>que so</w:t>
      </w:r>
      <w:r w:rsidRPr="0095276B">
        <w:t>u</w:t>
      </w:r>
      <w:r w:rsidRPr="0095276B">
        <w:t>tenir un capital de cent quarante mille francs avec une usine de deux cent dix vaut mieux que d</w:t>
      </w:r>
      <w:r w:rsidR="006455E5">
        <w:t>’</w:t>
      </w:r>
      <w:r w:rsidRPr="0095276B">
        <w:t>avoir à supporter un capital de deux cent mille avec une affaire qui ne peut se liquider au-dessus de cent mille</w:t>
      </w:r>
      <w:r w:rsidR="006455E5">
        <w:t xml:space="preserve"> ; </w:t>
      </w:r>
      <w:r w:rsidRPr="0095276B">
        <w:t>bref</w:t>
      </w:r>
      <w:r w:rsidR="006455E5">
        <w:t xml:space="preserve">, </w:t>
      </w:r>
      <w:r w:rsidRPr="0095276B">
        <w:t>il ébaucha en si peu de mots une théorie si complète de ce qu</w:t>
      </w:r>
      <w:r w:rsidR="006455E5">
        <w:t>’</w:t>
      </w:r>
      <w:r w:rsidRPr="0095276B">
        <w:t>on a nommé</w:t>
      </w:r>
      <w:r w:rsidR="006455E5">
        <w:t xml:space="preserve">, </w:t>
      </w:r>
      <w:r w:rsidRPr="0095276B">
        <w:t>depuis</w:t>
      </w:r>
      <w:r w:rsidR="006455E5">
        <w:t xml:space="preserve">, </w:t>
      </w:r>
      <w:r w:rsidRPr="0095276B">
        <w:t>la sous-capitalisation</w:t>
      </w:r>
      <w:r w:rsidR="006455E5">
        <w:t xml:space="preserve">, </w:t>
      </w:r>
      <w:r w:rsidRPr="0095276B">
        <w:t>qu</w:t>
      </w:r>
      <w:r w:rsidR="006455E5">
        <w:t>’</w:t>
      </w:r>
      <w:r w:rsidRPr="0095276B">
        <w:t>effrayé tout le premier il battit en retraite</w:t>
      </w:r>
      <w:r w:rsidR="006455E5">
        <w:t>.</w:t>
      </w:r>
    </w:p>
    <w:p w14:paraId="4F0FD2DF" w14:textId="77777777" w:rsidR="006455E5" w:rsidRDefault="009D4A85" w:rsidP="002666CE">
      <w:r w:rsidRPr="0095276B">
        <w:t>Gentiment</w:t>
      </w:r>
      <w:r w:rsidR="006455E5">
        <w:t xml:space="preserve">, </w:t>
      </w:r>
      <w:r w:rsidRPr="0095276B">
        <w:t>avec un hochement de tête souriant et cand</w:t>
      </w:r>
      <w:r w:rsidRPr="0095276B">
        <w:t>i</w:t>
      </w:r>
      <w:r w:rsidRPr="0095276B">
        <w:t>de</w:t>
      </w:r>
      <w:r w:rsidR="006455E5">
        <w:t xml:space="preserve">, </w:t>
      </w:r>
      <w:r w:rsidRPr="0095276B">
        <w:t>il rassura ses auditeurs</w:t>
      </w:r>
      <w:r w:rsidR="006455E5">
        <w:t xml:space="preserve">. </w:t>
      </w:r>
      <w:r w:rsidRPr="0095276B">
        <w:t xml:space="preserve">Il passa par-dessus les </w:t>
      </w:r>
      <w:r w:rsidR="006455E5">
        <w:t>« </w:t>
      </w:r>
      <w:r w:rsidRPr="0095276B">
        <w:t>Mais</w:t>
      </w:r>
      <w:r w:rsidR="006455E5">
        <w:t xml:space="preserve"> ! », </w:t>
      </w:r>
      <w:r w:rsidRPr="0095276B">
        <w:t xml:space="preserve">les </w:t>
      </w:r>
      <w:r w:rsidR="006455E5">
        <w:t>« </w:t>
      </w:r>
      <w:proofErr w:type="spellStart"/>
      <w:r w:rsidRPr="0095276B">
        <w:t>Foyons</w:t>
      </w:r>
      <w:proofErr w:type="spellEnd"/>
      <w:r w:rsidR="006455E5">
        <w:t> ! »</w:t>
      </w:r>
      <w:r w:rsidRPr="0095276B">
        <w:t xml:space="preserve"> et les reniflements des deux Simler</w:t>
      </w:r>
      <w:r w:rsidR="006455E5">
        <w:t xml:space="preserve">, </w:t>
      </w:r>
      <w:r w:rsidRPr="0095276B">
        <w:t>et se lança avec sang-froid dans une direction tant soit peu différente de la pr</w:t>
      </w:r>
      <w:r w:rsidRPr="0095276B">
        <w:t>e</w:t>
      </w:r>
      <w:r w:rsidRPr="0095276B">
        <w:t>mière</w:t>
      </w:r>
      <w:r w:rsidR="006455E5">
        <w:t>.</w:t>
      </w:r>
    </w:p>
    <w:p w14:paraId="4AAF1A2A" w14:textId="77777777" w:rsidR="006455E5" w:rsidRDefault="009D4A85" w:rsidP="002666CE">
      <w:r w:rsidRPr="0095276B">
        <w:t>Ce fut son point culminant</w:t>
      </w:r>
      <w:r w:rsidR="006455E5">
        <w:t xml:space="preserve">. </w:t>
      </w:r>
      <w:r w:rsidRPr="0095276B">
        <w:t>Trop de rigueur dans la d</w:t>
      </w:r>
      <w:r w:rsidRPr="0095276B">
        <w:t>é</w:t>
      </w:r>
      <w:r w:rsidRPr="0095276B">
        <w:t>monstration aurait effarouché</w:t>
      </w:r>
      <w:r w:rsidR="006455E5">
        <w:t xml:space="preserve">. </w:t>
      </w:r>
      <w:r w:rsidRPr="0095276B">
        <w:t>Il entraîna ses auditeurs dans les lacets de sa dialectique</w:t>
      </w:r>
      <w:r w:rsidR="006455E5">
        <w:t xml:space="preserve">, </w:t>
      </w:r>
      <w:r w:rsidRPr="0095276B">
        <w:t>et les égara si bien qu</w:t>
      </w:r>
      <w:r w:rsidR="006455E5">
        <w:t>’</w:t>
      </w:r>
      <w:r w:rsidRPr="0095276B">
        <w:t>il leur devint à jamais impossible de retrouver leur point de départ</w:t>
      </w:r>
      <w:r w:rsidR="006455E5">
        <w:t>.</w:t>
      </w:r>
    </w:p>
    <w:p w14:paraId="1AE52C97" w14:textId="77777777" w:rsidR="006455E5" w:rsidRDefault="009D4A85" w:rsidP="002666CE">
      <w:r w:rsidRPr="0095276B">
        <w:t>Il concéda que les fils eussent outrepassé leurs droits</w:t>
      </w:r>
      <w:r w:rsidR="006455E5">
        <w:t xml:space="preserve"> ; </w:t>
      </w:r>
      <w:r w:rsidRPr="0095276B">
        <w:t>mais ce fut pour tirer sans retard de cette situation un avantage ina</w:t>
      </w:r>
      <w:r w:rsidRPr="0095276B">
        <w:t>t</w:t>
      </w:r>
      <w:r w:rsidRPr="0095276B">
        <w:t>tendu</w:t>
      </w:r>
      <w:r w:rsidR="006455E5">
        <w:t xml:space="preserve">. </w:t>
      </w:r>
      <w:r w:rsidRPr="0095276B">
        <w:t>Soixante-dix mille francs</w:t>
      </w:r>
      <w:r w:rsidR="006455E5">
        <w:t xml:space="preserve">, </w:t>
      </w:r>
      <w:r w:rsidRPr="0095276B">
        <w:t>à payer en quinze annuités</w:t>
      </w:r>
      <w:r w:rsidR="006455E5">
        <w:t xml:space="preserve">, </w:t>
      </w:r>
      <w:r w:rsidRPr="0095276B">
        <w:t>ne se comparaient pas à une location de quinze mille</w:t>
      </w:r>
      <w:r w:rsidR="006455E5">
        <w:t xml:space="preserve">. </w:t>
      </w:r>
      <w:r w:rsidRPr="0095276B">
        <w:t>Le tout était de se procurer le nouveau fonds de roulement</w:t>
      </w:r>
      <w:r w:rsidR="006455E5">
        <w:t xml:space="preserve">. </w:t>
      </w:r>
      <w:r w:rsidRPr="0095276B">
        <w:t xml:space="preserve">Le petit Blum abolit en un instant toute distance entre </w:t>
      </w:r>
      <w:r w:rsidRPr="0095276B">
        <w:lastRenderedPageBreak/>
        <w:t>lui et le Magistrat S</w:t>
      </w:r>
      <w:r w:rsidRPr="0095276B">
        <w:t>u</w:t>
      </w:r>
      <w:r w:rsidRPr="0095276B">
        <w:t>prême du Gouvernement Provisoire</w:t>
      </w:r>
      <w:r w:rsidR="006455E5">
        <w:t xml:space="preserve">. </w:t>
      </w:r>
      <w:r w:rsidRPr="0095276B">
        <w:t>Il n</w:t>
      </w:r>
      <w:r w:rsidR="006455E5">
        <w:t>’</w:t>
      </w:r>
      <w:r w:rsidRPr="0095276B">
        <w:t>était pas encore que</w:t>
      </w:r>
      <w:r w:rsidRPr="0095276B">
        <w:t>s</w:t>
      </w:r>
      <w:r w:rsidRPr="0095276B">
        <w:t>tion de la loi</w:t>
      </w:r>
      <w:r w:rsidR="006455E5">
        <w:t xml:space="preserve">, </w:t>
      </w:r>
      <w:r w:rsidRPr="0095276B">
        <w:t>votée peu après</w:t>
      </w:r>
      <w:r w:rsidR="006455E5">
        <w:t xml:space="preserve">, </w:t>
      </w:r>
      <w:r w:rsidRPr="0095276B">
        <w:t xml:space="preserve">par laquelle </w:t>
      </w:r>
      <w:smartTag w:uri="urn:schemas-microsoft-com:office:smarttags" w:element="PersonName">
        <w:smartTagPr>
          <w:attr w:name="ProductID" w:val="la R￩publique"/>
        </w:smartTagPr>
        <w:r w:rsidRPr="0095276B">
          <w:t>la République</w:t>
        </w:r>
      </w:smartTag>
      <w:r w:rsidRPr="0095276B">
        <w:t xml:space="preserve"> ava</w:t>
      </w:r>
      <w:r w:rsidRPr="0095276B">
        <w:t>n</w:t>
      </w:r>
      <w:r w:rsidRPr="0095276B">
        <w:t>ça</w:t>
      </w:r>
      <w:r w:rsidR="006455E5">
        <w:t xml:space="preserve">, </w:t>
      </w:r>
      <w:r w:rsidRPr="0095276B">
        <w:t>sans intérêts</w:t>
      </w:r>
      <w:r w:rsidR="006455E5">
        <w:t xml:space="preserve">, </w:t>
      </w:r>
      <w:r w:rsidRPr="0095276B">
        <w:t xml:space="preserve">aux Alsaciens-Lorrains qui avaient opté pour </w:t>
      </w:r>
      <w:smartTag w:uri="urn:schemas-microsoft-com:office:smarttags" w:element="PersonName">
        <w:smartTagPr>
          <w:attr w:name="ProductID" w:val="la France"/>
        </w:smartTagPr>
        <w:r w:rsidRPr="0095276B">
          <w:t>la France</w:t>
        </w:r>
      </w:smartTag>
      <w:r w:rsidRPr="0095276B">
        <w:t xml:space="preserve"> les sommes qui étaient nécessaires à leur transplant</w:t>
      </w:r>
      <w:r w:rsidRPr="0095276B">
        <w:t>a</w:t>
      </w:r>
      <w:r w:rsidRPr="0095276B">
        <w:t>tion</w:t>
      </w:r>
      <w:r w:rsidR="006455E5">
        <w:t xml:space="preserve">. </w:t>
      </w:r>
      <w:r w:rsidRPr="0095276B">
        <w:t>Le marchand de drap l</w:t>
      </w:r>
      <w:r w:rsidR="006455E5">
        <w:t>’</w:t>
      </w:r>
      <w:r w:rsidRPr="0095276B">
        <w:t>improvisa</w:t>
      </w:r>
      <w:r w:rsidR="006455E5">
        <w:t xml:space="preserve">, </w:t>
      </w:r>
      <w:r w:rsidRPr="0095276B">
        <w:t>la rédigea</w:t>
      </w:r>
      <w:r w:rsidR="006455E5">
        <w:t xml:space="preserve">, </w:t>
      </w:r>
      <w:r w:rsidRPr="0095276B">
        <w:t>la vota avec une égale intrépidité</w:t>
      </w:r>
      <w:r w:rsidR="006455E5">
        <w:t xml:space="preserve">. </w:t>
      </w:r>
      <w:r w:rsidRPr="0095276B">
        <w:t>Il fit irruption dans les colonnes des i</w:t>
      </w:r>
      <w:r w:rsidRPr="0095276B">
        <w:t>n</w:t>
      </w:r>
      <w:r w:rsidRPr="0095276B">
        <w:t>ventaires dressés par l</w:t>
      </w:r>
      <w:r w:rsidR="006455E5">
        <w:t>’</w:t>
      </w:r>
      <w:r w:rsidRPr="0095276B">
        <w:t>imagination de Joseph</w:t>
      </w:r>
      <w:r w:rsidR="006455E5">
        <w:t xml:space="preserve">, </w:t>
      </w:r>
      <w:r w:rsidRPr="0095276B">
        <w:t>multiplia les e</w:t>
      </w:r>
      <w:r w:rsidRPr="0095276B">
        <w:t>s</w:t>
      </w:r>
      <w:r w:rsidRPr="0095276B">
        <w:t>timations de son neveu par la force de travail des Simler et le carré de leur esprit d</w:t>
      </w:r>
      <w:r w:rsidR="006455E5">
        <w:t>’</w:t>
      </w:r>
      <w:r w:rsidRPr="0095276B">
        <w:t>initiative</w:t>
      </w:r>
      <w:r w:rsidR="006455E5">
        <w:t xml:space="preserve">, </w:t>
      </w:r>
      <w:r w:rsidRPr="0095276B">
        <w:t>bouscula les additions</w:t>
      </w:r>
      <w:r w:rsidR="006455E5">
        <w:t xml:space="preserve">, </w:t>
      </w:r>
      <w:r w:rsidRPr="0095276B">
        <w:t>et insta</w:t>
      </w:r>
      <w:r w:rsidRPr="0095276B">
        <w:t>l</w:t>
      </w:r>
      <w:r w:rsidRPr="0095276B">
        <w:t>la ses propres hypothèses sur la branlante assise des décimales</w:t>
      </w:r>
      <w:r w:rsidR="006455E5">
        <w:t>.</w:t>
      </w:r>
    </w:p>
    <w:p w14:paraId="596537F4" w14:textId="77777777" w:rsidR="006455E5" w:rsidRDefault="009D4A85" w:rsidP="002666CE">
      <w:r w:rsidRPr="0095276B">
        <w:t>On n</w:t>
      </w:r>
      <w:r w:rsidR="006455E5">
        <w:t>’</w:t>
      </w:r>
      <w:r w:rsidRPr="0095276B">
        <w:t>avait jamais vu le pied-bot parler si longtemps de su</w:t>
      </w:r>
      <w:r w:rsidRPr="0095276B">
        <w:t>i</w:t>
      </w:r>
      <w:r w:rsidRPr="0095276B">
        <w:t>te</w:t>
      </w:r>
      <w:r w:rsidR="006455E5">
        <w:t xml:space="preserve">. </w:t>
      </w:r>
      <w:r w:rsidRPr="0095276B">
        <w:t>On ne devait plus le revoir</w:t>
      </w:r>
      <w:r w:rsidR="006455E5">
        <w:t xml:space="preserve">. </w:t>
      </w:r>
      <w:r w:rsidRPr="0095276B">
        <w:t>Mais sa voix était déjà saisie de crainte devant la surprise et l</w:t>
      </w:r>
      <w:r w:rsidR="006455E5">
        <w:t>’</w:t>
      </w:r>
      <w:r w:rsidRPr="0095276B">
        <w:t>attention générales</w:t>
      </w:r>
      <w:r w:rsidR="006455E5">
        <w:t xml:space="preserve">. </w:t>
      </w:r>
      <w:r w:rsidRPr="0095276B">
        <w:t>Un brouhaha couvrit ses dernières phrases</w:t>
      </w:r>
      <w:r w:rsidR="006455E5">
        <w:t xml:space="preserve">. </w:t>
      </w:r>
      <w:r w:rsidRPr="0095276B">
        <w:t>Du Blum héroïque</w:t>
      </w:r>
      <w:r w:rsidR="006455E5">
        <w:t xml:space="preserve">, </w:t>
      </w:r>
      <w:r w:rsidRPr="0095276B">
        <w:t>il ne subsista que son espèce de sourire céleste sur le visage</w:t>
      </w:r>
      <w:r w:rsidR="006455E5">
        <w:t xml:space="preserve">, </w:t>
      </w:r>
      <w:r w:rsidRPr="0095276B">
        <w:t>et le geste de conviction fondamentale avec lequel il ouvrait ses deux bras de part et d</w:t>
      </w:r>
      <w:r w:rsidR="006455E5">
        <w:t>’</w:t>
      </w:r>
      <w:r w:rsidRPr="0095276B">
        <w:t>autre de son indéfinissable veston gris</w:t>
      </w:r>
      <w:r w:rsidR="006455E5">
        <w:t>.</w:t>
      </w:r>
    </w:p>
    <w:p w14:paraId="47D02F9A" w14:textId="77777777" w:rsidR="006455E5" w:rsidRDefault="009D4A85" w:rsidP="002666CE">
      <w:r w:rsidRPr="0095276B">
        <w:t>Par ailleurs</w:t>
      </w:r>
      <w:r w:rsidR="006455E5">
        <w:t xml:space="preserve">, </w:t>
      </w:r>
      <w:r w:rsidRPr="0095276B">
        <w:t>il n</w:t>
      </w:r>
      <w:r w:rsidR="006455E5">
        <w:t>’</w:t>
      </w:r>
      <w:r w:rsidRPr="0095276B">
        <w:t>y avait déjà plus que l</w:t>
      </w:r>
      <w:r w:rsidR="006455E5">
        <w:t>’</w:t>
      </w:r>
      <w:r w:rsidRPr="0095276B">
        <w:t>habituel Blum dont l</w:t>
      </w:r>
      <w:r w:rsidR="006455E5">
        <w:t>’</w:t>
      </w:r>
      <w:r w:rsidRPr="0095276B">
        <w:t>aspect affirmait une incapacité absolue à s</w:t>
      </w:r>
      <w:r w:rsidR="006455E5">
        <w:t>’</w:t>
      </w:r>
      <w:r w:rsidRPr="0095276B">
        <w:t>enrichir par un seul des moyens dont il venait de faire la théorie</w:t>
      </w:r>
      <w:r w:rsidR="006455E5">
        <w:t>.</w:t>
      </w:r>
    </w:p>
    <w:p w14:paraId="724613EC" w14:textId="77777777" w:rsidR="006455E5" w:rsidRDefault="006455E5" w:rsidP="002666CE">
      <w:r>
        <w:t>« </w:t>
      </w:r>
      <w:r w:rsidR="009D4A85" w:rsidRPr="0095276B">
        <w:t>Hippolyte</w:t>
      </w:r>
      <w:r>
        <w:t xml:space="preserve">, </w:t>
      </w:r>
      <w:r w:rsidR="009D4A85" w:rsidRPr="0095276B">
        <w:t>je ne te comprends maintenant pas</w:t>
      </w:r>
      <w:r>
        <w:t xml:space="preserve"> ; </w:t>
      </w:r>
      <w:r w:rsidR="009D4A85" w:rsidRPr="0095276B">
        <w:t>c</w:t>
      </w:r>
      <w:r>
        <w:t>’</w:t>
      </w:r>
      <w:r w:rsidR="009D4A85" w:rsidRPr="0095276B">
        <w:t>est tout simple</w:t>
      </w:r>
      <w:r>
        <w:t>, »</w:t>
      </w:r>
      <w:r w:rsidR="009D4A85" w:rsidRPr="0095276B">
        <w:t xml:space="preserve"> disait Abraham Stern</w:t>
      </w:r>
      <w:r>
        <w:t xml:space="preserve">, </w:t>
      </w:r>
      <w:r w:rsidR="009D4A85" w:rsidRPr="0095276B">
        <w:t>du fond des petits plis roses qui lui couvraient la figure à la façon d</w:t>
      </w:r>
      <w:r>
        <w:t>’</w:t>
      </w:r>
      <w:r w:rsidR="009D4A85" w:rsidRPr="0095276B">
        <w:t>un tamis</w:t>
      </w:r>
      <w:r>
        <w:t>.</w:t>
      </w:r>
    </w:p>
    <w:p w14:paraId="49BC7275" w14:textId="77777777" w:rsidR="006455E5" w:rsidRDefault="006455E5" w:rsidP="002666CE">
      <w:r>
        <w:t>« </w:t>
      </w:r>
      <w:r w:rsidR="009D4A85" w:rsidRPr="0095276B">
        <w:t>Simple pour toi</w:t>
      </w:r>
      <w:r>
        <w:t xml:space="preserve">, </w:t>
      </w:r>
      <w:r w:rsidR="009D4A85" w:rsidRPr="0095276B">
        <w:t>peut-être</w:t>
      </w:r>
      <w:r>
        <w:t xml:space="preserve">, </w:t>
      </w:r>
      <w:proofErr w:type="spellStart"/>
      <w:r w:rsidR="009D4A85" w:rsidRPr="0095276B">
        <w:t>Afroum</w:t>
      </w:r>
      <w:proofErr w:type="spellEnd"/>
      <w:r>
        <w:t>, »</w:t>
      </w:r>
      <w:r w:rsidR="009D4A85" w:rsidRPr="0095276B">
        <w:t xml:space="preserve"> répliqua Myrtil</w:t>
      </w:r>
      <w:r>
        <w:t xml:space="preserve">. </w:t>
      </w:r>
      <w:r w:rsidR="009D4A85" w:rsidRPr="0095276B">
        <w:t xml:space="preserve">Mais </w:t>
      </w:r>
      <w:proofErr w:type="spellStart"/>
      <w:r w:rsidR="009D4A85" w:rsidRPr="0095276B">
        <w:rPr>
          <w:i/>
          <w:iCs/>
        </w:rPr>
        <w:t>Afroum</w:t>
      </w:r>
      <w:proofErr w:type="spellEnd"/>
      <w:r w:rsidR="009D4A85" w:rsidRPr="0095276B">
        <w:t xml:space="preserve"> ne sortit pas de sa placidité en lui répondant par-dessus ses lunettes</w:t>
      </w:r>
      <w:r>
        <w:t> :</w:t>
      </w:r>
    </w:p>
    <w:p w14:paraId="0F8B3979" w14:textId="0577386D" w:rsidR="002666CE" w:rsidRDefault="006455E5" w:rsidP="002666CE">
      <w:r>
        <w:t>« </w:t>
      </w:r>
      <w:r w:rsidR="009D4A85" w:rsidRPr="0095276B">
        <w:t>Je ne vois pas ce que tu entends par là</w:t>
      </w:r>
      <w:r>
        <w:t xml:space="preserve">. </w:t>
      </w:r>
      <w:r w:rsidR="009D4A85" w:rsidRPr="0095276B">
        <w:t>J</w:t>
      </w:r>
      <w:r>
        <w:t>’</w:t>
      </w:r>
      <w:r w:rsidR="009D4A85" w:rsidRPr="0095276B">
        <w:t>ai résigné mon étude de Turckheim</w:t>
      </w:r>
      <w:r>
        <w:t xml:space="preserve">, </w:t>
      </w:r>
      <w:r w:rsidR="009D4A85" w:rsidRPr="0095276B">
        <w:t>je ne serai pas notaire du Roi de Prusse</w:t>
      </w:r>
      <w:r>
        <w:t xml:space="preserve">, </w:t>
      </w:r>
      <w:r w:rsidR="009D4A85" w:rsidRPr="0095276B">
        <w:t>mais l</w:t>
      </w:r>
      <w:r>
        <w:t>’</w:t>
      </w:r>
      <w:r w:rsidR="009D4A85" w:rsidRPr="0095276B">
        <w:t>indemnité qui m</w:t>
      </w:r>
      <w:r>
        <w:t>’</w:t>
      </w:r>
      <w:r w:rsidR="009D4A85" w:rsidRPr="0095276B">
        <w:t xml:space="preserve">était due par les Prussiens a été rognée </w:t>
      </w:r>
      <w:r w:rsidR="009D4A85" w:rsidRPr="0095276B">
        <w:lastRenderedPageBreak/>
        <w:t>d</w:t>
      </w:r>
      <w:r>
        <w:t>’</w:t>
      </w:r>
      <w:r w:rsidR="009D4A85" w:rsidRPr="0095276B">
        <w:t>un tiers par suite de mon option</w:t>
      </w:r>
      <w:r>
        <w:t xml:space="preserve">, </w:t>
      </w:r>
      <w:r w:rsidR="009D4A85" w:rsidRPr="0095276B">
        <w:t>et je ne trouverai pas une charge de cette valeur en France</w:t>
      </w:r>
      <w:r>
        <w:t xml:space="preserve">. </w:t>
      </w:r>
      <w:r w:rsidR="009D4A85" w:rsidRPr="0095276B">
        <w:t>Mon Lambert a été tué à Gr</w:t>
      </w:r>
      <w:r w:rsidR="009D4A85" w:rsidRPr="0095276B">
        <w:t>a</w:t>
      </w:r>
      <w:r w:rsidR="009D4A85" w:rsidRPr="0095276B">
        <w:t>velotte</w:t>
      </w:r>
      <w:r>
        <w:t xml:space="preserve">, </w:t>
      </w:r>
      <w:r w:rsidR="009D4A85" w:rsidRPr="0095276B">
        <w:t>Benjamin me reste seul</w:t>
      </w:r>
      <w:r>
        <w:t xml:space="preserve"> ; </w:t>
      </w:r>
      <w:r w:rsidR="009D4A85" w:rsidRPr="0095276B">
        <w:t>il ne peut pas rentrer en terr</w:t>
      </w:r>
      <w:r w:rsidR="009D4A85" w:rsidRPr="0095276B">
        <w:t>i</w:t>
      </w:r>
      <w:r w:rsidR="009D4A85" w:rsidRPr="0095276B">
        <w:t>toire occupé</w:t>
      </w:r>
      <w:r>
        <w:t xml:space="preserve">, </w:t>
      </w:r>
      <w:r w:rsidR="009D4A85" w:rsidRPr="0095276B">
        <w:t>il m</w:t>
      </w:r>
      <w:r>
        <w:t>’</w:t>
      </w:r>
      <w:r w:rsidR="009D4A85" w:rsidRPr="0095276B">
        <w:t>attend à Paris</w:t>
      </w:r>
      <w:r>
        <w:t xml:space="preserve">, </w:t>
      </w:r>
      <w:r w:rsidR="009D4A85" w:rsidRPr="0095276B">
        <w:t>sans ressources aucunes</w:t>
      </w:r>
      <w:r>
        <w:t xml:space="preserve">. </w:t>
      </w:r>
      <w:r w:rsidR="009D4A85" w:rsidRPr="0095276B">
        <w:t>Je ne sais pas ce que je deviendrai</w:t>
      </w:r>
      <w:r>
        <w:t xml:space="preserve">. </w:t>
      </w:r>
      <w:r w:rsidR="009D4A85" w:rsidRPr="0095276B">
        <w:t>Je trouve cela simple</w:t>
      </w:r>
      <w:r>
        <w:t xml:space="preserve">, </w:t>
      </w:r>
      <w:r w:rsidR="009D4A85" w:rsidRPr="0095276B">
        <w:t>comme tu le dis</w:t>
      </w:r>
      <w:r>
        <w:t xml:space="preserve">, </w:t>
      </w:r>
      <w:r w:rsidR="009D4A85" w:rsidRPr="0095276B">
        <w:t>Myrtil</w:t>
      </w:r>
      <w:r>
        <w:t xml:space="preserve">. </w:t>
      </w:r>
      <w:r w:rsidR="009D4A85" w:rsidRPr="0095276B">
        <w:t>Mais je ne juge pas que ta situation soit plus emba</w:t>
      </w:r>
      <w:r w:rsidR="009D4A85" w:rsidRPr="0095276B">
        <w:t>r</w:t>
      </w:r>
      <w:r w:rsidR="009D4A85" w:rsidRPr="0095276B">
        <w:t>rassée que la mienne</w:t>
      </w:r>
      <w:r>
        <w:t xml:space="preserve">, </w:t>
      </w:r>
      <w:r w:rsidR="009D4A85" w:rsidRPr="0095276B">
        <w:t>ni que la proposition de tes neveux mérite si peu de crédit</w:t>
      </w:r>
      <w:r>
        <w:t xml:space="preserve">. </w:t>
      </w:r>
      <w:r w:rsidR="009D4A85" w:rsidRPr="0095276B">
        <w:t>C</w:t>
      </w:r>
      <w:r>
        <w:t>’</w:t>
      </w:r>
      <w:r w:rsidR="009D4A85" w:rsidRPr="0095276B">
        <w:t>est l</w:t>
      </w:r>
      <w:r>
        <w:t>’</w:t>
      </w:r>
      <w:r w:rsidR="009D4A85" w:rsidRPr="0095276B">
        <w:t>heure</w:t>
      </w:r>
      <w:r>
        <w:t xml:space="preserve">, </w:t>
      </w:r>
      <w:r w:rsidR="009D4A85" w:rsidRPr="0095276B">
        <w:t>voyez-vous</w:t>
      </w:r>
      <w:r>
        <w:t xml:space="preserve">, </w:t>
      </w:r>
      <w:r w:rsidR="009D4A85" w:rsidRPr="0095276B">
        <w:t>mes bons amis</w:t>
      </w:r>
      <w:r>
        <w:t xml:space="preserve">, </w:t>
      </w:r>
      <w:r w:rsidR="009D4A85" w:rsidRPr="0095276B">
        <w:t>de trouver tout simple</w:t>
      </w:r>
      <w:r>
        <w:t xml:space="preserve">, </w:t>
      </w:r>
      <w:r w:rsidR="009D4A85" w:rsidRPr="0095276B">
        <w:t>parce que</w:t>
      </w:r>
      <w:r>
        <w:t xml:space="preserve">, </w:t>
      </w:r>
      <w:r w:rsidR="009D4A85" w:rsidRPr="0095276B">
        <w:t>si nous consentions</w:t>
      </w:r>
      <w:r>
        <w:t xml:space="preserve">, </w:t>
      </w:r>
      <w:r w:rsidR="009D4A85" w:rsidRPr="0095276B">
        <w:t>les uns et les autres</w:t>
      </w:r>
      <w:r>
        <w:t xml:space="preserve">, </w:t>
      </w:r>
      <w:r w:rsidR="009D4A85" w:rsidRPr="0095276B">
        <w:t>à regarder les choses comme elles sont en réalité</w:t>
      </w:r>
      <w:r>
        <w:t xml:space="preserve">, </w:t>
      </w:r>
      <w:r w:rsidR="009D4A85" w:rsidRPr="0095276B">
        <w:t>il ne nous resterait plus qu</w:t>
      </w:r>
      <w:r>
        <w:t>’</w:t>
      </w:r>
      <w:r w:rsidR="009D4A85" w:rsidRPr="0095276B">
        <w:t>à en pleurer jusqu</w:t>
      </w:r>
      <w:r>
        <w:t>’</w:t>
      </w:r>
      <w:r w:rsidR="009D4A85" w:rsidRPr="0095276B">
        <w:t>à notre mort</w:t>
      </w:r>
      <w:r>
        <w:t>. »</w:t>
      </w:r>
    </w:p>
    <w:p w14:paraId="0A64C26E" w14:textId="77777777" w:rsidR="006455E5" w:rsidRDefault="009D4A85" w:rsidP="002666CE">
      <w:r w:rsidRPr="0095276B">
        <w:t>Ses lèvres rasées de notaire se refermèrent à temps sur un drôle de petit hoquet</w:t>
      </w:r>
      <w:r w:rsidR="006455E5">
        <w:t xml:space="preserve">. </w:t>
      </w:r>
      <w:r w:rsidRPr="0095276B">
        <w:t>Son frère Jacob ajouta</w:t>
      </w:r>
      <w:r w:rsidR="006455E5">
        <w:t> :</w:t>
      </w:r>
    </w:p>
    <w:p w14:paraId="7987C121" w14:textId="5D7FC992" w:rsidR="002666CE" w:rsidRDefault="006455E5" w:rsidP="002666CE">
      <w:r>
        <w:t>« </w:t>
      </w:r>
      <w:r w:rsidR="009D4A85" w:rsidRPr="0095276B">
        <w:t>Quand ce n</w:t>
      </w:r>
      <w:r>
        <w:t>’</w:t>
      </w:r>
      <w:r w:rsidR="009D4A85" w:rsidRPr="0095276B">
        <w:t>est pas par haine que nous sommes jetés d</w:t>
      </w:r>
      <w:r w:rsidR="009D4A85" w:rsidRPr="0095276B">
        <w:t>e</w:t>
      </w:r>
      <w:r w:rsidR="009D4A85" w:rsidRPr="0095276B">
        <w:t>hors</w:t>
      </w:r>
      <w:r>
        <w:t xml:space="preserve">, </w:t>
      </w:r>
      <w:r w:rsidR="009D4A85" w:rsidRPr="0095276B">
        <w:t>c</w:t>
      </w:r>
      <w:r>
        <w:t>’</w:t>
      </w:r>
      <w:r w:rsidR="009D4A85" w:rsidRPr="0095276B">
        <w:t>est par amour qu</w:t>
      </w:r>
      <w:r>
        <w:t>’</w:t>
      </w:r>
      <w:r w:rsidR="009D4A85" w:rsidRPr="0095276B">
        <w:t>il faut que nous quittions</w:t>
      </w:r>
      <w:r>
        <w:t>. »</w:t>
      </w:r>
    </w:p>
    <w:p w14:paraId="13D161D2" w14:textId="77777777" w:rsidR="006455E5" w:rsidRDefault="009D4A85" w:rsidP="002666CE">
      <w:r w:rsidRPr="0095276B">
        <w:t>Il se leva avec le même effort que s</w:t>
      </w:r>
      <w:r w:rsidR="006455E5">
        <w:t>’</w:t>
      </w:r>
      <w:r w:rsidRPr="0095276B">
        <w:t>il s</w:t>
      </w:r>
      <w:r w:rsidR="006455E5">
        <w:t>’</w:t>
      </w:r>
      <w:r w:rsidRPr="0095276B">
        <w:t>était agi de se mettre en route</w:t>
      </w:r>
      <w:r w:rsidR="006455E5">
        <w:t xml:space="preserve">, </w:t>
      </w:r>
      <w:r w:rsidRPr="0095276B">
        <w:t>à l</w:t>
      </w:r>
      <w:r w:rsidR="006455E5">
        <w:t>’</w:t>
      </w:r>
      <w:r w:rsidRPr="0095276B">
        <w:t>instant même</w:t>
      </w:r>
      <w:r w:rsidR="006455E5">
        <w:t xml:space="preserve">, </w:t>
      </w:r>
      <w:r w:rsidRPr="0095276B">
        <w:t>pour d</w:t>
      </w:r>
      <w:r w:rsidR="006455E5">
        <w:t>’</w:t>
      </w:r>
      <w:r w:rsidRPr="0095276B">
        <w:t>autres destinées</w:t>
      </w:r>
      <w:r w:rsidR="006455E5">
        <w:t xml:space="preserve">. </w:t>
      </w:r>
      <w:r w:rsidRPr="0095276B">
        <w:t>Comme il passait à côté d</w:t>
      </w:r>
      <w:r w:rsidR="006455E5">
        <w:t>’</w:t>
      </w:r>
      <w:r w:rsidRPr="0095276B">
        <w:t>Hippolyte</w:t>
      </w:r>
      <w:r w:rsidR="006455E5">
        <w:t xml:space="preserve">, </w:t>
      </w:r>
      <w:r w:rsidRPr="0095276B">
        <w:t>et un peu en dessous</w:t>
      </w:r>
      <w:r w:rsidR="006455E5">
        <w:t xml:space="preserve">, </w:t>
      </w:r>
      <w:r w:rsidRPr="0095276B">
        <w:t>il lui frappa sur le bras</w:t>
      </w:r>
      <w:r w:rsidR="006455E5">
        <w:t xml:space="preserve">, </w:t>
      </w:r>
      <w:r w:rsidRPr="0095276B">
        <w:t>et ajouta sur un ton affectueux</w:t>
      </w:r>
      <w:r w:rsidR="006455E5">
        <w:t> :</w:t>
      </w:r>
    </w:p>
    <w:p w14:paraId="505C7BD8" w14:textId="5683A803" w:rsidR="002666CE" w:rsidRDefault="006455E5" w:rsidP="002666CE">
      <w:r>
        <w:t>« </w:t>
      </w:r>
      <w:r w:rsidR="009D4A85" w:rsidRPr="0095276B">
        <w:t>Rends-toi</w:t>
      </w:r>
      <w:r>
        <w:t xml:space="preserve">, </w:t>
      </w:r>
      <w:r w:rsidR="009D4A85" w:rsidRPr="0095276B">
        <w:t>mon brave Hippolyte</w:t>
      </w:r>
      <w:r>
        <w:t xml:space="preserve">. </w:t>
      </w:r>
      <w:r w:rsidR="009D4A85" w:rsidRPr="0095276B">
        <w:t>Tu t</w:t>
      </w:r>
      <w:r>
        <w:t>’</w:t>
      </w:r>
      <w:r w:rsidR="009D4A85" w:rsidRPr="0095276B">
        <w:t>en vas avec les tiens</w:t>
      </w:r>
      <w:r>
        <w:t xml:space="preserve">. </w:t>
      </w:r>
      <w:r w:rsidR="009D4A85" w:rsidRPr="0095276B">
        <w:t>Moi</w:t>
      </w:r>
      <w:r>
        <w:t xml:space="preserve">, </w:t>
      </w:r>
      <w:r w:rsidR="009D4A85" w:rsidRPr="0095276B">
        <w:t>si je ne l</w:t>
      </w:r>
      <w:r>
        <w:t>’</w:t>
      </w:r>
      <w:r w:rsidR="009D4A85" w:rsidRPr="0095276B">
        <w:t>avais pas</w:t>
      </w:r>
      <w:r>
        <w:t xml:space="preserve">, </w:t>
      </w:r>
      <w:r w:rsidR="009D4A85" w:rsidRPr="0095276B">
        <w:t>lui</w:t>
      </w:r>
      <w:r>
        <w:t>… »</w:t>
      </w:r>
    </w:p>
    <w:p w14:paraId="0BC516F0" w14:textId="77777777" w:rsidR="006455E5" w:rsidRDefault="009D4A85" w:rsidP="002666CE">
      <w:r w:rsidRPr="0095276B">
        <w:t>Et le veuf ne put que montrer</w:t>
      </w:r>
      <w:r w:rsidR="006455E5">
        <w:t xml:space="preserve">, </w:t>
      </w:r>
      <w:r w:rsidRPr="0095276B">
        <w:t>d</w:t>
      </w:r>
      <w:r w:rsidR="006455E5">
        <w:t>’</w:t>
      </w:r>
      <w:r w:rsidRPr="0095276B">
        <w:t>un geste</w:t>
      </w:r>
      <w:r w:rsidR="006455E5">
        <w:t xml:space="preserve">, </w:t>
      </w:r>
      <w:r w:rsidRPr="0095276B">
        <w:t>son frère le n</w:t>
      </w:r>
      <w:r w:rsidRPr="0095276B">
        <w:t>o</w:t>
      </w:r>
      <w:r w:rsidRPr="0095276B">
        <w:t>taire qui</w:t>
      </w:r>
      <w:r w:rsidR="006455E5">
        <w:t xml:space="preserve">, </w:t>
      </w:r>
      <w:r w:rsidRPr="0095276B">
        <w:t>les yeux en dedans</w:t>
      </w:r>
      <w:r w:rsidR="006455E5">
        <w:t xml:space="preserve">, </w:t>
      </w:r>
      <w:r w:rsidRPr="0095276B">
        <w:t>semblait parti dans un rêve séc</w:t>
      </w:r>
      <w:r w:rsidRPr="0095276B">
        <w:t>u</w:t>
      </w:r>
      <w:r w:rsidRPr="0095276B">
        <w:t>laire</w:t>
      </w:r>
      <w:r w:rsidR="006455E5">
        <w:t>.</w:t>
      </w:r>
    </w:p>
    <w:p w14:paraId="60371A78" w14:textId="77777777" w:rsidR="006455E5" w:rsidRDefault="009D4A85" w:rsidP="002666CE">
      <w:r w:rsidRPr="0095276B">
        <w:t>Hippolyte avait assisté sans bouger à la fin de cette scène</w:t>
      </w:r>
      <w:r w:rsidR="006455E5">
        <w:t xml:space="preserve">. </w:t>
      </w:r>
      <w:r w:rsidRPr="0095276B">
        <w:t xml:space="preserve">Il </w:t>
      </w:r>
      <w:proofErr w:type="gramStart"/>
      <w:r w:rsidRPr="0095276B">
        <w:t>fit alors</w:t>
      </w:r>
      <w:proofErr w:type="gramEnd"/>
      <w:r w:rsidRPr="0095276B">
        <w:t xml:space="preserve"> demi-tour</w:t>
      </w:r>
      <w:r w:rsidR="006455E5">
        <w:t xml:space="preserve">, </w:t>
      </w:r>
      <w:r w:rsidRPr="0095276B">
        <w:t>quitta la pièce</w:t>
      </w:r>
      <w:r w:rsidR="006455E5">
        <w:t xml:space="preserve">, </w:t>
      </w:r>
      <w:r w:rsidRPr="0095276B">
        <w:t>et</w:t>
      </w:r>
      <w:r w:rsidR="006455E5">
        <w:t xml:space="preserve">, </w:t>
      </w:r>
      <w:r w:rsidRPr="0095276B">
        <w:t>quand Sarah fut parvenue à le joindre</w:t>
      </w:r>
      <w:r w:rsidR="006455E5">
        <w:t xml:space="preserve">, </w:t>
      </w:r>
      <w:r w:rsidRPr="0095276B">
        <w:t>la maison se remplit</w:t>
      </w:r>
      <w:r w:rsidR="006455E5">
        <w:t xml:space="preserve">, </w:t>
      </w:r>
      <w:r w:rsidRPr="0095276B">
        <w:t>pour plusieurs heures</w:t>
      </w:r>
      <w:r w:rsidR="006455E5">
        <w:t xml:space="preserve">, </w:t>
      </w:r>
      <w:r w:rsidRPr="0095276B">
        <w:t>d</w:t>
      </w:r>
      <w:r w:rsidR="006455E5">
        <w:t>’</w:t>
      </w:r>
      <w:r w:rsidRPr="0095276B">
        <w:t>un long râle sangloté</w:t>
      </w:r>
      <w:r w:rsidR="006455E5">
        <w:t xml:space="preserve">, </w:t>
      </w:r>
      <w:r w:rsidRPr="0095276B">
        <w:t>auquel répondaient</w:t>
      </w:r>
      <w:r w:rsidR="006455E5">
        <w:t xml:space="preserve">, </w:t>
      </w:r>
      <w:r w:rsidRPr="0095276B">
        <w:t>par intervalles</w:t>
      </w:r>
      <w:r w:rsidR="006455E5">
        <w:t xml:space="preserve">, </w:t>
      </w:r>
      <w:r w:rsidRPr="0095276B">
        <w:t>des ch</w:t>
      </w:r>
      <w:r w:rsidRPr="0095276B">
        <w:t>u</w:t>
      </w:r>
      <w:r w:rsidRPr="0095276B">
        <w:t>chotements d</w:t>
      </w:r>
      <w:r w:rsidR="006455E5">
        <w:t>’</w:t>
      </w:r>
      <w:r w:rsidRPr="0095276B">
        <w:t>une inexprimable tendresse</w:t>
      </w:r>
      <w:r w:rsidR="006455E5">
        <w:t>.</w:t>
      </w:r>
    </w:p>
    <w:p w14:paraId="1F6F94D8" w14:textId="230DB720" w:rsidR="006455E5" w:rsidRDefault="006455E5" w:rsidP="002666CE"/>
    <w:p w14:paraId="29DCCE0E" w14:textId="77777777" w:rsidR="006455E5" w:rsidRDefault="009D4A85" w:rsidP="002666CE">
      <w:r w:rsidRPr="0095276B">
        <w:t>Le soir de ce même jour</w:t>
      </w:r>
      <w:r w:rsidR="006455E5">
        <w:t xml:space="preserve">, </w:t>
      </w:r>
      <w:r w:rsidRPr="0095276B">
        <w:t xml:space="preserve">une douceur apaisée glissait entre les maisons de </w:t>
      </w:r>
      <w:proofErr w:type="spellStart"/>
      <w:r w:rsidRPr="0095276B">
        <w:t>Buschendorf</w:t>
      </w:r>
      <w:proofErr w:type="spellEnd"/>
      <w:r w:rsidR="006455E5">
        <w:t xml:space="preserve">. </w:t>
      </w:r>
      <w:r w:rsidRPr="0095276B">
        <w:t>La chandelle veillait derrière plus d</w:t>
      </w:r>
      <w:r w:rsidR="006455E5">
        <w:t>’</w:t>
      </w:r>
      <w:r w:rsidRPr="0095276B">
        <w:t>un carreau</w:t>
      </w:r>
      <w:r w:rsidR="006455E5">
        <w:t xml:space="preserve">, </w:t>
      </w:r>
      <w:r w:rsidRPr="0095276B">
        <w:t>comme il était de coutume depuis de nombreuses semaines</w:t>
      </w:r>
      <w:r w:rsidR="006455E5">
        <w:t xml:space="preserve">. </w:t>
      </w:r>
      <w:r w:rsidRPr="0095276B">
        <w:t>Mais elle éclairait</w:t>
      </w:r>
      <w:r w:rsidR="006455E5">
        <w:t xml:space="preserve">, </w:t>
      </w:r>
      <w:r w:rsidRPr="0095276B">
        <w:t>un peu partout</w:t>
      </w:r>
      <w:r w:rsidR="006455E5">
        <w:t xml:space="preserve">, </w:t>
      </w:r>
      <w:r w:rsidRPr="0095276B">
        <w:t>de singulières a</w:t>
      </w:r>
      <w:r w:rsidRPr="0095276B">
        <w:t>c</w:t>
      </w:r>
      <w:r w:rsidRPr="0095276B">
        <w:t>tivités</w:t>
      </w:r>
      <w:r w:rsidR="006455E5">
        <w:t xml:space="preserve">. </w:t>
      </w:r>
      <w:r w:rsidRPr="0095276B">
        <w:t>Des ombres s</w:t>
      </w:r>
      <w:r w:rsidR="006455E5">
        <w:t>’</w:t>
      </w:r>
      <w:r w:rsidRPr="0095276B">
        <w:t>empressaient</w:t>
      </w:r>
      <w:r w:rsidR="006455E5">
        <w:t xml:space="preserve">, </w:t>
      </w:r>
      <w:r w:rsidRPr="0095276B">
        <w:t>avec des gestes difformes</w:t>
      </w:r>
      <w:r w:rsidR="006455E5">
        <w:t xml:space="preserve">, </w:t>
      </w:r>
      <w:r w:rsidRPr="0095276B">
        <w:t>autour de colis amoncelés</w:t>
      </w:r>
      <w:r w:rsidR="006455E5">
        <w:t>.</w:t>
      </w:r>
    </w:p>
    <w:p w14:paraId="3B826355" w14:textId="77777777" w:rsidR="006455E5" w:rsidRDefault="009D4A85" w:rsidP="002666CE">
      <w:r w:rsidRPr="0095276B">
        <w:t>Et parce que tout l</w:t>
      </w:r>
      <w:r w:rsidR="006455E5">
        <w:t>’</w:t>
      </w:r>
      <w:r w:rsidRPr="0095276B">
        <w:t>homme n</w:t>
      </w:r>
      <w:r w:rsidR="006455E5">
        <w:t>’</w:t>
      </w:r>
      <w:r w:rsidRPr="0095276B">
        <w:t>est pas dans l</w:t>
      </w:r>
      <w:r w:rsidR="006455E5">
        <w:t>’</w:t>
      </w:r>
      <w:r w:rsidRPr="0095276B">
        <w:t>espoir d</w:t>
      </w:r>
      <w:r w:rsidR="006455E5">
        <w:t>’</w:t>
      </w:r>
      <w:r w:rsidRPr="0095276B">
        <w:t>un gain à réaliser</w:t>
      </w:r>
      <w:r w:rsidR="006455E5">
        <w:t xml:space="preserve">, </w:t>
      </w:r>
      <w:r w:rsidRPr="0095276B">
        <w:t>pour la première fois</w:t>
      </w:r>
      <w:r w:rsidR="006455E5">
        <w:t xml:space="preserve">, </w:t>
      </w:r>
      <w:r w:rsidRPr="0095276B">
        <w:t>depuis une pleine année</w:t>
      </w:r>
      <w:r w:rsidR="006455E5">
        <w:t xml:space="preserve">, </w:t>
      </w:r>
      <w:r w:rsidRPr="0095276B">
        <w:t>la fl</w:t>
      </w:r>
      <w:r w:rsidRPr="0095276B">
        <w:t>û</w:t>
      </w:r>
      <w:r w:rsidRPr="0095276B">
        <w:t>te de Joseph s</w:t>
      </w:r>
      <w:r w:rsidR="006455E5">
        <w:t>’</w:t>
      </w:r>
      <w:r w:rsidRPr="0095276B">
        <w:t>éleva au fond de la nuit</w:t>
      </w:r>
      <w:r w:rsidR="006455E5">
        <w:t xml:space="preserve">. </w:t>
      </w:r>
      <w:r w:rsidRPr="0095276B">
        <w:t>Il jouait seul</w:t>
      </w:r>
      <w:r w:rsidR="006455E5">
        <w:t xml:space="preserve">, </w:t>
      </w:r>
      <w:r w:rsidRPr="0095276B">
        <w:t>sans l</w:t>
      </w:r>
      <w:r w:rsidRPr="0095276B">
        <w:t>u</w:t>
      </w:r>
      <w:r w:rsidRPr="0095276B">
        <w:t>mière</w:t>
      </w:r>
      <w:r w:rsidR="006455E5">
        <w:t xml:space="preserve">, </w:t>
      </w:r>
      <w:r w:rsidRPr="0095276B">
        <w:t>dans sa chambre à demi mansardée</w:t>
      </w:r>
      <w:r w:rsidR="006455E5">
        <w:t>.</w:t>
      </w:r>
    </w:p>
    <w:p w14:paraId="16ECD783" w14:textId="77777777" w:rsidR="006455E5" w:rsidRDefault="009D4A85" w:rsidP="002666CE">
      <w:r w:rsidRPr="0095276B">
        <w:t>Sa fenêtre était ouverte</w:t>
      </w:r>
      <w:r w:rsidR="006455E5">
        <w:t xml:space="preserve"> ; </w:t>
      </w:r>
      <w:r w:rsidRPr="0095276B">
        <w:t>les notes en sortirent d</w:t>
      </w:r>
      <w:r w:rsidR="006455E5">
        <w:t>’</w:t>
      </w:r>
      <w:r w:rsidRPr="0095276B">
        <w:t>abord t</w:t>
      </w:r>
      <w:r w:rsidRPr="0095276B">
        <w:t>i</w:t>
      </w:r>
      <w:r w:rsidRPr="0095276B">
        <w:t>midement</w:t>
      </w:r>
      <w:r w:rsidR="006455E5">
        <w:t xml:space="preserve"> ; </w:t>
      </w:r>
      <w:r w:rsidRPr="0095276B">
        <w:t>puis elles s</w:t>
      </w:r>
      <w:r w:rsidR="006455E5">
        <w:t>’</w:t>
      </w:r>
      <w:r w:rsidRPr="0095276B">
        <w:t>unirent</w:t>
      </w:r>
      <w:r w:rsidR="006455E5">
        <w:t xml:space="preserve">, </w:t>
      </w:r>
      <w:r w:rsidRPr="0095276B">
        <w:t>comme des danseurs indécis qui s</w:t>
      </w:r>
      <w:r w:rsidR="006455E5">
        <w:t>’</w:t>
      </w:r>
      <w:r w:rsidRPr="0095276B">
        <w:t>offrent la main</w:t>
      </w:r>
      <w:r w:rsidR="006455E5">
        <w:t xml:space="preserve"> ; </w:t>
      </w:r>
      <w:r w:rsidRPr="0095276B">
        <w:t>elles formèrent une ligne qui s</w:t>
      </w:r>
      <w:r w:rsidR="006455E5">
        <w:t>’</w:t>
      </w:r>
      <w:r w:rsidRPr="0095276B">
        <w:t>infléchit</w:t>
      </w:r>
      <w:r w:rsidR="006455E5">
        <w:t xml:space="preserve">, </w:t>
      </w:r>
      <w:r w:rsidRPr="0095276B">
        <w:t>parut retomber</w:t>
      </w:r>
      <w:r w:rsidR="006455E5">
        <w:t xml:space="preserve">, </w:t>
      </w:r>
      <w:r w:rsidRPr="0095276B">
        <w:t>se ressaisit</w:t>
      </w:r>
      <w:r w:rsidR="006455E5">
        <w:t xml:space="preserve">, </w:t>
      </w:r>
      <w:r w:rsidRPr="0095276B">
        <w:t>et partit de l</w:t>
      </w:r>
      <w:r w:rsidR="006455E5">
        <w:t>’</w:t>
      </w:r>
      <w:r w:rsidRPr="0095276B">
        <w:t>avant en marquant la mesure avec un battement militaire du pied</w:t>
      </w:r>
      <w:r w:rsidR="006455E5">
        <w:t xml:space="preserve">. </w:t>
      </w:r>
      <w:r w:rsidRPr="0095276B">
        <w:t>Ce ne fut plus une ligne</w:t>
      </w:r>
      <w:r w:rsidR="006455E5">
        <w:t xml:space="preserve">, </w:t>
      </w:r>
      <w:r w:rsidRPr="0095276B">
        <w:t>mais une guirlande</w:t>
      </w:r>
      <w:r w:rsidR="006455E5">
        <w:t xml:space="preserve">. </w:t>
      </w:r>
      <w:r w:rsidRPr="0095276B">
        <w:t>Elle s</w:t>
      </w:r>
      <w:r w:rsidR="006455E5">
        <w:t>’</w:t>
      </w:r>
      <w:r w:rsidRPr="0095276B">
        <w:t>enroula et se détendit par fig</w:t>
      </w:r>
      <w:r w:rsidRPr="0095276B">
        <w:t>u</w:t>
      </w:r>
      <w:r w:rsidRPr="0095276B">
        <w:t>res successives</w:t>
      </w:r>
      <w:r w:rsidR="006455E5">
        <w:t xml:space="preserve">. </w:t>
      </w:r>
      <w:r w:rsidRPr="0095276B">
        <w:t>Le son pur et nu s</w:t>
      </w:r>
      <w:r w:rsidR="006455E5">
        <w:t>’</w:t>
      </w:r>
      <w:r w:rsidRPr="0095276B">
        <w:t>amplifia</w:t>
      </w:r>
      <w:r w:rsidR="006455E5">
        <w:t xml:space="preserve">. </w:t>
      </w:r>
      <w:r w:rsidRPr="0095276B">
        <w:t>Il s</w:t>
      </w:r>
      <w:r w:rsidR="006455E5">
        <w:t>’</w:t>
      </w:r>
      <w:r w:rsidRPr="0095276B">
        <w:t>unit au frémi</w:t>
      </w:r>
      <w:r w:rsidRPr="0095276B">
        <w:t>s</w:t>
      </w:r>
      <w:r w:rsidRPr="0095276B">
        <w:t>sement des sorbiers du jardin</w:t>
      </w:r>
      <w:r w:rsidR="006455E5">
        <w:t xml:space="preserve">, </w:t>
      </w:r>
      <w:r w:rsidRPr="0095276B">
        <w:t>il enlaça tout ce qui vit au cœur de l</w:t>
      </w:r>
      <w:r w:rsidR="006455E5">
        <w:t>’</w:t>
      </w:r>
      <w:r w:rsidRPr="0095276B">
        <w:t>ombre</w:t>
      </w:r>
      <w:r w:rsidR="006455E5">
        <w:t xml:space="preserve">, </w:t>
      </w:r>
      <w:r w:rsidRPr="0095276B">
        <w:t>et l</w:t>
      </w:r>
      <w:r w:rsidR="006455E5">
        <w:t>’</w:t>
      </w:r>
      <w:r w:rsidRPr="0095276B">
        <w:t>entraîna dans son harmonie</w:t>
      </w:r>
      <w:r w:rsidR="006455E5">
        <w:t xml:space="preserve">. </w:t>
      </w:r>
      <w:r w:rsidRPr="0095276B">
        <w:t>Il fut l</w:t>
      </w:r>
      <w:r w:rsidR="006455E5">
        <w:t>’</w:t>
      </w:r>
      <w:r w:rsidRPr="0095276B">
        <w:t>anormal éclat de Vénus</w:t>
      </w:r>
      <w:r w:rsidR="006455E5">
        <w:t xml:space="preserve">, </w:t>
      </w:r>
      <w:r w:rsidRPr="0095276B">
        <w:t>la fulguration de Mars</w:t>
      </w:r>
      <w:r w:rsidR="006455E5">
        <w:t xml:space="preserve">, </w:t>
      </w:r>
      <w:r w:rsidRPr="0095276B">
        <w:t>l</w:t>
      </w:r>
      <w:r w:rsidR="006455E5">
        <w:t>’</w:t>
      </w:r>
      <w:r w:rsidRPr="0095276B">
        <w:t>activité silencieuse de la Grande Ourse</w:t>
      </w:r>
      <w:r w:rsidR="006455E5">
        <w:t xml:space="preserve">, </w:t>
      </w:r>
      <w:r w:rsidRPr="0095276B">
        <w:t>le sourcillement de Fomalhaut au bord de l</w:t>
      </w:r>
      <w:r w:rsidR="006455E5">
        <w:t>’</w:t>
      </w:r>
      <w:r w:rsidRPr="0095276B">
        <w:t>hor</w:t>
      </w:r>
      <w:r w:rsidRPr="0095276B">
        <w:t>i</w:t>
      </w:r>
      <w:r w:rsidRPr="0095276B">
        <w:t>zon charnu</w:t>
      </w:r>
      <w:r w:rsidR="006455E5">
        <w:t xml:space="preserve">, </w:t>
      </w:r>
      <w:r w:rsidRPr="0095276B">
        <w:t>il fut l</w:t>
      </w:r>
      <w:r w:rsidR="006455E5">
        <w:t>’</w:t>
      </w:r>
      <w:r w:rsidRPr="0095276B">
        <w:t>eau de la petite rivière noire sur les graviers de son lit</w:t>
      </w:r>
      <w:r w:rsidR="006455E5">
        <w:t xml:space="preserve">, </w:t>
      </w:r>
      <w:r w:rsidRPr="0095276B">
        <w:t>et le glissement du vent entre les osiers de ses rives</w:t>
      </w:r>
      <w:r w:rsidR="006455E5">
        <w:t>.</w:t>
      </w:r>
    </w:p>
    <w:p w14:paraId="0971C771" w14:textId="77777777" w:rsidR="006455E5" w:rsidRDefault="009D4A85" w:rsidP="002666CE">
      <w:r w:rsidRPr="0095276B">
        <w:t>La flûte de Joseph s</w:t>
      </w:r>
      <w:r w:rsidR="006455E5">
        <w:t>’</w:t>
      </w:r>
      <w:r w:rsidRPr="0095276B">
        <w:t>entendait maintenant d</w:t>
      </w:r>
      <w:r w:rsidR="006455E5">
        <w:t>’</w:t>
      </w:r>
      <w:r w:rsidRPr="0095276B">
        <w:t>un bout du vi</w:t>
      </w:r>
      <w:r w:rsidRPr="0095276B">
        <w:t>l</w:t>
      </w:r>
      <w:r w:rsidRPr="0095276B">
        <w:t>lage à l</w:t>
      </w:r>
      <w:r w:rsidR="006455E5">
        <w:t>’</w:t>
      </w:r>
      <w:r w:rsidRPr="0095276B">
        <w:t>autre</w:t>
      </w:r>
      <w:r w:rsidR="006455E5">
        <w:t>.</w:t>
      </w:r>
    </w:p>
    <w:p w14:paraId="3EACC027" w14:textId="77777777" w:rsidR="006455E5" w:rsidRDefault="006455E5" w:rsidP="002666CE">
      <w:r>
        <w:t>« </w:t>
      </w:r>
      <w:r w:rsidR="009D4A85" w:rsidRPr="0095276B">
        <w:t>Il peut jouer de bon cœur</w:t>
      </w:r>
      <w:r>
        <w:t xml:space="preserve">, </w:t>
      </w:r>
      <w:r w:rsidR="009D4A85" w:rsidRPr="0095276B">
        <w:t>ce soir</w:t>
      </w:r>
      <w:r>
        <w:t xml:space="preserve">, </w:t>
      </w:r>
      <w:r w:rsidR="009D4A85" w:rsidRPr="0095276B">
        <w:t>le cher garçon</w:t>
      </w:r>
      <w:r>
        <w:t>, »</w:t>
      </w:r>
      <w:r w:rsidR="009D4A85" w:rsidRPr="0095276B">
        <w:t xml:space="preserve"> dit une jeune femme</w:t>
      </w:r>
      <w:r>
        <w:t xml:space="preserve">, </w:t>
      </w:r>
      <w:r w:rsidR="009D4A85" w:rsidRPr="0095276B">
        <w:t>dans la maison de Fritz Braun</w:t>
      </w:r>
      <w:r>
        <w:t xml:space="preserve">, </w:t>
      </w:r>
      <w:r w:rsidR="009D4A85" w:rsidRPr="0095276B">
        <w:t>en s</w:t>
      </w:r>
      <w:r>
        <w:t>’</w:t>
      </w:r>
      <w:r w:rsidR="009D4A85" w:rsidRPr="0095276B">
        <w:t>arrêtant de tirer hors d</w:t>
      </w:r>
      <w:r>
        <w:t>’</w:t>
      </w:r>
      <w:r w:rsidR="009D4A85" w:rsidRPr="0095276B">
        <w:t xml:space="preserve">une armoire des piles de linge parfumées de </w:t>
      </w:r>
      <w:r w:rsidR="009D4A85" w:rsidRPr="0095276B">
        <w:lastRenderedPageBreak/>
        <w:t>l</w:t>
      </w:r>
      <w:r w:rsidR="009D4A85" w:rsidRPr="0095276B">
        <w:t>a</w:t>
      </w:r>
      <w:r w:rsidR="009D4A85" w:rsidRPr="0095276B">
        <w:t>vande</w:t>
      </w:r>
      <w:r>
        <w:t xml:space="preserve">. </w:t>
      </w:r>
      <w:r w:rsidR="009D4A85" w:rsidRPr="0095276B">
        <w:t>Tout l</w:t>
      </w:r>
      <w:r>
        <w:t>’</w:t>
      </w:r>
      <w:r w:rsidR="009D4A85" w:rsidRPr="0095276B">
        <w:t>air en frissonnait</w:t>
      </w:r>
      <w:r>
        <w:t xml:space="preserve">. </w:t>
      </w:r>
      <w:r w:rsidR="009D4A85" w:rsidRPr="0095276B">
        <w:t>La fraîcheur du soir ne faisait qu</w:t>
      </w:r>
      <w:r>
        <w:t>’</w:t>
      </w:r>
      <w:r w:rsidR="009D4A85" w:rsidRPr="0095276B">
        <w:t>un avec le chant lointain de l</w:t>
      </w:r>
      <w:r>
        <w:t>’</w:t>
      </w:r>
      <w:r w:rsidR="009D4A85" w:rsidRPr="0095276B">
        <w:t>instrument</w:t>
      </w:r>
      <w:r>
        <w:t xml:space="preserve">. </w:t>
      </w:r>
      <w:r w:rsidR="009D4A85" w:rsidRPr="0095276B">
        <w:t>Des poitrines se gonflèrent çà et là</w:t>
      </w:r>
      <w:r>
        <w:t xml:space="preserve">, </w:t>
      </w:r>
      <w:r w:rsidR="009D4A85" w:rsidRPr="0095276B">
        <w:t>des yeux inondèrent certains visages de la</w:t>
      </w:r>
      <w:r w:rsidR="009D4A85" w:rsidRPr="0095276B">
        <w:t>r</w:t>
      </w:r>
      <w:r w:rsidR="009D4A85" w:rsidRPr="0095276B">
        <w:t>mes que la bouche buvait en tremblant</w:t>
      </w:r>
      <w:r>
        <w:t>.</w:t>
      </w:r>
    </w:p>
    <w:p w14:paraId="38C8AFD4" w14:textId="77777777" w:rsidR="006455E5" w:rsidRDefault="009D4A85" w:rsidP="002666CE">
      <w:r w:rsidRPr="0095276B">
        <w:t>Mais</w:t>
      </w:r>
      <w:r w:rsidR="006455E5">
        <w:t xml:space="preserve">, </w:t>
      </w:r>
      <w:r w:rsidRPr="0095276B">
        <w:t>aussi indifférent à ces peines qu</w:t>
      </w:r>
      <w:r w:rsidR="006455E5">
        <w:t>’</w:t>
      </w:r>
      <w:r w:rsidRPr="0095276B">
        <w:t>il soulageait de leur poids qu</w:t>
      </w:r>
      <w:r w:rsidR="006455E5">
        <w:t>’</w:t>
      </w:r>
      <w:r w:rsidRPr="0095276B">
        <w:t>aux gaîtés trop nerveuses qu</w:t>
      </w:r>
      <w:r w:rsidR="006455E5">
        <w:t>’</w:t>
      </w:r>
      <w:r w:rsidRPr="0095276B">
        <w:t>il transformait en rêveries immobiles</w:t>
      </w:r>
      <w:r w:rsidR="006455E5">
        <w:t xml:space="preserve">, </w:t>
      </w:r>
      <w:r w:rsidRPr="0095276B">
        <w:t>le chant allait son chemin</w:t>
      </w:r>
      <w:r w:rsidR="006455E5">
        <w:t xml:space="preserve">, </w:t>
      </w:r>
      <w:r w:rsidRPr="0095276B">
        <w:t>comme uniquement so</w:t>
      </w:r>
      <w:r w:rsidRPr="0095276B">
        <w:t>u</w:t>
      </w:r>
      <w:r w:rsidRPr="0095276B">
        <w:t>cieux de réaliser en conscience une perfection intime</w:t>
      </w:r>
      <w:r w:rsidR="006455E5">
        <w:t xml:space="preserve">. </w:t>
      </w:r>
      <w:r w:rsidRPr="0095276B">
        <w:t>L</w:t>
      </w:r>
      <w:r w:rsidR="006455E5">
        <w:t>’</w:t>
      </w:r>
      <w:r w:rsidRPr="0095276B">
        <w:t>âme de l</w:t>
      </w:r>
      <w:r w:rsidR="006455E5">
        <w:t>’</w:t>
      </w:r>
      <w:r w:rsidRPr="0095276B">
        <w:t>artiste ne se manifestait que par le loyal exercice de son art</w:t>
      </w:r>
      <w:r w:rsidR="006455E5">
        <w:t xml:space="preserve">. </w:t>
      </w:r>
      <w:r w:rsidRPr="0095276B">
        <w:t>Nul ne pouvait exiger plus</w:t>
      </w:r>
      <w:r w:rsidR="006455E5">
        <w:t xml:space="preserve">. </w:t>
      </w:r>
      <w:r w:rsidRPr="0095276B">
        <w:t>La simplicité et l</w:t>
      </w:r>
      <w:r w:rsidR="006455E5">
        <w:t>’</w:t>
      </w:r>
      <w:r w:rsidRPr="0095276B">
        <w:t>émotion étaient les seules qualités dignes d</w:t>
      </w:r>
      <w:r w:rsidR="006455E5">
        <w:t>’</w:t>
      </w:r>
      <w:r w:rsidRPr="0095276B">
        <w:t>exalter les passions contradictoires de tous ceux que cette nuit d</w:t>
      </w:r>
      <w:r w:rsidR="006455E5">
        <w:t>’</w:t>
      </w:r>
      <w:r w:rsidRPr="0095276B">
        <w:t>été trouvait éveillés</w:t>
      </w:r>
      <w:r w:rsidR="006455E5">
        <w:t>.</w:t>
      </w:r>
    </w:p>
    <w:p w14:paraId="672E8C2A" w14:textId="77777777" w:rsidR="006455E5" w:rsidRDefault="009D4A85" w:rsidP="002666CE">
      <w:r w:rsidRPr="0095276B">
        <w:t>La flûte de Joseph</w:t>
      </w:r>
      <w:r w:rsidR="006455E5">
        <w:t xml:space="preserve">, </w:t>
      </w:r>
      <w:r w:rsidRPr="0095276B">
        <w:t>dernière voix de cette vallée</w:t>
      </w:r>
      <w:r w:rsidR="006455E5">
        <w:t xml:space="preserve">, </w:t>
      </w:r>
      <w:r w:rsidRPr="0095276B">
        <w:t>chantait ainsi pour plus d</w:t>
      </w:r>
      <w:r w:rsidR="006455E5">
        <w:t>’</w:t>
      </w:r>
      <w:r w:rsidRPr="0095276B">
        <w:t>un que l</w:t>
      </w:r>
      <w:r w:rsidR="006455E5">
        <w:t>’</w:t>
      </w:r>
      <w:r w:rsidRPr="0095276B">
        <w:t>exécutant ne devait jamais connaître</w:t>
      </w:r>
      <w:r w:rsidR="006455E5">
        <w:t xml:space="preserve">. </w:t>
      </w:r>
      <w:r w:rsidRPr="0095276B">
        <w:t>Elle chantait à coup sûr aussi pour ces bien étranges profo</w:t>
      </w:r>
      <w:r w:rsidRPr="0095276B">
        <w:t>n</w:t>
      </w:r>
      <w:r w:rsidRPr="0095276B">
        <w:t>deurs qui étaient l</w:t>
      </w:r>
      <w:r w:rsidR="006455E5">
        <w:t>’</w:t>
      </w:r>
      <w:r w:rsidRPr="0095276B">
        <w:t>âme même de Joseph</w:t>
      </w:r>
      <w:r w:rsidR="006455E5">
        <w:t xml:space="preserve">, </w:t>
      </w:r>
      <w:r w:rsidRPr="0095276B">
        <w:t>et que la vie s</w:t>
      </w:r>
      <w:r w:rsidR="006455E5">
        <w:t>’</w:t>
      </w:r>
      <w:r w:rsidRPr="0095276B">
        <w:t>efforçait de submerger</w:t>
      </w:r>
      <w:r w:rsidR="006455E5">
        <w:t>.</w:t>
      </w:r>
    </w:p>
    <w:p w14:paraId="2925D1DC" w14:textId="060E21AD" w:rsidR="006455E5" w:rsidRDefault="006455E5" w:rsidP="002666CE"/>
    <w:p w14:paraId="1E84A115" w14:textId="77777777" w:rsidR="006455E5" w:rsidRDefault="009D4A85" w:rsidP="002666CE">
      <w:r w:rsidRPr="0095276B">
        <w:t>Et parce que</w:t>
      </w:r>
      <w:r w:rsidR="006455E5">
        <w:t xml:space="preserve">, </w:t>
      </w:r>
      <w:r w:rsidRPr="0095276B">
        <w:t>vraiment</w:t>
      </w:r>
      <w:r w:rsidR="006455E5">
        <w:t xml:space="preserve">, </w:t>
      </w:r>
      <w:r w:rsidRPr="0095276B">
        <w:t>toute l</w:t>
      </w:r>
      <w:r w:rsidR="006455E5">
        <w:t>’</w:t>
      </w:r>
      <w:r w:rsidRPr="0095276B">
        <w:t>affaire de ce monde n</w:t>
      </w:r>
      <w:r w:rsidR="006455E5">
        <w:t>’</w:t>
      </w:r>
      <w:r w:rsidRPr="0095276B">
        <w:t>est pas de gagner</w:t>
      </w:r>
      <w:r w:rsidR="006455E5">
        <w:t xml:space="preserve">, </w:t>
      </w:r>
      <w:r w:rsidRPr="0095276B">
        <w:t>Guillaume Simler</w:t>
      </w:r>
      <w:r w:rsidR="006455E5">
        <w:t xml:space="preserve">, </w:t>
      </w:r>
      <w:r w:rsidRPr="0095276B">
        <w:t>à la même heure</w:t>
      </w:r>
      <w:r w:rsidR="006455E5">
        <w:t xml:space="preserve">, </w:t>
      </w:r>
      <w:r w:rsidRPr="0095276B">
        <w:t>était parti afin d</w:t>
      </w:r>
      <w:r w:rsidR="006455E5">
        <w:t>’</w:t>
      </w:r>
      <w:r w:rsidRPr="0095276B">
        <w:t>éprouver une fois de plus</w:t>
      </w:r>
      <w:r w:rsidR="006455E5">
        <w:t xml:space="preserve">, </w:t>
      </w:r>
      <w:r w:rsidRPr="0095276B">
        <w:t>auprès d</w:t>
      </w:r>
      <w:r w:rsidR="006455E5">
        <w:t>’</w:t>
      </w:r>
      <w:r w:rsidRPr="0095276B">
        <w:t>une jeune femme blonde et</w:t>
      </w:r>
      <w:r w:rsidR="006455E5">
        <w:t xml:space="preserve">, </w:t>
      </w:r>
      <w:r w:rsidRPr="0095276B">
        <w:t>déjà fanée</w:t>
      </w:r>
      <w:r w:rsidR="006455E5">
        <w:t xml:space="preserve">, </w:t>
      </w:r>
      <w:r w:rsidRPr="0095276B">
        <w:t>l</w:t>
      </w:r>
      <w:r w:rsidR="006455E5">
        <w:t>’</w:t>
      </w:r>
      <w:r w:rsidRPr="0095276B">
        <w:t>horreur qu</w:t>
      </w:r>
      <w:r w:rsidR="006455E5">
        <w:t>’</w:t>
      </w:r>
      <w:r w:rsidRPr="0095276B">
        <w:t>il ressentait de soi et de la vie</w:t>
      </w:r>
      <w:r w:rsidR="006455E5">
        <w:t>.</w:t>
      </w:r>
    </w:p>
    <w:p w14:paraId="4CAE7CF6" w14:textId="77777777" w:rsidR="006455E5" w:rsidRDefault="009D4A85" w:rsidP="002666CE">
      <w:r w:rsidRPr="0095276B">
        <w:t>Elle l</w:t>
      </w:r>
      <w:r w:rsidR="006455E5">
        <w:t>’</w:t>
      </w:r>
      <w:r w:rsidRPr="0095276B">
        <w:t>attendait auprès de la tante Babette</w:t>
      </w:r>
      <w:r w:rsidR="006455E5">
        <w:t xml:space="preserve">, </w:t>
      </w:r>
      <w:r w:rsidRPr="0095276B">
        <w:t>la femme de l</w:t>
      </w:r>
      <w:r w:rsidR="006455E5">
        <w:t>’</w:t>
      </w:r>
      <w:r w:rsidRPr="0095276B">
        <w:t>oncle Wilhelm</w:t>
      </w:r>
      <w:r w:rsidR="006455E5">
        <w:t xml:space="preserve">. </w:t>
      </w:r>
      <w:r w:rsidRPr="0095276B">
        <w:t>C</w:t>
      </w:r>
      <w:r w:rsidR="006455E5">
        <w:t>’</w:t>
      </w:r>
      <w:r w:rsidRPr="0095276B">
        <w:t>était à trois lieues de là</w:t>
      </w:r>
      <w:r w:rsidR="006455E5">
        <w:t xml:space="preserve">, </w:t>
      </w:r>
      <w:r w:rsidRPr="0095276B">
        <w:t>dans la banlieue de Colmar</w:t>
      </w:r>
      <w:r w:rsidR="006455E5">
        <w:t xml:space="preserve">. </w:t>
      </w:r>
      <w:r w:rsidRPr="0095276B">
        <w:t>Il y arriva sur les minuit</w:t>
      </w:r>
      <w:r w:rsidR="006455E5">
        <w:t xml:space="preserve">. </w:t>
      </w:r>
      <w:r w:rsidRPr="0095276B">
        <w:t>Et le premier coup d</w:t>
      </w:r>
      <w:r w:rsidR="006455E5">
        <w:t>’</w:t>
      </w:r>
      <w:r w:rsidRPr="0095276B">
        <w:t>œil le renseigna</w:t>
      </w:r>
      <w:r w:rsidR="006455E5">
        <w:t xml:space="preserve">. </w:t>
      </w:r>
      <w:r w:rsidRPr="0095276B">
        <w:t>Il souhaita n</w:t>
      </w:r>
      <w:r w:rsidR="006455E5">
        <w:t>’</w:t>
      </w:r>
      <w:r w:rsidRPr="0095276B">
        <w:t>être jamais revenu</w:t>
      </w:r>
      <w:r w:rsidR="006455E5">
        <w:t xml:space="preserve">. </w:t>
      </w:r>
      <w:r w:rsidRPr="0095276B">
        <w:t>Il souhaita une vi</w:t>
      </w:r>
      <w:r w:rsidRPr="0095276B">
        <w:t>o</w:t>
      </w:r>
      <w:r w:rsidRPr="0095276B">
        <w:t>lente dispersion de toutes choses dans quelque amertume un</w:t>
      </w:r>
      <w:r w:rsidRPr="0095276B">
        <w:t>i</w:t>
      </w:r>
      <w:r w:rsidRPr="0095276B">
        <w:t>verselle</w:t>
      </w:r>
      <w:r w:rsidR="006455E5">
        <w:t>.</w:t>
      </w:r>
    </w:p>
    <w:p w14:paraId="65C2F1FA" w14:textId="77777777" w:rsidR="006455E5" w:rsidRDefault="009D4A85" w:rsidP="002666CE">
      <w:r w:rsidRPr="0095276B">
        <w:lastRenderedPageBreak/>
        <w:t>Sa femme se tenait sous l</w:t>
      </w:r>
      <w:r w:rsidR="006455E5">
        <w:t>’</w:t>
      </w:r>
      <w:r w:rsidRPr="0095276B">
        <w:t>unique falot qui éclairait la halte</w:t>
      </w:r>
      <w:r w:rsidR="006455E5">
        <w:t xml:space="preserve"> ; </w:t>
      </w:r>
      <w:r w:rsidRPr="0095276B">
        <w:t>un de ses enfants tirait sur chacune de ses mains</w:t>
      </w:r>
      <w:r w:rsidR="006455E5">
        <w:t xml:space="preserve">. </w:t>
      </w:r>
      <w:r w:rsidRPr="0095276B">
        <w:t>Elle était m</w:t>
      </w:r>
      <w:r w:rsidRPr="0095276B">
        <w:t>e</w:t>
      </w:r>
      <w:r w:rsidRPr="0095276B">
        <w:t>nue</w:t>
      </w:r>
      <w:r w:rsidR="006455E5">
        <w:t xml:space="preserve">, </w:t>
      </w:r>
      <w:r w:rsidRPr="0095276B">
        <w:t>sans délicatesse</w:t>
      </w:r>
      <w:r w:rsidR="006455E5">
        <w:t xml:space="preserve">. </w:t>
      </w:r>
      <w:r w:rsidRPr="0095276B">
        <w:t>Elle souriait</w:t>
      </w:r>
      <w:r w:rsidR="006455E5">
        <w:t xml:space="preserve">, </w:t>
      </w:r>
      <w:r w:rsidRPr="0095276B">
        <w:t>de son sourire perpétuel et un peu forcé</w:t>
      </w:r>
      <w:r w:rsidR="006455E5">
        <w:t xml:space="preserve">, </w:t>
      </w:r>
      <w:r w:rsidRPr="0095276B">
        <w:t>qui se gravait dans le tissu fragile de sa peau</w:t>
      </w:r>
      <w:r w:rsidR="006455E5">
        <w:t xml:space="preserve">. </w:t>
      </w:r>
      <w:r w:rsidRPr="0095276B">
        <w:t>Elle souriait déjà</w:t>
      </w:r>
      <w:r w:rsidR="006455E5">
        <w:t xml:space="preserve">, </w:t>
      </w:r>
      <w:r w:rsidRPr="0095276B">
        <w:t>avant d</w:t>
      </w:r>
      <w:r w:rsidR="006455E5">
        <w:t>’</w:t>
      </w:r>
      <w:r w:rsidRPr="0095276B">
        <w:t>avoir reconnu son mari</w:t>
      </w:r>
      <w:r w:rsidR="006455E5">
        <w:t xml:space="preserve">, </w:t>
      </w:r>
      <w:r w:rsidRPr="0095276B">
        <w:t>parce qu</w:t>
      </w:r>
      <w:r w:rsidR="006455E5">
        <w:t>’</w:t>
      </w:r>
      <w:r w:rsidRPr="0095276B">
        <w:t>elle gue</w:t>
      </w:r>
      <w:r w:rsidRPr="0095276B">
        <w:t>t</w:t>
      </w:r>
      <w:r w:rsidRPr="0095276B">
        <w:t>tait</w:t>
      </w:r>
      <w:r w:rsidR="006455E5">
        <w:t xml:space="preserve">, </w:t>
      </w:r>
      <w:r w:rsidRPr="0095276B">
        <w:t>parce que l</w:t>
      </w:r>
      <w:r w:rsidR="006455E5">
        <w:t>’</w:t>
      </w:r>
      <w:r w:rsidRPr="0095276B">
        <w:t>ombre fatiguait sa docile attention</w:t>
      </w:r>
      <w:r w:rsidR="006455E5">
        <w:t xml:space="preserve">, </w:t>
      </w:r>
      <w:r w:rsidRPr="0095276B">
        <w:t>mais surtout parce qu</w:t>
      </w:r>
      <w:r w:rsidR="006455E5">
        <w:t>’</w:t>
      </w:r>
      <w:r w:rsidRPr="0095276B">
        <w:t>elle était dans la vie comme une pensionnaire sage et bien élevée</w:t>
      </w:r>
      <w:r w:rsidR="006455E5">
        <w:t>.</w:t>
      </w:r>
    </w:p>
    <w:p w14:paraId="1ADB2DEC" w14:textId="77777777" w:rsidR="006455E5" w:rsidRDefault="009D4A85" w:rsidP="002666CE">
      <w:r w:rsidRPr="0095276B">
        <w:t>Pourtant elle était émue</w:t>
      </w:r>
      <w:r w:rsidR="006455E5">
        <w:t xml:space="preserve">. </w:t>
      </w:r>
      <w:r w:rsidRPr="0095276B">
        <w:t>S</w:t>
      </w:r>
      <w:r w:rsidR="006455E5">
        <w:t>’</w:t>
      </w:r>
      <w:r w:rsidRPr="0095276B">
        <w:t>il était venu à Guillaume l</w:t>
      </w:r>
      <w:r w:rsidR="006455E5">
        <w:t>’</w:t>
      </w:r>
      <w:r w:rsidRPr="0095276B">
        <w:t>idée de poser sa main sur le corsage de sa femme</w:t>
      </w:r>
      <w:r w:rsidR="006455E5">
        <w:t xml:space="preserve">, </w:t>
      </w:r>
      <w:r w:rsidRPr="0095276B">
        <w:t>il aurait senti contre sa paume un battement précipité</w:t>
      </w:r>
      <w:r w:rsidR="006455E5">
        <w:t xml:space="preserve">. </w:t>
      </w:r>
      <w:r w:rsidRPr="0095276B">
        <w:t>Mais une pareille idée ne lui venait pas</w:t>
      </w:r>
      <w:r w:rsidR="006455E5">
        <w:t xml:space="preserve">. </w:t>
      </w:r>
      <w:r w:rsidRPr="0095276B">
        <w:t>D</w:t>
      </w:r>
      <w:r w:rsidR="006455E5">
        <w:t>’</w:t>
      </w:r>
      <w:r w:rsidRPr="0095276B">
        <w:t>ailleurs ce n</w:t>
      </w:r>
      <w:r w:rsidR="006455E5">
        <w:t>’</w:t>
      </w:r>
      <w:r w:rsidRPr="0095276B">
        <w:t>était pas d</w:t>
      </w:r>
      <w:r w:rsidR="006455E5">
        <w:t>’</w:t>
      </w:r>
      <w:r w:rsidRPr="0095276B">
        <w:t>émotion qu</w:t>
      </w:r>
      <w:r w:rsidR="006455E5">
        <w:t>’</w:t>
      </w:r>
      <w:r w:rsidRPr="0095276B">
        <w:t>Hermine souriait</w:t>
      </w:r>
      <w:r w:rsidR="006455E5">
        <w:t>.</w:t>
      </w:r>
    </w:p>
    <w:p w14:paraId="1B71137B" w14:textId="77777777" w:rsidR="006455E5" w:rsidRDefault="009D4A85" w:rsidP="002666CE">
      <w:r w:rsidRPr="0095276B">
        <w:t xml:space="preserve">Il embrassa sa femme sur les deux </w:t>
      </w:r>
      <w:proofErr w:type="spellStart"/>
      <w:r w:rsidRPr="0095276B">
        <w:t>joues</w:t>
      </w:r>
      <w:proofErr w:type="spellEnd"/>
      <w:r w:rsidR="006455E5">
        <w:t xml:space="preserve">, </w:t>
      </w:r>
      <w:r w:rsidRPr="0095276B">
        <w:t>se baissa vers les petits</w:t>
      </w:r>
      <w:r w:rsidR="006455E5">
        <w:t xml:space="preserve"> </w:t>
      </w:r>
      <w:r w:rsidR="006455E5">
        <w:rPr>
          <w:rFonts w:eastAsia="Georgia" w:cs="Georgia"/>
        </w:rPr>
        <w:t xml:space="preserve">– </w:t>
      </w:r>
      <w:r w:rsidRPr="0095276B">
        <w:t>un garçon et une fille</w:t>
      </w:r>
      <w:r w:rsidR="006455E5">
        <w:t xml:space="preserve">, </w:t>
      </w:r>
      <w:r w:rsidR="006455E5">
        <w:rPr>
          <w:rFonts w:eastAsia="Georgia" w:cs="Georgia"/>
        </w:rPr>
        <w:t xml:space="preserve">– </w:t>
      </w:r>
      <w:r w:rsidRPr="0095276B">
        <w:t>et fouilla un peu</w:t>
      </w:r>
      <w:r w:rsidR="006455E5">
        <w:t xml:space="preserve">, </w:t>
      </w:r>
      <w:r w:rsidRPr="0095276B">
        <w:t>avec sa mou</w:t>
      </w:r>
      <w:r w:rsidRPr="0095276B">
        <w:t>s</w:t>
      </w:r>
      <w:r w:rsidRPr="0095276B">
        <w:t>tache</w:t>
      </w:r>
      <w:r w:rsidR="006455E5">
        <w:t xml:space="preserve">, </w:t>
      </w:r>
      <w:r w:rsidRPr="0095276B">
        <w:t>pour attraper contre l</w:t>
      </w:r>
      <w:r w:rsidR="006455E5">
        <w:t>’</w:t>
      </w:r>
      <w:r w:rsidRPr="0095276B">
        <w:t>épaule un coin de figure qui se d</w:t>
      </w:r>
      <w:r w:rsidRPr="0095276B">
        <w:t>é</w:t>
      </w:r>
      <w:r w:rsidRPr="0095276B">
        <w:t>fendait</w:t>
      </w:r>
      <w:r w:rsidR="006455E5">
        <w:t xml:space="preserve">. </w:t>
      </w:r>
      <w:r w:rsidRPr="0095276B">
        <w:t>Ils sortirent sur la route</w:t>
      </w:r>
      <w:r w:rsidR="006455E5">
        <w:t xml:space="preserve"> ; </w:t>
      </w:r>
      <w:r w:rsidRPr="0095276B">
        <w:t>il n</w:t>
      </w:r>
      <w:r w:rsidR="006455E5">
        <w:t>’</w:t>
      </w:r>
      <w:r w:rsidRPr="0095276B">
        <w:t>arrêtait pas de répéter</w:t>
      </w:r>
      <w:r w:rsidR="006455E5">
        <w:t> :</w:t>
      </w:r>
    </w:p>
    <w:p w14:paraId="039E38ED" w14:textId="657D8556" w:rsidR="002666CE" w:rsidRDefault="006455E5" w:rsidP="002666CE">
      <w:r>
        <w:t>« </w:t>
      </w:r>
      <w:r w:rsidR="009D4A85" w:rsidRPr="0095276B">
        <w:t>Bonjour</w:t>
      </w:r>
      <w:r>
        <w:t xml:space="preserve"> ! </w:t>
      </w:r>
      <w:r w:rsidR="009D4A85" w:rsidRPr="0095276B">
        <w:t>Bonjour</w:t>
      </w:r>
      <w:r>
        <w:t xml:space="preserve"> ! </w:t>
      </w:r>
      <w:r w:rsidR="009D4A85" w:rsidRPr="0095276B">
        <w:t>Ça va bien</w:t>
      </w:r>
      <w:r>
        <w:t xml:space="preserve"> ? </w:t>
      </w:r>
      <w:r w:rsidR="009D4A85" w:rsidRPr="0095276B">
        <w:t>hé</w:t>
      </w:r>
      <w:r>
        <w:t xml:space="preserve"> ? </w:t>
      </w:r>
      <w:r w:rsidR="009D4A85" w:rsidRPr="0095276B">
        <w:t>hé</w:t>
      </w:r>
      <w:r>
        <w:t xml:space="preserve"> ? </w:t>
      </w:r>
      <w:r w:rsidR="009D4A85" w:rsidRPr="0095276B">
        <w:t>Encore levés si tard</w:t>
      </w:r>
      <w:r>
        <w:t xml:space="preserve"> ? </w:t>
      </w:r>
      <w:r w:rsidR="009D4A85" w:rsidRPr="0095276B">
        <w:t>Pas froid</w:t>
      </w:r>
      <w:r>
        <w:t> ? »</w:t>
      </w:r>
    </w:p>
    <w:p w14:paraId="4776E47D" w14:textId="77777777" w:rsidR="006455E5" w:rsidRDefault="009D4A85" w:rsidP="002666CE">
      <w:r w:rsidRPr="0095276B">
        <w:t>La tante Babette s</w:t>
      </w:r>
      <w:r w:rsidR="006455E5">
        <w:t>’</w:t>
      </w:r>
      <w:r w:rsidRPr="0095276B">
        <w:t>était délicatement retirée avant l</w:t>
      </w:r>
      <w:r w:rsidR="006455E5">
        <w:t>’</w:t>
      </w:r>
      <w:r w:rsidRPr="0095276B">
        <w:t>arrivée de Guillaume</w:t>
      </w:r>
      <w:r w:rsidR="006455E5">
        <w:t xml:space="preserve">. </w:t>
      </w:r>
      <w:r w:rsidRPr="0095276B">
        <w:t xml:space="preserve">La table pliait sous le poids des </w:t>
      </w:r>
      <w:r w:rsidRPr="0095276B">
        <w:rPr>
          <w:i/>
          <w:iCs/>
        </w:rPr>
        <w:t>Kugelopf</w:t>
      </w:r>
      <w:r w:rsidR="006455E5">
        <w:t xml:space="preserve">, </w:t>
      </w:r>
      <w:r w:rsidRPr="0095276B">
        <w:t xml:space="preserve">des </w:t>
      </w:r>
      <w:proofErr w:type="spellStart"/>
      <w:r w:rsidRPr="0095276B">
        <w:rPr>
          <w:i/>
          <w:iCs/>
        </w:rPr>
        <w:t>Schnitte</w:t>
      </w:r>
      <w:proofErr w:type="spellEnd"/>
      <w:r w:rsidR="006455E5">
        <w:t xml:space="preserve">, </w:t>
      </w:r>
      <w:r w:rsidRPr="0095276B">
        <w:t>des cervelas</w:t>
      </w:r>
      <w:r w:rsidR="006455E5">
        <w:t xml:space="preserve">, </w:t>
      </w:r>
      <w:r w:rsidRPr="0095276B">
        <w:t>et d</w:t>
      </w:r>
      <w:r w:rsidR="006455E5">
        <w:t>’</w:t>
      </w:r>
      <w:r w:rsidRPr="0095276B">
        <w:t xml:space="preserve">une gigantesque </w:t>
      </w:r>
      <w:proofErr w:type="spellStart"/>
      <w:r w:rsidRPr="0095276B">
        <w:rPr>
          <w:i/>
          <w:iCs/>
        </w:rPr>
        <w:t>Kugel</w:t>
      </w:r>
      <w:proofErr w:type="spellEnd"/>
      <w:r w:rsidRPr="0095276B">
        <w:t xml:space="preserve"> encore cha</w:t>
      </w:r>
      <w:r w:rsidRPr="0095276B">
        <w:t>u</w:t>
      </w:r>
      <w:r w:rsidRPr="0095276B">
        <w:t>de</w:t>
      </w:r>
      <w:r w:rsidR="006455E5">
        <w:t xml:space="preserve">. </w:t>
      </w:r>
      <w:r w:rsidRPr="0095276B">
        <w:t>Guillaume eut à peine un regard pour ces préparatifs que les enfants</w:t>
      </w:r>
      <w:r w:rsidR="006455E5">
        <w:t xml:space="preserve">, </w:t>
      </w:r>
      <w:r w:rsidRPr="0095276B">
        <w:t>réveillés tout à coup</w:t>
      </w:r>
      <w:r w:rsidR="006455E5">
        <w:t xml:space="preserve">, </w:t>
      </w:r>
      <w:r w:rsidRPr="0095276B">
        <w:t>dévoraient des yeux</w:t>
      </w:r>
      <w:r w:rsidR="006455E5">
        <w:t xml:space="preserve">. </w:t>
      </w:r>
      <w:r w:rsidRPr="0095276B">
        <w:t>Il exigea qu</w:t>
      </w:r>
      <w:r w:rsidR="006455E5">
        <w:t>’</w:t>
      </w:r>
      <w:r w:rsidRPr="0095276B">
        <w:t>Hermine les couchât tout de suite</w:t>
      </w:r>
      <w:r w:rsidR="006455E5">
        <w:t xml:space="preserve">. </w:t>
      </w:r>
      <w:r w:rsidRPr="0095276B">
        <w:t>Puis elle dut se contenter d</w:t>
      </w:r>
      <w:r w:rsidR="006455E5">
        <w:t>’</w:t>
      </w:r>
      <w:r w:rsidRPr="0095276B">
        <w:t>un récit beaucoup trop succinct</w:t>
      </w:r>
      <w:r w:rsidR="006455E5">
        <w:t xml:space="preserve">. </w:t>
      </w:r>
      <w:r w:rsidRPr="0095276B">
        <w:t>Penchée vers lui</w:t>
      </w:r>
      <w:r w:rsidR="006455E5">
        <w:t xml:space="preserve">, </w:t>
      </w:r>
      <w:r w:rsidRPr="0095276B">
        <w:t>elle buvait ses paroles espacées</w:t>
      </w:r>
      <w:r w:rsidR="006455E5">
        <w:t xml:space="preserve">, </w:t>
      </w:r>
      <w:r w:rsidRPr="0095276B">
        <w:t>sans réussir à les provoquer</w:t>
      </w:r>
      <w:r w:rsidR="006455E5">
        <w:t xml:space="preserve">. </w:t>
      </w:r>
      <w:r w:rsidRPr="0095276B">
        <w:t>Il évitait de la regarder</w:t>
      </w:r>
      <w:r w:rsidR="006455E5">
        <w:t xml:space="preserve">. </w:t>
      </w:r>
      <w:r w:rsidRPr="0095276B">
        <w:t>Ils se trouvèrent bientôt côte à côte dans le lit étroit</w:t>
      </w:r>
      <w:r w:rsidR="006455E5">
        <w:t xml:space="preserve">. </w:t>
      </w:r>
      <w:r w:rsidRPr="0095276B">
        <w:t>Ses admirables cheveux blonds</w:t>
      </w:r>
      <w:r w:rsidR="006455E5">
        <w:t xml:space="preserve">, </w:t>
      </w:r>
      <w:r w:rsidRPr="0095276B">
        <w:t>sagement nattés</w:t>
      </w:r>
      <w:r w:rsidR="006455E5">
        <w:t xml:space="preserve">, </w:t>
      </w:r>
      <w:r w:rsidRPr="0095276B">
        <w:t>reposaient sur ses épaules</w:t>
      </w:r>
      <w:r w:rsidR="006455E5">
        <w:t xml:space="preserve">, </w:t>
      </w:r>
      <w:r w:rsidRPr="0095276B">
        <w:t>sans qu</w:t>
      </w:r>
      <w:r w:rsidR="006455E5">
        <w:t>’</w:t>
      </w:r>
      <w:r w:rsidRPr="0095276B">
        <w:t xml:space="preserve">il songeât à les </w:t>
      </w:r>
      <w:r w:rsidRPr="0095276B">
        <w:lastRenderedPageBreak/>
        <w:t>déranger</w:t>
      </w:r>
      <w:r w:rsidR="006455E5">
        <w:t xml:space="preserve">, </w:t>
      </w:r>
      <w:r w:rsidRPr="0095276B">
        <w:t>ni qu</w:t>
      </w:r>
      <w:r w:rsidR="006455E5">
        <w:t>’</w:t>
      </w:r>
      <w:r w:rsidRPr="0095276B">
        <w:t>elle se ra</w:t>
      </w:r>
      <w:r w:rsidRPr="0095276B">
        <w:t>p</w:t>
      </w:r>
      <w:r w:rsidRPr="0095276B">
        <w:t>pelât qu</w:t>
      </w:r>
      <w:r w:rsidR="006455E5">
        <w:t>’</w:t>
      </w:r>
      <w:r w:rsidRPr="0095276B">
        <w:t>il l</w:t>
      </w:r>
      <w:r w:rsidR="006455E5">
        <w:t>’</w:t>
      </w:r>
      <w:r w:rsidRPr="0095276B">
        <w:t>aurait pu</w:t>
      </w:r>
      <w:r w:rsidR="006455E5">
        <w:t xml:space="preserve">. </w:t>
      </w:r>
      <w:r w:rsidRPr="0095276B">
        <w:t>Il lui effleura le front d</w:t>
      </w:r>
      <w:r w:rsidR="006455E5">
        <w:t>’</w:t>
      </w:r>
      <w:r w:rsidRPr="0095276B">
        <w:t>un baiser</w:t>
      </w:r>
      <w:r w:rsidR="006455E5">
        <w:t xml:space="preserve">. </w:t>
      </w:r>
      <w:r w:rsidRPr="0095276B">
        <w:t>Elle l</w:t>
      </w:r>
      <w:r w:rsidR="006455E5">
        <w:t>’</w:t>
      </w:r>
      <w:r w:rsidRPr="0095276B">
        <w:t>embrassa sur la joue</w:t>
      </w:r>
      <w:r w:rsidR="006455E5">
        <w:t xml:space="preserve">. </w:t>
      </w:r>
      <w:r w:rsidRPr="0095276B">
        <w:t>Et il s</w:t>
      </w:r>
      <w:r w:rsidR="006455E5">
        <w:t>’</w:t>
      </w:r>
      <w:r w:rsidRPr="0095276B">
        <w:t>endormit</w:t>
      </w:r>
      <w:r w:rsidR="006455E5">
        <w:t xml:space="preserve">, </w:t>
      </w:r>
      <w:r w:rsidRPr="0095276B">
        <w:t>la laissant se tourner et se remémorer les paroles qu</w:t>
      </w:r>
      <w:r w:rsidR="006455E5">
        <w:t>’</w:t>
      </w:r>
      <w:r w:rsidRPr="0095276B">
        <w:t>il lui avait dites</w:t>
      </w:r>
      <w:r w:rsidR="006455E5">
        <w:t>.</w:t>
      </w:r>
    </w:p>
    <w:p w14:paraId="26A7D369" w14:textId="77777777" w:rsidR="006455E5" w:rsidRDefault="009D4A85" w:rsidP="002666CE">
      <w:r w:rsidRPr="0095276B">
        <w:t>Il ne détestait pas sa femme</w:t>
      </w:r>
      <w:r w:rsidR="006455E5">
        <w:t xml:space="preserve">. </w:t>
      </w:r>
      <w:r w:rsidRPr="0095276B">
        <w:t>Il n</w:t>
      </w:r>
      <w:r w:rsidR="006455E5">
        <w:t>’</w:t>
      </w:r>
      <w:r w:rsidRPr="0095276B">
        <w:t>avait jamais souhaité en épouser une autre</w:t>
      </w:r>
      <w:r w:rsidR="006455E5">
        <w:t xml:space="preserve">. </w:t>
      </w:r>
      <w:r w:rsidRPr="0095276B">
        <w:t>Il était de ces hommes qui portent dans leurs os la malédiction de l</w:t>
      </w:r>
      <w:r w:rsidR="006455E5">
        <w:t>’</w:t>
      </w:r>
      <w:r w:rsidRPr="0095276B">
        <w:t>os</w:t>
      </w:r>
      <w:r w:rsidR="006455E5">
        <w:t xml:space="preserve">, </w:t>
      </w:r>
      <w:r w:rsidRPr="0095276B">
        <w:t>et</w:t>
      </w:r>
      <w:r w:rsidR="006455E5">
        <w:t xml:space="preserve">, </w:t>
      </w:r>
      <w:r w:rsidRPr="0095276B">
        <w:t>dans leur chair</w:t>
      </w:r>
      <w:r w:rsidR="006455E5">
        <w:t xml:space="preserve">, </w:t>
      </w:r>
      <w:r w:rsidRPr="0095276B">
        <w:t>la malédiction de la chair</w:t>
      </w:r>
      <w:r w:rsidR="006455E5">
        <w:t xml:space="preserve">. </w:t>
      </w:r>
      <w:r w:rsidRPr="0095276B">
        <w:t>Ce n</w:t>
      </w:r>
      <w:r w:rsidR="006455E5">
        <w:t>’</w:t>
      </w:r>
      <w:r w:rsidRPr="0095276B">
        <w:t>était pas une brute</w:t>
      </w:r>
      <w:r w:rsidR="006455E5">
        <w:t xml:space="preserve">, </w:t>
      </w:r>
      <w:r w:rsidRPr="0095276B">
        <w:t>non plus</w:t>
      </w:r>
      <w:r w:rsidR="006455E5">
        <w:t xml:space="preserve">. </w:t>
      </w:r>
      <w:r w:rsidRPr="0095276B">
        <w:t>La musique le faisait pleurer</w:t>
      </w:r>
      <w:r w:rsidR="006455E5">
        <w:t xml:space="preserve">. </w:t>
      </w:r>
      <w:r w:rsidRPr="0095276B">
        <w:t>Il savait quelques bonnes histoires</w:t>
      </w:r>
      <w:r w:rsidR="006455E5">
        <w:t xml:space="preserve">, </w:t>
      </w:r>
      <w:r w:rsidRPr="0095276B">
        <w:t>et les contait à ses moments</w:t>
      </w:r>
      <w:r w:rsidR="006455E5">
        <w:t xml:space="preserve">. </w:t>
      </w:r>
      <w:r w:rsidRPr="0095276B">
        <w:t>Mais il restait toujours de la race qui a mis Job sur son fumier</w:t>
      </w:r>
      <w:r w:rsidR="006455E5">
        <w:t xml:space="preserve">. </w:t>
      </w:r>
      <w:r w:rsidRPr="0095276B">
        <w:t>À la différence qu</w:t>
      </w:r>
      <w:r w:rsidR="006455E5">
        <w:t>’</w:t>
      </w:r>
      <w:r w:rsidRPr="0095276B">
        <w:t>un palais ne lui eût pas apporté plus de paix que le fumier de l</w:t>
      </w:r>
      <w:r w:rsidR="006455E5">
        <w:t>’</w:t>
      </w:r>
      <w:r w:rsidRPr="0095276B">
        <w:t>Élu</w:t>
      </w:r>
      <w:r w:rsidR="006455E5">
        <w:t xml:space="preserve">. </w:t>
      </w:r>
      <w:r w:rsidRPr="0095276B">
        <w:t>On répétait</w:t>
      </w:r>
      <w:r w:rsidR="006455E5">
        <w:t> :</w:t>
      </w:r>
    </w:p>
    <w:p w14:paraId="39825CFD" w14:textId="3728789C" w:rsidR="002666CE" w:rsidRDefault="006455E5" w:rsidP="002666CE">
      <w:r>
        <w:t>« </w:t>
      </w:r>
      <w:r w:rsidR="009D4A85" w:rsidRPr="0095276B">
        <w:t>Les Simler sont tous des travailleurs</w:t>
      </w:r>
      <w:r>
        <w:t xml:space="preserve">, </w:t>
      </w:r>
      <w:r w:rsidR="009D4A85" w:rsidRPr="0095276B">
        <w:t>mais monsieur Guillaume est un véritable bourreau de travail</w:t>
      </w:r>
      <w:r>
        <w:t xml:space="preserve">. </w:t>
      </w:r>
      <w:r w:rsidR="009D4A85" w:rsidRPr="0095276B">
        <w:t>On croirait qu</w:t>
      </w:r>
      <w:r>
        <w:t>’</w:t>
      </w:r>
      <w:r w:rsidR="009D4A85" w:rsidRPr="0095276B">
        <w:t>il n</w:t>
      </w:r>
      <w:r>
        <w:t>’</w:t>
      </w:r>
      <w:r w:rsidR="009D4A85" w:rsidRPr="0095276B">
        <w:t>a de plaisir qu</w:t>
      </w:r>
      <w:r>
        <w:t>’</w:t>
      </w:r>
      <w:r w:rsidR="009D4A85" w:rsidRPr="0095276B">
        <w:t>à se tuer</w:t>
      </w:r>
      <w:r>
        <w:t>. »</w:t>
      </w:r>
    </w:p>
    <w:p w14:paraId="600D836A" w14:textId="77777777" w:rsidR="006455E5" w:rsidRDefault="009D4A85" w:rsidP="002666CE">
      <w:r w:rsidRPr="0095276B">
        <w:t>C</w:t>
      </w:r>
      <w:r w:rsidR="006455E5">
        <w:t>’</w:t>
      </w:r>
      <w:r w:rsidRPr="0095276B">
        <w:t>était la vérité même</w:t>
      </w:r>
      <w:r w:rsidR="006455E5">
        <w:t xml:space="preserve"> ; </w:t>
      </w:r>
      <w:r w:rsidRPr="0095276B">
        <w:t>toutefois il n</w:t>
      </w:r>
      <w:r w:rsidR="006455E5">
        <w:t>’</w:t>
      </w:r>
      <w:r w:rsidRPr="0095276B">
        <w:t>avait jamais pris le temps de raisonner son horreur de vivre</w:t>
      </w:r>
      <w:r w:rsidR="006455E5">
        <w:t xml:space="preserve">. </w:t>
      </w:r>
      <w:r w:rsidRPr="0095276B">
        <w:t>Il dérivait sur le travail cet instinct qui</w:t>
      </w:r>
      <w:r w:rsidR="006455E5">
        <w:t xml:space="preserve">, </w:t>
      </w:r>
      <w:r w:rsidRPr="0095276B">
        <w:t>plus éclairé</w:t>
      </w:r>
      <w:r w:rsidR="006455E5">
        <w:t xml:space="preserve">, </w:t>
      </w:r>
      <w:r w:rsidRPr="0095276B">
        <w:t>l</w:t>
      </w:r>
      <w:r w:rsidR="006455E5">
        <w:t>’</w:t>
      </w:r>
      <w:r w:rsidRPr="0095276B">
        <w:t>eût mené se pendre</w:t>
      </w:r>
      <w:r w:rsidR="006455E5">
        <w:t xml:space="preserve">, </w:t>
      </w:r>
      <w:r w:rsidRPr="0095276B">
        <w:t>au bout d</w:t>
      </w:r>
      <w:r w:rsidR="006455E5">
        <w:t>’</w:t>
      </w:r>
      <w:r w:rsidRPr="0095276B">
        <w:t>une corde de deux pieds</w:t>
      </w:r>
      <w:r w:rsidR="006455E5">
        <w:t xml:space="preserve">, </w:t>
      </w:r>
      <w:r w:rsidRPr="0095276B">
        <w:t>à la maîtresse branche du grand marro</w:t>
      </w:r>
      <w:r w:rsidRPr="0095276B">
        <w:t>n</w:t>
      </w:r>
      <w:r w:rsidRPr="0095276B">
        <w:t>nier de la fabrique</w:t>
      </w:r>
      <w:r w:rsidR="006455E5">
        <w:t xml:space="preserve">. </w:t>
      </w:r>
      <w:r w:rsidRPr="0095276B">
        <w:t>Et la vie</w:t>
      </w:r>
      <w:r w:rsidR="006455E5">
        <w:t xml:space="preserve">, </w:t>
      </w:r>
      <w:r w:rsidRPr="0095276B">
        <w:t>qui sait utiliser toutes choses pour son triomphe final</w:t>
      </w:r>
      <w:r w:rsidR="006455E5">
        <w:t xml:space="preserve">, </w:t>
      </w:r>
      <w:r w:rsidRPr="0095276B">
        <w:t>tirait de ce splénétique un rendement pr</w:t>
      </w:r>
      <w:r w:rsidRPr="0095276B">
        <w:t>o</w:t>
      </w:r>
      <w:r w:rsidRPr="0095276B">
        <w:t>pre à décourager les plus allègres mécaniques humaines</w:t>
      </w:r>
      <w:r w:rsidR="006455E5">
        <w:t>.</w:t>
      </w:r>
    </w:p>
    <w:p w14:paraId="5E73F913" w14:textId="77777777" w:rsidR="006455E5" w:rsidRDefault="009D4A85" w:rsidP="009D4A85">
      <w:r w:rsidRPr="0095276B">
        <w:t>La flûte de Joseph donnait</w:t>
      </w:r>
      <w:r w:rsidR="006455E5">
        <w:t xml:space="preserve">, </w:t>
      </w:r>
      <w:r w:rsidRPr="0095276B">
        <w:t>à sa façon</w:t>
      </w:r>
      <w:r w:rsidR="006455E5">
        <w:t xml:space="preserve">, </w:t>
      </w:r>
      <w:r w:rsidRPr="0095276B">
        <w:t>trois lieues plus loin</w:t>
      </w:r>
      <w:r w:rsidR="006455E5">
        <w:t xml:space="preserve">, </w:t>
      </w:r>
      <w:r w:rsidRPr="0095276B">
        <w:t>la réponse au dégoût vital de Guillaume</w:t>
      </w:r>
      <w:r w:rsidR="006455E5">
        <w:t xml:space="preserve">. </w:t>
      </w:r>
      <w:r w:rsidRPr="0095276B">
        <w:t>Causes diverses</w:t>
      </w:r>
      <w:r w:rsidR="006455E5">
        <w:t xml:space="preserve">, </w:t>
      </w:r>
      <w:r w:rsidRPr="0095276B">
        <w:t>résu</w:t>
      </w:r>
      <w:r w:rsidRPr="0095276B">
        <w:t>l</w:t>
      </w:r>
      <w:r w:rsidRPr="0095276B">
        <w:t>tats identiques</w:t>
      </w:r>
      <w:r w:rsidR="006455E5">
        <w:t xml:space="preserve">. </w:t>
      </w:r>
      <w:r w:rsidRPr="0095276B">
        <w:t>Le Cercle du Commerce de Vendeuvre s</w:t>
      </w:r>
      <w:r w:rsidR="006455E5">
        <w:t>’</w:t>
      </w:r>
      <w:r w:rsidRPr="0095276B">
        <w:t>en m</w:t>
      </w:r>
      <w:r w:rsidRPr="0095276B">
        <w:t>é</w:t>
      </w:r>
      <w:r w:rsidRPr="0095276B">
        <w:t>fiait-il</w:t>
      </w:r>
      <w:r w:rsidR="006455E5">
        <w:t xml:space="preserve"> ? </w:t>
      </w:r>
      <w:r w:rsidRPr="0095276B">
        <w:t>Car</w:t>
      </w:r>
      <w:r w:rsidR="006455E5">
        <w:t xml:space="preserve">, </w:t>
      </w:r>
      <w:r w:rsidRPr="0095276B">
        <w:t>inconsciemment fidèles à des lois obscures</w:t>
      </w:r>
      <w:r w:rsidR="006455E5">
        <w:t xml:space="preserve">, </w:t>
      </w:r>
      <w:r w:rsidRPr="0095276B">
        <w:t>les gens de la pâte des Simler ne peuvent rien créer qui ne soit pour durer</w:t>
      </w:r>
      <w:r w:rsidR="006455E5">
        <w:t>.</w:t>
      </w:r>
    </w:p>
    <w:p w14:paraId="6B73C61E" w14:textId="01777299" w:rsidR="009D4A85" w:rsidRPr="0095276B" w:rsidRDefault="009D4A85" w:rsidP="006455E5">
      <w:pPr>
        <w:pStyle w:val="Titre2"/>
        <w:pageBreakBefore/>
        <w:rPr>
          <w:szCs w:val="44"/>
        </w:rPr>
      </w:pPr>
      <w:bookmarkStart w:id="14" w:name="_Toc197888819"/>
      <w:r w:rsidRPr="0095276B">
        <w:rPr>
          <w:szCs w:val="44"/>
        </w:rPr>
        <w:lastRenderedPageBreak/>
        <w:t>10</w:t>
      </w:r>
      <w:bookmarkEnd w:id="14"/>
      <w:r w:rsidRPr="0095276B">
        <w:rPr>
          <w:szCs w:val="44"/>
        </w:rPr>
        <w:br/>
      </w:r>
    </w:p>
    <w:p w14:paraId="7A2F6580" w14:textId="55E8E0EE" w:rsidR="002666CE" w:rsidRDefault="006455E5" w:rsidP="002666CE">
      <w:r>
        <w:t>« </w:t>
      </w:r>
      <w:r w:rsidR="009D4A85" w:rsidRPr="0095276B">
        <w:t>Au nom du ciel</w:t>
      </w:r>
      <w:r>
        <w:t xml:space="preserve">, </w:t>
      </w:r>
      <w:r w:rsidR="009D4A85" w:rsidRPr="0095276B">
        <w:t>Pierrotin</w:t>
      </w:r>
      <w:r>
        <w:t xml:space="preserve">, </w:t>
      </w:r>
      <w:r w:rsidR="009D4A85" w:rsidRPr="0095276B">
        <w:t>votre fenêtre</w:t>
      </w:r>
      <w:r>
        <w:t> ! »</w:t>
      </w:r>
    </w:p>
    <w:p w14:paraId="6F3EE6C9" w14:textId="77777777" w:rsidR="006455E5" w:rsidRDefault="009D4A85" w:rsidP="002666CE">
      <w:r w:rsidRPr="0095276B">
        <w:t>Trente gentlemen bien mis sont occupés à ressentir</w:t>
      </w:r>
      <w:r w:rsidR="006455E5">
        <w:t xml:space="preserve">, </w:t>
      </w:r>
      <w:r w:rsidRPr="0095276B">
        <w:t>par toute leur surface et toute leur profondeur</w:t>
      </w:r>
      <w:r w:rsidR="006455E5">
        <w:t xml:space="preserve">, </w:t>
      </w:r>
      <w:r w:rsidRPr="0095276B">
        <w:t>la satisfaction de n</w:t>
      </w:r>
      <w:r w:rsidR="006455E5">
        <w:t>’</w:t>
      </w:r>
      <w:r w:rsidRPr="0095276B">
        <w:t>être pas dehors</w:t>
      </w:r>
      <w:r w:rsidR="006455E5">
        <w:t xml:space="preserve">. </w:t>
      </w:r>
      <w:r w:rsidRPr="0095276B">
        <w:t>Entre le dehors et le dedans</w:t>
      </w:r>
      <w:r w:rsidR="006455E5">
        <w:t xml:space="preserve">, </w:t>
      </w:r>
      <w:r w:rsidRPr="0095276B">
        <w:t>les glaces des f</w:t>
      </w:r>
      <w:r w:rsidRPr="0095276B">
        <w:t>e</w:t>
      </w:r>
      <w:r w:rsidRPr="0095276B">
        <w:t>nêtres introduisent leur frontière mince et vigilante</w:t>
      </w:r>
      <w:r w:rsidR="006455E5">
        <w:t>.</w:t>
      </w:r>
    </w:p>
    <w:p w14:paraId="3FDE143C" w14:textId="77777777" w:rsidR="006455E5" w:rsidRDefault="009D4A85" w:rsidP="002666CE">
      <w:r w:rsidRPr="0095276B">
        <w:t>Quand les feux</w:t>
      </w:r>
      <w:r w:rsidR="006455E5">
        <w:t xml:space="preserve">, </w:t>
      </w:r>
      <w:r w:rsidRPr="0095276B">
        <w:t>activement excités</w:t>
      </w:r>
      <w:r w:rsidR="006455E5">
        <w:t xml:space="preserve">, </w:t>
      </w:r>
      <w:r w:rsidRPr="0095276B">
        <w:t>répandent à travers les salons leurs conseils de bien-être</w:t>
      </w:r>
      <w:r w:rsidR="006455E5">
        <w:t xml:space="preserve">, </w:t>
      </w:r>
      <w:r w:rsidRPr="0095276B">
        <w:t>c</w:t>
      </w:r>
      <w:r w:rsidR="006455E5">
        <w:t>’</w:t>
      </w:r>
      <w:r w:rsidRPr="0095276B">
        <w:t>est un chatouillement agréable d</w:t>
      </w:r>
      <w:r w:rsidR="006455E5">
        <w:t>’</w:t>
      </w:r>
      <w:r w:rsidRPr="0095276B">
        <w:t>assister au combat que se livrent Vendeuvre et le brouillard</w:t>
      </w:r>
      <w:r w:rsidR="006455E5">
        <w:t xml:space="preserve">. </w:t>
      </w:r>
      <w:r w:rsidRPr="0095276B">
        <w:t>Et le tintement des louis d</w:t>
      </w:r>
      <w:r w:rsidR="006455E5">
        <w:t>’</w:t>
      </w:r>
      <w:r w:rsidRPr="0095276B">
        <w:t>or</w:t>
      </w:r>
      <w:r w:rsidR="006455E5">
        <w:t xml:space="preserve">, </w:t>
      </w:r>
      <w:r w:rsidRPr="0095276B">
        <w:t xml:space="preserve">soutenu </w:t>
      </w:r>
      <w:proofErr w:type="spellStart"/>
      <w:r w:rsidRPr="0095276B">
        <w:rPr>
          <w:i/>
          <w:iCs/>
        </w:rPr>
        <w:t>stringendo</w:t>
      </w:r>
      <w:proofErr w:type="spellEnd"/>
      <w:r w:rsidRPr="0095276B">
        <w:t xml:space="preserve"> par le sifflement du gaz dans les lustres</w:t>
      </w:r>
      <w:r w:rsidR="006455E5">
        <w:t xml:space="preserve">, </w:t>
      </w:r>
      <w:r w:rsidRPr="0095276B">
        <w:t>constitue une symph</w:t>
      </w:r>
      <w:r w:rsidRPr="0095276B">
        <w:t>o</w:t>
      </w:r>
      <w:r w:rsidRPr="0095276B">
        <w:t>nie pleine de charme pour qui a travaillé tout le jour en l</w:t>
      </w:r>
      <w:r w:rsidR="006455E5">
        <w:t>’</w:t>
      </w:r>
      <w:r w:rsidRPr="0095276B">
        <w:t>ho</w:t>
      </w:r>
      <w:r w:rsidRPr="0095276B">
        <w:t>n</w:t>
      </w:r>
      <w:r w:rsidRPr="0095276B">
        <w:t>neur de l</w:t>
      </w:r>
      <w:r w:rsidR="006455E5">
        <w:t>’</w:t>
      </w:r>
      <w:r w:rsidRPr="0095276B">
        <w:t>argent</w:t>
      </w:r>
      <w:r w:rsidR="006455E5">
        <w:t>.</w:t>
      </w:r>
    </w:p>
    <w:p w14:paraId="349BFF59" w14:textId="77777777" w:rsidR="006455E5" w:rsidRDefault="009D4A85" w:rsidP="002666CE">
      <w:r w:rsidRPr="0095276B">
        <w:t>Mais</w:t>
      </w:r>
      <w:r w:rsidR="006455E5">
        <w:t xml:space="preserve">, </w:t>
      </w:r>
      <w:r w:rsidRPr="0095276B">
        <w:t>par la fenêtre entrebâillée</w:t>
      </w:r>
      <w:r w:rsidR="006455E5">
        <w:t xml:space="preserve">, </w:t>
      </w:r>
      <w:r w:rsidRPr="0095276B">
        <w:t>ont pénétré deux bruits qui ne sont pas de l</w:t>
      </w:r>
      <w:r w:rsidR="006455E5">
        <w:t>’</w:t>
      </w:r>
      <w:r w:rsidRPr="0095276B">
        <w:t>espèce admise dans les Cercles</w:t>
      </w:r>
      <w:r w:rsidR="006455E5">
        <w:t xml:space="preserve"> : </w:t>
      </w:r>
      <w:r w:rsidRPr="0095276B">
        <w:t>c</w:t>
      </w:r>
      <w:r w:rsidR="006455E5">
        <w:t>’</w:t>
      </w:r>
      <w:r w:rsidRPr="0095276B">
        <w:t>est d</w:t>
      </w:r>
      <w:r w:rsidR="006455E5">
        <w:t>’</w:t>
      </w:r>
      <w:r w:rsidRPr="0095276B">
        <w:t>abord le sanglot interminable d</w:t>
      </w:r>
      <w:r w:rsidR="006455E5">
        <w:t>’</w:t>
      </w:r>
      <w:r w:rsidRPr="0095276B">
        <w:t>une bruine d</w:t>
      </w:r>
      <w:r w:rsidR="006455E5">
        <w:t>’</w:t>
      </w:r>
      <w:r w:rsidRPr="0095276B">
        <w:t>automne</w:t>
      </w:r>
      <w:r w:rsidR="006455E5">
        <w:t xml:space="preserve">, </w:t>
      </w:r>
      <w:r w:rsidRPr="0095276B">
        <w:t>co</w:t>
      </w:r>
      <w:r w:rsidRPr="0095276B">
        <w:t>m</w:t>
      </w:r>
      <w:r w:rsidRPr="0095276B">
        <w:t>me l</w:t>
      </w:r>
      <w:r w:rsidR="006455E5">
        <w:t>’</w:t>
      </w:r>
      <w:r w:rsidRPr="0095276B">
        <w:t>Ouest en a le secret</w:t>
      </w:r>
      <w:r w:rsidR="006455E5">
        <w:t xml:space="preserve"> ; </w:t>
      </w:r>
      <w:r w:rsidRPr="0095276B">
        <w:t>c</w:t>
      </w:r>
      <w:r w:rsidR="006455E5">
        <w:t>’</w:t>
      </w:r>
      <w:r w:rsidRPr="0095276B">
        <w:t>est ensuite le ronflement des tiss</w:t>
      </w:r>
      <w:r w:rsidRPr="0095276B">
        <w:t>a</w:t>
      </w:r>
      <w:r w:rsidRPr="0095276B">
        <w:t>ges en travail</w:t>
      </w:r>
      <w:r w:rsidR="006455E5">
        <w:t xml:space="preserve">. </w:t>
      </w:r>
      <w:r w:rsidRPr="0095276B">
        <w:t>Voilà pourquoi le Cercle s</w:t>
      </w:r>
      <w:r w:rsidR="006455E5">
        <w:t>’</w:t>
      </w:r>
      <w:r w:rsidRPr="0095276B">
        <w:t>écrie d</w:t>
      </w:r>
      <w:r w:rsidR="006455E5">
        <w:t>’</w:t>
      </w:r>
      <w:r w:rsidRPr="0095276B">
        <w:t>une voix</w:t>
      </w:r>
      <w:r w:rsidR="006455E5">
        <w:t> :</w:t>
      </w:r>
    </w:p>
    <w:p w14:paraId="68A1CDE0" w14:textId="45BB1185" w:rsidR="002666CE" w:rsidRDefault="006455E5" w:rsidP="002666CE">
      <w:r>
        <w:t>« </w:t>
      </w:r>
      <w:r w:rsidR="009D4A85" w:rsidRPr="0095276B">
        <w:t>Au nom du ciel</w:t>
      </w:r>
      <w:r>
        <w:t xml:space="preserve">, </w:t>
      </w:r>
      <w:r w:rsidR="009D4A85" w:rsidRPr="0095276B">
        <w:t>Pierrotin</w:t>
      </w:r>
      <w:r>
        <w:t> ! »</w:t>
      </w:r>
    </w:p>
    <w:p w14:paraId="0E86D26A" w14:textId="77777777" w:rsidR="006455E5" w:rsidRDefault="009D4A85" w:rsidP="002666CE">
      <w:r w:rsidRPr="0095276B">
        <w:t>Le malencontreux Pierrotin ne se fait pas répéter deux fois l</w:t>
      </w:r>
      <w:r w:rsidR="006455E5">
        <w:t>’</w:t>
      </w:r>
      <w:r w:rsidRPr="0095276B">
        <w:t>objurgation de ces messieurs</w:t>
      </w:r>
      <w:r w:rsidR="006455E5">
        <w:t xml:space="preserve"> ; </w:t>
      </w:r>
      <w:r w:rsidRPr="0095276B">
        <w:t>il s</w:t>
      </w:r>
      <w:r w:rsidR="006455E5">
        <w:t>’</w:t>
      </w:r>
      <w:r w:rsidRPr="0095276B">
        <w:t>empresse de repousser la croisée</w:t>
      </w:r>
      <w:r w:rsidR="006455E5">
        <w:t xml:space="preserve">. </w:t>
      </w:r>
      <w:r w:rsidRPr="0095276B">
        <w:t>Désirez-vous être fixé sur la bonne tenue d</w:t>
      </w:r>
      <w:r w:rsidR="006455E5">
        <w:t>’</w:t>
      </w:r>
      <w:r w:rsidRPr="0095276B">
        <w:t>une ma</w:t>
      </w:r>
      <w:r w:rsidRPr="0095276B">
        <w:t>i</w:t>
      </w:r>
      <w:r w:rsidRPr="0095276B">
        <w:t>son</w:t>
      </w:r>
      <w:r w:rsidR="006455E5">
        <w:t xml:space="preserve"> ? </w:t>
      </w:r>
      <w:r w:rsidRPr="0095276B">
        <w:t>Fermez une fenêtre</w:t>
      </w:r>
      <w:r w:rsidR="006455E5">
        <w:t xml:space="preserve">. </w:t>
      </w:r>
      <w:r w:rsidRPr="0095276B">
        <w:t>Si les battants</w:t>
      </w:r>
      <w:r w:rsidR="006455E5">
        <w:t xml:space="preserve">, </w:t>
      </w:r>
      <w:r w:rsidRPr="0095276B">
        <w:t>charnus et gras sous la main</w:t>
      </w:r>
      <w:r w:rsidR="006455E5">
        <w:t xml:space="preserve">, </w:t>
      </w:r>
      <w:r w:rsidRPr="0095276B">
        <w:t>s</w:t>
      </w:r>
      <w:r w:rsidR="006455E5">
        <w:t>’</w:t>
      </w:r>
      <w:r w:rsidRPr="0095276B">
        <w:t>enchâssent l</w:t>
      </w:r>
      <w:r w:rsidR="006455E5">
        <w:t>’</w:t>
      </w:r>
      <w:r w:rsidRPr="0095276B">
        <w:t>un dans l</w:t>
      </w:r>
      <w:r w:rsidR="006455E5">
        <w:t>’</w:t>
      </w:r>
      <w:r w:rsidRPr="0095276B">
        <w:t>autre avec le consentement d</w:t>
      </w:r>
      <w:r w:rsidR="006455E5">
        <w:t>’</w:t>
      </w:r>
      <w:r w:rsidRPr="0095276B">
        <w:t>une machine bien huilée</w:t>
      </w:r>
      <w:r w:rsidR="006455E5">
        <w:t xml:space="preserve">, </w:t>
      </w:r>
      <w:r w:rsidRPr="0095276B">
        <w:t>c</w:t>
      </w:r>
      <w:r w:rsidR="006455E5">
        <w:t>’</w:t>
      </w:r>
      <w:r w:rsidRPr="0095276B">
        <w:t>est que l</w:t>
      </w:r>
      <w:r w:rsidR="006455E5">
        <w:t>’</w:t>
      </w:r>
      <w:r w:rsidRPr="0095276B">
        <w:t>architecte n</w:t>
      </w:r>
      <w:r w:rsidR="006455E5">
        <w:t>’</w:t>
      </w:r>
      <w:r w:rsidRPr="0095276B">
        <w:t xml:space="preserve">aura </w:t>
      </w:r>
      <w:r w:rsidRPr="0095276B">
        <w:lastRenderedPageBreak/>
        <w:t>pas lésiné</w:t>
      </w:r>
      <w:r w:rsidR="006455E5">
        <w:t xml:space="preserve">, </w:t>
      </w:r>
      <w:r w:rsidRPr="0095276B">
        <w:t>et que les corps de métier se seront montrés à la hauteur</w:t>
      </w:r>
      <w:r w:rsidR="006455E5">
        <w:t>.</w:t>
      </w:r>
    </w:p>
    <w:p w14:paraId="51BCF689" w14:textId="77777777" w:rsidR="006455E5" w:rsidRDefault="009D4A85" w:rsidP="002666CE">
      <w:r w:rsidRPr="0095276B">
        <w:t>Pierrotin referme la fenêtre sans qu</w:t>
      </w:r>
      <w:r w:rsidR="006455E5">
        <w:t>’</w:t>
      </w:r>
      <w:r w:rsidRPr="0095276B">
        <w:t>une vitre ait grelotté entre ses mâchoires de mastic</w:t>
      </w:r>
      <w:r w:rsidR="006455E5">
        <w:t xml:space="preserve">. </w:t>
      </w:r>
      <w:r w:rsidRPr="0095276B">
        <w:t>Les grands rideaux n</w:t>
      </w:r>
      <w:r w:rsidR="006455E5">
        <w:t>’</w:t>
      </w:r>
      <w:r w:rsidRPr="0095276B">
        <w:t>attendaient que ce geste pour rendre toute leur correction à leurs plis de damas rouge</w:t>
      </w:r>
      <w:r w:rsidR="006455E5">
        <w:t xml:space="preserve">. </w:t>
      </w:r>
      <w:r w:rsidRPr="0095276B">
        <w:t>Octobre peut désormais rayer de rafales la craie du ciel</w:t>
      </w:r>
      <w:r w:rsidR="006455E5">
        <w:t xml:space="preserve">, </w:t>
      </w:r>
      <w:r w:rsidRPr="0095276B">
        <w:t>ou étouffer patiemment la ville sous ses brouillards</w:t>
      </w:r>
      <w:r w:rsidR="006455E5">
        <w:t xml:space="preserve">, </w:t>
      </w:r>
      <w:r w:rsidRPr="0095276B">
        <w:t>a</w:t>
      </w:r>
      <w:r w:rsidRPr="0095276B">
        <w:t>u</w:t>
      </w:r>
      <w:r w:rsidRPr="0095276B">
        <w:t>cun souffle ne risque plus d</w:t>
      </w:r>
      <w:r w:rsidR="006455E5">
        <w:t>’</w:t>
      </w:r>
      <w:r w:rsidRPr="0095276B">
        <w:t>agiter les glands dorés des franges</w:t>
      </w:r>
      <w:r w:rsidR="006455E5">
        <w:t xml:space="preserve">. </w:t>
      </w:r>
      <w:r w:rsidRPr="0095276B">
        <w:t>Ces messieurs du commerce local sont à l</w:t>
      </w:r>
      <w:r w:rsidR="006455E5">
        <w:t>’</w:t>
      </w:r>
      <w:r w:rsidRPr="0095276B">
        <w:t>abri</w:t>
      </w:r>
      <w:r w:rsidR="006455E5">
        <w:t xml:space="preserve">, </w:t>
      </w:r>
      <w:r w:rsidRPr="0095276B">
        <w:t>et le savent</w:t>
      </w:r>
      <w:r w:rsidR="006455E5">
        <w:t>.</w:t>
      </w:r>
    </w:p>
    <w:p w14:paraId="270C8E29" w14:textId="77777777" w:rsidR="006455E5" w:rsidRDefault="006455E5" w:rsidP="002666CE">
      <w:r>
        <w:t>« </w:t>
      </w:r>
      <w:r w:rsidR="009D4A85" w:rsidRPr="0095276B">
        <w:t>Joli temps pour emménager</w:t>
      </w:r>
      <w:r>
        <w:t>, »</w:t>
      </w:r>
      <w:r w:rsidR="009D4A85" w:rsidRPr="0095276B">
        <w:t xml:space="preserve"> ajoute alors le jeune </w:t>
      </w:r>
      <w:proofErr w:type="spellStart"/>
      <w:r w:rsidR="009D4A85" w:rsidRPr="0095276B">
        <w:t>Pa</w:t>
      </w:r>
      <w:r w:rsidR="009D4A85" w:rsidRPr="0095276B">
        <w:t>u</w:t>
      </w:r>
      <w:r w:rsidR="009D4A85" w:rsidRPr="0095276B">
        <w:t>tauberge</w:t>
      </w:r>
      <w:proofErr w:type="spellEnd"/>
      <w:r>
        <w:t xml:space="preserve">, </w:t>
      </w:r>
      <w:r w:rsidR="009D4A85" w:rsidRPr="0095276B">
        <w:t>en réponse à la pensée de tous</w:t>
      </w:r>
      <w:r>
        <w:t>.</w:t>
      </w:r>
    </w:p>
    <w:p w14:paraId="1F3BC716" w14:textId="77777777" w:rsidR="006455E5" w:rsidRDefault="006455E5" w:rsidP="002666CE">
      <w:r>
        <w:t>« </w:t>
      </w:r>
      <w:r w:rsidR="009D4A85" w:rsidRPr="0095276B">
        <w:t>Les a-t-on vus</w:t>
      </w:r>
      <w:r>
        <w:t> ? »</w:t>
      </w:r>
      <w:r w:rsidR="009D4A85" w:rsidRPr="0095276B">
        <w:t xml:space="preserve"> demande un vieillard enfoui dans son fauteuil Élisabeth</w:t>
      </w:r>
      <w:r>
        <w:t>.</w:t>
      </w:r>
    </w:p>
    <w:p w14:paraId="02F71A84" w14:textId="27B67F3B" w:rsidR="002666CE" w:rsidRDefault="006455E5" w:rsidP="002666CE">
      <w:r>
        <w:t>« </w:t>
      </w:r>
      <w:r w:rsidR="009D4A85" w:rsidRPr="0095276B">
        <w:t>Le petit Boulinier vient d</w:t>
      </w:r>
      <w:r>
        <w:t>’</w:t>
      </w:r>
      <w:r w:rsidR="009D4A85" w:rsidRPr="0095276B">
        <w:t>arriver</w:t>
      </w:r>
      <w:r>
        <w:t xml:space="preserve">. </w:t>
      </w:r>
      <w:r w:rsidR="009D4A85" w:rsidRPr="0095276B">
        <w:t>Étonnant s</w:t>
      </w:r>
      <w:r>
        <w:t>’</w:t>
      </w:r>
      <w:r w:rsidR="009D4A85" w:rsidRPr="0095276B">
        <w:t>il ne sait rien</w:t>
      </w:r>
      <w:r>
        <w:t xml:space="preserve">. </w:t>
      </w:r>
      <w:r w:rsidR="009D4A85" w:rsidRPr="0095276B">
        <w:t>Boulinier</w:t>
      </w:r>
      <w:r>
        <w:t xml:space="preserve"> ! </w:t>
      </w:r>
      <w:r w:rsidR="009D4A85" w:rsidRPr="0095276B">
        <w:t>Mon cher Boulinier</w:t>
      </w:r>
      <w:r>
        <w:t> ! »</w:t>
      </w:r>
    </w:p>
    <w:p w14:paraId="75571913" w14:textId="77777777" w:rsidR="006455E5" w:rsidRDefault="009D4A85" w:rsidP="002666CE">
      <w:r w:rsidRPr="0095276B">
        <w:t>Entre Boulinier</w:t>
      </w:r>
      <w:r w:rsidR="006455E5">
        <w:t xml:space="preserve">, </w:t>
      </w:r>
      <w:r w:rsidRPr="0095276B">
        <w:t>la moustache comme une éponge</w:t>
      </w:r>
      <w:r w:rsidR="006455E5">
        <w:t xml:space="preserve">, </w:t>
      </w:r>
      <w:r w:rsidRPr="0095276B">
        <w:t>et le froid en dalles violettes sur les joues</w:t>
      </w:r>
      <w:r w:rsidR="006455E5">
        <w:t>.</w:t>
      </w:r>
    </w:p>
    <w:p w14:paraId="5FC0B4E7" w14:textId="77777777" w:rsidR="006455E5" w:rsidRDefault="006455E5" w:rsidP="002666CE">
      <w:r>
        <w:t>« </w:t>
      </w:r>
      <w:r w:rsidR="009D4A85" w:rsidRPr="0095276B">
        <w:t>Voici notre excellent collègue</w:t>
      </w:r>
      <w:r>
        <w:t xml:space="preserve">, </w:t>
      </w:r>
      <w:r w:rsidR="009D4A85" w:rsidRPr="0095276B">
        <w:t>plein à revendre</w:t>
      </w:r>
      <w:r>
        <w:t xml:space="preserve">, </w:t>
      </w:r>
      <w:r w:rsidR="009D4A85" w:rsidRPr="0095276B">
        <w:t>je gage</w:t>
      </w:r>
      <w:r>
        <w:t xml:space="preserve">, </w:t>
      </w:r>
      <w:r w:rsidR="009D4A85" w:rsidRPr="0095276B">
        <w:t>de potins et d</w:t>
      </w:r>
      <w:r>
        <w:t>’</w:t>
      </w:r>
      <w:r w:rsidR="009D4A85" w:rsidRPr="0095276B">
        <w:t>historiettes</w:t>
      </w:r>
      <w:r>
        <w:t>, »</w:t>
      </w:r>
      <w:r w:rsidR="009D4A85" w:rsidRPr="0095276B">
        <w:t xml:space="preserve"> énonce </w:t>
      </w:r>
      <w:proofErr w:type="spellStart"/>
      <w:r w:rsidR="009D4A85" w:rsidRPr="0095276B">
        <w:t>Lefombère</w:t>
      </w:r>
      <w:proofErr w:type="spellEnd"/>
      <w:r>
        <w:t xml:space="preserve"> (</w:t>
      </w:r>
      <w:r w:rsidR="009D4A85" w:rsidRPr="0095276B">
        <w:t>de Chevalier-</w:t>
      </w:r>
      <w:proofErr w:type="spellStart"/>
      <w:r w:rsidR="009D4A85" w:rsidRPr="0095276B">
        <w:t>Lefombère</w:t>
      </w:r>
      <w:proofErr w:type="spellEnd"/>
      <w:r>
        <w:t xml:space="preserve">, </w:t>
      </w:r>
      <w:r w:rsidR="009D4A85" w:rsidRPr="0095276B">
        <w:t>tissage</w:t>
      </w:r>
      <w:r>
        <w:t>).</w:t>
      </w:r>
    </w:p>
    <w:p w14:paraId="473D87E6" w14:textId="77777777" w:rsidR="006455E5" w:rsidRDefault="006455E5" w:rsidP="002666CE">
      <w:r>
        <w:t>« </w:t>
      </w:r>
      <w:r w:rsidR="009D4A85" w:rsidRPr="0095276B">
        <w:t>Boulinier</w:t>
      </w:r>
      <w:r>
        <w:t xml:space="preserve">, </w:t>
      </w:r>
      <w:r w:rsidR="009D4A85" w:rsidRPr="0095276B">
        <w:t>vous frétillez</w:t>
      </w:r>
      <w:r>
        <w:t xml:space="preserve">, </w:t>
      </w:r>
      <w:r w:rsidR="009D4A85" w:rsidRPr="0095276B">
        <w:t>mon bon</w:t>
      </w:r>
      <w:r>
        <w:t xml:space="preserve">, </w:t>
      </w:r>
      <w:r w:rsidR="009D4A85" w:rsidRPr="0095276B">
        <w:t>nous vous écoutons</w:t>
      </w:r>
      <w:r>
        <w:t>, »</w:t>
      </w:r>
      <w:r w:rsidR="009D4A85" w:rsidRPr="0095276B">
        <w:t xml:space="preserve"> crie </w:t>
      </w:r>
      <w:proofErr w:type="spellStart"/>
      <w:r w:rsidR="009D4A85" w:rsidRPr="0095276B">
        <w:t>Morindet</w:t>
      </w:r>
      <w:proofErr w:type="spellEnd"/>
      <w:r>
        <w:t xml:space="preserve"> (</w:t>
      </w:r>
      <w:r w:rsidR="009D4A85" w:rsidRPr="0095276B">
        <w:t xml:space="preserve">de </w:t>
      </w:r>
      <w:proofErr w:type="spellStart"/>
      <w:r w:rsidR="009D4A85" w:rsidRPr="0095276B">
        <w:t>Morindet</w:t>
      </w:r>
      <w:proofErr w:type="spellEnd"/>
      <w:r w:rsidR="009D4A85" w:rsidRPr="0095276B">
        <w:t xml:space="preserve"> et Cie</w:t>
      </w:r>
      <w:r>
        <w:t xml:space="preserve">, </w:t>
      </w:r>
      <w:r w:rsidR="009D4A85" w:rsidRPr="0095276B">
        <w:t>chemises</w:t>
      </w:r>
      <w:r>
        <w:t xml:space="preserve">), </w:t>
      </w:r>
      <w:r w:rsidR="009D4A85" w:rsidRPr="0095276B">
        <w:t>les jambes en X devant le feu de la cheminée</w:t>
      </w:r>
      <w:r>
        <w:t>.</w:t>
      </w:r>
    </w:p>
    <w:p w14:paraId="144137E7" w14:textId="4EBD4669" w:rsidR="006455E5" w:rsidRDefault="006455E5" w:rsidP="002666CE">
      <w:r>
        <w:t>« </w:t>
      </w:r>
      <w:r w:rsidR="009D4A85" w:rsidRPr="0095276B">
        <w:t>Vos amis sont-ils rendus</w:t>
      </w:r>
      <w:r>
        <w:t xml:space="preserve">, </w:t>
      </w:r>
      <w:r w:rsidR="009D4A85" w:rsidRPr="0095276B">
        <w:t xml:space="preserve">cher </w:t>
      </w:r>
      <w:r>
        <w:t>M. </w:t>
      </w:r>
      <w:r w:rsidR="009D4A85" w:rsidRPr="0095276B">
        <w:t>Boulinier</w:t>
      </w:r>
      <w:r>
        <w:t> ? »</w:t>
      </w:r>
      <w:r w:rsidR="009D4A85" w:rsidRPr="0095276B">
        <w:t xml:space="preserve"> daigne a</w:t>
      </w:r>
      <w:r w:rsidR="009D4A85" w:rsidRPr="0095276B">
        <w:t>r</w:t>
      </w:r>
      <w:r w:rsidR="009D4A85" w:rsidRPr="0095276B">
        <w:t>ticuler</w:t>
      </w:r>
      <w:r>
        <w:t xml:space="preserve">, </w:t>
      </w:r>
      <w:r w:rsidR="009D4A85" w:rsidRPr="0095276B">
        <w:t>du fond de son fauteuil</w:t>
      </w:r>
      <w:r>
        <w:t xml:space="preserve">, </w:t>
      </w:r>
      <w:r w:rsidR="009D4A85" w:rsidRPr="0095276B">
        <w:t>le vieillard de tout à l</w:t>
      </w:r>
      <w:r>
        <w:t>’</w:t>
      </w:r>
      <w:r w:rsidR="009D4A85" w:rsidRPr="0095276B">
        <w:t>heure</w:t>
      </w:r>
      <w:r>
        <w:t xml:space="preserve">. </w:t>
      </w:r>
      <w:r w:rsidR="009D4A85" w:rsidRPr="0095276B">
        <w:t>Boulinier n</w:t>
      </w:r>
      <w:r>
        <w:t>’</w:t>
      </w:r>
      <w:r w:rsidR="009D4A85" w:rsidRPr="0095276B">
        <w:t>a jamais été à pareil honneur</w:t>
      </w:r>
      <w:r>
        <w:t> :</w:t>
      </w:r>
    </w:p>
    <w:p w14:paraId="1A3AECAC" w14:textId="77777777" w:rsidR="006455E5" w:rsidRDefault="006455E5" w:rsidP="002666CE">
      <w:r>
        <w:lastRenderedPageBreak/>
        <w:t>« </w:t>
      </w:r>
      <w:r w:rsidR="009D4A85" w:rsidRPr="0095276B">
        <w:t>Ha</w:t>
      </w:r>
      <w:r>
        <w:t xml:space="preserve"> ! </w:t>
      </w:r>
      <w:r w:rsidR="009D4A85" w:rsidRPr="0095276B">
        <w:t xml:space="preserve">Monsieur de </w:t>
      </w:r>
      <w:proofErr w:type="spellStart"/>
      <w:r w:rsidR="009D4A85" w:rsidRPr="0095276B">
        <w:t>Rauglandre</w:t>
      </w:r>
      <w:proofErr w:type="spellEnd"/>
      <w:r>
        <w:t xml:space="preserve">, </w:t>
      </w:r>
      <w:r w:rsidR="009D4A85" w:rsidRPr="0095276B">
        <w:t>de quels amis parlez-vous</w:t>
      </w:r>
      <w:r>
        <w:t> ?</w:t>
      </w:r>
    </w:p>
    <w:p w14:paraId="5C951989" w14:textId="77777777" w:rsidR="006455E5" w:rsidRDefault="006455E5" w:rsidP="002666CE">
      <w:r>
        <w:t>— </w:t>
      </w:r>
      <w:r w:rsidR="009D4A85" w:rsidRPr="0095276B">
        <w:t>Ce jean-foutre fait l</w:t>
      </w:r>
      <w:r>
        <w:t>’</w:t>
      </w:r>
      <w:r w:rsidR="009D4A85" w:rsidRPr="0095276B">
        <w:t>âne pour avoir du son</w:t>
      </w:r>
      <w:r>
        <w:t xml:space="preserve">, </w:t>
      </w:r>
      <w:r w:rsidR="009D4A85" w:rsidRPr="0095276B">
        <w:t xml:space="preserve">murmure avec dégoût le jeune </w:t>
      </w:r>
      <w:proofErr w:type="spellStart"/>
      <w:r w:rsidR="009D4A85" w:rsidRPr="0095276B">
        <w:t>Pautauberge</w:t>
      </w:r>
      <w:proofErr w:type="spellEnd"/>
      <w:r>
        <w:t xml:space="preserve">. </w:t>
      </w:r>
      <w:r w:rsidR="009D4A85" w:rsidRPr="0095276B">
        <w:t>Son père a gagné le million aux fournitures des armées</w:t>
      </w:r>
      <w:r>
        <w:t xml:space="preserve"> ; </w:t>
      </w:r>
      <w:r w:rsidR="009D4A85" w:rsidRPr="0095276B">
        <w:t>il méprise les capitaux en formation</w:t>
      </w:r>
      <w:r>
        <w:t>.</w:t>
      </w:r>
    </w:p>
    <w:p w14:paraId="16EDEEA1" w14:textId="7ECB4BE2" w:rsidR="002666CE" w:rsidRDefault="006455E5" w:rsidP="002666CE">
      <w:r>
        <w:t>« </w:t>
      </w:r>
      <w:r w:rsidR="009D4A85" w:rsidRPr="0095276B">
        <w:t>Allez</w:t>
      </w:r>
      <w:r>
        <w:t xml:space="preserve">, </w:t>
      </w:r>
      <w:r w:rsidR="009D4A85" w:rsidRPr="0095276B">
        <w:t>Boulinier</w:t>
      </w:r>
      <w:r>
        <w:t> ! »</w:t>
      </w:r>
      <w:r w:rsidR="009D4A85" w:rsidRPr="0095276B">
        <w:t xml:space="preserve"> crie </w:t>
      </w:r>
      <w:r>
        <w:t>M. </w:t>
      </w:r>
      <w:r w:rsidR="009D4A85" w:rsidRPr="0095276B">
        <w:t xml:space="preserve">des </w:t>
      </w:r>
      <w:proofErr w:type="spellStart"/>
      <w:r w:rsidR="009D4A85" w:rsidRPr="0095276B">
        <w:t>Challeries</w:t>
      </w:r>
      <w:proofErr w:type="spellEnd"/>
      <w:r>
        <w:t xml:space="preserve">, </w:t>
      </w:r>
      <w:r w:rsidR="009D4A85" w:rsidRPr="0095276B">
        <w:t>du coin des t</w:t>
      </w:r>
      <w:r w:rsidR="009D4A85" w:rsidRPr="0095276B">
        <w:t>a</w:t>
      </w:r>
      <w:r w:rsidR="009D4A85" w:rsidRPr="0095276B">
        <w:t>bles à jeu</w:t>
      </w:r>
      <w:r>
        <w:t>, « </w:t>
      </w:r>
      <w:r w:rsidR="009D4A85" w:rsidRPr="0095276B">
        <w:t>on vous a vu</w:t>
      </w:r>
      <w:r>
        <w:t xml:space="preserve">, </w:t>
      </w:r>
      <w:r w:rsidR="009D4A85" w:rsidRPr="0095276B">
        <w:t>il n</w:t>
      </w:r>
      <w:r>
        <w:t>’</w:t>
      </w:r>
      <w:r w:rsidR="009D4A85" w:rsidRPr="0095276B">
        <w:t>y a pas trois heures</w:t>
      </w:r>
      <w:r>
        <w:t xml:space="preserve">, </w:t>
      </w:r>
      <w:r w:rsidR="009D4A85" w:rsidRPr="0095276B">
        <w:t>bras dessus bras dessous avec vos Alsaciens</w:t>
      </w:r>
      <w:r>
        <w:t>. »</w:t>
      </w:r>
    </w:p>
    <w:p w14:paraId="57E4FCAF" w14:textId="77777777" w:rsidR="006455E5" w:rsidRDefault="009D4A85" w:rsidP="002666CE">
      <w:r w:rsidRPr="0095276B">
        <w:t>Boulinier fait front</w:t>
      </w:r>
      <w:r w:rsidR="006455E5">
        <w:t xml:space="preserve">, </w:t>
      </w:r>
      <w:r w:rsidRPr="0095276B">
        <w:t>avec une fondante bonhomie</w:t>
      </w:r>
      <w:r w:rsidR="006455E5">
        <w:t> :</w:t>
      </w:r>
    </w:p>
    <w:p w14:paraId="5DC20B77" w14:textId="77777777" w:rsidR="006455E5" w:rsidRDefault="006455E5" w:rsidP="002666CE">
      <w:r>
        <w:t>« </w:t>
      </w:r>
      <w:r w:rsidR="009D4A85" w:rsidRPr="0095276B">
        <w:t>Ha</w:t>
      </w:r>
      <w:r>
        <w:t xml:space="preserve">, </w:t>
      </w:r>
      <w:r w:rsidR="009D4A85" w:rsidRPr="0095276B">
        <w:t xml:space="preserve">Monsieur des </w:t>
      </w:r>
      <w:proofErr w:type="spellStart"/>
      <w:r w:rsidR="009D4A85" w:rsidRPr="0095276B">
        <w:t>Challeries</w:t>
      </w:r>
      <w:proofErr w:type="spellEnd"/>
      <w:r>
        <w:t xml:space="preserve">, </w:t>
      </w:r>
      <w:r w:rsidR="009D4A85" w:rsidRPr="0095276B">
        <w:t>comme nous vous envions de n</w:t>
      </w:r>
      <w:r>
        <w:t>’</w:t>
      </w:r>
      <w:r w:rsidR="009D4A85" w:rsidRPr="0095276B">
        <w:t>avoir jamais eu à porter sous votre bras rien qui ressemble à un ordre ou à un traité</w:t>
      </w:r>
      <w:r>
        <w:t>.</w:t>
      </w:r>
    </w:p>
    <w:p w14:paraId="1B910D35" w14:textId="77777777" w:rsidR="006455E5" w:rsidRDefault="006455E5" w:rsidP="002666CE">
      <w:r>
        <w:t>— </w:t>
      </w:r>
      <w:r w:rsidR="009D4A85" w:rsidRPr="0095276B">
        <w:t>Ce sacré Boulinier chauffe le client</w:t>
      </w:r>
      <w:r>
        <w:t>.</w:t>
      </w:r>
    </w:p>
    <w:p w14:paraId="73FD7841" w14:textId="77777777" w:rsidR="006455E5" w:rsidRDefault="006455E5" w:rsidP="002666CE">
      <w:r>
        <w:t>— </w:t>
      </w:r>
      <w:r w:rsidR="009D4A85" w:rsidRPr="0095276B">
        <w:t>Cuisine commerciale</w:t>
      </w:r>
      <w:r>
        <w:t xml:space="preserve">, </w:t>
      </w:r>
      <w:r w:rsidR="009D4A85" w:rsidRPr="0095276B">
        <w:t>répond humblement le marchand</w:t>
      </w:r>
      <w:r>
        <w:t>.</w:t>
      </w:r>
    </w:p>
    <w:p w14:paraId="0B0FE798" w14:textId="791CD721" w:rsidR="006455E5" w:rsidRDefault="009D4A85" w:rsidP="002666CE">
      <w:r w:rsidRPr="0095276B">
        <w:t xml:space="preserve">Mais </w:t>
      </w:r>
      <w:r w:rsidR="006455E5">
        <w:t>M. de </w:t>
      </w:r>
      <w:proofErr w:type="spellStart"/>
      <w:r w:rsidRPr="0095276B">
        <w:t>Rauglandre</w:t>
      </w:r>
      <w:proofErr w:type="spellEnd"/>
      <w:r w:rsidRPr="0095276B">
        <w:t xml:space="preserve"> est entêté</w:t>
      </w:r>
      <w:r w:rsidR="006455E5">
        <w:t xml:space="preserve">. </w:t>
      </w:r>
      <w:r w:rsidRPr="0095276B">
        <w:t>Il est enfoui à fond de fauteuil</w:t>
      </w:r>
      <w:r w:rsidR="006455E5">
        <w:t xml:space="preserve">, </w:t>
      </w:r>
      <w:r w:rsidRPr="0095276B">
        <w:t>les joues cuites par la réverbération du feu de bois</w:t>
      </w:r>
      <w:r w:rsidR="006455E5">
        <w:t xml:space="preserve">, </w:t>
      </w:r>
      <w:r w:rsidRPr="0095276B">
        <w:t>et mire un verre de chartreuse sur l</w:t>
      </w:r>
      <w:r w:rsidR="006455E5">
        <w:t>’</w:t>
      </w:r>
      <w:r w:rsidRPr="0095276B">
        <w:t>écran mobile des flammes</w:t>
      </w:r>
      <w:r w:rsidR="006455E5">
        <w:t>.</w:t>
      </w:r>
    </w:p>
    <w:p w14:paraId="6EBC0DB7" w14:textId="5DFB4195" w:rsidR="002666CE" w:rsidRDefault="006455E5" w:rsidP="002666CE">
      <w:r>
        <w:t>« </w:t>
      </w:r>
      <w:r w:rsidR="009D4A85" w:rsidRPr="0095276B">
        <w:rPr>
          <w:i/>
          <w:iCs/>
        </w:rPr>
        <w:t>Cher</w:t>
      </w:r>
      <w:r w:rsidR="009D4A85" w:rsidRPr="0095276B">
        <w:t xml:space="preserve"> monsieur Boulinier</w:t>
      </w:r>
      <w:r>
        <w:t xml:space="preserve">, </w:t>
      </w:r>
      <w:r w:rsidR="009D4A85" w:rsidRPr="0095276B">
        <w:t>vos amis sont-ils en bonne sa</w:t>
      </w:r>
      <w:r w:rsidR="009D4A85" w:rsidRPr="0095276B">
        <w:t>n</w:t>
      </w:r>
      <w:r w:rsidR="009D4A85" w:rsidRPr="0095276B">
        <w:t>té</w:t>
      </w:r>
      <w:r>
        <w:t> ? »</w:t>
      </w:r>
    </w:p>
    <w:p w14:paraId="022E03D4" w14:textId="77777777" w:rsidR="006455E5" w:rsidRDefault="009D4A85" w:rsidP="002666CE">
      <w:r w:rsidRPr="0095276B">
        <w:t>Boulinier n</w:t>
      </w:r>
      <w:r w:rsidR="006455E5">
        <w:t>’</w:t>
      </w:r>
      <w:r w:rsidRPr="0095276B">
        <w:t>est pas pour si peu au bout de ses ruses</w:t>
      </w:r>
      <w:r w:rsidR="006455E5">
        <w:t xml:space="preserve">. </w:t>
      </w:r>
      <w:r w:rsidRPr="0095276B">
        <w:t>Qui est rond roule</w:t>
      </w:r>
      <w:r w:rsidR="006455E5">
        <w:t xml:space="preserve">, </w:t>
      </w:r>
      <w:r w:rsidRPr="0095276B">
        <w:t>qui est plat glisse</w:t>
      </w:r>
      <w:r w:rsidR="006455E5">
        <w:t xml:space="preserve">. </w:t>
      </w:r>
      <w:r w:rsidRPr="0095276B">
        <w:t>Il connaît cet adage</w:t>
      </w:r>
      <w:r w:rsidR="006455E5">
        <w:t xml:space="preserve">. </w:t>
      </w:r>
      <w:r w:rsidRPr="0095276B">
        <w:t>Rond du d</w:t>
      </w:r>
      <w:r w:rsidRPr="0095276B">
        <w:t>e</w:t>
      </w:r>
      <w:r w:rsidRPr="0095276B">
        <w:t>hors</w:t>
      </w:r>
      <w:r w:rsidR="006455E5">
        <w:t xml:space="preserve">, </w:t>
      </w:r>
      <w:r w:rsidRPr="0095276B">
        <w:t>plat au dedans</w:t>
      </w:r>
      <w:r w:rsidR="006455E5">
        <w:t xml:space="preserve">, </w:t>
      </w:r>
      <w:r w:rsidRPr="0095276B">
        <w:t>il pousse de l</w:t>
      </w:r>
      <w:r w:rsidR="006455E5">
        <w:t>’</w:t>
      </w:r>
      <w:r w:rsidRPr="0095276B">
        <w:t>avant par tout moyen</w:t>
      </w:r>
      <w:r w:rsidR="006455E5">
        <w:t>.</w:t>
      </w:r>
    </w:p>
    <w:p w14:paraId="01E70A00" w14:textId="77777777" w:rsidR="006455E5" w:rsidRDefault="006455E5" w:rsidP="002666CE">
      <w:r>
        <w:t>« </w:t>
      </w:r>
      <w:r w:rsidR="009D4A85" w:rsidRPr="0095276B">
        <w:t>Hai</w:t>
      </w:r>
      <w:r>
        <w:t xml:space="preserve"> ! </w:t>
      </w:r>
      <w:r w:rsidR="009D4A85" w:rsidRPr="0095276B">
        <w:t>Qui vend</w:t>
      </w:r>
      <w:r>
        <w:t xml:space="preserve">, </w:t>
      </w:r>
      <w:r w:rsidR="009D4A85" w:rsidRPr="0095276B">
        <w:t>achète et paye est mon ami</w:t>
      </w:r>
      <w:r>
        <w:t>.</w:t>
      </w:r>
    </w:p>
    <w:p w14:paraId="57D4DDF8" w14:textId="77777777" w:rsidR="006455E5" w:rsidRDefault="006455E5" w:rsidP="002666CE">
      <w:r>
        <w:t>— </w:t>
      </w:r>
      <w:r w:rsidR="009D4A85" w:rsidRPr="0095276B">
        <w:t>Et vous croyez qu</w:t>
      </w:r>
      <w:r>
        <w:t>’</w:t>
      </w:r>
      <w:r w:rsidR="009D4A85" w:rsidRPr="0095276B">
        <w:t>ils paieront</w:t>
      </w:r>
      <w:r>
        <w:t> ?</w:t>
      </w:r>
    </w:p>
    <w:p w14:paraId="696E7A9D" w14:textId="77777777" w:rsidR="006455E5" w:rsidRDefault="006455E5" w:rsidP="002666CE">
      <w:r>
        <w:lastRenderedPageBreak/>
        <w:t>— </w:t>
      </w:r>
      <w:r w:rsidR="009D4A85" w:rsidRPr="0095276B">
        <w:t>Que ne peut-on attendre de ces gens-là</w:t>
      </w:r>
      <w:r>
        <w:t> ?</w:t>
      </w:r>
    </w:p>
    <w:p w14:paraId="3FDBDA5A" w14:textId="77777777" w:rsidR="006455E5" w:rsidRDefault="006455E5" w:rsidP="002666CE">
      <w:r>
        <w:t>— </w:t>
      </w:r>
      <w:r w:rsidR="009D4A85" w:rsidRPr="0095276B">
        <w:rPr>
          <w:rFonts w:eastAsia="Georgia" w:cs="Georgia"/>
        </w:rPr>
        <w:t>À</w:t>
      </w:r>
      <w:r w:rsidR="009D4A85" w:rsidRPr="0095276B">
        <w:t xml:space="preserve"> quoi ressemblent-ils</w:t>
      </w:r>
      <w:r>
        <w:t xml:space="preserve"> ? </w:t>
      </w:r>
      <w:r w:rsidR="009D4A85" w:rsidRPr="0095276B">
        <w:t>Dites donc</w:t>
      </w:r>
      <w:r>
        <w:t xml:space="preserve">, </w:t>
      </w:r>
      <w:r w:rsidR="009D4A85" w:rsidRPr="0095276B">
        <w:t xml:space="preserve">des </w:t>
      </w:r>
      <w:proofErr w:type="spellStart"/>
      <w:r w:rsidR="009D4A85" w:rsidRPr="0095276B">
        <w:t>Challeries</w:t>
      </w:r>
      <w:proofErr w:type="spellEnd"/>
      <w:r>
        <w:t xml:space="preserve">, </w:t>
      </w:r>
      <w:r w:rsidR="009D4A85" w:rsidRPr="0095276B">
        <w:t>vous prétendez avoir rencontré la bande</w:t>
      </w:r>
      <w:r>
        <w:t> ?</w:t>
      </w:r>
    </w:p>
    <w:p w14:paraId="75548975" w14:textId="5BBF75CD" w:rsidR="006455E5" w:rsidRDefault="006455E5" w:rsidP="002666CE">
      <w:r>
        <w:t>— </w:t>
      </w:r>
      <w:r w:rsidR="009D4A85" w:rsidRPr="0095276B">
        <w:t>Un déménagement de bohémiens</w:t>
      </w:r>
      <w:r>
        <w:t> ! »</w:t>
      </w:r>
      <w:r w:rsidR="009D4A85" w:rsidRPr="0095276B">
        <w:t xml:space="preserve"> répond </w:t>
      </w:r>
      <w:r>
        <w:t>M. </w:t>
      </w:r>
      <w:r w:rsidR="009D4A85" w:rsidRPr="0095276B">
        <w:t xml:space="preserve">des </w:t>
      </w:r>
      <w:proofErr w:type="spellStart"/>
      <w:r w:rsidR="009D4A85" w:rsidRPr="0095276B">
        <w:t>Cha</w:t>
      </w:r>
      <w:r w:rsidR="009D4A85" w:rsidRPr="0095276B">
        <w:t>l</w:t>
      </w:r>
      <w:r w:rsidR="009D4A85" w:rsidRPr="0095276B">
        <w:t>leries</w:t>
      </w:r>
      <w:proofErr w:type="spellEnd"/>
      <w:r>
        <w:t xml:space="preserve">, </w:t>
      </w:r>
      <w:r w:rsidR="009D4A85" w:rsidRPr="0095276B">
        <w:t>de loin</w:t>
      </w:r>
      <w:r>
        <w:t>.</w:t>
      </w:r>
    </w:p>
    <w:p w14:paraId="3AEE81C8" w14:textId="77777777" w:rsidR="006455E5" w:rsidRDefault="009D4A85" w:rsidP="002666CE">
      <w:r w:rsidRPr="0095276B">
        <w:t>Le Cercle s</w:t>
      </w:r>
      <w:r w:rsidR="006455E5">
        <w:t>’</w:t>
      </w:r>
      <w:r w:rsidRPr="0095276B">
        <w:t>écrie</w:t>
      </w:r>
      <w:r w:rsidR="006455E5">
        <w:t> :</w:t>
      </w:r>
    </w:p>
    <w:p w14:paraId="6B832D87" w14:textId="77777777" w:rsidR="006455E5" w:rsidRDefault="006455E5" w:rsidP="002666CE">
      <w:r>
        <w:t>« </w:t>
      </w:r>
      <w:r w:rsidR="009D4A85" w:rsidRPr="0095276B">
        <w:t>Mais encore</w:t>
      </w:r>
      <w:r>
        <w:t> ?</w:t>
      </w:r>
    </w:p>
    <w:p w14:paraId="75565BB5" w14:textId="6AF59C89" w:rsidR="002666CE" w:rsidRDefault="006455E5" w:rsidP="002666CE">
      <w:r>
        <w:t>— </w:t>
      </w:r>
      <w:r w:rsidR="009D4A85" w:rsidRPr="0095276B">
        <w:t>Mais encore</w:t>
      </w:r>
      <w:r>
        <w:t xml:space="preserve"> ? </w:t>
      </w:r>
      <w:r w:rsidR="009D4A85" w:rsidRPr="0095276B">
        <w:t>Vous voyez ça</w:t>
      </w:r>
      <w:r>
        <w:t>… »</w:t>
      </w:r>
    </w:p>
    <w:p w14:paraId="35597DBA" w14:textId="2199FB3A" w:rsidR="006455E5" w:rsidRDefault="009D4A85" w:rsidP="002666CE">
      <w:r w:rsidRPr="0095276B">
        <w:t xml:space="preserve">Et </w:t>
      </w:r>
      <w:r w:rsidR="006455E5">
        <w:t>M. </w:t>
      </w:r>
      <w:r w:rsidRPr="0095276B">
        <w:t xml:space="preserve">des </w:t>
      </w:r>
      <w:proofErr w:type="spellStart"/>
      <w:r w:rsidRPr="0095276B">
        <w:t>Challeries</w:t>
      </w:r>
      <w:proofErr w:type="spellEnd"/>
      <w:r w:rsidRPr="0095276B">
        <w:t xml:space="preserve"> fait une apparition pleine d</w:t>
      </w:r>
      <w:r w:rsidR="006455E5">
        <w:t>’</w:t>
      </w:r>
      <w:r w:rsidRPr="0095276B">
        <w:t>inattendu</w:t>
      </w:r>
      <w:r w:rsidR="006455E5">
        <w:t xml:space="preserve">. </w:t>
      </w:r>
      <w:r w:rsidRPr="0095276B">
        <w:t>Sa haute taille emplit une porte</w:t>
      </w:r>
      <w:r w:rsidR="006455E5">
        <w:t> :</w:t>
      </w:r>
    </w:p>
    <w:p w14:paraId="514D6804" w14:textId="73C355BA" w:rsidR="002666CE" w:rsidRDefault="006455E5" w:rsidP="002666CE">
      <w:r>
        <w:t>« </w:t>
      </w:r>
      <w:r w:rsidR="009D4A85" w:rsidRPr="0095276B">
        <w:t>Vous voyez ça</w:t>
      </w:r>
      <w:r>
        <w:t xml:space="preserve"> : </w:t>
      </w:r>
      <w:r w:rsidR="009D4A85" w:rsidRPr="0095276B">
        <w:t>une tribu de gens de nulle part</w:t>
      </w:r>
      <w:r>
        <w:t xml:space="preserve">, </w:t>
      </w:r>
      <w:r w:rsidR="009D4A85" w:rsidRPr="0095276B">
        <w:t>avec des dents longues</w:t>
      </w:r>
      <w:r>
        <w:t xml:space="preserve">, </w:t>
      </w:r>
      <w:r w:rsidR="009D4A85" w:rsidRPr="0095276B">
        <w:t>des nez</w:t>
      </w:r>
      <w:r>
        <w:t xml:space="preserve">, </w:t>
      </w:r>
      <w:r w:rsidR="009D4A85" w:rsidRPr="0095276B">
        <w:t>et des jupes de drap noir crottées jusqu</w:t>
      </w:r>
      <w:r>
        <w:t>’</w:t>
      </w:r>
      <w:r w:rsidR="009D4A85" w:rsidRPr="0095276B">
        <w:t>à la ceinture</w:t>
      </w:r>
      <w:r>
        <w:t xml:space="preserve">. </w:t>
      </w:r>
      <w:r w:rsidR="009D4A85" w:rsidRPr="0095276B">
        <w:t>En tête</w:t>
      </w:r>
      <w:r>
        <w:t xml:space="preserve">, </w:t>
      </w:r>
      <w:r w:rsidR="009D4A85" w:rsidRPr="0095276B">
        <w:t>et marchant dans les flaques</w:t>
      </w:r>
      <w:r>
        <w:t xml:space="preserve">, </w:t>
      </w:r>
      <w:r w:rsidR="009D4A85" w:rsidRPr="0095276B">
        <w:t xml:space="preserve">notre gros imbécile de </w:t>
      </w:r>
      <w:proofErr w:type="spellStart"/>
      <w:r w:rsidR="009D4A85" w:rsidRPr="0095276B">
        <w:t>Gabard</w:t>
      </w:r>
      <w:proofErr w:type="spellEnd"/>
      <w:r>
        <w:t xml:space="preserve">, </w:t>
      </w:r>
      <w:r w:rsidR="009D4A85" w:rsidRPr="0095276B">
        <w:t>sous un parapluie de Perse</w:t>
      </w:r>
      <w:r>
        <w:t xml:space="preserve">, </w:t>
      </w:r>
      <w:r w:rsidR="009D4A85" w:rsidRPr="0095276B">
        <w:t>dont la cascade rebondissait sur son ventre</w:t>
      </w:r>
      <w:r>
        <w:t xml:space="preserve"> ; </w:t>
      </w:r>
      <w:r w:rsidR="009D4A85" w:rsidRPr="0095276B">
        <w:t>il menait le convoi avec l</w:t>
      </w:r>
      <w:r>
        <w:t>’</w:t>
      </w:r>
      <w:r w:rsidR="009D4A85" w:rsidRPr="0095276B">
        <w:t>air piteux d</w:t>
      </w:r>
      <w:r>
        <w:t>’</w:t>
      </w:r>
      <w:r w:rsidR="009D4A85" w:rsidRPr="0095276B">
        <w:t>un employé de cirque qui va parquer ses chiens savants</w:t>
      </w:r>
      <w:r>
        <w:t xml:space="preserve">, </w:t>
      </w:r>
      <w:r w:rsidR="009D4A85" w:rsidRPr="0095276B">
        <w:t>qui se sent le poil collé</w:t>
      </w:r>
      <w:r>
        <w:t xml:space="preserve">, </w:t>
      </w:r>
      <w:r w:rsidR="009D4A85" w:rsidRPr="0095276B">
        <w:t>et prévoit pour le soir une recette de misère</w:t>
      </w:r>
      <w:r>
        <w:t xml:space="preserve">. </w:t>
      </w:r>
      <w:r w:rsidR="009D4A85" w:rsidRPr="0095276B">
        <w:t>Sur ses talons</w:t>
      </w:r>
      <w:r>
        <w:t xml:space="preserve">, </w:t>
      </w:r>
      <w:r w:rsidR="009D4A85" w:rsidRPr="0095276B">
        <w:t>une bande de dos ronds</w:t>
      </w:r>
      <w:r>
        <w:t xml:space="preserve">. </w:t>
      </w:r>
      <w:r w:rsidR="009D4A85" w:rsidRPr="0095276B">
        <w:t>J</w:t>
      </w:r>
      <w:r>
        <w:t>’</w:t>
      </w:r>
      <w:r w:rsidR="009D4A85" w:rsidRPr="0095276B">
        <w:t>avais deviné mes Israélites</w:t>
      </w:r>
      <w:r>
        <w:t xml:space="preserve">. </w:t>
      </w:r>
      <w:r w:rsidR="009D4A85" w:rsidRPr="0095276B">
        <w:t>Je m</w:t>
      </w:r>
      <w:r>
        <w:t>’</w:t>
      </w:r>
      <w:r w:rsidR="009D4A85" w:rsidRPr="0095276B">
        <w:t>étais rangé sur le trottoir pour assister au défilé</w:t>
      </w:r>
      <w:r>
        <w:t xml:space="preserve">. </w:t>
      </w:r>
      <w:r w:rsidR="009D4A85" w:rsidRPr="0095276B">
        <w:t>D</w:t>
      </w:r>
      <w:r>
        <w:t>’</w:t>
      </w:r>
      <w:r w:rsidR="009D4A85" w:rsidRPr="0095276B">
        <w:t>abord</w:t>
      </w:r>
      <w:r>
        <w:t xml:space="preserve">, </w:t>
      </w:r>
      <w:r w:rsidR="009D4A85" w:rsidRPr="0095276B">
        <w:t>sous un même parapluie</w:t>
      </w:r>
      <w:r>
        <w:t xml:space="preserve">, </w:t>
      </w:r>
      <w:r w:rsidR="009D4A85" w:rsidRPr="0095276B">
        <w:t>un gros et un maigre</w:t>
      </w:r>
      <w:r>
        <w:t xml:space="preserve">, </w:t>
      </w:r>
      <w:r w:rsidR="009D4A85" w:rsidRPr="0095276B">
        <w:t>att</w:t>
      </w:r>
      <w:r w:rsidR="009D4A85" w:rsidRPr="0095276B">
        <w:t>a</w:t>
      </w:r>
      <w:r w:rsidR="009D4A85" w:rsidRPr="0095276B">
        <w:t xml:space="preserve">chés aux pas de </w:t>
      </w:r>
      <w:proofErr w:type="spellStart"/>
      <w:r w:rsidR="009D4A85" w:rsidRPr="0095276B">
        <w:t>Gabard</w:t>
      </w:r>
      <w:proofErr w:type="spellEnd"/>
      <w:r>
        <w:t xml:space="preserve">, </w:t>
      </w:r>
      <w:r w:rsidR="009D4A85" w:rsidRPr="0095276B">
        <w:t>et s</w:t>
      </w:r>
      <w:r>
        <w:t>’</w:t>
      </w:r>
      <w:r w:rsidR="009D4A85" w:rsidRPr="0095276B">
        <w:t>éclaboussant l</w:t>
      </w:r>
      <w:r>
        <w:t>’</w:t>
      </w:r>
      <w:r w:rsidR="009D4A85" w:rsidRPr="0095276B">
        <w:t>un l</w:t>
      </w:r>
      <w:r>
        <w:t>’</w:t>
      </w:r>
      <w:r w:rsidR="009D4A85" w:rsidRPr="0095276B">
        <w:t>autre avec un merveilleux mépris des circonstances fortuites</w:t>
      </w:r>
      <w:r>
        <w:t xml:space="preserve">. </w:t>
      </w:r>
      <w:r w:rsidR="009D4A85" w:rsidRPr="0095276B">
        <w:t>Des sacs de cuir et de tricot se bousculaient au bout de leurs pattes de devant</w:t>
      </w:r>
      <w:r>
        <w:t xml:space="preserve"> ; </w:t>
      </w:r>
      <w:r w:rsidR="009D4A85" w:rsidRPr="0095276B">
        <w:t>ils n</w:t>
      </w:r>
      <w:r>
        <w:t>’</w:t>
      </w:r>
      <w:r w:rsidR="009D4A85" w:rsidRPr="0095276B">
        <w:t>arrivaient pas à les démêler d</w:t>
      </w:r>
      <w:r>
        <w:t>’</w:t>
      </w:r>
      <w:r w:rsidR="009D4A85" w:rsidRPr="0095276B">
        <w:t>entre leurs jambes</w:t>
      </w:r>
      <w:r>
        <w:t xml:space="preserve">, </w:t>
      </w:r>
      <w:r w:rsidR="009D4A85" w:rsidRPr="0095276B">
        <w:t>et me fa</w:t>
      </w:r>
      <w:r w:rsidR="009D4A85" w:rsidRPr="0095276B">
        <w:t>i</w:t>
      </w:r>
      <w:r w:rsidR="009D4A85" w:rsidRPr="0095276B">
        <w:t>saient penser à des croque-morts en train de jouer au ballon avec leurs genoux</w:t>
      </w:r>
      <w:r>
        <w:t xml:space="preserve">. </w:t>
      </w:r>
      <w:r w:rsidR="009D4A85" w:rsidRPr="0095276B">
        <w:t>Un peu en arrière</w:t>
      </w:r>
      <w:r>
        <w:t xml:space="preserve">, </w:t>
      </w:r>
      <w:r w:rsidR="009D4A85" w:rsidRPr="0095276B">
        <w:t>deux gaillards d</w:t>
      </w:r>
      <w:r>
        <w:t>’</w:t>
      </w:r>
      <w:r w:rsidR="009D4A85" w:rsidRPr="0095276B">
        <w:t>impo</w:t>
      </w:r>
      <w:r w:rsidR="009D4A85" w:rsidRPr="0095276B">
        <w:t>r</w:t>
      </w:r>
      <w:r w:rsidR="009D4A85" w:rsidRPr="0095276B">
        <w:t>tance en qui j</w:t>
      </w:r>
      <w:r>
        <w:t>’</w:t>
      </w:r>
      <w:r w:rsidR="009D4A85" w:rsidRPr="0095276B">
        <w:t>ai deviné le papa avec son jeune frère</w:t>
      </w:r>
      <w:r>
        <w:t xml:space="preserve">, </w:t>
      </w:r>
      <w:r w:rsidR="009D4A85" w:rsidRPr="0095276B">
        <w:t>le patron</w:t>
      </w:r>
      <w:r>
        <w:t xml:space="preserve">, </w:t>
      </w:r>
      <w:r w:rsidR="009D4A85" w:rsidRPr="0095276B">
        <w:t>nos nouveaux collègues</w:t>
      </w:r>
      <w:r>
        <w:t xml:space="preserve">, </w:t>
      </w:r>
      <w:r w:rsidR="009D4A85" w:rsidRPr="0095276B">
        <w:t>messieurs</w:t>
      </w:r>
      <w:r>
        <w:t xml:space="preserve">, </w:t>
      </w:r>
      <w:r w:rsidR="009D4A85" w:rsidRPr="0095276B">
        <w:t>rien moins que les deux S</w:t>
      </w:r>
      <w:r w:rsidR="009D4A85" w:rsidRPr="0095276B">
        <w:t>i</w:t>
      </w:r>
      <w:r w:rsidR="009D4A85" w:rsidRPr="0095276B">
        <w:t>mler aînés</w:t>
      </w:r>
      <w:r>
        <w:t xml:space="preserve">, </w:t>
      </w:r>
      <w:r w:rsidR="009D4A85" w:rsidRPr="0095276B">
        <w:lastRenderedPageBreak/>
        <w:t>excusez du peu</w:t>
      </w:r>
      <w:r>
        <w:t xml:space="preserve">, </w:t>
      </w:r>
      <w:r w:rsidR="009D4A85" w:rsidRPr="0095276B">
        <w:t>la fine fleur du commerce haut-rhénan</w:t>
      </w:r>
      <w:r>
        <w:t xml:space="preserve">, </w:t>
      </w:r>
      <w:r w:rsidR="009D4A85" w:rsidRPr="0095276B">
        <w:t>tout ce qui s</w:t>
      </w:r>
      <w:r>
        <w:t>’</w:t>
      </w:r>
      <w:r w:rsidR="009D4A85" w:rsidRPr="0095276B">
        <w:t>est confectionné de mieux</w:t>
      </w:r>
      <w:r>
        <w:t xml:space="preserve">, </w:t>
      </w:r>
      <w:r w:rsidR="009D4A85" w:rsidRPr="0095276B">
        <w:t xml:space="preserve">depuis </w:t>
      </w:r>
      <w:smartTag w:uri="urn:schemas-microsoft-com:office:smarttags" w:element="PersonName">
        <w:smartTagPr>
          <w:attr w:name="ProductID" w:val="la R￩volution"/>
        </w:smartTagPr>
        <w:r w:rsidR="009D4A85" w:rsidRPr="0095276B">
          <w:t>la Rév</w:t>
        </w:r>
        <w:r w:rsidR="009D4A85" w:rsidRPr="0095276B">
          <w:t>o</w:t>
        </w:r>
        <w:r w:rsidR="009D4A85" w:rsidRPr="0095276B">
          <w:t>lution</w:t>
        </w:r>
      </w:smartTag>
      <w:r w:rsidR="009D4A85" w:rsidRPr="0095276B">
        <w:t xml:space="preserve"> de Quatre-vingt-neuf</w:t>
      </w:r>
      <w:r>
        <w:t xml:space="preserve">, </w:t>
      </w:r>
      <w:r w:rsidR="009D4A85" w:rsidRPr="0095276B">
        <w:t>dans les ghettos de Francfort</w:t>
      </w:r>
      <w:r>
        <w:t xml:space="preserve">, </w:t>
      </w:r>
      <w:r w:rsidR="009D4A85" w:rsidRPr="0095276B">
        <w:t xml:space="preserve">le premier cadeau du gouvernement de </w:t>
      </w:r>
      <w:r>
        <w:t>M. </w:t>
      </w:r>
      <w:r w:rsidR="009D4A85" w:rsidRPr="0095276B">
        <w:t>Thiers</w:t>
      </w:r>
      <w:r>
        <w:t xml:space="preserve">, </w:t>
      </w:r>
      <w:r w:rsidR="009D4A85" w:rsidRPr="0095276B">
        <w:t>belle chaîne a</w:t>
      </w:r>
      <w:r w:rsidR="009D4A85" w:rsidRPr="0095276B">
        <w:t>l</w:t>
      </w:r>
      <w:r w:rsidR="009D4A85" w:rsidRPr="0095276B">
        <w:t>lemande sur trame de Juif</w:t>
      </w:r>
      <w:r>
        <w:t xml:space="preserve">, </w:t>
      </w:r>
      <w:r w:rsidR="009D4A85" w:rsidRPr="0095276B">
        <w:t>un de ces tissus à double face</w:t>
      </w:r>
      <w:r>
        <w:t xml:space="preserve">, </w:t>
      </w:r>
      <w:r w:rsidR="009D4A85" w:rsidRPr="0095276B">
        <w:t>vous savez</w:t>
      </w:r>
      <w:r>
        <w:t xml:space="preserve">, </w:t>
      </w:r>
      <w:r w:rsidR="009D4A85" w:rsidRPr="0095276B">
        <w:t>usure par devant</w:t>
      </w:r>
      <w:r>
        <w:t xml:space="preserve">, </w:t>
      </w:r>
      <w:r w:rsidR="009D4A85" w:rsidRPr="0095276B">
        <w:t>escroquerie par derrière</w:t>
      </w:r>
      <w:r>
        <w:t xml:space="preserve">, </w:t>
      </w:r>
      <w:r w:rsidR="009D4A85" w:rsidRPr="0095276B">
        <w:t>avec une forte lisière de ladrerie</w:t>
      </w:r>
      <w:r>
        <w:t xml:space="preserve">, </w:t>
      </w:r>
      <w:r w:rsidR="009D4A85" w:rsidRPr="0095276B">
        <w:t>étoffes qui ont de l</w:t>
      </w:r>
      <w:r>
        <w:t>’</w:t>
      </w:r>
      <w:r w:rsidR="009D4A85" w:rsidRPr="0095276B">
        <w:t>œil</w:t>
      </w:r>
      <w:r>
        <w:t xml:space="preserve">, </w:t>
      </w:r>
      <w:r w:rsidR="009D4A85" w:rsidRPr="0095276B">
        <w:t>ne le nions pas</w:t>
      </w:r>
      <w:r>
        <w:t xml:space="preserve">, </w:t>
      </w:r>
      <w:r w:rsidR="009D4A85" w:rsidRPr="0095276B">
        <w:t>do</w:t>
      </w:r>
      <w:r w:rsidR="009D4A85" w:rsidRPr="0095276B">
        <w:t>u</w:t>
      </w:r>
      <w:r w:rsidR="009D4A85" w:rsidRPr="0095276B">
        <w:t>ces au toucher</w:t>
      </w:r>
      <w:r>
        <w:t xml:space="preserve">, </w:t>
      </w:r>
      <w:r w:rsidR="009D4A85" w:rsidRPr="0095276B">
        <w:t>séduisantes pour l</w:t>
      </w:r>
      <w:r>
        <w:t>’</w:t>
      </w:r>
      <w:r w:rsidR="009D4A85" w:rsidRPr="0095276B">
        <w:t>acheteur</w:t>
      </w:r>
      <w:r>
        <w:t xml:space="preserve">, </w:t>
      </w:r>
      <w:r w:rsidR="009D4A85" w:rsidRPr="0095276B">
        <w:t>mais où le connai</w:t>
      </w:r>
      <w:r w:rsidR="009D4A85" w:rsidRPr="0095276B">
        <w:t>s</w:t>
      </w:r>
      <w:r w:rsidR="009D4A85" w:rsidRPr="0095276B">
        <w:t>seur flaire</w:t>
      </w:r>
      <w:r>
        <w:t xml:space="preserve">, </w:t>
      </w:r>
      <w:r w:rsidR="009D4A85" w:rsidRPr="0095276B">
        <w:t>à ne s</w:t>
      </w:r>
      <w:r>
        <w:t>’</w:t>
      </w:r>
      <w:r w:rsidR="009D4A85" w:rsidRPr="0095276B">
        <w:t>y pas tromper</w:t>
      </w:r>
      <w:r>
        <w:t xml:space="preserve">, </w:t>
      </w:r>
      <w:r w:rsidR="009D4A85" w:rsidRPr="0095276B">
        <w:t>la fin de toute fabrication ho</w:t>
      </w:r>
      <w:r w:rsidR="009D4A85" w:rsidRPr="0095276B">
        <w:t>n</w:t>
      </w:r>
      <w:r w:rsidR="009D4A85" w:rsidRPr="0095276B">
        <w:t>nête et consciencieuse</w:t>
      </w:r>
      <w:r>
        <w:t xml:space="preserve">. </w:t>
      </w:r>
      <w:r w:rsidR="009D4A85" w:rsidRPr="0095276B">
        <w:t>Heu</w:t>
      </w:r>
      <w:r>
        <w:t xml:space="preserve"> ! </w:t>
      </w:r>
      <w:r w:rsidR="009D4A85" w:rsidRPr="0095276B">
        <w:t>Vous n</w:t>
      </w:r>
      <w:r>
        <w:t>’</w:t>
      </w:r>
      <w:r w:rsidR="009D4A85" w:rsidRPr="0095276B">
        <w:t>auriez pas voulu que je ne vous eusse pas congrûment présenté la singulière clique par qui nous voyons prendre possession des restes de notre regretté Poncet</w:t>
      </w:r>
      <w:r>
        <w:t>. »</w:t>
      </w:r>
    </w:p>
    <w:p w14:paraId="3B854C58" w14:textId="0557EC35" w:rsidR="006455E5" w:rsidRDefault="009D4A85" w:rsidP="002666CE">
      <w:r w:rsidRPr="0095276B">
        <w:t>Un murmure favorable accueille ces fortes paroles</w:t>
      </w:r>
      <w:r w:rsidR="006455E5">
        <w:t xml:space="preserve">, </w:t>
      </w:r>
      <w:r w:rsidRPr="0095276B">
        <w:t>que Boulinier ne cesse de traduire mot à mot par ses attitudes</w:t>
      </w:r>
      <w:r w:rsidR="006455E5">
        <w:t>. M. </w:t>
      </w:r>
      <w:r w:rsidRPr="0095276B">
        <w:t xml:space="preserve">des </w:t>
      </w:r>
      <w:proofErr w:type="spellStart"/>
      <w:r w:rsidRPr="0095276B">
        <w:t>Challeries</w:t>
      </w:r>
      <w:proofErr w:type="spellEnd"/>
      <w:r w:rsidRPr="0095276B">
        <w:t xml:space="preserve"> s</w:t>
      </w:r>
      <w:r w:rsidR="006455E5">
        <w:t>’</w:t>
      </w:r>
      <w:r w:rsidRPr="0095276B">
        <w:t>est trouvé rendu jusqu</w:t>
      </w:r>
      <w:r w:rsidR="006455E5">
        <w:t>’</w:t>
      </w:r>
      <w:r w:rsidRPr="0095276B">
        <w:t>à la cheminée</w:t>
      </w:r>
      <w:r w:rsidR="006455E5">
        <w:t xml:space="preserve">, </w:t>
      </w:r>
      <w:r w:rsidRPr="0095276B">
        <w:t xml:space="preserve">que </w:t>
      </w:r>
      <w:proofErr w:type="spellStart"/>
      <w:r w:rsidRPr="0095276B">
        <w:t>Lefombère</w:t>
      </w:r>
      <w:proofErr w:type="spellEnd"/>
      <w:r w:rsidRPr="0095276B">
        <w:t xml:space="preserve"> lui a cédée</w:t>
      </w:r>
      <w:r w:rsidR="006455E5">
        <w:t xml:space="preserve">. </w:t>
      </w:r>
      <w:r w:rsidRPr="0095276B">
        <w:t xml:space="preserve">Même quand </w:t>
      </w:r>
      <w:r w:rsidR="006455E5">
        <w:t>M. </w:t>
      </w:r>
      <w:r w:rsidRPr="0095276B">
        <w:t xml:space="preserve">des </w:t>
      </w:r>
      <w:proofErr w:type="spellStart"/>
      <w:r w:rsidRPr="0095276B">
        <w:t>Challeries</w:t>
      </w:r>
      <w:proofErr w:type="spellEnd"/>
      <w:r w:rsidRPr="0095276B">
        <w:t xml:space="preserve"> parle de face</w:t>
      </w:r>
      <w:r w:rsidR="006455E5">
        <w:t xml:space="preserve">, </w:t>
      </w:r>
      <w:r w:rsidRPr="0095276B">
        <w:t>il semble toujours parler par-dessus son épaule</w:t>
      </w:r>
      <w:r w:rsidR="006455E5">
        <w:t xml:space="preserve">. </w:t>
      </w:r>
      <w:r w:rsidRPr="0095276B">
        <w:t>Les mots ont à vaincre</w:t>
      </w:r>
      <w:r w:rsidR="006455E5">
        <w:t xml:space="preserve">, </w:t>
      </w:r>
      <w:r w:rsidRPr="0095276B">
        <w:t>pour sortir de sous sa moustache en brosse</w:t>
      </w:r>
      <w:r w:rsidR="006455E5">
        <w:t xml:space="preserve">, </w:t>
      </w:r>
      <w:r w:rsidRPr="0095276B">
        <w:t>une légère paresse de la lèvre supérieure</w:t>
      </w:r>
      <w:r w:rsidR="006455E5">
        <w:t xml:space="preserve">. </w:t>
      </w:r>
      <w:r w:rsidRPr="0095276B">
        <w:t>Son débit y puise une no</w:t>
      </w:r>
      <w:r w:rsidRPr="0095276B">
        <w:t>n</w:t>
      </w:r>
      <w:r w:rsidRPr="0095276B">
        <w:t>chalance aristocratique dont le mépris est doublé par la sile</w:t>
      </w:r>
      <w:r w:rsidRPr="0095276B">
        <w:t>n</w:t>
      </w:r>
      <w:r w:rsidRPr="0095276B">
        <w:t>cieuse domination de son monocle</w:t>
      </w:r>
      <w:r w:rsidR="006455E5">
        <w:t xml:space="preserve">. </w:t>
      </w:r>
      <w:r w:rsidRPr="0095276B">
        <w:t>Il a beau jeu pour se railler des nez trop lourds</w:t>
      </w:r>
      <w:r w:rsidR="006455E5">
        <w:t xml:space="preserve"> : </w:t>
      </w:r>
      <w:r w:rsidRPr="0095276B">
        <w:t>le sien ne le cède à nul autre en envergure</w:t>
      </w:r>
      <w:r w:rsidR="006455E5">
        <w:t xml:space="preserve"> ; </w:t>
      </w:r>
      <w:r w:rsidRPr="0095276B">
        <w:t>mais on ne songe</w:t>
      </w:r>
      <w:r w:rsidR="006455E5">
        <w:t xml:space="preserve">, </w:t>
      </w:r>
      <w:r w:rsidRPr="0095276B">
        <w:t>en le voyant</w:t>
      </w:r>
      <w:r w:rsidR="006455E5">
        <w:t xml:space="preserve">, </w:t>
      </w:r>
      <w:r w:rsidRPr="0095276B">
        <w:t>qu</w:t>
      </w:r>
      <w:r w:rsidR="006455E5">
        <w:t>’</w:t>
      </w:r>
      <w:r w:rsidRPr="0095276B">
        <w:t>au bec de l</w:t>
      </w:r>
      <w:r w:rsidR="006455E5">
        <w:t>’</w:t>
      </w:r>
      <w:r w:rsidRPr="0095276B">
        <w:t>aigle</w:t>
      </w:r>
      <w:r w:rsidR="006455E5">
        <w:t>.</w:t>
      </w:r>
    </w:p>
    <w:p w14:paraId="2B309EF6" w14:textId="45391FC9" w:rsidR="002666CE" w:rsidRDefault="006455E5" w:rsidP="002666CE">
      <w:r>
        <w:t>« </w:t>
      </w:r>
      <w:r w:rsidR="009D4A85" w:rsidRPr="0095276B">
        <w:t>Des deux compères</w:t>
      </w:r>
      <w:r>
        <w:t xml:space="preserve">, </w:t>
      </w:r>
      <w:r w:rsidR="009D4A85" w:rsidRPr="0095276B">
        <w:t xml:space="preserve">je ne saurais dire </w:t>
      </w:r>
      <w:proofErr w:type="spellStart"/>
      <w:r w:rsidR="009D4A85" w:rsidRPr="0095276B">
        <w:t>grand</w:t>
      </w:r>
      <w:r>
        <w:t>’</w:t>
      </w:r>
      <w:r w:rsidR="009D4A85" w:rsidRPr="0095276B">
        <w:t>chose</w:t>
      </w:r>
      <w:proofErr w:type="spellEnd"/>
      <w:r>
        <w:t xml:space="preserve">. </w:t>
      </w:r>
      <w:r w:rsidR="009D4A85" w:rsidRPr="0095276B">
        <w:t>Leur vue m</w:t>
      </w:r>
      <w:r>
        <w:t>’</w:t>
      </w:r>
      <w:r w:rsidR="009D4A85" w:rsidRPr="0095276B">
        <w:t>était cachée par leurs parapluies</w:t>
      </w:r>
      <w:r>
        <w:t xml:space="preserve">. </w:t>
      </w:r>
      <w:r w:rsidR="009D4A85" w:rsidRPr="0095276B">
        <w:t>Mais notre ami Boul</w:t>
      </w:r>
      <w:r w:rsidR="009D4A85" w:rsidRPr="0095276B">
        <w:t>i</w:t>
      </w:r>
      <w:r w:rsidR="009D4A85" w:rsidRPr="0095276B">
        <w:t>nier</w:t>
      </w:r>
      <w:r>
        <w:t xml:space="preserve">, </w:t>
      </w:r>
      <w:r w:rsidR="009D4A85" w:rsidRPr="0095276B">
        <w:t>qui trottait familièrement entre eux</w:t>
      </w:r>
      <w:r>
        <w:t xml:space="preserve">, </w:t>
      </w:r>
      <w:r w:rsidR="009D4A85" w:rsidRPr="0095276B">
        <w:t>saurait peut-être nous renseigner</w:t>
      </w:r>
      <w:r>
        <w:t>. »</w:t>
      </w:r>
    </w:p>
    <w:p w14:paraId="2848F88E" w14:textId="77777777" w:rsidR="006455E5" w:rsidRDefault="009D4A85" w:rsidP="002666CE">
      <w:r w:rsidRPr="0095276B">
        <w:t>Et Boulinier de s</w:t>
      </w:r>
      <w:r w:rsidR="006455E5">
        <w:t>’</w:t>
      </w:r>
      <w:r w:rsidRPr="0095276B">
        <w:t>écrier</w:t>
      </w:r>
      <w:r w:rsidR="006455E5">
        <w:t xml:space="preserve">, </w:t>
      </w:r>
      <w:r w:rsidRPr="0095276B">
        <w:t>en se frottant les mains avec une ineffable satisfaction</w:t>
      </w:r>
      <w:r w:rsidR="006455E5">
        <w:t> :</w:t>
      </w:r>
    </w:p>
    <w:p w14:paraId="0EE8C67D" w14:textId="334D0033" w:rsidR="006455E5" w:rsidRDefault="006455E5" w:rsidP="002666CE">
      <w:r>
        <w:lastRenderedPageBreak/>
        <w:t>« </w:t>
      </w:r>
      <w:r w:rsidR="009D4A85" w:rsidRPr="0095276B">
        <w:t xml:space="preserve">Oï </w:t>
      </w:r>
      <w:proofErr w:type="spellStart"/>
      <w:r w:rsidR="009D4A85" w:rsidRPr="0095276B">
        <w:t>oï</w:t>
      </w:r>
      <w:proofErr w:type="spellEnd"/>
      <w:r w:rsidR="009D4A85" w:rsidRPr="0095276B">
        <w:t xml:space="preserve"> </w:t>
      </w:r>
      <w:proofErr w:type="spellStart"/>
      <w:r w:rsidR="009D4A85" w:rsidRPr="0095276B">
        <w:t>oï</w:t>
      </w:r>
      <w:proofErr w:type="spellEnd"/>
      <w:r w:rsidR="009D4A85" w:rsidRPr="0095276B">
        <w:t xml:space="preserve"> </w:t>
      </w:r>
      <w:proofErr w:type="spellStart"/>
      <w:r w:rsidR="009D4A85" w:rsidRPr="0095276B">
        <w:t>oï</w:t>
      </w:r>
      <w:proofErr w:type="spellEnd"/>
      <w:r w:rsidR="009D4A85" w:rsidRPr="0095276B">
        <w:t xml:space="preserve"> </w:t>
      </w:r>
      <w:proofErr w:type="spellStart"/>
      <w:r w:rsidR="009D4A85" w:rsidRPr="0095276B">
        <w:t>oï</w:t>
      </w:r>
      <w:proofErr w:type="spellEnd"/>
      <w:r>
        <w:t xml:space="preserve"> ! </w:t>
      </w:r>
      <w:r w:rsidR="009D4A85" w:rsidRPr="0095276B">
        <w:t>Vous parlez comme Saint-Simon</w:t>
      </w:r>
      <w:r>
        <w:t xml:space="preserve"> (</w:t>
      </w:r>
      <w:r w:rsidR="009D4A85" w:rsidRPr="0095276B">
        <w:t>c</w:t>
      </w:r>
      <w:r>
        <w:t>’</w:t>
      </w:r>
      <w:r w:rsidR="009D4A85" w:rsidRPr="0095276B">
        <w:t xml:space="preserve">est la marotte de </w:t>
      </w:r>
      <w:r>
        <w:t>M. </w:t>
      </w:r>
      <w:r w:rsidR="009D4A85" w:rsidRPr="0095276B">
        <w:t xml:space="preserve">des </w:t>
      </w:r>
      <w:proofErr w:type="spellStart"/>
      <w:r w:rsidR="009D4A85" w:rsidRPr="0095276B">
        <w:t>Challeries</w:t>
      </w:r>
      <w:proofErr w:type="spellEnd"/>
      <w:r>
        <w:t xml:space="preserve">) </w:t>
      </w:r>
      <w:r w:rsidR="009D4A85" w:rsidRPr="0095276B">
        <w:t>mais que diantre allez-vous me</w:t>
      </w:r>
      <w:r w:rsidR="009D4A85" w:rsidRPr="0095276B">
        <w:t>t</w:t>
      </w:r>
      <w:r w:rsidR="009D4A85" w:rsidRPr="0095276B">
        <w:t>tre de noirceur où je ne vois que quatre pauvres bonshommes</w:t>
      </w:r>
      <w:r>
        <w:t xml:space="preserve"> ? </w:t>
      </w:r>
      <w:proofErr w:type="spellStart"/>
      <w:r w:rsidR="009D4A85" w:rsidRPr="0095276B">
        <w:t>Gabard</w:t>
      </w:r>
      <w:proofErr w:type="spellEnd"/>
      <w:r>
        <w:t xml:space="preserve">, </w:t>
      </w:r>
      <w:proofErr w:type="spellStart"/>
      <w:r w:rsidR="009D4A85" w:rsidRPr="0095276B">
        <w:t>Gabard</w:t>
      </w:r>
      <w:proofErr w:type="spellEnd"/>
      <w:r w:rsidR="009D4A85" w:rsidRPr="0095276B">
        <w:t xml:space="preserve"> n</w:t>
      </w:r>
      <w:r>
        <w:t>’</w:t>
      </w:r>
      <w:r w:rsidR="009D4A85" w:rsidRPr="0095276B">
        <w:t>est qu</w:t>
      </w:r>
      <w:r>
        <w:t>’</w:t>
      </w:r>
      <w:r w:rsidR="009D4A85" w:rsidRPr="0095276B">
        <w:t>une mazette</w:t>
      </w:r>
      <w:r>
        <w:t xml:space="preserve"> ; </w:t>
      </w:r>
      <w:r w:rsidR="009D4A85" w:rsidRPr="0095276B">
        <w:t>il est possible qu</w:t>
      </w:r>
      <w:r>
        <w:t>’</w:t>
      </w:r>
      <w:r w:rsidR="009D4A85" w:rsidRPr="0095276B">
        <w:t>il ait été roulé par eux</w:t>
      </w:r>
      <w:r>
        <w:t xml:space="preserve">. </w:t>
      </w:r>
      <w:r w:rsidR="009D4A85" w:rsidRPr="0095276B">
        <w:t xml:space="preserve">Mais rouler </w:t>
      </w:r>
      <w:proofErr w:type="spellStart"/>
      <w:r w:rsidR="009D4A85" w:rsidRPr="0095276B">
        <w:t>Gabard</w:t>
      </w:r>
      <w:proofErr w:type="spellEnd"/>
      <w:r w:rsidR="009D4A85" w:rsidRPr="0095276B">
        <w:t xml:space="preserve"> est à la portée d</w:t>
      </w:r>
      <w:r>
        <w:t>’</w:t>
      </w:r>
      <w:r w:rsidR="009D4A85" w:rsidRPr="0095276B">
        <w:t>un bébé de sept mois</w:t>
      </w:r>
      <w:r>
        <w:t>.</w:t>
      </w:r>
    </w:p>
    <w:p w14:paraId="6B99C2B5" w14:textId="77777777" w:rsidR="006455E5" w:rsidRDefault="006455E5" w:rsidP="002666CE">
      <w:r>
        <w:t>— </w:t>
      </w:r>
      <w:r w:rsidR="009D4A85" w:rsidRPr="0095276B">
        <w:t>Vous ne nous expliquez pas pourquoi vous trottiez</w:t>
      </w:r>
      <w:r>
        <w:t xml:space="preserve">, </w:t>
      </w:r>
      <w:r w:rsidR="009D4A85" w:rsidRPr="0095276B">
        <w:t>Bo</w:t>
      </w:r>
      <w:r w:rsidR="009D4A85" w:rsidRPr="0095276B">
        <w:t>u</w:t>
      </w:r>
      <w:r w:rsidR="009D4A85" w:rsidRPr="0095276B">
        <w:t>linier</w:t>
      </w:r>
      <w:r>
        <w:t xml:space="preserve"> ? </w:t>
      </w:r>
      <w:r w:rsidR="009D4A85" w:rsidRPr="0095276B">
        <w:t>insiste une voix</w:t>
      </w:r>
      <w:r>
        <w:t>.</w:t>
      </w:r>
    </w:p>
    <w:p w14:paraId="2AA8854F" w14:textId="77777777" w:rsidR="006455E5" w:rsidRDefault="006455E5" w:rsidP="002666CE">
      <w:r>
        <w:t>— </w:t>
      </w:r>
      <w:r w:rsidR="009D4A85" w:rsidRPr="0095276B">
        <w:t>Quant à trotter</w:t>
      </w:r>
      <w:r>
        <w:t xml:space="preserve">, </w:t>
      </w:r>
      <w:r w:rsidR="009D4A85" w:rsidRPr="0095276B">
        <w:t>eh bien</w:t>
      </w:r>
      <w:r>
        <w:t xml:space="preserve">, </w:t>
      </w:r>
      <w:r w:rsidR="009D4A85" w:rsidRPr="0095276B">
        <w:t>c</w:t>
      </w:r>
      <w:r>
        <w:t>’</w:t>
      </w:r>
      <w:r w:rsidR="009D4A85" w:rsidRPr="0095276B">
        <w:t>est peut-être mon allure</w:t>
      </w:r>
      <w:r>
        <w:t xml:space="preserve">, </w:t>
      </w:r>
      <w:r w:rsidR="009D4A85" w:rsidRPr="0095276B">
        <w:t>je n</w:t>
      </w:r>
      <w:r>
        <w:t>’</w:t>
      </w:r>
      <w:r w:rsidR="009D4A85" w:rsidRPr="0095276B">
        <w:t>irai pas là-dessus contre le coup d</w:t>
      </w:r>
      <w:r>
        <w:t>’</w:t>
      </w:r>
      <w:r w:rsidR="009D4A85" w:rsidRPr="0095276B">
        <w:t>œil incomparable de mo</w:t>
      </w:r>
      <w:r w:rsidR="009D4A85" w:rsidRPr="0095276B">
        <w:t>n</w:t>
      </w:r>
      <w:r w:rsidR="009D4A85" w:rsidRPr="0095276B">
        <w:t xml:space="preserve">sieur des </w:t>
      </w:r>
      <w:proofErr w:type="spellStart"/>
      <w:r w:rsidR="009D4A85" w:rsidRPr="0095276B">
        <w:t>Challeries</w:t>
      </w:r>
      <w:proofErr w:type="spellEnd"/>
      <w:r>
        <w:t xml:space="preserve"> ; </w:t>
      </w:r>
      <w:r w:rsidR="009D4A85" w:rsidRPr="0095276B">
        <w:t>mais quel train voulez-vous que prenne mon embonpoint entre deux gaillards hauts comme ça</w:t>
      </w:r>
      <w:r>
        <w:t xml:space="preserve">, </w:t>
      </w:r>
      <w:r w:rsidR="009D4A85" w:rsidRPr="0095276B">
        <w:t>qui ne feraient pas à ma taille l</w:t>
      </w:r>
      <w:r>
        <w:t>’</w:t>
      </w:r>
      <w:r w:rsidR="009D4A85" w:rsidRPr="0095276B">
        <w:t>aumône d</w:t>
      </w:r>
      <w:r>
        <w:t>’</w:t>
      </w:r>
      <w:r w:rsidR="009D4A85" w:rsidRPr="0095276B">
        <w:t>une demi-enjambée</w:t>
      </w:r>
      <w:r>
        <w:t> ?</w:t>
      </w:r>
    </w:p>
    <w:p w14:paraId="3CDB296C" w14:textId="77777777" w:rsidR="006455E5" w:rsidRDefault="006455E5" w:rsidP="002666CE">
      <w:r>
        <w:t>— </w:t>
      </w:r>
      <w:r w:rsidR="009D4A85" w:rsidRPr="0095276B">
        <w:t>Familièrement</w:t>
      </w:r>
      <w:r>
        <w:t xml:space="preserve"> ! </w:t>
      </w:r>
      <w:r w:rsidR="009D4A85" w:rsidRPr="0095276B">
        <w:t>Vous trottiez familièrement</w:t>
      </w:r>
      <w:r>
        <w:t xml:space="preserve">, </w:t>
      </w:r>
      <w:r w:rsidR="009D4A85" w:rsidRPr="0095276B">
        <w:t>Boulinier</w:t>
      </w:r>
      <w:r>
        <w:t xml:space="preserve">, </w:t>
      </w:r>
      <w:r w:rsidR="009D4A85" w:rsidRPr="0095276B">
        <w:t>ne vous dérobez pas</w:t>
      </w:r>
      <w:r>
        <w:t> !</w:t>
      </w:r>
    </w:p>
    <w:p w14:paraId="7091FD57" w14:textId="77777777" w:rsidR="006455E5" w:rsidRDefault="006455E5" w:rsidP="002666CE">
      <w:r>
        <w:t>— </w:t>
      </w:r>
      <w:r w:rsidR="009D4A85" w:rsidRPr="0095276B">
        <w:t>C</w:t>
      </w:r>
      <w:r>
        <w:t>’</w:t>
      </w:r>
      <w:r w:rsidR="009D4A85" w:rsidRPr="0095276B">
        <w:t>est faux</w:t>
      </w:r>
      <w:r>
        <w:t xml:space="preserve">, </w:t>
      </w:r>
      <w:r w:rsidR="009D4A85" w:rsidRPr="0095276B">
        <w:t>messieurs</w:t>
      </w:r>
      <w:r>
        <w:t xml:space="preserve">. </w:t>
      </w:r>
      <w:r w:rsidR="009D4A85" w:rsidRPr="0095276B">
        <w:t xml:space="preserve">Ici la description de notre Saint-Simon </w:t>
      </w:r>
      <w:proofErr w:type="spellStart"/>
      <w:r w:rsidR="009D4A85" w:rsidRPr="0095276B">
        <w:t>vendévoriate</w:t>
      </w:r>
      <w:proofErr w:type="spellEnd"/>
      <w:r w:rsidR="009D4A85" w:rsidRPr="0095276B">
        <w:t xml:space="preserve"> a tenté l</w:t>
      </w:r>
      <w:r>
        <w:t>’</w:t>
      </w:r>
      <w:r w:rsidR="009D4A85" w:rsidRPr="0095276B">
        <w:t>impossible</w:t>
      </w:r>
      <w:r>
        <w:t xml:space="preserve">. </w:t>
      </w:r>
      <w:r w:rsidR="009D4A85" w:rsidRPr="0095276B">
        <w:t>Je dépose entre les mains de notre cher secrétaire Pierrotin un louis de vingt francs</w:t>
      </w:r>
      <w:r>
        <w:t xml:space="preserve">, </w:t>
      </w:r>
      <w:r w:rsidR="009D4A85" w:rsidRPr="0095276B">
        <w:t>avec mission de le remettre à la première personne qui pourra se vanter d</w:t>
      </w:r>
      <w:r>
        <w:t>’</w:t>
      </w:r>
      <w:r w:rsidR="009D4A85" w:rsidRPr="0095276B">
        <w:t>une familiarité quelconque avec un seul des deux vieux Simler</w:t>
      </w:r>
      <w:r>
        <w:t xml:space="preserve">. </w:t>
      </w:r>
      <w:r w:rsidR="009D4A85" w:rsidRPr="0095276B">
        <w:t>Les jeunes sont de bons épagneuls auprès</w:t>
      </w:r>
      <w:r>
        <w:t xml:space="preserve">. </w:t>
      </w:r>
      <w:r w:rsidR="009D4A85" w:rsidRPr="0095276B">
        <w:t>Des rocs</w:t>
      </w:r>
      <w:r>
        <w:t xml:space="preserve">, </w:t>
      </w:r>
      <w:r w:rsidR="009D4A85" w:rsidRPr="0095276B">
        <w:t>messieurs</w:t>
      </w:r>
      <w:r>
        <w:t xml:space="preserve">, </w:t>
      </w:r>
      <w:r w:rsidR="009D4A85" w:rsidRPr="0095276B">
        <w:t>des rocs sans un sourire</w:t>
      </w:r>
      <w:r>
        <w:t xml:space="preserve">. </w:t>
      </w:r>
      <w:r w:rsidR="009D4A85" w:rsidRPr="0095276B">
        <w:t>Je ne sais pas s</w:t>
      </w:r>
      <w:r>
        <w:t>’</w:t>
      </w:r>
      <w:r w:rsidR="009D4A85" w:rsidRPr="0095276B">
        <w:t>ils sont tous ainsi dans leur pays</w:t>
      </w:r>
      <w:r>
        <w:t xml:space="preserve">, </w:t>
      </w:r>
      <w:r w:rsidR="009D4A85" w:rsidRPr="0095276B">
        <w:t>mais si quelqu</w:t>
      </w:r>
      <w:r>
        <w:t>’</w:t>
      </w:r>
      <w:r w:rsidR="009D4A85" w:rsidRPr="0095276B">
        <w:t>un en obtient un mot de politesse</w:t>
      </w:r>
      <w:r>
        <w:t xml:space="preserve">, </w:t>
      </w:r>
      <w:r w:rsidR="009D4A85" w:rsidRPr="0095276B">
        <w:t>je perds mon enjeu</w:t>
      </w:r>
      <w:r>
        <w:t xml:space="preserve">, </w:t>
      </w:r>
      <w:r w:rsidR="009D4A85" w:rsidRPr="0095276B">
        <w:t>et Boulinier n</w:t>
      </w:r>
      <w:r>
        <w:t>’</w:t>
      </w:r>
      <w:r w:rsidR="009D4A85" w:rsidRPr="0095276B">
        <w:t>est plus Boulinier</w:t>
      </w:r>
      <w:r>
        <w:t>.</w:t>
      </w:r>
    </w:p>
    <w:p w14:paraId="3A5D8F31" w14:textId="77777777" w:rsidR="006455E5" w:rsidRDefault="006455E5" w:rsidP="002666CE">
      <w:r>
        <w:t>— </w:t>
      </w:r>
      <w:r w:rsidR="009D4A85" w:rsidRPr="0095276B">
        <w:t>Dites donc</w:t>
      </w:r>
      <w:r>
        <w:t xml:space="preserve">, </w:t>
      </w:r>
      <w:r w:rsidR="009D4A85" w:rsidRPr="0095276B">
        <w:t>vos protégés n</w:t>
      </w:r>
      <w:r>
        <w:t>’</w:t>
      </w:r>
      <w:r w:rsidR="009D4A85" w:rsidRPr="0095276B">
        <w:t>ont plus l</w:t>
      </w:r>
      <w:r>
        <w:t>’</w:t>
      </w:r>
      <w:r w:rsidR="009D4A85" w:rsidRPr="0095276B">
        <w:t>air si bénin que vous le prétendiez</w:t>
      </w:r>
      <w:r>
        <w:t>.</w:t>
      </w:r>
    </w:p>
    <w:p w14:paraId="0611AD0A" w14:textId="77777777" w:rsidR="006455E5" w:rsidRDefault="006455E5" w:rsidP="002666CE">
      <w:r>
        <w:t>— </w:t>
      </w:r>
      <w:r w:rsidR="009D4A85" w:rsidRPr="0095276B">
        <w:t>S</w:t>
      </w:r>
      <w:r>
        <w:t>’</w:t>
      </w:r>
      <w:r w:rsidR="009D4A85" w:rsidRPr="0095276B">
        <w:t>ils étaient ce que vous croyez</w:t>
      </w:r>
      <w:r>
        <w:t xml:space="preserve">, </w:t>
      </w:r>
      <w:r w:rsidR="009D4A85" w:rsidRPr="0095276B">
        <w:t>se laisseraient-ils prot</w:t>
      </w:r>
      <w:r w:rsidR="009D4A85" w:rsidRPr="0095276B">
        <w:t>é</w:t>
      </w:r>
      <w:r w:rsidR="009D4A85" w:rsidRPr="0095276B">
        <w:t>ger par quelqu</w:t>
      </w:r>
      <w:r>
        <w:t>’</w:t>
      </w:r>
      <w:r w:rsidR="009D4A85" w:rsidRPr="0095276B">
        <w:t>un</w:t>
      </w:r>
      <w:r>
        <w:t xml:space="preserve"> ? </w:t>
      </w:r>
      <w:proofErr w:type="spellStart"/>
      <w:r w:rsidR="009D4A85" w:rsidRPr="0095276B">
        <w:t>Ouffr</w:t>
      </w:r>
      <w:proofErr w:type="spellEnd"/>
      <w:r>
        <w:t xml:space="preserve"> ! </w:t>
      </w:r>
      <w:r w:rsidR="009D4A85" w:rsidRPr="0095276B">
        <w:t xml:space="preserve">Nous avons ici les plus fortes </w:t>
      </w:r>
      <w:r w:rsidR="009D4A85" w:rsidRPr="0095276B">
        <w:lastRenderedPageBreak/>
        <w:t>têtes du textile français</w:t>
      </w:r>
      <w:r>
        <w:t xml:space="preserve"> ; </w:t>
      </w:r>
      <w:r w:rsidR="009D4A85" w:rsidRPr="0095276B">
        <w:t>elles n</w:t>
      </w:r>
      <w:r>
        <w:t>’</w:t>
      </w:r>
      <w:r w:rsidR="009D4A85" w:rsidRPr="0095276B">
        <w:t>éprouvent pas le besoin de nous en imposer avec des figures de drame</w:t>
      </w:r>
      <w:r>
        <w:t xml:space="preserve">. </w:t>
      </w:r>
      <w:r w:rsidR="009D4A85" w:rsidRPr="0095276B">
        <w:t>Chien qui aboie ne mord pas</w:t>
      </w:r>
      <w:r>
        <w:t>.</w:t>
      </w:r>
    </w:p>
    <w:p w14:paraId="70D523C7" w14:textId="624757BA" w:rsidR="006455E5" w:rsidRDefault="006455E5" w:rsidP="002666CE">
      <w:r>
        <w:t>— </w:t>
      </w:r>
      <w:r w:rsidR="009D4A85" w:rsidRPr="0095276B">
        <w:t>Mais aux grands crocs les fortes muselières</w:t>
      </w:r>
      <w:r>
        <w:t xml:space="preserve">. </w:t>
      </w:r>
      <w:r w:rsidR="009D4A85" w:rsidRPr="0095276B">
        <w:t>Ces no</w:t>
      </w:r>
      <w:r w:rsidR="009D4A85" w:rsidRPr="0095276B">
        <w:t>u</w:t>
      </w:r>
      <w:r w:rsidR="009D4A85" w:rsidRPr="0095276B">
        <w:t>veaux-venus ne me disent rien qui vaille</w:t>
      </w:r>
      <w:r>
        <w:t xml:space="preserve">, </w:t>
      </w:r>
      <w:r w:rsidR="009D4A85" w:rsidRPr="0095276B">
        <w:t xml:space="preserve">opine le gros </w:t>
      </w:r>
      <w:proofErr w:type="spellStart"/>
      <w:r w:rsidR="009D4A85" w:rsidRPr="0095276B">
        <w:t>Huillery</w:t>
      </w:r>
      <w:proofErr w:type="spellEnd"/>
      <w:r>
        <w:t xml:space="preserve">, </w:t>
      </w:r>
      <w:r w:rsidR="009D4A85" w:rsidRPr="0095276B">
        <w:t>tissage</w:t>
      </w:r>
      <w:r>
        <w:t xml:space="preserve">, </w:t>
      </w:r>
      <w:r w:rsidR="009D4A85" w:rsidRPr="0095276B">
        <w:t>d</w:t>
      </w:r>
      <w:r>
        <w:t>’</w:t>
      </w:r>
      <w:r w:rsidR="009D4A85" w:rsidRPr="0095276B">
        <w:t>une voix qui ne peut passer pour calme</w:t>
      </w:r>
      <w:r>
        <w:t>. M. de </w:t>
      </w:r>
      <w:proofErr w:type="spellStart"/>
      <w:r w:rsidR="009D4A85" w:rsidRPr="0095276B">
        <w:t>Ra</w:t>
      </w:r>
      <w:r w:rsidR="009D4A85" w:rsidRPr="0095276B">
        <w:t>u</w:t>
      </w:r>
      <w:r w:rsidR="009D4A85" w:rsidRPr="0095276B">
        <w:t>glandre</w:t>
      </w:r>
      <w:proofErr w:type="spellEnd"/>
      <w:r w:rsidR="009D4A85" w:rsidRPr="0095276B">
        <w:t xml:space="preserve"> intervient à nouveau</w:t>
      </w:r>
      <w:r>
        <w:t xml:space="preserve"> ; </w:t>
      </w:r>
      <w:r w:rsidR="009D4A85" w:rsidRPr="0095276B">
        <w:t>sa petite figure cuivre et brique continue à refléter le feu de bois</w:t>
      </w:r>
      <w:r>
        <w:t> :</w:t>
      </w:r>
    </w:p>
    <w:p w14:paraId="62323417" w14:textId="77777777" w:rsidR="006455E5" w:rsidRDefault="006455E5" w:rsidP="002666CE">
      <w:r>
        <w:t>« </w:t>
      </w:r>
      <w:r w:rsidR="009D4A85" w:rsidRPr="0095276B">
        <w:t>Poursuivez</w:t>
      </w:r>
      <w:r>
        <w:t xml:space="preserve">, </w:t>
      </w:r>
      <w:r w:rsidR="009D4A85" w:rsidRPr="0095276B">
        <w:t>mon cher</w:t>
      </w:r>
      <w:r>
        <w:t xml:space="preserve"> ; </w:t>
      </w:r>
      <w:r w:rsidR="009D4A85" w:rsidRPr="0095276B">
        <w:t>votre description était plaisante</w:t>
      </w:r>
      <w:r>
        <w:t>.</w:t>
      </w:r>
    </w:p>
    <w:p w14:paraId="559D2BB7" w14:textId="77777777" w:rsidR="006455E5" w:rsidRDefault="006455E5" w:rsidP="002666CE">
      <w:r>
        <w:t>— </w:t>
      </w:r>
      <w:r w:rsidR="009D4A85" w:rsidRPr="0095276B">
        <w:t>Les femmes</w:t>
      </w:r>
      <w:r>
        <w:t xml:space="preserve">, </w:t>
      </w:r>
      <w:r w:rsidR="009D4A85" w:rsidRPr="0095276B">
        <w:t>monsieur</w:t>
      </w:r>
      <w:r>
        <w:t xml:space="preserve">, </w:t>
      </w:r>
      <w:r w:rsidR="009D4A85" w:rsidRPr="0095276B">
        <w:t>parlez-nous des femmes</w:t>
      </w:r>
      <w:r>
        <w:t xml:space="preserve"> ! </w:t>
      </w:r>
      <w:r w:rsidR="009D4A85" w:rsidRPr="0095276B">
        <w:t xml:space="preserve">ajoute le jeune </w:t>
      </w:r>
      <w:proofErr w:type="spellStart"/>
      <w:r w:rsidR="009D4A85" w:rsidRPr="0095276B">
        <w:t>Pautauberge</w:t>
      </w:r>
      <w:proofErr w:type="spellEnd"/>
      <w:r>
        <w:t xml:space="preserve">. </w:t>
      </w:r>
      <w:r w:rsidR="009D4A85" w:rsidRPr="0095276B">
        <w:t xml:space="preserve">Des </w:t>
      </w:r>
      <w:proofErr w:type="spellStart"/>
      <w:r w:rsidR="009D4A85" w:rsidRPr="0095276B">
        <w:t>Challeries</w:t>
      </w:r>
      <w:proofErr w:type="spellEnd"/>
      <w:r w:rsidR="009D4A85" w:rsidRPr="0095276B">
        <w:t xml:space="preserve"> reprend</w:t>
      </w:r>
      <w:r>
        <w:t xml:space="preserve">, </w:t>
      </w:r>
      <w:r w:rsidR="009D4A85" w:rsidRPr="0095276B">
        <w:t>mais récompense au préalable Boulinier de l</w:t>
      </w:r>
      <w:r>
        <w:t>’</w:t>
      </w:r>
      <w:r w:rsidR="009D4A85" w:rsidRPr="0095276B">
        <w:t>avoir gratté où ça le démange</w:t>
      </w:r>
      <w:r>
        <w:t> :</w:t>
      </w:r>
    </w:p>
    <w:p w14:paraId="4D467E4B" w14:textId="77777777" w:rsidR="006455E5" w:rsidRDefault="006455E5" w:rsidP="002666CE">
      <w:r>
        <w:t>« </w:t>
      </w:r>
      <w:r w:rsidR="009D4A85" w:rsidRPr="0095276B">
        <w:t>Enlevons donc toute familiarité à votre trot</w:t>
      </w:r>
      <w:r>
        <w:t xml:space="preserve">, </w:t>
      </w:r>
      <w:r w:rsidR="009D4A85" w:rsidRPr="0095276B">
        <w:t>cher ami</w:t>
      </w:r>
      <w:r>
        <w:t xml:space="preserve"> ; </w:t>
      </w:r>
      <w:r w:rsidR="009D4A85" w:rsidRPr="0095276B">
        <w:t>je préférerai toujours votre démarche française au pas pesant de cette infanterie bavaroise</w:t>
      </w:r>
      <w:r>
        <w:t>.</w:t>
      </w:r>
    </w:p>
    <w:p w14:paraId="066F6405" w14:textId="09A30013" w:rsidR="002666CE" w:rsidRDefault="006455E5" w:rsidP="002666CE">
      <w:r>
        <w:t>— </w:t>
      </w:r>
      <w:r w:rsidR="009D4A85" w:rsidRPr="0095276B">
        <w:t>Mon cher</w:t>
      </w:r>
      <w:r>
        <w:t xml:space="preserve"> ! </w:t>
      </w:r>
      <w:r w:rsidR="009D4A85" w:rsidRPr="0095276B">
        <w:t>Je crains que vous n</w:t>
      </w:r>
      <w:r>
        <w:t>’</w:t>
      </w:r>
      <w:r w:rsidR="009D4A85" w:rsidRPr="0095276B">
        <w:t>alliez un peu loin</w:t>
      </w:r>
      <w:r>
        <w:t xml:space="preserve">. </w:t>
      </w:r>
      <w:r w:rsidR="009D4A85" w:rsidRPr="0095276B">
        <w:t>Il y a une distance</w:t>
      </w:r>
      <w:r>
        <w:t xml:space="preserve">, </w:t>
      </w:r>
      <w:r w:rsidR="009D4A85" w:rsidRPr="0095276B">
        <w:t>de l</w:t>
      </w:r>
      <w:r>
        <w:t>’</w:t>
      </w:r>
      <w:r w:rsidR="009D4A85" w:rsidRPr="0095276B">
        <w:t>Alsace à la Bavière</w:t>
      </w:r>
      <w:r>
        <w:t xml:space="preserve">, </w:t>
      </w:r>
      <w:r w:rsidR="009D4A85" w:rsidRPr="0095276B">
        <w:t>en tout cas le Rhin entre deux</w:t>
      </w:r>
      <w:r>
        <w:t xml:space="preserve">, </w:t>
      </w:r>
      <w:r w:rsidR="009D4A85" w:rsidRPr="0095276B">
        <w:t>et un traité récent</w:t>
      </w:r>
      <w:r>
        <w:t xml:space="preserve">, </w:t>
      </w:r>
      <w:r w:rsidR="009D4A85" w:rsidRPr="0095276B">
        <w:t>que j</w:t>
      </w:r>
      <w:r>
        <w:t>’</w:t>
      </w:r>
      <w:r w:rsidR="009D4A85" w:rsidRPr="0095276B">
        <w:t>aimerais ne pas vous voir entér</w:t>
      </w:r>
      <w:r w:rsidR="009D4A85" w:rsidRPr="0095276B">
        <w:t>i</w:t>
      </w:r>
      <w:r w:rsidR="009D4A85" w:rsidRPr="0095276B">
        <w:t>ner d</w:t>
      </w:r>
      <w:r>
        <w:t>’</w:t>
      </w:r>
      <w:r w:rsidR="009D4A85" w:rsidRPr="0095276B">
        <w:t>un cœur si léger</w:t>
      </w:r>
      <w:r>
        <w:t>. »</w:t>
      </w:r>
    </w:p>
    <w:p w14:paraId="3D859E97" w14:textId="77777777" w:rsidR="006455E5" w:rsidRDefault="009D4A85" w:rsidP="002666CE">
      <w:r w:rsidRPr="0095276B">
        <w:t>Cette objection a été faite</w:t>
      </w:r>
      <w:r w:rsidR="006455E5">
        <w:t xml:space="preserve">, </w:t>
      </w:r>
      <w:r w:rsidRPr="0095276B">
        <w:t>sur un ton qui ne manque ni de calme ni d</w:t>
      </w:r>
      <w:r w:rsidR="006455E5">
        <w:t>’</w:t>
      </w:r>
      <w:r w:rsidRPr="0095276B">
        <w:t>une certaine complaisance pédante</w:t>
      </w:r>
      <w:r w:rsidR="006455E5">
        <w:t xml:space="preserve">, </w:t>
      </w:r>
      <w:r w:rsidRPr="0095276B">
        <w:t>par quelqu</w:t>
      </w:r>
      <w:r w:rsidR="006455E5">
        <w:t>’</w:t>
      </w:r>
      <w:r w:rsidRPr="0095276B">
        <w:t>un que dissimule entièrement le dossier d</w:t>
      </w:r>
      <w:r w:rsidR="006455E5">
        <w:t>’</w:t>
      </w:r>
      <w:r w:rsidRPr="0095276B">
        <w:t>un fauteuil de cuir a</w:t>
      </w:r>
      <w:r w:rsidRPr="0095276B">
        <w:t>n</w:t>
      </w:r>
      <w:r w:rsidRPr="0095276B">
        <w:t>glais</w:t>
      </w:r>
      <w:r w:rsidR="006455E5">
        <w:t xml:space="preserve">. </w:t>
      </w:r>
      <w:r w:rsidRPr="0095276B">
        <w:t xml:space="preserve">La vivacité avec laquelle des </w:t>
      </w:r>
      <w:proofErr w:type="spellStart"/>
      <w:r w:rsidRPr="0095276B">
        <w:t>Challeries</w:t>
      </w:r>
      <w:proofErr w:type="spellEnd"/>
      <w:r w:rsidRPr="0095276B">
        <w:t xml:space="preserve"> lui répond témo</w:t>
      </w:r>
      <w:r w:rsidRPr="0095276B">
        <w:t>i</w:t>
      </w:r>
      <w:r w:rsidRPr="0095276B">
        <w:t>gne que celui qui l</w:t>
      </w:r>
      <w:r w:rsidR="006455E5">
        <w:t>’</w:t>
      </w:r>
      <w:r w:rsidRPr="0095276B">
        <w:t>a émise vaut qu</w:t>
      </w:r>
      <w:r w:rsidR="006455E5">
        <w:t>’</w:t>
      </w:r>
      <w:r w:rsidRPr="0095276B">
        <w:t>on s</w:t>
      </w:r>
      <w:r w:rsidR="006455E5">
        <w:t>’</w:t>
      </w:r>
      <w:r w:rsidRPr="0095276B">
        <w:t>en soucie</w:t>
      </w:r>
      <w:r w:rsidR="006455E5">
        <w:t> :</w:t>
      </w:r>
    </w:p>
    <w:p w14:paraId="0FE9C785" w14:textId="77777777" w:rsidR="006455E5" w:rsidRDefault="006455E5" w:rsidP="002666CE">
      <w:r>
        <w:t>« </w:t>
      </w:r>
      <w:r w:rsidR="009D4A85" w:rsidRPr="0095276B">
        <w:t>Hé</w:t>
      </w:r>
      <w:r>
        <w:t xml:space="preserve">, </w:t>
      </w:r>
      <w:r w:rsidR="009D4A85" w:rsidRPr="0095276B">
        <w:t>cher monsieur</w:t>
      </w:r>
      <w:r>
        <w:t xml:space="preserve">, </w:t>
      </w:r>
      <w:r w:rsidR="009D4A85" w:rsidRPr="0095276B">
        <w:t>je fais la distinction qui convient e</w:t>
      </w:r>
      <w:r w:rsidR="009D4A85" w:rsidRPr="0095276B">
        <w:t>n</w:t>
      </w:r>
      <w:r w:rsidR="009D4A85" w:rsidRPr="0095276B">
        <w:t>tre les Français d</w:t>
      </w:r>
      <w:r>
        <w:t>’</w:t>
      </w:r>
      <w:r w:rsidR="009D4A85" w:rsidRPr="0095276B">
        <w:t>Alsace et</w:t>
      </w:r>
      <w:r>
        <w:t xml:space="preserve"> </w:t>
      </w:r>
      <w:r>
        <w:rPr>
          <w:rFonts w:eastAsia="Georgia" w:cs="Georgia"/>
        </w:rPr>
        <w:t xml:space="preserve">– </w:t>
      </w:r>
      <w:r w:rsidR="009D4A85" w:rsidRPr="0095276B">
        <w:t>certains colons de la zone fro</w:t>
      </w:r>
      <w:r w:rsidR="009D4A85" w:rsidRPr="0095276B">
        <w:t>n</w:t>
      </w:r>
      <w:r w:rsidR="009D4A85" w:rsidRPr="0095276B">
        <w:t>tière</w:t>
      </w:r>
      <w:r>
        <w:t xml:space="preserve">. </w:t>
      </w:r>
      <w:r w:rsidR="009D4A85" w:rsidRPr="0095276B">
        <w:t>Pour moi</w:t>
      </w:r>
      <w:r>
        <w:t xml:space="preserve">, </w:t>
      </w:r>
      <w:r w:rsidR="009D4A85" w:rsidRPr="0095276B">
        <w:t>la France ne cessera jamais d</w:t>
      </w:r>
      <w:r>
        <w:t>’</w:t>
      </w:r>
      <w:r w:rsidR="009D4A85" w:rsidRPr="0095276B">
        <w:t>aller jusqu</w:t>
      </w:r>
      <w:r>
        <w:t>’</w:t>
      </w:r>
      <w:r w:rsidR="009D4A85" w:rsidRPr="0095276B">
        <w:t>au Rhin</w:t>
      </w:r>
      <w:r>
        <w:t xml:space="preserve">. </w:t>
      </w:r>
      <w:r w:rsidR="009D4A85" w:rsidRPr="0095276B">
        <w:t>Mais</w:t>
      </w:r>
      <w:r>
        <w:t xml:space="preserve">, </w:t>
      </w:r>
      <w:r w:rsidR="009D4A85" w:rsidRPr="0095276B">
        <w:t xml:space="preserve">en dedans de cette frontière posée par la </w:t>
      </w:r>
      <w:r w:rsidR="009D4A85" w:rsidRPr="0095276B">
        <w:lastRenderedPageBreak/>
        <w:t>nature et le droit des nationalités</w:t>
      </w:r>
      <w:r>
        <w:t xml:space="preserve">, </w:t>
      </w:r>
      <w:r w:rsidR="009D4A85" w:rsidRPr="0095276B">
        <w:t>vous ne m</w:t>
      </w:r>
      <w:r>
        <w:t>’</w:t>
      </w:r>
      <w:r w:rsidR="009D4A85" w:rsidRPr="0095276B">
        <w:t>empêcherez jamais non plus de distinguer mon compatriote d</w:t>
      </w:r>
      <w:r>
        <w:t>’</w:t>
      </w:r>
      <w:r w:rsidR="009D4A85" w:rsidRPr="0095276B">
        <w:t>avec celui qui</w:t>
      </w:r>
      <w:r>
        <w:t xml:space="preserve">, </w:t>
      </w:r>
      <w:r w:rsidR="009D4A85" w:rsidRPr="0095276B">
        <w:t>après comme avant la guerre</w:t>
      </w:r>
      <w:r>
        <w:t xml:space="preserve">, </w:t>
      </w:r>
      <w:r w:rsidR="009D4A85" w:rsidRPr="0095276B">
        <w:t>à aucun moment ne l</w:t>
      </w:r>
      <w:r>
        <w:t>’</w:t>
      </w:r>
      <w:r w:rsidR="009D4A85" w:rsidRPr="0095276B">
        <w:t>a été</w:t>
      </w:r>
      <w:r>
        <w:t>.</w:t>
      </w:r>
    </w:p>
    <w:p w14:paraId="60ED70AE" w14:textId="77777777" w:rsidR="006455E5" w:rsidRDefault="006455E5" w:rsidP="002666CE">
      <w:r>
        <w:t>— </w:t>
      </w:r>
      <w:r w:rsidR="009D4A85" w:rsidRPr="0095276B">
        <w:t>Vous ne voulez pas dire</w:t>
      </w:r>
      <w:r>
        <w:t>…</w:t>
      </w:r>
    </w:p>
    <w:p w14:paraId="365B2370" w14:textId="77777777" w:rsidR="006455E5" w:rsidRDefault="006455E5" w:rsidP="002666CE">
      <w:r>
        <w:t>— </w:t>
      </w:r>
      <w:r w:rsidR="009D4A85" w:rsidRPr="0095276B">
        <w:t>Souffrez que je poursuive</w:t>
      </w:r>
      <w:r>
        <w:t xml:space="preserve">, </w:t>
      </w:r>
      <w:r w:rsidR="009D4A85" w:rsidRPr="0095276B">
        <w:t>cher monsieur</w:t>
      </w:r>
      <w:r>
        <w:t xml:space="preserve">, </w:t>
      </w:r>
      <w:r w:rsidR="009D4A85" w:rsidRPr="0095276B">
        <w:t>le sujet en vaut la peine</w:t>
      </w:r>
      <w:r>
        <w:t xml:space="preserve">. </w:t>
      </w:r>
      <w:r w:rsidR="009D4A85" w:rsidRPr="0095276B">
        <w:t>Quinze cent mille Français sont devenus Allemands</w:t>
      </w:r>
      <w:r>
        <w:t xml:space="preserve">. </w:t>
      </w:r>
      <w:r w:rsidR="009D4A85" w:rsidRPr="0095276B">
        <w:t>Mais quand bien même ils auraient prêté serment à l</w:t>
      </w:r>
      <w:r>
        <w:t>’</w:t>
      </w:r>
      <w:r w:rsidR="009D4A85" w:rsidRPr="0095276B">
        <w:t>empereur Guillaume et payé l</w:t>
      </w:r>
      <w:r>
        <w:t>’</w:t>
      </w:r>
      <w:r w:rsidR="009D4A85" w:rsidRPr="0095276B">
        <w:t>impôt allemand</w:t>
      </w:r>
      <w:r>
        <w:t xml:space="preserve">, </w:t>
      </w:r>
      <w:r w:rsidR="009D4A85" w:rsidRPr="0095276B">
        <w:t>ils resteraient pour moi de vrais et authentiques Français</w:t>
      </w:r>
      <w:r>
        <w:t xml:space="preserve">. </w:t>
      </w:r>
      <w:r w:rsidR="009D4A85" w:rsidRPr="0095276B">
        <w:t>Je vais même plus loin</w:t>
      </w:r>
      <w:r>
        <w:t xml:space="preserve"> ; </w:t>
      </w:r>
      <w:r w:rsidR="009D4A85" w:rsidRPr="0095276B">
        <w:t>de tous les Alsaciens et de tous les Lorrains</w:t>
      </w:r>
      <w:r>
        <w:t xml:space="preserve">, </w:t>
      </w:r>
      <w:r w:rsidR="009D4A85" w:rsidRPr="0095276B">
        <w:t>les plus français sont ceux qui sont demeurés là-bas</w:t>
      </w:r>
      <w:r>
        <w:t xml:space="preserve">, </w:t>
      </w:r>
      <w:r w:rsidR="009D4A85" w:rsidRPr="0095276B">
        <w:t>pour continuer la guerre après la guerre</w:t>
      </w:r>
      <w:r>
        <w:t>.</w:t>
      </w:r>
    </w:p>
    <w:p w14:paraId="6CB59477" w14:textId="4C2F2431" w:rsidR="006455E5" w:rsidRDefault="006455E5" w:rsidP="002666CE">
      <w:pPr>
        <w:numPr>
          <w:ins w:id="15" w:author="Michel" w:date="2010-09-20T10:44:00Z"/>
        </w:numPr>
      </w:pPr>
      <w:r>
        <w:t>— </w:t>
      </w:r>
      <w:r w:rsidR="009D4A85" w:rsidRPr="0095276B">
        <w:t>Très bien</w:t>
      </w:r>
      <w:r>
        <w:t xml:space="preserve">, </w:t>
      </w:r>
      <w:r w:rsidR="009D4A85" w:rsidRPr="0095276B">
        <w:t xml:space="preserve">monsieur des </w:t>
      </w:r>
      <w:proofErr w:type="spellStart"/>
      <w:r w:rsidR="009D4A85" w:rsidRPr="0095276B">
        <w:t>Challeries</w:t>
      </w:r>
      <w:proofErr w:type="spellEnd"/>
      <w:r>
        <w:t xml:space="preserve"> ! » </w:t>
      </w:r>
      <w:r w:rsidR="009D4A85" w:rsidRPr="0095276B">
        <w:t>s</w:t>
      </w:r>
      <w:r>
        <w:t>’</w:t>
      </w:r>
      <w:r w:rsidR="009D4A85" w:rsidRPr="0095276B">
        <w:t>écrie quelqu</w:t>
      </w:r>
      <w:r>
        <w:t>’</w:t>
      </w:r>
      <w:r w:rsidR="009D4A85" w:rsidRPr="0095276B">
        <w:t>un</w:t>
      </w:r>
      <w:r>
        <w:t xml:space="preserve">, </w:t>
      </w:r>
      <w:r w:rsidR="009D4A85" w:rsidRPr="0095276B">
        <w:t>d</w:t>
      </w:r>
      <w:r>
        <w:t>’</w:t>
      </w:r>
      <w:r w:rsidR="009D4A85" w:rsidRPr="0095276B">
        <w:t>une salle voisine</w:t>
      </w:r>
      <w:r>
        <w:t xml:space="preserve"> ; </w:t>
      </w:r>
      <w:r w:rsidR="009D4A85" w:rsidRPr="0095276B">
        <w:t>le bruit de cette autre voix traverse d</w:t>
      </w:r>
      <w:r>
        <w:t>’</w:t>
      </w:r>
      <w:r w:rsidR="009D4A85" w:rsidRPr="0095276B">
        <w:t>une façon singulière le silence qui est tombé sur l</w:t>
      </w:r>
      <w:r>
        <w:t>’</w:t>
      </w:r>
      <w:r w:rsidR="009D4A85" w:rsidRPr="0095276B">
        <w:t>intérieur du Ce</w:t>
      </w:r>
      <w:r w:rsidR="009D4A85" w:rsidRPr="0095276B">
        <w:t>r</w:t>
      </w:r>
      <w:r w:rsidR="009D4A85" w:rsidRPr="0095276B">
        <w:t>cle</w:t>
      </w:r>
      <w:r>
        <w:t>. M. </w:t>
      </w:r>
      <w:r w:rsidR="009D4A85" w:rsidRPr="0095276B">
        <w:t xml:space="preserve">des </w:t>
      </w:r>
      <w:proofErr w:type="spellStart"/>
      <w:r w:rsidR="009D4A85" w:rsidRPr="0095276B">
        <w:t>Challeries</w:t>
      </w:r>
      <w:proofErr w:type="spellEnd"/>
      <w:r w:rsidR="009D4A85" w:rsidRPr="0095276B">
        <w:t xml:space="preserve"> rassujettit son monocle et achève lent</w:t>
      </w:r>
      <w:r w:rsidR="009D4A85" w:rsidRPr="0095276B">
        <w:t>e</w:t>
      </w:r>
      <w:r w:rsidR="009D4A85" w:rsidRPr="0095276B">
        <w:t>ment</w:t>
      </w:r>
      <w:r>
        <w:t> :</w:t>
      </w:r>
    </w:p>
    <w:p w14:paraId="5B4305D6" w14:textId="77777777" w:rsidR="006455E5" w:rsidRDefault="006455E5" w:rsidP="002666CE">
      <w:r>
        <w:t>« </w:t>
      </w:r>
      <w:r w:rsidR="009D4A85" w:rsidRPr="0095276B">
        <w:t>Parmi ceux qui ont abandonné leur poste de combat à l</w:t>
      </w:r>
      <w:r>
        <w:t>’</w:t>
      </w:r>
      <w:r w:rsidR="009D4A85" w:rsidRPr="0095276B">
        <w:t>arrière-garde de notre retraite</w:t>
      </w:r>
      <w:r>
        <w:t xml:space="preserve">, </w:t>
      </w:r>
      <w:r>
        <w:rPr>
          <w:rFonts w:eastAsia="Georgia" w:cs="Georgia"/>
        </w:rPr>
        <w:t xml:space="preserve">– </w:t>
      </w:r>
      <w:r w:rsidR="009D4A85" w:rsidRPr="0095276B">
        <w:t>l</w:t>
      </w:r>
      <w:r>
        <w:t>’</w:t>
      </w:r>
      <w:r w:rsidR="009D4A85" w:rsidRPr="0095276B">
        <w:t>avant-garde de demain</w:t>
      </w:r>
      <w:r>
        <w:t xml:space="preserve">, </w:t>
      </w:r>
      <w:r w:rsidR="009D4A85" w:rsidRPr="0095276B">
        <w:t>messieurs</w:t>
      </w:r>
      <w:r>
        <w:t xml:space="preserve">, </w:t>
      </w:r>
      <w:r>
        <w:rPr>
          <w:rFonts w:eastAsia="Georgia" w:cs="Georgia"/>
        </w:rPr>
        <w:t xml:space="preserve">– </w:t>
      </w:r>
      <w:r w:rsidR="009D4A85" w:rsidRPr="0095276B">
        <w:t>il y en a qui ont leurs raisons</w:t>
      </w:r>
      <w:r>
        <w:t xml:space="preserve">. </w:t>
      </w:r>
      <w:r w:rsidR="009D4A85" w:rsidRPr="0095276B">
        <w:t>Paix à leur con</w:t>
      </w:r>
      <w:r w:rsidR="009D4A85" w:rsidRPr="0095276B">
        <w:t>s</w:t>
      </w:r>
      <w:r w:rsidR="009D4A85" w:rsidRPr="0095276B">
        <w:t>cience</w:t>
      </w:r>
      <w:r>
        <w:t xml:space="preserve">. </w:t>
      </w:r>
      <w:r w:rsidR="009D4A85" w:rsidRPr="0095276B">
        <w:t>Qu</w:t>
      </w:r>
      <w:r>
        <w:t>’</w:t>
      </w:r>
      <w:r w:rsidR="009D4A85" w:rsidRPr="0095276B">
        <w:t>ils viennent</w:t>
      </w:r>
      <w:r>
        <w:t xml:space="preserve">, </w:t>
      </w:r>
      <w:r w:rsidR="009D4A85" w:rsidRPr="0095276B">
        <w:t>nous sommes prêts à leur faire place</w:t>
      </w:r>
      <w:r>
        <w:t>…</w:t>
      </w:r>
    </w:p>
    <w:p w14:paraId="0253158E" w14:textId="77777777" w:rsidR="006455E5" w:rsidRDefault="006455E5" w:rsidP="002666CE">
      <w:r>
        <w:t>— </w:t>
      </w:r>
      <w:r w:rsidR="009D4A85" w:rsidRPr="0095276B">
        <w:t>Certainement</w:t>
      </w:r>
      <w:r>
        <w:t xml:space="preserve"> ! </w:t>
      </w:r>
      <w:r w:rsidR="009D4A85" w:rsidRPr="0095276B">
        <w:t xml:space="preserve">affirme tout à coup </w:t>
      </w:r>
      <w:proofErr w:type="spellStart"/>
      <w:r w:rsidR="009D4A85" w:rsidRPr="0095276B">
        <w:t>Huillery</w:t>
      </w:r>
      <w:proofErr w:type="spellEnd"/>
      <w:r>
        <w:t xml:space="preserve">, </w:t>
      </w:r>
      <w:r w:rsidR="009D4A85" w:rsidRPr="0095276B">
        <w:t>à qui pe</w:t>
      </w:r>
      <w:r w:rsidR="009D4A85" w:rsidRPr="0095276B">
        <w:t>r</w:t>
      </w:r>
      <w:r w:rsidR="009D4A85" w:rsidRPr="0095276B">
        <w:t>sonne ne demandait rien</w:t>
      </w:r>
      <w:r>
        <w:t>.</w:t>
      </w:r>
    </w:p>
    <w:p w14:paraId="56FE3CA2" w14:textId="77777777" w:rsidR="006455E5" w:rsidRDefault="009D4A85" w:rsidP="002666CE">
      <w:r w:rsidRPr="0095276B">
        <w:t>Un membre peu influent grommelle toutefois avec sincér</w:t>
      </w:r>
      <w:r w:rsidRPr="0095276B">
        <w:t>i</w:t>
      </w:r>
      <w:r w:rsidRPr="0095276B">
        <w:t>té</w:t>
      </w:r>
      <w:r w:rsidR="006455E5">
        <w:t> :</w:t>
      </w:r>
    </w:p>
    <w:p w14:paraId="3DB1DAF5" w14:textId="77777777" w:rsidR="006455E5" w:rsidRDefault="006455E5" w:rsidP="002666CE">
      <w:r>
        <w:t>« </w:t>
      </w:r>
      <w:r w:rsidR="009D4A85" w:rsidRPr="0095276B">
        <w:t>Il y a pourtant de la place ailleurs</w:t>
      </w:r>
      <w:r>
        <w:t>.</w:t>
      </w:r>
    </w:p>
    <w:p w14:paraId="05B980D1" w14:textId="7268E8A4" w:rsidR="002666CE" w:rsidRDefault="006455E5" w:rsidP="002666CE">
      <w:r>
        <w:t>— </w:t>
      </w:r>
      <w:r w:rsidR="009D4A85" w:rsidRPr="0095276B">
        <w:t>Mais si vous aviez assisté avec moi</w:t>
      </w:r>
      <w:r>
        <w:t xml:space="preserve">, </w:t>
      </w:r>
      <w:r w:rsidR="009D4A85" w:rsidRPr="0095276B">
        <w:t>cher ami</w:t>
      </w:r>
      <w:r>
        <w:t xml:space="preserve">, </w:t>
      </w:r>
      <w:r w:rsidR="009D4A85" w:rsidRPr="0095276B">
        <w:t xml:space="preserve">continue des </w:t>
      </w:r>
      <w:proofErr w:type="spellStart"/>
      <w:r w:rsidR="009D4A85" w:rsidRPr="0095276B">
        <w:t>Challeries</w:t>
      </w:r>
      <w:proofErr w:type="spellEnd"/>
      <w:r>
        <w:t xml:space="preserve">, </w:t>
      </w:r>
      <w:r w:rsidR="009D4A85" w:rsidRPr="0095276B">
        <w:t>au spectacle que la bande des</w:t>
      </w:r>
      <w:r>
        <w:t xml:space="preserve">… </w:t>
      </w:r>
      <w:r w:rsidR="009D4A85" w:rsidRPr="0095276B">
        <w:t xml:space="preserve">des Simler </w:t>
      </w:r>
      <w:r w:rsidR="009D4A85" w:rsidRPr="0095276B">
        <w:lastRenderedPageBreak/>
        <w:t>m</w:t>
      </w:r>
      <w:r>
        <w:t>’</w:t>
      </w:r>
      <w:r w:rsidR="009D4A85" w:rsidRPr="0095276B">
        <w:t>a présenté tout à l</w:t>
      </w:r>
      <w:r>
        <w:t>’</w:t>
      </w:r>
      <w:r w:rsidR="009D4A85" w:rsidRPr="0095276B">
        <w:t>heure</w:t>
      </w:r>
      <w:r>
        <w:t xml:space="preserve">, </w:t>
      </w:r>
      <w:r w:rsidR="009D4A85" w:rsidRPr="0095276B">
        <w:t>vous auriez convenu que</w:t>
      </w:r>
      <w:r>
        <w:t xml:space="preserve">, </w:t>
      </w:r>
      <w:r w:rsidR="009D4A85" w:rsidRPr="0095276B">
        <w:t>dans ce flot qui nous arrive des pays annexés</w:t>
      </w:r>
      <w:r>
        <w:t xml:space="preserve">, </w:t>
      </w:r>
      <w:r w:rsidR="009D4A85" w:rsidRPr="0095276B">
        <w:t>il y a</w:t>
      </w:r>
      <w:r>
        <w:t xml:space="preserve">, </w:t>
      </w:r>
      <w:r w:rsidR="009D4A85" w:rsidRPr="0095276B">
        <w:t>certes</w:t>
      </w:r>
      <w:r>
        <w:t xml:space="preserve">, </w:t>
      </w:r>
      <w:r w:rsidR="009D4A85" w:rsidRPr="0095276B">
        <w:t>à prendre</w:t>
      </w:r>
      <w:r>
        <w:t xml:space="preserve">, </w:t>
      </w:r>
      <w:r w:rsidR="009D4A85" w:rsidRPr="0095276B">
        <w:t>mais il y a aussi beaucoup à laisser</w:t>
      </w:r>
      <w:r>
        <w:t>. »</w:t>
      </w:r>
    </w:p>
    <w:p w14:paraId="3AEE381C" w14:textId="77777777" w:rsidR="006455E5" w:rsidRDefault="009D4A85" w:rsidP="002666CE">
      <w:r w:rsidRPr="0095276B">
        <w:t>La voix du fauteuil de cuir anglais s</w:t>
      </w:r>
      <w:r w:rsidR="006455E5">
        <w:t>’</w:t>
      </w:r>
      <w:r w:rsidRPr="0095276B">
        <w:t>élève de nouveau</w:t>
      </w:r>
      <w:r w:rsidR="006455E5">
        <w:t xml:space="preserve">, </w:t>
      </w:r>
      <w:r w:rsidRPr="0095276B">
        <w:t>avec sa même inflexion indolente</w:t>
      </w:r>
      <w:r w:rsidR="006455E5">
        <w:t xml:space="preserve">, </w:t>
      </w:r>
      <w:r w:rsidRPr="0095276B">
        <w:t>ironique et légèrement prêcheuse</w:t>
      </w:r>
      <w:r w:rsidR="006455E5">
        <w:t> :</w:t>
      </w:r>
    </w:p>
    <w:p w14:paraId="7EA030CE" w14:textId="6B29BAC0" w:rsidR="002666CE" w:rsidRDefault="006455E5" w:rsidP="002666CE">
      <w:r>
        <w:t>« </w:t>
      </w:r>
      <w:r w:rsidR="009D4A85" w:rsidRPr="0095276B">
        <w:t>Je ne discute pas votre coup d</w:t>
      </w:r>
      <w:r>
        <w:t>’</w:t>
      </w:r>
      <w:r w:rsidR="009D4A85" w:rsidRPr="0095276B">
        <w:t>œil</w:t>
      </w:r>
      <w:r>
        <w:t xml:space="preserve">, </w:t>
      </w:r>
      <w:r w:rsidR="009D4A85" w:rsidRPr="0095276B">
        <w:t>cher monsieur</w:t>
      </w:r>
      <w:r>
        <w:t xml:space="preserve">. </w:t>
      </w:r>
      <w:r w:rsidR="009D4A85" w:rsidRPr="0095276B">
        <w:t>Il se peut que vous ayez raison</w:t>
      </w:r>
      <w:r>
        <w:t xml:space="preserve">. </w:t>
      </w:r>
      <w:r w:rsidR="009D4A85" w:rsidRPr="0095276B">
        <w:t>Ces Simler</w:t>
      </w:r>
      <w:r>
        <w:t xml:space="preserve">, </w:t>
      </w:r>
      <w:r w:rsidR="009D4A85" w:rsidRPr="0095276B">
        <w:t>je ne les connais pas</w:t>
      </w:r>
      <w:r>
        <w:t xml:space="preserve">. </w:t>
      </w:r>
      <w:r w:rsidR="009D4A85" w:rsidRPr="0095276B">
        <w:t>Pourtant j</w:t>
      </w:r>
      <w:r>
        <w:t>’</w:t>
      </w:r>
      <w:r w:rsidR="009D4A85" w:rsidRPr="0095276B">
        <w:t>aimerais mieux vous entendre décider comme vous faites</w:t>
      </w:r>
      <w:r>
        <w:t xml:space="preserve">, </w:t>
      </w:r>
      <w:r w:rsidR="009D4A85" w:rsidRPr="0095276B">
        <w:t>si les hasards vous avaient déjà fourni quelques occasions d</w:t>
      </w:r>
      <w:r>
        <w:t>’</w:t>
      </w:r>
      <w:r w:rsidR="009D4A85" w:rsidRPr="0095276B">
        <w:t>exercer votre génie d</w:t>
      </w:r>
      <w:r>
        <w:t>’</w:t>
      </w:r>
      <w:r w:rsidR="009D4A85" w:rsidRPr="0095276B">
        <w:t>analyse au discernement d</w:t>
      </w:r>
      <w:r>
        <w:t>’</w:t>
      </w:r>
      <w:r w:rsidR="009D4A85" w:rsidRPr="0095276B">
        <w:t>authentiques Français d</w:t>
      </w:r>
      <w:r>
        <w:t>’</w:t>
      </w:r>
      <w:r w:rsidR="009D4A85" w:rsidRPr="0095276B">
        <w:t>Alsace</w:t>
      </w:r>
      <w:r>
        <w:t xml:space="preserve">. </w:t>
      </w:r>
      <w:r w:rsidR="009D4A85" w:rsidRPr="0095276B">
        <w:t>C</w:t>
      </w:r>
      <w:r>
        <w:t>’</w:t>
      </w:r>
      <w:r w:rsidR="009D4A85" w:rsidRPr="0095276B">
        <w:t>est être bien pressé de prendre la mouche</w:t>
      </w:r>
      <w:r>
        <w:t xml:space="preserve">. </w:t>
      </w:r>
      <w:r w:rsidR="009D4A85" w:rsidRPr="0095276B">
        <w:t>Si vous ne voulez pas faire croire que vous redoutez pour vos a</w:t>
      </w:r>
      <w:r w:rsidR="009D4A85" w:rsidRPr="0095276B">
        <w:t>f</w:t>
      </w:r>
      <w:r w:rsidR="009D4A85" w:rsidRPr="0095276B">
        <w:t>faires le voisinage de ces immigrés</w:t>
      </w:r>
      <w:r>
        <w:t xml:space="preserve">, </w:t>
      </w:r>
      <w:r w:rsidR="009D4A85" w:rsidRPr="0095276B">
        <w:t>attendez donc d</w:t>
      </w:r>
      <w:r>
        <w:t>’</w:t>
      </w:r>
      <w:r w:rsidR="009D4A85" w:rsidRPr="0095276B">
        <w:t>être ino</w:t>
      </w:r>
      <w:r w:rsidR="009D4A85" w:rsidRPr="0095276B">
        <w:t>n</w:t>
      </w:r>
      <w:r w:rsidR="009D4A85" w:rsidRPr="0095276B">
        <w:t>dés par leurs semblables</w:t>
      </w:r>
      <w:r>
        <w:t xml:space="preserve">, </w:t>
      </w:r>
      <w:r w:rsidR="009D4A85" w:rsidRPr="0095276B">
        <w:t>avant de leur chicaner la qualité de Français</w:t>
      </w:r>
      <w:r>
        <w:t xml:space="preserve">. </w:t>
      </w:r>
      <w:r w:rsidR="009D4A85" w:rsidRPr="0095276B">
        <w:t>Il n</w:t>
      </w:r>
      <w:r>
        <w:t>’</w:t>
      </w:r>
      <w:r w:rsidR="009D4A85" w:rsidRPr="0095276B">
        <w:t>y a plus trop de Français</w:t>
      </w:r>
      <w:r>
        <w:t xml:space="preserve">, </w:t>
      </w:r>
      <w:r w:rsidR="009D4A85" w:rsidRPr="0095276B">
        <w:t>malheureusement</w:t>
      </w:r>
      <w:r>
        <w:t xml:space="preserve">, </w:t>
      </w:r>
      <w:proofErr w:type="spellStart"/>
      <w:r w:rsidR="009D4A85" w:rsidRPr="0095276B">
        <w:t>il-n</w:t>
      </w:r>
      <w:r>
        <w:t>’</w:t>
      </w:r>
      <w:r w:rsidR="009D4A85" w:rsidRPr="0095276B">
        <w:t>y-en-a-plus-trop</w:t>
      </w:r>
      <w:proofErr w:type="spellEnd"/>
      <w:r>
        <w:t> ! »</w:t>
      </w:r>
    </w:p>
    <w:p w14:paraId="7B4E2FF6" w14:textId="2E9B7474" w:rsidR="002666CE" w:rsidRDefault="009D4A85" w:rsidP="002666CE">
      <w:r w:rsidRPr="0095276B">
        <w:t>Il n</w:t>
      </w:r>
      <w:r w:rsidR="006455E5">
        <w:t>’</w:t>
      </w:r>
      <w:r w:rsidRPr="0095276B">
        <w:t>a pas achevé</w:t>
      </w:r>
      <w:r w:rsidR="006455E5">
        <w:t xml:space="preserve">, </w:t>
      </w:r>
      <w:r w:rsidRPr="0095276B">
        <w:t>que l</w:t>
      </w:r>
      <w:r w:rsidR="006455E5">
        <w:t>’</w:t>
      </w:r>
      <w:r w:rsidRPr="0095276B">
        <w:t>opinion publique se met à bourdo</w:t>
      </w:r>
      <w:r w:rsidRPr="0095276B">
        <w:t>n</w:t>
      </w:r>
      <w:r w:rsidRPr="0095276B">
        <w:t>ner avec incertitude</w:t>
      </w:r>
      <w:r w:rsidR="006455E5">
        <w:t xml:space="preserve">, </w:t>
      </w:r>
      <w:r w:rsidRPr="0095276B">
        <w:t>mais comme à regret</w:t>
      </w:r>
      <w:r w:rsidR="006455E5">
        <w:t> : « </w:t>
      </w:r>
      <w:r w:rsidRPr="0095276B">
        <w:t>c</w:t>
      </w:r>
      <w:r w:rsidR="006455E5">
        <w:t>’</w:t>
      </w:r>
      <w:r w:rsidRPr="0095276B">
        <w:t>est vrai</w:t>
      </w:r>
      <w:r w:rsidR="006455E5">
        <w:t xml:space="preserve">, </w:t>
      </w:r>
      <w:r w:rsidRPr="0095276B">
        <w:t>c</w:t>
      </w:r>
      <w:r w:rsidR="006455E5">
        <w:t>’</w:t>
      </w:r>
      <w:r w:rsidRPr="0095276B">
        <w:t>est vrai</w:t>
      </w:r>
      <w:r w:rsidR="006455E5">
        <w:t> ! »</w:t>
      </w:r>
    </w:p>
    <w:p w14:paraId="6212B3A9" w14:textId="77777777" w:rsidR="006455E5" w:rsidRDefault="006455E5" w:rsidP="002666CE">
      <w:r>
        <w:t>« </w:t>
      </w:r>
      <w:r w:rsidR="009D4A85" w:rsidRPr="0095276B">
        <w:t>Est-ce vous qui parlez ainsi</w:t>
      </w:r>
      <w:r>
        <w:t xml:space="preserve">, </w:t>
      </w:r>
      <w:r w:rsidR="009D4A85" w:rsidRPr="0095276B">
        <w:t xml:space="preserve">monsieur Le </w:t>
      </w:r>
      <w:proofErr w:type="spellStart"/>
      <w:r w:rsidR="009D4A85" w:rsidRPr="0095276B">
        <w:t>Pleynier</w:t>
      </w:r>
      <w:proofErr w:type="spellEnd"/>
      <w:r>
        <w:t xml:space="preserve"> ? </w:t>
      </w:r>
      <w:r w:rsidR="009D4A85" w:rsidRPr="0095276B">
        <w:t>r</w:t>
      </w:r>
      <w:r w:rsidR="009D4A85" w:rsidRPr="0095276B">
        <w:t>i</w:t>
      </w:r>
      <w:r w:rsidR="009D4A85" w:rsidRPr="0095276B">
        <w:t xml:space="preserve">poste des </w:t>
      </w:r>
      <w:proofErr w:type="spellStart"/>
      <w:r w:rsidR="009D4A85" w:rsidRPr="0095276B">
        <w:t>Challeries</w:t>
      </w:r>
      <w:proofErr w:type="spellEnd"/>
      <w:r>
        <w:t xml:space="preserve">, </w:t>
      </w:r>
      <w:r w:rsidR="009D4A85" w:rsidRPr="0095276B">
        <w:t>vous dont le fils a failli périr en voulant a</w:t>
      </w:r>
      <w:r w:rsidR="009D4A85" w:rsidRPr="0095276B">
        <w:t>r</w:t>
      </w:r>
      <w:r w:rsidR="009D4A85" w:rsidRPr="0095276B">
        <w:t>rêter la panique d</w:t>
      </w:r>
      <w:r>
        <w:t>’</w:t>
      </w:r>
      <w:r w:rsidR="009D4A85" w:rsidRPr="0095276B">
        <w:t>un bataillon de mobiles</w:t>
      </w:r>
      <w:r>
        <w:t xml:space="preserve"> ? </w:t>
      </w:r>
      <w:r w:rsidR="009D4A85" w:rsidRPr="0095276B">
        <w:t>Ce n</w:t>
      </w:r>
      <w:r>
        <w:t>’</w:t>
      </w:r>
      <w:r w:rsidR="009D4A85" w:rsidRPr="0095276B">
        <w:t>est pas tant du nombre dont nous manquons</w:t>
      </w:r>
      <w:r>
        <w:t xml:space="preserve">, </w:t>
      </w:r>
      <w:r w:rsidR="009D4A85" w:rsidRPr="0095276B">
        <w:t>que de la qualité</w:t>
      </w:r>
      <w:r>
        <w:t xml:space="preserve">. </w:t>
      </w:r>
      <w:r w:rsidR="009D4A85" w:rsidRPr="0095276B">
        <w:t>Et quelle qual</w:t>
      </w:r>
      <w:r w:rsidR="009D4A85" w:rsidRPr="0095276B">
        <w:t>i</w:t>
      </w:r>
      <w:r w:rsidR="009D4A85" w:rsidRPr="0095276B">
        <w:t>té</w:t>
      </w:r>
      <w:r>
        <w:t xml:space="preserve">, </w:t>
      </w:r>
      <w:r w:rsidR="009D4A85" w:rsidRPr="0095276B">
        <w:t>quelle qualité française nous apportent ces Simler</w:t>
      </w:r>
      <w:r>
        <w:t xml:space="preserve"> ? </w:t>
      </w:r>
      <w:r w:rsidR="009D4A85" w:rsidRPr="0095276B">
        <w:t>Encore une fois</w:t>
      </w:r>
      <w:r>
        <w:t xml:space="preserve">, </w:t>
      </w:r>
      <w:r w:rsidR="009D4A85" w:rsidRPr="0095276B">
        <w:t xml:space="preserve">monsieur Le </w:t>
      </w:r>
      <w:proofErr w:type="spellStart"/>
      <w:r w:rsidR="009D4A85" w:rsidRPr="0095276B">
        <w:t>Pleynier</w:t>
      </w:r>
      <w:proofErr w:type="spellEnd"/>
      <w:r>
        <w:t xml:space="preserve">, </w:t>
      </w:r>
      <w:r w:rsidR="009D4A85" w:rsidRPr="0095276B">
        <w:t>je voudrais que vous ayez assisté avec moi à leur cortège d</w:t>
      </w:r>
      <w:r>
        <w:t>’</w:t>
      </w:r>
      <w:r w:rsidR="009D4A85" w:rsidRPr="0095276B">
        <w:t>arrivée</w:t>
      </w:r>
      <w:r>
        <w:t>…</w:t>
      </w:r>
    </w:p>
    <w:p w14:paraId="00605D7D" w14:textId="77777777" w:rsidR="006455E5" w:rsidRDefault="006455E5" w:rsidP="002666CE">
      <w:r>
        <w:t>— </w:t>
      </w:r>
      <w:r w:rsidR="009D4A85" w:rsidRPr="0095276B">
        <w:t>Vous ne manquez pas de verve</w:t>
      </w:r>
      <w:r>
        <w:t xml:space="preserve">, </w:t>
      </w:r>
      <w:r w:rsidR="009D4A85" w:rsidRPr="0095276B">
        <w:t>vous pouvez continuer à nous le décrire</w:t>
      </w:r>
      <w:r>
        <w:t xml:space="preserve">, </w:t>
      </w:r>
      <w:r w:rsidR="009D4A85" w:rsidRPr="0095276B">
        <w:t>je vous certifie que nous y prendrons du plaisir</w:t>
      </w:r>
      <w:r>
        <w:t xml:space="preserve">, </w:t>
      </w:r>
      <w:r w:rsidR="009D4A85" w:rsidRPr="0095276B">
        <w:t>interrompt la voix railleuse</w:t>
      </w:r>
      <w:r>
        <w:t>.</w:t>
      </w:r>
    </w:p>
    <w:p w14:paraId="79EF9A47" w14:textId="6B7814D3" w:rsidR="002666CE" w:rsidRDefault="006455E5" w:rsidP="002666CE">
      <w:r>
        <w:lastRenderedPageBreak/>
        <w:t>— </w:t>
      </w:r>
      <w:r w:rsidR="009D4A85" w:rsidRPr="0095276B">
        <w:t>Cher monsieur</w:t>
      </w:r>
      <w:r>
        <w:t xml:space="preserve">, </w:t>
      </w:r>
      <w:r w:rsidR="009D4A85" w:rsidRPr="0095276B">
        <w:t>s</w:t>
      </w:r>
      <w:r>
        <w:t>’</w:t>
      </w:r>
      <w:r w:rsidR="009D4A85" w:rsidRPr="0095276B">
        <w:t xml:space="preserve">écrie </w:t>
      </w:r>
      <w:r>
        <w:t>M. </w:t>
      </w:r>
      <w:r w:rsidR="009D4A85" w:rsidRPr="0095276B">
        <w:t xml:space="preserve">des </w:t>
      </w:r>
      <w:proofErr w:type="spellStart"/>
      <w:r w:rsidR="009D4A85" w:rsidRPr="0095276B">
        <w:t>Challeries</w:t>
      </w:r>
      <w:proofErr w:type="spellEnd"/>
      <w:r>
        <w:t xml:space="preserve">, </w:t>
      </w:r>
      <w:r w:rsidR="009D4A85" w:rsidRPr="0095276B">
        <w:t>mi-flatté</w:t>
      </w:r>
      <w:r>
        <w:t xml:space="preserve">, </w:t>
      </w:r>
      <w:r w:rsidR="009D4A85" w:rsidRPr="0095276B">
        <w:t>mi-blessé</w:t>
      </w:r>
      <w:r>
        <w:t xml:space="preserve">, </w:t>
      </w:r>
      <w:r w:rsidR="009D4A85" w:rsidRPr="0095276B">
        <w:t>ce n</w:t>
      </w:r>
      <w:r>
        <w:t>’</w:t>
      </w:r>
      <w:r w:rsidR="009D4A85" w:rsidRPr="0095276B">
        <w:t>est pas de verve qu</w:t>
      </w:r>
      <w:r>
        <w:t>’</w:t>
      </w:r>
      <w:r w:rsidR="009D4A85" w:rsidRPr="0095276B">
        <w:t>il s</w:t>
      </w:r>
      <w:r>
        <w:t>’</w:t>
      </w:r>
      <w:r w:rsidR="009D4A85" w:rsidRPr="0095276B">
        <w:t>agit</w:t>
      </w:r>
      <w:r>
        <w:t xml:space="preserve">, </w:t>
      </w:r>
      <w:r w:rsidR="009D4A85" w:rsidRPr="0095276B">
        <w:t>mais de bon sens et d</w:t>
      </w:r>
      <w:r>
        <w:t>’</w:t>
      </w:r>
      <w:r w:rsidR="009D4A85" w:rsidRPr="0095276B">
        <w:t>indignation</w:t>
      </w:r>
      <w:r>
        <w:t xml:space="preserve">. </w:t>
      </w:r>
      <w:r w:rsidR="009D4A85" w:rsidRPr="0095276B">
        <w:t>Au reste</w:t>
      </w:r>
      <w:r>
        <w:t xml:space="preserve">, </w:t>
      </w:r>
      <w:r w:rsidR="009D4A85" w:rsidRPr="0095276B">
        <w:t>qu</w:t>
      </w:r>
      <w:r>
        <w:t>’</w:t>
      </w:r>
      <w:r w:rsidR="009D4A85" w:rsidRPr="0095276B">
        <w:t>ils vivent</w:t>
      </w:r>
      <w:r>
        <w:t xml:space="preserve"> ! </w:t>
      </w:r>
      <w:r w:rsidR="009D4A85" w:rsidRPr="0095276B">
        <w:t>Je n</w:t>
      </w:r>
      <w:r>
        <w:t>’</w:t>
      </w:r>
      <w:r w:rsidR="009D4A85" w:rsidRPr="0095276B">
        <w:t>en dénie le droit à personne</w:t>
      </w:r>
      <w:r>
        <w:t xml:space="preserve">. </w:t>
      </w:r>
      <w:r w:rsidR="009D4A85" w:rsidRPr="0095276B">
        <w:t>Mais pour nos semblables et nos collègues</w:t>
      </w:r>
      <w:r>
        <w:t xml:space="preserve">, </w:t>
      </w:r>
      <w:r w:rsidR="009D4A85" w:rsidRPr="0095276B">
        <w:t>non</w:t>
      </w:r>
      <w:r>
        <w:t> ! »</w:t>
      </w:r>
    </w:p>
    <w:p w14:paraId="71AD7A3D" w14:textId="0CC62A0A" w:rsidR="006455E5" w:rsidRDefault="009D4A85" w:rsidP="002666CE">
      <w:r w:rsidRPr="0095276B">
        <w:t xml:space="preserve">À ce moment </w:t>
      </w:r>
      <w:r w:rsidR="006455E5">
        <w:t>M. </w:t>
      </w:r>
      <w:r w:rsidRPr="0095276B">
        <w:t xml:space="preserve">des </w:t>
      </w:r>
      <w:proofErr w:type="spellStart"/>
      <w:r w:rsidRPr="0095276B">
        <w:t>Challeries</w:t>
      </w:r>
      <w:proofErr w:type="spellEnd"/>
      <w:r w:rsidRPr="0095276B">
        <w:t xml:space="preserve"> part d</w:t>
      </w:r>
      <w:r w:rsidR="006455E5">
        <w:t>’</w:t>
      </w:r>
      <w:r w:rsidRPr="0095276B">
        <w:t>un petit rire du nez</w:t>
      </w:r>
      <w:r w:rsidR="006455E5">
        <w:t xml:space="preserve">, </w:t>
      </w:r>
      <w:r w:rsidRPr="0095276B">
        <w:t>sec et traîné</w:t>
      </w:r>
      <w:r w:rsidR="006455E5">
        <w:t xml:space="preserve">, </w:t>
      </w:r>
      <w:r w:rsidRPr="0095276B">
        <w:t>qui rejette la clique des Simler à cent lieues de ses appartenances morales ou matérielles</w:t>
      </w:r>
      <w:r w:rsidR="006455E5">
        <w:t xml:space="preserve">. </w:t>
      </w:r>
      <w:r w:rsidRPr="0095276B">
        <w:t>Il reprend alors sur un ton enjoué</w:t>
      </w:r>
      <w:r w:rsidR="006455E5">
        <w:t> :</w:t>
      </w:r>
    </w:p>
    <w:p w14:paraId="46387E12" w14:textId="0BEF2D67" w:rsidR="002666CE" w:rsidRDefault="006455E5" w:rsidP="002666CE">
      <w:r>
        <w:t>« </w:t>
      </w:r>
      <w:r w:rsidR="009D4A85" w:rsidRPr="0095276B">
        <w:t xml:space="preserve">Vous figurez-vous madame de </w:t>
      </w:r>
      <w:proofErr w:type="spellStart"/>
      <w:r w:rsidR="009D4A85" w:rsidRPr="0095276B">
        <w:t>Rauglandre</w:t>
      </w:r>
      <w:proofErr w:type="spellEnd"/>
      <w:r>
        <w:t xml:space="preserve">, </w:t>
      </w:r>
      <w:r w:rsidR="009D4A85" w:rsidRPr="0095276B">
        <w:t>madame Pommier</w:t>
      </w:r>
      <w:r>
        <w:t xml:space="preserve">, </w:t>
      </w:r>
      <w:r w:rsidR="009D4A85" w:rsidRPr="0095276B">
        <w:t xml:space="preserve">madame </w:t>
      </w:r>
      <w:proofErr w:type="spellStart"/>
      <w:r w:rsidR="009D4A85" w:rsidRPr="0095276B">
        <w:t>Morindet</w:t>
      </w:r>
      <w:proofErr w:type="spellEnd"/>
      <w:r>
        <w:t xml:space="preserve">, </w:t>
      </w:r>
      <w:r w:rsidR="009D4A85" w:rsidRPr="0095276B">
        <w:t>madame Pierrotin</w:t>
      </w:r>
      <w:r>
        <w:t xml:space="preserve">, </w:t>
      </w:r>
      <w:r w:rsidR="009D4A85" w:rsidRPr="0095276B">
        <w:t xml:space="preserve">madame des </w:t>
      </w:r>
      <w:proofErr w:type="spellStart"/>
      <w:r w:rsidR="009D4A85" w:rsidRPr="0095276B">
        <w:t>Challeries</w:t>
      </w:r>
      <w:proofErr w:type="spellEnd"/>
      <w:r w:rsidR="009D4A85" w:rsidRPr="0095276B">
        <w:t xml:space="preserve"> recevant à leur jour mesdames</w:t>
      </w:r>
      <w:r>
        <w:t xml:space="preserve"> </w:t>
      </w:r>
      <w:r>
        <w:rPr>
          <w:rFonts w:eastAsia="Georgia" w:cs="Georgia"/>
        </w:rPr>
        <w:t xml:space="preserve">– </w:t>
      </w:r>
      <w:r w:rsidR="009D4A85" w:rsidRPr="0095276B">
        <w:t>heu</w:t>
      </w:r>
      <w:r>
        <w:t xml:space="preserve"> ! </w:t>
      </w:r>
      <w:r w:rsidR="009D4A85" w:rsidRPr="0095276B">
        <w:t>Simler</w:t>
      </w:r>
      <w:r>
        <w:t xml:space="preserve">, </w:t>
      </w:r>
      <w:r w:rsidR="009D4A85" w:rsidRPr="0095276B">
        <w:t>et a</w:t>
      </w:r>
      <w:r w:rsidR="009D4A85" w:rsidRPr="0095276B">
        <w:t>l</w:t>
      </w:r>
      <w:r w:rsidR="009D4A85" w:rsidRPr="0095276B">
        <w:t>lant leur rendre politesse dans leur petit chez-elles</w:t>
      </w:r>
      <w:r>
        <w:t xml:space="preserve"> ? </w:t>
      </w:r>
      <w:r w:rsidR="009D4A85" w:rsidRPr="0095276B">
        <w:t>Hé</w:t>
      </w:r>
      <w:r>
        <w:t xml:space="preserve">, </w:t>
      </w:r>
      <w:r w:rsidR="009D4A85" w:rsidRPr="0095276B">
        <w:t>vous n</w:t>
      </w:r>
      <w:r>
        <w:t>’</w:t>
      </w:r>
      <w:r w:rsidR="009D4A85" w:rsidRPr="0095276B">
        <w:t xml:space="preserve">y laisseriez pas aller mademoiselle Le </w:t>
      </w:r>
      <w:proofErr w:type="spellStart"/>
      <w:r w:rsidR="009D4A85" w:rsidRPr="0095276B">
        <w:t>Pleynier</w:t>
      </w:r>
      <w:proofErr w:type="spellEnd"/>
      <w:r>
        <w:t xml:space="preserve">, </w:t>
      </w:r>
      <w:r w:rsidR="009D4A85" w:rsidRPr="0095276B">
        <w:t>cher ami</w:t>
      </w:r>
      <w:r>
        <w:t xml:space="preserve"> ! </w:t>
      </w:r>
      <w:r w:rsidR="009D4A85" w:rsidRPr="0095276B">
        <w:t>En vérité je m</w:t>
      </w:r>
      <w:r>
        <w:t>’</w:t>
      </w:r>
      <w:r w:rsidR="009D4A85" w:rsidRPr="0095276B">
        <w:t>échauffe</w:t>
      </w:r>
      <w:r>
        <w:t xml:space="preserve">, </w:t>
      </w:r>
      <w:r w:rsidR="009D4A85" w:rsidRPr="0095276B">
        <w:t>mais il y aurait de quoi</w:t>
      </w:r>
      <w:r>
        <w:t xml:space="preserve">. </w:t>
      </w:r>
      <w:r w:rsidR="009D4A85" w:rsidRPr="0095276B">
        <w:t>Qui aurait vu</w:t>
      </w:r>
      <w:r>
        <w:t xml:space="preserve">, </w:t>
      </w:r>
      <w:r w:rsidR="009D4A85" w:rsidRPr="0095276B">
        <w:t>comme moi</w:t>
      </w:r>
      <w:r>
        <w:t xml:space="preserve">, </w:t>
      </w:r>
      <w:r w:rsidR="009D4A85" w:rsidRPr="0095276B">
        <w:t>ces paquets de vieux châles boueux</w:t>
      </w:r>
      <w:r>
        <w:t xml:space="preserve">, </w:t>
      </w:r>
      <w:r w:rsidR="009D4A85" w:rsidRPr="0095276B">
        <w:t>drapés autour de ces serges détrempées</w:t>
      </w:r>
      <w:r>
        <w:t xml:space="preserve">, </w:t>
      </w:r>
      <w:r w:rsidR="009D4A85" w:rsidRPr="0095276B">
        <w:t>ces savates</w:t>
      </w:r>
      <w:r>
        <w:t xml:space="preserve">, </w:t>
      </w:r>
      <w:r w:rsidR="009D4A85" w:rsidRPr="0095276B">
        <w:t>ces colis gluants portés à bout de bras</w:t>
      </w:r>
      <w:r>
        <w:t xml:space="preserve">, </w:t>
      </w:r>
      <w:r w:rsidR="009D4A85" w:rsidRPr="0095276B">
        <w:t>toutes ces marques d</w:t>
      </w:r>
      <w:r>
        <w:t>’</w:t>
      </w:r>
      <w:r w:rsidR="009D4A85" w:rsidRPr="0095276B">
        <w:t>une rapacité sordide</w:t>
      </w:r>
      <w:r>
        <w:t xml:space="preserve">, </w:t>
      </w:r>
      <w:r w:rsidR="009D4A85" w:rsidRPr="0095276B">
        <w:t>celui-là ne demanderait même pas ce que Vendeuvre peut être pour ces gens</w:t>
      </w:r>
      <w:r>
        <w:t xml:space="preserve">, </w:t>
      </w:r>
      <w:r w:rsidR="009D4A85" w:rsidRPr="0095276B">
        <w:t xml:space="preserve">sinon une halte au bord de la </w:t>
      </w:r>
      <w:proofErr w:type="spellStart"/>
      <w:r w:rsidR="009D4A85" w:rsidRPr="0095276B">
        <w:t>grand</w:t>
      </w:r>
      <w:r>
        <w:t>’</w:t>
      </w:r>
      <w:r w:rsidR="009D4A85" w:rsidRPr="0095276B">
        <w:t>route</w:t>
      </w:r>
      <w:proofErr w:type="spellEnd"/>
      <w:r>
        <w:t xml:space="preserve">. </w:t>
      </w:r>
      <w:r w:rsidR="009D4A85" w:rsidRPr="0095276B">
        <w:t>Ce sont des f</w:t>
      </w:r>
      <w:r w:rsidR="009D4A85" w:rsidRPr="0095276B">
        <w:t>o</w:t>
      </w:r>
      <w:r w:rsidR="009D4A85" w:rsidRPr="0095276B">
        <w:t>rains</w:t>
      </w:r>
      <w:r>
        <w:t xml:space="preserve">, </w:t>
      </w:r>
      <w:r w:rsidR="009D4A85" w:rsidRPr="0095276B">
        <w:t>messieurs</w:t>
      </w:r>
      <w:r>
        <w:t xml:space="preserve">, </w:t>
      </w:r>
      <w:r w:rsidR="009D4A85" w:rsidRPr="0095276B">
        <w:t>et non pas autre chose</w:t>
      </w:r>
      <w:r>
        <w:t xml:space="preserve">. </w:t>
      </w:r>
      <w:r w:rsidR="009D4A85" w:rsidRPr="0095276B">
        <w:t>Il est regrettable</w:t>
      </w:r>
      <w:r>
        <w:t xml:space="preserve">, </w:t>
      </w:r>
      <w:r w:rsidR="009D4A85" w:rsidRPr="0095276B">
        <w:t>je le déclare hautement</w:t>
      </w:r>
      <w:r>
        <w:t xml:space="preserve">, </w:t>
      </w:r>
      <w:r w:rsidR="009D4A85" w:rsidRPr="0095276B">
        <w:t>qu</w:t>
      </w:r>
      <w:r>
        <w:t>’</w:t>
      </w:r>
      <w:r w:rsidR="009D4A85" w:rsidRPr="0095276B">
        <w:t>ils aient trouvé moyen de s</w:t>
      </w:r>
      <w:r>
        <w:t>’</w:t>
      </w:r>
      <w:r w:rsidR="009D4A85" w:rsidRPr="0095276B">
        <w:t>insinuer dans les bâtiments Poncet</w:t>
      </w:r>
      <w:r>
        <w:t xml:space="preserve">. </w:t>
      </w:r>
      <w:r w:rsidR="009D4A85" w:rsidRPr="0095276B">
        <w:t>Mais notre devoir est tout tracé</w:t>
      </w:r>
      <w:r>
        <w:t xml:space="preserve">. </w:t>
      </w:r>
      <w:r w:rsidR="009D4A85" w:rsidRPr="0095276B">
        <w:t>Qu</w:t>
      </w:r>
      <w:r>
        <w:t>’</w:t>
      </w:r>
      <w:r w:rsidR="009D4A85" w:rsidRPr="0095276B">
        <w:t>ils v</w:t>
      </w:r>
      <w:r w:rsidR="009D4A85" w:rsidRPr="0095276B">
        <w:t>i</w:t>
      </w:r>
      <w:r w:rsidR="009D4A85" w:rsidRPr="0095276B">
        <w:t>vent chez eux</w:t>
      </w:r>
      <w:r>
        <w:t xml:space="preserve">, </w:t>
      </w:r>
      <w:r w:rsidR="009D4A85" w:rsidRPr="0095276B">
        <w:t>et nous chez nous</w:t>
      </w:r>
      <w:r>
        <w:t xml:space="preserve">. </w:t>
      </w:r>
      <w:r w:rsidR="009D4A85" w:rsidRPr="0095276B">
        <w:t>Quand ils partiront</w:t>
      </w:r>
      <w:r>
        <w:t xml:space="preserve">, </w:t>
      </w:r>
      <w:r w:rsidR="009D4A85" w:rsidRPr="0095276B">
        <w:t>ce qui ne saurait tarder</w:t>
      </w:r>
      <w:r>
        <w:t xml:space="preserve">, </w:t>
      </w:r>
      <w:r w:rsidR="009D4A85" w:rsidRPr="0095276B">
        <w:t>nous ferons une croix</w:t>
      </w:r>
      <w:r>
        <w:t xml:space="preserve">, </w:t>
      </w:r>
      <w:r w:rsidR="009D4A85" w:rsidRPr="0095276B">
        <w:t>au double sens du mot</w:t>
      </w:r>
      <w:r>
        <w:t xml:space="preserve">, </w:t>
      </w:r>
      <w:r w:rsidR="009D4A85" w:rsidRPr="0095276B">
        <w:t>et reprendrons nos places</w:t>
      </w:r>
      <w:r>
        <w:t xml:space="preserve">. </w:t>
      </w:r>
      <w:r w:rsidR="009D4A85" w:rsidRPr="0095276B">
        <w:t>D</w:t>
      </w:r>
      <w:r>
        <w:t>’</w:t>
      </w:r>
      <w:r w:rsidR="009D4A85" w:rsidRPr="0095276B">
        <w:t>ici là</w:t>
      </w:r>
      <w:r>
        <w:t xml:space="preserve">, </w:t>
      </w:r>
      <w:r w:rsidR="009D4A85" w:rsidRPr="0095276B">
        <w:t>regardons-les comme un corps étranger qui aurait pénétré dans notre cité</w:t>
      </w:r>
      <w:r>
        <w:t xml:space="preserve">, </w:t>
      </w:r>
      <w:r w:rsidR="009D4A85" w:rsidRPr="0095276B">
        <w:t>comme une balle que nous porterions au fond d</w:t>
      </w:r>
      <w:r>
        <w:t>’</w:t>
      </w:r>
      <w:r w:rsidR="009D4A85" w:rsidRPr="0095276B">
        <w:t>une blessure</w:t>
      </w:r>
      <w:r>
        <w:t>. »</w:t>
      </w:r>
    </w:p>
    <w:p w14:paraId="1221A573" w14:textId="54E83E37" w:rsidR="006455E5" w:rsidRDefault="009D4A85" w:rsidP="002666CE">
      <w:r w:rsidRPr="0095276B">
        <w:t>Dédain ou paresse</w:t>
      </w:r>
      <w:r w:rsidR="006455E5">
        <w:t>, M. </w:t>
      </w:r>
      <w:r w:rsidRPr="0095276B">
        <w:t xml:space="preserve">Le </w:t>
      </w:r>
      <w:proofErr w:type="spellStart"/>
      <w:r w:rsidRPr="0095276B">
        <w:t>Pleynier</w:t>
      </w:r>
      <w:proofErr w:type="spellEnd"/>
      <w:r w:rsidRPr="0095276B">
        <w:t xml:space="preserve"> garde le silence</w:t>
      </w:r>
      <w:r w:rsidR="006455E5">
        <w:t xml:space="preserve">. </w:t>
      </w:r>
      <w:r w:rsidRPr="0095276B">
        <w:t>Il se produit aussitôt une agitation dans les salons du Cercle</w:t>
      </w:r>
      <w:r w:rsidR="006455E5">
        <w:t xml:space="preserve">. </w:t>
      </w:r>
      <w:r w:rsidRPr="0095276B">
        <w:t>Elle part de la cheminée et atteint jusqu</w:t>
      </w:r>
      <w:r w:rsidR="006455E5">
        <w:t>’</w:t>
      </w:r>
      <w:r w:rsidRPr="0095276B">
        <w:t>aux antichambres</w:t>
      </w:r>
      <w:r w:rsidR="006455E5">
        <w:t>. M. </w:t>
      </w:r>
      <w:r w:rsidRPr="0095276B">
        <w:t xml:space="preserve">des </w:t>
      </w:r>
      <w:proofErr w:type="spellStart"/>
      <w:r w:rsidRPr="0095276B">
        <w:lastRenderedPageBreak/>
        <w:t>Challeries</w:t>
      </w:r>
      <w:proofErr w:type="spellEnd"/>
      <w:r w:rsidRPr="0095276B">
        <w:t xml:space="preserve"> voit d</w:t>
      </w:r>
      <w:r w:rsidR="006455E5">
        <w:t>’</w:t>
      </w:r>
      <w:r w:rsidRPr="0095276B">
        <w:t>un œil satisfait ses auditeurs se disperser</w:t>
      </w:r>
      <w:r w:rsidR="006455E5">
        <w:t xml:space="preserve">, </w:t>
      </w:r>
      <w:r w:rsidRPr="0095276B">
        <w:t>en laissant derrière eux un petit sillage de bruissement</w:t>
      </w:r>
      <w:r w:rsidR="006455E5">
        <w:t xml:space="preserve">. </w:t>
      </w:r>
      <w:r w:rsidRPr="0095276B">
        <w:t>La pérora</w:t>
      </w:r>
      <w:r w:rsidRPr="0095276B">
        <w:t>i</w:t>
      </w:r>
      <w:r w:rsidRPr="0095276B">
        <w:t>son de l</w:t>
      </w:r>
      <w:r w:rsidR="006455E5">
        <w:t>’</w:t>
      </w:r>
      <w:r w:rsidRPr="0095276B">
        <w:t>orateur a jeté une image en chacun d</w:t>
      </w:r>
      <w:r w:rsidR="006455E5">
        <w:t>’</w:t>
      </w:r>
      <w:r w:rsidRPr="0095276B">
        <w:t>eux</w:t>
      </w:r>
      <w:r w:rsidR="006455E5">
        <w:t xml:space="preserve">, </w:t>
      </w:r>
      <w:r w:rsidRPr="0095276B">
        <w:t>encore que ce ne soit pas celle qu</w:t>
      </w:r>
      <w:r w:rsidR="006455E5">
        <w:t>’</w:t>
      </w:r>
      <w:r w:rsidRPr="0095276B">
        <w:t>il s</w:t>
      </w:r>
      <w:r w:rsidR="006455E5">
        <w:t>’</w:t>
      </w:r>
      <w:r w:rsidRPr="0095276B">
        <w:t>est proposée</w:t>
      </w:r>
      <w:r w:rsidR="006455E5">
        <w:t xml:space="preserve"> : </w:t>
      </w:r>
      <w:r w:rsidRPr="0095276B">
        <w:t>à l</w:t>
      </w:r>
      <w:r w:rsidR="006455E5">
        <w:t>’</w:t>
      </w:r>
      <w:r w:rsidRPr="0095276B">
        <w:t>égard des Simler</w:t>
      </w:r>
      <w:r w:rsidR="006455E5">
        <w:t xml:space="preserve">, </w:t>
      </w:r>
      <w:r w:rsidRPr="0095276B">
        <w:t>indi</w:t>
      </w:r>
      <w:r w:rsidRPr="0095276B">
        <w:t>f</w:t>
      </w:r>
      <w:r w:rsidRPr="0095276B">
        <w:t>férence complète</w:t>
      </w:r>
      <w:r w:rsidR="006455E5">
        <w:t xml:space="preserve"> ; </w:t>
      </w:r>
      <w:r w:rsidRPr="0095276B">
        <w:t>mais une vive appréhension de l</w:t>
      </w:r>
      <w:r w:rsidR="006455E5">
        <w:t>’</w:t>
      </w:r>
      <w:r w:rsidRPr="0095276B">
        <w:t>inconnu</w:t>
      </w:r>
      <w:r w:rsidR="006455E5">
        <w:t xml:space="preserve">, </w:t>
      </w:r>
      <w:r w:rsidRPr="0095276B">
        <w:t>du désordre</w:t>
      </w:r>
      <w:r w:rsidR="006455E5">
        <w:t xml:space="preserve">, </w:t>
      </w:r>
      <w:r w:rsidRPr="0095276B">
        <w:t>de la pluie et de ce crépuscule brouillé d</w:t>
      </w:r>
      <w:r w:rsidR="006455E5">
        <w:t>’</w:t>
      </w:r>
      <w:r w:rsidRPr="0095276B">
        <w:t>automne</w:t>
      </w:r>
      <w:r w:rsidR="006455E5">
        <w:t>.</w:t>
      </w:r>
    </w:p>
    <w:p w14:paraId="14D70D59" w14:textId="76D9C1E3" w:rsidR="006455E5" w:rsidRDefault="009D4A85" w:rsidP="002666CE">
      <w:r w:rsidRPr="0095276B">
        <w:t xml:space="preserve">Et </w:t>
      </w:r>
      <w:r w:rsidR="006455E5">
        <w:t>M. </w:t>
      </w:r>
      <w:r w:rsidRPr="0095276B">
        <w:t xml:space="preserve">des </w:t>
      </w:r>
      <w:proofErr w:type="spellStart"/>
      <w:r w:rsidRPr="0095276B">
        <w:t>Challeries</w:t>
      </w:r>
      <w:proofErr w:type="spellEnd"/>
      <w:r w:rsidRPr="0095276B">
        <w:t xml:space="preserve"> demeure tout étonné quand le jeune </w:t>
      </w:r>
      <w:proofErr w:type="spellStart"/>
      <w:r w:rsidRPr="0095276B">
        <w:t>Pautauberge</w:t>
      </w:r>
      <w:proofErr w:type="spellEnd"/>
      <w:r w:rsidR="006455E5">
        <w:t xml:space="preserve">, </w:t>
      </w:r>
      <w:r w:rsidRPr="0095276B">
        <w:t>élevant</w:t>
      </w:r>
      <w:r w:rsidR="006455E5">
        <w:t xml:space="preserve">, </w:t>
      </w:r>
      <w:r w:rsidRPr="0095276B">
        <w:t>à l</w:t>
      </w:r>
      <w:r w:rsidR="006455E5">
        <w:t>’</w:t>
      </w:r>
      <w:r w:rsidRPr="0095276B">
        <w:t>américaine</w:t>
      </w:r>
      <w:r w:rsidR="006455E5">
        <w:t xml:space="preserve">, </w:t>
      </w:r>
      <w:r w:rsidRPr="0095276B">
        <w:t>ses bottines à hauteur de son œil</w:t>
      </w:r>
      <w:r w:rsidR="006455E5">
        <w:t xml:space="preserve">, </w:t>
      </w:r>
      <w:r w:rsidRPr="0095276B">
        <w:t>tire la conclusion secrète de ces propos</w:t>
      </w:r>
      <w:r w:rsidR="006455E5">
        <w:t> :</w:t>
      </w:r>
    </w:p>
    <w:p w14:paraId="016F514F" w14:textId="2FD4E161" w:rsidR="002666CE" w:rsidRDefault="006455E5" w:rsidP="002666CE">
      <w:r>
        <w:t>« </w:t>
      </w:r>
      <w:r w:rsidR="009D4A85" w:rsidRPr="0095276B">
        <w:t>Quand je pense que c</w:t>
      </w:r>
      <w:r>
        <w:t>’</w:t>
      </w:r>
      <w:r w:rsidR="009D4A85" w:rsidRPr="0095276B">
        <w:t xml:space="preserve">est un pareil temps que va choisir </w:t>
      </w:r>
      <w:proofErr w:type="spellStart"/>
      <w:r w:rsidR="009D4A85" w:rsidRPr="0095276B">
        <w:t>Lorilleux</w:t>
      </w:r>
      <w:proofErr w:type="spellEnd"/>
      <w:r w:rsidR="009D4A85" w:rsidRPr="0095276B">
        <w:t xml:space="preserve"> pour s</w:t>
      </w:r>
      <w:r>
        <w:t>’</w:t>
      </w:r>
      <w:r w:rsidR="009D4A85" w:rsidRPr="0095276B">
        <w:t>en aller à la chasse</w:t>
      </w:r>
      <w:r>
        <w:t> ! »</w:t>
      </w:r>
    </w:p>
    <w:p w14:paraId="279417EA" w14:textId="77777777" w:rsidR="006455E5" w:rsidRDefault="009D4A85" w:rsidP="002666CE">
      <w:r w:rsidRPr="0095276B">
        <w:t>Cependant monsieur Boulinier ne bouge de sur ses pieds</w:t>
      </w:r>
      <w:r w:rsidR="006455E5">
        <w:t xml:space="preserve">, </w:t>
      </w:r>
      <w:r w:rsidRPr="0095276B">
        <w:t>et se caresse les mains avec une perplexité inquiétante</w:t>
      </w:r>
      <w:r w:rsidR="006455E5">
        <w:t>.</w:t>
      </w:r>
    </w:p>
    <w:p w14:paraId="43B5E6A7" w14:textId="1927D146" w:rsidR="002666CE" w:rsidRDefault="006455E5" w:rsidP="002666CE">
      <w:r>
        <w:t>« </w:t>
      </w:r>
      <w:r w:rsidR="009D4A85" w:rsidRPr="0095276B">
        <w:t>Je vois</w:t>
      </w:r>
      <w:r>
        <w:t xml:space="preserve">, </w:t>
      </w:r>
      <w:r w:rsidR="009D4A85" w:rsidRPr="0095276B">
        <w:t>finit-il par murmurer</w:t>
      </w:r>
      <w:r>
        <w:t xml:space="preserve">, </w:t>
      </w:r>
      <w:r w:rsidR="009D4A85" w:rsidRPr="0095276B">
        <w:t>mais sur un ton assez aigu pour provoquer l</w:t>
      </w:r>
      <w:r>
        <w:t>’</w:t>
      </w:r>
      <w:r w:rsidR="009D4A85" w:rsidRPr="0095276B">
        <w:t>attention générale</w:t>
      </w:r>
      <w:r>
        <w:t xml:space="preserve">, </w:t>
      </w:r>
      <w:r w:rsidR="009D4A85" w:rsidRPr="0095276B">
        <w:t>je vois qu</w:t>
      </w:r>
      <w:r>
        <w:t>’</w:t>
      </w:r>
      <w:r w:rsidR="009D4A85" w:rsidRPr="0095276B">
        <w:t>il serait tout à fait superflu de réciter mon petit compliment</w:t>
      </w:r>
      <w:r>
        <w:t>. »</w:t>
      </w:r>
    </w:p>
    <w:p w14:paraId="254B38C7" w14:textId="77777777" w:rsidR="006455E5" w:rsidRDefault="009D4A85" w:rsidP="002666CE">
      <w:r w:rsidRPr="0095276B">
        <w:t xml:space="preserve">Le jeune </w:t>
      </w:r>
      <w:proofErr w:type="spellStart"/>
      <w:r w:rsidRPr="0095276B">
        <w:t>Pautauberge</w:t>
      </w:r>
      <w:proofErr w:type="spellEnd"/>
      <w:r w:rsidRPr="0095276B">
        <w:t xml:space="preserve"> grogne </w:t>
      </w:r>
      <w:proofErr w:type="spellStart"/>
      <w:r w:rsidRPr="0095276B">
        <w:t>malgracieusement</w:t>
      </w:r>
      <w:proofErr w:type="spellEnd"/>
      <w:r w:rsidR="006455E5">
        <w:t> :</w:t>
      </w:r>
    </w:p>
    <w:p w14:paraId="427AEBFE" w14:textId="7766294C" w:rsidR="002666CE" w:rsidRDefault="006455E5" w:rsidP="002666CE">
      <w:r>
        <w:t>« </w:t>
      </w:r>
      <w:r w:rsidR="009D4A85" w:rsidRPr="0095276B">
        <w:t>Qu</w:t>
      </w:r>
      <w:r>
        <w:t>’</w:t>
      </w:r>
      <w:r w:rsidR="009D4A85" w:rsidRPr="0095276B">
        <w:t>est-ce que va encore nous chanter ce jésuite confit</w:t>
      </w:r>
      <w:r>
        <w:t> ? »</w:t>
      </w:r>
    </w:p>
    <w:p w14:paraId="6708A374" w14:textId="77777777" w:rsidR="006455E5" w:rsidRDefault="009D4A85" w:rsidP="002666CE">
      <w:r w:rsidRPr="0095276B">
        <w:t>Boulinier continue</w:t>
      </w:r>
      <w:r w:rsidR="006455E5">
        <w:t xml:space="preserve">, </w:t>
      </w:r>
      <w:r w:rsidRPr="0095276B">
        <w:t>comme en rêvant</w:t>
      </w:r>
      <w:r w:rsidR="006455E5">
        <w:t xml:space="preserve">, </w:t>
      </w:r>
      <w:r w:rsidRPr="0095276B">
        <w:t>et contemple sur les dessins du tapis l</w:t>
      </w:r>
      <w:r w:rsidR="006455E5">
        <w:t>’</w:t>
      </w:r>
      <w:r w:rsidRPr="0095276B">
        <w:t>empreinte humide que ses brodequins y ont laissée</w:t>
      </w:r>
      <w:r w:rsidR="006455E5">
        <w:t> :</w:t>
      </w:r>
    </w:p>
    <w:p w14:paraId="4EA9A8C2" w14:textId="51CE00FC" w:rsidR="002666CE" w:rsidRDefault="006455E5" w:rsidP="002666CE">
      <w:r>
        <w:t>« </w:t>
      </w:r>
      <w:r w:rsidR="009D4A85" w:rsidRPr="0095276B">
        <w:t>Ces grands innocents se figurent qu</w:t>
      </w:r>
      <w:r>
        <w:t>’</w:t>
      </w:r>
      <w:r w:rsidR="009D4A85" w:rsidRPr="0095276B">
        <w:t>on pénètre dans n</w:t>
      </w:r>
      <w:r w:rsidR="009D4A85" w:rsidRPr="0095276B">
        <w:t>o</w:t>
      </w:r>
      <w:r w:rsidR="009D4A85" w:rsidRPr="0095276B">
        <w:t>tre Cercle comme dans un moulin</w:t>
      </w:r>
      <w:r>
        <w:t>. »</w:t>
      </w:r>
    </w:p>
    <w:p w14:paraId="57EEB7BF" w14:textId="77777777" w:rsidR="006455E5" w:rsidRDefault="009D4A85" w:rsidP="002666CE">
      <w:r w:rsidRPr="0095276B">
        <w:t>Quelques auditeurs se sont rapprochés</w:t>
      </w:r>
      <w:r w:rsidR="006455E5">
        <w:t xml:space="preserve">. </w:t>
      </w:r>
      <w:r w:rsidRPr="0095276B">
        <w:t xml:space="preserve">Des </w:t>
      </w:r>
      <w:proofErr w:type="spellStart"/>
      <w:r w:rsidRPr="0095276B">
        <w:t>Challeries</w:t>
      </w:r>
      <w:proofErr w:type="spellEnd"/>
      <w:r w:rsidR="006455E5">
        <w:t xml:space="preserve">, </w:t>
      </w:r>
      <w:r w:rsidRPr="0095276B">
        <w:t>à moitié engagé sous la porte qui mène au salon de jeu</w:t>
      </w:r>
      <w:r w:rsidR="006455E5">
        <w:t xml:space="preserve">, </w:t>
      </w:r>
      <w:r w:rsidRPr="0095276B">
        <w:t>s</w:t>
      </w:r>
      <w:r w:rsidR="006455E5">
        <w:t>’</w:t>
      </w:r>
      <w:r w:rsidRPr="0095276B">
        <w:t>arrête sans se retourner</w:t>
      </w:r>
      <w:r w:rsidR="006455E5">
        <w:t xml:space="preserve">. </w:t>
      </w:r>
      <w:r w:rsidRPr="0095276B">
        <w:t xml:space="preserve">Alors Boulinier se saisit lui-même par le </w:t>
      </w:r>
      <w:r w:rsidRPr="0095276B">
        <w:lastRenderedPageBreak/>
        <w:t>po</w:t>
      </w:r>
      <w:r w:rsidRPr="0095276B">
        <w:t>i</w:t>
      </w:r>
      <w:r w:rsidRPr="0095276B">
        <w:t>gnet gauche</w:t>
      </w:r>
      <w:r w:rsidR="006455E5">
        <w:t xml:space="preserve">, </w:t>
      </w:r>
      <w:r w:rsidRPr="0095276B">
        <w:t>comme s</w:t>
      </w:r>
      <w:r w:rsidR="006455E5">
        <w:t>’</w:t>
      </w:r>
      <w:r w:rsidRPr="0095276B">
        <w:t>il s</w:t>
      </w:r>
      <w:r w:rsidR="006455E5">
        <w:t>’</w:t>
      </w:r>
      <w:r w:rsidRPr="0095276B">
        <w:t>apprêtait à se traîner chez le commi</w:t>
      </w:r>
      <w:r w:rsidRPr="0095276B">
        <w:t>s</w:t>
      </w:r>
      <w:r w:rsidRPr="0095276B">
        <w:t>saire</w:t>
      </w:r>
      <w:r w:rsidR="006455E5">
        <w:t xml:space="preserve">, </w:t>
      </w:r>
      <w:r w:rsidRPr="0095276B">
        <w:t>secoue vigoureusement sa main prisonnière dans l</w:t>
      </w:r>
      <w:r w:rsidR="006455E5">
        <w:t>’</w:t>
      </w:r>
      <w:r w:rsidRPr="0095276B">
        <w:t>étau de sa main policière</w:t>
      </w:r>
      <w:r w:rsidR="006455E5">
        <w:t xml:space="preserve">, </w:t>
      </w:r>
      <w:r w:rsidRPr="0095276B">
        <w:t>relève la tête et s</w:t>
      </w:r>
      <w:r w:rsidR="006455E5">
        <w:t>’</w:t>
      </w:r>
      <w:r w:rsidRPr="0095276B">
        <w:t>écrie</w:t>
      </w:r>
      <w:r w:rsidR="006455E5">
        <w:t> :</w:t>
      </w:r>
    </w:p>
    <w:p w14:paraId="7192A4C6" w14:textId="51738629" w:rsidR="002666CE" w:rsidRDefault="006455E5" w:rsidP="002666CE">
      <w:r>
        <w:t>« </w:t>
      </w:r>
      <w:r w:rsidR="009D4A85" w:rsidRPr="0095276B">
        <w:t>Imagineriez-vous</w:t>
      </w:r>
      <w:r>
        <w:t xml:space="preserve">, </w:t>
      </w:r>
      <w:r w:rsidR="009D4A85" w:rsidRPr="0095276B">
        <w:t>mon cher Pierrotin</w:t>
      </w:r>
      <w:r>
        <w:t xml:space="preserve">, </w:t>
      </w:r>
      <w:r w:rsidR="009D4A85" w:rsidRPr="0095276B">
        <w:t>la mission dont ces pauvres diables ont prétendu me charger</w:t>
      </w:r>
      <w:r>
        <w:t xml:space="preserve"> ? </w:t>
      </w:r>
      <w:r w:rsidR="009D4A85" w:rsidRPr="0095276B">
        <w:t>Il ne leur ma</w:t>
      </w:r>
      <w:r w:rsidR="009D4A85" w:rsidRPr="0095276B">
        <w:t>n</w:t>
      </w:r>
      <w:r w:rsidR="009D4A85" w:rsidRPr="0095276B">
        <w:t>querait censément qu</w:t>
      </w:r>
      <w:r>
        <w:t>’</w:t>
      </w:r>
      <w:r w:rsidR="009D4A85" w:rsidRPr="0095276B">
        <w:t>un second parrain pour avoir le front de se présenter à vos suffrages</w:t>
      </w:r>
      <w:r>
        <w:t>. »</w:t>
      </w:r>
    </w:p>
    <w:p w14:paraId="7473C668" w14:textId="77777777" w:rsidR="006455E5" w:rsidRDefault="009D4A85" w:rsidP="002666CE">
      <w:r w:rsidRPr="0095276B">
        <w:t>Il se fait un grand bruit</w:t>
      </w:r>
      <w:r w:rsidR="006455E5">
        <w:t xml:space="preserve">, </w:t>
      </w:r>
      <w:r w:rsidRPr="0095276B">
        <w:t>où dominent les éclats de rire et les reniflements dédaigneux</w:t>
      </w:r>
      <w:r w:rsidR="006455E5">
        <w:t xml:space="preserve">. </w:t>
      </w:r>
      <w:r w:rsidRPr="0095276B">
        <w:t>On entend la voix grêle de Pierrotin</w:t>
      </w:r>
      <w:r w:rsidR="006455E5">
        <w:t> :</w:t>
      </w:r>
    </w:p>
    <w:p w14:paraId="558AA380" w14:textId="77777777" w:rsidR="006455E5" w:rsidRDefault="006455E5" w:rsidP="002666CE">
      <w:r>
        <w:t>« </w:t>
      </w:r>
      <w:r w:rsidR="009D4A85" w:rsidRPr="0095276B">
        <w:t xml:space="preserve">Mais comme il ne se trouvera </w:t>
      </w:r>
      <w:r w:rsidR="009D4A85" w:rsidRPr="0095276B">
        <w:rPr>
          <w:i/>
          <w:iCs/>
        </w:rPr>
        <w:t>pas</w:t>
      </w:r>
      <w:r w:rsidR="009D4A85" w:rsidRPr="0095276B">
        <w:t xml:space="preserve"> de second</w:t>
      </w:r>
      <w:r>
        <w:t>…</w:t>
      </w:r>
    </w:p>
    <w:p w14:paraId="7C0A212D" w14:textId="188F8915" w:rsidR="002666CE" w:rsidRDefault="006455E5" w:rsidP="002666CE">
      <w:r>
        <w:t>— </w:t>
      </w:r>
      <w:r w:rsidR="009D4A85" w:rsidRPr="0095276B">
        <w:t>Vous vous trompez</w:t>
      </w:r>
      <w:r>
        <w:t xml:space="preserve">, </w:t>
      </w:r>
      <w:r w:rsidR="009D4A85" w:rsidRPr="0095276B">
        <w:t>cher monsieur</w:t>
      </w:r>
      <w:r>
        <w:t xml:space="preserve">. </w:t>
      </w:r>
      <w:r w:rsidR="009D4A85" w:rsidRPr="0095276B">
        <w:t>Si cela devait être de quelque résultat</w:t>
      </w:r>
      <w:r>
        <w:t>… »</w:t>
      </w:r>
    </w:p>
    <w:p w14:paraId="57576733" w14:textId="77777777" w:rsidR="006455E5" w:rsidRDefault="009D4A85" w:rsidP="002666CE">
      <w:r w:rsidRPr="0095276B">
        <w:t xml:space="preserve">Le </w:t>
      </w:r>
      <w:proofErr w:type="spellStart"/>
      <w:r w:rsidRPr="0095276B">
        <w:t>Pleynier</w:t>
      </w:r>
      <w:proofErr w:type="spellEnd"/>
      <w:r w:rsidRPr="0095276B">
        <w:t xml:space="preserve"> vient de se lever</w:t>
      </w:r>
      <w:r w:rsidR="006455E5">
        <w:t xml:space="preserve">, </w:t>
      </w:r>
      <w:r w:rsidRPr="0095276B">
        <w:t>et gagne tranquillement une table où se trouve un grattoir avec quelques allumettes</w:t>
      </w:r>
      <w:r w:rsidR="006455E5">
        <w:t>.</w:t>
      </w:r>
    </w:p>
    <w:p w14:paraId="7238D24E" w14:textId="77777777" w:rsidR="006455E5" w:rsidRDefault="009D4A85" w:rsidP="002666CE">
      <w:r w:rsidRPr="0095276B">
        <w:t>Tout d</w:t>
      </w:r>
      <w:r w:rsidR="006455E5">
        <w:t>’</w:t>
      </w:r>
      <w:r w:rsidRPr="0095276B">
        <w:t>abord a surgi une sorte de grosse calebasse osseuse</w:t>
      </w:r>
      <w:r w:rsidR="006455E5">
        <w:t xml:space="preserve">, </w:t>
      </w:r>
      <w:r w:rsidRPr="0095276B">
        <w:t>à la surface de laquelle la lumière des lustres</w:t>
      </w:r>
      <w:r w:rsidR="006455E5">
        <w:t xml:space="preserve">, </w:t>
      </w:r>
      <w:r w:rsidRPr="0095276B">
        <w:t>abandonnant tout le reste</w:t>
      </w:r>
      <w:r w:rsidR="006455E5">
        <w:t xml:space="preserve">, </w:t>
      </w:r>
      <w:r w:rsidRPr="0095276B">
        <w:t>s</w:t>
      </w:r>
      <w:r w:rsidR="006455E5">
        <w:t>’</w:t>
      </w:r>
      <w:r w:rsidRPr="0095276B">
        <w:t>est mise à ruisseler</w:t>
      </w:r>
      <w:r w:rsidR="006455E5">
        <w:t xml:space="preserve">. </w:t>
      </w:r>
      <w:r w:rsidRPr="0095276B">
        <w:t>Ensuite</w:t>
      </w:r>
      <w:r w:rsidR="006455E5">
        <w:t xml:space="preserve">, </w:t>
      </w:r>
      <w:r w:rsidRPr="0095276B">
        <w:t>encadrée dans le flou et le noble d</w:t>
      </w:r>
      <w:r w:rsidR="006455E5">
        <w:t>’</w:t>
      </w:r>
      <w:r w:rsidRPr="0095276B">
        <w:t>une paire de favoris et d</w:t>
      </w:r>
      <w:r w:rsidR="006455E5">
        <w:t>’</w:t>
      </w:r>
      <w:r w:rsidRPr="0095276B">
        <w:t>une couronne de cheveux blancs</w:t>
      </w:r>
      <w:r w:rsidR="006455E5">
        <w:t xml:space="preserve">, </w:t>
      </w:r>
      <w:r w:rsidRPr="0095276B">
        <w:t>s</w:t>
      </w:r>
      <w:r w:rsidR="006455E5">
        <w:t>’</w:t>
      </w:r>
      <w:r w:rsidRPr="0095276B">
        <w:t>est sculptée une face de haute architecture</w:t>
      </w:r>
      <w:r w:rsidR="006455E5">
        <w:t xml:space="preserve">, </w:t>
      </w:r>
      <w:r w:rsidRPr="0095276B">
        <w:t>où dom</w:t>
      </w:r>
      <w:r w:rsidRPr="0095276B">
        <w:t>i</w:t>
      </w:r>
      <w:r w:rsidRPr="0095276B">
        <w:t>nent le rocher frontal</w:t>
      </w:r>
      <w:r w:rsidR="006455E5">
        <w:t xml:space="preserve">, </w:t>
      </w:r>
      <w:r w:rsidRPr="0095276B">
        <w:t>poli</w:t>
      </w:r>
      <w:r w:rsidR="006455E5">
        <w:t xml:space="preserve">, </w:t>
      </w:r>
      <w:r w:rsidRPr="0095276B">
        <w:t>fortement surplombant</w:t>
      </w:r>
      <w:r w:rsidR="006455E5">
        <w:t xml:space="preserve">, </w:t>
      </w:r>
      <w:r w:rsidRPr="0095276B">
        <w:t>puis</w:t>
      </w:r>
      <w:r w:rsidR="006455E5">
        <w:t xml:space="preserve">, </w:t>
      </w:r>
      <w:r w:rsidRPr="0095276B">
        <w:t>du nez au menton</w:t>
      </w:r>
      <w:r w:rsidR="006455E5">
        <w:t xml:space="preserve">, </w:t>
      </w:r>
      <w:r w:rsidRPr="0095276B">
        <w:t>une paroi de porphyre</w:t>
      </w:r>
      <w:r w:rsidR="006455E5">
        <w:t xml:space="preserve">, </w:t>
      </w:r>
      <w:r w:rsidRPr="0095276B">
        <w:t>qu</w:t>
      </w:r>
      <w:r w:rsidR="006455E5">
        <w:t>’</w:t>
      </w:r>
      <w:r w:rsidRPr="0095276B">
        <w:t>entaille à peine la fente des lèvres</w:t>
      </w:r>
      <w:r w:rsidR="006455E5">
        <w:t>.</w:t>
      </w:r>
    </w:p>
    <w:p w14:paraId="6CAF7427" w14:textId="08347B49" w:rsidR="006455E5" w:rsidRDefault="009D4A85" w:rsidP="002666CE">
      <w:r w:rsidRPr="0095276B">
        <w:t>Le Cercle a beau être habitué à ces façons de faire</w:t>
      </w:r>
      <w:r w:rsidR="006455E5">
        <w:t xml:space="preserve">, </w:t>
      </w:r>
      <w:r w:rsidRPr="0095276B">
        <w:t xml:space="preserve">quand </w:t>
      </w:r>
      <w:r w:rsidR="006455E5">
        <w:t>M. </w:t>
      </w:r>
      <w:r w:rsidRPr="0095276B">
        <w:t xml:space="preserve">Le </w:t>
      </w:r>
      <w:proofErr w:type="spellStart"/>
      <w:r w:rsidRPr="0095276B">
        <w:t>Pleynier</w:t>
      </w:r>
      <w:proofErr w:type="spellEnd"/>
      <w:r w:rsidRPr="0095276B">
        <w:t xml:space="preserve"> se met en marche</w:t>
      </w:r>
      <w:r w:rsidR="006455E5">
        <w:t xml:space="preserve">, </w:t>
      </w:r>
      <w:r w:rsidRPr="0095276B">
        <w:t>les jambes battues par les plis d</w:t>
      </w:r>
      <w:r w:rsidR="006455E5">
        <w:t>’</w:t>
      </w:r>
      <w:r w:rsidRPr="0095276B">
        <w:t>une ample redingote</w:t>
      </w:r>
      <w:r w:rsidR="006455E5">
        <w:t xml:space="preserve">, </w:t>
      </w:r>
      <w:r w:rsidRPr="0095276B">
        <w:t>ces messieurs ne peuvent se garder d</w:t>
      </w:r>
      <w:r w:rsidR="006455E5">
        <w:t>’</w:t>
      </w:r>
      <w:r w:rsidRPr="0095276B">
        <w:t>une impression de malaise</w:t>
      </w:r>
      <w:r w:rsidR="006455E5">
        <w:t xml:space="preserve">. </w:t>
      </w:r>
      <w:r w:rsidRPr="0095276B">
        <w:t>Elle n</w:t>
      </w:r>
      <w:r w:rsidR="006455E5">
        <w:t>’</w:t>
      </w:r>
      <w:r w:rsidRPr="0095276B">
        <w:t>est pas tant due à sa haute taille</w:t>
      </w:r>
      <w:r w:rsidR="006455E5">
        <w:t xml:space="preserve"> ; </w:t>
      </w:r>
      <w:r w:rsidRPr="0095276B">
        <w:t>mais</w:t>
      </w:r>
      <w:r w:rsidR="006455E5">
        <w:t xml:space="preserve">, </w:t>
      </w:r>
      <w:r w:rsidRPr="0095276B">
        <w:t>depuis ses fortes bottines à guêtres grises jusqu</w:t>
      </w:r>
      <w:r w:rsidR="006455E5">
        <w:t>’</w:t>
      </w:r>
      <w:r w:rsidRPr="0095276B">
        <w:t>à son col droit et à sa cravate de notaire</w:t>
      </w:r>
      <w:r w:rsidR="006455E5">
        <w:t xml:space="preserve">, </w:t>
      </w:r>
      <w:r w:rsidRPr="0095276B">
        <w:t>il n</w:t>
      </w:r>
      <w:r w:rsidR="006455E5">
        <w:t>’</w:t>
      </w:r>
      <w:r w:rsidRPr="0095276B">
        <w:t xml:space="preserve">y a pas un </w:t>
      </w:r>
      <w:r w:rsidRPr="0095276B">
        <w:lastRenderedPageBreak/>
        <w:t>détail de sa toilette qui ne désigne clairement l</w:t>
      </w:r>
      <w:r w:rsidR="006455E5">
        <w:t>’</w:t>
      </w:r>
      <w:r w:rsidRPr="0095276B">
        <w:t>ancien dandy passé maître dans le mépris des modes transitoires</w:t>
      </w:r>
      <w:r w:rsidR="006455E5">
        <w:t xml:space="preserve">, </w:t>
      </w:r>
      <w:r w:rsidRPr="0095276B">
        <w:t>et parfaitement certain du pouvoir de ses goûts</w:t>
      </w:r>
      <w:r w:rsidR="006455E5">
        <w:t>.</w:t>
      </w:r>
    </w:p>
    <w:p w14:paraId="2D3C1546" w14:textId="08E8F945" w:rsidR="002666CE" w:rsidRDefault="006455E5" w:rsidP="002666CE">
      <w:r>
        <w:t>« </w:t>
      </w:r>
      <w:r w:rsidR="009D4A85" w:rsidRPr="0095276B">
        <w:t>Si toutefois aucun de vous</w:t>
      </w:r>
      <w:r>
        <w:t xml:space="preserve">, </w:t>
      </w:r>
      <w:r w:rsidR="009D4A85" w:rsidRPr="0095276B">
        <w:t>Messieurs</w:t>
      </w:r>
      <w:r>
        <w:t xml:space="preserve">, </w:t>
      </w:r>
      <w:r w:rsidR="009D4A85" w:rsidRPr="0095276B">
        <w:t>n</w:t>
      </w:r>
      <w:r>
        <w:t>’</w:t>
      </w:r>
      <w:r w:rsidR="009D4A85" w:rsidRPr="0095276B">
        <w:t>y doit voir d</w:t>
      </w:r>
      <w:r>
        <w:t>’</w:t>
      </w:r>
      <w:r w:rsidR="009D4A85" w:rsidRPr="0095276B">
        <w:t>i</w:t>
      </w:r>
      <w:r w:rsidR="009D4A85" w:rsidRPr="0095276B">
        <w:t>n</w:t>
      </w:r>
      <w:r w:rsidR="009D4A85" w:rsidRPr="0095276B">
        <w:t>convénient</w:t>
      </w:r>
      <w:r>
        <w:t>… »</w:t>
      </w:r>
    </w:p>
    <w:p w14:paraId="22AF70C8" w14:textId="77777777" w:rsidR="006455E5" w:rsidRDefault="009D4A85" w:rsidP="002666CE">
      <w:r w:rsidRPr="0095276B">
        <w:t>Il a parlé en tournant légèrement la tête de droite à gauche</w:t>
      </w:r>
      <w:r w:rsidR="006455E5">
        <w:t xml:space="preserve">, </w:t>
      </w:r>
      <w:r w:rsidRPr="0095276B">
        <w:t>puis il gratte une allumette avec une précision si délicate que l</w:t>
      </w:r>
      <w:r w:rsidR="006455E5">
        <w:t>’</w:t>
      </w:r>
      <w:r w:rsidRPr="0095276B">
        <w:t>on ne peut s</w:t>
      </w:r>
      <w:r w:rsidR="006455E5">
        <w:t>’</w:t>
      </w:r>
      <w:r w:rsidRPr="0095276B">
        <w:t>empêcher de regarder sa main carrée</w:t>
      </w:r>
      <w:r w:rsidR="006455E5">
        <w:t xml:space="preserve">, </w:t>
      </w:r>
      <w:r w:rsidRPr="0095276B">
        <w:t>que la ma</w:t>
      </w:r>
      <w:r w:rsidRPr="0095276B">
        <w:t>n</w:t>
      </w:r>
      <w:r w:rsidRPr="0095276B">
        <w:t>che recouvre à demi</w:t>
      </w:r>
      <w:r w:rsidR="006455E5">
        <w:t>.</w:t>
      </w:r>
    </w:p>
    <w:p w14:paraId="23D94FE0" w14:textId="77777777" w:rsidR="006455E5" w:rsidRDefault="009D4A85" w:rsidP="002666CE">
      <w:r w:rsidRPr="0095276B">
        <w:t>D</w:t>
      </w:r>
      <w:r w:rsidR="006455E5">
        <w:t>’</w:t>
      </w:r>
      <w:r w:rsidRPr="0095276B">
        <w:t>ailleurs</w:t>
      </w:r>
      <w:r w:rsidR="006455E5">
        <w:t xml:space="preserve">, </w:t>
      </w:r>
      <w:r w:rsidRPr="0095276B">
        <w:t>ce peu de gestes suffisent à faire apparaître des traits nouveaux et moins solennels</w:t>
      </w:r>
      <w:r w:rsidR="006455E5">
        <w:t xml:space="preserve">. </w:t>
      </w:r>
      <w:r w:rsidRPr="0095276B">
        <w:t>Voici que</w:t>
      </w:r>
      <w:r w:rsidR="006455E5">
        <w:t xml:space="preserve">, </w:t>
      </w:r>
      <w:r w:rsidRPr="0095276B">
        <w:t>sous le fronton des sourcils</w:t>
      </w:r>
      <w:r w:rsidR="006455E5">
        <w:t xml:space="preserve">, </w:t>
      </w:r>
      <w:r w:rsidRPr="0095276B">
        <w:t>s</w:t>
      </w:r>
      <w:r w:rsidR="006455E5">
        <w:t>’</w:t>
      </w:r>
      <w:r w:rsidRPr="0095276B">
        <w:t>allument</w:t>
      </w:r>
      <w:r w:rsidR="006455E5">
        <w:t xml:space="preserve">, </w:t>
      </w:r>
      <w:r w:rsidRPr="0095276B">
        <w:t>très près du nez</w:t>
      </w:r>
      <w:r w:rsidR="006455E5">
        <w:t xml:space="preserve">, </w:t>
      </w:r>
      <w:r w:rsidRPr="0095276B">
        <w:t>deux petits yeux na</w:t>
      </w:r>
      <w:r w:rsidRPr="0095276B">
        <w:t>r</w:t>
      </w:r>
      <w:r w:rsidRPr="0095276B">
        <w:t>quois</w:t>
      </w:r>
      <w:r w:rsidR="006455E5">
        <w:t xml:space="preserve">. </w:t>
      </w:r>
      <w:r w:rsidRPr="0095276B">
        <w:t>Voici que ce nez lui-même est un nez de comique</w:t>
      </w:r>
      <w:r w:rsidR="006455E5">
        <w:t xml:space="preserve">, </w:t>
      </w:r>
      <w:r w:rsidRPr="0095276B">
        <w:t>gras et protubérant</w:t>
      </w:r>
      <w:r w:rsidR="006455E5">
        <w:t>.</w:t>
      </w:r>
    </w:p>
    <w:p w14:paraId="60BE0414" w14:textId="53E674AA" w:rsidR="006455E5" w:rsidRDefault="009D4A85" w:rsidP="002666CE">
      <w:r w:rsidRPr="0095276B">
        <w:t>On sait à présent d</w:t>
      </w:r>
      <w:r w:rsidR="006455E5">
        <w:t>’</w:t>
      </w:r>
      <w:r w:rsidRPr="0095276B">
        <w:t>où venait l</w:t>
      </w:r>
      <w:r w:rsidR="006455E5">
        <w:t>’</w:t>
      </w:r>
      <w:r w:rsidRPr="0095276B">
        <w:t>accent incisif de la voix</w:t>
      </w:r>
      <w:r w:rsidR="006455E5">
        <w:t xml:space="preserve">. </w:t>
      </w:r>
      <w:r w:rsidRPr="0095276B">
        <w:t>Pour y ajouter</w:t>
      </w:r>
      <w:r w:rsidR="006455E5">
        <w:t xml:space="preserve">, </w:t>
      </w:r>
      <w:r w:rsidRPr="0095276B">
        <w:t>la verticale des joues se creuse de deux fossettes ir</w:t>
      </w:r>
      <w:r w:rsidRPr="0095276B">
        <w:t>o</w:t>
      </w:r>
      <w:r w:rsidRPr="0095276B">
        <w:t>niques</w:t>
      </w:r>
      <w:r w:rsidR="006455E5">
        <w:t xml:space="preserve">, </w:t>
      </w:r>
      <w:r w:rsidRPr="0095276B">
        <w:t>tandis que la bouche</w:t>
      </w:r>
      <w:r w:rsidR="006455E5">
        <w:t xml:space="preserve">, </w:t>
      </w:r>
      <w:r w:rsidRPr="0095276B">
        <w:t>entr</w:t>
      </w:r>
      <w:r w:rsidR="006455E5">
        <w:t>’</w:t>
      </w:r>
      <w:r w:rsidRPr="0095276B">
        <w:t>ouverte</w:t>
      </w:r>
      <w:r w:rsidR="006455E5">
        <w:t xml:space="preserve">, </w:t>
      </w:r>
      <w:r w:rsidRPr="0095276B">
        <w:t>décèle une lèvre inf</w:t>
      </w:r>
      <w:r w:rsidRPr="0095276B">
        <w:t>é</w:t>
      </w:r>
      <w:r w:rsidRPr="0095276B">
        <w:t>rieure charnue</w:t>
      </w:r>
      <w:r w:rsidR="006455E5">
        <w:t xml:space="preserve">, </w:t>
      </w:r>
      <w:r w:rsidRPr="0095276B">
        <w:t>arrondie en godet</w:t>
      </w:r>
      <w:r w:rsidR="006455E5">
        <w:t xml:space="preserve">, </w:t>
      </w:r>
      <w:r w:rsidRPr="0095276B">
        <w:t>et pleine de railleuse fa</w:t>
      </w:r>
      <w:r w:rsidRPr="0095276B">
        <w:t>i</w:t>
      </w:r>
      <w:r w:rsidRPr="0095276B">
        <w:t>blesse</w:t>
      </w:r>
      <w:r w:rsidR="006455E5">
        <w:t xml:space="preserve">. </w:t>
      </w:r>
      <w:r w:rsidRPr="0095276B">
        <w:t>Et l</w:t>
      </w:r>
      <w:r w:rsidR="006455E5">
        <w:t>’</w:t>
      </w:r>
      <w:r w:rsidRPr="0095276B">
        <w:t>on s</w:t>
      </w:r>
      <w:r w:rsidR="006455E5">
        <w:t>’</w:t>
      </w:r>
      <w:r w:rsidRPr="0095276B">
        <w:t>aperçoit</w:t>
      </w:r>
      <w:r w:rsidR="006455E5">
        <w:t xml:space="preserve">, </w:t>
      </w:r>
      <w:r w:rsidRPr="0095276B">
        <w:t>par la même occasion</w:t>
      </w:r>
      <w:r w:rsidR="006455E5">
        <w:t xml:space="preserve">, </w:t>
      </w:r>
      <w:r w:rsidRPr="0095276B">
        <w:t>que si les épa</w:t>
      </w:r>
      <w:r w:rsidRPr="0095276B">
        <w:t>u</w:t>
      </w:r>
      <w:r w:rsidRPr="0095276B">
        <w:t xml:space="preserve">les de </w:t>
      </w:r>
      <w:r w:rsidR="006455E5">
        <w:t>M. </w:t>
      </w:r>
      <w:r w:rsidRPr="0095276B">
        <w:t xml:space="preserve">Le </w:t>
      </w:r>
      <w:proofErr w:type="spellStart"/>
      <w:r w:rsidRPr="0095276B">
        <w:t>Pleynier</w:t>
      </w:r>
      <w:proofErr w:type="spellEnd"/>
      <w:r w:rsidRPr="0095276B">
        <w:t xml:space="preserve"> semblent tout dépasser</w:t>
      </w:r>
      <w:r w:rsidR="006455E5">
        <w:t xml:space="preserve">, </w:t>
      </w:r>
      <w:r w:rsidRPr="0095276B">
        <w:t>il y a là surtout i</w:t>
      </w:r>
      <w:r w:rsidRPr="0095276B">
        <w:t>l</w:t>
      </w:r>
      <w:r w:rsidRPr="0095276B">
        <w:t>lusion morale</w:t>
      </w:r>
      <w:r w:rsidR="006455E5">
        <w:t xml:space="preserve">. </w:t>
      </w:r>
      <w:r w:rsidRPr="0095276B">
        <w:t>Simple affaire d</w:t>
      </w:r>
      <w:r w:rsidR="006455E5">
        <w:t>’</w:t>
      </w:r>
      <w:r w:rsidRPr="0095276B">
        <w:t>autorité et de port de reins</w:t>
      </w:r>
      <w:r w:rsidR="006455E5">
        <w:t xml:space="preserve">. </w:t>
      </w:r>
      <w:r w:rsidRPr="0095276B">
        <w:t>À y bien r</w:t>
      </w:r>
      <w:r w:rsidRPr="0095276B">
        <w:t>e</w:t>
      </w:r>
      <w:r w:rsidRPr="0095276B">
        <w:t>garder</w:t>
      </w:r>
      <w:r w:rsidR="006455E5">
        <w:t xml:space="preserve">, </w:t>
      </w:r>
      <w:r w:rsidRPr="0095276B">
        <w:t>il a le torse long et du ventre</w:t>
      </w:r>
      <w:r w:rsidR="006455E5">
        <w:t xml:space="preserve">. </w:t>
      </w:r>
      <w:r w:rsidRPr="0095276B">
        <w:t xml:space="preserve">La majesté de </w:t>
      </w:r>
      <w:r w:rsidR="006455E5">
        <w:t>M. </w:t>
      </w:r>
      <w:r w:rsidRPr="0095276B">
        <w:t xml:space="preserve">Le </w:t>
      </w:r>
      <w:proofErr w:type="spellStart"/>
      <w:r w:rsidRPr="0095276B">
        <w:t>Pleynier</w:t>
      </w:r>
      <w:proofErr w:type="spellEnd"/>
      <w:r w:rsidRPr="0095276B">
        <w:t xml:space="preserve"> apparaît alors comme une bien sceptique majesté</w:t>
      </w:r>
      <w:r w:rsidR="006455E5">
        <w:t xml:space="preserve">. </w:t>
      </w:r>
      <w:r w:rsidRPr="0095276B">
        <w:t>Elle n</w:t>
      </w:r>
      <w:r w:rsidR="006455E5">
        <w:t>’</w:t>
      </w:r>
      <w:r w:rsidRPr="0095276B">
        <w:t>en déconcerte que plus aisément</w:t>
      </w:r>
      <w:r w:rsidR="006455E5">
        <w:t>.</w:t>
      </w:r>
    </w:p>
    <w:p w14:paraId="075B51E3" w14:textId="77777777" w:rsidR="006455E5" w:rsidRDefault="009D4A85" w:rsidP="002666CE">
      <w:r w:rsidRPr="0095276B">
        <w:t>Tout s</w:t>
      </w:r>
      <w:r w:rsidR="006455E5">
        <w:t>’</w:t>
      </w:r>
      <w:r w:rsidRPr="0095276B">
        <w:t>est immobilisé</w:t>
      </w:r>
      <w:r w:rsidR="006455E5">
        <w:t>.</w:t>
      </w:r>
    </w:p>
    <w:p w14:paraId="08775E63" w14:textId="77777777" w:rsidR="006455E5" w:rsidRDefault="006455E5" w:rsidP="002666CE">
      <w:r>
        <w:t>« </w:t>
      </w:r>
      <w:r w:rsidR="009D4A85" w:rsidRPr="0095276B">
        <w:t xml:space="preserve">Le </w:t>
      </w:r>
      <w:proofErr w:type="spellStart"/>
      <w:r w:rsidR="009D4A85" w:rsidRPr="0095276B">
        <w:t>Pleynier</w:t>
      </w:r>
      <w:proofErr w:type="spellEnd"/>
      <w:r>
        <w:t xml:space="preserve"> ! </w:t>
      </w:r>
      <w:r w:rsidR="009D4A85" w:rsidRPr="0095276B">
        <w:t>s</w:t>
      </w:r>
      <w:r>
        <w:t>’</w:t>
      </w:r>
      <w:r w:rsidR="009D4A85" w:rsidRPr="0095276B">
        <w:t xml:space="preserve">écrie le jeune </w:t>
      </w:r>
      <w:proofErr w:type="spellStart"/>
      <w:r w:rsidR="009D4A85" w:rsidRPr="0095276B">
        <w:t>Pautauberge</w:t>
      </w:r>
      <w:proofErr w:type="spellEnd"/>
      <w:r>
        <w:t xml:space="preserve">, </w:t>
      </w:r>
      <w:r w:rsidR="009D4A85" w:rsidRPr="0095276B">
        <w:t>frappé d</w:t>
      </w:r>
      <w:r>
        <w:t>’</w:t>
      </w:r>
      <w:r w:rsidR="009D4A85" w:rsidRPr="0095276B">
        <w:t>une telle stupeur qu</w:t>
      </w:r>
      <w:r>
        <w:t>’</w:t>
      </w:r>
      <w:r w:rsidR="009D4A85" w:rsidRPr="0095276B">
        <w:t>il attrape ses pieds dans ses mains</w:t>
      </w:r>
      <w:r>
        <w:t xml:space="preserve">. </w:t>
      </w:r>
      <w:r w:rsidR="009D4A85" w:rsidRPr="0095276B">
        <w:t xml:space="preserve">La voix de Le </w:t>
      </w:r>
      <w:proofErr w:type="spellStart"/>
      <w:r w:rsidR="009D4A85" w:rsidRPr="0095276B">
        <w:t>Pleynier</w:t>
      </w:r>
      <w:proofErr w:type="spellEnd"/>
      <w:r w:rsidR="009D4A85" w:rsidRPr="0095276B">
        <w:t xml:space="preserve"> s</w:t>
      </w:r>
      <w:r>
        <w:t>’</w:t>
      </w:r>
      <w:r w:rsidR="009D4A85" w:rsidRPr="0095276B">
        <w:t>élève</w:t>
      </w:r>
      <w:r>
        <w:t xml:space="preserve">, </w:t>
      </w:r>
      <w:r w:rsidR="009D4A85" w:rsidRPr="0095276B">
        <w:t>presque offensante de condescendance</w:t>
      </w:r>
      <w:r>
        <w:t xml:space="preserve">, </w:t>
      </w:r>
      <w:r w:rsidR="009D4A85" w:rsidRPr="0095276B">
        <w:t>et toutefois pleine de conviction</w:t>
      </w:r>
      <w:r>
        <w:t>.</w:t>
      </w:r>
    </w:p>
    <w:p w14:paraId="2BA0AF72" w14:textId="55611534" w:rsidR="002666CE" w:rsidRDefault="006455E5" w:rsidP="002666CE">
      <w:r>
        <w:lastRenderedPageBreak/>
        <w:t>« </w:t>
      </w:r>
      <w:r w:rsidR="009D4A85" w:rsidRPr="0095276B">
        <w:t>Oui</w:t>
      </w:r>
      <w:r>
        <w:t xml:space="preserve">, </w:t>
      </w:r>
      <w:r w:rsidR="009D4A85" w:rsidRPr="0095276B">
        <w:t>Messieurs</w:t>
      </w:r>
      <w:r>
        <w:t xml:space="preserve">, </w:t>
      </w:r>
      <w:r w:rsidR="009D4A85" w:rsidRPr="0095276B">
        <w:t>ces gens-là m</w:t>
      </w:r>
      <w:r>
        <w:t>’</w:t>
      </w:r>
      <w:r w:rsidR="009D4A85" w:rsidRPr="0095276B">
        <w:t>intéressent</w:t>
      </w:r>
      <w:r>
        <w:t xml:space="preserve">. </w:t>
      </w:r>
      <w:r w:rsidR="009D4A85" w:rsidRPr="0095276B">
        <w:t>Je ne peux o</w:t>
      </w:r>
      <w:r w:rsidR="009D4A85" w:rsidRPr="0095276B">
        <w:t>u</w:t>
      </w:r>
      <w:r w:rsidR="009D4A85" w:rsidRPr="0095276B">
        <w:t>blier qu</w:t>
      </w:r>
      <w:r>
        <w:t>’</w:t>
      </w:r>
      <w:r w:rsidR="009D4A85" w:rsidRPr="0095276B">
        <w:t>ils sont pauvres et Alsaciens</w:t>
      </w:r>
      <w:r>
        <w:t xml:space="preserve"> ; </w:t>
      </w:r>
      <w:r w:rsidR="009D4A85" w:rsidRPr="0095276B">
        <w:t>leur extérieur ne me to</w:t>
      </w:r>
      <w:r w:rsidR="009D4A85" w:rsidRPr="0095276B">
        <w:t>u</w:t>
      </w:r>
      <w:r w:rsidR="009D4A85" w:rsidRPr="0095276B">
        <w:t>che pas</w:t>
      </w:r>
      <w:r>
        <w:t xml:space="preserve"> ; </w:t>
      </w:r>
      <w:r w:rsidR="009D4A85" w:rsidRPr="0095276B">
        <w:t>je ne suis pas sensible aux différences confessionne</w:t>
      </w:r>
      <w:r w:rsidR="009D4A85" w:rsidRPr="0095276B">
        <w:t>l</w:t>
      </w:r>
      <w:r w:rsidR="009D4A85" w:rsidRPr="0095276B">
        <w:t>les</w:t>
      </w:r>
      <w:r>
        <w:t xml:space="preserve"> ; </w:t>
      </w:r>
      <w:r w:rsidR="009D4A85" w:rsidRPr="0095276B">
        <w:t>et il se faut aider en ce bas monde</w:t>
      </w:r>
      <w:r>
        <w:t>. »</w:t>
      </w:r>
    </w:p>
    <w:p w14:paraId="6FF871B9" w14:textId="77777777" w:rsidR="006455E5" w:rsidRDefault="009D4A85" w:rsidP="002666CE">
      <w:r w:rsidRPr="0095276B">
        <w:t>S</w:t>
      </w:r>
      <w:r w:rsidR="006455E5">
        <w:t>’</w:t>
      </w:r>
      <w:r w:rsidRPr="0095276B">
        <w:t>ensuit un silence</w:t>
      </w:r>
      <w:r w:rsidR="006455E5">
        <w:t xml:space="preserve">, </w:t>
      </w:r>
      <w:r w:rsidRPr="0095276B">
        <w:t xml:space="preserve">pendant le temps nécessaire à Le </w:t>
      </w:r>
      <w:proofErr w:type="spellStart"/>
      <w:r w:rsidRPr="0095276B">
        <w:t>Pleynier</w:t>
      </w:r>
      <w:proofErr w:type="spellEnd"/>
      <w:r w:rsidRPr="0095276B">
        <w:t xml:space="preserve"> pour allumer sa pipe</w:t>
      </w:r>
      <w:r w:rsidR="006455E5">
        <w:t xml:space="preserve">. </w:t>
      </w:r>
      <w:r w:rsidRPr="0095276B">
        <w:t>À la fin</w:t>
      </w:r>
      <w:r w:rsidR="006455E5">
        <w:t xml:space="preserve">, </w:t>
      </w:r>
      <w:r w:rsidRPr="0095276B">
        <w:t xml:space="preserve">des </w:t>
      </w:r>
      <w:proofErr w:type="spellStart"/>
      <w:r w:rsidRPr="0095276B">
        <w:t>Challeries</w:t>
      </w:r>
      <w:proofErr w:type="spellEnd"/>
      <w:r w:rsidRPr="0095276B">
        <w:t xml:space="preserve"> se décide</w:t>
      </w:r>
      <w:r w:rsidR="006455E5">
        <w:t> :</w:t>
      </w:r>
    </w:p>
    <w:p w14:paraId="285741D8" w14:textId="77777777" w:rsidR="006455E5" w:rsidRDefault="006455E5" w:rsidP="002666CE">
      <w:r>
        <w:t>« </w:t>
      </w:r>
      <w:r w:rsidR="009D4A85" w:rsidRPr="0095276B">
        <w:t>Vous n</w:t>
      </w:r>
      <w:r>
        <w:t>’</w:t>
      </w:r>
      <w:r w:rsidR="009D4A85" w:rsidRPr="0095276B">
        <w:t>y songez pas vraiment</w:t>
      </w:r>
      <w:r>
        <w:t xml:space="preserve">, </w:t>
      </w:r>
      <w:r w:rsidR="009D4A85" w:rsidRPr="0095276B">
        <w:t xml:space="preserve">Le </w:t>
      </w:r>
      <w:proofErr w:type="spellStart"/>
      <w:r w:rsidR="009D4A85" w:rsidRPr="0095276B">
        <w:t>Pleynier</w:t>
      </w:r>
      <w:proofErr w:type="spellEnd"/>
      <w:r>
        <w:t xml:space="preserve"> ? </w:t>
      </w:r>
      <w:r w:rsidR="009D4A85" w:rsidRPr="0095276B">
        <w:t>Ces gens-là</w:t>
      </w:r>
      <w:r>
        <w:t xml:space="preserve"> ? </w:t>
      </w:r>
      <w:r w:rsidR="009D4A85" w:rsidRPr="0095276B">
        <w:t>Vous vous en repentiriez</w:t>
      </w:r>
      <w:r>
        <w:t>…</w:t>
      </w:r>
    </w:p>
    <w:p w14:paraId="60452B10" w14:textId="292FC2F7" w:rsidR="002666CE" w:rsidRDefault="006455E5" w:rsidP="002666CE">
      <w:r>
        <w:t>— </w:t>
      </w:r>
      <w:r w:rsidR="009D4A85" w:rsidRPr="0095276B">
        <w:t>Qui vivra verra</w:t>
      </w:r>
      <w:r>
        <w:t xml:space="preserve">. </w:t>
      </w:r>
      <w:r w:rsidR="009D4A85" w:rsidRPr="0095276B">
        <w:t>Si du moins monsieur Boulinier veut de moi pour second parrain</w:t>
      </w:r>
      <w:r>
        <w:t> ? »</w:t>
      </w:r>
    </w:p>
    <w:p w14:paraId="42392437" w14:textId="77777777" w:rsidR="006455E5" w:rsidRDefault="009D4A85" w:rsidP="002666CE">
      <w:r w:rsidRPr="0095276B">
        <w:t>Boulinier reste interloqué</w:t>
      </w:r>
      <w:r w:rsidR="006455E5">
        <w:t xml:space="preserve">. </w:t>
      </w:r>
      <w:r w:rsidRPr="0095276B">
        <w:t>Le débat est monté à un niveau où il n</w:t>
      </w:r>
      <w:r w:rsidR="006455E5">
        <w:t>’</w:t>
      </w:r>
      <w:r w:rsidRPr="0095276B">
        <w:t>évolue pas plus que poisson dans l</w:t>
      </w:r>
      <w:r w:rsidR="006455E5">
        <w:t>’</w:t>
      </w:r>
      <w:r w:rsidRPr="0095276B">
        <w:t>air</w:t>
      </w:r>
      <w:r w:rsidR="006455E5">
        <w:t xml:space="preserve">. </w:t>
      </w:r>
      <w:r w:rsidRPr="0095276B">
        <w:t>Il ne sait que ba</w:t>
      </w:r>
      <w:r w:rsidRPr="0095276B">
        <w:t>l</w:t>
      </w:r>
      <w:r w:rsidRPr="0095276B">
        <w:t>butier deux ou trois mots sans suite</w:t>
      </w:r>
      <w:r w:rsidR="006455E5">
        <w:t xml:space="preserve">, </w:t>
      </w:r>
      <w:r w:rsidRPr="0095276B">
        <w:t>et dirige vers ses collègues un visage navré</w:t>
      </w:r>
      <w:r w:rsidR="006455E5">
        <w:t>.</w:t>
      </w:r>
    </w:p>
    <w:p w14:paraId="1C51578F" w14:textId="3685B337" w:rsidR="002666CE" w:rsidRDefault="006455E5" w:rsidP="002666CE">
      <w:r>
        <w:t>« </w:t>
      </w:r>
      <w:r w:rsidR="009D4A85" w:rsidRPr="0095276B">
        <w:t>Il ne sera pas dit que</w:t>
      </w:r>
      <w:r>
        <w:t xml:space="preserve">, </w:t>
      </w:r>
      <w:r w:rsidR="009D4A85" w:rsidRPr="0095276B">
        <w:t>dans le pays de Voltaire</w:t>
      </w:r>
      <w:r>
        <w:t xml:space="preserve">, </w:t>
      </w:r>
      <w:r w:rsidR="009D4A85" w:rsidRPr="0095276B">
        <w:t>quatre m</w:t>
      </w:r>
      <w:r w:rsidR="009D4A85" w:rsidRPr="0095276B">
        <w:t>i</w:t>
      </w:r>
      <w:r w:rsidR="009D4A85" w:rsidRPr="0095276B">
        <w:t>sérables</w:t>
      </w:r>
      <w:r>
        <w:t xml:space="preserve">, </w:t>
      </w:r>
      <w:r w:rsidR="009D4A85" w:rsidRPr="0095276B">
        <w:t>qui ont opté pour la patrie blessée</w:t>
      </w:r>
      <w:r>
        <w:t xml:space="preserve">, </w:t>
      </w:r>
      <w:r w:rsidR="009D4A85" w:rsidRPr="0095276B">
        <w:t>seront méconnus par leurs concitoyens</w:t>
      </w:r>
      <w:r>
        <w:t xml:space="preserve">. </w:t>
      </w:r>
      <w:r w:rsidR="009D4A85" w:rsidRPr="0095276B">
        <w:t>Messieurs</w:t>
      </w:r>
      <w:r>
        <w:t xml:space="preserve">, </w:t>
      </w:r>
      <w:r w:rsidR="009D4A85" w:rsidRPr="0095276B">
        <w:t>je propose qu</w:t>
      </w:r>
      <w:r>
        <w:t>’</w:t>
      </w:r>
      <w:r w:rsidR="009D4A85" w:rsidRPr="0095276B">
        <w:t>il soit procédé</w:t>
      </w:r>
      <w:r>
        <w:t xml:space="preserve">, </w:t>
      </w:r>
      <w:r w:rsidR="009D4A85" w:rsidRPr="0095276B">
        <w:t>lors de votre prochaine assemblée mensuelle</w:t>
      </w:r>
      <w:r>
        <w:t xml:space="preserve">, </w:t>
      </w:r>
      <w:r w:rsidR="009D4A85" w:rsidRPr="0095276B">
        <w:t>à la présentation de messieurs Simler comme membres du Cercle</w:t>
      </w:r>
      <w:r>
        <w:t>. »</w:t>
      </w:r>
    </w:p>
    <w:p w14:paraId="1CEA91E3" w14:textId="37BA9CF8" w:rsidR="006455E5" w:rsidRDefault="009D4A85" w:rsidP="002666CE">
      <w:r w:rsidRPr="0095276B">
        <w:t>D</w:t>
      </w:r>
      <w:r w:rsidR="006455E5">
        <w:t>’</w:t>
      </w:r>
      <w:r w:rsidRPr="0095276B">
        <w:t>un petit coup du fourneau de sa pipe sur le bord de la t</w:t>
      </w:r>
      <w:r w:rsidRPr="0095276B">
        <w:t>a</w:t>
      </w:r>
      <w:r w:rsidRPr="0095276B">
        <w:t>ble</w:t>
      </w:r>
      <w:r w:rsidR="006455E5">
        <w:t>, M. </w:t>
      </w:r>
      <w:r w:rsidRPr="0095276B">
        <w:t xml:space="preserve">Le </w:t>
      </w:r>
      <w:proofErr w:type="spellStart"/>
      <w:r w:rsidRPr="0095276B">
        <w:t>Pleynier</w:t>
      </w:r>
      <w:proofErr w:type="spellEnd"/>
      <w:r w:rsidRPr="0095276B">
        <w:t xml:space="preserve"> accentue la netteté de cette conclusion</w:t>
      </w:r>
      <w:r w:rsidR="006455E5">
        <w:t xml:space="preserve">. </w:t>
      </w:r>
      <w:r w:rsidRPr="0095276B">
        <w:t>Un peu de cendre choit sur le carreau de la cheminée</w:t>
      </w:r>
      <w:r w:rsidR="006455E5">
        <w:t>.</w:t>
      </w:r>
    </w:p>
    <w:p w14:paraId="7CD988B5" w14:textId="77777777" w:rsidR="006455E5" w:rsidRDefault="009D4A85" w:rsidP="002666CE">
      <w:r w:rsidRPr="0095276B">
        <w:t>Pierrotin</w:t>
      </w:r>
      <w:r w:rsidR="006455E5">
        <w:t xml:space="preserve">, </w:t>
      </w:r>
      <w:r w:rsidRPr="0095276B">
        <w:t>qui est secrétaire</w:t>
      </w:r>
      <w:r w:rsidR="006455E5">
        <w:t xml:space="preserve">, </w:t>
      </w:r>
      <w:r w:rsidRPr="0095276B">
        <w:t>agit à la façon des mécanismes de sonnerie</w:t>
      </w:r>
      <w:r w:rsidR="006455E5">
        <w:t xml:space="preserve">, </w:t>
      </w:r>
      <w:r w:rsidRPr="0095276B">
        <w:t>dans les horloges</w:t>
      </w:r>
      <w:r w:rsidR="006455E5">
        <w:t xml:space="preserve">. </w:t>
      </w:r>
      <w:r w:rsidRPr="0095276B">
        <w:t>Inerte le reste du temps</w:t>
      </w:r>
      <w:r w:rsidR="006455E5">
        <w:t xml:space="preserve">, </w:t>
      </w:r>
      <w:r w:rsidRPr="0095276B">
        <w:t>il s</w:t>
      </w:r>
      <w:r w:rsidR="006455E5">
        <w:t>’</w:t>
      </w:r>
      <w:r w:rsidRPr="0095276B">
        <w:t>a</w:t>
      </w:r>
      <w:r w:rsidRPr="0095276B">
        <w:t>f</w:t>
      </w:r>
      <w:r w:rsidRPr="0095276B">
        <w:t>faire dès qu</w:t>
      </w:r>
      <w:r w:rsidR="006455E5">
        <w:t>’</w:t>
      </w:r>
      <w:r w:rsidRPr="0095276B">
        <w:t>un déclic attaque l</w:t>
      </w:r>
      <w:r w:rsidR="006455E5">
        <w:t>’</w:t>
      </w:r>
      <w:r w:rsidRPr="0095276B">
        <w:t>engrenage des Statuts et des R</w:t>
      </w:r>
      <w:r w:rsidRPr="0095276B">
        <w:t>è</w:t>
      </w:r>
      <w:r w:rsidRPr="0095276B">
        <w:t>glements</w:t>
      </w:r>
      <w:r w:rsidR="006455E5">
        <w:t> :</w:t>
      </w:r>
    </w:p>
    <w:p w14:paraId="056495D3" w14:textId="77777777" w:rsidR="006455E5" w:rsidRDefault="006455E5" w:rsidP="002666CE">
      <w:r>
        <w:t>« </w:t>
      </w:r>
      <w:proofErr w:type="spellStart"/>
      <w:r w:rsidR="009D4A85" w:rsidRPr="0095276B">
        <w:t>Ahahâh</w:t>
      </w:r>
      <w:proofErr w:type="spellEnd"/>
      <w:r>
        <w:t xml:space="preserve"> ! </w:t>
      </w:r>
      <w:r w:rsidR="009D4A85" w:rsidRPr="0095276B">
        <w:t>Le règlement exige</w:t>
      </w:r>
      <w:r>
        <w:t xml:space="preserve">, </w:t>
      </w:r>
      <w:r w:rsidR="009D4A85" w:rsidRPr="0095276B">
        <w:t>n</w:t>
      </w:r>
      <w:r>
        <w:t>’</w:t>
      </w:r>
      <w:r w:rsidR="009D4A85" w:rsidRPr="0095276B">
        <w:t>est-ce pas</w:t>
      </w:r>
      <w:r>
        <w:t xml:space="preserve">, </w:t>
      </w:r>
      <w:r w:rsidR="009D4A85" w:rsidRPr="0095276B">
        <w:t>s</w:t>
      </w:r>
      <w:r>
        <w:t>’</w:t>
      </w:r>
      <w:r w:rsidR="009D4A85" w:rsidRPr="0095276B">
        <w:t>il y a conte</w:t>
      </w:r>
      <w:r w:rsidR="009D4A85" w:rsidRPr="0095276B">
        <w:t>s</w:t>
      </w:r>
      <w:r w:rsidR="009D4A85" w:rsidRPr="0095276B">
        <w:t>tation et si les deux parrains</w:t>
      </w:r>
      <w:r>
        <w:t xml:space="preserve">, </w:t>
      </w:r>
      <w:r w:rsidR="009D4A85" w:rsidRPr="0095276B">
        <w:t>n</w:t>
      </w:r>
      <w:r>
        <w:t>’</w:t>
      </w:r>
      <w:r w:rsidR="009D4A85" w:rsidRPr="0095276B">
        <w:t>est-ce pas</w:t>
      </w:r>
      <w:r>
        <w:t xml:space="preserve">, </w:t>
      </w:r>
      <w:r w:rsidR="009D4A85" w:rsidRPr="0095276B">
        <w:t xml:space="preserve">ne sont pas </w:t>
      </w:r>
      <w:r w:rsidR="009D4A85" w:rsidRPr="0095276B">
        <w:lastRenderedPageBreak/>
        <w:t>membres du Comité du Cercle</w:t>
      </w:r>
      <w:r>
        <w:t xml:space="preserve">, </w:t>
      </w:r>
      <w:r w:rsidR="009D4A85" w:rsidRPr="0095276B">
        <w:t>ce qui est</w:t>
      </w:r>
      <w:r>
        <w:t xml:space="preserve">, </w:t>
      </w:r>
      <w:r w:rsidR="009D4A85" w:rsidRPr="0095276B">
        <w:t>n</w:t>
      </w:r>
      <w:r>
        <w:t>’</w:t>
      </w:r>
      <w:r w:rsidR="009D4A85" w:rsidRPr="0095276B">
        <w:t>est-ce pas</w:t>
      </w:r>
      <w:r>
        <w:t xml:space="preserve">, </w:t>
      </w:r>
      <w:r w:rsidR="009D4A85" w:rsidRPr="0095276B">
        <w:t>ce qui est le cas</w:t>
      </w:r>
      <w:r>
        <w:t xml:space="preserve">, </w:t>
      </w:r>
      <w:r w:rsidR="009D4A85" w:rsidRPr="0095276B">
        <w:t>qu</w:t>
      </w:r>
      <w:r>
        <w:t>’</w:t>
      </w:r>
      <w:r w:rsidR="009D4A85" w:rsidRPr="0095276B">
        <w:t>il y ait assentiment à la présentation de la candidature</w:t>
      </w:r>
      <w:r>
        <w:t xml:space="preserve">, </w:t>
      </w:r>
      <w:r w:rsidR="009D4A85" w:rsidRPr="0095276B">
        <w:t>n</w:t>
      </w:r>
      <w:r>
        <w:t>’</w:t>
      </w:r>
      <w:r w:rsidR="009D4A85" w:rsidRPr="0095276B">
        <w:t>est-ce pas</w:t>
      </w:r>
      <w:r>
        <w:t xml:space="preserve">, </w:t>
      </w:r>
      <w:r w:rsidR="009D4A85" w:rsidRPr="0095276B">
        <w:t>d</w:t>
      </w:r>
      <w:r>
        <w:t>’</w:t>
      </w:r>
      <w:r w:rsidR="009D4A85" w:rsidRPr="0095276B">
        <w:t>un quart au moins des membres du Cercle</w:t>
      </w:r>
      <w:r>
        <w:t xml:space="preserve">. </w:t>
      </w:r>
      <w:r w:rsidR="009D4A85" w:rsidRPr="0095276B">
        <w:t>Le règl</w:t>
      </w:r>
      <w:r w:rsidR="009D4A85" w:rsidRPr="0095276B">
        <w:t>e</w:t>
      </w:r>
      <w:r w:rsidR="009D4A85" w:rsidRPr="0095276B">
        <w:t>ment a voulu prévoir des éventualités</w:t>
      </w:r>
      <w:r>
        <w:t xml:space="preserve">, </w:t>
      </w:r>
      <w:r w:rsidR="009D4A85" w:rsidRPr="0095276B">
        <w:t>n</w:t>
      </w:r>
      <w:r>
        <w:t>’</w:t>
      </w:r>
      <w:r w:rsidR="009D4A85" w:rsidRPr="0095276B">
        <w:t>est-ce pas</w:t>
      </w:r>
      <w:r>
        <w:t xml:space="preserve"> ? </w:t>
      </w:r>
      <w:r w:rsidR="009D4A85" w:rsidRPr="0095276B">
        <w:t>Enfin</w:t>
      </w:r>
      <w:r>
        <w:t xml:space="preserve">, </w:t>
      </w:r>
      <w:r w:rsidR="009D4A85" w:rsidRPr="0095276B">
        <w:t xml:space="preserve">monsieur Le </w:t>
      </w:r>
      <w:proofErr w:type="spellStart"/>
      <w:r w:rsidR="009D4A85" w:rsidRPr="0095276B">
        <w:t>Pleynier</w:t>
      </w:r>
      <w:proofErr w:type="spellEnd"/>
      <w:r>
        <w:t xml:space="preserve">, </w:t>
      </w:r>
      <w:r w:rsidR="009D4A85" w:rsidRPr="0095276B">
        <w:t>vous saisissez</w:t>
      </w:r>
      <w:r>
        <w:t xml:space="preserve">, </w:t>
      </w:r>
      <w:r w:rsidR="009D4A85" w:rsidRPr="0095276B">
        <w:t>vous n</w:t>
      </w:r>
      <w:r>
        <w:t>’</w:t>
      </w:r>
      <w:r w:rsidR="009D4A85" w:rsidRPr="0095276B">
        <w:t>êtes pas visé</w:t>
      </w:r>
      <w:r>
        <w:t>.</w:t>
      </w:r>
    </w:p>
    <w:p w14:paraId="36ADB208" w14:textId="77777777" w:rsidR="006455E5" w:rsidRDefault="006455E5" w:rsidP="002666CE">
      <w:r>
        <w:t>— </w:t>
      </w:r>
      <w:r w:rsidR="009D4A85" w:rsidRPr="0095276B">
        <w:t>C</w:t>
      </w:r>
      <w:r>
        <w:t>’</w:t>
      </w:r>
      <w:r w:rsidR="009D4A85" w:rsidRPr="0095276B">
        <w:t>est bon</w:t>
      </w:r>
      <w:r>
        <w:t xml:space="preserve">. </w:t>
      </w:r>
      <w:r w:rsidR="009D4A85" w:rsidRPr="0095276B">
        <w:t>Faites votre office de secrétaire</w:t>
      </w:r>
      <w:r>
        <w:t xml:space="preserve">. </w:t>
      </w:r>
      <w:r w:rsidR="009D4A85" w:rsidRPr="0095276B">
        <w:t>Nous sommes ici</w:t>
      </w:r>
      <w:r>
        <w:t>…</w:t>
      </w:r>
    </w:p>
    <w:p w14:paraId="7E7D478E" w14:textId="77777777" w:rsidR="006455E5" w:rsidRDefault="006455E5" w:rsidP="002666CE">
      <w:r>
        <w:t>— </w:t>
      </w:r>
      <w:r w:rsidR="009D4A85" w:rsidRPr="0095276B">
        <w:t>Vingt-huit</w:t>
      </w:r>
      <w:r>
        <w:t xml:space="preserve"> ! </w:t>
      </w:r>
      <w:r w:rsidR="009D4A85" w:rsidRPr="0095276B">
        <w:t xml:space="preserve">crie </w:t>
      </w:r>
      <w:proofErr w:type="spellStart"/>
      <w:r w:rsidR="009D4A85" w:rsidRPr="0095276B">
        <w:t>Lefombère</w:t>
      </w:r>
      <w:proofErr w:type="spellEnd"/>
      <w:r>
        <w:t>.</w:t>
      </w:r>
    </w:p>
    <w:p w14:paraId="528C312A" w14:textId="77777777" w:rsidR="006455E5" w:rsidRDefault="006455E5" w:rsidP="002666CE">
      <w:r>
        <w:t>« </w:t>
      </w:r>
      <w:r w:rsidR="009D4A85" w:rsidRPr="0095276B">
        <w:t>Vingt-huit présents</w:t>
      </w:r>
      <w:r>
        <w:t xml:space="preserve">, </w:t>
      </w:r>
      <w:r w:rsidR="009D4A85" w:rsidRPr="0095276B">
        <w:t>soit plus du tiers</w:t>
      </w:r>
      <w:r>
        <w:t xml:space="preserve">, </w:t>
      </w:r>
      <w:r w:rsidR="009D4A85" w:rsidRPr="0095276B">
        <w:t>largement compté</w:t>
      </w:r>
      <w:r>
        <w:t>.</w:t>
      </w:r>
    </w:p>
    <w:p w14:paraId="2A93FA4B" w14:textId="77777777" w:rsidR="006455E5" w:rsidRDefault="006455E5" w:rsidP="002666CE">
      <w:r>
        <w:t>— </w:t>
      </w:r>
      <w:r w:rsidR="009D4A85" w:rsidRPr="0095276B">
        <w:t>Et les seuls assidus</w:t>
      </w:r>
      <w:r>
        <w:t> !</w:t>
      </w:r>
    </w:p>
    <w:p w14:paraId="47AD4184" w14:textId="674704E7" w:rsidR="002666CE" w:rsidRDefault="006455E5" w:rsidP="002666CE">
      <w:r>
        <w:t>— </w:t>
      </w:r>
      <w:r w:rsidR="009D4A85" w:rsidRPr="0095276B">
        <w:t>Et les seuls assidus</w:t>
      </w:r>
      <w:r>
        <w:t xml:space="preserve">. </w:t>
      </w:r>
      <w:r w:rsidR="009D4A85" w:rsidRPr="0095276B">
        <w:t>Procédons à la formalité dont vous parlez</w:t>
      </w:r>
      <w:r>
        <w:t xml:space="preserve">, </w:t>
      </w:r>
      <w:r w:rsidR="009D4A85" w:rsidRPr="0095276B">
        <w:t>monsieur Pierrotin</w:t>
      </w:r>
      <w:r>
        <w:t xml:space="preserve">. </w:t>
      </w:r>
      <w:r w:rsidR="009D4A85" w:rsidRPr="0095276B">
        <w:t>Si le résultat m</w:t>
      </w:r>
      <w:r>
        <w:t>’</w:t>
      </w:r>
      <w:r w:rsidR="009D4A85" w:rsidRPr="0095276B">
        <w:t>est contraire</w:t>
      </w:r>
      <w:r>
        <w:t xml:space="preserve">, </w:t>
      </w:r>
      <w:r w:rsidR="009D4A85" w:rsidRPr="0095276B">
        <w:t>il suff</w:t>
      </w:r>
      <w:r w:rsidR="009D4A85" w:rsidRPr="0095276B">
        <w:t>i</w:t>
      </w:r>
      <w:r w:rsidR="009D4A85" w:rsidRPr="0095276B">
        <w:t>ra</w:t>
      </w:r>
      <w:r>
        <w:t>. »</w:t>
      </w:r>
    </w:p>
    <w:p w14:paraId="3A2120FC" w14:textId="54E58554" w:rsidR="006455E5" w:rsidRDefault="009D4A85" w:rsidP="002666CE">
      <w:r w:rsidRPr="0095276B">
        <w:t>Quelques minutes plus tard</w:t>
      </w:r>
      <w:r w:rsidR="006455E5">
        <w:t>, M. </w:t>
      </w:r>
      <w:r w:rsidRPr="0095276B">
        <w:t xml:space="preserve">Le </w:t>
      </w:r>
      <w:proofErr w:type="spellStart"/>
      <w:r w:rsidRPr="0095276B">
        <w:t>Pleynier</w:t>
      </w:r>
      <w:proofErr w:type="spellEnd"/>
      <w:r w:rsidR="006455E5">
        <w:t xml:space="preserve">, </w:t>
      </w:r>
      <w:r w:rsidRPr="0095276B">
        <w:t>grave et g</w:t>
      </w:r>
      <w:r w:rsidRPr="0095276B">
        <w:t>o</w:t>
      </w:r>
      <w:r w:rsidRPr="0095276B">
        <w:t>guenard</w:t>
      </w:r>
      <w:r w:rsidR="006455E5">
        <w:t xml:space="preserve">, </w:t>
      </w:r>
      <w:r w:rsidRPr="0095276B">
        <w:t>fait seul face à vingt-six messieurs silencieusement groupés contre la porte qui mène à la salle des jeux</w:t>
      </w:r>
      <w:r w:rsidR="006455E5">
        <w:t xml:space="preserve">. </w:t>
      </w:r>
      <w:r w:rsidRPr="0095276B">
        <w:t>Entre deux</w:t>
      </w:r>
      <w:r w:rsidR="006455E5">
        <w:t xml:space="preserve">, </w:t>
      </w:r>
      <w:r w:rsidRPr="0095276B">
        <w:t>Hector Boulinier</w:t>
      </w:r>
      <w:r w:rsidR="006455E5">
        <w:t xml:space="preserve">, </w:t>
      </w:r>
      <w:r w:rsidRPr="0095276B">
        <w:t>désemparé comme un ponton qui a cassé ses amarres</w:t>
      </w:r>
      <w:r w:rsidR="006455E5">
        <w:t xml:space="preserve">, </w:t>
      </w:r>
      <w:r w:rsidRPr="0095276B">
        <w:t>peine à démêler ses jambes des fauteuils et sa con</w:t>
      </w:r>
      <w:r w:rsidRPr="0095276B">
        <w:t>s</w:t>
      </w:r>
      <w:r w:rsidRPr="0095276B">
        <w:t>cience de certaines tergiversations</w:t>
      </w:r>
      <w:r w:rsidR="006455E5">
        <w:t xml:space="preserve">. </w:t>
      </w:r>
      <w:r w:rsidRPr="0095276B">
        <w:t xml:space="preserve">Le </w:t>
      </w:r>
      <w:proofErr w:type="spellStart"/>
      <w:r w:rsidRPr="0095276B">
        <w:t>Pleynier</w:t>
      </w:r>
      <w:proofErr w:type="spellEnd"/>
      <w:r w:rsidRPr="0095276B">
        <w:t xml:space="preserve"> se prend à so</w:t>
      </w:r>
      <w:r w:rsidRPr="0095276B">
        <w:t>u</w:t>
      </w:r>
      <w:r w:rsidRPr="0095276B">
        <w:t>rire</w:t>
      </w:r>
      <w:r w:rsidR="006455E5">
        <w:t> :</w:t>
      </w:r>
    </w:p>
    <w:p w14:paraId="4639F897" w14:textId="09F5EA10" w:rsidR="002666CE" w:rsidRDefault="006455E5" w:rsidP="002666CE">
      <w:r>
        <w:t>« </w:t>
      </w:r>
      <w:r w:rsidR="009D4A85" w:rsidRPr="0095276B">
        <w:t>Je n</w:t>
      </w:r>
      <w:r>
        <w:t>’</w:t>
      </w:r>
      <w:r w:rsidR="009D4A85" w:rsidRPr="0095276B">
        <w:t>insisterai pas</w:t>
      </w:r>
      <w:r>
        <w:t>. »</w:t>
      </w:r>
    </w:p>
    <w:p w14:paraId="76160BAA" w14:textId="77777777" w:rsidR="006455E5" w:rsidRDefault="009D4A85" w:rsidP="002666CE">
      <w:r w:rsidRPr="0095276B">
        <w:t>Il n</w:t>
      </w:r>
      <w:r w:rsidR="006455E5">
        <w:t>’</w:t>
      </w:r>
      <w:r w:rsidRPr="0095276B">
        <w:t>a pas plus tôt dit</w:t>
      </w:r>
      <w:r w:rsidR="006455E5">
        <w:t xml:space="preserve">, </w:t>
      </w:r>
      <w:r w:rsidRPr="0095276B">
        <w:t>qu</w:t>
      </w:r>
      <w:r w:rsidR="006455E5">
        <w:t>’</w:t>
      </w:r>
      <w:r w:rsidRPr="0095276B">
        <w:t>un bruit de friture éclate au fond de la pendule</w:t>
      </w:r>
      <w:r w:rsidR="006455E5">
        <w:t xml:space="preserve">. </w:t>
      </w:r>
      <w:r w:rsidRPr="0095276B">
        <w:t>L</w:t>
      </w:r>
      <w:r w:rsidR="006455E5">
        <w:t>’</w:t>
      </w:r>
      <w:r w:rsidRPr="0095276B">
        <w:t>estomac de chacun lui fait écho</w:t>
      </w:r>
      <w:r w:rsidR="006455E5">
        <w:t xml:space="preserve">. </w:t>
      </w:r>
      <w:r w:rsidRPr="0095276B">
        <w:t>Sept coups graves s</w:t>
      </w:r>
      <w:r w:rsidR="006455E5">
        <w:t>’</w:t>
      </w:r>
      <w:r w:rsidRPr="0095276B">
        <w:t>échappent de la cheminée</w:t>
      </w:r>
      <w:r w:rsidR="006455E5">
        <w:t xml:space="preserve">, </w:t>
      </w:r>
      <w:r w:rsidRPr="0095276B">
        <w:t>et concluent avec raideur une journée si bien employée</w:t>
      </w:r>
      <w:r w:rsidR="006455E5">
        <w:t>.</w:t>
      </w:r>
    </w:p>
    <w:p w14:paraId="6DD672E9" w14:textId="23FB2DBA" w:rsidR="006455E5" w:rsidRDefault="006455E5" w:rsidP="002666CE"/>
    <w:p w14:paraId="5D564C27" w14:textId="77777777" w:rsidR="006455E5" w:rsidRDefault="009D4A85" w:rsidP="002666CE">
      <w:r w:rsidRPr="0095276B">
        <w:lastRenderedPageBreak/>
        <w:t>Mais si un timbre discret suffit à annoncer l</w:t>
      </w:r>
      <w:r w:rsidR="006455E5">
        <w:t>’</w:t>
      </w:r>
      <w:r w:rsidRPr="0095276B">
        <w:t>heure à que</w:t>
      </w:r>
      <w:r w:rsidRPr="0095276B">
        <w:t>l</w:t>
      </w:r>
      <w:r w:rsidRPr="0095276B">
        <w:t>ques gentlemen bien mis</w:t>
      </w:r>
      <w:r w:rsidR="006455E5">
        <w:t xml:space="preserve">, </w:t>
      </w:r>
      <w:r w:rsidRPr="0095276B">
        <w:t>le monde qui vague de l</w:t>
      </w:r>
      <w:r w:rsidR="006455E5">
        <w:t>’</w:t>
      </w:r>
      <w:r w:rsidRPr="0095276B">
        <w:t>autre côté des vitres a besoin d</w:t>
      </w:r>
      <w:r w:rsidR="006455E5">
        <w:t>’</w:t>
      </w:r>
      <w:r w:rsidRPr="0095276B">
        <w:t>injonctions plus péremptoires</w:t>
      </w:r>
      <w:r w:rsidR="006455E5">
        <w:t xml:space="preserve">. </w:t>
      </w:r>
      <w:r w:rsidRPr="0095276B">
        <w:t>C</w:t>
      </w:r>
      <w:r w:rsidR="006455E5">
        <w:t>’</w:t>
      </w:r>
      <w:r w:rsidRPr="0095276B">
        <w:t>est pourquoi la clameur des sirènes éclate jusqu</w:t>
      </w:r>
      <w:r w:rsidR="006455E5">
        <w:t>’</w:t>
      </w:r>
      <w:r w:rsidRPr="0095276B">
        <w:t>à percer le matelas des épaisses tentures de damas rouge</w:t>
      </w:r>
      <w:r w:rsidR="006455E5">
        <w:t>.</w:t>
      </w:r>
    </w:p>
    <w:p w14:paraId="6ED5DE35" w14:textId="77777777" w:rsidR="006455E5" w:rsidRDefault="009D4A85" w:rsidP="002666CE">
      <w:r w:rsidRPr="0095276B">
        <w:t>Le ronflement des tissages s</w:t>
      </w:r>
      <w:r w:rsidR="006455E5">
        <w:t>’</w:t>
      </w:r>
      <w:r w:rsidRPr="0095276B">
        <w:t>arrête comme par magie</w:t>
      </w:r>
      <w:r w:rsidR="006455E5">
        <w:t xml:space="preserve">. </w:t>
      </w:r>
      <w:r w:rsidRPr="0095276B">
        <w:t>Leurs lumières s</w:t>
      </w:r>
      <w:r w:rsidR="006455E5">
        <w:t>’</w:t>
      </w:r>
      <w:r w:rsidRPr="0095276B">
        <w:t>éteignent</w:t>
      </w:r>
      <w:r w:rsidR="006455E5">
        <w:t xml:space="preserve"> ; </w:t>
      </w:r>
      <w:r w:rsidRPr="0095276B">
        <w:t>les fabriques s</w:t>
      </w:r>
      <w:r w:rsidR="006455E5">
        <w:t>’</w:t>
      </w:r>
      <w:r w:rsidRPr="0095276B">
        <w:t>évanouissent dans la nuit</w:t>
      </w:r>
      <w:r w:rsidR="006455E5">
        <w:t xml:space="preserve">. </w:t>
      </w:r>
      <w:r w:rsidRPr="0095276B">
        <w:t>L</w:t>
      </w:r>
      <w:r w:rsidR="006455E5">
        <w:t>’</w:t>
      </w:r>
      <w:r w:rsidRPr="0095276B">
        <w:t>automne reste seul à couvrir de ses sanglots le clapotis de vingt mille semelles que filtrent</w:t>
      </w:r>
      <w:r w:rsidR="006455E5">
        <w:t xml:space="preserve">, </w:t>
      </w:r>
      <w:r w:rsidRPr="0095276B">
        <w:t>le long des rues</w:t>
      </w:r>
      <w:r w:rsidR="006455E5">
        <w:t xml:space="preserve">, </w:t>
      </w:r>
      <w:r w:rsidRPr="0095276B">
        <w:t>les lame</w:t>
      </w:r>
      <w:r w:rsidRPr="0095276B">
        <w:t>n</w:t>
      </w:r>
      <w:r w:rsidRPr="0095276B">
        <w:t>tables quinconces des réverbères au gaz</w:t>
      </w:r>
      <w:r w:rsidR="006455E5">
        <w:t xml:space="preserve">. </w:t>
      </w:r>
      <w:r w:rsidRPr="0095276B">
        <w:t>Le pullulement des pas humides s</w:t>
      </w:r>
      <w:r w:rsidR="006455E5">
        <w:t>’</w:t>
      </w:r>
      <w:r w:rsidRPr="0095276B">
        <w:t>égoutte et cesse</w:t>
      </w:r>
      <w:r w:rsidR="006455E5">
        <w:t xml:space="preserve">. </w:t>
      </w:r>
      <w:r w:rsidRPr="0095276B">
        <w:t>Des ombres tournent encore des coins</w:t>
      </w:r>
      <w:r w:rsidR="006455E5">
        <w:t xml:space="preserve">, </w:t>
      </w:r>
      <w:r w:rsidRPr="0095276B">
        <w:t>et des adieux s</w:t>
      </w:r>
      <w:r w:rsidR="006455E5">
        <w:t>’</w:t>
      </w:r>
      <w:r w:rsidRPr="0095276B">
        <w:t>échangent avant que claquent des portes</w:t>
      </w:r>
      <w:r w:rsidR="006455E5">
        <w:t xml:space="preserve">. </w:t>
      </w:r>
      <w:r w:rsidRPr="0095276B">
        <w:t>En longeant les murs</w:t>
      </w:r>
      <w:r w:rsidR="006455E5">
        <w:t xml:space="preserve">, </w:t>
      </w:r>
      <w:r w:rsidRPr="0095276B">
        <w:t>on voit</w:t>
      </w:r>
      <w:r w:rsidR="006455E5">
        <w:t xml:space="preserve">, </w:t>
      </w:r>
      <w:r w:rsidRPr="0095276B">
        <w:t>derrière des rideaux de percaline</w:t>
      </w:r>
      <w:r w:rsidR="006455E5">
        <w:t xml:space="preserve">, </w:t>
      </w:r>
      <w:r w:rsidRPr="0095276B">
        <w:t>des tables arrondies sous la flamme jaune des suspensions</w:t>
      </w:r>
      <w:r w:rsidR="006455E5">
        <w:t xml:space="preserve">. </w:t>
      </w:r>
      <w:r w:rsidRPr="0095276B">
        <w:t>Des familles s</w:t>
      </w:r>
      <w:r w:rsidR="006455E5">
        <w:t>’</w:t>
      </w:r>
      <w:r w:rsidRPr="0095276B">
        <w:t>asseyent</w:t>
      </w:r>
      <w:r w:rsidR="006455E5">
        <w:t xml:space="preserve">. </w:t>
      </w:r>
      <w:r w:rsidRPr="0095276B">
        <w:t>Des soupières fument</w:t>
      </w:r>
      <w:r w:rsidR="006455E5">
        <w:t xml:space="preserve">. </w:t>
      </w:r>
      <w:r w:rsidRPr="0095276B">
        <w:t>Des litres de vin dressent leurs fûts noirs et embués sur l</w:t>
      </w:r>
      <w:r w:rsidR="006455E5">
        <w:t>’</w:t>
      </w:r>
      <w:r w:rsidRPr="0095276B">
        <w:t>éclat des toiles cirées</w:t>
      </w:r>
      <w:r w:rsidR="006455E5">
        <w:t xml:space="preserve">. </w:t>
      </w:r>
      <w:r w:rsidRPr="0095276B">
        <w:t>Des pains de quatre livres dorment allongés sur le ventre</w:t>
      </w:r>
      <w:r w:rsidR="006455E5">
        <w:t xml:space="preserve">, </w:t>
      </w:r>
      <w:r w:rsidRPr="0095276B">
        <w:t>et tendent vers les passants leur gueule ouverte</w:t>
      </w:r>
      <w:r w:rsidR="006455E5">
        <w:t xml:space="preserve">. </w:t>
      </w:r>
      <w:r w:rsidRPr="0095276B">
        <w:t>Tout est tiédeur et clarté douce</w:t>
      </w:r>
      <w:r w:rsidR="006455E5">
        <w:t xml:space="preserve">. </w:t>
      </w:r>
      <w:r w:rsidRPr="0095276B">
        <w:t>La rue</w:t>
      </w:r>
      <w:r w:rsidR="006455E5">
        <w:t xml:space="preserve">, </w:t>
      </w:r>
      <w:r w:rsidRPr="0095276B">
        <w:t>le brouillard et la nuit restent le lot des étrangers que le besoin et l</w:t>
      </w:r>
      <w:r w:rsidR="006455E5">
        <w:t>’</w:t>
      </w:r>
      <w:r w:rsidRPr="0095276B">
        <w:t>aventure ont jetés hors de chez eux</w:t>
      </w:r>
      <w:r w:rsidR="006455E5">
        <w:t>.</w:t>
      </w:r>
    </w:p>
    <w:p w14:paraId="1A31969A" w14:textId="13978C9E" w:rsidR="006455E5" w:rsidRDefault="009D4A85" w:rsidP="002666CE">
      <w:r w:rsidRPr="0095276B">
        <w:t>Ces messieurs du Cercle ne mélangent pas leurs traces avec d</w:t>
      </w:r>
      <w:r w:rsidR="006455E5">
        <w:t>’</w:t>
      </w:r>
      <w:r w:rsidRPr="0095276B">
        <w:t>autres</w:t>
      </w:r>
      <w:r w:rsidR="006455E5">
        <w:t xml:space="preserve">. </w:t>
      </w:r>
      <w:r w:rsidRPr="0095276B">
        <w:t>Ils s</w:t>
      </w:r>
      <w:r w:rsidR="006455E5">
        <w:t>’</w:t>
      </w:r>
      <w:r w:rsidRPr="0095276B">
        <w:t>en retournent les derniers</w:t>
      </w:r>
      <w:r w:rsidR="006455E5">
        <w:t xml:space="preserve">, </w:t>
      </w:r>
      <w:r w:rsidRPr="0095276B">
        <w:t>par les trottoirs dése</w:t>
      </w:r>
      <w:r w:rsidRPr="0095276B">
        <w:t>r</w:t>
      </w:r>
      <w:r w:rsidRPr="0095276B">
        <w:t>tés</w:t>
      </w:r>
      <w:r w:rsidR="006455E5">
        <w:t xml:space="preserve">. </w:t>
      </w:r>
      <w:r w:rsidRPr="0095276B">
        <w:t>Mais ils n</w:t>
      </w:r>
      <w:r w:rsidR="006455E5">
        <w:t>’</w:t>
      </w:r>
      <w:r w:rsidRPr="0095276B">
        <w:t>ont pu résister à la curiosité</w:t>
      </w:r>
      <w:r w:rsidR="006455E5">
        <w:t xml:space="preserve">, </w:t>
      </w:r>
      <w:r w:rsidRPr="0095276B">
        <w:t>et s</w:t>
      </w:r>
      <w:r w:rsidR="006455E5">
        <w:t>’</w:t>
      </w:r>
      <w:r w:rsidRPr="0095276B">
        <w:t>apprêtent à lo</w:t>
      </w:r>
      <w:r w:rsidRPr="0095276B">
        <w:t>n</w:t>
      </w:r>
      <w:r w:rsidRPr="0095276B">
        <w:t>ger d</w:t>
      </w:r>
      <w:r w:rsidR="006455E5">
        <w:t>’</w:t>
      </w:r>
      <w:r w:rsidRPr="0095276B">
        <w:t>un air innocent les bâtiments du regretté Poncet</w:t>
      </w:r>
      <w:r w:rsidR="006455E5">
        <w:t xml:space="preserve">. </w:t>
      </w:r>
      <w:r w:rsidRPr="0095276B">
        <w:t>Le melon écrasé</w:t>
      </w:r>
      <w:r w:rsidR="006455E5">
        <w:t xml:space="preserve">, </w:t>
      </w:r>
      <w:r w:rsidRPr="0095276B">
        <w:t xml:space="preserve">qui suffit au jeune </w:t>
      </w:r>
      <w:proofErr w:type="spellStart"/>
      <w:r w:rsidRPr="0095276B">
        <w:t>Pautauberge</w:t>
      </w:r>
      <w:proofErr w:type="spellEnd"/>
      <w:r w:rsidR="006455E5">
        <w:t xml:space="preserve">, </w:t>
      </w:r>
      <w:r w:rsidRPr="0095276B">
        <w:t>voisine avec le chapeau haut de forme</w:t>
      </w:r>
      <w:r w:rsidR="006455E5">
        <w:t xml:space="preserve">, </w:t>
      </w:r>
      <w:r w:rsidRPr="0095276B">
        <w:t>à larges bords</w:t>
      </w:r>
      <w:r w:rsidR="006455E5">
        <w:t xml:space="preserve">, </w:t>
      </w:r>
      <w:r w:rsidRPr="0095276B">
        <w:t xml:space="preserve">où </w:t>
      </w:r>
      <w:r w:rsidR="006455E5">
        <w:t>M. </w:t>
      </w:r>
      <w:r w:rsidRPr="0095276B">
        <w:t xml:space="preserve">Le </w:t>
      </w:r>
      <w:proofErr w:type="spellStart"/>
      <w:r w:rsidRPr="0095276B">
        <w:t>Pleynier</w:t>
      </w:r>
      <w:proofErr w:type="spellEnd"/>
      <w:r w:rsidRPr="0095276B">
        <w:t xml:space="preserve"> enferme son éclatante boîte crânienne</w:t>
      </w:r>
      <w:r w:rsidR="006455E5">
        <w:t>.</w:t>
      </w:r>
    </w:p>
    <w:p w14:paraId="5E4D26A7" w14:textId="77777777" w:rsidR="006455E5" w:rsidRDefault="009D4A85" w:rsidP="002666CE">
      <w:r w:rsidRPr="0095276B">
        <w:t>Boulinier fait entendre un léger sifflement quand ils atte</w:t>
      </w:r>
      <w:r w:rsidRPr="0095276B">
        <w:t>i</w:t>
      </w:r>
      <w:r w:rsidRPr="0095276B">
        <w:t>gnent la petite fabrique</w:t>
      </w:r>
      <w:r w:rsidR="006455E5">
        <w:t xml:space="preserve">. </w:t>
      </w:r>
      <w:r w:rsidRPr="0095276B">
        <w:t xml:space="preserve">Un papillon de gaz clignote sur </w:t>
      </w:r>
      <w:r w:rsidRPr="0095276B">
        <w:lastRenderedPageBreak/>
        <w:t>l</w:t>
      </w:r>
      <w:r w:rsidR="006455E5">
        <w:t>’</w:t>
      </w:r>
      <w:r w:rsidRPr="0095276B">
        <w:t>av</w:t>
      </w:r>
      <w:r w:rsidRPr="0095276B">
        <w:t>e</w:t>
      </w:r>
      <w:r w:rsidRPr="0095276B">
        <w:t>nue</w:t>
      </w:r>
      <w:r w:rsidR="006455E5">
        <w:t xml:space="preserve"> ; </w:t>
      </w:r>
      <w:r w:rsidRPr="0095276B">
        <w:t>les barreaux d</w:t>
      </w:r>
      <w:r w:rsidR="006455E5">
        <w:t>’</w:t>
      </w:r>
      <w:r w:rsidRPr="0095276B">
        <w:t>une grille fantastique vacillent contre la f</w:t>
      </w:r>
      <w:r w:rsidRPr="0095276B">
        <w:t>a</w:t>
      </w:r>
      <w:r w:rsidRPr="0095276B">
        <w:t>çade où bâillent les trous des fenêtres</w:t>
      </w:r>
      <w:r w:rsidR="006455E5">
        <w:t>.</w:t>
      </w:r>
    </w:p>
    <w:p w14:paraId="74781838" w14:textId="77777777" w:rsidR="006455E5" w:rsidRDefault="009D4A85" w:rsidP="002666CE">
      <w:r w:rsidRPr="0095276B">
        <w:t>Mais ce n</w:t>
      </w:r>
      <w:r w:rsidR="006455E5">
        <w:t>’</w:t>
      </w:r>
      <w:r w:rsidRPr="0095276B">
        <w:t>est pas là qu</w:t>
      </w:r>
      <w:r w:rsidR="006455E5">
        <w:t>’</w:t>
      </w:r>
      <w:r w:rsidRPr="0095276B">
        <w:t>est le spectacle</w:t>
      </w:r>
      <w:r w:rsidR="006455E5">
        <w:t xml:space="preserve">. </w:t>
      </w:r>
      <w:r w:rsidRPr="0095276B">
        <w:t>Deux croisées o</w:t>
      </w:r>
      <w:r w:rsidRPr="0095276B">
        <w:t>u</w:t>
      </w:r>
      <w:r w:rsidRPr="0095276B">
        <w:t>vrent sur le logis si convenable pour un portier sans enfants et les croisées sont démunies de rideaux</w:t>
      </w:r>
      <w:r w:rsidR="006455E5">
        <w:t>.</w:t>
      </w:r>
    </w:p>
    <w:p w14:paraId="201B9721" w14:textId="77777777" w:rsidR="006455E5" w:rsidRDefault="009D4A85" w:rsidP="002666CE">
      <w:r w:rsidRPr="0095276B">
        <w:t>Assise sur ses colis</w:t>
      </w:r>
      <w:r w:rsidR="006455E5">
        <w:t xml:space="preserve">, </w:t>
      </w:r>
      <w:r w:rsidRPr="0095276B">
        <w:t>à même le plancher</w:t>
      </w:r>
      <w:r w:rsidR="006455E5">
        <w:t xml:space="preserve">, </w:t>
      </w:r>
      <w:r w:rsidRPr="0095276B">
        <w:t>la famille Simler délibère en écoutant pleurer la nuit</w:t>
      </w:r>
      <w:r w:rsidR="006455E5">
        <w:t xml:space="preserve">. </w:t>
      </w:r>
      <w:r w:rsidRPr="0095276B">
        <w:t>Deux chandelles</w:t>
      </w:r>
      <w:r w:rsidR="006455E5">
        <w:t xml:space="preserve">, </w:t>
      </w:r>
      <w:r w:rsidRPr="0095276B">
        <w:t>fichées dans des goulots de bouteilles</w:t>
      </w:r>
      <w:r w:rsidR="006455E5">
        <w:t xml:space="preserve">, </w:t>
      </w:r>
      <w:r w:rsidRPr="0095276B">
        <w:t xml:space="preserve">distribuent une lueur jaune et </w:t>
      </w:r>
      <w:proofErr w:type="spellStart"/>
      <w:r w:rsidRPr="0095276B">
        <w:t>grésillante</w:t>
      </w:r>
      <w:proofErr w:type="spellEnd"/>
      <w:r w:rsidR="006455E5">
        <w:t xml:space="preserve">. </w:t>
      </w:r>
      <w:r w:rsidRPr="0095276B">
        <w:t>Deux hommes se tiennent debout</w:t>
      </w:r>
      <w:r w:rsidR="006455E5">
        <w:t xml:space="preserve"> : </w:t>
      </w:r>
      <w:r w:rsidRPr="0095276B">
        <w:t>un grand sec</w:t>
      </w:r>
      <w:r w:rsidR="006455E5">
        <w:t xml:space="preserve">, </w:t>
      </w:r>
      <w:r w:rsidRPr="0095276B">
        <w:t>dont le visage est partagé comme un damier</w:t>
      </w:r>
      <w:r w:rsidR="006455E5">
        <w:t xml:space="preserve">, </w:t>
      </w:r>
      <w:r w:rsidRPr="0095276B">
        <w:t>et un petit ventru à lunettes d</w:t>
      </w:r>
      <w:r w:rsidR="006455E5">
        <w:t>’</w:t>
      </w:r>
      <w:r w:rsidRPr="0095276B">
        <w:t>or</w:t>
      </w:r>
      <w:r w:rsidR="006455E5">
        <w:t xml:space="preserve">. </w:t>
      </w:r>
      <w:r w:rsidRPr="0095276B">
        <w:t>Une femme</w:t>
      </w:r>
      <w:r w:rsidR="006455E5">
        <w:t xml:space="preserve">, </w:t>
      </w:r>
      <w:r w:rsidRPr="0095276B">
        <w:t>dont la capote à brides</w:t>
      </w:r>
      <w:r w:rsidR="006455E5">
        <w:t xml:space="preserve">, </w:t>
      </w:r>
      <w:r w:rsidRPr="0095276B">
        <w:t>en paille d</w:t>
      </w:r>
      <w:r w:rsidRPr="0095276B">
        <w:t>é</w:t>
      </w:r>
      <w:r w:rsidRPr="0095276B">
        <w:t>fraîchie</w:t>
      </w:r>
      <w:r w:rsidR="006455E5">
        <w:t xml:space="preserve">, </w:t>
      </w:r>
      <w:r w:rsidRPr="0095276B">
        <w:t>chavire sur des cheveux pâles</w:t>
      </w:r>
      <w:r w:rsidR="006455E5">
        <w:t xml:space="preserve">, </w:t>
      </w:r>
      <w:r w:rsidRPr="0095276B">
        <w:t>plus qu</w:t>
      </w:r>
      <w:r w:rsidR="006455E5">
        <w:t>’</w:t>
      </w:r>
      <w:r w:rsidRPr="0095276B">
        <w:t>à demi décoiffés</w:t>
      </w:r>
      <w:r w:rsidR="006455E5">
        <w:t xml:space="preserve">, </w:t>
      </w:r>
      <w:r w:rsidRPr="0095276B">
        <w:t>retient contre soi le corps endormi d</w:t>
      </w:r>
      <w:r w:rsidR="006455E5">
        <w:t>’</w:t>
      </w:r>
      <w:r w:rsidRPr="0095276B">
        <w:t>une enfant</w:t>
      </w:r>
      <w:r w:rsidR="006455E5">
        <w:t xml:space="preserve"> ; </w:t>
      </w:r>
      <w:r w:rsidRPr="0095276B">
        <w:t>on ne disti</w:t>
      </w:r>
      <w:r w:rsidRPr="0095276B">
        <w:t>n</w:t>
      </w:r>
      <w:r w:rsidRPr="0095276B">
        <w:t>gue de celle-ci qu</w:t>
      </w:r>
      <w:r w:rsidR="006455E5">
        <w:t>’</w:t>
      </w:r>
      <w:r w:rsidRPr="0095276B">
        <w:t>une paire de genoux</w:t>
      </w:r>
      <w:r w:rsidR="006455E5">
        <w:t xml:space="preserve">, </w:t>
      </w:r>
      <w:r w:rsidRPr="0095276B">
        <w:t>noircis sur les banque</w:t>
      </w:r>
      <w:r w:rsidRPr="0095276B">
        <w:t>t</w:t>
      </w:r>
      <w:r w:rsidRPr="0095276B">
        <w:t>tes des wagons</w:t>
      </w:r>
      <w:r w:rsidR="006455E5">
        <w:t xml:space="preserve">, </w:t>
      </w:r>
      <w:r w:rsidRPr="0095276B">
        <w:t>et de gros mollets tachés de boue</w:t>
      </w:r>
      <w:r w:rsidR="006455E5">
        <w:t xml:space="preserve">. </w:t>
      </w:r>
      <w:r w:rsidRPr="0095276B">
        <w:t>Un garçon</w:t>
      </w:r>
      <w:r w:rsidR="006455E5">
        <w:t xml:space="preserve">, </w:t>
      </w:r>
      <w:r w:rsidRPr="0095276B">
        <w:t>serré contre sa mère</w:t>
      </w:r>
      <w:r w:rsidR="006455E5">
        <w:t xml:space="preserve">, </w:t>
      </w:r>
      <w:r w:rsidRPr="0095276B">
        <w:t>regarde</w:t>
      </w:r>
      <w:r w:rsidR="006455E5">
        <w:t xml:space="preserve">, </w:t>
      </w:r>
      <w:r w:rsidRPr="0095276B">
        <w:t>effaré</w:t>
      </w:r>
      <w:r w:rsidR="006455E5">
        <w:t xml:space="preserve">, </w:t>
      </w:r>
      <w:r w:rsidRPr="0095276B">
        <w:t>son oncle et son grand-oncle appuyés sur leurs ombres dansantes</w:t>
      </w:r>
      <w:r w:rsidR="006455E5">
        <w:t xml:space="preserve">. </w:t>
      </w:r>
      <w:r w:rsidRPr="0095276B">
        <w:t>Une femme âgée</w:t>
      </w:r>
      <w:r w:rsidR="006455E5">
        <w:t xml:space="preserve">, </w:t>
      </w:r>
      <w:r w:rsidRPr="0095276B">
        <w:t>v</w:t>
      </w:r>
      <w:r w:rsidRPr="0095276B">
        <w:t>ê</w:t>
      </w:r>
      <w:r w:rsidRPr="0095276B">
        <w:t>tue de noir</w:t>
      </w:r>
      <w:r w:rsidR="006455E5">
        <w:t xml:space="preserve">, </w:t>
      </w:r>
      <w:r w:rsidRPr="0095276B">
        <w:t>incline un profil triste et impérial vers un sac de tr</w:t>
      </w:r>
      <w:r w:rsidRPr="0095276B">
        <w:t>i</w:t>
      </w:r>
      <w:r w:rsidRPr="0095276B">
        <w:t>cot</w:t>
      </w:r>
      <w:r w:rsidR="006455E5">
        <w:t xml:space="preserve">, </w:t>
      </w:r>
      <w:r w:rsidRPr="0095276B">
        <w:t>d</w:t>
      </w:r>
      <w:r w:rsidR="006455E5">
        <w:t>’</w:t>
      </w:r>
      <w:r w:rsidRPr="0095276B">
        <w:t>où elle sort quelques tranches de pâtisserie enveloppées dans un journal</w:t>
      </w:r>
      <w:r w:rsidR="006455E5">
        <w:t xml:space="preserve">, </w:t>
      </w:r>
      <w:r w:rsidRPr="0095276B">
        <w:t>et un chapelet de cervelas</w:t>
      </w:r>
      <w:r w:rsidR="006455E5">
        <w:t xml:space="preserve">, </w:t>
      </w:r>
      <w:r w:rsidRPr="0095276B">
        <w:t>couleur d</w:t>
      </w:r>
      <w:r w:rsidR="006455E5">
        <w:t>’</w:t>
      </w:r>
      <w:r w:rsidRPr="0095276B">
        <w:t>argile rouge</w:t>
      </w:r>
      <w:r w:rsidR="006455E5">
        <w:t xml:space="preserve">. </w:t>
      </w:r>
      <w:r w:rsidRPr="0095276B">
        <w:t>Enfin</w:t>
      </w:r>
      <w:r w:rsidR="006455E5">
        <w:t xml:space="preserve">, </w:t>
      </w:r>
      <w:r w:rsidRPr="0095276B">
        <w:t>deux hommes</w:t>
      </w:r>
      <w:r w:rsidR="006455E5">
        <w:t xml:space="preserve">, </w:t>
      </w:r>
      <w:r w:rsidRPr="0095276B">
        <w:t>extrêmement dissemblables de traits et de maintien</w:t>
      </w:r>
      <w:r w:rsidR="006455E5">
        <w:t xml:space="preserve">, </w:t>
      </w:r>
      <w:r w:rsidRPr="0095276B">
        <w:t>sont assis plus à l</w:t>
      </w:r>
      <w:r w:rsidR="006455E5">
        <w:t>’</w:t>
      </w:r>
      <w:r w:rsidRPr="0095276B">
        <w:t>écart</w:t>
      </w:r>
      <w:r w:rsidR="006455E5">
        <w:t xml:space="preserve"> : </w:t>
      </w:r>
      <w:r w:rsidRPr="0095276B">
        <w:t>l</w:t>
      </w:r>
      <w:r w:rsidR="006455E5">
        <w:t>’</w:t>
      </w:r>
      <w:r w:rsidRPr="0095276B">
        <w:t>un des deux</w:t>
      </w:r>
      <w:r w:rsidR="006455E5">
        <w:t xml:space="preserve">, </w:t>
      </w:r>
      <w:r w:rsidRPr="0095276B">
        <w:t>perché sur une haute malle brune au couvercle bombé</w:t>
      </w:r>
      <w:r w:rsidR="006455E5">
        <w:t xml:space="preserve">, </w:t>
      </w:r>
      <w:r w:rsidRPr="0095276B">
        <w:t>ne to</w:t>
      </w:r>
      <w:r w:rsidRPr="0095276B">
        <w:t>u</w:t>
      </w:r>
      <w:r w:rsidRPr="0095276B">
        <w:t>che terre que du bout d</w:t>
      </w:r>
      <w:r w:rsidR="006455E5">
        <w:t>’</w:t>
      </w:r>
      <w:r w:rsidRPr="0095276B">
        <w:t>un pied</w:t>
      </w:r>
      <w:r w:rsidR="006455E5">
        <w:t xml:space="preserve"> ; </w:t>
      </w:r>
      <w:r w:rsidRPr="0095276B">
        <w:t>il balance machinalement le second</w:t>
      </w:r>
      <w:r w:rsidR="006455E5">
        <w:t xml:space="preserve">, </w:t>
      </w:r>
      <w:r w:rsidRPr="0095276B">
        <w:t>tandis que ses mains ont des gestes secs que les cha</w:t>
      </w:r>
      <w:r w:rsidRPr="0095276B">
        <w:t>n</w:t>
      </w:r>
      <w:r w:rsidRPr="0095276B">
        <w:t>delles caricaturent sur le papier déteint des murs</w:t>
      </w:r>
      <w:r w:rsidR="006455E5">
        <w:t xml:space="preserve"> ; </w:t>
      </w:r>
      <w:r w:rsidRPr="0095276B">
        <w:t>l</w:t>
      </w:r>
      <w:r w:rsidR="006455E5">
        <w:t>’</w:t>
      </w:r>
      <w:r w:rsidRPr="0095276B">
        <w:t>autre fait plier sous lui le cuir noir qui enveloppe un panier</w:t>
      </w:r>
      <w:r w:rsidR="006455E5">
        <w:t>.</w:t>
      </w:r>
    </w:p>
    <w:p w14:paraId="4F29A45F" w14:textId="77777777" w:rsidR="006455E5" w:rsidRDefault="009D4A85" w:rsidP="002666CE">
      <w:r w:rsidRPr="0095276B">
        <w:t>C</w:t>
      </w:r>
      <w:r w:rsidR="006455E5">
        <w:t>’</w:t>
      </w:r>
      <w:r w:rsidRPr="0095276B">
        <w:t>est le petit du haut de la malle qui semble parler</w:t>
      </w:r>
      <w:r w:rsidR="006455E5">
        <w:t xml:space="preserve">. </w:t>
      </w:r>
      <w:r w:rsidRPr="0095276B">
        <w:t>Il dés</w:t>
      </w:r>
      <w:r w:rsidRPr="0095276B">
        <w:t>i</w:t>
      </w:r>
      <w:r w:rsidRPr="0095276B">
        <w:t>gne du pouce</w:t>
      </w:r>
      <w:r w:rsidR="006455E5">
        <w:t xml:space="preserve">, </w:t>
      </w:r>
      <w:r w:rsidRPr="0095276B">
        <w:t>par-dessus son épaule</w:t>
      </w:r>
      <w:r w:rsidR="006455E5">
        <w:t xml:space="preserve">, </w:t>
      </w:r>
      <w:r w:rsidRPr="0095276B">
        <w:t xml:space="preserve">diverses choses qui </w:t>
      </w:r>
      <w:r w:rsidRPr="0095276B">
        <w:lastRenderedPageBreak/>
        <w:t>do</w:t>
      </w:r>
      <w:r w:rsidRPr="0095276B">
        <w:t>i</w:t>
      </w:r>
      <w:r w:rsidRPr="0095276B">
        <w:t>vent se trouver au-delà des bâtiments</w:t>
      </w:r>
      <w:r w:rsidR="006455E5">
        <w:t xml:space="preserve">, </w:t>
      </w:r>
      <w:r w:rsidRPr="0095276B">
        <w:t>au-delà même de la nuit présente</w:t>
      </w:r>
      <w:r w:rsidR="006455E5">
        <w:t>.</w:t>
      </w:r>
    </w:p>
    <w:p w14:paraId="3CBE5C10" w14:textId="77777777" w:rsidR="006455E5" w:rsidRDefault="009D4A85" w:rsidP="002666CE">
      <w:r w:rsidRPr="0095276B">
        <w:t>La vieille se redresse et distribue ses paquets</w:t>
      </w:r>
      <w:r w:rsidR="006455E5">
        <w:t xml:space="preserve">. </w:t>
      </w:r>
      <w:r w:rsidRPr="0095276B">
        <w:t>La jeune femme blonde accepte avec résignation un sandwich</w:t>
      </w:r>
      <w:r w:rsidR="006455E5">
        <w:t xml:space="preserve">, </w:t>
      </w:r>
      <w:r w:rsidRPr="0095276B">
        <w:t>mais le passe à son petit garçon</w:t>
      </w:r>
      <w:r w:rsidR="006455E5">
        <w:t xml:space="preserve">. </w:t>
      </w:r>
      <w:r w:rsidRPr="0095276B">
        <w:t>L</w:t>
      </w:r>
      <w:r w:rsidR="006455E5">
        <w:t>’</w:t>
      </w:r>
      <w:r w:rsidRPr="0095276B">
        <w:t>homme assis sur le panier ne répond même pas</w:t>
      </w:r>
      <w:r w:rsidR="006455E5">
        <w:t xml:space="preserve"> ; </w:t>
      </w:r>
      <w:r w:rsidRPr="0095276B">
        <w:t>le petit du haut de la malle repousse l</w:t>
      </w:r>
      <w:r w:rsidR="006455E5">
        <w:t>’</w:t>
      </w:r>
      <w:r w:rsidRPr="0095276B">
        <w:t>offre avec un geste désespéré</w:t>
      </w:r>
      <w:r w:rsidR="006455E5">
        <w:t xml:space="preserve">, </w:t>
      </w:r>
      <w:r w:rsidRPr="0095276B">
        <w:t>tandis que les hommes debout semblent se d</w:t>
      </w:r>
      <w:r w:rsidRPr="0095276B">
        <w:t>é</w:t>
      </w:r>
      <w:r w:rsidRPr="0095276B">
        <w:t>coller tout à coup de leurs ombres et s</w:t>
      </w:r>
      <w:r w:rsidR="006455E5">
        <w:t>’</w:t>
      </w:r>
      <w:r w:rsidRPr="0095276B">
        <w:t>avancent</w:t>
      </w:r>
      <w:r w:rsidR="006455E5">
        <w:t xml:space="preserve">, </w:t>
      </w:r>
      <w:r w:rsidRPr="0095276B">
        <w:t>la main tendue</w:t>
      </w:r>
      <w:r w:rsidR="006455E5">
        <w:t>.</w:t>
      </w:r>
    </w:p>
    <w:p w14:paraId="13210F32" w14:textId="77777777" w:rsidR="006455E5" w:rsidRDefault="009D4A85" w:rsidP="002666CE">
      <w:r w:rsidRPr="0095276B">
        <w:t>Alors l</w:t>
      </w:r>
      <w:r w:rsidR="006455E5">
        <w:t>’</w:t>
      </w:r>
      <w:r w:rsidRPr="0095276B">
        <w:t>un d</w:t>
      </w:r>
      <w:r w:rsidR="006455E5">
        <w:t>’</w:t>
      </w:r>
      <w:r w:rsidRPr="0095276B">
        <w:t>eux</w:t>
      </w:r>
      <w:r w:rsidR="006455E5">
        <w:t xml:space="preserve">, </w:t>
      </w:r>
      <w:r w:rsidRPr="0095276B">
        <w:t>tout en déchirant le cervelas avec ses dents</w:t>
      </w:r>
      <w:r w:rsidR="006455E5">
        <w:t xml:space="preserve">, </w:t>
      </w:r>
      <w:r w:rsidRPr="0095276B">
        <w:t>qu</w:t>
      </w:r>
      <w:r w:rsidR="006455E5">
        <w:t>’</w:t>
      </w:r>
      <w:r w:rsidRPr="0095276B">
        <w:t>on voit briller par instants sous sa moustache</w:t>
      </w:r>
      <w:r w:rsidR="006455E5">
        <w:t xml:space="preserve">, </w:t>
      </w:r>
      <w:r w:rsidRPr="0095276B">
        <w:t>se met à pérorer avec animation</w:t>
      </w:r>
      <w:r w:rsidR="006455E5">
        <w:t xml:space="preserve">. </w:t>
      </w:r>
      <w:r w:rsidRPr="0095276B">
        <w:t>Ce qu</w:t>
      </w:r>
      <w:r w:rsidR="006455E5">
        <w:t>’</w:t>
      </w:r>
      <w:r w:rsidRPr="0095276B">
        <w:t>il dit arrête l</w:t>
      </w:r>
      <w:r w:rsidR="006455E5">
        <w:t>’</w:t>
      </w:r>
      <w:r w:rsidRPr="0095276B">
        <w:t>attention de tous</w:t>
      </w:r>
      <w:r w:rsidR="006455E5">
        <w:t xml:space="preserve">. </w:t>
      </w:r>
      <w:r w:rsidRPr="0095276B">
        <w:t>Sa main indique à son tour quelque chose</w:t>
      </w:r>
      <w:r w:rsidR="006455E5">
        <w:t xml:space="preserve">, </w:t>
      </w:r>
      <w:r w:rsidRPr="0095276B">
        <w:t>mais dans le sens opposé</w:t>
      </w:r>
      <w:r w:rsidR="006455E5">
        <w:t xml:space="preserve">. </w:t>
      </w:r>
      <w:r w:rsidRPr="0095276B">
        <w:t>Le petit homme du haut de la malle hausse les épaules</w:t>
      </w:r>
      <w:r w:rsidR="006455E5">
        <w:t xml:space="preserve">, </w:t>
      </w:r>
      <w:r w:rsidRPr="0095276B">
        <w:t>croise ses mains entre les genoux et se désintéresse de la discu</w:t>
      </w:r>
      <w:r w:rsidRPr="0095276B">
        <w:t>s</w:t>
      </w:r>
      <w:r w:rsidRPr="0095276B">
        <w:t>sion</w:t>
      </w:r>
      <w:r w:rsidR="006455E5">
        <w:t xml:space="preserve">. </w:t>
      </w:r>
      <w:r w:rsidRPr="0095276B">
        <w:t>Mais le grand sec au visage en damier hoche brusquement la tête</w:t>
      </w:r>
      <w:r w:rsidR="006455E5">
        <w:t xml:space="preserve">, </w:t>
      </w:r>
      <w:r w:rsidRPr="0095276B">
        <w:t>se tourne vers le panier couvert de cuir noir</w:t>
      </w:r>
      <w:r w:rsidR="006455E5">
        <w:t xml:space="preserve">, </w:t>
      </w:r>
      <w:r w:rsidRPr="0095276B">
        <w:t>et fait app</w:t>
      </w:r>
      <w:r w:rsidRPr="0095276B">
        <w:t>a</w:t>
      </w:r>
      <w:r w:rsidRPr="0095276B">
        <w:t>raître</w:t>
      </w:r>
      <w:r w:rsidR="006455E5">
        <w:t xml:space="preserve">, </w:t>
      </w:r>
      <w:r w:rsidRPr="0095276B">
        <w:t>dans la clarté d</w:t>
      </w:r>
      <w:r w:rsidR="006455E5">
        <w:t>’</w:t>
      </w:r>
      <w:r w:rsidRPr="0095276B">
        <w:t>une chandelle</w:t>
      </w:r>
      <w:r w:rsidR="006455E5">
        <w:t xml:space="preserve">, </w:t>
      </w:r>
      <w:r w:rsidRPr="0095276B">
        <w:t>une énorme tache lie de vin</w:t>
      </w:r>
      <w:r w:rsidR="006455E5">
        <w:t xml:space="preserve">. </w:t>
      </w:r>
      <w:r w:rsidRPr="0095276B">
        <w:t>Son avis l</w:t>
      </w:r>
      <w:r w:rsidR="006455E5">
        <w:t>’</w:t>
      </w:r>
      <w:r w:rsidRPr="0095276B">
        <w:t>emporte</w:t>
      </w:r>
      <w:r w:rsidR="006455E5">
        <w:t xml:space="preserve">. </w:t>
      </w:r>
      <w:r w:rsidRPr="0095276B">
        <w:t>La vieille impératrice s</w:t>
      </w:r>
      <w:r w:rsidR="006455E5">
        <w:t>’</w:t>
      </w:r>
      <w:r w:rsidRPr="0095276B">
        <w:t>apprête à refe</w:t>
      </w:r>
      <w:r w:rsidRPr="0095276B">
        <w:t>r</w:t>
      </w:r>
      <w:r w:rsidRPr="0095276B">
        <w:t>mer son garde-manger</w:t>
      </w:r>
      <w:r w:rsidR="006455E5">
        <w:t xml:space="preserve">. </w:t>
      </w:r>
      <w:r w:rsidRPr="0095276B">
        <w:t>Le petit sec glisse du haut de sa malle et se dirige vers la porte</w:t>
      </w:r>
      <w:r w:rsidR="006455E5">
        <w:t>.</w:t>
      </w:r>
    </w:p>
    <w:p w14:paraId="1010AA83" w14:textId="77777777" w:rsidR="006455E5" w:rsidRDefault="009D4A85" w:rsidP="002666CE">
      <w:r w:rsidRPr="0095276B">
        <w:t>Ces Messieurs du commerce local n</w:t>
      </w:r>
      <w:r w:rsidR="006455E5">
        <w:t>’</w:t>
      </w:r>
      <w:r w:rsidRPr="0095276B">
        <w:t>en demandent pas plus long</w:t>
      </w:r>
      <w:r w:rsidR="006455E5">
        <w:t xml:space="preserve">. </w:t>
      </w:r>
      <w:r w:rsidRPr="0095276B">
        <w:t>Ils n</w:t>
      </w:r>
      <w:r w:rsidR="006455E5">
        <w:t>’</w:t>
      </w:r>
      <w:r w:rsidRPr="0095276B">
        <w:t xml:space="preserve">ont pas besoin de se concerter pour </w:t>
      </w:r>
      <w:proofErr w:type="gramStart"/>
      <w:r w:rsidRPr="0095276B">
        <w:t>faire</w:t>
      </w:r>
      <w:proofErr w:type="gramEnd"/>
      <w:r w:rsidRPr="0095276B">
        <w:t xml:space="preserve"> demi-tour avec ensemble et s</w:t>
      </w:r>
      <w:r w:rsidR="006455E5">
        <w:t>’</w:t>
      </w:r>
      <w:r w:rsidRPr="0095276B">
        <w:t>éloigner de ce spectacle sauvage</w:t>
      </w:r>
      <w:r w:rsidR="006455E5">
        <w:t xml:space="preserve">, </w:t>
      </w:r>
      <w:r w:rsidRPr="0095276B">
        <w:t>avec une démarche qui s</w:t>
      </w:r>
      <w:r w:rsidR="006455E5">
        <w:t>’</w:t>
      </w:r>
      <w:r w:rsidRPr="0095276B">
        <w:t>essaye à n</w:t>
      </w:r>
      <w:r w:rsidR="006455E5">
        <w:t>’</w:t>
      </w:r>
      <w:r w:rsidRPr="0095276B">
        <w:t>être ni furtive ni précipitée</w:t>
      </w:r>
      <w:r w:rsidR="006455E5">
        <w:t>.</w:t>
      </w:r>
    </w:p>
    <w:p w14:paraId="018849EC" w14:textId="16E70493" w:rsidR="006455E5" w:rsidRDefault="009D4A85" w:rsidP="002666CE">
      <w:r w:rsidRPr="0095276B">
        <w:t xml:space="preserve">Lorsque </w:t>
      </w:r>
      <w:r w:rsidR="006455E5">
        <w:t>M. </w:t>
      </w:r>
      <w:proofErr w:type="spellStart"/>
      <w:r w:rsidRPr="0095276B">
        <w:t>Lefombère</w:t>
      </w:r>
      <w:proofErr w:type="spellEnd"/>
      <w:r w:rsidR="006455E5">
        <w:t xml:space="preserve">, </w:t>
      </w:r>
      <w:r w:rsidRPr="0095276B">
        <w:t>trois cents mètres plus loin</w:t>
      </w:r>
      <w:r w:rsidR="006455E5">
        <w:t xml:space="preserve">, </w:t>
      </w:r>
      <w:r w:rsidRPr="0095276B">
        <w:t xml:space="preserve">une fois franchie la bande de lumière que le café </w:t>
      </w:r>
      <w:proofErr w:type="spellStart"/>
      <w:r w:rsidRPr="0095276B">
        <w:t>Massoneau</w:t>
      </w:r>
      <w:proofErr w:type="spellEnd"/>
      <w:r w:rsidRPr="0095276B">
        <w:t xml:space="preserve"> jette à travers la chaussée</w:t>
      </w:r>
      <w:r w:rsidR="006455E5">
        <w:t xml:space="preserve">, </w:t>
      </w:r>
      <w:r w:rsidRPr="0095276B">
        <w:t>déclare tout à coup</w:t>
      </w:r>
      <w:r w:rsidR="006455E5">
        <w:t> :</w:t>
      </w:r>
    </w:p>
    <w:p w14:paraId="67EE9C2B" w14:textId="77777777" w:rsidR="006455E5" w:rsidRDefault="006455E5" w:rsidP="002666CE">
      <w:r>
        <w:lastRenderedPageBreak/>
        <w:t>« </w:t>
      </w:r>
      <w:r w:rsidR="009D4A85" w:rsidRPr="0095276B">
        <w:t>Bonsoir</w:t>
      </w:r>
      <w:r>
        <w:t xml:space="preserve">, </w:t>
      </w:r>
      <w:r w:rsidR="009D4A85" w:rsidRPr="0095276B">
        <w:t>Messieurs</w:t>
      </w:r>
      <w:r>
        <w:t xml:space="preserve"> ! </w:t>
      </w:r>
      <w:r w:rsidR="009D4A85" w:rsidRPr="0095276B">
        <w:t xml:space="preserve">Moi je vais </w:t>
      </w:r>
      <w:proofErr w:type="spellStart"/>
      <w:r w:rsidR="009D4A85" w:rsidRPr="0095276B">
        <w:t>par là</w:t>
      </w:r>
      <w:proofErr w:type="spellEnd"/>
      <w:r>
        <w:t> ! »</w:t>
      </w:r>
      <w:r w:rsidR="009D4A85" w:rsidRPr="0095276B">
        <w:t xml:space="preserve"> tout le monde se sent soulagé de n</w:t>
      </w:r>
      <w:r>
        <w:t>’</w:t>
      </w:r>
      <w:r w:rsidR="009D4A85" w:rsidRPr="0095276B">
        <w:t>avoir pas eu la charge de rompre le silence</w:t>
      </w:r>
      <w:r>
        <w:t xml:space="preserve"> ; </w:t>
      </w:r>
      <w:r w:rsidR="009D4A85" w:rsidRPr="0095276B">
        <w:t xml:space="preserve">on passe à </w:t>
      </w:r>
      <w:proofErr w:type="spellStart"/>
      <w:r w:rsidR="009D4A85" w:rsidRPr="0095276B">
        <w:t>Lefombère</w:t>
      </w:r>
      <w:proofErr w:type="spellEnd"/>
      <w:r w:rsidR="009D4A85" w:rsidRPr="0095276B">
        <w:t xml:space="preserve"> le ton de voix avec lequel il prononce ces simples mots</w:t>
      </w:r>
      <w:r>
        <w:t>.</w:t>
      </w:r>
    </w:p>
    <w:p w14:paraId="760F184E" w14:textId="2564CC67" w:rsidR="006455E5" w:rsidRDefault="009D4A85" w:rsidP="002666CE">
      <w:r w:rsidRPr="0095276B">
        <w:t xml:space="preserve">Quant à </w:t>
      </w:r>
      <w:r w:rsidR="006455E5">
        <w:t>M. </w:t>
      </w:r>
      <w:r w:rsidRPr="0095276B">
        <w:t xml:space="preserve">Le </w:t>
      </w:r>
      <w:proofErr w:type="spellStart"/>
      <w:r w:rsidRPr="0095276B">
        <w:t>Pleynier</w:t>
      </w:r>
      <w:proofErr w:type="spellEnd"/>
      <w:r w:rsidR="006455E5">
        <w:t xml:space="preserve">, </w:t>
      </w:r>
      <w:r w:rsidRPr="0095276B">
        <w:t>subitement mal content de soi et atteint d</w:t>
      </w:r>
      <w:r w:rsidR="006455E5">
        <w:t>’</w:t>
      </w:r>
      <w:r w:rsidRPr="0095276B">
        <w:t>un étrange énervement</w:t>
      </w:r>
      <w:r w:rsidR="006455E5">
        <w:t xml:space="preserve">, </w:t>
      </w:r>
      <w:r w:rsidRPr="0095276B">
        <w:t>il tourne dos et s</w:t>
      </w:r>
      <w:r w:rsidR="006455E5">
        <w:t>’</w:t>
      </w:r>
      <w:r w:rsidRPr="0095276B">
        <w:t>enfonce dans la nuit sans rien dire</w:t>
      </w:r>
      <w:r w:rsidR="006455E5">
        <w:t xml:space="preserve">. </w:t>
      </w:r>
      <w:r w:rsidRPr="0095276B">
        <w:t>Les vingt-cinq minutes qu</w:t>
      </w:r>
      <w:r w:rsidR="006455E5">
        <w:t>’</w:t>
      </w:r>
      <w:r w:rsidRPr="0095276B">
        <w:t>il lui faut pour regagner sa maison</w:t>
      </w:r>
      <w:r w:rsidR="006455E5">
        <w:t xml:space="preserve">, </w:t>
      </w:r>
      <w:r w:rsidRPr="0095276B">
        <w:t>sur la route de Nantes</w:t>
      </w:r>
      <w:r w:rsidR="006455E5">
        <w:t xml:space="preserve">, </w:t>
      </w:r>
      <w:r w:rsidRPr="0095276B">
        <w:t>lui laissent le sang plus chaud qu</w:t>
      </w:r>
      <w:r w:rsidR="006455E5">
        <w:t>’</w:t>
      </w:r>
      <w:r w:rsidRPr="0095276B">
        <w:t>à l</w:t>
      </w:r>
      <w:r w:rsidR="006455E5">
        <w:t>’</w:t>
      </w:r>
      <w:r w:rsidRPr="0095276B">
        <w:t>habitude</w:t>
      </w:r>
      <w:r w:rsidR="006455E5">
        <w:t xml:space="preserve">. </w:t>
      </w:r>
      <w:r w:rsidRPr="0095276B">
        <w:t>Et c</w:t>
      </w:r>
      <w:r w:rsidR="006455E5">
        <w:t>’</w:t>
      </w:r>
      <w:r w:rsidRPr="0095276B">
        <w:t>est le cœur serré par une a</w:t>
      </w:r>
      <w:r w:rsidRPr="0095276B">
        <w:t>n</w:t>
      </w:r>
      <w:r w:rsidRPr="0095276B">
        <w:t>goisse dont il cherche vainement la cause</w:t>
      </w:r>
      <w:r w:rsidR="006455E5">
        <w:t xml:space="preserve">, </w:t>
      </w:r>
      <w:r w:rsidRPr="0095276B">
        <w:t>qu</w:t>
      </w:r>
      <w:r w:rsidR="006455E5">
        <w:t>’</w:t>
      </w:r>
      <w:r w:rsidRPr="0095276B">
        <w:t>il a le soulagement de refermer derrière lui la grande barrière rustique par où l</w:t>
      </w:r>
      <w:r w:rsidR="006455E5">
        <w:t>’</w:t>
      </w:r>
      <w:r w:rsidRPr="0095276B">
        <w:t>on entre dans son jardin</w:t>
      </w:r>
      <w:r w:rsidR="006455E5">
        <w:t>.</w:t>
      </w:r>
    </w:p>
    <w:p w14:paraId="34B0E9C5" w14:textId="47E9F955" w:rsidR="009D4A85" w:rsidRPr="0095276B" w:rsidRDefault="009D4A85" w:rsidP="006455E5">
      <w:pPr>
        <w:pStyle w:val="Titre2"/>
        <w:pageBreakBefore/>
        <w:rPr>
          <w:szCs w:val="44"/>
        </w:rPr>
      </w:pPr>
      <w:bookmarkStart w:id="16" w:name="_Toc197888820"/>
      <w:r w:rsidRPr="0095276B">
        <w:rPr>
          <w:szCs w:val="44"/>
        </w:rPr>
        <w:lastRenderedPageBreak/>
        <w:t>11</w:t>
      </w:r>
      <w:bookmarkEnd w:id="16"/>
      <w:r w:rsidRPr="0095276B">
        <w:rPr>
          <w:szCs w:val="44"/>
        </w:rPr>
        <w:br/>
      </w:r>
    </w:p>
    <w:p w14:paraId="56FAC3A8" w14:textId="77777777" w:rsidR="006455E5" w:rsidRDefault="009D4A85" w:rsidP="002666CE">
      <w:r w:rsidRPr="0095276B">
        <w:t>L</w:t>
      </w:r>
      <w:r w:rsidR="006455E5">
        <w:t>’</w:t>
      </w:r>
      <w:r w:rsidRPr="0095276B">
        <w:t>oncle Blum les rejoignit quarante-huit heures plus tard</w:t>
      </w:r>
      <w:r w:rsidR="006455E5">
        <w:t xml:space="preserve">, </w:t>
      </w:r>
      <w:r w:rsidRPr="0095276B">
        <w:t>avec un premier groupe d</w:t>
      </w:r>
      <w:r w:rsidR="006455E5">
        <w:t>’</w:t>
      </w:r>
      <w:r w:rsidRPr="0095276B">
        <w:t xml:space="preserve">ouvriers de </w:t>
      </w:r>
      <w:proofErr w:type="spellStart"/>
      <w:r w:rsidRPr="0095276B">
        <w:t>Buschendorf</w:t>
      </w:r>
      <w:proofErr w:type="spellEnd"/>
      <w:r w:rsidR="006455E5">
        <w:t xml:space="preserve">, </w:t>
      </w:r>
      <w:r w:rsidRPr="0095276B">
        <w:t>dont les ba</w:t>
      </w:r>
      <w:r w:rsidRPr="0095276B">
        <w:t>l</w:t>
      </w:r>
      <w:r w:rsidRPr="0095276B">
        <w:t>lots encombrèrent les salles du rez-de-chaussée</w:t>
      </w:r>
      <w:r w:rsidR="006455E5">
        <w:t>.</w:t>
      </w:r>
    </w:p>
    <w:p w14:paraId="06FEA2B6" w14:textId="77777777" w:rsidR="006455E5" w:rsidRDefault="009D4A85" w:rsidP="002666CE">
      <w:r w:rsidRPr="0095276B">
        <w:t>Mais les Simler n</w:t>
      </w:r>
      <w:r w:rsidR="006455E5">
        <w:t>’</w:t>
      </w:r>
      <w:r w:rsidRPr="0095276B">
        <w:t>avaient pas perdu leur temps</w:t>
      </w:r>
      <w:r w:rsidR="006455E5">
        <w:t xml:space="preserve">. </w:t>
      </w:r>
      <w:r w:rsidRPr="0095276B">
        <w:t>Dès le le</w:t>
      </w:r>
      <w:r w:rsidRPr="0095276B">
        <w:t>n</w:t>
      </w:r>
      <w:r w:rsidRPr="0095276B">
        <w:t>demain de leur arrivée</w:t>
      </w:r>
      <w:r w:rsidR="006455E5">
        <w:t xml:space="preserve">, </w:t>
      </w:r>
      <w:r w:rsidRPr="0095276B">
        <w:t>Guillaume avait sauté sur ses pieds</w:t>
      </w:r>
      <w:r w:rsidR="006455E5">
        <w:t xml:space="preserve">, </w:t>
      </w:r>
      <w:r w:rsidRPr="0095276B">
        <w:t>à l</w:t>
      </w:r>
      <w:r w:rsidR="006455E5">
        <w:t>’</w:t>
      </w:r>
      <w:r w:rsidRPr="0095276B">
        <w:t>appel bref de six heures que les sirènes lancent à l</w:t>
      </w:r>
      <w:r w:rsidR="006455E5">
        <w:t>’</w:t>
      </w:r>
      <w:r w:rsidRPr="0095276B">
        <w:t>usage des premières équipes</w:t>
      </w:r>
      <w:r w:rsidR="006455E5">
        <w:t xml:space="preserve">. </w:t>
      </w:r>
      <w:r w:rsidRPr="0095276B">
        <w:t>La nuit était encore épaisse</w:t>
      </w:r>
      <w:r w:rsidR="006455E5">
        <w:t xml:space="preserve">. </w:t>
      </w:r>
      <w:r w:rsidRPr="0095276B">
        <w:t>Il s</w:t>
      </w:r>
      <w:r w:rsidR="006455E5">
        <w:t>’</w:t>
      </w:r>
      <w:r w:rsidRPr="0095276B">
        <w:t>était d</w:t>
      </w:r>
      <w:r w:rsidR="006455E5">
        <w:t>’</w:t>
      </w:r>
      <w:r w:rsidRPr="0095276B">
        <w:t>abord débattu contre un entourage inaccoutumé de rideaux et de de</w:t>
      </w:r>
      <w:r w:rsidRPr="0095276B">
        <w:t>s</w:t>
      </w:r>
      <w:r w:rsidRPr="0095276B">
        <w:t>centes de lit</w:t>
      </w:r>
      <w:r w:rsidR="006455E5">
        <w:t xml:space="preserve">, </w:t>
      </w:r>
      <w:r w:rsidRPr="0095276B">
        <w:t>tandis qu</w:t>
      </w:r>
      <w:r w:rsidR="006455E5">
        <w:t>’</w:t>
      </w:r>
      <w:r w:rsidRPr="0095276B">
        <w:t>une froide odeur de moisi venait mourir sous son odorat</w:t>
      </w:r>
      <w:r w:rsidR="006455E5">
        <w:t xml:space="preserve">. </w:t>
      </w:r>
      <w:r w:rsidRPr="0095276B">
        <w:t>Il s</w:t>
      </w:r>
      <w:r w:rsidR="006455E5">
        <w:t>’</w:t>
      </w:r>
      <w:r w:rsidRPr="0095276B">
        <w:t>était ressouvenu à temps qu</w:t>
      </w:r>
      <w:r w:rsidR="006455E5">
        <w:t>’</w:t>
      </w:r>
      <w:r w:rsidRPr="0095276B">
        <w:t>il n</w:t>
      </w:r>
      <w:r w:rsidR="006455E5">
        <w:t>’</w:t>
      </w:r>
      <w:r w:rsidRPr="0095276B">
        <w:t>était plus question d</w:t>
      </w:r>
      <w:r w:rsidR="006455E5">
        <w:t>’</w:t>
      </w:r>
      <w:r w:rsidRPr="0095276B">
        <w:t>Alsace ni d</w:t>
      </w:r>
      <w:r w:rsidR="006455E5">
        <w:t>’</w:t>
      </w:r>
      <w:r w:rsidRPr="0095276B">
        <w:t>une fabrique blanche enfouie sous les marronniers mais bien d</w:t>
      </w:r>
      <w:r w:rsidR="006455E5">
        <w:t>’</w:t>
      </w:r>
      <w:r w:rsidRPr="0095276B">
        <w:t>une triste chambre d</w:t>
      </w:r>
      <w:r w:rsidR="006455E5">
        <w:t>’</w:t>
      </w:r>
      <w:r w:rsidRPr="0095276B">
        <w:t>auberge</w:t>
      </w:r>
      <w:r w:rsidR="006455E5">
        <w:t xml:space="preserve">, </w:t>
      </w:r>
      <w:r w:rsidRPr="0095276B">
        <w:t>dans l</w:t>
      </w:r>
      <w:r w:rsidR="006455E5">
        <w:t>’</w:t>
      </w:r>
      <w:r w:rsidRPr="0095276B">
        <w:t>Ouest transi</w:t>
      </w:r>
      <w:r w:rsidR="006455E5">
        <w:t>.</w:t>
      </w:r>
    </w:p>
    <w:p w14:paraId="4422DD7D" w14:textId="77777777" w:rsidR="006455E5" w:rsidRDefault="009D4A85" w:rsidP="002666CE">
      <w:r w:rsidRPr="0095276B">
        <w:t>Il avait retrouvé son bougeoir</w:t>
      </w:r>
      <w:r w:rsidR="006455E5">
        <w:t xml:space="preserve">, </w:t>
      </w:r>
      <w:r w:rsidRPr="0095276B">
        <w:t>y avait épinglé une flamme mourante</w:t>
      </w:r>
      <w:r w:rsidR="006455E5">
        <w:t xml:space="preserve">, </w:t>
      </w:r>
      <w:r w:rsidRPr="0095276B">
        <w:t>et s</w:t>
      </w:r>
      <w:r w:rsidR="006455E5">
        <w:t>’</w:t>
      </w:r>
      <w:r w:rsidRPr="0095276B">
        <w:t>était vêtu en grelottant</w:t>
      </w:r>
      <w:r w:rsidR="006455E5">
        <w:t xml:space="preserve">. </w:t>
      </w:r>
      <w:r w:rsidRPr="0095276B">
        <w:t>Une petite glace ronde</w:t>
      </w:r>
      <w:r w:rsidR="006455E5">
        <w:t xml:space="preserve">, </w:t>
      </w:r>
      <w:r w:rsidRPr="0095276B">
        <w:t>bordée d</w:t>
      </w:r>
      <w:r w:rsidR="006455E5">
        <w:t>’</w:t>
      </w:r>
      <w:r w:rsidRPr="0095276B">
        <w:t>acajou déverni</w:t>
      </w:r>
      <w:r w:rsidR="006455E5">
        <w:t xml:space="preserve">, </w:t>
      </w:r>
      <w:r w:rsidRPr="0095276B">
        <w:t>qui singeait la psyché au-dessus d</w:t>
      </w:r>
      <w:r w:rsidR="006455E5">
        <w:t>’</w:t>
      </w:r>
      <w:r w:rsidRPr="0095276B">
        <w:t>une cuvette de faïence ébréchée</w:t>
      </w:r>
      <w:r w:rsidR="006455E5">
        <w:t xml:space="preserve">, </w:t>
      </w:r>
      <w:r w:rsidRPr="0095276B">
        <w:t>lui avait présenté au passage une image de lui-même contre laquelle il s</w:t>
      </w:r>
      <w:r w:rsidR="006455E5">
        <w:t>’</w:t>
      </w:r>
      <w:r w:rsidRPr="0095276B">
        <w:t>était raidi de toutes ses forces</w:t>
      </w:r>
      <w:r w:rsidR="006455E5">
        <w:t xml:space="preserve">. </w:t>
      </w:r>
      <w:r w:rsidRPr="0095276B">
        <w:t>Guillaume Simler avait beau offrir l</w:t>
      </w:r>
      <w:r w:rsidR="006455E5">
        <w:t>’</w:t>
      </w:r>
      <w:r w:rsidRPr="0095276B">
        <w:t>aspect raviné que prétendait le petit miroir</w:t>
      </w:r>
      <w:r w:rsidR="006455E5">
        <w:t xml:space="preserve">, </w:t>
      </w:r>
      <w:r w:rsidRPr="0095276B">
        <w:t>trois respirations calmes qui se cro</w:t>
      </w:r>
      <w:r w:rsidRPr="0095276B">
        <w:t>i</w:t>
      </w:r>
      <w:r w:rsidRPr="0095276B">
        <w:t>saient en s</w:t>
      </w:r>
      <w:r w:rsidR="006455E5">
        <w:t>’</w:t>
      </w:r>
      <w:r w:rsidRPr="0095276B">
        <w:t>élevant et en s</w:t>
      </w:r>
      <w:r w:rsidR="006455E5">
        <w:t>’</w:t>
      </w:r>
      <w:r w:rsidRPr="0095276B">
        <w:t>abaissant</w:t>
      </w:r>
      <w:r w:rsidR="006455E5">
        <w:t xml:space="preserve">, </w:t>
      </w:r>
      <w:r w:rsidRPr="0095276B">
        <w:t>commandaient que l</w:t>
      </w:r>
      <w:r w:rsidR="006455E5">
        <w:t>’</w:t>
      </w:r>
      <w:r w:rsidRPr="0095276B">
        <w:t>on eût confiance et qu</w:t>
      </w:r>
      <w:r w:rsidR="006455E5">
        <w:t>’</w:t>
      </w:r>
      <w:r w:rsidRPr="0095276B">
        <w:t>on sauvât le présent</w:t>
      </w:r>
      <w:r w:rsidR="006455E5">
        <w:t xml:space="preserve">. </w:t>
      </w:r>
      <w:r w:rsidRPr="0095276B">
        <w:t>Une fois la barbe faite</w:t>
      </w:r>
      <w:r w:rsidR="006455E5">
        <w:t xml:space="preserve">, </w:t>
      </w:r>
      <w:r w:rsidRPr="0095276B">
        <w:t>rien ne trahirait plus que la nuit s</w:t>
      </w:r>
      <w:r w:rsidR="006455E5">
        <w:t>’</w:t>
      </w:r>
      <w:r w:rsidRPr="0095276B">
        <w:t>était passée à lutter contre les puissances des ténèbres</w:t>
      </w:r>
      <w:r w:rsidR="006455E5">
        <w:t xml:space="preserve">, </w:t>
      </w:r>
      <w:r w:rsidRPr="0095276B">
        <w:t>et à se réveiller en sursaut</w:t>
      </w:r>
      <w:r w:rsidR="006455E5">
        <w:t xml:space="preserve">, </w:t>
      </w:r>
      <w:r w:rsidRPr="0095276B">
        <w:t>au hasard des plaintes arrachées aux enfants par leurs cauchemars</w:t>
      </w:r>
      <w:r w:rsidR="006455E5">
        <w:t>.</w:t>
      </w:r>
    </w:p>
    <w:p w14:paraId="47977381" w14:textId="77777777" w:rsidR="006455E5" w:rsidRDefault="009D4A85" w:rsidP="002666CE">
      <w:r w:rsidRPr="0095276B">
        <w:lastRenderedPageBreak/>
        <w:t>Joseph l</w:t>
      </w:r>
      <w:r w:rsidR="006455E5">
        <w:t>’</w:t>
      </w:r>
      <w:r w:rsidRPr="0095276B">
        <w:t>avait rejoint sur le seuil du petit hôtel</w:t>
      </w:r>
      <w:r w:rsidR="006455E5">
        <w:t xml:space="preserve">. </w:t>
      </w:r>
      <w:r w:rsidRPr="0095276B">
        <w:t>La main du cadet était venue chercher celle de l</w:t>
      </w:r>
      <w:r w:rsidR="006455E5">
        <w:t>’</w:t>
      </w:r>
      <w:r w:rsidRPr="0095276B">
        <w:t>aîné</w:t>
      </w:r>
      <w:r w:rsidR="006455E5">
        <w:t xml:space="preserve">, </w:t>
      </w:r>
      <w:r w:rsidRPr="0095276B">
        <w:t>et l</w:t>
      </w:r>
      <w:r w:rsidR="006455E5">
        <w:t>’</w:t>
      </w:r>
      <w:r w:rsidRPr="0095276B">
        <w:t>avait serrée sans mot dire</w:t>
      </w:r>
      <w:r w:rsidR="006455E5">
        <w:t>.</w:t>
      </w:r>
    </w:p>
    <w:p w14:paraId="10B8FDD7" w14:textId="77777777" w:rsidR="006455E5" w:rsidRDefault="009D4A85" w:rsidP="002666CE">
      <w:r w:rsidRPr="0095276B">
        <w:t>D</w:t>
      </w:r>
      <w:r w:rsidR="006455E5">
        <w:t>’</w:t>
      </w:r>
      <w:r w:rsidRPr="0095276B">
        <w:t>ailleurs ils se levaient par habitude</w:t>
      </w:r>
      <w:r w:rsidR="006455E5">
        <w:t xml:space="preserve">. </w:t>
      </w:r>
      <w:r w:rsidRPr="0095276B">
        <w:t>Les sirènes ne hu</w:t>
      </w:r>
      <w:r w:rsidRPr="0095276B">
        <w:t>r</w:t>
      </w:r>
      <w:r w:rsidRPr="0095276B">
        <w:t>laient pas encore pour eux</w:t>
      </w:r>
      <w:r w:rsidR="006455E5">
        <w:t xml:space="preserve">. </w:t>
      </w:r>
      <w:r w:rsidRPr="0095276B">
        <w:t>Ils ne s</w:t>
      </w:r>
      <w:r w:rsidR="006455E5">
        <w:t>’</w:t>
      </w:r>
      <w:r w:rsidRPr="0095276B">
        <w:t>engagèrent pas moins dans la rue</w:t>
      </w:r>
      <w:r w:rsidR="006455E5">
        <w:t xml:space="preserve">, </w:t>
      </w:r>
      <w:r w:rsidRPr="0095276B">
        <w:t>à la suite des groupes endormis aux pas moites</w:t>
      </w:r>
      <w:r w:rsidR="006455E5">
        <w:t xml:space="preserve">, </w:t>
      </w:r>
      <w:r w:rsidRPr="0095276B">
        <w:t>que des porches avalaient les uns après les autres</w:t>
      </w:r>
      <w:r w:rsidR="006455E5">
        <w:t>.</w:t>
      </w:r>
    </w:p>
    <w:p w14:paraId="1D5B1E6C" w14:textId="77777777" w:rsidR="006455E5" w:rsidRDefault="009D4A85" w:rsidP="002666CE">
      <w:r w:rsidRPr="0095276B">
        <w:t>Les métiers commençaient à ronfler</w:t>
      </w:r>
      <w:r w:rsidR="006455E5">
        <w:t xml:space="preserve">, </w:t>
      </w:r>
      <w:r w:rsidRPr="0095276B">
        <w:t>çà et là</w:t>
      </w:r>
      <w:r w:rsidR="006455E5">
        <w:t xml:space="preserve">, </w:t>
      </w:r>
      <w:r w:rsidRPr="0095276B">
        <w:t>et les lumi</w:t>
      </w:r>
      <w:r w:rsidRPr="0095276B">
        <w:t>è</w:t>
      </w:r>
      <w:r w:rsidRPr="0095276B">
        <w:t>res à briller</w:t>
      </w:r>
      <w:r w:rsidR="006455E5">
        <w:t xml:space="preserve">. </w:t>
      </w:r>
      <w:r w:rsidRPr="0095276B">
        <w:t>Les lampes à huile</w:t>
      </w:r>
      <w:r w:rsidR="006455E5">
        <w:t xml:space="preserve">, </w:t>
      </w:r>
      <w:r w:rsidRPr="0095276B">
        <w:t>au long corps de cuivre jaune</w:t>
      </w:r>
      <w:r w:rsidR="006455E5">
        <w:t xml:space="preserve">, </w:t>
      </w:r>
      <w:r w:rsidRPr="0095276B">
        <w:t>luisaient sèchement dans les cages vitrées</w:t>
      </w:r>
      <w:r w:rsidR="006455E5">
        <w:t xml:space="preserve">, </w:t>
      </w:r>
      <w:r w:rsidRPr="0095276B">
        <w:t>où les concierges d</w:t>
      </w:r>
      <w:r w:rsidRPr="0095276B">
        <w:t>é</w:t>
      </w:r>
      <w:r w:rsidRPr="0095276B">
        <w:t>nombraient les entrants</w:t>
      </w:r>
      <w:r w:rsidR="006455E5">
        <w:t>.</w:t>
      </w:r>
    </w:p>
    <w:p w14:paraId="74F65C5A" w14:textId="77777777" w:rsidR="006455E5" w:rsidRDefault="009D4A85" w:rsidP="002666CE">
      <w:r w:rsidRPr="0095276B">
        <w:t>Et quand</w:t>
      </w:r>
      <w:r w:rsidR="006455E5">
        <w:t xml:space="preserve">, </w:t>
      </w:r>
      <w:r w:rsidRPr="0095276B">
        <w:t>ayant dépassé les derniers groupes devant le dernier porche</w:t>
      </w:r>
      <w:r w:rsidR="006455E5">
        <w:t xml:space="preserve">, </w:t>
      </w:r>
      <w:r w:rsidRPr="0095276B">
        <w:t>ils furent parvenus au fantôme muet de leur f</w:t>
      </w:r>
      <w:r w:rsidRPr="0095276B">
        <w:t>a</w:t>
      </w:r>
      <w:r w:rsidRPr="0095276B">
        <w:t>brique</w:t>
      </w:r>
      <w:r w:rsidR="006455E5">
        <w:t xml:space="preserve">, </w:t>
      </w:r>
      <w:r w:rsidRPr="0095276B">
        <w:t>une force brûlante et gonflée se leva en eux</w:t>
      </w:r>
      <w:r w:rsidR="006455E5">
        <w:t>.</w:t>
      </w:r>
    </w:p>
    <w:p w14:paraId="3B012ECA" w14:textId="77777777" w:rsidR="006455E5" w:rsidRDefault="009D4A85" w:rsidP="002666CE">
      <w:r w:rsidRPr="0095276B">
        <w:t>À dater de cette minute</w:t>
      </w:r>
      <w:r w:rsidR="006455E5">
        <w:t xml:space="preserve">, </w:t>
      </w:r>
      <w:r w:rsidRPr="0095276B">
        <w:t>l</w:t>
      </w:r>
      <w:r w:rsidR="006455E5">
        <w:t>’</w:t>
      </w:r>
      <w:r w:rsidRPr="0095276B">
        <w:t>œuvre n</w:t>
      </w:r>
      <w:r w:rsidR="006455E5">
        <w:t>’</w:t>
      </w:r>
      <w:r w:rsidRPr="0095276B">
        <w:t>avait plus cessé</w:t>
      </w:r>
      <w:r w:rsidR="006455E5">
        <w:t>.</w:t>
      </w:r>
    </w:p>
    <w:p w14:paraId="634B73C0" w14:textId="77777777" w:rsidR="006455E5" w:rsidRDefault="009D4A85" w:rsidP="002666CE">
      <w:r w:rsidRPr="0095276B">
        <w:t>Vers les onze heures du matin</w:t>
      </w:r>
      <w:r w:rsidR="006455E5">
        <w:t xml:space="preserve">, </w:t>
      </w:r>
      <w:r w:rsidRPr="0095276B">
        <w:t>ils avaient reçu la visite de Boulinier</w:t>
      </w:r>
      <w:r w:rsidR="006455E5">
        <w:t xml:space="preserve">. </w:t>
      </w:r>
      <w:r w:rsidRPr="0095276B">
        <w:t>Le petit marchand les avait accostés</w:t>
      </w:r>
      <w:r w:rsidR="006455E5">
        <w:t xml:space="preserve">, </w:t>
      </w:r>
      <w:r w:rsidRPr="0095276B">
        <w:t>sur le seuil de la fabrique</w:t>
      </w:r>
      <w:r w:rsidR="006455E5">
        <w:t xml:space="preserve">, </w:t>
      </w:r>
      <w:r w:rsidRPr="0095276B">
        <w:t>avec nonchalance</w:t>
      </w:r>
      <w:r w:rsidR="006455E5">
        <w:t xml:space="preserve">, </w:t>
      </w:r>
      <w:r w:rsidRPr="0095276B">
        <w:t>comme par surprise</w:t>
      </w:r>
      <w:r w:rsidR="006455E5">
        <w:t xml:space="preserve">. </w:t>
      </w:r>
      <w:r w:rsidRPr="0095276B">
        <w:t>Et sur un ton d</w:t>
      </w:r>
      <w:r w:rsidR="006455E5">
        <w:t>’</w:t>
      </w:r>
      <w:r w:rsidRPr="0095276B">
        <w:t>affectueuse gronderie mêlée de regret</w:t>
      </w:r>
      <w:r w:rsidR="006455E5">
        <w:t xml:space="preserve">, </w:t>
      </w:r>
      <w:r w:rsidRPr="0095276B">
        <w:t>il leur avait fait le récit de la séance du Cercle</w:t>
      </w:r>
      <w:r w:rsidR="006455E5">
        <w:t>.</w:t>
      </w:r>
    </w:p>
    <w:p w14:paraId="214ABAA3" w14:textId="77777777" w:rsidR="006455E5" w:rsidRDefault="009D4A85" w:rsidP="002666CE">
      <w:r w:rsidRPr="0095276B">
        <w:t>Ce récit eût fort étonné vingt-sept gentlemen bien mis</w:t>
      </w:r>
      <w:r w:rsidR="006455E5">
        <w:t xml:space="preserve">. </w:t>
      </w:r>
      <w:r w:rsidRPr="0095276B">
        <w:t>Mais il en ressortait la preuve indubitable du dévouement t</w:t>
      </w:r>
      <w:r w:rsidRPr="0095276B">
        <w:t>é</w:t>
      </w:r>
      <w:r w:rsidRPr="0095276B">
        <w:t>moigné par le petit marchand de laine aux intérêts de messieurs Simler</w:t>
      </w:r>
      <w:r w:rsidR="006455E5">
        <w:t xml:space="preserve">, </w:t>
      </w:r>
      <w:r w:rsidRPr="0095276B">
        <w:t>et c</w:t>
      </w:r>
      <w:r w:rsidR="006455E5">
        <w:t>’</w:t>
      </w:r>
      <w:r w:rsidRPr="0095276B">
        <w:t>était là tout ce que le marchand souhaitait</w:t>
      </w:r>
      <w:r w:rsidR="006455E5">
        <w:t>.</w:t>
      </w:r>
    </w:p>
    <w:p w14:paraId="1255FFF7" w14:textId="77777777" w:rsidR="006455E5" w:rsidRDefault="009D4A85" w:rsidP="002666CE">
      <w:r w:rsidRPr="0095276B">
        <w:t>Il eût pourtant donné quelque chose pour apprendre ce que les jeunes gens pensaient au juste de cet échec</w:t>
      </w:r>
      <w:r w:rsidR="006455E5">
        <w:t xml:space="preserve">. </w:t>
      </w:r>
      <w:r w:rsidRPr="0095276B">
        <w:t>Il lui fallut se contenter de brèves réponses de coin</w:t>
      </w:r>
      <w:r w:rsidR="006455E5">
        <w:t>.</w:t>
      </w:r>
    </w:p>
    <w:p w14:paraId="7F926662" w14:textId="77777777" w:rsidR="006455E5" w:rsidRDefault="009D4A85" w:rsidP="002666CE">
      <w:r w:rsidRPr="0095276B">
        <w:t>Quand les hautes silhouettes d</w:t>
      </w:r>
      <w:r w:rsidR="006455E5">
        <w:t>’</w:t>
      </w:r>
      <w:r w:rsidRPr="0095276B">
        <w:t>Hippolyte et de Myrtil se f</w:t>
      </w:r>
      <w:r w:rsidRPr="0095276B">
        <w:t>u</w:t>
      </w:r>
      <w:r w:rsidRPr="0095276B">
        <w:t>rent signalées au bout de l</w:t>
      </w:r>
      <w:r w:rsidR="006455E5">
        <w:t>’</w:t>
      </w:r>
      <w:r w:rsidRPr="0095276B">
        <w:t>avenue</w:t>
      </w:r>
      <w:r w:rsidR="006455E5">
        <w:t xml:space="preserve">, </w:t>
      </w:r>
      <w:r w:rsidRPr="0095276B">
        <w:t>et approchées</w:t>
      </w:r>
      <w:r w:rsidR="006455E5">
        <w:t xml:space="preserve">, </w:t>
      </w:r>
      <w:r w:rsidRPr="0095276B">
        <w:t xml:space="preserve">Boulinier </w:t>
      </w:r>
      <w:r w:rsidRPr="0095276B">
        <w:lastRenderedPageBreak/>
        <w:t>se promit d</w:t>
      </w:r>
      <w:r w:rsidR="006455E5">
        <w:t>’</w:t>
      </w:r>
      <w:r w:rsidRPr="0095276B">
        <w:t>en savoir plus long</w:t>
      </w:r>
      <w:r w:rsidR="006455E5">
        <w:t xml:space="preserve">. </w:t>
      </w:r>
      <w:r w:rsidRPr="0095276B">
        <w:t>Il se tourna vers eux et leur fit son compliment</w:t>
      </w:r>
      <w:r w:rsidR="006455E5">
        <w:t xml:space="preserve">. </w:t>
      </w:r>
      <w:r w:rsidRPr="0095276B">
        <w:t>Ils l</w:t>
      </w:r>
      <w:r w:rsidR="006455E5">
        <w:t>’</w:t>
      </w:r>
      <w:r w:rsidRPr="0095276B">
        <w:t>écoutèrent en silence</w:t>
      </w:r>
      <w:r w:rsidR="006455E5">
        <w:t xml:space="preserve">, </w:t>
      </w:r>
      <w:r w:rsidRPr="0095276B">
        <w:t>avec une extrême atte</w:t>
      </w:r>
      <w:r w:rsidRPr="0095276B">
        <w:t>n</w:t>
      </w:r>
      <w:r w:rsidRPr="0095276B">
        <w:t>tion</w:t>
      </w:r>
      <w:r w:rsidR="006455E5">
        <w:t xml:space="preserve">. </w:t>
      </w:r>
      <w:r w:rsidRPr="0095276B">
        <w:t>Boulinier eût préféré ne pas sentir les regards des deux jeunes Simler qui passaient par-dessus sa tête</w:t>
      </w:r>
      <w:r w:rsidR="006455E5">
        <w:t xml:space="preserve">, </w:t>
      </w:r>
      <w:r w:rsidRPr="0095276B">
        <w:t>porteurs d</w:t>
      </w:r>
      <w:r w:rsidR="006455E5">
        <w:t>’</w:t>
      </w:r>
      <w:r w:rsidRPr="0095276B">
        <w:t>e</w:t>
      </w:r>
      <w:r w:rsidRPr="0095276B">
        <w:t>x</w:t>
      </w:r>
      <w:r w:rsidRPr="0095276B">
        <w:t>pressions médiocrement confiantes</w:t>
      </w:r>
      <w:r w:rsidR="006455E5">
        <w:t xml:space="preserve">. </w:t>
      </w:r>
      <w:r w:rsidRPr="0095276B">
        <w:t>Mais il en fut pour sa mal</w:t>
      </w:r>
      <w:r w:rsidRPr="0095276B">
        <w:t>i</w:t>
      </w:r>
      <w:r w:rsidRPr="0095276B">
        <w:t>gnité</w:t>
      </w:r>
      <w:r w:rsidR="006455E5">
        <w:t xml:space="preserve">, </w:t>
      </w:r>
      <w:r w:rsidRPr="0095276B">
        <w:t>car l</w:t>
      </w:r>
      <w:r w:rsidR="006455E5">
        <w:t>’</w:t>
      </w:r>
      <w:r w:rsidRPr="0095276B">
        <w:t>Hippopotame</w:t>
      </w:r>
      <w:r w:rsidR="006455E5">
        <w:t xml:space="preserve">, </w:t>
      </w:r>
      <w:r w:rsidRPr="0095276B">
        <w:t>ayant relevé le menton sur la fin de son discours</w:t>
      </w:r>
      <w:r w:rsidR="006455E5">
        <w:t xml:space="preserve">, </w:t>
      </w:r>
      <w:r w:rsidRPr="0095276B">
        <w:t>dit d</w:t>
      </w:r>
      <w:r w:rsidR="006455E5">
        <w:t>’</w:t>
      </w:r>
      <w:r w:rsidRPr="0095276B">
        <w:t>une voix grasse</w:t>
      </w:r>
      <w:r w:rsidR="006455E5">
        <w:t> :</w:t>
      </w:r>
    </w:p>
    <w:p w14:paraId="66861B69" w14:textId="77777777" w:rsidR="006455E5" w:rsidRDefault="006455E5" w:rsidP="002666CE">
      <w:r>
        <w:t>« </w:t>
      </w:r>
      <w:r w:rsidR="009D4A85" w:rsidRPr="0095276B">
        <w:t>Grand bien leur fasse</w:t>
      </w:r>
      <w:r>
        <w:t xml:space="preserve">. </w:t>
      </w:r>
      <w:r w:rsidR="009D4A85" w:rsidRPr="0095276B">
        <w:t>Le chien ne connaît rien de plus beau que sa niche</w:t>
      </w:r>
      <w:r>
        <w:t> »</w:t>
      </w:r>
      <w:r w:rsidR="009D4A85" w:rsidRPr="0095276B">
        <w:t xml:space="preserve"> et le quitta sans l</w:t>
      </w:r>
      <w:r>
        <w:t>’</w:t>
      </w:r>
      <w:r w:rsidR="009D4A85" w:rsidRPr="0095276B">
        <w:t>honorer d</w:t>
      </w:r>
      <w:r>
        <w:t>’</w:t>
      </w:r>
      <w:r w:rsidR="009D4A85" w:rsidRPr="0095276B">
        <w:t>un regard</w:t>
      </w:r>
      <w:r>
        <w:t>.</w:t>
      </w:r>
    </w:p>
    <w:p w14:paraId="5B28EF7B" w14:textId="77777777" w:rsidR="006455E5" w:rsidRDefault="009D4A85" w:rsidP="002666CE">
      <w:r w:rsidRPr="0095276B">
        <w:t>Toutefois</w:t>
      </w:r>
      <w:r w:rsidR="006455E5">
        <w:t xml:space="preserve">, </w:t>
      </w:r>
      <w:r w:rsidRPr="0095276B">
        <w:t>Boulinier ne s</w:t>
      </w:r>
      <w:r w:rsidR="006455E5">
        <w:t>’</w:t>
      </w:r>
      <w:r w:rsidRPr="0095276B">
        <w:t>éloigna pas sans avoir pris un o</w:t>
      </w:r>
      <w:r w:rsidRPr="0095276B">
        <w:t>r</w:t>
      </w:r>
      <w:r w:rsidRPr="0095276B">
        <w:t>dre</w:t>
      </w:r>
      <w:r w:rsidR="006455E5">
        <w:t xml:space="preserve">. </w:t>
      </w:r>
      <w:r w:rsidRPr="0095276B">
        <w:t>Ils avaient besoin de lui</w:t>
      </w:r>
      <w:r w:rsidR="006455E5">
        <w:t xml:space="preserve">, </w:t>
      </w:r>
      <w:r w:rsidRPr="0095276B">
        <w:t>n</w:t>
      </w:r>
      <w:r w:rsidR="006455E5">
        <w:t>’</w:t>
      </w:r>
      <w:r w:rsidRPr="0095276B">
        <w:t>ayant pas d</w:t>
      </w:r>
      <w:r w:rsidR="006455E5">
        <w:t>’</w:t>
      </w:r>
      <w:r w:rsidRPr="0095276B">
        <w:t>autre crédit ouvert à Vendeuvre</w:t>
      </w:r>
      <w:r w:rsidR="006455E5">
        <w:t xml:space="preserve">. </w:t>
      </w:r>
      <w:r w:rsidRPr="0095276B">
        <w:t>Boulinier le savait et en usait</w:t>
      </w:r>
      <w:r w:rsidR="006455E5">
        <w:t xml:space="preserve">. </w:t>
      </w:r>
      <w:r w:rsidRPr="0095276B">
        <w:t>Les Simler n</w:t>
      </w:r>
      <w:r w:rsidR="006455E5">
        <w:t>’</w:t>
      </w:r>
      <w:r w:rsidRPr="0095276B">
        <w:t>ign</w:t>
      </w:r>
      <w:r w:rsidRPr="0095276B">
        <w:t>o</w:t>
      </w:r>
      <w:r w:rsidRPr="0095276B">
        <w:t>raient pas qu</w:t>
      </w:r>
      <w:r w:rsidR="006455E5">
        <w:t>’</w:t>
      </w:r>
      <w:r w:rsidRPr="0095276B">
        <w:t>il le savait</w:t>
      </w:r>
      <w:r w:rsidR="006455E5">
        <w:t xml:space="preserve"> ; </w:t>
      </w:r>
      <w:r w:rsidRPr="0095276B">
        <w:t>et chacun jouait soigneusement son rôle</w:t>
      </w:r>
      <w:r w:rsidR="006455E5">
        <w:t>.</w:t>
      </w:r>
    </w:p>
    <w:p w14:paraId="3A486CE0" w14:textId="77777777" w:rsidR="006455E5" w:rsidRDefault="009D4A85" w:rsidP="002666CE">
      <w:r w:rsidRPr="0095276B">
        <w:t>Dès le premier samedi</w:t>
      </w:r>
      <w:r w:rsidR="006455E5">
        <w:t xml:space="preserve">, </w:t>
      </w:r>
      <w:r w:rsidRPr="0095276B">
        <w:t>les intermédiaires trouvèrent donc chez les nouveaux fabricants de la laine à distribuer aux femmes de la campagne qui filent avec le rouet</w:t>
      </w:r>
      <w:r w:rsidR="006455E5">
        <w:t xml:space="preserve">. </w:t>
      </w:r>
      <w:r w:rsidRPr="0095276B">
        <w:t>Le samedi suivant ils r</w:t>
      </w:r>
      <w:r w:rsidRPr="0095276B">
        <w:t>e</w:t>
      </w:r>
      <w:r w:rsidRPr="0095276B">
        <w:t>çurent assez de fil sur cette laine pour donner à tisser aux f</w:t>
      </w:r>
      <w:r w:rsidRPr="0095276B">
        <w:t>a</w:t>
      </w:r>
      <w:r w:rsidRPr="0095276B">
        <w:t>çonniers</w:t>
      </w:r>
      <w:r w:rsidR="006455E5">
        <w:t xml:space="preserve">. </w:t>
      </w:r>
      <w:r w:rsidRPr="0095276B">
        <w:t>Il fallait marcher</w:t>
      </w:r>
      <w:r w:rsidR="006455E5">
        <w:t xml:space="preserve">, </w:t>
      </w:r>
      <w:r w:rsidRPr="0095276B">
        <w:t>même sans ordres</w:t>
      </w:r>
      <w:r w:rsidR="006455E5">
        <w:t xml:space="preserve">. </w:t>
      </w:r>
      <w:r w:rsidRPr="0095276B">
        <w:t>Il fallait des pi</w:t>
      </w:r>
      <w:r w:rsidRPr="0095276B">
        <w:t>è</w:t>
      </w:r>
      <w:r w:rsidRPr="0095276B">
        <w:t>ces de drap dans le magasin</w:t>
      </w:r>
      <w:r w:rsidR="006455E5">
        <w:t xml:space="preserve">, </w:t>
      </w:r>
      <w:r w:rsidRPr="0095276B">
        <w:t>non seulement parce qu</w:t>
      </w:r>
      <w:r w:rsidR="006455E5">
        <w:t>’</w:t>
      </w:r>
      <w:r w:rsidRPr="0095276B">
        <w:t>un mag</w:t>
      </w:r>
      <w:r w:rsidRPr="0095276B">
        <w:t>a</w:t>
      </w:r>
      <w:r w:rsidRPr="0095276B">
        <w:t>sin vide glace le client</w:t>
      </w:r>
      <w:r w:rsidR="006455E5">
        <w:t xml:space="preserve">, </w:t>
      </w:r>
      <w:r w:rsidRPr="0095276B">
        <w:t>mais surtout pour s</w:t>
      </w:r>
      <w:r w:rsidR="006455E5">
        <w:t>’</w:t>
      </w:r>
      <w:r w:rsidRPr="0095276B">
        <w:t>entourer au plus vite de cette odeur</w:t>
      </w:r>
      <w:r w:rsidR="006455E5">
        <w:t xml:space="preserve">, </w:t>
      </w:r>
      <w:r w:rsidRPr="0095276B">
        <w:t>de ce toucher</w:t>
      </w:r>
      <w:r w:rsidR="006455E5">
        <w:t xml:space="preserve">, </w:t>
      </w:r>
      <w:r w:rsidRPr="0095276B">
        <w:t>de ce spectacle si nécessaires à la vie</w:t>
      </w:r>
      <w:r w:rsidR="006455E5">
        <w:t>.</w:t>
      </w:r>
    </w:p>
    <w:p w14:paraId="29C684AF" w14:textId="77777777" w:rsidR="006455E5" w:rsidRDefault="009D4A85" w:rsidP="002666CE">
      <w:r w:rsidRPr="0095276B">
        <w:t>Les Simler se mirent sans tarder</w:t>
      </w:r>
      <w:r w:rsidR="006455E5">
        <w:t xml:space="preserve">, </w:t>
      </w:r>
      <w:r w:rsidRPr="0095276B">
        <w:t>le soir venu</w:t>
      </w:r>
      <w:r w:rsidR="006455E5">
        <w:t xml:space="preserve">, </w:t>
      </w:r>
      <w:r w:rsidRPr="0095276B">
        <w:t>à calligr</w:t>
      </w:r>
      <w:r w:rsidRPr="0095276B">
        <w:t>a</w:t>
      </w:r>
      <w:r w:rsidRPr="0095276B">
        <w:t>phier</w:t>
      </w:r>
      <w:r w:rsidR="006455E5">
        <w:t xml:space="preserve">, </w:t>
      </w:r>
      <w:r w:rsidRPr="0095276B">
        <w:t>sur la table de l</w:t>
      </w:r>
      <w:r w:rsidR="006455E5">
        <w:t>’</w:t>
      </w:r>
      <w:r w:rsidRPr="0095276B">
        <w:t>hôtel</w:t>
      </w:r>
      <w:r w:rsidR="006455E5">
        <w:t xml:space="preserve">, </w:t>
      </w:r>
      <w:r w:rsidRPr="0095276B">
        <w:t>de courtes lettres</w:t>
      </w:r>
      <w:r w:rsidR="006455E5">
        <w:t xml:space="preserve">, </w:t>
      </w:r>
      <w:r w:rsidRPr="0095276B">
        <w:t>par où messieurs Simler avaient l</w:t>
      </w:r>
      <w:r w:rsidR="006455E5">
        <w:t>’</w:t>
      </w:r>
      <w:r w:rsidRPr="0095276B">
        <w:t>honneur d</w:t>
      </w:r>
      <w:r w:rsidR="006455E5">
        <w:t>’</w:t>
      </w:r>
      <w:r w:rsidRPr="0095276B">
        <w:t xml:space="preserve">annoncer à leurs honorables clients que le siège de leur fabrique était transporté de </w:t>
      </w:r>
      <w:proofErr w:type="spellStart"/>
      <w:r w:rsidRPr="0095276B">
        <w:t>Buschendorf</w:t>
      </w:r>
      <w:proofErr w:type="spellEnd"/>
      <w:r w:rsidRPr="0095276B">
        <w:t xml:space="preserve"> à Vendeuvre</w:t>
      </w:r>
      <w:r w:rsidR="006455E5">
        <w:t xml:space="preserve">, </w:t>
      </w:r>
      <w:r w:rsidRPr="0095276B">
        <w:t>et qu</w:t>
      </w:r>
      <w:r w:rsidR="006455E5">
        <w:t>’</w:t>
      </w:r>
      <w:r w:rsidRPr="0095276B">
        <w:t>ils attendaient de leurs honorables clients la continuation de leur confiance et la reprise de leurs relations commerciales</w:t>
      </w:r>
      <w:r w:rsidR="006455E5">
        <w:t xml:space="preserve">, </w:t>
      </w:r>
      <w:r w:rsidRPr="0095276B">
        <w:t>en se fondant</w:t>
      </w:r>
      <w:r w:rsidR="006455E5">
        <w:t xml:space="preserve">, </w:t>
      </w:r>
      <w:r w:rsidRPr="0095276B">
        <w:t>pour cette espérance</w:t>
      </w:r>
      <w:r w:rsidR="006455E5">
        <w:t xml:space="preserve">, </w:t>
      </w:r>
      <w:r w:rsidRPr="0095276B">
        <w:t xml:space="preserve">sur le soin par eux apporté en tout temps à leur </w:t>
      </w:r>
      <w:r w:rsidRPr="0095276B">
        <w:lastRenderedPageBreak/>
        <w:t>fabrication</w:t>
      </w:r>
      <w:r w:rsidR="006455E5">
        <w:t xml:space="preserve">, </w:t>
      </w:r>
      <w:r w:rsidRPr="0095276B">
        <w:t>ainsi que sur la scrupuleuse exécution des ordres qu</w:t>
      </w:r>
      <w:r w:rsidR="006455E5">
        <w:t>’</w:t>
      </w:r>
      <w:r w:rsidRPr="0095276B">
        <w:t>ils recevaient</w:t>
      </w:r>
      <w:r w:rsidR="006455E5">
        <w:t xml:space="preserve">. </w:t>
      </w:r>
      <w:r w:rsidRPr="0095276B">
        <w:t>Quant au motif qui avait causé leur migration</w:t>
      </w:r>
      <w:r w:rsidR="006455E5">
        <w:t xml:space="preserve">, </w:t>
      </w:r>
      <w:r w:rsidRPr="0095276B">
        <w:t>les Simler seraient morts plutôt que d</w:t>
      </w:r>
      <w:r w:rsidR="006455E5">
        <w:t>’</w:t>
      </w:r>
      <w:r w:rsidRPr="0095276B">
        <w:t>y faire la moindre allusion</w:t>
      </w:r>
      <w:r w:rsidR="006455E5">
        <w:t xml:space="preserve">. </w:t>
      </w:r>
      <w:r w:rsidRPr="0095276B">
        <w:t>Mais ils tombaient de sommeil sur leurs papiers</w:t>
      </w:r>
      <w:r w:rsidR="006455E5">
        <w:t>.</w:t>
      </w:r>
    </w:p>
    <w:p w14:paraId="1CDFA5C7" w14:textId="77777777" w:rsidR="006455E5" w:rsidRDefault="009D4A85" w:rsidP="002666CE">
      <w:r w:rsidRPr="0095276B">
        <w:t>Il fallait encore éplucher les devis des entrepreneurs et v</w:t>
      </w:r>
      <w:r w:rsidRPr="0095276B">
        <w:t>é</w:t>
      </w:r>
      <w:r w:rsidRPr="0095276B">
        <w:t>rifier les mémoires des travaux effectués</w:t>
      </w:r>
      <w:r w:rsidR="006455E5">
        <w:t xml:space="preserve">. </w:t>
      </w:r>
      <w:r w:rsidRPr="0095276B">
        <w:t>On ne faisait pas cr</w:t>
      </w:r>
      <w:r w:rsidRPr="0095276B">
        <w:t>é</w:t>
      </w:r>
      <w:r w:rsidRPr="0095276B">
        <w:t>dit</w:t>
      </w:r>
      <w:r w:rsidR="006455E5">
        <w:t xml:space="preserve">. </w:t>
      </w:r>
      <w:r w:rsidRPr="0095276B">
        <w:t>Ces aventuriers ne seraient peut-être plus là au bout de l</w:t>
      </w:r>
      <w:r w:rsidR="006455E5">
        <w:t>’</w:t>
      </w:r>
      <w:r w:rsidRPr="0095276B">
        <w:t>an</w:t>
      </w:r>
      <w:r w:rsidR="006455E5">
        <w:t xml:space="preserve">. </w:t>
      </w:r>
      <w:r w:rsidRPr="0095276B">
        <w:t>L</w:t>
      </w:r>
      <w:r w:rsidR="006455E5">
        <w:t>’</w:t>
      </w:r>
      <w:r w:rsidRPr="0095276B">
        <w:rPr>
          <w:i/>
          <w:iCs/>
        </w:rPr>
        <w:t>Avenir de Vendeuvre</w:t>
      </w:r>
      <w:r w:rsidRPr="0095276B">
        <w:t xml:space="preserve"> l</w:t>
      </w:r>
      <w:r w:rsidR="006455E5">
        <w:t>’</w:t>
      </w:r>
      <w:r w:rsidRPr="0095276B">
        <w:t>avait laissé entendre</w:t>
      </w:r>
      <w:r w:rsidR="006455E5">
        <w:t xml:space="preserve">. </w:t>
      </w:r>
      <w:r w:rsidRPr="0095276B">
        <w:t>Le refus de ces Messieurs du Cercle devait avoir ses raisons</w:t>
      </w:r>
      <w:r w:rsidR="006455E5">
        <w:t xml:space="preserve">. </w:t>
      </w:r>
      <w:r w:rsidRPr="0095276B">
        <w:t>On ne fait rien sans raison sérieuse et pesée</w:t>
      </w:r>
      <w:r w:rsidR="006455E5">
        <w:t xml:space="preserve">, </w:t>
      </w:r>
      <w:r w:rsidRPr="0095276B">
        <w:t>quand on s</w:t>
      </w:r>
      <w:r w:rsidR="006455E5">
        <w:t>’</w:t>
      </w:r>
      <w:r w:rsidRPr="0095276B">
        <w:t xml:space="preserve">appelle des </w:t>
      </w:r>
      <w:proofErr w:type="spellStart"/>
      <w:r w:rsidRPr="0095276B">
        <w:t>Challeries</w:t>
      </w:r>
      <w:proofErr w:type="spellEnd"/>
      <w:r w:rsidR="006455E5">
        <w:t xml:space="preserve">, </w:t>
      </w:r>
      <w:r w:rsidRPr="0095276B">
        <w:t>Pommier</w:t>
      </w:r>
      <w:r w:rsidR="006455E5">
        <w:t xml:space="preserve">, </w:t>
      </w:r>
      <w:proofErr w:type="spellStart"/>
      <w:r w:rsidRPr="0095276B">
        <w:t>Morindet</w:t>
      </w:r>
      <w:proofErr w:type="spellEnd"/>
      <w:r w:rsidR="006455E5">
        <w:t xml:space="preserve">, </w:t>
      </w:r>
      <w:r w:rsidRPr="0095276B">
        <w:t>Pierrotin ou Boulinier</w:t>
      </w:r>
      <w:r w:rsidR="006455E5">
        <w:t>.</w:t>
      </w:r>
    </w:p>
    <w:p w14:paraId="2F733655" w14:textId="77777777" w:rsidR="006455E5" w:rsidRDefault="009D4A85" w:rsidP="002666CE">
      <w:r w:rsidRPr="0095276B">
        <w:t>C</w:t>
      </w:r>
      <w:r w:rsidR="006455E5">
        <w:t>’</w:t>
      </w:r>
      <w:r w:rsidRPr="0095276B">
        <w:t>est pourquoi l</w:t>
      </w:r>
      <w:r w:rsidR="006455E5">
        <w:t>’</w:t>
      </w:r>
      <w:r w:rsidRPr="0095276B">
        <w:t>auberge présentait</w:t>
      </w:r>
      <w:r w:rsidR="006455E5">
        <w:t xml:space="preserve">, </w:t>
      </w:r>
      <w:r w:rsidRPr="0095276B">
        <w:t>tous les samedis à cinq heures</w:t>
      </w:r>
      <w:r w:rsidR="006455E5">
        <w:t xml:space="preserve">, </w:t>
      </w:r>
      <w:r w:rsidRPr="0095276B">
        <w:t>sa note de la semaine</w:t>
      </w:r>
      <w:r w:rsidR="006455E5">
        <w:t xml:space="preserve">, </w:t>
      </w:r>
      <w:r w:rsidRPr="0095276B">
        <w:t>sans y comprendre le prix des punaises</w:t>
      </w:r>
      <w:r w:rsidR="006455E5">
        <w:t xml:space="preserve">. </w:t>
      </w:r>
      <w:r w:rsidRPr="0095276B">
        <w:t>Un samedi où</w:t>
      </w:r>
      <w:r w:rsidR="006455E5">
        <w:t xml:space="preserve">, </w:t>
      </w:r>
      <w:r w:rsidRPr="0095276B">
        <w:t>en retournant leurs poches</w:t>
      </w:r>
      <w:r w:rsidR="006455E5">
        <w:t xml:space="preserve">, </w:t>
      </w:r>
      <w:r w:rsidRPr="0095276B">
        <w:t>ils n</w:t>
      </w:r>
      <w:r w:rsidR="006455E5">
        <w:t>’</w:t>
      </w:r>
      <w:r w:rsidRPr="0095276B">
        <w:t>avaient pu réunir plus de trente francs d</w:t>
      </w:r>
      <w:r w:rsidR="006455E5">
        <w:t>’</w:t>
      </w:r>
      <w:r w:rsidRPr="0095276B">
        <w:t>argent liquide</w:t>
      </w:r>
      <w:r w:rsidR="006455E5">
        <w:t xml:space="preserve">, </w:t>
      </w:r>
      <w:r w:rsidRPr="0095276B">
        <w:t>le ga</w:t>
      </w:r>
      <w:r w:rsidRPr="0095276B">
        <w:t>r</w:t>
      </w:r>
      <w:r w:rsidRPr="0095276B">
        <w:t>gotier avait eu l</w:t>
      </w:r>
      <w:r w:rsidR="006455E5">
        <w:t>’</w:t>
      </w:r>
      <w:r w:rsidRPr="0095276B">
        <w:t>insolence de leur faire attendre le dîner jusqu</w:t>
      </w:r>
      <w:r w:rsidR="006455E5">
        <w:t>’</w:t>
      </w:r>
      <w:r w:rsidRPr="0095276B">
        <w:t>à huit heures et demie</w:t>
      </w:r>
      <w:r w:rsidR="006455E5">
        <w:t xml:space="preserve">, </w:t>
      </w:r>
      <w:r w:rsidRPr="0095276B">
        <w:t>de les servir à la cuisine et de refuser le dessert</w:t>
      </w:r>
      <w:r w:rsidR="006455E5">
        <w:t>.</w:t>
      </w:r>
    </w:p>
    <w:p w14:paraId="561A55E8" w14:textId="77777777" w:rsidR="006455E5" w:rsidRDefault="009D4A85" w:rsidP="002666CE">
      <w:r w:rsidRPr="0095276B">
        <w:t>Quand les apprentis du serrurier ou du maçon apportaient des mémoires</w:t>
      </w:r>
      <w:r w:rsidR="006455E5">
        <w:t xml:space="preserve">, </w:t>
      </w:r>
      <w:r w:rsidRPr="0095276B">
        <w:t>ils attendaient après la somme</w:t>
      </w:r>
      <w:r w:rsidR="006455E5">
        <w:t xml:space="preserve">, </w:t>
      </w:r>
      <w:r w:rsidRPr="0095276B">
        <w:t>en tenant le ti</w:t>
      </w:r>
      <w:r w:rsidRPr="0095276B">
        <w:t>m</w:t>
      </w:r>
      <w:r w:rsidRPr="0095276B">
        <w:t>bre d</w:t>
      </w:r>
      <w:r w:rsidR="006455E5">
        <w:t>’</w:t>
      </w:r>
      <w:r w:rsidRPr="0095276B">
        <w:t>acquit serré entre deux doigts</w:t>
      </w:r>
      <w:r w:rsidR="006455E5">
        <w:t xml:space="preserve"> ; </w:t>
      </w:r>
      <w:r w:rsidRPr="0095276B">
        <w:t>leurs semelles cloutées c</w:t>
      </w:r>
      <w:r w:rsidRPr="0095276B">
        <w:t>o</w:t>
      </w:r>
      <w:r w:rsidRPr="0095276B">
        <w:t>gnaient sur la pierre du seuil comme un sabot de cheval</w:t>
      </w:r>
      <w:r w:rsidR="006455E5">
        <w:t xml:space="preserve">, </w:t>
      </w:r>
      <w:r w:rsidRPr="0095276B">
        <w:t>et ils plaisantaient à haute voix avec le garçon et la fille de cuisine</w:t>
      </w:r>
      <w:r w:rsidR="006455E5">
        <w:t>.</w:t>
      </w:r>
    </w:p>
    <w:p w14:paraId="073EEBE6" w14:textId="77777777" w:rsidR="006455E5" w:rsidRDefault="009D4A85" w:rsidP="002666CE">
      <w:r w:rsidRPr="0095276B">
        <w:t>Les quatre sous des Stern avaient ainsi plus d</w:t>
      </w:r>
      <w:r w:rsidR="006455E5">
        <w:t>’</w:t>
      </w:r>
      <w:r w:rsidRPr="0095276B">
        <w:t>une fois sa</w:t>
      </w:r>
      <w:r w:rsidRPr="0095276B">
        <w:t>u</w:t>
      </w:r>
      <w:r w:rsidRPr="0095276B">
        <w:t>vé l</w:t>
      </w:r>
      <w:r w:rsidR="006455E5">
        <w:t>’</w:t>
      </w:r>
      <w:r w:rsidRPr="0095276B">
        <w:t>honneur</w:t>
      </w:r>
      <w:r w:rsidR="006455E5">
        <w:t xml:space="preserve">. </w:t>
      </w:r>
      <w:r w:rsidRPr="0095276B">
        <w:t>Les premiers moments n</w:t>
      </w:r>
      <w:r w:rsidR="006455E5">
        <w:t>’</w:t>
      </w:r>
      <w:r w:rsidRPr="0095276B">
        <w:t>en avaient pas été moins durs à passer</w:t>
      </w:r>
      <w:r w:rsidR="006455E5">
        <w:t xml:space="preserve">. </w:t>
      </w:r>
      <w:r w:rsidRPr="0095276B">
        <w:t>Tout était à refaire</w:t>
      </w:r>
      <w:r w:rsidR="006455E5">
        <w:t xml:space="preserve">, </w:t>
      </w:r>
      <w:r w:rsidRPr="0095276B">
        <w:t>et à faire</w:t>
      </w:r>
      <w:r w:rsidR="006455E5">
        <w:t>.</w:t>
      </w:r>
    </w:p>
    <w:p w14:paraId="73027763" w14:textId="77777777" w:rsidR="006455E5" w:rsidRDefault="009D4A85" w:rsidP="002666CE">
      <w:r w:rsidRPr="0095276B">
        <w:t>Joseph</w:t>
      </w:r>
      <w:r w:rsidR="006455E5">
        <w:t xml:space="preserve">, </w:t>
      </w:r>
      <w:r w:rsidRPr="0095276B">
        <w:t>parti à la recherche</w:t>
      </w:r>
      <w:r w:rsidR="006455E5">
        <w:t xml:space="preserve">, </w:t>
      </w:r>
      <w:r w:rsidRPr="0095276B">
        <w:t>écrivit d</w:t>
      </w:r>
      <w:r w:rsidR="006455E5">
        <w:t>’</w:t>
      </w:r>
      <w:r w:rsidRPr="0095276B">
        <w:t>Elbeuf pour annoncer une bonne occasion de métiers Mercier</w:t>
      </w:r>
      <w:r w:rsidR="006455E5">
        <w:t xml:space="preserve"> ; </w:t>
      </w:r>
      <w:r w:rsidRPr="0095276B">
        <w:t>un tissage liquidait</w:t>
      </w:r>
      <w:r w:rsidR="006455E5">
        <w:t xml:space="preserve"> ; </w:t>
      </w:r>
      <w:r w:rsidRPr="0095276B">
        <w:t>Myrtil prit le train et conclut l</w:t>
      </w:r>
      <w:r w:rsidR="006455E5">
        <w:t>’</w:t>
      </w:r>
      <w:r w:rsidRPr="0095276B">
        <w:t>affaire</w:t>
      </w:r>
      <w:r w:rsidR="006455E5">
        <w:t xml:space="preserve">. </w:t>
      </w:r>
      <w:r w:rsidRPr="0095276B">
        <w:t xml:space="preserve">Mais il fallut </w:t>
      </w:r>
      <w:r w:rsidRPr="0095276B">
        <w:lastRenderedPageBreak/>
        <w:t>presser les réparations de la chaudière</w:t>
      </w:r>
      <w:r w:rsidR="006455E5">
        <w:t xml:space="preserve"> ; </w:t>
      </w:r>
      <w:r w:rsidRPr="0095276B">
        <w:t>elle servait de cave à vins au r</w:t>
      </w:r>
      <w:r w:rsidRPr="0095276B">
        <w:t>e</w:t>
      </w:r>
      <w:r w:rsidRPr="0095276B">
        <w:t>gretté Poncet</w:t>
      </w:r>
      <w:r w:rsidR="006455E5">
        <w:t xml:space="preserve">, </w:t>
      </w:r>
      <w:r w:rsidRPr="0095276B">
        <w:t>et</w:t>
      </w:r>
      <w:r w:rsidR="006455E5">
        <w:t xml:space="preserve">, </w:t>
      </w:r>
      <w:r w:rsidRPr="0095276B">
        <w:t>depuis sa mort</w:t>
      </w:r>
      <w:r w:rsidR="006455E5">
        <w:t xml:space="preserve">, </w:t>
      </w:r>
      <w:r w:rsidRPr="0095276B">
        <w:t>de nid aux chauves-souris</w:t>
      </w:r>
      <w:r w:rsidR="006455E5">
        <w:t>.</w:t>
      </w:r>
    </w:p>
    <w:p w14:paraId="7D797378" w14:textId="77777777" w:rsidR="006455E5" w:rsidRDefault="009D4A85" w:rsidP="002666CE">
      <w:r w:rsidRPr="0095276B">
        <w:t>Joseph s</w:t>
      </w:r>
      <w:r w:rsidR="006455E5">
        <w:t>’</w:t>
      </w:r>
      <w:r w:rsidRPr="0095276B">
        <w:t>en fut à Roubaix et à Sedan</w:t>
      </w:r>
      <w:r w:rsidR="006455E5">
        <w:t xml:space="preserve"> ; </w:t>
      </w:r>
      <w:r w:rsidRPr="0095276B">
        <w:t>une série de dép</w:t>
      </w:r>
      <w:r w:rsidRPr="0095276B">
        <w:t>ê</w:t>
      </w:r>
      <w:r w:rsidRPr="0095276B">
        <w:t>ches annoncèrent cinq assortiments de cardage</w:t>
      </w:r>
      <w:r w:rsidR="006455E5">
        <w:t xml:space="preserve">, </w:t>
      </w:r>
      <w:r w:rsidRPr="0095276B">
        <w:t xml:space="preserve">un </w:t>
      </w:r>
      <w:r w:rsidR="006455E5">
        <w:t>« </w:t>
      </w:r>
      <w:r w:rsidRPr="0095276B">
        <w:t>loup</w:t>
      </w:r>
      <w:r w:rsidR="006455E5">
        <w:t xml:space="preserve"> », </w:t>
      </w:r>
      <w:r w:rsidRPr="0095276B">
        <w:t>quatre métiers à filer horizontaux</w:t>
      </w:r>
      <w:r w:rsidR="006455E5">
        <w:t xml:space="preserve">, </w:t>
      </w:r>
      <w:r w:rsidRPr="0095276B">
        <w:t>deux épailleuses</w:t>
      </w:r>
      <w:r w:rsidR="006455E5">
        <w:t>.</w:t>
      </w:r>
    </w:p>
    <w:p w14:paraId="087E0E9E" w14:textId="77777777" w:rsidR="006455E5" w:rsidRDefault="009D4A85" w:rsidP="002666CE">
      <w:r w:rsidRPr="0095276B">
        <w:t>Si Hippolyte et Myrtil s</w:t>
      </w:r>
      <w:r w:rsidR="006455E5">
        <w:t>’</w:t>
      </w:r>
      <w:r w:rsidRPr="0095276B">
        <w:t>employaient principalement à bourlinguer de conserve</w:t>
      </w:r>
      <w:r w:rsidR="006455E5">
        <w:t xml:space="preserve">, </w:t>
      </w:r>
      <w:r w:rsidRPr="0095276B">
        <w:t>à travers les bâtiments</w:t>
      </w:r>
      <w:r w:rsidR="006455E5">
        <w:t xml:space="preserve">, </w:t>
      </w:r>
      <w:r w:rsidRPr="0095276B">
        <w:t>en jetant sur les côtés des regards enflammés</w:t>
      </w:r>
      <w:r w:rsidR="006455E5">
        <w:t xml:space="preserve">, </w:t>
      </w:r>
      <w:r w:rsidRPr="0095276B">
        <w:t>Guillaume et l</w:t>
      </w:r>
      <w:r w:rsidR="006455E5">
        <w:t>’</w:t>
      </w:r>
      <w:r w:rsidRPr="0095276B">
        <w:t>oncle Blum se multipliaient avec plus de fruit</w:t>
      </w:r>
      <w:r w:rsidR="006455E5">
        <w:t>.</w:t>
      </w:r>
    </w:p>
    <w:p w14:paraId="0C27D336" w14:textId="77777777" w:rsidR="006455E5" w:rsidRDefault="009D4A85" w:rsidP="002666CE">
      <w:r w:rsidRPr="0095276B">
        <w:t>Le vitrier</w:t>
      </w:r>
      <w:r w:rsidR="006455E5">
        <w:t xml:space="preserve">, </w:t>
      </w:r>
      <w:r w:rsidRPr="0095276B">
        <w:t>le maçon</w:t>
      </w:r>
      <w:r w:rsidR="006455E5">
        <w:t xml:space="preserve">, </w:t>
      </w:r>
      <w:r w:rsidRPr="0095276B">
        <w:t>le serrurier</w:t>
      </w:r>
      <w:r w:rsidR="006455E5">
        <w:t xml:space="preserve">, </w:t>
      </w:r>
      <w:r w:rsidRPr="0095276B">
        <w:t>le menuisier</w:t>
      </w:r>
      <w:r w:rsidR="006455E5">
        <w:t xml:space="preserve">, </w:t>
      </w:r>
      <w:r w:rsidRPr="0095276B">
        <w:t>le plombier</w:t>
      </w:r>
      <w:r w:rsidR="006455E5">
        <w:t xml:space="preserve">, </w:t>
      </w:r>
      <w:r w:rsidRPr="0095276B">
        <w:t>le charpentier s</w:t>
      </w:r>
      <w:r w:rsidR="006455E5">
        <w:t>’</w:t>
      </w:r>
      <w:r w:rsidRPr="0095276B">
        <w:t>étaient abattus sur le cadavre mou</w:t>
      </w:r>
      <w:r w:rsidR="006455E5">
        <w:t xml:space="preserve">, </w:t>
      </w:r>
      <w:r w:rsidRPr="0095276B">
        <w:t>et l</w:t>
      </w:r>
      <w:r w:rsidR="006455E5">
        <w:t>’</w:t>
      </w:r>
      <w:r w:rsidRPr="0095276B">
        <w:t>avaient peu à peu ranimé</w:t>
      </w:r>
      <w:r w:rsidR="006455E5">
        <w:t xml:space="preserve">. </w:t>
      </w:r>
      <w:r w:rsidRPr="0095276B">
        <w:t>De fausses flammes de travail</w:t>
      </w:r>
      <w:r w:rsidR="006455E5">
        <w:t xml:space="preserve">, </w:t>
      </w:r>
      <w:r w:rsidRPr="0095276B">
        <w:t>qui étaient les lampes suspendues à des clous par les hommes des corps de métiers</w:t>
      </w:r>
      <w:r w:rsidR="006455E5">
        <w:t xml:space="preserve">, </w:t>
      </w:r>
      <w:r w:rsidRPr="0095276B">
        <w:t>avaient habité les fenêtres</w:t>
      </w:r>
      <w:r w:rsidR="006455E5">
        <w:t>.</w:t>
      </w:r>
    </w:p>
    <w:p w14:paraId="69A313AB" w14:textId="77777777" w:rsidR="006455E5" w:rsidRDefault="009D4A85" w:rsidP="002666CE">
      <w:r w:rsidRPr="0095276B">
        <w:t>Les femmes n</w:t>
      </w:r>
      <w:r w:rsidR="006455E5">
        <w:t>’</w:t>
      </w:r>
      <w:r w:rsidRPr="0095276B">
        <w:t>avaient encore vu la fabrique qu</w:t>
      </w:r>
      <w:r w:rsidR="006455E5">
        <w:t>’</w:t>
      </w:r>
      <w:r w:rsidRPr="0095276B">
        <w:t>à la tombée de la nuit</w:t>
      </w:r>
      <w:r w:rsidR="006455E5">
        <w:t xml:space="preserve">. </w:t>
      </w:r>
      <w:r w:rsidRPr="0095276B">
        <w:t>Elles avaient pris d</w:t>
      </w:r>
      <w:r w:rsidR="006455E5">
        <w:t>’</w:t>
      </w:r>
      <w:r w:rsidRPr="0095276B">
        <w:t>abord quelques jours pour rep</w:t>
      </w:r>
      <w:r w:rsidRPr="0095276B">
        <w:t>o</w:t>
      </w:r>
      <w:r w:rsidRPr="0095276B">
        <w:t>ser les enfants et aménager les quatre chambres d</w:t>
      </w:r>
      <w:r w:rsidR="006455E5">
        <w:t>’</w:t>
      </w:r>
      <w:r w:rsidRPr="0095276B">
        <w:t>auberge</w:t>
      </w:r>
      <w:r w:rsidR="006455E5">
        <w:t xml:space="preserve">. </w:t>
      </w:r>
      <w:r w:rsidRPr="0095276B">
        <w:t>E</w:t>
      </w:r>
      <w:r w:rsidRPr="0095276B">
        <w:t>n</w:t>
      </w:r>
      <w:r w:rsidRPr="0095276B">
        <w:t>fin Blum était venu les chercher</w:t>
      </w:r>
      <w:r w:rsidR="006455E5">
        <w:t xml:space="preserve">. </w:t>
      </w:r>
      <w:r w:rsidRPr="0095276B">
        <w:t>Il connaissait déjà les lieux comme s</w:t>
      </w:r>
      <w:r w:rsidR="006455E5">
        <w:t>’</w:t>
      </w:r>
      <w:r w:rsidRPr="0095276B">
        <w:t>il avait tout construit</w:t>
      </w:r>
      <w:r w:rsidR="006455E5">
        <w:t>.</w:t>
      </w:r>
    </w:p>
    <w:p w14:paraId="35DE593E" w14:textId="77777777" w:rsidR="006455E5" w:rsidRDefault="009D4A85" w:rsidP="002666CE">
      <w:r w:rsidRPr="0095276B">
        <w:t>Dès l</w:t>
      </w:r>
      <w:r w:rsidR="006455E5">
        <w:t>’</w:t>
      </w:r>
      <w:r w:rsidRPr="0095276B">
        <w:t>entrée</w:t>
      </w:r>
      <w:r w:rsidR="006455E5">
        <w:t xml:space="preserve">, </w:t>
      </w:r>
      <w:r w:rsidRPr="0095276B">
        <w:t>les moustaches martiales de Fritz s</w:t>
      </w:r>
      <w:r w:rsidR="006455E5">
        <w:t>’</w:t>
      </w:r>
      <w:r w:rsidRPr="0095276B">
        <w:t>étaient gonflées de contentement</w:t>
      </w:r>
      <w:r w:rsidR="006455E5">
        <w:t xml:space="preserve"> ; </w:t>
      </w:r>
      <w:r w:rsidRPr="0095276B">
        <w:t>il sortait de la future maison des p</w:t>
      </w:r>
      <w:r w:rsidRPr="0095276B">
        <w:t>a</w:t>
      </w:r>
      <w:r w:rsidRPr="0095276B">
        <w:t>trons</w:t>
      </w:r>
      <w:r w:rsidR="006455E5">
        <w:t xml:space="preserve">, </w:t>
      </w:r>
      <w:r w:rsidR="006455E5">
        <w:rPr>
          <w:rFonts w:eastAsia="Georgia" w:cs="Georgia"/>
        </w:rPr>
        <w:t xml:space="preserve">– </w:t>
      </w:r>
      <w:r w:rsidRPr="0095276B">
        <w:t>le logis si convenable</w:t>
      </w:r>
      <w:r w:rsidR="006455E5">
        <w:t xml:space="preserve"> </w:t>
      </w:r>
      <w:r w:rsidR="006455E5">
        <w:rPr>
          <w:rFonts w:eastAsia="Georgia" w:cs="Georgia"/>
        </w:rPr>
        <w:t xml:space="preserve">– ; </w:t>
      </w:r>
      <w:r w:rsidRPr="0095276B">
        <w:t>il portait sur son épaule un f</w:t>
      </w:r>
      <w:r w:rsidRPr="0095276B">
        <w:t>a</w:t>
      </w:r>
      <w:r w:rsidRPr="0095276B">
        <w:t>got de lattes vermoulues</w:t>
      </w:r>
      <w:r w:rsidR="006455E5">
        <w:t xml:space="preserve">. </w:t>
      </w:r>
      <w:r w:rsidRPr="0095276B">
        <w:t>Il leur avait fait de là-dessous un salut militaire</w:t>
      </w:r>
      <w:r w:rsidR="006455E5">
        <w:t xml:space="preserve">, </w:t>
      </w:r>
      <w:r w:rsidRPr="0095276B">
        <w:t>et une figure à réchauffer trente et une nuits de d</w:t>
      </w:r>
      <w:r w:rsidRPr="0095276B">
        <w:t>é</w:t>
      </w:r>
      <w:r w:rsidRPr="0095276B">
        <w:t>cembre</w:t>
      </w:r>
      <w:r w:rsidR="006455E5">
        <w:t>.</w:t>
      </w:r>
    </w:p>
    <w:p w14:paraId="11C1A4C2" w14:textId="77777777" w:rsidR="006455E5" w:rsidRDefault="006455E5" w:rsidP="002666CE">
      <w:r>
        <w:t>« </w:t>
      </w:r>
      <w:r w:rsidR="009D4A85" w:rsidRPr="0095276B">
        <w:t>Madame Hippolyte</w:t>
      </w:r>
      <w:r>
        <w:t xml:space="preserve">, </w:t>
      </w:r>
      <w:r w:rsidR="009D4A85" w:rsidRPr="0095276B">
        <w:t>on vous soigne votre nid</w:t>
      </w:r>
      <w:r>
        <w:t>.</w:t>
      </w:r>
    </w:p>
    <w:p w14:paraId="052D2B89" w14:textId="2E125E8A" w:rsidR="002666CE" w:rsidRDefault="006455E5" w:rsidP="002666CE">
      <w:r>
        <w:t>— </w:t>
      </w:r>
      <w:r w:rsidR="009D4A85" w:rsidRPr="0095276B">
        <w:t>Et vous</w:t>
      </w:r>
      <w:r>
        <w:t xml:space="preserve">, </w:t>
      </w:r>
      <w:r w:rsidR="009D4A85" w:rsidRPr="0095276B">
        <w:t>Fritz</w:t>
      </w:r>
      <w:r>
        <w:t xml:space="preserve">, </w:t>
      </w:r>
      <w:r w:rsidR="009D4A85" w:rsidRPr="0095276B">
        <w:t>où êtes-vous installé</w:t>
      </w:r>
      <w:r>
        <w:t> ? »</w:t>
      </w:r>
    </w:p>
    <w:p w14:paraId="724919D3" w14:textId="77777777" w:rsidR="006455E5" w:rsidRDefault="009D4A85" w:rsidP="002666CE">
      <w:r w:rsidRPr="0095276B">
        <w:t>L</w:t>
      </w:r>
      <w:r w:rsidR="006455E5">
        <w:t>’</w:t>
      </w:r>
      <w:r w:rsidRPr="0095276B">
        <w:t>Alsacien avait indiqué du front les bâtiments</w:t>
      </w:r>
      <w:r w:rsidR="006455E5">
        <w:t> :</w:t>
      </w:r>
    </w:p>
    <w:p w14:paraId="5178B600" w14:textId="4CDA6B09" w:rsidR="002666CE" w:rsidRDefault="006455E5" w:rsidP="002666CE">
      <w:r>
        <w:lastRenderedPageBreak/>
        <w:t>« </w:t>
      </w:r>
      <w:r w:rsidR="009D4A85" w:rsidRPr="0095276B">
        <w:t>Il y en a</w:t>
      </w:r>
      <w:r>
        <w:t xml:space="preserve">, </w:t>
      </w:r>
      <w:r w:rsidR="009D4A85" w:rsidRPr="0095276B">
        <w:t>avait-il dit</w:t>
      </w:r>
      <w:r>
        <w:t xml:space="preserve">, </w:t>
      </w:r>
      <w:r w:rsidR="009D4A85" w:rsidRPr="0095276B">
        <w:t>qui sont plus mal logés</w:t>
      </w:r>
      <w:r>
        <w:t xml:space="preserve">. </w:t>
      </w:r>
      <w:r w:rsidR="009D4A85" w:rsidRPr="0095276B">
        <w:t>Monsieur Guillaume nous a procuré un coin</w:t>
      </w:r>
      <w:r>
        <w:t xml:space="preserve">, </w:t>
      </w:r>
      <w:r w:rsidR="009D4A85" w:rsidRPr="0095276B">
        <w:t>le temps de laisser venir</w:t>
      </w:r>
      <w:r>
        <w:t xml:space="preserve">. </w:t>
      </w:r>
      <w:r w:rsidR="009D4A85" w:rsidRPr="0095276B">
        <w:t>Mais allez parcourir votre empire</w:t>
      </w:r>
      <w:r>
        <w:t xml:space="preserve">, </w:t>
      </w:r>
      <w:r w:rsidR="009D4A85" w:rsidRPr="0095276B">
        <w:t>Madame Hippolyte</w:t>
      </w:r>
      <w:r>
        <w:t xml:space="preserve"> ; </w:t>
      </w:r>
      <w:r w:rsidR="009D4A85" w:rsidRPr="0095276B">
        <w:t>ça am</w:t>
      </w:r>
      <w:r w:rsidR="009D4A85" w:rsidRPr="0095276B">
        <w:t>u</w:t>
      </w:r>
      <w:r w:rsidR="009D4A85" w:rsidRPr="0095276B">
        <w:t>sera les petits</w:t>
      </w:r>
      <w:r>
        <w:t xml:space="preserve">. </w:t>
      </w:r>
      <w:r w:rsidR="009D4A85" w:rsidRPr="0095276B">
        <w:t>Vous verrez si c</w:t>
      </w:r>
      <w:r>
        <w:t>’</w:t>
      </w:r>
      <w:r w:rsidR="009D4A85" w:rsidRPr="0095276B">
        <w:t>est beau</w:t>
      </w:r>
      <w:r>
        <w:t xml:space="preserve">, </w:t>
      </w:r>
      <w:r w:rsidR="009D4A85" w:rsidRPr="0095276B">
        <w:t>et s</w:t>
      </w:r>
      <w:r>
        <w:t>’</w:t>
      </w:r>
      <w:r w:rsidR="009D4A85" w:rsidRPr="0095276B">
        <w:t>il y a de la place pour y faire du drap</w:t>
      </w:r>
      <w:r>
        <w:t> ! »</w:t>
      </w:r>
    </w:p>
    <w:p w14:paraId="70CB0BAB" w14:textId="77777777" w:rsidR="006455E5" w:rsidRDefault="009D4A85" w:rsidP="002666CE">
      <w:r w:rsidRPr="0095276B">
        <w:t>Blum les avait menées droit au bâtiment principal</w:t>
      </w:r>
      <w:r w:rsidR="006455E5">
        <w:t xml:space="preserve">. </w:t>
      </w:r>
      <w:r w:rsidRPr="0095276B">
        <w:t>Il avait poussé une sale porte de bois dépeinte</w:t>
      </w:r>
      <w:r w:rsidR="006455E5">
        <w:t xml:space="preserve"> ; </w:t>
      </w:r>
      <w:r w:rsidRPr="0095276B">
        <w:t>une gueuse de fonte</w:t>
      </w:r>
      <w:r w:rsidR="006455E5">
        <w:t xml:space="preserve">, </w:t>
      </w:r>
      <w:r w:rsidRPr="0095276B">
        <w:t>a</w:t>
      </w:r>
      <w:r w:rsidRPr="0095276B">
        <w:t>t</w:t>
      </w:r>
      <w:r w:rsidRPr="0095276B">
        <w:t>tachée à une lanière de cuir</w:t>
      </w:r>
      <w:r w:rsidR="006455E5">
        <w:t xml:space="preserve">, </w:t>
      </w:r>
      <w:r w:rsidRPr="0095276B">
        <w:t>rabattait la porte sur les talons</w:t>
      </w:r>
      <w:r w:rsidR="006455E5">
        <w:t xml:space="preserve">. </w:t>
      </w:r>
      <w:r w:rsidRPr="0095276B">
        <w:t>Cette résistance suivie de cette poussée avait rappelé aux fe</w:t>
      </w:r>
      <w:r w:rsidRPr="0095276B">
        <w:t>m</w:t>
      </w:r>
      <w:r w:rsidRPr="0095276B">
        <w:t xml:space="preserve">mes la petite entrée latérale de la synagogue de </w:t>
      </w:r>
      <w:proofErr w:type="spellStart"/>
      <w:r w:rsidRPr="0095276B">
        <w:t>Buschendorf</w:t>
      </w:r>
      <w:proofErr w:type="spellEnd"/>
      <w:r w:rsidR="006455E5">
        <w:t xml:space="preserve">. </w:t>
      </w:r>
      <w:r w:rsidRPr="0095276B">
        <w:t>Mais au lieu de plonger dans la pénombre onctueuse et attentive du silence</w:t>
      </w:r>
      <w:r w:rsidR="006455E5">
        <w:t xml:space="preserve">, </w:t>
      </w:r>
      <w:r w:rsidRPr="0095276B">
        <w:t>et de gonfler leur âme à la conquête du temple</w:t>
      </w:r>
      <w:r w:rsidR="006455E5">
        <w:t xml:space="preserve">, </w:t>
      </w:r>
      <w:r w:rsidRPr="0095276B">
        <w:t>elles avaient subitement cligné des yeux</w:t>
      </w:r>
      <w:r w:rsidR="006455E5">
        <w:t xml:space="preserve">, </w:t>
      </w:r>
      <w:r w:rsidRPr="0095276B">
        <w:t>et tout avait reculé en elles</w:t>
      </w:r>
      <w:r w:rsidR="006455E5">
        <w:t xml:space="preserve">, </w:t>
      </w:r>
      <w:r w:rsidRPr="0095276B">
        <w:t>car une clarté blanche et inattendue les avait assaillies</w:t>
      </w:r>
      <w:r w:rsidR="006455E5">
        <w:t>.</w:t>
      </w:r>
    </w:p>
    <w:p w14:paraId="5EC54C66" w14:textId="77777777" w:rsidR="006455E5" w:rsidRDefault="009D4A85" w:rsidP="002666CE">
      <w:r w:rsidRPr="0095276B">
        <w:t>Une longue enfilade de jour veule et fariné de plâtre o</w:t>
      </w:r>
      <w:r w:rsidRPr="0095276B">
        <w:t>c</w:t>
      </w:r>
      <w:r w:rsidRPr="0095276B">
        <w:t>cupait la salle du rez-de-chaussée</w:t>
      </w:r>
      <w:r w:rsidR="006455E5">
        <w:t xml:space="preserve">. </w:t>
      </w:r>
      <w:r w:rsidRPr="0095276B">
        <w:t>La lumière laiteuse d</w:t>
      </w:r>
      <w:r w:rsidR="006455E5">
        <w:t>’</w:t>
      </w:r>
      <w:r w:rsidRPr="0095276B">
        <w:t>octobre appuyait contre les cinq fenêtres</w:t>
      </w:r>
      <w:r w:rsidR="006455E5">
        <w:t xml:space="preserve"> ; </w:t>
      </w:r>
      <w:r w:rsidRPr="0095276B">
        <w:t>le plancher</w:t>
      </w:r>
      <w:r w:rsidR="006455E5">
        <w:t xml:space="preserve">, </w:t>
      </w:r>
      <w:r w:rsidRPr="0095276B">
        <w:t>débarrassé de ses décombres</w:t>
      </w:r>
      <w:r w:rsidR="006455E5">
        <w:t xml:space="preserve">, </w:t>
      </w:r>
      <w:r w:rsidRPr="0095276B">
        <w:t>lui opposait sa misère usée</w:t>
      </w:r>
      <w:r w:rsidR="006455E5">
        <w:t xml:space="preserve">. </w:t>
      </w:r>
      <w:r w:rsidRPr="0095276B">
        <w:t>Un arbre de transmi</w:t>
      </w:r>
      <w:r w:rsidRPr="0095276B">
        <w:t>s</w:t>
      </w:r>
      <w:r w:rsidRPr="0095276B">
        <w:t>sion rouillé perçait la salle de bout en bout</w:t>
      </w:r>
      <w:r w:rsidR="006455E5">
        <w:t xml:space="preserve">, </w:t>
      </w:r>
      <w:r w:rsidRPr="0095276B">
        <w:t>mais son immobilité le rendait inserviable</w:t>
      </w:r>
      <w:r w:rsidR="006455E5">
        <w:t xml:space="preserve">. </w:t>
      </w:r>
      <w:r w:rsidRPr="0095276B">
        <w:t>La grande âme de la salle</w:t>
      </w:r>
      <w:r w:rsidR="006455E5">
        <w:t xml:space="preserve">, </w:t>
      </w:r>
      <w:r w:rsidRPr="0095276B">
        <w:t>retenue dans le filet des toiles d</w:t>
      </w:r>
      <w:r w:rsidR="006455E5">
        <w:t>’</w:t>
      </w:r>
      <w:r w:rsidRPr="0095276B">
        <w:t>araignée</w:t>
      </w:r>
      <w:r w:rsidR="006455E5">
        <w:t xml:space="preserve">, </w:t>
      </w:r>
      <w:r w:rsidRPr="0095276B">
        <w:t>demeurait donc là</w:t>
      </w:r>
      <w:r w:rsidR="006455E5">
        <w:t xml:space="preserve">, </w:t>
      </w:r>
      <w:r w:rsidRPr="0095276B">
        <w:t>haute</w:t>
      </w:r>
      <w:r w:rsidR="006455E5">
        <w:t xml:space="preserve">, </w:t>
      </w:r>
      <w:r w:rsidRPr="0095276B">
        <w:t>nue</w:t>
      </w:r>
      <w:r w:rsidR="006455E5">
        <w:t xml:space="preserve">, </w:t>
      </w:r>
      <w:r w:rsidRPr="0095276B">
        <w:t>et comme morte</w:t>
      </w:r>
      <w:r w:rsidR="006455E5">
        <w:t xml:space="preserve">. </w:t>
      </w:r>
      <w:r w:rsidRPr="0095276B">
        <w:t>Le moindre choc l</w:t>
      </w:r>
      <w:r w:rsidR="006455E5">
        <w:t>’</w:t>
      </w:r>
      <w:r w:rsidRPr="0095276B">
        <w:t>arrachait à cette léthargie avec fracas</w:t>
      </w:r>
      <w:r w:rsidR="006455E5">
        <w:t>.</w:t>
      </w:r>
    </w:p>
    <w:p w14:paraId="69C56E59" w14:textId="77777777" w:rsidR="006455E5" w:rsidRDefault="009D4A85" w:rsidP="002666CE">
      <w:r w:rsidRPr="0095276B">
        <w:t>Au moment où les femmes y pénétraient</w:t>
      </w:r>
      <w:r w:rsidR="006455E5">
        <w:t xml:space="preserve">, </w:t>
      </w:r>
      <w:r w:rsidRPr="0095276B">
        <w:t>un petit groupe noir remuait à l</w:t>
      </w:r>
      <w:r w:rsidR="006455E5">
        <w:t>’</w:t>
      </w:r>
      <w:r w:rsidRPr="0095276B">
        <w:t>autre extrémité</w:t>
      </w:r>
      <w:r w:rsidR="006455E5">
        <w:t xml:space="preserve"> ; </w:t>
      </w:r>
      <w:r w:rsidRPr="0095276B">
        <w:t>c</w:t>
      </w:r>
      <w:r w:rsidR="006455E5">
        <w:t>’</w:t>
      </w:r>
      <w:r w:rsidRPr="0095276B">
        <w:t>était Hippolyte</w:t>
      </w:r>
      <w:r w:rsidR="006455E5">
        <w:t xml:space="preserve">, </w:t>
      </w:r>
      <w:r w:rsidRPr="0095276B">
        <w:t>entouré de ses fils et d</w:t>
      </w:r>
      <w:r w:rsidR="006455E5">
        <w:t>’</w:t>
      </w:r>
      <w:r w:rsidRPr="0095276B">
        <w:t>inconnus</w:t>
      </w:r>
      <w:r w:rsidR="006455E5">
        <w:t xml:space="preserve">. </w:t>
      </w:r>
      <w:r w:rsidRPr="0095276B">
        <w:t>Il ne les avait pas plus tôt aperçues</w:t>
      </w:r>
      <w:r w:rsidR="006455E5">
        <w:t xml:space="preserve">, </w:t>
      </w:r>
      <w:r w:rsidRPr="0095276B">
        <w:t>qu</w:t>
      </w:r>
      <w:r w:rsidR="006455E5">
        <w:t>’</w:t>
      </w:r>
      <w:r w:rsidRPr="0095276B">
        <w:t>il s</w:t>
      </w:r>
      <w:r w:rsidR="006455E5">
        <w:t>’</w:t>
      </w:r>
      <w:r w:rsidRPr="0095276B">
        <w:t>en était allé</w:t>
      </w:r>
      <w:r w:rsidR="006455E5">
        <w:t xml:space="preserve">, </w:t>
      </w:r>
      <w:r w:rsidRPr="0095276B">
        <w:t>et les autres à sa suite</w:t>
      </w:r>
      <w:r w:rsidR="006455E5">
        <w:t xml:space="preserve">. </w:t>
      </w:r>
      <w:r w:rsidRPr="0095276B">
        <w:t>La charge de cette molle clarté était donc retombée sur elles seules</w:t>
      </w:r>
      <w:r w:rsidR="006455E5">
        <w:t xml:space="preserve">. </w:t>
      </w:r>
      <w:r w:rsidRPr="0095276B">
        <w:t>Elle les avait acc</w:t>
      </w:r>
      <w:r w:rsidRPr="0095276B">
        <w:t>a</w:t>
      </w:r>
      <w:r w:rsidRPr="0095276B">
        <w:t>blées</w:t>
      </w:r>
      <w:r w:rsidR="006455E5">
        <w:t xml:space="preserve">. </w:t>
      </w:r>
      <w:r w:rsidRPr="0095276B">
        <w:t>Humaniser cette immensité</w:t>
      </w:r>
      <w:r w:rsidR="006455E5">
        <w:t xml:space="preserve">, </w:t>
      </w:r>
      <w:r w:rsidRPr="0095276B">
        <w:t>la peupler</w:t>
      </w:r>
      <w:r w:rsidR="006455E5">
        <w:t xml:space="preserve">, </w:t>
      </w:r>
      <w:r w:rsidRPr="0095276B">
        <w:t>la diviser</w:t>
      </w:r>
      <w:r w:rsidR="006455E5">
        <w:t xml:space="preserve">, </w:t>
      </w:r>
      <w:r w:rsidRPr="0095276B">
        <w:t>leur était apparu comme une tâche écrasante</w:t>
      </w:r>
      <w:r w:rsidR="006455E5">
        <w:t xml:space="preserve">. </w:t>
      </w:r>
      <w:r w:rsidRPr="0095276B">
        <w:t xml:space="preserve">Leurs regards de </w:t>
      </w:r>
      <w:r w:rsidRPr="0095276B">
        <w:lastRenderedPageBreak/>
        <w:t>m</w:t>
      </w:r>
      <w:r w:rsidRPr="0095276B">
        <w:t>é</w:t>
      </w:r>
      <w:r w:rsidRPr="0095276B">
        <w:t>nagères s</w:t>
      </w:r>
      <w:r w:rsidR="006455E5">
        <w:t>’</w:t>
      </w:r>
      <w:r w:rsidRPr="0095276B">
        <w:t>étaient rejetés aux menus détails</w:t>
      </w:r>
      <w:r w:rsidR="006455E5">
        <w:t xml:space="preserve">, </w:t>
      </w:r>
      <w:r w:rsidRPr="0095276B">
        <w:t>et chacun était fait pour les désespérer</w:t>
      </w:r>
      <w:r w:rsidR="006455E5">
        <w:t xml:space="preserve">. </w:t>
      </w:r>
      <w:r w:rsidRPr="0095276B">
        <w:t>Les yeux de Sarah étaient devenus rouges et piquants</w:t>
      </w:r>
      <w:r w:rsidR="006455E5">
        <w:t> :</w:t>
      </w:r>
    </w:p>
    <w:p w14:paraId="1317FE20" w14:textId="5210CE41" w:rsidR="002666CE" w:rsidRDefault="006455E5" w:rsidP="002666CE">
      <w:r>
        <w:t>« </w:t>
      </w:r>
      <w:r w:rsidR="009D4A85" w:rsidRPr="0095276B">
        <w:t>Mon Dieu</w:t>
      </w:r>
      <w:r>
        <w:t xml:space="preserve"> ! </w:t>
      </w:r>
      <w:r w:rsidR="009D4A85" w:rsidRPr="0095276B">
        <w:t>avait-elle dit</w:t>
      </w:r>
      <w:r>
        <w:t xml:space="preserve">, </w:t>
      </w:r>
      <w:r w:rsidR="009D4A85" w:rsidRPr="0095276B">
        <w:t>les pauvres enfants</w:t>
      </w:r>
      <w:r>
        <w:t> ! »</w:t>
      </w:r>
    </w:p>
    <w:p w14:paraId="3C7F17A4" w14:textId="77777777" w:rsidR="006455E5" w:rsidRDefault="009D4A85" w:rsidP="002666CE">
      <w:r w:rsidRPr="0095276B">
        <w:t>Le boiteux ne soufflait toujours mot</w:t>
      </w:r>
      <w:r w:rsidR="006455E5">
        <w:t xml:space="preserve">. </w:t>
      </w:r>
      <w:r w:rsidRPr="0095276B">
        <w:t>Il les avait fait sortir par le fond</w:t>
      </w:r>
      <w:r w:rsidR="006455E5">
        <w:t xml:space="preserve">. </w:t>
      </w:r>
      <w:r w:rsidRPr="0095276B">
        <w:t>Le choc de la porte s</w:t>
      </w:r>
      <w:r w:rsidR="006455E5">
        <w:t>’</w:t>
      </w:r>
      <w:r w:rsidRPr="0095276B">
        <w:t>était répercuté derrière les épaules avec un retentissement si caverneux qu</w:t>
      </w:r>
      <w:r w:rsidR="006455E5">
        <w:t>’</w:t>
      </w:r>
      <w:r w:rsidRPr="0095276B">
        <w:t>un souvenir avait investi l</w:t>
      </w:r>
      <w:r w:rsidR="006455E5">
        <w:t>’</w:t>
      </w:r>
      <w:r w:rsidRPr="0095276B">
        <w:t>esprit de Sarah</w:t>
      </w:r>
      <w:r w:rsidR="006455E5">
        <w:t xml:space="preserve"> ; </w:t>
      </w:r>
      <w:r w:rsidRPr="0095276B">
        <w:t>en tournant la tête vers sa sile</w:t>
      </w:r>
      <w:r w:rsidRPr="0095276B">
        <w:t>n</w:t>
      </w:r>
      <w:r w:rsidRPr="0095276B">
        <w:t>cieuse bru</w:t>
      </w:r>
      <w:r w:rsidR="006455E5">
        <w:t xml:space="preserve">, </w:t>
      </w:r>
      <w:r w:rsidRPr="0095276B">
        <w:t>elle avait trouvé ses grands yeux bleus qui la gue</w:t>
      </w:r>
      <w:r w:rsidRPr="0095276B">
        <w:t>t</w:t>
      </w:r>
      <w:r w:rsidRPr="0095276B">
        <w:t>taient fixement</w:t>
      </w:r>
      <w:r w:rsidR="006455E5">
        <w:t xml:space="preserve"> : </w:t>
      </w:r>
      <w:r w:rsidRPr="0095276B">
        <w:t>un caveau maçonné</w:t>
      </w:r>
      <w:r w:rsidR="006455E5">
        <w:t xml:space="preserve">, </w:t>
      </w:r>
      <w:r w:rsidRPr="0095276B">
        <w:t>et un long cercueil de bois qu</w:t>
      </w:r>
      <w:r w:rsidR="006455E5">
        <w:t>’</w:t>
      </w:r>
      <w:r w:rsidRPr="0095276B">
        <w:t>on y descend au bout de deux cordes</w:t>
      </w:r>
      <w:r w:rsidR="006455E5">
        <w:t xml:space="preserve">, </w:t>
      </w:r>
      <w:r w:rsidRPr="0095276B">
        <w:t>qui s</w:t>
      </w:r>
      <w:r w:rsidR="006455E5">
        <w:t>’</w:t>
      </w:r>
      <w:r w:rsidRPr="0095276B">
        <w:t>y cogne et y so</w:t>
      </w:r>
      <w:r w:rsidRPr="0095276B">
        <w:t>n</w:t>
      </w:r>
      <w:r w:rsidRPr="0095276B">
        <w:t>ne</w:t>
      </w:r>
      <w:r w:rsidR="006455E5">
        <w:t xml:space="preserve">, </w:t>
      </w:r>
      <w:r w:rsidRPr="0095276B">
        <w:t>étaient au fond de leurs deux pensées</w:t>
      </w:r>
      <w:r w:rsidR="006455E5">
        <w:t>.</w:t>
      </w:r>
    </w:p>
    <w:p w14:paraId="01966ED5" w14:textId="77777777" w:rsidR="006455E5" w:rsidRDefault="009D4A85" w:rsidP="002666CE">
      <w:r w:rsidRPr="0095276B">
        <w:t>Elles étaient montées derrière Blum jusqu</w:t>
      </w:r>
      <w:r w:rsidR="006455E5">
        <w:t>’</w:t>
      </w:r>
      <w:r w:rsidRPr="0095276B">
        <w:t>au grenier et à son amas de débris</w:t>
      </w:r>
      <w:r w:rsidR="006455E5">
        <w:t xml:space="preserve">. </w:t>
      </w:r>
      <w:r w:rsidRPr="0095276B">
        <w:t>L</w:t>
      </w:r>
      <w:r w:rsidR="006455E5">
        <w:t>’</w:t>
      </w:r>
      <w:r w:rsidRPr="0095276B">
        <w:t>oncle avait péniblement ouvert une fen</w:t>
      </w:r>
      <w:r w:rsidRPr="0095276B">
        <w:t>ê</w:t>
      </w:r>
      <w:r w:rsidRPr="0095276B">
        <w:t>tre</w:t>
      </w:r>
      <w:r w:rsidR="006455E5">
        <w:t xml:space="preserve">, </w:t>
      </w:r>
      <w:r w:rsidRPr="0095276B">
        <w:t>et les femmes s</w:t>
      </w:r>
      <w:r w:rsidR="006455E5">
        <w:t>’</w:t>
      </w:r>
      <w:r w:rsidRPr="0095276B">
        <w:t>étaient penchées</w:t>
      </w:r>
      <w:r w:rsidR="006455E5">
        <w:t xml:space="preserve">, </w:t>
      </w:r>
      <w:r w:rsidRPr="0095276B">
        <w:t>Hermine tenant ses e</w:t>
      </w:r>
      <w:r w:rsidRPr="0095276B">
        <w:t>n</w:t>
      </w:r>
      <w:r w:rsidRPr="0095276B">
        <w:t>fants contre elle</w:t>
      </w:r>
      <w:r w:rsidR="006455E5">
        <w:t>.</w:t>
      </w:r>
    </w:p>
    <w:p w14:paraId="7B48DA4C" w14:textId="77777777" w:rsidR="006455E5" w:rsidRDefault="009D4A85" w:rsidP="002666CE">
      <w:r w:rsidRPr="0095276B">
        <w:t>Elles s</w:t>
      </w:r>
      <w:r w:rsidR="006455E5">
        <w:t>’</w:t>
      </w:r>
      <w:r w:rsidRPr="0095276B">
        <w:t>étaient rassasiées du spectacle avec une lenteur f</w:t>
      </w:r>
      <w:r w:rsidRPr="0095276B">
        <w:t>é</w:t>
      </w:r>
      <w:r w:rsidRPr="0095276B">
        <w:t>roce</w:t>
      </w:r>
      <w:r w:rsidR="006455E5">
        <w:t xml:space="preserve">. </w:t>
      </w:r>
      <w:r w:rsidRPr="0095276B">
        <w:t>C</w:t>
      </w:r>
      <w:r w:rsidR="006455E5">
        <w:t>’</w:t>
      </w:r>
      <w:r w:rsidRPr="0095276B">
        <w:t xml:space="preserve">est que </w:t>
      </w:r>
      <w:r w:rsidR="006455E5">
        <w:t>« </w:t>
      </w:r>
      <w:r w:rsidRPr="0095276B">
        <w:t>leur empire</w:t>
      </w:r>
      <w:r w:rsidR="006455E5">
        <w:t> »</w:t>
      </w:r>
      <w:r w:rsidRPr="0095276B">
        <w:t xml:space="preserve"> leur apparaissait sous un aspect nouveau</w:t>
      </w:r>
      <w:r w:rsidR="006455E5">
        <w:t xml:space="preserve">. </w:t>
      </w:r>
      <w:r w:rsidRPr="0095276B">
        <w:t>À l</w:t>
      </w:r>
      <w:r w:rsidR="006455E5">
        <w:t>’</w:t>
      </w:r>
      <w:r w:rsidRPr="0095276B">
        <w:t>immense succédait le chétif</w:t>
      </w:r>
      <w:r w:rsidR="006455E5">
        <w:t xml:space="preserve">. </w:t>
      </w:r>
      <w:r w:rsidRPr="0095276B">
        <w:t>Un quadrilatère mis</w:t>
      </w:r>
      <w:r w:rsidRPr="0095276B">
        <w:t>é</w:t>
      </w:r>
      <w:r w:rsidRPr="0095276B">
        <w:t>rable</w:t>
      </w:r>
      <w:r w:rsidR="006455E5">
        <w:t xml:space="preserve">. </w:t>
      </w:r>
      <w:r w:rsidRPr="0095276B">
        <w:t>Les femmes n</w:t>
      </w:r>
      <w:r w:rsidR="006455E5">
        <w:t>’</w:t>
      </w:r>
      <w:r w:rsidRPr="0095276B">
        <w:t>en voyaient que trois côtés bossués</w:t>
      </w:r>
      <w:r w:rsidR="006455E5">
        <w:t xml:space="preserve"> ; </w:t>
      </w:r>
      <w:r w:rsidRPr="0095276B">
        <w:t>elles sentaient le quatrième qui se refermait derrière elles</w:t>
      </w:r>
      <w:r w:rsidR="006455E5">
        <w:t xml:space="preserve">, </w:t>
      </w:r>
      <w:r w:rsidRPr="0095276B">
        <w:t>à quelques pas</w:t>
      </w:r>
      <w:r w:rsidR="006455E5">
        <w:t>.</w:t>
      </w:r>
    </w:p>
    <w:p w14:paraId="10FCFDD0" w14:textId="03269C5A" w:rsidR="002666CE" w:rsidRDefault="009D4A85" w:rsidP="002666CE">
      <w:r w:rsidRPr="0095276B">
        <w:t>Tant d</w:t>
      </w:r>
      <w:r w:rsidR="006455E5">
        <w:t>’</w:t>
      </w:r>
      <w:r w:rsidRPr="0095276B">
        <w:t>argent</w:t>
      </w:r>
      <w:r w:rsidR="006455E5">
        <w:t xml:space="preserve"> ! </w:t>
      </w:r>
      <w:r w:rsidRPr="0095276B">
        <w:t>Tant d</w:t>
      </w:r>
      <w:r w:rsidR="006455E5">
        <w:t>’</w:t>
      </w:r>
      <w:r w:rsidRPr="0095276B">
        <w:t>argent pour une chose si infime</w:t>
      </w:r>
      <w:r w:rsidR="006455E5">
        <w:t xml:space="preserve"> ! </w:t>
      </w:r>
      <w:r w:rsidRPr="0095276B">
        <w:t>Et</w:t>
      </w:r>
      <w:r w:rsidR="006455E5">
        <w:t xml:space="preserve">, </w:t>
      </w:r>
      <w:r w:rsidRPr="0095276B">
        <w:t>plus que l</w:t>
      </w:r>
      <w:r w:rsidR="006455E5">
        <w:t>’</w:t>
      </w:r>
      <w:r w:rsidRPr="0095276B">
        <w:t>argent</w:t>
      </w:r>
      <w:r w:rsidR="006455E5">
        <w:t xml:space="preserve">, </w:t>
      </w:r>
      <w:r w:rsidRPr="0095276B">
        <w:t>tant de soucis</w:t>
      </w:r>
      <w:r w:rsidR="006455E5">
        <w:t xml:space="preserve">, </w:t>
      </w:r>
      <w:r w:rsidRPr="0095276B">
        <w:t>tant de passion</w:t>
      </w:r>
      <w:r w:rsidR="006455E5">
        <w:t xml:space="preserve">, </w:t>
      </w:r>
      <w:r w:rsidRPr="0095276B">
        <w:t>tant de luttes</w:t>
      </w:r>
      <w:r w:rsidR="006455E5">
        <w:t xml:space="preserve">, </w:t>
      </w:r>
      <w:r w:rsidRPr="0095276B">
        <w:t>tant d</w:t>
      </w:r>
      <w:r w:rsidR="006455E5">
        <w:t>’</w:t>
      </w:r>
      <w:r w:rsidRPr="0095276B">
        <w:t>espoir et de ravage</w:t>
      </w:r>
      <w:r w:rsidR="006455E5">
        <w:t xml:space="preserve">, </w:t>
      </w:r>
      <w:r w:rsidRPr="0095276B">
        <w:t>pour aboutir à ces quatre murs bas</w:t>
      </w:r>
      <w:r w:rsidR="006455E5">
        <w:t xml:space="preserve">, </w:t>
      </w:r>
      <w:r w:rsidRPr="0095276B">
        <w:t>à cette cour de boue noire</w:t>
      </w:r>
      <w:r w:rsidR="006455E5">
        <w:t xml:space="preserve">, </w:t>
      </w:r>
      <w:r w:rsidRPr="0095276B">
        <w:t>à la mesquine avidité de ces bât</w:t>
      </w:r>
      <w:r w:rsidRPr="0095276B">
        <w:t>i</w:t>
      </w:r>
      <w:r w:rsidRPr="0095276B">
        <w:t>ments</w:t>
      </w:r>
      <w:r w:rsidR="006455E5">
        <w:t> ! « </w:t>
      </w:r>
      <w:r w:rsidRPr="0095276B">
        <w:t>Mon Dieu</w:t>
      </w:r>
      <w:r w:rsidR="006455E5">
        <w:t> ! »</w:t>
      </w:r>
      <w:r w:rsidRPr="0095276B">
        <w:t xml:space="preserve"> avait encore une fois dit Sarah</w:t>
      </w:r>
      <w:r w:rsidR="006455E5">
        <w:t>, « </w:t>
      </w:r>
      <w:r w:rsidRPr="0095276B">
        <w:t>les pauvres enfants</w:t>
      </w:r>
      <w:r w:rsidR="006455E5">
        <w:t> ! »</w:t>
      </w:r>
    </w:p>
    <w:p w14:paraId="4A42B556" w14:textId="77777777" w:rsidR="006455E5" w:rsidRDefault="009D4A85" w:rsidP="002666CE">
      <w:r w:rsidRPr="0095276B">
        <w:t>Gagné par ce découragement</w:t>
      </w:r>
      <w:r w:rsidR="006455E5">
        <w:t xml:space="preserve">, </w:t>
      </w:r>
      <w:r w:rsidRPr="0095276B">
        <w:t>le petit oncle s</w:t>
      </w:r>
      <w:r w:rsidR="006455E5">
        <w:t>’</w:t>
      </w:r>
      <w:r w:rsidRPr="0095276B">
        <w:t>était tourné vers Laure et Justin avec un mouvement dénué d</w:t>
      </w:r>
      <w:r w:rsidR="006455E5">
        <w:t>’</w:t>
      </w:r>
      <w:r w:rsidRPr="0095276B">
        <w:t>assurance</w:t>
      </w:r>
      <w:r w:rsidR="006455E5">
        <w:t> :</w:t>
      </w:r>
    </w:p>
    <w:p w14:paraId="24316ADB" w14:textId="34EB8464" w:rsidR="002666CE" w:rsidRDefault="006455E5" w:rsidP="002666CE">
      <w:r>
        <w:lastRenderedPageBreak/>
        <w:t>« </w:t>
      </w:r>
      <w:proofErr w:type="spellStart"/>
      <w:r w:rsidR="009D4A85" w:rsidRPr="0095276B">
        <w:t>Hé</w:t>
      </w:r>
      <w:proofErr w:type="spellEnd"/>
      <w:r w:rsidR="009D4A85" w:rsidRPr="0095276B">
        <w:t xml:space="preserve"> bien</w:t>
      </w:r>
      <w:r>
        <w:t xml:space="preserve">, </w:t>
      </w:r>
      <w:r w:rsidR="009D4A85" w:rsidRPr="0095276B">
        <w:t xml:space="preserve">la </w:t>
      </w:r>
      <w:proofErr w:type="spellStart"/>
      <w:r w:rsidR="009D4A85" w:rsidRPr="0095276B">
        <w:t>miochée</w:t>
      </w:r>
      <w:proofErr w:type="spellEnd"/>
      <w:r>
        <w:t xml:space="preserve">, </w:t>
      </w:r>
      <w:r w:rsidR="009D4A85" w:rsidRPr="0095276B">
        <w:t>qu</w:t>
      </w:r>
      <w:r>
        <w:t>’</w:t>
      </w:r>
      <w:r w:rsidR="009D4A85" w:rsidRPr="0095276B">
        <w:t>est-ce qu</w:t>
      </w:r>
      <w:r>
        <w:t>’</w:t>
      </w:r>
      <w:r w:rsidR="009D4A85" w:rsidRPr="0095276B">
        <w:t>on dit de ce palais</w:t>
      </w:r>
      <w:r>
        <w:t xml:space="preserve"> ? </w:t>
      </w:r>
      <w:r w:rsidR="009D4A85" w:rsidRPr="0095276B">
        <w:t>Est-ce assez beau</w:t>
      </w:r>
      <w:r>
        <w:t xml:space="preserve">, </w:t>
      </w:r>
      <w:r w:rsidR="009D4A85" w:rsidRPr="0095276B">
        <w:t>assez grand pour vous</w:t>
      </w:r>
      <w:r>
        <w:t xml:space="preserve"> ? </w:t>
      </w:r>
      <w:r w:rsidR="009D4A85" w:rsidRPr="0095276B">
        <w:t>Il y en a des parties de cache-cache dans ce grenier</w:t>
      </w:r>
      <w:r>
        <w:t xml:space="preserve">, </w:t>
      </w:r>
      <w:r>
        <w:rPr>
          <w:rFonts w:eastAsia="Georgia" w:cs="Georgia"/>
        </w:rPr>
        <w:t xml:space="preserve">– </w:t>
      </w:r>
      <w:r w:rsidR="009D4A85" w:rsidRPr="0095276B">
        <w:t>si maman permet</w:t>
      </w:r>
      <w:r>
        <w:t xml:space="preserve"> (</w:t>
      </w:r>
      <w:r w:rsidR="009D4A85" w:rsidRPr="0095276B">
        <w:t>coup d</w:t>
      </w:r>
      <w:r>
        <w:t>’</w:t>
      </w:r>
      <w:r w:rsidR="009D4A85" w:rsidRPr="0095276B">
        <w:t>œil sur Hermine</w:t>
      </w:r>
      <w:r>
        <w:t>). « </w:t>
      </w:r>
      <w:r w:rsidR="009D4A85" w:rsidRPr="0095276B">
        <w:t>Penche-toi</w:t>
      </w:r>
      <w:r>
        <w:t xml:space="preserve">, </w:t>
      </w:r>
      <w:r w:rsidR="009D4A85" w:rsidRPr="0095276B">
        <w:t>Tintin</w:t>
      </w:r>
      <w:r>
        <w:t xml:space="preserve">, </w:t>
      </w:r>
      <w:r w:rsidR="009D4A85" w:rsidRPr="0095276B">
        <w:t>et n</w:t>
      </w:r>
      <w:r>
        <w:t>’</w:t>
      </w:r>
      <w:r w:rsidR="009D4A85" w:rsidRPr="0095276B">
        <w:t>aie pas peur</w:t>
      </w:r>
      <w:r>
        <w:t xml:space="preserve">, </w:t>
      </w:r>
      <w:r w:rsidR="009D4A85" w:rsidRPr="0095276B">
        <w:t>je te tiens</w:t>
      </w:r>
      <w:r>
        <w:t xml:space="preserve">. </w:t>
      </w:r>
      <w:r w:rsidR="009D4A85" w:rsidRPr="0095276B">
        <w:t>Nom d</w:t>
      </w:r>
      <w:r>
        <w:t>’</w:t>
      </w:r>
      <w:r w:rsidR="009D4A85" w:rsidRPr="0095276B">
        <w:t>un petit bonhomme</w:t>
      </w:r>
      <w:r>
        <w:t xml:space="preserve">, </w:t>
      </w:r>
      <w:r w:rsidR="009D4A85" w:rsidRPr="0095276B">
        <w:t>c</w:t>
      </w:r>
      <w:r>
        <w:t>’</w:t>
      </w:r>
      <w:r w:rsidR="009D4A85" w:rsidRPr="0095276B">
        <w:t>est un peu plus haut que le gr</w:t>
      </w:r>
      <w:r w:rsidR="009D4A85" w:rsidRPr="0095276B">
        <w:t>e</w:t>
      </w:r>
      <w:r w:rsidR="009D4A85" w:rsidRPr="0095276B">
        <w:t xml:space="preserve">nier de </w:t>
      </w:r>
      <w:proofErr w:type="spellStart"/>
      <w:r w:rsidR="009D4A85" w:rsidRPr="0095276B">
        <w:t>Buschendorf</w:t>
      </w:r>
      <w:proofErr w:type="spellEnd"/>
      <w:r>
        <w:t xml:space="preserve"> ! </w:t>
      </w:r>
      <w:r w:rsidR="009D4A85" w:rsidRPr="0095276B">
        <w:t>Tu veux voir</w:t>
      </w:r>
      <w:r>
        <w:t xml:space="preserve">, </w:t>
      </w:r>
      <w:r w:rsidR="009D4A85" w:rsidRPr="0095276B">
        <w:t>toi</w:t>
      </w:r>
      <w:r>
        <w:t xml:space="preserve"> ? </w:t>
      </w:r>
      <w:r w:rsidR="009D4A85" w:rsidRPr="0095276B">
        <w:t>Laisse de la place pour ta sœur</w:t>
      </w:r>
      <w:r>
        <w:t xml:space="preserve"> ; </w:t>
      </w:r>
      <w:r w:rsidR="009D4A85" w:rsidRPr="0095276B">
        <w:t>arrive mon Laure-maire</w:t>
      </w:r>
      <w:r>
        <w:t>. »</w:t>
      </w:r>
    </w:p>
    <w:p w14:paraId="60250A08" w14:textId="77777777" w:rsidR="006455E5" w:rsidRDefault="009D4A85" w:rsidP="002666CE">
      <w:r w:rsidRPr="0095276B">
        <w:t>Personne</w:t>
      </w:r>
      <w:r w:rsidR="006455E5">
        <w:t xml:space="preserve">, </w:t>
      </w:r>
      <w:r w:rsidRPr="0095276B">
        <w:t>ni même Wilhelm Blum</w:t>
      </w:r>
      <w:r w:rsidR="006455E5">
        <w:t xml:space="preserve">, </w:t>
      </w:r>
      <w:r w:rsidRPr="0095276B">
        <w:t>ne comprenait plus ce calembour</w:t>
      </w:r>
      <w:r w:rsidR="006455E5">
        <w:t xml:space="preserve">. </w:t>
      </w:r>
      <w:r w:rsidRPr="0095276B">
        <w:t xml:space="preserve">Il était sorti un jour du </w:t>
      </w:r>
      <w:r w:rsidRPr="0095276B">
        <w:rPr>
          <w:i/>
          <w:iCs/>
        </w:rPr>
        <w:t>Messager boiteux de Stra</w:t>
      </w:r>
      <w:r w:rsidRPr="0095276B">
        <w:rPr>
          <w:i/>
          <w:iCs/>
        </w:rPr>
        <w:t>s</w:t>
      </w:r>
      <w:r w:rsidRPr="0095276B">
        <w:rPr>
          <w:i/>
          <w:iCs/>
        </w:rPr>
        <w:t>bourg</w:t>
      </w:r>
      <w:r w:rsidR="006455E5">
        <w:rPr>
          <w:i/>
          <w:iCs/>
        </w:rPr>
        <w:t xml:space="preserve"> ; </w:t>
      </w:r>
      <w:r w:rsidRPr="0095276B">
        <w:t>mais la description de Londres qui lui avait donné nai</w:t>
      </w:r>
      <w:r w:rsidRPr="0095276B">
        <w:t>s</w:t>
      </w:r>
      <w:r w:rsidRPr="0095276B">
        <w:t>sance était oubliée depuis longtemps</w:t>
      </w:r>
      <w:r w:rsidR="006455E5">
        <w:t xml:space="preserve">. </w:t>
      </w:r>
      <w:r w:rsidRPr="0095276B">
        <w:t>Le jeu de mots se surv</w:t>
      </w:r>
      <w:r w:rsidRPr="0095276B">
        <w:t>i</w:t>
      </w:r>
      <w:r w:rsidRPr="0095276B">
        <w:t>vait comme un tic</w:t>
      </w:r>
      <w:r w:rsidR="006455E5">
        <w:t xml:space="preserve">, </w:t>
      </w:r>
      <w:r w:rsidRPr="0095276B">
        <w:t>dont les grandes personnes ne manquaient pas de s</w:t>
      </w:r>
      <w:r w:rsidR="006455E5">
        <w:t>’</w:t>
      </w:r>
      <w:r w:rsidRPr="0095276B">
        <w:t>irriter à l</w:t>
      </w:r>
      <w:r w:rsidR="006455E5">
        <w:t>’</w:t>
      </w:r>
      <w:r w:rsidRPr="0095276B">
        <w:t>occasion</w:t>
      </w:r>
      <w:r w:rsidR="006455E5">
        <w:t xml:space="preserve">. </w:t>
      </w:r>
      <w:r w:rsidRPr="0095276B">
        <w:t>Il est vrai que Wilhelm Blum n</w:t>
      </w:r>
      <w:r w:rsidR="006455E5">
        <w:t>’</w:t>
      </w:r>
      <w:r w:rsidRPr="0095276B">
        <w:t>en était pas à une irritation près</w:t>
      </w:r>
      <w:r w:rsidR="006455E5">
        <w:t>.</w:t>
      </w:r>
    </w:p>
    <w:p w14:paraId="466896AF" w14:textId="7C33893E" w:rsidR="002666CE" w:rsidRDefault="006455E5" w:rsidP="002666CE">
      <w:r>
        <w:t>« </w:t>
      </w:r>
      <w:r w:rsidR="009D4A85" w:rsidRPr="0095276B">
        <w:t>Regardez voir</w:t>
      </w:r>
      <w:r>
        <w:t xml:space="preserve">, </w:t>
      </w:r>
      <w:r w:rsidR="009D4A85" w:rsidRPr="0095276B">
        <w:t>là en bas</w:t>
      </w:r>
      <w:r>
        <w:t xml:space="preserve">. </w:t>
      </w:r>
      <w:r w:rsidR="009D4A85" w:rsidRPr="0095276B">
        <w:t>Apercevez-vous papa</w:t>
      </w:r>
      <w:r>
        <w:t xml:space="preserve">, </w:t>
      </w:r>
      <w:r w:rsidR="009D4A85" w:rsidRPr="0095276B">
        <w:t xml:space="preserve">et </w:t>
      </w:r>
      <w:proofErr w:type="spellStart"/>
      <w:r w:rsidR="009D4A85" w:rsidRPr="0095276B">
        <w:t>nonon</w:t>
      </w:r>
      <w:proofErr w:type="spellEnd"/>
      <w:r w:rsidR="009D4A85" w:rsidRPr="0095276B">
        <w:t xml:space="preserve"> Joseph</w:t>
      </w:r>
      <w:r>
        <w:t xml:space="preserve">, </w:t>
      </w:r>
      <w:r w:rsidR="009D4A85" w:rsidRPr="0095276B">
        <w:t>et bon papa Hippolyte</w:t>
      </w:r>
      <w:r>
        <w:t xml:space="preserve">, </w:t>
      </w:r>
      <w:r w:rsidR="009D4A85" w:rsidRPr="0095276B">
        <w:t>et mon oncle Myrtil qui trave</w:t>
      </w:r>
      <w:r w:rsidR="009D4A85" w:rsidRPr="0095276B">
        <w:t>r</w:t>
      </w:r>
      <w:r w:rsidR="009D4A85" w:rsidRPr="0095276B">
        <w:t>sent la cour</w:t>
      </w:r>
      <w:r>
        <w:t xml:space="preserve"> ? </w:t>
      </w:r>
      <w:r w:rsidR="009D4A85" w:rsidRPr="0095276B">
        <w:t>Allons</w:t>
      </w:r>
      <w:r>
        <w:t xml:space="preserve">, </w:t>
      </w:r>
      <w:r w:rsidR="009D4A85" w:rsidRPr="0095276B">
        <w:t>criez-leur quelque chose</w:t>
      </w:r>
      <w:r>
        <w:t xml:space="preserve">. </w:t>
      </w:r>
      <w:r w:rsidR="009D4A85" w:rsidRPr="0095276B">
        <w:t>Bonjour</w:t>
      </w:r>
      <w:r>
        <w:t xml:space="preserve"> ! </w:t>
      </w:r>
      <w:r w:rsidR="009D4A85" w:rsidRPr="0095276B">
        <w:t>Hep</w:t>
      </w:r>
      <w:r>
        <w:t xml:space="preserve"> ! </w:t>
      </w:r>
      <w:r w:rsidR="009D4A85" w:rsidRPr="0095276B">
        <w:t>Hé</w:t>
      </w:r>
      <w:r>
        <w:t xml:space="preserve">, </w:t>
      </w:r>
      <w:r w:rsidR="009D4A85" w:rsidRPr="0095276B">
        <w:t>vous</w:t>
      </w:r>
      <w:r>
        <w:t xml:space="preserve"> ! </w:t>
      </w:r>
      <w:r w:rsidR="009D4A85" w:rsidRPr="0095276B">
        <w:t>Bonjour</w:t>
      </w:r>
      <w:r>
        <w:t xml:space="preserve"> ! </w:t>
      </w:r>
      <w:proofErr w:type="spellStart"/>
      <w:r w:rsidR="009D4A85" w:rsidRPr="0095276B">
        <w:t>Oho</w:t>
      </w:r>
      <w:proofErr w:type="spellEnd"/>
      <w:r>
        <w:t xml:space="preserve"> ! </w:t>
      </w:r>
      <w:r w:rsidR="009D4A85" w:rsidRPr="0095276B">
        <w:t>Regardez comme ils lèvent la tête</w:t>
      </w:r>
      <w:r>
        <w:t xml:space="preserve"> ! </w:t>
      </w:r>
      <w:proofErr w:type="spellStart"/>
      <w:r w:rsidR="009D4A85" w:rsidRPr="0095276B">
        <w:t>Ohoho</w:t>
      </w:r>
      <w:proofErr w:type="spellEnd"/>
      <w:r>
        <w:t xml:space="preserve"> ! </w:t>
      </w:r>
      <w:r w:rsidR="009D4A85" w:rsidRPr="0095276B">
        <w:t>Vous voyez si vous leur avez fait plaisir</w:t>
      </w:r>
      <w:r>
        <w:t xml:space="preserve"> ! </w:t>
      </w:r>
      <w:r w:rsidR="009D4A85" w:rsidRPr="0095276B">
        <w:t>Envoie un ba</w:t>
      </w:r>
      <w:r w:rsidR="009D4A85" w:rsidRPr="0095276B">
        <w:t>i</w:t>
      </w:r>
      <w:r w:rsidR="009D4A85" w:rsidRPr="0095276B">
        <w:t>ser avec ta petite main</w:t>
      </w:r>
      <w:r>
        <w:t xml:space="preserve">, </w:t>
      </w:r>
      <w:r w:rsidR="009D4A85" w:rsidRPr="0095276B">
        <w:t>mon Laure-maire</w:t>
      </w:r>
      <w:r>
        <w:t xml:space="preserve"> ! </w:t>
      </w:r>
      <w:r w:rsidR="009D4A85" w:rsidRPr="0095276B">
        <w:t>Trop tard</w:t>
      </w:r>
      <w:r>
        <w:t xml:space="preserve">. </w:t>
      </w:r>
      <w:r w:rsidR="009D4A85" w:rsidRPr="0095276B">
        <w:t>Tant pis</w:t>
      </w:r>
      <w:r>
        <w:t xml:space="preserve">. </w:t>
      </w:r>
      <w:r w:rsidR="009D4A85" w:rsidRPr="0095276B">
        <w:t>Ce sera pour le printemps prochain</w:t>
      </w:r>
      <w:r>
        <w:t xml:space="preserve">. </w:t>
      </w:r>
      <w:r w:rsidR="009D4A85" w:rsidRPr="0095276B">
        <w:t>Regardez où ils sont re</w:t>
      </w:r>
      <w:r w:rsidR="009D4A85" w:rsidRPr="0095276B">
        <w:t>n</w:t>
      </w:r>
      <w:r w:rsidR="009D4A85" w:rsidRPr="0095276B">
        <w:t>trés</w:t>
      </w:r>
      <w:r>
        <w:t xml:space="preserve">, </w:t>
      </w:r>
      <w:r w:rsidR="009D4A85" w:rsidRPr="0095276B">
        <w:t>à main droite</w:t>
      </w:r>
      <w:r>
        <w:t xml:space="preserve">, </w:t>
      </w:r>
      <w:r w:rsidR="009D4A85" w:rsidRPr="0095276B">
        <w:t>Hermine</w:t>
      </w:r>
      <w:r>
        <w:t xml:space="preserve"> ; </w:t>
      </w:r>
      <w:r w:rsidR="009D4A85" w:rsidRPr="0095276B">
        <w:t>c</w:t>
      </w:r>
      <w:r>
        <w:t>’</w:t>
      </w:r>
      <w:r w:rsidR="009D4A85" w:rsidRPr="0095276B">
        <w:t>est le bâtiment qu</w:t>
      </w:r>
      <w:r>
        <w:t>’</w:t>
      </w:r>
      <w:r w:rsidR="009D4A85" w:rsidRPr="0095276B">
        <w:t>ils destinent à la teinturerie</w:t>
      </w:r>
      <w:r>
        <w:t xml:space="preserve">. </w:t>
      </w:r>
      <w:r w:rsidR="009D4A85" w:rsidRPr="0095276B">
        <w:t>Oh</w:t>
      </w:r>
      <w:r>
        <w:t xml:space="preserve"> ! </w:t>
      </w:r>
      <w:r w:rsidR="009D4A85" w:rsidRPr="0095276B">
        <w:t>ils seront au large</w:t>
      </w:r>
      <w:r>
        <w:t xml:space="preserve">, </w:t>
      </w:r>
      <w:r w:rsidR="009D4A85" w:rsidRPr="0095276B">
        <w:t>quand bien même ils ne feraient pas teindre au dehors</w:t>
      </w:r>
      <w:r>
        <w:t xml:space="preserve">. </w:t>
      </w:r>
      <w:r w:rsidR="009D4A85" w:rsidRPr="0095276B">
        <w:t>Et sous l</w:t>
      </w:r>
      <w:r>
        <w:t>’</w:t>
      </w:r>
      <w:r w:rsidR="009D4A85" w:rsidRPr="0095276B">
        <w:t>autre toit</w:t>
      </w:r>
      <w:r>
        <w:t xml:space="preserve">, </w:t>
      </w:r>
      <w:r w:rsidR="009D4A85" w:rsidRPr="0095276B">
        <w:t>plus loin</w:t>
      </w:r>
      <w:r>
        <w:t xml:space="preserve">, </w:t>
      </w:r>
      <w:r w:rsidR="009D4A85" w:rsidRPr="0095276B">
        <w:t>qui prolonge jusqu</w:t>
      </w:r>
      <w:r>
        <w:t>’</w:t>
      </w:r>
      <w:r w:rsidR="009D4A85" w:rsidRPr="0095276B">
        <w:t>au coin</w:t>
      </w:r>
      <w:r>
        <w:t xml:space="preserve">, </w:t>
      </w:r>
      <w:r w:rsidR="009D4A85" w:rsidRPr="0095276B">
        <w:t xml:space="preserve">ce </w:t>
      </w:r>
      <w:proofErr w:type="gramStart"/>
      <w:r w:rsidR="009D4A85" w:rsidRPr="0095276B">
        <w:t>sera</w:t>
      </w:r>
      <w:proofErr w:type="gramEnd"/>
      <w:r w:rsidR="009D4A85" w:rsidRPr="0095276B">
        <w:t xml:space="preserve"> les apprêts</w:t>
      </w:r>
      <w:r>
        <w:t xml:space="preserve">. </w:t>
      </w:r>
      <w:r w:rsidR="009D4A85" w:rsidRPr="0095276B">
        <w:t>Tout cela</w:t>
      </w:r>
      <w:r>
        <w:t xml:space="preserve">, </w:t>
      </w:r>
      <w:r w:rsidR="009D4A85" w:rsidRPr="0095276B">
        <w:t>du bon et du solide</w:t>
      </w:r>
      <w:r>
        <w:t xml:space="preserve">, </w:t>
      </w:r>
      <w:r w:rsidR="009D4A85" w:rsidRPr="0095276B">
        <w:t>sais-tu</w:t>
      </w:r>
      <w:r>
        <w:t xml:space="preserve">, </w:t>
      </w:r>
      <w:r w:rsidR="009D4A85" w:rsidRPr="0095276B">
        <w:t>Sarah</w:t>
      </w:r>
      <w:r>
        <w:t xml:space="preserve">, </w:t>
      </w:r>
      <w:r w:rsidR="009D4A85" w:rsidRPr="0095276B">
        <w:t>et facile à exhausser d</w:t>
      </w:r>
      <w:r>
        <w:t>’</w:t>
      </w:r>
      <w:r w:rsidR="009D4A85" w:rsidRPr="0095276B">
        <w:t>un étage dès que le rez-de-chaussée ne suffira plus</w:t>
      </w:r>
      <w:r>
        <w:t xml:space="preserve">. </w:t>
      </w:r>
      <w:r w:rsidR="009D4A85" w:rsidRPr="0095276B">
        <w:t>J</w:t>
      </w:r>
      <w:r>
        <w:t>’</w:t>
      </w:r>
      <w:r w:rsidR="009D4A85" w:rsidRPr="0095276B">
        <w:t>ai examiné les fondations</w:t>
      </w:r>
      <w:r>
        <w:t xml:space="preserve"> : </w:t>
      </w:r>
      <w:r w:rsidR="009D4A85" w:rsidRPr="0095276B">
        <w:t>du rocher</w:t>
      </w:r>
      <w:r>
        <w:t xml:space="preserve">. </w:t>
      </w:r>
      <w:r w:rsidR="009D4A85" w:rsidRPr="0095276B">
        <w:t>Les garçons se sont montrés</w:t>
      </w:r>
      <w:r>
        <w:t xml:space="preserve">, </w:t>
      </w:r>
      <w:r w:rsidR="009D4A85" w:rsidRPr="0095276B">
        <w:t>le jour où ils ont dén</w:t>
      </w:r>
      <w:r w:rsidR="009D4A85" w:rsidRPr="0095276B">
        <w:t>i</w:t>
      </w:r>
      <w:r w:rsidR="009D4A85" w:rsidRPr="0095276B">
        <w:t>ché cette fabrique</w:t>
      </w:r>
      <w:r>
        <w:t xml:space="preserve">. </w:t>
      </w:r>
      <w:r w:rsidR="009D4A85" w:rsidRPr="0095276B">
        <w:t>Allons</w:t>
      </w:r>
      <w:r>
        <w:t xml:space="preserve">, </w:t>
      </w:r>
      <w:r w:rsidR="009D4A85" w:rsidRPr="0095276B">
        <w:t>Tintin</w:t>
      </w:r>
      <w:r>
        <w:t xml:space="preserve">, </w:t>
      </w:r>
      <w:r w:rsidR="009D4A85" w:rsidRPr="0095276B">
        <w:t>ne te penche pas comme ça</w:t>
      </w:r>
      <w:r>
        <w:t xml:space="preserve">. </w:t>
      </w:r>
      <w:r w:rsidR="009D4A85" w:rsidRPr="0095276B">
        <w:t>C</w:t>
      </w:r>
      <w:r>
        <w:t>’</w:t>
      </w:r>
      <w:r w:rsidR="009D4A85" w:rsidRPr="0095276B">
        <w:t>est pour la cheminée</w:t>
      </w:r>
      <w:r>
        <w:t xml:space="preserve"> ? </w:t>
      </w:r>
      <w:r w:rsidR="009D4A85" w:rsidRPr="0095276B">
        <w:t>Nous allons descendre et te faire voir ça</w:t>
      </w:r>
      <w:r>
        <w:t xml:space="preserve">. </w:t>
      </w:r>
      <w:r w:rsidR="009D4A85" w:rsidRPr="0095276B">
        <w:t>Oui</w:t>
      </w:r>
      <w:r>
        <w:t xml:space="preserve">, </w:t>
      </w:r>
      <w:r w:rsidR="009D4A85" w:rsidRPr="0095276B">
        <w:t>mon garçon</w:t>
      </w:r>
      <w:r>
        <w:t xml:space="preserve">, </w:t>
      </w:r>
      <w:r w:rsidR="009D4A85" w:rsidRPr="0095276B">
        <w:t>une belle chaudière qui va ronfler un jour prochain</w:t>
      </w:r>
      <w:r>
        <w:t xml:space="preserve">, </w:t>
      </w:r>
      <w:r w:rsidR="009D4A85" w:rsidRPr="0095276B">
        <w:t xml:space="preserve">quand </w:t>
      </w:r>
      <w:r w:rsidR="009D4A85" w:rsidRPr="0095276B">
        <w:lastRenderedPageBreak/>
        <w:t>bon papa Hippolyte aura commandé du cha</w:t>
      </w:r>
      <w:r w:rsidR="009D4A85" w:rsidRPr="0095276B">
        <w:t>r</w:t>
      </w:r>
      <w:r w:rsidR="009D4A85" w:rsidRPr="0095276B">
        <w:t>bon pour mettre dedans</w:t>
      </w:r>
      <w:r>
        <w:t xml:space="preserve">, </w:t>
      </w:r>
      <w:r w:rsidR="009D4A85" w:rsidRPr="0095276B">
        <w:t>et alors tout marchera</w:t>
      </w:r>
      <w:r>
        <w:t xml:space="preserve">, </w:t>
      </w:r>
      <w:r w:rsidR="009D4A85" w:rsidRPr="0095276B">
        <w:t>tournera</w:t>
      </w:r>
      <w:r>
        <w:t xml:space="preserve">, </w:t>
      </w:r>
      <w:r w:rsidR="009D4A85" w:rsidRPr="0095276B">
        <w:t>bru</w:t>
      </w:r>
      <w:r w:rsidR="009D4A85" w:rsidRPr="0095276B">
        <w:t>i</w:t>
      </w:r>
      <w:r w:rsidR="009D4A85" w:rsidRPr="0095276B">
        <w:t>ra dans cette fabrique</w:t>
      </w:r>
      <w:r>
        <w:t xml:space="preserve">. </w:t>
      </w:r>
      <w:r w:rsidR="009D4A85" w:rsidRPr="0095276B">
        <w:t>Et la laine que moussu Boulinier appo</w:t>
      </w:r>
      <w:r w:rsidR="009D4A85" w:rsidRPr="0095276B">
        <w:t>r</w:t>
      </w:r>
      <w:r w:rsidR="009D4A85" w:rsidRPr="0095276B">
        <w:t>tera dans cette petite maison</w:t>
      </w:r>
      <w:r>
        <w:t xml:space="preserve">, </w:t>
      </w:r>
      <w:r w:rsidR="009D4A85" w:rsidRPr="0095276B">
        <w:t>là en bas</w:t>
      </w:r>
      <w:r>
        <w:t xml:space="preserve">, </w:t>
      </w:r>
      <w:r w:rsidR="009D4A85" w:rsidRPr="0095276B">
        <w:t>à gauche de la cour</w:t>
      </w:r>
      <w:r>
        <w:t xml:space="preserve">, </w:t>
      </w:r>
      <w:r w:rsidR="009D4A85" w:rsidRPr="0095276B">
        <w:t>passera dans les cardes</w:t>
      </w:r>
      <w:r>
        <w:t xml:space="preserve">, </w:t>
      </w:r>
      <w:r w:rsidR="009D4A85" w:rsidRPr="0095276B">
        <w:t>où mon oncle Myrtil en fera du bon fil</w:t>
      </w:r>
      <w:r>
        <w:t xml:space="preserve">. </w:t>
      </w:r>
      <w:r w:rsidR="009D4A85" w:rsidRPr="0095276B">
        <w:t>Et puis mon oncle Myrtil montera le fil</w:t>
      </w:r>
      <w:r>
        <w:t xml:space="preserve">, </w:t>
      </w:r>
      <w:r w:rsidR="009D4A85" w:rsidRPr="0095276B">
        <w:t>au premier</w:t>
      </w:r>
      <w:r>
        <w:t xml:space="preserve">, </w:t>
      </w:r>
      <w:r w:rsidR="009D4A85" w:rsidRPr="0095276B">
        <w:t>à bon papa Hippolyte</w:t>
      </w:r>
      <w:r>
        <w:t xml:space="preserve">, </w:t>
      </w:r>
      <w:r w:rsidR="009D4A85" w:rsidRPr="0095276B">
        <w:t>qui le mettra sur les métiers et en fera du bon drap</w:t>
      </w:r>
      <w:r>
        <w:t xml:space="preserve">. </w:t>
      </w:r>
      <w:r w:rsidR="009D4A85" w:rsidRPr="0095276B">
        <w:t>Et papa viendra alors le prendre et l</w:t>
      </w:r>
      <w:r>
        <w:t>’</w:t>
      </w:r>
      <w:r w:rsidR="009D4A85" w:rsidRPr="0095276B">
        <w:t>emmènera</w:t>
      </w:r>
      <w:r>
        <w:t xml:space="preserve">, </w:t>
      </w:r>
      <w:r w:rsidR="009D4A85" w:rsidRPr="0095276B">
        <w:t>en bas</w:t>
      </w:r>
      <w:r>
        <w:t xml:space="preserve">, </w:t>
      </w:r>
      <w:r w:rsidR="009D4A85" w:rsidRPr="0095276B">
        <w:t>à droite</w:t>
      </w:r>
      <w:r>
        <w:t xml:space="preserve">, </w:t>
      </w:r>
      <w:r w:rsidR="009D4A85" w:rsidRPr="0095276B">
        <w:t>pour le laver</w:t>
      </w:r>
      <w:r>
        <w:t xml:space="preserve">, </w:t>
      </w:r>
      <w:r w:rsidR="009D4A85" w:rsidRPr="0095276B">
        <w:t>le dégraisser</w:t>
      </w:r>
      <w:r>
        <w:t xml:space="preserve">, </w:t>
      </w:r>
      <w:r w:rsidR="009D4A85" w:rsidRPr="0095276B">
        <w:t>le fouler</w:t>
      </w:r>
      <w:r>
        <w:t xml:space="preserve">, </w:t>
      </w:r>
      <w:r w:rsidR="009D4A85" w:rsidRPr="0095276B">
        <w:t>l</w:t>
      </w:r>
      <w:r>
        <w:t>’</w:t>
      </w:r>
      <w:r w:rsidR="009D4A85" w:rsidRPr="0095276B">
        <w:t>épailler</w:t>
      </w:r>
      <w:r>
        <w:t xml:space="preserve">, </w:t>
      </w:r>
      <w:r w:rsidR="009D4A85" w:rsidRPr="0095276B">
        <w:t>le teindre</w:t>
      </w:r>
      <w:r>
        <w:t xml:space="preserve">, </w:t>
      </w:r>
      <w:r w:rsidR="009D4A85" w:rsidRPr="0095276B">
        <w:t>le presser</w:t>
      </w:r>
      <w:r>
        <w:t xml:space="preserve">, </w:t>
      </w:r>
      <w:r w:rsidR="009D4A85" w:rsidRPr="0095276B">
        <w:t>le peser</w:t>
      </w:r>
      <w:r>
        <w:t xml:space="preserve">, </w:t>
      </w:r>
      <w:r w:rsidR="009D4A85" w:rsidRPr="0095276B">
        <w:t>et ça fera de la bonne étoffe</w:t>
      </w:r>
      <w:r>
        <w:t xml:space="preserve">. </w:t>
      </w:r>
      <w:r w:rsidR="009D4A85" w:rsidRPr="0095276B">
        <w:t xml:space="preserve">Alors </w:t>
      </w:r>
      <w:proofErr w:type="spellStart"/>
      <w:r w:rsidR="009D4A85" w:rsidRPr="0095276B">
        <w:t>nonon</w:t>
      </w:r>
      <w:proofErr w:type="spellEnd"/>
      <w:r w:rsidR="009D4A85" w:rsidRPr="0095276B">
        <w:t xml:space="preserve"> J</w:t>
      </w:r>
      <w:r w:rsidR="009D4A85" w:rsidRPr="0095276B">
        <w:t>o</w:t>
      </w:r>
      <w:r w:rsidR="009D4A85" w:rsidRPr="0095276B">
        <w:t>seph l</w:t>
      </w:r>
      <w:r>
        <w:t>’</w:t>
      </w:r>
      <w:r w:rsidR="009D4A85" w:rsidRPr="0095276B">
        <w:t>emportera par le train jusqu</w:t>
      </w:r>
      <w:r>
        <w:t>’</w:t>
      </w:r>
      <w:r w:rsidR="009D4A85" w:rsidRPr="0095276B">
        <w:t>à Paris</w:t>
      </w:r>
      <w:r>
        <w:t xml:space="preserve">, </w:t>
      </w:r>
      <w:r w:rsidR="009D4A85" w:rsidRPr="0095276B">
        <w:t xml:space="preserve">où le cousin Jacob le vendra à de beaux messieurs et à de belles </w:t>
      </w:r>
      <w:proofErr w:type="spellStart"/>
      <w:r w:rsidR="009D4A85" w:rsidRPr="0095276B">
        <w:t>madames</w:t>
      </w:r>
      <w:proofErr w:type="spellEnd"/>
      <w:r>
        <w:t xml:space="preserve">. </w:t>
      </w:r>
      <w:r w:rsidR="009D4A85" w:rsidRPr="0095276B">
        <w:t>Et puis</w:t>
      </w:r>
      <w:r>
        <w:t xml:space="preserve">, </w:t>
      </w:r>
      <w:proofErr w:type="spellStart"/>
      <w:r w:rsidR="009D4A85" w:rsidRPr="0095276B">
        <w:t>nonon</w:t>
      </w:r>
      <w:proofErr w:type="spellEnd"/>
      <w:r w:rsidR="009D4A85" w:rsidRPr="0095276B">
        <w:t xml:space="preserve"> Joseph reviendra de Paris et dira</w:t>
      </w:r>
      <w:r>
        <w:t> : « </w:t>
      </w:r>
      <w:r w:rsidR="009D4A85" w:rsidRPr="0095276B">
        <w:t>Voici</w:t>
      </w:r>
      <w:r>
        <w:t xml:space="preserve">, </w:t>
      </w:r>
      <w:r w:rsidR="009D4A85" w:rsidRPr="0095276B">
        <w:t>j</w:t>
      </w:r>
      <w:r>
        <w:t>’</w:t>
      </w:r>
      <w:r w:rsidR="009D4A85" w:rsidRPr="0095276B">
        <w:t>ai tout ve</w:t>
      </w:r>
      <w:r w:rsidR="009D4A85" w:rsidRPr="0095276B">
        <w:t>n</w:t>
      </w:r>
      <w:r w:rsidR="009D4A85" w:rsidRPr="0095276B">
        <w:t>du</w:t>
      </w:r>
      <w:r>
        <w:t xml:space="preserve">, </w:t>
      </w:r>
      <w:r w:rsidR="009D4A85" w:rsidRPr="0095276B">
        <w:t>et Jacob a tout vendu</w:t>
      </w:r>
      <w:r>
        <w:t>. »</w:t>
      </w:r>
      <w:r w:rsidR="009D4A85" w:rsidRPr="0095276B">
        <w:t xml:space="preserve"> Alors papa</w:t>
      </w:r>
      <w:r>
        <w:t xml:space="preserve">, </w:t>
      </w:r>
      <w:r w:rsidR="009D4A85" w:rsidRPr="0095276B">
        <w:t>bon papa et mon oncle Myrtil seront très contents</w:t>
      </w:r>
      <w:r>
        <w:t xml:space="preserve">, </w:t>
      </w:r>
      <w:r w:rsidR="009D4A85" w:rsidRPr="0095276B">
        <w:t>et Fritz Braun sera content</w:t>
      </w:r>
      <w:r>
        <w:t xml:space="preserve">, </w:t>
      </w:r>
      <w:r w:rsidR="009D4A85" w:rsidRPr="0095276B">
        <w:t>et le vieux Hermann sera content</w:t>
      </w:r>
      <w:r>
        <w:t xml:space="preserve">, </w:t>
      </w:r>
      <w:r w:rsidR="009D4A85" w:rsidRPr="0095276B">
        <w:t xml:space="preserve">et </w:t>
      </w:r>
      <w:proofErr w:type="spellStart"/>
      <w:r w:rsidR="009D4A85" w:rsidRPr="0095276B">
        <w:t>Pouppelé</w:t>
      </w:r>
      <w:proofErr w:type="spellEnd"/>
      <w:r w:rsidR="009D4A85" w:rsidRPr="0095276B">
        <w:t xml:space="preserve"> fermera la grille</w:t>
      </w:r>
      <w:r>
        <w:t xml:space="preserve">, </w:t>
      </w:r>
      <w:r w:rsidR="009D4A85" w:rsidRPr="0095276B">
        <w:t>le soir</w:t>
      </w:r>
      <w:r>
        <w:t xml:space="preserve">, </w:t>
      </w:r>
      <w:r w:rsidR="009D4A85" w:rsidRPr="0095276B">
        <w:t>d</w:t>
      </w:r>
      <w:r>
        <w:t>’</w:t>
      </w:r>
      <w:r w:rsidR="009D4A85" w:rsidRPr="0095276B">
        <w:t>un air joyeux</w:t>
      </w:r>
      <w:r>
        <w:t xml:space="preserve">, </w:t>
      </w:r>
      <w:r w:rsidR="009D4A85" w:rsidRPr="0095276B">
        <w:t>et le Kapp agitera son long nez rouge avec plaisir</w:t>
      </w:r>
      <w:r>
        <w:t xml:space="preserve">, </w:t>
      </w:r>
      <w:r w:rsidR="009D4A85" w:rsidRPr="0095276B">
        <w:t>et Gottlieb courra le raconter à la Mina Gottlieb</w:t>
      </w:r>
      <w:r>
        <w:t xml:space="preserve">, </w:t>
      </w:r>
      <w:r w:rsidR="009D4A85" w:rsidRPr="0095276B">
        <w:t>et Ze</w:t>
      </w:r>
      <w:r w:rsidR="009D4A85" w:rsidRPr="0095276B">
        <w:t>l</w:t>
      </w:r>
      <w:r w:rsidR="009D4A85" w:rsidRPr="0095276B">
        <w:t>ler se promènera gravement dans son cache-nez en se frottant les mains de contentement</w:t>
      </w:r>
      <w:r>
        <w:t xml:space="preserve">, </w:t>
      </w:r>
      <w:r w:rsidR="009D4A85" w:rsidRPr="0095276B">
        <w:t>et papa rentrera le dire à bonne maman et à maman</w:t>
      </w:r>
      <w:r>
        <w:t xml:space="preserve">, </w:t>
      </w:r>
      <w:r w:rsidR="009D4A85" w:rsidRPr="0095276B">
        <w:t>et Tintin prendra ses jambes à son cou</w:t>
      </w:r>
      <w:r>
        <w:t xml:space="preserve">, </w:t>
      </w:r>
      <w:r w:rsidR="009D4A85" w:rsidRPr="0095276B">
        <w:t>et mon Laure-maire attrapera sa jupe dans sa main pour ne pas rester en arrière</w:t>
      </w:r>
      <w:r>
        <w:t xml:space="preserve">, </w:t>
      </w:r>
      <w:r w:rsidR="009D4A85" w:rsidRPr="0095276B">
        <w:t xml:space="preserve">et ils arriveront tous deux chez </w:t>
      </w:r>
      <w:proofErr w:type="spellStart"/>
      <w:r w:rsidR="009D4A85" w:rsidRPr="0095276B">
        <w:rPr>
          <w:i/>
          <w:iCs/>
        </w:rPr>
        <w:t>onkele</w:t>
      </w:r>
      <w:proofErr w:type="spellEnd"/>
      <w:r w:rsidR="009D4A85" w:rsidRPr="0095276B">
        <w:t xml:space="preserve"> Wi</w:t>
      </w:r>
      <w:r w:rsidR="009D4A85" w:rsidRPr="0095276B">
        <w:t>l</w:t>
      </w:r>
      <w:r w:rsidR="009D4A85" w:rsidRPr="0095276B">
        <w:t>helm</w:t>
      </w:r>
      <w:r>
        <w:t xml:space="preserve">, </w:t>
      </w:r>
      <w:r w:rsidR="009D4A85" w:rsidRPr="0095276B">
        <w:t xml:space="preserve">et </w:t>
      </w:r>
      <w:proofErr w:type="spellStart"/>
      <w:r w:rsidR="009D4A85" w:rsidRPr="0095276B">
        <w:rPr>
          <w:i/>
          <w:iCs/>
        </w:rPr>
        <w:t>tantele</w:t>
      </w:r>
      <w:proofErr w:type="spellEnd"/>
      <w:r w:rsidR="009D4A85" w:rsidRPr="0095276B">
        <w:t xml:space="preserve"> Babette</w:t>
      </w:r>
      <w:r>
        <w:t xml:space="preserve">, </w:t>
      </w:r>
      <w:r w:rsidR="009D4A85" w:rsidRPr="0095276B">
        <w:t>et lui annonceront la bonne nouvelle</w:t>
      </w:r>
      <w:r>
        <w:t xml:space="preserve">, </w:t>
      </w:r>
      <w:r w:rsidR="009D4A85" w:rsidRPr="0095276B">
        <w:t>alors ils se prendront tous par la main</w:t>
      </w:r>
      <w:r>
        <w:t xml:space="preserve">, </w:t>
      </w:r>
      <w:r w:rsidR="009D4A85" w:rsidRPr="0095276B">
        <w:t>tourneront en rond a</w:t>
      </w:r>
      <w:r w:rsidR="009D4A85" w:rsidRPr="0095276B">
        <w:t>u</w:t>
      </w:r>
      <w:r w:rsidR="009D4A85" w:rsidRPr="0095276B">
        <w:t>tour de la table</w:t>
      </w:r>
      <w:r>
        <w:t xml:space="preserve">, </w:t>
      </w:r>
      <w:r w:rsidR="009D4A85" w:rsidRPr="0095276B">
        <w:t xml:space="preserve">autour de la </w:t>
      </w:r>
      <w:proofErr w:type="spellStart"/>
      <w:r w:rsidR="009D4A85" w:rsidRPr="0095276B">
        <w:rPr>
          <w:i/>
          <w:iCs/>
        </w:rPr>
        <w:t>kugel</w:t>
      </w:r>
      <w:proofErr w:type="spellEnd"/>
      <w:r w:rsidR="009D4A85" w:rsidRPr="00BE2173">
        <w:rPr>
          <w:rStyle w:val="Appelnotedebasdep"/>
        </w:rPr>
        <w:footnoteReference w:id="11"/>
      </w:r>
      <w:r>
        <w:t xml:space="preserve">, </w:t>
      </w:r>
      <w:r w:rsidR="009D4A85" w:rsidRPr="0095276B">
        <w:lastRenderedPageBreak/>
        <w:t xml:space="preserve">autour du </w:t>
      </w:r>
      <w:proofErr w:type="spellStart"/>
      <w:r w:rsidR="009D4A85" w:rsidRPr="0095276B">
        <w:rPr>
          <w:i/>
          <w:iCs/>
        </w:rPr>
        <w:t>honig</w:t>
      </w:r>
      <w:proofErr w:type="spellEnd"/>
      <w:r w:rsidR="009D4A85" w:rsidRPr="00BE2173">
        <w:rPr>
          <w:rStyle w:val="Appelnotedebasdep"/>
        </w:rPr>
        <w:footnoteReference w:id="12"/>
      </w:r>
      <w:r>
        <w:t xml:space="preserve">, </w:t>
      </w:r>
      <w:r w:rsidR="009D4A85" w:rsidRPr="0095276B">
        <w:t>a</w:t>
      </w:r>
      <w:r w:rsidR="009D4A85" w:rsidRPr="0095276B">
        <w:t>u</w:t>
      </w:r>
      <w:r w:rsidR="009D4A85" w:rsidRPr="0095276B">
        <w:t xml:space="preserve">tour du </w:t>
      </w:r>
      <w:proofErr w:type="spellStart"/>
      <w:r w:rsidR="009D4A85" w:rsidRPr="0095276B">
        <w:rPr>
          <w:i/>
          <w:iCs/>
        </w:rPr>
        <w:t>mâgue</w:t>
      </w:r>
      <w:proofErr w:type="spellEnd"/>
      <w:r w:rsidR="009D4A85" w:rsidRPr="00BE2173">
        <w:rPr>
          <w:rStyle w:val="Appelnotedebasdep"/>
        </w:rPr>
        <w:footnoteReference w:id="13"/>
      </w:r>
      <w:r>
        <w:t xml:space="preserve">, </w:t>
      </w:r>
      <w:r w:rsidR="009D4A85" w:rsidRPr="0095276B">
        <w:t xml:space="preserve">autour des </w:t>
      </w:r>
      <w:r w:rsidR="009D4A85" w:rsidRPr="0095276B">
        <w:rPr>
          <w:i/>
          <w:iCs/>
        </w:rPr>
        <w:t>bretzel</w:t>
      </w:r>
      <w:r w:rsidR="009D4A85" w:rsidRPr="00BE2173">
        <w:rPr>
          <w:rStyle w:val="Appelnotedebasdep"/>
        </w:rPr>
        <w:footnoteReference w:id="14"/>
      </w:r>
      <w:r>
        <w:t xml:space="preserve">, </w:t>
      </w:r>
      <w:r w:rsidR="009D4A85" w:rsidRPr="0095276B">
        <w:t>et puis</w:t>
      </w:r>
      <w:r>
        <w:t xml:space="preserve">, </w:t>
      </w:r>
      <w:proofErr w:type="spellStart"/>
      <w:r w:rsidR="009D4A85" w:rsidRPr="0095276B">
        <w:t>poutsche</w:t>
      </w:r>
      <w:proofErr w:type="spellEnd"/>
      <w:r w:rsidR="009D4A85" w:rsidRPr="0095276B">
        <w:t>-la-la</w:t>
      </w:r>
      <w:r>
        <w:t xml:space="preserve">, </w:t>
      </w:r>
      <w:r w:rsidR="009D4A85" w:rsidRPr="0095276B">
        <w:t>tout le monde par terre</w:t>
      </w:r>
      <w:r>
        <w:t> ! »</w:t>
      </w:r>
    </w:p>
    <w:p w14:paraId="506BA818" w14:textId="77777777" w:rsidR="006455E5" w:rsidRDefault="009D4A85" w:rsidP="002666CE">
      <w:r w:rsidRPr="0095276B">
        <w:t>Et comme il entraînait effectivement les enfants dans sa ronde</w:t>
      </w:r>
      <w:r w:rsidR="006455E5">
        <w:t xml:space="preserve">, </w:t>
      </w:r>
      <w:r w:rsidRPr="0095276B">
        <w:t>il avait jeté les yeux par la fenêtre</w:t>
      </w:r>
      <w:r w:rsidR="006455E5">
        <w:t xml:space="preserve">, </w:t>
      </w:r>
      <w:r w:rsidRPr="0095276B">
        <w:t>et s</w:t>
      </w:r>
      <w:r w:rsidR="006455E5">
        <w:t>’</w:t>
      </w:r>
      <w:r w:rsidRPr="0095276B">
        <w:t>était mis à glapir</w:t>
      </w:r>
      <w:r w:rsidR="006455E5">
        <w:t xml:space="preserve">, </w:t>
      </w:r>
      <w:r w:rsidRPr="0095276B">
        <w:t>sur un drôle de ton</w:t>
      </w:r>
      <w:r w:rsidR="006455E5">
        <w:t> :</w:t>
      </w:r>
    </w:p>
    <w:p w14:paraId="14B408C6" w14:textId="07FEAE26" w:rsidR="002666CE" w:rsidRDefault="006455E5" w:rsidP="002666CE">
      <w:r>
        <w:t>« </w:t>
      </w:r>
      <w:r w:rsidR="009D4A85" w:rsidRPr="0095276B">
        <w:t>Voici cette vieille folle de Babette qui est en train de me chercher</w:t>
      </w:r>
      <w:r>
        <w:t> ! »</w:t>
      </w:r>
    </w:p>
    <w:p w14:paraId="57B65BB5" w14:textId="77777777" w:rsidR="006455E5" w:rsidRDefault="009D4A85" w:rsidP="002666CE">
      <w:r w:rsidRPr="0095276B">
        <w:t>L</w:t>
      </w:r>
      <w:r w:rsidR="006455E5">
        <w:t>’</w:t>
      </w:r>
      <w:r w:rsidRPr="0095276B">
        <w:t xml:space="preserve">idée que </w:t>
      </w:r>
      <w:proofErr w:type="spellStart"/>
      <w:r w:rsidRPr="0095276B">
        <w:rPr>
          <w:i/>
          <w:iCs/>
        </w:rPr>
        <w:t>tantele</w:t>
      </w:r>
      <w:proofErr w:type="spellEnd"/>
      <w:r w:rsidRPr="0095276B">
        <w:t xml:space="preserve"> Babette pût être traitée de vieille folle</w:t>
      </w:r>
      <w:r w:rsidR="006455E5">
        <w:t xml:space="preserve">, </w:t>
      </w:r>
      <w:r w:rsidRPr="0095276B">
        <w:t>et l</w:t>
      </w:r>
      <w:r w:rsidR="006455E5">
        <w:t>’</w:t>
      </w:r>
      <w:r w:rsidRPr="0095276B">
        <w:t>idée que quelqu</w:t>
      </w:r>
      <w:r w:rsidR="006455E5">
        <w:t>’</w:t>
      </w:r>
      <w:r w:rsidRPr="0095276B">
        <w:t xml:space="preserve">un pût perdre son temps à chercher </w:t>
      </w:r>
      <w:proofErr w:type="spellStart"/>
      <w:r w:rsidRPr="0095276B">
        <w:rPr>
          <w:i/>
          <w:iCs/>
        </w:rPr>
        <w:t>onkele</w:t>
      </w:r>
      <w:proofErr w:type="spellEnd"/>
      <w:r w:rsidRPr="0095276B">
        <w:t xml:space="preserve"> Wilhelm avaient fait tellement rire les enfants</w:t>
      </w:r>
      <w:r w:rsidR="006455E5">
        <w:t xml:space="preserve">, </w:t>
      </w:r>
      <w:r w:rsidRPr="0095276B">
        <w:t>qu</w:t>
      </w:r>
      <w:r w:rsidR="006455E5">
        <w:t>’</w:t>
      </w:r>
      <w:r w:rsidRPr="0095276B">
        <w:t xml:space="preserve">il avait dû les prendre chacun sous un bras et les descendre tout </w:t>
      </w:r>
      <w:proofErr w:type="spellStart"/>
      <w:r w:rsidRPr="0095276B">
        <w:t>gigotants</w:t>
      </w:r>
      <w:proofErr w:type="spellEnd"/>
      <w:r w:rsidR="006455E5">
        <w:t xml:space="preserve">, </w:t>
      </w:r>
      <w:r w:rsidRPr="0095276B">
        <w:t>au risque de se démancher son pied bot à jamais et à toujours</w:t>
      </w:r>
      <w:r w:rsidR="006455E5">
        <w:t>.</w:t>
      </w:r>
    </w:p>
    <w:p w14:paraId="4E17E894" w14:textId="77777777" w:rsidR="006455E5" w:rsidRDefault="009D4A85" w:rsidP="002666CE">
      <w:r w:rsidRPr="0095276B">
        <w:t>Les fonctions de l</w:t>
      </w:r>
      <w:r w:rsidR="006455E5">
        <w:t>’</w:t>
      </w:r>
      <w:r w:rsidRPr="0095276B">
        <w:t>oncle Wilhelm étaient moins néglige</w:t>
      </w:r>
      <w:r w:rsidRPr="0095276B">
        <w:t>a</w:t>
      </w:r>
      <w:r w:rsidRPr="0095276B">
        <w:t>bles qu</w:t>
      </w:r>
      <w:r w:rsidR="006455E5">
        <w:t>’</w:t>
      </w:r>
      <w:r w:rsidRPr="0095276B">
        <w:t>il apparaissait d</w:t>
      </w:r>
      <w:r w:rsidR="006455E5">
        <w:t>’</w:t>
      </w:r>
      <w:r w:rsidRPr="0095276B">
        <w:t>abord</w:t>
      </w:r>
      <w:r w:rsidR="006455E5">
        <w:t xml:space="preserve">. </w:t>
      </w:r>
      <w:r w:rsidRPr="0095276B">
        <w:t>Quand arrivèrent les premières machines achetées par Joseph</w:t>
      </w:r>
      <w:r w:rsidR="006455E5">
        <w:t xml:space="preserve">, </w:t>
      </w:r>
      <w:r w:rsidRPr="0095276B">
        <w:t>tout était prêt à les recevoir</w:t>
      </w:r>
      <w:r w:rsidR="006455E5">
        <w:t>.</w:t>
      </w:r>
    </w:p>
    <w:p w14:paraId="37C40CB1" w14:textId="77777777" w:rsidR="006455E5" w:rsidRDefault="009D4A85" w:rsidP="002666CE">
      <w:r w:rsidRPr="0095276B">
        <w:t>Les caisses éventrées</w:t>
      </w:r>
      <w:r w:rsidR="006455E5">
        <w:t xml:space="preserve">, </w:t>
      </w:r>
      <w:r w:rsidRPr="0095276B">
        <w:t>elles apparurent</w:t>
      </w:r>
      <w:r w:rsidR="006455E5">
        <w:t xml:space="preserve">, </w:t>
      </w:r>
      <w:r w:rsidRPr="0095276B">
        <w:t>avec cet aspect on</w:t>
      </w:r>
      <w:r w:rsidRPr="0095276B">
        <w:t>c</w:t>
      </w:r>
      <w:r w:rsidRPr="0095276B">
        <w:t>tueux et glacé</w:t>
      </w:r>
      <w:r w:rsidR="006455E5">
        <w:t xml:space="preserve">, </w:t>
      </w:r>
      <w:r w:rsidRPr="0095276B">
        <w:t>par où le métal rappelle le serpent</w:t>
      </w:r>
      <w:r w:rsidR="006455E5">
        <w:t>.</w:t>
      </w:r>
    </w:p>
    <w:p w14:paraId="46D1AC22" w14:textId="77777777" w:rsidR="006455E5" w:rsidRDefault="009D4A85" w:rsidP="002666CE">
      <w:r w:rsidRPr="0095276B">
        <w:t>Aussi bien se glissèrent-elles membre à membre hors des caisses</w:t>
      </w:r>
      <w:r w:rsidR="006455E5">
        <w:t xml:space="preserve">. </w:t>
      </w:r>
      <w:r w:rsidRPr="0095276B">
        <w:t>Une fois couchées ou inclinées</w:t>
      </w:r>
      <w:r w:rsidR="006455E5">
        <w:t xml:space="preserve">, </w:t>
      </w:r>
      <w:r w:rsidRPr="0095276B">
        <w:t>dans l</w:t>
      </w:r>
      <w:r w:rsidR="006455E5">
        <w:t>’</w:t>
      </w:r>
      <w:r w:rsidRPr="0095276B">
        <w:t xml:space="preserve">attente des </w:t>
      </w:r>
      <w:r w:rsidRPr="0095276B">
        <w:lastRenderedPageBreak/>
        <w:t>mo</w:t>
      </w:r>
      <w:r w:rsidRPr="0095276B">
        <w:t>n</w:t>
      </w:r>
      <w:r w:rsidRPr="0095276B">
        <w:t>teurs</w:t>
      </w:r>
      <w:r w:rsidR="006455E5">
        <w:t xml:space="preserve">, </w:t>
      </w:r>
      <w:r w:rsidRPr="0095276B">
        <w:t>ce fut comme autant de pointes dont l</w:t>
      </w:r>
      <w:r w:rsidR="006455E5">
        <w:t>’</w:t>
      </w:r>
      <w:r w:rsidRPr="0095276B">
        <w:t>atmosphère des salles fut blessée</w:t>
      </w:r>
      <w:r w:rsidR="006455E5">
        <w:t xml:space="preserve">, </w:t>
      </w:r>
      <w:r w:rsidRPr="0095276B">
        <w:t>et le long de quoi elle finit par s</w:t>
      </w:r>
      <w:r w:rsidR="006455E5">
        <w:t>’</w:t>
      </w:r>
      <w:r w:rsidRPr="0095276B">
        <w:t>écouler</w:t>
      </w:r>
      <w:r w:rsidR="006455E5">
        <w:t>.</w:t>
      </w:r>
    </w:p>
    <w:p w14:paraId="573D8729" w14:textId="77777777" w:rsidR="006455E5" w:rsidRDefault="009D4A85" w:rsidP="002666CE">
      <w:r w:rsidRPr="0095276B">
        <w:t>Sarah</w:t>
      </w:r>
      <w:r w:rsidR="006455E5">
        <w:t xml:space="preserve">, </w:t>
      </w:r>
      <w:r w:rsidRPr="0095276B">
        <w:t>aussitôt amenée par son fils aîné</w:t>
      </w:r>
      <w:r w:rsidR="006455E5">
        <w:t xml:space="preserve">, </w:t>
      </w:r>
      <w:r w:rsidRPr="0095276B">
        <w:t>ne retrouva plus</w:t>
      </w:r>
      <w:r w:rsidR="006455E5">
        <w:t xml:space="preserve">, </w:t>
      </w:r>
      <w:r w:rsidRPr="0095276B">
        <w:t>quand la porte fut retombée derrière elle</w:t>
      </w:r>
      <w:r w:rsidR="006455E5">
        <w:t xml:space="preserve">, </w:t>
      </w:r>
      <w:r w:rsidRPr="0095276B">
        <w:t>le poids de la molle blancheur</w:t>
      </w:r>
      <w:r w:rsidR="006455E5">
        <w:t xml:space="preserve">, </w:t>
      </w:r>
      <w:r w:rsidRPr="0095276B">
        <w:t>ni l</w:t>
      </w:r>
      <w:r w:rsidR="006455E5">
        <w:t>’</w:t>
      </w:r>
      <w:r w:rsidRPr="0095276B">
        <w:t>odeur de la mort</w:t>
      </w:r>
      <w:r w:rsidR="006455E5">
        <w:t xml:space="preserve">. </w:t>
      </w:r>
      <w:r w:rsidRPr="0095276B">
        <w:t>Le parquet était couvert de pi</w:t>
      </w:r>
      <w:r w:rsidRPr="0095276B">
        <w:t>è</w:t>
      </w:r>
      <w:r w:rsidRPr="0095276B">
        <w:t>ces démontées</w:t>
      </w:r>
      <w:r w:rsidR="006455E5">
        <w:t xml:space="preserve">. </w:t>
      </w:r>
      <w:r w:rsidRPr="0095276B">
        <w:t>L</w:t>
      </w:r>
      <w:r w:rsidR="006455E5">
        <w:t>’</w:t>
      </w:r>
      <w:r w:rsidRPr="0095276B">
        <w:t>éclat de la peinture verte</w:t>
      </w:r>
      <w:r w:rsidR="006455E5">
        <w:t xml:space="preserve">, </w:t>
      </w:r>
      <w:r w:rsidRPr="0095276B">
        <w:t>dont les fontes étaient enduites</w:t>
      </w:r>
      <w:r w:rsidR="006455E5">
        <w:t xml:space="preserve">, </w:t>
      </w:r>
      <w:r w:rsidRPr="0095276B">
        <w:t>retenait la clarté du jour</w:t>
      </w:r>
      <w:r w:rsidR="006455E5">
        <w:t xml:space="preserve">, </w:t>
      </w:r>
      <w:r w:rsidRPr="0095276B">
        <w:t>lui donnait forme et couleur</w:t>
      </w:r>
      <w:r w:rsidR="006455E5">
        <w:t xml:space="preserve">. </w:t>
      </w:r>
      <w:r w:rsidRPr="0095276B">
        <w:t>Le gai soleil d</w:t>
      </w:r>
      <w:r w:rsidR="006455E5">
        <w:t>’</w:t>
      </w:r>
      <w:r w:rsidRPr="0095276B">
        <w:t>automne</w:t>
      </w:r>
      <w:r w:rsidR="006455E5">
        <w:t xml:space="preserve">, </w:t>
      </w:r>
      <w:r w:rsidRPr="0095276B">
        <w:t>qui entrait par les fenêtres d</w:t>
      </w:r>
      <w:r w:rsidRPr="0095276B">
        <w:t>é</w:t>
      </w:r>
      <w:r w:rsidRPr="0095276B">
        <w:t>crassées</w:t>
      </w:r>
      <w:r w:rsidR="006455E5">
        <w:t xml:space="preserve">, </w:t>
      </w:r>
      <w:r w:rsidRPr="0095276B">
        <w:t>allait</w:t>
      </w:r>
      <w:r w:rsidR="006455E5">
        <w:t xml:space="preserve">, </w:t>
      </w:r>
      <w:r w:rsidRPr="0095276B">
        <w:t>avant toutes choses</w:t>
      </w:r>
      <w:r w:rsidR="006455E5">
        <w:t xml:space="preserve">, </w:t>
      </w:r>
      <w:r w:rsidRPr="0095276B">
        <w:t>dessiner l</w:t>
      </w:r>
      <w:r w:rsidR="006455E5">
        <w:t>’</w:t>
      </w:r>
      <w:r w:rsidRPr="0095276B">
        <w:t>échine d</w:t>
      </w:r>
      <w:r w:rsidR="006455E5">
        <w:t>’</w:t>
      </w:r>
      <w:r w:rsidRPr="0095276B">
        <w:t>une tige métallique</w:t>
      </w:r>
      <w:r w:rsidR="006455E5">
        <w:t xml:space="preserve">. </w:t>
      </w:r>
      <w:r w:rsidRPr="0095276B">
        <w:t>Une odeur légère de graisse et de vernis comme</w:t>
      </w:r>
      <w:r w:rsidRPr="0095276B">
        <w:t>n</w:t>
      </w:r>
      <w:r w:rsidRPr="0095276B">
        <w:t>çait à flotter</w:t>
      </w:r>
      <w:r w:rsidR="006455E5">
        <w:t xml:space="preserve">. </w:t>
      </w:r>
      <w:r w:rsidRPr="0095276B">
        <w:t>L</w:t>
      </w:r>
      <w:r w:rsidR="006455E5">
        <w:t>’</w:t>
      </w:r>
      <w:r w:rsidRPr="0095276B">
        <w:t>arbre de transmission perçait bien encore la salle de bout en bout</w:t>
      </w:r>
      <w:r w:rsidR="006455E5">
        <w:t xml:space="preserve"> ; </w:t>
      </w:r>
      <w:r w:rsidRPr="0095276B">
        <w:t>mais la chair brune du fer avait reparu</w:t>
      </w:r>
      <w:r w:rsidR="006455E5">
        <w:t xml:space="preserve"> ; </w:t>
      </w:r>
      <w:r w:rsidRPr="0095276B">
        <w:t>l</w:t>
      </w:r>
      <w:r w:rsidR="006455E5">
        <w:t>’</w:t>
      </w:r>
      <w:r w:rsidRPr="0095276B">
        <w:t>huile couvrait sa surface de spires luisantes comme des itinéraires de colimaçons</w:t>
      </w:r>
      <w:r w:rsidR="006455E5">
        <w:t xml:space="preserve">. </w:t>
      </w:r>
      <w:r w:rsidRPr="0095276B">
        <w:t>Des courroies de cuir neuf se balançaient avec ind</w:t>
      </w:r>
      <w:r w:rsidRPr="0095276B">
        <w:t>o</w:t>
      </w:r>
      <w:r w:rsidRPr="0095276B">
        <w:t>lence</w:t>
      </w:r>
      <w:r w:rsidR="006455E5">
        <w:t xml:space="preserve">, </w:t>
      </w:r>
      <w:r w:rsidRPr="0095276B">
        <w:t>répandant une senteur âcre</w:t>
      </w:r>
      <w:r w:rsidR="006455E5">
        <w:t xml:space="preserve">, </w:t>
      </w:r>
      <w:r w:rsidRPr="0095276B">
        <w:t>offrant leur force comme une chose animale et domestique</w:t>
      </w:r>
      <w:r w:rsidR="006455E5">
        <w:t>.</w:t>
      </w:r>
    </w:p>
    <w:p w14:paraId="6692506B" w14:textId="77777777" w:rsidR="006455E5" w:rsidRDefault="009D4A85" w:rsidP="002666CE">
      <w:r w:rsidRPr="0095276B">
        <w:t>On respirait librement</w:t>
      </w:r>
      <w:r w:rsidR="006455E5">
        <w:t xml:space="preserve">. </w:t>
      </w:r>
      <w:r w:rsidRPr="0095276B">
        <w:t>On s</w:t>
      </w:r>
      <w:r w:rsidR="006455E5">
        <w:t>’</w:t>
      </w:r>
      <w:r w:rsidRPr="0095276B">
        <w:t>avançait sous la conduite de l</w:t>
      </w:r>
      <w:r w:rsidR="006455E5">
        <w:t>’</w:t>
      </w:r>
      <w:r w:rsidRPr="0095276B">
        <w:t>axe de métal</w:t>
      </w:r>
      <w:r w:rsidR="006455E5">
        <w:t xml:space="preserve">. </w:t>
      </w:r>
      <w:r w:rsidRPr="0095276B">
        <w:t>On allait de métier en métier</w:t>
      </w:r>
      <w:r w:rsidR="006455E5">
        <w:t xml:space="preserve">. </w:t>
      </w:r>
      <w:r w:rsidRPr="0095276B">
        <w:t>L</w:t>
      </w:r>
      <w:r w:rsidR="006455E5">
        <w:t>’</w:t>
      </w:r>
      <w:r w:rsidRPr="0095276B">
        <w:t>espace était m</w:t>
      </w:r>
      <w:r w:rsidRPr="0095276B">
        <w:t>â</w:t>
      </w:r>
      <w:r w:rsidRPr="0095276B">
        <w:t>té</w:t>
      </w:r>
      <w:r w:rsidR="006455E5">
        <w:t>.</w:t>
      </w:r>
    </w:p>
    <w:p w14:paraId="7D1476EC" w14:textId="77777777" w:rsidR="006455E5" w:rsidRDefault="009D4A85" w:rsidP="002666CE">
      <w:r w:rsidRPr="0095276B">
        <w:t>Il en était de même au premier</w:t>
      </w:r>
      <w:r w:rsidR="006455E5">
        <w:t xml:space="preserve">, </w:t>
      </w:r>
      <w:r w:rsidRPr="0095276B">
        <w:t>de même encore dans les deux constructions basses de la cour</w:t>
      </w:r>
      <w:r w:rsidR="006455E5">
        <w:t xml:space="preserve">. </w:t>
      </w:r>
      <w:r w:rsidRPr="0095276B">
        <w:t>Guillaume conduisit sa mère devant la chaudière</w:t>
      </w:r>
      <w:r w:rsidR="006455E5">
        <w:t xml:space="preserve">. </w:t>
      </w:r>
      <w:r w:rsidRPr="0095276B">
        <w:t>Un générateur à balancier</w:t>
      </w:r>
      <w:r w:rsidR="006455E5">
        <w:t xml:space="preserve">, </w:t>
      </w:r>
      <w:r w:rsidRPr="0095276B">
        <w:t>de bonne marque</w:t>
      </w:r>
      <w:r w:rsidR="006455E5">
        <w:t xml:space="preserve">, </w:t>
      </w:r>
      <w:r w:rsidRPr="0095276B">
        <w:t>acheté d</w:t>
      </w:r>
      <w:r w:rsidR="006455E5">
        <w:t>’</w:t>
      </w:r>
      <w:r w:rsidRPr="0095276B">
        <w:t>occasion à Mulhouse</w:t>
      </w:r>
      <w:r w:rsidR="006455E5">
        <w:t xml:space="preserve">, </w:t>
      </w:r>
      <w:r w:rsidRPr="0095276B">
        <w:t>dressait sa guillotine renflée</w:t>
      </w:r>
      <w:r w:rsidR="006455E5">
        <w:t xml:space="preserve">. </w:t>
      </w:r>
      <w:r w:rsidRPr="0095276B">
        <w:t>La tige du piston baignait dans l</w:t>
      </w:r>
      <w:r w:rsidR="006455E5">
        <w:t>’</w:t>
      </w:r>
      <w:r w:rsidRPr="0095276B">
        <w:t>huile</w:t>
      </w:r>
      <w:r w:rsidR="006455E5">
        <w:t xml:space="preserve">. </w:t>
      </w:r>
      <w:r w:rsidRPr="0095276B">
        <w:t>Un manomètre de cuivre aspergeait de soleil un mur</w:t>
      </w:r>
      <w:r w:rsidR="006455E5">
        <w:t xml:space="preserve">. </w:t>
      </w:r>
      <w:r w:rsidRPr="0095276B">
        <w:t>Le cylindre</w:t>
      </w:r>
      <w:r w:rsidR="006455E5">
        <w:t xml:space="preserve">, </w:t>
      </w:r>
      <w:proofErr w:type="spellStart"/>
      <w:r w:rsidRPr="0095276B">
        <w:t>douvé</w:t>
      </w:r>
      <w:proofErr w:type="spellEnd"/>
      <w:r w:rsidRPr="0095276B">
        <w:t xml:space="preserve"> de bois et cerclé de grosses lames de cuivre</w:t>
      </w:r>
      <w:r w:rsidR="006455E5">
        <w:t xml:space="preserve">, </w:t>
      </w:r>
      <w:r w:rsidRPr="0095276B">
        <w:t>faisait objet d</w:t>
      </w:r>
      <w:r w:rsidR="006455E5">
        <w:t>’</w:t>
      </w:r>
      <w:r w:rsidRPr="0095276B">
        <w:t>étagère d</w:t>
      </w:r>
      <w:r w:rsidRPr="0095276B">
        <w:t>é</w:t>
      </w:r>
      <w:r w:rsidRPr="0095276B">
        <w:t>mesurément grossi</w:t>
      </w:r>
      <w:r w:rsidR="006455E5">
        <w:t>.</w:t>
      </w:r>
    </w:p>
    <w:p w14:paraId="038B7A44" w14:textId="77777777" w:rsidR="006455E5" w:rsidRDefault="009D4A85" w:rsidP="002666CE">
      <w:r w:rsidRPr="0095276B">
        <w:t>Le mécanicien salua la femme du patron d</w:t>
      </w:r>
      <w:r w:rsidR="006455E5">
        <w:t>’</w:t>
      </w:r>
      <w:r w:rsidRPr="0095276B">
        <w:t>un geste rapide de la main vers sa casquette bleue</w:t>
      </w:r>
      <w:r w:rsidR="006455E5">
        <w:t xml:space="preserve">, </w:t>
      </w:r>
      <w:r w:rsidRPr="0095276B">
        <w:t>et se remit à l</w:t>
      </w:r>
      <w:r w:rsidR="006455E5">
        <w:t>’</w:t>
      </w:r>
      <w:r w:rsidRPr="0095276B">
        <w:t>astiquage en observant les nouveaux venus avec une attention sournoise</w:t>
      </w:r>
      <w:r w:rsidR="006455E5">
        <w:t> :</w:t>
      </w:r>
    </w:p>
    <w:p w14:paraId="2069AD88" w14:textId="77777777" w:rsidR="006455E5" w:rsidRDefault="006455E5" w:rsidP="002666CE">
      <w:r>
        <w:lastRenderedPageBreak/>
        <w:t>« </w:t>
      </w:r>
      <w:r w:rsidR="009D4A85" w:rsidRPr="0095276B">
        <w:t>Bonjour</w:t>
      </w:r>
      <w:r>
        <w:t xml:space="preserve">, </w:t>
      </w:r>
      <w:r w:rsidR="009D4A85" w:rsidRPr="0095276B">
        <w:t>monsieur</w:t>
      </w:r>
      <w:r>
        <w:t xml:space="preserve">, </w:t>
      </w:r>
      <w:r w:rsidR="009D4A85" w:rsidRPr="0095276B">
        <w:t>répondit Sarah Simler avec sa grande politesse</w:t>
      </w:r>
      <w:r>
        <w:t>.</w:t>
      </w:r>
    </w:p>
    <w:p w14:paraId="6B8ED53E" w14:textId="77777777" w:rsidR="006455E5" w:rsidRDefault="006455E5" w:rsidP="002666CE">
      <w:r>
        <w:t>« </w:t>
      </w:r>
      <w:proofErr w:type="spellStart"/>
      <w:r w:rsidR="009D4A85" w:rsidRPr="0095276B">
        <w:t>Pailloux</w:t>
      </w:r>
      <w:proofErr w:type="spellEnd"/>
      <w:r>
        <w:t xml:space="preserve">, </w:t>
      </w:r>
      <w:r w:rsidR="009D4A85" w:rsidRPr="0095276B">
        <w:t>voici ma mère</w:t>
      </w:r>
      <w:r>
        <w:t xml:space="preserve">, </w:t>
      </w:r>
      <w:r w:rsidR="009D4A85" w:rsidRPr="0095276B">
        <w:t>dit à son tour Guillaume</w:t>
      </w:r>
      <w:r>
        <w:t xml:space="preserve">, </w:t>
      </w:r>
      <w:r w:rsidR="009D4A85" w:rsidRPr="0095276B">
        <w:t>comme on sait dire cette phrase cinq ou six fois</w:t>
      </w:r>
      <w:r>
        <w:t xml:space="preserve">, </w:t>
      </w:r>
      <w:r w:rsidR="009D4A85" w:rsidRPr="0095276B">
        <w:t>dix au plus</w:t>
      </w:r>
      <w:r>
        <w:t xml:space="preserve">, </w:t>
      </w:r>
      <w:r w:rsidR="009D4A85" w:rsidRPr="0095276B">
        <w:t>dans le cours d</w:t>
      </w:r>
      <w:r>
        <w:t>’</w:t>
      </w:r>
      <w:r w:rsidR="009D4A85" w:rsidRPr="0095276B">
        <w:t>une vie</w:t>
      </w:r>
      <w:r>
        <w:t>.</w:t>
      </w:r>
    </w:p>
    <w:p w14:paraId="114DBFA3" w14:textId="77777777" w:rsidR="006455E5" w:rsidRDefault="009D4A85" w:rsidP="002666CE">
      <w:r w:rsidRPr="0095276B">
        <w:t>Mais cet homme si nerveux l</w:t>
      </w:r>
      <w:r w:rsidR="006455E5">
        <w:t>’</w:t>
      </w:r>
      <w:r w:rsidRPr="0095276B">
        <w:t>était-il assez</w:t>
      </w:r>
      <w:r w:rsidR="006455E5">
        <w:t xml:space="preserve">, </w:t>
      </w:r>
      <w:r w:rsidR="006455E5">
        <w:rPr>
          <w:rFonts w:eastAsia="Georgia" w:cs="Georgia"/>
        </w:rPr>
        <w:t xml:space="preserve">– </w:t>
      </w:r>
      <w:r w:rsidRPr="0095276B">
        <w:t>ou l</w:t>
      </w:r>
      <w:r w:rsidR="006455E5">
        <w:t>’</w:t>
      </w:r>
      <w:r w:rsidRPr="0095276B">
        <w:t>était-il a</w:t>
      </w:r>
      <w:r w:rsidRPr="0095276B">
        <w:t>s</w:t>
      </w:r>
      <w:r w:rsidRPr="0095276B">
        <w:t>sez</w:t>
      </w:r>
      <w:r w:rsidR="006455E5">
        <w:t xml:space="preserve">, </w:t>
      </w:r>
      <w:r w:rsidRPr="0095276B">
        <w:t>une fois sorti de son propre univers</w:t>
      </w:r>
      <w:r w:rsidR="006455E5">
        <w:t xml:space="preserve">, </w:t>
      </w:r>
      <w:r w:rsidR="006455E5">
        <w:rPr>
          <w:rFonts w:eastAsia="Georgia" w:cs="Georgia"/>
        </w:rPr>
        <w:t xml:space="preserve">– </w:t>
      </w:r>
      <w:r w:rsidRPr="0095276B">
        <w:t>pour faire écho à l</w:t>
      </w:r>
      <w:r w:rsidR="006455E5">
        <w:t>’</w:t>
      </w:r>
      <w:r w:rsidRPr="0095276B">
        <w:t>émoi qui saisit sa mère quand il prononça les deux syllabes de ce nom inconnu</w:t>
      </w:r>
      <w:r w:rsidR="006455E5">
        <w:t> ?</w:t>
      </w:r>
    </w:p>
    <w:p w14:paraId="76219E1A" w14:textId="77777777" w:rsidR="006455E5" w:rsidRDefault="009D4A85" w:rsidP="002666CE">
      <w:r w:rsidRPr="0095276B">
        <w:t>Nom plus qu</w:t>
      </w:r>
      <w:r w:rsidR="006455E5">
        <w:t>’</w:t>
      </w:r>
      <w:r w:rsidRPr="0095276B">
        <w:t>inconnu</w:t>
      </w:r>
      <w:r w:rsidR="006455E5">
        <w:t xml:space="preserve">, </w:t>
      </w:r>
      <w:r w:rsidR="006455E5">
        <w:rPr>
          <w:rFonts w:eastAsia="Georgia" w:cs="Georgia"/>
        </w:rPr>
        <w:t xml:space="preserve">– </w:t>
      </w:r>
      <w:r w:rsidRPr="0095276B">
        <w:t>nom d</w:t>
      </w:r>
      <w:r w:rsidR="006455E5">
        <w:t>’</w:t>
      </w:r>
      <w:r w:rsidRPr="0095276B">
        <w:t>étranger</w:t>
      </w:r>
      <w:r w:rsidR="006455E5">
        <w:t xml:space="preserve">. </w:t>
      </w:r>
      <w:r w:rsidRPr="0095276B">
        <w:t>La poussée fut si violente que l</w:t>
      </w:r>
      <w:r w:rsidR="006455E5">
        <w:t>’</w:t>
      </w:r>
      <w:r w:rsidRPr="0095276B">
        <w:t>esprit de Sarah chassa comme un navire sur son ancre</w:t>
      </w:r>
      <w:r w:rsidR="006455E5">
        <w:t xml:space="preserve">. </w:t>
      </w:r>
      <w:r w:rsidRPr="0095276B">
        <w:t>Cinquante noms alsaciens lui passèrent par le cœur</w:t>
      </w:r>
      <w:r w:rsidR="006455E5">
        <w:t xml:space="preserve">, </w:t>
      </w:r>
      <w:r w:rsidRPr="0095276B">
        <w:t>en syllabes dansantes et arrondies</w:t>
      </w:r>
      <w:r w:rsidR="006455E5">
        <w:t xml:space="preserve">, </w:t>
      </w:r>
      <w:r w:rsidRPr="0095276B">
        <w:t>toutes faites pour la familiarité ou la moquerie</w:t>
      </w:r>
      <w:r w:rsidR="006455E5">
        <w:t xml:space="preserve">, </w:t>
      </w:r>
      <w:r w:rsidRPr="0095276B">
        <w:t>noms qui ont l</w:t>
      </w:r>
      <w:r w:rsidR="006455E5">
        <w:t>’</w:t>
      </w:r>
      <w:r w:rsidRPr="0095276B">
        <w:t>air de surnoms</w:t>
      </w:r>
      <w:r w:rsidR="006455E5">
        <w:t xml:space="preserve">, </w:t>
      </w:r>
      <w:r w:rsidRPr="0095276B">
        <w:t>prénoms b</w:t>
      </w:r>
      <w:r w:rsidRPr="0095276B">
        <w:t>a</w:t>
      </w:r>
      <w:r w:rsidRPr="0095276B">
        <w:t>vards qui lâchent tout en riant</w:t>
      </w:r>
      <w:r w:rsidR="006455E5">
        <w:t xml:space="preserve">, </w:t>
      </w:r>
      <w:r w:rsidRPr="0095276B">
        <w:t>la parenté</w:t>
      </w:r>
      <w:r w:rsidR="006455E5">
        <w:t xml:space="preserve">, </w:t>
      </w:r>
      <w:r w:rsidRPr="0095276B">
        <w:t>le voisinage</w:t>
      </w:r>
      <w:r w:rsidR="006455E5">
        <w:t xml:space="preserve">, </w:t>
      </w:r>
      <w:r w:rsidRPr="0095276B">
        <w:t>le cara</w:t>
      </w:r>
      <w:r w:rsidRPr="0095276B">
        <w:t>c</w:t>
      </w:r>
      <w:r w:rsidRPr="0095276B">
        <w:t>tère</w:t>
      </w:r>
      <w:r w:rsidR="006455E5">
        <w:t xml:space="preserve">, </w:t>
      </w:r>
      <w:r w:rsidRPr="0095276B">
        <w:t>la réputation</w:t>
      </w:r>
      <w:r w:rsidR="006455E5">
        <w:t xml:space="preserve">, </w:t>
      </w:r>
      <w:r w:rsidRPr="0095276B">
        <w:t>l</w:t>
      </w:r>
      <w:r w:rsidR="006455E5">
        <w:t>’</w:t>
      </w:r>
      <w:r w:rsidRPr="0095276B">
        <w:t>âge et le métier</w:t>
      </w:r>
      <w:r w:rsidR="006455E5">
        <w:t>.</w:t>
      </w:r>
    </w:p>
    <w:p w14:paraId="63C84E47" w14:textId="77777777" w:rsidR="006455E5" w:rsidRDefault="009D4A85" w:rsidP="002666CE">
      <w:r w:rsidRPr="0095276B">
        <w:t>Mais c</w:t>
      </w:r>
      <w:r w:rsidR="006455E5">
        <w:t>’</w:t>
      </w:r>
      <w:r w:rsidRPr="0095276B">
        <w:t>en était fini</w:t>
      </w:r>
      <w:r w:rsidR="006455E5">
        <w:t xml:space="preserve">, </w:t>
      </w:r>
      <w:r w:rsidRPr="0095276B">
        <w:t>pour longtemps</w:t>
      </w:r>
      <w:r w:rsidR="006455E5">
        <w:t xml:space="preserve">, </w:t>
      </w:r>
      <w:r w:rsidRPr="0095276B">
        <w:t>de tout voisinage et de toute familiarité</w:t>
      </w:r>
      <w:r w:rsidR="006455E5">
        <w:t xml:space="preserve">. </w:t>
      </w:r>
      <w:r w:rsidRPr="0095276B">
        <w:t>Celui qui se redressait là</w:t>
      </w:r>
      <w:r w:rsidR="006455E5">
        <w:t xml:space="preserve">, </w:t>
      </w:r>
      <w:r w:rsidRPr="0095276B">
        <w:t>mince et oblique</w:t>
      </w:r>
      <w:r w:rsidR="006455E5">
        <w:t xml:space="preserve">, </w:t>
      </w:r>
      <w:r w:rsidRPr="0095276B">
        <w:t>dans sa salopette tachée</w:t>
      </w:r>
      <w:r w:rsidR="006455E5">
        <w:t xml:space="preserve">, </w:t>
      </w:r>
      <w:r w:rsidRPr="0095276B">
        <w:t xml:space="preserve">était bien </w:t>
      </w:r>
      <w:proofErr w:type="spellStart"/>
      <w:r w:rsidRPr="0095276B">
        <w:t>Pailloux</w:t>
      </w:r>
      <w:proofErr w:type="spellEnd"/>
      <w:r w:rsidR="006455E5">
        <w:t xml:space="preserve">, </w:t>
      </w:r>
      <w:r w:rsidRPr="0095276B">
        <w:t>homme de l</w:t>
      </w:r>
      <w:r w:rsidR="006455E5">
        <w:t>’</w:t>
      </w:r>
      <w:r w:rsidRPr="0095276B">
        <w:t>Ouest jusqu</w:t>
      </w:r>
      <w:r w:rsidR="006455E5">
        <w:t>’</w:t>
      </w:r>
      <w:r w:rsidRPr="0095276B">
        <w:t>au bout de ses ongles et jusqu</w:t>
      </w:r>
      <w:r w:rsidR="006455E5">
        <w:t>’</w:t>
      </w:r>
      <w:r w:rsidRPr="0095276B">
        <w:t>au fond de son cœur</w:t>
      </w:r>
      <w:r w:rsidR="006455E5">
        <w:t xml:space="preserve">. </w:t>
      </w:r>
      <w:r w:rsidRPr="0095276B">
        <w:t>Co</w:t>
      </w:r>
      <w:r w:rsidRPr="0095276B">
        <w:t>m</w:t>
      </w:r>
      <w:r w:rsidRPr="0095276B">
        <w:t>bien de temps faudrait-il à Sarah pour découvrir les vertus que l</w:t>
      </w:r>
      <w:r w:rsidR="006455E5">
        <w:t>’</w:t>
      </w:r>
      <w:r w:rsidRPr="0095276B">
        <w:t>Ouest dissimule</w:t>
      </w:r>
      <w:r w:rsidR="006455E5">
        <w:t xml:space="preserve"> ? </w:t>
      </w:r>
      <w:proofErr w:type="spellStart"/>
      <w:r w:rsidRPr="0095276B">
        <w:t>Pailloux</w:t>
      </w:r>
      <w:proofErr w:type="spellEnd"/>
      <w:r w:rsidR="006455E5">
        <w:t xml:space="preserve">, </w:t>
      </w:r>
      <w:r w:rsidRPr="0095276B">
        <w:t>en attendant</w:t>
      </w:r>
      <w:r w:rsidR="006455E5">
        <w:t xml:space="preserve">, </w:t>
      </w:r>
      <w:r w:rsidRPr="0095276B">
        <w:t>se tenait devant elle</w:t>
      </w:r>
      <w:r w:rsidR="006455E5">
        <w:t xml:space="preserve">, </w:t>
      </w:r>
      <w:r w:rsidRPr="0095276B">
        <w:t>avec son nom étouffé et son regard méfiant</w:t>
      </w:r>
      <w:r w:rsidR="006455E5">
        <w:t xml:space="preserve">, </w:t>
      </w:r>
      <w:r w:rsidRPr="0095276B">
        <w:t>comme le symbole du monde au fond duquel elle avait roulé</w:t>
      </w:r>
      <w:r w:rsidR="006455E5">
        <w:t>.</w:t>
      </w:r>
    </w:p>
    <w:p w14:paraId="5DA918E9" w14:textId="77777777" w:rsidR="006455E5" w:rsidRDefault="009D4A85" w:rsidP="002666CE">
      <w:r w:rsidRPr="0095276B">
        <w:t>Et Guillaume pouvait bien gaspiller les trésors d</w:t>
      </w:r>
      <w:r w:rsidR="006455E5">
        <w:t>’</w:t>
      </w:r>
      <w:r w:rsidRPr="0095276B">
        <w:t>un sent</w:t>
      </w:r>
      <w:r w:rsidRPr="0095276B">
        <w:t>i</w:t>
      </w:r>
      <w:r w:rsidRPr="0095276B">
        <w:t>ment ombrageux pour présenter sa mère au nouveau mécan</w:t>
      </w:r>
      <w:r w:rsidRPr="0095276B">
        <w:t>i</w:t>
      </w:r>
      <w:r w:rsidRPr="0095276B">
        <w:t>cien de la fabrique</w:t>
      </w:r>
      <w:r w:rsidR="006455E5">
        <w:t xml:space="preserve"> ; </w:t>
      </w:r>
      <w:r w:rsidRPr="0095276B">
        <w:t>c</w:t>
      </w:r>
      <w:r w:rsidR="006455E5">
        <w:t>’</w:t>
      </w:r>
      <w:r w:rsidRPr="0095276B">
        <w:t>en était fini aussi</w:t>
      </w:r>
      <w:r w:rsidR="006455E5">
        <w:t xml:space="preserve">, </w:t>
      </w:r>
      <w:r w:rsidRPr="0095276B">
        <w:t>et à jamais</w:t>
      </w:r>
      <w:r w:rsidR="006455E5">
        <w:t xml:space="preserve">, </w:t>
      </w:r>
      <w:r w:rsidRPr="0095276B">
        <w:t>du temps où la femme d</w:t>
      </w:r>
      <w:r w:rsidR="006455E5">
        <w:t>’</w:t>
      </w:r>
      <w:r w:rsidRPr="0095276B">
        <w:t>Hippolyte était</w:t>
      </w:r>
      <w:r w:rsidR="006455E5">
        <w:t xml:space="preserve">, </w:t>
      </w:r>
      <w:r w:rsidRPr="0095276B">
        <w:t>aux yeux de tous et de chacun</w:t>
      </w:r>
      <w:r w:rsidR="006455E5">
        <w:t xml:space="preserve">, </w:t>
      </w:r>
      <w:proofErr w:type="spellStart"/>
      <w:r w:rsidRPr="0095276B">
        <w:rPr>
          <w:i/>
          <w:iCs/>
        </w:rPr>
        <w:t>K</w:t>
      </w:r>
      <w:r w:rsidRPr="0095276B">
        <w:rPr>
          <w:i/>
          <w:iCs/>
        </w:rPr>
        <w:t>ö</w:t>
      </w:r>
      <w:r w:rsidRPr="0095276B">
        <w:rPr>
          <w:i/>
          <w:iCs/>
        </w:rPr>
        <w:t>nigin</w:t>
      </w:r>
      <w:proofErr w:type="spellEnd"/>
      <w:r w:rsidRPr="0095276B">
        <w:rPr>
          <w:i/>
          <w:iCs/>
        </w:rPr>
        <w:t xml:space="preserve"> Simler</w:t>
      </w:r>
      <w:r w:rsidR="006455E5">
        <w:t>.</w:t>
      </w:r>
    </w:p>
    <w:p w14:paraId="5BEDA8A1" w14:textId="77777777" w:rsidR="006455E5" w:rsidRDefault="009D4A85" w:rsidP="002666CE">
      <w:proofErr w:type="spellStart"/>
      <w:r w:rsidRPr="0095276B">
        <w:lastRenderedPageBreak/>
        <w:t>Pailloux</w:t>
      </w:r>
      <w:proofErr w:type="spellEnd"/>
      <w:r w:rsidRPr="0095276B">
        <w:t xml:space="preserve"> renouvela son geste de la main vers la visière de sa casquette</w:t>
      </w:r>
      <w:r w:rsidR="006455E5">
        <w:t xml:space="preserve">, </w:t>
      </w:r>
      <w:r w:rsidRPr="0095276B">
        <w:t>et se remit à l</w:t>
      </w:r>
      <w:r w:rsidR="006455E5">
        <w:t>’</w:t>
      </w:r>
      <w:r w:rsidRPr="0095276B">
        <w:t>ouvrage</w:t>
      </w:r>
      <w:r w:rsidR="006455E5">
        <w:t xml:space="preserve">. </w:t>
      </w:r>
      <w:r w:rsidRPr="0095276B">
        <w:t>À tout considérer</w:t>
      </w:r>
      <w:r w:rsidR="006455E5">
        <w:t xml:space="preserve">, </w:t>
      </w:r>
      <w:r w:rsidRPr="0095276B">
        <w:t>qu</w:t>
      </w:r>
      <w:r w:rsidR="006455E5">
        <w:t>’</w:t>
      </w:r>
      <w:r w:rsidRPr="0095276B">
        <w:t>est-ce que c</w:t>
      </w:r>
      <w:r w:rsidR="006455E5">
        <w:t>’</w:t>
      </w:r>
      <w:r w:rsidRPr="0095276B">
        <w:t>était que ces gens-là</w:t>
      </w:r>
      <w:r w:rsidR="006455E5">
        <w:t xml:space="preserve">, </w:t>
      </w:r>
      <w:r w:rsidRPr="0095276B">
        <w:t>et à quoi pouvaient-ils prétendre de neuf</w:t>
      </w:r>
      <w:r w:rsidR="006455E5">
        <w:t xml:space="preserve">, </w:t>
      </w:r>
      <w:r w:rsidRPr="0095276B">
        <w:t>dans un pays où</w:t>
      </w:r>
      <w:r w:rsidR="006455E5">
        <w:t xml:space="preserve">, </w:t>
      </w:r>
      <w:r w:rsidRPr="0095276B">
        <w:t>depuis vingt siècles</w:t>
      </w:r>
      <w:r w:rsidR="006455E5">
        <w:t xml:space="preserve">, </w:t>
      </w:r>
      <w:r w:rsidRPr="0095276B">
        <w:t>tout a été dit et te</w:t>
      </w:r>
      <w:r w:rsidRPr="0095276B">
        <w:t>n</w:t>
      </w:r>
      <w:r w:rsidRPr="0095276B">
        <w:t>té</w:t>
      </w:r>
      <w:r w:rsidR="006455E5">
        <w:t> ?</w:t>
      </w:r>
    </w:p>
    <w:p w14:paraId="72C5F9D6" w14:textId="77777777" w:rsidR="006455E5" w:rsidRDefault="006455E5" w:rsidP="002666CE">
      <w:pPr>
        <w:numPr>
          <w:ins w:id="17" w:author="Michel" w:date="2010-09-20T14:43:00Z"/>
        </w:numPr>
      </w:pPr>
      <w:r>
        <w:t>« </w:t>
      </w:r>
      <w:r w:rsidR="009D4A85" w:rsidRPr="0095276B">
        <w:t>Rentrons</w:t>
      </w:r>
      <w:r>
        <w:t xml:space="preserve">, </w:t>
      </w:r>
      <w:r w:rsidR="009D4A85" w:rsidRPr="0095276B">
        <w:t>mon fils</w:t>
      </w:r>
      <w:r>
        <w:t xml:space="preserve">, » </w:t>
      </w:r>
      <w:r w:rsidR="009D4A85" w:rsidRPr="0095276B">
        <w:t>murmura madame Hippolyte</w:t>
      </w:r>
      <w:r>
        <w:t xml:space="preserve">, </w:t>
      </w:r>
      <w:r w:rsidR="009D4A85" w:rsidRPr="0095276B">
        <w:t>quand ils sortirent de là</w:t>
      </w:r>
      <w:r>
        <w:t xml:space="preserve">. </w:t>
      </w:r>
      <w:r w:rsidR="009D4A85" w:rsidRPr="0095276B">
        <w:t>Et ils s</w:t>
      </w:r>
      <w:r>
        <w:t>’</w:t>
      </w:r>
      <w:r w:rsidR="009D4A85" w:rsidRPr="0095276B">
        <w:t>en retournèrent à l</w:t>
      </w:r>
      <w:r>
        <w:t>’</w:t>
      </w:r>
      <w:r w:rsidR="009D4A85" w:rsidRPr="0095276B">
        <w:t>hôtel</w:t>
      </w:r>
      <w:r>
        <w:t xml:space="preserve">, </w:t>
      </w:r>
      <w:r w:rsidR="009D4A85" w:rsidRPr="0095276B">
        <w:t>côte à côte</w:t>
      </w:r>
      <w:r>
        <w:t xml:space="preserve">, </w:t>
      </w:r>
      <w:r w:rsidR="009D4A85" w:rsidRPr="0095276B">
        <w:t>sans échanger une p</w:t>
      </w:r>
      <w:r w:rsidR="009D4A85" w:rsidRPr="0095276B">
        <w:t>a</w:t>
      </w:r>
      <w:r w:rsidR="009D4A85" w:rsidRPr="0095276B">
        <w:t>role</w:t>
      </w:r>
      <w:r>
        <w:t>.</w:t>
      </w:r>
    </w:p>
    <w:p w14:paraId="02F23427" w14:textId="476B19B4" w:rsidR="009D4A85" w:rsidRPr="0095276B" w:rsidRDefault="009D4A85" w:rsidP="006455E5">
      <w:pPr>
        <w:pStyle w:val="Titre2"/>
        <w:pageBreakBefore/>
        <w:rPr>
          <w:szCs w:val="44"/>
        </w:rPr>
      </w:pPr>
      <w:bookmarkStart w:id="18" w:name="_Toc197888821"/>
      <w:r w:rsidRPr="0095276B">
        <w:rPr>
          <w:szCs w:val="44"/>
        </w:rPr>
        <w:lastRenderedPageBreak/>
        <w:t>12</w:t>
      </w:r>
      <w:bookmarkEnd w:id="18"/>
      <w:r w:rsidRPr="0095276B">
        <w:rPr>
          <w:szCs w:val="44"/>
        </w:rPr>
        <w:br/>
      </w:r>
    </w:p>
    <w:p w14:paraId="35D2F4C9" w14:textId="77777777" w:rsidR="006455E5" w:rsidRDefault="009D4A85" w:rsidP="002666CE">
      <w:r w:rsidRPr="0095276B">
        <w:t>Il n</w:t>
      </w:r>
      <w:r w:rsidR="006455E5">
        <w:t>’</w:t>
      </w:r>
      <w:r w:rsidRPr="0095276B">
        <w:t>avait pas fallu de longs calculs à l</w:t>
      </w:r>
      <w:r w:rsidR="006455E5">
        <w:t>’</w:t>
      </w:r>
      <w:r w:rsidRPr="0095276B">
        <w:t>oncle Wilhelm pour liquider</w:t>
      </w:r>
      <w:r w:rsidR="006455E5">
        <w:t xml:space="preserve">, </w:t>
      </w:r>
      <w:r w:rsidRPr="0095276B">
        <w:t>à Colmar</w:t>
      </w:r>
      <w:r w:rsidR="006455E5">
        <w:t xml:space="preserve">, </w:t>
      </w:r>
      <w:r w:rsidRPr="0095276B">
        <w:t>sa petite affaire de draps</w:t>
      </w:r>
      <w:r w:rsidR="006455E5">
        <w:t xml:space="preserve">. </w:t>
      </w:r>
      <w:r w:rsidRPr="0095276B">
        <w:t>Elle s</w:t>
      </w:r>
      <w:r w:rsidR="006455E5">
        <w:t>’</w:t>
      </w:r>
      <w:r w:rsidRPr="0095276B">
        <w:t>était liquidée d</w:t>
      </w:r>
      <w:r w:rsidR="006455E5">
        <w:t>’</w:t>
      </w:r>
      <w:r w:rsidRPr="0095276B">
        <w:t>elle-même</w:t>
      </w:r>
      <w:r w:rsidR="006455E5">
        <w:t xml:space="preserve">. </w:t>
      </w:r>
      <w:r w:rsidRPr="0095276B">
        <w:t>La guerre s</w:t>
      </w:r>
      <w:r w:rsidR="006455E5">
        <w:t>’</w:t>
      </w:r>
      <w:r w:rsidRPr="0095276B">
        <w:t>était chargée du soin des détails</w:t>
      </w:r>
      <w:r w:rsidR="006455E5">
        <w:t xml:space="preserve">. </w:t>
      </w:r>
      <w:r w:rsidRPr="0095276B">
        <w:t>Les Simler</w:t>
      </w:r>
      <w:r w:rsidR="006455E5">
        <w:t xml:space="preserve">, </w:t>
      </w:r>
      <w:r w:rsidRPr="0095276B">
        <w:t>et Blum tout le premier</w:t>
      </w:r>
      <w:r w:rsidR="006455E5">
        <w:t xml:space="preserve">, </w:t>
      </w:r>
      <w:r w:rsidRPr="0095276B">
        <w:t>y trouvaient avantage car rien ne distrayait l</w:t>
      </w:r>
      <w:r w:rsidR="006455E5">
        <w:t>’</w:t>
      </w:r>
      <w:r w:rsidRPr="0095276B">
        <w:t>oncle de consacrer son temps à la nouvelle fabr</w:t>
      </w:r>
      <w:r w:rsidRPr="0095276B">
        <w:t>i</w:t>
      </w:r>
      <w:r w:rsidRPr="0095276B">
        <w:t>que</w:t>
      </w:r>
      <w:r w:rsidR="006455E5">
        <w:t xml:space="preserve">. </w:t>
      </w:r>
      <w:r w:rsidRPr="0095276B">
        <w:t>Son génie inventif</w:t>
      </w:r>
      <w:r w:rsidR="006455E5">
        <w:t xml:space="preserve">, </w:t>
      </w:r>
      <w:r w:rsidRPr="0095276B">
        <w:t>qu</w:t>
      </w:r>
      <w:r w:rsidR="006455E5">
        <w:t>’</w:t>
      </w:r>
      <w:r w:rsidRPr="0095276B">
        <w:t>une sorte de timidité l</w:t>
      </w:r>
      <w:r w:rsidR="006455E5">
        <w:t>’</w:t>
      </w:r>
      <w:r w:rsidRPr="0095276B">
        <w:t>empêchait d</w:t>
      </w:r>
      <w:r w:rsidR="006455E5">
        <w:t>’</w:t>
      </w:r>
      <w:r w:rsidRPr="0095276B">
        <w:t>exercer à son profit</w:t>
      </w:r>
      <w:r w:rsidR="006455E5">
        <w:t xml:space="preserve">, </w:t>
      </w:r>
      <w:r w:rsidRPr="0095276B">
        <w:t>trouvait ici matière à s</w:t>
      </w:r>
      <w:r w:rsidR="006455E5">
        <w:t>’</w:t>
      </w:r>
      <w:r w:rsidRPr="0095276B">
        <w:t>employer</w:t>
      </w:r>
      <w:r w:rsidR="006455E5">
        <w:t>.</w:t>
      </w:r>
    </w:p>
    <w:p w14:paraId="67AFF1F8" w14:textId="77777777" w:rsidR="006455E5" w:rsidRDefault="009D4A85" w:rsidP="002666CE">
      <w:r w:rsidRPr="0095276B">
        <w:t>Il y avait</w:t>
      </w:r>
      <w:r w:rsidR="006455E5">
        <w:t xml:space="preserve">, </w:t>
      </w:r>
      <w:r w:rsidRPr="0095276B">
        <w:t>à main gauche de l</w:t>
      </w:r>
      <w:r w:rsidR="006455E5">
        <w:t>’</w:t>
      </w:r>
      <w:r w:rsidRPr="0095276B">
        <w:t>entrée</w:t>
      </w:r>
      <w:r w:rsidR="006455E5">
        <w:t xml:space="preserve">, </w:t>
      </w:r>
      <w:r w:rsidRPr="0095276B">
        <w:t xml:space="preserve">vis-à-vis le logement </w:t>
      </w:r>
      <w:r w:rsidR="006455E5">
        <w:t>« </w:t>
      </w:r>
      <w:r w:rsidRPr="0095276B">
        <w:t>si convenable</w:t>
      </w:r>
      <w:r w:rsidR="006455E5">
        <w:t xml:space="preserve"> », </w:t>
      </w:r>
      <w:r w:rsidRPr="0095276B">
        <w:t>une petite construction de briques jaunes</w:t>
      </w:r>
      <w:r w:rsidR="006455E5">
        <w:t xml:space="preserve">, </w:t>
      </w:r>
      <w:r w:rsidRPr="0095276B">
        <w:t>adossée au mur de clôture</w:t>
      </w:r>
      <w:r w:rsidR="006455E5">
        <w:t xml:space="preserve">. </w:t>
      </w:r>
      <w:r w:rsidRPr="0095276B">
        <w:t>Elle comprenait deux pièces co</w:t>
      </w:r>
      <w:r w:rsidRPr="0095276B">
        <w:t>m</w:t>
      </w:r>
      <w:r w:rsidRPr="0095276B">
        <w:t>municantes</w:t>
      </w:r>
      <w:r w:rsidR="006455E5">
        <w:t xml:space="preserve">, </w:t>
      </w:r>
      <w:r w:rsidRPr="0095276B">
        <w:t>l</w:t>
      </w:r>
      <w:r w:rsidR="006455E5">
        <w:t>’</w:t>
      </w:r>
      <w:r w:rsidRPr="0095276B">
        <w:t>une assez courte et haute</w:t>
      </w:r>
      <w:r w:rsidR="006455E5">
        <w:t xml:space="preserve">, </w:t>
      </w:r>
      <w:r w:rsidRPr="0095276B">
        <w:t>l</w:t>
      </w:r>
      <w:r w:rsidR="006455E5">
        <w:t>’</w:t>
      </w:r>
      <w:r w:rsidRPr="0095276B">
        <w:t>autre longue et coiffée d</w:t>
      </w:r>
      <w:r w:rsidR="006455E5">
        <w:t>’</w:t>
      </w:r>
      <w:r w:rsidRPr="0095276B">
        <w:t>un plafond bas que surmontait un grenier</w:t>
      </w:r>
      <w:r w:rsidR="006455E5">
        <w:t xml:space="preserve">. </w:t>
      </w:r>
      <w:r w:rsidRPr="0095276B">
        <w:t>Le salpêtre avait décollé par longues bandes un vieux papier à fleurs des temps de la monarchie de Juillet</w:t>
      </w:r>
      <w:r w:rsidR="006455E5">
        <w:t xml:space="preserve">. </w:t>
      </w:r>
      <w:r w:rsidRPr="0095276B">
        <w:t>Le parquet avait éclaté sous l</w:t>
      </w:r>
      <w:r w:rsidR="006455E5">
        <w:t>’</w:t>
      </w:r>
      <w:r w:rsidRPr="0095276B">
        <w:t>effort de l</w:t>
      </w:r>
      <w:r w:rsidR="006455E5">
        <w:t>’</w:t>
      </w:r>
      <w:r w:rsidRPr="0095276B">
        <w:t>humidité</w:t>
      </w:r>
      <w:r w:rsidR="006455E5">
        <w:t xml:space="preserve">. </w:t>
      </w:r>
      <w:r w:rsidRPr="0095276B">
        <w:t>Les tuiles manquantes du toit donnaient passage à de nocturnes bataillons de chats</w:t>
      </w:r>
      <w:r w:rsidR="006455E5">
        <w:t xml:space="preserve">, </w:t>
      </w:r>
      <w:r w:rsidRPr="0095276B">
        <w:t>dont les manœuvres jetaient la rage et le désespoir au cœur d</w:t>
      </w:r>
      <w:r w:rsidR="006455E5">
        <w:t>’</w:t>
      </w:r>
      <w:r w:rsidRPr="0095276B">
        <w:t>une importante colonie de rats</w:t>
      </w:r>
      <w:r w:rsidR="006455E5">
        <w:t xml:space="preserve">. </w:t>
      </w:r>
      <w:r w:rsidRPr="0095276B">
        <w:t>Le concierge de défunt Poncet y serrait son bois de chauffage et le butin d</w:t>
      </w:r>
      <w:r w:rsidR="006455E5">
        <w:t>’</w:t>
      </w:r>
      <w:r w:rsidRPr="0095276B">
        <w:t>innombrables déprédations</w:t>
      </w:r>
      <w:r w:rsidR="006455E5">
        <w:t>.</w:t>
      </w:r>
    </w:p>
    <w:p w14:paraId="3356F78D" w14:textId="79059EF4" w:rsidR="006455E5" w:rsidRDefault="006455E5" w:rsidP="002666CE"/>
    <w:p w14:paraId="0B87B152" w14:textId="77777777" w:rsidR="006455E5" w:rsidRDefault="009D4A85" w:rsidP="002666CE">
      <w:r w:rsidRPr="0095276B">
        <w:t>Blum vit ce sale appentis</w:t>
      </w:r>
      <w:r w:rsidR="006455E5">
        <w:t xml:space="preserve">, </w:t>
      </w:r>
      <w:r w:rsidRPr="0095276B">
        <w:t>et jeta son dévolu dessus</w:t>
      </w:r>
      <w:r w:rsidR="006455E5">
        <w:t xml:space="preserve">. </w:t>
      </w:r>
      <w:r w:rsidRPr="0095276B">
        <w:t>Ce qu</w:t>
      </w:r>
      <w:r w:rsidR="006455E5">
        <w:t>’</w:t>
      </w:r>
      <w:r w:rsidRPr="0095276B">
        <w:t>il y a de certain</w:t>
      </w:r>
      <w:r w:rsidR="006455E5">
        <w:t xml:space="preserve">, </w:t>
      </w:r>
      <w:r w:rsidRPr="0095276B">
        <w:t>c</w:t>
      </w:r>
      <w:r w:rsidR="006455E5">
        <w:t>’</w:t>
      </w:r>
      <w:r w:rsidRPr="0095276B">
        <w:t>est qu</w:t>
      </w:r>
      <w:r w:rsidR="006455E5">
        <w:t>’</w:t>
      </w:r>
      <w:r w:rsidRPr="0095276B">
        <w:t>il y disparut</w:t>
      </w:r>
      <w:r w:rsidR="006455E5">
        <w:t xml:space="preserve">. </w:t>
      </w:r>
      <w:r w:rsidRPr="0095276B">
        <w:t>De quinze jours</w:t>
      </w:r>
      <w:r w:rsidR="006455E5">
        <w:t xml:space="preserve">, </w:t>
      </w:r>
      <w:r w:rsidRPr="0095276B">
        <w:t>on n</w:t>
      </w:r>
      <w:r w:rsidR="006455E5">
        <w:t>’</w:t>
      </w:r>
      <w:r w:rsidRPr="0095276B">
        <w:t>ente</w:t>
      </w:r>
      <w:r w:rsidRPr="0095276B">
        <w:t>n</w:t>
      </w:r>
      <w:r w:rsidRPr="0095276B">
        <w:t>dit plus parler de lui</w:t>
      </w:r>
      <w:r w:rsidR="006455E5">
        <w:t xml:space="preserve">, </w:t>
      </w:r>
      <w:r w:rsidRPr="0095276B">
        <w:t>passé l</w:t>
      </w:r>
      <w:r w:rsidR="006455E5">
        <w:t>’</w:t>
      </w:r>
      <w:r w:rsidRPr="0095276B">
        <w:t>heure des repas</w:t>
      </w:r>
      <w:r w:rsidR="006455E5">
        <w:t xml:space="preserve">. </w:t>
      </w:r>
      <w:r w:rsidRPr="0095276B">
        <w:t>Mais tandis que Guillaume surveillait le montage des machines et l</w:t>
      </w:r>
      <w:r w:rsidR="006455E5">
        <w:t>’</w:t>
      </w:r>
      <w:r w:rsidRPr="0095276B">
        <w:t>appropri</w:t>
      </w:r>
      <w:r w:rsidRPr="0095276B">
        <w:t>a</w:t>
      </w:r>
      <w:r w:rsidRPr="0095276B">
        <w:t>tion des bâtiments</w:t>
      </w:r>
      <w:r w:rsidR="006455E5">
        <w:t xml:space="preserve">, </w:t>
      </w:r>
      <w:r w:rsidRPr="0095276B">
        <w:t>il lui arriva de dresser plus d</w:t>
      </w:r>
      <w:r w:rsidR="006455E5">
        <w:t>’</w:t>
      </w:r>
      <w:r w:rsidRPr="0095276B">
        <w:t>une fois l</w:t>
      </w:r>
      <w:r w:rsidR="006455E5">
        <w:t>’</w:t>
      </w:r>
      <w:r w:rsidRPr="0095276B">
        <w:t>orei</w:t>
      </w:r>
      <w:r w:rsidRPr="0095276B">
        <w:t>l</w:t>
      </w:r>
      <w:r w:rsidRPr="0095276B">
        <w:t>le</w:t>
      </w:r>
      <w:r w:rsidR="006455E5">
        <w:t xml:space="preserve">, </w:t>
      </w:r>
      <w:r w:rsidRPr="0095276B">
        <w:t xml:space="preserve">en entendant au loin </w:t>
      </w:r>
      <w:r w:rsidRPr="0095276B">
        <w:rPr>
          <w:i/>
          <w:iCs/>
        </w:rPr>
        <w:t xml:space="preserve">Hans </w:t>
      </w:r>
      <w:proofErr w:type="spellStart"/>
      <w:r w:rsidRPr="0095276B">
        <w:rPr>
          <w:i/>
          <w:iCs/>
        </w:rPr>
        <w:t>im</w:t>
      </w:r>
      <w:proofErr w:type="spellEnd"/>
      <w:r w:rsidRPr="0095276B">
        <w:rPr>
          <w:i/>
          <w:iCs/>
        </w:rPr>
        <w:t xml:space="preserve"> </w:t>
      </w:r>
      <w:proofErr w:type="spellStart"/>
      <w:r w:rsidRPr="0095276B">
        <w:rPr>
          <w:i/>
          <w:iCs/>
        </w:rPr>
        <w:t>Schnôgeloch</w:t>
      </w:r>
      <w:proofErr w:type="spellEnd"/>
      <w:r w:rsidRPr="0095276B">
        <w:t xml:space="preserve"> </w:t>
      </w:r>
      <w:r w:rsidRPr="0095276B">
        <w:lastRenderedPageBreak/>
        <w:t>entonné par la voix la plus fausse d</w:t>
      </w:r>
      <w:r w:rsidR="006455E5">
        <w:t>’</w:t>
      </w:r>
      <w:r w:rsidRPr="0095276B">
        <w:t>Alsace</w:t>
      </w:r>
      <w:r w:rsidR="006455E5">
        <w:t xml:space="preserve">. </w:t>
      </w:r>
      <w:r w:rsidRPr="0095276B">
        <w:t>Cependant l</w:t>
      </w:r>
      <w:r w:rsidR="006455E5">
        <w:t>’</w:t>
      </w:r>
      <w:r w:rsidRPr="0095276B">
        <w:t>oncle tournait parfois d</w:t>
      </w:r>
      <w:r w:rsidR="006455E5">
        <w:t>’</w:t>
      </w:r>
      <w:r w:rsidRPr="0095276B">
        <w:t>une façon furtive le coin de la grille</w:t>
      </w:r>
      <w:r w:rsidR="006455E5">
        <w:t xml:space="preserve">, </w:t>
      </w:r>
      <w:r w:rsidRPr="0095276B">
        <w:t>la pèlerine gonflée de p</w:t>
      </w:r>
      <w:r w:rsidRPr="0095276B">
        <w:t>a</w:t>
      </w:r>
      <w:r w:rsidRPr="0095276B">
        <w:t>quets</w:t>
      </w:r>
      <w:r w:rsidR="006455E5">
        <w:t xml:space="preserve">, </w:t>
      </w:r>
      <w:r w:rsidRPr="0095276B">
        <w:t>et suivi de garçons en blouse blanche</w:t>
      </w:r>
      <w:r w:rsidR="006455E5">
        <w:t xml:space="preserve">, </w:t>
      </w:r>
      <w:r w:rsidRPr="0095276B">
        <w:t>chargés comme des mules</w:t>
      </w:r>
      <w:r w:rsidR="006455E5">
        <w:t xml:space="preserve">. </w:t>
      </w:r>
      <w:r w:rsidRPr="0095276B">
        <w:t>Puis ce fut</w:t>
      </w:r>
      <w:r w:rsidR="006455E5">
        <w:t xml:space="preserve">, </w:t>
      </w:r>
      <w:r w:rsidRPr="0095276B">
        <w:t>dès potron-minet</w:t>
      </w:r>
      <w:r w:rsidR="006455E5">
        <w:t xml:space="preserve">, </w:t>
      </w:r>
      <w:r w:rsidRPr="0095276B">
        <w:t>une charrette à bras qui se risqua dans la fondrière de la cour et vint s</w:t>
      </w:r>
      <w:r w:rsidR="006455E5">
        <w:t>’</w:t>
      </w:r>
      <w:r w:rsidRPr="0095276B">
        <w:t>arrêter devant la porte de la petite construction</w:t>
      </w:r>
      <w:r w:rsidR="006455E5">
        <w:t xml:space="preserve">. </w:t>
      </w:r>
      <w:r w:rsidRPr="0095276B">
        <w:t>Quand ces Messieurs s</w:t>
      </w:r>
      <w:r w:rsidR="006455E5">
        <w:t>’</w:t>
      </w:r>
      <w:r w:rsidRPr="0095276B">
        <w:t>en ape</w:t>
      </w:r>
      <w:r w:rsidRPr="0095276B">
        <w:t>r</w:t>
      </w:r>
      <w:r w:rsidRPr="0095276B">
        <w:t>çurent</w:t>
      </w:r>
      <w:r w:rsidR="006455E5">
        <w:t xml:space="preserve">, </w:t>
      </w:r>
      <w:r w:rsidRPr="0095276B">
        <w:t>elle s</w:t>
      </w:r>
      <w:r w:rsidR="006455E5">
        <w:t>’</w:t>
      </w:r>
      <w:r w:rsidRPr="0095276B">
        <w:t>en retournait déjà</w:t>
      </w:r>
      <w:r w:rsidR="006455E5">
        <w:t xml:space="preserve">, </w:t>
      </w:r>
      <w:r w:rsidRPr="0095276B">
        <w:t>allégée de son chargement</w:t>
      </w:r>
      <w:r w:rsidR="006455E5">
        <w:t xml:space="preserve">, </w:t>
      </w:r>
      <w:r w:rsidRPr="0095276B">
        <w:t>sous l</w:t>
      </w:r>
      <w:r w:rsidR="006455E5">
        <w:t>’</w:t>
      </w:r>
      <w:r w:rsidRPr="0095276B">
        <w:t>effort d</w:t>
      </w:r>
      <w:r w:rsidR="006455E5">
        <w:t>’</w:t>
      </w:r>
      <w:r w:rsidRPr="0095276B">
        <w:t>un gars silencieux</w:t>
      </w:r>
      <w:r w:rsidR="006455E5">
        <w:t xml:space="preserve">, </w:t>
      </w:r>
      <w:r w:rsidRPr="0095276B">
        <w:t>attelé à un licol de cuir</w:t>
      </w:r>
      <w:r w:rsidR="006455E5">
        <w:t>.</w:t>
      </w:r>
    </w:p>
    <w:p w14:paraId="720FAE76" w14:textId="77777777" w:rsidR="006455E5" w:rsidRDefault="009D4A85" w:rsidP="002666CE">
      <w:r w:rsidRPr="0095276B">
        <w:t>Le soir même</w:t>
      </w:r>
      <w:r w:rsidR="006455E5">
        <w:t xml:space="preserve">, </w:t>
      </w:r>
      <w:r w:rsidRPr="0095276B">
        <w:t>des toiles d</w:t>
      </w:r>
      <w:r w:rsidR="006455E5">
        <w:t>’</w:t>
      </w:r>
      <w:r w:rsidRPr="0095276B">
        <w:t>emballage voilaient les fenêtres et l</w:t>
      </w:r>
      <w:r w:rsidR="006455E5">
        <w:t>’</w:t>
      </w:r>
      <w:r w:rsidRPr="0095276B">
        <w:t>entrée de la petite construction</w:t>
      </w:r>
      <w:r w:rsidR="006455E5">
        <w:t>.</w:t>
      </w:r>
    </w:p>
    <w:p w14:paraId="49E2A84F" w14:textId="6FAA446B" w:rsidR="006455E5" w:rsidRDefault="006455E5" w:rsidP="002666CE"/>
    <w:p w14:paraId="73515F2F" w14:textId="77777777" w:rsidR="006455E5" w:rsidRDefault="006455E5" w:rsidP="002666CE">
      <w:r>
        <w:t>« </w:t>
      </w:r>
      <w:proofErr w:type="spellStart"/>
      <w:r w:rsidR="009D4A85" w:rsidRPr="0095276B">
        <w:t>Stinkerei</w:t>
      </w:r>
      <w:proofErr w:type="spellEnd"/>
      <w:r w:rsidR="009D4A85">
        <w:rPr>
          <w:rStyle w:val="Appelnotedebasdep"/>
        </w:rPr>
        <w:footnoteReference w:id="15"/>
      </w:r>
      <w:r>
        <w:t xml:space="preserve"> ! </w:t>
      </w:r>
      <w:r w:rsidR="009D4A85" w:rsidRPr="0095276B">
        <w:t>Comme tu sens l</w:t>
      </w:r>
      <w:r>
        <w:t>’</w:t>
      </w:r>
      <w:r w:rsidR="009D4A85" w:rsidRPr="0095276B">
        <w:t>essence</w:t>
      </w:r>
      <w:r>
        <w:t>, »</w:t>
      </w:r>
      <w:r w:rsidR="009D4A85" w:rsidRPr="0095276B">
        <w:t xml:space="preserve"> dit un jour B</w:t>
      </w:r>
      <w:r w:rsidR="009D4A85" w:rsidRPr="0095276B">
        <w:t>a</w:t>
      </w:r>
      <w:r w:rsidR="009D4A85" w:rsidRPr="0095276B">
        <w:t>bette à son mari</w:t>
      </w:r>
      <w:r>
        <w:t>.</w:t>
      </w:r>
    </w:p>
    <w:p w14:paraId="69E2AD4B" w14:textId="77777777" w:rsidR="006455E5" w:rsidRDefault="006455E5" w:rsidP="002666CE">
      <w:r>
        <w:t>« </w:t>
      </w:r>
      <w:proofErr w:type="spellStart"/>
      <w:r w:rsidR="009D4A85" w:rsidRPr="0095276B">
        <w:t>Pfouï</w:t>
      </w:r>
      <w:proofErr w:type="spellEnd"/>
      <w:r>
        <w:t xml:space="preserve"> ! </w:t>
      </w:r>
      <w:r w:rsidR="009D4A85" w:rsidRPr="0095276B">
        <w:t>Comme tu sens la friture</w:t>
      </w:r>
      <w:r>
        <w:t xml:space="preserve">, </w:t>
      </w:r>
      <w:r w:rsidR="009D4A85" w:rsidRPr="0095276B">
        <w:t>vieille folle</w:t>
      </w:r>
      <w:r>
        <w:t>, »</w:t>
      </w:r>
      <w:r w:rsidR="009D4A85" w:rsidRPr="0095276B">
        <w:t xml:space="preserve"> lui répo</w:t>
      </w:r>
      <w:r w:rsidR="009D4A85" w:rsidRPr="0095276B">
        <w:t>n</w:t>
      </w:r>
      <w:r w:rsidR="009D4A85" w:rsidRPr="0095276B">
        <w:t>dit cet homme peu sérieux</w:t>
      </w:r>
      <w:r>
        <w:t xml:space="preserve">, </w:t>
      </w:r>
      <w:r w:rsidR="009D4A85" w:rsidRPr="0095276B">
        <w:t>en clignant de l</w:t>
      </w:r>
      <w:r>
        <w:t>’</w:t>
      </w:r>
      <w:r w:rsidR="009D4A85" w:rsidRPr="0095276B">
        <w:t>œil vers ses petits-neveux</w:t>
      </w:r>
      <w:r>
        <w:t xml:space="preserve">. </w:t>
      </w:r>
      <w:r w:rsidR="009D4A85" w:rsidRPr="0095276B">
        <w:t>Babette et lui mangeaient quelquefois avec le reste de la famille</w:t>
      </w:r>
      <w:r>
        <w:t xml:space="preserve">. </w:t>
      </w:r>
      <w:r w:rsidR="009D4A85" w:rsidRPr="0095276B">
        <w:t>Mais ils logeaient plus loin</w:t>
      </w:r>
      <w:r>
        <w:t xml:space="preserve">, </w:t>
      </w:r>
      <w:r w:rsidR="009D4A85" w:rsidRPr="0095276B">
        <w:t xml:space="preserve">vers </w:t>
      </w:r>
      <w:smartTag w:uri="urn:schemas-microsoft-com:office:smarttags" w:element="PersonName">
        <w:smartTagPr>
          <w:attr w:name="ProductID" w:val="la Porte"/>
        </w:smartTagPr>
        <w:r w:rsidR="009D4A85" w:rsidRPr="0095276B">
          <w:t>la Porte</w:t>
        </w:r>
      </w:smartTag>
      <w:r w:rsidR="009D4A85" w:rsidRPr="0095276B">
        <w:t xml:space="preserve"> de Paris</w:t>
      </w:r>
      <w:r>
        <w:t xml:space="preserve">, </w:t>
      </w:r>
      <w:r w:rsidR="009D4A85" w:rsidRPr="0095276B">
        <w:t>dans une auberge de rouliers dont les Simler ne se fussent contentés à aucun prix</w:t>
      </w:r>
      <w:r>
        <w:t xml:space="preserve">. </w:t>
      </w:r>
      <w:r w:rsidR="009D4A85" w:rsidRPr="0095276B">
        <w:t xml:space="preserve">Babette </w:t>
      </w:r>
      <w:proofErr w:type="gramStart"/>
      <w:r w:rsidR="009D4A85" w:rsidRPr="0095276B">
        <w:t>faisait la cuisine</w:t>
      </w:r>
      <w:proofErr w:type="gramEnd"/>
      <w:r w:rsidR="009D4A85" w:rsidRPr="0095276B">
        <w:t xml:space="preserve"> sur un petit poêle de fo</w:t>
      </w:r>
      <w:r w:rsidR="009D4A85" w:rsidRPr="0095276B">
        <w:t>n</w:t>
      </w:r>
      <w:r w:rsidR="009D4A85" w:rsidRPr="0095276B">
        <w:t>te</w:t>
      </w:r>
      <w:r>
        <w:t xml:space="preserve"> ; </w:t>
      </w:r>
      <w:r w:rsidR="009D4A85" w:rsidRPr="0095276B">
        <w:t>cette sorcière trouvait le moyen d</w:t>
      </w:r>
      <w:r>
        <w:t>’</w:t>
      </w:r>
      <w:r w:rsidR="009D4A85" w:rsidRPr="0095276B">
        <w:t>y susciter</w:t>
      </w:r>
      <w:r>
        <w:t xml:space="preserve">, </w:t>
      </w:r>
      <w:r w:rsidR="009D4A85" w:rsidRPr="0095276B">
        <w:t>à l</w:t>
      </w:r>
      <w:r>
        <w:t>’</w:t>
      </w:r>
      <w:r w:rsidR="009D4A85" w:rsidRPr="0095276B">
        <w:t>aide de my</w:t>
      </w:r>
      <w:r w:rsidR="009D4A85" w:rsidRPr="0095276B">
        <w:t>s</w:t>
      </w:r>
      <w:r w:rsidR="009D4A85" w:rsidRPr="0095276B">
        <w:t>térieuses formules</w:t>
      </w:r>
      <w:r>
        <w:t xml:space="preserve">, </w:t>
      </w:r>
      <w:r w:rsidR="009D4A85" w:rsidRPr="0095276B">
        <w:t>quelques-unes de ces combinaisons de pâte</w:t>
      </w:r>
      <w:r>
        <w:t xml:space="preserve">, </w:t>
      </w:r>
      <w:r w:rsidR="009D4A85" w:rsidRPr="0095276B">
        <w:t>de graisse</w:t>
      </w:r>
      <w:r>
        <w:t xml:space="preserve">, </w:t>
      </w:r>
      <w:r w:rsidR="009D4A85" w:rsidRPr="0095276B">
        <w:t>de viande</w:t>
      </w:r>
      <w:r>
        <w:t xml:space="preserve">, </w:t>
      </w:r>
      <w:r w:rsidR="009D4A85" w:rsidRPr="0095276B">
        <w:t>de sucre et d</w:t>
      </w:r>
      <w:r>
        <w:t>’</w:t>
      </w:r>
      <w:r w:rsidR="009D4A85" w:rsidRPr="0095276B">
        <w:t>épices avec lesquelles s</w:t>
      </w:r>
      <w:r>
        <w:t>’</w:t>
      </w:r>
      <w:r w:rsidR="009D4A85" w:rsidRPr="0095276B">
        <w:t>apa</w:t>
      </w:r>
      <w:r w:rsidR="009D4A85" w:rsidRPr="0095276B">
        <w:t>i</w:t>
      </w:r>
      <w:r w:rsidR="009D4A85" w:rsidRPr="0095276B">
        <w:t>sait pour un temps</w:t>
      </w:r>
      <w:r>
        <w:t xml:space="preserve">, </w:t>
      </w:r>
      <w:r w:rsidR="009D4A85" w:rsidRPr="0095276B">
        <w:t>chez tous</w:t>
      </w:r>
      <w:r>
        <w:t xml:space="preserve">, </w:t>
      </w:r>
      <w:r w:rsidR="009D4A85" w:rsidRPr="0095276B">
        <w:t>le mal du pays</w:t>
      </w:r>
      <w:r>
        <w:t>.</w:t>
      </w:r>
    </w:p>
    <w:p w14:paraId="1A3A3C23" w14:textId="77777777" w:rsidR="006455E5" w:rsidRDefault="006455E5" w:rsidP="002666CE">
      <w:r>
        <w:t>« </w:t>
      </w:r>
      <w:r w:rsidR="009D4A85" w:rsidRPr="0095276B">
        <w:t>Joseph rentre cette nuit</w:t>
      </w:r>
      <w:r>
        <w:t>, »</w:t>
      </w:r>
      <w:r w:rsidR="009D4A85" w:rsidRPr="0095276B">
        <w:t xml:space="preserve"> annonça Wilhelm Blum un soir en ouvrant la porte de leur chambre</w:t>
      </w:r>
      <w:r>
        <w:t xml:space="preserve"> ; </w:t>
      </w:r>
      <w:r w:rsidR="009D4A85" w:rsidRPr="0095276B">
        <w:t xml:space="preserve">il se laissa tomber </w:t>
      </w:r>
      <w:r w:rsidR="009D4A85" w:rsidRPr="0095276B">
        <w:lastRenderedPageBreak/>
        <w:t>sur une chaise</w:t>
      </w:r>
      <w:r>
        <w:t xml:space="preserve">, </w:t>
      </w:r>
      <w:r w:rsidR="009D4A85" w:rsidRPr="0095276B">
        <w:t>retira sa casquette</w:t>
      </w:r>
      <w:r>
        <w:t xml:space="preserve">, </w:t>
      </w:r>
      <w:r w:rsidR="009D4A85" w:rsidRPr="0095276B">
        <w:t>s</w:t>
      </w:r>
      <w:r>
        <w:t>’</w:t>
      </w:r>
      <w:r w:rsidR="009D4A85" w:rsidRPr="0095276B">
        <w:t>épongea les cheveux et tendit vers le poêle ses mains glacées par le froid et tachées de pei</w:t>
      </w:r>
      <w:r w:rsidR="009D4A85" w:rsidRPr="0095276B">
        <w:t>n</w:t>
      </w:r>
      <w:r w:rsidR="009D4A85" w:rsidRPr="0095276B">
        <w:t>ture</w:t>
      </w:r>
      <w:r>
        <w:t>.</w:t>
      </w:r>
    </w:p>
    <w:p w14:paraId="73A719B0" w14:textId="77777777" w:rsidR="006455E5" w:rsidRDefault="006455E5" w:rsidP="002666CE">
      <w:r>
        <w:t>« </w:t>
      </w:r>
      <w:r w:rsidR="009D4A85" w:rsidRPr="0095276B">
        <w:t xml:space="preserve">Um </w:t>
      </w:r>
      <w:proofErr w:type="spellStart"/>
      <w:r w:rsidR="009D4A85" w:rsidRPr="0095276B">
        <w:t>Gottes</w:t>
      </w:r>
      <w:proofErr w:type="spellEnd"/>
      <w:r w:rsidR="009D4A85" w:rsidRPr="0095276B">
        <w:t xml:space="preserve"> </w:t>
      </w:r>
      <w:proofErr w:type="spellStart"/>
      <w:r w:rsidR="009D4A85" w:rsidRPr="0095276B">
        <w:t>Willen</w:t>
      </w:r>
      <w:proofErr w:type="spellEnd"/>
      <w:r>
        <w:t xml:space="preserve"> ! </w:t>
      </w:r>
      <w:r w:rsidR="009D4A85">
        <w:rPr>
          <w:rStyle w:val="Appelnotedebasdep"/>
        </w:rPr>
        <w:footnoteReference w:id="16"/>
      </w:r>
      <w:r>
        <w:t> »</w:t>
      </w:r>
      <w:r w:rsidR="009D4A85" w:rsidRPr="0095276B">
        <w:t xml:space="preserve"> s</w:t>
      </w:r>
      <w:r>
        <w:t>’</w:t>
      </w:r>
      <w:r w:rsidR="009D4A85" w:rsidRPr="0095276B">
        <w:t>empressa d</w:t>
      </w:r>
      <w:r>
        <w:t>’</w:t>
      </w:r>
      <w:r w:rsidR="009D4A85" w:rsidRPr="0095276B">
        <w:t>ajouter la voix cha</w:t>
      </w:r>
      <w:r w:rsidR="009D4A85" w:rsidRPr="0095276B">
        <w:t>n</w:t>
      </w:r>
      <w:r w:rsidR="009D4A85" w:rsidRPr="0095276B">
        <w:t>tante et suraiguë de Babette en manière d</w:t>
      </w:r>
      <w:r>
        <w:t>’</w:t>
      </w:r>
      <w:r w:rsidR="009D4A85" w:rsidRPr="0095276B">
        <w:t>exorcisme</w:t>
      </w:r>
      <w:r>
        <w:t>.</w:t>
      </w:r>
    </w:p>
    <w:p w14:paraId="6FD3C7EF" w14:textId="4721B845" w:rsidR="002666CE" w:rsidRDefault="006455E5" w:rsidP="002666CE">
      <w:r>
        <w:t>« </w:t>
      </w:r>
      <w:r w:rsidR="009D4A85" w:rsidRPr="0095276B">
        <w:t>Qu</w:t>
      </w:r>
      <w:r>
        <w:t>’</w:t>
      </w:r>
      <w:r w:rsidR="009D4A85" w:rsidRPr="0095276B">
        <w:t>est-ce que Dieu pourrait souhaiter de mieux</w:t>
      </w:r>
      <w:r>
        <w:t> ? »</w:t>
      </w:r>
      <w:r w:rsidR="009D4A85" w:rsidRPr="0095276B">
        <w:t xml:space="preserve"> r</w:t>
      </w:r>
      <w:r w:rsidR="009D4A85" w:rsidRPr="0095276B">
        <w:t>é</w:t>
      </w:r>
      <w:r w:rsidR="009D4A85" w:rsidRPr="0095276B">
        <w:t>pondit son mari</w:t>
      </w:r>
      <w:r>
        <w:t>. « </w:t>
      </w:r>
      <w:r w:rsidR="009D4A85" w:rsidRPr="0095276B">
        <w:t>Il est temps</w:t>
      </w:r>
      <w:r>
        <w:t xml:space="preserve">. </w:t>
      </w:r>
      <w:r w:rsidR="009D4A85" w:rsidRPr="0095276B">
        <w:t>Notre Guillaume s</w:t>
      </w:r>
      <w:r>
        <w:t>’</w:t>
      </w:r>
      <w:r w:rsidR="009D4A85" w:rsidRPr="0095276B">
        <w:t>use à la b</w:t>
      </w:r>
      <w:r w:rsidR="009D4A85" w:rsidRPr="0095276B">
        <w:t>e</w:t>
      </w:r>
      <w:r w:rsidR="009D4A85" w:rsidRPr="0095276B">
        <w:t>sogne</w:t>
      </w:r>
      <w:r>
        <w:t xml:space="preserve">. </w:t>
      </w:r>
      <w:r w:rsidR="009D4A85" w:rsidRPr="0095276B">
        <w:t>Il y a à faire</w:t>
      </w:r>
      <w:r>
        <w:t xml:space="preserve">, </w:t>
      </w:r>
      <w:r w:rsidR="009D4A85" w:rsidRPr="0095276B">
        <w:t>et il ne laisse pas sa part aux autres</w:t>
      </w:r>
      <w:r>
        <w:t>. »</w:t>
      </w:r>
    </w:p>
    <w:p w14:paraId="20427AB1" w14:textId="77777777" w:rsidR="006455E5" w:rsidRDefault="009D4A85" w:rsidP="002666CE">
      <w:r w:rsidRPr="0095276B">
        <w:t>La vieille grommela en soulevant le couvercle d</w:t>
      </w:r>
      <w:r w:rsidR="006455E5">
        <w:t>’</w:t>
      </w:r>
      <w:r w:rsidRPr="0095276B">
        <w:t>une cass</w:t>
      </w:r>
      <w:r w:rsidRPr="0095276B">
        <w:t>e</w:t>
      </w:r>
      <w:r w:rsidRPr="0095276B">
        <w:t>role</w:t>
      </w:r>
      <w:r w:rsidR="006455E5">
        <w:t xml:space="preserve"> ; </w:t>
      </w:r>
      <w:r w:rsidRPr="0095276B">
        <w:t>une odeur de pommes de terre bouillies s</w:t>
      </w:r>
      <w:r w:rsidR="006455E5">
        <w:t>’</w:t>
      </w:r>
      <w:r w:rsidRPr="0095276B">
        <w:t>en évada en frémissant</w:t>
      </w:r>
      <w:r w:rsidR="006455E5">
        <w:t xml:space="preserve">, </w:t>
      </w:r>
      <w:r w:rsidRPr="0095276B">
        <w:t>comme un détenu qu</w:t>
      </w:r>
      <w:r w:rsidR="006455E5">
        <w:t>’</w:t>
      </w:r>
      <w:r w:rsidRPr="0095276B">
        <w:t>on rend à la liberté</w:t>
      </w:r>
      <w:r w:rsidR="006455E5">
        <w:t>.</w:t>
      </w:r>
    </w:p>
    <w:p w14:paraId="3A941269" w14:textId="77777777" w:rsidR="006455E5" w:rsidRDefault="006455E5" w:rsidP="002666CE">
      <w:r>
        <w:t>« </w:t>
      </w:r>
      <w:r w:rsidR="009D4A85" w:rsidRPr="0095276B">
        <w:t xml:space="preserve">On ne peut </w:t>
      </w:r>
      <w:proofErr w:type="spellStart"/>
      <w:r w:rsidR="009D4A85" w:rsidRPr="0095276B">
        <w:t>touchours</w:t>
      </w:r>
      <w:proofErr w:type="spellEnd"/>
      <w:r w:rsidR="009D4A85" w:rsidRPr="0095276B">
        <w:t xml:space="preserve"> pas en tire autant de son père ni de Myrtil</w:t>
      </w:r>
      <w:r>
        <w:t>.</w:t>
      </w:r>
    </w:p>
    <w:p w14:paraId="719D8870" w14:textId="77777777" w:rsidR="006455E5" w:rsidRDefault="006455E5" w:rsidP="002666CE">
      <w:r>
        <w:t>— </w:t>
      </w:r>
      <w:r w:rsidR="009D4A85" w:rsidRPr="0095276B">
        <w:t>Tu ne sais pas ce que tu dis</w:t>
      </w:r>
      <w:r>
        <w:t xml:space="preserve">, </w:t>
      </w:r>
      <w:r w:rsidR="009D4A85" w:rsidRPr="0095276B">
        <w:t>Babette</w:t>
      </w:r>
      <w:r>
        <w:t> ! »</w:t>
      </w:r>
      <w:r w:rsidR="009D4A85" w:rsidRPr="0095276B">
        <w:t xml:space="preserve"> s</w:t>
      </w:r>
      <w:r>
        <w:t>’</w:t>
      </w:r>
      <w:r w:rsidR="009D4A85" w:rsidRPr="0095276B">
        <w:t>écria le pied-bot avec colère</w:t>
      </w:r>
      <w:r>
        <w:t xml:space="preserve">. </w:t>
      </w:r>
      <w:r w:rsidR="009D4A85" w:rsidRPr="0095276B">
        <w:t>Hippolyte était l</w:t>
      </w:r>
      <w:r>
        <w:t>’</w:t>
      </w:r>
      <w:r w:rsidR="009D4A85" w:rsidRPr="0095276B">
        <w:t>homme le plus fort du Haut-Rhin</w:t>
      </w:r>
      <w:r>
        <w:t xml:space="preserve">. </w:t>
      </w:r>
      <w:r w:rsidR="009D4A85" w:rsidRPr="0095276B">
        <w:t>Il mettra les gens d</w:t>
      </w:r>
      <w:r>
        <w:t>’</w:t>
      </w:r>
      <w:r w:rsidR="009D4A85" w:rsidRPr="0095276B">
        <w:t>ici dans sa poche</w:t>
      </w:r>
      <w:r>
        <w:t xml:space="preserve">. </w:t>
      </w:r>
      <w:r w:rsidR="009D4A85" w:rsidRPr="0095276B">
        <w:t>Personne n</w:t>
      </w:r>
      <w:r>
        <w:t>’</w:t>
      </w:r>
      <w:r w:rsidR="009D4A85" w:rsidRPr="0095276B">
        <w:t>en a jamais douté que toi</w:t>
      </w:r>
      <w:r>
        <w:t xml:space="preserve">. </w:t>
      </w:r>
      <w:r w:rsidR="009D4A85" w:rsidRPr="0095276B">
        <w:t>Je ne sais pas ce que tu as contre lui</w:t>
      </w:r>
      <w:r>
        <w:t>.</w:t>
      </w:r>
    </w:p>
    <w:p w14:paraId="5A1BF455" w14:textId="77777777" w:rsidR="006455E5" w:rsidRDefault="006455E5" w:rsidP="002666CE">
      <w:r>
        <w:t>— </w:t>
      </w:r>
      <w:r w:rsidR="009D4A85" w:rsidRPr="0095276B">
        <w:t>Fa</w:t>
      </w:r>
      <w:r>
        <w:t xml:space="preserve"> ! </w:t>
      </w:r>
      <w:r w:rsidR="009D4A85" w:rsidRPr="0095276B">
        <w:t>fa</w:t>
      </w:r>
      <w:r>
        <w:t xml:space="preserve"> ! </w:t>
      </w:r>
      <w:r w:rsidR="009D4A85" w:rsidRPr="0095276B">
        <w:t xml:space="preserve">Tue-toi </w:t>
      </w:r>
      <w:proofErr w:type="spellStart"/>
      <w:r w:rsidR="009D4A85" w:rsidRPr="0095276B">
        <w:t>pien</w:t>
      </w:r>
      <w:proofErr w:type="spellEnd"/>
      <w:r w:rsidR="009D4A85" w:rsidRPr="0095276B">
        <w:t xml:space="preserve"> pour lui</w:t>
      </w:r>
      <w:r>
        <w:t>.</w:t>
      </w:r>
    </w:p>
    <w:p w14:paraId="7D38255D" w14:textId="43882C65" w:rsidR="002666CE" w:rsidRDefault="006455E5" w:rsidP="002666CE">
      <w:r>
        <w:t>— </w:t>
      </w:r>
      <w:r w:rsidR="009D4A85" w:rsidRPr="0095276B">
        <w:t>Je ne me tue pas</w:t>
      </w:r>
      <w:r>
        <w:t xml:space="preserve">, </w:t>
      </w:r>
      <w:r w:rsidR="009D4A85" w:rsidRPr="0095276B">
        <w:t>mais pas une âme humaine ne verrait les pauvres garçons dans leur situation</w:t>
      </w:r>
      <w:r>
        <w:t xml:space="preserve">, </w:t>
      </w:r>
      <w:r w:rsidR="009D4A85" w:rsidRPr="0095276B">
        <w:t>sans leur donner un p</w:t>
      </w:r>
      <w:r w:rsidR="009D4A85" w:rsidRPr="0095276B">
        <w:t>e</w:t>
      </w:r>
      <w:r w:rsidR="009D4A85" w:rsidRPr="0095276B">
        <w:t>tit coup de main</w:t>
      </w:r>
      <w:r>
        <w:t xml:space="preserve">. </w:t>
      </w:r>
      <w:r w:rsidR="009D4A85" w:rsidRPr="0095276B">
        <w:t>Hippolyte n</w:t>
      </w:r>
      <w:r>
        <w:t>’</w:t>
      </w:r>
      <w:r w:rsidR="009D4A85" w:rsidRPr="0095276B">
        <w:t>est pas fait pour ces choses-là</w:t>
      </w:r>
      <w:r>
        <w:t xml:space="preserve">. </w:t>
      </w:r>
      <w:r w:rsidR="009D4A85" w:rsidRPr="0095276B">
        <w:t>Une belle occupation pour un homme de son espèce</w:t>
      </w:r>
      <w:r>
        <w:t xml:space="preserve"> ! </w:t>
      </w:r>
      <w:r w:rsidR="009D4A85" w:rsidRPr="0095276B">
        <w:t>C</w:t>
      </w:r>
      <w:r>
        <w:t>’</w:t>
      </w:r>
      <w:r w:rsidR="009D4A85" w:rsidRPr="0095276B">
        <w:t>est à nous de planter les clous</w:t>
      </w:r>
      <w:r>
        <w:t xml:space="preserve">. </w:t>
      </w:r>
      <w:r w:rsidR="009D4A85" w:rsidRPr="0095276B">
        <w:t>Hippolyte est un homme pour la f</w:t>
      </w:r>
      <w:r w:rsidR="009D4A85" w:rsidRPr="0095276B">
        <w:t>a</w:t>
      </w:r>
      <w:r w:rsidR="009D4A85" w:rsidRPr="0095276B">
        <w:t>brication</w:t>
      </w:r>
      <w:r>
        <w:t xml:space="preserve">. </w:t>
      </w:r>
      <w:r w:rsidR="009D4A85" w:rsidRPr="0095276B">
        <w:t>Attends seulement six mois</w:t>
      </w:r>
      <w:r>
        <w:t xml:space="preserve">, </w:t>
      </w:r>
      <w:r w:rsidR="009D4A85" w:rsidRPr="0095276B">
        <w:t>et tu verras s</w:t>
      </w:r>
      <w:r>
        <w:t>’</w:t>
      </w:r>
      <w:r w:rsidR="009D4A85" w:rsidRPr="0095276B">
        <w:t>il va leur tailler des croupières</w:t>
      </w:r>
      <w:r>
        <w:t xml:space="preserve">. </w:t>
      </w:r>
      <w:r w:rsidR="009D4A85" w:rsidRPr="0095276B">
        <w:t>Ah</w:t>
      </w:r>
      <w:r>
        <w:t xml:space="preserve"> ! </w:t>
      </w:r>
      <w:r w:rsidR="009D4A85" w:rsidRPr="0095276B">
        <w:t xml:space="preserve">ces messieurs </w:t>
      </w:r>
      <w:r w:rsidR="009D4A85" w:rsidRPr="0095276B">
        <w:lastRenderedPageBreak/>
        <w:t>font les fiers et les d</w:t>
      </w:r>
      <w:r w:rsidR="009D4A85" w:rsidRPr="0095276B">
        <w:t>é</w:t>
      </w:r>
      <w:r w:rsidR="009D4A85" w:rsidRPr="0095276B">
        <w:t>goûtés</w:t>
      </w:r>
      <w:r>
        <w:t xml:space="preserve"> ? </w:t>
      </w:r>
      <w:r w:rsidR="009D4A85" w:rsidRPr="0095276B">
        <w:t>Je te demande un peu</w:t>
      </w:r>
      <w:r>
        <w:t xml:space="preserve"> ! </w:t>
      </w:r>
      <w:r w:rsidR="009D4A85" w:rsidRPr="0095276B">
        <w:t>La moutarde me monte au nez quand je passe devant leur Cercle</w:t>
      </w:r>
      <w:r>
        <w:t xml:space="preserve">. </w:t>
      </w:r>
      <w:r w:rsidR="009D4A85" w:rsidRPr="0095276B">
        <w:t>Une belle cochonnerie</w:t>
      </w:r>
      <w:r>
        <w:t xml:space="preserve">, </w:t>
      </w:r>
      <w:r w:rsidR="009D4A85" w:rsidRPr="0095276B">
        <w:t>ma foi</w:t>
      </w:r>
      <w:r>
        <w:t xml:space="preserve">. </w:t>
      </w:r>
      <w:r w:rsidR="009D4A85" w:rsidRPr="0095276B">
        <w:t>A-t-on jamais vu</w:t>
      </w:r>
      <w:r>
        <w:t> ? »</w:t>
      </w:r>
    </w:p>
    <w:p w14:paraId="4F652A3A" w14:textId="77777777" w:rsidR="006455E5" w:rsidRDefault="006455E5" w:rsidP="002666CE"/>
    <w:p w14:paraId="3257EDC7" w14:textId="77777777" w:rsidR="006455E5" w:rsidRDefault="009D4A85" w:rsidP="002666CE">
      <w:r w:rsidRPr="0095276B">
        <w:t>Babette avait recouvert d</w:t>
      </w:r>
      <w:r w:rsidR="006455E5">
        <w:t>’</w:t>
      </w:r>
      <w:r w:rsidRPr="0095276B">
        <w:t>une serviette blanche le tapis équivoque de la table</w:t>
      </w:r>
      <w:r w:rsidR="006455E5">
        <w:t xml:space="preserve">. </w:t>
      </w:r>
      <w:r w:rsidRPr="0095276B">
        <w:t>Elle y disposa la lampe</w:t>
      </w:r>
      <w:r w:rsidR="006455E5">
        <w:t xml:space="preserve">, </w:t>
      </w:r>
      <w:r w:rsidRPr="0095276B">
        <w:t>deux assiettes de faïence</w:t>
      </w:r>
      <w:r w:rsidR="006455E5">
        <w:t xml:space="preserve">, </w:t>
      </w:r>
      <w:r w:rsidRPr="0095276B">
        <w:t>des couverts d</w:t>
      </w:r>
      <w:r w:rsidR="006455E5">
        <w:t>’</w:t>
      </w:r>
      <w:r w:rsidRPr="0095276B">
        <w:t>étain</w:t>
      </w:r>
      <w:r w:rsidR="006455E5">
        <w:t xml:space="preserve">, </w:t>
      </w:r>
      <w:r w:rsidRPr="0095276B">
        <w:t>les gobelets</w:t>
      </w:r>
      <w:r w:rsidR="006455E5">
        <w:t xml:space="preserve">, </w:t>
      </w:r>
      <w:r w:rsidRPr="0095276B">
        <w:t>la carafe d</w:t>
      </w:r>
      <w:r w:rsidR="006455E5">
        <w:t>’</w:t>
      </w:r>
      <w:r w:rsidRPr="0095276B">
        <w:t>eau</w:t>
      </w:r>
      <w:r w:rsidR="006455E5">
        <w:t xml:space="preserve">, </w:t>
      </w:r>
      <w:r w:rsidRPr="0095276B">
        <w:t>la s</w:t>
      </w:r>
      <w:r w:rsidRPr="0095276B">
        <w:t>a</w:t>
      </w:r>
      <w:r w:rsidRPr="0095276B">
        <w:t>lière et un ravier de beurre</w:t>
      </w:r>
      <w:r w:rsidR="006455E5">
        <w:t xml:space="preserve"> ; </w:t>
      </w:r>
      <w:r w:rsidRPr="0095276B">
        <w:t>puis elle retira la casserole du po</w:t>
      </w:r>
      <w:r w:rsidRPr="0095276B">
        <w:t>ê</w:t>
      </w:r>
      <w:r w:rsidRPr="0095276B">
        <w:t>le</w:t>
      </w:r>
      <w:r w:rsidR="006455E5">
        <w:t xml:space="preserve"> ; </w:t>
      </w:r>
      <w:r w:rsidRPr="0095276B">
        <w:t>quelques gouttes s</w:t>
      </w:r>
      <w:r w:rsidR="006455E5">
        <w:t>’</w:t>
      </w:r>
      <w:r w:rsidRPr="0095276B">
        <w:t>en échappèrent pour périr à grand tapage sur la fonte brûlante</w:t>
      </w:r>
      <w:r w:rsidR="006455E5">
        <w:t xml:space="preserve"> ; </w:t>
      </w:r>
      <w:r w:rsidRPr="0095276B">
        <w:t>les pommes de terre roulèrent sur les a</w:t>
      </w:r>
      <w:r w:rsidRPr="0095276B">
        <w:t>s</w:t>
      </w:r>
      <w:r w:rsidRPr="0095276B">
        <w:t>siettes et s</w:t>
      </w:r>
      <w:r w:rsidR="006455E5">
        <w:t>’</w:t>
      </w:r>
      <w:r w:rsidRPr="0095276B">
        <w:t>enveloppèrent de fumée</w:t>
      </w:r>
      <w:r w:rsidR="006455E5">
        <w:t xml:space="preserve">, </w:t>
      </w:r>
      <w:r w:rsidRPr="0095276B">
        <w:t>comme l</w:t>
      </w:r>
      <w:r w:rsidR="006455E5">
        <w:t>’</w:t>
      </w:r>
      <w:r w:rsidRPr="0095276B">
        <w:t>Éternel sur le S</w:t>
      </w:r>
      <w:r w:rsidRPr="0095276B">
        <w:t>i</w:t>
      </w:r>
      <w:r w:rsidRPr="0095276B">
        <w:t>naï</w:t>
      </w:r>
      <w:r w:rsidR="006455E5">
        <w:t>.</w:t>
      </w:r>
    </w:p>
    <w:p w14:paraId="13FCB0F0" w14:textId="77777777" w:rsidR="006455E5" w:rsidRDefault="009D4A85" w:rsidP="002666CE">
      <w:r w:rsidRPr="0095276B">
        <w:t>Wilhelm Blum</w:t>
      </w:r>
      <w:r w:rsidR="006455E5">
        <w:t xml:space="preserve">, </w:t>
      </w:r>
      <w:r w:rsidRPr="0095276B">
        <w:t>apaisé par ce spectacle</w:t>
      </w:r>
      <w:r w:rsidR="006455E5">
        <w:t xml:space="preserve">, </w:t>
      </w:r>
      <w:r w:rsidRPr="0095276B">
        <w:t>tourna sa chaise</w:t>
      </w:r>
      <w:r w:rsidR="006455E5">
        <w:t xml:space="preserve">, </w:t>
      </w:r>
      <w:r w:rsidRPr="0095276B">
        <w:t>saisit son couteau</w:t>
      </w:r>
      <w:r w:rsidR="006455E5">
        <w:t xml:space="preserve">, </w:t>
      </w:r>
      <w:r w:rsidRPr="0095276B">
        <w:t>et arrêta ses regards sur sa femme</w:t>
      </w:r>
      <w:r w:rsidR="006455E5">
        <w:t xml:space="preserve">. </w:t>
      </w:r>
      <w:r w:rsidRPr="0095276B">
        <w:t>Une bo</w:t>
      </w:r>
      <w:r w:rsidRPr="0095276B">
        <w:t>u</w:t>
      </w:r>
      <w:r w:rsidRPr="0095276B">
        <w:t>che miniature</w:t>
      </w:r>
      <w:r w:rsidR="006455E5">
        <w:t xml:space="preserve">, </w:t>
      </w:r>
      <w:r w:rsidRPr="0095276B">
        <w:t>mais charnue et bienveillante</w:t>
      </w:r>
      <w:r w:rsidR="006455E5">
        <w:t xml:space="preserve">, </w:t>
      </w:r>
      <w:r w:rsidRPr="0095276B">
        <w:t>s</w:t>
      </w:r>
      <w:r w:rsidR="006455E5">
        <w:t>’</w:t>
      </w:r>
      <w:r w:rsidRPr="0095276B">
        <w:t>entr</w:t>
      </w:r>
      <w:r w:rsidR="006455E5">
        <w:t>’</w:t>
      </w:r>
      <w:r w:rsidRPr="0095276B">
        <w:t>ouvrait avec calme</w:t>
      </w:r>
      <w:r w:rsidR="006455E5">
        <w:t xml:space="preserve">. </w:t>
      </w:r>
      <w:r w:rsidRPr="0095276B">
        <w:t>Un menton</w:t>
      </w:r>
      <w:r w:rsidR="006455E5">
        <w:t xml:space="preserve">, </w:t>
      </w:r>
      <w:r w:rsidRPr="0095276B">
        <w:t>jadis rose</w:t>
      </w:r>
      <w:r w:rsidR="006455E5">
        <w:t xml:space="preserve">, </w:t>
      </w:r>
      <w:r w:rsidRPr="0095276B">
        <w:t>aujourd</w:t>
      </w:r>
      <w:r w:rsidR="006455E5">
        <w:t>’</w:t>
      </w:r>
      <w:r w:rsidRPr="0095276B">
        <w:t>hui couleur d</w:t>
      </w:r>
      <w:r w:rsidR="006455E5">
        <w:t>’</w:t>
      </w:r>
      <w:r w:rsidRPr="0095276B">
        <w:t>ambre</w:t>
      </w:r>
      <w:r w:rsidR="006455E5">
        <w:t xml:space="preserve">, </w:t>
      </w:r>
      <w:r w:rsidRPr="0095276B">
        <w:t>to</w:t>
      </w:r>
      <w:r w:rsidRPr="0095276B">
        <w:t>u</w:t>
      </w:r>
      <w:r w:rsidRPr="0095276B">
        <w:t>jours charmant</w:t>
      </w:r>
      <w:r w:rsidR="006455E5">
        <w:t xml:space="preserve">, </w:t>
      </w:r>
      <w:r w:rsidRPr="0095276B">
        <w:t>s</w:t>
      </w:r>
      <w:r w:rsidR="006455E5">
        <w:t>’</w:t>
      </w:r>
      <w:r w:rsidRPr="0095276B">
        <w:t>emmitouflait de chairs appétissantes et rep</w:t>
      </w:r>
      <w:r w:rsidRPr="0095276B">
        <w:t>o</w:t>
      </w:r>
      <w:r w:rsidRPr="0095276B">
        <w:t>sait sur un corsage de drap noir</w:t>
      </w:r>
      <w:r w:rsidR="006455E5">
        <w:t xml:space="preserve">. </w:t>
      </w:r>
      <w:r w:rsidRPr="0095276B">
        <w:t>Une procession de boutons d</w:t>
      </w:r>
      <w:r w:rsidR="006455E5">
        <w:t>’</w:t>
      </w:r>
      <w:r w:rsidRPr="0095276B">
        <w:t>étoffe</w:t>
      </w:r>
      <w:r w:rsidR="006455E5">
        <w:t xml:space="preserve">, </w:t>
      </w:r>
      <w:r w:rsidRPr="0095276B">
        <w:t>noirs et ronds</w:t>
      </w:r>
      <w:r w:rsidR="006455E5">
        <w:t xml:space="preserve">, </w:t>
      </w:r>
      <w:r w:rsidRPr="0095276B">
        <w:t>parcourait celui-ci de haut en bas et ne laissait rien ignorer du bombement que formait la poitrine sous l</w:t>
      </w:r>
      <w:r w:rsidR="006455E5">
        <w:t>’</w:t>
      </w:r>
      <w:r w:rsidRPr="0095276B">
        <w:t>effort du corset</w:t>
      </w:r>
      <w:r w:rsidR="006455E5">
        <w:t xml:space="preserve">. </w:t>
      </w:r>
      <w:r w:rsidRPr="0095276B">
        <w:t>Le haut du visage disparaissait dans l</w:t>
      </w:r>
      <w:r w:rsidR="006455E5">
        <w:t>’</w:t>
      </w:r>
      <w:r w:rsidRPr="0095276B">
        <w:t>ombre de l</w:t>
      </w:r>
      <w:r w:rsidR="006455E5">
        <w:t>’</w:t>
      </w:r>
      <w:r w:rsidRPr="0095276B">
        <w:t>abat-jour</w:t>
      </w:r>
      <w:r w:rsidR="006455E5">
        <w:t>.</w:t>
      </w:r>
    </w:p>
    <w:p w14:paraId="7F428B95" w14:textId="7249CAF9" w:rsidR="006455E5" w:rsidRDefault="006455E5" w:rsidP="002666CE"/>
    <w:p w14:paraId="48C9616B" w14:textId="21F43DA7" w:rsidR="002666CE" w:rsidRDefault="006455E5" w:rsidP="002666CE">
      <w:r>
        <w:t>« </w:t>
      </w:r>
      <w:r w:rsidR="009D4A85" w:rsidRPr="0095276B">
        <w:t>Babette</w:t>
      </w:r>
      <w:r>
        <w:t> ! »</w:t>
      </w:r>
      <w:r w:rsidR="009D4A85" w:rsidRPr="0095276B">
        <w:t xml:space="preserve"> s</w:t>
      </w:r>
      <w:r>
        <w:t>’</w:t>
      </w:r>
      <w:r w:rsidR="009D4A85" w:rsidRPr="0095276B">
        <w:t>écria le boiteux avec gaîté</w:t>
      </w:r>
      <w:r>
        <w:t>, « </w:t>
      </w:r>
      <w:r w:rsidR="009D4A85" w:rsidRPr="0095276B">
        <w:t>Babette</w:t>
      </w:r>
      <w:r>
        <w:t xml:space="preserve">, </w:t>
      </w:r>
      <w:r w:rsidR="009D4A85" w:rsidRPr="0095276B">
        <w:t xml:space="preserve">notre </w:t>
      </w:r>
      <w:proofErr w:type="spellStart"/>
      <w:r w:rsidR="009D4A85" w:rsidRPr="0095276B">
        <w:t>Choceph</w:t>
      </w:r>
      <w:proofErr w:type="spellEnd"/>
      <w:r w:rsidR="009D4A85" w:rsidRPr="0095276B">
        <w:t xml:space="preserve"> rentre cette nuit</w:t>
      </w:r>
      <w:r>
        <w:t xml:space="preserve">, </w:t>
      </w:r>
      <w:r w:rsidR="009D4A85" w:rsidRPr="0095276B">
        <w:t xml:space="preserve">et </w:t>
      </w:r>
      <w:proofErr w:type="spellStart"/>
      <w:r w:rsidR="009D4A85" w:rsidRPr="0095276B">
        <w:t>temain</w:t>
      </w:r>
      <w:proofErr w:type="spellEnd"/>
      <w:r>
        <w:t xml:space="preserve">, </w:t>
      </w:r>
      <w:proofErr w:type="spellStart"/>
      <w:r w:rsidR="009D4A85" w:rsidRPr="0095276B">
        <w:t>temain</w:t>
      </w:r>
      <w:proofErr w:type="spellEnd"/>
      <w:r w:rsidR="009D4A85" w:rsidRPr="0095276B">
        <w:t xml:space="preserve"> on allume les feux de la fabrique</w:t>
      </w:r>
      <w:r>
        <w:t>. »</w:t>
      </w:r>
    </w:p>
    <w:p w14:paraId="47E71514" w14:textId="77777777" w:rsidR="006455E5" w:rsidRDefault="009D4A85" w:rsidP="002666CE">
      <w:r w:rsidRPr="0095276B">
        <w:t>Le brave homme avait attendu tout ce temps pour mieux soigner son effet</w:t>
      </w:r>
      <w:r w:rsidR="006455E5">
        <w:t xml:space="preserve">. </w:t>
      </w:r>
      <w:r w:rsidRPr="0095276B">
        <w:t>Il n</w:t>
      </w:r>
      <w:r w:rsidR="006455E5">
        <w:t>’</w:t>
      </w:r>
      <w:r w:rsidRPr="0095276B">
        <w:t>en produisit aucun</w:t>
      </w:r>
      <w:r w:rsidR="006455E5">
        <w:t>.</w:t>
      </w:r>
    </w:p>
    <w:p w14:paraId="21F0DD70" w14:textId="601CB20A" w:rsidR="002666CE" w:rsidRDefault="006455E5" w:rsidP="002666CE">
      <w:r>
        <w:t>« </w:t>
      </w:r>
      <w:r w:rsidR="009D4A85" w:rsidRPr="0095276B">
        <w:t>Babette</w:t>
      </w:r>
      <w:r>
        <w:t xml:space="preserve">, </w:t>
      </w:r>
      <w:r w:rsidR="009D4A85" w:rsidRPr="0095276B">
        <w:t>m</w:t>
      </w:r>
      <w:r>
        <w:t>’</w:t>
      </w:r>
      <w:r w:rsidR="009D4A85" w:rsidRPr="0095276B">
        <w:t>entends-tu</w:t>
      </w:r>
      <w:r>
        <w:t> ? »</w:t>
      </w:r>
    </w:p>
    <w:p w14:paraId="06B0D030" w14:textId="77777777" w:rsidR="006455E5" w:rsidRDefault="009D4A85" w:rsidP="002666CE">
      <w:r w:rsidRPr="0095276B">
        <w:lastRenderedPageBreak/>
        <w:t>La petite bouche tressaillit</w:t>
      </w:r>
      <w:r w:rsidR="006455E5">
        <w:t xml:space="preserve">, </w:t>
      </w:r>
      <w:r w:rsidRPr="0095276B">
        <w:t>mais ce fut pour donner accès</w:t>
      </w:r>
      <w:r w:rsidR="006455E5">
        <w:t xml:space="preserve">, </w:t>
      </w:r>
      <w:r w:rsidRPr="0095276B">
        <w:t>avec un mouvement de souris</w:t>
      </w:r>
      <w:r w:rsidR="006455E5">
        <w:t xml:space="preserve">, </w:t>
      </w:r>
      <w:r w:rsidRPr="0095276B">
        <w:t>à un petit</w:t>
      </w:r>
      <w:r w:rsidR="006455E5">
        <w:t xml:space="preserve">, </w:t>
      </w:r>
      <w:r w:rsidRPr="0095276B">
        <w:t>un tout petit morceau de pomme de terre fumante</w:t>
      </w:r>
      <w:r w:rsidR="006455E5">
        <w:t xml:space="preserve">. </w:t>
      </w:r>
      <w:r w:rsidRPr="0095276B">
        <w:t>L</w:t>
      </w:r>
      <w:r w:rsidR="006455E5">
        <w:t>’</w:t>
      </w:r>
      <w:r w:rsidRPr="0095276B">
        <w:t>éclair d</w:t>
      </w:r>
      <w:r w:rsidR="006455E5">
        <w:t>’</w:t>
      </w:r>
      <w:r w:rsidRPr="0095276B">
        <w:t>un bout de langue</w:t>
      </w:r>
      <w:r w:rsidR="006455E5">
        <w:t xml:space="preserve">, </w:t>
      </w:r>
      <w:r w:rsidRPr="0095276B">
        <w:t>grasse et pliée</w:t>
      </w:r>
      <w:r w:rsidR="006455E5">
        <w:t xml:space="preserve">, </w:t>
      </w:r>
      <w:r w:rsidRPr="0095276B">
        <w:t>se montra</w:t>
      </w:r>
      <w:r w:rsidR="006455E5">
        <w:t xml:space="preserve">, </w:t>
      </w:r>
      <w:r w:rsidRPr="0095276B">
        <w:t>la bouche se ferma</w:t>
      </w:r>
      <w:r w:rsidR="006455E5">
        <w:t xml:space="preserve">, </w:t>
      </w:r>
      <w:r w:rsidRPr="0095276B">
        <w:t>la pomme de terre di</w:t>
      </w:r>
      <w:r w:rsidRPr="0095276B">
        <w:t>s</w:t>
      </w:r>
      <w:r w:rsidRPr="0095276B">
        <w:t>parut</w:t>
      </w:r>
      <w:r w:rsidR="006455E5">
        <w:t xml:space="preserve">, </w:t>
      </w:r>
      <w:r w:rsidRPr="0095276B">
        <w:t>la bouche se rentr</w:t>
      </w:r>
      <w:r w:rsidR="006455E5">
        <w:t>’</w:t>
      </w:r>
      <w:r w:rsidRPr="0095276B">
        <w:t>ouvrit avec calme</w:t>
      </w:r>
      <w:r w:rsidR="006455E5">
        <w:t xml:space="preserve">, </w:t>
      </w:r>
      <w:r w:rsidRPr="0095276B">
        <w:t>et ne bougea plus</w:t>
      </w:r>
      <w:r w:rsidR="006455E5">
        <w:t>.</w:t>
      </w:r>
    </w:p>
    <w:p w14:paraId="5F998732" w14:textId="77777777" w:rsidR="006455E5" w:rsidRDefault="009D4A85" w:rsidP="002666CE">
      <w:r w:rsidRPr="0095276B">
        <w:t>Le petit homme s</w:t>
      </w:r>
      <w:r w:rsidR="006455E5">
        <w:t>’</w:t>
      </w:r>
      <w:r w:rsidRPr="0095276B">
        <w:t>indigna</w:t>
      </w:r>
      <w:r w:rsidR="006455E5">
        <w:t>.</w:t>
      </w:r>
    </w:p>
    <w:p w14:paraId="1A1E135D" w14:textId="77777777" w:rsidR="006455E5" w:rsidRDefault="006455E5" w:rsidP="002666CE">
      <w:r>
        <w:t>« </w:t>
      </w:r>
      <w:r w:rsidR="009D4A85" w:rsidRPr="0095276B">
        <w:t>Tu n</w:t>
      </w:r>
      <w:r>
        <w:t>’</w:t>
      </w:r>
      <w:r w:rsidR="009D4A85" w:rsidRPr="0095276B">
        <w:t>as pas de cœur</w:t>
      </w:r>
      <w:r>
        <w:t xml:space="preserve">, </w:t>
      </w:r>
      <w:r w:rsidR="009D4A85" w:rsidRPr="0095276B">
        <w:t>Babette</w:t>
      </w:r>
      <w:r>
        <w:t> !</w:t>
      </w:r>
    </w:p>
    <w:p w14:paraId="4A99FE03" w14:textId="77777777" w:rsidR="006455E5" w:rsidRDefault="006455E5" w:rsidP="002666CE">
      <w:r>
        <w:t>— </w:t>
      </w:r>
      <w:r w:rsidR="009D4A85" w:rsidRPr="0095276B">
        <w:t>Mon pauvre Wilhelm</w:t>
      </w:r>
      <w:r>
        <w:t xml:space="preserve">, </w:t>
      </w:r>
      <w:r w:rsidR="009D4A85" w:rsidRPr="0095276B">
        <w:t>as-tu seulement pensé une fois à tes affaires</w:t>
      </w:r>
      <w:r>
        <w:t xml:space="preserve">, </w:t>
      </w:r>
      <w:r w:rsidR="009D4A85" w:rsidRPr="0095276B">
        <w:t>depuis que tu es arrivé dans ce pays</w:t>
      </w:r>
      <w:r>
        <w:t> ?</w:t>
      </w:r>
    </w:p>
    <w:p w14:paraId="2DAA46E9" w14:textId="77777777" w:rsidR="006455E5" w:rsidRDefault="006455E5" w:rsidP="002666CE">
      <w:r>
        <w:t>— </w:t>
      </w:r>
      <w:r w:rsidR="009D4A85" w:rsidRPr="0095276B">
        <w:t>Chacun son tour</w:t>
      </w:r>
      <w:r>
        <w:t xml:space="preserve">. </w:t>
      </w:r>
      <w:r w:rsidR="009D4A85" w:rsidRPr="0095276B">
        <w:t>Eux d</w:t>
      </w:r>
      <w:r>
        <w:t>’</w:t>
      </w:r>
      <w:r w:rsidR="009D4A85" w:rsidRPr="0095276B">
        <w:t>abord</w:t>
      </w:r>
      <w:r>
        <w:t xml:space="preserve">, </w:t>
      </w:r>
      <w:r w:rsidR="009D4A85" w:rsidRPr="0095276B">
        <w:t>c</w:t>
      </w:r>
      <w:r>
        <w:t>’</w:t>
      </w:r>
      <w:r w:rsidR="009D4A85" w:rsidRPr="0095276B">
        <w:t>est la justice</w:t>
      </w:r>
      <w:r>
        <w:t>.</w:t>
      </w:r>
    </w:p>
    <w:p w14:paraId="5AD42908" w14:textId="77777777" w:rsidR="006455E5" w:rsidRDefault="006455E5" w:rsidP="002666CE">
      <w:r>
        <w:t>— </w:t>
      </w:r>
      <w:r w:rsidR="009D4A85" w:rsidRPr="0095276B">
        <w:t xml:space="preserve">La </w:t>
      </w:r>
      <w:proofErr w:type="spellStart"/>
      <w:r w:rsidR="009D4A85" w:rsidRPr="0095276B">
        <w:t>chustice</w:t>
      </w:r>
      <w:proofErr w:type="spellEnd"/>
      <w:r w:rsidR="009D4A85" w:rsidRPr="0095276B">
        <w:t xml:space="preserve"> n</w:t>
      </w:r>
      <w:r>
        <w:t>’</w:t>
      </w:r>
      <w:r w:rsidR="009D4A85" w:rsidRPr="0095276B">
        <w:t>est pas tout</w:t>
      </w:r>
      <w:r>
        <w:t xml:space="preserve">, </w:t>
      </w:r>
      <w:r w:rsidR="009D4A85" w:rsidRPr="0095276B">
        <w:t>il faut le pain aussi</w:t>
      </w:r>
      <w:r>
        <w:t>.</w:t>
      </w:r>
    </w:p>
    <w:p w14:paraId="0FF8F1A6" w14:textId="77777777" w:rsidR="006455E5" w:rsidRDefault="006455E5" w:rsidP="002666CE">
      <w:r>
        <w:t>— </w:t>
      </w:r>
      <w:r w:rsidR="009D4A85" w:rsidRPr="0095276B">
        <w:t>Qu</w:t>
      </w:r>
      <w:r>
        <w:t>’</w:t>
      </w:r>
      <w:r w:rsidR="009D4A85" w:rsidRPr="0095276B">
        <w:t>ils fabriquent seulement</w:t>
      </w:r>
      <w:r>
        <w:t xml:space="preserve">, </w:t>
      </w:r>
      <w:r w:rsidR="009D4A85" w:rsidRPr="0095276B">
        <w:t>alors je vendrai</w:t>
      </w:r>
      <w:r>
        <w:t>.</w:t>
      </w:r>
    </w:p>
    <w:p w14:paraId="2D283FCC" w14:textId="77777777" w:rsidR="006455E5" w:rsidRDefault="006455E5" w:rsidP="002666CE">
      <w:r>
        <w:t>— </w:t>
      </w:r>
      <w:r w:rsidR="009D4A85" w:rsidRPr="0095276B">
        <w:t>Tu fendras</w:t>
      </w:r>
      <w:r>
        <w:t xml:space="preserve">, </w:t>
      </w:r>
      <w:r w:rsidR="009D4A85" w:rsidRPr="0095276B">
        <w:t>à moins qu</w:t>
      </w:r>
      <w:r>
        <w:t>’</w:t>
      </w:r>
      <w:r w:rsidR="009D4A85" w:rsidRPr="0095276B">
        <w:t>ils ne fendent tout directement à des messieurs de Paris</w:t>
      </w:r>
      <w:r>
        <w:t>.</w:t>
      </w:r>
    </w:p>
    <w:p w14:paraId="16ED1DDA" w14:textId="77777777" w:rsidR="006455E5" w:rsidRDefault="006455E5" w:rsidP="002666CE">
      <w:r>
        <w:t>— </w:t>
      </w:r>
      <w:r w:rsidR="009D4A85" w:rsidRPr="0095276B">
        <w:t>Nous en faut-il tant pour vivre</w:t>
      </w:r>
      <w:r>
        <w:t xml:space="preserve"> ? </w:t>
      </w:r>
      <w:r w:rsidR="009D4A85" w:rsidRPr="0095276B">
        <w:t>Laisse</w:t>
      </w:r>
      <w:r>
        <w:t xml:space="preserve">, </w:t>
      </w:r>
      <w:r w:rsidR="009D4A85" w:rsidRPr="0095276B">
        <w:t>Babette</w:t>
      </w:r>
      <w:r>
        <w:t xml:space="preserve">, </w:t>
      </w:r>
      <w:r w:rsidR="009D4A85" w:rsidRPr="0095276B">
        <w:t>nos h</w:t>
      </w:r>
      <w:r w:rsidR="009D4A85" w:rsidRPr="0095276B">
        <w:t>é</w:t>
      </w:r>
      <w:r w:rsidR="009D4A85" w:rsidRPr="0095276B">
        <w:t>ritiers seront encore bien contents</w:t>
      </w:r>
      <w:r>
        <w:t>.</w:t>
      </w:r>
    </w:p>
    <w:p w14:paraId="67728B6E" w14:textId="77777777" w:rsidR="006455E5" w:rsidRDefault="006455E5" w:rsidP="002666CE">
      <w:r>
        <w:t>— </w:t>
      </w:r>
      <w:r w:rsidR="009D4A85" w:rsidRPr="0095276B">
        <w:t>Nos héritiers pourraient en effet être bien contents de trouver quatre sous et six blancs au fond de notre bas</w:t>
      </w:r>
      <w:r>
        <w:t xml:space="preserve">. </w:t>
      </w:r>
      <w:r w:rsidR="009D4A85" w:rsidRPr="0095276B">
        <w:t>Qui sait s</w:t>
      </w:r>
      <w:r>
        <w:t>’</w:t>
      </w:r>
      <w:r w:rsidR="009D4A85" w:rsidRPr="0095276B">
        <w:t>ils n</w:t>
      </w:r>
      <w:r>
        <w:t>’</w:t>
      </w:r>
      <w:r w:rsidR="009D4A85" w:rsidRPr="0095276B">
        <w:t>en auront pas plus besoin que nous</w:t>
      </w:r>
      <w:r>
        <w:t xml:space="preserve">, </w:t>
      </w:r>
      <w:r w:rsidR="009D4A85" w:rsidRPr="0095276B">
        <w:t>un jour</w:t>
      </w:r>
      <w:r>
        <w:t> ?</w:t>
      </w:r>
    </w:p>
    <w:p w14:paraId="659FC6A1" w14:textId="219EE2E1" w:rsidR="002666CE" w:rsidRDefault="006455E5" w:rsidP="002666CE">
      <w:r>
        <w:t>— </w:t>
      </w:r>
      <w:r w:rsidR="009D4A85" w:rsidRPr="0095276B">
        <w:t>Tu vois bien</w:t>
      </w:r>
      <w:r>
        <w:t xml:space="preserve">, </w:t>
      </w:r>
      <w:r w:rsidR="009D4A85" w:rsidRPr="0095276B">
        <w:t>Babette</w:t>
      </w:r>
      <w:r>
        <w:t xml:space="preserve"> ! </w:t>
      </w:r>
      <w:r w:rsidR="009D4A85" w:rsidRPr="0095276B">
        <w:t>En travaillant à la fabrique</w:t>
      </w:r>
      <w:r>
        <w:t xml:space="preserve">, </w:t>
      </w:r>
      <w:r w:rsidR="009D4A85" w:rsidRPr="0095276B">
        <w:t>je tr</w:t>
      </w:r>
      <w:r w:rsidR="009D4A85" w:rsidRPr="0095276B">
        <w:t>a</w:t>
      </w:r>
      <w:r w:rsidR="009D4A85" w:rsidRPr="0095276B">
        <w:t>vaille autant pour nous que pour eux</w:t>
      </w:r>
      <w:r>
        <w:t>. »</w:t>
      </w:r>
    </w:p>
    <w:p w14:paraId="763F75E2" w14:textId="77777777" w:rsidR="006455E5" w:rsidRDefault="006455E5" w:rsidP="002666CE"/>
    <w:p w14:paraId="52F614FB" w14:textId="77777777" w:rsidR="006455E5" w:rsidRDefault="009D4A85" w:rsidP="002666CE">
      <w:r w:rsidRPr="0095276B">
        <w:t>Ils continuèrent sur ce thème jusqu</w:t>
      </w:r>
      <w:r w:rsidR="006455E5">
        <w:t>’</w:t>
      </w:r>
      <w:r w:rsidRPr="0095276B">
        <w:t>à ce qu</w:t>
      </w:r>
      <w:r w:rsidR="006455E5">
        <w:t>’</w:t>
      </w:r>
      <w:r w:rsidRPr="0095276B">
        <w:t>il ne restât plus une pomme de terre bouillie dans la casserole</w:t>
      </w:r>
      <w:r w:rsidR="006455E5">
        <w:t xml:space="preserve">, </w:t>
      </w:r>
      <w:r w:rsidRPr="0095276B">
        <w:t xml:space="preserve">et que le </w:t>
      </w:r>
      <w:r w:rsidRPr="0095276B">
        <w:lastRenderedPageBreak/>
        <w:t>petit homme</w:t>
      </w:r>
      <w:r w:rsidR="006455E5">
        <w:t xml:space="preserve">, </w:t>
      </w:r>
      <w:r w:rsidRPr="0095276B">
        <w:t>aidé de sa petite femme</w:t>
      </w:r>
      <w:r w:rsidR="006455E5">
        <w:t xml:space="preserve">, </w:t>
      </w:r>
      <w:r w:rsidRPr="0095276B">
        <w:t>eût nettoyé une médiocre a</w:t>
      </w:r>
      <w:r w:rsidRPr="0095276B">
        <w:t>s</w:t>
      </w:r>
      <w:r w:rsidRPr="0095276B">
        <w:t xml:space="preserve">siette de </w:t>
      </w:r>
      <w:proofErr w:type="spellStart"/>
      <w:r w:rsidRPr="0095276B">
        <w:rPr>
          <w:i/>
          <w:iCs/>
        </w:rPr>
        <w:t>dérefleisch</w:t>
      </w:r>
      <w:proofErr w:type="spellEnd"/>
      <w:r w:rsidRPr="00BE2173">
        <w:rPr>
          <w:rStyle w:val="Appelnotedebasdep"/>
        </w:rPr>
        <w:footnoteReference w:id="17"/>
      </w:r>
      <w:r w:rsidRPr="0095276B">
        <w:t xml:space="preserve"> flanquée de cornichons à l</w:t>
      </w:r>
      <w:r w:rsidR="006455E5">
        <w:t>’</w:t>
      </w:r>
      <w:r w:rsidRPr="0095276B">
        <w:t>eau</w:t>
      </w:r>
      <w:r w:rsidR="006455E5">
        <w:t>.</w:t>
      </w:r>
    </w:p>
    <w:p w14:paraId="38F2053A" w14:textId="77777777" w:rsidR="006455E5" w:rsidRDefault="009D4A85" w:rsidP="002666CE">
      <w:r w:rsidRPr="0095276B">
        <w:t>La voix terne de Wilhelm opposait aux arguments crista</w:t>
      </w:r>
      <w:r w:rsidRPr="0095276B">
        <w:t>l</w:t>
      </w:r>
      <w:r w:rsidRPr="0095276B">
        <w:t>lins de Babette des réponses devenues liturgiques à force d</w:t>
      </w:r>
      <w:r w:rsidR="006455E5">
        <w:t>’</w:t>
      </w:r>
      <w:r w:rsidRPr="0095276B">
        <w:t>habitude</w:t>
      </w:r>
      <w:r w:rsidR="006455E5">
        <w:t xml:space="preserve">. </w:t>
      </w:r>
      <w:r w:rsidRPr="0095276B">
        <w:t>Ils ne se convainquirent pas</w:t>
      </w:r>
      <w:r w:rsidR="006455E5">
        <w:t xml:space="preserve">. </w:t>
      </w:r>
      <w:r w:rsidRPr="0095276B">
        <w:t>De quoi d</w:t>
      </w:r>
      <w:r w:rsidR="006455E5">
        <w:t>’</w:t>
      </w:r>
      <w:r w:rsidRPr="0095276B">
        <w:t>ailleurs a</w:t>
      </w:r>
      <w:r w:rsidRPr="0095276B">
        <w:t>u</w:t>
      </w:r>
      <w:r w:rsidRPr="0095276B">
        <w:t>raient-ils pu être convaincus</w:t>
      </w:r>
      <w:r w:rsidR="006455E5">
        <w:t xml:space="preserve"> ? </w:t>
      </w:r>
      <w:r w:rsidRPr="0095276B">
        <w:t>Chacun agit selon sa nature</w:t>
      </w:r>
      <w:r w:rsidR="006455E5">
        <w:t xml:space="preserve">. </w:t>
      </w:r>
      <w:r w:rsidRPr="0095276B">
        <w:t>Et la nature du ménage Blum les amena à sortir tous deux de leur lit</w:t>
      </w:r>
      <w:r w:rsidR="006455E5">
        <w:t xml:space="preserve">, </w:t>
      </w:r>
      <w:r w:rsidRPr="0095276B">
        <w:t>le lendemain</w:t>
      </w:r>
      <w:r w:rsidR="006455E5">
        <w:t xml:space="preserve">, </w:t>
      </w:r>
      <w:r w:rsidRPr="0095276B">
        <w:t>avant l</w:t>
      </w:r>
      <w:r w:rsidR="006455E5">
        <w:t>’</w:t>
      </w:r>
      <w:r w:rsidRPr="0095276B">
        <w:t>aube</w:t>
      </w:r>
      <w:r w:rsidR="006455E5">
        <w:t xml:space="preserve">, </w:t>
      </w:r>
      <w:r w:rsidRPr="0095276B">
        <w:t>à se vêtir froidement</w:t>
      </w:r>
      <w:r w:rsidR="006455E5">
        <w:t xml:space="preserve">, </w:t>
      </w:r>
      <w:r w:rsidRPr="0095276B">
        <w:t>dans le cr</w:t>
      </w:r>
      <w:r w:rsidRPr="0095276B">
        <w:t>é</w:t>
      </w:r>
      <w:r w:rsidRPr="0095276B">
        <w:t>puscule d</w:t>
      </w:r>
      <w:r w:rsidR="006455E5">
        <w:t>’</w:t>
      </w:r>
      <w:r w:rsidRPr="0095276B">
        <w:t>une chandelle d</w:t>
      </w:r>
      <w:r w:rsidR="006455E5">
        <w:t>’</w:t>
      </w:r>
      <w:r w:rsidRPr="0095276B">
        <w:t>un sou</w:t>
      </w:r>
      <w:r w:rsidR="006455E5">
        <w:t xml:space="preserve">, </w:t>
      </w:r>
      <w:r w:rsidRPr="0095276B">
        <w:t>et à faire une demi-lieue pour gagner</w:t>
      </w:r>
      <w:r w:rsidR="006455E5">
        <w:t xml:space="preserve">, </w:t>
      </w:r>
      <w:r w:rsidRPr="0095276B">
        <w:t>avant toute autre créature</w:t>
      </w:r>
      <w:r w:rsidR="006455E5">
        <w:t xml:space="preserve">, </w:t>
      </w:r>
      <w:r w:rsidRPr="0095276B">
        <w:t>la grille de la fabrique</w:t>
      </w:r>
      <w:r w:rsidR="006455E5">
        <w:t>.</w:t>
      </w:r>
    </w:p>
    <w:p w14:paraId="68BD8DBE" w14:textId="458FCE81" w:rsidR="006455E5" w:rsidRDefault="006455E5" w:rsidP="002666CE"/>
    <w:p w14:paraId="438C0770" w14:textId="77777777" w:rsidR="006455E5" w:rsidRDefault="009D4A85" w:rsidP="002666CE">
      <w:r w:rsidRPr="0095276B">
        <w:t>La lune</w:t>
      </w:r>
      <w:r w:rsidR="006455E5">
        <w:t xml:space="preserve">, </w:t>
      </w:r>
      <w:r w:rsidRPr="0095276B">
        <w:t>ronde comme une fluxion et vernie comme un e</w:t>
      </w:r>
      <w:r w:rsidRPr="0095276B">
        <w:t>s</w:t>
      </w:r>
      <w:r w:rsidRPr="0095276B">
        <w:t>carpin</w:t>
      </w:r>
      <w:r w:rsidR="006455E5">
        <w:t xml:space="preserve">, </w:t>
      </w:r>
      <w:r w:rsidRPr="0095276B">
        <w:t>glissait en silence derrière une farandole de nuages d</w:t>
      </w:r>
      <w:r w:rsidR="006455E5">
        <w:t>’</w:t>
      </w:r>
      <w:r w:rsidRPr="0095276B">
        <w:t>h</w:t>
      </w:r>
      <w:r w:rsidRPr="0095276B">
        <w:t>i</w:t>
      </w:r>
      <w:r w:rsidRPr="0095276B">
        <w:t>ver</w:t>
      </w:r>
      <w:r w:rsidR="006455E5">
        <w:t xml:space="preserve">. </w:t>
      </w:r>
      <w:proofErr w:type="spellStart"/>
      <w:r w:rsidRPr="0095276B">
        <w:t>Pouppelé</w:t>
      </w:r>
      <w:proofErr w:type="spellEnd"/>
      <w:r w:rsidR="006455E5">
        <w:t xml:space="preserve">, </w:t>
      </w:r>
      <w:r w:rsidRPr="0095276B">
        <w:t>qu</w:t>
      </w:r>
      <w:r w:rsidR="006455E5">
        <w:t>’</w:t>
      </w:r>
      <w:r w:rsidRPr="0095276B">
        <w:t>on logeait provisoirement dans la maison des patrons</w:t>
      </w:r>
      <w:r w:rsidR="006455E5">
        <w:t xml:space="preserve">, </w:t>
      </w:r>
      <w:r w:rsidRPr="0095276B">
        <w:t>sortit au grincement de la porte</w:t>
      </w:r>
      <w:r w:rsidR="006455E5">
        <w:t xml:space="preserve">. </w:t>
      </w:r>
      <w:r w:rsidRPr="0095276B">
        <w:t>L</w:t>
      </w:r>
      <w:r w:rsidR="006455E5">
        <w:t>’</w:t>
      </w:r>
      <w:r w:rsidRPr="0095276B">
        <w:t>oncle avait la clé</w:t>
      </w:r>
      <w:r w:rsidR="006455E5">
        <w:t xml:space="preserve">, </w:t>
      </w:r>
      <w:r w:rsidRPr="0095276B">
        <w:t>comme un chambellan</w:t>
      </w:r>
      <w:r w:rsidR="006455E5">
        <w:t>.</w:t>
      </w:r>
    </w:p>
    <w:p w14:paraId="7CB4753B" w14:textId="77777777" w:rsidR="006455E5" w:rsidRDefault="009D4A85" w:rsidP="002666CE">
      <w:r w:rsidRPr="0095276B">
        <w:t>Quelques lanternes dansaient au fond de l</w:t>
      </w:r>
      <w:r w:rsidR="006455E5">
        <w:t>’</w:t>
      </w:r>
      <w:r w:rsidRPr="0095276B">
        <w:t>avenue</w:t>
      </w:r>
      <w:r w:rsidR="006455E5">
        <w:t xml:space="preserve">. </w:t>
      </w:r>
      <w:r w:rsidRPr="0095276B">
        <w:t>Des voix se rapprochèrent</w:t>
      </w:r>
      <w:r w:rsidR="006455E5">
        <w:t xml:space="preserve">. </w:t>
      </w:r>
      <w:r w:rsidRPr="0095276B">
        <w:t>Par couples</w:t>
      </w:r>
      <w:r w:rsidR="006455E5">
        <w:t xml:space="preserve">, </w:t>
      </w:r>
      <w:r w:rsidRPr="0095276B">
        <w:t>ou par files</w:t>
      </w:r>
      <w:r w:rsidR="006455E5">
        <w:t xml:space="preserve">, </w:t>
      </w:r>
      <w:r w:rsidRPr="0095276B">
        <w:t>des formes se gliss</w:t>
      </w:r>
      <w:r w:rsidRPr="0095276B">
        <w:t>è</w:t>
      </w:r>
      <w:r w:rsidRPr="0095276B">
        <w:t>rent dans la cour</w:t>
      </w:r>
      <w:r w:rsidR="006455E5">
        <w:t xml:space="preserve"> ; </w:t>
      </w:r>
      <w:r w:rsidRPr="0095276B">
        <w:t>deux rassemblements distincts se formèrent peu à peu</w:t>
      </w:r>
      <w:r w:rsidR="006455E5">
        <w:t xml:space="preserve">. </w:t>
      </w:r>
      <w:r w:rsidRPr="0095276B">
        <w:t>Les gens parlaient bas</w:t>
      </w:r>
      <w:r w:rsidR="006455E5">
        <w:t xml:space="preserve">. </w:t>
      </w:r>
      <w:r w:rsidRPr="0095276B">
        <w:t>De temps à autre</w:t>
      </w:r>
      <w:r w:rsidR="006455E5">
        <w:t xml:space="preserve">, </w:t>
      </w:r>
      <w:r w:rsidRPr="0095276B">
        <w:t>un glou</w:t>
      </w:r>
      <w:r w:rsidRPr="0095276B">
        <w:t>s</w:t>
      </w:r>
      <w:r w:rsidRPr="0095276B">
        <w:t>sement trahissait la vidange d</w:t>
      </w:r>
      <w:r w:rsidR="006455E5">
        <w:t>’</w:t>
      </w:r>
      <w:r w:rsidRPr="0095276B">
        <w:t>une bolée de marc dans une a</w:t>
      </w:r>
      <w:r w:rsidRPr="0095276B">
        <w:t>r</w:t>
      </w:r>
      <w:r w:rsidRPr="0095276B">
        <w:t>rière-gorge</w:t>
      </w:r>
      <w:r w:rsidR="006455E5">
        <w:t xml:space="preserve">. </w:t>
      </w:r>
      <w:r w:rsidRPr="0095276B">
        <w:t>Pendant un moment</w:t>
      </w:r>
      <w:r w:rsidR="006455E5">
        <w:t xml:space="preserve">, </w:t>
      </w:r>
      <w:r w:rsidRPr="0095276B">
        <w:t>une voix célébrait</w:t>
      </w:r>
      <w:r w:rsidR="006455E5">
        <w:t xml:space="preserve">, </w:t>
      </w:r>
      <w:r w:rsidRPr="0095276B">
        <w:t>par son exubérance</w:t>
      </w:r>
      <w:r w:rsidR="006455E5">
        <w:t xml:space="preserve">, </w:t>
      </w:r>
      <w:r w:rsidRPr="0095276B">
        <w:t>le bienfait de cette opération</w:t>
      </w:r>
      <w:r w:rsidR="006455E5">
        <w:t xml:space="preserve">. </w:t>
      </w:r>
      <w:r w:rsidRPr="0095276B">
        <w:t>Puis tout retournait au chuchotement</w:t>
      </w:r>
      <w:r w:rsidR="006455E5">
        <w:t>.</w:t>
      </w:r>
    </w:p>
    <w:p w14:paraId="1E62BEB9" w14:textId="77777777" w:rsidR="006455E5" w:rsidRDefault="009D4A85" w:rsidP="002666CE">
      <w:r w:rsidRPr="0095276B">
        <w:lastRenderedPageBreak/>
        <w:t>Une toux sonore fut Hippolyte</w:t>
      </w:r>
      <w:r w:rsidR="006455E5">
        <w:t xml:space="preserve">. </w:t>
      </w:r>
      <w:r w:rsidRPr="0095276B">
        <w:t>Les deux patrons et les je</w:t>
      </w:r>
      <w:r w:rsidRPr="0095276B">
        <w:t>u</w:t>
      </w:r>
      <w:r w:rsidRPr="0095276B">
        <w:t>nes messieurs apparurent</w:t>
      </w:r>
      <w:r w:rsidR="006455E5">
        <w:t xml:space="preserve"> ; </w:t>
      </w:r>
      <w:r w:rsidRPr="0095276B">
        <w:t>ils avaient fait d</w:t>
      </w:r>
      <w:r w:rsidR="006455E5">
        <w:t>’</w:t>
      </w:r>
      <w:r w:rsidRPr="0095276B">
        <w:t>abord une étrange rencontre</w:t>
      </w:r>
      <w:r w:rsidR="006455E5">
        <w:t>.</w:t>
      </w:r>
    </w:p>
    <w:p w14:paraId="010C3821" w14:textId="32025424" w:rsidR="006455E5" w:rsidRDefault="006455E5" w:rsidP="002666CE"/>
    <w:p w14:paraId="0034EC83" w14:textId="77777777" w:rsidR="006455E5" w:rsidRDefault="009D4A85" w:rsidP="002666CE">
      <w:r w:rsidRPr="0095276B">
        <w:t xml:space="preserve">Monsieur des </w:t>
      </w:r>
      <w:proofErr w:type="spellStart"/>
      <w:r w:rsidRPr="0095276B">
        <w:t>Challeries</w:t>
      </w:r>
      <w:proofErr w:type="spellEnd"/>
      <w:r w:rsidRPr="0095276B">
        <w:t xml:space="preserve"> s</w:t>
      </w:r>
      <w:r w:rsidR="006455E5">
        <w:t>’</w:t>
      </w:r>
      <w:r w:rsidRPr="0095276B">
        <w:t>en allait à la chasse avec me</w:t>
      </w:r>
      <w:r w:rsidRPr="0095276B">
        <w:t>s</w:t>
      </w:r>
      <w:r w:rsidRPr="0095276B">
        <w:t xml:space="preserve">sieurs </w:t>
      </w:r>
      <w:proofErr w:type="spellStart"/>
      <w:r w:rsidRPr="0095276B">
        <w:t>Pautauberge</w:t>
      </w:r>
      <w:proofErr w:type="spellEnd"/>
      <w:r w:rsidRPr="0095276B">
        <w:t xml:space="preserve"> et </w:t>
      </w:r>
      <w:proofErr w:type="spellStart"/>
      <w:r w:rsidRPr="0095276B">
        <w:t>Lefombère</w:t>
      </w:r>
      <w:proofErr w:type="spellEnd"/>
      <w:r w:rsidR="006455E5">
        <w:t xml:space="preserve">. </w:t>
      </w:r>
      <w:r w:rsidRPr="0095276B">
        <w:t>Ils passaient devant les bât</w:t>
      </w:r>
      <w:r w:rsidRPr="0095276B">
        <w:t>i</w:t>
      </w:r>
      <w:r w:rsidRPr="0095276B">
        <w:t>ments Poncet</w:t>
      </w:r>
      <w:r w:rsidR="006455E5">
        <w:t xml:space="preserve">, </w:t>
      </w:r>
      <w:r w:rsidRPr="0095276B">
        <w:t>à l</w:t>
      </w:r>
      <w:r w:rsidR="006455E5">
        <w:t>’</w:t>
      </w:r>
      <w:r w:rsidRPr="0095276B">
        <w:t>instant où les nouveaux occupants s</w:t>
      </w:r>
      <w:r w:rsidR="006455E5">
        <w:t>’</w:t>
      </w:r>
      <w:r w:rsidRPr="0095276B">
        <w:t>appr</w:t>
      </w:r>
      <w:r w:rsidRPr="0095276B">
        <w:t>ê</w:t>
      </w:r>
      <w:r w:rsidRPr="0095276B">
        <w:t>taient à y entrer</w:t>
      </w:r>
      <w:r w:rsidR="006455E5">
        <w:t xml:space="preserve">. </w:t>
      </w:r>
      <w:r w:rsidRPr="0095276B">
        <w:t>Le bec de gaz de l</w:t>
      </w:r>
      <w:r w:rsidR="006455E5">
        <w:t>’</w:t>
      </w:r>
      <w:r w:rsidRPr="0095276B">
        <w:t>avenue était depuis lon</w:t>
      </w:r>
      <w:r w:rsidRPr="0095276B">
        <w:t>g</w:t>
      </w:r>
      <w:r w:rsidRPr="0095276B">
        <w:t>temps éteint</w:t>
      </w:r>
      <w:r w:rsidR="006455E5">
        <w:t xml:space="preserve">. </w:t>
      </w:r>
      <w:r w:rsidRPr="0095276B">
        <w:t>Ceux de la fabrique ne devaient pas s</w:t>
      </w:r>
      <w:r w:rsidR="006455E5">
        <w:t>’</w:t>
      </w:r>
      <w:r w:rsidRPr="0095276B">
        <w:t>allumer</w:t>
      </w:r>
      <w:r w:rsidR="006455E5">
        <w:t xml:space="preserve">, </w:t>
      </w:r>
      <w:r w:rsidRPr="0095276B">
        <w:t>avant que la conjoncture ne permît l</w:t>
      </w:r>
      <w:r w:rsidR="006455E5">
        <w:t>’</w:t>
      </w:r>
      <w:r w:rsidRPr="0095276B">
        <w:t>achat d</w:t>
      </w:r>
      <w:r w:rsidR="006455E5">
        <w:t>’</w:t>
      </w:r>
      <w:r w:rsidRPr="0095276B">
        <w:t>un compteur et la réfection de la tuyauterie</w:t>
      </w:r>
      <w:r w:rsidR="006455E5">
        <w:t xml:space="preserve">. </w:t>
      </w:r>
      <w:r w:rsidRPr="0095276B">
        <w:t>Mais un rayon de lune éclaira le tout</w:t>
      </w:r>
      <w:r w:rsidR="006455E5">
        <w:t>.</w:t>
      </w:r>
    </w:p>
    <w:p w14:paraId="1312E0E5" w14:textId="77777777" w:rsidR="006455E5" w:rsidRDefault="009D4A85" w:rsidP="002666CE">
      <w:r w:rsidRPr="0095276B">
        <w:t>Les Alsaciens s</w:t>
      </w:r>
      <w:r w:rsidR="006455E5">
        <w:t>’</w:t>
      </w:r>
      <w:r w:rsidRPr="0095276B">
        <w:t>étaient mis</w:t>
      </w:r>
      <w:r w:rsidR="006455E5">
        <w:t xml:space="preserve">, </w:t>
      </w:r>
      <w:r w:rsidRPr="0095276B">
        <w:t>pour ce jour-là</w:t>
      </w:r>
      <w:r w:rsidR="006455E5">
        <w:t xml:space="preserve">, </w:t>
      </w:r>
      <w:r w:rsidRPr="0095276B">
        <w:t>en redingote et en chapeau de soie</w:t>
      </w:r>
      <w:r w:rsidR="006455E5">
        <w:t xml:space="preserve">. </w:t>
      </w:r>
      <w:r w:rsidRPr="0095276B">
        <w:t>Hippolyte portait le sien comme un donjon</w:t>
      </w:r>
      <w:r w:rsidR="006455E5">
        <w:t xml:space="preserve">, </w:t>
      </w:r>
      <w:r w:rsidRPr="0095276B">
        <w:t>et la coupe de son vêtement ne prêtait pas à rire</w:t>
      </w:r>
      <w:r w:rsidR="006455E5">
        <w:t xml:space="preserve">. </w:t>
      </w:r>
      <w:r w:rsidRPr="0095276B">
        <w:t>Les quatre hommes saluèrent d</w:t>
      </w:r>
      <w:r w:rsidR="006455E5">
        <w:t>’</w:t>
      </w:r>
      <w:r w:rsidRPr="0095276B">
        <w:t>un seul mouvement et franchirent le seuil sans une flexion de leur roideur</w:t>
      </w:r>
      <w:r w:rsidR="006455E5">
        <w:t xml:space="preserve">. </w:t>
      </w:r>
      <w:r w:rsidRPr="0095276B">
        <w:t>Les trois gentlemen n</w:t>
      </w:r>
      <w:r w:rsidR="006455E5">
        <w:t>’</w:t>
      </w:r>
      <w:r w:rsidRPr="0095276B">
        <w:t>eurent que le temps de porter la main à leur feutre de chasse</w:t>
      </w:r>
      <w:r w:rsidR="006455E5">
        <w:t xml:space="preserve"> ; </w:t>
      </w:r>
      <w:r w:rsidRPr="0095276B">
        <w:t>leur ge</w:t>
      </w:r>
      <w:r w:rsidRPr="0095276B">
        <w:t>s</w:t>
      </w:r>
      <w:r w:rsidRPr="0095276B">
        <w:t>te trahit du désordre</w:t>
      </w:r>
      <w:r w:rsidR="006455E5">
        <w:t xml:space="preserve">, </w:t>
      </w:r>
      <w:r w:rsidRPr="0095276B">
        <w:t>une profonde surprise et se fit tard</w:t>
      </w:r>
      <w:r w:rsidR="006455E5">
        <w:t xml:space="preserve">. </w:t>
      </w:r>
      <w:r w:rsidRPr="0095276B">
        <w:t>Les chasseurs s</w:t>
      </w:r>
      <w:r w:rsidR="006455E5">
        <w:t>’</w:t>
      </w:r>
      <w:r w:rsidRPr="0095276B">
        <w:t>arrêtèrent tout net</w:t>
      </w:r>
      <w:r w:rsidR="006455E5">
        <w:t xml:space="preserve">, </w:t>
      </w:r>
      <w:r w:rsidRPr="0095276B">
        <w:t>et voici ce qu</w:t>
      </w:r>
      <w:r w:rsidR="006455E5">
        <w:t>’</w:t>
      </w:r>
      <w:r w:rsidRPr="0095276B">
        <w:t>ils virent</w:t>
      </w:r>
      <w:r w:rsidR="006455E5">
        <w:t>.</w:t>
      </w:r>
    </w:p>
    <w:p w14:paraId="7F8B83BD" w14:textId="77777777" w:rsidR="006455E5" w:rsidRDefault="009D4A85" w:rsidP="002666CE">
      <w:r w:rsidRPr="0095276B">
        <w:t>Les quatre hommes entraient</w:t>
      </w:r>
      <w:r w:rsidR="006455E5">
        <w:t xml:space="preserve">. </w:t>
      </w:r>
      <w:r w:rsidRPr="0095276B">
        <w:t>Un coin de l</w:t>
      </w:r>
      <w:r w:rsidR="006455E5">
        <w:t>’</w:t>
      </w:r>
      <w:r w:rsidRPr="0095276B">
        <w:t>ombre éclata comme une grenade mûre</w:t>
      </w:r>
      <w:r w:rsidR="006455E5">
        <w:t xml:space="preserve">. </w:t>
      </w:r>
      <w:r w:rsidRPr="0095276B">
        <w:t>Cinquante cris en jaillirent</w:t>
      </w:r>
      <w:r w:rsidR="006455E5">
        <w:t xml:space="preserve">. </w:t>
      </w:r>
      <w:r w:rsidRPr="0095276B">
        <w:t>Le ra</w:t>
      </w:r>
      <w:r w:rsidRPr="0095276B">
        <w:t>s</w:t>
      </w:r>
      <w:r w:rsidRPr="0095276B">
        <w:t>semblement des ouvriers de l</w:t>
      </w:r>
      <w:r w:rsidR="006455E5">
        <w:t>’</w:t>
      </w:r>
      <w:r w:rsidRPr="0095276B">
        <w:t>Ouest</w:t>
      </w:r>
      <w:r w:rsidR="006455E5">
        <w:t xml:space="preserve">, </w:t>
      </w:r>
      <w:r w:rsidRPr="0095276B">
        <w:t>nouvellement embauchés</w:t>
      </w:r>
      <w:r w:rsidR="006455E5">
        <w:t xml:space="preserve">, </w:t>
      </w:r>
      <w:r w:rsidRPr="0095276B">
        <w:t>resta muet et se contenta de repousser faiblement la nuit pour un salut</w:t>
      </w:r>
      <w:r w:rsidR="006455E5">
        <w:t xml:space="preserve">. </w:t>
      </w:r>
      <w:r w:rsidRPr="0095276B">
        <w:t>Les voix blondes poussèrent trois cris</w:t>
      </w:r>
      <w:r w:rsidR="006455E5">
        <w:t> :</w:t>
      </w:r>
    </w:p>
    <w:p w14:paraId="2ED8827E" w14:textId="564A682E" w:rsidR="002666CE" w:rsidRDefault="006455E5" w:rsidP="002666CE">
      <w:r>
        <w:t>« </w:t>
      </w:r>
      <w:r w:rsidR="009D4A85" w:rsidRPr="0095276B">
        <w:t>Fife la France</w:t>
      </w:r>
      <w:r>
        <w:t xml:space="preserve"> ! </w:t>
      </w:r>
      <w:r w:rsidR="009D4A85" w:rsidRPr="0095276B">
        <w:t>Fife l</w:t>
      </w:r>
      <w:r>
        <w:t>’</w:t>
      </w:r>
      <w:r w:rsidR="009D4A85" w:rsidRPr="0095276B">
        <w:t>Alsace</w:t>
      </w:r>
      <w:r>
        <w:t xml:space="preserve"> ! </w:t>
      </w:r>
      <w:r w:rsidR="009D4A85" w:rsidRPr="0095276B">
        <w:t>Fife Simler</w:t>
      </w:r>
      <w:r>
        <w:t> ! »</w:t>
      </w:r>
    </w:p>
    <w:p w14:paraId="2BBF74E4" w14:textId="77777777" w:rsidR="006455E5" w:rsidRDefault="006455E5" w:rsidP="002666CE"/>
    <w:p w14:paraId="47BECCB8" w14:textId="77A2E2C5" w:rsidR="002666CE" w:rsidRDefault="009D4A85" w:rsidP="002666CE">
      <w:r w:rsidRPr="0095276B">
        <w:lastRenderedPageBreak/>
        <w:t>À ce moment</w:t>
      </w:r>
      <w:r w:rsidR="006455E5">
        <w:t xml:space="preserve">, </w:t>
      </w:r>
      <w:r w:rsidRPr="0095276B">
        <w:t>un jour cru</w:t>
      </w:r>
      <w:r w:rsidR="006455E5">
        <w:t xml:space="preserve">, </w:t>
      </w:r>
      <w:r w:rsidRPr="0095276B">
        <w:t>unique</w:t>
      </w:r>
      <w:r w:rsidR="006455E5">
        <w:t xml:space="preserve">, </w:t>
      </w:r>
      <w:r w:rsidRPr="0095276B">
        <w:t>immédiat et d</w:t>
      </w:r>
      <w:r w:rsidR="006455E5">
        <w:t>’</w:t>
      </w:r>
      <w:r w:rsidRPr="0095276B">
        <w:t>un bleu magique se leva derrière les Alsaciens</w:t>
      </w:r>
      <w:r w:rsidR="006455E5">
        <w:t xml:space="preserve"> ; </w:t>
      </w:r>
      <w:r w:rsidRPr="0095276B">
        <w:t>les hommes de l</w:t>
      </w:r>
      <w:r w:rsidR="006455E5">
        <w:t>’</w:t>
      </w:r>
      <w:r w:rsidRPr="0095276B">
        <w:t>Ouest le reçurent au visage</w:t>
      </w:r>
      <w:r w:rsidR="006455E5">
        <w:t xml:space="preserve">. </w:t>
      </w:r>
      <w:r w:rsidRPr="0095276B">
        <w:t>Au feu bleu s</w:t>
      </w:r>
      <w:r w:rsidR="006455E5">
        <w:t>’</w:t>
      </w:r>
      <w:r w:rsidRPr="0095276B">
        <w:t>en joignit un blanc</w:t>
      </w:r>
      <w:r w:rsidR="006455E5">
        <w:t xml:space="preserve">, </w:t>
      </w:r>
      <w:r w:rsidRPr="0095276B">
        <w:t>puis auss</w:t>
      </w:r>
      <w:r w:rsidRPr="0095276B">
        <w:t>i</w:t>
      </w:r>
      <w:r w:rsidRPr="0095276B">
        <w:t>tôt un rouge</w:t>
      </w:r>
      <w:r w:rsidR="006455E5">
        <w:t xml:space="preserve">. </w:t>
      </w:r>
      <w:r w:rsidRPr="0095276B">
        <w:t>Sur l</w:t>
      </w:r>
      <w:r w:rsidR="006455E5">
        <w:t>’</w:t>
      </w:r>
      <w:r w:rsidRPr="0095276B">
        <w:t>avenue</w:t>
      </w:r>
      <w:r w:rsidR="006455E5">
        <w:t xml:space="preserve">, </w:t>
      </w:r>
      <w:r w:rsidRPr="0095276B">
        <w:t>les gentlemen flambèrent</w:t>
      </w:r>
      <w:r w:rsidR="006455E5">
        <w:t xml:space="preserve">. </w:t>
      </w:r>
      <w:r w:rsidRPr="0095276B">
        <w:t>Les murs voisins vinrent en avant de l</w:t>
      </w:r>
      <w:r w:rsidR="006455E5">
        <w:t>’</w:t>
      </w:r>
      <w:r w:rsidRPr="0095276B">
        <w:t>ombre</w:t>
      </w:r>
      <w:r w:rsidR="006455E5">
        <w:t xml:space="preserve">, </w:t>
      </w:r>
      <w:r w:rsidRPr="0095276B">
        <w:t>comme une figuration de féerie</w:t>
      </w:r>
      <w:r w:rsidR="006455E5">
        <w:t xml:space="preserve">. </w:t>
      </w:r>
      <w:r w:rsidRPr="0095276B">
        <w:t>On aperçut une cime de cheminée derrière la découpure d</w:t>
      </w:r>
      <w:r w:rsidR="006455E5">
        <w:t>’</w:t>
      </w:r>
      <w:r w:rsidRPr="0095276B">
        <w:t>un arbre</w:t>
      </w:r>
      <w:r w:rsidR="006455E5">
        <w:t xml:space="preserve">. </w:t>
      </w:r>
      <w:r w:rsidRPr="0095276B">
        <w:t>Les silhouettes des Alsaciens éclatèrent de nouveau</w:t>
      </w:r>
      <w:r w:rsidR="006455E5">
        <w:t> : « </w:t>
      </w:r>
      <w:r w:rsidRPr="0095276B">
        <w:t>Fife la France</w:t>
      </w:r>
      <w:r w:rsidR="006455E5">
        <w:t> ! »</w:t>
      </w:r>
    </w:p>
    <w:p w14:paraId="799857E4" w14:textId="1D55FBCE" w:rsidR="006455E5" w:rsidRDefault="009D4A85" w:rsidP="002666CE">
      <w:r w:rsidRPr="0095276B">
        <w:t>Une bonne moitié de l</w:t>
      </w:r>
      <w:r w:rsidR="006455E5">
        <w:t>’</w:t>
      </w:r>
      <w:r w:rsidRPr="0095276B">
        <w:t>autre rassemblement leur donna la réplique</w:t>
      </w:r>
      <w:r w:rsidR="006455E5">
        <w:t>. M. </w:t>
      </w:r>
      <w:r w:rsidRPr="0095276B">
        <w:t>Hippolyte rapprochait ses sourcils</w:t>
      </w:r>
      <w:r w:rsidR="006455E5">
        <w:t xml:space="preserve">. </w:t>
      </w:r>
      <w:r w:rsidRPr="0095276B">
        <w:t>Guillaume pleurait sans vergogne</w:t>
      </w:r>
      <w:r w:rsidR="006455E5">
        <w:t xml:space="preserve">. </w:t>
      </w:r>
      <w:r w:rsidRPr="0095276B">
        <w:t>Les trois feux de Bengale s</w:t>
      </w:r>
      <w:r w:rsidR="006455E5">
        <w:t>’</w:t>
      </w:r>
      <w:r w:rsidRPr="0095276B">
        <w:t>éteignirent à la fois</w:t>
      </w:r>
      <w:r w:rsidR="006455E5">
        <w:t xml:space="preserve">, </w:t>
      </w:r>
      <w:r w:rsidRPr="0095276B">
        <w:t>laissant au fond des hommes le bourdonnement d</w:t>
      </w:r>
      <w:r w:rsidR="006455E5">
        <w:t>’</w:t>
      </w:r>
      <w:r w:rsidRPr="0095276B">
        <w:t>une musique trop enivrante</w:t>
      </w:r>
      <w:r w:rsidR="006455E5">
        <w:t xml:space="preserve">. </w:t>
      </w:r>
      <w:r w:rsidRPr="0095276B">
        <w:t>Le falot indigent de la lune resta seul pendu au-dessus de la fabrique</w:t>
      </w:r>
      <w:r w:rsidR="006455E5">
        <w:t xml:space="preserve">. </w:t>
      </w:r>
      <w:r w:rsidRPr="0095276B">
        <w:t>Les groupes s</w:t>
      </w:r>
      <w:r w:rsidR="006455E5">
        <w:t>’</w:t>
      </w:r>
      <w:r w:rsidRPr="0095276B">
        <w:t>écoulèrent dans la nuit avec un grondement</w:t>
      </w:r>
      <w:r w:rsidR="006455E5">
        <w:t xml:space="preserve">. </w:t>
      </w:r>
      <w:r w:rsidRPr="0095276B">
        <w:t>La cour se trouva vide</w:t>
      </w:r>
      <w:r w:rsidR="006455E5">
        <w:t xml:space="preserve">. </w:t>
      </w:r>
      <w:r w:rsidRPr="0095276B">
        <w:t>La chasse de ces messieurs fut pensive</w:t>
      </w:r>
      <w:r w:rsidR="006455E5">
        <w:t>.</w:t>
      </w:r>
    </w:p>
    <w:p w14:paraId="56D7024D" w14:textId="77777777" w:rsidR="006455E5" w:rsidRDefault="009D4A85" w:rsidP="002666CE">
      <w:r w:rsidRPr="0095276B">
        <w:t>Pendant que les ouvriers gagnaient les salles</w:t>
      </w:r>
      <w:r w:rsidR="006455E5">
        <w:t xml:space="preserve">, </w:t>
      </w:r>
      <w:r w:rsidRPr="0095276B">
        <w:t>quelques A</w:t>
      </w:r>
      <w:r w:rsidRPr="0095276B">
        <w:t>l</w:t>
      </w:r>
      <w:r w:rsidRPr="0095276B">
        <w:t>saciens</w:t>
      </w:r>
      <w:r w:rsidR="006455E5">
        <w:t xml:space="preserve">, </w:t>
      </w:r>
      <w:r w:rsidRPr="0095276B">
        <w:t>prévenus</w:t>
      </w:r>
      <w:r w:rsidR="006455E5">
        <w:t xml:space="preserve">, </w:t>
      </w:r>
      <w:r w:rsidRPr="0095276B">
        <w:t>se dirigèrent vers le bâtiment de la machine</w:t>
      </w:r>
      <w:r w:rsidR="006455E5">
        <w:t xml:space="preserve">. </w:t>
      </w:r>
      <w:r w:rsidRPr="0095276B">
        <w:t>Fritz rencontra Blum au coin d</w:t>
      </w:r>
      <w:r w:rsidR="006455E5">
        <w:t>’</w:t>
      </w:r>
      <w:r w:rsidRPr="0095276B">
        <w:t>une porte et lui poussa le coude d</w:t>
      </w:r>
      <w:r w:rsidR="006455E5">
        <w:t>’</w:t>
      </w:r>
      <w:r w:rsidRPr="0095276B">
        <w:t>un air complice</w:t>
      </w:r>
      <w:r w:rsidR="006455E5">
        <w:t xml:space="preserve">. </w:t>
      </w:r>
      <w:r w:rsidRPr="0095276B">
        <w:t>L</w:t>
      </w:r>
      <w:r w:rsidR="006455E5">
        <w:t>’</w:t>
      </w:r>
      <w:r w:rsidRPr="0095276B">
        <w:t>aube cacha la grimace de satisfaction du marchand de drap</w:t>
      </w:r>
      <w:r w:rsidR="006455E5">
        <w:t>.</w:t>
      </w:r>
    </w:p>
    <w:p w14:paraId="33D75926" w14:textId="6470CF8B" w:rsidR="006455E5" w:rsidRDefault="006455E5" w:rsidP="002666CE"/>
    <w:p w14:paraId="7F17F749" w14:textId="77777777" w:rsidR="006455E5" w:rsidRDefault="009D4A85" w:rsidP="002666CE">
      <w:proofErr w:type="spellStart"/>
      <w:r w:rsidRPr="0095276B">
        <w:t>Pailloux</w:t>
      </w:r>
      <w:proofErr w:type="spellEnd"/>
      <w:r w:rsidRPr="0095276B">
        <w:t xml:space="preserve"> était à la porte</w:t>
      </w:r>
      <w:r w:rsidR="006455E5">
        <w:t xml:space="preserve">. </w:t>
      </w:r>
      <w:r w:rsidRPr="0095276B">
        <w:t>Il avait allumé une petite lampe de mineur</w:t>
      </w:r>
      <w:r w:rsidR="006455E5">
        <w:t>.</w:t>
      </w:r>
    </w:p>
    <w:p w14:paraId="449E0A44" w14:textId="3A36028E" w:rsidR="006455E5" w:rsidRDefault="006455E5" w:rsidP="002666CE">
      <w:r>
        <w:t>« </w:t>
      </w:r>
      <w:r w:rsidR="009D4A85" w:rsidRPr="0095276B">
        <w:t>Nous voici</w:t>
      </w:r>
      <w:r>
        <w:t xml:space="preserve">, </w:t>
      </w:r>
      <w:proofErr w:type="spellStart"/>
      <w:r w:rsidR="009D4A85" w:rsidRPr="0095276B">
        <w:t>Pailloux</w:t>
      </w:r>
      <w:proofErr w:type="spellEnd"/>
      <w:r>
        <w:t xml:space="preserve"> ; </w:t>
      </w:r>
      <w:r w:rsidR="009D4A85" w:rsidRPr="0095276B">
        <w:t>descendons</w:t>
      </w:r>
      <w:r>
        <w:t>, »</w:t>
      </w:r>
      <w:r w:rsidR="009D4A85" w:rsidRPr="0095276B">
        <w:t xml:space="preserve"> dit la voix de </w:t>
      </w:r>
      <w:r>
        <w:t>M. </w:t>
      </w:r>
      <w:r w:rsidR="009D4A85" w:rsidRPr="0095276B">
        <w:t>Myrtil</w:t>
      </w:r>
      <w:r>
        <w:t xml:space="preserve">. </w:t>
      </w:r>
      <w:r w:rsidR="009D4A85" w:rsidRPr="0095276B">
        <w:t>Les rangs s</w:t>
      </w:r>
      <w:r>
        <w:t>’</w:t>
      </w:r>
      <w:r w:rsidR="009D4A85" w:rsidRPr="0095276B">
        <w:t>ouvrirent pour donner passage aux quatre fabricants</w:t>
      </w:r>
      <w:r>
        <w:t xml:space="preserve">. </w:t>
      </w:r>
      <w:proofErr w:type="spellStart"/>
      <w:r w:rsidR="009D4A85" w:rsidRPr="0095276B">
        <w:t>Pailloux</w:t>
      </w:r>
      <w:proofErr w:type="spellEnd"/>
      <w:r w:rsidR="009D4A85" w:rsidRPr="0095276B">
        <w:t xml:space="preserve"> s</w:t>
      </w:r>
      <w:r>
        <w:t>’</w:t>
      </w:r>
      <w:r w:rsidR="009D4A85" w:rsidRPr="0095276B">
        <w:t>engagea sur l</w:t>
      </w:r>
      <w:r>
        <w:t>’</w:t>
      </w:r>
      <w:r w:rsidR="009D4A85" w:rsidRPr="0095276B">
        <w:t>échelle de fer qui menait au sous-sol</w:t>
      </w:r>
      <w:r>
        <w:t xml:space="preserve">. </w:t>
      </w:r>
      <w:r w:rsidR="009D4A85" w:rsidRPr="0095276B">
        <w:t>Ses espadrilles furent vite en bas</w:t>
      </w:r>
      <w:r>
        <w:t xml:space="preserve">. </w:t>
      </w:r>
      <w:r w:rsidR="009D4A85" w:rsidRPr="0095276B">
        <w:t>Les autres comme</w:t>
      </w:r>
      <w:r w:rsidR="009D4A85" w:rsidRPr="0095276B">
        <w:t>n</w:t>
      </w:r>
      <w:r w:rsidR="009D4A85" w:rsidRPr="0095276B">
        <w:t>cèrent à descendre à reculons</w:t>
      </w:r>
      <w:r>
        <w:t xml:space="preserve">, </w:t>
      </w:r>
      <w:r w:rsidR="009D4A85" w:rsidRPr="0095276B">
        <w:t>éclairés par la lampe que le m</w:t>
      </w:r>
      <w:r w:rsidR="009D4A85" w:rsidRPr="0095276B">
        <w:t>é</w:t>
      </w:r>
      <w:r w:rsidR="009D4A85" w:rsidRPr="0095276B">
        <w:t>canicien levait à leur rencontre</w:t>
      </w:r>
      <w:r>
        <w:t>.</w:t>
      </w:r>
    </w:p>
    <w:p w14:paraId="633D2D9A" w14:textId="77777777" w:rsidR="006455E5" w:rsidRDefault="009D4A85" w:rsidP="002666CE">
      <w:r w:rsidRPr="0095276B">
        <w:lastRenderedPageBreak/>
        <w:t>Il fallut quelque temps pour se retrouver tous devant le mur de la chaudière au bas duquel la porte du foyer ouvrait une gueule noire et froide</w:t>
      </w:r>
      <w:r w:rsidR="006455E5">
        <w:t xml:space="preserve">. </w:t>
      </w:r>
      <w:r w:rsidRPr="0095276B">
        <w:t>La voix de Tintin retentit encore au-dessus de la trappe</w:t>
      </w:r>
      <w:r w:rsidR="006455E5">
        <w:t>.</w:t>
      </w:r>
    </w:p>
    <w:p w14:paraId="79E2E26C" w14:textId="77777777" w:rsidR="006455E5" w:rsidRDefault="006455E5" w:rsidP="002666CE">
      <w:r>
        <w:t>« </w:t>
      </w:r>
      <w:r w:rsidR="009D4A85" w:rsidRPr="0095276B">
        <w:t>Est-ce qu</w:t>
      </w:r>
      <w:r>
        <w:t>’</w:t>
      </w:r>
      <w:r w:rsidR="009D4A85" w:rsidRPr="0095276B">
        <w:t>on peut descendre</w:t>
      </w:r>
      <w:r>
        <w:t xml:space="preserve"> ? </w:t>
      </w:r>
      <w:r w:rsidR="009D4A85" w:rsidRPr="0095276B">
        <w:t>On a manqué l</w:t>
      </w:r>
      <w:r>
        <w:t>’</w:t>
      </w:r>
      <w:r w:rsidR="009D4A85" w:rsidRPr="0095276B">
        <w:t>illumin</w:t>
      </w:r>
      <w:r w:rsidR="009D4A85" w:rsidRPr="0095276B">
        <w:t>a</w:t>
      </w:r>
      <w:r w:rsidR="009D4A85" w:rsidRPr="0095276B">
        <w:t>tion</w:t>
      </w:r>
      <w:r>
        <w:t> ! »</w:t>
      </w:r>
      <w:r w:rsidR="009D4A85" w:rsidRPr="0095276B">
        <w:t xml:space="preserve"> Joseph et l</w:t>
      </w:r>
      <w:r>
        <w:t>’</w:t>
      </w:r>
      <w:r w:rsidR="009D4A85" w:rsidRPr="0095276B">
        <w:t>oncle Blum allèrent rapidement chercher les deux enfants</w:t>
      </w:r>
      <w:r>
        <w:t xml:space="preserve">. </w:t>
      </w:r>
      <w:r w:rsidR="009D4A85" w:rsidRPr="0095276B">
        <w:t>Les femmes</w:t>
      </w:r>
      <w:r>
        <w:t xml:space="preserve">, </w:t>
      </w:r>
      <w:r w:rsidR="009D4A85" w:rsidRPr="0095276B">
        <w:t>qui les avaient amenés</w:t>
      </w:r>
      <w:r>
        <w:t xml:space="preserve">, </w:t>
      </w:r>
      <w:r w:rsidR="009D4A85" w:rsidRPr="0095276B">
        <w:t>restèrent au rez-de-chaussée avec la tante Babette</w:t>
      </w:r>
      <w:r>
        <w:t>.</w:t>
      </w:r>
    </w:p>
    <w:p w14:paraId="46290FD3" w14:textId="3D0B69B4" w:rsidR="006455E5" w:rsidRDefault="006455E5" w:rsidP="002666CE"/>
    <w:p w14:paraId="2FC0F57A" w14:textId="5573C27F" w:rsidR="002666CE" w:rsidRDefault="006455E5" w:rsidP="002666CE">
      <w:r>
        <w:t>« </w:t>
      </w:r>
      <w:r w:rsidR="009D4A85" w:rsidRPr="0095276B">
        <w:t>Ici</w:t>
      </w:r>
      <w:r>
        <w:t xml:space="preserve">, </w:t>
      </w:r>
      <w:r w:rsidR="009D4A85" w:rsidRPr="0095276B">
        <w:t>le charbon</w:t>
      </w:r>
      <w:r>
        <w:t xml:space="preserve">, </w:t>
      </w:r>
      <w:r w:rsidR="009D4A85" w:rsidRPr="0095276B">
        <w:t>Monsieur</w:t>
      </w:r>
      <w:r>
        <w:t>, »</w:t>
      </w:r>
      <w:r w:rsidR="009D4A85" w:rsidRPr="0095276B">
        <w:t xml:space="preserve"> dit </w:t>
      </w:r>
      <w:proofErr w:type="spellStart"/>
      <w:r w:rsidR="009D4A85" w:rsidRPr="0095276B">
        <w:t>Pailloux</w:t>
      </w:r>
      <w:proofErr w:type="spellEnd"/>
      <w:r>
        <w:t xml:space="preserve">, </w:t>
      </w:r>
      <w:r w:rsidR="009D4A85" w:rsidRPr="0095276B">
        <w:t>à mi-voix</w:t>
      </w:r>
      <w:r>
        <w:t xml:space="preserve">, </w:t>
      </w:r>
      <w:r w:rsidR="009D4A85" w:rsidRPr="0095276B">
        <w:t>en montrant le tas de combustible à Hippolyte</w:t>
      </w:r>
      <w:r>
        <w:t xml:space="preserve"> ; </w:t>
      </w:r>
      <w:r w:rsidR="009D4A85" w:rsidRPr="0095276B">
        <w:t>une pelle y était f</w:t>
      </w:r>
      <w:r w:rsidR="009D4A85" w:rsidRPr="0095276B">
        <w:t>i</w:t>
      </w:r>
      <w:r w:rsidR="009D4A85" w:rsidRPr="0095276B">
        <w:t>chée</w:t>
      </w:r>
      <w:r>
        <w:t xml:space="preserve">. </w:t>
      </w:r>
      <w:r w:rsidR="009D4A85" w:rsidRPr="0095276B">
        <w:t>Le silence devint profond</w:t>
      </w:r>
      <w:r>
        <w:t> : « </w:t>
      </w:r>
      <w:r w:rsidR="009D4A85" w:rsidRPr="0095276B">
        <w:t>Ce matin</w:t>
      </w:r>
      <w:r>
        <w:t xml:space="preserve">, </w:t>
      </w:r>
      <w:r w:rsidR="009D4A85" w:rsidRPr="0095276B">
        <w:t>seize novembre</w:t>
      </w:r>
      <w:r>
        <w:t xml:space="preserve">, </w:t>
      </w:r>
      <w:r w:rsidR="009D4A85" w:rsidRPr="0095276B">
        <w:t>après un an et demi de guerre et de chômage</w:t>
      </w:r>
      <w:r>
        <w:t xml:space="preserve">, </w:t>
      </w:r>
      <w:r w:rsidR="009D4A85" w:rsidRPr="0095276B">
        <w:t>et à la suite de n</w:t>
      </w:r>
      <w:r w:rsidR="009D4A85" w:rsidRPr="0095276B">
        <w:t>o</w:t>
      </w:r>
      <w:r w:rsidR="009D4A85" w:rsidRPr="0095276B">
        <w:t>tre option pour la qualité de citoyens français</w:t>
      </w:r>
      <w:r>
        <w:t xml:space="preserve">, </w:t>
      </w:r>
      <w:r w:rsidR="009D4A85" w:rsidRPr="0095276B">
        <w:t>nous voici réunis entre gens de courage pour recommencer</w:t>
      </w:r>
      <w:r>
        <w:t xml:space="preserve">. </w:t>
      </w:r>
      <w:r w:rsidR="009D4A85" w:rsidRPr="0095276B">
        <w:t>Je déclare ce jour le premier jour ouvrable de la nouvelle fabrique</w:t>
      </w:r>
      <w:r>
        <w:t xml:space="preserve">. </w:t>
      </w:r>
      <w:r w:rsidR="009D4A85" w:rsidRPr="0095276B">
        <w:t>Nous sommes descendus ici pour mettre le premier morceau de charbon dans cette chaudière</w:t>
      </w:r>
      <w:r>
        <w:t xml:space="preserve">. </w:t>
      </w:r>
      <w:r w:rsidR="009D4A85" w:rsidRPr="0095276B">
        <w:t>Dans une heure</w:t>
      </w:r>
      <w:r>
        <w:t xml:space="preserve">, </w:t>
      </w:r>
      <w:r w:rsidR="009D4A85" w:rsidRPr="0095276B">
        <w:t>tous les métiers marcheront</w:t>
      </w:r>
      <w:r>
        <w:t xml:space="preserve">. </w:t>
      </w:r>
      <w:r w:rsidR="009D4A85" w:rsidRPr="0095276B">
        <w:t>Ce sont de bons métiers</w:t>
      </w:r>
      <w:r>
        <w:t xml:space="preserve">. </w:t>
      </w:r>
      <w:r w:rsidR="009D4A85" w:rsidRPr="0095276B">
        <w:t>Tout a été vérifié</w:t>
      </w:r>
      <w:r>
        <w:t xml:space="preserve">, </w:t>
      </w:r>
      <w:r w:rsidR="009D4A85" w:rsidRPr="0095276B">
        <w:t>essayé</w:t>
      </w:r>
      <w:r>
        <w:t xml:space="preserve">, </w:t>
      </w:r>
      <w:r w:rsidR="009D4A85" w:rsidRPr="0095276B">
        <w:t>acheté au plus cher</w:t>
      </w:r>
      <w:r>
        <w:t xml:space="preserve">. </w:t>
      </w:r>
      <w:r w:rsidR="009D4A85" w:rsidRPr="0095276B">
        <w:t>Fasse Dieu qu</w:t>
      </w:r>
      <w:r>
        <w:t>’</w:t>
      </w:r>
      <w:r w:rsidR="009D4A85" w:rsidRPr="0095276B">
        <w:t>ils ne s</w:t>
      </w:r>
      <w:r>
        <w:t>’</w:t>
      </w:r>
      <w:r w:rsidR="009D4A85" w:rsidRPr="0095276B">
        <w:t>arrêtent plus jamais que du s</w:t>
      </w:r>
      <w:r w:rsidR="009D4A85" w:rsidRPr="0095276B">
        <w:t>a</w:t>
      </w:r>
      <w:r w:rsidR="009D4A85" w:rsidRPr="0095276B">
        <w:t>medi soir au lundi matin</w:t>
      </w:r>
      <w:r>
        <w:t xml:space="preserve">. </w:t>
      </w:r>
      <w:r w:rsidR="009D4A85" w:rsidRPr="0095276B">
        <w:t>Mon frère</w:t>
      </w:r>
      <w:r>
        <w:t xml:space="preserve">, </w:t>
      </w:r>
      <w:r w:rsidR="009D4A85" w:rsidRPr="0095276B">
        <w:t>ma femme</w:t>
      </w:r>
      <w:r>
        <w:t xml:space="preserve">, </w:t>
      </w:r>
      <w:r w:rsidR="009D4A85" w:rsidRPr="0095276B">
        <w:t>mes fils et moi</w:t>
      </w:r>
      <w:r>
        <w:t xml:space="preserve">, </w:t>
      </w:r>
      <w:r w:rsidR="009D4A85" w:rsidRPr="0095276B">
        <w:t>nous remercions tous ceux qui ont bien voulu nous accomp</w:t>
      </w:r>
      <w:r w:rsidR="009D4A85" w:rsidRPr="0095276B">
        <w:t>a</w:t>
      </w:r>
      <w:r w:rsidR="009D4A85" w:rsidRPr="0095276B">
        <w:t>gner</w:t>
      </w:r>
      <w:r>
        <w:t xml:space="preserve">. </w:t>
      </w:r>
      <w:r w:rsidR="009D4A85" w:rsidRPr="0095276B">
        <w:t>Ce sont de braves Alsaciens</w:t>
      </w:r>
      <w:r>
        <w:t xml:space="preserve">. </w:t>
      </w:r>
      <w:r w:rsidR="009D4A85" w:rsidRPr="0095276B">
        <w:t>Je déclare à tous ceux qui sont nouveaux-venus chez nous qu</w:t>
      </w:r>
      <w:r>
        <w:t>’</w:t>
      </w:r>
      <w:r w:rsidR="009D4A85" w:rsidRPr="0095276B">
        <w:t>on y travaille dur</w:t>
      </w:r>
      <w:r>
        <w:t xml:space="preserve">, </w:t>
      </w:r>
      <w:r w:rsidR="009D4A85" w:rsidRPr="0095276B">
        <w:t>mais qu</w:t>
      </w:r>
      <w:r>
        <w:t>’</w:t>
      </w:r>
      <w:r w:rsidR="009D4A85" w:rsidRPr="0095276B">
        <w:t>on ne se quitte qu</w:t>
      </w:r>
      <w:r>
        <w:t>’</w:t>
      </w:r>
      <w:r w:rsidR="009D4A85" w:rsidRPr="0095276B">
        <w:t>à la mort</w:t>
      </w:r>
      <w:r>
        <w:t xml:space="preserve">, </w:t>
      </w:r>
      <w:r w:rsidR="009D4A85" w:rsidRPr="0095276B">
        <w:t>et contents les uns des autres</w:t>
      </w:r>
      <w:r>
        <w:t xml:space="preserve">, </w:t>
      </w:r>
      <w:r w:rsidR="009D4A85" w:rsidRPr="0095276B">
        <w:t>je pense</w:t>
      </w:r>
      <w:r>
        <w:t xml:space="preserve">. </w:t>
      </w:r>
      <w:r w:rsidR="009D4A85" w:rsidRPr="0095276B">
        <w:t>Mais ce n</w:t>
      </w:r>
      <w:r>
        <w:t>’</w:t>
      </w:r>
      <w:r w:rsidR="009D4A85" w:rsidRPr="0095276B">
        <w:t>est pas le moment de s</w:t>
      </w:r>
      <w:r>
        <w:t>’</w:t>
      </w:r>
      <w:r w:rsidR="009D4A85" w:rsidRPr="0095276B">
        <w:t>attendrir</w:t>
      </w:r>
      <w:r>
        <w:t xml:space="preserve">. </w:t>
      </w:r>
      <w:r w:rsidR="009D4A85" w:rsidRPr="0095276B">
        <w:t>À la besogne</w:t>
      </w:r>
      <w:r>
        <w:t xml:space="preserve">, </w:t>
      </w:r>
      <w:r w:rsidR="009D4A85" w:rsidRPr="0095276B">
        <w:t>et que Dieu bénisse notre travail</w:t>
      </w:r>
      <w:r>
        <w:t>. »</w:t>
      </w:r>
    </w:p>
    <w:p w14:paraId="1B47A418" w14:textId="77777777" w:rsidR="006455E5" w:rsidRDefault="009D4A85" w:rsidP="002666CE">
      <w:r w:rsidRPr="0095276B">
        <w:t>L</w:t>
      </w:r>
      <w:r w:rsidR="006455E5">
        <w:t>’</w:t>
      </w:r>
      <w:r w:rsidRPr="0095276B">
        <w:t>ombre en effet commençait à recéler des poitrines go</w:t>
      </w:r>
      <w:r w:rsidRPr="0095276B">
        <w:t>n</w:t>
      </w:r>
      <w:r w:rsidRPr="0095276B">
        <w:t>flées et des yeux humides</w:t>
      </w:r>
      <w:r w:rsidR="006455E5">
        <w:t xml:space="preserve">. </w:t>
      </w:r>
      <w:r w:rsidRPr="0095276B">
        <w:t>La puissante face de monsieur Hi</w:t>
      </w:r>
      <w:r w:rsidRPr="0095276B">
        <w:t>p</w:t>
      </w:r>
      <w:r w:rsidRPr="0095276B">
        <w:t xml:space="preserve">polyte était seule éclairée par le falot de </w:t>
      </w:r>
      <w:proofErr w:type="spellStart"/>
      <w:r w:rsidRPr="0095276B">
        <w:t>Pailloux</w:t>
      </w:r>
      <w:proofErr w:type="spellEnd"/>
      <w:r w:rsidR="006455E5">
        <w:t>.</w:t>
      </w:r>
    </w:p>
    <w:p w14:paraId="06D24D62" w14:textId="77777777" w:rsidR="006455E5" w:rsidRDefault="009D4A85" w:rsidP="002666CE">
      <w:r w:rsidRPr="0095276B">
        <w:lastRenderedPageBreak/>
        <w:t>Le fabricant se baissa</w:t>
      </w:r>
      <w:r w:rsidR="006455E5">
        <w:t xml:space="preserve">, </w:t>
      </w:r>
      <w:r w:rsidRPr="0095276B">
        <w:t>saisit la pelle</w:t>
      </w:r>
      <w:r w:rsidR="006455E5">
        <w:t xml:space="preserve">, </w:t>
      </w:r>
      <w:r w:rsidRPr="0095276B">
        <w:t>et</w:t>
      </w:r>
      <w:r w:rsidR="006455E5">
        <w:t xml:space="preserve">, </w:t>
      </w:r>
      <w:r w:rsidRPr="0095276B">
        <w:t xml:space="preserve">avec un </w:t>
      </w:r>
      <w:r w:rsidRPr="0095276B">
        <w:rPr>
          <w:i/>
          <w:iCs/>
        </w:rPr>
        <w:t>han</w:t>
      </w:r>
      <w:r w:rsidRPr="0095276B">
        <w:t xml:space="preserve"> de portefaix</w:t>
      </w:r>
      <w:r w:rsidR="006455E5">
        <w:t xml:space="preserve">, </w:t>
      </w:r>
      <w:r w:rsidRPr="0095276B">
        <w:t>tira du tas une énorme pelletée de charbon</w:t>
      </w:r>
      <w:r w:rsidR="006455E5">
        <w:t xml:space="preserve">. </w:t>
      </w:r>
      <w:r w:rsidRPr="0095276B">
        <w:t>Il l</w:t>
      </w:r>
      <w:r w:rsidR="006455E5">
        <w:t>’</w:t>
      </w:r>
      <w:r w:rsidRPr="0095276B">
        <w:t>amena sans fatigue apparente devant la gueule ouverte</w:t>
      </w:r>
      <w:r w:rsidR="006455E5">
        <w:t xml:space="preserve">, </w:t>
      </w:r>
      <w:r w:rsidRPr="0095276B">
        <w:t>et là</w:t>
      </w:r>
      <w:r w:rsidR="006455E5">
        <w:t xml:space="preserve">, </w:t>
      </w:r>
      <w:r w:rsidRPr="0095276B">
        <w:t>d</w:t>
      </w:r>
      <w:r w:rsidR="006455E5">
        <w:t>’</w:t>
      </w:r>
      <w:r w:rsidRPr="0095276B">
        <w:t>un geste brusque</w:t>
      </w:r>
      <w:r w:rsidR="006455E5">
        <w:t xml:space="preserve">, </w:t>
      </w:r>
      <w:r w:rsidRPr="0095276B">
        <w:t>le dispersa dans le vide du foyer</w:t>
      </w:r>
      <w:r w:rsidR="006455E5">
        <w:t xml:space="preserve"> ; </w:t>
      </w:r>
      <w:r w:rsidRPr="0095276B">
        <w:t>le fer de la pelle vint sonner contre la maçonnerie de la chaudière</w:t>
      </w:r>
      <w:r w:rsidR="006455E5">
        <w:t xml:space="preserve">. </w:t>
      </w:r>
      <w:r w:rsidRPr="0095276B">
        <w:t>Ayant fait</w:t>
      </w:r>
      <w:r w:rsidR="006455E5">
        <w:t xml:space="preserve">, </w:t>
      </w:r>
      <w:r w:rsidRPr="0095276B">
        <w:t>il se r</w:t>
      </w:r>
      <w:r w:rsidRPr="0095276B">
        <w:t>e</w:t>
      </w:r>
      <w:r w:rsidRPr="0095276B">
        <w:t>dressa</w:t>
      </w:r>
      <w:r w:rsidR="006455E5">
        <w:t xml:space="preserve">, </w:t>
      </w:r>
      <w:r w:rsidRPr="0095276B">
        <w:t>très rouge</w:t>
      </w:r>
      <w:r w:rsidR="006455E5">
        <w:t xml:space="preserve">, </w:t>
      </w:r>
      <w:r w:rsidRPr="0095276B">
        <w:t>rajusta sa redingote</w:t>
      </w:r>
      <w:r w:rsidR="006455E5">
        <w:t xml:space="preserve">, </w:t>
      </w:r>
      <w:r w:rsidRPr="0095276B">
        <w:t>et passa la pelle à Myrtil qui s</w:t>
      </w:r>
      <w:r w:rsidR="006455E5">
        <w:t>’</w:t>
      </w:r>
      <w:r w:rsidRPr="0095276B">
        <w:t>avançait</w:t>
      </w:r>
      <w:r w:rsidR="006455E5">
        <w:t>.</w:t>
      </w:r>
    </w:p>
    <w:p w14:paraId="2BC8CE0D" w14:textId="266EE19F" w:rsidR="006455E5" w:rsidRDefault="006455E5" w:rsidP="002666CE"/>
    <w:p w14:paraId="155EA06F" w14:textId="77777777" w:rsidR="006455E5" w:rsidRDefault="009D4A85" w:rsidP="002666CE">
      <w:r w:rsidRPr="0095276B">
        <w:t>Il n</w:t>
      </w:r>
      <w:r w:rsidR="006455E5">
        <w:t>’</w:t>
      </w:r>
      <w:r w:rsidRPr="0095276B">
        <w:t>y avait eu ni mot d</w:t>
      </w:r>
      <w:r w:rsidR="006455E5">
        <w:t>’</w:t>
      </w:r>
      <w:r w:rsidRPr="0095276B">
        <w:t>ordre ni consigne</w:t>
      </w:r>
      <w:r w:rsidR="006455E5">
        <w:t xml:space="preserve"> : </w:t>
      </w:r>
      <w:r w:rsidRPr="0095276B">
        <w:t>mais chacun se présenta à son tour</w:t>
      </w:r>
      <w:r w:rsidR="006455E5">
        <w:t xml:space="preserve">, </w:t>
      </w:r>
      <w:r w:rsidRPr="0095276B">
        <w:t>prit la pelle des mains de son prédécesseur</w:t>
      </w:r>
      <w:r w:rsidR="006455E5">
        <w:t xml:space="preserve">, </w:t>
      </w:r>
      <w:r w:rsidRPr="0095276B">
        <w:t>et lança une pelletée de charbon dans le foyer</w:t>
      </w:r>
      <w:r w:rsidR="006455E5">
        <w:t xml:space="preserve">. </w:t>
      </w:r>
      <w:r w:rsidRPr="0095276B">
        <w:t>Laure et Justin y furent aidés par Joseph et l</w:t>
      </w:r>
      <w:r w:rsidR="006455E5">
        <w:t>’</w:t>
      </w:r>
      <w:r w:rsidRPr="0095276B">
        <w:t>oncle Wilhelm</w:t>
      </w:r>
      <w:r w:rsidR="006455E5">
        <w:t xml:space="preserve">. </w:t>
      </w:r>
      <w:proofErr w:type="spellStart"/>
      <w:r w:rsidRPr="0095276B">
        <w:t>Pailloux</w:t>
      </w:r>
      <w:proofErr w:type="spellEnd"/>
      <w:r w:rsidRPr="0095276B">
        <w:t xml:space="preserve"> éclairait cette cérémonie sans desserrer les dents</w:t>
      </w:r>
      <w:r w:rsidR="006455E5">
        <w:t>.</w:t>
      </w:r>
    </w:p>
    <w:p w14:paraId="52393284" w14:textId="77777777" w:rsidR="006455E5" w:rsidRDefault="009D4A85" w:rsidP="002666CE">
      <w:r w:rsidRPr="0095276B">
        <w:t>Ce fut déconcertant et silencieux</w:t>
      </w:r>
      <w:r w:rsidR="006455E5">
        <w:t xml:space="preserve">, </w:t>
      </w:r>
      <w:r w:rsidRPr="0095276B">
        <w:t>comme un défilé d</w:t>
      </w:r>
      <w:r w:rsidR="006455E5">
        <w:t>’</w:t>
      </w:r>
      <w:r w:rsidRPr="0095276B">
        <w:t>ente</w:t>
      </w:r>
      <w:r w:rsidRPr="0095276B">
        <w:t>r</w:t>
      </w:r>
      <w:r w:rsidRPr="0095276B">
        <w:t>rement</w:t>
      </w:r>
      <w:r w:rsidR="006455E5">
        <w:t xml:space="preserve">. </w:t>
      </w:r>
      <w:r w:rsidRPr="0095276B">
        <w:t>Pour des tisserands</w:t>
      </w:r>
      <w:r w:rsidR="006455E5">
        <w:t xml:space="preserve">, </w:t>
      </w:r>
      <w:r w:rsidRPr="0095276B">
        <w:t>le charbon était bien une sorte de terre sainte</w:t>
      </w:r>
      <w:r w:rsidR="006455E5">
        <w:t xml:space="preserve">. </w:t>
      </w:r>
      <w:r w:rsidRPr="0095276B">
        <w:t>Et il n</w:t>
      </w:r>
      <w:r w:rsidR="006455E5">
        <w:t>’</w:t>
      </w:r>
      <w:r w:rsidRPr="0095276B">
        <w:t>était pas difficile</w:t>
      </w:r>
      <w:r w:rsidR="006455E5">
        <w:t xml:space="preserve">, </w:t>
      </w:r>
      <w:r w:rsidRPr="0095276B">
        <w:t>au seuil de l</w:t>
      </w:r>
      <w:r w:rsidR="006455E5">
        <w:t>’</w:t>
      </w:r>
      <w:r w:rsidRPr="0095276B">
        <w:t>hiver 72</w:t>
      </w:r>
      <w:r w:rsidR="006455E5">
        <w:t xml:space="preserve">, </w:t>
      </w:r>
      <w:r w:rsidRPr="0095276B">
        <w:t>de deviner tout ce dont ces hommes-là célébraient le deuil</w:t>
      </w:r>
      <w:r w:rsidR="006455E5">
        <w:t>.</w:t>
      </w:r>
    </w:p>
    <w:p w14:paraId="6561D50B" w14:textId="77777777" w:rsidR="006455E5" w:rsidRDefault="009D4A85" w:rsidP="002666CE">
      <w:r w:rsidRPr="0095276B">
        <w:t>Mais ceux qui</w:t>
      </w:r>
      <w:r w:rsidR="006455E5">
        <w:t xml:space="preserve">, </w:t>
      </w:r>
      <w:r w:rsidRPr="0095276B">
        <w:t>à Vendeuvre</w:t>
      </w:r>
      <w:r w:rsidR="006455E5">
        <w:t xml:space="preserve">, </w:t>
      </w:r>
      <w:r w:rsidRPr="0095276B">
        <w:t>avaient charge de se méfier se méfiaient-ils bien</w:t>
      </w:r>
      <w:r w:rsidR="006455E5">
        <w:t xml:space="preserve"> ? </w:t>
      </w:r>
      <w:r w:rsidRPr="0095276B">
        <w:t>Car il y a des gens qui savent faire de la vie avec de la mort</w:t>
      </w:r>
      <w:r w:rsidR="006455E5">
        <w:t xml:space="preserve">, </w:t>
      </w:r>
      <w:r w:rsidRPr="0095276B">
        <w:t>et le geste d</w:t>
      </w:r>
      <w:r w:rsidR="006455E5">
        <w:t>’</w:t>
      </w:r>
      <w:r w:rsidRPr="0095276B">
        <w:t>Hippolyte n</w:t>
      </w:r>
      <w:r w:rsidR="006455E5">
        <w:t>’</w:t>
      </w:r>
      <w:r w:rsidRPr="0095276B">
        <w:t>avait rien eu du geste d</w:t>
      </w:r>
      <w:r w:rsidR="006455E5">
        <w:t>’</w:t>
      </w:r>
      <w:r w:rsidRPr="0095276B">
        <w:t>un résigné</w:t>
      </w:r>
      <w:r w:rsidR="006455E5">
        <w:t>.</w:t>
      </w:r>
    </w:p>
    <w:p w14:paraId="70B8EBF4" w14:textId="7753D00F" w:rsidR="006455E5" w:rsidRDefault="006455E5" w:rsidP="002666CE"/>
    <w:p w14:paraId="5A5889FE" w14:textId="77777777" w:rsidR="006455E5" w:rsidRDefault="009D4A85" w:rsidP="002666CE">
      <w:r w:rsidRPr="0095276B">
        <w:t>En haut</w:t>
      </w:r>
      <w:r w:rsidR="006455E5">
        <w:t xml:space="preserve">, </w:t>
      </w:r>
      <w:r w:rsidRPr="0095276B">
        <w:t>le petit jour était venu</w:t>
      </w:r>
      <w:r w:rsidR="006455E5">
        <w:t xml:space="preserve"> ; </w:t>
      </w:r>
      <w:r w:rsidRPr="0095276B">
        <w:t xml:space="preserve">il fit blêmir la lampe de </w:t>
      </w:r>
      <w:proofErr w:type="spellStart"/>
      <w:r w:rsidRPr="0095276B">
        <w:t>Pailloux</w:t>
      </w:r>
      <w:proofErr w:type="spellEnd"/>
      <w:r w:rsidR="006455E5">
        <w:t xml:space="preserve">. </w:t>
      </w:r>
      <w:r w:rsidRPr="0095276B">
        <w:t>Comme les fabricants gagnaient les salles de travail</w:t>
      </w:r>
      <w:r w:rsidR="006455E5">
        <w:t xml:space="preserve">, </w:t>
      </w:r>
      <w:r w:rsidRPr="0095276B">
        <w:t>Blum tira Joseph par la manche</w:t>
      </w:r>
      <w:r w:rsidR="006455E5">
        <w:t> :</w:t>
      </w:r>
    </w:p>
    <w:p w14:paraId="0513A0F6" w14:textId="7537021A" w:rsidR="002666CE" w:rsidRDefault="006455E5" w:rsidP="002666CE">
      <w:r>
        <w:t>« </w:t>
      </w:r>
      <w:r w:rsidR="009D4A85" w:rsidRPr="0095276B">
        <w:t>Viens</w:t>
      </w:r>
      <w:r>
        <w:t xml:space="preserve">, </w:t>
      </w:r>
      <w:r w:rsidR="009D4A85" w:rsidRPr="0095276B">
        <w:t>toi</w:t>
      </w:r>
      <w:r>
        <w:t xml:space="preserve">, </w:t>
      </w:r>
      <w:r w:rsidR="009D4A85" w:rsidRPr="0095276B">
        <w:t>et dis aux autres de nous suivre</w:t>
      </w:r>
      <w:r>
        <w:t>. »</w:t>
      </w:r>
    </w:p>
    <w:p w14:paraId="10A9A98D" w14:textId="77777777" w:rsidR="006455E5" w:rsidRDefault="009D4A85" w:rsidP="002666CE">
      <w:r w:rsidRPr="0095276B">
        <w:t>Ils suivirent</w:t>
      </w:r>
      <w:r w:rsidR="006455E5">
        <w:t xml:space="preserve">, </w:t>
      </w:r>
      <w:r w:rsidRPr="0095276B">
        <w:t>fort étonnés</w:t>
      </w:r>
      <w:r w:rsidR="006455E5">
        <w:t xml:space="preserve">, </w:t>
      </w:r>
      <w:r w:rsidRPr="0095276B">
        <w:t>et le furent bien plus</w:t>
      </w:r>
      <w:r w:rsidR="006455E5">
        <w:t xml:space="preserve">, </w:t>
      </w:r>
      <w:r w:rsidRPr="0095276B">
        <w:t>quand Blum arracha la toile d</w:t>
      </w:r>
      <w:r w:rsidR="006455E5">
        <w:t>’</w:t>
      </w:r>
      <w:r w:rsidRPr="0095276B">
        <w:t>emballage qui recouvrait l</w:t>
      </w:r>
      <w:r w:rsidR="006455E5">
        <w:t>’</w:t>
      </w:r>
      <w:r w:rsidRPr="0095276B">
        <w:t>entrée de la petite construction</w:t>
      </w:r>
      <w:r w:rsidR="006455E5">
        <w:t xml:space="preserve">. </w:t>
      </w:r>
      <w:r w:rsidRPr="0095276B">
        <w:t>Une porte de chêne</w:t>
      </w:r>
      <w:r w:rsidR="006455E5">
        <w:t xml:space="preserve">, </w:t>
      </w:r>
      <w:r w:rsidRPr="0095276B">
        <w:t xml:space="preserve">neuve et fraîchement </w:t>
      </w:r>
      <w:r w:rsidRPr="0095276B">
        <w:lastRenderedPageBreak/>
        <w:t>vernie</w:t>
      </w:r>
      <w:r w:rsidR="006455E5">
        <w:t xml:space="preserve">, </w:t>
      </w:r>
      <w:r w:rsidRPr="0095276B">
        <w:t>apparut</w:t>
      </w:r>
      <w:r w:rsidR="006455E5">
        <w:t xml:space="preserve">. </w:t>
      </w:r>
      <w:r w:rsidRPr="0095276B">
        <w:t>Une plaque de cuivre étincela</w:t>
      </w:r>
      <w:r w:rsidR="006455E5">
        <w:t xml:space="preserve">. </w:t>
      </w:r>
      <w:r w:rsidRPr="0095276B">
        <w:t>Blum fit craquer une allumette</w:t>
      </w:r>
      <w:r w:rsidR="006455E5">
        <w:t xml:space="preserve">, </w:t>
      </w:r>
      <w:r w:rsidRPr="0095276B">
        <w:t>et dit</w:t>
      </w:r>
      <w:r w:rsidR="006455E5">
        <w:t> :</w:t>
      </w:r>
    </w:p>
    <w:p w14:paraId="6DAFEDFC" w14:textId="77777777" w:rsidR="006455E5" w:rsidRDefault="006455E5" w:rsidP="002666CE">
      <w:r>
        <w:t>« </w:t>
      </w:r>
      <w:r w:rsidR="009D4A85" w:rsidRPr="0095276B">
        <w:t>Qu</w:t>
      </w:r>
      <w:r>
        <w:t>’</w:t>
      </w:r>
      <w:r w:rsidR="009D4A85" w:rsidRPr="0095276B">
        <w:t>est-ce qu</w:t>
      </w:r>
      <w:r>
        <w:t>’</w:t>
      </w:r>
      <w:r w:rsidR="009D4A85" w:rsidRPr="0095276B">
        <w:t>il y a d</w:t>
      </w:r>
      <w:r>
        <w:t>’</w:t>
      </w:r>
      <w:r w:rsidR="009D4A85" w:rsidRPr="0095276B">
        <w:t>écrit là-dessus</w:t>
      </w:r>
      <w:r>
        <w:t> ?</w:t>
      </w:r>
    </w:p>
    <w:p w14:paraId="57CF18B5" w14:textId="77777777" w:rsidR="006455E5" w:rsidRDefault="006455E5" w:rsidP="002666CE">
      <w:r>
        <w:t>— </w:t>
      </w:r>
      <w:r w:rsidR="009D4A85" w:rsidRPr="0095276B">
        <w:t>Oncle Wilhelm</w:t>
      </w:r>
      <w:r>
        <w:t> ! »</w:t>
      </w:r>
      <w:r w:rsidR="009D4A85" w:rsidRPr="0095276B">
        <w:t xml:space="preserve"> s</w:t>
      </w:r>
      <w:r>
        <w:t>’</w:t>
      </w:r>
      <w:r w:rsidR="009D4A85" w:rsidRPr="0095276B">
        <w:t>écria Joseph malgré lui</w:t>
      </w:r>
      <w:r>
        <w:t xml:space="preserve">. </w:t>
      </w:r>
      <w:r w:rsidR="009D4A85" w:rsidRPr="0095276B">
        <w:t xml:space="preserve">Le mot </w:t>
      </w:r>
      <w:r w:rsidR="009D4A85" w:rsidRPr="0095276B">
        <w:rPr>
          <w:i/>
          <w:iCs/>
        </w:rPr>
        <w:t>M</w:t>
      </w:r>
      <w:r w:rsidR="009D4A85" w:rsidRPr="0095276B">
        <w:rPr>
          <w:i/>
          <w:iCs/>
        </w:rPr>
        <w:t>a</w:t>
      </w:r>
      <w:r w:rsidR="009D4A85" w:rsidRPr="0095276B">
        <w:rPr>
          <w:i/>
          <w:iCs/>
        </w:rPr>
        <w:t>gasin</w:t>
      </w:r>
      <w:r w:rsidR="009D4A85" w:rsidRPr="0095276B">
        <w:t xml:space="preserve"> était gravé dans le cuivre en capitales noires de quatre pouces de hauteur</w:t>
      </w:r>
      <w:r>
        <w:t xml:space="preserve">. </w:t>
      </w:r>
      <w:r w:rsidR="009D4A85" w:rsidRPr="0095276B">
        <w:t>L</w:t>
      </w:r>
      <w:r>
        <w:t>’</w:t>
      </w:r>
      <w:r w:rsidR="009D4A85" w:rsidRPr="0095276B">
        <w:t>oncle tira de sa poche une petite clé</w:t>
      </w:r>
      <w:r>
        <w:t xml:space="preserve">, </w:t>
      </w:r>
      <w:r w:rsidR="009D4A85" w:rsidRPr="0095276B">
        <w:t>pou</w:t>
      </w:r>
      <w:r w:rsidR="009D4A85" w:rsidRPr="0095276B">
        <w:t>s</w:t>
      </w:r>
      <w:r w:rsidR="009D4A85" w:rsidRPr="0095276B">
        <w:t>sa la porte</w:t>
      </w:r>
      <w:r>
        <w:t xml:space="preserve">, </w:t>
      </w:r>
      <w:r w:rsidR="009D4A85" w:rsidRPr="0095276B">
        <w:t>gratta une seconde allumette</w:t>
      </w:r>
      <w:r>
        <w:t xml:space="preserve">, </w:t>
      </w:r>
      <w:r w:rsidR="009D4A85" w:rsidRPr="0095276B">
        <w:t>monta sur quelque chose et alluma une forte lampe suspendue au plafond</w:t>
      </w:r>
      <w:r>
        <w:t xml:space="preserve">. </w:t>
      </w:r>
      <w:r w:rsidR="009D4A85" w:rsidRPr="0095276B">
        <w:t>La l</w:t>
      </w:r>
      <w:r w:rsidR="009D4A85" w:rsidRPr="0095276B">
        <w:t>u</w:t>
      </w:r>
      <w:r w:rsidR="009D4A85" w:rsidRPr="0095276B">
        <w:t>mière inonda la pièce jusque dans ses recoins</w:t>
      </w:r>
      <w:r>
        <w:t xml:space="preserve">. </w:t>
      </w:r>
      <w:r w:rsidR="009D4A85" w:rsidRPr="0095276B">
        <w:t>Une seconde lampe de cuivre se balançait à même hauteur vers le fond</w:t>
      </w:r>
      <w:r>
        <w:t xml:space="preserve">. </w:t>
      </w:r>
      <w:r w:rsidR="009D4A85" w:rsidRPr="0095276B">
        <w:t>Qu</w:t>
      </w:r>
      <w:r w:rsidR="009D4A85" w:rsidRPr="0095276B">
        <w:t>a</w:t>
      </w:r>
      <w:r w:rsidR="009D4A85" w:rsidRPr="0095276B">
        <w:t>tre longues tables de chêne occupaient la salle sur deux rangs</w:t>
      </w:r>
      <w:r>
        <w:t xml:space="preserve">. </w:t>
      </w:r>
      <w:r w:rsidR="009D4A85" w:rsidRPr="0095276B">
        <w:t>Le mur</w:t>
      </w:r>
      <w:r>
        <w:t xml:space="preserve">, </w:t>
      </w:r>
      <w:r w:rsidR="009D4A85" w:rsidRPr="0095276B">
        <w:t>entièrement repeint à la colle</w:t>
      </w:r>
      <w:r>
        <w:t xml:space="preserve">, </w:t>
      </w:r>
      <w:r w:rsidR="009D4A85" w:rsidRPr="0095276B">
        <w:t>était garni</w:t>
      </w:r>
      <w:r>
        <w:t xml:space="preserve">, </w:t>
      </w:r>
      <w:r w:rsidR="009D4A85" w:rsidRPr="0095276B">
        <w:t>du bas en haut</w:t>
      </w:r>
      <w:r>
        <w:t xml:space="preserve">, </w:t>
      </w:r>
      <w:r w:rsidR="009D4A85" w:rsidRPr="0095276B">
        <w:t>de casiers en chêne clair</w:t>
      </w:r>
      <w:r>
        <w:t xml:space="preserve">, </w:t>
      </w:r>
      <w:r w:rsidR="009D4A85" w:rsidRPr="0095276B">
        <w:t>prêts à supporter sans fléchir le poids des pièces</w:t>
      </w:r>
      <w:r>
        <w:t xml:space="preserve">. </w:t>
      </w:r>
      <w:r w:rsidR="009D4A85" w:rsidRPr="0095276B">
        <w:t>Une échelle menait au grenier</w:t>
      </w:r>
      <w:r>
        <w:t xml:space="preserve">. </w:t>
      </w:r>
      <w:r w:rsidR="009D4A85" w:rsidRPr="0095276B">
        <w:t>Le parquet était ciré</w:t>
      </w:r>
      <w:r>
        <w:t xml:space="preserve">. </w:t>
      </w:r>
      <w:r w:rsidR="009D4A85" w:rsidRPr="0095276B">
        <w:t>Tout respirait le neuf</w:t>
      </w:r>
      <w:r>
        <w:t xml:space="preserve">, </w:t>
      </w:r>
      <w:r w:rsidR="009D4A85" w:rsidRPr="0095276B">
        <w:t>le frais</w:t>
      </w:r>
      <w:r>
        <w:t xml:space="preserve">, </w:t>
      </w:r>
      <w:r w:rsidR="009D4A85" w:rsidRPr="0095276B">
        <w:t>l</w:t>
      </w:r>
      <w:r>
        <w:t>’</w:t>
      </w:r>
      <w:r w:rsidR="009D4A85" w:rsidRPr="0095276B">
        <w:t>encaustique</w:t>
      </w:r>
      <w:r>
        <w:t>.</w:t>
      </w:r>
    </w:p>
    <w:p w14:paraId="24B793FD" w14:textId="77777777" w:rsidR="006455E5" w:rsidRDefault="006455E5" w:rsidP="002666CE">
      <w:r>
        <w:t>« </w:t>
      </w:r>
      <w:r w:rsidR="009D4A85" w:rsidRPr="0095276B">
        <w:t>Oncle Wilhelm</w:t>
      </w:r>
      <w:r>
        <w:t> ! »</w:t>
      </w:r>
      <w:r w:rsidR="009D4A85" w:rsidRPr="0095276B">
        <w:t xml:space="preserve"> s</w:t>
      </w:r>
      <w:r>
        <w:t>’</w:t>
      </w:r>
      <w:r w:rsidR="009D4A85" w:rsidRPr="0095276B">
        <w:t>écria de nouveau Joseph</w:t>
      </w:r>
      <w:r>
        <w:t xml:space="preserve">, </w:t>
      </w:r>
      <w:r w:rsidR="009D4A85" w:rsidRPr="0095276B">
        <w:t>et il saisit l</w:t>
      </w:r>
      <w:r>
        <w:t>’</w:t>
      </w:r>
      <w:r w:rsidR="009D4A85" w:rsidRPr="0095276B">
        <w:t>oncle à pleins bras contre lui</w:t>
      </w:r>
      <w:r>
        <w:t xml:space="preserve">. </w:t>
      </w:r>
      <w:r w:rsidR="009D4A85" w:rsidRPr="0095276B">
        <w:t>Guillaume attendait son tour pour en faire autant</w:t>
      </w:r>
      <w:r>
        <w:t xml:space="preserve"> ; </w:t>
      </w:r>
      <w:r w:rsidR="009D4A85" w:rsidRPr="0095276B">
        <w:t>mais le magasin relevait de Joseph</w:t>
      </w:r>
      <w:r>
        <w:t>.</w:t>
      </w:r>
    </w:p>
    <w:p w14:paraId="0C784D79" w14:textId="77777777" w:rsidR="006455E5" w:rsidRDefault="006455E5" w:rsidP="002666CE">
      <w:r>
        <w:t>« </w:t>
      </w:r>
      <w:r w:rsidR="009D4A85" w:rsidRPr="0095276B">
        <w:t>Pas possible</w:t>
      </w:r>
      <w:r>
        <w:t xml:space="preserve">, </w:t>
      </w:r>
      <w:r w:rsidR="009D4A85" w:rsidRPr="0095276B">
        <w:t>pas possible</w:t>
      </w:r>
      <w:r>
        <w:t> ! »</w:t>
      </w:r>
      <w:r w:rsidR="009D4A85" w:rsidRPr="0095276B">
        <w:t xml:space="preserve"> grognaient Hippolyte et Myrtil en faisant le tour de la pièce</w:t>
      </w:r>
      <w:r>
        <w:t xml:space="preserve">. </w:t>
      </w:r>
      <w:r w:rsidR="009D4A85" w:rsidRPr="0095276B">
        <w:t>Blum parvint à se dégager</w:t>
      </w:r>
      <w:r>
        <w:t>.</w:t>
      </w:r>
    </w:p>
    <w:p w14:paraId="6FF66A9C" w14:textId="31B51F23" w:rsidR="002666CE" w:rsidRDefault="006455E5" w:rsidP="002666CE">
      <w:r>
        <w:t>« </w:t>
      </w:r>
      <w:r w:rsidR="009D4A85" w:rsidRPr="0095276B">
        <w:t>Vous n</w:t>
      </w:r>
      <w:r>
        <w:t>’</w:t>
      </w:r>
      <w:r w:rsidR="009D4A85" w:rsidRPr="0095276B">
        <w:t>avez pas tout vu</w:t>
      </w:r>
      <w:r>
        <w:t> ! »</w:t>
      </w:r>
    </w:p>
    <w:p w14:paraId="306F638C" w14:textId="77777777" w:rsidR="006455E5" w:rsidRDefault="006455E5" w:rsidP="002666CE"/>
    <w:p w14:paraId="152881ED" w14:textId="77777777" w:rsidR="006455E5" w:rsidRDefault="009D4A85" w:rsidP="002666CE">
      <w:r w:rsidRPr="0095276B">
        <w:t>Ils pénétrèrent à sa suite dans la chambre contiguë</w:t>
      </w:r>
      <w:r w:rsidR="006455E5">
        <w:t xml:space="preserve">. </w:t>
      </w:r>
      <w:r w:rsidRPr="0095276B">
        <w:t>Le jour accru rendit la lampe inutile</w:t>
      </w:r>
      <w:r w:rsidR="006455E5">
        <w:t xml:space="preserve">. </w:t>
      </w:r>
      <w:r w:rsidRPr="0095276B">
        <w:t>Cette chambre était haute et ca</w:t>
      </w:r>
      <w:r w:rsidRPr="0095276B">
        <w:t>r</w:t>
      </w:r>
      <w:r w:rsidRPr="0095276B">
        <w:t>rée</w:t>
      </w:r>
      <w:r w:rsidR="006455E5">
        <w:t xml:space="preserve">. </w:t>
      </w:r>
      <w:r w:rsidRPr="0095276B">
        <w:t>Une table ronde</w:t>
      </w:r>
      <w:r w:rsidR="006455E5">
        <w:t xml:space="preserve">, </w:t>
      </w:r>
      <w:r w:rsidRPr="0095276B">
        <w:t>garnie d</w:t>
      </w:r>
      <w:r w:rsidR="006455E5">
        <w:t>’</w:t>
      </w:r>
      <w:r w:rsidRPr="0095276B">
        <w:t>un tapis vert</w:t>
      </w:r>
      <w:r w:rsidR="006455E5">
        <w:t xml:space="preserve">, </w:t>
      </w:r>
      <w:r w:rsidRPr="0095276B">
        <w:t>en occupait le m</w:t>
      </w:r>
      <w:r w:rsidRPr="0095276B">
        <w:t>i</w:t>
      </w:r>
      <w:r w:rsidRPr="0095276B">
        <w:t>lieu</w:t>
      </w:r>
      <w:r w:rsidR="006455E5">
        <w:t xml:space="preserve">. </w:t>
      </w:r>
      <w:r w:rsidRPr="0095276B">
        <w:t>Contre la fenêtre</w:t>
      </w:r>
      <w:r w:rsidR="006455E5">
        <w:t xml:space="preserve">, </w:t>
      </w:r>
      <w:r w:rsidRPr="0095276B">
        <w:t>deux bureaux d</w:t>
      </w:r>
      <w:r w:rsidR="006455E5">
        <w:t>’</w:t>
      </w:r>
      <w:r w:rsidRPr="0095276B">
        <w:t>acajou se faisaient vis-à-vis</w:t>
      </w:r>
      <w:r w:rsidR="006455E5">
        <w:t xml:space="preserve">, </w:t>
      </w:r>
      <w:r w:rsidRPr="0095276B">
        <w:t>recouverts de moleskine</w:t>
      </w:r>
      <w:r w:rsidR="006455E5">
        <w:t xml:space="preserve">, </w:t>
      </w:r>
      <w:r w:rsidRPr="0095276B">
        <w:t>et munis chacun d</w:t>
      </w:r>
      <w:r w:rsidR="006455E5">
        <w:t>’</w:t>
      </w:r>
      <w:r w:rsidRPr="0095276B">
        <w:t>une étagère à cartonnier</w:t>
      </w:r>
      <w:r w:rsidR="006455E5">
        <w:t xml:space="preserve">. </w:t>
      </w:r>
      <w:r w:rsidRPr="0095276B">
        <w:t xml:space="preserve">Un grand cartonnier à double corps se </w:t>
      </w:r>
      <w:r w:rsidRPr="0095276B">
        <w:lastRenderedPageBreak/>
        <w:t>dressait sur le mur du fond</w:t>
      </w:r>
      <w:r w:rsidR="006455E5">
        <w:t xml:space="preserve">. </w:t>
      </w:r>
      <w:r w:rsidRPr="0095276B">
        <w:t>Une pendule empire en bronze</w:t>
      </w:r>
      <w:r w:rsidR="006455E5">
        <w:t xml:space="preserve">, </w:t>
      </w:r>
      <w:r w:rsidRPr="0095276B">
        <w:t>escortée de ses deux flambeaux</w:t>
      </w:r>
      <w:r w:rsidR="006455E5">
        <w:t xml:space="preserve">, </w:t>
      </w:r>
      <w:r w:rsidRPr="0095276B">
        <w:t>décorait la cheminée en bois peint imitation marbre</w:t>
      </w:r>
      <w:r w:rsidR="006455E5">
        <w:t xml:space="preserve">. </w:t>
      </w:r>
      <w:r w:rsidRPr="0095276B">
        <w:t>Une lampe à huile reposait sur la table</w:t>
      </w:r>
      <w:r w:rsidR="006455E5">
        <w:t xml:space="preserve">. </w:t>
      </w:r>
      <w:r w:rsidRPr="0095276B">
        <w:t>Enfin quatre fauteuils et quatre chaises de cuir invitaient au travail et à la r</w:t>
      </w:r>
      <w:r w:rsidRPr="0095276B">
        <w:t>é</w:t>
      </w:r>
      <w:r w:rsidRPr="0095276B">
        <w:t>flexion</w:t>
      </w:r>
      <w:r w:rsidR="006455E5">
        <w:t xml:space="preserve">. </w:t>
      </w:r>
      <w:r w:rsidRPr="0095276B">
        <w:t>Guillaume s</w:t>
      </w:r>
      <w:r w:rsidR="006455E5">
        <w:t>’</w:t>
      </w:r>
      <w:r w:rsidRPr="0095276B">
        <w:t>approcha des bureaux</w:t>
      </w:r>
      <w:r w:rsidR="006455E5">
        <w:t xml:space="preserve"> : </w:t>
      </w:r>
      <w:r w:rsidRPr="0095276B">
        <w:t>les encriers étaient pleins</w:t>
      </w:r>
      <w:r w:rsidR="006455E5">
        <w:t xml:space="preserve">, </w:t>
      </w:r>
      <w:r w:rsidRPr="0095276B">
        <w:t>leurs encres différentes côte à côte</w:t>
      </w:r>
      <w:r w:rsidR="006455E5">
        <w:t xml:space="preserve"> ; </w:t>
      </w:r>
      <w:r w:rsidRPr="0095276B">
        <w:t>les plumes neuves reposaient sur des essuie-plumes de drap</w:t>
      </w:r>
      <w:r w:rsidR="006455E5">
        <w:t>.</w:t>
      </w:r>
    </w:p>
    <w:p w14:paraId="6611E620" w14:textId="77777777" w:rsidR="006455E5" w:rsidRDefault="006455E5" w:rsidP="002666CE">
      <w:r>
        <w:t>« </w:t>
      </w:r>
      <w:r w:rsidR="009D4A85" w:rsidRPr="0095276B">
        <w:t>Votre bureau</w:t>
      </w:r>
      <w:r>
        <w:t xml:space="preserve">, </w:t>
      </w:r>
      <w:r w:rsidR="009D4A85" w:rsidRPr="0095276B">
        <w:t>messieurs</w:t>
      </w:r>
      <w:r>
        <w:t> ! »</w:t>
      </w:r>
      <w:r w:rsidR="009D4A85" w:rsidRPr="0095276B">
        <w:t xml:space="preserve"> dit Blum</w:t>
      </w:r>
      <w:r>
        <w:t xml:space="preserve">, </w:t>
      </w:r>
      <w:r w:rsidR="009D4A85" w:rsidRPr="0095276B">
        <w:t>en rougissant</w:t>
      </w:r>
      <w:r>
        <w:t>.</w:t>
      </w:r>
    </w:p>
    <w:p w14:paraId="0B76CB2D" w14:textId="4E0D0F54" w:rsidR="002666CE" w:rsidRDefault="006455E5" w:rsidP="002666CE">
      <w:r>
        <w:t>« </w:t>
      </w:r>
      <w:r w:rsidR="009D4A85" w:rsidRPr="0095276B">
        <w:t>Toi</w:t>
      </w:r>
      <w:r>
        <w:t xml:space="preserve">, </w:t>
      </w:r>
      <w:r w:rsidR="009D4A85" w:rsidRPr="0095276B">
        <w:t>Wilhelm</w:t>
      </w:r>
      <w:r>
        <w:t xml:space="preserve"> ? </w:t>
      </w:r>
      <w:r w:rsidR="009D4A85" w:rsidRPr="0095276B">
        <w:t>et l</w:t>
      </w:r>
      <w:r>
        <w:t>’</w:t>
      </w:r>
      <w:r w:rsidR="009D4A85" w:rsidRPr="0095276B">
        <w:t>Hippopotame s</w:t>
      </w:r>
      <w:r>
        <w:t>’</w:t>
      </w:r>
      <w:r w:rsidR="009D4A85" w:rsidRPr="0095276B">
        <w:t>arrêta devant son beau-frère</w:t>
      </w:r>
      <w:r>
        <w:t>. « </w:t>
      </w:r>
      <w:r w:rsidR="009D4A85" w:rsidRPr="0095276B">
        <w:t>Toi</w:t>
      </w:r>
      <w:r>
        <w:t xml:space="preserve">, </w:t>
      </w:r>
      <w:r w:rsidR="009D4A85" w:rsidRPr="0095276B">
        <w:t>Wilhelm</w:t>
      </w:r>
      <w:r>
        <w:t xml:space="preserve"> ? </w:t>
      </w:r>
      <w:r w:rsidR="009D4A85" w:rsidRPr="0095276B">
        <w:t>Eh bien</w:t>
      </w:r>
      <w:r>
        <w:t xml:space="preserve">, </w:t>
      </w:r>
      <w:r w:rsidR="009D4A85" w:rsidRPr="0095276B">
        <w:t>tu vaux mieux que nous tous</w:t>
      </w:r>
      <w:r>
        <w:t>. »</w:t>
      </w:r>
    </w:p>
    <w:p w14:paraId="06CC8C48" w14:textId="77777777" w:rsidR="006455E5" w:rsidRDefault="009D4A85" w:rsidP="002666CE">
      <w:r w:rsidRPr="0095276B">
        <w:t>Et il l</w:t>
      </w:r>
      <w:r w:rsidR="006455E5">
        <w:t>’</w:t>
      </w:r>
      <w:r w:rsidRPr="0095276B">
        <w:t>empoigna dans ses fortes mains</w:t>
      </w:r>
      <w:r w:rsidR="006455E5">
        <w:t xml:space="preserve">. </w:t>
      </w:r>
      <w:r w:rsidRPr="0095276B">
        <w:t>Myrtil même mo</w:t>
      </w:r>
      <w:r w:rsidRPr="0095276B">
        <w:t>n</w:t>
      </w:r>
      <w:r w:rsidRPr="0095276B">
        <w:t>trait de l</w:t>
      </w:r>
      <w:r w:rsidR="006455E5">
        <w:t>’</w:t>
      </w:r>
      <w:r w:rsidRPr="0095276B">
        <w:t>émotion</w:t>
      </w:r>
      <w:r w:rsidR="006455E5">
        <w:t xml:space="preserve">. </w:t>
      </w:r>
      <w:r w:rsidRPr="0095276B">
        <w:t>Blum</w:t>
      </w:r>
      <w:r w:rsidR="006455E5">
        <w:t xml:space="preserve">, </w:t>
      </w:r>
      <w:r w:rsidRPr="0095276B">
        <w:t>un peu bousculé</w:t>
      </w:r>
      <w:r w:rsidR="006455E5">
        <w:t xml:space="preserve">, </w:t>
      </w:r>
      <w:r w:rsidRPr="0095276B">
        <w:t>parvint à dire</w:t>
      </w:r>
      <w:r w:rsidR="006455E5">
        <w:t> :</w:t>
      </w:r>
    </w:p>
    <w:p w14:paraId="0DA383B0" w14:textId="57B646F2" w:rsidR="002666CE" w:rsidRDefault="006455E5" w:rsidP="002666CE">
      <w:r>
        <w:t>« </w:t>
      </w:r>
      <w:r w:rsidR="009D4A85" w:rsidRPr="0095276B">
        <w:t>C</w:t>
      </w:r>
      <w:r>
        <w:t>’</w:t>
      </w:r>
      <w:r w:rsidR="009D4A85" w:rsidRPr="0095276B">
        <w:t>est mon cadeau</w:t>
      </w:r>
      <w:r>
        <w:t xml:space="preserve">… </w:t>
      </w:r>
      <w:r w:rsidR="009D4A85" w:rsidRPr="0095276B">
        <w:t>d</w:t>
      </w:r>
      <w:r>
        <w:t>’</w:t>
      </w:r>
      <w:r w:rsidR="009D4A85" w:rsidRPr="0095276B">
        <w:t>installation</w:t>
      </w:r>
      <w:r>
        <w:t xml:space="preserve">… </w:t>
      </w:r>
      <w:r w:rsidR="009D4A85" w:rsidRPr="0095276B">
        <w:t>Pas la peine d</w:t>
      </w:r>
      <w:r>
        <w:t>’</w:t>
      </w:r>
      <w:r w:rsidR="009D4A85" w:rsidRPr="0095276B">
        <w:t>en pa</w:t>
      </w:r>
      <w:r w:rsidR="009D4A85" w:rsidRPr="0095276B">
        <w:t>r</w:t>
      </w:r>
      <w:r w:rsidR="009D4A85" w:rsidRPr="0095276B">
        <w:t>ler</w:t>
      </w:r>
      <w:r>
        <w:t xml:space="preserve">… </w:t>
      </w:r>
      <w:r w:rsidR="009D4A85" w:rsidRPr="0095276B">
        <w:t>Sauf le meuble</w:t>
      </w:r>
      <w:r>
        <w:t xml:space="preserve">, </w:t>
      </w:r>
      <w:r w:rsidR="009D4A85" w:rsidRPr="0095276B">
        <w:t>j</w:t>
      </w:r>
      <w:r>
        <w:t>’</w:t>
      </w:r>
      <w:r w:rsidR="009D4A85" w:rsidRPr="0095276B">
        <w:t>ai tout fait moi-même</w:t>
      </w:r>
      <w:r>
        <w:t>. »</w:t>
      </w:r>
    </w:p>
    <w:p w14:paraId="3D87A9A5" w14:textId="77777777" w:rsidR="006455E5" w:rsidRDefault="009D4A85" w:rsidP="002666CE">
      <w:pPr>
        <w:jc w:val="right"/>
      </w:pPr>
      <w:r w:rsidRPr="002666CE">
        <w:t>On alla chercher les femmes</w:t>
      </w:r>
      <w:r w:rsidR="006455E5">
        <w:t xml:space="preserve"> ; </w:t>
      </w:r>
      <w:r w:rsidRPr="002666CE">
        <w:t>ce furent de nouveaux cris</w:t>
      </w:r>
      <w:r w:rsidR="006455E5">
        <w:t>.</w:t>
      </w:r>
    </w:p>
    <w:p w14:paraId="165A832D" w14:textId="702E5BE1" w:rsidR="00C22332" w:rsidRPr="002666CE" w:rsidRDefault="009D4A85" w:rsidP="002666CE">
      <w:pPr>
        <w:jc w:val="right"/>
      </w:pPr>
      <w:r w:rsidRPr="002666CE">
        <w:t>Babette demeura confondue de la générosité et de la di</w:t>
      </w:r>
      <w:r w:rsidRPr="002666CE">
        <w:t>s</w:t>
      </w:r>
    </w:p>
    <w:p w14:paraId="29670CB9" w14:textId="2E8BD569" w:rsidR="00C22332" w:rsidRPr="002666CE" w:rsidRDefault="009D4A85" w:rsidP="002666CE">
      <w:pPr>
        <w:jc w:val="right"/>
      </w:pPr>
      <w:r w:rsidRPr="002666CE">
        <w:t>simulation de son mari</w:t>
      </w:r>
      <w:r w:rsidR="006455E5">
        <w:t xml:space="preserve">. </w:t>
      </w:r>
      <w:r w:rsidRPr="002666CE">
        <w:t xml:space="preserve">Mais comme elle avait </w:t>
      </w:r>
      <w:proofErr w:type="spellStart"/>
      <w:r w:rsidRPr="002666CE">
        <w:t>appo</w:t>
      </w:r>
      <w:r w:rsidRPr="002666CE">
        <w:t>r</w:t>
      </w:r>
      <w:proofErr w:type="spellEnd"/>
    </w:p>
    <w:p w14:paraId="715FD199" w14:textId="110F1219" w:rsidR="00C22332" w:rsidRPr="002666CE" w:rsidRDefault="009D4A85" w:rsidP="002666CE">
      <w:pPr>
        <w:jc w:val="right"/>
      </w:pPr>
      <w:r w:rsidRPr="002666CE">
        <w:t>té</w:t>
      </w:r>
      <w:r w:rsidR="006455E5">
        <w:t xml:space="preserve">, </w:t>
      </w:r>
      <w:r w:rsidRPr="002666CE">
        <w:t>de son côté</w:t>
      </w:r>
      <w:r w:rsidR="006455E5">
        <w:t xml:space="preserve">, </w:t>
      </w:r>
      <w:r w:rsidRPr="002666CE">
        <w:t>sans en rien dire</w:t>
      </w:r>
      <w:r w:rsidR="006455E5">
        <w:t xml:space="preserve">, </w:t>
      </w:r>
      <w:r w:rsidRPr="002666CE">
        <w:t>un panier rempli</w:t>
      </w:r>
    </w:p>
    <w:p w14:paraId="03F8C3DC" w14:textId="57B322C1" w:rsidR="00C22332" w:rsidRPr="002666CE" w:rsidRDefault="009D4A85" w:rsidP="002666CE">
      <w:pPr>
        <w:jc w:val="right"/>
      </w:pPr>
      <w:r w:rsidRPr="002666CE">
        <w:t>de pâtisseries alsaciennes</w:t>
      </w:r>
      <w:r w:rsidR="006455E5">
        <w:t xml:space="preserve">, </w:t>
      </w:r>
      <w:r w:rsidRPr="002666CE">
        <w:t>œuvre de son petit</w:t>
      </w:r>
    </w:p>
    <w:p w14:paraId="797E8A56" w14:textId="63B2CAC1" w:rsidR="00C22332" w:rsidRPr="002666CE" w:rsidRDefault="009D4A85" w:rsidP="002666CE">
      <w:pPr>
        <w:jc w:val="right"/>
      </w:pPr>
      <w:r w:rsidRPr="002666CE">
        <w:t>poêle de fonte</w:t>
      </w:r>
      <w:r w:rsidR="006455E5">
        <w:t xml:space="preserve">, </w:t>
      </w:r>
      <w:r w:rsidRPr="002666CE">
        <w:t>elle produisit sa surprise</w:t>
      </w:r>
      <w:r w:rsidR="006455E5">
        <w:t xml:space="preserve">. </w:t>
      </w:r>
      <w:r w:rsidRPr="002666CE">
        <w:t>Les</w:t>
      </w:r>
    </w:p>
    <w:p w14:paraId="068E0706" w14:textId="5389297E" w:rsidR="00C22332" w:rsidRPr="002666CE" w:rsidRDefault="009D4A85" w:rsidP="002666CE">
      <w:pPr>
        <w:jc w:val="right"/>
      </w:pPr>
      <w:r w:rsidRPr="002666CE">
        <w:t>enfants s</w:t>
      </w:r>
      <w:r w:rsidR="006455E5">
        <w:t>’</w:t>
      </w:r>
      <w:r w:rsidRPr="002666CE">
        <w:t>attablèrent</w:t>
      </w:r>
      <w:r w:rsidR="006455E5">
        <w:t xml:space="preserve"> ; </w:t>
      </w:r>
      <w:r w:rsidRPr="002666CE">
        <w:t>et c</w:t>
      </w:r>
      <w:r w:rsidR="006455E5">
        <w:t>’</w:t>
      </w:r>
      <w:r w:rsidRPr="002666CE">
        <w:t>est de cette f</w:t>
      </w:r>
      <w:r w:rsidRPr="002666CE">
        <w:t>a</w:t>
      </w:r>
    </w:p>
    <w:p w14:paraId="11B01560" w14:textId="4D3C5FD3" w:rsidR="00C22332" w:rsidRPr="002666CE" w:rsidRDefault="009D4A85" w:rsidP="002666CE">
      <w:pPr>
        <w:jc w:val="right"/>
      </w:pPr>
      <w:proofErr w:type="spellStart"/>
      <w:r w:rsidRPr="002666CE">
        <w:t>çon</w:t>
      </w:r>
      <w:proofErr w:type="spellEnd"/>
      <w:r w:rsidR="00C22332" w:rsidRPr="002666CE">
        <w:t xml:space="preserve"> </w:t>
      </w:r>
      <w:r w:rsidRPr="002666CE">
        <w:t>que furent inaugurés</w:t>
      </w:r>
      <w:r w:rsidR="006455E5">
        <w:t xml:space="preserve">, </w:t>
      </w:r>
      <w:r w:rsidRPr="002666CE">
        <w:t>en ce m</w:t>
      </w:r>
      <w:r w:rsidRPr="002666CE">
        <w:t>a</w:t>
      </w:r>
    </w:p>
    <w:p w14:paraId="2B30AD16" w14:textId="2F2779D7" w:rsidR="00C22332" w:rsidRPr="002666CE" w:rsidRDefault="009D4A85" w:rsidP="002666CE">
      <w:pPr>
        <w:jc w:val="right"/>
      </w:pPr>
      <w:r w:rsidRPr="002666CE">
        <w:t>tin</w:t>
      </w:r>
      <w:r w:rsidR="00C22332" w:rsidRPr="002666CE">
        <w:t xml:space="preserve"> </w:t>
      </w:r>
      <w:r w:rsidRPr="002666CE">
        <w:t>de novembre 1871</w:t>
      </w:r>
      <w:r w:rsidR="006455E5">
        <w:t xml:space="preserve">, </w:t>
      </w:r>
      <w:r w:rsidRPr="002666CE">
        <w:t>la fabrique</w:t>
      </w:r>
    </w:p>
    <w:p w14:paraId="056CFB17" w14:textId="77777777" w:rsidR="00C22332" w:rsidRPr="002666CE" w:rsidRDefault="009D4A85" w:rsidP="002666CE">
      <w:pPr>
        <w:jc w:val="right"/>
        <w:rPr>
          <w:i/>
          <w:iCs/>
        </w:rPr>
      </w:pPr>
      <w:r w:rsidRPr="002666CE">
        <w:lastRenderedPageBreak/>
        <w:t xml:space="preserve">et le bureau des </w:t>
      </w:r>
      <w:r w:rsidRPr="002666CE">
        <w:rPr>
          <w:i/>
          <w:iCs/>
        </w:rPr>
        <w:t>Nouveaux</w:t>
      </w:r>
    </w:p>
    <w:p w14:paraId="1892F1DA" w14:textId="77777777" w:rsidR="006455E5" w:rsidRDefault="009D4A85" w:rsidP="002666CE">
      <w:pPr>
        <w:jc w:val="right"/>
      </w:pPr>
      <w:r w:rsidRPr="002666CE">
        <w:rPr>
          <w:i/>
          <w:iCs/>
        </w:rPr>
        <w:t>Établissements</w:t>
      </w:r>
      <w:r w:rsidRPr="002666CE">
        <w:t xml:space="preserve"> </w:t>
      </w:r>
      <w:r w:rsidRPr="002666CE">
        <w:rPr>
          <w:i/>
          <w:iCs/>
        </w:rPr>
        <w:t>Simler</w:t>
      </w:r>
      <w:r w:rsidR="006455E5">
        <w:t>,</w:t>
      </w:r>
    </w:p>
    <w:p w14:paraId="4C2FBF2D" w14:textId="77777777" w:rsidR="006455E5" w:rsidRDefault="009D4A85" w:rsidP="002666CE">
      <w:pPr>
        <w:jc w:val="right"/>
      </w:pPr>
      <w:r w:rsidRPr="002666CE">
        <w:t>à Vende</w:t>
      </w:r>
      <w:r w:rsidRPr="002666CE">
        <w:t>u</w:t>
      </w:r>
      <w:r w:rsidRPr="002666CE">
        <w:t>vre</w:t>
      </w:r>
      <w:r w:rsidR="006455E5">
        <w:t>.</w:t>
      </w:r>
    </w:p>
    <w:p w14:paraId="5A8DFD24" w14:textId="2DFCDF71" w:rsidR="009D4A85" w:rsidRPr="00BE2173" w:rsidRDefault="00BE2173" w:rsidP="006455E5">
      <w:pPr>
        <w:pStyle w:val="Titre1"/>
        <w:spacing w:before="4200"/>
      </w:pPr>
      <w:r>
        <w:lastRenderedPageBreak/>
        <w:br/>
      </w:r>
      <w:r>
        <w:br/>
      </w:r>
      <w:bookmarkStart w:id="19" w:name="_Toc197888822"/>
      <w:r w:rsidR="006455E5" w:rsidRPr="00BE2173">
        <w:t>2</w:t>
      </w:r>
      <w:r w:rsidR="006455E5" w:rsidRPr="00BE2173">
        <w:rPr>
          <w:vertAlign w:val="superscript"/>
        </w:rPr>
        <w:t>ème</w:t>
      </w:r>
      <w:r w:rsidR="009D4A85" w:rsidRPr="00BE2173">
        <w:rPr>
          <w:vertAlign w:val="superscript"/>
        </w:rPr>
        <w:t xml:space="preserve"> </w:t>
      </w:r>
      <w:r w:rsidR="009D4A85" w:rsidRPr="00BE2173">
        <w:t>partie</w:t>
      </w:r>
      <w:bookmarkEnd w:id="19"/>
      <w:r w:rsidR="009D4A85" w:rsidRPr="00BE2173">
        <w:br/>
      </w:r>
    </w:p>
    <w:p w14:paraId="14353AF4" w14:textId="77777777" w:rsidR="009D4A85" w:rsidRPr="0095276B" w:rsidRDefault="009D4A85" w:rsidP="006455E5">
      <w:pPr>
        <w:pStyle w:val="Titre2"/>
        <w:pageBreakBefore/>
        <w:rPr>
          <w:szCs w:val="44"/>
        </w:rPr>
      </w:pPr>
      <w:bookmarkStart w:id="20" w:name="_Toc197888823"/>
      <w:r w:rsidRPr="0095276B">
        <w:rPr>
          <w:szCs w:val="44"/>
        </w:rPr>
        <w:lastRenderedPageBreak/>
        <w:t>1</w:t>
      </w:r>
      <w:bookmarkEnd w:id="20"/>
      <w:r w:rsidRPr="0095276B">
        <w:rPr>
          <w:szCs w:val="44"/>
        </w:rPr>
        <w:br/>
      </w:r>
    </w:p>
    <w:p w14:paraId="070FAF9F" w14:textId="159EC090" w:rsidR="006455E5" w:rsidRDefault="009D4A85" w:rsidP="002666CE">
      <w:r w:rsidRPr="0095276B">
        <w:t>Il poussa la porte</w:t>
      </w:r>
      <w:r w:rsidR="006455E5">
        <w:t xml:space="preserve">. </w:t>
      </w:r>
      <w:r w:rsidRPr="0095276B">
        <w:t>Une sonnette retentit</w:t>
      </w:r>
      <w:r w:rsidR="006455E5">
        <w:t xml:space="preserve">. </w:t>
      </w:r>
      <w:r w:rsidRPr="0095276B">
        <w:t>Il fut dans le ja</w:t>
      </w:r>
      <w:r w:rsidRPr="0095276B">
        <w:t>r</w:t>
      </w:r>
      <w:r w:rsidRPr="0095276B">
        <w:t xml:space="preserve">din </w:t>
      </w:r>
      <w:proofErr w:type="spellStart"/>
      <w:r w:rsidRPr="0095276B">
        <w:t>des</w:t>
      </w:r>
      <w:proofErr w:type="spellEnd"/>
      <w:r w:rsidRPr="0095276B">
        <w:t xml:space="preserve"> Le </w:t>
      </w:r>
      <w:proofErr w:type="spellStart"/>
      <w:r w:rsidRPr="0095276B">
        <w:t>Pleynier</w:t>
      </w:r>
      <w:proofErr w:type="spellEnd"/>
      <w:r w:rsidR="006455E5">
        <w:t xml:space="preserve">. </w:t>
      </w:r>
      <w:r w:rsidRPr="0095276B">
        <w:t>Joseph différait cette visite depuis six mois</w:t>
      </w:r>
      <w:r w:rsidR="006455E5">
        <w:t xml:space="preserve">. </w:t>
      </w:r>
      <w:r w:rsidRPr="0095276B">
        <w:t>Les Simler n</w:t>
      </w:r>
      <w:r w:rsidR="006455E5">
        <w:t>’</w:t>
      </w:r>
      <w:r w:rsidRPr="0095276B">
        <w:t xml:space="preserve">avaient pas tardé à apprendre la vaine tentative de </w:t>
      </w:r>
      <w:r w:rsidR="006455E5">
        <w:t>M. </w:t>
      </w:r>
      <w:r w:rsidRPr="0095276B">
        <w:t xml:space="preserve">Le </w:t>
      </w:r>
      <w:proofErr w:type="spellStart"/>
      <w:r w:rsidRPr="0095276B">
        <w:t>Pleynier</w:t>
      </w:r>
      <w:proofErr w:type="spellEnd"/>
      <w:r w:rsidRPr="0095276B">
        <w:t xml:space="preserve"> en leur faveur au Cercle du Commerce</w:t>
      </w:r>
      <w:r w:rsidR="006455E5">
        <w:t xml:space="preserve">. </w:t>
      </w:r>
      <w:r w:rsidRPr="0095276B">
        <w:t>Mais le vieillard ne s</w:t>
      </w:r>
      <w:r w:rsidR="006455E5">
        <w:t>’</w:t>
      </w:r>
      <w:r w:rsidRPr="0095276B">
        <w:t>était jamais départi d</w:t>
      </w:r>
      <w:r w:rsidR="006455E5">
        <w:t>’</w:t>
      </w:r>
      <w:r w:rsidRPr="0095276B">
        <w:t>un coup de chapeau distant</w:t>
      </w:r>
      <w:r w:rsidR="006455E5">
        <w:t xml:space="preserve"> ; </w:t>
      </w:r>
      <w:r w:rsidRPr="0095276B">
        <w:t>et aucun des Simler ne s</w:t>
      </w:r>
      <w:r w:rsidR="006455E5">
        <w:t>’</w:t>
      </w:r>
      <w:r w:rsidRPr="0095276B">
        <w:t>était senti le loisir ni l</w:t>
      </w:r>
      <w:r w:rsidR="006455E5">
        <w:t>’</w:t>
      </w:r>
      <w:r w:rsidRPr="0095276B">
        <w:t>humeur de dim</w:t>
      </w:r>
      <w:r w:rsidRPr="0095276B">
        <w:t>i</w:t>
      </w:r>
      <w:r w:rsidRPr="0095276B">
        <w:t>nuer cette distance</w:t>
      </w:r>
      <w:r w:rsidR="006455E5">
        <w:t xml:space="preserve">. </w:t>
      </w:r>
      <w:r w:rsidRPr="0095276B">
        <w:t>À peine la sonnette eut-elle tinté</w:t>
      </w:r>
      <w:r w:rsidR="006455E5">
        <w:t xml:space="preserve">, </w:t>
      </w:r>
      <w:r w:rsidRPr="0095276B">
        <w:t>que qu</w:t>
      </w:r>
      <w:r w:rsidRPr="0095276B">
        <w:t>a</w:t>
      </w:r>
      <w:r w:rsidRPr="0095276B">
        <w:t>tre ou cinq chiens aboyèrent et qu</w:t>
      </w:r>
      <w:r w:rsidR="006455E5">
        <w:t>’</w:t>
      </w:r>
      <w:r w:rsidRPr="0095276B">
        <w:t>une jeune fille apparut</w:t>
      </w:r>
      <w:r w:rsidR="006455E5">
        <w:t xml:space="preserve">, </w:t>
      </w:r>
      <w:r w:rsidRPr="0095276B">
        <w:t>sur le côté</w:t>
      </w:r>
      <w:r w:rsidR="006455E5">
        <w:t xml:space="preserve">, </w:t>
      </w:r>
      <w:r w:rsidRPr="0095276B">
        <w:t>au bout d</w:t>
      </w:r>
      <w:r w:rsidR="006455E5">
        <w:t>’</w:t>
      </w:r>
      <w:r w:rsidRPr="0095276B">
        <w:t xml:space="preserve">une allée </w:t>
      </w:r>
      <w:proofErr w:type="spellStart"/>
      <w:r w:rsidRPr="0095276B">
        <w:t>courbe</w:t>
      </w:r>
      <w:proofErr w:type="spellEnd"/>
      <w:r w:rsidR="006455E5">
        <w:t xml:space="preserve">. </w:t>
      </w:r>
      <w:r w:rsidRPr="0095276B">
        <w:t>Elle avait un sécateur à la main</w:t>
      </w:r>
      <w:r w:rsidR="006455E5">
        <w:t xml:space="preserve">, </w:t>
      </w:r>
      <w:r w:rsidRPr="0095276B">
        <w:t>et portait quelques branches de feuillage nouveau</w:t>
      </w:r>
      <w:r w:rsidR="006455E5">
        <w:t xml:space="preserve">. </w:t>
      </w:r>
      <w:r w:rsidRPr="0095276B">
        <w:t>Joseph ne la connaissait pas</w:t>
      </w:r>
      <w:r w:rsidR="006455E5">
        <w:t xml:space="preserve">. </w:t>
      </w:r>
      <w:r w:rsidRPr="0095276B">
        <w:t xml:space="preserve">Il ne se douta pas un instant que ce ne </w:t>
      </w:r>
      <w:proofErr w:type="spellStart"/>
      <w:r w:rsidRPr="0095276B">
        <w:t>fût elle</w:t>
      </w:r>
      <w:proofErr w:type="spellEnd"/>
      <w:r w:rsidR="006455E5">
        <w:t xml:space="preserve">. </w:t>
      </w:r>
      <w:r w:rsidRPr="0095276B">
        <w:t xml:space="preserve">Hélène Le </w:t>
      </w:r>
      <w:proofErr w:type="spellStart"/>
      <w:r w:rsidRPr="0095276B">
        <w:t>Pleynier</w:t>
      </w:r>
      <w:proofErr w:type="spellEnd"/>
      <w:r w:rsidRPr="0095276B">
        <w:t xml:space="preserve"> avait sa réputation</w:t>
      </w:r>
      <w:r w:rsidR="006455E5">
        <w:t xml:space="preserve">. </w:t>
      </w:r>
      <w:r w:rsidRPr="0095276B">
        <w:t>Il mit son chapeau rond à la main</w:t>
      </w:r>
      <w:r w:rsidR="006455E5">
        <w:t xml:space="preserve">, </w:t>
      </w:r>
      <w:r w:rsidRPr="0095276B">
        <w:t>et s</w:t>
      </w:r>
      <w:r w:rsidR="006455E5">
        <w:t>’</w:t>
      </w:r>
      <w:r w:rsidRPr="0095276B">
        <w:t>approcha d</w:t>
      </w:r>
      <w:r w:rsidR="006455E5">
        <w:t>’</w:t>
      </w:r>
      <w:r w:rsidRPr="0095276B">
        <w:t>elle entre deux haies de rosiers déjà chargés de boutons</w:t>
      </w:r>
      <w:r w:rsidR="006455E5">
        <w:t xml:space="preserve">. </w:t>
      </w:r>
      <w:r w:rsidRPr="0095276B">
        <w:t>Elle sourit et s</w:t>
      </w:r>
      <w:r w:rsidR="006455E5">
        <w:t>’</w:t>
      </w:r>
      <w:r w:rsidRPr="0095276B">
        <w:t>arrêta en le regardant venir</w:t>
      </w:r>
      <w:r w:rsidR="006455E5">
        <w:t xml:space="preserve">. </w:t>
      </w:r>
      <w:r w:rsidRPr="0095276B">
        <w:t>Peut-être Joseph Simler</w:t>
      </w:r>
      <w:r w:rsidR="006455E5">
        <w:t xml:space="preserve">, </w:t>
      </w:r>
      <w:r w:rsidRPr="0095276B">
        <w:t>de son côté</w:t>
      </w:r>
      <w:r w:rsidR="006455E5">
        <w:t xml:space="preserve">, </w:t>
      </w:r>
      <w:r w:rsidRPr="0095276B">
        <w:t>lui était-il connu</w:t>
      </w:r>
      <w:r w:rsidR="006455E5">
        <w:t>.</w:t>
      </w:r>
    </w:p>
    <w:p w14:paraId="1424C51F" w14:textId="77777777" w:rsidR="006455E5" w:rsidRDefault="006455E5" w:rsidP="002666CE">
      <w:r>
        <w:t>« </w:t>
      </w:r>
      <w:r w:rsidR="009D4A85" w:rsidRPr="0095276B">
        <w:t>Mademoiselle</w:t>
      </w:r>
      <w:r>
        <w:t xml:space="preserve">… </w:t>
      </w:r>
      <w:r w:rsidR="009D4A85" w:rsidRPr="0095276B">
        <w:t xml:space="preserve">Monsieur Le </w:t>
      </w:r>
      <w:proofErr w:type="spellStart"/>
      <w:r w:rsidR="009D4A85" w:rsidRPr="0095276B">
        <w:t>Pleynier</w:t>
      </w:r>
      <w:proofErr w:type="spellEnd"/>
      <w:r w:rsidR="009D4A85" w:rsidRPr="0095276B">
        <w:t xml:space="preserve"> est-il chez lui</w:t>
      </w:r>
      <w:r>
        <w:t xml:space="preserve">, </w:t>
      </w:r>
      <w:r w:rsidR="009D4A85" w:rsidRPr="0095276B">
        <w:t>et pourrait-il me recevoir</w:t>
      </w:r>
      <w:r>
        <w:t> ?</w:t>
      </w:r>
    </w:p>
    <w:p w14:paraId="0C9D9A75" w14:textId="7FD11BCF" w:rsidR="002666CE" w:rsidRDefault="006455E5" w:rsidP="002666CE">
      <w:r>
        <w:t>— </w:t>
      </w:r>
      <w:r w:rsidR="009D4A85" w:rsidRPr="0095276B">
        <w:t>Si vous voulez me suivre</w:t>
      </w:r>
      <w:r>
        <w:t xml:space="preserve">, </w:t>
      </w:r>
      <w:r w:rsidR="009D4A85" w:rsidRPr="0095276B">
        <w:t>Monsieur</w:t>
      </w:r>
      <w:r>
        <w:t xml:space="preserve">, </w:t>
      </w:r>
      <w:r w:rsidR="009D4A85" w:rsidRPr="0095276B">
        <w:t>je vais m</w:t>
      </w:r>
      <w:r>
        <w:t>’</w:t>
      </w:r>
      <w:r w:rsidR="009D4A85" w:rsidRPr="0095276B">
        <w:t>en info</w:t>
      </w:r>
      <w:r w:rsidR="009D4A85" w:rsidRPr="0095276B">
        <w:t>r</w:t>
      </w:r>
      <w:r w:rsidR="009D4A85" w:rsidRPr="0095276B">
        <w:t>mer</w:t>
      </w:r>
      <w:r>
        <w:t>. »</w:t>
      </w:r>
    </w:p>
    <w:p w14:paraId="734EDAEB" w14:textId="77777777" w:rsidR="006455E5" w:rsidRDefault="009D4A85" w:rsidP="002666CE">
      <w:r w:rsidRPr="0095276B">
        <w:t>Elle parlait d</w:t>
      </w:r>
      <w:r w:rsidR="006455E5">
        <w:t>’</w:t>
      </w:r>
      <w:r w:rsidRPr="0095276B">
        <w:t>une voix assez grave et retenue</w:t>
      </w:r>
      <w:r w:rsidR="006455E5">
        <w:t xml:space="preserve">. </w:t>
      </w:r>
      <w:r w:rsidRPr="0095276B">
        <w:t>Joseph fut frappé</w:t>
      </w:r>
      <w:r w:rsidR="006455E5">
        <w:t xml:space="preserve">, </w:t>
      </w:r>
      <w:r w:rsidRPr="0095276B">
        <w:t>en marchant derrière elle</w:t>
      </w:r>
      <w:r w:rsidR="006455E5">
        <w:t xml:space="preserve">, </w:t>
      </w:r>
      <w:r w:rsidRPr="0095276B">
        <w:t>de la décision un peu brusque de sa démarche</w:t>
      </w:r>
      <w:r w:rsidR="006455E5">
        <w:t xml:space="preserve">, </w:t>
      </w:r>
      <w:r w:rsidRPr="0095276B">
        <w:t>et de la plénitude souple et robuste de sa taille</w:t>
      </w:r>
      <w:r w:rsidR="006455E5">
        <w:t xml:space="preserve">. </w:t>
      </w:r>
      <w:r w:rsidRPr="0095276B">
        <w:t>La jupe</w:t>
      </w:r>
      <w:r w:rsidR="006455E5">
        <w:t xml:space="preserve">, </w:t>
      </w:r>
      <w:r w:rsidRPr="0095276B">
        <w:t>de simple taffetas beige</w:t>
      </w:r>
      <w:r w:rsidR="006455E5">
        <w:t xml:space="preserve">, </w:t>
      </w:r>
      <w:r w:rsidRPr="0095276B">
        <w:t>se rattachait</w:t>
      </w:r>
      <w:r w:rsidR="006455E5">
        <w:t xml:space="preserve">, </w:t>
      </w:r>
      <w:r w:rsidRPr="0095276B">
        <w:t>en arrière</w:t>
      </w:r>
      <w:r w:rsidR="006455E5">
        <w:t xml:space="preserve">, </w:t>
      </w:r>
      <w:r w:rsidRPr="0095276B">
        <w:t>à un gros nœud de même étoffe</w:t>
      </w:r>
      <w:r w:rsidR="006455E5">
        <w:t xml:space="preserve">. </w:t>
      </w:r>
      <w:r w:rsidRPr="0095276B">
        <w:t>Elle bruissait sur le gravier des a</w:t>
      </w:r>
      <w:r w:rsidRPr="0095276B">
        <w:t>l</w:t>
      </w:r>
      <w:r w:rsidRPr="0095276B">
        <w:t>lées bien ratissées</w:t>
      </w:r>
      <w:r w:rsidR="006455E5">
        <w:t xml:space="preserve">, </w:t>
      </w:r>
      <w:r w:rsidRPr="0095276B">
        <w:t>en soulevant un peu de vent tiède</w:t>
      </w:r>
      <w:r w:rsidR="006455E5">
        <w:t xml:space="preserve">, </w:t>
      </w:r>
      <w:r w:rsidRPr="0095276B">
        <w:t>que le jeune homme recevait dans les jambes</w:t>
      </w:r>
      <w:r w:rsidR="006455E5">
        <w:t>.</w:t>
      </w:r>
    </w:p>
    <w:p w14:paraId="075BD8CB" w14:textId="77777777" w:rsidR="006455E5" w:rsidRDefault="009D4A85" w:rsidP="002666CE">
      <w:r w:rsidRPr="0095276B">
        <w:lastRenderedPageBreak/>
        <w:t>Quand ils atteignirent une allée plus large</w:t>
      </w:r>
      <w:r w:rsidR="006455E5">
        <w:t xml:space="preserve">, </w:t>
      </w:r>
      <w:r w:rsidRPr="0095276B">
        <w:t>elle se retourna à demi</w:t>
      </w:r>
      <w:r w:rsidR="006455E5">
        <w:t xml:space="preserve">, </w:t>
      </w:r>
      <w:r w:rsidRPr="0095276B">
        <w:t>et</w:t>
      </w:r>
      <w:r w:rsidR="006455E5">
        <w:t xml:space="preserve">, </w:t>
      </w:r>
      <w:r w:rsidRPr="0095276B">
        <w:t>sans s</w:t>
      </w:r>
      <w:r w:rsidR="006455E5">
        <w:t>’</w:t>
      </w:r>
      <w:r w:rsidRPr="0095276B">
        <w:t>arrêter</w:t>
      </w:r>
      <w:r w:rsidR="006455E5">
        <w:t xml:space="preserve">, </w:t>
      </w:r>
      <w:r w:rsidRPr="0095276B">
        <w:t>lui montra</w:t>
      </w:r>
      <w:r w:rsidR="006455E5">
        <w:t xml:space="preserve">, </w:t>
      </w:r>
      <w:r w:rsidRPr="0095276B">
        <w:t>d</w:t>
      </w:r>
      <w:r w:rsidR="006455E5">
        <w:t>’</w:t>
      </w:r>
      <w:r w:rsidRPr="0095276B">
        <w:t>un signe amusé de la t</w:t>
      </w:r>
      <w:r w:rsidRPr="0095276B">
        <w:t>ê</w:t>
      </w:r>
      <w:r w:rsidRPr="0095276B">
        <w:t>te</w:t>
      </w:r>
      <w:r w:rsidR="006455E5">
        <w:t xml:space="preserve">, </w:t>
      </w:r>
      <w:r w:rsidRPr="0095276B">
        <w:t>la maison qui disparaissait au loin entre les branches des charmes</w:t>
      </w:r>
      <w:r w:rsidR="006455E5">
        <w:t xml:space="preserve">. </w:t>
      </w:r>
      <w:r w:rsidRPr="0095276B">
        <w:t>Le jardin</w:t>
      </w:r>
      <w:r w:rsidR="006455E5">
        <w:t xml:space="preserve">, </w:t>
      </w:r>
      <w:r w:rsidRPr="0095276B">
        <w:t>très vaste</w:t>
      </w:r>
      <w:r w:rsidR="006455E5">
        <w:t xml:space="preserve">, </w:t>
      </w:r>
      <w:r w:rsidRPr="0095276B">
        <w:t>témoignait à la fois d</w:t>
      </w:r>
      <w:r w:rsidR="006455E5">
        <w:t>’</w:t>
      </w:r>
      <w:r w:rsidRPr="0095276B">
        <w:t>un grand soin et d</w:t>
      </w:r>
      <w:r w:rsidR="006455E5">
        <w:t>’</w:t>
      </w:r>
      <w:r w:rsidRPr="0095276B">
        <w:t>une négligence étudiée</w:t>
      </w:r>
      <w:r w:rsidR="006455E5">
        <w:t xml:space="preserve">, </w:t>
      </w:r>
      <w:r w:rsidRPr="0095276B">
        <w:t>comme sa barrière</w:t>
      </w:r>
      <w:r w:rsidR="006455E5">
        <w:t xml:space="preserve">, </w:t>
      </w:r>
      <w:r w:rsidRPr="0095276B">
        <w:t>qui était de bois rustique</w:t>
      </w:r>
      <w:r w:rsidR="006455E5">
        <w:t xml:space="preserve">, </w:t>
      </w:r>
      <w:r w:rsidRPr="0095276B">
        <w:t>mais scrupuleusement entretenue à l</w:t>
      </w:r>
      <w:r w:rsidR="006455E5">
        <w:t>’</w:t>
      </w:r>
      <w:r w:rsidRPr="0095276B">
        <w:t>anglaise</w:t>
      </w:r>
      <w:r w:rsidR="006455E5">
        <w:t xml:space="preserve">. </w:t>
      </w:r>
      <w:r w:rsidRPr="0095276B">
        <w:t>Aucun domestique ne se montrait</w:t>
      </w:r>
      <w:r w:rsidR="006455E5">
        <w:t xml:space="preserve">. </w:t>
      </w:r>
      <w:r w:rsidRPr="0095276B">
        <w:t>Il semblait que le même d</w:t>
      </w:r>
      <w:r w:rsidRPr="0095276B">
        <w:t>i</w:t>
      </w:r>
      <w:r w:rsidRPr="0095276B">
        <w:t>lettantisme présidât à la direction du personnel et à l</w:t>
      </w:r>
      <w:r w:rsidR="006455E5">
        <w:t>’</w:t>
      </w:r>
      <w:r w:rsidRPr="0095276B">
        <w:t>entretien du parc</w:t>
      </w:r>
      <w:r w:rsidR="006455E5">
        <w:t>.</w:t>
      </w:r>
    </w:p>
    <w:p w14:paraId="1FA60398" w14:textId="77777777" w:rsidR="006455E5" w:rsidRDefault="009D4A85" w:rsidP="002666CE">
      <w:r w:rsidRPr="0095276B">
        <w:t>Mais Joseph ne fut sensible</w:t>
      </w:r>
      <w:r w:rsidR="006455E5">
        <w:t xml:space="preserve">, </w:t>
      </w:r>
      <w:r w:rsidRPr="0095276B">
        <w:t>pour le moment</w:t>
      </w:r>
      <w:r w:rsidR="006455E5">
        <w:t xml:space="preserve">, </w:t>
      </w:r>
      <w:r w:rsidRPr="0095276B">
        <w:t>qu</w:t>
      </w:r>
      <w:r w:rsidR="006455E5">
        <w:t>’</w:t>
      </w:r>
      <w:r w:rsidRPr="0095276B">
        <w:t>à l</w:t>
      </w:r>
      <w:r w:rsidR="006455E5">
        <w:t>’</w:t>
      </w:r>
      <w:r w:rsidRPr="0095276B">
        <w:t>éclat d</w:t>
      </w:r>
      <w:r w:rsidR="006455E5">
        <w:t>’</w:t>
      </w:r>
      <w:r w:rsidRPr="0095276B">
        <w:t>une nuque d</w:t>
      </w:r>
      <w:r w:rsidR="006455E5">
        <w:t>’</w:t>
      </w:r>
      <w:r w:rsidRPr="0095276B">
        <w:t>or mat</w:t>
      </w:r>
      <w:r w:rsidR="006455E5">
        <w:t xml:space="preserve">, </w:t>
      </w:r>
      <w:r w:rsidRPr="0095276B">
        <w:t>entre la ruche blanche qui l</w:t>
      </w:r>
      <w:r w:rsidR="006455E5">
        <w:t>’</w:t>
      </w:r>
      <w:r w:rsidRPr="0095276B">
        <w:t>entourait et une grosse tresse de cheveux châtains</w:t>
      </w:r>
      <w:r w:rsidR="006455E5">
        <w:t>.</w:t>
      </w:r>
    </w:p>
    <w:p w14:paraId="64E3A6BC" w14:textId="77777777" w:rsidR="006455E5" w:rsidRDefault="009D4A85" w:rsidP="002666CE">
      <w:r w:rsidRPr="0095276B">
        <w:t>Et il se demandait encore ce que contenait l</w:t>
      </w:r>
      <w:r w:rsidR="006455E5">
        <w:t>’</w:t>
      </w:r>
      <w:r w:rsidRPr="0095276B">
        <w:t>attention fu</w:t>
      </w:r>
      <w:r w:rsidRPr="0095276B">
        <w:t>r</w:t>
      </w:r>
      <w:r w:rsidRPr="0095276B">
        <w:t>tive et un peu narquoise de deux yeux violets</w:t>
      </w:r>
      <w:r w:rsidR="006455E5">
        <w:t xml:space="preserve">, </w:t>
      </w:r>
      <w:r w:rsidRPr="0095276B">
        <w:t xml:space="preserve">quand le maître de maison fit son entrée dans le salon où mademoiselle Le </w:t>
      </w:r>
      <w:proofErr w:type="spellStart"/>
      <w:r w:rsidRPr="0095276B">
        <w:t>Pleynier</w:t>
      </w:r>
      <w:proofErr w:type="spellEnd"/>
      <w:r w:rsidRPr="0095276B">
        <w:t xml:space="preserve"> avait prié le visiteur de l</w:t>
      </w:r>
      <w:r w:rsidR="006455E5">
        <w:t>’</w:t>
      </w:r>
      <w:r w:rsidRPr="0095276B">
        <w:t>attendre</w:t>
      </w:r>
      <w:r w:rsidR="006455E5">
        <w:t>.</w:t>
      </w:r>
    </w:p>
    <w:p w14:paraId="3589CD76" w14:textId="77777777" w:rsidR="006455E5" w:rsidRDefault="009D4A85" w:rsidP="002666CE">
      <w:r w:rsidRPr="0095276B">
        <w:t>Loin de désarçonner Joseph</w:t>
      </w:r>
      <w:r w:rsidR="006455E5">
        <w:t xml:space="preserve">, </w:t>
      </w:r>
      <w:r w:rsidRPr="0095276B">
        <w:t>la majesté du vieillard lui rendit son assurance</w:t>
      </w:r>
      <w:r w:rsidR="006455E5">
        <w:t>.</w:t>
      </w:r>
    </w:p>
    <w:p w14:paraId="33FD8551" w14:textId="77777777" w:rsidR="006455E5" w:rsidRDefault="009D4A85" w:rsidP="002666CE">
      <w:r w:rsidRPr="0095276B">
        <w:t>Il affermit ses lunettes et commença avec bonne humeur</w:t>
      </w:r>
      <w:r w:rsidR="006455E5">
        <w:t> :</w:t>
      </w:r>
    </w:p>
    <w:p w14:paraId="613E3718" w14:textId="029BF473" w:rsidR="002666CE" w:rsidRDefault="006455E5" w:rsidP="002666CE">
      <w:r>
        <w:t>« </w:t>
      </w:r>
      <w:r w:rsidR="009D4A85" w:rsidRPr="0095276B">
        <w:t>Monsieur</w:t>
      </w:r>
      <w:r>
        <w:t xml:space="preserve">, </w:t>
      </w:r>
      <w:r w:rsidR="009D4A85" w:rsidRPr="0095276B">
        <w:t>mon aimable guide a disparu avant que j</w:t>
      </w:r>
      <w:r>
        <w:t>’</w:t>
      </w:r>
      <w:r w:rsidR="009D4A85" w:rsidRPr="0095276B">
        <w:t>aie pu lui demander de vous apporter mon nom</w:t>
      </w:r>
      <w:r>
        <w:t xml:space="preserve">. </w:t>
      </w:r>
      <w:r w:rsidR="009D4A85" w:rsidRPr="0095276B">
        <w:t>Je suis monsieur Joseph Simler</w:t>
      </w:r>
      <w:r>
        <w:t xml:space="preserve"> ; </w:t>
      </w:r>
      <w:r w:rsidR="009D4A85" w:rsidRPr="0095276B">
        <w:t>vous devez maintenant vous douter de l</w:t>
      </w:r>
      <w:r>
        <w:t>’</w:t>
      </w:r>
      <w:r w:rsidR="009D4A85" w:rsidRPr="0095276B">
        <w:t>objet de ma visite</w:t>
      </w:r>
      <w:r>
        <w:t>. »</w:t>
      </w:r>
    </w:p>
    <w:p w14:paraId="60FA4F3F" w14:textId="77777777" w:rsidR="006455E5" w:rsidRDefault="009D4A85" w:rsidP="002666CE">
      <w:r w:rsidRPr="0095276B">
        <w:t xml:space="preserve">Le </w:t>
      </w:r>
      <w:proofErr w:type="spellStart"/>
      <w:r w:rsidRPr="0095276B">
        <w:t>Pleynier</w:t>
      </w:r>
      <w:proofErr w:type="spellEnd"/>
      <w:r w:rsidRPr="0095276B">
        <w:t xml:space="preserve"> l</w:t>
      </w:r>
      <w:r w:rsidR="006455E5">
        <w:t>’</w:t>
      </w:r>
      <w:r w:rsidRPr="0095276B">
        <w:t>avait écouté d</w:t>
      </w:r>
      <w:r w:rsidR="006455E5">
        <w:t>’</w:t>
      </w:r>
      <w:r w:rsidRPr="0095276B">
        <w:t>un air sévère et sans un tressai</w:t>
      </w:r>
      <w:r w:rsidRPr="0095276B">
        <w:t>l</w:t>
      </w:r>
      <w:r w:rsidRPr="0095276B">
        <w:t>lement de sa figure</w:t>
      </w:r>
      <w:r w:rsidR="006455E5">
        <w:t xml:space="preserve">. </w:t>
      </w:r>
      <w:r w:rsidRPr="0095276B">
        <w:t>La rondeur de l</w:t>
      </w:r>
      <w:r w:rsidR="006455E5">
        <w:t>’</w:t>
      </w:r>
      <w:r w:rsidRPr="0095276B">
        <w:t>Alsacien parut accroître sa solennité</w:t>
      </w:r>
      <w:r w:rsidR="006455E5">
        <w:t xml:space="preserve">. </w:t>
      </w:r>
      <w:r w:rsidRPr="0095276B">
        <w:t>Il lui montra un siège de la main et s</w:t>
      </w:r>
      <w:r w:rsidR="006455E5">
        <w:t>’</w:t>
      </w:r>
      <w:r w:rsidRPr="0095276B">
        <w:t>assit lui-même au fond d</w:t>
      </w:r>
      <w:r w:rsidR="006455E5">
        <w:t>’</w:t>
      </w:r>
      <w:r w:rsidRPr="0095276B">
        <w:t>un fauteuil</w:t>
      </w:r>
      <w:r w:rsidR="006455E5">
        <w:t>.</w:t>
      </w:r>
    </w:p>
    <w:p w14:paraId="26CD2F91" w14:textId="77777777" w:rsidR="006455E5" w:rsidRDefault="006455E5" w:rsidP="002666CE">
      <w:r>
        <w:t>« </w:t>
      </w:r>
      <w:r w:rsidR="009D4A85" w:rsidRPr="0095276B">
        <w:t>Je suis ravi</w:t>
      </w:r>
      <w:r>
        <w:t xml:space="preserve">, </w:t>
      </w:r>
      <w:r w:rsidR="009D4A85" w:rsidRPr="0095276B">
        <w:t>Monsieur</w:t>
      </w:r>
      <w:r>
        <w:t xml:space="preserve">, </w:t>
      </w:r>
      <w:r w:rsidR="009D4A85" w:rsidRPr="0095276B">
        <w:t>de faire votre connaissance</w:t>
      </w:r>
      <w:r>
        <w:t xml:space="preserve">. </w:t>
      </w:r>
      <w:r w:rsidR="009D4A85" w:rsidRPr="0095276B">
        <w:t>Mais je vous avoue que j</w:t>
      </w:r>
      <w:r>
        <w:t>’</w:t>
      </w:r>
      <w:r w:rsidR="009D4A85" w:rsidRPr="0095276B">
        <w:t>ignore ce qui m</w:t>
      </w:r>
      <w:r>
        <w:t>’</w:t>
      </w:r>
      <w:r w:rsidR="009D4A85" w:rsidRPr="0095276B">
        <w:t>en vaut l</w:t>
      </w:r>
      <w:r>
        <w:t>’</w:t>
      </w:r>
      <w:r w:rsidR="009D4A85" w:rsidRPr="0095276B">
        <w:t>honneur</w:t>
      </w:r>
      <w:r>
        <w:t>.</w:t>
      </w:r>
    </w:p>
    <w:p w14:paraId="39424240" w14:textId="7DBF1673" w:rsidR="002666CE" w:rsidRDefault="006455E5" w:rsidP="002666CE">
      <w:r>
        <w:lastRenderedPageBreak/>
        <w:t>— </w:t>
      </w:r>
      <w:r w:rsidR="009D4A85" w:rsidRPr="0095276B">
        <w:t>Il est vrai</w:t>
      </w:r>
      <w:r>
        <w:t xml:space="preserve">, </w:t>
      </w:r>
      <w:r w:rsidR="009D4A85" w:rsidRPr="0095276B">
        <w:t>Monsieur</w:t>
      </w:r>
      <w:r>
        <w:t xml:space="preserve">, </w:t>
      </w:r>
      <w:r w:rsidR="009D4A85" w:rsidRPr="0095276B">
        <w:t>qu</w:t>
      </w:r>
      <w:r>
        <w:t>’</w:t>
      </w:r>
      <w:r w:rsidR="009D4A85" w:rsidRPr="0095276B">
        <w:t>en six mois vous avez eu cent fois le temps de l</w:t>
      </w:r>
      <w:r>
        <w:t>’</w:t>
      </w:r>
      <w:r w:rsidR="009D4A85" w:rsidRPr="0095276B">
        <w:t>oublier</w:t>
      </w:r>
      <w:r>
        <w:t xml:space="preserve">. </w:t>
      </w:r>
      <w:r w:rsidR="009D4A85" w:rsidRPr="0095276B">
        <w:t>Mon père</w:t>
      </w:r>
      <w:r>
        <w:t xml:space="preserve">, </w:t>
      </w:r>
      <w:r w:rsidR="009D4A85" w:rsidRPr="0095276B">
        <w:t>monsieur Hippolyte Simler</w:t>
      </w:r>
      <w:r>
        <w:t xml:space="preserve">, </w:t>
      </w:r>
      <w:r w:rsidR="009D4A85" w:rsidRPr="0095276B">
        <w:t>qui souffre de la goutte et marche difficilement</w:t>
      </w:r>
      <w:r>
        <w:t xml:space="preserve">, </w:t>
      </w:r>
      <w:r w:rsidR="009D4A85" w:rsidRPr="0095276B">
        <w:t>m</w:t>
      </w:r>
      <w:r>
        <w:t>’</w:t>
      </w:r>
      <w:r w:rsidR="009D4A85" w:rsidRPr="0095276B">
        <w:t>a chargé de l</w:t>
      </w:r>
      <w:r>
        <w:t>’</w:t>
      </w:r>
      <w:r w:rsidR="009D4A85" w:rsidRPr="0095276B">
        <w:t>excuser s</w:t>
      </w:r>
      <w:r>
        <w:t>’</w:t>
      </w:r>
      <w:r w:rsidR="009D4A85" w:rsidRPr="0095276B">
        <w:t>il ne vous a pas apporté nos remerciements à tous plus tôt</w:t>
      </w:r>
      <w:r>
        <w:t xml:space="preserve">, </w:t>
      </w:r>
      <w:r w:rsidR="009D4A85" w:rsidRPr="0095276B">
        <w:t>et en personne</w:t>
      </w:r>
      <w:r>
        <w:t>. »</w:t>
      </w:r>
    </w:p>
    <w:p w14:paraId="19CEE326" w14:textId="77777777" w:rsidR="006455E5" w:rsidRDefault="009D4A85" w:rsidP="002666CE">
      <w:r w:rsidRPr="0095276B">
        <w:t xml:space="preserve">Monsieur Le </w:t>
      </w:r>
      <w:proofErr w:type="spellStart"/>
      <w:r w:rsidRPr="0095276B">
        <w:t>Pleynier</w:t>
      </w:r>
      <w:proofErr w:type="spellEnd"/>
      <w:r w:rsidRPr="0095276B">
        <w:t xml:space="preserve"> continuait à examiner le jeune ho</w:t>
      </w:r>
      <w:r w:rsidRPr="0095276B">
        <w:t>m</w:t>
      </w:r>
      <w:r w:rsidRPr="0095276B">
        <w:t>me sans parler</w:t>
      </w:r>
      <w:r w:rsidR="006455E5">
        <w:t xml:space="preserve"> ; </w:t>
      </w:r>
      <w:r w:rsidRPr="0095276B">
        <w:t>ses lèvres rasées se serraient avec réserve</w:t>
      </w:r>
      <w:r w:rsidR="006455E5">
        <w:t xml:space="preserve">. </w:t>
      </w:r>
      <w:r w:rsidRPr="0095276B">
        <w:t>J</w:t>
      </w:r>
      <w:r w:rsidRPr="0095276B">
        <w:t>o</w:t>
      </w:r>
      <w:r w:rsidRPr="0095276B">
        <w:t>seph reprit avec le bagout un peu trop facile du voyageur</w:t>
      </w:r>
      <w:r w:rsidR="006455E5">
        <w:t xml:space="preserve">, </w:t>
      </w:r>
      <w:r w:rsidRPr="0095276B">
        <w:t>et sans retenir un geste familier de l</w:t>
      </w:r>
      <w:r w:rsidR="006455E5">
        <w:t>’</w:t>
      </w:r>
      <w:r w:rsidRPr="0095276B">
        <w:t>avant-bras</w:t>
      </w:r>
      <w:r w:rsidR="006455E5">
        <w:t>.</w:t>
      </w:r>
    </w:p>
    <w:p w14:paraId="163C3EE8" w14:textId="28A695D5" w:rsidR="002666CE" w:rsidRDefault="006455E5" w:rsidP="002666CE">
      <w:r>
        <w:t>« </w:t>
      </w:r>
      <w:r w:rsidR="009D4A85" w:rsidRPr="0095276B">
        <w:t>Pourtant</w:t>
      </w:r>
      <w:r>
        <w:t xml:space="preserve">, </w:t>
      </w:r>
      <w:r w:rsidR="009D4A85" w:rsidRPr="0095276B">
        <w:t>vous ne me ferez pas croire que mon nom ne vous rappelle pas une séance du Cercle du Commerce</w:t>
      </w:r>
      <w:r>
        <w:t xml:space="preserve">, </w:t>
      </w:r>
      <w:r w:rsidR="009D4A85" w:rsidRPr="0095276B">
        <w:t>d</w:t>
      </w:r>
      <w:r>
        <w:t>’</w:t>
      </w:r>
      <w:r w:rsidR="009D4A85" w:rsidRPr="0095276B">
        <w:t>octobre dernier</w:t>
      </w:r>
      <w:r>
        <w:t xml:space="preserve">, </w:t>
      </w:r>
      <w:r w:rsidR="009D4A85" w:rsidRPr="0095276B">
        <w:t>dont nous avons plus d</w:t>
      </w:r>
      <w:r>
        <w:t>’</w:t>
      </w:r>
      <w:r w:rsidR="009D4A85" w:rsidRPr="0095276B">
        <w:t>une fois entendu parler</w:t>
      </w:r>
      <w:r>
        <w:t xml:space="preserve">, </w:t>
      </w:r>
      <w:r w:rsidR="009D4A85" w:rsidRPr="0095276B">
        <w:t xml:space="preserve">et où vous avez joué un rôle </w:t>
      </w:r>
      <w:proofErr w:type="spellStart"/>
      <w:r w:rsidR="009D4A85" w:rsidRPr="0095276B">
        <w:t>qu</w:t>
      </w:r>
      <w:proofErr w:type="spellEnd"/>
      <w:r>
        <w:t>… »</w:t>
      </w:r>
    </w:p>
    <w:p w14:paraId="0BBFB154" w14:textId="77777777" w:rsidR="006455E5" w:rsidRDefault="009D4A85" w:rsidP="002666CE">
      <w:r w:rsidRPr="0095276B">
        <w:t>Il s</w:t>
      </w:r>
      <w:r w:rsidR="006455E5">
        <w:t>’</w:t>
      </w:r>
      <w:r w:rsidRPr="0095276B">
        <w:t>arrêta tout court</w:t>
      </w:r>
      <w:r w:rsidR="006455E5">
        <w:t xml:space="preserve">. </w:t>
      </w:r>
      <w:r w:rsidRPr="0095276B">
        <w:t xml:space="preserve">Monsieur Le </w:t>
      </w:r>
      <w:proofErr w:type="spellStart"/>
      <w:r w:rsidRPr="0095276B">
        <w:t>Pleynier</w:t>
      </w:r>
      <w:proofErr w:type="spellEnd"/>
      <w:r w:rsidRPr="0095276B">
        <w:t xml:space="preserve"> venait d</w:t>
      </w:r>
      <w:r w:rsidR="006455E5">
        <w:t>’</w:t>
      </w:r>
      <w:r w:rsidRPr="0095276B">
        <w:t>avoir un léger regard pour les bottines de son hôte que la poussière du chemin blanchissait</w:t>
      </w:r>
      <w:r w:rsidR="006455E5">
        <w:t xml:space="preserve">. </w:t>
      </w:r>
      <w:r w:rsidRPr="0095276B">
        <w:t>Et un éclair furtif venait d</w:t>
      </w:r>
      <w:r w:rsidR="006455E5">
        <w:t>’</w:t>
      </w:r>
      <w:r w:rsidRPr="0095276B">
        <w:t>illuminer ses petits yeux</w:t>
      </w:r>
      <w:r w:rsidR="006455E5">
        <w:t xml:space="preserve">. </w:t>
      </w:r>
      <w:r w:rsidRPr="0095276B">
        <w:t>Joseph pensa tout à coup que ce détail n</w:t>
      </w:r>
      <w:r w:rsidR="006455E5">
        <w:t>’</w:t>
      </w:r>
      <w:r w:rsidRPr="0095276B">
        <w:t>avait pas dû échapper à la jeune fille</w:t>
      </w:r>
      <w:r w:rsidR="006455E5">
        <w:t xml:space="preserve"> ; </w:t>
      </w:r>
      <w:r w:rsidRPr="0095276B">
        <w:t>il se rappela l</w:t>
      </w:r>
      <w:r w:rsidR="006455E5">
        <w:t>’</w:t>
      </w:r>
      <w:r w:rsidRPr="0095276B">
        <w:t>attention rapide et amusée de ses yeux</w:t>
      </w:r>
      <w:r w:rsidR="006455E5">
        <w:t xml:space="preserve">. </w:t>
      </w:r>
      <w:r w:rsidRPr="0095276B">
        <w:t>Il oublia la bienveillance qui les chargeait</w:t>
      </w:r>
      <w:r w:rsidR="006455E5">
        <w:t xml:space="preserve">, </w:t>
      </w:r>
      <w:r w:rsidRPr="0095276B">
        <w:t>et ramena en rougissant ses pieds sous son fauteuil</w:t>
      </w:r>
      <w:r w:rsidR="006455E5">
        <w:t>.</w:t>
      </w:r>
    </w:p>
    <w:p w14:paraId="041C4C4B" w14:textId="77777777" w:rsidR="006455E5" w:rsidRDefault="009D4A85" w:rsidP="002666CE">
      <w:r w:rsidRPr="0095276B">
        <w:t>Il considéra son interlocuteur par-dessus ses lunettes</w:t>
      </w:r>
      <w:r w:rsidR="006455E5">
        <w:t xml:space="preserve">, </w:t>
      </w:r>
      <w:r w:rsidRPr="0095276B">
        <w:t>et reprit</w:t>
      </w:r>
      <w:r w:rsidR="006455E5">
        <w:t xml:space="preserve">, </w:t>
      </w:r>
      <w:r w:rsidRPr="0095276B">
        <w:t>avec un sentiment moins franc de la situation</w:t>
      </w:r>
      <w:r w:rsidR="006455E5">
        <w:t> :</w:t>
      </w:r>
    </w:p>
    <w:p w14:paraId="09FFB6D9" w14:textId="5402A261" w:rsidR="002666CE" w:rsidRDefault="006455E5" w:rsidP="002666CE">
      <w:r>
        <w:t>« </w:t>
      </w:r>
      <w:r w:rsidR="009D4A85" w:rsidRPr="0095276B">
        <w:t>D</w:t>
      </w:r>
      <w:r>
        <w:t>’</w:t>
      </w:r>
      <w:r w:rsidR="009D4A85" w:rsidRPr="0095276B">
        <w:t>une façon ou de l</w:t>
      </w:r>
      <w:r>
        <w:t>’</w:t>
      </w:r>
      <w:r w:rsidR="009D4A85" w:rsidRPr="0095276B">
        <w:t>autre</w:t>
      </w:r>
      <w:r>
        <w:t xml:space="preserve">, </w:t>
      </w:r>
      <w:r w:rsidR="009D4A85" w:rsidRPr="0095276B">
        <w:t>Monsieur</w:t>
      </w:r>
      <w:r>
        <w:t xml:space="preserve">, </w:t>
      </w:r>
      <w:r w:rsidR="009D4A85" w:rsidRPr="0095276B">
        <w:t>vous ne pouvez pas supposer qu</w:t>
      </w:r>
      <w:r>
        <w:t>’</w:t>
      </w:r>
      <w:r w:rsidR="009D4A85" w:rsidRPr="0095276B">
        <w:t>une délibération dont tant de détails nous intére</w:t>
      </w:r>
      <w:r w:rsidR="009D4A85" w:rsidRPr="0095276B">
        <w:t>s</w:t>
      </w:r>
      <w:r w:rsidR="009D4A85" w:rsidRPr="0095276B">
        <w:t>saient ne nous serait pas rapportée avec complaisance par la moitié de la ville</w:t>
      </w:r>
      <w:r>
        <w:t xml:space="preserve">. </w:t>
      </w:r>
      <w:r w:rsidR="009D4A85" w:rsidRPr="0095276B">
        <w:t>C</w:t>
      </w:r>
      <w:r>
        <w:t>’</w:t>
      </w:r>
      <w:r w:rsidR="009D4A85" w:rsidRPr="0095276B">
        <w:t>est</w:t>
      </w:r>
      <w:r>
        <w:t xml:space="preserve">… </w:t>
      </w:r>
      <w:r w:rsidR="009D4A85" w:rsidRPr="0095276B">
        <w:t>ce qui a eu lieu</w:t>
      </w:r>
      <w:r>
        <w:t>. »</w:t>
      </w:r>
    </w:p>
    <w:p w14:paraId="50DA3D62" w14:textId="77777777" w:rsidR="006455E5" w:rsidRDefault="009D4A85" w:rsidP="002666CE">
      <w:r w:rsidRPr="0095276B">
        <w:t xml:space="preserve">Comme Le </w:t>
      </w:r>
      <w:proofErr w:type="spellStart"/>
      <w:r w:rsidRPr="0095276B">
        <w:t>Pleynier</w:t>
      </w:r>
      <w:proofErr w:type="spellEnd"/>
      <w:r w:rsidRPr="0095276B">
        <w:t xml:space="preserve"> ne mouffait toujours pas</w:t>
      </w:r>
      <w:r w:rsidR="006455E5">
        <w:t xml:space="preserve">, </w:t>
      </w:r>
      <w:r w:rsidRPr="0095276B">
        <w:t>il éleva la voix et redressa la tête pour achever son dire</w:t>
      </w:r>
      <w:r w:rsidR="006455E5">
        <w:t> :</w:t>
      </w:r>
    </w:p>
    <w:p w14:paraId="18505230" w14:textId="4CA77FAF" w:rsidR="002666CE" w:rsidRDefault="006455E5" w:rsidP="002666CE">
      <w:r>
        <w:lastRenderedPageBreak/>
        <w:t>« </w:t>
      </w:r>
      <w:r w:rsidR="009D4A85" w:rsidRPr="0095276B">
        <w:t>Nous savons que vous êtes intervenu dans la discussion</w:t>
      </w:r>
      <w:r>
        <w:t xml:space="preserve">, </w:t>
      </w:r>
      <w:r w:rsidR="009D4A85" w:rsidRPr="0095276B">
        <w:t>Monsieur</w:t>
      </w:r>
      <w:r>
        <w:t xml:space="preserve">, </w:t>
      </w:r>
      <w:r w:rsidR="009D4A85" w:rsidRPr="0095276B">
        <w:t>et qu</w:t>
      </w:r>
      <w:r>
        <w:t>’</w:t>
      </w:r>
      <w:r w:rsidR="009D4A85" w:rsidRPr="0095276B">
        <w:t>il n</w:t>
      </w:r>
      <w:r>
        <w:t>’</w:t>
      </w:r>
      <w:r w:rsidR="009D4A85" w:rsidRPr="0095276B">
        <w:t>a pas tenu à vous que la candidature de mon père et de mon oncle</w:t>
      </w:r>
      <w:r>
        <w:t xml:space="preserve">, </w:t>
      </w:r>
      <w:r w:rsidR="009D4A85" w:rsidRPr="0095276B">
        <w:t>monsieur Myrtil Simler</w:t>
      </w:r>
      <w:r>
        <w:t xml:space="preserve">, </w:t>
      </w:r>
      <w:r w:rsidR="009D4A85" w:rsidRPr="0095276B">
        <w:t>au Cercle du Commerce</w:t>
      </w:r>
      <w:r>
        <w:t xml:space="preserve">, </w:t>
      </w:r>
      <w:r w:rsidR="009D4A85" w:rsidRPr="0095276B">
        <w:t>n</w:t>
      </w:r>
      <w:r>
        <w:t>’</w:t>
      </w:r>
      <w:r w:rsidR="009D4A85" w:rsidRPr="0095276B">
        <w:t>ait été prise en considération</w:t>
      </w:r>
      <w:r>
        <w:t>. »</w:t>
      </w:r>
    </w:p>
    <w:p w14:paraId="25FFFFEF" w14:textId="77777777" w:rsidR="006455E5" w:rsidRDefault="009D4A85" w:rsidP="002666CE">
      <w:r w:rsidRPr="0095276B">
        <w:t xml:space="preserve">Le </w:t>
      </w:r>
      <w:proofErr w:type="spellStart"/>
      <w:r w:rsidRPr="0095276B">
        <w:t>Pleynier</w:t>
      </w:r>
      <w:proofErr w:type="spellEnd"/>
      <w:r w:rsidRPr="0095276B">
        <w:t xml:space="preserve"> détacha ses mains l</w:t>
      </w:r>
      <w:r w:rsidR="006455E5">
        <w:t>’</w:t>
      </w:r>
      <w:r w:rsidRPr="0095276B">
        <w:t>une de l</w:t>
      </w:r>
      <w:r w:rsidR="006455E5">
        <w:t>’</w:t>
      </w:r>
      <w:r w:rsidRPr="0095276B">
        <w:t>autre avec l</w:t>
      </w:r>
      <w:r w:rsidR="006455E5">
        <w:t>’</w:t>
      </w:r>
      <w:r w:rsidRPr="0095276B">
        <w:t>expre</w:t>
      </w:r>
      <w:r w:rsidRPr="0095276B">
        <w:t>s</w:t>
      </w:r>
      <w:r w:rsidRPr="0095276B">
        <w:t>sion d</w:t>
      </w:r>
      <w:r w:rsidR="006455E5">
        <w:t>’</w:t>
      </w:r>
      <w:r w:rsidRPr="0095276B">
        <w:t>un ennui courtois mais profond</w:t>
      </w:r>
      <w:r w:rsidR="006455E5">
        <w:t>.</w:t>
      </w:r>
    </w:p>
    <w:p w14:paraId="2F1C591F" w14:textId="5F71A627" w:rsidR="002666CE" w:rsidRDefault="006455E5" w:rsidP="002666CE">
      <w:r>
        <w:t>« </w:t>
      </w:r>
      <w:r w:rsidR="009D4A85" w:rsidRPr="0095276B">
        <w:t>Ce que vous dites là</w:t>
      </w:r>
      <w:r>
        <w:t xml:space="preserve">, </w:t>
      </w:r>
      <w:r w:rsidR="009D4A85" w:rsidRPr="0095276B">
        <w:t>Monsieur</w:t>
      </w:r>
      <w:r>
        <w:t xml:space="preserve">, </w:t>
      </w:r>
      <w:r w:rsidR="009D4A85" w:rsidRPr="0095276B">
        <w:t>est possible</w:t>
      </w:r>
      <w:r>
        <w:t xml:space="preserve">, </w:t>
      </w:r>
      <w:r w:rsidR="009D4A85" w:rsidRPr="0095276B">
        <w:t>mais je ne m</w:t>
      </w:r>
      <w:r>
        <w:t>’</w:t>
      </w:r>
      <w:r w:rsidR="009D4A85" w:rsidRPr="0095276B">
        <w:t>en souviens pas</w:t>
      </w:r>
      <w:r>
        <w:t xml:space="preserve">. </w:t>
      </w:r>
      <w:r w:rsidR="009D4A85" w:rsidRPr="0095276B">
        <w:t>En tout cas il n</w:t>
      </w:r>
      <w:r>
        <w:t>’</w:t>
      </w:r>
      <w:r w:rsidR="009D4A85" w:rsidRPr="0095276B">
        <w:t>y a pas eu de délibération</w:t>
      </w:r>
      <w:r>
        <w:t xml:space="preserve">. </w:t>
      </w:r>
      <w:r w:rsidR="009D4A85" w:rsidRPr="0095276B">
        <w:t>Quant à ce qui se dit en conversation</w:t>
      </w:r>
      <w:r>
        <w:t xml:space="preserve">, </w:t>
      </w:r>
      <w:r w:rsidR="009D4A85" w:rsidRPr="0095276B">
        <w:t>ce sont des choses qui s</w:t>
      </w:r>
      <w:r>
        <w:t>’</w:t>
      </w:r>
      <w:r w:rsidR="009D4A85" w:rsidRPr="0095276B">
        <w:t>oublient</w:t>
      </w:r>
      <w:r>
        <w:t xml:space="preserve">, </w:t>
      </w:r>
      <w:r w:rsidR="009D4A85" w:rsidRPr="0095276B">
        <w:t>quel que soit le vif intérêt des questions qui ont pu être débattues</w:t>
      </w:r>
      <w:r>
        <w:t>. »</w:t>
      </w:r>
    </w:p>
    <w:p w14:paraId="490D9E8E" w14:textId="77777777" w:rsidR="006455E5" w:rsidRDefault="009D4A85" w:rsidP="002666CE">
      <w:r w:rsidRPr="0095276B">
        <w:t>La froide politesse de cette réponse acheva de mettre J</w:t>
      </w:r>
      <w:r w:rsidRPr="0095276B">
        <w:t>o</w:t>
      </w:r>
      <w:r w:rsidRPr="0095276B">
        <w:t>seph mal à son aise</w:t>
      </w:r>
      <w:r w:rsidR="006455E5">
        <w:t xml:space="preserve">. </w:t>
      </w:r>
      <w:r w:rsidRPr="0095276B">
        <w:t>Il s</w:t>
      </w:r>
      <w:r w:rsidR="006455E5">
        <w:t>’</w:t>
      </w:r>
      <w:r w:rsidRPr="0095276B">
        <w:t>essuya</w:t>
      </w:r>
      <w:r w:rsidR="006455E5">
        <w:t xml:space="preserve">, </w:t>
      </w:r>
      <w:r w:rsidRPr="0095276B">
        <w:t>en soupirant</w:t>
      </w:r>
      <w:r w:rsidR="006455E5">
        <w:t xml:space="preserve">, </w:t>
      </w:r>
      <w:r w:rsidRPr="0095276B">
        <w:t>le front d</w:t>
      </w:r>
      <w:r w:rsidR="006455E5">
        <w:t>’</w:t>
      </w:r>
      <w:r w:rsidRPr="0095276B">
        <w:t>un doigt ganté</w:t>
      </w:r>
      <w:r w:rsidR="006455E5">
        <w:t xml:space="preserve">, </w:t>
      </w:r>
      <w:r w:rsidRPr="0095276B">
        <w:t>et fit des yeux le tour du salon</w:t>
      </w:r>
      <w:r w:rsidR="006455E5">
        <w:t>.</w:t>
      </w:r>
    </w:p>
    <w:p w14:paraId="50F446F6" w14:textId="77777777" w:rsidR="006455E5" w:rsidRDefault="009D4A85" w:rsidP="002666CE">
      <w:r w:rsidRPr="0095276B">
        <w:t>Il ne doutait pas que le vieillard ne se souvînt de tout à merveille</w:t>
      </w:r>
      <w:r w:rsidR="006455E5">
        <w:t xml:space="preserve">. </w:t>
      </w:r>
      <w:r w:rsidRPr="0095276B">
        <w:t>Mais il manquait à son instinct un certain polissage pour pénétrer la raison profonde de cette comédie</w:t>
      </w:r>
      <w:r w:rsidR="006455E5">
        <w:t>.</w:t>
      </w:r>
    </w:p>
    <w:p w14:paraId="7FC9E848" w14:textId="77777777" w:rsidR="006455E5" w:rsidRDefault="009D4A85" w:rsidP="002666CE">
      <w:r w:rsidRPr="0095276B">
        <w:t>Le ton très différent avec lequel le vieillard reprit la parole ne contribua pas à éclaircir le mystère</w:t>
      </w:r>
      <w:r w:rsidR="006455E5">
        <w:t>.</w:t>
      </w:r>
    </w:p>
    <w:p w14:paraId="7A618FF5" w14:textId="77777777" w:rsidR="006455E5" w:rsidRDefault="006455E5" w:rsidP="002666CE">
      <w:r>
        <w:t>« </w:t>
      </w:r>
      <w:r w:rsidR="009D4A85" w:rsidRPr="0095276B">
        <w:t>Je me félicite toutefois que des ragots de petite ville me vaillent l</w:t>
      </w:r>
      <w:r>
        <w:t>’</w:t>
      </w:r>
      <w:r w:rsidR="009D4A85" w:rsidRPr="0095276B">
        <w:t>occasion de faire votre connaissance</w:t>
      </w:r>
      <w:r>
        <w:t xml:space="preserve">. </w:t>
      </w:r>
      <w:r w:rsidR="009D4A85" w:rsidRPr="0095276B">
        <w:t>Monsieur votre père ne s</w:t>
      </w:r>
      <w:r>
        <w:t>’</w:t>
      </w:r>
      <w:r w:rsidR="009D4A85" w:rsidRPr="0095276B">
        <w:t>est-il pas rendu acquéreur des bâtiments</w:t>
      </w:r>
      <w:r>
        <w:t xml:space="preserve">… </w:t>
      </w:r>
      <w:r w:rsidR="009D4A85" w:rsidRPr="0095276B">
        <w:t>voyons</w:t>
      </w:r>
      <w:r>
        <w:t>… ?</w:t>
      </w:r>
    </w:p>
    <w:p w14:paraId="28EB227D" w14:textId="77777777" w:rsidR="006455E5" w:rsidRDefault="006455E5" w:rsidP="002666CE">
      <w:r>
        <w:t>— </w:t>
      </w:r>
      <w:r w:rsidR="009D4A85" w:rsidRPr="0095276B">
        <w:t>Poncet</w:t>
      </w:r>
      <w:r>
        <w:t> ?</w:t>
      </w:r>
    </w:p>
    <w:p w14:paraId="3A73F24C" w14:textId="77777777" w:rsidR="006455E5" w:rsidRDefault="006455E5" w:rsidP="002666CE">
      <w:r>
        <w:t>— </w:t>
      </w:r>
      <w:r w:rsidR="009D4A85" w:rsidRPr="0095276B">
        <w:t>C</w:t>
      </w:r>
      <w:r>
        <w:t>’</w:t>
      </w:r>
      <w:r w:rsidR="009D4A85" w:rsidRPr="0095276B">
        <w:t>est cela même</w:t>
      </w:r>
      <w:r>
        <w:t xml:space="preserve">. </w:t>
      </w:r>
      <w:r w:rsidR="009D4A85" w:rsidRPr="0095276B">
        <w:t>Avez-vous eu affaire à un intermédiaire convenable</w:t>
      </w:r>
      <w:r>
        <w:t xml:space="preserve"> ? </w:t>
      </w:r>
      <w:r w:rsidR="009D4A85" w:rsidRPr="0095276B">
        <w:t>Il y en a de si équivoques</w:t>
      </w:r>
      <w:r>
        <w:t>.</w:t>
      </w:r>
    </w:p>
    <w:p w14:paraId="1637B4C6" w14:textId="77777777" w:rsidR="006455E5" w:rsidRDefault="006455E5" w:rsidP="002666CE">
      <w:r>
        <w:t>— </w:t>
      </w:r>
      <w:r w:rsidR="009D4A85" w:rsidRPr="0095276B">
        <w:t>C</w:t>
      </w:r>
      <w:r>
        <w:t>’</w:t>
      </w:r>
      <w:r w:rsidR="009D4A85" w:rsidRPr="0095276B">
        <w:t xml:space="preserve">est </w:t>
      </w:r>
      <w:proofErr w:type="spellStart"/>
      <w:r w:rsidR="009D4A85" w:rsidRPr="0095276B">
        <w:t>Gabard</w:t>
      </w:r>
      <w:proofErr w:type="spellEnd"/>
      <w:r w:rsidR="009D4A85" w:rsidRPr="0095276B">
        <w:t xml:space="preserve"> qui nous</w:t>
      </w:r>
      <w:r>
        <w:t>…</w:t>
      </w:r>
    </w:p>
    <w:p w14:paraId="49D28CAA" w14:textId="0D23170B" w:rsidR="002666CE" w:rsidRDefault="006455E5" w:rsidP="002666CE">
      <w:r>
        <w:lastRenderedPageBreak/>
        <w:t>— </w:t>
      </w:r>
      <w:r w:rsidR="009D4A85" w:rsidRPr="0095276B">
        <w:t>Ce n</w:t>
      </w:r>
      <w:r>
        <w:t>’</w:t>
      </w:r>
      <w:r w:rsidR="009D4A85" w:rsidRPr="0095276B">
        <w:t>est pas un foudre de guerre</w:t>
      </w:r>
      <w:r>
        <w:t>. »</w:t>
      </w:r>
    </w:p>
    <w:p w14:paraId="242F3C71" w14:textId="77777777" w:rsidR="006455E5" w:rsidRDefault="009D4A85" w:rsidP="002666CE">
      <w:r w:rsidRPr="0095276B">
        <w:t>Joseph sentait une forte envie de s</w:t>
      </w:r>
      <w:r w:rsidR="006455E5">
        <w:t>’</w:t>
      </w:r>
      <w:r w:rsidRPr="0095276B">
        <w:t>en aller</w:t>
      </w:r>
      <w:r w:rsidR="006455E5">
        <w:t>.</w:t>
      </w:r>
    </w:p>
    <w:p w14:paraId="6B9191D4" w14:textId="77777777" w:rsidR="006455E5" w:rsidRDefault="006455E5" w:rsidP="002666CE">
      <w:r>
        <w:t>« </w:t>
      </w:r>
      <w:r w:rsidR="009D4A85" w:rsidRPr="0095276B">
        <w:t>Cet individu est un fourbe et un vaniteux</w:t>
      </w:r>
      <w:r>
        <w:t>, »</w:t>
      </w:r>
      <w:r w:rsidR="009D4A85" w:rsidRPr="0095276B">
        <w:t xml:space="preserve"> se disait-il</w:t>
      </w:r>
      <w:r>
        <w:t xml:space="preserve"> ; </w:t>
      </w:r>
      <w:r w:rsidR="009D4A85" w:rsidRPr="0095276B">
        <w:t>et il se prit à regarder les favoris blancs et les guêtres grises de son interlocuteur comme autant de détails provocants</w:t>
      </w:r>
      <w:r>
        <w:t xml:space="preserve">. </w:t>
      </w:r>
      <w:r w:rsidR="009D4A85" w:rsidRPr="0095276B">
        <w:t>Pourtant il ne partit pas</w:t>
      </w:r>
      <w:r>
        <w:t xml:space="preserve">, </w:t>
      </w:r>
      <w:r w:rsidR="009D4A85" w:rsidRPr="0095276B">
        <w:t>et même</w:t>
      </w:r>
      <w:r>
        <w:t xml:space="preserve">, </w:t>
      </w:r>
      <w:r w:rsidR="009D4A85" w:rsidRPr="0095276B">
        <w:t>un quart d</w:t>
      </w:r>
      <w:r>
        <w:t>’</w:t>
      </w:r>
      <w:r w:rsidR="009D4A85" w:rsidRPr="0095276B">
        <w:t>heure plus tard</w:t>
      </w:r>
      <w:r>
        <w:t xml:space="preserve">, </w:t>
      </w:r>
      <w:r w:rsidR="009D4A85" w:rsidRPr="0095276B">
        <w:t>son adve</w:t>
      </w:r>
      <w:r w:rsidR="009D4A85" w:rsidRPr="0095276B">
        <w:t>r</w:t>
      </w:r>
      <w:r w:rsidR="009D4A85" w:rsidRPr="0095276B">
        <w:t>saire l</w:t>
      </w:r>
      <w:r>
        <w:t>’</w:t>
      </w:r>
      <w:r w:rsidR="009D4A85" w:rsidRPr="0095276B">
        <w:t>avait doucement entraîné sur un terrain où sa verve était intarissable</w:t>
      </w:r>
      <w:r>
        <w:t>.</w:t>
      </w:r>
    </w:p>
    <w:p w14:paraId="386248F5" w14:textId="77777777" w:rsidR="006455E5" w:rsidRDefault="006455E5" w:rsidP="002666CE">
      <w:r>
        <w:t>« </w:t>
      </w:r>
      <w:r w:rsidR="009D4A85" w:rsidRPr="0095276B">
        <w:t>Tout est à faire</w:t>
      </w:r>
      <w:r>
        <w:t xml:space="preserve">, </w:t>
      </w:r>
      <w:r w:rsidR="009D4A85" w:rsidRPr="0095276B">
        <w:t>Monsieur</w:t>
      </w:r>
      <w:r>
        <w:t>, »</w:t>
      </w:r>
      <w:r w:rsidR="009D4A85" w:rsidRPr="0095276B">
        <w:t xml:space="preserve"> était-il en train de dire</w:t>
      </w:r>
      <w:r>
        <w:t>, « </w:t>
      </w:r>
      <w:r w:rsidR="009D4A85" w:rsidRPr="0095276B">
        <w:t>les usages commerciaux de la place sont lourds</w:t>
      </w:r>
      <w:r>
        <w:t xml:space="preserve">, </w:t>
      </w:r>
      <w:r w:rsidR="009D4A85" w:rsidRPr="0095276B">
        <w:t>les fabricants de grands seigneurs</w:t>
      </w:r>
      <w:r>
        <w:t xml:space="preserve">. </w:t>
      </w:r>
      <w:r w:rsidR="009D4A85" w:rsidRPr="0095276B">
        <w:t>Ils consentent à fabriquer mais ne daignent pas vendre</w:t>
      </w:r>
      <w:r>
        <w:t xml:space="preserve">. </w:t>
      </w:r>
      <w:r w:rsidR="009D4A85" w:rsidRPr="0095276B">
        <w:t>Ils regardent au-dessous d</w:t>
      </w:r>
      <w:r>
        <w:t>’</w:t>
      </w:r>
      <w:r w:rsidR="009D4A85" w:rsidRPr="0095276B">
        <w:t>eux de solliciter le client</w:t>
      </w:r>
      <w:r>
        <w:t xml:space="preserve">. </w:t>
      </w:r>
      <w:r w:rsidR="009D4A85" w:rsidRPr="0095276B">
        <w:t>Cela est très beau</w:t>
      </w:r>
      <w:r>
        <w:t xml:space="preserve"> ; </w:t>
      </w:r>
      <w:r w:rsidR="009D4A85" w:rsidRPr="0095276B">
        <w:t>mais</w:t>
      </w:r>
      <w:r>
        <w:t xml:space="preserve">, </w:t>
      </w:r>
      <w:r w:rsidR="009D4A85" w:rsidRPr="0095276B">
        <w:t>à ce régime</w:t>
      </w:r>
      <w:r>
        <w:t xml:space="preserve">, </w:t>
      </w:r>
      <w:r w:rsidR="009D4A85" w:rsidRPr="0095276B">
        <w:t>l</w:t>
      </w:r>
      <w:r>
        <w:t>’</w:t>
      </w:r>
      <w:r w:rsidR="009D4A85" w:rsidRPr="0095276B">
        <w:t>industrie languit</w:t>
      </w:r>
      <w:r>
        <w:t xml:space="preserve">. </w:t>
      </w:r>
      <w:r w:rsidR="009D4A85" w:rsidRPr="0095276B">
        <w:t>Co</w:t>
      </w:r>
      <w:r w:rsidR="009D4A85" w:rsidRPr="0095276B">
        <w:t>m</w:t>
      </w:r>
      <w:r w:rsidR="009D4A85" w:rsidRPr="0095276B">
        <w:t>ment</w:t>
      </w:r>
      <w:r>
        <w:t xml:space="preserve"> ! </w:t>
      </w:r>
      <w:r w:rsidR="009D4A85" w:rsidRPr="0095276B">
        <w:t>Voilà une ville qui est seule</w:t>
      </w:r>
      <w:r>
        <w:t xml:space="preserve">, </w:t>
      </w:r>
      <w:r w:rsidR="009D4A85" w:rsidRPr="0095276B">
        <w:t>ou quasiment</w:t>
      </w:r>
      <w:r>
        <w:t xml:space="preserve">, </w:t>
      </w:r>
      <w:r w:rsidR="009D4A85" w:rsidRPr="0095276B">
        <w:t>à détenir la spécialité de l</w:t>
      </w:r>
      <w:r>
        <w:t>’</w:t>
      </w:r>
      <w:r w:rsidR="009D4A85" w:rsidRPr="0095276B">
        <w:t>amazone</w:t>
      </w:r>
      <w:r>
        <w:t xml:space="preserve">. </w:t>
      </w:r>
      <w:r w:rsidR="009D4A85" w:rsidRPr="0095276B">
        <w:t>Je m</w:t>
      </w:r>
      <w:r>
        <w:t>’</w:t>
      </w:r>
      <w:r w:rsidR="009D4A85" w:rsidRPr="0095276B">
        <w:t>attendais à y trouver une foule de maisons grandement montées</w:t>
      </w:r>
      <w:r>
        <w:t xml:space="preserve">, </w:t>
      </w:r>
      <w:r w:rsidR="009D4A85" w:rsidRPr="0095276B">
        <w:t>munies de l</w:t>
      </w:r>
      <w:r>
        <w:t>’</w:t>
      </w:r>
      <w:r w:rsidR="009D4A85" w:rsidRPr="0095276B">
        <w:t>outillage le plus m</w:t>
      </w:r>
      <w:r w:rsidR="009D4A85" w:rsidRPr="0095276B">
        <w:t>o</w:t>
      </w:r>
      <w:r w:rsidR="009D4A85" w:rsidRPr="0095276B">
        <w:t>derne</w:t>
      </w:r>
      <w:r>
        <w:t xml:space="preserve">. </w:t>
      </w:r>
      <w:r w:rsidR="009D4A85" w:rsidRPr="0095276B">
        <w:t>Et qu</w:t>
      </w:r>
      <w:r>
        <w:t>’</w:t>
      </w:r>
      <w:r w:rsidR="009D4A85" w:rsidRPr="0095276B">
        <w:t>est-ce que nous avons vu</w:t>
      </w:r>
      <w:r>
        <w:t xml:space="preserve">, </w:t>
      </w:r>
      <w:r w:rsidR="009D4A85" w:rsidRPr="0095276B">
        <w:t>en arrivant</w:t>
      </w:r>
      <w:r>
        <w:t xml:space="preserve"> ? </w:t>
      </w:r>
      <w:r w:rsidR="009D4A85" w:rsidRPr="0095276B">
        <w:t>Dix fabr</w:t>
      </w:r>
      <w:r w:rsidR="009D4A85" w:rsidRPr="0095276B">
        <w:t>i</w:t>
      </w:r>
      <w:r w:rsidR="009D4A85" w:rsidRPr="0095276B">
        <w:t>ques</w:t>
      </w:r>
      <w:r>
        <w:t xml:space="preserve">, </w:t>
      </w:r>
      <w:r w:rsidR="009D4A85" w:rsidRPr="0095276B">
        <w:t>évidemment importantes</w:t>
      </w:r>
      <w:r>
        <w:t xml:space="preserve">, </w:t>
      </w:r>
      <w:r w:rsidR="009D4A85" w:rsidRPr="0095276B">
        <w:t>mais si loin de ce qu</w:t>
      </w:r>
      <w:r>
        <w:t>’</w:t>
      </w:r>
      <w:r w:rsidR="009D4A85" w:rsidRPr="0095276B">
        <w:t>elles pou</w:t>
      </w:r>
      <w:r w:rsidR="009D4A85" w:rsidRPr="0095276B">
        <w:t>r</w:t>
      </w:r>
      <w:r w:rsidR="009D4A85" w:rsidRPr="0095276B">
        <w:t>raient être</w:t>
      </w:r>
      <w:r>
        <w:t xml:space="preserve">, </w:t>
      </w:r>
      <w:r w:rsidR="009D4A85" w:rsidRPr="0095276B">
        <w:t>qu</w:t>
      </w:r>
      <w:r>
        <w:t>’</w:t>
      </w:r>
      <w:r w:rsidR="009D4A85" w:rsidRPr="0095276B">
        <w:t>on se demande comment elles ont pu suffire à alimenter le marché pendant si longtemps</w:t>
      </w:r>
      <w:r>
        <w:t>.</w:t>
      </w:r>
    </w:p>
    <w:p w14:paraId="648AA082" w14:textId="77777777" w:rsidR="006455E5" w:rsidRDefault="006455E5" w:rsidP="002666CE">
      <w:r>
        <w:t>— </w:t>
      </w:r>
      <w:r w:rsidR="009D4A85" w:rsidRPr="0095276B">
        <w:t>Vous êtes jeune</w:t>
      </w:r>
      <w:r>
        <w:t xml:space="preserve">, </w:t>
      </w:r>
      <w:r w:rsidR="009D4A85" w:rsidRPr="0095276B">
        <w:t>monsieur Simler</w:t>
      </w:r>
      <w:r>
        <w:t xml:space="preserve">, </w:t>
      </w:r>
      <w:r w:rsidR="009D4A85" w:rsidRPr="0095276B">
        <w:t>répondait le malicieux vieillard</w:t>
      </w:r>
      <w:r>
        <w:t xml:space="preserve">, </w:t>
      </w:r>
      <w:r w:rsidR="009D4A85" w:rsidRPr="0095276B">
        <w:t>en chargeant sa main de diriger vers lui le pavillon de son oreille droite</w:t>
      </w:r>
      <w:r>
        <w:t xml:space="preserve">. </w:t>
      </w:r>
      <w:r w:rsidR="009D4A85" w:rsidRPr="0095276B">
        <w:t>Vous êtes jeune</w:t>
      </w:r>
      <w:r>
        <w:t xml:space="preserve">, </w:t>
      </w:r>
      <w:r w:rsidR="009D4A85" w:rsidRPr="0095276B">
        <w:t>et vous croyez que l</w:t>
      </w:r>
      <w:r>
        <w:t>’</w:t>
      </w:r>
      <w:r w:rsidR="009D4A85" w:rsidRPr="0095276B">
        <w:t>ardeur l</w:t>
      </w:r>
      <w:r>
        <w:t>’</w:t>
      </w:r>
      <w:r w:rsidR="009D4A85" w:rsidRPr="0095276B">
        <w:t>emporte nécessairement sur les usages les plus établis</w:t>
      </w:r>
      <w:r>
        <w:t>.</w:t>
      </w:r>
    </w:p>
    <w:p w14:paraId="02CC60A6" w14:textId="2D95BD44" w:rsidR="002666CE" w:rsidRDefault="006455E5" w:rsidP="002666CE">
      <w:r>
        <w:t>— </w:t>
      </w:r>
      <w:r w:rsidR="009D4A85" w:rsidRPr="0095276B">
        <w:t>Monsieur</w:t>
      </w:r>
      <w:r>
        <w:t xml:space="preserve">, </w:t>
      </w:r>
      <w:r w:rsidR="009D4A85" w:rsidRPr="0095276B">
        <w:t>les usages sont ce qu</w:t>
      </w:r>
      <w:r>
        <w:t>’</w:t>
      </w:r>
      <w:r w:rsidR="009D4A85" w:rsidRPr="0095276B">
        <w:t>on les fait</w:t>
      </w:r>
      <w:r>
        <w:t xml:space="preserve">. </w:t>
      </w:r>
      <w:r w:rsidR="009D4A85" w:rsidRPr="0095276B">
        <w:t>J</w:t>
      </w:r>
      <w:r>
        <w:t>’</w:t>
      </w:r>
      <w:r w:rsidR="009D4A85" w:rsidRPr="0095276B">
        <w:t>arrive de P</w:t>
      </w:r>
      <w:r w:rsidR="009D4A85" w:rsidRPr="0095276B">
        <w:t>a</w:t>
      </w:r>
      <w:r w:rsidR="009D4A85" w:rsidRPr="0095276B">
        <w:t>ris</w:t>
      </w:r>
      <w:r>
        <w:t xml:space="preserve">, </w:t>
      </w:r>
      <w:r w:rsidR="009D4A85" w:rsidRPr="0095276B">
        <w:t>la nuit dernière</w:t>
      </w:r>
      <w:r>
        <w:t xml:space="preserve"> ; </w:t>
      </w:r>
      <w:r w:rsidR="009D4A85" w:rsidRPr="0095276B">
        <w:t>j</w:t>
      </w:r>
      <w:r>
        <w:t>’</w:t>
      </w:r>
      <w:r w:rsidR="009D4A85" w:rsidRPr="0095276B">
        <w:t>y retourne mercredi en huit et ainsi ch</w:t>
      </w:r>
      <w:r w:rsidR="009D4A85" w:rsidRPr="0095276B">
        <w:t>a</w:t>
      </w:r>
      <w:r w:rsidR="009D4A85" w:rsidRPr="0095276B">
        <w:t>que quinzaine</w:t>
      </w:r>
      <w:r>
        <w:t xml:space="preserve">, </w:t>
      </w:r>
      <w:r w:rsidR="009D4A85" w:rsidRPr="0095276B">
        <w:t>quelquefois plus</w:t>
      </w:r>
      <w:r>
        <w:t xml:space="preserve">. </w:t>
      </w:r>
      <w:r w:rsidR="009D4A85" w:rsidRPr="0095276B">
        <w:t>C</w:t>
      </w:r>
      <w:r>
        <w:t>’</w:t>
      </w:r>
      <w:r w:rsidR="009D4A85" w:rsidRPr="0095276B">
        <w:t>est dispendieux et c</w:t>
      </w:r>
      <w:r>
        <w:t>’</w:t>
      </w:r>
      <w:r w:rsidR="009D4A85" w:rsidRPr="0095276B">
        <w:t>est fat</w:t>
      </w:r>
      <w:r w:rsidR="009D4A85" w:rsidRPr="0095276B">
        <w:t>i</w:t>
      </w:r>
      <w:r w:rsidR="009D4A85" w:rsidRPr="0095276B">
        <w:t>gant</w:t>
      </w:r>
      <w:r>
        <w:t xml:space="preserve">. </w:t>
      </w:r>
      <w:r w:rsidR="009D4A85" w:rsidRPr="0095276B">
        <w:t>Mais notre famille est unie et nombreuse</w:t>
      </w:r>
      <w:r>
        <w:t xml:space="preserve">, </w:t>
      </w:r>
      <w:r w:rsidR="009D4A85" w:rsidRPr="0095276B">
        <w:t xml:space="preserve">nous nous </w:t>
      </w:r>
      <w:r w:rsidR="009D4A85" w:rsidRPr="0095276B">
        <w:lastRenderedPageBreak/>
        <w:t>pa</w:t>
      </w:r>
      <w:r w:rsidR="009D4A85" w:rsidRPr="0095276B">
        <w:t>r</w:t>
      </w:r>
      <w:r w:rsidR="009D4A85" w:rsidRPr="0095276B">
        <w:t>tageons les besognes</w:t>
      </w:r>
      <w:r>
        <w:t xml:space="preserve">. </w:t>
      </w:r>
      <w:r w:rsidR="009D4A85" w:rsidRPr="0095276B">
        <w:t>Je rapporte chaque fois des ordres no</w:t>
      </w:r>
      <w:r w:rsidR="009D4A85" w:rsidRPr="0095276B">
        <w:t>u</w:t>
      </w:r>
      <w:r w:rsidR="009D4A85" w:rsidRPr="0095276B">
        <w:t>veaux</w:t>
      </w:r>
      <w:r>
        <w:t xml:space="preserve">. </w:t>
      </w:r>
      <w:r w:rsidR="009D4A85" w:rsidRPr="0095276B">
        <w:t>Je fais connaître notre maison</w:t>
      </w:r>
      <w:r>
        <w:t xml:space="preserve">. </w:t>
      </w:r>
      <w:r w:rsidR="009D4A85" w:rsidRPr="0095276B">
        <w:t>Peut-être</w:t>
      </w:r>
      <w:r>
        <w:t xml:space="preserve">, </w:t>
      </w:r>
      <w:r w:rsidR="009D4A85" w:rsidRPr="0095276B">
        <w:t>d</w:t>
      </w:r>
      <w:r>
        <w:t>’</w:t>
      </w:r>
      <w:r w:rsidR="009D4A85" w:rsidRPr="0095276B">
        <w:t>ici à quelques mois</w:t>
      </w:r>
      <w:r>
        <w:t xml:space="preserve">, </w:t>
      </w:r>
      <w:r w:rsidR="009D4A85" w:rsidRPr="0095276B">
        <w:t>entendrez-vous certains fabricants se plaindre que nous leur avons enlevé des clients</w:t>
      </w:r>
      <w:r>
        <w:t xml:space="preserve">. </w:t>
      </w:r>
      <w:r w:rsidR="009D4A85" w:rsidRPr="0095276B">
        <w:t>Nous ne luttons pas avec des moyens déloyaux</w:t>
      </w:r>
      <w:r>
        <w:t xml:space="preserve">. </w:t>
      </w:r>
      <w:r w:rsidR="009D4A85" w:rsidRPr="0095276B">
        <w:t>Mais pourquoi suis-je toujours seul dans le train de Paris</w:t>
      </w:r>
      <w:r>
        <w:t> ? »</w:t>
      </w:r>
    </w:p>
    <w:p w14:paraId="6F2113C8" w14:textId="77777777" w:rsidR="006455E5" w:rsidRDefault="009D4A85" w:rsidP="002666CE">
      <w:r w:rsidRPr="0095276B">
        <w:t xml:space="preserve">Joseph oubliait que le </w:t>
      </w:r>
      <w:r w:rsidRPr="0095276B">
        <w:rPr>
          <w:i/>
          <w:iCs/>
        </w:rPr>
        <w:t>moi</w:t>
      </w:r>
      <w:r w:rsidRPr="0095276B">
        <w:t xml:space="preserve"> est haïssable</w:t>
      </w:r>
      <w:r w:rsidR="006455E5">
        <w:t xml:space="preserve">. </w:t>
      </w:r>
      <w:r w:rsidRPr="0095276B">
        <w:t>L</w:t>
      </w:r>
      <w:r w:rsidR="006455E5">
        <w:t>’</w:t>
      </w:r>
      <w:r w:rsidRPr="0095276B">
        <w:t>honnête garçon en inondait ses confidences</w:t>
      </w:r>
      <w:r w:rsidR="006455E5">
        <w:t>.</w:t>
      </w:r>
    </w:p>
    <w:p w14:paraId="2F18209B" w14:textId="77777777" w:rsidR="006455E5" w:rsidRDefault="006455E5" w:rsidP="002666CE">
      <w:r>
        <w:t>« </w:t>
      </w:r>
      <w:r w:rsidR="009D4A85" w:rsidRPr="0095276B">
        <w:t>Je ne nie pas que votre fabrication ne soit irréprochable</w:t>
      </w:r>
      <w:r>
        <w:t xml:space="preserve">. </w:t>
      </w:r>
      <w:r w:rsidR="009D4A85" w:rsidRPr="0095276B">
        <w:t>Pourtant</w:t>
      </w:r>
      <w:r>
        <w:t xml:space="preserve">, </w:t>
      </w:r>
      <w:r w:rsidR="009D4A85" w:rsidRPr="0095276B">
        <w:t>comme vous dites</w:t>
      </w:r>
      <w:r>
        <w:t xml:space="preserve">, </w:t>
      </w:r>
      <w:r w:rsidR="009D4A85" w:rsidRPr="0095276B">
        <w:t>ces voyages sont des frais</w:t>
      </w:r>
      <w:r>
        <w:t xml:space="preserve">. </w:t>
      </w:r>
      <w:r w:rsidR="009D4A85" w:rsidRPr="0095276B">
        <w:t>Ils do</w:t>
      </w:r>
      <w:r w:rsidR="009D4A85" w:rsidRPr="0095276B">
        <w:t>i</w:t>
      </w:r>
      <w:r w:rsidR="009D4A85" w:rsidRPr="0095276B">
        <w:t>vent se retrouver quelque part</w:t>
      </w:r>
      <w:r>
        <w:t xml:space="preserve">. </w:t>
      </w:r>
      <w:r w:rsidR="009D4A85" w:rsidRPr="0095276B">
        <w:t>Croyez-moi</w:t>
      </w:r>
      <w:r>
        <w:t xml:space="preserve">, </w:t>
      </w:r>
      <w:r w:rsidR="009D4A85" w:rsidRPr="0095276B">
        <w:t>la clientèle revient toujours aux articles les plus sérieusement conditionnés</w:t>
      </w:r>
      <w:r>
        <w:t>.</w:t>
      </w:r>
    </w:p>
    <w:p w14:paraId="786CAD5E" w14:textId="77777777" w:rsidR="006455E5" w:rsidRDefault="006455E5" w:rsidP="002666CE">
      <w:r>
        <w:t>— </w:t>
      </w:r>
      <w:r w:rsidR="009D4A85" w:rsidRPr="0095276B">
        <w:t>Nous retrouvons ces frais sur les bénéfices</w:t>
      </w:r>
      <w:r>
        <w:t xml:space="preserve">, </w:t>
      </w:r>
      <w:r w:rsidR="009D4A85" w:rsidRPr="0095276B">
        <w:t>et non sur les prix de revient</w:t>
      </w:r>
      <w:r>
        <w:t xml:space="preserve">. </w:t>
      </w:r>
      <w:r w:rsidR="009D4A85" w:rsidRPr="0095276B">
        <w:t>Nous nous contentons de bénéfices moindres</w:t>
      </w:r>
      <w:r>
        <w:t xml:space="preserve">, </w:t>
      </w:r>
      <w:r w:rsidR="009D4A85" w:rsidRPr="0095276B">
        <w:t>mais nous voulons plus d</w:t>
      </w:r>
      <w:r>
        <w:t>’</w:t>
      </w:r>
      <w:r w:rsidR="009D4A85" w:rsidRPr="0095276B">
        <w:t>affaires</w:t>
      </w:r>
      <w:r>
        <w:t xml:space="preserve">. </w:t>
      </w:r>
      <w:r w:rsidR="009D4A85" w:rsidRPr="0095276B">
        <w:t>Et ces affaires</w:t>
      </w:r>
      <w:r>
        <w:t xml:space="preserve">, </w:t>
      </w:r>
      <w:r w:rsidR="009D4A85" w:rsidRPr="0095276B">
        <w:t>nous les a</w:t>
      </w:r>
      <w:r w:rsidR="009D4A85" w:rsidRPr="0095276B">
        <w:t>u</w:t>
      </w:r>
      <w:r w:rsidR="009D4A85" w:rsidRPr="0095276B">
        <w:t>rons</w:t>
      </w:r>
      <w:r>
        <w:t>.</w:t>
      </w:r>
    </w:p>
    <w:p w14:paraId="2A5D57BD" w14:textId="4BA79E31" w:rsidR="002666CE" w:rsidRDefault="006455E5" w:rsidP="002666CE">
      <w:r>
        <w:t>— </w:t>
      </w:r>
      <w:r w:rsidR="009D4A85" w:rsidRPr="0095276B">
        <w:t>Vous êtes unis</w:t>
      </w:r>
      <w:r>
        <w:t xml:space="preserve"> ; </w:t>
      </w:r>
      <w:r w:rsidR="009D4A85" w:rsidRPr="0095276B">
        <w:t>voilà votre grande force</w:t>
      </w:r>
      <w:r>
        <w:t>. »</w:t>
      </w:r>
    </w:p>
    <w:p w14:paraId="522BA4EE" w14:textId="77777777" w:rsidR="006455E5" w:rsidRDefault="009D4A85" w:rsidP="002666CE">
      <w:r w:rsidRPr="0095276B">
        <w:t>Joseph ne s</w:t>
      </w:r>
      <w:r w:rsidR="006455E5">
        <w:t>’</w:t>
      </w:r>
      <w:r w:rsidRPr="0095276B">
        <w:t>attarda pas à étudier le sens général et partic</w:t>
      </w:r>
      <w:r w:rsidRPr="0095276B">
        <w:t>u</w:t>
      </w:r>
      <w:r w:rsidRPr="0095276B">
        <w:t>lier de ce vous</w:t>
      </w:r>
      <w:r w:rsidR="006455E5">
        <w:t xml:space="preserve">. </w:t>
      </w:r>
      <w:r w:rsidRPr="0095276B">
        <w:t>Il se sentait des ailes</w:t>
      </w:r>
      <w:r w:rsidR="006455E5">
        <w:t> :</w:t>
      </w:r>
    </w:p>
    <w:p w14:paraId="4AB5F078" w14:textId="77777777" w:rsidR="006455E5" w:rsidRDefault="006455E5" w:rsidP="002666CE">
      <w:r>
        <w:t>« </w:t>
      </w:r>
      <w:r w:rsidR="009D4A85" w:rsidRPr="0095276B">
        <w:t>Cette ville de Vendeuvre</w:t>
      </w:r>
      <w:r>
        <w:t xml:space="preserve">, </w:t>
      </w:r>
      <w:r w:rsidR="009D4A85" w:rsidRPr="0095276B">
        <w:t>il n</w:t>
      </w:r>
      <w:r>
        <w:t>’</w:t>
      </w:r>
      <w:r w:rsidR="009D4A85" w:rsidRPr="0095276B">
        <w:t>y a pas un an que je l</w:t>
      </w:r>
      <w:r>
        <w:t>’</w:t>
      </w:r>
      <w:r w:rsidR="009D4A85" w:rsidRPr="0095276B">
        <w:t>ai vue pour la première fois</w:t>
      </w:r>
      <w:r>
        <w:t xml:space="preserve"> ; </w:t>
      </w:r>
      <w:r w:rsidR="009D4A85" w:rsidRPr="0095276B">
        <w:t>eh bien</w:t>
      </w:r>
      <w:r>
        <w:t xml:space="preserve">, </w:t>
      </w:r>
      <w:r w:rsidR="009D4A85" w:rsidRPr="0095276B">
        <w:t>je suis devenu plus ambitieux pour elle que ceux qui y sont nés</w:t>
      </w:r>
      <w:r>
        <w:t xml:space="preserve">. </w:t>
      </w:r>
      <w:r w:rsidR="009D4A85" w:rsidRPr="0095276B">
        <w:t>Elle devrait être dix fois plus importante et plus active</w:t>
      </w:r>
      <w:r>
        <w:t>.</w:t>
      </w:r>
    </w:p>
    <w:p w14:paraId="12AAD400" w14:textId="77777777" w:rsidR="006455E5" w:rsidRDefault="006455E5" w:rsidP="002666CE">
      <w:r>
        <w:t>— </w:t>
      </w:r>
      <w:r w:rsidR="009D4A85" w:rsidRPr="0095276B">
        <w:t>Prenez garde que les vieux pays ne se manient pas avec la même facilité que les jeunes</w:t>
      </w:r>
      <w:r>
        <w:t xml:space="preserve">. </w:t>
      </w:r>
      <w:r w:rsidR="009D4A85" w:rsidRPr="0095276B">
        <w:t>Vous n</w:t>
      </w:r>
      <w:r>
        <w:t>’</w:t>
      </w:r>
      <w:r w:rsidR="009D4A85" w:rsidRPr="0095276B">
        <w:t>êtes pas en Amérique</w:t>
      </w:r>
      <w:r>
        <w:t xml:space="preserve">, </w:t>
      </w:r>
      <w:r w:rsidR="009D4A85" w:rsidRPr="0095276B">
        <w:t>l</w:t>
      </w:r>
      <w:r>
        <w:t>’</w:t>
      </w:r>
      <w:r w:rsidR="009D4A85" w:rsidRPr="0095276B">
        <w:t>or est plus rare qu</w:t>
      </w:r>
      <w:r>
        <w:t>’</w:t>
      </w:r>
      <w:r w:rsidR="009D4A85" w:rsidRPr="0095276B">
        <w:t>au Colorado</w:t>
      </w:r>
      <w:r>
        <w:t>.</w:t>
      </w:r>
    </w:p>
    <w:p w14:paraId="6CCE4B82" w14:textId="40D6FCBE" w:rsidR="002666CE" w:rsidRDefault="006455E5" w:rsidP="002666CE">
      <w:r>
        <w:t>— </w:t>
      </w:r>
      <w:r w:rsidR="009D4A85" w:rsidRPr="0095276B">
        <w:t>L</w:t>
      </w:r>
      <w:r>
        <w:t>’</w:t>
      </w:r>
      <w:r w:rsidR="009D4A85" w:rsidRPr="0095276B">
        <w:t>admirable contrée</w:t>
      </w:r>
      <w:r>
        <w:t xml:space="preserve">, </w:t>
      </w:r>
      <w:r w:rsidR="009D4A85" w:rsidRPr="0095276B">
        <w:t>Monsieur</w:t>
      </w:r>
      <w:r>
        <w:t xml:space="preserve"> ! </w:t>
      </w:r>
      <w:r w:rsidR="009D4A85" w:rsidRPr="0095276B">
        <w:t>Mais c</w:t>
      </w:r>
      <w:r>
        <w:t>’</w:t>
      </w:r>
      <w:r w:rsidR="009D4A85" w:rsidRPr="0095276B">
        <w:t>est tout neuf</w:t>
      </w:r>
      <w:r>
        <w:t xml:space="preserve">, </w:t>
      </w:r>
      <w:r w:rsidR="009D4A85" w:rsidRPr="0095276B">
        <w:t>tout jeune</w:t>
      </w:r>
      <w:r>
        <w:t xml:space="preserve"> ! </w:t>
      </w:r>
      <w:r w:rsidR="009D4A85" w:rsidRPr="0095276B">
        <w:t>Qu</w:t>
      </w:r>
      <w:r>
        <w:t>’</w:t>
      </w:r>
      <w:r w:rsidR="009D4A85" w:rsidRPr="0095276B">
        <w:t>est-ce qu</w:t>
      </w:r>
      <w:r>
        <w:t>’</w:t>
      </w:r>
      <w:r w:rsidR="009D4A85" w:rsidRPr="0095276B">
        <w:t>est l</w:t>
      </w:r>
      <w:r>
        <w:t>’</w:t>
      </w:r>
      <w:r w:rsidR="009D4A85" w:rsidRPr="0095276B">
        <w:t>Alsace à côté</w:t>
      </w:r>
      <w:r>
        <w:t xml:space="preserve"> ? </w:t>
      </w:r>
      <w:r w:rsidR="009D4A85" w:rsidRPr="0095276B">
        <w:t xml:space="preserve">Pardonnez-moi </w:t>
      </w:r>
      <w:r w:rsidR="009D4A85" w:rsidRPr="0095276B">
        <w:lastRenderedPageBreak/>
        <w:t>ma franchise</w:t>
      </w:r>
      <w:r>
        <w:t xml:space="preserve"> : </w:t>
      </w:r>
      <w:r w:rsidR="009D4A85" w:rsidRPr="0095276B">
        <w:t>un tapis troué</w:t>
      </w:r>
      <w:r>
        <w:t xml:space="preserve">. </w:t>
      </w:r>
      <w:r w:rsidR="009D4A85" w:rsidRPr="0095276B">
        <w:t>Ici tout abonde</w:t>
      </w:r>
      <w:r>
        <w:t xml:space="preserve">. </w:t>
      </w:r>
      <w:r w:rsidR="009D4A85" w:rsidRPr="0095276B">
        <w:t>Il n</w:t>
      </w:r>
      <w:r>
        <w:t>’</w:t>
      </w:r>
      <w:r w:rsidR="009D4A85" w:rsidRPr="0095276B">
        <w:t>y a qu</w:t>
      </w:r>
      <w:r>
        <w:t>’</w:t>
      </w:r>
      <w:r w:rsidR="009D4A85" w:rsidRPr="0095276B">
        <w:t>à se bai</w:t>
      </w:r>
      <w:r w:rsidR="009D4A85" w:rsidRPr="0095276B">
        <w:t>s</w:t>
      </w:r>
      <w:r w:rsidR="009D4A85" w:rsidRPr="0095276B">
        <w:t>ser</w:t>
      </w:r>
      <w:r>
        <w:t xml:space="preserve">. </w:t>
      </w:r>
      <w:r w:rsidR="009D4A85" w:rsidRPr="0095276B">
        <w:t>Les gens d</w:t>
      </w:r>
      <w:r>
        <w:t>’</w:t>
      </w:r>
      <w:r w:rsidR="009D4A85" w:rsidRPr="0095276B">
        <w:t>ici n</w:t>
      </w:r>
      <w:r>
        <w:t>’</w:t>
      </w:r>
      <w:r w:rsidR="009D4A85" w:rsidRPr="0095276B">
        <w:t>ont jamais rien fait</w:t>
      </w:r>
      <w:r>
        <w:t>. »</w:t>
      </w:r>
    </w:p>
    <w:p w14:paraId="4687B73F" w14:textId="77777777" w:rsidR="006455E5" w:rsidRDefault="009D4A85" w:rsidP="002666CE">
      <w:r w:rsidRPr="0095276B">
        <w:t>Le vieillard opposa de la douceur à cet aphorisme tra</w:t>
      </w:r>
      <w:r w:rsidRPr="0095276B">
        <w:t>n</w:t>
      </w:r>
      <w:r w:rsidRPr="0095276B">
        <w:t>chant</w:t>
      </w:r>
      <w:r w:rsidR="006455E5">
        <w:t> :</w:t>
      </w:r>
    </w:p>
    <w:p w14:paraId="367B571B" w14:textId="3E93C8B6" w:rsidR="002666CE" w:rsidRDefault="006455E5" w:rsidP="002666CE">
      <w:r>
        <w:t>« </w:t>
      </w:r>
      <w:r w:rsidR="009D4A85" w:rsidRPr="0095276B">
        <w:t>Je le sais d</w:t>
      </w:r>
      <w:r>
        <w:t>’</w:t>
      </w:r>
      <w:r w:rsidR="009D4A85" w:rsidRPr="0095276B">
        <w:t>autant plus pertinemment</w:t>
      </w:r>
      <w:r>
        <w:t xml:space="preserve">, </w:t>
      </w:r>
      <w:r w:rsidR="009D4A85" w:rsidRPr="0095276B">
        <w:t>Monsieur</w:t>
      </w:r>
      <w:r>
        <w:t xml:space="preserve">, </w:t>
      </w:r>
      <w:r w:rsidR="009D4A85" w:rsidRPr="0095276B">
        <w:t>que je suis fils et petit-fils de fabricants</w:t>
      </w:r>
      <w:r>
        <w:t xml:space="preserve">, </w:t>
      </w:r>
      <w:r w:rsidR="009D4A85" w:rsidRPr="0095276B">
        <w:t>que j</w:t>
      </w:r>
      <w:r>
        <w:t>’</w:t>
      </w:r>
      <w:r w:rsidR="009D4A85" w:rsidRPr="0095276B">
        <w:t>ai moi-même été fabr</w:t>
      </w:r>
      <w:r w:rsidR="009D4A85" w:rsidRPr="0095276B">
        <w:t>i</w:t>
      </w:r>
      <w:r w:rsidR="009D4A85" w:rsidRPr="0095276B">
        <w:t>cant pendant trente années</w:t>
      </w:r>
      <w:r>
        <w:t xml:space="preserve">, </w:t>
      </w:r>
      <w:r w:rsidR="009D4A85" w:rsidRPr="0095276B">
        <w:t>et que j</w:t>
      </w:r>
      <w:r>
        <w:t>’</w:t>
      </w:r>
      <w:r w:rsidR="009D4A85" w:rsidRPr="0095276B">
        <w:t>ai fermé boutique</w:t>
      </w:r>
      <w:r>
        <w:t xml:space="preserve">, </w:t>
      </w:r>
      <w:r w:rsidR="009D4A85" w:rsidRPr="0095276B">
        <w:t>il y a huit ans</w:t>
      </w:r>
      <w:r>
        <w:t xml:space="preserve">, </w:t>
      </w:r>
      <w:r w:rsidR="009D4A85" w:rsidRPr="0095276B">
        <w:t>convaincu qu</w:t>
      </w:r>
      <w:r>
        <w:t>’</w:t>
      </w:r>
      <w:r w:rsidR="009D4A85" w:rsidRPr="0095276B">
        <w:t>il n</w:t>
      </w:r>
      <w:r>
        <w:t>’</w:t>
      </w:r>
      <w:r w:rsidR="009D4A85" w:rsidRPr="0095276B">
        <w:t>y a plus rien à faire</w:t>
      </w:r>
      <w:r>
        <w:t xml:space="preserve">, </w:t>
      </w:r>
      <w:r w:rsidR="009D4A85" w:rsidRPr="0095276B">
        <w:t>dans la fabric</w:t>
      </w:r>
      <w:r w:rsidR="009D4A85" w:rsidRPr="0095276B">
        <w:t>a</w:t>
      </w:r>
      <w:r w:rsidR="009D4A85" w:rsidRPr="0095276B">
        <w:t>tion</w:t>
      </w:r>
      <w:r>
        <w:t xml:space="preserve">, </w:t>
      </w:r>
      <w:r w:rsidR="009D4A85" w:rsidRPr="0095276B">
        <w:t>que vivoter ou perdre son argent</w:t>
      </w:r>
      <w:r>
        <w:t>. »</w:t>
      </w:r>
    </w:p>
    <w:p w14:paraId="5E852F9E" w14:textId="77777777" w:rsidR="006455E5" w:rsidRDefault="009D4A85" w:rsidP="002666CE">
      <w:r w:rsidRPr="0095276B">
        <w:t>Le sang-froid abandonna Joseph encore un coup</w:t>
      </w:r>
      <w:r w:rsidR="006455E5">
        <w:t xml:space="preserve">. </w:t>
      </w:r>
      <w:r w:rsidRPr="0095276B">
        <w:t xml:space="preserve">Le </w:t>
      </w:r>
      <w:proofErr w:type="spellStart"/>
      <w:r w:rsidRPr="0095276B">
        <w:t>Pleynier</w:t>
      </w:r>
      <w:proofErr w:type="spellEnd"/>
      <w:r w:rsidRPr="0095276B">
        <w:t xml:space="preserve"> le repêcha en souriant dans le creux de ses fossettes</w:t>
      </w:r>
      <w:r w:rsidR="006455E5">
        <w:t xml:space="preserve">, </w:t>
      </w:r>
      <w:r w:rsidRPr="0095276B">
        <w:t>et avec un frémissement savoureux dans son nez de comique</w:t>
      </w:r>
      <w:r w:rsidR="006455E5">
        <w:t> :</w:t>
      </w:r>
    </w:p>
    <w:p w14:paraId="48FC99C6" w14:textId="5F8DD084" w:rsidR="002666CE" w:rsidRDefault="006455E5" w:rsidP="002666CE">
      <w:r>
        <w:t>« </w:t>
      </w:r>
      <w:r w:rsidR="009D4A85" w:rsidRPr="0095276B">
        <w:t>Toutefois</w:t>
      </w:r>
      <w:r>
        <w:t xml:space="preserve">, </w:t>
      </w:r>
      <w:r w:rsidR="009D4A85" w:rsidRPr="0095276B">
        <w:t>essayez</w:t>
      </w:r>
      <w:r>
        <w:t xml:space="preserve">, </w:t>
      </w:r>
      <w:r w:rsidR="009D4A85" w:rsidRPr="0095276B">
        <w:t>Messieurs</w:t>
      </w:r>
      <w:r>
        <w:t xml:space="preserve">, </w:t>
      </w:r>
      <w:r w:rsidR="009D4A85" w:rsidRPr="0095276B">
        <w:t>colonisez-nous</w:t>
      </w:r>
      <w:r>
        <w:t xml:space="preserve">. </w:t>
      </w:r>
      <w:r w:rsidR="009D4A85" w:rsidRPr="0095276B">
        <w:t>Les jeunes forces n</w:t>
      </w:r>
      <w:r>
        <w:t>’</w:t>
      </w:r>
      <w:r w:rsidR="009D4A85" w:rsidRPr="0095276B">
        <w:t>ont jamais nui à un vieux pays</w:t>
      </w:r>
      <w:r>
        <w:t xml:space="preserve">. </w:t>
      </w:r>
      <w:r w:rsidR="009D4A85" w:rsidRPr="0095276B">
        <w:t>Je vous regarderai faire en spectateur sympathique</w:t>
      </w:r>
      <w:r>
        <w:t>. »</w:t>
      </w:r>
    </w:p>
    <w:p w14:paraId="01A6856F" w14:textId="77777777" w:rsidR="006455E5" w:rsidRDefault="009D4A85" w:rsidP="002666CE">
      <w:r w:rsidRPr="0095276B">
        <w:t>Il détacha ce dernier mot avec une lenteur pédante et i</w:t>
      </w:r>
      <w:r w:rsidRPr="0095276B">
        <w:t>n</w:t>
      </w:r>
      <w:r w:rsidRPr="0095276B">
        <w:t>tentionnelle</w:t>
      </w:r>
      <w:r w:rsidR="006455E5">
        <w:t xml:space="preserve">. </w:t>
      </w:r>
      <w:r w:rsidRPr="0095276B">
        <w:t>Joseph ne savait plus où se fourrer</w:t>
      </w:r>
      <w:r w:rsidR="006455E5">
        <w:t xml:space="preserve">. </w:t>
      </w:r>
      <w:r w:rsidRPr="0095276B">
        <w:t xml:space="preserve">Monsieur Le </w:t>
      </w:r>
      <w:proofErr w:type="spellStart"/>
      <w:r w:rsidRPr="0095276B">
        <w:t>Pleynier</w:t>
      </w:r>
      <w:proofErr w:type="spellEnd"/>
      <w:r w:rsidRPr="0095276B">
        <w:t xml:space="preserve"> poursuivit et l</w:t>
      </w:r>
      <w:r w:rsidR="006455E5">
        <w:t>’</w:t>
      </w:r>
      <w:r w:rsidRPr="0095276B">
        <w:t>entretint</w:t>
      </w:r>
      <w:r w:rsidR="006455E5">
        <w:t xml:space="preserve">, </w:t>
      </w:r>
      <w:r w:rsidRPr="0095276B">
        <w:t>sur le même ton</w:t>
      </w:r>
      <w:r w:rsidR="006455E5">
        <w:t xml:space="preserve">, </w:t>
      </w:r>
      <w:r w:rsidRPr="0095276B">
        <w:t>de son a</w:t>
      </w:r>
      <w:r w:rsidRPr="0095276B">
        <w:t>n</w:t>
      </w:r>
      <w:r w:rsidRPr="0095276B">
        <w:t>cienne fabrique</w:t>
      </w:r>
      <w:r w:rsidR="006455E5">
        <w:t xml:space="preserve">. </w:t>
      </w:r>
      <w:r w:rsidRPr="0095276B">
        <w:t>Joseph se souvint tout à coup de l</w:t>
      </w:r>
      <w:r w:rsidR="006455E5">
        <w:t>’</w:t>
      </w:r>
      <w:r w:rsidRPr="0095276B">
        <w:t>avoir visitée avec Guillaume</w:t>
      </w:r>
      <w:r w:rsidR="006455E5">
        <w:t xml:space="preserve">, </w:t>
      </w:r>
      <w:r w:rsidRPr="0095276B">
        <w:t>l</w:t>
      </w:r>
      <w:r w:rsidR="006455E5">
        <w:t>’</w:t>
      </w:r>
      <w:r w:rsidRPr="0095276B">
        <w:t>année précédente</w:t>
      </w:r>
      <w:r w:rsidR="006455E5">
        <w:t xml:space="preserve">, </w:t>
      </w:r>
      <w:r w:rsidRPr="0095276B">
        <w:t xml:space="preserve">sous la conduite de </w:t>
      </w:r>
      <w:proofErr w:type="spellStart"/>
      <w:r w:rsidRPr="0095276B">
        <w:t>Gabard</w:t>
      </w:r>
      <w:proofErr w:type="spellEnd"/>
      <w:r w:rsidR="006455E5">
        <w:t xml:space="preserve">. </w:t>
      </w:r>
      <w:r w:rsidRPr="0095276B">
        <w:t>Elle donnait sur une sorte d</w:t>
      </w:r>
      <w:r w:rsidR="006455E5">
        <w:t>’</w:t>
      </w:r>
      <w:r w:rsidRPr="0095276B">
        <w:t>impasse étroite et noire</w:t>
      </w:r>
      <w:r w:rsidR="006455E5">
        <w:t xml:space="preserve">. </w:t>
      </w:r>
      <w:r w:rsidRPr="0095276B">
        <w:t>Ils n</w:t>
      </w:r>
      <w:r w:rsidR="006455E5">
        <w:t>’</w:t>
      </w:r>
      <w:r w:rsidRPr="0095276B">
        <w:t>en avaient pas voulu à cause de son exiguïté et de sa distribution incommode</w:t>
      </w:r>
      <w:r w:rsidR="006455E5">
        <w:t xml:space="preserve">. </w:t>
      </w:r>
      <w:r w:rsidRPr="0095276B">
        <w:t>Et pendant que son hôte parlait</w:t>
      </w:r>
      <w:r w:rsidR="006455E5">
        <w:t xml:space="preserve">, </w:t>
      </w:r>
      <w:r w:rsidRPr="0095276B">
        <w:t>il contemplait avec un étonnement croissant cet intérieur irréprochable</w:t>
      </w:r>
      <w:r w:rsidR="006455E5">
        <w:t xml:space="preserve">, </w:t>
      </w:r>
      <w:r w:rsidRPr="0095276B">
        <w:t>d</w:t>
      </w:r>
      <w:r w:rsidR="006455E5">
        <w:t>’</w:t>
      </w:r>
      <w:r w:rsidRPr="0095276B">
        <w:t>une richesse assourdie</w:t>
      </w:r>
      <w:r w:rsidR="006455E5">
        <w:t xml:space="preserve">, </w:t>
      </w:r>
      <w:r w:rsidRPr="0095276B">
        <w:t>plein de souvenirs significatifs et rares</w:t>
      </w:r>
      <w:r w:rsidR="006455E5">
        <w:t xml:space="preserve">. </w:t>
      </w:r>
      <w:r w:rsidRPr="0095276B">
        <w:t>Il reportait sa vue sur le soigneux vieillard</w:t>
      </w:r>
      <w:r w:rsidR="006455E5">
        <w:t xml:space="preserve">, </w:t>
      </w:r>
      <w:r w:rsidRPr="0095276B">
        <w:t>dont les lèvres rasées laissaient échapper</w:t>
      </w:r>
      <w:r w:rsidR="006455E5">
        <w:t xml:space="preserve">, </w:t>
      </w:r>
      <w:r w:rsidRPr="0095276B">
        <w:t>avec un détachement si élégant</w:t>
      </w:r>
      <w:r w:rsidR="006455E5">
        <w:t xml:space="preserve">, </w:t>
      </w:r>
      <w:r w:rsidRPr="0095276B">
        <w:t>des souv</w:t>
      </w:r>
      <w:r w:rsidRPr="0095276B">
        <w:t>e</w:t>
      </w:r>
      <w:r w:rsidRPr="0095276B">
        <w:t>nirs de capitulation dont Joseph n</w:t>
      </w:r>
      <w:r w:rsidR="006455E5">
        <w:t>’</w:t>
      </w:r>
      <w:r w:rsidRPr="0095276B">
        <w:t>aurait pu s</w:t>
      </w:r>
      <w:r w:rsidR="006455E5">
        <w:t>’</w:t>
      </w:r>
      <w:r w:rsidRPr="0095276B">
        <w:t>empêcher de ro</w:t>
      </w:r>
      <w:r w:rsidRPr="0095276B">
        <w:t>u</w:t>
      </w:r>
      <w:r w:rsidRPr="0095276B">
        <w:t>gir</w:t>
      </w:r>
      <w:r w:rsidR="006455E5">
        <w:t xml:space="preserve">. </w:t>
      </w:r>
      <w:r w:rsidRPr="0095276B">
        <w:t>Il pensa à ce parc</w:t>
      </w:r>
      <w:r w:rsidR="006455E5">
        <w:t xml:space="preserve">, </w:t>
      </w:r>
      <w:r w:rsidRPr="0095276B">
        <w:t xml:space="preserve">à la fois </w:t>
      </w:r>
      <w:r w:rsidRPr="0095276B">
        <w:lastRenderedPageBreak/>
        <w:t>libre et méticuleusement soigné</w:t>
      </w:r>
      <w:r w:rsidR="006455E5">
        <w:t xml:space="preserve">, </w:t>
      </w:r>
      <w:r w:rsidRPr="0095276B">
        <w:t>et à cette belle fille silencieuse</w:t>
      </w:r>
      <w:r w:rsidR="006455E5">
        <w:t xml:space="preserve">, </w:t>
      </w:r>
      <w:r w:rsidRPr="0095276B">
        <w:t>aux manières aisées</w:t>
      </w:r>
      <w:r w:rsidR="006455E5">
        <w:t xml:space="preserve">, </w:t>
      </w:r>
      <w:r w:rsidRPr="0095276B">
        <w:t>aux yeux indulgents et observateurs</w:t>
      </w:r>
      <w:r w:rsidR="006455E5">
        <w:t xml:space="preserve">, </w:t>
      </w:r>
      <w:r w:rsidRPr="0095276B">
        <w:t>qui l</w:t>
      </w:r>
      <w:r w:rsidR="006455E5">
        <w:t>’</w:t>
      </w:r>
      <w:r w:rsidRPr="0095276B">
        <w:t>avait introduit ici</w:t>
      </w:r>
      <w:r w:rsidR="006455E5">
        <w:t xml:space="preserve">. </w:t>
      </w:r>
      <w:r w:rsidRPr="0095276B">
        <w:t>Ce fut co</w:t>
      </w:r>
      <w:r w:rsidRPr="0095276B">
        <w:t>m</w:t>
      </w:r>
      <w:r w:rsidRPr="0095276B">
        <w:t>me une petite lumière qui naissait en lui</w:t>
      </w:r>
      <w:r w:rsidR="006455E5">
        <w:t xml:space="preserve">, </w:t>
      </w:r>
      <w:r w:rsidRPr="0095276B">
        <w:t>et cherchait dans tout son être intérieur une mèche où se fixer pour grandir</w:t>
      </w:r>
      <w:r w:rsidR="006455E5">
        <w:t xml:space="preserve">. </w:t>
      </w:r>
      <w:r w:rsidRPr="0095276B">
        <w:t>Il eut s</w:t>
      </w:r>
      <w:r w:rsidRPr="0095276B">
        <w:t>u</w:t>
      </w:r>
      <w:r w:rsidRPr="0095276B">
        <w:t>bitement envie d</w:t>
      </w:r>
      <w:r w:rsidR="006455E5">
        <w:t>’</w:t>
      </w:r>
      <w:r w:rsidRPr="0095276B">
        <w:t xml:space="preserve">interrompre monsieur Le </w:t>
      </w:r>
      <w:proofErr w:type="spellStart"/>
      <w:r w:rsidRPr="0095276B">
        <w:t>Pleynier</w:t>
      </w:r>
      <w:proofErr w:type="spellEnd"/>
      <w:r w:rsidRPr="0095276B">
        <w:t xml:space="preserve"> pour lui confier qu</w:t>
      </w:r>
      <w:r w:rsidR="006455E5">
        <w:t>’</w:t>
      </w:r>
      <w:r w:rsidRPr="0095276B">
        <w:t>il jouait de la flûte</w:t>
      </w:r>
      <w:r w:rsidR="006455E5">
        <w:t xml:space="preserve">. </w:t>
      </w:r>
      <w:r w:rsidRPr="0095276B">
        <w:t>Mais il ne sut comment introduire ce détail</w:t>
      </w:r>
      <w:r w:rsidR="006455E5">
        <w:t>.</w:t>
      </w:r>
    </w:p>
    <w:p w14:paraId="48C23CBA" w14:textId="77777777" w:rsidR="006455E5" w:rsidRDefault="009D4A85" w:rsidP="002666CE">
      <w:r w:rsidRPr="0095276B">
        <w:t xml:space="preserve">Monsieur Le </w:t>
      </w:r>
      <w:proofErr w:type="spellStart"/>
      <w:r w:rsidRPr="0095276B">
        <w:t>Pleynier</w:t>
      </w:r>
      <w:proofErr w:type="spellEnd"/>
      <w:r w:rsidR="006455E5">
        <w:t xml:space="preserve">, </w:t>
      </w:r>
      <w:r w:rsidRPr="0095276B">
        <w:t>debout</w:t>
      </w:r>
      <w:r w:rsidR="006455E5">
        <w:t xml:space="preserve">, </w:t>
      </w:r>
      <w:r w:rsidRPr="0095276B">
        <w:t>et le visage haut</w:t>
      </w:r>
      <w:r w:rsidR="006455E5">
        <w:t xml:space="preserve">, </w:t>
      </w:r>
      <w:r w:rsidRPr="0095276B">
        <w:t>émettait à présent quelques opinions sur la propriété foncière</w:t>
      </w:r>
      <w:r w:rsidR="006455E5">
        <w:t xml:space="preserve">, </w:t>
      </w:r>
      <w:r w:rsidRPr="0095276B">
        <w:t>les ferm</w:t>
      </w:r>
      <w:r w:rsidRPr="0095276B">
        <w:t>a</w:t>
      </w:r>
      <w:r w:rsidRPr="0095276B">
        <w:t>ges et l</w:t>
      </w:r>
      <w:r w:rsidR="006455E5">
        <w:t>’</w:t>
      </w:r>
      <w:r w:rsidRPr="0095276B">
        <w:t>Assemblée de Bordeaux dont il avait manqué faire pa</w:t>
      </w:r>
      <w:r w:rsidRPr="0095276B">
        <w:t>r</w:t>
      </w:r>
      <w:r w:rsidRPr="0095276B">
        <w:t>tie</w:t>
      </w:r>
      <w:r w:rsidR="006455E5">
        <w:t xml:space="preserve">. </w:t>
      </w:r>
      <w:r w:rsidRPr="0095276B">
        <w:t>Il détacha des murs et montra à Joseph plusieurs souvenirs de famille</w:t>
      </w:r>
      <w:r w:rsidR="006455E5">
        <w:t xml:space="preserve">. </w:t>
      </w:r>
      <w:r w:rsidRPr="0095276B">
        <w:t>Il lui désigna certains meubles auxquels se rattachait une histoire</w:t>
      </w:r>
      <w:r w:rsidR="006455E5">
        <w:t xml:space="preserve">, </w:t>
      </w:r>
      <w:r w:rsidRPr="0095276B">
        <w:t>ou un nom connu</w:t>
      </w:r>
      <w:r w:rsidR="006455E5">
        <w:t>.</w:t>
      </w:r>
    </w:p>
    <w:p w14:paraId="5221BCAC" w14:textId="77777777" w:rsidR="006455E5" w:rsidRDefault="009D4A85" w:rsidP="002666CE">
      <w:r w:rsidRPr="0095276B">
        <w:t>Puis il l</w:t>
      </w:r>
      <w:r w:rsidR="006455E5">
        <w:t>’</w:t>
      </w:r>
      <w:r w:rsidRPr="0095276B">
        <w:t>entraîna dehors</w:t>
      </w:r>
      <w:r w:rsidR="006455E5">
        <w:t xml:space="preserve">, </w:t>
      </w:r>
      <w:r w:rsidRPr="0095276B">
        <w:t>et fit valoir ses rosiers</w:t>
      </w:r>
      <w:r w:rsidR="006455E5">
        <w:t xml:space="preserve">. </w:t>
      </w:r>
      <w:r w:rsidRPr="0095276B">
        <w:t>Il s</w:t>
      </w:r>
      <w:r w:rsidR="006455E5">
        <w:t>’</w:t>
      </w:r>
      <w:r w:rsidRPr="0095276B">
        <w:t>expr</w:t>
      </w:r>
      <w:r w:rsidRPr="0095276B">
        <w:t>i</w:t>
      </w:r>
      <w:r w:rsidRPr="0095276B">
        <w:t>mait sans gaîté ni ironie</w:t>
      </w:r>
      <w:r w:rsidR="006455E5">
        <w:t xml:space="preserve">, </w:t>
      </w:r>
      <w:r w:rsidRPr="0095276B">
        <w:t>mais avec un calme un peu emphat</w:t>
      </w:r>
      <w:r w:rsidRPr="0095276B">
        <w:t>i</w:t>
      </w:r>
      <w:r w:rsidRPr="0095276B">
        <w:t>que et nuancé de tristesse</w:t>
      </w:r>
      <w:r w:rsidR="006455E5">
        <w:t xml:space="preserve">. </w:t>
      </w:r>
      <w:r w:rsidRPr="0095276B">
        <w:t>Il s</w:t>
      </w:r>
      <w:r w:rsidR="006455E5">
        <w:t>’</w:t>
      </w:r>
      <w:r w:rsidRPr="0095276B">
        <w:t>était coiffé d</w:t>
      </w:r>
      <w:r w:rsidR="006455E5">
        <w:t>’</w:t>
      </w:r>
      <w:r w:rsidRPr="0095276B">
        <w:t>un chapeau de paille à bords larges</w:t>
      </w:r>
      <w:r w:rsidR="006455E5">
        <w:t xml:space="preserve">, </w:t>
      </w:r>
      <w:r w:rsidRPr="0095276B">
        <w:t>bien que le soleil de ce début de mai ne fût pas encore brûlant</w:t>
      </w:r>
      <w:r w:rsidR="006455E5">
        <w:t xml:space="preserve"> ; </w:t>
      </w:r>
      <w:r w:rsidRPr="0095276B">
        <w:t>il marchait lentement</w:t>
      </w:r>
      <w:r w:rsidR="006455E5">
        <w:t xml:space="preserve">, </w:t>
      </w:r>
      <w:r w:rsidRPr="0095276B">
        <w:t>et s</w:t>
      </w:r>
      <w:r w:rsidR="006455E5">
        <w:t>’</w:t>
      </w:r>
      <w:r w:rsidRPr="0095276B">
        <w:t>arrêtait</w:t>
      </w:r>
      <w:r w:rsidR="006455E5">
        <w:t xml:space="preserve">, </w:t>
      </w:r>
      <w:r w:rsidRPr="0095276B">
        <w:t>la taille cambrée</w:t>
      </w:r>
      <w:r w:rsidR="006455E5">
        <w:t xml:space="preserve">, </w:t>
      </w:r>
      <w:r w:rsidRPr="0095276B">
        <w:t>pour disserter</w:t>
      </w:r>
      <w:r w:rsidR="006455E5">
        <w:t>.</w:t>
      </w:r>
    </w:p>
    <w:p w14:paraId="5FC7942E" w14:textId="77777777" w:rsidR="006455E5" w:rsidRDefault="009D4A85" w:rsidP="002666CE">
      <w:r w:rsidRPr="0095276B">
        <w:t>Joseph</w:t>
      </w:r>
      <w:r w:rsidR="006455E5">
        <w:t xml:space="preserve">, </w:t>
      </w:r>
      <w:r w:rsidRPr="0095276B">
        <w:t>n</w:t>
      </w:r>
      <w:r w:rsidR="006455E5">
        <w:t>’</w:t>
      </w:r>
      <w:r w:rsidRPr="0095276B">
        <w:t>ayant pu s</w:t>
      </w:r>
      <w:r w:rsidR="006455E5">
        <w:t>’</w:t>
      </w:r>
      <w:r w:rsidRPr="0095276B">
        <w:t>expliquer le sentiment qui l</w:t>
      </w:r>
      <w:r w:rsidR="006455E5">
        <w:t>’</w:t>
      </w:r>
      <w:r w:rsidRPr="0095276B">
        <w:t>avait e</w:t>
      </w:r>
      <w:r w:rsidRPr="0095276B">
        <w:t>n</w:t>
      </w:r>
      <w:r w:rsidRPr="0095276B">
        <w:t>vahi</w:t>
      </w:r>
      <w:r w:rsidR="006455E5">
        <w:t xml:space="preserve">, </w:t>
      </w:r>
      <w:r w:rsidRPr="0095276B">
        <w:t>commençait à s</w:t>
      </w:r>
      <w:r w:rsidR="006455E5">
        <w:t>’</w:t>
      </w:r>
      <w:r w:rsidRPr="0095276B">
        <w:t>ennuyer</w:t>
      </w:r>
      <w:r w:rsidR="006455E5">
        <w:t xml:space="preserve">. </w:t>
      </w:r>
      <w:r w:rsidRPr="0095276B">
        <w:t>Il prêtait docilement l</w:t>
      </w:r>
      <w:r w:rsidR="006455E5">
        <w:t>’</w:t>
      </w:r>
      <w:r w:rsidRPr="0095276B">
        <w:t>oreille aux paraphrases de son hôte</w:t>
      </w:r>
      <w:r w:rsidR="006455E5">
        <w:t xml:space="preserve">. </w:t>
      </w:r>
      <w:r w:rsidRPr="0095276B">
        <w:t>Mais l</w:t>
      </w:r>
      <w:r w:rsidR="006455E5">
        <w:t>’</w:t>
      </w:r>
      <w:r w:rsidRPr="0095276B">
        <w:t>intérêt de ces histoires lui échappait</w:t>
      </w:r>
      <w:r w:rsidR="006455E5">
        <w:t xml:space="preserve"> ; </w:t>
      </w:r>
      <w:r w:rsidRPr="0095276B">
        <w:t>qu</w:t>
      </w:r>
      <w:r w:rsidR="006455E5">
        <w:t>’</w:t>
      </w:r>
      <w:r w:rsidRPr="0095276B">
        <w:t>est-ce qu</w:t>
      </w:r>
      <w:r w:rsidR="006455E5">
        <w:t>’</w:t>
      </w:r>
      <w:r w:rsidRPr="0095276B">
        <w:t>avaient bien pu faire tous ces personn</w:t>
      </w:r>
      <w:r w:rsidRPr="0095276B">
        <w:t>a</w:t>
      </w:r>
      <w:r w:rsidRPr="0095276B">
        <w:t>ges dont il entendait parler</w:t>
      </w:r>
      <w:r w:rsidR="006455E5">
        <w:t xml:space="preserve"> ? </w:t>
      </w:r>
      <w:r w:rsidRPr="0095276B">
        <w:t>Il voulut marquer son attention</w:t>
      </w:r>
      <w:r w:rsidR="006455E5">
        <w:t xml:space="preserve">. </w:t>
      </w:r>
      <w:r w:rsidRPr="0095276B">
        <w:t xml:space="preserve">Le </w:t>
      </w:r>
      <w:proofErr w:type="spellStart"/>
      <w:r w:rsidRPr="0095276B">
        <w:t>Pleynier</w:t>
      </w:r>
      <w:proofErr w:type="spellEnd"/>
      <w:r w:rsidRPr="0095276B">
        <w:t xml:space="preserve"> l</w:t>
      </w:r>
      <w:r w:rsidR="006455E5">
        <w:t>’</w:t>
      </w:r>
      <w:r w:rsidRPr="0095276B">
        <w:t>écoutait à peine</w:t>
      </w:r>
      <w:r w:rsidR="006455E5">
        <w:t xml:space="preserve">. </w:t>
      </w:r>
      <w:r w:rsidRPr="0095276B">
        <w:t>Il se tut</w:t>
      </w:r>
      <w:r w:rsidR="006455E5">
        <w:t xml:space="preserve">. </w:t>
      </w:r>
      <w:r w:rsidRPr="0095276B">
        <w:t>Après tout</w:t>
      </w:r>
      <w:r w:rsidR="006455E5">
        <w:t xml:space="preserve">, </w:t>
      </w:r>
      <w:r w:rsidRPr="0095276B">
        <w:t>le bonhomme n</w:t>
      </w:r>
      <w:r w:rsidR="006455E5">
        <w:t>’</w:t>
      </w:r>
      <w:r w:rsidRPr="0095276B">
        <w:t>était qu</w:t>
      </w:r>
      <w:r w:rsidR="006455E5">
        <w:t>’</w:t>
      </w:r>
      <w:r w:rsidRPr="0095276B">
        <w:t>un maniaque</w:t>
      </w:r>
      <w:r w:rsidR="006455E5">
        <w:t xml:space="preserve">. </w:t>
      </w:r>
      <w:r w:rsidRPr="0095276B">
        <w:t>Des simagrées</w:t>
      </w:r>
      <w:r w:rsidR="006455E5">
        <w:t> !</w:t>
      </w:r>
    </w:p>
    <w:p w14:paraId="59C39283" w14:textId="77777777" w:rsidR="006455E5" w:rsidRDefault="009D4A85" w:rsidP="002666CE">
      <w:r w:rsidRPr="0095276B">
        <w:t>Joseph en était là de ses aigreurs</w:t>
      </w:r>
      <w:r w:rsidR="006455E5">
        <w:t xml:space="preserve">, </w:t>
      </w:r>
      <w:r w:rsidRPr="0095276B">
        <w:t>quand la robe de taffetas beige apparut au bout d</w:t>
      </w:r>
      <w:r w:rsidR="006455E5">
        <w:t>’</w:t>
      </w:r>
      <w:r w:rsidRPr="0095276B">
        <w:t>une allée</w:t>
      </w:r>
      <w:r w:rsidR="006455E5">
        <w:t xml:space="preserve">. </w:t>
      </w:r>
      <w:r w:rsidRPr="0095276B">
        <w:t xml:space="preserve">Hélène Le </w:t>
      </w:r>
      <w:proofErr w:type="spellStart"/>
      <w:r w:rsidRPr="0095276B">
        <w:t>Pleynier</w:t>
      </w:r>
      <w:proofErr w:type="spellEnd"/>
      <w:r w:rsidR="006455E5">
        <w:t xml:space="preserve">, </w:t>
      </w:r>
      <w:r w:rsidRPr="0095276B">
        <w:t>une c</w:t>
      </w:r>
      <w:r w:rsidRPr="0095276B">
        <w:t>a</w:t>
      </w:r>
      <w:r w:rsidRPr="0095276B">
        <w:t>pote de paille sur la tête et une canne à la main</w:t>
      </w:r>
      <w:r w:rsidR="006455E5">
        <w:t xml:space="preserve">, </w:t>
      </w:r>
      <w:r w:rsidRPr="0095276B">
        <w:t>semblait prête à partir pour une promenade</w:t>
      </w:r>
      <w:r w:rsidR="006455E5">
        <w:t xml:space="preserve">. </w:t>
      </w:r>
      <w:r w:rsidRPr="0095276B">
        <w:t>Elle aperçut les deux hommes</w:t>
      </w:r>
      <w:r w:rsidR="006455E5">
        <w:t xml:space="preserve">, </w:t>
      </w:r>
      <w:r w:rsidRPr="0095276B">
        <w:t>eut une hésitation</w:t>
      </w:r>
      <w:r w:rsidR="006455E5">
        <w:t xml:space="preserve">, </w:t>
      </w:r>
      <w:r w:rsidRPr="0095276B">
        <w:t xml:space="preserve">répondit par un salut rapide au </w:t>
      </w:r>
      <w:r w:rsidRPr="0095276B">
        <w:lastRenderedPageBreak/>
        <w:t>coup de chapeau de Joseph</w:t>
      </w:r>
      <w:r w:rsidR="006455E5">
        <w:t xml:space="preserve">, </w:t>
      </w:r>
      <w:r w:rsidRPr="0095276B">
        <w:t>et s</w:t>
      </w:r>
      <w:r w:rsidR="006455E5">
        <w:t>’</w:t>
      </w:r>
      <w:r w:rsidRPr="0095276B">
        <w:t>en retourna vers la maison</w:t>
      </w:r>
      <w:r w:rsidR="006455E5">
        <w:t xml:space="preserve">. </w:t>
      </w:r>
      <w:r w:rsidRPr="0095276B">
        <w:t>Joseph se trouva d</w:t>
      </w:r>
      <w:r w:rsidRPr="0095276B">
        <w:t>é</w:t>
      </w:r>
      <w:r w:rsidRPr="0095276B">
        <w:t>pité</w:t>
      </w:r>
      <w:r w:rsidR="006455E5">
        <w:t xml:space="preserve">, </w:t>
      </w:r>
      <w:r w:rsidRPr="0095276B">
        <w:t>ne sut de quoi</w:t>
      </w:r>
      <w:r w:rsidR="006455E5">
        <w:t xml:space="preserve">, </w:t>
      </w:r>
      <w:r w:rsidRPr="0095276B">
        <w:t>et en voulut à son hôte</w:t>
      </w:r>
      <w:r w:rsidR="006455E5">
        <w:t>.</w:t>
      </w:r>
    </w:p>
    <w:p w14:paraId="51273206" w14:textId="7B373A6C" w:rsidR="002666CE" w:rsidRDefault="006455E5" w:rsidP="002666CE">
      <w:r>
        <w:t>« </w:t>
      </w:r>
      <w:r w:rsidR="009D4A85" w:rsidRPr="0095276B">
        <w:t>C</w:t>
      </w:r>
      <w:r>
        <w:t>’</w:t>
      </w:r>
      <w:r w:rsidR="009D4A85" w:rsidRPr="0095276B">
        <w:t>est ma fille</w:t>
      </w:r>
      <w:r>
        <w:t xml:space="preserve">, </w:t>
      </w:r>
      <w:r w:rsidR="009D4A85" w:rsidRPr="0095276B">
        <w:t xml:space="preserve">dit </w:t>
      </w:r>
      <w:r>
        <w:t>M. </w:t>
      </w:r>
      <w:r w:rsidR="009D4A85" w:rsidRPr="0095276B">
        <w:t xml:space="preserve">Le </w:t>
      </w:r>
      <w:proofErr w:type="spellStart"/>
      <w:r w:rsidR="009D4A85" w:rsidRPr="0095276B">
        <w:t>Pleynier</w:t>
      </w:r>
      <w:proofErr w:type="spellEnd"/>
      <w:r>
        <w:t xml:space="preserve">, </w:t>
      </w:r>
      <w:r w:rsidR="009D4A85" w:rsidRPr="0095276B">
        <w:t>le nez en avant</w:t>
      </w:r>
      <w:r>
        <w:t xml:space="preserve">, </w:t>
      </w:r>
      <w:r w:rsidR="009D4A85" w:rsidRPr="0095276B">
        <w:t>sur un ton de confidence banale</w:t>
      </w:r>
      <w:r>
        <w:t xml:space="preserve">. </w:t>
      </w:r>
      <w:r w:rsidR="009D4A85" w:rsidRPr="0095276B">
        <w:t>Une enfant de grand mérite</w:t>
      </w:r>
      <w:r>
        <w:t xml:space="preserve">. </w:t>
      </w:r>
      <w:r w:rsidR="009D4A85" w:rsidRPr="0095276B">
        <w:t>La pa</w:t>
      </w:r>
      <w:r w:rsidR="009D4A85" w:rsidRPr="0095276B">
        <w:t>u</w:t>
      </w:r>
      <w:r w:rsidR="009D4A85" w:rsidRPr="0095276B">
        <w:t>vre petite n</w:t>
      </w:r>
      <w:r>
        <w:t>’</w:t>
      </w:r>
      <w:r w:rsidR="009D4A85" w:rsidRPr="0095276B">
        <w:t>a pas la vie gaie auprès de moi</w:t>
      </w:r>
      <w:r>
        <w:t xml:space="preserve">, </w:t>
      </w:r>
      <w:r w:rsidR="009D4A85" w:rsidRPr="0095276B">
        <w:t>depuis la mort de sa mère</w:t>
      </w:r>
      <w:r>
        <w:t xml:space="preserve">. </w:t>
      </w:r>
      <w:r w:rsidR="009D4A85" w:rsidRPr="0095276B">
        <w:t xml:space="preserve">Je ne suis pas une société bien </w:t>
      </w:r>
      <w:proofErr w:type="spellStart"/>
      <w:r w:rsidR="009D4A85" w:rsidRPr="0095276B">
        <w:t>régalante</w:t>
      </w:r>
      <w:proofErr w:type="spellEnd"/>
      <w:r>
        <w:t>. »</w:t>
      </w:r>
    </w:p>
    <w:p w14:paraId="13F0D9B9" w14:textId="77777777" w:rsidR="006455E5" w:rsidRDefault="009D4A85" w:rsidP="002666CE">
      <w:r w:rsidRPr="0095276B">
        <w:t>Joseph lui sut mauvais gré de penser à soi quand sa fille venait de passer</w:t>
      </w:r>
      <w:r w:rsidR="006455E5">
        <w:t>.</w:t>
      </w:r>
    </w:p>
    <w:p w14:paraId="57A3AE74" w14:textId="77777777" w:rsidR="006455E5" w:rsidRDefault="006455E5" w:rsidP="002666CE">
      <w:r>
        <w:t>« </w:t>
      </w:r>
      <w:r w:rsidR="009D4A85" w:rsidRPr="0095276B">
        <w:t>N</w:t>
      </w:r>
      <w:r>
        <w:t>’</w:t>
      </w:r>
      <w:r w:rsidR="009D4A85" w:rsidRPr="0095276B">
        <w:t>avez-vous pas un fils</w:t>
      </w:r>
      <w:r>
        <w:t xml:space="preserve">, </w:t>
      </w:r>
      <w:r w:rsidR="009D4A85" w:rsidRPr="0095276B">
        <w:t>Monsieur</w:t>
      </w:r>
      <w:r>
        <w:t> ?</w:t>
      </w:r>
    </w:p>
    <w:p w14:paraId="39C8A5AA" w14:textId="19DD3E17" w:rsidR="002666CE" w:rsidRDefault="006455E5" w:rsidP="002666CE">
      <w:r>
        <w:t>— </w:t>
      </w:r>
      <w:r w:rsidR="009D4A85" w:rsidRPr="0095276B">
        <w:t>Si fait</w:t>
      </w:r>
      <w:r>
        <w:t xml:space="preserve">. </w:t>
      </w:r>
      <w:r w:rsidR="009D4A85" w:rsidRPr="0095276B">
        <w:t>Il est lieutenant aux dragons</w:t>
      </w:r>
      <w:r>
        <w:t>. »</w:t>
      </w:r>
    </w:p>
    <w:p w14:paraId="6BBE3248" w14:textId="77777777" w:rsidR="006455E5" w:rsidRDefault="009D4A85" w:rsidP="002666CE">
      <w:r w:rsidRPr="0095276B">
        <w:t>Ils arrivaient devant la porte de bois</w:t>
      </w:r>
      <w:r w:rsidR="006455E5">
        <w:t xml:space="preserve">. </w:t>
      </w:r>
      <w:r w:rsidRPr="0095276B">
        <w:t>Joseph s</w:t>
      </w:r>
      <w:r w:rsidR="006455E5">
        <w:t>’</w:t>
      </w:r>
      <w:r w:rsidRPr="0095276B">
        <w:t>aperçut alors que le tour qu</w:t>
      </w:r>
      <w:r w:rsidR="006455E5">
        <w:t>’</w:t>
      </w:r>
      <w:r w:rsidRPr="0095276B">
        <w:t>on lui avait fait faire était combiné de façon à le reconduire à la sortie du parc</w:t>
      </w:r>
      <w:r w:rsidR="006455E5">
        <w:t xml:space="preserve">. </w:t>
      </w:r>
      <w:r w:rsidRPr="0095276B">
        <w:t>Il éprouva le mouvement de c</w:t>
      </w:r>
      <w:r w:rsidRPr="0095276B">
        <w:t>o</w:t>
      </w:r>
      <w:r w:rsidRPr="0095276B">
        <w:t>lère d</w:t>
      </w:r>
      <w:r w:rsidR="006455E5">
        <w:t>’</w:t>
      </w:r>
      <w:r w:rsidRPr="0095276B">
        <w:t>un enfant qui se voit berné</w:t>
      </w:r>
      <w:r w:rsidR="006455E5">
        <w:t xml:space="preserve">. </w:t>
      </w:r>
      <w:r w:rsidRPr="0095276B">
        <w:t>Il voulut reprendre avantage</w:t>
      </w:r>
      <w:r w:rsidR="006455E5">
        <w:t xml:space="preserve">, </w:t>
      </w:r>
      <w:r w:rsidRPr="0095276B">
        <w:t>et prononça avec force</w:t>
      </w:r>
      <w:r w:rsidR="006455E5">
        <w:t> :</w:t>
      </w:r>
    </w:p>
    <w:p w14:paraId="5B8C6934" w14:textId="3D687786" w:rsidR="002666CE" w:rsidRDefault="006455E5" w:rsidP="002666CE">
      <w:r>
        <w:t>« </w:t>
      </w:r>
      <w:r w:rsidR="009D4A85" w:rsidRPr="0095276B">
        <w:t>Enfin</w:t>
      </w:r>
      <w:r>
        <w:t xml:space="preserve">, </w:t>
      </w:r>
      <w:r w:rsidR="009D4A85" w:rsidRPr="0095276B">
        <w:t>vous n</w:t>
      </w:r>
      <w:r>
        <w:t>’</w:t>
      </w:r>
      <w:r w:rsidR="009D4A85" w:rsidRPr="0095276B">
        <w:t>allez tout de même pas vous obstiner à r</w:t>
      </w:r>
      <w:r w:rsidR="009D4A85" w:rsidRPr="0095276B">
        <w:t>e</w:t>
      </w:r>
      <w:r w:rsidR="009D4A85" w:rsidRPr="0095276B">
        <w:t>fuser nos remerciements pour l</w:t>
      </w:r>
      <w:r>
        <w:t>’</w:t>
      </w:r>
      <w:r w:rsidR="009D4A85" w:rsidRPr="0095276B">
        <w:t>affaire du Cercle</w:t>
      </w:r>
      <w:r>
        <w:t> ? »</w:t>
      </w:r>
    </w:p>
    <w:p w14:paraId="4C33BC95" w14:textId="77777777" w:rsidR="006455E5" w:rsidRDefault="009D4A85" w:rsidP="002666CE">
      <w:r w:rsidRPr="0095276B">
        <w:t>Qui fut surpris de sentir une main se poser sur son épaule et un regard presque affectueux croiser le sien</w:t>
      </w:r>
      <w:r w:rsidR="006455E5">
        <w:t> ?</w:t>
      </w:r>
    </w:p>
    <w:p w14:paraId="7B080458" w14:textId="7A9BF5DB" w:rsidR="002666CE" w:rsidRDefault="006455E5" w:rsidP="002666CE">
      <w:r>
        <w:t>« </w:t>
      </w:r>
      <w:r w:rsidR="009D4A85" w:rsidRPr="0095276B">
        <w:t>Allez</w:t>
      </w:r>
      <w:r>
        <w:t xml:space="preserve"> ! </w:t>
      </w:r>
      <w:r w:rsidR="009D4A85" w:rsidRPr="0095276B">
        <w:t>Ne parlez pas de ces misères</w:t>
      </w:r>
      <w:r>
        <w:t xml:space="preserve">. </w:t>
      </w:r>
      <w:r w:rsidR="009D4A85" w:rsidRPr="0095276B">
        <w:t>Mais j</w:t>
      </w:r>
      <w:r>
        <w:t>’</w:t>
      </w:r>
      <w:r w:rsidR="009D4A85" w:rsidRPr="0095276B">
        <w:t>aime à voir que vous ne vous tenez jamais pour battu</w:t>
      </w:r>
      <w:r>
        <w:t xml:space="preserve">. </w:t>
      </w:r>
      <w:r w:rsidR="009D4A85" w:rsidRPr="0095276B">
        <w:t>C</w:t>
      </w:r>
      <w:r>
        <w:t>’</w:t>
      </w:r>
      <w:r w:rsidR="009D4A85" w:rsidRPr="0095276B">
        <w:t>est cela qui fait les caractères</w:t>
      </w:r>
      <w:r>
        <w:t>. »</w:t>
      </w:r>
    </w:p>
    <w:p w14:paraId="7A346F36" w14:textId="77777777" w:rsidR="006455E5" w:rsidRDefault="009D4A85" w:rsidP="002666CE">
      <w:r w:rsidRPr="0095276B">
        <w:t>Et au moment où toutes les préventions de Joseph s</w:t>
      </w:r>
      <w:r w:rsidR="006455E5">
        <w:t>’</w:t>
      </w:r>
      <w:r w:rsidRPr="0095276B">
        <w:t>év</w:t>
      </w:r>
      <w:r w:rsidRPr="0095276B">
        <w:t>a</w:t>
      </w:r>
      <w:r w:rsidRPr="0095276B">
        <w:t>nouissaient comme une bulle de savon</w:t>
      </w:r>
      <w:r w:rsidR="006455E5">
        <w:t xml:space="preserve">, </w:t>
      </w:r>
      <w:r w:rsidRPr="0095276B">
        <w:t>où quelque chose qui ressemblait à de la sympathie s</w:t>
      </w:r>
      <w:r w:rsidR="006455E5">
        <w:t>’</w:t>
      </w:r>
      <w:r w:rsidRPr="0095276B">
        <w:t>emparait de lui</w:t>
      </w:r>
      <w:r w:rsidR="006455E5">
        <w:t xml:space="preserve">, </w:t>
      </w:r>
      <w:r w:rsidRPr="0095276B">
        <w:t>le vieillard le poussa doucement dehors par l</w:t>
      </w:r>
      <w:r w:rsidR="006455E5">
        <w:t>’</w:t>
      </w:r>
      <w:r w:rsidRPr="0095276B">
        <w:t>épaule</w:t>
      </w:r>
      <w:r w:rsidR="006455E5">
        <w:t xml:space="preserve">, </w:t>
      </w:r>
      <w:r w:rsidRPr="0095276B">
        <w:t>et ajouta</w:t>
      </w:r>
      <w:r w:rsidR="006455E5">
        <w:t> :</w:t>
      </w:r>
    </w:p>
    <w:p w14:paraId="7C9CF305" w14:textId="77D67ADD" w:rsidR="002666CE" w:rsidRDefault="006455E5" w:rsidP="002666CE">
      <w:r>
        <w:lastRenderedPageBreak/>
        <w:t>« </w:t>
      </w:r>
      <w:r w:rsidR="009D4A85" w:rsidRPr="0095276B">
        <w:t>Bonsoir</w:t>
      </w:r>
      <w:r>
        <w:t xml:space="preserve">, </w:t>
      </w:r>
      <w:r w:rsidR="009D4A85" w:rsidRPr="0095276B">
        <w:t>bonsoir</w:t>
      </w:r>
      <w:r>
        <w:t xml:space="preserve">, </w:t>
      </w:r>
      <w:r w:rsidR="009D4A85" w:rsidRPr="0095276B">
        <w:t>prenez garde de ne pas vous faire écr</w:t>
      </w:r>
      <w:r w:rsidR="009D4A85" w:rsidRPr="0095276B">
        <w:t>a</w:t>
      </w:r>
      <w:r w:rsidR="009D4A85" w:rsidRPr="0095276B">
        <w:t>ser</w:t>
      </w:r>
      <w:r>
        <w:t> ! »</w:t>
      </w:r>
    </w:p>
    <w:p w14:paraId="0BA8DFB2" w14:textId="77777777" w:rsidR="006455E5" w:rsidRDefault="009D4A85" w:rsidP="002666CE">
      <w:r w:rsidRPr="0095276B">
        <w:t>Puis lui tourna le dos</w:t>
      </w:r>
      <w:r w:rsidR="006455E5">
        <w:t xml:space="preserve">, </w:t>
      </w:r>
      <w:r w:rsidRPr="0095276B">
        <w:t>et rentra</w:t>
      </w:r>
      <w:r w:rsidR="006455E5">
        <w:t>.</w:t>
      </w:r>
    </w:p>
    <w:p w14:paraId="08B72CC7" w14:textId="77777777" w:rsidR="006455E5" w:rsidRDefault="006455E5" w:rsidP="002666CE">
      <w:r>
        <w:t>« </w:t>
      </w:r>
      <w:r w:rsidR="009D4A85" w:rsidRPr="0095276B">
        <w:t>Le drôle de bonhomme</w:t>
      </w:r>
      <w:r>
        <w:t xml:space="preserve"> ! </w:t>
      </w:r>
      <w:r w:rsidR="009D4A85" w:rsidRPr="0095276B">
        <w:t>s</w:t>
      </w:r>
      <w:r>
        <w:t>’</w:t>
      </w:r>
      <w:r w:rsidR="009D4A85" w:rsidRPr="0095276B">
        <w:t>écria Joseph presque à voix haute</w:t>
      </w:r>
      <w:r>
        <w:t xml:space="preserve">, </w:t>
      </w:r>
      <w:r w:rsidR="009D4A85" w:rsidRPr="0095276B">
        <w:t>sur la route</w:t>
      </w:r>
      <w:r>
        <w:t xml:space="preserve">, </w:t>
      </w:r>
      <w:r w:rsidR="009D4A85" w:rsidRPr="0095276B">
        <w:t>en réprimant une forte envie de rire mêlée de confusion</w:t>
      </w:r>
      <w:r>
        <w:t xml:space="preserve">. </w:t>
      </w:r>
      <w:r w:rsidR="009D4A85" w:rsidRPr="0095276B">
        <w:t>Dix pas plus loin</w:t>
      </w:r>
      <w:r>
        <w:t xml:space="preserve">, </w:t>
      </w:r>
      <w:r w:rsidR="009D4A85" w:rsidRPr="0095276B">
        <w:t>il ajouta</w:t>
      </w:r>
      <w:r>
        <w:t xml:space="preserve">, </w:t>
      </w:r>
      <w:r w:rsidR="009D4A85" w:rsidRPr="0095276B">
        <w:t>à mi-voix</w:t>
      </w:r>
      <w:r>
        <w:t> :</w:t>
      </w:r>
    </w:p>
    <w:p w14:paraId="60A3E309" w14:textId="689A763F" w:rsidR="002666CE" w:rsidRDefault="006455E5" w:rsidP="002666CE">
      <w:r>
        <w:t>« </w:t>
      </w:r>
      <w:r w:rsidR="009D4A85" w:rsidRPr="0095276B">
        <w:t>Et la drôle de maison</w:t>
      </w:r>
      <w:r>
        <w:t>… »</w:t>
      </w:r>
    </w:p>
    <w:p w14:paraId="2E552F03" w14:textId="77777777" w:rsidR="006455E5" w:rsidRDefault="009D4A85" w:rsidP="002666CE">
      <w:r w:rsidRPr="0095276B">
        <w:t>Il descendit toute la côte qui mène du plateau vers les fa</w:t>
      </w:r>
      <w:r w:rsidRPr="0095276B">
        <w:t>u</w:t>
      </w:r>
      <w:r w:rsidRPr="0095276B">
        <w:t>bourgs de Vendeuvre et la rivière qui y paresse</w:t>
      </w:r>
      <w:r w:rsidR="006455E5">
        <w:t>.</w:t>
      </w:r>
    </w:p>
    <w:p w14:paraId="396FB259" w14:textId="77777777" w:rsidR="006455E5" w:rsidRDefault="009D4A85" w:rsidP="002666CE">
      <w:r w:rsidRPr="0095276B">
        <w:t>L</w:t>
      </w:r>
      <w:r w:rsidR="006455E5">
        <w:t>’</w:t>
      </w:r>
      <w:r w:rsidRPr="0095276B">
        <w:t>image d</w:t>
      </w:r>
      <w:r w:rsidR="006455E5">
        <w:t>’</w:t>
      </w:r>
      <w:r w:rsidRPr="0095276B">
        <w:t xml:space="preserve">Hélène Le </w:t>
      </w:r>
      <w:proofErr w:type="spellStart"/>
      <w:r w:rsidRPr="0095276B">
        <w:t>Pleynier</w:t>
      </w:r>
      <w:proofErr w:type="spellEnd"/>
      <w:r w:rsidRPr="0095276B">
        <w:t xml:space="preserve"> passa</w:t>
      </w:r>
      <w:r w:rsidR="006455E5">
        <w:t> :</w:t>
      </w:r>
    </w:p>
    <w:p w14:paraId="6B189536" w14:textId="14F94243" w:rsidR="002666CE" w:rsidRDefault="006455E5" w:rsidP="002666CE">
      <w:r>
        <w:t>« </w:t>
      </w:r>
      <w:r w:rsidR="009D4A85" w:rsidRPr="0095276B">
        <w:t>La drôle de jeune personne</w:t>
      </w:r>
      <w:r>
        <w:t>. »</w:t>
      </w:r>
    </w:p>
    <w:p w14:paraId="311BFAF4" w14:textId="77777777" w:rsidR="006455E5" w:rsidRDefault="009D4A85" w:rsidP="002666CE">
      <w:r w:rsidRPr="0095276B">
        <w:t>Il coupa une rue où l</w:t>
      </w:r>
      <w:r w:rsidR="006455E5">
        <w:t>’</w:t>
      </w:r>
      <w:r w:rsidRPr="0095276B">
        <w:t>attachait le souvenir assez trouble de quelques soirées de dimanches</w:t>
      </w:r>
      <w:r w:rsidR="006455E5">
        <w:t xml:space="preserve">, </w:t>
      </w:r>
      <w:r w:rsidRPr="0095276B">
        <w:t>l</w:t>
      </w:r>
      <w:r w:rsidR="006455E5">
        <w:t>’</w:t>
      </w:r>
      <w:r w:rsidRPr="0095276B">
        <w:t>hiver dernier</w:t>
      </w:r>
      <w:r w:rsidR="006455E5">
        <w:t xml:space="preserve">, </w:t>
      </w:r>
      <w:r w:rsidRPr="0095276B">
        <w:t>pendant le plus fort de leur détresse et de leur labeur</w:t>
      </w:r>
      <w:r w:rsidR="006455E5">
        <w:t xml:space="preserve">. </w:t>
      </w:r>
      <w:r w:rsidRPr="0095276B">
        <w:t>Une odeur un peu fade vint flatter son odorat</w:t>
      </w:r>
      <w:r w:rsidR="006455E5">
        <w:t xml:space="preserve">. </w:t>
      </w:r>
      <w:r w:rsidRPr="0095276B">
        <w:t>Il détourna la tête</w:t>
      </w:r>
      <w:r w:rsidR="006455E5">
        <w:t xml:space="preserve">, </w:t>
      </w:r>
      <w:r w:rsidRPr="0095276B">
        <w:t>pressa le pas</w:t>
      </w:r>
      <w:r w:rsidR="006455E5">
        <w:t xml:space="preserve">, </w:t>
      </w:r>
      <w:r w:rsidRPr="0095276B">
        <w:t>et revit l</w:t>
      </w:r>
      <w:r w:rsidR="006455E5">
        <w:t>’</w:t>
      </w:r>
      <w:r w:rsidRPr="0095276B">
        <w:t>or mat d</w:t>
      </w:r>
      <w:r w:rsidR="006455E5">
        <w:t>’</w:t>
      </w:r>
      <w:r w:rsidRPr="0095276B">
        <w:t>une nuque entre une ruche plissée de mousseline blanche et une torsade de cheveux châtains</w:t>
      </w:r>
      <w:r w:rsidR="006455E5">
        <w:t xml:space="preserve">. </w:t>
      </w:r>
      <w:r w:rsidRPr="0095276B">
        <w:t>Il écarta pourtant ce souvenir avec une nuance d</w:t>
      </w:r>
      <w:r w:rsidR="006455E5">
        <w:t>’</w:t>
      </w:r>
      <w:r w:rsidRPr="0095276B">
        <w:t>embarras</w:t>
      </w:r>
      <w:r w:rsidR="006455E5">
        <w:t xml:space="preserve">. </w:t>
      </w:r>
      <w:r w:rsidRPr="0095276B">
        <w:t>Il préféra s</w:t>
      </w:r>
      <w:r w:rsidR="006455E5">
        <w:t>’</w:t>
      </w:r>
      <w:r w:rsidRPr="0095276B">
        <w:t>arrêter à l</w:t>
      </w:r>
      <w:r w:rsidR="006455E5">
        <w:t>’</w:t>
      </w:r>
      <w:r w:rsidRPr="0095276B">
        <w:t>attention furtive</w:t>
      </w:r>
      <w:r w:rsidR="006455E5">
        <w:t xml:space="preserve">, </w:t>
      </w:r>
      <w:r w:rsidRPr="0095276B">
        <w:t>narquoise</w:t>
      </w:r>
      <w:r w:rsidR="006455E5">
        <w:t xml:space="preserve">, </w:t>
      </w:r>
      <w:r w:rsidRPr="0095276B">
        <w:t>toutefois indulgente</w:t>
      </w:r>
      <w:r w:rsidR="006455E5">
        <w:t xml:space="preserve">, </w:t>
      </w:r>
      <w:r w:rsidRPr="0095276B">
        <w:t>de deux grands yeux violets</w:t>
      </w:r>
      <w:r w:rsidR="006455E5">
        <w:t xml:space="preserve">, </w:t>
      </w:r>
      <w:r w:rsidRPr="0095276B">
        <w:t>ombragés de cils noirs</w:t>
      </w:r>
      <w:r w:rsidR="006455E5">
        <w:t xml:space="preserve">, </w:t>
      </w:r>
      <w:r w:rsidRPr="0095276B">
        <w:t>dans un visage clair et ambré</w:t>
      </w:r>
      <w:r w:rsidR="006455E5">
        <w:t>.</w:t>
      </w:r>
    </w:p>
    <w:p w14:paraId="0E410D65" w14:textId="77777777" w:rsidR="006455E5" w:rsidRDefault="009D4A85" w:rsidP="002666CE">
      <w:r w:rsidRPr="0095276B">
        <w:t>C</w:t>
      </w:r>
      <w:r w:rsidR="006455E5">
        <w:t>’</w:t>
      </w:r>
      <w:r w:rsidRPr="0095276B">
        <w:t>est dans cet état d</w:t>
      </w:r>
      <w:r w:rsidR="006455E5">
        <w:t>’</w:t>
      </w:r>
      <w:r w:rsidRPr="0095276B">
        <w:t>esprit qu</w:t>
      </w:r>
      <w:r w:rsidR="006455E5">
        <w:t>’</w:t>
      </w:r>
      <w:r w:rsidRPr="0095276B">
        <w:t>il tourna la grille de la fabr</w:t>
      </w:r>
      <w:r w:rsidRPr="0095276B">
        <w:t>i</w:t>
      </w:r>
      <w:r w:rsidRPr="0095276B">
        <w:t>que et pénétra dans le petit logement si convenable</w:t>
      </w:r>
      <w:r w:rsidR="006455E5">
        <w:t xml:space="preserve">. </w:t>
      </w:r>
      <w:r w:rsidRPr="0095276B">
        <w:t>Il se déba</w:t>
      </w:r>
      <w:r w:rsidRPr="0095276B">
        <w:t>r</w:t>
      </w:r>
      <w:r w:rsidRPr="0095276B">
        <w:t>rassa de son chapeau et de son pardessus dans un étroit couloir</w:t>
      </w:r>
      <w:r w:rsidR="006455E5">
        <w:t xml:space="preserve">, </w:t>
      </w:r>
      <w:r w:rsidRPr="0095276B">
        <w:t>puis poussa une porte et entra dans le salon</w:t>
      </w:r>
      <w:r w:rsidR="006455E5">
        <w:t>.</w:t>
      </w:r>
    </w:p>
    <w:p w14:paraId="7FC00060" w14:textId="77777777" w:rsidR="006455E5" w:rsidRDefault="009D4A85" w:rsidP="002666CE">
      <w:r w:rsidRPr="0095276B">
        <w:t>Les volets à moitié fermés en chassaient la gaîté de cet après-midi de printemps</w:t>
      </w:r>
      <w:r w:rsidR="006455E5">
        <w:t xml:space="preserve">. </w:t>
      </w:r>
      <w:r w:rsidRPr="0095276B">
        <w:t>L</w:t>
      </w:r>
      <w:r w:rsidR="006455E5">
        <w:t>’</w:t>
      </w:r>
      <w:r w:rsidRPr="0095276B">
        <w:t>air qui y dormait était maussade et froid</w:t>
      </w:r>
      <w:r w:rsidR="006455E5">
        <w:t xml:space="preserve">. </w:t>
      </w:r>
      <w:r w:rsidRPr="0095276B">
        <w:t>Les chaises houssées s</w:t>
      </w:r>
      <w:r w:rsidR="006455E5">
        <w:t>’</w:t>
      </w:r>
      <w:r w:rsidRPr="0095276B">
        <w:t xml:space="preserve">alignaient comme dans un </w:t>
      </w:r>
      <w:r w:rsidRPr="0095276B">
        <w:lastRenderedPageBreak/>
        <w:t>parloir d</w:t>
      </w:r>
      <w:r w:rsidR="006455E5">
        <w:t>’</w:t>
      </w:r>
      <w:r w:rsidRPr="0095276B">
        <w:t>institution</w:t>
      </w:r>
      <w:r w:rsidR="006455E5">
        <w:t xml:space="preserve">. </w:t>
      </w:r>
      <w:r w:rsidRPr="0095276B">
        <w:t>Sur la cheminée</w:t>
      </w:r>
      <w:r w:rsidR="006455E5">
        <w:t xml:space="preserve">, </w:t>
      </w:r>
      <w:r w:rsidRPr="0095276B">
        <w:t>un maigre bouquet de feuilles et de fleurs artificielles s</w:t>
      </w:r>
      <w:r w:rsidR="006455E5">
        <w:t>’</w:t>
      </w:r>
      <w:r w:rsidRPr="0095276B">
        <w:t>empoussiérait</w:t>
      </w:r>
      <w:r w:rsidR="006455E5">
        <w:t xml:space="preserve">, </w:t>
      </w:r>
      <w:r w:rsidRPr="0095276B">
        <w:t>par les soins d</w:t>
      </w:r>
      <w:r w:rsidR="006455E5">
        <w:t>’</w:t>
      </w:r>
      <w:r w:rsidRPr="0095276B">
        <w:t>Hermine</w:t>
      </w:r>
      <w:r w:rsidR="006455E5">
        <w:t xml:space="preserve">, </w:t>
      </w:r>
      <w:r w:rsidRPr="0095276B">
        <w:t>dans un vase de porcelaine bon marché</w:t>
      </w:r>
      <w:r w:rsidR="006455E5">
        <w:t xml:space="preserve">. </w:t>
      </w:r>
      <w:r w:rsidRPr="0095276B">
        <w:t>Il songea au parc de la route de Nantes</w:t>
      </w:r>
      <w:r w:rsidR="006455E5">
        <w:t xml:space="preserve">, </w:t>
      </w:r>
      <w:r w:rsidRPr="0095276B">
        <w:t>aux rosiers en boutons</w:t>
      </w:r>
      <w:r w:rsidR="006455E5">
        <w:t xml:space="preserve">, </w:t>
      </w:r>
      <w:r w:rsidRPr="0095276B">
        <w:t>aux branches de feui</w:t>
      </w:r>
      <w:r w:rsidRPr="0095276B">
        <w:t>l</w:t>
      </w:r>
      <w:r w:rsidRPr="0095276B">
        <w:t>lage nouveau qu</w:t>
      </w:r>
      <w:r w:rsidR="006455E5">
        <w:t>’</w:t>
      </w:r>
      <w:r w:rsidRPr="0095276B">
        <w:t xml:space="preserve">Hélène Le </w:t>
      </w:r>
      <w:proofErr w:type="spellStart"/>
      <w:r w:rsidRPr="0095276B">
        <w:t>Pleynier</w:t>
      </w:r>
      <w:proofErr w:type="spellEnd"/>
      <w:r w:rsidRPr="0095276B">
        <w:t xml:space="preserve"> venait de cueillir</w:t>
      </w:r>
      <w:r w:rsidR="006455E5">
        <w:t xml:space="preserve">, </w:t>
      </w:r>
      <w:r w:rsidRPr="0095276B">
        <w:t>lorsqu</w:t>
      </w:r>
      <w:r w:rsidR="006455E5">
        <w:t>’</w:t>
      </w:r>
      <w:r w:rsidRPr="0095276B">
        <w:t>il l</w:t>
      </w:r>
      <w:r w:rsidR="006455E5">
        <w:t>’</w:t>
      </w:r>
      <w:r w:rsidRPr="0095276B">
        <w:t>avait abordée</w:t>
      </w:r>
      <w:r w:rsidR="006455E5">
        <w:t xml:space="preserve">. </w:t>
      </w:r>
      <w:r w:rsidRPr="0095276B">
        <w:t>Il sortit en refermant la porte avec violence</w:t>
      </w:r>
      <w:r w:rsidR="006455E5">
        <w:t xml:space="preserve">, </w:t>
      </w:r>
      <w:r w:rsidRPr="0095276B">
        <w:t>et se dirigea</w:t>
      </w:r>
      <w:r w:rsidR="006455E5">
        <w:t xml:space="preserve">, </w:t>
      </w:r>
      <w:r w:rsidRPr="0095276B">
        <w:t>sans quitter sa jaquette marron</w:t>
      </w:r>
      <w:r w:rsidR="006455E5">
        <w:t xml:space="preserve">, </w:t>
      </w:r>
      <w:r w:rsidRPr="0095276B">
        <w:t>vers la fabrique</w:t>
      </w:r>
      <w:r w:rsidR="006455E5">
        <w:t xml:space="preserve">, </w:t>
      </w:r>
      <w:r w:rsidRPr="0095276B">
        <w:t>dont les murs ronflaient et vibraient sous l</w:t>
      </w:r>
      <w:r w:rsidR="006455E5">
        <w:t>’</w:t>
      </w:r>
      <w:r w:rsidRPr="0095276B">
        <w:t>effort des métiers</w:t>
      </w:r>
      <w:r w:rsidR="006455E5">
        <w:t xml:space="preserve">, </w:t>
      </w:r>
      <w:r w:rsidRPr="0095276B">
        <w:t>comme la vibration même du soleil de mai</w:t>
      </w:r>
      <w:r w:rsidR="006455E5">
        <w:t>.</w:t>
      </w:r>
    </w:p>
    <w:p w14:paraId="4ED0DE96" w14:textId="70AB8952" w:rsidR="009D4A85" w:rsidRPr="0095276B" w:rsidRDefault="009D4A85" w:rsidP="006455E5">
      <w:pPr>
        <w:pStyle w:val="Titre2"/>
        <w:pageBreakBefore/>
        <w:rPr>
          <w:szCs w:val="44"/>
        </w:rPr>
      </w:pPr>
      <w:bookmarkStart w:id="21" w:name="_Toc197888824"/>
      <w:r w:rsidRPr="0095276B">
        <w:rPr>
          <w:szCs w:val="44"/>
        </w:rPr>
        <w:lastRenderedPageBreak/>
        <w:t>2</w:t>
      </w:r>
      <w:bookmarkEnd w:id="21"/>
      <w:r w:rsidRPr="0095276B">
        <w:rPr>
          <w:szCs w:val="44"/>
        </w:rPr>
        <w:br/>
      </w:r>
    </w:p>
    <w:p w14:paraId="4C9345A6" w14:textId="77777777" w:rsidR="006455E5" w:rsidRDefault="009D4A85" w:rsidP="002666CE">
      <w:r w:rsidRPr="0095276B">
        <w:t>Quand il poussa la porte de bois</w:t>
      </w:r>
      <w:r w:rsidR="006455E5">
        <w:t xml:space="preserve">, </w:t>
      </w:r>
      <w:r w:rsidRPr="0095276B">
        <w:t>quarante visages se tou</w:t>
      </w:r>
      <w:r w:rsidRPr="0095276B">
        <w:t>r</w:t>
      </w:r>
      <w:r w:rsidRPr="0095276B">
        <w:t>nèrent vers lui</w:t>
      </w:r>
      <w:r w:rsidR="006455E5">
        <w:t xml:space="preserve">. </w:t>
      </w:r>
      <w:r w:rsidRPr="0095276B">
        <w:t>Il ne distingua le mouvement qu</w:t>
      </w:r>
      <w:r w:rsidR="006455E5">
        <w:t>’</w:t>
      </w:r>
      <w:r w:rsidRPr="0095276B">
        <w:t>à la lumière des quarante faces blanches</w:t>
      </w:r>
      <w:r w:rsidR="006455E5">
        <w:t xml:space="preserve">. </w:t>
      </w:r>
      <w:r w:rsidRPr="0095276B">
        <w:t>Chacune des femmes semblait faire corps avec le métier qui était devant elle</w:t>
      </w:r>
      <w:r w:rsidR="006455E5">
        <w:t xml:space="preserve">, </w:t>
      </w:r>
      <w:r w:rsidRPr="0095276B">
        <w:t>et trépidait de la trép</w:t>
      </w:r>
      <w:r w:rsidRPr="0095276B">
        <w:t>i</w:t>
      </w:r>
      <w:r w:rsidRPr="0095276B">
        <w:t>dation de la machine</w:t>
      </w:r>
      <w:r w:rsidR="006455E5">
        <w:t xml:space="preserve">. </w:t>
      </w:r>
      <w:r w:rsidRPr="0095276B">
        <w:t>L</w:t>
      </w:r>
      <w:r w:rsidR="006455E5">
        <w:t>’</w:t>
      </w:r>
      <w:r w:rsidRPr="0095276B">
        <w:t>air tremblait</w:t>
      </w:r>
      <w:r w:rsidR="006455E5">
        <w:t xml:space="preserve">. </w:t>
      </w:r>
      <w:r w:rsidRPr="0095276B">
        <w:t>Les lunettes de Joseph se mirent à trembler sur son nez</w:t>
      </w:r>
      <w:r w:rsidR="006455E5">
        <w:t xml:space="preserve">. </w:t>
      </w:r>
      <w:r w:rsidRPr="0095276B">
        <w:t>Le fouettement des quarante n</w:t>
      </w:r>
      <w:r w:rsidRPr="0095276B">
        <w:t>a</w:t>
      </w:r>
      <w:r w:rsidRPr="0095276B">
        <w:t>vettes sifflait puis claquait quarante fois par seconde</w:t>
      </w:r>
      <w:r w:rsidR="006455E5">
        <w:t xml:space="preserve">. </w:t>
      </w:r>
      <w:r w:rsidRPr="0095276B">
        <w:t>Tous ces bruits se fondaient dans une clameur brûlante et immobile</w:t>
      </w:r>
      <w:r w:rsidR="006455E5">
        <w:t xml:space="preserve">, </w:t>
      </w:r>
      <w:r w:rsidRPr="0095276B">
        <w:t>qui remplissait la salle à ras bord</w:t>
      </w:r>
      <w:r w:rsidR="006455E5">
        <w:t>.</w:t>
      </w:r>
    </w:p>
    <w:p w14:paraId="693F5638" w14:textId="77777777" w:rsidR="006455E5" w:rsidRDefault="009D4A85" w:rsidP="002666CE">
      <w:r w:rsidRPr="0095276B">
        <w:t>Une phrase qu</w:t>
      </w:r>
      <w:r w:rsidR="006455E5">
        <w:t>’</w:t>
      </w:r>
      <w:r w:rsidRPr="0095276B">
        <w:t xml:space="preserve">il avait dite à Le </w:t>
      </w:r>
      <w:proofErr w:type="spellStart"/>
      <w:r w:rsidRPr="0095276B">
        <w:t>Pleynier</w:t>
      </w:r>
      <w:proofErr w:type="spellEnd"/>
      <w:r w:rsidR="006455E5">
        <w:t xml:space="preserve">, </w:t>
      </w:r>
      <w:r w:rsidRPr="0095276B">
        <w:t>une heure aup</w:t>
      </w:r>
      <w:r w:rsidRPr="0095276B">
        <w:t>a</w:t>
      </w:r>
      <w:r w:rsidRPr="0095276B">
        <w:t>ravant</w:t>
      </w:r>
      <w:r w:rsidR="006455E5">
        <w:t xml:space="preserve">, </w:t>
      </w:r>
      <w:r w:rsidRPr="0095276B">
        <w:t>lui revint à l</w:t>
      </w:r>
      <w:r w:rsidR="006455E5">
        <w:t>’</w:t>
      </w:r>
      <w:r w:rsidRPr="0095276B">
        <w:t>esprit</w:t>
      </w:r>
      <w:r w:rsidR="006455E5">
        <w:t xml:space="preserve"> : </w:t>
      </w:r>
      <w:r w:rsidR="006455E5">
        <w:rPr>
          <w:rFonts w:eastAsia="Georgia" w:cs="Georgia"/>
        </w:rPr>
        <w:t>– « </w:t>
      </w:r>
      <w:r w:rsidRPr="0095276B">
        <w:t>Ces affaires</w:t>
      </w:r>
      <w:r w:rsidR="006455E5">
        <w:t xml:space="preserve">, </w:t>
      </w:r>
      <w:r w:rsidRPr="0095276B">
        <w:t>nous les aurons</w:t>
      </w:r>
      <w:r w:rsidR="006455E5">
        <w:t xml:space="preserve"> » </w:t>
      </w:r>
      <w:r w:rsidR="006455E5">
        <w:rPr>
          <w:rFonts w:eastAsia="Georgia" w:cs="Georgia"/>
        </w:rPr>
        <w:t xml:space="preserve">–, </w:t>
      </w:r>
      <w:r w:rsidRPr="0095276B">
        <w:t>et quelque chose lui pinça le cœur</w:t>
      </w:r>
      <w:r w:rsidR="006455E5">
        <w:t xml:space="preserve">. </w:t>
      </w:r>
      <w:r w:rsidRPr="0095276B">
        <w:t>Que signifiait ce vacarme</w:t>
      </w:r>
      <w:r w:rsidR="006455E5">
        <w:t xml:space="preserve">, </w:t>
      </w:r>
      <w:r w:rsidRPr="0095276B">
        <w:t>si rien de consistant n</w:t>
      </w:r>
      <w:r w:rsidR="006455E5">
        <w:t>’</w:t>
      </w:r>
      <w:r w:rsidRPr="0095276B">
        <w:t>était dessous</w:t>
      </w:r>
      <w:r w:rsidR="006455E5">
        <w:t> ?</w:t>
      </w:r>
    </w:p>
    <w:p w14:paraId="2B2BE6BC" w14:textId="77777777" w:rsidR="006455E5" w:rsidRDefault="009D4A85" w:rsidP="002666CE">
      <w:r w:rsidRPr="0095276B">
        <w:t>Son père était assis dans le bureau vitré d</w:t>
      </w:r>
      <w:r w:rsidR="006455E5">
        <w:t>’</w:t>
      </w:r>
      <w:r w:rsidRPr="0095276B">
        <w:t>où il surveillait la salle de tissage</w:t>
      </w:r>
      <w:r w:rsidR="006455E5">
        <w:t xml:space="preserve">. </w:t>
      </w:r>
      <w:r w:rsidRPr="0095276B">
        <w:t>Un contremaître en blouse blanche se tenait d</w:t>
      </w:r>
      <w:r w:rsidRPr="0095276B">
        <w:t>e</w:t>
      </w:r>
      <w:r w:rsidRPr="0095276B">
        <w:t>bout à côté de son fauteuil</w:t>
      </w:r>
      <w:r w:rsidR="006455E5">
        <w:t xml:space="preserve">. </w:t>
      </w:r>
      <w:r w:rsidRPr="0095276B">
        <w:t>Hippolyte se tourna vers son fils avec une expression de lassitude farouche</w:t>
      </w:r>
      <w:r w:rsidR="006455E5">
        <w:t> :</w:t>
      </w:r>
    </w:p>
    <w:p w14:paraId="057586C1" w14:textId="3DDB8FE4" w:rsidR="002666CE" w:rsidRDefault="006455E5" w:rsidP="002666CE">
      <w:r>
        <w:t>« </w:t>
      </w:r>
      <w:r w:rsidR="009D4A85" w:rsidRPr="0095276B">
        <w:t>Quatre pièces gâchées cette semaine</w:t>
      </w:r>
      <w:r>
        <w:t xml:space="preserve">. </w:t>
      </w:r>
      <w:r w:rsidR="009D4A85" w:rsidRPr="0095276B">
        <w:t>Tes métiers ne v</w:t>
      </w:r>
      <w:r w:rsidR="009D4A85" w:rsidRPr="0095276B">
        <w:t>a</w:t>
      </w:r>
      <w:r w:rsidR="009D4A85" w:rsidRPr="0095276B">
        <w:t>lent rien</w:t>
      </w:r>
      <w:r>
        <w:t xml:space="preserve">. </w:t>
      </w:r>
      <w:r w:rsidR="009D4A85" w:rsidRPr="0095276B">
        <w:t>Ton oncle se plaint du loup</w:t>
      </w:r>
      <w:r>
        <w:t xml:space="preserve">. </w:t>
      </w:r>
      <w:r w:rsidR="009D4A85" w:rsidRPr="0095276B">
        <w:t>Va le trouver</w:t>
      </w:r>
      <w:r>
        <w:t>. »</w:t>
      </w:r>
    </w:p>
    <w:p w14:paraId="769EC5D8" w14:textId="77777777" w:rsidR="006455E5" w:rsidRDefault="009D4A85" w:rsidP="002666CE">
      <w:r w:rsidRPr="0095276B">
        <w:t>Sans attendre de réponse</w:t>
      </w:r>
      <w:r w:rsidR="006455E5">
        <w:t xml:space="preserve">, </w:t>
      </w:r>
      <w:r w:rsidRPr="0095276B">
        <w:t>le fabricant revint au contrema</w:t>
      </w:r>
      <w:r w:rsidRPr="0095276B">
        <w:t>î</w:t>
      </w:r>
      <w:r w:rsidRPr="0095276B">
        <w:t>tre roux qui contemplait les papiers d</w:t>
      </w:r>
      <w:r w:rsidR="006455E5">
        <w:t>’</w:t>
      </w:r>
      <w:r w:rsidRPr="0095276B">
        <w:t>entre les ourlets sangu</w:t>
      </w:r>
      <w:r w:rsidRPr="0095276B">
        <w:t>i</w:t>
      </w:r>
      <w:r w:rsidRPr="0095276B">
        <w:t>nolents de ses yeux</w:t>
      </w:r>
      <w:r w:rsidR="006455E5">
        <w:t>.</w:t>
      </w:r>
    </w:p>
    <w:p w14:paraId="08C12D10" w14:textId="77777777" w:rsidR="006455E5" w:rsidRDefault="006455E5" w:rsidP="002666CE">
      <w:r>
        <w:t>« </w:t>
      </w:r>
      <w:r w:rsidR="009D4A85" w:rsidRPr="0095276B">
        <w:t>Qu</w:t>
      </w:r>
      <w:r>
        <w:t>’</w:t>
      </w:r>
      <w:r w:rsidR="009D4A85" w:rsidRPr="0095276B">
        <w:t>est-ce que c</w:t>
      </w:r>
      <w:r>
        <w:t>’</w:t>
      </w:r>
      <w:r w:rsidR="009D4A85" w:rsidRPr="0095276B">
        <w:t>est que ces moyennes de travail</w:t>
      </w:r>
      <w:r>
        <w:t xml:space="preserve"> ? </w:t>
      </w:r>
      <w:r w:rsidR="009D4A85" w:rsidRPr="0095276B">
        <w:t>Qu</w:t>
      </w:r>
      <w:r>
        <w:t>’</w:t>
      </w:r>
      <w:r w:rsidR="009D4A85" w:rsidRPr="0095276B">
        <w:t>est-ce que c</w:t>
      </w:r>
      <w:r>
        <w:t>’</w:t>
      </w:r>
      <w:r w:rsidR="009D4A85" w:rsidRPr="0095276B">
        <w:t>est que ces nouvelles habitudes</w:t>
      </w:r>
      <w:r>
        <w:t xml:space="preserve"> ? </w:t>
      </w:r>
      <w:r w:rsidR="009D4A85" w:rsidRPr="0095276B">
        <w:t>Pas la peine de cha</w:t>
      </w:r>
      <w:r w:rsidR="009D4A85" w:rsidRPr="0095276B">
        <w:t>n</w:t>
      </w:r>
      <w:r w:rsidR="009D4A85" w:rsidRPr="0095276B">
        <w:t>ger les métiers</w:t>
      </w:r>
      <w:r>
        <w:t xml:space="preserve">, </w:t>
      </w:r>
      <w:r w:rsidR="009D4A85" w:rsidRPr="0095276B">
        <w:t>si les femmes ne veulent rien faire</w:t>
      </w:r>
      <w:r>
        <w:t>.</w:t>
      </w:r>
    </w:p>
    <w:p w14:paraId="406B58D2" w14:textId="77777777" w:rsidR="006455E5" w:rsidRDefault="006455E5" w:rsidP="002666CE">
      <w:r>
        <w:lastRenderedPageBreak/>
        <w:t>— </w:t>
      </w:r>
      <w:r w:rsidR="009D4A85" w:rsidRPr="0095276B">
        <w:t xml:space="preserve">La Julie </w:t>
      </w:r>
      <w:proofErr w:type="spellStart"/>
      <w:r w:rsidR="009D4A85" w:rsidRPr="0095276B">
        <w:t>Dadillon</w:t>
      </w:r>
      <w:proofErr w:type="spellEnd"/>
      <w:r w:rsidR="009D4A85" w:rsidRPr="0095276B">
        <w:t xml:space="preserve"> dit qu</w:t>
      </w:r>
      <w:r>
        <w:t>’</w:t>
      </w:r>
      <w:r w:rsidR="009D4A85" w:rsidRPr="0095276B">
        <w:t>elle est indisposée</w:t>
      </w:r>
      <w:r>
        <w:t xml:space="preserve">. </w:t>
      </w:r>
      <w:r w:rsidR="009D4A85" w:rsidRPr="0095276B">
        <w:t xml:space="preserve">La </w:t>
      </w:r>
      <w:proofErr w:type="spellStart"/>
      <w:r w:rsidR="009D4A85" w:rsidRPr="0095276B">
        <w:t>Célina</w:t>
      </w:r>
      <w:proofErr w:type="spellEnd"/>
      <w:r w:rsidR="009D4A85" w:rsidRPr="0095276B">
        <w:t xml:space="preserve"> Caillon va avoir un bébé</w:t>
      </w:r>
      <w:r>
        <w:t>.</w:t>
      </w:r>
    </w:p>
    <w:p w14:paraId="085E7F45" w14:textId="77777777" w:rsidR="006455E5" w:rsidRDefault="006455E5" w:rsidP="002666CE">
      <w:r>
        <w:t>— </w:t>
      </w:r>
      <w:proofErr w:type="spellStart"/>
      <w:r w:rsidR="009D4A85" w:rsidRPr="0095276B">
        <w:rPr>
          <w:i/>
          <w:iCs/>
        </w:rPr>
        <w:t>Dummkopf</w:t>
      </w:r>
      <w:proofErr w:type="spellEnd"/>
      <w:r>
        <w:rPr>
          <w:i/>
          <w:iCs/>
        </w:rPr>
        <w:t xml:space="preserve"> ! </w:t>
      </w:r>
      <w:proofErr w:type="spellStart"/>
      <w:r w:rsidR="009D4A85" w:rsidRPr="0095276B">
        <w:rPr>
          <w:i/>
          <w:iCs/>
        </w:rPr>
        <w:t>Schlemihl</w:t>
      </w:r>
      <w:proofErr w:type="spellEnd"/>
      <w:r>
        <w:rPr>
          <w:i/>
          <w:iCs/>
        </w:rPr>
        <w:t xml:space="preserve"> ! </w:t>
      </w:r>
      <w:r w:rsidR="009D4A85" w:rsidRPr="00BE2173">
        <w:rPr>
          <w:rStyle w:val="Appelnotedebasdep"/>
        </w:rPr>
        <w:footnoteReference w:id="18"/>
      </w:r>
      <w:r w:rsidR="009D4A85" w:rsidRPr="0095276B">
        <w:t xml:space="preserve"> Toi</w:t>
      </w:r>
      <w:r>
        <w:t xml:space="preserve">, </w:t>
      </w:r>
      <w:r w:rsidR="009D4A85" w:rsidRPr="0095276B">
        <w:t>Zeller</w:t>
      </w:r>
      <w:r>
        <w:t xml:space="preserve">, </w:t>
      </w:r>
      <w:r w:rsidR="009D4A85" w:rsidRPr="0095276B">
        <w:t xml:space="preserve">me raconter ces </w:t>
      </w:r>
      <w:proofErr w:type="spellStart"/>
      <w:r w:rsidR="009D4A85" w:rsidRPr="0095276B">
        <w:t>palivernes</w:t>
      </w:r>
      <w:proofErr w:type="spellEnd"/>
      <w:r>
        <w:t xml:space="preserve"> ? </w:t>
      </w:r>
      <w:r w:rsidR="009D4A85" w:rsidRPr="0095276B">
        <w:t>Ma parole</w:t>
      </w:r>
      <w:r>
        <w:t xml:space="preserve">, </w:t>
      </w:r>
      <w:r w:rsidR="009D4A85" w:rsidRPr="0095276B">
        <w:t xml:space="preserve">tu deviens aussi </w:t>
      </w:r>
      <w:proofErr w:type="spellStart"/>
      <w:r w:rsidR="009D4A85" w:rsidRPr="0095276B">
        <w:t>pête</w:t>
      </w:r>
      <w:proofErr w:type="spellEnd"/>
      <w:r w:rsidR="009D4A85" w:rsidRPr="0095276B">
        <w:t xml:space="preserve"> que les gens d</w:t>
      </w:r>
      <w:r>
        <w:t>’</w:t>
      </w:r>
      <w:r w:rsidR="009D4A85" w:rsidRPr="0095276B">
        <w:t>ici</w:t>
      </w:r>
      <w:r>
        <w:t> !</w:t>
      </w:r>
    </w:p>
    <w:p w14:paraId="766C6E18" w14:textId="77777777" w:rsidR="006455E5" w:rsidRDefault="006455E5" w:rsidP="002666CE">
      <w:r>
        <w:t>— </w:t>
      </w:r>
      <w:r w:rsidR="009D4A85" w:rsidRPr="0095276B">
        <w:rPr>
          <w:rFonts w:eastAsia="Georgia" w:cs="Georgia"/>
        </w:rPr>
        <w:t>M</w:t>
      </w:r>
      <w:r w:rsidR="009D4A85" w:rsidRPr="0095276B">
        <w:t>onsieur Hippolyte</w:t>
      </w:r>
      <w:r>
        <w:t>…</w:t>
      </w:r>
    </w:p>
    <w:p w14:paraId="00061229" w14:textId="03FE05D9" w:rsidR="006455E5" w:rsidRDefault="006455E5" w:rsidP="002666CE">
      <w:r>
        <w:t>— </w:t>
      </w:r>
      <w:r w:rsidR="009D4A85" w:rsidRPr="0095276B">
        <w:t>Laisse-moi la paix</w:t>
      </w:r>
      <w:r>
        <w:t xml:space="preserve"> ! </w:t>
      </w:r>
      <w:r w:rsidR="009D4A85" w:rsidRPr="0095276B">
        <w:t xml:space="preserve">Si </w:t>
      </w:r>
      <w:smartTag w:uri="urn:schemas-microsoft-com:office:smarttags" w:element="PersonName">
        <w:smartTagPr>
          <w:attr w:name="ProductID" w:val="la C￩lina"/>
        </w:smartTagPr>
        <w:r w:rsidR="009D4A85" w:rsidRPr="0095276B">
          <w:t xml:space="preserve">la </w:t>
        </w:r>
        <w:proofErr w:type="spellStart"/>
        <w:r w:rsidR="009D4A85" w:rsidRPr="0095276B">
          <w:t>Célina</w:t>
        </w:r>
      </w:smartTag>
      <w:proofErr w:type="spellEnd"/>
      <w:r w:rsidR="009D4A85" w:rsidRPr="0095276B">
        <w:t xml:space="preserve"> et </w:t>
      </w:r>
      <w:smartTag w:uri="urn:schemas-microsoft-com:office:smarttags" w:element="PersonName">
        <w:smartTagPr>
          <w:attr w:name="ProductID" w:val="la Julie"/>
        </w:smartTagPr>
        <w:r w:rsidR="009D4A85" w:rsidRPr="0095276B">
          <w:t>la Julie</w:t>
        </w:r>
      </w:smartTag>
      <w:r w:rsidR="009D4A85" w:rsidRPr="0095276B">
        <w:t xml:space="preserve"> ne peuvent pas travailler</w:t>
      </w:r>
      <w:r>
        <w:t xml:space="preserve">, </w:t>
      </w:r>
      <w:r w:rsidR="009D4A85" w:rsidRPr="0095276B">
        <w:t>qu</w:t>
      </w:r>
      <w:r>
        <w:t>’</w:t>
      </w:r>
      <w:r w:rsidR="009D4A85" w:rsidRPr="0095276B">
        <w:t>elles demandent leur compte</w:t>
      </w:r>
      <w:r>
        <w:t xml:space="preserve">. </w:t>
      </w:r>
      <w:r w:rsidR="009D4A85" w:rsidRPr="0095276B">
        <w:t>Ma femme leur po</w:t>
      </w:r>
      <w:r w:rsidR="009D4A85" w:rsidRPr="0095276B">
        <w:t>r</w:t>
      </w:r>
      <w:r w:rsidR="009D4A85" w:rsidRPr="0095276B">
        <w:t>tera du bouillon</w:t>
      </w:r>
      <w:r>
        <w:t xml:space="preserve">. </w:t>
      </w:r>
      <w:r w:rsidR="009D4A85" w:rsidRPr="0095276B">
        <w:t>J</w:t>
      </w:r>
      <w:r>
        <w:t>’</w:t>
      </w:r>
      <w:r w:rsidR="009D4A85" w:rsidRPr="0095276B">
        <w:t>aime mieux leur payer le médecin que de voir mal travailler</w:t>
      </w:r>
      <w:r>
        <w:t xml:space="preserve">. </w:t>
      </w:r>
      <w:r w:rsidR="009D4A85" w:rsidRPr="0095276B">
        <w:t>Et la Noémi</w:t>
      </w:r>
      <w:r w:rsidR="00473677">
        <w:t>e</w:t>
      </w:r>
      <w:r>
        <w:t xml:space="preserve">, </w:t>
      </w:r>
      <w:r w:rsidR="009D4A85" w:rsidRPr="0095276B">
        <w:t>est-elle enceinte</w:t>
      </w:r>
      <w:r>
        <w:t xml:space="preserve">, </w:t>
      </w:r>
      <w:r w:rsidR="009D4A85" w:rsidRPr="0095276B">
        <w:t>celle-là</w:t>
      </w:r>
      <w:r>
        <w:t xml:space="preserve"> ? </w:t>
      </w:r>
      <w:r w:rsidR="009D4A85" w:rsidRPr="0095276B">
        <w:t xml:space="preserve">Pourquoi </w:t>
      </w:r>
      <w:proofErr w:type="spellStart"/>
      <w:r w:rsidR="009D4A85" w:rsidRPr="0095276B">
        <w:t>fait-elle</w:t>
      </w:r>
      <w:proofErr w:type="spellEnd"/>
      <w:r w:rsidR="009D4A85" w:rsidRPr="0095276B">
        <w:t xml:space="preserve"> une demi-pièce en moins par semaine</w:t>
      </w:r>
      <w:r>
        <w:t xml:space="preserve"> ? </w:t>
      </w:r>
      <w:r w:rsidR="009D4A85" w:rsidRPr="0095276B">
        <w:t>Et l</w:t>
      </w:r>
      <w:r>
        <w:t>’</w:t>
      </w:r>
      <w:r w:rsidR="009D4A85" w:rsidRPr="0095276B">
        <w:t>Adélaïde Courtois</w:t>
      </w:r>
      <w:r>
        <w:t xml:space="preserve">, </w:t>
      </w:r>
      <w:r w:rsidR="009D4A85" w:rsidRPr="0095276B">
        <w:t>a-t-elle ses époques aussi</w:t>
      </w:r>
      <w:r>
        <w:t xml:space="preserve"> ? </w:t>
      </w:r>
      <w:r w:rsidR="009D4A85" w:rsidRPr="0095276B">
        <w:t>Ou bien si c</w:t>
      </w:r>
      <w:r>
        <w:t>’</w:t>
      </w:r>
      <w:r w:rsidR="009D4A85" w:rsidRPr="0095276B">
        <w:t>est le petit bouquet qu</w:t>
      </w:r>
      <w:r>
        <w:t>’</w:t>
      </w:r>
      <w:r w:rsidR="009D4A85" w:rsidRPr="0095276B">
        <w:t>elle a sur son métier qui l</w:t>
      </w:r>
      <w:r>
        <w:t>’</w:t>
      </w:r>
      <w:r w:rsidR="009D4A85" w:rsidRPr="0095276B">
        <w:t>empêche de travailler</w:t>
      </w:r>
      <w:r>
        <w:t xml:space="preserve"> ? </w:t>
      </w:r>
      <w:r w:rsidR="009D4A85" w:rsidRPr="0095276B">
        <w:t>Regarde</w:t>
      </w:r>
      <w:r>
        <w:t xml:space="preserve">, </w:t>
      </w:r>
      <w:r w:rsidR="009D4A85" w:rsidRPr="0095276B">
        <w:t>tête de Zeller</w:t>
      </w:r>
      <w:r>
        <w:t xml:space="preserve">, </w:t>
      </w:r>
      <w:r w:rsidR="009D4A85" w:rsidRPr="0095276B">
        <w:t>regarde-moi ces résultats</w:t>
      </w:r>
      <w:r>
        <w:t xml:space="preserve"> ! </w:t>
      </w:r>
      <w:r w:rsidR="009D4A85" w:rsidRPr="0095276B">
        <w:t>Et la Fe</w:t>
      </w:r>
      <w:r w:rsidR="009D4A85" w:rsidRPr="0095276B">
        <w:t>r</w:t>
      </w:r>
      <w:r w:rsidR="009D4A85" w:rsidRPr="0095276B">
        <w:t xml:space="preserve">nande </w:t>
      </w:r>
      <w:proofErr w:type="spellStart"/>
      <w:r w:rsidR="009D4A85" w:rsidRPr="0095276B">
        <w:t>Brébinaud</w:t>
      </w:r>
      <w:proofErr w:type="spellEnd"/>
      <w:r>
        <w:t xml:space="preserve">, </w:t>
      </w:r>
      <w:r w:rsidR="009D4A85" w:rsidRPr="0095276B">
        <w:t>qu</w:t>
      </w:r>
      <w:r>
        <w:t>’</w:t>
      </w:r>
      <w:r w:rsidR="009D4A85" w:rsidRPr="0095276B">
        <w:t>est-ce qu</w:t>
      </w:r>
      <w:r>
        <w:t>’</w:t>
      </w:r>
      <w:r w:rsidR="009D4A85" w:rsidRPr="0095276B">
        <w:t>elle attend pour se mettre à la besogne</w:t>
      </w:r>
      <w:r>
        <w:t xml:space="preserve"> ? </w:t>
      </w:r>
      <w:r w:rsidR="009D4A85" w:rsidRPr="0095276B">
        <w:t>Et toi</w:t>
      </w:r>
      <w:r>
        <w:t xml:space="preserve">, </w:t>
      </w:r>
      <w:r w:rsidR="009D4A85" w:rsidRPr="0095276B">
        <w:t>qu</w:t>
      </w:r>
      <w:r>
        <w:t>’</w:t>
      </w:r>
      <w:r w:rsidR="009D4A85" w:rsidRPr="0095276B">
        <w:t>est-ce que tu attends pour surveiller ce monde-là</w:t>
      </w:r>
      <w:r>
        <w:t> ?</w:t>
      </w:r>
    </w:p>
    <w:p w14:paraId="5C3B1073" w14:textId="38C88794" w:rsidR="002666CE" w:rsidRDefault="006455E5" w:rsidP="002666CE">
      <w:r>
        <w:t>— </w:t>
      </w:r>
      <w:r w:rsidR="009D4A85" w:rsidRPr="0095276B">
        <w:t>Monsieur Hippolyte</w:t>
      </w:r>
      <w:r>
        <w:t>… »</w:t>
      </w:r>
    </w:p>
    <w:p w14:paraId="29541C3B" w14:textId="77777777" w:rsidR="006455E5" w:rsidRDefault="009D4A85" w:rsidP="002666CE">
      <w:r w:rsidRPr="0095276B">
        <w:t>Le contremaître roux tortillait une petite verrue qu</w:t>
      </w:r>
      <w:r w:rsidR="006455E5">
        <w:t>’</w:t>
      </w:r>
      <w:r w:rsidRPr="0095276B">
        <w:t>il avait sur son menton mal rasé</w:t>
      </w:r>
      <w:r w:rsidR="006455E5">
        <w:t>.</w:t>
      </w:r>
    </w:p>
    <w:p w14:paraId="19ECB071" w14:textId="77777777" w:rsidR="006455E5" w:rsidRDefault="006455E5" w:rsidP="002666CE">
      <w:r>
        <w:t>« </w:t>
      </w:r>
      <w:r w:rsidR="009D4A85" w:rsidRPr="0095276B">
        <w:t>Assez</w:t>
      </w:r>
      <w:r>
        <w:t xml:space="preserve">, </w:t>
      </w:r>
      <w:r w:rsidR="009D4A85" w:rsidRPr="0095276B">
        <w:t>Zeller</w:t>
      </w:r>
      <w:r>
        <w:t xml:space="preserve">, </w:t>
      </w:r>
      <w:r w:rsidR="009D4A85" w:rsidRPr="0095276B">
        <w:t>assez</w:t>
      </w:r>
      <w:r>
        <w:t xml:space="preserve"> ! </w:t>
      </w:r>
      <w:r w:rsidR="009D4A85" w:rsidRPr="0095276B">
        <w:t>Tu donneras leur compte à la Fe</w:t>
      </w:r>
      <w:r w:rsidR="009D4A85" w:rsidRPr="0095276B">
        <w:t>r</w:t>
      </w:r>
      <w:r w:rsidR="009D4A85" w:rsidRPr="0095276B">
        <w:t>nande</w:t>
      </w:r>
      <w:r>
        <w:t xml:space="preserve">, </w:t>
      </w:r>
      <w:r w:rsidR="009D4A85" w:rsidRPr="0095276B">
        <w:t>à l</w:t>
      </w:r>
      <w:r>
        <w:t>’</w:t>
      </w:r>
      <w:r w:rsidR="009D4A85" w:rsidRPr="0095276B">
        <w:t>Adélaïde</w:t>
      </w:r>
      <w:r>
        <w:t xml:space="preserve">, </w:t>
      </w:r>
      <w:r w:rsidR="009D4A85" w:rsidRPr="0095276B">
        <w:t>à la Noémi</w:t>
      </w:r>
      <w:r>
        <w:t xml:space="preserve">, </w:t>
      </w:r>
      <w:r w:rsidR="009D4A85" w:rsidRPr="0095276B">
        <w:t>à l</w:t>
      </w:r>
      <w:r>
        <w:t>’</w:t>
      </w:r>
      <w:r w:rsidR="009D4A85" w:rsidRPr="0095276B">
        <w:t xml:space="preserve">Angèle </w:t>
      </w:r>
      <w:proofErr w:type="spellStart"/>
      <w:r w:rsidR="009D4A85" w:rsidRPr="0095276B">
        <w:t>Buet</w:t>
      </w:r>
      <w:proofErr w:type="spellEnd"/>
      <w:r>
        <w:t xml:space="preserve">, </w:t>
      </w:r>
      <w:r w:rsidR="009D4A85" w:rsidRPr="0095276B">
        <w:t xml:space="preserve">à la Marie </w:t>
      </w:r>
      <w:proofErr w:type="spellStart"/>
      <w:r w:rsidR="009D4A85" w:rsidRPr="0095276B">
        <w:t>D</w:t>
      </w:r>
      <w:r w:rsidR="009D4A85" w:rsidRPr="0095276B">
        <w:t>é</w:t>
      </w:r>
      <w:r w:rsidR="009D4A85" w:rsidRPr="0095276B">
        <w:t>sétang</w:t>
      </w:r>
      <w:proofErr w:type="spellEnd"/>
      <w:r>
        <w:t xml:space="preserve">, </w:t>
      </w:r>
      <w:r w:rsidR="009D4A85" w:rsidRPr="0095276B">
        <w:t xml:space="preserve">tu diras à </w:t>
      </w:r>
      <w:smartTag w:uri="urn:schemas-microsoft-com:office:smarttags" w:element="PersonName">
        <w:smartTagPr>
          <w:attr w:name="ProductID" w:val="la C￩lina"/>
        </w:smartTagPr>
        <w:r w:rsidR="009D4A85" w:rsidRPr="0095276B">
          <w:t xml:space="preserve">la </w:t>
        </w:r>
        <w:proofErr w:type="spellStart"/>
        <w:r w:rsidR="009D4A85" w:rsidRPr="0095276B">
          <w:t>Célina</w:t>
        </w:r>
      </w:smartTag>
      <w:proofErr w:type="spellEnd"/>
      <w:r w:rsidR="009D4A85" w:rsidRPr="0095276B">
        <w:t xml:space="preserve"> et à </w:t>
      </w:r>
      <w:smartTag w:uri="urn:schemas-microsoft-com:office:smarttags" w:element="PersonName">
        <w:smartTagPr>
          <w:attr w:name="ProductID" w:val="la Julie"/>
        </w:smartTagPr>
        <w:r w:rsidR="009D4A85" w:rsidRPr="0095276B">
          <w:t>la Julie</w:t>
        </w:r>
      </w:smartTag>
      <w:r w:rsidR="009D4A85" w:rsidRPr="0095276B">
        <w:t xml:space="preserve"> de venir me parler en bas</w:t>
      </w:r>
      <w:r>
        <w:t xml:space="preserve">, </w:t>
      </w:r>
      <w:r w:rsidR="009D4A85" w:rsidRPr="0095276B">
        <w:t>avant de partir</w:t>
      </w:r>
      <w:r>
        <w:t xml:space="preserve">, </w:t>
      </w:r>
      <w:r w:rsidR="009D4A85" w:rsidRPr="0095276B">
        <w:t>ce soir</w:t>
      </w:r>
      <w:r>
        <w:t>.</w:t>
      </w:r>
    </w:p>
    <w:p w14:paraId="4515C6F0" w14:textId="77777777" w:rsidR="006455E5" w:rsidRDefault="006455E5" w:rsidP="002666CE">
      <w:r>
        <w:t>— </w:t>
      </w:r>
      <w:r w:rsidR="009D4A85" w:rsidRPr="0095276B">
        <w:t>Faut-il embaucher pour les remplacer</w:t>
      </w:r>
      <w:r>
        <w:t> ?</w:t>
      </w:r>
    </w:p>
    <w:p w14:paraId="3B651A5D" w14:textId="28399BAB" w:rsidR="002666CE" w:rsidRDefault="006455E5" w:rsidP="002666CE">
      <w:r>
        <w:lastRenderedPageBreak/>
        <w:t>— </w:t>
      </w:r>
      <w:r w:rsidR="009D4A85" w:rsidRPr="0095276B">
        <w:t>Qui t</w:t>
      </w:r>
      <w:r>
        <w:t>’</w:t>
      </w:r>
      <w:r w:rsidR="009D4A85" w:rsidRPr="0095276B">
        <w:t>a parlé d</w:t>
      </w:r>
      <w:r>
        <w:t>’</w:t>
      </w:r>
      <w:r w:rsidR="009D4A85" w:rsidRPr="0095276B">
        <w:t>embaucher</w:t>
      </w:r>
      <w:r>
        <w:t xml:space="preserve"> ? </w:t>
      </w:r>
      <w:r w:rsidR="009D4A85" w:rsidRPr="0095276B">
        <w:t>cria Hippolyte dans un accès de fureur</w:t>
      </w:r>
      <w:r>
        <w:t xml:space="preserve">. </w:t>
      </w:r>
      <w:r w:rsidR="009D4A85" w:rsidRPr="0095276B">
        <w:t>Nous marcherons avec trente-trois métiers</w:t>
      </w:r>
      <w:r>
        <w:t xml:space="preserve">, </w:t>
      </w:r>
      <w:r w:rsidR="009D4A85" w:rsidRPr="0095276B">
        <w:t>et si ça continue</w:t>
      </w:r>
      <w:r>
        <w:t xml:space="preserve">, </w:t>
      </w:r>
      <w:r w:rsidR="009D4A85" w:rsidRPr="0095276B">
        <w:t>dis-leur</w:t>
      </w:r>
      <w:r>
        <w:t xml:space="preserve">, </w:t>
      </w:r>
      <w:r w:rsidR="009D4A85" w:rsidRPr="0095276B">
        <w:t>Zeller</w:t>
      </w:r>
      <w:r>
        <w:t xml:space="preserve">, </w:t>
      </w:r>
      <w:r w:rsidR="009D4A85" w:rsidRPr="0095276B">
        <w:t>tu m</w:t>
      </w:r>
      <w:r>
        <w:t>’</w:t>
      </w:r>
      <w:r w:rsidR="009D4A85" w:rsidRPr="0095276B">
        <w:t>entends bien</w:t>
      </w:r>
      <w:r>
        <w:t xml:space="preserve">, </w:t>
      </w:r>
      <w:r w:rsidR="009D4A85" w:rsidRPr="0095276B">
        <w:t>que j</w:t>
      </w:r>
      <w:r>
        <w:t>’</w:t>
      </w:r>
      <w:r w:rsidR="009D4A85" w:rsidRPr="0095276B">
        <w:t>arrêterai vingt métiers</w:t>
      </w:r>
      <w:r>
        <w:t xml:space="preserve">, </w:t>
      </w:r>
      <w:r w:rsidR="009D4A85" w:rsidRPr="0095276B">
        <w:t>mais que toutes les paresseuses et toutes les d</w:t>
      </w:r>
      <w:r w:rsidR="009D4A85" w:rsidRPr="0095276B">
        <w:t>é</w:t>
      </w:r>
      <w:r w:rsidR="009D4A85" w:rsidRPr="0095276B">
        <w:t>bauchées sortiront de chez moi</w:t>
      </w:r>
      <w:r>
        <w:t>. »</w:t>
      </w:r>
    </w:p>
    <w:p w14:paraId="1C9ACD86" w14:textId="77777777" w:rsidR="006455E5" w:rsidRDefault="006455E5" w:rsidP="002666CE"/>
    <w:p w14:paraId="4569C8F9" w14:textId="77777777" w:rsidR="006455E5" w:rsidRDefault="009D4A85" w:rsidP="002666CE">
      <w:r w:rsidRPr="0095276B">
        <w:t>Zeller eut une hésitation</w:t>
      </w:r>
      <w:r w:rsidR="006455E5">
        <w:t xml:space="preserve">, </w:t>
      </w:r>
      <w:r w:rsidRPr="0095276B">
        <w:t>toucha sa verrue</w:t>
      </w:r>
      <w:r w:rsidR="006455E5">
        <w:t xml:space="preserve">, </w:t>
      </w:r>
      <w:r w:rsidRPr="0095276B">
        <w:t>mais s</w:t>
      </w:r>
      <w:r w:rsidR="006455E5">
        <w:t>’</w:t>
      </w:r>
      <w:r w:rsidRPr="0095276B">
        <w:t>inclina</w:t>
      </w:r>
      <w:r w:rsidR="006455E5">
        <w:t xml:space="preserve">, </w:t>
      </w:r>
      <w:r w:rsidRPr="0095276B">
        <w:t>et sortit</w:t>
      </w:r>
      <w:r w:rsidR="006455E5">
        <w:t xml:space="preserve">. </w:t>
      </w:r>
      <w:r w:rsidRPr="0095276B">
        <w:t>Le bâillement de la porte laissa entrer un bref hurl</w:t>
      </w:r>
      <w:r w:rsidRPr="0095276B">
        <w:t>e</w:t>
      </w:r>
      <w:r w:rsidRPr="0095276B">
        <w:t>ment des métiers</w:t>
      </w:r>
      <w:r w:rsidR="006455E5">
        <w:t xml:space="preserve">. </w:t>
      </w:r>
      <w:r w:rsidRPr="0095276B">
        <w:t>Joseph put voir la lumière de quarante vis</w:t>
      </w:r>
      <w:r w:rsidRPr="0095276B">
        <w:t>a</w:t>
      </w:r>
      <w:r w:rsidRPr="0095276B">
        <w:t>ges blancs qui se tournaient vers le contremaître comme ils s</w:t>
      </w:r>
      <w:r w:rsidR="006455E5">
        <w:t>’</w:t>
      </w:r>
      <w:r w:rsidRPr="0095276B">
        <w:t>étaient tournés vers lui</w:t>
      </w:r>
      <w:r w:rsidR="006455E5">
        <w:t>.</w:t>
      </w:r>
    </w:p>
    <w:p w14:paraId="41C76250" w14:textId="77777777" w:rsidR="006455E5" w:rsidRDefault="009D4A85" w:rsidP="002666CE">
      <w:r w:rsidRPr="0095276B">
        <w:t>Monsieur Hippolyte faisait rageusement glisser des papiers les uns après les autres et grondait</w:t>
      </w:r>
      <w:r w:rsidR="006455E5">
        <w:t> :</w:t>
      </w:r>
    </w:p>
    <w:p w14:paraId="598A6224" w14:textId="064FE315" w:rsidR="002666CE" w:rsidRDefault="006455E5" w:rsidP="002666CE">
      <w:r>
        <w:t>« </w:t>
      </w:r>
      <w:proofErr w:type="spellStart"/>
      <w:r w:rsidR="009D4A85" w:rsidRPr="0095276B">
        <w:rPr>
          <w:i/>
          <w:iCs/>
        </w:rPr>
        <w:t>Chanef</w:t>
      </w:r>
      <w:proofErr w:type="spellEnd"/>
      <w:r>
        <w:t xml:space="preserve"> ! </w:t>
      </w:r>
      <w:proofErr w:type="spellStart"/>
      <w:r w:rsidR="009D4A85" w:rsidRPr="0095276B">
        <w:rPr>
          <w:i/>
          <w:iCs/>
        </w:rPr>
        <w:t>Chanef</w:t>
      </w:r>
      <w:proofErr w:type="spellEnd"/>
      <w:r>
        <w:rPr>
          <w:i/>
          <w:iCs/>
        </w:rPr>
        <w:t xml:space="preserve"> ! </w:t>
      </w:r>
      <w:r w:rsidR="009D4A85">
        <w:rPr>
          <w:rStyle w:val="Appelnotedebasdep"/>
        </w:rPr>
        <w:footnoteReference w:id="19"/>
      </w:r>
      <w:r w:rsidR="009D4A85" w:rsidRPr="0095276B">
        <w:t xml:space="preserve"> Terre de fainéants</w:t>
      </w:r>
      <w:r>
        <w:t xml:space="preserve"> ! </w:t>
      </w:r>
      <w:r w:rsidR="009D4A85" w:rsidRPr="0095276B">
        <w:t>Faire travailler chez soi est le pire des états</w:t>
      </w:r>
      <w:r>
        <w:t xml:space="preserve">. </w:t>
      </w:r>
      <w:r w:rsidR="009D4A85" w:rsidRPr="0095276B">
        <w:t>Je ferai maison nette</w:t>
      </w:r>
      <w:r>
        <w:t xml:space="preserve">, </w:t>
      </w:r>
      <w:r w:rsidR="009D4A85" w:rsidRPr="0095276B">
        <w:t>maison ne</w:t>
      </w:r>
      <w:r w:rsidR="009D4A85" w:rsidRPr="0095276B">
        <w:t>t</w:t>
      </w:r>
      <w:r w:rsidR="009D4A85" w:rsidRPr="0095276B">
        <w:t>te</w:t>
      </w:r>
      <w:r>
        <w:t> ! »</w:t>
      </w:r>
    </w:p>
    <w:p w14:paraId="1971E482" w14:textId="77777777" w:rsidR="006455E5" w:rsidRDefault="009D4A85" w:rsidP="002666CE">
      <w:r w:rsidRPr="0095276B">
        <w:t>Puis</w:t>
      </w:r>
      <w:r w:rsidR="006455E5">
        <w:t xml:space="preserve">, </w:t>
      </w:r>
      <w:r w:rsidRPr="0095276B">
        <w:t>sans relever la tête</w:t>
      </w:r>
      <w:r w:rsidR="006455E5">
        <w:t xml:space="preserve">, </w:t>
      </w:r>
      <w:r w:rsidRPr="0095276B">
        <w:t>ni changer de ton</w:t>
      </w:r>
      <w:r w:rsidR="006455E5">
        <w:t> :</w:t>
      </w:r>
    </w:p>
    <w:p w14:paraId="68D40068" w14:textId="77777777" w:rsidR="006455E5" w:rsidRDefault="006455E5" w:rsidP="002666CE">
      <w:r>
        <w:t>« </w:t>
      </w:r>
      <w:r w:rsidR="009D4A85" w:rsidRPr="0095276B">
        <w:t xml:space="preserve">As-tu reçu cet ordre de </w:t>
      </w:r>
      <w:proofErr w:type="spellStart"/>
      <w:r w:rsidR="009D4A85" w:rsidRPr="0095276B">
        <w:t>Dupommereuil</w:t>
      </w:r>
      <w:proofErr w:type="spellEnd"/>
      <w:r>
        <w:t> ?</w:t>
      </w:r>
    </w:p>
    <w:p w14:paraId="0019306B" w14:textId="77777777" w:rsidR="006455E5" w:rsidRDefault="006455E5" w:rsidP="002666CE">
      <w:r>
        <w:t>— </w:t>
      </w:r>
      <w:r w:rsidR="009D4A85" w:rsidRPr="0095276B">
        <w:t>Non</w:t>
      </w:r>
      <w:r>
        <w:t>.</w:t>
      </w:r>
    </w:p>
    <w:p w14:paraId="368C0E48" w14:textId="77777777" w:rsidR="006455E5" w:rsidRDefault="006455E5" w:rsidP="002666CE">
      <w:r>
        <w:t>— </w:t>
      </w:r>
      <w:r w:rsidR="009D4A85" w:rsidRPr="0095276B">
        <w:t>Non</w:t>
      </w:r>
      <w:r>
        <w:t xml:space="preserve"> ? </w:t>
      </w:r>
      <w:proofErr w:type="spellStart"/>
      <w:r w:rsidR="009D4A85" w:rsidRPr="0095276B">
        <w:rPr>
          <w:i/>
          <w:iCs/>
        </w:rPr>
        <w:t>Chanef</w:t>
      </w:r>
      <w:proofErr w:type="spellEnd"/>
      <w:r>
        <w:rPr>
          <w:i/>
          <w:iCs/>
        </w:rPr>
        <w:t xml:space="preserve"> ! </w:t>
      </w:r>
      <w:proofErr w:type="spellStart"/>
      <w:r w:rsidR="009D4A85" w:rsidRPr="0095276B">
        <w:rPr>
          <w:i/>
          <w:iCs/>
        </w:rPr>
        <w:t>Chanef</w:t>
      </w:r>
      <w:proofErr w:type="spellEnd"/>
      <w:r>
        <w:rPr>
          <w:i/>
          <w:iCs/>
        </w:rPr>
        <w:t xml:space="preserve"> ! </w:t>
      </w:r>
      <w:r w:rsidR="009D4A85" w:rsidRPr="0095276B">
        <w:t>Tous dehors</w:t>
      </w:r>
      <w:r>
        <w:t xml:space="preserve"> ! </w:t>
      </w:r>
      <w:r w:rsidR="009D4A85" w:rsidRPr="0095276B">
        <w:t>Regarde ça</w:t>
      </w:r>
      <w:r>
        <w:t xml:space="preserve"> : </w:t>
      </w:r>
      <w:r w:rsidR="009D4A85" w:rsidRPr="0095276B">
        <w:t>la production baisse d</w:t>
      </w:r>
      <w:r>
        <w:t>’</w:t>
      </w:r>
      <w:r w:rsidR="009D4A85" w:rsidRPr="0095276B">
        <w:t>un tiers</w:t>
      </w:r>
      <w:r>
        <w:t xml:space="preserve">. </w:t>
      </w:r>
      <w:r w:rsidR="009D4A85" w:rsidRPr="0095276B">
        <w:t>Cet imbécile de Zeller ne voit rien</w:t>
      </w:r>
      <w:r>
        <w:t xml:space="preserve">. </w:t>
      </w:r>
      <w:r w:rsidR="009D4A85" w:rsidRPr="0095276B">
        <w:t>Dès qu</w:t>
      </w:r>
      <w:r>
        <w:t>’</w:t>
      </w:r>
      <w:r w:rsidR="009D4A85" w:rsidRPr="0095276B">
        <w:t>il rentre du soleil par la fenêtre</w:t>
      </w:r>
      <w:r>
        <w:t xml:space="preserve">, </w:t>
      </w:r>
      <w:r w:rsidR="009D4A85" w:rsidRPr="0095276B">
        <w:t>on ne pense plus à ti</w:t>
      </w:r>
      <w:r w:rsidR="009D4A85" w:rsidRPr="0095276B">
        <w:t>s</w:t>
      </w:r>
      <w:r w:rsidR="009D4A85" w:rsidRPr="0095276B">
        <w:t>ser</w:t>
      </w:r>
      <w:r>
        <w:t xml:space="preserve">. </w:t>
      </w:r>
      <w:r w:rsidR="009D4A85" w:rsidRPr="0095276B">
        <w:t>Et ce client de Tours</w:t>
      </w:r>
      <w:r>
        <w:t xml:space="preserve">, </w:t>
      </w:r>
      <w:r w:rsidR="009D4A85" w:rsidRPr="0095276B">
        <w:t>a-t-il répondu</w:t>
      </w:r>
      <w:r>
        <w:t xml:space="preserve"> ? </w:t>
      </w:r>
      <w:r w:rsidR="009D4A85" w:rsidRPr="0095276B">
        <w:t>Non</w:t>
      </w:r>
      <w:r>
        <w:t> ?</w:t>
      </w:r>
    </w:p>
    <w:p w14:paraId="1D3D6BDE" w14:textId="77777777" w:rsidR="006455E5" w:rsidRDefault="006455E5" w:rsidP="002666CE">
      <w:r>
        <w:t>— </w:t>
      </w:r>
      <w:r w:rsidR="009D4A85" w:rsidRPr="0095276B">
        <w:t>Bazin</w:t>
      </w:r>
      <w:r>
        <w:t xml:space="preserve"> ? </w:t>
      </w:r>
      <w:r w:rsidR="009D4A85" w:rsidRPr="0095276B">
        <w:t>N</w:t>
      </w:r>
      <w:r>
        <w:t xml:space="preserve">… </w:t>
      </w:r>
      <w:r w:rsidR="009D4A85" w:rsidRPr="0095276B">
        <w:t>Non</w:t>
      </w:r>
      <w:r>
        <w:t>.</w:t>
      </w:r>
    </w:p>
    <w:p w14:paraId="73984C95" w14:textId="77777777" w:rsidR="006455E5" w:rsidRDefault="006455E5" w:rsidP="002666CE">
      <w:r>
        <w:lastRenderedPageBreak/>
        <w:t>— </w:t>
      </w:r>
      <w:r w:rsidR="009D4A85" w:rsidRPr="0095276B">
        <w:t>Non</w:t>
      </w:r>
      <w:r>
        <w:t xml:space="preserve"> ? </w:t>
      </w:r>
      <w:proofErr w:type="spellStart"/>
      <w:r w:rsidR="009D4A85" w:rsidRPr="0095276B">
        <w:rPr>
          <w:i/>
          <w:iCs/>
        </w:rPr>
        <w:t>Chanef</w:t>
      </w:r>
      <w:proofErr w:type="spellEnd"/>
      <w:r>
        <w:rPr>
          <w:i/>
          <w:iCs/>
        </w:rPr>
        <w:t xml:space="preserve"> ! </w:t>
      </w:r>
      <w:proofErr w:type="spellStart"/>
      <w:r w:rsidR="009D4A85" w:rsidRPr="0095276B">
        <w:rPr>
          <w:i/>
          <w:iCs/>
        </w:rPr>
        <w:t>Chanef</w:t>
      </w:r>
      <w:proofErr w:type="spellEnd"/>
      <w:r>
        <w:rPr>
          <w:i/>
          <w:iCs/>
        </w:rPr>
        <w:t xml:space="preserve"> ! </w:t>
      </w:r>
      <w:r w:rsidR="009D4A85" w:rsidRPr="0095276B">
        <w:t>Ce n</w:t>
      </w:r>
      <w:r>
        <w:t>’</w:t>
      </w:r>
      <w:r w:rsidR="009D4A85" w:rsidRPr="0095276B">
        <w:t>est pas sept que je flanqu</w:t>
      </w:r>
      <w:r w:rsidR="009D4A85" w:rsidRPr="0095276B">
        <w:t>e</w:t>
      </w:r>
      <w:r w:rsidR="009D4A85" w:rsidRPr="0095276B">
        <w:t>rai à la porte</w:t>
      </w:r>
      <w:r>
        <w:t xml:space="preserve"> ! </w:t>
      </w:r>
      <w:r w:rsidR="009D4A85" w:rsidRPr="0095276B">
        <w:t>Ça ne va pas</w:t>
      </w:r>
      <w:r>
        <w:t xml:space="preserve">, </w:t>
      </w:r>
      <w:r w:rsidR="009D4A85" w:rsidRPr="0095276B">
        <w:t>Joseph</w:t>
      </w:r>
      <w:r>
        <w:t xml:space="preserve">, </w:t>
      </w:r>
      <w:r w:rsidR="009D4A85" w:rsidRPr="0095276B">
        <w:t>ça ne va pas</w:t>
      </w:r>
      <w:r>
        <w:t xml:space="preserve"> ! </w:t>
      </w:r>
      <w:r w:rsidR="009D4A85" w:rsidRPr="0095276B">
        <w:t>Elles ont beau travailler moins</w:t>
      </w:r>
      <w:r>
        <w:t xml:space="preserve">, </w:t>
      </w:r>
      <w:r w:rsidR="009D4A85" w:rsidRPr="0095276B">
        <w:t>elles travaillent encore de trop</w:t>
      </w:r>
      <w:r>
        <w:t xml:space="preserve">. </w:t>
      </w:r>
      <w:r w:rsidR="009D4A85" w:rsidRPr="0095276B">
        <w:t>C</w:t>
      </w:r>
      <w:r>
        <w:t>’</w:t>
      </w:r>
      <w:r w:rsidR="009D4A85" w:rsidRPr="0095276B">
        <w:t>est dix qu</w:t>
      </w:r>
      <w:r>
        <w:t>’</w:t>
      </w:r>
      <w:r w:rsidR="009D4A85" w:rsidRPr="0095276B">
        <w:t>il faut renvoyer ce soir</w:t>
      </w:r>
      <w:r>
        <w:t xml:space="preserve">, </w:t>
      </w:r>
      <w:r w:rsidR="009D4A85" w:rsidRPr="0095276B">
        <w:t>et non pas sept</w:t>
      </w:r>
      <w:r>
        <w:t xml:space="preserve">. </w:t>
      </w:r>
      <w:r w:rsidR="009D4A85" w:rsidRPr="0095276B">
        <w:t>Dix</w:t>
      </w:r>
      <w:r>
        <w:t xml:space="preserve"> ! </w:t>
      </w:r>
      <w:r w:rsidR="009D4A85" w:rsidRPr="0095276B">
        <w:t>Et Delmotte</w:t>
      </w:r>
      <w:r>
        <w:t> ?</w:t>
      </w:r>
    </w:p>
    <w:p w14:paraId="1A3F53D6" w14:textId="77777777" w:rsidR="006455E5" w:rsidRDefault="006455E5" w:rsidP="002666CE">
      <w:r>
        <w:t>— </w:t>
      </w:r>
      <w:r w:rsidR="009D4A85" w:rsidRPr="0095276B">
        <w:t>J</w:t>
      </w:r>
      <w:r>
        <w:t>’</w:t>
      </w:r>
      <w:r w:rsidR="009D4A85" w:rsidRPr="0095276B">
        <w:t>ai récrit ce matin</w:t>
      </w:r>
      <w:r>
        <w:t>.</w:t>
      </w:r>
    </w:p>
    <w:p w14:paraId="6D1C5DE5" w14:textId="77777777" w:rsidR="006455E5" w:rsidRDefault="006455E5" w:rsidP="002666CE">
      <w:r>
        <w:t>— </w:t>
      </w:r>
      <w:r w:rsidR="009D4A85" w:rsidRPr="0095276B">
        <w:t>Ce matin</w:t>
      </w:r>
      <w:r>
        <w:t xml:space="preserve"> ! </w:t>
      </w:r>
      <w:r w:rsidR="009D4A85" w:rsidRPr="0095276B">
        <w:t>Encore un qui s</w:t>
      </w:r>
      <w:r>
        <w:t>’</w:t>
      </w:r>
      <w:r w:rsidR="009D4A85" w:rsidRPr="0095276B">
        <w:t>est adressé à Elbeuf</w:t>
      </w:r>
      <w:r>
        <w:t xml:space="preserve">. </w:t>
      </w:r>
      <w:r w:rsidR="009D4A85" w:rsidRPr="0095276B">
        <w:t>Je te d</w:t>
      </w:r>
      <w:r w:rsidR="009D4A85" w:rsidRPr="0095276B">
        <w:t>é</w:t>
      </w:r>
      <w:r w:rsidR="009D4A85" w:rsidRPr="0095276B">
        <w:t>fends de récrire à Delmotte</w:t>
      </w:r>
      <w:r>
        <w:t xml:space="preserve">. </w:t>
      </w:r>
      <w:r w:rsidR="009D4A85" w:rsidRPr="0095276B">
        <w:t>Je ne ferai plus d</w:t>
      </w:r>
      <w:r>
        <w:t>’</w:t>
      </w:r>
      <w:r w:rsidR="009D4A85" w:rsidRPr="0095276B">
        <w:t>affaires avec lui</w:t>
      </w:r>
      <w:r>
        <w:t>.</w:t>
      </w:r>
    </w:p>
    <w:p w14:paraId="7E82DA68" w14:textId="77777777" w:rsidR="006455E5" w:rsidRDefault="006455E5" w:rsidP="002666CE">
      <w:r>
        <w:t>— </w:t>
      </w:r>
      <w:r w:rsidR="009D4A85" w:rsidRPr="0095276B">
        <w:t xml:space="preserve">Je reviens de chez Le </w:t>
      </w:r>
      <w:proofErr w:type="spellStart"/>
      <w:r w:rsidR="009D4A85" w:rsidRPr="0095276B">
        <w:t>Pleynier</w:t>
      </w:r>
      <w:proofErr w:type="spellEnd"/>
      <w:r>
        <w:t>.</w:t>
      </w:r>
    </w:p>
    <w:p w14:paraId="44625B17" w14:textId="744B0EC7" w:rsidR="002666CE" w:rsidRDefault="006455E5" w:rsidP="002666CE">
      <w:r>
        <w:t>— </w:t>
      </w:r>
      <w:r w:rsidR="009D4A85" w:rsidRPr="0095276B">
        <w:t>Ah</w:t>
      </w:r>
      <w:r>
        <w:t> ? »</w:t>
      </w:r>
    </w:p>
    <w:p w14:paraId="4650F817" w14:textId="77777777" w:rsidR="006455E5" w:rsidRDefault="009D4A85" w:rsidP="002666CE">
      <w:r w:rsidRPr="0095276B">
        <w:t>Hippolyte avait dit ce</w:t>
      </w:r>
      <w:r w:rsidR="006455E5">
        <w:t xml:space="preserve"> : </w:t>
      </w:r>
      <w:r w:rsidRPr="0095276B">
        <w:rPr>
          <w:i/>
          <w:iCs/>
        </w:rPr>
        <w:t>ah</w:t>
      </w:r>
      <w:r w:rsidR="006455E5">
        <w:rPr>
          <w:i/>
          <w:iCs/>
        </w:rPr>
        <w:t xml:space="preserve"> ? </w:t>
      </w:r>
      <w:r w:rsidRPr="0095276B">
        <w:t>avec tout le dédain voulu</w:t>
      </w:r>
      <w:r w:rsidR="006455E5">
        <w:t xml:space="preserve">. </w:t>
      </w:r>
      <w:r w:rsidRPr="0095276B">
        <w:t>Mais son énorme figure se contracta</w:t>
      </w:r>
      <w:r w:rsidR="006455E5">
        <w:t>.</w:t>
      </w:r>
    </w:p>
    <w:p w14:paraId="3DD69EEF" w14:textId="7D01BA31" w:rsidR="002666CE" w:rsidRDefault="006455E5" w:rsidP="002666CE">
      <w:r>
        <w:t>« </w:t>
      </w:r>
      <w:r w:rsidR="009D4A85" w:rsidRPr="0095276B">
        <w:t>Accueil parfait</w:t>
      </w:r>
      <w:r>
        <w:t xml:space="preserve">. </w:t>
      </w:r>
      <w:r w:rsidR="009D4A85" w:rsidRPr="0095276B">
        <w:t>Je t</w:t>
      </w:r>
      <w:r>
        <w:t>’</w:t>
      </w:r>
      <w:r w:rsidR="009D4A85" w:rsidRPr="0095276B">
        <w:t>ai excusé</w:t>
      </w:r>
      <w:r>
        <w:t xml:space="preserve">, </w:t>
      </w:r>
      <w:r w:rsidR="009D4A85" w:rsidRPr="0095276B">
        <w:t>papa</w:t>
      </w:r>
      <w:r>
        <w:t xml:space="preserve">. </w:t>
      </w:r>
      <w:r w:rsidR="009D4A85" w:rsidRPr="0095276B">
        <w:t>C</w:t>
      </w:r>
      <w:r>
        <w:t>’</w:t>
      </w:r>
      <w:r w:rsidR="009D4A85" w:rsidRPr="0095276B">
        <w:t>est un drôle de corps</w:t>
      </w:r>
      <w:r>
        <w:t xml:space="preserve">. </w:t>
      </w:r>
      <w:r w:rsidR="009D4A85" w:rsidRPr="0095276B">
        <w:t>Il n</w:t>
      </w:r>
      <w:r>
        <w:t>’</w:t>
      </w:r>
      <w:r w:rsidR="009D4A85" w:rsidRPr="0095276B">
        <w:t>a voulu entendre parler de rien</w:t>
      </w:r>
      <w:r>
        <w:t xml:space="preserve">. </w:t>
      </w:r>
      <w:r w:rsidR="009D4A85" w:rsidRPr="0095276B">
        <w:t>Il fait celui qui ne se rappelle pas</w:t>
      </w:r>
      <w:r>
        <w:t xml:space="preserve">. </w:t>
      </w:r>
      <w:r w:rsidR="009D4A85" w:rsidRPr="0095276B">
        <w:t>Mais l</w:t>
      </w:r>
      <w:r>
        <w:t>’</w:t>
      </w:r>
      <w:r w:rsidR="009D4A85" w:rsidRPr="0095276B">
        <w:t>accueil était parfait</w:t>
      </w:r>
      <w:r>
        <w:t>. »</w:t>
      </w:r>
    </w:p>
    <w:p w14:paraId="5F96A7F9" w14:textId="77777777" w:rsidR="006455E5" w:rsidRDefault="009D4A85" w:rsidP="002666CE">
      <w:r w:rsidRPr="0095276B">
        <w:t>Joseph garda pour lui le reste de ses observations</w:t>
      </w:r>
      <w:r w:rsidR="006455E5">
        <w:t xml:space="preserve">. </w:t>
      </w:r>
      <w:r w:rsidRPr="0095276B">
        <w:t>Hipp</w:t>
      </w:r>
      <w:r w:rsidRPr="0095276B">
        <w:t>o</w:t>
      </w:r>
      <w:r w:rsidRPr="0095276B">
        <w:t>lyte</w:t>
      </w:r>
      <w:r w:rsidR="006455E5">
        <w:t xml:space="preserve">, </w:t>
      </w:r>
      <w:r w:rsidRPr="0095276B">
        <w:t>penché sur ses papiers</w:t>
      </w:r>
      <w:r w:rsidR="006455E5">
        <w:t xml:space="preserve">, </w:t>
      </w:r>
      <w:r w:rsidRPr="0095276B">
        <w:t>l</w:t>
      </w:r>
      <w:r w:rsidR="006455E5">
        <w:t>’</w:t>
      </w:r>
      <w:r w:rsidRPr="0095276B">
        <w:t>écoutait avec une excessive atte</w:t>
      </w:r>
      <w:r w:rsidRPr="0095276B">
        <w:t>n</w:t>
      </w:r>
      <w:r w:rsidRPr="0095276B">
        <w:t>tion</w:t>
      </w:r>
      <w:r w:rsidR="006455E5">
        <w:t xml:space="preserve">. </w:t>
      </w:r>
      <w:r w:rsidRPr="0095276B">
        <w:t>Il n</w:t>
      </w:r>
      <w:r w:rsidR="006455E5">
        <w:t>’</w:t>
      </w:r>
      <w:r w:rsidRPr="0095276B">
        <w:t>en conclut pas moins brusquement</w:t>
      </w:r>
      <w:r w:rsidR="006455E5">
        <w:t> :</w:t>
      </w:r>
    </w:p>
    <w:p w14:paraId="41E0A9F1" w14:textId="2B4A61CC" w:rsidR="002666CE" w:rsidRDefault="006455E5" w:rsidP="002666CE">
      <w:r>
        <w:t>« </w:t>
      </w:r>
      <w:r w:rsidR="009D4A85" w:rsidRPr="0095276B">
        <w:t>Qu</w:t>
      </w:r>
      <w:r>
        <w:t>’</w:t>
      </w:r>
      <w:r w:rsidR="009D4A85" w:rsidRPr="0095276B">
        <w:t>est-ce que tout cela a à faire maintenant</w:t>
      </w:r>
      <w:r>
        <w:t xml:space="preserve"> ? </w:t>
      </w:r>
      <w:r w:rsidR="009D4A85" w:rsidRPr="0095276B">
        <w:t>Des ragots de portière</w:t>
      </w:r>
      <w:r>
        <w:t xml:space="preserve">, </w:t>
      </w:r>
      <w:r w:rsidR="009D4A85" w:rsidRPr="0095276B">
        <w:t>et du temps perdu</w:t>
      </w:r>
      <w:r>
        <w:t xml:space="preserve">. </w:t>
      </w:r>
      <w:r w:rsidR="009D4A85" w:rsidRPr="0095276B">
        <w:t>Tu ferais mieux de</w:t>
      </w:r>
      <w:r>
        <w:t xml:space="preserve">… </w:t>
      </w:r>
      <w:r w:rsidR="009D4A85" w:rsidRPr="0095276B">
        <w:t>Occupe-toi des clients</w:t>
      </w:r>
      <w:r>
        <w:t xml:space="preserve">. </w:t>
      </w:r>
      <w:r w:rsidR="009D4A85" w:rsidRPr="0095276B">
        <w:t>Myrtil t</w:t>
      </w:r>
      <w:r>
        <w:t>’</w:t>
      </w:r>
      <w:r w:rsidR="009D4A85" w:rsidRPr="0095276B">
        <w:t>attend</w:t>
      </w:r>
      <w:r>
        <w:t>. »</w:t>
      </w:r>
    </w:p>
    <w:p w14:paraId="056A0EE3" w14:textId="77777777" w:rsidR="006455E5" w:rsidRDefault="006455E5" w:rsidP="002666CE"/>
    <w:p w14:paraId="50943A16" w14:textId="77777777" w:rsidR="006455E5" w:rsidRDefault="009D4A85" w:rsidP="002666CE">
      <w:r w:rsidRPr="0095276B">
        <w:t>En redescendant au rez-de-chaussée</w:t>
      </w:r>
      <w:r w:rsidR="006455E5">
        <w:t xml:space="preserve">, </w:t>
      </w:r>
      <w:r w:rsidRPr="0095276B">
        <w:t>Joseph rencontra Myrtil devant la porte de la filature</w:t>
      </w:r>
      <w:r w:rsidR="006455E5">
        <w:t xml:space="preserve">. </w:t>
      </w:r>
      <w:r w:rsidRPr="0095276B">
        <w:t>L</w:t>
      </w:r>
      <w:r w:rsidR="006455E5">
        <w:t>’</w:t>
      </w:r>
      <w:r w:rsidRPr="0095276B">
        <w:t>oncle fit glisser l</w:t>
      </w:r>
      <w:r w:rsidR="006455E5">
        <w:t>’</w:t>
      </w:r>
      <w:r w:rsidRPr="0095276B">
        <w:t>auvent de ses sourcils et pinça fortement les lèvres</w:t>
      </w:r>
      <w:r w:rsidR="006455E5">
        <w:t>.</w:t>
      </w:r>
    </w:p>
    <w:p w14:paraId="64C2E73B" w14:textId="31B6E5A2" w:rsidR="002666CE" w:rsidRDefault="006455E5" w:rsidP="002666CE">
      <w:r>
        <w:t>« </w:t>
      </w:r>
      <w:r w:rsidR="009D4A85" w:rsidRPr="0095276B">
        <w:t>À merveille</w:t>
      </w:r>
      <w:r>
        <w:t xml:space="preserve"> ! </w:t>
      </w:r>
      <w:r w:rsidR="009D4A85" w:rsidRPr="0095276B">
        <w:t>Le printemps est beau à la campagne</w:t>
      </w:r>
      <w:r>
        <w:t> ? »</w:t>
      </w:r>
    </w:p>
    <w:p w14:paraId="52031249" w14:textId="77777777" w:rsidR="006455E5" w:rsidRDefault="009D4A85" w:rsidP="002666CE">
      <w:r w:rsidRPr="0095276B">
        <w:lastRenderedPageBreak/>
        <w:t>Il ouvrit la porte</w:t>
      </w:r>
      <w:r w:rsidR="006455E5">
        <w:t xml:space="preserve">, </w:t>
      </w:r>
      <w:r w:rsidRPr="0095276B">
        <w:t>et la filature lui jeta son hurlement à la face</w:t>
      </w:r>
      <w:r w:rsidR="006455E5">
        <w:t>.</w:t>
      </w:r>
    </w:p>
    <w:p w14:paraId="150035F9" w14:textId="77777777" w:rsidR="006455E5" w:rsidRDefault="009D4A85" w:rsidP="002666CE">
      <w:r w:rsidRPr="0095276B">
        <w:t>Joseph le suivit</w:t>
      </w:r>
      <w:r w:rsidR="006455E5">
        <w:t>.</w:t>
      </w:r>
    </w:p>
    <w:p w14:paraId="171B61E1" w14:textId="77777777" w:rsidR="006455E5" w:rsidRDefault="009D4A85" w:rsidP="002666CE">
      <w:r w:rsidRPr="0095276B">
        <w:t>Un métier roula à sa rencontre</w:t>
      </w:r>
      <w:r w:rsidR="006455E5">
        <w:t xml:space="preserve">. </w:t>
      </w:r>
      <w:r w:rsidRPr="0095276B">
        <w:t>Les cinq cents fils des br</w:t>
      </w:r>
      <w:r w:rsidRPr="0095276B">
        <w:t>o</w:t>
      </w:r>
      <w:r w:rsidRPr="0095276B">
        <w:t>ches semblèrent se tendre en tourbillonnant</w:t>
      </w:r>
      <w:r w:rsidR="006455E5">
        <w:t xml:space="preserve">, </w:t>
      </w:r>
      <w:r w:rsidRPr="0095276B">
        <w:t>et arrêter le ch</w:t>
      </w:r>
      <w:r w:rsidRPr="0095276B">
        <w:t>a</w:t>
      </w:r>
      <w:r w:rsidRPr="0095276B">
        <w:t>riot</w:t>
      </w:r>
      <w:r w:rsidR="006455E5">
        <w:t xml:space="preserve"> ; </w:t>
      </w:r>
      <w:r w:rsidRPr="0095276B">
        <w:t>une fièvre saisit la machine</w:t>
      </w:r>
      <w:r w:rsidR="006455E5">
        <w:t xml:space="preserve"> ; </w:t>
      </w:r>
      <w:r w:rsidRPr="0095276B">
        <w:t>la rotation des canettes s</w:t>
      </w:r>
      <w:r w:rsidR="006455E5">
        <w:t>’</w:t>
      </w:r>
      <w:r w:rsidRPr="0095276B">
        <w:t>a</w:t>
      </w:r>
      <w:r w:rsidRPr="0095276B">
        <w:t>c</w:t>
      </w:r>
      <w:r w:rsidRPr="0095276B">
        <w:t>céléra</w:t>
      </w:r>
      <w:r w:rsidR="006455E5">
        <w:t xml:space="preserve"> ; </w:t>
      </w:r>
      <w:r w:rsidRPr="0095276B">
        <w:t>le fil aspiré prit la forme d</w:t>
      </w:r>
      <w:r w:rsidR="006455E5">
        <w:t>’</w:t>
      </w:r>
      <w:r w:rsidRPr="0095276B">
        <w:t>un entonnoir soyeux et tran</w:t>
      </w:r>
      <w:r w:rsidRPr="0095276B">
        <w:t>s</w:t>
      </w:r>
      <w:r w:rsidRPr="0095276B">
        <w:t>parent</w:t>
      </w:r>
      <w:r w:rsidR="006455E5">
        <w:t xml:space="preserve"> ; </w:t>
      </w:r>
      <w:r w:rsidRPr="0095276B">
        <w:t>une secousse ébranla le chariot qui reprit sa marche en sens inverse</w:t>
      </w:r>
      <w:r w:rsidR="006455E5">
        <w:t xml:space="preserve">, </w:t>
      </w:r>
      <w:r w:rsidRPr="0095276B">
        <w:t>et partit se jeter sous le bâti du métier</w:t>
      </w:r>
      <w:r w:rsidR="006455E5">
        <w:t xml:space="preserve">. </w:t>
      </w:r>
      <w:r w:rsidRPr="0095276B">
        <w:t>Des gamins le suivaient en courant</w:t>
      </w:r>
      <w:r w:rsidR="006455E5">
        <w:t xml:space="preserve">, </w:t>
      </w:r>
      <w:r w:rsidRPr="0095276B">
        <w:t>et raccommodaient les fils cassés d</w:t>
      </w:r>
      <w:r w:rsidR="006455E5">
        <w:t>’</w:t>
      </w:r>
      <w:r w:rsidRPr="0095276B">
        <w:t>un geste agile du pouce et de l</w:t>
      </w:r>
      <w:r w:rsidR="006455E5">
        <w:t>’</w:t>
      </w:r>
      <w:r w:rsidRPr="0095276B">
        <w:t>index</w:t>
      </w:r>
      <w:r w:rsidR="006455E5">
        <w:t>.</w:t>
      </w:r>
    </w:p>
    <w:p w14:paraId="1B79BA6D" w14:textId="77777777" w:rsidR="006455E5" w:rsidRDefault="009D4A85" w:rsidP="002666CE">
      <w:r w:rsidRPr="0095276B">
        <w:t>Cinq autres métiers à filer circulaient à travers la salle</w:t>
      </w:r>
      <w:r w:rsidR="006455E5">
        <w:t xml:space="preserve">. </w:t>
      </w:r>
      <w:r w:rsidRPr="0095276B">
        <w:t>Le choc précipité et monotone des métiers à tisser scandait</w:t>
      </w:r>
      <w:r w:rsidR="006455E5">
        <w:t xml:space="preserve">, </w:t>
      </w:r>
      <w:r w:rsidRPr="0095276B">
        <w:t>à l</w:t>
      </w:r>
      <w:r w:rsidR="006455E5">
        <w:t>’</w:t>
      </w:r>
      <w:r w:rsidRPr="0095276B">
        <w:t>ét</w:t>
      </w:r>
      <w:r w:rsidRPr="0095276B">
        <w:t>a</w:t>
      </w:r>
      <w:r w:rsidRPr="0095276B">
        <w:t>ge au-dessus</w:t>
      </w:r>
      <w:r w:rsidR="006455E5">
        <w:t xml:space="preserve">, </w:t>
      </w:r>
      <w:r w:rsidRPr="0095276B">
        <w:t>le rythme plus inquiet de l</w:t>
      </w:r>
      <w:r w:rsidR="006455E5">
        <w:t>’</w:t>
      </w:r>
      <w:r w:rsidRPr="0095276B">
        <w:t>autre travail</w:t>
      </w:r>
      <w:r w:rsidR="006455E5">
        <w:t>.</w:t>
      </w:r>
    </w:p>
    <w:p w14:paraId="7EED4A7F" w14:textId="77777777" w:rsidR="006455E5" w:rsidRDefault="009D4A85" w:rsidP="002666CE">
      <w:r w:rsidRPr="0095276B">
        <w:t>Le silence modeste d</w:t>
      </w:r>
      <w:r w:rsidR="006455E5">
        <w:t>’</w:t>
      </w:r>
      <w:r w:rsidRPr="0095276B">
        <w:t>une petite fabrique blanche</w:t>
      </w:r>
      <w:r w:rsidR="006455E5">
        <w:t xml:space="preserve">, </w:t>
      </w:r>
      <w:r w:rsidRPr="0095276B">
        <w:t>cachée sous les marronniers</w:t>
      </w:r>
      <w:r w:rsidR="006455E5">
        <w:t xml:space="preserve">, </w:t>
      </w:r>
      <w:r w:rsidRPr="0095276B">
        <w:t>sans chaudière ni filature</w:t>
      </w:r>
      <w:r w:rsidR="006455E5">
        <w:t xml:space="preserve">, </w:t>
      </w:r>
      <w:r w:rsidRPr="0095276B">
        <w:t>pouvait-il se comparer à l</w:t>
      </w:r>
      <w:r w:rsidR="006455E5">
        <w:t>’</w:t>
      </w:r>
      <w:r w:rsidRPr="0095276B">
        <w:t>ivresse de ce vacarme</w:t>
      </w:r>
      <w:r w:rsidR="006455E5">
        <w:t xml:space="preserve"> ? </w:t>
      </w:r>
      <w:r w:rsidRPr="0095276B">
        <w:t>Il était beau d</w:t>
      </w:r>
      <w:r w:rsidR="006455E5">
        <w:t>’</w:t>
      </w:r>
      <w:r w:rsidRPr="0095276B">
        <w:t>avoir créé cela</w:t>
      </w:r>
      <w:r w:rsidR="006455E5">
        <w:t xml:space="preserve">. </w:t>
      </w:r>
      <w:r w:rsidRPr="0095276B">
        <w:t>L</w:t>
      </w:r>
      <w:r w:rsidR="006455E5">
        <w:t>’</w:t>
      </w:r>
      <w:r w:rsidRPr="0095276B">
        <w:t>atmosphère élastique rebondissait sur les rais de soleil</w:t>
      </w:r>
      <w:r w:rsidR="006455E5">
        <w:t xml:space="preserve">. </w:t>
      </w:r>
      <w:r w:rsidRPr="0095276B">
        <w:t>Un monde de poussières y transmettait les plus légères impu</w:t>
      </w:r>
      <w:r w:rsidRPr="0095276B">
        <w:t>l</w:t>
      </w:r>
      <w:r w:rsidRPr="0095276B">
        <w:t>sions</w:t>
      </w:r>
      <w:r w:rsidR="006455E5">
        <w:t xml:space="preserve">. </w:t>
      </w:r>
      <w:r w:rsidRPr="0095276B">
        <w:t>Vingt ouvriers maîtrisaient à force d</w:t>
      </w:r>
      <w:r w:rsidR="006455E5">
        <w:t>’</w:t>
      </w:r>
      <w:r w:rsidRPr="0095276B">
        <w:t>attention ce désordre féerique</w:t>
      </w:r>
      <w:r w:rsidR="006455E5">
        <w:t xml:space="preserve">. </w:t>
      </w:r>
      <w:r w:rsidRPr="0095276B">
        <w:t>Une odeur fauve et grasse tremblait comme une gelée</w:t>
      </w:r>
      <w:r w:rsidR="006455E5">
        <w:t xml:space="preserve">. </w:t>
      </w:r>
      <w:r w:rsidRPr="0095276B">
        <w:t xml:space="preserve">Joseph posait ses pieds </w:t>
      </w:r>
      <w:proofErr w:type="spellStart"/>
      <w:r w:rsidRPr="0095276B">
        <w:t>là dedans</w:t>
      </w:r>
      <w:proofErr w:type="spellEnd"/>
      <w:r w:rsidRPr="0095276B">
        <w:t xml:space="preserve"> avec tendresse</w:t>
      </w:r>
      <w:r w:rsidR="006455E5">
        <w:t xml:space="preserve">, </w:t>
      </w:r>
      <w:r w:rsidRPr="0095276B">
        <w:t>sans trop s</w:t>
      </w:r>
      <w:r w:rsidRPr="0095276B">
        <w:t>a</w:t>
      </w:r>
      <w:r w:rsidRPr="0095276B">
        <w:t>voir où finissait son corps et où prenait la filature</w:t>
      </w:r>
      <w:r w:rsidR="006455E5">
        <w:t xml:space="preserve">. </w:t>
      </w:r>
      <w:r w:rsidRPr="0095276B">
        <w:t>Le printemps le touchait du bout de ses doigts</w:t>
      </w:r>
      <w:r w:rsidR="006455E5">
        <w:t xml:space="preserve">. </w:t>
      </w:r>
      <w:r w:rsidRPr="0095276B">
        <w:t>Si le soleil de mai vibrait a</w:t>
      </w:r>
      <w:r w:rsidRPr="0095276B">
        <w:t>u</w:t>
      </w:r>
      <w:r w:rsidRPr="0095276B">
        <w:t>tour des murs</w:t>
      </w:r>
      <w:r w:rsidR="006455E5">
        <w:t xml:space="preserve">, </w:t>
      </w:r>
      <w:r w:rsidRPr="0095276B">
        <w:t>n</w:t>
      </w:r>
      <w:r w:rsidR="006455E5">
        <w:t>’</w:t>
      </w:r>
      <w:r w:rsidRPr="0095276B">
        <w:t>était-ce pas ici l</w:t>
      </w:r>
      <w:r w:rsidR="006455E5">
        <w:t>’</w:t>
      </w:r>
      <w:r w:rsidRPr="0095276B">
        <w:t>atelier même où se formait ce</w:t>
      </w:r>
      <w:r w:rsidRPr="0095276B">
        <w:t>t</w:t>
      </w:r>
      <w:r w:rsidRPr="0095276B">
        <w:t>te vibration</w:t>
      </w:r>
      <w:r w:rsidR="006455E5">
        <w:t xml:space="preserve"> ? </w:t>
      </w:r>
      <w:r w:rsidRPr="0095276B">
        <w:t>Et Joseph était-il autre chose qu</w:t>
      </w:r>
      <w:r w:rsidR="006455E5">
        <w:t>’</w:t>
      </w:r>
      <w:r w:rsidRPr="0095276B">
        <w:t>une molécule dansant au cœur de cette chaude et lumineuse vibration</w:t>
      </w:r>
      <w:r w:rsidR="006455E5">
        <w:t> ?</w:t>
      </w:r>
    </w:p>
    <w:p w14:paraId="443724DA" w14:textId="77777777" w:rsidR="006455E5" w:rsidRDefault="009D4A85" w:rsidP="002666CE">
      <w:r w:rsidRPr="0095276B">
        <w:lastRenderedPageBreak/>
        <w:t>La retombée d</w:t>
      </w:r>
      <w:r w:rsidR="006455E5">
        <w:t>’</w:t>
      </w:r>
      <w:r w:rsidRPr="0095276B">
        <w:t>une porte abolit le rêve</w:t>
      </w:r>
      <w:r w:rsidR="006455E5">
        <w:t xml:space="preserve"> ; </w:t>
      </w:r>
      <w:r w:rsidRPr="0095276B">
        <w:t>quelque chose comme des éclats arrachés par une meule à un couteau rouillé plut sur le jeune homme</w:t>
      </w:r>
      <w:r w:rsidR="006455E5">
        <w:t xml:space="preserve"> ; </w:t>
      </w:r>
      <w:r w:rsidRPr="0095276B">
        <w:t>Myrtil parlait</w:t>
      </w:r>
      <w:r w:rsidR="006455E5">
        <w:t> :</w:t>
      </w:r>
    </w:p>
    <w:p w14:paraId="6063542E" w14:textId="704FE5FE" w:rsidR="002666CE" w:rsidRDefault="006455E5" w:rsidP="002666CE">
      <w:r>
        <w:t>« </w:t>
      </w:r>
      <w:r w:rsidR="009D4A85" w:rsidRPr="0095276B">
        <w:t>Je te félicite</w:t>
      </w:r>
      <w:r>
        <w:t xml:space="preserve">. </w:t>
      </w:r>
      <w:r w:rsidR="009D4A85" w:rsidRPr="0095276B">
        <w:t>Tu as bonne mine</w:t>
      </w:r>
      <w:r>
        <w:t xml:space="preserve">. </w:t>
      </w:r>
      <w:r w:rsidR="009D4A85" w:rsidRPr="0095276B">
        <w:t>La promenade te réu</w:t>
      </w:r>
      <w:r w:rsidR="009D4A85" w:rsidRPr="0095276B">
        <w:t>s</w:t>
      </w:r>
      <w:r w:rsidR="009D4A85" w:rsidRPr="0095276B">
        <w:t>sit</w:t>
      </w:r>
      <w:r>
        <w:t>. »</w:t>
      </w:r>
    </w:p>
    <w:p w14:paraId="5F84E54C" w14:textId="77777777" w:rsidR="006455E5" w:rsidRDefault="009D4A85" w:rsidP="002666CE">
      <w:r w:rsidRPr="0095276B">
        <w:t>Où était la danse élastique du printemps sur le rythme des métiers</w:t>
      </w:r>
      <w:r w:rsidR="006455E5">
        <w:t> ?</w:t>
      </w:r>
    </w:p>
    <w:p w14:paraId="0853CA8D" w14:textId="77777777" w:rsidR="006455E5" w:rsidRDefault="006455E5" w:rsidP="002666CE">
      <w:r>
        <w:t>« </w:t>
      </w:r>
      <w:r w:rsidR="009D4A85" w:rsidRPr="0095276B">
        <w:t>Tu m</w:t>
      </w:r>
      <w:r>
        <w:t>’</w:t>
      </w:r>
      <w:r w:rsidR="009D4A85" w:rsidRPr="0095276B">
        <w:t>avais chargé d</w:t>
      </w:r>
      <w:r>
        <w:t>’</w:t>
      </w:r>
      <w:r w:rsidR="009D4A85" w:rsidRPr="0095276B">
        <w:t>une commission</w:t>
      </w:r>
      <w:r>
        <w:t xml:space="preserve">, </w:t>
      </w:r>
      <w:r w:rsidR="009D4A85" w:rsidRPr="0095276B">
        <w:t>oncle Myrtil</w:t>
      </w:r>
      <w:r>
        <w:t xml:space="preserve">, </w:t>
      </w:r>
      <w:r w:rsidR="009D4A85" w:rsidRPr="0095276B">
        <w:t>je</w:t>
      </w:r>
      <w:r>
        <w:t>…</w:t>
      </w:r>
    </w:p>
    <w:p w14:paraId="163D1511" w14:textId="77777777" w:rsidR="006455E5" w:rsidRDefault="006455E5" w:rsidP="002666CE">
      <w:r>
        <w:t>— </w:t>
      </w:r>
      <w:r w:rsidR="009D4A85" w:rsidRPr="0095276B">
        <w:t>Je ne t</w:t>
      </w:r>
      <w:r>
        <w:t>’</w:t>
      </w:r>
      <w:r w:rsidR="009D4A85" w:rsidRPr="0095276B">
        <w:t>ai chargé de rien</w:t>
      </w:r>
      <w:r>
        <w:t xml:space="preserve">. </w:t>
      </w:r>
      <w:r w:rsidR="009D4A85" w:rsidRPr="0095276B">
        <w:t xml:space="preserve">De quoi me sont ces </w:t>
      </w:r>
      <w:proofErr w:type="spellStart"/>
      <w:r w:rsidR="009D4A85" w:rsidRPr="0095276B">
        <w:rPr>
          <w:i/>
          <w:iCs/>
        </w:rPr>
        <w:t>goyem</w:t>
      </w:r>
      <w:proofErr w:type="spellEnd"/>
      <w:r>
        <w:rPr>
          <w:i/>
          <w:iCs/>
        </w:rPr>
        <w:t xml:space="preserve"> ? </w:t>
      </w:r>
      <w:r w:rsidR="009D4A85" w:rsidRPr="0095276B">
        <w:t>Ton père est bien bon de se soucier de leur opinion</w:t>
      </w:r>
      <w:r>
        <w:t>.</w:t>
      </w:r>
    </w:p>
    <w:p w14:paraId="6DE4A84D" w14:textId="77777777" w:rsidR="006455E5" w:rsidRDefault="006455E5" w:rsidP="002666CE">
      <w:r>
        <w:t>— </w:t>
      </w:r>
      <w:r w:rsidR="009D4A85" w:rsidRPr="0095276B">
        <w:t xml:space="preserve">Le </w:t>
      </w:r>
      <w:proofErr w:type="spellStart"/>
      <w:r w:rsidR="009D4A85" w:rsidRPr="0095276B">
        <w:t>Pleynier</w:t>
      </w:r>
      <w:proofErr w:type="spellEnd"/>
      <w:r w:rsidR="009D4A85" w:rsidRPr="0095276B">
        <w:t xml:space="preserve"> m</w:t>
      </w:r>
      <w:r>
        <w:t>’</w:t>
      </w:r>
      <w:r w:rsidR="009D4A85" w:rsidRPr="0095276B">
        <w:t>a fait un accueil très correct</w:t>
      </w:r>
      <w:r>
        <w:t>.</w:t>
      </w:r>
    </w:p>
    <w:p w14:paraId="0620F015" w14:textId="77777777" w:rsidR="006455E5" w:rsidRDefault="006455E5" w:rsidP="002666CE">
      <w:r>
        <w:t>— </w:t>
      </w:r>
      <w:r w:rsidR="009D4A85" w:rsidRPr="0095276B">
        <w:t>Compliments</w:t>
      </w:r>
      <w:r>
        <w:t xml:space="preserve">. </w:t>
      </w:r>
      <w:r w:rsidR="009D4A85" w:rsidRPr="0095276B">
        <w:t>Je vois que tu n</w:t>
      </w:r>
      <w:r>
        <w:t>’</w:t>
      </w:r>
      <w:r w:rsidR="009D4A85" w:rsidRPr="0095276B">
        <w:t>as pas perdu ton après-midi</w:t>
      </w:r>
      <w:r>
        <w:t>.</w:t>
      </w:r>
    </w:p>
    <w:p w14:paraId="7D9345C4" w14:textId="77777777" w:rsidR="006455E5" w:rsidRDefault="006455E5" w:rsidP="002666CE">
      <w:r>
        <w:t>— </w:t>
      </w:r>
      <w:r w:rsidR="009D4A85" w:rsidRPr="0095276B">
        <w:t>Si ça ne nous sert à rien</w:t>
      </w:r>
      <w:r>
        <w:t xml:space="preserve">, </w:t>
      </w:r>
      <w:r w:rsidR="009D4A85" w:rsidRPr="0095276B">
        <w:t>ça ne peut pas nous nuire</w:t>
      </w:r>
      <w:r>
        <w:t>.</w:t>
      </w:r>
    </w:p>
    <w:p w14:paraId="71A6EEFE" w14:textId="38A719BD" w:rsidR="002666CE" w:rsidRDefault="006455E5" w:rsidP="002666CE">
      <w:r>
        <w:t>— </w:t>
      </w:r>
      <w:r w:rsidR="009D4A85" w:rsidRPr="0095276B">
        <w:t>Tout ce qui est en dehors du travail nous nuit</w:t>
      </w:r>
      <w:r>
        <w:t xml:space="preserve">. </w:t>
      </w:r>
      <w:r w:rsidR="009D4A85" w:rsidRPr="0095276B">
        <w:t xml:space="preserve">Un </w:t>
      </w:r>
      <w:r w:rsidR="009D4A85" w:rsidRPr="0095276B">
        <w:rPr>
          <w:i/>
          <w:iCs/>
        </w:rPr>
        <w:t>goy</w:t>
      </w:r>
      <w:r w:rsidR="009D4A85" w:rsidRPr="0095276B">
        <w:t xml:space="preserve"> aimable n</w:t>
      </w:r>
      <w:r>
        <w:t>’</w:t>
      </w:r>
      <w:r w:rsidR="009D4A85" w:rsidRPr="0095276B">
        <w:t>a rien de plus à voir avec nous qu</w:t>
      </w:r>
      <w:r>
        <w:t>’</w:t>
      </w:r>
      <w:r w:rsidR="009D4A85" w:rsidRPr="0095276B">
        <w:t xml:space="preserve">un </w:t>
      </w:r>
      <w:r w:rsidR="009D4A85" w:rsidRPr="0095276B">
        <w:rPr>
          <w:i/>
          <w:iCs/>
        </w:rPr>
        <w:t>goy</w:t>
      </w:r>
      <w:r w:rsidR="009D4A85" w:rsidRPr="0095276B">
        <w:t xml:space="preserve"> ennemi</w:t>
      </w:r>
      <w:r>
        <w:t xml:space="preserve">. </w:t>
      </w:r>
      <w:r w:rsidR="009D4A85" w:rsidRPr="0095276B">
        <w:t>Si les affaires vont</w:t>
      </w:r>
      <w:r>
        <w:t xml:space="preserve">, </w:t>
      </w:r>
      <w:r w:rsidR="009D4A85" w:rsidRPr="0095276B">
        <w:t>ils seront tous nos amis</w:t>
      </w:r>
      <w:r>
        <w:t xml:space="preserve">. </w:t>
      </w:r>
      <w:r w:rsidR="009D4A85" w:rsidRPr="0095276B">
        <w:t>Et les affaires ne pe</w:t>
      </w:r>
      <w:r w:rsidR="009D4A85" w:rsidRPr="0095276B">
        <w:t>r</w:t>
      </w:r>
      <w:r w:rsidR="009D4A85" w:rsidRPr="0095276B">
        <w:t>mettent à personne</w:t>
      </w:r>
      <w:r>
        <w:t xml:space="preserve">, </w:t>
      </w:r>
      <w:r w:rsidR="009D4A85" w:rsidRPr="0095276B">
        <w:t>ici</w:t>
      </w:r>
      <w:r>
        <w:t xml:space="preserve">, </w:t>
      </w:r>
      <w:r w:rsidR="009D4A85" w:rsidRPr="0095276B">
        <w:t>de prendre tout un après-midi dans la semaine pour aller se promener</w:t>
      </w:r>
      <w:r>
        <w:t>. »</w:t>
      </w:r>
    </w:p>
    <w:p w14:paraId="11FC0E38" w14:textId="77777777" w:rsidR="006455E5" w:rsidRDefault="009D4A85" w:rsidP="002666CE">
      <w:r w:rsidRPr="0095276B">
        <w:t>Les derniers balancements de l</w:t>
      </w:r>
      <w:r w:rsidR="006455E5">
        <w:t>’</w:t>
      </w:r>
      <w:r w:rsidRPr="0095276B">
        <w:t>ivresse s</w:t>
      </w:r>
      <w:r w:rsidR="006455E5">
        <w:t>’</w:t>
      </w:r>
      <w:r w:rsidRPr="0095276B">
        <w:t>espacent</w:t>
      </w:r>
      <w:r w:rsidR="006455E5">
        <w:t xml:space="preserve">. </w:t>
      </w:r>
      <w:r w:rsidRPr="0095276B">
        <w:t>Il n</w:t>
      </w:r>
      <w:r w:rsidR="006455E5">
        <w:t>’</w:t>
      </w:r>
      <w:r w:rsidRPr="0095276B">
        <w:t>y a plus autour de Joseph</w:t>
      </w:r>
      <w:r w:rsidR="006455E5">
        <w:t xml:space="preserve">, </w:t>
      </w:r>
      <w:r w:rsidRPr="0095276B">
        <w:t>derrière ces murs qui l</w:t>
      </w:r>
      <w:r w:rsidR="006455E5">
        <w:t>’</w:t>
      </w:r>
      <w:r w:rsidRPr="0095276B">
        <w:t>enferment</w:t>
      </w:r>
      <w:r w:rsidR="006455E5">
        <w:t xml:space="preserve">, </w:t>
      </w:r>
      <w:r w:rsidRPr="0095276B">
        <w:t>qu</w:t>
      </w:r>
      <w:r w:rsidR="006455E5">
        <w:t>’</w:t>
      </w:r>
      <w:r w:rsidRPr="0095276B">
        <w:t>un va-et-vient grondant et plein de menaces</w:t>
      </w:r>
      <w:r w:rsidR="006455E5">
        <w:t xml:space="preserve">. </w:t>
      </w:r>
      <w:r w:rsidRPr="0095276B">
        <w:t>L</w:t>
      </w:r>
      <w:r w:rsidR="006455E5">
        <w:t>’</w:t>
      </w:r>
      <w:r w:rsidRPr="0095276B">
        <w:t>oncle a raison</w:t>
      </w:r>
      <w:r w:rsidR="006455E5">
        <w:t xml:space="preserve">. </w:t>
      </w:r>
      <w:r w:rsidRPr="0095276B">
        <w:t>Sont-ils trop de tous pour soutenir ce dévorant grondement</w:t>
      </w:r>
      <w:r w:rsidR="006455E5">
        <w:t xml:space="preserve"> ? </w:t>
      </w:r>
      <w:r w:rsidRPr="0095276B">
        <w:t>Il baisse la tête sous la mercuriale</w:t>
      </w:r>
      <w:r w:rsidR="006455E5">
        <w:t xml:space="preserve">, </w:t>
      </w:r>
      <w:r w:rsidRPr="0095276B">
        <w:t>et regarde son oncle avec crai</w:t>
      </w:r>
      <w:r w:rsidRPr="0095276B">
        <w:t>n</w:t>
      </w:r>
      <w:r w:rsidRPr="0095276B">
        <w:t>te par-dessus ses lunettes</w:t>
      </w:r>
      <w:r w:rsidR="006455E5">
        <w:t>.</w:t>
      </w:r>
    </w:p>
    <w:p w14:paraId="5764B66F" w14:textId="15E875CE" w:rsidR="002666CE" w:rsidRDefault="006455E5" w:rsidP="002666CE">
      <w:r>
        <w:t>« </w:t>
      </w:r>
      <w:r w:rsidR="009D4A85" w:rsidRPr="0095276B">
        <w:t>Il y a un</w:t>
      </w:r>
      <w:r>
        <w:t xml:space="preserve">… </w:t>
      </w:r>
      <w:r w:rsidR="009D4A85" w:rsidRPr="0095276B">
        <w:t>loup qui ne va pas</w:t>
      </w:r>
      <w:r>
        <w:t> ? »</w:t>
      </w:r>
    </w:p>
    <w:p w14:paraId="3CFDA61F" w14:textId="77777777" w:rsidR="006455E5" w:rsidRDefault="009D4A85" w:rsidP="002666CE">
      <w:r w:rsidRPr="0095276B">
        <w:lastRenderedPageBreak/>
        <w:t>L</w:t>
      </w:r>
      <w:r w:rsidR="006455E5">
        <w:t>’</w:t>
      </w:r>
      <w:r w:rsidRPr="0095276B">
        <w:t>oncle l</w:t>
      </w:r>
      <w:r w:rsidR="006455E5">
        <w:t>’</w:t>
      </w:r>
      <w:r w:rsidRPr="0095276B">
        <w:t>examine avec animosité</w:t>
      </w:r>
      <w:r w:rsidR="006455E5">
        <w:t xml:space="preserve">, </w:t>
      </w:r>
      <w:r w:rsidRPr="0095276B">
        <w:t>du fond de la rigole qui barre son visage</w:t>
      </w:r>
      <w:r w:rsidR="006455E5">
        <w:t xml:space="preserve">, </w:t>
      </w:r>
      <w:r w:rsidRPr="0095276B">
        <w:t>au-dessous des sourcils</w:t>
      </w:r>
      <w:r w:rsidR="006455E5">
        <w:t>.</w:t>
      </w:r>
    </w:p>
    <w:p w14:paraId="0A2C0DEC" w14:textId="77777777" w:rsidR="006455E5" w:rsidRDefault="006455E5" w:rsidP="002666CE">
      <w:r>
        <w:t>« </w:t>
      </w:r>
      <w:r w:rsidR="009D4A85" w:rsidRPr="0095276B">
        <w:t>Rien ne va</w:t>
      </w:r>
      <w:r>
        <w:t xml:space="preserve">. </w:t>
      </w:r>
      <w:r w:rsidR="009D4A85" w:rsidRPr="0095276B">
        <w:t>Pas plus les machines que la clientèle</w:t>
      </w:r>
      <w:r>
        <w:t xml:space="preserve">. </w:t>
      </w:r>
      <w:r w:rsidR="009D4A85" w:rsidRPr="0095276B">
        <w:t>S</w:t>
      </w:r>
      <w:r>
        <w:t>’</w:t>
      </w:r>
      <w:r w:rsidR="009D4A85" w:rsidRPr="0095276B">
        <w:t>il y avait assez de commandes</w:t>
      </w:r>
      <w:r>
        <w:t xml:space="preserve">, </w:t>
      </w:r>
      <w:r w:rsidR="009D4A85" w:rsidRPr="0095276B">
        <w:t>le reste ne serait rien</w:t>
      </w:r>
      <w:r>
        <w:t>.</w:t>
      </w:r>
    </w:p>
    <w:p w14:paraId="542EE08E" w14:textId="77777777" w:rsidR="006455E5" w:rsidRDefault="006455E5" w:rsidP="002666CE">
      <w:r>
        <w:t>— </w:t>
      </w:r>
      <w:r w:rsidR="009D4A85" w:rsidRPr="0095276B">
        <w:t>Mais le louvetage</w:t>
      </w:r>
      <w:r>
        <w:t>…</w:t>
      </w:r>
    </w:p>
    <w:p w14:paraId="144EFD2A" w14:textId="571ED06E" w:rsidR="002666CE" w:rsidRDefault="006455E5" w:rsidP="002666CE">
      <w:r>
        <w:t>— </w:t>
      </w:r>
      <w:r w:rsidR="009D4A85" w:rsidRPr="0095276B">
        <w:t>Le louvetage se fait assez bien pour ce qu</w:t>
      </w:r>
      <w:r>
        <w:t>’</w:t>
      </w:r>
      <w:r w:rsidR="009D4A85" w:rsidRPr="0095276B">
        <w:t>on lui demande de faire</w:t>
      </w:r>
      <w:r>
        <w:t xml:space="preserve">. </w:t>
      </w:r>
      <w:r w:rsidR="009D4A85" w:rsidRPr="0095276B">
        <w:t>Donne-lui plus d</w:t>
      </w:r>
      <w:r>
        <w:t>’</w:t>
      </w:r>
      <w:r w:rsidR="009D4A85" w:rsidRPr="0095276B">
        <w:t>ouvrage</w:t>
      </w:r>
      <w:r>
        <w:t xml:space="preserve">, </w:t>
      </w:r>
      <w:r w:rsidR="009D4A85" w:rsidRPr="0095276B">
        <w:t>toi</w:t>
      </w:r>
      <w:r>
        <w:t xml:space="preserve">, </w:t>
      </w:r>
      <w:r w:rsidR="009D4A85" w:rsidRPr="0095276B">
        <w:t>le marchand</w:t>
      </w:r>
      <w:r>
        <w:t xml:space="preserve">, </w:t>
      </w:r>
      <w:r w:rsidR="009D4A85" w:rsidRPr="0095276B">
        <w:t>et alors nous pourrons dépenser pour réparer</w:t>
      </w:r>
      <w:r>
        <w:t xml:space="preserve">. </w:t>
      </w:r>
      <w:r w:rsidR="009D4A85" w:rsidRPr="0095276B">
        <w:t>Bien sûr qu</w:t>
      </w:r>
      <w:r>
        <w:t>’</w:t>
      </w:r>
      <w:r w:rsidR="009D4A85" w:rsidRPr="0095276B">
        <w:t>il ne va pas</w:t>
      </w:r>
      <w:r>
        <w:t xml:space="preserve"> ! </w:t>
      </w:r>
      <w:r w:rsidR="009D4A85" w:rsidRPr="0095276B">
        <w:t>Qu</w:t>
      </w:r>
      <w:r>
        <w:t>’</w:t>
      </w:r>
      <w:r w:rsidR="009D4A85" w:rsidRPr="0095276B">
        <w:t>est-ce qui va</w:t>
      </w:r>
      <w:r>
        <w:t xml:space="preserve">, </w:t>
      </w:r>
      <w:r w:rsidR="009D4A85" w:rsidRPr="0095276B">
        <w:t>d</w:t>
      </w:r>
      <w:r>
        <w:t>’</w:t>
      </w:r>
      <w:r w:rsidR="009D4A85" w:rsidRPr="0095276B">
        <w:t>ailleurs</w:t>
      </w:r>
      <w:r>
        <w:t xml:space="preserve">, </w:t>
      </w:r>
      <w:r w:rsidR="009D4A85" w:rsidRPr="0095276B">
        <w:t>dans ce pays</w:t>
      </w:r>
      <w:r>
        <w:t xml:space="preserve">, </w:t>
      </w:r>
      <w:r w:rsidR="009D4A85" w:rsidRPr="0095276B">
        <w:t>dans cette fabrique de malheur</w:t>
      </w:r>
      <w:r>
        <w:t xml:space="preserve"> ? </w:t>
      </w:r>
      <w:r w:rsidR="009D4A85" w:rsidRPr="0095276B">
        <w:t>Je reviens de chez ton frère</w:t>
      </w:r>
      <w:r>
        <w:t xml:space="preserve">. </w:t>
      </w:r>
      <w:r w:rsidR="009D4A85" w:rsidRPr="0095276B">
        <w:t>C</w:t>
      </w:r>
      <w:r>
        <w:t>’</w:t>
      </w:r>
      <w:r w:rsidR="009D4A85" w:rsidRPr="0095276B">
        <w:t>est la même chanson aux apprêts qu</w:t>
      </w:r>
      <w:r>
        <w:t>’</w:t>
      </w:r>
      <w:r w:rsidR="009D4A85" w:rsidRPr="0095276B">
        <w:t>à la filature</w:t>
      </w:r>
      <w:r>
        <w:t xml:space="preserve">. </w:t>
      </w:r>
      <w:r w:rsidR="009D4A85" w:rsidRPr="0095276B">
        <w:t>Ce soir j</w:t>
      </w:r>
      <w:r>
        <w:t>’</w:t>
      </w:r>
      <w:r w:rsidR="009D4A85" w:rsidRPr="0095276B">
        <w:t>arrête deux métiers</w:t>
      </w:r>
      <w:r>
        <w:t>. »</w:t>
      </w:r>
    </w:p>
    <w:p w14:paraId="5C015F7C" w14:textId="77777777" w:rsidR="006455E5" w:rsidRDefault="009D4A85" w:rsidP="002666CE">
      <w:r w:rsidRPr="0095276B">
        <w:t>Deux métiers de la filature</w:t>
      </w:r>
      <w:r w:rsidR="006455E5">
        <w:t xml:space="preserve">, </w:t>
      </w:r>
      <w:r w:rsidRPr="0095276B">
        <w:t>sept métiers du tissage</w:t>
      </w:r>
      <w:r w:rsidR="006455E5">
        <w:t xml:space="preserve">, </w:t>
      </w:r>
      <w:r w:rsidRPr="0095276B">
        <w:t>un jeu de carde</w:t>
      </w:r>
      <w:r w:rsidR="006455E5">
        <w:t xml:space="preserve">, </w:t>
      </w:r>
      <w:r w:rsidRPr="0095276B">
        <w:t>six foulons</w:t>
      </w:r>
      <w:r w:rsidR="006455E5">
        <w:t xml:space="preserve">, </w:t>
      </w:r>
      <w:r w:rsidRPr="0095276B">
        <w:t>deux épailleuses arrêtées</w:t>
      </w:r>
      <w:r w:rsidR="006455E5">
        <w:t xml:space="preserve">, </w:t>
      </w:r>
      <w:r w:rsidRPr="0095276B">
        <w:t>dix-sept o</w:t>
      </w:r>
      <w:r w:rsidRPr="0095276B">
        <w:t>u</w:t>
      </w:r>
      <w:r w:rsidRPr="0095276B">
        <w:t>vriers remerciés</w:t>
      </w:r>
      <w:r w:rsidR="006455E5">
        <w:t xml:space="preserve">, </w:t>
      </w:r>
      <w:r w:rsidRPr="0095276B">
        <w:t xml:space="preserve">pas de réponse de </w:t>
      </w:r>
      <w:proofErr w:type="spellStart"/>
      <w:r w:rsidRPr="0095276B">
        <w:t>Dupommereuil</w:t>
      </w:r>
      <w:proofErr w:type="spellEnd"/>
      <w:r w:rsidR="006455E5">
        <w:t xml:space="preserve">, </w:t>
      </w:r>
      <w:r w:rsidRPr="0095276B">
        <w:t>de De</w:t>
      </w:r>
      <w:r w:rsidRPr="0095276B">
        <w:t>l</w:t>
      </w:r>
      <w:r w:rsidRPr="0095276B">
        <w:t>motte ni de Bazin</w:t>
      </w:r>
      <w:r w:rsidR="006455E5">
        <w:t xml:space="preserve">, </w:t>
      </w:r>
      <w:r w:rsidRPr="0095276B">
        <w:t>rien au courrier ce matin</w:t>
      </w:r>
      <w:r w:rsidR="006455E5">
        <w:t xml:space="preserve">, </w:t>
      </w:r>
      <w:r w:rsidRPr="0095276B">
        <w:t>rien au courrier de l</w:t>
      </w:r>
      <w:r w:rsidR="006455E5">
        <w:t>’</w:t>
      </w:r>
      <w:r w:rsidRPr="0095276B">
        <w:t>après-midi</w:t>
      </w:r>
      <w:r w:rsidR="006455E5">
        <w:t xml:space="preserve">, </w:t>
      </w:r>
      <w:r w:rsidRPr="0095276B">
        <w:t>et ce lointain va-et-vient à nourrir</w:t>
      </w:r>
      <w:r w:rsidR="006455E5">
        <w:t xml:space="preserve">, </w:t>
      </w:r>
      <w:r w:rsidRPr="0095276B">
        <w:t>telle est la plus claire pensée de Joseph quand il rentre dans le magasin</w:t>
      </w:r>
      <w:r w:rsidR="006455E5">
        <w:t>.</w:t>
      </w:r>
    </w:p>
    <w:p w14:paraId="4138823B" w14:textId="77777777" w:rsidR="006455E5" w:rsidRDefault="009D4A85" w:rsidP="002666CE">
      <w:r w:rsidRPr="0095276B">
        <w:t>Ne serait-ce pas</w:t>
      </w:r>
      <w:r w:rsidR="006455E5">
        <w:t xml:space="preserve">, </w:t>
      </w:r>
      <w:r w:rsidRPr="0095276B">
        <w:t>tout compte fait</w:t>
      </w:r>
      <w:r w:rsidR="006455E5">
        <w:t xml:space="preserve">, </w:t>
      </w:r>
      <w:r w:rsidRPr="0095276B">
        <w:t>l</w:t>
      </w:r>
      <w:r w:rsidR="006455E5">
        <w:t>’</w:t>
      </w:r>
      <w:r w:rsidRPr="0095276B">
        <w:t>appréhension qui a tourné vers lui</w:t>
      </w:r>
      <w:r w:rsidR="006455E5">
        <w:t xml:space="preserve">, </w:t>
      </w:r>
      <w:r w:rsidRPr="0095276B">
        <w:t>au tissage</w:t>
      </w:r>
      <w:r w:rsidR="006455E5">
        <w:t xml:space="preserve">, </w:t>
      </w:r>
      <w:r w:rsidRPr="0095276B">
        <w:t>quarante visages de femmes</w:t>
      </w:r>
      <w:r w:rsidR="006455E5">
        <w:t xml:space="preserve"> ? </w:t>
      </w:r>
      <w:r w:rsidRPr="0095276B">
        <w:t>Et l</w:t>
      </w:r>
      <w:r w:rsidR="006455E5">
        <w:t>’</w:t>
      </w:r>
      <w:r w:rsidRPr="0095276B">
        <w:t>e</w:t>
      </w:r>
      <w:r w:rsidRPr="0095276B">
        <w:t>f</w:t>
      </w:r>
      <w:r w:rsidRPr="0095276B">
        <w:t>fort si bien noué des vingt ouvriers de la filature</w:t>
      </w:r>
      <w:r w:rsidR="006455E5">
        <w:t xml:space="preserve">, </w:t>
      </w:r>
      <w:r w:rsidRPr="0095276B">
        <w:t>est-ce donc l</w:t>
      </w:r>
      <w:r w:rsidR="006455E5">
        <w:t>’</w:t>
      </w:r>
      <w:r w:rsidRPr="0095276B">
        <w:t>heure déjà de le débander</w:t>
      </w:r>
      <w:r w:rsidR="006455E5">
        <w:t> ?</w:t>
      </w:r>
    </w:p>
    <w:p w14:paraId="6B278E9D" w14:textId="3BB8F269" w:rsidR="006455E5" w:rsidRDefault="006455E5" w:rsidP="002666CE"/>
    <w:p w14:paraId="16F27E75" w14:textId="77777777" w:rsidR="006455E5" w:rsidRDefault="009D4A85" w:rsidP="002666CE">
      <w:r w:rsidRPr="0095276B">
        <w:t>L</w:t>
      </w:r>
      <w:r w:rsidR="006455E5">
        <w:t>’</w:t>
      </w:r>
      <w:r w:rsidRPr="0095276B">
        <w:t>odeur de colle et de moisi qui baigne le magasin n</w:t>
      </w:r>
      <w:r w:rsidR="006455E5">
        <w:t>’</w:t>
      </w:r>
      <w:r w:rsidRPr="0095276B">
        <w:t>est pas un stimulant pour des courages blessés</w:t>
      </w:r>
      <w:r w:rsidR="006455E5">
        <w:t xml:space="preserve">. </w:t>
      </w:r>
      <w:r w:rsidRPr="0095276B">
        <w:t>Joseph passe dans le bureau</w:t>
      </w:r>
      <w:r w:rsidR="006455E5">
        <w:t xml:space="preserve">. </w:t>
      </w:r>
      <w:r w:rsidRPr="0095276B">
        <w:t>Il a un regard pour un bouquet de giroflées blanches qui pend</w:t>
      </w:r>
      <w:r w:rsidR="006455E5">
        <w:t xml:space="preserve">, </w:t>
      </w:r>
      <w:r w:rsidRPr="0095276B">
        <w:t>fané</w:t>
      </w:r>
      <w:r w:rsidR="006455E5">
        <w:t xml:space="preserve">, </w:t>
      </w:r>
      <w:r w:rsidRPr="0095276B">
        <w:t>par-dessus le bord d</w:t>
      </w:r>
      <w:r w:rsidR="006455E5">
        <w:t>’</w:t>
      </w:r>
      <w:r w:rsidRPr="0095276B">
        <w:t>un vase</w:t>
      </w:r>
      <w:r w:rsidR="006455E5">
        <w:t xml:space="preserve">, </w:t>
      </w:r>
      <w:r w:rsidRPr="0095276B">
        <w:t>attention de Sarah</w:t>
      </w:r>
      <w:r w:rsidR="006455E5">
        <w:t xml:space="preserve">, </w:t>
      </w:r>
      <w:r w:rsidRPr="0095276B">
        <w:t>jamais renouvelée</w:t>
      </w:r>
      <w:r w:rsidR="006455E5">
        <w:t xml:space="preserve">. </w:t>
      </w:r>
      <w:r w:rsidRPr="0095276B">
        <w:t>Est-ce donc tout cela que peut le printemps</w:t>
      </w:r>
      <w:r w:rsidR="006455E5">
        <w:t xml:space="preserve">, </w:t>
      </w:r>
      <w:r w:rsidRPr="0095276B">
        <w:t>aidé par la femme</w:t>
      </w:r>
      <w:r w:rsidR="006455E5">
        <w:t> ?</w:t>
      </w:r>
    </w:p>
    <w:p w14:paraId="7F4C6C80" w14:textId="77777777" w:rsidR="006455E5" w:rsidRDefault="009D4A85" w:rsidP="002666CE">
      <w:r w:rsidRPr="0095276B">
        <w:lastRenderedPageBreak/>
        <w:t>Il remue du doigt quelques papiers</w:t>
      </w:r>
      <w:r w:rsidR="006455E5">
        <w:t xml:space="preserve">, </w:t>
      </w:r>
      <w:r w:rsidRPr="0095276B">
        <w:t>et repousse ses lune</w:t>
      </w:r>
      <w:r w:rsidRPr="0095276B">
        <w:t>t</w:t>
      </w:r>
      <w:r w:rsidRPr="0095276B">
        <w:t>tes sur son front</w:t>
      </w:r>
      <w:r w:rsidR="006455E5">
        <w:t xml:space="preserve">. </w:t>
      </w:r>
      <w:r w:rsidRPr="0095276B">
        <w:t>Quelle folie</w:t>
      </w:r>
      <w:r w:rsidR="006455E5">
        <w:t xml:space="preserve"> ! </w:t>
      </w:r>
      <w:r w:rsidRPr="0095276B">
        <w:t>Lutter</w:t>
      </w:r>
      <w:r w:rsidR="006455E5">
        <w:t xml:space="preserve">, </w:t>
      </w:r>
      <w:r w:rsidRPr="0095276B">
        <w:t>risquer</w:t>
      </w:r>
      <w:r w:rsidR="006455E5">
        <w:t xml:space="preserve">, </w:t>
      </w:r>
      <w:r w:rsidRPr="0095276B">
        <w:t>croire</w:t>
      </w:r>
      <w:r w:rsidR="006455E5">
        <w:t> ? « </w:t>
      </w:r>
      <w:r w:rsidRPr="0095276B">
        <w:t>Il n</w:t>
      </w:r>
      <w:r w:rsidR="006455E5">
        <w:t>’</w:t>
      </w:r>
      <w:r w:rsidRPr="0095276B">
        <w:t>y a plus rien à faire dans la fabrication</w:t>
      </w:r>
      <w:r w:rsidR="006455E5">
        <w:t xml:space="preserve">, </w:t>
      </w:r>
      <w:r w:rsidRPr="0095276B">
        <w:t>que vivoter ou perdre son argent</w:t>
      </w:r>
      <w:r w:rsidR="006455E5">
        <w:t>. »</w:t>
      </w:r>
      <w:r w:rsidRPr="0095276B">
        <w:t xml:space="preserve"> Le prophète de la route de Nantes aurait-il prévu</w:t>
      </w:r>
      <w:r w:rsidR="006455E5">
        <w:t xml:space="preserve"> ? </w:t>
      </w:r>
      <w:r w:rsidRPr="0095276B">
        <w:t>Mais pourquoi se faire un jeu de désespérer les gens</w:t>
      </w:r>
      <w:r w:rsidR="006455E5">
        <w:t xml:space="preserve"> ? </w:t>
      </w:r>
      <w:r w:rsidRPr="0095276B">
        <w:t>Vivoter</w:t>
      </w:r>
      <w:r w:rsidR="006455E5">
        <w:t xml:space="preserve">, </w:t>
      </w:r>
      <w:r w:rsidRPr="0095276B">
        <w:t>quand on doit tout ce qu</w:t>
      </w:r>
      <w:r w:rsidR="006455E5">
        <w:t>’</w:t>
      </w:r>
      <w:r w:rsidRPr="0095276B">
        <w:t>on a</w:t>
      </w:r>
      <w:r w:rsidR="006455E5">
        <w:t xml:space="preserve">, </w:t>
      </w:r>
      <w:r w:rsidRPr="0095276B">
        <w:t>jusqu</w:t>
      </w:r>
      <w:r w:rsidR="006455E5">
        <w:t>’</w:t>
      </w:r>
      <w:r w:rsidRPr="0095276B">
        <w:t>à sa chemise</w:t>
      </w:r>
      <w:r w:rsidR="006455E5">
        <w:t xml:space="preserve"> ? </w:t>
      </w:r>
      <w:r w:rsidRPr="0095276B">
        <w:t>Mieux va</w:t>
      </w:r>
      <w:r w:rsidRPr="0095276B">
        <w:t>u</w:t>
      </w:r>
      <w:r w:rsidRPr="0095276B">
        <w:t>drait</w:t>
      </w:r>
      <w:r w:rsidR="006455E5">
        <w:t xml:space="preserve">… </w:t>
      </w:r>
      <w:r w:rsidRPr="0095276B">
        <w:t>mieux vaudrait</w:t>
      </w:r>
      <w:r w:rsidR="006455E5">
        <w:t>…</w:t>
      </w:r>
    </w:p>
    <w:p w14:paraId="2CB1AC70" w14:textId="77777777" w:rsidR="006455E5" w:rsidRDefault="009D4A85" w:rsidP="002666CE">
      <w:r w:rsidRPr="0095276B">
        <w:t>Joseph se sent trop lâche pour la solution décisive</w:t>
      </w:r>
      <w:r w:rsidR="006455E5">
        <w:t xml:space="preserve">. </w:t>
      </w:r>
      <w:r w:rsidRPr="0095276B">
        <w:t>Un so</w:t>
      </w:r>
      <w:r w:rsidRPr="0095276B">
        <w:t>u</w:t>
      </w:r>
      <w:r w:rsidRPr="0095276B">
        <w:t>venir monte à ses joues qui s</w:t>
      </w:r>
      <w:r w:rsidR="006455E5">
        <w:t>’</w:t>
      </w:r>
      <w:r w:rsidRPr="0095276B">
        <w:t>enflamment</w:t>
      </w:r>
      <w:r w:rsidR="006455E5">
        <w:t xml:space="preserve">. </w:t>
      </w:r>
      <w:r w:rsidRPr="0095276B">
        <w:t>Il donne à plein cou une aspiration profonde</w:t>
      </w:r>
      <w:r w:rsidR="006455E5">
        <w:t xml:space="preserve">. </w:t>
      </w:r>
      <w:r w:rsidRPr="0095276B">
        <w:t>Il sait qu</w:t>
      </w:r>
      <w:r w:rsidR="006455E5">
        <w:t>’</w:t>
      </w:r>
      <w:r w:rsidRPr="0095276B">
        <w:t>il faudra bientôt retourner à Paris</w:t>
      </w:r>
      <w:r w:rsidR="006455E5">
        <w:t xml:space="preserve">, </w:t>
      </w:r>
      <w:r w:rsidRPr="0095276B">
        <w:t>et là il est</w:t>
      </w:r>
      <w:r w:rsidR="006455E5">
        <w:t xml:space="preserve">, </w:t>
      </w:r>
      <w:r w:rsidRPr="0095276B">
        <w:t>à sa connaissance</w:t>
      </w:r>
      <w:r w:rsidR="006455E5">
        <w:t xml:space="preserve">, </w:t>
      </w:r>
      <w:r w:rsidRPr="0095276B">
        <w:t>un lieu</w:t>
      </w:r>
      <w:r w:rsidR="006455E5">
        <w:t xml:space="preserve">, </w:t>
      </w:r>
      <w:r w:rsidRPr="0095276B">
        <w:t>au moins</w:t>
      </w:r>
      <w:r w:rsidR="006455E5">
        <w:t xml:space="preserve">, </w:t>
      </w:r>
      <w:r w:rsidRPr="0095276B">
        <w:t>où tout s</w:t>
      </w:r>
      <w:r w:rsidR="006455E5">
        <w:t>’</w:t>
      </w:r>
      <w:r w:rsidRPr="0095276B">
        <w:t>oublie</w:t>
      </w:r>
      <w:r w:rsidR="006455E5">
        <w:t xml:space="preserve">, </w:t>
      </w:r>
      <w:r w:rsidRPr="0095276B">
        <w:t>où se trouve le bonheur</w:t>
      </w:r>
      <w:r w:rsidR="006455E5">
        <w:t xml:space="preserve">. </w:t>
      </w:r>
      <w:r w:rsidRPr="0095276B">
        <w:t>Qu</w:t>
      </w:r>
      <w:r w:rsidR="006455E5">
        <w:t>’</w:t>
      </w:r>
      <w:r w:rsidRPr="0095276B">
        <w:t>importe la qualité de ce bonheur</w:t>
      </w:r>
      <w:r w:rsidR="006455E5">
        <w:t xml:space="preserve">. </w:t>
      </w:r>
      <w:r w:rsidRPr="0095276B">
        <w:t>Le plaisir est en lui</w:t>
      </w:r>
      <w:r w:rsidR="006455E5">
        <w:t xml:space="preserve">, </w:t>
      </w:r>
      <w:r w:rsidRPr="0095276B">
        <w:t>les bouches sont serves</w:t>
      </w:r>
      <w:r w:rsidR="006455E5">
        <w:t xml:space="preserve">. </w:t>
      </w:r>
      <w:r w:rsidRPr="0095276B">
        <w:t>Tout n</w:t>
      </w:r>
      <w:r w:rsidR="006455E5">
        <w:t>’</w:t>
      </w:r>
      <w:r w:rsidRPr="0095276B">
        <w:t>est donc pas forclos</w:t>
      </w:r>
      <w:r w:rsidR="006455E5">
        <w:t xml:space="preserve">, </w:t>
      </w:r>
      <w:r w:rsidRPr="0095276B">
        <w:t>puisque cela encore existe</w:t>
      </w:r>
      <w:r w:rsidR="006455E5">
        <w:t>.</w:t>
      </w:r>
    </w:p>
    <w:p w14:paraId="6DA189EF" w14:textId="77777777" w:rsidR="006455E5" w:rsidRDefault="009D4A85" w:rsidP="002666CE">
      <w:r w:rsidRPr="0095276B">
        <w:t>Un frôlement du bouton de porte le ramène sur terre et à Vendeuvre</w:t>
      </w:r>
      <w:r w:rsidR="006455E5">
        <w:t xml:space="preserve">. </w:t>
      </w:r>
      <w:r w:rsidRPr="0095276B">
        <w:t>Hermine entre et s</w:t>
      </w:r>
      <w:r w:rsidR="006455E5">
        <w:t>’</w:t>
      </w:r>
      <w:r w:rsidRPr="0095276B">
        <w:t>excuse en même temps</w:t>
      </w:r>
      <w:r w:rsidR="006455E5">
        <w:t xml:space="preserve">, </w:t>
      </w:r>
      <w:r w:rsidRPr="0095276B">
        <w:t>avec son sourire un peu forcé</w:t>
      </w:r>
      <w:r w:rsidR="006455E5">
        <w:t>.</w:t>
      </w:r>
    </w:p>
    <w:p w14:paraId="46F785CE" w14:textId="77777777" w:rsidR="006455E5" w:rsidRDefault="006455E5" w:rsidP="002666CE">
      <w:r>
        <w:t>« </w:t>
      </w:r>
      <w:r w:rsidR="009D4A85" w:rsidRPr="0095276B">
        <w:t>Je te dérange</w:t>
      </w:r>
      <w:r>
        <w:t> ?</w:t>
      </w:r>
    </w:p>
    <w:p w14:paraId="28FD96B8" w14:textId="77777777" w:rsidR="006455E5" w:rsidRDefault="006455E5" w:rsidP="002666CE">
      <w:r>
        <w:t>— </w:t>
      </w:r>
      <w:r w:rsidR="009D4A85" w:rsidRPr="0095276B">
        <w:t>Assieds-toi</w:t>
      </w:r>
      <w:r>
        <w:t>.</w:t>
      </w:r>
    </w:p>
    <w:p w14:paraId="45FF980E" w14:textId="77777777" w:rsidR="006455E5" w:rsidRDefault="006455E5" w:rsidP="002666CE">
      <w:r>
        <w:t>— </w:t>
      </w:r>
      <w:r w:rsidR="009D4A85" w:rsidRPr="0095276B">
        <w:t>Je ne suis là que pour un moment</w:t>
      </w:r>
      <w:r>
        <w:t xml:space="preserve">. </w:t>
      </w:r>
      <w:r w:rsidR="009D4A85" w:rsidRPr="0095276B">
        <w:t>Je voulais te dema</w:t>
      </w:r>
      <w:r w:rsidR="009D4A85" w:rsidRPr="0095276B">
        <w:t>n</w:t>
      </w:r>
      <w:r w:rsidR="009D4A85" w:rsidRPr="0095276B">
        <w:t>der</w:t>
      </w:r>
      <w:r>
        <w:t xml:space="preserve">… </w:t>
      </w:r>
      <w:r w:rsidR="009D4A85" w:rsidRPr="0095276B">
        <w:t>Mais je ne te dérange pas</w:t>
      </w:r>
      <w:r>
        <w:t> ?</w:t>
      </w:r>
    </w:p>
    <w:p w14:paraId="1A572DD9" w14:textId="238BD1E2" w:rsidR="002666CE" w:rsidRDefault="006455E5" w:rsidP="002666CE">
      <w:r>
        <w:t>— </w:t>
      </w:r>
      <w:r w:rsidR="009D4A85" w:rsidRPr="0095276B">
        <w:t>Allons</w:t>
      </w:r>
      <w:r>
        <w:t xml:space="preserve">, </w:t>
      </w:r>
      <w:r w:rsidR="009D4A85" w:rsidRPr="0095276B">
        <w:t>Hermine</w:t>
      </w:r>
      <w:r>
        <w:t xml:space="preserve">, </w:t>
      </w:r>
      <w:r w:rsidR="009D4A85" w:rsidRPr="0095276B">
        <w:t>tu ne me déranges pas assez souvent</w:t>
      </w:r>
      <w:r>
        <w:t>. »</w:t>
      </w:r>
    </w:p>
    <w:p w14:paraId="35D2D5E7" w14:textId="77777777" w:rsidR="006455E5" w:rsidRDefault="009D4A85" w:rsidP="002666CE">
      <w:r w:rsidRPr="0095276B">
        <w:t>Elle le remercie en levant sur lui</w:t>
      </w:r>
      <w:r w:rsidR="006455E5">
        <w:t xml:space="preserve">, </w:t>
      </w:r>
      <w:r w:rsidRPr="0095276B">
        <w:t>avec timidité</w:t>
      </w:r>
      <w:r w:rsidR="006455E5">
        <w:t xml:space="preserve">, </w:t>
      </w:r>
      <w:r w:rsidRPr="0095276B">
        <w:t>ses yeux gris et verts</w:t>
      </w:r>
      <w:r w:rsidR="006455E5">
        <w:t xml:space="preserve">. </w:t>
      </w:r>
      <w:r w:rsidRPr="0095276B">
        <w:t>Joseph retrouve ces prunelles sans sexe</w:t>
      </w:r>
      <w:r w:rsidR="006455E5">
        <w:t xml:space="preserve">. </w:t>
      </w:r>
      <w:r w:rsidRPr="0095276B">
        <w:t>Il est las par avance du temps que cette femme restera avec lui</w:t>
      </w:r>
      <w:r w:rsidR="006455E5">
        <w:t xml:space="preserve">. </w:t>
      </w:r>
      <w:r w:rsidRPr="0095276B">
        <w:t>Mais il accepterait aujourd</w:t>
      </w:r>
      <w:r w:rsidR="006455E5">
        <w:t>’</w:t>
      </w:r>
      <w:r w:rsidRPr="0095276B">
        <w:t xml:space="preserve">hui avec reconnaissance la société </w:t>
      </w:r>
      <w:r w:rsidRPr="0095276B">
        <w:lastRenderedPageBreak/>
        <w:t>d</w:t>
      </w:r>
      <w:r w:rsidR="006455E5">
        <w:t>’</w:t>
      </w:r>
      <w:r w:rsidRPr="0095276B">
        <w:t>un huissier</w:t>
      </w:r>
      <w:r w:rsidR="006455E5">
        <w:t xml:space="preserve">. </w:t>
      </w:r>
      <w:r w:rsidRPr="0095276B">
        <w:t>Et d</w:t>
      </w:r>
      <w:r w:rsidR="006455E5">
        <w:t>’</w:t>
      </w:r>
      <w:r w:rsidRPr="0095276B">
        <w:t>ailleurs</w:t>
      </w:r>
      <w:r w:rsidR="006455E5">
        <w:t xml:space="preserve">, </w:t>
      </w:r>
      <w:r w:rsidRPr="0095276B">
        <w:t>pourquoi n</w:t>
      </w:r>
      <w:r w:rsidR="006455E5">
        <w:t>’</w:t>
      </w:r>
      <w:r w:rsidRPr="0095276B">
        <w:t>aimerait-il pas la femme de son frère de toute son affection fraternelle</w:t>
      </w:r>
      <w:r w:rsidR="006455E5">
        <w:t> ?</w:t>
      </w:r>
    </w:p>
    <w:p w14:paraId="5BF91ADB" w14:textId="77777777" w:rsidR="006455E5" w:rsidRDefault="006455E5" w:rsidP="002666CE">
      <w:r>
        <w:t>« </w:t>
      </w:r>
      <w:r w:rsidR="009D4A85" w:rsidRPr="0095276B">
        <w:t>Je voulais te demander</w:t>
      </w:r>
      <w:r>
        <w:t xml:space="preserve">… </w:t>
      </w:r>
      <w:r w:rsidR="009D4A85" w:rsidRPr="0095276B">
        <w:t>c</w:t>
      </w:r>
      <w:r>
        <w:t>’</w:t>
      </w:r>
      <w:r w:rsidR="009D4A85" w:rsidRPr="0095276B">
        <w:t>est à propos de ce drap beige pour le paletot de Justin</w:t>
      </w:r>
      <w:r>
        <w:t>.</w:t>
      </w:r>
    </w:p>
    <w:p w14:paraId="3D97C248" w14:textId="7464D981" w:rsidR="002666CE" w:rsidRDefault="006455E5" w:rsidP="002666CE">
      <w:r>
        <w:t>— </w:t>
      </w:r>
      <w:r w:rsidR="009D4A85" w:rsidRPr="0095276B">
        <w:t>C</w:t>
      </w:r>
      <w:r>
        <w:t>’</w:t>
      </w:r>
      <w:r w:rsidR="009D4A85" w:rsidRPr="0095276B">
        <w:t>est vrai</w:t>
      </w:r>
      <w:r>
        <w:t xml:space="preserve">. </w:t>
      </w:r>
      <w:r w:rsidR="009D4A85" w:rsidRPr="0095276B">
        <w:t>J</w:t>
      </w:r>
      <w:r>
        <w:t>’</w:t>
      </w:r>
      <w:r w:rsidR="009D4A85" w:rsidRPr="0095276B">
        <w:t>avais oublié</w:t>
      </w:r>
      <w:r>
        <w:t xml:space="preserve">. </w:t>
      </w:r>
      <w:r w:rsidR="009D4A85" w:rsidRPr="0095276B">
        <w:t>Veux-tu me suivre</w:t>
      </w:r>
      <w:r>
        <w:t> ? »</w:t>
      </w:r>
    </w:p>
    <w:p w14:paraId="465E296B" w14:textId="77777777" w:rsidR="006455E5" w:rsidRDefault="009D4A85" w:rsidP="002666CE">
      <w:r w:rsidRPr="0095276B">
        <w:t>Joseph</w:t>
      </w:r>
      <w:r w:rsidR="006455E5">
        <w:t xml:space="preserve">, </w:t>
      </w:r>
      <w:r w:rsidRPr="0095276B">
        <w:t>monté sur une échelle</w:t>
      </w:r>
      <w:r w:rsidR="006455E5">
        <w:t xml:space="preserve">, </w:t>
      </w:r>
      <w:r w:rsidRPr="0095276B">
        <w:t>soulève des pièces</w:t>
      </w:r>
      <w:r w:rsidR="006455E5">
        <w:t xml:space="preserve">. </w:t>
      </w:r>
      <w:r w:rsidRPr="0095276B">
        <w:t>He</w:t>
      </w:r>
      <w:r w:rsidRPr="0095276B">
        <w:t>r</w:t>
      </w:r>
      <w:r w:rsidRPr="0095276B">
        <w:t>mine lui parle d</w:t>
      </w:r>
      <w:r w:rsidR="006455E5">
        <w:t>’</w:t>
      </w:r>
      <w:r w:rsidRPr="0095276B">
        <w:t>en bas</w:t>
      </w:r>
      <w:r w:rsidR="006455E5">
        <w:t> :</w:t>
      </w:r>
    </w:p>
    <w:p w14:paraId="17C7756A" w14:textId="77777777" w:rsidR="006455E5" w:rsidRDefault="006455E5" w:rsidP="002666CE">
      <w:r>
        <w:t>« </w:t>
      </w:r>
      <w:r w:rsidR="009D4A85" w:rsidRPr="0095276B">
        <w:t>Pour Laure</w:t>
      </w:r>
      <w:r>
        <w:t xml:space="preserve">, </w:t>
      </w:r>
      <w:r w:rsidR="009D4A85" w:rsidRPr="0095276B">
        <w:t>je cherche un petit tissu d</w:t>
      </w:r>
      <w:r>
        <w:t>’</w:t>
      </w:r>
      <w:r w:rsidR="009D4A85" w:rsidRPr="0095276B">
        <w:t>été</w:t>
      </w:r>
      <w:r>
        <w:t xml:space="preserve">, </w:t>
      </w:r>
      <w:r w:rsidR="009D4A85" w:rsidRPr="0095276B">
        <w:t>une grisaille</w:t>
      </w:r>
      <w:r>
        <w:t xml:space="preserve">, </w:t>
      </w:r>
      <w:r w:rsidR="009D4A85" w:rsidRPr="0095276B">
        <w:t>quelque chose comme une serge</w:t>
      </w:r>
      <w:r>
        <w:t xml:space="preserve">, </w:t>
      </w:r>
      <w:r w:rsidR="009D4A85" w:rsidRPr="0095276B">
        <w:t>vous n</w:t>
      </w:r>
      <w:r>
        <w:t>’</w:t>
      </w:r>
      <w:r w:rsidR="009D4A85" w:rsidRPr="0095276B">
        <w:t>avez pas</w:t>
      </w:r>
      <w:r>
        <w:t> ?</w:t>
      </w:r>
    </w:p>
    <w:p w14:paraId="09B45A9B" w14:textId="2567BCEC" w:rsidR="002666CE" w:rsidRDefault="006455E5" w:rsidP="002666CE">
      <w:r>
        <w:t>— </w:t>
      </w:r>
      <w:r w:rsidR="009D4A85" w:rsidRPr="0095276B">
        <w:t>Une serge</w:t>
      </w:r>
      <w:r>
        <w:t xml:space="preserve"> ? </w:t>
      </w:r>
      <w:r w:rsidR="009D4A85" w:rsidRPr="0095276B">
        <w:t>Ma foi non</w:t>
      </w:r>
      <w:r>
        <w:t xml:space="preserve">. </w:t>
      </w:r>
      <w:r w:rsidR="009D4A85" w:rsidRPr="0095276B">
        <w:t>Il faudrait demander à l</w:t>
      </w:r>
      <w:r>
        <w:t>’</w:t>
      </w:r>
      <w:r w:rsidR="009D4A85" w:rsidRPr="0095276B">
        <w:t>oncle Wilhelm</w:t>
      </w:r>
      <w:r>
        <w:t xml:space="preserve">. </w:t>
      </w:r>
      <w:r w:rsidR="009D4A85" w:rsidRPr="0095276B">
        <w:t>Il a reçu des écossais qui te plairont peut-être</w:t>
      </w:r>
      <w:r>
        <w:t>… »</w:t>
      </w:r>
    </w:p>
    <w:p w14:paraId="6D4F34F4" w14:textId="77777777" w:rsidR="006455E5" w:rsidRDefault="009D4A85" w:rsidP="002666CE">
      <w:r w:rsidRPr="0095276B">
        <w:t>Il redescend en portant une pièce sur ses deux bras</w:t>
      </w:r>
      <w:r w:rsidR="006455E5">
        <w:t xml:space="preserve">, </w:t>
      </w:r>
      <w:r w:rsidRPr="0095276B">
        <w:t>comme un enfant</w:t>
      </w:r>
      <w:r w:rsidR="006455E5">
        <w:t>.</w:t>
      </w:r>
    </w:p>
    <w:p w14:paraId="6F47DE0B" w14:textId="77777777" w:rsidR="006455E5" w:rsidRDefault="006455E5" w:rsidP="002666CE">
      <w:r>
        <w:t>« </w:t>
      </w:r>
      <w:r w:rsidR="009D4A85" w:rsidRPr="0095276B">
        <w:t>Regarde voir si ça te convient</w:t>
      </w:r>
      <w:r>
        <w:t>.</w:t>
      </w:r>
    </w:p>
    <w:p w14:paraId="0DB815AD" w14:textId="12AF6F27" w:rsidR="002666CE" w:rsidRDefault="006455E5" w:rsidP="002666CE">
      <w:r>
        <w:t>— </w:t>
      </w:r>
      <w:r w:rsidR="009D4A85" w:rsidRPr="0095276B">
        <w:t>Oh</w:t>
      </w:r>
      <w:r>
        <w:t xml:space="preserve"> ! </w:t>
      </w:r>
      <w:r w:rsidR="009D4A85" w:rsidRPr="0095276B">
        <w:t>mon Dieu</w:t>
      </w:r>
      <w:r>
        <w:t>… »</w:t>
      </w:r>
    </w:p>
    <w:p w14:paraId="2889DE73" w14:textId="77777777" w:rsidR="006455E5" w:rsidRDefault="009D4A85" w:rsidP="002666CE">
      <w:r w:rsidRPr="0095276B">
        <w:t>Elle touche l</w:t>
      </w:r>
      <w:r w:rsidR="006455E5">
        <w:t>’</w:t>
      </w:r>
      <w:r w:rsidRPr="0095276B">
        <w:t>étoffe de ses longs doigts blancs ponctués de jaune</w:t>
      </w:r>
      <w:r w:rsidR="006455E5">
        <w:t>.</w:t>
      </w:r>
    </w:p>
    <w:p w14:paraId="2B3B8F3C" w14:textId="77777777" w:rsidR="006455E5" w:rsidRDefault="006455E5" w:rsidP="002666CE">
      <w:r>
        <w:t>« </w:t>
      </w:r>
      <w:r w:rsidR="009D4A85" w:rsidRPr="0095276B">
        <w:t>C</w:t>
      </w:r>
      <w:r>
        <w:t>’</w:t>
      </w:r>
      <w:r w:rsidR="009D4A85" w:rsidRPr="0095276B">
        <w:t>est bien lourd</w:t>
      </w:r>
      <w:r>
        <w:t>.</w:t>
      </w:r>
    </w:p>
    <w:p w14:paraId="6C40D405" w14:textId="4C27BAF1" w:rsidR="002666CE" w:rsidRDefault="006455E5" w:rsidP="002666CE">
      <w:r>
        <w:t>— </w:t>
      </w:r>
      <w:r w:rsidR="009D4A85" w:rsidRPr="0095276B">
        <w:t>Lourd</w:t>
      </w:r>
      <w:r>
        <w:t xml:space="preserve"> ? </w:t>
      </w:r>
      <w:r w:rsidR="009D4A85" w:rsidRPr="0095276B">
        <w:t>Tintin est de taille à porter deux mètres de cette étoffe-là sans tomber sous le poids</w:t>
      </w:r>
      <w:r>
        <w:t>. »</w:t>
      </w:r>
    </w:p>
    <w:p w14:paraId="4B1283DC" w14:textId="77777777" w:rsidR="006455E5" w:rsidRDefault="009D4A85" w:rsidP="002666CE">
      <w:r w:rsidRPr="0095276B">
        <w:t>Elle rit gauchement de la plaisanterie</w:t>
      </w:r>
      <w:r w:rsidR="006455E5">
        <w:t xml:space="preserve">. </w:t>
      </w:r>
      <w:r w:rsidRPr="0095276B">
        <w:t>Il conclut</w:t>
      </w:r>
      <w:r w:rsidR="006455E5">
        <w:t> :</w:t>
      </w:r>
    </w:p>
    <w:p w14:paraId="23B8541F" w14:textId="77777777" w:rsidR="006455E5" w:rsidRDefault="006455E5" w:rsidP="002666CE">
      <w:r>
        <w:t>« </w:t>
      </w:r>
      <w:r w:rsidR="009D4A85" w:rsidRPr="0095276B">
        <w:t>Je t</w:t>
      </w:r>
      <w:r>
        <w:t>’</w:t>
      </w:r>
      <w:r w:rsidR="009D4A85" w:rsidRPr="0095276B">
        <w:t>en fais couper deux mètres</w:t>
      </w:r>
      <w:r>
        <w:t> ?</w:t>
      </w:r>
    </w:p>
    <w:p w14:paraId="558B3F0F" w14:textId="77777777" w:rsidR="006455E5" w:rsidRDefault="006455E5" w:rsidP="002666CE">
      <w:r>
        <w:t>— </w:t>
      </w:r>
      <w:r w:rsidR="009D4A85" w:rsidRPr="0095276B">
        <w:t>Deux mètres</w:t>
      </w:r>
      <w:r>
        <w:t xml:space="preserve">, </w:t>
      </w:r>
      <w:r w:rsidR="009D4A85" w:rsidRPr="0095276B">
        <w:t>oui</w:t>
      </w:r>
      <w:r>
        <w:t>…</w:t>
      </w:r>
    </w:p>
    <w:p w14:paraId="267D706B" w14:textId="77777777" w:rsidR="006455E5" w:rsidRDefault="006455E5" w:rsidP="002666CE">
      <w:r>
        <w:t>— </w:t>
      </w:r>
      <w:r w:rsidR="009D4A85" w:rsidRPr="0095276B">
        <w:t>Deux mètres cinquante</w:t>
      </w:r>
      <w:r>
        <w:t xml:space="preserve">, </w:t>
      </w:r>
      <w:r w:rsidR="009D4A85" w:rsidRPr="0095276B">
        <w:t>plutôt</w:t>
      </w:r>
      <w:r>
        <w:t> ?</w:t>
      </w:r>
    </w:p>
    <w:p w14:paraId="1FC9FF89" w14:textId="77777777" w:rsidR="006455E5" w:rsidRDefault="006455E5" w:rsidP="002666CE">
      <w:r>
        <w:lastRenderedPageBreak/>
        <w:t>— </w:t>
      </w:r>
      <w:r w:rsidR="009D4A85" w:rsidRPr="0095276B">
        <w:t>C</w:t>
      </w:r>
      <w:r>
        <w:t>’</w:t>
      </w:r>
      <w:r w:rsidR="009D4A85" w:rsidRPr="0095276B">
        <w:t>est ça</w:t>
      </w:r>
      <w:r>
        <w:t xml:space="preserve">, </w:t>
      </w:r>
      <w:r w:rsidR="009D4A85" w:rsidRPr="0095276B">
        <w:t>plutôt deux mètres cinquante</w:t>
      </w:r>
      <w:r>
        <w:t xml:space="preserve">… </w:t>
      </w:r>
      <w:r w:rsidR="009D4A85" w:rsidRPr="0095276B">
        <w:t>Alors tu dis qu</w:t>
      </w:r>
      <w:r>
        <w:t>’</w:t>
      </w:r>
      <w:r w:rsidR="009D4A85" w:rsidRPr="0095276B">
        <w:t>oncle Wilhelm</w:t>
      </w:r>
      <w:r>
        <w:t>…</w:t>
      </w:r>
    </w:p>
    <w:p w14:paraId="7EE463B3" w14:textId="354E817A" w:rsidR="002666CE" w:rsidRDefault="006455E5" w:rsidP="002666CE">
      <w:r>
        <w:t>— </w:t>
      </w:r>
      <w:r w:rsidR="009D4A85" w:rsidRPr="0095276B">
        <w:t>Si je le vois</w:t>
      </w:r>
      <w:r>
        <w:t xml:space="preserve">, </w:t>
      </w:r>
      <w:r w:rsidR="009D4A85" w:rsidRPr="0095276B">
        <w:t>je lui demanderai</w:t>
      </w:r>
      <w:r>
        <w:t>. »</w:t>
      </w:r>
    </w:p>
    <w:p w14:paraId="40C63A85" w14:textId="77777777" w:rsidR="006455E5" w:rsidRDefault="009D4A85" w:rsidP="002666CE">
      <w:r w:rsidRPr="0095276B">
        <w:t>Elle n</w:t>
      </w:r>
      <w:r w:rsidR="006455E5">
        <w:t>’</w:t>
      </w:r>
      <w:r w:rsidRPr="0095276B">
        <w:t>a pas plus tôt refermé la porte derrière son sourire de remerciement confus</w:t>
      </w:r>
      <w:r w:rsidR="006455E5">
        <w:t xml:space="preserve">, </w:t>
      </w:r>
      <w:r w:rsidRPr="0095276B">
        <w:t>que Joseph reste immobile</w:t>
      </w:r>
      <w:r w:rsidR="006455E5">
        <w:t xml:space="preserve">, </w:t>
      </w:r>
      <w:r w:rsidRPr="0095276B">
        <w:t>un pied sur l</w:t>
      </w:r>
      <w:r w:rsidR="006455E5">
        <w:t>’</w:t>
      </w:r>
      <w:r w:rsidRPr="0095276B">
        <w:t>échelle</w:t>
      </w:r>
      <w:r w:rsidR="006455E5">
        <w:t>.</w:t>
      </w:r>
    </w:p>
    <w:p w14:paraId="4CAB5304" w14:textId="77777777" w:rsidR="006455E5" w:rsidRDefault="009D4A85" w:rsidP="002666CE">
      <w:r w:rsidRPr="0095276B">
        <w:t>Ça</w:t>
      </w:r>
      <w:r w:rsidR="006455E5">
        <w:t xml:space="preserve">, </w:t>
      </w:r>
      <w:r w:rsidRPr="0095276B">
        <w:t>une femme</w:t>
      </w:r>
      <w:r w:rsidR="006455E5">
        <w:t xml:space="preserve"> ? </w:t>
      </w:r>
      <w:r w:rsidRPr="0095276B">
        <w:t>Allons donc</w:t>
      </w:r>
      <w:r w:rsidR="006455E5">
        <w:t xml:space="preserve"> ! </w:t>
      </w:r>
      <w:r w:rsidRPr="0095276B">
        <w:t>Joseph se souvient que pas une seule fois</w:t>
      </w:r>
      <w:r w:rsidR="006455E5">
        <w:t xml:space="preserve">, </w:t>
      </w:r>
      <w:r w:rsidRPr="0095276B">
        <w:t>depuis les fiançailles de son frère</w:t>
      </w:r>
      <w:r w:rsidR="006455E5">
        <w:t xml:space="preserve">, </w:t>
      </w:r>
      <w:r w:rsidRPr="0095276B">
        <w:t>il n</w:t>
      </w:r>
      <w:r w:rsidR="006455E5">
        <w:t>’</w:t>
      </w:r>
      <w:r w:rsidRPr="0095276B">
        <w:t>a songé que le corsage et la robe d</w:t>
      </w:r>
      <w:r w:rsidR="006455E5">
        <w:t>’</w:t>
      </w:r>
      <w:r w:rsidRPr="0095276B">
        <w:t>Hermine recélaient un corps de femme</w:t>
      </w:r>
      <w:r w:rsidR="006455E5">
        <w:t xml:space="preserve">. </w:t>
      </w:r>
      <w:r w:rsidRPr="0095276B">
        <w:t>Noble effet de l</w:t>
      </w:r>
      <w:r w:rsidR="006455E5">
        <w:t>’</w:t>
      </w:r>
      <w:r w:rsidRPr="0095276B">
        <w:t>amitié entre frères</w:t>
      </w:r>
      <w:r w:rsidR="006455E5">
        <w:t xml:space="preserve">. </w:t>
      </w:r>
      <w:r w:rsidRPr="0095276B">
        <w:t>Mais aussi</w:t>
      </w:r>
      <w:r w:rsidR="006455E5">
        <w:t xml:space="preserve">, </w:t>
      </w:r>
      <w:r w:rsidRPr="0095276B">
        <w:t>Hermine n</w:t>
      </w:r>
      <w:r w:rsidR="006455E5">
        <w:t>’</w:t>
      </w:r>
      <w:r w:rsidRPr="0095276B">
        <w:t>y est-elle pas pour quelque chose</w:t>
      </w:r>
      <w:r w:rsidR="006455E5">
        <w:t xml:space="preserve"> ? </w:t>
      </w:r>
      <w:r w:rsidRPr="0095276B">
        <w:t>Y a-t-il jamais eu</w:t>
      </w:r>
      <w:r w:rsidR="006455E5">
        <w:t xml:space="preserve">, </w:t>
      </w:r>
      <w:r w:rsidRPr="0095276B">
        <w:t>chez la sage m</w:t>
      </w:r>
      <w:r w:rsidRPr="0095276B">
        <w:t>è</w:t>
      </w:r>
      <w:r w:rsidRPr="0095276B">
        <w:t>re de ses deux neveux</w:t>
      </w:r>
      <w:r w:rsidR="006455E5">
        <w:t xml:space="preserve">, </w:t>
      </w:r>
      <w:r w:rsidRPr="0095276B">
        <w:t>plus que docilité de pensionnaire</w:t>
      </w:r>
      <w:r w:rsidR="006455E5">
        <w:t xml:space="preserve"> ? </w:t>
      </w:r>
      <w:r w:rsidRPr="0095276B">
        <w:t>N</w:t>
      </w:r>
      <w:r w:rsidR="006455E5">
        <w:t>’</w:t>
      </w:r>
      <w:r w:rsidRPr="0095276B">
        <w:t>y a-t-il pas des corsages aussi chastes qui recouvrent des gorges a</w:t>
      </w:r>
      <w:r w:rsidRPr="0095276B">
        <w:t>u</w:t>
      </w:r>
      <w:r w:rsidRPr="0095276B">
        <w:t>trement frémissantes</w:t>
      </w:r>
      <w:r w:rsidR="006455E5">
        <w:t xml:space="preserve"> ? </w:t>
      </w:r>
      <w:r w:rsidRPr="0095276B">
        <w:t>Certaine peau ambrée</w:t>
      </w:r>
      <w:r w:rsidR="006455E5">
        <w:t>… ?</w:t>
      </w:r>
    </w:p>
    <w:p w14:paraId="09930407" w14:textId="77777777" w:rsidR="006455E5" w:rsidRDefault="009D4A85" w:rsidP="002666CE">
      <w:r w:rsidRPr="0095276B">
        <w:t>Allons</w:t>
      </w:r>
      <w:r w:rsidR="006455E5">
        <w:t xml:space="preserve"> ! </w:t>
      </w:r>
      <w:r w:rsidRPr="0095276B">
        <w:t>Qu</w:t>
      </w:r>
      <w:r w:rsidR="006455E5">
        <w:t>’</w:t>
      </w:r>
      <w:r w:rsidRPr="0095276B">
        <w:t>est-ce que signifient ces pensées</w:t>
      </w:r>
      <w:r w:rsidR="006455E5">
        <w:t xml:space="preserve"> ? </w:t>
      </w:r>
      <w:r w:rsidRPr="0095276B">
        <w:t>Voilà Joseph</w:t>
      </w:r>
      <w:r w:rsidR="006455E5">
        <w:t xml:space="preserve">, </w:t>
      </w:r>
      <w:r w:rsidRPr="0095276B">
        <w:t>transformé en homme de peine</w:t>
      </w:r>
      <w:r w:rsidR="006455E5">
        <w:t xml:space="preserve">, </w:t>
      </w:r>
      <w:r w:rsidRPr="0095276B">
        <w:t>qui se multiplie à travers le magasin</w:t>
      </w:r>
      <w:r w:rsidR="006455E5">
        <w:t xml:space="preserve">, </w:t>
      </w:r>
      <w:r w:rsidRPr="0095276B">
        <w:t>transporte l</w:t>
      </w:r>
      <w:r w:rsidR="006455E5">
        <w:t>’</w:t>
      </w:r>
      <w:r w:rsidRPr="0095276B">
        <w:t>échelle</w:t>
      </w:r>
      <w:r w:rsidR="006455E5">
        <w:t xml:space="preserve">, </w:t>
      </w:r>
      <w:r w:rsidRPr="0095276B">
        <w:t>descend des pièces</w:t>
      </w:r>
      <w:r w:rsidR="006455E5">
        <w:t xml:space="preserve">, </w:t>
      </w:r>
      <w:r w:rsidRPr="0095276B">
        <w:t>en remonte d</w:t>
      </w:r>
      <w:r w:rsidR="006455E5">
        <w:t>’</w:t>
      </w:r>
      <w:r w:rsidRPr="0095276B">
        <w:t>autres</w:t>
      </w:r>
      <w:r w:rsidR="006455E5">
        <w:t xml:space="preserve">, </w:t>
      </w:r>
      <w:r w:rsidRPr="0095276B">
        <w:t>corrige des étiquettes et rassemble hâtivement la liasse d</w:t>
      </w:r>
      <w:r w:rsidR="006455E5">
        <w:t>’</w:t>
      </w:r>
      <w:r w:rsidRPr="0095276B">
        <w:t>échantillons de son prochain voyage</w:t>
      </w:r>
      <w:r w:rsidR="006455E5">
        <w:t xml:space="preserve">. </w:t>
      </w:r>
      <w:r w:rsidRPr="0095276B">
        <w:t>Ne dirait-on pas que maître Joseph Simler cherche à écarter quelque idée gênante</w:t>
      </w:r>
      <w:r w:rsidR="006455E5">
        <w:t xml:space="preserve">, </w:t>
      </w:r>
      <w:r w:rsidRPr="0095276B">
        <w:t>à force de travail et de fatigue</w:t>
      </w:r>
      <w:r w:rsidR="006455E5">
        <w:t> ?</w:t>
      </w:r>
    </w:p>
    <w:p w14:paraId="3B0BD523" w14:textId="639C987E" w:rsidR="009D4A85" w:rsidRPr="0095276B" w:rsidRDefault="009D4A85" w:rsidP="006455E5">
      <w:pPr>
        <w:pStyle w:val="Titre2"/>
        <w:pageBreakBefore/>
        <w:rPr>
          <w:szCs w:val="44"/>
        </w:rPr>
      </w:pPr>
      <w:bookmarkStart w:id="22" w:name="_Toc197888825"/>
      <w:r w:rsidRPr="0095276B">
        <w:rPr>
          <w:szCs w:val="44"/>
        </w:rPr>
        <w:lastRenderedPageBreak/>
        <w:t>3</w:t>
      </w:r>
      <w:bookmarkEnd w:id="22"/>
      <w:r w:rsidRPr="0095276B">
        <w:rPr>
          <w:szCs w:val="44"/>
        </w:rPr>
        <w:br/>
      </w:r>
    </w:p>
    <w:p w14:paraId="0D95E017" w14:textId="77777777" w:rsidR="006455E5" w:rsidRDefault="009D4A85" w:rsidP="002666CE">
      <w:r w:rsidRPr="0095276B">
        <w:t>La chaleur blanche de deux heures est verticale comme une hampe de drapeau</w:t>
      </w:r>
      <w:r w:rsidR="006455E5">
        <w:t xml:space="preserve">. </w:t>
      </w:r>
      <w:r w:rsidRPr="0095276B">
        <w:t>Le cri des grillons darde ses pointes vers le ciel et supporte l</w:t>
      </w:r>
      <w:r w:rsidR="006455E5">
        <w:t>’</w:t>
      </w:r>
      <w:r w:rsidRPr="0095276B">
        <w:t>aplomb immobile du zénith</w:t>
      </w:r>
      <w:r w:rsidR="006455E5">
        <w:t xml:space="preserve">. </w:t>
      </w:r>
      <w:r w:rsidRPr="0095276B">
        <w:t>Le firmament s</w:t>
      </w:r>
      <w:r w:rsidR="006455E5">
        <w:t>’</w:t>
      </w:r>
      <w:r w:rsidRPr="0095276B">
        <w:t>ouvre avec la tristesse blême d</w:t>
      </w:r>
      <w:r w:rsidR="006455E5">
        <w:t>’</w:t>
      </w:r>
      <w:r w:rsidRPr="0095276B">
        <w:t>une prunelle d</w:t>
      </w:r>
      <w:r w:rsidR="006455E5">
        <w:t>’</w:t>
      </w:r>
      <w:r w:rsidRPr="0095276B">
        <w:t>aveugle</w:t>
      </w:r>
      <w:r w:rsidR="006455E5">
        <w:t xml:space="preserve">. </w:t>
      </w:r>
      <w:r w:rsidRPr="0095276B">
        <w:t>La tôle du monde étend là-dessous sa désolation</w:t>
      </w:r>
      <w:r w:rsidR="006455E5">
        <w:t xml:space="preserve">. </w:t>
      </w:r>
      <w:r w:rsidRPr="0095276B">
        <w:t>Toute vie s</w:t>
      </w:r>
      <w:r w:rsidR="006455E5">
        <w:t>’</w:t>
      </w:r>
      <w:r w:rsidRPr="0095276B">
        <w:t>y ramasse dans l</w:t>
      </w:r>
      <w:r w:rsidR="006455E5">
        <w:t>’</w:t>
      </w:r>
      <w:r w:rsidRPr="0095276B">
        <w:t>attente d</w:t>
      </w:r>
      <w:r w:rsidR="006455E5">
        <w:t>’</w:t>
      </w:r>
      <w:r w:rsidRPr="0095276B">
        <w:t>une durée éternelle</w:t>
      </w:r>
      <w:r w:rsidR="006455E5">
        <w:t xml:space="preserve">. </w:t>
      </w:r>
      <w:r w:rsidRPr="0095276B">
        <w:t>Juillet tient Vendeuvre dans le creux de sa main</w:t>
      </w:r>
      <w:r w:rsidR="006455E5">
        <w:t>.</w:t>
      </w:r>
    </w:p>
    <w:p w14:paraId="4686AEB3" w14:textId="77777777" w:rsidR="006455E5" w:rsidRDefault="009D4A85" w:rsidP="002666CE">
      <w:r w:rsidRPr="0095276B">
        <w:t>Et l</w:t>
      </w:r>
      <w:r w:rsidR="006455E5">
        <w:t>’</w:t>
      </w:r>
      <w:r w:rsidRPr="0095276B">
        <w:t>enfant</w:t>
      </w:r>
      <w:r w:rsidR="006455E5">
        <w:t xml:space="preserve">, </w:t>
      </w:r>
      <w:r w:rsidRPr="0095276B">
        <w:t>qui se brûle les yeux à travers la persienne sur le macadam surchauffé de la cour</w:t>
      </w:r>
      <w:r w:rsidR="006455E5">
        <w:t xml:space="preserve">, </w:t>
      </w:r>
      <w:r w:rsidRPr="0095276B">
        <w:t>peut s</w:t>
      </w:r>
      <w:r w:rsidR="006455E5">
        <w:t>’</w:t>
      </w:r>
      <w:r w:rsidRPr="0095276B">
        <w:t>imaginer qu</w:t>
      </w:r>
      <w:r w:rsidR="006455E5">
        <w:t>’</w:t>
      </w:r>
      <w:r w:rsidRPr="0095276B">
        <w:t>il reste seul vivant à recueillir l</w:t>
      </w:r>
      <w:r w:rsidR="006455E5">
        <w:t>’</w:t>
      </w:r>
      <w:r w:rsidRPr="0095276B">
        <w:t>écoulement des instants</w:t>
      </w:r>
      <w:r w:rsidR="006455E5">
        <w:t>.</w:t>
      </w:r>
    </w:p>
    <w:p w14:paraId="7999AFBE" w14:textId="77777777" w:rsidR="006455E5" w:rsidRDefault="009D4A85" w:rsidP="002666CE">
      <w:r w:rsidRPr="0095276B">
        <w:t>Toutefois l</w:t>
      </w:r>
      <w:r w:rsidR="006455E5">
        <w:t>’</w:t>
      </w:r>
      <w:r w:rsidRPr="0095276B">
        <w:t>ombre du salon</w:t>
      </w:r>
      <w:r w:rsidR="006455E5">
        <w:t xml:space="preserve">, </w:t>
      </w:r>
      <w:r w:rsidRPr="0095276B">
        <w:t>derrière lui</w:t>
      </w:r>
      <w:r w:rsidR="006455E5">
        <w:t xml:space="preserve">, </w:t>
      </w:r>
      <w:r w:rsidRPr="0095276B">
        <w:t>se peuple par i</w:t>
      </w:r>
      <w:r w:rsidRPr="0095276B">
        <w:t>n</w:t>
      </w:r>
      <w:r w:rsidRPr="0095276B">
        <w:t>tervalles de chuchotements étranges</w:t>
      </w:r>
      <w:r w:rsidR="006455E5">
        <w:t xml:space="preserve">. </w:t>
      </w:r>
      <w:r w:rsidRPr="0095276B">
        <w:t>Et s</w:t>
      </w:r>
      <w:r w:rsidR="006455E5">
        <w:t>’</w:t>
      </w:r>
      <w:r w:rsidRPr="0095276B">
        <w:t>il s</w:t>
      </w:r>
      <w:r w:rsidR="006455E5">
        <w:t>’</w:t>
      </w:r>
      <w:r w:rsidRPr="0095276B">
        <w:t>épuise à franchir en esprit le mur de soleil qui le sépare d</w:t>
      </w:r>
      <w:r w:rsidR="006455E5">
        <w:t>’</w:t>
      </w:r>
      <w:r w:rsidRPr="0095276B">
        <w:t>une grande constru</w:t>
      </w:r>
      <w:r w:rsidRPr="0095276B">
        <w:t>c</w:t>
      </w:r>
      <w:r w:rsidRPr="0095276B">
        <w:t>tion</w:t>
      </w:r>
      <w:r w:rsidR="006455E5">
        <w:t xml:space="preserve">, </w:t>
      </w:r>
      <w:r w:rsidRPr="0095276B">
        <w:t>à demi dissoute dans la lumière</w:t>
      </w:r>
      <w:r w:rsidR="006455E5">
        <w:t xml:space="preserve">, </w:t>
      </w:r>
      <w:r w:rsidRPr="0095276B">
        <w:t>c</w:t>
      </w:r>
      <w:r w:rsidR="006455E5">
        <w:t>’</w:t>
      </w:r>
      <w:r w:rsidRPr="0095276B">
        <w:t>est qu</w:t>
      </w:r>
      <w:r w:rsidR="006455E5">
        <w:t>’</w:t>
      </w:r>
      <w:r w:rsidRPr="0095276B">
        <w:t>un mystère plein d</w:t>
      </w:r>
      <w:r w:rsidR="006455E5">
        <w:t>’</w:t>
      </w:r>
      <w:r w:rsidRPr="0095276B">
        <w:t>angoisse et de cérémonie se déroule dans le bâtiment là-bas</w:t>
      </w:r>
      <w:r w:rsidR="006455E5">
        <w:t>.</w:t>
      </w:r>
    </w:p>
    <w:p w14:paraId="2280F8D1" w14:textId="77777777" w:rsidR="006455E5" w:rsidRDefault="009D4A85" w:rsidP="002666CE">
      <w:r w:rsidRPr="0095276B">
        <w:t>À midi</w:t>
      </w:r>
      <w:r w:rsidR="006455E5">
        <w:t xml:space="preserve">, </w:t>
      </w:r>
      <w:r w:rsidRPr="0095276B">
        <w:t>les hommes absents depuis le matin ont surgi</w:t>
      </w:r>
      <w:r w:rsidR="006455E5">
        <w:t xml:space="preserve">, </w:t>
      </w:r>
      <w:r w:rsidRPr="0095276B">
        <w:t>la face congestionnée et les dents blanches</w:t>
      </w:r>
      <w:r w:rsidR="006455E5">
        <w:t xml:space="preserve">. </w:t>
      </w:r>
      <w:r w:rsidRPr="0095276B">
        <w:t>Ils ont mangé sans mot dire</w:t>
      </w:r>
      <w:r w:rsidR="006455E5">
        <w:t xml:space="preserve">, </w:t>
      </w:r>
      <w:r w:rsidRPr="0095276B">
        <w:t>en étanchant la moiteur de leurs fronts</w:t>
      </w:r>
      <w:r w:rsidR="006455E5">
        <w:t xml:space="preserve">. </w:t>
      </w:r>
      <w:proofErr w:type="spellStart"/>
      <w:r w:rsidRPr="0095276B">
        <w:t>Nonon</w:t>
      </w:r>
      <w:proofErr w:type="spellEnd"/>
      <w:r w:rsidRPr="0095276B">
        <w:t xml:space="preserve"> Joseph était en manches de chemise</w:t>
      </w:r>
      <w:r w:rsidR="006455E5">
        <w:t xml:space="preserve">. </w:t>
      </w:r>
      <w:r w:rsidRPr="0095276B">
        <w:t>Papa regardait à la dérobée les mains minutieuses et grasses de Jacob Stern</w:t>
      </w:r>
      <w:r w:rsidR="006455E5">
        <w:t xml:space="preserve">, </w:t>
      </w:r>
      <w:r w:rsidRPr="0095276B">
        <w:t>et buvait en tre</w:t>
      </w:r>
      <w:r w:rsidRPr="0095276B">
        <w:t>m</w:t>
      </w:r>
      <w:r w:rsidRPr="0095276B">
        <w:t>blant</w:t>
      </w:r>
      <w:r w:rsidR="006455E5">
        <w:t xml:space="preserve">. </w:t>
      </w:r>
      <w:r w:rsidRPr="0095276B">
        <w:t>Les rides d</w:t>
      </w:r>
      <w:r w:rsidR="006455E5">
        <w:t>’</w:t>
      </w:r>
      <w:proofErr w:type="spellStart"/>
      <w:r w:rsidRPr="0095276B">
        <w:t>Afroum</w:t>
      </w:r>
      <w:proofErr w:type="spellEnd"/>
      <w:r w:rsidRPr="0095276B">
        <w:t xml:space="preserve"> semblaient répondre à des pensées sardoniques</w:t>
      </w:r>
      <w:r w:rsidR="006455E5">
        <w:t xml:space="preserve">. </w:t>
      </w:r>
      <w:r w:rsidRPr="0095276B">
        <w:t>Saisi à la gorge par sa cravate</w:t>
      </w:r>
      <w:r w:rsidR="006455E5">
        <w:t xml:space="preserve">, </w:t>
      </w:r>
      <w:r w:rsidRPr="0095276B">
        <w:t>mon oncle Myrtil était plus rogue et plus pourpre que jamais</w:t>
      </w:r>
      <w:r w:rsidR="006455E5">
        <w:t xml:space="preserve">. </w:t>
      </w:r>
      <w:r w:rsidRPr="0095276B">
        <w:t>Quant à bon papa</w:t>
      </w:r>
      <w:r w:rsidR="006455E5">
        <w:t xml:space="preserve">, </w:t>
      </w:r>
      <w:r w:rsidRPr="0095276B">
        <w:t>il valait mieux n</w:t>
      </w:r>
      <w:r w:rsidR="006455E5">
        <w:t>’</w:t>
      </w:r>
      <w:r w:rsidRPr="0095276B">
        <w:t>y pas penser</w:t>
      </w:r>
      <w:r w:rsidR="006455E5">
        <w:t>.</w:t>
      </w:r>
    </w:p>
    <w:p w14:paraId="5AF0560B" w14:textId="77777777" w:rsidR="006455E5" w:rsidRDefault="009D4A85" w:rsidP="002666CE">
      <w:r w:rsidRPr="0095276B">
        <w:t>Au café</w:t>
      </w:r>
      <w:r w:rsidR="006455E5">
        <w:t xml:space="preserve">, </w:t>
      </w:r>
      <w:r w:rsidRPr="0095276B">
        <w:t>le petit oncle Wilhelm était survenu</w:t>
      </w:r>
      <w:r w:rsidR="006455E5">
        <w:t xml:space="preserve">, </w:t>
      </w:r>
      <w:r w:rsidRPr="0095276B">
        <w:t>et tout le monde avait disparu en claquant la porte</w:t>
      </w:r>
      <w:r w:rsidR="006455E5">
        <w:t>.</w:t>
      </w:r>
    </w:p>
    <w:p w14:paraId="186DD60B" w14:textId="77777777" w:rsidR="006455E5" w:rsidRDefault="006455E5" w:rsidP="002666CE">
      <w:r>
        <w:lastRenderedPageBreak/>
        <w:t>« </w:t>
      </w:r>
      <w:r w:rsidR="009D4A85" w:rsidRPr="0095276B">
        <w:t>Justin</w:t>
      </w:r>
      <w:r>
        <w:t xml:space="preserve">, </w:t>
      </w:r>
      <w:r w:rsidR="009D4A85" w:rsidRPr="0095276B">
        <w:t>vas-tu rester ici</w:t>
      </w:r>
      <w:r>
        <w:t xml:space="preserve"> ! </w:t>
      </w:r>
      <w:r w:rsidR="009D4A85" w:rsidRPr="0095276B">
        <w:t>avait prononcé une voix molle et sans bonté</w:t>
      </w:r>
      <w:r>
        <w:t xml:space="preserve">. </w:t>
      </w:r>
      <w:r w:rsidR="009D4A85" w:rsidRPr="0095276B">
        <w:t>Justin était resté</w:t>
      </w:r>
      <w:r>
        <w:t>.</w:t>
      </w:r>
    </w:p>
    <w:p w14:paraId="021953DD" w14:textId="77777777" w:rsidR="006455E5" w:rsidRDefault="009D4A85" w:rsidP="002666CE">
      <w:r w:rsidRPr="0095276B">
        <w:t>Mais la compagnie des femmes est bien fade à qui renifle quelque part une tâche d</w:t>
      </w:r>
      <w:r w:rsidR="006455E5">
        <w:t>’</w:t>
      </w:r>
      <w:r w:rsidRPr="0095276B">
        <w:t>homme</w:t>
      </w:r>
      <w:r w:rsidR="006455E5">
        <w:t xml:space="preserve">. </w:t>
      </w:r>
      <w:r w:rsidRPr="0095276B">
        <w:t>Pourquoi</w:t>
      </w:r>
      <w:r w:rsidR="006455E5">
        <w:t xml:space="preserve">, </w:t>
      </w:r>
      <w:r w:rsidRPr="0095276B">
        <w:t>par cet implacable</w:t>
      </w:r>
      <w:r w:rsidR="006455E5">
        <w:t xml:space="preserve">, </w:t>
      </w:r>
      <w:r w:rsidRPr="0095276B">
        <w:t>dimanche</w:t>
      </w:r>
      <w:r w:rsidR="006455E5">
        <w:t xml:space="preserve">, </w:t>
      </w:r>
      <w:r w:rsidRPr="0095276B">
        <w:t>travaillent-ils à la sueur de leur front</w:t>
      </w:r>
      <w:r w:rsidR="006455E5">
        <w:t> ?</w:t>
      </w:r>
    </w:p>
    <w:p w14:paraId="0B9112F1" w14:textId="77777777" w:rsidR="006455E5" w:rsidRDefault="009D4A85" w:rsidP="002666CE">
      <w:r w:rsidRPr="0095276B">
        <w:t>De là vient que l</w:t>
      </w:r>
      <w:r w:rsidR="006455E5">
        <w:t>’</w:t>
      </w:r>
      <w:r w:rsidRPr="0095276B">
        <w:t>enfant s</w:t>
      </w:r>
      <w:r w:rsidR="006455E5">
        <w:t>’</w:t>
      </w:r>
      <w:r w:rsidRPr="0095276B">
        <w:t>écrase le nez et les lèvres sur la fenêtre</w:t>
      </w:r>
      <w:r w:rsidR="006455E5">
        <w:t xml:space="preserve">. </w:t>
      </w:r>
      <w:r w:rsidRPr="0095276B">
        <w:t>Mais nul bruit ne filtre entre les lames de la persienne close</w:t>
      </w:r>
      <w:r w:rsidR="006455E5">
        <w:t xml:space="preserve">. </w:t>
      </w:r>
      <w:r w:rsidRPr="0095276B">
        <w:t>Le cri en baïonnette des grillons s</w:t>
      </w:r>
      <w:r w:rsidR="006455E5">
        <w:t>’</w:t>
      </w:r>
      <w:r w:rsidRPr="0095276B">
        <w:t>est depuis longtemps enfoncé au cœur du silence</w:t>
      </w:r>
      <w:r w:rsidR="006455E5">
        <w:t>.</w:t>
      </w:r>
    </w:p>
    <w:p w14:paraId="59541DF4" w14:textId="77777777" w:rsidR="006455E5" w:rsidRDefault="009D4A85" w:rsidP="002666CE">
      <w:r w:rsidRPr="0095276B">
        <w:t>Pourtant la tante Mina</w:t>
      </w:r>
      <w:r w:rsidR="006455E5">
        <w:t xml:space="preserve">, </w:t>
      </w:r>
      <w:r w:rsidRPr="0095276B">
        <w:t>la femme de l</w:t>
      </w:r>
      <w:r w:rsidR="006455E5">
        <w:t>’</w:t>
      </w:r>
      <w:r w:rsidRPr="0095276B">
        <w:t xml:space="preserve">oncle </w:t>
      </w:r>
      <w:proofErr w:type="spellStart"/>
      <w:r w:rsidRPr="0095276B">
        <w:t>Afroum</w:t>
      </w:r>
      <w:proofErr w:type="spellEnd"/>
      <w:r w:rsidR="006455E5">
        <w:t xml:space="preserve">, </w:t>
      </w:r>
      <w:r w:rsidRPr="0095276B">
        <w:t>est là</w:t>
      </w:r>
      <w:r w:rsidR="006455E5">
        <w:t xml:space="preserve">, </w:t>
      </w:r>
      <w:r w:rsidRPr="0095276B">
        <w:t>dans le salon</w:t>
      </w:r>
      <w:r w:rsidR="006455E5">
        <w:t xml:space="preserve">, </w:t>
      </w:r>
      <w:r w:rsidRPr="0095276B">
        <w:t>et plus d</w:t>
      </w:r>
      <w:r w:rsidR="006455E5">
        <w:t>’</w:t>
      </w:r>
      <w:r w:rsidRPr="0095276B">
        <w:t>un souvenir litigieux est</w:t>
      </w:r>
      <w:r w:rsidR="006455E5">
        <w:t xml:space="preserve">, </w:t>
      </w:r>
      <w:r w:rsidRPr="0095276B">
        <w:t>en son ho</w:t>
      </w:r>
      <w:r w:rsidRPr="0095276B">
        <w:t>n</w:t>
      </w:r>
      <w:r w:rsidRPr="0095276B">
        <w:t>neur</w:t>
      </w:r>
      <w:r w:rsidR="006455E5">
        <w:t xml:space="preserve">, </w:t>
      </w:r>
      <w:r w:rsidRPr="0095276B">
        <w:t>repris</w:t>
      </w:r>
      <w:r w:rsidR="006455E5">
        <w:t xml:space="preserve">, </w:t>
      </w:r>
      <w:r w:rsidRPr="0095276B">
        <w:t>étalé</w:t>
      </w:r>
      <w:r w:rsidR="006455E5">
        <w:t xml:space="preserve">, </w:t>
      </w:r>
      <w:r w:rsidRPr="0095276B">
        <w:t>commenté</w:t>
      </w:r>
      <w:r w:rsidR="006455E5">
        <w:t xml:space="preserve">. </w:t>
      </w:r>
      <w:r w:rsidRPr="0095276B">
        <w:t>La parenté</w:t>
      </w:r>
      <w:r w:rsidR="006455E5">
        <w:t xml:space="preserve">, </w:t>
      </w:r>
      <w:r w:rsidRPr="0095276B">
        <w:t>le voisinage</w:t>
      </w:r>
      <w:r w:rsidR="006455E5">
        <w:t xml:space="preserve">, </w:t>
      </w:r>
      <w:r w:rsidRPr="0095276B">
        <w:t>Paris</w:t>
      </w:r>
      <w:r w:rsidR="006455E5">
        <w:t xml:space="preserve">, </w:t>
      </w:r>
      <w:r w:rsidRPr="0095276B">
        <w:t>la guerre</w:t>
      </w:r>
      <w:r w:rsidR="006455E5">
        <w:t xml:space="preserve">, </w:t>
      </w:r>
      <w:r w:rsidRPr="0095276B">
        <w:t>les migrations</w:t>
      </w:r>
      <w:r w:rsidR="006455E5">
        <w:t xml:space="preserve">, </w:t>
      </w:r>
      <w:r w:rsidRPr="0095276B">
        <w:t>les décès</w:t>
      </w:r>
      <w:r w:rsidR="006455E5">
        <w:t xml:space="preserve">, </w:t>
      </w:r>
      <w:r w:rsidRPr="0095276B">
        <w:t>les alliances</w:t>
      </w:r>
      <w:r w:rsidR="006455E5">
        <w:t xml:space="preserve">, </w:t>
      </w:r>
      <w:r w:rsidRPr="0095276B">
        <w:t>les dots et les h</w:t>
      </w:r>
      <w:r w:rsidRPr="0095276B">
        <w:t>é</w:t>
      </w:r>
      <w:r w:rsidRPr="0095276B">
        <w:t>ritages</w:t>
      </w:r>
      <w:r w:rsidR="006455E5">
        <w:t xml:space="preserve">, </w:t>
      </w:r>
      <w:r w:rsidRPr="0095276B">
        <w:t>l</w:t>
      </w:r>
      <w:r w:rsidR="006455E5">
        <w:t>’</w:t>
      </w:r>
      <w:r w:rsidRPr="0095276B">
        <w:t>Est et l</w:t>
      </w:r>
      <w:r w:rsidR="006455E5">
        <w:t>’</w:t>
      </w:r>
      <w:r w:rsidRPr="0095276B">
        <w:t>Ouest</w:t>
      </w:r>
      <w:r w:rsidR="006455E5">
        <w:t xml:space="preserve">, </w:t>
      </w:r>
      <w:r w:rsidRPr="0095276B">
        <w:t>sont soumis</w:t>
      </w:r>
      <w:r w:rsidR="006455E5">
        <w:t xml:space="preserve">, </w:t>
      </w:r>
      <w:r w:rsidRPr="0095276B">
        <w:t>entre quatre fauteuils</w:t>
      </w:r>
      <w:r w:rsidR="006455E5">
        <w:t xml:space="preserve">, </w:t>
      </w:r>
      <w:r w:rsidRPr="0095276B">
        <w:t>à un dénombrement soigneux</w:t>
      </w:r>
      <w:r w:rsidR="006455E5">
        <w:t>.</w:t>
      </w:r>
    </w:p>
    <w:p w14:paraId="330E72AA" w14:textId="77777777" w:rsidR="006455E5" w:rsidRDefault="009D4A85" w:rsidP="002666CE">
      <w:r w:rsidRPr="0095276B">
        <w:t>Hermine se laisse aller à son bavardage</w:t>
      </w:r>
      <w:r w:rsidR="006455E5">
        <w:t xml:space="preserve">. </w:t>
      </w:r>
      <w:r w:rsidRPr="0095276B">
        <w:t>Laure</w:t>
      </w:r>
      <w:r w:rsidR="006455E5">
        <w:t xml:space="preserve">, </w:t>
      </w:r>
      <w:r w:rsidRPr="0095276B">
        <w:t>bien trop sagement bouclée</w:t>
      </w:r>
      <w:r w:rsidR="006455E5">
        <w:t xml:space="preserve">, </w:t>
      </w:r>
      <w:r w:rsidRPr="0095276B">
        <w:t>genoux et chevilles serrés</w:t>
      </w:r>
      <w:r w:rsidR="006455E5">
        <w:t xml:space="preserve">, </w:t>
      </w:r>
      <w:r w:rsidRPr="0095276B">
        <w:t>écoute</w:t>
      </w:r>
      <w:r w:rsidR="006455E5">
        <w:t xml:space="preserve">, </w:t>
      </w:r>
      <w:r w:rsidRPr="0095276B">
        <w:t>assise sur une chaise basse</w:t>
      </w:r>
      <w:r w:rsidR="006455E5">
        <w:t xml:space="preserve">, </w:t>
      </w:r>
      <w:r w:rsidRPr="0095276B">
        <w:t>et ne quitte pas des yeux l</w:t>
      </w:r>
      <w:r w:rsidR="006455E5">
        <w:t>’</w:t>
      </w:r>
      <w:r w:rsidRPr="0095276B">
        <w:t>embonpoint de la fille de Jacob</w:t>
      </w:r>
      <w:r w:rsidR="006455E5">
        <w:t xml:space="preserve">, </w:t>
      </w:r>
      <w:r w:rsidRPr="0095276B">
        <w:t>Élisa</w:t>
      </w:r>
      <w:r w:rsidR="006455E5">
        <w:t xml:space="preserve">. </w:t>
      </w:r>
      <w:r w:rsidRPr="0095276B">
        <w:t>Sarah s</w:t>
      </w:r>
      <w:r w:rsidR="006455E5">
        <w:t>’</w:t>
      </w:r>
      <w:r w:rsidRPr="0095276B">
        <w:t>exprime avec retenue</w:t>
      </w:r>
      <w:r w:rsidR="006455E5">
        <w:t xml:space="preserve">, </w:t>
      </w:r>
      <w:r w:rsidRPr="0095276B">
        <w:t>parce que Mina</w:t>
      </w:r>
      <w:r w:rsidR="006455E5">
        <w:t xml:space="preserve">, </w:t>
      </w:r>
      <w:r w:rsidRPr="0095276B">
        <w:t>selon son habitude</w:t>
      </w:r>
      <w:r w:rsidR="006455E5">
        <w:t xml:space="preserve">, </w:t>
      </w:r>
      <w:r w:rsidRPr="0095276B">
        <w:t>fait sentir</w:t>
      </w:r>
      <w:r w:rsidR="006455E5">
        <w:t xml:space="preserve">, </w:t>
      </w:r>
      <w:r w:rsidRPr="0095276B">
        <w:t>à l</w:t>
      </w:r>
      <w:r w:rsidR="006455E5">
        <w:t>’</w:t>
      </w:r>
      <w:r w:rsidRPr="0095276B">
        <w:t>aide de propos choisis</w:t>
      </w:r>
      <w:r w:rsidR="006455E5">
        <w:t xml:space="preserve">, </w:t>
      </w:r>
      <w:r w:rsidRPr="0095276B">
        <w:t>sa propre place dans l</w:t>
      </w:r>
      <w:r w:rsidR="006455E5">
        <w:t>’</w:t>
      </w:r>
      <w:r w:rsidRPr="0095276B">
        <w:t>échelle du commerce des draps</w:t>
      </w:r>
      <w:r w:rsidR="006455E5">
        <w:t>.</w:t>
      </w:r>
    </w:p>
    <w:p w14:paraId="75BE3571" w14:textId="77777777" w:rsidR="006455E5" w:rsidRDefault="009D4A85" w:rsidP="002666CE">
      <w:r w:rsidRPr="0095276B">
        <w:t>C</w:t>
      </w:r>
      <w:r w:rsidR="006455E5">
        <w:t>’</w:t>
      </w:r>
      <w:r w:rsidRPr="0095276B">
        <w:t>est que les quatre sous des Stern n</w:t>
      </w:r>
      <w:r w:rsidR="006455E5">
        <w:t>’</w:t>
      </w:r>
      <w:r w:rsidRPr="0095276B">
        <w:t>ont pas tardé à faire des petits</w:t>
      </w:r>
      <w:r w:rsidR="006455E5">
        <w:t xml:space="preserve">. </w:t>
      </w:r>
      <w:r w:rsidRPr="0095276B">
        <w:t>L</w:t>
      </w:r>
      <w:r w:rsidR="006455E5">
        <w:t>’</w:t>
      </w:r>
      <w:r w:rsidRPr="0095276B">
        <w:t>ancien notaire s</w:t>
      </w:r>
      <w:r w:rsidR="006455E5">
        <w:t>’</w:t>
      </w:r>
      <w:r w:rsidRPr="0095276B">
        <w:t>est merveilleusement retourné sur le pavé de Paris</w:t>
      </w:r>
      <w:r w:rsidR="006455E5">
        <w:t xml:space="preserve">. </w:t>
      </w:r>
      <w:r w:rsidRPr="0095276B">
        <w:t>Il s</w:t>
      </w:r>
      <w:r w:rsidR="006455E5">
        <w:t>’</w:t>
      </w:r>
      <w:r w:rsidRPr="0095276B">
        <w:t>est associé avec son frère</w:t>
      </w:r>
      <w:r w:rsidR="006455E5">
        <w:t xml:space="preserve">. </w:t>
      </w:r>
      <w:r w:rsidRPr="0095276B">
        <w:t>Jacob va aux achats</w:t>
      </w:r>
      <w:r w:rsidR="006455E5">
        <w:t xml:space="preserve">, </w:t>
      </w:r>
      <w:r w:rsidRPr="0095276B">
        <w:t>à Sedan</w:t>
      </w:r>
      <w:r w:rsidR="006455E5">
        <w:t xml:space="preserve">, </w:t>
      </w:r>
      <w:r w:rsidRPr="0095276B">
        <w:t>Roubaix et Leeds</w:t>
      </w:r>
      <w:r w:rsidR="006455E5">
        <w:t xml:space="preserve"> ; </w:t>
      </w:r>
      <w:r w:rsidRPr="0095276B">
        <w:t>Abraham</w:t>
      </w:r>
      <w:r w:rsidR="006455E5">
        <w:t xml:space="preserve">, </w:t>
      </w:r>
      <w:r w:rsidRPr="0095276B">
        <w:t xml:space="preserve">sa femme et sa nièce tiennent la maison de la rue des </w:t>
      </w:r>
      <w:proofErr w:type="spellStart"/>
      <w:r w:rsidRPr="0095276B">
        <w:t>Francs-Bourgeois</w:t>
      </w:r>
      <w:proofErr w:type="spellEnd"/>
      <w:r w:rsidR="006455E5">
        <w:t xml:space="preserve"> ; </w:t>
      </w:r>
      <w:r w:rsidRPr="0095276B">
        <w:t>Be</w:t>
      </w:r>
      <w:r w:rsidRPr="0095276B">
        <w:t>n</w:t>
      </w:r>
      <w:r w:rsidRPr="0095276B">
        <w:t>jamin court la province</w:t>
      </w:r>
      <w:r w:rsidR="006455E5">
        <w:t xml:space="preserve">, </w:t>
      </w:r>
      <w:r w:rsidRPr="0095276B">
        <w:t>des quatre et des cinq mois de suite</w:t>
      </w:r>
      <w:r w:rsidR="006455E5">
        <w:t xml:space="preserve">. </w:t>
      </w:r>
      <w:r w:rsidRPr="0095276B">
        <w:t>Les lèvres rasées</w:t>
      </w:r>
      <w:r w:rsidR="006455E5">
        <w:t xml:space="preserve">, </w:t>
      </w:r>
      <w:r w:rsidRPr="0095276B">
        <w:t>les pattes de lapin et la discrétion de l</w:t>
      </w:r>
      <w:r w:rsidR="006455E5">
        <w:t>’</w:t>
      </w:r>
      <w:r w:rsidRPr="0095276B">
        <w:t>ancien notaire ont inspiré confiance à la clientèle</w:t>
      </w:r>
      <w:r w:rsidR="006455E5">
        <w:t xml:space="preserve">. </w:t>
      </w:r>
      <w:r w:rsidRPr="0095276B">
        <w:t xml:space="preserve">Son </w:t>
      </w:r>
      <w:r w:rsidRPr="0095276B">
        <w:lastRenderedPageBreak/>
        <w:t>honnêteté co</w:t>
      </w:r>
      <w:r w:rsidRPr="0095276B">
        <w:t>u</w:t>
      </w:r>
      <w:r w:rsidRPr="0095276B">
        <w:t>ronne le tout</w:t>
      </w:r>
      <w:r w:rsidR="006455E5">
        <w:t xml:space="preserve">. </w:t>
      </w:r>
      <w:r w:rsidRPr="0095276B">
        <w:t>Mais la confiance est telle qu</w:t>
      </w:r>
      <w:r w:rsidR="006455E5">
        <w:t>’</w:t>
      </w:r>
      <w:r w:rsidRPr="0095276B">
        <w:t>on s</w:t>
      </w:r>
      <w:r w:rsidR="006455E5">
        <w:t>’</w:t>
      </w:r>
      <w:r w:rsidRPr="0095276B">
        <w:t>en passerait presque</w:t>
      </w:r>
      <w:r w:rsidR="006455E5">
        <w:t>.</w:t>
      </w:r>
    </w:p>
    <w:p w14:paraId="509882FB" w14:textId="77777777" w:rsidR="006455E5" w:rsidRDefault="009D4A85" w:rsidP="002666CE">
      <w:r w:rsidRPr="0095276B">
        <w:t xml:space="preserve">Jacob et </w:t>
      </w:r>
      <w:proofErr w:type="spellStart"/>
      <w:r w:rsidRPr="0095276B">
        <w:t>Afroum</w:t>
      </w:r>
      <w:proofErr w:type="spellEnd"/>
      <w:r w:rsidRPr="0095276B">
        <w:t xml:space="preserve"> se sont montrés</w:t>
      </w:r>
      <w:r w:rsidR="006455E5">
        <w:t xml:space="preserve">, </w:t>
      </w:r>
      <w:r w:rsidRPr="0095276B">
        <w:t>à Vendeuvre</w:t>
      </w:r>
      <w:r w:rsidR="006455E5">
        <w:t xml:space="preserve">, </w:t>
      </w:r>
      <w:r w:rsidRPr="0095276B">
        <w:t>dans les premiers temps de l</w:t>
      </w:r>
      <w:r w:rsidR="006455E5">
        <w:t>’</w:t>
      </w:r>
      <w:r w:rsidRPr="0095276B">
        <w:t>installation</w:t>
      </w:r>
      <w:r w:rsidR="006455E5">
        <w:t xml:space="preserve">, </w:t>
      </w:r>
      <w:r w:rsidRPr="0095276B">
        <w:t>aux périodes lourdes du de</w:t>
      </w:r>
      <w:r w:rsidRPr="0095276B">
        <w:t>r</w:t>
      </w:r>
      <w:r w:rsidRPr="0095276B">
        <w:t>nier automne</w:t>
      </w:r>
      <w:r w:rsidR="006455E5">
        <w:t xml:space="preserve">. </w:t>
      </w:r>
      <w:r w:rsidRPr="0095276B">
        <w:t>Leur présence a régulièrement coïncidé</w:t>
      </w:r>
      <w:r w:rsidR="006455E5">
        <w:t xml:space="preserve">, </w:t>
      </w:r>
      <w:r w:rsidRPr="0095276B">
        <w:t>pour les enfants</w:t>
      </w:r>
      <w:r w:rsidR="006455E5">
        <w:t xml:space="preserve">, </w:t>
      </w:r>
      <w:r w:rsidRPr="0095276B">
        <w:t>avec des journées pleines d</w:t>
      </w:r>
      <w:r w:rsidR="006455E5">
        <w:t>’</w:t>
      </w:r>
      <w:r w:rsidRPr="0095276B">
        <w:t>une solennelle anxiété</w:t>
      </w:r>
      <w:r w:rsidR="006455E5">
        <w:t xml:space="preserve">. </w:t>
      </w:r>
      <w:r w:rsidRPr="0095276B">
        <w:t>Des conciliabules se sont tenus à des heures insolites</w:t>
      </w:r>
      <w:r w:rsidR="006455E5">
        <w:t xml:space="preserve">. </w:t>
      </w:r>
      <w:r w:rsidRPr="0095276B">
        <w:t>La troisième fois</w:t>
      </w:r>
      <w:r w:rsidR="006455E5">
        <w:t xml:space="preserve">, </w:t>
      </w:r>
      <w:r w:rsidRPr="0095276B">
        <w:t>papa était venu du bureau</w:t>
      </w:r>
      <w:r w:rsidR="006455E5">
        <w:t xml:space="preserve">, </w:t>
      </w:r>
      <w:r w:rsidRPr="0095276B">
        <w:t>après dîner</w:t>
      </w:r>
      <w:r w:rsidR="006455E5">
        <w:t xml:space="preserve">, </w:t>
      </w:r>
      <w:r w:rsidRPr="0095276B">
        <w:t>chercher maman et bonne-maman</w:t>
      </w:r>
      <w:r w:rsidR="006455E5">
        <w:t xml:space="preserve">. </w:t>
      </w:r>
      <w:r w:rsidRPr="0095276B">
        <w:t>Les enfants étaient restés une moitié de la nuit</w:t>
      </w:r>
      <w:r w:rsidR="006455E5">
        <w:t xml:space="preserve">, </w:t>
      </w:r>
      <w:r w:rsidRPr="0095276B">
        <w:t>seuls et épouvantés</w:t>
      </w:r>
      <w:r w:rsidR="006455E5">
        <w:t xml:space="preserve">, </w:t>
      </w:r>
      <w:r w:rsidRPr="0095276B">
        <w:t>la lampe s</w:t>
      </w:r>
      <w:r w:rsidR="006455E5">
        <w:t>’</w:t>
      </w:r>
      <w:r w:rsidRPr="0095276B">
        <w:t>étant tout à coup éteinte en r</w:t>
      </w:r>
      <w:r w:rsidRPr="0095276B">
        <w:t>o</w:t>
      </w:r>
      <w:r w:rsidRPr="0095276B">
        <w:t>tant</w:t>
      </w:r>
      <w:r w:rsidR="006455E5">
        <w:t>.</w:t>
      </w:r>
    </w:p>
    <w:p w14:paraId="58CA9915" w14:textId="77777777" w:rsidR="006455E5" w:rsidRDefault="009D4A85" w:rsidP="002666CE">
      <w:r w:rsidRPr="0095276B">
        <w:t>Aussi quand</w:t>
      </w:r>
      <w:r w:rsidR="006455E5">
        <w:t xml:space="preserve">, </w:t>
      </w:r>
      <w:r w:rsidRPr="0095276B">
        <w:t>l</w:t>
      </w:r>
      <w:r w:rsidR="006455E5">
        <w:t>’</w:t>
      </w:r>
      <w:r w:rsidRPr="0095276B">
        <w:t>avant-veille</w:t>
      </w:r>
      <w:r w:rsidR="006455E5">
        <w:t xml:space="preserve">, </w:t>
      </w:r>
      <w:r w:rsidRPr="0095276B">
        <w:t>bon papa Hippolyte était re</w:t>
      </w:r>
      <w:r w:rsidRPr="0095276B">
        <w:t>n</w:t>
      </w:r>
      <w:r w:rsidRPr="0095276B">
        <w:t>tré</w:t>
      </w:r>
      <w:r w:rsidR="006455E5">
        <w:t xml:space="preserve">, </w:t>
      </w:r>
      <w:r w:rsidRPr="0095276B">
        <w:t>à l</w:t>
      </w:r>
      <w:r w:rsidR="006455E5">
        <w:t>’</w:t>
      </w:r>
      <w:r w:rsidRPr="0095276B">
        <w:t>improviste</w:t>
      </w:r>
      <w:r w:rsidR="006455E5">
        <w:t xml:space="preserve">, </w:t>
      </w:r>
      <w:r w:rsidRPr="0095276B">
        <w:t>en tenant une lettre entre ses doigts renflés</w:t>
      </w:r>
      <w:r w:rsidR="006455E5">
        <w:t xml:space="preserve">, </w:t>
      </w:r>
      <w:r w:rsidRPr="0095276B">
        <w:t>et disant</w:t>
      </w:r>
      <w:r w:rsidR="006455E5">
        <w:t xml:space="preserve">, </w:t>
      </w:r>
      <w:r w:rsidRPr="0095276B">
        <w:t>sur un ton plein d</w:t>
      </w:r>
      <w:r w:rsidR="006455E5">
        <w:t>’</w:t>
      </w:r>
      <w:r w:rsidRPr="0095276B">
        <w:t>arrière-pensées</w:t>
      </w:r>
      <w:r w:rsidR="006455E5">
        <w:t> :</w:t>
      </w:r>
    </w:p>
    <w:p w14:paraId="67971272" w14:textId="05E5B7D8" w:rsidR="006455E5" w:rsidRDefault="006455E5" w:rsidP="002666CE"/>
    <w:p w14:paraId="35FADA62" w14:textId="0B28D2D4" w:rsidR="006455E5" w:rsidRDefault="006455E5" w:rsidP="002666CE">
      <w:r>
        <w:t>« </w:t>
      </w:r>
      <w:r w:rsidR="009D4A85" w:rsidRPr="0095276B">
        <w:t>Ils viennent</w:t>
      </w:r>
      <w:r>
        <w:t>., »</w:t>
      </w:r>
    </w:p>
    <w:p w14:paraId="4208E32B" w14:textId="77777777" w:rsidR="006455E5" w:rsidRDefault="009D4A85" w:rsidP="00550633">
      <w:r w:rsidRPr="0095276B">
        <w:t>Tintin avait prévu les rites de cette jou</w:t>
      </w:r>
      <w:r w:rsidRPr="0095276B">
        <w:t>r</w:t>
      </w:r>
      <w:r w:rsidRPr="0095276B">
        <w:t>née singulière</w:t>
      </w:r>
      <w:r w:rsidR="006455E5">
        <w:t>.</w:t>
      </w:r>
    </w:p>
    <w:p w14:paraId="1571E7EB" w14:textId="77777777" w:rsidR="006455E5" w:rsidRDefault="009D4A85" w:rsidP="002666CE">
      <w:r w:rsidRPr="0095276B">
        <w:t>Il se répète à perdre haleine</w:t>
      </w:r>
      <w:r w:rsidR="006455E5">
        <w:t xml:space="preserve">, </w:t>
      </w:r>
      <w:r w:rsidRPr="0095276B">
        <w:t>sans parvenir à faire naître une buée sur la vitre tiède</w:t>
      </w:r>
      <w:r w:rsidR="006455E5">
        <w:t> :</w:t>
      </w:r>
    </w:p>
    <w:p w14:paraId="042B4BB2" w14:textId="69FFCD3F" w:rsidR="002666CE" w:rsidRDefault="006455E5" w:rsidP="002666CE">
      <w:r>
        <w:t>« </w:t>
      </w:r>
      <w:r w:rsidR="009D4A85" w:rsidRPr="0095276B">
        <w:t>Qu</w:t>
      </w:r>
      <w:r>
        <w:t>’</w:t>
      </w:r>
      <w:r w:rsidR="009D4A85" w:rsidRPr="0095276B">
        <w:t>est-ce qu</w:t>
      </w:r>
      <w:r>
        <w:t>’</w:t>
      </w:r>
      <w:r w:rsidR="009D4A85" w:rsidRPr="0095276B">
        <w:t>ils font</w:t>
      </w:r>
      <w:r>
        <w:t xml:space="preserve">, </w:t>
      </w:r>
      <w:r w:rsidR="009D4A85" w:rsidRPr="0095276B">
        <w:t>qu</w:t>
      </w:r>
      <w:r>
        <w:t>’</w:t>
      </w:r>
      <w:r w:rsidR="009D4A85" w:rsidRPr="0095276B">
        <w:t>est-ce qu</w:t>
      </w:r>
      <w:r>
        <w:t>’</w:t>
      </w:r>
      <w:r w:rsidR="009D4A85" w:rsidRPr="0095276B">
        <w:t>ils font</w:t>
      </w:r>
      <w:r>
        <w:t xml:space="preserve">, </w:t>
      </w:r>
      <w:r w:rsidR="009D4A85" w:rsidRPr="0095276B">
        <w:t>qu</w:t>
      </w:r>
      <w:r>
        <w:t>’</w:t>
      </w:r>
      <w:r w:rsidR="009D4A85" w:rsidRPr="0095276B">
        <w:t>est-ce qu</w:t>
      </w:r>
      <w:r>
        <w:t>’</w:t>
      </w:r>
      <w:r w:rsidR="009D4A85" w:rsidRPr="0095276B">
        <w:t>ils font</w:t>
      </w:r>
      <w:r>
        <w:t>… »</w:t>
      </w:r>
    </w:p>
    <w:p w14:paraId="6247551A" w14:textId="77777777" w:rsidR="006455E5" w:rsidRDefault="009D4A85" w:rsidP="002666CE">
      <w:r w:rsidRPr="0095276B">
        <w:t>Il se représente l</w:t>
      </w:r>
      <w:r w:rsidR="006455E5">
        <w:t>’</w:t>
      </w:r>
      <w:r w:rsidRPr="0095276B">
        <w:t>intérieur de la fabrique et le corps inerte des métiers</w:t>
      </w:r>
      <w:r w:rsidR="006455E5">
        <w:t xml:space="preserve">, </w:t>
      </w:r>
      <w:r w:rsidRPr="0095276B">
        <w:t>alignés comme les caissons dans la cour du quartier d</w:t>
      </w:r>
      <w:r w:rsidR="006455E5">
        <w:t>’</w:t>
      </w:r>
      <w:r w:rsidRPr="0095276B">
        <w:t>artillerie</w:t>
      </w:r>
      <w:r w:rsidR="006455E5">
        <w:t xml:space="preserve">. </w:t>
      </w:r>
      <w:r w:rsidRPr="0095276B">
        <w:t>La filature se tait</w:t>
      </w:r>
      <w:r w:rsidR="006455E5">
        <w:t xml:space="preserve">, </w:t>
      </w:r>
      <w:r w:rsidRPr="0095276B">
        <w:t>et les armoires des foulons ne lai</w:t>
      </w:r>
      <w:r w:rsidRPr="0095276B">
        <w:t>s</w:t>
      </w:r>
      <w:r w:rsidRPr="0095276B">
        <w:t>sent plus passage</w:t>
      </w:r>
      <w:r w:rsidR="006455E5">
        <w:t xml:space="preserve">, </w:t>
      </w:r>
      <w:r w:rsidRPr="0095276B">
        <w:t>en tremblant</w:t>
      </w:r>
      <w:r w:rsidR="006455E5">
        <w:t xml:space="preserve">, </w:t>
      </w:r>
      <w:r w:rsidRPr="0095276B">
        <w:t>au torrent des eaux savonne</w:t>
      </w:r>
      <w:r w:rsidRPr="0095276B">
        <w:t>u</w:t>
      </w:r>
      <w:r w:rsidRPr="0095276B">
        <w:t>ses</w:t>
      </w:r>
      <w:r w:rsidR="006455E5">
        <w:t xml:space="preserve">. </w:t>
      </w:r>
      <w:r w:rsidRPr="0095276B">
        <w:t>Pourtant papa a fait allusion à la présence de Zeller</w:t>
      </w:r>
      <w:r w:rsidR="006455E5">
        <w:t xml:space="preserve">, </w:t>
      </w:r>
      <w:r w:rsidRPr="0095276B">
        <w:t>de Kapp</w:t>
      </w:r>
      <w:r w:rsidR="006455E5">
        <w:t xml:space="preserve">, </w:t>
      </w:r>
      <w:r w:rsidRPr="0095276B">
        <w:t>de Braun</w:t>
      </w:r>
      <w:r w:rsidR="006455E5">
        <w:t xml:space="preserve">, </w:t>
      </w:r>
      <w:r w:rsidRPr="0095276B">
        <w:t>d</w:t>
      </w:r>
      <w:r w:rsidR="006455E5">
        <w:t>’</w:t>
      </w:r>
      <w:r w:rsidRPr="0095276B">
        <w:t>un ou deux autres</w:t>
      </w:r>
      <w:r w:rsidR="006455E5">
        <w:t xml:space="preserve">. </w:t>
      </w:r>
      <w:r w:rsidRPr="0095276B">
        <w:t>Sont-ils en blouse bla</w:t>
      </w:r>
      <w:r w:rsidRPr="0095276B">
        <w:t>n</w:t>
      </w:r>
      <w:r w:rsidRPr="0095276B">
        <w:t>che</w:t>
      </w:r>
      <w:r w:rsidR="006455E5">
        <w:t xml:space="preserve">, </w:t>
      </w:r>
      <w:r w:rsidRPr="0095276B">
        <w:t>ou en vêtements du dimanche</w:t>
      </w:r>
      <w:r w:rsidR="006455E5">
        <w:t xml:space="preserve"> ? </w:t>
      </w:r>
      <w:r w:rsidRPr="0095276B">
        <w:t>Peut-être même en redi</w:t>
      </w:r>
      <w:r w:rsidRPr="0095276B">
        <w:t>n</w:t>
      </w:r>
      <w:r w:rsidRPr="0095276B">
        <w:t>gote et en vieux chapeau haut de forme</w:t>
      </w:r>
      <w:r w:rsidR="006455E5">
        <w:t xml:space="preserve">, </w:t>
      </w:r>
      <w:r w:rsidRPr="0095276B">
        <w:lastRenderedPageBreak/>
        <w:t>comme à l</w:t>
      </w:r>
      <w:r w:rsidR="006455E5">
        <w:t>’</w:t>
      </w:r>
      <w:r w:rsidRPr="0095276B">
        <w:t>enterrement du petit Gottlieb</w:t>
      </w:r>
      <w:r w:rsidR="006455E5">
        <w:t xml:space="preserve"> ? </w:t>
      </w:r>
      <w:r w:rsidRPr="0095276B">
        <w:t>Et pourquoi sont-ils venus</w:t>
      </w:r>
      <w:r w:rsidR="006455E5">
        <w:t> ?</w:t>
      </w:r>
    </w:p>
    <w:p w14:paraId="08B924B1" w14:textId="4DDAE9C7" w:rsidR="002666CE" w:rsidRDefault="006455E5" w:rsidP="002666CE">
      <w:r>
        <w:t>« </w:t>
      </w:r>
      <w:r w:rsidR="009D4A85" w:rsidRPr="0095276B">
        <w:t>Tintin</w:t>
      </w:r>
      <w:r>
        <w:t xml:space="preserve">, </w:t>
      </w:r>
      <w:r w:rsidR="009D4A85" w:rsidRPr="0095276B">
        <w:t>tais-toi</w:t>
      </w:r>
      <w:r>
        <w:t> ! »</w:t>
      </w:r>
    </w:p>
    <w:p w14:paraId="2DAB46C7" w14:textId="77777777" w:rsidR="006455E5" w:rsidRDefault="009D4A85" w:rsidP="002666CE">
      <w:r w:rsidRPr="0095276B">
        <w:t>Il l</w:t>
      </w:r>
      <w:r w:rsidR="006455E5">
        <w:t>’</w:t>
      </w:r>
      <w:r w:rsidRPr="0095276B">
        <w:t>a entendue plus d</w:t>
      </w:r>
      <w:r w:rsidR="006455E5">
        <w:t>’</w:t>
      </w:r>
      <w:r w:rsidRPr="0095276B">
        <w:t>une fois</w:t>
      </w:r>
      <w:r w:rsidR="006455E5">
        <w:t xml:space="preserve">, </w:t>
      </w:r>
      <w:r w:rsidRPr="0095276B">
        <w:t>cette phrase</w:t>
      </w:r>
      <w:r w:rsidR="006455E5">
        <w:t>.</w:t>
      </w:r>
    </w:p>
    <w:p w14:paraId="52BED003" w14:textId="77777777" w:rsidR="006455E5" w:rsidRDefault="006455E5" w:rsidP="002666CE">
      <w:r>
        <w:t>« </w:t>
      </w:r>
      <w:r w:rsidR="009D4A85" w:rsidRPr="0095276B">
        <w:t>Je me tais</w:t>
      </w:r>
      <w:r>
        <w:t xml:space="preserve">, </w:t>
      </w:r>
      <w:r w:rsidR="009D4A85" w:rsidRPr="0095276B">
        <w:t>je me tais</w:t>
      </w:r>
      <w:r>
        <w:t xml:space="preserve">, </w:t>
      </w:r>
      <w:r w:rsidR="009D4A85" w:rsidRPr="0095276B">
        <w:t>je me tais</w:t>
      </w:r>
      <w:r>
        <w:t>… »</w:t>
      </w:r>
      <w:r w:rsidR="009D4A85" w:rsidRPr="0095276B">
        <w:t xml:space="preserve"> recommence l</w:t>
      </w:r>
      <w:r>
        <w:t>’</w:t>
      </w:r>
      <w:r w:rsidR="009D4A85" w:rsidRPr="0095276B">
        <w:t>enfant un ton plus bas</w:t>
      </w:r>
      <w:r>
        <w:t xml:space="preserve">, </w:t>
      </w:r>
      <w:r w:rsidR="009D4A85" w:rsidRPr="0095276B">
        <w:t>en imprimant le dessin de son front sur la vitre</w:t>
      </w:r>
      <w:r>
        <w:t xml:space="preserve">, </w:t>
      </w:r>
      <w:r w:rsidR="009D4A85" w:rsidRPr="0095276B">
        <w:t>tandis que la réverbération de la cour strie ses yeux de barres rouges et vertes</w:t>
      </w:r>
      <w:r>
        <w:t>.</w:t>
      </w:r>
    </w:p>
    <w:p w14:paraId="70AB5CC0" w14:textId="77777777" w:rsidR="006455E5" w:rsidRDefault="009D4A85" w:rsidP="002666CE">
      <w:r w:rsidRPr="0095276B">
        <w:t>Derrière lui le murmure des femmes se confond avec la ronde des mouches autour du lustre</w:t>
      </w:r>
      <w:r w:rsidR="006455E5">
        <w:t>.</w:t>
      </w:r>
    </w:p>
    <w:p w14:paraId="476CCDE8" w14:textId="77777777" w:rsidR="006455E5" w:rsidRDefault="006455E5" w:rsidP="002666CE">
      <w:r>
        <w:t>« </w:t>
      </w:r>
      <w:r w:rsidR="009D4A85" w:rsidRPr="0095276B">
        <w:t xml:space="preserve">Depuis que ces </w:t>
      </w:r>
      <w:proofErr w:type="spellStart"/>
      <w:r w:rsidR="009D4A85" w:rsidRPr="0095276B">
        <w:rPr>
          <w:i/>
          <w:iCs/>
        </w:rPr>
        <w:t>guèchtes</w:t>
      </w:r>
      <w:proofErr w:type="spellEnd"/>
      <w:r w:rsidR="009D4A85" w:rsidRPr="00BE2173">
        <w:rPr>
          <w:rStyle w:val="Appelnotedebasdep"/>
        </w:rPr>
        <w:footnoteReference w:id="20"/>
      </w:r>
      <w:r w:rsidR="009D4A85" w:rsidRPr="0095276B">
        <w:t xml:space="preserve"> ont décidé de ne pas recevoir papa et l</w:t>
      </w:r>
      <w:r>
        <w:t>’</w:t>
      </w:r>
      <w:r w:rsidR="009D4A85" w:rsidRPr="0095276B">
        <w:t>oncle Myrtil dans leur Cercle</w:t>
      </w:r>
      <w:r>
        <w:t xml:space="preserve">, </w:t>
      </w:r>
      <w:r w:rsidR="009D4A85" w:rsidRPr="0095276B">
        <w:t>il y a eu comme un mot d</w:t>
      </w:r>
      <w:r>
        <w:t>’</w:t>
      </w:r>
      <w:r w:rsidR="009D4A85" w:rsidRPr="0095276B">
        <w:t>ordre</w:t>
      </w:r>
      <w:r>
        <w:t xml:space="preserve">, </w:t>
      </w:r>
      <w:r w:rsidR="009D4A85" w:rsidRPr="0095276B">
        <w:t>larmoie la dolente Hermine</w:t>
      </w:r>
      <w:r>
        <w:t xml:space="preserve">. </w:t>
      </w:r>
      <w:r w:rsidR="009D4A85" w:rsidRPr="0095276B">
        <w:t>Tout s</w:t>
      </w:r>
      <w:r>
        <w:t>’</w:t>
      </w:r>
      <w:r w:rsidR="009D4A85" w:rsidRPr="0095276B">
        <w:t>est tourné contre nous</w:t>
      </w:r>
      <w:r>
        <w:t xml:space="preserve">. </w:t>
      </w:r>
      <w:r w:rsidR="009D4A85" w:rsidRPr="0095276B">
        <w:t>Si nous avions dû prendre une bonne</w:t>
      </w:r>
      <w:r>
        <w:t xml:space="preserve">, </w:t>
      </w:r>
      <w:r w:rsidR="009D4A85" w:rsidRPr="0095276B">
        <w:t>nous n</w:t>
      </w:r>
      <w:r>
        <w:t>’</w:t>
      </w:r>
      <w:r w:rsidR="009D4A85" w:rsidRPr="0095276B">
        <w:t>en aurions pas trouvé</w:t>
      </w:r>
      <w:r>
        <w:t xml:space="preserve">. </w:t>
      </w:r>
      <w:r w:rsidR="009D4A85" w:rsidRPr="0095276B">
        <w:t>Ces messieurs ne se saluent pas dans la rue</w:t>
      </w:r>
      <w:r>
        <w:t xml:space="preserve">. </w:t>
      </w:r>
      <w:r w:rsidR="009D4A85" w:rsidRPr="0095276B">
        <w:t>Il y a eu des mots écrits sur les murs de la fabrique</w:t>
      </w:r>
      <w:r>
        <w:t xml:space="preserve">. </w:t>
      </w:r>
      <w:r w:rsidR="009D4A85" w:rsidRPr="0095276B">
        <w:t>Les charr</w:t>
      </w:r>
      <w:r w:rsidR="009D4A85" w:rsidRPr="0095276B">
        <w:t>e</w:t>
      </w:r>
      <w:r w:rsidR="009D4A85" w:rsidRPr="0095276B">
        <w:t>tiers marmottent</w:t>
      </w:r>
      <w:r>
        <w:t xml:space="preserve">, </w:t>
      </w:r>
      <w:r w:rsidR="009D4A85" w:rsidRPr="0095276B">
        <w:t>en sortant de la cour</w:t>
      </w:r>
      <w:r>
        <w:t xml:space="preserve">, </w:t>
      </w:r>
      <w:r w:rsidR="009D4A85" w:rsidRPr="0095276B">
        <w:t>des choses qu</w:t>
      </w:r>
      <w:r>
        <w:t>’</w:t>
      </w:r>
      <w:r w:rsidR="009D4A85" w:rsidRPr="0095276B">
        <w:t>on ne co</w:t>
      </w:r>
      <w:r w:rsidR="009D4A85" w:rsidRPr="0095276B">
        <w:t>m</w:t>
      </w:r>
      <w:r w:rsidR="009D4A85" w:rsidRPr="0095276B">
        <w:t>prend pas toujours</w:t>
      </w:r>
      <w:r>
        <w:t xml:space="preserve">. </w:t>
      </w:r>
      <w:r w:rsidR="009D4A85" w:rsidRPr="0095276B">
        <w:t>Nous avons dû changer trois fois de boula</w:t>
      </w:r>
      <w:r w:rsidR="009D4A85" w:rsidRPr="0095276B">
        <w:t>n</w:t>
      </w:r>
      <w:r w:rsidR="009D4A85" w:rsidRPr="0095276B">
        <w:t>ger</w:t>
      </w:r>
      <w:r>
        <w:t xml:space="preserve">. </w:t>
      </w:r>
      <w:r w:rsidR="009D4A85" w:rsidRPr="0095276B">
        <w:t>Ils disaient de vilains mots à Tintin</w:t>
      </w:r>
      <w:r>
        <w:t>.</w:t>
      </w:r>
    </w:p>
    <w:p w14:paraId="6A9A2F46" w14:textId="77777777" w:rsidR="006455E5" w:rsidRDefault="006455E5" w:rsidP="002666CE">
      <w:r>
        <w:t>— </w:t>
      </w:r>
      <w:r w:rsidR="009D4A85" w:rsidRPr="0095276B">
        <w:t>Si je n</w:t>
      </w:r>
      <w:r>
        <w:t>’</w:t>
      </w:r>
      <w:r w:rsidR="009D4A85" w:rsidRPr="0095276B">
        <w:t>avais pas retenu mon Joseph</w:t>
      </w:r>
      <w:r>
        <w:t xml:space="preserve">, </w:t>
      </w:r>
      <w:r w:rsidR="009D4A85" w:rsidRPr="0095276B">
        <w:t>dit Sarah</w:t>
      </w:r>
      <w:r>
        <w:t xml:space="preserve">, </w:t>
      </w:r>
      <w:r w:rsidR="009D4A85" w:rsidRPr="0095276B">
        <w:t>tout cela aurait mal tourné</w:t>
      </w:r>
      <w:r>
        <w:t>.</w:t>
      </w:r>
    </w:p>
    <w:p w14:paraId="0362DD8D" w14:textId="77777777" w:rsidR="006455E5" w:rsidRDefault="006455E5" w:rsidP="002666CE">
      <w:r>
        <w:t>— </w:t>
      </w:r>
      <w:r w:rsidR="009D4A85" w:rsidRPr="0095276B">
        <w:t>Et Guillaume qui est si nerveux</w:t>
      </w:r>
      <w:r>
        <w:t xml:space="preserve"> ! </w:t>
      </w:r>
      <w:r w:rsidR="009D4A85" w:rsidRPr="0095276B">
        <w:t>Heureusement</w:t>
      </w:r>
      <w:r>
        <w:t xml:space="preserve">, </w:t>
      </w:r>
      <w:r w:rsidR="009D4A85" w:rsidRPr="0095276B">
        <w:t>cont</w:t>
      </w:r>
      <w:r w:rsidR="009D4A85" w:rsidRPr="0095276B">
        <w:t>i</w:t>
      </w:r>
      <w:r w:rsidR="009D4A85" w:rsidRPr="0095276B">
        <w:t>nue Hermine</w:t>
      </w:r>
      <w:r>
        <w:t xml:space="preserve">, </w:t>
      </w:r>
      <w:r w:rsidR="009D4A85" w:rsidRPr="0095276B">
        <w:t>que papa ne s</w:t>
      </w:r>
      <w:r>
        <w:t>’</w:t>
      </w:r>
      <w:r w:rsidR="009D4A85" w:rsidRPr="0095276B">
        <w:t>est jamais douté de rien</w:t>
      </w:r>
      <w:r>
        <w:t>.</w:t>
      </w:r>
    </w:p>
    <w:p w14:paraId="04E02BA2" w14:textId="77777777" w:rsidR="006455E5" w:rsidRDefault="006455E5" w:rsidP="002666CE">
      <w:r>
        <w:lastRenderedPageBreak/>
        <w:t>— </w:t>
      </w:r>
      <w:r w:rsidR="009D4A85" w:rsidRPr="0095276B">
        <w:t>Il ne s</w:t>
      </w:r>
      <w:r>
        <w:t>’</w:t>
      </w:r>
      <w:r w:rsidR="009D4A85" w:rsidRPr="0095276B">
        <w:t>est douté de rien</w:t>
      </w:r>
      <w:r>
        <w:t xml:space="preserve"> ? </w:t>
      </w:r>
      <w:r w:rsidR="009D4A85" w:rsidRPr="0095276B">
        <w:t>Quel homme</w:t>
      </w:r>
      <w:r>
        <w:t xml:space="preserve"> ! </w:t>
      </w:r>
      <w:r w:rsidR="009D4A85" w:rsidRPr="0095276B">
        <w:t>dit Mina</w:t>
      </w:r>
      <w:r>
        <w:t xml:space="preserve">, </w:t>
      </w:r>
      <w:r w:rsidR="009D4A85" w:rsidRPr="0095276B">
        <w:t>d</w:t>
      </w:r>
      <w:r>
        <w:t>’</w:t>
      </w:r>
      <w:r w:rsidR="009D4A85" w:rsidRPr="0095276B">
        <w:t>un ton où perce une dévorante curiosité</w:t>
      </w:r>
      <w:r>
        <w:t>.</w:t>
      </w:r>
    </w:p>
    <w:p w14:paraId="5EF1C255" w14:textId="77777777" w:rsidR="006455E5" w:rsidRDefault="006455E5" w:rsidP="002666CE">
      <w:r>
        <w:t>« </w:t>
      </w:r>
      <w:r w:rsidR="009D4A85" w:rsidRPr="0095276B">
        <w:t>Heureusement</w:t>
      </w:r>
      <w:r>
        <w:t> ! »</w:t>
      </w:r>
      <w:r w:rsidR="009D4A85" w:rsidRPr="0095276B">
        <w:t xml:space="preserve"> dit Sarah avec un sourire ambigu</w:t>
      </w:r>
      <w:r>
        <w:t> ; « </w:t>
      </w:r>
      <w:r w:rsidR="009D4A85" w:rsidRPr="0095276B">
        <w:t>Hippolyte et mon beau-frère n</w:t>
      </w:r>
      <w:r>
        <w:t>’</w:t>
      </w:r>
      <w:r w:rsidR="009D4A85" w:rsidRPr="0095276B">
        <w:t>avaient pas besoin de ces so</w:t>
      </w:r>
      <w:r w:rsidR="009D4A85" w:rsidRPr="0095276B">
        <w:t>u</w:t>
      </w:r>
      <w:r w:rsidR="009D4A85" w:rsidRPr="0095276B">
        <w:t>cis</w:t>
      </w:r>
      <w:r>
        <w:t>.</w:t>
      </w:r>
    </w:p>
    <w:p w14:paraId="08CFA172" w14:textId="77777777" w:rsidR="006455E5" w:rsidRDefault="006455E5" w:rsidP="002666CE">
      <w:r>
        <w:t>— </w:t>
      </w:r>
      <w:r w:rsidR="009D4A85" w:rsidRPr="0095276B">
        <w:t>Cette année lui sera comptée</w:t>
      </w:r>
      <w:r>
        <w:t xml:space="preserve">, </w:t>
      </w:r>
      <w:r w:rsidR="009D4A85" w:rsidRPr="0095276B">
        <w:t>quelque part</w:t>
      </w:r>
      <w:r>
        <w:t xml:space="preserve">, </w:t>
      </w:r>
      <w:r w:rsidR="009D4A85" w:rsidRPr="0095276B">
        <w:t>Sarah</w:t>
      </w:r>
      <w:r>
        <w:t> ! »</w:t>
      </w:r>
      <w:r w:rsidR="009D4A85" w:rsidRPr="0095276B">
        <w:t xml:space="preserve"> dit Mina</w:t>
      </w:r>
      <w:r>
        <w:t xml:space="preserve">, </w:t>
      </w:r>
      <w:r w:rsidR="009D4A85" w:rsidRPr="0095276B">
        <w:t>tandis qu</w:t>
      </w:r>
      <w:r>
        <w:t>’</w:t>
      </w:r>
      <w:r w:rsidR="009D4A85" w:rsidRPr="0095276B">
        <w:t>Élisa hoche la tête avec un air de sagace appr</w:t>
      </w:r>
      <w:r w:rsidR="009D4A85" w:rsidRPr="0095276B">
        <w:t>o</w:t>
      </w:r>
      <w:r w:rsidR="009D4A85" w:rsidRPr="0095276B">
        <w:t>bation</w:t>
      </w:r>
      <w:r>
        <w:t>. « </w:t>
      </w:r>
      <w:r w:rsidR="009D4A85" w:rsidRPr="0095276B">
        <w:t>Et plaise à Dieu qu</w:t>
      </w:r>
      <w:r>
        <w:t>’</w:t>
      </w:r>
      <w:r w:rsidR="009D4A85" w:rsidRPr="0095276B">
        <w:t>ils n</w:t>
      </w:r>
      <w:r>
        <w:t>’</w:t>
      </w:r>
      <w:r w:rsidR="009D4A85" w:rsidRPr="0095276B">
        <w:t>aient pas travaillé en vain</w:t>
      </w:r>
      <w:r>
        <w:t> !</w:t>
      </w:r>
    </w:p>
    <w:p w14:paraId="3D6EACBE" w14:textId="7BB9250F" w:rsidR="002666CE" w:rsidRDefault="006455E5" w:rsidP="002666CE">
      <w:r>
        <w:t>— </w:t>
      </w:r>
      <w:r w:rsidR="009D4A85" w:rsidRPr="0095276B">
        <w:t>Nous le saurons bientôt</w:t>
      </w:r>
      <w:r>
        <w:t>, »</w:t>
      </w:r>
      <w:r w:rsidR="009D4A85" w:rsidRPr="0095276B">
        <w:t xml:space="preserve"> reprend alors la vieille femme</w:t>
      </w:r>
      <w:r>
        <w:t>. « </w:t>
      </w:r>
      <w:r w:rsidR="009D4A85" w:rsidRPr="0095276B">
        <w:t>Oui</w:t>
      </w:r>
      <w:r>
        <w:t xml:space="preserve">, </w:t>
      </w:r>
      <w:r w:rsidR="009D4A85" w:rsidRPr="0095276B">
        <w:t>plaise à Dieu que ces pauvres enfants soient récompensés de leurs peines</w:t>
      </w:r>
      <w:r>
        <w:t xml:space="preserve">. </w:t>
      </w:r>
      <w:r w:rsidR="009D4A85" w:rsidRPr="0095276B">
        <w:t>Ils le méritent</w:t>
      </w:r>
      <w:r>
        <w:t>. »</w:t>
      </w:r>
    </w:p>
    <w:p w14:paraId="34149331" w14:textId="77777777" w:rsidR="006455E5" w:rsidRDefault="009D4A85" w:rsidP="002666CE">
      <w:r w:rsidRPr="0095276B">
        <w:t>Et elle se tait</w:t>
      </w:r>
      <w:r w:rsidR="006455E5">
        <w:t xml:space="preserve">, </w:t>
      </w:r>
      <w:r w:rsidRPr="0095276B">
        <w:t>au seuil de toute plainte</w:t>
      </w:r>
      <w:r w:rsidR="006455E5">
        <w:t xml:space="preserve">, </w:t>
      </w:r>
      <w:r w:rsidRPr="0095276B">
        <w:t>avec un sourire dont la fierté tranquille désarçonne la parente</w:t>
      </w:r>
      <w:r w:rsidR="006455E5">
        <w:t>.</w:t>
      </w:r>
    </w:p>
    <w:p w14:paraId="30CBF022" w14:textId="77777777" w:rsidR="006455E5" w:rsidRDefault="009D4A85" w:rsidP="002666CE">
      <w:r w:rsidRPr="0095276B">
        <w:t>En faut-il beaucoup plus à l</w:t>
      </w:r>
      <w:r w:rsidR="006455E5">
        <w:t>’</w:t>
      </w:r>
      <w:r w:rsidRPr="0095276B">
        <w:t>esprit d</w:t>
      </w:r>
      <w:r w:rsidR="006455E5">
        <w:t>’</w:t>
      </w:r>
      <w:r w:rsidRPr="0095276B">
        <w:t>un enfant pour partir en maraude à travers des lames de persienne</w:t>
      </w:r>
      <w:r w:rsidR="006455E5">
        <w:t xml:space="preserve"> ? </w:t>
      </w:r>
      <w:r w:rsidRPr="0095276B">
        <w:t>Il n</w:t>
      </w:r>
      <w:r w:rsidR="006455E5">
        <w:t>’</w:t>
      </w:r>
      <w:r w:rsidRPr="0095276B">
        <w:t>a écouté que d</w:t>
      </w:r>
      <w:r w:rsidR="006455E5">
        <w:t>’</w:t>
      </w:r>
      <w:r w:rsidRPr="0095276B">
        <w:t>une oreille distraite</w:t>
      </w:r>
      <w:r w:rsidR="006455E5">
        <w:t xml:space="preserve">. </w:t>
      </w:r>
      <w:r w:rsidRPr="0095276B">
        <w:t>Assurément</w:t>
      </w:r>
      <w:r w:rsidR="006455E5">
        <w:t xml:space="preserve">, </w:t>
      </w:r>
      <w:r w:rsidRPr="0095276B">
        <w:t>Tintin s</w:t>
      </w:r>
      <w:r w:rsidR="006455E5">
        <w:t>’</w:t>
      </w:r>
      <w:r w:rsidRPr="0095276B">
        <w:t>est entendu dire plus d</w:t>
      </w:r>
      <w:r w:rsidR="006455E5">
        <w:t>’</w:t>
      </w:r>
      <w:r w:rsidRPr="0095276B">
        <w:t>une chose</w:t>
      </w:r>
      <w:r w:rsidR="006455E5">
        <w:t xml:space="preserve">, </w:t>
      </w:r>
      <w:r w:rsidRPr="0095276B">
        <w:t>en allant</w:t>
      </w:r>
      <w:r w:rsidR="006455E5">
        <w:t xml:space="preserve">, </w:t>
      </w:r>
      <w:r w:rsidRPr="0095276B">
        <w:t>les matins d</w:t>
      </w:r>
      <w:r w:rsidR="006455E5">
        <w:t>’</w:t>
      </w:r>
      <w:r w:rsidRPr="0095276B">
        <w:t>hiver</w:t>
      </w:r>
      <w:r w:rsidR="006455E5">
        <w:t xml:space="preserve">, </w:t>
      </w:r>
      <w:r w:rsidRPr="0095276B">
        <w:t>chercher le pain et le lait</w:t>
      </w:r>
      <w:r w:rsidR="006455E5">
        <w:t xml:space="preserve">. </w:t>
      </w:r>
      <w:r w:rsidRPr="0095276B">
        <w:t>Et il est revenu plus souvent qu</w:t>
      </w:r>
      <w:r w:rsidR="006455E5">
        <w:t>’</w:t>
      </w:r>
      <w:r w:rsidRPr="0095276B">
        <w:t>à son tour avec un poing cuisant d</w:t>
      </w:r>
      <w:r w:rsidR="006455E5">
        <w:t>’</w:t>
      </w:r>
      <w:r w:rsidRPr="0095276B">
        <w:t>avoir trop tapé sur les vareuses à boutons méta</w:t>
      </w:r>
      <w:r w:rsidRPr="0095276B">
        <w:t>l</w:t>
      </w:r>
      <w:r w:rsidRPr="0095276B">
        <w:t>liques de l</w:t>
      </w:r>
      <w:r w:rsidR="006455E5">
        <w:t>’</w:t>
      </w:r>
      <w:r w:rsidRPr="0095276B">
        <w:t>école fraternelle</w:t>
      </w:r>
      <w:r w:rsidR="006455E5">
        <w:t>.</w:t>
      </w:r>
    </w:p>
    <w:p w14:paraId="08F19934" w14:textId="77777777" w:rsidR="006455E5" w:rsidRDefault="009D4A85" w:rsidP="002666CE">
      <w:r w:rsidRPr="0095276B">
        <w:t>Mais cela conserve-t-il de l</w:t>
      </w:r>
      <w:r w:rsidR="006455E5">
        <w:t>’</w:t>
      </w:r>
      <w:r w:rsidRPr="0095276B">
        <w:t>importance</w:t>
      </w:r>
      <w:r w:rsidR="006455E5">
        <w:t xml:space="preserve">, </w:t>
      </w:r>
      <w:r w:rsidRPr="0095276B">
        <w:t>aujourd</w:t>
      </w:r>
      <w:r w:rsidR="006455E5">
        <w:t>’</w:t>
      </w:r>
      <w:r w:rsidRPr="0095276B">
        <w:t>hui</w:t>
      </w:r>
      <w:r w:rsidR="006455E5">
        <w:t> ? « </w:t>
      </w:r>
      <w:r w:rsidRPr="0095276B">
        <w:t>Nous le saurons bientôt</w:t>
      </w:r>
      <w:r w:rsidR="006455E5">
        <w:t xml:space="preserve"> », </w:t>
      </w:r>
      <w:r w:rsidRPr="0095276B">
        <w:t>a dit bonne-maman</w:t>
      </w:r>
      <w:r w:rsidR="006455E5">
        <w:t xml:space="preserve"> ; </w:t>
      </w:r>
      <w:r w:rsidRPr="0095276B">
        <w:t>qu</w:t>
      </w:r>
      <w:r w:rsidR="006455E5">
        <w:t>’</w:t>
      </w:r>
      <w:r w:rsidRPr="0095276B">
        <w:t>est-ce qu</w:t>
      </w:r>
      <w:r w:rsidR="006455E5">
        <w:t>’</w:t>
      </w:r>
      <w:r w:rsidRPr="0095276B">
        <w:t>on va savoir bientôt</w:t>
      </w:r>
      <w:r w:rsidR="006455E5">
        <w:t xml:space="preserve"> ? </w:t>
      </w:r>
      <w:r w:rsidRPr="0095276B">
        <w:t>Si Zeller est en blouse ou en chapeau haut de forme</w:t>
      </w:r>
      <w:r w:rsidR="006455E5">
        <w:t xml:space="preserve"> ? </w:t>
      </w:r>
      <w:r w:rsidRPr="0095276B">
        <w:t>Pourquoi les Stern sont venus assommer le monde de leur présence</w:t>
      </w:r>
      <w:r w:rsidR="006455E5">
        <w:t xml:space="preserve"> ? </w:t>
      </w:r>
      <w:r w:rsidRPr="0095276B">
        <w:t xml:space="preserve">Ou pourquoi ce dimanche se passe à </w:t>
      </w:r>
      <w:r w:rsidR="006455E5">
        <w:t>« </w:t>
      </w:r>
      <w:r w:rsidRPr="0095276B">
        <w:t>faire la mouche bleue</w:t>
      </w:r>
      <w:r w:rsidR="006455E5">
        <w:t> »</w:t>
      </w:r>
      <w:r w:rsidRPr="0095276B">
        <w:t xml:space="preserve"> sur un carreau de fenêtre</w:t>
      </w:r>
      <w:r w:rsidR="006455E5">
        <w:t xml:space="preserve">, </w:t>
      </w:r>
      <w:r w:rsidRPr="0095276B">
        <w:t>pendant que les hommes se livrent à Dieu sait quelles occupations e</w:t>
      </w:r>
      <w:r w:rsidRPr="0095276B">
        <w:t>n</w:t>
      </w:r>
      <w:r w:rsidRPr="0095276B">
        <w:t>thousiasmantes</w:t>
      </w:r>
      <w:r w:rsidR="006455E5">
        <w:t> ?</w:t>
      </w:r>
    </w:p>
    <w:p w14:paraId="071A8C7F" w14:textId="77777777" w:rsidR="006455E5" w:rsidRDefault="009D4A85" w:rsidP="002666CE">
      <w:r w:rsidRPr="0095276B">
        <w:lastRenderedPageBreak/>
        <w:t>Bon</w:t>
      </w:r>
      <w:r w:rsidR="006455E5">
        <w:t xml:space="preserve"> ! </w:t>
      </w:r>
      <w:r w:rsidRPr="0095276B">
        <w:t>Voici que la voix de cousine Élisa vient couvrir les chuchotements avec son épaisse vulgarité</w:t>
      </w:r>
      <w:r w:rsidR="006455E5">
        <w:t>.</w:t>
      </w:r>
    </w:p>
    <w:p w14:paraId="4CF1B016" w14:textId="77777777" w:rsidR="006455E5" w:rsidRDefault="009D4A85" w:rsidP="002666CE">
      <w:r w:rsidRPr="0095276B">
        <w:t>Elle se loue d</w:t>
      </w:r>
      <w:r w:rsidR="006455E5">
        <w:t>’</w:t>
      </w:r>
      <w:r w:rsidRPr="0095276B">
        <w:t>avoir aperçu plus d</w:t>
      </w:r>
      <w:r w:rsidR="006455E5">
        <w:t>’</w:t>
      </w:r>
      <w:r w:rsidRPr="0095276B">
        <w:t xml:space="preserve">une fois </w:t>
      </w:r>
      <w:proofErr w:type="spellStart"/>
      <w:r w:rsidRPr="0095276B">
        <w:t>nonon</w:t>
      </w:r>
      <w:proofErr w:type="spellEnd"/>
      <w:r w:rsidRPr="0095276B">
        <w:t xml:space="preserve"> Joseph au cours de ses voyages</w:t>
      </w:r>
      <w:r w:rsidR="006455E5">
        <w:t xml:space="preserve">, </w:t>
      </w:r>
      <w:r w:rsidRPr="0095276B">
        <w:t>et se met tout à coup à minauder</w:t>
      </w:r>
      <w:r w:rsidR="006455E5">
        <w:t xml:space="preserve">, </w:t>
      </w:r>
      <w:r w:rsidRPr="0095276B">
        <w:t>bien que tante Mina exprime son blâme à petits coups de gorge</w:t>
      </w:r>
      <w:r w:rsidR="006455E5">
        <w:t xml:space="preserve"> : </w:t>
      </w:r>
      <w:proofErr w:type="spellStart"/>
      <w:r w:rsidRPr="0095276B">
        <w:rPr>
          <w:i/>
          <w:iCs/>
        </w:rPr>
        <w:t>khun</w:t>
      </w:r>
      <w:proofErr w:type="spellEnd"/>
      <w:r w:rsidR="006455E5">
        <w:rPr>
          <w:i/>
          <w:iCs/>
        </w:rPr>
        <w:t xml:space="preserve">, </w:t>
      </w:r>
      <w:proofErr w:type="spellStart"/>
      <w:r w:rsidRPr="0095276B">
        <w:rPr>
          <w:i/>
          <w:iCs/>
        </w:rPr>
        <w:t>khun</w:t>
      </w:r>
      <w:proofErr w:type="spellEnd"/>
      <w:r w:rsidR="006455E5">
        <w:t>.</w:t>
      </w:r>
    </w:p>
    <w:p w14:paraId="7E1E9F57" w14:textId="77777777" w:rsidR="006455E5" w:rsidRDefault="009D4A85" w:rsidP="002666CE">
      <w:r w:rsidRPr="0095276B">
        <w:t>Tintin se représente avec animosité la face confite d</w:t>
      </w:r>
      <w:r w:rsidR="006455E5">
        <w:t>’</w:t>
      </w:r>
      <w:r w:rsidRPr="0095276B">
        <w:t>adm</w:t>
      </w:r>
      <w:r w:rsidRPr="0095276B">
        <w:t>i</w:t>
      </w:r>
      <w:r w:rsidRPr="0095276B">
        <w:t>ration que Laure lève sur le boudinage humide et charnu de la cousine</w:t>
      </w:r>
      <w:r w:rsidR="006455E5">
        <w:t xml:space="preserve">. </w:t>
      </w:r>
      <w:r w:rsidRPr="0095276B">
        <w:t>Il traite à part soi sa sœur de divers noms de volaille que ce profil innocent ne mérite pas encore</w:t>
      </w:r>
      <w:r w:rsidR="006455E5">
        <w:t>.</w:t>
      </w:r>
    </w:p>
    <w:p w14:paraId="13C0EED0" w14:textId="77777777" w:rsidR="006455E5" w:rsidRDefault="006455E5" w:rsidP="002666CE">
      <w:r>
        <w:t>« </w:t>
      </w:r>
      <w:r w:rsidR="009D4A85" w:rsidRPr="0095276B">
        <w:t>Ton frère</w:t>
      </w:r>
      <w:r>
        <w:t xml:space="preserve">, </w:t>
      </w:r>
      <w:r w:rsidR="009D4A85" w:rsidRPr="0095276B">
        <w:t>Sarah</w:t>
      </w:r>
      <w:r>
        <w:t xml:space="preserve">, </w:t>
      </w:r>
      <w:r w:rsidR="009D4A85" w:rsidRPr="0095276B">
        <w:t>dit tante Mina</w:t>
      </w:r>
      <w:r>
        <w:t xml:space="preserve">, </w:t>
      </w:r>
      <w:r w:rsidR="009D4A85" w:rsidRPr="0095276B">
        <w:t>m</w:t>
      </w:r>
      <w:r>
        <w:t>’</w:t>
      </w:r>
      <w:r w:rsidR="009D4A85" w:rsidRPr="0095276B">
        <w:t>a eu l</w:t>
      </w:r>
      <w:r>
        <w:t>’</w:t>
      </w:r>
      <w:r w:rsidR="009D4A85" w:rsidRPr="0095276B">
        <w:t>air satisfait de ses affaires</w:t>
      </w:r>
      <w:r>
        <w:t>.</w:t>
      </w:r>
    </w:p>
    <w:p w14:paraId="7FC243E4" w14:textId="77777777" w:rsidR="006455E5" w:rsidRDefault="006455E5" w:rsidP="002666CE">
      <w:r>
        <w:t>— </w:t>
      </w:r>
      <w:r w:rsidR="009D4A85" w:rsidRPr="0095276B">
        <w:t>Il est si peu exigeant</w:t>
      </w:r>
      <w:r>
        <w:t>, »</w:t>
      </w:r>
      <w:r w:rsidR="009D4A85" w:rsidRPr="0095276B">
        <w:t xml:space="preserve"> s</w:t>
      </w:r>
      <w:r>
        <w:t>’</w:t>
      </w:r>
      <w:r w:rsidR="009D4A85" w:rsidRPr="0095276B">
        <w:t>émeut Hermine</w:t>
      </w:r>
      <w:r>
        <w:t xml:space="preserve">. </w:t>
      </w:r>
      <w:r w:rsidR="009D4A85" w:rsidRPr="0095276B">
        <w:t>La bienvei</w:t>
      </w:r>
      <w:r w:rsidR="009D4A85" w:rsidRPr="0095276B">
        <w:t>l</w:t>
      </w:r>
      <w:r w:rsidR="009D4A85" w:rsidRPr="0095276B">
        <w:t>lante Mina sait ce qu</w:t>
      </w:r>
      <w:r>
        <w:t>’</w:t>
      </w:r>
      <w:r w:rsidR="009D4A85" w:rsidRPr="0095276B">
        <w:t>elle voulait savoir</w:t>
      </w:r>
      <w:r>
        <w:t xml:space="preserve">, </w:t>
      </w:r>
      <w:r w:rsidR="009D4A85" w:rsidRPr="0095276B">
        <w:t>et les lèvres de Sarah</w:t>
      </w:r>
      <w:r>
        <w:t xml:space="preserve">, </w:t>
      </w:r>
      <w:r w:rsidR="009D4A85" w:rsidRPr="0095276B">
        <w:t>prêtes à s</w:t>
      </w:r>
      <w:r>
        <w:t>’</w:t>
      </w:r>
      <w:r w:rsidR="009D4A85" w:rsidRPr="0095276B">
        <w:t>ouvrir</w:t>
      </w:r>
      <w:r>
        <w:t xml:space="preserve">, </w:t>
      </w:r>
      <w:r w:rsidR="009D4A85" w:rsidRPr="0095276B">
        <w:t>se pincent</w:t>
      </w:r>
      <w:r>
        <w:t>.</w:t>
      </w:r>
    </w:p>
    <w:p w14:paraId="3145D909" w14:textId="77777777" w:rsidR="006455E5" w:rsidRDefault="009D4A85" w:rsidP="002666CE">
      <w:r w:rsidRPr="0095276B">
        <w:t>Mais Tintin n</w:t>
      </w:r>
      <w:r w:rsidR="006455E5">
        <w:t>’</w:t>
      </w:r>
      <w:r w:rsidRPr="0095276B">
        <w:t>en écoute pas davantage</w:t>
      </w:r>
      <w:r w:rsidR="006455E5">
        <w:t xml:space="preserve">. </w:t>
      </w:r>
      <w:r w:rsidRPr="0095276B">
        <w:t>Un sourd batt</w:t>
      </w:r>
      <w:r w:rsidRPr="0095276B">
        <w:t>e</w:t>
      </w:r>
      <w:r w:rsidRPr="0095276B">
        <w:t>ment s</w:t>
      </w:r>
      <w:r w:rsidR="006455E5">
        <w:t>’</w:t>
      </w:r>
      <w:r w:rsidRPr="0095276B">
        <w:t>est fait entendre du côté de la fabrique</w:t>
      </w:r>
      <w:r w:rsidR="006455E5">
        <w:t xml:space="preserve">, </w:t>
      </w:r>
      <w:r w:rsidRPr="0095276B">
        <w:t>un pas crisse</w:t>
      </w:r>
      <w:r w:rsidR="006455E5">
        <w:t xml:space="preserve">, </w:t>
      </w:r>
      <w:r w:rsidRPr="0095276B">
        <w:t>le gamin entre en danse sous les rideaux qui le recouvrent</w:t>
      </w:r>
      <w:r w:rsidR="006455E5">
        <w:t> :</w:t>
      </w:r>
    </w:p>
    <w:p w14:paraId="156C24EE" w14:textId="5AB372BE" w:rsidR="002666CE" w:rsidRDefault="006455E5" w:rsidP="002666CE">
      <w:r>
        <w:t>« </w:t>
      </w:r>
      <w:r w:rsidR="009D4A85" w:rsidRPr="0095276B">
        <w:t>Ils arrivent</w:t>
      </w:r>
      <w:r>
        <w:t xml:space="preserve">, </w:t>
      </w:r>
      <w:r w:rsidR="009D4A85" w:rsidRPr="0095276B">
        <w:t>c</w:t>
      </w:r>
      <w:r>
        <w:t>’</w:t>
      </w:r>
      <w:r w:rsidR="009D4A85" w:rsidRPr="0095276B">
        <w:t>est fini</w:t>
      </w:r>
      <w:r>
        <w:t xml:space="preserve">, </w:t>
      </w:r>
      <w:r w:rsidR="009D4A85" w:rsidRPr="0095276B">
        <w:t>c</w:t>
      </w:r>
      <w:r>
        <w:t>’</w:t>
      </w:r>
      <w:r w:rsidR="009D4A85" w:rsidRPr="0095276B">
        <w:t>est fini</w:t>
      </w:r>
      <w:r>
        <w:t> ! »</w:t>
      </w:r>
    </w:p>
    <w:p w14:paraId="33538649" w14:textId="77777777" w:rsidR="006455E5" w:rsidRDefault="009D4A85" w:rsidP="002666CE">
      <w:r w:rsidRPr="0095276B">
        <w:t>Ce qui est fini</w:t>
      </w:r>
      <w:r w:rsidR="006455E5">
        <w:t xml:space="preserve">, </w:t>
      </w:r>
      <w:r w:rsidRPr="0095276B">
        <w:t>Tint</w:t>
      </w:r>
      <w:r>
        <w:t>i</w:t>
      </w:r>
      <w:r w:rsidRPr="0095276B">
        <w:t>n l</w:t>
      </w:r>
      <w:r w:rsidR="006455E5">
        <w:t>’</w:t>
      </w:r>
      <w:r w:rsidRPr="0095276B">
        <w:t>ignore</w:t>
      </w:r>
      <w:r w:rsidR="006455E5">
        <w:t xml:space="preserve"> ; </w:t>
      </w:r>
      <w:r w:rsidRPr="0095276B">
        <w:t>mais l</w:t>
      </w:r>
      <w:r w:rsidR="006455E5">
        <w:t>’</w:t>
      </w:r>
      <w:r w:rsidRPr="0095276B">
        <w:t>effet qu</w:t>
      </w:r>
      <w:r w:rsidR="006455E5">
        <w:t>’</w:t>
      </w:r>
      <w:r w:rsidRPr="0095276B">
        <w:t>il produit</w:t>
      </w:r>
      <w:r w:rsidR="006455E5">
        <w:t xml:space="preserve">, </w:t>
      </w:r>
      <w:r w:rsidRPr="0095276B">
        <w:t>il s</w:t>
      </w:r>
      <w:r w:rsidR="006455E5">
        <w:t>’</w:t>
      </w:r>
      <w:r w:rsidRPr="0095276B">
        <w:t>en aperçoit sans tarder</w:t>
      </w:r>
      <w:r w:rsidR="006455E5">
        <w:t xml:space="preserve">. </w:t>
      </w:r>
      <w:r w:rsidRPr="0095276B">
        <w:t>Sarah s</w:t>
      </w:r>
      <w:r w:rsidR="006455E5">
        <w:t>’</w:t>
      </w:r>
      <w:r w:rsidRPr="0095276B">
        <w:t>est dressée</w:t>
      </w:r>
      <w:r w:rsidR="006455E5">
        <w:t> :</w:t>
      </w:r>
    </w:p>
    <w:p w14:paraId="679CBCDD" w14:textId="77777777" w:rsidR="006455E5" w:rsidRDefault="006455E5" w:rsidP="002666CE">
      <w:r>
        <w:t>« </w:t>
      </w:r>
      <w:r w:rsidR="009D4A85" w:rsidRPr="0095276B">
        <w:t>Déjà</w:t>
      </w:r>
      <w:r>
        <w:t xml:space="preserve"> ! </w:t>
      </w:r>
      <w:r w:rsidR="009D4A85" w:rsidRPr="0095276B">
        <w:t>dit-elle</w:t>
      </w:r>
      <w:r>
        <w:t xml:space="preserve">. </w:t>
      </w:r>
      <w:r w:rsidR="009D4A85" w:rsidRPr="0095276B">
        <w:t>Mina la regarde avec terreur</w:t>
      </w:r>
      <w:r>
        <w:t xml:space="preserve">. </w:t>
      </w:r>
      <w:r w:rsidR="009D4A85" w:rsidRPr="0095276B">
        <w:t>Hermine embrasse convulsivement la tête de Laure</w:t>
      </w:r>
      <w:r>
        <w:t xml:space="preserve">. </w:t>
      </w:r>
      <w:r w:rsidR="009D4A85" w:rsidRPr="0095276B">
        <w:t>Une clé grince</w:t>
      </w:r>
      <w:r>
        <w:t xml:space="preserve">. </w:t>
      </w:r>
      <w:r w:rsidR="009D4A85" w:rsidRPr="0095276B">
        <w:t>C</w:t>
      </w:r>
      <w:r>
        <w:t>’</w:t>
      </w:r>
      <w:r w:rsidR="009D4A85" w:rsidRPr="0095276B">
        <w:t>est papa</w:t>
      </w:r>
      <w:r>
        <w:t xml:space="preserve">. </w:t>
      </w:r>
      <w:r w:rsidR="009D4A85" w:rsidRPr="0095276B">
        <w:t>Déjà Tintin est à la porte</w:t>
      </w:r>
      <w:r>
        <w:t xml:space="preserve">. </w:t>
      </w:r>
      <w:r w:rsidR="009D4A85" w:rsidRPr="0095276B">
        <w:t>Papa entre</w:t>
      </w:r>
      <w:r>
        <w:t>.</w:t>
      </w:r>
    </w:p>
    <w:p w14:paraId="266143E8" w14:textId="77777777" w:rsidR="006455E5" w:rsidRDefault="006455E5" w:rsidP="002666CE">
      <w:r>
        <w:t>« </w:t>
      </w:r>
      <w:r w:rsidR="009D4A85" w:rsidRPr="0095276B">
        <w:t>Guillaume</w:t>
      </w:r>
      <w:r>
        <w:t xml:space="preserve"> ? </w:t>
      </w:r>
      <w:r w:rsidR="009D4A85" w:rsidRPr="0095276B">
        <w:t>Hé bien</w:t>
      </w:r>
      <w:r>
        <w:t xml:space="preserve"> ? </w:t>
      </w:r>
      <w:r w:rsidR="009D4A85" w:rsidRPr="0095276B">
        <w:t>crie Sarah</w:t>
      </w:r>
      <w:r>
        <w:t xml:space="preserve">, </w:t>
      </w:r>
      <w:r w:rsidR="009D4A85" w:rsidRPr="0095276B">
        <w:t>malgré soi</w:t>
      </w:r>
      <w:r>
        <w:t xml:space="preserve">. </w:t>
      </w:r>
      <w:r w:rsidR="009D4A85" w:rsidRPr="0095276B">
        <w:t>Mais l</w:t>
      </w:r>
      <w:r>
        <w:t>’</w:t>
      </w:r>
      <w:r w:rsidR="009D4A85" w:rsidRPr="0095276B">
        <w:t>air harassé de Guillaume signifie que la tâche</w:t>
      </w:r>
      <w:r>
        <w:t xml:space="preserve">, </w:t>
      </w:r>
      <w:r w:rsidR="009D4A85" w:rsidRPr="0095276B">
        <w:t>quelle qu</w:t>
      </w:r>
      <w:r>
        <w:t>’</w:t>
      </w:r>
      <w:r w:rsidR="009D4A85" w:rsidRPr="0095276B">
        <w:t>elle soit</w:t>
      </w:r>
      <w:r>
        <w:t xml:space="preserve">, </w:t>
      </w:r>
      <w:r w:rsidR="009D4A85" w:rsidRPr="0095276B">
        <w:t>n</w:t>
      </w:r>
      <w:r>
        <w:t>’</w:t>
      </w:r>
      <w:r w:rsidR="009D4A85" w:rsidRPr="0095276B">
        <w:t>est pas achevée</w:t>
      </w:r>
      <w:r>
        <w:t>.</w:t>
      </w:r>
    </w:p>
    <w:p w14:paraId="76879E65" w14:textId="77777777" w:rsidR="006455E5" w:rsidRDefault="006455E5" w:rsidP="002666CE">
      <w:r>
        <w:lastRenderedPageBreak/>
        <w:t>— </w:t>
      </w:r>
      <w:r w:rsidR="009D4A85" w:rsidRPr="0095276B">
        <w:t>J</w:t>
      </w:r>
      <w:r>
        <w:t>’</w:t>
      </w:r>
      <w:r w:rsidR="009D4A85" w:rsidRPr="0095276B">
        <w:t xml:space="preserve">ai dû oublier ici une lettre de </w:t>
      </w:r>
      <w:proofErr w:type="spellStart"/>
      <w:r w:rsidR="009D4A85" w:rsidRPr="0095276B">
        <w:t>Bellonet</w:t>
      </w:r>
      <w:proofErr w:type="spellEnd"/>
      <w:r>
        <w:t xml:space="preserve">, </w:t>
      </w:r>
      <w:r w:rsidR="009D4A85" w:rsidRPr="0095276B">
        <w:t>jappe-t-il sous sa moustache</w:t>
      </w:r>
      <w:r>
        <w:t>.</w:t>
      </w:r>
    </w:p>
    <w:p w14:paraId="349CFF0B" w14:textId="77777777" w:rsidR="006455E5" w:rsidRDefault="006455E5" w:rsidP="002666CE">
      <w:r>
        <w:t>— </w:t>
      </w:r>
      <w:r w:rsidR="009D4A85" w:rsidRPr="0095276B">
        <w:t>Je me disais bien</w:t>
      </w:r>
      <w:r>
        <w:t xml:space="preserve">, </w:t>
      </w:r>
      <w:r w:rsidR="009D4A85" w:rsidRPr="0095276B">
        <w:t>murmure Sarah</w:t>
      </w:r>
      <w:r>
        <w:t xml:space="preserve">. </w:t>
      </w:r>
      <w:r w:rsidR="009D4A85" w:rsidRPr="0095276B">
        <w:t>Elle se rassied et so</w:t>
      </w:r>
      <w:r w:rsidR="009D4A85" w:rsidRPr="0095276B">
        <w:t>u</w:t>
      </w:r>
      <w:r w:rsidR="009D4A85" w:rsidRPr="0095276B">
        <w:t>rit aux deux Parisiennes</w:t>
      </w:r>
      <w:r>
        <w:t>.</w:t>
      </w:r>
    </w:p>
    <w:p w14:paraId="4669E391" w14:textId="4BD48FC9" w:rsidR="006455E5" w:rsidRDefault="006455E5" w:rsidP="002666CE"/>
    <w:p w14:paraId="0AB90C9F" w14:textId="77777777" w:rsidR="006455E5" w:rsidRDefault="009D4A85" w:rsidP="002666CE">
      <w:r w:rsidRPr="0095276B">
        <w:t>Papa remporte la lettre</w:t>
      </w:r>
      <w:r w:rsidR="006455E5">
        <w:t xml:space="preserve">. </w:t>
      </w:r>
      <w:r w:rsidRPr="0095276B">
        <w:t>Le bâillement de la porte est suff</w:t>
      </w:r>
      <w:r w:rsidRPr="0095276B">
        <w:t>i</w:t>
      </w:r>
      <w:r w:rsidRPr="0095276B">
        <w:t>sant pour donner également passage à la maigreur d</w:t>
      </w:r>
      <w:r w:rsidR="006455E5">
        <w:t>’</w:t>
      </w:r>
      <w:r w:rsidRPr="0095276B">
        <w:t>un enfant de neuf ans</w:t>
      </w:r>
      <w:r w:rsidR="006455E5">
        <w:t xml:space="preserve">. </w:t>
      </w:r>
      <w:r w:rsidRPr="0095276B">
        <w:t>Tintin reçoit sur la tête</w:t>
      </w:r>
      <w:r w:rsidR="006455E5">
        <w:t xml:space="preserve">, </w:t>
      </w:r>
      <w:r w:rsidRPr="0095276B">
        <w:t>avant toutes choses</w:t>
      </w:r>
      <w:r w:rsidR="006455E5">
        <w:t xml:space="preserve">, </w:t>
      </w:r>
      <w:r w:rsidRPr="0095276B">
        <w:t>co</w:t>
      </w:r>
      <w:r w:rsidRPr="0095276B">
        <w:t>m</w:t>
      </w:r>
      <w:r w:rsidRPr="0095276B">
        <w:t>me un sac de plâtre</w:t>
      </w:r>
      <w:r w:rsidR="006455E5">
        <w:t xml:space="preserve">. </w:t>
      </w:r>
      <w:r w:rsidRPr="0095276B">
        <w:t>Et qui donc s</w:t>
      </w:r>
      <w:r w:rsidR="006455E5">
        <w:t>’</w:t>
      </w:r>
      <w:r w:rsidRPr="0095276B">
        <w:t>est amusé à retirer tout l</w:t>
      </w:r>
      <w:r w:rsidR="006455E5">
        <w:t>’</w:t>
      </w:r>
      <w:r w:rsidRPr="0095276B">
        <w:t>air respirable de la cour</w:t>
      </w:r>
      <w:r w:rsidR="006455E5">
        <w:t xml:space="preserve"> ? </w:t>
      </w:r>
      <w:r w:rsidRPr="0095276B">
        <w:t>Mais on se fait vite au soleil de trois he</w:t>
      </w:r>
      <w:r w:rsidRPr="0095276B">
        <w:t>u</w:t>
      </w:r>
      <w:r w:rsidRPr="0095276B">
        <w:t>res et à la chaleur de juillet</w:t>
      </w:r>
      <w:r w:rsidR="006455E5">
        <w:t>.</w:t>
      </w:r>
    </w:p>
    <w:p w14:paraId="61ADBFC5" w14:textId="77777777" w:rsidR="006455E5" w:rsidRDefault="009D4A85" w:rsidP="002666CE">
      <w:r w:rsidRPr="0095276B">
        <w:t>La grille est fermée</w:t>
      </w:r>
      <w:r w:rsidR="006455E5">
        <w:t xml:space="preserve">, </w:t>
      </w:r>
      <w:r w:rsidRPr="0095276B">
        <w:t>circonstance qui remplit toujours l</w:t>
      </w:r>
      <w:r w:rsidR="006455E5">
        <w:t>’</w:t>
      </w:r>
      <w:r w:rsidRPr="0095276B">
        <w:t>e</w:t>
      </w:r>
      <w:r w:rsidRPr="0095276B">
        <w:t>n</w:t>
      </w:r>
      <w:r w:rsidRPr="0095276B">
        <w:t>fant de malaise</w:t>
      </w:r>
      <w:r w:rsidR="006455E5">
        <w:t xml:space="preserve">. </w:t>
      </w:r>
      <w:r w:rsidRPr="0095276B">
        <w:t>Des groupes endimanchés stationnent sur l</w:t>
      </w:r>
      <w:r w:rsidR="006455E5">
        <w:t>’</w:t>
      </w:r>
      <w:r w:rsidRPr="0095276B">
        <w:t>avenue</w:t>
      </w:r>
      <w:r w:rsidR="006455E5">
        <w:t xml:space="preserve">. </w:t>
      </w:r>
      <w:r w:rsidRPr="0095276B">
        <w:t>Les gens semblent animés de bonnes intentions</w:t>
      </w:r>
      <w:r w:rsidR="006455E5">
        <w:t xml:space="preserve">. </w:t>
      </w:r>
      <w:r w:rsidRPr="0095276B">
        <w:t>Une longue figure de jeune garçon surgit entre deux barreaux de la grille</w:t>
      </w:r>
      <w:r w:rsidR="006455E5">
        <w:t xml:space="preserve">. </w:t>
      </w:r>
      <w:r w:rsidRPr="0095276B">
        <w:t>Elle fait signe à Tintin en se mordant les oreilles de rire</w:t>
      </w:r>
      <w:r w:rsidR="006455E5">
        <w:t xml:space="preserve">. </w:t>
      </w:r>
      <w:r w:rsidRPr="0095276B">
        <w:t>On entend la voix d</w:t>
      </w:r>
      <w:r w:rsidR="006455E5">
        <w:t>’</w:t>
      </w:r>
      <w:r w:rsidRPr="0095276B">
        <w:t>une femme qui explique</w:t>
      </w:r>
      <w:r w:rsidR="006455E5">
        <w:t> :</w:t>
      </w:r>
    </w:p>
    <w:p w14:paraId="1C48D58C" w14:textId="7825EACD" w:rsidR="002666CE" w:rsidRDefault="006455E5" w:rsidP="002666CE">
      <w:r>
        <w:t>« </w:t>
      </w:r>
      <w:r w:rsidR="009D4A85" w:rsidRPr="0095276B">
        <w:t>Ce sont les Simler qui font leur inventaire</w:t>
      </w:r>
      <w:r>
        <w:t>. »</w:t>
      </w:r>
    </w:p>
    <w:p w14:paraId="3CD7D824" w14:textId="77777777" w:rsidR="006455E5" w:rsidRDefault="009D4A85" w:rsidP="002666CE">
      <w:r w:rsidRPr="0095276B">
        <w:t>Tintin ne respire qu</w:t>
      </w:r>
      <w:r w:rsidR="006455E5">
        <w:t>’</w:t>
      </w:r>
      <w:r w:rsidRPr="0095276B">
        <w:t>après avoir refermé derrière lui la po</w:t>
      </w:r>
      <w:r w:rsidRPr="0095276B">
        <w:t>r</w:t>
      </w:r>
      <w:r w:rsidRPr="0095276B">
        <w:t>te du magasin</w:t>
      </w:r>
      <w:r w:rsidR="006455E5">
        <w:t>.</w:t>
      </w:r>
    </w:p>
    <w:p w14:paraId="6F6AD63A" w14:textId="77777777" w:rsidR="006455E5" w:rsidRDefault="009D4A85" w:rsidP="002666CE">
      <w:r w:rsidRPr="0095276B">
        <w:t>Au cœur d</w:t>
      </w:r>
      <w:r w:rsidR="006455E5">
        <w:t>’</w:t>
      </w:r>
      <w:r w:rsidRPr="0095276B">
        <w:t>une ombre et d</w:t>
      </w:r>
      <w:r w:rsidR="006455E5">
        <w:t>’</w:t>
      </w:r>
      <w:r w:rsidRPr="0095276B">
        <w:t>une fraîcheur reposantes</w:t>
      </w:r>
      <w:r w:rsidR="006455E5">
        <w:t xml:space="preserve">, </w:t>
      </w:r>
      <w:proofErr w:type="spellStart"/>
      <w:r w:rsidRPr="0095276B">
        <w:t>nonon</w:t>
      </w:r>
      <w:proofErr w:type="spellEnd"/>
      <w:r w:rsidRPr="0095276B">
        <w:t xml:space="preserve"> Joseph monte et descend l</w:t>
      </w:r>
      <w:r w:rsidR="006455E5">
        <w:t>’</w:t>
      </w:r>
      <w:r w:rsidRPr="0095276B">
        <w:t>échelle de chêne à roulettes</w:t>
      </w:r>
      <w:r w:rsidR="006455E5">
        <w:t xml:space="preserve">. </w:t>
      </w:r>
      <w:r w:rsidRPr="0095276B">
        <w:t>Il d</w:t>
      </w:r>
      <w:r w:rsidRPr="0095276B">
        <w:t>é</w:t>
      </w:r>
      <w:r w:rsidRPr="0095276B">
        <w:t>place des pièces</w:t>
      </w:r>
      <w:r w:rsidR="006455E5">
        <w:t xml:space="preserve">, </w:t>
      </w:r>
      <w:r w:rsidRPr="0095276B">
        <w:t>et déclame d</w:t>
      </w:r>
      <w:r w:rsidR="006455E5">
        <w:t>’</w:t>
      </w:r>
      <w:r w:rsidRPr="0095276B">
        <w:t>un air courroucé des numéros et des chiffres</w:t>
      </w:r>
      <w:r w:rsidR="006455E5">
        <w:t xml:space="preserve">, </w:t>
      </w:r>
      <w:r w:rsidRPr="0095276B">
        <w:t xml:space="preserve">que </w:t>
      </w:r>
      <w:proofErr w:type="spellStart"/>
      <w:r w:rsidRPr="0095276B">
        <w:t>Pouppelé</w:t>
      </w:r>
      <w:proofErr w:type="spellEnd"/>
      <w:r w:rsidRPr="0095276B">
        <w:t xml:space="preserve"> inscrit salement au crayon sur un carnet de blanchissage</w:t>
      </w:r>
      <w:r w:rsidR="006455E5">
        <w:t>.</w:t>
      </w:r>
    </w:p>
    <w:p w14:paraId="66046140" w14:textId="3F8BC0A8" w:rsidR="002666CE" w:rsidRDefault="006455E5" w:rsidP="002666CE">
      <w:r>
        <w:t>« </w:t>
      </w:r>
      <w:r w:rsidR="009D4A85" w:rsidRPr="0095276B">
        <w:t>Écris toujours</w:t>
      </w:r>
      <w:r>
        <w:t xml:space="preserve">, </w:t>
      </w:r>
      <w:r w:rsidR="009D4A85" w:rsidRPr="0095276B">
        <w:t>je recopierai</w:t>
      </w:r>
      <w:r>
        <w:t xml:space="preserve">. </w:t>
      </w:r>
      <w:r w:rsidR="009D4A85" w:rsidRPr="0095276B">
        <w:t>P L 328</w:t>
      </w:r>
      <w:r>
        <w:t xml:space="preserve">, </w:t>
      </w:r>
      <w:r w:rsidR="009D4A85" w:rsidRPr="0095276B">
        <w:t xml:space="preserve">Général </w:t>
      </w:r>
      <w:proofErr w:type="spellStart"/>
      <w:r w:rsidR="009D4A85" w:rsidRPr="0095276B">
        <w:t>Prym</w:t>
      </w:r>
      <w:proofErr w:type="spellEnd"/>
      <w:r w:rsidR="009D4A85" w:rsidRPr="0095276B">
        <w:t xml:space="preserve"> 14</w:t>
      </w:r>
      <w:r>
        <w:t xml:space="preserve">, </w:t>
      </w:r>
      <w:r w:rsidR="009D4A85" w:rsidRPr="0095276B">
        <w:t>y es-tu</w:t>
      </w:r>
      <w:r>
        <w:t xml:space="preserve"> ? </w:t>
      </w:r>
      <w:proofErr w:type="spellStart"/>
      <w:r w:rsidR="009D4A85" w:rsidRPr="0095276B">
        <w:t>Prym</w:t>
      </w:r>
      <w:proofErr w:type="spellEnd"/>
      <w:r w:rsidR="009D4A85" w:rsidRPr="0095276B">
        <w:t xml:space="preserve"> 1</w:t>
      </w:r>
      <w:r w:rsidRPr="0095276B">
        <w:t>4</w:t>
      </w:r>
      <w:r>
        <w:t>,</w:t>
      </w:r>
      <w:r w:rsidRPr="0095276B">
        <w:t>7</w:t>
      </w:r>
      <w:r w:rsidR="009D4A85" w:rsidRPr="0095276B">
        <w:t>50</w:t>
      </w:r>
      <w:r>
        <w:t xml:space="preserve">, </w:t>
      </w:r>
      <w:r w:rsidR="009D4A85" w:rsidRPr="0095276B">
        <w:t>dans la dernière colonne</w:t>
      </w:r>
      <w:r>
        <w:t>. »</w:t>
      </w:r>
    </w:p>
    <w:p w14:paraId="2F4120A0" w14:textId="77777777" w:rsidR="006455E5" w:rsidRDefault="009D4A85" w:rsidP="002666CE">
      <w:r w:rsidRPr="0095276B">
        <w:t>Il ruisselle</w:t>
      </w:r>
      <w:r w:rsidR="006455E5">
        <w:t xml:space="preserve"> ; </w:t>
      </w:r>
      <w:r w:rsidRPr="0095276B">
        <w:t>la chemise bâille jusqu</w:t>
      </w:r>
      <w:r w:rsidR="006455E5">
        <w:t>’</w:t>
      </w:r>
      <w:r w:rsidRPr="0095276B">
        <w:t>à son ventre poilu</w:t>
      </w:r>
      <w:r w:rsidR="006455E5">
        <w:t>.</w:t>
      </w:r>
    </w:p>
    <w:p w14:paraId="39545F1F" w14:textId="70A9702B" w:rsidR="002666CE" w:rsidRDefault="006455E5" w:rsidP="002666CE">
      <w:r>
        <w:lastRenderedPageBreak/>
        <w:t>« </w:t>
      </w:r>
      <w:r w:rsidR="009D4A85" w:rsidRPr="0095276B">
        <w:t>Qu</w:t>
      </w:r>
      <w:r>
        <w:t>’</w:t>
      </w:r>
      <w:r w:rsidR="009D4A85" w:rsidRPr="0095276B">
        <w:t>est-ce que tu fiches là</w:t>
      </w:r>
      <w:r>
        <w:t xml:space="preserve">, </w:t>
      </w:r>
      <w:r w:rsidR="009D4A85" w:rsidRPr="0095276B">
        <w:t>chenapan</w:t>
      </w:r>
      <w:r>
        <w:t xml:space="preserve"> ? </w:t>
      </w:r>
      <w:r w:rsidR="009D4A85" w:rsidRPr="0095276B">
        <w:t>Vas-tu bien</w:t>
      </w:r>
      <w:r>
        <w:t>… »</w:t>
      </w:r>
    </w:p>
    <w:p w14:paraId="7CFA2429" w14:textId="77777777" w:rsidR="006455E5" w:rsidRDefault="009D4A85" w:rsidP="002666CE">
      <w:r w:rsidRPr="0095276B">
        <w:t>Tintin s</w:t>
      </w:r>
      <w:r w:rsidR="006455E5">
        <w:t>’</w:t>
      </w:r>
      <w:r w:rsidRPr="0095276B">
        <w:t>enfuit</w:t>
      </w:r>
      <w:r w:rsidR="006455E5">
        <w:t xml:space="preserve">. </w:t>
      </w:r>
      <w:r w:rsidRPr="0095276B">
        <w:t>Il replonge dans la fournaise</w:t>
      </w:r>
      <w:r w:rsidR="006455E5">
        <w:t xml:space="preserve">, </w:t>
      </w:r>
      <w:r w:rsidRPr="0095276B">
        <w:t>suit le mur i</w:t>
      </w:r>
      <w:r w:rsidRPr="0095276B">
        <w:t>n</w:t>
      </w:r>
      <w:r w:rsidRPr="0095276B">
        <w:t>térieur</w:t>
      </w:r>
      <w:r w:rsidR="006455E5">
        <w:t xml:space="preserve">, </w:t>
      </w:r>
      <w:r w:rsidRPr="0095276B">
        <w:t>et se glisse dans la filature par la porte à la gueuse de fonte</w:t>
      </w:r>
      <w:r w:rsidR="006455E5">
        <w:t>.</w:t>
      </w:r>
    </w:p>
    <w:p w14:paraId="6E416B12" w14:textId="77777777" w:rsidR="006455E5" w:rsidRDefault="009D4A85" w:rsidP="002666CE">
      <w:r w:rsidRPr="0095276B">
        <w:t>Un silence d</w:t>
      </w:r>
      <w:r w:rsidR="006455E5">
        <w:t>’</w:t>
      </w:r>
      <w:r w:rsidRPr="0095276B">
        <w:t>église</w:t>
      </w:r>
      <w:r w:rsidR="006455E5">
        <w:t xml:space="preserve">. </w:t>
      </w:r>
      <w:r w:rsidRPr="0095276B">
        <w:t>Les métiers dorment entre leurs hautes roues</w:t>
      </w:r>
      <w:r w:rsidR="006455E5">
        <w:t xml:space="preserve">. </w:t>
      </w:r>
      <w:r w:rsidRPr="0095276B">
        <w:t>Les rails plats s</w:t>
      </w:r>
      <w:r w:rsidR="006455E5">
        <w:t>’</w:t>
      </w:r>
      <w:r w:rsidRPr="0095276B">
        <w:t>avancent comme des bras</w:t>
      </w:r>
      <w:r w:rsidR="006455E5">
        <w:t xml:space="preserve">. </w:t>
      </w:r>
      <w:r w:rsidRPr="0095276B">
        <w:t>Tintin les a</w:t>
      </w:r>
      <w:r w:rsidRPr="0095276B">
        <w:t>i</w:t>
      </w:r>
      <w:r w:rsidRPr="0095276B">
        <w:t>me</w:t>
      </w:r>
      <w:r w:rsidR="006455E5">
        <w:t xml:space="preserve">. </w:t>
      </w:r>
      <w:r w:rsidRPr="0095276B">
        <w:t>Il aime la raideur immobile des canettes en carton et leur bague d</w:t>
      </w:r>
      <w:r w:rsidR="006455E5">
        <w:t>’</w:t>
      </w:r>
      <w:r w:rsidRPr="0095276B">
        <w:t>acier lustrée par le frottement</w:t>
      </w:r>
      <w:r w:rsidR="006455E5">
        <w:t xml:space="preserve">. </w:t>
      </w:r>
      <w:r w:rsidRPr="0095276B">
        <w:t>Il allonge la main vers cette pulpe immatérielle qui descend aux canettes</w:t>
      </w:r>
      <w:r w:rsidR="006455E5">
        <w:t xml:space="preserve">, </w:t>
      </w:r>
      <w:r w:rsidRPr="0095276B">
        <w:t>qui n</w:t>
      </w:r>
      <w:r w:rsidR="006455E5">
        <w:t>’</w:t>
      </w:r>
      <w:r w:rsidRPr="0095276B">
        <w:t>est bourre ni fil</w:t>
      </w:r>
      <w:r w:rsidR="006455E5">
        <w:t xml:space="preserve">, </w:t>
      </w:r>
      <w:r w:rsidRPr="0095276B">
        <w:t>fond au doigt comme une toile d</w:t>
      </w:r>
      <w:r w:rsidR="006455E5">
        <w:t>’</w:t>
      </w:r>
      <w:r w:rsidRPr="0095276B">
        <w:t>araignée</w:t>
      </w:r>
      <w:r w:rsidR="006455E5">
        <w:t xml:space="preserve">, </w:t>
      </w:r>
      <w:r w:rsidRPr="0095276B">
        <w:t>mais donne une caresse tiède et grasse</w:t>
      </w:r>
      <w:r w:rsidR="006455E5">
        <w:t>.</w:t>
      </w:r>
    </w:p>
    <w:p w14:paraId="774310BB" w14:textId="77777777" w:rsidR="006455E5" w:rsidRDefault="006455E5" w:rsidP="002666CE">
      <w:r>
        <w:t>« </w:t>
      </w:r>
      <w:r w:rsidR="009D4A85" w:rsidRPr="0095276B">
        <w:t>Je t</w:t>
      </w:r>
      <w:r>
        <w:t>’</w:t>
      </w:r>
      <w:r w:rsidR="009D4A85" w:rsidRPr="0095276B">
        <w:t>y engage</w:t>
      </w:r>
      <w:r>
        <w:t> ! »</w:t>
      </w:r>
      <w:r w:rsidR="009D4A85" w:rsidRPr="0095276B">
        <w:t xml:space="preserve"> prononce une voix âpre</w:t>
      </w:r>
      <w:r>
        <w:t xml:space="preserve">. </w:t>
      </w:r>
      <w:r w:rsidR="009D4A85" w:rsidRPr="0095276B">
        <w:t>L</w:t>
      </w:r>
      <w:r>
        <w:t>’</w:t>
      </w:r>
      <w:r w:rsidR="009D4A85" w:rsidRPr="0095276B">
        <w:t>oncle Myrtil débouche de derrière un métier</w:t>
      </w:r>
      <w:r>
        <w:t xml:space="preserve">, </w:t>
      </w:r>
      <w:r w:rsidR="009D4A85" w:rsidRPr="0095276B">
        <w:t>suivi de Kapp</w:t>
      </w:r>
      <w:r>
        <w:t xml:space="preserve">, </w:t>
      </w:r>
      <w:r w:rsidR="009D4A85" w:rsidRPr="0095276B">
        <w:t>son âme da</w:t>
      </w:r>
      <w:r w:rsidR="009D4A85" w:rsidRPr="0095276B">
        <w:t>m</w:t>
      </w:r>
      <w:r w:rsidR="009D4A85" w:rsidRPr="0095276B">
        <w:t>née</w:t>
      </w:r>
      <w:r>
        <w:t xml:space="preserve">, </w:t>
      </w:r>
      <w:r w:rsidR="009D4A85" w:rsidRPr="0095276B">
        <w:t>et de l</w:t>
      </w:r>
      <w:r>
        <w:t>’</w:t>
      </w:r>
      <w:r w:rsidR="009D4A85" w:rsidRPr="0095276B">
        <w:t>un des maudits Stern</w:t>
      </w:r>
      <w:r>
        <w:t xml:space="preserve">. </w:t>
      </w:r>
      <w:r w:rsidR="009D4A85" w:rsidRPr="0095276B">
        <w:t>L</w:t>
      </w:r>
      <w:r>
        <w:t>’</w:t>
      </w:r>
      <w:r w:rsidR="009D4A85" w:rsidRPr="0095276B">
        <w:t>oncle abaisse la visière des sourcils et fixe son petit-neveu</w:t>
      </w:r>
      <w:r>
        <w:t>.</w:t>
      </w:r>
    </w:p>
    <w:p w14:paraId="23219366" w14:textId="77777777" w:rsidR="006455E5" w:rsidRDefault="009D4A85" w:rsidP="002666CE">
      <w:r w:rsidRPr="0095276B">
        <w:t>Derechef c</w:t>
      </w:r>
      <w:r w:rsidR="006455E5">
        <w:t>’</w:t>
      </w:r>
      <w:r w:rsidRPr="0095276B">
        <w:t>est la fournaise</w:t>
      </w:r>
      <w:r w:rsidR="006455E5">
        <w:t xml:space="preserve">. </w:t>
      </w:r>
      <w:r w:rsidRPr="0095276B">
        <w:t>Plutôt que de monter au ti</w:t>
      </w:r>
      <w:r w:rsidRPr="0095276B">
        <w:t>s</w:t>
      </w:r>
      <w:r w:rsidRPr="0095276B">
        <w:t>sage</w:t>
      </w:r>
      <w:r w:rsidR="006455E5">
        <w:t xml:space="preserve">, </w:t>
      </w:r>
      <w:r w:rsidRPr="0095276B">
        <w:t>et d</w:t>
      </w:r>
      <w:r w:rsidR="006455E5">
        <w:t>’</w:t>
      </w:r>
      <w:r w:rsidRPr="0095276B">
        <w:t>affronter l</w:t>
      </w:r>
      <w:r w:rsidR="006455E5">
        <w:t>’</w:t>
      </w:r>
      <w:r w:rsidRPr="0095276B">
        <w:t>œil sanguinolent de bon papa</w:t>
      </w:r>
      <w:r w:rsidR="006455E5">
        <w:t xml:space="preserve">, </w:t>
      </w:r>
      <w:r w:rsidRPr="0095276B">
        <w:t>Tintin préf</w:t>
      </w:r>
      <w:r w:rsidRPr="0095276B">
        <w:t>é</w:t>
      </w:r>
      <w:r w:rsidRPr="0095276B">
        <w:t>rerait défiler une seconde fois devant la grille</w:t>
      </w:r>
      <w:r w:rsidR="006455E5">
        <w:t>.</w:t>
      </w:r>
    </w:p>
    <w:p w14:paraId="27664C47" w14:textId="77777777" w:rsidR="006455E5" w:rsidRDefault="009D4A85" w:rsidP="002666CE">
      <w:r w:rsidRPr="0095276B">
        <w:t>Aussi quand vient enfin</w:t>
      </w:r>
      <w:r w:rsidR="006455E5">
        <w:t xml:space="preserve">, </w:t>
      </w:r>
      <w:r w:rsidRPr="0095276B">
        <w:t>sans un souffle d</w:t>
      </w:r>
      <w:r w:rsidR="006455E5">
        <w:t>’</w:t>
      </w:r>
      <w:r w:rsidRPr="0095276B">
        <w:t>air</w:t>
      </w:r>
      <w:r w:rsidR="006455E5">
        <w:t xml:space="preserve">, </w:t>
      </w:r>
      <w:r w:rsidRPr="0095276B">
        <w:t>le déclin de cette inexorable journée</w:t>
      </w:r>
      <w:r w:rsidR="006455E5">
        <w:t xml:space="preserve">, </w:t>
      </w:r>
      <w:r w:rsidRPr="0095276B">
        <w:t>l</w:t>
      </w:r>
      <w:r w:rsidR="006455E5">
        <w:t>’</w:t>
      </w:r>
      <w:r w:rsidRPr="0095276B">
        <w:t>enfant n</w:t>
      </w:r>
      <w:r w:rsidR="006455E5">
        <w:t>’</w:t>
      </w:r>
      <w:r w:rsidRPr="0095276B">
        <w:t>est plus qu</w:t>
      </w:r>
      <w:r w:rsidR="006455E5">
        <w:t>’</w:t>
      </w:r>
      <w:r w:rsidRPr="0095276B">
        <w:t>un tas enfoui dans l</w:t>
      </w:r>
      <w:r w:rsidR="006455E5">
        <w:t>’</w:t>
      </w:r>
      <w:r w:rsidRPr="0095276B">
        <w:t>ombre étouffante de la chaudière</w:t>
      </w:r>
      <w:r w:rsidR="006455E5">
        <w:t xml:space="preserve">. </w:t>
      </w:r>
      <w:r w:rsidRPr="0095276B">
        <w:t>C</w:t>
      </w:r>
      <w:r w:rsidR="006455E5">
        <w:t>’</w:t>
      </w:r>
      <w:r w:rsidRPr="0095276B">
        <w:t>est un poste de choix</w:t>
      </w:r>
      <w:r w:rsidR="006455E5">
        <w:t xml:space="preserve"> ; </w:t>
      </w:r>
      <w:r w:rsidRPr="0095276B">
        <w:t>de là on surveille le grand volant de la machine</w:t>
      </w:r>
      <w:r w:rsidR="006455E5">
        <w:t xml:space="preserve">, </w:t>
      </w:r>
      <w:r w:rsidRPr="0095276B">
        <w:t>les seize câbles qui s</w:t>
      </w:r>
      <w:r w:rsidR="006455E5">
        <w:t>’</w:t>
      </w:r>
      <w:r w:rsidRPr="0095276B">
        <w:t>en échappent par deux conduits percés dans le haut du mur</w:t>
      </w:r>
      <w:r w:rsidR="006455E5">
        <w:t>.</w:t>
      </w:r>
    </w:p>
    <w:p w14:paraId="179819D0" w14:textId="77777777" w:rsidR="006455E5" w:rsidRDefault="009D4A85" w:rsidP="002666CE">
      <w:r w:rsidRPr="0095276B">
        <w:t>Ces câbles vont</w:t>
      </w:r>
      <w:r w:rsidR="006455E5">
        <w:t xml:space="preserve">, </w:t>
      </w:r>
      <w:r w:rsidRPr="0095276B">
        <w:t>aux jours de semaine</w:t>
      </w:r>
      <w:r w:rsidR="006455E5">
        <w:t xml:space="preserve">, </w:t>
      </w:r>
      <w:r w:rsidRPr="0095276B">
        <w:t>répartir la force qui naît du piston</w:t>
      </w:r>
      <w:r w:rsidR="006455E5">
        <w:t xml:space="preserve">. </w:t>
      </w:r>
      <w:r w:rsidRPr="0095276B">
        <w:t>Tintin Simler suit chacun d</w:t>
      </w:r>
      <w:r w:rsidR="006455E5">
        <w:t>’</w:t>
      </w:r>
      <w:r w:rsidRPr="0095276B">
        <w:t>eux par la pensée</w:t>
      </w:r>
      <w:r w:rsidR="006455E5">
        <w:t xml:space="preserve">, </w:t>
      </w:r>
      <w:r w:rsidRPr="0095276B">
        <w:t>s</w:t>
      </w:r>
      <w:r w:rsidR="006455E5">
        <w:t>’</w:t>
      </w:r>
      <w:r w:rsidRPr="0095276B">
        <w:t>accroche à eux</w:t>
      </w:r>
      <w:r w:rsidR="006455E5">
        <w:t xml:space="preserve">, </w:t>
      </w:r>
      <w:r w:rsidRPr="0095276B">
        <w:t>se laisse entraîner à travers l</w:t>
      </w:r>
      <w:r w:rsidR="006455E5">
        <w:t>’</w:t>
      </w:r>
      <w:r w:rsidRPr="0095276B">
        <w:t>orifice noir</w:t>
      </w:r>
      <w:r w:rsidR="006455E5">
        <w:t xml:space="preserve">, </w:t>
      </w:r>
      <w:r w:rsidRPr="0095276B">
        <w:t>puis au-delà</w:t>
      </w:r>
      <w:r w:rsidR="006455E5">
        <w:t xml:space="preserve">, </w:t>
      </w:r>
      <w:r w:rsidRPr="0095276B">
        <w:t>interminablement</w:t>
      </w:r>
      <w:r w:rsidR="006455E5">
        <w:t xml:space="preserve">, </w:t>
      </w:r>
      <w:r w:rsidRPr="0095276B">
        <w:t>pour s</w:t>
      </w:r>
      <w:r w:rsidR="006455E5">
        <w:t>’</w:t>
      </w:r>
      <w:r w:rsidRPr="0095276B">
        <w:t>en revenir tourner à toute v</w:t>
      </w:r>
      <w:r w:rsidRPr="0095276B">
        <w:t>i</w:t>
      </w:r>
      <w:r w:rsidRPr="0095276B">
        <w:t>tesse autour du volant</w:t>
      </w:r>
      <w:r w:rsidR="006455E5">
        <w:t xml:space="preserve">. </w:t>
      </w:r>
      <w:r w:rsidRPr="0095276B">
        <w:t>Et il transpire de chaleur</w:t>
      </w:r>
      <w:r w:rsidR="006455E5">
        <w:t xml:space="preserve">, </w:t>
      </w:r>
      <w:r w:rsidRPr="0095276B">
        <w:t>de peur et de fierté</w:t>
      </w:r>
      <w:r w:rsidR="006455E5">
        <w:t xml:space="preserve"> ; </w:t>
      </w:r>
      <w:r w:rsidRPr="0095276B">
        <w:t>car celui qui se tient là</w:t>
      </w:r>
      <w:r w:rsidR="006455E5">
        <w:t xml:space="preserve">, </w:t>
      </w:r>
      <w:r w:rsidRPr="0095276B">
        <w:t xml:space="preserve">où convergent les </w:t>
      </w:r>
      <w:r w:rsidRPr="0095276B">
        <w:lastRenderedPageBreak/>
        <w:t>câbles</w:t>
      </w:r>
      <w:r w:rsidR="006455E5">
        <w:t xml:space="preserve">, </w:t>
      </w:r>
      <w:r w:rsidRPr="0095276B">
        <w:t>est au centre de tout et possède la fabrique</w:t>
      </w:r>
      <w:r w:rsidR="006455E5">
        <w:t xml:space="preserve">. </w:t>
      </w:r>
      <w:r w:rsidRPr="0095276B">
        <w:t>Qu</w:t>
      </w:r>
      <w:r w:rsidR="006455E5">
        <w:t>’</w:t>
      </w:r>
      <w:r w:rsidRPr="0095276B">
        <w:t>est-ce donc qu</w:t>
      </w:r>
      <w:r w:rsidR="006455E5">
        <w:t>’</w:t>
      </w:r>
      <w:r w:rsidRPr="0095276B">
        <w:t>un i</w:t>
      </w:r>
      <w:r w:rsidRPr="0095276B">
        <w:t>n</w:t>
      </w:r>
      <w:r w:rsidRPr="0095276B">
        <w:t>ventaire si l</w:t>
      </w:r>
      <w:r w:rsidR="006455E5">
        <w:t>’</w:t>
      </w:r>
      <w:r w:rsidRPr="0095276B">
        <w:t>on s</w:t>
      </w:r>
      <w:r w:rsidR="006455E5">
        <w:t>’</w:t>
      </w:r>
      <w:r w:rsidRPr="0095276B">
        <w:t>occupe de tout</w:t>
      </w:r>
      <w:r w:rsidR="006455E5">
        <w:t xml:space="preserve">, </w:t>
      </w:r>
      <w:r w:rsidRPr="0095276B">
        <w:t>sauf du grand volant de quinze pieds</w:t>
      </w:r>
      <w:r w:rsidR="006455E5">
        <w:t xml:space="preserve"> ? </w:t>
      </w:r>
      <w:r w:rsidRPr="0095276B">
        <w:t>où il y a du monde pour tout</w:t>
      </w:r>
      <w:r w:rsidR="006455E5">
        <w:t xml:space="preserve">, </w:t>
      </w:r>
      <w:r w:rsidRPr="0095276B">
        <w:t>sauf pour le régulateur à boules</w:t>
      </w:r>
      <w:r w:rsidR="006455E5">
        <w:t> ?</w:t>
      </w:r>
    </w:p>
    <w:p w14:paraId="6AC19FDD" w14:textId="1A891284" w:rsidR="006455E5" w:rsidRDefault="006455E5" w:rsidP="002666CE"/>
    <w:p w14:paraId="76158880" w14:textId="77777777" w:rsidR="006455E5" w:rsidRDefault="009D4A85" w:rsidP="002666CE">
      <w:r w:rsidRPr="0095276B">
        <w:t>Des voix passent devant la porte</w:t>
      </w:r>
      <w:r w:rsidR="006455E5">
        <w:t xml:space="preserve">. </w:t>
      </w:r>
      <w:r w:rsidRPr="0095276B">
        <w:t>Il dégringole de son étuve de brique</w:t>
      </w:r>
      <w:r w:rsidR="006455E5">
        <w:t xml:space="preserve">, </w:t>
      </w:r>
      <w:r w:rsidRPr="0095276B">
        <w:t>suit</w:t>
      </w:r>
      <w:r w:rsidR="006455E5">
        <w:t xml:space="preserve">, </w:t>
      </w:r>
      <w:r w:rsidRPr="0095276B">
        <w:t>et voit de loin les fabricants qui se dirigent vers le bureau</w:t>
      </w:r>
      <w:r w:rsidR="006455E5">
        <w:t xml:space="preserve">. </w:t>
      </w:r>
      <w:r w:rsidRPr="0095276B">
        <w:t>Une minute plus tard</w:t>
      </w:r>
      <w:r w:rsidR="006455E5">
        <w:t xml:space="preserve">, </w:t>
      </w:r>
      <w:r w:rsidRPr="0095276B">
        <w:t xml:space="preserve">il est dans le magasin où </w:t>
      </w:r>
      <w:proofErr w:type="spellStart"/>
      <w:r w:rsidRPr="0095276B">
        <w:t>n</w:t>
      </w:r>
      <w:r w:rsidRPr="0095276B">
        <w:t>o</w:t>
      </w:r>
      <w:r w:rsidRPr="0095276B">
        <w:t>non</w:t>
      </w:r>
      <w:proofErr w:type="spellEnd"/>
      <w:r w:rsidRPr="0095276B">
        <w:t xml:space="preserve"> Joseph n</w:t>
      </w:r>
      <w:r w:rsidR="006455E5">
        <w:t>’</w:t>
      </w:r>
      <w:r w:rsidRPr="0095276B">
        <w:t>est plus représenté que par une paire de manche</w:t>
      </w:r>
      <w:r w:rsidRPr="0095276B">
        <w:t>t</w:t>
      </w:r>
      <w:r w:rsidRPr="0095276B">
        <w:t>tes droites comme zinc</w:t>
      </w:r>
      <w:r w:rsidR="006455E5">
        <w:t>.</w:t>
      </w:r>
    </w:p>
    <w:p w14:paraId="4D44D3DE" w14:textId="77777777" w:rsidR="006455E5" w:rsidRDefault="009D4A85" w:rsidP="002666CE">
      <w:r w:rsidRPr="0095276B">
        <w:t>La porte du bureau est simplement poussée</w:t>
      </w:r>
      <w:r w:rsidR="006455E5">
        <w:t xml:space="preserve">. </w:t>
      </w:r>
      <w:r w:rsidRPr="0095276B">
        <w:t>L</w:t>
      </w:r>
      <w:r w:rsidR="006455E5">
        <w:t>’</w:t>
      </w:r>
      <w:r w:rsidRPr="0095276B">
        <w:t>enfant y coule le nez</w:t>
      </w:r>
      <w:r w:rsidR="006455E5">
        <w:t xml:space="preserve">, </w:t>
      </w:r>
      <w:r w:rsidRPr="0095276B">
        <w:t>et le retire à temps pour n</w:t>
      </w:r>
      <w:r w:rsidR="006455E5">
        <w:t>’</w:t>
      </w:r>
      <w:r w:rsidRPr="0095276B">
        <w:t>être pas vu du petit oncle Blum</w:t>
      </w:r>
      <w:r w:rsidR="006455E5">
        <w:t xml:space="preserve">, </w:t>
      </w:r>
      <w:r w:rsidRPr="0095276B">
        <w:t>auquel un mouvement si léger ne reste pas inaperçu</w:t>
      </w:r>
      <w:r w:rsidR="006455E5">
        <w:t>.</w:t>
      </w:r>
    </w:p>
    <w:p w14:paraId="3E471A00" w14:textId="77777777" w:rsidR="006455E5" w:rsidRDefault="009D4A85" w:rsidP="002666CE">
      <w:r w:rsidRPr="0095276B">
        <w:t>Un grand silence</w:t>
      </w:r>
      <w:r w:rsidR="006455E5">
        <w:t xml:space="preserve">, </w:t>
      </w:r>
      <w:r w:rsidRPr="0095276B">
        <w:t>soulevé par des respirations puissantes</w:t>
      </w:r>
      <w:r w:rsidR="006455E5">
        <w:t xml:space="preserve">, </w:t>
      </w:r>
      <w:r w:rsidRPr="0095276B">
        <w:t>occupe la pièce</w:t>
      </w:r>
      <w:r w:rsidR="006455E5">
        <w:t xml:space="preserve">. </w:t>
      </w:r>
      <w:r w:rsidRPr="0095276B">
        <w:t>Quatre de ces messieurs sont assis devant des feuilles noires de chiffres</w:t>
      </w:r>
      <w:r w:rsidR="006455E5">
        <w:t xml:space="preserve">. </w:t>
      </w:r>
      <w:r w:rsidRPr="0095276B">
        <w:t>Un autre se tient près de chacun d</w:t>
      </w:r>
      <w:r w:rsidR="006455E5">
        <w:t>’</w:t>
      </w:r>
      <w:r w:rsidRPr="0095276B">
        <w:t>eux</w:t>
      </w:r>
      <w:r w:rsidR="006455E5">
        <w:t xml:space="preserve">, </w:t>
      </w:r>
      <w:r w:rsidRPr="0095276B">
        <w:t>et vérifie les opérations</w:t>
      </w:r>
      <w:r w:rsidR="006455E5">
        <w:t xml:space="preserve">. </w:t>
      </w:r>
      <w:r w:rsidRPr="0095276B">
        <w:t>Un ronronnement de nombres court à ras de terre</w:t>
      </w:r>
      <w:r w:rsidR="006455E5">
        <w:t xml:space="preserve">. </w:t>
      </w:r>
      <w:r w:rsidRPr="0095276B">
        <w:t>Quelquefois l</w:t>
      </w:r>
      <w:r w:rsidR="006455E5">
        <w:t>’</w:t>
      </w:r>
      <w:r w:rsidRPr="0095276B">
        <w:t>un d</w:t>
      </w:r>
      <w:r w:rsidR="006455E5">
        <w:t>’</w:t>
      </w:r>
      <w:r w:rsidRPr="0095276B">
        <w:t>eux appuie sur l</w:t>
      </w:r>
      <w:r w:rsidR="006455E5">
        <w:t>’</w:t>
      </w:r>
      <w:r w:rsidRPr="0095276B">
        <w:t>avant-dernière syllabe d</w:t>
      </w:r>
      <w:r w:rsidR="006455E5">
        <w:t>’</w:t>
      </w:r>
      <w:r w:rsidRPr="0095276B">
        <w:t>une retenue</w:t>
      </w:r>
      <w:r w:rsidR="006455E5">
        <w:t> : « </w:t>
      </w:r>
      <w:r w:rsidRPr="0095276B">
        <w:t>Vingt-cinq</w:t>
      </w:r>
      <w:r w:rsidR="006455E5">
        <w:t xml:space="preserve"> », </w:t>
      </w:r>
      <w:r w:rsidRPr="0095276B">
        <w:t>puis tourne une page</w:t>
      </w:r>
      <w:r w:rsidR="006455E5">
        <w:t xml:space="preserve">, </w:t>
      </w:r>
      <w:r w:rsidRPr="0095276B">
        <w:t>et le moulinet à prières reprend son train</w:t>
      </w:r>
      <w:r w:rsidR="006455E5">
        <w:t xml:space="preserve">. </w:t>
      </w:r>
      <w:r w:rsidRPr="0095276B">
        <w:t>Les contrema</w:t>
      </w:r>
      <w:r w:rsidRPr="0095276B">
        <w:t>î</w:t>
      </w:r>
      <w:r w:rsidRPr="0095276B">
        <w:t>tres ne sont plus là</w:t>
      </w:r>
      <w:r w:rsidR="006455E5">
        <w:t xml:space="preserve">. </w:t>
      </w:r>
      <w:r w:rsidRPr="0095276B">
        <w:t>Du reste ils étaient en blouse et ne portaient pas le chapeau haut de forme</w:t>
      </w:r>
      <w:r w:rsidR="006455E5">
        <w:t>.</w:t>
      </w:r>
    </w:p>
    <w:p w14:paraId="212D279E" w14:textId="77777777" w:rsidR="006455E5" w:rsidRDefault="009D4A85" w:rsidP="002666CE">
      <w:r w:rsidRPr="0095276B">
        <w:t>Le scieur de bois n</w:t>
      </w:r>
      <w:r w:rsidR="006455E5">
        <w:t>’</w:t>
      </w:r>
      <w:r w:rsidRPr="0095276B">
        <w:t>a de regard que pour le dos de sa scie et ne penche jamais la tête pour contempler le travail accompli</w:t>
      </w:r>
      <w:r w:rsidR="006455E5">
        <w:t xml:space="preserve">. </w:t>
      </w:r>
      <w:r w:rsidRPr="0095276B">
        <w:t>Tant que le dos luisant lui cache avec exactitude la lame dans toute sa longueur</w:t>
      </w:r>
      <w:r w:rsidR="006455E5">
        <w:t xml:space="preserve">, </w:t>
      </w:r>
      <w:r w:rsidRPr="0095276B">
        <w:t>il poursuit la tâche</w:t>
      </w:r>
      <w:r w:rsidR="006455E5">
        <w:t xml:space="preserve">. </w:t>
      </w:r>
      <w:r w:rsidRPr="0095276B">
        <w:t>Les quatre hommes qui étaient là avaient fixement regardé le dos de la scie</w:t>
      </w:r>
      <w:r w:rsidR="006455E5">
        <w:t xml:space="preserve"> ; </w:t>
      </w:r>
      <w:r w:rsidRPr="0095276B">
        <w:t>pour la première fois depuis six mois</w:t>
      </w:r>
      <w:r w:rsidR="006455E5">
        <w:t xml:space="preserve">, </w:t>
      </w:r>
      <w:r w:rsidRPr="0095276B">
        <w:t>ils se donnaient le temps d</w:t>
      </w:r>
      <w:r w:rsidR="006455E5">
        <w:t>’</w:t>
      </w:r>
      <w:r w:rsidRPr="0095276B">
        <w:t>ex</w:t>
      </w:r>
      <w:r w:rsidRPr="0095276B">
        <w:t>a</w:t>
      </w:r>
      <w:r w:rsidRPr="0095276B">
        <w:t>miner l</w:t>
      </w:r>
      <w:r w:rsidR="006455E5">
        <w:t>’</w:t>
      </w:r>
      <w:r w:rsidRPr="0095276B">
        <w:t>entaille</w:t>
      </w:r>
      <w:r w:rsidR="006455E5">
        <w:t>.</w:t>
      </w:r>
    </w:p>
    <w:p w14:paraId="590380A0" w14:textId="77777777" w:rsidR="006455E5" w:rsidRDefault="009D4A85" w:rsidP="002666CE">
      <w:r w:rsidRPr="0095276B">
        <w:lastRenderedPageBreak/>
        <w:t>Cela</w:t>
      </w:r>
      <w:r w:rsidR="006455E5">
        <w:t xml:space="preserve">, </w:t>
      </w:r>
      <w:r w:rsidRPr="0095276B">
        <w:t>l</w:t>
      </w:r>
      <w:r w:rsidR="006455E5">
        <w:t>’</w:t>
      </w:r>
      <w:r w:rsidRPr="0095276B">
        <w:t>enfant le comprend au silence qui émane de ces hommes</w:t>
      </w:r>
      <w:r w:rsidR="006455E5">
        <w:t xml:space="preserve">, </w:t>
      </w:r>
      <w:r w:rsidRPr="0095276B">
        <w:t>et à quelque chose de plus</w:t>
      </w:r>
      <w:r w:rsidR="006455E5">
        <w:t xml:space="preserve">, </w:t>
      </w:r>
      <w:r w:rsidRPr="0095276B">
        <w:t>qui est en lui</w:t>
      </w:r>
      <w:r w:rsidR="006455E5">
        <w:t xml:space="preserve">. </w:t>
      </w:r>
      <w:r w:rsidRPr="0095276B">
        <w:t>Il ne sait pourquoi il devient extrêmement faible</w:t>
      </w:r>
      <w:r w:rsidR="006455E5">
        <w:t>.</w:t>
      </w:r>
    </w:p>
    <w:p w14:paraId="67076934" w14:textId="77777777" w:rsidR="006455E5" w:rsidRDefault="009D4A85" w:rsidP="002666CE">
      <w:r w:rsidRPr="0095276B">
        <w:t>Un des hommes</w:t>
      </w:r>
      <w:r w:rsidR="006455E5">
        <w:t xml:space="preserve">, </w:t>
      </w:r>
      <w:r w:rsidR="006455E5">
        <w:rPr>
          <w:rFonts w:eastAsia="Georgia" w:cs="Georgia"/>
        </w:rPr>
        <w:t xml:space="preserve">– </w:t>
      </w:r>
      <w:r w:rsidRPr="0095276B">
        <w:t>l</w:t>
      </w:r>
      <w:r w:rsidR="006455E5">
        <w:t>’</w:t>
      </w:r>
      <w:r w:rsidRPr="0095276B">
        <w:t>oncle Myrtil</w:t>
      </w:r>
      <w:r w:rsidR="006455E5">
        <w:t xml:space="preserve">, </w:t>
      </w:r>
      <w:r w:rsidRPr="0095276B">
        <w:t>à ce qui semble</w:t>
      </w:r>
      <w:r w:rsidR="006455E5">
        <w:t xml:space="preserve">, </w:t>
      </w:r>
      <w:r w:rsidR="006455E5">
        <w:rPr>
          <w:rFonts w:eastAsia="Georgia" w:cs="Georgia"/>
        </w:rPr>
        <w:t xml:space="preserve">– </w:t>
      </w:r>
      <w:r w:rsidRPr="0095276B">
        <w:t>fait</w:t>
      </w:r>
      <w:r w:rsidR="006455E5">
        <w:t xml:space="preserve"> : </w:t>
      </w:r>
      <w:r w:rsidRPr="0095276B">
        <w:rPr>
          <w:i/>
          <w:iCs/>
        </w:rPr>
        <w:t>ah</w:t>
      </w:r>
      <w:r w:rsidR="006455E5">
        <w:rPr>
          <w:i/>
          <w:iCs/>
        </w:rPr>
        <w:t xml:space="preserve"> ! </w:t>
      </w:r>
      <w:r w:rsidRPr="0095276B">
        <w:t>et pousse un soupir plus creux</w:t>
      </w:r>
      <w:r w:rsidR="006455E5">
        <w:t xml:space="preserve">. </w:t>
      </w:r>
      <w:r w:rsidRPr="0095276B">
        <w:t>Successivement deux autres marquent la fin des additions et se redressent sur leur chaise pour attendre</w:t>
      </w:r>
      <w:r w:rsidR="006455E5">
        <w:t xml:space="preserve">, </w:t>
      </w:r>
      <w:r w:rsidRPr="0095276B">
        <w:t>en silence</w:t>
      </w:r>
      <w:r w:rsidR="006455E5">
        <w:t>.</w:t>
      </w:r>
    </w:p>
    <w:p w14:paraId="39EEB339" w14:textId="77777777" w:rsidR="006455E5" w:rsidRDefault="009D4A85" w:rsidP="002666CE">
      <w:r w:rsidRPr="0095276B">
        <w:t>Justin sent que son père reste le dernier à achever ses ca</w:t>
      </w:r>
      <w:r w:rsidRPr="0095276B">
        <w:t>l</w:t>
      </w:r>
      <w:r w:rsidRPr="0095276B">
        <w:t>culs</w:t>
      </w:r>
      <w:r w:rsidR="006455E5">
        <w:t xml:space="preserve">. </w:t>
      </w:r>
      <w:r w:rsidRPr="0095276B">
        <w:t>Son cœur se contracte à entendre sa voix bredouillante</w:t>
      </w:r>
      <w:r w:rsidR="006455E5">
        <w:t xml:space="preserve">, </w:t>
      </w:r>
      <w:r w:rsidRPr="0095276B">
        <w:t>les erreurs qu</w:t>
      </w:r>
      <w:r w:rsidR="006455E5">
        <w:t>’</w:t>
      </w:r>
      <w:r w:rsidRPr="0095276B">
        <w:t>il commet par nervosité et que le petit oncle lui co</w:t>
      </w:r>
      <w:r w:rsidRPr="0095276B">
        <w:t>r</w:t>
      </w:r>
      <w:r w:rsidRPr="0095276B">
        <w:t>rige à voix basse</w:t>
      </w:r>
      <w:r w:rsidR="006455E5">
        <w:t>.</w:t>
      </w:r>
    </w:p>
    <w:p w14:paraId="60178523" w14:textId="77777777" w:rsidR="006455E5" w:rsidRDefault="009D4A85" w:rsidP="002666CE">
      <w:r w:rsidRPr="0095276B">
        <w:t>Finalement</w:t>
      </w:r>
      <w:r w:rsidR="006455E5">
        <w:t xml:space="preserve">, </w:t>
      </w:r>
      <w:r w:rsidRPr="0095276B">
        <w:t>Guillaume termine à son tour</w:t>
      </w:r>
      <w:r w:rsidR="006455E5">
        <w:t xml:space="preserve">. </w:t>
      </w:r>
      <w:r w:rsidRPr="0095276B">
        <w:t>Le jour co</w:t>
      </w:r>
      <w:r w:rsidRPr="0095276B">
        <w:t>m</w:t>
      </w:r>
      <w:r w:rsidRPr="0095276B">
        <w:t>mence à tomber</w:t>
      </w:r>
      <w:r w:rsidR="006455E5">
        <w:t xml:space="preserve">. </w:t>
      </w:r>
      <w:r w:rsidRPr="0095276B">
        <w:t>Les hommes se groupent autour du fauteuil d</w:t>
      </w:r>
      <w:r w:rsidR="006455E5">
        <w:t>’</w:t>
      </w:r>
      <w:r w:rsidRPr="0095276B">
        <w:t>Hippolyte</w:t>
      </w:r>
      <w:r w:rsidR="006455E5">
        <w:t xml:space="preserve">, </w:t>
      </w:r>
      <w:r w:rsidRPr="0095276B">
        <w:t>qui rassemble les papiers dans sa main</w:t>
      </w:r>
      <w:r w:rsidR="006455E5">
        <w:t xml:space="preserve">. </w:t>
      </w:r>
      <w:r w:rsidRPr="0095276B">
        <w:t>Justin a peur</w:t>
      </w:r>
      <w:r w:rsidR="006455E5">
        <w:t>.</w:t>
      </w:r>
    </w:p>
    <w:p w14:paraId="2C68AD30" w14:textId="77777777" w:rsidR="006455E5" w:rsidRDefault="009D4A85" w:rsidP="002666CE">
      <w:r w:rsidRPr="0095276B">
        <w:t>Un marmonnement caresse les têtes</w:t>
      </w:r>
      <w:r w:rsidR="006455E5">
        <w:t xml:space="preserve">. </w:t>
      </w:r>
      <w:r w:rsidRPr="0095276B">
        <w:t>Il enfle un instant</w:t>
      </w:r>
      <w:r w:rsidR="006455E5">
        <w:t xml:space="preserve">, </w:t>
      </w:r>
      <w:r w:rsidRPr="0095276B">
        <w:t>puis s</w:t>
      </w:r>
      <w:r w:rsidR="006455E5">
        <w:t>’</w:t>
      </w:r>
      <w:r w:rsidRPr="0095276B">
        <w:t>éteint</w:t>
      </w:r>
      <w:r w:rsidR="006455E5">
        <w:t xml:space="preserve">. </w:t>
      </w:r>
      <w:r w:rsidRPr="0095276B">
        <w:t>On croirait que quelque chose va mourir</w:t>
      </w:r>
      <w:r w:rsidR="006455E5">
        <w:t xml:space="preserve">. </w:t>
      </w:r>
      <w:r w:rsidRPr="0095276B">
        <w:t>Hipp</w:t>
      </w:r>
      <w:r w:rsidRPr="0095276B">
        <w:t>o</w:t>
      </w:r>
      <w:r w:rsidRPr="0095276B">
        <w:t>lyte jure entre haut et bas</w:t>
      </w:r>
      <w:r w:rsidR="006455E5">
        <w:t xml:space="preserve">. </w:t>
      </w:r>
      <w:r w:rsidRPr="0095276B">
        <w:t>Il se passe encore une longue minute</w:t>
      </w:r>
      <w:r w:rsidR="006455E5">
        <w:t xml:space="preserve">. </w:t>
      </w:r>
      <w:r w:rsidRPr="0095276B">
        <w:t>Puis une voix grasse et méconnaissable s</w:t>
      </w:r>
      <w:r w:rsidR="006455E5">
        <w:t>’</w:t>
      </w:r>
      <w:r w:rsidRPr="0095276B">
        <w:t>élève en tremblant</w:t>
      </w:r>
      <w:r w:rsidR="006455E5">
        <w:t xml:space="preserve">, </w:t>
      </w:r>
      <w:r w:rsidRPr="0095276B">
        <w:t>mais avec la force profonde d</w:t>
      </w:r>
      <w:r w:rsidR="006455E5">
        <w:t>’</w:t>
      </w:r>
      <w:r w:rsidRPr="0095276B">
        <w:t>une orgue cathédrale</w:t>
      </w:r>
      <w:r w:rsidR="006455E5">
        <w:t> :</w:t>
      </w:r>
    </w:p>
    <w:p w14:paraId="4FD9EFFB" w14:textId="015B7373" w:rsidR="002666CE" w:rsidRDefault="006455E5" w:rsidP="002666CE">
      <w:r>
        <w:t>« </w:t>
      </w:r>
      <w:proofErr w:type="spellStart"/>
      <w:r w:rsidR="009D4A85" w:rsidRPr="0095276B">
        <w:t>Gott</w:t>
      </w:r>
      <w:proofErr w:type="spellEnd"/>
      <w:r w:rsidR="009D4A85" w:rsidRPr="0095276B">
        <w:t xml:space="preserve"> </w:t>
      </w:r>
      <w:proofErr w:type="spellStart"/>
      <w:r w:rsidR="009D4A85" w:rsidRPr="0095276B">
        <w:t>sei</w:t>
      </w:r>
      <w:proofErr w:type="spellEnd"/>
      <w:r w:rsidR="009D4A85" w:rsidRPr="0095276B">
        <w:t xml:space="preserve"> </w:t>
      </w:r>
      <w:proofErr w:type="spellStart"/>
      <w:r w:rsidR="009D4A85" w:rsidRPr="0095276B">
        <w:t>dank</w:t>
      </w:r>
      <w:proofErr w:type="spellEnd"/>
      <w:r>
        <w:t xml:space="preserve"> ! </w:t>
      </w:r>
      <w:proofErr w:type="spellStart"/>
      <w:r w:rsidR="009D4A85" w:rsidRPr="0095276B">
        <w:t>Gott</w:t>
      </w:r>
      <w:proofErr w:type="spellEnd"/>
      <w:r w:rsidR="009D4A85" w:rsidRPr="0095276B">
        <w:t xml:space="preserve"> </w:t>
      </w:r>
      <w:proofErr w:type="spellStart"/>
      <w:r w:rsidR="009D4A85" w:rsidRPr="0095276B">
        <w:t>sei</w:t>
      </w:r>
      <w:proofErr w:type="spellEnd"/>
      <w:r w:rsidR="009D4A85" w:rsidRPr="0095276B">
        <w:t xml:space="preserve"> </w:t>
      </w:r>
      <w:proofErr w:type="spellStart"/>
      <w:r w:rsidR="009D4A85" w:rsidRPr="0095276B">
        <w:t>dank</w:t>
      </w:r>
      <w:proofErr w:type="spellEnd"/>
      <w:r>
        <w:t xml:space="preserve"> ! </w:t>
      </w:r>
      <w:r w:rsidR="009D4A85">
        <w:rPr>
          <w:rStyle w:val="Appelnotedebasdep"/>
        </w:rPr>
        <w:footnoteReference w:id="21"/>
      </w:r>
      <w:r w:rsidR="009D4A85" w:rsidRPr="0095276B">
        <w:t xml:space="preserve"> Myrtil</w:t>
      </w:r>
      <w:r>
        <w:t> ! »</w:t>
      </w:r>
    </w:p>
    <w:p w14:paraId="22D0A1A4" w14:textId="77777777" w:rsidR="006455E5" w:rsidRDefault="009D4A85" w:rsidP="002666CE">
      <w:r w:rsidRPr="0095276B">
        <w:t>Un bruit confus achève de clouer l</w:t>
      </w:r>
      <w:r w:rsidR="006455E5">
        <w:t>’</w:t>
      </w:r>
      <w:r w:rsidRPr="0095276B">
        <w:t>enfant sur place</w:t>
      </w:r>
      <w:r w:rsidR="006455E5">
        <w:t xml:space="preserve">. </w:t>
      </w:r>
      <w:r w:rsidRPr="0095276B">
        <w:t>Des hommes s</w:t>
      </w:r>
      <w:r w:rsidR="006455E5">
        <w:t>’</w:t>
      </w:r>
      <w:r w:rsidRPr="0095276B">
        <w:t>embrassent</w:t>
      </w:r>
      <w:r w:rsidR="006455E5">
        <w:t xml:space="preserve">, </w:t>
      </w:r>
      <w:r w:rsidRPr="0095276B">
        <w:t>des bras se tendent</w:t>
      </w:r>
      <w:r w:rsidR="006455E5">
        <w:t xml:space="preserve">, </w:t>
      </w:r>
      <w:r w:rsidRPr="0095276B">
        <w:t>on n</w:t>
      </w:r>
      <w:r w:rsidR="006455E5">
        <w:t>’</w:t>
      </w:r>
      <w:r w:rsidRPr="0095276B">
        <w:t>entend plus qu</w:t>
      </w:r>
      <w:r w:rsidR="006455E5">
        <w:t>’</w:t>
      </w:r>
      <w:r w:rsidRPr="0095276B">
        <w:t>un bruit entrechoqué et des sanglots</w:t>
      </w:r>
      <w:r w:rsidR="006455E5">
        <w:t>.</w:t>
      </w:r>
    </w:p>
    <w:p w14:paraId="05F8FE33" w14:textId="46C8DCEF" w:rsidR="002666CE" w:rsidRDefault="006455E5" w:rsidP="002666CE">
      <w:r>
        <w:lastRenderedPageBreak/>
        <w:t>« </w:t>
      </w:r>
      <w:r w:rsidR="009D4A85" w:rsidRPr="0095276B">
        <w:t>Myrtil</w:t>
      </w:r>
      <w:r>
        <w:t xml:space="preserve">, </w:t>
      </w:r>
      <w:r w:rsidR="009D4A85" w:rsidRPr="0095276B">
        <w:t>Kinder</w:t>
      </w:r>
      <w:r w:rsidR="009D4A85">
        <w:rPr>
          <w:rStyle w:val="Appelnotedebasdep"/>
        </w:rPr>
        <w:footnoteReference w:id="22"/>
      </w:r>
      <w:r>
        <w:t xml:space="preserve">, </w:t>
      </w:r>
      <w:proofErr w:type="spellStart"/>
      <w:r w:rsidR="009D4A85" w:rsidRPr="0095276B">
        <w:t>Afroum</w:t>
      </w:r>
      <w:proofErr w:type="spellEnd"/>
      <w:r>
        <w:t xml:space="preserve">, </w:t>
      </w:r>
      <w:r w:rsidR="009D4A85" w:rsidRPr="0095276B">
        <w:t>Jacob</w:t>
      </w:r>
      <w:r>
        <w:t xml:space="preserve">, </w:t>
      </w:r>
      <w:r w:rsidR="009D4A85" w:rsidRPr="0095276B">
        <w:t>Wilhelm</w:t>
      </w:r>
      <w:r>
        <w:t> ! »</w:t>
      </w:r>
    </w:p>
    <w:p w14:paraId="00F68367" w14:textId="77777777" w:rsidR="006455E5" w:rsidRDefault="009D4A85" w:rsidP="002666CE">
      <w:r w:rsidRPr="0095276B">
        <w:t>Le vieillard serre des épaules entre ses bras</w:t>
      </w:r>
      <w:r w:rsidR="006455E5">
        <w:t xml:space="preserve">, </w:t>
      </w:r>
      <w:r w:rsidRPr="0095276B">
        <w:t>ses favoris r</w:t>
      </w:r>
      <w:r w:rsidRPr="0095276B">
        <w:t>â</w:t>
      </w:r>
      <w:r w:rsidRPr="0095276B">
        <w:t>pent des visages</w:t>
      </w:r>
      <w:r w:rsidR="006455E5">
        <w:t xml:space="preserve">. </w:t>
      </w:r>
      <w:r w:rsidRPr="0095276B">
        <w:t>Justin ne sait pas si tout n</w:t>
      </w:r>
      <w:r w:rsidR="006455E5">
        <w:t>’</w:t>
      </w:r>
      <w:r w:rsidRPr="0095276B">
        <w:t>est pas fini à jamais</w:t>
      </w:r>
      <w:r w:rsidR="006455E5">
        <w:t xml:space="preserve">. </w:t>
      </w:r>
      <w:r w:rsidRPr="0095276B">
        <w:t>Mais une voix triomphante éclate tout à coup avec discordance</w:t>
      </w:r>
      <w:r w:rsidR="006455E5">
        <w:t> :</w:t>
      </w:r>
    </w:p>
    <w:p w14:paraId="0EFEE786" w14:textId="38D5E672" w:rsidR="002666CE" w:rsidRDefault="006455E5" w:rsidP="002666CE">
      <w:r>
        <w:t>« </w:t>
      </w:r>
      <w:r w:rsidR="009D4A85" w:rsidRPr="0095276B">
        <w:t>Et Sarah</w:t>
      </w:r>
      <w:r>
        <w:t xml:space="preserve"> ! </w:t>
      </w:r>
      <w:r w:rsidR="009D4A85" w:rsidRPr="0095276B">
        <w:t>s</w:t>
      </w:r>
      <w:r>
        <w:t>’</w:t>
      </w:r>
      <w:r w:rsidR="009D4A85" w:rsidRPr="0095276B">
        <w:t>écrie le pied-bot</w:t>
      </w:r>
      <w:r>
        <w:t xml:space="preserve">. </w:t>
      </w:r>
      <w:r w:rsidR="009D4A85" w:rsidRPr="0095276B">
        <w:t>Il faut prévenir Sarah</w:t>
      </w:r>
      <w:r>
        <w:t> ! »</w:t>
      </w:r>
    </w:p>
    <w:p w14:paraId="1CE2CCF2" w14:textId="77777777" w:rsidR="006455E5" w:rsidRDefault="009D4A85" w:rsidP="002666CE">
      <w:r w:rsidRPr="0095276B">
        <w:t>Alors</w:t>
      </w:r>
      <w:r w:rsidR="006455E5">
        <w:t xml:space="preserve">, </w:t>
      </w:r>
      <w:r w:rsidRPr="0095276B">
        <w:t>comme un appel de fauve au fond d</w:t>
      </w:r>
      <w:r w:rsidR="006455E5">
        <w:t>’</w:t>
      </w:r>
      <w:r w:rsidRPr="0095276B">
        <w:t>un bois</w:t>
      </w:r>
      <w:r w:rsidR="006455E5">
        <w:t xml:space="preserve">, </w:t>
      </w:r>
      <w:r w:rsidRPr="0095276B">
        <w:t>un cri remplit les deux salles et vient déchirer la poitrine de l</w:t>
      </w:r>
      <w:r w:rsidR="006455E5">
        <w:t>’</w:t>
      </w:r>
      <w:r w:rsidRPr="0095276B">
        <w:t>enfant</w:t>
      </w:r>
      <w:r w:rsidR="006455E5">
        <w:t> :</w:t>
      </w:r>
    </w:p>
    <w:p w14:paraId="73A2F27A" w14:textId="0C1BADAF" w:rsidR="002666CE" w:rsidRDefault="006455E5" w:rsidP="002666CE">
      <w:r>
        <w:t>« </w:t>
      </w:r>
      <w:r w:rsidR="009D4A85" w:rsidRPr="0095276B">
        <w:t>Dis-lui</w:t>
      </w:r>
      <w:r>
        <w:t xml:space="preserve">, </w:t>
      </w:r>
      <w:r w:rsidR="009D4A85" w:rsidRPr="0095276B">
        <w:t>Wilhelm</w:t>
      </w:r>
      <w:r>
        <w:t xml:space="preserve"> ! </w:t>
      </w:r>
      <w:r w:rsidR="009D4A85" w:rsidRPr="0095276B">
        <w:t>Dix-sept mille francs</w:t>
      </w:r>
      <w:r>
        <w:t xml:space="preserve">, </w:t>
      </w:r>
      <w:r w:rsidR="009D4A85" w:rsidRPr="0095276B">
        <w:t>en neuf mois</w:t>
      </w:r>
      <w:r>
        <w:t xml:space="preserve"> ! </w:t>
      </w:r>
      <w:r w:rsidR="009D4A85" w:rsidRPr="0095276B">
        <w:t>Et que les enfants seront riches comme des rois</w:t>
      </w:r>
      <w:r>
        <w:t xml:space="preserve"> ! </w:t>
      </w:r>
      <w:r w:rsidR="009D4A85" w:rsidRPr="0095276B">
        <w:t>Dis-lui</w:t>
      </w:r>
      <w:r>
        <w:t xml:space="preserve">, </w:t>
      </w:r>
      <w:r w:rsidR="009D4A85" w:rsidRPr="0095276B">
        <w:t>Wilhelm</w:t>
      </w:r>
      <w:r>
        <w:t xml:space="preserve">, </w:t>
      </w:r>
      <w:r w:rsidR="009D4A85" w:rsidRPr="0095276B">
        <w:t>va lui dire</w:t>
      </w:r>
      <w:r>
        <w:t> ! »</w:t>
      </w:r>
    </w:p>
    <w:p w14:paraId="56D423EF" w14:textId="5C423974" w:rsidR="009D4A85" w:rsidRPr="0095276B" w:rsidRDefault="009D4A85" w:rsidP="006455E5">
      <w:pPr>
        <w:pStyle w:val="Titre2"/>
        <w:pageBreakBefore/>
        <w:rPr>
          <w:szCs w:val="44"/>
        </w:rPr>
      </w:pPr>
      <w:bookmarkStart w:id="23" w:name="_Toc197888826"/>
      <w:r w:rsidRPr="0095276B">
        <w:rPr>
          <w:szCs w:val="44"/>
        </w:rPr>
        <w:lastRenderedPageBreak/>
        <w:t>4</w:t>
      </w:r>
      <w:bookmarkEnd w:id="23"/>
      <w:r w:rsidRPr="0095276B">
        <w:rPr>
          <w:szCs w:val="44"/>
        </w:rPr>
        <w:br/>
      </w:r>
    </w:p>
    <w:p w14:paraId="17D3F02C" w14:textId="77777777" w:rsidR="006455E5" w:rsidRDefault="009D4A85" w:rsidP="002666CE">
      <w:r w:rsidRPr="0095276B">
        <w:t>Un fleuve n</w:t>
      </w:r>
      <w:r w:rsidR="006455E5">
        <w:t>’</w:t>
      </w:r>
      <w:r w:rsidRPr="0095276B">
        <w:t>entraîne pas ses eaux printanières entre les flancs de sa vallée avec une joie plus sauvage que celle des S</w:t>
      </w:r>
      <w:r w:rsidRPr="0095276B">
        <w:t>i</w:t>
      </w:r>
      <w:r w:rsidRPr="0095276B">
        <w:t>mler</w:t>
      </w:r>
      <w:r w:rsidR="006455E5">
        <w:t xml:space="preserve">, </w:t>
      </w:r>
      <w:r w:rsidRPr="0095276B">
        <w:t>lorsque</w:t>
      </w:r>
      <w:r w:rsidR="006455E5">
        <w:t xml:space="preserve">, </w:t>
      </w:r>
      <w:r w:rsidRPr="0095276B">
        <w:t>pendant les huit jours qui suivirent</w:t>
      </w:r>
      <w:r w:rsidR="006455E5">
        <w:t xml:space="preserve">, </w:t>
      </w:r>
      <w:r w:rsidRPr="0095276B">
        <w:t>ils donnèrent libre cours à leurs sentiments</w:t>
      </w:r>
      <w:r w:rsidR="006455E5">
        <w:t>.</w:t>
      </w:r>
    </w:p>
    <w:p w14:paraId="0F582752" w14:textId="77777777" w:rsidR="006455E5" w:rsidRDefault="009D4A85" w:rsidP="002666CE">
      <w:r w:rsidRPr="0095276B">
        <w:t>Dix-sept mille francs ne font pas une fortune</w:t>
      </w:r>
      <w:r w:rsidR="006455E5">
        <w:t xml:space="preserve">. </w:t>
      </w:r>
      <w:r w:rsidRPr="0095276B">
        <w:t>Il n</w:t>
      </w:r>
      <w:r w:rsidR="006455E5">
        <w:t>’</w:t>
      </w:r>
      <w:r w:rsidRPr="0095276B">
        <w:t>y avait peut-être pas là</w:t>
      </w:r>
      <w:r w:rsidR="006455E5">
        <w:t xml:space="preserve">, </w:t>
      </w:r>
      <w:r w:rsidRPr="0095276B">
        <w:t>à première vue</w:t>
      </w:r>
      <w:r w:rsidR="006455E5">
        <w:t xml:space="preserve">, </w:t>
      </w:r>
      <w:r w:rsidRPr="0095276B">
        <w:t>de quoi légitimer le cri fauve du vieux chef</w:t>
      </w:r>
      <w:r w:rsidR="006455E5">
        <w:t>.</w:t>
      </w:r>
    </w:p>
    <w:p w14:paraId="661043F7" w14:textId="77777777" w:rsidR="006455E5" w:rsidRDefault="009D4A85" w:rsidP="002666CE">
      <w:r w:rsidRPr="0095276B">
        <w:t>Mais ces dix-sept mille francs figuraient le bénéfice net</w:t>
      </w:r>
      <w:r w:rsidR="006455E5">
        <w:t xml:space="preserve">, </w:t>
      </w:r>
      <w:r w:rsidRPr="0095276B">
        <w:t>annuités de la dette payées</w:t>
      </w:r>
      <w:r w:rsidR="006455E5">
        <w:t xml:space="preserve">, </w:t>
      </w:r>
      <w:r w:rsidRPr="0095276B">
        <w:t>et une part du matériel amorti</w:t>
      </w:r>
      <w:r w:rsidR="006455E5">
        <w:t xml:space="preserve">. </w:t>
      </w:r>
      <w:r w:rsidRPr="0095276B">
        <w:t>Ils ne répondaient même pas à une année de plein exercice</w:t>
      </w:r>
      <w:r w:rsidR="006455E5">
        <w:t>.</w:t>
      </w:r>
    </w:p>
    <w:p w14:paraId="04C53127" w14:textId="77777777" w:rsidR="006455E5" w:rsidRDefault="009D4A85" w:rsidP="002666CE">
      <w:r w:rsidRPr="0095276B">
        <w:t>C</w:t>
      </w:r>
      <w:r w:rsidR="006455E5">
        <w:t>’</w:t>
      </w:r>
      <w:r w:rsidRPr="0095276B">
        <w:t>était en tout cas la vie sauve et l</w:t>
      </w:r>
      <w:r w:rsidR="006455E5">
        <w:t>’</w:t>
      </w:r>
      <w:r w:rsidRPr="0095276B">
        <w:t>avenir réservé</w:t>
      </w:r>
      <w:r w:rsidR="006455E5">
        <w:t>.</w:t>
      </w:r>
    </w:p>
    <w:p w14:paraId="16A3CB2C" w14:textId="18737032" w:rsidR="006455E5" w:rsidRDefault="009D4A85" w:rsidP="002666CE">
      <w:r w:rsidRPr="0095276B">
        <w:t>Les Simler ouvraient donc la poitrine à l</w:t>
      </w:r>
      <w:r w:rsidR="006455E5">
        <w:t>’</w:t>
      </w:r>
      <w:r w:rsidRPr="0095276B">
        <w:t>afflux des esp</w:t>
      </w:r>
      <w:r w:rsidRPr="0095276B">
        <w:t>é</w:t>
      </w:r>
      <w:r w:rsidRPr="0095276B">
        <w:t>rances</w:t>
      </w:r>
      <w:r w:rsidR="006455E5">
        <w:t xml:space="preserve">. </w:t>
      </w:r>
      <w:r w:rsidRPr="0095276B">
        <w:t>Hippolyte retrouva</w:t>
      </w:r>
      <w:r w:rsidR="006455E5">
        <w:t xml:space="preserve">, </w:t>
      </w:r>
      <w:r w:rsidRPr="0095276B">
        <w:t>le soir venu</w:t>
      </w:r>
      <w:r w:rsidR="006455E5">
        <w:t xml:space="preserve">, </w:t>
      </w:r>
      <w:r w:rsidRPr="0095276B">
        <w:t>le rire de sa jeunesse</w:t>
      </w:r>
      <w:r w:rsidR="006455E5">
        <w:t xml:space="preserve">, </w:t>
      </w:r>
      <w:r w:rsidRPr="0095276B">
        <w:t>à faire trembler les vitres</w:t>
      </w:r>
      <w:r w:rsidR="006455E5">
        <w:t xml:space="preserve">. </w:t>
      </w:r>
      <w:r w:rsidRPr="0095276B">
        <w:t>Myrtil procura aux enfants la profonde surprise d</w:t>
      </w:r>
      <w:r w:rsidR="006455E5">
        <w:t>’</w:t>
      </w:r>
      <w:r w:rsidRPr="0095276B">
        <w:t>entonner une vieille chanson d</w:t>
      </w:r>
      <w:r w:rsidR="006455E5">
        <w:t>’</w:t>
      </w:r>
      <w:r w:rsidRPr="0095276B">
        <w:t>Alsace</w:t>
      </w:r>
      <w:r w:rsidR="006455E5">
        <w:t xml:space="preserve">, </w:t>
      </w:r>
      <w:r w:rsidRPr="0095276B">
        <w:t xml:space="preserve">et Blum battit </w:t>
      </w:r>
      <w:r w:rsidR="00073AC4" w:rsidRPr="0095276B">
        <w:t>to</w:t>
      </w:r>
      <w:r w:rsidR="00073AC4">
        <w:t>u</w:t>
      </w:r>
      <w:r w:rsidR="00073AC4" w:rsidRPr="0095276B">
        <w:t xml:space="preserve">s </w:t>
      </w:r>
      <w:r w:rsidRPr="0095276B">
        <w:t>les records d</w:t>
      </w:r>
      <w:r w:rsidR="006455E5">
        <w:t>’</w:t>
      </w:r>
      <w:r w:rsidRPr="0095276B">
        <w:t xml:space="preserve">ingéniosité en arrivant muni de deux longues fioles de </w:t>
      </w:r>
      <w:proofErr w:type="spellStart"/>
      <w:r w:rsidRPr="0095276B">
        <w:rPr>
          <w:i/>
          <w:iCs/>
        </w:rPr>
        <w:t>Kitterlé</w:t>
      </w:r>
      <w:proofErr w:type="spellEnd"/>
      <w:r w:rsidR="006455E5">
        <w:t xml:space="preserve">. </w:t>
      </w:r>
      <w:r w:rsidRPr="0095276B">
        <w:t>Quant à Mina</w:t>
      </w:r>
      <w:r w:rsidR="006455E5">
        <w:t xml:space="preserve">, </w:t>
      </w:r>
      <w:r w:rsidRPr="0095276B">
        <w:t>elle avait tout préparé pour d</w:t>
      </w:r>
      <w:r w:rsidRPr="0095276B">
        <w:t>é</w:t>
      </w:r>
      <w:r w:rsidRPr="0095276B">
        <w:t>camper en cas d</w:t>
      </w:r>
      <w:r w:rsidR="006455E5">
        <w:t>’</w:t>
      </w:r>
      <w:r w:rsidRPr="0095276B">
        <w:t>inventaire désastreux</w:t>
      </w:r>
      <w:r w:rsidR="006455E5">
        <w:t xml:space="preserve">. </w:t>
      </w:r>
      <w:r w:rsidRPr="0095276B">
        <w:t>Elle trouva naturel et agréable de prolonger son séjour</w:t>
      </w:r>
      <w:r w:rsidR="006455E5">
        <w:t>.</w:t>
      </w:r>
    </w:p>
    <w:p w14:paraId="7AAD1524" w14:textId="77777777" w:rsidR="006455E5" w:rsidRDefault="009D4A85" w:rsidP="002666CE">
      <w:r w:rsidRPr="0095276B">
        <w:t>On dîna si tard</w:t>
      </w:r>
      <w:r w:rsidR="006455E5">
        <w:t xml:space="preserve">, </w:t>
      </w:r>
      <w:r w:rsidRPr="0095276B">
        <w:t>le soir de l</w:t>
      </w:r>
      <w:r w:rsidR="006455E5">
        <w:t>’</w:t>
      </w:r>
      <w:r w:rsidRPr="0095276B">
        <w:t>inventaire</w:t>
      </w:r>
      <w:r w:rsidR="006455E5">
        <w:t xml:space="preserve">, </w:t>
      </w:r>
      <w:r w:rsidRPr="0095276B">
        <w:t>que Justin et Laure tombaient</w:t>
      </w:r>
      <w:r w:rsidR="006455E5">
        <w:t xml:space="preserve">, </w:t>
      </w:r>
      <w:r w:rsidRPr="0095276B">
        <w:t>le nez dans les assiettes</w:t>
      </w:r>
      <w:r w:rsidR="006455E5">
        <w:t xml:space="preserve">, </w:t>
      </w:r>
      <w:r w:rsidRPr="0095276B">
        <w:t>quand les contremaîtres a</w:t>
      </w:r>
      <w:r w:rsidRPr="0095276B">
        <w:t>r</w:t>
      </w:r>
      <w:r w:rsidRPr="0095276B">
        <w:t>rivèrent</w:t>
      </w:r>
      <w:r w:rsidR="006455E5">
        <w:t xml:space="preserve">, </w:t>
      </w:r>
      <w:r w:rsidRPr="0095276B">
        <w:t>les uns après les autres</w:t>
      </w:r>
      <w:r w:rsidR="006455E5">
        <w:t xml:space="preserve">, </w:t>
      </w:r>
      <w:r w:rsidRPr="0095276B">
        <w:t>parfaitement endimanchés et la mine gourmée</w:t>
      </w:r>
      <w:r w:rsidR="006455E5">
        <w:t xml:space="preserve">. </w:t>
      </w:r>
      <w:r w:rsidRPr="0095276B">
        <w:t>Le premier coup d</w:t>
      </w:r>
      <w:r w:rsidR="006455E5">
        <w:t>’</w:t>
      </w:r>
      <w:r w:rsidRPr="0095276B">
        <w:t>œil les renseignait</w:t>
      </w:r>
      <w:r w:rsidR="006455E5">
        <w:t xml:space="preserve">, </w:t>
      </w:r>
      <w:r w:rsidRPr="0095276B">
        <w:t>dans la mesure de ce qui les concernait</w:t>
      </w:r>
      <w:r w:rsidR="006455E5">
        <w:t xml:space="preserve">. </w:t>
      </w:r>
      <w:r w:rsidRPr="0095276B">
        <w:t>Chacun agissait alors selon son caractère</w:t>
      </w:r>
      <w:r w:rsidR="006455E5">
        <w:t>.</w:t>
      </w:r>
    </w:p>
    <w:p w14:paraId="72CB9713" w14:textId="77777777" w:rsidR="006455E5" w:rsidRDefault="009D4A85" w:rsidP="002666CE">
      <w:r w:rsidRPr="0095276B">
        <w:lastRenderedPageBreak/>
        <w:t>Il y eut Zeller</w:t>
      </w:r>
      <w:r w:rsidR="006455E5">
        <w:t xml:space="preserve">, </w:t>
      </w:r>
      <w:r w:rsidRPr="0095276B">
        <w:t>roux</w:t>
      </w:r>
      <w:r w:rsidR="006455E5">
        <w:t xml:space="preserve">, </w:t>
      </w:r>
      <w:r w:rsidRPr="0095276B">
        <w:t>militaire</w:t>
      </w:r>
      <w:r w:rsidR="006455E5">
        <w:t xml:space="preserve">, </w:t>
      </w:r>
      <w:r w:rsidRPr="0095276B">
        <w:t>froid et satisfait</w:t>
      </w:r>
      <w:r w:rsidR="006455E5">
        <w:t xml:space="preserve">, </w:t>
      </w:r>
      <w:r w:rsidRPr="0095276B">
        <w:t>Kapp ag</w:t>
      </w:r>
      <w:r w:rsidRPr="0095276B">
        <w:t>i</w:t>
      </w:r>
      <w:r w:rsidRPr="0095276B">
        <w:t>tant son long nez rouge d</w:t>
      </w:r>
      <w:r w:rsidR="006455E5">
        <w:t>’</w:t>
      </w:r>
      <w:r w:rsidRPr="0095276B">
        <w:t>un air joyeux et sagace</w:t>
      </w:r>
      <w:r w:rsidR="006455E5">
        <w:t xml:space="preserve">, </w:t>
      </w:r>
      <w:proofErr w:type="spellStart"/>
      <w:r w:rsidRPr="0095276B">
        <w:t>Pouppelé</w:t>
      </w:r>
      <w:proofErr w:type="spellEnd"/>
      <w:r w:rsidRPr="0095276B">
        <w:t xml:space="preserve"> en bon chien affectueux</w:t>
      </w:r>
      <w:r w:rsidR="006455E5">
        <w:t xml:space="preserve">, </w:t>
      </w:r>
      <w:r w:rsidRPr="0095276B">
        <w:t>sa ronde tête couverte de cheveux reto</w:t>
      </w:r>
      <w:r w:rsidRPr="0095276B">
        <w:t>m</w:t>
      </w:r>
      <w:r w:rsidRPr="0095276B">
        <w:t>bants</w:t>
      </w:r>
      <w:r w:rsidR="006455E5">
        <w:t xml:space="preserve">, </w:t>
      </w:r>
      <w:r w:rsidRPr="0095276B">
        <w:t>Gottlieb en deuil</w:t>
      </w:r>
      <w:r w:rsidR="006455E5">
        <w:t xml:space="preserve">, </w:t>
      </w:r>
      <w:r w:rsidRPr="0095276B">
        <w:t>mais le menton leste au coup de vin blanc</w:t>
      </w:r>
      <w:r w:rsidR="006455E5">
        <w:t xml:space="preserve">, </w:t>
      </w:r>
      <w:r w:rsidRPr="0095276B">
        <w:t>Fritz Braun</w:t>
      </w:r>
      <w:r w:rsidR="006455E5">
        <w:t xml:space="preserve">, </w:t>
      </w:r>
      <w:r w:rsidRPr="0095276B">
        <w:t>aux mains de teinturier et aux loyales mou</w:t>
      </w:r>
      <w:r w:rsidRPr="0095276B">
        <w:t>s</w:t>
      </w:r>
      <w:r w:rsidRPr="0095276B">
        <w:t>taches blondes</w:t>
      </w:r>
      <w:r w:rsidR="006455E5">
        <w:t xml:space="preserve">, </w:t>
      </w:r>
      <w:r w:rsidRPr="0095276B">
        <w:t>et le vieux comptable Hermann</w:t>
      </w:r>
      <w:r w:rsidR="006455E5">
        <w:t xml:space="preserve">, </w:t>
      </w:r>
      <w:r w:rsidRPr="0095276B">
        <w:t>éclatant du d</w:t>
      </w:r>
      <w:r w:rsidRPr="0095276B">
        <w:t>é</w:t>
      </w:r>
      <w:r w:rsidRPr="0095276B">
        <w:t>sir de s</w:t>
      </w:r>
      <w:r w:rsidR="006455E5">
        <w:t>’</w:t>
      </w:r>
      <w:r w:rsidRPr="0095276B">
        <w:t>en aller pour triompher bruyamment parmi ses égaux</w:t>
      </w:r>
      <w:r w:rsidR="006455E5">
        <w:t>.</w:t>
      </w:r>
    </w:p>
    <w:p w14:paraId="5FFC088E" w14:textId="77777777" w:rsidR="006455E5" w:rsidRDefault="009D4A85" w:rsidP="002666CE">
      <w:r w:rsidRPr="0095276B">
        <w:t>Il fut décidé que le mardi serait jour demi-férié</w:t>
      </w:r>
      <w:r w:rsidR="006455E5">
        <w:t xml:space="preserve">, </w:t>
      </w:r>
      <w:r w:rsidRPr="0095276B">
        <w:t>mais à paye entière</w:t>
      </w:r>
      <w:r w:rsidR="006455E5">
        <w:t xml:space="preserve">. </w:t>
      </w:r>
      <w:r w:rsidRPr="0095276B">
        <w:t>Cette nouvelle acheva de réveiller les petits</w:t>
      </w:r>
      <w:r w:rsidR="006455E5">
        <w:t xml:space="preserve">, </w:t>
      </w:r>
      <w:r w:rsidRPr="0095276B">
        <w:t>qui se tournèrent longtemps entre leurs draps collants</w:t>
      </w:r>
      <w:r w:rsidR="006455E5">
        <w:t xml:space="preserve">, </w:t>
      </w:r>
      <w:r w:rsidRPr="0095276B">
        <w:t>dans l</w:t>
      </w:r>
      <w:r w:rsidR="006455E5">
        <w:t>’</w:t>
      </w:r>
      <w:r w:rsidRPr="0095276B">
        <w:t>air e</w:t>
      </w:r>
      <w:r w:rsidRPr="0095276B">
        <w:t>m</w:t>
      </w:r>
      <w:r w:rsidRPr="0095276B">
        <w:t>brasé de la petite pièce où ils couchaient</w:t>
      </w:r>
      <w:r w:rsidR="006455E5">
        <w:t>.</w:t>
      </w:r>
    </w:p>
    <w:p w14:paraId="72245EE0" w14:textId="77777777" w:rsidR="006455E5" w:rsidRDefault="009D4A85" w:rsidP="002666CE">
      <w:r w:rsidRPr="0095276B">
        <w:t>Après le dimanche</w:t>
      </w:r>
      <w:r w:rsidR="006455E5">
        <w:t xml:space="preserve">, </w:t>
      </w:r>
      <w:r w:rsidRPr="0095276B">
        <w:t>il y a le lundi</w:t>
      </w:r>
      <w:r w:rsidR="006455E5">
        <w:t xml:space="preserve">, </w:t>
      </w:r>
      <w:r w:rsidRPr="0095276B">
        <w:t>où ils se réveillèrent tard et déjà brûlés par le soleil</w:t>
      </w:r>
      <w:r w:rsidR="006455E5">
        <w:t xml:space="preserve">. </w:t>
      </w:r>
      <w:r w:rsidRPr="0095276B">
        <w:t>Après le lundi</w:t>
      </w:r>
      <w:r w:rsidR="006455E5">
        <w:t xml:space="preserve">, </w:t>
      </w:r>
      <w:r w:rsidRPr="0095276B">
        <w:t>il y eut le mardi</w:t>
      </w:r>
      <w:r w:rsidR="006455E5">
        <w:t xml:space="preserve">, </w:t>
      </w:r>
      <w:r w:rsidRPr="0095276B">
        <w:t>qui ne se leva pas sans témoin</w:t>
      </w:r>
      <w:r w:rsidR="006455E5">
        <w:t xml:space="preserve">, </w:t>
      </w:r>
      <w:r w:rsidRPr="0095276B">
        <w:t>mais fut guetté</w:t>
      </w:r>
      <w:r w:rsidR="006455E5">
        <w:t xml:space="preserve">, </w:t>
      </w:r>
      <w:r w:rsidRPr="0095276B">
        <w:t>du haut d</w:t>
      </w:r>
      <w:r w:rsidR="006455E5">
        <w:t>’</w:t>
      </w:r>
      <w:r w:rsidRPr="0095276B">
        <w:t>une l</w:t>
      </w:r>
      <w:r w:rsidRPr="0095276B">
        <w:t>u</w:t>
      </w:r>
      <w:r w:rsidRPr="0095276B">
        <w:t>carne</w:t>
      </w:r>
      <w:r w:rsidR="006455E5">
        <w:t xml:space="preserve">, </w:t>
      </w:r>
      <w:r w:rsidRPr="0095276B">
        <w:t>dès la première pointe de l</w:t>
      </w:r>
      <w:r w:rsidR="006455E5">
        <w:t>’</w:t>
      </w:r>
      <w:r w:rsidRPr="0095276B">
        <w:t>aube</w:t>
      </w:r>
      <w:r w:rsidR="006455E5">
        <w:t xml:space="preserve">, </w:t>
      </w:r>
      <w:r w:rsidRPr="0095276B">
        <w:t>par quatre regards fla</w:t>
      </w:r>
      <w:r w:rsidRPr="0095276B">
        <w:t>m</w:t>
      </w:r>
      <w:r w:rsidRPr="0095276B">
        <w:t>bants de convoitise</w:t>
      </w:r>
      <w:r w:rsidR="006455E5">
        <w:t>.</w:t>
      </w:r>
    </w:p>
    <w:p w14:paraId="7A6889E6" w14:textId="77777777" w:rsidR="006455E5" w:rsidRDefault="009D4A85" w:rsidP="002666CE">
      <w:r w:rsidRPr="0095276B">
        <w:t>Et la sirène de midi</w:t>
      </w:r>
      <w:r w:rsidR="006455E5">
        <w:t xml:space="preserve">, </w:t>
      </w:r>
      <w:r w:rsidRPr="0095276B">
        <w:t>qui dispersa les ouvriers en éventail autour de la grille</w:t>
      </w:r>
      <w:r w:rsidR="006455E5">
        <w:t xml:space="preserve">, </w:t>
      </w:r>
      <w:r w:rsidRPr="0095276B">
        <w:t>ne resta pas sans écho</w:t>
      </w:r>
      <w:r w:rsidR="006455E5">
        <w:t>.</w:t>
      </w:r>
    </w:p>
    <w:p w14:paraId="03EC5706" w14:textId="77777777" w:rsidR="006455E5" w:rsidRDefault="009D4A85" w:rsidP="002666CE">
      <w:r w:rsidRPr="0095276B">
        <w:t>C</w:t>
      </w:r>
      <w:r w:rsidR="006455E5">
        <w:t>’</w:t>
      </w:r>
      <w:r w:rsidRPr="0095276B">
        <w:t>est que la gaîté avait là une fière revanche à prendre</w:t>
      </w:r>
      <w:r w:rsidR="006455E5">
        <w:t xml:space="preserve">. </w:t>
      </w:r>
      <w:r w:rsidRPr="0095276B">
        <w:t>Toute une année pendait en arrière de soi comme une dette qu</w:t>
      </w:r>
      <w:r w:rsidR="006455E5">
        <w:t>’</w:t>
      </w:r>
      <w:r w:rsidRPr="0095276B">
        <w:t>on allait trancher d</w:t>
      </w:r>
      <w:r w:rsidR="006455E5">
        <w:t>’</w:t>
      </w:r>
      <w:r w:rsidRPr="0095276B">
        <w:t>un coup</w:t>
      </w:r>
      <w:r w:rsidR="006455E5">
        <w:t xml:space="preserve">. </w:t>
      </w:r>
      <w:r w:rsidRPr="0095276B">
        <w:t>Et quelle année</w:t>
      </w:r>
      <w:r w:rsidR="006455E5">
        <w:t xml:space="preserve"> ! </w:t>
      </w:r>
      <w:r w:rsidRPr="0095276B">
        <w:t>Depuis la b</w:t>
      </w:r>
      <w:r w:rsidRPr="0095276B">
        <w:t>a</w:t>
      </w:r>
      <w:r w:rsidRPr="0095276B">
        <w:t>taille de Wissembourg</w:t>
      </w:r>
      <w:r w:rsidR="006455E5">
        <w:t xml:space="preserve">, </w:t>
      </w:r>
      <w:r w:rsidRPr="0095276B">
        <w:t>le soleil n</w:t>
      </w:r>
      <w:r w:rsidR="006455E5">
        <w:t>’</w:t>
      </w:r>
      <w:r w:rsidRPr="0095276B">
        <w:t>avait plus éclairé un jour libre d</w:t>
      </w:r>
      <w:r w:rsidR="006455E5">
        <w:t>’</w:t>
      </w:r>
      <w:r w:rsidRPr="0095276B">
        <w:t>angoisse</w:t>
      </w:r>
      <w:r w:rsidR="006455E5">
        <w:t xml:space="preserve">. </w:t>
      </w:r>
      <w:r w:rsidRPr="0095276B">
        <w:t>Un air enfin circulait qui commençait à n</w:t>
      </w:r>
      <w:r w:rsidR="006455E5">
        <w:t>’</w:t>
      </w:r>
      <w:r w:rsidRPr="0095276B">
        <w:t>appartenir plus à autrui</w:t>
      </w:r>
      <w:r w:rsidR="006455E5">
        <w:t xml:space="preserve"> ; </w:t>
      </w:r>
      <w:r w:rsidRPr="0095276B">
        <w:t>les bouches pouvaient se fendre pour le rire et les poumons se déployer</w:t>
      </w:r>
      <w:r w:rsidR="006455E5">
        <w:t>.</w:t>
      </w:r>
    </w:p>
    <w:p w14:paraId="6FDF6873" w14:textId="77777777" w:rsidR="006455E5" w:rsidRDefault="009D4A85" w:rsidP="002666CE">
      <w:r w:rsidRPr="0095276B">
        <w:t>Aussi fut-ce avec un choc provocant que</w:t>
      </w:r>
      <w:r w:rsidR="006455E5">
        <w:t xml:space="preserve">, </w:t>
      </w:r>
      <w:r w:rsidRPr="0095276B">
        <w:t>sitôt le café bu</w:t>
      </w:r>
      <w:r w:rsidR="006455E5">
        <w:t xml:space="preserve">, </w:t>
      </w:r>
      <w:r w:rsidRPr="0095276B">
        <w:t>Joseph posa le talon sur la chaussée</w:t>
      </w:r>
      <w:r w:rsidR="006455E5">
        <w:t xml:space="preserve">, </w:t>
      </w:r>
      <w:r w:rsidRPr="0095276B">
        <w:t>tandis qu</w:t>
      </w:r>
      <w:r w:rsidR="006455E5">
        <w:t>’</w:t>
      </w:r>
      <w:r w:rsidRPr="0095276B">
        <w:t>il se hâtait vers un objectif mystérieux</w:t>
      </w:r>
      <w:r w:rsidR="006455E5">
        <w:t xml:space="preserve">. </w:t>
      </w:r>
      <w:r w:rsidRPr="0095276B">
        <w:t xml:space="preserve">Et chacun de ses pas faisait jaillir une </w:t>
      </w:r>
      <w:r w:rsidRPr="0095276B">
        <w:lastRenderedPageBreak/>
        <w:t>petite éruption de poussière blanche où s</w:t>
      </w:r>
      <w:r w:rsidR="006455E5">
        <w:t>’</w:t>
      </w:r>
      <w:r w:rsidRPr="0095276B">
        <w:t>affirmait une sorte d</w:t>
      </w:r>
      <w:r w:rsidR="006455E5">
        <w:t>’</w:t>
      </w:r>
      <w:r w:rsidRPr="0095276B">
        <w:t>empire nouveau sur le monde extérieur</w:t>
      </w:r>
      <w:r w:rsidR="006455E5">
        <w:t>.</w:t>
      </w:r>
    </w:p>
    <w:p w14:paraId="4B6C1C0B" w14:textId="77777777" w:rsidR="006455E5" w:rsidRDefault="009D4A85" w:rsidP="002666CE">
      <w:r w:rsidRPr="0095276B">
        <w:t>La considération qui entourait les Simler</w:t>
      </w:r>
      <w:r w:rsidR="006455E5">
        <w:t xml:space="preserve">, </w:t>
      </w:r>
      <w:r w:rsidRPr="0095276B">
        <w:t>depuis l</w:t>
      </w:r>
      <w:r w:rsidR="006455E5">
        <w:t>’</w:t>
      </w:r>
      <w:r w:rsidRPr="0095276B">
        <w:t>avant-veille</w:t>
      </w:r>
      <w:r w:rsidR="006455E5">
        <w:t xml:space="preserve">, </w:t>
      </w:r>
      <w:r w:rsidRPr="0095276B">
        <w:t>ne franchissait pas une certaine zone</w:t>
      </w:r>
      <w:r w:rsidR="006455E5">
        <w:t xml:space="preserve">. </w:t>
      </w:r>
      <w:r w:rsidRPr="0095276B">
        <w:t>En pénétrant chez Mons</w:t>
      </w:r>
      <w:r w:rsidR="006455E5">
        <w:t xml:space="preserve">. </w:t>
      </w:r>
      <w:r w:rsidRPr="0095276B">
        <w:t>Antigny</w:t>
      </w:r>
      <w:r w:rsidR="006455E5">
        <w:t xml:space="preserve">, </w:t>
      </w:r>
      <w:r w:rsidRPr="0095276B">
        <w:t>loueur</w:t>
      </w:r>
      <w:r w:rsidR="006455E5">
        <w:t xml:space="preserve">, </w:t>
      </w:r>
      <w:r w:rsidRPr="0095276B">
        <w:t>le jeune Simler pénétrait en territoire inexploré</w:t>
      </w:r>
      <w:r w:rsidR="006455E5">
        <w:t xml:space="preserve">. </w:t>
      </w:r>
      <w:r w:rsidRPr="0095276B">
        <w:t>Mais de même qu</w:t>
      </w:r>
      <w:r w:rsidR="006455E5">
        <w:t>’</w:t>
      </w:r>
      <w:r w:rsidRPr="0095276B">
        <w:t>il y a des verres de couleur qui ne laissent passer qu</w:t>
      </w:r>
      <w:r w:rsidR="006455E5">
        <w:t>’</w:t>
      </w:r>
      <w:r w:rsidRPr="0095276B">
        <w:t>un certain nombre de rayons lumineux</w:t>
      </w:r>
      <w:r w:rsidR="006455E5">
        <w:t xml:space="preserve">, </w:t>
      </w:r>
      <w:r w:rsidRPr="0095276B">
        <w:t>les lunettes de Joseph semblaient faites d</w:t>
      </w:r>
      <w:r w:rsidR="006455E5">
        <w:t>’</w:t>
      </w:r>
      <w:r w:rsidRPr="0095276B">
        <w:t>une matière finaude</w:t>
      </w:r>
      <w:r w:rsidR="006455E5">
        <w:t xml:space="preserve">, </w:t>
      </w:r>
      <w:r w:rsidRPr="0095276B">
        <w:t>où se brisaient les intentions les plus malveillantes</w:t>
      </w:r>
      <w:r w:rsidR="006455E5">
        <w:t>.</w:t>
      </w:r>
    </w:p>
    <w:p w14:paraId="02D6228C" w14:textId="462EEE7E" w:rsidR="006455E5" w:rsidRDefault="009D4A85" w:rsidP="002666CE">
      <w:r w:rsidRPr="0095276B">
        <w:t>Ces lunettes avaient parfaitement remarqué de loin</w:t>
      </w:r>
      <w:r w:rsidR="006455E5">
        <w:t xml:space="preserve">, </w:t>
      </w:r>
      <w:r w:rsidRPr="0095276B">
        <w:t>dans les rues</w:t>
      </w:r>
      <w:r w:rsidR="006455E5">
        <w:t xml:space="preserve">, </w:t>
      </w:r>
      <w:r w:rsidRPr="0095276B">
        <w:t xml:space="preserve">le sautillement de </w:t>
      </w:r>
      <w:r w:rsidR="006455E5">
        <w:t>M. </w:t>
      </w:r>
      <w:r w:rsidRPr="0095276B">
        <w:t>Pierrotin et la brusque curiosité qui avait saisi cet honorable secrétaire quand il avait reconnu le jeune Simler</w:t>
      </w:r>
      <w:r w:rsidR="006455E5">
        <w:t xml:space="preserve">. </w:t>
      </w:r>
      <w:r w:rsidRPr="0095276B">
        <w:t xml:space="preserve">Et le tournement de tête plein de rage de </w:t>
      </w:r>
      <w:r w:rsidR="006455E5">
        <w:t>M. </w:t>
      </w:r>
      <w:proofErr w:type="spellStart"/>
      <w:r w:rsidRPr="0095276B">
        <w:t>Huillery</w:t>
      </w:r>
      <w:proofErr w:type="spellEnd"/>
      <w:r w:rsidR="006455E5">
        <w:t xml:space="preserve">, </w:t>
      </w:r>
      <w:r w:rsidRPr="0095276B">
        <w:t>au coin de la rue de la Bretonnerie</w:t>
      </w:r>
      <w:r w:rsidR="006455E5">
        <w:t xml:space="preserve">, </w:t>
      </w:r>
      <w:r w:rsidRPr="0095276B">
        <w:t>ne leur avait pas échappé non plus</w:t>
      </w:r>
      <w:r w:rsidR="006455E5">
        <w:t>.</w:t>
      </w:r>
    </w:p>
    <w:p w14:paraId="25F17695" w14:textId="77777777" w:rsidR="006455E5" w:rsidRDefault="009D4A85" w:rsidP="002666CE">
      <w:r w:rsidRPr="0095276B">
        <w:t>Pourtant elles restèrent impénétrables aux essais d</w:t>
      </w:r>
      <w:r w:rsidR="006455E5">
        <w:t>’</w:t>
      </w:r>
      <w:r w:rsidRPr="0095276B">
        <w:t>ins</w:t>
      </w:r>
      <w:r w:rsidRPr="0095276B">
        <w:t>o</w:t>
      </w:r>
      <w:r w:rsidRPr="0095276B">
        <w:t>lence de l</w:t>
      </w:r>
      <w:r w:rsidR="006455E5">
        <w:t>’</w:t>
      </w:r>
      <w:r w:rsidRPr="0095276B">
        <w:t>homme de cheval</w:t>
      </w:r>
      <w:r w:rsidR="006455E5">
        <w:t>.</w:t>
      </w:r>
    </w:p>
    <w:p w14:paraId="44786783" w14:textId="77777777" w:rsidR="006455E5" w:rsidRDefault="006455E5" w:rsidP="002666CE">
      <w:r>
        <w:t>« </w:t>
      </w:r>
      <w:r w:rsidR="009D4A85" w:rsidRPr="0095276B">
        <w:t>Nous tirera-t-il jusqu</w:t>
      </w:r>
      <w:r>
        <w:t>’</w:t>
      </w:r>
      <w:r w:rsidR="009D4A85" w:rsidRPr="0095276B">
        <w:t>à la forêt de l</w:t>
      </w:r>
      <w:r>
        <w:t>’</w:t>
      </w:r>
      <w:r w:rsidR="009D4A85" w:rsidRPr="0095276B">
        <w:t>Épine</w:t>
      </w:r>
      <w:r>
        <w:t xml:space="preserve"> ? </w:t>
      </w:r>
      <w:r w:rsidR="009D4A85" w:rsidRPr="0095276B">
        <w:t>demandait Joseph en contemplant d</w:t>
      </w:r>
      <w:r>
        <w:t>’</w:t>
      </w:r>
      <w:r w:rsidR="009D4A85" w:rsidRPr="0095276B">
        <w:t>un air pitoyable l</w:t>
      </w:r>
      <w:r>
        <w:t>’</w:t>
      </w:r>
      <w:r w:rsidR="009D4A85" w:rsidRPr="0095276B">
        <w:t>animal cagneux qu</w:t>
      </w:r>
      <w:r>
        <w:t>’</w:t>
      </w:r>
      <w:r w:rsidR="009D4A85" w:rsidRPr="0095276B">
        <w:t>un aide d</w:t>
      </w:r>
      <w:r>
        <w:t>’</w:t>
      </w:r>
      <w:r w:rsidR="009D4A85" w:rsidRPr="0095276B">
        <w:t>écurie attelait au véhicule</w:t>
      </w:r>
      <w:r>
        <w:t>.</w:t>
      </w:r>
    </w:p>
    <w:p w14:paraId="48A5D149" w14:textId="77777777" w:rsidR="006455E5" w:rsidRDefault="006455E5" w:rsidP="002666CE">
      <w:r>
        <w:t>« </w:t>
      </w:r>
      <w:r w:rsidR="009D4A85" w:rsidRPr="0095276B">
        <w:t>Est-ce Monsieur qui se propose de conduire</w:t>
      </w:r>
      <w:r>
        <w:t xml:space="preserve"> ? </w:t>
      </w:r>
      <w:r w:rsidR="009D4A85" w:rsidRPr="0095276B">
        <w:t>répondit l</w:t>
      </w:r>
      <w:r>
        <w:t>’</w:t>
      </w:r>
      <w:r w:rsidR="009D4A85" w:rsidRPr="0095276B">
        <w:t>ancien sous-officier des dragons de l</w:t>
      </w:r>
      <w:r>
        <w:t>’</w:t>
      </w:r>
      <w:r w:rsidR="009D4A85" w:rsidRPr="0095276B">
        <w:t>Impératrice</w:t>
      </w:r>
      <w:r>
        <w:t>.</w:t>
      </w:r>
    </w:p>
    <w:p w14:paraId="617DBBF8" w14:textId="77777777" w:rsidR="006455E5" w:rsidRDefault="006455E5" w:rsidP="002666CE">
      <w:r>
        <w:t>« </w:t>
      </w:r>
      <w:r w:rsidR="009D4A85" w:rsidRPr="0095276B">
        <w:t>Moi-même</w:t>
      </w:r>
      <w:r>
        <w:t xml:space="preserve">, </w:t>
      </w:r>
      <w:r w:rsidR="009D4A85" w:rsidRPr="0095276B">
        <w:t>affirma Joseph avec un regard vers l</w:t>
      </w:r>
      <w:r>
        <w:t>’</w:t>
      </w:r>
      <w:r w:rsidR="009D4A85" w:rsidRPr="0095276B">
        <w:t>individu aux leggins fauves</w:t>
      </w:r>
      <w:r>
        <w:t>.</w:t>
      </w:r>
    </w:p>
    <w:p w14:paraId="2675C41F" w14:textId="1C5AC67F" w:rsidR="002666CE" w:rsidRDefault="006455E5" w:rsidP="002666CE">
      <w:r>
        <w:t>« </w:t>
      </w:r>
      <w:r w:rsidR="009D4A85" w:rsidRPr="0095276B">
        <w:t>En ce cas</w:t>
      </w:r>
      <w:r>
        <w:t>… »</w:t>
      </w:r>
    </w:p>
    <w:p w14:paraId="4E3DF95B" w14:textId="77777777" w:rsidR="006455E5" w:rsidRDefault="009D4A85" w:rsidP="002666CE">
      <w:r w:rsidRPr="0095276B">
        <w:t>Un léger sifflement de cravache donna tout leur sens à ces trois monosyllabes</w:t>
      </w:r>
      <w:r w:rsidR="006455E5">
        <w:t>.</w:t>
      </w:r>
    </w:p>
    <w:p w14:paraId="59381047" w14:textId="77777777" w:rsidR="006455E5" w:rsidRDefault="006455E5" w:rsidP="002666CE">
      <w:r>
        <w:t>« </w:t>
      </w:r>
      <w:r w:rsidR="009D4A85" w:rsidRPr="0095276B">
        <w:t>Il est bien maigre</w:t>
      </w:r>
      <w:r>
        <w:t>.</w:t>
      </w:r>
    </w:p>
    <w:p w14:paraId="50550E6B" w14:textId="77777777" w:rsidR="006455E5" w:rsidRDefault="006455E5" w:rsidP="002666CE">
      <w:r>
        <w:lastRenderedPageBreak/>
        <w:t>— </w:t>
      </w:r>
      <w:r w:rsidR="009D4A85" w:rsidRPr="0095276B">
        <w:t>Je nourris mes chevaux</w:t>
      </w:r>
      <w:r>
        <w:t xml:space="preserve">, </w:t>
      </w:r>
      <w:r w:rsidR="009D4A85" w:rsidRPr="0095276B">
        <w:t xml:space="preserve">mais il y a des </w:t>
      </w:r>
      <w:r w:rsidR="009D4A85" w:rsidRPr="0095276B">
        <w:rPr>
          <w:i/>
          <w:iCs/>
        </w:rPr>
        <w:t>juments</w:t>
      </w:r>
      <w:r w:rsidR="009D4A85" w:rsidRPr="0095276B">
        <w:t xml:space="preserve"> maigres comme il y a des hommes gros</w:t>
      </w:r>
      <w:r>
        <w:t>.</w:t>
      </w:r>
    </w:p>
    <w:p w14:paraId="0A566212" w14:textId="56D54F6E" w:rsidR="002666CE" w:rsidRDefault="006455E5" w:rsidP="002666CE">
      <w:r>
        <w:t>— </w:t>
      </w:r>
      <w:r w:rsidR="009D4A85" w:rsidRPr="0095276B">
        <w:t>Il n</w:t>
      </w:r>
      <w:r>
        <w:t>’</w:t>
      </w:r>
      <w:r w:rsidR="009D4A85" w:rsidRPr="0095276B">
        <w:t>est pas vicieux</w:t>
      </w:r>
      <w:r>
        <w:t> ? »</w:t>
      </w:r>
    </w:p>
    <w:p w14:paraId="10ABD4A2" w14:textId="7E5B0CE6" w:rsidR="006455E5" w:rsidRDefault="006455E5" w:rsidP="002666CE">
      <w:r>
        <w:t>M. </w:t>
      </w:r>
      <w:r w:rsidR="009D4A85" w:rsidRPr="0095276B">
        <w:t>Antigny perdit son petit capital de patience</w:t>
      </w:r>
      <w:r>
        <w:t>.</w:t>
      </w:r>
    </w:p>
    <w:p w14:paraId="383B85C8" w14:textId="6A170871" w:rsidR="002666CE" w:rsidRDefault="006455E5" w:rsidP="002666CE">
      <w:r>
        <w:t>« </w:t>
      </w:r>
      <w:r w:rsidR="009D4A85" w:rsidRPr="0095276B">
        <w:t>C</w:t>
      </w:r>
      <w:r>
        <w:t>’</w:t>
      </w:r>
      <w:r w:rsidR="009D4A85" w:rsidRPr="0095276B">
        <w:t>est selon</w:t>
      </w:r>
      <w:r>
        <w:t xml:space="preserve">. </w:t>
      </w:r>
      <w:r w:rsidR="009D4A85" w:rsidRPr="0095276B">
        <w:t>Conduite de travers</w:t>
      </w:r>
      <w:r>
        <w:t xml:space="preserve">, </w:t>
      </w:r>
      <w:r w:rsidR="009D4A85" w:rsidRPr="0095276B">
        <w:rPr>
          <w:i/>
          <w:iCs/>
        </w:rPr>
        <w:t>elle</w:t>
      </w:r>
      <w:r w:rsidR="009D4A85" w:rsidRPr="0095276B">
        <w:t xml:space="preserve"> vous mènera dans le fossé tout comme un autre</w:t>
      </w:r>
      <w:r>
        <w:t>. »</w:t>
      </w:r>
    </w:p>
    <w:p w14:paraId="158A11BD" w14:textId="77777777" w:rsidR="006455E5" w:rsidRDefault="009D4A85" w:rsidP="002666CE">
      <w:r w:rsidRPr="0095276B">
        <w:t>Le garçon d</w:t>
      </w:r>
      <w:r w:rsidR="006455E5">
        <w:t>’</w:t>
      </w:r>
      <w:r w:rsidRPr="0095276B">
        <w:t>écurie</w:t>
      </w:r>
      <w:r w:rsidR="006455E5">
        <w:t xml:space="preserve">, </w:t>
      </w:r>
      <w:r w:rsidRPr="0095276B">
        <w:t>soucieux du pourboire</w:t>
      </w:r>
      <w:r w:rsidR="006455E5">
        <w:t xml:space="preserve">, </w:t>
      </w:r>
      <w:r w:rsidRPr="0095276B">
        <w:t>intervint</w:t>
      </w:r>
      <w:r w:rsidR="006455E5">
        <w:t xml:space="preserve">, </w:t>
      </w:r>
      <w:r w:rsidRPr="0095276B">
        <w:t>d</w:t>
      </w:r>
      <w:r w:rsidR="006455E5">
        <w:t>’</w:t>
      </w:r>
      <w:r w:rsidRPr="0095276B">
        <w:t>e</w:t>
      </w:r>
      <w:r w:rsidRPr="0095276B">
        <w:t>n</w:t>
      </w:r>
      <w:r w:rsidRPr="0095276B">
        <w:t>tre les jambes de la bête résignée</w:t>
      </w:r>
      <w:r w:rsidR="006455E5">
        <w:t xml:space="preserve">, </w:t>
      </w:r>
      <w:r w:rsidRPr="0095276B">
        <w:t>où il bouclait la sous-ventrière</w:t>
      </w:r>
      <w:r w:rsidR="006455E5">
        <w:t> :</w:t>
      </w:r>
    </w:p>
    <w:p w14:paraId="4315760A" w14:textId="2B090ED0" w:rsidR="002666CE" w:rsidRDefault="006455E5" w:rsidP="002666CE">
      <w:r>
        <w:t>« </w:t>
      </w:r>
      <w:r w:rsidR="009D4A85" w:rsidRPr="0095276B">
        <w:t>Pas de crainte à avoir avec c</w:t>
      </w:r>
      <w:r>
        <w:t>’</w:t>
      </w:r>
      <w:r w:rsidR="009D4A85" w:rsidRPr="0095276B">
        <w:t>te bête-là</w:t>
      </w:r>
      <w:r>
        <w:t xml:space="preserve"> ! </w:t>
      </w:r>
      <w:r w:rsidR="009D4A85" w:rsidRPr="0095276B">
        <w:t>Mais avec un c</w:t>
      </w:r>
      <w:r w:rsidR="009D4A85" w:rsidRPr="0095276B">
        <w:t>o</w:t>
      </w:r>
      <w:r w:rsidR="009D4A85" w:rsidRPr="0095276B">
        <w:t>cher de la maison qu</w:t>
      </w:r>
      <w:r>
        <w:t>’</w:t>
      </w:r>
      <w:r w:rsidR="009D4A85" w:rsidRPr="0095276B">
        <w:t>l</w:t>
      </w:r>
      <w:r>
        <w:t>’</w:t>
      </w:r>
      <w:r w:rsidR="009D4A85" w:rsidRPr="0095276B">
        <w:t>aurait ben en main</w:t>
      </w:r>
      <w:r>
        <w:t xml:space="preserve">, </w:t>
      </w:r>
      <w:r w:rsidR="009D4A85" w:rsidRPr="0095276B">
        <w:t>a vous donnerait ben plus de satisfaction</w:t>
      </w:r>
      <w:r>
        <w:t>. »</w:t>
      </w:r>
    </w:p>
    <w:p w14:paraId="18DCBFDA" w14:textId="77777777" w:rsidR="006455E5" w:rsidRDefault="009D4A85" w:rsidP="002666CE">
      <w:r w:rsidRPr="0095276B">
        <w:t>Joseph se détourna précipitamment vers le break délabré</w:t>
      </w:r>
      <w:r w:rsidR="006455E5">
        <w:t xml:space="preserve">, </w:t>
      </w:r>
      <w:r w:rsidRPr="0095276B">
        <w:t>tandis que le garçon ajoutait en rigolant sous cape</w:t>
      </w:r>
      <w:r w:rsidR="006455E5">
        <w:t> :</w:t>
      </w:r>
    </w:p>
    <w:p w14:paraId="386E9830" w14:textId="77777777" w:rsidR="006455E5" w:rsidRDefault="006455E5" w:rsidP="002666CE">
      <w:r>
        <w:t>« </w:t>
      </w:r>
      <w:r w:rsidR="009D4A85" w:rsidRPr="0095276B">
        <w:t xml:space="preserve">A trottera toujours ben </w:t>
      </w:r>
      <w:proofErr w:type="spellStart"/>
      <w:r w:rsidR="009D4A85" w:rsidRPr="0095276B">
        <w:t>su</w:t>
      </w:r>
      <w:r>
        <w:t>’</w:t>
      </w:r>
      <w:r w:rsidR="009D4A85" w:rsidRPr="0095276B">
        <w:t>l</w:t>
      </w:r>
      <w:r>
        <w:t>’</w:t>
      </w:r>
      <w:r w:rsidR="009D4A85" w:rsidRPr="0095276B">
        <w:t>chemin</w:t>
      </w:r>
      <w:proofErr w:type="spellEnd"/>
      <w:r w:rsidR="009D4A85" w:rsidRPr="0095276B">
        <w:t xml:space="preserve"> du retour</w:t>
      </w:r>
      <w:r>
        <w:t>.</w:t>
      </w:r>
    </w:p>
    <w:p w14:paraId="192EC365" w14:textId="67B8D274" w:rsidR="002666CE" w:rsidRDefault="006455E5" w:rsidP="002666CE">
      <w:r>
        <w:t>— </w:t>
      </w:r>
      <w:r w:rsidR="009D4A85" w:rsidRPr="0095276B">
        <w:t>Cette voiture est bien vieille</w:t>
      </w:r>
      <w:r>
        <w:t xml:space="preserve">. </w:t>
      </w:r>
      <w:r w:rsidR="009D4A85" w:rsidRPr="0095276B">
        <w:t>N</w:t>
      </w:r>
      <w:r>
        <w:t>’</w:t>
      </w:r>
      <w:r w:rsidR="009D4A85" w:rsidRPr="0095276B">
        <w:t>en avez-vous pas de plus</w:t>
      </w:r>
      <w:r>
        <w:t xml:space="preserve">… </w:t>
      </w:r>
      <w:r w:rsidR="009D4A85" w:rsidRPr="0095276B">
        <w:t>convenable</w:t>
      </w:r>
      <w:r>
        <w:t> ? »</w:t>
      </w:r>
    </w:p>
    <w:p w14:paraId="47A19161" w14:textId="69C37BB4" w:rsidR="006455E5" w:rsidRDefault="009D4A85" w:rsidP="002666CE">
      <w:r w:rsidRPr="0095276B">
        <w:t>Ce terrain de transactions inconnues le mettait mal à son aise</w:t>
      </w:r>
      <w:r w:rsidR="006455E5">
        <w:t>. M. </w:t>
      </w:r>
      <w:r w:rsidRPr="0095276B">
        <w:t>Antigny s</w:t>
      </w:r>
      <w:r w:rsidR="006455E5">
        <w:t>’</w:t>
      </w:r>
      <w:r w:rsidRPr="0095276B">
        <w:t>était éloigné de quelques pas pour dompter d</w:t>
      </w:r>
      <w:r w:rsidR="006455E5">
        <w:t>’</w:t>
      </w:r>
      <w:r w:rsidRPr="0095276B">
        <w:t>une façon ostensible le mépris où il tenait ce client d</w:t>
      </w:r>
      <w:r w:rsidR="006455E5">
        <w:t>’</w:t>
      </w:r>
      <w:r w:rsidRPr="0095276B">
        <w:t>une e</w:t>
      </w:r>
      <w:r w:rsidRPr="0095276B">
        <w:t>s</w:t>
      </w:r>
      <w:r w:rsidRPr="0095276B">
        <w:t>pèce si nouvelle</w:t>
      </w:r>
      <w:r w:rsidR="006455E5">
        <w:t xml:space="preserve">. </w:t>
      </w:r>
      <w:r w:rsidRPr="0095276B">
        <w:t>Il répondit en pinçant le nez</w:t>
      </w:r>
      <w:r w:rsidR="006455E5">
        <w:t> :</w:t>
      </w:r>
    </w:p>
    <w:p w14:paraId="3A041C48" w14:textId="77777777" w:rsidR="006455E5" w:rsidRDefault="006455E5" w:rsidP="002666CE">
      <w:r>
        <w:t>« </w:t>
      </w:r>
      <w:r w:rsidR="009D4A85" w:rsidRPr="0095276B">
        <w:t>Je peux mettre un mail-coach à votre disposition</w:t>
      </w:r>
      <w:r>
        <w:t>.</w:t>
      </w:r>
    </w:p>
    <w:p w14:paraId="6F93734A" w14:textId="77777777" w:rsidR="006455E5" w:rsidRDefault="006455E5" w:rsidP="002666CE">
      <w:r>
        <w:t>— </w:t>
      </w:r>
      <w:r w:rsidR="009D4A85" w:rsidRPr="0095276B">
        <w:t>Je parle d</w:t>
      </w:r>
      <w:r>
        <w:t>’</w:t>
      </w:r>
      <w:r w:rsidR="009D4A85" w:rsidRPr="0095276B">
        <w:t>un autre break</w:t>
      </w:r>
      <w:r>
        <w:t xml:space="preserve">, </w:t>
      </w:r>
      <w:r w:rsidR="009D4A85" w:rsidRPr="0095276B">
        <w:t>répondit Joseph avec une do</w:t>
      </w:r>
      <w:r w:rsidR="009D4A85" w:rsidRPr="0095276B">
        <w:t>u</w:t>
      </w:r>
      <w:r w:rsidR="009D4A85" w:rsidRPr="0095276B">
        <w:t>ce fermeté</w:t>
      </w:r>
      <w:r>
        <w:t xml:space="preserve">. </w:t>
      </w:r>
      <w:r w:rsidR="009D4A85" w:rsidRPr="0095276B">
        <w:t>Celui-ci</w:t>
      </w:r>
      <w:r>
        <w:t>…</w:t>
      </w:r>
    </w:p>
    <w:p w14:paraId="4609F03A" w14:textId="77777777" w:rsidR="006455E5" w:rsidRDefault="006455E5" w:rsidP="002666CE">
      <w:r>
        <w:t>— </w:t>
      </w:r>
      <w:r w:rsidR="009D4A85" w:rsidRPr="0095276B">
        <w:t>Pardon</w:t>
      </w:r>
      <w:r>
        <w:t xml:space="preserve"> ! </w:t>
      </w:r>
      <w:r w:rsidR="009D4A85" w:rsidRPr="0095276B">
        <w:t>Parlons-nous d</w:t>
      </w:r>
      <w:r>
        <w:t>’</w:t>
      </w:r>
      <w:r w:rsidR="009D4A85" w:rsidRPr="0095276B">
        <w:t>un break</w:t>
      </w:r>
      <w:r>
        <w:t xml:space="preserve"> ? </w:t>
      </w:r>
      <w:r w:rsidR="009D4A85" w:rsidRPr="0095276B">
        <w:t>Cette voiture-ci s</w:t>
      </w:r>
      <w:r>
        <w:t>’</w:t>
      </w:r>
      <w:r w:rsidR="009D4A85" w:rsidRPr="0095276B">
        <w:t>a</w:t>
      </w:r>
      <w:r w:rsidR="009D4A85" w:rsidRPr="0095276B">
        <w:t>p</w:t>
      </w:r>
      <w:r w:rsidR="009D4A85" w:rsidRPr="0095276B">
        <w:t>pelle une wagonnette</w:t>
      </w:r>
      <w:r>
        <w:t>.</w:t>
      </w:r>
    </w:p>
    <w:p w14:paraId="0931662C" w14:textId="77777777" w:rsidR="006455E5" w:rsidRDefault="006455E5" w:rsidP="002666CE">
      <w:r>
        <w:lastRenderedPageBreak/>
        <w:t>— </w:t>
      </w:r>
      <w:r w:rsidR="009D4A85" w:rsidRPr="0095276B">
        <w:t>Ah</w:t>
      </w:r>
      <w:r>
        <w:t xml:space="preserve"> ? </w:t>
      </w:r>
      <w:r w:rsidR="009D4A85" w:rsidRPr="0095276B">
        <w:t>J</w:t>
      </w:r>
      <w:r>
        <w:t>’</w:t>
      </w:r>
      <w:r w:rsidR="009D4A85" w:rsidRPr="0095276B">
        <w:t>avais pourtant demandé un break</w:t>
      </w:r>
      <w:r>
        <w:t>.</w:t>
      </w:r>
    </w:p>
    <w:p w14:paraId="199EA6EE" w14:textId="77777777" w:rsidR="006455E5" w:rsidRDefault="006455E5" w:rsidP="002666CE">
      <w:r>
        <w:t>— </w:t>
      </w:r>
      <w:r w:rsidR="009D4A85" w:rsidRPr="0095276B">
        <w:t>Monsieur promène sa famille</w:t>
      </w:r>
      <w:r>
        <w:t> ?</w:t>
      </w:r>
    </w:p>
    <w:p w14:paraId="40D191D1" w14:textId="77777777" w:rsidR="006455E5" w:rsidRDefault="006455E5" w:rsidP="002666CE">
      <w:r>
        <w:t>— </w:t>
      </w:r>
      <w:r w:rsidR="009D4A85" w:rsidRPr="0095276B">
        <w:t>Ou</w:t>
      </w:r>
      <w:r>
        <w:t xml:space="preserve">… </w:t>
      </w:r>
      <w:r w:rsidR="009D4A85" w:rsidRPr="0095276B">
        <w:t>i</w:t>
      </w:r>
      <w:r>
        <w:t xml:space="preserve">. </w:t>
      </w:r>
      <w:r w:rsidR="009D4A85" w:rsidRPr="0095276B">
        <w:t>Quel rapport y a-t-il</w:t>
      </w:r>
      <w:r>
        <w:t> ?</w:t>
      </w:r>
    </w:p>
    <w:p w14:paraId="6758A2E9" w14:textId="7676A62A" w:rsidR="002666CE" w:rsidRDefault="006455E5" w:rsidP="002666CE">
      <w:r>
        <w:t>— </w:t>
      </w:r>
      <w:r w:rsidR="009D4A85" w:rsidRPr="0095276B">
        <w:t>Votre famille ne tiendra pas dans mon break</w:t>
      </w:r>
      <w:r>
        <w:t xml:space="preserve">. </w:t>
      </w:r>
      <w:r w:rsidR="009D4A85" w:rsidRPr="0095276B">
        <w:t>Mais qu</w:t>
      </w:r>
      <w:r>
        <w:t>’</w:t>
      </w:r>
      <w:r w:rsidR="009D4A85" w:rsidRPr="0095276B">
        <w:t>à cela ne tienne</w:t>
      </w:r>
      <w:r>
        <w:t xml:space="preserve"> : </w:t>
      </w:r>
      <w:r w:rsidR="009D4A85" w:rsidRPr="0095276B">
        <w:t>Eugène</w:t>
      </w:r>
      <w:r>
        <w:t xml:space="preserve">, </w:t>
      </w:r>
      <w:r w:rsidR="009D4A85" w:rsidRPr="0095276B">
        <w:t>dételez</w:t>
      </w:r>
      <w:r>
        <w:t>. »</w:t>
      </w:r>
    </w:p>
    <w:p w14:paraId="55B0D78B" w14:textId="77777777" w:rsidR="006455E5" w:rsidRDefault="009D4A85" w:rsidP="002666CE">
      <w:r w:rsidRPr="0095276B">
        <w:t>Joseph vit rouge</w:t>
      </w:r>
      <w:r w:rsidR="006455E5">
        <w:t xml:space="preserve">. </w:t>
      </w:r>
      <w:r w:rsidRPr="0095276B">
        <w:t>Il fit craquer un des doigts de sa main droite dans le creux de la gauche</w:t>
      </w:r>
      <w:r w:rsidR="006455E5">
        <w:t>.</w:t>
      </w:r>
    </w:p>
    <w:p w14:paraId="4DCEA3E9" w14:textId="42D3E2CE" w:rsidR="002666CE" w:rsidRDefault="006455E5" w:rsidP="002666CE">
      <w:r>
        <w:t>« </w:t>
      </w:r>
      <w:r w:rsidR="009D4A85" w:rsidRPr="0095276B">
        <w:t>Je ne vous dis pas de faire dételer</w:t>
      </w:r>
      <w:r>
        <w:t xml:space="preserve">, </w:t>
      </w:r>
      <w:r w:rsidR="009D4A85" w:rsidRPr="0095276B">
        <w:t>mais de me montrer un véhicule moins sale que celui que vous me présentez là</w:t>
      </w:r>
      <w:r>
        <w:t>. »</w:t>
      </w:r>
    </w:p>
    <w:p w14:paraId="3927929A" w14:textId="04C4F09E" w:rsidR="006455E5" w:rsidRDefault="006455E5" w:rsidP="002666CE">
      <w:r>
        <w:t>M. </w:t>
      </w:r>
      <w:r w:rsidR="009D4A85" w:rsidRPr="0095276B">
        <w:t>Antigny trouva les accents d</w:t>
      </w:r>
      <w:r>
        <w:t>’</w:t>
      </w:r>
      <w:r w:rsidR="009D4A85" w:rsidRPr="0095276B">
        <w:t>un flegme souverain pour ordonner</w:t>
      </w:r>
      <w:r>
        <w:t>.</w:t>
      </w:r>
    </w:p>
    <w:p w14:paraId="12A435B0" w14:textId="7C49E01C" w:rsidR="002666CE" w:rsidRDefault="006455E5" w:rsidP="002666CE">
      <w:r>
        <w:t>« </w:t>
      </w:r>
      <w:r w:rsidR="009D4A85" w:rsidRPr="0095276B">
        <w:t>Jules</w:t>
      </w:r>
      <w:r>
        <w:t xml:space="preserve">, </w:t>
      </w:r>
      <w:r w:rsidR="009D4A85" w:rsidRPr="0095276B">
        <w:t>sortez la tapissière</w:t>
      </w:r>
      <w:r>
        <w:t>. »</w:t>
      </w:r>
    </w:p>
    <w:p w14:paraId="4D7057A9" w14:textId="77777777" w:rsidR="006455E5" w:rsidRDefault="009D4A85" w:rsidP="002666CE">
      <w:r w:rsidRPr="0095276B">
        <w:t>Les bras nus des palefreniers se gonflèrent autour d</w:t>
      </w:r>
      <w:r w:rsidR="006455E5">
        <w:t>’</w:t>
      </w:r>
      <w:r w:rsidRPr="0095276B">
        <w:t>un t</w:t>
      </w:r>
      <w:r w:rsidRPr="0095276B">
        <w:t>i</w:t>
      </w:r>
      <w:r w:rsidRPr="0095276B">
        <w:t>mon et de quatre roues</w:t>
      </w:r>
      <w:r w:rsidR="006455E5">
        <w:t xml:space="preserve">. </w:t>
      </w:r>
      <w:r w:rsidRPr="0095276B">
        <w:t>Une tapissière</w:t>
      </w:r>
      <w:r w:rsidR="006455E5">
        <w:t xml:space="preserve">, </w:t>
      </w:r>
      <w:r w:rsidRPr="0095276B">
        <w:t>à trimbaler un orphéon</w:t>
      </w:r>
      <w:r w:rsidR="006455E5">
        <w:t xml:space="preserve">, </w:t>
      </w:r>
      <w:r w:rsidRPr="0095276B">
        <w:t>ébranla le pavé de la cour et resta bêtement calée dans un rui</w:t>
      </w:r>
      <w:r w:rsidRPr="0095276B">
        <w:t>s</w:t>
      </w:r>
      <w:r w:rsidRPr="0095276B">
        <w:t>seau à purin</w:t>
      </w:r>
      <w:r w:rsidR="006455E5">
        <w:t>.</w:t>
      </w:r>
    </w:p>
    <w:p w14:paraId="4C029596" w14:textId="0F50ABC0" w:rsidR="006455E5" w:rsidRDefault="009D4A85" w:rsidP="002666CE">
      <w:r w:rsidRPr="0095276B">
        <w:t>Alors Joseph se rappela qu</w:t>
      </w:r>
      <w:r w:rsidR="006455E5">
        <w:t>’</w:t>
      </w:r>
      <w:r w:rsidRPr="0095276B">
        <w:t xml:space="preserve">il courait des bruits fâcheux sur la gestion de </w:t>
      </w:r>
      <w:r w:rsidR="006455E5">
        <w:t>M. </w:t>
      </w:r>
      <w:r w:rsidRPr="0095276B">
        <w:t>Antigny</w:t>
      </w:r>
      <w:r w:rsidR="006455E5">
        <w:t xml:space="preserve">, </w:t>
      </w:r>
      <w:r w:rsidRPr="0095276B">
        <w:t>qui sacrifiait censément aux dames de pique et de cœur beaucoup plus que ne lui permettait le train de ses affaires</w:t>
      </w:r>
      <w:r w:rsidR="006455E5">
        <w:t xml:space="preserve">. </w:t>
      </w:r>
      <w:r w:rsidRPr="0095276B">
        <w:t>Et au souvenir des circonstances qui l</w:t>
      </w:r>
      <w:r w:rsidR="006455E5">
        <w:t>’</w:t>
      </w:r>
      <w:r w:rsidRPr="0095276B">
        <w:t>amenaient</w:t>
      </w:r>
      <w:r w:rsidR="006455E5">
        <w:t xml:space="preserve">, </w:t>
      </w:r>
      <w:r w:rsidRPr="0095276B">
        <w:t>lui</w:t>
      </w:r>
      <w:r w:rsidR="006455E5">
        <w:t xml:space="preserve">, </w:t>
      </w:r>
      <w:r w:rsidRPr="0095276B">
        <w:t>Joseph Simler</w:t>
      </w:r>
      <w:r w:rsidR="006455E5">
        <w:t xml:space="preserve">, </w:t>
      </w:r>
      <w:r w:rsidRPr="0095276B">
        <w:t>dans cette cour</w:t>
      </w:r>
      <w:r w:rsidR="006455E5">
        <w:t xml:space="preserve">, </w:t>
      </w:r>
      <w:r w:rsidRPr="0095276B">
        <w:t>il s</w:t>
      </w:r>
      <w:r w:rsidR="006455E5">
        <w:t>’</w:t>
      </w:r>
      <w:r w:rsidRPr="0095276B">
        <w:t>éleva en lui une force joyeuse et irrésistible</w:t>
      </w:r>
      <w:r w:rsidR="006455E5">
        <w:t xml:space="preserve">, </w:t>
      </w:r>
      <w:r w:rsidRPr="0095276B">
        <w:t>comparable à l</w:t>
      </w:r>
      <w:r w:rsidR="006455E5">
        <w:t>’</w:t>
      </w:r>
      <w:r w:rsidRPr="0095276B">
        <w:t>une de ces risées du soir sur l</w:t>
      </w:r>
      <w:r w:rsidR="006455E5">
        <w:t>’</w:t>
      </w:r>
      <w:r w:rsidRPr="0095276B">
        <w:t>eau des lacs</w:t>
      </w:r>
      <w:r w:rsidR="006455E5">
        <w:t xml:space="preserve">. </w:t>
      </w:r>
      <w:r w:rsidRPr="0095276B">
        <w:t>Il tourna les yeux autour de soi avec gaîté</w:t>
      </w:r>
      <w:r w:rsidR="006455E5">
        <w:t xml:space="preserve">, </w:t>
      </w:r>
      <w:r w:rsidRPr="0095276B">
        <w:t>et dit</w:t>
      </w:r>
      <w:r w:rsidR="006455E5">
        <w:t> :</w:t>
      </w:r>
    </w:p>
    <w:p w14:paraId="2FF87253" w14:textId="69DFDBDD" w:rsidR="002666CE" w:rsidRDefault="006455E5" w:rsidP="002666CE">
      <w:r>
        <w:t>« </w:t>
      </w:r>
      <w:r w:rsidR="009D4A85" w:rsidRPr="0095276B">
        <w:t>Je garde le wagon</w:t>
      </w:r>
      <w:r>
        <w:t>. »</w:t>
      </w:r>
    </w:p>
    <w:p w14:paraId="758919E5" w14:textId="77777777" w:rsidR="006455E5" w:rsidRDefault="009D4A85" w:rsidP="002666CE">
      <w:r w:rsidRPr="0095276B">
        <w:lastRenderedPageBreak/>
        <w:t>Puis il fit sortir la voiture dans la rue</w:t>
      </w:r>
      <w:r w:rsidR="006455E5">
        <w:t xml:space="preserve">, </w:t>
      </w:r>
      <w:r w:rsidRPr="0095276B">
        <w:t>monta sur le siège et prit les guides avec moins de gaucherie que le personnel ne s</w:t>
      </w:r>
      <w:r w:rsidR="006455E5">
        <w:t>’</w:t>
      </w:r>
      <w:r w:rsidRPr="0095276B">
        <w:t>y attendait</w:t>
      </w:r>
      <w:r w:rsidR="006455E5">
        <w:t>.</w:t>
      </w:r>
    </w:p>
    <w:p w14:paraId="2604DE1E" w14:textId="77777777" w:rsidR="006455E5" w:rsidRDefault="009D4A85" w:rsidP="002666CE">
      <w:r w:rsidRPr="0095276B">
        <w:t>Quant à l</w:t>
      </w:r>
      <w:r w:rsidR="006455E5">
        <w:t>’</w:t>
      </w:r>
      <w:r w:rsidRPr="0095276B">
        <w:t>ancien sous-officier</w:t>
      </w:r>
      <w:r w:rsidR="006455E5">
        <w:t xml:space="preserve">, </w:t>
      </w:r>
      <w:r w:rsidRPr="0095276B">
        <w:t>une fois reçues les arrhes qu</w:t>
      </w:r>
      <w:r w:rsidR="006455E5">
        <w:t>’</w:t>
      </w:r>
      <w:r w:rsidRPr="0095276B">
        <w:t>il s</w:t>
      </w:r>
      <w:r w:rsidR="006455E5">
        <w:t>’</w:t>
      </w:r>
      <w:r w:rsidRPr="0095276B">
        <w:t>était fait verser</w:t>
      </w:r>
      <w:r w:rsidR="006455E5">
        <w:t xml:space="preserve">, </w:t>
      </w:r>
      <w:r w:rsidRPr="0095276B">
        <w:t>il avait laissé entendre par son attitude que l</w:t>
      </w:r>
      <w:r w:rsidR="006455E5">
        <w:t>’</w:t>
      </w:r>
      <w:r w:rsidRPr="0095276B">
        <w:t>essentiel de la farce avait pris fin à ses yeux</w:t>
      </w:r>
      <w:r w:rsidR="006455E5">
        <w:t xml:space="preserve">. </w:t>
      </w:r>
      <w:r w:rsidRPr="0095276B">
        <w:t>Il s</w:t>
      </w:r>
      <w:r w:rsidR="006455E5">
        <w:t>’</w:t>
      </w:r>
      <w:r w:rsidRPr="0095276B">
        <w:t>était retiré avec dignité dans son cabinet meublé de pipes</w:t>
      </w:r>
      <w:r w:rsidR="006455E5">
        <w:t xml:space="preserve">, </w:t>
      </w:r>
      <w:r w:rsidRPr="0095276B">
        <w:t>de gravures a</w:t>
      </w:r>
      <w:r w:rsidRPr="0095276B">
        <w:t>n</w:t>
      </w:r>
      <w:r w:rsidRPr="0095276B">
        <w:t>glaises</w:t>
      </w:r>
      <w:r w:rsidR="006455E5">
        <w:t xml:space="preserve">, </w:t>
      </w:r>
      <w:r w:rsidRPr="0095276B">
        <w:t>d</w:t>
      </w:r>
      <w:r w:rsidR="006455E5">
        <w:t>’</w:t>
      </w:r>
      <w:r w:rsidRPr="0095276B">
        <w:t>une chaise crevée</w:t>
      </w:r>
      <w:r w:rsidR="006455E5">
        <w:t xml:space="preserve">, </w:t>
      </w:r>
      <w:r w:rsidRPr="0095276B">
        <w:t>d</w:t>
      </w:r>
      <w:r w:rsidR="006455E5">
        <w:t>’</w:t>
      </w:r>
      <w:r w:rsidRPr="0095276B">
        <w:t>un vieux poêle de fonte</w:t>
      </w:r>
      <w:r w:rsidR="006455E5">
        <w:t xml:space="preserve">, </w:t>
      </w:r>
      <w:r w:rsidRPr="0095276B">
        <w:t>d</w:t>
      </w:r>
      <w:r w:rsidR="006455E5">
        <w:t>’</w:t>
      </w:r>
      <w:r w:rsidRPr="0095276B">
        <w:t>un ch</w:t>
      </w:r>
      <w:r w:rsidRPr="0095276B">
        <w:t>e</w:t>
      </w:r>
      <w:r w:rsidRPr="0095276B">
        <w:t>val de course en biscuit sur la cheminée</w:t>
      </w:r>
      <w:r w:rsidR="006455E5">
        <w:t xml:space="preserve">, </w:t>
      </w:r>
      <w:r w:rsidRPr="0095276B">
        <w:t>de deux fox-terriers malodorants</w:t>
      </w:r>
      <w:r w:rsidR="006455E5">
        <w:t xml:space="preserve">, </w:t>
      </w:r>
      <w:r w:rsidRPr="0095276B">
        <w:t>roulés sur des débris de carpettes</w:t>
      </w:r>
      <w:r w:rsidR="006455E5">
        <w:t xml:space="preserve">, </w:t>
      </w:r>
      <w:r w:rsidRPr="0095276B">
        <w:t>et d</w:t>
      </w:r>
      <w:r w:rsidR="006455E5">
        <w:t>’</w:t>
      </w:r>
      <w:r w:rsidRPr="0095276B">
        <w:t>un nombre considérable de vieilles brides</w:t>
      </w:r>
      <w:r w:rsidR="006455E5">
        <w:t xml:space="preserve">, </w:t>
      </w:r>
      <w:r w:rsidRPr="0095276B">
        <w:t>d</w:t>
      </w:r>
      <w:r w:rsidR="006455E5">
        <w:t>’</w:t>
      </w:r>
      <w:r w:rsidRPr="0095276B">
        <w:t>étriers rouillés</w:t>
      </w:r>
      <w:r w:rsidR="006455E5">
        <w:t xml:space="preserve">, </w:t>
      </w:r>
      <w:r w:rsidRPr="0095276B">
        <w:t>de gourmettes et de cravaches brisées</w:t>
      </w:r>
      <w:r w:rsidR="006455E5">
        <w:t>.</w:t>
      </w:r>
    </w:p>
    <w:p w14:paraId="12678213" w14:textId="77777777" w:rsidR="006455E5" w:rsidRDefault="006455E5" w:rsidP="002666CE">
      <w:r>
        <w:t>« </w:t>
      </w:r>
      <w:r w:rsidR="009D4A85" w:rsidRPr="0095276B">
        <w:t>Et il en sera d</w:t>
      </w:r>
      <w:r>
        <w:t>’</w:t>
      </w:r>
      <w:r w:rsidR="009D4A85" w:rsidRPr="0095276B">
        <w:t>eux tous comme de cet asticot-là</w:t>
      </w:r>
      <w:r>
        <w:t xml:space="preserve">, </w:t>
      </w:r>
      <w:r w:rsidR="009D4A85" w:rsidRPr="0095276B">
        <w:t>se disait Joseph en poussant la rossinante avec vigueur dans la direction de la fabrique</w:t>
      </w:r>
      <w:r>
        <w:t xml:space="preserve">. </w:t>
      </w:r>
      <w:r w:rsidR="009D4A85" w:rsidRPr="0095276B">
        <w:t>Il ajouta avec dégoût</w:t>
      </w:r>
      <w:r>
        <w:t> :</w:t>
      </w:r>
    </w:p>
    <w:p w14:paraId="1C6ED5E7" w14:textId="77777777" w:rsidR="006455E5" w:rsidRDefault="006455E5" w:rsidP="002666CE">
      <w:r>
        <w:t>« </w:t>
      </w:r>
      <w:r w:rsidR="009D4A85" w:rsidRPr="0095276B">
        <w:t>Ville de jean-foutres</w:t>
      </w:r>
      <w:r>
        <w:t> ! »</w:t>
      </w:r>
      <w:r w:rsidR="009D4A85" w:rsidRPr="0095276B">
        <w:t xml:space="preserve"> mais sans parvenir à réfréner le vertigineux bonheur qui s</w:t>
      </w:r>
      <w:r>
        <w:t>’</w:t>
      </w:r>
      <w:r w:rsidR="009D4A85" w:rsidRPr="0095276B">
        <w:t>emparait de lui</w:t>
      </w:r>
      <w:r>
        <w:t>.</w:t>
      </w:r>
    </w:p>
    <w:p w14:paraId="13BAF14E" w14:textId="77777777" w:rsidR="006455E5" w:rsidRDefault="009D4A85" w:rsidP="002666CE">
      <w:r w:rsidRPr="0095276B">
        <w:t>Le break grinçait et menait un bruit d</w:t>
      </w:r>
      <w:r w:rsidR="006455E5">
        <w:t>’</w:t>
      </w:r>
      <w:r w:rsidRPr="0095276B">
        <w:t>enfer</w:t>
      </w:r>
      <w:r w:rsidR="006455E5">
        <w:t xml:space="preserve">. </w:t>
      </w:r>
      <w:r w:rsidRPr="0095276B">
        <w:t>C</w:t>
      </w:r>
      <w:r w:rsidR="006455E5">
        <w:t>’</w:t>
      </w:r>
      <w:r w:rsidRPr="0095276B">
        <w:t>en fut assez pour attirer les enfants aux fenêtres</w:t>
      </w:r>
      <w:r w:rsidR="006455E5">
        <w:t xml:space="preserve">, </w:t>
      </w:r>
      <w:r w:rsidRPr="0095276B">
        <w:t>pas assez pour gâter leur enthousiasme</w:t>
      </w:r>
      <w:r w:rsidR="006455E5">
        <w:t>.</w:t>
      </w:r>
    </w:p>
    <w:p w14:paraId="633A440D" w14:textId="77777777" w:rsidR="006455E5" w:rsidRDefault="009D4A85" w:rsidP="002666CE">
      <w:r w:rsidRPr="0095276B">
        <w:t>Décidément l</w:t>
      </w:r>
      <w:r w:rsidR="006455E5">
        <w:t>’</w:t>
      </w:r>
      <w:r w:rsidRPr="0095276B">
        <w:t>oncle Joseph n</w:t>
      </w:r>
      <w:r w:rsidR="006455E5">
        <w:t>’</w:t>
      </w:r>
      <w:r w:rsidRPr="0095276B">
        <w:t>avait pas son pareil en fait d</w:t>
      </w:r>
      <w:r w:rsidR="006455E5">
        <w:t>’</w:t>
      </w:r>
      <w:r w:rsidRPr="0095276B">
        <w:t>inventions</w:t>
      </w:r>
      <w:r w:rsidR="006455E5">
        <w:t xml:space="preserve">. </w:t>
      </w:r>
      <w:r w:rsidRPr="0095276B">
        <w:t>On ne pouvait rêver de cocher plus glorieux de son emploi</w:t>
      </w:r>
      <w:r w:rsidR="006455E5">
        <w:t xml:space="preserve">. </w:t>
      </w:r>
      <w:r w:rsidRPr="0095276B">
        <w:t>Laure se hissa par l</w:t>
      </w:r>
      <w:r w:rsidR="006455E5">
        <w:t>’</w:t>
      </w:r>
      <w:r w:rsidRPr="0095276B">
        <w:t>arrière jusqu</w:t>
      </w:r>
      <w:r w:rsidR="006455E5">
        <w:t>’</w:t>
      </w:r>
      <w:r w:rsidRPr="0095276B">
        <w:t>au siège et l</w:t>
      </w:r>
      <w:r w:rsidR="006455E5">
        <w:t>’</w:t>
      </w:r>
      <w:r w:rsidRPr="0095276B">
        <w:t>embrassa sur la joue</w:t>
      </w:r>
      <w:r w:rsidR="006455E5">
        <w:t> :</w:t>
      </w:r>
    </w:p>
    <w:p w14:paraId="4CD1AE0F" w14:textId="1E6818E4" w:rsidR="006455E5" w:rsidRDefault="006455E5" w:rsidP="002666CE">
      <w:r>
        <w:t>« </w:t>
      </w:r>
      <w:r w:rsidR="009D4A85" w:rsidRPr="0095276B">
        <w:t>Tu es tout trempé</w:t>
      </w:r>
      <w:r>
        <w:t xml:space="preserve">, </w:t>
      </w:r>
      <w:r w:rsidR="009D4A85" w:rsidRPr="0095276B">
        <w:t>s</w:t>
      </w:r>
      <w:r>
        <w:t>’</w:t>
      </w:r>
      <w:r w:rsidR="009D4A85" w:rsidRPr="0095276B">
        <w:t>écria-t-elle en frappant l</w:t>
      </w:r>
      <w:r>
        <w:t>’</w:t>
      </w:r>
      <w:r w:rsidR="009D4A85" w:rsidRPr="0095276B">
        <w:t>épaule du bout des doigts</w:t>
      </w:r>
      <w:r>
        <w:t xml:space="preserve">. </w:t>
      </w:r>
      <w:r w:rsidR="009D4A85" w:rsidRPr="0095276B">
        <w:t>Un nuage de poussière s</w:t>
      </w:r>
      <w:r>
        <w:t>’</w:t>
      </w:r>
      <w:r w:rsidR="009D4A85" w:rsidRPr="0095276B">
        <w:t>en échappa et la fit éternuer</w:t>
      </w:r>
      <w:r>
        <w:t xml:space="preserve">. </w:t>
      </w:r>
      <w:r w:rsidR="009D4A85" w:rsidRPr="0095276B">
        <w:t>Ils éclatèrent de rire tous deux</w:t>
      </w:r>
      <w:r>
        <w:t xml:space="preserve">. </w:t>
      </w:r>
      <w:r w:rsidR="009D4A85" w:rsidRPr="0095276B">
        <w:t>Justin se tenait en a</w:t>
      </w:r>
      <w:r w:rsidR="009D4A85" w:rsidRPr="0095276B">
        <w:t>r</w:t>
      </w:r>
      <w:r w:rsidR="009D4A85" w:rsidRPr="0095276B">
        <w:t>rêt devant la jument</w:t>
      </w:r>
      <w:r>
        <w:t xml:space="preserve">, </w:t>
      </w:r>
      <w:r w:rsidR="009D4A85" w:rsidRPr="0095276B">
        <w:t>comme devant la propre monture des qu</w:t>
      </w:r>
      <w:r w:rsidR="009D4A85" w:rsidRPr="0095276B">
        <w:t>a</w:t>
      </w:r>
      <w:r w:rsidR="009D4A85" w:rsidRPr="0095276B">
        <w:t>tre fils Aymon</w:t>
      </w:r>
      <w:r>
        <w:t>. « </w:t>
      </w:r>
      <w:r w:rsidR="009D4A85" w:rsidRPr="0095276B">
        <w:t>Tu sais</w:t>
      </w:r>
      <w:r>
        <w:t xml:space="preserve">, </w:t>
      </w:r>
      <w:r w:rsidR="009D4A85" w:rsidRPr="0095276B">
        <w:t>le cousin Benjamin vient d</w:t>
      </w:r>
      <w:r>
        <w:t>’</w:t>
      </w:r>
      <w:r w:rsidR="009D4A85" w:rsidRPr="0095276B">
        <w:t>arriver</w:t>
      </w:r>
      <w:r>
        <w:t>, »</w:t>
      </w:r>
      <w:r w:rsidR="009D4A85" w:rsidRPr="0095276B">
        <w:t xml:space="preserve"> ajouta Laure</w:t>
      </w:r>
      <w:r>
        <w:t xml:space="preserve">. </w:t>
      </w:r>
      <w:r w:rsidR="009D4A85" w:rsidRPr="0095276B">
        <w:t>Au même moment</w:t>
      </w:r>
      <w:r>
        <w:t xml:space="preserve">, </w:t>
      </w:r>
      <w:r w:rsidR="009D4A85" w:rsidRPr="0095276B">
        <w:t>une figure chafouine</w:t>
      </w:r>
      <w:r>
        <w:t xml:space="preserve">, </w:t>
      </w:r>
      <w:r w:rsidR="009D4A85" w:rsidRPr="0095276B">
        <w:lastRenderedPageBreak/>
        <w:t>riante et rousse comme tuile</w:t>
      </w:r>
      <w:r>
        <w:t xml:space="preserve">, </w:t>
      </w:r>
      <w:r w:rsidR="009D4A85" w:rsidRPr="0095276B">
        <w:t>s</w:t>
      </w:r>
      <w:r>
        <w:t>’</w:t>
      </w:r>
      <w:r w:rsidR="009D4A85" w:rsidRPr="0095276B">
        <w:t>encadrait dans une fenêtre</w:t>
      </w:r>
      <w:r>
        <w:t xml:space="preserve">. </w:t>
      </w:r>
      <w:r w:rsidR="009D4A85" w:rsidRPr="0095276B">
        <w:t>La famille e</w:t>
      </w:r>
      <w:r w:rsidR="009D4A85" w:rsidRPr="0095276B">
        <w:t>n</w:t>
      </w:r>
      <w:r w:rsidR="009D4A85" w:rsidRPr="0095276B">
        <w:t>tourait ce témoin nouveau du succès</w:t>
      </w:r>
      <w:r>
        <w:t xml:space="preserve">. </w:t>
      </w:r>
      <w:r w:rsidR="009D4A85" w:rsidRPr="0095276B">
        <w:t>Joseph éprouva un pi</w:t>
      </w:r>
      <w:r w:rsidR="009D4A85" w:rsidRPr="0095276B">
        <w:t>n</w:t>
      </w:r>
      <w:r w:rsidR="009D4A85" w:rsidRPr="0095276B">
        <w:t>cement désagréable au creux de l</w:t>
      </w:r>
      <w:r>
        <w:t>’</w:t>
      </w:r>
      <w:r w:rsidR="009D4A85" w:rsidRPr="0095276B">
        <w:t>estomac</w:t>
      </w:r>
      <w:r>
        <w:t xml:space="preserve">. </w:t>
      </w:r>
      <w:r w:rsidR="009D4A85" w:rsidRPr="0095276B">
        <w:t>Il salua pou</w:t>
      </w:r>
      <w:r w:rsidR="009D4A85" w:rsidRPr="0095276B">
        <w:t>r</w:t>
      </w:r>
      <w:r w:rsidR="009D4A85" w:rsidRPr="0095276B">
        <w:t>tant gaîment du fouet le cousin</w:t>
      </w:r>
      <w:r>
        <w:t xml:space="preserve">. </w:t>
      </w:r>
      <w:r w:rsidR="009D4A85" w:rsidRPr="0095276B">
        <w:t>L</w:t>
      </w:r>
      <w:r>
        <w:t>’</w:t>
      </w:r>
      <w:r w:rsidR="009D4A85" w:rsidRPr="0095276B">
        <w:t>autre lui répondit par un rire qui ressemblait à une grimace et plissait sa face comme une pe</w:t>
      </w:r>
      <w:r w:rsidR="009D4A85" w:rsidRPr="0095276B">
        <w:t>r</w:t>
      </w:r>
      <w:r w:rsidR="009D4A85" w:rsidRPr="0095276B">
        <w:t>sienne</w:t>
      </w:r>
      <w:r>
        <w:t>.</w:t>
      </w:r>
    </w:p>
    <w:p w14:paraId="1E0B33ED" w14:textId="77777777" w:rsidR="006455E5" w:rsidRDefault="006455E5" w:rsidP="002666CE">
      <w:r>
        <w:t>« </w:t>
      </w:r>
      <w:proofErr w:type="spellStart"/>
      <w:r w:rsidR="009D4A85" w:rsidRPr="0095276B">
        <w:t>Oho</w:t>
      </w:r>
      <w:proofErr w:type="spellEnd"/>
      <w:r>
        <w:t xml:space="preserve">, </w:t>
      </w:r>
      <w:r w:rsidR="009D4A85" w:rsidRPr="0095276B">
        <w:t>cocher</w:t>
      </w:r>
      <w:r>
        <w:t xml:space="preserve">, </w:t>
      </w:r>
      <w:r w:rsidR="009D4A85" w:rsidRPr="0095276B">
        <w:t>descends qu</w:t>
      </w:r>
      <w:r>
        <w:t>’</w:t>
      </w:r>
      <w:r w:rsidR="009D4A85" w:rsidRPr="0095276B">
        <w:t>on t</w:t>
      </w:r>
      <w:r>
        <w:t>’</w:t>
      </w:r>
      <w:r w:rsidR="009D4A85" w:rsidRPr="0095276B">
        <w:t>embrasse</w:t>
      </w:r>
      <w:r>
        <w:t>.</w:t>
      </w:r>
    </w:p>
    <w:p w14:paraId="10001403" w14:textId="77777777" w:rsidR="006455E5" w:rsidRDefault="006455E5" w:rsidP="002666CE">
      <w:r>
        <w:t>— </w:t>
      </w:r>
      <w:proofErr w:type="spellStart"/>
      <w:r w:rsidR="009D4A85" w:rsidRPr="0095276B">
        <w:t>Oho</w:t>
      </w:r>
      <w:proofErr w:type="spellEnd"/>
      <w:r>
        <w:t xml:space="preserve">, </w:t>
      </w:r>
      <w:r w:rsidR="009D4A85" w:rsidRPr="0095276B">
        <w:t>voyageur</w:t>
      </w:r>
      <w:r>
        <w:t xml:space="preserve">, </w:t>
      </w:r>
      <w:r w:rsidR="009D4A85" w:rsidRPr="0095276B">
        <w:t>viens qu</w:t>
      </w:r>
      <w:r>
        <w:t>’</w:t>
      </w:r>
      <w:r w:rsidR="009D4A85" w:rsidRPr="0095276B">
        <w:t>on t</w:t>
      </w:r>
      <w:r>
        <w:t>’</w:t>
      </w:r>
      <w:r w:rsidR="009D4A85" w:rsidRPr="0095276B">
        <w:t>emmène</w:t>
      </w:r>
      <w:r>
        <w:t>.</w:t>
      </w:r>
    </w:p>
    <w:p w14:paraId="6EA01FFD" w14:textId="77777777" w:rsidR="006455E5" w:rsidRDefault="006455E5" w:rsidP="002666CE">
      <w:r>
        <w:t>— </w:t>
      </w:r>
      <w:r w:rsidR="009D4A85" w:rsidRPr="0095276B">
        <w:t>J</w:t>
      </w:r>
      <w:r>
        <w:t>’</w:t>
      </w:r>
      <w:r w:rsidR="009D4A85" w:rsidRPr="0095276B">
        <w:t>arrive à pic</w:t>
      </w:r>
      <w:r>
        <w:t xml:space="preserve">, </w:t>
      </w:r>
      <w:r w:rsidR="009D4A85" w:rsidRPr="0095276B">
        <w:t>à ce que je vois</w:t>
      </w:r>
      <w:r>
        <w:t>.</w:t>
      </w:r>
    </w:p>
    <w:p w14:paraId="3F493EE3" w14:textId="77777777" w:rsidR="006455E5" w:rsidRDefault="006455E5" w:rsidP="002666CE">
      <w:r>
        <w:t>— </w:t>
      </w:r>
      <w:r w:rsidR="009D4A85" w:rsidRPr="0095276B">
        <w:t>Tu arrives toujours à pic</w:t>
      </w:r>
      <w:r>
        <w:t>, »</w:t>
      </w:r>
      <w:r w:rsidR="009D4A85" w:rsidRPr="0095276B">
        <w:t xml:space="preserve"> répondit Joseph</w:t>
      </w:r>
      <w:r>
        <w:t xml:space="preserve">, </w:t>
      </w:r>
      <w:r w:rsidR="009D4A85" w:rsidRPr="0095276B">
        <w:t>sardonique</w:t>
      </w:r>
      <w:r>
        <w:t xml:space="preserve">. </w:t>
      </w:r>
      <w:r w:rsidR="009D4A85" w:rsidRPr="0095276B">
        <w:t>Benjamin entoura d</w:t>
      </w:r>
      <w:r>
        <w:t>’</w:t>
      </w:r>
      <w:r w:rsidR="009D4A85" w:rsidRPr="0095276B">
        <w:t>un rire plus marqué la pomme de terre lu</w:t>
      </w:r>
      <w:r w:rsidR="009D4A85" w:rsidRPr="0095276B">
        <w:t>i</w:t>
      </w:r>
      <w:r w:rsidR="009D4A85" w:rsidRPr="0095276B">
        <w:t>sante qui lui tenait lieu de nez</w:t>
      </w:r>
      <w:r>
        <w:t xml:space="preserve">, </w:t>
      </w:r>
      <w:r w:rsidR="009D4A85" w:rsidRPr="0095276B">
        <w:t>et fit un geste de menace com</w:t>
      </w:r>
      <w:r w:rsidR="009D4A85" w:rsidRPr="0095276B">
        <w:t>i</w:t>
      </w:r>
      <w:r w:rsidR="009D4A85" w:rsidRPr="0095276B">
        <w:t>que vers le porte-guides</w:t>
      </w:r>
      <w:r>
        <w:t> :</w:t>
      </w:r>
    </w:p>
    <w:p w14:paraId="3B1FF052" w14:textId="0FF82FAA" w:rsidR="002666CE" w:rsidRDefault="006455E5" w:rsidP="002666CE">
      <w:r>
        <w:t>« </w:t>
      </w:r>
      <w:r w:rsidR="009D4A85" w:rsidRPr="0095276B">
        <w:t>Toi</w:t>
      </w:r>
      <w:r>
        <w:t xml:space="preserve">, </w:t>
      </w:r>
      <w:proofErr w:type="spellStart"/>
      <w:r w:rsidR="009D4A85" w:rsidRPr="0095276B">
        <w:t>Chocef</w:t>
      </w:r>
      <w:proofErr w:type="spellEnd"/>
      <w:r>
        <w:t>… »</w:t>
      </w:r>
    </w:p>
    <w:p w14:paraId="7294D5F3" w14:textId="77777777" w:rsidR="006455E5" w:rsidRDefault="009D4A85" w:rsidP="002666CE">
      <w:r w:rsidRPr="0095276B">
        <w:t>Il exagérait son accent alsacien</w:t>
      </w:r>
      <w:r w:rsidR="006455E5">
        <w:t xml:space="preserve">. </w:t>
      </w:r>
      <w:r w:rsidRPr="0095276B">
        <w:t>La famille assistait à cet échange de propos avec béatitude</w:t>
      </w:r>
      <w:r w:rsidR="006455E5">
        <w:t xml:space="preserve">. </w:t>
      </w:r>
      <w:r w:rsidRPr="0095276B">
        <w:t>Quant au sentiment réel qui couvait sous ces agaceries</w:t>
      </w:r>
      <w:r w:rsidR="006455E5">
        <w:t xml:space="preserve">, </w:t>
      </w:r>
      <w:r w:rsidRPr="0095276B">
        <w:t>il outrepassait la sphère de sa co</w:t>
      </w:r>
      <w:r w:rsidRPr="0095276B">
        <w:t>m</w:t>
      </w:r>
      <w:r w:rsidRPr="0095276B">
        <w:t>pétence</w:t>
      </w:r>
      <w:r w:rsidR="006455E5">
        <w:t>.</w:t>
      </w:r>
    </w:p>
    <w:p w14:paraId="122D9EFD" w14:textId="77777777" w:rsidR="006455E5" w:rsidRDefault="006455E5" w:rsidP="002666CE">
      <w:r>
        <w:t>« </w:t>
      </w:r>
      <w:r w:rsidR="009D4A85" w:rsidRPr="0095276B">
        <w:t>En voiture</w:t>
      </w:r>
      <w:r>
        <w:t xml:space="preserve"> ! </w:t>
      </w:r>
      <w:r w:rsidR="009D4A85" w:rsidRPr="0095276B">
        <w:t>criait Joseph</w:t>
      </w:r>
      <w:r>
        <w:t>.</w:t>
      </w:r>
    </w:p>
    <w:p w14:paraId="5774456B" w14:textId="77777777" w:rsidR="006455E5" w:rsidRDefault="006455E5" w:rsidP="002666CE">
      <w:r>
        <w:t>« </w:t>
      </w:r>
      <w:r w:rsidR="009D4A85" w:rsidRPr="0095276B">
        <w:t>En voiture</w:t>
      </w:r>
      <w:r>
        <w:t xml:space="preserve"> ! </w:t>
      </w:r>
      <w:r w:rsidR="009D4A85" w:rsidRPr="0095276B">
        <w:t>répétait Laure à tue-tête en jetant des r</w:t>
      </w:r>
      <w:r w:rsidR="009D4A85" w:rsidRPr="0095276B">
        <w:t>e</w:t>
      </w:r>
      <w:r w:rsidR="009D4A85" w:rsidRPr="0095276B">
        <w:t>gards brillants à Benjamin par-dessus l</w:t>
      </w:r>
      <w:r>
        <w:t>’</w:t>
      </w:r>
      <w:r w:rsidR="009D4A85" w:rsidRPr="0095276B">
        <w:t>épaule de l</w:t>
      </w:r>
      <w:r>
        <w:t>’</w:t>
      </w:r>
      <w:r w:rsidR="009D4A85" w:rsidRPr="0095276B">
        <w:t>oncle sur qui elle s</w:t>
      </w:r>
      <w:r>
        <w:t>’</w:t>
      </w:r>
      <w:r w:rsidR="009D4A85" w:rsidRPr="0095276B">
        <w:t>appuyait</w:t>
      </w:r>
      <w:r>
        <w:t>.</w:t>
      </w:r>
    </w:p>
    <w:p w14:paraId="3AAC9BF2" w14:textId="77777777" w:rsidR="006455E5" w:rsidRDefault="009D4A85" w:rsidP="002666CE">
      <w:r w:rsidRPr="0095276B">
        <w:t>Les femmes amassaient déjà une montagne de châles</w:t>
      </w:r>
      <w:r w:rsidR="006455E5">
        <w:t xml:space="preserve">, </w:t>
      </w:r>
      <w:r w:rsidRPr="0095276B">
        <w:t>de couvertures et de coussins</w:t>
      </w:r>
      <w:r w:rsidR="006455E5">
        <w:t>.</w:t>
      </w:r>
    </w:p>
    <w:p w14:paraId="691C129D" w14:textId="77777777" w:rsidR="006455E5" w:rsidRDefault="006455E5" w:rsidP="002666CE">
      <w:r>
        <w:t>« </w:t>
      </w:r>
      <w:r w:rsidR="009D4A85" w:rsidRPr="0095276B">
        <w:t>Vous allez nous faire verser</w:t>
      </w:r>
      <w:r>
        <w:t xml:space="preserve"> ! </w:t>
      </w:r>
      <w:r w:rsidR="009D4A85" w:rsidRPr="0095276B">
        <w:t>Jamais cette haridelle n</w:t>
      </w:r>
      <w:r>
        <w:t>’</w:t>
      </w:r>
      <w:r w:rsidR="009D4A85" w:rsidRPr="0095276B">
        <w:t>emportera tout ça</w:t>
      </w:r>
      <w:r>
        <w:t xml:space="preserve"> ! </w:t>
      </w:r>
      <w:r w:rsidR="009D4A85" w:rsidRPr="0095276B">
        <w:t>protestait Joseph</w:t>
      </w:r>
      <w:r>
        <w:t>.</w:t>
      </w:r>
    </w:p>
    <w:p w14:paraId="0F7FFC71" w14:textId="77777777" w:rsidR="006455E5" w:rsidRDefault="006455E5" w:rsidP="002666CE">
      <w:r>
        <w:t>« </w:t>
      </w:r>
      <w:r w:rsidR="009D4A85" w:rsidRPr="0095276B">
        <w:t>N</w:t>
      </w:r>
      <w:r>
        <w:t>’</w:t>
      </w:r>
      <w:r w:rsidR="009D4A85" w:rsidRPr="0095276B">
        <w:t>oubliez pas le thermomètre</w:t>
      </w:r>
      <w:r>
        <w:t xml:space="preserve">, </w:t>
      </w:r>
      <w:r w:rsidR="009D4A85" w:rsidRPr="0095276B">
        <w:t>ajoutait Justin</w:t>
      </w:r>
      <w:r>
        <w:t>.</w:t>
      </w:r>
    </w:p>
    <w:p w14:paraId="08F531A6" w14:textId="77777777" w:rsidR="006455E5" w:rsidRDefault="006455E5" w:rsidP="002666CE">
      <w:r>
        <w:lastRenderedPageBreak/>
        <w:t>« </w:t>
      </w:r>
      <w:r w:rsidR="009D4A85" w:rsidRPr="0095276B">
        <w:t>Et la bouillotte pour les pieds</w:t>
      </w:r>
      <w:r>
        <w:t> ! »</w:t>
      </w:r>
      <w:r w:rsidR="009D4A85" w:rsidRPr="0095276B">
        <w:t xml:space="preserve"> criait Laure sur un ton suraigu</w:t>
      </w:r>
      <w:r>
        <w:t xml:space="preserve">. </w:t>
      </w:r>
      <w:r w:rsidR="009D4A85" w:rsidRPr="0095276B">
        <w:t>C</w:t>
      </w:r>
      <w:r>
        <w:t>’</w:t>
      </w:r>
      <w:r w:rsidR="009D4A85" w:rsidRPr="0095276B">
        <w:t>était jour de Saturnales</w:t>
      </w:r>
      <w:r>
        <w:t xml:space="preserve">. </w:t>
      </w:r>
      <w:r w:rsidR="009D4A85" w:rsidRPr="0095276B">
        <w:t>Les esclaves bafouaient les maîtres</w:t>
      </w:r>
      <w:r>
        <w:t xml:space="preserve">. </w:t>
      </w:r>
      <w:r w:rsidR="009D4A85" w:rsidRPr="0095276B">
        <w:t>Mais jour sans lendemain</w:t>
      </w:r>
      <w:r>
        <w:t>…</w:t>
      </w:r>
    </w:p>
    <w:p w14:paraId="2739F701" w14:textId="77777777" w:rsidR="006455E5" w:rsidRDefault="009D4A85" w:rsidP="002666CE">
      <w:r w:rsidRPr="0095276B">
        <w:t>Quelques ouvriers</w:t>
      </w:r>
      <w:r w:rsidR="006455E5">
        <w:t xml:space="preserve">, </w:t>
      </w:r>
      <w:r w:rsidRPr="0095276B">
        <w:t>revenus par désœuvrement après le d</w:t>
      </w:r>
      <w:r w:rsidRPr="0095276B">
        <w:t>é</w:t>
      </w:r>
      <w:r w:rsidRPr="0095276B">
        <w:t>jeuner</w:t>
      </w:r>
      <w:r w:rsidR="006455E5">
        <w:t xml:space="preserve">, </w:t>
      </w:r>
      <w:r w:rsidRPr="0095276B">
        <w:t>se tenaient arrêtés de l</w:t>
      </w:r>
      <w:r w:rsidR="006455E5">
        <w:t>’</w:t>
      </w:r>
      <w:r w:rsidRPr="0095276B">
        <w:t>autre côté de l</w:t>
      </w:r>
      <w:r w:rsidR="006455E5">
        <w:t>’</w:t>
      </w:r>
      <w:r w:rsidRPr="0095276B">
        <w:t>avenue</w:t>
      </w:r>
      <w:r w:rsidR="006455E5">
        <w:t xml:space="preserve">. </w:t>
      </w:r>
      <w:r w:rsidRPr="0095276B">
        <w:t>Ils assi</w:t>
      </w:r>
      <w:r w:rsidRPr="0095276B">
        <w:t>s</w:t>
      </w:r>
      <w:r w:rsidRPr="0095276B">
        <w:t>taient à ce spectacle avec bonne humeur</w:t>
      </w:r>
      <w:r w:rsidR="006455E5">
        <w:t>.</w:t>
      </w:r>
    </w:p>
    <w:p w14:paraId="3AE2ABA3" w14:textId="77777777" w:rsidR="006455E5" w:rsidRDefault="009D4A85" w:rsidP="002666CE">
      <w:r w:rsidRPr="0095276B">
        <w:t>L</w:t>
      </w:r>
      <w:r w:rsidR="006455E5">
        <w:t>’</w:t>
      </w:r>
      <w:r w:rsidRPr="0095276B">
        <w:t>apparition d</w:t>
      </w:r>
      <w:r w:rsidR="006455E5">
        <w:t>’</w:t>
      </w:r>
      <w:r w:rsidRPr="0095276B">
        <w:t>un panier de nourriture calma l</w:t>
      </w:r>
      <w:r w:rsidR="006455E5">
        <w:t>’</w:t>
      </w:r>
      <w:r w:rsidRPr="0095276B">
        <w:t>automédon</w:t>
      </w:r>
      <w:r w:rsidR="006455E5">
        <w:t xml:space="preserve">. </w:t>
      </w:r>
      <w:r w:rsidRPr="0095276B">
        <w:t>Il était tout à un difficile arrimage</w:t>
      </w:r>
      <w:r w:rsidR="006455E5">
        <w:t xml:space="preserve">, </w:t>
      </w:r>
      <w:r w:rsidRPr="0095276B">
        <w:t>quand les voyageurs</w:t>
      </w:r>
      <w:r w:rsidR="006455E5">
        <w:t xml:space="preserve">, </w:t>
      </w:r>
      <w:r w:rsidRPr="0095276B">
        <w:t>équipés d</w:t>
      </w:r>
      <w:r w:rsidR="006455E5">
        <w:t>’</w:t>
      </w:r>
      <w:r w:rsidRPr="0095276B">
        <w:t>ombrelles et d</w:t>
      </w:r>
      <w:r w:rsidR="006455E5">
        <w:t>’</w:t>
      </w:r>
      <w:r w:rsidRPr="0095276B">
        <w:t>en-cas</w:t>
      </w:r>
      <w:r w:rsidR="006455E5">
        <w:t xml:space="preserve">, </w:t>
      </w:r>
      <w:r w:rsidRPr="0095276B">
        <w:t>montèrent à l</w:t>
      </w:r>
      <w:r w:rsidR="006455E5">
        <w:t>’</w:t>
      </w:r>
      <w:r w:rsidRPr="0095276B">
        <w:t>assaut du break</w:t>
      </w:r>
      <w:r w:rsidR="006455E5">
        <w:t>.</w:t>
      </w:r>
    </w:p>
    <w:p w14:paraId="273E9113" w14:textId="77777777" w:rsidR="006455E5" w:rsidRDefault="009D4A85" w:rsidP="002666CE">
      <w:r w:rsidRPr="0095276B">
        <w:t>Mina Stern s</w:t>
      </w:r>
      <w:r w:rsidR="006455E5">
        <w:t>’</w:t>
      </w:r>
      <w:r w:rsidRPr="0095276B">
        <w:t>assit derrière Joseph</w:t>
      </w:r>
      <w:r w:rsidR="006455E5">
        <w:t xml:space="preserve">, </w:t>
      </w:r>
      <w:r w:rsidRPr="0095276B">
        <w:t>et Myrtil en face d</w:t>
      </w:r>
      <w:r w:rsidR="006455E5">
        <w:t>’</w:t>
      </w:r>
      <w:r w:rsidRPr="0095276B">
        <w:t>elle</w:t>
      </w:r>
      <w:r w:rsidR="006455E5">
        <w:t xml:space="preserve">. </w:t>
      </w:r>
      <w:r w:rsidRPr="0095276B">
        <w:t>Guillaume prit place à gauche de sa cousine</w:t>
      </w:r>
      <w:r w:rsidR="006455E5">
        <w:t xml:space="preserve">, </w:t>
      </w:r>
      <w:r w:rsidRPr="0095276B">
        <w:t>ayant Hermine en vis-à-vis</w:t>
      </w:r>
      <w:r w:rsidR="006455E5">
        <w:t xml:space="preserve">. </w:t>
      </w:r>
      <w:proofErr w:type="spellStart"/>
      <w:r w:rsidRPr="0095276B">
        <w:t>Afroum</w:t>
      </w:r>
      <w:proofErr w:type="spellEnd"/>
      <w:r w:rsidRPr="0095276B">
        <w:t xml:space="preserve"> tenait la portière du côté d</w:t>
      </w:r>
      <w:r w:rsidR="006455E5">
        <w:t>’</w:t>
      </w:r>
      <w:r w:rsidRPr="0095276B">
        <w:t>Hermine</w:t>
      </w:r>
      <w:r w:rsidR="006455E5">
        <w:t xml:space="preserve">, </w:t>
      </w:r>
      <w:r w:rsidRPr="0095276B">
        <w:t>Élisa</w:t>
      </w:r>
      <w:r w:rsidR="006455E5">
        <w:t xml:space="preserve">, </w:t>
      </w:r>
      <w:r w:rsidRPr="0095276B">
        <w:t>du côté de Guillaume</w:t>
      </w:r>
      <w:r w:rsidR="006455E5">
        <w:t xml:space="preserve">. </w:t>
      </w:r>
      <w:r w:rsidRPr="0095276B">
        <w:t>Elle avait demandé cette place avec des m</w:t>
      </w:r>
      <w:r w:rsidRPr="0095276B">
        <w:t>i</w:t>
      </w:r>
      <w:r w:rsidRPr="0095276B">
        <w:t xml:space="preserve">nes de délicieux enfantillage </w:t>
      </w:r>
      <w:r w:rsidR="006455E5">
        <w:t>« </w:t>
      </w:r>
      <w:r w:rsidRPr="0095276B">
        <w:t>pour mieux voir le paysage</w:t>
      </w:r>
      <w:r w:rsidR="006455E5">
        <w:t xml:space="preserve"> ». </w:t>
      </w:r>
      <w:r w:rsidRPr="0095276B">
        <w:t>Benjamin s</w:t>
      </w:r>
      <w:r w:rsidR="006455E5">
        <w:t>’</w:t>
      </w:r>
      <w:r w:rsidRPr="0095276B">
        <w:t>installa sur le siège</w:t>
      </w:r>
      <w:r w:rsidR="006455E5">
        <w:t xml:space="preserve">, </w:t>
      </w:r>
      <w:r w:rsidRPr="0095276B">
        <w:t>à côté de Joseph</w:t>
      </w:r>
      <w:r w:rsidR="006455E5">
        <w:t xml:space="preserve">, </w:t>
      </w:r>
      <w:r w:rsidRPr="0095276B">
        <w:t>et posa Laure sur ses genoux</w:t>
      </w:r>
      <w:r w:rsidR="006455E5">
        <w:t xml:space="preserve">, </w:t>
      </w:r>
      <w:r w:rsidRPr="0095276B">
        <w:t>tandis que Tintin trouvait</w:t>
      </w:r>
      <w:r w:rsidR="006455E5">
        <w:t xml:space="preserve">, </w:t>
      </w:r>
      <w:r w:rsidRPr="0095276B">
        <w:t>entre les deux ho</w:t>
      </w:r>
      <w:r w:rsidRPr="0095276B">
        <w:t>m</w:t>
      </w:r>
      <w:r w:rsidRPr="0095276B">
        <w:t>mes</w:t>
      </w:r>
      <w:r w:rsidR="006455E5">
        <w:t xml:space="preserve">, </w:t>
      </w:r>
      <w:r w:rsidRPr="0095276B">
        <w:t>un reste de bois brûlant pour y caser sa maigre anatomie</w:t>
      </w:r>
      <w:r w:rsidR="006455E5">
        <w:t>.</w:t>
      </w:r>
    </w:p>
    <w:p w14:paraId="6FC443C0" w14:textId="5A8D98B2" w:rsidR="006455E5" w:rsidRDefault="00BE0A13" w:rsidP="002666CE">
      <w:r w:rsidRPr="0095276B">
        <w:t>Hippo</w:t>
      </w:r>
      <w:r>
        <w:t>l</w:t>
      </w:r>
      <w:r w:rsidRPr="0095276B">
        <w:t xml:space="preserve">yte </w:t>
      </w:r>
      <w:r w:rsidR="009D4A85" w:rsidRPr="0095276B">
        <w:t>ni Sarah n</w:t>
      </w:r>
      <w:r w:rsidR="006455E5">
        <w:t>’</w:t>
      </w:r>
      <w:r w:rsidR="009D4A85" w:rsidRPr="0095276B">
        <w:t>avaient rien voulu savoir</w:t>
      </w:r>
      <w:r w:rsidR="006455E5">
        <w:t xml:space="preserve">. </w:t>
      </w:r>
      <w:r w:rsidR="009D4A85" w:rsidRPr="0095276B">
        <w:t>Ils prés</w:t>
      </w:r>
      <w:r w:rsidR="009D4A85" w:rsidRPr="0095276B">
        <w:t>i</w:t>
      </w:r>
      <w:r w:rsidR="009D4A85" w:rsidRPr="0095276B">
        <w:t>daient à ce départ</w:t>
      </w:r>
      <w:r w:rsidR="006455E5">
        <w:t xml:space="preserve">, </w:t>
      </w:r>
      <w:r w:rsidR="009D4A85" w:rsidRPr="0095276B">
        <w:t>de la fenêtre</w:t>
      </w:r>
      <w:r w:rsidR="006455E5">
        <w:t xml:space="preserve">, </w:t>
      </w:r>
      <w:r w:rsidR="009D4A85" w:rsidRPr="0095276B">
        <w:t>en compagnie de Jacob Stern</w:t>
      </w:r>
      <w:r w:rsidR="006455E5">
        <w:t xml:space="preserve">. </w:t>
      </w:r>
      <w:r w:rsidR="009D4A85" w:rsidRPr="0095276B">
        <w:t>Le petit oncle Blum n</w:t>
      </w:r>
      <w:r w:rsidR="006455E5">
        <w:t>’</w:t>
      </w:r>
      <w:r w:rsidR="009D4A85" w:rsidRPr="0095276B">
        <w:t>avait trouvé</w:t>
      </w:r>
      <w:r w:rsidR="006455E5">
        <w:t xml:space="preserve">, </w:t>
      </w:r>
      <w:r w:rsidR="009D4A85" w:rsidRPr="0095276B">
        <w:t>dans l</w:t>
      </w:r>
      <w:r w:rsidR="006455E5">
        <w:t>’</w:t>
      </w:r>
      <w:r w:rsidR="009D4A85" w:rsidRPr="0095276B">
        <w:t>état de ses propres a</w:t>
      </w:r>
      <w:r w:rsidR="009D4A85" w:rsidRPr="0095276B">
        <w:t>f</w:t>
      </w:r>
      <w:r w:rsidR="009D4A85" w:rsidRPr="0095276B">
        <w:t>faires</w:t>
      </w:r>
      <w:r w:rsidR="006455E5">
        <w:t xml:space="preserve">, </w:t>
      </w:r>
      <w:r w:rsidR="009D4A85" w:rsidRPr="0095276B">
        <w:t>aucun motif valable pour perdre une demi-journée de travail</w:t>
      </w:r>
      <w:r w:rsidR="006455E5">
        <w:t xml:space="preserve">. </w:t>
      </w:r>
      <w:r w:rsidR="009D4A85" w:rsidRPr="0095276B">
        <w:t>Il avait néanmoins promis de rejoindre</w:t>
      </w:r>
      <w:r w:rsidR="006455E5">
        <w:t xml:space="preserve">, </w:t>
      </w:r>
      <w:r w:rsidR="009D4A85" w:rsidRPr="0095276B">
        <w:t>au bois de l</w:t>
      </w:r>
      <w:r w:rsidR="006455E5">
        <w:t>’</w:t>
      </w:r>
      <w:r w:rsidR="009D4A85" w:rsidRPr="0095276B">
        <w:t>Épine</w:t>
      </w:r>
      <w:r w:rsidR="006455E5">
        <w:t xml:space="preserve">, </w:t>
      </w:r>
      <w:r w:rsidR="009D4A85" w:rsidRPr="0095276B">
        <w:t>vers les cinq heures</w:t>
      </w:r>
      <w:r w:rsidR="006455E5">
        <w:t>.</w:t>
      </w:r>
    </w:p>
    <w:p w14:paraId="4F8A95A1" w14:textId="77777777" w:rsidR="006455E5" w:rsidRDefault="009D4A85" w:rsidP="002666CE">
      <w:r w:rsidRPr="0095276B">
        <w:t>Le break fléchit sur les ressorts d</w:t>
      </w:r>
      <w:r w:rsidR="006455E5">
        <w:t>’</w:t>
      </w:r>
      <w:r w:rsidRPr="0095276B">
        <w:t>arrière en écrasant la poussière noire de la chaussée</w:t>
      </w:r>
      <w:r w:rsidR="006455E5">
        <w:t xml:space="preserve">, </w:t>
      </w:r>
      <w:r w:rsidRPr="0095276B">
        <w:t>et l</w:t>
      </w:r>
      <w:r w:rsidR="006455E5">
        <w:t>’</w:t>
      </w:r>
      <w:r w:rsidRPr="0095276B">
        <w:t>on resta dans le doute</w:t>
      </w:r>
      <w:r w:rsidR="006455E5">
        <w:t xml:space="preserve">, </w:t>
      </w:r>
      <w:r w:rsidRPr="0095276B">
        <w:t>un bon moment</w:t>
      </w:r>
      <w:r w:rsidR="006455E5">
        <w:t xml:space="preserve">, </w:t>
      </w:r>
      <w:r w:rsidRPr="0095276B">
        <w:t>si les reins de la haridelle l</w:t>
      </w:r>
      <w:r w:rsidR="006455E5">
        <w:t>’</w:t>
      </w:r>
      <w:r w:rsidRPr="0095276B">
        <w:t>ébranleraient</w:t>
      </w:r>
      <w:r w:rsidR="006455E5">
        <w:t xml:space="preserve">. </w:t>
      </w:r>
      <w:r w:rsidRPr="0095276B">
        <w:t>Les p</w:t>
      </w:r>
      <w:r w:rsidRPr="0095276B">
        <w:t>e</w:t>
      </w:r>
      <w:r w:rsidRPr="0095276B">
        <w:t>tits crièrent</w:t>
      </w:r>
      <w:r w:rsidR="006455E5">
        <w:t> :</w:t>
      </w:r>
    </w:p>
    <w:p w14:paraId="64854AE6" w14:textId="77777777" w:rsidR="006455E5" w:rsidRDefault="006455E5" w:rsidP="002666CE">
      <w:r>
        <w:lastRenderedPageBreak/>
        <w:t>« </w:t>
      </w:r>
      <w:r w:rsidR="009D4A85" w:rsidRPr="0095276B">
        <w:t>Courage</w:t>
      </w:r>
      <w:r>
        <w:t xml:space="preserve">, </w:t>
      </w:r>
      <w:r w:rsidR="009D4A85" w:rsidRPr="0095276B">
        <w:t>ahi</w:t>
      </w:r>
      <w:r>
        <w:t xml:space="preserve">, </w:t>
      </w:r>
      <w:r w:rsidR="009D4A85" w:rsidRPr="0095276B">
        <w:t>hue</w:t>
      </w:r>
      <w:r>
        <w:t xml:space="preserve">, </w:t>
      </w:r>
      <w:proofErr w:type="spellStart"/>
      <w:r w:rsidR="009D4A85" w:rsidRPr="0095276B">
        <w:t>tire-là</w:t>
      </w:r>
      <w:proofErr w:type="spellEnd"/>
      <w:r>
        <w:t> ! »</w:t>
      </w:r>
      <w:r w:rsidR="009D4A85" w:rsidRPr="0095276B">
        <w:t xml:space="preserve"> jusqu</w:t>
      </w:r>
      <w:r>
        <w:t>’</w:t>
      </w:r>
      <w:r w:rsidR="009D4A85" w:rsidRPr="0095276B">
        <w:t>à ce que l</w:t>
      </w:r>
      <w:r>
        <w:t>’</w:t>
      </w:r>
      <w:r w:rsidR="009D4A85" w:rsidRPr="0095276B">
        <w:t>oncle Myrtil se fût mis à commander</w:t>
      </w:r>
      <w:r>
        <w:t> :</w:t>
      </w:r>
    </w:p>
    <w:p w14:paraId="0F187E70" w14:textId="129B2273" w:rsidR="002666CE" w:rsidRDefault="006455E5" w:rsidP="002666CE">
      <w:r>
        <w:t>« </w:t>
      </w:r>
      <w:proofErr w:type="spellStart"/>
      <w:r w:rsidR="009D4A85" w:rsidRPr="0095276B">
        <w:t>Stiegen</w:t>
      </w:r>
      <w:proofErr w:type="spellEnd"/>
      <w:r w:rsidR="009D4A85">
        <w:rPr>
          <w:rStyle w:val="Appelnotedebasdep"/>
        </w:rPr>
        <w:footnoteReference w:id="23"/>
      </w:r>
      <w:r>
        <w:t xml:space="preserve">, </w:t>
      </w:r>
      <w:r w:rsidR="009D4A85" w:rsidRPr="0095276B">
        <w:t>Kinder</w:t>
      </w:r>
      <w:r>
        <w:t xml:space="preserve">, </w:t>
      </w:r>
      <w:r w:rsidR="009D4A85" w:rsidRPr="0095276B">
        <w:t>silence</w:t>
      </w:r>
      <w:r>
        <w:t> ! »</w:t>
      </w:r>
    </w:p>
    <w:p w14:paraId="101C2782" w14:textId="77777777" w:rsidR="006455E5" w:rsidRDefault="009D4A85" w:rsidP="002666CE">
      <w:r w:rsidRPr="0095276B">
        <w:t>Assis tout droit dans l</w:t>
      </w:r>
      <w:r w:rsidR="006455E5">
        <w:t>’</w:t>
      </w:r>
      <w:r w:rsidRPr="0095276B">
        <w:t>étui de sa redingote et sous l</w:t>
      </w:r>
      <w:r w:rsidR="006455E5">
        <w:t>’</w:t>
      </w:r>
      <w:r w:rsidRPr="0095276B">
        <w:t>égide de son chapeau de soie</w:t>
      </w:r>
      <w:r w:rsidR="006455E5">
        <w:t xml:space="preserve">, </w:t>
      </w:r>
      <w:r w:rsidRPr="0095276B">
        <w:t>les mains croisées sur la pomme d</w:t>
      </w:r>
      <w:r w:rsidR="006455E5">
        <w:t>’</w:t>
      </w:r>
      <w:r w:rsidRPr="0095276B">
        <w:t>argent de sa canne en poirier</w:t>
      </w:r>
      <w:r w:rsidR="006455E5">
        <w:t xml:space="preserve">, </w:t>
      </w:r>
      <w:r w:rsidRPr="0095276B">
        <w:t>il figurait la statue même de la respect</w:t>
      </w:r>
      <w:r w:rsidRPr="0095276B">
        <w:t>a</w:t>
      </w:r>
      <w:r w:rsidRPr="0095276B">
        <w:t>bilité industrielle</w:t>
      </w:r>
      <w:r w:rsidR="006455E5">
        <w:t>.</w:t>
      </w:r>
    </w:p>
    <w:p w14:paraId="4410C5E2" w14:textId="77777777" w:rsidR="006455E5" w:rsidRDefault="009D4A85" w:rsidP="002666CE">
      <w:r w:rsidRPr="0095276B">
        <w:t>Enfin les quatre roues s</w:t>
      </w:r>
      <w:r w:rsidR="006455E5">
        <w:t>’</w:t>
      </w:r>
      <w:r w:rsidRPr="0095276B">
        <w:t>ébranlèrent et tout disparut bientôt à la vue des vieillards</w:t>
      </w:r>
      <w:r w:rsidR="006455E5">
        <w:t xml:space="preserve">. </w:t>
      </w:r>
      <w:r w:rsidRPr="0095276B">
        <w:t>Jusqu</w:t>
      </w:r>
      <w:r w:rsidR="006455E5">
        <w:t>’</w:t>
      </w:r>
      <w:r w:rsidRPr="0095276B">
        <w:t>au premier tournant</w:t>
      </w:r>
      <w:r w:rsidR="006455E5">
        <w:t xml:space="preserve">, </w:t>
      </w:r>
      <w:r w:rsidRPr="0095276B">
        <w:t>Mina</w:t>
      </w:r>
      <w:r w:rsidR="006455E5">
        <w:t xml:space="preserve">, </w:t>
      </w:r>
      <w:r w:rsidRPr="0095276B">
        <w:t>He</w:t>
      </w:r>
      <w:r w:rsidRPr="0095276B">
        <w:t>r</w:t>
      </w:r>
      <w:r w:rsidRPr="0095276B">
        <w:t>mine et Élisa avaient agité leurs mouchoirs</w:t>
      </w:r>
      <w:r w:rsidR="006455E5">
        <w:t xml:space="preserve">, </w:t>
      </w:r>
      <w:r w:rsidRPr="0095276B">
        <w:t>et Guillaume le dos de sa main</w:t>
      </w:r>
      <w:r w:rsidR="006455E5">
        <w:t xml:space="preserve">, </w:t>
      </w:r>
      <w:r w:rsidRPr="0095276B">
        <w:t>mais sans cesser</w:t>
      </w:r>
      <w:r w:rsidR="006455E5">
        <w:t xml:space="preserve">, </w:t>
      </w:r>
      <w:r w:rsidRPr="0095276B">
        <w:t>quant à lui</w:t>
      </w:r>
      <w:r w:rsidR="006455E5">
        <w:t xml:space="preserve">, </w:t>
      </w:r>
      <w:r w:rsidRPr="0095276B">
        <w:t>d</w:t>
      </w:r>
      <w:r w:rsidR="006455E5">
        <w:t>’</w:t>
      </w:r>
      <w:r w:rsidRPr="0095276B">
        <w:t>observer par en-dessous la mine de l</w:t>
      </w:r>
      <w:r w:rsidR="006455E5">
        <w:t>’</w:t>
      </w:r>
      <w:r w:rsidRPr="0095276B">
        <w:t>oncle Myrtil et de s</w:t>
      </w:r>
      <w:r w:rsidR="006455E5">
        <w:t>’</w:t>
      </w:r>
      <w:r w:rsidRPr="0095276B">
        <w:t>y conformer</w:t>
      </w:r>
      <w:r w:rsidR="006455E5">
        <w:t xml:space="preserve">. </w:t>
      </w:r>
      <w:r w:rsidRPr="0095276B">
        <w:t>Abraham regardait toutes choses à petits coups d</w:t>
      </w:r>
      <w:r w:rsidR="006455E5">
        <w:t>’</w:t>
      </w:r>
      <w:r w:rsidRPr="0095276B">
        <w:t>œil</w:t>
      </w:r>
      <w:r w:rsidR="006455E5">
        <w:t xml:space="preserve">, </w:t>
      </w:r>
      <w:r w:rsidRPr="0095276B">
        <w:t>avec une attention souriante et rusée</w:t>
      </w:r>
      <w:r w:rsidR="006455E5">
        <w:t>.</w:t>
      </w:r>
    </w:p>
    <w:p w14:paraId="5AFCECAA" w14:textId="23245655" w:rsidR="009D4A85" w:rsidRPr="0095276B" w:rsidRDefault="009D4A85" w:rsidP="006455E5">
      <w:pPr>
        <w:pStyle w:val="Titre2"/>
        <w:pageBreakBefore/>
        <w:rPr>
          <w:szCs w:val="44"/>
        </w:rPr>
      </w:pPr>
      <w:bookmarkStart w:id="24" w:name="_Toc197888827"/>
      <w:r w:rsidRPr="0095276B">
        <w:rPr>
          <w:szCs w:val="44"/>
        </w:rPr>
        <w:lastRenderedPageBreak/>
        <w:t>5</w:t>
      </w:r>
      <w:bookmarkEnd w:id="24"/>
      <w:r w:rsidRPr="0095276B">
        <w:rPr>
          <w:szCs w:val="44"/>
        </w:rPr>
        <w:br/>
      </w:r>
    </w:p>
    <w:p w14:paraId="61769A48" w14:textId="77777777" w:rsidR="006455E5" w:rsidRDefault="009D4A85" w:rsidP="002666CE">
      <w:r w:rsidRPr="0095276B">
        <w:t>La côte de la gare mit l</w:t>
      </w:r>
      <w:r w:rsidR="006455E5">
        <w:t>’</w:t>
      </w:r>
      <w:r w:rsidRPr="0095276B">
        <w:t>équipage au pas</w:t>
      </w:r>
      <w:r w:rsidR="006455E5">
        <w:t xml:space="preserve">. </w:t>
      </w:r>
      <w:r w:rsidRPr="0095276B">
        <w:t>Benjamin tourna vers Joseph sa figure narquoise</w:t>
      </w:r>
      <w:r w:rsidR="006455E5">
        <w:t>.</w:t>
      </w:r>
    </w:p>
    <w:p w14:paraId="73CE86A5" w14:textId="77777777" w:rsidR="006455E5" w:rsidRDefault="006455E5" w:rsidP="002666CE">
      <w:r>
        <w:t>« </w:t>
      </w:r>
      <w:r w:rsidR="009D4A85" w:rsidRPr="0095276B">
        <w:t>Eh bien</w:t>
      </w:r>
      <w:r>
        <w:t xml:space="preserve">, </w:t>
      </w:r>
      <w:r w:rsidR="009D4A85" w:rsidRPr="0095276B">
        <w:t>le fabricant</w:t>
      </w:r>
      <w:r>
        <w:t xml:space="preserve">, </w:t>
      </w:r>
      <w:r w:rsidR="009D4A85" w:rsidRPr="0095276B">
        <w:t>on peut te féliciter</w:t>
      </w:r>
      <w:r>
        <w:t> ?</w:t>
      </w:r>
    </w:p>
    <w:p w14:paraId="729D57FF" w14:textId="77777777" w:rsidR="006455E5" w:rsidRDefault="006455E5" w:rsidP="002666CE">
      <w:r>
        <w:t>— </w:t>
      </w:r>
      <w:r w:rsidR="009D4A85" w:rsidRPr="0095276B">
        <w:t>On peut</w:t>
      </w:r>
      <w:r>
        <w:t>, »</w:t>
      </w:r>
      <w:r w:rsidR="009D4A85" w:rsidRPr="0095276B">
        <w:t xml:space="preserve"> répondit laconiquement Joseph</w:t>
      </w:r>
      <w:r>
        <w:t xml:space="preserve">, </w:t>
      </w:r>
      <w:r w:rsidR="009D4A85" w:rsidRPr="0095276B">
        <w:t>sans quitter des yeux la croupière de la jument</w:t>
      </w:r>
      <w:r>
        <w:t>.</w:t>
      </w:r>
    </w:p>
    <w:p w14:paraId="105F7C27" w14:textId="55106FC9" w:rsidR="002666CE" w:rsidRDefault="006455E5" w:rsidP="002666CE">
      <w:r>
        <w:t>« </w:t>
      </w:r>
      <w:r w:rsidR="009D4A85" w:rsidRPr="0095276B">
        <w:t>Sais-tu que</w:t>
      </w:r>
      <w:r>
        <w:t xml:space="preserve">, </w:t>
      </w:r>
      <w:r w:rsidR="009D4A85" w:rsidRPr="0095276B">
        <w:t>pour une première année</w:t>
      </w:r>
      <w:r>
        <w:t xml:space="preserve">, </w:t>
      </w:r>
      <w:r w:rsidR="009D4A85" w:rsidRPr="0095276B">
        <w:t>c</w:t>
      </w:r>
      <w:r>
        <w:t>’</w:t>
      </w:r>
      <w:r w:rsidR="009D4A85" w:rsidRPr="0095276B">
        <w:t>est assez ge</w:t>
      </w:r>
      <w:r w:rsidR="009D4A85" w:rsidRPr="0095276B">
        <w:t>n</w:t>
      </w:r>
      <w:r w:rsidR="009D4A85" w:rsidRPr="0095276B">
        <w:t>til</w:t>
      </w:r>
      <w:r>
        <w:t> ? »</w:t>
      </w:r>
    </w:p>
    <w:p w14:paraId="22098AE6" w14:textId="77777777" w:rsidR="006455E5" w:rsidRDefault="009D4A85" w:rsidP="002666CE">
      <w:r w:rsidRPr="0095276B">
        <w:t>Joseph le savait</w:t>
      </w:r>
      <w:r w:rsidR="006455E5">
        <w:t xml:space="preserve">. </w:t>
      </w:r>
      <w:r w:rsidRPr="0095276B">
        <w:t>Il savait même que le sentiment qui les avait possédés tous</w:t>
      </w:r>
      <w:r w:rsidR="006455E5">
        <w:t xml:space="preserve">, </w:t>
      </w:r>
      <w:r w:rsidRPr="0095276B">
        <w:t>l</w:t>
      </w:r>
      <w:r w:rsidR="006455E5">
        <w:t>’</w:t>
      </w:r>
      <w:r w:rsidRPr="0095276B">
        <w:t>avant-veille au soir</w:t>
      </w:r>
      <w:r w:rsidR="006455E5">
        <w:t xml:space="preserve">, </w:t>
      </w:r>
      <w:r w:rsidRPr="0095276B">
        <w:t>n</w:t>
      </w:r>
      <w:r w:rsidR="006455E5">
        <w:t>’</w:t>
      </w:r>
      <w:r w:rsidRPr="0095276B">
        <w:t>avait rien de l</w:t>
      </w:r>
      <w:r w:rsidR="006455E5">
        <w:t>’</w:t>
      </w:r>
      <w:r w:rsidRPr="0095276B">
        <w:t xml:space="preserve">espèce </w:t>
      </w:r>
      <w:r w:rsidR="006455E5">
        <w:t>« </w:t>
      </w:r>
      <w:r w:rsidRPr="0095276B">
        <w:t>gentille</w:t>
      </w:r>
      <w:r w:rsidR="006455E5">
        <w:t xml:space="preserve"> ». </w:t>
      </w:r>
      <w:r w:rsidRPr="0095276B">
        <w:t>Il ne put se tenir de hocher la tête</w:t>
      </w:r>
      <w:r w:rsidR="006455E5">
        <w:t xml:space="preserve">, </w:t>
      </w:r>
      <w:r w:rsidRPr="0095276B">
        <w:t>et dit</w:t>
      </w:r>
      <w:r w:rsidR="006455E5">
        <w:t xml:space="preserve">, </w:t>
      </w:r>
      <w:r w:rsidRPr="0095276B">
        <w:t>avec du chagrin dans la voix</w:t>
      </w:r>
      <w:r w:rsidR="006455E5">
        <w:t> :</w:t>
      </w:r>
    </w:p>
    <w:p w14:paraId="490D472B" w14:textId="1945B3A5" w:rsidR="002666CE" w:rsidRDefault="006455E5" w:rsidP="002666CE">
      <w:r>
        <w:t>« </w:t>
      </w:r>
      <w:r w:rsidR="009D4A85" w:rsidRPr="0095276B">
        <w:t>Tu es toujours le même</w:t>
      </w:r>
      <w:r>
        <w:t xml:space="preserve">, </w:t>
      </w:r>
      <w:r w:rsidR="009D4A85" w:rsidRPr="0095276B">
        <w:t>Benjamin</w:t>
      </w:r>
      <w:r>
        <w:t>. »</w:t>
      </w:r>
    </w:p>
    <w:p w14:paraId="378D0B16" w14:textId="77777777" w:rsidR="006455E5" w:rsidRDefault="009D4A85" w:rsidP="002666CE">
      <w:r w:rsidRPr="0095276B">
        <w:t>L</w:t>
      </w:r>
      <w:r w:rsidR="006455E5">
        <w:t>’</w:t>
      </w:r>
      <w:r w:rsidRPr="0095276B">
        <w:t>autre secoua sa tête ronde et rouge</w:t>
      </w:r>
      <w:r w:rsidR="006455E5">
        <w:t> :</w:t>
      </w:r>
    </w:p>
    <w:p w14:paraId="473FC9C0" w14:textId="77777777" w:rsidR="006455E5" w:rsidRDefault="006455E5" w:rsidP="002666CE">
      <w:r>
        <w:t>« </w:t>
      </w:r>
      <w:r w:rsidR="009D4A85" w:rsidRPr="0095276B">
        <w:t>En quoi donc</w:t>
      </w:r>
      <w:r>
        <w:t xml:space="preserve">, </w:t>
      </w:r>
      <w:r w:rsidR="009D4A85" w:rsidRPr="0095276B">
        <w:t>mon vieux Joseph</w:t>
      </w:r>
      <w:r>
        <w:t xml:space="preserve"> ? </w:t>
      </w:r>
      <w:r w:rsidR="009D4A85" w:rsidRPr="0095276B">
        <w:t>Je maintiens qu</w:t>
      </w:r>
      <w:r>
        <w:t>’</w:t>
      </w:r>
      <w:r w:rsidR="009D4A85" w:rsidRPr="0095276B">
        <w:t>étant donné les conditions</w:t>
      </w:r>
      <w:r>
        <w:t xml:space="preserve">, </w:t>
      </w:r>
      <w:r w:rsidR="009D4A85" w:rsidRPr="0095276B">
        <w:t>le milieu</w:t>
      </w:r>
      <w:r>
        <w:t xml:space="preserve">, </w:t>
      </w:r>
      <w:r w:rsidR="009D4A85" w:rsidRPr="0095276B">
        <w:t>les possibilités</w:t>
      </w:r>
      <w:r>
        <w:t xml:space="preserve">, </w:t>
      </w:r>
      <w:r w:rsidR="009D4A85" w:rsidRPr="0095276B">
        <w:t>vous vous êtes pas mal débrouillés du tout</w:t>
      </w:r>
      <w:r>
        <w:t>.</w:t>
      </w:r>
    </w:p>
    <w:p w14:paraId="293E8509" w14:textId="77777777" w:rsidR="006455E5" w:rsidRDefault="006455E5" w:rsidP="002666CE">
      <w:r>
        <w:t>— </w:t>
      </w:r>
      <w:r w:rsidR="009D4A85" w:rsidRPr="0095276B">
        <w:t>Et vous</w:t>
      </w:r>
      <w:r>
        <w:t xml:space="preserve">, </w:t>
      </w:r>
      <w:r w:rsidR="009D4A85" w:rsidRPr="0095276B">
        <w:t>êtes-vous contents</w:t>
      </w:r>
      <w:r>
        <w:t> ? »</w:t>
      </w:r>
      <w:r w:rsidR="009D4A85" w:rsidRPr="0095276B">
        <w:t xml:space="preserve"> dit Joseph pour détourner la conversation</w:t>
      </w:r>
      <w:r>
        <w:t>.</w:t>
      </w:r>
    </w:p>
    <w:p w14:paraId="40709B95" w14:textId="752BB7FE" w:rsidR="002666CE" w:rsidRDefault="006455E5" w:rsidP="002666CE">
      <w:r>
        <w:t>« </w:t>
      </w:r>
      <w:r w:rsidR="009D4A85" w:rsidRPr="0095276B">
        <w:t>Toujours le même traintrain</w:t>
      </w:r>
      <w:r>
        <w:t xml:space="preserve">. </w:t>
      </w:r>
      <w:r w:rsidR="009D4A85" w:rsidRPr="0095276B">
        <w:t>Étant donné les conditions</w:t>
      </w:r>
      <w:r>
        <w:t xml:space="preserve">, </w:t>
      </w:r>
      <w:r w:rsidR="009D4A85" w:rsidRPr="0095276B">
        <w:t>le milieu</w:t>
      </w:r>
      <w:r>
        <w:t xml:space="preserve">, </w:t>
      </w:r>
      <w:r w:rsidR="009D4A85" w:rsidRPr="0095276B">
        <w:t>les possibilités</w:t>
      </w:r>
      <w:r>
        <w:t xml:space="preserve">, </w:t>
      </w:r>
      <w:r w:rsidR="009D4A85" w:rsidRPr="0095276B">
        <w:t>on a fait de son petit mieux</w:t>
      </w:r>
      <w:r>
        <w:t>. »</w:t>
      </w:r>
    </w:p>
    <w:p w14:paraId="4B4A6EF0" w14:textId="77777777" w:rsidR="006455E5" w:rsidRDefault="009D4A85" w:rsidP="002666CE">
      <w:r w:rsidRPr="0095276B">
        <w:t>Joseph pensa</w:t>
      </w:r>
      <w:r w:rsidR="006455E5">
        <w:t> : « </w:t>
      </w:r>
      <w:r w:rsidRPr="0095276B">
        <w:t>Il se dérobe</w:t>
      </w:r>
      <w:r w:rsidR="006455E5">
        <w:t xml:space="preserve">. </w:t>
      </w:r>
      <w:r w:rsidRPr="0095276B">
        <w:t>À son aise</w:t>
      </w:r>
      <w:r w:rsidR="006455E5">
        <w:t xml:space="preserve"> ! », </w:t>
      </w:r>
      <w:r w:rsidRPr="0095276B">
        <w:t>et se tut</w:t>
      </w:r>
      <w:r w:rsidR="006455E5">
        <w:t xml:space="preserve">, </w:t>
      </w:r>
      <w:r w:rsidRPr="0095276B">
        <w:t>vexé</w:t>
      </w:r>
      <w:r w:rsidR="006455E5">
        <w:t>.</w:t>
      </w:r>
    </w:p>
    <w:p w14:paraId="5C0639C4" w14:textId="77777777" w:rsidR="006455E5" w:rsidRDefault="009D4A85" w:rsidP="002666CE">
      <w:r w:rsidRPr="0095276B">
        <w:lastRenderedPageBreak/>
        <w:t>Les enfants suivaient l</w:t>
      </w:r>
      <w:r>
        <w:t>a</w:t>
      </w:r>
      <w:r w:rsidRPr="0095276B">
        <w:t xml:space="preserve"> conversation en dirigeant la figure vers celui qui parlait</w:t>
      </w:r>
      <w:r w:rsidR="006455E5">
        <w:t xml:space="preserve">. </w:t>
      </w:r>
      <w:r w:rsidRPr="0095276B">
        <w:t>Ce jury muet pesait à l</w:t>
      </w:r>
      <w:r w:rsidR="006455E5">
        <w:t>’</w:t>
      </w:r>
      <w:r w:rsidRPr="0095276B">
        <w:t>oncle</w:t>
      </w:r>
      <w:r w:rsidR="006455E5">
        <w:t>.</w:t>
      </w:r>
    </w:p>
    <w:p w14:paraId="22118840" w14:textId="77777777" w:rsidR="006455E5" w:rsidRDefault="009D4A85" w:rsidP="002666CE">
      <w:r w:rsidRPr="0095276B">
        <w:t>Derrière eux</w:t>
      </w:r>
      <w:r w:rsidR="006455E5">
        <w:t xml:space="preserve">, </w:t>
      </w:r>
      <w:r w:rsidRPr="0095276B">
        <w:t>le break pérorait</w:t>
      </w:r>
      <w:r w:rsidR="006455E5">
        <w:t xml:space="preserve">. </w:t>
      </w:r>
      <w:r w:rsidRPr="0095276B">
        <w:t>Des gens se retournaient avec étonnement</w:t>
      </w:r>
      <w:r w:rsidR="006455E5">
        <w:t xml:space="preserve">. </w:t>
      </w:r>
      <w:r w:rsidRPr="0095276B">
        <w:t>On n</w:t>
      </w:r>
      <w:r w:rsidR="006455E5">
        <w:t>’</w:t>
      </w:r>
      <w:r w:rsidRPr="0095276B">
        <w:t>était pas habitué à voir les Alsaciens hors de chez eux</w:t>
      </w:r>
      <w:r w:rsidR="006455E5">
        <w:t xml:space="preserve">, </w:t>
      </w:r>
      <w:r w:rsidRPr="0095276B">
        <w:t>et en fête encore moins</w:t>
      </w:r>
      <w:r w:rsidR="006455E5">
        <w:t xml:space="preserve">. </w:t>
      </w:r>
      <w:r w:rsidRPr="0095276B">
        <w:t>Un gamin chanta</w:t>
      </w:r>
      <w:r w:rsidR="006455E5">
        <w:t> :</w:t>
      </w:r>
    </w:p>
    <w:p w14:paraId="1AB5EBE7" w14:textId="75E30A5D" w:rsidR="002666CE" w:rsidRDefault="006455E5" w:rsidP="002666CE">
      <w:r>
        <w:rPr>
          <w:i/>
        </w:rPr>
        <w:t>« </w:t>
      </w:r>
      <w:r w:rsidR="009D4A85" w:rsidRPr="0095276B">
        <w:rPr>
          <w:i/>
        </w:rPr>
        <w:t xml:space="preserve">Voilà les </w:t>
      </w:r>
      <w:proofErr w:type="spellStart"/>
      <w:r w:rsidR="009D4A85" w:rsidRPr="0095276B">
        <w:rPr>
          <w:i/>
        </w:rPr>
        <w:t>Guidal</w:t>
      </w:r>
      <w:proofErr w:type="spellEnd"/>
      <w:r w:rsidR="009D4A85" w:rsidRPr="0095276B">
        <w:rPr>
          <w:i/>
        </w:rPr>
        <w:t xml:space="preserve"> qui s</w:t>
      </w:r>
      <w:r>
        <w:rPr>
          <w:i/>
        </w:rPr>
        <w:t>’</w:t>
      </w:r>
      <w:r w:rsidR="009D4A85" w:rsidRPr="0095276B">
        <w:rPr>
          <w:i/>
        </w:rPr>
        <w:t>en vont au bal</w:t>
      </w:r>
      <w:r>
        <w:t>. »</w:t>
      </w:r>
    </w:p>
    <w:p w14:paraId="6B6C0F9A" w14:textId="77777777" w:rsidR="006455E5" w:rsidRDefault="009D4A85" w:rsidP="002666CE">
      <w:r w:rsidRPr="0095276B">
        <w:t>Des boutiquiers accouraient sur le pas de leur porte</w:t>
      </w:r>
      <w:r w:rsidR="006455E5">
        <w:t xml:space="preserve">. </w:t>
      </w:r>
      <w:r w:rsidRPr="0095276B">
        <w:t>J</w:t>
      </w:r>
      <w:r w:rsidRPr="0095276B">
        <w:t>o</w:t>
      </w:r>
      <w:r w:rsidRPr="0095276B">
        <w:t>seph</w:t>
      </w:r>
      <w:r w:rsidR="006455E5">
        <w:t xml:space="preserve">, </w:t>
      </w:r>
      <w:r w:rsidRPr="0095276B">
        <w:t>en cocher</w:t>
      </w:r>
      <w:r w:rsidR="006455E5">
        <w:t xml:space="preserve">, </w:t>
      </w:r>
      <w:r w:rsidRPr="0095276B">
        <w:t>soulevait des rires et des commentaires</w:t>
      </w:r>
      <w:r w:rsidR="006455E5">
        <w:t xml:space="preserve">. </w:t>
      </w:r>
      <w:r w:rsidRPr="0095276B">
        <w:t>L</w:t>
      </w:r>
      <w:r w:rsidR="006455E5">
        <w:t>’</w:t>
      </w:r>
      <w:r w:rsidRPr="0095276B">
        <w:t>e</w:t>
      </w:r>
      <w:r w:rsidRPr="0095276B">
        <w:t>m</w:t>
      </w:r>
      <w:r w:rsidRPr="0095276B">
        <w:t>bonpoint d</w:t>
      </w:r>
      <w:r w:rsidR="006455E5">
        <w:t>’</w:t>
      </w:r>
      <w:r w:rsidRPr="0095276B">
        <w:t>Élisa lui attira quelques compliments</w:t>
      </w:r>
      <w:r w:rsidR="006455E5">
        <w:t>.</w:t>
      </w:r>
    </w:p>
    <w:p w14:paraId="1E283B8F" w14:textId="4D9A393F" w:rsidR="006455E5" w:rsidRDefault="009D4A85" w:rsidP="002666CE">
      <w:r w:rsidRPr="0095276B">
        <w:t xml:space="preserve">Et </w:t>
      </w:r>
      <w:r w:rsidR="006455E5">
        <w:t>M. </w:t>
      </w:r>
      <w:r w:rsidRPr="0095276B">
        <w:t xml:space="preserve">des </w:t>
      </w:r>
      <w:proofErr w:type="spellStart"/>
      <w:r w:rsidRPr="0095276B">
        <w:t>Challeries</w:t>
      </w:r>
      <w:proofErr w:type="spellEnd"/>
      <w:r w:rsidR="006455E5">
        <w:t xml:space="preserve">, </w:t>
      </w:r>
      <w:r w:rsidRPr="0095276B">
        <w:t>inopinément croisé dans les environs du chemin de fer</w:t>
      </w:r>
      <w:r w:rsidR="006455E5">
        <w:t xml:space="preserve">, </w:t>
      </w:r>
      <w:r w:rsidRPr="0095276B">
        <w:t>détourna la tête</w:t>
      </w:r>
      <w:r w:rsidR="006455E5">
        <w:t xml:space="preserve">, </w:t>
      </w:r>
      <w:r w:rsidRPr="0095276B">
        <w:t>doubla le pas</w:t>
      </w:r>
      <w:r w:rsidR="006455E5">
        <w:t xml:space="preserve">, </w:t>
      </w:r>
      <w:r w:rsidRPr="0095276B">
        <w:t>et siffla son colley qui s</w:t>
      </w:r>
      <w:r w:rsidR="006455E5">
        <w:t>’</w:t>
      </w:r>
      <w:r w:rsidRPr="0095276B">
        <w:t>en allait flairer de si tristes personnages</w:t>
      </w:r>
      <w:r w:rsidR="006455E5">
        <w:t>.</w:t>
      </w:r>
    </w:p>
    <w:p w14:paraId="70BBF2AB" w14:textId="77777777" w:rsidR="006455E5" w:rsidRDefault="009D4A85" w:rsidP="002666CE">
      <w:r w:rsidRPr="0095276B">
        <w:t>Cependant Benjamin observait tout de son œil de singe rouge</w:t>
      </w:r>
      <w:r w:rsidR="006455E5">
        <w:t xml:space="preserve">. </w:t>
      </w:r>
      <w:r w:rsidRPr="0095276B">
        <w:t>Il haussa les épaules</w:t>
      </w:r>
      <w:r w:rsidR="006455E5">
        <w:t>.</w:t>
      </w:r>
    </w:p>
    <w:p w14:paraId="04BDDF1E" w14:textId="77777777" w:rsidR="006455E5" w:rsidRDefault="006455E5" w:rsidP="002666CE">
      <w:r>
        <w:t>« </w:t>
      </w:r>
      <w:r w:rsidR="009D4A85" w:rsidRPr="0095276B">
        <w:t>Simple affaire de journées d</w:t>
      </w:r>
      <w:r>
        <w:t>’</w:t>
      </w:r>
      <w:r w:rsidR="009D4A85" w:rsidRPr="0095276B">
        <w:t>ouvriers</w:t>
      </w:r>
      <w:r>
        <w:t xml:space="preserve">. </w:t>
      </w:r>
      <w:r w:rsidR="009D4A85" w:rsidRPr="0095276B">
        <w:t>Le résultat s</w:t>
      </w:r>
      <w:r>
        <w:t>’</w:t>
      </w:r>
      <w:r w:rsidR="009D4A85" w:rsidRPr="0095276B">
        <w:t xml:space="preserve">ensuit comme </w:t>
      </w:r>
      <w:r w:rsidR="009D4A85" w:rsidRPr="0095276B">
        <w:rPr>
          <w:i/>
          <w:iCs/>
        </w:rPr>
        <w:t>dans ma tabatière</w:t>
      </w:r>
      <w:r w:rsidR="009D4A85" w:rsidRPr="0095276B">
        <w:t xml:space="preserve"> suit </w:t>
      </w:r>
      <w:r w:rsidR="009D4A85" w:rsidRPr="0095276B">
        <w:rPr>
          <w:i/>
          <w:iCs/>
        </w:rPr>
        <w:t>bon tabac</w:t>
      </w:r>
      <w:r>
        <w:t>.</w:t>
      </w:r>
    </w:p>
    <w:p w14:paraId="43838C4F" w14:textId="77777777" w:rsidR="006455E5" w:rsidRDefault="006455E5" w:rsidP="002666CE">
      <w:r>
        <w:t>— </w:t>
      </w:r>
      <w:r w:rsidR="009D4A85" w:rsidRPr="0095276B">
        <w:t>Je ne te comprends pas</w:t>
      </w:r>
      <w:r>
        <w:t>.</w:t>
      </w:r>
    </w:p>
    <w:p w14:paraId="66BC7621" w14:textId="03252831" w:rsidR="002666CE" w:rsidRDefault="006455E5" w:rsidP="002666CE">
      <w:r>
        <w:t>— </w:t>
      </w:r>
      <w:r w:rsidR="009D4A85" w:rsidRPr="0095276B">
        <w:t>C</w:t>
      </w:r>
      <w:r>
        <w:t>’</w:t>
      </w:r>
      <w:r w:rsidR="009D4A85" w:rsidRPr="0095276B">
        <w:t>est le pays qui ne vaut pas les quatre fers d</w:t>
      </w:r>
      <w:r>
        <w:t>’</w:t>
      </w:r>
      <w:r w:rsidR="009D4A85" w:rsidRPr="0095276B">
        <w:t>un cheval</w:t>
      </w:r>
      <w:r>
        <w:t xml:space="preserve">. </w:t>
      </w:r>
      <w:r w:rsidR="009D4A85" w:rsidRPr="0095276B">
        <w:t>Ici tout va par prévisions et conséquences</w:t>
      </w:r>
      <w:r>
        <w:t xml:space="preserve">. </w:t>
      </w:r>
      <w:r w:rsidR="009D4A85" w:rsidRPr="0095276B">
        <w:t>Ce n</w:t>
      </w:r>
      <w:r>
        <w:t>’</w:t>
      </w:r>
      <w:r w:rsidR="009D4A85" w:rsidRPr="0095276B">
        <w:t>est pas de la vie</w:t>
      </w:r>
      <w:r>
        <w:t xml:space="preserve">, </w:t>
      </w:r>
      <w:r w:rsidR="009D4A85" w:rsidRPr="0095276B">
        <w:t>c</w:t>
      </w:r>
      <w:r>
        <w:t>’</w:t>
      </w:r>
      <w:r w:rsidR="009D4A85" w:rsidRPr="0095276B">
        <w:t>est je ne sais quoi</w:t>
      </w:r>
      <w:r>
        <w:t xml:space="preserve">, </w:t>
      </w:r>
      <w:r w:rsidR="009D4A85" w:rsidRPr="0095276B">
        <w:t>de la géométrie peut-être</w:t>
      </w:r>
      <w:r>
        <w:t xml:space="preserve">. </w:t>
      </w:r>
      <w:r w:rsidR="009D4A85" w:rsidRPr="0095276B">
        <w:t>Tu poses le cap</w:t>
      </w:r>
      <w:r w:rsidR="009D4A85" w:rsidRPr="0095276B">
        <w:t>i</w:t>
      </w:r>
      <w:r w:rsidR="009D4A85" w:rsidRPr="0095276B">
        <w:t>tal</w:t>
      </w:r>
      <w:r>
        <w:t xml:space="preserve">, </w:t>
      </w:r>
      <w:r w:rsidR="009D4A85" w:rsidRPr="0095276B">
        <w:t>tu le mets en chantier</w:t>
      </w:r>
      <w:r>
        <w:t xml:space="preserve">, </w:t>
      </w:r>
      <w:r w:rsidR="009D4A85" w:rsidRPr="0095276B">
        <w:t>tu t</w:t>
      </w:r>
      <w:r>
        <w:t>’</w:t>
      </w:r>
      <w:r w:rsidR="009D4A85" w:rsidRPr="0095276B">
        <w:t>y accroches comme le pendu à sa corde</w:t>
      </w:r>
      <w:r>
        <w:t xml:space="preserve">, </w:t>
      </w:r>
      <w:r w:rsidR="009D4A85" w:rsidRPr="0095276B">
        <w:t>tu ne lèves pas le nez pendant trois cent cinq</w:t>
      </w:r>
      <w:r>
        <w:t xml:space="preserve">, </w:t>
      </w:r>
      <w:r w:rsidR="009D4A85" w:rsidRPr="0095276B">
        <w:t>six ou sept jours</w:t>
      </w:r>
      <w:r>
        <w:t xml:space="preserve"> (</w:t>
      </w:r>
      <w:r w:rsidR="009D4A85" w:rsidRPr="0095276B">
        <w:t>n</w:t>
      </w:r>
      <w:r>
        <w:t>’</w:t>
      </w:r>
      <w:r w:rsidR="009D4A85" w:rsidRPr="0095276B">
        <w:t>oublie pas les dimanches et fêtes</w:t>
      </w:r>
      <w:r>
        <w:t xml:space="preserve">), </w:t>
      </w:r>
      <w:r w:rsidR="009D4A85" w:rsidRPr="0095276B">
        <w:t>et tu cueilles trio</w:t>
      </w:r>
      <w:r w:rsidR="009D4A85" w:rsidRPr="0095276B">
        <w:t>m</w:t>
      </w:r>
      <w:r w:rsidR="009D4A85" w:rsidRPr="0095276B">
        <w:t>phalement le petit inventaire prédit par Nostradamus et le Vieux Major</w:t>
      </w:r>
      <w:r>
        <w:t xml:space="preserve">. </w:t>
      </w:r>
      <w:r w:rsidR="009D4A85" w:rsidRPr="0095276B">
        <w:t>Passez muscade</w:t>
      </w:r>
      <w:r>
        <w:t xml:space="preserve">, </w:t>
      </w:r>
      <w:r w:rsidR="009D4A85" w:rsidRPr="0095276B">
        <w:t>rien dans les poches</w:t>
      </w:r>
      <w:r>
        <w:t xml:space="preserve">, </w:t>
      </w:r>
      <w:r w:rsidR="009D4A85" w:rsidRPr="0095276B">
        <w:t>rien dans les manches</w:t>
      </w:r>
      <w:r>
        <w:t xml:space="preserve">. </w:t>
      </w:r>
      <w:r w:rsidR="009D4A85" w:rsidRPr="0095276B">
        <w:t>Est-ce une vie</w:t>
      </w:r>
      <w:r>
        <w:t xml:space="preserve">, </w:t>
      </w:r>
      <w:r w:rsidR="009D4A85" w:rsidRPr="0095276B">
        <w:t>cela</w:t>
      </w:r>
      <w:r>
        <w:t xml:space="preserve"> ? </w:t>
      </w:r>
      <w:r w:rsidR="009D4A85" w:rsidRPr="0095276B">
        <w:t>Tu as reluqué ce mirliflore qui se tenait le nez sur notre passage</w:t>
      </w:r>
      <w:r>
        <w:t xml:space="preserve">, </w:t>
      </w:r>
      <w:r w:rsidR="009D4A85" w:rsidRPr="0095276B">
        <w:t>avec son cabot anglais de deux sous et sa raie dans le dos</w:t>
      </w:r>
      <w:r>
        <w:t xml:space="preserve"> ? </w:t>
      </w:r>
      <w:r w:rsidR="009D4A85" w:rsidRPr="0095276B">
        <w:t>Je ne sais pas qui c</w:t>
      </w:r>
      <w:r>
        <w:t>’</w:t>
      </w:r>
      <w:r w:rsidR="009D4A85" w:rsidRPr="0095276B">
        <w:t>est</w:t>
      </w:r>
      <w:r>
        <w:t xml:space="preserve">, </w:t>
      </w:r>
      <w:r w:rsidR="009D4A85" w:rsidRPr="0095276B">
        <w:t>mais je te fais le pari que</w:t>
      </w:r>
      <w:r>
        <w:t xml:space="preserve">, </w:t>
      </w:r>
      <w:r w:rsidR="009D4A85" w:rsidRPr="0095276B">
        <w:t xml:space="preserve">dans </w:t>
      </w:r>
      <w:r w:rsidR="009D4A85" w:rsidRPr="0095276B">
        <w:lastRenderedPageBreak/>
        <w:t>dix ans</w:t>
      </w:r>
      <w:r>
        <w:t xml:space="preserve">, </w:t>
      </w:r>
      <w:r w:rsidR="009D4A85" w:rsidRPr="0095276B">
        <w:t>vous l</w:t>
      </w:r>
      <w:r>
        <w:t>’</w:t>
      </w:r>
      <w:r w:rsidR="009D4A85" w:rsidRPr="0095276B">
        <w:t>aurez ruiné</w:t>
      </w:r>
      <w:r>
        <w:t xml:space="preserve">. </w:t>
      </w:r>
      <w:r w:rsidR="009D4A85" w:rsidRPr="0095276B">
        <w:t>C</w:t>
      </w:r>
      <w:r>
        <w:t>’</w:t>
      </w:r>
      <w:r w:rsidR="009D4A85" w:rsidRPr="0095276B">
        <w:t>est m</w:t>
      </w:r>
      <w:r w:rsidR="009D4A85" w:rsidRPr="0095276B">
        <w:t>a</w:t>
      </w:r>
      <w:r w:rsidR="009D4A85" w:rsidRPr="0095276B">
        <w:t>thématique</w:t>
      </w:r>
      <w:r>
        <w:t xml:space="preserve"> ; </w:t>
      </w:r>
      <w:r w:rsidR="009D4A85" w:rsidRPr="0095276B">
        <w:t>d</w:t>
      </w:r>
      <w:r>
        <w:t>’</w:t>
      </w:r>
      <w:r w:rsidR="009D4A85" w:rsidRPr="0095276B">
        <w:t>ailleurs ça se lit sur sa figure</w:t>
      </w:r>
      <w:r>
        <w:t xml:space="preserve">. </w:t>
      </w:r>
      <w:r w:rsidR="009D4A85" w:rsidRPr="0095276B">
        <w:t>Dix-sept mille cette année</w:t>
      </w:r>
      <w:r>
        <w:t xml:space="preserve">, </w:t>
      </w:r>
      <w:r w:rsidR="009D4A85" w:rsidRPr="0095276B">
        <w:t>c</w:t>
      </w:r>
      <w:r>
        <w:t>’</w:t>
      </w:r>
      <w:r w:rsidR="009D4A85" w:rsidRPr="0095276B">
        <w:t>est mignon</w:t>
      </w:r>
      <w:r>
        <w:t xml:space="preserve">. </w:t>
      </w:r>
      <w:r w:rsidR="009D4A85" w:rsidRPr="0095276B">
        <w:t>L</w:t>
      </w:r>
      <w:r>
        <w:t>’</w:t>
      </w:r>
      <w:r w:rsidR="009D4A85" w:rsidRPr="0095276B">
        <w:t>année prochaine cinquante mille</w:t>
      </w:r>
      <w:r>
        <w:t xml:space="preserve">, </w:t>
      </w:r>
      <w:r w:rsidR="009D4A85" w:rsidRPr="0095276B">
        <w:t>dans dix ans vous ferez cinq millions d</w:t>
      </w:r>
      <w:r>
        <w:t>’</w:t>
      </w:r>
      <w:r w:rsidR="009D4A85" w:rsidRPr="0095276B">
        <w:t>affaires</w:t>
      </w:r>
      <w:r>
        <w:t xml:space="preserve">, </w:t>
      </w:r>
      <w:r w:rsidR="009D4A85" w:rsidRPr="0095276B">
        <w:t>et vous aurez deux cent mille francs à vous partager</w:t>
      </w:r>
      <w:r>
        <w:t xml:space="preserve">. </w:t>
      </w:r>
      <w:r w:rsidR="009D4A85" w:rsidRPr="0095276B">
        <w:t>Tu peux aller te coucher</w:t>
      </w:r>
      <w:r>
        <w:t xml:space="preserve">, </w:t>
      </w:r>
      <w:r w:rsidR="009D4A85" w:rsidRPr="0095276B">
        <w:t>toi</w:t>
      </w:r>
      <w:r>
        <w:t xml:space="preserve">, </w:t>
      </w:r>
      <w:r w:rsidR="009D4A85" w:rsidRPr="0095276B">
        <w:t>ou ton père</w:t>
      </w:r>
      <w:r>
        <w:t xml:space="preserve">, </w:t>
      </w:r>
      <w:r w:rsidR="009D4A85" w:rsidRPr="0095276B">
        <w:t>ou ton oncle</w:t>
      </w:r>
      <w:r>
        <w:t xml:space="preserve">, </w:t>
      </w:r>
      <w:r w:rsidR="009D4A85" w:rsidRPr="0095276B">
        <w:t>qui a l</w:t>
      </w:r>
      <w:r>
        <w:t>’</w:t>
      </w:r>
      <w:r w:rsidR="009D4A85" w:rsidRPr="0095276B">
        <w:t>air de réciter le schéma</w:t>
      </w:r>
      <w:r>
        <w:t xml:space="preserve">, </w:t>
      </w:r>
      <w:r w:rsidR="009D4A85" w:rsidRPr="0095276B">
        <w:t>là</w:t>
      </w:r>
      <w:r>
        <w:t xml:space="preserve">, </w:t>
      </w:r>
      <w:r w:rsidR="009D4A85" w:rsidRPr="0095276B">
        <w:t>dans mon dos</w:t>
      </w:r>
      <w:r>
        <w:t xml:space="preserve">, </w:t>
      </w:r>
      <w:r w:rsidR="009D4A85" w:rsidRPr="0095276B">
        <w:t>il n</w:t>
      </w:r>
      <w:r>
        <w:t>’</w:t>
      </w:r>
      <w:r w:rsidR="009D4A85" w:rsidRPr="0095276B">
        <w:t>en sera pas autrement</w:t>
      </w:r>
      <w:r>
        <w:t xml:space="preserve">. </w:t>
      </w:r>
      <w:r w:rsidR="009D4A85" w:rsidRPr="0095276B">
        <w:t>Parce qu</w:t>
      </w:r>
      <w:r>
        <w:t>’</w:t>
      </w:r>
      <w:r w:rsidR="009D4A85" w:rsidRPr="0095276B">
        <w:t>ici c</w:t>
      </w:r>
      <w:r>
        <w:t>’</w:t>
      </w:r>
      <w:r w:rsidR="009D4A85" w:rsidRPr="0095276B">
        <w:t>est un vieux pays</w:t>
      </w:r>
      <w:r>
        <w:t xml:space="preserve">, </w:t>
      </w:r>
      <w:r w:rsidR="009D4A85" w:rsidRPr="0095276B">
        <w:t>et que ce qui a une fois commencé continue de soi-même jusqu</w:t>
      </w:r>
      <w:r>
        <w:t>’</w:t>
      </w:r>
      <w:r w:rsidR="009D4A85" w:rsidRPr="0095276B">
        <w:t>à extinction de chaleur animale</w:t>
      </w:r>
      <w:r>
        <w:t xml:space="preserve">. </w:t>
      </w:r>
      <w:r w:rsidR="009D4A85" w:rsidRPr="0095276B">
        <w:t>Voilà pourquoi je m</w:t>
      </w:r>
      <w:r>
        <w:t>’</w:t>
      </w:r>
      <w:r w:rsidR="009D4A85" w:rsidRPr="0095276B">
        <w:t>ennuie ici</w:t>
      </w:r>
      <w:r>
        <w:t xml:space="preserve">, </w:t>
      </w:r>
      <w:r w:rsidR="009D4A85" w:rsidRPr="0095276B">
        <w:t>pourquoi je savais qu</w:t>
      </w:r>
      <w:r>
        <w:t>’</w:t>
      </w:r>
      <w:r w:rsidR="009D4A85" w:rsidRPr="0095276B">
        <w:t>on serait battu par les All</w:t>
      </w:r>
      <w:r w:rsidR="009D4A85" w:rsidRPr="0095276B">
        <w:t>e</w:t>
      </w:r>
      <w:r w:rsidR="009D4A85" w:rsidRPr="0095276B">
        <w:t>mands qui sont un peuple jeune</w:t>
      </w:r>
      <w:r>
        <w:t xml:space="preserve">, </w:t>
      </w:r>
      <w:r w:rsidR="009D4A85" w:rsidRPr="0095276B">
        <w:t>et pourquoi les Allemands s</w:t>
      </w:r>
      <w:r w:rsidR="009D4A85" w:rsidRPr="0095276B">
        <w:t>e</w:t>
      </w:r>
      <w:r w:rsidR="009D4A85" w:rsidRPr="0095276B">
        <w:t>ront battus par les Américains qui sont encore plus jeunes</w:t>
      </w:r>
      <w:r>
        <w:t>. »</w:t>
      </w:r>
    </w:p>
    <w:p w14:paraId="314339CB" w14:textId="77777777" w:rsidR="006455E5" w:rsidRDefault="009D4A85" w:rsidP="002666CE">
      <w:r w:rsidRPr="0095276B">
        <w:t>Il éclata de rire</w:t>
      </w:r>
      <w:r w:rsidR="006455E5">
        <w:t xml:space="preserve">, </w:t>
      </w:r>
      <w:r w:rsidRPr="0095276B">
        <w:t>et tourna son nez en pomme de terre vers Joseph</w:t>
      </w:r>
      <w:r w:rsidR="006455E5">
        <w:t xml:space="preserve">, </w:t>
      </w:r>
      <w:r w:rsidRPr="0095276B">
        <w:t>que ce discours suffoquait</w:t>
      </w:r>
      <w:r w:rsidR="006455E5">
        <w:t>.</w:t>
      </w:r>
    </w:p>
    <w:p w14:paraId="69CC70DE" w14:textId="28AA887F" w:rsidR="002666CE" w:rsidRDefault="006455E5" w:rsidP="002666CE">
      <w:r>
        <w:t>« </w:t>
      </w:r>
      <w:r w:rsidR="009D4A85" w:rsidRPr="0095276B">
        <w:t>Tiens ta droite</w:t>
      </w:r>
      <w:r>
        <w:t xml:space="preserve">, </w:t>
      </w:r>
      <w:r w:rsidR="009D4A85" w:rsidRPr="0095276B">
        <w:t>trainglot à lunettes</w:t>
      </w:r>
      <w:r>
        <w:t xml:space="preserve">, </w:t>
      </w:r>
      <w:r w:rsidR="009D4A85" w:rsidRPr="0095276B">
        <w:t>ou ces aristocrates qui arrivent là au grand trot vont te flanquer dans le fossé avec toute la fabrique Simler</w:t>
      </w:r>
      <w:r>
        <w:t xml:space="preserve">. </w:t>
      </w:r>
      <w:r w:rsidR="009D4A85" w:rsidRPr="0095276B">
        <w:t>Et ne fais pas une tête à l</w:t>
      </w:r>
      <w:r>
        <w:t>’</w:t>
      </w:r>
      <w:r w:rsidR="009D4A85" w:rsidRPr="0095276B">
        <w:t>envers</w:t>
      </w:r>
      <w:r>
        <w:t xml:space="preserve">. </w:t>
      </w:r>
      <w:r w:rsidR="009D4A85" w:rsidRPr="0095276B">
        <w:t>Ce que je t</w:t>
      </w:r>
      <w:r>
        <w:t>’</w:t>
      </w:r>
      <w:r w:rsidR="009D4A85" w:rsidRPr="0095276B">
        <w:t>ai dit</w:t>
      </w:r>
      <w:r>
        <w:t xml:space="preserve">, </w:t>
      </w:r>
      <w:r w:rsidR="009D4A85" w:rsidRPr="0095276B">
        <w:t>tout le monde le sait</w:t>
      </w:r>
      <w:r>
        <w:t>. »</w:t>
      </w:r>
    </w:p>
    <w:p w14:paraId="3963DBC8" w14:textId="77777777" w:rsidR="006455E5" w:rsidRDefault="009D4A85" w:rsidP="002666CE">
      <w:r w:rsidRPr="0095276B">
        <w:t>Joseph tira docilement la haridelle à hue</w:t>
      </w:r>
      <w:r w:rsidR="006455E5">
        <w:t xml:space="preserve">. </w:t>
      </w:r>
      <w:r w:rsidRPr="0095276B">
        <w:t>Mais quand vous avez vécu dans la conviction que rien n</w:t>
      </w:r>
      <w:r w:rsidR="006455E5">
        <w:t>’</w:t>
      </w:r>
      <w:r w:rsidRPr="0095276B">
        <w:t>égale ce que vous venez de réaliser</w:t>
      </w:r>
      <w:r w:rsidR="006455E5">
        <w:t xml:space="preserve">, </w:t>
      </w:r>
      <w:r w:rsidRPr="0095276B">
        <w:t>vous n</w:t>
      </w:r>
      <w:r w:rsidR="006455E5">
        <w:t>’</w:t>
      </w:r>
      <w:r w:rsidRPr="0095276B">
        <w:t>assistez pas impunément au déboulonnage de votre idéal</w:t>
      </w:r>
      <w:r w:rsidR="006455E5">
        <w:t>.</w:t>
      </w:r>
    </w:p>
    <w:p w14:paraId="7F9471F7" w14:textId="77777777" w:rsidR="006455E5" w:rsidRDefault="009D4A85" w:rsidP="002666CE">
      <w:r w:rsidRPr="0095276B">
        <w:t>Alors</w:t>
      </w:r>
      <w:r w:rsidR="006455E5">
        <w:t xml:space="preserve">, </w:t>
      </w:r>
      <w:r w:rsidRPr="0095276B">
        <w:t>comme on était rendu au haut de la côte</w:t>
      </w:r>
      <w:r w:rsidR="006455E5">
        <w:t xml:space="preserve">, </w:t>
      </w:r>
      <w:r w:rsidRPr="0095276B">
        <w:t>il fit r</w:t>
      </w:r>
      <w:r w:rsidRPr="0095276B">
        <w:t>e</w:t>
      </w:r>
      <w:r w:rsidRPr="0095276B">
        <w:t>prendre le trot</w:t>
      </w:r>
      <w:r w:rsidR="006455E5">
        <w:t xml:space="preserve">, </w:t>
      </w:r>
      <w:r w:rsidRPr="0095276B">
        <w:t>et accueillit sans mauvaise humeur le bruit de ferraille qui recouvrit la suite de leur dialogue</w:t>
      </w:r>
      <w:r w:rsidR="006455E5">
        <w:t>.</w:t>
      </w:r>
    </w:p>
    <w:p w14:paraId="782C9092" w14:textId="77777777" w:rsidR="006455E5" w:rsidRDefault="006455E5" w:rsidP="002666CE">
      <w:r>
        <w:t>« </w:t>
      </w:r>
      <w:r w:rsidR="009D4A85" w:rsidRPr="0095276B">
        <w:t>Très beau</w:t>
      </w:r>
      <w:r>
        <w:t xml:space="preserve">, </w:t>
      </w:r>
      <w:r w:rsidR="009D4A85" w:rsidRPr="0095276B">
        <w:t>les principes</w:t>
      </w:r>
      <w:r>
        <w:t xml:space="preserve">. </w:t>
      </w:r>
      <w:r w:rsidR="009D4A85" w:rsidRPr="0095276B">
        <w:t>En attendant tu trimes comme un cheval</w:t>
      </w:r>
      <w:r>
        <w:t xml:space="preserve">, </w:t>
      </w:r>
      <w:r w:rsidR="009D4A85" w:rsidRPr="0095276B">
        <w:t>de ton côté</w:t>
      </w:r>
      <w:r>
        <w:t xml:space="preserve">, </w:t>
      </w:r>
      <w:r w:rsidR="009D4A85" w:rsidRPr="0095276B">
        <w:t>et votre inventaire était superbe</w:t>
      </w:r>
      <w:r>
        <w:t>.</w:t>
      </w:r>
    </w:p>
    <w:p w14:paraId="71611B22" w14:textId="7CE4FF8C" w:rsidR="002666CE" w:rsidRDefault="006455E5" w:rsidP="002666CE">
      <w:r>
        <w:t>— </w:t>
      </w:r>
      <w:r w:rsidR="009D4A85" w:rsidRPr="0095276B">
        <w:t>Patience</w:t>
      </w:r>
      <w:r>
        <w:t xml:space="preserve"> ! </w:t>
      </w:r>
      <w:r w:rsidR="009D4A85" w:rsidRPr="0095276B">
        <w:t>Ce pauvre diable de Lambert a passé l</w:t>
      </w:r>
      <w:r>
        <w:t>’</w:t>
      </w:r>
      <w:r w:rsidR="009D4A85" w:rsidRPr="0095276B">
        <w:t>arme à gauche</w:t>
      </w:r>
      <w:r>
        <w:t xml:space="preserve">. </w:t>
      </w:r>
      <w:r w:rsidR="009D4A85" w:rsidRPr="0095276B">
        <w:t>Ça</w:t>
      </w:r>
      <w:r>
        <w:t xml:space="preserve">, </w:t>
      </w:r>
      <w:r w:rsidR="009D4A85" w:rsidRPr="0095276B">
        <w:t>vois-tu</w:t>
      </w:r>
      <w:r>
        <w:t xml:space="preserve">, </w:t>
      </w:r>
      <w:r w:rsidR="009D4A85" w:rsidRPr="0095276B">
        <w:t>c</w:t>
      </w:r>
      <w:r>
        <w:t>’</w:t>
      </w:r>
      <w:r w:rsidR="009D4A85" w:rsidRPr="0095276B">
        <w:t xml:space="preserve">est le seul aspect de la question qui </w:t>
      </w:r>
      <w:r w:rsidR="009D4A85" w:rsidRPr="0095276B">
        <w:lastRenderedPageBreak/>
        <w:t>mérite qu</w:t>
      </w:r>
      <w:r>
        <w:t>’</w:t>
      </w:r>
      <w:r w:rsidR="009D4A85" w:rsidRPr="0095276B">
        <w:t>on en parle</w:t>
      </w:r>
      <w:r>
        <w:t xml:space="preserve">. </w:t>
      </w:r>
      <w:r w:rsidR="009D4A85" w:rsidRPr="0095276B">
        <w:t>Lambert était un honnête homme</w:t>
      </w:r>
      <w:r>
        <w:t xml:space="preserve">, </w:t>
      </w:r>
      <w:r w:rsidR="009D4A85" w:rsidRPr="0095276B">
        <w:t>un homme de devoir</w:t>
      </w:r>
      <w:r>
        <w:t xml:space="preserve">, </w:t>
      </w:r>
      <w:r w:rsidR="009D4A85" w:rsidRPr="0095276B">
        <w:t>et un brave à trois poils</w:t>
      </w:r>
      <w:r>
        <w:t xml:space="preserve">, </w:t>
      </w:r>
      <w:r w:rsidR="009D4A85" w:rsidRPr="0095276B">
        <w:t>comme on n</w:t>
      </w:r>
      <w:r>
        <w:t>’</w:t>
      </w:r>
      <w:r w:rsidR="009D4A85" w:rsidRPr="0095276B">
        <w:t>en fait plus</w:t>
      </w:r>
      <w:r>
        <w:t xml:space="preserve">. </w:t>
      </w:r>
      <w:r w:rsidR="009D4A85" w:rsidRPr="0095276B">
        <w:t>Enfin</w:t>
      </w:r>
      <w:r>
        <w:t xml:space="preserve">, </w:t>
      </w:r>
      <w:r w:rsidR="009D4A85" w:rsidRPr="0095276B">
        <w:t>suffit</w:t>
      </w:r>
      <w:r>
        <w:t xml:space="preserve"> ! </w:t>
      </w:r>
      <w:r w:rsidR="009D4A85" w:rsidRPr="0095276B">
        <w:t>J</w:t>
      </w:r>
      <w:r>
        <w:t>’</w:t>
      </w:r>
      <w:r w:rsidR="009D4A85" w:rsidRPr="0095276B">
        <w:t>étais à quatre pas de lui</w:t>
      </w:r>
      <w:r>
        <w:t xml:space="preserve">, </w:t>
      </w:r>
      <w:r w:rsidR="009D4A85" w:rsidRPr="0095276B">
        <w:t>en tirailleur</w:t>
      </w:r>
      <w:r>
        <w:t xml:space="preserve">, </w:t>
      </w:r>
      <w:r w:rsidR="009D4A85" w:rsidRPr="0095276B">
        <w:t>et je n</w:t>
      </w:r>
      <w:r>
        <w:t>’</w:t>
      </w:r>
      <w:r w:rsidR="009D4A85" w:rsidRPr="0095276B">
        <w:t>ai rien pu pour lui</w:t>
      </w:r>
      <w:r>
        <w:t xml:space="preserve">. </w:t>
      </w:r>
      <w:r w:rsidR="009D4A85" w:rsidRPr="0095276B">
        <w:t>Ce n</w:t>
      </w:r>
      <w:r>
        <w:t>’</w:t>
      </w:r>
      <w:r w:rsidR="009D4A85" w:rsidRPr="0095276B">
        <w:t>est pas aujourd</w:t>
      </w:r>
      <w:r>
        <w:t>’</w:t>
      </w:r>
      <w:r w:rsidR="009D4A85" w:rsidRPr="0095276B">
        <w:t>hui que je pourrai quelque chose</w:t>
      </w:r>
      <w:r>
        <w:t xml:space="preserve">. </w:t>
      </w:r>
      <w:r w:rsidR="009D4A85" w:rsidRPr="0095276B">
        <w:t>Alors</w:t>
      </w:r>
      <w:r>
        <w:t xml:space="preserve">, </w:t>
      </w:r>
      <w:r w:rsidR="009D4A85" w:rsidRPr="0095276B">
        <w:t>silence</w:t>
      </w:r>
      <w:r>
        <w:t> ! »</w:t>
      </w:r>
    </w:p>
    <w:p w14:paraId="55FEE310" w14:textId="77777777" w:rsidR="006455E5" w:rsidRDefault="009D4A85" w:rsidP="002666CE">
      <w:r w:rsidRPr="0095276B">
        <w:t>Tintin ouvrait des yeux effarés sur le cousin qui avait fait la guerre à quatre pas de ce pauvre Lambert</w:t>
      </w:r>
      <w:r w:rsidR="006455E5">
        <w:t>.</w:t>
      </w:r>
    </w:p>
    <w:p w14:paraId="42D5156F" w14:textId="77777777" w:rsidR="006455E5" w:rsidRDefault="009D4A85" w:rsidP="002666CE">
      <w:r w:rsidRPr="0095276B">
        <w:t>La nature de Joseph n</w:t>
      </w:r>
      <w:r w:rsidR="006455E5">
        <w:t>’</w:t>
      </w:r>
      <w:r w:rsidRPr="0095276B">
        <w:t>était pas habituellement tournée à l</w:t>
      </w:r>
      <w:r w:rsidR="006455E5">
        <w:t>’</w:t>
      </w:r>
      <w:r w:rsidRPr="0095276B">
        <w:t>aigre</w:t>
      </w:r>
      <w:r w:rsidR="006455E5">
        <w:t xml:space="preserve">. </w:t>
      </w:r>
      <w:r w:rsidRPr="0095276B">
        <w:t>Mais il y avait</w:t>
      </w:r>
      <w:r w:rsidR="006455E5">
        <w:t xml:space="preserve">, </w:t>
      </w:r>
      <w:r w:rsidRPr="0095276B">
        <w:t>dans un pareil sujet</w:t>
      </w:r>
      <w:r w:rsidR="006455E5">
        <w:t xml:space="preserve">, </w:t>
      </w:r>
      <w:r w:rsidRPr="0095276B">
        <w:t>plus qu</w:t>
      </w:r>
      <w:r w:rsidR="006455E5">
        <w:t>’</w:t>
      </w:r>
      <w:r w:rsidRPr="0095276B">
        <w:t>il n</w:t>
      </w:r>
      <w:r w:rsidR="006455E5">
        <w:t>’</w:t>
      </w:r>
      <w:r w:rsidRPr="0095276B">
        <w:t>en po</w:t>
      </w:r>
      <w:r w:rsidRPr="0095276B">
        <w:t>u</w:t>
      </w:r>
      <w:r w:rsidRPr="0095276B">
        <w:t>vait supporter</w:t>
      </w:r>
      <w:r w:rsidR="006455E5">
        <w:t xml:space="preserve">. </w:t>
      </w:r>
      <w:r w:rsidRPr="0095276B">
        <w:t>Il répliqua</w:t>
      </w:r>
      <w:r w:rsidR="006455E5">
        <w:t xml:space="preserve">, </w:t>
      </w:r>
      <w:r w:rsidRPr="0095276B">
        <w:t>en remontant ses lunettes sur son front</w:t>
      </w:r>
      <w:r w:rsidR="006455E5">
        <w:t xml:space="preserve">, </w:t>
      </w:r>
      <w:r w:rsidRPr="0095276B">
        <w:t>où elles restèrent collées</w:t>
      </w:r>
      <w:r w:rsidR="006455E5">
        <w:t xml:space="preserve">, </w:t>
      </w:r>
      <w:r w:rsidRPr="0095276B">
        <w:t>et en forçant la voix à cause du fracas que faisaient les roues</w:t>
      </w:r>
      <w:r w:rsidR="006455E5">
        <w:t> :</w:t>
      </w:r>
    </w:p>
    <w:p w14:paraId="4B5B7648" w14:textId="77777777" w:rsidR="006455E5" w:rsidRDefault="006455E5" w:rsidP="002666CE">
      <w:r>
        <w:t>« </w:t>
      </w:r>
      <w:r w:rsidR="009D4A85" w:rsidRPr="0095276B">
        <w:t>Vous avez été des héros</w:t>
      </w:r>
      <w:r>
        <w:t xml:space="preserve">, </w:t>
      </w:r>
      <w:r w:rsidR="009D4A85" w:rsidRPr="0095276B">
        <w:t>ton frère et toi</w:t>
      </w:r>
      <w:r>
        <w:t xml:space="preserve">. </w:t>
      </w:r>
      <w:r w:rsidR="009D4A85" w:rsidRPr="0095276B">
        <w:t>D</w:t>
      </w:r>
      <w:r>
        <w:t>’</w:t>
      </w:r>
      <w:r w:rsidR="009D4A85" w:rsidRPr="0095276B">
        <w:t>autres sont restés pris comme des bêtes</w:t>
      </w:r>
      <w:r>
        <w:t xml:space="preserve">, </w:t>
      </w:r>
      <w:r w:rsidR="009D4A85" w:rsidRPr="0095276B">
        <w:t>derrière l</w:t>
      </w:r>
      <w:r>
        <w:t>’</w:t>
      </w:r>
      <w:r w:rsidR="009D4A85" w:rsidRPr="0095276B">
        <w:t>invasion</w:t>
      </w:r>
      <w:r>
        <w:t xml:space="preserve">, </w:t>
      </w:r>
      <w:r w:rsidR="009D4A85" w:rsidRPr="0095276B">
        <w:t>et se sont rongé les sangs pendant huit mois</w:t>
      </w:r>
      <w:r>
        <w:t>.</w:t>
      </w:r>
    </w:p>
    <w:p w14:paraId="2FDA85F5" w14:textId="77777777" w:rsidR="006455E5" w:rsidRDefault="006455E5" w:rsidP="002666CE">
      <w:r>
        <w:t>— </w:t>
      </w:r>
      <w:r w:rsidR="009D4A85" w:rsidRPr="0095276B">
        <w:t>Il n</w:t>
      </w:r>
      <w:r>
        <w:t>’</w:t>
      </w:r>
      <w:r w:rsidR="009D4A85" w:rsidRPr="0095276B">
        <w:t>y a pas de héros</w:t>
      </w:r>
      <w:r>
        <w:t xml:space="preserve">. </w:t>
      </w:r>
      <w:r w:rsidR="009D4A85" w:rsidRPr="0095276B">
        <w:t>Il y a des hommes qui marchent d</w:t>
      </w:r>
      <w:r w:rsidR="009D4A85" w:rsidRPr="0095276B">
        <w:t>e</w:t>
      </w:r>
      <w:r w:rsidR="009D4A85" w:rsidRPr="0095276B">
        <w:t>vant eux et s</w:t>
      </w:r>
      <w:r>
        <w:t>’</w:t>
      </w:r>
      <w:r w:rsidR="009D4A85" w:rsidRPr="0095276B">
        <w:t>arrêtent quand il n</w:t>
      </w:r>
      <w:r>
        <w:t>’</w:t>
      </w:r>
      <w:r w:rsidR="009D4A85" w:rsidRPr="0095276B">
        <w:t>y a plus rien</w:t>
      </w:r>
      <w:r>
        <w:t xml:space="preserve">. </w:t>
      </w:r>
      <w:r w:rsidR="009D4A85" w:rsidRPr="0095276B">
        <w:t>On parle d</w:t>
      </w:r>
      <w:r>
        <w:t>’</w:t>
      </w:r>
      <w:r w:rsidR="009D4A85" w:rsidRPr="0095276B">
        <w:t>une histoire de chemise jetée à la tête d</w:t>
      </w:r>
      <w:r>
        <w:t>’</w:t>
      </w:r>
      <w:r w:rsidR="009D4A85" w:rsidRPr="0095276B">
        <w:t>un procureur badois</w:t>
      </w:r>
      <w:r>
        <w:t xml:space="preserve">. </w:t>
      </w:r>
      <w:r w:rsidR="009D4A85" w:rsidRPr="0095276B">
        <w:t>Ce n</w:t>
      </w:r>
      <w:r>
        <w:t>’</w:t>
      </w:r>
      <w:r w:rsidR="009D4A85" w:rsidRPr="0095276B">
        <w:t>est pas déjà si mal</w:t>
      </w:r>
      <w:r>
        <w:t xml:space="preserve">. </w:t>
      </w:r>
      <w:r w:rsidR="009D4A85" w:rsidRPr="0095276B">
        <w:t>Moi je n</w:t>
      </w:r>
      <w:r>
        <w:t>’</w:t>
      </w:r>
      <w:r w:rsidR="009D4A85" w:rsidRPr="0095276B">
        <w:t>ai eu qu</w:t>
      </w:r>
      <w:r>
        <w:t>’</w:t>
      </w:r>
      <w:r w:rsidR="009D4A85" w:rsidRPr="0095276B">
        <w:t>à suivre</w:t>
      </w:r>
      <w:r>
        <w:t xml:space="preserve">, </w:t>
      </w:r>
      <w:r w:rsidR="009D4A85" w:rsidRPr="0095276B">
        <w:t>m</w:t>
      </w:r>
      <w:r>
        <w:t>’</w:t>
      </w:r>
      <w:r w:rsidR="009D4A85" w:rsidRPr="0095276B">
        <w:t>arrêter</w:t>
      </w:r>
      <w:r>
        <w:t xml:space="preserve">, </w:t>
      </w:r>
      <w:r w:rsidR="009D4A85" w:rsidRPr="0095276B">
        <w:t>tirer et courir</w:t>
      </w:r>
      <w:r>
        <w:t xml:space="preserve">, </w:t>
      </w:r>
      <w:r w:rsidR="009D4A85" w:rsidRPr="0095276B">
        <w:t>en braillant comme un goret</w:t>
      </w:r>
      <w:r>
        <w:t xml:space="preserve">, </w:t>
      </w:r>
      <w:r w:rsidR="009D4A85" w:rsidRPr="0095276B">
        <w:t>la baïonnette au bout du canon</w:t>
      </w:r>
      <w:r>
        <w:t xml:space="preserve">. </w:t>
      </w:r>
      <w:r w:rsidR="009D4A85" w:rsidRPr="0095276B">
        <w:t>Lambert a bu la tasse</w:t>
      </w:r>
      <w:r>
        <w:t xml:space="preserve">, </w:t>
      </w:r>
      <w:r w:rsidR="009D4A85" w:rsidRPr="0095276B">
        <w:t>moi je suis là</w:t>
      </w:r>
      <w:r>
        <w:t xml:space="preserve">. </w:t>
      </w:r>
      <w:r w:rsidR="009D4A85" w:rsidRPr="0095276B">
        <w:t>Quatre pas de plus sur la gauche</w:t>
      </w:r>
      <w:r>
        <w:t xml:space="preserve">, </w:t>
      </w:r>
      <w:r w:rsidR="009D4A85" w:rsidRPr="0095276B">
        <w:t>et on dirait</w:t>
      </w:r>
      <w:r>
        <w:t> : « </w:t>
      </w:r>
      <w:r w:rsidR="009D4A85" w:rsidRPr="0095276B">
        <w:t xml:space="preserve">ce </w:t>
      </w:r>
      <w:proofErr w:type="spellStart"/>
      <w:r w:rsidR="009D4A85" w:rsidRPr="0095276B">
        <w:t>pauv</w:t>
      </w:r>
      <w:proofErr w:type="spellEnd"/>
      <w:r>
        <w:t>’</w:t>
      </w:r>
      <w:r w:rsidR="009D4A85" w:rsidRPr="0095276B">
        <w:t xml:space="preserve"> Benjamin</w:t>
      </w:r>
      <w:r>
        <w:t xml:space="preserve"> », </w:t>
      </w:r>
      <w:r w:rsidR="009D4A85" w:rsidRPr="0095276B">
        <w:t>au lieu de d</w:t>
      </w:r>
      <w:r w:rsidR="009D4A85" w:rsidRPr="0095276B">
        <w:t>i</w:t>
      </w:r>
      <w:r w:rsidR="009D4A85" w:rsidRPr="0095276B">
        <w:t xml:space="preserve">re </w:t>
      </w:r>
      <w:r>
        <w:t>« </w:t>
      </w:r>
      <w:r w:rsidR="009D4A85" w:rsidRPr="0095276B">
        <w:t xml:space="preserve">ce </w:t>
      </w:r>
      <w:proofErr w:type="spellStart"/>
      <w:r w:rsidR="009D4A85" w:rsidRPr="0095276B">
        <w:t>pauv</w:t>
      </w:r>
      <w:proofErr w:type="spellEnd"/>
      <w:r>
        <w:t>’</w:t>
      </w:r>
      <w:r w:rsidR="009D4A85" w:rsidRPr="0095276B">
        <w:t xml:space="preserve"> Lambert</w:t>
      </w:r>
      <w:r>
        <w:t xml:space="preserve"> », </w:t>
      </w:r>
      <w:r w:rsidR="009D4A85" w:rsidRPr="0095276B">
        <w:t>et Lambert n</w:t>
      </w:r>
      <w:r>
        <w:t>’</w:t>
      </w:r>
      <w:r w:rsidR="009D4A85" w:rsidRPr="0095276B">
        <w:t>aurait pas besoin de faire Benjamin</w:t>
      </w:r>
      <w:r>
        <w:t xml:space="preserve">, </w:t>
      </w:r>
      <w:r w:rsidR="009D4A85" w:rsidRPr="0095276B">
        <w:t>comme Benjamin a besoin de faire Lambert</w:t>
      </w:r>
      <w:r>
        <w:t>.</w:t>
      </w:r>
    </w:p>
    <w:p w14:paraId="76976C90" w14:textId="77777777" w:rsidR="006455E5" w:rsidRDefault="006455E5" w:rsidP="002666CE">
      <w:r>
        <w:t>— </w:t>
      </w:r>
      <w:r w:rsidR="009D4A85" w:rsidRPr="0095276B">
        <w:t>Crâne pas</w:t>
      </w:r>
      <w:r>
        <w:t xml:space="preserve">, </w:t>
      </w:r>
      <w:r w:rsidR="009D4A85" w:rsidRPr="0095276B">
        <w:t>Benjamin</w:t>
      </w:r>
      <w:r>
        <w:t xml:space="preserve">, </w:t>
      </w:r>
      <w:r w:rsidR="009D4A85" w:rsidRPr="0095276B">
        <w:t>répondit Joseph avec colère</w:t>
      </w:r>
      <w:r>
        <w:t xml:space="preserve">. </w:t>
      </w:r>
      <w:r w:rsidR="009D4A85" w:rsidRPr="0095276B">
        <w:t>La</w:t>
      </w:r>
      <w:r w:rsidR="009D4A85" w:rsidRPr="0095276B">
        <w:t>m</w:t>
      </w:r>
      <w:r w:rsidR="009D4A85" w:rsidRPr="0095276B">
        <w:t>bert était à la hauteur de tous les éloges</w:t>
      </w:r>
      <w:r>
        <w:t xml:space="preserve">. </w:t>
      </w:r>
      <w:r w:rsidR="009D4A85" w:rsidRPr="0095276B">
        <w:t>Mais s</w:t>
      </w:r>
      <w:r>
        <w:t>’</w:t>
      </w:r>
      <w:r w:rsidR="009D4A85" w:rsidRPr="0095276B">
        <w:t>il était resté de ce monde</w:t>
      </w:r>
      <w:r>
        <w:t xml:space="preserve">, </w:t>
      </w:r>
      <w:r w:rsidR="009D4A85" w:rsidRPr="0095276B">
        <w:t>vous auriez été deux à faire ce que tu fais</w:t>
      </w:r>
      <w:r>
        <w:t>.</w:t>
      </w:r>
    </w:p>
    <w:p w14:paraId="14D2237F" w14:textId="77777777" w:rsidR="006455E5" w:rsidRDefault="006455E5" w:rsidP="002666CE">
      <w:r>
        <w:t>— </w:t>
      </w:r>
      <w:r w:rsidR="009D4A85" w:rsidRPr="0095276B">
        <w:t>Un cigare</w:t>
      </w:r>
      <w:r>
        <w:t xml:space="preserve"> ? </w:t>
      </w:r>
      <w:r w:rsidR="009D4A85" w:rsidRPr="0095276B">
        <w:t>fit Benjamin</w:t>
      </w:r>
      <w:r>
        <w:t xml:space="preserve">, </w:t>
      </w:r>
      <w:r w:rsidR="009D4A85" w:rsidRPr="0095276B">
        <w:t>en tendant d</w:t>
      </w:r>
      <w:r>
        <w:t>’</w:t>
      </w:r>
      <w:r w:rsidR="009D4A85" w:rsidRPr="0095276B">
        <w:t>un même geste son porte-cigares à Joseph et à Tintin</w:t>
      </w:r>
      <w:r>
        <w:t xml:space="preserve">. </w:t>
      </w:r>
      <w:r w:rsidR="009D4A85" w:rsidRPr="0095276B">
        <w:t>Sais-tu</w:t>
      </w:r>
      <w:r>
        <w:t xml:space="preserve">, </w:t>
      </w:r>
      <w:r w:rsidR="009D4A85" w:rsidRPr="0095276B">
        <w:t xml:space="preserve">bonhomme de </w:t>
      </w:r>
      <w:r w:rsidR="009D4A85" w:rsidRPr="0095276B">
        <w:lastRenderedPageBreak/>
        <w:t>suie</w:t>
      </w:r>
      <w:r>
        <w:t xml:space="preserve">, </w:t>
      </w:r>
      <w:r w:rsidR="009D4A85" w:rsidRPr="0095276B">
        <w:t>tête de pipe culottée</w:t>
      </w:r>
      <w:r>
        <w:t xml:space="preserve">, </w:t>
      </w:r>
      <w:r w:rsidR="009D4A85" w:rsidRPr="0095276B">
        <w:t>continua-t-il</w:t>
      </w:r>
      <w:r>
        <w:t xml:space="preserve">, </w:t>
      </w:r>
      <w:r w:rsidR="009D4A85" w:rsidRPr="0095276B">
        <w:t>en s</w:t>
      </w:r>
      <w:r>
        <w:t>’</w:t>
      </w:r>
      <w:r w:rsidR="009D4A85" w:rsidRPr="0095276B">
        <w:t>adressant cette fois à Tintin</w:t>
      </w:r>
      <w:r>
        <w:t xml:space="preserve">, </w:t>
      </w:r>
      <w:r w:rsidR="009D4A85" w:rsidRPr="0095276B">
        <w:t>mais sans le regarder</w:t>
      </w:r>
      <w:r>
        <w:t xml:space="preserve">, </w:t>
      </w:r>
      <w:r w:rsidR="009D4A85" w:rsidRPr="0095276B">
        <w:t>ce qui fait que la vie vaut la pe</w:t>
      </w:r>
      <w:r w:rsidR="009D4A85" w:rsidRPr="0095276B">
        <w:t>i</w:t>
      </w:r>
      <w:r w:rsidR="009D4A85" w:rsidRPr="0095276B">
        <w:t>ne qu</w:t>
      </w:r>
      <w:r>
        <w:t>’</w:t>
      </w:r>
      <w:r w:rsidR="009D4A85" w:rsidRPr="0095276B">
        <w:t>on la vive</w:t>
      </w:r>
      <w:r>
        <w:t xml:space="preserve"> ? </w:t>
      </w:r>
      <w:r w:rsidR="009D4A85" w:rsidRPr="0095276B">
        <w:t>Je m</w:t>
      </w:r>
      <w:r>
        <w:t>’</w:t>
      </w:r>
      <w:r w:rsidR="009D4A85" w:rsidRPr="0095276B">
        <w:t>en vas te le dire</w:t>
      </w:r>
      <w:r>
        <w:t xml:space="preserve">, </w:t>
      </w:r>
      <w:r w:rsidR="009D4A85" w:rsidRPr="0095276B">
        <w:t>moi</w:t>
      </w:r>
      <w:r>
        <w:t xml:space="preserve">, </w:t>
      </w:r>
      <w:r w:rsidR="009D4A85" w:rsidRPr="0095276B">
        <w:t>Stern Benjamin</w:t>
      </w:r>
      <w:r>
        <w:t xml:space="preserve">, </w:t>
      </w:r>
      <w:r w:rsidR="009D4A85" w:rsidRPr="0095276B">
        <w:t>de Turckheim</w:t>
      </w:r>
      <w:r>
        <w:t xml:space="preserve">, </w:t>
      </w:r>
      <w:r w:rsidR="009D4A85" w:rsidRPr="0095276B">
        <w:t>Haut-Rhin</w:t>
      </w:r>
      <w:r>
        <w:t xml:space="preserve">, </w:t>
      </w:r>
      <w:r w:rsidR="009D4A85" w:rsidRPr="0095276B">
        <w:t>qui sait ce qu</w:t>
      </w:r>
      <w:r>
        <w:t>’</w:t>
      </w:r>
      <w:r w:rsidR="009D4A85" w:rsidRPr="0095276B">
        <w:t>il dit et ne cause qu</w:t>
      </w:r>
      <w:r>
        <w:t>’</w:t>
      </w:r>
      <w:r w:rsidR="009D4A85" w:rsidRPr="0095276B">
        <w:t>à jeun</w:t>
      </w:r>
      <w:r>
        <w:t xml:space="preserve"> : </w:t>
      </w:r>
      <w:r w:rsidR="009D4A85" w:rsidRPr="0095276B">
        <w:t>c</w:t>
      </w:r>
      <w:r>
        <w:t>’</w:t>
      </w:r>
      <w:r w:rsidR="009D4A85" w:rsidRPr="0095276B">
        <w:t>est</w:t>
      </w:r>
      <w:r>
        <w:t xml:space="preserve">, </w:t>
      </w:r>
      <w:r w:rsidR="009D4A85" w:rsidRPr="0095276B">
        <w:t>primo</w:t>
      </w:r>
      <w:r>
        <w:t xml:space="preserve">, </w:t>
      </w:r>
      <w:r w:rsidR="009D4A85" w:rsidRPr="0095276B">
        <w:t>de construire la machine</w:t>
      </w:r>
      <w:r>
        <w:t xml:space="preserve">, </w:t>
      </w:r>
      <w:r w:rsidR="009D4A85" w:rsidRPr="0095276B">
        <w:t>et</w:t>
      </w:r>
      <w:r>
        <w:t xml:space="preserve">, </w:t>
      </w:r>
      <w:r w:rsidR="009D4A85" w:rsidRPr="0095276B">
        <w:t>secundo</w:t>
      </w:r>
      <w:r>
        <w:t xml:space="preserve">, </w:t>
      </w:r>
      <w:r w:rsidR="009D4A85" w:rsidRPr="0095276B">
        <w:t>de la casser</w:t>
      </w:r>
      <w:r>
        <w:t xml:space="preserve">. </w:t>
      </w:r>
      <w:r w:rsidR="009D4A85" w:rsidRPr="0095276B">
        <w:t>Tire donc pas comme ça sur ta rosse</w:t>
      </w:r>
      <w:r>
        <w:t xml:space="preserve">, </w:t>
      </w:r>
      <w:r w:rsidR="009D4A85" w:rsidRPr="0095276B">
        <w:t>ajouta-t-il iron</w:t>
      </w:r>
      <w:r w:rsidR="009D4A85" w:rsidRPr="0095276B">
        <w:t>i</w:t>
      </w:r>
      <w:r w:rsidR="009D4A85" w:rsidRPr="0095276B">
        <w:t>quement en s</w:t>
      </w:r>
      <w:r>
        <w:t>’</w:t>
      </w:r>
      <w:r w:rsidR="009D4A85" w:rsidRPr="0095276B">
        <w:t>adressant à Joseph</w:t>
      </w:r>
      <w:r>
        <w:t xml:space="preserve">, </w:t>
      </w:r>
      <w:r w:rsidR="009D4A85" w:rsidRPr="0095276B">
        <w:t>qui devenait nerveux tout à coup</w:t>
      </w:r>
      <w:r>
        <w:t xml:space="preserve">. </w:t>
      </w:r>
      <w:r w:rsidR="009D4A85" w:rsidRPr="0095276B">
        <w:t>Nous</w:t>
      </w:r>
      <w:r>
        <w:t xml:space="preserve">, </w:t>
      </w:r>
      <w:r w:rsidR="009D4A85" w:rsidRPr="0095276B">
        <w:t>les Stern</w:t>
      </w:r>
      <w:r>
        <w:t xml:space="preserve">, </w:t>
      </w:r>
      <w:r w:rsidR="009D4A85" w:rsidRPr="0095276B">
        <w:t>on monte une machine</w:t>
      </w:r>
      <w:r>
        <w:t xml:space="preserve">. </w:t>
      </w:r>
      <w:r w:rsidR="009D4A85" w:rsidRPr="0095276B">
        <w:t>Ça</w:t>
      </w:r>
      <w:r>
        <w:t xml:space="preserve">, </w:t>
      </w:r>
      <w:r w:rsidR="009D4A85" w:rsidRPr="0095276B">
        <w:t>ça me va</w:t>
      </w:r>
      <w:r>
        <w:t xml:space="preserve">. </w:t>
      </w:r>
      <w:r w:rsidR="009D4A85" w:rsidRPr="0095276B">
        <w:t>C</w:t>
      </w:r>
      <w:r>
        <w:t>’</w:t>
      </w:r>
      <w:r w:rsidR="009D4A85" w:rsidRPr="0095276B">
        <w:t>est du boulot qui me convient</w:t>
      </w:r>
      <w:r>
        <w:t xml:space="preserve">. </w:t>
      </w:r>
      <w:r w:rsidR="009D4A85" w:rsidRPr="0095276B">
        <w:t>Mais quand elle sera montée</w:t>
      </w:r>
      <w:r>
        <w:t xml:space="preserve">, </w:t>
      </w:r>
      <w:r w:rsidR="009D4A85" w:rsidRPr="0095276B">
        <w:t>et qu</w:t>
      </w:r>
      <w:r>
        <w:t>’</w:t>
      </w:r>
      <w:r w:rsidR="009D4A85" w:rsidRPr="0095276B">
        <w:t>on n</w:t>
      </w:r>
      <w:r>
        <w:t>’</w:t>
      </w:r>
      <w:r w:rsidR="009D4A85" w:rsidRPr="0095276B">
        <w:t>aura plus besoin de moi</w:t>
      </w:r>
      <w:r>
        <w:t xml:space="preserve">, </w:t>
      </w:r>
      <w:r w:rsidR="009D4A85" w:rsidRPr="0095276B">
        <w:t>bonsoir la compagnie</w:t>
      </w:r>
      <w:r>
        <w:t xml:space="preserve">, </w:t>
      </w:r>
      <w:r w:rsidR="009D4A85" w:rsidRPr="0095276B">
        <w:t>je tire mes grègues</w:t>
      </w:r>
      <w:r>
        <w:t xml:space="preserve">, </w:t>
      </w:r>
      <w:r w:rsidR="009D4A85" w:rsidRPr="0095276B">
        <w:t>et en route</w:t>
      </w:r>
      <w:r>
        <w:t> !</w:t>
      </w:r>
    </w:p>
    <w:p w14:paraId="4555E1CD" w14:textId="77777777" w:rsidR="006455E5" w:rsidRDefault="006455E5" w:rsidP="002666CE">
      <w:r>
        <w:t>— </w:t>
      </w:r>
      <w:r w:rsidR="009D4A85" w:rsidRPr="0095276B">
        <w:t>Où</w:t>
      </w:r>
      <w:r>
        <w:t xml:space="preserve"> ? </w:t>
      </w:r>
      <w:r w:rsidR="009D4A85" w:rsidRPr="0095276B">
        <w:t>dit Joseph</w:t>
      </w:r>
      <w:r>
        <w:t xml:space="preserve">, </w:t>
      </w:r>
      <w:r w:rsidR="009D4A85" w:rsidRPr="0095276B">
        <w:t>de la même façon qu</w:t>
      </w:r>
      <w:r>
        <w:t>’</w:t>
      </w:r>
      <w:r w:rsidR="009D4A85" w:rsidRPr="0095276B">
        <w:t>il aurait donné un coup de pied</w:t>
      </w:r>
      <w:r>
        <w:t>.</w:t>
      </w:r>
    </w:p>
    <w:p w14:paraId="297F5216" w14:textId="77777777" w:rsidR="006455E5" w:rsidRDefault="006455E5" w:rsidP="002666CE">
      <w:r>
        <w:t>— </w:t>
      </w:r>
      <w:r w:rsidR="009D4A85" w:rsidRPr="0095276B">
        <w:t>Où</w:t>
      </w:r>
      <w:r>
        <w:t xml:space="preserve"> ? </w:t>
      </w:r>
      <w:r w:rsidR="009D4A85" w:rsidRPr="0095276B">
        <w:t>À Valparaiso</w:t>
      </w:r>
      <w:r>
        <w:t xml:space="preserve">, </w:t>
      </w:r>
      <w:r w:rsidR="009D4A85" w:rsidRPr="0095276B">
        <w:t>Melbourne</w:t>
      </w:r>
      <w:r>
        <w:t xml:space="preserve">, </w:t>
      </w:r>
      <w:r w:rsidR="009D4A85" w:rsidRPr="0095276B">
        <w:t>Boston</w:t>
      </w:r>
      <w:r>
        <w:t xml:space="preserve">, </w:t>
      </w:r>
      <w:r w:rsidR="009D4A85" w:rsidRPr="0095276B">
        <w:t>au Cap</w:t>
      </w:r>
      <w:r>
        <w:t xml:space="preserve">, </w:t>
      </w:r>
      <w:r w:rsidR="009D4A85" w:rsidRPr="0095276B">
        <w:t>au Ho</w:t>
      </w:r>
      <w:r w:rsidR="009D4A85" w:rsidRPr="0095276B">
        <w:t>n</w:t>
      </w:r>
      <w:r w:rsidR="009D4A85" w:rsidRPr="0095276B">
        <w:t>duras</w:t>
      </w:r>
      <w:r>
        <w:t xml:space="preserve">, </w:t>
      </w:r>
      <w:r w:rsidR="009D4A85" w:rsidRPr="0095276B">
        <w:t>partout où la conséquence ne suit pas la prévision</w:t>
      </w:r>
      <w:r>
        <w:t xml:space="preserve">, </w:t>
      </w:r>
      <w:r w:rsidR="009D4A85" w:rsidRPr="0095276B">
        <w:t>co</w:t>
      </w:r>
      <w:r w:rsidR="009D4A85" w:rsidRPr="0095276B">
        <w:t>m</w:t>
      </w:r>
      <w:r w:rsidR="009D4A85" w:rsidRPr="0095276B">
        <w:t>me la figure suit le nez</w:t>
      </w:r>
      <w:r>
        <w:t xml:space="preserve">, </w:t>
      </w:r>
      <w:r w:rsidR="009D4A85" w:rsidRPr="0095276B">
        <w:t>où il est possible de travailler du matin jusqu</w:t>
      </w:r>
      <w:r>
        <w:t>’</w:t>
      </w:r>
      <w:r w:rsidR="009D4A85" w:rsidRPr="0095276B">
        <w:t>au soir sans faire sa fortune pour cela</w:t>
      </w:r>
      <w:r>
        <w:t>.</w:t>
      </w:r>
    </w:p>
    <w:p w14:paraId="17FB30B3" w14:textId="77777777" w:rsidR="006455E5" w:rsidRDefault="006455E5" w:rsidP="002666CE">
      <w:r>
        <w:t>— </w:t>
      </w:r>
      <w:r w:rsidR="009D4A85" w:rsidRPr="0095276B">
        <w:t>C</w:t>
      </w:r>
      <w:r>
        <w:t>’</w:t>
      </w:r>
      <w:r w:rsidR="009D4A85" w:rsidRPr="0095276B">
        <w:t>est du jeu</w:t>
      </w:r>
      <w:r>
        <w:t xml:space="preserve">, </w:t>
      </w:r>
      <w:r w:rsidR="009D4A85" w:rsidRPr="0095276B">
        <w:t>ça</w:t>
      </w:r>
      <w:r>
        <w:t xml:space="preserve">, </w:t>
      </w:r>
      <w:r w:rsidR="009D4A85" w:rsidRPr="0095276B">
        <w:t>ça n</w:t>
      </w:r>
      <w:r>
        <w:t>’</w:t>
      </w:r>
      <w:r w:rsidR="009D4A85" w:rsidRPr="0095276B">
        <w:t>est pas du travail</w:t>
      </w:r>
      <w:r>
        <w:t>, »</w:t>
      </w:r>
      <w:r w:rsidR="009D4A85" w:rsidRPr="0095276B">
        <w:t xml:space="preserve"> gronda Joseph du fond de son ventre</w:t>
      </w:r>
      <w:r>
        <w:t>.</w:t>
      </w:r>
    </w:p>
    <w:p w14:paraId="700DC1BE" w14:textId="77777777" w:rsidR="006455E5" w:rsidRDefault="006455E5" w:rsidP="002666CE">
      <w:r>
        <w:t>« </w:t>
      </w:r>
      <w:r w:rsidR="009D4A85" w:rsidRPr="0095276B">
        <w:t>C</w:t>
      </w:r>
      <w:r>
        <w:t>’</w:t>
      </w:r>
      <w:r w:rsidR="009D4A85" w:rsidRPr="0095276B">
        <w:t>est le vrai travail</w:t>
      </w:r>
      <w:r>
        <w:t xml:space="preserve">, </w:t>
      </w:r>
      <w:r w:rsidR="009D4A85" w:rsidRPr="0095276B">
        <w:t>Joseph</w:t>
      </w:r>
      <w:r>
        <w:t xml:space="preserve">. </w:t>
      </w:r>
      <w:r w:rsidR="009D4A85" w:rsidRPr="0095276B">
        <w:t>Tu n</w:t>
      </w:r>
      <w:r>
        <w:t>’</w:t>
      </w:r>
      <w:r w:rsidR="009D4A85" w:rsidRPr="0095276B">
        <w:t>aimes pas la machine</w:t>
      </w:r>
      <w:r>
        <w:t xml:space="preserve">, </w:t>
      </w:r>
      <w:r w:rsidR="009D4A85" w:rsidRPr="0095276B">
        <w:t>toi</w:t>
      </w:r>
      <w:r>
        <w:t xml:space="preserve">, </w:t>
      </w:r>
      <w:r w:rsidR="009D4A85" w:rsidRPr="0095276B">
        <w:t>tu n</w:t>
      </w:r>
      <w:r>
        <w:t>’</w:t>
      </w:r>
      <w:r w:rsidR="009D4A85" w:rsidRPr="0095276B">
        <w:t>aimes que le produit de la machine</w:t>
      </w:r>
      <w:r>
        <w:t xml:space="preserve">. </w:t>
      </w:r>
      <w:r w:rsidR="009D4A85" w:rsidRPr="0095276B">
        <w:t>Tu n</w:t>
      </w:r>
      <w:r>
        <w:t>’</w:t>
      </w:r>
      <w:r w:rsidR="009D4A85" w:rsidRPr="0095276B">
        <w:t>aimes pas le travail</w:t>
      </w:r>
      <w:r>
        <w:t xml:space="preserve">, </w:t>
      </w:r>
      <w:r w:rsidR="009D4A85" w:rsidRPr="0095276B">
        <w:t>tu n</w:t>
      </w:r>
      <w:r>
        <w:t>’</w:t>
      </w:r>
      <w:r w:rsidR="009D4A85" w:rsidRPr="0095276B">
        <w:t>aimes que le fruit du travail</w:t>
      </w:r>
      <w:r>
        <w:t xml:space="preserve">. </w:t>
      </w:r>
      <w:r w:rsidR="009D4A85" w:rsidRPr="0095276B">
        <w:t>Tu seras riche</w:t>
      </w:r>
      <w:r>
        <w:t xml:space="preserve">, </w:t>
      </w:r>
      <w:r w:rsidR="009D4A85" w:rsidRPr="0095276B">
        <w:t>très r</w:t>
      </w:r>
      <w:r w:rsidR="009D4A85" w:rsidRPr="0095276B">
        <w:t>i</w:t>
      </w:r>
      <w:r w:rsidR="009D4A85" w:rsidRPr="0095276B">
        <w:t>che</w:t>
      </w:r>
      <w:r>
        <w:t xml:space="preserve">, </w:t>
      </w:r>
      <w:r w:rsidR="009D4A85" w:rsidRPr="0095276B">
        <w:t>jusqu</w:t>
      </w:r>
      <w:r>
        <w:t>’</w:t>
      </w:r>
      <w:r w:rsidR="009D4A85" w:rsidRPr="0095276B">
        <w:t>au jour</w:t>
      </w:r>
      <w:r>
        <w:t>…</w:t>
      </w:r>
    </w:p>
    <w:p w14:paraId="42ED1AD0" w14:textId="77777777" w:rsidR="006455E5" w:rsidRDefault="006455E5" w:rsidP="002666CE">
      <w:r>
        <w:t>— </w:t>
      </w:r>
      <w:r w:rsidR="009D4A85" w:rsidRPr="0095276B">
        <w:t>Jusqu</w:t>
      </w:r>
      <w:r>
        <w:t>’</w:t>
      </w:r>
      <w:r w:rsidR="009D4A85" w:rsidRPr="0095276B">
        <w:t>au jour</w:t>
      </w:r>
      <w:r>
        <w:t>… ?</w:t>
      </w:r>
    </w:p>
    <w:p w14:paraId="5D4EAAAB" w14:textId="5ACE99BF" w:rsidR="002666CE" w:rsidRDefault="006455E5" w:rsidP="002666CE">
      <w:r>
        <w:t>— </w:t>
      </w:r>
      <w:r w:rsidR="009D4A85" w:rsidRPr="0095276B">
        <w:t>Où Tintin se fera une raie dans le dos et s</w:t>
      </w:r>
      <w:r>
        <w:t>’</w:t>
      </w:r>
      <w:r w:rsidR="009D4A85" w:rsidRPr="0095276B">
        <w:t>achètera des chiens anglais</w:t>
      </w:r>
      <w:r>
        <w:t>… »</w:t>
      </w:r>
    </w:p>
    <w:p w14:paraId="02F1080C" w14:textId="135DA941" w:rsidR="006455E5" w:rsidRDefault="009D4A85" w:rsidP="002666CE">
      <w:r w:rsidRPr="0095276B">
        <w:t xml:space="preserve">La jument de </w:t>
      </w:r>
      <w:r w:rsidR="006455E5">
        <w:t>M. </w:t>
      </w:r>
      <w:r w:rsidRPr="0095276B">
        <w:t>Antigny ne sut jamais à quoi elle dut le coup de fouet qui lui cingla les côtes</w:t>
      </w:r>
      <w:r w:rsidR="006455E5">
        <w:t xml:space="preserve">. </w:t>
      </w:r>
      <w:r w:rsidRPr="0095276B">
        <w:t>Le malentendu qui la sép</w:t>
      </w:r>
      <w:r w:rsidRPr="0095276B">
        <w:t>a</w:t>
      </w:r>
      <w:r w:rsidRPr="0095276B">
        <w:t xml:space="preserve">rait déjà de son conducteur ne fit dès lors que croître et </w:t>
      </w:r>
      <w:r w:rsidRPr="0095276B">
        <w:lastRenderedPageBreak/>
        <w:t>embe</w:t>
      </w:r>
      <w:r w:rsidRPr="0095276B">
        <w:t>l</w:t>
      </w:r>
      <w:r w:rsidRPr="0095276B">
        <w:t>lir</w:t>
      </w:r>
      <w:r w:rsidR="006455E5">
        <w:t xml:space="preserve">. </w:t>
      </w:r>
      <w:r w:rsidRPr="0095276B">
        <w:t>Dans son esprit obtus de jument</w:t>
      </w:r>
      <w:r w:rsidR="006455E5">
        <w:t xml:space="preserve">, </w:t>
      </w:r>
      <w:r w:rsidRPr="0095276B">
        <w:t>cette sortie commença à prendre couleur</w:t>
      </w:r>
      <w:r w:rsidR="006455E5">
        <w:t>.</w:t>
      </w:r>
    </w:p>
    <w:p w14:paraId="5263980B" w14:textId="77777777" w:rsidR="006455E5" w:rsidRDefault="006455E5" w:rsidP="002666CE">
      <w:r>
        <w:t>— </w:t>
      </w:r>
      <w:r w:rsidR="009D4A85" w:rsidRPr="0095276B">
        <w:t>C</w:t>
      </w:r>
      <w:r>
        <w:t>’</w:t>
      </w:r>
      <w:r w:rsidR="009D4A85" w:rsidRPr="0095276B">
        <w:t>est idiot</w:t>
      </w:r>
      <w:r>
        <w:t xml:space="preserve">, </w:t>
      </w:r>
      <w:r w:rsidR="009D4A85" w:rsidRPr="0095276B">
        <w:t>ce que tu dis là</w:t>
      </w:r>
      <w:r>
        <w:t>, »</w:t>
      </w:r>
      <w:r w:rsidR="009D4A85" w:rsidRPr="0095276B">
        <w:t xml:space="preserve"> grommela Joseph</w:t>
      </w:r>
      <w:r>
        <w:t>.</w:t>
      </w:r>
    </w:p>
    <w:p w14:paraId="065AA590" w14:textId="73CE74CB" w:rsidR="002666CE" w:rsidRDefault="006455E5" w:rsidP="002666CE">
      <w:r>
        <w:t>« </w:t>
      </w:r>
      <w:r w:rsidR="009D4A85" w:rsidRPr="0095276B">
        <w:t>À Toul</w:t>
      </w:r>
      <w:r>
        <w:t xml:space="preserve"> ! </w:t>
      </w:r>
      <w:r w:rsidR="009D4A85" w:rsidRPr="0095276B">
        <w:t>cria Benjamin</w:t>
      </w:r>
      <w:r>
        <w:t xml:space="preserve">, </w:t>
      </w:r>
      <w:r w:rsidR="009D4A85" w:rsidRPr="0095276B">
        <w:t>en réponse à une question que le break agitait</w:t>
      </w:r>
      <w:r>
        <w:t xml:space="preserve">, </w:t>
      </w:r>
      <w:r w:rsidR="009D4A85" w:rsidRPr="0095276B">
        <w:t>depuis un bout de temps</w:t>
      </w:r>
      <w:r>
        <w:t xml:space="preserve">, </w:t>
      </w:r>
      <w:r w:rsidR="009D4A85" w:rsidRPr="0095276B">
        <w:t>et que l</w:t>
      </w:r>
      <w:r>
        <w:t>’</w:t>
      </w:r>
      <w:r w:rsidR="009D4A85" w:rsidRPr="0095276B">
        <w:t>esprit alerte du petit bonhomme venait de ramasser</w:t>
      </w:r>
      <w:r>
        <w:t xml:space="preserve">. </w:t>
      </w:r>
      <w:r w:rsidR="009D4A85" w:rsidRPr="0095276B">
        <w:t>Faudra-t-il vous le répéter cent fois</w:t>
      </w:r>
      <w:r>
        <w:t xml:space="preserve"> ? </w:t>
      </w:r>
      <w:r w:rsidR="009D4A85" w:rsidRPr="0095276B">
        <w:t>Les Lévy d</w:t>
      </w:r>
      <w:r>
        <w:t>’</w:t>
      </w:r>
      <w:r w:rsidR="009D4A85" w:rsidRPr="0095276B">
        <w:t>Ingwiller à Nancy</w:t>
      </w:r>
      <w:r>
        <w:t xml:space="preserve">, </w:t>
      </w:r>
      <w:r w:rsidR="009D4A85" w:rsidRPr="0095276B">
        <w:t>les Stern de Turckheim à Paris</w:t>
      </w:r>
      <w:r>
        <w:t xml:space="preserve">, </w:t>
      </w:r>
      <w:r w:rsidR="009D4A85" w:rsidRPr="0095276B">
        <w:t xml:space="preserve">les </w:t>
      </w:r>
      <w:proofErr w:type="spellStart"/>
      <w:r w:rsidR="009D4A85" w:rsidRPr="0095276B">
        <w:t>Fraenkel</w:t>
      </w:r>
      <w:proofErr w:type="spellEnd"/>
      <w:r w:rsidR="009D4A85" w:rsidRPr="0095276B">
        <w:t xml:space="preserve"> de Bischwiller à Elbeuf</w:t>
      </w:r>
      <w:r>
        <w:t xml:space="preserve">, </w:t>
      </w:r>
      <w:r w:rsidR="009D4A85" w:rsidRPr="0095276B">
        <w:t>les Aaron de Co</w:t>
      </w:r>
      <w:r w:rsidR="009D4A85" w:rsidRPr="0095276B">
        <w:t>l</w:t>
      </w:r>
      <w:r w:rsidR="009D4A85" w:rsidRPr="0095276B">
        <w:t>mar à Épernay</w:t>
      </w:r>
      <w:r>
        <w:t xml:space="preserve">, </w:t>
      </w:r>
      <w:r w:rsidR="009D4A85" w:rsidRPr="0095276B">
        <w:t xml:space="preserve">les Simler de </w:t>
      </w:r>
      <w:proofErr w:type="spellStart"/>
      <w:r w:rsidR="009D4A85" w:rsidRPr="0095276B">
        <w:t>Buschendorf</w:t>
      </w:r>
      <w:proofErr w:type="spellEnd"/>
      <w:r w:rsidR="009D4A85" w:rsidRPr="0095276B">
        <w:t xml:space="preserve"> à Vendeuvre</w:t>
      </w:r>
      <w:r>
        <w:t xml:space="preserve">, </w:t>
      </w:r>
      <w:r w:rsidR="009D4A85" w:rsidRPr="0095276B">
        <w:t>les Veil à Sedan</w:t>
      </w:r>
      <w:r>
        <w:t xml:space="preserve">, </w:t>
      </w:r>
      <w:r w:rsidR="009D4A85" w:rsidRPr="0095276B">
        <w:t>des Dreyfus</w:t>
      </w:r>
      <w:r>
        <w:t xml:space="preserve">, </w:t>
      </w:r>
      <w:r w:rsidR="009D4A85" w:rsidRPr="0095276B">
        <w:t>des Spire</w:t>
      </w:r>
      <w:r>
        <w:t xml:space="preserve">, </w:t>
      </w:r>
      <w:r w:rsidR="009D4A85" w:rsidRPr="0095276B">
        <w:t>des Jacob</w:t>
      </w:r>
      <w:r>
        <w:t xml:space="preserve">, </w:t>
      </w:r>
      <w:r w:rsidR="009D4A85" w:rsidRPr="0095276B">
        <w:t>des Blum</w:t>
      </w:r>
      <w:r>
        <w:t xml:space="preserve">, </w:t>
      </w:r>
      <w:r w:rsidR="009D4A85" w:rsidRPr="0095276B">
        <w:t>des Hirtz</w:t>
      </w:r>
      <w:r>
        <w:t xml:space="preserve">, </w:t>
      </w:r>
      <w:r w:rsidR="009D4A85" w:rsidRPr="0095276B">
        <w:t>des Hertz</w:t>
      </w:r>
      <w:r>
        <w:t xml:space="preserve">, </w:t>
      </w:r>
      <w:r w:rsidR="009D4A85" w:rsidRPr="0095276B">
        <w:t>des Kahn partout où l</w:t>
      </w:r>
      <w:r>
        <w:t>’</w:t>
      </w:r>
      <w:r w:rsidR="009D4A85" w:rsidRPr="0095276B">
        <w:t>archange les a jetés</w:t>
      </w:r>
      <w:r>
        <w:t xml:space="preserve"> </w:t>
      </w:r>
      <w:r>
        <w:rPr>
          <w:rFonts w:eastAsia="Georgia" w:cs="Georgia"/>
        </w:rPr>
        <w:t xml:space="preserve">– </w:t>
      </w:r>
      <w:r w:rsidR="009D4A85" w:rsidRPr="0095276B">
        <w:t>est-ce ça que vous demandiez</w:t>
      </w:r>
      <w:r>
        <w:t xml:space="preserve"> ? </w:t>
      </w:r>
      <w:r w:rsidR="009D4A85" w:rsidRPr="0095276B">
        <w:t>Le peuple élu a une tête de pioche</w:t>
      </w:r>
      <w:r>
        <w:t xml:space="preserve">. </w:t>
      </w:r>
      <w:r w:rsidR="009D4A85" w:rsidRPr="0095276B">
        <w:t>Je vous assure que</w:t>
      </w:r>
      <w:r>
        <w:t xml:space="preserve">, </w:t>
      </w:r>
      <w:r w:rsidR="009D4A85" w:rsidRPr="0095276B">
        <w:t>pour ce qui était de connaître la géographie de la Terre Promise</w:t>
      </w:r>
      <w:r>
        <w:t xml:space="preserve">, </w:t>
      </w:r>
      <w:r w:rsidR="009D4A85" w:rsidRPr="0095276B">
        <w:t>les grands ancêtres devaient s</w:t>
      </w:r>
      <w:r>
        <w:t>’</w:t>
      </w:r>
      <w:r w:rsidR="009D4A85" w:rsidRPr="0095276B">
        <w:t>y entendre avant même d</w:t>
      </w:r>
      <w:r>
        <w:t>’</w:t>
      </w:r>
      <w:r w:rsidR="009D4A85" w:rsidRPr="0095276B">
        <w:t>y arriver</w:t>
      </w:r>
      <w:r>
        <w:t xml:space="preserve">. </w:t>
      </w:r>
      <w:r w:rsidR="009D4A85" w:rsidRPr="0095276B">
        <w:t>Quelque chose de mirobolant</w:t>
      </w:r>
      <w:r>
        <w:t xml:space="preserve">, </w:t>
      </w:r>
      <w:r w:rsidR="009D4A85" w:rsidRPr="0095276B">
        <w:t xml:space="preserve">cette </w:t>
      </w:r>
      <w:proofErr w:type="spellStart"/>
      <w:r w:rsidR="009D4A85" w:rsidRPr="0095276B">
        <w:t>r</w:t>
      </w:r>
      <w:r w:rsidR="009D4A85" w:rsidRPr="0095276B">
        <w:t>e</w:t>
      </w:r>
      <w:r w:rsidR="009D4A85" w:rsidRPr="0095276B">
        <w:t>dispersion</w:t>
      </w:r>
      <w:proofErr w:type="spellEnd"/>
      <w:r w:rsidR="009D4A85" w:rsidRPr="0095276B">
        <w:t xml:space="preserve"> des tribus</w:t>
      </w:r>
      <w:r>
        <w:t xml:space="preserve"> ! </w:t>
      </w:r>
      <w:r w:rsidR="009D4A85" w:rsidRPr="0095276B">
        <w:t>On s</w:t>
      </w:r>
      <w:r>
        <w:t>’</w:t>
      </w:r>
      <w:r w:rsidR="009D4A85" w:rsidRPr="0095276B">
        <w:t xml:space="preserve">était retrouvé une vraie petite </w:t>
      </w:r>
      <w:proofErr w:type="spellStart"/>
      <w:r w:rsidR="009D4A85" w:rsidRPr="0095276B">
        <w:rPr>
          <w:i/>
          <w:iCs/>
        </w:rPr>
        <w:t>k</w:t>
      </w:r>
      <w:r w:rsidR="009D4A85" w:rsidRPr="0095276B">
        <w:rPr>
          <w:i/>
          <w:iCs/>
        </w:rPr>
        <w:t>î</w:t>
      </w:r>
      <w:r w:rsidR="009D4A85" w:rsidRPr="0095276B">
        <w:rPr>
          <w:i/>
          <w:iCs/>
        </w:rPr>
        <w:t>lé</w:t>
      </w:r>
      <w:proofErr w:type="spellEnd"/>
      <w:r w:rsidR="009D4A85" w:rsidRPr="00BE2173">
        <w:rPr>
          <w:rStyle w:val="Appelnotedebasdep"/>
        </w:rPr>
        <w:footnoteReference w:id="24"/>
      </w:r>
      <w:r>
        <w:t xml:space="preserve">, </w:t>
      </w:r>
      <w:r w:rsidR="009D4A85" w:rsidRPr="0095276B">
        <w:t>dans ces derniers siècles entre Bâle et Trèves</w:t>
      </w:r>
      <w:r>
        <w:t xml:space="preserve">. </w:t>
      </w:r>
      <w:r w:rsidR="009D4A85" w:rsidRPr="0095276B">
        <w:t>On dev</w:t>
      </w:r>
      <w:r w:rsidR="009D4A85" w:rsidRPr="0095276B">
        <w:t>e</w:t>
      </w:r>
      <w:r w:rsidR="009D4A85" w:rsidRPr="0095276B">
        <w:t>nait tout doucement citoyens</w:t>
      </w:r>
      <w:r>
        <w:t xml:space="preserve">, </w:t>
      </w:r>
      <w:r w:rsidR="009D4A85" w:rsidRPr="0095276B">
        <w:t>bourgeois</w:t>
      </w:r>
      <w:r>
        <w:t xml:space="preserve">, </w:t>
      </w:r>
      <w:r w:rsidR="009D4A85" w:rsidRPr="0095276B">
        <w:t>propriétaires</w:t>
      </w:r>
      <w:r>
        <w:t xml:space="preserve">, </w:t>
      </w:r>
      <w:r w:rsidR="009D4A85" w:rsidRPr="0095276B">
        <w:t>maires</w:t>
      </w:r>
      <w:r>
        <w:t xml:space="preserve"> </w:t>
      </w:r>
      <w:r>
        <w:rPr>
          <w:rFonts w:eastAsia="Georgia" w:cs="Georgia"/>
        </w:rPr>
        <w:t xml:space="preserve">– </w:t>
      </w:r>
      <w:r w:rsidR="009D4A85" w:rsidRPr="0095276B">
        <w:t xml:space="preserve">toutes les </w:t>
      </w:r>
      <w:proofErr w:type="spellStart"/>
      <w:r w:rsidR="009D4A85" w:rsidRPr="0095276B">
        <w:rPr>
          <w:i/>
          <w:iCs/>
        </w:rPr>
        <w:t>metzié</w:t>
      </w:r>
      <w:proofErr w:type="spellEnd"/>
      <w:r w:rsidR="009D4A85" w:rsidRPr="00BE2173">
        <w:rPr>
          <w:rStyle w:val="Appelnotedebasdep"/>
        </w:rPr>
        <w:footnoteReference w:id="25"/>
      </w:r>
      <w:r>
        <w:t xml:space="preserve">. </w:t>
      </w:r>
      <w:r w:rsidR="009D4A85" w:rsidRPr="0095276B">
        <w:t>Et puis</w:t>
      </w:r>
      <w:r>
        <w:t xml:space="preserve">, </w:t>
      </w:r>
      <w:r w:rsidR="009D4A85" w:rsidRPr="0095276B">
        <w:t>crac</w:t>
      </w:r>
      <w:r>
        <w:t xml:space="preserve">, </w:t>
      </w:r>
      <w:r w:rsidR="009D4A85" w:rsidRPr="0095276B">
        <w:t>l</w:t>
      </w:r>
      <w:r>
        <w:t>’</w:t>
      </w:r>
      <w:r w:rsidR="009D4A85" w:rsidRPr="0095276B">
        <w:t>Éternel se fâche et nous re</w:t>
      </w:r>
      <w:r w:rsidR="009D4A85" w:rsidRPr="0095276B">
        <w:t>n</w:t>
      </w:r>
      <w:r w:rsidR="009D4A85" w:rsidRPr="0095276B">
        <w:t>voie aux cinq cent mille diables</w:t>
      </w:r>
      <w:r>
        <w:t xml:space="preserve">. </w:t>
      </w:r>
      <w:r w:rsidR="009D4A85" w:rsidRPr="0095276B">
        <w:t xml:space="preserve">Dire que nous allons </w:t>
      </w:r>
      <w:r w:rsidR="009D4A85" w:rsidRPr="0095276B">
        <w:rPr>
          <w:i/>
          <w:iCs/>
        </w:rPr>
        <w:t>commencer</w:t>
      </w:r>
      <w:r w:rsidR="009D4A85" w:rsidRPr="0095276B">
        <w:t xml:space="preserve"> tous par y redevenir riches comme Crésus et bêtes comme c</w:t>
      </w:r>
      <w:r w:rsidR="009D4A85" w:rsidRPr="0095276B">
        <w:t>o</w:t>
      </w:r>
      <w:r w:rsidR="009D4A85" w:rsidRPr="0095276B">
        <w:t>chons</w:t>
      </w:r>
      <w:r>
        <w:t xml:space="preserve"> ! </w:t>
      </w:r>
      <w:r w:rsidR="009D4A85" w:rsidRPr="0095276B">
        <w:t>C</w:t>
      </w:r>
      <w:r>
        <w:t>’</w:t>
      </w:r>
      <w:r w:rsidR="009D4A85" w:rsidRPr="0095276B">
        <w:t>est une vraie destinée</w:t>
      </w:r>
      <w:r>
        <w:t xml:space="preserve">, </w:t>
      </w:r>
      <w:r w:rsidR="009D4A85" w:rsidRPr="0095276B">
        <w:t>ça</w:t>
      </w:r>
      <w:r>
        <w:t xml:space="preserve">. </w:t>
      </w:r>
      <w:r w:rsidR="009D4A85" w:rsidRPr="0095276B">
        <w:t xml:space="preserve">Il y a un </w:t>
      </w:r>
      <w:proofErr w:type="spellStart"/>
      <w:r w:rsidR="009D4A85" w:rsidRPr="0095276B">
        <w:rPr>
          <w:i/>
          <w:iCs/>
        </w:rPr>
        <w:t>môcheliche</w:t>
      </w:r>
      <w:proofErr w:type="spellEnd"/>
      <w:r w:rsidR="009D4A85" w:rsidRPr="00BE2173">
        <w:rPr>
          <w:rStyle w:val="Appelnotedebasdep"/>
        </w:rPr>
        <w:footnoteReference w:id="26"/>
      </w:r>
      <w:r w:rsidR="009D4A85" w:rsidRPr="0095276B">
        <w:t xml:space="preserve"> là-dessus</w:t>
      </w:r>
      <w:r>
        <w:t>. »</w:t>
      </w:r>
    </w:p>
    <w:p w14:paraId="35BB1E28" w14:textId="77777777" w:rsidR="006455E5" w:rsidRDefault="009D4A85" w:rsidP="002666CE">
      <w:r w:rsidRPr="0095276B">
        <w:lastRenderedPageBreak/>
        <w:t>Là-dessus aussi le break devint silencieux</w:t>
      </w:r>
      <w:r w:rsidR="006455E5">
        <w:t xml:space="preserve">, </w:t>
      </w:r>
      <w:r w:rsidRPr="0095276B">
        <w:t>parce que vous ferez tenir Israël tranquille</w:t>
      </w:r>
      <w:r w:rsidR="006455E5">
        <w:t xml:space="preserve">, </w:t>
      </w:r>
      <w:r w:rsidRPr="0095276B">
        <w:t>depuis East-End jusqu</w:t>
      </w:r>
      <w:r w:rsidR="006455E5">
        <w:t>’</w:t>
      </w:r>
      <w:r w:rsidRPr="0095276B">
        <w:t>à la Mer Morte</w:t>
      </w:r>
      <w:r w:rsidR="006455E5">
        <w:t xml:space="preserve">, </w:t>
      </w:r>
      <w:r w:rsidRPr="0095276B">
        <w:t>avec une histoire bien racontée</w:t>
      </w:r>
      <w:r w:rsidR="006455E5">
        <w:t xml:space="preserve">. </w:t>
      </w:r>
      <w:r w:rsidRPr="0095276B">
        <w:t xml:space="preserve">Et Benjamin passait pour un grand diseur de </w:t>
      </w:r>
      <w:proofErr w:type="spellStart"/>
      <w:r w:rsidRPr="0095276B">
        <w:rPr>
          <w:i/>
          <w:iCs/>
        </w:rPr>
        <w:t>môcheliches</w:t>
      </w:r>
      <w:proofErr w:type="spellEnd"/>
      <w:r w:rsidR="006455E5">
        <w:t>.</w:t>
      </w:r>
    </w:p>
    <w:p w14:paraId="6CBD44BE" w14:textId="51CCB7FC" w:rsidR="002666CE" w:rsidRDefault="006455E5" w:rsidP="002666CE">
      <w:r>
        <w:t>« </w:t>
      </w:r>
      <w:r w:rsidR="009D4A85" w:rsidRPr="0095276B">
        <w:t xml:space="preserve">Écoutez donc mon </w:t>
      </w:r>
      <w:proofErr w:type="spellStart"/>
      <w:r w:rsidR="009D4A85" w:rsidRPr="0095276B">
        <w:rPr>
          <w:i/>
          <w:iCs/>
        </w:rPr>
        <w:t>môcheliche</w:t>
      </w:r>
      <w:proofErr w:type="spellEnd"/>
      <w:r>
        <w:t xml:space="preserve">, </w:t>
      </w:r>
      <w:r w:rsidR="009D4A85" w:rsidRPr="0095276B">
        <w:t>hommes de peu de foi</w:t>
      </w:r>
      <w:r>
        <w:t xml:space="preserve">. </w:t>
      </w:r>
      <w:r w:rsidR="009D4A85" w:rsidRPr="0095276B">
        <w:t>Un jour le diable vient sur la terre et se fait pincer</w:t>
      </w:r>
      <w:r>
        <w:t xml:space="preserve">, </w:t>
      </w:r>
      <w:r w:rsidR="009D4A85" w:rsidRPr="0095276B">
        <w:t>je ne sais plus pour quelle affaire pas à son honneur</w:t>
      </w:r>
      <w:r>
        <w:t xml:space="preserve">. </w:t>
      </w:r>
      <w:r w:rsidR="009D4A85" w:rsidRPr="0095276B">
        <w:t>Alors il se trouve trois hommes</w:t>
      </w:r>
      <w:r>
        <w:t xml:space="preserve">, </w:t>
      </w:r>
      <w:r w:rsidR="009D4A85" w:rsidRPr="0095276B">
        <w:t>un protestant</w:t>
      </w:r>
      <w:r>
        <w:t xml:space="preserve">, </w:t>
      </w:r>
      <w:r w:rsidR="009D4A85" w:rsidRPr="0095276B">
        <w:t xml:space="preserve">un catholique et un </w:t>
      </w:r>
      <w:proofErr w:type="spellStart"/>
      <w:r w:rsidR="009D4A85" w:rsidRPr="0095276B">
        <w:rPr>
          <w:i/>
          <w:iCs/>
        </w:rPr>
        <w:t>yit</w:t>
      </w:r>
      <w:proofErr w:type="spellEnd"/>
      <w:r w:rsidR="009D4A85" w:rsidRPr="00BE2173">
        <w:rPr>
          <w:rStyle w:val="Appelnotedebasdep"/>
        </w:rPr>
        <w:footnoteReference w:id="27"/>
      </w:r>
      <w:r>
        <w:t xml:space="preserve">, </w:t>
      </w:r>
      <w:r w:rsidR="009D4A85" w:rsidRPr="0095276B">
        <w:t>pour le sortir d</w:t>
      </w:r>
      <w:r>
        <w:t>’</w:t>
      </w:r>
      <w:r w:rsidR="009D4A85" w:rsidRPr="0095276B">
        <w:t>embarras</w:t>
      </w:r>
      <w:r>
        <w:t xml:space="preserve">. </w:t>
      </w:r>
      <w:r w:rsidR="009D4A85" w:rsidRPr="0095276B">
        <w:t>Et quand il est tiré de peine</w:t>
      </w:r>
      <w:r>
        <w:t xml:space="preserve">, </w:t>
      </w:r>
      <w:r w:rsidR="009D4A85" w:rsidRPr="0095276B">
        <w:t>il les réunit et leur dit</w:t>
      </w:r>
      <w:r>
        <w:t> : « </w:t>
      </w:r>
      <w:r w:rsidR="009D4A85" w:rsidRPr="0095276B">
        <w:t>Avant de m</w:t>
      </w:r>
      <w:r>
        <w:t>’</w:t>
      </w:r>
      <w:r w:rsidR="009D4A85" w:rsidRPr="0095276B">
        <w:t>en aller je veux vous témoigner ma reconnai</w:t>
      </w:r>
      <w:r w:rsidR="009D4A85" w:rsidRPr="0095276B">
        <w:t>s</w:t>
      </w:r>
      <w:r w:rsidR="009D4A85" w:rsidRPr="0095276B">
        <w:t>sance</w:t>
      </w:r>
      <w:r>
        <w:t xml:space="preserve">. </w:t>
      </w:r>
      <w:r w:rsidR="009D4A85" w:rsidRPr="0095276B">
        <w:t>Vous verrez que vous n</w:t>
      </w:r>
      <w:r>
        <w:t>’</w:t>
      </w:r>
      <w:r w:rsidR="009D4A85" w:rsidRPr="0095276B">
        <w:t>avez pas eu affaire à un mauvais diable</w:t>
      </w:r>
      <w:r>
        <w:t xml:space="preserve">. </w:t>
      </w:r>
      <w:r w:rsidR="009D4A85" w:rsidRPr="0095276B">
        <w:t>Faites donc choix</w:t>
      </w:r>
      <w:r>
        <w:t xml:space="preserve">, </w:t>
      </w:r>
      <w:r w:rsidR="009D4A85" w:rsidRPr="0095276B">
        <w:t>chacun</w:t>
      </w:r>
      <w:r>
        <w:t xml:space="preserve">, </w:t>
      </w:r>
      <w:r w:rsidR="009D4A85" w:rsidRPr="0095276B">
        <w:t>de ce que vous so</w:t>
      </w:r>
      <w:r w:rsidR="009D4A85" w:rsidRPr="0095276B">
        <w:t>u</w:t>
      </w:r>
      <w:r w:rsidR="009D4A85" w:rsidRPr="0095276B">
        <w:t>haitez par-dessus tout</w:t>
      </w:r>
      <w:r>
        <w:t xml:space="preserve">, </w:t>
      </w:r>
      <w:r w:rsidR="009D4A85" w:rsidRPr="0095276B">
        <w:t>et cette chose-là vous sera immédiatement acco</w:t>
      </w:r>
      <w:r w:rsidR="009D4A85" w:rsidRPr="0095276B">
        <w:t>r</w:t>
      </w:r>
      <w:r w:rsidR="009D4A85" w:rsidRPr="0095276B">
        <w:t>dée</w:t>
      </w:r>
      <w:r>
        <w:t>. »</w:t>
      </w:r>
    </w:p>
    <w:p w14:paraId="758C829D" w14:textId="21B734F6" w:rsidR="002666CE" w:rsidRDefault="006455E5" w:rsidP="002666CE">
      <w:r>
        <w:t>« </w:t>
      </w:r>
      <w:r w:rsidR="009D4A85" w:rsidRPr="0095276B">
        <w:t>Alors il commence</w:t>
      </w:r>
      <w:r>
        <w:t> : « </w:t>
      </w:r>
      <w:r w:rsidR="009D4A85" w:rsidRPr="0095276B">
        <w:t>Toi</w:t>
      </w:r>
      <w:r>
        <w:t xml:space="preserve">, </w:t>
      </w:r>
      <w:r w:rsidR="009D4A85" w:rsidRPr="0095276B">
        <w:t>le Protestant</w:t>
      </w:r>
      <w:r>
        <w:t xml:space="preserve">, </w:t>
      </w:r>
      <w:r w:rsidR="009D4A85" w:rsidRPr="0095276B">
        <w:t>qu</w:t>
      </w:r>
      <w:r>
        <w:t>’</w:t>
      </w:r>
      <w:r w:rsidR="009D4A85" w:rsidRPr="0095276B">
        <w:t>est-ce que tu veux pour toi</w:t>
      </w:r>
      <w:r>
        <w:t> ? »</w:t>
      </w:r>
      <w:r w:rsidR="009D4A85" w:rsidRPr="0095276B">
        <w:t xml:space="preserve"> Et le Protestant répond</w:t>
      </w:r>
      <w:r>
        <w:t> : « </w:t>
      </w:r>
      <w:r w:rsidR="009D4A85" w:rsidRPr="0095276B">
        <w:t>Je veux avoir la puissance dans le monde</w:t>
      </w:r>
      <w:r>
        <w:t xml:space="preserve">. </w:t>
      </w:r>
      <w:r>
        <w:rPr>
          <w:rFonts w:eastAsia="Georgia" w:cs="Georgia"/>
        </w:rPr>
        <w:t xml:space="preserve">– </w:t>
      </w:r>
      <w:r w:rsidR="009D4A85" w:rsidRPr="0095276B">
        <w:t>Bon</w:t>
      </w:r>
      <w:r>
        <w:t xml:space="preserve">, </w:t>
      </w:r>
      <w:r w:rsidR="009D4A85" w:rsidRPr="0095276B">
        <w:t>dit le diable</w:t>
      </w:r>
      <w:r>
        <w:t xml:space="preserve">, </w:t>
      </w:r>
      <w:r w:rsidR="009D4A85" w:rsidRPr="0095276B">
        <w:t>ça n</w:t>
      </w:r>
      <w:r>
        <w:t>’</w:t>
      </w:r>
      <w:r w:rsidR="009D4A85" w:rsidRPr="0095276B">
        <w:t>est rien</w:t>
      </w:r>
      <w:r>
        <w:t xml:space="preserve">, </w:t>
      </w:r>
      <w:r w:rsidR="009D4A85" w:rsidRPr="0095276B">
        <w:t>ça</w:t>
      </w:r>
      <w:r>
        <w:t xml:space="preserve">. </w:t>
      </w:r>
      <w:r w:rsidR="009D4A85" w:rsidRPr="0095276B">
        <w:t>Le pouvoir tu l</w:t>
      </w:r>
      <w:r>
        <w:t>’</w:t>
      </w:r>
      <w:r w:rsidR="009D4A85" w:rsidRPr="0095276B">
        <w:t>auras</w:t>
      </w:r>
      <w:r>
        <w:t xml:space="preserve">. </w:t>
      </w:r>
      <w:r w:rsidR="009D4A85" w:rsidRPr="0095276B">
        <w:t>Et toi</w:t>
      </w:r>
      <w:r>
        <w:t xml:space="preserve">, </w:t>
      </w:r>
      <w:r w:rsidR="009D4A85" w:rsidRPr="0095276B">
        <w:t>le Catholique</w:t>
      </w:r>
      <w:r>
        <w:t xml:space="preserve"> ? </w:t>
      </w:r>
      <w:r>
        <w:rPr>
          <w:rFonts w:eastAsia="Georgia" w:cs="Georgia"/>
        </w:rPr>
        <w:t xml:space="preserve">– </w:t>
      </w:r>
      <w:r w:rsidR="009D4A85" w:rsidRPr="0095276B">
        <w:t>Moi</w:t>
      </w:r>
      <w:r>
        <w:t xml:space="preserve"> ? </w:t>
      </w:r>
      <w:r w:rsidR="009D4A85" w:rsidRPr="0095276B">
        <w:t>répond le Catholique</w:t>
      </w:r>
      <w:r>
        <w:t xml:space="preserve">, </w:t>
      </w:r>
      <w:r w:rsidR="009D4A85" w:rsidRPr="0095276B">
        <w:t>moi</w:t>
      </w:r>
      <w:r>
        <w:t xml:space="preserve">, </w:t>
      </w:r>
      <w:r w:rsidR="009D4A85" w:rsidRPr="0095276B">
        <w:t>c</w:t>
      </w:r>
      <w:r>
        <w:t>’</w:t>
      </w:r>
      <w:r w:rsidR="009D4A85" w:rsidRPr="0095276B">
        <w:t>est la richesse que je désire</w:t>
      </w:r>
      <w:r>
        <w:t xml:space="preserve">. </w:t>
      </w:r>
      <w:r>
        <w:rPr>
          <w:rFonts w:eastAsia="Georgia" w:cs="Georgia"/>
        </w:rPr>
        <w:t xml:space="preserve">– </w:t>
      </w:r>
      <w:r w:rsidR="009D4A85" w:rsidRPr="0095276B">
        <w:t>Bah</w:t>
      </w:r>
      <w:r>
        <w:t xml:space="preserve"> ! </w:t>
      </w:r>
      <w:r w:rsidR="009D4A85" w:rsidRPr="0095276B">
        <w:t>Bah</w:t>
      </w:r>
      <w:r>
        <w:t> ! »</w:t>
      </w:r>
      <w:r w:rsidR="009D4A85" w:rsidRPr="0095276B">
        <w:t xml:space="preserve"> dit le diable</w:t>
      </w:r>
      <w:r>
        <w:t>. « </w:t>
      </w:r>
      <w:r w:rsidR="009D4A85" w:rsidRPr="0095276B">
        <w:t>Tu auras l</w:t>
      </w:r>
      <w:r>
        <w:t>’</w:t>
      </w:r>
      <w:r w:rsidR="009D4A85" w:rsidRPr="0095276B">
        <w:t>argent</w:t>
      </w:r>
      <w:r>
        <w:t xml:space="preserve">. </w:t>
      </w:r>
      <w:r w:rsidR="009D4A85" w:rsidRPr="0095276B">
        <w:t>Et toi</w:t>
      </w:r>
      <w:r>
        <w:t xml:space="preserve">, </w:t>
      </w:r>
      <w:r w:rsidR="009D4A85" w:rsidRPr="0095276B">
        <w:t>le Juif</w:t>
      </w:r>
      <w:r>
        <w:t xml:space="preserve"> ? </w:t>
      </w:r>
      <w:r>
        <w:rPr>
          <w:rFonts w:eastAsia="Georgia" w:cs="Georgia"/>
        </w:rPr>
        <w:t xml:space="preserve">– </w:t>
      </w:r>
      <w:r w:rsidR="009D4A85" w:rsidRPr="0095276B">
        <w:t>Moi</w:t>
      </w:r>
      <w:r>
        <w:t xml:space="preserve"> ? </w:t>
      </w:r>
      <w:r w:rsidR="009D4A85" w:rsidRPr="0095276B">
        <w:t xml:space="preserve">dit alors le </w:t>
      </w:r>
      <w:proofErr w:type="spellStart"/>
      <w:r w:rsidR="009D4A85" w:rsidRPr="0095276B">
        <w:t>yit</w:t>
      </w:r>
      <w:proofErr w:type="spellEnd"/>
      <w:r w:rsidR="009D4A85" w:rsidRPr="0095276B">
        <w:t xml:space="preserve"> en saluant</w:t>
      </w:r>
      <w:r>
        <w:t xml:space="preserve">, </w:t>
      </w:r>
      <w:r w:rsidR="009D4A85" w:rsidRPr="0095276B">
        <w:t>moi je ne demande qu</w:t>
      </w:r>
      <w:r>
        <w:t>’</w:t>
      </w:r>
      <w:r w:rsidR="009D4A85" w:rsidRPr="0095276B">
        <w:t>une seule petite chose</w:t>
      </w:r>
      <w:r>
        <w:t xml:space="preserve">. </w:t>
      </w:r>
      <w:r>
        <w:rPr>
          <w:rFonts w:eastAsia="Georgia" w:cs="Georgia"/>
        </w:rPr>
        <w:t xml:space="preserve">– </w:t>
      </w:r>
      <w:r w:rsidR="009D4A85" w:rsidRPr="0095276B">
        <w:t>Laquelle</w:t>
      </w:r>
      <w:r>
        <w:t xml:space="preserve"> ? </w:t>
      </w:r>
      <w:r>
        <w:rPr>
          <w:rFonts w:eastAsia="Georgia" w:cs="Georgia"/>
        </w:rPr>
        <w:t xml:space="preserve">– </w:t>
      </w:r>
      <w:r w:rsidR="009D4A85" w:rsidRPr="0095276B">
        <w:t>Eh bien</w:t>
      </w:r>
      <w:r>
        <w:t xml:space="preserve">, </w:t>
      </w:r>
      <w:r w:rsidR="009D4A85" w:rsidRPr="0095276B">
        <w:t>donnez-moi donc l</w:t>
      </w:r>
      <w:r>
        <w:t>’</w:t>
      </w:r>
      <w:r w:rsidR="009D4A85" w:rsidRPr="0095276B">
        <w:t>adresse du Cathol</w:t>
      </w:r>
      <w:r w:rsidR="009D4A85" w:rsidRPr="0095276B">
        <w:t>i</w:t>
      </w:r>
      <w:r w:rsidR="009D4A85" w:rsidRPr="0095276B">
        <w:t>que</w:t>
      </w:r>
      <w:r>
        <w:t>. »</w:t>
      </w:r>
    </w:p>
    <w:p w14:paraId="72C6A32F" w14:textId="77777777" w:rsidR="006455E5" w:rsidRDefault="009D4A85" w:rsidP="002666CE">
      <w:r w:rsidRPr="0095276B">
        <w:t>Et tous de rire</w:t>
      </w:r>
      <w:r w:rsidR="006455E5">
        <w:t xml:space="preserve">, </w:t>
      </w:r>
      <w:r w:rsidRPr="0095276B">
        <w:t>en se regardant avec des yeux heureux</w:t>
      </w:r>
      <w:r w:rsidR="006455E5">
        <w:t xml:space="preserve">, </w:t>
      </w:r>
      <w:r w:rsidRPr="0095276B">
        <w:t>comme il est dans leur sang de le faire</w:t>
      </w:r>
      <w:r w:rsidR="006455E5">
        <w:t xml:space="preserve">, </w:t>
      </w:r>
      <w:r w:rsidRPr="0095276B">
        <w:t>en cas pareil</w:t>
      </w:r>
      <w:r w:rsidR="006455E5">
        <w:t xml:space="preserve">, </w:t>
      </w:r>
      <w:r w:rsidRPr="0095276B">
        <w:t>depuis les temps d</w:t>
      </w:r>
      <w:r w:rsidR="006455E5">
        <w:t>’</w:t>
      </w:r>
      <w:r w:rsidRPr="0095276B">
        <w:t>Abraham</w:t>
      </w:r>
      <w:r w:rsidR="006455E5">
        <w:t xml:space="preserve">, </w:t>
      </w:r>
      <w:r w:rsidRPr="0095276B">
        <w:t>et au-delà</w:t>
      </w:r>
      <w:r w:rsidR="006455E5">
        <w:t>.</w:t>
      </w:r>
    </w:p>
    <w:p w14:paraId="4923D402" w14:textId="77777777" w:rsidR="006455E5" w:rsidRDefault="009D4A85" w:rsidP="002666CE">
      <w:r w:rsidRPr="0095276B">
        <w:lastRenderedPageBreak/>
        <w:t>Joseph</w:t>
      </w:r>
      <w:r w:rsidR="006455E5">
        <w:t xml:space="preserve">, </w:t>
      </w:r>
      <w:r w:rsidRPr="0095276B">
        <w:t>toutefois</w:t>
      </w:r>
      <w:r w:rsidR="006455E5">
        <w:t xml:space="preserve">, </w:t>
      </w:r>
      <w:r w:rsidRPr="0095276B">
        <w:t>ne laissait pas que de sentir un œil de singe rouge posé sur lui</w:t>
      </w:r>
      <w:r w:rsidR="006455E5">
        <w:t xml:space="preserve">, </w:t>
      </w:r>
      <w:r w:rsidRPr="0095276B">
        <w:t>et d</w:t>
      </w:r>
      <w:r w:rsidR="006455E5">
        <w:t>’</w:t>
      </w:r>
      <w:r w:rsidRPr="0095276B">
        <w:t>en éprouver quelque gêne</w:t>
      </w:r>
      <w:r w:rsidR="006455E5">
        <w:t xml:space="preserve">. </w:t>
      </w:r>
      <w:r w:rsidRPr="0095276B">
        <w:t xml:space="preserve">Mais on entrait </w:t>
      </w:r>
      <w:proofErr w:type="spellStart"/>
      <w:r w:rsidRPr="0095276B">
        <w:t>sous bois</w:t>
      </w:r>
      <w:proofErr w:type="spellEnd"/>
      <w:r w:rsidR="006455E5">
        <w:t xml:space="preserve">. </w:t>
      </w:r>
      <w:r w:rsidRPr="0095276B">
        <w:t>Il en résulta deux heures de trêve entre J</w:t>
      </w:r>
      <w:r w:rsidRPr="0095276B">
        <w:t>o</w:t>
      </w:r>
      <w:r w:rsidRPr="0095276B">
        <w:t>seph</w:t>
      </w:r>
      <w:r w:rsidR="006455E5">
        <w:t xml:space="preserve">, </w:t>
      </w:r>
      <w:r w:rsidRPr="0095276B">
        <w:t>la jument et le cousin</w:t>
      </w:r>
      <w:r w:rsidR="006455E5">
        <w:t>.</w:t>
      </w:r>
    </w:p>
    <w:p w14:paraId="71DC0FB2" w14:textId="77777777" w:rsidR="006455E5" w:rsidRDefault="009D4A85" w:rsidP="002666CE">
      <w:r w:rsidRPr="0095276B">
        <w:t>On descendit</w:t>
      </w:r>
      <w:r w:rsidR="006455E5">
        <w:t xml:space="preserve">, </w:t>
      </w:r>
      <w:r w:rsidRPr="0095276B">
        <w:t>on secoua la poussière dont on était poudré</w:t>
      </w:r>
      <w:r w:rsidR="006455E5">
        <w:t xml:space="preserve">. </w:t>
      </w:r>
      <w:r w:rsidRPr="0095276B">
        <w:t>Myrtil Simler alla gravement promener sa redingote en société d</w:t>
      </w:r>
      <w:r w:rsidR="006455E5">
        <w:t>’</w:t>
      </w:r>
      <w:proofErr w:type="spellStart"/>
      <w:r w:rsidRPr="0095276B">
        <w:t>Afroum</w:t>
      </w:r>
      <w:proofErr w:type="spellEnd"/>
      <w:r w:rsidR="006455E5">
        <w:t xml:space="preserve">, </w:t>
      </w:r>
      <w:r w:rsidRPr="0095276B">
        <w:t>tandis que la coquetterie d</w:t>
      </w:r>
      <w:r w:rsidR="006455E5">
        <w:t>’</w:t>
      </w:r>
      <w:r w:rsidRPr="0095276B">
        <w:t>Élisa pavoisait en l</w:t>
      </w:r>
      <w:r w:rsidR="006455E5">
        <w:t>’</w:t>
      </w:r>
      <w:r w:rsidRPr="0095276B">
        <w:t>ho</w:t>
      </w:r>
      <w:r w:rsidRPr="0095276B">
        <w:t>n</w:t>
      </w:r>
      <w:r w:rsidRPr="0095276B">
        <w:t>neur de Joseph</w:t>
      </w:r>
      <w:r w:rsidR="006455E5">
        <w:t xml:space="preserve">, </w:t>
      </w:r>
      <w:r w:rsidRPr="0095276B">
        <w:t>sous les yeux irrités et impuissants de Mina Stern</w:t>
      </w:r>
      <w:r w:rsidR="006455E5">
        <w:t xml:space="preserve">. </w:t>
      </w:r>
      <w:r w:rsidRPr="0095276B">
        <w:t>Quant aux enfants</w:t>
      </w:r>
      <w:r w:rsidR="006455E5">
        <w:t xml:space="preserve">, </w:t>
      </w:r>
      <w:r w:rsidRPr="0095276B">
        <w:t>ils furent très étonnés de constater qu</w:t>
      </w:r>
      <w:r w:rsidR="006455E5">
        <w:t>’</w:t>
      </w:r>
      <w:r w:rsidRPr="0095276B">
        <w:t>un homme</w:t>
      </w:r>
      <w:r w:rsidR="006455E5">
        <w:t xml:space="preserve">, </w:t>
      </w:r>
      <w:r w:rsidRPr="0095276B">
        <w:t>qui avait fait la guerre et parlait avec désinvo</w:t>
      </w:r>
      <w:r w:rsidRPr="0095276B">
        <w:t>l</w:t>
      </w:r>
      <w:r w:rsidRPr="0095276B">
        <w:t>ture de s</w:t>
      </w:r>
      <w:r w:rsidR="006455E5">
        <w:t>’</w:t>
      </w:r>
      <w:r w:rsidRPr="0095276B">
        <w:t>en aller au bout du monde</w:t>
      </w:r>
      <w:r w:rsidR="006455E5">
        <w:t xml:space="preserve">, </w:t>
      </w:r>
      <w:r w:rsidRPr="0095276B">
        <w:t>pût être un inépuisable i</w:t>
      </w:r>
      <w:r w:rsidRPr="0095276B">
        <w:t>n</w:t>
      </w:r>
      <w:r w:rsidRPr="0095276B">
        <w:t>venteur de jeux</w:t>
      </w:r>
      <w:r w:rsidR="006455E5">
        <w:t>.</w:t>
      </w:r>
    </w:p>
    <w:p w14:paraId="6748786E" w14:textId="77777777" w:rsidR="006455E5" w:rsidRDefault="009D4A85" w:rsidP="002666CE">
      <w:r w:rsidRPr="0095276B">
        <w:t>Il n</w:t>
      </w:r>
      <w:r w:rsidR="006455E5">
        <w:t>’</w:t>
      </w:r>
      <w:r w:rsidRPr="0095276B">
        <w:t>y eut pas jusqu</w:t>
      </w:r>
      <w:r w:rsidR="006455E5">
        <w:t>’</w:t>
      </w:r>
      <w:r w:rsidRPr="0095276B">
        <w:t>à Joseph qui</w:t>
      </w:r>
      <w:r w:rsidR="006455E5">
        <w:t xml:space="preserve">, </w:t>
      </w:r>
      <w:r w:rsidRPr="0095276B">
        <w:t>soulagé par cette dive</w:t>
      </w:r>
      <w:r w:rsidRPr="0095276B">
        <w:t>r</w:t>
      </w:r>
      <w:r w:rsidRPr="0095276B">
        <w:t>sion</w:t>
      </w:r>
      <w:r w:rsidR="006455E5">
        <w:t xml:space="preserve">, </w:t>
      </w:r>
      <w:r w:rsidRPr="0095276B">
        <w:t>ne s</w:t>
      </w:r>
      <w:r w:rsidR="006455E5">
        <w:t>’</w:t>
      </w:r>
      <w:r w:rsidRPr="0095276B">
        <w:t>y mît de bon cœur</w:t>
      </w:r>
      <w:r w:rsidR="006455E5">
        <w:t xml:space="preserve">, </w:t>
      </w:r>
      <w:r w:rsidRPr="0095276B">
        <w:t>ne finît par poser bas jaquette et faux-col</w:t>
      </w:r>
      <w:r w:rsidR="006455E5">
        <w:t xml:space="preserve">, </w:t>
      </w:r>
      <w:r w:rsidRPr="0095276B">
        <w:t>et par sauter les fossés avec une maestria surprenante</w:t>
      </w:r>
      <w:r w:rsidR="006455E5">
        <w:t xml:space="preserve">, </w:t>
      </w:r>
      <w:r w:rsidRPr="0095276B">
        <w:t>vu son poids</w:t>
      </w:r>
      <w:r w:rsidR="006455E5">
        <w:t xml:space="preserve">. </w:t>
      </w:r>
      <w:r w:rsidRPr="0095276B">
        <w:t>Quant à Guillaume</w:t>
      </w:r>
      <w:r w:rsidR="006455E5">
        <w:t xml:space="preserve">, </w:t>
      </w:r>
      <w:r w:rsidRPr="0095276B">
        <w:t>après différents essais</w:t>
      </w:r>
      <w:r w:rsidR="006455E5">
        <w:t xml:space="preserve">, </w:t>
      </w:r>
      <w:r w:rsidRPr="0095276B">
        <w:t>il se consolait de son incompétence en ces matières par l</w:t>
      </w:r>
      <w:r w:rsidR="006455E5">
        <w:t>’</w:t>
      </w:r>
      <w:r w:rsidRPr="0095276B">
        <w:t>entretien parfaitement oiseux des gens d</w:t>
      </w:r>
      <w:r w:rsidR="006455E5">
        <w:t>’</w:t>
      </w:r>
      <w:r w:rsidRPr="0095276B">
        <w:t>âge et d</w:t>
      </w:r>
      <w:r w:rsidR="006455E5">
        <w:t>’</w:t>
      </w:r>
      <w:r w:rsidRPr="0095276B">
        <w:t>expérience</w:t>
      </w:r>
      <w:r w:rsidR="006455E5">
        <w:t>.</w:t>
      </w:r>
    </w:p>
    <w:p w14:paraId="75678429" w14:textId="77777777" w:rsidR="006455E5" w:rsidRDefault="009D4A85" w:rsidP="002666CE">
      <w:r w:rsidRPr="0095276B">
        <w:t>Au coup de cinq</w:t>
      </w:r>
      <w:r w:rsidR="006455E5">
        <w:t xml:space="preserve">, </w:t>
      </w:r>
      <w:r w:rsidRPr="0095276B">
        <w:t>les Blum firent leur apparition sous l</w:t>
      </w:r>
      <w:r w:rsidR="006455E5">
        <w:t>’</w:t>
      </w:r>
      <w:r w:rsidRPr="0095276B">
        <w:t>a</w:t>
      </w:r>
      <w:r w:rsidRPr="0095276B">
        <w:t>s</w:t>
      </w:r>
      <w:r w:rsidRPr="0095276B">
        <w:t>pect d</w:t>
      </w:r>
      <w:r w:rsidR="006455E5">
        <w:t>’</w:t>
      </w:r>
      <w:r w:rsidRPr="0095276B">
        <w:t>un petit ménage qui s</w:t>
      </w:r>
      <w:r w:rsidR="006455E5">
        <w:t>’</w:t>
      </w:r>
      <w:r w:rsidRPr="0095276B">
        <w:t>en venait à pied</w:t>
      </w:r>
      <w:r w:rsidR="006455E5">
        <w:t xml:space="preserve">, </w:t>
      </w:r>
      <w:r w:rsidRPr="0095276B">
        <w:t>bras-dessus bras-dessous</w:t>
      </w:r>
      <w:r w:rsidR="006455E5">
        <w:t xml:space="preserve">, </w:t>
      </w:r>
      <w:r w:rsidRPr="0095276B">
        <w:t>fort las et poussiéreux</w:t>
      </w:r>
      <w:r w:rsidR="006455E5">
        <w:t xml:space="preserve">. </w:t>
      </w:r>
      <w:r w:rsidRPr="0095276B">
        <w:t>On déploya les provisions</w:t>
      </w:r>
      <w:r w:rsidR="006455E5">
        <w:t xml:space="preserve">, </w:t>
      </w:r>
      <w:r w:rsidRPr="0095276B">
        <w:t>et ce fut</w:t>
      </w:r>
      <w:r w:rsidR="006455E5">
        <w:t xml:space="preserve">, </w:t>
      </w:r>
      <w:r w:rsidRPr="0095276B">
        <w:t>le soir</w:t>
      </w:r>
      <w:r w:rsidR="006455E5">
        <w:t xml:space="preserve">, </w:t>
      </w:r>
      <w:r w:rsidRPr="0095276B">
        <w:t>occasion</w:t>
      </w:r>
      <w:r w:rsidR="006455E5">
        <w:t xml:space="preserve">, </w:t>
      </w:r>
      <w:r w:rsidRPr="0095276B">
        <w:t>pour plus d</w:t>
      </w:r>
      <w:r w:rsidR="006455E5">
        <w:t>’</w:t>
      </w:r>
      <w:r w:rsidRPr="0095276B">
        <w:t>un passant</w:t>
      </w:r>
      <w:r w:rsidR="006455E5">
        <w:t xml:space="preserve">, </w:t>
      </w:r>
      <w:r w:rsidRPr="0095276B">
        <w:t>de descriptions impertinentes</w:t>
      </w:r>
      <w:r w:rsidR="006455E5">
        <w:t>.</w:t>
      </w:r>
    </w:p>
    <w:p w14:paraId="5D5D9B5A" w14:textId="77777777" w:rsidR="006455E5" w:rsidRDefault="009D4A85" w:rsidP="002666CE">
      <w:r w:rsidRPr="0095276B">
        <w:t>Puis</w:t>
      </w:r>
      <w:r w:rsidR="006455E5">
        <w:t xml:space="preserve">, </w:t>
      </w:r>
      <w:r w:rsidRPr="0095276B">
        <w:t>l</w:t>
      </w:r>
      <w:r w:rsidR="006455E5">
        <w:t>’</w:t>
      </w:r>
      <w:r w:rsidRPr="0095276B">
        <w:t>heure venue</w:t>
      </w:r>
      <w:r w:rsidR="006455E5">
        <w:t xml:space="preserve">, </w:t>
      </w:r>
      <w:r w:rsidRPr="0095276B">
        <w:t>on se réemballa</w:t>
      </w:r>
      <w:r w:rsidR="006455E5">
        <w:t xml:space="preserve">, </w:t>
      </w:r>
      <w:r w:rsidRPr="0095276B">
        <w:t>et Joseph reprit les guides</w:t>
      </w:r>
      <w:r w:rsidR="006455E5">
        <w:t xml:space="preserve">. </w:t>
      </w:r>
      <w:r w:rsidRPr="0095276B">
        <w:t>Mais la jument avait eu le temps de faire ses réflexions</w:t>
      </w:r>
      <w:r w:rsidR="006455E5">
        <w:t xml:space="preserve">. </w:t>
      </w:r>
      <w:r w:rsidRPr="0095276B">
        <w:t>Elle témoigna d</w:t>
      </w:r>
      <w:r w:rsidR="006455E5">
        <w:t>’</w:t>
      </w:r>
      <w:r w:rsidRPr="0095276B">
        <w:t>une mauvaise volonté évidente</w:t>
      </w:r>
      <w:r w:rsidR="006455E5">
        <w:t xml:space="preserve">. </w:t>
      </w:r>
      <w:r w:rsidRPr="0095276B">
        <w:t>Ému par tous les regards qui convergeaient sur lui</w:t>
      </w:r>
      <w:r w:rsidR="006455E5">
        <w:t xml:space="preserve">, </w:t>
      </w:r>
      <w:r w:rsidRPr="0095276B">
        <w:t>Joseph se mit à tirailler en tous sens</w:t>
      </w:r>
      <w:r w:rsidR="006455E5">
        <w:t xml:space="preserve">, </w:t>
      </w:r>
      <w:r w:rsidRPr="0095276B">
        <w:t>ce qui gâta les choses</w:t>
      </w:r>
      <w:r w:rsidR="006455E5">
        <w:t xml:space="preserve">. </w:t>
      </w:r>
      <w:r w:rsidRPr="0095276B">
        <w:t>Benjamin souffla des conseils</w:t>
      </w:r>
      <w:r w:rsidR="006455E5">
        <w:t xml:space="preserve">, </w:t>
      </w:r>
      <w:r w:rsidRPr="0095276B">
        <w:t>auxquels Laure et Tintin donnaient une publicité éclatante</w:t>
      </w:r>
      <w:r w:rsidR="006455E5">
        <w:t xml:space="preserve">. </w:t>
      </w:r>
      <w:r w:rsidRPr="0095276B">
        <w:t xml:space="preserve">Les femmes crurent le moment venu de </w:t>
      </w:r>
      <w:r w:rsidRPr="0095276B">
        <w:lastRenderedPageBreak/>
        <w:t>pousser des gémissements</w:t>
      </w:r>
      <w:r w:rsidR="006455E5">
        <w:t xml:space="preserve">. </w:t>
      </w:r>
      <w:r w:rsidRPr="0095276B">
        <w:t>Myrtil se dressa en pied</w:t>
      </w:r>
      <w:r w:rsidR="006455E5">
        <w:t xml:space="preserve">, </w:t>
      </w:r>
      <w:r w:rsidRPr="0095276B">
        <w:t>Guillaume cria</w:t>
      </w:r>
      <w:r w:rsidR="006455E5">
        <w:t> : « </w:t>
      </w:r>
      <w:r w:rsidRPr="0095276B">
        <w:t>attention</w:t>
      </w:r>
      <w:r w:rsidR="006455E5">
        <w:t> ! »</w:t>
      </w:r>
      <w:r w:rsidRPr="0095276B">
        <w:t xml:space="preserve"> Après un coup de fouet plus cinglant</w:t>
      </w:r>
      <w:r w:rsidR="006455E5">
        <w:t xml:space="preserve">, </w:t>
      </w:r>
      <w:r w:rsidRPr="0095276B">
        <w:t>la jument</w:t>
      </w:r>
      <w:r w:rsidR="006455E5">
        <w:t xml:space="preserve">, </w:t>
      </w:r>
      <w:r w:rsidRPr="0095276B">
        <w:t>qui reculait avec ent</w:t>
      </w:r>
      <w:r w:rsidRPr="0095276B">
        <w:t>ê</w:t>
      </w:r>
      <w:r w:rsidRPr="0095276B">
        <w:t>tement</w:t>
      </w:r>
      <w:r w:rsidR="006455E5">
        <w:t xml:space="preserve">, </w:t>
      </w:r>
      <w:r w:rsidRPr="0095276B">
        <w:t>déposa le break dans le fossé</w:t>
      </w:r>
      <w:r w:rsidR="006455E5">
        <w:t xml:space="preserve">, </w:t>
      </w:r>
      <w:r w:rsidRPr="0095276B">
        <w:t>une roue après l</w:t>
      </w:r>
      <w:r w:rsidR="006455E5">
        <w:t>’</w:t>
      </w:r>
      <w:r w:rsidRPr="0095276B">
        <w:t>autre</w:t>
      </w:r>
      <w:r w:rsidR="006455E5">
        <w:t xml:space="preserve">. </w:t>
      </w:r>
      <w:r w:rsidRPr="0095276B">
        <w:t>L</w:t>
      </w:r>
      <w:r w:rsidR="006455E5">
        <w:t>’</w:t>
      </w:r>
      <w:r w:rsidRPr="0095276B">
        <w:t>oncle Myrtil passa par-dessus bord</w:t>
      </w:r>
      <w:r w:rsidR="006455E5">
        <w:t xml:space="preserve">, </w:t>
      </w:r>
      <w:r w:rsidRPr="0095276B">
        <w:t>avec sa redingote et son chapeau de soie</w:t>
      </w:r>
      <w:r w:rsidR="006455E5">
        <w:t>.</w:t>
      </w:r>
    </w:p>
    <w:p w14:paraId="6AF9EF39" w14:textId="77777777" w:rsidR="006455E5" w:rsidRDefault="009D4A85" w:rsidP="002666CE">
      <w:r w:rsidRPr="0095276B">
        <w:t>Les Blum accouraient</w:t>
      </w:r>
      <w:r w:rsidR="006455E5">
        <w:t xml:space="preserve">. </w:t>
      </w:r>
      <w:r w:rsidRPr="0095276B">
        <w:t>On sauva les passagers au petit bonheur</w:t>
      </w:r>
      <w:r w:rsidR="006455E5">
        <w:t xml:space="preserve">. </w:t>
      </w:r>
      <w:r w:rsidRPr="0095276B">
        <w:t>Après qu</w:t>
      </w:r>
      <w:r w:rsidR="006455E5">
        <w:t>’</w:t>
      </w:r>
      <w:r w:rsidRPr="0095276B">
        <w:t>on se fut convaincu que la rosse ne voulait se rendre à aucune raison</w:t>
      </w:r>
      <w:r w:rsidR="006455E5">
        <w:t xml:space="preserve">, </w:t>
      </w:r>
      <w:r w:rsidRPr="0095276B">
        <w:t>Benjamin fut d</w:t>
      </w:r>
      <w:r w:rsidR="006455E5">
        <w:t>’</w:t>
      </w:r>
      <w:r w:rsidRPr="0095276B">
        <w:t>avis de dételer</w:t>
      </w:r>
      <w:r w:rsidR="006455E5">
        <w:t xml:space="preserve">. </w:t>
      </w:r>
      <w:r w:rsidRPr="0095276B">
        <w:t>Tintin</w:t>
      </w:r>
      <w:r w:rsidR="006455E5">
        <w:t xml:space="preserve">, </w:t>
      </w:r>
      <w:r w:rsidRPr="0095276B">
        <w:t>à la grande émotion de son père</w:t>
      </w:r>
      <w:r w:rsidR="006455E5">
        <w:t xml:space="preserve">, </w:t>
      </w:r>
      <w:r w:rsidRPr="0095276B">
        <w:t>fut chargé de tenir la pacifique bête par la bouche</w:t>
      </w:r>
      <w:r w:rsidR="006455E5">
        <w:t xml:space="preserve">, </w:t>
      </w:r>
      <w:r w:rsidRPr="0095276B">
        <w:t>à quelques pas de là</w:t>
      </w:r>
      <w:r w:rsidR="006455E5">
        <w:t xml:space="preserve">. </w:t>
      </w:r>
      <w:r w:rsidRPr="0095276B">
        <w:t>L</w:t>
      </w:r>
      <w:r w:rsidR="006455E5">
        <w:t>’</w:t>
      </w:r>
      <w:r w:rsidRPr="0095276B">
        <w:t>oncle Blum redressa les brancards</w:t>
      </w:r>
      <w:r w:rsidR="006455E5">
        <w:t xml:space="preserve">. </w:t>
      </w:r>
      <w:r w:rsidRPr="0095276B">
        <w:t>Benjamin</w:t>
      </w:r>
      <w:r w:rsidR="006455E5">
        <w:t xml:space="preserve">, </w:t>
      </w:r>
      <w:proofErr w:type="spellStart"/>
      <w:r w:rsidRPr="0095276B">
        <w:t>Afroum</w:t>
      </w:r>
      <w:proofErr w:type="spellEnd"/>
      <w:r w:rsidRPr="0095276B">
        <w:t xml:space="preserve"> et Joseph se mirent aux roues</w:t>
      </w:r>
      <w:r w:rsidR="006455E5">
        <w:t xml:space="preserve">, </w:t>
      </w:r>
      <w:r w:rsidRPr="0095276B">
        <w:t>sans résultat</w:t>
      </w:r>
      <w:r w:rsidR="006455E5">
        <w:t>.</w:t>
      </w:r>
    </w:p>
    <w:p w14:paraId="78FAC7B7" w14:textId="77777777" w:rsidR="006455E5" w:rsidRDefault="009D4A85" w:rsidP="002666CE">
      <w:r w:rsidRPr="0095276B">
        <w:t>Il fallut en venir aux moyens héroïques</w:t>
      </w:r>
      <w:r w:rsidR="006455E5">
        <w:t xml:space="preserve">. </w:t>
      </w:r>
      <w:r w:rsidRPr="0095276B">
        <w:t>Joseph posa une seconde fois sa jaquette</w:t>
      </w:r>
      <w:r w:rsidR="006455E5">
        <w:t xml:space="preserve">, </w:t>
      </w:r>
      <w:r w:rsidRPr="0095276B">
        <w:t>son gilet</w:t>
      </w:r>
      <w:r w:rsidR="006455E5">
        <w:t xml:space="preserve">, </w:t>
      </w:r>
      <w:r w:rsidRPr="0095276B">
        <w:t>son col</w:t>
      </w:r>
      <w:r w:rsidR="006455E5">
        <w:t xml:space="preserve">, </w:t>
      </w:r>
      <w:r w:rsidRPr="0095276B">
        <w:t>et chacun apprécia</w:t>
      </w:r>
      <w:r w:rsidR="006455E5">
        <w:t xml:space="preserve">, </w:t>
      </w:r>
      <w:r w:rsidRPr="0095276B">
        <w:t>à part soi</w:t>
      </w:r>
      <w:r w:rsidR="006455E5">
        <w:t xml:space="preserve">, </w:t>
      </w:r>
      <w:r w:rsidRPr="0095276B">
        <w:t>la valeur des biceps qu</w:t>
      </w:r>
      <w:r w:rsidR="006455E5">
        <w:t>’</w:t>
      </w:r>
      <w:r w:rsidRPr="0095276B">
        <w:t>il fit paraître en retroussant ses manches</w:t>
      </w:r>
      <w:r w:rsidR="006455E5">
        <w:t xml:space="preserve">. </w:t>
      </w:r>
      <w:r w:rsidRPr="0095276B">
        <w:t>Le break n</w:t>
      </w:r>
      <w:r w:rsidR="006455E5">
        <w:t>’</w:t>
      </w:r>
      <w:r w:rsidRPr="0095276B">
        <w:t>était engagé que de l</w:t>
      </w:r>
      <w:r w:rsidR="006455E5">
        <w:t>’</w:t>
      </w:r>
      <w:r w:rsidRPr="0095276B">
        <w:t>arrière</w:t>
      </w:r>
      <w:r w:rsidR="006455E5">
        <w:t xml:space="preserve">. </w:t>
      </w:r>
      <w:r w:rsidRPr="0095276B">
        <w:t>Joseph de</w:t>
      </w:r>
      <w:r w:rsidRPr="0095276B">
        <w:t>s</w:t>
      </w:r>
      <w:r w:rsidRPr="0095276B">
        <w:t>cendit dans le fossé</w:t>
      </w:r>
      <w:r w:rsidR="006455E5">
        <w:t xml:space="preserve">, </w:t>
      </w:r>
      <w:r w:rsidRPr="0095276B">
        <w:t>devint un peu rouge</w:t>
      </w:r>
      <w:r w:rsidR="006455E5">
        <w:t xml:space="preserve">, </w:t>
      </w:r>
      <w:r w:rsidRPr="0095276B">
        <w:t>plia ses lunettes</w:t>
      </w:r>
      <w:r w:rsidR="006455E5">
        <w:t xml:space="preserve">, </w:t>
      </w:r>
      <w:r w:rsidRPr="0095276B">
        <w:t>les passa à sa belle-sœur</w:t>
      </w:r>
      <w:r w:rsidR="006455E5">
        <w:t xml:space="preserve">, </w:t>
      </w:r>
      <w:r w:rsidRPr="0095276B">
        <w:t xml:space="preserve">et se pencha pour empoigner le </w:t>
      </w:r>
      <w:proofErr w:type="spellStart"/>
      <w:r w:rsidRPr="0095276B">
        <w:t>marche-pied</w:t>
      </w:r>
      <w:proofErr w:type="spellEnd"/>
      <w:r w:rsidR="006455E5">
        <w:t xml:space="preserve">. </w:t>
      </w:r>
      <w:r w:rsidRPr="0095276B">
        <w:t>La sueur lui coulait sur les tempes</w:t>
      </w:r>
      <w:r w:rsidR="006455E5">
        <w:t>.</w:t>
      </w:r>
    </w:p>
    <w:p w14:paraId="1447DF65" w14:textId="77777777" w:rsidR="006455E5" w:rsidRDefault="009D4A85" w:rsidP="002666CE">
      <w:r w:rsidRPr="0095276B">
        <w:t>À ce moment</w:t>
      </w:r>
      <w:r w:rsidR="006455E5">
        <w:t xml:space="preserve">, </w:t>
      </w:r>
      <w:proofErr w:type="spellStart"/>
      <w:r w:rsidRPr="0095276B">
        <w:t>Afroum</w:t>
      </w:r>
      <w:proofErr w:type="spellEnd"/>
      <w:r w:rsidRPr="0095276B">
        <w:t xml:space="preserve"> cria</w:t>
      </w:r>
      <w:r w:rsidR="006455E5">
        <w:t> :</w:t>
      </w:r>
    </w:p>
    <w:p w14:paraId="0D94A2A0" w14:textId="47CCBBA7" w:rsidR="002666CE" w:rsidRDefault="006455E5" w:rsidP="002666CE">
      <w:r>
        <w:t>« </w:t>
      </w:r>
      <w:r w:rsidR="009D4A85" w:rsidRPr="0095276B">
        <w:t>Laisse passer cette voiture</w:t>
      </w:r>
      <w:r>
        <w:t> ! »</w:t>
      </w:r>
    </w:p>
    <w:p w14:paraId="74B724C3" w14:textId="77777777" w:rsidR="006455E5" w:rsidRDefault="009D4A85" w:rsidP="002666CE">
      <w:r w:rsidRPr="0095276B">
        <w:t>Joseph</w:t>
      </w:r>
      <w:r w:rsidR="006455E5">
        <w:t xml:space="preserve">, </w:t>
      </w:r>
      <w:r w:rsidRPr="0095276B">
        <w:t>sans se redresser</w:t>
      </w:r>
      <w:r w:rsidR="006455E5">
        <w:t xml:space="preserve">, </w:t>
      </w:r>
      <w:r w:rsidRPr="0095276B">
        <w:t>releva ses bons yeux de myope</w:t>
      </w:r>
      <w:r w:rsidR="006455E5">
        <w:t>.</w:t>
      </w:r>
    </w:p>
    <w:p w14:paraId="71E4600E" w14:textId="77777777" w:rsidR="006455E5" w:rsidRDefault="009D4A85" w:rsidP="002666CE">
      <w:r w:rsidRPr="0095276B">
        <w:t>Par la route</w:t>
      </w:r>
      <w:r w:rsidR="006455E5">
        <w:t xml:space="preserve">, </w:t>
      </w:r>
      <w:r w:rsidRPr="0095276B">
        <w:t>où le soleil déclinait dans la poussière</w:t>
      </w:r>
      <w:r w:rsidR="006455E5">
        <w:t xml:space="preserve">, </w:t>
      </w:r>
      <w:r w:rsidRPr="0095276B">
        <w:t xml:space="preserve">un </w:t>
      </w:r>
      <w:proofErr w:type="spellStart"/>
      <w:r w:rsidRPr="0095276B">
        <w:t>cart</w:t>
      </w:r>
      <w:proofErr w:type="spellEnd"/>
      <w:r w:rsidRPr="0095276B">
        <w:t xml:space="preserve"> s</w:t>
      </w:r>
      <w:r w:rsidR="006455E5">
        <w:t>’</w:t>
      </w:r>
      <w:r w:rsidRPr="0095276B">
        <w:t>en venait grand train</w:t>
      </w:r>
      <w:r w:rsidR="006455E5">
        <w:t xml:space="preserve">, </w:t>
      </w:r>
      <w:r w:rsidRPr="0095276B">
        <w:t>conduit</w:t>
      </w:r>
      <w:r w:rsidR="006455E5">
        <w:t xml:space="preserve">, </w:t>
      </w:r>
      <w:r w:rsidRPr="0095276B">
        <w:t>les rênes hautes</w:t>
      </w:r>
      <w:r w:rsidR="006455E5">
        <w:t xml:space="preserve">, </w:t>
      </w:r>
      <w:r w:rsidRPr="0095276B">
        <w:t>par un viei</w:t>
      </w:r>
      <w:r w:rsidRPr="0095276B">
        <w:t>l</w:t>
      </w:r>
      <w:r w:rsidRPr="0095276B">
        <w:t>lard à favoris blancs et large chapeau</w:t>
      </w:r>
      <w:r w:rsidR="006455E5">
        <w:t xml:space="preserve">. </w:t>
      </w:r>
      <w:r w:rsidRPr="0095276B">
        <w:t>Une jeune femme</w:t>
      </w:r>
      <w:r w:rsidR="006455E5">
        <w:t xml:space="preserve">, </w:t>
      </w:r>
      <w:r w:rsidRPr="0095276B">
        <w:t>un</w:t>
      </w:r>
      <w:r w:rsidRPr="0095276B">
        <w:t>i</w:t>
      </w:r>
      <w:r w:rsidRPr="0095276B">
        <w:t>ment vêtue</w:t>
      </w:r>
      <w:r w:rsidR="006455E5">
        <w:t xml:space="preserve">, </w:t>
      </w:r>
      <w:r w:rsidRPr="0095276B">
        <w:t>était assise à sa gauche</w:t>
      </w:r>
      <w:r w:rsidR="006455E5">
        <w:t xml:space="preserve">, </w:t>
      </w:r>
      <w:r w:rsidRPr="0095276B">
        <w:t>sans ombrelle</w:t>
      </w:r>
      <w:r w:rsidR="006455E5">
        <w:t xml:space="preserve">. </w:t>
      </w:r>
      <w:r w:rsidRPr="0095276B">
        <w:t>Trois chiens poussaient leurs gueules haletantes à travers les barreaux d</w:t>
      </w:r>
      <w:r w:rsidR="006455E5">
        <w:t>’</w:t>
      </w:r>
      <w:r w:rsidRPr="0095276B">
        <w:t>osier du coffre</w:t>
      </w:r>
      <w:r w:rsidR="006455E5">
        <w:t>.</w:t>
      </w:r>
    </w:p>
    <w:p w14:paraId="53290CD6" w14:textId="77777777" w:rsidR="006455E5" w:rsidRDefault="009D4A85" w:rsidP="002666CE">
      <w:r w:rsidRPr="0095276B">
        <w:lastRenderedPageBreak/>
        <w:t>Il n</w:t>
      </w:r>
      <w:r w:rsidR="006455E5">
        <w:t>’</w:t>
      </w:r>
      <w:r w:rsidRPr="0095276B">
        <w:t>était même pas nécessaire que le siège très élevé mît les voyageurs bien en vue</w:t>
      </w:r>
      <w:r w:rsidR="006455E5">
        <w:t xml:space="preserve">. </w:t>
      </w:r>
      <w:r w:rsidRPr="0095276B">
        <w:t>Joseph les avait pressentis</w:t>
      </w:r>
      <w:r w:rsidR="006455E5">
        <w:t xml:space="preserve">, </w:t>
      </w:r>
      <w:r w:rsidRPr="0095276B">
        <w:t>et devint couleur lie de vin</w:t>
      </w:r>
      <w:r w:rsidR="006455E5">
        <w:t>.</w:t>
      </w:r>
    </w:p>
    <w:p w14:paraId="31F7161B" w14:textId="77777777" w:rsidR="006455E5" w:rsidRDefault="009D4A85" w:rsidP="002666CE">
      <w:r w:rsidRPr="0095276B">
        <w:t>Le vieillard laissa échapper un geste de surprise</w:t>
      </w:r>
      <w:r w:rsidR="006455E5">
        <w:t xml:space="preserve">, </w:t>
      </w:r>
      <w:r w:rsidRPr="0095276B">
        <w:t>mais ne put arrêter son petit cheval avant une trentaine de mètres</w:t>
      </w:r>
      <w:r w:rsidR="006455E5">
        <w:t>.</w:t>
      </w:r>
    </w:p>
    <w:p w14:paraId="7F073131" w14:textId="77777777" w:rsidR="006455E5" w:rsidRDefault="009D4A85" w:rsidP="002666CE">
      <w:r w:rsidRPr="0095276B">
        <w:t>Joseph avait discerné le mouvement</w:t>
      </w:r>
      <w:r w:rsidR="006455E5">
        <w:t xml:space="preserve">. </w:t>
      </w:r>
      <w:r w:rsidRPr="0095276B">
        <w:t>Il inclina son cou de taureau</w:t>
      </w:r>
      <w:r w:rsidR="006455E5">
        <w:t xml:space="preserve">, </w:t>
      </w:r>
      <w:r w:rsidRPr="0095276B">
        <w:t>assujettit la tige du marchepied dans ses deux mains</w:t>
      </w:r>
      <w:r w:rsidR="006455E5">
        <w:t xml:space="preserve">, </w:t>
      </w:r>
      <w:r w:rsidRPr="0095276B">
        <w:t>et</w:t>
      </w:r>
      <w:r w:rsidR="006455E5">
        <w:t xml:space="preserve">, </w:t>
      </w:r>
      <w:r w:rsidRPr="0095276B">
        <w:t>d</w:t>
      </w:r>
      <w:r w:rsidR="006455E5">
        <w:t>’</w:t>
      </w:r>
      <w:r w:rsidRPr="0095276B">
        <w:t>un coup de reins</w:t>
      </w:r>
      <w:r w:rsidR="006455E5">
        <w:t xml:space="preserve">, </w:t>
      </w:r>
      <w:r w:rsidRPr="0095276B">
        <w:t>soulevant la lourde voiture</w:t>
      </w:r>
      <w:r w:rsidR="006455E5">
        <w:t xml:space="preserve">, </w:t>
      </w:r>
      <w:r w:rsidRPr="0095276B">
        <w:t>corrigeant le balancement qui la prenait</w:t>
      </w:r>
      <w:r w:rsidR="006455E5">
        <w:t xml:space="preserve">, </w:t>
      </w:r>
      <w:r w:rsidRPr="0095276B">
        <w:t>la posa sur l</w:t>
      </w:r>
      <w:r w:rsidR="006455E5">
        <w:t>’</w:t>
      </w:r>
      <w:r w:rsidRPr="0095276B">
        <w:t>accotement</w:t>
      </w:r>
      <w:r w:rsidR="006455E5">
        <w:t xml:space="preserve">. </w:t>
      </w:r>
      <w:r w:rsidRPr="0095276B">
        <w:t>Élisa avait poussé un cri aigu</w:t>
      </w:r>
      <w:r w:rsidR="006455E5">
        <w:t>.</w:t>
      </w:r>
    </w:p>
    <w:p w14:paraId="139DCEBB" w14:textId="77777777" w:rsidR="006455E5" w:rsidRDefault="009D4A85" w:rsidP="002666CE">
      <w:r w:rsidRPr="0095276B">
        <w:t>Guillaume courut sur la route</w:t>
      </w:r>
      <w:r w:rsidR="006455E5">
        <w:t xml:space="preserve">, </w:t>
      </w:r>
      <w:r w:rsidRPr="0095276B">
        <w:t>vers les étrangers</w:t>
      </w:r>
      <w:r w:rsidR="006455E5">
        <w:t xml:space="preserve">, </w:t>
      </w:r>
      <w:r w:rsidRPr="0095276B">
        <w:t>sans so</w:t>
      </w:r>
      <w:r w:rsidRPr="0095276B">
        <w:t>n</w:t>
      </w:r>
      <w:r w:rsidRPr="0095276B">
        <w:t>ger à ce qu</w:t>
      </w:r>
      <w:r w:rsidR="006455E5">
        <w:t>’</w:t>
      </w:r>
      <w:r w:rsidRPr="0095276B">
        <w:t>il disait</w:t>
      </w:r>
      <w:r w:rsidR="006455E5">
        <w:t> :</w:t>
      </w:r>
    </w:p>
    <w:p w14:paraId="268B4361" w14:textId="51F7344A" w:rsidR="002666CE" w:rsidRDefault="006455E5" w:rsidP="002666CE">
      <w:r>
        <w:t>« </w:t>
      </w:r>
      <w:r w:rsidR="009D4A85" w:rsidRPr="0095276B">
        <w:t>Inutile</w:t>
      </w:r>
      <w:r>
        <w:t xml:space="preserve">… </w:t>
      </w:r>
      <w:r w:rsidR="009D4A85" w:rsidRPr="0095276B">
        <w:t>remontez</w:t>
      </w:r>
      <w:r>
        <w:t xml:space="preserve">… </w:t>
      </w:r>
      <w:r w:rsidR="009D4A85" w:rsidRPr="0095276B">
        <w:t>tout est fini</w:t>
      </w:r>
      <w:r>
        <w:t> ! »</w:t>
      </w:r>
    </w:p>
    <w:p w14:paraId="1FD30FE1" w14:textId="77777777" w:rsidR="006455E5" w:rsidRDefault="009D4A85" w:rsidP="002666CE">
      <w:r w:rsidRPr="0095276B">
        <w:t>Le vieillard fit un geste de regret poli</w:t>
      </w:r>
      <w:r w:rsidR="006455E5">
        <w:t xml:space="preserve">, </w:t>
      </w:r>
      <w:r w:rsidRPr="0095276B">
        <w:t>se rassit</w:t>
      </w:r>
      <w:r w:rsidR="006455E5">
        <w:t xml:space="preserve">, </w:t>
      </w:r>
      <w:r w:rsidRPr="0095276B">
        <w:t>et le dog-cart entraîna</w:t>
      </w:r>
      <w:r w:rsidR="006455E5">
        <w:t xml:space="preserve">, </w:t>
      </w:r>
      <w:r w:rsidRPr="0095276B">
        <w:t>dans un nuage de poussière</w:t>
      </w:r>
      <w:r w:rsidR="006455E5">
        <w:t xml:space="preserve">, </w:t>
      </w:r>
      <w:r w:rsidRPr="0095276B">
        <w:t>les aboiements des chiens</w:t>
      </w:r>
      <w:r w:rsidR="006455E5">
        <w:t xml:space="preserve">, </w:t>
      </w:r>
      <w:r w:rsidRPr="0095276B">
        <w:t>le grand style du propriétaire</w:t>
      </w:r>
      <w:r w:rsidR="006455E5">
        <w:t xml:space="preserve">, </w:t>
      </w:r>
      <w:r w:rsidRPr="0095276B">
        <w:t>et le sourire indulgent et inquiet de la jeune fille en robe de foulard noisette</w:t>
      </w:r>
      <w:r w:rsidR="006455E5">
        <w:t>.</w:t>
      </w:r>
    </w:p>
    <w:p w14:paraId="0042A270" w14:textId="2810993A" w:rsidR="002666CE" w:rsidRDefault="006455E5" w:rsidP="002666CE">
      <w:r>
        <w:t>« </w:t>
      </w:r>
      <w:r w:rsidR="009D4A85" w:rsidRPr="0095276B">
        <w:t>Je savais bien qu</w:t>
      </w:r>
      <w:r>
        <w:t>’</w:t>
      </w:r>
      <w:r w:rsidR="009D4A85" w:rsidRPr="0095276B">
        <w:t>il était fort comme un Turc</w:t>
      </w:r>
      <w:r>
        <w:t xml:space="preserve">, </w:t>
      </w:r>
      <w:r w:rsidR="009D4A85" w:rsidRPr="0095276B">
        <w:t>disait Abraham Stern</w:t>
      </w:r>
      <w:r>
        <w:t xml:space="preserve">. </w:t>
      </w:r>
      <w:r w:rsidR="009D4A85" w:rsidRPr="0095276B">
        <w:t>Mais ce coup-ci il s</w:t>
      </w:r>
      <w:r>
        <w:t>’</w:t>
      </w:r>
      <w:r w:rsidR="009D4A85" w:rsidRPr="0095276B">
        <w:t>est dépassé</w:t>
      </w:r>
      <w:r>
        <w:t>. »</w:t>
      </w:r>
    </w:p>
    <w:p w14:paraId="5E221B36" w14:textId="377A2B78" w:rsidR="006455E5" w:rsidRDefault="009D4A85" w:rsidP="002666CE">
      <w:r w:rsidRPr="0095276B">
        <w:t>Ils attachaient tous sur Joseph un regard effrayé</w:t>
      </w:r>
      <w:r w:rsidR="006455E5">
        <w:t xml:space="preserve">. </w:t>
      </w:r>
      <w:r w:rsidRPr="0095276B">
        <w:t>La j</w:t>
      </w:r>
      <w:r w:rsidRPr="0095276B">
        <w:t>u</w:t>
      </w:r>
      <w:r w:rsidRPr="0095276B">
        <w:t xml:space="preserve">ment </w:t>
      </w:r>
      <w:proofErr w:type="spellStart"/>
      <w:r w:rsidRPr="0095276B">
        <w:t>vendévoriate</w:t>
      </w:r>
      <w:proofErr w:type="spellEnd"/>
      <w:r w:rsidRPr="0095276B">
        <w:t xml:space="preserve"> de </w:t>
      </w:r>
      <w:r w:rsidR="006455E5">
        <w:t>M. </w:t>
      </w:r>
      <w:r w:rsidRPr="0095276B">
        <w:t>Antigny s</w:t>
      </w:r>
      <w:r w:rsidR="006455E5">
        <w:t>’</w:t>
      </w:r>
      <w:r w:rsidRPr="0095276B">
        <w:t>était assez montrée pour un jour</w:t>
      </w:r>
      <w:r w:rsidR="006455E5">
        <w:t xml:space="preserve">. </w:t>
      </w:r>
      <w:r w:rsidRPr="0095276B">
        <w:t>Elle bavait abondamment sur les mains du dégoûté Justin</w:t>
      </w:r>
      <w:r w:rsidR="006455E5">
        <w:t xml:space="preserve">. </w:t>
      </w:r>
      <w:r w:rsidRPr="0095276B">
        <w:t>Elle se laissa atteler</w:t>
      </w:r>
      <w:r w:rsidR="006455E5">
        <w:t xml:space="preserve">, </w:t>
      </w:r>
      <w:r w:rsidRPr="0095276B">
        <w:t>et finit par ramener vers les pavés défoncés de Vendeuvre une charretée de gens fourbus</w:t>
      </w:r>
      <w:r w:rsidR="006455E5">
        <w:t xml:space="preserve">, </w:t>
      </w:r>
      <w:r w:rsidRPr="0095276B">
        <w:t>altérés</w:t>
      </w:r>
      <w:r w:rsidR="006455E5">
        <w:t xml:space="preserve">, </w:t>
      </w:r>
      <w:r w:rsidRPr="0095276B">
        <w:t>et rien moins que rassurés</w:t>
      </w:r>
      <w:r w:rsidR="006455E5">
        <w:t>.</w:t>
      </w:r>
    </w:p>
    <w:p w14:paraId="4CB6F1D3" w14:textId="77777777" w:rsidR="006455E5" w:rsidRDefault="009D4A85" w:rsidP="002666CE">
      <w:r w:rsidRPr="0095276B">
        <w:t>Pendant ce temps</w:t>
      </w:r>
      <w:r w:rsidR="006455E5">
        <w:t xml:space="preserve">, </w:t>
      </w:r>
      <w:r w:rsidRPr="0095276B">
        <w:t>le petit oncle Blum</w:t>
      </w:r>
      <w:r w:rsidR="006455E5">
        <w:t xml:space="preserve">, </w:t>
      </w:r>
      <w:r w:rsidRPr="0095276B">
        <w:t>ayant remis dans le creux de son bras le bras potelé de la petite tante Babette</w:t>
      </w:r>
      <w:r w:rsidR="006455E5">
        <w:t xml:space="preserve">, </w:t>
      </w:r>
      <w:r w:rsidRPr="0095276B">
        <w:t>reg</w:t>
      </w:r>
      <w:r w:rsidRPr="0095276B">
        <w:t>a</w:t>
      </w:r>
      <w:r w:rsidRPr="0095276B">
        <w:t>gnait pédestrement sa maison du plan Saint-</w:t>
      </w:r>
      <w:proofErr w:type="spellStart"/>
      <w:r w:rsidRPr="0095276B">
        <w:t>Simplicien</w:t>
      </w:r>
      <w:proofErr w:type="spellEnd"/>
      <w:r w:rsidR="006455E5">
        <w:t xml:space="preserve">. </w:t>
      </w:r>
      <w:r w:rsidRPr="0095276B">
        <w:lastRenderedPageBreak/>
        <w:t>Mais il hochait de la tête et disait</w:t>
      </w:r>
      <w:r w:rsidR="006455E5">
        <w:t xml:space="preserve">, </w:t>
      </w:r>
      <w:r w:rsidRPr="0095276B">
        <w:t>en cheminant</w:t>
      </w:r>
      <w:r w:rsidR="006455E5">
        <w:t xml:space="preserve">, </w:t>
      </w:r>
      <w:r w:rsidRPr="0095276B">
        <w:t>à sa femme</w:t>
      </w:r>
      <w:r w:rsidR="006455E5">
        <w:t xml:space="preserve">, </w:t>
      </w:r>
      <w:r w:rsidRPr="0095276B">
        <w:t>qui ne le contredisait pas</w:t>
      </w:r>
      <w:r w:rsidR="006455E5">
        <w:t> :</w:t>
      </w:r>
    </w:p>
    <w:p w14:paraId="565E5431" w14:textId="5D7AD7D5" w:rsidR="002666CE" w:rsidRDefault="006455E5" w:rsidP="002666CE">
      <w:r>
        <w:t>« </w:t>
      </w:r>
      <w:r w:rsidR="009D4A85" w:rsidRPr="0095276B">
        <w:t>Babette</w:t>
      </w:r>
      <w:r>
        <w:t xml:space="preserve">, </w:t>
      </w:r>
      <w:r w:rsidR="009D4A85" w:rsidRPr="0095276B">
        <w:t xml:space="preserve">à </w:t>
      </w:r>
      <w:proofErr w:type="spellStart"/>
      <w:r w:rsidR="009D4A85" w:rsidRPr="0095276B">
        <w:t>Buschendorf</w:t>
      </w:r>
      <w:proofErr w:type="spellEnd"/>
      <w:r>
        <w:t xml:space="preserve">, </w:t>
      </w:r>
      <w:r w:rsidR="009D4A85" w:rsidRPr="0095276B">
        <w:t xml:space="preserve">notre </w:t>
      </w:r>
      <w:proofErr w:type="spellStart"/>
      <w:r w:rsidR="009D4A85" w:rsidRPr="0095276B">
        <w:t>Chocef</w:t>
      </w:r>
      <w:proofErr w:type="spellEnd"/>
      <w:r w:rsidR="009D4A85" w:rsidRPr="0095276B">
        <w:t xml:space="preserve"> ne louait pas de voiture à un cheval</w:t>
      </w:r>
      <w:r>
        <w:t xml:space="preserve">, </w:t>
      </w:r>
      <w:r w:rsidR="009D4A85" w:rsidRPr="0095276B">
        <w:t xml:space="preserve">et ne rougissait pas quand les filles </w:t>
      </w:r>
      <w:r w:rsidR="009D4A85" w:rsidRPr="0095276B">
        <w:rPr>
          <w:i/>
          <w:iCs/>
        </w:rPr>
        <w:t>goy</w:t>
      </w:r>
      <w:r w:rsidR="009D4A85" w:rsidRPr="0095276B">
        <w:t xml:space="preserve"> le regardaient</w:t>
      </w:r>
      <w:r>
        <w:t>. »</w:t>
      </w:r>
    </w:p>
    <w:p w14:paraId="315F2526" w14:textId="77777777" w:rsidR="006455E5" w:rsidRDefault="009D4A85" w:rsidP="009D4A85">
      <w:r w:rsidRPr="0095276B">
        <w:t>Quant à Joseph</w:t>
      </w:r>
      <w:r w:rsidR="006455E5">
        <w:t xml:space="preserve">, </w:t>
      </w:r>
      <w:r w:rsidRPr="0095276B">
        <w:t>s</w:t>
      </w:r>
      <w:r w:rsidR="006455E5">
        <w:t>’</w:t>
      </w:r>
      <w:r w:rsidRPr="0095276B">
        <w:t>il demeurait muet sur son siège</w:t>
      </w:r>
      <w:r w:rsidR="006455E5">
        <w:t xml:space="preserve">, </w:t>
      </w:r>
      <w:r w:rsidRPr="0095276B">
        <w:t>cet après-midi lui en fournissait au moins trois occasions</w:t>
      </w:r>
      <w:r w:rsidR="006455E5">
        <w:t xml:space="preserve">. </w:t>
      </w:r>
      <w:r w:rsidRPr="0095276B">
        <w:t>La mei</w:t>
      </w:r>
      <w:r w:rsidRPr="0095276B">
        <w:t>l</w:t>
      </w:r>
      <w:r w:rsidRPr="0095276B">
        <w:t>leure n</w:t>
      </w:r>
      <w:r w:rsidR="006455E5">
        <w:t>’</w:t>
      </w:r>
      <w:r w:rsidRPr="0095276B">
        <w:t>était pas celle que supposait Tintin</w:t>
      </w:r>
      <w:r w:rsidR="006455E5">
        <w:t>.</w:t>
      </w:r>
    </w:p>
    <w:p w14:paraId="4A5ED3A5" w14:textId="216817A0" w:rsidR="009D4A85" w:rsidRPr="0095276B" w:rsidRDefault="009D4A85" w:rsidP="006455E5">
      <w:pPr>
        <w:pStyle w:val="Titre2"/>
        <w:pageBreakBefore/>
        <w:rPr>
          <w:szCs w:val="44"/>
        </w:rPr>
      </w:pPr>
      <w:bookmarkStart w:id="25" w:name="_Toc197888828"/>
      <w:r w:rsidRPr="0095276B">
        <w:rPr>
          <w:szCs w:val="44"/>
        </w:rPr>
        <w:lastRenderedPageBreak/>
        <w:t>6</w:t>
      </w:r>
      <w:bookmarkEnd w:id="25"/>
      <w:r w:rsidRPr="0095276B">
        <w:rPr>
          <w:szCs w:val="44"/>
        </w:rPr>
        <w:br/>
      </w:r>
    </w:p>
    <w:p w14:paraId="043BE67D" w14:textId="5D9F833F" w:rsidR="006455E5" w:rsidRDefault="009D4A85" w:rsidP="002666CE">
      <w:r w:rsidRPr="0095276B">
        <w:t>Que ce fut d</w:t>
      </w:r>
      <w:r w:rsidR="006455E5">
        <w:t>’</w:t>
      </w:r>
      <w:r w:rsidRPr="0095276B">
        <w:t>avoir croisé les Simler dans un aussi frappant appareil</w:t>
      </w:r>
      <w:r w:rsidR="006455E5">
        <w:t xml:space="preserve">, </w:t>
      </w:r>
      <w:r w:rsidRPr="0095276B">
        <w:t>ou le bruit de leur honorable inventaire</w:t>
      </w:r>
      <w:r w:rsidR="006455E5">
        <w:t xml:space="preserve">, </w:t>
      </w:r>
      <w:r w:rsidRPr="0095276B">
        <w:t>pour une ra</w:t>
      </w:r>
      <w:r w:rsidRPr="0095276B">
        <w:t>i</w:t>
      </w:r>
      <w:r w:rsidRPr="0095276B">
        <w:t>son ou pour une autre</w:t>
      </w:r>
      <w:r w:rsidR="006455E5">
        <w:t>, M. </w:t>
      </w:r>
      <w:r w:rsidRPr="0095276B">
        <w:t xml:space="preserve">le </w:t>
      </w:r>
      <w:proofErr w:type="spellStart"/>
      <w:r w:rsidRPr="0095276B">
        <w:t>Pleynier</w:t>
      </w:r>
      <w:proofErr w:type="spellEnd"/>
      <w:r w:rsidRPr="0095276B">
        <w:t xml:space="preserve"> se reprocha de n</w:t>
      </w:r>
      <w:r w:rsidR="006455E5">
        <w:t>’</w:t>
      </w:r>
      <w:r w:rsidRPr="0095276B">
        <w:t>avoir pas rendu aux Alsaciens la visite qu</w:t>
      </w:r>
      <w:r w:rsidR="006455E5">
        <w:t>’</w:t>
      </w:r>
      <w:r w:rsidRPr="0095276B">
        <w:t>il avait reçue de Joseph</w:t>
      </w:r>
      <w:r w:rsidR="006455E5">
        <w:t xml:space="preserve">. </w:t>
      </w:r>
      <w:r w:rsidRPr="0095276B">
        <w:t>Mais</w:t>
      </w:r>
      <w:r w:rsidR="006455E5">
        <w:t xml:space="preserve">, </w:t>
      </w:r>
      <w:r w:rsidRPr="0095276B">
        <w:t>de fil en aiguille</w:t>
      </w:r>
      <w:r w:rsidR="006455E5">
        <w:t xml:space="preserve">, </w:t>
      </w:r>
      <w:r w:rsidRPr="0095276B">
        <w:t>son projet se trouva différé jusqu</w:t>
      </w:r>
      <w:r w:rsidR="006455E5">
        <w:t>’</w:t>
      </w:r>
      <w:r w:rsidRPr="0095276B">
        <w:t>à un après-midi de septembre</w:t>
      </w:r>
      <w:r w:rsidR="006455E5">
        <w:t xml:space="preserve">, </w:t>
      </w:r>
      <w:r w:rsidRPr="0095276B">
        <w:t>où il prit</w:t>
      </w:r>
      <w:r w:rsidR="006455E5">
        <w:t xml:space="preserve">, </w:t>
      </w:r>
      <w:r w:rsidRPr="0095276B">
        <w:t>sur son dog-cart</w:t>
      </w:r>
      <w:r w:rsidR="006455E5">
        <w:t xml:space="preserve">, </w:t>
      </w:r>
      <w:r w:rsidRPr="0095276B">
        <w:t>la route de Ve</w:t>
      </w:r>
      <w:r w:rsidRPr="0095276B">
        <w:t>n</w:t>
      </w:r>
      <w:r w:rsidRPr="0095276B">
        <w:t>deuvre</w:t>
      </w:r>
      <w:r w:rsidR="006455E5">
        <w:t xml:space="preserve">, </w:t>
      </w:r>
      <w:r w:rsidRPr="0095276B">
        <w:t>le fidèle Hilaire en second</w:t>
      </w:r>
      <w:r w:rsidR="006455E5">
        <w:t>.</w:t>
      </w:r>
    </w:p>
    <w:p w14:paraId="43C978E6" w14:textId="77777777" w:rsidR="006455E5" w:rsidRDefault="009D4A85" w:rsidP="002666CE">
      <w:r w:rsidRPr="0095276B">
        <w:t>Il abandonna l</w:t>
      </w:r>
      <w:r w:rsidR="006455E5">
        <w:t>’</w:t>
      </w:r>
      <w:r w:rsidRPr="0095276B">
        <w:t>un et l</w:t>
      </w:r>
      <w:r w:rsidR="006455E5">
        <w:t>’</w:t>
      </w:r>
      <w:r w:rsidRPr="0095276B">
        <w:t>autre devant la porte du Cercle</w:t>
      </w:r>
      <w:r w:rsidR="006455E5">
        <w:t xml:space="preserve">, </w:t>
      </w:r>
      <w:r w:rsidRPr="0095276B">
        <w:t>et s</w:t>
      </w:r>
      <w:r w:rsidR="006455E5">
        <w:t>’</w:t>
      </w:r>
      <w:r w:rsidRPr="0095276B">
        <w:t>achemina doucement</w:t>
      </w:r>
      <w:r w:rsidR="006455E5">
        <w:t xml:space="preserve">, </w:t>
      </w:r>
      <w:r w:rsidRPr="0095276B">
        <w:t>sur ses pieds</w:t>
      </w:r>
      <w:r w:rsidR="006455E5">
        <w:t xml:space="preserve">, </w:t>
      </w:r>
      <w:r w:rsidRPr="0095276B">
        <w:t>vers les bâtiments du r</w:t>
      </w:r>
      <w:r w:rsidRPr="0095276B">
        <w:t>e</w:t>
      </w:r>
      <w:r w:rsidRPr="0095276B">
        <w:t>gretté Poncet</w:t>
      </w:r>
      <w:r w:rsidR="006455E5">
        <w:t>.</w:t>
      </w:r>
    </w:p>
    <w:p w14:paraId="7F7E6058" w14:textId="77777777" w:rsidR="006455E5" w:rsidRDefault="009D4A85" w:rsidP="002666CE">
      <w:r w:rsidRPr="0095276B">
        <w:t>Un petit orage mitonnait sous un couvercle de cuivre</w:t>
      </w:r>
      <w:r w:rsidR="006455E5">
        <w:t xml:space="preserve">. </w:t>
      </w:r>
      <w:r w:rsidRPr="0095276B">
        <w:t>Les rousseurs prématurées des marronniers accusaient les rigueurs d</w:t>
      </w:r>
      <w:r w:rsidR="006455E5">
        <w:t>’</w:t>
      </w:r>
      <w:r w:rsidRPr="0095276B">
        <w:t>un été implacable</w:t>
      </w:r>
      <w:r w:rsidR="006455E5">
        <w:t xml:space="preserve">. </w:t>
      </w:r>
      <w:r w:rsidRPr="0095276B">
        <w:t xml:space="preserve">Le grand cèdre des </w:t>
      </w:r>
      <w:proofErr w:type="spellStart"/>
      <w:r w:rsidRPr="0095276B">
        <w:t>Aubugeois</w:t>
      </w:r>
      <w:proofErr w:type="spellEnd"/>
      <w:r w:rsidRPr="0095276B">
        <w:t xml:space="preserve"> de </w:t>
      </w:r>
      <w:smartTag w:uri="urn:schemas-microsoft-com:office:smarttags" w:element="PersonName">
        <w:smartTagPr>
          <w:attr w:name="ProductID" w:val="la Borde"/>
        </w:smartTagPr>
        <w:r w:rsidRPr="0095276B">
          <w:t>la Borde</w:t>
        </w:r>
      </w:smartTag>
      <w:r w:rsidRPr="0095276B">
        <w:t xml:space="preserve"> érigeait</w:t>
      </w:r>
      <w:r w:rsidR="006455E5">
        <w:t xml:space="preserve">, </w:t>
      </w:r>
      <w:r w:rsidRPr="0095276B">
        <w:t>par-dessus les murs</w:t>
      </w:r>
      <w:r w:rsidR="006455E5">
        <w:t xml:space="preserve">, </w:t>
      </w:r>
      <w:r w:rsidRPr="0095276B">
        <w:t>son propre moulage en poussière</w:t>
      </w:r>
      <w:r w:rsidR="006455E5">
        <w:t xml:space="preserve">. </w:t>
      </w:r>
      <w:r w:rsidRPr="0095276B">
        <w:t>La nervosité de l</w:t>
      </w:r>
      <w:r w:rsidR="006455E5">
        <w:t>’</w:t>
      </w:r>
      <w:r w:rsidRPr="0095276B">
        <w:t>atmosphère se trahissait par moments à une ronde de feuilles mortes</w:t>
      </w:r>
      <w:r w:rsidR="006455E5">
        <w:t xml:space="preserve">, </w:t>
      </w:r>
      <w:r w:rsidRPr="0095276B">
        <w:t>tout de suite apaisée</w:t>
      </w:r>
      <w:r w:rsidR="006455E5">
        <w:t>.</w:t>
      </w:r>
    </w:p>
    <w:p w14:paraId="5C99C7B2" w14:textId="461DF821" w:rsidR="006455E5" w:rsidRDefault="009D4A85" w:rsidP="002666CE">
      <w:r w:rsidRPr="0095276B">
        <w:t>L</w:t>
      </w:r>
      <w:r w:rsidR="006455E5">
        <w:t>’</w:t>
      </w:r>
      <w:r w:rsidRPr="0095276B">
        <w:t xml:space="preserve">escorte familière du faubourg donnait confiance à la promenade de </w:t>
      </w:r>
      <w:r w:rsidR="006455E5">
        <w:t>M. </w:t>
      </w:r>
      <w:r w:rsidRPr="0095276B">
        <w:t xml:space="preserve">Le </w:t>
      </w:r>
      <w:proofErr w:type="spellStart"/>
      <w:r w:rsidRPr="0095276B">
        <w:t>Pleynier</w:t>
      </w:r>
      <w:proofErr w:type="spellEnd"/>
      <w:r w:rsidR="006455E5">
        <w:t xml:space="preserve">. </w:t>
      </w:r>
      <w:r w:rsidRPr="0095276B">
        <w:t>Le travail des métiers se comm</w:t>
      </w:r>
      <w:r w:rsidRPr="0095276B">
        <w:t>u</w:t>
      </w:r>
      <w:r w:rsidRPr="0095276B">
        <w:t>niquait à la terre</w:t>
      </w:r>
      <w:r w:rsidR="006455E5">
        <w:t xml:space="preserve"> ; </w:t>
      </w:r>
      <w:r w:rsidRPr="0095276B">
        <w:t>des fleuves noirs coulaient à bouillons du goulot des cheminées</w:t>
      </w:r>
      <w:r w:rsidR="006455E5">
        <w:t xml:space="preserve"> ; </w:t>
      </w:r>
      <w:r w:rsidRPr="0095276B">
        <w:t>des buées de tiédeur grasse arrivaient aux narines</w:t>
      </w:r>
      <w:r w:rsidR="006455E5">
        <w:t xml:space="preserve"> ; </w:t>
      </w:r>
      <w:r w:rsidRPr="0095276B">
        <w:t>tout était comme tout avait toujours été</w:t>
      </w:r>
      <w:r w:rsidR="006455E5">
        <w:t>.</w:t>
      </w:r>
    </w:p>
    <w:p w14:paraId="10778074" w14:textId="77777777" w:rsidR="006455E5" w:rsidRDefault="009D4A85" w:rsidP="002666CE">
      <w:r w:rsidRPr="0095276B">
        <w:t xml:space="preserve">Il longea les alignements impeccables de la filature </w:t>
      </w:r>
      <w:proofErr w:type="spellStart"/>
      <w:r w:rsidRPr="0095276B">
        <w:t>Lori</w:t>
      </w:r>
      <w:r w:rsidRPr="0095276B">
        <w:t>l</w:t>
      </w:r>
      <w:r w:rsidRPr="0095276B">
        <w:t>leux</w:t>
      </w:r>
      <w:proofErr w:type="spellEnd"/>
      <w:r w:rsidR="0014179E">
        <w:t>-</w:t>
      </w:r>
      <w:r w:rsidRPr="0095276B">
        <w:t>Pommier</w:t>
      </w:r>
      <w:r w:rsidR="006455E5">
        <w:t xml:space="preserve">, </w:t>
      </w:r>
      <w:r w:rsidRPr="0095276B">
        <w:t>et reconnut que leur grondement donnait un son plein</w:t>
      </w:r>
      <w:r w:rsidR="006455E5">
        <w:t xml:space="preserve">. </w:t>
      </w:r>
      <w:r w:rsidRPr="0095276B">
        <w:t xml:space="preserve">Une rangée de camions chargés encombrait les abords monumentaux du peignage </w:t>
      </w:r>
      <w:proofErr w:type="spellStart"/>
      <w:r w:rsidRPr="0095276B">
        <w:t>Sabouret</w:t>
      </w:r>
      <w:proofErr w:type="spellEnd"/>
      <w:r w:rsidR="006455E5">
        <w:t xml:space="preserve">. </w:t>
      </w:r>
      <w:r w:rsidRPr="0095276B">
        <w:t>Il se souvint d</w:t>
      </w:r>
      <w:r w:rsidR="006455E5">
        <w:t>’</w:t>
      </w:r>
      <w:r w:rsidRPr="0095276B">
        <w:t>une pla</w:t>
      </w:r>
      <w:r w:rsidRPr="0095276B">
        <w:t>i</w:t>
      </w:r>
      <w:r w:rsidRPr="0095276B">
        <w:t xml:space="preserve">santerie qui courait sur Adrien </w:t>
      </w:r>
      <w:proofErr w:type="spellStart"/>
      <w:r w:rsidRPr="0095276B">
        <w:t>Sabouret</w:t>
      </w:r>
      <w:proofErr w:type="spellEnd"/>
      <w:r w:rsidR="006455E5">
        <w:t xml:space="preserve">, </w:t>
      </w:r>
      <w:r w:rsidRPr="0095276B">
        <w:t>et rit entre ses favoris</w:t>
      </w:r>
      <w:r w:rsidR="006455E5">
        <w:t xml:space="preserve">. </w:t>
      </w:r>
      <w:r w:rsidRPr="0095276B">
        <w:t>Un coup d</w:t>
      </w:r>
      <w:r w:rsidR="006455E5">
        <w:t>’</w:t>
      </w:r>
      <w:r w:rsidRPr="0095276B">
        <w:t xml:space="preserve">œil vers leurs trois cheminées le </w:t>
      </w:r>
      <w:r w:rsidRPr="0095276B">
        <w:lastRenderedPageBreak/>
        <w:t>renseigna sur l</w:t>
      </w:r>
      <w:r w:rsidR="006455E5">
        <w:t>’</w:t>
      </w:r>
      <w:r w:rsidRPr="0095276B">
        <w:t>act</w:t>
      </w:r>
      <w:r w:rsidRPr="0095276B">
        <w:t>i</w:t>
      </w:r>
      <w:r w:rsidRPr="0095276B">
        <w:t>vité dont tremblaient les bâtiments élevés de Chevalier-</w:t>
      </w:r>
      <w:proofErr w:type="spellStart"/>
      <w:r w:rsidRPr="0095276B">
        <w:t>Lefombère</w:t>
      </w:r>
      <w:proofErr w:type="spellEnd"/>
      <w:r w:rsidR="006455E5">
        <w:t>.</w:t>
      </w:r>
    </w:p>
    <w:p w14:paraId="16B6DB37" w14:textId="77777777" w:rsidR="006455E5" w:rsidRDefault="009D4A85" w:rsidP="002666CE">
      <w:r w:rsidRPr="0095276B">
        <w:t>Il passa devant un petit café</w:t>
      </w:r>
      <w:r w:rsidR="006455E5">
        <w:t xml:space="preserve">, </w:t>
      </w:r>
      <w:r w:rsidRPr="0095276B">
        <w:t>enjamba un ruisseau gonflé d</w:t>
      </w:r>
      <w:r w:rsidR="006455E5">
        <w:t>’</w:t>
      </w:r>
      <w:r w:rsidRPr="0095276B">
        <w:t>une purée brûlante</w:t>
      </w:r>
      <w:r w:rsidR="006455E5">
        <w:t xml:space="preserve">, </w:t>
      </w:r>
      <w:r w:rsidRPr="0095276B">
        <w:t>et eut un regard d</w:t>
      </w:r>
      <w:r w:rsidR="006455E5">
        <w:t>’</w:t>
      </w:r>
      <w:r w:rsidRPr="0095276B">
        <w:t>une autre nature pour la ruelle où le ruisseau se dégorgeait</w:t>
      </w:r>
      <w:r w:rsidR="006455E5">
        <w:t xml:space="preserve">. </w:t>
      </w:r>
      <w:r w:rsidRPr="0095276B">
        <w:t>C</w:t>
      </w:r>
      <w:r w:rsidR="006455E5">
        <w:t>’</w:t>
      </w:r>
      <w:r w:rsidRPr="0095276B">
        <w:t>était une impasse co</w:t>
      </w:r>
      <w:r w:rsidRPr="0095276B">
        <w:t>u</w:t>
      </w:r>
      <w:r w:rsidRPr="0095276B">
        <w:t>dée</w:t>
      </w:r>
      <w:r w:rsidR="006455E5">
        <w:t xml:space="preserve">, </w:t>
      </w:r>
      <w:r w:rsidRPr="0095276B">
        <w:t>moisie et noire en plein cœur d</w:t>
      </w:r>
      <w:r w:rsidR="006455E5">
        <w:t>’</w:t>
      </w:r>
      <w:r w:rsidRPr="0095276B">
        <w:t>été</w:t>
      </w:r>
      <w:r w:rsidR="006455E5">
        <w:t xml:space="preserve">. </w:t>
      </w:r>
      <w:r w:rsidRPr="0095276B">
        <w:t>Un mur dégradé l</w:t>
      </w:r>
      <w:r w:rsidR="006455E5">
        <w:t>’</w:t>
      </w:r>
      <w:r w:rsidRPr="0095276B">
        <w:t>occ</w:t>
      </w:r>
      <w:r w:rsidRPr="0095276B">
        <w:t>u</w:t>
      </w:r>
      <w:r w:rsidRPr="0095276B">
        <w:t>pait sur la moitié de sa longueur</w:t>
      </w:r>
      <w:r w:rsidR="006455E5">
        <w:t>.</w:t>
      </w:r>
    </w:p>
    <w:p w14:paraId="49E5E179" w14:textId="483486E8"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sourit pour la seconde fois</w:t>
      </w:r>
      <w:r>
        <w:t xml:space="preserve">. </w:t>
      </w:r>
      <w:r w:rsidR="009D4A85" w:rsidRPr="0095276B">
        <w:t>L</w:t>
      </w:r>
      <w:r>
        <w:t>’</w:t>
      </w:r>
      <w:r w:rsidR="009D4A85" w:rsidRPr="0095276B">
        <w:t>essentiel de sa vie s</w:t>
      </w:r>
      <w:r>
        <w:t>’</w:t>
      </w:r>
      <w:r w:rsidR="009D4A85" w:rsidRPr="0095276B">
        <w:t>était en apparence écoulé dans les deux étages muets de la fabrique que le mur recélait</w:t>
      </w:r>
      <w:r>
        <w:t xml:space="preserve">. </w:t>
      </w:r>
      <w:r w:rsidR="009D4A85" w:rsidRPr="0095276B">
        <w:t>Simple épisode dans l</w:t>
      </w:r>
      <w:r>
        <w:t>’</w:t>
      </w:r>
      <w:r w:rsidR="009D4A85" w:rsidRPr="0095276B">
        <w:t>enchaîn</w:t>
      </w:r>
      <w:r w:rsidR="009D4A85" w:rsidRPr="0095276B">
        <w:t>e</w:t>
      </w:r>
      <w:r w:rsidR="009D4A85" w:rsidRPr="0095276B">
        <w:t>ment des temps</w:t>
      </w:r>
      <w:r>
        <w:t xml:space="preserve">. </w:t>
      </w:r>
      <w:r w:rsidR="009D4A85" w:rsidRPr="0095276B">
        <w:t>Il n</w:t>
      </w:r>
      <w:r>
        <w:t>’</w:t>
      </w:r>
      <w:r w:rsidR="009D4A85" w:rsidRPr="0095276B">
        <w:t>y attachait qu</w:t>
      </w:r>
      <w:r>
        <w:t>’</w:t>
      </w:r>
      <w:r w:rsidR="009D4A85" w:rsidRPr="0095276B">
        <w:t>une importance assez iron</w:t>
      </w:r>
      <w:r w:rsidR="009D4A85" w:rsidRPr="0095276B">
        <w:t>i</w:t>
      </w:r>
      <w:r w:rsidR="009D4A85" w:rsidRPr="0095276B">
        <w:t>que</w:t>
      </w:r>
      <w:r>
        <w:t xml:space="preserve">. </w:t>
      </w:r>
      <w:r w:rsidR="009D4A85" w:rsidRPr="0095276B">
        <w:t>Son égoïsme avait ce raffinement insolent de tout rappo</w:t>
      </w:r>
      <w:r w:rsidR="009D4A85" w:rsidRPr="0095276B">
        <w:t>r</w:t>
      </w:r>
      <w:r w:rsidR="009D4A85" w:rsidRPr="0095276B">
        <w:t>ter à soi et de ne se compter pour rien</w:t>
      </w:r>
      <w:r>
        <w:t>.</w:t>
      </w:r>
    </w:p>
    <w:p w14:paraId="2CFE0A7A" w14:textId="77777777" w:rsidR="006455E5" w:rsidRDefault="009D4A85" w:rsidP="002666CE">
      <w:r w:rsidRPr="0095276B">
        <w:t>Il fut aussi satisfait de constater que nul n</w:t>
      </w:r>
      <w:r w:rsidR="006455E5">
        <w:t>’</w:t>
      </w:r>
      <w:r w:rsidRPr="0095276B">
        <w:t>avait pris po</w:t>
      </w:r>
      <w:r w:rsidRPr="0095276B">
        <w:t>s</w:t>
      </w:r>
      <w:r w:rsidRPr="0095276B">
        <w:t>session de ces vieux débris</w:t>
      </w:r>
      <w:r w:rsidR="006455E5">
        <w:t xml:space="preserve">, </w:t>
      </w:r>
      <w:r w:rsidRPr="0095276B">
        <w:t>qu</w:t>
      </w:r>
      <w:r w:rsidR="006455E5">
        <w:t>’</w:t>
      </w:r>
      <w:r w:rsidRPr="0095276B">
        <w:t>il l</w:t>
      </w:r>
      <w:r w:rsidR="006455E5">
        <w:t>’</w:t>
      </w:r>
      <w:r w:rsidRPr="0095276B">
        <w:t>était de voir les fabriques riv</w:t>
      </w:r>
      <w:r w:rsidRPr="0095276B">
        <w:t>a</w:t>
      </w:r>
      <w:r w:rsidRPr="0095276B">
        <w:t>les fonctionner comme il l</w:t>
      </w:r>
      <w:r w:rsidR="006455E5">
        <w:t>’</w:t>
      </w:r>
      <w:r w:rsidRPr="0095276B">
        <w:t>avait toujours vu faire</w:t>
      </w:r>
      <w:r w:rsidR="006455E5">
        <w:t xml:space="preserve">, </w:t>
      </w:r>
      <w:r w:rsidRPr="0095276B">
        <w:t>ni plus</w:t>
      </w:r>
      <w:r w:rsidR="006455E5">
        <w:t xml:space="preserve">, </w:t>
      </w:r>
      <w:r w:rsidRPr="0095276B">
        <w:t>ni moins</w:t>
      </w:r>
      <w:r w:rsidR="006455E5">
        <w:t xml:space="preserve">. </w:t>
      </w:r>
      <w:r w:rsidRPr="0095276B">
        <w:t>Ni une cheminée de plus à l</w:t>
      </w:r>
      <w:r w:rsidR="006455E5">
        <w:t>’</w:t>
      </w:r>
      <w:r w:rsidRPr="0095276B">
        <w:t>horizon</w:t>
      </w:r>
      <w:r w:rsidR="006455E5">
        <w:t xml:space="preserve">, </w:t>
      </w:r>
      <w:r w:rsidRPr="0095276B">
        <w:t>ni un toit neuf sous le faux jour</w:t>
      </w:r>
      <w:r w:rsidR="006455E5">
        <w:t>.</w:t>
      </w:r>
    </w:p>
    <w:p w14:paraId="69913E39" w14:textId="77777777" w:rsidR="006455E5" w:rsidRDefault="009D4A85" w:rsidP="002666CE">
      <w:r w:rsidRPr="0095276B">
        <w:t>Pas une ravenelle ne manquait aux joints des briques bla</w:t>
      </w:r>
      <w:r w:rsidRPr="0095276B">
        <w:t>n</w:t>
      </w:r>
      <w:r w:rsidRPr="0095276B">
        <w:t>chies</w:t>
      </w:r>
      <w:r w:rsidR="006455E5">
        <w:t xml:space="preserve">. </w:t>
      </w:r>
      <w:r w:rsidRPr="0095276B">
        <w:t>Les abeilles sauvages nidifiaient sous les mêmes tuiles des murs</w:t>
      </w:r>
      <w:r w:rsidR="006455E5">
        <w:t xml:space="preserve">. </w:t>
      </w:r>
      <w:r w:rsidRPr="0095276B">
        <w:t>Les mêmes cochers</w:t>
      </w:r>
      <w:r w:rsidR="006455E5">
        <w:t xml:space="preserve">, </w:t>
      </w:r>
      <w:r w:rsidRPr="0095276B">
        <w:t>les mêmes concierges saluaient le vieillard</w:t>
      </w:r>
      <w:r w:rsidR="006455E5">
        <w:t xml:space="preserve">. </w:t>
      </w:r>
      <w:r w:rsidRPr="0095276B">
        <w:t xml:space="preserve">Assurément la petite </w:t>
      </w:r>
      <w:proofErr w:type="spellStart"/>
      <w:r w:rsidRPr="0095276B">
        <w:t>Morindet</w:t>
      </w:r>
      <w:proofErr w:type="spellEnd"/>
      <w:r w:rsidRPr="0095276B">
        <w:t xml:space="preserve"> était une délicieuse créature</w:t>
      </w:r>
      <w:r w:rsidR="006455E5">
        <w:t xml:space="preserve">, </w:t>
      </w:r>
      <w:r w:rsidRPr="0095276B">
        <w:t>telle qu</w:t>
      </w:r>
      <w:r w:rsidR="006455E5">
        <w:t>’</w:t>
      </w:r>
      <w:r w:rsidRPr="0095276B">
        <w:t>il venait de la croiser</w:t>
      </w:r>
      <w:r w:rsidR="006455E5">
        <w:t xml:space="preserve">, </w:t>
      </w:r>
      <w:r w:rsidRPr="0095276B">
        <w:t>trottant menu aux côtés de sa mère</w:t>
      </w:r>
      <w:r w:rsidR="006455E5">
        <w:t xml:space="preserve">, </w:t>
      </w:r>
      <w:r w:rsidRPr="0095276B">
        <w:t>dans sa robe de faille gris d</w:t>
      </w:r>
      <w:r w:rsidR="006455E5">
        <w:t>’</w:t>
      </w:r>
      <w:r w:rsidRPr="0095276B">
        <w:t>argent à bouillonnés</w:t>
      </w:r>
      <w:r w:rsidR="006455E5">
        <w:t xml:space="preserve">, </w:t>
      </w:r>
      <w:r w:rsidRPr="0095276B">
        <w:t>avec sa guimpe carrée sur sa gorge naissante</w:t>
      </w:r>
      <w:r w:rsidR="006455E5">
        <w:t xml:space="preserve">, </w:t>
      </w:r>
      <w:r w:rsidRPr="0095276B">
        <w:t>et son étroit ch</w:t>
      </w:r>
      <w:r w:rsidRPr="0095276B">
        <w:t>a</w:t>
      </w:r>
      <w:r w:rsidRPr="0095276B">
        <w:t>peau plat</w:t>
      </w:r>
      <w:r w:rsidR="006455E5">
        <w:t xml:space="preserve">, </w:t>
      </w:r>
      <w:r w:rsidRPr="0095276B">
        <w:t>à plume rose</w:t>
      </w:r>
      <w:r w:rsidR="006455E5">
        <w:t xml:space="preserve">, </w:t>
      </w:r>
      <w:r w:rsidRPr="0095276B">
        <w:t>posé sur d</w:t>
      </w:r>
      <w:r w:rsidR="006455E5">
        <w:t>’</w:t>
      </w:r>
      <w:r w:rsidRPr="0095276B">
        <w:t>épaisses nattes brunes</w:t>
      </w:r>
      <w:r w:rsidR="006455E5">
        <w:t xml:space="preserve">. </w:t>
      </w:r>
      <w:r w:rsidRPr="0095276B">
        <w:t>Mais il y avait déjà de jolies personnes au temps de sa jeunesse</w:t>
      </w:r>
      <w:r w:rsidR="006455E5">
        <w:t xml:space="preserve"> ; </w:t>
      </w:r>
      <w:r w:rsidRPr="0095276B">
        <w:t>il y en aurait encore</w:t>
      </w:r>
      <w:r w:rsidR="006455E5">
        <w:t xml:space="preserve">, </w:t>
      </w:r>
      <w:r w:rsidRPr="0095276B">
        <w:t>bien après qu</w:t>
      </w:r>
      <w:r w:rsidR="006455E5">
        <w:t>’</w:t>
      </w:r>
      <w:r w:rsidRPr="0095276B">
        <w:t>il aurait fini de pourrir en que</w:t>
      </w:r>
      <w:r w:rsidRPr="0095276B">
        <w:t>l</w:t>
      </w:r>
      <w:r w:rsidRPr="0095276B">
        <w:t>que trou</w:t>
      </w:r>
      <w:r w:rsidR="006455E5">
        <w:t>.</w:t>
      </w:r>
    </w:p>
    <w:p w14:paraId="00607996" w14:textId="77777777" w:rsidR="006455E5" w:rsidRDefault="009D4A85" w:rsidP="002666CE">
      <w:r w:rsidRPr="0095276B">
        <w:lastRenderedPageBreak/>
        <w:t>Rien ne servait de rien</w:t>
      </w:r>
      <w:r w:rsidR="006455E5">
        <w:t xml:space="preserve"> ; </w:t>
      </w:r>
      <w:r w:rsidRPr="0095276B">
        <w:t>et</w:t>
      </w:r>
      <w:r w:rsidR="006455E5">
        <w:t xml:space="preserve">, </w:t>
      </w:r>
      <w:r w:rsidRPr="0095276B">
        <w:t>pour cela même</w:t>
      </w:r>
      <w:r w:rsidR="006455E5">
        <w:t xml:space="preserve">, </w:t>
      </w:r>
      <w:r w:rsidRPr="0095276B">
        <w:t>tout valait la peine d</w:t>
      </w:r>
      <w:r w:rsidR="006455E5">
        <w:t>’</w:t>
      </w:r>
      <w:r w:rsidRPr="0095276B">
        <w:t>être considéré d</w:t>
      </w:r>
      <w:r w:rsidR="006455E5">
        <w:t>’</w:t>
      </w:r>
      <w:r w:rsidRPr="0095276B">
        <w:t>un regard léger et soigneux</w:t>
      </w:r>
      <w:r w:rsidR="006455E5">
        <w:t>.</w:t>
      </w:r>
    </w:p>
    <w:p w14:paraId="7959F12E" w14:textId="77777777" w:rsidR="006455E5" w:rsidRDefault="006455E5" w:rsidP="002666CE">
      <w:r>
        <w:t>« </w:t>
      </w:r>
      <w:r w:rsidR="009D4A85" w:rsidRPr="0095276B">
        <w:t>L</w:t>
      </w:r>
      <w:r>
        <w:t>’</w:t>
      </w:r>
      <w:r w:rsidR="009D4A85" w:rsidRPr="0095276B">
        <w:t xml:space="preserve">incident Le </w:t>
      </w:r>
      <w:proofErr w:type="spellStart"/>
      <w:r w:rsidR="009D4A85" w:rsidRPr="0095276B">
        <w:t>Pleynier</w:t>
      </w:r>
      <w:proofErr w:type="spellEnd"/>
      <w:r>
        <w:t xml:space="preserve"> », </w:t>
      </w:r>
      <w:r w:rsidR="009D4A85" w:rsidRPr="0095276B">
        <w:t>comme il se nommait lui-même</w:t>
      </w:r>
      <w:r>
        <w:t xml:space="preserve">, </w:t>
      </w:r>
      <w:r w:rsidR="009D4A85" w:rsidRPr="0095276B">
        <w:t>se sentait donc le cœur assez gaillard lorsqu</w:t>
      </w:r>
      <w:r>
        <w:t>’</w:t>
      </w:r>
      <w:r w:rsidR="009D4A85" w:rsidRPr="0095276B">
        <w:t>il parvint en vue de la fabrique Simler</w:t>
      </w:r>
      <w:r>
        <w:t xml:space="preserve">. </w:t>
      </w:r>
      <w:r w:rsidR="009D4A85" w:rsidRPr="0095276B">
        <w:t>Et ce fut précisément à l</w:t>
      </w:r>
      <w:r>
        <w:t>’</w:t>
      </w:r>
      <w:r w:rsidR="009D4A85" w:rsidRPr="0095276B">
        <w:t>instant où il l</w:t>
      </w:r>
      <w:r>
        <w:t>’</w:t>
      </w:r>
      <w:r w:rsidR="009D4A85" w:rsidRPr="0095276B">
        <w:t>atte</w:t>
      </w:r>
      <w:r w:rsidR="009D4A85" w:rsidRPr="0095276B">
        <w:t>n</w:t>
      </w:r>
      <w:r w:rsidR="009D4A85" w:rsidRPr="0095276B">
        <w:t>dait le moins qu</w:t>
      </w:r>
      <w:r>
        <w:t>’</w:t>
      </w:r>
      <w:r w:rsidR="009D4A85" w:rsidRPr="0095276B">
        <w:t>il devait</w:t>
      </w:r>
      <w:r>
        <w:t xml:space="preserve">, </w:t>
      </w:r>
      <w:r w:rsidR="009D4A85" w:rsidRPr="0095276B">
        <w:t>ce jour-là</w:t>
      </w:r>
      <w:r>
        <w:t xml:space="preserve">, </w:t>
      </w:r>
      <w:r w:rsidR="009D4A85" w:rsidRPr="0095276B">
        <w:t>connaître l</w:t>
      </w:r>
      <w:r>
        <w:t>’</w:t>
      </w:r>
      <w:r w:rsidR="009D4A85" w:rsidRPr="0095276B">
        <w:t>étonnement</w:t>
      </w:r>
      <w:r>
        <w:t>.</w:t>
      </w:r>
    </w:p>
    <w:p w14:paraId="63956EAD" w14:textId="77777777" w:rsidR="006455E5" w:rsidRDefault="009D4A85" w:rsidP="002666CE">
      <w:r w:rsidRPr="0095276B">
        <w:t xml:space="preserve">Car la fabrique des </w:t>
      </w:r>
      <w:r w:rsidR="006455E5">
        <w:t>« </w:t>
      </w:r>
      <w:r w:rsidRPr="0095276B">
        <w:t>Prussiens</w:t>
      </w:r>
      <w:r w:rsidR="006455E5">
        <w:t> »</w:t>
      </w:r>
      <w:r w:rsidRPr="0095276B">
        <w:t xml:space="preserve"> ne bougeait pied ni patte</w:t>
      </w:r>
      <w:r w:rsidR="006455E5">
        <w:t xml:space="preserve">, </w:t>
      </w:r>
      <w:r w:rsidRPr="0095276B">
        <w:t xml:space="preserve">et se tenait toute </w:t>
      </w:r>
      <w:proofErr w:type="spellStart"/>
      <w:r w:rsidRPr="0095276B">
        <w:t>drète</w:t>
      </w:r>
      <w:proofErr w:type="spellEnd"/>
      <w:r w:rsidR="006455E5">
        <w:t xml:space="preserve">, </w:t>
      </w:r>
      <w:r w:rsidRPr="0095276B">
        <w:t>sans mouffer</w:t>
      </w:r>
      <w:r w:rsidR="006455E5">
        <w:t xml:space="preserve">, </w:t>
      </w:r>
      <w:r w:rsidRPr="0095276B">
        <w:t>fenêtres vides et grille cl</w:t>
      </w:r>
      <w:r w:rsidRPr="0095276B">
        <w:t>o</w:t>
      </w:r>
      <w:r w:rsidRPr="0095276B">
        <w:t>se</w:t>
      </w:r>
      <w:r w:rsidR="006455E5">
        <w:t>.</w:t>
      </w:r>
    </w:p>
    <w:p w14:paraId="5146B9C9" w14:textId="77777777" w:rsidR="006455E5" w:rsidRDefault="006455E5" w:rsidP="002666CE">
      <w:r>
        <w:t>« </w:t>
      </w:r>
      <w:r w:rsidR="009D4A85" w:rsidRPr="0095276B">
        <w:t>Hein</w:t>
      </w:r>
      <w:r>
        <w:t> ? »</w:t>
      </w:r>
      <w:r w:rsidR="009D4A85" w:rsidRPr="0095276B">
        <w:t xml:space="preserve"> grogna-t-il en cognant la terre de sa canne</w:t>
      </w:r>
      <w:r>
        <w:t xml:space="preserve">. </w:t>
      </w:r>
      <w:r w:rsidR="009D4A85" w:rsidRPr="0095276B">
        <w:t>L</w:t>
      </w:r>
      <w:r>
        <w:t>’</w:t>
      </w:r>
      <w:r w:rsidR="009D4A85" w:rsidRPr="0095276B">
        <w:t>e</w:t>
      </w:r>
      <w:r w:rsidR="009D4A85" w:rsidRPr="0095276B">
        <w:t>n</w:t>
      </w:r>
      <w:r w:rsidR="009D4A85" w:rsidRPr="0095276B">
        <w:t>trée avait été assez soigneusement rappropriée</w:t>
      </w:r>
      <w:r>
        <w:t xml:space="preserve">. </w:t>
      </w:r>
      <w:r w:rsidR="009D4A85" w:rsidRPr="0095276B">
        <w:t>Un lait de chaux encore brillant sur les piliers de la porte</w:t>
      </w:r>
      <w:r>
        <w:t xml:space="preserve">, </w:t>
      </w:r>
      <w:r w:rsidR="009D4A85" w:rsidRPr="0095276B">
        <w:t>une couche de couleur sur les fers</w:t>
      </w:r>
      <w:r>
        <w:t xml:space="preserve">, </w:t>
      </w:r>
      <w:r w:rsidR="009D4A85" w:rsidRPr="0095276B">
        <w:t>les bois repeints</w:t>
      </w:r>
      <w:r>
        <w:t xml:space="preserve">, </w:t>
      </w:r>
      <w:r w:rsidR="009D4A85" w:rsidRPr="0095276B">
        <w:t>les vitres remises et le sol empie</w:t>
      </w:r>
      <w:r w:rsidR="009D4A85" w:rsidRPr="0095276B">
        <w:t>r</w:t>
      </w:r>
      <w:r w:rsidR="009D4A85" w:rsidRPr="0095276B">
        <w:t>ré</w:t>
      </w:r>
      <w:r>
        <w:t xml:space="preserve">. </w:t>
      </w:r>
      <w:r w:rsidR="009D4A85" w:rsidRPr="0095276B">
        <w:t>Mais un air de misère frottée continuait à traîner sur ces médiocres constructions</w:t>
      </w:r>
      <w:r>
        <w:t xml:space="preserve">. </w:t>
      </w:r>
      <w:r w:rsidR="009D4A85" w:rsidRPr="0095276B">
        <w:t>Les volets de la maison d</w:t>
      </w:r>
      <w:r>
        <w:t>’</w:t>
      </w:r>
      <w:r w:rsidR="009D4A85" w:rsidRPr="0095276B">
        <w:t>habitation étaient fermés</w:t>
      </w:r>
      <w:r>
        <w:t>.</w:t>
      </w:r>
    </w:p>
    <w:p w14:paraId="6A0F1313" w14:textId="7E9E3733"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embrassa ces détails d</w:t>
      </w:r>
      <w:r>
        <w:t>’</w:t>
      </w:r>
      <w:r w:rsidR="009D4A85" w:rsidRPr="0095276B">
        <w:t>un tour de ses petits yeux de porc</w:t>
      </w:r>
      <w:r>
        <w:t xml:space="preserve">, </w:t>
      </w:r>
      <w:r w:rsidR="009D4A85" w:rsidRPr="0095276B">
        <w:t>et aspira une bouffée d</w:t>
      </w:r>
      <w:r>
        <w:t>’</w:t>
      </w:r>
      <w:r w:rsidR="009D4A85" w:rsidRPr="0095276B">
        <w:t>air</w:t>
      </w:r>
      <w:r>
        <w:t>.</w:t>
      </w:r>
    </w:p>
    <w:p w14:paraId="58B5993A" w14:textId="77777777" w:rsidR="006455E5" w:rsidRDefault="006455E5" w:rsidP="002666CE">
      <w:r>
        <w:t>« </w:t>
      </w:r>
      <w:r w:rsidR="009D4A85" w:rsidRPr="0095276B">
        <w:t>Hum</w:t>
      </w:r>
      <w:r>
        <w:t> ! »</w:t>
      </w:r>
      <w:r w:rsidR="009D4A85" w:rsidRPr="0095276B">
        <w:t xml:space="preserve"> fit-il pour la seconde fois</w:t>
      </w:r>
      <w:r>
        <w:t xml:space="preserve">, </w:t>
      </w:r>
      <w:r w:rsidR="009D4A85" w:rsidRPr="0095276B">
        <w:t>avec méfiance</w:t>
      </w:r>
      <w:r>
        <w:t xml:space="preserve">. </w:t>
      </w:r>
      <w:r w:rsidR="009D4A85" w:rsidRPr="0095276B">
        <w:t>Et il sonna à la petite porte de tôle peinte</w:t>
      </w:r>
      <w:r>
        <w:t>.</w:t>
      </w:r>
    </w:p>
    <w:p w14:paraId="07955674" w14:textId="77777777" w:rsidR="006455E5" w:rsidRDefault="009D4A85" w:rsidP="002666CE">
      <w:r w:rsidRPr="0095276B">
        <w:t>Un temps assez long s</w:t>
      </w:r>
      <w:r w:rsidR="006455E5">
        <w:t>’</w:t>
      </w:r>
      <w:r w:rsidRPr="0095276B">
        <w:t>écoula</w:t>
      </w:r>
      <w:r w:rsidR="006455E5">
        <w:t xml:space="preserve">. </w:t>
      </w:r>
      <w:r w:rsidRPr="0095276B">
        <w:t>Rien ne vivait derrière les t</w:t>
      </w:r>
      <w:r w:rsidRPr="0095276B">
        <w:t>ô</w:t>
      </w:r>
      <w:r w:rsidRPr="0095276B">
        <w:t>les</w:t>
      </w:r>
      <w:r w:rsidR="006455E5">
        <w:t xml:space="preserve">. </w:t>
      </w:r>
      <w:r w:rsidRPr="0095276B">
        <w:t>Les martinets volaient à ras de terre</w:t>
      </w:r>
      <w:r w:rsidR="006455E5">
        <w:t xml:space="preserve">. </w:t>
      </w:r>
      <w:r w:rsidRPr="0095276B">
        <w:t>Ils faisaient</w:t>
      </w:r>
      <w:r w:rsidR="006455E5">
        <w:t xml:space="preserve">, </w:t>
      </w:r>
      <w:r w:rsidRPr="0095276B">
        <w:t>en pa</w:t>
      </w:r>
      <w:r w:rsidRPr="0095276B">
        <w:t>s</w:t>
      </w:r>
      <w:r w:rsidRPr="0095276B">
        <w:t>sant</w:t>
      </w:r>
      <w:r w:rsidR="006455E5">
        <w:t xml:space="preserve">, </w:t>
      </w:r>
      <w:r w:rsidRPr="0095276B">
        <w:t>un bruit de ciseaux dans la soie</w:t>
      </w:r>
      <w:r w:rsidR="006455E5">
        <w:t xml:space="preserve">. </w:t>
      </w:r>
      <w:r w:rsidRPr="0095276B">
        <w:t>Au loin Vendeuvre tre</w:t>
      </w:r>
      <w:r w:rsidRPr="0095276B">
        <w:t>s</w:t>
      </w:r>
      <w:r w:rsidRPr="0095276B">
        <w:t>saillait sous l</w:t>
      </w:r>
      <w:r w:rsidR="006455E5">
        <w:t>’</w:t>
      </w:r>
      <w:r w:rsidRPr="0095276B">
        <w:t>effort de cent mille broches</w:t>
      </w:r>
      <w:r w:rsidR="006455E5">
        <w:t xml:space="preserve">. </w:t>
      </w:r>
      <w:r w:rsidRPr="0095276B">
        <w:t>Il sonna une seconde fois</w:t>
      </w:r>
      <w:r w:rsidR="006455E5">
        <w:t xml:space="preserve">. </w:t>
      </w:r>
      <w:r w:rsidRPr="0095276B">
        <w:t>Un doute se présenta à son esprit</w:t>
      </w:r>
      <w:r w:rsidR="006455E5">
        <w:t> :</w:t>
      </w:r>
    </w:p>
    <w:p w14:paraId="085D34E5" w14:textId="49C43796" w:rsidR="002666CE" w:rsidRDefault="006455E5" w:rsidP="002666CE">
      <w:r>
        <w:t>« </w:t>
      </w:r>
      <w:r w:rsidR="009D4A85" w:rsidRPr="0095276B">
        <w:t>Est-ce que</w:t>
      </w:r>
      <w:r>
        <w:t> ?… »</w:t>
      </w:r>
    </w:p>
    <w:p w14:paraId="4B2DE33A" w14:textId="77777777" w:rsidR="006455E5" w:rsidRDefault="009D4A85" w:rsidP="002666CE">
      <w:r w:rsidRPr="0095276B">
        <w:t>Mais des gonds crièrent</w:t>
      </w:r>
      <w:r w:rsidR="006455E5">
        <w:t xml:space="preserve">, </w:t>
      </w:r>
      <w:r w:rsidRPr="0095276B">
        <w:t>un pas léger s</w:t>
      </w:r>
      <w:r w:rsidR="006455E5">
        <w:t>’</w:t>
      </w:r>
      <w:r w:rsidRPr="0095276B">
        <w:t>approcha et la porte s</w:t>
      </w:r>
      <w:r w:rsidR="006455E5">
        <w:t>’</w:t>
      </w:r>
      <w:r w:rsidRPr="0095276B">
        <w:t>ouvrit</w:t>
      </w:r>
      <w:r w:rsidR="006455E5">
        <w:t xml:space="preserve">. </w:t>
      </w:r>
      <w:r w:rsidRPr="0095276B">
        <w:t>Une figure effarée d</w:t>
      </w:r>
      <w:r w:rsidR="006455E5">
        <w:t>’</w:t>
      </w:r>
      <w:r w:rsidRPr="0095276B">
        <w:t>enfant apparut</w:t>
      </w:r>
      <w:r w:rsidR="006455E5">
        <w:t xml:space="preserve">. </w:t>
      </w:r>
      <w:r w:rsidRPr="0095276B">
        <w:t xml:space="preserve">Il avait des </w:t>
      </w:r>
      <w:r w:rsidRPr="0095276B">
        <w:lastRenderedPageBreak/>
        <w:t>ch</w:t>
      </w:r>
      <w:r w:rsidRPr="0095276B">
        <w:t>e</w:t>
      </w:r>
      <w:r w:rsidRPr="0095276B">
        <w:t>veux frisés</w:t>
      </w:r>
      <w:r w:rsidR="006455E5">
        <w:t xml:space="preserve">, </w:t>
      </w:r>
      <w:r w:rsidRPr="0095276B">
        <w:t>de longues paupières bistres</w:t>
      </w:r>
      <w:r w:rsidR="006455E5">
        <w:t xml:space="preserve">. </w:t>
      </w:r>
      <w:r w:rsidRPr="0095276B">
        <w:t>Sa bouche entaillait le visage comme une blessure fraîche</w:t>
      </w:r>
      <w:r w:rsidR="006455E5">
        <w:t>.</w:t>
      </w:r>
    </w:p>
    <w:p w14:paraId="66F53225" w14:textId="41259984" w:rsidR="006455E5" w:rsidRDefault="006455E5" w:rsidP="002666CE">
      <w:r>
        <w:t>« </w:t>
      </w:r>
      <w:r w:rsidR="009D4A85" w:rsidRPr="0095276B">
        <w:t>Messieurs Simler sont-ils visibles</w:t>
      </w:r>
      <w:r>
        <w:t xml:space="preserve">, </w:t>
      </w:r>
      <w:r w:rsidR="009D4A85" w:rsidRPr="0095276B">
        <w:t>mon jeune ami</w:t>
      </w:r>
      <w:r>
        <w:t> ? »</w:t>
      </w:r>
      <w:r w:rsidR="009D4A85" w:rsidRPr="0095276B">
        <w:t xml:space="preserve"> demanda </w:t>
      </w:r>
      <w:r>
        <w:t>M. </w:t>
      </w:r>
      <w:r w:rsidR="009D4A85" w:rsidRPr="0095276B">
        <w:t xml:space="preserve">Le </w:t>
      </w:r>
      <w:proofErr w:type="spellStart"/>
      <w:r w:rsidR="009D4A85" w:rsidRPr="0095276B">
        <w:t>Pleynier</w:t>
      </w:r>
      <w:proofErr w:type="spellEnd"/>
      <w:r w:rsidR="009D4A85" w:rsidRPr="0095276B">
        <w:t xml:space="preserve"> en quittant son chapeau à large bord</w:t>
      </w:r>
      <w:r>
        <w:t xml:space="preserve">. </w:t>
      </w:r>
      <w:r w:rsidR="009D4A85" w:rsidRPr="0095276B">
        <w:t>Il mit une carte dans la main de l</w:t>
      </w:r>
      <w:r>
        <w:t>’</w:t>
      </w:r>
      <w:r w:rsidR="009D4A85" w:rsidRPr="0095276B">
        <w:t>enfant</w:t>
      </w:r>
      <w:r>
        <w:t xml:space="preserve">, </w:t>
      </w:r>
      <w:r w:rsidR="009D4A85" w:rsidRPr="0095276B">
        <w:t>qui rebroussa chemin sans mot dire</w:t>
      </w:r>
      <w:r>
        <w:t>.</w:t>
      </w:r>
    </w:p>
    <w:p w14:paraId="59B92638" w14:textId="77777777" w:rsidR="006455E5" w:rsidRDefault="009D4A85" w:rsidP="002666CE">
      <w:r w:rsidRPr="0095276B">
        <w:t>Le visiteur le suivit</w:t>
      </w:r>
      <w:r w:rsidR="006455E5">
        <w:t>.</w:t>
      </w:r>
    </w:p>
    <w:p w14:paraId="17E7A7AE" w14:textId="77777777" w:rsidR="006455E5" w:rsidRDefault="009D4A85" w:rsidP="002666CE">
      <w:r w:rsidRPr="0095276B">
        <w:t>Parvenu en haut des deux marches qui donnaient accès au logement</w:t>
      </w:r>
      <w:r w:rsidR="006455E5">
        <w:t xml:space="preserve">, </w:t>
      </w:r>
      <w:r w:rsidRPr="0095276B">
        <w:t>l</w:t>
      </w:r>
      <w:r w:rsidR="006455E5">
        <w:t>’</w:t>
      </w:r>
      <w:r w:rsidRPr="0095276B">
        <w:t>enfant se retourna et murmura de loin quelque ch</w:t>
      </w:r>
      <w:r w:rsidRPr="0095276B">
        <w:t>o</w:t>
      </w:r>
      <w:r w:rsidRPr="0095276B">
        <w:t>se</w:t>
      </w:r>
      <w:r w:rsidR="006455E5">
        <w:t>.</w:t>
      </w:r>
    </w:p>
    <w:p w14:paraId="1CB48B49" w14:textId="77777777" w:rsidR="006455E5" w:rsidRDefault="006455E5" w:rsidP="002666CE">
      <w:r>
        <w:t>« </w:t>
      </w:r>
      <w:r w:rsidR="009D4A85" w:rsidRPr="0095276B">
        <w:t>Quelle foutue idée d</w:t>
      </w:r>
      <w:r>
        <w:t>’</w:t>
      </w:r>
      <w:r w:rsidR="009D4A85" w:rsidRPr="0095276B">
        <w:t>endimancher ces gamins de la so</w:t>
      </w:r>
      <w:r w:rsidR="009D4A85" w:rsidRPr="0095276B">
        <w:t>r</w:t>
      </w:r>
      <w:r w:rsidR="009D4A85" w:rsidRPr="0095276B">
        <w:t>te</w:t>
      </w:r>
      <w:r>
        <w:t>, »</w:t>
      </w:r>
      <w:r w:rsidR="009D4A85" w:rsidRPr="0095276B">
        <w:t xml:space="preserve"> se dit le vieillard</w:t>
      </w:r>
      <w:r>
        <w:t xml:space="preserve">. </w:t>
      </w:r>
      <w:r w:rsidR="009D4A85" w:rsidRPr="0095276B">
        <w:t>Une fraîcheur fade le saisit quand il eut posé le pied sur le carreau du vestibule</w:t>
      </w:r>
      <w:r>
        <w:t xml:space="preserve">. </w:t>
      </w:r>
      <w:r w:rsidR="009D4A85" w:rsidRPr="0095276B">
        <w:t>Et s</w:t>
      </w:r>
      <w:r>
        <w:t>’</w:t>
      </w:r>
      <w:r w:rsidR="009D4A85" w:rsidRPr="0095276B">
        <w:t>il était préparé à bien des spectacles</w:t>
      </w:r>
      <w:r>
        <w:t xml:space="preserve">, </w:t>
      </w:r>
      <w:r w:rsidR="009D4A85" w:rsidRPr="0095276B">
        <w:t>celui qui lui était réservé là dérouta pl</w:t>
      </w:r>
      <w:r w:rsidR="009D4A85" w:rsidRPr="0095276B">
        <w:t>u</w:t>
      </w:r>
      <w:r w:rsidR="009D4A85" w:rsidRPr="0095276B">
        <w:t>sieurs des idées sur lesquelles il établissait d</w:t>
      </w:r>
      <w:r>
        <w:t>’</w:t>
      </w:r>
      <w:r w:rsidR="009D4A85" w:rsidRPr="0095276B">
        <w:t>ordinaire ses jug</w:t>
      </w:r>
      <w:r w:rsidR="009D4A85" w:rsidRPr="0095276B">
        <w:t>e</w:t>
      </w:r>
      <w:r w:rsidR="009D4A85" w:rsidRPr="0095276B">
        <w:t>ments</w:t>
      </w:r>
      <w:r>
        <w:t>.</w:t>
      </w:r>
    </w:p>
    <w:p w14:paraId="0152402C" w14:textId="77777777" w:rsidR="006455E5" w:rsidRDefault="009D4A85" w:rsidP="002666CE">
      <w:r w:rsidRPr="0095276B">
        <w:t>La porte d</w:t>
      </w:r>
      <w:r w:rsidR="006455E5">
        <w:t>’</w:t>
      </w:r>
      <w:r w:rsidRPr="0095276B">
        <w:t>une sorte de salon avait été laissée ouverte par l</w:t>
      </w:r>
      <w:r w:rsidR="006455E5">
        <w:t>’</w:t>
      </w:r>
      <w:r w:rsidRPr="0095276B">
        <w:t>enfant</w:t>
      </w:r>
      <w:r w:rsidR="006455E5">
        <w:t xml:space="preserve">. </w:t>
      </w:r>
      <w:r w:rsidRPr="0095276B">
        <w:t>Les volets et les rideaux plongeaient la pièce dans une obscurité où s</w:t>
      </w:r>
      <w:r w:rsidR="006455E5">
        <w:t>’</w:t>
      </w:r>
      <w:r w:rsidRPr="0095276B">
        <w:t>agrafaient mal les petites lueurs vacillantes d</w:t>
      </w:r>
      <w:r w:rsidR="006455E5">
        <w:t>’</w:t>
      </w:r>
      <w:r w:rsidRPr="0095276B">
        <w:t>un chandelier de cuivre à sept branches</w:t>
      </w:r>
      <w:r w:rsidR="006455E5">
        <w:t xml:space="preserve">, </w:t>
      </w:r>
      <w:r w:rsidRPr="0095276B">
        <w:t>posé sur la cheminée</w:t>
      </w:r>
      <w:r w:rsidR="006455E5">
        <w:t xml:space="preserve">. </w:t>
      </w:r>
      <w:r w:rsidRPr="0095276B">
        <w:t>Deux autres bougies devaient brûler dans la région de la pièce que la porte cachait</w:t>
      </w:r>
      <w:r w:rsidR="006455E5">
        <w:t xml:space="preserve"> ; </w:t>
      </w:r>
      <w:r w:rsidRPr="0095276B">
        <w:t>une faible lueur en découlait sur le tapis et sur les meubles</w:t>
      </w:r>
      <w:r w:rsidR="006455E5">
        <w:t>.</w:t>
      </w:r>
    </w:p>
    <w:p w14:paraId="4EF4D81D" w14:textId="7036B27C" w:rsidR="006455E5" w:rsidRDefault="009D4A85" w:rsidP="002666CE">
      <w:r w:rsidRPr="0095276B">
        <w:t>Dressée tout debout dans cette clarté mourante</w:t>
      </w:r>
      <w:r w:rsidR="006455E5">
        <w:t xml:space="preserve">, </w:t>
      </w:r>
      <w:r w:rsidRPr="0095276B">
        <w:t>une calotte de soie noire sur le crâne</w:t>
      </w:r>
      <w:r w:rsidR="006455E5">
        <w:t xml:space="preserve">, </w:t>
      </w:r>
      <w:r w:rsidRPr="0095276B">
        <w:t>l</w:t>
      </w:r>
      <w:r w:rsidR="006455E5">
        <w:t>’</w:t>
      </w:r>
      <w:r w:rsidRPr="0095276B">
        <w:t>occiput et les épaules enveloppés dans un châle blanc à franges</w:t>
      </w:r>
      <w:r w:rsidR="006455E5">
        <w:t xml:space="preserve">, </w:t>
      </w:r>
      <w:r w:rsidRPr="0095276B">
        <w:t>des lunettes à cheval sur la partie grasse du nez</w:t>
      </w:r>
      <w:r w:rsidR="006455E5">
        <w:t xml:space="preserve">, </w:t>
      </w:r>
      <w:r w:rsidRPr="0095276B">
        <w:t>une silhouette</w:t>
      </w:r>
      <w:r w:rsidR="006455E5">
        <w:t xml:space="preserve">, </w:t>
      </w:r>
      <w:r w:rsidRPr="0095276B">
        <w:t xml:space="preserve">qui ne pouvait être que </w:t>
      </w:r>
      <w:r w:rsidR="006455E5">
        <w:t>M. </w:t>
      </w:r>
      <w:r w:rsidRPr="0095276B">
        <w:t>Hippolyte lisait à voix indistincte dans un livre qu</w:t>
      </w:r>
      <w:r w:rsidR="006455E5">
        <w:t>’</w:t>
      </w:r>
      <w:r w:rsidRPr="0095276B">
        <w:t>elle élevait pour mieux voir</w:t>
      </w:r>
      <w:r w:rsidR="006455E5">
        <w:t xml:space="preserve">. </w:t>
      </w:r>
      <w:r w:rsidRPr="0095276B">
        <w:t>Près d</w:t>
      </w:r>
      <w:r w:rsidR="006455E5">
        <w:t>’</w:t>
      </w:r>
      <w:r w:rsidRPr="0095276B">
        <w:t>elle</w:t>
      </w:r>
      <w:r w:rsidR="006455E5">
        <w:t xml:space="preserve">, </w:t>
      </w:r>
      <w:r w:rsidRPr="0095276B">
        <w:t>appuyé sur le coin de la cheminée</w:t>
      </w:r>
      <w:r w:rsidR="006455E5">
        <w:t xml:space="preserve">, </w:t>
      </w:r>
      <w:r w:rsidRPr="0095276B">
        <w:t>entièrement drapé dans un châle semblable</w:t>
      </w:r>
      <w:r w:rsidR="006455E5">
        <w:t xml:space="preserve">, </w:t>
      </w:r>
      <w:r w:rsidRPr="0095276B">
        <w:t xml:space="preserve">et la </w:t>
      </w:r>
      <w:r w:rsidRPr="0095276B">
        <w:lastRenderedPageBreak/>
        <w:t>tête coiffée d</w:t>
      </w:r>
      <w:r w:rsidR="006455E5">
        <w:t>’</w:t>
      </w:r>
      <w:r w:rsidRPr="0095276B">
        <w:t>un chapeau haut de forme</w:t>
      </w:r>
      <w:r w:rsidR="006455E5">
        <w:t>, M. </w:t>
      </w:r>
      <w:r w:rsidRPr="0095276B">
        <w:t>Myrtil suivait la lecture sur son livre en inclinant son long buste</w:t>
      </w:r>
      <w:r w:rsidR="006455E5">
        <w:t xml:space="preserve">. </w:t>
      </w:r>
      <w:r w:rsidRPr="0095276B">
        <w:t>Des personnages non moins immobiles étaient répandus dans l</w:t>
      </w:r>
      <w:r w:rsidR="006455E5">
        <w:t>’</w:t>
      </w:r>
      <w:r w:rsidRPr="0095276B">
        <w:t>ombre</w:t>
      </w:r>
      <w:r w:rsidR="006455E5">
        <w:t xml:space="preserve">, </w:t>
      </w:r>
      <w:r w:rsidRPr="0095276B">
        <w:t>et y produisaient en chantonnant un murmure coupé de soupirs</w:t>
      </w:r>
      <w:r w:rsidR="006455E5">
        <w:t xml:space="preserve">. </w:t>
      </w:r>
      <w:r w:rsidRPr="0095276B">
        <w:t>Les hommes étaient assis ou debout</w:t>
      </w:r>
      <w:r w:rsidR="006455E5">
        <w:t xml:space="preserve">, </w:t>
      </w:r>
      <w:r w:rsidRPr="0095276B">
        <w:t>coiffés de diverses manières</w:t>
      </w:r>
      <w:r w:rsidR="006455E5">
        <w:t xml:space="preserve">, </w:t>
      </w:r>
      <w:r w:rsidRPr="0095276B">
        <w:t>le front penché sur des livres</w:t>
      </w:r>
      <w:r w:rsidR="006455E5">
        <w:t xml:space="preserve">, </w:t>
      </w:r>
      <w:r w:rsidRPr="0095276B">
        <w:t>et le châle de soie serrée autour des épa</w:t>
      </w:r>
      <w:r w:rsidRPr="0095276B">
        <w:t>u</w:t>
      </w:r>
      <w:r w:rsidRPr="0095276B">
        <w:t>les</w:t>
      </w:r>
      <w:r w:rsidR="006455E5">
        <w:t xml:space="preserve"> ; </w:t>
      </w:r>
      <w:r w:rsidRPr="0095276B">
        <w:t>des femmes uniformément noires se tenaient à demi pro</w:t>
      </w:r>
      <w:r w:rsidRPr="0095276B">
        <w:t>s</w:t>
      </w:r>
      <w:r w:rsidRPr="0095276B">
        <w:t>ternées sur des bras de fauteuils</w:t>
      </w:r>
      <w:r w:rsidR="006455E5">
        <w:t>.</w:t>
      </w:r>
    </w:p>
    <w:p w14:paraId="65BE6A97" w14:textId="6D3D8C45" w:rsidR="006455E5" w:rsidRDefault="009D4A85" w:rsidP="002666CE">
      <w:r w:rsidRPr="0095276B">
        <w:t>L</w:t>
      </w:r>
      <w:r w:rsidR="006455E5">
        <w:t>’</w:t>
      </w:r>
      <w:r w:rsidRPr="0095276B">
        <w:t>entrée furtive de l</w:t>
      </w:r>
      <w:r w:rsidR="006455E5">
        <w:t>’</w:t>
      </w:r>
      <w:r w:rsidRPr="0095276B">
        <w:t>enfant n</w:t>
      </w:r>
      <w:r w:rsidR="006455E5">
        <w:t>’</w:t>
      </w:r>
      <w:r w:rsidRPr="0095276B">
        <w:t>avait rien troublé</w:t>
      </w:r>
      <w:r w:rsidR="006455E5">
        <w:t> ; M. </w:t>
      </w:r>
      <w:r w:rsidRPr="0095276B">
        <w:t xml:space="preserve">Le </w:t>
      </w:r>
      <w:proofErr w:type="spellStart"/>
      <w:r w:rsidRPr="0095276B">
        <w:t>Pleynier</w:t>
      </w:r>
      <w:proofErr w:type="spellEnd"/>
      <w:r w:rsidRPr="0095276B">
        <w:t xml:space="preserve"> eut donc tout le temps voulu pour s</w:t>
      </w:r>
      <w:r w:rsidR="006455E5">
        <w:t>’</w:t>
      </w:r>
      <w:r w:rsidRPr="0095276B">
        <w:t>ébahir à son aise</w:t>
      </w:r>
      <w:r w:rsidR="006455E5">
        <w:t xml:space="preserve">. </w:t>
      </w:r>
      <w:r w:rsidRPr="0095276B">
        <w:t>Mais un chuchotement s</w:t>
      </w:r>
      <w:r w:rsidR="006455E5">
        <w:t>’</w:t>
      </w:r>
      <w:r w:rsidRPr="0095276B">
        <w:t>élevait dans un coin qu</w:t>
      </w:r>
      <w:r w:rsidR="006455E5">
        <w:t>’</w:t>
      </w:r>
      <w:r w:rsidRPr="0095276B">
        <w:t>il ne pouvait voir</w:t>
      </w:r>
      <w:r w:rsidR="006455E5">
        <w:t xml:space="preserve">. </w:t>
      </w:r>
      <w:r w:rsidRPr="0095276B">
        <w:t>La pointe d</w:t>
      </w:r>
      <w:r w:rsidR="006455E5">
        <w:t>’</w:t>
      </w:r>
      <w:r w:rsidRPr="0095276B">
        <w:t>un soulier grinça sur une lame de parquet</w:t>
      </w:r>
      <w:r w:rsidR="006455E5">
        <w:t xml:space="preserve">, </w:t>
      </w:r>
      <w:r w:rsidRPr="0095276B">
        <w:t>et une chose qui ressemblait à la face de Joseph Simler apparut doucement devant les yeux du visiteur</w:t>
      </w:r>
      <w:r w:rsidR="006455E5">
        <w:t>.</w:t>
      </w:r>
    </w:p>
    <w:p w14:paraId="4B96000C" w14:textId="13C02917" w:rsidR="006455E5" w:rsidRDefault="009D4A85" w:rsidP="002666CE">
      <w:r w:rsidRPr="0095276B">
        <w:rPr>
          <w:i/>
        </w:rPr>
        <w:t>Cela</w:t>
      </w:r>
      <w:r w:rsidRPr="0095276B">
        <w:t xml:space="preserve"> le regardait de derrière ses lunettes avec une expre</w:t>
      </w:r>
      <w:r w:rsidRPr="0095276B">
        <w:t>s</w:t>
      </w:r>
      <w:r w:rsidRPr="0095276B">
        <w:t>sion brouillée et lointaine</w:t>
      </w:r>
      <w:r w:rsidR="006455E5">
        <w:t xml:space="preserve"> ; </w:t>
      </w:r>
      <w:r w:rsidRPr="0095276B">
        <w:rPr>
          <w:i/>
        </w:rPr>
        <w:t>cela</w:t>
      </w:r>
      <w:r w:rsidRPr="0095276B">
        <w:t xml:space="preserve"> était d</w:t>
      </w:r>
      <w:r w:rsidR="006455E5">
        <w:t>’</w:t>
      </w:r>
      <w:r w:rsidRPr="0095276B">
        <w:t>une pâleur assez livide pour se détacher sur le fond déjà blanc du châle à franges qui l</w:t>
      </w:r>
      <w:r w:rsidR="006455E5">
        <w:t>’</w:t>
      </w:r>
      <w:r w:rsidRPr="0095276B">
        <w:t>enveloppait</w:t>
      </w:r>
      <w:r w:rsidR="006455E5">
        <w:t xml:space="preserve"> ; </w:t>
      </w:r>
      <w:r w:rsidRPr="0095276B">
        <w:t xml:space="preserve">et </w:t>
      </w:r>
      <w:r w:rsidRPr="0095276B">
        <w:rPr>
          <w:i/>
        </w:rPr>
        <w:t>cela</w:t>
      </w:r>
      <w:r w:rsidRPr="0095276B">
        <w:t xml:space="preserve"> avait le crâne enfoncé dans un risible ch</w:t>
      </w:r>
      <w:r w:rsidRPr="0095276B">
        <w:t>a</w:t>
      </w:r>
      <w:r w:rsidRPr="0095276B">
        <w:t>peau melon</w:t>
      </w:r>
      <w:r w:rsidR="006455E5">
        <w:t xml:space="preserve">, </w:t>
      </w:r>
      <w:r w:rsidRPr="0095276B">
        <w:t>de l</w:t>
      </w:r>
      <w:r w:rsidR="006455E5">
        <w:t>’</w:t>
      </w:r>
      <w:r w:rsidRPr="0095276B">
        <w:t>espèce même que portaient dans les rues</w:t>
      </w:r>
      <w:r w:rsidR="006455E5">
        <w:t xml:space="preserve">, </w:t>
      </w:r>
      <w:r w:rsidRPr="0095276B">
        <w:t>cette saison-là</w:t>
      </w:r>
      <w:r w:rsidR="006455E5">
        <w:t xml:space="preserve">, </w:t>
      </w:r>
      <w:r w:rsidRPr="0095276B">
        <w:t>bon nombre de Français adultes</w:t>
      </w:r>
      <w:r w:rsidR="006455E5">
        <w:t>. M. </w:t>
      </w:r>
      <w:r w:rsidRPr="0095276B">
        <w:t xml:space="preserve">Le </w:t>
      </w:r>
      <w:proofErr w:type="spellStart"/>
      <w:r w:rsidRPr="0095276B">
        <w:t>Pleynier</w:t>
      </w:r>
      <w:proofErr w:type="spellEnd"/>
      <w:r w:rsidRPr="0095276B">
        <w:t xml:space="preserve"> ne perdait pas facilement sa présence d</w:t>
      </w:r>
      <w:r w:rsidR="006455E5">
        <w:t>’</w:t>
      </w:r>
      <w:r w:rsidRPr="0095276B">
        <w:t>esprit</w:t>
      </w:r>
      <w:r w:rsidR="006455E5">
        <w:t xml:space="preserve">. </w:t>
      </w:r>
      <w:r w:rsidRPr="0095276B">
        <w:t>Pourtant il ne sut qu</w:t>
      </w:r>
      <w:r w:rsidR="006455E5">
        <w:t>’</w:t>
      </w:r>
      <w:r w:rsidRPr="0095276B">
        <w:t>ouvrir la bouche et dire</w:t>
      </w:r>
      <w:r w:rsidR="006455E5">
        <w:t> :</w:t>
      </w:r>
    </w:p>
    <w:p w14:paraId="05C22165" w14:textId="550C1532" w:rsidR="002666CE" w:rsidRDefault="006455E5" w:rsidP="002666CE">
      <w:r>
        <w:t>« </w:t>
      </w:r>
      <w:r w:rsidR="009D4A85" w:rsidRPr="0095276B">
        <w:t>Je vous dérange</w:t>
      </w:r>
      <w:r>
        <w:t> ? »</w:t>
      </w:r>
    </w:p>
    <w:p w14:paraId="3204AD62" w14:textId="77777777" w:rsidR="006455E5" w:rsidRDefault="009D4A85" w:rsidP="002666CE">
      <w:r w:rsidRPr="0095276B">
        <w:t>Ce qui lui valut d</w:t>
      </w:r>
      <w:r w:rsidR="006455E5">
        <w:t>’</w:t>
      </w:r>
      <w:r w:rsidRPr="0095276B">
        <w:t xml:space="preserve">être traité incontinent de </w:t>
      </w:r>
      <w:r w:rsidR="006455E5">
        <w:t>« </w:t>
      </w:r>
      <w:r w:rsidRPr="0095276B">
        <w:t xml:space="preserve">triple </w:t>
      </w:r>
      <w:proofErr w:type="spellStart"/>
      <w:r w:rsidRPr="0095276B">
        <w:t>sot</w:t>
      </w:r>
      <w:proofErr w:type="spellEnd"/>
      <w:r w:rsidR="006455E5">
        <w:t> »</w:t>
      </w:r>
      <w:r w:rsidRPr="0095276B">
        <w:t xml:space="preserve"> par son double intérieur</w:t>
      </w:r>
      <w:r w:rsidR="006455E5">
        <w:t xml:space="preserve">. </w:t>
      </w:r>
      <w:r w:rsidRPr="0095276B">
        <w:t>Les lèvres de la chose s</w:t>
      </w:r>
      <w:r w:rsidR="006455E5">
        <w:t>’</w:t>
      </w:r>
      <w:r w:rsidRPr="0095276B">
        <w:t>entr</w:t>
      </w:r>
      <w:r w:rsidR="006455E5">
        <w:t>’</w:t>
      </w:r>
      <w:r w:rsidRPr="0095276B">
        <w:t>ouvrirent</w:t>
      </w:r>
      <w:r w:rsidR="006455E5">
        <w:t> :</w:t>
      </w:r>
    </w:p>
    <w:p w14:paraId="2687F507" w14:textId="548CA0E1" w:rsidR="002666CE" w:rsidRDefault="006455E5" w:rsidP="002666CE">
      <w:r>
        <w:t>« </w:t>
      </w:r>
      <w:r w:rsidR="009D4A85" w:rsidRPr="0095276B">
        <w:t>Excusez-nous</w:t>
      </w:r>
      <w:r>
        <w:t xml:space="preserve">, </w:t>
      </w:r>
      <w:r w:rsidR="009D4A85" w:rsidRPr="0095276B">
        <w:t>Monsieur</w:t>
      </w:r>
      <w:r>
        <w:t xml:space="preserve">. </w:t>
      </w:r>
      <w:r w:rsidR="009D4A85" w:rsidRPr="0095276B">
        <w:t>Mon neveu a fait une bêtise</w:t>
      </w:r>
      <w:r>
        <w:t xml:space="preserve">. </w:t>
      </w:r>
      <w:r w:rsidR="009D4A85" w:rsidRPr="0095276B">
        <w:t>Mais aujourd</w:t>
      </w:r>
      <w:r>
        <w:t>’</w:t>
      </w:r>
      <w:r w:rsidR="009D4A85" w:rsidRPr="0095276B">
        <w:t xml:space="preserve">hui </w:t>
      </w:r>
      <w:r w:rsidR="009D4A85" w:rsidRPr="0095276B">
        <w:rPr>
          <w:i/>
          <w:iCs/>
        </w:rPr>
        <w:t>nous n</w:t>
      </w:r>
      <w:r>
        <w:rPr>
          <w:i/>
          <w:iCs/>
        </w:rPr>
        <w:t>’</w:t>
      </w:r>
      <w:r w:rsidR="009D4A85" w:rsidRPr="0095276B">
        <w:rPr>
          <w:i/>
          <w:iCs/>
        </w:rPr>
        <w:t>y sommes</w:t>
      </w:r>
      <w:r w:rsidR="009D4A85" w:rsidRPr="0095276B">
        <w:t xml:space="preserve"> sous aucun prétexte</w:t>
      </w:r>
      <w:r>
        <w:t>… »</w:t>
      </w:r>
    </w:p>
    <w:p w14:paraId="54A31433" w14:textId="77777777" w:rsidR="006455E5" w:rsidRDefault="009D4A85" w:rsidP="002666CE">
      <w:r w:rsidRPr="0095276B">
        <w:t>Puis</w:t>
      </w:r>
      <w:r w:rsidR="006455E5">
        <w:t xml:space="preserve">, </w:t>
      </w:r>
      <w:r w:rsidRPr="0095276B">
        <w:t>plus bas encore</w:t>
      </w:r>
      <w:r w:rsidR="006455E5">
        <w:t> :</w:t>
      </w:r>
    </w:p>
    <w:p w14:paraId="0B8F7279" w14:textId="787C53AD" w:rsidR="002666CE" w:rsidRDefault="006455E5" w:rsidP="002666CE">
      <w:r>
        <w:lastRenderedPageBreak/>
        <w:t>« </w:t>
      </w:r>
      <w:r w:rsidR="009D4A85" w:rsidRPr="0095276B">
        <w:t>C</w:t>
      </w:r>
      <w:r>
        <w:t>’</w:t>
      </w:r>
      <w:r w:rsidR="009D4A85" w:rsidRPr="0095276B">
        <w:t>est jour de fête</w:t>
      </w:r>
      <w:r>
        <w:t xml:space="preserve"> </w:t>
      </w:r>
      <w:r>
        <w:rPr>
          <w:rFonts w:eastAsia="Georgia" w:cs="Georgia"/>
        </w:rPr>
        <w:t xml:space="preserve">– </w:t>
      </w:r>
      <w:r w:rsidR="009D4A85" w:rsidRPr="0095276B">
        <w:t>notre jeûne annuel</w:t>
      </w:r>
      <w:r>
        <w:t xml:space="preserve"> </w:t>
      </w:r>
      <w:r>
        <w:rPr>
          <w:rFonts w:eastAsia="Georgia" w:cs="Georgia"/>
        </w:rPr>
        <w:t xml:space="preserve">– </w:t>
      </w:r>
      <w:r w:rsidR="009D4A85" w:rsidRPr="0095276B">
        <w:t>vous compr</w:t>
      </w:r>
      <w:r w:rsidR="009D4A85" w:rsidRPr="0095276B">
        <w:t>e</w:t>
      </w:r>
      <w:r w:rsidR="009D4A85" w:rsidRPr="0095276B">
        <w:t>nez</w:t>
      </w:r>
      <w:r>
        <w:t>… ? »</w:t>
      </w:r>
    </w:p>
    <w:p w14:paraId="42EF97BC" w14:textId="77777777" w:rsidR="006455E5" w:rsidRDefault="009D4A85" w:rsidP="002666CE">
      <w:r w:rsidRPr="0095276B">
        <w:t xml:space="preserve">Si Le </w:t>
      </w:r>
      <w:proofErr w:type="spellStart"/>
      <w:r w:rsidRPr="0095276B">
        <w:t>Pleynier</w:t>
      </w:r>
      <w:proofErr w:type="spellEnd"/>
      <w:r w:rsidRPr="0095276B">
        <w:t xml:space="preserve"> comprenait</w:t>
      </w:r>
      <w:r w:rsidR="006455E5">
        <w:t> !</w:t>
      </w:r>
    </w:p>
    <w:p w14:paraId="25A8B3FA" w14:textId="0F4AC837" w:rsidR="002666CE" w:rsidRDefault="006455E5" w:rsidP="002666CE">
      <w:r>
        <w:t>« </w:t>
      </w:r>
      <w:r w:rsidR="009D4A85" w:rsidRPr="0095276B">
        <w:t>Dans quelle galère me suis-je fourré</w:t>
      </w:r>
      <w:r>
        <w:t> ! »</w:t>
      </w:r>
    </w:p>
    <w:p w14:paraId="2736E741" w14:textId="77777777" w:rsidR="006455E5" w:rsidRDefault="009D4A85" w:rsidP="002666CE">
      <w:r w:rsidRPr="0095276B">
        <w:t>Il bredouilla une excuse</w:t>
      </w:r>
      <w:r w:rsidR="006455E5">
        <w:t xml:space="preserve">, </w:t>
      </w:r>
      <w:proofErr w:type="gramStart"/>
      <w:r w:rsidRPr="0095276B">
        <w:t>fit</w:t>
      </w:r>
      <w:proofErr w:type="gramEnd"/>
      <w:r w:rsidRPr="0095276B">
        <w:t xml:space="preserve"> demi-tour avec précipitation</w:t>
      </w:r>
      <w:r w:rsidR="006455E5">
        <w:t xml:space="preserve">, </w:t>
      </w:r>
      <w:r w:rsidRPr="0095276B">
        <w:t>et s</w:t>
      </w:r>
      <w:r w:rsidR="006455E5">
        <w:t>’</w:t>
      </w:r>
      <w:r w:rsidRPr="0095276B">
        <w:t>en alla en étouffant du mieux qu</w:t>
      </w:r>
      <w:r w:rsidR="006455E5">
        <w:t>’</w:t>
      </w:r>
      <w:r w:rsidRPr="0095276B">
        <w:t>il pouvait le bruit de ses pas</w:t>
      </w:r>
      <w:r w:rsidR="006455E5">
        <w:t xml:space="preserve">. </w:t>
      </w:r>
      <w:r w:rsidRPr="0095276B">
        <w:t>Deux têtes s</w:t>
      </w:r>
      <w:r w:rsidR="006455E5">
        <w:t>’</w:t>
      </w:r>
      <w:r w:rsidRPr="0095276B">
        <w:t>étaient levées au bruit</w:t>
      </w:r>
      <w:r w:rsidR="006455E5">
        <w:t xml:space="preserve">. </w:t>
      </w:r>
      <w:r w:rsidRPr="0095276B">
        <w:t>Il aurait juré que l</w:t>
      </w:r>
      <w:r w:rsidR="006455E5">
        <w:t>’</w:t>
      </w:r>
      <w:r w:rsidRPr="0095276B">
        <w:t>une d</w:t>
      </w:r>
      <w:r w:rsidR="006455E5">
        <w:t>’</w:t>
      </w:r>
      <w:r w:rsidRPr="0095276B">
        <w:t>e</w:t>
      </w:r>
      <w:r w:rsidRPr="0095276B">
        <w:t>l</w:t>
      </w:r>
      <w:r w:rsidRPr="0095276B">
        <w:t>les surmontait les épaules d</w:t>
      </w:r>
      <w:r w:rsidR="006455E5">
        <w:t>’</w:t>
      </w:r>
      <w:r w:rsidRPr="0095276B">
        <w:t>habitude très chrétiennes d</w:t>
      </w:r>
      <w:r w:rsidR="006455E5">
        <w:t>’</w:t>
      </w:r>
      <w:r w:rsidRPr="0095276B">
        <w:t>un monsieur Victor Léon</w:t>
      </w:r>
      <w:r w:rsidR="006455E5">
        <w:t xml:space="preserve">, </w:t>
      </w:r>
      <w:r w:rsidRPr="0095276B">
        <w:t>courtier en cafés et orléaniste actif</w:t>
      </w:r>
      <w:r w:rsidR="006455E5">
        <w:t xml:space="preserve">. </w:t>
      </w:r>
      <w:r w:rsidRPr="0095276B">
        <w:t>Quant à l</w:t>
      </w:r>
      <w:r w:rsidR="006455E5">
        <w:t>’</w:t>
      </w:r>
      <w:r w:rsidRPr="0095276B">
        <w:t>autre</w:t>
      </w:r>
      <w:r w:rsidR="006455E5">
        <w:t xml:space="preserve">, </w:t>
      </w:r>
      <w:r w:rsidRPr="0095276B">
        <w:t>ce n</w:t>
      </w:r>
      <w:r w:rsidR="006455E5">
        <w:t>’</w:t>
      </w:r>
      <w:r w:rsidRPr="0095276B">
        <w:t>était qu</w:t>
      </w:r>
      <w:r w:rsidR="006455E5">
        <w:t>’</w:t>
      </w:r>
      <w:r w:rsidRPr="0095276B">
        <w:t>un contremaître rouquin venu d</w:t>
      </w:r>
      <w:r w:rsidR="006455E5">
        <w:t>’</w:t>
      </w:r>
      <w:r w:rsidRPr="0095276B">
        <w:t>Alsace</w:t>
      </w:r>
      <w:r w:rsidR="006455E5">
        <w:t xml:space="preserve">, </w:t>
      </w:r>
      <w:r w:rsidRPr="0095276B">
        <w:t>qu</w:t>
      </w:r>
      <w:r w:rsidR="006455E5">
        <w:t>’</w:t>
      </w:r>
      <w:r w:rsidRPr="0095276B">
        <w:t>on lui avait une fois montré</w:t>
      </w:r>
      <w:r w:rsidR="006455E5">
        <w:t xml:space="preserve">. </w:t>
      </w:r>
      <w:r w:rsidRPr="0095276B">
        <w:t>Hippolyte ni Myrtil n</w:t>
      </w:r>
      <w:r w:rsidR="006455E5">
        <w:t>’</w:t>
      </w:r>
      <w:r w:rsidRPr="0095276B">
        <w:t>avaient fait le moindre geste</w:t>
      </w:r>
      <w:r w:rsidR="006455E5">
        <w:t>.</w:t>
      </w:r>
    </w:p>
    <w:p w14:paraId="75611078" w14:textId="500BB841"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gagna la cour</w:t>
      </w:r>
      <w:r>
        <w:t xml:space="preserve">. </w:t>
      </w:r>
      <w:r w:rsidR="009D4A85" w:rsidRPr="0095276B">
        <w:t>Joseph marchait sur ses t</w:t>
      </w:r>
      <w:r w:rsidR="009D4A85" w:rsidRPr="0095276B">
        <w:t>a</w:t>
      </w:r>
      <w:r w:rsidR="009D4A85" w:rsidRPr="0095276B">
        <w:t>lons en respirant avec force</w:t>
      </w:r>
      <w:r>
        <w:t xml:space="preserve">. </w:t>
      </w:r>
      <w:r w:rsidR="009D4A85" w:rsidRPr="0095276B">
        <w:t>Arrivé au jour</w:t>
      </w:r>
      <w:r>
        <w:t xml:space="preserve">, </w:t>
      </w:r>
      <w:r w:rsidR="009D4A85" w:rsidRPr="0095276B">
        <w:t>le visiteur se retou</w:t>
      </w:r>
      <w:r w:rsidR="009D4A85" w:rsidRPr="0095276B">
        <w:t>r</w:t>
      </w:r>
      <w:r w:rsidR="009D4A85" w:rsidRPr="0095276B">
        <w:t>na</w:t>
      </w:r>
      <w:r>
        <w:t xml:space="preserve">. </w:t>
      </w:r>
      <w:r w:rsidR="009D4A85" w:rsidRPr="0095276B">
        <w:t>Alors des yeux tapés</w:t>
      </w:r>
      <w:r>
        <w:t xml:space="preserve">, </w:t>
      </w:r>
      <w:r w:rsidR="009D4A85" w:rsidRPr="0095276B">
        <w:t>des joues flasques et des tempes cre</w:t>
      </w:r>
      <w:r w:rsidR="009D4A85" w:rsidRPr="0095276B">
        <w:t>u</w:t>
      </w:r>
      <w:r w:rsidR="009D4A85" w:rsidRPr="0095276B">
        <w:t xml:space="preserve">ses vinrent donner son plein sens au mot </w:t>
      </w:r>
      <w:r w:rsidR="009D4A85" w:rsidRPr="0095276B">
        <w:rPr>
          <w:i/>
          <w:iCs/>
        </w:rPr>
        <w:t>jeûne</w:t>
      </w:r>
      <w:r>
        <w:t> :</w:t>
      </w:r>
    </w:p>
    <w:p w14:paraId="4F6C7FFC" w14:textId="77777777" w:rsidR="006455E5" w:rsidRDefault="006455E5" w:rsidP="002666CE">
      <w:r>
        <w:t>« </w:t>
      </w:r>
      <w:r w:rsidR="009D4A85" w:rsidRPr="0095276B">
        <w:t>Fichtre</w:t>
      </w:r>
      <w:r>
        <w:t xml:space="preserve"> ! </w:t>
      </w:r>
      <w:r w:rsidR="009D4A85" w:rsidRPr="0095276B">
        <w:t>Ça n</w:t>
      </w:r>
      <w:r>
        <w:t>’</w:t>
      </w:r>
      <w:r w:rsidR="009D4A85" w:rsidRPr="0095276B">
        <w:t>a pas l</w:t>
      </w:r>
      <w:r>
        <w:t>’</w:t>
      </w:r>
      <w:r w:rsidR="009D4A85" w:rsidRPr="0095276B">
        <w:t>air d</w:t>
      </w:r>
      <w:r>
        <w:t>’</w:t>
      </w:r>
      <w:r w:rsidR="009D4A85" w:rsidRPr="0095276B">
        <w:t>une plaisanterie</w:t>
      </w:r>
      <w:r>
        <w:t xml:space="preserve">. </w:t>
      </w:r>
      <w:r w:rsidR="009D4A85" w:rsidRPr="0095276B">
        <w:t>Les sauv</w:t>
      </w:r>
      <w:r w:rsidR="009D4A85" w:rsidRPr="0095276B">
        <w:t>a</w:t>
      </w:r>
      <w:r w:rsidR="009D4A85" w:rsidRPr="0095276B">
        <w:t>ges</w:t>
      </w:r>
      <w:r>
        <w:t xml:space="preserve"> ! </w:t>
      </w:r>
      <w:r w:rsidR="009D4A85" w:rsidRPr="0095276B">
        <w:t>pensa-t-il derechef</w:t>
      </w:r>
      <w:r>
        <w:t xml:space="preserve">. </w:t>
      </w:r>
      <w:r w:rsidR="009D4A85" w:rsidRPr="0095276B">
        <w:t>Et il insista pour que l</w:t>
      </w:r>
      <w:r>
        <w:t>’</w:t>
      </w:r>
      <w:r w:rsidR="009D4A85" w:rsidRPr="0095276B">
        <w:t>autre ne le conduisît pas</w:t>
      </w:r>
      <w:r>
        <w:t xml:space="preserve">. </w:t>
      </w:r>
      <w:r w:rsidR="009D4A85" w:rsidRPr="0095276B">
        <w:t>Au moment de refermer la porte en tôle derrière soi</w:t>
      </w:r>
      <w:r>
        <w:t xml:space="preserve">, </w:t>
      </w:r>
      <w:r w:rsidR="009D4A85" w:rsidRPr="0095276B">
        <w:t>il put voir Joseph</w:t>
      </w:r>
      <w:r>
        <w:t xml:space="preserve">, </w:t>
      </w:r>
      <w:r w:rsidR="009D4A85" w:rsidRPr="0095276B">
        <w:t>couvert de son châle de soie blanche à raies bleues</w:t>
      </w:r>
      <w:r>
        <w:t xml:space="preserve">, </w:t>
      </w:r>
      <w:r w:rsidR="009D4A85" w:rsidRPr="0095276B">
        <w:t>qui le regardait s</w:t>
      </w:r>
      <w:r>
        <w:t>’</w:t>
      </w:r>
      <w:r w:rsidR="009D4A85" w:rsidRPr="0095276B">
        <w:t>éloigner et touchait encore une fois son ch</w:t>
      </w:r>
      <w:r w:rsidR="009D4A85" w:rsidRPr="0095276B">
        <w:t>a</w:t>
      </w:r>
      <w:r w:rsidR="009D4A85" w:rsidRPr="0095276B">
        <w:t>peau melon d</w:t>
      </w:r>
      <w:r>
        <w:t>’</w:t>
      </w:r>
      <w:r w:rsidR="009D4A85" w:rsidRPr="0095276B">
        <w:t>un geste distrait</w:t>
      </w:r>
      <w:r>
        <w:t>.</w:t>
      </w:r>
    </w:p>
    <w:p w14:paraId="386BB45E" w14:textId="1369D698" w:rsidR="006455E5" w:rsidRDefault="009D4A85" w:rsidP="002666CE">
      <w:r w:rsidRPr="0095276B">
        <w:t xml:space="preserve">À peine </w:t>
      </w:r>
      <w:r w:rsidR="006455E5">
        <w:t>« </w:t>
      </w:r>
      <w:r w:rsidRPr="0095276B">
        <w:t>rendu à la liberté</w:t>
      </w:r>
      <w:r w:rsidR="006455E5">
        <w:t> », M. </w:t>
      </w:r>
      <w:r w:rsidRPr="0095276B">
        <w:t xml:space="preserve">le </w:t>
      </w:r>
      <w:proofErr w:type="spellStart"/>
      <w:r w:rsidRPr="0095276B">
        <w:t>Pleynier</w:t>
      </w:r>
      <w:proofErr w:type="spellEnd"/>
      <w:r w:rsidRPr="0095276B">
        <w:t xml:space="preserve"> doubla le pas</w:t>
      </w:r>
      <w:r w:rsidR="006455E5">
        <w:t xml:space="preserve">. </w:t>
      </w:r>
      <w:r w:rsidRPr="0095276B">
        <w:t xml:space="preserve">Le tapage des cent mille broches de Vendeuvre semblait avoir considérablement </w:t>
      </w:r>
      <w:proofErr w:type="spellStart"/>
      <w:r w:rsidRPr="0095276B">
        <w:t>décrû</w:t>
      </w:r>
      <w:proofErr w:type="spellEnd"/>
      <w:r w:rsidR="006455E5">
        <w:t xml:space="preserve">. </w:t>
      </w:r>
      <w:r w:rsidRPr="0095276B">
        <w:t xml:space="preserve">En revanche le mutisme énigmatique des </w:t>
      </w:r>
      <w:r w:rsidR="006455E5">
        <w:t>« </w:t>
      </w:r>
      <w:r w:rsidRPr="0095276B">
        <w:t>Nouveaux Établissements Simler</w:t>
      </w:r>
      <w:r w:rsidR="006455E5">
        <w:t> »</w:t>
      </w:r>
      <w:r w:rsidRPr="0095276B">
        <w:t xml:space="preserve"> lui pesait sur la nuque comme si elle eût supporté tous les châles à franges d</w:t>
      </w:r>
      <w:r w:rsidR="006455E5">
        <w:t>’</w:t>
      </w:r>
      <w:r w:rsidRPr="0095276B">
        <w:t>Israël</w:t>
      </w:r>
      <w:r w:rsidR="006455E5">
        <w:t>.</w:t>
      </w:r>
    </w:p>
    <w:p w14:paraId="0FD003C0" w14:textId="77777777" w:rsidR="006455E5" w:rsidRDefault="009D4A85" w:rsidP="002666CE">
      <w:r w:rsidRPr="0095276B">
        <w:lastRenderedPageBreak/>
        <w:t>À deux coins de là</w:t>
      </w:r>
      <w:r w:rsidR="006455E5">
        <w:t xml:space="preserve">, </w:t>
      </w:r>
      <w:r w:rsidRPr="0095276B">
        <w:t xml:space="preserve">il tomba sur des </w:t>
      </w:r>
      <w:proofErr w:type="spellStart"/>
      <w:r w:rsidRPr="0095276B">
        <w:t>Challeries</w:t>
      </w:r>
      <w:proofErr w:type="spellEnd"/>
      <w:r w:rsidRPr="0095276B">
        <w:t xml:space="preserve"> et sur </w:t>
      </w:r>
      <w:proofErr w:type="spellStart"/>
      <w:r w:rsidRPr="0095276B">
        <w:t>Hui</w:t>
      </w:r>
      <w:r w:rsidRPr="0095276B">
        <w:t>l</w:t>
      </w:r>
      <w:r w:rsidRPr="0095276B">
        <w:t>lery</w:t>
      </w:r>
      <w:proofErr w:type="spellEnd"/>
      <w:r w:rsidR="006455E5">
        <w:t xml:space="preserve">. </w:t>
      </w:r>
      <w:r w:rsidRPr="0095276B">
        <w:t>Le premier l</w:t>
      </w:r>
      <w:r w:rsidR="006455E5">
        <w:t>’</w:t>
      </w:r>
      <w:r w:rsidRPr="0095276B">
        <w:t>aborda avec vivacité</w:t>
      </w:r>
      <w:r w:rsidR="006455E5">
        <w:t> :</w:t>
      </w:r>
    </w:p>
    <w:p w14:paraId="5A63B5B7" w14:textId="77777777" w:rsidR="006455E5" w:rsidRDefault="006455E5" w:rsidP="002666CE">
      <w:r>
        <w:t>« </w:t>
      </w:r>
      <w:r w:rsidR="009D4A85" w:rsidRPr="0095276B">
        <w:t>Êtes-vous passé devant la fabrique des Juifs</w:t>
      </w:r>
      <w:r>
        <w:t xml:space="preserve"> ? </w:t>
      </w:r>
      <w:r w:rsidR="009D4A85" w:rsidRPr="0095276B">
        <w:t>Il y a que</w:t>
      </w:r>
      <w:r w:rsidR="009D4A85" w:rsidRPr="0095276B">
        <w:t>l</w:t>
      </w:r>
      <w:r w:rsidR="009D4A85" w:rsidRPr="0095276B">
        <w:t>que chose qui cloche</w:t>
      </w:r>
      <w:r>
        <w:t xml:space="preserve">. </w:t>
      </w:r>
      <w:r w:rsidR="009D4A85" w:rsidRPr="0095276B">
        <w:t>Ils ont tout arrêté</w:t>
      </w:r>
      <w:r>
        <w:t>.</w:t>
      </w:r>
    </w:p>
    <w:p w14:paraId="15AC2812" w14:textId="77777777" w:rsidR="006455E5" w:rsidRDefault="006455E5" w:rsidP="002666CE">
      <w:r>
        <w:t>— </w:t>
      </w:r>
      <w:r w:rsidR="009D4A85" w:rsidRPr="0095276B">
        <w:t>Du reste</w:t>
      </w:r>
      <w:r>
        <w:t>, »</w:t>
      </w:r>
      <w:r w:rsidR="009D4A85" w:rsidRPr="0095276B">
        <w:t xml:space="preserve"> renchérit le gros </w:t>
      </w:r>
      <w:proofErr w:type="spellStart"/>
      <w:r w:rsidR="009D4A85" w:rsidRPr="0095276B">
        <w:t>Huillery</w:t>
      </w:r>
      <w:proofErr w:type="spellEnd"/>
      <w:r>
        <w:t xml:space="preserve">, </w:t>
      </w:r>
      <w:r w:rsidR="009D4A85" w:rsidRPr="0095276B">
        <w:t>avec un triomphe de rage dans la voix</w:t>
      </w:r>
      <w:r>
        <w:t>, « </w:t>
      </w:r>
      <w:r w:rsidR="009D4A85" w:rsidRPr="0095276B">
        <w:t>leur dernier inventaire n</w:t>
      </w:r>
      <w:r>
        <w:t>’</w:t>
      </w:r>
      <w:r w:rsidR="009D4A85" w:rsidRPr="0095276B">
        <w:t>a pas dû être si fameux qu</w:t>
      </w:r>
      <w:r>
        <w:t>’</w:t>
      </w:r>
      <w:r w:rsidR="009D4A85" w:rsidRPr="0095276B">
        <w:t>on l</w:t>
      </w:r>
      <w:r>
        <w:t>’</w:t>
      </w:r>
      <w:r w:rsidR="009D4A85" w:rsidRPr="0095276B">
        <w:t>a colporté</w:t>
      </w:r>
      <w:r>
        <w:t xml:space="preserve">. </w:t>
      </w:r>
      <w:r w:rsidR="009D4A85" w:rsidRPr="0095276B">
        <w:t>Mes renseignements</w:t>
      </w:r>
      <w:r>
        <w:t>…</w:t>
      </w:r>
    </w:p>
    <w:p w14:paraId="32C40FDA" w14:textId="77777777" w:rsidR="006455E5" w:rsidRDefault="006455E5" w:rsidP="002666CE">
      <w:r>
        <w:t>— </w:t>
      </w:r>
      <w:r w:rsidR="009D4A85" w:rsidRPr="0095276B">
        <w:t>Dans six mois ils auront vidé les lieux</w:t>
      </w:r>
      <w:r>
        <w:t>, »</w:t>
      </w:r>
      <w:r w:rsidR="009D4A85" w:rsidRPr="0095276B">
        <w:t xml:space="preserve"> coupa des </w:t>
      </w:r>
      <w:proofErr w:type="spellStart"/>
      <w:r w:rsidR="009D4A85" w:rsidRPr="0095276B">
        <w:t>Cha</w:t>
      </w:r>
      <w:r w:rsidR="009D4A85" w:rsidRPr="0095276B">
        <w:t>l</w:t>
      </w:r>
      <w:r w:rsidR="009D4A85" w:rsidRPr="0095276B">
        <w:t>leries</w:t>
      </w:r>
      <w:proofErr w:type="spellEnd"/>
      <w:r w:rsidR="009D4A85" w:rsidRPr="0095276B">
        <w:t xml:space="preserve"> en frottant l</w:t>
      </w:r>
      <w:r>
        <w:t>’</w:t>
      </w:r>
      <w:r w:rsidR="009D4A85" w:rsidRPr="0095276B">
        <w:t>une contre l</w:t>
      </w:r>
      <w:r>
        <w:t>’</w:t>
      </w:r>
      <w:r w:rsidR="009D4A85" w:rsidRPr="0095276B">
        <w:t>autre ses mains distinguées</w:t>
      </w:r>
      <w:r>
        <w:t>.</w:t>
      </w:r>
    </w:p>
    <w:p w14:paraId="08B15EF0" w14:textId="46C7D021" w:rsidR="006455E5" w:rsidRDefault="006455E5" w:rsidP="002666CE">
      <w:r>
        <w:t>« </w:t>
      </w:r>
      <w:r w:rsidR="009D4A85" w:rsidRPr="0095276B">
        <w:t>S</w:t>
      </w:r>
      <w:r>
        <w:t>’</w:t>
      </w:r>
      <w:r w:rsidR="009D4A85" w:rsidRPr="0095276B">
        <w:t>ils n</w:t>
      </w:r>
      <w:r>
        <w:t>’</w:t>
      </w:r>
      <w:r w:rsidR="009D4A85" w:rsidRPr="0095276B">
        <w:t>ont pas f</w:t>
      </w:r>
      <w:r>
        <w:t xml:space="preserve">… </w:t>
      </w:r>
      <w:r w:rsidR="009D4A85" w:rsidRPr="0095276B">
        <w:t>le camp déjà</w:t>
      </w:r>
      <w:r>
        <w:t>, »</w:t>
      </w:r>
      <w:r w:rsidR="009D4A85" w:rsidRPr="0095276B">
        <w:t xml:space="preserve"> gronda </w:t>
      </w:r>
      <w:proofErr w:type="spellStart"/>
      <w:r w:rsidR="009D4A85" w:rsidRPr="0095276B">
        <w:t>Huillery</w:t>
      </w:r>
      <w:proofErr w:type="spellEnd"/>
      <w:r>
        <w:t xml:space="preserve">, </w:t>
      </w:r>
      <w:r w:rsidR="009D4A85" w:rsidRPr="0095276B">
        <w:t>en av</w:t>
      </w:r>
      <w:r w:rsidR="009D4A85" w:rsidRPr="0095276B">
        <w:t>a</w:t>
      </w:r>
      <w:r w:rsidR="009D4A85" w:rsidRPr="0095276B">
        <w:t>lant le mot</w:t>
      </w:r>
      <w:r>
        <w:t xml:space="preserve">, </w:t>
      </w:r>
      <w:r w:rsidR="009D4A85" w:rsidRPr="0095276B">
        <w:t>à cause de la société où il se trouvait</w:t>
      </w:r>
      <w:r>
        <w:t>. M. </w:t>
      </w:r>
      <w:r w:rsidR="009D4A85" w:rsidRPr="0095276B">
        <w:t xml:space="preserve">Le </w:t>
      </w:r>
      <w:proofErr w:type="spellStart"/>
      <w:r w:rsidR="009D4A85" w:rsidRPr="0095276B">
        <w:t>Pleynier</w:t>
      </w:r>
      <w:proofErr w:type="spellEnd"/>
      <w:r w:rsidR="009D4A85" w:rsidRPr="0095276B">
        <w:t xml:space="preserve"> se pencha vers des </w:t>
      </w:r>
      <w:proofErr w:type="spellStart"/>
      <w:r w:rsidR="009D4A85" w:rsidRPr="0095276B">
        <w:t>Challeries</w:t>
      </w:r>
      <w:proofErr w:type="spellEnd"/>
      <w:r w:rsidR="009D4A85" w:rsidRPr="0095276B">
        <w:t xml:space="preserve"> et lui dit</w:t>
      </w:r>
      <w:r>
        <w:t xml:space="preserve">, </w:t>
      </w:r>
      <w:r w:rsidR="009D4A85" w:rsidRPr="0095276B">
        <w:t>entre haut et bas</w:t>
      </w:r>
      <w:r>
        <w:t> :</w:t>
      </w:r>
    </w:p>
    <w:p w14:paraId="1AC1D210" w14:textId="77777777" w:rsidR="006455E5" w:rsidRDefault="006455E5" w:rsidP="002666CE">
      <w:r>
        <w:t>« </w:t>
      </w:r>
      <w:r w:rsidR="009D4A85" w:rsidRPr="0095276B">
        <w:t>Vous connaissez mon opinion là-dessus</w:t>
      </w:r>
      <w:r>
        <w:t xml:space="preserve">. </w:t>
      </w:r>
      <w:r w:rsidR="009D4A85" w:rsidRPr="0095276B">
        <w:t>Ce sont des a</w:t>
      </w:r>
      <w:r w:rsidR="009D4A85" w:rsidRPr="0095276B">
        <w:t>f</w:t>
      </w:r>
      <w:r w:rsidR="009D4A85" w:rsidRPr="0095276B">
        <w:t>faires qui ne me concernent par goût ni par intérêt</w:t>
      </w:r>
      <w:r>
        <w:t>,</w:t>
      </w:r>
    </w:p>
    <w:p w14:paraId="38C309D3" w14:textId="1793C38E" w:rsidR="006455E5" w:rsidRDefault="006455E5" w:rsidP="002666CE"/>
    <w:p w14:paraId="7A084B6F" w14:textId="77777777" w:rsidR="006455E5" w:rsidRDefault="006455E5" w:rsidP="006455E5">
      <w:pPr>
        <w:ind w:firstLine="0"/>
        <w:jc w:val="center"/>
        <w:rPr>
          <w:i/>
        </w:rPr>
      </w:pPr>
      <w:r>
        <w:rPr>
          <w:i/>
        </w:rPr>
        <w:t xml:space="preserve">… </w:t>
      </w:r>
      <w:r w:rsidR="009D4A85" w:rsidRPr="002666CE">
        <w:rPr>
          <w:i/>
        </w:rPr>
        <w:t>car pour moi</w:t>
      </w:r>
      <w:r>
        <w:rPr>
          <w:i/>
        </w:rPr>
        <w:t xml:space="preserve">, </w:t>
      </w:r>
      <w:r w:rsidR="009D4A85" w:rsidRPr="002666CE">
        <w:rPr>
          <w:i/>
        </w:rPr>
        <w:t>dans ce péril extrême</w:t>
      </w:r>
      <w:r>
        <w:rPr>
          <w:i/>
        </w:rPr>
        <w:t>,</w:t>
      </w:r>
    </w:p>
    <w:p w14:paraId="2B4850EF" w14:textId="18A4817D" w:rsidR="002666CE" w:rsidRDefault="009D4A85" w:rsidP="006455E5">
      <w:pPr>
        <w:ind w:firstLine="0"/>
        <w:jc w:val="center"/>
      </w:pPr>
      <w:r w:rsidRPr="002666CE">
        <w:rPr>
          <w:i/>
        </w:rPr>
        <w:t>Je saurai m</w:t>
      </w:r>
      <w:r w:rsidR="006455E5">
        <w:rPr>
          <w:i/>
        </w:rPr>
        <w:t>’</w:t>
      </w:r>
      <w:r w:rsidRPr="002666CE">
        <w:rPr>
          <w:i/>
        </w:rPr>
        <w:t>éloigner ou vivre en quelque coin</w:t>
      </w:r>
      <w:r w:rsidR="006455E5">
        <w:rPr>
          <w:i/>
        </w:rPr>
        <w:t>. »</w:t>
      </w:r>
    </w:p>
    <w:p w14:paraId="5890EB72" w14:textId="77777777" w:rsidR="006455E5" w:rsidRDefault="006455E5" w:rsidP="002666CE"/>
    <w:p w14:paraId="3E153DC3" w14:textId="77777777" w:rsidR="006455E5" w:rsidRDefault="009D4A85" w:rsidP="002666CE">
      <w:r w:rsidRPr="0095276B">
        <w:t>Il fit se tourner son interlocuteur</w:t>
      </w:r>
      <w:r w:rsidR="006455E5">
        <w:t xml:space="preserve">, </w:t>
      </w:r>
      <w:r w:rsidRPr="0095276B">
        <w:t>désigna les toits Simler qu</w:t>
      </w:r>
      <w:r w:rsidR="006455E5">
        <w:t>’</w:t>
      </w:r>
      <w:r w:rsidRPr="0095276B">
        <w:t xml:space="preserve">on apercevait par-dessus le porche monumental de </w:t>
      </w:r>
      <w:proofErr w:type="spellStart"/>
      <w:r w:rsidRPr="0095276B">
        <w:t>Sabouret</w:t>
      </w:r>
      <w:proofErr w:type="spellEnd"/>
      <w:r w:rsidRPr="0095276B">
        <w:t xml:space="preserve"> fils</w:t>
      </w:r>
      <w:r w:rsidR="006455E5">
        <w:t xml:space="preserve">, </w:t>
      </w:r>
      <w:r w:rsidRPr="0095276B">
        <w:t>et continua</w:t>
      </w:r>
      <w:r w:rsidR="006455E5">
        <w:t xml:space="preserve">, </w:t>
      </w:r>
      <w:r w:rsidRPr="0095276B">
        <w:t>en marquant avec emphase le début</w:t>
      </w:r>
      <w:r w:rsidR="006455E5">
        <w:t xml:space="preserve">, </w:t>
      </w:r>
      <w:r w:rsidRPr="0095276B">
        <w:t>la césure et la rime des vers</w:t>
      </w:r>
      <w:r w:rsidR="006455E5">
        <w:t> :</w:t>
      </w:r>
    </w:p>
    <w:p w14:paraId="454D078A" w14:textId="2B42D5EA" w:rsidR="006455E5" w:rsidRDefault="006455E5" w:rsidP="002666CE"/>
    <w:p w14:paraId="25BD8BCF" w14:textId="77777777" w:rsidR="006455E5" w:rsidRDefault="006455E5" w:rsidP="006455E5">
      <w:pPr>
        <w:ind w:firstLine="0"/>
        <w:jc w:val="center"/>
        <w:rPr>
          <w:i/>
        </w:rPr>
      </w:pPr>
      <w:r>
        <w:rPr>
          <w:i/>
        </w:rPr>
        <w:t>« </w:t>
      </w:r>
      <w:r w:rsidR="009D4A85" w:rsidRPr="002666CE">
        <w:rPr>
          <w:i/>
        </w:rPr>
        <w:t>Voyez-vous cette main qui par les airs chemine</w:t>
      </w:r>
      <w:r>
        <w:rPr>
          <w:i/>
        </w:rPr>
        <w:t> ?</w:t>
      </w:r>
    </w:p>
    <w:p w14:paraId="42BD607D" w14:textId="77777777" w:rsidR="006455E5" w:rsidRDefault="009D4A85" w:rsidP="006455E5">
      <w:pPr>
        <w:ind w:firstLine="0"/>
        <w:jc w:val="center"/>
        <w:rPr>
          <w:i/>
        </w:rPr>
      </w:pPr>
      <w:r w:rsidRPr="002666CE">
        <w:rPr>
          <w:i/>
        </w:rPr>
        <w:lastRenderedPageBreak/>
        <w:t>Un jour viendra</w:t>
      </w:r>
      <w:r w:rsidR="006455E5">
        <w:rPr>
          <w:i/>
        </w:rPr>
        <w:t xml:space="preserve">, </w:t>
      </w:r>
      <w:r w:rsidRPr="002666CE">
        <w:rPr>
          <w:i/>
        </w:rPr>
        <w:t>qui n</w:t>
      </w:r>
      <w:r w:rsidR="006455E5">
        <w:rPr>
          <w:i/>
        </w:rPr>
        <w:t>’</w:t>
      </w:r>
      <w:r w:rsidRPr="002666CE">
        <w:rPr>
          <w:i/>
        </w:rPr>
        <w:t>est pas loin</w:t>
      </w:r>
      <w:r w:rsidR="006455E5">
        <w:rPr>
          <w:i/>
        </w:rPr>
        <w:t>,</w:t>
      </w:r>
    </w:p>
    <w:p w14:paraId="7A0A8344" w14:textId="77777777" w:rsidR="006455E5" w:rsidRDefault="009D4A85" w:rsidP="006455E5">
      <w:pPr>
        <w:ind w:firstLine="0"/>
        <w:jc w:val="center"/>
        <w:rPr>
          <w:i/>
        </w:rPr>
      </w:pPr>
      <w:r w:rsidRPr="002666CE">
        <w:rPr>
          <w:i/>
        </w:rPr>
        <w:t>Que ce qu</w:t>
      </w:r>
      <w:r w:rsidR="006455E5">
        <w:rPr>
          <w:i/>
        </w:rPr>
        <w:t>’</w:t>
      </w:r>
      <w:r w:rsidRPr="002666CE">
        <w:rPr>
          <w:i/>
        </w:rPr>
        <w:t>elle répand sera votre ruine</w:t>
      </w:r>
      <w:r w:rsidR="006455E5">
        <w:rPr>
          <w:i/>
        </w:rPr>
        <w:t>.</w:t>
      </w:r>
    </w:p>
    <w:p w14:paraId="35F8DDED" w14:textId="77777777" w:rsidR="006455E5" w:rsidRDefault="009D4A85" w:rsidP="006455E5">
      <w:pPr>
        <w:ind w:firstLine="0"/>
        <w:jc w:val="center"/>
        <w:rPr>
          <w:i/>
        </w:rPr>
      </w:pPr>
      <w:r w:rsidRPr="002666CE">
        <w:rPr>
          <w:i/>
        </w:rPr>
        <w:t>De là naîtront engins à vous envelopper</w:t>
      </w:r>
      <w:r w:rsidR="006455E5">
        <w:rPr>
          <w:i/>
        </w:rPr>
        <w:t>,</w:t>
      </w:r>
    </w:p>
    <w:p w14:paraId="25C66047" w14:textId="77777777" w:rsidR="006455E5" w:rsidRDefault="009D4A85" w:rsidP="006455E5">
      <w:pPr>
        <w:ind w:firstLine="0"/>
        <w:jc w:val="center"/>
        <w:rPr>
          <w:i/>
        </w:rPr>
      </w:pPr>
      <w:r w:rsidRPr="002666CE">
        <w:rPr>
          <w:i/>
        </w:rPr>
        <w:t>Et lacets pour vous attraper</w:t>
      </w:r>
      <w:r w:rsidR="006455E5">
        <w:rPr>
          <w:i/>
        </w:rPr>
        <w:t> ;</w:t>
      </w:r>
    </w:p>
    <w:p w14:paraId="11935D6C" w14:textId="27669748" w:rsidR="009D4A85" w:rsidRPr="002666CE" w:rsidRDefault="009D4A85" w:rsidP="006455E5">
      <w:pPr>
        <w:ind w:firstLine="0"/>
        <w:jc w:val="center"/>
        <w:rPr>
          <w:i/>
        </w:rPr>
      </w:pPr>
      <w:r w:rsidRPr="002666CE">
        <w:rPr>
          <w:i/>
        </w:rPr>
        <w:t>Enfin mainte et mainte machine</w:t>
      </w:r>
    </w:p>
    <w:p w14:paraId="5D73A869" w14:textId="77777777" w:rsidR="009D4A85" w:rsidRPr="002666CE" w:rsidRDefault="009D4A85" w:rsidP="006455E5">
      <w:pPr>
        <w:ind w:firstLine="0"/>
        <w:jc w:val="center"/>
        <w:rPr>
          <w:i/>
        </w:rPr>
      </w:pPr>
      <w:r w:rsidRPr="002666CE">
        <w:rPr>
          <w:i/>
        </w:rPr>
        <w:t>Qui causera dans la saison</w:t>
      </w:r>
    </w:p>
    <w:p w14:paraId="28EBEEEB" w14:textId="77777777" w:rsidR="006455E5" w:rsidRDefault="009D4A85" w:rsidP="006455E5">
      <w:pPr>
        <w:ind w:firstLine="0"/>
        <w:jc w:val="center"/>
        <w:rPr>
          <w:i/>
        </w:rPr>
      </w:pPr>
      <w:r w:rsidRPr="002666CE">
        <w:rPr>
          <w:i/>
        </w:rPr>
        <w:t>Votre mort ou votre prison</w:t>
      </w:r>
      <w:r w:rsidR="006455E5">
        <w:rPr>
          <w:i/>
        </w:rPr>
        <w:t> :</w:t>
      </w:r>
    </w:p>
    <w:p w14:paraId="3FFE56E9" w14:textId="46684355" w:rsidR="002666CE" w:rsidRDefault="009D4A85" w:rsidP="006455E5">
      <w:pPr>
        <w:ind w:firstLine="0"/>
        <w:jc w:val="center"/>
      </w:pPr>
      <w:r w:rsidRPr="002666CE">
        <w:rPr>
          <w:i/>
        </w:rPr>
        <w:t>Gare la cage ou le chaudron</w:t>
      </w:r>
      <w:r w:rsidR="006455E5">
        <w:rPr>
          <w:i/>
        </w:rPr>
        <w:t>. »</w:t>
      </w:r>
    </w:p>
    <w:p w14:paraId="72AD9981" w14:textId="77777777" w:rsidR="006455E5" w:rsidRDefault="006455E5" w:rsidP="002666CE"/>
    <w:p w14:paraId="7E41A897" w14:textId="5B4070CF" w:rsidR="006455E5" w:rsidRDefault="006455E5" w:rsidP="002666CE">
      <w:r>
        <w:t>M. </w:t>
      </w:r>
      <w:r w:rsidR="009D4A85" w:rsidRPr="0095276B">
        <w:t xml:space="preserve">des </w:t>
      </w:r>
      <w:proofErr w:type="spellStart"/>
      <w:r w:rsidR="009D4A85" w:rsidRPr="0095276B">
        <w:t>Challeries</w:t>
      </w:r>
      <w:proofErr w:type="spellEnd"/>
      <w:r w:rsidR="009D4A85" w:rsidRPr="0095276B">
        <w:t xml:space="preserve"> assujettit son monocle</w:t>
      </w:r>
      <w:r>
        <w:t> :</w:t>
      </w:r>
    </w:p>
    <w:p w14:paraId="32A6BFC4" w14:textId="77777777" w:rsidR="006455E5" w:rsidRDefault="006455E5" w:rsidP="002666CE">
      <w:r>
        <w:t>« </w:t>
      </w:r>
      <w:r w:rsidR="009D4A85" w:rsidRPr="0095276B">
        <w:t>Bon Dieu</w:t>
      </w:r>
      <w:r>
        <w:t xml:space="preserve">, </w:t>
      </w:r>
      <w:r w:rsidR="009D4A85" w:rsidRPr="0095276B">
        <w:t>cher ami</w:t>
      </w:r>
      <w:r>
        <w:t xml:space="preserve">, </w:t>
      </w:r>
      <w:r w:rsidR="009D4A85" w:rsidRPr="0095276B">
        <w:t>vous voilà bien agité</w:t>
      </w:r>
      <w:r>
        <w:t xml:space="preserve"> ! </w:t>
      </w:r>
      <w:r w:rsidR="009D4A85" w:rsidRPr="0095276B">
        <w:t>Où est le temps où vous vouliez nous les imposer pour collègues au Ce</w:t>
      </w:r>
      <w:r w:rsidR="009D4A85" w:rsidRPr="0095276B">
        <w:t>r</w:t>
      </w:r>
      <w:r w:rsidR="009D4A85" w:rsidRPr="0095276B">
        <w:t>cle</w:t>
      </w:r>
      <w:r>
        <w:t> ?</w:t>
      </w:r>
    </w:p>
    <w:p w14:paraId="1F797BC8" w14:textId="77777777" w:rsidR="006455E5" w:rsidRDefault="006455E5" w:rsidP="002666CE">
      <w:r>
        <w:t>— </w:t>
      </w:r>
      <w:r w:rsidR="009D4A85" w:rsidRPr="0095276B">
        <w:t>Je ne suis plus fabricant</w:t>
      </w:r>
      <w:r>
        <w:t xml:space="preserve">, </w:t>
      </w:r>
      <w:r w:rsidR="009D4A85" w:rsidRPr="0095276B">
        <w:t>grâce à Dieu</w:t>
      </w:r>
      <w:r>
        <w:t xml:space="preserve">. </w:t>
      </w:r>
      <w:r w:rsidR="009D4A85" w:rsidRPr="0095276B">
        <w:t>Je suis rendu à l</w:t>
      </w:r>
      <w:r>
        <w:t>’</w:t>
      </w:r>
      <w:r w:rsidR="009D4A85" w:rsidRPr="0095276B">
        <w:t>état d</w:t>
      </w:r>
      <w:r>
        <w:t>’</w:t>
      </w:r>
      <w:r w:rsidR="009D4A85" w:rsidRPr="0095276B">
        <w:t>homme</w:t>
      </w:r>
      <w:r>
        <w:t xml:space="preserve">. </w:t>
      </w:r>
      <w:r w:rsidR="009D4A85" w:rsidRPr="0095276B">
        <w:t>Mais si j</w:t>
      </w:r>
      <w:r>
        <w:t>’</w:t>
      </w:r>
      <w:r w:rsidR="009D4A85" w:rsidRPr="0095276B">
        <w:t>étais que de vous</w:t>
      </w:r>
      <w:r>
        <w:t>…</w:t>
      </w:r>
    </w:p>
    <w:p w14:paraId="7B5A9B1D" w14:textId="4217A09D" w:rsidR="002666CE" w:rsidRDefault="006455E5" w:rsidP="002666CE">
      <w:r>
        <w:t>— </w:t>
      </w:r>
      <w:r w:rsidR="009D4A85" w:rsidRPr="0095276B">
        <w:t>Laissez faire</w:t>
      </w:r>
      <w:r>
        <w:t xml:space="preserve">. </w:t>
      </w:r>
      <w:r w:rsidR="009D4A85" w:rsidRPr="0095276B">
        <w:t>Vous les voyez arrêtés aujourd</w:t>
      </w:r>
      <w:r>
        <w:t>’</w:t>
      </w:r>
      <w:r w:rsidR="009D4A85" w:rsidRPr="0095276B">
        <w:t>hui</w:t>
      </w:r>
      <w:r>
        <w:t xml:space="preserve">. </w:t>
      </w:r>
      <w:r w:rsidR="009D4A85" w:rsidRPr="0095276B">
        <w:t>Ce n</w:t>
      </w:r>
      <w:r>
        <w:t>’</w:t>
      </w:r>
      <w:r w:rsidR="009D4A85" w:rsidRPr="0095276B">
        <w:t>est qu</w:t>
      </w:r>
      <w:r>
        <w:t>’</w:t>
      </w:r>
      <w:r w:rsidR="009D4A85" w:rsidRPr="0095276B">
        <w:t>un commencement</w:t>
      </w:r>
      <w:r>
        <w:t xml:space="preserve">. </w:t>
      </w:r>
      <w:r w:rsidR="009D4A85" w:rsidRPr="0095276B">
        <w:t>On affirme même qu</w:t>
      </w:r>
      <w:r>
        <w:t>’</w:t>
      </w:r>
      <w:r w:rsidR="009D4A85" w:rsidRPr="0095276B">
        <w:t>ils ont filé dans la nuit</w:t>
      </w:r>
      <w:r>
        <w:t xml:space="preserve">. </w:t>
      </w:r>
      <w:r w:rsidR="009D4A85" w:rsidRPr="0095276B">
        <w:t>Avant six mois</w:t>
      </w:r>
      <w:r>
        <w:t xml:space="preserve">, </w:t>
      </w:r>
      <w:proofErr w:type="spellStart"/>
      <w:r w:rsidR="009D4A85" w:rsidRPr="0095276B">
        <w:t>Gabard</w:t>
      </w:r>
      <w:proofErr w:type="spellEnd"/>
      <w:r>
        <w:t xml:space="preserve">, </w:t>
      </w:r>
      <w:r w:rsidR="009D4A85" w:rsidRPr="0095276B">
        <w:t>homme d</w:t>
      </w:r>
      <w:r>
        <w:t>’</w:t>
      </w:r>
      <w:r w:rsidR="009D4A85" w:rsidRPr="0095276B">
        <w:t>affaires imprudent</w:t>
      </w:r>
      <w:r>
        <w:t xml:space="preserve">, </w:t>
      </w:r>
      <w:r w:rsidR="009D4A85" w:rsidRPr="0095276B">
        <w:t>et l</w:t>
      </w:r>
      <w:r>
        <w:t>’</w:t>
      </w:r>
      <w:r w:rsidR="009D4A85" w:rsidRPr="0095276B">
        <w:t xml:space="preserve">huissier </w:t>
      </w:r>
      <w:proofErr w:type="spellStart"/>
      <w:r w:rsidR="009D4A85" w:rsidRPr="0095276B">
        <w:t>Michonneau</w:t>
      </w:r>
      <w:proofErr w:type="spellEnd"/>
      <w:r w:rsidR="009D4A85" w:rsidRPr="0095276B">
        <w:t xml:space="preserve"> colleront sur leur grille des papiers int</w:t>
      </w:r>
      <w:r w:rsidR="009D4A85" w:rsidRPr="0095276B">
        <w:t>é</w:t>
      </w:r>
      <w:r w:rsidR="009D4A85" w:rsidRPr="0095276B">
        <w:t>ressants</w:t>
      </w:r>
      <w:r>
        <w:t>. »</w:t>
      </w:r>
    </w:p>
    <w:p w14:paraId="7CCBFC2E" w14:textId="46ADB54E" w:rsidR="006455E5" w:rsidRDefault="006455E5" w:rsidP="002666CE">
      <w:r>
        <w:t>M. </w:t>
      </w:r>
      <w:r w:rsidR="009D4A85" w:rsidRPr="0095276B">
        <w:t xml:space="preserve">Le </w:t>
      </w:r>
      <w:proofErr w:type="spellStart"/>
      <w:r w:rsidR="009D4A85" w:rsidRPr="0095276B">
        <w:t>Pleynier</w:t>
      </w:r>
      <w:proofErr w:type="spellEnd"/>
      <w:r>
        <w:t xml:space="preserve">, </w:t>
      </w:r>
      <w:r w:rsidR="009D4A85" w:rsidRPr="0095276B">
        <w:t>qui s</w:t>
      </w:r>
      <w:r>
        <w:t>’</w:t>
      </w:r>
      <w:r w:rsidR="009D4A85" w:rsidRPr="0095276B">
        <w:t>était éloigné</w:t>
      </w:r>
      <w:r>
        <w:t xml:space="preserve">, </w:t>
      </w:r>
      <w:r w:rsidR="009D4A85" w:rsidRPr="0095276B">
        <w:t>revint</w:t>
      </w:r>
      <w:r>
        <w:t xml:space="preserve">, </w:t>
      </w:r>
      <w:r w:rsidR="009D4A85" w:rsidRPr="0095276B">
        <w:t>le doigt levé</w:t>
      </w:r>
      <w:r>
        <w:t> :</w:t>
      </w:r>
    </w:p>
    <w:p w14:paraId="7EA7707A" w14:textId="77777777" w:rsidR="006455E5" w:rsidRDefault="006455E5" w:rsidP="002666CE">
      <w:r>
        <w:t>« </w:t>
      </w:r>
      <w:r w:rsidR="009D4A85" w:rsidRPr="0095276B">
        <w:t>La cage ou le chaudron</w:t>
      </w:r>
      <w:r>
        <w:t xml:space="preserve">, </w:t>
      </w:r>
      <w:r w:rsidR="009D4A85" w:rsidRPr="0095276B">
        <w:t xml:space="preserve">des </w:t>
      </w:r>
      <w:proofErr w:type="spellStart"/>
      <w:r w:rsidR="009D4A85" w:rsidRPr="0095276B">
        <w:t>Challeries</w:t>
      </w:r>
      <w:proofErr w:type="spellEnd"/>
      <w:r>
        <w:t xml:space="preserve">, </w:t>
      </w:r>
      <w:r w:rsidR="009D4A85" w:rsidRPr="0095276B">
        <w:t>la cage ou le chaudron</w:t>
      </w:r>
      <w:r>
        <w:t xml:space="preserve"> ! </w:t>
      </w:r>
      <w:r w:rsidR="009D4A85" w:rsidRPr="0095276B">
        <w:t>C</w:t>
      </w:r>
      <w:r>
        <w:t>’</w:t>
      </w:r>
      <w:r w:rsidR="009D4A85" w:rsidRPr="0095276B">
        <w:t>est pourquoi</w:t>
      </w:r>
      <w:r>
        <w:t>.</w:t>
      </w:r>
    </w:p>
    <w:p w14:paraId="3A4393C5" w14:textId="77777777" w:rsidR="006455E5" w:rsidRDefault="009D4A85" w:rsidP="006455E5">
      <w:pPr>
        <w:ind w:firstLine="0"/>
        <w:jc w:val="center"/>
        <w:rPr>
          <w:i/>
          <w:iCs/>
        </w:rPr>
      </w:pPr>
      <w:r w:rsidRPr="002666CE">
        <w:rPr>
          <w:i/>
          <w:iCs/>
        </w:rPr>
        <w:t>Mangez ce grain</w:t>
      </w:r>
      <w:r w:rsidR="006455E5">
        <w:rPr>
          <w:i/>
          <w:iCs/>
        </w:rPr>
        <w:t xml:space="preserve">, </w:t>
      </w:r>
      <w:r w:rsidRPr="002666CE">
        <w:rPr>
          <w:i/>
          <w:iCs/>
        </w:rPr>
        <w:t>et croyez-moi</w:t>
      </w:r>
      <w:r w:rsidR="006455E5">
        <w:rPr>
          <w:i/>
          <w:iCs/>
        </w:rPr>
        <w:t>.</w:t>
      </w:r>
    </w:p>
    <w:p w14:paraId="4688D06C" w14:textId="7892FEBD" w:rsidR="006455E5" w:rsidRDefault="006455E5" w:rsidP="002666CE"/>
    <w:p w14:paraId="7BF7BDAE" w14:textId="09B091E2" w:rsidR="002666CE" w:rsidRDefault="006455E5" w:rsidP="002666CE">
      <w:r>
        <w:t>— </w:t>
      </w:r>
      <w:r w:rsidR="009D4A85" w:rsidRPr="0095276B">
        <w:t>Il se détruit de soi-même</w:t>
      </w:r>
      <w:r>
        <w:t xml:space="preserve">, </w:t>
      </w:r>
      <w:r w:rsidR="009D4A85" w:rsidRPr="0095276B">
        <w:t>cher Monsieur</w:t>
      </w:r>
      <w:r>
        <w:t xml:space="preserve">, </w:t>
      </w:r>
      <w:r w:rsidR="009D4A85" w:rsidRPr="0095276B">
        <w:t>sans tant de soucis</w:t>
      </w:r>
      <w:r>
        <w:t>. »</w:t>
      </w:r>
    </w:p>
    <w:p w14:paraId="0FF47AB4" w14:textId="5CC62E51" w:rsidR="006455E5" w:rsidRDefault="009D4A85" w:rsidP="002666CE">
      <w:r w:rsidRPr="0095276B">
        <w:t xml:space="preserve">Mais </w:t>
      </w:r>
      <w:r w:rsidR="006455E5">
        <w:t>M. </w:t>
      </w:r>
      <w:r w:rsidRPr="0095276B">
        <w:t xml:space="preserve">Le </w:t>
      </w:r>
      <w:proofErr w:type="spellStart"/>
      <w:r w:rsidRPr="0095276B">
        <w:t>Pleynier</w:t>
      </w:r>
      <w:proofErr w:type="spellEnd"/>
      <w:r w:rsidRPr="0095276B">
        <w:t xml:space="preserve"> s</w:t>
      </w:r>
      <w:r w:rsidR="006455E5">
        <w:t>’</w:t>
      </w:r>
      <w:r w:rsidRPr="0095276B">
        <w:t>en allait</w:t>
      </w:r>
      <w:r w:rsidR="006455E5">
        <w:t xml:space="preserve">, </w:t>
      </w:r>
      <w:r w:rsidRPr="0095276B">
        <w:t>nez en l</w:t>
      </w:r>
      <w:r w:rsidR="006455E5">
        <w:t>’</w:t>
      </w:r>
      <w:r w:rsidRPr="0095276B">
        <w:t>air</w:t>
      </w:r>
      <w:r w:rsidR="006455E5">
        <w:t xml:space="preserve">, </w:t>
      </w:r>
      <w:r w:rsidRPr="0095276B">
        <w:t>répétant à ha</w:t>
      </w:r>
      <w:r w:rsidRPr="0095276B">
        <w:t>u</w:t>
      </w:r>
      <w:r w:rsidRPr="0095276B">
        <w:t>te voix</w:t>
      </w:r>
      <w:r w:rsidR="006455E5">
        <w:t> :</w:t>
      </w:r>
    </w:p>
    <w:p w14:paraId="66B8213C" w14:textId="77777777" w:rsidR="006455E5" w:rsidRDefault="009D4A85" w:rsidP="006455E5">
      <w:pPr>
        <w:ind w:firstLine="0"/>
        <w:jc w:val="center"/>
        <w:rPr>
          <w:i/>
        </w:rPr>
      </w:pPr>
      <w:r w:rsidRPr="002666CE">
        <w:rPr>
          <w:i/>
        </w:rPr>
        <w:t>La cage ou le chaudron</w:t>
      </w:r>
      <w:r w:rsidR="006455E5">
        <w:rPr>
          <w:i/>
        </w:rPr>
        <w:t> !</w:t>
      </w:r>
    </w:p>
    <w:p w14:paraId="6654BE3B" w14:textId="77777777" w:rsidR="006455E5" w:rsidRDefault="009D4A85" w:rsidP="002666CE">
      <w:r w:rsidRPr="0095276B">
        <w:t>et laissant ses deux interlocuteurs en doute sur son bon sens</w:t>
      </w:r>
      <w:r w:rsidR="006455E5">
        <w:t>.</w:t>
      </w:r>
    </w:p>
    <w:p w14:paraId="64816DF1" w14:textId="40DFD755" w:rsidR="006455E5" w:rsidRDefault="006455E5" w:rsidP="002666CE"/>
    <w:p w14:paraId="55C00215" w14:textId="77777777" w:rsidR="006455E5" w:rsidRDefault="009D4A85" w:rsidP="002666CE">
      <w:r w:rsidRPr="0095276B">
        <w:t>Le soir de ce jour</w:t>
      </w:r>
      <w:r w:rsidR="006455E5">
        <w:t xml:space="preserve">, </w:t>
      </w:r>
      <w:r w:rsidRPr="0095276B">
        <w:t>le regard acéré de Laure fut le premier à surprendre</w:t>
      </w:r>
      <w:r w:rsidR="006455E5">
        <w:t xml:space="preserve">, </w:t>
      </w:r>
      <w:r w:rsidRPr="0095276B">
        <w:t>au fond du ciel</w:t>
      </w:r>
      <w:r w:rsidR="006455E5">
        <w:t xml:space="preserve">, </w:t>
      </w:r>
      <w:r w:rsidRPr="0095276B">
        <w:t>l</w:t>
      </w:r>
      <w:r w:rsidR="006455E5">
        <w:t>’</w:t>
      </w:r>
      <w:r w:rsidRPr="0095276B">
        <w:t>apparition hésitante de la tro</w:t>
      </w:r>
      <w:r w:rsidRPr="0095276B">
        <w:t>i</w:t>
      </w:r>
      <w:r w:rsidRPr="0095276B">
        <w:t>sième étoile</w:t>
      </w:r>
      <w:r w:rsidR="006455E5">
        <w:t xml:space="preserve">. </w:t>
      </w:r>
      <w:r w:rsidRPr="0095276B">
        <w:t>La cuisine et le salon connurent aussitôt la no</w:t>
      </w:r>
      <w:r w:rsidRPr="0095276B">
        <w:t>u</w:t>
      </w:r>
      <w:r w:rsidRPr="0095276B">
        <w:t>velle</w:t>
      </w:r>
      <w:r w:rsidR="006455E5">
        <w:t xml:space="preserve">. </w:t>
      </w:r>
      <w:r w:rsidRPr="0095276B">
        <w:t>Il en résulta un brouhaha subit</w:t>
      </w:r>
      <w:r w:rsidR="006455E5">
        <w:t xml:space="preserve">. </w:t>
      </w:r>
      <w:r w:rsidRPr="0095276B">
        <w:t>Une porte s</w:t>
      </w:r>
      <w:r w:rsidR="006455E5">
        <w:t>’</w:t>
      </w:r>
      <w:r w:rsidRPr="0095276B">
        <w:t>ouvrit devant le sourire joyeux de Sarah</w:t>
      </w:r>
      <w:r w:rsidR="006455E5">
        <w:t> :</w:t>
      </w:r>
    </w:p>
    <w:p w14:paraId="08B6D25B" w14:textId="5C12BBEB" w:rsidR="002666CE" w:rsidRDefault="006455E5" w:rsidP="002666CE">
      <w:r>
        <w:t>« </w:t>
      </w:r>
      <w:r w:rsidR="009D4A85" w:rsidRPr="0095276B">
        <w:t>À table</w:t>
      </w:r>
      <w:r>
        <w:t> ! »</w:t>
      </w:r>
    </w:p>
    <w:p w14:paraId="64E6EC89" w14:textId="22320A69" w:rsidR="006455E5" w:rsidRDefault="009D4A85" w:rsidP="002666CE">
      <w:r w:rsidRPr="0095276B">
        <w:t>Une odeur de bouillon gras rampait sournoisement sur le carreau</w:t>
      </w:r>
      <w:r w:rsidR="006455E5">
        <w:t xml:space="preserve">. </w:t>
      </w:r>
      <w:r w:rsidRPr="0095276B">
        <w:t>Elle se leva et prit les gens par les épaules</w:t>
      </w:r>
      <w:r w:rsidR="006455E5">
        <w:t xml:space="preserve">. </w:t>
      </w:r>
      <w:r w:rsidRPr="0095276B">
        <w:t xml:space="preserve">Les </w:t>
      </w:r>
      <w:proofErr w:type="spellStart"/>
      <w:r w:rsidRPr="0095276B">
        <w:rPr>
          <w:i/>
          <w:iCs/>
        </w:rPr>
        <w:t>tale</w:t>
      </w:r>
      <w:r w:rsidRPr="0095276B">
        <w:rPr>
          <w:i/>
          <w:iCs/>
        </w:rPr>
        <w:t>s</w:t>
      </w:r>
      <w:r w:rsidRPr="0095276B">
        <w:rPr>
          <w:i/>
          <w:iCs/>
        </w:rPr>
        <w:t>ses</w:t>
      </w:r>
      <w:proofErr w:type="spellEnd"/>
      <w:r w:rsidRPr="00BE2173">
        <w:rPr>
          <w:rStyle w:val="Appelnotedebasdep"/>
        </w:rPr>
        <w:footnoteReference w:id="28"/>
      </w:r>
      <w:r w:rsidRPr="0095276B">
        <w:t xml:space="preserve"> pliés s</w:t>
      </w:r>
      <w:r w:rsidR="006455E5">
        <w:t>’</w:t>
      </w:r>
      <w:r w:rsidRPr="0095276B">
        <w:t>entassaient déjà sur la cheminée</w:t>
      </w:r>
      <w:r w:rsidR="006455E5">
        <w:t>. M. </w:t>
      </w:r>
      <w:r w:rsidRPr="0095276B">
        <w:t>Hippolyte a</w:t>
      </w:r>
      <w:r w:rsidRPr="0095276B">
        <w:t>p</w:t>
      </w:r>
      <w:r w:rsidRPr="0095276B">
        <w:t>parut le premier</w:t>
      </w:r>
      <w:r w:rsidR="006455E5">
        <w:t xml:space="preserve"> ; </w:t>
      </w:r>
      <w:r w:rsidRPr="0095276B">
        <w:t>Myrtil suivait</w:t>
      </w:r>
      <w:r w:rsidR="006455E5">
        <w:t xml:space="preserve">, </w:t>
      </w:r>
      <w:r w:rsidRPr="0095276B">
        <w:t>le front cerclé d</w:t>
      </w:r>
      <w:r w:rsidR="006455E5">
        <w:t>’</w:t>
      </w:r>
      <w:r w:rsidRPr="0095276B">
        <w:t>un rond sa</w:t>
      </w:r>
      <w:r w:rsidRPr="0095276B">
        <w:t>n</w:t>
      </w:r>
      <w:r w:rsidRPr="0095276B">
        <w:t>glant à l</w:t>
      </w:r>
      <w:r w:rsidR="006455E5">
        <w:t>’</w:t>
      </w:r>
      <w:r w:rsidRPr="0095276B">
        <w:t>emplacement du chapeau</w:t>
      </w:r>
      <w:r w:rsidR="006455E5">
        <w:t>.</w:t>
      </w:r>
    </w:p>
    <w:p w14:paraId="399F3D02" w14:textId="553D7B56" w:rsidR="006455E5" w:rsidRDefault="009D4A85" w:rsidP="002666CE">
      <w:r w:rsidRPr="0095276B">
        <w:t>La table et la salle à manger furent trop petites</w:t>
      </w:r>
      <w:r w:rsidR="006455E5">
        <w:t xml:space="preserve">. </w:t>
      </w:r>
      <w:r w:rsidRPr="0095276B">
        <w:t>Des app</w:t>
      </w:r>
      <w:r w:rsidRPr="0095276B">
        <w:t>é</w:t>
      </w:r>
      <w:r w:rsidRPr="0095276B">
        <w:t>tits de vingt-quatre heures firent monter le sang aux joues</w:t>
      </w:r>
      <w:r w:rsidR="006455E5">
        <w:t xml:space="preserve">. </w:t>
      </w:r>
      <w:r w:rsidRPr="0095276B">
        <w:t>Du vin rosé</w:t>
      </w:r>
      <w:r w:rsidR="006455E5">
        <w:t xml:space="preserve">, </w:t>
      </w:r>
      <w:r w:rsidRPr="0095276B">
        <w:t>à goût de pierre à fusil</w:t>
      </w:r>
      <w:r w:rsidR="006455E5">
        <w:t xml:space="preserve">, </w:t>
      </w:r>
      <w:r w:rsidRPr="0095276B">
        <w:t>noble épave d</w:t>
      </w:r>
      <w:r w:rsidR="006455E5">
        <w:t>’</w:t>
      </w:r>
      <w:r w:rsidRPr="0095276B">
        <w:t>Alsace</w:t>
      </w:r>
      <w:r w:rsidR="006455E5">
        <w:t xml:space="preserve">, </w:t>
      </w:r>
      <w:r w:rsidRPr="0095276B">
        <w:t>sauvée dans le déménagement</w:t>
      </w:r>
      <w:r w:rsidR="006455E5">
        <w:t xml:space="preserve">, </w:t>
      </w:r>
      <w:r w:rsidRPr="0095276B">
        <w:t>aiguisa le fumet d</w:t>
      </w:r>
      <w:r w:rsidR="006455E5">
        <w:t>’</w:t>
      </w:r>
      <w:r w:rsidRPr="0095276B">
        <w:t xml:space="preserve">un bouilli </w:t>
      </w:r>
      <w:r w:rsidRPr="0095276B">
        <w:lastRenderedPageBreak/>
        <w:t>digne des dieux</w:t>
      </w:r>
      <w:r w:rsidR="006455E5">
        <w:t xml:space="preserve">. </w:t>
      </w:r>
      <w:r w:rsidRPr="0095276B">
        <w:t xml:space="preserve">Les enfants firent couler la </w:t>
      </w:r>
      <w:r w:rsidR="006455E5">
        <w:t>moel</w:t>
      </w:r>
      <w:r w:rsidRPr="0095276B">
        <w:t>le brûlante en longues tartines salées</w:t>
      </w:r>
      <w:r w:rsidR="006455E5">
        <w:t xml:space="preserve">. </w:t>
      </w:r>
      <w:r w:rsidRPr="0095276B">
        <w:t>Et quand la faim eut jeté son dernier feu sur les pommes de terre et sur la laitue</w:t>
      </w:r>
      <w:r w:rsidR="006455E5">
        <w:t xml:space="preserve">, </w:t>
      </w:r>
      <w:r w:rsidRPr="0095276B">
        <w:t xml:space="preserve">un plat de </w:t>
      </w:r>
      <w:proofErr w:type="spellStart"/>
      <w:r w:rsidRPr="0095276B">
        <w:rPr>
          <w:i/>
          <w:iCs/>
        </w:rPr>
        <w:t>gänsefleisch</w:t>
      </w:r>
      <w:proofErr w:type="spellEnd"/>
      <w:r w:rsidRPr="00BE2173">
        <w:rPr>
          <w:rStyle w:val="Appelnotedebasdep"/>
        </w:rPr>
        <w:footnoteReference w:id="29"/>
      </w:r>
      <w:r w:rsidR="006455E5">
        <w:t xml:space="preserve">, </w:t>
      </w:r>
      <w:r w:rsidRPr="0095276B">
        <w:t>une terrine de foie de Strasbourg</w:t>
      </w:r>
      <w:r w:rsidR="006455E5">
        <w:t xml:space="preserve">, </w:t>
      </w:r>
      <w:r w:rsidRPr="0095276B">
        <w:t>un décamètre de cervelas et une colline de beignets ruisselants de graisse vinrent rappeler que le plaisir mérite autant d</w:t>
      </w:r>
      <w:r w:rsidR="006455E5">
        <w:t>’</w:t>
      </w:r>
      <w:r w:rsidRPr="0095276B">
        <w:t>égards que le besoin</w:t>
      </w:r>
      <w:r w:rsidR="006455E5">
        <w:t>.</w:t>
      </w:r>
    </w:p>
    <w:p w14:paraId="34D3B162" w14:textId="77777777" w:rsidR="006455E5" w:rsidRDefault="009D4A85" w:rsidP="002666CE">
      <w:r w:rsidRPr="0095276B">
        <w:t>Les plaisanteries tombaient d</w:t>
      </w:r>
      <w:r w:rsidR="006455E5">
        <w:t>’</w:t>
      </w:r>
      <w:r w:rsidRPr="0095276B">
        <w:t>aplomb sur Victor Léon</w:t>
      </w:r>
      <w:r w:rsidR="006455E5">
        <w:t xml:space="preserve">, </w:t>
      </w:r>
      <w:r w:rsidRPr="0095276B">
        <w:t>tout épanoui d</w:t>
      </w:r>
      <w:r w:rsidR="006455E5">
        <w:t>’</w:t>
      </w:r>
      <w:r w:rsidRPr="0095276B">
        <w:t>étonnement à l</w:t>
      </w:r>
      <w:r w:rsidR="006455E5">
        <w:t>’</w:t>
      </w:r>
      <w:r w:rsidRPr="0095276B">
        <w:t>idée d</w:t>
      </w:r>
      <w:r w:rsidR="006455E5">
        <w:t>’</w:t>
      </w:r>
      <w:r w:rsidRPr="0095276B">
        <w:t xml:space="preserve">avoir </w:t>
      </w:r>
      <w:r w:rsidRPr="0095276B">
        <w:rPr>
          <w:i/>
          <w:iCs/>
        </w:rPr>
        <w:t xml:space="preserve">refait </w:t>
      </w:r>
      <w:proofErr w:type="spellStart"/>
      <w:r w:rsidRPr="0095276B">
        <w:rPr>
          <w:i/>
          <w:iCs/>
        </w:rPr>
        <w:t>Kipour</w:t>
      </w:r>
      <w:proofErr w:type="spellEnd"/>
      <w:r w:rsidRPr="00BE2173">
        <w:rPr>
          <w:rStyle w:val="Appelnotedebasdep"/>
        </w:rPr>
        <w:footnoteReference w:id="30"/>
      </w:r>
      <w:r w:rsidR="006455E5">
        <w:t>.</w:t>
      </w:r>
    </w:p>
    <w:p w14:paraId="59D0E754" w14:textId="77777777" w:rsidR="006455E5" w:rsidRDefault="009D4A85" w:rsidP="002666CE">
      <w:r w:rsidRPr="0095276B">
        <w:t>Et le courtier convenait que la religion a du bon</w:t>
      </w:r>
      <w:r w:rsidR="006455E5">
        <w:t xml:space="preserve">, </w:t>
      </w:r>
      <w:r w:rsidRPr="0095276B">
        <w:t>en cr</w:t>
      </w:r>
      <w:r w:rsidRPr="0095276B">
        <w:t>o</w:t>
      </w:r>
      <w:r w:rsidRPr="0095276B">
        <w:t xml:space="preserve">quant des </w:t>
      </w:r>
      <w:proofErr w:type="spellStart"/>
      <w:r w:rsidRPr="0095276B">
        <w:rPr>
          <w:i/>
          <w:iCs/>
        </w:rPr>
        <w:t>griebé</w:t>
      </w:r>
      <w:proofErr w:type="spellEnd"/>
      <w:r w:rsidRPr="00BE2173">
        <w:rPr>
          <w:rStyle w:val="Appelnotedebasdep"/>
        </w:rPr>
        <w:footnoteReference w:id="31"/>
      </w:r>
      <w:r w:rsidRPr="0095276B">
        <w:t xml:space="preserve"> sous sa moustache</w:t>
      </w:r>
      <w:r w:rsidR="006455E5">
        <w:t xml:space="preserve">. </w:t>
      </w:r>
      <w:r w:rsidRPr="0095276B">
        <w:t>Une pointe de Vouvray acheva de persuader que l</w:t>
      </w:r>
      <w:r w:rsidR="006455E5">
        <w:t>’</w:t>
      </w:r>
      <w:r w:rsidRPr="0095276B">
        <w:t>Éternel avait accordé le pardon i</w:t>
      </w:r>
      <w:r w:rsidRPr="0095276B">
        <w:t>m</w:t>
      </w:r>
      <w:r w:rsidRPr="0095276B">
        <w:t>ploré pendant un jour et une nuit</w:t>
      </w:r>
      <w:r w:rsidR="006455E5">
        <w:t xml:space="preserve">. </w:t>
      </w:r>
      <w:r w:rsidRPr="0095276B">
        <w:t>Les enfants avaient disparu</w:t>
      </w:r>
      <w:r w:rsidR="006455E5">
        <w:t xml:space="preserve">. </w:t>
      </w:r>
      <w:r w:rsidRPr="0095276B">
        <w:t xml:space="preserve">Les femmes refoulèrent les hommes dans le </w:t>
      </w:r>
      <w:r w:rsidR="006455E5">
        <w:t>« </w:t>
      </w:r>
      <w:r w:rsidRPr="0095276B">
        <w:t>salon</w:t>
      </w:r>
      <w:r w:rsidR="006455E5">
        <w:t> »</w:t>
      </w:r>
      <w:r w:rsidRPr="0095276B">
        <w:t xml:space="preserve"> avec leurs pipes et un précieux flacon de kirsch de la Forêt Noire</w:t>
      </w:r>
      <w:r w:rsidR="006455E5">
        <w:t xml:space="preserve">. </w:t>
      </w:r>
      <w:r w:rsidRPr="0095276B">
        <w:t>L</w:t>
      </w:r>
      <w:r w:rsidR="006455E5">
        <w:t>’</w:t>
      </w:r>
      <w:r w:rsidRPr="0095276B">
        <w:t>orage qui avait menacé tout le jour s</w:t>
      </w:r>
      <w:r w:rsidR="006455E5">
        <w:t>’</w:t>
      </w:r>
      <w:r w:rsidRPr="0095276B">
        <w:t>était éloigné sans éclater</w:t>
      </w:r>
      <w:r w:rsidR="006455E5">
        <w:t xml:space="preserve">. </w:t>
      </w:r>
      <w:r w:rsidRPr="0095276B">
        <w:t>Joseph et Guillaume</w:t>
      </w:r>
      <w:r w:rsidR="006455E5">
        <w:t xml:space="preserve">, </w:t>
      </w:r>
      <w:r w:rsidRPr="0095276B">
        <w:t>ayant échangé un regard</w:t>
      </w:r>
      <w:r w:rsidR="006455E5">
        <w:t xml:space="preserve">, </w:t>
      </w:r>
      <w:r w:rsidRPr="0095276B">
        <w:t>s</w:t>
      </w:r>
      <w:r w:rsidR="006455E5">
        <w:t>’</w:t>
      </w:r>
      <w:r w:rsidRPr="0095276B">
        <w:t>éloignèrent douc</w:t>
      </w:r>
      <w:r w:rsidRPr="0095276B">
        <w:t>e</w:t>
      </w:r>
      <w:r w:rsidRPr="0095276B">
        <w:t>ment</w:t>
      </w:r>
      <w:r w:rsidR="006455E5">
        <w:t>.</w:t>
      </w:r>
    </w:p>
    <w:p w14:paraId="4E63DBD7" w14:textId="3848BEEA" w:rsidR="009D4A85" w:rsidRPr="0095276B" w:rsidRDefault="009D4A85" w:rsidP="006455E5">
      <w:pPr>
        <w:pStyle w:val="Titre2"/>
        <w:pageBreakBefore/>
        <w:rPr>
          <w:szCs w:val="44"/>
        </w:rPr>
      </w:pPr>
      <w:bookmarkStart w:id="26" w:name="_Toc197888829"/>
      <w:r w:rsidRPr="0095276B">
        <w:rPr>
          <w:szCs w:val="44"/>
        </w:rPr>
        <w:lastRenderedPageBreak/>
        <w:t>7</w:t>
      </w:r>
      <w:bookmarkEnd w:id="26"/>
      <w:r w:rsidRPr="0095276B">
        <w:rPr>
          <w:szCs w:val="44"/>
        </w:rPr>
        <w:br/>
      </w:r>
    </w:p>
    <w:p w14:paraId="398CC47A" w14:textId="77777777" w:rsidR="006455E5" w:rsidRDefault="009D4A85" w:rsidP="002666CE">
      <w:r w:rsidRPr="0095276B">
        <w:t>Ils se rendirent dans le bureau</w:t>
      </w:r>
      <w:r w:rsidR="006455E5">
        <w:t xml:space="preserve">, </w:t>
      </w:r>
      <w:r w:rsidRPr="0095276B">
        <w:t>et Joseph alluma la lampe</w:t>
      </w:r>
      <w:r w:rsidR="006455E5">
        <w:t xml:space="preserve">. </w:t>
      </w:r>
      <w:r w:rsidRPr="0095276B">
        <w:t>Un repas léger d</w:t>
      </w:r>
      <w:r w:rsidR="006455E5">
        <w:t>’</w:t>
      </w:r>
      <w:r w:rsidRPr="0095276B">
        <w:t>alcool</w:t>
      </w:r>
      <w:r w:rsidR="006455E5">
        <w:t xml:space="preserve">, </w:t>
      </w:r>
      <w:r w:rsidRPr="0095276B">
        <w:t>après un jour de privation et de r</w:t>
      </w:r>
      <w:r w:rsidRPr="0095276B">
        <w:t>é</w:t>
      </w:r>
      <w:r w:rsidRPr="0095276B">
        <w:t>flexion ininterrompue</w:t>
      </w:r>
      <w:r w:rsidR="006455E5">
        <w:t xml:space="preserve">, </w:t>
      </w:r>
      <w:r w:rsidRPr="0095276B">
        <w:t>faisait des esprits nets et vifs</w:t>
      </w:r>
      <w:r w:rsidR="006455E5">
        <w:t>.</w:t>
      </w:r>
    </w:p>
    <w:p w14:paraId="6A6C2E4D" w14:textId="77777777" w:rsidR="006455E5" w:rsidRDefault="009D4A85" w:rsidP="002666CE">
      <w:r w:rsidRPr="0095276B">
        <w:t>Le courrier s</w:t>
      </w:r>
      <w:r w:rsidR="006455E5">
        <w:t>’</w:t>
      </w:r>
      <w:r w:rsidRPr="0095276B">
        <w:t>accumulait depuis vingt-quatre heures</w:t>
      </w:r>
      <w:r w:rsidR="006455E5">
        <w:t xml:space="preserve">. </w:t>
      </w:r>
      <w:r w:rsidRPr="0095276B">
        <w:t>Ils s</w:t>
      </w:r>
      <w:r w:rsidR="006455E5">
        <w:t>’</w:t>
      </w:r>
      <w:r w:rsidRPr="0095276B">
        <w:t>assirent de part et d</w:t>
      </w:r>
      <w:r w:rsidR="006455E5">
        <w:t>’</w:t>
      </w:r>
      <w:r w:rsidRPr="0095276B">
        <w:t>autre et l</w:t>
      </w:r>
      <w:r w:rsidR="006455E5">
        <w:t>’</w:t>
      </w:r>
      <w:r w:rsidRPr="0095276B">
        <w:t>attaquèrent avec méthode</w:t>
      </w:r>
      <w:r w:rsidR="006455E5">
        <w:t xml:space="preserve">. </w:t>
      </w:r>
      <w:r w:rsidRPr="0095276B">
        <w:t>C</w:t>
      </w:r>
      <w:r w:rsidR="006455E5">
        <w:t>’</w:t>
      </w:r>
      <w:r w:rsidRPr="0095276B">
        <w:t>était le seul jour de l</w:t>
      </w:r>
      <w:r w:rsidR="006455E5">
        <w:t>’</w:t>
      </w:r>
      <w:r w:rsidRPr="0095276B">
        <w:t>année où</w:t>
      </w:r>
      <w:r w:rsidR="006455E5">
        <w:t xml:space="preserve">, </w:t>
      </w:r>
      <w:r w:rsidRPr="0095276B">
        <w:t>de tradition déjà longue</w:t>
      </w:r>
      <w:r w:rsidR="006455E5">
        <w:t xml:space="preserve">, </w:t>
      </w:r>
      <w:r w:rsidRPr="0095276B">
        <w:t>ce droit leur fût conféré</w:t>
      </w:r>
      <w:r w:rsidR="006455E5">
        <w:t>.</w:t>
      </w:r>
    </w:p>
    <w:p w14:paraId="52B99A0D" w14:textId="77777777" w:rsidR="006455E5" w:rsidRDefault="006455E5" w:rsidP="002666CE">
      <w:r>
        <w:t>« </w:t>
      </w:r>
      <w:r w:rsidR="009D4A85" w:rsidRPr="0095276B">
        <w:t>Bonnet</w:t>
      </w:r>
      <w:r>
        <w:t>, »</w:t>
      </w:r>
      <w:r w:rsidR="009D4A85" w:rsidRPr="0095276B">
        <w:t xml:space="preserve"> disait Guillaume</w:t>
      </w:r>
      <w:r>
        <w:t>, « </w:t>
      </w:r>
      <w:r w:rsidR="009D4A85" w:rsidRPr="0095276B">
        <w:t>six pièces Loup de Mer</w:t>
      </w:r>
      <w:r>
        <w:t>.</w:t>
      </w:r>
    </w:p>
    <w:p w14:paraId="01A3D296" w14:textId="77777777" w:rsidR="006455E5" w:rsidRDefault="006455E5" w:rsidP="002666CE">
      <w:r>
        <w:t>— </w:t>
      </w:r>
      <w:proofErr w:type="spellStart"/>
      <w:r w:rsidR="009D4A85" w:rsidRPr="0095276B">
        <w:t>Sigaut</w:t>
      </w:r>
      <w:proofErr w:type="spellEnd"/>
      <w:r w:rsidR="009D4A85" w:rsidRPr="0095276B">
        <w:t>-Legrand annule l</w:t>
      </w:r>
      <w:r>
        <w:t>’</w:t>
      </w:r>
      <w:r w:rsidR="009D4A85" w:rsidRPr="0095276B">
        <w:t>ordre passé avant-hier</w:t>
      </w:r>
      <w:r>
        <w:t>.</w:t>
      </w:r>
    </w:p>
    <w:p w14:paraId="16407A13" w14:textId="77777777" w:rsidR="006455E5" w:rsidRDefault="006455E5" w:rsidP="002666CE">
      <w:r>
        <w:t>— </w:t>
      </w:r>
      <w:r w:rsidR="009D4A85" w:rsidRPr="0095276B">
        <w:t>Quelles raisons</w:t>
      </w:r>
      <w:r>
        <w:t> ?</w:t>
      </w:r>
    </w:p>
    <w:p w14:paraId="5AC2DA40" w14:textId="77777777" w:rsidR="006455E5" w:rsidRDefault="006455E5" w:rsidP="002666CE">
      <w:r>
        <w:t>— </w:t>
      </w:r>
      <w:r w:rsidR="009D4A85" w:rsidRPr="0095276B">
        <w:t>Pas de raisons</w:t>
      </w:r>
      <w:r>
        <w:t>. « </w:t>
      </w:r>
      <w:r w:rsidR="009D4A85" w:rsidRPr="0095276B">
        <w:t>Mille regrets</w:t>
      </w:r>
      <w:r>
        <w:t> ».</w:t>
      </w:r>
    </w:p>
    <w:p w14:paraId="0AC43CD7" w14:textId="77777777" w:rsidR="006455E5" w:rsidRDefault="006455E5" w:rsidP="002666CE">
      <w:r>
        <w:t>— </w:t>
      </w:r>
      <w:r w:rsidR="009D4A85" w:rsidRPr="0095276B">
        <w:t>Ou</w:t>
      </w:r>
      <w:r>
        <w:t xml:space="preserve">… </w:t>
      </w:r>
      <w:r w:rsidR="009D4A85" w:rsidRPr="0095276B">
        <w:t>i</w:t>
      </w:r>
      <w:r>
        <w:t xml:space="preserve"> ! </w:t>
      </w:r>
      <w:r w:rsidR="009D4A85" w:rsidRPr="0095276B">
        <w:t>Jalabert</w:t>
      </w:r>
      <w:r>
        <w:t xml:space="preserve">, </w:t>
      </w:r>
      <w:r w:rsidR="009D4A85" w:rsidRPr="0095276B">
        <w:t>de Dijon</w:t>
      </w:r>
      <w:r>
        <w:t xml:space="preserve">, </w:t>
      </w:r>
      <w:r w:rsidR="009D4A85" w:rsidRPr="0095276B">
        <w:t>quatre pièces serge bleue</w:t>
      </w:r>
      <w:r>
        <w:t>.</w:t>
      </w:r>
    </w:p>
    <w:p w14:paraId="408A0E96" w14:textId="77777777" w:rsidR="006455E5" w:rsidRDefault="006455E5" w:rsidP="002666CE">
      <w:r>
        <w:t>— </w:t>
      </w:r>
      <w:r w:rsidR="009D4A85" w:rsidRPr="0095276B">
        <w:t xml:space="preserve">Le </w:t>
      </w:r>
      <w:r w:rsidR="009D4A85" w:rsidRPr="0095276B">
        <w:rPr>
          <w:i/>
          <w:iCs/>
        </w:rPr>
        <w:t>Bon Marché</w:t>
      </w:r>
      <w:r>
        <w:t xml:space="preserve">… </w:t>
      </w:r>
      <w:r w:rsidR="009D4A85" w:rsidRPr="0095276B">
        <w:t>euh</w:t>
      </w:r>
      <w:r>
        <w:t> ! « </w:t>
      </w:r>
      <w:r w:rsidR="009D4A85" w:rsidRPr="0095276B">
        <w:t>Décidément besoin de rien</w:t>
      </w:r>
      <w:r>
        <w:t xml:space="preserve">… </w:t>
      </w:r>
      <w:r w:rsidR="009D4A85" w:rsidRPr="0095276B">
        <w:t>inutile de se déranger</w:t>
      </w:r>
      <w:r>
        <w:t xml:space="preserve">… </w:t>
      </w:r>
      <w:r w:rsidR="009D4A85" w:rsidRPr="0095276B">
        <w:t>regrets</w:t>
      </w:r>
      <w:r>
        <w:t> ».</w:t>
      </w:r>
    </w:p>
    <w:p w14:paraId="42682653" w14:textId="77777777" w:rsidR="006455E5" w:rsidRDefault="006455E5" w:rsidP="002666CE">
      <w:r>
        <w:t>— </w:t>
      </w:r>
      <w:r w:rsidR="009D4A85" w:rsidRPr="0095276B">
        <w:t>Il faudra y retourner</w:t>
      </w:r>
      <w:r>
        <w:t>.</w:t>
      </w:r>
    </w:p>
    <w:p w14:paraId="16E0F361" w14:textId="77777777" w:rsidR="006455E5" w:rsidRDefault="006455E5" w:rsidP="002666CE">
      <w:r>
        <w:t>— …</w:t>
      </w:r>
      <w:r>
        <w:rPr>
          <w:rFonts w:eastAsia="Georgia" w:cs="Georgia"/>
        </w:rPr>
        <w:t xml:space="preserve"> </w:t>
      </w:r>
      <w:r w:rsidR="009D4A85" w:rsidRPr="0095276B">
        <w:t>Mon intention</w:t>
      </w:r>
      <w:r>
        <w:t xml:space="preserve">. </w:t>
      </w:r>
      <w:r w:rsidR="009D4A85" w:rsidRPr="0095276B">
        <w:t>S</w:t>
      </w:r>
      <w:r>
        <w:t>’</w:t>
      </w:r>
      <w:r w:rsidR="009D4A85" w:rsidRPr="0095276B">
        <w:t>ils se figurent en être quittes avec une lettre</w:t>
      </w:r>
      <w:r>
        <w:t>…</w:t>
      </w:r>
    </w:p>
    <w:p w14:paraId="56345291" w14:textId="77777777" w:rsidR="006455E5" w:rsidRDefault="006455E5" w:rsidP="002666CE">
      <w:r>
        <w:t>— </w:t>
      </w:r>
      <w:r w:rsidR="009D4A85" w:rsidRPr="0095276B">
        <w:t>Verneuil frères</w:t>
      </w:r>
      <w:r>
        <w:t xml:space="preserve">, </w:t>
      </w:r>
      <w:r w:rsidR="009D4A85" w:rsidRPr="0095276B">
        <w:t>dix pièces pékiné Général Faidherbe</w:t>
      </w:r>
      <w:r>
        <w:t xml:space="preserve">, </w:t>
      </w:r>
      <w:r w:rsidR="009D4A85" w:rsidRPr="0095276B">
        <w:t>à t</w:t>
      </w:r>
      <w:r w:rsidR="009D4A85" w:rsidRPr="0095276B">
        <w:t>i</w:t>
      </w:r>
      <w:r w:rsidR="009D4A85" w:rsidRPr="0095276B">
        <w:t>tre d</w:t>
      </w:r>
      <w:r>
        <w:t>’</w:t>
      </w:r>
      <w:r w:rsidR="009D4A85" w:rsidRPr="0095276B">
        <w:t>essai</w:t>
      </w:r>
      <w:r>
        <w:t>.</w:t>
      </w:r>
    </w:p>
    <w:p w14:paraId="7BE0782D" w14:textId="4EE58536" w:rsidR="002666CE" w:rsidRDefault="006455E5" w:rsidP="002666CE">
      <w:r>
        <w:t>— </w:t>
      </w:r>
      <w:r w:rsidR="009D4A85" w:rsidRPr="0095276B">
        <w:t>D</w:t>
      </w:r>
      <w:r>
        <w:t>’</w:t>
      </w:r>
      <w:r w:rsidR="009D4A85" w:rsidRPr="0095276B">
        <w:t>essai</w:t>
      </w:r>
      <w:r>
        <w:t xml:space="preserve"> ? </w:t>
      </w:r>
      <w:r w:rsidR="009D4A85" w:rsidRPr="0095276B">
        <w:t>Nous n</w:t>
      </w:r>
      <w:r>
        <w:t>’</w:t>
      </w:r>
      <w:r w:rsidR="009D4A85" w:rsidRPr="0095276B">
        <w:t>en sommes pourtant pas aux essais</w:t>
      </w:r>
      <w:r>
        <w:t xml:space="preserve">, </w:t>
      </w:r>
      <w:r w:rsidR="009D4A85" w:rsidRPr="0095276B">
        <w:t>nous</w:t>
      </w:r>
      <w:r>
        <w:t>. »</w:t>
      </w:r>
    </w:p>
    <w:p w14:paraId="155B0A3C" w14:textId="77777777" w:rsidR="006455E5" w:rsidRDefault="009D4A85" w:rsidP="002666CE">
      <w:r w:rsidRPr="0095276B">
        <w:lastRenderedPageBreak/>
        <w:t>L</w:t>
      </w:r>
      <w:r w:rsidR="006455E5">
        <w:t>’</w:t>
      </w:r>
      <w:r w:rsidRPr="0095276B">
        <w:t>inquiétude de Guillaume donne réponse à la mauvaise humeur de Joseph</w:t>
      </w:r>
      <w:r w:rsidR="006455E5">
        <w:t> :</w:t>
      </w:r>
    </w:p>
    <w:p w14:paraId="19F0838E" w14:textId="77777777" w:rsidR="006455E5" w:rsidRDefault="006455E5" w:rsidP="002666CE">
      <w:r>
        <w:t>« </w:t>
      </w:r>
      <w:r w:rsidR="009D4A85" w:rsidRPr="0095276B">
        <w:t>Nous resteront-ils</w:t>
      </w:r>
      <w:r>
        <w:t xml:space="preserve">, </w:t>
      </w:r>
      <w:r w:rsidR="009D4A85" w:rsidRPr="0095276B">
        <w:t>ceux-là</w:t>
      </w:r>
      <w:r>
        <w:t> ?</w:t>
      </w:r>
    </w:p>
    <w:p w14:paraId="2E22F6E2" w14:textId="77777777" w:rsidR="006455E5" w:rsidRDefault="006455E5" w:rsidP="002666CE">
      <w:r>
        <w:t>— </w:t>
      </w:r>
      <w:r w:rsidR="009D4A85" w:rsidRPr="0095276B">
        <w:t>Oui</w:t>
      </w:r>
      <w:r>
        <w:t xml:space="preserve">, </w:t>
      </w:r>
      <w:r w:rsidR="009D4A85" w:rsidRPr="0095276B">
        <w:t>avec toutes sortes de simagrées</w:t>
      </w:r>
      <w:r>
        <w:t xml:space="preserve">. </w:t>
      </w:r>
      <w:r w:rsidR="009D4A85" w:rsidRPr="0095276B">
        <w:t>Je connais les c</w:t>
      </w:r>
      <w:r w:rsidR="009D4A85" w:rsidRPr="0095276B">
        <w:t>o</w:t>
      </w:r>
      <w:r w:rsidR="009D4A85" w:rsidRPr="0095276B">
        <w:t>cos</w:t>
      </w:r>
      <w:r>
        <w:t xml:space="preserve"> ; </w:t>
      </w:r>
      <w:r w:rsidR="009D4A85" w:rsidRPr="0095276B">
        <w:t>une boîte de dégoûtés</w:t>
      </w:r>
      <w:r>
        <w:t xml:space="preserve">. </w:t>
      </w:r>
      <w:r w:rsidR="009D4A85" w:rsidRPr="0095276B">
        <w:t>Quand même leur dernier commis rangerait depuis un mois son pardessus dans les casiers vides</w:t>
      </w:r>
      <w:r>
        <w:t xml:space="preserve">, </w:t>
      </w:r>
      <w:r w:rsidR="009D4A85" w:rsidRPr="0095276B">
        <w:t>ils me feront perdre quatre voyages à les supplier de vouloir bien</w:t>
      </w:r>
      <w:r>
        <w:t>.</w:t>
      </w:r>
    </w:p>
    <w:p w14:paraId="78AD4689" w14:textId="77777777" w:rsidR="006455E5" w:rsidRDefault="006455E5" w:rsidP="002666CE">
      <w:r>
        <w:t>— </w:t>
      </w:r>
      <w:r w:rsidR="009D4A85" w:rsidRPr="0095276B">
        <w:rPr>
          <w:i/>
        </w:rPr>
        <w:t>Belle Jardinière</w:t>
      </w:r>
      <w:r>
        <w:t>, »</w:t>
      </w:r>
      <w:r w:rsidR="009D4A85" w:rsidRPr="0095276B">
        <w:t xml:space="preserve"> poursuit Guillaume</w:t>
      </w:r>
      <w:r>
        <w:t>.</w:t>
      </w:r>
    </w:p>
    <w:p w14:paraId="57BF5C38" w14:textId="77777777" w:rsidR="006455E5" w:rsidRDefault="006455E5" w:rsidP="002666CE">
      <w:r>
        <w:t>— « </w:t>
      </w:r>
      <w:r w:rsidR="009D4A85" w:rsidRPr="0095276B">
        <w:t>Ha</w:t>
      </w:r>
      <w:r>
        <w:t xml:space="preserve"> ? </w:t>
      </w:r>
      <w:r w:rsidR="009D4A85" w:rsidRPr="0095276B">
        <w:rPr>
          <w:i/>
          <w:iCs/>
        </w:rPr>
        <w:t>Belle J</w:t>
      </w:r>
      <w:r>
        <w:t>… ?</w:t>
      </w:r>
    </w:p>
    <w:p w14:paraId="2CCAF038" w14:textId="2A77FA05" w:rsidR="006455E5" w:rsidRDefault="006455E5" w:rsidP="002666CE">
      <w:r>
        <w:t>— </w:t>
      </w:r>
      <w:r>
        <w:rPr>
          <w:rFonts w:eastAsia="Georgia"/>
        </w:rPr>
        <w:t>« </w:t>
      </w:r>
      <w:r w:rsidR="009D4A85" w:rsidRPr="0095276B">
        <w:t>Messieurs</w:t>
      </w:r>
      <w:r>
        <w:t xml:space="preserve">, </w:t>
      </w:r>
      <w:r w:rsidR="009D4A85" w:rsidRPr="0095276B">
        <w:t>heu</w:t>
      </w:r>
      <w:r>
        <w:t xml:space="preserve">… </w:t>
      </w:r>
      <w:r w:rsidR="009D4A85" w:rsidRPr="0095276B">
        <w:t>regrets</w:t>
      </w:r>
      <w:r>
        <w:t xml:space="preserve">… </w:t>
      </w:r>
      <w:r w:rsidR="009D4A85" w:rsidRPr="0095276B">
        <w:t>promesses de ne pas vous oublier</w:t>
      </w:r>
      <w:r>
        <w:t xml:space="preserve">… </w:t>
      </w:r>
      <w:r w:rsidR="009D4A85" w:rsidRPr="0095276B">
        <w:t>collection intéressante</w:t>
      </w:r>
      <w:r>
        <w:t>… »</w:t>
      </w:r>
    </w:p>
    <w:p w14:paraId="6B49E64D" w14:textId="77777777" w:rsidR="006455E5" w:rsidRDefault="006455E5" w:rsidP="002666CE">
      <w:r>
        <w:t>— </w:t>
      </w:r>
      <w:r w:rsidR="009D4A85" w:rsidRPr="0095276B">
        <w:t>Sacré n</w:t>
      </w:r>
      <w:r>
        <w:t xml:space="preserve">… ! </w:t>
      </w:r>
      <w:r w:rsidR="009D4A85" w:rsidRPr="0095276B">
        <w:t>Je sais</w:t>
      </w:r>
      <w:r>
        <w:t> : « </w:t>
      </w:r>
      <w:r w:rsidR="009D4A85" w:rsidRPr="0095276B">
        <w:t>transactions lentes</w:t>
      </w:r>
      <w:r>
        <w:t xml:space="preserve">, </w:t>
      </w:r>
      <w:r w:rsidR="009D4A85" w:rsidRPr="0095276B">
        <w:t>ordres ant</w:t>
      </w:r>
      <w:r w:rsidR="009D4A85" w:rsidRPr="0095276B">
        <w:t>é</w:t>
      </w:r>
      <w:r w:rsidR="009D4A85" w:rsidRPr="0095276B">
        <w:t>rieurs</w:t>
      </w:r>
      <w:r>
        <w:t xml:space="preserve">, </w:t>
      </w:r>
      <w:r w:rsidR="009D4A85" w:rsidRPr="0095276B">
        <w:t>anciennes relations avec Elbeuf et Roubaix</w:t>
      </w:r>
      <w:r>
        <w:t>. »</w:t>
      </w:r>
      <w:r w:rsidR="009D4A85" w:rsidRPr="0095276B">
        <w:t xml:space="preserve"> </w:t>
      </w:r>
      <w:proofErr w:type="spellStart"/>
      <w:r w:rsidR="009D4A85" w:rsidRPr="0095276B">
        <w:t>Houf</w:t>
      </w:r>
      <w:proofErr w:type="spellEnd"/>
      <w:r>
        <w:t xml:space="preserve">, </w:t>
      </w:r>
      <w:r w:rsidR="009D4A85" w:rsidRPr="0095276B">
        <w:t>Gui</w:t>
      </w:r>
      <w:r w:rsidR="009D4A85" w:rsidRPr="0095276B">
        <w:t>l</w:t>
      </w:r>
      <w:r w:rsidR="009D4A85" w:rsidRPr="0095276B">
        <w:t>laume</w:t>
      </w:r>
      <w:r>
        <w:t xml:space="preserve">, </w:t>
      </w:r>
      <w:r w:rsidR="009D4A85" w:rsidRPr="0095276B">
        <w:t>voilà qui est fichu</w:t>
      </w:r>
      <w:r>
        <w:t>.</w:t>
      </w:r>
    </w:p>
    <w:p w14:paraId="7B7E7CFD" w14:textId="77777777" w:rsidR="006455E5" w:rsidRDefault="006455E5" w:rsidP="002666CE">
      <w:r>
        <w:t>— </w:t>
      </w:r>
      <w:r w:rsidR="009D4A85" w:rsidRPr="0095276B">
        <w:t xml:space="preserve">La </w:t>
      </w:r>
      <w:r w:rsidR="009D4A85" w:rsidRPr="0095276B">
        <w:rPr>
          <w:i/>
          <w:iCs/>
        </w:rPr>
        <w:t>Belle Jardinière</w:t>
      </w:r>
      <w:r w:rsidR="009D4A85" w:rsidRPr="0095276B">
        <w:t xml:space="preserve"> et le </w:t>
      </w:r>
      <w:r w:rsidR="009D4A85" w:rsidRPr="0095276B">
        <w:rPr>
          <w:i/>
          <w:iCs/>
        </w:rPr>
        <w:t>Bon Marché</w:t>
      </w:r>
      <w:r>
        <w:t xml:space="preserve">, </w:t>
      </w:r>
      <w:r w:rsidR="009D4A85" w:rsidRPr="0095276B">
        <w:t>en même temps</w:t>
      </w:r>
      <w:r>
        <w:t>.</w:t>
      </w:r>
    </w:p>
    <w:p w14:paraId="651F3FC3" w14:textId="77777777" w:rsidR="006455E5" w:rsidRDefault="006455E5" w:rsidP="002666CE">
      <w:r>
        <w:t>— </w:t>
      </w:r>
      <w:r w:rsidR="009D4A85" w:rsidRPr="0095276B">
        <w:t>Joli courrier</w:t>
      </w:r>
      <w:r>
        <w:t>.</w:t>
      </w:r>
    </w:p>
    <w:p w14:paraId="38C3064D" w14:textId="3E8DE88D" w:rsidR="002666CE" w:rsidRDefault="006455E5" w:rsidP="002666CE">
      <w:r>
        <w:t>— </w:t>
      </w:r>
      <w:r w:rsidR="009D4A85" w:rsidRPr="0095276B">
        <w:t>Continuons</w:t>
      </w:r>
      <w:r>
        <w:t>. »</w:t>
      </w:r>
    </w:p>
    <w:p w14:paraId="34B8D140" w14:textId="77777777" w:rsidR="006455E5" w:rsidRDefault="009D4A85" w:rsidP="002666CE">
      <w:r w:rsidRPr="0095276B">
        <w:t>Mais Joseph s</w:t>
      </w:r>
      <w:r w:rsidR="006455E5">
        <w:t>’</w:t>
      </w:r>
      <w:r w:rsidRPr="0095276B">
        <w:t>est renversé sur le dossier de sa chaise</w:t>
      </w:r>
      <w:r w:rsidR="006455E5">
        <w:t> :</w:t>
      </w:r>
    </w:p>
    <w:p w14:paraId="29BEDFF7" w14:textId="7ADE142C" w:rsidR="002666CE" w:rsidRDefault="006455E5" w:rsidP="002666CE">
      <w:r>
        <w:t>« </w:t>
      </w:r>
      <w:r w:rsidR="009D4A85" w:rsidRPr="0095276B">
        <w:t>Des jours où on a envie de tout planter là</w:t>
      </w:r>
      <w:r>
        <w:t>. »</w:t>
      </w:r>
    </w:p>
    <w:p w14:paraId="09335A66" w14:textId="77777777" w:rsidR="006455E5" w:rsidRDefault="009D4A85" w:rsidP="002666CE">
      <w:r w:rsidRPr="0095276B">
        <w:t>La langueur inusitée de la voix fait dresser le nez à Gui</w:t>
      </w:r>
      <w:r w:rsidRPr="0095276B">
        <w:t>l</w:t>
      </w:r>
      <w:r w:rsidRPr="0095276B">
        <w:t>laume</w:t>
      </w:r>
      <w:r w:rsidR="006455E5">
        <w:t>.</w:t>
      </w:r>
    </w:p>
    <w:p w14:paraId="6568DE36" w14:textId="77777777" w:rsidR="006455E5" w:rsidRDefault="006455E5" w:rsidP="002666CE">
      <w:r>
        <w:t>« </w:t>
      </w:r>
      <w:r w:rsidR="009D4A85" w:rsidRPr="0095276B">
        <w:t>Comme Benjamin</w:t>
      </w:r>
      <w:r>
        <w:t> ? »</w:t>
      </w:r>
      <w:r w:rsidR="009D4A85" w:rsidRPr="0095276B">
        <w:t xml:space="preserve"> demande-t-il sur un ton qu</w:t>
      </w:r>
      <w:r>
        <w:t>’</w:t>
      </w:r>
      <w:r w:rsidR="009D4A85" w:rsidRPr="0095276B">
        <w:t>il ne sait pas dépouiller de son accent agressif</w:t>
      </w:r>
      <w:r>
        <w:t>.</w:t>
      </w:r>
    </w:p>
    <w:p w14:paraId="4048354A" w14:textId="77777777" w:rsidR="006455E5" w:rsidRDefault="006455E5" w:rsidP="002666CE">
      <w:r>
        <w:t>« </w:t>
      </w:r>
      <w:r w:rsidR="009D4A85" w:rsidRPr="0095276B">
        <w:t>Comme Benjamin</w:t>
      </w:r>
      <w:r>
        <w:t>.</w:t>
      </w:r>
    </w:p>
    <w:p w14:paraId="52DA740E" w14:textId="77777777" w:rsidR="006455E5" w:rsidRDefault="006455E5" w:rsidP="002666CE">
      <w:r>
        <w:lastRenderedPageBreak/>
        <w:t>— </w:t>
      </w:r>
      <w:r w:rsidR="009D4A85" w:rsidRPr="0095276B">
        <w:t>Tu étais au courant</w:t>
      </w:r>
      <w:r>
        <w:t> ?</w:t>
      </w:r>
    </w:p>
    <w:p w14:paraId="7EC6E306" w14:textId="2D312EBB" w:rsidR="002666CE" w:rsidRDefault="006455E5" w:rsidP="002666CE">
      <w:r>
        <w:t>— </w:t>
      </w:r>
      <w:r w:rsidR="009D4A85" w:rsidRPr="0095276B">
        <w:t>Il m</w:t>
      </w:r>
      <w:r>
        <w:t>’</w:t>
      </w:r>
      <w:r w:rsidR="009D4A85" w:rsidRPr="0095276B">
        <w:t>avait laissé entendre</w:t>
      </w:r>
      <w:r>
        <w:t xml:space="preserve">… </w:t>
      </w:r>
      <w:r w:rsidR="009D4A85" w:rsidRPr="0095276B">
        <w:t>le jour du break</w:t>
      </w:r>
      <w:r>
        <w:t>. »</w:t>
      </w:r>
    </w:p>
    <w:p w14:paraId="08FB308A" w14:textId="77777777" w:rsidR="006455E5" w:rsidRDefault="009D4A85" w:rsidP="002666CE">
      <w:r w:rsidRPr="0095276B">
        <w:t>Ce calme alimente la nervosité de Guillaume comme un f</w:t>
      </w:r>
      <w:r w:rsidRPr="0095276B">
        <w:t>a</w:t>
      </w:r>
      <w:r w:rsidRPr="0095276B">
        <w:t>got de bois sec</w:t>
      </w:r>
      <w:r w:rsidR="006455E5">
        <w:t>.</w:t>
      </w:r>
    </w:p>
    <w:p w14:paraId="3C10AB4C" w14:textId="77777777" w:rsidR="006455E5" w:rsidRDefault="006455E5" w:rsidP="002666CE">
      <w:r>
        <w:t>— </w:t>
      </w:r>
      <w:r w:rsidR="009D4A85" w:rsidRPr="0095276B">
        <w:t>De la folie pure</w:t>
      </w:r>
      <w:r>
        <w:t>.</w:t>
      </w:r>
    </w:p>
    <w:p w14:paraId="1A40C314" w14:textId="77777777" w:rsidR="006455E5" w:rsidRDefault="006455E5" w:rsidP="002666CE">
      <w:r>
        <w:t>— </w:t>
      </w:r>
      <w:r w:rsidR="009D4A85" w:rsidRPr="0095276B">
        <w:t>Humph</w:t>
      </w:r>
      <w:r>
        <w:t>… ?</w:t>
      </w:r>
    </w:p>
    <w:p w14:paraId="306C14ED" w14:textId="77777777" w:rsidR="006455E5" w:rsidRDefault="006455E5" w:rsidP="002666CE">
      <w:r>
        <w:t>— </w:t>
      </w:r>
      <w:r w:rsidR="009D4A85" w:rsidRPr="0095276B">
        <w:t xml:space="preserve">Voilà Jacob et </w:t>
      </w:r>
      <w:proofErr w:type="spellStart"/>
      <w:r w:rsidR="009D4A85" w:rsidRPr="0095276B">
        <w:t>Afroum</w:t>
      </w:r>
      <w:proofErr w:type="spellEnd"/>
      <w:r w:rsidR="009D4A85" w:rsidRPr="0095276B">
        <w:t xml:space="preserve"> dans de beaux draps</w:t>
      </w:r>
      <w:r>
        <w:t>.</w:t>
      </w:r>
    </w:p>
    <w:p w14:paraId="63C33648" w14:textId="77777777" w:rsidR="006455E5" w:rsidRDefault="006455E5" w:rsidP="002666CE">
      <w:r>
        <w:t>— </w:t>
      </w:r>
      <w:proofErr w:type="spellStart"/>
      <w:r w:rsidR="009D4A85" w:rsidRPr="0095276B">
        <w:t>Bast</w:t>
      </w:r>
      <w:proofErr w:type="spellEnd"/>
      <w:r>
        <w:t xml:space="preserve">, </w:t>
      </w:r>
      <w:r w:rsidR="009D4A85" w:rsidRPr="0095276B">
        <w:t>leur affaire va</w:t>
      </w:r>
      <w:r>
        <w:t xml:space="preserve">. </w:t>
      </w:r>
      <w:r w:rsidR="009D4A85" w:rsidRPr="0095276B">
        <w:t>Le traintrain</w:t>
      </w:r>
      <w:r>
        <w:t>…</w:t>
      </w:r>
    </w:p>
    <w:p w14:paraId="52079FFD" w14:textId="3D6B986C" w:rsidR="002666CE" w:rsidRDefault="006455E5" w:rsidP="002666CE">
      <w:r>
        <w:t>— </w:t>
      </w:r>
      <w:r w:rsidR="009D4A85" w:rsidRPr="0095276B">
        <w:t>Tu es admirable</w:t>
      </w:r>
      <w:r>
        <w:t xml:space="preserve">. </w:t>
      </w:r>
      <w:r w:rsidR="009D4A85" w:rsidRPr="0095276B">
        <w:t>Tu comptes pour rien le chagrin</w:t>
      </w:r>
      <w:r>
        <w:t> ? »</w:t>
      </w:r>
    </w:p>
    <w:p w14:paraId="35BF1B8A" w14:textId="77777777" w:rsidR="006455E5" w:rsidRDefault="009D4A85" w:rsidP="002666CE">
      <w:r w:rsidRPr="0095276B">
        <w:t>Joseph s</w:t>
      </w:r>
      <w:r w:rsidR="006455E5">
        <w:t>’</w:t>
      </w:r>
      <w:r w:rsidRPr="0095276B">
        <w:t>enfonce dans une sorte de rêverie qu</w:t>
      </w:r>
      <w:r w:rsidR="006455E5">
        <w:t>’</w:t>
      </w:r>
      <w:r w:rsidRPr="0095276B">
        <w:t>on pourrait croire affectée</w:t>
      </w:r>
      <w:r w:rsidR="006455E5">
        <w:t xml:space="preserve">. </w:t>
      </w:r>
      <w:r w:rsidRPr="0095276B">
        <w:t>Il prend sa voix la plus traînante</w:t>
      </w:r>
      <w:r w:rsidR="006455E5">
        <w:t> :</w:t>
      </w:r>
    </w:p>
    <w:p w14:paraId="5B51EF13" w14:textId="77777777" w:rsidR="006455E5" w:rsidRDefault="006455E5" w:rsidP="002666CE">
      <w:r>
        <w:rPr>
          <w:rFonts w:eastAsia="Georgia" w:cs="Georgia"/>
        </w:rPr>
        <w:t>« </w:t>
      </w:r>
      <w:r w:rsidR="009D4A85" w:rsidRPr="0095276B">
        <w:t>Le chagrin</w:t>
      </w:r>
      <w:r>
        <w:t xml:space="preserve"> ? </w:t>
      </w:r>
      <w:r w:rsidR="009D4A85" w:rsidRPr="0095276B">
        <w:t>Le chagrin</w:t>
      </w:r>
      <w:r>
        <w:t xml:space="preserve">… </w:t>
      </w:r>
      <w:r w:rsidR="009D4A85" w:rsidRPr="0095276B">
        <w:t>de qui</w:t>
      </w:r>
      <w:r>
        <w:t> ?</w:t>
      </w:r>
    </w:p>
    <w:p w14:paraId="71327CC6" w14:textId="7F903BC5" w:rsidR="002666CE" w:rsidRDefault="006455E5" w:rsidP="002666CE">
      <w:r>
        <w:t>— </w:t>
      </w:r>
      <w:r w:rsidR="009D4A85" w:rsidRPr="0095276B">
        <w:t>Tout planter là</w:t>
      </w:r>
      <w:r>
        <w:t xml:space="preserve"> ; </w:t>
      </w:r>
      <w:r w:rsidR="009D4A85" w:rsidRPr="0095276B">
        <w:t>écrire un mot du bureau de poste et se sauver sur un bateau</w:t>
      </w:r>
      <w:r>
        <w:t xml:space="preserve">, </w:t>
      </w:r>
      <w:r w:rsidR="009D4A85" w:rsidRPr="0095276B">
        <w:t>comme un voleur</w:t>
      </w:r>
      <w:r>
        <w:t xml:space="preserve">… </w:t>
      </w:r>
      <w:r w:rsidR="009D4A85" w:rsidRPr="0095276B">
        <w:t>Je n</w:t>
      </w:r>
      <w:r>
        <w:t>’</w:t>
      </w:r>
      <w:r w:rsidR="009D4A85" w:rsidRPr="0095276B">
        <w:t>aurais jamais cru ça de lui</w:t>
      </w:r>
      <w:r>
        <w:t>. »</w:t>
      </w:r>
    </w:p>
    <w:p w14:paraId="45F99CBB" w14:textId="77777777" w:rsidR="006455E5" w:rsidRDefault="009D4A85" w:rsidP="002666CE">
      <w:r w:rsidRPr="0095276B">
        <w:t>Joseph abaisse sur son frère</w:t>
      </w:r>
      <w:r w:rsidR="006455E5">
        <w:t xml:space="preserve">, </w:t>
      </w:r>
      <w:r w:rsidRPr="0095276B">
        <w:t>à travers ses lunettes</w:t>
      </w:r>
      <w:r w:rsidR="006455E5">
        <w:t xml:space="preserve">, </w:t>
      </w:r>
      <w:r w:rsidRPr="0095276B">
        <w:t>un r</w:t>
      </w:r>
      <w:r w:rsidRPr="0095276B">
        <w:t>e</w:t>
      </w:r>
      <w:r w:rsidRPr="0095276B">
        <w:t>gard vague</w:t>
      </w:r>
      <w:r w:rsidR="006455E5">
        <w:t> :</w:t>
      </w:r>
    </w:p>
    <w:p w14:paraId="266A866F" w14:textId="77777777" w:rsidR="006455E5" w:rsidRDefault="006455E5" w:rsidP="002666CE">
      <w:r>
        <w:rPr>
          <w:rFonts w:eastAsia="Georgia" w:cs="Georgia"/>
        </w:rPr>
        <w:t>« </w:t>
      </w:r>
      <w:r w:rsidR="009D4A85" w:rsidRPr="0095276B">
        <w:t>Tout de même</w:t>
      </w:r>
      <w:r>
        <w:t xml:space="preserve">, </w:t>
      </w:r>
      <w:r w:rsidR="009D4A85" w:rsidRPr="0095276B">
        <w:t>il l</w:t>
      </w:r>
      <w:r>
        <w:t>’</w:t>
      </w:r>
      <w:r w:rsidR="009D4A85" w:rsidRPr="0095276B">
        <w:t>a fait comme il l</w:t>
      </w:r>
      <w:r>
        <w:t>’</w:t>
      </w:r>
      <w:r w:rsidR="009D4A85" w:rsidRPr="0095276B">
        <w:t>avait dit</w:t>
      </w:r>
      <w:r>
        <w:t>.</w:t>
      </w:r>
    </w:p>
    <w:p w14:paraId="7F3AF097" w14:textId="13FE8615" w:rsidR="002666CE" w:rsidRDefault="006455E5" w:rsidP="002666CE">
      <w:r>
        <w:t>— </w:t>
      </w:r>
      <w:r w:rsidR="009D4A85" w:rsidRPr="0095276B">
        <w:t>Fait</w:t>
      </w:r>
      <w:r>
        <w:t xml:space="preserve">… </w:t>
      </w:r>
      <w:r w:rsidR="009D4A85" w:rsidRPr="0095276B">
        <w:t>quoi</w:t>
      </w:r>
      <w:r>
        <w:t> ? »</w:t>
      </w:r>
    </w:p>
    <w:p w14:paraId="18E2D70F" w14:textId="77777777" w:rsidR="006455E5" w:rsidRDefault="009D4A85" w:rsidP="002666CE">
      <w:r w:rsidRPr="0095276B">
        <w:t>Joseph a un geste</w:t>
      </w:r>
      <w:r w:rsidR="006455E5">
        <w:t> :</w:t>
      </w:r>
    </w:p>
    <w:p w14:paraId="16E0E66C" w14:textId="77777777" w:rsidR="006455E5" w:rsidRDefault="006455E5" w:rsidP="002666CE">
      <w:r>
        <w:rPr>
          <w:rFonts w:eastAsia="Georgia" w:cs="Georgia"/>
        </w:rPr>
        <w:t>« </w:t>
      </w:r>
      <w:r w:rsidR="009D4A85" w:rsidRPr="0095276B">
        <w:t>Tenté la chance</w:t>
      </w:r>
      <w:r>
        <w:t xml:space="preserve">, </w:t>
      </w:r>
      <w:r w:rsidR="009D4A85" w:rsidRPr="0095276B">
        <w:t>laissé là ce qui devenait trop facile</w:t>
      </w:r>
      <w:r>
        <w:t xml:space="preserve">, </w:t>
      </w:r>
      <w:r w:rsidR="009D4A85" w:rsidRPr="0095276B">
        <w:t>pour recommencer</w:t>
      </w:r>
      <w:r>
        <w:t>…</w:t>
      </w:r>
    </w:p>
    <w:p w14:paraId="7D732444" w14:textId="5161254D" w:rsidR="002666CE" w:rsidRDefault="006455E5" w:rsidP="002666CE">
      <w:r>
        <w:t>— </w:t>
      </w:r>
      <w:r w:rsidR="009D4A85" w:rsidRPr="0095276B">
        <w:t>Et</w:t>
      </w:r>
      <w:r>
        <w:t xml:space="preserve">, </w:t>
      </w:r>
      <w:r w:rsidR="009D4A85" w:rsidRPr="0095276B">
        <w:t>si je ne me trompe</w:t>
      </w:r>
      <w:r>
        <w:t xml:space="preserve">, </w:t>
      </w:r>
      <w:r w:rsidR="009D4A85" w:rsidRPr="0095276B">
        <w:t>tu n</w:t>
      </w:r>
      <w:r>
        <w:t>’</w:t>
      </w:r>
      <w:r w:rsidR="009D4A85" w:rsidRPr="0095276B">
        <w:t>es pas loin d</w:t>
      </w:r>
      <w:r>
        <w:t>’</w:t>
      </w:r>
      <w:r w:rsidR="009D4A85" w:rsidRPr="0095276B">
        <w:t>approuver</w:t>
      </w:r>
      <w:r>
        <w:t> ? »</w:t>
      </w:r>
    </w:p>
    <w:p w14:paraId="5B4C687E" w14:textId="77777777" w:rsidR="006455E5" w:rsidRDefault="009D4A85" w:rsidP="002666CE">
      <w:r w:rsidRPr="0095276B">
        <w:lastRenderedPageBreak/>
        <w:t>Joseph met plus de mollesse qu</w:t>
      </w:r>
      <w:r w:rsidR="006455E5">
        <w:t>’</w:t>
      </w:r>
      <w:r w:rsidRPr="0095276B">
        <w:t>il ne convient à répondre</w:t>
      </w:r>
      <w:r w:rsidR="006455E5">
        <w:t> :</w:t>
      </w:r>
    </w:p>
    <w:p w14:paraId="19CBECCD" w14:textId="4CF482D8" w:rsidR="002666CE" w:rsidRDefault="006455E5" w:rsidP="002666CE">
      <w:r>
        <w:rPr>
          <w:rFonts w:eastAsia="Georgia" w:cs="Georgia"/>
        </w:rPr>
        <w:t>« </w:t>
      </w:r>
      <w:r w:rsidR="009D4A85" w:rsidRPr="0095276B">
        <w:t>Je n</w:t>
      </w:r>
      <w:r>
        <w:t>’</w:t>
      </w:r>
      <w:r w:rsidR="009D4A85" w:rsidRPr="0095276B">
        <w:t>approuve ni ne désapprouve</w:t>
      </w:r>
      <w:r>
        <w:t xml:space="preserve">. </w:t>
      </w:r>
      <w:r w:rsidR="009D4A85" w:rsidRPr="0095276B">
        <w:t>Chacun est</w:t>
      </w:r>
      <w:r>
        <w:t xml:space="preserve">… </w:t>
      </w:r>
      <w:r w:rsidR="009D4A85" w:rsidRPr="0095276B">
        <w:t>libre</w:t>
      </w:r>
      <w:r>
        <w:t>. »</w:t>
      </w:r>
    </w:p>
    <w:p w14:paraId="5B277039" w14:textId="77777777" w:rsidR="006455E5" w:rsidRDefault="009D4A85" w:rsidP="002666CE">
      <w:r w:rsidRPr="0095276B">
        <w:t>Mais ce mot</w:t>
      </w:r>
      <w:r w:rsidR="006455E5">
        <w:t xml:space="preserve">, </w:t>
      </w:r>
      <w:r w:rsidRPr="0095276B">
        <w:t>à peine prononcé</w:t>
      </w:r>
      <w:r w:rsidR="006455E5">
        <w:t xml:space="preserve">, </w:t>
      </w:r>
      <w:r w:rsidRPr="0095276B">
        <w:t>a envoyé Guillaume au m</w:t>
      </w:r>
      <w:r w:rsidRPr="0095276B">
        <w:t>i</w:t>
      </w:r>
      <w:r w:rsidRPr="0095276B">
        <w:t>lieu de la pièce</w:t>
      </w:r>
      <w:r w:rsidR="006455E5">
        <w:t> :</w:t>
      </w:r>
    </w:p>
    <w:p w14:paraId="60CD34DB" w14:textId="77777777" w:rsidR="006455E5" w:rsidRDefault="006455E5" w:rsidP="002666CE">
      <w:r>
        <w:rPr>
          <w:rFonts w:eastAsia="Georgia" w:cs="Georgia"/>
        </w:rPr>
        <w:t>« </w:t>
      </w:r>
      <w:r w:rsidR="009D4A85" w:rsidRPr="0095276B">
        <w:t>Libre</w:t>
      </w:r>
      <w:r>
        <w:t xml:space="preserve"> ? </w:t>
      </w:r>
      <w:r w:rsidR="009D4A85" w:rsidRPr="0095276B">
        <w:t>Personne n</w:t>
      </w:r>
      <w:r>
        <w:t>’</w:t>
      </w:r>
      <w:r w:rsidR="009D4A85" w:rsidRPr="0095276B">
        <w:t>est libre</w:t>
      </w:r>
      <w:r>
        <w:t xml:space="preserve">. </w:t>
      </w:r>
      <w:r w:rsidR="009D4A85" w:rsidRPr="0095276B">
        <w:t>Chacun a sa tâche à laquelle il est soumis</w:t>
      </w:r>
      <w:r>
        <w:t>.</w:t>
      </w:r>
    </w:p>
    <w:p w14:paraId="5B01CA85" w14:textId="13092495" w:rsidR="002666CE" w:rsidRDefault="006455E5" w:rsidP="002666CE">
      <w:r>
        <w:t>— </w:t>
      </w:r>
      <w:r w:rsidR="009D4A85" w:rsidRPr="0095276B">
        <w:t>Soumis</w:t>
      </w:r>
      <w:r>
        <w:t> ? »</w:t>
      </w:r>
    </w:p>
    <w:p w14:paraId="0E970DBB" w14:textId="77777777" w:rsidR="006455E5" w:rsidRDefault="009D4A85" w:rsidP="002666CE">
      <w:r w:rsidRPr="0095276B">
        <w:t>Sans entendre la raillerie cachée</w:t>
      </w:r>
      <w:r w:rsidR="006455E5">
        <w:t xml:space="preserve">, </w:t>
      </w:r>
      <w:r w:rsidRPr="0095276B">
        <w:t>Guillaume marche de long en large</w:t>
      </w:r>
      <w:r w:rsidR="006455E5">
        <w:t xml:space="preserve">, </w:t>
      </w:r>
      <w:r w:rsidRPr="0095276B">
        <w:t>à pas courts et secs</w:t>
      </w:r>
      <w:r w:rsidR="006455E5">
        <w:t> :</w:t>
      </w:r>
    </w:p>
    <w:p w14:paraId="307EB898" w14:textId="77777777" w:rsidR="006455E5" w:rsidRDefault="006455E5" w:rsidP="002666CE">
      <w:r>
        <w:rPr>
          <w:rFonts w:eastAsia="Georgia" w:cs="Georgia"/>
        </w:rPr>
        <w:t>« </w:t>
      </w:r>
      <w:r w:rsidR="009D4A85" w:rsidRPr="0095276B">
        <w:t>Comme s</w:t>
      </w:r>
      <w:r>
        <w:t>’</w:t>
      </w:r>
      <w:r w:rsidR="009D4A85" w:rsidRPr="0095276B">
        <w:t xml:space="preserve">il était déjà facile de vivre quand on </w:t>
      </w:r>
      <w:r w:rsidR="009D4A85" w:rsidRPr="0095276B">
        <w:rPr>
          <w:i/>
          <w:iCs/>
        </w:rPr>
        <w:t>sait</w:t>
      </w:r>
      <w:r w:rsidR="009D4A85" w:rsidRPr="0095276B">
        <w:t xml:space="preserve"> ce qu</w:t>
      </w:r>
      <w:r>
        <w:t>’</w:t>
      </w:r>
      <w:r w:rsidR="009D4A85" w:rsidRPr="0095276B">
        <w:t>il faut faire</w:t>
      </w:r>
      <w:r>
        <w:t xml:space="preserve">. </w:t>
      </w:r>
      <w:r w:rsidR="009D4A85" w:rsidRPr="0095276B">
        <w:t>Il s</w:t>
      </w:r>
      <w:r>
        <w:t>’</w:t>
      </w:r>
      <w:r w:rsidR="009D4A85" w:rsidRPr="0095276B">
        <w:t>est sauvé</w:t>
      </w:r>
      <w:r>
        <w:t xml:space="preserve">. </w:t>
      </w:r>
      <w:r w:rsidR="009D4A85" w:rsidRPr="0095276B">
        <w:t>J</w:t>
      </w:r>
      <w:r>
        <w:t>’</w:t>
      </w:r>
      <w:r w:rsidR="009D4A85" w:rsidRPr="0095276B">
        <w:t>appelle ça de la lâcheté</w:t>
      </w:r>
      <w:r>
        <w:t xml:space="preserve">. </w:t>
      </w:r>
      <w:r w:rsidR="009D4A85" w:rsidRPr="0095276B">
        <w:t>On n</w:t>
      </w:r>
      <w:r>
        <w:t>’</w:t>
      </w:r>
      <w:r w:rsidR="009D4A85" w:rsidRPr="0095276B">
        <w:t>a pas le droit</w:t>
      </w:r>
      <w:r>
        <w:t xml:space="preserve">, </w:t>
      </w:r>
      <w:proofErr w:type="spellStart"/>
      <w:r w:rsidR="009D4A85" w:rsidRPr="0095276B">
        <w:t>Chôcef</w:t>
      </w:r>
      <w:proofErr w:type="spellEnd"/>
      <w:r>
        <w:t xml:space="preserve">, </w:t>
      </w:r>
      <w:r w:rsidR="009D4A85" w:rsidRPr="0095276B">
        <w:t>pas le droit</w:t>
      </w:r>
      <w:r>
        <w:t xml:space="preserve">. </w:t>
      </w:r>
      <w:r w:rsidR="009D4A85" w:rsidRPr="0095276B">
        <w:t>Il y a des choses qu</w:t>
      </w:r>
      <w:r>
        <w:t>’</w:t>
      </w:r>
      <w:r w:rsidR="009D4A85" w:rsidRPr="0095276B">
        <w:t>on ne laisse pas derrière soi</w:t>
      </w:r>
      <w:r>
        <w:t xml:space="preserve">, </w:t>
      </w:r>
      <w:r w:rsidR="009D4A85" w:rsidRPr="0095276B">
        <w:t>comme un tonneau vide</w:t>
      </w:r>
      <w:r>
        <w:t xml:space="preserve"> : </w:t>
      </w:r>
      <w:r w:rsidR="009D4A85" w:rsidRPr="0095276B">
        <w:t>l</w:t>
      </w:r>
      <w:r>
        <w:t>’</w:t>
      </w:r>
      <w:r w:rsidR="009D4A85" w:rsidRPr="0095276B">
        <w:t>affaire qu</w:t>
      </w:r>
      <w:r>
        <w:t>’</w:t>
      </w:r>
      <w:r w:rsidR="009D4A85" w:rsidRPr="0095276B">
        <w:t>on a engagée et qui porte votre nom</w:t>
      </w:r>
      <w:r>
        <w:t xml:space="preserve">, </w:t>
      </w:r>
      <w:r w:rsidR="009D4A85" w:rsidRPr="0095276B">
        <w:t>les parents</w:t>
      </w:r>
      <w:r>
        <w:t xml:space="preserve">, </w:t>
      </w:r>
      <w:r w:rsidR="009D4A85" w:rsidRPr="0095276B">
        <w:t>la femme</w:t>
      </w:r>
      <w:r>
        <w:t xml:space="preserve">, </w:t>
      </w:r>
      <w:r w:rsidR="009D4A85" w:rsidRPr="0095276B">
        <w:t>les enfants</w:t>
      </w:r>
      <w:r>
        <w:t xml:space="preserve">. </w:t>
      </w:r>
      <w:r w:rsidR="009D4A85" w:rsidRPr="0095276B">
        <w:t>Nous sommes tous attachés à ce que nous avons fait</w:t>
      </w:r>
      <w:r>
        <w:t xml:space="preserve">, </w:t>
      </w:r>
      <w:r w:rsidR="009D4A85" w:rsidRPr="0095276B">
        <w:t xml:space="preserve">et </w:t>
      </w:r>
      <w:proofErr w:type="gramStart"/>
      <w:r w:rsidR="009D4A85" w:rsidRPr="0095276B">
        <w:t>le jour d</w:t>
      </w:r>
      <w:r>
        <w:t>’</w:t>
      </w:r>
      <w:r w:rsidR="009D4A85" w:rsidRPr="0095276B">
        <w:t>a</w:t>
      </w:r>
      <w:r w:rsidR="009D4A85" w:rsidRPr="0095276B">
        <w:t>u</w:t>
      </w:r>
      <w:r w:rsidR="009D4A85" w:rsidRPr="0095276B">
        <w:t>jourd</w:t>
      </w:r>
      <w:r>
        <w:t>’</w:t>
      </w:r>
      <w:r w:rsidR="009D4A85" w:rsidRPr="0095276B">
        <w:t>hui</w:t>
      </w:r>
      <w:proofErr w:type="gramEnd"/>
      <w:r w:rsidR="009D4A85" w:rsidRPr="0095276B">
        <w:t xml:space="preserve"> au jour d</w:t>
      </w:r>
      <w:r>
        <w:t>’</w:t>
      </w:r>
      <w:r w:rsidR="009D4A85" w:rsidRPr="0095276B">
        <w:t>hier</w:t>
      </w:r>
      <w:r>
        <w:t xml:space="preserve">, </w:t>
      </w:r>
      <w:r w:rsidR="009D4A85" w:rsidRPr="0095276B">
        <w:t>à celui de demain</w:t>
      </w:r>
      <w:r>
        <w:t xml:space="preserve">, </w:t>
      </w:r>
      <w:r w:rsidR="009D4A85" w:rsidRPr="0095276B">
        <w:t>et ainsi de suite</w:t>
      </w:r>
      <w:r>
        <w:t xml:space="preserve">, </w:t>
      </w:r>
      <w:r w:rsidR="009D4A85" w:rsidRPr="0095276B">
        <w:t>comme</w:t>
      </w:r>
      <w:r>
        <w:t xml:space="preserve">… </w:t>
      </w:r>
      <w:r w:rsidR="009D4A85" w:rsidRPr="0095276B">
        <w:t>comme la chaîne dans la trame</w:t>
      </w:r>
      <w:r>
        <w:t xml:space="preserve">. </w:t>
      </w:r>
      <w:r w:rsidR="009D4A85" w:rsidRPr="0095276B">
        <w:t>Il a cru se délivrer</w:t>
      </w:r>
      <w:r>
        <w:t xml:space="preserve">. </w:t>
      </w:r>
      <w:r w:rsidR="009D4A85" w:rsidRPr="0095276B">
        <w:t>Il verra</w:t>
      </w:r>
      <w:r>
        <w:t xml:space="preserve">… </w:t>
      </w:r>
      <w:r w:rsidR="009D4A85" w:rsidRPr="0095276B">
        <w:t>Et ça lui était défendu</w:t>
      </w:r>
      <w:r>
        <w:t xml:space="preserve">, </w:t>
      </w:r>
      <w:r w:rsidR="009D4A85" w:rsidRPr="0095276B">
        <w:t>à lui plus qu</w:t>
      </w:r>
      <w:r>
        <w:t>’</w:t>
      </w:r>
      <w:r w:rsidR="009D4A85" w:rsidRPr="0095276B">
        <w:t>à un autre</w:t>
      </w:r>
      <w:r>
        <w:t>.</w:t>
      </w:r>
    </w:p>
    <w:p w14:paraId="3D0D17B8" w14:textId="53F671F5" w:rsidR="002666CE" w:rsidRDefault="006455E5" w:rsidP="002666CE">
      <w:r>
        <w:t>— </w:t>
      </w:r>
      <w:r w:rsidR="009D4A85" w:rsidRPr="0095276B">
        <w:t>Pourquoi</w:t>
      </w:r>
      <w:r>
        <w:t> ? »</w:t>
      </w:r>
      <w:r w:rsidR="009D4A85" w:rsidRPr="0095276B">
        <w:t xml:space="preserve"> demande Joseph d</w:t>
      </w:r>
      <w:r>
        <w:t>’</w:t>
      </w:r>
      <w:r w:rsidR="009D4A85" w:rsidRPr="0095276B">
        <w:t>une voix abyssale</w:t>
      </w:r>
      <w:r>
        <w:t xml:space="preserve">. </w:t>
      </w:r>
      <w:r w:rsidR="009D4A85" w:rsidRPr="0095276B">
        <w:t>Le f</w:t>
      </w:r>
      <w:r w:rsidR="009D4A85" w:rsidRPr="0095276B">
        <w:t>a</w:t>
      </w:r>
      <w:r w:rsidR="009D4A85" w:rsidRPr="0095276B">
        <w:t>natique s</w:t>
      </w:r>
      <w:r>
        <w:t>’</w:t>
      </w:r>
      <w:r w:rsidR="009D4A85" w:rsidRPr="0095276B">
        <w:t>arrête</w:t>
      </w:r>
      <w:r>
        <w:t xml:space="preserve">, </w:t>
      </w:r>
      <w:r w:rsidR="009D4A85" w:rsidRPr="0095276B">
        <w:t>se plante devant lui</w:t>
      </w:r>
      <w:r>
        <w:t xml:space="preserve">, </w:t>
      </w:r>
      <w:r w:rsidR="009D4A85" w:rsidRPr="0095276B">
        <w:t>et hausse sa voix de petit prophète biblique</w:t>
      </w:r>
      <w:r>
        <w:t> : « </w:t>
      </w:r>
      <w:r w:rsidR="009D4A85" w:rsidRPr="0095276B">
        <w:t>Parce qu</w:t>
      </w:r>
      <w:r>
        <w:t>’</w:t>
      </w:r>
      <w:r w:rsidR="009D4A85" w:rsidRPr="0095276B">
        <w:t>il était un Français</w:t>
      </w:r>
      <w:r>
        <w:t xml:space="preserve">, </w:t>
      </w:r>
      <w:proofErr w:type="spellStart"/>
      <w:r w:rsidR="009D4A85" w:rsidRPr="0095276B">
        <w:t>Chôcef</w:t>
      </w:r>
      <w:proofErr w:type="spellEnd"/>
      <w:r>
        <w:t xml:space="preserve">, </w:t>
      </w:r>
      <w:r w:rsidR="009D4A85" w:rsidRPr="0095276B">
        <w:t>et qu</w:t>
      </w:r>
      <w:r>
        <w:t>’</w:t>
      </w:r>
      <w:r w:rsidR="009D4A85" w:rsidRPr="0095276B">
        <w:t xml:space="preserve">il avait eu la </w:t>
      </w:r>
      <w:r w:rsidR="009D4A85" w:rsidRPr="0095276B">
        <w:rPr>
          <w:i/>
          <w:iCs/>
        </w:rPr>
        <w:t>chance</w:t>
      </w:r>
      <w:r w:rsidR="009D4A85" w:rsidRPr="0095276B">
        <w:t xml:space="preserve"> de se battre pour son pays</w:t>
      </w:r>
      <w:r>
        <w:t xml:space="preserve">. </w:t>
      </w:r>
      <w:r w:rsidR="009D4A85" w:rsidRPr="0095276B">
        <w:t>Voilà qui d</w:t>
      </w:r>
      <w:r w:rsidR="009D4A85" w:rsidRPr="0095276B">
        <w:t>e</w:t>
      </w:r>
      <w:r w:rsidR="009D4A85" w:rsidRPr="0095276B">
        <w:t>vait le retenir plus que le reste</w:t>
      </w:r>
      <w:r>
        <w:t>. »</w:t>
      </w:r>
    </w:p>
    <w:p w14:paraId="28209E70" w14:textId="77777777" w:rsidR="006455E5" w:rsidRDefault="009D4A85" w:rsidP="002666CE">
      <w:r w:rsidRPr="0095276B">
        <w:t>À l</w:t>
      </w:r>
      <w:r w:rsidR="006455E5">
        <w:t>’</w:t>
      </w:r>
      <w:r w:rsidRPr="0095276B">
        <w:t>évocation du souvenir qui les ronge autant l</w:t>
      </w:r>
      <w:r w:rsidR="006455E5">
        <w:t>’</w:t>
      </w:r>
      <w:r w:rsidRPr="0095276B">
        <w:t>un que l</w:t>
      </w:r>
      <w:r w:rsidR="006455E5">
        <w:t>’</w:t>
      </w:r>
      <w:r w:rsidRPr="0095276B">
        <w:t>a</w:t>
      </w:r>
      <w:r w:rsidRPr="0095276B">
        <w:t>u</w:t>
      </w:r>
      <w:r w:rsidRPr="0095276B">
        <w:t>tre</w:t>
      </w:r>
      <w:r w:rsidR="006455E5">
        <w:t xml:space="preserve">, </w:t>
      </w:r>
      <w:r w:rsidRPr="0095276B">
        <w:t>Joseph répond faiblement</w:t>
      </w:r>
      <w:r w:rsidR="006455E5">
        <w:t> :</w:t>
      </w:r>
    </w:p>
    <w:p w14:paraId="4E816AC6" w14:textId="77777777" w:rsidR="006455E5" w:rsidRDefault="006455E5" w:rsidP="002666CE">
      <w:r>
        <w:rPr>
          <w:rFonts w:eastAsia="Georgia" w:cs="Georgia"/>
        </w:rPr>
        <w:t>« </w:t>
      </w:r>
      <w:r w:rsidR="009D4A85" w:rsidRPr="0095276B">
        <w:t>Il avait payé sa dette</w:t>
      </w:r>
      <w:r>
        <w:t>.</w:t>
      </w:r>
    </w:p>
    <w:p w14:paraId="0D97E97C" w14:textId="77777777" w:rsidR="006455E5" w:rsidRDefault="006455E5" w:rsidP="002666CE">
      <w:r>
        <w:lastRenderedPageBreak/>
        <w:t>— </w:t>
      </w:r>
      <w:r w:rsidR="009D4A85" w:rsidRPr="0095276B">
        <w:t>On ne paye pas</w:t>
      </w:r>
      <w:r>
        <w:t xml:space="preserve">. </w:t>
      </w:r>
      <w:r w:rsidR="009D4A85" w:rsidRPr="0095276B">
        <w:t>On ne paye jamais</w:t>
      </w:r>
      <w:r>
        <w:t xml:space="preserve">. </w:t>
      </w:r>
      <w:r w:rsidR="009D4A85" w:rsidRPr="0095276B">
        <w:t>On ne fait qu</w:t>
      </w:r>
      <w:r>
        <w:t>’</w:t>
      </w:r>
      <w:r w:rsidR="009D4A85" w:rsidRPr="0095276B">
        <w:t>accro</w:t>
      </w:r>
      <w:r w:rsidR="009D4A85" w:rsidRPr="0095276B">
        <w:t>î</w:t>
      </w:r>
      <w:r w:rsidR="009D4A85" w:rsidRPr="0095276B">
        <w:t>tre sa dette</w:t>
      </w:r>
      <w:r>
        <w:t>.</w:t>
      </w:r>
    </w:p>
    <w:p w14:paraId="447EBF18" w14:textId="77777777" w:rsidR="006455E5" w:rsidRDefault="006455E5" w:rsidP="002666CE">
      <w:r>
        <w:t>— </w:t>
      </w:r>
      <w:r w:rsidR="009D4A85" w:rsidRPr="0095276B">
        <w:t>Mais Lambert</w:t>
      </w:r>
      <w:r>
        <w:t> ?</w:t>
      </w:r>
    </w:p>
    <w:p w14:paraId="40568E78" w14:textId="17E4EDAD" w:rsidR="002666CE" w:rsidRDefault="006455E5" w:rsidP="002666CE">
      <w:r>
        <w:t>— </w:t>
      </w:r>
      <w:r w:rsidR="009D4A85" w:rsidRPr="0095276B">
        <w:t>En se faisant tuer</w:t>
      </w:r>
      <w:r>
        <w:t xml:space="preserve">, </w:t>
      </w:r>
      <w:r w:rsidR="009D4A85" w:rsidRPr="0095276B">
        <w:t>Lambert faisait Benjamin une fois plus Français et pas une fois moins</w:t>
      </w:r>
      <w:r>
        <w:t>. »</w:t>
      </w:r>
    </w:p>
    <w:p w14:paraId="3B412FA0" w14:textId="77777777" w:rsidR="006455E5" w:rsidRDefault="009D4A85" w:rsidP="002666CE">
      <w:r w:rsidRPr="0095276B">
        <w:t>Une idée lui vient</w:t>
      </w:r>
      <w:r w:rsidR="006455E5">
        <w:t xml:space="preserve">, </w:t>
      </w:r>
      <w:r w:rsidRPr="0095276B">
        <w:t>il baisse brusquement le ton</w:t>
      </w:r>
      <w:r w:rsidR="006455E5">
        <w:t> :</w:t>
      </w:r>
    </w:p>
    <w:p w14:paraId="0D145A8F" w14:textId="4D75CCDE" w:rsidR="002666CE" w:rsidRDefault="006455E5" w:rsidP="002666CE">
      <w:r>
        <w:rPr>
          <w:rFonts w:eastAsia="Georgia" w:cs="Georgia"/>
        </w:rPr>
        <w:t>« </w:t>
      </w:r>
      <w:r w:rsidR="009D4A85" w:rsidRPr="0095276B">
        <w:t>À la vérité</w:t>
      </w:r>
      <w:r>
        <w:t xml:space="preserve">, </w:t>
      </w:r>
      <w:r w:rsidR="009D4A85" w:rsidRPr="0095276B">
        <w:t>on se demande pourquoi</w:t>
      </w:r>
      <w:r>
        <w:t xml:space="preserve">… </w:t>
      </w:r>
      <w:r w:rsidR="009D4A85" w:rsidRPr="0095276B">
        <w:t>à Gravelotte</w:t>
      </w:r>
      <w:r>
        <w:t xml:space="preserve">… </w:t>
      </w:r>
      <w:r w:rsidR="009D4A85" w:rsidRPr="0095276B">
        <w:t>l</w:t>
      </w:r>
      <w:r>
        <w:t>’</w:t>
      </w:r>
      <w:r w:rsidR="009D4A85" w:rsidRPr="0095276B">
        <w:t>un</w:t>
      </w:r>
      <w:r>
        <w:t xml:space="preserve">, </w:t>
      </w:r>
      <w:r w:rsidR="009D4A85" w:rsidRPr="0095276B">
        <w:t>et pas l</w:t>
      </w:r>
      <w:r>
        <w:t>’</w:t>
      </w:r>
      <w:r w:rsidR="009D4A85" w:rsidRPr="0095276B">
        <w:t>autre</w:t>
      </w:r>
      <w:r>
        <w:t> ? »</w:t>
      </w:r>
    </w:p>
    <w:p w14:paraId="229AC7E0" w14:textId="77777777" w:rsidR="006455E5" w:rsidRDefault="009D4A85" w:rsidP="002666CE">
      <w:r w:rsidRPr="0095276B">
        <w:t>Joseph se penche en avant</w:t>
      </w:r>
      <w:r w:rsidR="006455E5">
        <w:t xml:space="preserve">, </w:t>
      </w:r>
      <w:r w:rsidRPr="0095276B">
        <w:t>avec un regard concentré</w:t>
      </w:r>
      <w:r w:rsidR="006455E5">
        <w:t> :</w:t>
      </w:r>
    </w:p>
    <w:p w14:paraId="12E54888" w14:textId="4ECCD1D5" w:rsidR="002666CE" w:rsidRDefault="006455E5" w:rsidP="002666CE">
      <w:r>
        <w:rPr>
          <w:rFonts w:eastAsia="Georgia" w:cs="Georgia"/>
        </w:rPr>
        <w:t>« </w:t>
      </w:r>
      <w:r w:rsidR="009D4A85" w:rsidRPr="0095276B">
        <w:t>Il se le demandait lui-même</w:t>
      </w:r>
      <w:r>
        <w:t xml:space="preserve">, </w:t>
      </w:r>
      <w:r w:rsidR="009D4A85" w:rsidRPr="0095276B">
        <w:t>Guillaume</w:t>
      </w:r>
      <w:r>
        <w:t xml:space="preserve">. </w:t>
      </w:r>
      <w:r w:rsidR="009D4A85" w:rsidRPr="0095276B">
        <w:t>Voilà qui est extraordinaire</w:t>
      </w:r>
      <w:r>
        <w:t>. »</w:t>
      </w:r>
    </w:p>
    <w:p w14:paraId="44235D3F" w14:textId="77777777" w:rsidR="006455E5" w:rsidRDefault="009D4A85" w:rsidP="002666CE">
      <w:r w:rsidRPr="0095276B">
        <w:t>Mais déjà Guillaume est retombé au niveau des préoccup</w:t>
      </w:r>
      <w:r w:rsidRPr="0095276B">
        <w:t>a</w:t>
      </w:r>
      <w:r w:rsidRPr="0095276B">
        <w:t>tions quotidiennes</w:t>
      </w:r>
      <w:r w:rsidR="006455E5">
        <w:t xml:space="preserve">, </w:t>
      </w:r>
      <w:r w:rsidRPr="0095276B">
        <w:t>et même un tantinet au-dessous</w:t>
      </w:r>
      <w:r w:rsidR="006455E5">
        <w:t> :</w:t>
      </w:r>
    </w:p>
    <w:p w14:paraId="6AE2CAC7" w14:textId="26F29AA4" w:rsidR="002666CE" w:rsidRDefault="006455E5" w:rsidP="002666CE">
      <w:r>
        <w:rPr>
          <w:rFonts w:eastAsia="Georgia" w:cs="Georgia"/>
        </w:rPr>
        <w:t>« </w:t>
      </w:r>
      <w:r w:rsidR="009D4A85" w:rsidRPr="0095276B">
        <w:t>Hermine était mécontente de sa visite</w:t>
      </w:r>
      <w:r>
        <w:t xml:space="preserve">, </w:t>
      </w:r>
      <w:r w:rsidR="009D4A85" w:rsidRPr="0095276B">
        <w:t>l</w:t>
      </w:r>
      <w:r>
        <w:t>’</w:t>
      </w:r>
      <w:r w:rsidR="009D4A85" w:rsidRPr="0095276B">
        <w:t>autre jour</w:t>
      </w:r>
      <w:r>
        <w:t xml:space="preserve">, </w:t>
      </w:r>
      <w:r w:rsidR="009D4A85" w:rsidRPr="0095276B">
        <w:t>à ca</w:t>
      </w:r>
      <w:r w:rsidR="009D4A85" w:rsidRPr="0095276B">
        <w:t>u</w:t>
      </w:r>
      <w:r w:rsidR="009D4A85" w:rsidRPr="0095276B">
        <w:t>se de l</w:t>
      </w:r>
      <w:r>
        <w:t>’</w:t>
      </w:r>
      <w:r w:rsidR="009D4A85" w:rsidRPr="0095276B">
        <w:t>influence sur Justin</w:t>
      </w:r>
      <w:r>
        <w:t xml:space="preserve">, </w:t>
      </w:r>
      <w:r w:rsidR="009D4A85" w:rsidRPr="0095276B">
        <w:t>tu saisis</w:t>
      </w:r>
      <w:r>
        <w:t xml:space="preserve"> ? </w:t>
      </w:r>
      <w:r w:rsidR="009D4A85" w:rsidRPr="0095276B">
        <w:t>De ce point de vue</w:t>
      </w:r>
      <w:r>
        <w:t xml:space="preserve">, </w:t>
      </w:r>
      <w:r w:rsidR="009D4A85" w:rsidRPr="0095276B">
        <w:t>nous voilà un peu soulagés</w:t>
      </w:r>
      <w:r>
        <w:t>. »</w:t>
      </w:r>
    </w:p>
    <w:p w14:paraId="3CE7780F" w14:textId="77777777" w:rsidR="006455E5" w:rsidRDefault="009D4A85" w:rsidP="002666CE">
      <w:r w:rsidRPr="0095276B">
        <w:t>C</w:t>
      </w:r>
      <w:r w:rsidR="006455E5">
        <w:t>’</w:t>
      </w:r>
      <w:r w:rsidRPr="0095276B">
        <w:t>est au tour de Joseph de sentir monter en soi le vent des fortes colères</w:t>
      </w:r>
      <w:r w:rsidR="006455E5">
        <w:t> :</w:t>
      </w:r>
    </w:p>
    <w:p w14:paraId="3D8034AA" w14:textId="1BBD014C" w:rsidR="002666CE" w:rsidRDefault="006455E5" w:rsidP="002666CE">
      <w:r>
        <w:rPr>
          <w:rFonts w:eastAsia="Georgia" w:cs="Georgia"/>
        </w:rPr>
        <w:t>« </w:t>
      </w:r>
      <w:proofErr w:type="spellStart"/>
      <w:r w:rsidR="009D4A85" w:rsidRPr="0095276B">
        <w:t>Aouph</w:t>
      </w:r>
      <w:proofErr w:type="spellEnd"/>
      <w:r>
        <w:t xml:space="preserve"> ! </w:t>
      </w:r>
      <w:r w:rsidR="009D4A85" w:rsidRPr="0095276B">
        <w:t>Assez causé</w:t>
      </w:r>
      <w:r>
        <w:t xml:space="preserve">. </w:t>
      </w:r>
      <w:r w:rsidR="009D4A85" w:rsidRPr="0095276B">
        <w:t>Au travail</w:t>
      </w:r>
      <w:r>
        <w:t>. »</w:t>
      </w:r>
    </w:p>
    <w:p w14:paraId="6740DC5A" w14:textId="77777777" w:rsidR="006455E5" w:rsidRDefault="009D4A85" w:rsidP="002666CE">
      <w:r w:rsidRPr="0095276B">
        <w:t>Il s</w:t>
      </w:r>
      <w:r w:rsidR="006455E5">
        <w:t>’</w:t>
      </w:r>
      <w:r w:rsidRPr="0095276B">
        <w:t>y remet</w:t>
      </w:r>
      <w:r w:rsidR="006455E5">
        <w:t xml:space="preserve">, </w:t>
      </w:r>
      <w:r w:rsidRPr="0095276B">
        <w:t>avec une rage froide qui étonne Guillaume</w:t>
      </w:r>
      <w:r w:rsidR="006455E5">
        <w:t> :</w:t>
      </w:r>
    </w:p>
    <w:p w14:paraId="760B8536" w14:textId="77777777" w:rsidR="006455E5" w:rsidRDefault="006455E5" w:rsidP="002666CE">
      <w:r>
        <w:rPr>
          <w:rFonts w:eastAsia="Georgia" w:cs="Georgia"/>
        </w:rPr>
        <w:t>« </w:t>
      </w:r>
      <w:r w:rsidR="009D4A85" w:rsidRPr="0095276B">
        <w:t>Bazin</w:t>
      </w:r>
      <w:r>
        <w:t xml:space="preserve">, </w:t>
      </w:r>
      <w:r w:rsidR="009D4A85" w:rsidRPr="0095276B">
        <w:t>cinq pièces</w:t>
      </w:r>
      <w:r>
        <w:t xml:space="preserve">… </w:t>
      </w:r>
      <w:r w:rsidR="009D4A85" w:rsidRPr="0095276B">
        <w:t>On ne lui demandait pas la charité</w:t>
      </w:r>
      <w:r>
        <w:t xml:space="preserve">, </w:t>
      </w:r>
      <w:r w:rsidR="009D4A85" w:rsidRPr="0095276B">
        <w:t>à celui-là</w:t>
      </w:r>
      <w:r>
        <w:t xml:space="preserve">… </w:t>
      </w:r>
      <w:r w:rsidR="009D4A85" w:rsidRPr="0095276B">
        <w:t>Un qui offre de la laine</w:t>
      </w:r>
      <w:r>
        <w:t xml:space="preserve">… </w:t>
      </w:r>
      <w:r w:rsidR="009D4A85" w:rsidRPr="0095276B">
        <w:t>Un qui veut vendre de l</w:t>
      </w:r>
      <w:r>
        <w:t>’</w:t>
      </w:r>
      <w:r w:rsidR="009D4A85" w:rsidRPr="0095276B">
        <w:t>hu</w:t>
      </w:r>
      <w:r w:rsidR="009D4A85" w:rsidRPr="0095276B">
        <w:t>i</w:t>
      </w:r>
      <w:r w:rsidR="009D4A85" w:rsidRPr="0095276B">
        <w:t>le</w:t>
      </w:r>
      <w:r>
        <w:t xml:space="preserve">. </w:t>
      </w:r>
      <w:r w:rsidR="009D4A85" w:rsidRPr="0095276B">
        <w:t>Ses prix ne sont pas exagérés</w:t>
      </w:r>
      <w:r>
        <w:t xml:space="preserve"> ; </w:t>
      </w:r>
      <w:r w:rsidR="009D4A85" w:rsidRPr="0095276B">
        <w:t>on pourra voir</w:t>
      </w:r>
      <w:r>
        <w:t xml:space="preserve">… </w:t>
      </w:r>
      <w:r w:rsidR="009D4A85" w:rsidRPr="0095276B">
        <w:t>L</w:t>
      </w:r>
      <w:r>
        <w:t>’</w:t>
      </w:r>
      <w:r w:rsidR="009D4A85" w:rsidRPr="0095276B">
        <w:t>Amicale des Fabricants de Drap de France</w:t>
      </w:r>
      <w:r>
        <w:t xml:space="preserve">. </w:t>
      </w:r>
      <w:r w:rsidR="009D4A85" w:rsidRPr="0095276B">
        <w:t>Elle est raide</w:t>
      </w:r>
      <w:r>
        <w:t xml:space="preserve">, </w:t>
      </w:r>
      <w:r w:rsidR="009D4A85" w:rsidRPr="0095276B">
        <w:t>celle-là</w:t>
      </w:r>
      <w:r>
        <w:t xml:space="preserve"> ! </w:t>
      </w:r>
      <w:r w:rsidR="009D4A85" w:rsidRPr="0095276B">
        <w:t xml:space="preserve">Ça ne nous trouve pas propres à toucher avec des </w:t>
      </w:r>
      <w:r w:rsidR="009D4A85" w:rsidRPr="0095276B">
        <w:lastRenderedPageBreak/>
        <w:t>pincettes</w:t>
      </w:r>
      <w:r>
        <w:t xml:space="preserve">, </w:t>
      </w:r>
      <w:r w:rsidR="009D4A85" w:rsidRPr="0095276B">
        <w:t>mais ça trouverait bon goût à nos cotisations</w:t>
      </w:r>
      <w:r>
        <w:t xml:space="preserve">… </w:t>
      </w:r>
      <w:r w:rsidR="009D4A85" w:rsidRPr="0095276B">
        <w:t>De qui celle-là</w:t>
      </w:r>
      <w:r>
        <w:t xml:space="preserve"> ? </w:t>
      </w:r>
      <w:r w:rsidR="009D4A85" w:rsidRPr="0095276B">
        <w:t>Wi</w:t>
      </w:r>
      <w:r w:rsidR="009D4A85" w:rsidRPr="0095276B">
        <w:t>l</w:t>
      </w:r>
      <w:r w:rsidR="009D4A85" w:rsidRPr="0095276B">
        <w:t>helm</w:t>
      </w:r>
      <w:r>
        <w:t xml:space="preserve"> ! </w:t>
      </w:r>
      <w:r w:rsidR="009D4A85" w:rsidRPr="0095276B">
        <w:t>Wilhelm</w:t>
      </w:r>
      <w:r>
        <w:t xml:space="preserve"> ! </w:t>
      </w:r>
      <w:r w:rsidR="009D4A85" w:rsidRPr="0095276B">
        <w:t>Wilhelm</w:t>
      </w:r>
      <w:r>
        <w:t xml:space="preserve"> ! </w:t>
      </w:r>
      <w:r w:rsidR="009D4A85" w:rsidRPr="0095276B">
        <w:t>Delmotte</w:t>
      </w:r>
      <w:r>
        <w:t>…</w:t>
      </w:r>
    </w:p>
    <w:p w14:paraId="7F7906A7" w14:textId="77777777" w:rsidR="006455E5" w:rsidRDefault="006455E5" w:rsidP="002666CE">
      <w:r>
        <w:t>— </w:t>
      </w:r>
      <w:r w:rsidR="009D4A85" w:rsidRPr="0095276B">
        <w:t>Quoi</w:t>
      </w:r>
      <w:r>
        <w:t xml:space="preserve">, </w:t>
      </w:r>
      <w:r w:rsidR="009D4A85" w:rsidRPr="0095276B">
        <w:t>Delmotte</w:t>
      </w:r>
      <w:r>
        <w:t xml:space="preserve"> ? </w:t>
      </w:r>
      <w:r w:rsidR="009D4A85" w:rsidRPr="0095276B">
        <w:t>Dis</w:t>
      </w:r>
      <w:r>
        <w:t> !</w:t>
      </w:r>
    </w:p>
    <w:p w14:paraId="04B55397" w14:textId="77777777" w:rsidR="006455E5" w:rsidRDefault="006455E5" w:rsidP="002666CE">
      <w:r>
        <w:t>— </w:t>
      </w:r>
      <w:r w:rsidR="009D4A85" w:rsidRPr="0095276B">
        <w:t>Delmotte</w:t>
      </w:r>
      <w:r>
        <w:t xml:space="preserve">, </w:t>
      </w:r>
      <w:r w:rsidR="009D4A85" w:rsidRPr="0095276B">
        <w:t>une commande de quatre-vingt-dix pièces dont soixante pékiné Châteaudun à dix-sept cinquante</w:t>
      </w:r>
      <w:r>
        <w:t>.</w:t>
      </w:r>
    </w:p>
    <w:p w14:paraId="32A1E256" w14:textId="77777777" w:rsidR="006455E5" w:rsidRDefault="006455E5" w:rsidP="002666CE">
      <w:r>
        <w:t>— </w:t>
      </w:r>
      <w:proofErr w:type="spellStart"/>
      <w:r w:rsidR="009D4A85" w:rsidRPr="0095276B">
        <w:t>Donnerwetter</w:t>
      </w:r>
      <w:proofErr w:type="spellEnd"/>
      <w:r w:rsidR="009D4A85">
        <w:rPr>
          <w:rStyle w:val="Appelnotedebasdep"/>
        </w:rPr>
        <w:footnoteReference w:id="32"/>
      </w:r>
      <w:r>
        <w:t xml:space="preserve"> ! </w:t>
      </w:r>
      <w:r w:rsidR="009D4A85" w:rsidRPr="0095276B">
        <w:t>Quatre-v</w:t>
      </w:r>
      <w:r>
        <w:t>…</w:t>
      </w:r>
    </w:p>
    <w:p w14:paraId="283574C2" w14:textId="77777777" w:rsidR="006455E5" w:rsidRDefault="006455E5" w:rsidP="002666CE">
      <w:r>
        <w:t>— </w:t>
      </w:r>
      <w:r w:rsidR="009D4A85" w:rsidRPr="0095276B">
        <w:t xml:space="preserve">Un client de </w:t>
      </w:r>
      <w:proofErr w:type="spellStart"/>
      <w:r w:rsidR="009D4A85" w:rsidRPr="0095276B">
        <w:t>Lorilleux</w:t>
      </w:r>
      <w:proofErr w:type="spellEnd"/>
      <w:r w:rsidR="009D4A85" w:rsidRPr="0095276B">
        <w:t>-Pommier</w:t>
      </w:r>
      <w:r>
        <w:t> !</w:t>
      </w:r>
    </w:p>
    <w:p w14:paraId="4722E328" w14:textId="77777777" w:rsidR="006455E5" w:rsidRDefault="006455E5" w:rsidP="002666CE">
      <w:r>
        <w:t>— </w:t>
      </w:r>
      <w:r w:rsidR="009D4A85" w:rsidRPr="0095276B">
        <w:t xml:space="preserve">Tu </w:t>
      </w:r>
      <w:proofErr w:type="gramStart"/>
      <w:r w:rsidR="009D4A85" w:rsidRPr="0095276B">
        <w:t>avais été</w:t>
      </w:r>
      <w:proofErr w:type="gramEnd"/>
      <w:r w:rsidR="009D4A85" w:rsidRPr="0095276B">
        <w:t xml:space="preserve"> le voir</w:t>
      </w:r>
      <w:r>
        <w:t> ?</w:t>
      </w:r>
    </w:p>
    <w:p w14:paraId="38298839" w14:textId="77777777" w:rsidR="006455E5" w:rsidRDefault="006455E5" w:rsidP="002666CE">
      <w:r>
        <w:t>— </w:t>
      </w:r>
      <w:r w:rsidR="009D4A85" w:rsidRPr="0095276B">
        <w:t>Pas un mot</w:t>
      </w:r>
      <w:r>
        <w:t xml:space="preserve">. </w:t>
      </w:r>
      <w:r w:rsidR="009D4A85" w:rsidRPr="0095276B">
        <w:t>Je leur ai fait porter ma collection avec ma carte de visite</w:t>
      </w:r>
      <w:r>
        <w:t xml:space="preserve">, </w:t>
      </w:r>
      <w:r w:rsidR="009D4A85" w:rsidRPr="0095276B">
        <w:t>par un commissionnaire</w:t>
      </w:r>
      <w:r>
        <w:t xml:space="preserve">, </w:t>
      </w:r>
      <w:r w:rsidR="009D4A85" w:rsidRPr="0095276B">
        <w:t>il y a six semaines</w:t>
      </w:r>
      <w:r>
        <w:t>.</w:t>
      </w:r>
    </w:p>
    <w:p w14:paraId="5A3B7797" w14:textId="77777777" w:rsidR="006455E5" w:rsidRDefault="006455E5" w:rsidP="002666CE">
      <w:r>
        <w:t>— </w:t>
      </w:r>
      <w:r w:rsidR="009D4A85" w:rsidRPr="0095276B">
        <w:t>Ça y est</w:t>
      </w:r>
      <w:r>
        <w:t xml:space="preserve">, </w:t>
      </w:r>
      <w:r w:rsidR="009D4A85" w:rsidRPr="0095276B">
        <w:t xml:space="preserve">nous </w:t>
      </w:r>
      <w:r w:rsidR="009D4A85" w:rsidRPr="0095276B">
        <w:rPr>
          <w:i/>
          <w:iCs/>
        </w:rPr>
        <w:t>les</w:t>
      </w:r>
      <w:r w:rsidR="009D4A85" w:rsidRPr="0095276B">
        <w:t xml:space="preserve"> entamons</w:t>
      </w:r>
      <w:r>
        <w:t>.</w:t>
      </w:r>
    </w:p>
    <w:p w14:paraId="6E1DB3F4" w14:textId="2C5BD65D" w:rsidR="002666CE" w:rsidRDefault="006455E5" w:rsidP="002666CE">
      <w:r>
        <w:t>— …</w:t>
      </w:r>
      <w:r>
        <w:rPr>
          <w:rFonts w:eastAsia="Georgia" w:cs="Georgia"/>
        </w:rPr>
        <w:t xml:space="preserve"> </w:t>
      </w:r>
      <w:r w:rsidR="009D4A85" w:rsidRPr="0095276B">
        <w:t>N</w:t>
      </w:r>
      <w:r>
        <w:t>’</w:t>
      </w:r>
      <w:r w:rsidR="009D4A85" w:rsidRPr="0095276B">
        <w:t>est qu</w:t>
      </w:r>
      <w:r>
        <w:t>’</w:t>
      </w:r>
      <w:r w:rsidR="009D4A85" w:rsidRPr="0095276B">
        <w:t>un début</w:t>
      </w:r>
      <w:r>
        <w:t xml:space="preserve">… </w:t>
      </w:r>
      <w:r w:rsidR="009D4A85" w:rsidRPr="0095276B">
        <w:t>Verras ça dans six mois</w:t>
      </w:r>
      <w:r>
        <w:t>. »</w:t>
      </w:r>
    </w:p>
    <w:p w14:paraId="4336A4E6" w14:textId="77777777" w:rsidR="006455E5" w:rsidRDefault="009D4A85" w:rsidP="002666CE">
      <w:r w:rsidRPr="0095276B">
        <w:t>Pendant que Joseph se frotte les mains</w:t>
      </w:r>
      <w:r w:rsidR="006455E5">
        <w:t xml:space="preserve">, </w:t>
      </w:r>
      <w:r w:rsidRPr="0095276B">
        <w:t>ou accomplit tout autre geste de cette espèce</w:t>
      </w:r>
      <w:r w:rsidR="006455E5">
        <w:t xml:space="preserve">, </w:t>
      </w:r>
      <w:r w:rsidRPr="0095276B">
        <w:t>Guillaume décachète en hâte le rel</w:t>
      </w:r>
      <w:r w:rsidRPr="0095276B">
        <w:t>i</w:t>
      </w:r>
      <w:r w:rsidRPr="0095276B">
        <w:t>quat des lettres</w:t>
      </w:r>
      <w:r w:rsidR="006455E5">
        <w:t>.</w:t>
      </w:r>
    </w:p>
    <w:p w14:paraId="780B5F5B" w14:textId="77777777" w:rsidR="006455E5" w:rsidRDefault="006455E5" w:rsidP="002666CE">
      <w:r>
        <w:rPr>
          <w:rFonts w:eastAsia="Georgia" w:cs="Georgia"/>
        </w:rPr>
        <w:t>« </w:t>
      </w:r>
      <w:r w:rsidR="009D4A85" w:rsidRPr="0095276B">
        <w:t>Encore onze pièces</w:t>
      </w:r>
      <w:r>
        <w:t xml:space="preserve">, </w:t>
      </w:r>
      <w:r w:rsidR="009D4A85" w:rsidRPr="0095276B">
        <w:t>en trois ordres</w:t>
      </w:r>
      <w:r>
        <w:t xml:space="preserve"> : </w:t>
      </w:r>
      <w:r>
        <w:rPr>
          <w:rFonts w:eastAsia="Georgia" w:cs="Georgia"/>
        </w:rPr>
        <w:t xml:space="preserve">– </w:t>
      </w:r>
      <w:r w:rsidR="009D4A85" w:rsidRPr="0095276B">
        <w:t>Mathias</w:t>
      </w:r>
      <w:r>
        <w:t xml:space="preserve">, </w:t>
      </w:r>
      <w:r w:rsidR="009D4A85" w:rsidRPr="0095276B">
        <w:t>de Tours</w:t>
      </w:r>
      <w:r>
        <w:t xml:space="preserve">, </w:t>
      </w:r>
      <w:r w:rsidR="009D4A85" w:rsidRPr="0095276B">
        <w:t>Haas</w:t>
      </w:r>
      <w:r>
        <w:t xml:space="preserve">, </w:t>
      </w:r>
      <w:r w:rsidR="009D4A85" w:rsidRPr="0095276B">
        <w:t>de Limoges</w:t>
      </w:r>
      <w:r>
        <w:t xml:space="preserve">, </w:t>
      </w:r>
      <w:r w:rsidR="009D4A85" w:rsidRPr="0095276B">
        <w:t>et un de Saint-Denis</w:t>
      </w:r>
      <w:r>
        <w:t xml:space="preserve"> ; </w:t>
      </w:r>
      <w:r w:rsidR="009D4A85" w:rsidRPr="0095276B">
        <w:t>et puis deux affaires manquées</w:t>
      </w:r>
      <w:r>
        <w:t xml:space="preserve">, </w:t>
      </w:r>
      <w:r w:rsidR="009D4A85" w:rsidRPr="0095276B">
        <w:t>une au Havre</w:t>
      </w:r>
      <w:r>
        <w:t xml:space="preserve">… </w:t>
      </w:r>
      <w:r w:rsidR="009D4A85" w:rsidRPr="0095276B">
        <w:t>l</w:t>
      </w:r>
      <w:r>
        <w:t>’</w:t>
      </w:r>
      <w:r w:rsidR="009D4A85" w:rsidRPr="0095276B">
        <w:t xml:space="preserve">autre chez le vieux </w:t>
      </w:r>
      <w:proofErr w:type="spellStart"/>
      <w:r w:rsidR="009D4A85" w:rsidRPr="0095276B">
        <w:t>Carimand</w:t>
      </w:r>
      <w:proofErr w:type="spellEnd"/>
      <w:r>
        <w:t>.</w:t>
      </w:r>
    </w:p>
    <w:p w14:paraId="26A22C1C" w14:textId="2260D656" w:rsidR="002666CE" w:rsidRDefault="006455E5" w:rsidP="002666CE">
      <w:r>
        <w:t>— </w:t>
      </w:r>
      <w:r w:rsidR="009D4A85" w:rsidRPr="0095276B">
        <w:t xml:space="preserve">Bon </w:t>
      </w:r>
      <w:proofErr w:type="spellStart"/>
      <w:r w:rsidR="009D4A85" w:rsidRPr="0095276B">
        <w:t>Kipour</w:t>
      </w:r>
      <w:proofErr w:type="spellEnd"/>
      <w:r>
        <w:t xml:space="preserve">, </w:t>
      </w:r>
      <w:r w:rsidR="009D4A85" w:rsidRPr="0095276B">
        <w:t>Guillaume</w:t>
      </w:r>
      <w:r>
        <w:t> ! »</w:t>
      </w:r>
    </w:p>
    <w:p w14:paraId="6C9CA5D0" w14:textId="77777777" w:rsidR="006455E5" w:rsidRDefault="009D4A85" w:rsidP="002666CE">
      <w:r w:rsidRPr="0095276B">
        <w:lastRenderedPageBreak/>
        <w:t>Joseph est debout</w:t>
      </w:r>
      <w:r w:rsidR="006455E5">
        <w:t xml:space="preserve">, </w:t>
      </w:r>
      <w:r w:rsidRPr="0095276B">
        <w:t>les lunettes rayonnantes</w:t>
      </w:r>
      <w:r w:rsidR="006455E5">
        <w:t xml:space="preserve">, </w:t>
      </w:r>
      <w:r w:rsidRPr="0095276B">
        <w:t>et lui tend les mains</w:t>
      </w:r>
      <w:r w:rsidR="006455E5">
        <w:t xml:space="preserve">. </w:t>
      </w:r>
      <w:r w:rsidRPr="0095276B">
        <w:t>Guillaume les lui pétrit gauchement</w:t>
      </w:r>
      <w:r w:rsidR="006455E5">
        <w:t>.</w:t>
      </w:r>
    </w:p>
    <w:p w14:paraId="30BA2002" w14:textId="67561626" w:rsidR="002666CE" w:rsidRDefault="006455E5" w:rsidP="002666CE">
      <w:r>
        <w:t>— </w:t>
      </w:r>
      <w:r w:rsidR="009D4A85" w:rsidRPr="0095276B">
        <w:t xml:space="preserve">Bon </w:t>
      </w:r>
      <w:proofErr w:type="spellStart"/>
      <w:r w:rsidR="009D4A85" w:rsidRPr="0095276B">
        <w:t>Kipour</w:t>
      </w:r>
      <w:proofErr w:type="spellEnd"/>
      <w:r>
        <w:t xml:space="preserve">, </w:t>
      </w:r>
      <w:r w:rsidR="009D4A85" w:rsidRPr="0095276B">
        <w:t>Jos</w:t>
      </w:r>
      <w:r>
        <w:t> ! »</w:t>
      </w:r>
    </w:p>
    <w:p w14:paraId="10E1F778" w14:textId="77777777" w:rsidR="006455E5" w:rsidRDefault="009D4A85" w:rsidP="002666CE">
      <w:r w:rsidRPr="0095276B">
        <w:t>Mais ils pourraient se dire l</w:t>
      </w:r>
      <w:r w:rsidR="006455E5">
        <w:t>’</w:t>
      </w:r>
      <w:r w:rsidRPr="0095276B">
        <w:t>un à l</w:t>
      </w:r>
      <w:r w:rsidR="006455E5">
        <w:t>’</w:t>
      </w:r>
      <w:r w:rsidRPr="0095276B">
        <w:t>autre</w:t>
      </w:r>
      <w:r w:rsidR="006455E5">
        <w:t xml:space="preserve">, </w:t>
      </w:r>
      <w:r w:rsidRPr="0095276B">
        <w:t>qu</w:t>
      </w:r>
      <w:r w:rsidR="006455E5">
        <w:t>’</w:t>
      </w:r>
      <w:r w:rsidRPr="0095276B">
        <w:t>à l</w:t>
      </w:r>
      <w:r w:rsidR="006455E5">
        <w:t>’</w:t>
      </w:r>
      <w:r w:rsidRPr="0095276B">
        <w:t>exception d</w:t>
      </w:r>
      <w:r w:rsidR="006455E5">
        <w:t>’</w:t>
      </w:r>
      <w:r w:rsidRPr="0095276B">
        <w:t>un après-midi de mai pour Joseph</w:t>
      </w:r>
      <w:r w:rsidR="006455E5">
        <w:t xml:space="preserve">, </w:t>
      </w:r>
      <w:r w:rsidRPr="0095276B">
        <w:t>nul d</w:t>
      </w:r>
      <w:r w:rsidR="006455E5">
        <w:t>’</w:t>
      </w:r>
      <w:r w:rsidRPr="0095276B">
        <w:t>entre eux n</w:t>
      </w:r>
      <w:r w:rsidR="006455E5">
        <w:t>’</w:t>
      </w:r>
      <w:r w:rsidRPr="0095276B">
        <w:t>a su ce que c</w:t>
      </w:r>
      <w:r w:rsidR="006455E5">
        <w:t>’</w:t>
      </w:r>
      <w:r w:rsidRPr="0095276B">
        <w:t>était que prélever une heure pour sa distraction</w:t>
      </w:r>
      <w:r w:rsidR="006455E5">
        <w:t xml:space="preserve"> ; </w:t>
      </w:r>
      <w:r w:rsidRPr="0095276B">
        <w:t>la grille n</w:t>
      </w:r>
      <w:r w:rsidR="006455E5">
        <w:t>’</w:t>
      </w:r>
      <w:r w:rsidRPr="0095276B">
        <w:t>a jamais été ouverte</w:t>
      </w:r>
      <w:r w:rsidR="006455E5">
        <w:t xml:space="preserve">, </w:t>
      </w:r>
      <w:r w:rsidRPr="0095276B">
        <w:t>le matin</w:t>
      </w:r>
      <w:r w:rsidR="006455E5">
        <w:t xml:space="preserve">, </w:t>
      </w:r>
      <w:r w:rsidRPr="0095276B">
        <w:t>que des mains de Guillaume</w:t>
      </w:r>
      <w:r w:rsidR="006455E5">
        <w:t xml:space="preserve"> ; </w:t>
      </w:r>
      <w:r w:rsidRPr="0095276B">
        <w:t>la paye n</w:t>
      </w:r>
      <w:r w:rsidR="006455E5">
        <w:t>’</w:t>
      </w:r>
      <w:r w:rsidRPr="0095276B">
        <w:t>a jamais passé que par celles d</w:t>
      </w:r>
      <w:r w:rsidR="006455E5">
        <w:t>’</w:t>
      </w:r>
      <w:r w:rsidRPr="0095276B">
        <w:t>Hippolyte</w:t>
      </w:r>
      <w:r w:rsidR="006455E5">
        <w:t xml:space="preserve"> ; </w:t>
      </w:r>
      <w:r w:rsidRPr="0095276B">
        <w:t>Myrtil a pris dans ses doigts et porté à son nez un échantillon de chaque balle de laine</w:t>
      </w:r>
      <w:r w:rsidR="006455E5">
        <w:t xml:space="preserve"> ; </w:t>
      </w:r>
      <w:r w:rsidRPr="0095276B">
        <w:t>nul client n</w:t>
      </w:r>
      <w:r w:rsidR="006455E5">
        <w:t>’</w:t>
      </w:r>
      <w:r w:rsidRPr="0095276B">
        <w:t>a reçu la visite que de Joseph</w:t>
      </w:r>
      <w:r w:rsidR="006455E5">
        <w:t>.</w:t>
      </w:r>
    </w:p>
    <w:p w14:paraId="5F6B37ED" w14:textId="77777777" w:rsidR="006455E5" w:rsidRDefault="006455E5" w:rsidP="002666CE">
      <w:r>
        <w:t>« </w:t>
      </w:r>
      <w:r w:rsidR="009D4A85" w:rsidRPr="0095276B">
        <w:t>C</w:t>
      </w:r>
      <w:r>
        <w:t>’</w:t>
      </w:r>
      <w:r w:rsidR="009D4A85" w:rsidRPr="0095276B">
        <w:t>est âpre au gain</w:t>
      </w:r>
      <w:r>
        <w:t xml:space="preserve"> ; </w:t>
      </w:r>
      <w:r w:rsidR="009D4A85" w:rsidRPr="0095276B">
        <w:t>ça se met sur le tas et ça y reste</w:t>
      </w:r>
      <w:r>
        <w:t xml:space="preserve">. </w:t>
      </w:r>
      <w:r w:rsidR="009D4A85" w:rsidRPr="0095276B">
        <w:t xml:space="preserve">De vrais </w:t>
      </w:r>
      <w:proofErr w:type="spellStart"/>
      <w:r w:rsidR="009D4A85" w:rsidRPr="0095276B">
        <w:t>Pruscos</w:t>
      </w:r>
      <w:proofErr w:type="spellEnd"/>
      <w:r>
        <w:t>, »</w:t>
      </w:r>
      <w:r w:rsidR="009D4A85" w:rsidRPr="0095276B">
        <w:t xml:space="preserve"> gronde </w:t>
      </w:r>
      <w:proofErr w:type="spellStart"/>
      <w:r w:rsidR="009D4A85" w:rsidRPr="0095276B">
        <w:t>Pailloux</w:t>
      </w:r>
      <w:proofErr w:type="spellEnd"/>
      <w:r>
        <w:t xml:space="preserve">, </w:t>
      </w:r>
      <w:r w:rsidR="009D4A85" w:rsidRPr="0095276B">
        <w:t>avec une amère estime pour ces hommes de peine</w:t>
      </w:r>
      <w:r>
        <w:t>.</w:t>
      </w:r>
    </w:p>
    <w:p w14:paraId="4967722C" w14:textId="77777777" w:rsidR="006455E5" w:rsidRDefault="006455E5" w:rsidP="002666CE">
      <w:r>
        <w:rPr>
          <w:rFonts w:eastAsia="Georgia" w:cs="Georgia"/>
        </w:rPr>
        <w:t>« </w:t>
      </w:r>
      <w:r w:rsidR="009D4A85" w:rsidRPr="0095276B">
        <w:t xml:space="preserve">Le </w:t>
      </w:r>
      <w:r w:rsidR="009D4A85" w:rsidRPr="0095276B">
        <w:rPr>
          <w:i/>
          <w:iCs/>
        </w:rPr>
        <w:t>Bon Marché</w:t>
      </w:r>
      <w:r w:rsidR="009D4A85" w:rsidRPr="0095276B">
        <w:t xml:space="preserve"> et la </w:t>
      </w:r>
      <w:r w:rsidR="009D4A85" w:rsidRPr="0095276B">
        <w:rPr>
          <w:i/>
          <w:iCs/>
        </w:rPr>
        <w:t>Belle Jardinière</w:t>
      </w:r>
      <w:r>
        <w:t xml:space="preserve">, </w:t>
      </w:r>
      <w:r w:rsidR="009D4A85" w:rsidRPr="0095276B">
        <w:t>vous y viendrez</w:t>
      </w:r>
      <w:r>
        <w:t xml:space="preserve">, </w:t>
      </w:r>
      <w:r w:rsidR="009D4A85" w:rsidRPr="0095276B">
        <w:t>comme les autres</w:t>
      </w:r>
      <w:r>
        <w:t xml:space="preserve">, </w:t>
      </w:r>
      <w:r w:rsidR="009D4A85" w:rsidRPr="0095276B">
        <w:t xml:space="preserve">et le </w:t>
      </w:r>
      <w:r w:rsidR="009D4A85" w:rsidRPr="0095276B">
        <w:rPr>
          <w:i/>
          <w:iCs/>
        </w:rPr>
        <w:t>Louvre</w:t>
      </w:r>
      <w:r w:rsidR="009D4A85" w:rsidRPr="0095276B">
        <w:t xml:space="preserve"> avec</w:t>
      </w:r>
      <w:r>
        <w:t> ! »</w:t>
      </w:r>
      <w:r w:rsidR="009D4A85" w:rsidRPr="0095276B">
        <w:t xml:space="preserve"> dit Joseph</w:t>
      </w:r>
      <w:r>
        <w:t xml:space="preserve">. </w:t>
      </w:r>
      <w:r w:rsidR="009D4A85" w:rsidRPr="0095276B">
        <w:t>Les envelo</w:t>
      </w:r>
      <w:r w:rsidR="009D4A85" w:rsidRPr="0095276B">
        <w:t>p</w:t>
      </w:r>
      <w:r w:rsidR="009D4A85" w:rsidRPr="0095276B">
        <w:t xml:space="preserve">pes à en-tête volent joyeusement à travers le </w:t>
      </w:r>
      <w:r w:rsidR="009D4A85" w:rsidRPr="0095276B">
        <w:rPr>
          <w:i/>
          <w:iCs/>
        </w:rPr>
        <w:t>bureau</w:t>
      </w:r>
      <w:r>
        <w:t xml:space="preserve">. </w:t>
      </w:r>
      <w:r w:rsidR="009D4A85" w:rsidRPr="0095276B">
        <w:t>Ils sortent</w:t>
      </w:r>
      <w:r>
        <w:t xml:space="preserve">. </w:t>
      </w:r>
      <w:r w:rsidR="009D4A85" w:rsidRPr="0095276B">
        <w:t>Un bruit de voix arrive de la salle à manger où les fumeurs sont revenus s</w:t>
      </w:r>
      <w:r>
        <w:t>’</w:t>
      </w:r>
      <w:r w:rsidR="009D4A85" w:rsidRPr="0095276B">
        <w:t>asseoir</w:t>
      </w:r>
      <w:r>
        <w:t xml:space="preserve">, </w:t>
      </w:r>
      <w:r w:rsidR="009D4A85" w:rsidRPr="0095276B">
        <w:t>par goût de la table ronde et par économie de luminaire</w:t>
      </w:r>
      <w:r>
        <w:t xml:space="preserve">. </w:t>
      </w:r>
      <w:r w:rsidR="009D4A85" w:rsidRPr="0095276B">
        <w:t>La lune en son plein dresse devant les deux hommes l</w:t>
      </w:r>
      <w:r>
        <w:t>’</w:t>
      </w:r>
      <w:r w:rsidR="009D4A85" w:rsidRPr="0095276B">
        <w:t>architecture de leur fabrique</w:t>
      </w:r>
      <w:r>
        <w:t>.</w:t>
      </w:r>
    </w:p>
    <w:p w14:paraId="6498917C" w14:textId="77777777" w:rsidR="006455E5" w:rsidRDefault="006455E5" w:rsidP="002666CE">
      <w:r>
        <w:rPr>
          <w:rFonts w:eastAsia="Georgia" w:cs="Georgia"/>
        </w:rPr>
        <w:t>« </w:t>
      </w:r>
      <w:r w:rsidR="009D4A85" w:rsidRPr="0095276B">
        <w:t>Te rappelles-tu</w:t>
      </w:r>
      <w:r>
        <w:t> ? »</w:t>
      </w:r>
      <w:r w:rsidR="009D4A85" w:rsidRPr="0095276B">
        <w:t xml:space="preserve"> murmure Joseph</w:t>
      </w:r>
      <w:r>
        <w:t xml:space="preserve">, </w:t>
      </w:r>
      <w:r w:rsidR="009D4A85" w:rsidRPr="0095276B">
        <w:t>comme malgré lui</w:t>
      </w:r>
      <w:r>
        <w:t xml:space="preserve">. </w:t>
      </w:r>
      <w:r w:rsidR="009D4A85" w:rsidRPr="0095276B">
        <w:t>Elle n</w:t>
      </w:r>
      <w:r>
        <w:t>’</w:t>
      </w:r>
      <w:r w:rsidR="009D4A85" w:rsidRPr="0095276B">
        <w:t>a rien de glorieux</w:t>
      </w:r>
      <w:r>
        <w:t xml:space="preserve">, </w:t>
      </w:r>
      <w:r w:rsidR="009D4A85" w:rsidRPr="0095276B">
        <w:t>la petite fabrique</w:t>
      </w:r>
      <w:r>
        <w:t xml:space="preserve">. </w:t>
      </w:r>
      <w:r w:rsidR="009D4A85" w:rsidRPr="0095276B">
        <w:t>Mais chaque pierre en est vivante</w:t>
      </w:r>
      <w:r>
        <w:t xml:space="preserve">. </w:t>
      </w:r>
      <w:r w:rsidR="009D4A85" w:rsidRPr="0095276B">
        <w:t>Joseph s</w:t>
      </w:r>
      <w:r>
        <w:t>’</w:t>
      </w:r>
      <w:r w:rsidR="009D4A85" w:rsidRPr="0095276B">
        <w:t>est livré à ce calcul</w:t>
      </w:r>
      <w:r>
        <w:t xml:space="preserve">, </w:t>
      </w:r>
      <w:r w:rsidR="009D4A85" w:rsidRPr="0095276B">
        <w:t>pendant une des journées trop oisives de leur début</w:t>
      </w:r>
      <w:r>
        <w:t xml:space="preserve"> : </w:t>
      </w:r>
      <w:r w:rsidR="009D4A85" w:rsidRPr="0095276B">
        <w:t>capital</w:t>
      </w:r>
      <w:r>
        <w:t xml:space="preserve">, </w:t>
      </w:r>
      <w:r w:rsidR="009D4A85" w:rsidRPr="0095276B">
        <w:t>intérêt</w:t>
      </w:r>
      <w:r>
        <w:t xml:space="preserve">, </w:t>
      </w:r>
      <w:r w:rsidR="009D4A85" w:rsidRPr="0095276B">
        <w:t>machinerie</w:t>
      </w:r>
      <w:r>
        <w:t xml:space="preserve">, </w:t>
      </w:r>
      <w:r w:rsidR="009D4A85" w:rsidRPr="0095276B">
        <w:t>métiers</w:t>
      </w:r>
      <w:r>
        <w:t xml:space="preserve">, </w:t>
      </w:r>
      <w:r w:rsidR="009D4A85" w:rsidRPr="0095276B">
        <w:t xml:space="preserve">frais de transport et de </w:t>
      </w:r>
      <w:proofErr w:type="spellStart"/>
      <w:r w:rsidR="009D4A85" w:rsidRPr="0095276B">
        <w:t>réemménagement</w:t>
      </w:r>
      <w:proofErr w:type="spellEnd"/>
      <w:r>
        <w:t xml:space="preserve">, </w:t>
      </w:r>
      <w:r>
        <w:rPr>
          <w:rFonts w:eastAsia="Georgia" w:cs="Georgia"/>
        </w:rPr>
        <w:t xml:space="preserve">– </w:t>
      </w:r>
      <w:r w:rsidR="009D4A85" w:rsidRPr="0095276B">
        <w:t>chaque pierre et chaque brique leur revient à quatre-vingt-deux cent</w:t>
      </w:r>
      <w:r w:rsidR="009D4A85" w:rsidRPr="0095276B">
        <w:t>i</w:t>
      </w:r>
      <w:r w:rsidR="009D4A85" w:rsidRPr="0095276B">
        <w:t>mètres de drap</w:t>
      </w:r>
      <w:r>
        <w:t xml:space="preserve">, </w:t>
      </w:r>
      <w:r w:rsidR="009D4A85" w:rsidRPr="0095276B">
        <w:t>décati</w:t>
      </w:r>
      <w:r>
        <w:t xml:space="preserve">, </w:t>
      </w:r>
      <w:r w:rsidR="009D4A85" w:rsidRPr="0095276B">
        <w:t>pressé</w:t>
      </w:r>
      <w:r>
        <w:t xml:space="preserve">, </w:t>
      </w:r>
      <w:r w:rsidR="009D4A85" w:rsidRPr="0095276B">
        <w:t>épaillé</w:t>
      </w:r>
      <w:r>
        <w:t>.</w:t>
      </w:r>
    </w:p>
    <w:p w14:paraId="709BE46A" w14:textId="77777777" w:rsidR="006455E5" w:rsidRDefault="006455E5" w:rsidP="002666CE">
      <w:r>
        <w:rPr>
          <w:rFonts w:eastAsia="Georgia" w:cs="Georgia"/>
        </w:rPr>
        <w:t>« </w:t>
      </w:r>
      <w:r w:rsidR="009D4A85" w:rsidRPr="0095276B">
        <w:t>Elle n</w:t>
      </w:r>
      <w:r>
        <w:t>’</w:t>
      </w:r>
      <w:r w:rsidR="009D4A85" w:rsidRPr="0095276B">
        <w:t>est pas encore payée</w:t>
      </w:r>
      <w:r>
        <w:t>, »</w:t>
      </w:r>
      <w:r w:rsidR="009D4A85" w:rsidRPr="0095276B">
        <w:t xml:space="preserve"> répond Guillaume</w:t>
      </w:r>
      <w:r>
        <w:t>.</w:t>
      </w:r>
    </w:p>
    <w:p w14:paraId="5AD5627B" w14:textId="77777777" w:rsidR="006455E5" w:rsidRDefault="009D4A85" w:rsidP="002666CE">
      <w:r w:rsidRPr="0095276B">
        <w:lastRenderedPageBreak/>
        <w:t>Un soupir en soufflet de forge gonfle la poitrine de Joseph</w:t>
      </w:r>
      <w:r w:rsidR="006455E5">
        <w:t xml:space="preserve">. </w:t>
      </w:r>
      <w:r w:rsidRPr="0095276B">
        <w:t>Il pose paternellement sa main sur le bras du nerveux</w:t>
      </w:r>
      <w:r w:rsidR="006455E5">
        <w:t> :</w:t>
      </w:r>
    </w:p>
    <w:p w14:paraId="42D0FA6A" w14:textId="2796AF72" w:rsidR="002666CE" w:rsidRDefault="006455E5" w:rsidP="002666CE">
      <w:r>
        <w:rPr>
          <w:rFonts w:eastAsia="Georgia" w:cs="Georgia"/>
        </w:rPr>
        <w:t>« </w:t>
      </w:r>
      <w:r w:rsidR="009D4A85" w:rsidRPr="0095276B">
        <w:t>Elle se paye tous les jours</w:t>
      </w:r>
      <w:r>
        <w:t xml:space="preserve">. </w:t>
      </w:r>
      <w:proofErr w:type="spellStart"/>
      <w:r w:rsidR="009D4A85" w:rsidRPr="0095276B">
        <w:t>Lorilleux</w:t>
      </w:r>
      <w:proofErr w:type="spellEnd"/>
      <w:r w:rsidR="009D4A85" w:rsidRPr="0095276B">
        <w:t>-Pommier</w:t>
      </w:r>
      <w:r>
        <w:t xml:space="preserve">, </w:t>
      </w:r>
      <w:r w:rsidR="009D4A85" w:rsidRPr="0095276B">
        <w:t>en mai</w:t>
      </w:r>
      <w:r w:rsidR="009D4A85" w:rsidRPr="0095276B">
        <w:t>n</w:t>
      </w:r>
      <w:r w:rsidR="009D4A85" w:rsidRPr="0095276B">
        <w:t>tenant leurs prix aux cours de 1802</w:t>
      </w:r>
      <w:r>
        <w:t xml:space="preserve">, </w:t>
      </w:r>
      <w:r w:rsidR="009D4A85" w:rsidRPr="0095276B">
        <w:t>nous la payent</w:t>
      </w:r>
      <w:r>
        <w:t>. »</w:t>
      </w:r>
    </w:p>
    <w:p w14:paraId="17816D45" w14:textId="77777777" w:rsidR="006455E5" w:rsidRDefault="009D4A85" w:rsidP="002666CE">
      <w:r w:rsidRPr="0095276B">
        <w:t>Puis</w:t>
      </w:r>
      <w:r w:rsidR="006455E5">
        <w:t xml:space="preserve">, </w:t>
      </w:r>
      <w:r w:rsidRPr="0095276B">
        <w:t>plus bas</w:t>
      </w:r>
      <w:r w:rsidR="006455E5">
        <w:t>.</w:t>
      </w:r>
    </w:p>
    <w:p w14:paraId="638970B4" w14:textId="4730001F" w:rsidR="002666CE" w:rsidRDefault="006455E5" w:rsidP="002666CE">
      <w:r>
        <w:rPr>
          <w:rFonts w:eastAsia="Georgia" w:cs="Georgia"/>
        </w:rPr>
        <w:t>« </w:t>
      </w:r>
      <w:r w:rsidR="009D4A85" w:rsidRPr="0095276B">
        <w:t>Tout de même</w:t>
      </w:r>
      <w:r>
        <w:t xml:space="preserve">, </w:t>
      </w:r>
      <w:r w:rsidR="009D4A85" w:rsidRPr="0095276B">
        <w:t>quel sacré hiver</w:t>
      </w:r>
      <w:r>
        <w:t xml:space="preserve"> ! </w:t>
      </w:r>
      <w:r w:rsidR="009D4A85" w:rsidRPr="0095276B">
        <w:t>Tu te rappelles</w:t>
      </w:r>
      <w:r>
        <w:t xml:space="preserve"> ? </w:t>
      </w:r>
      <w:r w:rsidR="009D4A85" w:rsidRPr="0095276B">
        <w:t>Quand rien ne venait</w:t>
      </w:r>
      <w:r>
        <w:t xml:space="preserve">, </w:t>
      </w:r>
      <w:r w:rsidR="009D4A85" w:rsidRPr="0095276B">
        <w:t>pas d</w:t>
      </w:r>
      <w:r>
        <w:t>’</w:t>
      </w:r>
      <w:r w:rsidR="009D4A85" w:rsidRPr="0095276B">
        <w:t>ordres</w:t>
      </w:r>
      <w:r>
        <w:t xml:space="preserve">, </w:t>
      </w:r>
      <w:r w:rsidR="009D4A85" w:rsidRPr="0095276B">
        <w:t>pas de travail</w:t>
      </w:r>
      <w:r>
        <w:t xml:space="preserve">. </w:t>
      </w:r>
      <w:r w:rsidR="009D4A85" w:rsidRPr="0095276B">
        <w:t>Tous ces saligauds qui avaient profité de la guerre pour nous prendre notre place</w:t>
      </w:r>
      <w:r>
        <w:t xml:space="preserve">. </w:t>
      </w:r>
      <w:r w:rsidR="009D4A85" w:rsidRPr="0095276B">
        <w:t>Et les clients qui répondaient</w:t>
      </w:r>
      <w:r>
        <w:t> : « </w:t>
      </w:r>
      <w:r w:rsidR="009D4A85" w:rsidRPr="0095276B">
        <w:t>Contracté de nouvelles habit</w:t>
      </w:r>
      <w:r w:rsidR="009D4A85" w:rsidRPr="0095276B">
        <w:t>u</w:t>
      </w:r>
      <w:r w:rsidR="009D4A85" w:rsidRPr="0095276B">
        <w:t>des</w:t>
      </w:r>
      <w:r>
        <w:t xml:space="preserve">, </w:t>
      </w:r>
      <w:r w:rsidR="009D4A85" w:rsidRPr="0095276B">
        <w:t>faites vos preuves</w:t>
      </w:r>
      <w:r>
        <w:t>. »</w:t>
      </w:r>
    </w:p>
    <w:p w14:paraId="36471850" w14:textId="77777777" w:rsidR="006455E5" w:rsidRDefault="009D4A85" w:rsidP="002666CE">
      <w:r w:rsidRPr="0095276B">
        <w:t>Si Guillaume se rappelle</w:t>
      </w:r>
      <w:r w:rsidR="006455E5">
        <w:t xml:space="preserve"> ! </w:t>
      </w:r>
      <w:r w:rsidRPr="0095276B">
        <w:t>Il se ronge la moustache et tente un pâle sourire</w:t>
      </w:r>
      <w:r w:rsidR="006455E5">
        <w:t> :</w:t>
      </w:r>
    </w:p>
    <w:p w14:paraId="509E79AB" w14:textId="5B49B8E5" w:rsidR="002666CE" w:rsidRDefault="006455E5" w:rsidP="002666CE">
      <w:r>
        <w:rPr>
          <w:rFonts w:eastAsia="Georgia" w:cs="Georgia"/>
        </w:rPr>
        <w:t>« </w:t>
      </w:r>
      <w:r w:rsidR="009D4A85" w:rsidRPr="0095276B">
        <w:t>Ce coup</w:t>
      </w:r>
      <w:r>
        <w:t xml:space="preserve">, </w:t>
      </w:r>
      <w:r w:rsidR="009D4A85" w:rsidRPr="0095276B">
        <w:t>d</w:t>
      </w:r>
      <w:r>
        <w:t>’</w:t>
      </w:r>
      <w:r w:rsidR="009D4A85" w:rsidRPr="0095276B">
        <w:t>acheter la fabrique</w:t>
      </w:r>
      <w:r>
        <w:t> ! »</w:t>
      </w:r>
    </w:p>
    <w:p w14:paraId="21E84F1B" w14:textId="77777777" w:rsidR="006455E5" w:rsidRDefault="009D4A85" w:rsidP="002666CE">
      <w:r w:rsidRPr="0095276B">
        <w:t>Mais son sourire s</w:t>
      </w:r>
      <w:r w:rsidR="006455E5">
        <w:t>’</w:t>
      </w:r>
      <w:r w:rsidRPr="0095276B">
        <w:t>éteint sous la vague des souvenirs odieux</w:t>
      </w:r>
      <w:r w:rsidR="006455E5">
        <w:t xml:space="preserve">. </w:t>
      </w:r>
      <w:r w:rsidRPr="0095276B">
        <w:t>Il serre</w:t>
      </w:r>
      <w:r w:rsidR="006455E5">
        <w:t xml:space="preserve">, </w:t>
      </w:r>
      <w:r w:rsidRPr="0095276B">
        <w:t>en frissonnant</w:t>
      </w:r>
      <w:r w:rsidR="006455E5">
        <w:t xml:space="preserve">, </w:t>
      </w:r>
      <w:r w:rsidRPr="0095276B">
        <w:t>les bras contre cette poitrine où ont dormi</w:t>
      </w:r>
      <w:r w:rsidR="006455E5">
        <w:t xml:space="preserve">, </w:t>
      </w:r>
      <w:r w:rsidRPr="0095276B">
        <w:t>deux jours et une nuit</w:t>
      </w:r>
      <w:r w:rsidR="006455E5">
        <w:t xml:space="preserve">, </w:t>
      </w:r>
      <w:r w:rsidRPr="0095276B">
        <w:t>les stipulations du sous-seing privé</w:t>
      </w:r>
      <w:r w:rsidR="006455E5">
        <w:t>.</w:t>
      </w:r>
    </w:p>
    <w:p w14:paraId="01F4ED07" w14:textId="77777777" w:rsidR="006455E5" w:rsidRDefault="009D4A85" w:rsidP="002666CE">
      <w:r w:rsidRPr="0095276B">
        <w:t>Ce fou de Joseph est déjà parti</w:t>
      </w:r>
      <w:r w:rsidR="006455E5">
        <w:t xml:space="preserve">. </w:t>
      </w:r>
      <w:r w:rsidRPr="0095276B">
        <w:t>Il arpente la nuit à grandes enjambées</w:t>
      </w:r>
      <w:r w:rsidR="006455E5">
        <w:t xml:space="preserve"> ; </w:t>
      </w:r>
      <w:r w:rsidRPr="0095276B">
        <w:t>le voilà qui se dissout dans l</w:t>
      </w:r>
      <w:r w:rsidR="006455E5">
        <w:t>’</w:t>
      </w:r>
      <w:r w:rsidRPr="0095276B">
        <w:t>ombre du petit mur</w:t>
      </w:r>
      <w:r w:rsidR="006455E5">
        <w:t xml:space="preserve"> ; </w:t>
      </w:r>
      <w:r w:rsidRPr="0095276B">
        <w:t>on l</w:t>
      </w:r>
      <w:r w:rsidR="006455E5">
        <w:t>’</w:t>
      </w:r>
      <w:r w:rsidRPr="0095276B">
        <w:t>entend qui compte</w:t>
      </w:r>
      <w:r w:rsidR="006455E5">
        <w:t> :</w:t>
      </w:r>
    </w:p>
    <w:p w14:paraId="7B68104A" w14:textId="682F8457" w:rsidR="002666CE" w:rsidRDefault="006455E5" w:rsidP="002666CE">
      <w:r>
        <w:t xml:space="preserve">« …, </w:t>
      </w:r>
      <w:r w:rsidR="009D4A85" w:rsidRPr="0095276B">
        <w:t>dix-neuf</w:t>
      </w:r>
      <w:r>
        <w:t xml:space="preserve">… </w:t>
      </w:r>
      <w:r w:rsidR="009D4A85" w:rsidRPr="0095276B">
        <w:t>vingt</w:t>
      </w:r>
      <w:r>
        <w:t xml:space="preserve">… </w:t>
      </w:r>
      <w:proofErr w:type="spellStart"/>
      <w:r w:rsidR="009D4A85" w:rsidRPr="0095276B">
        <w:t>chamais</w:t>
      </w:r>
      <w:proofErr w:type="spellEnd"/>
      <w:r w:rsidR="009D4A85" w:rsidRPr="0095276B">
        <w:t xml:space="preserve"> ce mur n</w:t>
      </w:r>
      <w:r>
        <w:t>’</w:t>
      </w:r>
      <w:r w:rsidR="009D4A85" w:rsidRPr="0095276B">
        <w:t xml:space="preserve">a eu </w:t>
      </w:r>
      <w:proofErr w:type="spellStart"/>
      <w:r w:rsidR="009D4A85" w:rsidRPr="0095276B">
        <w:t>quatre-fingts</w:t>
      </w:r>
      <w:proofErr w:type="spellEnd"/>
      <w:r w:rsidR="009D4A85" w:rsidRPr="0095276B">
        <w:t xml:space="preserve"> mètres</w:t>
      </w:r>
      <w:r>
        <w:t>… »</w:t>
      </w:r>
    </w:p>
    <w:p w14:paraId="2965FFE6" w14:textId="77777777" w:rsidR="006455E5" w:rsidRDefault="009D4A85" w:rsidP="002666CE">
      <w:r w:rsidRPr="0095276B">
        <w:t>Un éclat de rire achève de glacer Guillaume</w:t>
      </w:r>
      <w:r w:rsidR="006455E5">
        <w:t xml:space="preserve">. </w:t>
      </w:r>
      <w:r w:rsidRPr="0095276B">
        <w:t>Celui-ci ne peut remonter le courant</w:t>
      </w:r>
      <w:r w:rsidR="006455E5">
        <w:t xml:space="preserve">. </w:t>
      </w:r>
      <w:r w:rsidRPr="0095276B">
        <w:t>Ces quatorze mois ont décidé de son caractère</w:t>
      </w:r>
      <w:r w:rsidR="006455E5">
        <w:t>.</w:t>
      </w:r>
    </w:p>
    <w:p w14:paraId="0B8BD357" w14:textId="77777777" w:rsidR="006455E5" w:rsidRDefault="009D4A85" w:rsidP="002666CE">
      <w:r w:rsidRPr="0095276B">
        <w:t>Pendant que Joseph revient</w:t>
      </w:r>
      <w:r w:rsidR="006455E5">
        <w:t xml:space="preserve">, </w:t>
      </w:r>
      <w:r w:rsidRPr="0095276B">
        <w:t>il dresse le bilan de leur vie</w:t>
      </w:r>
      <w:r w:rsidR="006455E5">
        <w:t xml:space="preserve">. </w:t>
      </w:r>
      <w:r w:rsidRPr="0095276B">
        <w:t>Il l</w:t>
      </w:r>
      <w:r w:rsidR="006455E5">
        <w:t>’</w:t>
      </w:r>
      <w:r w:rsidRPr="0095276B">
        <w:t>a si souvent calculé</w:t>
      </w:r>
      <w:r w:rsidR="006455E5">
        <w:t xml:space="preserve">, </w:t>
      </w:r>
      <w:r w:rsidRPr="0095276B">
        <w:t>que le compte est vite établi</w:t>
      </w:r>
      <w:r w:rsidR="006455E5">
        <w:t xml:space="preserve">. </w:t>
      </w:r>
      <w:r w:rsidRPr="0095276B">
        <w:t xml:space="preserve">Des </w:t>
      </w:r>
      <w:r w:rsidRPr="0095276B">
        <w:lastRenderedPageBreak/>
        <w:t>21</w:t>
      </w:r>
      <w:r w:rsidR="006455E5" w:rsidRPr="0095276B">
        <w:t>0</w:t>
      </w:r>
      <w:r w:rsidR="006455E5">
        <w:t>.</w:t>
      </w:r>
      <w:r w:rsidR="006455E5" w:rsidRPr="0095276B">
        <w:t>0</w:t>
      </w:r>
      <w:r w:rsidRPr="0095276B">
        <w:t>00 francs qu</w:t>
      </w:r>
      <w:r w:rsidR="006455E5">
        <w:t>’</w:t>
      </w:r>
      <w:r w:rsidRPr="0095276B">
        <w:t>a coûtés la fabrique</w:t>
      </w:r>
      <w:r w:rsidR="006455E5">
        <w:t xml:space="preserve">, </w:t>
      </w:r>
      <w:r w:rsidRPr="0095276B">
        <w:t>accrus de 1</w:t>
      </w:r>
      <w:r w:rsidR="006455E5" w:rsidRPr="0095276B">
        <w:t>0</w:t>
      </w:r>
      <w:r w:rsidR="006455E5">
        <w:t>.</w:t>
      </w:r>
      <w:r w:rsidR="006455E5" w:rsidRPr="0095276B">
        <w:t>5</w:t>
      </w:r>
      <w:r w:rsidRPr="0095276B">
        <w:t>00 francs d</w:t>
      </w:r>
      <w:r w:rsidR="006455E5">
        <w:t>’</w:t>
      </w:r>
      <w:r w:rsidRPr="0095276B">
        <w:t>intérêt pour la première année</w:t>
      </w:r>
      <w:r w:rsidR="006455E5">
        <w:t xml:space="preserve">, </w:t>
      </w:r>
      <w:r w:rsidRPr="0095276B">
        <w:t>2</w:t>
      </w:r>
      <w:r w:rsidR="006455E5" w:rsidRPr="0095276B">
        <w:t>2</w:t>
      </w:r>
      <w:r w:rsidR="006455E5">
        <w:t>.</w:t>
      </w:r>
      <w:r w:rsidR="006455E5" w:rsidRPr="0095276B">
        <w:t>0</w:t>
      </w:r>
      <w:r w:rsidRPr="0095276B">
        <w:t>00 ont été remboursés</w:t>
      </w:r>
      <w:r w:rsidR="006455E5">
        <w:t xml:space="preserve">, </w:t>
      </w:r>
      <w:r w:rsidRPr="0095276B">
        <w:t>avec deux mois d</w:t>
      </w:r>
      <w:r w:rsidR="006455E5">
        <w:t>’</w:t>
      </w:r>
      <w:r w:rsidRPr="0095276B">
        <w:t>anticipation</w:t>
      </w:r>
      <w:r w:rsidR="006455E5">
        <w:t xml:space="preserve">, </w:t>
      </w:r>
      <w:r w:rsidRPr="0095276B">
        <w:t>en un chèque daté du trente et un juillet</w:t>
      </w:r>
      <w:r w:rsidR="006455E5">
        <w:t xml:space="preserve">. </w:t>
      </w:r>
      <w:r w:rsidRPr="0095276B">
        <w:t>Les métiers et les fournitures se règlent sans peine</w:t>
      </w:r>
      <w:r w:rsidR="006455E5">
        <w:t xml:space="preserve">, </w:t>
      </w:r>
      <w:r w:rsidRPr="0095276B">
        <w:t>par mensu</w:t>
      </w:r>
      <w:r w:rsidRPr="0095276B">
        <w:t>a</w:t>
      </w:r>
      <w:r w:rsidRPr="0095276B">
        <w:t>lités grossissantes</w:t>
      </w:r>
      <w:r w:rsidR="006455E5">
        <w:t>.</w:t>
      </w:r>
    </w:p>
    <w:p w14:paraId="7DDF0D1C" w14:textId="77777777" w:rsidR="006455E5" w:rsidRDefault="009D4A85" w:rsidP="002666CE">
      <w:r w:rsidRPr="0095276B">
        <w:t>Mais le notaire de l</w:t>
      </w:r>
      <w:r w:rsidR="006455E5">
        <w:t>’</w:t>
      </w:r>
      <w:r w:rsidRPr="0095276B">
        <w:t>Empereur allemand</w:t>
      </w:r>
      <w:r w:rsidR="006455E5">
        <w:t xml:space="preserve">, </w:t>
      </w:r>
      <w:r w:rsidRPr="0095276B">
        <w:t>Roi de Prusse</w:t>
      </w:r>
      <w:r w:rsidR="006455E5">
        <w:t xml:space="preserve">, </w:t>
      </w:r>
      <w:r w:rsidRPr="0095276B">
        <w:t xml:space="preserve">ne se hâte nullement de vendre les bâtiments de </w:t>
      </w:r>
      <w:proofErr w:type="spellStart"/>
      <w:r w:rsidRPr="0095276B">
        <w:t>Buschendorf</w:t>
      </w:r>
      <w:proofErr w:type="spellEnd"/>
      <w:r w:rsidR="006455E5">
        <w:t xml:space="preserve">. </w:t>
      </w:r>
      <w:r w:rsidRPr="0095276B">
        <w:t>L</w:t>
      </w:r>
      <w:r w:rsidR="006455E5">
        <w:t>’</w:t>
      </w:r>
      <w:r w:rsidRPr="0095276B">
        <w:t>herbe gagne</w:t>
      </w:r>
      <w:r w:rsidR="006455E5">
        <w:t xml:space="preserve">. </w:t>
      </w:r>
      <w:r w:rsidRPr="0095276B">
        <w:t>Les carreaux sont devenus d</w:t>
      </w:r>
      <w:r w:rsidR="006455E5">
        <w:t>’</w:t>
      </w:r>
      <w:r w:rsidRPr="0095276B">
        <w:t>irrésistibles buts pour les projectiles de la jeunesse</w:t>
      </w:r>
      <w:r w:rsidR="006455E5">
        <w:t xml:space="preserve">. </w:t>
      </w:r>
      <w:r w:rsidRPr="0095276B">
        <w:t>Un coup de vent a jeté bas la moitié des cheminées</w:t>
      </w:r>
      <w:r w:rsidR="006455E5">
        <w:t xml:space="preserve">. </w:t>
      </w:r>
      <w:r w:rsidRPr="0095276B">
        <w:t>La barrière de bois a cédé</w:t>
      </w:r>
      <w:r w:rsidR="006455E5">
        <w:t xml:space="preserve"> ; </w:t>
      </w:r>
      <w:r w:rsidRPr="0095276B">
        <w:t>deux lettres en font foi</w:t>
      </w:r>
      <w:r w:rsidR="006455E5">
        <w:t xml:space="preserve">. </w:t>
      </w:r>
      <w:r w:rsidRPr="0095276B">
        <w:t>Ci</w:t>
      </w:r>
      <w:r w:rsidR="006455E5">
        <w:t xml:space="preserve"> : </w:t>
      </w:r>
      <w:r w:rsidRPr="0095276B">
        <w:t>6</w:t>
      </w:r>
      <w:r w:rsidR="006455E5" w:rsidRPr="0095276B">
        <w:t>0</w:t>
      </w:r>
      <w:r w:rsidR="006455E5">
        <w:t>.</w:t>
      </w:r>
      <w:r w:rsidR="006455E5" w:rsidRPr="0095276B">
        <w:t>0</w:t>
      </w:r>
      <w:r w:rsidRPr="0095276B">
        <w:t>00 francs à déduire momentanément de l</w:t>
      </w:r>
      <w:r w:rsidR="006455E5">
        <w:t>’</w:t>
      </w:r>
      <w:r w:rsidRPr="0095276B">
        <w:t>actif</w:t>
      </w:r>
      <w:r w:rsidR="006455E5">
        <w:t>.</w:t>
      </w:r>
    </w:p>
    <w:p w14:paraId="2E95353F" w14:textId="77777777" w:rsidR="006455E5" w:rsidRDefault="009D4A85" w:rsidP="002666CE">
      <w:r w:rsidRPr="0095276B">
        <w:t xml:space="preserve">Un </w:t>
      </w:r>
      <w:proofErr w:type="spellStart"/>
      <w:r w:rsidRPr="0095276B">
        <w:rPr>
          <w:i/>
          <w:iCs/>
        </w:rPr>
        <w:t>Rechtsanwalt</w:t>
      </w:r>
      <w:proofErr w:type="spellEnd"/>
      <w:r w:rsidRPr="00BE2173">
        <w:rPr>
          <w:rStyle w:val="Appelnotedebasdep"/>
        </w:rPr>
        <w:footnoteReference w:id="33"/>
      </w:r>
      <w:r w:rsidRPr="0095276B">
        <w:t xml:space="preserve"> s</w:t>
      </w:r>
      <w:r w:rsidR="006455E5">
        <w:t>’</w:t>
      </w:r>
      <w:r w:rsidRPr="0095276B">
        <w:t>est établi dans la maison natale</w:t>
      </w:r>
      <w:r w:rsidR="006455E5">
        <w:t xml:space="preserve">. </w:t>
      </w:r>
      <w:r w:rsidRPr="0095276B">
        <w:t>Il a été de bonne composition</w:t>
      </w:r>
      <w:r w:rsidR="006455E5">
        <w:t xml:space="preserve"> ; </w:t>
      </w:r>
      <w:r w:rsidRPr="0095276B">
        <w:t>il l</w:t>
      </w:r>
      <w:r w:rsidR="006455E5">
        <w:t>’</w:t>
      </w:r>
      <w:r w:rsidRPr="0095276B">
        <w:t>a prise à 2</w:t>
      </w:r>
      <w:r w:rsidR="006455E5" w:rsidRPr="0095276B">
        <w:t>0</w:t>
      </w:r>
      <w:r w:rsidR="006455E5">
        <w:t>.</w:t>
      </w:r>
      <w:r w:rsidR="006455E5" w:rsidRPr="0095276B">
        <w:t>0</w:t>
      </w:r>
      <w:r w:rsidRPr="0095276B">
        <w:t>00</w:t>
      </w:r>
      <w:r w:rsidR="006455E5">
        <w:t xml:space="preserve">. </w:t>
      </w:r>
      <w:r w:rsidRPr="0095276B">
        <w:t>Mais les Simler ont bientôt cessé de s</w:t>
      </w:r>
      <w:r w:rsidR="006455E5">
        <w:t>’</w:t>
      </w:r>
      <w:r w:rsidRPr="0095276B">
        <w:t>en émerveiller</w:t>
      </w:r>
      <w:r w:rsidR="006455E5">
        <w:t xml:space="preserve"> ; </w:t>
      </w:r>
      <w:r w:rsidRPr="0095276B">
        <w:t>car il oublie soigneus</w:t>
      </w:r>
      <w:r w:rsidRPr="0095276B">
        <w:t>e</w:t>
      </w:r>
      <w:r w:rsidRPr="0095276B">
        <w:t>ment de payer</w:t>
      </w:r>
      <w:r w:rsidR="006455E5">
        <w:t xml:space="preserve">, </w:t>
      </w:r>
      <w:r w:rsidRPr="0095276B">
        <w:t>et le notaire impérial s</w:t>
      </w:r>
      <w:r w:rsidR="006455E5">
        <w:t>’</w:t>
      </w:r>
      <w:r w:rsidRPr="0095276B">
        <w:t>abstient de le presser</w:t>
      </w:r>
      <w:r w:rsidR="006455E5">
        <w:t>.</w:t>
      </w:r>
    </w:p>
    <w:p w14:paraId="081AA985" w14:textId="77777777" w:rsidR="006455E5" w:rsidRDefault="009D4A85" w:rsidP="002666CE">
      <w:r w:rsidRPr="0095276B">
        <w:t xml:space="preserve">Des </w:t>
      </w:r>
      <w:r w:rsidR="006455E5" w:rsidRPr="0095276B">
        <w:t>5</w:t>
      </w:r>
      <w:r w:rsidR="006455E5">
        <w:t>.</w:t>
      </w:r>
      <w:r w:rsidR="006455E5" w:rsidRPr="0095276B">
        <w:t>0</w:t>
      </w:r>
      <w:r w:rsidRPr="0095276B">
        <w:t>00 dus par l</w:t>
      </w:r>
      <w:r w:rsidR="006455E5">
        <w:t>’</w:t>
      </w:r>
      <w:r w:rsidRPr="0095276B">
        <w:t>un et par l</w:t>
      </w:r>
      <w:r w:rsidR="006455E5">
        <w:t>’</w:t>
      </w:r>
      <w:r w:rsidRPr="0095276B">
        <w:t>autre</w:t>
      </w:r>
      <w:r w:rsidR="006455E5">
        <w:t xml:space="preserve">, </w:t>
      </w:r>
      <w:r w:rsidRPr="0095276B">
        <w:t>700 ont été versés</w:t>
      </w:r>
      <w:r w:rsidR="006455E5">
        <w:t xml:space="preserve"> ; </w:t>
      </w:r>
      <w:r w:rsidRPr="0095276B">
        <w:t>le reste paraît devoir tomber au chapitre</w:t>
      </w:r>
      <w:r w:rsidR="006455E5">
        <w:t xml:space="preserve"> : </w:t>
      </w:r>
      <w:r w:rsidRPr="0095276B">
        <w:rPr>
          <w:i/>
          <w:iCs/>
        </w:rPr>
        <w:t>risques de guerre</w:t>
      </w:r>
      <w:r w:rsidR="006455E5">
        <w:t xml:space="preserve">, </w:t>
      </w:r>
      <w:r w:rsidRPr="0095276B">
        <w:t>que ne couvrent point les assurances</w:t>
      </w:r>
      <w:r w:rsidR="006455E5">
        <w:t>.</w:t>
      </w:r>
    </w:p>
    <w:p w14:paraId="72EF90C6" w14:textId="77777777" w:rsidR="006455E5" w:rsidRDefault="009D4A85" w:rsidP="002666CE">
      <w:r w:rsidRPr="0095276B">
        <w:t xml:space="preserve">Les </w:t>
      </w:r>
      <w:r w:rsidR="006455E5" w:rsidRPr="0095276B">
        <w:t>8</w:t>
      </w:r>
      <w:r w:rsidR="006455E5">
        <w:t>.</w:t>
      </w:r>
      <w:r w:rsidR="006455E5" w:rsidRPr="0095276B">
        <w:t>0</w:t>
      </w:r>
      <w:r w:rsidRPr="0095276B">
        <w:t xml:space="preserve">00 francs de marchandises en magasin ont été écoulés à </w:t>
      </w:r>
      <w:r w:rsidR="006455E5" w:rsidRPr="0095276B">
        <w:t>5</w:t>
      </w:r>
      <w:r w:rsidR="006455E5">
        <w:t>.</w:t>
      </w:r>
      <w:r w:rsidR="006455E5" w:rsidRPr="0095276B">
        <w:t>0</w:t>
      </w:r>
      <w:r w:rsidRPr="0095276B">
        <w:t>00</w:t>
      </w:r>
      <w:r w:rsidR="006455E5">
        <w:t xml:space="preserve">. </w:t>
      </w:r>
      <w:r w:rsidRPr="0095276B">
        <w:t>Le déménagement n</w:t>
      </w:r>
      <w:r w:rsidR="006455E5">
        <w:t>’</w:t>
      </w:r>
      <w:r w:rsidRPr="0095276B">
        <w:t xml:space="preserve">est pas revenu à moins de </w:t>
      </w:r>
      <w:r w:rsidR="006455E5" w:rsidRPr="0095276B">
        <w:t>8</w:t>
      </w:r>
      <w:r w:rsidR="006455E5">
        <w:t>.</w:t>
      </w:r>
      <w:r w:rsidR="006455E5" w:rsidRPr="0095276B">
        <w:t>0</w:t>
      </w:r>
      <w:r w:rsidRPr="0095276B">
        <w:t>00</w:t>
      </w:r>
      <w:r w:rsidR="006455E5">
        <w:t>.</w:t>
      </w:r>
    </w:p>
    <w:p w14:paraId="59B39656" w14:textId="77777777" w:rsidR="006455E5" w:rsidRDefault="009D4A85" w:rsidP="002666CE">
      <w:r w:rsidRPr="0095276B">
        <w:t>Et si dix mois de travail acharné ont déjà ramené à 23</w:t>
      </w:r>
      <w:r w:rsidR="006455E5" w:rsidRPr="0095276B">
        <w:t>0</w:t>
      </w:r>
      <w:r w:rsidR="006455E5">
        <w:t>.</w:t>
      </w:r>
      <w:r w:rsidR="006455E5" w:rsidRPr="0095276B">
        <w:t>0</w:t>
      </w:r>
      <w:r w:rsidRPr="0095276B">
        <w:t>00 les 26</w:t>
      </w:r>
      <w:r w:rsidR="006455E5" w:rsidRPr="0095276B">
        <w:t>0</w:t>
      </w:r>
      <w:r w:rsidR="006455E5">
        <w:t>.</w:t>
      </w:r>
      <w:r w:rsidR="006455E5" w:rsidRPr="0095276B">
        <w:t>0</w:t>
      </w:r>
      <w:r w:rsidRPr="0095276B">
        <w:t>00 de la dette</w:t>
      </w:r>
      <w:r w:rsidR="006455E5">
        <w:t xml:space="preserve"> (</w:t>
      </w:r>
      <w:r w:rsidRPr="0095276B">
        <w:t>immeubles et matériel</w:t>
      </w:r>
      <w:r w:rsidR="006455E5">
        <w:t xml:space="preserve">) </w:t>
      </w:r>
      <w:r w:rsidRPr="0095276B">
        <w:t>que l</w:t>
      </w:r>
      <w:r w:rsidR="006455E5">
        <w:t>’</w:t>
      </w:r>
      <w:r w:rsidRPr="0095276B">
        <w:t>initiative des jeunes Simler a contractée dans l</w:t>
      </w:r>
      <w:r w:rsidR="006455E5">
        <w:t>’</w:t>
      </w:r>
      <w:r w:rsidRPr="0095276B">
        <w:t>Ouest</w:t>
      </w:r>
      <w:r w:rsidR="006455E5">
        <w:t xml:space="preserve">, </w:t>
      </w:r>
      <w:proofErr w:type="gramStart"/>
      <w:r w:rsidRPr="0095276B">
        <w:t xml:space="preserve">par </w:t>
      </w:r>
      <w:r w:rsidRPr="0095276B">
        <w:lastRenderedPageBreak/>
        <w:t>contre</w:t>
      </w:r>
      <w:proofErr w:type="gramEnd"/>
      <w:r w:rsidRPr="0095276B">
        <w:t xml:space="preserve"> l</w:t>
      </w:r>
      <w:r w:rsidR="006455E5">
        <w:t>’</w:t>
      </w:r>
      <w:r w:rsidRPr="0095276B">
        <w:t>actif ne ressort plus au bilan que pour 7</w:t>
      </w:r>
      <w:r w:rsidR="006455E5" w:rsidRPr="0095276B">
        <w:t>5</w:t>
      </w:r>
      <w:r w:rsidR="006455E5">
        <w:t>.</w:t>
      </w:r>
      <w:r w:rsidR="006455E5" w:rsidRPr="0095276B">
        <w:t>0</w:t>
      </w:r>
      <w:r w:rsidRPr="0095276B">
        <w:t>00</w:t>
      </w:r>
      <w:r w:rsidR="006455E5">
        <w:t xml:space="preserve">, </w:t>
      </w:r>
      <w:r w:rsidRPr="0095276B">
        <w:t xml:space="preserve">si le </w:t>
      </w:r>
      <w:proofErr w:type="spellStart"/>
      <w:r w:rsidRPr="0095276B">
        <w:rPr>
          <w:i/>
          <w:iCs/>
        </w:rPr>
        <w:t>Rechtsanwalt</w:t>
      </w:r>
      <w:proofErr w:type="spellEnd"/>
      <w:r w:rsidRPr="0095276B">
        <w:t xml:space="preserve"> paye</w:t>
      </w:r>
      <w:r w:rsidR="006455E5">
        <w:t xml:space="preserve">, </w:t>
      </w:r>
      <w:r w:rsidRPr="0095276B">
        <w:t>pour 5</w:t>
      </w:r>
      <w:r w:rsidR="006455E5" w:rsidRPr="0095276B">
        <w:t>5</w:t>
      </w:r>
      <w:r w:rsidR="006455E5">
        <w:t>.</w:t>
      </w:r>
      <w:r w:rsidR="006455E5" w:rsidRPr="0095276B">
        <w:t>0</w:t>
      </w:r>
      <w:r w:rsidRPr="0095276B">
        <w:t>00 s</w:t>
      </w:r>
      <w:r w:rsidR="006455E5">
        <w:t>’</w:t>
      </w:r>
      <w:r w:rsidRPr="0095276B">
        <w:t>il s</w:t>
      </w:r>
      <w:r w:rsidR="006455E5">
        <w:t>’</w:t>
      </w:r>
      <w:r w:rsidRPr="0095276B">
        <w:t>avère insolvable</w:t>
      </w:r>
      <w:r w:rsidR="006455E5">
        <w:t>.</w:t>
      </w:r>
    </w:p>
    <w:p w14:paraId="360505F8" w14:textId="77777777" w:rsidR="006455E5" w:rsidRDefault="009D4A85" w:rsidP="002666CE">
      <w:r w:rsidRPr="0095276B">
        <w:t>Or</w:t>
      </w:r>
      <w:r w:rsidR="006455E5">
        <w:t xml:space="preserve">, </w:t>
      </w:r>
      <w:r w:rsidRPr="0095276B">
        <w:t>être huit personnes à vivre sur un bénéfice instable de 1</w:t>
      </w:r>
      <w:r w:rsidR="006455E5" w:rsidRPr="0095276B">
        <w:t>7</w:t>
      </w:r>
      <w:r w:rsidR="006455E5">
        <w:t>.</w:t>
      </w:r>
      <w:r w:rsidR="006455E5" w:rsidRPr="0095276B">
        <w:t>0</w:t>
      </w:r>
      <w:r w:rsidRPr="0095276B">
        <w:t>00 francs</w:t>
      </w:r>
      <w:r w:rsidR="006455E5">
        <w:t xml:space="preserve">, </w:t>
      </w:r>
      <w:r w:rsidRPr="0095276B">
        <w:t>sans un sou en réserve</w:t>
      </w:r>
      <w:r w:rsidR="006455E5">
        <w:t>…</w:t>
      </w:r>
    </w:p>
    <w:p w14:paraId="2F5148B5" w14:textId="599B4DD0" w:rsidR="002666CE" w:rsidRDefault="006455E5" w:rsidP="002666CE">
      <w:r>
        <w:rPr>
          <w:rFonts w:eastAsia="Georgia" w:cs="Georgia"/>
        </w:rPr>
        <w:t>« </w:t>
      </w:r>
      <w:r w:rsidR="009D4A85" w:rsidRPr="0095276B">
        <w:t>À quoi penses-tu</w:t>
      </w:r>
      <w:r>
        <w:t xml:space="preserve">, </w:t>
      </w:r>
      <w:r w:rsidR="009D4A85" w:rsidRPr="0095276B">
        <w:t>Wilhelm</w:t>
      </w:r>
      <w:r>
        <w:t> ? »</w:t>
      </w:r>
    </w:p>
    <w:p w14:paraId="43331DB4" w14:textId="77777777" w:rsidR="006455E5" w:rsidRDefault="009D4A85" w:rsidP="002666CE">
      <w:r w:rsidRPr="0095276B">
        <w:t>Il y a un moment que Joseph</w:t>
      </w:r>
      <w:r w:rsidR="006455E5">
        <w:t xml:space="preserve">, </w:t>
      </w:r>
      <w:r w:rsidRPr="0095276B">
        <w:t>planté sur ses jambes</w:t>
      </w:r>
      <w:r w:rsidR="006455E5">
        <w:t xml:space="preserve">, </w:t>
      </w:r>
      <w:r w:rsidRPr="0095276B">
        <w:t>cons</w:t>
      </w:r>
      <w:r w:rsidRPr="0095276B">
        <w:t>i</w:t>
      </w:r>
      <w:r w:rsidRPr="0095276B">
        <w:t>dère son aîné</w:t>
      </w:r>
      <w:r w:rsidR="006455E5">
        <w:t xml:space="preserve">. </w:t>
      </w:r>
      <w:r w:rsidRPr="0095276B">
        <w:t>Le clair de lune accentue le ravage de cette fine silhouette</w:t>
      </w:r>
      <w:r w:rsidR="006455E5">
        <w:t xml:space="preserve">. </w:t>
      </w:r>
      <w:r w:rsidRPr="0095276B">
        <w:t>Et quand Joseph a suivi son frère à l</w:t>
      </w:r>
      <w:r w:rsidR="006455E5">
        <w:t>’</w:t>
      </w:r>
      <w:r w:rsidRPr="0095276B">
        <w:t>ourdissage</w:t>
      </w:r>
      <w:r w:rsidR="006455E5">
        <w:t xml:space="preserve">, </w:t>
      </w:r>
      <w:r w:rsidRPr="0095276B">
        <w:t>ba</w:t>
      </w:r>
      <w:r w:rsidRPr="0095276B">
        <w:t>i</w:t>
      </w:r>
      <w:r w:rsidRPr="0095276B">
        <w:t>gné de lumière bleue</w:t>
      </w:r>
      <w:r w:rsidR="006455E5">
        <w:t xml:space="preserve">, </w:t>
      </w:r>
      <w:r w:rsidRPr="0095276B">
        <w:t>l</w:t>
      </w:r>
      <w:r w:rsidR="006455E5">
        <w:t>’</w:t>
      </w:r>
      <w:r w:rsidRPr="0095276B">
        <w:t>enfilade des bâtiments où Guillaume r</w:t>
      </w:r>
      <w:r w:rsidRPr="0095276B">
        <w:t>è</w:t>
      </w:r>
      <w:r w:rsidRPr="0095276B">
        <w:t>gne leur inspire à tous deux la même pensée</w:t>
      </w:r>
      <w:r w:rsidR="006455E5">
        <w:t> :</w:t>
      </w:r>
    </w:p>
    <w:p w14:paraId="2B8CEA0A" w14:textId="79C2DA06" w:rsidR="002666CE" w:rsidRDefault="006455E5" w:rsidP="002666CE">
      <w:r>
        <w:rPr>
          <w:rFonts w:eastAsia="Georgia" w:cs="Georgia"/>
        </w:rPr>
        <w:t>« </w:t>
      </w:r>
      <w:r w:rsidR="009D4A85" w:rsidRPr="0095276B">
        <w:t>En faudra-t-il encore</w:t>
      </w:r>
      <w:r>
        <w:t xml:space="preserve">, </w:t>
      </w:r>
      <w:r w:rsidR="009D4A85" w:rsidRPr="0095276B">
        <w:t>des commandes de Delmotte</w:t>
      </w:r>
      <w:r>
        <w:t xml:space="preserve">, </w:t>
      </w:r>
      <w:r w:rsidR="009D4A85" w:rsidRPr="0095276B">
        <w:t>pour tout payer</w:t>
      </w:r>
      <w:r>
        <w:t xml:space="preserve">, </w:t>
      </w:r>
      <w:r w:rsidR="009D4A85" w:rsidRPr="0095276B">
        <w:t>pour fournir à tout</w:t>
      </w:r>
      <w:r>
        <w:t> !… »</w:t>
      </w:r>
    </w:p>
    <w:p w14:paraId="029E29CD" w14:textId="77777777" w:rsidR="006455E5" w:rsidRDefault="009D4A85" w:rsidP="002666CE">
      <w:r w:rsidRPr="0095276B">
        <w:t>Les machines s</w:t>
      </w:r>
      <w:r w:rsidR="006455E5">
        <w:t>’</w:t>
      </w:r>
      <w:r w:rsidRPr="0095276B">
        <w:t>allongent avec une tranquillité de créanci</w:t>
      </w:r>
      <w:r w:rsidRPr="0095276B">
        <w:t>è</w:t>
      </w:r>
      <w:r w:rsidRPr="0095276B">
        <w:t>res</w:t>
      </w:r>
      <w:r w:rsidR="006455E5">
        <w:t xml:space="preserve">, </w:t>
      </w:r>
      <w:r w:rsidRPr="0095276B">
        <w:t>gloutonnes et repues</w:t>
      </w:r>
      <w:r w:rsidR="006455E5">
        <w:t xml:space="preserve">. </w:t>
      </w:r>
      <w:r w:rsidRPr="0095276B">
        <w:t>C</w:t>
      </w:r>
      <w:r w:rsidR="006455E5">
        <w:t>’</w:t>
      </w:r>
      <w:r w:rsidRPr="0095276B">
        <w:t>est qu</w:t>
      </w:r>
      <w:r w:rsidR="006455E5">
        <w:t>’</w:t>
      </w:r>
      <w:r w:rsidRPr="0095276B">
        <w:t>elles détiennent la créance privilégiée</w:t>
      </w:r>
      <w:r w:rsidR="006455E5">
        <w:t xml:space="preserve">, </w:t>
      </w:r>
      <w:r w:rsidRPr="0095276B">
        <w:t>celle du travail</w:t>
      </w:r>
      <w:r w:rsidR="006455E5">
        <w:t xml:space="preserve">. </w:t>
      </w:r>
      <w:r w:rsidRPr="0095276B">
        <w:t>Il est dix heures de la nuit</w:t>
      </w:r>
      <w:r w:rsidR="006455E5">
        <w:t xml:space="preserve"> ; </w:t>
      </w:r>
      <w:r w:rsidRPr="0095276B">
        <w:t>dans huit heures</w:t>
      </w:r>
      <w:r w:rsidR="006455E5">
        <w:t xml:space="preserve">, </w:t>
      </w:r>
      <w:r w:rsidRPr="0095276B">
        <w:t>la sirène des Établissements Simler élèvera la voix pour convoquer cent vingt ouvriers à l</w:t>
      </w:r>
      <w:r w:rsidR="006455E5">
        <w:t>’</w:t>
      </w:r>
      <w:r w:rsidRPr="0095276B">
        <w:t>œuvre</w:t>
      </w:r>
      <w:r w:rsidR="006455E5">
        <w:t xml:space="preserve">. </w:t>
      </w:r>
      <w:r w:rsidRPr="0095276B">
        <w:t>Que la besogne manque ou afflue</w:t>
      </w:r>
      <w:r w:rsidR="006455E5">
        <w:t xml:space="preserve">, </w:t>
      </w:r>
      <w:r w:rsidRPr="0095276B">
        <w:t>son appel ne sera pas moins impérieux</w:t>
      </w:r>
      <w:r w:rsidR="006455E5">
        <w:t xml:space="preserve">. </w:t>
      </w:r>
      <w:r w:rsidRPr="0095276B">
        <w:t>Nul n</w:t>
      </w:r>
      <w:r w:rsidR="006455E5">
        <w:t>’</w:t>
      </w:r>
      <w:r w:rsidRPr="0095276B">
        <w:t>y pourra lire le tremblement où se dénoncent les faux cour</w:t>
      </w:r>
      <w:r w:rsidRPr="0095276B">
        <w:t>a</w:t>
      </w:r>
      <w:r w:rsidRPr="0095276B">
        <w:t>ges</w:t>
      </w:r>
      <w:r w:rsidR="006455E5">
        <w:t>.</w:t>
      </w:r>
    </w:p>
    <w:p w14:paraId="564F0050" w14:textId="77777777" w:rsidR="006455E5" w:rsidRDefault="009D4A85" w:rsidP="002666CE">
      <w:r w:rsidRPr="0095276B">
        <w:t>Combien de courriers à dépouiller et d</w:t>
      </w:r>
      <w:r w:rsidR="006455E5">
        <w:t>’</w:t>
      </w:r>
      <w:r w:rsidRPr="0095276B">
        <w:t>inventaires</w:t>
      </w:r>
      <w:r w:rsidR="006455E5">
        <w:t xml:space="preserve">, </w:t>
      </w:r>
      <w:r w:rsidRPr="0095276B">
        <w:t>jusqu</w:t>
      </w:r>
      <w:r w:rsidR="006455E5">
        <w:t>’</w:t>
      </w:r>
      <w:r w:rsidRPr="0095276B">
        <w:t>à ce que les victoires partielles deviennent la victoire définitive</w:t>
      </w:r>
      <w:r w:rsidR="006455E5">
        <w:t xml:space="preserve"> ? </w:t>
      </w:r>
      <w:r w:rsidRPr="0095276B">
        <w:t>D</w:t>
      </w:r>
      <w:r w:rsidR="006455E5">
        <w:t>’</w:t>
      </w:r>
      <w:r w:rsidRPr="0095276B">
        <w:t>ici là</w:t>
      </w:r>
      <w:r w:rsidR="006455E5">
        <w:t xml:space="preserve">, </w:t>
      </w:r>
      <w:r w:rsidRPr="0095276B">
        <w:t>c</w:t>
      </w:r>
      <w:r w:rsidR="006455E5">
        <w:t>’</w:t>
      </w:r>
      <w:r w:rsidRPr="0095276B">
        <w:t>est l</w:t>
      </w:r>
      <w:r w:rsidR="006455E5">
        <w:t>’</w:t>
      </w:r>
      <w:r w:rsidRPr="0095276B">
        <w:t>asservissement à la machine</w:t>
      </w:r>
      <w:r w:rsidR="006455E5">
        <w:t xml:space="preserve">, </w:t>
      </w:r>
      <w:r w:rsidRPr="0095276B">
        <w:t>à la laine</w:t>
      </w:r>
      <w:r w:rsidR="006455E5">
        <w:t xml:space="preserve">, </w:t>
      </w:r>
      <w:r w:rsidRPr="0095276B">
        <w:t>à la main-d</w:t>
      </w:r>
      <w:r w:rsidR="006455E5">
        <w:t>’</w:t>
      </w:r>
      <w:r w:rsidRPr="0095276B">
        <w:t>œuvre</w:t>
      </w:r>
      <w:r w:rsidR="006455E5">
        <w:t xml:space="preserve">, </w:t>
      </w:r>
      <w:r w:rsidRPr="0095276B">
        <w:t>à la pierre des murs</w:t>
      </w:r>
      <w:r w:rsidR="006455E5">
        <w:t xml:space="preserve">, </w:t>
      </w:r>
      <w:r w:rsidRPr="0095276B">
        <w:t>et le bilan refait</w:t>
      </w:r>
      <w:r w:rsidR="006455E5">
        <w:t xml:space="preserve">, </w:t>
      </w:r>
      <w:r w:rsidRPr="0095276B">
        <w:t>cent fois la s</w:t>
      </w:r>
      <w:r w:rsidRPr="0095276B">
        <w:t>e</w:t>
      </w:r>
      <w:r w:rsidRPr="0095276B">
        <w:t>maine</w:t>
      </w:r>
      <w:r w:rsidR="006455E5">
        <w:t xml:space="preserve">, </w:t>
      </w:r>
      <w:r w:rsidRPr="0095276B">
        <w:t>par des cerveaux agiles de calculateurs</w:t>
      </w:r>
      <w:r w:rsidR="006455E5">
        <w:t>.</w:t>
      </w:r>
    </w:p>
    <w:p w14:paraId="3989F6E2" w14:textId="77777777" w:rsidR="006455E5" w:rsidRDefault="009D4A85" w:rsidP="002666CE">
      <w:r w:rsidRPr="0095276B">
        <w:t>Joseph examine l</w:t>
      </w:r>
      <w:r w:rsidR="006455E5">
        <w:t>’</w:t>
      </w:r>
      <w:r w:rsidRPr="0095276B">
        <w:t>ourdissoir dont Guillaume dénonce la lenteur</w:t>
      </w:r>
      <w:r w:rsidR="006455E5">
        <w:t>.</w:t>
      </w:r>
    </w:p>
    <w:p w14:paraId="78751C10" w14:textId="77777777" w:rsidR="006455E5" w:rsidRDefault="006455E5" w:rsidP="002666CE">
      <w:r>
        <w:rPr>
          <w:rFonts w:eastAsia="Georgia" w:cs="Georgia"/>
        </w:rPr>
        <w:t>« </w:t>
      </w:r>
      <w:r w:rsidR="009D4A85" w:rsidRPr="0095276B">
        <w:t>Qui nous l</w:t>
      </w:r>
      <w:r>
        <w:t>’</w:t>
      </w:r>
      <w:r w:rsidR="009D4A85" w:rsidRPr="0095276B">
        <w:t>a vendu</w:t>
      </w:r>
      <w:r>
        <w:t> ?</w:t>
      </w:r>
    </w:p>
    <w:p w14:paraId="22FE9C84" w14:textId="77777777" w:rsidR="006455E5" w:rsidRDefault="006455E5" w:rsidP="002666CE">
      <w:r>
        <w:lastRenderedPageBreak/>
        <w:t>— </w:t>
      </w:r>
      <w:r w:rsidR="009D4A85" w:rsidRPr="0095276B">
        <w:t>Cela a été acheté en s</w:t>
      </w:r>
      <w:r>
        <w:t>’</w:t>
      </w:r>
      <w:r w:rsidR="009D4A85" w:rsidRPr="0095276B">
        <w:t>installant</w:t>
      </w:r>
      <w:r>
        <w:t xml:space="preserve">, </w:t>
      </w:r>
      <w:r w:rsidR="009D4A85" w:rsidRPr="0095276B">
        <w:t xml:space="preserve">chez </w:t>
      </w:r>
      <w:proofErr w:type="spellStart"/>
      <w:r w:rsidR="009D4A85" w:rsidRPr="0095276B">
        <w:t>Huillery</w:t>
      </w:r>
      <w:proofErr w:type="spellEnd"/>
      <w:r>
        <w:t xml:space="preserve">. </w:t>
      </w:r>
      <w:r w:rsidR="009D4A85" w:rsidRPr="0095276B">
        <w:t>Ça a qu</w:t>
      </w:r>
      <w:r w:rsidR="009D4A85" w:rsidRPr="0095276B">
        <w:t>a</w:t>
      </w:r>
      <w:r w:rsidR="009D4A85" w:rsidRPr="0095276B">
        <w:t>rante ans de service</w:t>
      </w:r>
      <w:r>
        <w:t xml:space="preserve">. </w:t>
      </w:r>
      <w:r w:rsidR="009D4A85" w:rsidRPr="0095276B">
        <w:t>Ça ne veut plus tourner</w:t>
      </w:r>
      <w:r>
        <w:t>.</w:t>
      </w:r>
    </w:p>
    <w:p w14:paraId="240061EE" w14:textId="77777777" w:rsidR="006455E5" w:rsidRDefault="006455E5" w:rsidP="002666CE">
      <w:r>
        <w:t>— </w:t>
      </w:r>
      <w:r w:rsidR="009D4A85" w:rsidRPr="0095276B">
        <w:t>Hon</w:t>
      </w:r>
      <w:r>
        <w:t xml:space="preserve"> ! </w:t>
      </w:r>
      <w:r w:rsidR="009D4A85" w:rsidRPr="0095276B">
        <w:t>L</w:t>
      </w:r>
      <w:r>
        <w:t>’</w:t>
      </w:r>
      <w:r w:rsidR="009D4A85" w:rsidRPr="0095276B">
        <w:t>ourdissoir mécanique fait</w:t>
      </w:r>
      <w:r>
        <w:t>… ?</w:t>
      </w:r>
    </w:p>
    <w:p w14:paraId="17A17686" w14:textId="77777777" w:rsidR="006455E5" w:rsidRDefault="006455E5" w:rsidP="002666CE">
      <w:r>
        <w:t>— </w:t>
      </w:r>
      <w:r w:rsidR="009D4A85" w:rsidRPr="0095276B">
        <w:t>Trois mille cinq</w:t>
      </w:r>
      <w:r>
        <w:t>.</w:t>
      </w:r>
    </w:p>
    <w:p w14:paraId="6A67A2E4" w14:textId="3DB9AFFE" w:rsidR="002666CE" w:rsidRDefault="006455E5" w:rsidP="002666CE">
      <w:r>
        <w:t>— </w:t>
      </w:r>
      <w:r w:rsidR="009D4A85" w:rsidRPr="0095276B">
        <w:t>Trois mille cinq</w:t>
      </w:r>
      <w:r>
        <w:t xml:space="preserve"> ? </w:t>
      </w:r>
      <w:r w:rsidR="009D4A85" w:rsidRPr="0095276B">
        <w:t>Ha</w:t>
      </w:r>
      <w:r>
        <w:t>. » (</w:t>
      </w:r>
      <w:r w:rsidR="009D4A85" w:rsidRPr="0095276B">
        <w:t>Un temps</w:t>
      </w:r>
      <w:r>
        <w:t>). « </w:t>
      </w:r>
      <w:r w:rsidR="009D4A85" w:rsidRPr="0095276B">
        <w:t>L</w:t>
      </w:r>
      <w:r>
        <w:t>’</w:t>
      </w:r>
      <w:r w:rsidR="009D4A85" w:rsidRPr="0095276B">
        <w:t>économie de main-d</w:t>
      </w:r>
      <w:r>
        <w:t>’</w:t>
      </w:r>
      <w:r w:rsidR="009D4A85" w:rsidRPr="0095276B">
        <w:t>œuvre balancerait le prix d</w:t>
      </w:r>
      <w:r>
        <w:t>’</w:t>
      </w:r>
      <w:r w:rsidR="009D4A85" w:rsidRPr="0095276B">
        <w:t>achat</w:t>
      </w:r>
      <w:r>
        <w:t xml:space="preserve"> </w:t>
      </w:r>
      <w:r>
        <w:rPr>
          <w:rFonts w:eastAsia="Georgia" w:cs="Georgia"/>
        </w:rPr>
        <w:t xml:space="preserve">– </w:t>
      </w:r>
      <w:r w:rsidR="009D4A85" w:rsidRPr="0095276B">
        <w:rPr>
          <w:i/>
          <w:iCs/>
        </w:rPr>
        <w:t>sûrement</w:t>
      </w:r>
      <w:r>
        <w:t> ? »</w:t>
      </w:r>
    </w:p>
    <w:p w14:paraId="1E6CCB44" w14:textId="77777777" w:rsidR="006455E5" w:rsidRDefault="009D4A85" w:rsidP="002666CE">
      <w:r w:rsidRPr="0095276B">
        <w:t>Il y a un mois que Guillaume dort sur les chiffres</w:t>
      </w:r>
      <w:r w:rsidR="006455E5">
        <w:t> :</w:t>
      </w:r>
    </w:p>
    <w:p w14:paraId="2199D992" w14:textId="284C9E97" w:rsidR="002666CE" w:rsidRDefault="006455E5" w:rsidP="002666CE">
      <w:r>
        <w:rPr>
          <w:rFonts w:eastAsia="Georgia" w:cs="Georgia"/>
        </w:rPr>
        <w:t>« </w:t>
      </w:r>
      <w:r w:rsidR="009D4A85" w:rsidRPr="0095276B">
        <w:t>Il n</w:t>
      </w:r>
      <w:r>
        <w:t>’</w:t>
      </w:r>
      <w:r w:rsidR="009D4A85" w:rsidRPr="0095276B">
        <w:t>y a pas de doute possible</w:t>
      </w:r>
      <w:r>
        <w:t xml:space="preserve">, </w:t>
      </w:r>
      <w:r w:rsidR="009D4A85" w:rsidRPr="0095276B">
        <w:t>Joseph</w:t>
      </w:r>
      <w:r>
        <w:t>. »</w:t>
      </w:r>
    </w:p>
    <w:p w14:paraId="075815E8" w14:textId="77777777" w:rsidR="006455E5" w:rsidRDefault="009D4A85" w:rsidP="002666CE">
      <w:r w:rsidRPr="0095276B">
        <w:t>Un silence plein de signification</w:t>
      </w:r>
      <w:r w:rsidR="006455E5">
        <w:t xml:space="preserve">. </w:t>
      </w:r>
      <w:r w:rsidRPr="0095276B">
        <w:t>À la fin</w:t>
      </w:r>
      <w:r w:rsidR="006455E5">
        <w:t xml:space="preserve">, </w:t>
      </w:r>
      <w:r w:rsidRPr="0095276B">
        <w:t>Joseph</w:t>
      </w:r>
      <w:r w:rsidR="006455E5">
        <w:t> :</w:t>
      </w:r>
    </w:p>
    <w:p w14:paraId="7D2EC27B" w14:textId="77777777" w:rsidR="006455E5" w:rsidRDefault="006455E5" w:rsidP="002666CE">
      <w:r>
        <w:rPr>
          <w:rFonts w:eastAsia="Georgia" w:cs="Georgia"/>
        </w:rPr>
        <w:t>« </w:t>
      </w:r>
      <w:r w:rsidR="009D4A85" w:rsidRPr="0095276B">
        <w:t>En ont-ils</w:t>
      </w:r>
      <w:r>
        <w:t> ?</w:t>
      </w:r>
    </w:p>
    <w:p w14:paraId="3A716852" w14:textId="594D1516" w:rsidR="002666CE" w:rsidRDefault="006455E5" w:rsidP="002666CE">
      <w:r>
        <w:t>— </w:t>
      </w:r>
      <w:r w:rsidR="009D4A85" w:rsidRPr="0095276B">
        <w:t>Non</w:t>
      </w:r>
      <w:r>
        <w:t xml:space="preserve">. </w:t>
      </w:r>
      <w:r w:rsidR="009D4A85" w:rsidRPr="0095276B">
        <w:t>Il n</w:t>
      </w:r>
      <w:r>
        <w:t>’</w:t>
      </w:r>
      <w:r w:rsidR="009D4A85" w:rsidRPr="0095276B">
        <w:t>y a que des rossignols de ce genre-ci</w:t>
      </w:r>
      <w:r>
        <w:t xml:space="preserve">, </w:t>
      </w:r>
      <w:r w:rsidR="009D4A85" w:rsidRPr="0095276B">
        <w:t>à Vende</w:t>
      </w:r>
      <w:r w:rsidR="009D4A85" w:rsidRPr="0095276B">
        <w:t>u</w:t>
      </w:r>
      <w:r w:rsidR="009D4A85" w:rsidRPr="0095276B">
        <w:t>vre</w:t>
      </w:r>
      <w:r>
        <w:t>. »</w:t>
      </w:r>
    </w:p>
    <w:p w14:paraId="2E50ED74" w14:textId="77777777" w:rsidR="006455E5" w:rsidRDefault="009D4A85" w:rsidP="002666CE">
      <w:r w:rsidRPr="0095276B">
        <w:t>Joseph relève brusquement sa grosse tête</w:t>
      </w:r>
      <w:r w:rsidR="006455E5">
        <w:t> :</w:t>
      </w:r>
    </w:p>
    <w:p w14:paraId="19CD6B80" w14:textId="05E7F28E" w:rsidR="002666CE" w:rsidRDefault="006455E5" w:rsidP="002666CE">
      <w:r>
        <w:rPr>
          <w:rFonts w:eastAsia="Georgia" w:cs="Georgia"/>
        </w:rPr>
        <w:t>« </w:t>
      </w:r>
      <w:r w:rsidR="009D4A85" w:rsidRPr="0095276B">
        <w:t>En ce cas</w:t>
      </w:r>
      <w:r>
        <w:t xml:space="preserve">, </w:t>
      </w:r>
      <w:r w:rsidR="009D4A85" w:rsidRPr="0095276B">
        <w:t>achète</w:t>
      </w:r>
      <w:r>
        <w:t>. »</w:t>
      </w:r>
    </w:p>
    <w:p w14:paraId="62338A30" w14:textId="77777777" w:rsidR="006455E5" w:rsidRDefault="009D4A85" w:rsidP="002666CE">
      <w:r w:rsidRPr="0095276B">
        <w:t>Mais Guillaume a encore quelque chose sur le cœur</w:t>
      </w:r>
      <w:r w:rsidR="006455E5">
        <w:t> :</w:t>
      </w:r>
    </w:p>
    <w:p w14:paraId="0CE9D9F6" w14:textId="77777777" w:rsidR="006455E5" w:rsidRDefault="006455E5" w:rsidP="002666CE">
      <w:r>
        <w:rPr>
          <w:rFonts w:eastAsia="Georgia" w:cs="Georgia"/>
        </w:rPr>
        <w:t>« </w:t>
      </w:r>
      <w:r w:rsidR="009D4A85" w:rsidRPr="0095276B">
        <w:t>Verviers offre les ourdissoirs à trois mille cinq</w:t>
      </w:r>
      <w:r>
        <w:t xml:space="preserve">… </w:t>
      </w:r>
      <w:r w:rsidR="009D4A85" w:rsidRPr="0095276B">
        <w:t>On peut en trouver</w:t>
      </w:r>
      <w:r>
        <w:t xml:space="preserve">, </w:t>
      </w:r>
      <w:r w:rsidR="009D4A85" w:rsidRPr="0095276B">
        <w:t>à Mulhouse</w:t>
      </w:r>
      <w:r>
        <w:t xml:space="preserve">… </w:t>
      </w:r>
      <w:r w:rsidR="009D4A85" w:rsidRPr="0095276B">
        <w:t>pour deux mille six</w:t>
      </w:r>
      <w:r>
        <w:t xml:space="preserve">… </w:t>
      </w:r>
      <w:r w:rsidR="009D4A85" w:rsidRPr="0095276B">
        <w:t>de moins r</w:t>
      </w:r>
      <w:r w:rsidR="009D4A85" w:rsidRPr="0095276B">
        <w:t>é</w:t>
      </w:r>
      <w:r w:rsidR="009D4A85" w:rsidRPr="0095276B">
        <w:t>cents</w:t>
      </w:r>
      <w:r>
        <w:t>.</w:t>
      </w:r>
    </w:p>
    <w:p w14:paraId="21738165" w14:textId="6E494BB2" w:rsidR="002666CE" w:rsidRDefault="006455E5" w:rsidP="002666CE">
      <w:r>
        <w:t>— </w:t>
      </w:r>
      <w:r w:rsidR="009D4A85" w:rsidRPr="0095276B">
        <w:t>Si tu m</w:t>
      </w:r>
      <w:r>
        <w:t>’</w:t>
      </w:r>
      <w:r w:rsidR="009D4A85" w:rsidRPr="0095276B">
        <w:t>en crois</w:t>
      </w:r>
      <w:r>
        <w:t xml:space="preserve">, </w:t>
      </w:r>
      <w:r w:rsidR="009D4A85" w:rsidRPr="0095276B">
        <w:t>n</w:t>
      </w:r>
      <w:r>
        <w:t>’</w:t>
      </w:r>
      <w:r w:rsidR="009D4A85" w:rsidRPr="0095276B">
        <w:t>en ouvre pas la bouche devant papa et Myrtil</w:t>
      </w:r>
      <w:r>
        <w:t xml:space="preserve">. </w:t>
      </w:r>
      <w:r w:rsidR="009D4A85" w:rsidRPr="0095276B">
        <w:t>Nous devons être outillés</w:t>
      </w:r>
      <w:r>
        <w:t xml:space="preserve">. </w:t>
      </w:r>
      <w:r w:rsidR="009D4A85" w:rsidRPr="0095276B">
        <w:t>Achète le modèle à trois mille cinq</w:t>
      </w:r>
      <w:r>
        <w:t>. »</w:t>
      </w:r>
    </w:p>
    <w:p w14:paraId="0986C850" w14:textId="77777777" w:rsidR="006455E5" w:rsidRDefault="009D4A85" w:rsidP="002666CE">
      <w:r w:rsidRPr="0095276B">
        <w:t>Guillaume pousse un soupir et se passe la main sur le v</w:t>
      </w:r>
      <w:r w:rsidRPr="0095276B">
        <w:t>i</w:t>
      </w:r>
      <w:r w:rsidRPr="0095276B">
        <w:t>sage</w:t>
      </w:r>
      <w:r w:rsidR="006455E5">
        <w:t xml:space="preserve">. </w:t>
      </w:r>
      <w:r w:rsidRPr="0095276B">
        <w:t>Il était bien assuré de l</w:t>
      </w:r>
      <w:r w:rsidR="006455E5">
        <w:t>’</w:t>
      </w:r>
      <w:r w:rsidRPr="0095276B">
        <w:t>avis de Joseph</w:t>
      </w:r>
      <w:r w:rsidR="006455E5">
        <w:t xml:space="preserve">. </w:t>
      </w:r>
      <w:r w:rsidRPr="0095276B">
        <w:t>Mais il tient à pr</w:t>
      </w:r>
      <w:r w:rsidRPr="0095276B">
        <w:t>é</w:t>
      </w:r>
      <w:r w:rsidRPr="0095276B">
        <w:t>sent son ourdissoir</w:t>
      </w:r>
      <w:r w:rsidR="006455E5">
        <w:t xml:space="preserve">. </w:t>
      </w:r>
      <w:r w:rsidRPr="0095276B">
        <w:t>Il saisit son frère par le bras</w:t>
      </w:r>
      <w:r w:rsidR="006455E5">
        <w:t> :</w:t>
      </w:r>
    </w:p>
    <w:p w14:paraId="3AA39D3B" w14:textId="025B743C" w:rsidR="002666CE" w:rsidRDefault="006455E5" w:rsidP="002666CE">
      <w:r>
        <w:rPr>
          <w:rFonts w:eastAsia="Georgia" w:cs="Georgia"/>
        </w:rPr>
        <w:t>« </w:t>
      </w:r>
      <w:r w:rsidR="009D4A85" w:rsidRPr="0095276B">
        <w:t>Tu verras</w:t>
      </w:r>
      <w:r>
        <w:t xml:space="preserve">, </w:t>
      </w:r>
      <w:r w:rsidR="009D4A85" w:rsidRPr="0095276B">
        <w:t>Joseph</w:t>
      </w:r>
      <w:r>
        <w:t xml:space="preserve">, </w:t>
      </w:r>
      <w:r w:rsidR="009D4A85" w:rsidRPr="0095276B">
        <w:t>tu verras</w:t>
      </w:r>
      <w:r>
        <w:t> ! »</w:t>
      </w:r>
    </w:p>
    <w:p w14:paraId="53CB36BE" w14:textId="77777777" w:rsidR="006455E5" w:rsidRDefault="009D4A85" w:rsidP="002666CE">
      <w:r w:rsidRPr="0095276B">
        <w:lastRenderedPageBreak/>
        <w:t>Et</w:t>
      </w:r>
      <w:r w:rsidR="006455E5">
        <w:t xml:space="preserve">, </w:t>
      </w:r>
      <w:r w:rsidRPr="0095276B">
        <w:t>jappant</w:t>
      </w:r>
      <w:r w:rsidR="006455E5">
        <w:t xml:space="preserve">, </w:t>
      </w:r>
      <w:r w:rsidRPr="0095276B">
        <w:t>s</w:t>
      </w:r>
      <w:r w:rsidR="006455E5">
        <w:t>’</w:t>
      </w:r>
      <w:r w:rsidRPr="0095276B">
        <w:t>étranglant</w:t>
      </w:r>
      <w:r w:rsidR="006455E5">
        <w:t> :</w:t>
      </w:r>
    </w:p>
    <w:p w14:paraId="0ABFA805" w14:textId="12BF667B" w:rsidR="002666CE" w:rsidRDefault="006455E5" w:rsidP="002666CE">
      <w:r>
        <w:rPr>
          <w:rFonts w:eastAsia="Georgia" w:cs="Georgia"/>
        </w:rPr>
        <w:t>« </w:t>
      </w:r>
      <w:r w:rsidR="009D4A85" w:rsidRPr="0095276B">
        <w:t>C</w:t>
      </w:r>
      <w:r>
        <w:t>’</w:t>
      </w:r>
      <w:r w:rsidR="009D4A85" w:rsidRPr="0095276B">
        <w:t>est ma part</w:t>
      </w:r>
      <w:r>
        <w:t xml:space="preserve">, </w:t>
      </w:r>
      <w:r w:rsidR="009D4A85" w:rsidRPr="0095276B">
        <w:t>à moi</w:t>
      </w:r>
      <w:r>
        <w:t xml:space="preserve">, </w:t>
      </w:r>
      <w:r w:rsidR="009D4A85" w:rsidRPr="0095276B">
        <w:t>sur l</w:t>
      </w:r>
      <w:r>
        <w:t>’</w:t>
      </w:r>
      <w:r w:rsidR="009D4A85" w:rsidRPr="0095276B">
        <w:t>ordre Delmotte</w:t>
      </w:r>
      <w:r>
        <w:t> ! »</w:t>
      </w:r>
    </w:p>
    <w:p w14:paraId="38EE973B" w14:textId="77777777" w:rsidR="006455E5" w:rsidRDefault="009D4A85" w:rsidP="002666CE">
      <w:r w:rsidRPr="0095276B">
        <w:t>Le bilan de tout à l</w:t>
      </w:r>
      <w:r w:rsidR="006455E5">
        <w:t>’</w:t>
      </w:r>
      <w:r w:rsidRPr="0095276B">
        <w:t>heure est loin</w:t>
      </w:r>
      <w:r w:rsidR="006455E5">
        <w:t xml:space="preserve">. </w:t>
      </w:r>
      <w:r w:rsidRPr="0095276B">
        <w:t>Leur sang de fabricants leur martèle les tempes</w:t>
      </w:r>
      <w:r w:rsidR="006455E5">
        <w:t xml:space="preserve">. </w:t>
      </w:r>
      <w:r w:rsidRPr="0095276B">
        <w:t>Et la lumière de la lune est heureus</w:t>
      </w:r>
      <w:r w:rsidRPr="0095276B">
        <w:t>e</w:t>
      </w:r>
      <w:r w:rsidRPr="0095276B">
        <w:t>ment insuffisante pour déceler la rougeur et la pâleur success</w:t>
      </w:r>
      <w:r w:rsidRPr="0095276B">
        <w:t>i</w:t>
      </w:r>
      <w:r w:rsidRPr="0095276B">
        <w:t>ves d</w:t>
      </w:r>
      <w:r w:rsidR="006455E5">
        <w:t>’</w:t>
      </w:r>
      <w:r w:rsidRPr="0095276B">
        <w:t>un homme maigre au profil de roi persan</w:t>
      </w:r>
      <w:r w:rsidR="006455E5">
        <w:t>.</w:t>
      </w:r>
    </w:p>
    <w:p w14:paraId="2939CBB2" w14:textId="77777777" w:rsidR="006455E5" w:rsidRDefault="006455E5" w:rsidP="002666CE">
      <w:r>
        <w:rPr>
          <w:rFonts w:eastAsia="Georgia" w:cs="Georgia"/>
        </w:rPr>
        <w:t>« </w:t>
      </w:r>
      <w:r w:rsidR="009D4A85" w:rsidRPr="0095276B">
        <w:t>On sort encore un peu</w:t>
      </w:r>
      <w:r>
        <w:t> ? »</w:t>
      </w:r>
      <w:r w:rsidR="009D4A85" w:rsidRPr="0095276B">
        <w:t xml:space="preserve"> dit Joseph</w:t>
      </w:r>
      <w:r>
        <w:t xml:space="preserve">. </w:t>
      </w:r>
      <w:r w:rsidR="009D4A85" w:rsidRPr="0095276B">
        <w:t>Au moment où ils passent la porte de tôle</w:t>
      </w:r>
      <w:r>
        <w:t xml:space="preserve">, </w:t>
      </w:r>
      <w:r w:rsidR="009D4A85" w:rsidRPr="0095276B">
        <w:t>Joseph sent une petite main brûlante qui se glisse dans la sienne</w:t>
      </w:r>
      <w:r>
        <w:t xml:space="preserve">, </w:t>
      </w:r>
      <w:r w:rsidR="009D4A85" w:rsidRPr="0095276B">
        <w:t>et Tintin lève vers lui deux yeux suppliants</w:t>
      </w:r>
      <w:r>
        <w:t>.</w:t>
      </w:r>
    </w:p>
    <w:p w14:paraId="123AB43A" w14:textId="342C7964" w:rsidR="002666CE" w:rsidRDefault="006455E5" w:rsidP="002666CE">
      <w:r>
        <w:rPr>
          <w:rFonts w:eastAsia="Georgia" w:cs="Georgia"/>
        </w:rPr>
        <w:t>« </w:t>
      </w:r>
      <w:r w:rsidR="009D4A85" w:rsidRPr="0095276B">
        <w:t>Maman l</w:t>
      </w:r>
      <w:r>
        <w:t>’</w:t>
      </w:r>
      <w:r w:rsidR="009D4A85" w:rsidRPr="0095276B">
        <w:t>a permis</w:t>
      </w:r>
      <w:r>
        <w:t xml:space="preserve">. </w:t>
      </w:r>
      <w:r w:rsidR="009D4A85" w:rsidRPr="0095276B">
        <w:t>Il faisait si chaud là-haut</w:t>
      </w:r>
      <w:r>
        <w:t> ! »</w:t>
      </w:r>
    </w:p>
    <w:p w14:paraId="4F35B5DF" w14:textId="77777777" w:rsidR="006455E5" w:rsidRDefault="009D4A85" w:rsidP="002666CE">
      <w:r w:rsidRPr="0095276B">
        <w:t>Les murs leur soufflent aux joues une chaleur noire de four à briques</w:t>
      </w:r>
      <w:r w:rsidR="006455E5">
        <w:t xml:space="preserve">. </w:t>
      </w:r>
      <w:r w:rsidRPr="0095276B">
        <w:t>Ils passent entre la double haie des concurrences</w:t>
      </w:r>
      <w:r w:rsidR="006455E5">
        <w:t xml:space="preserve">. </w:t>
      </w:r>
      <w:r w:rsidRPr="0095276B">
        <w:t>Ils achèvent de longer l</w:t>
      </w:r>
      <w:r w:rsidR="006455E5">
        <w:t>’</w:t>
      </w:r>
      <w:r w:rsidRPr="0095276B">
        <w:t xml:space="preserve">interminable alignement du tissage </w:t>
      </w:r>
      <w:proofErr w:type="spellStart"/>
      <w:r w:rsidRPr="0095276B">
        <w:t>Lori</w:t>
      </w:r>
      <w:r w:rsidRPr="0095276B">
        <w:t>l</w:t>
      </w:r>
      <w:r w:rsidRPr="0095276B">
        <w:t>leux</w:t>
      </w:r>
      <w:proofErr w:type="spellEnd"/>
      <w:r w:rsidRPr="0095276B">
        <w:t>-Pommier</w:t>
      </w:r>
      <w:r w:rsidR="006455E5">
        <w:t xml:space="preserve">, </w:t>
      </w:r>
      <w:r w:rsidRPr="0095276B">
        <w:t>dont les six cheminées élèvent leurs couronn</w:t>
      </w:r>
      <w:r w:rsidRPr="0095276B">
        <w:t>e</w:t>
      </w:r>
      <w:r w:rsidRPr="0095276B">
        <w:t>ments au-dessus des frondaisons immobiles</w:t>
      </w:r>
      <w:r w:rsidR="006455E5">
        <w:t xml:space="preserve">. </w:t>
      </w:r>
      <w:r w:rsidRPr="0095276B">
        <w:t>Quelque chose de savoureux leur court dans les veines</w:t>
      </w:r>
      <w:r w:rsidR="006455E5">
        <w:t>.</w:t>
      </w:r>
    </w:p>
    <w:p w14:paraId="3A875D63" w14:textId="77777777" w:rsidR="006455E5" w:rsidRDefault="006455E5" w:rsidP="002666CE">
      <w:r>
        <w:rPr>
          <w:rFonts w:eastAsia="Georgia" w:cs="Georgia"/>
        </w:rPr>
        <w:t>« </w:t>
      </w:r>
      <w:r w:rsidR="009D4A85" w:rsidRPr="0095276B">
        <w:t>Hein</w:t>
      </w:r>
      <w:r>
        <w:t> ? »</w:t>
      </w:r>
      <w:r w:rsidR="009D4A85" w:rsidRPr="0095276B">
        <w:t xml:space="preserve"> finit par dire Joseph</w:t>
      </w:r>
      <w:r>
        <w:t xml:space="preserve">. </w:t>
      </w:r>
      <w:r w:rsidR="009D4A85" w:rsidRPr="0095276B">
        <w:t>Guillaume sourit et se ra</w:t>
      </w:r>
      <w:r w:rsidR="009D4A85" w:rsidRPr="0095276B">
        <w:t>p</w:t>
      </w:r>
      <w:r w:rsidR="009D4A85" w:rsidRPr="0095276B">
        <w:t>proche tout à coup de lui</w:t>
      </w:r>
      <w:r>
        <w:t>.</w:t>
      </w:r>
    </w:p>
    <w:p w14:paraId="4C2F1AF4" w14:textId="5A8EFCDC" w:rsidR="002666CE" w:rsidRDefault="006455E5" w:rsidP="002666CE">
      <w:r>
        <w:rPr>
          <w:rFonts w:eastAsia="Georgia" w:cs="Georgia"/>
        </w:rPr>
        <w:t>« </w:t>
      </w:r>
      <w:r w:rsidR="009D4A85" w:rsidRPr="0095276B">
        <w:t>Joseph</w:t>
      </w:r>
      <w:r>
        <w:t xml:space="preserve">, </w:t>
      </w:r>
      <w:r w:rsidR="009D4A85" w:rsidRPr="0095276B">
        <w:t>écoute</w:t>
      </w:r>
      <w:r>
        <w:t xml:space="preserve">. </w:t>
      </w:r>
      <w:r w:rsidR="009D4A85" w:rsidRPr="0095276B">
        <w:t>Heu</w:t>
      </w:r>
      <w:r>
        <w:t>… »</w:t>
      </w:r>
    </w:p>
    <w:p w14:paraId="56731086" w14:textId="77777777" w:rsidR="006455E5" w:rsidRDefault="009D4A85" w:rsidP="002666CE">
      <w:r w:rsidRPr="0095276B">
        <w:t>Comme cet intermède se prolonge</w:t>
      </w:r>
      <w:r w:rsidR="006455E5">
        <w:t xml:space="preserve">, </w:t>
      </w:r>
      <w:r w:rsidRPr="0095276B">
        <w:t>Joseph doit le bousc</w:t>
      </w:r>
      <w:r w:rsidRPr="0095276B">
        <w:t>u</w:t>
      </w:r>
      <w:r w:rsidRPr="0095276B">
        <w:t>ler un peu</w:t>
      </w:r>
      <w:r w:rsidR="006455E5">
        <w:t> :</w:t>
      </w:r>
    </w:p>
    <w:p w14:paraId="204D1B0E" w14:textId="77777777" w:rsidR="006455E5" w:rsidRDefault="006455E5" w:rsidP="002666CE">
      <w:r>
        <w:rPr>
          <w:rFonts w:eastAsia="Georgia" w:cs="Georgia"/>
        </w:rPr>
        <w:t>« </w:t>
      </w:r>
      <w:r w:rsidR="009D4A85" w:rsidRPr="0095276B">
        <w:t>Heu</w:t>
      </w:r>
      <w:r>
        <w:t xml:space="preserve">… ? </w:t>
      </w:r>
      <w:r w:rsidR="009D4A85" w:rsidRPr="0095276B">
        <w:t>Allons</w:t>
      </w:r>
      <w:r>
        <w:t> !</w:t>
      </w:r>
    </w:p>
    <w:p w14:paraId="1220DF85" w14:textId="77777777" w:rsidR="006455E5" w:rsidRDefault="006455E5" w:rsidP="002666CE">
      <w:r>
        <w:t>— </w:t>
      </w:r>
      <w:r w:rsidR="009D4A85" w:rsidRPr="0095276B">
        <w:t>Les Stern</w:t>
      </w:r>
      <w:r>
        <w:t xml:space="preserve">… </w:t>
      </w:r>
      <w:r w:rsidR="009D4A85" w:rsidRPr="0095276B">
        <w:t>les Stern se sont vraiment bien conduits</w:t>
      </w:r>
      <w:r>
        <w:t>.</w:t>
      </w:r>
    </w:p>
    <w:p w14:paraId="3043C713" w14:textId="77777777" w:rsidR="006455E5" w:rsidRDefault="006455E5" w:rsidP="002666CE">
      <w:r>
        <w:t>— </w:t>
      </w:r>
      <w:r w:rsidR="009D4A85" w:rsidRPr="0095276B">
        <w:t>Rien à redire</w:t>
      </w:r>
      <w:r>
        <w:t>, »</w:t>
      </w:r>
      <w:r w:rsidR="009D4A85" w:rsidRPr="0095276B">
        <w:t xml:space="preserve"> répond prudemment Joseph</w:t>
      </w:r>
      <w:r>
        <w:t>.</w:t>
      </w:r>
    </w:p>
    <w:p w14:paraId="28F01BCA" w14:textId="77777777" w:rsidR="006455E5" w:rsidRDefault="006455E5" w:rsidP="002666CE">
      <w:r>
        <w:rPr>
          <w:rFonts w:eastAsia="Georgia" w:cs="Georgia"/>
        </w:rPr>
        <w:t>« </w:t>
      </w:r>
      <w:r w:rsidR="009D4A85" w:rsidRPr="0095276B">
        <w:t>Nous</w:t>
      </w:r>
      <w:r>
        <w:t xml:space="preserve">…, </w:t>
      </w:r>
      <w:r w:rsidR="009D4A85" w:rsidRPr="0095276B">
        <w:t>on</w:t>
      </w:r>
      <w:r>
        <w:t xml:space="preserve">…, </w:t>
      </w:r>
      <w:r w:rsidR="009D4A85" w:rsidRPr="0095276B">
        <w:t>ils ont droit</w:t>
      </w:r>
      <w:r>
        <w:t>…</w:t>
      </w:r>
    </w:p>
    <w:p w14:paraId="69B78174" w14:textId="77777777" w:rsidR="006455E5" w:rsidRDefault="006455E5" w:rsidP="002666CE">
      <w:r>
        <w:lastRenderedPageBreak/>
        <w:t>— </w:t>
      </w:r>
      <w:r w:rsidR="009D4A85" w:rsidRPr="0095276B">
        <w:t>À toute notre reconnaissance</w:t>
      </w:r>
      <w:r>
        <w:t>.</w:t>
      </w:r>
    </w:p>
    <w:p w14:paraId="2CC560E8" w14:textId="77777777" w:rsidR="006455E5" w:rsidRDefault="006455E5" w:rsidP="002666CE">
      <w:r>
        <w:t>— </w:t>
      </w:r>
      <w:r w:rsidR="009D4A85" w:rsidRPr="0095276B">
        <w:t>À toute notre amitié</w:t>
      </w:r>
      <w:r>
        <w:t xml:space="preserve">, </w:t>
      </w:r>
      <w:r w:rsidR="009D4A85" w:rsidRPr="0095276B">
        <w:t>Joseph</w:t>
      </w:r>
      <w:r>
        <w:t>.</w:t>
      </w:r>
    </w:p>
    <w:p w14:paraId="0BEF39D5" w14:textId="77777777" w:rsidR="006455E5" w:rsidRDefault="006455E5" w:rsidP="002666CE">
      <w:r>
        <w:t>— </w:t>
      </w:r>
      <w:r w:rsidR="009D4A85" w:rsidRPr="0095276B">
        <w:t>Ils l</w:t>
      </w:r>
      <w:r>
        <w:t>’</w:t>
      </w:r>
      <w:r w:rsidR="009D4A85" w:rsidRPr="0095276B">
        <w:t>ont</w:t>
      </w:r>
      <w:r>
        <w:t>.</w:t>
      </w:r>
    </w:p>
    <w:p w14:paraId="61469AE2" w14:textId="2B237FEC" w:rsidR="002666CE" w:rsidRDefault="006455E5" w:rsidP="002666CE">
      <w:r>
        <w:t>— </w:t>
      </w:r>
      <w:r w:rsidR="009D4A85" w:rsidRPr="0095276B">
        <w:t>Bon</w:t>
      </w:r>
      <w:r>
        <w:t xml:space="preserve">. </w:t>
      </w:r>
      <w:r w:rsidR="009D4A85" w:rsidRPr="0095276B">
        <w:t>Alors je peux bien te demander</w:t>
      </w:r>
      <w:r>
        <w:t xml:space="preserve">, </w:t>
      </w:r>
      <w:r w:rsidR="009D4A85" w:rsidRPr="0095276B">
        <w:t>confidentiell</w:t>
      </w:r>
      <w:r w:rsidR="009D4A85" w:rsidRPr="0095276B">
        <w:t>e</w:t>
      </w:r>
      <w:r w:rsidR="009D4A85" w:rsidRPr="0095276B">
        <w:t>ment</w:t>
      </w:r>
      <w:r>
        <w:t xml:space="preserve"> : </w:t>
      </w:r>
      <w:r w:rsidR="009D4A85" w:rsidRPr="0095276B">
        <w:t>qu</w:t>
      </w:r>
      <w:r>
        <w:t>’</w:t>
      </w:r>
      <w:r w:rsidR="009D4A85" w:rsidRPr="0095276B">
        <w:t>est-ce que tu penses d</w:t>
      </w:r>
      <w:r>
        <w:t>’</w:t>
      </w:r>
      <w:r w:rsidR="009D4A85" w:rsidRPr="0095276B">
        <w:t>Élisa</w:t>
      </w:r>
      <w:r>
        <w:t> ? »</w:t>
      </w:r>
    </w:p>
    <w:p w14:paraId="1F1B6F13" w14:textId="77777777" w:rsidR="006455E5" w:rsidRDefault="009D4A85" w:rsidP="002666CE">
      <w:r w:rsidRPr="0095276B">
        <w:t>Tintin sent bouger la main qui entoure la sienne</w:t>
      </w:r>
      <w:r w:rsidR="006455E5">
        <w:t>.</w:t>
      </w:r>
    </w:p>
    <w:p w14:paraId="3F7EC175" w14:textId="77777777" w:rsidR="006455E5" w:rsidRDefault="006455E5" w:rsidP="002666CE">
      <w:r>
        <w:rPr>
          <w:rFonts w:eastAsia="Georgia" w:cs="Georgia"/>
        </w:rPr>
        <w:t>« </w:t>
      </w:r>
      <w:r w:rsidR="009D4A85" w:rsidRPr="0095276B">
        <w:t>Rien à dire contre</w:t>
      </w:r>
      <w:r>
        <w:t xml:space="preserve">, </w:t>
      </w:r>
      <w:r w:rsidR="009D4A85" w:rsidRPr="0095276B">
        <w:t>sous le rapport de l</w:t>
      </w:r>
      <w:r>
        <w:t>’</w:t>
      </w:r>
      <w:r w:rsidR="009D4A85" w:rsidRPr="0095276B">
        <w:t>estime et de la r</w:t>
      </w:r>
      <w:r w:rsidR="009D4A85" w:rsidRPr="0095276B">
        <w:t>e</w:t>
      </w:r>
      <w:r w:rsidR="009D4A85" w:rsidRPr="0095276B">
        <w:t>connaissance</w:t>
      </w:r>
      <w:r>
        <w:t xml:space="preserve">, </w:t>
      </w:r>
      <w:r w:rsidR="009D4A85" w:rsidRPr="0095276B">
        <w:t>Guillaume</w:t>
      </w:r>
      <w:r>
        <w:t>.</w:t>
      </w:r>
    </w:p>
    <w:p w14:paraId="67C30CD8" w14:textId="77777777" w:rsidR="006455E5" w:rsidRDefault="006455E5" w:rsidP="002666CE">
      <w:r>
        <w:t>— </w:t>
      </w:r>
      <w:r w:rsidR="009D4A85" w:rsidRPr="0095276B">
        <w:t>Oui</w:t>
      </w:r>
      <w:r>
        <w:t xml:space="preserve">, </w:t>
      </w:r>
      <w:r w:rsidR="009D4A85" w:rsidRPr="0095276B">
        <w:t>oui</w:t>
      </w:r>
      <w:r>
        <w:t>, »</w:t>
      </w:r>
      <w:r w:rsidR="009D4A85" w:rsidRPr="0095276B">
        <w:t xml:space="preserve"> reprend l</w:t>
      </w:r>
      <w:r>
        <w:t>’</w:t>
      </w:r>
      <w:r w:rsidR="009D4A85" w:rsidRPr="0095276B">
        <w:t>aîné avec précipitation</w:t>
      </w:r>
      <w:r>
        <w:t>. « </w:t>
      </w:r>
      <w:r w:rsidR="009D4A85" w:rsidRPr="0095276B">
        <w:t>Mais sous un autre rapport</w:t>
      </w:r>
      <w:r>
        <w:t xml:space="preserve">, </w:t>
      </w:r>
      <w:r w:rsidR="009D4A85" w:rsidRPr="0095276B">
        <w:t>Joseph</w:t>
      </w:r>
      <w:r>
        <w:t> ?</w:t>
      </w:r>
    </w:p>
    <w:p w14:paraId="1E23DD5F" w14:textId="77777777" w:rsidR="006455E5" w:rsidRDefault="006455E5" w:rsidP="002666CE">
      <w:r>
        <w:t>— </w:t>
      </w:r>
      <w:r w:rsidR="009D4A85" w:rsidRPr="0095276B">
        <w:t>Eh bien</w:t>
      </w:r>
      <w:r>
        <w:t xml:space="preserve">, </w:t>
      </w:r>
      <w:r w:rsidR="009D4A85" w:rsidRPr="0095276B">
        <w:t>c</w:t>
      </w:r>
      <w:r>
        <w:t>’</w:t>
      </w:r>
      <w:r w:rsidR="009D4A85" w:rsidRPr="0095276B">
        <w:t>est une grosse fille à qui je souhaite tout le bonheur du monde</w:t>
      </w:r>
      <w:r>
        <w:t xml:space="preserve">, </w:t>
      </w:r>
      <w:r w:rsidR="009D4A85" w:rsidRPr="0095276B">
        <w:t>voilà</w:t>
      </w:r>
      <w:r>
        <w:t xml:space="preserve">, </w:t>
      </w:r>
      <w:r w:rsidR="009D4A85" w:rsidRPr="0095276B">
        <w:t>Guillaume</w:t>
      </w:r>
      <w:r>
        <w:t>.</w:t>
      </w:r>
    </w:p>
    <w:p w14:paraId="7DCF30A9" w14:textId="77777777" w:rsidR="006455E5" w:rsidRDefault="006455E5" w:rsidP="002666CE">
      <w:r>
        <w:t>— </w:t>
      </w:r>
      <w:r w:rsidR="009D4A85" w:rsidRPr="0095276B">
        <w:t>C</w:t>
      </w:r>
      <w:r>
        <w:t>’</w:t>
      </w:r>
      <w:r w:rsidR="009D4A85" w:rsidRPr="0095276B">
        <w:t>est tout</w:t>
      </w:r>
      <w:r>
        <w:t xml:space="preserve">, </w:t>
      </w:r>
      <w:r w:rsidR="009D4A85" w:rsidRPr="0095276B">
        <w:t>ça</w:t>
      </w:r>
      <w:r>
        <w:t> ?</w:t>
      </w:r>
    </w:p>
    <w:p w14:paraId="3667975D" w14:textId="77777777" w:rsidR="006455E5" w:rsidRDefault="006455E5" w:rsidP="002666CE">
      <w:r>
        <w:t>— </w:t>
      </w:r>
      <w:r w:rsidR="009D4A85" w:rsidRPr="0095276B">
        <w:t>Il y a que cousine Mina a dû salement pester contre le départ de Benjamin</w:t>
      </w:r>
      <w:r>
        <w:t xml:space="preserve">. </w:t>
      </w:r>
      <w:r w:rsidR="009D4A85" w:rsidRPr="0095276B">
        <w:t>Elle les avait déjà mariés</w:t>
      </w:r>
      <w:r>
        <w:t xml:space="preserve">, </w:t>
      </w:r>
      <w:r w:rsidR="009D4A85" w:rsidRPr="0095276B">
        <w:t>ces deux-là</w:t>
      </w:r>
      <w:r>
        <w:t>.</w:t>
      </w:r>
    </w:p>
    <w:p w14:paraId="48B17DDB" w14:textId="77777777" w:rsidR="006455E5" w:rsidRDefault="006455E5" w:rsidP="002666CE">
      <w:r>
        <w:t>— </w:t>
      </w:r>
      <w:r w:rsidR="009D4A85" w:rsidRPr="0095276B">
        <w:t>Oui</w:t>
      </w:r>
      <w:r>
        <w:t xml:space="preserve">, </w:t>
      </w:r>
      <w:r w:rsidR="009D4A85" w:rsidRPr="0095276B">
        <w:t>mais Benjamin est parti</w:t>
      </w:r>
      <w:r>
        <w:t xml:space="preserve">. </w:t>
      </w:r>
      <w:r w:rsidR="009D4A85" w:rsidRPr="0095276B">
        <w:t>Il s</w:t>
      </w:r>
      <w:r>
        <w:t>’</w:t>
      </w:r>
      <w:r w:rsidR="009D4A85" w:rsidRPr="0095276B">
        <w:t>agit de savoir qui Élisa va épouser</w:t>
      </w:r>
      <w:r>
        <w:t xml:space="preserve">, </w:t>
      </w:r>
      <w:r w:rsidR="009D4A85" w:rsidRPr="0095276B">
        <w:t>et</w:t>
      </w:r>
      <w:r>
        <w:t>…</w:t>
      </w:r>
    </w:p>
    <w:p w14:paraId="1EECEEFA" w14:textId="3F26A5C0" w:rsidR="002666CE" w:rsidRDefault="006455E5" w:rsidP="002666CE">
      <w:r>
        <w:t>— </w:t>
      </w:r>
      <w:r w:rsidR="009D4A85" w:rsidRPr="0095276B">
        <w:t>Voilà qui m</w:t>
      </w:r>
      <w:r>
        <w:t>’</w:t>
      </w:r>
      <w:r w:rsidR="009D4A85" w:rsidRPr="0095276B">
        <w:t>est parfaitement égal</w:t>
      </w:r>
      <w:r>
        <w:t>, »</w:t>
      </w:r>
      <w:r w:rsidR="009D4A85" w:rsidRPr="0095276B">
        <w:t xml:space="preserve"> interrompt Joseph avec calme</w:t>
      </w:r>
      <w:r>
        <w:t>. « </w:t>
      </w:r>
      <w:r w:rsidR="009D4A85" w:rsidRPr="0095276B">
        <w:t>Mais si tout le monde pense comme moi</w:t>
      </w:r>
      <w:r>
        <w:t xml:space="preserve">, </w:t>
      </w:r>
      <w:r w:rsidR="009D4A85" w:rsidRPr="0095276B">
        <w:t>elle court grand chance de mourir fille</w:t>
      </w:r>
      <w:r>
        <w:t>. »</w:t>
      </w:r>
    </w:p>
    <w:p w14:paraId="23E425C5" w14:textId="77777777" w:rsidR="006455E5" w:rsidRDefault="009D4A85" w:rsidP="002666CE">
      <w:r w:rsidRPr="0095276B">
        <w:t>Découragé</w:t>
      </w:r>
      <w:r w:rsidR="006455E5">
        <w:t xml:space="preserve">, </w:t>
      </w:r>
      <w:r w:rsidRPr="0095276B">
        <w:t>Guillaume fronce les sourcils et presse le pas</w:t>
      </w:r>
      <w:r w:rsidR="006455E5">
        <w:t xml:space="preserve">. </w:t>
      </w:r>
      <w:r w:rsidRPr="0095276B">
        <w:t>Ils n</w:t>
      </w:r>
      <w:r w:rsidR="006455E5">
        <w:t>’</w:t>
      </w:r>
      <w:r w:rsidRPr="0095276B">
        <w:t>ont plus envie de continuer leur promenade</w:t>
      </w:r>
      <w:r w:rsidR="006455E5">
        <w:t xml:space="preserve">. </w:t>
      </w:r>
      <w:r w:rsidRPr="0095276B">
        <w:t>Tintin retient sa respiration</w:t>
      </w:r>
      <w:r w:rsidR="006455E5">
        <w:t xml:space="preserve">. </w:t>
      </w:r>
      <w:r w:rsidRPr="0095276B">
        <w:t>Il pousse avec anxiété sa main dans celle de son oncle</w:t>
      </w:r>
      <w:r w:rsidR="006455E5">
        <w:t xml:space="preserve">, </w:t>
      </w:r>
      <w:r w:rsidRPr="0095276B">
        <w:t>comme si ce contact était une confidence</w:t>
      </w:r>
      <w:r w:rsidR="006455E5">
        <w:t>.</w:t>
      </w:r>
    </w:p>
    <w:p w14:paraId="77C5C8B9" w14:textId="77777777" w:rsidR="006455E5" w:rsidRDefault="009D4A85" w:rsidP="002666CE">
      <w:r w:rsidRPr="0095276B">
        <w:lastRenderedPageBreak/>
        <w:t>Pourtant ils avancent jusqu</w:t>
      </w:r>
      <w:r w:rsidR="006455E5">
        <w:t>’</w:t>
      </w:r>
      <w:r w:rsidRPr="0095276B">
        <w:t>à ce qu</w:t>
      </w:r>
      <w:r w:rsidR="006455E5">
        <w:t>’</w:t>
      </w:r>
      <w:r w:rsidRPr="0095276B">
        <w:t>ils aperçoivent</w:t>
      </w:r>
      <w:r w:rsidR="006455E5">
        <w:t xml:space="preserve">, </w:t>
      </w:r>
      <w:r w:rsidRPr="0095276B">
        <w:t>au fond d</w:t>
      </w:r>
      <w:r w:rsidR="006455E5">
        <w:t>’</w:t>
      </w:r>
      <w:r w:rsidRPr="0095276B">
        <w:t>une rue</w:t>
      </w:r>
      <w:r w:rsidR="006455E5">
        <w:t xml:space="preserve">, </w:t>
      </w:r>
      <w:r w:rsidRPr="0095276B">
        <w:t xml:space="preserve">les premières lumières de </w:t>
      </w:r>
      <w:smartTag w:uri="urn:schemas-microsoft-com:office:smarttags" w:element="PersonName">
        <w:smartTagPr>
          <w:attr w:name="ProductID" w:val="la Place"/>
        </w:smartTagPr>
        <w:r w:rsidRPr="0095276B">
          <w:t>la Place</w:t>
        </w:r>
      </w:smartTag>
      <w:r w:rsidRPr="0095276B">
        <w:t xml:space="preserve"> d</w:t>
      </w:r>
      <w:r w:rsidR="006455E5">
        <w:t>’</w:t>
      </w:r>
      <w:r w:rsidRPr="0095276B">
        <w:t>Armes</w:t>
      </w:r>
      <w:r w:rsidR="006455E5">
        <w:t xml:space="preserve">. </w:t>
      </w:r>
      <w:r w:rsidRPr="0095276B">
        <w:t>Alors ils changent de bord et s</w:t>
      </w:r>
      <w:r w:rsidR="006455E5">
        <w:t>’</w:t>
      </w:r>
      <w:r w:rsidRPr="0095276B">
        <w:t>en retournent</w:t>
      </w:r>
      <w:r w:rsidR="006455E5">
        <w:t xml:space="preserve">, </w:t>
      </w:r>
      <w:r w:rsidRPr="0095276B">
        <w:t>sans parler</w:t>
      </w:r>
      <w:r w:rsidR="006455E5">
        <w:t>.</w:t>
      </w:r>
    </w:p>
    <w:p w14:paraId="4AD44774" w14:textId="77777777" w:rsidR="006455E5" w:rsidRDefault="009D4A85" w:rsidP="002666CE">
      <w:r w:rsidRPr="0095276B">
        <w:t>À cent pas de la fabrique</w:t>
      </w:r>
      <w:r w:rsidR="006455E5">
        <w:t xml:space="preserve">, </w:t>
      </w:r>
      <w:r w:rsidRPr="0095276B">
        <w:t>un couple les croise</w:t>
      </w:r>
      <w:r w:rsidR="006455E5">
        <w:t>.</w:t>
      </w:r>
    </w:p>
    <w:p w14:paraId="6736F820" w14:textId="77777777" w:rsidR="006455E5" w:rsidRDefault="006455E5" w:rsidP="002666CE">
      <w:r>
        <w:rPr>
          <w:rFonts w:eastAsia="Georgia" w:cs="Georgia"/>
        </w:rPr>
        <w:t>« </w:t>
      </w:r>
      <w:r w:rsidR="009D4A85" w:rsidRPr="0095276B">
        <w:t>Nous sortons de chez vous</w:t>
      </w:r>
      <w:r>
        <w:t xml:space="preserve">. </w:t>
      </w:r>
      <w:r w:rsidR="009D4A85" w:rsidRPr="0095276B">
        <w:t>Les fabricants ne se refusent rien</w:t>
      </w:r>
      <w:r>
        <w:t xml:space="preserve">. </w:t>
      </w:r>
      <w:r w:rsidR="009D4A85" w:rsidRPr="0095276B">
        <w:t xml:space="preserve">Ils ne se contentent pas de notre vieux café au lait de </w:t>
      </w:r>
      <w:proofErr w:type="spellStart"/>
      <w:r w:rsidR="009D4A85" w:rsidRPr="0095276B">
        <w:t>K</w:t>
      </w:r>
      <w:r w:rsidR="009D4A85" w:rsidRPr="0095276B">
        <w:t>i</w:t>
      </w:r>
      <w:r w:rsidR="009D4A85" w:rsidRPr="0095276B">
        <w:t>pour</w:t>
      </w:r>
      <w:proofErr w:type="spellEnd"/>
      <w:r>
        <w:t> ! »</w:t>
      </w:r>
      <w:r w:rsidR="009D4A85" w:rsidRPr="0095276B">
        <w:t xml:space="preserve"> s</w:t>
      </w:r>
      <w:r>
        <w:t>’</w:t>
      </w:r>
      <w:r w:rsidR="009D4A85" w:rsidRPr="0095276B">
        <w:t>écrie l</w:t>
      </w:r>
      <w:r>
        <w:t>’</w:t>
      </w:r>
      <w:r w:rsidR="009D4A85" w:rsidRPr="0095276B">
        <w:t>oncle Wilhelm avec une gaîté contrainte</w:t>
      </w:r>
      <w:r>
        <w:t>.</w:t>
      </w:r>
    </w:p>
    <w:p w14:paraId="39097017" w14:textId="77777777" w:rsidR="006455E5" w:rsidRDefault="009D4A85" w:rsidP="002666CE">
      <w:r w:rsidRPr="0095276B">
        <w:t>La tante Babette serre son châle noir sur sa poitrine</w:t>
      </w:r>
      <w:r w:rsidR="006455E5">
        <w:t xml:space="preserve">. </w:t>
      </w:r>
      <w:r w:rsidRPr="0095276B">
        <w:t>Ses neveux ne parviennent pas à la dérider</w:t>
      </w:r>
      <w:r w:rsidR="006455E5">
        <w:t xml:space="preserve">. </w:t>
      </w:r>
      <w:r w:rsidRPr="0095276B">
        <w:t>Elle a refusé</w:t>
      </w:r>
      <w:r w:rsidR="006455E5">
        <w:t xml:space="preserve">, </w:t>
      </w:r>
      <w:r w:rsidRPr="0095276B">
        <w:t>pour elle et pour son mari</w:t>
      </w:r>
      <w:r w:rsidR="006455E5">
        <w:t xml:space="preserve">, </w:t>
      </w:r>
      <w:r w:rsidRPr="0095276B">
        <w:t>de venir partager le bouillon et l</w:t>
      </w:r>
      <w:r w:rsidR="006455E5">
        <w:t>’</w:t>
      </w:r>
      <w:r w:rsidRPr="0095276B">
        <w:t>oie</w:t>
      </w:r>
      <w:r w:rsidR="006455E5">
        <w:t xml:space="preserve">. </w:t>
      </w:r>
      <w:r w:rsidRPr="0095276B">
        <w:t>Sa voix argentine se contente de répondre</w:t>
      </w:r>
      <w:r w:rsidR="006455E5">
        <w:t> :</w:t>
      </w:r>
    </w:p>
    <w:p w14:paraId="6ED982FB" w14:textId="42D9CFE6" w:rsidR="002666CE" w:rsidRDefault="006455E5" w:rsidP="002666CE">
      <w:r>
        <w:rPr>
          <w:rFonts w:eastAsia="Georgia" w:cs="Georgia"/>
        </w:rPr>
        <w:t>« </w:t>
      </w:r>
      <w:r w:rsidR="009D4A85" w:rsidRPr="0095276B">
        <w:t>Bonsoir</w:t>
      </w:r>
      <w:r>
        <w:t xml:space="preserve">, </w:t>
      </w:r>
      <w:r w:rsidR="009D4A85" w:rsidRPr="0095276B">
        <w:t>bonsoir</w:t>
      </w:r>
      <w:r>
        <w:t> ! »</w:t>
      </w:r>
    </w:p>
    <w:p w14:paraId="28DCF8CE" w14:textId="77777777" w:rsidR="006455E5" w:rsidRDefault="009D4A85" w:rsidP="002666CE">
      <w:r w:rsidRPr="0095276B">
        <w:t>Puis elle s</w:t>
      </w:r>
      <w:r w:rsidR="006455E5">
        <w:t>’</w:t>
      </w:r>
      <w:r w:rsidRPr="0095276B">
        <w:t>éloigne</w:t>
      </w:r>
      <w:r w:rsidR="006455E5">
        <w:t xml:space="preserve">, </w:t>
      </w:r>
      <w:r w:rsidRPr="0095276B">
        <w:t>en entraînant le bavard</w:t>
      </w:r>
      <w:r w:rsidR="006455E5">
        <w:t>.</w:t>
      </w:r>
    </w:p>
    <w:p w14:paraId="383A0B28" w14:textId="77777777" w:rsidR="006455E5" w:rsidRDefault="009D4A85" w:rsidP="002666CE">
      <w:r w:rsidRPr="0095276B">
        <w:t>Guillaume baisse la tête d</w:t>
      </w:r>
      <w:r w:rsidR="006455E5">
        <w:t>’</w:t>
      </w:r>
      <w:r w:rsidRPr="0095276B">
        <w:t>un air préoccupé</w:t>
      </w:r>
      <w:r w:rsidR="006455E5">
        <w:t xml:space="preserve">. </w:t>
      </w:r>
      <w:r w:rsidRPr="0095276B">
        <w:t>Joseph marche maintenant quatre pas en avant</w:t>
      </w:r>
      <w:r w:rsidR="006455E5">
        <w:t xml:space="preserve"> ; </w:t>
      </w:r>
      <w:r w:rsidRPr="0095276B">
        <w:t>il se parle à mi-voix</w:t>
      </w:r>
      <w:r w:rsidR="006455E5">
        <w:t xml:space="preserve">. </w:t>
      </w:r>
      <w:r w:rsidRPr="0095276B">
        <w:t>Tintin l</w:t>
      </w:r>
      <w:r w:rsidR="006455E5">
        <w:t>’</w:t>
      </w:r>
      <w:r w:rsidRPr="0095276B">
        <w:t>entend dire</w:t>
      </w:r>
      <w:r w:rsidR="006455E5">
        <w:t xml:space="preserve">, </w:t>
      </w:r>
      <w:r w:rsidRPr="0095276B">
        <w:t>avec un geste nerveux des épaules</w:t>
      </w:r>
      <w:r w:rsidR="006455E5">
        <w:t> :</w:t>
      </w:r>
    </w:p>
    <w:p w14:paraId="1BCF4DEC" w14:textId="4041D2A0" w:rsidR="002666CE" w:rsidRDefault="006455E5" w:rsidP="002666CE">
      <w:r>
        <w:rPr>
          <w:rFonts w:eastAsia="Georgia" w:cs="Georgia"/>
        </w:rPr>
        <w:t>« </w:t>
      </w:r>
      <w:proofErr w:type="spellStart"/>
      <w:r w:rsidR="009D4A85" w:rsidRPr="0095276B">
        <w:t>Bast</w:t>
      </w:r>
      <w:proofErr w:type="spellEnd"/>
      <w:r>
        <w:t xml:space="preserve"> ! </w:t>
      </w:r>
      <w:r w:rsidR="009D4A85" w:rsidRPr="0095276B">
        <w:t>Après tout</w:t>
      </w:r>
      <w:r>
        <w:t>… »</w:t>
      </w:r>
    </w:p>
    <w:p w14:paraId="72D49C40" w14:textId="77777777" w:rsidR="006455E5" w:rsidRDefault="009D4A85" w:rsidP="002666CE">
      <w:r w:rsidRPr="0095276B">
        <w:t>C</w:t>
      </w:r>
      <w:r w:rsidR="006455E5">
        <w:t>’</w:t>
      </w:r>
      <w:r w:rsidRPr="0095276B">
        <w:t>est que les Simler ont consenti</w:t>
      </w:r>
      <w:r w:rsidR="006455E5">
        <w:t xml:space="preserve">, </w:t>
      </w:r>
      <w:r w:rsidRPr="0095276B">
        <w:t>quinze jours plus tôt</w:t>
      </w:r>
      <w:r w:rsidR="006455E5">
        <w:t xml:space="preserve">, </w:t>
      </w:r>
      <w:r w:rsidRPr="0095276B">
        <w:t>un prix exceptionnel aux Stern sur les articles d</w:t>
      </w:r>
      <w:r w:rsidR="006455E5">
        <w:t>’</w:t>
      </w:r>
      <w:r w:rsidRPr="0095276B">
        <w:t>été 73</w:t>
      </w:r>
      <w:r w:rsidR="006455E5">
        <w:t xml:space="preserve">. </w:t>
      </w:r>
      <w:r w:rsidRPr="0095276B">
        <w:t>Blum l</w:t>
      </w:r>
      <w:r w:rsidR="006455E5">
        <w:t>’</w:t>
      </w:r>
      <w:r w:rsidRPr="0095276B">
        <w:t>a su</w:t>
      </w:r>
      <w:r w:rsidR="006455E5">
        <w:t xml:space="preserve"> ; </w:t>
      </w:r>
      <w:r w:rsidRPr="0095276B">
        <w:t>Blum a attendu qu</w:t>
      </w:r>
      <w:r w:rsidR="006455E5">
        <w:t>’</w:t>
      </w:r>
      <w:r w:rsidRPr="0095276B">
        <w:t>on lui fît la même proposition</w:t>
      </w:r>
      <w:r w:rsidR="006455E5">
        <w:t xml:space="preserve"> ; </w:t>
      </w:r>
      <w:r w:rsidRPr="0095276B">
        <w:t>Blum a est</w:t>
      </w:r>
      <w:r w:rsidRPr="0095276B">
        <w:t>i</w:t>
      </w:r>
      <w:r w:rsidRPr="0095276B">
        <w:t>mé que l</w:t>
      </w:r>
      <w:r w:rsidR="006455E5">
        <w:t>’</w:t>
      </w:r>
      <w:r w:rsidRPr="0095276B">
        <w:t>état de ses affaires méritait cette marque de symp</w:t>
      </w:r>
      <w:r w:rsidRPr="0095276B">
        <w:t>a</w:t>
      </w:r>
      <w:r w:rsidRPr="0095276B">
        <w:t>thie</w:t>
      </w:r>
      <w:r w:rsidR="006455E5">
        <w:t xml:space="preserve"> ; </w:t>
      </w:r>
      <w:r w:rsidRPr="0095276B">
        <w:t>Blum attend toujours</w:t>
      </w:r>
      <w:r w:rsidR="006455E5">
        <w:t xml:space="preserve"> ; </w:t>
      </w:r>
      <w:r w:rsidRPr="0095276B">
        <w:t>il attendra longtemps</w:t>
      </w:r>
      <w:r w:rsidR="006455E5">
        <w:t>.</w:t>
      </w:r>
    </w:p>
    <w:p w14:paraId="4C81FCCF" w14:textId="77777777" w:rsidR="006455E5" w:rsidRDefault="009D4A85" w:rsidP="002666CE">
      <w:r w:rsidRPr="0095276B">
        <w:t>Ses neveux atteignent la grille</w:t>
      </w:r>
      <w:r w:rsidR="006455E5">
        <w:t xml:space="preserve">. </w:t>
      </w:r>
      <w:r w:rsidRPr="0095276B">
        <w:t>Ils ramènent avec eux dive</w:t>
      </w:r>
      <w:r w:rsidRPr="0095276B">
        <w:t>r</w:t>
      </w:r>
      <w:r w:rsidRPr="0095276B">
        <w:t>ses choses en désarroi</w:t>
      </w:r>
      <w:r w:rsidR="006455E5">
        <w:t xml:space="preserve"> : </w:t>
      </w:r>
      <w:r w:rsidRPr="0095276B">
        <w:t>Guillaume sa diplomatie</w:t>
      </w:r>
      <w:r w:rsidR="006455E5">
        <w:t xml:space="preserve">, </w:t>
      </w:r>
      <w:r w:rsidRPr="0095276B">
        <w:t>Joseph sa croyance aveugle dans la nécessité d</w:t>
      </w:r>
      <w:r w:rsidR="006455E5">
        <w:t>’</w:t>
      </w:r>
      <w:r w:rsidRPr="0095276B">
        <w:t>une stricte politique indu</w:t>
      </w:r>
      <w:r w:rsidRPr="0095276B">
        <w:t>s</w:t>
      </w:r>
      <w:r w:rsidRPr="0095276B">
        <w:t>trielle</w:t>
      </w:r>
      <w:r w:rsidR="006455E5">
        <w:t xml:space="preserve">, </w:t>
      </w:r>
      <w:r w:rsidRPr="0095276B">
        <w:t>Tintin</w:t>
      </w:r>
      <w:r w:rsidR="006455E5">
        <w:t xml:space="preserve">, </w:t>
      </w:r>
      <w:r w:rsidR="006455E5">
        <w:rPr>
          <w:rFonts w:eastAsia="Georgia" w:cs="Georgia"/>
        </w:rPr>
        <w:t xml:space="preserve">– </w:t>
      </w:r>
      <w:r w:rsidRPr="0095276B">
        <w:t>on ne saurait dire</w:t>
      </w:r>
      <w:r w:rsidR="006455E5">
        <w:t xml:space="preserve">. </w:t>
      </w:r>
      <w:r w:rsidRPr="0095276B">
        <w:t xml:space="preserve">Et la flûte de Joseph </w:t>
      </w:r>
      <w:r w:rsidRPr="0095276B">
        <w:lastRenderedPageBreak/>
        <w:t>aura beau pousser</w:t>
      </w:r>
      <w:r w:rsidR="006455E5">
        <w:t xml:space="preserve">, </w:t>
      </w:r>
      <w:r w:rsidRPr="0095276B">
        <w:t>pendant une heure encore</w:t>
      </w:r>
      <w:r w:rsidR="006455E5">
        <w:t xml:space="preserve">, </w:t>
      </w:r>
      <w:r w:rsidRPr="0095276B">
        <w:t>le plus solitaire et le plus désolé de ses chants</w:t>
      </w:r>
      <w:r w:rsidR="006455E5">
        <w:t xml:space="preserve">, </w:t>
      </w:r>
      <w:r w:rsidRPr="0095276B">
        <w:t>rien n</w:t>
      </w:r>
      <w:r w:rsidR="006455E5">
        <w:t>’</w:t>
      </w:r>
      <w:r w:rsidRPr="0095276B">
        <w:t>y fera plus</w:t>
      </w:r>
      <w:r w:rsidR="006455E5">
        <w:t>.</w:t>
      </w:r>
    </w:p>
    <w:p w14:paraId="4EFDC746" w14:textId="617B2687" w:rsidR="009D4A85" w:rsidRPr="0095276B" w:rsidRDefault="009D4A85" w:rsidP="006455E5">
      <w:pPr>
        <w:pStyle w:val="Titre2"/>
        <w:pageBreakBefore/>
        <w:rPr>
          <w:szCs w:val="44"/>
        </w:rPr>
      </w:pPr>
      <w:bookmarkStart w:id="27" w:name="_Toc197888830"/>
      <w:r w:rsidRPr="0095276B">
        <w:rPr>
          <w:szCs w:val="44"/>
        </w:rPr>
        <w:lastRenderedPageBreak/>
        <w:t>8</w:t>
      </w:r>
      <w:bookmarkEnd w:id="27"/>
      <w:r w:rsidRPr="0095276B">
        <w:rPr>
          <w:szCs w:val="44"/>
        </w:rPr>
        <w:br/>
      </w:r>
    </w:p>
    <w:p w14:paraId="1EC70F96" w14:textId="727E5A4E" w:rsidR="006455E5" w:rsidRDefault="006455E5" w:rsidP="002666CE">
      <w:r>
        <w:rPr>
          <w:rFonts w:eastAsia="Georgia" w:cs="Georgia"/>
        </w:rPr>
        <w:t>« </w:t>
      </w:r>
      <w:r w:rsidR="009D4A85" w:rsidRPr="0095276B">
        <w:t>Tu sais</w:t>
      </w:r>
      <w:r>
        <w:t xml:space="preserve">, </w:t>
      </w:r>
      <w:r w:rsidR="009D4A85" w:rsidRPr="0095276B">
        <w:t>ce gros monsieur Simler à lunettes</w:t>
      </w:r>
      <w:r>
        <w:t xml:space="preserve">, </w:t>
      </w:r>
      <w:r w:rsidR="009D4A85" w:rsidRPr="0095276B">
        <w:t>qui est venu</w:t>
      </w:r>
      <w:r>
        <w:t xml:space="preserve">, </w:t>
      </w:r>
      <w:r w:rsidR="009D4A85" w:rsidRPr="0095276B">
        <w:t>le printemps passé</w:t>
      </w:r>
      <w:r>
        <w:t> ? »</w:t>
      </w:r>
      <w:r w:rsidR="009D4A85" w:rsidRPr="0095276B">
        <w:t xml:space="preserve"> disait </w:t>
      </w:r>
      <w:r>
        <w:t>M. </w:t>
      </w:r>
      <w:r w:rsidR="009D4A85" w:rsidRPr="0095276B">
        <w:t xml:space="preserve">Le </w:t>
      </w:r>
      <w:proofErr w:type="spellStart"/>
      <w:r w:rsidR="009D4A85" w:rsidRPr="0095276B">
        <w:t>Pleynier</w:t>
      </w:r>
      <w:proofErr w:type="spellEnd"/>
      <w:r>
        <w:t>.</w:t>
      </w:r>
    </w:p>
    <w:p w14:paraId="05A2869E" w14:textId="77777777" w:rsidR="006455E5" w:rsidRDefault="006455E5" w:rsidP="002666CE">
      <w:r>
        <w:rPr>
          <w:rFonts w:eastAsia="Georgia" w:cs="Georgia"/>
        </w:rPr>
        <w:t>« </w:t>
      </w:r>
      <w:r w:rsidR="009D4A85" w:rsidRPr="0095276B">
        <w:t>Oui</w:t>
      </w:r>
      <w:r>
        <w:t> ? »</w:t>
      </w:r>
      <w:r w:rsidR="009D4A85" w:rsidRPr="0095276B">
        <w:t xml:space="preserve"> répondit</w:t>
      </w:r>
      <w:r>
        <w:t xml:space="preserve">, </w:t>
      </w:r>
      <w:r w:rsidR="009D4A85" w:rsidRPr="0095276B">
        <w:t>sur le même ton qu</w:t>
      </w:r>
      <w:r>
        <w:t>’</w:t>
      </w:r>
      <w:r w:rsidR="009D4A85" w:rsidRPr="0095276B">
        <w:t xml:space="preserve">on dit </w:t>
      </w:r>
      <w:r w:rsidR="009D4A85" w:rsidRPr="0095276B">
        <w:rPr>
          <w:i/>
          <w:iCs/>
        </w:rPr>
        <w:t>non</w:t>
      </w:r>
      <w:r>
        <w:t xml:space="preserve">, </w:t>
      </w:r>
      <w:r w:rsidR="009D4A85" w:rsidRPr="0095276B">
        <w:t>sa fille qui savait pertinemment de qui il était question</w:t>
      </w:r>
      <w:r>
        <w:t>.</w:t>
      </w:r>
    </w:p>
    <w:p w14:paraId="31921348" w14:textId="6D3CC3C7" w:rsidR="002666CE" w:rsidRDefault="006455E5" w:rsidP="002666CE">
      <w:r>
        <w:rPr>
          <w:rFonts w:eastAsia="Georgia" w:cs="Georgia"/>
        </w:rPr>
        <w:t>« </w:t>
      </w:r>
      <w:r w:rsidR="009D4A85" w:rsidRPr="0095276B">
        <w:t>Tu ne te rappelles pas</w:t>
      </w:r>
      <w:r>
        <w:t xml:space="preserve">, </w:t>
      </w:r>
      <w:r w:rsidR="009D4A85" w:rsidRPr="0095276B">
        <w:t xml:space="preserve">insista </w:t>
      </w:r>
      <w:r>
        <w:t>M. </w:t>
      </w:r>
      <w:r w:rsidR="009D4A85" w:rsidRPr="0095276B">
        <w:t xml:space="preserve">Le </w:t>
      </w:r>
      <w:proofErr w:type="spellStart"/>
      <w:r w:rsidR="009D4A85" w:rsidRPr="0095276B">
        <w:t>Pleynier</w:t>
      </w:r>
      <w:proofErr w:type="spellEnd"/>
      <w:r>
        <w:t xml:space="preserve">, </w:t>
      </w:r>
      <w:r w:rsidR="009D4A85" w:rsidRPr="0095276B">
        <w:t>cet honnête garçon alsacien</w:t>
      </w:r>
      <w:r>
        <w:t xml:space="preserve">, </w:t>
      </w:r>
      <w:r w:rsidR="009D4A85" w:rsidRPr="0095276B">
        <w:t>dans cette incroyable jaquette marron</w:t>
      </w:r>
      <w:r>
        <w:t xml:space="preserve">, </w:t>
      </w:r>
      <w:r w:rsidR="009D4A85" w:rsidRPr="0095276B">
        <w:t>qui est resté une heure à m</w:t>
      </w:r>
      <w:r>
        <w:t>’</w:t>
      </w:r>
      <w:r w:rsidR="009D4A85" w:rsidRPr="0095276B">
        <w:t>assommer avec je ne sais quelle histoire de Cercle</w:t>
      </w:r>
      <w:r>
        <w:t xml:space="preserve">, </w:t>
      </w:r>
      <w:r w:rsidR="009D4A85" w:rsidRPr="0095276B">
        <w:t>et qui parlait de rien moins que de nous apprendre à v</w:t>
      </w:r>
      <w:r w:rsidR="009D4A85" w:rsidRPr="0095276B">
        <w:t>i</w:t>
      </w:r>
      <w:r w:rsidR="009D4A85" w:rsidRPr="0095276B">
        <w:t>vre en fabriquant un peu de drap chez le vieux Poncet</w:t>
      </w:r>
      <w:r>
        <w:t> ? »</w:t>
      </w:r>
    </w:p>
    <w:p w14:paraId="403FE3C8" w14:textId="77777777" w:rsidR="006455E5" w:rsidRDefault="009D4A85" w:rsidP="002666CE">
      <w:r w:rsidRPr="0095276B">
        <w:t>En règle générale</w:t>
      </w:r>
      <w:r w:rsidR="006455E5">
        <w:t xml:space="preserve">, </w:t>
      </w:r>
      <w:r w:rsidRPr="0095276B">
        <w:t>si vous êtes réputé pour votre élégance</w:t>
      </w:r>
      <w:r w:rsidR="006455E5">
        <w:t xml:space="preserve">, </w:t>
      </w:r>
      <w:r w:rsidRPr="0095276B">
        <w:t>votre érudition ou votre esprit</w:t>
      </w:r>
      <w:r w:rsidR="006455E5">
        <w:t xml:space="preserve">, </w:t>
      </w:r>
      <w:r w:rsidRPr="0095276B">
        <w:t>ce seront précisément ces qual</w:t>
      </w:r>
      <w:r w:rsidRPr="0095276B">
        <w:t>i</w:t>
      </w:r>
      <w:r w:rsidRPr="0095276B">
        <w:t>tés qui feront sortir vos enfants de leur caractère et créeront</w:t>
      </w:r>
      <w:r w:rsidR="006455E5">
        <w:t xml:space="preserve">, </w:t>
      </w:r>
      <w:r w:rsidRPr="0095276B">
        <w:t>e</w:t>
      </w:r>
      <w:r w:rsidRPr="0095276B">
        <w:t>n</w:t>
      </w:r>
      <w:r w:rsidRPr="0095276B">
        <w:t>tre eux et vous</w:t>
      </w:r>
      <w:r w:rsidR="006455E5">
        <w:t xml:space="preserve">, </w:t>
      </w:r>
      <w:r w:rsidRPr="0095276B">
        <w:t>un sujet permanent de discorde</w:t>
      </w:r>
      <w:r w:rsidR="006455E5">
        <w:t>.</w:t>
      </w:r>
    </w:p>
    <w:p w14:paraId="4E0D8525" w14:textId="4A360ACE"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passait à bon droit pour envelopper sa f</w:t>
      </w:r>
      <w:r w:rsidR="009D4A85" w:rsidRPr="0095276B">
        <w:t>i</w:t>
      </w:r>
      <w:r w:rsidR="009D4A85" w:rsidRPr="0095276B">
        <w:t>nesse de périphrases sentencieuses et disertes</w:t>
      </w:r>
      <w:r>
        <w:t>. M</w:t>
      </w:r>
      <w:r w:rsidRPr="006455E5">
        <w:rPr>
          <w:vertAlign w:val="superscript"/>
        </w:rPr>
        <w:t>lle</w:t>
      </w:r>
      <w:r>
        <w:t> </w:t>
      </w:r>
      <w:r w:rsidR="009D4A85" w:rsidRPr="0095276B">
        <w:t xml:space="preserve">Le </w:t>
      </w:r>
      <w:proofErr w:type="spellStart"/>
      <w:r w:rsidR="009D4A85" w:rsidRPr="0095276B">
        <w:t>Pleynier</w:t>
      </w:r>
      <w:proofErr w:type="spellEnd"/>
      <w:r w:rsidR="009D4A85" w:rsidRPr="0095276B">
        <w:t xml:space="preserve"> aurait pu s</w:t>
      </w:r>
      <w:r>
        <w:t>’</w:t>
      </w:r>
      <w:r w:rsidR="009D4A85" w:rsidRPr="0095276B">
        <w:t>en accommoder avec philosophie</w:t>
      </w:r>
      <w:r>
        <w:t xml:space="preserve">. </w:t>
      </w:r>
      <w:r w:rsidR="009D4A85" w:rsidRPr="0095276B">
        <w:t>Mais il faut faire la part d</w:t>
      </w:r>
      <w:r>
        <w:t>’</w:t>
      </w:r>
      <w:r w:rsidR="009D4A85" w:rsidRPr="0095276B">
        <w:t>un tempérament dans la composition duquel la poudre et les autres détonants tenaient une place prépondérante</w:t>
      </w:r>
      <w:r>
        <w:t>.</w:t>
      </w:r>
    </w:p>
    <w:p w14:paraId="2C086904" w14:textId="77777777" w:rsidR="006455E5" w:rsidRDefault="006455E5" w:rsidP="002666CE">
      <w:r>
        <w:rPr>
          <w:rFonts w:eastAsia="Georgia" w:cs="Georgia"/>
        </w:rPr>
        <w:t>« </w:t>
      </w:r>
      <w:r w:rsidR="009D4A85" w:rsidRPr="0095276B">
        <w:t>Oui</w:t>
      </w:r>
      <w:r>
        <w:t xml:space="preserve">. </w:t>
      </w:r>
      <w:r w:rsidR="009D4A85" w:rsidRPr="0095276B">
        <w:t>Eh bien</w:t>
      </w:r>
      <w:r>
        <w:t xml:space="preserve"> ? </w:t>
      </w:r>
      <w:r w:rsidR="009D4A85" w:rsidRPr="0095276B">
        <w:t>Mettons que je me rappelle ce garçon</w:t>
      </w:r>
      <w:r>
        <w:t xml:space="preserve">. </w:t>
      </w:r>
      <w:r w:rsidR="009D4A85" w:rsidRPr="0095276B">
        <w:t>Eh bien</w:t>
      </w:r>
      <w:r>
        <w:t> ?</w:t>
      </w:r>
    </w:p>
    <w:p w14:paraId="0D4EC55F" w14:textId="77777777" w:rsidR="006455E5" w:rsidRDefault="006455E5" w:rsidP="002666CE">
      <w:r>
        <w:t>— </w:t>
      </w:r>
      <w:r w:rsidR="009D4A85" w:rsidRPr="0095276B">
        <w:t>Il n</w:t>
      </w:r>
      <w:r>
        <w:t>’</w:t>
      </w:r>
      <w:r w:rsidR="009D4A85" w:rsidRPr="0095276B">
        <w:t>est pas possible qu</w:t>
      </w:r>
      <w:r>
        <w:t>’</w:t>
      </w:r>
      <w:r w:rsidR="009D4A85" w:rsidRPr="0095276B">
        <w:t>avec ton coup d</w:t>
      </w:r>
      <w:r>
        <w:t>’</w:t>
      </w:r>
      <w:r w:rsidR="009D4A85" w:rsidRPr="0095276B">
        <w:t>œil</w:t>
      </w:r>
      <w:r>
        <w:t>…</w:t>
      </w:r>
    </w:p>
    <w:p w14:paraId="07048F81" w14:textId="77777777" w:rsidR="006455E5" w:rsidRDefault="006455E5" w:rsidP="002666CE">
      <w:r>
        <w:t>— </w:t>
      </w:r>
      <w:r w:rsidR="009D4A85" w:rsidRPr="0095276B">
        <w:t>Oh</w:t>
      </w:r>
      <w:r>
        <w:t xml:space="preserve">, </w:t>
      </w:r>
      <w:r w:rsidR="009D4A85" w:rsidRPr="0095276B">
        <w:t>vous me ferez mourir</w:t>
      </w:r>
      <w:r>
        <w:t>.</w:t>
      </w:r>
    </w:p>
    <w:p w14:paraId="45622951" w14:textId="77777777" w:rsidR="006455E5" w:rsidRDefault="006455E5" w:rsidP="002666CE">
      <w:r>
        <w:lastRenderedPageBreak/>
        <w:t>— </w:t>
      </w:r>
      <w:r w:rsidR="009D4A85" w:rsidRPr="0095276B">
        <w:t>Tu es étonnante</w:t>
      </w:r>
      <w:r>
        <w:t xml:space="preserve">. </w:t>
      </w:r>
      <w:r w:rsidR="009D4A85" w:rsidRPr="0095276B">
        <w:t>Cela touche à la divination</w:t>
      </w:r>
      <w:r>
        <w:t xml:space="preserve">. </w:t>
      </w:r>
      <w:r w:rsidR="009D4A85" w:rsidRPr="0095276B">
        <w:t>Tout le monde</w:t>
      </w:r>
      <w:r>
        <w:t>…</w:t>
      </w:r>
    </w:p>
    <w:p w14:paraId="30BCEBA3" w14:textId="77777777" w:rsidR="006455E5" w:rsidRDefault="006455E5" w:rsidP="002666CE">
      <w:r>
        <w:t>— </w:t>
      </w:r>
      <w:r w:rsidR="009D4A85" w:rsidRPr="0095276B">
        <w:t>Qu</w:t>
      </w:r>
      <w:r>
        <w:t>’</w:t>
      </w:r>
      <w:r w:rsidR="009D4A85" w:rsidRPr="0095276B">
        <w:t>est-ce que tout le monde a donc à voir avec moi</w:t>
      </w:r>
      <w:r>
        <w:t xml:space="preserve"> ? </w:t>
      </w:r>
      <w:r w:rsidR="009D4A85" w:rsidRPr="0095276B">
        <w:t>Je laisse la paix au monde</w:t>
      </w:r>
      <w:r>
        <w:t xml:space="preserve">, </w:t>
      </w:r>
      <w:r w:rsidR="009D4A85" w:rsidRPr="0095276B">
        <w:t>qu</w:t>
      </w:r>
      <w:r>
        <w:t>’</w:t>
      </w:r>
      <w:r w:rsidR="009D4A85" w:rsidRPr="0095276B">
        <w:t>il me la rende</w:t>
      </w:r>
      <w:r>
        <w:t>.</w:t>
      </w:r>
    </w:p>
    <w:p w14:paraId="1108CF01" w14:textId="77777777" w:rsidR="006455E5" w:rsidRDefault="006455E5" w:rsidP="002666CE">
      <w:r>
        <w:t>— </w:t>
      </w:r>
      <w:r w:rsidR="009D4A85" w:rsidRPr="0095276B">
        <w:t>Fort bien</w:t>
      </w:r>
      <w:r>
        <w:t xml:space="preserve">, </w:t>
      </w:r>
      <w:r w:rsidR="009D4A85" w:rsidRPr="0095276B">
        <w:t>ma fille</w:t>
      </w:r>
      <w:r>
        <w:t xml:space="preserve">. </w:t>
      </w:r>
      <w:r w:rsidR="009D4A85" w:rsidRPr="0095276B">
        <w:t>Ne t</w:t>
      </w:r>
      <w:r>
        <w:t>’</w:t>
      </w:r>
      <w:r w:rsidR="009D4A85" w:rsidRPr="0095276B">
        <w:t>irrite pas</w:t>
      </w:r>
      <w:r>
        <w:t xml:space="preserve">, </w:t>
      </w:r>
      <w:r w:rsidR="009D4A85" w:rsidRPr="0095276B">
        <w:t>je t</w:t>
      </w:r>
      <w:r>
        <w:t>’</w:t>
      </w:r>
      <w:r w:rsidR="009D4A85" w:rsidRPr="0095276B">
        <w:t>en prie</w:t>
      </w:r>
      <w:r>
        <w:t>, »</w:t>
      </w:r>
      <w:r w:rsidR="009D4A85" w:rsidRPr="0095276B">
        <w:t xml:space="preserve"> répondit le vieillard en tirant de sa pipe d</w:t>
      </w:r>
      <w:r>
        <w:t>’</w:t>
      </w:r>
      <w:r w:rsidR="009D4A85" w:rsidRPr="0095276B">
        <w:t>écume des bouffées incontest</w:t>
      </w:r>
      <w:r w:rsidR="009D4A85" w:rsidRPr="0095276B">
        <w:t>a</w:t>
      </w:r>
      <w:r w:rsidR="009D4A85" w:rsidRPr="0095276B">
        <w:t>blement vexées</w:t>
      </w:r>
      <w:r>
        <w:t xml:space="preserve">. </w:t>
      </w:r>
      <w:r w:rsidR="009D4A85" w:rsidRPr="0095276B">
        <w:t>Il s</w:t>
      </w:r>
      <w:r>
        <w:t>’</w:t>
      </w:r>
      <w:r w:rsidR="009D4A85" w:rsidRPr="0095276B">
        <w:t xml:space="preserve">établit un silence pendant lequel Hélène Le </w:t>
      </w:r>
      <w:proofErr w:type="spellStart"/>
      <w:r w:rsidR="009D4A85" w:rsidRPr="0095276B">
        <w:t>Pleynier</w:t>
      </w:r>
      <w:proofErr w:type="spellEnd"/>
      <w:r w:rsidR="009D4A85" w:rsidRPr="0095276B">
        <w:t xml:space="preserve"> acheva de confectionner une pâtée de pain</w:t>
      </w:r>
      <w:r>
        <w:t xml:space="preserve">, </w:t>
      </w:r>
      <w:r w:rsidR="009D4A85" w:rsidRPr="0095276B">
        <w:t>de sauce grasse et de lait pour sa chatte</w:t>
      </w:r>
      <w:r>
        <w:t xml:space="preserve"> </w:t>
      </w:r>
      <w:r>
        <w:rPr>
          <w:rFonts w:eastAsia="Georgia" w:cs="Georgia"/>
        </w:rPr>
        <w:t xml:space="preserve">– </w:t>
      </w:r>
      <w:r>
        <w:t>« </w:t>
      </w:r>
      <w:r w:rsidR="009D4A85" w:rsidRPr="0095276B">
        <w:t>ma chatte de vieille fille</w:t>
      </w:r>
      <w:r>
        <w:t xml:space="preserve"> », </w:t>
      </w:r>
      <w:r>
        <w:rPr>
          <w:rFonts w:eastAsia="Georgia" w:cs="Georgia"/>
        </w:rPr>
        <w:t xml:space="preserve">– </w:t>
      </w:r>
      <w:r w:rsidR="009D4A85" w:rsidRPr="0095276B">
        <w:t>comme disait cette Puissance de vingt-deux ans</w:t>
      </w:r>
      <w:r>
        <w:t>.</w:t>
      </w:r>
    </w:p>
    <w:p w14:paraId="2B778700" w14:textId="3C31ADD9" w:rsidR="006455E5" w:rsidRDefault="009D4A85" w:rsidP="002666CE">
      <w:r w:rsidRPr="0095276B">
        <w:t xml:space="preserve">Mais </w:t>
      </w:r>
      <w:r w:rsidR="006455E5">
        <w:t>M. </w:t>
      </w:r>
      <w:r w:rsidRPr="0095276B">
        <w:t xml:space="preserve">Le </w:t>
      </w:r>
      <w:proofErr w:type="spellStart"/>
      <w:r w:rsidRPr="0095276B">
        <w:t>Pleynier</w:t>
      </w:r>
      <w:proofErr w:type="spellEnd"/>
      <w:r w:rsidRPr="0095276B">
        <w:t xml:space="preserve"> n</w:t>
      </w:r>
      <w:r w:rsidR="006455E5">
        <w:t>’</w:t>
      </w:r>
      <w:r w:rsidRPr="0095276B">
        <w:t>avait pas pour un sou d</w:t>
      </w:r>
      <w:r w:rsidR="006455E5">
        <w:t>’</w:t>
      </w:r>
      <w:r w:rsidRPr="0095276B">
        <w:t>aigreur dans le caractère</w:t>
      </w:r>
      <w:r w:rsidR="006455E5">
        <w:t xml:space="preserve">, </w:t>
      </w:r>
      <w:r w:rsidRPr="0095276B">
        <w:t>et</w:t>
      </w:r>
      <w:r w:rsidR="006455E5">
        <w:t xml:space="preserve">, </w:t>
      </w:r>
      <w:r w:rsidRPr="0095276B">
        <w:t xml:space="preserve">chez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006455E5">
        <w:t xml:space="preserve">, </w:t>
      </w:r>
      <w:r w:rsidRPr="0095276B">
        <w:t>la vie était plus forte que tout</w:t>
      </w:r>
      <w:r w:rsidR="006455E5">
        <w:t xml:space="preserve">. </w:t>
      </w:r>
      <w:r w:rsidRPr="0095276B">
        <w:t>Il leva sa tasse de café à hauteur de ses lèvres rases</w:t>
      </w:r>
      <w:r w:rsidR="006455E5">
        <w:t> :</w:t>
      </w:r>
    </w:p>
    <w:p w14:paraId="6C3F040E" w14:textId="77777777" w:rsidR="006455E5" w:rsidRDefault="006455E5" w:rsidP="002666CE">
      <w:r>
        <w:rPr>
          <w:rFonts w:eastAsia="Georgia" w:cs="Georgia"/>
        </w:rPr>
        <w:t>« </w:t>
      </w:r>
      <w:r w:rsidR="009D4A85" w:rsidRPr="0095276B">
        <w:t>C</w:t>
      </w:r>
      <w:r>
        <w:t>’</w:t>
      </w:r>
      <w:r w:rsidR="009D4A85" w:rsidRPr="0095276B">
        <w:t xml:space="preserve">était le jour où ce voleur de </w:t>
      </w:r>
      <w:proofErr w:type="spellStart"/>
      <w:r w:rsidR="009D4A85" w:rsidRPr="0095276B">
        <w:t>Brichet</w:t>
      </w:r>
      <w:proofErr w:type="spellEnd"/>
      <w:r w:rsidR="009D4A85" w:rsidRPr="0095276B">
        <w:t xml:space="preserve"> est venu mettre un cataplasme à Turc</w:t>
      </w:r>
      <w:r>
        <w:t>.</w:t>
      </w:r>
    </w:p>
    <w:p w14:paraId="2B7BEFDB" w14:textId="77777777" w:rsidR="006455E5" w:rsidRDefault="006455E5" w:rsidP="002666CE">
      <w:r>
        <w:t>— </w:t>
      </w:r>
      <w:r w:rsidR="009D4A85" w:rsidRPr="0095276B">
        <w:t>Je n</w:t>
      </w:r>
      <w:r>
        <w:t>’</w:t>
      </w:r>
      <w:r w:rsidR="009D4A85" w:rsidRPr="0095276B">
        <w:t>ai jamais entendu un homme parler si bêtement des bêtes</w:t>
      </w:r>
      <w:r>
        <w:t>, »</w:t>
      </w:r>
      <w:r w:rsidR="009D4A85" w:rsidRPr="0095276B">
        <w:t xml:space="preserve"> répondit Hélène</w:t>
      </w:r>
      <w:r>
        <w:t>.</w:t>
      </w:r>
    </w:p>
    <w:p w14:paraId="36C2C1A2" w14:textId="77777777" w:rsidR="006455E5" w:rsidRDefault="006455E5" w:rsidP="002666CE">
      <w:r>
        <w:rPr>
          <w:rFonts w:eastAsia="Georgia" w:cs="Georgia"/>
        </w:rPr>
        <w:t>« </w:t>
      </w:r>
      <w:r w:rsidR="009D4A85" w:rsidRPr="0095276B">
        <w:t>Il est de fait</w:t>
      </w:r>
      <w:r>
        <w:t>, »</w:t>
      </w:r>
      <w:r w:rsidR="009D4A85" w:rsidRPr="0095276B">
        <w:t xml:space="preserve"> dit son père en riant</w:t>
      </w:r>
      <w:r>
        <w:t>, « </w:t>
      </w:r>
      <w:r w:rsidR="009D4A85" w:rsidRPr="0095276B">
        <w:t>il est de fait que Turc s</w:t>
      </w:r>
      <w:r>
        <w:t>’</w:t>
      </w:r>
      <w:r w:rsidR="009D4A85" w:rsidRPr="0095276B">
        <w:t xml:space="preserve">y serait mieux pris pour donner une consultation à </w:t>
      </w:r>
      <w:proofErr w:type="spellStart"/>
      <w:r w:rsidR="009D4A85" w:rsidRPr="0095276B">
        <w:t>Br</w:t>
      </w:r>
      <w:r w:rsidR="009D4A85" w:rsidRPr="0095276B">
        <w:t>i</w:t>
      </w:r>
      <w:r w:rsidR="009D4A85" w:rsidRPr="0095276B">
        <w:t>chet</w:t>
      </w:r>
      <w:proofErr w:type="spellEnd"/>
      <w:r w:rsidR="009D4A85" w:rsidRPr="0095276B">
        <w:t xml:space="preserve"> que </w:t>
      </w:r>
      <w:proofErr w:type="spellStart"/>
      <w:r w:rsidR="009D4A85" w:rsidRPr="0095276B">
        <w:t>Brichet</w:t>
      </w:r>
      <w:proofErr w:type="spellEnd"/>
      <w:r w:rsidR="009D4A85" w:rsidRPr="0095276B">
        <w:t xml:space="preserve"> à Turc</w:t>
      </w:r>
      <w:r>
        <w:t>.</w:t>
      </w:r>
    </w:p>
    <w:p w14:paraId="6D83B737" w14:textId="4CAD7DDF" w:rsidR="002666CE" w:rsidRDefault="006455E5" w:rsidP="002666CE">
      <w:r>
        <w:t>— </w:t>
      </w:r>
      <w:r w:rsidR="009D4A85" w:rsidRPr="0095276B">
        <w:t>La consultation et le cataplasme</w:t>
      </w:r>
      <w:r>
        <w:t>. »</w:t>
      </w:r>
    </w:p>
    <w:p w14:paraId="3F4C322C" w14:textId="1EAC8BBA" w:rsidR="006455E5" w:rsidRDefault="009D4A85" w:rsidP="002666CE">
      <w:r w:rsidRPr="0095276B">
        <w:t>Elle se leva</w:t>
      </w:r>
      <w:r w:rsidR="006455E5">
        <w:t xml:space="preserve">, </w:t>
      </w:r>
      <w:r w:rsidRPr="0095276B">
        <w:t>posa l</w:t>
      </w:r>
      <w:r w:rsidR="006455E5">
        <w:t>’</w:t>
      </w:r>
      <w:r w:rsidRPr="0095276B">
        <w:t>assiette creuse sur la pierre de l</w:t>
      </w:r>
      <w:r w:rsidR="006455E5">
        <w:t>’</w:t>
      </w:r>
      <w:r w:rsidRPr="0095276B">
        <w:t>âtre</w:t>
      </w:r>
      <w:r w:rsidR="006455E5">
        <w:t xml:space="preserve">, </w:t>
      </w:r>
      <w:r w:rsidRPr="0095276B">
        <w:t>et</w:t>
      </w:r>
      <w:r w:rsidR="006455E5">
        <w:t xml:space="preserve">, </w:t>
      </w:r>
      <w:r w:rsidRPr="0095276B">
        <w:t>en se redressant</w:t>
      </w:r>
      <w:r w:rsidR="006455E5">
        <w:t xml:space="preserve">, </w:t>
      </w:r>
      <w:r w:rsidRPr="0095276B">
        <w:t>épousseta de la main son tablier de toile bleue</w:t>
      </w:r>
      <w:r w:rsidR="006455E5">
        <w:t>. M. </w:t>
      </w:r>
      <w:r w:rsidRPr="0095276B">
        <w:t xml:space="preserve">Le </w:t>
      </w:r>
      <w:proofErr w:type="spellStart"/>
      <w:r w:rsidRPr="0095276B">
        <w:t>Pleynier</w:t>
      </w:r>
      <w:proofErr w:type="spellEnd"/>
      <w:r w:rsidRPr="0095276B">
        <w:t xml:space="preserve"> glissa dans sa direction un regard incisif</w:t>
      </w:r>
      <w:r w:rsidR="006455E5">
        <w:t xml:space="preserve">, </w:t>
      </w:r>
      <w:r w:rsidRPr="0095276B">
        <w:t>et con</w:t>
      </w:r>
      <w:r w:rsidRPr="0095276B">
        <w:t>s</w:t>
      </w:r>
      <w:r w:rsidRPr="0095276B">
        <w:t>tata une fois de plus qu</w:t>
      </w:r>
      <w:r w:rsidR="006455E5">
        <w:t>’</w:t>
      </w:r>
      <w:r w:rsidRPr="0095276B">
        <w:t>il n</w:t>
      </w:r>
      <w:r w:rsidR="006455E5">
        <w:t>’</w:t>
      </w:r>
      <w:r w:rsidRPr="0095276B">
        <w:t>y avait rien à reprendre dans la pa</w:t>
      </w:r>
      <w:r w:rsidRPr="0095276B">
        <w:t>r</w:t>
      </w:r>
      <w:r w:rsidRPr="0095276B">
        <w:t>faite harmonie de sa fille</w:t>
      </w:r>
      <w:r w:rsidR="006455E5">
        <w:t xml:space="preserve">, </w:t>
      </w:r>
      <w:r w:rsidR="006455E5">
        <w:rPr>
          <w:rFonts w:eastAsia="Georgia" w:cs="Georgia"/>
        </w:rPr>
        <w:t xml:space="preserve">– </w:t>
      </w:r>
      <w:r w:rsidRPr="0095276B">
        <w:t xml:space="preserve">sinon précisément que </w:t>
      </w:r>
      <w:r w:rsidRPr="0095276B">
        <w:lastRenderedPageBreak/>
        <w:t>c</w:t>
      </w:r>
      <w:r w:rsidR="006455E5">
        <w:t>’</w:t>
      </w:r>
      <w:r w:rsidRPr="0095276B">
        <w:t>était celle de sa fille</w:t>
      </w:r>
      <w:r w:rsidR="006455E5">
        <w:t xml:space="preserve">, </w:t>
      </w:r>
      <w:r w:rsidRPr="0095276B">
        <w:t>et que</w:t>
      </w:r>
      <w:r w:rsidR="006455E5">
        <w:t xml:space="preserve">, </w:t>
      </w:r>
      <w:r w:rsidRPr="0095276B">
        <w:t>pour cette raison</w:t>
      </w:r>
      <w:r w:rsidR="006455E5">
        <w:t xml:space="preserve">, </w:t>
      </w:r>
      <w:r w:rsidRPr="0095276B">
        <w:t>il se croyait le devoir de n</w:t>
      </w:r>
      <w:r w:rsidR="006455E5">
        <w:t>’</w:t>
      </w:r>
      <w:r w:rsidRPr="0095276B">
        <w:t>en pas jouir en paix</w:t>
      </w:r>
      <w:r w:rsidR="006455E5">
        <w:t>.</w:t>
      </w:r>
    </w:p>
    <w:p w14:paraId="17550D18" w14:textId="77777777" w:rsidR="006455E5" w:rsidRDefault="006455E5" w:rsidP="002666CE">
      <w:r>
        <w:t>« </w:t>
      </w:r>
      <w:r w:rsidR="009D4A85" w:rsidRPr="0095276B">
        <w:t>S</w:t>
      </w:r>
      <w:r>
        <w:t>’</w:t>
      </w:r>
      <w:r w:rsidR="009D4A85" w:rsidRPr="0095276B">
        <w:t>il se résignait à ne me complimenter ni éduquer</w:t>
      </w:r>
      <w:r>
        <w:t xml:space="preserve">, </w:t>
      </w:r>
      <w:r w:rsidR="009D4A85" w:rsidRPr="0095276B">
        <w:t>il f</w:t>
      </w:r>
      <w:r w:rsidR="009D4A85" w:rsidRPr="0095276B">
        <w:t>e</w:t>
      </w:r>
      <w:r w:rsidR="009D4A85" w:rsidRPr="0095276B">
        <w:t>rait le plus passable des pères</w:t>
      </w:r>
      <w:r>
        <w:t xml:space="preserve"> », </w:t>
      </w:r>
      <w:r w:rsidR="009D4A85" w:rsidRPr="0095276B">
        <w:t>disait sa fille</w:t>
      </w:r>
      <w:r>
        <w:t xml:space="preserve">. </w:t>
      </w:r>
      <w:r w:rsidR="009D4A85" w:rsidRPr="0095276B">
        <w:t>Mais un malin démon soufflait au bonhomme précisément l</w:t>
      </w:r>
      <w:r>
        <w:t>’</w:t>
      </w:r>
      <w:r w:rsidR="009D4A85" w:rsidRPr="0095276B">
        <w:t>éloge qu</w:t>
      </w:r>
      <w:r>
        <w:t>’</w:t>
      </w:r>
      <w:r w:rsidR="009D4A85" w:rsidRPr="0095276B">
        <w:t>on ne peut tolérer de fille à père</w:t>
      </w:r>
      <w:r>
        <w:t xml:space="preserve">, </w:t>
      </w:r>
      <w:r w:rsidR="009D4A85" w:rsidRPr="0095276B">
        <w:t>ou précisément la maxime morale la plus inopportune</w:t>
      </w:r>
      <w:r>
        <w:t xml:space="preserve">. </w:t>
      </w:r>
      <w:r w:rsidR="009D4A85" w:rsidRPr="0095276B">
        <w:t>Il avait de la finesse</w:t>
      </w:r>
      <w:r>
        <w:t xml:space="preserve">, </w:t>
      </w:r>
      <w:r w:rsidR="009D4A85" w:rsidRPr="0095276B">
        <w:t>mais pour tout autre usage que pour les transactions domestiques</w:t>
      </w:r>
      <w:r>
        <w:t xml:space="preserve">. </w:t>
      </w:r>
      <w:r w:rsidR="009D4A85" w:rsidRPr="0095276B">
        <w:t>Aussi se conte</w:t>
      </w:r>
      <w:r w:rsidR="009D4A85" w:rsidRPr="0095276B">
        <w:t>n</w:t>
      </w:r>
      <w:r w:rsidR="009D4A85" w:rsidRPr="0095276B">
        <w:t>tait-il de plier le dos devant les bourrasques qu</w:t>
      </w:r>
      <w:r>
        <w:t>’</w:t>
      </w:r>
      <w:r w:rsidR="009D4A85" w:rsidRPr="0095276B">
        <w:t>il suscitait</w:t>
      </w:r>
      <w:r>
        <w:t xml:space="preserve">, </w:t>
      </w:r>
      <w:r w:rsidR="009D4A85" w:rsidRPr="0095276B">
        <w:t>sans jamais comprendre</w:t>
      </w:r>
      <w:r>
        <w:t xml:space="preserve">, </w:t>
      </w:r>
      <w:r w:rsidR="009D4A85" w:rsidRPr="0095276B">
        <w:t>mais sans cesser d</w:t>
      </w:r>
      <w:r>
        <w:t>’</w:t>
      </w:r>
      <w:r w:rsidR="009D4A85" w:rsidRPr="0095276B">
        <w:t>admirer</w:t>
      </w:r>
      <w:r>
        <w:t xml:space="preserve">. </w:t>
      </w:r>
      <w:r w:rsidR="009D4A85" w:rsidRPr="0095276B">
        <w:t>Car la supéri</w:t>
      </w:r>
      <w:r w:rsidR="009D4A85" w:rsidRPr="0095276B">
        <w:t>o</w:t>
      </w:r>
      <w:r w:rsidR="009D4A85" w:rsidRPr="0095276B">
        <w:t>rité de sa fille était le seul dogme qu</w:t>
      </w:r>
      <w:r>
        <w:t>’</w:t>
      </w:r>
      <w:r w:rsidR="009D4A85" w:rsidRPr="0095276B">
        <w:t>il ne se serait pas permis de discuter</w:t>
      </w:r>
      <w:r>
        <w:t xml:space="preserve">, </w:t>
      </w:r>
      <w:r w:rsidR="009D4A85" w:rsidRPr="0095276B">
        <w:t>encore qu</w:t>
      </w:r>
      <w:r>
        <w:t>’</w:t>
      </w:r>
      <w:r w:rsidR="009D4A85" w:rsidRPr="0095276B">
        <w:t>il la traitât en gamine</w:t>
      </w:r>
      <w:r>
        <w:t xml:space="preserve">, </w:t>
      </w:r>
      <w:r w:rsidR="009D4A85" w:rsidRPr="0095276B">
        <w:t>ainsi qu</w:t>
      </w:r>
      <w:r>
        <w:t>’</w:t>
      </w:r>
      <w:r w:rsidR="009D4A85" w:rsidRPr="0095276B">
        <w:t>il convient à un père et à un homme d</w:t>
      </w:r>
      <w:r>
        <w:t>’</w:t>
      </w:r>
      <w:r w:rsidR="009D4A85" w:rsidRPr="0095276B">
        <w:t>expérience</w:t>
      </w:r>
      <w:r>
        <w:t>.</w:t>
      </w:r>
    </w:p>
    <w:p w14:paraId="29BF4B50" w14:textId="77777777" w:rsidR="006455E5" w:rsidRDefault="009D4A85" w:rsidP="002666CE">
      <w:r w:rsidRPr="0095276B">
        <w:t>Il la rejoignit au jardin</w:t>
      </w:r>
      <w:r w:rsidR="006455E5">
        <w:t xml:space="preserve">, </w:t>
      </w:r>
      <w:r w:rsidRPr="0095276B">
        <w:t>où déjà armée d</w:t>
      </w:r>
      <w:r w:rsidR="006455E5">
        <w:t>’</w:t>
      </w:r>
      <w:r w:rsidRPr="0095276B">
        <w:t>une canne</w:t>
      </w:r>
      <w:r w:rsidR="006455E5">
        <w:t xml:space="preserve">, </w:t>
      </w:r>
      <w:r w:rsidRPr="0095276B">
        <w:t>d</w:t>
      </w:r>
      <w:r w:rsidR="006455E5">
        <w:t>’</w:t>
      </w:r>
      <w:r w:rsidRPr="0095276B">
        <w:t>un châle et d</w:t>
      </w:r>
      <w:r w:rsidR="006455E5">
        <w:t>’</w:t>
      </w:r>
      <w:r w:rsidRPr="0095276B">
        <w:t>un chapeau de paille</w:t>
      </w:r>
      <w:r w:rsidR="006455E5">
        <w:t xml:space="preserve">, </w:t>
      </w:r>
      <w:r w:rsidRPr="0095276B">
        <w:t>elle se dirigeait</w:t>
      </w:r>
      <w:r w:rsidR="006455E5">
        <w:t xml:space="preserve">, </w:t>
      </w:r>
      <w:r w:rsidRPr="0095276B">
        <w:t>un livre à la main</w:t>
      </w:r>
      <w:r w:rsidR="006455E5">
        <w:t xml:space="preserve">, </w:t>
      </w:r>
      <w:r w:rsidRPr="0095276B">
        <w:t>vers son coin familier</w:t>
      </w:r>
      <w:r w:rsidR="006455E5">
        <w:t xml:space="preserve">, </w:t>
      </w:r>
      <w:r w:rsidRPr="0095276B">
        <w:t>sous les pins</w:t>
      </w:r>
      <w:r w:rsidR="006455E5">
        <w:t>.</w:t>
      </w:r>
    </w:p>
    <w:p w14:paraId="7A677828" w14:textId="34E3FF20" w:rsidR="002666CE" w:rsidRDefault="006455E5" w:rsidP="002666CE">
      <w:r>
        <w:rPr>
          <w:rFonts w:eastAsia="Georgia" w:cs="Georgia"/>
        </w:rPr>
        <w:t>« </w:t>
      </w:r>
      <w:r w:rsidR="009D4A85" w:rsidRPr="0095276B">
        <w:t>Je te disais donc</w:t>
      </w:r>
      <w:r>
        <w:t xml:space="preserve">, </w:t>
      </w:r>
      <w:r w:rsidR="009D4A85" w:rsidRPr="0095276B">
        <w:t>mon mignon</w:t>
      </w:r>
      <w:r>
        <w:t xml:space="preserve">, </w:t>
      </w:r>
      <w:r w:rsidR="009D4A85" w:rsidRPr="0095276B">
        <w:t>que j</w:t>
      </w:r>
      <w:r>
        <w:t>’</w:t>
      </w:r>
      <w:r w:rsidR="009D4A85" w:rsidRPr="0095276B">
        <w:t>ai rencontré ce gros Simler marron à lunettes</w:t>
      </w:r>
      <w:r>
        <w:t xml:space="preserve">, </w:t>
      </w:r>
      <w:r w:rsidR="009D4A85" w:rsidRPr="0095276B">
        <w:t xml:space="preserve">qui nous a rendu visite le jour où ce pauvre </w:t>
      </w:r>
      <w:proofErr w:type="spellStart"/>
      <w:r w:rsidR="009D4A85" w:rsidRPr="0095276B">
        <w:t>Brichet</w:t>
      </w:r>
      <w:proofErr w:type="spellEnd"/>
      <w:r w:rsidR="009D4A85" w:rsidRPr="0095276B">
        <w:t xml:space="preserve"> était venu soigner Turc</w:t>
      </w:r>
      <w:r>
        <w:t xml:space="preserve">. </w:t>
      </w:r>
      <w:r w:rsidR="009D4A85" w:rsidRPr="0095276B">
        <w:t>Vraiment</w:t>
      </w:r>
      <w:r>
        <w:t xml:space="preserve">, </w:t>
      </w:r>
      <w:r w:rsidR="009D4A85" w:rsidRPr="0095276B">
        <w:t>tu ne le r</w:t>
      </w:r>
      <w:r w:rsidR="009D4A85" w:rsidRPr="0095276B">
        <w:t>e</w:t>
      </w:r>
      <w:r w:rsidR="009D4A85" w:rsidRPr="0095276B">
        <w:t>mets pas</w:t>
      </w:r>
      <w:r>
        <w:t> ? »</w:t>
      </w:r>
    </w:p>
    <w:p w14:paraId="17C10528" w14:textId="65E836C0" w:rsidR="006455E5" w:rsidRDefault="009D4A85" w:rsidP="002666CE">
      <w:r w:rsidRPr="0095276B">
        <w:t>Inquiète</w:t>
      </w:r>
      <w:r w:rsidR="006455E5">
        <w:t>, M</w:t>
      </w:r>
      <w:r w:rsidR="006455E5" w:rsidRPr="006455E5">
        <w:rPr>
          <w:vertAlign w:val="superscript"/>
        </w:rPr>
        <w:t>lle</w:t>
      </w:r>
      <w:r w:rsidR="006455E5">
        <w:t> </w:t>
      </w:r>
      <w:r w:rsidRPr="0095276B">
        <w:t xml:space="preserve">Le </w:t>
      </w:r>
      <w:proofErr w:type="spellStart"/>
      <w:r w:rsidRPr="0095276B">
        <w:t>Pleynier</w:t>
      </w:r>
      <w:proofErr w:type="spellEnd"/>
      <w:r w:rsidRPr="0095276B">
        <w:t xml:space="preserve"> s</w:t>
      </w:r>
      <w:r w:rsidR="006455E5">
        <w:t>’</w:t>
      </w:r>
      <w:r w:rsidRPr="0095276B">
        <w:t>arrêta</w:t>
      </w:r>
      <w:r w:rsidR="006455E5">
        <w:t xml:space="preserve">. </w:t>
      </w:r>
      <w:r w:rsidRPr="0095276B">
        <w:t>Son père était trop indi</w:t>
      </w:r>
      <w:r w:rsidRPr="0095276B">
        <w:t>f</w:t>
      </w:r>
      <w:r w:rsidRPr="0095276B">
        <w:t>férent à tout pour tenir à un sujet de conversation ou à personne au monde</w:t>
      </w:r>
      <w:r w:rsidR="006455E5">
        <w:t xml:space="preserve">, </w:t>
      </w:r>
      <w:r w:rsidRPr="0095276B">
        <w:t>hors elle et lui</w:t>
      </w:r>
      <w:r w:rsidR="006455E5">
        <w:t xml:space="preserve">. </w:t>
      </w:r>
      <w:r w:rsidRPr="0095276B">
        <w:t>Mais il était têtu</w:t>
      </w:r>
      <w:r w:rsidR="006455E5">
        <w:t xml:space="preserve">, </w:t>
      </w:r>
      <w:r w:rsidRPr="0095276B">
        <w:t>et capable</w:t>
      </w:r>
      <w:r w:rsidR="006455E5">
        <w:t xml:space="preserve">, </w:t>
      </w:r>
      <w:r w:rsidRPr="0095276B">
        <w:t>pour se distraire</w:t>
      </w:r>
      <w:r w:rsidR="006455E5">
        <w:t xml:space="preserve">, </w:t>
      </w:r>
      <w:r w:rsidRPr="0095276B">
        <w:t>des pires attentats sur la liberté du prochain</w:t>
      </w:r>
      <w:r w:rsidR="006455E5">
        <w:t xml:space="preserve">. </w:t>
      </w:r>
      <w:r w:rsidRPr="0095276B">
        <w:t>Il a</w:t>
      </w:r>
      <w:r w:rsidRPr="0095276B">
        <w:t>p</w:t>
      </w:r>
      <w:r w:rsidRPr="0095276B">
        <w:t>puyait</w:t>
      </w:r>
      <w:r w:rsidR="006455E5">
        <w:t xml:space="preserve">, </w:t>
      </w:r>
      <w:r w:rsidRPr="0095276B">
        <w:t>du reste</w:t>
      </w:r>
      <w:r w:rsidR="006455E5">
        <w:t xml:space="preserve">, </w:t>
      </w:r>
      <w:r w:rsidRPr="0095276B">
        <w:t>avec une splendide lourdeur</w:t>
      </w:r>
      <w:r w:rsidR="006455E5">
        <w:t> :</w:t>
      </w:r>
    </w:p>
    <w:p w14:paraId="19E650E0" w14:textId="77777777" w:rsidR="006455E5" w:rsidRDefault="006455E5" w:rsidP="002666CE">
      <w:r>
        <w:rPr>
          <w:rFonts w:eastAsia="Georgia" w:cs="Georgia"/>
        </w:rPr>
        <w:t>« </w:t>
      </w:r>
      <w:r w:rsidR="009D4A85" w:rsidRPr="0095276B">
        <w:t>Tu ne te rappelles pas non plus ce jour où nous revenions avec le dog-cart par la route de l</w:t>
      </w:r>
      <w:r>
        <w:t>’</w:t>
      </w:r>
      <w:r w:rsidR="009D4A85" w:rsidRPr="0095276B">
        <w:t>Épine et où nous l</w:t>
      </w:r>
      <w:r>
        <w:t>’</w:t>
      </w:r>
      <w:r w:rsidR="009D4A85" w:rsidRPr="0095276B">
        <w:t>avons re</w:t>
      </w:r>
      <w:r w:rsidR="009D4A85" w:rsidRPr="0095276B">
        <w:t>n</w:t>
      </w:r>
      <w:r w:rsidR="009D4A85" w:rsidRPr="0095276B">
        <w:t>contré</w:t>
      </w:r>
      <w:r>
        <w:t xml:space="preserve">, </w:t>
      </w:r>
      <w:r w:rsidR="009D4A85" w:rsidRPr="0095276B">
        <w:t>lui et toute sa tribu</w:t>
      </w:r>
      <w:r>
        <w:t xml:space="preserve">, </w:t>
      </w:r>
      <w:r w:rsidR="009D4A85" w:rsidRPr="0095276B">
        <w:t>versé dans le fossé en face de la ma</w:t>
      </w:r>
      <w:r w:rsidR="009D4A85" w:rsidRPr="0095276B">
        <w:t>i</w:t>
      </w:r>
      <w:r w:rsidR="009D4A85" w:rsidRPr="0095276B">
        <w:t>son du garde</w:t>
      </w:r>
      <w:r>
        <w:t> ?</w:t>
      </w:r>
    </w:p>
    <w:p w14:paraId="7ADA9096" w14:textId="433494F8" w:rsidR="002666CE" w:rsidRDefault="006455E5" w:rsidP="002666CE">
      <w:r>
        <w:lastRenderedPageBreak/>
        <w:t>— </w:t>
      </w:r>
      <w:r w:rsidR="009D4A85" w:rsidRPr="0095276B">
        <w:t>Ce n</w:t>
      </w:r>
      <w:r>
        <w:t>’</w:t>
      </w:r>
      <w:r w:rsidR="009D4A85" w:rsidRPr="0095276B">
        <w:t>était pas en face de la maison du garde</w:t>
      </w:r>
      <w:r>
        <w:t xml:space="preserve">, </w:t>
      </w:r>
      <w:r w:rsidR="009D4A85" w:rsidRPr="0095276B">
        <w:t xml:space="preserve">mais à cent mètres de </w:t>
      </w:r>
      <w:smartTag w:uri="urn:schemas-microsoft-com:office:smarttags" w:element="PersonName">
        <w:smartTagPr>
          <w:attr w:name="ProductID" w:val="la Fontaine"/>
        </w:smartTagPr>
        <w:r w:rsidR="009D4A85" w:rsidRPr="0095276B">
          <w:t>la Fontaine</w:t>
        </w:r>
      </w:smartTag>
      <w:r w:rsidR="009D4A85" w:rsidRPr="0095276B">
        <w:t xml:space="preserve"> de la Plate</w:t>
      </w:r>
      <w:r>
        <w:t xml:space="preserve"> », </w:t>
      </w:r>
      <w:r w:rsidR="009D4A85" w:rsidRPr="0095276B">
        <w:t xml:space="preserve">pensait </w:t>
      </w:r>
      <w:r>
        <w:t>M</w:t>
      </w:r>
      <w:r w:rsidRPr="006455E5">
        <w:rPr>
          <w:vertAlign w:val="superscript"/>
        </w:rPr>
        <w:t>lle</w:t>
      </w:r>
      <w:r>
        <w:t> </w:t>
      </w:r>
      <w:r w:rsidR="009D4A85" w:rsidRPr="0095276B">
        <w:t xml:space="preserve">Le </w:t>
      </w:r>
      <w:proofErr w:type="spellStart"/>
      <w:r w:rsidR="009D4A85" w:rsidRPr="0095276B">
        <w:t>Pleynier</w:t>
      </w:r>
      <w:proofErr w:type="spellEnd"/>
      <w:r>
        <w:t> ; « </w:t>
      </w:r>
      <w:r w:rsidR="009D4A85" w:rsidRPr="0095276B">
        <w:t>où veut-il en venir</w:t>
      </w:r>
      <w:r>
        <w:t> ? »</w:t>
      </w:r>
    </w:p>
    <w:p w14:paraId="694951BC" w14:textId="77777777" w:rsidR="006455E5" w:rsidRDefault="009D4A85" w:rsidP="002666CE">
      <w:r w:rsidRPr="0095276B">
        <w:t>Elle se sentait pleine d</w:t>
      </w:r>
      <w:r w:rsidR="006455E5">
        <w:t>’</w:t>
      </w:r>
      <w:r w:rsidRPr="0095276B">
        <w:t>appréhension pour elle et pour sa journée</w:t>
      </w:r>
      <w:r w:rsidR="006455E5">
        <w:t xml:space="preserve">, </w:t>
      </w:r>
      <w:r w:rsidRPr="0095276B">
        <w:t>sa chère journée de tous les jours</w:t>
      </w:r>
      <w:r w:rsidR="006455E5">
        <w:t>.</w:t>
      </w:r>
    </w:p>
    <w:p w14:paraId="48C7CB8F" w14:textId="33B95D9E" w:rsidR="002666CE" w:rsidRDefault="006455E5" w:rsidP="002666CE">
      <w:r>
        <w:rPr>
          <w:rFonts w:eastAsia="Georgia" w:cs="Georgia"/>
        </w:rPr>
        <w:t>« </w:t>
      </w:r>
      <w:r w:rsidR="009D4A85" w:rsidRPr="0095276B">
        <w:t>Quoi qu</w:t>
      </w:r>
      <w:r>
        <w:t>’</w:t>
      </w:r>
      <w:r w:rsidR="009D4A85" w:rsidRPr="0095276B">
        <w:t>il en soit</w:t>
      </w:r>
      <w:r>
        <w:t xml:space="preserve">, </w:t>
      </w:r>
      <w:r w:rsidR="009D4A85" w:rsidRPr="0095276B">
        <w:t>je l</w:t>
      </w:r>
      <w:r>
        <w:t>’</w:t>
      </w:r>
      <w:r w:rsidR="009D4A85" w:rsidRPr="0095276B">
        <w:t>ai aperçu</w:t>
      </w:r>
      <w:r>
        <w:t xml:space="preserve">, </w:t>
      </w:r>
      <w:r w:rsidR="009D4A85" w:rsidRPr="0095276B">
        <w:t>la semaine dernière</w:t>
      </w:r>
      <w:r>
        <w:t xml:space="preserve">, </w:t>
      </w:r>
      <w:r w:rsidR="009D4A85" w:rsidRPr="0095276B">
        <w:t>et lui ai dit qu</w:t>
      </w:r>
      <w:r>
        <w:t>’</w:t>
      </w:r>
      <w:r w:rsidR="009D4A85" w:rsidRPr="0095276B">
        <w:t>il nous ferait plaisir</w:t>
      </w:r>
      <w:r>
        <w:t xml:space="preserve">, </w:t>
      </w:r>
      <w:r w:rsidR="009D4A85" w:rsidRPr="0095276B">
        <w:t>à toi et à moi</w:t>
      </w:r>
      <w:r>
        <w:t xml:space="preserve">, </w:t>
      </w:r>
      <w:r w:rsidR="009D4A85" w:rsidRPr="0095276B">
        <w:t>en venant nous voir</w:t>
      </w:r>
      <w:r>
        <w:t xml:space="preserve">, </w:t>
      </w:r>
      <w:r w:rsidR="009D4A85" w:rsidRPr="0095276B">
        <w:t>un dimanche</w:t>
      </w:r>
      <w:r>
        <w:t>. »</w:t>
      </w:r>
    </w:p>
    <w:p w14:paraId="4CA4DB95" w14:textId="5F6B2291" w:rsidR="006455E5" w:rsidRDefault="009D4A85" w:rsidP="002666CE">
      <w:r w:rsidRPr="0095276B">
        <w:t xml:space="preserve">Une chaleur courut en nappe sous le visage de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006455E5">
        <w:t>.</w:t>
      </w:r>
    </w:p>
    <w:p w14:paraId="77282EE0" w14:textId="77777777" w:rsidR="006455E5" w:rsidRDefault="006455E5" w:rsidP="002666CE">
      <w:r>
        <w:rPr>
          <w:rFonts w:eastAsia="Georgia" w:cs="Georgia"/>
        </w:rPr>
        <w:t>« </w:t>
      </w:r>
      <w:r w:rsidR="009D4A85" w:rsidRPr="0095276B">
        <w:t>Quelle rage avez-vous donc de me mêler à vos relations et à vos invitations</w:t>
      </w:r>
      <w:r>
        <w:t xml:space="preserve"> ? </w:t>
      </w:r>
      <w:r w:rsidR="009D4A85" w:rsidRPr="0095276B">
        <w:t>Est-ce que je ne vous ai pas prié cent fois de m</w:t>
      </w:r>
      <w:r>
        <w:t>’</w:t>
      </w:r>
      <w:r w:rsidR="009D4A85" w:rsidRPr="0095276B">
        <w:t>épargner des connaissances nouvelles</w:t>
      </w:r>
      <w:r>
        <w:t xml:space="preserve"> ? </w:t>
      </w:r>
      <w:r w:rsidR="009D4A85" w:rsidRPr="0095276B">
        <w:t>Je n</w:t>
      </w:r>
      <w:r>
        <w:t>’</w:t>
      </w:r>
      <w:r w:rsidR="009D4A85" w:rsidRPr="0095276B">
        <w:t>ai que faire de ce garçon et il n</w:t>
      </w:r>
      <w:r>
        <w:t>’</w:t>
      </w:r>
      <w:r w:rsidR="009D4A85" w:rsidRPr="0095276B">
        <w:t>a que faire de me revoir</w:t>
      </w:r>
      <w:r>
        <w:t xml:space="preserve">. </w:t>
      </w:r>
      <w:r w:rsidR="009D4A85" w:rsidRPr="0095276B">
        <w:t>C</w:t>
      </w:r>
      <w:r>
        <w:t>’</w:t>
      </w:r>
      <w:r w:rsidR="009D4A85" w:rsidRPr="0095276B">
        <w:t>est déjà bien assez que je l</w:t>
      </w:r>
      <w:r>
        <w:t>’</w:t>
      </w:r>
      <w:r w:rsidR="009D4A85" w:rsidRPr="0095276B">
        <w:t>aie vu une fois</w:t>
      </w:r>
      <w:r>
        <w:t xml:space="preserve">, </w:t>
      </w:r>
      <w:r w:rsidR="009D4A85" w:rsidRPr="0095276B">
        <w:t>à ce qu</w:t>
      </w:r>
      <w:r>
        <w:t>’</w:t>
      </w:r>
      <w:r w:rsidR="009D4A85" w:rsidRPr="0095276B">
        <w:t>il paraît</w:t>
      </w:r>
      <w:r>
        <w:t xml:space="preserve">. </w:t>
      </w:r>
      <w:r w:rsidR="009D4A85" w:rsidRPr="0095276B">
        <w:t>Voilà un bel embarras à me jeter dans les jupes</w:t>
      </w:r>
      <w:r>
        <w:t>.</w:t>
      </w:r>
    </w:p>
    <w:p w14:paraId="6E80513C" w14:textId="77777777" w:rsidR="006455E5" w:rsidRDefault="006455E5" w:rsidP="002666CE">
      <w:r>
        <w:t>— </w:t>
      </w:r>
      <w:r w:rsidR="009D4A85" w:rsidRPr="0095276B">
        <w:t>Mais</w:t>
      </w:r>
      <w:r>
        <w:t xml:space="preserve">, </w:t>
      </w:r>
      <w:r w:rsidR="009D4A85" w:rsidRPr="0095276B">
        <w:t>ma chérie</w:t>
      </w:r>
      <w:r>
        <w:t xml:space="preserve">, </w:t>
      </w:r>
      <w:r w:rsidR="009D4A85" w:rsidRPr="0095276B">
        <w:t>je ne vois vraiment pas quel embarras je te crée</w:t>
      </w:r>
      <w:r>
        <w:t xml:space="preserve">, </w:t>
      </w:r>
      <w:r w:rsidR="009D4A85" w:rsidRPr="0095276B">
        <w:t>en invitant chez moi un de ces braves petits Alsaciens</w:t>
      </w:r>
      <w:r>
        <w:t xml:space="preserve">. </w:t>
      </w:r>
      <w:r w:rsidR="009D4A85" w:rsidRPr="0095276B">
        <w:t>C</w:t>
      </w:r>
      <w:r>
        <w:t>’</w:t>
      </w:r>
      <w:r w:rsidR="009D4A85" w:rsidRPr="0095276B">
        <w:t>est sans conséquence</w:t>
      </w:r>
      <w:r>
        <w:t>.</w:t>
      </w:r>
    </w:p>
    <w:p w14:paraId="211D7CA6" w14:textId="5B9B43AE" w:rsidR="002666CE" w:rsidRDefault="006455E5" w:rsidP="002666CE">
      <w:r>
        <w:t>— </w:t>
      </w:r>
      <w:r w:rsidR="009D4A85" w:rsidRPr="0095276B">
        <w:t>Rien n</w:t>
      </w:r>
      <w:r>
        <w:t>’</w:t>
      </w:r>
      <w:r w:rsidR="009D4A85" w:rsidRPr="0095276B">
        <w:t>est sans conséquence</w:t>
      </w:r>
      <w:r>
        <w:t xml:space="preserve">. </w:t>
      </w:r>
      <w:r w:rsidR="009D4A85" w:rsidRPr="0095276B">
        <w:t>Vous savez bien que ce n</w:t>
      </w:r>
      <w:r>
        <w:t>’</w:t>
      </w:r>
      <w:r w:rsidR="009D4A85" w:rsidRPr="0095276B">
        <w:t>est pas chez vous que vous l</w:t>
      </w:r>
      <w:r>
        <w:t>’</w:t>
      </w:r>
      <w:r w:rsidR="009D4A85" w:rsidRPr="0095276B">
        <w:t>invitez</w:t>
      </w:r>
      <w:r>
        <w:t xml:space="preserve">, </w:t>
      </w:r>
      <w:r w:rsidR="009D4A85" w:rsidRPr="0095276B">
        <w:t>mais chez moi</w:t>
      </w:r>
      <w:r>
        <w:t xml:space="preserve">, </w:t>
      </w:r>
      <w:r w:rsidR="009D4A85" w:rsidRPr="0095276B">
        <w:t>puisque vous avez eu l</w:t>
      </w:r>
      <w:r>
        <w:t>’</w:t>
      </w:r>
      <w:r w:rsidR="009D4A85" w:rsidRPr="0095276B">
        <w:t>esprit de prononcer mon nom dans cette affaire</w:t>
      </w:r>
      <w:r>
        <w:t xml:space="preserve">. </w:t>
      </w:r>
      <w:r w:rsidR="009D4A85" w:rsidRPr="0095276B">
        <w:t>Du reste si je manquais si peu que ce soit à cette belle entrevue</w:t>
      </w:r>
      <w:r>
        <w:t xml:space="preserve">, </w:t>
      </w:r>
      <w:r w:rsidR="009D4A85" w:rsidRPr="0095276B">
        <w:t>je ne vous entendrais sans doute pas vous en plaindre pendant un mois</w:t>
      </w:r>
      <w:r>
        <w:t xml:space="preserve">, </w:t>
      </w:r>
      <w:r w:rsidR="009D4A85" w:rsidRPr="0095276B">
        <w:t>sur tous les tons</w:t>
      </w:r>
      <w:r>
        <w:t> ? »</w:t>
      </w:r>
    </w:p>
    <w:p w14:paraId="21E360FD" w14:textId="77777777" w:rsidR="006455E5" w:rsidRDefault="009D4A85" w:rsidP="002666CE">
      <w:r w:rsidRPr="0095276B">
        <w:t xml:space="preserve">Hélène Le </w:t>
      </w:r>
      <w:proofErr w:type="spellStart"/>
      <w:r w:rsidRPr="0095276B">
        <w:t>Pleynier</w:t>
      </w:r>
      <w:proofErr w:type="spellEnd"/>
      <w:r w:rsidRPr="0095276B">
        <w:t xml:space="preserve"> ne simulait pas sa colère</w:t>
      </w:r>
      <w:r w:rsidR="006455E5">
        <w:t xml:space="preserve">. </w:t>
      </w:r>
      <w:r w:rsidRPr="0095276B">
        <w:t>Rien ne po</w:t>
      </w:r>
      <w:r w:rsidRPr="0095276B">
        <w:t>u</w:t>
      </w:r>
      <w:r w:rsidRPr="0095276B">
        <w:t>vait la contrarier plus vivement</w:t>
      </w:r>
      <w:r w:rsidR="006455E5">
        <w:t xml:space="preserve">, </w:t>
      </w:r>
      <w:r w:rsidRPr="0095276B">
        <w:t>non pas que de prélever sur sa liberté</w:t>
      </w:r>
      <w:r w:rsidR="006455E5">
        <w:t xml:space="preserve">, </w:t>
      </w:r>
      <w:r w:rsidRPr="0095276B">
        <w:t>dont elle faisait bon marché au moindre besoin</w:t>
      </w:r>
      <w:r w:rsidR="006455E5">
        <w:t xml:space="preserve">, </w:t>
      </w:r>
      <w:r w:rsidRPr="0095276B">
        <w:t>mais que de voir des visages nouveaux</w:t>
      </w:r>
      <w:r w:rsidR="006455E5">
        <w:t xml:space="preserve">. </w:t>
      </w:r>
      <w:r w:rsidRPr="0095276B">
        <w:t xml:space="preserve">Et les voies obliques </w:t>
      </w:r>
      <w:r w:rsidRPr="0095276B">
        <w:lastRenderedPageBreak/>
        <w:t>que son père suivait en ces cas-là lui étaient particulièrement désagré</w:t>
      </w:r>
      <w:r w:rsidRPr="0095276B">
        <w:t>a</w:t>
      </w:r>
      <w:r w:rsidRPr="0095276B">
        <w:t>bles</w:t>
      </w:r>
      <w:r w:rsidR="006455E5">
        <w:t>.</w:t>
      </w:r>
    </w:p>
    <w:p w14:paraId="1DADFD0A" w14:textId="2B93A996"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fit le geste d</w:t>
      </w:r>
      <w:r>
        <w:t>’</w:t>
      </w:r>
      <w:r w:rsidR="009D4A85" w:rsidRPr="0095276B">
        <w:t>un homme qui renonce à l</w:t>
      </w:r>
      <w:r>
        <w:t>’</w:t>
      </w:r>
      <w:r w:rsidR="009D4A85" w:rsidRPr="0095276B">
        <w:t>us</w:t>
      </w:r>
      <w:r w:rsidR="009D4A85" w:rsidRPr="0095276B">
        <w:t>a</w:t>
      </w:r>
      <w:r w:rsidR="009D4A85" w:rsidRPr="0095276B">
        <w:t>ge de sa raison</w:t>
      </w:r>
      <w:r>
        <w:t> :</w:t>
      </w:r>
    </w:p>
    <w:p w14:paraId="17DE1A7B" w14:textId="2B0C9B49" w:rsidR="002666CE" w:rsidRDefault="006455E5" w:rsidP="002666CE">
      <w:r>
        <w:rPr>
          <w:rFonts w:eastAsia="Georgia" w:cs="Georgia"/>
        </w:rPr>
        <w:t>« </w:t>
      </w:r>
      <w:r w:rsidR="009D4A85" w:rsidRPr="0095276B">
        <w:t>Si j</w:t>
      </w:r>
      <w:r>
        <w:t>’</w:t>
      </w:r>
      <w:r w:rsidR="009D4A85" w:rsidRPr="0095276B">
        <w:t xml:space="preserve">avais pu soupçonner que je susciterais un pareil </w:t>
      </w:r>
      <w:r w:rsidR="009D4A85" w:rsidRPr="0095276B">
        <w:rPr>
          <w:i/>
          <w:iCs/>
        </w:rPr>
        <w:t>to</w:t>
      </w:r>
      <w:r w:rsidR="009D4A85" w:rsidRPr="0095276B">
        <w:rPr>
          <w:i/>
          <w:iCs/>
        </w:rPr>
        <w:t>l</w:t>
      </w:r>
      <w:r w:rsidR="009D4A85" w:rsidRPr="0095276B">
        <w:rPr>
          <w:i/>
          <w:iCs/>
        </w:rPr>
        <w:t>lé</w:t>
      </w:r>
      <w:r>
        <w:t>… »</w:t>
      </w:r>
    </w:p>
    <w:p w14:paraId="0FEB0771" w14:textId="77777777" w:rsidR="006455E5" w:rsidRDefault="009D4A85" w:rsidP="002666CE">
      <w:r w:rsidRPr="0095276B">
        <w:t>Hélène rentra d</w:t>
      </w:r>
      <w:r w:rsidR="006455E5">
        <w:t>’</w:t>
      </w:r>
      <w:r w:rsidRPr="0095276B">
        <w:t>un pas ferme dans la maison</w:t>
      </w:r>
      <w:r w:rsidR="006455E5">
        <w:t xml:space="preserve">, </w:t>
      </w:r>
      <w:r w:rsidRPr="0095276B">
        <w:t>où elle se d</w:t>
      </w:r>
      <w:r w:rsidRPr="0095276B">
        <w:t>é</w:t>
      </w:r>
      <w:r w:rsidRPr="0095276B">
        <w:t>barrassa de sa capote de paille</w:t>
      </w:r>
      <w:r w:rsidR="006455E5">
        <w:t xml:space="preserve">, </w:t>
      </w:r>
      <w:r w:rsidRPr="0095276B">
        <w:t>de sa canne et de son châle</w:t>
      </w:r>
      <w:r w:rsidR="006455E5">
        <w:t xml:space="preserve">. </w:t>
      </w:r>
      <w:r w:rsidRPr="0095276B">
        <w:t>Son père demeura penaud devant la plate-bande où ses rosiers se préparaient à leur dernière floraison</w:t>
      </w:r>
      <w:r w:rsidR="006455E5">
        <w:t xml:space="preserve">, </w:t>
      </w:r>
      <w:r w:rsidRPr="0095276B">
        <w:t>grommela quelques pr</w:t>
      </w:r>
      <w:r w:rsidRPr="0095276B">
        <w:t>o</w:t>
      </w:r>
      <w:r w:rsidRPr="0095276B">
        <w:t>pos de pure convention</w:t>
      </w:r>
      <w:r w:rsidR="006455E5">
        <w:t xml:space="preserve">, </w:t>
      </w:r>
      <w:r w:rsidRPr="0095276B">
        <w:t>et finit par remonter dans son cabinet de travail</w:t>
      </w:r>
      <w:r w:rsidR="006455E5">
        <w:t xml:space="preserve">, </w:t>
      </w:r>
      <w:r w:rsidRPr="0095276B">
        <w:t>pour demander à la sieste la fin de ses remords</w:t>
      </w:r>
      <w:r w:rsidR="006455E5">
        <w:t>.</w:t>
      </w:r>
    </w:p>
    <w:p w14:paraId="17AD0554" w14:textId="77777777" w:rsidR="006455E5" w:rsidRDefault="009D4A85" w:rsidP="002666CE">
      <w:r w:rsidRPr="0095276B">
        <w:t>Il n</w:t>
      </w:r>
      <w:r w:rsidR="006455E5">
        <w:t>’</w:t>
      </w:r>
      <w:r w:rsidRPr="0095276B">
        <w:t>avait pas un instant perdu de vue que d</w:t>
      </w:r>
      <w:r w:rsidR="006455E5">
        <w:t>’</w:t>
      </w:r>
      <w:r w:rsidRPr="0095276B">
        <w:t>introduire J</w:t>
      </w:r>
      <w:r w:rsidRPr="0095276B">
        <w:t>o</w:t>
      </w:r>
      <w:r w:rsidRPr="0095276B">
        <w:t>seph Simler chez lui causerait à sa fille un déplaisir sérieux</w:t>
      </w:r>
      <w:r w:rsidR="006455E5">
        <w:t xml:space="preserve">. </w:t>
      </w:r>
      <w:r w:rsidRPr="0095276B">
        <w:t>Elle lui avait cent fois expliqué les motifs de sa retraite et il les avait cent fois trouvés bons</w:t>
      </w:r>
      <w:r w:rsidR="006455E5">
        <w:t xml:space="preserve">. </w:t>
      </w:r>
      <w:r w:rsidRPr="0095276B">
        <w:t>Il n</w:t>
      </w:r>
      <w:r w:rsidR="006455E5">
        <w:t>’</w:t>
      </w:r>
      <w:r w:rsidRPr="0095276B">
        <w:t>avait lui-même d</w:t>
      </w:r>
      <w:r w:rsidR="006455E5">
        <w:t>’</w:t>
      </w:r>
      <w:r w:rsidRPr="0095276B">
        <w:t>autre raison à ce qu</w:t>
      </w:r>
      <w:r w:rsidR="006455E5">
        <w:t>’</w:t>
      </w:r>
      <w:r w:rsidRPr="0095276B">
        <w:t>il avait fait</w:t>
      </w:r>
      <w:r w:rsidR="006455E5">
        <w:t xml:space="preserve">, </w:t>
      </w:r>
      <w:r w:rsidRPr="0095276B">
        <w:t>que la rencontre</w:t>
      </w:r>
      <w:r w:rsidR="006455E5">
        <w:t xml:space="preserve">, </w:t>
      </w:r>
      <w:r w:rsidRPr="0095276B">
        <w:t>et une secrète fantaisie</w:t>
      </w:r>
      <w:r w:rsidR="006455E5">
        <w:t xml:space="preserve">. </w:t>
      </w:r>
      <w:r w:rsidRPr="0095276B">
        <w:t>Mais il s</w:t>
      </w:r>
      <w:r w:rsidR="006455E5">
        <w:t>’</w:t>
      </w:r>
      <w:r w:rsidRPr="0095276B">
        <w:t>était</w:t>
      </w:r>
      <w:r w:rsidR="006455E5">
        <w:t xml:space="preserve">, </w:t>
      </w:r>
      <w:r w:rsidRPr="0095276B">
        <w:t>jusqu</w:t>
      </w:r>
      <w:r w:rsidR="006455E5">
        <w:t>’</w:t>
      </w:r>
      <w:r w:rsidRPr="0095276B">
        <w:t>au dernier moment</w:t>
      </w:r>
      <w:r w:rsidR="006455E5">
        <w:t xml:space="preserve">, </w:t>
      </w:r>
      <w:r w:rsidRPr="0095276B">
        <w:t>bercé de prétextes dont il n</w:t>
      </w:r>
      <w:r w:rsidR="006455E5">
        <w:t>’</w:t>
      </w:r>
      <w:r w:rsidRPr="0095276B">
        <w:t>était pas dupe</w:t>
      </w:r>
      <w:r w:rsidR="006455E5">
        <w:t xml:space="preserve">. </w:t>
      </w:r>
      <w:r w:rsidRPr="0095276B">
        <w:t>L</w:t>
      </w:r>
      <w:r w:rsidR="006455E5">
        <w:t>’</w:t>
      </w:r>
      <w:r w:rsidRPr="0095276B">
        <w:t>aventure se renouvelait à chaque occasion</w:t>
      </w:r>
      <w:r w:rsidR="006455E5">
        <w:t xml:space="preserve">. </w:t>
      </w:r>
      <w:r w:rsidRPr="0095276B">
        <w:t>Car tous ses respects n</w:t>
      </w:r>
      <w:r w:rsidR="006455E5">
        <w:t>’</w:t>
      </w:r>
      <w:r w:rsidRPr="0095276B">
        <w:t>empêchaient finalement pas qu</w:t>
      </w:r>
      <w:r w:rsidR="006455E5">
        <w:t>’</w:t>
      </w:r>
      <w:r w:rsidRPr="0095276B">
        <w:t>il n</w:t>
      </w:r>
      <w:r w:rsidR="006455E5">
        <w:t>’</w:t>
      </w:r>
      <w:r w:rsidRPr="0095276B">
        <w:t>en fît jamais qu</w:t>
      </w:r>
      <w:r w:rsidR="006455E5">
        <w:t>’</w:t>
      </w:r>
      <w:r w:rsidRPr="0095276B">
        <w:t>à sa tête</w:t>
      </w:r>
      <w:r w:rsidR="006455E5">
        <w:t>.</w:t>
      </w:r>
    </w:p>
    <w:p w14:paraId="469687D8" w14:textId="77777777" w:rsidR="006455E5" w:rsidRDefault="009D4A85" w:rsidP="002666CE">
      <w:r w:rsidRPr="0095276B">
        <w:t>Aussi</w:t>
      </w:r>
      <w:r w:rsidR="006455E5">
        <w:t xml:space="preserve">, </w:t>
      </w:r>
      <w:r w:rsidRPr="0095276B">
        <w:t>tandis que le ronflement de ses esprits pacifiés ébranlait tout un palier</w:t>
      </w:r>
      <w:r w:rsidR="006455E5">
        <w:t xml:space="preserve">, </w:t>
      </w:r>
      <w:r w:rsidRPr="0095276B">
        <w:t>à l</w:t>
      </w:r>
      <w:r w:rsidR="006455E5">
        <w:t>’</w:t>
      </w:r>
      <w:r w:rsidRPr="0095276B">
        <w:t>étage au-dessus sa fille passait son dépit en d</w:t>
      </w:r>
      <w:r w:rsidR="006455E5">
        <w:t>’</w:t>
      </w:r>
      <w:r w:rsidRPr="0095276B">
        <w:t>interminables vélocités pianistiques</w:t>
      </w:r>
      <w:r w:rsidR="006455E5">
        <w:t>.</w:t>
      </w:r>
    </w:p>
    <w:p w14:paraId="79BF07B4" w14:textId="77777777" w:rsidR="006455E5" w:rsidRDefault="009D4A85" w:rsidP="002666CE">
      <w:r w:rsidRPr="0095276B">
        <w:t>Si Mendelssohn en souffrit</w:t>
      </w:r>
      <w:r w:rsidR="006455E5">
        <w:t xml:space="preserve">, </w:t>
      </w:r>
      <w:r w:rsidRPr="0095276B">
        <w:t>la faute n</w:t>
      </w:r>
      <w:r w:rsidR="006455E5">
        <w:t>’</w:t>
      </w:r>
      <w:r w:rsidRPr="0095276B">
        <w:t>en peut être imputée qu</w:t>
      </w:r>
      <w:r w:rsidR="006455E5">
        <w:t>’</w:t>
      </w:r>
      <w:r w:rsidRPr="0095276B">
        <w:t>à ce génie complaisant</w:t>
      </w:r>
      <w:r w:rsidR="006455E5">
        <w:t xml:space="preserve">. </w:t>
      </w:r>
      <w:r w:rsidRPr="0095276B">
        <w:t>Il a le sort qu</w:t>
      </w:r>
      <w:r w:rsidR="006455E5">
        <w:t>’</w:t>
      </w:r>
      <w:r w:rsidRPr="0095276B">
        <w:t>il mérite</w:t>
      </w:r>
      <w:r w:rsidR="006455E5">
        <w:t xml:space="preserve">. </w:t>
      </w:r>
      <w:r w:rsidRPr="0095276B">
        <w:t>Il sert d</w:t>
      </w:r>
      <w:r w:rsidR="006455E5">
        <w:t>’</w:t>
      </w:r>
      <w:r w:rsidRPr="0095276B">
        <w:t>initi</w:t>
      </w:r>
      <w:r w:rsidRPr="0095276B">
        <w:t>a</w:t>
      </w:r>
      <w:r w:rsidRPr="0095276B">
        <w:t>teur et l</w:t>
      </w:r>
      <w:r w:rsidR="006455E5">
        <w:t>’</w:t>
      </w:r>
      <w:r w:rsidRPr="0095276B">
        <w:t>on porte à d</w:t>
      </w:r>
      <w:r w:rsidR="006455E5">
        <w:t>’</w:t>
      </w:r>
      <w:r w:rsidRPr="0095276B">
        <w:t>autres la science qu</w:t>
      </w:r>
      <w:r w:rsidR="006455E5">
        <w:t>’</w:t>
      </w:r>
      <w:r w:rsidRPr="0095276B">
        <w:t>on lui doit</w:t>
      </w:r>
      <w:r w:rsidR="006455E5">
        <w:t xml:space="preserve"> ; </w:t>
      </w:r>
      <w:r w:rsidRPr="0095276B">
        <w:t>quand l</w:t>
      </w:r>
      <w:r w:rsidR="006455E5">
        <w:t>’</w:t>
      </w:r>
      <w:r w:rsidRPr="0095276B">
        <w:t>orage éclate</w:t>
      </w:r>
      <w:r w:rsidR="006455E5">
        <w:t xml:space="preserve">, </w:t>
      </w:r>
      <w:r w:rsidRPr="0095276B">
        <w:t>il se retrouve là pour détourner les h</w:t>
      </w:r>
      <w:r w:rsidRPr="0095276B">
        <w:t>u</w:t>
      </w:r>
      <w:r w:rsidRPr="0095276B">
        <w:t>meurs et profiter des occasions</w:t>
      </w:r>
      <w:r w:rsidR="006455E5">
        <w:t>.</w:t>
      </w:r>
    </w:p>
    <w:p w14:paraId="3BEC9940" w14:textId="65E6A651" w:rsidR="006455E5" w:rsidRDefault="009D4A85" w:rsidP="002666CE">
      <w:r w:rsidRPr="0095276B">
        <w:lastRenderedPageBreak/>
        <w:t>Quand elle jugea les humeurs suffisamment détournées</w:t>
      </w:r>
      <w:r w:rsidR="006455E5">
        <w:t>, M</w:t>
      </w:r>
      <w:r w:rsidR="006455E5" w:rsidRPr="006455E5">
        <w:rPr>
          <w:vertAlign w:val="superscript"/>
        </w:rPr>
        <w:t>lle</w:t>
      </w:r>
      <w:r w:rsidR="006455E5">
        <w:t> </w:t>
      </w:r>
      <w:r w:rsidRPr="0095276B">
        <w:t xml:space="preserve">Le </w:t>
      </w:r>
      <w:proofErr w:type="spellStart"/>
      <w:r w:rsidRPr="0095276B">
        <w:t>Pleynier</w:t>
      </w:r>
      <w:proofErr w:type="spellEnd"/>
      <w:r w:rsidRPr="0095276B">
        <w:t xml:space="preserve"> ferma son piano</w:t>
      </w:r>
      <w:r w:rsidR="006455E5">
        <w:t xml:space="preserve">, </w:t>
      </w:r>
      <w:r w:rsidRPr="0095276B">
        <w:t>mais non pas d</w:t>
      </w:r>
      <w:r w:rsidR="006455E5">
        <w:t>’</w:t>
      </w:r>
      <w:r w:rsidRPr="0095276B">
        <w:t>un mouvement brusque</w:t>
      </w:r>
      <w:r w:rsidR="006455E5">
        <w:t xml:space="preserve">, </w:t>
      </w:r>
      <w:r w:rsidRPr="0095276B">
        <w:t>car elle traitait avec considération ce Père des joies</w:t>
      </w:r>
      <w:r w:rsidR="006455E5">
        <w:t xml:space="preserve">, </w:t>
      </w:r>
      <w:r w:rsidRPr="0095276B">
        <w:t>et elle se mit à sa table</w:t>
      </w:r>
      <w:r w:rsidR="006455E5">
        <w:t>.</w:t>
      </w:r>
    </w:p>
    <w:p w14:paraId="26C21D06" w14:textId="77777777" w:rsidR="006455E5" w:rsidRDefault="009D4A85" w:rsidP="002666CE">
      <w:r w:rsidRPr="0095276B">
        <w:t>D</w:t>
      </w:r>
      <w:r w:rsidR="006455E5">
        <w:t>’</w:t>
      </w:r>
      <w:r w:rsidRPr="0095276B">
        <w:t>une écriture carrée</w:t>
      </w:r>
      <w:r w:rsidR="006455E5">
        <w:t xml:space="preserve">, </w:t>
      </w:r>
      <w:r w:rsidRPr="0095276B">
        <w:t>vigoureuse</w:t>
      </w:r>
      <w:r w:rsidR="006455E5">
        <w:t xml:space="preserve">, </w:t>
      </w:r>
      <w:r w:rsidRPr="0095276B">
        <w:t>qui dessinait le contour du caractère avec la marche inattendue et décisive d</w:t>
      </w:r>
      <w:r w:rsidR="006455E5">
        <w:t>’</w:t>
      </w:r>
      <w:r w:rsidRPr="0095276B">
        <w:t>un trait de pinceau japonais</w:t>
      </w:r>
      <w:r w:rsidR="006455E5">
        <w:t xml:space="preserve">, </w:t>
      </w:r>
      <w:r w:rsidRPr="0095276B">
        <w:t>mais qui entaillait le papier avec la vigueur du burin de Callot</w:t>
      </w:r>
      <w:r w:rsidR="006455E5">
        <w:t xml:space="preserve">, </w:t>
      </w:r>
      <w:r w:rsidRPr="0095276B">
        <w:t>elle rédigea</w:t>
      </w:r>
      <w:r w:rsidR="006455E5">
        <w:t xml:space="preserve">, </w:t>
      </w:r>
      <w:r w:rsidRPr="0095276B">
        <w:t>sans se redresser</w:t>
      </w:r>
      <w:r w:rsidR="006455E5">
        <w:t xml:space="preserve">, </w:t>
      </w:r>
      <w:r w:rsidRPr="0095276B">
        <w:t>la lettre suivante</w:t>
      </w:r>
      <w:r w:rsidR="006455E5">
        <w:t>.</w:t>
      </w:r>
    </w:p>
    <w:p w14:paraId="555090AF" w14:textId="77777777" w:rsidR="006455E5" w:rsidRDefault="006455E5" w:rsidP="002666CE">
      <w:r>
        <w:t>« </w:t>
      </w:r>
      <w:r w:rsidR="009D4A85" w:rsidRPr="0095276B">
        <w:t>Bonne Amie</w:t>
      </w:r>
      <w:r>
        <w:t>,</w:t>
      </w:r>
    </w:p>
    <w:p w14:paraId="2D949574" w14:textId="77777777" w:rsidR="006455E5" w:rsidRDefault="006455E5" w:rsidP="002666CE">
      <w:r>
        <w:t>« </w:t>
      </w:r>
      <w:r w:rsidR="009D4A85" w:rsidRPr="0095276B">
        <w:t>Le cher et excellent homme fait sa sieste</w:t>
      </w:r>
      <w:r>
        <w:t xml:space="preserve">, </w:t>
      </w:r>
      <w:r w:rsidR="009D4A85" w:rsidRPr="0095276B">
        <w:t>dans son b</w:t>
      </w:r>
      <w:r w:rsidR="009D4A85" w:rsidRPr="0095276B">
        <w:t>u</w:t>
      </w:r>
      <w:r w:rsidR="009D4A85" w:rsidRPr="0095276B">
        <w:t>reau</w:t>
      </w:r>
      <w:r>
        <w:t xml:space="preserve">, </w:t>
      </w:r>
      <w:r w:rsidR="009D4A85" w:rsidRPr="0095276B">
        <w:t>de ce sommeil des deux yeux et des deux oreilles que vous lui connaissez si bien</w:t>
      </w:r>
      <w:r>
        <w:t xml:space="preserve">, </w:t>
      </w:r>
      <w:r w:rsidR="009D4A85" w:rsidRPr="0095276B">
        <w:t>et vous ne vous douteriez jamais</w:t>
      </w:r>
      <w:r>
        <w:t xml:space="preserve">, </w:t>
      </w:r>
      <w:r w:rsidR="009D4A85" w:rsidRPr="0095276B">
        <w:t>à e</w:t>
      </w:r>
      <w:r w:rsidR="009D4A85" w:rsidRPr="0095276B">
        <w:t>n</w:t>
      </w:r>
      <w:r w:rsidR="009D4A85" w:rsidRPr="0095276B">
        <w:t>tendre comme il dort</w:t>
      </w:r>
      <w:r>
        <w:t xml:space="preserve">, </w:t>
      </w:r>
      <w:r w:rsidR="009D4A85" w:rsidRPr="0095276B">
        <w:t>du tour que vient de me jouer sa vieille gueuse de malice</w:t>
      </w:r>
      <w:r>
        <w:t>.</w:t>
      </w:r>
    </w:p>
    <w:p w14:paraId="18439EBD" w14:textId="77777777" w:rsidR="006455E5" w:rsidRDefault="006455E5" w:rsidP="002666CE">
      <w:r>
        <w:t>« </w:t>
      </w:r>
      <w:r w:rsidR="009D4A85" w:rsidRPr="0095276B">
        <w:t>N</w:t>
      </w:r>
      <w:r>
        <w:t>’</w:t>
      </w:r>
      <w:r w:rsidR="009D4A85" w:rsidRPr="0095276B">
        <w:t>a-t-il pas trouvé un nouvel amusement dans une ma</w:t>
      </w:r>
      <w:r w:rsidR="009D4A85" w:rsidRPr="0095276B">
        <w:t>l</w:t>
      </w:r>
      <w:r w:rsidR="009D4A85" w:rsidRPr="0095276B">
        <w:t>heureuse famille d</w:t>
      </w:r>
      <w:r>
        <w:t>’</w:t>
      </w:r>
      <w:r w:rsidR="009D4A85" w:rsidRPr="0095276B">
        <w:t>Alsaciens</w:t>
      </w:r>
      <w:r>
        <w:t xml:space="preserve">, </w:t>
      </w:r>
      <w:r w:rsidR="009D4A85" w:rsidRPr="0095276B">
        <w:t>que la guerre a fait sortir de chez eux et qui ont monté</w:t>
      </w:r>
      <w:r>
        <w:t xml:space="preserve">, </w:t>
      </w:r>
      <w:r w:rsidR="009D4A85" w:rsidRPr="0095276B">
        <w:t>à Vendeuvre</w:t>
      </w:r>
      <w:r>
        <w:t xml:space="preserve">, </w:t>
      </w:r>
      <w:r w:rsidR="009D4A85" w:rsidRPr="0095276B">
        <w:t>une manière de petit tissage anémique</w:t>
      </w:r>
      <w:r>
        <w:t xml:space="preserve"> ? </w:t>
      </w:r>
      <w:r w:rsidR="009D4A85" w:rsidRPr="0095276B">
        <w:t>Il les a rencontrés comme il faut qu</w:t>
      </w:r>
      <w:r>
        <w:t>’</w:t>
      </w:r>
      <w:r w:rsidR="009D4A85" w:rsidRPr="0095276B">
        <w:t>il rencontre to</w:t>
      </w:r>
      <w:r w:rsidR="009D4A85" w:rsidRPr="0095276B">
        <w:t>u</w:t>
      </w:r>
      <w:r w:rsidR="009D4A85" w:rsidRPr="0095276B">
        <w:t>te chose qui circule à la surface du globe</w:t>
      </w:r>
      <w:r>
        <w:t xml:space="preserve">, </w:t>
      </w:r>
      <w:r w:rsidR="009D4A85" w:rsidRPr="0095276B">
        <w:t>et il s</w:t>
      </w:r>
      <w:r>
        <w:t>’</w:t>
      </w:r>
      <w:r w:rsidR="009D4A85" w:rsidRPr="0095276B">
        <w:t>est naturell</w:t>
      </w:r>
      <w:r w:rsidR="009D4A85" w:rsidRPr="0095276B">
        <w:t>e</w:t>
      </w:r>
      <w:r w:rsidR="009D4A85" w:rsidRPr="0095276B">
        <w:t>ment mêlé de les protéger</w:t>
      </w:r>
      <w:r>
        <w:t>.</w:t>
      </w:r>
    </w:p>
    <w:p w14:paraId="6BD0BE6B" w14:textId="77777777" w:rsidR="006455E5" w:rsidRDefault="006455E5" w:rsidP="002666CE">
      <w:r>
        <w:t>« </w:t>
      </w:r>
      <w:r w:rsidR="009D4A85" w:rsidRPr="0095276B">
        <w:t>Tout serait demeuré jusque-là sans plus de conséquences que ce qu</w:t>
      </w:r>
      <w:r>
        <w:t>’</w:t>
      </w:r>
      <w:r w:rsidR="009D4A85" w:rsidRPr="0095276B">
        <w:t>il fait de reste</w:t>
      </w:r>
      <w:r>
        <w:t xml:space="preserve">, </w:t>
      </w:r>
      <w:r w:rsidR="009D4A85" w:rsidRPr="0095276B">
        <w:t>s</w:t>
      </w:r>
      <w:r>
        <w:t>’</w:t>
      </w:r>
      <w:r w:rsidR="009D4A85" w:rsidRPr="0095276B">
        <w:t>il n</w:t>
      </w:r>
      <w:r>
        <w:t>’</w:t>
      </w:r>
      <w:r w:rsidR="009D4A85" w:rsidRPr="0095276B">
        <w:t>avait résolu de me les amener</w:t>
      </w:r>
      <w:r>
        <w:t xml:space="preserve">, </w:t>
      </w:r>
      <w:r w:rsidR="009D4A85" w:rsidRPr="0095276B">
        <w:t>je pense</w:t>
      </w:r>
      <w:r>
        <w:t xml:space="preserve">, </w:t>
      </w:r>
      <w:r w:rsidR="009D4A85" w:rsidRPr="0095276B">
        <w:t>les uns après les autres</w:t>
      </w:r>
      <w:r>
        <w:t>.</w:t>
      </w:r>
    </w:p>
    <w:p w14:paraId="459C4600" w14:textId="77777777" w:rsidR="006455E5" w:rsidRDefault="006455E5" w:rsidP="002666CE">
      <w:r>
        <w:t>« </w:t>
      </w:r>
      <w:r w:rsidR="009D4A85" w:rsidRPr="0095276B">
        <w:t>Qu</w:t>
      </w:r>
      <w:r>
        <w:t>’</w:t>
      </w:r>
      <w:r w:rsidR="009D4A85" w:rsidRPr="0095276B">
        <w:t>il s</w:t>
      </w:r>
      <w:r>
        <w:t>’</w:t>
      </w:r>
      <w:r w:rsidR="009D4A85" w:rsidRPr="0095276B">
        <w:t>ennuie</w:t>
      </w:r>
      <w:r>
        <w:t xml:space="preserve">, </w:t>
      </w:r>
      <w:r w:rsidR="009D4A85" w:rsidRPr="0095276B">
        <w:t>à la longue</w:t>
      </w:r>
      <w:r>
        <w:t xml:space="preserve">, </w:t>
      </w:r>
      <w:r w:rsidR="009D4A85" w:rsidRPr="0095276B">
        <w:t>le pauvre homme</w:t>
      </w:r>
      <w:r>
        <w:t xml:space="preserve">, </w:t>
      </w:r>
      <w:r w:rsidR="009D4A85" w:rsidRPr="0095276B">
        <w:t>avec ma seule société</w:t>
      </w:r>
      <w:r>
        <w:t xml:space="preserve">, </w:t>
      </w:r>
      <w:r w:rsidR="009D4A85" w:rsidRPr="0095276B">
        <w:t>et vous seulement des petits trois mois par-ci par-là</w:t>
      </w:r>
      <w:r>
        <w:t xml:space="preserve">, </w:t>
      </w:r>
      <w:r w:rsidR="009D4A85" w:rsidRPr="0095276B">
        <w:t>je le comprends</w:t>
      </w:r>
      <w:r>
        <w:t xml:space="preserve">. </w:t>
      </w:r>
      <w:r w:rsidR="009D4A85" w:rsidRPr="0095276B">
        <w:t>Aussi n</w:t>
      </w:r>
      <w:r>
        <w:t>’</w:t>
      </w:r>
      <w:r w:rsidR="009D4A85" w:rsidRPr="0095276B">
        <w:t>ignorez-vous pas ce que je fais pour qu</w:t>
      </w:r>
      <w:r>
        <w:t>’</w:t>
      </w:r>
      <w:r w:rsidR="009D4A85" w:rsidRPr="0095276B">
        <w:t>il consente à se distraire</w:t>
      </w:r>
      <w:r>
        <w:t xml:space="preserve">. </w:t>
      </w:r>
      <w:r w:rsidR="009D4A85" w:rsidRPr="0095276B">
        <w:t>J</w:t>
      </w:r>
      <w:r>
        <w:t>’</w:t>
      </w:r>
      <w:r w:rsidR="009D4A85" w:rsidRPr="0095276B">
        <w:t>ai réussi à le débarrasser de pre</w:t>
      </w:r>
      <w:r w:rsidR="009D4A85" w:rsidRPr="0095276B">
        <w:t>s</w:t>
      </w:r>
      <w:r w:rsidR="009D4A85" w:rsidRPr="0095276B">
        <w:t>que tous ses scrupules à me laisser seule au logis</w:t>
      </w:r>
      <w:r>
        <w:t xml:space="preserve">. </w:t>
      </w:r>
      <w:r w:rsidR="009D4A85" w:rsidRPr="0095276B">
        <w:t>Avec le Cercle</w:t>
      </w:r>
      <w:r>
        <w:t xml:space="preserve">, </w:t>
      </w:r>
      <w:r w:rsidR="009D4A85" w:rsidRPr="0095276B">
        <w:t>la chasse</w:t>
      </w:r>
      <w:r>
        <w:t xml:space="preserve">, </w:t>
      </w:r>
      <w:r w:rsidR="009D4A85" w:rsidRPr="0095276B">
        <w:t>ses griffons</w:t>
      </w:r>
      <w:r>
        <w:t xml:space="preserve">, </w:t>
      </w:r>
      <w:r w:rsidR="009D4A85" w:rsidRPr="0095276B">
        <w:t xml:space="preserve">ses quatre fermiers </w:t>
      </w:r>
      <w:r w:rsidR="009D4A85" w:rsidRPr="0095276B">
        <w:lastRenderedPageBreak/>
        <w:t>pour disputer</w:t>
      </w:r>
      <w:r>
        <w:t xml:space="preserve">, </w:t>
      </w:r>
      <w:r w:rsidR="009D4A85" w:rsidRPr="0095276B">
        <w:t>et</w:t>
      </w:r>
      <w:r>
        <w:t xml:space="preserve">, </w:t>
      </w:r>
      <w:r w:rsidR="009D4A85" w:rsidRPr="0095276B">
        <w:t>l</w:t>
      </w:r>
      <w:r>
        <w:t>’</w:t>
      </w:r>
      <w:r w:rsidR="009D4A85" w:rsidRPr="0095276B">
        <w:t>an dernier</w:t>
      </w:r>
      <w:r>
        <w:t xml:space="preserve">, </w:t>
      </w:r>
      <w:r w:rsidR="009D4A85" w:rsidRPr="0095276B">
        <w:t>sa fameuse candidature</w:t>
      </w:r>
      <w:r>
        <w:t xml:space="preserve">, </w:t>
      </w:r>
      <w:r w:rsidR="009D4A85" w:rsidRPr="0095276B">
        <w:t>et son journal après dîner</w:t>
      </w:r>
      <w:r>
        <w:t xml:space="preserve">, </w:t>
      </w:r>
      <w:r w:rsidR="009D4A85" w:rsidRPr="0095276B">
        <w:t xml:space="preserve">et son </w:t>
      </w:r>
      <w:r w:rsidR="009D4A85" w:rsidRPr="0095276B">
        <w:rPr>
          <w:i/>
          <w:iCs/>
        </w:rPr>
        <w:t>Dictionnaire philosophique</w:t>
      </w:r>
      <w:r w:rsidR="009D4A85" w:rsidRPr="0095276B">
        <w:t xml:space="preserve"> après souper</w:t>
      </w:r>
      <w:r>
        <w:t xml:space="preserve">, </w:t>
      </w:r>
      <w:r w:rsidR="009D4A85" w:rsidRPr="0095276B">
        <w:t xml:space="preserve">et ces </w:t>
      </w:r>
      <w:r w:rsidR="009D4A85" w:rsidRPr="0095276B">
        <w:rPr>
          <w:i/>
          <w:iCs/>
        </w:rPr>
        <w:t>Souvenirs du Coup d</w:t>
      </w:r>
      <w:r>
        <w:rPr>
          <w:i/>
          <w:iCs/>
        </w:rPr>
        <w:t>’</w:t>
      </w:r>
      <w:r w:rsidR="009D4A85" w:rsidRPr="0095276B">
        <w:rPr>
          <w:i/>
          <w:iCs/>
        </w:rPr>
        <w:t>État</w:t>
      </w:r>
      <w:r w:rsidR="009D4A85" w:rsidRPr="0095276B">
        <w:t xml:space="preserve"> qu</w:t>
      </w:r>
      <w:r>
        <w:t>’</w:t>
      </w:r>
      <w:r w:rsidR="009D4A85" w:rsidRPr="0095276B">
        <w:t>il rédige et qu</w:t>
      </w:r>
      <w:r>
        <w:t>’</w:t>
      </w:r>
      <w:r w:rsidR="009D4A85" w:rsidRPr="0095276B">
        <w:t>il ne manque pas de me lire pour mes péchés</w:t>
      </w:r>
      <w:r>
        <w:t xml:space="preserve">, </w:t>
      </w:r>
      <w:r w:rsidR="009D4A85" w:rsidRPr="0095276B">
        <w:t>et moi d</w:t>
      </w:r>
      <w:r>
        <w:t>’</w:t>
      </w:r>
      <w:r w:rsidR="009D4A85" w:rsidRPr="0095276B">
        <w:t>écouter comme la Révélation</w:t>
      </w:r>
      <w:r>
        <w:t xml:space="preserve">, </w:t>
      </w:r>
      <w:r w:rsidR="009D4A85" w:rsidRPr="0095276B">
        <w:t>voilà déjà quelques heures de passées</w:t>
      </w:r>
      <w:r>
        <w:t xml:space="preserve">. </w:t>
      </w:r>
      <w:r w:rsidR="009D4A85" w:rsidRPr="0095276B">
        <w:t>Mais Dieu seul</w:t>
      </w:r>
      <w:r>
        <w:t xml:space="preserve">, </w:t>
      </w:r>
      <w:r w:rsidR="009D4A85" w:rsidRPr="0095276B">
        <w:t>et la femme</w:t>
      </w:r>
      <w:r>
        <w:t xml:space="preserve">, </w:t>
      </w:r>
      <w:r w:rsidR="009D4A85" w:rsidRPr="0095276B">
        <w:t>savent ce que l</w:t>
      </w:r>
      <w:r>
        <w:t>’</w:t>
      </w:r>
      <w:r w:rsidR="009D4A85" w:rsidRPr="0095276B">
        <w:t>homme peut mettre d</w:t>
      </w:r>
      <w:r>
        <w:t>’</w:t>
      </w:r>
      <w:r w:rsidR="009D4A85" w:rsidRPr="0095276B">
        <w:t>ingéniosité à ne pas se trouver d</w:t>
      </w:r>
      <w:r>
        <w:t>’</w:t>
      </w:r>
      <w:r w:rsidR="009D4A85" w:rsidRPr="0095276B">
        <w:t>occupation</w:t>
      </w:r>
      <w:r>
        <w:t xml:space="preserve">, </w:t>
      </w:r>
      <w:r w:rsidR="009D4A85" w:rsidRPr="0095276B">
        <w:t>et à nous rester sur les bras comme un plomb</w:t>
      </w:r>
      <w:r>
        <w:t xml:space="preserve">. </w:t>
      </w:r>
      <w:r w:rsidR="009D4A85" w:rsidRPr="0095276B">
        <w:t>La fainéantise d</w:t>
      </w:r>
      <w:r>
        <w:t>’</w:t>
      </w:r>
      <w:r w:rsidR="009D4A85" w:rsidRPr="0095276B">
        <w:t>esprit et de corps où vivent la plupart des hommes que j</w:t>
      </w:r>
      <w:r>
        <w:t>’</w:t>
      </w:r>
      <w:r w:rsidR="009D4A85" w:rsidRPr="0095276B">
        <w:t>ai rencontrés est une chose qui me confond toujours</w:t>
      </w:r>
      <w:r>
        <w:t xml:space="preserve">. </w:t>
      </w:r>
      <w:r w:rsidR="009D4A85" w:rsidRPr="0095276B">
        <w:t>La femme</w:t>
      </w:r>
      <w:r>
        <w:t xml:space="preserve">, </w:t>
      </w:r>
      <w:r w:rsidR="009D4A85" w:rsidRPr="0095276B">
        <w:t>à leur régime</w:t>
      </w:r>
      <w:r>
        <w:t xml:space="preserve">, </w:t>
      </w:r>
      <w:r w:rsidR="009D4A85" w:rsidRPr="0095276B">
        <w:t>périrait de consomption</w:t>
      </w:r>
      <w:r>
        <w:t xml:space="preserve">. </w:t>
      </w:r>
      <w:r w:rsidR="009D4A85" w:rsidRPr="0095276B">
        <w:t>Les plus sottes pécores fatiguent dix fois plus</w:t>
      </w:r>
      <w:r>
        <w:t xml:space="preserve">, </w:t>
      </w:r>
      <w:r w:rsidR="009D4A85" w:rsidRPr="0095276B">
        <w:t>puisque la simple condition organique de vivre et de nous tenir sur nos pieds ne va pas</w:t>
      </w:r>
      <w:r>
        <w:t xml:space="preserve">, </w:t>
      </w:r>
      <w:r w:rsidR="009D4A85" w:rsidRPr="0095276B">
        <w:t>les trois quarts du temps</w:t>
      </w:r>
      <w:r>
        <w:t xml:space="preserve">, </w:t>
      </w:r>
      <w:r w:rsidR="009D4A85" w:rsidRPr="0095276B">
        <w:t>sans une souffrance que le roi de la création n</w:t>
      </w:r>
      <w:r>
        <w:t>’</w:t>
      </w:r>
      <w:r w:rsidR="009D4A85" w:rsidRPr="0095276B">
        <w:t>endurerait pas</w:t>
      </w:r>
      <w:r>
        <w:t>.</w:t>
      </w:r>
    </w:p>
    <w:p w14:paraId="16A0099A" w14:textId="77777777" w:rsidR="006455E5" w:rsidRDefault="006455E5" w:rsidP="002666CE">
      <w:r>
        <w:t>« </w:t>
      </w:r>
      <w:r w:rsidR="009D4A85" w:rsidRPr="0095276B">
        <w:t>Il faut d</w:t>
      </w:r>
      <w:r>
        <w:t>’</w:t>
      </w:r>
      <w:r w:rsidR="009D4A85" w:rsidRPr="0095276B">
        <w:t>ailleurs être juste</w:t>
      </w:r>
      <w:r>
        <w:t xml:space="preserve">. </w:t>
      </w:r>
      <w:r w:rsidR="009D4A85" w:rsidRPr="0095276B">
        <w:t>Mon père est le seul homme à peu près vivant que j</w:t>
      </w:r>
      <w:r>
        <w:t>’</w:t>
      </w:r>
      <w:r w:rsidR="009D4A85" w:rsidRPr="0095276B">
        <w:t>aie rencontré</w:t>
      </w:r>
      <w:r>
        <w:t xml:space="preserve">. </w:t>
      </w:r>
      <w:r w:rsidR="009D4A85" w:rsidRPr="0095276B">
        <w:t>Je l</w:t>
      </w:r>
      <w:r>
        <w:t>’</w:t>
      </w:r>
      <w:r w:rsidR="009D4A85" w:rsidRPr="0095276B">
        <w:t>estime en conscience pour tout ce qu</w:t>
      </w:r>
      <w:r>
        <w:t>’</w:t>
      </w:r>
      <w:r w:rsidR="009D4A85" w:rsidRPr="0095276B">
        <w:t>il vaut</w:t>
      </w:r>
      <w:r>
        <w:t xml:space="preserve">. </w:t>
      </w:r>
      <w:r w:rsidR="009D4A85" w:rsidRPr="0095276B">
        <w:t>Ce qui explique du reste qu</w:t>
      </w:r>
      <w:r>
        <w:t>’</w:t>
      </w:r>
      <w:r w:rsidR="009D4A85" w:rsidRPr="0095276B">
        <w:t>il me porte tant sur les nerfs</w:t>
      </w:r>
      <w:r>
        <w:t xml:space="preserve">. </w:t>
      </w:r>
      <w:r w:rsidR="009D4A85" w:rsidRPr="0095276B">
        <w:t>Car nous avons reconnu maintes fois ense</w:t>
      </w:r>
      <w:r w:rsidR="009D4A85" w:rsidRPr="0095276B">
        <w:t>m</w:t>
      </w:r>
      <w:r w:rsidR="009D4A85" w:rsidRPr="0095276B">
        <w:t>ble</w:t>
      </w:r>
      <w:r>
        <w:t xml:space="preserve">, </w:t>
      </w:r>
      <w:r w:rsidR="009D4A85" w:rsidRPr="0095276B">
        <w:t>vous et moi</w:t>
      </w:r>
      <w:r>
        <w:t xml:space="preserve">, </w:t>
      </w:r>
      <w:r w:rsidR="009D4A85" w:rsidRPr="0095276B">
        <w:t>que lorsqu</w:t>
      </w:r>
      <w:r>
        <w:t>’</w:t>
      </w:r>
      <w:r w:rsidR="009D4A85" w:rsidRPr="0095276B">
        <w:t>une fille se mêle d</w:t>
      </w:r>
      <w:r>
        <w:t>’</w:t>
      </w:r>
      <w:r w:rsidR="009D4A85" w:rsidRPr="0095276B">
        <w:t>estimer son père</w:t>
      </w:r>
      <w:r>
        <w:t xml:space="preserve">, </w:t>
      </w:r>
      <w:r w:rsidR="009D4A85" w:rsidRPr="0095276B">
        <w:t>il est de nécessité qu</w:t>
      </w:r>
      <w:r>
        <w:t>’</w:t>
      </w:r>
      <w:r w:rsidR="009D4A85" w:rsidRPr="0095276B">
        <w:t>elle ne puisse le tolérer</w:t>
      </w:r>
      <w:r>
        <w:t xml:space="preserve">, </w:t>
      </w:r>
      <w:r w:rsidR="009D4A85" w:rsidRPr="0095276B">
        <w:t>faute de quoi ils deviennent tous deux parfaitement ridicules et insupportables</w:t>
      </w:r>
      <w:r>
        <w:t xml:space="preserve">. </w:t>
      </w:r>
      <w:r w:rsidR="009D4A85" w:rsidRPr="0095276B">
        <w:t>Or vous savez que mon père est homme digne de tout respect</w:t>
      </w:r>
      <w:r>
        <w:t xml:space="preserve">. </w:t>
      </w:r>
      <w:r w:rsidR="009D4A85" w:rsidRPr="0095276B">
        <w:t>Si j</w:t>
      </w:r>
      <w:r>
        <w:t>’</w:t>
      </w:r>
      <w:r w:rsidR="009D4A85" w:rsidRPr="0095276B">
        <w:t>avais eu l</w:t>
      </w:r>
      <w:r>
        <w:t>’</w:t>
      </w:r>
      <w:r w:rsidR="009D4A85" w:rsidRPr="0095276B">
        <w:t>âge de ma mère</w:t>
      </w:r>
      <w:r>
        <w:t xml:space="preserve">, </w:t>
      </w:r>
      <w:r w:rsidR="009D4A85" w:rsidRPr="0095276B">
        <w:t>et que je l</w:t>
      </w:r>
      <w:r>
        <w:t>’</w:t>
      </w:r>
      <w:r w:rsidR="009D4A85" w:rsidRPr="0095276B">
        <w:t>eusse rencontré</w:t>
      </w:r>
      <w:r>
        <w:t xml:space="preserve">, </w:t>
      </w:r>
      <w:r w:rsidR="009D4A85" w:rsidRPr="0095276B">
        <w:t>je n</w:t>
      </w:r>
      <w:r>
        <w:t>’</w:t>
      </w:r>
      <w:r w:rsidR="009D4A85" w:rsidRPr="0095276B">
        <w:t>a</w:t>
      </w:r>
      <w:r w:rsidR="009D4A85" w:rsidRPr="0095276B">
        <w:t>u</w:t>
      </w:r>
      <w:r w:rsidR="009D4A85" w:rsidRPr="0095276B">
        <w:t>rais pas plus qu</w:t>
      </w:r>
      <w:r>
        <w:t>’</w:t>
      </w:r>
      <w:r w:rsidR="009D4A85" w:rsidRPr="0095276B">
        <w:t>elle n</w:t>
      </w:r>
      <w:r>
        <w:t>’</w:t>
      </w:r>
      <w:r w:rsidR="009D4A85" w:rsidRPr="0095276B">
        <w:t xml:space="preserve">a fait </w:t>
      </w:r>
      <w:proofErr w:type="spellStart"/>
      <w:r w:rsidR="009D4A85" w:rsidRPr="0095276B">
        <w:t>hésité</w:t>
      </w:r>
      <w:proofErr w:type="spellEnd"/>
      <w:r w:rsidR="009D4A85" w:rsidRPr="0095276B">
        <w:t xml:space="preserve"> à l</w:t>
      </w:r>
      <w:r>
        <w:t>’</w:t>
      </w:r>
      <w:r w:rsidR="009D4A85" w:rsidRPr="0095276B">
        <w:t>épouser</w:t>
      </w:r>
      <w:r>
        <w:t xml:space="preserve">. </w:t>
      </w:r>
      <w:r w:rsidR="009D4A85" w:rsidRPr="0095276B">
        <w:t>Mais</w:t>
      </w:r>
      <w:r>
        <w:t xml:space="preserve">, </w:t>
      </w:r>
      <w:r w:rsidR="009D4A85" w:rsidRPr="0095276B">
        <w:t>mon Dieu</w:t>
      </w:r>
      <w:r>
        <w:t xml:space="preserve">, </w:t>
      </w:r>
      <w:r w:rsidR="009D4A85" w:rsidRPr="0095276B">
        <w:t>que je me serais assommée</w:t>
      </w:r>
      <w:r>
        <w:t xml:space="preserve"> ! </w:t>
      </w:r>
      <w:r w:rsidR="009D4A85" w:rsidRPr="0095276B">
        <w:t>Il est vrai qu</w:t>
      </w:r>
      <w:r>
        <w:t>’</w:t>
      </w:r>
      <w:r w:rsidR="009D4A85" w:rsidRPr="0095276B">
        <w:t>avec mon caractère je demeurerai vieille fille</w:t>
      </w:r>
      <w:r>
        <w:t xml:space="preserve">. </w:t>
      </w:r>
      <w:r w:rsidR="009D4A85" w:rsidRPr="0095276B">
        <w:t>Et cela prouvera toujours bien à quel point les hommes sont bêtes</w:t>
      </w:r>
      <w:r>
        <w:t xml:space="preserve">. </w:t>
      </w:r>
      <w:r w:rsidR="009D4A85" w:rsidRPr="0095276B">
        <w:t>Car vous seule n</w:t>
      </w:r>
      <w:r>
        <w:t>’</w:t>
      </w:r>
      <w:r w:rsidR="009D4A85" w:rsidRPr="0095276B">
        <w:t>ignorez pas</w:t>
      </w:r>
      <w:r>
        <w:t xml:space="preserve">, </w:t>
      </w:r>
      <w:r w:rsidR="009D4A85" w:rsidRPr="0095276B">
        <w:t>ô ma chère bonne amie</w:t>
      </w:r>
      <w:r>
        <w:t xml:space="preserve">, </w:t>
      </w:r>
      <w:r w:rsidR="009D4A85" w:rsidRPr="0095276B">
        <w:t>que je suis la femme la moins difficile du monde</w:t>
      </w:r>
      <w:r>
        <w:t>.</w:t>
      </w:r>
    </w:p>
    <w:p w14:paraId="69932A27" w14:textId="77777777" w:rsidR="006455E5" w:rsidRDefault="006455E5" w:rsidP="002666CE">
      <w:r>
        <w:lastRenderedPageBreak/>
        <w:t>« </w:t>
      </w:r>
      <w:r w:rsidR="009D4A85" w:rsidRPr="0095276B">
        <w:t>Si les hommes se doutaient du peu que nous sommes prêtes à leur demander</w:t>
      </w:r>
      <w:r>
        <w:t xml:space="preserve"> ! </w:t>
      </w:r>
      <w:r w:rsidR="009D4A85" w:rsidRPr="0095276B">
        <w:t>De la droiture</w:t>
      </w:r>
      <w:r>
        <w:t xml:space="preserve">, </w:t>
      </w:r>
      <w:r w:rsidR="009D4A85" w:rsidRPr="0095276B">
        <w:t>de la générosité</w:t>
      </w:r>
      <w:r>
        <w:t xml:space="preserve">. </w:t>
      </w:r>
      <w:r w:rsidR="009D4A85" w:rsidRPr="0095276B">
        <w:t>Quelle femme ne s</w:t>
      </w:r>
      <w:r>
        <w:t>’</w:t>
      </w:r>
      <w:r w:rsidR="009D4A85" w:rsidRPr="0095276B">
        <w:t>accommoderait pas de cette provision</w:t>
      </w:r>
      <w:r>
        <w:t> ?</w:t>
      </w:r>
    </w:p>
    <w:p w14:paraId="1A30471D" w14:textId="77777777" w:rsidR="006455E5" w:rsidRDefault="006455E5" w:rsidP="002666CE">
      <w:r>
        <w:t>« </w:t>
      </w:r>
      <w:r w:rsidR="009D4A85" w:rsidRPr="0095276B">
        <w:t>Mais non</w:t>
      </w:r>
      <w:r>
        <w:t xml:space="preserve">. </w:t>
      </w:r>
      <w:r w:rsidR="009D4A85" w:rsidRPr="0095276B">
        <w:t>Il faut que le diable y passe</w:t>
      </w:r>
      <w:r>
        <w:t xml:space="preserve">. </w:t>
      </w:r>
      <w:r w:rsidR="009D4A85" w:rsidRPr="0095276B">
        <w:t>Ils ne pensent nous séduire que par l</w:t>
      </w:r>
      <w:r>
        <w:t>’</w:t>
      </w:r>
      <w:r w:rsidR="009D4A85" w:rsidRPr="0095276B">
        <w:t>attrait physique</w:t>
      </w:r>
      <w:r>
        <w:t xml:space="preserve">, </w:t>
      </w:r>
      <w:r w:rsidR="009D4A85" w:rsidRPr="0095276B">
        <w:t>et</w:t>
      </w:r>
      <w:r>
        <w:t xml:space="preserve">, </w:t>
      </w:r>
      <w:r w:rsidR="009D4A85" w:rsidRPr="0095276B">
        <w:t>les plus fins</w:t>
      </w:r>
      <w:r>
        <w:t xml:space="preserve">, </w:t>
      </w:r>
      <w:r w:rsidR="009D4A85" w:rsidRPr="0095276B">
        <w:t>par l</w:t>
      </w:r>
      <w:r>
        <w:t>’</w:t>
      </w:r>
      <w:r w:rsidR="009D4A85" w:rsidRPr="0095276B">
        <w:t>i</w:t>
      </w:r>
      <w:r w:rsidR="009D4A85" w:rsidRPr="0095276B">
        <w:t>n</w:t>
      </w:r>
      <w:r w:rsidR="009D4A85" w:rsidRPr="0095276B">
        <w:t>telligence</w:t>
      </w:r>
      <w:r>
        <w:t>.</w:t>
      </w:r>
    </w:p>
    <w:p w14:paraId="2733AA6D" w14:textId="77777777" w:rsidR="006455E5" w:rsidRDefault="006455E5" w:rsidP="002666CE">
      <w:r>
        <w:t>« </w:t>
      </w:r>
      <w:r w:rsidR="009D4A85" w:rsidRPr="0095276B">
        <w:t>Ah</w:t>
      </w:r>
      <w:r>
        <w:t xml:space="preserve">, </w:t>
      </w:r>
      <w:r w:rsidR="009D4A85" w:rsidRPr="0095276B">
        <w:t>certes</w:t>
      </w:r>
      <w:r>
        <w:t xml:space="preserve">, </w:t>
      </w:r>
      <w:r w:rsidR="009D4A85" w:rsidRPr="0095276B">
        <w:t>l</w:t>
      </w:r>
      <w:r>
        <w:t>’</w:t>
      </w:r>
      <w:r w:rsidR="009D4A85" w:rsidRPr="0095276B">
        <w:t>intelligence</w:t>
      </w:r>
      <w:r>
        <w:t xml:space="preserve">, </w:t>
      </w:r>
      <w:r>
        <w:rPr>
          <w:rFonts w:eastAsia="Georgia" w:cs="Georgia"/>
        </w:rPr>
        <w:t xml:space="preserve">– </w:t>
      </w:r>
      <w:r w:rsidR="009D4A85" w:rsidRPr="0095276B">
        <w:t>ce minimum indispensable pour l</w:t>
      </w:r>
      <w:r>
        <w:t>’</w:t>
      </w:r>
      <w:r w:rsidR="009D4A85" w:rsidRPr="0095276B">
        <w:t>échange</w:t>
      </w:r>
      <w:r>
        <w:t xml:space="preserve">. </w:t>
      </w:r>
      <w:r w:rsidR="009D4A85" w:rsidRPr="0095276B">
        <w:t>Passé ce point</w:t>
      </w:r>
      <w:r>
        <w:t xml:space="preserve">, </w:t>
      </w:r>
      <w:r w:rsidR="009D4A85" w:rsidRPr="0095276B">
        <w:t>il nous faut le Tout</w:t>
      </w:r>
      <w:r>
        <w:t xml:space="preserve">, </w:t>
      </w:r>
      <w:r w:rsidR="009D4A85" w:rsidRPr="0095276B">
        <w:t>le Tout r</w:t>
      </w:r>
      <w:r w:rsidR="009D4A85" w:rsidRPr="0095276B">
        <w:t>e</w:t>
      </w:r>
      <w:r w:rsidR="009D4A85" w:rsidRPr="0095276B">
        <w:t>commence seul à devenir digne d</w:t>
      </w:r>
      <w:r>
        <w:t>’</w:t>
      </w:r>
      <w:r w:rsidR="009D4A85" w:rsidRPr="0095276B">
        <w:t>intérêt</w:t>
      </w:r>
      <w:r>
        <w:t xml:space="preserve">. </w:t>
      </w:r>
      <w:r w:rsidR="009D4A85" w:rsidRPr="0095276B">
        <w:t>J</w:t>
      </w:r>
      <w:r>
        <w:t>’</w:t>
      </w:r>
      <w:r w:rsidR="009D4A85" w:rsidRPr="0095276B">
        <w:t>entends par là cette grande intelligence mâle</w:t>
      </w:r>
      <w:r>
        <w:t xml:space="preserve">, </w:t>
      </w:r>
      <w:r w:rsidR="009D4A85" w:rsidRPr="0095276B">
        <w:t>créatrice et fécondante</w:t>
      </w:r>
      <w:r>
        <w:t xml:space="preserve">, </w:t>
      </w:r>
      <w:r w:rsidR="009D4A85" w:rsidRPr="0095276B">
        <w:t>qui doit bien exister quelque part</w:t>
      </w:r>
      <w:r>
        <w:t xml:space="preserve">, </w:t>
      </w:r>
      <w:r w:rsidR="009D4A85" w:rsidRPr="0095276B">
        <w:t>puisque le monde ne cesse point d</w:t>
      </w:r>
      <w:r>
        <w:t>’</w:t>
      </w:r>
      <w:r w:rsidR="009D4A85" w:rsidRPr="0095276B">
        <w:t>aller</w:t>
      </w:r>
      <w:r>
        <w:t xml:space="preserve">, </w:t>
      </w:r>
      <w:r w:rsidR="009D4A85" w:rsidRPr="0095276B">
        <w:t>mais que je ne connais pas</w:t>
      </w:r>
      <w:r>
        <w:t xml:space="preserve">. </w:t>
      </w:r>
      <w:r w:rsidR="009D4A85" w:rsidRPr="0095276B">
        <w:t>Quant à ce qu</w:t>
      </w:r>
      <w:r>
        <w:t>’</w:t>
      </w:r>
      <w:r w:rsidR="009D4A85" w:rsidRPr="0095276B">
        <w:rPr>
          <w:i/>
          <w:iCs/>
        </w:rPr>
        <w:t>ils</w:t>
      </w:r>
      <w:r w:rsidR="009D4A85" w:rsidRPr="0095276B">
        <w:t xml:space="preserve"> appellent de ce nom</w:t>
      </w:r>
      <w:r>
        <w:t xml:space="preserve">, </w:t>
      </w:r>
      <w:r w:rsidR="009D4A85" w:rsidRPr="0095276B">
        <w:t>cette mémoire de collège</w:t>
      </w:r>
      <w:r>
        <w:t xml:space="preserve">, </w:t>
      </w:r>
      <w:r w:rsidR="009D4A85" w:rsidRPr="0095276B">
        <w:t>cette censée finesse de convers</w:t>
      </w:r>
      <w:r w:rsidR="009D4A85" w:rsidRPr="0095276B">
        <w:t>a</w:t>
      </w:r>
      <w:r w:rsidR="009D4A85" w:rsidRPr="0095276B">
        <w:t>tion</w:t>
      </w:r>
      <w:r>
        <w:t xml:space="preserve">, </w:t>
      </w:r>
      <w:r w:rsidR="009D4A85" w:rsidRPr="0095276B">
        <w:t>qui va au bon ton comme la cravate sur le plastron de la chemise</w:t>
      </w:r>
      <w:r>
        <w:t xml:space="preserve">, </w:t>
      </w:r>
      <w:r w:rsidR="009D4A85" w:rsidRPr="0095276B">
        <w:t>ce clinquant d</w:t>
      </w:r>
      <w:r>
        <w:t>’</w:t>
      </w:r>
      <w:r w:rsidR="009D4A85" w:rsidRPr="0095276B">
        <w:t>esprit</w:t>
      </w:r>
      <w:r>
        <w:t xml:space="preserve">, </w:t>
      </w:r>
      <w:r w:rsidR="009D4A85" w:rsidRPr="0095276B">
        <w:t>quel usage peut-on en faire pour vivre</w:t>
      </w:r>
      <w:r>
        <w:t> ?</w:t>
      </w:r>
    </w:p>
    <w:p w14:paraId="0788781E" w14:textId="77777777" w:rsidR="006455E5" w:rsidRDefault="006455E5" w:rsidP="002666CE">
      <w:r>
        <w:t>« </w:t>
      </w:r>
      <w:r w:rsidR="009D4A85" w:rsidRPr="0095276B">
        <w:t>Reste donc l</w:t>
      </w:r>
      <w:r>
        <w:t>’</w:t>
      </w:r>
      <w:r w:rsidR="009D4A85" w:rsidRPr="0095276B">
        <w:t>attrait physique</w:t>
      </w:r>
      <w:r>
        <w:t xml:space="preserve">. </w:t>
      </w:r>
      <w:r w:rsidR="009D4A85" w:rsidRPr="0095276B">
        <w:t>Je vous entends rire d</w:t>
      </w:r>
      <w:r>
        <w:t>’</w:t>
      </w:r>
      <w:r w:rsidR="009D4A85" w:rsidRPr="0095276B">
        <w:t>ici</w:t>
      </w:r>
      <w:r>
        <w:t xml:space="preserve">, </w:t>
      </w:r>
      <w:r w:rsidR="009D4A85" w:rsidRPr="0095276B">
        <w:t>vous qui avez été mariée</w:t>
      </w:r>
      <w:r>
        <w:t xml:space="preserve">, </w:t>
      </w:r>
      <w:r w:rsidR="009D4A85" w:rsidRPr="0095276B">
        <w:t>au sens plein de ce mot</w:t>
      </w:r>
      <w:r>
        <w:t xml:space="preserve">. </w:t>
      </w:r>
      <w:r w:rsidR="009D4A85" w:rsidRPr="0095276B">
        <w:t>Et entendez-moi vous donner joyeusement la réplique</w:t>
      </w:r>
      <w:r>
        <w:t xml:space="preserve">, </w:t>
      </w:r>
      <w:r w:rsidR="009D4A85" w:rsidRPr="0095276B">
        <w:t>puisque aussi bien il y a</w:t>
      </w:r>
      <w:r>
        <w:t xml:space="preserve">, </w:t>
      </w:r>
      <w:r w:rsidR="009D4A85" w:rsidRPr="0095276B">
        <w:t>dans l</w:t>
      </w:r>
      <w:r>
        <w:t>’</w:t>
      </w:r>
      <w:r w:rsidR="009D4A85" w:rsidRPr="0095276B">
        <w:t>état de vierge</w:t>
      </w:r>
      <w:r>
        <w:t xml:space="preserve">, </w:t>
      </w:r>
      <w:r w:rsidR="009D4A85" w:rsidRPr="0095276B">
        <w:t>une prescience et une divination</w:t>
      </w:r>
      <w:r>
        <w:t xml:space="preserve">, </w:t>
      </w:r>
      <w:r>
        <w:rPr>
          <w:rFonts w:eastAsia="Georgia" w:cs="Georgia"/>
        </w:rPr>
        <w:t xml:space="preserve">– </w:t>
      </w:r>
      <w:r w:rsidR="009D4A85" w:rsidRPr="0095276B">
        <w:t xml:space="preserve">puisque aussi bien une petite fille de trois ans </w:t>
      </w:r>
      <w:r w:rsidR="009D4A85" w:rsidRPr="0095276B">
        <w:rPr>
          <w:i/>
          <w:iCs/>
        </w:rPr>
        <w:t>sait</w:t>
      </w:r>
      <w:r w:rsidR="009D4A85" w:rsidRPr="0095276B">
        <w:t xml:space="preserve"> déjà</w:t>
      </w:r>
      <w:r>
        <w:t>.</w:t>
      </w:r>
    </w:p>
    <w:p w14:paraId="33505659" w14:textId="77777777" w:rsidR="006455E5" w:rsidRDefault="006455E5" w:rsidP="002666CE">
      <w:r>
        <w:t>« </w:t>
      </w:r>
      <w:r w:rsidR="009D4A85" w:rsidRPr="0095276B">
        <w:t>Qui leur retirera du cerveau qu</w:t>
      </w:r>
      <w:r>
        <w:t>’</w:t>
      </w:r>
      <w:r w:rsidR="009D4A85" w:rsidRPr="0095276B">
        <w:t>en se présentant à nos yeux il peut être question d</w:t>
      </w:r>
      <w:r>
        <w:t>’</w:t>
      </w:r>
      <w:r w:rsidR="009D4A85" w:rsidRPr="0095276B">
        <w:t>être ou de se rendre désirables</w:t>
      </w:r>
      <w:r>
        <w:t xml:space="preserve">, </w:t>
      </w:r>
      <w:r w:rsidR="009D4A85" w:rsidRPr="0095276B">
        <w:t>au sens où sans doute ils comprennent ce mot</w:t>
      </w:r>
      <w:r>
        <w:t xml:space="preserve"> ? </w:t>
      </w:r>
      <w:r w:rsidR="009D4A85" w:rsidRPr="0095276B">
        <w:t>Je crois qu</w:t>
      </w:r>
      <w:r>
        <w:t>’</w:t>
      </w:r>
      <w:r w:rsidR="009D4A85" w:rsidRPr="0095276B">
        <w:t>au fond</w:t>
      </w:r>
      <w:r>
        <w:t xml:space="preserve">, </w:t>
      </w:r>
      <w:r w:rsidR="009D4A85" w:rsidRPr="0095276B">
        <w:t>tout le malentendu sort de là</w:t>
      </w:r>
      <w:r>
        <w:t xml:space="preserve">. </w:t>
      </w:r>
      <w:r w:rsidR="009D4A85" w:rsidRPr="0095276B">
        <w:t>Comme ils jugent selon le désir</w:t>
      </w:r>
      <w:r>
        <w:t xml:space="preserve">, </w:t>
      </w:r>
      <w:r w:rsidR="009D4A85" w:rsidRPr="0095276B">
        <w:t>ils pensent être jugés de même</w:t>
      </w:r>
      <w:r>
        <w:t>.</w:t>
      </w:r>
    </w:p>
    <w:p w14:paraId="15EA31F8" w14:textId="77777777" w:rsidR="006455E5" w:rsidRDefault="006455E5" w:rsidP="002666CE">
      <w:r>
        <w:t>« </w:t>
      </w:r>
      <w:r w:rsidR="009D4A85" w:rsidRPr="0095276B">
        <w:t>Qu</w:t>
      </w:r>
      <w:r>
        <w:t>’</w:t>
      </w:r>
      <w:r w:rsidR="009D4A85" w:rsidRPr="0095276B">
        <w:t>il y en ait de repoussants</w:t>
      </w:r>
      <w:r>
        <w:t xml:space="preserve">, </w:t>
      </w:r>
      <w:r w:rsidR="009D4A85" w:rsidRPr="0095276B">
        <w:t>et d</w:t>
      </w:r>
      <w:r>
        <w:t>’</w:t>
      </w:r>
      <w:r w:rsidR="009D4A85" w:rsidRPr="0095276B">
        <w:t>autres qui soient fort appétissants</w:t>
      </w:r>
      <w:r>
        <w:t xml:space="preserve">, </w:t>
      </w:r>
      <w:r w:rsidR="009D4A85" w:rsidRPr="0095276B">
        <w:t>il n</w:t>
      </w:r>
      <w:r>
        <w:t>’</w:t>
      </w:r>
      <w:r w:rsidR="009D4A85" w:rsidRPr="0095276B">
        <w:t>est pas question de le nier</w:t>
      </w:r>
      <w:r>
        <w:t xml:space="preserve">. </w:t>
      </w:r>
      <w:r w:rsidR="009D4A85" w:rsidRPr="0095276B">
        <w:t>Mais que</w:t>
      </w:r>
      <w:r>
        <w:t xml:space="preserve">, </w:t>
      </w:r>
      <w:r w:rsidR="009D4A85" w:rsidRPr="0095276B">
        <w:t>pour une femme saine</w:t>
      </w:r>
      <w:r>
        <w:t xml:space="preserve">, </w:t>
      </w:r>
      <w:r w:rsidR="009D4A85" w:rsidRPr="0095276B">
        <w:t>ce jugement offre le moindre lien avec le désir</w:t>
      </w:r>
      <w:r>
        <w:t xml:space="preserve">, </w:t>
      </w:r>
      <w:r w:rsidR="009D4A85" w:rsidRPr="0095276B">
        <w:t>vous savez mieux que moi ce qu</w:t>
      </w:r>
      <w:r>
        <w:t>’</w:t>
      </w:r>
      <w:r w:rsidR="009D4A85" w:rsidRPr="0095276B">
        <w:t>il faut en penser</w:t>
      </w:r>
      <w:r>
        <w:t xml:space="preserve">. </w:t>
      </w:r>
      <w:r w:rsidR="009D4A85" w:rsidRPr="0095276B">
        <w:t>C</w:t>
      </w:r>
      <w:r>
        <w:t>’</w:t>
      </w:r>
      <w:r w:rsidR="009D4A85" w:rsidRPr="0095276B">
        <w:t xml:space="preserve">est </w:t>
      </w:r>
      <w:r w:rsidR="009D4A85" w:rsidRPr="0095276B">
        <w:rPr>
          <w:i/>
          <w:iCs/>
        </w:rPr>
        <w:lastRenderedPageBreak/>
        <w:t>là-dessus</w:t>
      </w:r>
      <w:r w:rsidR="009D4A85" w:rsidRPr="0095276B">
        <w:t xml:space="preserve"> qu</w:t>
      </w:r>
      <w:r>
        <w:t>’</w:t>
      </w:r>
      <w:r w:rsidR="009D4A85" w:rsidRPr="0095276B">
        <w:t>un jour ou l</w:t>
      </w:r>
      <w:r>
        <w:t>’</w:t>
      </w:r>
      <w:r w:rsidR="009D4A85" w:rsidRPr="0095276B">
        <w:t>autre pourra naître l</w:t>
      </w:r>
      <w:r>
        <w:t>’</w:t>
      </w:r>
      <w:r w:rsidR="009D4A85" w:rsidRPr="0095276B">
        <w:t>attrait physique</w:t>
      </w:r>
      <w:r>
        <w:t xml:space="preserve">. </w:t>
      </w:r>
      <w:r w:rsidR="009D4A85" w:rsidRPr="0095276B">
        <w:t>Mais de quels soins</w:t>
      </w:r>
      <w:r>
        <w:t xml:space="preserve">, </w:t>
      </w:r>
      <w:r w:rsidR="009D4A85" w:rsidRPr="0095276B">
        <w:t>je présume</w:t>
      </w:r>
      <w:r>
        <w:t xml:space="preserve">, </w:t>
      </w:r>
      <w:r w:rsidR="009D4A85" w:rsidRPr="0095276B">
        <w:t>cette naissance ne veut-elle pas être e</w:t>
      </w:r>
      <w:r w:rsidR="009D4A85" w:rsidRPr="0095276B">
        <w:t>n</w:t>
      </w:r>
      <w:r w:rsidR="009D4A85" w:rsidRPr="0095276B">
        <w:t>tourée pour ne pas aboutir à une prompte agonie</w:t>
      </w:r>
      <w:r>
        <w:t> ?</w:t>
      </w:r>
    </w:p>
    <w:p w14:paraId="0BD0E396" w14:textId="77777777" w:rsidR="006455E5" w:rsidRDefault="006455E5" w:rsidP="002666CE">
      <w:r>
        <w:t>« </w:t>
      </w:r>
      <w:r w:rsidR="009D4A85" w:rsidRPr="0095276B">
        <w:t>Dites</w:t>
      </w:r>
      <w:r>
        <w:t xml:space="preserve">, </w:t>
      </w:r>
      <w:r w:rsidR="009D4A85" w:rsidRPr="0095276B">
        <w:t>chère bonne amie</w:t>
      </w:r>
      <w:r>
        <w:t xml:space="preserve">, </w:t>
      </w:r>
      <w:r w:rsidR="009D4A85" w:rsidRPr="0095276B">
        <w:t>vous avec qui je n</w:t>
      </w:r>
      <w:r>
        <w:t>’</w:t>
      </w:r>
      <w:r w:rsidR="009D4A85" w:rsidRPr="0095276B">
        <w:t>ai jamais commandé ma pensée ni mon langage</w:t>
      </w:r>
      <w:r>
        <w:t xml:space="preserve">, </w:t>
      </w:r>
      <w:r w:rsidR="009D4A85" w:rsidRPr="0095276B">
        <w:t>dites-moi si je ne m</w:t>
      </w:r>
      <w:r>
        <w:t>’</w:t>
      </w:r>
      <w:r w:rsidR="009D4A85" w:rsidRPr="0095276B">
        <w:t>ab</w:t>
      </w:r>
      <w:r w:rsidR="009D4A85" w:rsidRPr="0095276B">
        <w:t>u</w:t>
      </w:r>
      <w:r w:rsidR="009D4A85" w:rsidRPr="0095276B">
        <w:t>se pas en soupçonnant que</w:t>
      </w:r>
      <w:r>
        <w:t xml:space="preserve">, </w:t>
      </w:r>
      <w:r w:rsidR="009D4A85" w:rsidRPr="0095276B">
        <w:t>faute d</w:t>
      </w:r>
      <w:r>
        <w:t>’</w:t>
      </w:r>
      <w:r w:rsidR="009D4A85" w:rsidRPr="0095276B">
        <w:t>avoir eu ces soins</w:t>
      </w:r>
      <w:r>
        <w:t xml:space="preserve">, </w:t>
      </w:r>
      <w:r w:rsidR="009D4A85" w:rsidRPr="0095276B">
        <w:t>l</w:t>
      </w:r>
      <w:r>
        <w:t>’</w:t>
      </w:r>
      <w:r w:rsidR="009D4A85" w:rsidRPr="0095276B">
        <w:t>homme est réduit</w:t>
      </w:r>
      <w:r>
        <w:t xml:space="preserve">, </w:t>
      </w:r>
      <w:r w:rsidR="009D4A85" w:rsidRPr="0095276B">
        <w:t>neuf fois sur dix</w:t>
      </w:r>
      <w:r>
        <w:t xml:space="preserve">, </w:t>
      </w:r>
      <w:r w:rsidR="009D4A85" w:rsidRPr="0095276B">
        <w:t>à se contenter</w:t>
      </w:r>
      <w:r>
        <w:t xml:space="preserve">, </w:t>
      </w:r>
      <w:r w:rsidR="009D4A85" w:rsidRPr="0095276B">
        <w:t>chez la femme</w:t>
      </w:r>
      <w:r>
        <w:t xml:space="preserve">, </w:t>
      </w:r>
      <w:r w:rsidR="009D4A85" w:rsidRPr="0095276B">
        <w:t>de complaisance et de faiblesse</w:t>
      </w:r>
      <w:r>
        <w:t xml:space="preserve"> ? </w:t>
      </w:r>
      <w:r w:rsidR="009D4A85" w:rsidRPr="0095276B">
        <w:t>Et s</w:t>
      </w:r>
      <w:r>
        <w:t>’</w:t>
      </w:r>
      <w:r w:rsidR="009D4A85" w:rsidRPr="0095276B">
        <w:t>il ne se persuade pas alors</w:t>
      </w:r>
      <w:r>
        <w:t xml:space="preserve">, </w:t>
      </w:r>
      <w:r w:rsidR="009D4A85" w:rsidRPr="0095276B">
        <w:t>par l</w:t>
      </w:r>
      <w:r>
        <w:t>’</w:t>
      </w:r>
      <w:r w:rsidR="009D4A85" w:rsidRPr="0095276B">
        <w:t>effet de sa seule vanité</w:t>
      </w:r>
      <w:r>
        <w:t xml:space="preserve">, </w:t>
      </w:r>
      <w:r w:rsidR="009D4A85" w:rsidRPr="0095276B">
        <w:t>qu</w:t>
      </w:r>
      <w:r>
        <w:t>’</w:t>
      </w:r>
      <w:r w:rsidR="009D4A85" w:rsidRPr="0095276B">
        <w:t>il goûte aux fruits d</w:t>
      </w:r>
      <w:r>
        <w:t>’</w:t>
      </w:r>
      <w:r w:rsidR="009D4A85" w:rsidRPr="0095276B">
        <w:t>une récolte qui n</w:t>
      </w:r>
      <w:r>
        <w:t>’</w:t>
      </w:r>
      <w:r w:rsidR="009D4A85" w:rsidRPr="0095276B">
        <w:t>est jamais sortie de terre</w:t>
      </w:r>
      <w:r>
        <w:t xml:space="preserve"> ? </w:t>
      </w:r>
      <w:r w:rsidR="009D4A85" w:rsidRPr="0095276B">
        <w:t>Ah</w:t>
      </w:r>
      <w:r>
        <w:t xml:space="preserve">, </w:t>
      </w:r>
      <w:r w:rsidR="009D4A85" w:rsidRPr="0095276B">
        <w:t>Renée de l</w:t>
      </w:r>
      <w:r>
        <w:t>’</w:t>
      </w:r>
      <w:proofErr w:type="spellStart"/>
      <w:r w:rsidR="009D4A85" w:rsidRPr="0095276B">
        <w:t>Estorade</w:t>
      </w:r>
      <w:proofErr w:type="spellEnd"/>
      <w:r>
        <w:t xml:space="preserve">, </w:t>
      </w:r>
      <w:r w:rsidR="009D4A85" w:rsidRPr="0095276B">
        <w:t>s</w:t>
      </w:r>
      <w:r w:rsidR="009D4A85" w:rsidRPr="0095276B">
        <w:t>a</w:t>
      </w:r>
      <w:r w:rsidR="009D4A85" w:rsidRPr="0095276B">
        <w:t>gesse jamais assez méditée</w:t>
      </w:r>
      <w:r>
        <w:t> !</w:t>
      </w:r>
    </w:p>
    <w:p w14:paraId="0D379923" w14:textId="77777777" w:rsidR="006455E5" w:rsidRDefault="006455E5" w:rsidP="002666CE">
      <w:r>
        <w:t>« </w:t>
      </w:r>
      <w:r w:rsidR="009D4A85" w:rsidRPr="0095276B">
        <w:t>Mais sans doute cette duperie réciproque est-elle conforme aux voies secrètes de la nature</w:t>
      </w:r>
      <w:r>
        <w:t xml:space="preserve">, </w:t>
      </w:r>
      <w:r w:rsidR="009D4A85" w:rsidRPr="0095276B">
        <w:t>et est-ce faute d</w:t>
      </w:r>
      <w:r>
        <w:t>’</w:t>
      </w:r>
      <w:r w:rsidR="009D4A85" w:rsidRPr="0095276B">
        <w:t>y tremper que je me vois réduite à la retraite</w:t>
      </w:r>
      <w:r>
        <w:t xml:space="preserve">, </w:t>
      </w:r>
      <w:r w:rsidR="009D4A85" w:rsidRPr="0095276B">
        <w:t>avec mes vingt-deux ans</w:t>
      </w:r>
      <w:r>
        <w:t xml:space="preserve">, </w:t>
      </w:r>
      <w:r w:rsidR="009D4A85" w:rsidRPr="0095276B">
        <w:t xml:space="preserve">ma </w:t>
      </w:r>
      <w:r>
        <w:t>« </w:t>
      </w:r>
      <w:r w:rsidR="009D4A85" w:rsidRPr="0095276B">
        <w:t>tournure de Victoire Aptère</w:t>
      </w:r>
      <w:r>
        <w:t xml:space="preserve"> », </w:t>
      </w:r>
      <w:r w:rsidR="009D4A85" w:rsidRPr="0095276B">
        <w:t>et ce cerveau pythique dont vous m</w:t>
      </w:r>
      <w:r>
        <w:t>’</w:t>
      </w:r>
      <w:r w:rsidR="009D4A85" w:rsidRPr="0095276B">
        <w:t>amusez</w:t>
      </w:r>
      <w:r>
        <w:t xml:space="preserve">. </w:t>
      </w:r>
      <w:r w:rsidR="009D4A85" w:rsidRPr="0095276B">
        <w:t>Je ne peux m</w:t>
      </w:r>
      <w:r>
        <w:t>’</w:t>
      </w:r>
      <w:r w:rsidR="009D4A85" w:rsidRPr="0095276B">
        <w:t>expliquer</w:t>
      </w:r>
      <w:r>
        <w:t xml:space="preserve">, </w:t>
      </w:r>
      <w:r w:rsidR="009D4A85" w:rsidRPr="0095276B">
        <w:t>sinon par le dépit de ne pas me trouver partenaire aveugle au jeu charmant qu</w:t>
      </w:r>
      <w:r>
        <w:t>’</w:t>
      </w:r>
      <w:r w:rsidR="009D4A85" w:rsidRPr="0095276B">
        <w:t>ils ont inventé</w:t>
      </w:r>
      <w:r>
        <w:t xml:space="preserve">, </w:t>
      </w:r>
      <w:r w:rsidR="009D4A85" w:rsidRPr="0095276B">
        <w:t>que tout homme placé sur ma route se soit éloigné de moi</w:t>
      </w:r>
      <w:r>
        <w:t xml:space="preserve">, </w:t>
      </w:r>
      <w:r w:rsidR="009D4A85" w:rsidRPr="0095276B">
        <w:t>scandalisé ou mystifié</w:t>
      </w:r>
      <w:r>
        <w:t>.</w:t>
      </w:r>
    </w:p>
    <w:p w14:paraId="2F3807EE" w14:textId="77777777" w:rsidR="006455E5" w:rsidRDefault="006455E5" w:rsidP="002666CE">
      <w:r>
        <w:t>« </w:t>
      </w:r>
      <w:r w:rsidR="009D4A85" w:rsidRPr="0095276B">
        <w:t>Ma gloire féminine trouverait-elle son compte à ne pas avouer</w:t>
      </w:r>
      <w:r>
        <w:t xml:space="preserve">, </w:t>
      </w:r>
      <w:r w:rsidR="009D4A85" w:rsidRPr="0095276B">
        <w:t>pourtant</w:t>
      </w:r>
      <w:r>
        <w:t xml:space="preserve">, </w:t>
      </w:r>
      <w:r w:rsidR="009D4A85" w:rsidRPr="0095276B">
        <w:t>qu</w:t>
      </w:r>
      <w:r>
        <w:t>’</w:t>
      </w:r>
      <w:r w:rsidR="009D4A85" w:rsidRPr="0095276B">
        <w:t>il s</w:t>
      </w:r>
      <w:r>
        <w:t>’</w:t>
      </w:r>
      <w:r w:rsidR="009D4A85" w:rsidRPr="0095276B">
        <w:t>en est rencontré quelques-uns qui m</w:t>
      </w:r>
      <w:r>
        <w:t>’</w:t>
      </w:r>
      <w:r w:rsidR="009D4A85" w:rsidRPr="0095276B">
        <w:t>ont quittée subjugués</w:t>
      </w:r>
      <w:r>
        <w:t xml:space="preserve"> ? </w:t>
      </w:r>
      <w:r w:rsidR="009D4A85" w:rsidRPr="0095276B">
        <w:t>Mais vraiment leur insignifiance avait la taille de ces vices qui ne peuvent se pardonner</w:t>
      </w:r>
      <w:r>
        <w:t xml:space="preserve">. </w:t>
      </w:r>
      <w:r w:rsidR="009D4A85" w:rsidRPr="0095276B">
        <w:t>Leurs sent</w:t>
      </w:r>
      <w:r w:rsidR="009D4A85" w:rsidRPr="0095276B">
        <w:t>i</w:t>
      </w:r>
      <w:r w:rsidR="009D4A85" w:rsidRPr="0095276B">
        <w:t>ments ne parvenaient qu</w:t>
      </w:r>
      <w:r>
        <w:t>’</w:t>
      </w:r>
      <w:r w:rsidR="009D4A85" w:rsidRPr="0095276B">
        <w:t>à les rendre un peu moins support</w:t>
      </w:r>
      <w:r w:rsidR="009D4A85" w:rsidRPr="0095276B">
        <w:t>a</w:t>
      </w:r>
      <w:r w:rsidR="009D4A85" w:rsidRPr="0095276B">
        <w:t>bles encore</w:t>
      </w:r>
      <w:r>
        <w:t xml:space="preserve">. </w:t>
      </w:r>
      <w:r w:rsidR="009D4A85" w:rsidRPr="0095276B">
        <w:t>Vous qui avez vu</w:t>
      </w:r>
      <w:r>
        <w:t xml:space="preserve">, </w:t>
      </w:r>
      <w:r w:rsidR="009D4A85" w:rsidRPr="0095276B">
        <w:t>à peu de choses près</w:t>
      </w:r>
      <w:r>
        <w:t xml:space="preserve">, </w:t>
      </w:r>
      <w:r w:rsidR="009D4A85" w:rsidRPr="0095276B">
        <w:t>tout ce que j</w:t>
      </w:r>
      <w:r>
        <w:t>’</w:t>
      </w:r>
      <w:r w:rsidR="009D4A85" w:rsidRPr="0095276B">
        <w:t>ai rencontré d</w:t>
      </w:r>
      <w:r>
        <w:t>’</w:t>
      </w:r>
      <w:r w:rsidR="009D4A85" w:rsidRPr="0095276B">
        <w:t>hommes depuis cinq ans</w:t>
      </w:r>
      <w:r>
        <w:t xml:space="preserve">, </w:t>
      </w:r>
      <w:r w:rsidR="009D4A85" w:rsidRPr="0095276B">
        <w:t>avouez avec moi que ni les uns ni les autres n</w:t>
      </w:r>
      <w:r>
        <w:t>’</w:t>
      </w:r>
      <w:r w:rsidR="009D4A85" w:rsidRPr="0095276B">
        <w:t>ont jamais rien eu d</w:t>
      </w:r>
      <w:r>
        <w:t>’</w:t>
      </w:r>
      <w:r w:rsidR="009D4A85" w:rsidRPr="0095276B">
        <w:t>alléchant</w:t>
      </w:r>
      <w:r>
        <w:t>.</w:t>
      </w:r>
    </w:p>
    <w:p w14:paraId="55FD8B39" w14:textId="77777777" w:rsidR="006455E5" w:rsidRDefault="006455E5" w:rsidP="002666CE">
      <w:r>
        <w:t>« </w:t>
      </w:r>
      <w:r w:rsidR="009D4A85" w:rsidRPr="0095276B">
        <w:t>Je me marierai ou je ne me marierai pas</w:t>
      </w:r>
      <w:r>
        <w:t xml:space="preserve">, </w:t>
      </w:r>
      <w:r w:rsidR="009D4A85" w:rsidRPr="0095276B">
        <w:t>selon ce qu</w:t>
      </w:r>
      <w:r>
        <w:t>’</w:t>
      </w:r>
      <w:r w:rsidR="009D4A85" w:rsidRPr="0095276B">
        <w:t>il y a d</w:t>
      </w:r>
      <w:r>
        <w:t>’</w:t>
      </w:r>
      <w:r w:rsidR="009D4A85" w:rsidRPr="0095276B">
        <w:t>écrit au destin</w:t>
      </w:r>
      <w:r>
        <w:t xml:space="preserve">. </w:t>
      </w:r>
      <w:r w:rsidR="009D4A85" w:rsidRPr="0095276B">
        <w:t>Mais si le sort s</w:t>
      </w:r>
      <w:r>
        <w:t>’</w:t>
      </w:r>
      <w:r w:rsidR="009D4A85" w:rsidRPr="0095276B">
        <w:t>y intéresse</w:t>
      </w:r>
      <w:r>
        <w:t xml:space="preserve">, </w:t>
      </w:r>
      <w:r w:rsidR="009D4A85" w:rsidRPr="0095276B">
        <w:t>il saura en venir à bout sans que personne ait à intervenir</w:t>
      </w:r>
      <w:r>
        <w:t xml:space="preserve">, </w:t>
      </w:r>
      <w:r w:rsidR="009D4A85" w:rsidRPr="0095276B">
        <w:t xml:space="preserve">ni surtout mon </w:t>
      </w:r>
      <w:r w:rsidR="009D4A85" w:rsidRPr="0095276B">
        <w:lastRenderedPageBreak/>
        <w:t>père</w:t>
      </w:r>
      <w:r>
        <w:t xml:space="preserve">. </w:t>
      </w:r>
      <w:r w:rsidR="009D4A85" w:rsidRPr="0095276B">
        <w:t>Car il est terrible</w:t>
      </w:r>
      <w:r>
        <w:t xml:space="preserve">. </w:t>
      </w:r>
      <w:r w:rsidR="009D4A85" w:rsidRPr="0095276B">
        <w:t>Je l</w:t>
      </w:r>
      <w:r>
        <w:t>’</w:t>
      </w:r>
      <w:r w:rsidR="009D4A85" w:rsidRPr="0095276B">
        <w:t>entends d</w:t>
      </w:r>
      <w:r>
        <w:t>’</w:t>
      </w:r>
      <w:r w:rsidR="009D4A85" w:rsidRPr="0095276B">
        <w:t>ici qui s</w:t>
      </w:r>
      <w:r>
        <w:t>’</w:t>
      </w:r>
      <w:r w:rsidR="009D4A85" w:rsidRPr="0095276B">
        <w:t>en va répétant partout</w:t>
      </w:r>
      <w:r>
        <w:t xml:space="preserve">, </w:t>
      </w:r>
      <w:r w:rsidR="009D4A85" w:rsidRPr="0095276B">
        <w:t>avec cet air inimitable que nous lui connaissons</w:t>
      </w:r>
      <w:r>
        <w:t> : « </w:t>
      </w:r>
      <w:r w:rsidR="009D4A85" w:rsidRPr="0095276B">
        <w:t>Oui</w:t>
      </w:r>
      <w:r>
        <w:t xml:space="preserve">, </w:t>
      </w:r>
      <w:r w:rsidR="009D4A85" w:rsidRPr="0095276B">
        <w:t>ma fille est un esprit supérieur</w:t>
      </w:r>
      <w:r>
        <w:t>. »</w:t>
      </w:r>
      <w:r w:rsidR="009D4A85" w:rsidRPr="0095276B">
        <w:t xml:space="preserve"> Mais il n</w:t>
      </w:r>
      <w:r>
        <w:t>’</w:t>
      </w:r>
      <w:r w:rsidR="009D4A85" w:rsidRPr="0095276B">
        <w:t>est pas plutôt chez son ma</w:t>
      </w:r>
      <w:r w:rsidR="009D4A85" w:rsidRPr="0095276B">
        <w:t>r</w:t>
      </w:r>
      <w:r w:rsidR="009D4A85" w:rsidRPr="0095276B">
        <w:t>chand de grains ou chez son préfet</w:t>
      </w:r>
      <w:r>
        <w:t xml:space="preserve">, </w:t>
      </w:r>
      <w:r w:rsidR="009D4A85" w:rsidRPr="0095276B">
        <w:t>qu</w:t>
      </w:r>
      <w:r>
        <w:t>’</w:t>
      </w:r>
      <w:r w:rsidR="009D4A85" w:rsidRPr="0095276B">
        <w:t>il ne manque pas de leur demander</w:t>
      </w:r>
      <w:r>
        <w:t xml:space="preserve">, </w:t>
      </w:r>
      <w:r w:rsidR="009D4A85" w:rsidRPr="0095276B">
        <w:t xml:space="preserve">entre deux </w:t>
      </w:r>
      <w:r>
        <w:t>« </w:t>
      </w:r>
      <w:r w:rsidR="009D4A85" w:rsidRPr="0095276B">
        <w:t>considérations</w:t>
      </w:r>
      <w:r>
        <w:t xml:space="preserve"> », </w:t>
      </w:r>
      <w:r w:rsidR="009D4A85" w:rsidRPr="0095276B">
        <w:t>s</w:t>
      </w:r>
      <w:r>
        <w:t>’</w:t>
      </w:r>
      <w:r w:rsidR="009D4A85" w:rsidRPr="0095276B">
        <w:t>ils n</w:t>
      </w:r>
      <w:r>
        <w:t>’</w:t>
      </w:r>
      <w:r w:rsidR="009D4A85" w:rsidRPr="0095276B">
        <w:t>auraient pas quelque part un mari pour moi</w:t>
      </w:r>
      <w:r>
        <w:t>.</w:t>
      </w:r>
    </w:p>
    <w:p w14:paraId="0BA0734C" w14:textId="77777777" w:rsidR="006455E5" w:rsidRDefault="006455E5" w:rsidP="002666CE">
      <w:r>
        <w:t>« </w:t>
      </w:r>
      <w:r w:rsidR="009D4A85" w:rsidRPr="0095276B">
        <w:t>Tout cela ne justifie-t-il pas un peu la colère où il m</w:t>
      </w:r>
      <w:r>
        <w:t>’</w:t>
      </w:r>
      <w:r w:rsidR="009D4A85" w:rsidRPr="0095276B">
        <w:t>a j</w:t>
      </w:r>
      <w:r w:rsidR="009D4A85" w:rsidRPr="0095276B">
        <w:t>e</w:t>
      </w:r>
      <w:r w:rsidR="009D4A85" w:rsidRPr="0095276B">
        <w:t>tée en m</w:t>
      </w:r>
      <w:r>
        <w:t>’</w:t>
      </w:r>
      <w:r w:rsidR="009D4A85" w:rsidRPr="0095276B">
        <w:t>annonçant</w:t>
      </w:r>
      <w:r>
        <w:t xml:space="preserve">, </w:t>
      </w:r>
      <w:r w:rsidR="009D4A85" w:rsidRPr="0095276B">
        <w:t>l</w:t>
      </w:r>
      <w:r>
        <w:t>’</w:t>
      </w:r>
      <w:r w:rsidR="009D4A85" w:rsidRPr="0095276B">
        <w:t>innocent</w:t>
      </w:r>
      <w:r>
        <w:t xml:space="preserve">, </w:t>
      </w:r>
      <w:r w:rsidR="009D4A85" w:rsidRPr="0095276B">
        <w:t>qu</w:t>
      </w:r>
      <w:r>
        <w:t>’</w:t>
      </w:r>
      <w:r w:rsidR="009D4A85" w:rsidRPr="0095276B">
        <w:t>il m</w:t>
      </w:r>
      <w:r>
        <w:t>’</w:t>
      </w:r>
      <w:r w:rsidR="009D4A85" w:rsidRPr="0095276B">
        <w:t>avait mêlée à l</w:t>
      </w:r>
      <w:r>
        <w:t>’</w:t>
      </w:r>
      <w:r w:rsidR="009D4A85" w:rsidRPr="0095276B">
        <w:t>invitation d</w:t>
      </w:r>
      <w:r>
        <w:t>’</w:t>
      </w:r>
      <w:r w:rsidR="009D4A85" w:rsidRPr="0095276B">
        <w:t>un de ces petits Alsaciens dont je vous parlais</w:t>
      </w:r>
      <w:r>
        <w:t> ?</w:t>
      </w:r>
    </w:p>
    <w:p w14:paraId="68A8C8D6" w14:textId="77777777" w:rsidR="006455E5" w:rsidRDefault="006455E5" w:rsidP="002666CE">
      <w:r>
        <w:t>« </w:t>
      </w:r>
      <w:r w:rsidR="009D4A85" w:rsidRPr="0095276B">
        <w:t>Je n</w:t>
      </w:r>
      <w:r>
        <w:t>’</w:t>
      </w:r>
      <w:r w:rsidR="009D4A85" w:rsidRPr="0095276B">
        <w:t>ai plus de mère pour pouvoir me taire et passer in</w:t>
      </w:r>
      <w:r w:rsidR="009D4A85" w:rsidRPr="0095276B">
        <w:t>a</w:t>
      </w:r>
      <w:r w:rsidR="009D4A85" w:rsidRPr="0095276B">
        <w:t>perçue</w:t>
      </w:r>
      <w:r>
        <w:t xml:space="preserve">. </w:t>
      </w:r>
      <w:r w:rsidR="009D4A85" w:rsidRPr="0095276B">
        <w:t>Je suis obligée d</w:t>
      </w:r>
      <w:r>
        <w:t>’</w:t>
      </w:r>
      <w:r w:rsidR="009D4A85" w:rsidRPr="0095276B">
        <w:t xml:space="preserve">être là et de </w:t>
      </w:r>
      <w:r w:rsidR="009D4A85" w:rsidRPr="0095276B">
        <w:rPr>
          <w:i/>
          <w:iCs/>
        </w:rPr>
        <w:t>donner</w:t>
      </w:r>
      <w:r>
        <w:t xml:space="preserve">, </w:t>
      </w:r>
      <w:r w:rsidR="009D4A85" w:rsidRPr="0095276B">
        <w:t>comme la Garde</w:t>
      </w:r>
      <w:r>
        <w:t xml:space="preserve">. </w:t>
      </w:r>
      <w:r w:rsidR="009D4A85" w:rsidRPr="0095276B">
        <w:t>Du reste mon feu naturel finit toujours par prendre le dessus et m</w:t>
      </w:r>
      <w:r>
        <w:t>’</w:t>
      </w:r>
      <w:r w:rsidR="009D4A85" w:rsidRPr="0095276B">
        <w:t>emporter au-delà de ce qui est prudence</w:t>
      </w:r>
      <w:r>
        <w:t xml:space="preserve">. </w:t>
      </w:r>
      <w:r w:rsidR="009D4A85" w:rsidRPr="0095276B">
        <w:t>Vous m</w:t>
      </w:r>
      <w:r>
        <w:t>’</w:t>
      </w:r>
      <w:r w:rsidR="009D4A85" w:rsidRPr="0095276B">
        <w:t>avez vue cent fois à l</w:t>
      </w:r>
      <w:r>
        <w:t>’</w:t>
      </w:r>
      <w:r w:rsidR="009D4A85" w:rsidRPr="0095276B">
        <w:t>œuvre</w:t>
      </w:r>
      <w:r>
        <w:t> !</w:t>
      </w:r>
    </w:p>
    <w:p w14:paraId="272739EC" w14:textId="77777777" w:rsidR="006455E5" w:rsidRDefault="006455E5" w:rsidP="002666CE">
      <w:r>
        <w:t>« </w:t>
      </w:r>
      <w:r w:rsidR="009D4A85" w:rsidRPr="0095276B">
        <w:t>Aussi n</w:t>
      </w:r>
      <w:r>
        <w:t>’</w:t>
      </w:r>
      <w:r w:rsidR="009D4A85" w:rsidRPr="0095276B">
        <w:t>était-ce pas faute de lui avoir répété que j</w:t>
      </w:r>
      <w:r>
        <w:t>’</w:t>
      </w:r>
      <w:r w:rsidR="009D4A85" w:rsidRPr="0095276B">
        <w:t>ente</w:t>
      </w:r>
      <w:r w:rsidR="009D4A85" w:rsidRPr="0095276B">
        <w:t>n</w:t>
      </w:r>
      <w:r w:rsidR="009D4A85" w:rsidRPr="0095276B">
        <w:t>dais ne plus voir ni connaître personne</w:t>
      </w:r>
      <w:r>
        <w:t xml:space="preserve">, </w:t>
      </w:r>
      <w:r w:rsidR="009D4A85" w:rsidRPr="0095276B">
        <w:t>pas plus celui-là qu</w:t>
      </w:r>
      <w:r>
        <w:t>’</w:t>
      </w:r>
      <w:r w:rsidR="009D4A85" w:rsidRPr="0095276B">
        <w:t>un autre</w:t>
      </w:r>
      <w:r>
        <w:t xml:space="preserve">. </w:t>
      </w:r>
      <w:r w:rsidR="009D4A85" w:rsidRPr="0095276B">
        <w:t>Et même celui-là moins que qui que ce fût</w:t>
      </w:r>
      <w:r>
        <w:t>.</w:t>
      </w:r>
    </w:p>
    <w:p w14:paraId="59B2431D" w14:textId="3BCBA831" w:rsidR="006455E5" w:rsidRDefault="006455E5" w:rsidP="002666CE">
      <w:r>
        <w:t>« </w:t>
      </w:r>
      <w:r w:rsidR="009D4A85" w:rsidRPr="0095276B">
        <w:t>Car je l</w:t>
      </w:r>
      <w:r>
        <w:t>’</w:t>
      </w:r>
      <w:r w:rsidR="009D4A85" w:rsidRPr="0095276B">
        <w:t>ai déjà rencontré</w:t>
      </w:r>
      <w:r>
        <w:t xml:space="preserve">, </w:t>
      </w:r>
      <w:r w:rsidR="009D4A85" w:rsidRPr="0095276B">
        <w:t>ce garçon</w:t>
      </w:r>
      <w:r>
        <w:t xml:space="preserve">. </w:t>
      </w:r>
      <w:r w:rsidR="009D4A85" w:rsidRPr="0095276B">
        <w:t>D</w:t>
      </w:r>
      <w:r>
        <w:t>’</w:t>
      </w:r>
      <w:r w:rsidR="009D4A85" w:rsidRPr="0095276B">
        <w:t>abord ici</w:t>
      </w:r>
      <w:r>
        <w:t xml:space="preserve"> ; </w:t>
      </w:r>
      <w:r w:rsidR="009D4A85" w:rsidRPr="0095276B">
        <w:t xml:space="preserve">il venait remercier mon père pour je ne sais quelle histoire </w:t>
      </w:r>
      <w:r w:rsidR="008636E9" w:rsidRPr="0095276B">
        <w:t>o</w:t>
      </w:r>
      <w:r w:rsidR="008636E9">
        <w:t>ù</w:t>
      </w:r>
      <w:r w:rsidR="008636E9" w:rsidRPr="0095276B">
        <w:t xml:space="preserve"> </w:t>
      </w:r>
      <w:r w:rsidR="009D4A85" w:rsidRPr="0095276B">
        <w:t>les gens de Vendeuvre avaient montré une fois de plus leur vilaine âme</w:t>
      </w:r>
      <w:r>
        <w:t xml:space="preserve">. </w:t>
      </w:r>
      <w:r w:rsidR="009D4A85" w:rsidRPr="0095276B">
        <w:t>E</w:t>
      </w:r>
      <w:r w:rsidR="009D4A85" w:rsidRPr="0095276B">
        <w:t>n</w:t>
      </w:r>
      <w:r w:rsidR="009D4A85" w:rsidRPr="0095276B">
        <w:t>suite aperçu sur la route</w:t>
      </w:r>
      <w:r>
        <w:t xml:space="preserve">, </w:t>
      </w:r>
      <w:r w:rsidR="009D4A85" w:rsidRPr="0095276B">
        <w:t>au milieu de sa famille</w:t>
      </w:r>
      <w:r>
        <w:t>.</w:t>
      </w:r>
    </w:p>
    <w:p w14:paraId="04872A4A" w14:textId="77777777" w:rsidR="006455E5" w:rsidRDefault="006455E5" w:rsidP="002666CE">
      <w:r>
        <w:t>« </w:t>
      </w:r>
      <w:r w:rsidR="009D4A85" w:rsidRPr="0095276B">
        <w:t>Était-ce l</w:t>
      </w:r>
      <w:r>
        <w:t>’</w:t>
      </w:r>
      <w:r w:rsidR="009D4A85" w:rsidRPr="0095276B">
        <w:t>homme de l</w:t>
      </w:r>
      <w:r>
        <w:t>’</w:t>
      </w:r>
      <w:r w:rsidR="009D4A85" w:rsidRPr="0095276B">
        <w:t>Est</w:t>
      </w:r>
      <w:r>
        <w:t xml:space="preserve">, </w:t>
      </w:r>
      <w:r w:rsidR="009D4A85" w:rsidRPr="0095276B">
        <w:t>avec son caractère et sa ph</w:t>
      </w:r>
      <w:r w:rsidR="009D4A85" w:rsidRPr="0095276B">
        <w:t>y</w:t>
      </w:r>
      <w:r w:rsidR="009D4A85" w:rsidRPr="0095276B">
        <w:t>sionomie</w:t>
      </w:r>
      <w:r>
        <w:t xml:space="preserve"> ? </w:t>
      </w:r>
      <w:r w:rsidR="009D4A85" w:rsidRPr="0095276B">
        <w:t>Ou bien l</w:t>
      </w:r>
      <w:r>
        <w:t>’</w:t>
      </w:r>
      <w:r w:rsidR="009D4A85" w:rsidRPr="0095276B">
        <w:t>Israélite</w:t>
      </w:r>
      <w:r>
        <w:t xml:space="preserve"> (</w:t>
      </w:r>
      <w:r w:rsidR="009D4A85" w:rsidRPr="0095276B">
        <w:t>je n</w:t>
      </w:r>
      <w:r>
        <w:t>’</w:t>
      </w:r>
      <w:r w:rsidR="009D4A85" w:rsidRPr="0095276B">
        <w:t>en avais jamais vu jusque-là</w:t>
      </w:r>
      <w:r>
        <w:t xml:space="preserve">) ? </w:t>
      </w:r>
      <w:r w:rsidR="009D4A85" w:rsidRPr="0095276B">
        <w:t>Ou enfin n</w:t>
      </w:r>
      <w:r>
        <w:t>’</w:t>
      </w:r>
      <w:r w:rsidR="009D4A85" w:rsidRPr="0095276B">
        <w:t>était-ce pas bonnement l</w:t>
      </w:r>
      <w:r>
        <w:t>’</w:t>
      </w:r>
      <w:r w:rsidR="009D4A85" w:rsidRPr="0095276B">
        <w:t>individu et une espèce de personnalité</w:t>
      </w:r>
      <w:r>
        <w:t xml:space="preserve">, </w:t>
      </w:r>
      <w:r w:rsidR="009D4A85" w:rsidRPr="0095276B">
        <w:t>je n</w:t>
      </w:r>
      <w:r>
        <w:t>’</w:t>
      </w:r>
      <w:r w:rsidR="009D4A85" w:rsidRPr="0095276B">
        <w:t>ose dire de supériorité</w:t>
      </w:r>
      <w:r>
        <w:t xml:space="preserve">, </w:t>
      </w:r>
      <w:r w:rsidR="009D4A85" w:rsidRPr="0095276B">
        <w:t>répandue sur lui</w:t>
      </w:r>
      <w:r>
        <w:t xml:space="preserve">, </w:t>
      </w:r>
      <w:r w:rsidR="009D4A85" w:rsidRPr="0095276B">
        <w:t>qui m</w:t>
      </w:r>
      <w:r>
        <w:t>’</w:t>
      </w:r>
      <w:r w:rsidR="009D4A85" w:rsidRPr="0095276B">
        <w:t>a forcée à le remarquer</w:t>
      </w:r>
      <w:r>
        <w:t> ?</w:t>
      </w:r>
    </w:p>
    <w:p w14:paraId="2AA8E267" w14:textId="77777777" w:rsidR="006455E5" w:rsidRDefault="006455E5" w:rsidP="002666CE">
      <w:r>
        <w:t>« </w:t>
      </w:r>
      <w:r w:rsidR="009D4A85" w:rsidRPr="0095276B">
        <w:t>Toujours est-il que ce garçon</w:t>
      </w:r>
      <w:r>
        <w:t xml:space="preserve">, </w:t>
      </w:r>
      <w:r w:rsidR="009D4A85" w:rsidRPr="0095276B">
        <w:t>qui n</w:t>
      </w:r>
      <w:r>
        <w:t>’</w:t>
      </w:r>
      <w:r w:rsidR="009D4A85" w:rsidRPr="0095276B">
        <w:t>est ni beau ni ce qu</w:t>
      </w:r>
      <w:r>
        <w:t>’</w:t>
      </w:r>
      <w:r w:rsidR="009D4A85" w:rsidRPr="0095276B">
        <w:t>on appelle séduisant</w:t>
      </w:r>
      <w:r>
        <w:t xml:space="preserve">, </w:t>
      </w:r>
      <w:r w:rsidR="009D4A85" w:rsidRPr="0095276B">
        <w:t>mais uniquement propre et simple</w:t>
      </w:r>
      <w:r>
        <w:t xml:space="preserve">, </w:t>
      </w:r>
      <w:r w:rsidR="009D4A85" w:rsidRPr="0095276B">
        <w:t>m</w:t>
      </w:r>
      <w:r>
        <w:t>’</w:t>
      </w:r>
      <w:r w:rsidR="009D4A85" w:rsidRPr="0095276B">
        <w:t>a paru d</w:t>
      </w:r>
      <w:r>
        <w:t>’</w:t>
      </w:r>
      <w:r w:rsidR="009D4A85" w:rsidRPr="0095276B">
        <w:t>une espèce nouvelle</w:t>
      </w:r>
      <w:r>
        <w:t xml:space="preserve">. </w:t>
      </w:r>
      <w:r w:rsidR="009D4A85" w:rsidRPr="0095276B">
        <w:t>Une sorte de sûreté en lui</w:t>
      </w:r>
      <w:r>
        <w:t xml:space="preserve">, </w:t>
      </w:r>
      <w:r w:rsidR="009D4A85" w:rsidRPr="0095276B">
        <w:t>une force pleine et toutefois contenue</w:t>
      </w:r>
      <w:r>
        <w:t xml:space="preserve">, </w:t>
      </w:r>
      <w:r w:rsidR="009D4A85" w:rsidRPr="0095276B">
        <w:t xml:space="preserve">de la fierté gâtée par </w:t>
      </w:r>
      <w:r w:rsidR="009D4A85" w:rsidRPr="0095276B">
        <w:lastRenderedPageBreak/>
        <w:t>du mépris</w:t>
      </w:r>
      <w:r>
        <w:t xml:space="preserve">, </w:t>
      </w:r>
      <w:r>
        <w:rPr>
          <w:rFonts w:eastAsia="Georgia" w:cs="Georgia"/>
        </w:rPr>
        <w:t xml:space="preserve">– </w:t>
      </w:r>
      <w:r w:rsidR="009D4A85" w:rsidRPr="0095276B">
        <w:t>de la jeunesse</w:t>
      </w:r>
      <w:r>
        <w:t xml:space="preserve">, </w:t>
      </w:r>
      <w:r w:rsidR="009D4A85" w:rsidRPr="0095276B">
        <w:t>de la vie fraîche</w:t>
      </w:r>
      <w:r>
        <w:t xml:space="preserve">, </w:t>
      </w:r>
      <w:r w:rsidR="009D4A85" w:rsidRPr="0095276B">
        <w:t>toute neuve</w:t>
      </w:r>
      <w:r>
        <w:t xml:space="preserve">, </w:t>
      </w:r>
      <w:r w:rsidR="009D4A85" w:rsidRPr="0095276B">
        <w:t>active</w:t>
      </w:r>
      <w:r>
        <w:t xml:space="preserve">, </w:t>
      </w:r>
      <w:r w:rsidR="009D4A85" w:rsidRPr="0095276B">
        <w:t>curieuse et gaie</w:t>
      </w:r>
      <w:r>
        <w:t xml:space="preserve">, </w:t>
      </w:r>
      <w:r w:rsidR="009D4A85" w:rsidRPr="0095276B">
        <w:t>de la vie enfin</w:t>
      </w:r>
      <w:r>
        <w:t xml:space="preserve">, </w:t>
      </w:r>
      <w:r>
        <w:rPr>
          <w:rFonts w:eastAsia="Georgia" w:cs="Georgia"/>
        </w:rPr>
        <w:t xml:space="preserve">– </w:t>
      </w:r>
      <w:r w:rsidR="009D4A85" w:rsidRPr="0095276B">
        <w:t>une créature faite pour comprendre</w:t>
      </w:r>
      <w:r>
        <w:t xml:space="preserve">, </w:t>
      </w:r>
      <w:r w:rsidR="009D4A85" w:rsidRPr="0095276B">
        <w:t>comprendre tout de suite et juste dans le sens</w:t>
      </w:r>
      <w:r>
        <w:t xml:space="preserve">, </w:t>
      </w:r>
      <w:r w:rsidR="009D4A85" w:rsidRPr="0095276B">
        <w:t>avec les racines et les prolongements de vos intentions</w:t>
      </w:r>
      <w:r>
        <w:t xml:space="preserve">, </w:t>
      </w:r>
      <w:r w:rsidR="009D4A85" w:rsidRPr="0095276B">
        <w:t>et</w:t>
      </w:r>
      <w:r>
        <w:t xml:space="preserve">, </w:t>
      </w:r>
      <w:r w:rsidR="009D4A85" w:rsidRPr="0095276B">
        <w:t>sans doute</w:t>
      </w:r>
      <w:r>
        <w:t xml:space="preserve">, </w:t>
      </w:r>
      <w:r w:rsidR="009D4A85" w:rsidRPr="0095276B">
        <w:t>pour vous précéder</w:t>
      </w:r>
      <w:r>
        <w:t xml:space="preserve">, </w:t>
      </w:r>
      <w:r w:rsidR="009D4A85" w:rsidRPr="0095276B">
        <w:t>au bout de peu de temps</w:t>
      </w:r>
      <w:r>
        <w:t xml:space="preserve">, </w:t>
      </w:r>
      <w:r w:rsidR="009D4A85" w:rsidRPr="0095276B">
        <w:t>et deviner</w:t>
      </w:r>
      <w:r>
        <w:t xml:space="preserve">. </w:t>
      </w:r>
      <w:r w:rsidR="009D4A85" w:rsidRPr="0095276B">
        <w:t>Du reste une non formation</w:t>
      </w:r>
      <w:r>
        <w:t xml:space="preserve">, </w:t>
      </w:r>
      <w:r w:rsidR="009D4A85" w:rsidRPr="0095276B">
        <w:t>une inculture stupéfiantes</w:t>
      </w:r>
      <w:r>
        <w:t xml:space="preserve">. </w:t>
      </w:r>
      <w:r w:rsidR="009D4A85" w:rsidRPr="0095276B">
        <w:t>Un vrai enfant-homme</w:t>
      </w:r>
      <w:r>
        <w:t xml:space="preserve">, </w:t>
      </w:r>
      <w:r w:rsidR="009D4A85" w:rsidRPr="0095276B">
        <w:t>au contraire des hommes-enfants dont nous sommes entourées</w:t>
      </w:r>
      <w:r>
        <w:t>.</w:t>
      </w:r>
    </w:p>
    <w:p w14:paraId="718179D6" w14:textId="77777777" w:rsidR="006455E5" w:rsidRDefault="006455E5" w:rsidP="002666CE">
      <w:r>
        <w:t>« </w:t>
      </w:r>
      <w:r w:rsidR="009D4A85" w:rsidRPr="0095276B">
        <w:t>Et pourtant</w:t>
      </w:r>
      <w:r>
        <w:t xml:space="preserve">, </w:t>
      </w:r>
      <w:r w:rsidR="009D4A85" w:rsidRPr="0095276B">
        <w:t>en lui</w:t>
      </w:r>
      <w:r>
        <w:t xml:space="preserve">, </w:t>
      </w:r>
      <w:r w:rsidR="009D4A85" w:rsidRPr="0095276B">
        <w:t>un élément tout singulier et inatte</w:t>
      </w:r>
      <w:r w:rsidR="009D4A85" w:rsidRPr="0095276B">
        <w:t>n</w:t>
      </w:r>
      <w:r w:rsidR="009D4A85" w:rsidRPr="0095276B">
        <w:t>du</w:t>
      </w:r>
      <w:r>
        <w:t xml:space="preserve">, </w:t>
      </w:r>
      <w:r w:rsidR="009D4A85" w:rsidRPr="0095276B">
        <w:t>qui ne laisse pas de repousser</w:t>
      </w:r>
      <w:r>
        <w:t xml:space="preserve">, </w:t>
      </w:r>
      <w:r w:rsidR="009D4A85" w:rsidRPr="0095276B">
        <w:t>et que rien d</w:t>
      </w:r>
      <w:r>
        <w:t>’</w:t>
      </w:r>
      <w:r w:rsidR="009D4A85" w:rsidRPr="0095276B">
        <w:t>analogue n</w:t>
      </w:r>
      <w:r>
        <w:t>’</w:t>
      </w:r>
      <w:r w:rsidR="009D4A85" w:rsidRPr="0095276B">
        <w:t>e</w:t>
      </w:r>
      <w:r w:rsidR="009D4A85" w:rsidRPr="0095276B">
        <w:t>x</w:t>
      </w:r>
      <w:r w:rsidR="009D4A85" w:rsidRPr="0095276B">
        <w:t>prime</w:t>
      </w:r>
      <w:r>
        <w:t xml:space="preserve">, </w:t>
      </w:r>
      <w:r w:rsidR="009D4A85" w:rsidRPr="0095276B">
        <w:t>sinon une image presque horrible</w:t>
      </w:r>
      <w:r>
        <w:t xml:space="preserve">, </w:t>
      </w:r>
      <w:r>
        <w:rPr>
          <w:rFonts w:eastAsia="Georgia" w:cs="Georgia"/>
        </w:rPr>
        <w:t xml:space="preserve">– </w:t>
      </w:r>
      <w:r w:rsidR="009D4A85" w:rsidRPr="0095276B">
        <w:t>cet esprit étranger</w:t>
      </w:r>
      <w:r>
        <w:t xml:space="preserve">, </w:t>
      </w:r>
      <w:r w:rsidR="009D4A85" w:rsidRPr="0095276B">
        <w:t>vif et mécanique qu</w:t>
      </w:r>
      <w:r>
        <w:t>’</w:t>
      </w:r>
      <w:r w:rsidR="009D4A85" w:rsidRPr="0095276B">
        <w:t>il y a dans une fourmi</w:t>
      </w:r>
      <w:r>
        <w:t xml:space="preserve">, </w:t>
      </w:r>
      <w:r w:rsidR="009D4A85" w:rsidRPr="0095276B">
        <w:t>vous voyez</w:t>
      </w:r>
      <w:r>
        <w:t xml:space="preserve"> ? </w:t>
      </w:r>
      <w:r>
        <w:rPr>
          <w:rFonts w:eastAsia="Georgia" w:cs="Georgia"/>
        </w:rPr>
        <w:t xml:space="preserve">– </w:t>
      </w:r>
      <w:r w:rsidR="009D4A85" w:rsidRPr="0095276B">
        <w:t>avec cette certitude métallique qui nous semble impitoyable</w:t>
      </w:r>
      <w:r>
        <w:t xml:space="preserve">, </w:t>
      </w:r>
      <w:r w:rsidR="009D4A85" w:rsidRPr="0095276B">
        <w:t>parce qu</w:t>
      </w:r>
      <w:r>
        <w:t>’</w:t>
      </w:r>
      <w:r w:rsidR="009D4A85" w:rsidRPr="0095276B">
        <w:t>il n</w:t>
      </w:r>
      <w:r>
        <w:t>’</w:t>
      </w:r>
      <w:r w:rsidR="009D4A85" w:rsidRPr="0095276B">
        <w:t>y a pas de commun territoire entre leurs mobiles et les nôtres</w:t>
      </w:r>
      <w:r>
        <w:t>.</w:t>
      </w:r>
    </w:p>
    <w:p w14:paraId="26C2C749" w14:textId="77777777" w:rsidR="006455E5" w:rsidRDefault="006455E5" w:rsidP="002666CE">
      <w:r>
        <w:t>« </w:t>
      </w:r>
      <w:r w:rsidR="009D4A85" w:rsidRPr="0095276B">
        <w:t>Mais peut-être est-ce là une impression que dégage tout homme tant soit peu singulier</w:t>
      </w:r>
      <w:r>
        <w:t>.</w:t>
      </w:r>
    </w:p>
    <w:p w14:paraId="2ADA128B" w14:textId="77777777" w:rsidR="006455E5" w:rsidRDefault="006455E5" w:rsidP="002666CE">
      <w:r>
        <w:t>« </w:t>
      </w:r>
      <w:r w:rsidR="009D4A85" w:rsidRPr="0095276B">
        <w:t>Quoi qu</w:t>
      </w:r>
      <w:r>
        <w:t>’</w:t>
      </w:r>
      <w:r w:rsidR="009D4A85" w:rsidRPr="0095276B">
        <w:t>il en soit</w:t>
      </w:r>
      <w:r>
        <w:t xml:space="preserve">, </w:t>
      </w:r>
      <w:r w:rsidR="009D4A85" w:rsidRPr="0095276B">
        <w:t>même réduit à ses exactes proportions</w:t>
      </w:r>
      <w:r>
        <w:t xml:space="preserve">, </w:t>
      </w:r>
      <w:r w:rsidR="009D4A85" w:rsidRPr="0095276B">
        <w:t>ce garçon</w:t>
      </w:r>
      <w:r>
        <w:t xml:space="preserve">, </w:t>
      </w:r>
      <w:r w:rsidR="009D4A85" w:rsidRPr="0095276B">
        <w:t>vous devez en juger comme moi</w:t>
      </w:r>
      <w:r>
        <w:t xml:space="preserve">, </w:t>
      </w:r>
      <w:r w:rsidR="009D4A85" w:rsidRPr="0095276B">
        <w:t>n</w:t>
      </w:r>
      <w:r>
        <w:t>’</w:t>
      </w:r>
      <w:r w:rsidR="009D4A85" w:rsidRPr="0095276B">
        <w:t>a rien à faire dans ma vie</w:t>
      </w:r>
      <w:r>
        <w:t xml:space="preserve">. </w:t>
      </w:r>
      <w:r w:rsidR="009D4A85" w:rsidRPr="0095276B">
        <w:t>Je ne peux accepter d</w:t>
      </w:r>
      <w:r>
        <w:t>’</w:t>
      </w:r>
      <w:r w:rsidR="009D4A85" w:rsidRPr="0095276B">
        <w:t>y laisser rien entrer qui détruise l</w:t>
      </w:r>
      <w:r>
        <w:t>’</w:t>
      </w:r>
      <w:r w:rsidR="009D4A85" w:rsidRPr="0095276B">
        <w:t>organisation et l</w:t>
      </w:r>
      <w:r>
        <w:t>’</w:t>
      </w:r>
      <w:r w:rsidR="009D4A85" w:rsidRPr="0095276B">
        <w:t>équilibre que j</w:t>
      </w:r>
      <w:r>
        <w:t>’</w:t>
      </w:r>
      <w:r w:rsidR="009D4A85" w:rsidRPr="0095276B">
        <w:t>ai su lui donner</w:t>
      </w:r>
      <w:r>
        <w:t xml:space="preserve">. </w:t>
      </w:r>
      <w:r w:rsidR="009D4A85" w:rsidRPr="0095276B">
        <w:t>Rien n</w:t>
      </w:r>
      <w:r>
        <w:t>’</w:t>
      </w:r>
      <w:r w:rsidR="009D4A85" w:rsidRPr="0095276B">
        <w:t>y pén</w:t>
      </w:r>
      <w:r w:rsidR="009D4A85" w:rsidRPr="0095276B">
        <w:t>é</w:t>
      </w:r>
      <w:r w:rsidR="009D4A85" w:rsidRPr="0095276B">
        <w:t>trera plus que d</w:t>
      </w:r>
      <w:r>
        <w:t>’</w:t>
      </w:r>
      <w:r w:rsidR="009D4A85" w:rsidRPr="0095276B">
        <w:t>inévitable</w:t>
      </w:r>
      <w:r>
        <w:t xml:space="preserve">. </w:t>
      </w:r>
      <w:r w:rsidR="009D4A85" w:rsidRPr="0095276B">
        <w:t>Ni un passant curieux</w:t>
      </w:r>
      <w:r>
        <w:t xml:space="preserve">, </w:t>
      </w:r>
      <w:r w:rsidR="009D4A85" w:rsidRPr="0095276B">
        <w:t>ni tout autre</w:t>
      </w:r>
      <w:r>
        <w:t xml:space="preserve">. </w:t>
      </w:r>
      <w:r w:rsidR="009D4A85" w:rsidRPr="0095276B">
        <w:t>Elle est</w:t>
      </w:r>
      <w:r>
        <w:t xml:space="preserve">, </w:t>
      </w:r>
      <w:r>
        <w:rPr>
          <w:rFonts w:eastAsia="Georgia" w:cs="Georgia"/>
        </w:rPr>
        <w:t xml:space="preserve">– </w:t>
      </w:r>
      <w:r w:rsidR="009D4A85" w:rsidRPr="0095276B">
        <w:t>depuis deux événements que je n</w:t>
      </w:r>
      <w:r>
        <w:t>’</w:t>
      </w:r>
      <w:r w:rsidR="009D4A85" w:rsidRPr="0095276B">
        <w:t>ai pas besoin de vous rappeler</w:t>
      </w:r>
      <w:r>
        <w:t xml:space="preserve">, </w:t>
      </w:r>
      <w:r>
        <w:rPr>
          <w:rFonts w:eastAsia="Georgia" w:cs="Georgia"/>
        </w:rPr>
        <w:t xml:space="preserve">– </w:t>
      </w:r>
      <w:r w:rsidR="009D4A85" w:rsidRPr="0095276B">
        <w:t>mon dernier bien</w:t>
      </w:r>
      <w:r>
        <w:t xml:space="preserve">. </w:t>
      </w:r>
      <w:r w:rsidR="009D4A85" w:rsidRPr="0095276B">
        <w:t>Si même je dois vieillir se</w:t>
      </w:r>
      <w:r w:rsidR="009D4A85" w:rsidRPr="0095276B">
        <w:t>u</w:t>
      </w:r>
      <w:r w:rsidR="009D4A85" w:rsidRPr="0095276B">
        <w:t>le</w:t>
      </w:r>
      <w:r>
        <w:t xml:space="preserve">, </w:t>
      </w:r>
      <w:r w:rsidR="009D4A85" w:rsidRPr="0095276B">
        <w:t>il est assez de soins</w:t>
      </w:r>
      <w:r>
        <w:t xml:space="preserve">, </w:t>
      </w:r>
      <w:r w:rsidR="009D4A85" w:rsidRPr="0095276B">
        <w:t>en ce monde</w:t>
      </w:r>
      <w:r>
        <w:t xml:space="preserve">, </w:t>
      </w:r>
      <w:r w:rsidR="009D4A85" w:rsidRPr="0095276B">
        <w:t>pour meubler mon exi</w:t>
      </w:r>
      <w:r w:rsidR="009D4A85" w:rsidRPr="0095276B">
        <w:t>s</w:t>
      </w:r>
      <w:r w:rsidR="009D4A85" w:rsidRPr="0095276B">
        <w:t>tence de la cave au grenier</w:t>
      </w:r>
      <w:r>
        <w:t xml:space="preserve">. </w:t>
      </w:r>
      <w:r w:rsidR="009D4A85" w:rsidRPr="0095276B">
        <w:t>Tant qu</w:t>
      </w:r>
      <w:r>
        <w:t>’</w:t>
      </w:r>
      <w:r w:rsidR="009D4A85" w:rsidRPr="0095276B">
        <w:t>il restera un tableau à voir</w:t>
      </w:r>
      <w:r>
        <w:t xml:space="preserve">, </w:t>
      </w:r>
      <w:r w:rsidR="009D4A85" w:rsidRPr="0095276B">
        <w:t>une symphonie ou un quatuor à</w:t>
      </w:r>
      <w:r>
        <w:t>…</w:t>
      </w:r>
    </w:p>
    <w:p w14:paraId="0425A109" w14:textId="77777777" w:rsidR="006455E5" w:rsidRDefault="006455E5" w:rsidP="002666CE">
      <w:r>
        <w:t>« </w:t>
      </w:r>
      <w:r w:rsidR="009D4A85" w:rsidRPr="0095276B">
        <w:t xml:space="preserve">Mais </w:t>
      </w:r>
      <w:smartTag w:uri="urn:schemas-microsoft-com:office:smarttags" w:element="PersonName">
        <w:smartTagPr>
          <w:attr w:name="ProductID" w:val="la Puissance"/>
        </w:smartTagPr>
        <w:r w:rsidR="009D4A85" w:rsidRPr="0095276B">
          <w:t>la Puissance</w:t>
        </w:r>
      </w:smartTag>
      <w:r w:rsidR="009D4A85" w:rsidRPr="0095276B">
        <w:t xml:space="preserve"> qui dispose de nos actions a résolu de ne me rien épargner</w:t>
      </w:r>
      <w:r>
        <w:t xml:space="preserve">. </w:t>
      </w:r>
      <w:r w:rsidR="009D4A85" w:rsidRPr="0095276B">
        <w:t>Il y a un moment que la cloche de la ba</w:t>
      </w:r>
      <w:r w:rsidR="009D4A85" w:rsidRPr="0095276B">
        <w:t>r</w:t>
      </w:r>
      <w:r w:rsidR="009D4A85" w:rsidRPr="0095276B">
        <w:t>rière a cloché</w:t>
      </w:r>
      <w:r>
        <w:t xml:space="preserve">. </w:t>
      </w:r>
      <w:r w:rsidR="009D4A85" w:rsidRPr="0095276B">
        <w:t>Le voici qui tourne le coin de l</w:t>
      </w:r>
      <w:r>
        <w:t>’</w:t>
      </w:r>
      <w:r w:rsidR="009D4A85" w:rsidRPr="0095276B">
        <w:t>allée</w:t>
      </w:r>
      <w:r>
        <w:t xml:space="preserve">. </w:t>
      </w:r>
      <w:r w:rsidR="009D4A85" w:rsidRPr="0095276B">
        <w:t xml:space="preserve">Je le </w:t>
      </w:r>
      <w:r w:rsidR="009D4A85" w:rsidRPr="0095276B">
        <w:lastRenderedPageBreak/>
        <w:t>vois par ma fenêtre approcher</w:t>
      </w:r>
      <w:r>
        <w:t xml:space="preserve">. </w:t>
      </w:r>
      <w:r w:rsidR="009D4A85" w:rsidRPr="0095276B">
        <w:t>Quelle folie ai-je donc laissé commettre à mon père</w:t>
      </w:r>
      <w:r>
        <w:t> ?</w:t>
      </w:r>
    </w:p>
    <w:p w14:paraId="2F0F4391" w14:textId="77777777" w:rsidR="006455E5" w:rsidRDefault="006455E5" w:rsidP="002666CE">
      <w:r>
        <w:t>« </w:t>
      </w:r>
      <w:r w:rsidR="009D4A85" w:rsidRPr="0095276B">
        <w:t>Grâce à Dieu</w:t>
      </w:r>
      <w:r>
        <w:t xml:space="preserve">, </w:t>
      </w:r>
      <w:r w:rsidR="009D4A85" w:rsidRPr="0095276B">
        <w:t>il n</w:t>
      </w:r>
      <w:r>
        <w:t>’</w:t>
      </w:r>
      <w:r w:rsidR="009D4A85" w:rsidRPr="0095276B">
        <w:t>est pas seul</w:t>
      </w:r>
      <w:r>
        <w:t xml:space="preserve"> </w:t>
      </w:r>
      <w:r>
        <w:rPr>
          <w:rFonts w:eastAsia="Georgia" w:cs="Georgia"/>
        </w:rPr>
        <w:t xml:space="preserve">– </w:t>
      </w:r>
      <w:r w:rsidR="009D4A85" w:rsidRPr="0095276B">
        <w:t>il tient un petit garçon brun par la main</w:t>
      </w:r>
      <w:r>
        <w:t xml:space="preserve"> </w:t>
      </w:r>
      <w:r>
        <w:rPr>
          <w:rFonts w:eastAsia="Georgia" w:cs="Georgia"/>
        </w:rPr>
        <w:t xml:space="preserve">– </w:t>
      </w:r>
      <w:r w:rsidR="009D4A85" w:rsidRPr="0095276B">
        <w:t>il est donc marié</w:t>
      </w:r>
      <w:r>
        <w:t xml:space="preserve"> ? </w:t>
      </w:r>
      <w:r>
        <w:rPr>
          <w:rFonts w:eastAsia="Georgia" w:cs="Georgia"/>
        </w:rPr>
        <w:t xml:space="preserve">– </w:t>
      </w:r>
      <w:r w:rsidR="009D4A85" w:rsidRPr="0095276B">
        <w:t>il a donc un fils</w:t>
      </w:r>
      <w:r>
        <w:t xml:space="preserve"> ? </w:t>
      </w:r>
      <w:r>
        <w:rPr>
          <w:rFonts w:eastAsia="Georgia" w:cs="Georgia"/>
        </w:rPr>
        <w:t xml:space="preserve">– </w:t>
      </w:r>
      <w:r w:rsidR="009D4A85" w:rsidRPr="0095276B">
        <w:t>Il y a tout de même une justice dans l</w:t>
      </w:r>
      <w:r>
        <w:t>’</w:t>
      </w:r>
      <w:r w:rsidR="009D4A85" w:rsidRPr="0095276B">
        <w:t>injustice</w:t>
      </w:r>
      <w:r>
        <w:t xml:space="preserve">, </w:t>
      </w:r>
      <w:r w:rsidR="009D4A85" w:rsidRPr="0095276B">
        <w:t>je m</w:t>
      </w:r>
      <w:r>
        <w:t>’</w:t>
      </w:r>
      <w:r w:rsidR="009D4A85" w:rsidRPr="0095276B">
        <w:t>occuperai de l</w:t>
      </w:r>
      <w:r>
        <w:t>’</w:t>
      </w:r>
      <w:r w:rsidR="009D4A85" w:rsidRPr="0095276B">
        <w:t>enfant</w:t>
      </w:r>
      <w:r>
        <w:t>.</w:t>
      </w:r>
    </w:p>
    <w:p w14:paraId="4AF5F153" w14:textId="77777777" w:rsidR="006455E5" w:rsidRDefault="006455E5" w:rsidP="002666CE">
      <w:r>
        <w:t>« </w:t>
      </w:r>
      <w:r w:rsidR="009D4A85" w:rsidRPr="0095276B">
        <w:t>Déchiffrerez-vous le gribouillage de ces dernières lignes</w:t>
      </w:r>
      <w:r>
        <w:t xml:space="preserve"> ? </w:t>
      </w:r>
      <w:r w:rsidR="009D4A85" w:rsidRPr="0095276B">
        <w:t>Il passe le seuil</w:t>
      </w:r>
      <w:r>
        <w:t xml:space="preserve">. </w:t>
      </w:r>
      <w:r w:rsidR="009D4A85" w:rsidRPr="0095276B">
        <w:t>Il faut me décider à vous quitter</w:t>
      </w:r>
      <w:r>
        <w:t>.</w:t>
      </w:r>
    </w:p>
    <w:p w14:paraId="72B1C6F2" w14:textId="779FDD33" w:rsidR="002666CE" w:rsidRDefault="006455E5" w:rsidP="002666CE">
      <w:r>
        <w:t>« </w:t>
      </w:r>
      <w:r w:rsidR="009D4A85" w:rsidRPr="0095276B">
        <w:t>Ah</w:t>
      </w:r>
      <w:r>
        <w:t xml:space="preserve">, </w:t>
      </w:r>
      <w:r w:rsidR="009D4A85" w:rsidRPr="0095276B">
        <w:t>bonne amie</w:t>
      </w:r>
      <w:r>
        <w:t xml:space="preserve">, </w:t>
      </w:r>
      <w:r w:rsidR="009D4A85" w:rsidRPr="0095276B">
        <w:t>chère vieille amie</w:t>
      </w:r>
      <w:r>
        <w:t xml:space="preserve">, </w:t>
      </w:r>
      <w:r w:rsidR="009D4A85" w:rsidRPr="0095276B">
        <w:t>que n</w:t>
      </w:r>
      <w:r>
        <w:t>’</w:t>
      </w:r>
      <w:r w:rsidR="009D4A85" w:rsidRPr="0095276B">
        <w:t>êtes-vous là pour apporter à la plus dénuée des vies le secours de votre pr</w:t>
      </w:r>
      <w:r w:rsidR="009D4A85" w:rsidRPr="0095276B">
        <w:t>é</w:t>
      </w:r>
      <w:r w:rsidR="009D4A85" w:rsidRPr="0095276B">
        <w:t>sence judicieuse et muette</w:t>
      </w:r>
      <w:r>
        <w:t> ! »</w:t>
      </w:r>
    </w:p>
    <w:p w14:paraId="0BF1AF22" w14:textId="77777777" w:rsidR="006455E5" w:rsidRDefault="006455E5" w:rsidP="002666CE"/>
    <w:p w14:paraId="742AFE51" w14:textId="02F43368" w:rsidR="006455E5" w:rsidRDefault="009D4A85" w:rsidP="002666CE">
      <w:r w:rsidRPr="0095276B">
        <w:t>Le fidèle Hilaire grattait déjà à la porte</w:t>
      </w:r>
      <w:r w:rsidR="006455E5">
        <w:t xml:space="preserve">. </w:t>
      </w:r>
      <w:r w:rsidRPr="0095276B">
        <w:t>Hélène reconnut une fois de plus</w:t>
      </w:r>
      <w:r w:rsidR="006455E5">
        <w:t xml:space="preserve">, </w:t>
      </w:r>
      <w:r w:rsidRPr="0095276B">
        <w:t>à ce zèle</w:t>
      </w:r>
      <w:r w:rsidR="006455E5">
        <w:t xml:space="preserve">, </w:t>
      </w:r>
      <w:r w:rsidRPr="0095276B">
        <w:t>l</w:t>
      </w:r>
      <w:r w:rsidR="006455E5">
        <w:t>’</w:t>
      </w:r>
      <w:r w:rsidRPr="0095276B">
        <w:t>attachement exclusif des domest</w:t>
      </w:r>
      <w:r w:rsidRPr="0095276B">
        <w:t>i</w:t>
      </w:r>
      <w:r w:rsidRPr="0095276B">
        <w:t xml:space="preserve">ques à </w:t>
      </w:r>
      <w:r w:rsidR="006455E5">
        <w:t>M. </w:t>
      </w:r>
      <w:r w:rsidRPr="0095276B">
        <w:t xml:space="preserve">Le </w:t>
      </w:r>
      <w:proofErr w:type="spellStart"/>
      <w:r w:rsidRPr="0095276B">
        <w:t>Pleynier</w:t>
      </w:r>
      <w:proofErr w:type="spellEnd"/>
      <w:r w:rsidR="006455E5">
        <w:t xml:space="preserve">, </w:t>
      </w:r>
      <w:r w:rsidRPr="0095276B">
        <w:t>et une pointe d</w:t>
      </w:r>
      <w:r w:rsidR="006455E5">
        <w:t>’</w:t>
      </w:r>
      <w:r w:rsidRPr="0095276B">
        <w:t>affectation à se faire ses messagers</w:t>
      </w:r>
      <w:r w:rsidR="006455E5">
        <w:t>.</w:t>
      </w:r>
    </w:p>
    <w:p w14:paraId="649EF0B1" w14:textId="5837EA79" w:rsidR="009D4A85" w:rsidRPr="0095276B" w:rsidRDefault="009D4A85" w:rsidP="006455E5">
      <w:pPr>
        <w:pStyle w:val="Titre2"/>
        <w:pageBreakBefore/>
        <w:rPr>
          <w:szCs w:val="44"/>
        </w:rPr>
      </w:pPr>
      <w:bookmarkStart w:id="28" w:name="_Toc197888831"/>
      <w:r w:rsidRPr="0095276B">
        <w:rPr>
          <w:szCs w:val="44"/>
        </w:rPr>
        <w:lastRenderedPageBreak/>
        <w:t>9</w:t>
      </w:r>
      <w:bookmarkEnd w:id="28"/>
      <w:r w:rsidRPr="0095276B">
        <w:rPr>
          <w:szCs w:val="44"/>
        </w:rPr>
        <w:br/>
      </w:r>
    </w:p>
    <w:p w14:paraId="476E2831" w14:textId="77777777" w:rsidR="006455E5" w:rsidRDefault="006455E5" w:rsidP="002666CE">
      <w:r>
        <w:rPr>
          <w:rFonts w:eastAsia="Georgia" w:cs="Georgia"/>
        </w:rPr>
        <w:t>« </w:t>
      </w:r>
      <w:r w:rsidR="009D4A85" w:rsidRPr="0095276B">
        <w:t>J</w:t>
      </w:r>
      <w:r>
        <w:t>’</w:t>
      </w:r>
      <w:r w:rsidR="009D4A85" w:rsidRPr="0095276B">
        <w:t>ai pris la liberté de vous amener mon petit neveu</w:t>
      </w:r>
      <w:r>
        <w:t> »</w:t>
      </w:r>
      <w:r w:rsidR="009D4A85" w:rsidRPr="0095276B">
        <w:t xml:space="preserve"> d</w:t>
      </w:r>
      <w:r w:rsidR="009D4A85" w:rsidRPr="0095276B">
        <w:t>i</w:t>
      </w:r>
      <w:r w:rsidR="009D4A85" w:rsidRPr="0095276B">
        <w:t>sait</w:t>
      </w:r>
      <w:r>
        <w:t xml:space="preserve">, </w:t>
      </w:r>
      <w:r w:rsidR="009D4A85" w:rsidRPr="0095276B">
        <w:t>dans le salon du rez-de-chaussée</w:t>
      </w:r>
      <w:r>
        <w:t xml:space="preserve">, </w:t>
      </w:r>
      <w:r w:rsidR="009D4A85" w:rsidRPr="0095276B">
        <w:t>la voix sans embarras de Joseph</w:t>
      </w:r>
      <w:r>
        <w:t>.</w:t>
      </w:r>
    </w:p>
    <w:p w14:paraId="313120FA" w14:textId="77777777" w:rsidR="006455E5" w:rsidRDefault="006455E5" w:rsidP="002666CE">
      <w:r>
        <w:t>« </w:t>
      </w:r>
      <w:r w:rsidR="009D4A85" w:rsidRPr="0095276B">
        <w:t>Décidément</w:t>
      </w:r>
      <w:r>
        <w:t xml:space="preserve">, </w:t>
      </w:r>
      <w:r w:rsidR="009D4A85" w:rsidRPr="0095276B">
        <w:t>je suis folle</w:t>
      </w:r>
      <w:r>
        <w:t xml:space="preserve"> ; </w:t>
      </w:r>
      <w:r w:rsidR="009D4A85" w:rsidRPr="0095276B">
        <w:t xml:space="preserve">ce petit garçon noir et frisé </w:t>
      </w:r>
      <w:r w:rsidR="009D4A85" w:rsidRPr="0095276B">
        <w:rPr>
          <w:i/>
          <w:iCs/>
        </w:rPr>
        <w:t>pouvait-il</w:t>
      </w:r>
      <w:r w:rsidR="009D4A85" w:rsidRPr="0095276B">
        <w:t xml:space="preserve"> être son fils</w:t>
      </w:r>
      <w:r>
        <w:t> ? »</w:t>
      </w:r>
      <w:r w:rsidR="009D4A85" w:rsidRPr="0095276B">
        <w:t xml:space="preserve"> se dit Hélène en l</w:t>
      </w:r>
      <w:r>
        <w:t>’</w:t>
      </w:r>
      <w:r w:rsidR="009D4A85" w:rsidRPr="0095276B">
        <w:t>entendant</w:t>
      </w:r>
      <w:r>
        <w:t xml:space="preserve">, </w:t>
      </w:r>
      <w:r w:rsidR="009D4A85" w:rsidRPr="0095276B">
        <w:t>du haut de l</w:t>
      </w:r>
      <w:r>
        <w:t>’</w:t>
      </w:r>
      <w:r w:rsidR="009D4A85" w:rsidRPr="0095276B">
        <w:t>escalier qu</w:t>
      </w:r>
      <w:r>
        <w:t>’</w:t>
      </w:r>
      <w:r w:rsidR="009D4A85" w:rsidRPr="0095276B">
        <w:t>elle descendait</w:t>
      </w:r>
      <w:r>
        <w:t>.</w:t>
      </w:r>
    </w:p>
    <w:p w14:paraId="360CB143" w14:textId="4E0F573D" w:rsidR="006455E5" w:rsidRDefault="006455E5" w:rsidP="002666CE">
      <w:r>
        <w:rPr>
          <w:rFonts w:eastAsia="Georgia" w:cs="Georgia"/>
        </w:rPr>
        <w:t>« </w:t>
      </w:r>
      <w:r w:rsidR="009D4A85" w:rsidRPr="0095276B">
        <w:t>Vous avez eu raison</w:t>
      </w:r>
      <w:r>
        <w:t xml:space="preserve">, </w:t>
      </w:r>
      <w:r w:rsidR="009D4A85" w:rsidRPr="0095276B">
        <w:t>ma fille adore les enfants</w:t>
      </w:r>
      <w:r>
        <w:t>, »</w:t>
      </w:r>
      <w:r w:rsidR="009D4A85" w:rsidRPr="0095276B">
        <w:t xml:space="preserve"> répo</w:t>
      </w:r>
      <w:r w:rsidR="009D4A85" w:rsidRPr="0095276B">
        <w:t>n</w:t>
      </w:r>
      <w:r w:rsidR="009D4A85" w:rsidRPr="0095276B">
        <w:t xml:space="preserve">dait </w:t>
      </w:r>
      <w:r>
        <w:t>M. </w:t>
      </w:r>
      <w:r w:rsidR="009D4A85" w:rsidRPr="0095276B">
        <w:t xml:space="preserve">Le </w:t>
      </w:r>
      <w:proofErr w:type="spellStart"/>
      <w:r w:rsidR="009D4A85" w:rsidRPr="0095276B">
        <w:t>Pleynier</w:t>
      </w:r>
      <w:proofErr w:type="spellEnd"/>
      <w:r>
        <w:t>.</w:t>
      </w:r>
    </w:p>
    <w:p w14:paraId="3276AAB3" w14:textId="77777777" w:rsidR="006455E5" w:rsidRDefault="006455E5" w:rsidP="002666CE">
      <w:r>
        <w:t>« </w:t>
      </w:r>
      <w:r w:rsidR="009D4A85" w:rsidRPr="0095276B">
        <w:t>On l</w:t>
      </w:r>
      <w:r>
        <w:t>’</w:t>
      </w:r>
      <w:r w:rsidR="009D4A85" w:rsidRPr="0095276B">
        <w:t>a tiré de sa sieste</w:t>
      </w:r>
      <w:r>
        <w:t xml:space="preserve"> ; </w:t>
      </w:r>
      <w:r w:rsidR="009D4A85" w:rsidRPr="0095276B">
        <w:t>il est furieux</w:t>
      </w:r>
      <w:r>
        <w:t>, »</w:t>
      </w:r>
      <w:r w:rsidR="009D4A85" w:rsidRPr="0095276B">
        <w:t xml:space="preserve"> pensa Hélène</w:t>
      </w:r>
      <w:r>
        <w:t xml:space="preserve">, </w:t>
      </w:r>
      <w:r w:rsidR="009D4A85" w:rsidRPr="0095276B">
        <w:t>au son nasillard et méprisant qu</w:t>
      </w:r>
      <w:r>
        <w:t>’</w:t>
      </w:r>
      <w:r w:rsidR="009D4A85" w:rsidRPr="0095276B">
        <w:t>avait pris la voix de son père</w:t>
      </w:r>
      <w:r>
        <w:t xml:space="preserve">. </w:t>
      </w:r>
      <w:r w:rsidR="009D4A85" w:rsidRPr="0095276B">
        <w:t>Et il serait faux de prétendre qu</w:t>
      </w:r>
      <w:r>
        <w:t>’</w:t>
      </w:r>
      <w:r w:rsidR="009D4A85" w:rsidRPr="0095276B">
        <w:t>elle n</w:t>
      </w:r>
      <w:r>
        <w:t>’</w:t>
      </w:r>
      <w:r w:rsidR="009D4A85" w:rsidRPr="0095276B">
        <w:t>en éprouva aucune satisfa</w:t>
      </w:r>
      <w:r w:rsidR="009D4A85" w:rsidRPr="0095276B">
        <w:t>c</w:t>
      </w:r>
      <w:r w:rsidR="009D4A85" w:rsidRPr="0095276B">
        <w:t>tion</w:t>
      </w:r>
      <w:r>
        <w:t>.</w:t>
      </w:r>
    </w:p>
    <w:p w14:paraId="6AC1E3DB" w14:textId="77777777" w:rsidR="006455E5" w:rsidRDefault="009D4A85" w:rsidP="002666CE">
      <w:r w:rsidRPr="0095276B">
        <w:t>Elle entra</w:t>
      </w:r>
      <w:r w:rsidR="006455E5">
        <w:t xml:space="preserve">. </w:t>
      </w:r>
      <w:r w:rsidRPr="0095276B">
        <w:t>Joseph lui tendit carrément la main</w:t>
      </w:r>
      <w:r w:rsidR="006455E5">
        <w:t xml:space="preserve">, </w:t>
      </w:r>
      <w:r w:rsidRPr="0095276B">
        <w:t>tandis que ses yeux brillaient avec cordialité derrière ses lunettes</w:t>
      </w:r>
      <w:r w:rsidR="006455E5">
        <w:t>.</w:t>
      </w:r>
    </w:p>
    <w:p w14:paraId="1900D109" w14:textId="77777777" w:rsidR="006455E5" w:rsidRDefault="006455E5" w:rsidP="002666CE">
      <w:r>
        <w:t>« </w:t>
      </w:r>
      <w:r w:rsidR="009D4A85" w:rsidRPr="0095276B">
        <w:t>Hou</w:t>
      </w:r>
      <w:r>
        <w:rPr>
          <w:rFonts w:eastAsia="Georgia" w:cs="Georgia"/>
        </w:rPr>
        <w:t xml:space="preserve">… </w:t>
      </w:r>
      <w:r w:rsidR="009D4A85" w:rsidRPr="0095276B">
        <w:t>ouf</w:t>
      </w:r>
      <w:r>
        <w:t xml:space="preserve"> ! </w:t>
      </w:r>
      <w:r w:rsidR="009D4A85" w:rsidRPr="0095276B">
        <w:t>Comme il y va</w:t>
      </w:r>
      <w:r>
        <w:t xml:space="preserve"> ! </w:t>
      </w:r>
      <w:r w:rsidR="009D4A85" w:rsidRPr="0095276B">
        <w:t>Pour un peu</w:t>
      </w:r>
      <w:r>
        <w:t xml:space="preserve">, </w:t>
      </w:r>
      <w:r w:rsidR="009D4A85" w:rsidRPr="0095276B">
        <w:t>il m</w:t>
      </w:r>
      <w:r>
        <w:t>’</w:t>
      </w:r>
      <w:r w:rsidR="009D4A85" w:rsidRPr="0095276B">
        <w:t>aurait b</w:t>
      </w:r>
      <w:r w:rsidR="009D4A85" w:rsidRPr="0095276B">
        <w:t>i</w:t>
      </w:r>
      <w:r w:rsidR="009D4A85" w:rsidRPr="0095276B">
        <w:t>gée</w:t>
      </w:r>
      <w:r>
        <w:t> ! »</w:t>
      </w:r>
      <w:r w:rsidR="009D4A85" w:rsidRPr="0095276B">
        <w:t xml:space="preserve"> et elle rendit à l</w:t>
      </w:r>
      <w:r>
        <w:t>’</w:t>
      </w:r>
      <w:r w:rsidR="009D4A85" w:rsidRPr="0095276B">
        <w:t>Alsacien une solide poignée de main</w:t>
      </w:r>
      <w:r>
        <w:t>.</w:t>
      </w:r>
    </w:p>
    <w:p w14:paraId="31F10F8F" w14:textId="3D29997B"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avait ses idées faites sur le chapitre du ba</w:t>
      </w:r>
      <w:r w:rsidR="009D4A85" w:rsidRPr="0095276B">
        <w:t>i</w:t>
      </w:r>
      <w:r w:rsidR="009D4A85" w:rsidRPr="0095276B">
        <w:t>semain</w:t>
      </w:r>
      <w:r>
        <w:t xml:space="preserve"> ; </w:t>
      </w:r>
      <w:r w:rsidR="009D4A85" w:rsidRPr="0095276B">
        <w:t>il se détourna en grognant</w:t>
      </w:r>
      <w:r>
        <w:t> : « </w:t>
      </w:r>
      <w:r w:rsidR="009D4A85" w:rsidRPr="0095276B">
        <w:t>Sans doute les mœurs anglaises</w:t>
      </w:r>
      <w:r>
        <w:t xml:space="preserve"> » ; </w:t>
      </w:r>
      <w:r w:rsidR="009D4A85" w:rsidRPr="0095276B">
        <w:t>et Hilaire</w:t>
      </w:r>
      <w:r>
        <w:t xml:space="preserve">, </w:t>
      </w:r>
      <w:r w:rsidR="009D4A85" w:rsidRPr="0095276B">
        <w:t>qui passait malencontreusement le nez par la porte</w:t>
      </w:r>
      <w:r>
        <w:t xml:space="preserve">, </w:t>
      </w:r>
      <w:r w:rsidR="009D4A85" w:rsidRPr="0095276B">
        <w:t>se vit intimer un ordre dont l</w:t>
      </w:r>
      <w:r>
        <w:t>’</w:t>
      </w:r>
      <w:r w:rsidR="009D4A85" w:rsidRPr="0095276B">
        <w:t>urgence ne lui app</w:t>
      </w:r>
      <w:r w:rsidR="009D4A85" w:rsidRPr="0095276B">
        <w:t>a</w:t>
      </w:r>
      <w:r w:rsidR="009D4A85" w:rsidRPr="0095276B">
        <w:t>rut ni sur le moment ni plus tard</w:t>
      </w:r>
      <w:r>
        <w:t>.</w:t>
      </w:r>
    </w:p>
    <w:p w14:paraId="6875D79C" w14:textId="1142E2A2" w:rsidR="006455E5" w:rsidRDefault="009D4A85" w:rsidP="002666CE">
      <w:r w:rsidRPr="0095276B">
        <w:t>Joseph s</w:t>
      </w:r>
      <w:r w:rsidR="006455E5">
        <w:t>’</w:t>
      </w:r>
      <w:r w:rsidRPr="0095276B">
        <w:t>était préparé à subir l</w:t>
      </w:r>
      <w:r w:rsidR="006455E5">
        <w:t>’</w:t>
      </w:r>
      <w:r w:rsidRPr="0095276B">
        <w:t>attention narquoise de deux grands yeux violets</w:t>
      </w:r>
      <w:r w:rsidR="006455E5">
        <w:t xml:space="preserve">. </w:t>
      </w:r>
      <w:r w:rsidRPr="0095276B">
        <w:t>Il fut passablement désarçonné en recevant d</w:t>
      </w:r>
      <w:r w:rsidR="006455E5">
        <w:t>’</w:t>
      </w:r>
      <w:r w:rsidRPr="0095276B">
        <w:t>eux un accueil un peu las et plein de commisération</w:t>
      </w:r>
      <w:r w:rsidR="006455E5">
        <w:t xml:space="preserve">. </w:t>
      </w:r>
      <w:r w:rsidRPr="0095276B">
        <w:t>La voix grave et retenue d</w:t>
      </w:r>
      <w:r w:rsidR="006455E5">
        <w:t>’</w:t>
      </w:r>
      <w:r w:rsidRPr="0095276B">
        <w:t>Hélène lui souhaita le bonjour</w:t>
      </w:r>
      <w:r w:rsidR="006455E5">
        <w:t xml:space="preserve">, </w:t>
      </w:r>
      <w:r w:rsidRPr="0095276B">
        <w:lastRenderedPageBreak/>
        <w:t>sa main avait virilement répondu à sa brusque entrée en matière</w:t>
      </w:r>
      <w:r w:rsidR="006455E5">
        <w:t xml:space="preserve">. </w:t>
      </w:r>
      <w:r w:rsidRPr="0095276B">
        <w:t>Il resta une idée</w:t>
      </w:r>
      <w:r w:rsidR="00550633">
        <w:t>,</w:t>
      </w:r>
      <w:r w:rsidRPr="0095276B">
        <w:t xml:space="preserve"> honteux de lui-même</w:t>
      </w:r>
      <w:r w:rsidR="006455E5">
        <w:t>.</w:t>
      </w:r>
    </w:p>
    <w:p w14:paraId="6692D08E" w14:textId="07EE9FD1" w:rsidR="002666CE" w:rsidRDefault="006455E5" w:rsidP="002666CE">
      <w:r>
        <w:rPr>
          <w:rFonts w:eastAsia="Georgia" w:cs="Georgia"/>
        </w:rPr>
        <w:t>« </w:t>
      </w:r>
      <w:r w:rsidR="009D4A85" w:rsidRPr="0095276B">
        <w:t>Mon petit neveu Justin Simler</w:t>
      </w:r>
      <w:r>
        <w:t xml:space="preserve">, </w:t>
      </w:r>
      <w:r w:rsidR="009D4A85" w:rsidRPr="0095276B">
        <w:t>Mademoiselle</w:t>
      </w:r>
      <w:r>
        <w:t xml:space="preserve">. </w:t>
      </w:r>
      <w:r w:rsidR="009D4A85" w:rsidRPr="0095276B">
        <w:t>Je me suis permis de vous l</w:t>
      </w:r>
      <w:r>
        <w:t>’</w:t>
      </w:r>
      <w:r w:rsidR="009D4A85" w:rsidRPr="0095276B">
        <w:t>amener</w:t>
      </w:r>
      <w:r>
        <w:t xml:space="preserve">. </w:t>
      </w:r>
      <w:r w:rsidR="009D4A85" w:rsidRPr="0095276B">
        <w:t>Il est mon compagnon de prom</w:t>
      </w:r>
      <w:r w:rsidR="009D4A85" w:rsidRPr="0095276B">
        <w:t>e</w:t>
      </w:r>
      <w:r w:rsidR="009D4A85" w:rsidRPr="0095276B">
        <w:t>nade</w:t>
      </w:r>
      <w:r>
        <w:t>. »</w:t>
      </w:r>
    </w:p>
    <w:p w14:paraId="48F1E88D" w14:textId="77777777" w:rsidR="006455E5" w:rsidRDefault="009D4A85" w:rsidP="002666CE">
      <w:r w:rsidRPr="0095276B">
        <w:t>Hélène allait déjà à l</w:t>
      </w:r>
      <w:r w:rsidR="006455E5">
        <w:t>’</w:t>
      </w:r>
      <w:r w:rsidRPr="0095276B">
        <w:t>enfant</w:t>
      </w:r>
      <w:r w:rsidR="006455E5">
        <w:t xml:space="preserve">, </w:t>
      </w:r>
      <w:r w:rsidRPr="0095276B">
        <w:t>qui se tenait raide dans ses v</w:t>
      </w:r>
      <w:r w:rsidRPr="0095276B">
        <w:t>ê</w:t>
      </w:r>
      <w:r w:rsidRPr="0095276B">
        <w:t>tements du dimanche</w:t>
      </w:r>
      <w:r w:rsidR="006455E5">
        <w:t xml:space="preserve">, </w:t>
      </w:r>
      <w:r w:rsidRPr="0095276B">
        <w:t>un ridicule petit chapeau rond au poing</w:t>
      </w:r>
      <w:r w:rsidR="006455E5">
        <w:t xml:space="preserve">, </w:t>
      </w:r>
      <w:r w:rsidRPr="0095276B">
        <w:t>et les mains emprisonnées dans des gants neufs de filoselle champagne</w:t>
      </w:r>
      <w:r w:rsidR="006455E5">
        <w:t xml:space="preserve">, </w:t>
      </w:r>
      <w:r w:rsidRPr="0095276B">
        <w:t>de même couleur que ses chaussettes</w:t>
      </w:r>
      <w:r w:rsidR="006455E5">
        <w:t xml:space="preserve">. </w:t>
      </w:r>
      <w:r w:rsidRPr="0095276B">
        <w:t>Il la rega</w:t>
      </w:r>
      <w:r w:rsidRPr="0095276B">
        <w:t>r</w:t>
      </w:r>
      <w:r w:rsidRPr="0095276B">
        <w:t>dait venir en durcissant son visage</w:t>
      </w:r>
      <w:r w:rsidR="006455E5">
        <w:t xml:space="preserve">, </w:t>
      </w:r>
      <w:r w:rsidRPr="0095276B">
        <w:t>où</w:t>
      </w:r>
      <w:r w:rsidR="006455E5">
        <w:t xml:space="preserve">, </w:t>
      </w:r>
      <w:r w:rsidRPr="0095276B">
        <w:t>de part et d</w:t>
      </w:r>
      <w:r w:rsidR="006455E5">
        <w:t>’</w:t>
      </w:r>
      <w:r w:rsidRPr="0095276B">
        <w:t>autre d</w:t>
      </w:r>
      <w:r w:rsidR="006455E5">
        <w:t>’</w:t>
      </w:r>
      <w:r w:rsidRPr="0095276B">
        <w:t>un trop long nez</w:t>
      </w:r>
      <w:r w:rsidR="006455E5">
        <w:t xml:space="preserve">, </w:t>
      </w:r>
      <w:r w:rsidRPr="0095276B">
        <w:t>deux admirables yeux noirs s</w:t>
      </w:r>
      <w:r w:rsidR="006455E5">
        <w:t>’</w:t>
      </w:r>
      <w:r w:rsidRPr="0095276B">
        <w:t>emplissaient d</w:t>
      </w:r>
      <w:r w:rsidR="006455E5">
        <w:t>’</w:t>
      </w:r>
      <w:r w:rsidRPr="0095276B">
        <w:t>une défiance farouche</w:t>
      </w:r>
      <w:r w:rsidR="006455E5">
        <w:t>.</w:t>
      </w:r>
    </w:p>
    <w:p w14:paraId="760923B1" w14:textId="77777777" w:rsidR="006455E5" w:rsidRDefault="006455E5" w:rsidP="002666CE">
      <w:r>
        <w:t>« </w:t>
      </w:r>
      <w:proofErr w:type="spellStart"/>
      <w:r w:rsidR="009D4A85" w:rsidRPr="0095276B">
        <w:t>Oho</w:t>
      </w:r>
      <w:proofErr w:type="spellEnd"/>
      <w:r>
        <w:t xml:space="preserve">, </w:t>
      </w:r>
      <w:r w:rsidR="009D4A85" w:rsidRPr="0095276B">
        <w:t>voilà un petit gars qui n</w:t>
      </w:r>
      <w:r>
        <w:t>’</w:t>
      </w:r>
      <w:r w:rsidR="009D4A85" w:rsidRPr="0095276B">
        <w:t>aime pas les femmes</w:t>
      </w:r>
      <w:r>
        <w:t>, »</w:t>
      </w:r>
      <w:r w:rsidR="009D4A85" w:rsidRPr="0095276B">
        <w:t xml:space="preserve"> se dit Hélène</w:t>
      </w:r>
      <w:r>
        <w:t xml:space="preserve">, </w:t>
      </w:r>
      <w:r w:rsidR="009D4A85" w:rsidRPr="0095276B">
        <w:t>sur un redressement timide et dédaigneux de Justin quand elle lui avait pris les doigts</w:t>
      </w:r>
      <w:r>
        <w:t>.</w:t>
      </w:r>
    </w:p>
    <w:p w14:paraId="5D1EA9BC" w14:textId="77777777" w:rsidR="006455E5" w:rsidRDefault="006455E5" w:rsidP="002666CE">
      <w:r>
        <w:rPr>
          <w:rFonts w:eastAsia="Georgia" w:cs="Georgia"/>
        </w:rPr>
        <w:t>« </w:t>
      </w:r>
      <w:r w:rsidR="009D4A85" w:rsidRPr="0095276B">
        <w:t>Nous l</w:t>
      </w:r>
      <w:r>
        <w:t>’</w:t>
      </w:r>
      <w:r w:rsidR="009D4A85" w:rsidRPr="0095276B">
        <w:t>avons mis au lycée</w:t>
      </w:r>
      <w:r>
        <w:t xml:space="preserve">, </w:t>
      </w:r>
      <w:r w:rsidR="009D4A85" w:rsidRPr="0095276B">
        <w:t>à la rentrée</w:t>
      </w:r>
      <w:r>
        <w:t xml:space="preserve">. </w:t>
      </w:r>
      <w:r w:rsidR="009D4A85" w:rsidRPr="0095276B">
        <w:t xml:space="preserve">Et </w:t>
      </w:r>
      <w:r w:rsidR="009D4A85" w:rsidRPr="0095276B">
        <w:rPr>
          <w:i/>
          <w:iCs/>
        </w:rPr>
        <w:t>naturellement</w:t>
      </w:r>
      <w:r w:rsidR="009D4A85" w:rsidRPr="0095276B">
        <w:t xml:space="preserve"> il a été tout de suite premier</w:t>
      </w:r>
      <w:r>
        <w:t>, »</w:t>
      </w:r>
      <w:r w:rsidR="009D4A85" w:rsidRPr="0095276B">
        <w:t xml:space="preserve"> dit Joseph en contemplant son neveu avec orgueil</w:t>
      </w:r>
      <w:r>
        <w:t xml:space="preserve">. </w:t>
      </w:r>
      <w:r w:rsidR="009D4A85" w:rsidRPr="0095276B">
        <w:t>Le petit ne sourcilla pas</w:t>
      </w:r>
      <w:r>
        <w:t>.</w:t>
      </w:r>
    </w:p>
    <w:p w14:paraId="65F4580D" w14:textId="7CFA2D47" w:rsidR="006455E5" w:rsidRDefault="006455E5" w:rsidP="002666CE">
      <w:r>
        <w:t>« </w:t>
      </w:r>
      <w:r w:rsidR="009D4A85" w:rsidRPr="0095276B">
        <w:t>Il y a des compliments qu</w:t>
      </w:r>
      <w:r>
        <w:t>’</w:t>
      </w:r>
      <w:r w:rsidR="009D4A85" w:rsidRPr="0095276B">
        <w:t>un petit garçon ne doit pas r</w:t>
      </w:r>
      <w:r w:rsidR="009D4A85" w:rsidRPr="0095276B">
        <w:t>e</w:t>
      </w:r>
      <w:r w:rsidR="009D4A85" w:rsidRPr="0095276B">
        <w:t>cevoir au visage avec un pareil sang-froid</w:t>
      </w:r>
      <w:r>
        <w:t>, »</w:t>
      </w:r>
      <w:r w:rsidR="009D4A85" w:rsidRPr="0095276B">
        <w:t xml:space="preserve"> pensa Hélène pour la seconde fois</w:t>
      </w:r>
      <w:r>
        <w:t>. M. </w:t>
      </w:r>
      <w:r w:rsidR="009D4A85" w:rsidRPr="0095276B">
        <w:t xml:space="preserve">Le </w:t>
      </w:r>
      <w:proofErr w:type="spellStart"/>
      <w:r w:rsidR="009D4A85" w:rsidRPr="0095276B">
        <w:t>Pleynier</w:t>
      </w:r>
      <w:proofErr w:type="spellEnd"/>
      <w:r w:rsidR="009D4A85" w:rsidRPr="0095276B">
        <w:t xml:space="preserve"> enveloppa le gamin d</w:t>
      </w:r>
      <w:r>
        <w:t>’</w:t>
      </w:r>
      <w:r w:rsidR="009D4A85" w:rsidRPr="0095276B">
        <w:t>un coup d</w:t>
      </w:r>
      <w:r>
        <w:t>’</w:t>
      </w:r>
      <w:r w:rsidR="009D4A85" w:rsidRPr="0095276B">
        <w:t>œil péremptoire qui confirma le jugement de sa fille</w:t>
      </w:r>
      <w:r>
        <w:t xml:space="preserve">. </w:t>
      </w:r>
      <w:r w:rsidR="009D4A85" w:rsidRPr="0095276B">
        <w:t>Mais comme il y a dans la femme ce qu</w:t>
      </w:r>
      <w:r>
        <w:t>’</w:t>
      </w:r>
      <w:r w:rsidR="009D4A85" w:rsidRPr="0095276B">
        <w:t>il faut à la fois pour juger et pour aimer</w:t>
      </w:r>
      <w:r>
        <w:t xml:space="preserve">, </w:t>
      </w:r>
      <w:r w:rsidR="009D4A85" w:rsidRPr="0095276B">
        <w:t>Tintin se vit appréhendé</w:t>
      </w:r>
      <w:r>
        <w:t xml:space="preserve">, </w:t>
      </w:r>
      <w:r w:rsidR="009D4A85" w:rsidRPr="0095276B">
        <w:t>débarrassé</w:t>
      </w:r>
      <w:r>
        <w:t xml:space="preserve">, </w:t>
      </w:r>
      <w:r w:rsidR="009D4A85" w:rsidRPr="0095276B">
        <w:t>assis</w:t>
      </w:r>
      <w:r>
        <w:t xml:space="preserve">, </w:t>
      </w:r>
      <w:r w:rsidR="009D4A85" w:rsidRPr="0095276B">
        <w:t>et in</w:t>
      </w:r>
      <w:r w:rsidR="009D4A85" w:rsidRPr="0095276B">
        <w:t>s</w:t>
      </w:r>
      <w:r w:rsidR="009D4A85" w:rsidRPr="0095276B">
        <w:t xml:space="preserve">tallé devant une collection du </w:t>
      </w:r>
      <w:r w:rsidR="009D4A85" w:rsidRPr="0095276B">
        <w:rPr>
          <w:i/>
          <w:iCs/>
        </w:rPr>
        <w:t>Magasin Pittoresque</w:t>
      </w:r>
      <w:r>
        <w:t xml:space="preserve">, </w:t>
      </w:r>
      <w:r w:rsidR="009D4A85" w:rsidRPr="0095276B">
        <w:t>avant d</w:t>
      </w:r>
      <w:r>
        <w:t>’</w:t>
      </w:r>
      <w:r w:rsidR="009D4A85" w:rsidRPr="0095276B">
        <w:t>avoir su ce qui fondait sur lui</w:t>
      </w:r>
      <w:r>
        <w:t xml:space="preserve">, </w:t>
      </w:r>
      <w:r w:rsidR="009D4A85" w:rsidRPr="0095276B">
        <w:t>mais sans avoir renoncé à ses mines</w:t>
      </w:r>
      <w:r>
        <w:t>.</w:t>
      </w:r>
    </w:p>
    <w:p w14:paraId="3CAF8D92" w14:textId="77777777" w:rsidR="006455E5" w:rsidRDefault="009D4A85" w:rsidP="002666CE">
      <w:r w:rsidRPr="0095276B">
        <w:t>Il était de fait que Justin était devenu premier d</w:t>
      </w:r>
      <w:r w:rsidR="006455E5">
        <w:t>’</w:t>
      </w:r>
      <w:r w:rsidRPr="0095276B">
        <w:t>emblée</w:t>
      </w:r>
      <w:r w:rsidR="006455E5">
        <w:t xml:space="preserve">, </w:t>
      </w:r>
      <w:r w:rsidRPr="0095276B">
        <w:t>comme d</w:t>
      </w:r>
      <w:r w:rsidR="006455E5">
        <w:t>’</w:t>
      </w:r>
      <w:r w:rsidRPr="0095276B">
        <w:t>instinct</w:t>
      </w:r>
      <w:r w:rsidR="006455E5">
        <w:t xml:space="preserve">, </w:t>
      </w:r>
      <w:r w:rsidRPr="0095276B">
        <w:t>et qu</w:t>
      </w:r>
      <w:r w:rsidR="006455E5">
        <w:t>’</w:t>
      </w:r>
      <w:r w:rsidRPr="0095276B">
        <w:t>il regardait ces succès</w:t>
      </w:r>
      <w:r w:rsidR="006455E5">
        <w:t xml:space="preserve">, </w:t>
      </w:r>
      <w:r w:rsidRPr="0095276B">
        <w:t>prix d</w:t>
      </w:r>
      <w:r w:rsidR="006455E5">
        <w:t>’</w:t>
      </w:r>
      <w:r w:rsidRPr="0095276B">
        <w:t xml:space="preserve">un </w:t>
      </w:r>
      <w:r w:rsidRPr="0095276B">
        <w:lastRenderedPageBreak/>
        <w:t>amour-propre enragé</w:t>
      </w:r>
      <w:r w:rsidR="006455E5">
        <w:t xml:space="preserve">, </w:t>
      </w:r>
      <w:r w:rsidRPr="0095276B">
        <w:t>mais obtenus sans grand effort</w:t>
      </w:r>
      <w:r w:rsidR="006455E5">
        <w:t xml:space="preserve">, </w:t>
      </w:r>
      <w:r w:rsidRPr="0095276B">
        <w:t>comme la r</w:t>
      </w:r>
      <w:r w:rsidRPr="0095276B">
        <w:t>e</w:t>
      </w:r>
      <w:r w:rsidRPr="0095276B">
        <w:t>connaissance obligée de ses mérites</w:t>
      </w:r>
      <w:r w:rsidR="006455E5">
        <w:t>.</w:t>
      </w:r>
    </w:p>
    <w:p w14:paraId="1079A5E2" w14:textId="77777777" w:rsidR="006455E5" w:rsidRDefault="009D4A85" w:rsidP="002666CE">
      <w:r w:rsidRPr="0095276B">
        <w:t>Quant à Joseph</w:t>
      </w:r>
      <w:r w:rsidR="006455E5">
        <w:t xml:space="preserve">, </w:t>
      </w:r>
      <w:r w:rsidRPr="0095276B">
        <w:t>le premier mot prononcé par Hélène l</w:t>
      </w:r>
      <w:r w:rsidR="006455E5">
        <w:t>’</w:t>
      </w:r>
      <w:r w:rsidRPr="0095276B">
        <w:t>avait frappé entre les deux yeux</w:t>
      </w:r>
      <w:r w:rsidR="006455E5">
        <w:t xml:space="preserve">, </w:t>
      </w:r>
      <w:r w:rsidRPr="0095276B">
        <w:t>et</w:t>
      </w:r>
      <w:r w:rsidR="006455E5">
        <w:t xml:space="preserve">, </w:t>
      </w:r>
      <w:r w:rsidRPr="0095276B">
        <w:t>depuis ce moment</w:t>
      </w:r>
      <w:r w:rsidR="006455E5">
        <w:t xml:space="preserve">, </w:t>
      </w:r>
      <w:r w:rsidRPr="0095276B">
        <w:t>il p</w:t>
      </w:r>
      <w:r w:rsidRPr="0095276B">
        <w:t>a</w:t>
      </w:r>
      <w:r w:rsidRPr="0095276B">
        <w:t>taugeait dans un marécage mouvant de faux souvenirs</w:t>
      </w:r>
      <w:r w:rsidR="006455E5">
        <w:t> :</w:t>
      </w:r>
    </w:p>
    <w:p w14:paraId="3CDEC556" w14:textId="77777777" w:rsidR="006455E5" w:rsidRDefault="006455E5" w:rsidP="002666CE">
      <w:r>
        <w:t>« </w:t>
      </w:r>
      <w:r w:rsidR="009D4A85" w:rsidRPr="0095276B">
        <w:t>Quand me suis-je déjà trouvé</w:t>
      </w:r>
      <w:r>
        <w:t xml:space="preserve">, </w:t>
      </w:r>
      <w:r w:rsidR="009D4A85" w:rsidRPr="0095276B">
        <w:t>avec ces mêmes gens</w:t>
      </w:r>
      <w:r>
        <w:t xml:space="preserve">, </w:t>
      </w:r>
      <w:r w:rsidR="009D4A85" w:rsidRPr="0095276B">
        <w:t>à la même heure</w:t>
      </w:r>
      <w:r>
        <w:t xml:space="preserve">, </w:t>
      </w:r>
      <w:r w:rsidR="009D4A85" w:rsidRPr="0095276B">
        <w:t>dans cette même situation</w:t>
      </w:r>
      <w:r>
        <w:t xml:space="preserve"> ? </w:t>
      </w:r>
      <w:r w:rsidR="009D4A85" w:rsidRPr="0095276B">
        <w:t xml:space="preserve">Tintin était </w:t>
      </w:r>
      <w:r w:rsidR="009D4A85" w:rsidRPr="0095276B">
        <w:rPr>
          <w:i/>
          <w:iCs/>
        </w:rPr>
        <w:t>déjà</w:t>
      </w:r>
      <w:r w:rsidR="009D4A85" w:rsidRPr="0095276B">
        <w:t xml:space="preserve"> juché sur ces coussins</w:t>
      </w:r>
      <w:r>
        <w:t xml:space="preserve">, </w:t>
      </w:r>
      <w:r w:rsidR="009D4A85" w:rsidRPr="0095276B">
        <w:rPr>
          <w:i/>
          <w:iCs/>
        </w:rPr>
        <w:t>elle</w:t>
      </w:r>
      <w:r w:rsidR="009D4A85" w:rsidRPr="0095276B">
        <w:t xml:space="preserve"> aplanissait </w:t>
      </w:r>
      <w:r w:rsidR="009D4A85" w:rsidRPr="0095276B">
        <w:rPr>
          <w:i/>
          <w:iCs/>
        </w:rPr>
        <w:t>déjà</w:t>
      </w:r>
      <w:r w:rsidR="009D4A85" w:rsidRPr="0095276B">
        <w:t xml:space="preserve"> les pages du livre avec le bout de ses doigts</w:t>
      </w:r>
      <w:r>
        <w:t xml:space="preserve">, </w:t>
      </w:r>
      <w:r w:rsidR="009D4A85" w:rsidRPr="0095276B">
        <w:t xml:space="preserve">et le vieux Monsieur me demandait </w:t>
      </w:r>
      <w:r w:rsidR="009D4A85" w:rsidRPr="0095276B">
        <w:rPr>
          <w:i/>
          <w:iCs/>
        </w:rPr>
        <w:t>déjà</w:t>
      </w:r>
      <w:r>
        <w:t>…</w:t>
      </w:r>
    </w:p>
    <w:p w14:paraId="021395D7" w14:textId="77777777" w:rsidR="006455E5" w:rsidRDefault="006455E5" w:rsidP="002666CE">
      <w:r>
        <w:t>— </w:t>
      </w:r>
      <w:r w:rsidR="009D4A85" w:rsidRPr="0095276B">
        <w:t>Eh bien</w:t>
      </w:r>
      <w:r>
        <w:t xml:space="preserve">, </w:t>
      </w:r>
      <w:r w:rsidR="009D4A85" w:rsidRPr="0095276B">
        <w:t>Monsieur Simler</w:t>
      </w:r>
      <w:r>
        <w:t xml:space="preserve">, </w:t>
      </w:r>
      <w:r w:rsidR="009D4A85" w:rsidRPr="0095276B">
        <w:t>vos pronostics se sont-ils r</w:t>
      </w:r>
      <w:r w:rsidR="009D4A85" w:rsidRPr="0095276B">
        <w:t>é</w:t>
      </w:r>
      <w:r w:rsidR="009D4A85" w:rsidRPr="0095276B">
        <w:t>alisés</w:t>
      </w:r>
      <w:r>
        <w:t> ?</w:t>
      </w:r>
    </w:p>
    <w:p w14:paraId="672A7CA1" w14:textId="77777777" w:rsidR="006455E5" w:rsidRDefault="006455E5" w:rsidP="002666CE">
      <w:r>
        <w:rPr>
          <w:rFonts w:eastAsia="Georgia" w:cs="Georgia"/>
        </w:rPr>
        <w:t>« </w:t>
      </w:r>
      <w:r w:rsidR="009D4A85" w:rsidRPr="0095276B">
        <w:t>C</w:t>
      </w:r>
      <w:r>
        <w:t>’</w:t>
      </w:r>
      <w:r w:rsidR="009D4A85" w:rsidRPr="0095276B">
        <w:t>est cela</w:t>
      </w:r>
      <w:r>
        <w:t xml:space="preserve">, </w:t>
      </w:r>
      <w:r w:rsidR="009D4A85" w:rsidRPr="0095276B">
        <w:t>affreusement cela</w:t>
      </w:r>
      <w:r>
        <w:t>, »</w:t>
      </w:r>
      <w:r w:rsidR="009D4A85" w:rsidRPr="0095276B">
        <w:t xml:space="preserve"> se dit Joseph</w:t>
      </w:r>
      <w:r>
        <w:t xml:space="preserve">, </w:t>
      </w:r>
      <w:r w:rsidR="009D4A85" w:rsidRPr="0095276B">
        <w:t>en faisant des efforts surhumains pour sortir de l</w:t>
      </w:r>
      <w:r>
        <w:t>’</w:t>
      </w:r>
      <w:r w:rsidR="009D4A85" w:rsidRPr="0095276B">
        <w:t>hallucination</w:t>
      </w:r>
      <w:r>
        <w:t xml:space="preserve">. </w:t>
      </w:r>
      <w:r w:rsidR="009D4A85" w:rsidRPr="0095276B">
        <w:t>Il devint rouge</w:t>
      </w:r>
      <w:r>
        <w:t xml:space="preserve">, </w:t>
      </w:r>
      <w:r w:rsidR="009D4A85" w:rsidRPr="0095276B">
        <w:t>ses oreilles bougèrent</w:t>
      </w:r>
      <w:r>
        <w:t xml:space="preserve">, </w:t>
      </w:r>
      <w:r w:rsidR="009D4A85" w:rsidRPr="0095276B">
        <w:t>tic qui lui était familier à la moi</w:t>
      </w:r>
      <w:r w:rsidR="009D4A85" w:rsidRPr="0095276B">
        <w:t>n</w:t>
      </w:r>
      <w:r w:rsidR="009D4A85" w:rsidRPr="0095276B">
        <w:t>dre émotion</w:t>
      </w:r>
      <w:r>
        <w:t xml:space="preserve">. </w:t>
      </w:r>
      <w:r w:rsidR="009D4A85" w:rsidRPr="0095276B">
        <w:t>Tintin le guettait par en dessous avec surprise</w:t>
      </w:r>
      <w:r>
        <w:t xml:space="preserve">. </w:t>
      </w:r>
      <w:r w:rsidR="009D4A85" w:rsidRPr="0095276B">
        <w:t>H</w:t>
      </w:r>
      <w:r w:rsidR="009D4A85" w:rsidRPr="0095276B">
        <w:t>é</w:t>
      </w:r>
      <w:r w:rsidR="009D4A85" w:rsidRPr="0095276B">
        <w:t>lène recueillit au passage un regard éperdu et y répondit avec un sourire si directement indulgent de ses beaux yeux railleurs</w:t>
      </w:r>
      <w:r>
        <w:t xml:space="preserve">, </w:t>
      </w:r>
      <w:r w:rsidR="009D4A85" w:rsidRPr="0095276B">
        <w:t>que l</w:t>
      </w:r>
      <w:r>
        <w:t>’</w:t>
      </w:r>
      <w:r w:rsidR="009D4A85" w:rsidRPr="0095276B">
        <w:t>Alsacien se vit en train de dériver</w:t>
      </w:r>
      <w:r>
        <w:t xml:space="preserve">, </w:t>
      </w:r>
      <w:r w:rsidR="009D4A85" w:rsidRPr="0095276B">
        <w:t>par trente brasses de pr</w:t>
      </w:r>
      <w:r w:rsidR="009D4A85" w:rsidRPr="0095276B">
        <w:t>o</w:t>
      </w:r>
      <w:r w:rsidR="009D4A85" w:rsidRPr="0095276B">
        <w:t>fondeur</w:t>
      </w:r>
      <w:r>
        <w:t xml:space="preserve">, </w:t>
      </w:r>
      <w:r w:rsidR="009D4A85" w:rsidRPr="0095276B">
        <w:t>au sein du plus réfléchissant des aquariums</w:t>
      </w:r>
      <w:r>
        <w:t>.</w:t>
      </w:r>
    </w:p>
    <w:p w14:paraId="7CFBCBC2" w14:textId="44680F94" w:rsidR="002666CE" w:rsidRDefault="006455E5" w:rsidP="002666CE">
      <w:r>
        <w:t>« </w:t>
      </w:r>
      <w:r w:rsidR="009D4A85" w:rsidRPr="0095276B">
        <w:rPr>
          <w:i/>
          <w:iCs/>
        </w:rPr>
        <w:t>Elle</w:t>
      </w:r>
      <w:r w:rsidR="009D4A85" w:rsidRPr="0095276B">
        <w:t xml:space="preserve"> me regardait déjà de cette façon</w:t>
      </w:r>
      <w:r>
        <w:t xml:space="preserve">, </w:t>
      </w:r>
      <w:r w:rsidR="009D4A85" w:rsidRPr="0095276B">
        <w:t>alors que je pensais juste la même chose</w:t>
      </w:r>
      <w:r>
        <w:t xml:space="preserve">, </w:t>
      </w:r>
      <w:r w:rsidR="009D4A85" w:rsidRPr="0095276B">
        <w:t>cette fois-là d</w:t>
      </w:r>
      <w:r>
        <w:t>’</w:t>
      </w:r>
      <w:r w:rsidR="009D4A85" w:rsidRPr="0095276B">
        <w:t>avant</w:t>
      </w:r>
      <w:r>
        <w:t>… »</w:t>
      </w:r>
    </w:p>
    <w:p w14:paraId="5837E2EB" w14:textId="5D340247" w:rsidR="006455E5" w:rsidRDefault="009D4A85" w:rsidP="002666CE">
      <w:r w:rsidRPr="0095276B">
        <w:t xml:space="preserve">Il suait cependant pour répondre à </w:t>
      </w:r>
      <w:r w:rsidR="006455E5">
        <w:t>M. </w:t>
      </w:r>
      <w:r w:rsidRPr="0095276B">
        <w:t xml:space="preserve">Le </w:t>
      </w:r>
      <w:proofErr w:type="spellStart"/>
      <w:r w:rsidRPr="0095276B">
        <w:t>Pleynier</w:t>
      </w:r>
      <w:proofErr w:type="spellEnd"/>
      <w:r w:rsidR="006455E5">
        <w:t> :</w:t>
      </w:r>
    </w:p>
    <w:p w14:paraId="0037CE56" w14:textId="63FC117D" w:rsidR="002666CE" w:rsidRDefault="006455E5" w:rsidP="002666CE">
      <w:r>
        <w:rPr>
          <w:rFonts w:eastAsia="Georgia" w:cs="Georgia"/>
        </w:rPr>
        <w:t>« </w:t>
      </w:r>
      <w:r w:rsidR="009D4A85" w:rsidRPr="0095276B">
        <w:t>Pas trop mal</w:t>
      </w:r>
      <w:r>
        <w:t xml:space="preserve">, </w:t>
      </w:r>
      <w:r w:rsidR="009D4A85" w:rsidRPr="0095276B">
        <w:t>du reste tout va</w:t>
      </w:r>
      <w:r>
        <w:t xml:space="preserve">, </w:t>
      </w:r>
      <w:r w:rsidR="009D4A85" w:rsidRPr="0095276B">
        <w:t>vous savez</w:t>
      </w:r>
      <w:r>
        <w:t xml:space="preserve">… </w:t>
      </w:r>
      <w:r w:rsidR="009D4A85" w:rsidRPr="0095276B">
        <w:t>même la coi</w:t>
      </w:r>
      <w:r w:rsidR="009D4A85" w:rsidRPr="0095276B">
        <w:t>f</w:t>
      </w:r>
      <w:r w:rsidR="009D4A85" w:rsidRPr="0095276B">
        <w:t>fure</w:t>
      </w:r>
      <w:r>
        <w:t xml:space="preserve">… </w:t>
      </w:r>
      <w:r w:rsidR="009D4A85" w:rsidRPr="0095276B">
        <w:t>heu</w:t>
      </w:r>
      <w:r>
        <w:t xml:space="preserve">, </w:t>
      </w:r>
      <w:r w:rsidR="009D4A85" w:rsidRPr="0095276B">
        <w:t>la chapellerie</w:t>
      </w:r>
      <w:r>
        <w:t xml:space="preserve">… </w:t>
      </w:r>
      <w:r w:rsidR="009D4A85" w:rsidRPr="0095276B">
        <w:t>je veux dire le petit commerce</w:t>
      </w:r>
      <w:r>
        <w:t>. »</w:t>
      </w:r>
    </w:p>
    <w:p w14:paraId="41B1A974" w14:textId="77777777" w:rsidR="006455E5" w:rsidRDefault="009D4A85" w:rsidP="002666CE">
      <w:r w:rsidRPr="0095276B">
        <w:t>Les favoris de son interlocuteur l</w:t>
      </w:r>
      <w:r w:rsidR="006455E5">
        <w:t>’</w:t>
      </w:r>
      <w:r w:rsidRPr="0095276B">
        <w:t>hypnotisaient</w:t>
      </w:r>
      <w:r w:rsidR="006455E5">
        <w:t xml:space="preserve">. </w:t>
      </w:r>
      <w:r w:rsidRPr="0095276B">
        <w:t>Il s</w:t>
      </w:r>
      <w:r w:rsidR="006455E5">
        <w:t>’</w:t>
      </w:r>
      <w:r w:rsidRPr="0095276B">
        <w:t>arrêta</w:t>
      </w:r>
      <w:r w:rsidR="006455E5">
        <w:t xml:space="preserve">, </w:t>
      </w:r>
      <w:r w:rsidRPr="0095276B">
        <w:t>ruisselant de bonne foi</w:t>
      </w:r>
      <w:r w:rsidR="006455E5">
        <w:t>.</w:t>
      </w:r>
    </w:p>
    <w:p w14:paraId="46F351B3" w14:textId="014BAADD" w:rsidR="006455E5" w:rsidRDefault="006455E5" w:rsidP="002666CE">
      <w:r>
        <w:lastRenderedPageBreak/>
        <w:t>« </w:t>
      </w:r>
      <w:r w:rsidR="009D4A85" w:rsidRPr="0095276B">
        <w:t>Quelles sottises me raconte-t-il là</w:t>
      </w:r>
      <w:r>
        <w:t xml:space="preserve"> ? </w:t>
      </w:r>
      <w:r w:rsidR="009D4A85" w:rsidRPr="0095276B">
        <w:t>Serait-il saoul</w:t>
      </w:r>
      <w:r>
        <w:t> ? »</w:t>
      </w:r>
      <w:r w:rsidR="009D4A85" w:rsidRPr="0095276B">
        <w:t xml:space="preserve"> se dit </w:t>
      </w:r>
      <w:r>
        <w:t>M. </w:t>
      </w:r>
      <w:r w:rsidR="009D4A85" w:rsidRPr="0095276B">
        <w:t xml:space="preserve">Le </w:t>
      </w:r>
      <w:proofErr w:type="spellStart"/>
      <w:r w:rsidR="009D4A85" w:rsidRPr="0095276B">
        <w:t>Pleynier</w:t>
      </w:r>
      <w:proofErr w:type="spellEnd"/>
      <w:r w:rsidR="009D4A85" w:rsidRPr="0095276B">
        <w:t xml:space="preserve"> en l</w:t>
      </w:r>
      <w:r>
        <w:t>’</w:t>
      </w:r>
      <w:r w:rsidR="009D4A85" w:rsidRPr="0095276B">
        <w:t>observant</w:t>
      </w:r>
      <w:r>
        <w:t>.</w:t>
      </w:r>
    </w:p>
    <w:p w14:paraId="24FC940B" w14:textId="77777777" w:rsidR="006455E5" w:rsidRDefault="006455E5" w:rsidP="002666CE">
      <w:r>
        <w:t>« </w:t>
      </w:r>
      <w:r w:rsidR="009D4A85" w:rsidRPr="0095276B">
        <w:t>Les lunettes ne donnent pas forcément l</w:t>
      </w:r>
      <w:r>
        <w:t>’</w:t>
      </w:r>
      <w:r w:rsidR="009D4A85" w:rsidRPr="0095276B">
        <w:t>air d</w:t>
      </w:r>
      <w:r>
        <w:t>’</w:t>
      </w:r>
      <w:r w:rsidR="009D4A85" w:rsidRPr="0095276B">
        <w:t>un niais</w:t>
      </w:r>
      <w:r>
        <w:t>, »</w:t>
      </w:r>
      <w:r w:rsidR="009D4A85" w:rsidRPr="0095276B">
        <w:t xml:space="preserve"> songeait Hélène</w:t>
      </w:r>
      <w:r>
        <w:t xml:space="preserve">. </w:t>
      </w:r>
      <w:r w:rsidR="009D4A85" w:rsidRPr="0095276B">
        <w:t>Elle sourit imperceptiblement</w:t>
      </w:r>
      <w:r>
        <w:t xml:space="preserve">, </w:t>
      </w:r>
      <w:r w:rsidR="009D4A85" w:rsidRPr="0095276B">
        <w:t xml:space="preserve">et concentra son attention sur le </w:t>
      </w:r>
      <w:r w:rsidR="009D4A85" w:rsidRPr="0095276B">
        <w:rPr>
          <w:i/>
          <w:iCs/>
        </w:rPr>
        <w:t>Magasin Pittoresque</w:t>
      </w:r>
      <w:r>
        <w:t xml:space="preserve">, </w:t>
      </w:r>
      <w:r w:rsidR="009D4A85" w:rsidRPr="0095276B">
        <w:t>où Justin découvrait deux fois plus d</w:t>
      </w:r>
      <w:r>
        <w:t>’</w:t>
      </w:r>
      <w:r w:rsidR="009D4A85" w:rsidRPr="0095276B">
        <w:t>univers qu</w:t>
      </w:r>
      <w:r>
        <w:t>’</w:t>
      </w:r>
      <w:r w:rsidR="009D4A85" w:rsidRPr="0095276B">
        <w:t>il n</w:t>
      </w:r>
      <w:r>
        <w:t>’</w:t>
      </w:r>
      <w:r w:rsidR="009D4A85" w:rsidRPr="0095276B">
        <w:t>en avait soupçonné jusque-là</w:t>
      </w:r>
      <w:r>
        <w:t>.</w:t>
      </w:r>
    </w:p>
    <w:p w14:paraId="03E5512E" w14:textId="77777777" w:rsidR="006455E5" w:rsidRDefault="006455E5" w:rsidP="002666CE">
      <w:r>
        <w:t>— </w:t>
      </w:r>
      <w:r w:rsidR="009D4A85" w:rsidRPr="0095276B">
        <w:t>Nom d</w:t>
      </w:r>
      <w:r>
        <w:t>’</w:t>
      </w:r>
      <w:r w:rsidR="009D4A85" w:rsidRPr="0095276B">
        <w:t>une pipe</w:t>
      </w:r>
      <w:r>
        <w:t xml:space="preserve"> ! </w:t>
      </w:r>
      <w:r w:rsidR="009D4A85" w:rsidRPr="0095276B">
        <w:t>ne put s</w:t>
      </w:r>
      <w:r>
        <w:t>’</w:t>
      </w:r>
      <w:r w:rsidR="009D4A85" w:rsidRPr="0095276B">
        <w:t>empêcher de gronder Joseph</w:t>
      </w:r>
      <w:r>
        <w:t xml:space="preserve">. </w:t>
      </w:r>
      <w:r w:rsidR="009D4A85" w:rsidRPr="0095276B">
        <w:t>La fausse identité flottait toujours traîtreusement à la surface des choses</w:t>
      </w:r>
      <w:r>
        <w:t xml:space="preserve">. </w:t>
      </w:r>
      <w:r w:rsidR="009D4A85" w:rsidRPr="0095276B">
        <w:t>Mais il sentit que l</w:t>
      </w:r>
      <w:r>
        <w:t>’</w:t>
      </w:r>
      <w:r w:rsidR="009D4A85" w:rsidRPr="0095276B">
        <w:t>illusion allait cesser</w:t>
      </w:r>
      <w:r>
        <w:t xml:space="preserve">. </w:t>
      </w:r>
      <w:r w:rsidR="009D4A85" w:rsidRPr="0095276B">
        <w:t>Le son des voix se rapprochait</w:t>
      </w:r>
      <w:r>
        <w:t xml:space="preserve">. </w:t>
      </w:r>
      <w:r w:rsidR="009D4A85" w:rsidRPr="0095276B">
        <w:t>Il fut tenté de le regretter</w:t>
      </w:r>
      <w:r>
        <w:t xml:space="preserve">. </w:t>
      </w:r>
      <w:r w:rsidR="009D4A85" w:rsidRPr="0095276B">
        <w:t xml:space="preserve">Cet entourage fantomatique le déliait du formalisme exagéré de ce </w:t>
      </w:r>
      <w:proofErr w:type="spellStart"/>
      <w:r w:rsidR="009D4A85" w:rsidRPr="0095276B">
        <w:t>monde-ci</w:t>
      </w:r>
      <w:proofErr w:type="spellEnd"/>
      <w:r>
        <w:t>.</w:t>
      </w:r>
    </w:p>
    <w:p w14:paraId="24009B18" w14:textId="77777777" w:rsidR="006455E5" w:rsidRDefault="009D4A85" w:rsidP="002666CE">
      <w:r w:rsidRPr="0095276B">
        <w:t>Au bout d</w:t>
      </w:r>
      <w:r w:rsidR="006455E5">
        <w:t>’</w:t>
      </w:r>
      <w:r w:rsidRPr="0095276B">
        <w:t>une couple de minutes</w:t>
      </w:r>
      <w:r w:rsidR="006455E5">
        <w:t xml:space="preserve">, </w:t>
      </w:r>
      <w:r w:rsidRPr="0095276B">
        <w:t>il se retrouvait en état de faire honorablement front aux questions dont l</w:t>
      </w:r>
      <w:r w:rsidR="006455E5">
        <w:t>’</w:t>
      </w:r>
      <w:r w:rsidRPr="0095276B">
        <w:t xml:space="preserve">assiégeait </w:t>
      </w:r>
      <w:r w:rsidR="006455E5">
        <w:t>« </w:t>
      </w:r>
      <w:r w:rsidRPr="0095276B">
        <w:t>le vieux Monsieur</w:t>
      </w:r>
      <w:r w:rsidR="006455E5">
        <w:t> ».</w:t>
      </w:r>
    </w:p>
    <w:p w14:paraId="3BB9EA97" w14:textId="77777777" w:rsidR="006455E5" w:rsidRDefault="006455E5" w:rsidP="002666CE">
      <w:r>
        <w:t>— </w:t>
      </w:r>
      <w:r w:rsidR="009D4A85" w:rsidRPr="0095276B">
        <w:t>La crise industrielle</w:t>
      </w:r>
      <w:r>
        <w:t xml:space="preserve"> ? </w:t>
      </w:r>
      <w:r w:rsidR="009D4A85" w:rsidRPr="0095276B">
        <w:t>Il y avait donc une crise</w:t>
      </w:r>
      <w:r>
        <w:t xml:space="preserve"> ? </w:t>
      </w:r>
      <w:r w:rsidR="009D4A85" w:rsidRPr="0095276B">
        <w:t>À vrai d</w:t>
      </w:r>
      <w:r w:rsidR="009D4A85" w:rsidRPr="0095276B">
        <w:t>i</w:t>
      </w:r>
      <w:r w:rsidR="009D4A85" w:rsidRPr="0095276B">
        <w:t>re</w:t>
      </w:r>
      <w:r>
        <w:t xml:space="preserve">, </w:t>
      </w:r>
      <w:r w:rsidR="009D4A85" w:rsidRPr="0095276B">
        <w:t>lui</w:t>
      </w:r>
      <w:r>
        <w:t xml:space="preserve">, </w:t>
      </w:r>
      <w:r w:rsidR="009D4A85" w:rsidRPr="0095276B">
        <w:t>Joseph Simler</w:t>
      </w:r>
      <w:r>
        <w:t xml:space="preserve">, </w:t>
      </w:r>
      <w:r w:rsidR="009D4A85" w:rsidRPr="0095276B">
        <w:t>en avait bien entendu parler dans ses tournées de clientèle</w:t>
      </w:r>
      <w:r>
        <w:t xml:space="preserve">. </w:t>
      </w:r>
      <w:r w:rsidR="009D4A85" w:rsidRPr="0095276B">
        <w:t>Il avait entendu confusément se plaindre autour de lui</w:t>
      </w:r>
      <w:r>
        <w:t xml:space="preserve">. </w:t>
      </w:r>
      <w:r w:rsidR="009D4A85" w:rsidRPr="0095276B">
        <w:t>Mais eux n</w:t>
      </w:r>
      <w:r>
        <w:t>’</w:t>
      </w:r>
      <w:r w:rsidR="009D4A85" w:rsidRPr="0095276B">
        <w:t>y songeaient pas</w:t>
      </w:r>
      <w:r>
        <w:t xml:space="preserve">, </w:t>
      </w:r>
      <w:r w:rsidR="009D4A85" w:rsidRPr="0095276B">
        <w:t>étant au travail d</w:t>
      </w:r>
      <w:r w:rsidR="009D4A85" w:rsidRPr="0095276B">
        <w:t>e</w:t>
      </w:r>
      <w:r w:rsidR="009D4A85" w:rsidRPr="0095276B">
        <w:t>puis l</w:t>
      </w:r>
      <w:r>
        <w:t>’</w:t>
      </w:r>
      <w:r w:rsidR="009D4A85" w:rsidRPr="0095276B">
        <w:t>aube jusqu</w:t>
      </w:r>
      <w:r>
        <w:t>’</w:t>
      </w:r>
      <w:r w:rsidR="009D4A85" w:rsidRPr="0095276B">
        <w:t>à la nuit</w:t>
      </w:r>
      <w:r>
        <w:t xml:space="preserve">, </w:t>
      </w:r>
      <w:r w:rsidR="009D4A85" w:rsidRPr="0095276B">
        <w:t>et ne fréquentant littéralement pe</w:t>
      </w:r>
      <w:r w:rsidR="009D4A85" w:rsidRPr="0095276B">
        <w:t>r</w:t>
      </w:r>
      <w:r w:rsidR="009D4A85" w:rsidRPr="0095276B">
        <w:t>sonne à Vendeuvre</w:t>
      </w:r>
      <w:r>
        <w:t xml:space="preserve">, </w:t>
      </w:r>
      <w:r w:rsidR="009D4A85" w:rsidRPr="0095276B">
        <w:t>n</w:t>
      </w:r>
      <w:r>
        <w:t>’</w:t>
      </w:r>
      <w:r w:rsidR="009D4A85" w:rsidRPr="0095276B">
        <w:t>est-ce pas</w:t>
      </w:r>
      <w:r>
        <w:t> ?</w:t>
      </w:r>
    </w:p>
    <w:p w14:paraId="7585E57E" w14:textId="77777777" w:rsidR="006455E5" w:rsidRDefault="006455E5" w:rsidP="002666CE">
      <w:r>
        <w:t>— </w:t>
      </w:r>
      <w:r w:rsidR="009D4A85" w:rsidRPr="0095276B">
        <w:t>Ce qui prouve que vous n</w:t>
      </w:r>
      <w:r>
        <w:t>’</w:t>
      </w:r>
      <w:r w:rsidR="009D4A85" w:rsidRPr="0095276B">
        <w:t>avez qu</w:t>
      </w:r>
      <w:r>
        <w:t>’</w:t>
      </w:r>
      <w:r w:rsidR="009D4A85" w:rsidRPr="0095276B">
        <w:t>à vous louer de la ma</w:t>
      </w:r>
      <w:r w:rsidR="009D4A85" w:rsidRPr="0095276B">
        <w:t>r</w:t>
      </w:r>
      <w:r w:rsidR="009D4A85" w:rsidRPr="0095276B">
        <w:t>che de vos affaires</w:t>
      </w:r>
      <w:r>
        <w:t>.</w:t>
      </w:r>
    </w:p>
    <w:p w14:paraId="29C3F093" w14:textId="77777777" w:rsidR="006455E5" w:rsidRDefault="006455E5" w:rsidP="002666CE">
      <w:r>
        <w:t>— </w:t>
      </w:r>
      <w:r w:rsidR="009D4A85" w:rsidRPr="0095276B">
        <w:t>Si on répondait oui</w:t>
      </w:r>
      <w:r>
        <w:t xml:space="preserve">, </w:t>
      </w:r>
      <w:r w:rsidR="009D4A85" w:rsidRPr="0095276B">
        <w:t>ce ne serait pas exact</w:t>
      </w:r>
      <w:r>
        <w:t xml:space="preserve">, </w:t>
      </w:r>
      <w:r w:rsidR="009D4A85" w:rsidRPr="0095276B">
        <w:t>et pourtant</w:t>
      </w:r>
      <w:r>
        <w:t xml:space="preserve">, </w:t>
      </w:r>
      <w:r w:rsidR="009D4A85" w:rsidRPr="0095276B">
        <w:t>sans vouloir jouer au plus fin</w:t>
      </w:r>
      <w:r>
        <w:t xml:space="preserve">, </w:t>
      </w:r>
      <w:r w:rsidR="009D4A85" w:rsidRPr="0095276B">
        <w:t>il serait faux de répondre non</w:t>
      </w:r>
      <w:r>
        <w:t>.</w:t>
      </w:r>
    </w:p>
    <w:p w14:paraId="21F6A555" w14:textId="77777777" w:rsidR="006455E5" w:rsidRDefault="006455E5" w:rsidP="002666CE">
      <w:r>
        <w:t>— </w:t>
      </w:r>
      <w:r w:rsidR="009D4A85" w:rsidRPr="0095276B">
        <w:t>Cependant les charges écrasantes des nouveaux impôts</w:t>
      </w:r>
      <w:r>
        <w:t>…</w:t>
      </w:r>
    </w:p>
    <w:p w14:paraId="1CD75387" w14:textId="77777777" w:rsidR="006455E5" w:rsidRDefault="006455E5" w:rsidP="002666CE">
      <w:r>
        <w:t>— </w:t>
      </w:r>
      <w:r w:rsidR="009D4A85" w:rsidRPr="0095276B">
        <w:t>Évidemment</w:t>
      </w:r>
      <w:r>
        <w:t xml:space="preserve">, </w:t>
      </w:r>
      <w:r w:rsidR="009D4A85" w:rsidRPr="0095276B">
        <w:t>mais en besognant dur</w:t>
      </w:r>
      <w:r>
        <w:t>…</w:t>
      </w:r>
    </w:p>
    <w:p w14:paraId="6596EBE8" w14:textId="77777777" w:rsidR="006455E5" w:rsidRDefault="006455E5" w:rsidP="002666CE">
      <w:r>
        <w:lastRenderedPageBreak/>
        <w:t>— </w:t>
      </w:r>
      <w:r w:rsidR="009D4A85" w:rsidRPr="0095276B">
        <w:t>La diminution du pouvoir d</w:t>
      </w:r>
      <w:r>
        <w:t>’</w:t>
      </w:r>
      <w:r w:rsidR="009D4A85" w:rsidRPr="0095276B">
        <w:t>achat des masses</w:t>
      </w:r>
      <w:r>
        <w:t>…</w:t>
      </w:r>
    </w:p>
    <w:p w14:paraId="138FA040" w14:textId="77777777" w:rsidR="006455E5" w:rsidRDefault="006455E5" w:rsidP="002666CE">
      <w:r>
        <w:t>— </w:t>
      </w:r>
      <w:r w:rsidR="009D4A85" w:rsidRPr="0095276B">
        <w:t>Ah</w:t>
      </w:r>
      <w:r>
        <w:t xml:space="preserve">, </w:t>
      </w:r>
      <w:r w:rsidR="009D4A85" w:rsidRPr="0095276B">
        <w:t>c</w:t>
      </w:r>
      <w:r>
        <w:t>’</w:t>
      </w:r>
      <w:r w:rsidR="009D4A85" w:rsidRPr="0095276B">
        <w:t>est possible</w:t>
      </w:r>
      <w:r>
        <w:t xml:space="preserve">. </w:t>
      </w:r>
      <w:r w:rsidR="009D4A85" w:rsidRPr="0095276B">
        <w:t>Mais il faut toujours du drap</w:t>
      </w:r>
      <w:r>
        <w:t xml:space="preserve">, </w:t>
      </w:r>
      <w:r w:rsidR="009D4A85" w:rsidRPr="0095276B">
        <w:t>n</w:t>
      </w:r>
      <w:r>
        <w:t>’</w:t>
      </w:r>
      <w:r w:rsidR="009D4A85" w:rsidRPr="0095276B">
        <w:t>est-ce pas</w:t>
      </w:r>
      <w:r>
        <w:t xml:space="preserve"> ? </w:t>
      </w:r>
      <w:r w:rsidR="009D4A85" w:rsidRPr="0095276B">
        <w:t>et quand on en fabrique de passable</w:t>
      </w:r>
      <w:r>
        <w:t xml:space="preserve">, </w:t>
      </w:r>
      <w:r w:rsidR="009D4A85" w:rsidRPr="0095276B">
        <w:t>d</w:t>
      </w:r>
      <w:r>
        <w:t>’</w:t>
      </w:r>
      <w:r w:rsidR="009D4A85" w:rsidRPr="0095276B">
        <w:t>un prix point trop élevé</w:t>
      </w:r>
      <w:r>
        <w:t>…</w:t>
      </w:r>
    </w:p>
    <w:p w14:paraId="09FC26E3" w14:textId="7D8BDF59" w:rsidR="006455E5" w:rsidRDefault="006455E5" w:rsidP="002666CE">
      <w:r>
        <w:t>— </w:t>
      </w:r>
      <w:r w:rsidR="009D4A85" w:rsidRPr="0095276B">
        <w:t>Vous avez de la chance</w:t>
      </w:r>
      <w:r>
        <w:t xml:space="preserve">. </w:t>
      </w:r>
      <w:r w:rsidR="009D4A85" w:rsidRPr="0095276B">
        <w:t>Tout le monde n</w:t>
      </w:r>
      <w:r>
        <w:t>’</w:t>
      </w:r>
      <w:r w:rsidR="009D4A85" w:rsidRPr="0095276B">
        <w:t>en peut pas dire autant</w:t>
      </w:r>
      <w:r>
        <w:t xml:space="preserve">, </w:t>
      </w:r>
      <w:r w:rsidR="009D4A85" w:rsidRPr="0095276B">
        <w:t xml:space="preserve">répondait alors </w:t>
      </w:r>
      <w:r>
        <w:t>M. </w:t>
      </w:r>
      <w:r w:rsidR="009D4A85" w:rsidRPr="0095276B">
        <w:t xml:space="preserve">Le </w:t>
      </w:r>
      <w:proofErr w:type="spellStart"/>
      <w:r w:rsidR="009D4A85" w:rsidRPr="0095276B">
        <w:t>Pleynier</w:t>
      </w:r>
      <w:proofErr w:type="spellEnd"/>
      <w:r w:rsidR="009D4A85" w:rsidRPr="0095276B">
        <w:t xml:space="preserve"> du fond de son fauteuil</w:t>
      </w:r>
      <w:r>
        <w:t xml:space="preserve">, </w:t>
      </w:r>
      <w:r w:rsidR="009D4A85" w:rsidRPr="0095276B">
        <w:t>en tirant coup sur coup quelques bouffées de sa pipe et en r</w:t>
      </w:r>
      <w:r w:rsidR="009D4A85" w:rsidRPr="0095276B">
        <w:t>e</w:t>
      </w:r>
      <w:r w:rsidR="009D4A85" w:rsidRPr="0095276B">
        <w:t>dressant la tête d</w:t>
      </w:r>
      <w:r>
        <w:t>’</w:t>
      </w:r>
      <w:r w:rsidR="009D4A85" w:rsidRPr="0095276B">
        <w:t>un air mécontent</w:t>
      </w:r>
      <w:r>
        <w:t>.</w:t>
      </w:r>
    </w:p>
    <w:p w14:paraId="442D16C8" w14:textId="77777777" w:rsidR="006455E5" w:rsidRDefault="006455E5" w:rsidP="002666CE">
      <w:r>
        <w:rPr>
          <w:rFonts w:eastAsia="Georgia" w:cs="Georgia"/>
        </w:rPr>
        <w:t>« </w:t>
      </w:r>
      <w:r w:rsidR="009D4A85" w:rsidRPr="0095276B">
        <w:t>Croyez-vous</w:t>
      </w:r>
      <w:r>
        <w:t> ? »</w:t>
      </w:r>
      <w:r w:rsidR="009D4A85" w:rsidRPr="0095276B">
        <w:t xml:space="preserve"> disait Joseph en arrondissant les yeux avec malice</w:t>
      </w:r>
      <w:r>
        <w:t>.</w:t>
      </w:r>
    </w:p>
    <w:p w14:paraId="1056001D" w14:textId="77777777" w:rsidR="006455E5" w:rsidRDefault="006455E5" w:rsidP="002666CE">
      <w:r>
        <w:t>« </w:t>
      </w:r>
      <w:r w:rsidR="009D4A85" w:rsidRPr="0095276B">
        <w:t xml:space="preserve">Il est </w:t>
      </w:r>
      <w:r w:rsidR="009D4A85" w:rsidRPr="0095276B">
        <w:rPr>
          <w:i/>
          <w:iCs/>
        </w:rPr>
        <w:t>décidément</w:t>
      </w:r>
      <w:r w:rsidR="009D4A85" w:rsidRPr="0095276B">
        <w:t xml:space="preserve"> charmant</w:t>
      </w:r>
      <w:r>
        <w:t>, »</w:t>
      </w:r>
      <w:r w:rsidR="009D4A85" w:rsidRPr="0095276B">
        <w:t xml:space="preserve"> pensait Hélène</w:t>
      </w:r>
      <w:r>
        <w:t xml:space="preserve">, </w:t>
      </w:r>
      <w:r w:rsidR="009D4A85" w:rsidRPr="0095276B">
        <w:t>en les o</w:t>
      </w:r>
      <w:r w:rsidR="009D4A85" w:rsidRPr="0095276B">
        <w:t>b</w:t>
      </w:r>
      <w:r w:rsidR="009D4A85" w:rsidRPr="0095276B">
        <w:t>servant de loin</w:t>
      </w:r>
      <w:r>
        <w:t> ; « </w:t>
      </w:r>
      <w:r w:rsidR="009D4A85" w:rsidRPr="0095276B">
        <w:t>et tout de même pas trop fourmi</w:t>
      </w:r>
      <w:r>
        <w:t xml:space="preserve"> ; </w:t>
      </w:r>
      <w:r w:rsidR="009D4A85" w:rsidRPr="0095276B">
        <w:t>seulement un peu</w:t>
      </w:r>
      <w:r>
        <w:t>. »</w:t>
      </w:r>
      <w:r w:rsidR="009D4A85" w:rsidRPr="0095276B">
        <w:t xml:space="preserve"> Les images du vaste monde</w:t>
      </w:r>
      <w:r>
        <w:t xml:space="preserve">, </w:t>
      </w:r>
      <w:r w:rsidR="009D4A85" w:rsidRPr="0095276B">
        <w:t>doucereusement gravées en taille-douce</w:t>
      </w:r>
      <w:r>
        <w:t xml:space="preserve">, </w:t>
      </w:r>
      <w:r w:rsidR="009D4A85" w:rsidRPr="0095276B">
        <w:t>ou livrées à la romantique morsure du bois</w:t>
      </w:r>
      <w:r>
        <w:t xml:space="preserve">, </w:t>
      </w:r>
      <w:r w:rsidR="009D4A85" w:rsidRPr="0095276B">
        <w:t>d</w:t>
      </w:r>
      <w:r w:rsidR="009D4A85" w:rsidRPr="0095276B">
        <w:t>é</w:t>
      </w:r>
      <w:r w:rsidR="009D4A85" w:rsidRPr="0095276B">
        <w:t>filaient pendant ce temps-là sous les yeux de Tintin</w:t>
      </w:r>
      <w:r>
        <w:t xml:space="preserve">. </w:t>
      </w:r>
      <w:r w:rsidR="009D4A85" w:rsidRPr="0095276B">
        <w:t>Il s</w:t>
      </w:r>
      <w:r>
        <w:t>’</w:t>
      </w:r>
      <w:r w:rsidR="009D4A85" w:rsidRPr="0095276B">
        <w:t>hum</w:t>
      </w:r>
      <w:r w:rsidR="009D4A85" w:rsidRPr="0095276B">
        <w:t>a</w:t>
      </w:r>
      <w:r w:rsidR="009D4A85" w:rsidRPr="0095276B">
        <w:t>nisait</w:t>
      </w:r>
      <w:r>
        <w:t xml:space="preserve">, </w:t>
      </w:r>
      <w:r w:rsidR="009D4A85" w:rsidRPr="0095276B">
        <w:t>et risquait parfois une question</w:t>
      </w:r>
      <w:r>
        <w:t xml:space="preserve">. </w:t>
      </w:r>
      <w:r w:rsidR="009D4A85" w:rsidRPr="0095276B">
        <w:t>Alors le bout d</w:t>
      </w:r>
      <w:r>
        <w:t>’</w:t>
      </w:r>
      <w:r w:rsidR="009D4A85" w:rsidRPr="0095276B">
        <w:t>un long doigt ambré venait retrouver l</w:t>
      </w:r>
      <w:r>
        <w:t>’</w:t>
      </w:r>
      <w:r w:rsidR="009D4A85" w:rsidRPr="0095276B">
        <w:t>image</w:t>
      </w:r>
      <w:r>
        <w:t xml:space="preserve">, </w:t>
      </w:r>
      <w:r w:rsidR="009D4A85" w:rsidRPr="0095276B">
        <w:t>et</w:t>
      </w:r>
      <w:r>
        <w:t xml:space="preserve">, </w:t>
      </w:r>
      <w:r w:rsidR="009D4A85" w:rsidRPr="0095276B">
        <w:t>sur le ton de la conf</w:t>
      </w:r>
      <w:r w:rsidR="009D4A85" w:rsidRPr="0095276B">
        <w:t>i</w:t>
      </w:r>
      <w:r w:rsidR="009D4A85" w:rsidRPr="0095276B">
        <w:t>dence</w:t>
      </w:r>
      <w:r>
        <w:t xml:space="preserve">, </w:t>
      </w:r>
      <w:r w:rsidR="009D4A85" w:rsidRPr="0095276B">
        <w:t>une voix chaude</w:t>
      </w:r>
      <w:r>
        <w:t xml:space="preserve">, </w:t>
      </w:r>
      <w:r w:rsidR="009D4A85" w:rsidRPr="0095276B">
        <w:t>grave</w:t>
      </w:r>
      <w:r>
        <w:t xml:space="preserve">, </w:t>
      </w:r>
      <w:r w:rsidR="009D4A85" w:rsidRPr="0095276B">
        <w:t>retenue</w:t>
      </w:r>
      <w:r>
        <w:t xml:space="preserve">, </w:t>
      </w:r>
      <w:r w:rsidR="009D4A85" w:rsidRPr="0095276B">
        <w:t>lui contait d</w:t>
      </w:r>
      <w:r>
        <w:t>’</w:t>
      </w:r>
      <w:r w:rsidR="009D4A85" w:rsidRPr="0095276B">
        <w:t>étonnantes sorcelleries</w:t>
      </w:r>
      <w:r>
        <w:t xml:space="preserve">. </w:t>
      </w:r>
      <w:r w:rsidR="009D4A85" w:rsidRPr="0095276B">
        <w:t>Le doigt</w:t>
      </w:r>
      <w:r>
        <w:t xml:space="preserve">, </w:t>
      </w:r>
      <w:r w:rsidR="009D4A85" w:rsidRPr="0095276B">
        <w:t>la voix</w:t>
      </w:r>
      <w:r>
        <w:t xml:space="preserve">, </w:t>
      </w:r>
      <w:r w:rsidR="009D4A85" w:rsidRPr="0095276B">
        <w:t>cette atmosphère de liberté dans un cercle de préoccupations où il n</w:t>
      </w:r>
      <w:r>
        <w:t>’</w:t>
      </w:r>
      <w:r w:rsidR="009D4A85" w:rsidRPr="0095276B">
        <w:t>avait jamais pénétré</w:t>
      </w:r>
      <w:r>
        <w:t xml:space="preserve">, </w:t>
      </w:r>
      <w:r w:rsidR="009D4A85" w:rsidRPr="0095276B">
        <w:t>la complaisance discrète de la jeune fille</w:t>
      </w:r>
      <w:r>
        <w:t xml:space="preserve">, </w:t>
      </w:r>
      <w:r w:rsidR="009D4A85" w:rsidRPr="0095276B">
        <w:t>les façons ridicules et toutefois imposantes du Vieux Monsieur</w:t>
      </w:r>
      <w:r>
        <w:t xml:space="preserve">, </w:t>
      </w:r>
      <w:r w:rsidR="009D4A85" w:rsidRPr="0095276B">
        <w:t>lui paraissaient être autant de supercheries déloyales</w:t>
      </w:r>
      <w:r>
        <w:t xml:space="preserve">. </w:t>
      </w:r>
      <w:r w:rsidR="009D4A85" w:rsidRPr="0095276B">
        <w:t xml:space="preserve">Et pourquoi cette rougeur de </w:t>
      </w:r>
      <w:proofErr w:type="spellStart"/>
      <w:r w:rsidR="009D4A85" w:rsidRPr="0095276B">
        <w:t>nonon</w:t>
      </w:r>
      <w:proofErr w:type="spellEnd"/>
      <w:r w:rsidR="009D4A85" w:rsidRPr="0095276B">
        <w:t xml:space="preserve"> Joseph</w:t>
      </w:r>
      <w:r>
        <w:t> ?</w:t>
      </w:r>
    </w:p>
    <w:p w14:paraId="4928054A" w14:textId="77777777" w:rsidR="006455E5" w:rsidRDefault="009D4A85" w:rsidP="002666CE">
      <w:r w:rsidRPr="0095276B">
        <w:t>Le choix qu</w:t>
      </w:r>
      <w:r w:rsidR="006455E5">
        <w:t>’</w:t>
      </w:r>
      <w:r w:rsidRPr="0095276B">
        <w:t>un enfant de dix ans fait parmi les diverses a</w:t>
      </w:r>
      <w:r w:rsidRPr="0095276B">
        <w:t>p</w:t>
      </w:r>
      <w:r w:rsidRPr="0095276B">
        <w:t>parences du monde constitue assurément la leçon la plus in</w:t>
      </w:r>
      <w:r w:rsidRPr="0095276B">
        <w:t>s</w:t>
      </w:r>
      <w:r w:rsidRPr="0095276B">
        <w:t>tructive qui soit</w:t>
      </w:r>
      <w:r w:rsidR="006455E5">
        <w:t xml:space="preserve">. </w:t>
      </w:r>
      <w:r w:rsidRPr="0095276B">
        <w:t>Hélène ne se faisait pas faute d</w:t>
      </w:r>
      <w:r w:rsidR="006455E5">
        <w:t>’</w:t>
      </w:r>
      <w:r w:rsidRPr="0095276B">
        <w:t>en profiter</w:t>
      </w:r>
      <w:r w:rsidR="006455E5">
        <w:t xml:space="preserve">. </w:t>
      </w:r>
      <w:r w:rsidRPr="0095276B">
        <w:t>Les gravures de batailles</w:t>
      </w:r>
      <w:r w:rsidR="006455E5">
        <w:t xml:space="preserve">, </w:t>
      </w:r>
      <w:r w:rsidRPr="0095276B">
        <w:t>les tableaux d</w:t>
      </w:r>
      <w:r w:rsidR="006455E5">
        <w:t>’</w:t>
      </w:r>
      <w:r w:rsidRPr="0095276B">
        <w:t>Alphonse de Neuville</w:t>
      </w:r>
      <w:r w:rsidR="006455E5">
        <w:t xml:space="preserve">, </w:t>
      </w:r>
      <w:r w:rsidRPr="0095276B">
        <w:t>ou les images de ponts</w:t>
      </w:r>
      <w:r w:rsidR="006455E5">
        <w:t xml:space="preserve">, </w:t>
      </w:r>
      <w:r w:rsidRPr="0095276B">
        <w:t>de gares et de paquebots étaient les seules qui trouvaient grâce devant les yeux de Justin</w:t>
      </w:r>
      <w:r w:rsidR="006455E5">
        <w:t>.</w:t>
      </w:r>
    </w:p>
    <w:p w14:paraId="3624D890" w14:textId="6606C91E" w:rsidR="006455E5" w:rsidRDefault="006455E5" w:rsidP="002666CE">
      <w:r>
        <w:rPr>
          <w:rFonts w:eastAsia="Georgia" w:cs="Georgia"/>
        </w:rPr>
        <w:lastRenderedPageBreak/>
        <w:t>« </w:t>
      </w:r>
      <w:r w:rsidR="009D4A85" w:rsidRPr="0095276B">
        <w:t>Elle vous plaît</w:t>
      </w:r>
      <w:r>
        <w:t xml:space="preserve">, </w:t>
      </w:r>
      <w:r w:rsidR="009D4A85" w:rsidRPr="0095276B">
        <w:t>celle-là</w:t>
      </w:r>
      <w:r>
        <w:t> ? »</w:t>
      </w:r>
      <w:r w:rsidR="009D4A85" w:rsidRPr="0095276B">
        <w:t xml:space="preserve"> disait </w:t>
      </w:r>
      <w:r>
        <w:t>M</w:t>
      </w:r>
      <w:r w:rsidRPr="006455E5">
        <w:rPr>
          <w:vertAlign w:val="superscript"/>
        </w:rPr>
        <w:t>lle</w:t>
      </w:r>
      <w:r>
        <w:t> </w:t>
      </w:r>
      <w:r w:rsidR="009D4A85" w:rsidRPr="0095276B">
        <w:t xml:space="preserve">Le </w:t>
      </w:r>
      <w:proofErr w:type="spellStart"/>
      <w:r w:rsidR="009D4A85" w:rsidRPr="0095276B">
        <w:t>Pleynier</w:t>
      </w:r>
      <w:proofErr w:type="spellEnd"/>
      <w:r w:rsidR="009D4A85" w:rsidRPr="0095276B">
        <w:t xml:space="preserve"> en le voyant se pencher</w:t>
      </w:r>
      <w:r>
        <w:t>.</w:t>
      </w:r>
    </w:p>
    <w:p w14:paraId="706B220E" w14:textId="77777777" w:rsidR="006455E5" w:rsidRDefault="006455E5" w:rsidP="002666CE">
      <w:r>
        <w:rPr>
          <w:rFonts w:eastAsia="Georgia" w:cs="Georgia"/>
        </w:rPr>
        <w:t>« </w:t>
      </w:r>
      <w:r w:rsidR="009D4A85" w:rsidRPr="0095276B">
        <w:t>Et celle-là</w:t>
      </w:r>
      <w:r>
        <w:t> ? »</w:t>
      </w:r>
      <w:r w:rsidR="009D4A85" w:rsidRPr="0095276B">
        <w:t xml:space="preserve"> insinuait-elle alors perfidement en rale</w:t>
      </w:r>
      <w:r w:rsidR="009D4A85" w:rsidRPr="0095276B">
        <w:t>n</w:t>
      </w:r>
      <w:r w:rsidR="009D4A85" w:rsidRPr="0095276B">
        <w:t>tissant sur la page suivante</w:t>
      </w:r>
      <w:r>
        <w:t xml:space="preserve">, </w:t>
      </w:r>
      <w:r w:rsidR="009D4A85" w:rsidRPr="0095276B">
        <w:t>où se trouvaient un Delacroix</w:t>
      </w:r>
      <w:r>
        <w:t xml:space="preserve">, </w:t>
      </w:r>
      <w:r w:rsidR="009D4A85" w:rsidRPr="0095276B">
        <w:t>un Velasquez ou un Titien</w:t>
      </w:r>
      <w:r>
        <w:t xml:space="preserve">. </w:t>
      </w:r>
      <w:r w:rsidR="009D4A85" w:rsidRPr="0095276B">
        <w:t>L</w:t>
      </w:r>
      <w:r>
        <w:t>’</w:t>
      </w:r>
      <w:r w:rsidR="009D4A85" w:rsidRPr="0095276B">
        <w:t>enfant faisait la moue et passait</w:t>
      </w:r>
      <w:r>
        <w:t xml:space="preserve">. </w:t>
      </w:r>
      <w:r w:rsidR="009D4A85" w:rsidRPr="0095276B">
        <w:t>Pou</w:t>
      </w:r>
      <w:r w:rsidR="009D4A85" w:rsidRPr="0095276B">
        <w:t>r</w:t>
      </w:r>
      <w:r w:rsidR="009D4A85" w:rsidRPr="0095276B">
        <w:t>tant un magot le fit rire</w:t>
      </w:r>
      <w:r>
        <w:t xml:space="preserve">, </w:t>
      </w:r>
      <w:r w:rsidR="009D4A85" w:rsidRPr="0095276B">
        <w:t>et la tête du Vinci</w:t>
      </w:r>
      <w:r>
        <w:t xml:space="preserve">, </w:t>
      </w:r>
      <w:r w:rsidR="009D4A85" w:rsidRPr="0095276B">
        <w:t>la grande tête à ba</w:t>
      </w:r>
      <w:r w:rsidR="009D4A85" w:rsidRPr="0095276B">
        <w:t>r</w:t>
      </w:r>
      <w:r w:rsidR="009D4A85" w:rsidRPr="0095276B">
        <w:t>be blanche de Père des Magiciens</w:t>
      </w:r>
      <w:r>
        <w:t xml:space="preserve">, </w:t>
      </w:r>
      <w:r w:rsidR="009D4A85" w:rsidRPr="0095276B">
        <w:t>le retint un moment</w:t>
      </w:r>
      <w:r>
        <w:t xml:space="preserve">, </w:t>
      </w:r>
      <w:r w:rsidR="009D4A85" w:rsidRPr="0095276B">
        <w:t>mais pour s</w:t>
      </w:r>
      <w:r>
        <w:t>’</w:t>
      </w:r>
      <w:r w:rsidR="009D4A85" w:rsidRPr="0095276B">
        <w:t>en moquer</w:t>
      </w:r>
      <w:r>
        <w:t>.</w:t>
      </w:r>
    </w:p>
    <w:p w14:paraId="647C727E" w14:textId="77777777" w:rsidR="006455E5" w:rsidRDefault="006455E5" w:rsidP="002666CE">
      <w:r>
        <w:t>« </w:t>
      </w:r>
      <w:r w:rsidR="009D4A85" w:rsidRPr="0095276B">
        <w:t>Génération de la guerre</w:t>
      </w:r>
      <w:r>
        <w:t xml:space="preserve">, </w:t>
      </w:r>
      <w:r w:rsidR="009D4A85" w:rsidRPr="0095276B">
        <w:t>triste graine</w:t>
      </w:r>
      <w:r>
        <w:t>, »</w:t>
      </w:r>
      <w:r w:rsidR="009D4A85" w:rsidRPr="0095276B">
        <w:t xml:space="preserve"> pensait Hélène en songeant que c</w:t>
      </w:r>
      <w:r>
        <w:t>’</w:t>
      </w:r>
      <w:r w:rsidR="009D4A85" w:rsidRPr="0095276B">
        <w:t>était parmi cette génération qu</w:t>
      </w:r>
      <w:r>
        <w:t>’</w:t>
      </w:r>
      <w:r w:rsidR="009D4A85" w:rsidRPr="0095276B">
        <w:t>elle achèverait sa vie</w:t>
      </w:r>
      <w:r>
        <w:t xml:space="preserve">. </w:t>
      </w:r>
      <w:r w:rsidR="009D4A85" w:rsidRPr="0095276B">
        <w:t>Comme il avait dit deux fois</w:t>
      </w:r>
      <w:r>
        <w:t> : « </w:t>
      </w:r>
      <w:r w:rsidR="009D4A85" w:rsidRPr="0095276B">
        <w:t>À mon lycée</w:t>
      </w:r>
      <w:r>
        <w:t xml:space="preserve"> », </w:t>
      </w:r>
      <w:r w:rsidR="009D4A85" w:rsidRPr="0095276B">
        <w:t>elle sut que c</w:t>
      </w:r>
      <w:r>
        <w:t>’</w:t>
      </w:r>
      <w:r w:rsidR="009D4A85" w:rsidRPr="0095276B">
        <w:t>était là que s</w:t>
      </w:r>
      <w:r>
        <w:t>’</w:t>
      </w:r>
      <w:r w:rsidR="009D4A85" w:rsidRPr="0095276B">
        <w:t>engageait la route par où l</w:t>
      </w:r>
      <w:r>
        <w:t>’</w:t>
      </w:r>
      <w:r w:rsidR="009D4A85" w:rsidRPr="0095276B">
        <w:t>on parvenait au vrai Justin Simler</w:t>
      </w:r>
      <w:r>
        <w:t xml:space="preserve">. </w:t>
      </w:r>
      <w:r w:rsidR="009D4A85" w:rsidRPr="0095276B">
        <w:t>Ils s</w:t>
      </w:r>
      <w:r>
        <w:t>’</w:t>
      </w:r>
      <w:r w:rsidR="009D4A85" w:rsidRPr="0095276B">
        <w:t>y engagèrent tous deux</w:t>
      </w:r>
      <w:r>
        <w:t xml:space="preserve">, </w:t>
      </w:r>
      <w:r w:rsidR="009D4A85" w:rsidRPr="0095276B">
        <w:t>l</w:t>
      </w:r>
      <w:r>
        <w:t>’</w:t>
      </w:r>
      <w:r w:rsidR="009D4A85" w:rsidRPr="0095276B">
        <w:t>enfant prenant la tête sans hésiter</w:t>
      </w:r>
      <w:r>
        <w:t xml:space="preserve">. </w:t>
      </w:r>
      <w:r w:rsidR="009D4A85" w:rsidRPr="0095276B">
        <w:t>Sa jeune arrogance de mâle fit immédiat</w:t>
      </w:r>
      <w:r w:rsidR="009D4A85" w:rsidRPr="0095276B">
        <w:t>e</w:t>
      </w:r>
      <w:r w:rsidR="009D4A85" w:rsidRPr="0095276B">
        <w:t>ment sentir le prix qu</w:t>
      </w:r>
      <w:r>
        <w:t>’</w:t>
      </w:r>
      <w:r w:rsidR="009D4A85" w:rsidRPr="0095276B">
        <w:t>il convenait d</w:t>
      </w:r>
      <w:r>
        <w:t>’</w:t>
      </w:r>
      <w:r w:rsidR="009D4A85" w:rsidRPr="0095276B">
        <w:t>attacher à un pareil guide</w:t>
      </w:r>
      <w:r>
        <w:t xml:space="preserve">. </w:t>
      </w:r>
      <w:r w:rsidR="009D4A85" w:rsidRPr="0095276B">
        <w:t>D</w:t>
      </w:r>
      <w:r>
        <w:t>’</w:t>
      </w:r>
      <w:r w:rsidR="009D4A85" w:rsidRPr="0095276B">
        <w:t>inimitables regards tombèrent de sa hauteur sur l</w:t>
      </w:r>
      <w:r>
        <w:t>’</w:t>
      </w:r>
      <w:r w:rsidR="009D4A85" w:rsidRPr="0095276B">
        <w:t>humilité de la jeune fille</w:t>
      </w:r>
      <w:r>
        <w:t xml:space="preserve">. </w:t>
      </w:r>
      <w:r w:rsidR="009D4A85" w:rsidRPr="0095276B">
        <w:t>Cette compétence de trois semaines condescendit ainsi à dévoiler certaine histoire de chahut contre un prof</w:t>
      </w:r>
      <w:r>
        <w:t>’</w:t>
      </w:r>
      <w:r w:rsidR="009D4A85" w:rsidRPr="0095276B">
        <w:t xml:space="preserve"> de dessin</w:t>
      </w:r>
      <w:r>
        <w:t xml:space="preserve">, </w:t>
      </w:r>
      <w:r w:rsidR="009D4A85" w:rsidRPr="0095276B">
        <w:t>et l</w:t>
      </w:r>
      <w:r>
        <w:t>’</w:t>
      </w:r>
      <w:r w:rsidR="009D4A85" w:rsidRPr="0095276B">
        <w:t>odieuse tyrannie exercée</w:t>
      </w:r>
      <w:r>
        <w:t xml:space="preserve">, </w:t>
      </w:r>
      <w:r w:rsidR="009D4A85" w:rsidRPr="0095276B">
        <w:t>à l</w:t>
      </w:r>
      <w:r>
        <w:t>’</w:t>
      </w:r>
      <w:r w:rsidR="009D4A85" w:rsidRPr="0095276B">
        <w:t>encontre de vingt jeunes libertés</w:t>
      </w:r>
      <w:r>
        <w:t xml:space="preserve">, </w:t>
      </w:r>
      <w:r w:rsidR="009D4A85" w:rsidRPr="0095276B">
        <w:t>par un censeur gras</w:t>
      </w:r>
      <w:r>
        <w:t xml:space="preserve">, </w:t>
      </w:r>
      <w:r w:rsidR="009D4A85" w:rsidRPr="0095276B">
        <w:t>louche et bègue</w:t>
      </w:r>
      <w:r>
        <w:t xml:space="preserve"> ; </w:t>
      </w:r>
      <w:r w:rsidR="009D4A85" w:rsidRPr="0095276B">
        <w:t>il s</w:t>
      </w:r>
      <w:r>
        <w:t>’</w:t>
      </w:r>
      <w:r w:rsidR="009D4A85" w:rsidRPr="0095276B">
        <w:t>y mêla des renseignements concernant les bons destinés à soutirer à l</w:t>
      </w:r>
      <w:r>
        <w:t>’</w:t>
      </w:r>
      <w:r w:rsidR="009D4A85" w:rsidRPr="0095276B">
        <w:t>éc</w:t>
      </w:r>
      <w:r w:rsidR="009D4A85" w:rsidRPr="0095276B">
        <w:t>o</w:t>
      </w:r>
      <w:r w:rsidR="009D4A85" w:rsidRPr="0095276B">
        <w:t>nome des torchons pour le tableau noir</w:t>
      </w:r>
      <w:r>
        <w:t xml:space="preserve">, </w:t>
      </w:r>
      <w:r w:rsidR="009D4A85" w:rsidRPr="0095276B">
        <w:t>la valeur comparative des bouchées à la crème que vendaient les concierges du Petit et du Grand Lycée</w:t>
      </w:r>
      <w:r>
        <w:t xml:space="preserve">, </w:t>
      </w:r>
      <w:r w:rsidR="009D4A85" w:rsidRPr="0095276B">
        <w:t>et une affaire de composition copiée par un V</w:t>
      </w:r>
      <w:r w:rsidR="009D4A85" w:rsidRPr="0095276B">
        <w:t>é</w:t>
      </w:r>
      <w:r w:rsidR="009D4A85" w:rsidRPr="0095276B">
        <w:t>téran sur un Nouveau</w:t>
      </w:r>
      <w:r>
        <w:t xml:space="preserve">, </w:t>
      </w:r>
      <w:r w:rsidR="009D4A85" w:rsidRPr="0095276B">
        <w:t>lequel avait lâchement cafardé près des Autorités</w:t>
      </w:r>
      <w:r>
        <w:t xml:space="preserve"> ; </w:t>
      </w:r>
      <w:r w:rsidR="009D4A85" w:rsidRPr="0095276B">
        <w:t>on ne sut pas au juste si le Nouveau</w:t>
      </w:r>
      <w:r>
        <w:t xml:space="preserve"> (</w:t>
      </w:r>
      <w:r w:rsidR="009D4A85" w:rsidRPr="0095276B">
        <w:t>accusé</w:t>
      </w:r>
      <w:r>
        <w:t xml:space="preserve">, </w:t>
      </w:r>
      <w:r w:rsidR="009D4A85" w:rsidRPr="0095276B">
        <w:t>traduit en cour martiale</w:t>
      </w:r>
      <w:r>
        <w:t xml:space="preserve">, </w:t>
      </w:r>
      <w:r w:rsidR="009D4A85" w:rsidRPr="0095276B">
        <w:t>condamné et mis en quarantaine</w:t>
      </w:r>
      <w:r>
        <w:t xml:space="preserve">) </w:t>
      </w:r>
      <w:r w:rsidR="009D4A85" w:rsidRPr="0095276B">
        <w:t>n</w:t>
      </w:r>
      <w:r>
        <w:t>’</w:t>
      </w:r>
      <w:r w:rsidR="009D4A85" w:rsidRPr="0095276B">
        <w:t>avait pas précisément agi comme l</w:t>
      </w:r>
      <w:r>
        <w:t>’</w:t>
      </w:r>
      <w:r w:rsidR="009D4A85" w:rsidRPr="0095276B">
        <w:t>eût fait</w:t>
      </w:r>
      <w:r>
        <w:t xml:space="preserve">, </w:t>
      </w:r>
      <w:r w:rsidR="009D4A85" w:rsidRPr="0095276B">
        <w:t>à sa place</w:t>
      </w:r>
      <w:r>
        <w:t xml:space="preserve">, </w:t>
      </w:r>
      <w:r w:rsidR="009D4A85" w:rsidRPr="0095276B">
        <w:t>un garçon end</w:t>
      </w:r>
      <w:r w:rsidR="009D4A85" w:rsidRPr="0095276B">
        <w:t>i</w:t>
      </w:r>
      <w:r w:rsidR="009D4A85" w:rsidRPr="0095276B">
        <w:t>manché</w:t>
      </w:r>
      <w:r>
        <w:t xml:space="preserve">, </w:t>
      </w:r>
      <w:r w:rsidR="009D4A85" w:rsidRPr="0095276B">
        <w:t>aux mollets trop maigres dans des chaussettes de fil</w:t>
      </w:r>
      <w:r w:rsidR="009D4A85" w:rsidRPr="0095276B">
        <w:t>o</w:t>
      </w:r>
      <w:r w:rsidR="009D4A85" w:rsidRPr="0095276B">
        <w:t>selle jaune</w:t>
      </w:r>
      <w:r>
        <w:t xml:space="preserve">, </w:t>
      </w:r>
      <w:r w:rsidR="009D4A85" w:rsidRPr="0095276B">
        <w:t>et aux yeux fiévreux de part et d</w:t>
      </w:r>
      <w:r>
        <w:t>’</w:t>
      </w:r>
      <w:r w:rsidR="009D4A85" w:rsidRPr="0095276B">
        <w:t>autre d</w:t>
      </w:r>
      <w:r>
        <w:t>’</w:t>
      </w:r>
      <w:r w:rsidR="009D4A85" w:rsidRPr="0095276B">
        <w:t>un nez un peu gros</w:t>
      </w:r>
      <w:r>
        <w:t xml:space="preserve">. </w:t>
      </w:r>
      <w:r w:rsidR="009D4A85" w:rsidRPr="0095276B">
        <w:t>Mais Hélène ne laissa dire à ce garçon que le min</w:t>
      </w:r>
      <w:r w:rsidR="009D4A85" w:rsidRPr="0095276B">
        <w:t>i</w:t>
      </w:r>
      <w:r w:rsidR="009D4A85" w:rsidRPr="0095276B">
        <w:t xml:space="preserve">mum </w:t>
      </w:r>
      <w:r w:rsidR="009D4A85" w:rsidRPr="0095276B">
        <w:lastRenderedPageBreak/>
        <w:t>de bêtises qu</w:t>
      </w:r>
      <w:r>
        <w:t>’</w:t>
      </w:r>
      <w:r w:rsidR="009D4A85" w:rsidRPr="0095276B">
        <w:t>on ne peut pas toujours arrêter à temps</w:t>
      </w:r>
      <w:r>
        <w:t xml:space="preserve">, </w:t>
      </w:r>
      <w:r w:rsidR="009D4A85" w:rsidRPr="0095276B">
        <w:t>et sortit de cet entretien considérablement édifiée</w:t>
      </w:r>
      <w:r>
        <w:t>.</w:t>
      </w:r>
    </w:p>
    <w:p w14:paraId="00B9D949" w14:textId="40748AF2" w:rsidR="006455E5" w:rsidRDefault="009D4A85" w:rsidP="002666CE">
      <w:r w:rsidRPr="0095276B">
        <w:t xml:space="preserve">La conversation du Vieux Monsieur et de </w:t>
      </w:r>
      <w:proofErr w:type="spellStart"/>
      <w:r w:rsidRPr="0095276B">
        <w:t>nonon</w:t>
      </w:r>
      <w:proofErr w:type="spellEnd"/>
      <w:r w:rsidRPr="0095276B">
        <w:t xml:space="preserve"> Joseph ne chômait pas pendant ce temps</w:t>
      </w:r>
      <w:r w:rsidR="006455E5">
        <w:t>. M</w:t>
      </w:r>
      <w:r w:rsidR="006455E5" w:rsidRPr="006455E5">
        <w:rPr>
          <w:vertAlign w:val="superscript"/>
        </w:rPr>
        <w:t>lle</w:t>
      </w:r>
      <w:r w:rsidR="006455E5">
        <w:t> </w:t>
      </w:r>
      <w:r w:rsidRPr="0095276B">
        <w:t xml:space="preserve">Le </w:t>
      </w:r>
      <w:proofErr w:type="spellStart"/>
      <w:r w:rsidRPr="0095276B">
        <w:t>Pleynier</w:t>
      </w:r>
      <w:proofErr w:type="spellEnd"/>
      <w:r w:rsidR="006455E5">
        <w:t xml:space="preserve">, </w:t>
      </w:r>
      <w:r w:rsidRPr="0095276B">
        <w:t>qui disposait de plus d</w:t>
      </w:r>
      <w:r w:rsidR="006455E5">
        <w:t>’</w:t>
      </w:r>
      <w:r w:rsidRPr="0095276B">
        <w:t>une paire d</w:t>
      </w:r>
      <w:r w:rsidR="006455E5">
        <w:t>’</w:t>
      </w:r>
      <w:r w:rsidRPr="0095276B">
        <w:t>yeux et d</w:t>
      </w:r>
      <w:r w:rsidR="006455E5">
        <w:t>’</w:t>
      </w:r>
      <w:r w:rsidRPr="0095276B">
        <w:t>oreilles</w:t>
      </w:r>
      <w:r w:rsidR="006455E5">
        <w:t xml:space="preserve">, </w:t>
      </w:r>
      <w:r w:rsidRPr="0095276B">
        <w:t>n</w:t>
      </w:r>
      <w:r w:rsidR="006455E5">
        <w:t>’</w:t>
      </w:r>
      <w:r w:rsidRPr="0095276B">
        <w:t>en perdait rien</w:t>
      </w:r>
      <w:r w:rsidR="006455E5">
        <w:t xml:space="preserve">. </w:t>
      </w:r>
      <w:r w:rsidRPr="0095276B">
        <w:t>Elle s</w:t>
      </w:r>
      <w:r w:rsidR="006455E5">
        <w:t>’</w:t>
      </w:r>
      <w:r w:rsidRPr="0095276B">
        <w:t>amusa fort à suivre les méandres par où le caprice</w:t>
      </w:r>
      <w:r w:rsidR="006455E5">
        <w:t xml:space="preserve">, </w:t>
      </w:r>
      <w:r w:rsidRPr="0095276B">
        <w:t>la curiosité</w:t>
      </w:r>
      <w:r w:rsidR="006455E5">
        <w:t xml:space="preserve">, </w:t>
      </w:r>
      <w:r w:rsidRPr="0095276B">
        <w:t>l</w:t>
      </w:r>
      <w:r w:rsidR="006455E5">
        <w:t>’</w:t>
      </w:r>
      <w:r w:rsidRPr="0095276B">
        <w:t>insolence et la paresse de son père promenaient Joseph</w:t>
      </w:r>
      <w:r w:rsidR="006455E5">
        <w:t xml:space="preserve">. </w:t>
      </w:r>
      <w:r w:rsidRPr="0095276B">
        <w:t>Elle se tenait prête à compter les coups</w:t>
      </w:r>
      <w:r w:rsidR="006455E5">
        <w:t xml:space="preserve">. </w:t>
      </w:r>
      <w:r w:rsidRPr="0095276B">
        <w:t>La justice</w:t>
      </w:r>
      <w:r w:rsidR="006455E5">
        <w:t xml:space="preserve">, </w:t>
      </w:r>
      <w:r w:rsidRPr="0095276B">
        <w:t>sans partialité</w:t>
      </w:r>
      <w:r w:rsidR="006455E5">
        <w:t xml:space="preserve">, </w:t>
      </w:r>
      <w:r w:rsidRPr="0095276B">
        <w:t>l</w:t>
      </w:r>
      <w:r w:rsidR="006455E5">
        <w:t>’</w:t>
      </w:r>
      <w:r w:rsidRPr="0095276B">
        <w:t>obligea de constater que l</w:t>
      </w:r>
      <w:r w:rsidR="006455E5">
        <w:t>’</w:t>
      </w:r>
      <w:r w:rsidRPr="0095276B">
        <w:t>Alsacien se tirait avec finesse et ro</w:t>
      </w:r>
      <w:r w:rsidRPr="0095276B">
        <w:t>n</w:t>
      </w:r>
      <w:r w:rsidRPr="0095276B">
        <w:t>deur des traquenards les plus ingénieusement disposés</w:t>
      </w:r>
      <w:r w:rsidR="006455E5">
        <w:t>.</w:t>
      </w:r>
    </w:p>
    <w:p w14:paraId="2518696C" w14:textId="77777777" w:rsidR="006455E5" w:rsidRDefault="006455E5" w:rsidP="002666CE">
      <w:r>
        <w:t>« </w:t>
      </w:r>
      <w:r w:rsidR="009D4A85" w:rsidRPr="0095276B">
        <w:t>Ils sont de taille</w:t>
      </w:r>
      <w:r>
        <w:t>, »</w:t>
      </w:r>
      <w:r w:rsidR="009D4A85" w:rsidRPr="0095276B">
        <w:t xml:space="preserve"> finit-elle par conclure</w:t>
      </w:r>
      <w:r>
        <w:t xml:space="preserve">, </w:t>
      </w:r>
      <w:r w:rsidR="009D4A85" w:rsidRPr="0095276B">
        <w:t>sans deviner d</w:t>
      </w:r>
      <w:r>
        <w:t>’</w:t>
      </w:r>
      <w:r w:rsidR="009D4A85" w:rsidRPr="0095276B">
        <w:t>où lui venait un certain sentiment de satisfaction</w:t>
      </w:r>
      <w:r>
        <w:t xml:space="preserve">, </w:t>
      </w:r>
      <w:r w:rsidR="009D4A85" w:rsidRPr="0095276B">
        <w:t>mais sans en rien laisser paraître</w:t>
      </w:r>
      <w:r>
        <w:t>.</w:t>
      </w:r>
    </w:p>
    <w:p w14:paraId="3C79D06D" w14:textId="77777777" w:rsidR="006455E5" w:rsidRDefault="009D4A85" w:rsidP="002666CE">
      <w:r w:rsidRPr="0095276B">
        <w:t>Le jeune homme eut vent de quelque chose</w:t>
      </w:r>
      <w:r w:rsidR="006455E5">
        <w:t xml:space="preserve">. </w:t>
      </w:r>
      <w:r w:rsidRPr="0095276B">
        <w:t>Il tournait fr</w:t>
      </w:r>
      <w:r w:rsidRPr="0095276B">
        <w:t>é</w:t>
      </w:r>
      <w:r w:rsidRPr="0095276B">
        <w:t>quemment le visage vers Hélène</w:t>
      </w:r>
      <w:r w:rsidR="006455E5">
        <w:t xml:space="preserve">. </w:t>
      </w:r>
      <w:r w:rsidRPr="0095276B">
        <w:t>Elle ne tarda pas à remarquer qu</w:t>
      </w:r>
      <w:r w:rsidR="006455E5">
        <w:t>’</w:t>
      </w:r>
      <w:r w:rsidRPr="0095276B">
        <w:t>il le faisait plus volontiers lorsqu</w:t>
      </w:r>
      <w:r w:rsidR="006455E5">
        <w:t>’</w:t>
      </w:r>
      <w:r w:rsidRPr="0095276B">
        <w:t>il avait lieu de n</w:t>
      </w:r>
      <w:r w:rsidR="006455E5">
        <w:t>’</w:t>
      </w:r>
      <w:r w:rsidRPr="0095276B">
        <w:t>être pas trop mal satisfait de ce qu</w:t>
      </w:r>
      <w:r w:rsidR="006455E5">
        <w:t>’</w:t>
      </w:r>
      <w:r w:rsidRPr="0095276B">
        <w:t>il venait de dire</w:t>
      </w:r>
      <w:r w:rsidR="006455E5">
        <w:t xml:space="preserve">. </w:t>
      </w:r>
      <w:r w:rsidRPr="0095276B">
        <w:t>Il ne rencontrait du reste que la courbe impressionnante d</w:t>
      </w:r>
      <w:r w:rsidR="006455E5">
        <w:t>’</w:t>
      </w:r>
      <w:r w:rsidRPr="0095276B">
        <w:t>un crâne en dôme</w:t>
      </w:r>
      <w:r w:rsidR="006455E5">
        <w:t xml:space="preserve">, </w:t>
      </w:r>
      <w:r w:rsidRPr="0095276B">
        <w:t>fuyant vers la plus mystérieuse des nuques</w:t>
      </w:r>
      <w:r w:rsidR="006455E5">
        <w:t xml:space="preserve">, </w:t>
      </w:r>
      <w:r w:rsidRPr="0095276B">
        <w:t>et de superbes bandeaux cendrés</w:t>
      </w:r>
      <w:r w:rsidR="006455E5">
        <w:t xml:space="preserve">, </w:t>
      </w:r>
      <w:r w:rsidRPr="0095276B">
        <w:t>bordés par la plage nacrée du front</w:t>
      </w:r>
      <w:r w:rsidR="006455E5">
        <w:t xml:space="preserve">. </w:t>
      </w:r>
      <w:r w:rsidRPr="0095276B">
        <w:t>Pour une fois qu</w:t>
      </w:r>
      <w:r w:rsidR="006455E5">
        <w:t>’</w:t>
      </w:r>
      <w:r w:rsidRPr="0095276B">
        <w:t>elle eut l</w:t>
      </w:r>
      <w:r w:rsidR="006455E5">
        <w:t>’</w:t>
      </w:r>
      <w:r w:rsidRPr="0095276B">
        <w:t xml:space="preserve">imprudence de relever les yeux par-dessus le </w:t>
      </w:r>
      <w:r w:rsidRPr="0095276B">
        <w:rPr>
          <w:i/>
          <w:iCs/>
        </w:rPr>
        <w:t>Mag</w:t>
      </w:r>
      <w:r w:rsidRPr="0095276B">
        <w:rPr>
          <w:i/>
          <w:iCs/>
        </w:rPr>
        <w:t>a</w:t>
      </w:r>
      <w:r w:rsidRPr="0095276B">
        <w:rPr>
          <w:i/>
          <w:iCs/>
        </w:rPr>
        <w:t>sin Pittoresque</w:t>
      </w:r>
      <w:r w:rsidR="006455E5">
        <w:t xml:space="preserve">, </w:t>
      </w:r>
      <w:r w:rsidRPr="0095276B">
        <w:t>il s</w:t>
      </w:r>
      <w:r w:rsidR="006455E5">
        <w:t>’</w:t>
      </w:r>
      <w:r w:rsidRPr="0095276B">
        <w:t>empourpra si violemment</w:t>
      </w:r>
      <w:r w:rsidR="006455E5">
        <w:t xml:space="preserve">, </w:t>
      </w:r>
      <w:r w:rsidRPr="0095276B">
        <w:t>qu</w:t>
      </w:r>
      <w:r w:rsidR="006455E5">
        <w:t>’</w:t>
      </w:r>
      <w:r w:rsidRPr="0095276B">
        <w:t>elle se jura qu</w:t>
      </w:r>
      <w:r w:rsidR="006455E5">
        <w:t>’</w:t>
      </w:r>
      <w:r w:rsidRPr="0095276B">
        <w:t>on ne l</w:t>
      </w:r>
      <w:r w:rsidR="006455E5">
        <w:t>’</w:t>
      </w:r>
      <w:r w:rsidRPr="0095276B">
        <w:t>y prendrait plus</w:t>
      </w:r>
      <w:r w:rsidR="006455E5">
        <w:t xml:space="preserve">. </w:t>
      </w:r>
      <w:r w:rsidRPr="0095276B">
        <w:t>Et c</w:t>
      </w:r>
      <w:r w:rsidR="006455E5">
        <w:t>’</w:t>
      </w:r>
      <w:r w:rsidRPr="0095276B">
        <w:t>est le moment où elle comme</w:t>
      </w:r>
      <w:r w:rsidRPr="0095276B">
        <w:t>n</w:t>
      </w:r>
      <w:r w:rsidRPr="0095276B">
        <w:t>ça à s</w:t>
      </w:r>
      <w:r w:rsidR="006455E5">
        <w:t>’</w:t>
      </w:r>
      <w:r w:rsidRPr="0095276B">
        <w:t>apercevoir</w:t>
      </w:r>
      <w:r w:rsidR="006455E5">
        <w:t xml:space="preserve">, </w:t>
      </w:r>
      <w:r w:rsidRPr="0095276B">
        <w:t>sans nul plaisir</w:t>
      </w:r>
      <w:r w:rsidR="006455E5">
        <w:t xml:space="preserve">, </w:t>
      </w:r>
      <w:r w:rsidRPr="0095276B">
        <w:t>de différentes choses</w:t>
      </w:r>
      <w:r w:rsidR="006455E5">
        <w:t>.</w:t>
      </w:r>
    </w:p>
    <w:p w14:paraId="625F0EF2" w14:textId="12A9BD01"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poursuivait cependant la satisfaction de ses desseins avec la politesse encyclopédique de Rica et d</w:t>
      </w:r>
      <w:r>
        <w:t>’</w:t>
      </w:r>
      <w:r w:rsidR="009D4A85" w:rsidRPr="0095276B">
        <w:t>Usbek</w:t>
      </w:r>
      <w:r>
        <w:t xml:space="preserve">. </w:t>
      </w:r>
      <w:r w:rsidR="009D4A85" w:rsidRPr="0095276B">
        <w:t>Il abordait enfin au second de ses buts</w:t>
      </w:r>
      <w:r>
        <w:t xml:space="preserve"> : </w:t>
      </w:r>
      <w:r w:rsidR="009D4A85" w:rsidRPr="0095276B">
        <w:t>après avoir essayé de faire parler Joseph sur les affaires des Simler</w:t>
      </w:r>
      <w:r>
        <w:t xml:space="preserve">, </w:t>
      </w:r>
      <w:r w:rsidR="009D4A85" w:rsidRPr="0095276B">
        <w:t>il l</w:t>
      </w:r>
      <w:r>
        <w:t>’</w:t>
      </w:r>
      <w:r w:rsidR="009D4A85" w:rsidRPr="0095276B">
        <w:t xml:space="preserve">attaquait sur les </w:t>
      </w:r>
      <w:r>
        <w:t>« </w:t>
      </w:r>
      <w:r w:rsidR="009D4A85" w:rsidRPr="0095276B">
        <w:t>cérémonies des Juifs</w:t>
      </w:r>
      <w:r>
        <w:t> ».</w:t>
      </w:r>
    </w:p>
    <w:p w14:paraId="25B6DD37" w14:textId="77777777" w:rsidR="006455E5" w:rsidRDefault="006455E5" w:rsidP="002666CE">
      <w:r>
        <w:rPr>
          <w:rFonts w:eastAsia="Georgia" w:cs="Georgia"/>
        </w:rPr>
        <w:lastRenderedPageBreak/>
        <w:t>« </w:t>
      </w:r>
      <w:r w:rsidR="009D4A85" w:rsidRPr="0095276B">
        <w:t>Qu</w:t>
      </w:r>
      <w:r>
        <w:t>’</w:t>
      </w:r>
      <w:r w:rsidR="009D4A85" w:rsidRPr="0095276B">
        <w:t>est-ce donc</w:t>
      </w:r>
      <w:r>
        <w:t xml:space="preserve">, </w:t>
      </w:r>
      <w:r w:rsidR="009D4A85" w:rsidRPr="0095276B">
        <w:t>dites-moi</w:t>
      </w:r>
      <w:r>
        <w:t xml:space="preserve">, </w:t>
      </w:r>
      <w:r w:rsidR="009D4A85" w:rsidRPr="0095276B">
        <w:t>Monsieur Simler</w:t>
      </w:r>
      <w:r>
        <w:t>, »</w:t>
      </w:r>
      <w:r w:rsidR="009D4A85" w:rsidRPr="0095276B">
        <w:t xml:space="preserve"> dema</w:t>
      </w:r>
      <w:r w:rsidR="009D4A85" w:rsidRPr="0095276B">
        <w:t>n</w:t>
      </w:r>
      <w:r w:rsidR="009D4A85" w:rsidRPr="0095276B">
        <w:t>dait-il</w:t>
      </w:r>
      <w:r>
        <w:t xml:space="preserve">, </w:t>
      </w:r>
      <w:r w:rsidR="009D4A85" w:rsidRPr="0095276B">
        <w:t>en le guettant avec ses petits yeux de cochon</w:t>
      </w:r>
      <w:r>
        <w:t>, « </w:t>
      </w:r>
      <w:r w:rsidR="009D4A85" w:rsidRPr="0095276B">
        <w:t>que ce jeûne que vous célébriez</w:t>
      </w:r>
      <w:r>
        <w:t xml:space="preserve">, </w:t>
      </w:r>
      <w:r w:rsidR="009D4A85" w:rsidRPr="0095276B">
        <w:t>le jour où je suis venu si male</w:t>
      </w:r>
      <w:r w:rsidR="009D4A85" w:rsidRPr="0095276B">
        <w:t>n</w:t>
      </w:r>
      <w:r w:rsidR="009D4A85" w:rsidRPr="0095276B">
        <w:t>contreusement vous déranger</w:t>
      </w:r>
      <w:r>
        <w:t> ?</w:t>
      </w:r>
    </w:p>
    <w:p w14:paraId="0EE8E46B" w14:textId="77777777" w:rsidR="006455E5" w:rsidRDefault="006455E5" w:rsidP="002666CE">
      <w:r>
        <w:t>— </w:t>
      </w:r>
      <w:r w:rsidR="009D4A85" w:rsidRPr="0095276B">
        <w:t>Ma foi</w:t>
      </w:r>
      <w:r>
        <w:t xml:space="preserve">, </w:t>
      </w:r>
      <w:r w:rsidR="009D4A85" w:rsidRPr="0095276B">
        <w:t>c</w:t>
      </w:r>
      <w:r>
        <w:t>’</w:t>
      </w:r>
      <w:r w:rsidR="009D4A85" w:rsidRPr="0095276B">
        <w:t>est une singulière journée à passer</w:t>
      </w:r>
      <w:r>
        <w:t xml:space="preserve"> », </w:t>
      </w:r>
      <w:r w:rsidR="009D4A85" w:rsidRPr="0095276B">
        <w:t>disait J</w:t>
      </w:r>
      <w:r w:rsidR="009D4A85" w:rsidRPr="0095276B">
        <w:t>o</w:t>
      </w:r>
      <w:r w:rsidR="009D4A85" w:rsidRPr="0095276B">
        <w:t>seph sans fausse honte</w:t>
      </w:r>
      <w:r>
        <w:t>.</w:t>
      </w:r>
    </w:p>
    <w:p w14:paraId="7CC653CA" w14:textId="77777777" w:rsidR="006455E5" w:rsidRDefault="006455E5" w:rsidP="002666CE">
      <w:r>
        <w:t>— </w:t>
      </w:r>
      <w:r>
        <w:rPr>
          <w:rFonts w:eastAsia="Georgia"/>
        </w:rPr>
        <w:t>« </w:t>
      </w:r>
      <w:r w:rsidR="009D4A85" w:rsidRPr="0095276B">
        <w:t>À quoi répond-elle</w:t>
      </w:r>
      <w:r>
        <w:t> ?</w:t>
      </w:r>
    </w:p>
    <w:p w14:paraId="35934E30" w14:textId="77777777" w:rsidR="006455E5" w:rsidRDefault="006455E5" w:rsidP="002666CE">
      <w:r>
        <w:t>— </w:t>
      </w:r>
      <w:r w:rsidR="009D4A85" w:rsidRPr="0095276B">
        <w:t>Vingt-quatre heures libres de toute préoccupation</w:t>
      </w:r>
      <w:r>
        <w:t xml:space="preserve">, </w:t>
      </w:r>
      <w:r w:rsidR="009D4A85" w:rsidRPr="0095276B">
        <w:t>qu</w:t>
      </w:r>
      <w:r>
        <w:t>’</w:t>
      </w:r>
      <w:r w:rsidR="009D4A85" w:rsidRPr="0095276B">
        <w:t>on emploie à se priver</w:t>
      </w:r>
      <w:r>
        <w:t xml:space="preserve">, </w:t>
      </w:r>
      <w:r w:rsidR="009D4A85" w:rsidRPr="0095276B">
        <w:t>et à prier</w:t>
      </w:r>
      <w:r>
        <w:t xml:space="preserve"> </w:t>
      </w:r>
      <w:r>
        <w:rPr>
          <w:rFonts w:eastAsia="Georgia" w:cs="Georgia"/>
        </w:rPr>
        <w:t xml:space="preserve">– </w:t>
      </w:r>
      <w:r w:rsidR="009D4A85" w:rsidRPr="0095276B">
        <w:t>vous savez</w:t>
      </w:r>
      <w:r>
        <w:t xml:space="preserve">, </w:t>
      </w:r>
      <w:r w:rsidR="009D4A85" w:rsidRPr="0095276B">
        <w:t xml:space="preserve">je ne suis pas très versé </w:t>
      </w:r>
      <w:proofErr w:type="spellStart"/>
      <w:r w:rsidR="009D4A85" w:rsidRPr="0095276B">
        <w:t>là dedans</w:t>
      </w:r>
      <w:proofErr w:type="spellEnd"/>
      <w:r>
        <w:t xml:space="preserve">, </w:t>
      </w:r>
      <w:r w:rsidR="009D4A85" w:rsidRPr="0095276B">
        <w:t>mais cela est censé nous délivrer de nos p</w:t>
      </w:r>
      <w:r w:rsidR="009D4A85" w:rsidRPr="0095276B">
        <w:t>é</w:t>
      </w:r>
      <w:r w:rsidR="009D4A85" w:rsidRPr="0095276B">
        <w:t>chés</w:t>
      </w:r>
      <w:r>
        <w:t>, »</w:t>
      </w:r>
      <w:r w:rsidR="009D4A85" w:rsidRPr="0095276B">
        <w:t xml:space="preserve"> répondit l</w:t>
      </w:r>
      <w:r>
        <w:t>’</w:t>
      </w:r>
      <w:r w:rsidR="009D4A85" w:rsidRPr="0095276B">
        <w:t>Alsacien en souriant</w:t>
      </w:r>
      <w:r>
        <w:t>.</w:t>
      </w:r>
    </w:p>
    <w:p w14:paraId="6EE38B17" w14:textId="77777777" w:rsidR="006455E5" w:rsidRDefault="006455E5" w:rsidP="002666CE">
      <w:r>
        <w:rPr>
          <w:rFonts w:eastAsia="Georgia" w:cs="Georgia"/>
        </w:rPr>
        <w:t>« </w:t>
      </w:r>
      <w:r w:rsidR="009D4A85" w:rsidRPr="0095276B">
        <w:t>Vous y croyez</w:t>
      </w:r>
      <w:r>
        <w:t> ?</w:t>
      </w:r>
    </w:p>
    <w:p w14:paraId="238B557E" w14:textId="77777777" w:rsidR="006455E5" w:rsidRDefault="006455E5" w:rsidP="002666CE">
      <w:r>
        <w:t>— </w:t>
      </w:r>
      <w:r w:rsidR="009D4A85" w:rsidRPr="0095276B">
        <w:t>Cela s</w:t>
      </w:r>
      <w:r>
        <w:t>’</w:t>
      </w:r>
      <w:r w:rsidR="009D4A85" w:rsidRPr="0095276B">
        <w:t>est toujours pratiqué</w:t>
      </w:r>
      <w:r>
        <w:t>.</w:t>
      </w:r>
    </w:p>
    <w:p w14:paraId="598EC77F" w14:textId="77777777" w:rsidR="006455E5" w:rsidRDefault="006455E5" w:rsidP="002666CE">
      <w:r>
        <w:t>— </w:t>
      </w:r>
      <w:r w:rsidR="009D4A85" w:rsidRPr="0095276B">
        <w:t>Vous jeûnez</w:t>
      </w:r>
      <w:r>
        <w:t xml:space="preserve">, </w:t>
      </w:r>
      <w:r w:rsidR="009D4A85" w:rsidRPr="0095276B">
        <w:t>littéralement parlant</w:t>
      </w:r>
      <w:r>
        <w:t> ?</w:t>
      </w:r>
    </w:p>
    <w:p w14:paraId="76072B1E" w14:textId="335B8875" w:rsidR="002666CE" w:rsidRDefault="006455E5" w:rsidP="002666CE">
      <w:r>
        <w:t>— </w:t>
      </w:r>
      <w:r w:rsidR="009D4A85" w:rsidRPr="0095276B">
        <w:t>Mon Dieu</w:t>
      </w:r>
      <w:r>
        <w:t xml:space="preserve">, </w:t>
      </w:r>
      <w:r w:rsidR="009D4A85" w:rsidRPr="0095276B">
        <w:t>oui</w:t>
      </w:r>
      <w:r>
        <w:t>. »</w:t>
      </w:r>
    </w:p>
    <w:p w14:paraId="6388AC1F" w14:textId="53073654"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se rappela les joues et les paupières cireuses du vigoureux garçon qui lui donnait en ce moment la réplique</w:t>
      </w:r>
      <w:r>
        <w:t>.</w:t>
      </w:r>
    </w:p>
    <w:p w14:paraId="6C70F084" w14:textId="77777777" w:rsidR="006455E5" w:rsidRDefault="006455E5" w:rsidP="002666CE">
      <w:r>
        <w:rPr>
          <w:rFonts w:eastAsia="Georgia" w:cs="Georgia"/>
        </w:rPr>
        <w:t>« </w:t>
      </w:r>
      <w:r w:rsidR="009D4A85" w:rsidRPr="0095276B">
        <w:t>C</w:t>
      </w:r>
      <w:r>
        <w:t>’</w:t>
      </w:r>
      <w:r w:rsidR="009D4A85" w:rsidRPr="0095276B">
        <w:t>est juste</w:t>
      </w:r>
      <w:r>
        <w:t>, »</w:t>
      </w:r>
      <w:r w:rsidR="009D4A85" w:rsidRPr="0095276B">
        <w:t xml:space="preserve"> grommela-t-il</w:t>
      </w:r>
      <w:r>
        <w:t xml:space="preserve">. </w:t>
      </w:r>
      <w:r w:rsidR="009D4A85" w:rsidRPr="0095276B">
        <w:t>Il ajouta</w:t>
      </w:r>
      <w:r>
        <w:t> : « </w:t>
      </w:r>
      <w:r w:rsidR="009D4A85" w:rsidRPr="0095276B">
        <w:t>Vous croyez donc aux miracles</w:t>
      </w:r>
      <w:r>
        <w:t xml:space="preserve">, </w:t>
      </w:r>
      <w:r w:rsidR="009D4A85" w:rsidRPr="0095276B">
        <w:t>Monsieur Simler</w:t>
      </w:r>
      <w:r>
        <w:t> ?</w:t>
      </w:r>
    </w:p>
    <w:p w14:paraId="69CFC4F8" w14:textId="77777777" w:rsidR="006455E5" w:rsidRDefault="006455E5" w:rsidP="002666CE">
      <w:r>
        <w:t>— </w:t>
      </w:r>
      <w:r w:rsidR="009D4A85" w:rsidRPr="0095276B">
        <w:t>Pas le moins du monde</w:t>
      </w:r>
      <w:r>
        <w:t>.</w:t>
      </w:r>
    </w:p>
    <w:p w14:paraId="1E602974" w14:textId="77777777" w:rsidR="006455E5" w:rsidRDefault="006455E5" w:rsidP="002666CE">
      <w:r>
        <w:t>— </w:t>
      </w:r>
      <w:r w:rsidR="009D4A85" w:rsidRPr="0095276B">
        <w:t>Alors</w:t>
      </w:r>
      <w:r>
        <w:t> ?…</w:t>
      </w:r>
    </w:p>
    <w:p w14:paraId="73AE9075" w14:textId="62C4438B" w:rsidR="002666CE" w:rsidRDefault="006455E5" w:rsidP="002666CE">
      <w:r>
        <w:t>— </w:t>
      </w:r>
      <w:r w:rsidR="009D4A85" w:rsidRPr="0095276B">
        <w:t>Qu</w:t>
      </w:r>
      <w:r>
        <w:t>’</w:t>
      </w:r>
      <w:r w:rsidR="009D4A85" w:rsidRPr="0095276B">
        <w:t>est-ce que vous voulez</w:t>
      </w:r>
      <w:r>
        <w:t xml:space="preserve"> ? </w:t>
      </w:r>
      <w:r w:rsidR="009D4A85" w:rsidRPr="0095276B">
        <w:t>Tous les Israélites jeûnent</w:t>
      </w:r>
      <w:r>
        <w:t xml:space="preserve">, </w:t>
      </w:r>
      <w:r w:rsidR="009D4A85" w:rsidRPr="0095276B">
        <w:t>ce jour-là</w:t>
      </w:r>
      <w:r>
        <w:t xml:space="preserve">, </w:t>
      </w:r>
      <w:r w:rsidR="009D4A85" w:rsidRPr="0095276B">
        <w:t>dans le monde entier</w:t>
      </w:r>
      <w:r>
        <w:t xml:space="preserve">. </w:t>
      </w:r>
      <w:r w:rsidR="009D4A85" w:rsidRPr="0095276B">
        <w:t>C</w:t>
      </w:r>
      <w:r>
        <w:t>’</w:t>
      </w:r>
      <w:r w:rsidR="009D4A85" w:rsidRPr="0095276B">
        <w:t>est quelque chose</w:t>
      </w:r>
      <w:r>
        <w:t>. »</w:t>
      </w:r>
    </w:p>
    <w:p w14:paraId="5CE69AB2" w14:textId="77777777" w:rsidR="006455E5" w:rsidRDefault="009D4A85" w:rsidP="002666CE">
      <w:r w:rsidRPr="0095276B">
        <w:lastRenderedPageBreak/>
        <w:t>Hélène penchait</w:t>
      </w:r>
      <w:r w:rsidR="006455E5">
        <w:t xml:space="preserve">, </w:t>
      </w:r>
      <w:r w:rsidRPr="0095276B">
        <w:t xml:space="preserve">sur une vue de </w:t>
      </w:r>
      <w:proofErr w:type="spellStart"/>
      <w:r w:rsidRPr="0095276B">
        <w:t>Takou</w:t>
      </w:r>
      <w:proofErr w:type="spellEnd"/>
      <w:r w:rsidR="006455E5">
        <w:t xml:space="preserve">, </w:t>
      </w:r>
      <w:r w:rsidRPr="0095276B">
        <w:t>une figure pass</w:t>
      </w:r>
      <w:r w:rsidRPr="0095276B">
        <w:t>a</w:t>
      </w:r>
      <w:r w:rsidRPr="0095276B">
        <w:t>blement anxieuse</w:t>
      </w:r>
      <w:r w:rsidR="006455E5">
        <w:t xml:space="preserve"> ; </w:t>
      </w:r>
      <w:r w:rsidRPr="0095276B">
        <w:t>Justin s</w:t>
      </w:r>
      <w:r w:rsidR="006455E5">
        <w:t>’</w:t>
      </w:r>
      <w:r w:rsidRPr="0095276B">
        <w:t>était arrêté de regarder</w:t>
      </w:r>
      <w:r w:rsidR="006455E5">
        <w:t xml:space="preserve"> ; </w:t>
      </w:r>
      <w:r w:rsidRPr="0095276B">
        <w:t>il écoutait en rougissant</w:t>
      </w:r>
      <w:r w:rsidR="006455E5">
        <w:t>.</w:t>
      </w:r>
    </w:p>
    <w:p w14:paraId="6F73C3C3" w14:textId="067156E4"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avait avancé le buste</w:t>
      </w:r>
      <w:r>
        <w:t xml:space="preserve"> ; </w:t>
      </w:r>
      <w:r w:rsidR="009D4A85" w:rsidRPr="0095276B">
        <w:t>il tenta de plaisanter</w:t>
      </w:r>
      <w:r>
        <w:t> :</w:t>
      </w:r>
    </w:p>
    <w:p w14:paraId="32493818" w14:textId="77777777" w:rsidR="006455E5" w:rsidRDefault="006455E5" w:rsidP="002666CE">
      <w:r>
        <w:rPr>
          <w:rFonts w:eastAsia="Georgia" w:cs="Georgia"/>
        </w:rPr>
        <w:t>« </w:t>
      </w:r>
      <w:r w:rsidR="009D4A85" w:rsidRPr="0095276B">
        <w:t>Vingt-quatre heures</w:t>
      </w:r>
      <w:r>
        <w:t xml:space="preserve">, </w:t>
      </w:r>
      <w:r w:rsidR="009D4A85" w:rsidRPr="0095276B">
        <w:t>dites-vous</w:t>
      </w:r>
      <w:r>
        <w:t xml:space="preserve"> ? </w:t>
      </w:r>
      <w:r w:rsidR="009D4A85" w:rsidRPr="0095276B">
        <w:t>Vous ne comptez pas la nuit</w:t>
      </w:r>
      <w:r>
        <w:t> ?</w:t>
      </w:r>
    </w:p>
    <w:p w14:paraId="30BD5A11" w14:textId="77777777" w:rsidR="006455E5" w:rsidRDefault="006455E5" w:rsidP="002666CE">
      <w:r>
        <w:t>— </w:t>
      </w:r>
      <w:r w:rsidR="009D4A85" w:rsidRPr="0095276B">
        <w:t>On ne doit pas dormir</w:t>
      </w:r>
      <w:r>
        <w:t>.</w:t>
      </w:r>
    </w:p>
    <w:p w14:paraId="78F678EC" w14:textId="3DF9BC66" w:rsidR="002666CE" w:rsidRDefault="006455E5" w:rsidP="002666CE">
      <w:r>
        <w:t>— </w:t>
      </w:r>
      <w:r w:rsidR="009D4A85" w:rsidRPr="0095276B">
        <w:t>Farceur</w:t>
      </w:r>
      <w:r>
        <w:t xml:space="preserve"> ! </w:t>
      </w:r>
      <w:r w:rsidR="009D4A85" w:rsidRPr="0095276B">
        <w:t>Vous ne dormez pas</w:t>
      </w:r>
      <w:r>
        <w:t> ? »</w:t>
      </w:r>
    </w:p>
    <w:p w14:paraId="6AD3B211" w14:textId="77777777" w:rsidR="006455E5" w:rsidRDefault="009D4A85" w:rsidP="002666CE">
      <w:r w:rsidRPr="0095276B">
        <w:t>Joseph rit de bon cœur</w:t>
      </w:r>
      <w:r w:rsidR="006455E5">
        <w:t>.</w:t>
      </w:r>
    </w:p>
    <w:p w14:paraId="3712FA05" w14:textId="77777777" w:rsidR="006455E5" w:rsidRDefault="006455E5" w:rsidP="002666CE">
      <w:r>
        <w:rPr>
          <w:rFonts w:eastAsia="Georgia" w:cs="Georgia"/>
        </w:rPr>
        <w:t>« </w:t>
      </w:r>
      <w:r w:rsidR="009D4A85" w:rsidRPr="0095276B">
        <w:t>Moi</w:t>
      </w:r>
      <w:r>
        <w:t xml:space="preserve">, </w:t>
      </w:r>
      <w:r w:rsidR="009D4A85" w:rsidRPr="0095276B">
        <w:t>si</w:t>
      </w:r>
      <w:r>
        <w:t xml:space="preserve"> ; </w:t>
      </w:r>
      <w:r w:rsidR="009D4A85" w:rsidRPr="0095276B">
        <w:t>mais mon père</w:t>
      </w:r>
      <w:r>
        <w:t xml:space="preserve">, </w:t>
      </w:r>
      <w:r w:rsidR="009D4A85" w:rsidRPr="0095276B">
        <w:t>ni mon oncle</w:t>
      </w:r>
      <w:r>
        <w:t>…</w:t>
      </w:r>
    </w:p>
    <w:p w14:paraId="3A6FFBC4" w14:textId="77777777" w:rsidR="006455E5" w:rsidRDefault="006455E5" w:rsidP="002666CE">
      <w:r>
        <w:t>— </w:t>
      </w:r>
      <w:r w:rsidR="009D4A85" w:rsidRPr="0095276B">
        <w:t>Quoi</w:t>
      </w:r>
      <w:r>
        <w:t xml:space="preserve"> ? </w:t>
      </w:r>
      <w:r w:rsidR="009D4A85" w:rsidRPr="0095276B">
        <w:t>Monsieur Hippolyte S</w:t>
      </w:r>
      <w:r>
        <w:t>…</w:t>
      </w:r>
    </w:p>
    <w:p w14:paraId="0D8428CC" w14:textId="77777777" w:rsidR="006455E5" w:rsidRDefault="006455E5" w:rsidP="002666CE">
      <w:r>
        <w:t>— </w:t>
      </w:r>
      <w:r w:rsidR="009D4A85" w:rsidRPr="0095276B">
        <w:t>Oui</w:t>
      </w:r>
      <w:r>
        <w:t xml:space="preserve">, </w:t>
      </w:r>
      <w:r w:rsidR="009D4A85" w:rsidRPr="0095276B">
        <w:t>les anciens</w:t>
      </w:r>
      <w:r>
        <w:t>.</w:t>
      </w:r>
    </w:p>
    <w:p w14:paraId="6BA0ACF4" w14:textId="751A5036" w:rsidR="002666CE" w:rsidRDefault="006455E5" w:rsidP="002666CE">
      <w:r>
        <w:t>— </w:t>
      </w:r>
      <w:proofErr w:type="spellStart"/>
      <w:r w:rsidR="009D4A85" w:rsidRPr="0095276B">
        <w:t>Pffff</w:t>
      </w:r>
      <w:proofErr w:type="spellEnd"/>
      <w:r>
        <w:t xml:space="preserve"> ! </w:t>
      </w:r>
      <w:r w:rsidR="009D4A85" w:rsidRPr="0095276B">
        <w:t>Et ces Messieurs restent toute la nuit sur pied à lire de l</w:t>
      </w:r>
      <w:r>
        <w:t>’</w:t>
      </w:r>
      <w:r w:rsidR="009D4A85" w:rsidRPr="0095276B">
        <w:t>hébreu</w:t>
      </w:r>
      <w:r>
        <w:t xml:space="preserve">, </w:t>
      </w:r>
      <w:r w:rsidR="009D4A85" w:rsidRPr="0095276B">
        <w:t>avec une petite calotte sur la tête</w:t>
      </w:r>
      <w:r>
        <w:t> ? »</w:t>
      </w:r>
    </w:p>
    <w:p w14:paraId="6D3F3B55" w14:textId="77777777" w:rsidR="006455E5" w:rsidRDefault="009D4A85" w:rsidP="002666CE">
      <w:r w:rsidRPr="0095276B">
        <w:t>Joseph fit signe que oui</w:t>
      </w:r>
      <w:r w:rsidR="006455E5">
        <w:t>.</w:t>
      </w:r>
    </w:p>
    <w:p w14:paraId="3EA93F04" w14:textId="77777777" w:rsidR="006455E5" w:rsidRDefault="006455E5" w:rsidP="002666CE">
      <w:r>
        <w:rPr>
          <w:rFonts w:eastAsia="Georgia" w:cs="Georgia"/>
        </w:rPr>
        <w:t>« </w:t>
      </w:r>
      <w:r w:rsidR="009D4A85" w:rsidRPr="0095276B">
        <w:t>Et pourquoi ne les imitez-vous pas</w:t>
      </w:r>
      <w:r>
        <w:t xml:space="preserve">, </w:t>
      </w:r>
      <w:r w:rsidR="009D4A85" w:rsidRPr="0095276B">
        <w:t>vous</w:t>
      </w:r>
      <w:r>
        <w:t> ?</w:t>
      </w:r>
    </w:p>
    <w:p w14:paraId="1483B7A8" w14:textId="77777777" w:rsidR="006455E5" w:rsidRDefault="006455E5" w:rsidP="002666CE">
      <w:r>
        <w:t>— </w:t>
      </w:r>
      <w:r w:rsidR="009D4A85" w:rsidRPr="0095276B">
        <w:t>L</w:t>
      </w:r>
      <w:r>
        <w:t>’</w:t>
      </w:r>
      <w:r w:rsidR="009D4A85" w:rsidRPr="0095276B">
        <w:t>habitude s</w:t>
      </w:r>
      <w:r>
        <w:t>’</w:t>
      </w:r>
      <w:r w:rsidR="009D4A85" w:rsidRPr="0095276B">
        <w:t>en perd</w:t>
      </w:r>
      <w:r>
        <w:t>.</w:t>
      </w:r>
    </w:p>
    <w:p w14:paraId="791E621A" w14:textId="77777777" w:rsidR="006455E5" w:rsidRDefault="006455E5" w:rsidP="002666CE">
      <w:r>
        <w:t>— </w:t>
      </w:r>
      <w:r w:rsidR="009D4A85" w:rsidRPr="0095276B">
        <w:t>Mais vous ne comprenez pas un mot de ce que vous l</w:t>
      </w:r>
      <w:r w:rsidR="009D4A85" w:rsidRPr="0095276B">
        <w:t>i</w:t>
      </w:r>
      <w:r w:rsidR="009D4A85" w:rsidRPr="0095276B">
        <w:t>sez</w:t>
      </w:r>
      <w:r>
        <w:t> ?</w:t>
      </w:r>
    </w:p>
    <w:p w14:paraId="18508B7C" w14:textId="77777777" w:rsidR="006455E5" w:rsidRDefault="006455E5" w:rsidP="002666CE">
      <w:r>
        <w:t>— </w:t>
      </w:r>
      <w:r w:rsidR="009D4A85" w:rsidRPr="0095276B">
        <w:t>Mon père et mon oncle comprennent</w:t>
      </w:r>
      <w:r>
        <w:t xml:space="preserve">. </w:t>
      </w:r>
      <w:r w:rsidR="009D4A85" w:rsidRPr="0095276B">
        <w:t>La plupart des Juifs d</w:t>
      </w:r>
      <w:r>
        <w:t>’</w:t>
      </w:r>
      <w:r w:rsidR="009D4A85" w:rsidRPr="0095276B">
        <w:t>Alsace savent l</w:t>
      </w:r>
      <w:r>
        <w:t>’</w:t>
      </w:r>
      <w:r w:rsidR="009D4A85" w:rsidRPr="0095276B">
        <w:t>hébreu</w:t>
      </w:r>
      <w:r>
        <w:t>.</w:t>
      </w:r>
    </w:p>
    <w:p w14:paraId="5E4F02BC" w14:textId="77777777" w:rsidR="006455E5" w:rsidRDefault="006455E5" w:rsidP="002666CE">
      <w:r>
        <w:t>— </w:t>
      </w:r>
      <w:r w:rsidR="009D4A85" w:rsidRPr="0095276B">
        <w:t>Eh bien</w:t>
      </w:r>
      <w:r>
        <w:t xml:space="preserve">, </w:t>
      </w:r>
      <w:r w:rsidR="009D4A85" w:rsidRPr="0095276B">
        <w:t>ces Messieurs sont-ils persuadés de leur absol</w:t>
      </w:r>
      <w:r w:rsidR="009D4A85" w:rsidRPr="0095276B">
        <w:t>u</w:t>
      </w:r>
      <w:r w:rsidR="009D4A85" w:rsidRPr="0095276B">
        <w:t>tion finale</w:t>
      </w:r>
      <w:r>
        <w:t> ?</w:t>
      </w:r>
    </w:p>
    <w:p w14:paraId="73423821" w14:textId="77777777" w:rsidR="006455E5" w:rsidRDefault="006455E5" w:rsidP="002666CE">
      <w:r>
        <w:lastRenderedPageBreak/>
        <w:t>— </w:t>
      </w:r>
      <w:r w:rsidR="009D4A85" w:rsidRPr="0095276B">
        <w:t>Je n</w:t>
      </w:r>
      <w:r>
        <w:t>’</w:t>
      </w:r>
      <w:r w:rsidR="009D4A85" w:rsidRPr="0095276B">
        <w:t>en sais rien</w:t>
      </w:r>
      <w:r>
        <w:t xml:space="preserve">. </w:t>
      </w:r>
      <w:r w:rsidR="009D4A85" w:rsidRPr="0095276B">
        <w:t>Nous n</w:t>
      </w:r>
      <w:r>
        <w:t>’</w:t>
      </w:r>
      <w:r w:rsidR="009D4A85" w:rsidRPr="0095276B">
        <w:t>en avons jamais causé</w:t>
      </w:r>
      <w:r>
        <w:t>.</w:t>
      </w:r>
    </w:p>
    <w:p w14:paraId="40999C7D" w14:textId="77777777" w:rsidR="006455E5" w:rsidRDefault="006455E5" w:rsidP="002666CE">
      <w:r>
        <w:t>— </w:t>
      </w:r>
      <w:r w:rsidR="009D4A85" w:rsidRPr="0095276B">
        <w:t>Jamais discuté</w:t>
      </w:r>
      <w:r>
        <w:t xml:space="preserve"> ? </w:t>
      </w:r>
      <w:r w:rsidR="009D4A85" w:rsidRPr="0095276B">
        <w:t>Jamais raisonné</w:t>
      </w:r>
      <w:r>
        <w:t> ?</w:t>
      </w:r>
    </w:p>
    <w:p w14:paraId="28BD39B6" w14:textId="77777777" w:rsidR="006455E5" w:rsidRDefault="006455E5" w:rsidP="002666CE">
      <w:r>
        <w:t>— </w:t>
      </w:r>
      <w:r w:rsidR="009D4A85" w:rsidRPr="0095276B">
        <w:t>Non</w:t>
      </w:r>
      <w:r>
        <w:t>, »</w:t>
      </w:r>
      <w:r w:rsidR="009D4A85" w:rsidRPr="0095276B">
        <w:t xml:space="preserve"> répondit paisiblement l</w:t>
      </w:r>
      <w:r>
        <w:t>’</w:t>
      </w:r>
      <w:r w:rsidR="009D4A85" w:rsidRPr="0095276B">
        <w:t>Alsacien</w:t>
      </w:r>
      <w:r>
        <w:t>. « </w:t>
      </w:r>
      <w:r w:rsidR="009D4A85" w:rsidRPr="0095276B">
        <w:t>Cela s</w:t>
      </w:r>
      <w:r>
        <w:t>’</w:t>
      </w:r>
      <w:r w:rsidR="009D4A85" w:rsidRPr="0095276B">
        <w:t>est to</w:t>
      </w:r>
      <w:r w:rsidR="009D4A85" w:rsidRPr="0095276B">
        <w:t>u</w:t>
      </w:r>
      <w:r w:rsidR="009D4A85" w:rsidRPr="0095276B">
        <w:t>jours fait</w:t>
      </w:r>
      <w:r>
        <w:t xml:space="preserve">. </w:t>
      </w:r>
      <w:r w:rsidR="009D4A85" w:rsidRPr="0095276B">
        <w:t>C</w:t>
      </w:r>
      <w:r>
        <w:t>’</w:t>
      </w:r>
      <w:r w:rsidR="009D4A85" w:rsidRPr="0095276B">
        <w:t>est notre marque</w:t>
      </w:r>
      <w:r>
        <w:t>.</w:t>
      </w:r>
    </w:p>
    <w:p w14:paraId="20B592D4" w14:textId="77777777" w:rsidR="006455E5" w:rsidRDefault="006455E5" w:rsidP="002666CE">
      <w:r>
        <w:t>— </w:t>
      </w:r>
      <w:r w:rsidR="009D4A85" w:rsidRPr="0095276B">
        <w:t>La voilà</w:t>
      </w:r>
      <w:r>
        <w:t xml:space="preserve">, </w:t>
      </w:r>
      <w:r w:rsidR="009D4A85" w:rsidRPr="0095276B">
        <w:t>la fourmi</w:t>
      </w:r>
      <w:r>
        <w:t> ! »</w:t>
      </w:r>
      <w:r w:rsidR="009D4A85" w:rsidRPr="0095276B">
        <w:t xml:space="preserve"> se dit Hélène avec un mélange i</w:t>
      </w:r>
      <w:r w:rsidR="009D4A85" w:rsidRPr="0095276B">
        <w:t>n</w:t>
      </w:r>
      <w:r w:rsidR="009D4A85" w:rsidRPr="0095276B">
        <w:t>tolérable d</w:t>
      </w:r>
      <w:r>
        <w:t>’</w:t>
      </w:r>
      <w:r w:rsidR="009D4A85" w:rsidRPr="0095276B">
        <w:t>horreur et d</w:t>
      </w:r>
      <w:r>
        <w:t>’</w:t>
      </w:r>
      <w:r w:rsidR="009D4A85" w:rsidRPr="0095276B">
        <w:t>énervement</w:t>
      </w:r>
      <w:r>
        <w:t xml:space="preserve">. </w:t>
      </w:r>
      <w:r w:rsidR="009D4A85" w:rsidRPr="0095276B">
        <w:t>Elle eut</w:t>
      </w:r>
      <w:r>
        <w:t xml:space="preserve">, </w:t>
      </w:r>
      <w:r w:rsidR="009D4A85" w:rsidRPr="0095276B">
        <w:t>une seconde</w:t>
      </w:r>
      <w:r>
        <w:t xml:space="preserve">, </w:t>
      </w:r>
      <w:r w:rsidR="009D4A85" w:rsidRPr="0095276B">
        <w:t>le sentiment que ce n</w:t>
      </w:r>
      <w:r>
        <w:t>’</w:t>
      </w:r>
      <w:r w:rsidR="009D4A85" w:rsidRPr="0095276B">
        <w:t xml:space="preserve">était plus son père qui </w:t>
      </w:r>
      <w:r>
        <w:t>« </w:t>
      </w:r>
      <w:r w:rsidR="009D4A85" w:rsidRPr="0095276B">
        <w:t>menait</w:t>
      </w:r>
      <w:r>
        <w:t xml:space="preserve"> », </w:t>
      </w:r>
      <w:r w:rsidR="009D4A85" w:rsidRPr="0095276B">
        <w:t>mais J</w:t>
      </w:r>
      <w:r w:rsidR="009D4A85" w:rsidRPr="0095276B">
        <w:t>o</w:t>
      </w:r>
      <w:r w:rsidR="009D4A85" w:rsidRPr="0095276B">
        <w:t>seph Simler</w:t>
      </w:r>
      <w:r>
        <w:t xml:space="preserve">. </w:t>
      </w:r>
      <w:r w:rsidR="009D4A85" w:rsidRPr="0095276B">
        <w:t>Et c</w:t>
      </w:r>
      <w:r>
        <w:t>’</w:t>
      </w:r>
      <w:r w:rsidR="009D4A85" w:rsidRPr="0095276B">
        <w:t>était là un spectacle neuf pour elle</w:t>
      </w:r>
      <w:r>
        <w:t>.</w:t>
      </w:r>
    </w:p>
    <w:p w14:paraId="41594071" w14:textId="560C2851" w:rsidR="006455E5" w:rsidRDefault="006455E5" w:rsidP="002666CE">
      <w:r>
        <w:rPr>
          <w:rFonts w:eastAsia="Georgia" w:cs="Georgia"/>
        </w:rPr>
        <w:t>« </w:t>
      </w:r>
      <w:proofErr w:type="spellStart"/>
      <w:r w:rsidR="009D4A85" w:rsidRPr="0095276B">
        <w:t>Hé</w:t>
      </w:r>
      <w:proofErr w:type="spellEnd"/>
      <w:r w:rsidR="009D4A85" w:rsidRPr="0095276B">
        <w:t xml:space="preserve"> bien</w:t>
      </w:r>
      <w:r>
        <w:t xml:space="preserve">, </w:t>
      </w:r>
      <w:r w:rsidR="009D4A85" w:rsidRPr="0095276B">
        <w:t>si vous avez déjà transigé pour la nuit</w:t>
      </w:r>
      <w:r>
        <w:t xml:space="preserve">, </w:t>
      </w:r>
      <w:r w:rsidR="009D4A85" w:rsidRPr="0095276B">
        <w:t>qu</w:t>
      </w:r>
      <w:r>
        <w:t>’</w:t>
      </w:r>
      <w:r w:rsidR="009D4A85" w:rsidRPr="0095276B">
        <w:t>est-ce que fera la jeune génération</w:t>
      </w:r>
      <w:r>
        <w:t xml:space="preserve"> », </w:t>
      </w:r>
      <w:r w:rsidR="009D4A85" w:rsidRPr="0095276B">
        <w:t xml:space="preserve">continua </w:t>
      </w:r>
      <w:r>
        <w:t>M. </w:t>
      </w:r>
      <w:r w:rsidR="009D4A85" w:rsidRPr="0095276B">
        <w:t xml:space="preserve">Le </w:t>
      </w:r>
      <w:proofErr w:type="spellStart"/>
      <w:r w:rsidR="009D4A85" w:rsidRPr="0095276B">
        <w:t>Pleynier</w:t>
      </w:r>
      <w:proofErr w:type="spellEnd"/>
      <w:r w:rsidR="009D4A85" w:rsidRPr="0095276B">
        <w:t xml:space="preserve"> sur un ton agressif</w:t>
      </w:r>
      <w:r>
        <w:t xml:space="preserve">, </w:t>
      </w:r>
      <w:r w:rsidR="009D4A85" w:rsidRPr="0095276B">
        <w:t>en dirigeant le fourneau de sa pipe vers Justin gl</w:t>
      </w:r>
      <w:r w:rsidR="009D4A85" w:rsidRPr="0095276B">
        <w:t>a</w:t>
      </w:r>
      <w:r w:rsidR="009D4A85" w:rsidRPr="0095276B">
        <w:t>cé de honte</w:t>
      </w:r>
      <w:r>
        <w:t>, « </w:t>
      </w:r>
      <w:r w:rsidR="009D4A85" w:rsidRPr="0095276B">
        <w:t>une fois qu</w:t>
      </w:r>
      <w:r>
        <w:t>’</w:t>
      </w:r>
      <w:r w:rsidR="009D4A85" w:rsidRPr="0095276B">
        <w:t>elle aura été élevée dans les lycées de la République</w:t>
      </w:r>
      <w:r>
        <w:t> ?</w:t>
      </w:r>
    </w:p>
    <w:p w14:paraId="51C4FE5D" w14:textId="77777777" w:rsidR="006455E5" w:rsidRDefault="006455E5" w:rsidP="002666CE">
      <w:r>
        <w:t>— </w:t>
      </w:r>
      <w:r w:rsidR="009D4A85" w:rsidRPr="0095276B">
        <w:t>Je n</w:t>
      </w:r>
      <w:r>
        <w:t>’</w:t>
      </w:r>
      <w:r w:rsidR="009D4A85" w:rsidRPr="0095276B">
        <w:t>en sais rien</w:t>
      </w:r>
      <w:r>
        <w:t xml:space="preserve">. </w:t>
      </w:r>
      <w:r w:rsidR="009D4A85" w:rsidRPr="0095276B">
        <w:t>Je n</w:t>
      </w:r>
      <w:r>
        <w:t>’</w:t>
      </w:r>
      <w:r w:rsidR="009D4A85" w:rsidRPr="0095276B">
        <w:t>ai pas eu beaucoup le temps d</w:t>
      </w:r>
      <w:r>
        <w:t>’</w:t>
      </w:r>
      <w:r w:rsidR="009D4A85" w:rsidRPr="0095276B">
        <w:t>aller au collège</w:t>
      </w:r>
      <w:r>
        <w:t xml:space="preserve">, </w:t>
      </w:r>
      <w:r w:rsidR="009D4A85" w:rsidRPr="0095276B">
        <w:t>vous savez</w:t>
      </w:r>
      <w:r>
        <w:t xml:space="preserve">. </w:t>
      </w:r>
      <w:r w:rsidR="009D4A85" w:rsidRPr="0095276B">
        <w:t>Ce n</w:t>
      </w:r>
      <w:r>
        <w:t>’</w:t>
      </w:r>
      <w:r w:rsidR="009D4A85" w:rsidRPr="0095276B">
        <w:t>est pas pour m</w:t>
      </w:r>
      <w:r>
        <w:t>’</w:t>
      </w:r>
      <w:r w:rsidR="009D4A85" w:rsidRPr="0095276B">
        <w:t>en vanter</w:t>
      </w:r>
      <w:r>
        <w:t xml:space="preserve">. </w:t>
      </w:r>
      <w:r w:rsidR="009D4A85" w:rsidRPr="0095276B">
        <w:t>Je suis ignorant comme une carpe</w:t>
      </w:r>
      <w:r>
        <w:t>. » (</w:t>
      </w:r>
      <w:r w:rsidR="009D4A85" w:rsidRPr="0095276B">
        <w:t>Ici</w:t>
      </w:r>
      <w:r>
        <w:t xml:space="preserve">, </w:t>
      </w:r>
      <w:r w:rsidR="009D4A85" w:rsidRPr="0095276B">
        <w:t>regard vers Hélène</w:t>
      </w:r>
      <w:r>
        <w:t>.) « </w:t>
      </w:r>
      <w:r w:rsidR="009D4A85" w:rsidRPr="0095276B">
        <w:t>Mais je ne crois pas que l</w:t>
      </w:r>
      <w:r>
        <w:t>’</w:t>
      </w:r>
      <w:r w:rsidR="009D4A85" w:rsidRPr="0095276B">
        <w:t xml:space="preserve">instruction ait aucun rapport avec </w:t>
      </w:r>
      <w:r w:rsidR="009D4A85" w:rsidRPr="0095276B">
        <w:rPr>
          <w:i/>
          <w:iCs/>
        </w:rPr>
        <w:t>ça</w:t>
      </w:r>
      <w:r>
        <w:t>.</w:t>
      </w:r>
    </w:p>
    <w:p w14:paraId="159EDF81" w14:textId="77777777" w:rsidR="006455E5" w:rsidRDefault="006455E5" w:rsidP="002666CE">
      <w:r>
        <w:t>— </w:t>
      </w:r>
      <w:r w:rsidR="009D4A85" w:rsidRPr="0095276B">
        <w:t>Sacrebleu</w:t>
      </w:r>
      <w:r>
        <w:t xml:space="preserve">, </w:t>
      </w:r>
      <w:r w:rsidR="009D4A85" w:rsidRPr="0095276B">
        <w:t>si vous êtes citoyens français</w:t>
      </w:r>
      <w:r>
        <w:t xml:space="preserve">, </w:t>
      </w:r>
      <w:r w:rsidR="009D4A85" w:rsidRPr="0095276B">
        <w:t>quel besoin avez-vous d</w:t>
      </w:r>
      <w:r>
        <w:t>’</w:t>
      </w:r>
      <w:r w:rsidR="009D4A85" w:rsidRPr="0095276B">
        <w:t>être encore</w:t>
      </w:r>
      <w:r>
        <w:t xml:space="preserve">… </w:t>
      </w:r>
      <w:r w:rsidR="009D4A85" w:rsidRPr="0095276B">
        <w:t>heu</w:t>
      </w:r>
      <w:r>
        <w:t xml:space="preserve"> ! </w:t>
      </w:r>
      <w:r w:rsidR="009D4A85" w:rsidRPr="0095276B">
        <w:t>citoyens israélites</w:t>
      </w:r>
      <w:r>
        <w:t> ?</w:t>
      </w:r>
    </w:p>
    <w:p w14:paraId="5C415ACB" w14:textId="77777777" w:rsidR="006455E5" w:rsidRDefault="006455E5" w:rsidP="002666CE">
      <w:r>
        <w:t>— </w:t>
      </w:r>
      <w:r w:rsidR="009D4A85" w:rsidRPr="0095276B">
        <w:t>C</w:t>
      </w:r>
      <w:r>
        <w:t>’</w:t>
      </w:r>
      <w:r w:rsidR="009D4A85" w:rsidRPr="0095276B">
        <w:t>est vous qui le demandez</w:t>
      </w:r>
      <w:r>
        <w:t xml:space="preserve">, </w:t>
      </w:r>
      <w:r w:rsidR="009D4A85" w:rsidRPr="0095276B">
        <w:t xml:space="preserve">Monsieur Le </w:t>
      </w:r>
      <w:proofErr w:type="spellStart"/>
      <w:r w:rsidR="009D4A85" w:rsidRPr="0095276B">
        <w:t>Pleynier</w:t>
      </w:r>
      <w:proofErr w:type="spellEnd"/>
      <w:r>
        <w:t xml:space="preserve"> ? </w:t>
      </w:r>
      <w:r w:rsidR="009D4A85" w:rsidRPr="0095276B">
        <w:t>On se charge bien de nous le rappeler</w:t>
      </w:r>
      <w:r>
        <w:t xml:space="preserve">. </w:t>
      </w:r>
      <w:r w:rsidR="009D4A85" w:rsidRPr="0095276B">
        <w:t xml:space="preserve">Est-ce que le Cercle du </w:t>
      </w:r>
      <w:proofErr w:type="spellStart"/>
      <w:r w:rsidR="009D4A85" w:rsidRPr="0095276B">
        <w:t>Comm</w:t>
      </w:r>
      <w:proofErr w:type="spellEnd"/>
      <w:r>
        <w:t>…</w:t>
      </w:r>
    </w:p>
    <w:p w14:paraId="3D422B7D" w14:textId="77777777" w:rsidR="006455E5" w:rsidRDefault="006455E5" w:rsidP="002666CE">
      <w:r>
        <w:t>— </w:t>
      </w:r>
      <w:r w:rsidR="009D4A85" w:rsidRPr="0095276B">
        <w:t>C</w:t>
      </w:r>
      <w:r>
        <w:t>’</w:t>
      </w:r>
      <w:r w:rsidR="009D4A85" w:rsidRPr="0095276B">
        <w:t>est bon</w:t>
      </w:r>
      <w:r>
        <w:t xml:space="preserve">, </w:t>
      </w:r>
      <w:r w:rsidR="009D4A85" w:rsidRPr="0095276B">
        <w:t>oui</w:t>
      </w:r>
      <w:r>
        <w:t xml:space="preserve">… </w:t>
      </w:r>
      <w:r w:rsidR="009D4A85" w:rsidRPr="0095276B">
        <w:t>Après tout</w:t>
      </w:r>
      <w:r>
        <w:t xml:space="preserve">… </w:t>
      </w:r>
      <w:r w:rsidR="009D4A85" w:rsidRPr="0095276B">
        <w:t>Une bande d</w:t>
      </w:r>
      <w:r>
        <w:t>’</w:t>
      </w:r>
      <w:r w:rsidR="009D4A85" w:rsidRPr="0095276B">
        <w:t>imbéciles et de sauvages</w:t>
      </w:r>
      <w:r>
        <w:t xml:space="preserve">. </w:t>
      </w:r>
      <w:r w:rsidR="009D4A85" w:rsidRPr="0095276B">
        <w:t>Mais vous sortez de votre trou</w:t>
      </w:r>
      <w:r>
        <w:t xml:space="preserve">, </w:t>
      </w:r>
      <w:r w:rsidR="009D4A85" w:rsidRPr="0095276B">
        <w:t>Monsieur Simler</w:t>
      </w:r>
      <w:r>
        <w:t xml:space="preserve">, </w:t>
      </w:r>
      <w:r w:rsidR="009D4A85" w:rsidRPr="0095276B">
        <w:t>sans valoir moins pour ça</w:t>
      </w:r>
      <w:r>
        <w:t xml:space="preserve">. </w:t>
      </w:r>
      <w:r w:rsidR="009D4A85" w:rsidRPr="0095276B">
        <w:t>On ne vous connaît pas</w:t>
      </w:r>
      <w:r>
        <w:t xml:space="preserve">. </w:t>
      </w:r>
      <w:r w:rsidR="009D4A85" w:rsidRPr="0095276B">
        <w:t>Tandis que</w:t>
      </w:r>
      <w:r>
        <w:t xml:space="preserve">, </w:t>
      </w:r>
      <w:r w:rsidR="009D4A85" w:rsidRPr="0095276B">
        <w:t>dans vingt ans</w:t>
      </w:r>
      <w:r>
        <w:t xml:space="preserve">, </w:t>
      </w:r>
      <w:r w:rsidR="009D4A85" w:rsidRPr="0095276B">
        <w:t>eux</w:t>
      </w:r>
      <w:r>
        <w:t xml:space="preserve">… </w:t>
      </w:r>
      <w:r w:rsidR="009D4A85" w:rsidRPr="0095276B">
        <w:t>et il tendit derechef le fourneau de sa pipe vers Justin</w:t>
      </w:r>
      <w:r>
        <w:t>.</w:t>
      </w:r>
    </w:p>
    <w:p w14:paraId="04AD2EEF" w14:textId="5245079E" w:rsidR="002666CE" w:rsidRDefault="006455E5" w:rsidP="002666CE">
      <w:r>
        <w:rPr>
          <w:rFonts w:eastAsia="Georgia" w:cs="Georgia"/>
        </w:rPr>
        <w:lastRenderedPageBreak/>
        <w:t>« </w:t>
      </w:r>
      <w:r w:rsidR="009D4A85" w:rsidRPr="0095276B">
        <w:t>C</w:t>
      </w:r>
      <w:r>
        <w:t>’</w:t>
      </w:r>
      <w:r w:rsidR="009D4A85" w:rsidRPr="0095276B">
        <w:t>est possible</w:t>
      </w:r>
      <w:r>
        <w:t xml:space="preserve"> », </w:t>
      </w:r>
      <w:r w:rsidR="009D4A85" w:rsidRPr="0095276B">
        <w:t>répondit laconiquement Joseph</w:t>
      </w:r>
      <w:r>
        <w:t xml:space="preserve">, </w:t>
      </w:r>
      <w:r w:rsidR="009D4A85" w:rsidRPr="0095276B">
        <w:t>en pu</w:t>
      </w:r>
      <w:r w:rsidR="009D4A85" w:rsidRPr="0095276B">
        <w:t>i</w:t>
      </w:r>
      <w:r w:rsidR="009D4A85" w:rsidRPr="0095276B">
        <w:t>sant dans la vue de son neveu admiration et orgueil</w:t>
      </w:r>
      <w:r>
        <w:t>, « </w:t>
      </w:r>
      <w:r w:rsidR="009D4A85" w:rsidRPr="0095276B">
        <w:t>mais ils sauront alors mieux que nous ce qu</w:t>
      </w:r>
      <w:r>
        <w:t>’</w:t>
      </w:r>
      <w:r w:rsidR="009D4A85" w:rsidRPr="0095276B">
        <w:t>ils auront à faire</w:t>
      </w:r>
      <w:r>
        <w:t>. »</w:t>
      </w:r>
    </w:p>
    <w:p w14:paraId="2D604CEC" w14:textId="77777777" w:rsidR="006455E5" w:rsidRDefault="009D4A85" w:rsidP="002666CE">
      <w:r w:rsidRPr="0095276B">
        <w:t>Hélène n</w:t>
      </w:r>
      <w:r w:rsidR="006455E5">
        <w:t>’</w:t>
      </w:r>
      <w:r w:rsidRPr="0095276B">
        <w:t>en pouvait supporter davantage</w:t>
      </w:r>
      <w:r w:rsidR="006455E5">
        <w:t xml:space="preserve">. </w:t>
      </w:r>
      <w:r w:rsidRPr="0095276B">
        <w:t>Le petit</w:t>
      </w:r>
      <w:r w:rsidR="006455E5">
        <w:t xml:space="preserve">, </w:t>
      </w:r>
      <w:r w:rsidRPr="0095276B">
        <w:t>près d</w:t>
      </w:r>
      <w:r w:rsidR="006455E5">
        <w:t>’</w:t>
      </w:r>
      <w:r w:rsidRPr="0095276B">
        <w:t>elle</w:t>
      </w:r>
      <w:r w:rsidR="006455E5">
        <w:t xml:space="preserve">, </w:t>
      </w:r>
      <w:r w:rsidRPr="0095276B">
        <w:t>claquait des dents</w:t>
      </w:r>
      <w:r w:rsidR="006455E5">
        <w:t xml:space="preserve">. </w:t>
      </w:r>
      <w:r w:rsidRPr="0095276B">
        <w:t>Elle prit la parole</w:t>
      </w:r>
      <w:r w:rsidR="006455E5">
        <w:t> :</w:t>
      </w:r>
    </w:p>
    <w:p w14:paraId="5963C907" w14:textId="2E8B3440" w:rsidR="002666CE" w:rsidRDefault="006455E5" w:rsidP="002666CE">
      <w:r>
        <w:rPr>
          <w:rFonts w:eastAsia="Georgia" w:cs="Georgia"/>
        </w:rPr>
        <w:t>« </w:t>
      </w:r>
      <w:r w:rsidR="009D4A85" w:rsidRPr="0095276B">
        <w:t>Vous nous ennuyez</w:t>
      </w:r>
      <w:r>
        <w:t xml:space="preserve">, </w:t>
      </w:r>
      <w:r w:rsidR="009D4A85" w:rsidRPr="0095276B">
        <w:t>papa</w:t>
      </w:r>
      <w:r>
        <w:t xml:space="preserve">, </w:t>
      </w:r>
      <w:r w:rsidR="009D4A85" w:rsidRPr="0095276B">
        <w:t>avec ces histoires</w:t>
      </w:r>
      <w:r>
        <w:t xml:space="preserve">. </w:t>
      </w:r>
      <w:r w:rsidR="009D4A85" w:rsidRPr="0095276B">
        <w:t>Chacun agit comme il l</w:t>
      </w:r>
      <w:r>
        <w:t>’</w:t>
      </w:r>
      <w:r w:rsidR="009D4A85" w:rsidRPr="0095276B">
        <w:t>entend</w:t>
      </w:r>
      <w:r>
        <w:t xml:space="preserve">. </w:t>
      </w:r>
      <w:r w:rsidR="009D4A85" w:rsidRPr="0095276B">
        <w:t>Pourquoi ne montrez-vous pas vos griffons à Monsieur</w:t>
      </w:r>
      <w:r>
        <w:t>… ? »</w:t>
      </w:r>
    </w:p>
    <w:p w14:paraId="107740DA" w14:textId="77777777" w:rsidR="006455E5" w:rsidRDefault="009D4A85" w:rsidP="002666CE">
      <w:r w:rsidRPr="0095276B">
        <w:t>Elle posa sa main sur le bras de l</w:t>
      </w:r>
      <w:r w:rsidR="006455E5">
        <w:t>’</w:t>
      </w:r>
      <w:r w:rsidRPr="0095276B">
        <w:t>enfant</w:t>
      </w:r>
      <w:r w:rsidR="006455E5">
        <w:t xml:space="preserve">, </w:t>
      </w:r>
      <w:r w:rsidRPr="0095276B">
        <w:t>qui leva vers elle deux yeux d</w:t>
      </w:r>
      <w:r w:rsidR="006455E5">
        <w:t>’</w:t>
      </w:r>
      <w:r w:rsidRPr="0095276B">
        <w:t>où avait disparu la dernière trace de confiance</w:t>
      </w:r>
      <w:r w:rsidR="006455E5">
        <w:t xml:space="preserve">, </w:t>
      </w:r>
      <w:proofErr w:type="gramStart"/>
      <w:r w:rsidRPr="0095276B">
        <w:t>vo</w:t>
      </w:r>
      <w:r w:rsidRPr="0095276B">
        <w:t>i</w:t>
      </w:r>
      <w:r w:rsidRPr="0095276B">
        <w:t>re même</w:t>
      </w:r>
      <w:proofErr w:type="gramEnd"/>
      <w:r w:rsidRPr="0095276B">
        <w:t xml:space="preserve"> de condescendance</w:t>
      </w:r>
      <w:r w:rsidR="006455E5">
        <w:t xml:space="preserve">. </w:t>
      </w:r>
      <w:r w:rsidRPr="0095276B">
        <w:t>Mais le sourire d</w:t>
      </w:r>
      <w:r w:rsidR="006455E5">
        <w:t>’</w:t>
      </w:r>
      <w:r w:rsidRPr="0095276B">
        <w:t>Hélène eut sans doute la vertu de fondre cette hargne comme beurre au soleil</w:t>
      </w:r>
      <w:r w:rsidR="006455E5">
        <w:t xml:space="preserve">, </w:t>
      </w:r>
      <w:r w:rsidRPr="0095276B">
        <w:t>car il parvint à dire</w:t>
      </w:r>
      <w:r w:rsidR="006455E5">
        <w:t xml:space="preserve">, </w:t>
      </w:r>
      <w:r w:rsidRPr="0095276B">
        <w:t>avec une gorge qui raclait</w:t>
      </w:r>
      <w:r w:rsidR="006455E5">
        <w:t> :</w:t>
      </w:r>
    </w:p>
    <w:p w14:paraId="634262ED" w14:textId="6273D31F" w:rsidR="002666CE" w:rsidRDefault="006455E5" w:rsidP="002666CE">
      <w:r>
        <w:t>« </w:t>
      </w:r>
      <w:r w:rsidR="009D4A85" w:rsidRPr="0095276B">
        <w:t>Justin</w:t>
      </w:r>
      <w:r>
        <w:t>. »</w:t>
      </w:r>
    </w:p>
    <w:p w14:paraId="721A5440" w14:textId="77777777" w:rsidR="006455E5" w:rsidRDefault="009D4A85" w:rsidP="002666CE">
      <w:r w:rsidRPr="0095276B">
        <w:t>La jeune fille acheva alors sa phrase en scellant d</w:t>
      </w:r>
      <w:r w:rsidR="006455E5">
        <w:t>’</w:t>
      </w:r>
      <w:r w:rsidRPr="0095276B">
        <w:t>un coup d</w:t>
      </w:r>
      <w:r w:rsidR="006455E5">
        <w:t>’</w:t>
      </w:r>
      <w:r w:rsidRPr="0095276B">
        <w:t>œil cette espèce de réconciliation</w:t>
      </w:r>
      <w:r w:rsidR="006455E5">
        <w:t> :</w:t>
      </w:r>
    </w:p>
    <w:p w14:paraId="007B36BC" w14:textId="77777777" w:rsidR="006455E5" w:rsidRDefault="006455E5" w:rsidP="002666CE">
      <w:r>
        <w:rPr>
          <w:rFonts w:eastAsia="Georgia" w:cs="Georgia"/>
        </w:rPr>
        <w:t xml:space="preserve">« … </w:t>
      </w:r>
      <w:r w:rsidR="009D4A85" w:rsidRPr="0095276B">
        <w:t>pourquoi ne montrez-vous pas vos griffons à Monsieur Justin</w:t>
      </w:r>
      <w:r>
        <w:t> ?</w:t>
      </w:r>
    </w:p>
    <w:p w14:paraId="2C2621B1" w14:textId="0B4D820D" w:rsidR="006455E5" w:rsidRDefault="006455E5" w:rsidP="002666CE">
      <w:r>
        <w:t>— </w:t>
      </w:r>
      <w:r w:rsidR="009D4A85" w:rsidRPr="0095276B">
        <w:t>Allons</w:t>
      </w:r>
      <w:r>
        <w:t> ! »</w:t>
      </w:r>
      <w:r w:rsidR="009D4A85" w:rsidRPr="0095276B">
        <w:t xml:space="preserve"> fit </w:t>
      </w:r>
      <w:r>
        <w:t>M. </w:t>
      </w:r>
      <w:r w:rsidR="009D4A85" w:rsidRPr="0095276B">
        <w:t xml:space="preserve">Le </w:t>
      </w:r>
      <w:proofErr w:type="spellStart"/>
      <w:r w:rsidR="009D4A85" w:rsidRPr="0095276B">
        <w:t>Pleynier</w:t>
      </w:r>
      <w:proofErr w:type="spellEnd"/>
      <w:r>
        <w:t xml:space="preserve">. </w:t>
      </w:r>
      <w:r w:rsidR="009D4A85" w:rsidRPr="0095276B">
        <w:t>Il comptait toujours un peu sur sa fille pour le tirer des conjonctures délicates</w:t>
      </w:r>
      <w:r>
        <w:t>.</w:t>
      </w:r>
    </w:p>
    <w:p w14:paraId="3BF3D811" w14:textId="11EF809F" w:rsidR="009D4A85" w:rsidRPr="0095276B" w:rsidRDefault="009D4A85" w:rsidP="006455E5">
      <w:pPr>
        <w:pStyle w:val="Titre2"/>
        <w:pageBreakBefore/>
        <w:rPr>
          <w:szCs w:val="44"/>
        </w:rPr>
      </w:pPr>
      <w:bookmarkStart w:id="29" w:name="_Toc197888832"/>
      <w:r w:rsidRPr="0095276B">
        <w:rPr>
          <w:szCs w:val="44"/>
        </w:rPr>
        <w:lastRenderedPageBreak/>
        <w:t>10</w:t>
      </w:r>
      <w:bookmarkEnd w:id="29"/>
      <w:r w:rsidRPr="0095276B">
        <w:rPr>
          <w:szCs w:val="44"/>
        </w:rPr>
        <w:br/>
      </w:r>
    </w:p>
    <w:p w14:paraId="3D85DE03" w14:textId="77777777" w:rsidR="006455E5" w:rsidRDefault="009D4A85" w:rsidP="002666CE">
      <w:r w:rsidRPr="0095276B">
        <w:t>Hélène put se rendre cette justice qu</w:t>
      </w:r>
      <w:r w:rsidR="006455E5">
        <w:t>’</w:t>
      </w:r>
      <w:r w:rsidRPr="0095276B">
        <w:t>elle ne fit rien pour aider Joseph à se trouver près d</w:t>
      </w:r>
      <w:r w:rsidR="006455E5">
        <w:t>’</w:t>
      </w:r>
      <w:r w:rsidRPr="0095276B">
        <w:t>elle</w:t>
      </w:r>
      <w:r w:rsidR="006455E5">
        <w:t xml:space="preserve">, </w:t>
      </w:r>
      <w:r w:rsidRPr="0095276B">
        <w:t>dans le jardin</w:t>
      </w:r>
      <w:r w:rsidR="006455E5">
        <w:t xml:space="preserve">, </w:t>
      </w:r>
      <w:r w:rsidRPr="0095276B">
        <w:t>et tout pour l</w:t>
      </w:r>
      <w:r w:rsidR="006455E5">
        <w:t>’</w:t>
      </w:r>
      <w:r w:rsidRPr="0095276B">
        <w:t>en empêcher</w:t>
      </w:r>
      <w:r w:rsidR="006455E5">
        <w:t>.</w:t>
      </w:r>
    </w:p>
    <w:p w14:paraId="2C3792AE" w14:textId="3089F11A" w:rsidR="006455E5" w:rsidRDefault="009D4A85" w:rsidP="002666CE">
      <w:r w:rsidRPr="0095276B">
        <w:t>Mais</w:t>
      </w:r>
      <w:r w:rsidR="006455E5">
        <w:t xml:space="preserve">, </w:t>
      </w:r>
      <w:r w:rsidRPr="0095276B">
        <w:t>rendu à la gloire de ses griffons</w:t>
      </w:r>
      <w:r w:rsidR="006455E5">
        <w:t>, M. </w:t>
      </w:r>
      <w:r w:rsidRPr="0095276B">
        <w:t xml:space="preserve">Le </w:t>
      </w:r>
      <w:proofErr w:type="spellStart"/>
      <w:r w:rsidRPr="0095276B">
        <w:t>Pleynier</w:t>
      </w:r>
      <w:proofErr w:type="spellEnd"/>
      <w:r w:rsidRPr="0095276B">
        <w:t xml:space="preserve"> s</w:t>
      </w:r>
      <w:r w:rsidR="006455E5">
        <w:t>’</w:t>
      </w:r>
      <w:r w:rsidRPr="0095276B">
        <w:t>était méfié de l</w:t>
      </w:r>
      <w:r w:rsidR="006455E5">
        <w:t>’</w:t>
      </w:r>
      <w:r w:rsidRPr="0095276B">
        <w:t>enthousiasme du fabricant</w:t>
      </w:r>
      <w:r w:rsidR="006455E5">
        <w:t xml:space="preserve">. </w:t>
      </w:r>
      <w:r w:rsidRPr="0095276B">
        <w:t>Profitant de ce que sa fille mettait ses gants et atteignait son chapeau</w:t>
      </w:r>
      <w:r w:rsidR="006455E5">
        <w:t xml:space="preserve">, </w:t>
      </w:r>
      <w:r w:rsidRPr="0095276B">
        <w:t>il avait pris Justin sous son bras et l</w:t>
      </w:r>
      <w:r w:rsidR="006455E5">
        <w:t>’</w:t>
      </w:r>
      <w:r w:rsidRPr="0095276B">
        <w:t>entraînait déjà dans la direction du chenil</w:t>
      </w:r>
      <w:r w:rsidR="006455E5">
        <w:t xml:space="preserve">, </w:t>
      </w:r>
      <w:r w:rsidRPr="0095276B">
        <w:t>en guignolant sur ses deux jambes avec une surprenante agilité</w:t>
      </w:r>
      <w:r w:rsidR="006455E5">
        <w:t xml:space="preserve">, </w:t>
      </w:r>
      <w:r w:rsidRPr="0095276B">
        <w:t>pour faire rire le petit</w:t>
      </w:r>
      <w:r w:rsidR="006455E5">
        <w:t>.</w:t>
      </w:r>
    </w:p>
    <w:p w14:paraId="68658694" w14:textId="77777777" w:rsidR="006455E5" w:rsidRDefault="009D4A85" w:rsidP="002666CE">
      <w:r w:rsidRPr="0095276B">
        <w:t>Aussi</w:t>
      </w:r>
      <w:r w:rsidR="006455E5">
        <w:t xml:space="preserve">, </w:t>
      </w:r>
      <w:r w:rsidRPr="0095276B">
        <w:t>ce qui n</w:t>
      </w:r>
      <w:r w:rsidR="006455E5">
        <w:t>’</w:t>
      </w:r>
      <w:r w:rsidRPr="0095276B">
        <w:t>aurait pas dû se passer eut-il plein loisir de se produire</w:t>
      </w:r>
      <w:r w:rsidR="006455E5">
        <w:t>.</w:t>
      </w:r>
    </w:p>
    <w:p w14:paraId="12A5294A" w14:textId="77777777" w:rsidR="006455E5" w:rsidRDefault="006455E5" w:rsidP="002666CE">
      <w:r>
        <w:rPr>
          <w:rFonts w:eastAsia="Georgia" w:cs="Georgia"/>
        </w:rPr>
        <w:t>« </w:t>
      </w:r>
      <w:r w:rsidR="009D4A85" w:rsidRPr="0095276B">
        <w:t>Vous ne sortez pas souvent</w:t>
      </w:r>
      <w:r>
        <w:t xml:space="preserve">, </w:t>
      </w:r>
      <w:r w:rsidR="009D4A85" w:rsidRPr="0095276B">
        <w:t>Mademoiselle</w:t>
      </w:r>
      <w:r>
        <w:t>, »</w:t>
      </w:r>
      <w:r w:rsidR="009D4A85" w:rsidRPr="0095276B">
        <w:t xml:space="preserve"> dit Joseph</w:t>
      </w:r>
      <w:r>
        <w:t xml:space="preserve">, </w:t>
      </w:r>
      <w:r w:rsidR="009D4A85" w:rsidRPr="0095276B">
        <w:t>pour son début</w:t>
      </w:r>
      <w:r>
        <w:t xml:space="preserve">. </w:t>
      </w:r>
      <w:r w:rsidR="009D4A85" w:rsidRPr="0095276B">
        <w:t>Comment parvint-il à ne mettre ni sottise ni banalité dans cette demi-douzaine de mots râpés</w:t>
      </w:r>
      <w:r>
        <w:t> ?</w:t>
      </w:r>
    </w:p>
    <w:p w14:paraId="26A15798" w14:textId="77777777" w:rsidR="006455E5" w:rsidRDefault="006455E5" w:rsidP="002666CE">
      <w:r>
        <w:rPr>
          <w:rFonts w:eastAsia="Georgia" w:cs="Georgia"/>
        </w:rPr>
        <w:t>« </w:t>
      </w:r>
      <w:r w:rsidR="009D4A85" w:rsidRPr="0095276B">
        <w:t>Ma foi non</w:t>
      </w:r>
      <w:r>
        <w:t>, »</w:t>
      </w:r>
      <w:r w:rsidR="009D4A85" w:rsidRPr="0095276B">
        <w:t xml:space="preserve"> répondit Hélène</w:t>
      </w:r>
      <w:r>
        <w:t xml:space="preserve">. </w:t>
      </w:r>
      <w:r w:rsidR="009D4A85" w:rsidRPr="0095276B">
        <w:t>Elle abaissa les sourcils et considéra au loin</w:t>
      </w:r>
      <w:r>
        <w:t xml:space="preserve">, </w:t>
      </w:r>
      <w:r w:rsidR="009D4A85" w:rsidRPr="0095276B">
        <w:t>avec une reconnaissance angoissée</w:t>
      </w:r>
      <w:r>
        <w:t xml:space="preserve">, </w:t>
      </w:r>
      <w:r w:rsidR="009D4A85" w:rsidRPr="0095276B">
        <w:t>le pays fraternel à ses vingt-deux ans</w:t>
      </w:r>
      <w:r>
        <w:t>.</w:t>
      </w:r>
    </w:p>
    <w:p w14:paraId="17C40BAE" w14:textId="77777777" w:rsidR="006455E5" w:rsidRDefault="009D4A85" w:rsidP="002666CE">
      <w:r w:rsidRPr="0095276B">
        <w:t xml:space="preserve">La maison Le </w:t>
      </w:r>
      <w:proofErr w:type="spellStart"/>
      <w:r w:rsidRPr="0095276B">
        <w:t>Pleynier</w:t>
      </w:r>
      <w:proofErr w:type="spellEnd"/>
      <w:r w:rsidRPr="0095276B">
        <w:t xml:space="preserve"> était bâtie sur le bord du plateau</w:t>
      </w:r>
      <w:r w:rsidR="006455E5">
        <w:t xml:space="preserve">. </w:t>
      </w:r>
      <w:r w:rsidRPr="0095276B">
        <w:t>Une bande d</w:t>
      </w:r>
      <w:r w:rsidR="006455E5">
        <w:t>’</w:t>
      </w:r>
      <w:r w:rsidRPr="0095276B">
        <w:t>une dizaine d</w:t>
      </w:r>
      <w:r w:rsidR="006455E5">
        <w:t>’</w:t>
      </w:r>
      <w:r w:rsidRPr="0095276B">
        <w:t>hectares</w:t>
      </w:r>
      <w:r w:rsidR="006455E5">
        <w:t xml:space="preserve">, </w:t>
      </w:r>
      <w:r w:rsidRPr="0095276B">
        <w:t>étroite et longue</w:t>
      </w:r>
      <w:r w:rsidR="006455E5">
        <w:t xml:space="preserve">, </w:t>
      </w:r>
      <w:r w:rsidRPr="0095276B">
        <w:t>la sép</w:t>
      </w:r>
      <w:r w:rsidRPr="0095276B">
        <w:t>a</w:t>
      </w:r>
      <w:r w:rsidRPr="0095276B">
        <w:t>rait de son entrée principale</w:t>
      </w:r>
      <w:r w:rsidR="006455E5">
        <w:t xml:space="preserve">, </w:t>
      </w:r>
      <w:r w:rsidRPr="0095276B">
        <w:t>sur la route de Nantes</w:t>
      </w:r>
      <w:r w:rsidR="006455E5">
        <w:t xml:space="preserve">. </w:t>
      </w:r>
      <w:r w:rsidRPr="0095276B">
        <w:t>Un grand bois de pins sylvestres</w:t>
      </w:r>
      <w:r w:rsidR="006455E5">
        <w:t xml:space="preserve">, </w:t>
      </w:r>
      <w:r w:rsidRPr="0095276B">
        <w:t>des prairies artificielles</w:t>
      </w:r>
      <w:r w:rsidR="006455E5">
        <w:t xml:space="preserve">, </w:t>
      </w:r>
      <w:r w:rsidRPr="0095276B">
        <w:t>un potager et une sorte de cour normande</w:t>
      </w:r>
      <w:r w:rsidR="006455E5">
        <w:t xml:space="preserve">, </w:t>
      </w:r>
      <w:r w:rsidRPr="0095276B">
        <w:t>plantée de pommiers et de gu</w:t>
      </w:r>
      <w:r w:rsidRPr="0095276B">
        <w:t>i</w:t>
      </w:r>
      <w:r w:rsidRPr="0095276B">
        <w:t>gniers</w:t>
      </w:r>
      <w:r w:rsidR="006455E5">
        <w:t xml:space="preserve">, </w:t>
      </w:r>
      <w:r w:rsidRPr="0095276B">
        <w:t>composaient la partie haute du domaine</w:t>
      </w:r>
      <w:r w:rsidR="006455E5">
        <w:t>.</w:t>
      </w:r>
    </w:p>
    <w:p w14:paraId="577856E5" w14:textId="77777777" w:rsidR="006455E5" w:rsidRDefault="009D4A85" w:rsidP="002666CE">
      <w:r w:rsidRPr="0095276B">
        <w:t>Le pavillon des maîtres</w:t>
      </w:r>
      <w:r w:rsidR="006455E5">
        <w:t xml:space="preserve">, </w:t>
      </w:r>
      <w:r w:rsidRPr="0095276B">
        <w:t>un logis de la Régence</w:t>
      </w:r>
      <w:r w:rsidR="006455E5">
        <w:t xml:space="preserve">, </w:t>
      </w:r>
      <w:r w:rsidRPr="0095276B">
        <w:t>avait sa f</w:t>
      </w:r>
      <w:r w:rsidRPr="0095276B">
        <w:t>a</w:t>
      </w:r>
      <w:r w:rsidRPr="0095276B">
        <w:t>çade vers la route</w:t>
      </w:r>
      <w:r w:rsidR="006455E5">
        <w:t xml:space="preserve">. </w:t>
      </w:r>
      <w:r w:rsidRPr="0095276B">
        <w:t>Il formait</w:t>
      </w:r>
      <w:r w:rsidR="006455E5">
        <w:t xml:space="preserve">, </w:t>
      </w:r>
      <w:r w:rsidRPr="0095276B">
        <w:t>au midi</w:t>
      </w:r>
      <w:r w:rsidR="006455E5">
        <w:t xml:space="preserve">, </w:t>
      </w:r>
      <w:r w:rsidRPr="0095276B">
        <w:t>le fond d</w:t>
      </w:r>
      <w:r w:rsidR="006455E5">
        <w:t>’</w:t>
      </w:r>
      <w:r w:rsidRPr="0095276B">
        <w:t>un rectangle o</w:t>
      </w:r>
      <w:r w:rsidRPr="0095276B">
        <w:t>u</w:t>
      </w:r>
      <w:r w:rsidRPr="0095276B">
        <w:t>vert sur la vallée</w:t>
      </w:r>
      <w:r w:rsidR="006455E5">
        <w:t xml:space="preserve">, </w:t>
      </w:r>
      <w:r w:rsidRPr="0095276B">
        <w:t>sur un moutonnement d</w:t>
      </w:r>
      <w:r w:rsidR="006455E5">
        <w:t>’</w:t>
      </w:r>
      <w:r w:rsidRPr="0095276B">
        <w:t xml:space="preserve">arbres </w:t>
      </w:r>
      <w:r w:rsidRPr="0095276B">
        <w:lastRenderedPageBreak/>
        <w:t>centenaires et sur les grands prés bas</w:t>
      </w:r>
      <w:r w:rsidR="006455E5">
        <w:t xml:space="preserve">. </w:t>
      </w:r>
      <w:r w:rsidRPr="0095276B">
        <w:t>Passé le cours enfoui de la rivière</w:t>
      </w:r>
      <w:r w:rsidR="006455E5">
        <w:t xml:space="preserve">, </w:t>
      </w:r>
      <w:r w:rsidRPr="0095276B">
        <w:t>commençait</w:t>
      </w:r>
      <w:r w:rsidR="006455E5">
        <w:t xml:space="preserve">, </w:t>
      </w:r>
      <w:r w:rsidRPr="0095276B">
        <w:t>sur l</w:t>
      </w:r>
      <w:r w:rsidR="006455E5">
        <w:t>’</w:t>
      </w:r>
      <w:r w:rsidRPr="0095276B">
        <w:t>autre rive</w:t>
      </w:r>
      <w:r w:rsidR="006455E5">
        <w:t xml:space="preserve">, </w:t>
      </w:r>
      <w:r w:rsidRPr="0095276B">
        <w:t>l</w:t>
      </w:r>
      <w:r w:rsidR="006455E5">
        <w:t>’</w:t>
      </w:r>
      <w:r w:rsidRPr="0095276B">
        <w:t>ascension des pentes par la terre rouge des labours</w:t>
      </w:r>
      <w:r w:rsidR="006455E5">
        <w:t xml:space="preserve">. </w:t>
      </w:r>
      <w:r w:rsidRPr="0095276B">
        <w:t>Enfin</w:t>
      </w:r>
      <w:r w:rsidR="006455E5">
        <w:t xml:space="preserve">, </w:t>
      </w:r>
      <w:r w:rsidRPr="0095276B">
        <w:t>dominant le tout</w:t>
      </w:r>
      <w:r w:rsidR="006455E5">
        <w:t xml:space="preserve">, </w:t>
      </w:r>
      <w:r w:rsidRPr="0095276B">
        <w:t>la puissante épaule du plateau reprenait possession de l</w:t>
      </w:r>
      <w:r w:rsidR="006455E5">
        <w:t>’</w:t>
      </w:r>
      <w:r w:rsidRPr="0095276B">
        <w:t>horizon à une demi-lieue de là</w:t>
      </w:r>
      <w:r w:rsidR="006455E5">
        <w:t xml:space="preserve">, </w:t>
      </w:r>
      <w:r w:rsidRPr="0095276B">
        <w:t>et s</w:t>
      </w:r>
      <w:r w:rsidR="006455E5">
        <w:t>’</w:t>
      </w:r>
      <w:r w:rsidRPr="0095276B">
        <w:t>enfuyait vers le sud avec sa charge de domaines</w:t>
      </w:r>
      <w:r w:rsidR="006455E5">
        <w:t xml:space="preserve">, </w:t>
      </w:r>
      <w:r w:rsidRPr="0095276B">
        <w:t>de moi</w:t>
      </w:r>
      <w:r w:rsidRPr="0095276B">
        <w:t>s</w:t>
      </w:r>
      <w:r w:rsidRPr="0095276B">
        <w:t>sons</w:t>
      </w:r>
      <w:r w:rsidR="006455E5">
        <w:t xml:space="preserve">, </w:t>
      </w:r>
      <w:r w:rsidRPr="0095276B">
        <w:t>d</w:t>
      </w:r>
      <w:r w:rsidR="006455E5">
        <w:t>’</w:t>
      </w:r>
      <w:r w:rsidRPr="0095276B">
        <w:t>ormeaux et de lumière</w:t>
      </w:r>
      <w:r w:rsidR="006455E5">
        <w:t>.</w:t>
      </w:r>
    </w:p>
    <w:p w14:paraId="2E747C93" w14:textId="77777777" w:rsidR="006455E5" w:rsidRDefault="009D4A85" w:rsidP="002666CE">
      <w:r w:rsidRPr="0095276B">
        <w:t>L</w:t>
      </w:r>
      <w:r w:rsidR="006455E5">
        <w:t>’</w:t>
      </w:r>
      <w:r w:rsidRPr="0095276B">
        <w:t>été mourait</w:t>
      </w:r>
      <w:r w:rsidR="006455E5">
        <w:t xml:space="preserve">. </w:t>
      </w:r>
      <w:r w:rsidRPr="0095276B">
        <w:t>Le bleu du ciel demeurait presque minéral</w:t>
      </w:r>
      <w:r w:rsidR="006455E5">
        <w:t xml:space="preserve">. </w:t>
      </w:r>
      <w:r w:rsidRPr="0095276B">
        <w:t>Mais le signe de l</w:t>
      </w:r>
      <w:r w:rsidR="006455E5">
        <w:t>’</w:t>
      </w:r>
      <w:r w:rsidRPr="0095276B">
        <w:t>automne était déjà sur l</w:t>
      </w:r>
      <w:r w:rsidR="006455E5">
        <w:t>’</w:t>
      </w:r>
      <w:r w:rsidRPr="0095276B">
        <w:t>envers de chaque feuille</w:t>
      </w:r>
      <w:r w:rsidR="006455E5">
        <w:t>.</w:t>
      </w:r>
    </w:p>
    <w:p w14:paraId="1EE48F52" w14:textId="77777777" w:rsidR="006455E5" w:rsidRDefault="009D4A85" w:rsidP="002666CE">
      <w:r w:rsidRPr="0095276B">
        <w:t>Joseph ne devait jamais oublier la clarté de ce jour-là</w:t>
      </w:r>
      <w:r w:rsidR="006455E5">
        <w:t xml:space="preserve">, </w:t>
      </w:r>
      <w:r w:rsidRPr="0095276B">
        <w:t xml:space="preserve">ni la prodigieuse rousseur des </w:t>
      </w:r>
      <w:proofErr w:type="spellStart"/>
      <w:r w:rsidRPr="0095276B">
        <w:t>muralis</w:t>
      </w:r>
      <w:proofErr w:type="spellEnd"/>
      <w:r w:rsidRPr="0095276B">
        <w:t xml:space="preserve"> dont les bâtiments étaient tendus</w:t>
      </w:r>
      <w:r w:rsidR="006455E5">
        <w:t xml:space="preserve">. </w:t>
      </w:r>
      <w:r w:rsidRPr="0095276B">
        <w:t>Il promena les yeux autour de lui</w:t>
      </w:r>
      <w:r w:rsidR="006455E5">
        <w:t> :</w:t>
      </w:r>
    </w:p>
    <w:p w14:paraId="5CB404DA" w14:textId="77777777" w:rsidR="006455E5" w:rsidRDefault="006455E5" w:rsidP="002666CE">
      <w:r>
        <w:rPr>
          <w:rFonts w:eastAsia="Georgia" w:cs="Georgia"/>
        </w:rPr>
        <w:t>« </w:t>
      </w:r>
      <w:r w:rsidR="009D4A85" w:rsidRPr="0095276B">
        <w:t>Je vous comprends</w:t>
      </w:r>
      <w:r>
        <w:t>, »</w:t>
      </w:r>
      <w:r w:rsidR="009D4A85" w:rsidRPr="0095276B">
        <w:t xml:space="preserve"> dit-il</w:t>
      </w:r>
      <w:r>
        <w:t xml:space="preserve">. </w:t>
      </w:r>
      <w:r w:rsidR="009D4A85" w:rsidRPr="0095276B">
        <w:t>Le ton de sa voix fit tomber d</w:t>
      </w:r>
      <w:r>
        <w:t>’</w:t>
      </w:r>
      <w:r w:rsidR="009D4A85" w:rsidRPr="0095276B">
        <w:t>un cran les sourcils d</w:t>
      </w:r>
      <w:r>
        <w:t>’</w:t>
      </w:r>
      <w:r w:rsidR="009D4A85" w:rsidRPr="0095276B">
        <w:t>Hélène</w:t>
      </w:r>
      <w:r>
        <w:t xml:space="preserve">. </w:t>
      </w:r>
      <w:r w:rsidR="009D4A85" w:rsidRPr="0095276B">
        <w:t>Elle eut un regard désespéré sur le fond de sa vallée</w:t>
      </w:r>
      <w:r>
        <w:t xml:space="preserve">, </w:t>
      </w:r>
      <w:r w:rsidR="009D4A85" w:rsidRPr="0095276B">
        <w:t>et s</w:t>
      </w:r>
      <w:r>
        <w:t>’</w:t>
      </w:r>
      <w:r w:rsidR="009D4A85" w:rsidRPr="0095276B">
        <w:t>avança rapidement dans le chemin où son père l</w:t>
      </w:r>
      <w:r>
        <w:t>’</w:t>
      </w:r>
      <w:r w:rsidR="009D4A85" w:rsidRPr="0095276B">
        <w:t>avait devancée</w:t>
      </w:r>
      <w:r>
        <w:t>.</w:t>
      </w:r>
    </w:p>
    <w:p w14:paraId="69A3544D" w14:textId="77777777" w:rsidR="006455E5" w:rsidRDefault="006455E5" w:rsidP="002666CE">
      <w:r>
        <w:t>« </w:t>
      </w:r>
      <w:r w:rsidR="009D4A85" w:rsidRPr="0095276B">
        <w:t>Pourquoi</w:t>
      </w:r>
      <w:r>
        <w:t xml:space="preserve"> ? </w:t>
      </w:r>
      <w:r w:rsidR="009D4A85" w:rsidRPr="0095276B">
        <w:t>oh</w:t>
      </w:r>
      <w:r>
        <w:t xml:space="preserve">, </w:t>
      </w:r>
      <w:r w:rsidR="009D4A85" w:rsidRPr="0095276B">
        <w:t>pourquoi</w:t>
      </w:r>
      <w:r>
        <w:t> ? »</w:t>
      </w:r>
      <w:r w:rsidR="009D4A85" w:rsidRPr="0095276B">
        <w:t xml:space="preserve"> pensait-elle</w:t>
      </w:r>
      <w:r>
        <w:t xml:space="preserve">, </w:t>
      </w:r>
      <w:r w:rsidR="009D4A85" w:rsidRPr="0095276B">
        <w:t>tandis que le sang chargeait au fond de ses oreilles</w:t>
      </w:r>
      <w:r>
        <w:t>.</w:t>
      </w:r>
    </w:p>
    <w:p w14:paraId="45D25E7D" w14:textId="77777777" w:rsidR="006455E5" w:rsidRDefault="009D4A85" w:rsidP="002666CE">
      <w:r w:rsidRPr="0095276B">
        <w:t>L</w:t>
      </w:r>
      <w:r w:rsidR="006455E5">
        <w:t>’</w:t>
      </w:r>
      <w:r w:rsidRPr="0095276B">
        <w:t>appréhension de l</w:t>
      </w:r>
      <w:r w:rsidR="006455E5">
        <w:t>’</w:t>
      </w:r>
      <w:r w:rsidRPr="0095276B">
        <w:t>inévitable naissait de chacun des mots</w:t>
      </w:r>
      <w:r w:rsidR="006455E5">
        <w:t xml:space="preserve">, </w:t>
      </w:r>
      <w:r w:rsidRPr="0095276B">
        <w:t>et lui donnait son goût</w:t>
      </w:r>
      <w:r w:rsidR="006455E5">
        <w:t>.</w:t>
      </w:r>
    </w:p>
    <w:p w14:paraId="6A2DED2F" w14:textId="77777777" w:rsidR="006455E5" w:rsidRDefault="009D4A85" w:rsidP="002666CE">
      <w:r w:rsidRPr="0095276B">
        <w:t>Il sut ne pas courir à sa suite et rester près d</w:t>
      </w:r>
      <w:r w:rsidR="006455E5">
        <w:t>’</w:t>
      </w:r>
      <w:r w:rsidRPr="0095276B">
        <w:t>elle</w:t>
      </w:r>
      <w:r w:rsidR="006455E5">
        <w:t xml:space="preserve">. </w:t>
      </w:r>
      <w:r w:rsidRPr="0095276B">
        <w:t>Elle e</w:t>
      </w:r>
      <w:r w:rsidRPr="0095276B">
        <w:t>n</w:t>
      </w:r>
      <w:r w:rsidRPr="0095276B">
        <w:t>tendit le pas qui accompagnait le sien</w:t>
      </w:r>
      <w:r w:rsidR="006455E5">
        <w:t> :</w:t>
      </w:r>
    </w:p>
    <w:p w14:paraId="0473E4AF" w14:textId="77777777" w:rsidR="006455E5" w:rsidRDefault="006455E5" w:rsidP="002666CE">
      <w:r>
        <w:t>« </w:t>
      </w:r>
      <w:r w:rsidR="009D4A85" w:rsidRPr="0095276B">
        <w:t>Le voilà</w:t>
      </w:r>
      <w:r>
        <w:t xml:space="preserve">, </w:t>
      </w:r>
      <w:r>
        <w:rPr>
          <w:rFonts w:eastAsia="Georgia" w:cs="Georgia"/>
        </w:rPr>
        <w:t xml:space="preserve">– </w:t>
      </w:r>
      <w:r w:rsidR="009D4A85" w:rsidRPr="0095276B">
        <w:t>voilà l</w:t>
      </w:r>
      <w:r>
        <w:t>’</w:t>
      </w:r>
      <w:r w:rsidR="009D4A85" w:rsidRPr="0095276B">
        <w:t>impitoyable activité de la fourmi</w:t>
      </w:r>
      <w:r>
        <w:t> !</w:t>
      </w:r>
    </w:p>
    <w:p w14:paraId="69C9E05C" w14:textId="77777777" w:rsidR="006455E5" w:rsidRDefault="006455E5" w:rsidP="002666CE">
      <w:r>
        <w:t>— </w:t>
      </w:r>
      <w:r w:rsidR="009D4A85" w:rsidRPr="0095276B">
        <w:t>N</w:t>
      </w:r>
      <w:r>
        <w:t>’</w:t>
      </w:r>
      <w:r w:rsidR="009D4A85" w:rsidRPr="0095276B">
        <w:t>avez-vous pas un frère</w:t>
      </w:r>
      <w:r>
        <w:t xml:space="preserve">, </w:t>
      </w:r>
      <w:r w:rsidR="009D4A85" w:rsidRPr="0095276B">
        <w:t>Mademoiselle</w:t>
      </w:r>
      <w:r>
        <w:t> ?</w:t>
      </w:r>
    </w:p>
    <w:p w14:paraId="229A6A38" w14:textId="77777777" w:rsidR="006455E5" w:rsidRDefault="006455E5" w:rsidP="002666CE">
      <w:r>
        <w:t>— </w:t>
      </w:r>
      <w:r w:rsidR="009D4A85" w:rsidRPr="0095276B">
        <w:t>Si bien</w:t>
      </w:r>
      <w:r>
        <w:t>.</w:t>
      </w:r>
    </w:p>
    <w:p w14:paraId="7D2E287C" w14:textId="00B1085C" w:rsidR="002666CE" w:rsidRDefault="006455E5" w:rsidP="002666CE">
      <w:r>
        <w:t>— </w:t>
      </w:r>
      <w:r w:rsidR="009D4A85" w:rsidRPr="0095276B">
        <w:t>Est-ce qu</w:t>
      </w:r>
      <w:r>
        <w:t>’</w:t>
      </w:r>
      <w:r w:rsidR="009D4A85" w:rsidRPr="0095276B">
        <w:t>il vous ressemble</w:t>
      </w:r>
      <w:r>
        <w:t> ? »</w:t>
      </w:r>
    </w:p>
    <w:p w14:paraId="58ACFD32" w14:textId="77777777" w:rsidR="006455E5" w:rsidRDefault="009D4A85" w:rsidP="002666CE">
      <w:r w:rsidRPr="0095276B">
        <w:lastRenderedPageBreak/>
        <w:t>Hélène regarda le questionneur</w:t>
      </w:r>
      <w:r w:rsidR="006455E5">
        <w:t xml:space="preserve">. </w:t>
      </w:r>
      <w:r w:rsidRPr="0095276B">
        <w:t>Elle n</w:t>
      </w:r>
      <w:r w:rsidR="006455E5">
        <w:t>’</w:t>
      </w:r>
      <w:r w:rsidRPr="0095276B">
        <w:t>aperçut que crainte et timidité</w:t>
      </w:r>
      <w:r w:rsidR="006455E5">
        <w:t xml:space="preserve">. </w:t>
      </w:r>
      <w:r w:rsidRPr="0095276B">
        <w:t>Deux yeux soumis se tournaient vers elle avec une ardente humilité</w:t>
      </w:r>
      <w:r w:rsidR="006455E5">
        <w:t xml:space="preserve">. </w:t>
      </w:r>
      <w:r w:rsidRPr="0095276B">
        <w:t>Elle ressentit quelque chose comme l</w:t>
      </w:r>
      <w:r w:rsidR="006455E5">
        <w:t>’</w:t>
      </w:r>
      <w:r w:rsidRPr="0095276B">
        <w:t>applic</w:t>
      </w:r>
      <w:r w:rsidRPr="0095276B">
        <w:t>a</w:t>
      </w:r>
      <w:r w:rsidRPr="0095276B">
        <w:t>tion d</w:t>
      </w:r>
      <w:r w:rsidR="006455E5">
        <w:t>’</w:t>
      </w:r>
      <w:r w:rsidRPr="0095276B">
        <w:t>un morceau de glace entre ses deux belles épaules</w:t>
      </w:r>
      <w:r w:rsidR="006455E5">
        <w:t>.</w:t>
      </w:r>
    </w:p>
    <w:p w14:paraId="148D71ED" w14:textId="77777777" w:rsidR="006455E5" w:rsidRDefault="009D4A85" w:rsidP="002666CE">
      <w:r w:rsidRPr="0095276B">
        <w:t>Mais il n</w:t>
      </w:r>
      <w:r w:rsidR="006455E5">
        <w:t>’</w:t>
      </w:r>
      <w:r w:rsidRPr="0095276B">
        <w:t>est pas faux de prétendre que le rire est l</w:t>
      </w:r>
      <w:r w:rsidR="006455E5">
        <w:t>’</w:t>
      </w:r>
      <w:r w:rsidRPr="0095276B">
        <w:t>arme la mieux trempée qui nous ait été donnée contre les entreprises du Malin</w:t>
      </w:r>
      <w:r w:rsidR="006455E5">
        <w:t xml:space="preserve">. </w:t>
      </w:r>
      <w:r w:rsidRPr="0095276B">
        <w:t>Ceux que la nature en a doués ne connaîtront jamais a</w:t>
      </w:r>
      <w:r w:rsidRPr="0095276B">
        <w:t>s</w:t>
      </w:r>
      <w:r w:rsidRPr="0095276B">
        <w:t>sez leur puissance</w:t>
      </w:r>
      <w:r w:rsidR="006455E5">
        <w:t>.</w:t>
      </w:r>
    </w:p>
    <w:p w14:paraId="05B565C3" w14:textId="77777777" w:rsidR="006455E5" w:rsidRDefault="009D4A85" w:rsidP="002666CE">
      <w:r w:rsidRPr="0095276B">
        <w:t>Le rire d</w:t>
      </w:r>
      <w:r w:rsidR="006455E5">
        <w:t>’</w:t>
      </w:r>
      <w:r w:rsidRPr="0095276B">
        <w:t>Hélène fusait comme le jet irrésistible d</w:t>
      </w:r>
      <w:r w:rsidR="006455E5">
        <w:t>’</w:t>
      </w:r>
      <w:r w:rsidRPr="0095276B">
        <w:t>un soleil d</w:t>
      </w:r>
      <w:r w:rsidR="006455E5">
        <w:t>’</w:t>
      </w:r>
      <w:r w:rsidRPr="0095276B">
        <w:t>avril</w:t>
      </w:r>
      <w:r w:rsidR="006455E5">
        <w:t xml:space="preserve">. </w:t>
      </w:r>
      <w:r w:rsidRPr="0095276B">
        <w:t>Il avait une variété merveilleuse</w:t>
      </w:r>
      <w:r w:rsidR="006455E5">
        <w:t xml:space="preserve">, </w:t>
      </w:r>
      <w:r w:rsidRPr="0095276B">
        <w:t>étant</w:t>
      </w:r>
      <w:r w:rsidR="006455E5">
        <w:t xml:space="preserve">, </w:t>
      </w:r>
      <w:r w:rsidRPr="0095276B">
        <w:t>selon l</w:t>
      </w:r>
      <w:r w:rsidR="006455E5">
        <w:t>’</w:t>
      </w:r>
      <w:r w:rsidRPr="0095276B">
        <w:t>occurre</w:t>
      </w:r>
      <w:r w:rsidRPr="0095276B">
        <w:t>n</w:t>
      </w:r>
      <w:r w:rsidRPr="0095276B">
        <w:t>ce</w:t>
      </w:r>
      <w:r w:rsidR="006455E5">
        <w:t xml:space="preserve">, </w:t>
      </w:r>
      <w:r w:rsidRPr="0095276B">
        <w:t>signe d</w:t>
      </w:r>
      <w:r w:rsidR="006455E5">
        <w:t>’</w:t>
      </w:r>
      <w:r w:rsidRPr="0095276B">
        <w:t>entente</w:t>
      </w:r>
      <w:r w:rsidR="006455E5">
        <w:t xml:space="preserve">, </w:t>
      </w:r>
      <w:r w:rsidRPr="0095276B">
        <w:t>offre d</w:t>
      </w:r>
      <w:r w:rsidR="006455E5">
        <w:t>’</w:t>
      </w:r>
      <w:r w:rsidRPr="0095276B">
        <w:t>amitié</w:t>
      </w:r>
      <w:r w:rsidR="006455E5">
        <w:t xml:space="preserve">, </w:t>
      </w:r>
      <w:r w:rsidRPr="0095276B">
        <w:t>message d</w:t>
      </w:r>
      <w:r w:rsidR="006455E5">
        <w:t>’</w:t>
      </w:r>
      <w:r w:rsidRPr="0095276B">
        <w:t>estime</w:t>
      </w:r>
      <w:r w:rsidR="006455E5">
        <w:t xml:space="preserve">, </w:t>
      </w:r>
      <w:r w:rsidRPr="0095276B">
        <w:t>éloge</w:t>
      </w:r>
      <w:r w:rsidR="006455E5">
        <w:t xml:space="preserve">, </w:t>
      </w:r>
      <w:r w:rsidRPr="0095276B">
        <w:t>r</w:t>
      </w:r>
      <w:r w:rsidRPr="0095276B">
        <w:t>é</w:t>
      </w:r>
      <w:r w:rsidRPr="0095276B">
        <w:t>serve</w:t>
      </w:r>
      <w:r w:rsidR="006455E5">
        <w:t xml:space="preserve">, </w:t>
      </w:r>
      <w:r w:rsidRPr="0095276B">
        <w:t>réponse évasive</w:t>
      </w:r>
      <w:r w:rsidR="006455E5">
        <w:t xml:space="preserve">, </w:t>
      </w:r>
      <w:r w:rsidRPr="0095276B">
        <w:t>refus sans aigreur</w:t>
      </w:r>
      <w:r w:rsidR="006455E5">
        <w:t xml:space="preserve">. </w:t>
      </w:r>
      <w:r w:rsidRPr="0095276B">
        <w:t>Une seule expression lui faisait défaut</w:t>
      </w:r>
      <w:r w:rsidR="006455E5">
        <w:t xml:space="preserve"> : </w:t>
      </w:r>
      <w:r w:rsidRPr="0095276B">
        <w:t>la moquerie</w:t>
      </w:r>
      <w:r w:rsidR="006455E5">
        <w:t xml:space="preserve">. </w:t>
      </w:r>
      <w:r w:rsidRPr="0095276B">
        <w:t>Trop de bonheur à vivre ne va pas avec l</w:t>
      </w:r>
      <w:r w:rsidR="006455E5">
        <w:t>’</w:t>
      </w:r>
      <w:r w:rsidRPr="0095276B">
        <w:t>offense</w:t>
      </w:r>
      <w:r w:rsidR="006455E5">
        <w:t xml:space="preserve">. </w:t>
      </w:r>
      <w:r w:rsidRPr="0095276B">
        <w:t>D</w:t>
      </w:r>
      <w:r w:rsidR="006455E5">
        <w:t>’</w:t>
      </w:r>
      <w:r w:rsidRPr="0095276B">
        <w:t>ailleurs c</w:t>
      </w:r>
      <w:r w:rsidR="006455E5">
        <w:t>’</w:t>
      </w:r>
      <w:r w:rsidRPr="0095276B">
        <w:t>est là le grand jeu</w:t>
      </w:r>
      <w:r w:rsidR="006455E5">
        <w:t xml:space="preserve"> ; </w:t>
      </w:r>
      <w:r w:rsidRPr="0095276B">
        <w:t>la femme ne s</w:t>
      </w:r>
      <w:r w:rsidR="006455E5">
        <w:t>’</w:t>
      </w:r>
      <w:r w:rsidRPr="0095276B">
        <w:t>y aventure qu</w:t>
      </w:r>
      <w:r w:rsidR="006455E5">
        <w:t>’</w:t>
      </w:r>
      <w:r w:rsidRPr="0095276B">
        <w:t>en cas extrême</w:t>
      </w:r>
      <w:r w:rsidR="006455E5">
        <w:t xml:space="preserve">. </w:t>
      </w:r>
      <w:r w:rsidRPr="0095276B">
        <w:t>Attaquer</w:t>
      </w:r>
      <w:r w:rsidR="006455E5">
        <w:t xml:space="preserve">, </w:t>
      </w:r>
      <w:r w:rsidRPr="0095276B">
        <w:t>c</w:t>
      </w:r>
      <w:r w:rsidR="006455E5">
        <w:t>’</w:t>
      </w:r>
      <w:r w:rsidRPr="0095276B">
        <w:t>est reconnaître l</w:t>
      </w:r>
      <w:r w:rsidR="006455E5">
        <w:t>’</w:t>
      </w:r>
      <w:r w:rsidRPr="0095276B">
        <w:t>ég</w:t>
      </w:r>
      <w:r w:rsidRPr="0095276B">
        <w:t>a</w:t>
      </w:r>
      <w:r w:rsidRPr="0095276B">
        <w:t>lité</w:t>
      </w:r>
      <w:r w:rsidR="006455E5">
        <w:t>.</w:t>
      </w:r>
    </w:p>
    <w:p w14:paraId="7641A81C" w14:textId="77777777" w:rsidR="006455E5" w:rsidRDefault="009D4A85" w:rsidP="002666CE">
      <w:r w:rsidRPr="0095276B">
        <w:t>En toute autre circonstance</w:t>
      </w:r>
      <w:r w:rsidR="006455E5">
        <w:t xml:space="preserve">, </w:t>
      </w:r>
      <w:r w:rsidRPr="0095276B">
        <w:t>c</w:t>
      </w:r>
      <w:r w:rsidR="006455E5">
        <w:t>’</w:t>
      </w:r>
      <w:r w:rsidRPr="0095276B">
        <w:t>est affaire au silence ou à la gaîté</w:t>
      </w:r>
      <w:r w:rsidR="006455E5">
        <w:t xml:space="preserve">. </w:t>
      </w:r>
      <w:r w:rsidRPr="0095276B">
        <w:t>Le rire d</w:t>
      </w:r>
      <w:r w:rsidR="006455E5">
        <w:t>’</w:t>
      </w:r>
      <w:r w:rsidRPr="0095276B">
        <w:t>Hélène intervenait pour dissiper</w:t>
      </w:r>
      <w:r w:rsidR="006455E5">
        <w:t xml:space="preserve">, </w:t>
      </w:r>
      <w:r w:rsidRPr="0095276B">
        <w:t>dans l</w:t>
      </w:r>
      <w:r w:rsidR="006455E5">
        <w:t>’</w:t>
      </w:r>
      <w:r w:rsidRPr="0095276B">
        <w:t>entr</w:t>
      </w:r>
      <w:r w:rsidRPr="0095276B">
        <w:t>e</w:t>
      </w:r>
      <w:r w:rsidRPr="0095276B">
        <w:t>tien</w:t>
      </w:r>
      <w:r w:rsidR="006455E5">
        <w:t xml:space="preserve">, </w:t>
      </w:r>
      <w:r w:rsidRPr="0095276B">
        <w:t>les épaisseurs stagnantes où s</w:t>
      </w:r>
      <w:r w:rsidR="006455E5">
        <w:t>’</w:t>
      </w:r>
      <w:r w:rsidRPr="0095276B">
        <w:t>engendrent les malentendus</w:t>
      </w:r>
      <w:r w:rsidR="006455E5">
        <w:t xml:space="preserve">. </w:t>
      </w:r>
      <w:r w:rsidRPr="0095276B">
        <w:t>Il circulait à la façon d</w:t>
      </w:r>
      <w:r w:rsidR="006455E5">
        <w:t>’</w:t>
      </w:r>
      <w:r w:rsidRPr="0095276B">
        <w:t>un air vif et nerveux</w:t>
      </w:r>
      <w:r w:rsidR="006455E5">
        <w:t xml:space="preserve">. </w:t>
      </w:r>
      <w:r w:rsidRPr="0095276B">
        <w:t>Et il étonnait d</w:t>
      </w:r>
      <w:r w:rsidR="006455E5">
        <w:t>’</w:t>
      </w:r>
      <w:r w:rsidRPr="0095276B">
        <w:t>a</w:t>
      </w:r>
      <w:r w:rsidRPr="0095276B">
        <w:t>u</w:t>
      </w:r>
      <w:r w:rsidRPr="0095276B">
        <w:t>tant plus</w:t>
      </w:r>
      <w:r w:rsidR="006455E5">
        <w:t xml:space="preserve">, </w:t>
      </w:r>
      <w:r w:rsidRPr="0095276B">
        <w:t>qu</w:t>
      </w:r>
      <w:r w:rsidR="006455E5">
        <w:t>’</w:t>
      </w:r>
      <w:r w:rsidRPr="0095276B">
        <w:t>il tranchait sur le ton de la voix</w:t>
      </w:r>
      <w:r w:rsidR="006455E5">
        <w:t xml:space="preserve">, </w:t>
      </w:r>
      <w:r w:rsidRPr="0095276B">
        <w:t>qui était habitue</w:t>
      </w:r>
      <w:r w:rsidRPr="0095276B">
        <w:t>l</w:t>
      </w:r>
      <w:r w:rsidRPr="0095276B">
        <w:t>lement grave et un peu voilé</w:t>
      </w:r>
      <w:r w:rsidR="006455E5">
        <w:t>.</w:t>
      </w:r>
    </w:p>
    <w:p w14:paraId="26C8D8BB" w14:textId="4EBD55D6" w:rsidR="006455E5" w:rsidRDefault="009D4A85" w:rsidP="002666CE">
      <w:r w:rsidRPr="0095276B">
        <w:t>Quant à celui qui négligeait de faire sa part à certaine gai</w:t>
      </w:r>
      <w:r w:rsidRPr="0095276B">
        <w:t>l</w:t>
      </w:r>
      <w:r w:rsidRPr="0095276B">
        <w:t>lardise de vieille sœur de charité</w:t>
      </w:r>
      <w:r w:rsidR="006455E5">
        <w:t xml:space="preserve">, </w:t>
      </w:r>
      <w:r w:rsidRPr="0095276B">
        <w:t>il était condamné à ne co</w:t>
      </w:r>
      <w:r w:rsidRPr="0095276B">
        <w:t>m</w:t>
      </w:r>
      <w:r w:rsidRPr="0095276B">
        <w:t xml:space="preserve">prendre jamais rien au caractère de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006455E5">
        <w:t>.</w:t>
      </w:r>
    </w:p>
    <w:p w14:paraId="68BAECFA" w14:textId="77777777" w:rsidR="006455E5" w:rsidRDefault="009D4A85" w:rsidP="002666CE">
      <w:r w:rsidRPr="0095276B">
        <w:t>Ayant donc retourné et pesé</w:t>
      </w:r>
      <w:r w:rsidR="006455E5">
        <w:t xml:space="preserve">, </w:t>
      </w:r>
      <w:r w:rsidRPr="0095276B">
        <w:t>dans toute son étendue</w:t>
      </w:r>
      <w:r w:rsidR="006455E5">
        <w:t xml:space="preserve">, </w:t>
      </w:r>
      <w:r w:rsidRPr="0095276B">
        <w:t>la question que lui posait cet homme occupé à se tirailler la mou</w:t>
      </w:r>
      <w:r w:rsidRPr="0095276B">
        <w:t>s</w:t>
      </w:r>
      <w:r w:rsidRPr="0095276B">
        <w:t>tache</w:t>
      </w:r>
      <w:r w:rsidR="006455E5">
        <w:t xml:space="preserve">, </w:t>
      </w:r>
      <w:r w:rsidRPr="0095276B">
        <w:t>Hélène ramena ses yeux sur sa vallée et éclata de rire</w:t>
      </w:r>
      <w:r w:rsidR="006455E5">
        <w:t> :</w:t>
      </w:r>
    </w:p>
    <w:p w14:paraId="4623D75A" w14:textId="77777777" w:rsidR="006455E5" w:rsidRDefault="006455E5" w:rsidP="002666CE">
      <w:r>
        <w:rPr>
          <w:rFonts w:eastAsia="Georgia" w:cs="Georgia"/>
        </w:rPr>
        <w:lastRenderedPageBreak/>
        <w:t>« </w:t>
      </w:r>
      <w:r w:rsidR="009D4A85" w:rsidRPr="0095276B">
        <w:t>S</w:t>
      </w:r>
      <w:r>
        <w:t>’</w:t>
      </w:r>
      <w:r w:rsidR="009D4A85" w:rsidRPr="0095276B">
        <w:t>il me ressemble</w:t>
      </w:r>
      <w:r>
        <w:t xml:space="preserve"> ? </w:t>
      </w:r>
      <w:r w:rsidR="009D4A85" w:rsidRPr="0095276B">
        <w:t>Ah</w:t>
      </w:r>
      <w:r>
        <w:t xml:space="preserve">, </w:t>
      </w:r>
      <w:r w:rsidR="009D4A85" w:rsidRPr="0095276B">
        <w:t>le cher garçon</w:t>
      </w:r>
      <w:r>
        <w:t xml:space="preserve"> ! </w:t>
      </w:r>
      <w:r w:rsidR="009D4A85" w:rsidRPr="0095276B">
        <w:t>Il en serait bien embarrassé</w:t>
      </w:r>
      <w:r>
        <w:t>.</w:t>
      </w:r>
    </w:p>
    <w:p w14:paraId="4AE2C2A2" w14:textId="77777777" w:rsidR="006455E5" w:rsidRDefault="006455E5" w:rsidP="002666CE">
      <w:r>
        <w:t>— </w:t>
      </w:r>
      <w:r w:rsidR="009D4A85" w:rsidRPr="0095276B">
        <w:t>Et pourquoi</w:t>
      </w:r>
      <w:r>
        <w:t> ? »</w:t>
      </w:r>
      <w:r w:rsidR="009D4A85" w:rsidRPr="0095276B">
        <w:t xml:space="preserve"> interrogea une voix assourdie comme un tambour lointain</w:t>
      </w:r>
      <w:r>
        <w:t>.</w:t>
      </w:r>
    </w:p>
    <w:p w14:paraId="6FFE2F12" w14:textId="77777777" w:rsidR="006455E5" w:rsidRDefault="009D4A85" w:rsidP="002666CE">
      <w:r w:rsidRPr="0095276B">
        <w:t>Le rire bienveillant reprit de plus belle</w:t>
      </w:r>
      <w:r w:rsidR="006455E5">
        <w:t> :</w:t>
      </w:r>
    </w:p>
    <w:p w14:paraId="2F1E5F7F" w14:textId="7851AA46" w:rsidR="002666CE" w:rsidRDefault="006455E5" w:rsidP="002666CE">
      <w:r>
        <w:rPr>
          <w:rFonts w:eastAsia="Georgia" w:cs="Georgia"/>
        </w:rPr>
        <w:t>« </w:t>
      </w:r>
      <w:r w:rsidR="009D4A85" w:rsidRPr="0095276B">
        <w:t>Pourquoi</w:t>
      </w:r>
      <w:r>
        <w:t xml:space="preserve"> ? </w:t>
      </w:r>
      <w:r w:rsidR="009D4A85" w:rsidRPr="0095276B">
        <w:t>Parce qu</w:t>
      </w:r>
      <w:r>
        <w:t>’</w:t>
      </w:r>
      <w:r w:rsidR="009D4A85" w:rsidRPr="0095276B">
        <w:t xml:space="preserve">il porte déjà trop de sang Le </w:t>
      </w:r>
      <w:proofErr w:type="spellStart"/>
      <w:r w:rsidR="009D4A85" w:rsidRPr="0095276B">
        <w:t>Pleynier</w:t>
      </w:r>
      <w:proofErr w:type="spellEnd"/>
      <w:r w:rsidR="009D4A85" w:rsidRPr="0095276B">
        <w:t xml:space="preserve"> dans les veines pour son bonheur</w:t>
      </w:r>
      <w:r>
        <w:t xml:space="preserve">, </w:t>
      </w:r>
      <w:r w:rsidR="009D4A85" w:rsidRPr="0095276B">
        <w:t>et qu</w:t>
      </w:r>
      <w:r>
        <w:t>’</w:t>
      </w:r>
      <w:r w:rsidR="009D4A85" w:rsidRPr="0095276B">
        <w:t>une petite goutte en sus l</w:t>
      </w:r>
      <w:r>
        <w:t>’</w:t>
      </w:r>
      <w:r w:rsidR="009D4A85" w:rsidRPr="0095276B">
        <w:t>empêcherait de faire aucune espèce de carrière</w:t>
      </w:r>
      <w:r>
        <w:t>. »</w:t>
      </w:r>
    </w:p>
    <w:p w14:paraId="6A89730C" w14:textId="77777777" w:rsidR="006455E5" w:rsidRDefault="009D4A85" w:rsidP="002666CE">
      <w:r w:rsidRPr="0095276B">
        <w:t>Joseph se laissa gagner par cette bonne humeur</w:t>
      </w:r>
      <w:r w:rsidR="006455E5">
        <w:t> :</w:t>
      </w:r>
    </w:p>
    <w:p w14:paraId="0BC58DB5" w14:textId="77777777" w:rsidR="006455E5" w:rsidRDefault="006455E5" w:rsidP="002666CE">
      <w:r>
        <w:rPr>
          <w:rFonts w:eastAsia="Georgia" w:cs="Georgia"/>
        </w:rPr>
        <w:t>« </w:t>
      </w:r>
      <w:r w:rsidR="009D4A85" w:rsidRPr="0095276B">
        <w:t>Il est donc bien terrible</w:t>
      </w:r>
      <w:r>
        <w:t xml:space="preserve">, </w:t>
      </w:r>
      <w:r w:rsidR="009D4A85" w:rsidRPr="0095276B">
        <w:t>ce sang</w:t>
      </w:r>
      <w:r>
        <w:t> ?</w:t>
      </w:r>
    </w:p>
    <w:p w14:paraId="2D085A1D" w14:textId="77777777" w:rsidR="006455E5" w:rsidRDefault="006455E5" w:rsidP="002666CE">
      <w:r>
        <w:t>— </w:t>
      </w:r>
      <w:r w:rsidR="009D4A85" w:rsidRPr="0095276B">
        <w:t>Vous pouvez le dire</w:t>
      </w:r>
      <w:r>
        <w:t>, »</w:t>
      </w:r>
      <w:r w:rsidR="009D4A85" w:rsidRPr="0095276B">
        <w:t xml:space="preserve"> répondit Hélène</w:t>
      </w:r>
      <w:r>
        <w:t xml:space="preserve">, </w:t>
      </w:r>
      <w:r w:rsidR="009D4A85" w:rsidRPr="0095276B">
        <w:t>en ayant soin de ne pas le regarder</w:t>
      </w:r>
      <w:r>
        <w:t xml:space="preserve">. </w:t>
      </w:r>
      <w:r w:rsidR="009D4A85" w:rsidRPr="0095276B">
        <w:t>Il lui montait aux yeux un pétillement auquel il n</w:t>
      </w:r>
      <w:r>
        <w:t>’</w:t>
      </w:r>
      <w:r w:rsidR="009D4A85" w:rsidRPr="0095276B">
        <w:t>y avait pas à se méprendre</w:t>
      </w:r>
      <w:r>
        <w:t xml:space="preserve">, </w:t>
      </w:r>
      <w:r>
        <w:rPr>
          <w:rFonts w:eastAsia="Georgia" w:cs="Georgia"/>
        </w:rPr>
        <w:t xml:space="preserve">– </w:t>
      </w:r>
      <w:r w:rsidR="009D4A85" w:rsidRPr="0095276B">
        <w:t>comme une bouffée de vie d</w:t>
      </w:r>
      <w:r w:rsidR="009D4A85" w:rsidRPr="0095276B">
        <w:t>é</w:t>
      </w:r>
      <w:r w:rsidR="009D4A85" w:rsidRPr="0095276B">
        <w:t>bordante</w:t>
      </w:r>
      <w:r>
        <w:t xml:space="preserve">. </w:t>
      </w:r>
      <w:r w:rsidR="009D4A85" w:rsidRPr="0095276B">
        <w:t>Elle ajouta</w:t>
      </w:r>
      <w:r>
        <w:t xml:space="preserve">, </w:t>
      </w:r>
      <w:r w:rsidR="009D4A85" w:rsidRPr="0095276B">
        <w:t>du ton le plus doux qu</w:t>
      </w:r>
      <w:r>
        <w:t>’</w:t>
      </w:r>
      <w:r w:rsidR="009D4A85" w:rsidRPr="0095276B">
        <w:t>elle put prendre</w:t>
      </w:r>
      <w:r>
        <w:t xml:space="preserve">, </w:t>
      </w:r>
      <w:r w:rsidR="009D4A85" w:rsidRPr="0095276B">
        <w:t>en cet instant où elle se faisait l</w:t>
      </w:r>
      <w:r>
        <w:t>’</w:t>
      </w:r>
      <w:r w:rsidR="009D4A85" w:rsidRPr="0095276B">
        <w:t>impression de tenir le monde dans sa main comme une pelote</w:t>
      </w:r>
      <w:r>
        <w:t> :</w:t>
      </w:r>
    </w:p>
    <w:p w14:paraId="28F531FD" w14:textId="77777777" w:rsidR="006455E5" w:rsidRDefault="006455E5" w:rsidP="002666CE">
      <w:r>
        <w:rPr>
          <w:rFonts w:eastAsia="Georgia" w:cs="Georgia"/>
        </w:rPr>
        <w:t>« </w:t>
      </w:r>
      <w:r w:rsidR="009D4A85" w:rsidRPr="0095276B">
        <w:t>Un sang d</w:t>
      </w:r>
      <w:r>
        <w:t>’</w:t>
      </w:r>
      <w:r w:rsidR="009D4A85" w:rsidRPr="0095276B">
        <w:t>étourdis</w:t>
      </w:r>
      <w:r>
        <w:t xml:space="preserve">, </w:t>
      </w:r>
      <w:r w:rsidR="009D4A85" w:rsidRPr="0095276B">
        <w:t>de fainéants et d</w:t>
      </w:r>
      <w:r>
        <w:t>’</w:t>
      </w:r>
      <w:r w:rsidR="009D4A85" w:rsidRPr="0095276B">
        <w:t>hommes libres</w:t>
      </w:r>
      <w:r>
        <w:t xml:space="preserve">. </w:t>
      </w:r>
      <w:r w:rsidR="009D4A85" w:rsidRPr="0095276B">
        <w:t>Rien à voir avec les fonctions publiques</w:t>
      </w:r>
      <w:r>
        <w:t>.</w:t>
      </w:r>
    </w:p>
    <w:p w14:paraId="4142D2AC" w14:textId="77777777" w:rsidR="006455E5" w:rsidRDefault="006455E5" w:rsidP="002666CE">
      <w:r>
        <w:t>— </w:t>
      </w:r>
      <w:r w:rsidR="009D4A85" w:rsidRPr="0095276B">
        <w:t>Mais</w:t>
      </w:r>
      <w:r>
        <w:t xml:space="preserve">, </w:t>
      </w:r>
      <w:r w:rsidR="009D4A85" w:rsidRPr="0095276B">
        <w:t>Monsieur votre frère est</w:t>
      </w:r>
      <w:r>
        <w:t>…</w:t>
      </w:r>
    </w:p>
    <w:p w14:paraId="764DCDB5" w14:textId="77777777" w:rsidR="006455E5" w:rsidRDefault="006455E5" w:rsidP="002666CE">
      <w:r>
        <w:t>— </w:t>
      </w:r>
      <w:r w:rsidR="009D4A85" w:rsidRPr="0095276B">
        <w:t>Officier</w:t>
      </w:r>
      <w:r>
        <w:t xml:space="preserve"> ? </w:t>
      </w:r>
      <w:r w:rsidR="009D4A85" w:rsidRPr="0095276B">
        <w:t>Ah</w:t>
      </w:r>
      <w:r>
        <w:t xml:space="preserve">, </w:t>
      </w:r>
      <w:r w:rsidR="009D4A85" w:rsidRPr="0095276B">
        <w:t>parlons-en</w:t>
      </w:r>
      <w:r>
        <w:t xml:space="preserve"> ! </w:t>
      </w:r>
      <w:r w:rsidR="009D4A85" w:rsidRPr="0095276B">
        <w:t>Il n</w:t>
      </w:r>
      <w:r>
        <w:t>’</w:t>
      </w:r>
      <w:r w:rsidR="009D4A85" w:rsidRPr="0095276B">
        <w:t>est question chez eux que de promotions et de coteries</w:t>
      </w:r>
      <w:r>
        <w:t xml:space="preserve">. </w:t>
      </w:r>
      <w:r w:rsidR="009D4A85" w:rsidRPr="0095276B">
        <w:t>Comme ils nous ont arrangé la France</w:t>
      </w:r>
      <w:r>
        <w:t xml:space="preserve"> ! </w:t>
      </w:r>
      <w:r w:rsidR="009D4A85" w:rsidRPr="0095276B">
        <w:t>Tous les chefs battus n</w:t>
      </w:r>
      <w:r>
        <w:t>’</w:t>
      </w:r>
      <w:r w:rsidR="009D4A85" w:rsidRPr="0095276B">
        <w:t>ont-ils pas été décorés et ava</w:t>
      </w:r>
      <w:r w:rsidR="009D4A85" w:rsidRPr="0095276B">
        <w:t>n</w:t>
      </w:r>
      <w:r w:rsidR="009D4A85" w:rsidRPr="0095276B">
        <w:t>cés</w:t>
      </w:r>
      <w:r>
        <w:t xml:space="preserve">, </w:t>
      </w:r>
      <w:r w:rsidR="009D4A85" w:rsidRPr="0095276B">
        <w:t>depuis la guerre</w:t>
      </w:r>
      <w:r>
        <w:t xml:space="preserve">, </w:t>
      </w:r>
      <w:r w:rsidR="009D4A85" w:rsidRPr="0095276B">
        <w:t>à l</w:t>
      </w:r>
      <w:r>
        <w:t>’</w:t>
      </w:r>
      <w:r w:rsidR="009D4A85" w:rsidRPr="0095276B">
        <w:t>exception d</w:t>
      </w:r>
      <w:r>
        <w:t>’</w:t>
      </w:r>
      <w:r w:rsidR="009D4A85" w:rsidRPr="0095276B">
        <w:t>un seul</w:t>
      </w:r>
      <w:r>
        <w:t> ?</w:t>
      </w:r>
    </w:p>
    <w:p w14:paraId="319D39E5" w14:textId="77777777" w:rsidR="006455E5" w:rsidRDefault="006455E5" w:rsidP="002666CE">
      <w:r>
        <w:t>— </w:t>
      </w:r>
      <w:r w:rsidR="009D4A85" w:rsidRPr="0095276B">
        <w:t>Et qui</w:t>
      </w:r>
      <w:r>
        <w:t> ?</w:t>
      </w:r>
    </w:p>
    <w:p w14:paraId="3D7A13E6" w14:textId="21D98A59" w:rsidR="002666CE" w:rsidRDefault="006455E5" w:rsidP="002666CE">
      <w:r>
        <w:t>— </w:t>
      </w:r>
      <w:r w:rsidR="009D4A85" w:rsidRPr="0095276B">
        <w:t>Qui</w:t>
      </w:r>
      <w:r>
        <w:t xml:space="preserve"> ? </w:t>
      </w:r>
      <w:r w:rsidR="009D4A85" w:rsidRPr="0095276B">
        <w:t>Denfert-Rochereau</w:t>
      </w:r>
      <w:r>
        <w:t>. »</w:t>
      </w:r>
    </w:p>
    <w:p w14:paraId="09BA88D9" w14:textId="77777777" w:rsidR="006455E5" w:rsidRDefault="009D4A85" w:rsidP="002666CE">
      <w:r w:rsidRPr="0095276B">
        <w:lastRenderedPageBreak/>
        <w:t>Les sourcils de la jeune fille s</w:t>
      </w:r>
      <w:r w:rsidR="006455E5">
        <w:t>’</w:t>
      </w:r>
      <w:r w:rsidRPr="0095276B">
        <w:t>abattirent pour la seconde fois</w:t>
      </w:r>
      <w:r w:rsidR="006455E5">
        <w:t xml:space="preserve">, </w:t>
      </w:r>
      <w:r w:rsidRPr="0095276B">
        <w:t>à la manière d</w:t>
      </w:r>
      <w:r w:rsidR="006455E5">
        <w:t>’</w:t>
      </w:r>
      <w:r w:rsidRPr="0095276B">
        <w:t>une fenêtre à guillotine</w:t>
      </w:r>
      <w:r w:rsidR="006455E5">
        <w:t xml:space="preserve">. </w:t>
      </w:r>
      <w:r w:rsidRPr="0095276B">
        <w:t>Joseph était parfa</w:t>
      </w:r>
      <w:r w:rsidRPr="0095276B">
        <w:t>i</w:t>
      </w:r>
      <w:r w:rsidRPr="0095276B">
        <w:t>tement ignorant des affaires publiques</w:t>
      </w:r>
      <w:r w:rsidR="006455E5">
        <w:t xml:space="preserve">. </w:t>
      </w:r>
      <w:r w:rsidRPr="0095276B">
        <w:t>Il tenait tout officier pour un héros né</w:t>
      </w:r>
      <w:r w:rsidR="006455E5">
        <w:t>.</w:t>
      </w:r>
    </w:p>
    <w:p w14:paraId="05C664F1" w14:textId="77777777" w:rsidR="006455E5" w:rsidRDefault="006455E5" w:rsidP="002666CE">
      <w:r>
        <w:rPr>
          <w:rFonts w:eastAsia="Georgia" w:cs="Georgia"/>
        </w:rPr>
        <w:t>« </w:t>
      </w:r>
      <w:r w:rsidR="009D4A85" w:rsidRPr="0095276B">
        <w:t>Je me mêle de choses qui ne me regardent pas</w:t>
      </w:r>
      <w:r>
        <w:t>, »</w:t>
      </w:r>
      <w:r w:rsidR="009D4A85" w:rsidRPr="0095276B">
        <w:t xml:space="preserve"> cont</w:t>
      </w:r>
      <w:r w:rsidR="009D4A85" w:rsidRPr="0095276B">
        <w:t>i</w:t>
      </w:r>
      <w:r w:rsidR="009D4A85" w:rsidRPr="0095276B">
        <w:t>nua-t-elle en reprenant un air gai</w:t>
      </w:r>
      <w:r>
        <w:t>. « </w:t>
      </w:r>
      <w:r w:rsidR="009D4A85" w:rsidRPr="0095276B">
        <w:t>Mon frère Julien est un e</w:t>
      </w:r>
      <w:r w:rsidR="009D4A85" w:rsidRPr="0095276B">
        <w:t>x</w:t>
      </w:r>
      <w:r w:rsidR="009D4A85" w:rsidRPr="0095276B">
        <w:t>cellent garçon qui a la sottise de se croire légitimiste parce qu</w:t>
      </w:r>
      <w:r>
        <w:t>’</w:t>
      </w:r>
      <w:r w:rsidR="009D4A85" w:rsidRPr="0095276B">
        <w:t>il monte bien à cheval et qu</w:t>
      </w:r>
      <w:r>
        <w:t>’</w:t>
      </w:r>
      <w:r w:rsidR="009D4A85" w:rsidRPr="0095276B">
        <w:t>il se figure descendre de noblesse de robe</w:t>
      </w:r>
      <w:r>
        <w:t xml:space="preserve">. </w:t>
      </w:r>
      <w:r w:rsidR="009D4A85" w:rsidRPr="0095276B">
        <w:t>Il faut toujours qu</w:t>
      </w:r>
      <w:r>
        <w:t>’</w:t>
      </w:r>
      <w:r w:rsidR="009D4A85" w:rsidRPr="0095276B">
        <w:t xml:space="preserve">un Le </w:t>
      </w:r>
      <w:proofErr w:type="spellStart"/>
      <w:r w:rsidR="009D4A85" w:rsidRPr="0095276B">
        <w:t>Pleynier</w:t>
      </w:r>
      <w:proofErr w:type="spellEnd"/>
      <w:r w:rsidR="009D4A85" w:rsidRPr="0095276B">
        <w:t xml:space="preserve"> ait une marotte</w:t>
      </w:r>
      <w:r>
        <w:t>.</w:t>
      </w:r>
    </w:p>
    <w:p w14:paraId="54D8ECB3" w14:textId="77777777" w:rsidR="006455E5" w:rsidRDefault="006455E5" w:rsidP="002666CE">
      <w:r>
        <w:t>— </w:t>
      </w:r>
      <w:r w:rsidR="009D4A85" w:rsidRPr="0095276B">
        <w:t>Vous le voyez souvent</w:t>
      </w:r>
      <w:r>
        <w:t> ? »</w:t>
      </w:r>
      <w:r w:rsidR="009D4A85" w:rsidRPr="0095276B">
        <w:t xml:space="preserve"> demanda Joseph</w:t>
      </w:r>
      <w:r>
        <w:t xml:space="preserve">. </w:t>
      </w:r>
      <w:r w:rsidR="009D4A85" w:rsidRPr="0095276B">
        <w:t>Ce cavalier lui déplaisait</w:t>
      </w:r>
      <w:r>
        <w:t>.</w:t>
      </w:r>
    </w:p>
    <w:p w14:paraId="23ED1F6C" w14:textId="271B13F2" w:rsidR="002666CE" w:rsidRDefault="006455E5" w:rsidP="002666CE">
      <w:r>
        <w:rPr>
          <w:rFonts w:eastAsia="Georgia" w:cs="Georgia"/>
        </w:rPr>
        <w:t>« </w:t>
      </w:r>
      <w:r w:rsidR="009D4A85" w:rsidRPr="0095276B">
        <w:t>Non</w:t>
      </w:r>
      <w:r>
        <w:t xml:space="preserve">, </w:t>
      </w:r>
      <w:r w:rsidR="009D4A85" w:rsidRPr="0095276B">
        <w:t>pas fréquemment</w:t>
      </w:r>
      <w:r>
        <w:t xml:space="preserve">. </w:t>
      </w:r>
      <w:r w:rsidR="009D4A85" w:rsidRPr="0095276B">
        <w:t>Il chasse beaucoup</w:t>
      </w:r>
      <w:r>
        <w:t xml:space="preserve">, </w:t>
      </w:r>
      <w:r w:rsidR="009D4A85" w:rsidRPr="0095276B">
        <w:t>chez de vrais et chez de faux noblaillons</w:t>
      </w:r>
      <w:r>
        <w:t xml:space="preserve">. </w:t>
      </w:r>
      <w:r w:rsidR="009D4A85" w:rsidRPr="0095276B">
        <w:t>Et puis il y a les intrigues qui pre</w:t>
      </w:r>
      <w:r w:rsidR="009D4A85" w:rsidRPr="0095276B">
        <w:t>n</w:t>
      </w:r>
      <w:r w:rsidR="009D4A85" w:rsidRPr="0095276B">
        <w:t>nent le meilleur du temps de ces Messieurs</w:t>
      </w:r>
      <w:r>
        <w:t xml:space="preserve">. </w:t>
      </w:r>
      <w:r w:rsidR="009D4A85" w:rsidRPr="0095276B">
        <w:t>Ils s</w:t>
      </w:r>
      <w:r>
        <w:t>’</w:t>
      </w:r>
      <w:r w:rsidR="009D4A85" w:rsidRPr="0095276B">
        <w:t>imaginent conspirer chaque fois qu</w:t>
      </w:r>
      <w:r>
        <w:t>’</w:t>
      </w:r>
      <w:r w:rsidR="009D4A85" w:rsidRPr="0095276B">
        <w:t xml:space="preserve">ils se trouvent quatre gamins à dauber </w:t>
      </w:r>
      <w:proofErr w:type="gramStart"/>
      <w:r w:rsidR="009D4A85" w:rsidRPr="0095276B">
        <w:t>sur</w:t>
      </w:r>
      <w:proofErr w:type="gramEnd"/>
      <w:r w:rsidR="009D4A85" w:rsidRPr="0095276B">
        <w:t xml:space="preserve"> Thiers ou sur Gambetta</w:t>
      </w:r>
      <w:r>
        <w:t>. »</w:t>
      </w:r>
    </w:p>
    <w:p w14:paraId="376FFE82" w14:textId="77777777" w:rsidR="006455E5" w:rsidRDefault="009D4A85" w:rsidP="002666CE">
      <w:r w:rsidRPr="0095276B">
        <w:t>Joseph ouvrit la bouche avec inquiétude</w:t>
      </w:r>
      <w:r w:rsidR="006455E5">
        <w:t> :</w:t>
      </w:r>
    </w:p>
    <w:p w14:paraId="775CC9D0" w14:textId="77777777" w:rsidR="006455E5" w:rsidRDefault="006455E5" w:rsidP="002666CE">
      <w:r>
        <w:rPr>
          <w:rFonts w:eastAsia="Georgia" w:cs="Georgia"/>
        </w:rPr>
        <w:t>« </w:t>
      </w:r>
      <w:r w:rsidR="009D4A85" w:rsidRPr="0095276B">
        <w:t>Monsieur votre père est-il</w:t>
      </w:r>
      <w:r>
        <w:t>…</w:t>
      </w:r>
    </w:p>
    <w:p w14:paraId="38215D97" w14:textId="77777777" w:rsidR="006455E5" w:rsidRDefault="006455E5" w:rsidP="002666CE">
      <w:r>
        <w:t>— </w:t>
      </w:r>
      <w:r w:rsidR="009D4A85" w:rsidRPr="0095276B">
        <w:t>Mon père</w:t>
      </w:r>
      <w:r>
        <w:t xml:space="preserve"> ? </w:t>
      </w:r>
      <w:r w:rsidR="009D4A85" w:rsidRPr="0095276B">
        <w:t>Il était candidat républicain</w:t>
      </w:r>
      <w:r>
        <w:t xml:space="preserve">, </w:t>
      </w:r>
      <w:r w:rsidR="009D4A85" w:rsidRPr="0095276B">
        <w:t>l</w:t>
      </w:r>
      <w:r>
        <w:t>’</w:t>
      </w:r>
      <w:r w:rsidR="009D4A85" w:rsidRPr="0095276B">
        <w:t>an passé</w:t>
      </w:r>
      <w:r>
        <w:t xml:space="preserve"> ; </w:t>
      </w:r>
      <w:r w:rsidR="009D4A85" w:rsidRPr="0095276B">
        <w:t>il a été emprisonné huit jours</w:t>
      </w:r>
      <w:r>
        <w:t xml:space="preserve">, </w:t>
      </w:r>
      <w:r w:rsidR="009D4A85" w:rsidRPr="0095276B">
        <w:t>au Coup d</w:t>
      </w:r>
      <w:r>
        <w:t>’</w:t>
      </w:r>
      <w:r w:rsidR="009D4A85" w:rsidRPr="0095276B">
        <w:t>État</w:t>
      </w:r>
      <w:r>
        <w:t xml:space="preserve">. </w:t>
      </w:r>
      <w:r w:rsidR="009D4A85" w:rsidRPr="0095276B">
        <w:t>Tenez</w:t>
      </w:r>
      <w:r>
        <w:t xml:space="preserve">, </w:t>
      </w:r>
      <w:r w:rsidR="009D4A85" w:rsidRPr="0095276B">
        <w:t>voici le bois où les gendarmes s</w:t>
      </w:r>
      <w:r>
        <w:t>’</w:t>
      </w:r>
      <w:r w:rsidR="009D4A85" w:rsidRPr="0095276B">
        <w:t>étaient mis en embuscade</w:t>
      </w:r>
      <w:r>
        <w:t xml:space="preserve">, </w:t>
      </w:r>
      <w:r w:rsidR="009D4A85" w:rsidRPr="0095276B">
        <w:t>et voici le chemin où on l</w:t>
      </w:r>
      <w:r>
        <w:t>’</w:t>
      </w:r>
      <w:r w:rsidR="009D4A85" w:rsidRPr="0095276B">
        <w:t>a arrêté avec mon oncle Julien</w:t>
      </w:r>
      <w:r>
        <w:t xml:space="preserve">, </w:t>
      </w:r>
      <w:r w:rsidR="009D4A85" w:rsidRPr="0095276B">
        <w:t>comme ils revenaient de la chasse aux perdrix</w:t>
      </w:r>
      <w:r>
        <w:t xml:space="preserve">. </w:t>
      </w:r>
      <w:r w:rsidR="009D4A85" w:rsidRPr="0095276B">
        <w:t>Non</w:t>
      </w:r>
      <w:r>
        <w:t xml:space="preserve">, </w:t>
      </w:r>
      <w:r w:rsidR="009D4A85" w:rsidRPr="0095276B">
        <w:t>c</w:t>
      </w:r>
      <w:r>
        <w:t>’</w:t>
      </w:r>
      <w:r w:rsidR="009D4A85" w:rsidRPr="0095276B">
        <w:t>est une chose qu</w:t>
      </w:r>
      <w:r>
        <w:t>’</w:t>
      </w:r>
      <w:r w:rsidR="009D4A85" w:rsidRPr="0095276B">
        <w:t>il faut laisser à mon père</w:t>
      </w:r>
      <w:r>
        <w:t>, »</w:t>
      </w:r>
      <w:r w:rsidR="009D4A85" w:rsidRPr="0095276B">
        <w:t xml:space="preserve"> acheva-t-elle en souriant</w:t>
      </w:r>
      <w:r>
        <w:t xml:space="preserve">. </w:t>
      </w:r>
      <w:r w:rsidR="009D4A85" w:rsidRPr="0095276B">
        <w:t>Il fut désagréablement impressionné par cette façon de traiter les plus redoutables pr</w:t>
      </w:r>
      <w:r w:rsidR="009D4A85" w:rsidRPr="0095276B">
        <w:t>é</w:t>
      </w:r>
      <w:r w:rsidR="009D4A85" w:rsidRPr="0095276B">
        <w:t>occupations masculines</w:t>
      </w:r>
      <w:r>
        <w:t xml:space="preserve">. </w:t>
      </w:r>
      <w:r w:rsidR="009D4A85" w:rsidRPr="0095276B">
        <w:t>Il chercha par où il devait</w:t>
      </w:r>
      <w:r>
        <w:t xml:space="preserve">, </w:t>
      </w:r>
      <w:r w:rsidR="009D4A85" w:rsidRPr="0095276B">
        <w:t>lui-même</w:t>
      </w:r>
      <w:r>
        <w:t xml:space="preserve">, </w:t>
      </w:r>
      <w:r w:rsidR="009D4A85" w:rsidRPr="0095276B">
        <w:t>tomber sous le coup de cette ironie dont</w:t>
      </w:r>
      <w:r>
        <w:t xml:space="preserve">, </w:t>
      </w:r>
      <w:r w:rsidR="009D4A85" w:rsidRPr="0095276B">
        <w:t>à ce moment</w:t>
      </w:r>
      <w:r>
        <w:t xml:space="preserve">, </w:t>
      </w:r>
      <w:r w:rsidR="009D4A85" w:rsidRPr="0095276B">
        <w:t>l</w:t>
      </w:r>
      <w:r>
        <w:t>’</w:t>
      </w:r>
      <w:r w:rsidR="009D4A85" w:rsidRPr="0095276B">
        <w:t>indu</w:t>
      </w:r>
      <w:r w:rsidR="009D4A85" w:rsidRPr="0095276B">
        <w:t>l</w:t>
      </w:r>
      <w:r w:rsidR="009D4A85" w:rsidRPr="0095276B">
        <w:t>gence lui échappa</w:t>
      </w:r>
      <w:r>
        <w:t xml:space="preserve">. </w:t>
      </w:r>
      <w:r w:rsidR="009D4A85" w:rsidRPr="0095276B">
        <w:t>Tant de mobilité le déconcertait</w:t>
      </w:r>
      <w:r>
        <w:t xml:space="preserve">. </w:t>
      </w:r>
      <w:r w:rsidR="009D4A85" w:rsidRPr="0095276B">
        <w:t>Et Joseph Simler se rappela brusquement qu</w:t>
      </w:r>
      <w:r>
        <w:t>’</w:t>
      </w:r>
      <w:r w:rsidR="009D4A85" w:rsidRPr="0095276B">
        <w:t xml:space="preserve">il </w:t>
      </w:r>
      <w:r w:rsidR="009D4A85" w:rsidRPr="0095276B">
        <w:lastRenderedPageBreak/>
        <w:t>s</w:t>
      </w:r>
      <w:r>
        <w:t>’</w:t>
      </w:r>
      <w:r w:rsidR="009D4A85" w:rsidRPr="0095276B">
        <w:t>était toujours fait</w:t>
      </w:r>
      <w:r>
        <w:t xml:space="preserve">, </w:t>
      </w:r>
      <w:r w:rsidR="009D4A85" w:rsidRPr="0095276B">
        <w:t>de la femme</w:t>
      </w:r>
      <w:r>
        <w:t xml:space="preserve">, </w:t>
      </w:r>
      <w:r w:rsidR="009D4A85" w:rsidRPr="0095276B">
        <w:t>l</w:t>
      </w:r>
      <w:r>
        <w:t>’</w:t>
      </w:r>
      <w:r w:rsidR="009D4A85" w:rsidRPr="0095276B">
        <w:t>idée d</w:t>
      </w:r>
      <w:r>
        <w:t>’</w:t>
      </w:r>
      <w:r w:rsidR="009D4A85" w:rsidRPr="0095276B">
        <w:t>un être modeste</w:t>
      </w:r>
      <w:r>
        <w:t xml:space="preserve">, </w:t>
      </w:r>
      <w:r w:rsidR="009D4A85" w:rsidRPr="0095276B">
        <w:t>silencieux</w:t>
      </w:r>
      <w:r>
        <w:t xml:space="preserve">, </w:t>
      </w:r>
      <w:r w:rsidR="009D4A85" w:rsidRPr="0095276B">
        <w:t>frêle</w:t>
      </w:r>
      <w:r>
        <w:t xml:space="preserve">, </w:t>
      </w:r>
      <w:r w:rsidR="009D4A85" w:rsidRPr="0095276B">
        <w:t>et suavement exigeant</w:t>
      </w:r>
      <w:r>
        <w:t>.</w:t>
      </w:r>
    </w:p>
    <w:p w14:paraId="4E6CDE97" w14:textId="77777777" w:rsidR="006455E5" w:rsidRDefault="009D4A85" w:rsidP="002666CE">
      <w:r w:rsidRPr="0095276B">
        <w:t>Aucune de ces fluctuations n</w:t>
      </w:r>
      <w:r w:rsidR="006455E5">
        <w:t>’</w:t>
      </w:r>
      <w:r w:rsidRPr="0095276B">
        <w:t>échappait à Hélène</w:t>
      </w:r>
      <w:r w:rsidR="006455E5">
        <w:t xml:space="preserve">. </w:t>
      </w:r>
      <w:r w:rsidRPr="0095276B">
        <w:t>Elle ne put s</w:t>
      </w:r>
      <w:r w:rsidR="006455E5">
        <w:t>’</w:t>
      </w:r>
      <w:r w:rsidRPr="0095276B">
        <w:t>empêcher de murmurer</w:t>
      </w:r>
      <w:r w:rsidR="006455E5">
        <w:t xml:space="preserve">, </w:t>
      </w:r>
      <w:r w:rsidRPr="0095276B">
        <w:t>avec un mélange aigu de dépit et de soulagement</w:t>
      </w:r>
      <w:r w:rsidR="006455E5">
        <w:t> :</w:t>
      </w:r>
    </w:p>
    <w:p w14:paraId="58AAFA48" w14:textId="73102BCA" w:rsidR="002666CE" w:rsidRDefault="006455E5" w:rsidP="002666CE">
      <w:r>
        <w:t>« </w:t>
      </w:r>
      <w:r w:rsidR="009D4A85" w:rsidRPr="0095276B">
        <w:t>Dieu soit loué</w:t>
      </w:r>
      <w:r>
        <w:t xml:space="preserve"> ! </w:t>
      </w:r>
      <w:r w:rsidR="009D4A85" w:rsidRPr="0095276B">
        <w:t xml:space="preserve">Il est </w:t>
      </w:r>
      <w:r w:rsidR="009D4A85" w:rsidRPr="0095276B">
        <w:rPr>
          <w:i/>
          <w:iCs/>
        </w:rPr>
        <w:t>comme</w:t>
      </w:r>
      <w:r w:rsidR="009D4A85" w:rsidRPr="0095276B">
        <w:t xml:space="preserve"> les autres</w:t>
      </w:r>
      <w:r>
        <w:t>. »</w:t>
      </w:r>
    </w:p>
    <w:p w14:paraId="52028D44" w14:textId="77777777" w:rsidR="006455E5" w:rsidRDefault="009D4A85" w:rsidP="002666CE">
      <w:r w:rsidRPr="0095276B">
        <w:t>Mais Joseph n</w:t>
      </w:r>
      <w:r w:rsidR="006455E5">
        <w:t>’</w:t>
      </w:r>
      <w:r w:rsidRPr="0095276B">
        <w:t xml:space="preserve">était pas </w:t>
      </w:r>
      <w:r w:rsidRPr="0095276B">
        <w:rPr>
          <w:i/>
          <w:iCs/>
        </w:rPr>
        <w:t>comme</w:t>
      </w:r>
      <w:r w:rsidRPr="0095276B">
        <w:t xml:space="preserve"> les autres</w:t>
      </w:r>
      <w:r w:rsidR="006455E5">
        <w:t xml:space="preserve">. </w:t>
      </w:r>
      <w:r w:rsidRPr="0095276B">
        <w:t>C</w:t>
      </w:r>
      <w:r w:rsidR="006455E5">
        <w:t>’</w:t>
      </w:r>
      <w:r w:rsidRPr="0095276B">
        <w:t>était même une des choses en quoi se distinguaient les Établissements S</w:t>
      </w:r>
      <w:r w:rsidRPr="0095276B">
        <w:t>i</w:t>
      </w:r>
      <w:r w:rsidRPr="0095276B">
        <w:t>mler</w:t>
      </w:r>
      <w:r w:rsidR="006455E5">
        <w:t xml:space="preserve">. </w:t>
      </w:r>
      <w:r w:rsidRPr="0095276B">
        <w:t>Il était l</w:t>
      </w:r>
      <w:r w:rsidR="006455E5">
        <w:t>’</w:t>
      </w:r>
      <w:r w:rsidRPr="0095276B">
        <w:t>homme que l</w:t>
      </w:r>
      <w:r w:rsidR="006455E5">
        <w:t>’</w:t>
      </w:r>
      <w:r w:rsidRPr="0095276B">
        <w:t>inconnu effraye et tente</w:t>
      </w:r>
      <w:r w:rsidR="006455E5">
        <w:t xml:space="preserve">. </w:t>
      </w:r>
      <w:r w:rsidRPr="0095276B">
        <w:t>Il ne faut pas oublier que Benjamin</w:t>
      </w:r>
      <w:r w:rsidR="006455E5">
        <w:t xml:space="preserve">, </w:t>
      </w:r>
      <w:r w:rsidRPr="0095276B">
        <w:t>qui s</w:t>
      </w:r>
      <w:r w:rsidR="006455E5">
        <w:t>’</w:t>
      </w:r>
      <w:r w:rsidRPr="0095276B">
        <w:t>était embarqué pour le No</w:t>
      </w:r>
      <w:r w:rsidRPr="0095276B">
        <w:t>u</w:t>
      </w:r>
      <w:r w:rsidRPr="0095276B">
        <w:t>veau-Monde</w:t>
      </w:r>
      <w:r w:rsidR="006455E5">
        <w:t xml:space="preserve">, </w:t>
      </w:r>
      <w:r w:rsidRPr="0095276B">
        <w:t>était son cousin</w:t>
      </w:r>
      <w:r w:rsidR="006455E5">
        <w:t xml:space="preserve">, </w:t>
      </w:r>
      <w:r w:rsidRPr="0095276B">
        <w:t>et que Guillaume</w:t>
      </w:r>
      <w:r w:rsidR="006455E5">
        <w:t xml:space="preserve">, </w:t>
      </w:r>
      <w:r w:rsidRPr="0095276B">
        <w:t>qui avait déc</w:t>
      </w:r>
      <w:r w:rsidRPr="0095276B">
        <w:t>i</w:t>
      </w:r>
      <w:r w:rsidRPr="0095276B">
        <w:t>dé de l</w:t>
      </w:r>
      <w:r w:rsidR="006455E5">
        <w:t>’</w:t>
      </w:r>
      <w:r w:rsidRPr="0095276B">
        <w:t>achat de la fabrique Poncet</w:t>
      </w:r>
      <w:r w:rsidR="006455E5">
        <w:t xml:space="preserve">, </w:t>
      </w:r>
      <w:r w:rsidRPr="0095276B">
        <w:t>était son frère</w:t>
      </w:r>
      <w:r w:rsidR="006455E5">
        <w:t>.</w:t>
      </w:r>
    </w:p>
    <w:p w14:paraId="55FC49D7" w14:textId="77777777" w:rsidR="006455E5" w:rsidRDefault="009D4A85" w:rsidP="002666CE">
      <w:r w:rsidRPr="0095276B">
        <w:t>Un second point l</w:t>
      </w:r>
      <w:r w:rsidR="006455E5">
        <w:t>’</w:t>
      </w:r>
      <w:r w:rsidRPr="0095276B">
        <w:t>empêchait d</w:t>
      </w:r>
      <w:r w:rsidR="006455E5">
        <w:t>’</w:t>
      </w:r>
      <w:r w:rsidRPr="0095276B">
        <w:t>être comme les autres</w:t>
      </w:r>
      <w:r w:rsidR="006455E5">
        <w:t xml:space="preserve">, </w:t>
      </w:r>
      <w:r w:rsidR="006455E5">
        <w:rPr>
          <w:rFonts w:eastAsia="Georgia" w:cs="Georgia"/>
        </w:rPr>
        <w:t xml:space="preserve">– </w:t>
      </w:r>
      <w:r w:rsidRPr="0095276B">
        <w:t>c</w:t>
      </w:r>
      <w:r w:rsidR="006455E5">
        <w:t>’</w:t>
      </w:r>
      <w:r w:rsidRPr="0095276B">
        <w:t>est qu</w:t>
      </w:r>
      <w:r w:rsidR="006455E5">
        <w:t>’</w:t>
      </w:r>
      <w:r w:rsidRPr="0095276B">
        <w:t>il avait beau raisonner sur les événements jusqu</w:t>
      </w:r>
      <w:r w:rsidR="006455E5">
        <w:t>’</w:t>
      </w:r>
      <w:r w:rsidRPr="0095276B">
        <w:t>aux conclusions fausses</w:t>
      </w:r>
      <w:r w:rsidR="006455E5">
        <w:t xml:space="preserve">, </w:t>
      </w:r>
      <w:r w:rsidRPr="0095276B">
        <w:t>inclusivement</w:t>
      </w:r>
      <w:r w:rsidR="006455E5">
        <w:t xml:space="preserve">, </w:t>
      </w:r>
      <w:r w:rsidRPr="0095276B">
        <w:t>sa nature n</w:t>
      </w:r>
      <w:r w:rsidR="006455E5">
        <w:t>’</w:t>
      </w:r>
      <w:r w:rsidRPr="0095276B">
        <w:t>en demeurait pas moins ouverte à toute sensation neuve</w:t>
      </w:r>
      <w:r w:rsidR="006455E5">
        <w:t>.</w:t>
      </w:r>
    </w:p>
    <w:p w14:paraId="6A077171" w14:textId="77777777" w:rsidR="006455E5" w:rsidRDefault="009D4A85" w:rsidP="002666CE">
      <w:r w:rsidRPr="0095276B">
        <w:t>Or</w:t>
      </w:r>
      <w:r w:rsidR="006455E5">
        <w:t xml:space="preserve">, </w:t>
      </w:r>
      <w:r w:rsidRPr="0095276B">
        <w:t>dans le cas présent</w:t>
      </w:r>
      <w:r w:rsidR="006455E5">
        <w:t xml:space="preserve">, </w:t>
      </w:r>
      <w:r w:rsidRPr="0095276B">
        <w:t>deux sensations dominaient en lui</w:t>
      </w:r>
      <w:r w:rsidR="006455E5">
        <w:t xml:space="preserve"> : </w:t>
      </w:r>
      <w:r w:rsidRPr="0095276B">
        <w:t>la première</w:t>
      </w:r>
      <w:r w:rsidR="006455E5">
        <w:t xml:space="preserve">, </w:t>
      </w:r>
      <w:r w:rsidRPr="0095276B">
        <w:t>c</w:t>
      </w:r>
      <w:r w:rsidR="006455E5">
        <w:t>’</w:t>
      </w:r>
      <w:r w:rsidRPr="0095276B">
        <w:t>était la griserie où le jetait cette société féminine</w:t>
      </w:r>
      <w:r w:rsidR="006455E5">
        <w:t xml:space="preserve">. </w:t>
      </w:r>
      <w:r w:rsidRPr="0095276B">
        <w:t>Il marchait de surprise en découverte</w:t>
      </w:r>
      <w:r w:rsidR="006455E5">
        <w:t xml:space="preserve">. </w:t>
      </w:r>
      <w:r w:rsidRPr="0095276B">
        <w:t>Hermine</w:t>
      </w:r>
      <w:r w:rsidR="006455E5">
        <w:t xml:space="preserve">, </w:t>
      </w:r>
      <w:r w:rsidRPr="0095276B">
        <w:t>Élisa</w:t>
      </w:r>
      <w:r w:rsidR="006455E5">
        <w:t xml:space="preserve">, </w:t>
      </w:r>
      <w:r w:rsidRPr="0095276B">
        <w:t>Mina</w:t>
      </w:r>
      <w:r w:rsidR="006455E5">
        <w:t xml:space="preserve">, </w:t>
      </w:r>
      <w:r w:rsidRPr="0095276B">
        <w:t>ni même Sarah</w:t>
      </w:r>
      <w:r w:rsidR="006455E5">
        <w:t xml:space="preserve">, </w:t>
      </w:r>
      <w:r w:rsidRPr="0095276B">
        <w:t>aucune de ces honnêtes ménagères de gynécée ne l</w:t>
      </w:r>
      <w:r w:rsidR="006455E5">
        <w:t>’</w:t>
      </w:r>
      <w:r w:rsidRPr="0095276B">
        <w:t>avait préparé à cette aventure</w:t>
      </w:r>
      <w:r w:rsidR="006455E5">
        <w:t>.</w:t>
      </w:r>
    </w:p>
    <w:p w14:paraId="7192F3DB" w14:textId="0441CFDC" w:rsidR="006455E5" w:rsidRDefault="009D4A85" w:rsidP="002666CE">
      <w:r w:rsidRPr="0095276B">
        <w:t>En outre</w:t>
      </w:r>
      <w:r w:rsidR="006455E5">
        <w:t xml:space="preserve">, </w:t>
      </w:r>
      <w:r w:rsidRPr="0095276B">
        <w:t xml:space="preserve">il était incontestable que </w:t>
      </w:r>
      <w:r w:rsidR="006455E5">
        <w:t>« </w:t>
      </w:r>
      <w:r w:rsidRPr="0095276B">
        <w:t>chère bonne amie</w:t>
      </w:r>
      <w:r w:rsidR="006455E5">
        <w:t> »</w:t>
      </w:r>
      <w:r w:rsidRPr="0095276B">
        <w:t xml:space="preserve"> n</w:t>
      </w:r>
      <w:r w:rsidR="006455E5">
        <w:t>’</w:t>
      </w:r>
      <w:r w:rsidRPr="0095276B">
        <w:t xml:space="preserve">exagérait pas en parlant à Hélène de sa tournure de </w:t>
      </w:r>
      <w:r w:rsidRPr="0095276B">
        <w:rPr>
          <w:i/>
          <w:iCs/>
        </w:rPr>
        <w:t>Victoire Aptère</w:t>
      </w:r>
      <w:r w:rsidR="006455E5">
        <w:t xml:space="preserve">. </w:t>
      </w:r>
      <w:r w:rsidRPr="0095276B">
        <w:t>Hélène était de la première beauté</w:t>
      </w:r>
      <w:r w:rsidR="006455E5">
        <w:t xml:space="preserve">. </w:t>
      </w:r>
      <w:r w:rsidRPr="0095276B">
        <w:t>Il ne lui manquait même pas ce luxe d</w:t>
      </w:r>
      <w:r w:rsidR="006455E5">
        <w:t>’</w:t>
      </w:r>
      <w:r w:rsidRPr="0095276B">
        <w:t>une peau parfaite</w:t>
      </w:r>
      <w:r w:rsidR="006455E5">
        <w:t xml:space="preserve">, </w:t>
      </w:r>
      <w:r w:rsidRPr="0095276B">
        <w:t>et ce piquant que Rome n</w:t>
      </w:r>
      <w:r w:rsidR="006455E5">
        <w:t>’</w:t>
      </w:r>
      <w:r w:rsidRPr="0095276B">
        <w:t>a jamais su discerner dans les marbres grecs</w:t>
      </w:r>
      <w:r w:rsidR="006455E5">
        <w:t xml:space="preserve">. </w:t>
      </w:r>
      <w:r w:rsidRPr="0095276B">
        <w:t>Souplesse</w:t>
      </w:r>
      <w:r w:rsidR="006455E5">
        <w:t xml:space="preserve">, </w:t>
      </w:r>
      <w:r w:rsidRPr="0095276B">
        <w:t>v</w:t>
      </w:r>
      <w:r w:rsidRPr="0095276B">
        <w:t>i</w:t>
      </w:r>
      <w:r w:rsidRPr="0095276B">
        <w:t>gueur</w:t>
      </w:r>
      <w:r w:rsidR="006455E5">
        <w:t xml:space="preserve">, </w:t>
      </w:r>
      <w:r w:rsidRPr="0095276B">
        <w:t>harmonie des mouvements</w:t>
      </w:r>
      <w:r w:rsidR="006455E5">
        <w:t xml:space="preserve"> (« </w:t>
      </w:r>
      <w:r w:rsidRPr="0095276B">
        <w:t>le regard de Minerve dans le corps de la Vénus Amazone</w:t>
      </w:r>
      <w:r w:rsidR="006455E5">
        <w:t xml:space="preserve"> », </w:t>
      </w:r>
      <w:r w:rsidRPr="0095276B">
        <w:t>ajoutait encore la vieille amie</w:t>
      </w:r>
      <w:r w:rsidR="006455E5">
        <w:t>), M</w:t>
      </w:r>
      <w:r w:rsidR="006455E5" w:rsidRPr="006455E5">
        <w:rPr>
          <w:vertAlign w:val="superscript"/>
        </w:rPr>
        <w:t>lle</w:t>
      </w:r>
      <w:r w:rsidR="006455E5">
        <w:t> </w:t>
      </w:r>
      <w:r w:rsidRPr="0095276B">
        <w:t xml:space="preserve">Le </w:t>
      </w:r>
      <w:proofErr w:type="spellStart"/>
      <w:r w:rsidRPr="0095276B">
        <w:t>Pleynier</w:t>
      </w:r>
      <w:proofErr w:type="spellEnd"/>
      <w:r w:rsidRPr="0095276B">
        <w:t xml:space="preserve"> présentait cet accord si rare</w:t>
      </w:r>
      <w:r w:rsidR="006455E5">
        <w:t xml:space="preserve">, </w:t>
      </w:r>
      <w:r w:rsidRPr="0095276B">
        <w:lastRenderedPageBreak/>
        <w:t>où la féminité pure ne perd aucun de ses droits et prend tous les autres</w:t>
      </w:r>
      <w:r w:rsidR="006455E5">
        <w:t>.</w:t>
      </w:r>
    </w:p>
    <w:p w14:paraId="3B276A6B" w14:textId="77777777" w:rsidR="006455E5" w:rsidRDefault="009D4A85" w:rsidP="002666CE">
      <w:r w:rsidRPr="0095276B">
        <w:t>Rien n</w:t>
      </w:r>
      <w:r w:rsidR="006455E5">
        <w:t>’</w:t>
      </w:r>
      <w:r w:rsidRPr="0095276B">
        <w:t>est moins à la mode du jour</w:t>
      </w:r>
      <w:r w:rsidR="006455E5">
        <w:t xml:space="preserve">, </w:t>
      </w:r>
      <w:r w:rsidRPr="0095276B">
        <w:t>quels que soient cette mode et ce jour</w:t>
      </w:r>
      <w:r w:rsidR="006455E5">
        <w:t xml:space="preserve">. </w:t>
      </w:r>
      <w:r w:rsidRPr="0095276B">
        <w:t>Aussi nul homme</w:t>
      </w:r>
      <w:r w:rsidR="006455E5">
        <w:t xml:space="preserve">, </w:t>
      </w:r>
      <w:r w:rsidRPr="0095276B">
        <w:t>jusque-là</w:t>
      </w:r>
      <w:r w:rsidR="006455E5">
        <w:t xml:space="preserve">, </w:t>
      </w:r>
      <w:r w:rsidRPr="0095276B">
        <w:t>ne s</w:t>
      </w:r>
      <w:r w:rsidR="006455E5">
        <w:t>’</w:t>
      </w:r>
      <w:r w:rsidRPr="0095276B">
        <w:t>en était avisé que pour s</w:t>
      </w:r>
      <w:r w:rsidR="006455E5">
        <w:t>’</w:t>
      </w:r>
      <w:r w:rsidRPr="0095276B">
        <w:t>en effrayer</w:t>
      </w:r>
      <w:r w:rsidR="006455E5">
        <w:t>. « </w:t>
      </w:r>
      <w:r w:rsidRPr="0095276B">
        <w:t>Hélène mourra fille</w:t>
      </w:r>
      <w:r w:rsidR="006455E5">
        <w:t xml:space="preserve"> », </w:t>
      </w:r>
      <w:r w:rsidRPr="0095276B">
        <w:t>avait dit</w:t>
      </w:r>
      <w:r w:rsidR="006455E5">
        <w:t xml:space="preserve">, </w:t>
      </w:r>
      <w:r w:rsidRPr="0095276B">
        <w:t>sur son lit de mort</w:t>
      </w:r>
      <w:r w:rsidR="006455E5">
        <w:t xml:space="preserve">, </w:t>
      </w:r>
      <w:r w:rsidRPr="0095276B">
        <w:t xml:space="preserve">madame Le </w:t>
      </w:r>
      <w:proofErr w:type="spellStart"/>
      <w:r w:rsidRPr="0095276B">
        <w:t>Pleynier</w:t>
      </w:r>
      <w:proofErr w:type="spellEnd"/>
      <w:r w:rsidRPr="0095276B">
        <w:t xml:space="preserve"> à </w:t>
      </w:r>
      <w:r w:rsidR="006455E5">
        <w:t>« </w:t>
      </w:r>
      <w:r w:rsidRPr="0095276B">
        <w:t>chère bonne amie</w:t>
      </w:r>
      <w:r w:rsidR="006455E5">
        <w:t xml:space="preserve"> ». </w:t>
      </w:r>
      <w:r w:rsidRPr="0095276B">
        <w:t>Et il n</w:t>
      </w:r>
      <w:r w:rsidR="006455E5">
        <w:t>’</w:t>
      </w:r>
      <w:r w:rsidRPr="0095276B">
        <w:t xml:space="preserve">était encore venu à la connaissance de personne que défunte madame Le </w:t>
      </w:r>
      <w:proofErr w:type="spellStart"/>
      <w:r w:rsidRPr="0095276B">
        <w:t>Pleynier</w:t>
      </w:r>
      <w:proofErr w:type="spellEnd"/>
      <w:r w:rsidRPr="0095276B">
        <w:t xml:space="preserve"> se fût une seule fois trompée</w:t>
      </w:r>
      <w:r w:rsidR="006455E5">
        <w:t>.</w:t>
      </w:r>
    </w:p>
    <w:p w14:paraId="60DEFAD8" w14:textId="77777777" w:rsidR="006455E5" w:rsidRDefault="009D4A85" w:rsidP="002666CE">
      <w:r w:rsidRPr="0095276B">
        <w:t>Néanmoins</w:t>
      </w:r>
      <w:r w:rsidR="006455E5">
        <w:t xml:space="preserve">, </w:t>
      </w:r>
      <w:r w:rsidRPr="0095276B">
        <w:t>arrivant là avec un regard frais et une âme i</w:t>
      </w:r>
      <w:r w:rsidRPr="0095276B">
        <w:t>n</w:t>
      </w:r>
      <w:r w:rsidRPr="0095276B">
        <w:t>génue</w:t>
      </w:r>
      <w:r w:rsidR="006455E5">
        <w:t xml:space="preserve">, </w:t>
      </w:r>
      <w:r w:rsidRPr="0095276B">
        <w:t>Joseph ne trouva en lui aucune raison pour ne pas re</w:t>
      </w:r>
      <w:r w:rsidRPr="0095276B">
        <w:t>s</w:t>
      </w:r>
      <w:r w:rsidRPr="0095276B">
        <w:t>sentir la beauté d</w:t>
      </w:r>
      <w:r w:rsidR="006455E5">
        <w:t>’</w:t>
      </w:r>
      <w:r w:rsidRPr="0095276B">
        <w:t>Hélène aussi pleinement que la beauté d</w:t>
      </w:r>
      <w:r w:rsidR="006455E5">
        <w:t>’</w:t>
      </w:r>
      <w:r w:rsidRPr="0095276B">
        <w:t>une femme peut être ressentie par un homme</w:t>
      </w:r>
      <w:r w:rsidR="006455E5">
        <w:t>.</w:t>
      </w:r>
    </w:p>
    <w:p w14:paraId="69C14D96" w14:textId="77777777" w:rsidR="006455E5" w:rsidRDefault="009D4A85" w:rsidP="002666CE">
      <w:r w:rsidRPr="0095276B">
        <w:t>Voilà pourquoi</w:t>
      </w:r>
      <w:r w:rsidR="006455E5">
        <w:t xml:space="preserve">, </w:t>
      </w:r>
      <w:r w:rsidRPr="0095276B">
        <w:t>au moment où il cédait à ces impressions désagréables</w:t>
      </w:r>
      <w:r w:rsidR="006455E5">
        <w:t xml:space="preserve">, </w:t>
      </w:r>
      <w:r w:rsidRPr="0095276B">
        <w:t>le geste par lequel la jeune fille rajusta son châle sur ses épaules et autour de son cou retentit dans les obscures profondeurs qui étaient en lui</w:t>
      </w:r>
      <w:r w:rsidR="006455E5">
        <w:t>.</w:t>
      </w:r>
    </w:p>
    <w:p w14:paraId="69E56671" w14:textId="77777777" w:rsidR="006455E5" w:rsidRDefault="006455E5" w:rsidP="002666CE">
      <w:r>
        <w:t>« </w:t>
      </w:r>
      <w:proofErr w:type="spellStart"/>
      <w:r w:rsidR="009D4A85" w:rsidRPr="0095276B">
        <w:t>Haaah</w:t>
      </w:r>
      <w:proofErr w:type="spellEnd"/>
      <w:r>
        <w:t> ! »</w:t>
      </w:r>
      <w:r w:rsidR="009D4A85" w:rsidRPr="0095276B">
        <w:t xml:space="preserve"> fut le cri qui s</w:t>
      </w:r>
      <w:r>
        <w:t>’</w:t>
      </w:r>
      <w:r w:rsidR="009D4A85" w:rsidRPr="0095276B">
        <w:t>éleva dans ces obscures profo</w:t>
      </w:r>
      <w:r w:rsidR="009D4A85" w:rsidRPr="0095276B">
        <w:t>n</w:t>
      </w:r>
      <w:r w:rsidR="009D4A85" w:rsidRPr="0095276B">
        <w:t>deurs</w:t>
      </w:r>
      <w:r>
        <w:t xml:space="preserve">. </w:t>
      </w:r>
      <w:r w:rsidR="009D4A85" w:rsidRPr="0095276B">
        <w:t>Et le cœur commença à lui battre</w:t>
      </w:r>
      <w:r>
        <w:t>.</w:t>
      </w:r>
    </w:p>
    <w:p w14:paraId="7EEA5A2A" w14:textId="77777777" w:rsidR="006455E5" w:rsidRDefault="009D4A85" w:rsidP="002666CE">
      <w:r w:rsidRPr="0095276B">
        <w:t>Il crut devoir à un reste de rancune de déclarer</w:t>
      </w:r>
      <w:r w:rsidR="006455E5">
        <w:t xml:space="preserve">, </w:t>
      </w:r>
      <w:r w:rsidRPr="0095276B">
        <w:t>sèch</w:t>
      </w:r>
      <w:r w:rsidRPr="0095276B">
        <w:t>e</w:t>
      </w:r>
      <w:r w:rsidRPr="0095276B">
        <w:t>ment</w:t>
      </w:r>
      <w:r w:rsidR="006455E5">
        <w:t> :</w:t>
      </w:r>
    </w:p>
    <w:p w14:paraId="1F78E0D2" w14:textId="77777777" w:rsidR="006455E5" w:rsidRDefault="006455E5" w:rsidP="002666CE">
      <w:r>
        <w:rPr>
          <w:rFonts w:eastAsia="Georgia" w:cs="Georgia"/>
        </w:rPr>
        <w:t>« </w:t>
      </w:r>
      <w:r w:rsidR="009D4A85" w:rsidRPr="0095276B">
        <w:t>Oh</w:t>
      </w:r>
      <w:r>
        <w:t xml:space="preserve">, </w:t>
      </w:r>
      <w:r w:rsidR="009D4A85" w:rsidRPr="0095276B">
        <w:t>moi</w:t>
      </w:r>
      <w:r>
        <w:t xml:space="preserve">, </w:t>
      </w:r>
      <w:r w:rsidR="009D4A85" w:rsidRPr="0095276B">
        <w:t>vous savez</w:t>
      </w:r>
      <w:r>
        <w:t xml:space="preserve">, </w:t>
      </w:r>
      <w:r w:rsidR="009D4A85" w:rsidRPr="0095276B">
        <w:t>je n</w:t>
      </w:r>
      <w:r>
        <w:t>’</w:t>
      </w:r>
      <w:r w:rsidR="009D4A85" w:rsidRPr="0095276B">
        <w:t>ai aucune instruction</w:t>
      </w:r>
      <w:r>
        <w:t xml:space="preserve">, </w:t>
      </w:r>
      <w:r w:rsidR="009D4A85" w:rsidRPr="0095276B">
        <w:t>et null</w:t>
      </w:r>
      <w:r w:rsidR="009D4A85" w:rsidRPr="0095276B">
        <w:t>e</w:t>
      </w:r>
      <w:r w:rsidR="009D4A85" w:rsidRPr="0095276B">
        <w:t>ment le temps de m</w:t>
      </w:r>
      <w:r>
        <w:t>’</w:t>
      </w:r>
      <w:r w:rsidR="009D4A85" w:rsidRPr="0095276B">
        <w:t>intéresser à ces choses-là</w:t>
      </w:r>
      <w:r>
        <w:t>.</w:t>
      </w:r>
    </w:p>
    <w:p w14:paraId="20DBF675" w14:textId="77777777" w:rsidR="006455E5" w:rsidRDefault="006455E5" w:rsidP="002666CE">
      <w:r>
        <w:t>— </w:t>
      </w:r>
      <w:r w:rsidR="009D4A85" w:rsidRPr="0095276B">
        <w:t>Je vous comprends mille fois</w:t>
      </w:r>
      <w:r>
        <w:t xml:space="preserve">. </w:t>
      </w:r>
      <w:r w:rsidR="009D4A85" w:rsidRPr="0095276B">
        <w:t>La moindre occupation est moins stérile</w:t>
      </w:r>
      <w:r>
        <w:t>.</w:t>
      </w:r>
    </w:p>
    <w:p w14:paraId="2EF6F033" w14:textId="77777777" w:rsidR="006455E5" w:rsidRDefault="006455E5" w:rsidP="002666CE">
      <w:r>
        <w:t>— </w:t>
      </w:r>
      <w:r w:rsidR="009D4A85" w:rsidRPr="0095276B">
        <w:t>Mais vous avez pourtant une opinion sur ces choses</w:t>
      </w:r>
      <w:r>
        <w:t xml:space="preserve">, </w:t>
      </w:r>
      <w:r w:rsidR="009D4A85" w:rsidRPr="0095276B">
        <w:t>puisque vous êtes républicaine</w:t>
      </w:r>
      <w:r>
        <w:t>…</w:t>
      </w:r>
    </w:p>
    <w:p w14:paraId="395EF453" w14:textId="77777777" w:rsidR="006455E5" w:rsidRDefault="006455E5" w:rsidP="002666CE">
      <w:r>
        <w:lastRenderedPageBreak/>
        <w:t>— </w:t>
      </w:r>
      <w:r w:rsidR="009D4A85" w:rsidRPr="0095276B">
        <w:t>Ah</w:t>
      </w:r>
      <w:r>
        <w:t xml:space="preserve">, </w:t>
      </w:r>
      <w:r w:rsidR="009D4A85" w:rsidRPr="0095276B">
        <w:t>dame oui</w:t>
      </w:r>
      <w:r>
        <w:t>, »</w:t>
      </w:r>
      <w:r w:rsidR="009D4A85" w:rsidRPr="0095276B">
        <w:t xml:space="preserve"> répondit-elle</w:t>
      </w:r>
      <w:r>
        <w:t xml:space="preserve">, </w:t>
      </w:r>
      <w:r w:rsidR="009D4A85" w:rsidRPr="0095276B">
        <w:t>non sans rire</w:t>
      </w:r>
      <w:r>
        <w:t>. « </w:t>
      </w:r>
      <w:r w:rsidR="009D4A85" w:rsidRPr="0095276B">
        <w:t>Seulement chez moi</w:t>
      </w:r>
      <w:r>
        <w:t xml:space="preserve">, </w:t>
      </w:r>
      <w:r w:rsidR="009D4A85" w:rsidRPr="0095276B">
        <w:t>c</w:t>
      </w:r>
      <w:r>
        <w:t>’</w:t>
      </w:r>
      <w:r w:rsidR="009D4A85" w:rsidRPr="0095276B">
        <w:t>est affaire d</w:t>
      </w:r>
      <w:r>
        <w:t>’</w:t>
      </w:r>
      <w:r w:rsidR="009D4A85" w:rsidRPr="0095276B">
        <w:t>instinct</w:t>
      </w:r>
      <w:r>
        <w:t xml:space="preserve">, </w:t>
      </w:r>
      <w:r w:rsidR="009D4A85" w:rsidRPr="0095276B">
        <w:t xml:space="preserve">le sang Le </w:t>
      </w:r>
      <w:proofErr w:type="spellStart"/>
      <w:r w:rsidR="009D4A85" w:rsidRPr="0095276B">
        <w:t>Pleynier</w:t>
      </w:r>
      <w:proofErr w:type="spellEnd"/>
      <w:r w:rsidR="009D4A85" w:rsidRPr="0095276B">
        <w:t xml:space="preserve"> qui veut ça</w:t>
      </w:r>
      <w:r>
        <w:t>.</w:t>
      </w:r>
    </w:p>
    <w:p w14:paraId="64129027" w14:textId="77777777" w:rsidR="006455E5" w:rsidRDefault="006455E5" w:rsidP="002666CE">
      <w:r>
        <w:t>— </w:t>
      </w:r>
      <w:r w:rsidR="009D4A85" w:rsidRPr="0095276B">
        <w:t>Votre frère</w:t>
      </w:r>
      <w:r>
        <w:t xml:space="preserve">, </w:t>
      </w:r>
      <w:r w:rsidR="009D4A85" w:rsidRPr="0095276B">
        <w:t>alors</w:t>
      </w:r>
      <w:r>
        <w:t>…</w:t>
      </w:r>
    </w:p>
    <w:p w14:paraId="71A1F04E" w14:textId="77777777" w:rsidR="006455E5" w:rsidRDefault="006455E5" w:rsidP="002666CE">
      <w:r>
        <w:t>— </w:t>
      </w:r>
      <w:r w:rsidR="009D4A85" w:rsidRPr="0095276B">
        <w:t xml:space="preserve">Mon frère a hérité cette </w:t>
      </w:r>
      <w:proofErr w:type="spellStart"/>
      <w:r w:rsidR="009D4A85" w:rsidRPr="0095276B">
        <w:t>royalité</w:t>
      </w:r>
      <w:proofErr w:type="spellEnd"/>
      <w:r w:rsidR="009D4A85" w:rsidRPr="0095276B">
        <w:t xml:space="preserve"> des quatre gouttes du sang des Villepin qui sont dans nos veines</w:t>
      </w:r>
      <w:r>
        <w:t>.</w:t>
      </w:r>
    </w:p>
    <w:p w14:paraId="71C2F492" w14:textId="77777777" w:rsidR="006455E5" w:rsidRDefault="006455E5" w:rsidP="002666CE">
      <w:r>
        <w:t>— </w:t>
      </w:r>
      <w:r w:rsidR="009D4A85" w:rsidRPr="0095276B">
        <w:t>Des</w:t>
      </w:r>
      <w:r>
        <w:t>…</w:t>
      </w:r>
    </w:p>
    <w:p w14:paraId="6CAE97B0" w14:textId="77777777" w:rsidR="006455E5" w:rsidRDefault="006455E5" w:rsidP="002666CE">
      <w:r>
        <w:t>— </w:t>
      </w:r>
      <w:r w:rsidR="009D4A85" w:rsidRPr="0095276B">
        <w:t>Ma mère était une Villepin</w:t>
      </w:r>
      <w:r>
        <w:t xml:space="preserve">. </w:t>
      </w:r>
      <w:r w:rsidR="009D4A85" w:rsidRPr="0095276B">
        <w:t>Mais elle tirait tout son c</w:t>
      </w:r>
      <w:r w:rsidR="009D4A85" w:rsidRPr="0095276B">
        <w:t>a</w:t>
      </w:r>
      <w:r w:rsidR="009D4A85" w:rsidRPr="0095276B">
        <w:t>ractère de ma grand</w:t>
      </w:r>
      <w:r>
        <w:t>’</w:t>
      </w:r>
      <w:r w:rsidR="009D4A85" w:rsidRPr="0095276B">
        <w:t>mère</w:t>
      </w:r>
      <w:r>
        <w:t xml:space="preserve">, </w:t>
      </w:r>
      <w:r w:rsidR="009D4A85" w:rsidRPr="0095276B">
        <w:t>qui était une bourgeoise</w:t>
      </w:r>
      <w:r>
        <w:t xml:space="preserve">, </w:t>
      </w:r>
      <w:r w:rsidR="009D4A85" w:rsidRPr="0095276B">
        <w:t xml:space="preserve">une </w:t>
      </w:r>
      <w:proofErr w:type="spellStart"/>
      <w:r w:rsidR="009D4A85" w:rsidRPr="0095276B">
        <w:t>Baz</w:t>
      </w:r>
      <w:r w:rsidR="009D4A85" w:rsidRPr="0095276B">
        <w:t>i</w:t>
      </w:r>
      <w:r w:rsidR="009D4A85" w:rsidRPr="0095276B">
        <w:t>nette</w:t>
      </w:r>
      <w:proofErr w:type="spellEnd"/>
      <w:r>
        <w:t xml:space="preserve">. </w:t>
      </w:r>
      <w:r w:rsidR="009D4A85" w:rsidRPr="0095276B">
        <w:t>Les de Villepin vrai sang n</w:t>
      </w:r>
      <w:r>
        <w:t>’</w:t>
      </w:r>
      <w:r w:rsidR="009D4A85" w:rsidRPr="0095276B">
        <w:t>ont jamais cru qu</w:t>
      </w:r>
      <w:r>
        <w:t>’</w:t>
      </w:r>
      <w:r w:rsidR="009D4A85" w:rsidRPr="0095276B">
        <w:t>en ce qu</w:t>
      </w:r>
      <w:r>
        <w:t>’</w:t>
      </w:r>
      <w:r w:rsidR="009D4A85" w:rsidRPr="0095276B">
        <w:t>il était de bon ton de croire</w:t>
      </w:r>
      <w:r>
        <w:t>.</w:t>
      </w:r>
    </w:p>
    <w:p w14:paraId="30C2ED58" w14:textId="77777777" w:rsidR="006455E5" w:rsidRDefault="006455E5" w:rsidP="002666CE">
      <w:r>
        <w:t>— </w:t>
      </w:r>
      <w:r w:rsidR="009D4A85" w:rsidRPr="0095276B">
        <w:t>Vous remontez loin</w:t>
      </w:r>
      <w:r>
        <w:t> ? »</w:t>
      </w:r>
      <w:r w:rsidR="009D4A85" w:rsidRPr="0095276B">
        <w:t xml:space="preserve"> demanda Joseph</w:t>
      </w:r>
      <w:r>
        <w:t xml:space="preserve">, </w:t>
      </w:r>
      <w:r w:rsidR="009D4A85" w:rsidRPr="0095276B">
        <w:t>assez simpl</w:t>
      </w:r>
      <w:r w:rsidR="009D4A85" w:rsidRPr="0095276B">
        <w:t>e</w:t>
      </w:r>
      <w:r w:rsidR="009D4A85" w:rsidRPr="0095276B">
        <w:t>ment</w:t>
      </w:r>
      <w:r>
        <w:t xml:space="preserve">, </w:t>
      </w:r>
      <w:r w:rsidR="009D4A85" w:rsidRPr="0095276B">
        <w:t>après un silence</w:t>
      </w:r>
      <w:r>
        <w:t xml:space="preserve">. </w:t>
      </w:r>
      <w:r w:rsidR="009D4A85" w:rsidRPr="0095276B">
        <w:t>Hélène sourit</w:t>
      </w:r>
      <w:r>
        <w:t> :</w:t>
      </w:r>
    </w:p>
    <w:p w14:paraId="29637A61" w14:textId="00FE244A" w:rsidR="002666CE" w:rsidRDefault="006455E5" w:rsidP="002666CE">
      <w:r>
        <w:rPr>
          <w:rFonts w:eastAsia="Georgia" w:cs="Georgia"/>
        </w:rPr>
        <w:t>« </w:t>
      </w:r>
      <w:r w:rsidR="009D4A85" w:rsidRPr="0095276B">
        <w:t>Famille de robins</w:t>
      </w:r>
      <w:r>
        <w:t xml:space="preserve">. </w:t>
      </w:r>
      <w:r w:rsidR="009D4A85" w:rsidRPr="0095276B">
        <w:t>On a toujours eu le goût d</w:t>
      </w:r>
      <w:r>
        <w:t>’</w:t>
      </w:r>
      <w:r w:rsidR="009D4A85" w:rsidRPr="0095276B">
        <w:t>écrivailler</w:t>
      </w:r>
      <w:r>
        <w:t xml:space="preserve">, </w:t>
      </w:r>
      <w:r w:rsidR="009D4A85" w:rsidRPr="0095276B">
        <w:t>chez nous</w:t>
      </w:r>
      <w:r>
        <w:t xml:space="preserve">. </w:t>
      </w:r>
      <w:r w:rsidR="009D4A85" w:rsidRPr="0095276B">
        <w:t>Mais tout le monde remonte loin</w:t>
      </w:r>
      <w:r>
        <w:t>. »</w:t>
      </w:r>
    </w:p>
    <w:p w14:paraId="56A5D4BE" w14:textId="77777777" w:rsidR="006455E5" w:rsidRDefault="009D4A85" w:rsidP="002666CE">
      <w:r w:rsidRPr="0095276B">
        <w:t>Il rougit en répondant</w:t>
      </w:r>
      <w:r w:rsidR="006455E5">
        <w:t> :</w:t>
      </w:r>
    </w:p>
    <w:p w14:paraId="3D450BC2" w14:textId="77777777" w:rsidR="006455E5" w:rsidRDefault="006455E5" w:rsidP="002666CE">
      <w:r>
        <w:rPr>
          <w:rFonts w:eastAsia="Georgia" w:cs="Georgia"/>
        </w:rPr>
        <w:t>« </w:t>
      </w:r>
      <w:r w:rsidR="009D4A85" w:rsidRPr="0095276B">
        <w:t>Cela va sans dire</w:t>
      </w:r>
      <w:r>
        <w:t xml:space="preserve">. </w:t>
      </w:r>
      <w:r w:rsidR="009D4A85" w:rsidRPr="0095276B">
        <w:t>Je pense qu</w:t>
      </w:r>
      <w:r>
        <w:t>’</w:t>
      </w:r>
      <w:r w:rsidR="009D4A85" w:rsidRPr="0095276B">
        <w:t>il vaut mieux ne pas s</w:t>
      </w:r>
      <w:r>
        <w:t>’</w:t>
      </w:r>
      <w:r w:rsidR="009D4A85" w:rsidRPr="0095276B">
        <w:t>en soucier</w:t>
      </w:r>
      <w:r>
        <w:t>.</w:t>
      </w:r>
    </w:p>
    <w:p w14:paraId="7C9EE95C" w14:textId="77777777" w:rsidR="006455E5" w:rsidRDefault="006455E5" w:rsidP="002666CE">
      <w:r>
        <w:t>— </w:t>
      </w:r>
      <w:r w:rsidR="009D4A85" w:rsidRPr="0095276B">
        <w:t>Pourquoi donc</w:t>
      </w:r>
      <w:r>
        <w:t> ?</w:t>
      </w:r>
    </w:p>
    <w:p w14:paraId="6FEA1D02" w14:textId="77777777" w:rsidR="006455E5" w:rsidRDefault="006455E5" w:rsidP="002666CE">
      <w:r>
        <w:t>— </w:t>
      </w:r>
      <w:r w:rsidR="009D4A85" w:rsidRPr="0095276B">
        <w:t>Parce qu</w:t>
      </w:r>
      <w:r>
        <w:t>’</w:t>
      </w:r>
      <w:r w:rsidR="009D4A85" w:rsidRPr="0095276B">
        <w:t>il n</w:t>
      </w:r>
      <w:r>
        <w:t>’</w:t>
      </w:r>
      <w:r w:rsidR="009D4A85" w:rsidRPr="0095276B">
        <w:t>est pas bon pour agir de se poser des que</w:t>
      </w:r>
      <w:r w:rsidR="009D4A85" w:rsidRPr="0095276B">
        <w:t>s</w:t>
      </w:r>
      <w:r w:rsidR="009D4A85" w:rsidRPr="0095276B">
        <w:t>tions sur ses origines et de chercher d</w:t>
      </w:r>
      <w:r>
        <w:t>’</w:t>
      </w:r>
      <w:r w:rsidR="009D4A85" w:rsidRPr="0095276B">
        <w:t>où viennent nos défauts et nos qualités</w:t>
      </w:r>
      <w:r>
        <w:t>.</w:t>
      </w:r>
    </w:p>
    <w:p w14:paraId="419DDC2C" w14:textId="77777777" w:rsidR="006455E5" w:rsidRDefault="006455E5" w:rsidP="002666CE">
      <w:r>
        <w:t>— </w:t>
      </w:r>
      <w:r w:rsidR="009D4A85" w:rsidRPr="0095276B">
        <w:t>Il est de fait que</w:t>
      </w:r>
      <w:r>
        <w:t xml:space="preserve">, </w:t>
      </w:r>
      <w:r w:rsidR="009D4A85" w:rsidRPr="0095276B">
        <w:t>si vous demandez des gens d</w:t>
      </w:r>
      <w:r>
        <w:t>’</w:t>
      </w:r>
      <w:r w:rsidR="009D4A85" w:rsidRPr="0095276B">
        <w:t>action</w:t>
      </w:r>
      <w:r>
        <w:t xml:space="preserve">, </w:t>
      </w:r>
      <w:r w:rsidR="009D4A85" w:rsidRPr="0095276B">
        <w:t>ce n</w:t>
      </w:r>
      <w:r>
        <w:t>’</w:t>
      </w:r>
      <w:r w:rsidR="009D4A85" w:rsidRPr="0095276B">
        <w:t>est pas chez nous que vous en trouverez</w:t>
      </w:r>
      <w:r>
        <w:t>.</w:t>
      </w:r>
    </w:p>
    <w:p w14:paraId="0A2944C4" w14:textId="77777777" w:rsidR="006455E5" w:rsidRDefault="006455E5" w:rsidP="002666CE">
      <w:r>
        <w:lastRenderedPageBreak/>
        <w:t>— </w:t>
      </w:r>
      <w:r w:rsidR="009D4A85" w:rsidRPr="0095276B">
        <w:t>J</w:t>
      </w:r>
      <w:r>
        <w:t>’</w:t>
      </w:r>
      <w:r w:rsidR="009D4A85" w:rsidRPr="0095276B">
        <w:t>imagine</w:t>
      </w:r>
      <w:r>
        <w:t>, »</w:t>
      </w:r>
      <w:r w:rsidR="009D4A85" w:rsidRPr="0095276B">
        <w:t xml:space="preserve"> poursuivit Joseph Simler</w:t>
      </w:r>
      <w:r>
        <w:t xml:space="preserve">, </w:t>
      </w:r>
      <w:r w:rsidR="009D4A85" w:rsidRPr="0095276B">
        <w:t>en s</w:t>
      </w:r>
      <w:r>
        <w:t>’</w:t>
      </w:r>
      <w:r w:rsidR="009D4A85" w:rsidRPr="0095276B">
        <w:t>empourprant d</w:t>
      </w:r>
      <w:r>
        <w:t>’</w:t>
      </w:r>
      <w:r w:rsidR="009D4A85" w:rsidRPr="0095276B">
        <w:t>une façon définitive</w:t>
      </w:r>
      <w:r>
        <w:t>, « </w:t>
      </w:r>
      <w:r w:rsidR="009D4A85" w:rsidRPr="0095276B">
        <w:t>que vous considérez</w:t>
      </w:r>
      <w:r>
        <w:t xml:space="preserve">, </w:t>
      </w:r>
      <w:r w:rsidR="009D4A85" w:rsidRPr="0095276B">
        <w:t xml:space="preserve">vous </w:t>
      </w:r>
      <w:r w:rsidR="009D4A85" w:rsidRPr="0095276B">
        <w:rPr>
          <w:i/>
          <w:iCs/>
        </w:rPr>
        <w:t>aussi</w:t>
      </w:r>
      <w:r>
        <w:t xml:space="preserve">, </w:t>
      </w:r>
      <w:r w:rsidR="009D4A85" w:rsidRPr="0095276B">
        <w:t>l</w:t>
      </w:r>
      <w:r>
        <w:t>’</w:t>
      </w:r>
      <w:r w:rsidR="009D4A85" w:rsidRPr="0095276B">
        <w:t>a</w:t>
      </w:r>
      <w:r w:rsidR="009D4A85" w:rsidRPr="0095276B">
        <w:t>c</w:t>
      </w:r>
      <w:r w:rsidR="009D4A85" w:rsidRPr="0095276B">
        <w:t>tion comme la chose essentielle</w:t>
      </w:r>
      <w:r>
        <w:t> ?</w:t>
      </w:r>
    </w:p>
    <w:p w14:paraId="5C05E1C2" w14:textId="71008B71" w:rsidR="002666CE" w:rsidRDefault="006455E5" w:rsidP="002666CE">
      <w:r>
        <w:t>— </w:t>
      </w:r>
      <w:r w:rsidR="009D4A85" w:rsidRPr="0095276B">
        <w:rPr>
          <w:rFonts w:eastAsia="Georgia" w:cs="Georgia"/>
        </w:rPr>
        <w:t xml:space="preserve">Ô </w:t>
      </w:r>
      <w:r w:rsidR="009D4A85" w:rsidRPr="0095276B">
        <w:t>cher grand naïf</w:t>
      </w:r>
      <w:r>
        <w:t> ! »</w:t>
      </w:r>
      <w:r w:rsidR="009D4A85" w:rsidRPr="0095276B">
        <w:t xml:space="preserve"> se dit </w:t>
      </w:r>
      <w:r>
        <w:t>M</w:t>
      </w:r>
      <w:r w:rsidRPr="006455E5">
        <w:rPr>
          <w:vertAlign w:val="superscript"/>
        </w:rPr>
        <w:t>lle</w:t>
      </w:r>
      <w:r>
        <w:t> </w:t>
      </w:r>
      <w:r w:rsidR="009D4A85" w:rsidRPr="0095276B">
        <w:t xml:space="preserve">Le </w:t>
      </w:r>
      <w:proofErr w:type="spellStart"/>
      <w:r w:rsidR="009D4A85" w:rsidRPr="0095276B">
        <w:t>Pleynier</w:t>
      </w:r>
      <w:proofErr w:type="spellEnd"/>
      <w:r>
        <w:t xml:space="preserve">. </w:t>
      </w:r>
      <w:r w:rsidR="009D4A85" w:rsidRPr="0095276B">
        <w:t>Elle le rega</w:t>
      </w:r>
      <w:r w:rsidR="009D4A85" w:rsidRPr="0095276B">
        <w:t>r</w:t>
      </w:r>
      <w:r w:rsidR="009D4A85" w:rsidRPr="0095276B">
        <w:t>da</w:t>
      </w:r>
      <w:r>
        <w:t xml:space="preserve">, </w:t>
      </w:r>
      <w:r w:rsidR="009D4A85" w:rsidRPr="0095276B">
        <w:t>et c</w:t>
      </w:r>
      <w:r>
        <w:t>’</w:t>
      </w:r>
      <w:r w:rsidR="009D4A85" w:rsidRPr="0095276B">
        <w:t>est avec le plus grand sérieux qu</w:t>
      </w:r>
      <w:r>
        <w:t>’</w:t>
      </w:r>
      <w:r w:rsidR="009D4A85" w:rsidRPr="0095276B">
        <w:t>elle répondit</w:t>
      </w:r>
      <w:r>
        <w:t> : « </w:t>
      </w:r>
      <w:r w:rsidR="009D4A85" w:rsidRPr="0095276B">
        <w:t>Sans conteste</w:t>
      </w:r>
      <w:r>
        <w:t> ! »</w:t>
      </w:r>
    </w:p>
    <w:p w14:paraId="652EB8F6" w14:textId="77777777" w:rsidR="006455E5" w:rsidRDefault="009D4A85" w:rsidP="002666CE">
      <w:r w:rsidRPr="0095276B">
        <w:t>Quant à lui</w:t>
      </w:r>
      <w:r w:rsidR="006455E5">
        <w:t xml:space="preserve">, </w:t>
      </w:r>
      <w:r w:rsidRPr="0095276B">
        <w:t>la rencontre de ces deux yeux</w:t>
      </w:r>
      <w:r w:rsidR="006455E5">
        <w:t xml:space="preserve">, </w:t>
      </w:r>
      <w:r w:rsidRPr="0095276B">
        <w:t>plus débordants que jamais d</w:t>
      </w:r>
      <w:r w:rsidR="006455E5">
        <w:t>’</w:t>
      </w:r>
      <w:r w:rsidRPr="0095276B">
        <w:t>indulgence et de vie</w:t>
      </w:r>
      <w:r w:rsidR="006455E5">
        <w:t xml:space="preserve">, </w:t>
      </w:r>
      <w:r w:rsidRPr="0095276B">
        <w:t>lui faisait perdre la tête</w:t>
      </w:r>
      <w:r w:rsidR="006455E5">
        <w:t>.</w:t>
      </w:r>
    </w:p>
    <w:p w14:paraId="150E3358" w14:textId="77777777" w:rsidR="006455E5" w:rsidRDefault="006455E5" w:rsidP="002666CE">
      <w:r>
        <w:t>« </w:t>
      </w:r>
      <w:r w:rsidR="009D4A85" w:rsidRPr="0095276B">
        <w:t>Ils ne sont pas gris</w:t>
      </w:r>
      <w:r>
        <w:t>, »</w:t>
      </w:r>
      <w:r w:rsidR="009D4A85" w:rsidRPr="0095276B">
        <w:t xml:space="preserve"> se dit-il avec indignation</w:t>
      </w:r>
      <w:r>
        <w:t>, « </w:t>
      </w:r>
      <w:r w:rsidR="009D4A85" w:rsidRPr="0095276B">
        <w:t>ils sont violets</w:t>
      </w:r>
      <w:r>
        <w:t>.</w:t>
      </w:r>
    </w:p>
    <w:p w14:paraId="54B99C79" w14:textId="4C7A90B4" w:rsidR="002666CE" w:rsidRDefault="006455E5" w:rsidP="002666CE">
      <w:r>
        <w:t>— </w:t>
      </w:r>
      <w:r w:rsidR="009D4A85" w:rsidRPr="0095276B">
        <w:t>Je ne pourrais pas concevoir une vie consacrée à autre chose</w:t>
      </w:r>
      <w:r>
        <w:t>… (</w:t>
      </w:r>
      <w:r w:rsidR="009D4A85" w:rsidRPr="0095276B">
        <w:t>qu</w:t>
      </w:r>
      <w:r>
        <w:t>’</w:t>
      </w:r>
      <w:r w:rsidR="009D4A85" w:rsidRPr="0095276B">
        <w:t>à ce que je fais</w:t>
      </w:r>
      <w:r>
        <w:t xml:space="preserve">, </w:t>
      </w:r>
      <w:r w:rsidR="009D4A85" w:rsidRPr="0095276B">
        <w:t>aurait-il dû dire</w:t>
      </w:r>
      <w:r>
        <w:t xml:space="preserve">) </w:t>
      </w:r>
      <w:r w:rsidR="009D4A85" w:rsidRPr="0095276B">
        <w:t>qu</w:t>
      </w:r>
      <w:r>
        <w:t>’</w:t>
      </w:r>
      <w:r w:rsidR="009D4A85" w:rsidRPr="0095276B">
        <w:t>à lutter</w:t>
      </w:r>
      <w:r>
        <w:t xml:space="preserve">. </w:t>
      </w:r>
      <w:r w:rsidR="009D4A85" w:rsidRPr="0095276B">
        <w:t>Aller de l</w:t>
      </w:r>
      <w:r>
        <w:t>’</w:t>
      </w:r>
      <w:r w:rsidR="009D4A85" w:rsidRPr="0095276B">
        <w:t>avant</w:t>
      </w:r>
      <w:r>
        <w:t xml:space="preserve">, </w:t>
      </w:r>
      <w:r w:rsidR="009D4A85" w:rsidRPr="0095276B">
        <w:t>être toujours davantage</w:t>
      </w:r>
      <w:r>
        <w:t xml:space="preserve">, </w:t>
      </w:r>
      <w:r w:rsidR="009D4A85" w:rsidRPr="0095276B">
        <w:t>et prendre la tête</w:t>
      </w:r>
      <w:r>
        <w:t xml:space="preserve">, </w:t>
      </w:r>
      <w:r w:rsidR="009D4A85" w:rsidRPr="0095276B">
        <w:t>quel que soit votre chemin</w:t>
      </w:r>
      <w:r>
        <w:t xml:space="preserve">, </w:t>
      </w:r>
      <w:r w:rsidR="009D4A85" w:rsidRPr="0095276B">
        <w:t>je pense que c</w:t>
      </w:r>
      <w:r>
        <w:t>’</w:t>
      </w:r>
      <w:r w:rsidR="009D4A85" w:rsidRPr="0095276B">
        <w:t>est là le principal devoir de l</w:t>
      </w:r>
      <w:r>
        <w:t>’</w:t>
      </w:r>
      <w:r w:rsidR="009D4A85" w:rsidRPr="0095276B">
        <w:t>ho</w:t>
      </w:r>
      <w:r w:rsidR="009D4A85" w:rsidRPr="0095276B">
        <w:t>m</w:t>
      </w:r>
      <w:r w:rsidR="009D4A85" w:rsidRPr="0095276B">
        <w:t>me</w:t>
      </w:r>
      <w:r>
        <w:t xml:space="preserve">. </w:t>
      </w:r>
      <w:r w:rsidR="009D4A85" w:rsidRPr="0095276B">
        <w:t>En tout cas</w:t>
      </w:r>
      <w:r>
        <w:t xml:space="preserve">, </w:t>
      </w:r>
      <w:r w:rsidR="009D4A85" w:rsidRPr="0095276B">
        <w:t>il n</w:t>
      </w:r>
      <w:r>
        <w:t>’</w:t>
      </w:r>
      <w:r w:rsidR="009D4A85" w:rsidRPr="0095276B">
        <w:t>est pas possible d</w:t>
      </w:r>
      <w:r>
        <w:t>’</w:t>
      </w:r>
      <w:r w:rsidR="009D4A85" w:rsidRPr="0095276B">
        <w:t>en trouver un qui lui soit préférable</w:t>
      </w:r>
      <w:r>
        <w:t xml:space="preserve">, </w:t>
      </w:r>
      <w:r w:rsidR="009D4A85" w:rsidRPr="0095276B">
        <w:t>parce que chercher à devenir le premier</w:t>
      </w:r>
      <w:r>
        <w:t xml:space="preserve">, </w:t>
      </w:r>
      <w:r w:rsidR="009D4A85" w:rsidRPr="0095276B">
        <w:t>où qu</w:t>
      </w:r>
      <w:r>
        <w:t>’</w:t>
      </w:r>
      <w:r w:rsidR="009D4A85" w:rsidRPr="0095276B">
        <w:t>on soit</w:t>
      </w:r>
      <w:r>
        <w:t xml:space="preserve">, </w:t>
      </w:r>
      <w:r w:rsidR="009D4A85" w:rsidRPr="0095276B">
        <w:t>est toujours difficile</w:t>
      </w:r>
      <w:r>
        <w:t xml:space="preserve">, </w:t>
      </w:r>
      <w:r w:rsidR="009D4A85" w:rsidRPr="0095276B">
        <w:t>et ne laisse pas le temps de songer</w:t>
      </w:r>
      <w:r>
        <w:t xml:space="preserve">… </w:t>
      </w:r>
      <w:r w:rsidR="009D4A85" w:rsidRPr="0095276B">
        <w:t>à autre chose</w:t>
      </w:r>
      <w:r>
        <w:t xml:space="preserve">. </w:t>
      </w:r>
      <w:r w:rsidR="009D4A85" w:rsidRPr="0095276B">
        <w:t>Si chacun ne se souciait que d</w:t>
      </w:r>
      <w:r>
        <w:t>’</w:t>
      </w:r>
      <w:r w:rsidR="009D4A85" w:rsidRPr="0095276B">
        <w:t>accomplir sa tâche pour le mieux</w:t>
      </w:r>
      <w:r>
        <w:t xml:space="preserve">, </w:t>
      </w:r>
      <w:r w:rsidR="009D4A85" w:rsidRPr="0095276B">
        <w:t>il n</w:t>
      </w:r>
      <w:r>
        <w:t>’</w:t>
      </w:r>
      <w:r w:rsidR="009D4A85" w:rsidRPr="0095276B">
        <w:t>y aurait pas besoin de tant de lois ni de di</w:t>
      </w:r>
      <w:r w:rsidR="009D4A85" w:rsidRPr="0095276B">
        <w:t>s</w:t>
      </w:r>
      <w:r w:rsidR="009D4A85" w:rsidRPr="0095276B">
        <w:t>cussions</w:t>
      </w:r>
      <w:r>
        <w:t xml:space="preserve">. </w:t>
      </w:r>
      <w:r w:rsidR="009D4A85" w:rsidRPr="0095276B">
        <w:t>Du reste</w:t>
      </w:r>
      <w:r>
        <w:t xml:space="preserve">, </w:t>
      </w:r>
      <w:r w:rsidR="009D4A85" w:rsidRPr="0095276B">
        <w:t>les bavardages n</w:t>
      </w:r>
      <w:r>
        <w:t>’</w:t>
      </w:r>
      <w:r w:rsidR="009D4A85" w:rsidRPr="0095276B">
        <w:t>empêchent personne d</w:t>
      </w:r>
      <w:r>
        <w:t>’</w:t>
      </w:r>
      <w:r w:rsidR="009D4A85" w:rsidRPr="0095276B">
        <w:t>o</w:t>
      </w:r>
      <w:r w:rsidR="009D4A85" w:rsidRPr="0095276B">
        <w:t>c</w:t>
      </w:r>
      <w:r w:rsidR="009D4A85" w:rsidRPr="0095276B">
        <w:t>cuper la place qu</w:t>
      </w:r>
      <w:r>
        <w:t>’</w:t>
      </w:r>
      <w:r w:rsidR="009D4A85" w:rsidRPr="0095276B">
        <w:t>il doit occuper</w:t>
      </w:r>
      <w:r>
        <w:t>. »</w:t>
      </w:r>
    </w:p>
    <w:p w14:paraId="5B18B3B0" w14:textId="77777777" w:rsidR="006455E5" w:rsidRDefault="009D4A85" w:rsidP="002666CE">
      <w:r w:rsidRPr="0095276B">
        <w:t>Hélène l</w:t>
      </w:r>
      <w:r w:rsidR="006455E5">
        <w:t>’</w:t>
      </w:r>
      <w:r w:rsidRPr="0095276B">
        <w:t>écoutait</w:t>
      </w:r>
      <w:r w:rsidR="006455E5">
        <w:t xml:space="preserve">, </w:t>
      </w:r>
      <w:r w:rsidRPr="0095276B">
        <w:t>curieuse et un peu rouge</w:t>
      </w:r>
      <w:r w:rsidR="006455E5">
        <w:t xml:space="preserve">. </w:t>
      </w:r>
      <w:r w:rsidRPr="0095276B">
        <w:t>Il tirailla de nouveau sa moustache avec sa main</w:t>
      </w:r>
      <w:r w:rsidR="006455E5">
        <w:t xml:space="preserve">, </w:t>
      </w:r>
      <w:r w:rsidRPr="0095276B">
        <w:t>qui</w:t>
      </w:r>
      <w:r w:rsidR="006455E5">
        <w:t xml:space="preserve">, </w:t>
      </w:r>
      <w:r w:rsidRPr="0095276B">
        <w:t>bien que grasse</w:t>
      </w:r>
      <w:r w:rsidR="006455E5">
        <w:t xml:space="preserve">, </w:t>
      </w:r>
      <w:r w:rsidRPr="0095276B">
        <w:t>était blanche et vigoureuse</w:t>
      </w:r>
      <w:r w:rsidR="006455E5">
        <w:t xml:space="preserve">, </w:t>
      </w:r>
      <w:r w:rsidRPr="0095276B">
        <w:t>et eut besoin d</w:t>
      </w:r>
      <w:r w:rsidR="006455E5">
        <w:t>’</w:t>
      </w:r>
      <w:r w:rsidRPr="0095276B">
        <w:t>être approuvé</w:t>
      </w:r>
      <w:r w:rsidR="006455E5">
        <w:t> :</w:t>
      </w:r>
    </w:p>
    <w:p w14:paraId="1F00AF34" w14:textId="77777777" w:rsidR="006455E5" w:rsidRDefault="006455E5" w:rsidP="002666CE">
      <w:r>
        <w:rPr>
          <w:rFonts w:eastAsia="Georgia" w:cs="Georgia"/>
        </w:rPr>
        <w:t>« </w:t>
      </w:r>
      <w:r w:rsidR="009D4A85" w:rsidRPr="0095276B">
        <w:t>Ce n</w:t>
      </w:r>
      <w:r>
        <w:t>’</w:t>
      </w:r>
      <w:r w:rsidR="009D4A85" w:rsidRPr="0095276B">
        <w:t>est pas votre avis</w:t>
      </w:r>
      <w:r>
        <w:t> ?</w:t>
      </w:r>
    </w:p>
    <w:p w14:paraId="66E8CA37" w14:textId="77777777" w:rsidR="006455E5" w:rsidRDefault="006455E5" w:rsidP="002666CE">
      <w:r>
        <w:t>— </w:t>
      </w:r>
      <w:r w:rsidR="009D4A85" w:rsidRPr="0095276B">
        <w:t>Je pense que vous exprimez à merveille l</w:t>
      </w:r>
      <w:r>
        <w:t>’</w:t>
      </w:r>
      <w:r w:rsidR="009D4A85" w:rsidRPr="0095276B">
        <w:t>idéal de bien des hommes sains</w:t>
      </w:r>
      <w:r>
        <w:t xml:space="preserve">. </w:t>
      </w:r>
      <w:r w:rsidR="009D4A85" w:rsidRPr="0095276B">
        <w:t>Peut-être l</w:t>
      </w:r>
      <w:r>
        <w:t>’</w:t>
      </w:r>
      <w:r w:rsidR="009D4A85" w:rsidRPr="0095276B">
        <w:t>humanité n</w:t>
      </w:r>
      <w:r>
        <w:t>’</w:t>
      </w:r>
      <w:r w:rsidR="009D4A85" w:rsidRPr="0095276B">
        <w:t>est-elle pas composée que d</w:t>
      </w:r>
      <w:r>
        <w:t>’</w:t>
      </w:r>
      <w:r w:rsidR="009D4A85" w:rsidRPr="0095276B">
        <w:t>hommes tout à fait sains</w:t>
      </w:r>
      <w:r>
        <w:t xml:space="preserve">, </w:t>
      </w:r>
      <w:r w:rsidR="009D4A85" w:rsidRPr="0095276B">
        <w:t>de cette façon-là</w:t>
      </w:r>
      <w:r>
        <w:t xml:space="preserve">, </w:t>
      </w:r>
      <w:r w:rsidR="009D4A85" w:rsidRPr="0095276B">
        <w:t xml:space="preserve">et ce qui </w:t>
      </w:r>
      <w:r w:rsidR="009D4A85" w:rsidRPr="0095276B">
        <w:lastRenderedPageBreak/>
        <w:t>nous paraît le plus éloigné de nous est-il également indispensable au monde</w:t>
      </w:r>
      <w:r>
        <w:t xml:space="preserve">. </w:t>
      </w:r>
      <w:r w:rsidR="009D4A85" w:rsidRPr="0095276B">
        <w:t>Et puis</w:t>
      </w:r>
      <w:r>
        <w:t>, »</w:t>
      </w:r>
      <w:r w:rsidR="009D4A85" w:rsidRPr="0095276B">
        <w:t xml:space="preserve"> ajouta-t-elle gaîment</w:t>
      </w:r>
      <w:r>
        <w:t>, « </w:t>
      </w:r>
      <w:r w:rsidR="009D4A85" w:rsidRPr="0095276B">
        <w:t>vous avez raison de parler comme vous faites</w:t>
      </w:r>
      <w:r>
        <w:t xml:space="preserve"> ; </w:t>
      </w:r>
      <w:r w:rsidR="009D4A85" w:rsidRPr="0095276B">
        <w:t>une femme pourrait penser un peu différemment</w:t>
      </w:r>
      <w:r>
        <w:t xml:space="preserve">, </w:t>
      </w:r>
      <w:r w:rsidR="009D4A85" w:rsidRPr="0095276B">
        <w:t>pour son compte personnel</w:t>
      </w:r>
      <w:r>
        <w:t>.</w:t>
      </w:r>
    </w:p>
    <w:p w14:paraId="7430B30F" w14:textId="77777777" w:rsidR="006455E5" w:rsidRDefault="006455E5" w:rsidP="002666CE">
      <w:r>
        <w:t>— </w:t>
      </w:r>
      <w:r w:rsidR="009D4A85" w:rsidRPr="0095276B">
        <w:t>Une femme</w:t>
      </w:r>
      <w:r>
        <w:t> ?</w:t>
      </w:r>
    </w:p>
    <w:p w14:paraId="6F087F6E" w14:textId="77777777" w:rsidR="006455E5" w:rsidRDefault="006455E5" w:rsidP="002666CE">
      <w:r>
        <w:t>— </w:t>
      </w:r>
      <w:r w:rsidR="009D4A85" w:rsidRPr="0095276B">
        <w:t>Une femme</w:t>
      </w:r>
      <w:r>
        <w:t xml:space="preserve">, </w:t>
      </w:r>
      <w:r w:rsidR="009D4A85" w:rsidRPr="0095276B">
        <w:t>oui</w:t>
      </w:r>
      <w:r>
        <w:t xml:space="preserve">. </w:t>
      </w:r>
      <w:r w:rsidR="009D4A85" w:rsidRPr="0095276B">
        <w:t>Tout en vous approuvant sans restri</w:t>
      </w:r>
      <w:r w:rsidR="009D4A85" w:rsidRPr="0095276B">
        <w:t>c</w:t>
      </w:r>
      <w:r w:rsidR="009D4A85" w:rsidRPr="0095276B">
        <w:t>tion</w:t>
      </w:r>
      <w:r>
        <w:t xml:space="preserve">, </w:t>
      </w:r>
      <w:r w:rsidR="009D4A85" w:rsidRPr="0095276B">
        <w:t>elle ne pourrait guère utiliser votre règle de vie</w:t>
      </w:r>
      <w:r>
        <w:t xml:space="preserve">. </w:t>
      </w:r>
      <w:r w:rsidR="009D4A85" w:rsidRPr="0095276B">
        <w:t xml:space="preserve">Il faut du bois pour </w:t>
      </w:r>
      <w:proofErr w:type="gramStart"/>
      <w:r w:rsidR="009D4A85" w:rsidRPr="0095276B">
        <w:t>faire</w:t>
      </w:r>
      <w:proofErr w:type="gramEnd"/>
      <w:r w:rsidR="009D4A85" w:rsidRPr="0095276B">
        <w:t xml:space="preserve"> du feu</w:t>
      </w:r>
      <w:r>
        <w:t xml:space="preserve">, </w:t>
      </w:r>
      <w:r w:rsidR="009D4A85" w:rsidRPr="0095276B">
        <w:t>mais il faut de l</w:t>
      </w:r>
      <w:r>
        <w:t>’</w:t>
      </w:r>
      <w:r w:rsidR="009D4A85" w:rsidRPr="0095276B">
        <w:t>eau pour faire le bois</w:t>
      </w:r>
      <w:r>
        <w:t>.</w:t>
      </w:r>
    </w:p>
    <w:p w14:paraId="05FF69B5" w14:textId="77777777" w:rsidR="006455E5" w:rsidRDefault="006455E5" w:rsidP="002666CE">
      <w:r>
        <w:t>— </w:t>
      </w:r>
      <w:r w:rsidR="009D4A85" w:rsidRPr="0095276B">
        <w:t>Je dois vous paraître assez ridicule</w:t>
      </w:r>
      <w:r>
        <w:t>.</w:t>
      </w:r>
    </w:p>
    <w:p w14:paraId="7D1EF5EC" w14:textId="77777777" w:rsidR="006455E5" w:rsidRDefault="006455E5" w:rsidP="002666CE">
      <w:r>
        <w:t>— </w:t>
      </w:r>
      <w:r w:rsidR="009D4A85" w:rsidRPr="0095276B">
        <w:t>Ridicule</w:t>
      </w:r>
      <w:r>
        <w:t xml:space="preserve"> ? </w:t>
      </w:r>
      <w:r w:rsidR="009D4A85" w:rsidRPr="0095276B">
        <w:t>Grand Dieu</w:t>
      </w:r>
      <w:r>
        <w:t> !</w:t>
      </w:r>
    </w:p>
    <w:p w14:paraId="0E60BC1C" w14:textId="77777777" w:rsidR="006455E5" w:rsidRDefault="006455E5" w:rsidP="002666CE">
      <w:r>
        <w:t>— </w:t>
      </w:r>
      <w:r w:rsidR="009D4A85" w:rsidRPr="0095276B">
        <w:t>Je n</w:t>
      </w:r>
      <w:r>
        <w:t>’</w:t>
      </w:r>
      <w:r w:rsidR="009D4A85" w:rsidRPr="0095276B">
        <w:t>ai rien lu</w:t>
      </w:r>
      <w:r>
        <w:t xml:space="preserve">, </w:t>
      </w:r>
      <w:r w:rsidR="009D4A85" w:rsidRPr="0095276B">
        <w:t>je ne sais rien</w:t>
      </w:r>
      <w:r>
        <w:t xml:space="preserve">, </w:t>
      </w:r>
      <w:r w:rsidR="009D4A85" w:rsidRPr="0095276B">
        <w:t>et vous qui</w:t>
      </w:r>
      <w:r>
        <w:t>… »</w:t>
      </w:r>
      <w:r w:rsidR="009D4A85" w:rsidRPr="0095276B">
        <w:t xml:space="preserve"> dit-il</w:t>
      </w:r>
      <w:r>
        <w:t xml:space="preserve">, </w:t>
      </w:r>
      <w:r w:rsidR="009D4A85" w:rsidRPr="0095276B">
        <w:t>en se déjugeant avec une royale inconscience</w:t>
      </w:r>
      <w:r>
        <w:t>.</w:t>
      </w:r>
    </w:p>
    <w:p w14:paraId="6D6503B0" w14:textId="77777777" w:rsidR="006455E5" w:rsidRDefault="006455E5" w:rsidP="002666CE">
      <w:r>
        <w:rPr>
          <w:rFonts w:eastAsia="Georgia" w:cs="Georgia"/>
        </w:rPr>
        <w:t>« </w:t>
      </w:r>
      <w:r w:rsidR="009D4A85" w:rsidRPr="0095276B">
        <w:t>Oh</w:t>
      </w:r>
      <w:r>
        <w:t xml:space="preserve">, </w:t>
      </w:r>
      <w:r w:rsidR="009D4A85" w:rsidRPr="0095276B">
        <w:t>de grâce</w:t>
      </w:r>
      <w:r>
        <w:t xml:space="preserve">, </w:t>
      </w:r>
      <w:r w:rsidR="009D4A85" w:rsidRPr="0095276B">
        <w:t>ne mettez pas en parallèle une vie employée et l</w:t>
      </w:r>
      <w:r>
        <w:t>’</w:t>
      </w:r>
      <w:r w:rsidR="009D4A85" w:rsidRPr="0095276B">
        <w:t>oisiveté d</w:t>
      </w:r>
      <w:r>
        <w:t>’</w:t>
      </w:r>
      <w:r w:rsidR="009D4A85" w:rsidRPr="0095276B">
        <w:t>une femme</w:t>
      </w:r>
      <w:r>
        <w:t>.</w:t>
      </w:r>
    </w:p>
    <w:p w14:paraId="0140FEA1" w14:textId="77777777" w:rsidR="006455E5" w:rsidRDefault="006455E5" w:rsidP="002666CE">
      <w:r>
        <w:t>— </w:t>
      </w:r>
      <w:r w:rsidR="009D4A85" w:rsidRPr="0095276B">
        <w:t>Il y a quelque chose d</w:t>
      </w:r>
      <w:r>
        <w:t>’</w:t>
      </w:r>
      <w:r w:rsidR="009D4A85" w:rsidRPr="0095276B">
        <w:t>autre</w:t>
      </w:r>
      <w:r>
        <w:t>.</w:t>
      </w:r>
    </w:p>
    <w:p w14:paraId="69F5F8F1" w14:textId="77777777" w:rsidR="006455E5" w:rsidRDefault="006455E5" w:rsidP="002666CE">
      <w:r>
        <w:t>— </w:t>
      </w:r>
      <w:r w:rsidR="009D4A85" w:rsidRPr="0095276B">
        <w:t>Que voulez-vous qu</w:t>
      </w:r>
      <w:r>
        <w:t>’</w:t>
      </w:r>
      <w:r w:rsidR="009D4A85" w:rsidRPr="0095276B">
        <w:t>il y ait d</w:t>
      </w:r>
      <w:r>
        <w:t>’</w:t>
      </w:r>
      <w:r w:rsidR="009D4A85" w:rsidRPr="0095276B">
        <w:t>autre</w:t>
      </w:r>
      <w:r>
        <w:t> ?</w:t>
      </w:r>
    </w:p>
    <w:p w14:paraId="5A386A52" w14:textId="35752415" w:rsidR="002666CE" w:rsidRDefault="006455E5" w:rsidP="002666CE">
      <w:r>
        <w:t>— </w:t>
      </w:r>
      <w:r w:rsidR="009D4A85" w:rsidRPr="0095276B">
        <w:t>Si</w:t>
      </w:r>
      <w:r>
        <w:t xml:space="preserve">, </w:t>
      </w:r>
      <w:r w:rsidR="009D4A85" w:rsidRPr="0095276B">
        <w:t>si</w:t>
      </w:r>
      <w:r>
        <w:t xml:space="preserve">. </w:t>
      </w:r>
      <w:r w:rsidR="009D4A85" w:rsidRPr="0095276B">
        <w:t>Je connais beaucoup de</w:t>
      </w:r>
      <w:r>
        <w:t xml:space="preserve">… </w:t>
      </w:r>
      <w:r w:rsidR="009D4A85" w:rsidRPr="0095276B">
        <w:t>je suis entouré de fe</w:t>
      </w:r>
      <w:r w:rsidR="009D4A85" w:rsidRPr="0095276B">
        <w:t>m</w:t>
      </w:r>
      <w:r w:rsidR="009D4A85" w:rsidRPr="0095276B">
        <w:t>mes qui</w:t>
      </w:r>
      <w:r>
        <w:t>… »</w:t>
      </w:r>
    </w:p>
    <w:p w14:paraId="174ACD04" w14:textId="77777777" w:rsidR="006455E5" w:rsidRDefault="009D4A85" w:rsidP="002666CE">
      <w:r w:rsidRPr="0095276B">
        <w:t>Quand l</w:t>
      </w:r>
      <w:r w:rsidR="006455E5">
        <w:t>’</w:t>
      </w:r>
      <w:r w:rsidRPr="0095276B">
        <w:t>homme en est arrivé au moment où il se met à comparer une femme au reste de l</w:t>
      </w:r>
      <w:r w:rsidR="006455E5">
        <w:t>’</w:t>
      </w:r>
      <w:r w:rsidRPr="0095276B">
        <w:t>univers</w:t>
      </w:r>
      <w:r w:rsidR="006455E5">
        <w:t xml:space="preserve">, </w:t>
      </w:r>
      <w:r w:rsidRPr="0095276B">
        <w:t>et à lui apporter t</w:t>
      </w:r>
      <w:r w:rsidRPr="0095276B">
        <w:t>i</w:t>
      </w:r>
      <w:r w:rsidRPr="0095276B">
        <w:t>midement cet univers dans le plat de ses mains</w:t>
      </w:r>
      <w:r w:rsidR="006455E5">
        <w:t xml:space="preserve">, </w:t>
      </w:r>
      <w:r w:rsidRPr="0095276B">
        <w:t>comme un pr</w:t>
      </w:r>
      <w:r w:rsidRPr="0095276B">
        <w:t>é</w:t>
      </w:r>
      <w:r w:rsidRPr="0095276B">
        <w:t>sent de nulle valeur</w:t>
      </w:r>
      <w:r w:rsidR="006455E5">
        <w:t xml:space="preserve">, </w:t>
      </w:r>
      <w:r w:rsidRPr="0095276B">
        <w:t>c</w:t>
      </w:r>
      <w:r w:rsidR="006455E5">
        <w:t>’</w:t>
      </w:r>
      <w:r w:rsidRPr="0095276B">
        <w:t>est alors qu</w:t>
      </w:r>
      <w:r w:rsidR="006455E5">
        <w:t>’</w:t>
      </w:r>
      <w:r w:rsidRPr="0095276B">
        <w:t>il appartient à cette femme de savoir qui elle est</w:t>
      </w:r>
      <w:r w:rsidR="006455E5">
        <w:t xml:space="preserve">. </w:t>
      </w:r>
      <w:r w:rsidRPr="0095276B">
        <w:t>Le sang d</w:t>
      </w:r>
      <w:r w:rsidR="006455E5">
        <w:t>’</w:t>
      </w:r>
      <w:r w:rsidRPr="0095276B">
        <w:t>Hélène s</w:t>
      </w:r>
      <w:r w:rsidR="006455E5">
        <w:t>’</w:t>
      </w:r>
      <w:r w:rsidRPr="0095276B">
        <w:t>arrêta</w:t>
      </w:r>
      <w:r w:rsidR="006455E5">
        <w:t xml:space="preserve">, </w:t>
      </w:r>
      <w:r w:rsidRPr="0095276B">
        <w:t>le temps d</w:t>
      </w:r>
      <w:r w:rsidR="006455E5">
        <w:t>’</w:t>
      </w:r>
      <w:r w:rsidRPr="0095276B">
        <w:t>un so</w:t>
      </w:r>
      <w:r w:rsidRPr="0095276B">
        <w:t>u</w:t>
      </w:r>
      <w:r w:rsidRPr="0095276B">
        <w:t>pir</w:t>
      </w:r>
      <w:r w:rsidR="006455E5">
        <w:t xml:space="preserve">, </w:t>
      </w:r>
      <w:r w:rsidRPr="0095276B">
        <w:t>puis repartit assez tôt pour qu</w:t>
      </w:r>
      <w:r w:rsidR="006455E5">
        <w:t>’</w:t>
      </w:r>
      <w:r w:rsidRPr="0095276B">
        <w:t>elle pût encore parer au plus pressé</w:t>
      </w:r>
      <w:r w:rsidR="006455E5">
        <w:t> :</w:t>
      </w:r>
    </w:p>
    <w:p w14:paraId="5A3CBC89" w14:textId="1C5C2D83" w:rsidR="002666CE" w:rsidRDefault="006455E5" w:rsidP="002666CE">
      <w:r>
        <w:rPr>
          <w:rFonts w:eastAsia="Georgia" w:cs="Georgia"/>
        </w:rPr>
        <w:lastRenderedPageBreak/>
        <w:t>« </w:t>
      </w:r>
      <w:r w:rsidR="009D4A85" w:rsidRPr="0095276B">
        <w:t>Je n</w:t>
      </w:r>
      <w:r>
        <w:t>’</w:t>
      </w:r>
      <w:r w:rsidR="009D4A85" w:rsidRPr="0095276B">
        <w:t>ai ni mari ni enfants à soigner</w:t>
      </w:r>
      <w:r>
        <w:t xml:space="preserve">, </w:t>
      </w:r>
      <w:r w:rsidR="009D4A85" w:rsidRPr="0095276B">
        <w:t>Monsieur</w:t>
      </w:r>
      <w:r>
        <w:t>, »</w:t>
      </w:r>
      <w:r w:rsidR="009D4A85" w:rsidRPr="0095276B">
        <w:t xml:space="preserve"> co</w:t>
      </w:r>
      <w:r w:rsidR="009D4A85" w:rsidRPr="0095276B">
        <w:t>m</w:t>
      </w:r>
      <w:r w:rsidR="009D4A85" w:rsidRPr="0095276B">
        <w:t>mença-t-elle en essayant de noyer la phrase de Joseph sous un bavardage onctueux</w:t>
      </w:r>
      <w:r>
        <w:t>. « </w:t>
      </w:r>
      <w:r w:rsidR="009D4A85" w:rsidRPr="0095276B">
        <w:t>Je ne parle pas de mon père</w:t>
      </w:r>
      <w:r>
        <w:t xml:space="preserve">, </w:t>
      </w:r>
      <w:r w:rsidR="009D4A85" w:rsidRPr="0095276B">
        <w:t>qui est l</w:t>
      </w:r>
      <w:r>
        <w:t>’</w:t>
      </w:r>
      <w:r w:rsidR="009D4A85" w:rsidRPr="0095276B">
        <w:t>homme le moins encombrant du monde à entourer</w:t>
      </w:r>
      <w:r>
        <w:t xml:space="preserve">, </w:t>
      </w:r>
      <w:r w:rsidR="009D4A85" w:rsidRPr="0095276B">
        <w:t>ni de cette maison qui va toute seule</w:t>
      </w:r>
      <w:r>
        <w:t xml:space="preserve">, </w:t>
      </w:r>
      <w:r w:rsidR="009D4A85" w:rsidRPr="0095276B">
        <w:t>avec de vieux domestiques</w:t>
      </w:r>
      <w:r>
        <w:t xml:space="preserve">. </w:t>
      </w:r>
      <w:r w:rsidR="009D4A85" w:rsidRPr="0095276B">
        <w:t>Une fille laissée à elle-même trouve dix fois plus de loisirs qu</w:t>
      </w:r>
      <w:r>
        <w:t>’</w:t>
      </w:r>
      <w:r w:rsidR="009D4A85" w:rsidRPr="0095276B">
        <w:t>il n</w:t>
      </w:r>
      <w:r>
        <w:t>’</w:t>
      </w:r>
      <w:r w:rsidR="009D4A85" w:rsidRPr="0095276B">
        <w:t>en est besoin pour</w:t>
      </w:r>
      <w:r>
        <w:t>… »</w:t>
      </w:r>
    </w:p>
    <w:p w14:paraId="5D419A10" w14:textId="77777777" w:rsidR="006455E5" w:rsidRDefault="009D4A85" w:rsidP="002666CE">
      <w:r w:rsidRPr="0095276B">
        <w:t>Il l</w:t>
      </w:r>
      <w:r w:rsidR="006455E5">
        <w:t>’</w:t>
      </w:r>
      <w:r w:rsidRPr="0095276B">
        <w:t>interrompit</w:t>
      </w:r>
      <w:r w:rsidR="006455E5">
        <w:t xml:space="preserve">, </w:t>
      </w:r>
      <w:r w:rsidRPr="0095276B">
        <w:t>avec autorité</w:t>
      </w:r>
      <w:r w:rsidR="006455E5">
        <w:t> :</w:t>
      </w:r>
    </w:p>
    <w:p w14:paraId="421B5DB2" w14:textId="2BA7BE70" w:rsidR="002666CE" w:rsidRDefault="006455E5" w:rsidP="002666CE">
      <w:r>
        <w:rPr>
          <w:rFonts w:eastAsia="Georgia" w:cs="Georgia"/>
        </w:rPr>
        <w:t>« </w:t>
      </w:r>
      <w:r w:rsidR="009D4A85" w:rsidRPr="0095276B">
        <w:t>Ce n</w:t>
      </w:r>
      <w:r>
        <w:t>’</w:t>
      </w:r>
      <w:r w:rsidR="009D4A85" w:rsidRPr="0095276B">
        <w:t>est pas du tout ça</w:t>
      </w:r>
      <w:r>
        <w:t xml:space="preserve">, </w:t>
      </w:r>
      <w:r w:rsidR="009D4A85" w:rsidRPr="0095276B">
        <w:t>Mademoiselle</w:t>
      </w:r>
      <w:r>
        <w:t xml:space="preserve">. </w:t>
      </w:r>
      <w:r w:rsidR="009D4A85" w:rsidRPr="0095276B">
        <w:t>Les femmes dont je parle n</w:t>
      </w:r>
      <w:r>
        <w:t>’</w:t>
      </w:r>
      <w:r w:rsidR="009D4A85" w:rsidRPr="0095276B">
        <w:t>ont jamais eu quatre idées en tête</w:t>
      </w:r>
      <w:r>
        <w:t>. »</w:t>
      </w:r>
    </w:p>
    <w:p w14:paraId="4470B4F9" w14:textId="77777777" w:rsidR="006455E5" w:rsidRDefault="009D4A85" w:rsidP="002666CE">
      <w:r w:rsidRPr="0095276B">
        <w:t>Il se reprit</w:t>
      </w:r>
      <w:r w:rsidR="006455E5">
        <w:t> :</w:t>
      </w:r>
    </w:p>
    <w:p w14:paraId="2ADAD7B3" w14:textId="77777777" w:rsidR="006455E5" w:rsidRDefault="006455E5" w:rsidP="002666CE">
      <w:r>
        <w:rPr>
          <w:rFonts w:eastAsia="Georgia" w:cs="Georgia"/>
        </w:rPr>
        <w:t>« </w:t>
      </w:r>
      <w:r w:rsidR="009D4A85" w:rsidRPr="0095276B">
        <w:t>Il ne faudrait pas leur reprocher leur manque d</w:t>
      </w:r>
      <w:r>
        <w:t>’</w:t>
      </w:r>
      <w:r w:rsidR="009D4A85" w:rsidRPr="0095276B">
        <w:t>instru</w:t>
      </w:r>
      <w:r w:rsidR="009D4A85" w:rsidRPr="0095276B">
        <w:t>c</w:t>
      </w:r>
      <w:r w:rsidR="009D4A85" w:rsidRPr="0095276B">
        <w:t>tion</w:t>
      </w:r>
      <w:r>
        <w:t xml:space="preserve">. </w:t>
      </w:r>
      <w:r w:rsidR="009D4A85" w:rsidRPr="0095276B">
        <w:t>D</w:t>
      </w:r>
      <w:r>
        <w:t>’</w:t>
      </w:r>
      <w:r w:rsidR="009D4A85" w:rsidRPr="0095276B">
        <w:t>ailleurs leur genre de vie</w:t>
      </w:r>
      <w:r>
        <w:t>…</w:t>
      </w:r>
    </w:p>
    <w:p w14:paraId="77A84F9E" w14:textId="77777777" w:rsidR="006455E5" w:rsidRDefault="006455E5" w:rsidP="002666CE">
      <w:r>
        <w:t>— </w:t>
      </w:r>
      <w:r w:rsidR="009D4A85" w:rsidRPr="0095276B">
        <w:t>Cet homme est la bonté même</w:t>
      </w:r>
      <w:r>
        <w:t xml:space="preserve"> », </w:t>
      </w:r>
      <w:r w:rsidR="009D4A85" w:rsidRPr="0095276B">
        <w:t>pensa Hélène</w:t>
      </w:r>
      <w:r>
        <w:t>.</w:t>
      </w:r>
    </w:p>
    <w:p w14:paraId="128971FC" w14:textId="2891AD0B" w:rsidR="002666CE" w:rsidRDefault="006455E5" w:rsidP="002666CE">
      <w:r>
        <w:rPr>
          <w:rFonts w:eastAsia="Georgia" w:cs="Georgia"/>
        </w:rPr>
        <w:t>« </w:t>
      </w:r>
      <w:r w:rsidR="009D4A85" w:rsidRPr="0095276B">
        <w:t>Mais</w:t>
      </w:r>
      <w:r>
        <w:t xml:space="preserve">, </w:t>
      </w:r>
      <w:r w:rsidR="009D4A85" w:rsidRPr="0095276B">
        <w:t>comprenez-moi</w:t>
      </w:r>
      <w:r>
        <w:t xml:space="preserve">, </w:t>
      </w:r>
      <w:r w:rsidR="009D4A85" w:rsidRPr="0095276B">
        <w:t>ce qui leur manque</w:t>
      </w:r>
      <w:r>
        <w:t xml:space="preserve">, </w:t>
      </w:r>
      <w:r w:rsidR="009D4A85" w:rsidRPr="0095276B">
        <w:t>c</w:t>
      </w:r>
      <w:r>
        <w:t>’</w:t>
      </w:r>
      <w:r w:rsidR="009D4A85" w:rsidRPr="0095276B">
        <w:t>est autre chose</w:t>
      </w:r>
      <w:r>
        <w:t xml:space="preserve">, </w:t>
      </w:r>
      <w:r w:rsidR="009D4A85" w:rsidRPr="0095276B">
        <w:t>c</w:t>
      </w:r>
      <w:r>
        <w:t>’</w:t>
      </w:r>
      <w:r w:rsidR="009D4A85" w:rsidRPr="0095276B">
        <w:t>est</w:t>
      </w:r>
      <w:r>
        <w:t>… »</w:t>
      </w:r>
    </w:p>
    <w:p w14:paraId="0C6D6A6D" w14:textId="77777777" w:rsidR="006455E5" w:rsidRDefault="009D4A85" w:rsidP="002666CE">
      <w:r w:rsidRPr="0095276B">
        <w:t>Il releva la tête</w:t>
      </w:r>
      <w:r w:rsidR="006455E5">
        <w:t xml:space="preserve">, </w:t>
      </w:r>
      <w:r w:rsidRPr="0095276B">
        <w:t>regarda autour de lui</w:t>
      </w:r>
      <w:r w:rsidR="006455E5">
        <w:t xml:space="preserve">, </w:t>
      </w:r>
      <w:r w:rsidRPr="0095276B">
        <w:t>respira avec force</w:t>
      </w:r>
      <w:r w:rsidR="006455E5">
        <w:t xml:space="preserve">, </w:t>
      </w:r>
      <w:r w:rsidRPr="0095276B">
        <w:t>et se tut subitement</w:t>
      </w:r>
      <w:r w:rsidR="006455E5">
        <w:t>.</w:t>
      </w:r>
    </w:p>
    <w:p w14:paraId="6141DEE9" w14:textId="77777777" w:rsidR="006455E5" w:rsidRDefault="009D4A85" w:rsidP="002666CE">
      <w:r w:rsidRPr="0095276B">
        <w:t>Quinze pas plus loin commençait le tapage des griffons</w:t>
      </w:r>
      <w:r w:rsidR="006455E5">
        <w:t xml:space="preserve">. </w:t>
      </w:r>
      <w:r w:rsidRPr="0095276B">
        <w:t>Hélène craignit tout de ces quinze pas</w:t>
      </w:r>
      <w:r w:rsidR="006455E5">
        <w:t xml:space="preserve"> ; </w:t>
      </w:r>
      <w:r w:rsidRPr="0095276B">
        <w:t>et le poids du silence lui sembla plus lourd que tout ce qu</w:t>
      </w:r>
      <w:r w:rsidR="006455E5">
        <w:t>’</w:t>
      </w:r>
      <w:r w:rsidRPr="0095276B">
        <w:t>elle avait redouté</w:t>
      </w:r>
      <w:r w:rsidR="006455E5">
        <w:t>.</w:t>
      </w:r>
    </w:p>
    <w:p w14:paraId="36481984" w14:textId="77777777" w:rsidR="006455E5" w:rsidRDefault="009D4A85" w:rsidP="002666CE">
      <w:r w:rsidRPr="0095276B">
        <w:t>Elle sentit que Joseph l</w:t>
      </w:r>
      <w:r w:rsidR="006455E5">
        <w:t>’</w:t>
      </w:r>
      <w:r w:rsidRPr="0095276B">
        <w:t>observait à deux reprises</w:t>
      </w:r>
      <w:r w:rsidR="006455E5">
        <w:t xml:space="preserve">. </w:t>
      </w:r>
      <w:r w:rsidRPr="0095276B">
        <w:t>Mais pouvait-elle faire que sa démarche ne fût pas le mouvement même d</w:t>
      </w:r>
      <w:r w:rsidR="006455E5">
        <w:t>’</w:t>
      </w:r>
      <w:r w:rsidRPr="0095276B">
        <w:t>une proue de navire</w:t>
      </w:r>
      <w:r w:rsidR="006455E5">
        <w:t> ?</w:t>
      </w:r>
    </w:p>
    <w:p w14:paraId="4CB78A08" w14:textId="77777777" w:rsidR="006455E5" w:rsidRDefault="009D4A85" w:rsidP="002666CE">
      <w:r w:rsidRPr="0095276B">
        <w:t>Pouvait-elle faire que l</w:t>
      </w:r>
      <w:r w:rsidR="006455E5">
        <w:t>’</w:t>
      </w:r>
      <w:r w:rsidRPr="0095276B">
        <w:t>homme qui marchait à son côté</w:t>
      </w:r>
      <w:r w:rsidR="006455E5">
        <w:t xml:space="preserve"> </w:t>
      </w:r>
      <w:r w:rsidR="006455E5">
        <w:rPr>
          <w:rFonts w:eastAsia="Georgia" w:cs="Georgia"/>
        </w:rPr>
        <w:t xml:space="preserve">– </w:t>
      </w:r>
      <w:r w:rsidRPr="0095276B">
        <w:rPr>
          <w:i/>
          <w:iCs/>
        </w:rPr>
        <w:t>le premier homme</w:t>
      </w:r>
      <w:r w:rsidRPr="0095276B">
        <w:t xml:space="preserve"> qu</w:t>
      </w:r>
      <w:r w:rsidR="006455E5">
        <w:t>’</w:t>
      </w:r>
      <w:r w:rsidRPr="0095276B">
        <w:t>elle eût rencontré</w:t>
      </w:r>
      <w:r w:rsidR="006455E5">
        <w:t xml:space="preserve"> </w:t>
      </w:r>
      <w:r w:rsidR="006455E5">
        <w:rPr>
          <w:rFonts w:eastAsia="Georgia" w:cs="Georgia"/>
        </w:rPr>
        <w:t xml:space="preserve">– </w:t>
      </w:r>
      <w:r w:rsidRPr="0095276B">
        <w:t>ne se mit pas à trembler comme un petit enfant</w:t>
      </w:r>
      <w:r w:rsidR="006455E5">
        <w:t> ?</w:t>
      </w:r>
    </w:p>
    <w:p w14:paraId="38C3FEA7" w14:textId="60BE9BAE" w:rsidR="006455E5" w:rsidRDefault="006455E5" w:rsidP="002666CE">
      <w:r>
        <w:lastRenderedPageBreak/>
        <w:t>M. </w:t>
      </w:r>
      <w:r w:rsidR="009D4A85" w:rsidRPr="0095276B">
        <w:t xml:space="preserve">Le </w:t>
      </w:r>
      <w:proofErr w:type="spellStart"/>
      <w:r w:rsidR="009D4A85" w:rsidRPr="0095276B">
        <w:t>Pleynier</w:t>
      </w:r>
      <w:proofErr w:type="spellEnd"/>
      <w:r w:rsidR="009D4A85" w:rsidRPr="0095276B">
        <w:t xml:space="preserve"> était très fier de ses griffons</w:t>
      </w:r>
      <w:r>
        <w:t xml:space="preserve">. </w:t>
      </w:r>
      <w:r w:rsidR="009D4A85" w:rsidRPr="0095276B">
        <w:t>Il en avait o</w:t>
      </w:r>
      <w:r w:rsidR="009D4A85" w:rsidRPr="0095276B">
        <w:t>b</w:t>
      </w:r>
      <w:r w:rsidR="009D4A85" w:rsidRPr="0095276B">
        <w:t>tenu la race par des croisements choisis</w:t>
      </w:r>
      <w:r>
        <w:t xml:space="preserve">. </w:t>
      </w:r>
      <w:r w:rsidR="009D4A85" w:rsidRPr="0095276B">
        <w:t>Ils portaient son nom</w:t>
      </w:r>
      <w:r>
        <w:t> : « </w:t>
      </w:r>
      <w:r w:rsidR="009D4A85" w:rsidRPr="0095276B">
        <w:t xml:space="preserve">griffons Le </w:t>
      </w:r>
      <w:proofErr w:type="spellStart"/>
      <w:r w:rsidR="009D4A85" w:rsidRPr="0095276B">
        <w:t>Pleynier</w:t>
      </w:r>
      <w:proofErr w:type="spellEnd"/>
      <w:r>
        <w:t xml:space="preserve"> ». </w:t>
      </w:r>
      <w:r w:rsidR="009D4A85" w:rsidRPr="0095276B">
        <w:t>Ils avaient remporté un prix à Londres</w:t>
      </w:r>
      <w:r>
        <w:t xml:space="preserve">. </w:t>
      </w:r>
      <w:r w:rsidR="009D4A85" w:rsidRPr="0095276B">
        <w:t>Il venait même d</w:t>
      </w:r>
      <w:r>
        <w:t>’</w:t>
      </w:r>
      <w:r w:rsidR="009D4A85" w:rsidRPr="0095276B">
        <w:t xml:space="preserve">en faire tenir un couple à </w:t>
      </w:r>
      <w:r>
        <w:t>M. </w:t>
      </w:r>
      <w:r w:rsidR="009D4A85" w:rsidRPr="0095276B">
        <w:t>Thiers</w:t>
      </w:r>
      <w:r>
        <w:t xml:space="preserve">, </w:t>
      </w:r>
      <w:r w:rsidR="009D4A85" w:rsidRPr="0095276B">
        <w:t>et mo</w:t>
      </w:r>
      <w:r w:rsidR="009D4A85" w:rsidRPr="0095276B">
        <w:t>n</w:t>
      </w:r>
      <w:r w:rsidR="009D4A85" w:rsidRPr="0095276B">
        <w:t>trait volontiers la lettre autographe qu</w:t>
      </w:r>
      <w:r>
        <w:t>’</w:t>
      </w:r>
      <w:r w:rsidR="009D4A85" w:rsidRPr="0095276B">
        <w:t>il en avait reçue</w:t>
      </w:r>
      <w:r>
        <w:t xml:space="preserve">, </w:t>
      </w:r>
      <w:r w:rsidR="009D4A85" w:rsidRPr="0095276B">
        <w:t>bien qu</w:t>
      </w:r>
      <w:r>
        <w:t>’</w:t>
      </w:r>
      <w:r w:rsidR="009D4A85" w:rsidRPr="0095276B">
        <w:t>il n</w:t>
      </w:r>
      <w:r>
        <w:t>’</w:t>
      </w:r>
      <w:r w:rsidR="009D4A85" w:rsidRPr="0095276B">
        <w:t>eût</w:t>
      </w:r>
      <w:r>
        <w:t xml:space="preserve">, </w:t>
      </w:r>
      <w:r w:rsidR="009D4A85" w:rsidRPr="0095276B">
        <w:t>au fond de l</w:t>
      </w:r>
      <w:r>
        <w:t>’</w:t>
      </w:r>
      <w:r w:rsidR="009D4A85" w:rsidRPr="0095276B">
        <w:t>âme</w:t>
      </w:r>
      <w:r>
        <w:t xml:space="preserve">, </w:t>
      </w:r>
      <w:r w:rsidR="009D4A85" w:rsidRPr="0095276B">
        <w:t>que mépris pour le féroce petit vieillard</w:t>
      </w:r>
      <w:r>
        <w:t xml:space="preserve">. </w:t>
      </w:r>
      <w:r w:rsidR="009D4A85" w:rsidRPr="0095276B">
        <w:t>Arrêté devant le grillage du chenil</w:t>
      </w:r>
      <w:r>
        <w:t xml:space="preserve">, </w:t>
      </w:r>
      <w:r w:rsidR="009D4A85" w:rsidRPr="0095276B">
        <w:t>il expliquait leurs particularités à Justin</w:t>
      </w:r>
      <w:r>
        <w:t xml:space="preserve">, </w:t>
      </w:r>
      <w:r w:rsidR="009D4A85" w:rsidRPr="0095276B">
        <w:t>avec emphase et sans précision</w:t>
      </w:r>
      <w:r>
        <w:t>.</w:t>
      </w:r>
    </w:p>
    <w:p w14:paraId="5D93BA82" w14:textId="77777777" w:rsidR="006455E5" w:rsidRDefault="009D4A85" w:rsidP="002666CE">
      <w:r w:rsidRPr="0095276B">
        <w:t>Le chenil était assez bien tenu</w:t>
      </w:r>
      <w:r w:rsidR="006455E5">
        <w:t xml:space="preserve">. </w:t>
      </w:r>
      <w:r w:rsidRPr="0095276B">
        <w:t>Sept nerveuses broussées de poils bruns</w:t>
      </w:r>
      <w:r w:rsidR="006455E5">
        <w:t xml:space="preserve">, </w:t>
      </w:r>
      <w:r w:rsidRPr="0095276B">
        <w:t>animées d</w:t>
      </w:r>
      <w:r w:rsidR="006455E5">
        <w:t>’</w:t>
      </w:r>
      <w:r w:rsidRPr="0095276B">
        <w:t>une agitation perpétuelle</w:t>
      </w:r>
      <w:r w:rsidR="006455E5">
        <w:t xml:space="preserve">, </w:t>
      </w:r>
      <w:r w:rsidRPr="0095276B">
        <w:t>roulaient de-ci de-là</w:t>
      </w:r>
      <w:r w:rsidR="006455E5">
        <w:t xml:space="preserve">, </w:t>
      </w:r>
      <w:r w:rsidRPr="0095276B">
        <w:t>à toute vitesse</w:t>
      </w:r>
      <w:r w:rsidR="006455E5">
        <w:t xml:space="preserve">, </w:t>
      </w:r>
      <w:r w:rsidRPr="0095276B">
        <w:t>sur quatre manchons de laine</w:t>
      </w:r>
      <w:r w:rsidR="006455E5">
        <w:t xml:space="preserve">, </w:t>
      </w:r>
      <w:r w:rsidRPr="0095276B">
        <w:t>en remuant un trognon de queue fourrée</w:t>
      </w:r>
      <w:r w:rsidR="006455E5">
        <w:t xml:space="preserve">. </w:t>
      </w:r>
      <w:r w:rsidRPr="0095276B">
        <w:t>La précieuse minutie de leurs nez en truffe</w:t>
      </w:r>
      <w:r w:rsidR="006455E5">
        <w:t xml:space="preserve">, </w:t>
      </w:r>
      <w:r w:rsidRPr="0095276B">
        <w:t>le carmin des gueules</w:t>
      </w:r>
      <w:r w:rsidR="006455E5">
        <w:t xml:space="preserve">, </w:t>
      </w:r>
      <w:r w:rsidRPr="0095276B">
        <w:t>le rose des langues</w:t>
      </w:r>
      <w:r w:rsidR="006455E5">
        <w:t xml:space="preserve">, </w:t>
      </w:r>
      <w:r w:rsidRPr="0095276B">
        <w:t>et princip</w:t>
      </w:r>
      <w:r w:rsidRPr="0095276B">
        <w:t>a</w:t>
      </w:r>
      <w:r w:rsidRPr="0095276B">
        <w:t>lement les deux trous de vrille que les yeux remplissaient d</w:t>
      </w:r>
      <w:r w:rsidR="006455E5">
        <w:t>’</w:t>
      </w:r>
      <w:r w:rsidRPr="0095276B">
        <w:t>une lumière noire si étincelante et si profonde</w:t>
      </w:r>
      <w:r w:rsidR="006455E5">
        <w:t xml:space="preserve">, </w:t>
      </w:r>
      <w:r w:rsidRPr="0095276B">
        <w:t>donnaient apparence animale à ces paquets</w:t>
      </w:r>
      <w:r w:rsidR="006455E5">
        <w:t>.</w:t>
      </w:r>
    </w:p>
    <w:p w14:paraId="158F7CC0" w14:textId="77777777" w:rsidR="006455E5" w:rsidRDefault="009D4A85" w:rsidP="002666CE">
      <w:r w:rsidRPr="0095276B">
        <w:t>Ils sautaient sur place</w:t>
      </w:r>
      <w:r w:rsidR="006455E5">
        <w:t xml:space="preserve">, </w:t>
      </w:r>
      <w:r w:rsidRPr="0095276B">
        <w:t>comme des jouets à ressorts</w:t>
      </w:r>
      <w:r w:rsidR="006455E5">
        <w:t xml:space="preserve">, </w:t>
      </w:r>
      <w:r w:rsidRPr="0095276B">
        <w:t>et aboyaient à perdre haleine</w:t>
      </w:r>
      <w:r w:rsidR="006455E5">
        <w:t xml:space="preserve">, </w:t>
      </w:r>
      <w:r w:rsidRPr="0095276B">
        <w:t>en l</w:t>
      </w:r>
      <w:r w:rsidR="006455E5">
        <w:t>’</w:t>
      </w:r>
      <w:r w:rsidRPr="0095276B">
        <w:t>honneur de l</w:t>
      </w:r>
      <w:r w:rsidR="006455E5">
        <w:t>’</w:t>
      </w:r>
      <w:r w:rsidRPr="0095276B">
        <w:t>homme</w:t>
      </w:r>
      <w:r w:rsidR="006455E5">
        <w:t>.</w:t>
      </w:r>
    </w:p>
    <w:p w14:paraId="035EDC14" w14:textId="129FCE96"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montra avec complaisance un système de niches dû à l</w:t>
      </w:r>
      <w:r>
        <w:t>’</w:t>
      </w:r>
      <w:r w:rsidR="009D4A85" w:rsidRPr="0095276B">
        <w:t>ingéniosité d</w:t>
      </w:r>
      <w:r>
        <w:t>’</w:t>
      </w:r>
      <w:r w:rsidR="009D4A85" w:rsidRPr="0095276B">
        <w:t>Hilaire</w:t>
      </w:r>
      <w:r>
        <w:t xml:space="preserve">. </w:t>
      </w:r>
      <w:r w:rsidR="009D4A85" w:rsidRPr="0095276B">
        <w:t>Le toit s</w:t>
      </w:r>
      <w:r>
        <w:t>’</w:t>
      </w:r>
      <w:r w:rsidR="009D4A85" w:rsidRPr="0095276B">
        <w:t>ouvrait au moyen de deux charnières</w:t>
      </w:r>
      <w:r>
        <w:t xml:space="preserve">, </w:t>
      </w:r>
      <w:r w:rsidR="009D4A85" w:rsidRPr="0095276B">
        <w:t>comme un couvercle de boîte</w:t>
      </w:r>
      <w:r>
        <w:t xml:space="preserve">, </w:t>
      </w:r>
      <w:r w:rsidR="009D4A85" w:rsidRPr="0095276B">
        <w:t>ce qui facilitait le nettoyage</w:t>
      </w:r>
      <w:r>
        <w:t>.</w:t>
      </w:r>
    </w:p>
    <w:p w14:paraId="18157AD8" w14:textId="77777777" w:rsidR="006455E5" w:rsidRDefault="009D4A85" w:rsidP="002666CE">
      <w:r w:rsidRPr="0095276B">
        <w:t>Cependant les griffons paraissaient sales et sentaient ma</w:t>
      </w:r>
      <w:r w:rsidRPr="0095276B">
        <w:t>u</w:t>
      </w:r>
      <w:r w:rsidRPr="0095276B">
        <w:t>vais</w:t>
      </w:r>
      <w:r w:rsidR="006455E5">
        <w:t xml:space="preserve">. </w:t>
      </w:r>
      <w:r w:rsidRPr="0095276B">
        <w:t>Partout se retrouvait ce curieux mélange de négligence et de soin qui frappait déjà Joseph</w:t>
      </w:r>
      <w:r w:rsidR="006455E5">
        <w:t xml:space="preserve">, </w:t>
      </w:r>
      <w:r w:rsidRPr="0095276B">
        <w:t>lors de sa première visite</w:t>
      </w:r>
      <w:r w:rsidR="006455E5">
        <w:t xml:space="preserve">, </w:t>
      </w:r>
      <w:r w:rsidRPr="0095276B">
        <w:t>comme une marque de dilettantisme</w:t>
      </w:r>
      <w:r w:rsidR="006455E5">
        <w:t xml:space="preserve">, </w:t>
      </w:r>
      <w:r w:rsidRPr="0095276B">
        <w:t>et contrastait si profo</w:t>
      </w:r>
      <w:r w:rsidRPr="0095276B">
        <w:t>n</w:t>
      </w:r>
      <w:r w:rsidRPr="0095276B">
        <w:t>dément avec la propreté ménagère</w:t>
      </w:r>
      <w:r w:rsidR="006455E5">
        <w:t xml:space="preserve">, </w:t>
      </w:r>
      <w:r w:rsidRPr="0095276B">
        <w:t>que Sarah et Hermine pou</w:t>
      </w:r>
      <w:r w:rsidRPr="0095276B">
        <w:t>s</w:t>
      </w:r>
      <w:r w:rsidRPr="0095276B">
        <w:t>saient jusqu</w:t>
      </w:r>
      <w:r w:rsidR="006455E5">
        <w:t>’</w:t>
      </w:r>
      <w:r w:rsidRPr="0095276B">
        <w:t>à la persécution et l</w:t>
      </w:r>
      <w:r w:rsidR="006455E5">
        <w:t>’</w:t>
      </w:r>
      <w:r w:rsidRPr="0095276B">
        <w:t>impudeur</w:t>
      </w:r>
      <w:r w:rsidR="006455E5">
        <w:t>.</w:t>
      </w:r>
    </w:p>
    <w:p w14:paraId="7410B793" w14:textId="7EFEF2B0" w:rsidR="006455E5" w:rsidRDefault="006455E5" w:rsidP="002666CE">
      <w:r>
        <w:lastRenderedPageBreak/>
        <w:t>M. </w:t>
      </w:r>
      <w:r w:rsidR="009D4A85" w:rsidRPr="0095276B">
        <w:t xml:space="preserve">Le </w:t>
      </w:r>
      <w:proofErr w:type="spellStart"/>
      <w:r w:rsidR="009D4A85" w:rsidRPr="0095276B">
        <w:t>Pleynier</w:t>
      </w:r>
      <w:proofErr w:type="spellEnd"/>
      <w:r w:rsidR="009D4A85" w:rsidRPr="0095276B">
        <w:t xml:space="preserve"> n</w:t>
      </w:r>
      <w:r>
        <w:t>’</w:t>
      </w:r>
      <w:r w:rsidR="009D4A85" w:rsidRPr="0095276B">
        <w:t>eut pas tout le contentement qu</w:t>
      </w:r>
      <w:r>
        <w:t>’</w:t>
      </w:r>
      <w:r w:rsidR="009D4A85" w:rsidRPr="0095276B">
        <w:t>il esp</w:t>
      </w:r>
      <w:r w:rsidR="009D4A85" w:rsidRPr="0095276B">
        <w:t>é</w:t>
      </w:r>
      <w:r w:rsidR="009D4A85" w:rsidRPr="0095276B">
        <w:t>rait</w:t>
      </w:r>
      <w:r>
        <w:t xml:space="preserve">. </w:t>
      </w:r>
      <w:r w:rsidR="009D4A85" w:rsidRPr="0095276B">
        <w:t>Car la chatte d</w:t>
      </w:r>
      <w:r>
        <w:t>’</w:t>
      </w:r>
      <w:r w:rsidR="009D4A85" w:rsidRPr="0095276B">
        <w:t>Hélène</w:t>
      </w:r>
      <w:r>
        <w:t xml:space="preserve">, </w:t>
      </w:r>
      <w:r w:rsidR="009D4A85" w:rsidRPr="0095276B">
        <w:t>les ayant rejoints</w:t>
      </w:r>
      <w:r>
        <w:t xml:space="preserve">, </w:t>
      </w:r>
      <w:r w:rsidR="009D4A85" w:rsidRPr="0095276B">
        <w:t>se coula</w:t>
      </w:r>
      <w:r>
        <w:t xml:space="preserve">, </w:t>
      </w:r>
      <w:r w:rsidR="009D4A85" w:rsidRPr="0095276B">
        <w:t>en fa</w:t>
      </w:r>
      <w:r w:rsidR="009D4A85" w:rsidRPr="0095276B">
        <w:t>i</w:t>
      </w:r>
      <w:r w:rsidR="009D4A85" w:rsidRPr="0095276B">
        <w:t>sant le gros dos</w:t>
      </w:r>
      <w:r>
        <w:t xml:space="preserve">, </w:t>
      </w:r>
      <w:r w:rsidR="009D4A85" w:rsidRPr="0095276B">
        <w:t>entre les visiteurs et le chenil</w:t>
      </w:r>
      <w:r>
        <w:t xml:space="preserve">. </w:t>
      </w:r>
      <w:r w:rsidR="009D4A85" w:rsidRPr="0095276B">
        <w:t>Les griffons la suivaient</w:t>
      </w:r>
      <w:r>
        <w:t xml:space="preserve">, </w:t>
      </w:r>
      <w:r w:rsidR="009D4A85" w:rsidRPr="0095276B">
        <w:t>gueule bée</w:t>
      </w:r>
      <w:r>
        <w:t xml:space="preserve">, </w:t>
      </w:r>
      <w:r w:rsidR="009D4A85" w:rsidRPr="0095276B">
        <w:t>de l</w:t>
      </w:r>
      <w:r>
        <w:t>’</w:t>
      </w:r>
      <w:r w:rsidR="009D4A85" w:rsidRPr="0095276B">
        <w:t>autre côté du treillage</w:t>
      </w:r>
      <w:r>
        <w:t>.</w:t>
      </w:r>
    </w:p>
    <w:p w14:paraId="2BD19E18" w14:textId="77777777" w:rsidR="006455E5" w:rsidRDefault="009D4A85" w:rsidP="002666CE">
      <w:r w:rsidRPr="0095276B">
        <w:t>Justin s</w:t>
      </w:r>
      <w:r w:rsidR="006455E5">
        <w:t>’</w:t>
      </w:r>
      <w:r w:rsidRPr="0095276B">
        <w:t>intéressa bien plus vivement à la chatte qu</w:t>
      </w:r>
      <w:r w:rsidR="006455E5">
        <w:t>’</w:t>
      </w:r>
      <w:r w:rsidRPr="0095276B">
        <w:t>aux chiens</w:t>
      </w:r>
      <w:r w:rsidR="006455E5">
        <w:t xml:space="preserve">. </w:t>
      </w:r>
      <w:r w:rsidRPr="0095276B">
        <w:t>Hilaire</w:t>
      </w:r>
      <w:r w:rsidR="006455E5">
        <w:t xml:space="preserve">, </w:t>
      </w:r>
      <w:r w:rsidRPr="0095276B">
        <w:t>apparu à point nommé</w:t>
      </w:r>
      <w:r w:rsidR="006455E5">
        <w:t xml:space="preserve">, </w:t>
      </w:r>
      <w:r w:rsidRPr="0095276B">
        <w:t>lui fit signe</w:t>
      </w:r>
      <w:r w:rsidR="006455E5">
        <w:t xml:space="preserve">, </w:t>
      </w:r>
      <w:r w:rsidRPr="0095276B">
        <w:t>et l</w:t>
      </w:r>
      <w:r w:rsidR="006455E5">
        <w:t>’</w:t>
      </w:r>
      <w:r w:rsidRPr="0095276B">
        <w:t>emm</w:t>
      </w:r>
      <w:r w:rsidRPr="0095276B">
        <w:t>e</w:t>
      </w:r>
      <w:r w:rsidRPr="0095276B">
        <w:t>na voir</w:t>
      </w:r>
      <w:r w:rsidR="006455E5">
        <w:t xml:space="preserve">, </w:t>
      </w:r>
      <w:r w:rsidRPr="0095276B">
        <w:t>au fond d</w:t>
      </w:r>
      <w:r w:rsidR="006455E5">
        <w:t>’</w:t>
      </w:r>
      <w:r w:rsidRPr="0095276B">
        <w:t>un panier tapissé d</w:t>
      </w:r>
      <w:r w:rsidR="006455E5">
        <w:t>’</w:t>
      </w:r>
      <w:r w:rsidRPr="0095276B">
        <w:t>un vieux tricot d</w:t>
      </w:r>
      <w:r w:rsidR="006455E5">
        <w:t>’</w:t>
      </w:r>
      <w:r w:rsidRPr="0095276B">
        <w:t>homme</w:t>
      </w:r>
      <w:r w:rsidR="006455E5">
        <w:t xml:space="preserve">, </w:t>
      </w:r>
      <w:r w:rsidRPr="0095276B">
        <w:t>six petits chats aveugles</w:t>
      </w:r>
      <w:r w:rsidR="006455E5">
        <w:t xml:space="preserve">, </w:t>
      </w:r>
      <w:r w:rsidRPr="0095276B">
        <w:t>la portée de la semaine précédente</w:t>
      </w:r>
      <w:r w:rsidR="006455E5">
        <w:t xml:space="preserve">. </w:t>
      </w:r>
      <w:r w:rsidRPr="0095276B">
        <w:t>Le farouche stratège de sixième se retrouva une âme de petit e</w:t>
      </w:r>
      <w:r w:rsidRPr="0095276B">
        <w:t>n</w:t>
      </w:r>
      <w:r w:rsidRPr="0095276B">
        <w:t>fant et s</w:t>
      </w:r>
      <w:r w:rsidR="006455E5">
        <w:t>’</w:t>
      </w:r>
      <w:r w:rsidRPr="0095276B">
        <w:t>attendrit sans fausse honte</w:t>
      </w:r>
      <w:r w:rsidR="006455E5">
        <w:t>.</w:t>
      </w:r>
    </w:p>
    <w:p w14:paraId="6903FCFE" w14:textId="77777777" w:rsidR="006455E5" w:rsidRDefault="009D4A85" w:rsidP="002666CE">
      <w:r w:rsidRPr="0095276B">
        <w:t>Quand il fut sur la route</w:t>
      </w:r>
      <w:r w:rsidR="006455E5">
        <w:t xml:space="preserve">, </w:t>
      </w:r>
      <w:r w:rsidRPr="0095276B">
        <w:t>tout occupé de ces chats</w:t>
      </w:r>
      <w:r w:rsidR="006455E5">
        <w:t xml:space="preserve">, </w:t>
      </w:r>
      <w:r w:rsidRPr="0095276B">
        <w:t>il r</w:t>
      </w:r>
      <w:r w:rsidRPr="0095276B">
        <w:t>e</w:t>
      </w:r>
      <w:r w:rsidRPr="0095276B">
        <w:t xml:space="preserve">marqua pourtant de la nervosité chez </w:t>
      </w:r>
      <w:proofErr w:type="spellStart"/>
      <w:r w:rsidRPr="0095276B">
        <w:t>nonon</w:t>
      </w:r>
      <w:proofErr w:type="spellEnd"/>
      <w:r w:rsidRPr="0095276B">
        <w:t xml:space="preserve"> Joseph</w:t>
      </w:r>
      <w:r w:rsidR="006455E5">
        <w:t xml:space="preserve">. </w:t>
      </w:r>
      <w:r w:rsidRPr="0095276B">
        <w:t>Celui-ci marchait d</w:t>
      </w:r>
      <w:r w:rsidR="006455E5">
        <w:t>’</w:t>
      </w:r>
      <w:r w:rsidRPr="0095276B">
        <w:t>un pas saccadé</w:t>
      </w:r>
      <w:r w:rsidR="006455E5">
        <w:t xml:space="preserve">, </w:t>
      </w:r>
      <w:r w:rsidRPr="0095276B">
        <w:t>respirait bruyamment et tournait la tête de droite et de gauche</w:t>
      </w:r>
      <w:r w:rsidR="006455E5">
        <w:t xml:space="preserve">, </w:t>
      </w:r>
      <w:r w:rsidRPr="0095276B">
        <w:t>comme un homme qui étouffe</w:t>
      </w:r>
      <w:r w:rsidR="006455E5">
        <w:t>.</w:t>
      </w:r>
    </w:p>
    <w:p w14:paraId="7A69A3CA" w14:textId="77777777" w:rsidR="006455E5" w:rsidRDefault="009D4A85" w:rsidP="002666CE">
      <w:r w:rsidRPr="0095276B">
        <w:t>Ayant rencontré le regard inquiet de son neveu</w:t>
      </w:r>
      <w:r w:rsidR="006455E5">
        <w:t xml:space="preserve">, </w:t>
      </w:r>
      <w:r w:rsidRPr="0095276B">
        <w:t>il le soul</w:t>
      </w:r>
      <w:r w:rsidRPr="0095276B">
        <w:t>e</w:t>
      </w:r>
      <w:r w:rsidRPr="0095276B">
        <w:t>va tout à coup entre ses mains et lui planta un baiser sur chaque joue</w:t>
      </w:r>
      <w:r w:rsidR="006455E5">
        <w:t>.</w:t>
      </w:r>
    </w:p>
    <w:p w14:paraId="168A1A86" w14:textId="590D9DC0" w:rsidR="002666CE" w:rsidRDefault="006455E5" w:rsidP="002666CE">
      <w:r>
        <w:rPr>
          <w:rFonts w:eastAsia="Georgia"/>
          <w:i/>
          <w:iCs/>
        </w:rPr>
        <w:t>« </w:t>
      </w:r>
      <w:r w:rsidR="009D4A85" w:rsidRPr="0095276B">
        <w:rPr>
          <w:i/>
          <w:iCs/>
        </w:rPr>
        <w:t>On</w:t>
      </w:r>
      <w:r w:rsidR="009D4A85" w:rsidRPr="0095276B">
        <w:t xml:space="preserve"> a passé une bonne journée</w:t>
      </w:r>
      <w:r>
        <w:t> ? »</w:t>
      </w:r>
    </w:p>
    <w:p w14:paraId="1E4FED95" w14:textId="77777777" w:rsidR="006455E5" w:rsidRDefault="009D4A85" w:rsidP="002666CE">
      <w:r w:rsidRPr="0095276B">
        <w:t>Justin hocha de la tête</w:t>
      </w:r>
      <w:r w:rsidR="006455E5">
        <w:t xml:space="preserve">, </w:t>
      </w:r>
      <w:r w:rsidRPr="0095276B">
        <w:t>en faisant une moue avec les l</w:t>
      </w:r>
      <w:r w:rsidRPr="0095276B">
        <w:t>è</w:t>
      </w:r>
      <w:r w:rsidRPr="0095276B">
        <w:t>vres</w:t>
      </w:r>
      <w:r w:rsidR="006455E5">
        <w:t xml:space="preserve"> : </w:t>
      </w:r>
      <w:r w:rsidRPr="0095276B">
        <w:t>trop de femme</w:t>
      </w:r>
      <w:r w:rsidR="006455E5">
        <w:t xml:space="preserve">, </w:t>
      </w:r>
      <w:r w:rsidRPr="0095276B">
        <w:t>trop de Vieux Monsieur</w:t>
      </w:r>
      <w:r w:rsidR="006455E5">
        <w:t xml:space="preserve">, </w:t>
      </w:r>
      <w:r w:rsidRPr="0095276B">
        <w:t>trop de propos inconséquents</w:t>
      </w:r>
      <w:r w:rsidR="006455E5">
        <w:t xml:space="preserve">, </w:t>
      </w:r>
      <w:r w:rsidRPr="0095276B">
        <w:t>décidait-il au fond de lui</w:t>
      </w:r>
      <w:r w:rsidR="006455E5">
        <w:t xml:space="preserve">. </w:t>
      </w:r>
      <w:r w:rsidRPr="0095276B">
        <w:t>Le plaisir étrange que l</w:t>
      </w:r>
      <w:r w:rsidR="006455E5">
        <w:t>’</w:t>
      </w:r>
      <w:r w:rsidRPr="0095276B">
        <w:t>oncle paraissait priser si haut n</w:t>
      </w:r>
      <w:r w:rsidR="006455E5">
        <w:t>’</w:t>
      </w:r>
      <w:r w:rsidRPr="0095276B">
        <w:t>était même pas sans disconv</w:t>
      </w:r>
      <w:r w:rsidRPr="0095276B">
        <w:t>e</w:t>
      </w:r>
      <w:r w:rsidRPr="0095276B">
        <w:t>nir au neveu</w:t>
      </w:r>
      <w:r w:rsidR="006455E5">
        <w:t xml:space="preserve">, </w:t>
      </w:r>
      <w:r w:rsidRPr="0095276B">
        <w:t>encore qu</w:t>
      </w:r>
      <w:r w:rsidR="006455E5">
        <w:t>’</w:t>
      </w:r>
      <w:r w:rsidRPr="0095276B">
        <w:t>il ne sût de quoi il pouvait être question</w:t>
      </w:r>
      <w:r w:rsidR="006455E5">
        <w:t xml:space="preserve">. </w:t>
      </w:r>
      <w:r w:rsidRPr="0095276B">
        <w:t>Qui l</w:t>
      </w:r>
      <w:r w:rsidR="006455E5">
        <w:t>’</w:t>
      </w:r>
      <w:r w:rsidRPr="0095276B">
        <w:t>eût su</w:t>
      </w:r>
      <w:r w:rsidR="006455E5">
        <w:t xml:space="preserve">, </w:t>
      </w:r>
      <w:r w:rsidRPr="0095276B">
        <w:t>d</w:t>
      </w:r>
      <w:r w:rsidR="006455E5">
        <w:t>’</w:t>
      </w:r>
      <w:r w:rsidRPr="0095276B">
        <w:t>ailleurs</w:t>
      </w:r>
      <w:r w:rsidR="006455E5">
        <w:t> ?</w:t>
      </w:r>
    </w:p>
    <w:p w14:paraId="4E22AF24" w14:textId="77777777" w:rsidR="006455E5" w:rsidRDefault="009D4A85" w:rsidP="002666CE">
      <w:r w:rsidRPr="0095276B">
        <w:t>Si</w:t>
      </w:r>
      <w:r w:rsidR="006455E5">
        <w:t xml:space="preserve">. </w:t>
      </w:r>
      <w:r w:rsidRPr="0095276B">
        <w:t>Justin apprit quelque chose</w:t>
      </w:r>
      <w:r w:rsidR="006455E5">
        <w:t xml:space="preserve">, </w:t>
      </w:r>
      <w:r w:rsidRPr="0095276B">
        <w:t>le soir même</w:t>
      </w:r>
      <w:r w:rsidR="006455E5">
        <w:t xml:space="preserve">, </w:t>
      </w:r>
      <w:r w:rsidRPr="0095276B">
        <w:t>quand</w:t>
      </w:r>
      <w:r w:rsidR="006455E5">
        <w:t xml:space="preserve">, </w:t>
      </w:r>
      <w:r w:rsidRPr="0095276B">
        <w:t>à l</w:t>
      </w:r>
      <w:r w:rsidR="006455E5">
        <w:t>’</w:t>
      </w:r>
      <w:r w:rsidRPr="0095276B">
        <w:t>heure du dîner</w:t>
      </w:r>
      <w:r w:rsidR="006455E5">
        <w:t xml:space="preserve">, </w:t>
      </w:r>
      <w:r w:rsidRPr="0095276B">
        <w:t>un coup de sonnette précéda l</w:t>
      </w:r>
      <w:r w:rsidR="006455E5">
        <w:t>’</w:t>
      </w:r>
      <w:r w:rsidRPr="0095276B">
        <w:t>arrivée jubilante d</w:t>
      </w:r>
      <w:r w:rsidR="006455E5">
        <w:t>’</w:t>
      </w:r>
      <w:r w:rsidRPr="0095276B">
        <w:t>Hilaire</w:t>
      </w:r>
      <w:r w:rsidR="006455E5">
        <w:t xml:space="preserve">, </w:t>
      </w:r>
      <w:r w:rsidRPr="0095276B">
        <w:t>porteur d</w:t>
      </w:r>
      <w:r w:rsidR="006455E5">
        <w:t>’</w:t>
      </w:r>
      <w:r w:rsidRPr="0095276B">
        <w:t>un petit panier marron</w:t>
      </w:r>
      <w:r w:rsidR="006455E5">
        <w:t xml:space="preserve">, </w:t>
      </w:r>
      <w:r w:rsidRPr="0095276B">
        <w:t>et d</w:t>
      </w:r>
      <w:r w:rsidR="006455E5">
        <w:t>’</w:t>
      </w:r>
      <w:r w:rsidRPr="0095276B">
        <w:t>un mot pour monsieur Justin</w:t>
      </w:r>
      <w:r w:rsidR="006455E5">
        <w:t>.</w:t>
      </w:r>
    </w:p>
    <w:p w14:paraId="2BA6B3B7" w14:textId="77777777" w:rsidR="006455E5" w:rsidRDefault="006455E5" w:rsidP="002666CE">
      <w:r>
        <w:rPr>
          <w:rFonts w:eastAsia="Georgia" w:cs="Georgia"/>
        </w:rPr>
        <w:lastRenderedPageBreak/>
        <w:t>« </w:t>
      </w:r>
      <w:r w:rsidR="009D4A85" w:rsidRPr="0095276B">
        <w:t>Quelle horreur</w:t>
      </w:r>
      <w:r>
        <w:t> ! »</w:t>
      </w:r>
      <w:r w:rsidR="009D4A85" w:rsidRPr="0095276B">
        <w:t xml:space="preserve"> cria bonne maman</w:t>
      </w:r>
      <w:r>
        <w:t xml:space="preserve">, </w:t>
      </w:r>
      <w:r w:rsidR="009D4A85" w:rsidRPr="0095276B">
        <w:t>quand</w:t>
      </w:r>
      <w:r>
        <w:t xml:space="preserve">, </w:t>
      </w:r>
      <w:r w:rsidR="009D4A85" w:rsidRPr="0095276B">
        <w:t>du panier proprement rembourré de drap</w:t>
      </w:r>
      <w:r>
        <w:t xml:space="preserve">, </w:t>
      </w:r>
      <w:r w:rsidR="009D4A85" w:rsidRPr="0095276B">
        <w:t>Justin tira un chaton aveugle</w:t>
      </w:r>
      <w:r>
        <w:t xml:space="preserve">. </w:t>
      </w:r>
      <w:r w:rsidR="009D4A85" w:rsidRPr="0095276B">
        <w:t>La lettre portait</w:t>
      </w:r>
      <w:r>
        <w:t> :</w:t>
      </w:r>
    </w:p>
    <w:p w14:paraId="587890D7" w14:textId="77777777" w:rsidR="006455E5" w:rsidRDefault="009D4A85" w:rsidP="002666CE">
      <w:pPr>
        <w:rPr>
          <w:i/>
        </w:rPr>
      </w:pPr>
      <w:r w:rsidRPr="0095276B">
        <w:rPr>
          <w:i/>
        </w:rPr>
        <w:t>Monsieur Justin</w:t>
      </w:r>
      <w:r w:rsidR="006455E5">
        <w:rPr>
          <w:i/>
        </w:rPr>
        <w:t>,</w:t>
      </w:r>
    </w:p>
    <w:p w14:paraId="13F293E2" w14:textId="77777777" w:rsidR="006455E5" w:rsidRDefault="009D4A85" w:rsidP="002666CE">
      <w:pPr>
        <w:rPr>
          <w:i/>
        </w:rPr>
      </w:pPr>
      <w:r w:rsidRPr="0095276B">
        <w:rPr>
          <w:i/>
        </w:rPr>
        <w:t>Vous avez l</w:t>
      </w:r>
      <w:r w:rsidR="006455E5">
        <w:rPr>
          <w:i/>
        </w:rPr>
        <w:t>’</w:t>
      </w:r>
      <w:r w:rsidRPr="0095276B">
        <w:rPr>
          <w:i/>
        </w:rPr>
        <w:t>air d</w:t>
      </w:r>
      <w:r w:rsidR="006455E5">
        <w:rPr>
          <w:i/>
        </w:rPr>
        <w:t>’</w:t>
      </w:r>
      <w:r w:rsidRPr="0095276B">
        <w:rPr>
          <w:i/>
        </w:rPr>
        <w:t>aimer les petits chats</w:t>
      </w:r>
      <w:r w:rsidR="006455E5">
        <w:rPr>
          <w:i/>
        </w:rPr>
        <w:t xml:space="preserve">. </w:t>
      </w:r>
      <w:r w:rsidRPr="0095276B">
        <w:rPr>
          <w:i/>
        </w:rPr>
        <w:t>En voici un</w:t>
      </w:r>
      <w:r w:rsidR="006455E5">
        <w:rPr>
          <w:i/>
        </w:rPr>
        <w:t xml:space="preserve">. </w:t>
      </w:r>
      <w:r w:rsidRPr="0095276B">
        <w:rPr>
          <w:i/>
        </w:rPr>
        <w:t>Ne le nourrissez que de lait pendant un mois et laissez à sa dispos</w:t>
      </w:r>
      <w:r w:rsidRPr="0095276B">
        <w:rPr>
          <w:i/>
        </w:rPr>
        <w:t>i</w:t>
      </w:r>
      <w:r w:rsidRPr="0095276B">
        <w:rPr>
          <w:i/>
        </w:rPr>
        <w:t>tion un petit tas de cendre</w:t>
      </w:r>
      <w:r w:rsidR="006455E5">
        <w:rPr>
          <w:i/>
        </w:rPr>
        <w:t xml:space="preserve">. </w:t>
      </w:r>
      <w:r w:rsidRPr="0095276B">
        <w:rPr>
          <w:i/>
        </w:rPr>
        <w:t>Pour le reste</w:t>
      </w:r>
      <w:r w:rsidR="006455E5">
        <w:rPr>
          <w:i/>
        </w:rPr>
        <w:t xml:space="preserve">, </w:t>
      </w:r>
      <w:r w:rsidRPr="0095276B">
        <w:rPr>
          <w:i/>
        </w:rPr>
        <w:t>il y pourvoira tout seul</w:t>
      </w:r>
      <w:r w:rsidR="006455E5">
        <w:rPr>
          <w:i/>
        </w:rPr>
        <w:t xml:space="preserve">. </w:t>
      </w:r>
      <w:r w:rsidRPr="0095276B">
        <w:rPr>
          <w:i/>
        </w:rPr>
        <w:t>Mon père et moi avons été heureux de faire votre connai</w:t>
      </w:r>
      <w:r w:rsidRPr="0095276B">
        <w:rPr>
          <w:i/>
        </w:rPr>
        <w:t>s</w:t>
      </w:r>
      <w:r w:rsidRPr="0095276B">
        <w:rPr>
          <w:i/>
        </w:rPr>
        <w:t>sance</w:t>
      </w:r>
      <w:r w:rsidR="006455E5">
        <w:rPr>
          <w:i/>
        </w:rPr>
        <w:t xml:space="preserve">. </w:t>
      </w:r>
      <w:r w:rsidRPr="0095276B">
        <w:rPr>
          <w:i/>
        </w:rPr>
        <w:t>Revenez tant qu</w:t>
      </w:r>
      <w:r w:rsidR="006455E5">
        <w:rPr>
          <w:i/>
        </w:rPr>
        <w:t>’</w:t>
      </w:r>
      <w:r w:rsidRPr="0095276B">
        <w:rPr>
          <w:i/>
        </w:rPr>
        <w:t>il vous plaira</w:t>
      </w:r>
      <w:r w:rsidR="006455E5">
        <w:rPr>
          <w:i/>
        </w:rPr>
        <w:t xml:space="preserve">. </w:t>
      </w:r>
      <w:r w:rsidRPr="0095276B">
        <w:rPr>
          <w:i/>
        </w:rPr>
        <w:t>Et priez un jour Mad</w:t>
      </w:r>
      <w:r w:rsidRPr="0095276B">
        <w:rPr>
          <w:i/>
        </w:rPr>
        <w:t>e</w:t>
      </w:r>
      <w:r w:rsidRPr="0095276B">
        <w:rPr>
          <w:i/>
        </w:rPr>
        <w:t>moiselle Laure de vous accompagner</w:t>
      </w:r>
      <w:r w:rsidR="006455E5">
        <w:rPr>
          <w:i/>
        </w:rPr>
        <w:t>.</w:t>
      </w:r>
    </w:p>
    <w:p w14:paraId="51EC134C" w14:textId="77777777" w:rsidR="006455E5" w:rsidRDefault="009D4A85" w:rsidP="002666CE">
      <w:pPr>
        <w:rPr>
          <w:i/>
        </w:rPr>
      </w:pPr>
      <w:r w:rsidRPr="0095276B">
        <w:rPr>
          <w:i/>
        </w:rPr>
        <w:t>Votre amie</w:t>
      </w:r>
      <w:r w:rsidR="006455E5">
        <w:rPr>
          <w:i/>
        </w:rPr>
        <w:t>,</w:t>
      </w:r>
    </w:p>
    <w:p w14:paraId="7FDFEDB6" w14:textId="5C1FFAF9" w:rsidR="002666CE" w:rsidRDefault="009D4A85" w:rsidP="002666CE">
      <w:pPr>
        <w:jc w:val="right"/>
      </w:pPr>
      <w:r w:rsidRPr="002666CE">
        <w:rPr>
          <w:i/>
          <w:iCs/>
        </w:rPr>
        <w:t xml:space="preserve">Hélène Le </w:t>
      </w:r>
      <w:proofErr w:type="spellStart"/>
      <w:r w:rsidRPr="002666CE">
        <w:rPr>
          <w:i/>
          <w:iCs/>
        </w:rPr>
        <w:t>Pleynier</w:t>
      </w:r>
      <w:proofErr w:type="spellEnd"/>
    </w:p>
    <w:p w14:paraId="7D4A3AEA" w14:textId="1B53FB64" w:rsidR="009D4A85" w:rsidRPr="0095276B" w:rsidRDefault="009D4A85" w:rsidP="006455E5">
      <w:pPr>
        <w:pStyle w:val="Titre2"/>
        <w:pageBreakBefore/>
        <w:rPr>
          <w:szCs w:val="44"/>
        </w:rPr>
      </w:pPr>
      <w:bookmarkStart w:id="30" w:name="_Toc197888833"/>
      <w:r w:rsidRPr="0095276B">
        <w:rPr>
          <w:szCs w:val="44"/>
        </w:rPr>
        <w:lastRenderedPageBreak/>
        <w:t>11</w:t>
      </w:r>
      <w:bookmarkEnd w:id="30"/>
      <w:r w:rsidRPr="0095276B">
        <w:rPr>
          <w:szCs w:val="44"/>
        </w:rPr>
        <w:br/>
      </w:r>
    </w:p>
    <w:p w14:paraId="5886BCFA" w14:textId="77777777" w:rsidR="006455E5" w:rsidRDefault="009D4A85" w:rsidP="002666CE">
      <w:r w:rsidRPr="0095276B">
        <w:t>Les pas des danseurs imitent sur le tambourin du plancher des averses régulières de petits cailloux</w:t>
      </w:r>
      <w:r w:rsidR="006455E5">
        <w:t xml:space="preserve">. </w:t>
      </w:r>
      <w:r w:rsidRPr="0095276B">
        <w:t>Les lampes à pétrole se balancent au bout de leurs fils de fer et font bonne mesure aux ombres</w:t>
      </w:r>
      <w:r w:rsidR="006455E5">
        <w:t xml:space="preserve">. </w:t>
      </w:r>
      <w:r w:rsidRPr="0095276B">
        <w:t>Copeaux roussis</w:t>
      </w:r>
      <w:r w:rsidR="006455E5">
        <w:t xml:space="preserve">, </w:t>
      </w:r>
      <w:r w:rsidRPr="0095276B">
        <w:t>les dernières feuilles tapissent l</w:t>
      </w:r>
      <w:r w:rsidR="006455E5">
        <w:t>’</w:t>
      </w:r>
      <w:r w:rsidRPr="0095276B">
        <w:t>e</w:t>
      </w:r>
      <w:r w:rsidRPr="0095276B">
        <w:t>m</w:t>
      </w:r>
      <w:r w:rsidRPr="0095276B">
        <w:t>placement des massifs</w:t>
      </w:r>
      <w:r w:rsidR="006455E5">
        <w:t xml:space="preserve">. </w:t>
      </w:r>
      <w:r w:rsidRPr="0095276B">
        <w:t>Les habitués y trouvent néanmoins l</w:t>
      </w:r>
      <w:r w:rsidR="006455E5">
        <w:t>’</w:t>
      </w:r>
      <w:r w:rsidRPr="0095276B">
        <w:t>abri qu</w:t>
      </w:r>
      <w:r w:rsidR="006455E5">
        <w:t>’</w:t>
      </w:r>
      <w:r w:rsidRPr="0095276B">
        <w:t>ils estiment nécessaire à leurs entreprises</w:t>
      </w:r>
      <w:r w:rsidR="006455E5">
        <w:t xml:space="preserve"> ; </w:t>
      </w:r>
      <w:r w:rsidRPr="0095276B">
        <w:t>des viols anodins s</w:t>
      </w:r>
      <w:r w:rsidR="006455E5">
        <w:t>’</w:t>
      </w:r>
      <w:r w:rsidRPr="0095276B">
        <w:t>esquissent derrière les branches</w:t>
      </w:r>
      <w:r w:rsidR="006455E5">
        <w:t xml:space="preserve"> ; </w:t>
      </w:r>
      <w:r w:rsidRPr="0095276B">
        <w:t>les grisettes y opposent la résistance qui convient</w:t>
      </w:r>
      <w:r w:rsidR="006455E5">
        <w:t xml:space="preserve"> ; </w:t>
      </w:r>
      <w:r w:rsidRPr="0095276B">
        <w:t>par moments le bruit grêle d</w:t>
      </w:r>
      <w:r w:rsidR="006455E5">
        <w:t>’</w:t>
      </w:r>
      <w:r w:rsidRPr="0095276B">
        <w:t>une gifle cingle l</w:t>
      </w:r>
      <w:r w:rsidR="006455E5">
        <w:t>’</w:t>
      </w:r>
      <w:r w:rsidRPr="0095276B">
        <w:t>énergie de l</w:t>
      </w:r>
      <w:r w:rsidR="006455E5">
        <w:t>’</w:t>
      </w:r>
      <w:r w:rsidRPr="0095276B">
        <w:t>orchestre qui y répond</w:t>
      </w:r>
      <w:r w:rsidR="006455E5">
        <w:t xml:space="preserve">, </w:t>
      </w:r>
      <w:r w:rsidRPr="0095276B">
        <w:t>pour la plus grande joie du public</w:t>
      </w:r>
      <w:r w:rsidR="006455E5">
        <w:t xml:space="preserve">, </w:t>
      </w:r>
      <w:r w:rsidRPr="0095276B">
        <w:t>par un croassement du trombone</w:t>
      </w:r>
      <w:r w:rsidR="006455E5">
        <w:t>.</w:t>
      </w:r>
    </w:p>
    <w:p w14:paraId="36E22307" w14:textId="77777777" w:rsidR="006455E5" w:rsidRDefault="009D4A85" w:rsidP="002666CE">
      <w:r w:rsidRPr="0095276B">
        <w:t>Deux violons acides</w:t>
      </w:r>
      <w:r w:rsidR="006455E5">
        <w:t xml:space="preserve">, </w:t>
      </w:r>
      <w:r w:rsidRPr="0095276B">
        <w:t>un cornet à pistons</w:t>
      </w:r>
      <w:r w:rsidR="006455E5">
        <w:t xml:space="preserve"> (</w:t>
      </w:r>
      <w:r w:rsidRPr="0095276B">
        <w:t>pour le sent</w:t>
      </w:r>
      <w:r w:rsidRPr="0095276B">
        <w:t>i</w:t>
      </w:r>
      <w:r w:rsidRPr="0095276B">
        <w:t>ment</w:t>
      </w:r>
      <w:r w:rsidR="006455E5">
        <w:t xml:space="preserve">), </w:t>
      </w:r>
      <w:r w:rsidRPr="0095276B">
        <w:t>un trombone et une basse</w:t>
      </w:r>
      <w:r w:rsidR="006455E5">
        <w:t xml:space="preserve"> (</w:t>
      </w:r>
      <w:r w:rsidRPr="0095276B">
        <w:t>pour les contretemps</w:t>
      </w:r>
      <w:r w:rsidR="006455E5">
        <w:t xml:space="preserve">), </w:t>
      </w:r>
      <w:r w:rsidRPr="0095276B">
        <w:t>distr</w:t>
      </w:r>
      <w:r w:rsidRPr="0095276B">
        <w:t>i</w:t>
      </w:r>
      <w:r w:rsidRPr="0095276B">
        <w:t>buent le rythme et l</w:t>
      </w:r>
      <w:r w:rsidR="006455E5">
        <w:t>’</w:t>
      </w:r>
      <w:r w:rsidRPr="0095276B">
        <w:t>amour aux deux cents amateurs qui se tr</w:t>
      </w:r>
      <w:r w:rsidRPr="0095276B">
        <w:t>é</w:t>
      </w:r>
      <w:r w:rsidRPr="0095276B">
        <w:t>moussent entre les tables de fonte et les lilas déplumés</w:t>
      </w:r>
      <w:r w:rsidR="006455E5">
        <w:t xml:space="preserve">, </w:t>
      </w:r>
      <w:r w:rsidRPr="0095276B">
        <w:t>sous la vacillante bonté d</w:t>
      </w:r>
      <w:r w:rsidR="006455E5">
        <w:t>’</w:t>
      </w:r>
      <w:r w:rsidRPr="0095276B">
        <w:t>un ciel attiédi de novembre</w:t>
      </w:r>
      <w:r w:rsidR="006455E5">
        <w:t xml:space="preserve">. </w:t>
      </w:r>
      <w:r w:rsidRPr="0095276B">
        <w:t>Mais l</w:t>
      </w:r>
      <w:r w:rsidR="006455E5">
        <w:t>’</w:t>
      </w:r>
      <w:r w:rsidRPr="0095276B">
        <w:t>orchestre s</w:t>
      </w:r>
      <w:r w:rsidR="006455E5">
        <w:t>’</w:t>
      </w:r>
      <w:r w:rsidRPr="0095276B">
        <w:t>anime</w:t>
      </w:r>
      <w:r w:rsidR="006455E5">
        <w:t xml:space="preserve">. </w:t>
      </w:r>
      <w:r w:rsidRPr="0095276B">
        <w:t>Cora et Léocadie ont empoigné à pleines mains leurs jupes douteuses</w:t>
      </w:r>
      <w:r w:rsidR="006455E5">
        <w:t xml:space="preserve">, </w:t>
      </w:r>
      <w:r w:rsidRPr="0095276B">
        <w:t>et le chahut commence</w:t>
      </w:r>
      <w:r w:rsidR="006455E5">
        <w:t>.</w:t>
      </w:r>
    </w:p>
    <w:p w14:paraId="263ADB16" w14:textId="77777777" w:rsidR="006455E5" w:rsidRDefault="009D4A85" w:rsidP="002666CE">
      <w:r w:rsidRPr="0095276B">
        <w:t>Un gars des barrières</w:t>
      </w:r>
      <w:r w:rsidR="006455E5">
        <w:t xml:space="preserve">, </w:t>
      </w:r>
      <w:r w:rsidRPr="0095276B">
        <w:t>en veston élimé</w:t>
      </w:r>
      <w:r w:rsidR="006455E5">
        <w:t xml:space="preserve">, </w:t>
      </w:r>
      <w:r w:rsidRPr="0095276B">
        <w:t>foulard et ca</w:t>
      </w:r>
      <w:r w:rsidRPr="0095276B">
        <w:t>s</w:t>
      </w:r>
      <w:r w:rsidRPr="0095276B">
        <w:t>quette</w:t>
      </w:r>
      <w:r w:rsidR="006455E5">
        <w:t xml:space="preserve">, </w:t>
      </w:r>
      <w:r w:rsidRPr="0095276B">
        <w:t xml:space="preserve">leur fait vis-à-vis et paye ainsi son droit à déguster le </w:t>
      </w:r>
      <w:proofErr w:type="spellStart"/>
      <w:r w:rsidRPr="0095276B">
        <w:t>S</w:t>
      </w:r>
      <w:r w:rsidRPr="0095276B">
        <w:t>u</w:t>
      </w:r>
      <w:r w:rsidRPr="0095276B">
        <w:t>resne</w:t>
      </w:r>
      <w:proofErr w:type="spellEnd"/>
      <w:r w:rsidRPr="0095276B">
        <w:t xml:space="preserve"> de l</w:t>
      </w:r>
      <w:r w:rsidR="006455E5">
        <w:t>’</w:t>
      </w:r>
      <w:r w:rsidRPr="0095276B">
        <w:t>établissement</w:t>
      </w:r>
      <w:r w:rsidR="006455E5">
        <w:t xml:space="preserve">. </w:t>
      </w:r>
      <w:r w:rsidRPr="0095276B">
        <w:t>Deux hommes en velours à côtes</w:t>
      </w:r>
      <w:r w:rsidR="006455E5">
        <w:t xml:space="preserve">, </w:t>
      </w:r>
      <w:r w:rsidRPr="0095276B">
        <w:t>dont les crinières viennent graisser les épaules</w:t>
      </w:r>
      <w:r w:rsidR="006455E5">
        <w:t xml:space="preserve">, </w:t>
      </w:r>
      <w:r w:rsidRPr="0095276B">
        <w:t>et les impériales la poitrine</w:t>
      </w:r>
      <w:r w:rsidR="006455E5">
        <w:t xml:space="preserve">, </w:t>
      </w:r>
      <w:r w:rsidRPr="0095276B">
        <w:t>se présentent en se tenant par un bras</w:t>
      </w:r>
      <w:r w:rsidR="006455E5">
        <w:t xml:space="preserve">, </w:t>
      </w:r>
      <w:r w:rsidRPr="0095276B">
        <w:t>sans abando</w:t>
      </w:r>
      <w:r w:rsidRPr="0095276B">
        <w:t>n</w:t>
      </w:r>
      <w:r w:rsidRPr="0095276B">
        <w:t>ner leur pipe</w:t>
      </w:r>
      <w:r w:rsidR="006455E5">
        <w:t xml:space="preserve">. </w:t>
      </w:r>
      <w:r w:rsidRPr="0095276B">
        <w:t>L</w:t>
      </w:r>
      <w:r w:rsidR="006455E5">
        <w:t>’</w:t>
      </w:r>
      <w:r w:rsidRPr="0095276B">
        <w:t>instant après</w:t>
      </w:r>
      <w:r w:rsidR="006455E5">
        <w:t xml:space="preserve">, </w:t>
      </w:r>
      <w:r w:rsidRPr="0095276B">
        <w:t>il n</w:t>
      </w:r>
      <w:r w:rsidR="006455E5">
        <w:t>’</w:t>
      </w:r>
      <w:r w:rsidRPr="0095276B">
        <w:t>y a plus qu</w:t>
      </w:r>
      <w:r w:rsidR="006455E5">
        <w:t>’</w:t>
      </w:r>
      <w:r w:rsidRPr="0095276B">
        <w:t>un vol de jambes et de brodequins éculés</w:t>
      </w:r>
      <w:r w:rsidR="006455E5">
        <w:t>.</w:t>
      </w:r>
    </w:p>
    <w:p w14:paraId="32282428" w14:textId="77777777" w:rsidR="006455E5" w:rsidRDefault="006455E5" w:rsidP="002666CE">
      <w:r>
        <w:t>« </w:t>
      </w:r>
      <w:r w:rsidR="009D4A85" w:rsidRPr="0095276B">
        <w:t>Voici les ateliers qui montent</w:t>
      </w:r>
      <w:r>
        <w:t>, »</w:t>
      </w:r>
      <w:r w:rsidR="009D4A85" w:rsidRPr="0095276B">
        <w:t xml:space="preserve"> jubile une voix</w:t>
      </w:r>
      <w:r>
        <w:t xml:space="preserve">. </w:t>
      </w:r>
      <w:r w:rsidR="009D4A85" w:rsidRPr="0095276B">
        <w:t>Seuls quelques couples de danseurs sentimentaux s</w:t>
      </w:r>
      <w:r>
        <w:t>’</w:t>
      </w:r>
      <w:r w:rsidR="009D4A85" w:rsidRPr="0095276B">
        <w:t xml:space="preserve">obstinent à </w:t>
      </w:r>
      <w:r w:rsidR="009D4A85" w:rsidRPr="0095276B">
        <w:lastRenderedPageBreak/>
        <w:t>piét</w:t>
      </w:r>
      <w:r w:rsidR="009D4A85" w:rsidRPr="0095276B">
        <w:t>i</w:t>
      </w:r>
      <w:r w:rsidR="009D4A85" w:rsidRPr="0095276B">
        <w:t>ner dans un silence plein d</w:t>
      </w:r>
      <w:r>
        <w:t>’</w:t>
      </w:r>
      <w:r w:rsidR="009D4A85" w:rsidRPr="0095276B">
        <w:t>application</w:t>
      </w:r>
      <w:r>
        <w:t xml:space="preserve">, </w:t>
      </w:r>
      <w:r w:rsidR="009D4A85" w:rsidRPr="0095276B">
        <w:t>et tournent le dos au cancan</w:t>
      </w:r>
      <w:r>
        <w:t xml:space="preserve">, </w:t>
      </w:r>
      <w:r w:rsidR="009D4A85" w:rsidRPr="0095276B">
        <w:t>avec un sourire de bustes en cire</w:t>
      </w:r>
      <w:r>
        <w:t xml:space="preserve">. </w:t>
      </w:r>
      <w:r w:rsidR="009D4A85" w:rsidRPr="0095276B">
        <w:t>Quatre quadrilles de chahut se sont formés</w:t>
      </w:r>
      <w:r>
        <w:t xml:space="preserve">. </w:t>
      </w:r>
      <w:r w:rsidR="009D4A85" w:rsidRPr="0095276B">
        <w:t>Bas de fil</w:t>
      </w:r>
      <w:r>
        <w:t xml:space="preserve">, </w:t>
      </w:r>
      <w:r w:rsidR="009D4A85" w:rsidRPr="0095276B">
        <w:t>bas de soie</w:t>
      </w:r>
      <w:r>
        <w:t xml:space="preserve">, </w:t>
      </w:r>
      <w:r w:rsidR="009D4A85" w:rsidRPr="0095276B">
        <w:t>chaussettes de la</w:t>
      </w:r>
      <w:r w:rsidR="009D4A85" w:rsidRPr="0095276B">
        <w:t>i</w:t>
      </w:r>
      <w:r w:rsidR="009D4A85" w:rsidRPr="0095276B">
        <w:t>ne</w:t>
      </w:r>
      <w:r>
        <w:t xml:space="preserve">, </w:t>
      </w:r>
      <w:r w:rsidR="009D4A85" w:rsidRPr="0095276B">
        <w:t>chaussettes de coton</w:t>
      </w:r>
      <w:r>
        <w:t xml:space="preserve">, </w:t>
      </w:r>
      <w:r w:rsidR="009D4A85" w:rsidRPr="0095276B">
        <w:t>savates</w:t>
      </w:r>
      <w:r>
        <w:t xml:space="preserve">, </w:t>
      </w:r>
      <w:r w:rsidR="009D4A85" w:rsidRPr="0095276B">
        <w:t>talons hauts</w:t>
      </w:r>
      <w:r>
        <w:t xml:space="preserve">, </w:t>
      </w:r>
      <w:r w:rsidR="009D4A85" w:rsidRPr="0095276B">
        <w:t>bottes vernies</w:t>
      </w:r>
      <w:r>
        <w:t xml:space="preserve">, </w:t>
      </w:r>
      <w:r w:rsidR="009D4A85" w:rsidRPr="0095276B">
        <w:t>semelles de corde</w:t>
      </w:r>
      <w:r>
        <w:t xml:space="preserve">, </w:t>
      </w:r>
      <w:r w:rsidR="009D4A85" w:rsidRPr="0095276B">
        <w:t>semelles à trous</w:t>
      </w:r>
      <w:r>
        <w:t xml:space="preserve">, </w:t>
      </w:r>
      <w:r w:rsidR="009D4A85" w:rsidRPr="0095276B">
        <w:t>effleurent les lampes du plafond</w:t>
      </w:r>
      <w:r>
        <w:t xml:space="preserve">, </w:t>
      </w:r>
      <w:r w:rsidR="009D4A85" w:rsidRPr="0095276B">
        <w:t>et claquent sur les planches</w:t>
      </w:r>
      <w:r>
        <w:t>.</w:t>
      </w:r>
    </w:p>
    <w:p w14:paraId="1A9DA6E6" w14:textId="77777777" w:rsidR="006455E5" w:rsidRDefault="009D4A85" w:rsidP="002666CE">
      <w:r w:rsidRPr="0095276B">
        <w:t xml:space="preserve">Les pauvres </w:t>
      </w:r>
      <w:proofErr w:type="spellStart"/>
      <w:r w:rsidRPr="0095276B">
        <w:t>musicots</w:t>
      </w:r>
      <w:proofErr w:type="spellEnd"/>
      <w:r w:rsidRPr="0095276B">
        <w:t xml:space="preserve"> à cinquante sous s</w:t>
      </w:r>
      <w:r w:rsidR="006455E5">
        <w:t>’</w:t>
      </w:r>
      <w:r w:rsidRPr="0095276B">
        <w:t>excitent de bonne foi</w:t>
      </w:r>
      <w:r w:rsidR="006455E5">
        <w:t xml:space="preserve">. </w:t>
      </w:r>
      <w:r w:rsidRPr="0095276B">
        <w:t>Ils s</w:t>
      </w:r>
      <w:r w:rsidR="006455E5">
        <w:t>’</w:t>
      </w:r>
      <w:r w:rsidRPr="0095276B">
        <w:t>interrompent</w:t>
      </w:r>
      <w:r w:rsidR="006455E5">
        <w:t xml:space="preserve">, </w:t>
      </w:r>
      <w:r w:rsidRPr="0095276B">
        <w:t>tout en nage</w:t>
      </w:r>
      <w:r w:rsidR="006455E5">
        <w:t xml:space="preserve">, </w:t>
      </w:r>
      <w:r w:rsidRPr="0095276B">
        <w:t>pour lancer des cris et frapper leurs instruments de la main</w:t>
      </w:r>
      <w:r w:rsidR="006455E5">
        <w:t xml:space="preserve">. </w:t>
      </w:r>
      <w:r w:rsidRPr="0095276B">
        <w:t>Les contretemps s</w:t>
      </w:r>
      <w:r w:rsidR="006455E5">
        <w:t>’</w:t>
      </w:r>
      <w:r w:rsidRPr="0095276B">
        <w:t>emba</w:t>
      </w:r>
      <w:r w:rsidRPr="0095276B">
        <w:t>l</w:t>
      </w:r>
      <w:r w:rsidRPr="0095276B">
        <w:t>lent</w:t>
      </w:r>
      <w:r w:rsidR="006455E5">
        <w:t xml:space="preserve">, </w:t>
      </w:r>
      <w:r w:rsidRPr="0095276B">
        <w:t>dames et cavaliers gambillent</w:t>
      </w:r>
      <w:r w:rsidR="006455E5">
        <w:t xml:space="preserve">, </w:t>
      </w:r>
      <w:r w:rsidRPr="0095276B">
        <w:t>se tapent les cuisses et poussent des exclamations</w:t>
      </w:r>
      <w:r w:rsidR="006455E5">
        <w:t xml:space="preserve">. </w:t>
      </w:r>
      <w:r w:rsidRPr="0095276B">
        <w:t>On fait cercle autour d</w:t>
      </w:r>
      <w:r w:rsidR="006455E5">
        <w:t>’</w:t>
      </w:r>
      <w:r w:rsidRPr="0095276B">
        <w:t>un pseudo-peintre</w:t>
      </w:r>
      <w:r w:rsidR="006455E5">
        <w:t xml:space="preserve">, </w:t>
      </w:r>
      <w:r w:rsidRPr="0095276B">
        <w:t xml:space="preserve">coiffé à la Fra </w:t>
      </w:r>
      <w:proofErr w:type="spellStart"/>
      <w:r w:rsidRPr="0095276B">
        <w:t>Diavolo</w:t>
      </w:r>
      <w:proofErr w:type="spellEnd"/>
      <w:r w:rsidR="006455E5">
        <w:t xml:space="preserve">, </w:t>
      </w:r>
      <w:r w:rsidRPr="0095276B">
        <w:t>qui</w:t>
      </w:r>
      <w:r w:rsidR="006455E5">
        <w:t xml:space="preserve">, </w:t>
      </w:r>
      <w:r w:rsidRPr="0095276B">
        <w:t>la pipe à la main</w:t>
      </w:r>
      <w:r w:rsidR="006455E5">
        <w:t xml:space="preserve">, </w:t>
      </w:r>
      <w:r w:rsidRPr="0095276B">
        <w:t>gigote avec une telle vitesse que ses jambes ne forment plus qu</w:t>
      </w:r>
      <w:r w:rsidR="006455E5">
        <w:t>’</w:t>
      </w:r>
      <w:r w:rsidRPr="0095276B">
        <w:t>un broui</w:t>
      </w:r>
      <w:r w:rsidRPr="0095276B">
        <w:t>l</w:t>
      </w:r>
      <w:r w:rsidRPr="0095276B">
        <w:t>lard</w:t>
      </w:r>
      <w:r w:rsidR="006455E5">
        <w:t>.</w:t>
      </w:r>
    </w:p>
    <w:p w14:paraId="1DF68472" w14:textId="77777777" w:rsidR="006455E5" w:rsidRDefault="009D4A85" w:rsidP="002666CE">
      <w:r w:rsidRPr="0095276B">
        <w:t>L</w:t>
      </w:r>
      <w:r w:rsidR="006455E5">
        <w:t>’</w:t>
      </w:r>
      <w:r w:rsidRPr="0095276B">
        <w:t>orchestre époumonné expire sur un braiement du piston secondé par un trille imprévu du trombone</w:t>
      </w:r>
      <w:r w:rsidR="006455E5">
        <w:t xml:space="preserve">. </w:t>
      </w:r>
      <w:r w:rsidRPr="0095276B">
        <w:t>Une bordée de cl</w:t>
      </w:r>
      <w:r w:rsidRPr="0095276B">
        <w:t>a</w:t>
      </w:r>
      <w:r w:rsidRPr="0095276B">
        <w:t>meurs s</w:t>
      </w:r>
      <w:r w:rsidR="006455E5">
        <w:t>’</w:t>
      </w:r>
      <w:r w:rsidRPr="0095276B">
        <w:t>élève</w:t>
      </w:r>
      <w:r w:rsidR="006455E5">
        <w:t xml:space="preserve">. </w:t>
      </w:r>
      <w:r w:rsidRPr="0095276B">
        <w:t>Le premier violon se tourne vers le public</w:t>
      </w:r>
      <w:r w:rsidR="006455E5">
        <w:t xml:space="preserve">. </w:t>
      </w:r>
      <w:r w:rsidRPr="0095276B">
        <w:t>Il e</w:t>
      </w:r>
      <w:r w:rsidRPr="0095276B">
        <w:t>n</w:t>
      </w:r>
      <w:r w:rsidRPr="0095276B">
        <w:t>tame une harangue qui se perd dans les cris d</w:t>
      </w:r>
      <w:r w:rsidR="006455E5">
        <w:t>’</w:t>
      </w:r>
      <w:r w:rsidRPr="0095276B">
        <w:t>animaux</w:t>
      </w:r>
      <w:r w:rsidR="006455E5">
        <w:t xml:space="preserve">. </w:t>
      </w:r>
      <w:r w:rsidRPr="0095276B">
        <w:t>On fait une ovation à sa bonne tête d</w:t>
      </w:r>
      <w:r w:rsidR="006455E5">
        <w:t>’</w:t>
      </w:r>
      <w:r w:rsidRPr="0095276B">
        <w:t>alcoolique</w:t>
      </w:r>
      <w:r w:rsidR="006455E5">
        <w:t xml:space="preserve">, </w:t>
      </w:r>
      <w:r w:rsidRPr="0095276B">
        <w:t>environnée de poils quadragénaires</w:t>
      </w:r>
      <w:r w:rsidR="006455E5">
        <w:t xml:space="preserve">. </w:t>
      </w:r>
      <w:r w:rsidRPr="0095276B">
        <w:t>Les femmes glapissent à tue-tête</w:t>
      </w:r>
      <w:r w:rsidR="006455E5">
        <w:t xml:space="preserve">, </w:t>
      </w:r>
      <w:r w:rsidRPr="0095276B">
        <w:t>les hommes exécutent leurs dernières pirouettes en mouchetant le parquet de leur sueur généreuse</w:t>
      </w:r>
      <w:r w:rsidR="006455E5">
        <w:t>.</w:t>
      </w:r>
    </w:p>
    <w:p w14:paraId="62C387B9" w14:textId="77777777" w:rsidR="006455E5" w:rsidRDefault="009D4A85" w:rsidP="002666CE">
      <w:r w:rsidRPr="0095276B">
        <w:t>Le fracas s</w:t>
      </w:r>
      <w:r w:rsidR="006455E5">
        <w:t>’</w:t>
      </w:r>
      <w:r w:rsidRPr="0095276B">
        <w:t>apaise</w:t>
      </w:r>
      <w:r w:rsidR="006455E5">
        <w:t xml:space="preserve">. </w:t>
      </w:r>
      <w:r w:rsidRPr="0095276B">
        <w:t>Le marc et les cerises à l</w:t>
      </w:r>
      <w:r w:rsidR="006455E5">
        <w:t>’</w:t>
      </w:r>
      <w:r w:rsidRPr="0095276B">
        <w:t>eau-de-vie viennent abreuver les danseurs</w:t>
      </w:r>
      <w:r w:rsidR="006455E5">
        <w:t>.</w:t>
      </w:r>
    </w:p>
    <w:p w14:paraId="1FC7ED46" w14:textId="77777777" w:rsidR="006455E5" w:rsidRDefault="009D4A85" w:rsidP="002666CE">
      <w:r w:rsidRPr="0095276B">
        <w:t>Feutres pointus d</w:t>
      </w:r>
      <w:r w:rsidR="006455E5">
        <w:t>’</w:t>
      </w:r>
      <w:r w:rsidRPr="0095276B">
        <w:t>artistes</w:t>
      </w:r>
      <w:r w:rsidR="006455E5">
        <w:t xml:space="preserve">, </w:t>
      </w:r>
      <w:r w:rsidRPr="0095276B">
        <w:t>chapeaux melons de lutteurs et de journalistes</w:t>
      </w:r>
      <w:r w:rsidR="006455E5">
        <w:t xml:space="preserve">, </w:t>
      </w:r>
      <w:r w:rsidRPr="0095276B">
        <w:t>casquettes de marlous</w:t>
      </w:r>
      <w:r w:rsidR="006455E5">
        <w:t xml:space="preserve">. </w:t>
      </w:r>
      <w:r w:rsidRPr="0095276B">
        <w:t>Les ateliers et la barrière fraternisent</w:t>
      </w:r>
      <w:r w:rsidR="006455E5">
        <w:t xml:space="preserve">. </w:t>
      </w:r>
      <w:r w:rsidRPr="0095276B">
        <w:t>Nul bourgeois ne se hasarde sur les hauteurs de la Butte</w:t>
      </w:r>
      <w:r w:rsidR="006455E5">
        <w:t xml:space="preserve">, </w:t>
      </w:r>
      <w:r w:rsidRPr="0095276B">
        <w:t>passé le crépuscule</w:t>
      </w:r>
      <w:r w:rsidR="006455E5">
        <w:t xml:space="preserve">, </w:t>
      </w:r>
      <w:r w:rsidRPr="0095276B">
        <w:t>hors quelque tournée de banquiers ou de diplomates</w:t>
      </w:r>
      <w:r w:rsidR="006455E5">
        <w:t xml:space="preserve">, </w:t>
      </w:r>
      <w:r w:rsidRPr="0095276B">
        <w:t>escortée d</w:t>
      </w:r>
      <w:r w:rsidR="006455E5">
        <w:t>’</w:t>
      </w:r>
      <w:r w:rsidRPr="0095276B">
        <w:t>agents en bourgeois</w:t>
      </w:r>
      <w:r w:rsidR="006455E5">
        <w:t>.</w:t>
      </w:r>
    </w:p>
    <w:p w14:paraId="4526EC86" w14:textId="77777777" w:rsidR="006455E5" w:rsidRDefault="009D4A85" w:rsidP="002666CE">
      <w:r w:rsidRPr="0095276B">
        <w:lastRenderedPageBreak/>
        <w:t>C</w:t>
      </w:r>
      <w:r w:rsidR="006455E5">
        <w:t>’</w:t>
      </w:r>
      <w:r w:rsidRPr="0095276B">
        <w:t>est pourquoi l</w:t>
      </w:r>
      <w:r w:rsidR="006455E5">
        <w:t>’</w:t>
      </w:r>
      <w:r w:rsidRPr="0095276B">
        <w:t>apparition de quatre chapeaux hauts de forme fait sensation</w:t>
      </w:r>
      <w:r w:rsidR="006455E5">
        <w:t xml:space="preserve">. </w:t>
      </w:r>
      <w:r w:rsidRPr="0095276B">
        <w:t>De confortables pardessus d</w:t>
      </w:r>
      <w:r w:rsidR="006455E5">
        <w:t>’</w:t>
      </w:r>
      <w:r w:rsidRPr="0095276B">
        <w:t>hiver épaissi</w:t>
      </w:r>
      <w:r w:rsidRPr="0095276B">
        <w:t>s</w:t>
      </w:r>
      <w:r w:rsidRPr="0095276B">
        <w:t>sent ces messieurs</w:t>
      </w:r>
      <w:r w:rsidR="006455E5">
        <w:t xml:space="preserve">. </w:t>
      </w:r>
      <w:r w:rsidRPr="0095276B">
        <w:t>Ils ont le cigare au bec</w:t>
      </w:r>
      <w:r w:rsidR="006455E5">
        <w:t xml:space="preserve">, </w:t>
      </w:r>
      <w:r w:rsidRPr="0095276B">
        <w:t>et arborent le teint des gens qu</w:t>
      </w:r>
      <w:r w:rsidR="006455E5">
        <w:t>’</w:t>
      </w:r>
      <w:r w:rsidRPr="0095276B">
        <w:t>un copieux dîner envoie là-haut</w:t>
      </w:r>
      <w:r w:rsidR="006455E5">
        <w:t xml:space="preserve">, </w:t>
      </w:r>
      <w:r w:rsidRPr="0095276B">
        <w:t xml:space="preserve">à la sortie de </w:t>
      </w:r>
      <w:r w:rsidRPr="0095276B">
        <w:rPr>
          <w:i/>
          <w:iCs/>
        </w:rPr>
        <w:t>l</w:t>
      </w:r>
      <w:r w:rsidR="006455E5">
        <w:rPr>
          <w:i/>
          <w:iCs/>
        </w:rPr>
        <w:t>’</w:t>
      </w:r>
      <w:r w:rsidRPr="0095276B">
        <w:rPr>
          <w:i/>
          <w:iCs/>
        </w:rPr>
        <w:t>A</w:t>
      </w:r>
      <w:r w:rsidRPr="0095276B">
        <w:rPr>
          <w:i/>
          <w:iCs/>
        </w:rPr>
        <w:t>n</w:t>
      </w:r>
      <w:r w:rsidRPr="0095276B">
        <w:rPr>
          <w:i/>
          <w:iCs/>
        </w:rPr>
        <w:t>glais</w:t>
      </w:r>
      <w:r w:rsidRPr="0095276B">
        <w:t xml:space="preserve"> ou de </w:t>
      </w:r>
      <w:r w:rsidRPr="0095276B">
        <w:rPr>
          <w:i/>
          <w:iCs/>
        </w:rPr>
        <w:t>Voisin</w:t>
      </w:r>
      <w:r w:rsidR="006455E5">
        <w:t>.</w:t>
      </w:r>
    </w:p>
    <w:p w14:paraId="76981214" w14:textId="77777777" w:rsidR="006455E5" w:rsidRDefault="009D4A85" w:rsidP="002666CE">
      <w:r w:rsidRPr="0095276B">
        <w:t>Empressé</w:t>
      </w:r>
      <w:r w:rsidR="006455E5">
        <w:t xml:space="preserve">, </w:t>
      </w:r>
      <w:r w:rsidRPr="0095276B">
        <w:t>un garçon dégage une table</w:t>
      </w:r>
      <w:r w:rsidR="006455E5">
        <w:t xml:space="preserve">. </w:t>
      </w:r>
      <w:r w:rsidRPr="0095276B">
        <w:t>Les nouveau-venus s</w:t>
      </w:r>
      <w:r w:rsidR="006455E5">
        <w:t>’</w:t>
      </w:r>
      <w:r w:rsidRPr="0095276B">
        <w:t>assoient en regardant autour d</w:t>
      </w:r>
      <w:r w:rsidR="006455E5">
        <w:t>’</w:t>
      </w:r>
      <w:r w:rsidRPr="0095276B">
        <w:t>eux avec le sourire provocant que donne la gêne</w:t>
      </w:r>
      <w:r w:rsidR="006455E5">
        <w:t xml:space="preserve">. </w:t>
      </w:r>
      <w:r w:rsidRPr="0095276B">
        <w:t>Les grandes ailes des moulins qui éborgnent le ciel</w:t>
      </w:r>
      <w:r w:rsidR="006455E5">
        <w:t xml:space="preserve">, </w:t>
      </w:r>
      <w:r w:rsidRPr="0095276B">
        <w:t>à droite et à gauche</w:t>
      </w:r>
      <w:r w:rsidR="006455E5">
        <w:t xml:space="preserve">, </w:t>
      </w:r>
      <w:r w:rsidRPr="0095276B">
        <w:t>les distraient</w:t>
      </w:r>
      <w:r w:rsidR="006455E5">
        <w:t xml:space="preserve">. </w:t>
      </w:r>
      <w:r w:rsidRPr="0095276B">
        <w:t>Ils sont rouges d</w:t>
      </w:r>
      <w:r w:rsidR="006455E5">
        <w:t>’</w:t>
      </w:r>
      <w:r w:rsidRPr="0095276B">
        <w:t>avoir monté par le raidillon qui grimpe entre les vignes et les haies</w:t>
      </w:r>
      <w:r w:rsidR="006455E5">
        <w:t xml:space="preserve">. </w:t>
      </w:r>
      <w:r w:rsidRPr="0095276B">
        <w:t>Ils restent stupéfaits devant la poussière d</w:t>
      </w:r>
      <w:r w:rsidR="006455E5">
        <w:t>’</w:t>
      </w:r>
      <w:r w:rsidRPr="0095276B">
        <w:t>astres que Paris di</w:t>
      </w:r>
      <w:r w:rsidRPr="0095276B">
        <w:t>s</w:t>
      </w:r>
      <w:r w:rsidRPr="0095276B">
        <w:t>sémine à leurs pieds</w:t>
      </w:r>
      <w:r w:rsidR="006455E5">
        <w:t>.</w:t>
      </w:r>
    </w:p>
    <w:p w14:paraId="1F2E0CAE" w14:textId="77777777" w:rsidR="006455E5" w:rsidRDefault="006455E5" w:rsidP="002666CE">
      <w:r>
        <w:t>« </w:t>
      </w:r>
      <w:r w:rsidR="009D4A85" w:rsidRPr="0095276B">
        <w:t>Une seconde voie lactée</w:t>
      </w:r>
      <w:r>
        <w:t>, »</w:t>
      </w:r>
      <w:r w:rsidR="009D4A85" w:rsidRPr="0095276B">
        <w:t xml:space="preserve"> dit l</w:t>
      </w:r>
      <w:r>
        <w:t>’</w:t>
      </w:r>
      <w:r w:rsidR="009D4A85" w:rsidRPr="0095276B">
        <w:t>un d</w:t>
      </w:r>
      <w:r>
        <w:t>’</w:t>
      </w:r>
      <w:r w:rsidR="009D4A85" w:rsidRPr="0095276B">
        <w:t>eux avec une e</w:t>
      </w:r>
      <w:r w:rsidR="009D4A85" w:rsidRPr="0095276B">
        <w:t>m</w:t>
      </w:r>
      <w:r w:rsidR="009D4A85" w:rsidRPr="0095276B">
        <w:t>phase qui essaie de se déguiser en blague</w:t>
      </w:r>
      <w:r>
        <w:t>.</w:t>
      </w:r>
    </w:p>
    <w:p w14:paraId="297356CA" w14:textId="77777777" w:rsidR="006455E5" w:rsidRDefault="006455E5" w:rsidP="002666CE">
      <w:r>
        <w:t>« </w:t>
      </w:r>
      <w:r w:rsidR="009D4A85" w:rsidRPr="0095276B">
        <w:t>Des calicots enrichis</w:t>
      </w:r>
      <w:r>
        <w:t>, »</w:t>
      </w:r>
      <w:r w:rsidR="009D4A85" w:rsidRPr="0095276B">
        <w:t xml:space="preserve"> remarque une voix sifflante</w:t>
      </w:r>
      <w:r>
        <w:t xml:space="preserve">. </w:t>
      </w:r>
      <w:r w:rsidR="009D4A85" w:rsidRPr="0095276B">
        <w:t>Les quatre hommes se retournent en bloc</w:t>
      </w:r>
      <w:r>
        <w:t xml:space="preserve">. </w:t>
      </w:r>
      <w:r w:rsidR="009D4A85" w:rsidRPr="0095276B">
        <w:t>Mais</w:t>
      </w:r>
      <w:r>
        <w:t xml:space="preserve">, </w:t>
      </w:r>
      <w:r w:rsidR="009D4A85" w:rsidRPr="0095276B">
        <w:t>sur un signe du p</w:t>
      </w:r>
      <w:r w:rsidR="009D4A85" w:rsidRPr="0095276B">
        <w:t>a</w:t>
      </w:r>
      <w:r w:rsidR="009D4A85" w:rsidRPr="0095276B">
        <w:t>tron</w:t>
      </w:r>
      <w:r>
        <w:t xml:space="preserve">, </w:t>
      </w:r>
      <w:r w:rsidR="009D4A85" w:rsidRPr="0095276B">
        <w:t>l</w:t>
      </w:r>
      <w:r>
        <w:t>’</w:t>
      </w:r>
      <w:r w:rsidR="009D4A85" w:rsidRPr="0095276B">
        <w:t>orchestre attaque une mazurka</w:t>
      </w:r>
      <w:r>
        <w:t xml:space="preserve">. </w:t>
      </w:r>
      <w:r w:rsidR="009D4A85" w:rsidRPr="0095276B">
        <w:t>Les femmes se lèvent en s</w:t>
      </w:r>
      <w:r>
        <w:t>’</w:t>
      </w:r>
      <w:r w:rsidR="009D4A85" w:rsidRPr="0095276B">
        <w:t>appelant</w:t>
      </w:r>
      <w:r>
        <w:t xml:space="preserve"> ; </w:t>
      </w:r>
      <w:r w:rsidR="009D4A85" w:rsidRPr="0095276B">
        <w:t>les reins se creusent au-dessus des poufs</w:t>
      </w:r>
      <w:r>
        <w:t xml:space="preserve">, </w:t>
      </w:r>
      <w:r w:rsidR="009D4A85" w:rsidRPr="0095276B">
        <w:t>qui cha</w:t>
      </w:r>
      <w:r w:rsidR="009D4A85" w:rsidRPr="0095276B">
        <w:t>n</w:t>
      </w:r>
      <w:r w:rsidR="009D4A85" w:rsidRPr="0095276B">
        <w:t>gent grasses et maigres en Vénus Callipyges</w:t>
      </w:r>
      <w:r>
        <w:t>.</w:t>
      </w:r>
    </w:p>
    <w:p w14:paraId="3AA2D9AF" w14:textId="77777777" w:rsidR="006455E5" w:rsidRDefault="009D4A85" w:rsidP="002666CE">
      <w:r w:rsidRPr="0095276B">
        <w:t>Cora</w:t>
      </w:r>
      <w:r w:rsidR="006455E5">
        <w:t xml:space="preserve">, </w:t>
      </w:r>
      <w:r w:rsidRPr="0095276B">
        <w:t xml:space="preserve">que tout Montmartre monte voir danser au </w:t>
      </w:r>
      <w:r w:rsidRPr="0095276B">
        <w:rPr>
          <w:i/>
          <w:iCs/>
        </w:rPr>
        <w:t>Moulin de la Galette</w:t>
      </w:r>
      <w:r w:rsidR="006455E5">
        <w:t xml:space="preserve">, </w:t>
      </w:r>
      <w:r w:rsidRPr="0095276B">
        <w:t>refuse les cavaliers</w:t>
      </w:r>
      <w:r w:rsidR="006455E5">
        <w:t xml:space="preserve">, </w:t>
      </w:r>
      <w:r w:rsidRPr="0095276B">
        <w:t>prend Anaïs dans ses bras</w:t>
      </w:r>
      <w:r w:rsidR="006455E5">
        <w:t xml:space="preserve">, </w:t>
      </w:r>
      <w:r w:rsidRPr="0095276B">
        <w:t xml:space="preserve">et se met à valser lentement sur le rythme rompu de la </w:t>
      </w:r>
      <w:proofErr w:type="spellStart"/>
      <w:r w:rsidRPr="0095276B">
        <w:t>mazurque</w:t>
      </w:r>
      <w:proofErr w:type="spellEnd"/>
      <w:r w:rsidR="006455E5">
        <w:t>.</w:t>
      </w:r>
    </w:p>
    <w:p w14:paraId="6F5A65E0" w14:textId="77777777" w:rsidR="006455E5" w:rsidRDefault="009D4A85" w:rsidP="002666CE">
      <w:r w:rsidRPr="0095276B">
        <w:t>Sa robe vient effleurer les genoux des hommes assis autour d</w:t>
      </w:r>
      <w:r w:rsidR="006455E5">
        <w:t>’</w:t>
      </w:r>
      <w:r w:rsidRPr="0095276B">
        <w:t>une bouteille d</w:t>
      </w:r>
      <w:r w:rsidR="006455E5">
        <w:t>’</w:t>
      </w:r>
      <w:r w:rsidRPr="0095276B">
        <w:t>Hermitage</w:t>
      </w:r>
      <w:r w:rsidR="006455E5">
        <w:t xml:space="preserve">. </w:t>
      </w:r>
      <w:r w:rsidRPr="0095276B">
        <w:t>Ses grands yeux bleus passent</w:t>
      </w:r>
      <w:r w:rsidR="006455E5">
        <w:t xml:space="preserve">, </w:t>
      </w:r>
      <w:r w:rsidRPr="0095276B">
        <w:t>i</w:t>
      </w:r>
      <w:r w:rsidRPr="0095276B">
        <w:t>n</w:t>
      </w:r>
      <w:r w:rsidRPr="0095276B">
        <w:t>différents</w:t>
      </w:r>
      <w:r w:rsidR="006455E5">
        <w:t xml:space="preserve">, </w:t>
      </w:r>
      <w:r w:rsidRPr="0095276B">
        <w:t>sur eux</w:t>
      </w:r>
      <w:r w:rsidR="006455E5">
        <w:t xml:space="preserve">. </w:t>
      </w:r>
      <w:r w:rsidRPr="0095276B">
        <w:t>Elle laisse distraitement leur action s</w:t>
      </w:r>
      <w:r w:rsidR="006455E5">
        <w:t>’</w:t>
      </w:r>
      <w:r w:rsidRPr="0095276B">
        <w:t>exe</w:t>
      </w:r>
      <w:r w:rsidRPr="0095276B">
        <w:t>r</w:t>
      </w:r>
      <w:r w:rsidRPr="0095276B">
        <w:t>cer</w:t>
      </w:r>
      <w:r w:rsidR="006455E5">
        <w:t xml:space="preserve">. </w:t>
      </w:r>
      <w:r w:rsidRPr="0095276B">
        <w:t>Les quatre hommes se regardent en riant gauchement et c</w:t>
      </w:r>
      <w:r w:rsidRPr="0095276B">
        <w:t>a</w:t>
      </w:r>
      <w:r w:rsidRPr="0095276B">
        <w:t>chent leur rougeur dans leurs verres</w:t>
      </w:r>
      <w:r w:rsidR="006455E5">
        <w:t>.</w:t>
      </w:r>
    </w:p>
    <w:p w14:paraId="6A60169C" w14:textId="77777777" w:rsidR="006455E5" w:rsidRDefault="006455E5" w:rsidP="002666CE">
      <w:r>
        <w:t>« </w:t>
      </w:r>
      <w:r w:rsidR="009D4A85" w:rsidRPr="0095276B">
        <w:t>Très curieux</w:t>
      </w:r>
      <w:r>
        <w:t xml:space="preserve">, </w:t>
      </w:r>
      <w:r w:rsidR="009D4A85" w:rsidRPr="0095276B">
        <w:t>ce bal</w:t>
      </w:r>
      <w:r>
        <w:t>.</w:t>
      </w:r>
    </w:p>
    <w:p w14:paraId="3CA810CF" w14:textId="77777777" w:rsidR="006455E5" w:rsidRDefault="006455E5" w:rsidP="002666CE">
      <w:r>
        <w:lastRenderedPageBreak/>
        <w:t>— </w:t>
      </w:r>
      <w:r w:rsidR="009D4A85" w:rsidRPr="0095276B">
        <w:t>Peuh</w:t>
      </w:r>
      <w:r>
        <w:t xml:space="preserve"> ! </w:t>
      </w:r>
      <w:r w:rsidR="009D4A85" w:rsidRPr="0095276B">
        <w:t>On en voit autant à Neuilly</w:t>
      </w:r>
      <w:r>
        <w:t>.</w:t>
      </w:r>
    </w:p>
    <w:p w14:paraId="1D9B60D1" w14:textId="77777777" w:rsidR="006455E5" w:rsidRDefault="006455E5" w:rsidP="002666CE">
      <w:r>
        <w:t>— </w:t>
      </w:r>
      <w:r w:rsidR="009D4A85" w:rsidRPr="0095276B">
        <w:t>Ce panorama se voit-il à Neuilly ou à la barrière du Tr</w:t>
      </w:r>
      <w:r w:rsidR="009D4A85" w:rsidRPr="0095276B">
        <w:t>ô</w:t>
      </w:r>
      <w:r w:rsidR="009D4A85" w:rsidRPr="0095276B">
        <w:t>ne</w:t>
      </w:r>
      <w:r>
        <w:t> ?</w:t>
      </w:r>
    </w:p>
    <w:p w14:paraId="1729986E" w14:textId="77777777" w:rsidR="006455E5" w:rsidRDefault="006455E5" w:rsidP="002666CE">
      <w:r>
        <w:t>— </w:t>
      </w:r>
      <w:r w:rsidR="009D4A85" w:rsidRPr="0095276B">
        <w:t>Et quel caractère</w:t>
      </w:r>
      <w:r>
        <w:t xml:space="preserve"> ! </w:t>
      </w:r>
      <w:r w:rsidR="009D4A85" w:rsidRPr="0095276B">
        <w:t>Il y a là plus de dix hommes que r</w:t>
      </w:r>
      <w:r w:rsidR="009D4A85" w:rsidRPr="0095276B">
        <w:t>e</w:t>
      </w:r>
      <w:r w:rsidR="009D4A85" w:rsidRPr="0095276B">
        <w:t>cherche la police</w:t>
      </w:r>
      <w:r>
        <w:t xml:space="preserve">, </w:t>
      </w:r>
      <w:r w:rsidR="009D4A85" w:rsidRPr="0095276B">
        <w:t>confondus avec des musiciens de talent et des peintres connus</w:t>
      </w:r>
      <w:r>
        <w:t>, »</w:t>
      </w:r>
      <w:r w:rsidR="009D4A85" w:rsidRPr="0095276B">
        <w:t xml:space="preserve"> ajoute celui qui sert de cicerone</w:t>
      </w:r>
      <w:r>
        <w:t xml:space="preserve">. </w:t>
      </w:r>
      <w:r w:rsidR="009D4A85" w:rsidRPr="0095276B">
        <w:t>Le gri</w:t>
      </w:r>
      <w:r w:rsidR="009D4A85" w:rsidRPr="0095276B">
        <w:t>n</w:t>
      </w:r>
      <w:r w:rsidR="009D4A85" w:rsidRPr="0095276B">
        <w:t>cheux ne se déclare pas satisfait</w:t>
      </w:r>
      <w:r>
        <w:t> :</w:t>
      </w:r>
    </w:p>
    <w:p w14:paraId="1807B48D" w14:textId="77777777" w:rsidR="006455E5" w:rsidRDefault="006455E5" w:rsidP="002666CE">
      <w:r>
        <w:rPr>
          <w:rFonts w:eastAsia="Georgia" w:cs="Georgia"/>
        </w:rPr>
        <w:t>« </w:t>
      </w:r>
      <w:r w:rsidR="009D4A85" w:rsidRPr="0095276B">
        <w:t>Aux Halles</w:t>
      </w:r>
      <w:r>
        <w:t>…</w:t>
      </w:r>
    </w:p>
    <w:p w14:paraId="55FC7B25" w14:textId="77777777" w:rsidR="006455E5" w:rsidRDefault="006455E5" w:rsidP="002666CE">
      <w:r>
        <w:t>— </w:t>
      </w:r>
      <w:r w:rsidR="009D4A85" w:rsidRPr="0095276B">
        <w:t>Je connais les Halles aussi bien que vous</w:t>
      </w:r>
      <w:r>
        <w:t xml:space="preserve"> ; </w:t>
      </w:r>
      <w:r w:rsidR="009D4A85" w:rsidRPr="0095276B">
        <w:t>il y a là-bas une grossièreté qui me déplaît</w:t>
      </w:r>
      <w:r>
        <w:t xml:space="preserve">. </w:t>
      </w:r>
      <w:r w:rsidR="009D4A85" w:rsidRPr="0095276B">
        <w:t>Ce que je trouve ici de surpr</w:t>
      </w:r>
      <w:r w:rsidR="009D4A85" w:rsidRPr="0095276B">
        <w:t>e</w:t>
      </w:r>
      <w:r w:rsidR="009D4A85" w:rsidRPr="0095276B">
        <w:t>nant</w:t>
      </w:r>
      <w:r>
        <w:t xml:space="preserve">, </w:t>
      </w:r>
      <w:r w:rsidR="009D4A85" w:rsidRPr="0095276B">
        <w:t>c</w:t>
      </w:r>
      <w:r>
        <w:t>’</w:t>
      </w:r>
      <w:r w:rsidR="009D4A85" w:rsidRPr="0095276B">
        <w:t>est l</w:t>
      </w:r>
      <w:r>
        <w:t>’</w:t>
      </w:r>
      <w:r w:rsidR="009D4A85" w:rsidRPr="0095276B">
        <w:t>aisance et le bon ton</w:t>
      </w:r>
      <w:r>
        <w:t xml:space="preserve">. </w:t>
      </w:r>
      <w:r w:rsidR="009D4A85" w:rsidRPr="0095276B">
        <w:t>Et pensez-vous que le trajet pour venir des Italiens ici ne vaille pas la peine d</w:t>
      </w:r>
      <w:r>
        <w:t>’</w:t>
      </w:r>
      <w:r w:rsidR="009D4A85" w:rsidRPr="0095276B">
        <w:t>être vu</w:t>
      </w:r>
      <w:r>
        <w:t> ?</w:t>
      </w:r>
    </w:p>
    <w:p w14:paraId="5EDAB145" w14:textId="77777777" w:rsidR="006455E5" w:rsidRDefault="006455E5" w:rsidP="002666CE">
      <w:r>
        <w:t>— </w:t>
      </w:r>
      <w:r w:rsidR="009D4A85" w:rsidRPr="0095276B">
        <w:t>Quoi</w:t>
      </w:r>
      <w:r>
        <w:t xml:space="preserve"> ! </w:t>
      </w:r>
      <w:r w:rsidR="009D4A85" w:rsidRPr="0095276B">
        <w:t>J</w:t>
      </w:r>
      <w:r>
        <w:t>’</w:t>
      </w:r>
      <w:r w:rsidR="009D4A85" w:rsidRPr="0095276B">
        <w:t>ai manqué quatre fois de me casser les reins dans la montée</w:t>
      </w:r>
      <w:r>
        <w:t xml:space="preserve">, </w:t>
      </w:r>
      <w:r w:rsidR="009D4A85" w:rsidRPr="0095276B">
        <w:t>et cela n</w:t>
      </w:r>
      <w:r>
        <w:t>’</w:t>
      </w:r>
      <w:r w:rsidR="009D4A85" w:rsidRPr="0095276B">
        <w:t>y sentait pas précisément la rose</w:t>
      </w:r>
      <w:r>
        <w:t>.</w:t>
      </w:r>
    </w:p>
    <w:p w14:paraId="62EFAA00" w14:textId="77777777" w:rsidR="006455E5" w:rsidRDefault="006455E5" w:rsidP="002666CE">
      <w:r>
        <w:t>— </w:t>
      </w:r>
      <w:r w:rsidR="009D4A85" w:rsidRPr="0095276B">
        <w:t>Mais vous</w:t>
      </w:r>
      <w:r>
        <w:t xml:space="preserve">, </w:t>
      </w:r>
      <w:r w:rsidR="009D4A85" w:rsidRPr="0095276B">
        <w:t>monsieur Simler</w:t>
      </w:r>
      <w:r>
        <w:t xml:space="preserve">, </w:t>
      </w:r>
      <w:r w:rsidR="009D4A85" w:rsidRPr="0095276B">
        <w:t>qu</w:t>
      </w:r>
      <w:r>
        <w:t>’</w:t>
      </w:r>
      <w:r w:rsidR="009D4A85" w:rsidRPr="0095276B">
        <w:t>en dites-vous</w:t>
      </w:r>
      <w:r>
        <w:t> ?</w:t>
      </w:r>
    </w:p>
    <w:p w14:paraId="56DA1FD1" w14:textId="06CF8A0C" w:rsidR="002666CE" w:rsidRDefault="006455E5" w:rsidP="002666CE">
      <w:r>
        <w:t>— </w:t>
      </w:r>
      <w:r w:rsidR="009D4A85" w:rsidRPr="0095276B">
        <w:t>Moi</w:t>
      </w:r>
      <w:r>
        <w:t> ? »</w:t>
      </w:r>
      <w:r w:rsidR="009D4A85" w:rsidRPr="0095276B">
        <w:t xml:space="preserve"> répond l</w:t>
      </w:r>
      <w:r>
        <w:t>’</w:t>
      </w:r>
      <w:r w:rsidR="009D4A85" w:rsidRPr="0095276B">
        <w:t>Alsacien</w:t>
      </w:r>
      <w:r>
        <w:t xml:space="preserve">, </w:t>
      </w:r>
      <w:r w:rsidR="009D4A85" w:rsidRPr="0095276B">
        <w:t>en assujettissant ses lunettes et en faisant craquer le médius de la main droite dans la paume de la main gauche</w:t>
      </w:r>
      <w:r>
        <w:t>. « </w:t>
      </w:r>
      <w:r w:rsidR="009D4A85" w:rsidRPr="0095276B">
        <w:t>Moi</w:t>
      </w:r>
      <w:r>
        <w:t xml:space="preserve"> ? </w:t>
      </w:r>
      <w:r w:rsidR="009D4A85" w:rsidRPr="0095276B">
        <w:t>Je suis très content</w:t>
      </w:r>
      <w:r>
        <w:t>. »</w:t>
      </w:r>
    </w:p>
    <w:p w14:paraId="4F1AB1FB" w14:textId="77777777" w:rsidR="006455E5" w:rsidRDefault="009D4A85" w:rsidP="002666CE">
      <w:r w:rsidRPr="0095276B">
        <w:t>Sa figure colorée témoigne d</w:t>
      </w:r>
      <w:r w:rsidR="006455E5">
        <w:t>’</w:t>
      </w:r>
      <w:r w:rsidRPr="0095276B">
        <w:t>ailleurs d</w:t>
      </w:r>
      <w:r w:rsidR="006455E5">
        <w:t>’</w:t>
      </w:r>
      <w:r w:rsidRPr="0095276B">
        <w:t>une satisfaction qu</w:t>
      </w:r>
      <w:r w:rsidR="006455E5">
        <w:t>’</w:t>
      </w:r>
      <w:r w:rsidRPr="0095276B">
        <w:t>il aurait mauvaise grâce à nier</w:t>
      </w:r>
      <w:r w:rsidR="006455E5">
        <w:t xml:space="preserve">. </w:t>
      </w:r>
      <w:r w:rsidRPr="0095276B">
        <w:t>La ronde des danseurs ramène d</w:t>
      </w:r>
      <w:r w:rsidRPr="0095276B">
        <w:t>e</w:t>
      </w:r>
      <w:r w:rsidRPr="0095276B">
        <w:t>vant eux la jupe flottante</w:t>
      </w:r>
      <w:r w:rsidR="006455E5">
        <w:t xml:space="preserve">, </w:t>
      </w:r>
      <w:r w:rsidRPr="0095276B">
        <w:t>le regard rêveur et la profonde carn</w:t>
      </w:r>
      <w:r w:rsidRPr="0095276B">
        <w:t>a</w:t>
      </w:r>
      <w:r w:rsidRPr="0095276B">
        <w:t>tion de Cora</w:t>
      </w:r>
      <w:r w:rsidR="006455E5">
        <w:t xml:space="preserve">. </w:t>
      </w:r>
      <w:r w:rsidRPr="0095276B">
        <w:t>Les hommes se taisent</w:t>
      </w:r>
      <w:r w:rsidR="006455E5">
        <w:t xml:space="preserve">. </w:t>
      </w:r>
      <w:r w:rsidRPr="0095276B">
        <w:t>Elle passe</w:t>
      </w:r>
      <w:r w:rsidR="006455E5">
        <w:t xml:space="preserve">. </w:t>
      </w:r>
      <w:r w:rsidRPr="0095276B">
        <w:t>Ils notent</w:t>
      </w:r>
      <w:r w:rsidR="006455E5">
        <w:t xml:space="preserve">, </w:t>
      </w:r>
      <w:r w:rsidRPr="0095276B">
        <w:t>ch</w:t>
      </w:r>
      <w:r w:rsidRPr="0095276B">
        <w:t>a</w:t>
      </w:r>
      <w:r w:rsidRPr="0095276B">
        <w:t>cun à part soi</w:t>
      </w:r>
      <w:r w:rsidR="006455E5">
        <w:t xml:space="preserve">, </w:t>
      </w:r>
      <w:r w:rsidRPr="0095276B">
        <w:t>le geste de son bras posé sur l</w:t>
      </w:r>
      <w:r w:rsidR="006455E5">
        <w:t>’</w:t>
      </w:r>
      <w:r w:rsidRPr="0095276B">
        <w:t>épaule de la rousse Anaïs</w:t>
      </w:r>
      <w:r w:rsidR="006455E5">
        <w:t xml:space="preserve">, </w:t>
      </w:r>
      <w:r w:rsidRPr="0095276B">
        <w:t>et le cou mordoré que sculpte un collier de corail</w:t>
      </w:r>
      <w:r w:rsidR="006455E5">
        <w:t xml:space="preserve">. </w:t>
      </w:r>
      <w:r w:rsidRPr="0095276B">
        <w:t>Les prunelles lointaines errent à nouveau sur eux</w:t>
      </w:r>
      <w:r w:rsidR="006455E5">
        <w:t xml:space="preserve">. </w:t>
      </w:r>
      <w:r w:rsidRPr="0095276B">
        <w:t>Chacun pense avoir saisi un imperceptible cillement à lui seul adressé</w:t>
      </w:r>
      <w:r w:rsidR="006455E5">
        <w:t>.</w:t>
      </w:r>
    </w:p>
    <w:p w14:paraId="58503BA1" w14:textId="77777777" w:rsidR="006455E5" w:rsidRDefault="006455E5" w:rsidP="002666CE">
      <w:r>
        <w:rPr>
          <w:rFonts w:eastAsia="Georgia" w:cs="Georgia"/>
        </w:rPr>
        <w:lastRenderedPageBreak/>
        <w:t>« </w:t>
      </w:r>
      <w:r w:rsidR="009D4A85" w:rsidRPr="0095276B">
        <w:t>Les femmes ne sont vraiment pas mal</w:t>
      </w:r>
      <w:r>
        <w:t>, »</w:t>
      </w:r>
      <w:r w:rsidR="009D4A85" w:rsidRPr="0095276B">
        <w:t xml:space="preserve"> ajoute Joseph en s</w:t>
      </w:r>
      <w:r>
        <w:t>’</w:t>
      </w:r>
      <w:r w:rsidR="009D4A85" w:rsidRPr="0095276B">
        <w:t>étirant</w:t>
      </w:r>
      <w:r>
        <w:t xml:space="preserve">. </w:t>
      </w:r>
      <w:r w:rsidR="009D4A85" w:rsidRPr="0095276B">
        <w:t>Mais son observation tombe dans le silence</w:t>
      </w:r>
      <w:r>
        <w:t xml:space="preserve">. </w:t>
      </w:r>
      <w:r w:rsidR="009D4A85" w:rsidRPr="0095276B">
        <w:t>Quelque chose s</w:t>
      </w:r>
      <w:r>
        <w:t>’</w:t>
      </w:r>
      <w:r w:rsidR="009D4A85" w:rsidRPr="0095276B">
        <w:t>est asséché sous les lèvres</w:t>
      </w:r>
      <w:r>
        <w:t>.</w:t>
      </w:r>
    </w:p>
    <w:p w14:paraId="0CBB86FC" w14:textId="77777777" w:rsidR="006455E5" w:rsidRDefault="006455E5" w:rsidP="002666CE">
      <w:r>
        <w:rPr>
          <w:rFonts w:eastAsia="Georgia" w:cs="Georgia"/>
        </w:rPr>
        <w:t>« </w:t>
      </w:r>
      <w:r w:rsidR="009D4A85" w:rsidRPr="0095276B">
        <w:t>J</w:t>
      </w:r>
      <w:r>
        <w:t>’</w:t>
      </w:r>
      <w:r w:rsidR="009D4A85" w:rsidRPr="0095276B">
        <w:t>aime la valse</w:t>
      </w:r>
      <w:r>
        <w:t>, »</w:t>
      </w:r>
      <w:r w:rsidR="009D4A85" w:rsidRPr="0095276B">
        <w:t xml:space="preserve"> finit par dire un des fumeurs en pe</w:t>
      </w:r>
      <w:r w:rsidR="009D4A85" w:rsidRPr="0095276B">
        <w:t>n</w:t>
      </w:r>
      <w:r w:rsidR="009D4A85" w:rsidRPr="0095276B">
        <w:t>sant au pliement charnu de la hanche de Cora</w:t>
      </w:r>
      <w:r>
        <w:t xml:space="preserve">. </w:t>
      </w:r>
      <w:r w:rsidR="009D4A85" w:rsidRPr="0095276B">
        <w:t>Quelques gr</w:t>
      </w:r>
      <w:r w:rsidR="009D4A85" w:rsidRPr="0095276B">
        <w:t>o</w:t>
      </w:r>
      <w:r w:rsidR="009D4A85" w:rsidRPr="0095276B">
        <w:t>gnements approuvent cette remarque</w:t>
      </w:r>
      <w:r>
        <w:t>.</w:t>
      </w:r>
    </w:p>
    <w:p w14:paraId="643FF3F9" w14:textId="77777777" w:rsidR="006455E5" w:rsidRDefault="009D4A85" w:rsidP="002666CE">
      <w:r w:rsidRPr="0095276B">
        <w:t>Un client parisien offre cette partie fine</w:t>
      </w:r>
      <w:r w:rsidR="006455E5">
        <w:t xml:space="preserve">. </w:t>
      </w:r>
      <w:r w:rsidRPr="0095276B">
        <w:t>C</w:t>
      </w:r>
      <w:r w:rsidR="006455E5">
        <w:t>’</w:t>
      </w:r>
      <w:r w:rsidRPr="0095276B">
        <w:t>est samedi soir</w:t>
      </w:r>
      <w:r w:rsidR="006455E5">
        <w:t xml:space="preserve">. </w:t>
      </w:r>
      <w:r w:rsidRPr="0095276B">
        <w:t>Myrtil et Hippolyte ont admis que Joseph ne pouvait pas refuser l</w:t>
      </w:r>
      <w:r w:rsidR="006455E5">
        <w:t>’</w:t>
      </w:r>
      <w:r w:rsidRPr="0095276B">
        <w:t>invitation</w:t>
      </w:r>
      <w:r w:rsidR="006455E5">
        <w:t xml:space="preserve">. </w:t>
      </w:r>
      <w:r w:rsidRPr="0095276B">
        <w:t>Aussi est-il là heureux et sans remords</w:t>
      </w:r>
      <w:r w:rsidR="006455E5">
        <w:t>.</w:t>
      </w:r>
    </w:p>
    <w:p w14:paraId="2977B348" w14:textId="77777777" w:rsidR="006455E5" w:rsidRDefault="009D4A85" w:rsidP="002666CE">
      <w:r w:rsidRPr="0095276B">
        <w:t>Pour la troisième fois</w:t>
      </w:r>
      <w:r w:rsidR="006455E5">
        <w:t xml:space="preserve">, </w:t>
      </w:r>
      <w:r w:rsidRPr="0095276B">
        <w:t>Cora repasse devant eux</w:t>
      </w:r>
      <w:r w:rsidR="006455E5">
        <w:t xml:space="preserve">. </w:t>
      </w:r>
      <w:r w:rsidRPr="0095276B">
        <w:t>Anaïs mu</w:t>
      </w:r>
      <w:r w:rsidRPr="0095276B">
        <w:t>l</w:t>
      </w:r>
      <w:r w:rsidRPr="0095276B">
        <w:t>tiplie les signes et les pouffements de rire</w:t>
      </w:r>
      <w:r w:rsidR="006455E5">
        <w:t xml:space="preserve">. </w:t>
      </w:r>
      <w:r w:rsidRPr="0095276B">
        <w:t>L</w:t>
      </w:r>
      <w:r w:rsidR="006455E5">
        <w:t>’</w:t>
      </w:r>
      <w:r w:rsidRPr="0095276B">
        <w:t>orchestre s</w:t>
      </w:r>
      <w:r w:rsidR="006455E5">
        <w:t>’</w:t>
      </w:r>
      <w:r w:rsidRPr="0095276B">
        <w:t>arrête</w:t>
      </w:r>
      <w:r w:rsidR="006455E5">
        <w:t xml:space="preserve">. </w:t>
      </w:r>
      <w:r w:rsidRPr="0095276B">
        <w:t>Les cris d</w:t>
      </w:r>
      <w:r w:rsidR="006455E5">
        <w:t>’</w:t>
      </w:r>
      <w:r w:rsidRPr="0095276B">
        <w:t>animaux éclatent</w:t>
      </w:r>
      <w:r w:rsidR="006455E5">
        <w:t xml:space="preserve">. </w:t>
      </w:r>
      <w:r w:rsidRPr="0095276B">
        <w:t>Une courte émotion saisit les qu</w:t>
      </w:r>
      <w:r w:rsidRPr="0095276B">
        <w:t>a</w:t>
      </w:r>
      <w:r w:rsidRPr="0095276B">
        <w:t>tre hommes</w:t>
      </w:r>
      <w:r w:rsidR="006455E5">
        <w:t xml:space="preserve">. </w:t>
      </w:r>
      <w:r w:rsidRPr="0095276B">
        <w:t>Mais</w:t>
      </w:r>
      <w:r w:rsidR="006455E5">
        <w:t xml:space="preserve">, </w:t>
      </w:r>
      <w:r w:rsidRPr="0095276B">
        <w:t>digne comme un marbre antique</w:t>
      </w:r>
      <w:r w:rsidR="006455E5">
        <w:t xml:space="preserve">, </w:t>
      </w:r>
      <w:r w:rsidRPr="0095276B">
        <w:t>Cora se d</w:t>
      </w:r>
      <w:r w:rsidRPr="0095276B">
        <w:t>é</w:t>
      </w:r>
      <w:r w:rsidRPr="0095276B">
        <w:t>tache d</w:t>
      </w:r>
      <w:r w:rsidR="006455E5">
        <w:t>’</w:t>
      </w:r>
      <w:r w:rsidRPr="0095276B">
        <w:t>Anaïs et s</w:t>
      </w:r>
      <w:r w:rsidR="006455E5">
        <w:t>’</w:t>
      </w:r>
      <w:r w:rsidRPr="0095276B">
        <w:t>en va s</w:t>
      </w:r>
      <w:r w:rsidR="006455E5">
        <w:t>’</w:t>
      </w:r>
      <w:r w:rsidRPr="0095276B">
        <w:t>asseoir à sa table</w:t>
      </w:r>
      <w:r w:rsidR="006455E5">
        <w:t>.</w:t>
      </w:r>
    </w:p>
    <w:p w14:paraId="6D66299A" w14:textId="77777777" w:rsidR="006455E5" w:rsidRDefault="006455E5" w:rsidP="002666CE">
      <w:r>
        <w:rPr>
          <w:rFonts w:eastAsia="Georgia" w:cs="Georgia"/>
        </w:rPr>
        <w:t>« </w:t>
      </w:r>
      <w:r w:rsidR="009D4A85" w:rsidRPr="0095276B">
        <w:t>Allons</w:t>
      </w:r>
      <w:r>
        <w:t xml:space="preserve">, </w:t>
      </w:r>
      <w:r w:rsidR="009D4A85" w:rsidRPr="0095276B">
        <w:t>on n</w:t>
      </w:r>
      <w:r>
        <w:t>’</w:t>
      </w:r>
      <w:r w:rsidR="009D4A85" w:rsidRPr="0095276B">
        <w:t>est pas monté ici pour rester vissés sur nos chaises</w:t>
      </w:r>
      <w:r>
        <w:t xml:space="preserve">. </w:t>
      </w:r>
      <w:r w:rsidR="009D4A85" w:rsidRPr="0095276B">
        <w:t>Qui est le meilleur danseur de nous quatre</w:t>
      </w:r>
      <w:r>
        <w:t> ?</w:t>
      </w:r>
    </w:p>
    <w:p w14:paraId="7727E301" w14:textId="702598DC" w:rsidR="002666CE" w:rsidRDefault="006455E5" w:rsidP="002666CE">
      <w:r>
        <w:t>— </w:t>
      </w:r>
      <w:r w:rsidR="009D4A85" w:rsidRPr="0095276B">
        <w:t>Sans doute monsieur Simler</w:t>
      </w:r>
      <w:r>
        <w:t xml:space="preserve">. </w:t>
      </w:r>
      <w:r w:rsidR="009D4A85" w:rsidRPr="0095276B">
        <w:t>Un Alsacien doit aimer la valse</w:t>
      </w:r>
      <w:r>
        <w:t>… »</w:t>
      </w:r>
    </w:p>
    <w:p w14:paraId="3A89F996" w14:textId="77777777" w:rsidR="006455E5" w:rsidRDefault="009D4A85" w:rsidP="002666CE">
      <w:r w:rsidRPr="0095276B">
        <w:t>Joseph ne s</w:t>
      </w:r>
      <w:r w:rsidR="006455E5">
        <w:t>’</w:t>
      </w:r>
      <w:r w:rsidRPr="0095276B">
        <w:t>en défend pas plus de temps qu</w:t>
      </w:r>
      <w:r w:rsidR="006455E5">
        <w:t>’</w:t>
      </w:r>
      <w:r w:rsidRPr="0095276B">
        <w:t>il n</w:t>
      </w:r>
      <w:r w:rsidR="006455E5">
        <w:t>’</w:t>
      </w:r>
      <w:r w:rsidRPr="0095276B">
        <w:t>en faut pour que s</w:t>
      </w:r>
      <w:r w:rsidR="006455E5">
        <w:t>’</w:t>
      </w:r>
      <w:r w:rsidRPr="0095276B">
        <w:t>apaise une chaleur assez soudaine de ses oreilles</w:t>
      </w:r>
      <w:r w:rsidR="006455E5">
        <w:t xml:space="preserve">. </w:t>
      </w:r>
      <w:r w:rsidRPr="0095276B">
        <w:t>Au moment où le violon</w:t>
      </w:r>
      <w:r w:rsidR="006455E5">
        <w:t xml:space="preserve">, </w:t>
      </w:r>
      <w:r w:rsidRPr="0095276B">
        <w:t>rafraîchi de bière</w:t>
      </w:r>
      <w:r w:rsidR="006455E5">
        <w:t xml:space="preserve">, </w:t>
      </w:r>
      <w:r w:rsidRPr="0095276B">
        <w:t>se dresse et donne à son escouade le signal du garde à vous</w:t>
      </w:r>
      <w:r w:rsidR="006455E5">
        <w:t xml:space="preserve">, </w:t>
      </w:r>
      <w:r w:rsidRPr="0095276B">
        <w:t>il se lève et se débarrasse de son pardessus</w:t>
      </w:r>
      <w:r w:rsidR="006455E5">
        <w:t>.</w:t>
      </w:r>
    </w:p>
    <w:p w14:paraId="4FBBB19C" w14:textId="77777777" w:rsidR="006455E5" w:rsidRDefault="009D4A85" w:rsidP="002666CE">
      <w:r w:rsidRPr="0095276B">
        <w:t xml:space="preserve">La salle entière pousse un </w:t>
      </w:r>
      <w:r w:rsidR="006455E5">
        <w:t>« </w:t>
      </w:r>
      <w:r w:rsidRPr="0095276B">
        <w:t>Ha</w:t>
      </w:r>
      <w:r w:rsidR="006455E5">
        <w:t> ! »</w:t>
      </w:r>
      <w:r w:rsidRPr="0095276B">
        <w:t xml:space="preserve"> prolongé</w:t>
      </w:r>
      <w:r w:rsidR="006455E5">
        <w:t xml:space="preserve">. </w:t>
      </w:r>
      <w:r w:rsidRPr="0095276B">
        <w:t>De clins d</w:t>
      </w:r>
      <w:r w:rsidR="006455E5">
        <w:t>’</w:t>
      </w:r>
      <w:r w:rsidRPr="0095276B">
        <w:t>yeux en poussements de coudes et en chuchotements</w:t>
      </w:r>
      <w:r w:rsidR="006455E5">
        <w:t xml:space="preserve">, </w:t>
      </w:r>
      <w:r w:rsidRPr="0095276B">
        <w:t>une so</w:t>
      </w:r>
      <w:r w:rsidRPr="0095276B">
        <w:t>r</w:t>
      </w:r>
      <w:r w:rsidRPr="0095276B">
        <w:t>te d</w:t>
      </w:r>
      <w:r w:rsidR="006455E5">
        <w:t>’</w:t>
      </w:r>
      <w:r w:rsidRPr="0095276B">
        <w:t>attente s</w:t>
      </w:r>
      <w:r w:rsidR="006455E5">
        <w:t>’</w:t>
      </w:r>
      <w:r w:rsidRPr="0095276B">
        <w:t>est répandue autour des quatre bourgeois</w:t>
      </w:r>
      <w:r w:rsidR="006455E5">
        <w:t xml:space="preserve">. </w:t>
      </w:r>
      <w:r w:rsidRPr="0095276B">
        <w:t>Rapins</w:t>
      </w:r>
      <w:r w:rsidR="006455E5">
        <w:t xml:space="preserve">, </w:t>
      </w:r>
      <w:r w:rsidRPr="0095276B">
        <w:t>rôdeurs</w:t>
      </w:r>
      <w:r w:rsidR="006455E5">
        <w:t xml:space="preserve">, </w:t>
      </w:r>
      <w:r w:rsidRPr="0095276B">
        <w:t>ouvriers et filles sont décidés à tirer d</w:t>
      </w:r>
      <w:r w:rsidR="006455E5">
        <w:t>’</w:t>
      </w:r>
      <w:r w:rsidRPr="0095276B">
        <w:t>eux leur distra</w:t>
      </w:r>
      <w:r w:rsidRPr="0095276B">
        <w:t>c</w:t>
      </w:r>
      <w:r w:rsidRPr="0095276B">
        <w:t>tion de ce soir</w:t>
      </w:r>
      <w:r w:rsidR="006455E5">
        <w:t xml:space="preserve">. </w:t>
      </w:r>
      <w:r w:rsidRPr="0095276B">
        <w:t>L</w:t>
      </w:r>
      <w:r w:rsidR="006455E5">
        <w:t>’</w:t>
      </w:r>
      <w:r w:rsidRPr="0095276B">
        <w:t>homme confortablement vêtu doit sa rançon</w:t>
      </w:r>
      <w:r w:rsidR="006455E5">
        <w:t>.</w:t>
      </w:r>
    </w:p>
    <w:p w14:paraId="151B454E" w14:textId="77777777" w:rsidR="006455E5" w:rsidRDefault="009D4A85" w:rsidP="002666CE">
      <w:r w:rsidRPr="0095276B">
        <w:lastRenderedPageBreak/>
        <w:t xml:space="preserve">Le </w:t>
      </w:r>
      <w:r w:rsidR="006455E5">
        <w:t>« </w:t>
      </w:r>
      <w:r w:rsidRPr="0095276B">
        <w:t>Ha</w:t>
      </w:r>
      <w:r w:rsidR="006455E5">
        <w:t> ! »</w:t>
      </w:r>
      <w:r w:rsidRPr="0095276B">
        <w:t xml:space="preserve"> dure et gronde d</w:t>
      </w:r>
      <w:r w:rsidR="006455E5">
        <w:t>’</w:t>
      </w:r>
      <w:r w:rsidRPr="0095276B">
        <w:t>une façon peu cordiale</w:t>
      </w:r>
      <w:r w:rsidR="006455E5">
        <w:t xml:space="preserve">. </w:t>
      </w:r>
      <w:r w:rsidRPr="0095276B">
        <w:t>Les trois fumeurs de cigares pâlissent</w:t>
      </w:r>
      <w:r w:rsidR="006455E5">
        <w:t xml:space="preserve">. </w:t>
      </w:r>
      <w:r w:rsidRPr="0095276B">
        <w:t>Quant à Joseph</w:t>
      </w:r>
      <w:r w:rsidR="006455E5">
        <w:t xml:space="preserve">, </w:t>
      </w:r>
      <w:r w:rsidRPr="0095276B">
        <w:t>carré</w:t>
      </w:r>
      <w:r w:rsidR="006455E5">
        <w:t xml:space="preserve">, </w:t>
      </w:r>
      <w:r w:rsidRPr="0095276B">
        <w:t>tra</w:t>
      </w:r>
      <w:r w:rsidRPr="0095276B">
        <w:t>n</w:t>
      </w:r>
      <w:r w:rsidRPr="0095276B">
        <w:t>quille et souriant</w:t>
      </w:r>
      <w:r w:rsidR="006455E5">
        <w:t xml:space="preserve">, </w:t>
      </w:r>
      <w:r w:rsidRPr="0095276B">
        <w:t>il tourne la tête autour de lui avec surprise</w:t>
      </w:r>
      <w:r w:rsidR="006455E5">
        <w:t>.</w:t>
      </w:r>
    </w:p>
    <w:p w14:paraId="3F1DB774" w14:textId="6E9995F8" w:rsidR="002666CE" w:rsidRDefault="006455E5" w:rsidP="002666CE">
      <w:r>
        <w:t>« </w:t>
      </w:r>
      <w:r w:rsidR="009D4A85" w:rsidRPr="0095276B">
        <w:t>Ira</w:t>
      </w:r>
      <w:r>
        <w:t xml:space="preserve">, </w:t>
      </w:r>
      <w:r w:rsidR="009D4A85" w:rsidRPr="0095276B">
        <w:t>ira pas</w:t>
      </w:r>
      <w:r>
        <w:t xml:space="preserve">, </w:t>
      </w:r>
      <w:r>
        <w:rPr>
          <w:rFonts w:eastAsia="Georgia" w:cs="Georgia"/>
        </w:rPr>
        <w:t xml:space="preserve">– </w:t>
      </w:r>
      <w:proofErr w:type="spellStart"/>
      <w:r w:rsidR="009D4A85" w:rsidRPr="0095276B">
        <w:t>dans</w:t>
      </w:r>
      <w:r>
        <w:t>’</w:t>
      </w:r>
      <w:r w:rsidR="009D4A85" w:rsidRPr="0095276B">
        <w:t>ra</w:t>
      </w:r>
      <w:proofErr w:type="spellEnd"/>
      <w:r>
        <w:t xml:space="preserve">, </w:t>
      </w:r>
      <w:proofErr w:type="spellStart"/>
      <w:r w:rsidR="009D4A85" w:rsidRPr="0095276B">
        <w:t>dans</w:t>
      </w:r>
      <w:r>
        <w:t>’</w:t>
      </w:r>
      <w:r w:rsidR="009D4A85" w:rsidRPr="0095276B">
        <w:t>ra</w:t>
      </w:r>
      <w:proofErr w:type="spellEnd"/>
      <w:r w:rsidR="009D4A85" w:rsidRPr="0095276B">
        <w:t xml:space="preserve"> pas</w:t>
      </w:r>
      <w:r>
        <w:t xml:space="preserve">, </w:t>
      </w:r>
      <w:r>
        <w:rPr>
          <w:rFonts w:eastAsia="Georgia" w:cs="Georgia"/>
        </w:rPr>
        <w:t xml:space="preserve">– </w:t>
      </w:r>
      <w:r w:rsidR="009D4A85" w:rsidRPr="0095276B">
        <w:t>viens donc m</w:t>
      </w:r>
      <w:r>
        <w:t>’</w:t>
      </w:r>
      <w:r w:rsidR="009D4A85" w:rsidRPr="0095276B">
        <w:t>n amour</w:t>
      </w:r>
      <w:r>
        <w:t xml:space="preserve">, </w:t>
      </w:r>
      <w:r>
        <w:rPr>
          <w:rFonts w:eastAsia="Georgia" w:cs="Georgia"/>
        </w:rPr>
        <w:t xml:space="preserve">– </w:t>
      </w:r>
      <w:r w:rsidR="009D4A85" w:rsidRPr="0095276B">
        <w:t>joli blond</w:t>
      </w:r>
      <w:r>
        <w:t xml:space="preserve">, </w:t>
      </w:r>
      <w:r>
        <w:rPr>
          <w:rFonts w:eastAsia="Georgia" w:cs="Georgia"/>
        </w:rPr>
        <w:t xml:space="preserve">– </w:t>
      </w:r>
      <w:proofErr w:type="spellStart"/>
      <w:r w:rsidR="009D4A85" w:rsidRPr="0095276B">
        <w:t>os</w:t>
      </w:r>
      <w:r>
        <w:t>’</w:t>
      </w:r>
      <w:r w:rsidR="009D4A85" w:rsidRPr="0095276B">
        <w:t>ra</w:t>
      </w:r>
      <w:proofErr w:type="spellEnd"/>
      <w:r>
        <w:t xml:space="preserve">, </w:t>
      </w:r>
      <w:proofErr w:type="spellStart"/>
      <w:r w:rsidR="009D4A85" w:rsidRPr="0095276B">
        <w:t>os</w:t>
      </w:r>
      <w:r>
        <w:t>’</w:t>
      </w:r>
      <w:r w:rsidR="009D4A85" w:rsidRPr="0095276B">
        <w:t>ra</w:t>
      </w:r>
      <w:proofErr w:type="spellEnd"/>
      <w:r w:rsidR="009D4A85" w:rsidRPr="0095276B">
        <w:t xml:space="preserve"> pas</w:t>
      </w:r>
      <w:r>
        <w:t xml:space="preserve"> </w:t>
      </w:r>
      <w:r>
        <w:rPr>
          <w:rFonts w:eastAsia="Georgia" w:cs="Georgia"/>
        </w:rPr>
        <w:t xml:space="preserve">– </w:t>
      </w:r>
      <w:r w:rsidR="009D4A85" w:rsidRPr="0095276B">
        <w:t>l</w:t>
      </w:r>
      <w:r>
        <w:t>’</w:t>
      </w:r>
      <w:r w:rsidR="009D4A85" w:rsidRPr="0095276B">
        <w:t>serpent à lunettes</w:t>
      </w:r>
      <w:r>
        <w:t xml:space="preserve"> </w:t>
      </w:r>
      <w:r>
        <w:rPr>
          <w:rFonts w:eastAsia="Georgia" w:cs="Georgia"/>
        </w:rPr>
        <w:t xml:space="preserve">– </w:t>
      </w:r>
      <w:r w:rsidR="009D4A85" w:rsidRPr="0095276B">
        <w:t>qui qu</w:t>
      </w:r>
      <w:r>
        <w:t>’</w:t>
      </w:r>
      <w:r w:rsidR="009D4A85" w:rsidRPr="0095276B">
        <w:t>i va choisir</w:t>
      </w:r>
      <w:r>
        <w:t xml:space="preserve"> ? </w:t>
      </w:r>
      <w:r>
        <w:rPr>
          <w:rFonts w:eastAsia="Georgia" w:cs="Georgia"/>
        </w:rPr>
        <w:t xml:space="preserve">– </w:t>
      </w:r>
      <w:proofErr w:type="spellStart"/>
      <w:r w:rsidR="009D4A85" w:rsidRPr="0095276B">
        <w:t>R</w:t>
      </w:r>
      <w:r>
        <w:t>’</w:t>
      </w:r>
      <w:r w:rsidR="009D4A85" w:rsidRPr="0095276B">
        <w:t>gard</w:t>
      </w:r>
      <w:proofErr w:type="spellEnd"/>
      <w:r>
        <w:t>’</w:t>
      </w:r>
      <w:r w:rsidR="009D4A85" w:rsidRPr="0095276B">
        <w:t xml:space="preserve"> donc par ici</w:t>
      </w:r>
      <w:r>
        <w:t xml:space="preserve"> </w:t>
      </w:r>
      <w:r>
        <w:rPr>
          <w:rFonts w:eastAsia="Georgia" w:cs="Georgia"/>
        </w:rPr>
        <w:t>– ‘</w:t>
      </w:r>
      <w:proofErr w:type="spellStart"/>
      <w:r w:rsidR="009D4A85" w:rsidRPr="0095276B">
        <w:t>l est</w:t>
      </w:r>
      <w:proofErr w:type="spellEnd"/>
      <w:r w:rsidR="009D4A85" w:rsidRPr="0095276B">
        <w:t xml:space="preserve"> trop gros</w:t>
      </w:r>
      <w:r>
        <w:t xml:space="preserve">, </w:t>
      </w:r>
      <w:r w:rsidR="009D4A85" w:rsidRPr="0095276B">
        <w:t>m</w:t>
      </w:r>
      <w:r>
        <w:t>’</w:t>
      </w:r>
      <w:r w:rsidR="009D4A85" w:rsidRPr="0095276B">
        <w:t>dégoûte</w:t>
      </w:r>
      <w:r>
        <w:t xml:space="preserve"> ! </w:t>
      </w:r>
      <w:r>
        <w:rPr>
          <w:rFonts w:eastAsia="Georgia" w:cs="Georgia"/>
        </w:rPr>
        <w:t xml:space="preserve">– </w:t>
      </w:r>
      <w:r w:rsidR="009D4A85" w:rsidRPr="0095276B">
        <w:t>Ha-haha</w:t>
      </w:r>
      <w:r>
        <w:t xml:space="preserve"> ! </w:t>
      </w:r>
      <w:r>
        <w:rPr>
          <w:rFonts w:eastAsia="Georgia" w:cs="Georgia"/>
        </w:rPr>
        <w:t xml:space="preserve">– </w:t>
      </w:r>
      <w:proofErr w:type="spellStart"/>
      <w:r w:rsidR="009D4A85" w:rsidRPr="0095276B">
        <w:t>Crân</w:t>
      </w:r>
      <w:proofErr w:type="spellEnd"/>
      <w:r>
        <w:t>’</w:t>
      </w:r>
      <w:r w:rsidR="009D4A85" w:rsidRPr="0095276B">
        <w:t xml:space="preserve"> pas</w:t>
      </w:r>
      <w:r>
        <w:t xml:space="preserve">, </w:t>
      </w:r>
      <w:r w:rsidR="009D4A85" w:rsidRPr="0095276B">
        <w:t>ç</w:t>
      </w:r>
      <w:r>
        <w:t>’</w:t>
      </w:r>
      <w:r w:rsidR="009D4A85" w:rsidRPr="0095276B">
        <w:t>vaudra mieux</w:t>
      </w:r>
      <w:r>
        <w:t> ! »</w:t>
      </w:r>
    </w:p>
    <w:p w14:paraId="428F902A" w14:textId="77777777" w:rsidR="006455E5" w:rsidRDefault="009D4A85" w:rsidP="002666CE">
      <w:r w:rsidRPr="0095276B">
        <w:t>Cris d</w:t>
      </w:r>
      <w:r w:rsidR="006455E5">
        <w:t>’</w:t>
      </w:r>
      <w:r w:rsidRPr="0095276B">
        <w:t>animaux et bordées de sifflets</w:t>
      </w:r>
      <w:r w:rsidR="006455E5">
        <w:t xml:space="preserve">. </w:t>
      </w:r>
      <w:r w:rsidRPr="0095276B">
        <w:t>Les musiciens reno</w:t>
      </w:r>
      <w:r w:rsidRPr="0095276B">
        <w:t>n</w:t>
      </w:r>
      <w:r w:rsidRPr="0095276B">
        <w:t>cent</w:t>
      </w:r>
      <w:r w:rsidR="006455E5">
        <w:t xml:space="preserve">, </w:t>
      </w:r>
      <w:r w:rsidRPr="0095276B">
        <w:t>et se tournent</w:t>
      </w:r>
      <w:r w:rsidR="006455E5">
        <w:t xml:space="preserve">, </w:t>
      </w:r>
      <w:r w:rsidRPr="0095276B">
        <w:t>intéressés</w:t>
      </w:r>
      <w:r w:rsidR="006455E5">
        <w:t xml:space="preserve">, </w:t>
      </w:r>
      <w:r w:rsidRPr="0095276B">
        <w:t>vers la salle</w:t>
      </w:r>
      <w:r w:rsidR="006455E5">
        <w:t>.</w:t>
      </w:r>
    </w:p>
    <w:p w14:paraId="77715E6D" w14:textId="77777777" w:rsidR="006455E5" w:rsidRDefault="009D4A85" w:rsidP="002666CE">
      <w:r w:rsidRPr="0095276B">
        <w:t>Cependant Joseph s</w:t>
      </w:r>
      <w:r w:rsidR="006455E5">
        <w:t>’</w:t>
      </w:r>
      <w:r w:rsidRPr="0095276B">
        <w:t>est mis en marche</w:t>
      </w:r>
      <w:r w:rsidR="006455E5">
        <w:t xml:space="preserve">, </w:t>
      </w:r>
      <w:r w:rsidRPr="0095276B">
        <w:t>très droit dans sa taille courte</w:t>
      </w:r>
      <w:r w:rsidR="006455E5">
        <w:t xml:space="preserve">. </w:t>
      </w:r>
      <w:r w:rsidRPr="0095276B">
        <w:t>Il n</w:t>
      </w:r>
      <w:r w:rsidR="006455E5">
        <w:t>’</w:t>
      </w:r>
      <w:r w:rsidRPr="0095276B">
        <w:t>hésite pas</w:t>
      </w:r>
      <w:r w:rsidR="006455E5">
        <w:t xml:space="preserve">, </w:t>
      </w:r>
      <w:r w:rsidRPr="0095276B">
        <w:t>et se dirige sur la table où Cora</w:t>
      </w:r>
      <w:r w:rsidR="006455E5">
        <w:t xml:space="preserve">, </w:t>
      </w:r>
      <w:r w:rsidRPr="0095276B">
        <w:t>di</w:t>
      </w:r>
      <w:r w:rsidRPr="0095276B">
        <w:t>s</w:t>
      </w:r>
      <w:r w:rsidRPr="0095276B">
        <w:t>traite et nonchalante</w:t>
      </w:r>
      <w:r w:rsidR="006455E5">
        <w:t xml:space="preserve">, </w:t>
      </w:r>
      <w:r w:rsidRPr="0095276B">
        <w:t>sirote une orangeade</w:t>
      </w:r>
      <w:r w:rsidR="006455E5">
        <w:t>.</w:t>
      </w:r>
    </w:p>
    <w:p w14:paraId="6FD09ED8" w14:textId="189A6DC2" w:rsidR="002666CE" w:rsidRDefault="006455E5" w:rsidP="002666CE">
      <w:r>
        <w:t>« </w:t>
      </w:r>
      <w:r w:rsidR="009D4A85" w:rsidRPr="0095276B">
        <w:t>Mince alors</w:t>
      </w:r>
      <w:r>
        <w:t xml:space="preserve"> ! </w:t>
      </w:r>
      <w:r>
        <w:rPr>
          <w:rFonts w:eastAsia="Georgia" w:cs="Georgia"/>
        </w:rPr>
        <w:t xml:space="preserve">– </w:t>
      </w:r>
      <w:r w:rsidR="009D4A85" w:rsidRPr="0095276B">
        <w:t>non</w:t>
      </w:r>
      <w:r>
        <w:t xml:space="preserve">, </w:t>
      </w:r>
      <w:r w:rsidR="009D4A85" w:rsidRPr="0095276B">
        <w:t>mais</w:t>
      </w:r>
      <w:r>
        <w:t>, ‘</w:t>
      </w:r>
      <w:r w:rsidR="009D4A85" w:rsidRPr="0095276B">
        <w:t>la pas peur</w:t>
      </w:r>
      <w:r>
        <w:t xml:space="preserve"> ! </w:t>
      </w:r>
      <w:r w:rsidR="009D4A85" w:rsidRPr="0095276B">
        <w:t>Cora</w:t>
      </w:r>
      <w:r>
        <w:t xml:space="preserve"> ? </w:t>
      </w:r>
      <w:r>
        <w:rPr>
          <w:rFonts w:eastAsia="Georgia" w:cs="Georgia"/>
        </w:rPr>
        <w:t xml:space="preserve">– </w:t>
      </w:r>
      <w:r w:rsidR="009D4A85" w:rsidRPr="0095276B">
        <w:t>faudrait voir</w:t>
      </w:r>
      <w:r>
        <w:t xml:space="preserve"> ! </w:t>
      </w:r>
      <w:r>
        <w:rPr>
          <w:rFonts w:eastAsia="Georgia" w:cs="Georgia"/>
        </w:rPr>
        <w:t xml:space="preserve">– </w:t>
      </w:r>
      <w:r w:rsidR="009D4A85" w:rsidRPr="0095276B">
        <w:t>hé</w:t>
      </w:r>
      <w:r>
        <w:t xml:space="preserve">, </w:t>
      </w:r>
      <w:r w:rsidR="009D4A85" w:rsidRPr="0095276B">
        <w:t>mimi</w:t>
      </w:r>
      <w:r>
        <w:t xml:space="preserve"> </w:t>
      </w:r>
      <w:r>
        <w:rPr>
          <w:rFonts w:eastAsia="Georgia" w:cs="Georgia"/>
        </w:rPr>
        <w:t xml:space="preserve">– </w:t>
      </w:r>
      <w:r w:rsidR="009D4A85" w:rsidRPr="0095276B">
        <w:t>Mimi</w:t>
      </w:r>
      <w:r>
        <w:t xml:space="preserve"> ! </w:t>
      </w:r>
      <w:r w:rsidR="009D4A85" w:rsidRPr="0095276B">
        <w:t>Mimi</w:t>
      </w:r>
      <w:r>
        <w:t xml:space="preserve"> ! </w:t>
      </w:r>
      <w:r w:rsidR="009D4A85" w:rsidRPr="0095276B">
        <w:t>Psst</w:t>
      </w:r>
      <w:r>
        <w:t xml:space="preserve"> ! </w:t>
      </w:r>
      <w:r>
        <w:rPr>
          <w:rFonts w:eastAsia="Georgia" w:cs="Georgia"/>
        </w:rPr>
        <w:t xml:space="preserve">– </w:t>
      </w:r>
      <w:r w:rsidR="009D4A85" w:rsidRPr="0095276B">
        <w:t>mimi</w:t>
      </w:r>
      <w:r>
        <w:t xml:space="preserve"> ! </w:t>
      </w:r>
      <w:r>
        <w:rPr>
          <w:rFonts w:eastAsia="Georgia" w:cs="Georgia"/>
        </w:rPr>
        <w:t xml:space="preserve">– </w:t>
      </w:r>
      <w:r w:rsidR="009D4A85" w:rsidRPr="0095276B">
        <w:t>par ici</w:t>
      </w:r>
      <w:r>
        <w:t xml:space="preserve"> </w:t>
      </w:r>
      <w:r>
        <w:rPr>
          <w:rFonts w:eastAsia="Georgia" w:cs="Georgia"/>
        </w:rPr>
        <w:t xml:space="preserve">– </w:t>
      </w:r>
      <w:r w:rsidR="009D4A85" w:rsidRPr="0095276B">
        <w:t>r</w:t>
      </w:r>
      <w:r w:rsidR="009D4A85" w:rsidRPr="0095276B">
        <w:t>e</w:t>
      </w:r>
      <w:r w:rsidR="009D4A85" w:rsidRPr="0095276B">
        <w:t>fuse lui</w:t>
      </w:r>
      <w:r>
        <w:t xml:space="preserve">, </w:t>
      </w:r>
      <w:r w:rsidR="009D4A85" w:rsidRPr="0095276B">
        <w:t>Cora</w:t>
      </w:r>
      <w:r>
        <w:t xml:space="preserve"> ! </w:t>
      </w:r>
      <w:r>
        <w:rPr>
          <w:rFonts w:eastAsia="Georgia" w:cs="Georgia"/>
        </w:rPr>
        <w:t xml:space="preserve">– </w:t>
      </w:r>
      <w:r w:rsidR="009D4A85" w:rsidRPr="0095276B">
        <w:t>mimi</w:t>
      </w:r>
      <w:r>
        <w:t xml:space="preserve"> ! </w:t>
      </w:r>
      <w:r>
        <w:rPr>
          <w:rFonts w:eastAsia="Georgia" w:cs="Georgia"/>
        </w:rPr>
        <w:t xml:space="preserve">– </w:t>
      </w:r>
      <w:proofErr w:type="spellStart"/>
      <w:r w:rsidR="009D4A85" w:rsidRPr="0095276B">
        <w:t>os</w:t>
      </w:r>
      <w:r>
        <w:t>’</w:t>
      </w:r>
      <w:r w:rsidR="009D4A85" w:rsidRPr="0095276B">
        <w:t>ra</w:t>
      </w:r>
      <w:proofErr w:type="spellEnd"/>
      <w:r>
        <w:t xml:space="preserve">, </w:t>
      </w:r>
      <w:proofErr w:type="spellStart"/>
      <w:r w:rsidR="009D4A85" w:rsidRPr="0095276B">
        <w:t>os</w:t>
      </w:r>
      <w:r>
        <w:t>’</w:t>
      </w:r>
      <w:r w:rsidR="009D4A85" w:rsidRPr="0095276B">
        <w:t>ra</w:t>
      </w:r>
      <w:proofErr w:type="spellEnd"/>
      <w:r w:rsidR="009D4A85" w:rsidRPr="0095276B">
        <w:t xml:space="preserve"> pas</w:t>
      </w:r>
      <w:r>
        <w:rPr>
          <w:rFonts w:eastAsia="Georgia" w:cs="Georgia"/>
        </w:rPr>
        <w:t> ! »</w:t>
      </w:r>
    </w:p>
    <w:p w14:paraId="6911594A" w14:textId="77777777" w:rsidR="006455E5" w:rsidRDefault="009D4A85" w:rsidP="002666CE">
      <w:r w:rsidRPr="0095276B">
        <w:t>Un long voyou</w:t>
      </w:r>
      <w:r w:rsidR="006455E5">
        <w:t xml:space="preserve">, </w:t>
      </w:r>
      <w:r w:rsidRPr="0095276B">
        <w:t>étroitement vêtu de velours à côtes</w:t>
      </w:r>
      <w:r w:rsidR="006455E5">
        <w:t xml:space="preserve">, </w:t>
      </w:r>
      <w:r w:rsidRPr="0095276B">
        <w:t>s</w:t>
      </w:r>
      <w:r w:rsidR="006455E5">
        <w:t>’</w:t>
      </w:r>
      <w:r w:rsidRPr="0095276B">
        <w:t>en vient en serpentant parmi les chaises le précéder en héraut</w:t>
      </w:r>
      <w:r w:rsidR="006455E5">
        <w:t> :</w:t>
      </w:r>
    </w:p>
    <w:p w14:paraId="28C7582D" w14:textId="53406938" w:rsidR="002666CE" w:rsidRDefault="006455E5" w:rsidP="002666CE">
      <w:r>
        <w:t>« ’</w:t>
      </w:r>
      <w:r w:rsidR="009D4A85" w:rsidRPr="0095276B">
        <w:t>Sieurs dames</w:t>
      </w:r>
      <w:r>
        <w:t> ! ‘</w:t>
      </w:r>
      <w:r w:rsidR="009D4A85" w:rsidRPr="0095276B">
        <w:t xml:space="preserve"> vous présentons </w:t>
      </w:r>
      <w:r>
        <w:t>‘</w:t>
      </w:r>
      <w:r w:rsidR="009D4A85" w:rsidRPr="0095276B">
        <w:t>jourd</w:t>
      </w:r>
      <w:r>
        <w:t>’</w:t>
      </w:r>
      <w:r w:rsidR="009D4A85" w:rsidRPr="0095276B">
        <w:t xml:space="preserve">hui </w:t>
      </w:r>
      <w:r>
        <w:t>‘</w:t>
      </w:r>
      <w:proofErr w:type="spellStart"/>
      <w:r w:rsidR="009D4A85" w:rsidRPr="0095276B">
        <w:t>gn</w:t>
      </w:r>
      <w:proofErr w:type="spellEnd"/>
      <w:r>
        <w:t>’</w:t>
      </w:r>
      <w:r w:rsidR="009D4A85" w:rsidRPr="0095276B">
        <w:t xml:space="preserve"> curiosité naturelle d</w:t>
      </w:r>
      <w:r>
        <w:t>’</w:t>
      </w:r>
      <w:r w:rsidR="009D4A85" w:rsidRPr="0095276B">
        <w:t>premier ord</w:t>
      </w:r>
      <w:r>
        <w:t xml:space="preserve">’, </w:t>
      </w:r>
      <w:r w:rsidR="009D4A85" w:rsidRPr="0095276B">
        <w:t>l</w:t>
      </w:r>
      <w:r>
        <w:t>’</w:t>
      </w:r>
      <w:r w:rsidR="009D4A85" w:rsidRPr="0095276B">
        <w:t>indigène authentique du quartier du Sentier</w:t>
      </w:r>
      <w:r>
        <w:t xml:space="preserve">, </w:t>
      </w:r>
      <w:r w:rsidR="009D4A85" w:rsidRPr="0095276B">
        <w:t>l</w:t>
      </w:r>
      <w:r>
        <w:t>’</w:t>
      </w:r>
      <w:r w:rsidR="009D4A85" w:rsidRPr="0095276B">
        <w:t>vrai et autochtone aborigène des comptoirs à mélasse du Marais</w:t>
      </w:r>
      <w:r>
        <w:t xml:space="preserve">, </w:t>
      </w:r>
      <w:r w:rsidR="009D4A85" w:rsidRPr="0095276B">
        <w:t xml:space="preserve">issu par </w:t>
      </w:r>
      <w:proofErr w:type="spellStart"/>
      <w:r w:rsidR="009D4A85" w:rsidRPr="0095276B">
        <w:t>crois</w:t>
      </w:r>
      <w:r>
        <w:t>’</w:t>
      </w:r>
      <w:r w:rsidR="009D4A85" w:rsidRPr="0095276B">
        <w:t>ment</w:t>
      </w:r>
      <w:proofErr w:type="spellEnd"/>
      <w:r w:rsidR="009D4A85" w:rsidRPr="0095276B">
        <w:t xml:space="preserve"> d</w:t>
      </w:r>
      <w:r>
        <w:t>’</w:t>
      </w:r>
      <w:r w:rsidR="009D4A85" w:rsidRPr="0095276B">
        <w:t>l</w:t>
      </w:r>
      <w:r>
        <w:t>’</w:t>
      </w:r>
      <w:r w:rsidR="009D4A85" w:rsidRPr="0095276B">
        <w:t>ours tardigrade d</w:t>
      </w:r>
      <w:r>
        <w:t>’</w:t>
      </w:r>
      <w:r w:rsidR="009D4A85" w:rsidRPr="0095276B">
        <w:t>la N</w:t>
      </w:r>
      <w:r>
        <w:t>’</w:t>
      </w:r>
      <w:proofErr w:type="spellStart"/>
      <w:r w:rsidR="009D4A85" w:rsidRPr="0095276B">
        <w:t>velle</w:t>
      </w:r>
      <w:proofErr w:type="spellEnd"/>
      <w:r w:rsidR="009D4A85" w:rsidRPr="0095276B">
        <w:t xml:space="preserve"> Zélande et d</w:t>
      </w:r>
      <w:r>
        <w:t>’</w:t>
      </w:r>
      <w:proofErr w:type="spellStart"/>
      <w:r w:rsidR="009D4A85" w:rsidRPr="0095276B">
        <w:t>l</w:t>
      </w:r>
      <w:r>
        <w:t>’</w:t>
      </w:r>
      <w:proofErr w:type="spellEnd"/>
      <w:r w:rsidR="009D4A85" w:rsidRPr="0095276B">
        <w:t xml:space="preserve">la </w:t>
      </w:r>
      <w:proofErr w:type="spellStart"/>
      <w:r w:rsidR="009D4A85" w:rsidRPr="0095276B">
        <w:t>pip</w:t>
      </w:r>
      <w:r>
        <w:t>’</w:t>
      </w:r>
      <w:r w:rsidR="009D4A85" w:rsidRPr="0095276B">
        <w:t>lette</w:t>
      </w:r>
      <w:proofErr w:type="spellEnd"/>
      <w:r w:rsidR="009D4A85" w:rsidRPr="0095276B">
        <w:t xml:space="preserve"> à lunettes</w:t>
      </w:r>
      <w:r>
        <w:t xml:space="preserve">, </w:t>
      </w:r>
      <w:r w:rsidR="009D4A85" w:rsidRPr="0095276B">
        <w:t>variété dite</w:t>
      </w:r>
      <w:r>
        <w:t>… »</w:t>
      </w:r>
    </w:p>
    <w:p w14:paraId="39778636" w14:textId="77777777" w:rsidR="006455E5" w:rsidRDefault="009D4A85" w:rsidP="002666CE">
      <w:r w:rsidRPr="0095276B">
        <w:t>Mais une main se pose sur le velours de l</w:t>
      </w:r>
      <w:r w:rsidR="006455E5">
        <w:t>’</w:t>
      </w:r>
      <w:r w:rsidRPr="0095276B">
        <w:t>épaule</w:t>
      </w:r>
      <w:r w:rsidR="006455E5">
        <w:t xml:space="preserve">, </w:t>
      </w:r>
      <w:r w:rsidRPr="0095276B">
        <w:t>et r</w:t>
      </w:r>
      <w:r w:rsidRPr="0095276B">
        <w:t>e</w:t>
      </w:r>
      <w:r w:rsidRPr="0095276B">
        <w:t>pousse le plaisant sur le côté avec une vigueur significative</w:t>
      </w:r>
      <w:r w:rsidR="006455E5">
        <w:t xml:space="preserve">. </w:t>
      </w:r>
      <w:r w:rsidRPr="0095276B">
        <w:t>La figure ronde</w:t>
      </w:r>
      <w:r w:rsidR="006455E5">
        <w:t xml:space="preserve">, </w:t>
      </w:r>
      <w:r w:rsidRPr="0095276B">
        <w:t>au menton et au front bombés</w:t>
      </w:r>
      <w:r w:rsidR="006455E5">
        <w:t xml:space="preserve">, </w:t>
      </w:r>
      <w:r w:rsidRPr="0095276B">
        <w:t>sanglée d</w:t>
      </w:r>
      <w:r w:rsidR="006455E5">
        <w:t>’</w:t>
      </w:r>
      <w:r w:rsidRPr="0095276B">
        <w:t>une moustache blonde</w:t>
      </w:r>
      <w:r w:rsidR="006455E5">
        <w:t xml:space="preserve">, </w:t>
      </w:r>
      <w:r w:rsidRPr="0095276B">
        <w:t>offre au pitre une coloration telle qu</w:t>
      </w:r>
      <w:r w:rsidR="006455E5">
        <w:t>’</w:t>
      </w:r>
      <w:r w:rsidRPr="0095276B">
        <w:t xml:space="preserve">il </w:t>
      </w:r>
      <w:r w:rsidRPr="0095276B">
        <w:lastRenderedPageBreak/>
        <w:t>s</w:t>
      </w:r>
      <w:r w:rsidR="006455E5">
        <w:t>’</w:t>
      </w:r>
      <w:r w:rsidRPr="0095276B">
        <w:t>empresse de changer son jeu</w:t>
      </w:r>
      <w:r w:rsidR="006455E5">
        <w:t xml:space="preserve">. </w:t>
      </w:r>
      <w:r w:rsidRPr="0095276B">
        <w:t>Il se confond en courbettes de clown</w:t>
      </w:r>
      <w:r w:rsidR="006455E5">
        <w:t>.</w:t>
      </w:r>
    </w:p>
    <w:p w14:paraId="60DF245C" w14:textId="77777777" w:rsidR="006455E5" w:rsidRDefault="009D4A85" w:rsidP="002666CE">
      <w:r w:rsidRPr="0095276B">
        <w:t>La salle est debout</w:t>
      </w:r>
      <w:r w:rsidR="006455E5">
        <w:t xml:space="preserve">. </w:t>
      </w:r>
      <w:r w:rsidRPr="0095276B">
        <w:t>Joseph arrive à Cora</w:t>
      </w:r>
      <w:r w:rsidR="006455E5">
        <w:t xml:space="preserve">. </w:t>
      </w:r>
      <w:r w:rsidRPr="0095276B">
        <w:t>Elle feint de ne l</w:t>
      </w:r>
      <w:r w:rsidR="006455E5">
        <w:t>’</w:t>
      </w:r>
      <w:r w:rsidRPr="0095276B">
        <w:t>avoir pas vu venir</w:t>
      </w:r>
      <w:r w:rsidR="006455E5">
        <w:t xml:space="preserve">, </w:t>
      </w:r>
      <w:r w:rsidRPr="0095276B">
        <w:t>lève la tête</w:t>
      </w:r>
      <w:r w:rsidR="006455E5">
        <w:t xml:space="preserve">, </w:t>
      </w:r>
      <w:r w:rsidRPr="0095276B">
        <w:t>reçoit son sourire</w:t>
      </w:r>
      <w:r w:rsidR="006455E5">
        <w:t xml:space="preserve">, </w:t>
      </w:r>
      <w:r w:rsidRPr="0095276B">
        <w:t>se dresse</w:t>
      </w:r>
      <w:r w:rsidR="006455E5">
        <w:t xml:space="preserve">, </w:t>
      </w:r>
      <w:r w:rsidRPr="0095276B">
        <w:t>et</w:t>
      </w:r>
      <w:r w:rsidR="006455E5">
        <w:t xml:space="preserve">, </w:t>
      </w:r>
      <w:r w:rsidRPr="0095276B">
        <w:t>avec un audacieux regard circulaire</w:t>
      </w:r>
      <w:r w:rsidR="006455E5">
        <w:t xml:space="preserve">, </w:t>
      </w:r>
      <w:r w:rsidRPr="0095276B">
        <w:t>pose son bras nu dans la main qui s</w:t>
      </w:r>
      <w:r w:rsidR="006455E5">
        <w:t>’</w:t>
      </w:r>
      <w:r w:rsidRPr="0095276B">
        <w:t>offre à elle</w:t>
      </w:r>
      <w:r w:rsidR="006455E5">
        <w:t>.</w:t>
      </w:r>
    </w:p>
    <w:p w14:paraId="13D3D373" w14:textId="77777777" w:rsidR="006455E5" w:rsidRDefault="006455E5" w:rsidP="002666CE">
      <w:r>
        <w:t>« </w:t>
      </w:r>
      <w:r w:rsidR="009D4A85" w:rsidRPr="0095276B">
        <w:t>Je vous attendais</w:t>
      </w:r>
      <w:r>
        <w:t>, »</w:t>
      </w:r>
      <w:r w:rsidR="009D4A85" w:rsidRPr="0095276B">
        <w:t xml:space="preserve"> lui dit-elle assez bas</w:t>
      </w:r>
      <w:r>
        <w:t xml:space="preserve">. </w:t>
      </w:r>
      <w:r w:rsidR="009D4A85" w:rsidRPr="0095276B">
        <w:t>Son regard d</w:t>
      </w:r>
      <w:r w:rsidR="009D4A85" w:rsidRPr="0095276B">
        <w:t>é</w:t>
      </w:r>
      <w:r w:rsidR="009D4A85" w:rsidRPr="0095276B">
        <w:t>pouille ces mots de toute vulgarité</w:t>
      </w:r>
      <w:r>
        <w:t>.</w:t>
      </w:r>
    </w:p>
    <w:p w14:paraId="4A1D2F8A" w14:textId="77777777" w:rsidR="006455E5" w:rsidRDefault="009D4A85" w:rsidP="002666CE">
      <w:r w:rsidRPr="0095276B">
        <w:t>La salle éclate en applaudissements</w:t>
      </w:r>
      <w:r w:rsidR="006455E5">
        <w:t xml:space="preserve">. </w:t>
      </w:r>
      <w:r w:rsidRPr="0095276B">
        <w:t>L</w:t>
      </w:r>
      <w:r w:rsidR="006455E5">
        <w:t>’</w:t>
      </w:r>
      <w:r w:rsidRPr="0095276B">
        <w:t>orchestre attaque la valse pour la seconde fois</w:t>
      </w:r>
      <w:r w:rsidR="006455E5">
        <w:t xml:space="preserve">. </w:t>
      </w:r>
      <w:r w:rsidRPr="0095276B">
        <w:t>Nul autre couple ne se présente</w:t>
      </w:r>
      <w:r w:rsidR="006455E5">
        <w:t xml:space="preserve">. </w:t>
      </w:r>
      <w:r w:rsidRPr="0095276B">
        <w:t>J</w:t>
      </w:r>
      <w:r w:rsidRPr="0095276B">
        <w:t>o</w:t>
      </w:r>
      <w:r w:rsidRPr="0095276B">
        <w:t>seph s</w:t>
      </w:r>
      <w:r w:rsidR="006455E5">
        <w:t>’</w:t>
      </w:r>
      <w:r w:rsidRPr="0095276B">
        <w:t>engage sur les planches lavées et inégales du parquet</w:t>
      </w:r>
      <w:r w:rsidR="006455E5">
        <w:t xml:space="preserve">, </w:t>
      </w:r>
      <w:r w:rsidRPr="0095276B">
        <w:t>avec la meilleure danseuse de Montmartre</w:t>
      </w:r>
      <w:r w:rsidR="006455E5">
        <w:t>.</w:t>
      </w:r>
    </w:p>
    <w:p w14:paraId="3FA50182" w14:textId="77777777" w:rsidR="006455E5" w:rsidRDefault="009D4A85" w:rsidP="002666CE">
      <w:r w:rsidRPr="0095276B">
        <w:t xml:space="preserve">Mais </w:t>
      </w:r>
      <w:smartTag w:uri="urn:schemas-microsoft-com:office:smarttags" w:element="PersonName">
        <w:smartTagPr>
          <w:attr w:name="ProductID" w:val="la Meilleure Danseuse"/>
        </w:smartTagPr>
        <w:r w:rsidRPr="0095276B">
          <w:t>la Meilleure Danseuse</w:t>
        </w:r>
      </w:smartTag>
      <w:r w:rsidRPr="0095276B">
        <w:t xml:space="preserve"> reconnaît vite que la partie n</w:t>
      </w:r>
      <w:r w:rsidR="006455E5">
        <w:t>’</w:t>
      </w:r>
      <w:r w:rsidRPr="0095276B">
        <w:t>est pas inégale</w:t>
      </w:r>
      <w:r w:rsidR="006455E5">
        <w:t xml:space="preserve">. </w:t>
      </w:r>
      <w:r w:rsidRPr="0095276B">
        <w:t>La grâce et la légèreté de ce gros garçon sont une surprise</w:t>
      </w:r>
      <w:r w:rsidR="006455E5">
        <w:t xml:space="preserve">. </w:t>
      </w:r>
      <w:r w:rsidRPr="0095276B">
        <w:t>Presque sans mouvements</w:t>
      </w:r>
      <w:r w:rsidR="006455E5">
        <w:t xml:space="preserve">, </w:t>
      </w:r>
      <w:r w:rsidRPr="0095276B">
        <w:t>avec un glissement a</w:t>
      </w:r>
      <w:r w:rsidRPr="0095276B">
        <w:t>i</w:t>
      </w:r>
      <w:r w:rsidRPr="0095276B">
        <w:t>sé des pointes et le balancement voulu des épaules</w:t>
      </w:r>
      <w:r w:rsidR="006455E5">
        <w:t xml:space="preserve">, </w:t>
      </w:r>
      <w:r w:rsidRPr="0095276B">
        <w:t>Joseph S</w:t>
      </w:r>
      <w:r w:rsidRPr="0095276B">
        <w:t>i</w:t>
      </w:r>
      <w:r w:rsidRPr="0095276B">
        <w:t>mler semble commander le rythme et non s</w:t>
      </w:r>
      <w:r w:rsidR="006455E5">
        <w:t>’</w:t>
      </w:r>
      <w:r w:rsidRPr="0095276B">
        <w:t>y astreindre</w:t>
      </w:r>
      <w:r w:rsidR="006455E5">
        <w:t xml:space="preserve">. </w:t>
      </w:r>
      <w:r w:rsidRPr="0095276B">
        <w:t>Il da</w:t>
      </w:r>
      <w:r w:rsidRPr="0095276B">
        <w:t>n</w:t>
      </w:r>
      <w:r w:rsidRPr="0095276B">
        <w:t>se sans efforts</w:t>
      </w:r>
      <w:r w:rsidR="006455E5">
        <w:t xml:space="preserve">, </w:t>
      </w:r>
      <w:r w:rsidRPr="0095276B">
        <w:t>quasiment sous les basques volantes de sa j</w:t>
      </w:r>
      <w:r w:rsidRPr="0095276B">
        <w:t>a</w:t>
      </w:r>
      <w:r w:rsidRPr="0095276B">
        <w:t>quette</w:t>
      </w:r>
      <w:r w:rsidR="006455E5">
        <w:t xml:space="preserve">. </w:t>
      </w:r>
      <w:r w:rsidRPr="0095276B">
        <w:t>Il soutient Cora d</w:t>
      </w:r>
      <w:r w:rsidR="006455E5">
        <w:t>’</w:t>
      </w:r>
      <w:r w:rsidRPr="0095276B">
        <w:t>un geste arrondi et minutieux</w:t>
      </w:r>
      <w:r w:rsidR="006455E5">
        <w:t xml:space="preserve">, </w:t>
      </w:r>
      <w:r w:rsidRPr="0095276B">
        <w:t>comme un objet fragile</w:t>
      </w:r>
      <w:r w:rsidR="006455E5">
        <w:t xml:space="preserve">. </w:t>
      </w:r>
      <w:r w:rsidRPr="0095276B">
        <w:t>Et Cora s</w:t>
      </w:r>
      <w:r w:rsidR="006455E5">
        <w:t>’</w:t>
      </w:r>
      <w:r w:rsidRPr="0095276B">
        <w:t>abandonne à sa dextérité</w:t>
      </w:r>
      <w:r w:rsidR="006455E5">
        <w:t xml:space="preserve">. </w:t>
      </w:r>
      <w:r w:rsidRPr="0095276B">
        <w:t>La salle e</w:t>
      </w:r>
      <w:r w:rsidRPr="0095276B">
        <w:t>n</w:t>
      </w:r>
      <w:r w:rsidRPr="0095276B">
        <w:t>tière accompagne d</w:t>
      </w:r>
      <w:r w:rsidR="006455E5">
        <w:t>’</w:t>
      </w:r>
      <w:r w:rsidRPr="0095276B">
        <w:t>un claquement des pieds</w:t>
      </w:r>
      <w:r w:rsidR="006455E5">
        <w:t xml:space="preserve">, </w:t>
      </w:r>
      <w:r w:rsidRPr="0095276B">
        <w:t>des mains</w:t>
      </w:r>
      <w:r w:rsidR="006455E5">
        <w:t xml:space="preserve">, </w:t>
      </w:r>
      <w:r w:rsidRPr="0095276B">
        <w:t>et d</w:t>
      </w:r>
      <w:r w:rsidR="006455E5">
        <w:t>’</w:t>
      </w:r>
      <w:r w:rsidRPr="0095276B">
        <w:t xml:space="preserve">un </w:t>
      </w:r>
      <w:r w:rsidR="006455E5">
        <w:t>« </w:t>
      </w:r>
      <w:r w:rsidRPr="0095276B">
        <w:t>ha</w:t>
      </w:r>
      <w:r w:rsidR="006455E5">
        <w:t> ! »</w:t>
      </w:r>
      <w:r w:rsidRPr="0095276B">
        <w:t xml:space="preserve"> bref</w:t>
      </w:r>
      <w:r w:rsidR="006455E5">
        <w:t xml:space="preserve">, </w:t>
      </w:r>
      <w:r w:rsidRPr="0095276B">
        <w:t>le premier temps du rythme ternaire</w:t>
      </w:r>
      <w:r w:rsidR="006455E5">
        <w:t xml:space="preserve">. </w:t>
      </w:r>
      <w:r w:rsidRPr="0095276B">
        <w:t>La mesure s</w:t>
      </w:r>
      <w:r w:rsidR="006455E5">
        <w:t>’</w:t>
      </w:r>
      <w:r w:rsidRPr="0095276B">
        <w:t>anime</w:t>
      </w:r>
      <w:r w:rsidR="006455E5">
        <w:t xml:space="preserve">. </w:t>
      </w:r>
      <w:r w:rsidRPr="0095276B">
        <w:t>Aucun effort sur le visage éclairé de Joseph</w:t>
      </w:r>
      <w:r w:rsidR="006455E5">
        <w:t xml:space="preserve">. </w:t>
      </w:r>
      <w:r w:rsidRPr="0095276B">
        <w:t>Il évite la facile giration des fins de valses</w:t>
      </w:r>
      <w:r w:rsidR="006455E5">
        <w:t xml:space="preserve">. </w:t>
      </w:r>
      <w:r w:rsidRPr="0095276B">
        <w:t>Il se contente d</w:t>
      </w:r>
      <w:r w:rsidR="006455E5">
        <w:t>’</w:t>
      </w:r>
      <w:r w:rsidRPr="0095276B">
        <w:t>allonger les pas glissés</w:t>
      </w:r>
      <w:r w:rsidR="006455E5">
        <w:t xml:space="preserve">, </w:t>
      </w:r>
      <w:r w:rsidRPr="0095276B">
        <w:t>et donne à sa danseuse tous les plaisirs de la virtuosité en la promenant autour de soi sans paraître se déplacer</w:t>
      </w:r>
      <w:r w:rsidR="006455E5">
        <w:t>.</w:t>
      </w:r>
    </w:p>
    <w:p w14:paraId="48F3E7A9" w14:textId="77777777" w:rsidR="006455E5" w:rsidRDefault="009D4A85" w:rsidP="002666CE">
      <w:r w:rsidRPr="0095276B">
        <w:t>Quand ces messieurs quittent le bal</w:t>
      </w:r>
      <w:r w:rsidR="006455E5">
        <w:t xml:space="preserve">, </w:t>
      </w:r>
      <w:r w:rsidRPr="0095276B">
        <w:t>une heure plus tard</w:t>
      </w:r>
      <w:r w:rsidR="006455E5">
        <w:t xml:space="preserve">, </w:t>
      </w:r>
      <w:r w:rsidRPr="0095276B">
        <w:t xml:space="preserve">Joseph a décliné nombre de politesses aux tables les plus </w:t>
      </w:r>
      <w:r w:rsidRPr="0095276B">
        <w:lastRenderedPageBreak/>
        <w:t>ma</w:t>
      </w:r>
      <w:r w:rsidRPr="0095276B">
        <w:t>l</w:t>
      </w:r>
      <w:r w:rsidRPr="0095276B">
        <w:t>veillantes tout à l</w:t>
      </w:r>
      <w:r w:rsidR="006455E5">
        <w:t>’</w:t>
      </w:r>
      <w:r w:rsidRPr="0095276B">
        <w:t>heure</w:t>
      </w:r>
      <w:r w:rsidR="006455E5">
        <w:t xml:space="preserve">, </w:t>
      </w:r>
      <w:r w:rsidRPr="0095276B">
        <w:t>et le client riche a essuyé le feu de deux ou trois conversations avec les consommateurs voisins</w:t>
      </w:r>
      <w:r w:rsidR="006455E5">
        <w:t>.</w:t>
      </w:r>
    </w:p>
    <w:p w14:paraId="570EEC0D" w14:textId="77777777" w:rsidR="006455E5" w:rsidRDefault="006455E5" w:rsidP="002666CE">
      <w:r>
        <w:t>« </w:t>
      </w:r>
      <w:r w:rsidR="009D4A85" w:rsidRPr="0095276B">
        <w:t>Heureux coquin</w:t>
      </w:r>
      <w:r>
        <w:t> ! »</w:t>
      </w:r>
      <w:r w:rsidR="009D4A85" w:rsidRPr="0095276B">
        <w:t xml:space="preserve"> dit le client riche à l</w:t>
      </w:r>
      <w:r>
        <w:t>’</w:t>
      </w:r>
      <w:r w:rsidR="009D4A85" w:rsidRPr="0095276B">
        <w:t>Alsacien en lui pinçant le bras</w:t>
      </w:r>
      <w:r>
        <w:t xml:space="preserve">. </w:t>
      </w:r>
      <w:r w:rsidR="009D4A85" w:rsidRPr="0095276B">
        <w:t>La nuit reçoit l</w:t>
      </w:r>
      <w:r>
        <w:t>’</w:t>
      </w:r>
      <w:r w:rsidR="009D4A85" w:rsidRPr="0095276B">
        <w:t>hommage du sourire de Joseph</w:t>
      </w:r>
      <w:r>
        <w:t>.</w:t>
      </w:r>
    </w:p>
    <w:p w14:paraId="15F9FFC3" w14:textId="77777777" w:rsidR="006455E5" w:rsidRDefault="009D4A85" w:rsidP="002666CE">
      <w:r w:rsidRPr="0095276B">
        <w:t>Une dépêche annoncera à Vendeuvre son retour par le de</w:t>
      </w:r>
      <w:r w:rsidRPr="0095276B">
        <w:t>r</w:t>
      </w:r>
      <w:r w:rsidRPr="0095276B">
        <w:t>nier train du dimanche soir</w:t>
      </w:r>
      <w:r w:rsidR="006455E5">
        <w:t xml:space="preserve">. </w:t>
      </w:r>
      <w:r w:rsidRPr="0095276B">
        <w:t>Tintin ne fera pas avec son oncle sa promenade hebdomadaire</w:t>
      </w:r>
      <w:r w:rsidR="006455E5">
        <w:t xml:space="preserve">, </w:t>
      </w:r>
      <w:r w:rsidRPr="0095276B">
        <w:t>Laure n</w:t>
      </w:r>
      <w:r w:rsidR="006455E5">
        <w:t>’</w:t>
      </w:r>
      <w:r w:rsidRPr="0095276B">
        <w:t>aura pas sa sérénade de fl</w:t>
      </w:r>
      <w:r w:rsidRPr="0095276B">
        <w:t>û</w:t>
      </w:r>
      <w:r w:rsidRPr="0095276B">
        <w:t>te des après-dîners de fête</w:t>
      </w:r>
      <w:r w:rsidR="006455E5">
        <w:t>.</w:t>
      </w:r>
    </w:p>
    <w:p w14:paraId="46E4DCB8" w14:textId="77777777" w:rsidR="006455E5" w:rsidRDefault="009D4A85" w:rsidP="002666CE">
      <w:r w:rsidRPr="0095276B">
        <w:t>En revanche</w:t>
      </w:r>
      <w:r w:rsidR="006455E5">
        <w:t xml:space="preserve">, </w:t>
      </w:r>
      <w:r w:rsidRPr="0095276B">
        <w:t>Cora surprise reçoit l</w:t>
      </w:r>
      <w:r w:rsidR="006455E5">
        <w:t>’</w:t>
      </w:r>
      <w:r w:rsidRPr="0095276B">
        <w:t>hommage d</w:t>
      </w:r>
      <w:r w:rsidR="006455E5">
        <w:t>’</w:t>
      </w:r>
      <w:r w:rsidRPr="0095276B">
        <w:t>une sensu</w:t>
      </w:r>
      <w:r w:rsidRPr="0095276B">
        <w:t>a</w:t>
      </w:r>
      <w:r w:rsidRPr="0095276B">
        <w:t>lité dont la fougue l</w:t>
      </w:r>
      <w:r w:rsidR="006455E5">
        <w:t>’</w:t>
      </w:r>
      <w:r w:rsidRPr="0095276B">
        <w:t>étonne moins que la délicatesse</w:t>
      </w:r>
      <w:r w:rsidR="006455E5">
        <w:t xml:space="preserve">. </w:t>
      </w:r>
      <w:r w:rsidRPr="0095276B">
        <w:t>Et Joseph n</w:t>
      </w:r>
      <w:r w:rsidR="006455E5">
        <w:t>’</w:t>
      </w:r>
      <w:r w:rsidRPr="0095276B">
        <w:t>épuise pas</w:t>
      </w:r>
      <w:r w:rsidR="006455E5">
        <w:t xml:space="preserve">, </w:t>
      </w:r>
      <w:r w:rsidRPr="0095276B">
        <w:t>en vingt heures de rigoureux tête-à-tête</w:t>
      </w:r>
      <w:r w:rsidR="006455E5">
        <w:t xml:space="preserve">, </w:t>
      </w:r>
      <w:r w:rsidRPr="0095276B">
        <w:t>la déco</w:t>
      </w:r>
      <w:r w:rsidRPr="0095276B">
        <w:t>u</w:t>
      </w:r>
      <w:r w:rsidRPr="0095276B">
        <w:t>verte de merveilles tant raffinées que naturelles</w:t>
      </w:r>
      <w:r w:rsidR="006455E5">
        <w:t>.</w:t>
      </w:r>
    </w:p>
    <w:p w14:paraId="3A4EE207" w14:textId="77777777" w:rsidR="006455E5" w:rsidRDefault="009D4A85" w:rsidP="002666CE">
      <w:r w:rsidRPr="0095276B">
        <w:t>Il lui a fallu attendre ses vingt-neuf ans pour goûter d</w:t>
      </w:r>
      <w:r w:rsidR="006455E5">
        <w:t>’</w:t>
      </w:r>
      <w:r w:rsidRPr="0095276B">
        <w:t>un bonheur qui veut être conquis même après avoir été acheté</w:t>
      </w:r>
      <w:r w:rsidR="006455E5">
        <w:t xml:space="preserve">, </w:t>
      </w:r>
      <w:r w:rsidRPr="0095276B">
        <w:t>et d</w:t>
      </w:r>
      <w:r w:rsidR="006455E5">
        <w:t>’</w:t>
      </w:r>
      <w:r w:rsidRPr="0095276B">
        <w:t>une bouche qui ne connaît pas la servitude</w:t>
      </w:r>
      <w:r w:rsidR="006455E5">
        <w:t>.</w:t>
      </w:r>
    </w:p>
    <w:p w14:paraId="1F861EC3" w14:textId="77777777" w:rsidR="006455E5" w:rsidRDefault="009D4A85" w:rsidP="002666CE">
      <w:r w:rsidRPr="0095276B">
        <w:t>Tout plaisir ne serait donc pas en lui</w:t>
      </w:r>
      <w:r w:rsidR="006455E5">
        <w:t xml:space="preserve"> ? </w:t>
      </w:r>
      <w:r w:rsidRPr="0095276B">
        <w:t>Et les jeux de la vie ne vaudraient-ils</w:t>
      </w:r>
      <w:r w:rsidR="006455E5">
        <w:t xml:space="preserve">, </w:t>
      </w:r>
      <w:r w:rsidRPr="0095276B">
        <w:t>finalement</w:t>
      </w:r>
      <w:r w:rsidR="006455E5">
        <w:t xml:space="preserve">, </w:t>
      </w:r>
      <w:r w:rsidRPr="0095276B">
        <w:t>que ce que vaut le partenaire</w:t>
      </w:r>
      <w:r w:rsidR="006455E5">
        <w:t> ?</w:t>
      </w:r>
    </w:p>
    <w:p w14:paraId="784131CC" w14:textId="7F41EF4B" w:rsidR="009D4A85" w:rsidRPr="0095276B" w:rsidRDefault="009D4A85" w:rsidP="006455E5">
      <w:pPr>
        <w:pStyle w:val="Titre2"/>
        <w:pageBreakBefore/>
        <w:rPr>
          <w:szCs w:val="44"/>
        </w:rPr>
      </w:pPr>
      <w:bookmarkStart w:id="31" w:name="_Toc197888834"/>
      <w:r w:rsidRPr="0095276B">
        <w:rPr>
          <w:szCs w:val="44"/>
        </w:rPr>
        <w:lastRenderedPageBreak/>
        <w:t>12</w:t>
      </w:r>
      <w:bookmarkEnd w:id="31"/>
      <w:r w:rsidRPr="0095276B">
        <w:rPr>
          <w:szCs w:val="44"/>
        </w:rPr>
        <w:br/>
      </w:r>
    </w:p>
    <w:p w14:paraId="05A27610" w14:textId="77777777" w:rsidR="006455E5" w:rsidRDefault="009D4A85" w:rsidP="002666CE">
      <w:r w:rsidRPr="0095276B">
        <w:t>Joseph est un peu las</w:t>
      </w:r>
      <w:r w:rsidR="006455E5">
        <w:t xml:space="preserve">, </w:t>
      </w:r>
      <w:r w:rsidRPr="0095276B">
        <w:t>quand il monte</w:t>
      </w:r>
      <w:r w:rsidR="006455E5">
        <w:t xml:space="preserve">, </w:t>
      </w:r>
      <w:r w:rsidRPr="0095276B">
        <w:t>le lendemain soir</w:t>
      </w:r>
      <w:r w:rsidR="006455E5">
        <w:t xml:space="preserve">, </w:t>
      </w:r>
      <w:r w:rsidRPr="0095276B">
        <w:t>dans son compartiment de seconde</w:t>
      </w:r>
      <w:r w:rsidR="006455E5">
        <w:t xml:space="preserve">. </w:t>
      </w:r>
      <w:r w:rsidRPr="0095276B">
        <w:t>Novembre envoie la plus aigre de ses bises par les fentes de la boiserie</w:t>
      </w:r>
      <w:r w:rsidR="006455E5">
        <w:t xml:space="preserve">. </w:t>
      </w:r>
      <w:r w:rsidRPr="0095276B">
        <w:t>Le jeune homme s</w:t>
      </w:r>
      <w:r w:rsidR="006455E5">
        <w:t>’</w:t>
      </w:r>
      <w:r w:rsidRPr="0095276B">
        <w:t>allonge sur l</w:t>
      </w:r>
      <w:r w:rsidR="006455E5">
        <w:t>’</w:t>
      </w:r>
      <w:r w:rsidRPr="0095276B">
        <w:t>étroite banquette de drap bleu</w:t>
      </w:r>
      <w:r w:rsidR="006455E5">
        <w:t xml:space="preserve">, </w:t>
      </w:r>
      <w:r w:rsidRPr="0095276B">
        <w:t>pousse un soupir et ferme les yeux</w:t>
      </w:r>
      <w:r w:rsidR="006455E5">
        <w:t>.</w:t>
      </w:r>
    </w:p>
    <w:p w14:paraId="17C2635B" w14:textId="77777777" w:rsidR="006455E5" w:rsidRDefault="009D4A85" w:rsidP="002666CE">
      <w:r w:rsidRPr="0095276B">
        <w:t>Une cascade</w:t>
      </w:r>
      <w:r w:rsidR="006455E5">
        <w:t xml:space="preserve">, </w:t>
      </w:r>
      <w:r w:rsidRPr="0095276B">
        <w:t>sèche comme la chute d</w:t>
      </w:r>
      <w:r w:rsidR="006455E5">
        <w:t>’</w:t>
      </w:r>
      <w:r w:rsidRPr="0095276B">
        <w:t>une pile d</w:t>
      </w:r>
      <w:r w:rsidR="006455E5">
        <w:t>’</w:t>
      </w:r>
      <w:r w:rsidRPr="0095276B">
        <w:t>assiettes</w:t>
      </w:r>
      <w:r w:rsidR="006455E5">
        <w:t xml:space="preserve">, </w:t>
      </w:r>
      <w:r w:rsidRPr="0095276B">
        <w:t>éclate si près de lui qu</w:t>
      </w:r>
      <w:r w:rsidR="006455E5">
        <w:t>’</w:t>
      </w:r>
      <w:r w:rsidRPr="0095276B">
        <w:t>il se dresse sur son séant en poussant coup sur coup quelques exclamations</w:t>
      </w:r>
      <w:r w:rsidR="006455E5">
        <w:t xml:space="preserve">. </w:t>
      </w:r>
      <w:r w:rsidRPr="0095276B">
        <w:t>Un jeune homme se pe</w:t>
      </w:r>
      <w:r w:rsidRPr="0095276B">
        <w:t>n</w:t>
      </w:r>
      <w:r w:rsidRPr="0095276B">
        <w:t>che au-dessus de lui avec une expression confuse</w:t>
      </w:r>
      <w:r w:rsidR="006455E5">
        <w:t>.</w:t>
      </w:r>
    </w:p>
    <w:p w14:paraId="658EE288" w14:textId="77777777" w:rsidR="006455E5" w:rsidRDefault="006455E5" w:rsidP="002666CE">
      <w:r>
        <w:rPr>
          <w:rFonts w:eastAsia="Georgia" w:cs="Georgia"/>
        </w:rPr>
        <w:t>« </w:t>
      </w:r>
      <w:r w:rsidR="009D4A85" w:rsidRPr="0095276B">
        <w:t>J</w:t>
      </w:r>
      <w:r>
        <w:t>’</w:t>
      </w:r>
      <w:r w:rsidR="009D4A85" w:rsidRPr="0095276B">
        <w:t>ai dû vous prévenir</w:t>
      </w:r>
      <w:r>
        <w:t xml:space="preserve">. </w:t>
      </w:r>
      <w:r w:rsidR="009D4A85" w:rsidRPr="0095276B">
        <w:t>Excusez-moi de vous avoir réveillé</w:t>
      </w:r>
      <w:r>
        <w:t xml:space="preserve">, </w:t>
      </w:r>
      <w:r w:rsidR="009D4A85" w:rsidRPr="0095276B">
        <w:t>mais nous arrivons</w:t>
      </w:r>
      <w:r>
        <w:t>.</w:t>
      </w:r>
    </w:p>
    <w:p w14:paraId="41695037" w14:textId="77777777" w:rsidR="006455E5" w:rsidRDefault="006455E5" w:rsidP="002666CE">
      <w:r>
        <w:t>— </w:t>
      </w:r>
      <w:r w:rsidR="009D4A85" w:rsidRPr="0095276B">
        <w:t>Nous arrivons</w:t>
      </w:r>
      <w:r>
        <w:t xml:space="preserve"> ? </w:t>
      </w:r>
      <w:r w:rsidR="009D4A85" w:rsidRPr="0095276B">
        <w:t>Où ça</w:t>
      </w:r>
      <w:r>
        <w:t> ?</w:t>
      </w:r>
    </w:p>
    <w:p w14:paraId="0415B3F5" w14:textId="359572FE" w:rsidR="002666CE" w:rsidRDefault="006455E5" w:rsidP="002666CE">
      <w:r>
        <w:t>— </w:t>
      </w:r>
      <w:r w:rsidR="009D4A85" w:rsidRPr="0095276B">
        <w:t>À Vendeuvre</w:t>
      </w:r>
      <w:r>
        <w:t>. »</w:t>
      </w:r>
    </w:p>
    <w:p w14:paraId="60F67E54" w14:textId="77777777" w:rsidR="006455E5" w:rsidRDefault="009D4A85" w:rsidP="002666CE">
      <w:r w:rsidRPr="0095276B">
        <w:t>Le jeune homme sourit sans parvenir à cacher une sorte d</w:t>
      </w:r>
      <w:r w:rsidR="006455E5">
        <w:t>’</w:t>
      </w:r>
      <w:r w:rsidRPr="0095276B">
        <w:t>admiration</w:t>
      </w:r>
      <w:r w:rsidR="006455E5">
        <w:t xml:space="preserve">. </w:t>
      </w:r>
      <w:r w:rsidRPr="0095276B">
        <w:t>Le train broie des aiguilles sous lui</w:t>
      </w:r>
      <w:r w:rsidR="006455E5">
        <w:t xml:space="preserve">, </w:t>
      </w:r>
      <w:r w:rsidRPr="0095276B">
        <w:t>et semble la</w:t>
      </w:r>
      <w:r w:rsidRPr="0095276B">
        <w:t>n</w:t>
      </w:r>
      <w:r w:rsidRPr="0095276B">
        <w:t>cé à travers la nuit sur un tintamarre de pavés</w:t>
      </w:r>
      <w:r w:rsidR="006455E5">
        <w:t>.</w:t>
      </w:r>
    </w:p>
    <w:p w14:paraId="599DF492" w14:textId="77777777" w:rsidR="006455E5" w:rsidRDefault="006455E5" w:rsidP="002666CE">
      <w:r>
        <w:rPr>
          <w:rFonts w:eastAsia="Georgia" w:cs="Georgia"/>
        </w:rPr>
        <w:t>« </w:t>
      </w:r>
      <w:r w:rsidR="009D4A85" w:rsidRPr="0095276B">
        <w:t>Bon Dieu</w:t>
      </w:r>
      <w:r>
        <w:t xml:space="preserve"> ! </w:t>
      </w:r>
      <w:r w:rsidR="009D4A85" w:rsidRPr="0095276B">
        <w:t>Il y a donc quatre heures que je dors</w:t>
      </w:r>
      <w:r>
        <w:t xml:space="preserve"> ? </w:t>
      </w:r>
      <w:r w:rsidR="009D4A85" w:rsidRPr="0095276B">
        <w:t>Merci</w:t>
      </w:r>
      <w:r>
        <w:t xml:space="preserve">, </w:t>
      </w:r>
      <w:r w:rsidR="009D4A85" w:rsidRPr="0095276B">
        <w:t>Monsieur</w:t>
      </w:r>
      <w:r>
        <w:t>, »</w:t>
      </w:r>
      <w:r w:rsidR="009D4A85" w:rsidRPr="0095276B">
        <w:t xml:space="preserve"> ajoute Joseph</w:t>
      </w:r>
      <w:r>
        <w:t xml:space="preserve">, </w:t>
      </w:r>
      <w:r w:rsidR="009D4A85" w:rsidRPr="0095276B">
        <w:t>en se remettant debout</w:t>
      </w:r>
      <w:r>
        <w:t xml:space="preserve">. </w:t>
      </w:r>
      <w:r w:rsidR="009D4A85" w:rsidRPr="0095276B">
        <w:t>Il s</w:t>
      </w:r>
      <w:r>
        <w:t>’</w:t>
      </w:r>
      <w:r w:rsidR="009D4A85" w:rsidRPr="0095276B">
        <w:t>aperçoit qu</w:t>
      </w:r>
      <w:r>
        <w:t>’</w:t>
      </w:r>
      <w:r w:rsidR="009D4A85" w:rsidRPr="0095276B">
        <w:t>il est dispos et réveillé</w:t>
      </w:r>
      <w:r>
        <w:t>.</w:t>
      </w:r>
    </w:p>
    <w:p w14:paraId="272011ED" w14:textId="77777777" w:rsidR="006455E5" w:rsidRDefault="006455E5" w:rsidP="002666CE">
      <w:r>
        <w:rPr>
          <w:rFonts w:eastAsia="Georgia" w:cs="Georgia"/>
        </w:rPr>
        <w:t>« </w:t>
      </w:r>
      <w:r w:rsidR="009D4A85" w:rsidRPr="0095276B">
        <w:t>Ho</w:t>
      </w:r>
      <w:r>
        <w:t xml:space="preserve">, </w:t>
      </w:r>
      <w:r w:rsidR="009D4A85" w:rsidRPr="0095276B">
        <w:t>c</w:t>
      </w:r>
      <w:r>
        <w:t>’</w:t>
      </w:r>
      <w:r w:rsidR="009D4A85" w:rsidRPr="0095276B">
        <w:t>est le moindre des services</w:t>
      </w:r>
      <w:r>
        <w:t xml:space="preserve">, </w:t>
      </w:r>
      <w:r w:rsidR="009D4A85" w:rsidRPr="0095276B">
        <w:t>Monsieur</w:t>
      </w:r>
      <w:r>
        <w:t>, »</w:t>
      </w:r>
      <w:r w:rsidR="009D4A85" w:rsidRPr="0095276B">
        <w:t xml:space="preserve"> dit le jeune homme avec l</w:t>
      </w:r>
      <w:r>
        <w:t>’</w:t>
      </w:r>
      <w:r w:rsidR="009D4A85" w:rsidRPr="0095276B">
        <w:t>intention évidente de ne pas laisser tomber la conversation</w:t>
      </w:r>
      <w:r>
        <w:t xml:space="preserve">. </w:t>
      </w:r>
      <w:r w:rsidR="009D4A85" w:rsidRPr="0095276B">
        <w:t>Joseph croit le reconnaître</w:t>
      </w:r>
      <w:r>
        <w:t xml:space="preserve">. </w:t>
      </w:r>
      <w:r w:rsidR="009D4A85" w:rsidRPr="0095276B">
        <w:t>C</w:t>
      </w:r>
      <w:r>
        <w:t>’</w:t>
      </w:r>
      <w:r w:rsidR="009D4A85" w:rsidRPr="0095276B">
        <w:t>est un grand garçon élégamment habillé</w:t>
      </w:r>
      <w:r>
        <w:t xml:space="preserve">, </w:t>
      </w:r>
      <w:r w:rsidR="009D4A85" w:rsidRPr="0095276B">
        <w:t>aux yeux bruns rapprochés de part et d</w:t>
      </w:r>
      <w:r>
        <w:t>’</w:t>
      </w:r>
      <w:r w:rsidR="009D4A85" w:rsidRPr="0095276B">
        <w:t>a</w:t>
      </w:r>
      <w:r w:rsidR="009D4A85" w:rsidRPr="0095276B">
        <w:t>u</w:t>
      </w:r>
      <w:r w:rsidR="009D4A85" w:rsidRPr="0095276B">
        <w:t>tre d</w:t>
      </w:r>
      <w:r>
        <w:t>’</w:t>
      </w:r>
      <w:r w:rsidR="009D4A85" w:rsidRPr="0095276B">
        <w:t>un long nez</w:t>
      </w:r>
      <w:r>
        <w:t xml:space="preserve"> ; </w:t>
      </w:r>
      <w:r w:rsidR="009D4A85" w:rsidRPr="0095276B">
        <w:t xml:space="preserve">la moustache blonde cache </w:t>
      </w:r>
      <w:r w:rsidR="009D4A85" w:rsidRPr="0095276B">
        <w:lastRenderedPageBreak/>
        <w:t>à peine une bo</w:t>
      </w:r>
      <w:r w:rsidR="009D4A85" w:rsidRPr="0095276B">
        <w:t>u</w:t>
      </w:r>
      <w:r w:rsidR="009D4A85" w:rsidRPr="0095276B">
        <w:t>che fine</w:t>
      </w:r>
      <w:r>
        <w:t xml:space="preserve"> ; </w:t>
      </w:r>
      <w:r w:rsidR="009D4A85" w:rsidRPr="0095276B">
        <w:t>l</w:t>
      </w:r>
      <w:r>
        <w:t>’</w:t>
      </w:r>
      <w:r w:rsidR="009D4A85" w:rsidRPr="0095276B">
        <w:t>expression</w:t>
      </w:r>
      <w:r>
        <w:t xml:space="preserve">, </w:t>
      </w:r>
      <w:r w:rsidR="009D4A85" w:rsidRPr="0095276B">
        <w:t>composée de discrétion mondaine</w:t>
      </w:r>
      <w:r>
        <w:t xml:space="preserve">, </w:t>
      </w:r>
      <w:r w:rsidR="009D4A85" w:rsidRPr="0095276B">
        <w:t>d</w:t>
      </w:r>
      <w:r>
        <w:t>’</w:t>
      </w:r>
      <w:r w:rsidR="009D4A85" w:rsidRPr="0095276B">
        <w:t>ir</w:t>
      </w:r>
      <w:r w:rsidR="009D4A85" w:rsidRPr="0095276B">
        <w:t>o</w:t>
      </w:r>
      <w:r w:rsidR="009D4A85" w:rsidRPr="0095276B">
        <w:t>nie féminine et de cette courtoisie glacée qu</w:t>
      </w:r>
      <w:r>
        <w:t>’</w:t>
      </w:r>
      <w:r w:rsidR="009D4A85" w:rsidRPr="0095276B">
        <w:t>enseignent les Bons Pères</w:t>
      </w:r>
      <w:r>
        <w:t xml:space="preserve">, </w:t>
      </w:r>
      <w:r w:rsidR="009D4A85" w:rsidRPr="0095276B">
        <w:t>est dominée par un air de bonne foi et de naïveté surpr</w:t>
      </w:r>
      <w:r w:rsidR="009D4A85" w:rsidRPr="0095276B">
        <w:t>e</w:t>
      </w:r>
      <w:r w:rsidR="009D4A85" w:rsidRPr="0095276B">
        <w:t>nantes</w:t>
      </w:r>
      <w:r>
        <w:t xml:space="preserve">. </w:t>
      </w:r>
      <w:r w:rsidR="009D4A85" w:rsidRPr="0095276B">
        <w:t>Joseph se met à rire</w:t>
      </w:r>
      <w:r>
        <w:t>.</w:t>
      </w:r>
    </w:p>
    <w:p w14:paraId="3A654C3A" w14:textId="77777777" w:rsidR="006455E5" w:rsidRDefault="006455E5" w:rsidP="002666CE">
      <w:r>
        <w:t>— </w:t>
      </w:r>
      <w:r w:rsidR="009D4A85" w:rsidRPr="0095276B">
        <w:t>Sans vous</w:t>
      </w:r>
      <w:r>
        <w:t xml:space="preserve">, </w:t>
      </w:r>
      <w:r w:rsidR="009D4A85" w:rsidRPr="0095276B">
        <w:t>je ne me réveillais qu</w:t>
      </w:r>
      <w:r>
        <w:t>’</w:t>
      </w:r>
      <w:r w:rsidR="009D4A85" w:rsidRPr="0095276B">
        <w:t>en gare de Bordeaux</w:t>
      </w:r>
      <w:r>
        <w:t>.</w:t>
      </w:r>
    </w:p>
    <w:p w14:paraId="796E9DF9" w14:textId="77777777" w:rsidR="006455E5" w:rsidRDefault="006455E5" w:rsidP="002666CE">
      <w:r>
        <w:t>— </w:t>
      </w:r>
      <w:r w:rsidR="009D4A85" w:rsidRPr="0095276B">
        <w:t>Vous êtes un fameux dormeur</w:t>
      </w:r>
      <w:r>
        <w:t xml:space="preserve">. </w:t>
      </w:r>
      <w:r w:rsidR="009D4A85" w:rsidRPr="0095276B">
        <w:t>Je vous surveille depuis Paris</w:t>
      </w:r>
      <w:r>
        <w:t xml:space="preserve">. </w:t>
      </w:r>
      <w:r w:rsidR="009D4A85" w:rsidRPr="0095276B">
        <w:t>Vous êtes-vous douté qu</w:t>
      </w:r>
      <w:r>
        <w:t>’</w:t>
      </w:r>
      <w:r w:rsidR="009D4A85" w:rsidRPr="0095276B">
        <w:t>il est monté et descendu un tas de gens</w:t>
      </w:r>
      <w:r>
        <w:t> ?</w:t>
      </w:r>
    </w:p>
    <w:p w14:paraId="15216769" w14:textId="77777777" w:rsidR="006455E5" w:rsidRDefault="006455E5" w:rsidP="002666CE">
      <w:r>
        <w:t>— </w:t>
      </w:r>
      <w:r w:rsidR="009D4A85" w:rsidRPr="0095276B">
        <w:t>Ma foi non</w:t>
      </w:r>
      <w:r>
        <w:t xml:space="preserve">. </w:t>
      </w:r>
      <w:r w:rsidR="009D4A85" w:rsidRPr="0095276B">
        <w:t>Mais vous me connaissez donc</w:t>
      </w:r>
      <w:r>
        <w:t> ?</w:t>
      </w:r>
    </w:p>
    <w:p w14:paraId="44E1C6D3" w14:textId="77777777" w:rsidR="006455E5" w:rsidRDefault="006455E5" w:rsidP="002666CE">
      <w:r>
        <w:t>— </w:t>
      </w:r>
      <w:r w:rsidR="009D4A85" w:rsidRPr="0095276B">
        <w:t>Vous me connaissez bien de nom</w:t>
      </w:r>
      <w:r>
        <w:t xml:space="preserve">, </w:t>
      </w:r>
      <w:r w:rsidR="009D4A85" w:rsidRPr="0095276B">
        <w:t>vous-même</w:t>
      </w:r>
      <w:r>
        <w:t xml:space="preserve">. </w:t>
      </w:r>
      <w:r w:rsidR="009D4A85" w:rsidRPr="0095276B">
        <w:t xml:space="preserve">Je suis Hector </w:t>
      </w:r>
      <w:proofErr w:type="spellStart"/>
      <w:r w:rsidR="009D4A85" w:rsidRPr="0095276B">
        <w:t>Lefombère</w:t>
      </w:r>
      <w:proofErr w:type="spellEnd"/>
      <w:r>
        <w:t>.</w:t>
      </w:r>
    </w:p>
    <w:p w14:paraId="11397094" w14:textId="77777777" w:rsidR="006455E5" w:rsidRDefault="006455E5" w:rsidP="002666CE">
      <w:r>
        <w:t>— </w:t>
      </w:r>
      <w:r w:rsidR="009D4A85" w:rsidRPr="0095276B">
        <w:t>C</w:t>
      </w:r>
      <w:r>
        <w:t>’</w:t>
      </w:r>
      <w:r w:rsidR="009D4A85" w:rsidRPr="0095276B">
        <w:t>est vous qui passez quatre fois par jour sur le Boul</w:t>
      </w:r>
      <w:r w:rsidR="009D4A85" w:rsidRPr="0095276B">
        <w:t>e</w:t>
      </w:r>
      <w:r w:rsidR="009D4A85" w:rsidRPr="0095276B">
        <w:t>vard du Grand-Cerf</w:t>
      </w:r>
      <w:r>
        <w:t> ?</w:t>
      </w:r>
    </w:p>
    <w:p w14:paraId="25240457" w14:textId="77777777" w:rsidR="006455E5" w:rsidRDefault="006455E5" w:rsidP="002666CE">
      <w:r>
        <w:t>— </w:t>
      </w:r>
      <w:r w:rsidR="009D4A85" w:rsidRPr="0095276B">
        <w:t>En route vers la fabrique ou vers la maison paternelle</w:t>
      </w:r>
      <w:r>
        <w:t xml:space="preserve">, </w:t>
      </w:r>
      <w:r w:rsidR="009D4A85" w:rsidRPr="0095276B">
        <w:t>oui</w:t>
      </w:r>
      <w:r>
        <w:t>, »</w:t>
      </w:r>
      <w:r w:rsidR="009D4A85" w:rsidRPr="0095276B">
        <w:t xml:space="preserve"> dit le jeune homme avec une désinvolture un peu affectée</w:t>
      </w:r>
      <w:r>
        <w:t>.</w:t>
      </w:r>
    </w:p>
    <w:p w14:paraId="03D7CB9A" w14:textId="77777777" w:rsidR="006455E5" w:rsidRDefault="006455E5" w:rsidP="002666CE">
      <w:r>
        <w:rPr>
          <w:rFonts w:eastAsia="Georgia" w:cs="Georgia"/>
        </w:rPr>
        <w:t>« </w:t>
      </w:r>
      <w:r w:rsidR="009D4A85" w:rsidRPr="0095276B">
        <w:t>Enchanté de faire votre connaissance</w:t>
      </w:r>
      <w:r>
        <w:t xml:space="preserve">, </w:t>
      </w:r>
      <w:r w:rsidR="009D4A85" w:rsidRPr="0095276B">
        <w:t>dit alors Joseph</w:t>
      </w:r>
      <w:r>
        <w:t xml:space="preserve">. </w:t>
      </w:r>
      <w:r w:rsidR="009D4A85" w:rsidRPr="0095276B">
        <w:t>Il se soulève et lui serre la main non sans une certaine froideur</w:t>
      </w:r>
      <w:r>
        <w:t>.</w:t>
      </w:r>
    </w:p>
    <w:p w14:paraId="5836F011" w14:textId="71C73F64" w:rsidR="002666CE" w:rsidRDefault="006455E5" w:rsidP="002666CE">
      <w:r>
        <w:rPr>
          <w:rFonts w:eastAsia="Georgia" w:cs="Georgia"/>
        </w:rPr>
        <w:t>« </w:t>
      </w:r>
      <w:r w:rsidR="009D4A85" w:rsidRPr="0095276B">
        <w:t>Je suis le plus heureux des deux</w:t>
      </w:r>
      <w:r>
        <w:t xml:space="preserve">… </w:t>
      </w:r>
      <w:r w:rsidR="009D4A85" w:rsidRPr="0095276B">
        <w:t>Nous avons encore une dizaine de minutes</w:t>
      </w:r>
      <w:r>
        <w:t xml:space="preserve">. </w:t>
      </w:r>
      <w:r w:rsidR="009D4A85" w:rsidRPr="0095276B">
        <w:t>Il y a longtemps que je souhaitais faire la vôtre</w:t>
      </w:r>
      <w:r>
        <w:t xml:space="preserve">. </w:t>
      </w:r>
      <w:r w:rsidR="009D4A85" w:rsidRPr="0095276B">
        <w:t>Et ma foi</w:t>
      </w:r>
      <w:r>
        <w:t xml:space="preserve">, </w:t>
      </w:r>
      <w:r w:rsidR="009D4A85" w:rsidRPr="0095276B">
        <w:t>je le désire davantage encore depuis la soirée d</w:t>
      </w:r>
      <w:r>
        <w:t>’</w:t>
      </w:r>
      <w:r w:rsidR="009D4A85" w:rsidRPr="0095276B">
        <w:t>hier</w:t>
      </w:r>
      <w:r>
        <w:t>. »</w:t>
      </w:r>
    </w:p>
    <w:p w14:paraId="13AB4F9D" w14:textId="77777777" w:rsidR="006455E5" w:rsidRDefault="009D4A85" w:rsidP="002666CE">
      <w:r w:rsidRPr="0095276B">
        <w:t>Joseph le regarde</w:t>
      </w:r>
      <w:r w:rsidR="006455E5">
        <w:t xml:space="preserve">. </w:t>
      </w:r>
      <w:r w:rsidRPr="0095276B">
        <w:t>Le jeune homme blond sourit</w:t>
      </w:r>
      <w:r w:rsidR="006455E5">
        <w:t> :</w:t>
      </w:r>
    </w:p>
    <w:p w14:paraId="33AE0CC8" w14:textId="77777777" w:rsidR="006455E5" w:rsidRDefault="006455E5" w:rsidP="002666CE">
      <w:r>
        <w:rPr>
          <w:rFonts w:eastAsia="Georgia" w:cs="Georgia"/>
        </w:rPr>
        <w:t>« </w:t>
      </w:r>
      <w:r w:rsidR="009D4A85" w:rsidRPr="0095276B">
        <w:t>Vous ne vous doutiez pas que j</w:t>
      </w:r>
      <w:r>
        <w:t>’</w:t>
      </w:r>
      <w:r w:rsidR="009D4A85" w:rsidRPr="0095276B">
        <w:t xml:space="preserve">étais dans la salle du </w:t>
      </w:r>
      <w:r w:rsidR="009D4A85" w:rsidRPr="0095276B">
        <w:rPr>
          <w:i/>
          <w:iCs/>
        </w:rPr>
        <w:t>Mo</w:t>
      </w:r>
      <w:r w:rsidR="009D4A85" w:rsidRPr="0095276B">
        <w:rPr>
          <w:i/>
          <w:iCs/>
        </w:rPr>
        <w:t>u</w:t>
      </w:r>
      <w:r w:rsidR="009D4A85" w:rsidRPr="0095276B">
        <w:rPr>
          <w:i/>
          <w:iCs/>
        </w:rPr>
        <w:t>lin de la Galette</w:t>
      </w:r>
      <w:r>
        <w:t> ?</w:t>
      </w:r>
    </w:p>
    <w:p w14:paraId="5804F659" w14:textId="77777777" w:rsidR="006455E5" w:rsidRDefault="006455E5" w:rsidP="002666CE">
      <w:r>
        <w:t>— </w:t>
      </w:r>
      <w:r w:rsidR="009D4A85" w:rsidRPr="0095276B">
        <w:t>Vous</w:t>
      </w:r>
      <w:r>
        <w:t> ?</w:t>
      </w:r>
    </w:p>
    <w:p w14:paraId="70584680" w14:textId="372D182B" w:rsidR="002666CE" w:rsidRDefault="006455E5" w:rsidP="002666CE">
      <w:r>
        <w:lastRenderedPageBreak/>
        <w:t>— </w:t>
      </w:r>
      <w:r w:rsidR="009D4A85" w:rsidRPr="0095276B">
        <w:t>Voilà donc deux occasions où je sais des choses que vous ne savez pas</w:t>
      </w:r>
      <w:r>
        <w:t xml:space="preserve">. </w:t>
      </w:r>
      <w:r w:rsidR="009D4A85" w:rsidRPr="0095276B">
        <w:t>Nous nous trouvions quelques amis</w:t>
      </w:r>
      <w:r>
        <w:t xml:space="preserve">, </w:t>
      </w:r>
      <w:r w:rsidR="009D4A85" w:rsidRPr="0095276B">
        <w:t xml:space="preserve">et nous nous étions prudemment </w:t>
      </w:r>
      <w:r>
        <w:t>« </w:t>
      </w:r>
      <w:r w:rsidR="009D4A85" w:rsidRPr="0095276B">
        <w:t>déguisés en artistes</w:t>
      </w:r>
      <w:r>
        <w:t> »</w:t>
      </w:r>
      <w:r w:rsidR="009D4A85" w:rsidRPr="0095276B">
        <w:t xml:space="preserve"> pour ne pas nous faire remarquer</w:t>
      </w:r>
      <w:r>
        <w:t>. »</w:t>
      </w:r>
    </w:p>
    <w:p w14:paraId="2639FFA8" w14:textId="77777777" w:rsidR="006455E5" w:rsidRDefault="009D4A85" w:rsidP="002666CE">
      <w:r w:rsidRPr="0095276B">
        <w:t>D</w:t>
      </w:r>
      <w:r w:rsidR="006455E5">
        <w:t>’</w:t>
      </w:r>
      <w:r w:rsidRPr="0095276B">
        <w:t xml:space="preserve">avoir été aperçu au </w:t>
      </w:r>
      <w:r w:rsidRPr="0095276B">
        <w:rPr>
          <w:i/>
          <w:iCs/>
        </w:rPr>
        <w:t>Moulin</w:t>
      </w:r>
      <w:r w:rsidR="006455E5">
        <w:t xml:space="preserve">, </w:t>
      </w:r>
      <w:r w:rsidRPr="0095276B">
        <w:t>en marge des principes</w:t>
      </w:r>
      <w:r w:rsidR="006455E5">
        <w:t xml:space="preserve">, </w:t>
      </w:r>
      <w:r w:rsidRPr="0095276B">
        <w:t>est extrêmement désagréable à Joseph</w:t>
      </w:r>
      <w:r w:rsidR="006455E5">
        <w:t xml:space="preserve">. </w:t>
      </w:r>
      <w:r w:rsidRPr="0095276B">
        <w:t>Il ne répond pas et se met à rouler sa couverture de voyage</w:t>
      </w:r>
      <w:r w:rsidR="006455E5">
        <w:t xml:space="preserve">. </w:t>
      </w:r>
      <w:r w:rsidRPr="0095276B">
        <w:t xml:space="preserve">Mais la voix aux modulations fluides du jeune </w:t>
      </w:r>
      <w:proofErr w:type="spellStart"/>
      <w:r w:rsidRPr="0095276B">
        <w:t>Lefombère</w:t>
      </w:r>
      <w:proofErr w:type="spellEnd"/>
      <w:r w:rsidRPr="0095276B">
        <w:t xml:space="preserve"> poursuit</w:t>
      </w:r>
      <w:r w:rsidR="006455E5">
        <w:t xml:space="preserve">, </w:t>
      </w:r>
      <w:r w:rsidRPr="0095276B">
        <w:t>en luttant contre le tapage du train</w:t>
      </w:r>
      <w:r w:rsidR="006455E5">
        <w:t>.</w:t>
      </w:r>
    </w:p>
    <w:p w14:paraId="33EB03E7" w14:textId="516B8E2C" w:rsidR="002666CE" w:rsidRDefault="006455E5" w:rsidP="002666CE">
      <w:r>
        <w:rPr>
          <w:rFonts w:eastAsia="Georgia" w:cs="Georgia"/>
        </w:rPr>
        <w:t>« </w:t>
      </w:r>
      <w:r w:rsidR="009D4A85" w:rsidRPr="0095276B">
        <w:t>J</w:t>
      </w:r>
      <w:r>
        <w:t>’</w:t>
      </w:r>
      <w:r w:rsidR="009D4A85" w:rsidRPr="0095276B">
        <w:t>ai assisté à toute la scène</w:t>
      </w:r>
      <w:r>
        <w:t xml:space="preserve">. </w:t>
      </w:r>
      <w:r w:rsidR="009D4A85" w:rsidRPr="0095276B">
        <w:t>Pardonnez-moi mon indi</w:t>
      </w:r>
      <w:r w:rsidR="009D4A85" w:rsidRPr="0095276B">
        <w:t>s</w:t>
      </w:r>
      <w:r w:rsidR="009D4A85" w:rsidRPr="0095276B">
        <w:t>crétion involontaire</w:t>
      </w:r>
      <w:r>
        <w:t xml:space="preserve">, </w:t>
      </w:r>
      <w:r w:rsidR="009D4A85" w:rsidRPr="0095276B">
        <w:t>et souffrez que je vous exprime mon adm</w:t>
      </w:r>
      <w:r w:rsidR="009D4A85" w:rsidRPr="0095276B">
        <w:t>i</w:t>
      </w:r>
      <w:r w:rsidR="009D4A85" w:rsidRPr="0095276B">
        <w:t>ration pour votre attitude</w:t>
      </w:r>
      <w:r>
        <w:t xml:space="preserve">. </w:t>
      </w:r>
      <w:r w:rsidR="009D4A85" w:rsidRPr="0095276B">
        <w:t>J</w:t>
      </w:r>
      <w:r>
        <w:t>’</w:t>
      </w:r>
      <w:r w:rsidR="009D4A85" w:rsidRPr="0095276B">
        <w:t>étais en société de garçons qui n</w:t>
      </w:r>
      <w:r>
        <w:t>’</w:t>
      </w:r>
      <w:r w:rsidR="009D4A85" w:rsidRPr="0095276B">
        <w:t>ont pas précisément une réputation de lâcheté</w:t>
      </w:r>
      <w:r>
        <w:t xml:space="preserve"> ; </w:t>
      </w:r>
      <w:r w:rsidR="009D4A85" w:rsidRPr="0095276B">
        <w:t>aucun de nous n</w:t>
      </w:r>
      <w:r>
        <w:t>’</w:t>
      </w:r>
      <w:r w:rsidR="009D4A85" w:rsidRPr="0095276B">
        <w:t>aurait eu votre crânerie</w:t>
      </w:r>
      <w:r>
        <w:t xml:space="preserve">. </w:t>
      </w:r>
      <w:r w:rsidR="009D4A85" w:rsidRPr="0095276B">
        <w:t>On ne conquiert pas une salle avec plus d</w:t>
      </w:r>
      <w:r>
        <w:t>’</w:t>
      </w:r>
      <w:r w:rsidR="009D4A85" w:rsidRPr="0095276B">
        <w:t>élégance</w:t>
      </w:r>
      <w:r>
        <w:t xml:space="preserve">. </w:t>
      </w:r>
      <w:r w:rsidR="009D4A85" w:rsidRPr="0095276B">
        <w:t>Du reste</w:t>
      </w:r>
      <w:r>
        <w:t xml:space="preserve">… </w:t>
      </w:r>
      <w:r w:rsidR="009D4A85" w:rsidRPr="0095276B">
        <w:t>humph</w:t>
      </w:r>
      <w:r>
        <w:t xml:space="preserve"> ! </w:t>
      </w:r>
      <w:r w:rsidR="009D4A85" w:rsidRPr="0095276B">
        <w:t>cela ne m</w:t>
      </w:r>
      <w:r>
        <w:t>’</w:t>
      </w:r>
      <w:r w:rsidR="009D4A85" w:rsidRPr="0095276B">
        <w:t>étonne pas</w:t>
      </w:r>
      <w:r>
        <w:t xml:space="preserve">… </w:t>
      </w:r>
      <w:r w:rsidR="009D4A85" w:rsidRPr="0095276B">
        <w:t>de votre part</w:t>
      </w:r>
      <w:r>
        <w:t>. »</w:t>
      </w:r>
    </w:p>
    <w:p w14:paraId="329D6276" w14:textId="77777777" w:rsidR="006455E5" w:rsidRDefault="009D4A85" w:rsidP="002666CE">
      <w:r w:rsidRPr="0095276B">
        <w:t>Joseph est surpris de rencontrer un visage plein de timidité et d</w:t>
      </w:r>
      <w:r w:rsidR="006455E5">
        <w:t>’</w:t>
      </w:r>
      <w:r w:rsidRPr="0095276B">
        <w:t>hésitation</w:t>
      </w:r>
      <w:r w:rsidR="006455E5">
        <w:t>.</w:t>
      </w:r>
    </w:p>
    <w:p w14:paraId="5B282315" w14:textId="1A11A96C" w:rsidR="002666CE" w:rsidRDefault="006455E5" w:rsidP="002666CE">
      <w:r>
        <w:rPr>
          <w:rFonts w:eastAsia="Georgia" w:cs="Georgia"/>
        </w:rPr>
        <w:t>« </w:t>
      </w:r>
      <w:r w:rsidR="009D4A85" w:rsidRPr="0095276B">
        <w:t>Oui</w:t>
      </w:r>
      <w:r>
        <w:t xml:space="preserve">, </w:t>
      </w:r>
      <w:r w:rsidR="009D4A85" w:rsidRPr="0095276B">
        <w:t>je suis ravi de trouver l</w:t>
      </w:r>
      <w:r>
        <w:t>’</w:t>
      </w:r>
      <w:r w:rsidR="009D4A85" w:rsidRPr="0095276B">
        <w:t>occasion</w:t>
      </w:r>
      <w:r>
        <w:t xml:space="preserve">… </w:t>
      </w:r>
      <w:r w:rsidR="009D4A85" w:rsidRPr="0095276B">
        <w:t>Vous ne compr</w:t>
      </w:r>
      <w:r w:rsidR="009D4A85" w:rsidRPr="0095276B">
        <w:t>e</w:t>
      </w:r>
      <w:r w:rsidR="009D4A85" w:rsidRPr="0095276B">
        <w:t>nez pas</w:t>
      </w:r>
      <w:r>
        <w:t xml:space="preserve">, </w:t>
      </w:r>
      <w:r w:rsidR="009D4A85" w:rsidRPr="0095276B">
        <w:t>n</w:t>
      </w:r>
      <w:r>
        <w:t>’</w:t>
      </w:r>
      <w:r w:rsidR="009D4A85" w:rsidRPr="0095276B">
        <w:t>est-ce pas</w:t>
      </w:r>
      <w:r>
        <w:t> ? »</w:t>
      </w:r>
    </w:p>
    <w:p w14:paraId="083EE3BE" w14:textId="77777777" w:rsidR="006455E5" w:rsidRDefault="009D4A85" w:rsidP="002666CE">
      <w:r w:rsidRPr="0095276B">
        <w:t>Joseph fait un geste du menton</w:t>
      </w:r>
      <w:r w:rsidR="006455E5">
        <w:t xml:space="preserve">, </w:t>
      </w:r>
      <w:r w:rsidRPr="0095276B">
        <w:t>les mains étant occupées aux courroies de la couverture</w:t>
      </w:r>
      <w:r w:rsidR="006455E5">
        <w:t>.</w:t>
      </w:r>
    </w:p>
    <w:p w14:paraId="4918DF77" w14:textId="5AD7149E" w:rsidR="002666CE" w:rsidRDefault="006455E5" w:rsidP="002666CE">
      <w:r>
        <w:rPr>
          <w:rFonts w:eastAsia="Georgia" w:cs="Georgia"/>
        </w:rPr>
        <w:t>« </w:t>
      </w:r>
      <w:r w:rsidR="009D4A85" w:rsidRPr="0095276B">
        <w:t>Je ne peux pas vous aider</w:t>
      </w:r>
      <w:r>
        <w:t xml:space="preserve"> ? </w:t>
      </w:r>
      <w:r w:rsidR="009D4A85" w:rsidRPr="0095276B">
        <w:t>Non</w:t>
      </w:r>
      <w:r>
        <w:t xml:space="preserve"> ? </w:t>
      </w:r>
      <w:r w:rsidR="009D4A85" w:rsidRPr="0095276B">
        <w:t>Je vous disais que je dois vous surprendre en parlant comme je fais</w:t>
      </w:r>
      <w:r>
        <w:t xml:space="preserve">. </w:t>
      </w:r>
      <w:r w:rsidR="009D4A85" w:rsidRPr="0095276B">
        <w:t>On a été plutôt</w:t>
      </w:r>
      <w:r>
        <w:t xml:space="preserve">… </w:t>
      </w:r>
      <w:r w:rsidR="009D4A85" w:rsidRPr="0095276B">
        <w:t>mufle envers vous</w:t>
      </w:r>
      <w:r>
        <w:t xml:space="preserve">, </w:t>
      </w:r>
      <w:r w:rsidR="009D4A85" w:rsidRPr="0095276B">
        <w:t>dans notre vénérable cité de Vendeuvre</w:t>
      </w:r>
      <w:r>
        <w:t xml:space="preserve">. </w:t>
      </w:r>
      <w:r w:rsidR="009D4A85" w:rsidRPr="0095276B">
        <w:t>Si vous aviez mieux connu le terrain et les fossiles</w:t>
      </w:r>
      <w:r>
        <w:t xml:space="preserve">… </w:t>
      </w:r>
      <w:r w:rsidR="009D4A85" w:rsidRPr="0095276B">
        <w:t>Enfin</w:t>
      </w:r>
      <w:r>
        <w:t xml:space="preserve">, </w:t>
      </w:r>
      <w:r w:rsidR="009D4A85" w:rsidRPr="0095276B">
        <w:t>cela n</w:t>
      </w:r>
      <w:r>
        <w:t>’</w:t>
      </w:r>
      <w:r w:rsidR="009D4A85" w:rsidRPr="0095276B">
        <w:t>a eu et n</w:t>
      </w:r>
      <w:r>
        <w:t>’</w:t>
      </w:r>
      <w:r w:rsidR="009D4A85" w:rsidRPr="0095276B">
        <w:t>aura aucune importance</w:t>
      </w:r>
      <w:r>
        <w:t xml:space="preserve">. </w:t>
      </w:r>
      <w:r w:rsidR="009D4A85" w:rsidRPr="0095276B">
        <w:t>Seulement</w:t>
      </w:r>
      <w:r>
        <w:t xml:space="preserve">, </w:t>
      </w:r>
      <w:r w:rsidR="009D4A85" w:rsidRPr="0095276B">
        <w:t>je tenais à vous a</w:t>
      </w:r>
      <w:r w:rsidR="009D4A85" w:rsidRPr="0095276B">
        <w:t>p</w:t>
      </w:r>
      <w:r w:rsidR="009D4A85" w:rsidRPr="0095276B">
        <w:t>prendre qu</w:t>
      </w:r>
      <w:r>
        <w:t>’</w:t>
      </w:r>
      <w:r w:rsidR="009D4A85" w:rsidRPr="0095276B">
        <w:t xml:space="preserve">on peut être né </w:t>
      </w:r>
      <w:proofErr w:type="spellStart"/>
      <w:r w:rsidR="009D4A85" w:rsidRPr="0095276B">
        <w:t>vendévoriate</w:t>
      </w:r>
      <w:proofErr w:type="spellEnd"/>
      <w:r w:rsidR="009D4A85" w:rsidRPr="0095276B">
        <w:t xml:space="preserve"> et pourtant ne pas être une brute finie</w:t>
      </w:r>
      <w:r>
        <w:t>. »</w:t>
      </w:r>
    </w:p>
    <w:p w14:paraId="5AA26B04" w14:textId="77777777" w:rsidR="006455E5" w:rsidRDefault="009D4A85" w:rsidP="002666CE">
      <w:r w:rsidRPr="0095276B">
        <w:lastRenderedPageBreak/>
        <w:t>L</w:t>
      </w:r>
      <w:r w:rsidR="006455E5">
        <w:t>’</w:t>
      </w:r>
      <w:r w:rsidRPr="0095276B">
        <w:t>Alsacien continue à se méfier</w:t>
      </w:r>
      <w:r w:rsidR="006455E5">
        <w:t>.</w:t>
      </w:r>
    </w:p>
    <w:p w14:paraId="54F0E029" w14:textId="77777777" w:rsidR="006455E5" w:rsidRDefault="006455E5" w:rsidP="002666CE">
      <w:r>
        <w:rPr>
          <w:rFonts w:eastAsia="Georgia" w:cs="Georgia"/>
        </w:rPr>
        <w:t>« </w:t>
      </w:r>
      <w:r w:rsidR="009D4A85" w:rsidRPr="0095276B">
        <w:t>Croyez que je suis flatté</w:t>
      </w:r>
      <w:r>
        <w:t>…</w:t>
      </w:r>
    </w:p>
    <w:p w14:paraId="1A5DA795" w14:textId="23F04E19" w:rsidR="002666CE" w:rsidRDefault="006455E5" w:rsidP="002666CE">
      <w:r>
        <w:t>— </w:t>
      </w:r>
      <w:r w:rsidR="009D4A85" w:rsidRPr="0095276B">
        <w:t>Oh non</w:t>
      </w:r>
      <w:r>
        <w:t xml:space="preserve">, </w:t>
      </w:r>
      <w:r w:rsidR="009D4A85" w:rsidRPr="0095276B">
        <w:t>pas de flatterie</w:t>
      </w:r>
      <w:r>
        <w:t xml:space="preserve">, </w:t>
      </w:r>
      <w:r w:rsidR="009D4A85" w:rsidRPr="0095276B">
        <w:t>monsieur Simler</w:t>
      </w:r>
      <w:r>
        <w:t xml:space="preserve">. </w:t>
      </w:r>
      <w:r w:rsidR="009D4A85" w:rsidRPr="0095276B">
        <w:t>Je vous ai pa</w:t>
      </w:r>
      <w:r w:rsidR="009D4A85" w:rsidRPr="0095276B">
        <w:t>r</w:t>
      </w:r>
      <w:r w:rsidR="009D4A85" w:rsidRPr="0095276B">
        <w:t>lé franchement et sans doute maladroitement</w:t>
      </w:r>
      <w:r>
        <w:t xml:space="preserve">, </w:t>
      </w:r>
      <w:r w:rsidR="009D4A85" w:rsidRPr="0095276B">
        <w:t>en honnête homme qui a souffert plus que vous de l</w:t>
      </w:r>
      <w:r>
        <w:t>’</w:t>
      </w:r>
      <w:r w:rsidR="009D4A85" w:rsidRPr="0095276B">
        <w:t>injure qui vous a été faite et je vous regarde vivre et travailler depuis un an avec a</w:t>
      </w:r>
      <w:r w:rsidR="009D4A85" w:rsidRPr="0095276B">
        <w:t>u</w:t>
      </w:r>
      <w:r w:rsidR="009D4A85" w:rsidRPr="0095276B">
        <w:t>tant de sympathie que d</w:t>
      </w:r>
      <w:r>
        <w:t>’</w:t>
      </w:r>
      <w:r w:rsidR="009D4A85" w:rsidRPr="0095276B">
        <w:t>admiration</w:t>
      </w:r>
      <w:r>
        <w:t xml:space="preserve">. </w:t>
      </w:r>
      <w:r w:rsidR="009D4A85" w:rsidRPr="0095276B">
        <w:t>Vous en prendrez ce que vous voudrez</w:t>
      </w:r>
      <w:r>
        <w:t>. »</w:t>
      </w:r>
    </w:p>
    <w:p w14:paraId="6948E3B5" w14:textId="77777777" w:rsidR="006455E5" w:rsidRDefault="009D4A85" w:rsidP="002666CE">
      <w:r w:rsidRPr="0095276B">
        <w:t>Joseph lui saisit vivement la main</w:t>
      </w:r>
      <w:r w:rsidR="006455E5">
        <w:t> :</w:t>
      </w:r>
    </w:p>
    <w:p w14:paraId="17885328" w14:textId="37D45EE2" w:rsidR="002666CE" w:rsidRDefault="006455E5" w:rsidP="002666CE">
      <w:r>
        <w:rPr>
          <w:rFonts w:eastAsia="Georgia" w:cs="Georgia"/>
        </w:rPr>
        <w:t>« </w:t>
      </w:r>
      <w:r w:rsidR="009D4A85" w:rsidRPr="0095276B">
        <w:t xml:space="preserve">Hé </w:t>
      </w:r>
      <w:proofErr w:type="spellStart"/>
      <w:r w:rsidR="009D4A85" w:rsidRPr="0095276B">
        <w:t>pien</w:t>
      </w:r>
      <w:proofErr w:type="spellEnd"/>
      <w:r>
        <w:t xml:space="preserve">, </w:t>
      </w:r>
      <w:r w:rsidR="009D4A85" w:rsidRPr="0095276B">
        <w:t>vous me faites un sacré plaisir</w:t>
      </w:r>
      <w:r>
        <w:t xml:space="preserve">, </w:t>
      </w:r>
      <w:proofErr w:type="spellStart"/>
      <w:r w:rsidR="009D4A85" w:rsidRPr="0095276B">
        <w:t>foilà</w:t>
      </w:r>
      <w:proofErr w:type="spellEnd"/>
      <w:r w:rsidR="009D4A85" w:rsidRPr="0095276B">
        <w:t xml:space="preserve"> ce que je peux vous dire</w:t>
      </w:r>
      <w:r>
        <w:t xml:space="preserve">, </w:t>
      </w:r>
      <w:r w:rsidR="009D4A85" w:rsidRPr="0095276B">
        <w:t xml:space="preserve">monsieur </w:t>
      </w:r>
      <w:proofErr w:type="spellStart"/>
      <w:r w:rsidR="009D4A85" w:rsidRPr="0095276B">
        <w:t>Lefombère</w:t>
      </w:r>
      <w:proofErr w:type="spellEnd"/>
      <w:r>
        <w:t xml:space="preserve">. </w:t>
      </w:r>
      <w:r w:rsidR="009D4A85" w:rsidRPr="0095276B">
        <w:t>Et n</w:t>
      </w:r>
      <w:r>
        <w:t>’</w:t>
      </w:r>
      <w:r w:rsidR="009D4A85" w:rsidRPr="0095276B">
        <w:t>était l</w:t>
      </w:r>
      <w:r>
        <w:t>’</w:t>
      </w:r>
      <w:r w:rsidR="009D4A85" w:rsidRPr="0095276B">
        <w:t>estime que j</w:t>
      </w:r>
      <w:r>
        <w:t>’</w:t>
      </w:r>
      <w:r w:rsidR="009D4A85" w:rsidRPr="0095276B">
        <w:t>ai pour votre papa</w:t>
      </w:r>
      <w:r>
        <w:t>… »</w:t>
      </w:r>
    </w:p>
    <w:p w14:paraId="42E295AD" w14:textId="77777777" w:rsidR="006455E5" w:rsidRDefault="009D4A85" w:rsidP="002666CE">
      <w:r w:rsidRPr="0095276B">
        <w:t>Il est curieux de constater comme la moindre émotion r</w:t>
      </w:r>
      <w:r w:rsidRPr="0095276B">
        <w:t>e</w:t>
      </w:r>
      <w:r w:rsidRPr="0095276B">
        <w:t>donne du montant à l</w:t>
      </w:r>
      <w:r w:rsidR="006455E5">
        <w:t>’</w:t>
      </w:r>
      <w:r w:rsidRPr="0095276B">
        <w:t>accent de Joseph</w:t>
      </w:r>
      <w:r w:rsidR="006455E5">
        <w:t>.</w:t>
      </w:r>
    </w:p>
    <w:p w14:paraId="026294D4" w14:textId="2C548E44" w:rsidR="002666CE" w:rsidRDefault="006455E5" w:rsidP="002666CE">
      <w:r>
        <w:rPr>
          <w:rFonts w:eastAsia="Georgia" w:cs="Georgia"/>
        </w:rPr>
        <w:t>« </w:t>
      </w:r>
      <w:r w:rsidR="009D4A85" w:rsidRPr="0095276B">
        <w:t>Oh</w:t>
      </w:r>
      <w:r>
        <w:t xml:space="preserve"> ! </w:t>
      </w:r>
      <w:r w:rsidR="009D4A85" w:rsidRPr="0095276B">
        <w:t>mon papa est un digne homme</w:t>
      </w:r>
      <w:r>
        <w:t xml:space="preserve">, </w:t>
      </w:r>
      <w:r w:rsidR="009D4A85" w:rsidRPr="0095276B">
        <w:t>mais ne lui dema</w:t>
      </w:r>
      <w:r w:rsidR="009D4A85" w:rsidRPr="0095276B">
        <w:t>n</w:t>
      </w:r>
      <w:r w:rsidR="009D4A85" w:rsidRPr="0095276B">
        <w:t>dez rien en dehors de sa chasse et de son Cercle</w:t>
      </w:r>
      <w:r>
        <w:t xml:space="preserve">. </w:t>
      </w:r>
      <w:r w:rsidR="009D4A85" w:rsidRPr="0095276B">
        <w:t>Soyez sûr qu</w:t>
      </w:r>
      <w:r>
        <w:t>’</w:t>
      </w:r>
      <w:r w:rsidR="009D4A85" w:rsidRPr="0095276B">
        <w:t>il a voté sans savoir de quoi il s</w:t>
      </w:r>
      <w:r>
        <w:t>’</w:t>
      </w:r>
      <w:r w:rsidR="009D4A85" w:rsidRPr="0095276B">
        <w:t>agissait</w:t>
      </w:r>
      <w:r>
        <w:t>. »</w:t>
      </w:r>
    </w:p>
    <w:p w14:paraId="331E3EDE" w14:textId="77777777" w:rsidR="006455E5" w:rsidRDefault="009D4A85" w:rsidP="002666CE">
      <w:r w:rsidRPr="0095276B">
        <w:t>Les premiers feux de la gare de Vendeuvre rayent la vitre du compartiment</w:t>
      </w:r>
      <w:r w:rsidR="006455E5">
        <w:t xml:space="preserve">. </w:t>
      </w:r>
      <w:r w:rsidRPr="0095276B">
        <w:t>Quelques aiguillages prennent le wagon à son tour de rang</w:t>
      </w:r>
      <w:r w:rsidR="006455E5">
        <w:t xml:space="preserve">, </w:t>
      </w:r>
      <w:r w:rsidRPr="0095276B">
        <w:t>et le font énergiquement danser</w:t>
      </w:r>
      <w:r w:rsidR="006455E5">
        <w:t xml:space="preserve">, </w:t>
      </w:r>
      <w:r w:rsidRPr="0095276B">
        <w:t>à son tour de rang</w:t>
      </w:r>
      <w:r w:rsidR="006455E5">
        <w:t xml:space="preserve">. </w:t>
      </w:r>
      <w:r w:rsidRPr="0095276B">
        <w:t>Debout et s</w:t>
      </w:r>
      <w:r w:rsidR="006455E5">
        <w:t>’</w:t>
      </w:r>
      <w:r w:rsidRPr="0095276B">
        <w:t>accrochant aux filets</w:t>
      </w:r>
      <w:r w:rsidR="006455E5">
        <w:t xml:space="preserve">, </w:t>
      </w:r>
      <w:r w:rsidRPr="0095276B">
        <w:t>les deux voyageurs ra</w:t>
      </w:r>
      <w:r w:rsidRPr="0095276B">
        <w:t>s</w:t>
      </w:r>
      <w:r w:rsidRPr="0095276B">
        <w:t>semblent leurs colis</w:t>
      </w:r>
      <w:r w:rsidR="006455E5">
        <w:t xml:space="preserve">. </w:t>
      </w:r>
      <w:r w:rsidRPr="0095276B">
        <w:t>Leurs épaules se rencontrent</w:t>
      </w:r>
      <w:r w:rsidR="006455E5">
        <w:t xml:space="preserve">, </w:t>
      </w:r>
      <w:r w:rsidRPr="0095276B">
        <w:t>et ils se rient l</w:t>
      </w:r>
      <w:r w:rsidR="006455E5">
        <w:t>’</w:t>
      </w:r>
      <w:r w:rsidRPr="0095276B">
        <w:t>un à l</w:t>
      </w:r>
      <w:r w:rsidR="006455E5">
        <w:t>’</w:t>
      </w:r>
      <w:r w:rsidRPr="0095276B">
        <w:t>autre</w:t>
      </w:r>
      <w:r w:rsidR="006455E5">
        <w:t xml:space="preserve">, </w:t>
      </w:r>
      <w:r w:rsidRPr="0095276B">
        <w:t>sous la clarté de la veilleuse plafonnière</w:t>
      </w:r>
      <w:r w:rsidR="006455E5">
        <w:t>.</w:t>
      </w:r>
    </w:p>
    <w:p w14:paraId="07B750AD" w14:textId="77777777" w:rsidR="006455E5" w:rsidRDefault="006455E5" w:rsidP="002666CE">
      <w:r>
        <w:rPr>
          <w:rFonts w:eastAsia="Georgia" w:cs="Georgia"/>
        </w:rPr>
        <w:t>« </w:t>
      </w:r>
      <w:r w:rsidR="009D4A85" w:rsidRPr="0095276B">
        <w:t>J</w:t>
      </w:r>
      <w:r>
        <w:t>’</w:t>
      </w:r>
      <w:r w:rsidR="009D4A85" w:rsidRPr="0095276B">
        <w:t>ai entendu plusieurs fois parler de vous</w:t>
      </w:r>
      <w:r>
        <w:t>, »</w:t>
      </w:r>
      <w:r w:rsidR="009D4A85" w:rsidRPr="0095276B">
        <w:t xml:space="preserve"> crie Hector </w:t>
      </w:r>
      <w:proofErr w:type="spellStart"/>
      <w:r w:rsidR="009D4A85" w:rsidRPr="0095276B">
        <w:t>Lefombère</w:t>
      </w:r>
      <w:proofErr w:type="spellEnd"/>
      <w:r>
        <w:t xml:space="preserve">, </w:t>
      </w:r>
      <w:r w:rsidR="009D4A85" w:rsidRPr="0095276B">
        <w:t>qui domine Joseph d</w:t>
      </w:r>
      <w:r>
        <w:t>’</w:t>
      </w:r>
      <w:r w:rsidR="009D4A85" w:rsidRPr="0095276B">
        <w:t>une grande demi-tête</w:t>
      </w:r>
      <w:r>
        <w:t>.</w:t>
      </w:r>
    </w:p>
    <w:p w14:paraId="4BDBCF6C" w14:textId="77777777" w:rsidR="006455E5" w:rsidRDefault="006455E5" w:rsidP="002666CE">
      <w:r>
        <w:t>— </w:t>
      </w:r>
      <w:r w:rsidR="009D4A85" w:rsidRPr="0095276B">
        <w:t>Où ça donc</w:t>
      </w:r>
      <w:r>
        <w:t> ?</w:t>
      </w:r>
    </w:p>
    <w:p w14:paraId="0EBBDB29" w14:textId="77777777" w:rsidR="006455E5" w:rsidRDefault="006455E5" w:rsidP="002666CE">
      <w:r>
        <w:t>— </w:t>
      </w:r>
      <w:r w:rsidR="009D4A85" w:rsidRPr="0095276B">
        <w:t xml:space="preserve">Chez les Le </w:t>
      </w:r>
      <w:proofErr w:type="spellStart"/>
      <w:r w:rsidR="009D4A85" w:rsidRPr="0095276B">
        <w:t>Pleynier</w:t>
      </w:r>
      <w:proofErr w:type="spellEnd"/>
      <w:r>
        <w:t>.</w:t>
      </w:r>
    </w:p>
    <w:p w14:paraId="656DAAF5" w14:textId="77777777" w:rsidR="006455E5" w:rsidRDefault="006455E5" w:rsidP="002666CE">
      <w:r>
        <w:lastRenderedPageBreak/>
        <w:t>— </w:t>
      </w:r>
      <w:r w:rsidR="009D4A85" w:rsidRPr="0095276B">
        <w:t>Chez les</w:t>
      </w:r>
      <w:r>
        <w:t>… ?</w:t>
      </w:r>
    </w:p>
    <w:p w14:paraId="4827EEC2" w14:textId="77777777" w:rsidR="006455E5" w:rsidRDefault="006455E5" w:rsidP="002666CE">
      <w:r>
        <w:t>— </w:t>
      </w:r>
      <w:r w:rsidR="009D4A85" w:rsidRPr="0095276B">
        <w:t xml:space="preserve">Les Le </w:t>
      </w:r>
      <w:proofErr w:type="spellStart"/>
      <w:r w:rsidR="009D4A85" w:rsidRPr="0095276B">
        <w:t>Pley</w:t>
      </w:r>
      <w:proofErr w:type="spellEnd"/>
      <w:r w:rsidR="009D4A85" w:rsidRPr="0095276B">
        <w:t>-nier</w:t>
      </w:r>
      <w:r>
        <w:t xml:space="preserve"> !… </w:t>
      </w:r>
      <w:r w:rsidR="009D4A85" w:rsidRPr="0095276B">
        <w:t>Crois que vous les connaissez un peu</w:t>
      </w:r>
      <w:r>
        <w:t> ?</w:t>
      </w:r>
    </w:p>
    <w:p w14:paraId="252B5748" w14:textId="3B445970" w:rsidR="002666CE" w:rsidRDefault="006455E5" w:rsidP="002666CE">
      <w:r>
        <w:t>— </w:t>
      </w:r>
      <w:r w:rsidR="009D4A85" w:rsidRPr="0095276B">
        <w:t>Oui</w:t>
      </w:r>
      <w:r>
        <w:t xml:space="preserve">… </w:t>
      </w:r>
      <w:r w:rsidR="009D4A85" w:rsidRPr="0095276B">
        <w:t>un peu</w:t>
      </w:r>
      <w:r>
        <w:t>. »</w:t>
      </w:r>
    </w:p>
    <w:p w14:paraId="697F2BA9" w14:textId="77777777" w:rsidR="006455E5" w:rsidRDefault="009D4A85" w:rsidP="002666CE">
      <w:r w:rsidRPr="0095276B">
        <w:t>Le train ralentit</w:t>
      </w:r>
      <w:r w:rsidR="006455E5">
        <w:t xml:space="preserve">. </w:t>
      </w:r>
      <w:proofErr w:type="spellStart"/>
      <w:r w:rsidRPr="0095276B">
        <w:t>Lefombère</w:t>
      </w:r>
      <w:proofErr w:type="spellEnd"/>
      <w:r w:rsidRPr="0095276B">
        <w:t xml:space="preserve"> se rassied</w:t>
      </w:r>
      <w:r w:rsidR="006455E5">
        <w:t xml:space="preserve">, </w:t>
      </w:r>
      <w:r w:rsidRPr="0095276B">
        <w:t>croise ses longues jambes et passe son poignet dans la brassière de drap</w:t>
      </w:r>
      <w:r w:rsidR="006455E5">
        <w:t xml:space="preserve">, </w:t>
      </w:r>
      <w:r w:rsidRPr="0095276B">
        <w:t>avec la même nonchalance que s</w:t>
      </w:r>
      <w:r w:rsidR="006455E5">
        <w:t>’</w:t>
      </w:r>
      <w:r w:rsidRPr="0095276B">
        <w:t>il s</w:t>
      </w:r>
      <w:r w:rsidR="006455E5">
        <w:t>’</w:t>
      </w:r>
      <w:r w:rsidRPr="0095276B">
        <w:t xml:space="preserve">apprêtait à </w:t>
      </w:r>
      <w:proofErr w:type="spellStart"/>
      <w:r w:rsidRPr="0095276B">
        <w:t>nuiter</w:t>
      </w:r>
      <w:proofErr w:type="spellEnd"/>
      <w:r w:rsidRPr="0095276B">
        <w:t xml:space="preserve"> sur place</w:t>
      </w:r>
      <w:r w:rsidR="006455E5">
        <w:t>.</w:t>
      </w:r>
    </w:p>
    <w:p w14:paraId="726A46BD" w14:textId="77777777" w:rsidR="006455E5" w:rsidRDefault="006455E5" w:rsidP="002666CE">
      <w:r>
        <w:rPr>
          <w:rFonts w:eastAsia="Georgia" w:cs="Georgia"/>
        </w:rPr>
        <w:t>« </w:t>
      </w:r>
      <w:r w:rsidR="009D4A85" w:rsidRPr="0095276B">
        <w:t>Des gens bien sympathiques</w:t>
      </w:r>
      <w:r>
        <w:t>, »</w:t>
      </w:r>
      <w:r w:rsidR="009D4A85" w:rsidRPr="0095276B">
        <w:t xml:space="preserve"> dit-il</w:t>
      </w:r>
      <w:r>
        <w:t xml:space="preserve">, </w:t>
      </w:r>
      <w:r w:rsidR="009D4A85" w:rsidRPr="0095276B">
        <w:t>en regardant J</w:t>
      </w:r>
      <w:r w:rsidR="009D4A85" w:rsidRPr="0095276B">
        <w:t>o</w:t>
      </w:r>
      <w:r w:rsidR="009D4A85" w:rsidRPr="0095276B">
        <w:t>seph avec ses yeux bruns trop rapprochés</w:t>
      </w:r>
      <w:r>
        <w:t>.</w:t>
      </w:r>
    </w:p>
    <w:p w14:paraId="1D7F126F" w14:textId="77777777" w:rsidR="006455E5" w:rsidRDefault="006455E5" w:rsidP="002666CE">
      <w:r>
        <w:rPr>
          <w:rFonts w:eastAsia="Georgia" w:cs="Georgia"/>
        </w:rPr>
        <w:t>« </w:t>
      </w:r>
      <w:r w:rsidR="009D4A85" w:rsidRPr="0095276B">
        <w:t>Extrêmement</w:t>
      </w:r>
      <w:r>
        <w:t>, »</w:t>
      </w:r>
      <w:r w:rsidR="009D4A85" w:rsidRPr="0095276B">
        <w:t xml:space="preserve"> répond Joseph d</w:t>
      </w:r>
      <w:r>
        <w:t>’</w:t>
      </w:r>
      <w:r w:rsidR="009D4A85" w:rsidRPr="0095276B">
        <w:t>un ton entier</w:t>
      </w:r>
      <w:r>
        <w:t>.</w:t>
      </w:r>
    </w:p>
    <w:p w14:paraId="3ACA9BBE" w14:textId="77777777" w:rsidR="006455E5" w:rsidRDefault="006455E5" w:rsidP="002666CE">
      <w:r>
        <w:rPr>
          <w:rFonts w:eastAsia="Georgia" w:cs="Georgia"/>
        </w:rPr>
        <w:t>« </w:t>
      </w:r>
      <w:r w:rsidR="009D4A85" w:rsidRPr="0095276B">
        <w:t>Curieux</w:t>
      </w:r>
      <w:r>
        <w:t xml:space="preserve">, </w:t>
      </w:r>
      <w:r w:rsidR="009D4A85" w:rsidRPr="0095276B">
        <w:t>le bonhomme</w:t>
      </w:r>
      <w:r>
        <w:t> !</w:t>
      </w:r>
    </w:p>
    <w:p w14:paraId="7D9A700F" w14:textId="77777777" w:rsidR="006455E5" w:rsidRDefault="006455E5" w:rsidP="002666CE">
      <w:r>
        <w:t>— </w:t>
      </w:r>
      <w:r w:rsidR="009D4A85" w:rsidRPr="0095276B">
        <w:t>Un homme de haute valeur</w:t>
      </w:r>
      <w:r>
        <w:t>.</w:t>
      </w:r>
    </w:p>
    <w:p w14:paraId="637D8820" w14:textId="77777777" w:rsidR="006455E5" w:rsidRDefault="006455E5" w:rsidP="002666CE">
      <w:r>
        <w:t>— </w:t>
      </w:r>
      <w:r w:rsidR="009D4A85" w:rsidRPr="0095276B">
        <w:t>Et la fille</w:t>
      </w:r>
      <w:r>
        <w:t xml:space="preserve">, </w:t>
      </w:r>
      <w:r w:rsidR="009D4A85" w:rsidRPr="0095276B">
        <w:t>hein</w:t>
      </w:r>
      <w:r>
        <w:t> ?</w:t>
      </w:r>
    </w:p>
    <w:p w14:paraId="52173EBD" w14:textId="77777777" w:rsidR="006455E5" w:rsidRDefault="006455E5" w:rsidP="002666CE">
      <w:r>
        <w:t>— </w:t>
      </w:r>
      <w:r w:rsidR="009D4A85" w:rsidRPr="0095276B">
        <w:t>La fille</w:t>
      </w:r>
      <w:r>
        <w:t> ? »</w:t>
      </w:r>
      <w:r w:rsidR="009D4A85" w:rsidRPr="0095276B">
        <w:t xml:space="preserve"> répète Joseph</w:t>
      </w:r>
      <w:r>
        <w:t xml:space="preserve">, </w:t>
      </w:r>
      <w:r w:rsidR="009D4A85" w:rsidRPr="0095276B">
        <w:t>gêné</w:t>
      </w:r>
      <w:r>
        <w:t>.</w:t>
      </w:r>
    </w:p>
    <w:p w14:paraId="74C248BF" w14:textId="77777777" w:rsidR="006455E5" w:rsidRDefault="006455E5" w:rsidP="002666CE">
      <w:r>
        <w:rPr>
          <w:rFonts w:eastAsia="Georgia" w:cs="Georgia"/>
        </w:rPr>
        <w:t>« </w:t>
      </w:r>
      <w:r w:rsidR="009D4A85" w:rsidRPr="0095276B">
        <w:t>Intéressante</w:t>
      </w:r>
      <w:r>
        <w:t xml:space="preserve">, </w:t>
      </w:r>
      <w:r w:rsidR="009D4A85" w:rsidRPr="0095276B">
        <w:t>originale</w:t>
      </w:r>
      <w:r>
        <w:t xml:space="preserve">. </w:t>
      </w:r>
      <w:r w:rsidR="009D4A85" w:rsidRPr="0095276B">
        <w:t>Mais diablement bizarre</w:t>
      </w:r>
      <w:r>
        <w:t>.</w:t>
      </w:r>
    </w:p>
    <w:p w14:paraId="6D5B6DC4" w14:textId="60CEB352" w:rsidR="002666CE" w:rsidRDefault="006455E5" w:rsidP="002666CE">
      <w:r>
        <w:t>— </w:t>
      </w:r>
      <w:r w:rsidR="009D4A85" w:rsidRPr="0095276B">
        <w:t>Bizarre</w:t>
      </w:r>
      <w:r>
        <w:t xml:space="preserve">… </w:t>
      </w:r>
      <w:r w:rsidR="009D4A85" w:rsidRPr="0095276B">
        <w:t>oui</w:t>
      </w:r>
      <w:r>
        <w:t xml:space="preserve">… </w:t>
      </w:r>
      <w:r w:rsidR="009D4A85" w:rsidRPr="0095276B">
        <w:t>Ou plutôt</w:t>
      </w:r>
      <w:r>
        <w:t xml:space="preserve">, </w:t>
      </w:r>
      <w:r w:rsidR="009D4A85" w:rsidRPr="0095276B">
        <w:t>non</w:t>
      </w:r>
      <w:r>
        <w:t xml:space="preserve">. </w:t>
      </w:r>
      <w:r w:rsidR="009D4A85" w:rsidRPr="0095276B">
        <w:t>Je ne trouve pas</w:t>
      </w:r>
      <w:r>
        <w:t>. »</w:t>
      </w:r>
    </w:p>
    <w:p w14:paraId="79722A54" w14:textId="77777777" w:rsidR="006455E5" w:rsidRDefault="009D4A85" w:rsidP="002666CE">
      <w:r w:rsidRPr="0095276B">
        <w:t>Joseph jurerait qu</w:t>
      </w:r>
      <w:r w:rsidR="006455E5">
        <w:t>’</w:t>
      </w:r>
      <w:r w:rsidRPr="0095276B">
        <w:t>une expression de plus en plus na</w:t>
      </w:r>
      <w:r w:rsidRPr="0095276B">
        <w:t>r</w:t>
      </w:r>
      <w:r w:rsidRPr="0095276B">
        <w:t>quoise colore les yeux qui le dévisagent</w:t>
      </w:r>
      <w:r w:rsidR="006455E5">
        <w:t xml:space="preserve">. </w:t>
      </w:r>
      <w:r w:rsidRPr="0095276B">
        <w:t xml:space="preserve">Pourtant le jeune </w:t>
      </w:r>
      <w:proofErr w:type="spellStart"/>
      <w:r w:rsidRPr="0095276B">
        <w:t>L</w:t>
      </w:r>
      <w:r w:rsidRPr="0095276B">
        <w:t>e</w:t>
      </w:r>
      <w:r w:rsidRPr="0095276B">
        <w:t>fombère</w:t>
      </w:r>
      <w:proofErr w:type="spellEnd"/>
      <w:r w:rsidRPr="0095276B">
        <w:t xml:space="preserve"> poursuit</w:t>
      </w:r>
      <w:r w:rsidR="006455E5">
        <w:t> :</w:t>
      </w:r>
    </w:p>
    <w:p w14:paraId="373215A0" w14:textId="77777777" w:rsidR="006455E5" w:rsidRDefault="006455E5" w:rsidP="002666CE">
      <w:r>
        <w:rPr>
          <w:rFonts w:eastAsia="Georgia" w:cs="Georgia"/>
        </w:rPr>
        <w:t>« </w:t>
      </w:r>
      <w:r w:rsidR="009D4A85" w:rsidRPr="0095276B">
        <w:t>Vous savez comment on l</w:t>
      </w:r>
      <w:r>
        <w:t>’</w:t>
      </w:r>
      <w:r w:rsidR="009D4A85" w:rsidRPr="0095276B">
        <w:t>appelle</w:t>
      </w:r>
      <w:r>
        <w:t> ?</w:t>
      </w:r>
    </w:p>
    <w:p w14:paraId="6A3393D7" w14:textId="77777777" w:rsidR="006455E5" w:rsidRDefault="006455E5" w:rsidP="002666CE">
      <w:r>
        <w:t>— … ?</w:t>
      </w:r>
    </w:p>
    <w:p w14:paraId="3C261749" w14:textId="17747830" w:rsidR="002666CE" w:rsidRDefault="006455E5" w:rsidP="002666CE">
      <w:r>
        <w:t>— </w:t>
      </w:r>
      <w:r>
        <w:rPr>
          <w:rFonts w:eastAsia="Georgia" w:cs="Georgia"/>
        </w:rPr>
        <w:t>« </w:t>
      </w:r>
      <w:r w:rsidR="009D4A85" w:rsidRPr="0095276B">
        <w:t>La Clandestine</w:t>
      </w:r>
      <w:r>
        <w:t xml:space="preserve"> ». </w:t>
      </w:r>
      <w:r w:rsidR="009D4A85" w:rsidRPr="0095276B">
        <w:t>Ça lui va</w:t>
      </w:r>
      <w:r>
        <w:t xml:space="preserve">, </w:t>
      </w:r>
      <w:r w:rsidR="009D4A85" w:rsidRPr="0095276B">
        <w:t>hein</w:t>
      </w:r>
      <w:r>
        <w:t> ? « </w:t>
      </w:r>
      <w:r w:rsidR="009D4A85" w:rsidRPr="0095276B">
        <w:t>La Clandestine</w:t>
      </w:r>
      <w:r>
        <w:t> ! »</w:t>
      </w:r>
      <w:r w:rsidR="009D4A85" w:rsidRPr="0095276B">
        <w:t xml:space="preserve"> Trouvez pas</w:t>
      </w:r>
      <w:r>
        <w:t> ? »</w:t>
      </w:r>
    </w:p>
    <w:p w14:paraId="503AF525" w14:textId="77777777" w:rsidR="006455E5" w:rsidRDefault="009D4A85" w:rsidP="002666CE">
      <w:r w:rsidRPr="0095276B">
        <w:lastRenderedPageBreak/>
        <w:t>Et il rit</w:t>
      </w:r>
      <w:r w:rsidR="006455E5">
        <w:t xml:space="preserve">. </w:t>
      </w:r>
      <w:r w:rsidRPr="0095276B">
        <w:t>Le train entre en gare</w:t>
      </w:r>
      <w:r w:rsidR="006455E5">
        <w:t xml:space="preserve">. </w:t>
      </w:r>
      <w:r w:rsidRPr="0095276B">
        <w:t>La nuit indigente du hall est ponctuée par six papillons de gaz que le vent tord entre leurs carreaux sales</w:t>
      </w:r>
      <w:r w:rsidR="006455E5">
        <w:t xml:space="preserve">. </w:t>
      </w:r>
      <w:r w:rsidRPr="0095276B">
        <w:t>Joseph saute sur le quai</w:t>
      </w:r>
      <w:r w:rsidR="006455E5">
        <w:t xml:space="preserve">, </w:t>
      </w:r>
      <w:r w:rsidRPr="0095276B">
        <w:t>les mains équilibrées par deux sacs assez légers</w:t>
      </w:r>
      <w:r w:rsidR="006455E5">
        <w:t xml:space="preserve">. </w:t>
      </w:r>
      <w:r w:rsidRPr="0095276B">
        <w:t xml:space="preserve">Il remarque que le jeune </w:t>
      </w:r>
      <w:proofErr w:type="spellStart"/>
      <w:r w:rsidRPr="0095276B">
        <w:t>Lefombère</w:t>
      </w:r>
      <w:proofErr w:type="spellEnd"/>
      <w:r w:rsidRPr="0095276B">
        <w:t xml:space="preserve"> glisse au contrôleur de sortie le carton jaune d</w:t>
      </w:r>
      <w:r w:rsidR="006455E5">
        <w:t>’</w:t>
      </w:r>
      <w:r w:rsidRPr="0095276B">
        <w:t>un billet de pr</w:t>
      </w:r>
      <w:r w:rsidRPr="0095276B">
        <w:t>e</w:t>
      </w:r>
      <w:r w:rsidRPr="0095276B">
        <w:t>mière</w:t>
      </w:r>
      <w:r w:rsidR="006455E5">
        <w:t xml:space="preserve">, </w:t>
      </w:r>
      <w:r w:rsidRPr="0095276B">
        <w:t>d</w:t>
      </w:r>
      <w:r w:rsidR="006455E5">
        <w:t>’</w:t>
      </w:r>
      <w:r w:rsidRPr="0095276B">
        <w:t>où il faut déduire que l</w:t>
      </w:r>
      <w:r w:rsidR="006455E5">
        <w:t>’</w:t>
      </w:r>
      <w:r w:rsidRPr="0095276B">
        <w:t>autre s</w:t>
      </w:r>
      <w:r w:rsidR="006455E5">
        <w:t>’</w:t>
      </w:r>
      <w:r w:rsidRPr="0095276B">
        <w:t>est déclassé en son ho</w:t>
      </w:r>
      <w:r w:rsidRPr="0095276B">
        <w:t>n</w:t>
      </w:r>
      <w:r w:rsidRPr="0095276B">
        <w:t>neur</w:t>
      </w:r>
      <w:r w:rsidR="006455E5">
        <w:t>.</w:t>
      </w:r>
    </w:p>
    <w:p w14:paraId="7A20DEA5" w14:textId="77777777" w:rsidR="006455E5" w:rsidRDefault="009D4A85" w:rsidP="002666CE">
      <w:r w:rsidRPr="0095276B">
        <w:t>Il est onze heures du soir</w:t>
      </w:r>
      <w:r w:rsidR="006455E5">
        <w:t xml:space="preserve">. </w:t>
      </w:r>
      <w:r w:rsidRPr="0095276B">
        <w:t>Le temps est sec</w:t>
      </w:r>
      <w:r w:rsidR="006455E5">
        <w:t xml:space="preserve">, </w:t>
      </w:r>
      <w:r w:rsidRPr="0095276B">
        <w:t>mais de grands haillons noirs torchonnent le ciel</w:t>
      </w:r>
      <w:r w:rsidR="006455E5">
        <w:t xml:space="preserve">, </w:t>
      </w:r>
      <w:r w:rsidRPr="0095276B">
        <w:t>et le vent hurle aux carr</w:t>
      </w:r>
      <w:r w:rsidRPr="0095276B">
        <w:t>e</w:t>
      </w:r>
      <w:r w:rsidRPr="0095276B">
        <w:t>fours</w:t>
      </w:r>
      <w:r w:rsidR="006455E5">
        <w:t>.</w:t>
      </w:r>
    </w:p>
    <w:p w14:paraId="5CB815E6" w14:textId="77777777" w:rsidR="006455E5" w:rsidRDefault="006455E5" w:rsidP="002666CE">
      <w:r>
        <w:rPr>
          <w:rFonts w:eastAsia="Georgia" w:cs="Georgia"/>
        </w:rPr>
        <w:t>« </w:t>
      </w:r>
      <w:r w:rsidR="009D4A85" w:rsidRPr="0095276B">
        <w:t>Nous suivons à peu près le même chemin</w:t>
      </w:r>
      <w:r>
        <w:t>, »</w:t>
      </w:r>
      <w:r w:rsidR="009D4A85" w:rsidRPr="0095276B">
        <w:t xml:space="preserve"> dit Hector </w:t>
      </w:r>
      <w:proofErr w:type="spellStart"/>
      <w:r w:rsidR="009D4A85" w:rsidRPr="0095276B">
        <w:t>Lefombère</w:t>
      </w:r>
      <w:proofErr w:type="spellEnd"/>
      <w:r>
        <w:t>.</w:t>
      </w:r>
    </w:p>
    <w:p w14:paraId="629224E2" w14:textId="77777777" w:rsidR="006455E5" w:rsidRDefault="006455E5" w:rsidP="002666CE">
      <w:r>
        <w:rPr>
          <w:rFonts w:eastAsia="Georgia" w:cs="Georgia"/>
        </w:rPr>
        <w:t>« </w:t>
      </w:r>
      <w:r w:rsidR="009D4A85" w:rsidRPr="0095276B">
        <w:t>À moins que vous ne rentriez en voiture</w:t>
      </w:r>
      <w:r>
        <w:t>, »</w:t>
      </w:r>
      <w:r w:rsidR="009D4A85" w:rsidRPr="0095276B">
        <w:t xml:space="preserve"> attaque J</w:t>
      </w:r>
      <w:r w:rsidR="009D4A85" w:rsidRPr="0095276B">
        <w:t>o</w:t>
      </w:r>
      <w:r w:rsidR="009D4A85" w:rsidRPr="0095276B">
        <w:t>seph</w:t>
      </w:r>
      <w:r>
        <w:t>.</w:t>
      </w:r>
    </w:p>
    <w:p w14:paraId="14659785" w14:textId="77777777" w:rsidR="006455E5" w:rsidRDefault="006455E5" w:rsidP="002666CE">
      <w:r>
        <w:rPr>
          <w:rFonts w:eastAsia="Georgia" w:cs="Georgia"/>
        </w:rPr>
        <w:t>« </w:t>
      </w:r>
      <w:r w:rsidR="009D4A85" w:rsidRPr="0095276B">
        <w:t>Du tout</w:t>
      </w:r>
      <w:r>
        <w:t xml:space="preserve">, </w:t>
      </w:r>
      <w:r w:rsidR="009D4A85" w:rsidRPr="0095276B">
        <w:t>j</w:t>
      </w:r>
      <w:r>
        <w:t>’</w:t>
      </w:r>
      <w:r w:rsidR="009D4A85" w:rsidRPr="0095276B">
        <w:t>aime la marche</w:t>
      </w:r>
      <w:r>
        <w:t xml:space="preserve">, </w:t>
      </w:r>
      <w:r w:rsidR="009D4A85" w:rsidRPr="0095276B">
        <w:t>la nuit et le vent</w:t>
      </w:r>
      <w:r>
        <w:t>.</w:t>
      </w:r>
    </w:p>
    <w:p w14:paraId="57417FDA" w14:textId="1B9DEBA3" w:rsidR="002666CE" w:rsidRDefault="006455E5" w:rsidP="002666CE">
      <w:r>
        <w:t>— </w:t>
      </w:r>
      <w:r w:rsidR="009D4A85" w:rsidRPr="0095276B">
        <w:t>En route</w:t>
      </w:r>
      <w:r>
        <w:t>. »</w:t>
      </w:r>
    </w:p>
    <w:p w14:paraId="7E520513" w14:textId="77777777" w:rsidR="006455E5" w:rsidRDefault="009D4A85" w:rsidP="002666CE">
      <w:r w:rsidRPr="0095276B">
        <w:t>Ils avancent</w:t>
      </w:r>
      <w:r w:rsidR="006455E5">
        <w:t xml:space="preserve">, </w:t>
      </w:r>
      <w:r w:rsidRPr="0095276B">
        <w:t>le pardessus collé aux jambes et le corps plié en deux</w:t>
      </w:r>
      <w:r w:rsidR="006455E5">
        <w:t xml:space="preserve">. </w:t>
      </w:r>
      <w:r w:rsidRPr="0095276B">
        <w:t>Les dernières paroles du jeune homme ont indisposé Joseph</w:t>
      </w:r>
      <w:r w:rsidR="006455E5">
        <w:t xml:space="preserve">. </w:t>
      </w:r>
      <w:r w:rsidRPr="0095276B">
        <w:t>Il ne peut toutefois se tenir de questionner</w:t>
      </w:r>
      <w:r w:rsidR="006455E5">
        <w:t xml:space="preserve">, </w:t>
      </w:r>
      <w:r w:rsidRPr="0095276B">
        <w:t>sur un ton indifférent</w:t>
      </w:r>
      <w:r w:rsidR="006455E5">
        <w:t> : « </w:t>
      </w:r>
      <w:r w:rsidRPr="0095276B">
        <w:t xml:space="preserve">Vous voyez souvent les Le </w:t>
      </w:r>
      <w:proofErr w:type="spellStart"/>
      <w:r w:rsidRPr="0095276B">
        <w:t>Pleynier</w:t>
      </w:r>
      <w:proofErr w:type="spellEnd"/>
      <w:r w:rsidR="006455E5">
        <w:t> ?</w:t>
      </w:r>
    </w:p>
    <w:p w14:paraId="3FFD4CB1" w14:textId="77777777" w:rsidR="006455E5" w:rsidRDefault="006455E5" w:rsidP="002666CE">
      <w:r>
        <w:t>— </w:t>
      </w:r>
      <w:r w:rsidR="009D4A85" w:rsidRPr="0095276B">
        <w:t>Les vieux chassent ensemble</w:t>
      </w:r>
      <w:r>
        <w:t xml:space="preserve">, </w:t>
      </w:r>
      <w:r w:rsidR="009D4A85" w:rsidRPr="0095276B">
        <w:t>ma mère croit devoir mo</w:t>
      </w:r>
      <w:r w:rsidR="009D4A85" w:rsidRPr="0095276B">
        <w:t>n</w:t>
      </w:r>
      <w:r w:rsidR="009D4A85" w:rsidRPr="0095276B">
        <w:t xml:space="preserve">ter au </w:t>
      </w:r>
      <w:proofErr w:type="spellStart"/>
      <w:r w:rsidR="009D4A85" w:rsidRPr="0095276B">
        <w:t>Plantis</w:t>
      </w:r>
      <w:proofErr w:type="spellEnd"/>
      <w:r w:rsidR="009D4A85" w:rsidRPr="0095276B">
        <w:t xml:space="preserve"> deux fois par mois</w:t>
      </w:r>
      <w:r>
        <w:t xml:space="preserve">. </w:t>
      </w:r>
      <w:r w:rsidR="009D4A85" w:rsidRPr="0095276B">
        <w:t>Je suis assez souvent de co</w:t>
      </w:r>
      <w:r w:rsidR="009D4A85" w:rsidRPr="0095276B">
        <w:t>r</w:t>
      </w:r>
      <w:r w:rsidR="009D4A85" w:rsidRPr="0095276B">
        <w:t>vée</w:t>
      </w:r>
      <w:r>
        <w:t xml:space="preserve">. </w:t>
      </w:r>
      <w:r w:rsidR="009D4A85" w:rsidRPr="0095276B">
        <w:t>La dernière fois</w:t>
      </w:r>
      <w:r>
        <w:t xml:space="preserve">, </w:t>
      </w:r>
      <w:r w:rsidR="009D4A85" w:rsidRPr="0095276B">
        <w:t xml:space="preserve">le père Le </w:t>
      </w:r>
      <w:proofErr w:type="spellStart"/>
      <w:r w:rsidR="009D4A85" w:rsidRPr="0095276B">
        <w:t>Pleynier</w:t>
      </w:r>
      <w:proofErr w:type="spellEnd"/>
      <w:r w:rsidR="009D4A85" w:rsidRPr="0095276B">
        <w:t xml:space="preserve"> n</w:t>
      </w:r>
      <w:r>
        <w:t>’</w:t>
      </w:r>
      <w:r w:rsidR="009D4A85" w:rsidRPr="0095276B">
        <w:t>en avait que pour vous</w:t>
      </w:r>
      <w:r>
        <w:t xml:space="preserve">, </w:t>
      </w:r>
      <w:r w:rsidR="009D4A85" w:rsidRPr="0095276B">
        <w:t>mon cher</w:t>
      </w:r>
      <w:r>
        <w:t xml:space="preserve">. </w:t>
      </w:r>
      <w:r w:rsidR="009D4A85" w:rsidRPr="0095276B">
        <w:t>Ce n</w:t>
      </w:r>
      <w:r>
        <w:t>’</w:t>
      </w:r>
      <w:r w:rsidR="009D4A85" w:rsidRPr="0095276B">
        <w:t>est pas le jour où je me suis le plus ennuyé</w:t>
      </w:r>
      <w:r>
        <w:t xml:space="preserve">. </w:t>
      </w:r>
      <w:r w:rsidR="009D4A85" w:rsidRPr="0095276B">
        <w:t>Il s</w:t>
      </w:r>
      <w:r>
        <w:t>’</w:t>
      </w:r>
      <w:r w:rsidR="009D4A85" w:rsidRPr="0095276B">
        <w:t>exprimait sur votre compte en termes qui m</w:t>
      </w:r>
      <w:r>
        <w:t>’</w:t>
      </w:r>
      <w:r w:rsidR="009D4A85" w:rsidRPr="0095276B">
        <w:t>ont fait d</w:t>
      </w:r>
      <w:r>
        <w:t>’</w:t>
      </w:r>
      <w:r w:rsidR="009D4A85" w:rsidRPr="0095276B">
        <w:t>autant plus de plaisir qu</w:t>
      </w:r>
      <w:r>
        <w:t>’</w:t>
      </w:r>
      <w:r w:rsidR="009D4A85" w:rsidRPr="0095276B">
        <w:t>il y avait là présents une dizaine d</w:t>
      </w:r>
      <w:r>
        <w:t>’</w:t>
      </w:r>
      <w:r w:rsidR="009D4A85" w:rsidRPr="0095276B">
        <w:t>idiots d</w:t>
      </w:r>
      <w:r>
        <w:t>’</w:t>
      </w:r>
      <w:r w:rsidR="009D4A85" w:rsidRPr="0095276B">
        <w:t>e</w:t>
      </w:r>
      <w:r w:rsidR="009D4A85" w:rsidRPr="0095276B">
        <w:t>n</w:t>
      </w:r>
      <w:r w:rsidR="009D4A85" w:rsidRPr="0095276B">
        <w:t>tre mes concitoyens et qu</w:t>
      </w:r>
      <w:r>
        <w:t>’</w:t>
      </w:r>
      <w:r w:rsidR="009D4A85" w:rsidRPr="0095276B">
        <w:t>ils avalaient leur langue</w:t>
      </w:r>
      <w:r>
        <w:t xml:space="preserve">. </w:t>
      </w:r>
      <w:r w:rsidR="009D4A85" w:rsidRPr="0095276B">
        <w:t>On ne r</w:t>
      </w:r>
      <w:r w:rsidR="009D4A85" w:rsidRPr="0095276B">
        <w:t>é</w:t>
      </w:r>
      <w:r w:rsidR="009D4A85" w:rsidRPr="0095276B">
        <w:t xml:space="preserve">pond pas au papa Le </w:t>
      </w:r>
      <w:proofErr w:type="spellStart"/>
      <w:r w:rsidR="009D4A85" w:rsidRPr="0095276B">
        <w:t>Pleynier</w:t>
      </w:r>
      <w:proofErr w:type="spellEnd"/>
      <w:r>
        <w:t>.</w:t>
      </w:r>
    </w:p>
    <w:p w14:paraId="44C4D56E" w14:textId="77777777" w:rsidR="006455E5" w:rsidRDefault="009D4A85" w:rsidP="002666CE">
      <w:r w:rsidRPr="0095276B">
        <w:lastRenderedPageBreak/>
        <w:t>C</w:t>
      </w:r>
      <w:r w:rsidR="006455E5">
        <w:t>’</w:t>
      </w:r>
      <w:r w:rsidRPr="0095276B">
        <w:t>est ainsi que Joseph apprend que lui et les siens cont</w:t>
      </w:r>
      <w:r w:rsidRPr="0095276B">
        <w:t>i</w:t>
      </w:r>
      <w:r w:rsidRPr="0095276B">
        <w:t>nuent à défrayer les conversations locales avec autant d</w:t>
      </w:r>
      <w:r w:rsidR="006455E5">
        <w:t>’</w:t>
      </w:r>
      <w:r w:rsidRPr="0095276B">
        <w:t>activité qu</w:t>
      </w:r>
      <w:r w:rsidR="006455E5">
        <w:t>’</w:t>
      </w:r>
      <w:r w:rsidRPr="0095276B">
        <w:t>au premier jour</w:t>
      </w:r>
      <w:r w:rsidR="006455E5">
        <w:t xml:space="preserve">. </w:t>
      </w:r>
      <w:proofErr w:type="spellStart"/>
      <w:r w:rsidRPr="0095276B">
        <w:t>Lefombère</w:t>
      </w:r>
      <w:proofErr w:type="spellEnd"/>
      <w:r w:rsidRPr="0095276B">
        <w:t xml:space="preserve"> poursuit</w:t>
      </w:r>
      <w:r w:rsidR="006455E5">
        <w:t xml:space="preserve">, </w:t>
      </w:r>
      <w:r w:rsidRPr="0095276B">
        <w:t>avec cette familiarité aristocratique que les élèves des maisons religieuses gardent dans leurs rapports avec les hommes</w:t>
      </w:r>
      <w:r w:rsidR="006455E5">
        <w:t xml:space="preserve">, </w:t>
      </w:r>
      <w:r w:rsidRPr="0095276B">
        <w:t>et qui s</w:t>
      </w:r>
      <w:r w:rsidR="006455E5">
        <w:t>’</w:t>
      </w:r>
      <w:r w:rsidRPr="0095276B">
        <w:t>obtient en laissant la lèvre inférieure lâche sur le menton tenu roide et saillant</w:t>
      </w:r>
      <w:r w:rsidR="006455E5">
        <w:t xml:space="preserve">, </w:t>
      </w:r>
      <w:r w:rsidR="006455E5">
        <w:rPr>
          <w:rFonts w:eastAsia="Georgia" w:cs="Georgia"/>
        </w:rPr>
        <w:t xml:space="preserve">– </w:t>
      </w:r>
      <w:r w:rsidRPr="0095276B">
        <w:t>dispositif recommandable pour obvier aux éclats de voix et pour exprimer la froideur</w:t>
      </w:r>
      <w:r w:rsidR="006455E5">
        <w:t xml:space="preserve">, </w:t>
      </w:r>
      <w:r w:rsidRPr="0095276B">
        <w:t>l</w:t>
      </w:r>
      <w:r w:rsidR="006455E5">
        <w:t>’</w:t>
      </w:r>
      <w:r w:rsidRPr="0095276B">
        <w:t>assurance et la supériorité</w:t>
      </w:r>
      <w:r w:rsidR="006455E5">
        <w:t>.</w:t>
      </w:r>
    </w:p>
    <w:p w14:paraId="09D06D10" w14:textId="77777777" w:rsidR="006455E5" w:rsidRDefault="006455E5" w:rsidP="002666CE">
      <w:r>
        <w:rPr>
          <w:rFonts w:eastAsia="Georgia" w:cs="Georgia"/>
        </w:rPr>
        <w:t>« </w:t>
      </w:r>
      <w:r w:rsidR="009D4A85" w:rsidRPr="0095276B">
        <w:t xml:space="preserve">Il semble même que vous ayez trouvé grâce devant </w:t>
      </w:r>
      <w:r>
        <w:t>« </w:t>
      </w:r>
      <w:r w:rsidR="009D4A85" w:rsidRPr="0095276B">
        <w:t>La Clandestine</w:t>
      </w:r>
      <w:r>
        <w:t xml:space="preserve"> ». </w:t>
      </w:r>
      <w:r w:rsidR="009D4A85" w:rsidRPr="0095276B">
        <w:t>Il faudra nous donner votre recette</w:t>
      </w:r>
      <w:r>
        <w:t>.</w:t>
      </w:r>
    </w:p>
    <w:p w14:paraId="15D00DE7" w14:textId="77777777" w:rsidR="006455E5" w:rsidRDefault="006455E5" w:rsidP="002666CE">
      <w:r>
        <w:t>— </w:t>
      </w:r>
      <w:r w:rsidR="009D4A85" w:rsidRPr="0095276B">
        <w:t>Je ne comprends pas ce que vous entendez par là</w:t>
      </w:r>
      <w:r>
        <w:t>, »</w:t>
      </w:r>
      <w:r w:rsidR="009D4A85" w:rsidRPr="0095276B">
        <w:t xml:space="preserve"> r</w:t>
      </w:r>
      <w:r w:rsidR="009D4A85" w:rsidRPr="0095276B">
        <w:t>é</w:t>
      </w:r>
      <w:r w:rsidR="009D4A85" w:rsidRPr="0095276B">
        <w:t>plique brutalement Joseph</w:t>
      </w:r>
      <w:r>
        <w:t>.</w:t>
      </w:r>
    </w:p>
    <w:p w14:paraId="50FD31E0" w14:textId="1BF4B4FD" w:rsidR="002666CE" w:rsidRDefault="006455E5" w:rsidP="002666CE">
      <w:r>
        <w:rPr>
          <w:rFonts w:eastAsia="Georgia" w:cs="Georgia"/>
        </w:rPr>
        <w:t>« </w:t>
      </w:r>
      <w:r w:rsidR="009D4A85" w:rsidRPr="0095276B">
        <w:t>Je ne vous dis pas qu</w:t>
      </w:r>
      <w:r>
        <w:t>’</w:t>
      </w:r>
      <w:r w:rsidR="009D4A85" w:rsidRPr="0095276B">
        <w:t>elle a fait votre éloge en quatre points</w:t>
      </w:r>
      <w:r>
        <w:t xml:space="preserve">. </w:t>
      </w:r>
      <w:r w:rsidR="009D4A85" w:rsidRPr="0095276B">
        <w:t xml:space="preserve">Mademoiselle Le </w:t>
      </w:r>
      <w:proofErr w:type="spellStart"/>
      <w:r w:rsidR="009D4A85" w:rsidRPr="0095276B">
        <w:t>Pleynier</w:t>
      </w:r>
      <w:proofErr w:type="spellEnd"/>
      <w:r w:rsidR="009D4A85" w:rsidRPr="0095276B">
        <w:t xml:space="preserve"> ne se commet pas jusqu</w:t>
      </w:r>
      <w:r>
        <w:t>’</w:t>
      </w:r>
      <w:r w:rsidR="009D4A85" w:rsidRPr="0095276B">
        <w:t>à de pareils excès de langage</w:t>
      </w:r>
      <w:r>
        <w:t xml:space="preserve">. </w:t>
      </w:r>
      <w:r w:rsidR="009D4A85" w:rsidRPr="0095276B">
        <w:t>Elle ne vous a pas débiné</w:t>
      </w:r>
      <w:r>
        <w:t xml:space="preserve">, </w:t>
      </w:r>
      <w:r w:rsidR="009D4A85" w:rsidRPr="0095276B">
        <w:t>mon cher</w:t>
      </w:r>
      <w:r>
        <w:t xml:space="preserve">, </w:t>
      </w:r>
      <w:r w:rsidR="009D4A85" w:rsidRPr="0095276B">
        <w:t>et c</w:t>
      </w:r>
      <w:r>
        <w:t>’</w:t>
      </w:r>
      <w:r w:rsidR="009D4A85" w:rsidRPr="0095276B">
        <w:t>est déjà beaucoup</w:t>
      </w:r>
      <w:r>
        <w:t>. »</w:t>
      </w:r>
    </w:p>
    <w:p w14:paraId="6EF7CE58" w14:textId="77777777" w:rsidR="006455E5" w:rsidRDefault="009D4A85" w:rsidP="002666CE">
      <w:r w:rsidRPr="0095276B">
        <w:t>Le terme agace Joseph</w:t>
      </w:r>
      <w:r w:rsidR="006455E5">
        <w:t> :</w:t>
      </w:r>
    </w:p>
    <w:p w14:paraId="1880C439" w14:textId="77777777" w:rsidR="006455E5" w:rsidRDefault="006455E5" w:rsidP="002666CE">
      <w:r>
        <w:rPr>
          <w:rFonts w:eastAsia="Georgia" w:cs="Georgia"/>
        </w:rPr>
        <w:t>« </w:t>
      </w:r>
      <w:r w:rsidR="009D4A85" w:rsidRPr="0095276B">
        <w:t>Débiné</w:t>
      </w:r>
      <w:r>
        <w:t> ?</w:t>
      </w:r>
    </w:p>
    <w:p w14:paraId="6F561B8B" w14:textId="33B3EC66" w:rsidR="002666CE" w:rsidRDefault="006455E5" w:rsidP="002666CE">
      <w:r>
        <w:t>— </w:t>
      </w:r>
      <w:r w:rsidR="009D4A85" w:rsidRPr="0095276B">
        <w:t>Oui</w:t>
      </w:r>
      <w:r>
        <w:t xml:space="preserve">, </w:t>
      </w:r>
      <w:r w:rsidR="009D4A85" w:rsidRPr="0095276B">
        <w:t>en deux ou trois de ces mots dont elle a le secret</w:t>
      </w:r>
      <w:r>
        <w:t xml:space="preserve">, </w:t>
      </w:r>
      <w:r w:rsidR="009D4A85" w:rsidRPr="0095276B">
        <w:t>qui vous percent un bonhomme comme un papillon dans une boîte de collection</w:t>
      </w:r>
      <w:r>
        <w:t xml:space="preserve">. </w:t>
      </w:r>
      <w:r w:rsidR="009D4A85" w:rsidRPr="0095276B">
        <w:t xml:space="preserve">Et quand le papa Le </w:t>
      </w:r>
      <w:proofErr w:type="spellStart"/>
      <w:r w:rsidR="009D4A85" w:rsidRPr="0095276B">
        <w:t>Pleynier</w:t>
      </w:r>
      <w:proofErr w:type="spellEnd"/>
      <w:r w:rsidR="009D4A85" w:rsidRPr="0095276B">
        <w:t xml:space="preserve"> s</w:t>
      </w:r>
      <w:r>
        <w:t>’</w:t>
      </w:r>
      <w:r w:rsidR="009D4A85" w:rsidRPr="0095276B">
        <w:t>abandonnait sur vous aux plus pompeux éloges</w:t>
      </w:r>
      <w:r>
        <w:t xml:space="preserve">, </w:t>
      </w:r>
      <w:r w:rsidR="009D4A85" w:rsidRPr="0095276B">
        <w:t>elle a hoché la tête sur sa brod</w:t>
      </w:r>
      <w:r w:rsidR="009D4A85" w:rsidRPr="0095276B">
        <w:t>e</w:t>
      </w:r>
      <w:r w:rsidR="009D4A85" w:rsidRPr="0095276B">
        <w:t>rie et prononcé d</w:t>
      </w:r>
      <w:r>
        <w:t>’</w:t>
      </w:r>
      <w:r w:rsidR="009D4A85" w:rsidRPr="0095276B">
        <w:t>un ton décisif un</w:t>
      </w:r>
      <w:r>
        <w:t> : « </w:t>
      </w:r>
      <w:r w:rsidR="009D4A85" w:rsidRPr="0095276B">
        <w:t>tout cela est parfaitement exact</w:t>
      </w:r>
      <w:r>
        <w:t xml:space="preserve"> », </w:t>
      </w:r>
      <w:r w:rsidR="009D4A85" w:rsidRPr="0095276B">
        <w:t>qui nous en a bouché à tous un coin</w:t>
      </w:r>
      <w:r>
        <w:t> ! »</w:t>
      </w:r>
    </w:p>
    <w:p w14:paraId="23825E9A" w14:textId="77777777" w:rsidR="006455E5" w:rsidRDefault="009D4A85" w:rsidP="002666CE">
      <w:r w:rsidRPr="0095276B">
        <w:t xml:space="preserve">Hector </w:t>
      </w:r>
      <w:proofErr w:type="spellStart"/>
      <w:r w:rsidRPr="0095276B">
        <w:t>Lefombère</w:t>
      </w:r>
      <w:proofErr w:type="spellEnd"/>
      <w:r w:rsidRPr="0095276B">
        <w:t xml:space="preserve"> s</w:t>
      </w:r>
      <w:r w:rsidR="006455E5">
        <w:t>’</w:t>
      </w:r>
      <w:r w:rsidRPr="0095276B">
        <w:t>abandonne à sa gaîté</w:t>
      </w:r>
      <w:r w:rsidR="006455E5">
        <w:t>.</w:t>
      </w:r>
    </w:p>
    <w:p w14:paraId="0AACEB4C" w14:textId="77777777" w:rsidR="006455E5" w:rsidRDefault="009D4A85" w:rsidP="002666CE">
      <w:r w:rsidRPr="0095276B">
        <w:t>Une nuque d</w:t>
      </w:r>
      <w:r w:rsidR="006455E5">
        <w:t>’</w:t>
      </w:r>
      <w:r w:rsidRPr="0095276B">
        <w:t>or mat glisse devant les yeux de Joseph</w:t>
      </w:r>
      <w:r w:rsidR="006455E5">
        <w:t xml:space="preserve">. </w:t>
      </w:r>
      <w:r w:rsidRPr="0095276B">
        <w:t xml:space="preserve">Une démarche un peu brusque entraîne la plénitude du plus </w:t>
      </w:r>
      <w:r w:rsidRPr="0095276B">
        <w:lastRenderedPageBreak/>
        <w:t>souple des dos</w:t>
      </w:r>
      <w:r w:rsidR="006455E5">
        <w:t xml:space="preserve"> ; </w:t>
      </w:r>
      <w:r w:rsidRPr="0095276B">
        <w:t>la lumière descend en courant sur la plage nacrée d</w:t>
      </w:r>
      <w:r w:rsidR="006455E5">
        <w:t>’</w:t>
      </w:r>
      <w:r w:rsidRPr="0095276B">
        <w:t>un front</w:t>
      </w:r>
      <w:r w:rsidR="006455E5">
        <w:t xml:space="preserve">, </w:t>
      </w:r>
      <w:r w:rsidRPr="0095276B">
        <w:t>et deux yeux violets se fixent sur les siens avec un m</w:t>
      </w:r>
      <w:r w:rsidRPr="0095276B">
        <w:t>é</w:t>
      </w:r>
      <w:r w:rsidRPr="0095276B">
        <w:t>lange insoutenable d</w:t>
      </w:r>
      <w:r w:rsidR="006455E5">
        <w:t>’</w:t>
      </w:r>
      <w:r w:rsidRPr="0095276B">
        <w:t>indulgence</w:t>
      </w:r>
      <w:r w:rsidR="006455E5">
        <w:t xml:space="preserve">, </w:t>
      </w:r>
      <w:r w:rsidRPr="0095276B">
        <w:t>d</w:t>
      </w:r>
      <w:r w:rsidR="006455E5">
        <w:t>’</w:t>
      </w:r>
      <w:r w:rsidRPr="0095276B">
        <w:t>ironie et de lassitude a</w:t>
      </w:r>
      <w:r w:rsidRPr="0095276B">
        <w:t>r</w:t>
      </w:r>
      <w:r w:rsidRPr="0095276B">
        <w:t>dente</w:t>
      </w:r>
      <w:r w:rsidR="006455E5">
        <w:t xml:space="preserve">. </w:t>
      </w:r>
      <w:r w:rsidRPr="0095276B">
        <w:t>La vision est si nette que Joseph se surprend à rema</w:t>
      </w:r>
      <w:r w:rsidRPr="0095276B">
        <w:t>r</w:t>
      </w:r>
      <w:r w:rsidRPr="0095276B">
        <w:t>quer</w:t>
      </w:r>
      <w:r w:rsidR="006455E5">
        <w:t> :</w:t>
      </w:r>
    </w:p>
    <w:p w14:paraId="6ACE763E" w14:textId="5B73F5E3" w:rsidR="002666CE" w:rsidRDefault="006455E5" w:rsidP="002666CE">
      <w:r>
        <w:rPr>
          <w:rFonts w:eastAsia="Georgia"/>
          <w:i/>
        </w:rPr>
        <w:t>« </w:t>
      </w:r>
      <w:r w:rsidR="009D4A85" w:rsidRPr="0095276B">
        <w:rPr>
          <w:i/>
        </w:rPr>
        <w:t>D</w:t>
      </w:r>
      <w:r>
        <w:rPr>
          <w:i/>
        </w:rPr>
        <w:t>’</w:t>
      </w:r>
      <w:r w:rsidR="009D4A85" w:rsidRPr="0095276B">
        <w:rPr>
          <w:i/>
        </w:rPr>
        <w:t>ailleurs</w:t>
      </w:r>
      <w:r>
        <w:t xml:space="preserve">, </w:t>
      </w:r>
      <w:r w:rsidR="009D4A85" w:rsidRPr="0095276B">
        <w:t>elle a les yeux plus larges et plus écartés que qui que ce soit au monde</w:t>
      </w:r>
      <w:r>
        <w:t>. »</w:t>
      </w:r>
    </w:p>
    <w:p w14:paraId="65A0A59F" w14:textId="77777777" w:rsidR="006455E5" w:rsidRDefault="009D4A85" w:rsidP="002666CE">
      <w:r w:rsidRPr="0095276B">
        <w:t>Mais deux hanches qui tiennent d</w:t>
      </w:r>
      <w:r w:rsidR="006455E5">
        <w:t>’</w:t>
      </w:r>
      <w:r w:rsidRPr="0095276B">
        <w:t>une autre créature co</w:t>
      </w:r>
      <w:r w:rsidRPr="0095276B">
        <w:t>m</w:t>
      </w:r>
      <w:r w:rsidRPr="0095276B">
        <w:t>plètent inopinément cette image</w:t>
      </w:r>
      <w:r w:rsidR="006455E5">
        <w:t xml:space="preserve">. </w:t>
      </w:r>
      <w:r w:rsidRPr="0095276B">
        <w:t>Un ventre se gonfle</w:t>
      </w:r>
      <w:r w:rsidR="006455E5">
        <w:t xml:space="preserve">, </w:t>
      </w:r>
      <w:r w:rsidRPr="0095276B">
        <w:t>traversé d</w:t>
      </w:r>
      <w:r w:rsidR="006455E5">
        <w:t>’</w:t>
      </w:r>
      <w:r w:rsidRPr="0095276B">
        <w:t>un sillon duveteux</w:t>
      </w:r>
      <w:r w:rsidR="006455E5">
        <w:t xml:space="preserve">. </w:t>
      </w:r>
      <w:r w:rsidRPr="0095276B">
        <w:t>Sa douceur est au bout de chacun des doigts de l</w:t>
      </w:r>
      <w:r w:rsidR="006455E5">
        <w:t>’</w:t>
      </w:r>
      <w:r w:rsidRPr="0095276B">
        <w:t>homme</w:t>
      </w:r>
      <w:r w:rsidR="006455E5">
        <w:t xml:space="preserve">. </w:t>
      </w:r>
      <w:r w:rsidRPr="0095276B">
        <w:t>Deux bras luisants et musclés élèvent les mains vers une admirable gorge de bordelaise</w:t>
      </w:r>
      <w:r w:rsidR="006455E5">
        <w:t xml:space="preserve">, </w:t>
      </w:r>
      <w:r w:rsidRPr="0095276B">
        <w:t>et une voix éto</w:t>
      </w:r>
      <w:r w:rsidRPr="0095276B">
        <w:t>n</w:t>
      </w:r>
      <w:r w:rsidRPr="0095276B">
        <w:t>née</w:t>
      </w:r>
      <w:r w:rsidR="006455E5">
        <w:t xml:space="preserve">, </w:t>
      </w:r>
      <w:r w:rsidRPr="0095276B">
        <w:t>grossière</w:t>
      </w:r>
      <w:r w:rsidR="006455E5">
        <w:t xml:space="preserve">, </w:t>
      </w:r>
      <w:r w:rsidRPr="0095276B">
        <w:t>un peu attendrie</w:t>
      </w:r>
      <w:r w:rsidR="006455E5">
        <w:t xml:space="preserve">, </w:t>
      </w:r>
      <w:r w:rsidRPr="0095276B">
        <w:t>la voix de Cora</w:t>
      </w:r>
      <w:r w:rsidR="006455E5">
        <w:t xml:space="preserve">, </w:t>
      </w:r>
      <w:r w:rsidRPr="0095276B">
        <w:t>prononce</w:t>
      </w:r>
      <w:r w:rsidR="006455E5">
        <w:t xml:space="preserve">, </w:t>
      </w:r>
      <w:r w:rsidRPr="0095276B">
        <w:t>en tendant la pointe pourpre des seins vers les lèvres de l</w:t>
      </w:r>
      <w:r w:rsidR="006455E5">
        <w:t>’</w:t>
      </w:r>
      <w:r w:rsidRPr="0095276B">
        <w:t>amant</w:t>
      </w:r>
      <w:r w:rsidR="006455E5">
        <w:t> :</w:t>
      </w:r>
    </w:p>
    <w:p w14:paraId="5E160BDC" w14:textId="26CB7051" w:rsidR="002666CE" w:rsidRDefault="006455E5" w:rsidP="002666CE">
      <w:r>
        <w:t>« </w:t>
      </w:r>
      <w:r w:rsidR="009D4A85" w:rsidRPr="0095276B">
        <w:t>Tiens</w:t>
      </w:r>
      <w:r>
        <w:t xml:space="preserve">, </w:t>
      </w:r>
      <w:r w:rsidR="009D4A85" w:rsidRPr="0095276B">
        <w:t>puisque tu le veux</w:t>
      </w:r>
      <w:r>
        <w:t xml:space="preserve">. </w:t>
      </w:r>
      <w:proofErr w:type="spellStart"/>
      <w:r w:rsidR="009D4A85" w:rsidRPr="0095276B">
        <w:t>Hahaha</w:t>
      </w:r>
      <w:proofErr w:type="spellEnd"/>
      <w:r>
        <w:t xml:space="preserve">, </w:t>
      </w:r>
      <w:r w:rsidR="009D4A85" w:rsidRPr="0095276B">
        <w:t>le petit</w:t>
      </w:r>
      <w:r>
        <w:t>… ! »</w:t>
      </w:r>
    </w:p>
    <w:p w14:paraId="6A959A6A" w14:textId="77777777" w:rsidR="006455E5" w:rsidRDefault="009D4A85" w:rsidP="002666CE">
      <w:r w:rsidRPr="0095276B">
        <w:t>Ce qu</w:t>
      </w:r>
      <w:r w:rsidR="006455E5">
        <w:t>’</w:t>
      </w:r>
      <w:r w:rsidRPr="0095276B">
        <w:t>il y a de Centaure en l</w:t>
      </w:r>
      <w:r w:rsidR="006455E5">
        <w:t>’</w:t>
      </w:r>
      <w:r w:rsidRPr="0095276B">
        <w:t>homme se cabre devant l</w:t>
      </w:r>
      <w:r w:rsidR="006455E5">
        <w:t>’</w:t>
      </w:r>
      <w:r w:rsidRPr="0095276B">
        <w:t>a</w:t>
      </w:r>
      <w:r w:rsidRPr="0095276B">
        <w:t>m</w:t>
      </w:r>
      <w:r w:rsidRPr="0095276B">
        <w:t>biguïté de la Centauresse</w:t>
      </w:r>
      <w:r w:rsidR="006455E5">
        <w:t xml:space="preserve">. </w:t>
      </w:r>
      <w:r w:rsidRPr="0095276B">
        <w:t>Mais tandis que l</w:t>
      </w:r>
      <w:r w:rsidR="006455E5">
        <w:t>’</w:t>
      </w:r>
      <w:r w:rsidRPr="0095276B">
        <w:t>animal hennit en lui</w:t>
      </w:r>
      <w:r w:rsidR="006455E5">
        <w:t xml:space="preserve">, </w:t>
      </w:r>
      <w:r w:rsidRPr="0095276B">
        <w:t>l</w:t>
      </w:r>
      <w:r w:rsidR="006455E5">
        <w:t>’</w:t>
      </w:r>
      <w:r w:rsidRPr="0095276B">
        <w:t>angoisse saisit Joseph</w:t>
      </w:r>
      <w:r w:rsidR="006455E5">
        <w:t xml:space="preserve">. </w:t>
      </w:r>
      <w:r w:rsidRPr="0095276B">
        <w:t xml:space="preserve">Le surnom malveillant que le jeune </w:t>
      </w:r>
      <w:proofErr w:type="spellStart"/>
      <w:r w:rsidRPr="0095276B">
        <w:t>Lefombère</w:t>
      </w:r>
      <w:proofErr w:type="spellEnd"/>
      <w:r w:rsidRPr="0095276B">
        <w:t xml:space="preserve"> vient de lui révéler prend</w:t>
      </w:r>
      <w:r w:rsidR="006455E5">
        <w:t xml:space="preserve">, </w:t>
      </w:r>
      <w:r w:rsidRPr="0095276B">
        <w:t>dans son esprit</w:t>
      </w:r>
      <w:r w:rsidR="006455E5">
        <w:t xml:space="preserve">, </w:t>
      </w:r>
      <w:r w:rsidRPr="0095276B">
        <w:t>une sign</w:t>
      </w:r>
      <w:r w:rsidRPr="0095276B">
        <w:t>i</w:t>
      </w:r>
      <w:r w:rsidRPr="0095276B">
        <w:t>fication presque religieuse</w:t>
      </w:r>
      <w:r w:rsidR="006455E5">
        <w:t xml:space="preserve">. </w:t>
      </w:r>
      <w:r w:rsidRPr="0095276B">
        <w:t>De quel droit va-t-il associer l</w:t>
      </w:r>
      <w:r w:rsidR="006455E5">
        <w:t>’</w:t>
      </w:r>
      <w:r w:rsidRPr="0095276B">
        <w:t xml:space="preserve">image de la </w:t>
      </w:r>
      <w:r w:rsidR="006455E5">
        <w:t>« </w:t>
      </w:r>
      <w:r w:rsidRPr="0095276B">
        <w:t>Clandestine</w:t>
      </w:r>
      <w:r w:rsidR="006455E5">
        <w:t> »</w:t>
      </w:r>
      <w:r w:rsidRPr="0095276B">
        <w:t xml:space="preserve"> à celle de ses débauches</w:t>
      </w:r>
      <w:r w:rsidR="006455E5">
        <w:t xml:space="preserve"> ? </w:t>
      </w:r>
      <w:r w:rsidRPr="0095276B">
        <w:t>N</w:t>
      </w:r>
      <w:r w:rsidR="006455E5">
        <w:t>’</w:t>
      </w:r>
      <w:r w:rsidRPr="0095276B">
        <w:t>est-ce pas une manière d</w:t>
      </w:r>
      <w:r w:rsidR="006455E5">
        <w:t>’</w:t>
      </w:r>
      <w:r w:rsidRPr="0095276B">
        <w:t>indécence</w:t>
      </w:r>
      <w:r w:rsidR="006455E5">
        <w:t xml:space="preserve"> ? </w:t>
      </w:r>
      <w:r w:rsidRPr="0095276B">
        <w:t>Le nom d</w:t>
      </w:r>
      <w:r w:rsidR="006455E5">
        <w:t>’</w:t>
      </w:r>
      <w:r w:rsidRPr="0095276B">
        <w:t>Hélène apparaît à Joseph comme le signe d</w:t>
      </w:r>
      <w:r w:rsidR="006455E5">
        <w:t>’</w:t>
      </w:r>
      <w:r w:rsidRPr="0095276B">
        <w:t>une sorte de maçonnerie</w:t>
      </w:r>
      <w:r w:rsidR="006455E5">
        <w:t xml:space="preserve"> ; </w:t>
      </w:r>
      <w:r w:rsidRPr="0095276B">
        <w:t>il ne met pas en doute d</w:t>
      </w:r>
      <w:r w:rsidR="006455E5">
        <w:t>’</w:t>
      </w:r>
      <w:r w:rsidRPr="0095276B">
        <w:t>être initié</w:t>
      </w:r>
      <w:r w:rsidR="006455E5">
        <w:t xml:space="preserve"> ; </w:t>
      </w:r>
      <w:r w:rsidRPr="0095276B">
        <w:t>qu</w:t>
      </w:r>
      <w:r w:rsidR="006455E5">
        <w:t>’</w:t>
      </w:r>
      <w:r w:rsidRPr="0095276B">
        <w:t>un autre le soit</w:t>
      </w:r>
      <w:r w:rsidR="006455E5">
        <w:t xml:space="preserve">, </w:t>
      </w:r>
      <w:r w:rsidRPr="0095276B">
        <w:t>et</w:t>
      </w:r>
      <w:r w:rsidR="006455E5">
        <w:t xml:space="preserve">, </w:t>
      </w:r>
      <w:r w:rsidRPr="0095276B">
        <w:t>par-dessus tout</w:t>
      </w:r>
      <w:r w:rsidR="006455E5">
        <w:t xml:space="preserve">, </w:t>
      </w:r>
      <w:r w:rsidRPr="0095276B">
        <w:t>ce grand niais à la chevelure soyeuse</w:t>
      </w:r>
      <w:r w:rsidR="006455E5">
        <w:t xml:space="preserve">, </w:t>
      </w:r>
      <w:r w:rsidRPr="0095276B">
        <w:t>qui fredonne là un refrain à la mode</w:t>
      </w:r>
      <w:r w:rsidR="006455E5">
        <w:t xml:space="preserve">, </w:t>
      </w:r>
      <w:r w:rsidRPr="0095276B">
        <w:t>il ne se sent pas d</w:t>
      </w:r>
      <w:r w:rsidR="006455E5">
        <w:t>’</w:t>
      </w:r>
      <w:r w:rsidRPr="0095276B">
        <w:t>humeur à le supporter</w:t>
      </w:r>
      <w:r w:rsidR="006455E5">
        <w:t>.</w:t>
      </w:r>
    </w:p>
    <w:p w14:paraId="44A24F93" w14:textId="77777777" w:rsidR="006455E5" w:rsidRDefault="006455E5" w:rsidP="002666CE">
      <w:r>
        <w:rPr>
          <w:rFonts w:eastAsia="Georgia" w:cs="Georgia"/>
        </w:rPr>
        <w:lastRenderedPageBreak/>
        <w:t>« </w:t>
      </w:r>
      <w:r w:rsidR="009D4A85" w:rsidRPr="0095276B">
        <w:t xml:space="preserve">Je vous </w:t>
      </w:r>
      <w:proofErr w:type="spellStart"/>
      <w:r w:rsidR="009D4A85" w:rsidRPr="0095276B">
        <w:t>téfends</w:t>
      </w:r>
      <w:proofErr w:type="spellEnd"/>
      <w:r>
        <w:t xml:space="preserve">, </w:t>
      </w:r>
      <w:r w:rsidR="009D4A85" w:rsidRPr="0095276B">
        <w:t>entendez-vous bien</w:t>
      </w:r>
      <w:r>
        <w:t xml:space="preserve">, </w:t>
      </w:r>
      <w:r w:rsidR="009D4A85" w:rsidRPr="0095276B">
        <w:t xml:space="preserve">je fous </w:t>
      </w:r>
      <w:proofErr w:type="spellStart"/>
      <w:r w:rsidR="009D4A85" w:rsidRPr="0095276B">
        <w:t>téfends</w:t>
      </w:r>
      <w:proofErr w:type="spellEnd"/>
      <w:r w:rsidR="009D4A85" w:rsidRPr="0095276B">
        <w:t xml:space="preserve"> de parler de mademoiselle Le </w:t>
      </w:r>
      <w:proofErr w:type="spellStart"/>
      <w:r w:rsidR="009D4A85" w:rsidRPr="0095276B">
        <w:t>Pleynier</w:t>
      </w:r>
      <w:proofErr w:type="spellEnd"/>
      <w:r w:rsidR="009D4A85" w:rsidRPr="0095276B">
        <w:t xml:space="preserve"> comme fous fenez de le fa</w:t>
      </w:r>
      <w:r w:rsidR="009D4A85" w:rsidRPr="0095276B">
        <w:t>i</w:t>
      </w:r>
      <w:r w:rsidR="009D4A85" w:rsidRPr="0095276B">
        <w:t>re</w:t>
      </w:r>
      <w:r>
        <w:t xml:space="preserve">, </w:t>
      </w:r>
      <w:r w:rsidR="009D4A85" w:rsidRPr="0095276B">
        <w:t>crie-t-il</w:t>
      </w:r>
      <w:r>
        <w:t xml:space="preserve">, </w:t>
      </w:r>
      <w:r>
        <w:rPr>
          <w:rFonts w:eastAsia="Georgia" w:cs="Georgia"/>
        </w:rPr>
        <w:t xml:space="preserve">– </w:t>
      </w:r>
      <w:r w:rsidR="009D4A85" w:rsidRPr="0095276B">
        <w:t>ou se prépare-t-il à crier</w:t>
      </w:r>
      <w:r>
        <w:t>…</w:t>
      </w:r>
    </w:p>
    <w:p w14:paraId="4F5AA422" w14:textId="77777777" w:rsidR="006455E5" w:rsidRDefault="009D4A85" w:rsidP="002666CE">
      <w:r w:rsidRPr="0095276B">
        <w:t>Car</w:t>
      </w:r>
      <w:r w:rsidR="006455E5">
        <w:t xml:space="preserve">, </w:t>
      </w:r>
      <w:r w:rsidRPr="0095276B">
        <w:t>à ce moment</w:t>
      </w:r>
      <w:r w:rsidR="006455E5">
        <w:t xml:space="preserve">, </w:t>
      </w:r>
      <w:r w:rsidRPr="0095276B">
        <w:t>le grand garçon relève la tête avec i</w:t>
      </w:r>
      <w:r w:rsidRPr="0095276B">
        <w:t>n</w:t>
      </w:r>
      <w:r w:rsidRPr="0095276B">
        <w:t>quiétude</w:t>
      </w:r>
      <w:r w:rsidR="006455E5">
        <w:t xml:space="preserve">, </w:t>
      </w:r>
      <w:r w:rsidRPr="0095276B">
        <w:t>flaire le vent</w:t>
      </w:r>
      <w:r w:rsidR="006455E5">
        <w:t xml:space="preserve">, </w:t>
      </w:r>
      <w:r w:rsidRPr="0095276B">
        <w:t>allonge le cou et s</w:t>
      </w:r>
      <w:r w:rsidR="006455E5">
        <w:t>’</w:t>
      </w:r>
      <w:r w:rsidRPr="0095276B">
        <w:t>écrie</w:t>
      </w:r>
      <w:r w:rsidR="006455E5">
        <w:t> :</w:t>
      </w:r>
    </w:p>
    <w:p w14:paraId="7CCCF99E" w14:textId="21D3A481" w:rsidR="002666CE" w:rsidRDefault="006455E5" w:rsidP="002666CE">
      <w:r>
        <w:rPr>
          <w:rFonts w:eastAsia="Georgia" w:cs="Georgia"/>
        </w:rPr>
        <w:t>« </w:t>
      </w:r>
      <w:r w:rsidR="009D4A85" w:rsidRPr="0095276B">
        <w:t>On dirait que ça brûle</w:t>
      </w:r>
      <w:r>
        <w:t xml:space="preserve">, </w:t>
      </w:r>
      <w:r w:rsidR="009D4A85" w:rsidRPr="0095276B">
        <w:t>là-bas</w:t>
      </w:r>
      <w:r>
        <w:t> ! »</w:t>
      </w:r>
    </w:p>
    <w:p w14:paraId="0C64BBD4" w14:textId="08F0111B" w:rsidR="009D4A85" w:rsidRPr="0095276B" w:rsidRDefault="009D4A85" w:rsidP="006455E5">
      <w:pPr>
        <w:pStyle w:val="Titre2"/>
        <w:pageBreakBefore/>
        <w:rPr>
          <w:szCs w:val="44"/>
        </w:rPr>
      </w:pPr>
      <w:bookmarkStart w:id="32" w:name="_Toc197888835"/>
      <w:r w:rsidRPr="0095276B">
        <w:rPr>
          <w:szCs w:val="44"/>
        </w:rPr>
        <w:lastRenderedPageBreak/>
        <w:t>13</w:t>
      </w:r>
      <w:bookmarkEnd w:id="32"/>
      <w:r w:rsidRPr="0095276B">
        <w:rPr>
          <w:szCs w:val="44"/>
        </w:rPr>
        <w:br/>
      </w:r>
    </w:p>
    <w:p w14:paraId="2DE98CD0" w14:textId="0B2644EC" w:rsidR="006455E5" w:rsidRDefault="009D4A85" w:rsidP="002666CE">
      <w:r w:rsidRPr="0095276B">
        <w:t>L</w:t>
      </w:r>
      <w:r w:rsidR="006455E5">
        <w:t>’</w:t>
      </w:r>
      <w:r w:rsidRPr="0095276B">
        <w:t>arrivée des Simler à Vendeuvre avait doté la ville d</w:t>
      </w:r>
      <w:r w:rsidR="006455E5">
        <w:t>’</w:t>
      </w:r>
      <w:r w:rsidRPr="0095276B">
        <w:t>un élément de distraction</w:t>
      </w:r>
      <w:r w:rsidR="006455E5">
        <w:t xml:space="preserve">. </w:t>
      </w:r>
      <w:r w:rsidRPr="0095276B">
        <w:t>S</w:t>
      </w:r>
      <w:r w:rsidR="006455E5">
        <w:t>’</w:t>
      </w:r>
      <w:r w:rsidRPr="0095276B">
        <w:t>ils restaient peu visibles en temps o</w:t>
      </w:r>
      <w:r w:rsidRPr="0095276B">
        <w:t>r</w:t>
      </w:r>
      <w:r w:rsidRPr="0095276B">
        <w:t>dinaire</w:t>
      </w:r>
      <w:r w:rsidR="006455E5">
        <w:t xml:space="preserve">, </w:t>
      </w:r>
      <w:r w:rsidRPr="0095276B">
        <w:t>et ne faisaient pas</w:t>
      </w:r>
      <w:r w:rsidR="006455E5">
        <w:t xml:space="preserve">, </w:t>
      </w:r>
      <w:r w:rsidRPr="0095276B">
        <w:t>comme on dit</w:t>
      </w:r>
      <w:r w:rsidR="006455E5">
        <w:t xml:space="preserve">, </w:t>
      </w:r>
      <w:r w:rsidRPr="0095276B">
        <w:t>leurs affaires dans l</w:t>
      </w:r>
      <w:r w:rsidR="006455E5">
        <w:t>’</w:t>
      </w:r>
      <w:r w:rsidRPr="0095276B">
        <w:t>oreille du prochain</w:t>
      </w:r>
      <w:r w:rsidR="006455E5">
        <w:t xml:space="preserve">, </w:t>
      </w:r>
      <w:r w:rsidRPr="0095276B">
        <w:t>si des aventures analogues à la retenti</w:t>
      </w:r>
      <w:r w:rsidRPr="0095276B">
        <w:t>s</w:t>
      </w:r>
      <w:r w:rsidRPr="0095276B">
        <w:t xml:space="preserve">sante équipée de la jument de </w:t>
      </w:r>
      <w:r w:rsidR="006455E5">
        <w:t>M. </w:t>
      </w:r>
      <w:r w:rsidRPr="0095276B">
        <w:t>Antigny demeuraient sans lendemain</w:t>
      </w:r>
      <w:r w:rsidR="006455E5">
        <w:t xml:space="preserve">, </w:t>
      </w:r>
      <w:r w:rsidRPr="0095276B">
        <w:t>en revanche</w:t>
      </w:r>
      <w:r w:rsidR="006455E5">
        <w:t xml:space="preserve">, </w:t>
      </w:r>
      <w:r w:rsidRPr="0095276B">
        <w:t>sitôt venus les beaux jours de 72</w:t>
      </w:r>
      <w:r w:rsidR="006455E5">
        <w:t xml:space="preserve">, </w:t>
      </w:r>
      <w:r w:rsidRPr="0095276B">
        <w:t>et d</w:t>
      </w:r>
      <w:r w:rsidR="006455E5">
        <w:t>’</w:t>
      </w:r>
      <w:r w:rsidRPr="0095276B">
        <w:t>une façon invariable par la suite</w:t>
      </w:r>
      <w:r w:rsidR="006455E5">
        <w:t xml:space="preserve">, </w:t>
      </w:r>
      <w:r w:rsidRPr="0095276B">
        <w:t>les bourgeois de Vendeuvre avaient pu jouir</w:t>
      </w:r>
      <w:r w:rsidR="006455E5">
        <w:t xml:space="preserve">, </w:t>
      </w:r>
      <w:r w:rsidRPr="0095276B">
        <w:t>chaque dimanche soir</w:t>
      </w:r>
      <w:r w:rsidR="006455E5">
        <w:t xml:space="preserve">, </w:t>
      </w:r>
      <w:r w:rsidRPr="0095276B">
        <w:t>d</w:t>
      </w:r>
      <w:r w:rsidR="006455E5">
        <w:t>’</w:t>
      </w:r>
      <w:r w:rsidRPr="0095276B">
        <w:t>un spectacle bien curieux</w:t>
      </w:r>
      <w:r w:rsidR="006455E5">
        <w:t xml:space="preserve"> : </w:t>
      </w:r>
      <w:r w:rsidRPr="0095276B">
        <w:t>sur le coup de huit heures</w:t>
      </w:r>
      <w:r w:rsidR="006455E5">
        <w:t xml:space="preserve">, </w:t>
      </w:r>
      <w:r w:rsidRPr="0095276B">
        <w:t>la petite porte en tôle pleine du boulevard du Grand-Cerf s</w:t>
      </w:r>
      <w:r w:rsidR="006455E5">
        <w:t>’</w:t>
      </w:r>
      <w:r w:rsidRPr="0095276B">
        <w:t>ouvrait en ronflant</w:t>
      </w:r>
      <w:r w:rsidR="006455E5">
        <w:t xml:space="preserve">, </w:t>
      </w:r>
      <w:r w:rsidRPr="0095276B">
        <w:t xml:space="preserve">et </w:t>
      </w:r>
      <w:r w:rsidR="006455E5">
        <w:t>M. </w:t>
      </w:r>
      <w:r w:rsidRPr="0095276B">
        <w:t>Hippolyte paraissait</w:t>
      </w:r>
      <w:r w:rsidR="006455E5">
        <w:t xml:space="preserve">, </w:t>
      </w:r>
      <w:r w:rsidRPr="0095276B">
        <w:t xml:space="preserve">suivi de </w:t>
      </w:r>
      <w:r w:rsidR="006455E5">
        <w:t>M. </w:t>
      </w:r>
      <w:r w:rsidRPr="0095276B">
        <w:t>Myrtil</w:t>
      </w:r>
      <w:r w:rsidR="006455E5">
        <w:t>.</w:t>
      </w:r>
    </w:p>
    <w:p w14:paraId="6DEC7119" w14:textId="470F4BDD" w:rsidR="006455E5" w:rsidRDefault="009D4A85" w:rsidP="002666CE">
      <w:r w:rsidRPr="0095276B">
        <w:t>C</w:t>
      </w:r>
      <w:r w:rsidR="006455E5">
        <w:t>’</w:t>
      </w:r>
      <w:r w:rsidRPr="0095276B">
        <w:t>était leur temps de promenade</w:t>
      </w:r>
      <w:r w:rsidR="006455E5">
        <w:t xml:space="preserve">. </w:t>
      </w:r>
      <w:r w:rsidRPr="0095276B">
        <w:t>Ils sortaient</w:t>
      </w:r>
      <w:r w:rsidR="006455E5">
        <w:t xml:space="preserve">, </w:t>
      </w:r>
      <w:r w:rsidRPr="0095276B">
        <w:t xml:space="preserve">ces </w:t>
      </w:r>
      <w:proofErr w:type="spellStart"/>
      <w:r w:rsidRPr="0095276B">
        <w:t>soirs-là</w:t>
      </w:r>
      <w:proofErr w:type="spellEnd"/>
      <w:r w:rsidR="006455E5">
        <w:t xml:space="preserve">, </w:t>
      </w:r>
      <w:r w:rsidRPr="0095276B">
        <w:t>habillés d</w:t>
      </w:r>
      <w:r w:rsidR="006455E5">
        <w:t>’</w:t>
      </w:r>
      <w:r w:rsidRPr="0095276B">
        <w:t>une redingote noire et le chef orné d</w:t>
      </w:r>
      <w:r w:rsidR="006455E5">
        <w:t>’</w:t>
      </w:r>
      <w:r w:rsidRPr="0095276B">
        <w:t>un chapeau de soie</w:t>
      </w:r>
      <w:r w:rsidR="006455E5">
        <w:t xml:space="preserve">. </w:t>
      </w:r>
      <w:r w:rsidRPr="0095276B">
        <w:t xml:space="preserve">Mais tandis que le chapeau de </w:t>
      </w:r>
      <w:r w:rsidR="006455E5">
        <w:t>M. </w:t>
      </w:r>
      <w:r w:rsidRPr="0095276B">
        <w:t>Hippolyte était évasé</w:t>
      </w:r>
      <w:r w:rsidR="006455E5">
        <w:t xml:space="preserve">, </w:t>
      </w:r>
      <w:r w:rsidRPr="0095276B">
        <w:t>large de bords</w:t>
      </w:r>
      <w:r w:rsidR="006455E5">
        <w:t xml:space="preserve">, </w:t>
      </w:r>
      <w:r w:rsidRPr="0095276B">
        <w:t>planté dans l</w:t>
      </w:r>
      <w:r w:rsidR="006455E5">
        <w:t>’</w:t>
      </w:r>
      <w:r w:rsidRPr="0095276B">
        <w:t>axe du corps et enfoncé jusqu</w:t>
      </w:r>
      <w:r w:rsidR="006455E5">
        <w:t>’</w:t>
      </w:r>
      <w:r w:rsidRPr="0095276B">
        <w:t>aux sourcils</w:t>
      </w:r>
      <w:r w:rsidR="006455E5">
        <w:t xml:space="preserve">, </w:t>
      </w:r>
      <w:r w:rsidRPr="0095276B">
        <w:t xml:space="preserve">celui de </w:t>
      </w:r>
      <w:r w:rsidR="006455E5">
        <w:t>M. </w:t>
      </w:r>
      <w:r w:rsidRPr="0095276B">
        <w:t>Myrtil était rigoureusement cylindrique</w:t>
      </w:r>
      <w:r w:rsidR="006455E5">
        <w:t xml:space="preserve">, </w:t>
      </w:r>
      <w:r w:rsidRPr="0095276B">
        <w:t>de bords étroits</w:t>
      </w:r>
      <w:r w:rsidR="006455E5">
        <w:t xml:space="preserve">, </w:t>
      </w:r>
      <w:r w:rsidRPr="0095276B">
        <w:t>avec une tendance à coiffer la nuque et à déco</w:t>
      </w:r>
      <w:r w:rsidRPr="0095276B">
        <w:t>u</w:t>
      </w:r>
      <w:r w:rsidRPr="0095276B">
        <w:t>vrir le front</w:t>
      </w:r>
      <w:r w:rsidR="006455E5">
        <w:t xml:space="preserve">. </w:t>
      </w:r>
      <w:r w:rsidRPr="0095276B">
        <w:t>Hors ce détail</w:t>
      </w:r>
      <w:r w:rsidR="006455E5">
        <w:t xml:space="preserve">, </w:t>
      </w:r>
      <w:r w:rsidRPr="0095276B">
        <w:t>la conformité des deux hommes présentait quelque chose d</w:t>
      </w:r>
      <w:r w:rsidR="006455E5">
        <w:t>’</w:t>
      </w:r>
      <w:r w:rsidRPr="0095276B">
        <w:t>impressionnant</w:t>
      </w:r>
      <w:r w:rsidR="006455E5">
        <w:t>.</w:t>
      </w:r>
    </w:p>
    <w:p w14:paraId="1856ECC1" w14:textId="77777777" w:rsidR="006455E5" w:rsidRDefault="009D4A85" w:rsidP="002666CE">
      <w:r w:rsidRPr="0095276B">
        <w:t>Ils avançaient côte à côte</w:t>
      </w:r>
      <w:r w:rsidR="006455E5">
        <w:t xml:space="preserve">, </w:t>
      </w:r>
      <w:r w:rsidRPr="0095276B">
        <w:t>d</w:t>
      </w:r>
      <w:r w:rsidR="006455E5">
        <w:t>’</w:t>
      </w:r>
      <w:r w:rsidRPr="0095276B">
        <w:t>un pas roide et solennel</w:t>
      </w:r>
      <w:r w:rsidR="006455E5">
        <w:t xml:space="preserve">. </w:t>
      </w:r>
      <w:r w:rsidRPr="0095276B">
        <w:t>Le plus souvent</w:t>
      </w:r>
      <w:r w:rsidR="006455E5">
        <w:t xml:space="preserve">, </w:t>
      </w:r>
      <w:r w:rsidRPr="0095276B">
        <w:t>ils ne causaient pas</w:t>
      </w:r>
      <w:r w:rsidR="006455E5">
        <w:t xml:space="preserve">. </w:t>
      </w:r>
      <w:r w:rsidRPr="0095276B">
        <w:t>Leur itinéraire était immu</w:t>
      </w:r>
      <w:r w:rsidRPr="0095276B">
        <w:t>a</w:t>
      </w:r>
      <w:r w:rsidRPr="0095276B">
        <w:t>ble</w:t>
      </w:r>
      <w:r w:rsidR="006455E5">
        <w:t>.</w:t>
      </w:r>
    </w:p>
    <w:p w14:paraId="047F9436" w14:textId="77777777" w:rsidR="006455E5" w:rsidRDefault="009D4A85" w:rsidP="002666CE">
      <w:r w:rsidRPr="0095276B">
        <w:t>Ils partaient à main gauche par le boulevard du Grand-Cerf</w:t>
      </w:r>
      <w:r w:rsidR="006455E5">
        <w:t xml:space="preserve">, </w:t>
      </w:r>
      <w:r w:rsidRPr="0095276B">
        <w:t>tournaient sur Pont-Achard</w:t>
      </w:r>
      <w:r w:rsidR="006455E5">
        <w:t xml:space="preserve">, </w:t>
      </w:r>
      <w:r w:rsidRPr="0095276B">
        <w:t>montaient la grande côte de la gare</w:t>
      </w:r>
      <w:r w:rsidR="006455E5">
        <w:t xml:space="preserve">, </w:t>
      </w:r>
      <w:r w:rsidRPr="0095276B">
        <w:t>obliquaient de là par l</w:t>
      </w:r>
      <w:r w:rsidR="006455E5">
        <w:t>’</w:t>
      </w:r>
      <w:r w:rsidRPr="0095276B">
        <w:t>ancien boulevard Impérial</w:t>
      </w:r>
      <w:r w:rsidR="006455E5">
        <w:t xml:space="preserve">, </w:t>
      </w:r>
      <w:r w:rsidRPr="0095276B">
        <w:t>pén</w:t>
      </w:r>
      <w:r w:rsidRPr="0095276B">
        <w:t>é</w:t>
      </w:r>
      <w:r w:rsidRPr="0095276B">
        <w:t>traient dans le Jardin des Plantes</w:t>
      </w:r>
      <w:r w:rsidR="006455E5">
        <w:t xml:space="preserve">, </w:t>
      </w:r>
      <w:r w:rsidRPr="0095276B">
        <w:t>en ressortaient par la grille principale après avoir suivi l</w:t>
      </w:r>
      <w:r w:rsidR="006455E5">
        <w:t>’</w:t>
      </w:r>
      <w:r w:rsidRPr="0095276B">
        <w:t>allée des tilleuls</w:t>
      </w:r>
      <w:r w:rsidR="006455E5">
        <w:t xml:space="preserve">, </w:t>
      </w:r>
      <w:r w:rsidRPr="0095276B">
        <w:lastRenderedPageBreak/>
        <w:t>s</w:t>
      </w:r>
      <w:r w:rsidR="006455E5">
        <w:t>’</w:t>
      </w:r>
      <w:r w:rsidRPr="0095276B">
        <w:t>engageaient dans la rue du Quatre-Septembre</w:t>
      </w:r>
      <w:r w:rsidR="006455E5">
        <w:t xml:space="preserve">, </w:t>
      </w:r>
      <w:r w:rsidRPr="0095276B">
        <w:t xml:space="preserve">et tombaient dans </w:t>
      </w:r>
      <w:smartTag w:uri="urn:schemas-microsoft-com:office:smarttags" w:element="PersonName">
        <w:smartTagPr>
          <w:attr w:name="ProductID" w:val="la Place"/>
        </w:smartTagPr>
        <w:r w:rsidRPr="0095276B">
          <w:t>la Place</w:t>
        </w:r>
      </w:smartTag>
      <w:r w:rsidRPr="0095276B">
        <w:t xml:space="preserve"> d</w:t>
      </w:r>
      <w:r w:rsidR="006455E5">
        <w:t>’</w:t>
      </w:r>
      <w:r w:rsidRPr="0095276B">
        <w:t>Armes</w:t>
      </w:r>
      <w:r w:rsidR="006455E5">
        <w:t xml:space="preserve">. </w:t>
      </w:r>
      <w:r w:rsidRPr="0095276B">
        <w:t>Ils la prenaient de bout en bout</w:t>
      </w:r>
      <w:r w:rsidR="006455E5">
        <w:t xml:space="preserve">, </w:t>
      </w:r>
      <w:r w:rsidRPr="0095276B">
        <w:t>sans perdre un pavé</w:t>
      </w:r>
      <w:r w:rsidR="006455E5">
        <w:t xml:space="preserve">, </w:t>
      </w:r>
      <w:r w:rsidRPr="0095276B">
        <w:t>pavés eux-mêmes</w:t>
      </w:r>
      <w:r w:rsidR="006455E5">
        <w:t xml:space="preserve">, </w:t>
      </w:r>
      <w:r w:rsidRPr="0095276B">
        <w:t>avec une lenteur cadavérique</w:t>
      </w:r>
      <w:r w:rsidR="006455E5">
        <w:t xml:space="preserve">, </w:t>
      </w:r>
      <w:r w:rsidRPr="0095276B">
        <w:t>méprisante et formidable</w:t>
      </w:r>
      <w:r w:rsidR="006455E5">
        <w:t xml:space="preserve">. </w:t>
      </w:r>
      <w:r w:rsidRPr="0095276B">
        <w:t>De là</w:t>
      </w:r>
      <w:r w:rsidR="006455E5">
        <w:t xml:space="preserve">, </w:t>
      </w:r>
      <w:r w:rsidRPr="0095276B">
        <w:t>ils tournaient le coin des Basses-Treilles</w:t>
      </w:r>
      <w:r w:rsidR="006455E5">
        <w:t xml:space="preserve">, </w:t>
      </w:r>
      <w:r w:rsidRPr="0095276B">
        <w:t>sans un regard pour le dauphin et la nymphe de sa fontaine</w:t>
      </w:r>
      <w:r w:rsidR="006455E5">
        <w:t xml:space="preserve">, </w:t>
      </w:r>
      <w:r w:rsidRPr="0095276B">
        <w:t>ils de</w:t>
      </w:r>
      <w:r w:rsidRPr="0095276B">
        <w:t>s</w:t>
      </w:r>
      <w:r w:rsidRPr="0095276B">
        <w:t>cendaient sur le Port Saint-Gilles par le raidillon du Petit Bo</w:t>
      </w:r>
      <w:r w:rsidRPr="0095276B">
        <w:t>n</w:t>
      </w:r>
      <w:r w:rsidRPr="0095276B">
        <w:t>neveau</w:t>
      </w:r>
      <w:r w:rsidR="006455E5">
        <w:t xml:space="preserve">, </w:t>
      </w:r>
      <w:r w:rsidRPr="0095276B">
        <w:t>et longeaient les quais du canal</w:t>
      </w:r>
      <w:r w:rsidR="006455E5">
        <w:t xml:space="preserve">, </w:t>
      </w:r>
      <w:r w:rsidRPr="0095276B">
        <w:t>jusqu</w:t>
      </w:r>
      <w:r w:rsidR="006455E5">
        <w:t>’</w:t>
      </w:r>
      <w:r w:rsidRPr="0095276B">
        <w:t>à la venelle Sai</w:t>
      </w:r>
      <w:r w:rsidRPr="0095276B">
        <w:t>n</w:t>
      </w:r>
      <w:r w:rsidRPr="0095276B">
        <w:t>te-Radegonde</w:t>
      </w:r>
      <w:r w:rsidR="006455E5">
        <w:t xml:space="preserve">, </w:t>
      </w:r>
      <w:r w:rsidRPr="0095276B">
        <w:t>laquelle les ramenait au boulevard du Grand-Cerf et à la fabrique</w:t>
      </w:r>
      <w:r w:rsidR="006455E5">
        <w:t>.</w:t>
      </w:r>
    </w:p>
    <w:p w14:paraId="2BBF4270" w14:textId="77777777" w:rsidR="006455E5" w:rsidRDefault="009D4A85" w:rsidP="002666CE">
      <w:r w:rsidRPr="0095276B">
        <w:t>Le soir de ce même dimanche où le sommeil de Joseph e</w:t>
      </w:r>
      <w:r w:rsidRPr="0095276B">
        <w:t>x</w:t>
      </w:r>
      <w:r w:rsidRPr="0095276B">
        <w:t>citait l</w:t>
      </w:r>
      <w:r w:rsidR="006455E5">
        <w:t>’</w:t>
      </w:r>
      <w:r w:rsidRPr="0095276B">
        <w:t xml:space="preserve">émerveillement du jeune </w:t>
      </w:r>
      <w:proofErr w:type="spellStart"/>
      <w:r w:rsidRPr="0095276B">
        <w:t>Lefombère</w:t>
      </w:r>
      <w:proofErr w:type="spellEnd"/>
      <w:r w:rsidR="006455E5">
        <w:t xml:space="preserve">, </w:t>
      </w:r>
      <w:r w:rsidRPr="0095276B">
        <w:t>les deux fabricants parcouraient leur circuit accoutumé</w:t>
      </w:r>
      <w:r w:rsidR="006455E5">
        <w:t xml:space="preserve">. </w:t>
      </w:r>
      <w:r w:rsidRPr="0095276B">
        <w:t>Ils parlaient moins encore que d</w:t>
      </w:r>
      <w:r w:rsidR="006455E5">
        <w:t>’</w:t>
      </w:r>
      <w:r w:rsidRPr="0095276B">
        <w:t>habitude</w:t>
      </w:r>
      <w:r w:rsidR="006455E5">
        <w:t xml:space="preserve">, </w:t>
      </w:r>
      <w:r w:rsidRPr="0095276B">
        <w:t>étant tout à d</w:t>
      </w:r>
      <w:r w:rsidR="006455E5">
        <w:t>’</w:t>
      </w:r>
      <w:r w:rsidRPr="0095276B">
        <w:t>obscures pensées</w:t>
      </w:r>
      <w:r w:rsidR="006455E5">
        <w:t>.</w:t>
      </w:r>
    </w:p>
    <w:p w14:paraId="211B8F2A" w14:textId="77777777" w:rsidR="006455E5" w:rsidRDefault="009D4A85" w:rsidP="002666CE">
      <w:r w:rsidRPr="0095276B">
        <w:t xml:space="preserve">Le regret de </w:t>
      </w:r>
      <w:proofErr w:type="spellStart"/>
      <w:r w:rsidRPr="0095276B">
        <w:t>Buschendorf</w:t>
      </w:r>
      <w:proofErr w:type="spellEnd"/>
      <w:r w:rsidRPr="0095276B">
        <w:t xml:space="preserve"> ne les quittait pas</w:t>
      </w:r>
      <w:r w:rsidR="006455E5">
        <w:t xml:space="preserve">. </w:t>
      </w:r>
      <w:r w:rsidRPr="0095276B">
        <w:t>Ces grands corps ne supportaient pas la réacclimatation</w:t>
      </w:r>
      <w:r w:rsidR="006455E5">
        <w:t xml:space="preserve">. </w:t>
      </w:r>
      <w:r w:rsidRPr="0095276B">
        <w:t>Accoutumés à une routine de travail</w:t>
      </w:r>
      <w:r w:rsidR="006455E5">
        <w:t xml:space="preserve">, </w:t>
      </w:r>
      <w:r w:rsidRPr="0095276B">
        <w:t>aux aises patriarcales</w:t>
      </w:r>
      <w:r w:rsidR="006455E5">
        <w:t xml:space="preserve">, </w:t>
      </w:r>
      <w:r w:rsidRPr="0095276B">
        <w:t>à la familiarité du pays et des voix</w:t>
      </w:r>
      <w:r w:rsidR="006455E5">
        <w:t xml:space="preserve">, </w:t>
      </w:r>
      <w:r w:rsidRPr="0095276B">
        <w:t>ils étaient transis de nouveauté</w:t>
      </w:r>
      <w:r w:rsidR="006455E5">
        <w:t xml:space="preserve">. </w:t>
      </w:r>
      <w:r w:rsidRPr="0095276B">
        <w:t>Le français glissé de l</w:t>
      </w:r>
      <w:r w:rsidR="006455E5">
        <w:t>’</w:t>
      </w:r>
      <w:r w:rsidRPr="0095276B">
        <w:t>Ouest leur faisait l</w:t>
      </w:r>
      <w:r w:rsidR="006455E5">
        <w:t>’</w:t>
      </w:r>
      <w:r w:rsidRPr="0095276B">
        <w:t>effet d</w:t>
      </w:r>
      <w:r w:rsidR="006455E5">
        <w:t>’</w:t>
      </w:r>
      <w:r w:rsidRPr="0095276B">
        <w:t>une potion fade</w:t>
      </w:r>
      <w:r w:rsidR="006455E5">
        <w:t xml:space="preserve">. </w:t>
      </w:r>
      <w:r w:rsidRPr="0095276B">
        <w:t>Tout blessait</w:t>
      </w:r>
      <w:r w:rsidR="006455E5">
        <w:t xml:space="preserve">, </w:t>
      </w:r>
      <w:r w:rsidRPr="0095276B">
        <w:t>la l</w:t>
      </w:r>
      <w:r w:rsidRPr="0095276B">
        <w:t>é</w:t>
      </w:r>
      <w:r w:rsidRPr="0095276B">
        <w:t>gèreté des propos autant que la grivoiserie générale</w:t>
      </w:r>
      <w:r w:rsidR="006455E5">
        <w:t>.</w:t>
      </w:r>
    </w:p>
    <w:p w14:paraId="4C32DCDF" w14:textId="1B0C3064" w:rsidR="006455E5" w:rsidRDefault="009D4A85" w:rsidP="002666CE">
      <w:r w:rsidRPr="0095276B">
        <w:t>Mais avant toutes choses</w:t>
      </w:r>
      <w:r w:rsidR="006455E5">
        <w:t xml:space="preserve">, </w:t>
      </w:r>
      <w:r w:rsidRPr="0095276B">
        <w:t>pour des hommes qui avaient toujours respecté l</w:t>
      </w:r>
      <w:r w:rsidR="006455E5">
        <w:t>’</w:t>
      </w:r>
      <w:r w:rsidRPr="0095276B">
        <w:t>équilibre du Doit et de l</w:t>
      </w:r>
      <w:r w:rsidR="006455E5">
        <w:t>’</w:t>
      </w:r>
      <w:r w:rsidRPr="0095276B">
        <w:t>Avoir comme le fo</w:t>
      </w:r>
      <w:r w:rsidRPr="0095276B">
        <w:t>n</w:t>
      </w:r>
      <w:r w:rsidRPr="0095276B">
        <w:t>dement de la rectitude</w:t>
      </w:r>
      <w:r w:rsidR="006455E5">
        <w:t xml:space="preserve">, </w:t>
      </w:r>
      <w:r w:rsidRPr="0095276B">
        <w:t>la Dette faisait une atmosphère irresp</w:t>
      </w:r>
      <w:r w:rsidRPr="0095276B">
        <w:t>i</w:t>
      </w:r>
      <w:r w:rsidRPr="0095276B">
        <w:t>rable</w:t>
      </w:r>
      <w:r w:rsidR="006455E5">
        <w:t xml:space="preserve">. </w:t>
      </w:r>
      <w:r w:rsidRPr="0095276B">
        <w:t>Quand un ingénieur a fini de calculer un pont et déterm</w:t>
      </w:r>
      <w:r w:rsidRPr="0095276B">
        <w:t>i</w:t>
      </w:r>
      <w:r w:rsidRPr="0095276B">
        <w:t>né</w:t>
      </w:r>
      <w:r w:rsidR="006455E5">
        <w:t xml:space="preserve">, </w:t>
      </w:r>
      <w:r w:rsidRPr="0095276B">
        <w:t>à la dixième décimale</w:t>
      </w:r>
      <w:r w:rsidR="006455E5">
        <w:t xml:space="preserve">, </w:t>
      </w:r>
      <w:r w:rsidRPr="0095276B">
        <w:t>la force de résistance des arcs</w:t>
      </w:r>
      <w:r w:rsidR="006455E5">
        <w:t xml:space="preserve">, </w:t>
      </w:r>
      <w:r w:rsidRPr="0095276B">
        <w:t>des e</w:t>
      </w:r>
      <w:r w:rsidRPr="0095276B">
        <w:t>x</w:t>
      </w:r>
      <w:r w:rsidRPr="0095276B">
        <w:t>trados et des culées</w:t>
      </w:r>
      <w:r w:rsidR="006455E5">
        <w:t xml:space="preserve">, </w:t>
      </w:r>
      <w:r w:rsidRPr="0095276B">
        <w:t>il prend ses papiers</w:t>
      </w:r>
      <w:r w:rsidR="006455E5">
        <w:t xml:space="preserve">, </w:t>
      </w:r>
      <w:r w:rsidRPr="0095276B">
        <w:t>et en trois minutes de temps</w:t>
      </w:r>
      <w:r w:rsidR="006455E5">
        <w:t xml:space="preserve">, </w:t>
      </w:r>
      <w:r w:rsidRPr="0095276B">
        <w:t>multiplie ses chiffres par soixante</w:t>
      </w:r>
      <w:r w:rsidR="006455E5">
        <w:t xml:space="preserve">. </w:t>
      </w:r>
      <w:r w:rsidRPr="0095276B">
        <w:t xml:space="preserve">Ils appellent ça leur </w:t>
      </w:r>
      <w:r w:rsidR="006455E5">
        <w:t>coef</w:t>
      </w:r>
      <w:r w:rsidRPr="0095276B">
        <w:t>ficient de sécurité</w:t>
      </w:r>
      <w:r w:rsidR="006455E5">
        <w:t xml:space="preserve">. </w:t>
      </w:r>
      <w:r w:rsidRPr="0095276B">
        <w:t>C</w:t>
      </w:r>
      <w:r w:rsidR="006455E5">
        <w:t>’</w:t>
      </w:r>
      <w:r w:rsidRPr="0095276B">
        <w:t>est la part qu</w:t>
      </w:r>
      <w:r w:rsidR="006455E5">
        <w:t>’</w:t>
      </w:r>
      <w:r w:rsidRPr="0095276B">
        <w:t>ils font à la matière et à ses jeux</w:t>
      </w:r>
      <w:r w:rsidR="006455E5">
        <w:t xml:space="preserve">. </w:t>
      </w:r>
      <w:r w:rsidRPr="0095276B">
        <w:t>C</w:t>
      </w:r>
      <w:r w:rsidR="006455E5">
        <w:t>’</w:t>
      </w:r>
      <w:r w:rsidRPr="0095276B">
        <w:t>est leur sacrifice aux Dieux inconnus</w:t>
      </w:r>
      <w:r w:rsidR="006455E5">
        <w:t xml:space="preserve">, </w:t>
      </w:r>
      <w:r w:rsidRPr="0095276B">
        <w:t>et le coup de patte qui transformera l</w:t>
      </w:r>
      <w:r w:rsidR="006455E5">
        <w:t>’</w:t>
      </w:r>
      <w:r w:rsidRPr="0095276B">
        <w:t xml:space="preserve">horlogerie </w:t>
      </w:r>
      <w:r w:rsidRPr="0095276B">
        <w:lastRenderedPageBreak/>
        <w:t>minutieuse des estimations en un pont de maçonnerie offert au trafic</w:t>
      </w:r>
      <w:r w:rsidR="006455E5">
        <w:t>.</w:t>
      </w:r>
    </w:p>
    <w:p w14:paraId="5F09FA5F" w14:textId="1DB16270" w:rsidR="006455E5" w:rsidRDefault="009D4A85" w:rsidP="002666CE">
      <w:r w:rsidRPr="0095276B">
        <w:t>Les Simler avaient toujours multiplié leurs prévisions de cette façon</w:t>
      </w:r>
      <w:r w:rsidR="006455E5">
        <w:t xml:space="preserve">. </w:t>
      </w:r>
      <w:r w:rsidRPr="0095276B">
        <w:t>Jusqu</w:t>
      </w:r>
      <w:r w:rsidR="006455E5">
        <w:t>’</w:t>
      </w:r>
      <w:r w:rsidRPr="0095276B">
        <w:t>à la guerre</w:t>
      </w:r>
      <w:r w:rsidR="006455E5">
        <w:t xml:space="preserve">, </w:t>
      </w:r>
      <w:r w:rsidRPr="0095276B">
        <w:t>leurs bilans ne travaillaient qu</w:t>
      </w:r>
      <w:r w:rsidR="006455E5">
        <w:t>’</w:t>
      </w:r>
      <w:r w:rsidRPr="0095276B">
        <w:t>à longue portée</w:t>
      </w:r>
      <w:r w:rsidR="006455E5">
        <w:t xml:space="preserve"> ; </w:t>
      </w:r>
      <w:r w:rsidRPr="0095276B">
        <w:t>l</w:t>
      </w:r>
      <w:r w:rsidR="006455E5">
        <w:t>’</w:t>
      </w:r>
      <w:r w:rsidRPr="0095276B">
        <w:t>inventaire de l</w:t>
      </w:r>
      <w:r w:rsidR="006455E5">
        <w:t>’</w:t>
      </w:r>
      <w:r w:rsidRPr="0095276B">
        <w:t>an soixante asseyait la sécurité des jours de l</w:t>
      </w:r>
      <w:r w:rsidR="006455E5">
        <w:t>’</w:t>
      </w:r>
      <w:r w:rsidRPr="0095276B">
        <w:t xml:space="preserve">an </w:t>
      </w:r>
      <w:proofErr w:type="gramStart"/>
      <w:r w:rsidRPr="0095276B">
        <w:t>quatre-vingts</w:t>
      </w:r>
      <w:proofErr w:type="gramEnd"/>
      <w:r w:rsidR="006455E5">
        <w:t xml:space="preserve">. </w:t>
      </w:r>
      <w:r w:rsidRPr="0095276B">
        <w:t xml:space="preserve">Le </w:t>
      </w:r>
      <w:r w:rsidR="006455E5">
        <w:t>coef</w:t>
      </w:r>
      <w:r w:rsidRPr="0095276B">
        <w:t>ficient était assez large pour comprendre</w:t>
      </w:r>
      <w:r w:rsidR="006455E5">
        <w:t xml:space="preserve">, </w:t>
      </w:r>
      <w:r w:rsidRPr="0095276B">
        <w:t>sans en être incommodé</w:t>
      </w:r>
      <w:r w:rsidR="006455E5">
        <w:t xml:space="preserve">, </w:t>
      </w:r>
      <w:r w:rsidRPr="0095276B">
        <w:t>le chômage</w:t>
      </w:r>
      <w:r w:rsidR="006455E5">
        <w:t xml:space="preserve">, </w:t>
      </w:r>
      <w:r w:rsidRPr="0095276B">
        <w:t>la m</w:t>
      </w:r>
      <w:r w:rsidRPr="0095276B">
        <w:t>a</w:t>
      </w:r>
      <w:r w:rsidRPr="0095276B">
        <w:t>ladie</w:t>
      </w:r>
      <w:r w:rsidR="006455E5">
        <w:t xml:space="preserve">, </w:t>
      </w:r>
      <w:r w:rsidRPr="0095276B">
        <w:t>l</w:t>
      </w:r>
      <w:r w:rsidR="006455E5">
        <w:t>’</w:t>
      </w:r>
      <w:r w:rsidRPr="0095276B">
        <w:t>incendie ou la mort</w:t>
      </w:r>
      <w:r w:rsidR="006455E5">
        <w:t>.</w:t>
      </w:r>
    </w:p>
    <w:p w14:paraId="7F374CDA" w14:textId="3D772564" w:rsidR="006455E5" w:rsidRDefault="009D4A85" w:rsidP="002666CE">
      <w:r w:rsidRPr="0095276B">
        <w:t xml:space="preserve">Mais il y a un événement devant lequel les </w:t>
      </w:r>
      <w:r w:rsidR="006455E5">
        <w:t>coef</w:t>
      </w:r>
      <w:r w:rsidRPr="0095276B">
        <w:t>ficients h</w:t>
      </w:r>
      <w:r w:rsidRPr="0095276B">
        <w:t>u</w:t>
      </w:r>
      <w:r w:rsidRPr="0095276B">
        <w:t>mains deviennent inopérants</w:t>
      </w:r>
      <w:r w:rsidR="006455E5">
        <w:t xml:space="preserve">, </w:t>
      </w:r>
      <w:r w:rsidRPr="0095276B">
        <w:t>car la loi qui entoure l</w:t>
      </w:r>
      <w:r w:rsidR="006455E5">
        <w:t>’</w:t>
      </w:r>
      <w:r w:rsidRPr="0095276B">
        <w:t>homme et la loi qu</w:t>
      </w:r>
      <w:r w:rsidR="006455E5">
        <w:t>’</w:t>
      </w:r>
      <w:r w:rsidRPr="0095276B">
        <w:t>il porte en soi s</w:t>
      </w:r>
      <w:r w:rsidR="006455E5">
        <w:t>’</w:t>
      </w:r>
      <w:r w:rsidRPr="0095276B">
        <w:t>accordent pour l</w:t>
      </w:r>
      <w:r w:rsidR="006455E5">
        <w:t>’</w:t>
      </w:r>
      <w:r w:rsidRPr="0095276B">
        <w:t>en détourner</w:t>
      </w:r>
      <w:r w:rsidR="006455E5">
        <w:t xml:space="preserve"> : </w:t>
      </w:r>
      <w:r w:rsidRPr="0095276B">
        <w:t>cet év</w:t>
      </w:r>
      <w:r w:rsidRPr="0095276B">
        <w:t>é</w:t>
      </w:r>
      <w:r w:rsidRPr="0095276B">
        <w:t>nement</w:t>
      </w:r>
      <w:r w:rsidR="006455E5">
        <w:t xml:space="preserve">, </w:t>
      </w:r>
      <w:r w:rsidRPr="0095276B">
        <w:t>c</w:t>
      </w:r>
      <w:r w:rsidR="006455E5">
        <w:t>’</w:t>
      </w:r>
      <w:r w:rsidRPr="0095276B">
        <w:t>est partir</w:t>
      </w:r>
      <w:r w:rsidR="006455E5">
        <w:t>.</w:t>
      </w:r>
    </w:p>
    <w:p w14:paraId="28C4A699" w14:textId="77777777" w:rsidR="006455E5" w:rsidRDefault="009D4A85" w:rsidP="002666CE">
      <w:r w:rsidRPr="0095276B">
        <w:t>Les Simler étaient partis</w:t>
      </w:r>
      <w:r w:rsidR="006455E5">
        <w:t xml:space="preserve">. </w:t>
      </w:r>
      <w:r w:rsidRPr="0095276B">
        <w:t>Ces hommes avaient tout renoncé afin de demeurer Français</w:t>
      </w:r>
      <w:r w:rsidR="006455E5">
        <w:t>. (</w:t>
      </w:r>
      <w:r w:rsidRPr="0095276B">
        <w:t>Et</w:t>
      </w:r>
      <w:r w:rsidR="006455E5">
        <w:t xml:space="preserve">, </w:t>
      </w:r>
      <w:r w:rsidRPr="0095276B">
        <w:t>pour le dire en passant</w:t>
      </w:r>
      <w:r w:rsidR="006455E5">
        <w:t xml:space="preserve">, </w:t>
      </w:r>
      <w:r w:rsidRPr="0095276B">
        <w:t>s</w:t>
      </w:r>
      <w:r w:rsidR="006455E5">
        <w:t>’</w:t>
      </w:r>
      <w:r w:rsidRPr="0095276B">
        <w:t>ils re</w:t>
      </w:r>
      <w:r w:rsidRPr="0095276B">
        <w:t>s</w:t>
      </w:r>
      <w:r w:rsidRPr="0095276B">
        <w:t>sentaient le feu de l</w:t>
      </w:r>
      <w:r w:rsidR="006455E5">
        <w:t>’</w:t>
      </w:r>
      <w:r w:rsidRPr="0095276B">
        <w:t>opération au bout de chacun de leurs nerfs</w:t>
      </w:r>
      <w:r w:rsidR="006455E5">
        <w:t xml:space="preserve">, </w:t>
      </w:r>
      <w:r w:rsidRPr="0095276B">
        <w:t>ils étaient</w:t>
      </w:r>
      <w:r w:rsidR="006455E5">
        <w:t xml:space="preserve">, </w:t>
      </w:r>
      <w:r w:rsidRPr="0095276B">
        <w:t>grâce à Dieu</w:t>
      </w:r>
      <w:r w:rsidR="006455E5">
        <w:t xml:space="preserve">, </w:t>
      </w:r>
      <w:r w:rsidRPr="0095276B">
        <w:t>trop peu éloquents pour expliquer les raisons auxquelles ils avaient obéi</w:t>
      </w:r>
      <w:r w:rsidR="006455E5">
        <w:t>.)</w:t>
      </w:r>
    </w:p>
    <w:p w14:paraId="4EE5E113" w14:textId="77777777" w:rsidR="006455E5" w:rsidRDefault="009D4A85" w:rsidP="002666CE">
      <w:r w:rsidRPr="0095276B">
        <w:t>Seulement ils avaient tout prévu</w:t>
      </w:r>
      <w:r w:rsidR="006455E5">
        <w:t xml:space="preserve">, </w:t>
      </w:r>
      <w:r w:rsidRPr="0095276B">
        <w:t>hors que mourir c</w:t>
      </w:r>
      <w:r w:rsidR="006455E5">
        <w:t>’</w:t>
      </w:r>
      <w:r w:rsidRPr="0095276B">
        <w:t>est pa</w:t>
      </w:r>
      <w:r w:rsidRPr="0095276B">
        <w:t>r</w:t>
      </w:r>
      <w:r w:rsidRPr="0095276B">
        <w:t>tir un peu</w:t>
      </w:r>
      <w:r w:rsidR="006455E5">
        <w:t xml:space="preserve">, </w:t>
      </w:r>
      <w:r w:rsidRPr="0095276B">
        <w:t>tandis que partir c</w:t>
      </w:r>
      <w:r w:rsidR="006455E5">
        <w:t>’</w:t>
      </w:r>
      <w:r w:rsidRPr="0095276B">
        <w:t>est mourir deux fois</w:t>
      </w:r>
      <w:r w:rsidR="006455E5">
        <w:t xml:space="preserve">. </w:t>
      </w:r>
      <w:r w:rsidRPr="0095276B">
        <w:t>Mourir n</w:t>
      </w:r>
      <w:r w:rsidR="006455E5">
        <w:t>’</w:t>
      </w:r>
      <w:r w:rsidRPr="0095276B">
        <w:t>est rien</w:t>
      </w:r>
      <w:r w:rsidR="006455E5">
        <w:t xml:space="preserve">, </w:t>
      </w:r>
      <w:r w:rsidRPr="0095276B">
        <w:t>quand l</w:t>
      </w:r>
      <w:r w:rsidR="006455E5">
        <w:t>’</w:t>
      </w:r>
      <w:r w:rsidRPr="0095276B">
        <w:t>homme meurt où il est né</w:t>
      </w:r>
      <w:r w:rsidR="006455E5">
        <w:t xml:space="preserve">, </w:t>
      </w:r>
      <w:r w:rsidRPr="0095276B">
        <w:t>et repasse au fils ce qu</w:t>
      </w:r>
      <w:r w:rsidR="006455E5">
        <w:t>’</w:t>
      </w:r>
      <w:r w:rsidRPr="0095276B">
        <w:t>il a reçu du père</w:t>
      </w:r>
      <w:r w:rsidR="006455E5">
        <w:t>.</w:t>
      </w:r>
    </w:p>
    <w:p w14:paraId="4C2E85D8" w14:textId="77777777" w:rsidR="006455E5" w:rsidRDefault="009D4A85" w:rsidP="002666CE">
      <w:r w:rsidRPr="0095276B">
        <w:t>Un pays</w:t>
      </w:r>
      <w:r w:rsidR="006455E5">
        <w:t xml:space="preserve">, </w:t>
      </w:r>
      <w:r w:rsidRPr="0095276B">
        <w:t>serait-ce la plus écartée des marnières ou quatre cabanes de pêcheurs sur un écueil</w:t>
      </w:r>
      <w:r w:rsidR="006455E5">
        <w:t xml:space="preserve">, </w:t>
      </w:r>
      <w:r w:rsidRPr="0095276B">
        <w:t>contient en soi un certain nombre de choses</w:t>
      </w:r>
      <w:r w:rsidR="006455E5">
        <w:t xml:space="preserve">. </w:t>
      </w:r>
      <w:r w:rsidRPr="0095276B">
        <w:t>Ces choses se trouvent assises autour de v</w:t>
      </w:r>
      <w:r w:rsidRPr="0095276B">
        <w:t>o</w:t>
      </w:r>
      <w:r w:rsidRPr="0095276B">
        <w:t>tre berceau</w:t>
      </w:r>
      <w:r w:rsidR="006455E5">
        <w:t xml:space="preserve">, </w:t>
      </w:r>
      <w:r w:rsidRPr="0095276B">
        <w:t>à la minute originelle</w:t>
      </w:r>
      <w:r w:rsidR="006455E5">
        <w:t xml:space="preserve">, </w:t>
      </w:r>
      <w:r w:rsidRPr="0095276B">
        <w:t>et reviennent se pencher sur vous</w:t>
      </w:r>
      <w:r w:rsidR="006455E5">
        <w:t xml:space="preserve">, </w:t>
      </w:r>
      <w:r w:rsidR="006455E5">
        <w:rPr>
          <w:rFonts w:eastAsia="Georgia" w:cs="Georgia"/>
        </w:rPr>
        <w:t xml:space="preserve">– </w:t>
      </w:r>
      <w:r w:rsidRPr="0095276B">
        <w:t xml:space="preserve">au moment où </w:t>
      </w:r>
      <w:r w:rsidRPr="0095276B">
        <w:rPr>
          <w:i/>
          <w:iCs/>
        </w:rPr>
        <w:t>vous allez savoir</w:t>
      </w:r>
      <w:r w:rsidR="006455E5">
        <w:t>.</w:t>
      </w:r>
    </w:p>
    <w:p w14:paraId="13261D8A" w14:textId="77777777" w:rsidR="006455E5" w:rsidRDefault="009D4A85" w:rsidP="002666CE">
      <w:r w:rsidRPr="0095276B">
        <w:t>Ces choses</w:t>
      </w:r>
      <w:r w:rsidR="006455E5">
        <w:t xml:space="preserve">, </w:t>
      </w:r>
      <w:r w:rsidRPr="0095276B">
        <w:t>ce sont peut-être les bruits</w:t>
      </w:r>
      <w:r w:rsidR="006455E5">
        <w:t xml:space="preserve">, </w:t>
      </w:r>
      <w:r w:rsidRPr="0095276B">
        <w:t>les odeurs et les lumières</w:t>
      </w:r>
      <w:r w:rsidR="006455E5">
        <w:t xml:space="preserve">, </w:t>
      </w:r>
      <w:r w:rsidRPr="0095276B">
        <w:t>ce goût particulier que recèle</w:t>
      </w:r>
      <w:r w:rsidR="006455E5">
        <w:t xml:space="preserve">, </w:t>
      </w:r>
      <w:r w:rsidRPr="0095276B">
        <w:t>à sa façon</w:t>
      </w:r>
      <w:r w:rsidR="006455E5">
        <w:t xml:space="preserve">, </w:t>
      </w:r>
      <w:r w:rsidRPr="0095276B">
        <w:t>le moindre pli du globe</w:t>
      </w:r>
      <w:r w:rsidR="006455E5">
        <w:t xml:space="preserve"> ; </w:t>
      </w:r>
      <w:r w:rsidRPr="0095276B">
        <w:t>mais il s</w:t>
      </w:r>
      <w:r w:rsidR="006455E5">
        <w:t>’</w:t>
      </w:r>
      <w:r w:rsidRPr="0095276B">
        <w:t>y ajoute</w:t>
      </w:r>
      <w:r w:rsidR="006455E5">
        <w:t xml:space="preserve">, </w:t>
      </w:r>
      <w:r w:rsidRPr="0095276B">
        <w:t>pour le moins autant</w:t>
      </w:r>
      <w:r w:rsidR="006455E5">
        <w:t xml:space="preserve">, </w:t>
      </w:r>
      <w:r w:rsidRPr="0095276B">
        <w:t xml:space="preserve">ce que </w:t>
      </w:r>
      <w:r w:rsidRPr="0095276B">
        <w:lastRenderedPageBreak/>
        <w:t>la suite des générations y a laissé de ses chimères et de sa ténacité</w:t>
      </w:r>
      <w:r w:rsidR="006455E5">
        <w:t>.</w:t>
      </w:r>
    </w:p>
    <w:p w14:paraId="3C6478CC" w14:textId="77777777" w:rsidR="006455E5" w:rsidRDefault="009D4A85" w:rsidP="002666CE">
      <w:r w:rsidRPr="0095276B">
        <w:t>Voilà avec quoi les Simler avaient rompu</w:t>
      </w:r>
      <w:r w:rsidR="006455E5">
        <w:t xml:space="preserve">. </w:t>
      </w:r>
      <w:r w:rsidRPr="0095276B">
        <w:t>Depuis lors tout leur manquait</w:t>
      </w:r>
      <w:r w:rsidR="006455E5">
        <w:t xml:space="preserve">. </w:t>
      </w:r>
      <w:r w:rsidRPr="0095276B">
        <w:t>Ils étaient assez simples pour s</w:t>
      </w:r>
      <w:r w:rsidR="006455E5">
        <w:t>’</w:t>
      </w:r>
      <w:r w:rsidRPr="0095276B">
        <w:t>en étonner</w:t>
      </w:r>
      <w:r w:rsidR="006455E5">
        <w:t>.</w:t>
      </w:r>
    </w:p>
    <w:p w14:paraId="0BF16BD7" w14:textId="77777777" w:rsidR="006455E5" w:rsidRDefault="009D4A85" w:rsidP="002666CE">
      <w:r w:rsidRPr="0095276B">
        <w:t>Il n</w:t>
      </w:r>
      <w:r w:rsidR="006455E5">
        <w:t>’</w:t>
      </w:r>
      <w:r w:rsidRPr="0095276B">
        <w:t>était pas question</w:t>
      </w:r>
      <w:r w:rsidR="006455E5">
        <w:t xml:space="preserve">, </w:t>
      </w:r>
      <w:r w:rsidRPr="0095276B">
        <w:t>alors</w:t>
      </w:r>
      <w:r w:rsidR="006455E5">
        <w:t xml:space="preserve">, </w:t>
      </w:r>
      <w:r w:rsidRPr="0095276B">
        <w:t xml:space="preserve">de </w:t>
      </w:r>
      <w:r w:rsidRPr="0095276B">
        <w:rPr>
          <w:i/>
          <w:iCs/>
        </w:rPr>
        <w:t>racines</w:t>
      </w:r>
      <w:r w:rsidR="006455E5">
        <w:t xml:space="preserve">, </w:t>
      </w:r>
      <w:r w:rsidRPr="0095276B">
        <w:t xml:space="preserve">ni de </w:t>
      </w:r>
      <w:r w:rsidRPr="0095276B">
        <w:rPr>
          <w:i/>
          <w:iCs/>
        </w:rPr>
        <w:t>déracinés</w:t>
      </w:r>
      <w:r w:rsidR="006455E5">
        <w:t xml:space="preserve">, </w:t>
      </w:r>
      <w:r w:rsidRPr="0095276B">
        <w:t>en France</w:t>
      </w:r>
      <w:r w:rsidR="006455E5">
        <w:t xml:space="preserve">. </w:t>
      </w:r>
      <w:r w:rsidRPr="0095276B">
        <w:t>Et cela valait mieux ainsi</w:t>
      </w:r>
      <w:r w:rsidR="006455E5">
        <w:t xml:space="preserve">, </w:t>
      </w:r>
      <w:r w:rsidRPr="0095276B">
        <w:t>si l</w:t>
      </w:r>
      <w:r w:rsidR="006455E5">
        <w:t>’</w:t>
      </w:r>
      <w:r w:rsidRPr="0095276B">
        <w:t>on admet qu</w:t>
      </w:r>
      <w:r w:rsidR="006455E5">
        <w:t>’</w:t>
      </w:r>
      <w:r w:rsidRPr="0095276B">
        <w:t>en ce pays bien des pensées justes</w:t>
      </w:r>
      <w:r w:rsidR="006455E5">
        <w:t xml:space="preserve">, </w:t>
      </w:r>
      <w:r w:rsidRPr="0095276B">
        <w:t>une fois dites avec un certain air</w:t>
      </w:r>
      <w:r w:rsidR="006455E5">
        <w:t xml:space="preserve">, </w:t>
      </w:r>
      <w:r w:rsidRPr="0095276B">
        <w:t>se tournent en de pernicieuses niaiseries</w:t>
      </w:r>
      <w:r w:rsidR="006455E5">
        <w:t xml:space="preserve">. </w:t>
      </w:r>
      <w:r w:rsidRPr="0095276B">
        <w:t>Cette heureuse circon</w:t>
      </w:r>
      <w:r w:rsidRPr="0095276B">
        <w:t>s</w:t>
      </w:r>
      <w:r w:rsidRPr="0095276B">
        <w:t>tance permettait donc à Hippolyte de confier à son frère</w:t>
      </w:r>
      <w:r w:rsidR="006455E5">
        <w:t xml:space="preserve">, </w:t>
      </w:r>
      <w:r w:rsidRPr="0095276B">
        <w:t>ce soir-là</w:t>
      </w:r>
      <w:r w:rsidR="006455E5">
        <w:t xml:space="preserve">, </w:t>
      </w:r>
      <w:r w:rsidRPr="0095276B">
        <w:t>avec naïveté</w:t>
      </w:r>
      <w:r w:rsidR="006455E5">
        <w:t xml:space="preserve">, </w:t>
      </w:r>
      <w:r w:rsidRPr="0095276B">
        <w:t>comme ils descendaient vers le port Saint-Gilles</w:t>
      </w:r>
      <w:r w:rsidR="006455E5">
        <w:t> : « </w:t>
      </w:r>
      <w:r w:rsidRPr="0095276B">
        <w:t>Nous sommes deux arbres</w:t>
      </w:r>
      <w:r w:rsidR="006455E5">
        <w:t xml:space="preserve">, </w:t>
      </w:r>
      <w:r w:rsidRPr="0095276B">
        <w:t>Myrtil</w:t>
      </w:r>
      <w:r w:rsidR="006455E5">
        <w:t xml:space="preserve">, </w:t>
      </w:r>
      <w:r w:rsidRPr="0095276B">
        <w:t>à qui on a tranché le pied</w:t>
      </w:r>
      <w:r w:rsidR="006455E5">
        <w:t>. »</w:t>
      </w:r>
      <w:r w:rsidRPr="0095276B">
        <w:t xml:space="preserve"> Il accompagnait ces mots d</w:t>
      </w:r>
      <w:r w:rsidR="006455E5">
        <w:t>’</w:t>
      </w:r>
      <w:r w:rsidRPr="0095276B">
        <w:t>un regard farouche sur ce qui les entourait</w:t>
      </w:r>
      <w:r w:rsidR="006455E5">
        <w:t xml:space="preserve">, </w:t>
      </w:r>
      <w:r w:rsidR="006455E5">
        <w:rPr>
          <w:rFonts w:eastAsia="Georgia" w:cs="Georgia"/>
        </w:rPr>
        <w:t xml:space="preserve">– </w:t>
      </w:r>
      <w:r w:rsidRPr="0095276B">
        <w:t>un coin de maisons nues</w:t>
      </w:r>
      <w:r w:rsidR="006455E5">
        <w:t xml:space="preserve">, </w:t>
      </w:r>
      <w:r w:rsidRPr="0095276B">
        <w:t>écrasées sous leurs toits plats</w:t>
      </w:r>
      <w:r w:rsidR="006455E5">
        <w:t>.</w:t>
      </w:r>
    </w:p>
    <w:p w14:paraId="175B425F" w14:textId="77777777" w:rsidR="006455E5" w:rsidRDefault="009D4A85" w:rsidP="002666CE">
      <w:r w:rsidRPr="0095276B">
        <w:t>Le sol même leur manquait</w:t>
      </w:r>
      <w:r w:rsidR="006455E5">
        <w:t xml:space="preserve">. </w:t>
      </w:r>
      <w:r w:rsidRPr="0095276B">
        <w:t>La Dette l</w:t>
      </w:r>
      <w:r w:rsidR="006455E5">
        <w:t>’</w:t>
      </w:r>
      <w:r w:rsidRPr="0095276B">
        <w:t>avait miné</w:t>
      </w:r>
      <w:r w:rsidR="006455E5">
        <w:t>.</w:t>
      </w:r>
    </w:p>
    <w:p w14:paraId="6A93C106" w14:textId="6D52BB34" w:rsidR="006455E5" w:rsidRDefault="006455E5" w:rsidP="002666CE">
      <w:r>
        <w:t>« </w:t>
      </w:r>
      <w:r w:rsidR="009D4A85" w:rsidRPr="0095276B">
        <w:t>Pays</w:t>
      </w:r>
      <w:r>
        <w:t xml:space="preserve">… </w:t>
      </w:r>
      <w:r w:rsidR="009D4A85" w:rsidRPr="0095276B">
        <w:t>pays sale</w:t>
      </w:r>
      <w:r>
        <w:t>, »</w:t>
      </w:r>
      <w:r w:rsidR="009D4A85" w:rsidRPr="0095276B">
        <w:t xml:space="preserve"> répondit Myrtil en </w:t>
      </w:r>
      <w:proofErr w:type="spellStart"/>
      <w:r w:rsidR="009D4A85" w:rsidRPr="0095276B">
        <w:t>vrignant</w:t>
      </w:r>
      <w:proofErr w:type="spellEnd"/>
      <w:r w:rsidR="00550633">
        <w:rPr>
          <w:rStyle w:val="Appelnotedebasdep"/>
        </w:rPr>
        <w:footnoteReference w:id="34"/>
      </w:r>
      <w:r w:rsidR="009D4A85" w:rsidRPr="0095276B">
        <w:t xml:space="preserve"> du nez</w:t>
      </w:r>
      <w:r>
        <w:t xml:space="preserve">. </w:t>
      </w:r>
      <w:r w:rsidR="009D4A85" w:rsidRPr="0095276B">
        <w:t>Il faut pardonner aux Simler de ne pas savoir habiller leurs pe</w:t>
      </w:r>
      <w:r w:rsidR="009D4A85" w:rsidRPr="0095276B">
        <w:t>n</w:t>
      </w:r>
      <w:r w:rsidR="009D4A85" w:rsidRPr="0095276B">
        <w:t>sées avec plus de précision ou d</w:t>
      </w:r>
      <w:r>
        <w:t>’</w:t>
      </w:r>
      <w:r w:rsidR="009D4A85" w:rsidRPr="0095276B">
        <w:t>élégance</w:t>
      </w:r>
      <w:r>
        <w:t xml:space="preserve">. </w:t>
      </w:r>
      <w:r w:rsidR="009D4A85" w:rsidRPr="0095276B">
        <w:t>Ils n</w:t>
      </w:r>
      <w:r>
        <w:t>’</w:t>
      </w:r>
      <w:r w:rsidR="009D4A85" w:rsidRPr="0095276B">
        <w:t>avaient reçu qu</w:t>
      </w:r>
      <w:r>
        <w:t>’</w:t>
      </w:r>
      <w:r w:rsidR="009D4A85" w:rsidRPr="0095276B">
        <w:t>une instruction primaire</w:t>
      </w:r>
      <w:r>
        <w:t xml:space="preserve">. </w:t>
      </w:r>
      <w:r w:rsidR="009D4A85" w:rsidRPr="0095276B">
        <w:t>C</w:t>
      </w:r>
      <w:r>
        <w:t>’</w:t>
      </w:r>
      <w:r w:rsidR="009D4A85" w:rsidRPr="0095276B">
        <w:t>étaient des animaux exclusiv</w:t>
      </w:r>
      <w:r w:rsidR="009D4A85" w:rsidRPr="0095276B">
        <w:t>e</w:t>
      </w:r>
      <w:r w:rsidR="009D4A85" w:rsidRPr="0095276B">
        <w:t>ment adaptés au travail productif</w:t>
      </w:r>
      <w:r>
        <w:t xml:space="preserve">. </w:t>
      </w:r>
      <w:r w:rsidR="009D4A85" w:rsidRPr="0095276B">
        <w:t>En parlant comme il faisait</w:t>
      </w:r>
      <w:r>
        <w:t xml:space="preserve">, </w:t>
      </w:r>
      <w:r w:rsidR="009D4A85" w:rsidRPr="0095276B">
        <w:t>Myrtil ne voulait pas insulter Vendeuvre</w:t>
      </w:r>
      <w:r>
        <w:t xml:space="preserve">. </w:t>
      </w:r>
      <w:r w:rsidR="009D4A85" w:rsidRPr="0095276B">
        <w:t>Mais ces barbares v</w:t>
      </w:r>
      <w:r w:rsidR="009D4A85" w:rsidRPr="0095276B">
        <w:t>e</w:t>
      </w:r>
      <w:r w:rsidR="009D4A85" w:rsidRPr="0095276B">
        <w:t>naient d</w:t>
      </w:r>
      <w:r>
        <w:t>’</w:t>
      </w:r>
      <w:r w:rsidR="009D4A85" w:rsidRPr="0095276B">
        <w:t>un pays où l</w:t>
      </w:r>
      <w:r>
        <w:t>’</w:t>
      </w:r>
      <w:r w:rsidR="009D4A85" w:rsidRPr="0095276B">
        <w:t>on n</w:t>
      </w:r>
      <w:r>
        <w:t>’</w:t>
      </w:r>
      <w:r w:rsidR="009D4A85" w:rsidRPr="0095276B">
        <w:t>ignore point la fierté urbaine</w:t>
      </w:r>
      <w:r>
        <w:t xml:space="preserve">. </w:t>
      </w:r>
      <w:r w:rsidR="009D4A85" w:rsidRPr="0095276B">
        <w:t>Les p</w:t>
      </w:r>
      <w:r w:rsidR="009D4A85" w:rsidRPr="0095276B">
        <w:t>a</w:t>
      </w:r>
      <w:r w:rsidR="009D4A85" w:rsidRPr="0095276B">
        <w:t>vés bien lavés d</w:t>
      </w:r>
      <w:r>
        <w:t>’</w:t>
      </w:r>
      <w:r w:rsidR="009D4A85" w:rsidRPr="0095276B">
        <w:t>Alsace</w:t>
      </w:r>
      <w:r>
        <w:t xml:space="preserve">, </w:t>
      </w:r>
      <w:r w:rsidR="009D4A85" w:rsidRPr="0095276B">
        <w:t>la diligence protestante et les afflux d</w:t>
      </w:r>
      <w:r>
        <w:t>’</w:t>
      </w:r>
      <w:r w:rsidR="009D4A85" w:rsidRPr="0095276B">
        <w:t>eaux vosgiennes leur avaient fait des odorats scrupuleux</w:t>
      </w:r>
      <w:r>
        <w:t xml:space="preserve">. </w:t>
      </w:r>
      <w:r w:rsidR="009D4A85" w:rsidRPr="0095276B">
        <w:t>L</w:t>
      </w:r>
      <w:r>
        <w:t>’</w:t>
      </w:r>
      <w:r w:rsidR="009D4A85" w:rsidRPr="0095276B">
        <w:t>abandonnement où l</w:t>
      </w:r>
      <w:r>
        <w:t>’</w:t>
      </w:r>
      <w:r w:rsidR="009D4A85" w:rsidRPr="0095276B">
        <w:t>Ouest consent à vivre les offensait</w:t>
      </w:r>
      <w:r>
        <w:t xml:space="preserve">. </w:t>
      </w:r>
      <w:r w:rsidR="009D4A85" w:rsidRPr="0095276B">
        <w:t>S</w:t>
      </w:r>
      <w:r>
        <w:t>’</w:t>
      </w:r>
      <w:r w:rsidR="009D4A85" w:rsidRPr="0095276B">
        <w:t xml:space="preserve">il est vrai que les petites misères nous </w:t>
      </w:r>
      <w:r w:rsidR="009D4A85" w:rsidRPr="0095276B">
        <w:lastRenderedPageBreak/>
        <w:t>blessent plus que les gra</w:t>
      </w:r>
      <w:r w:rsidR="009D4A85" w:rsidRPr="0095276B">
        <w:t>n</w:t>
      </w:r>
      <w:r w:rsidR="009D4A85" w:rsidRPr="0095276B">
        <w:t>des catastrophes</w:t>
      </w:r>
      <w:r>
        <w:t xml:space="preserve">, </w:t>
      </w:r>
      <w:r w:rsidR="009D4A85" w:rsidRPr="0095276B">
        <w:t>ils y sentaient leur exil mieux qu</w:t>
      </w:r>
      <w:r>
        <w:t>’</w:t>
      </w:r>
      <w:r w:rsidR="009D4A85" w:rsidRPr="0095276B">
        <w:t>à d</w:t>
      </w:r>
      <w:r>
        <w:t>’</w:t>
      </w:r>
      <w:r w:rsidR="009D4A85" w:rsidRPr="0095276B">
        <w:t>autres s</w:t>
      </w:r>
      <w:r w:rsidR="009D4A85" w:rsidRPr="0095276B">
        <w:t>i</w:t>
      </w:r>
      <w:r w:rsidR="009D4A85" w:rsidRPr="0095276B">
        <w:t>gnes</w:t>
      </w:r>
      <w:r>
        <w:t>.</w:t>
      </w:r>
    </w:p>
    <w:p w14:paraId="4083E704" w14:textId="77777777" w:rsidR="006455E5" w:rsidRDefault="009D4A85" w:rsidP="002666CE">
      <w:r w:rsidRPr="0095276B">
        <w:t>Ils commençaient pourtant à n</w:t>
      </w:r>
      <w:r w:rsidR="006455E5">
        <w:t>’</w:t>
      </w:r>
      <w:r w:rsidRPr="0095276B">
        <w:t xml:space="preserve">être plus uniquement </w:t>
      </w:r>
      <w:r w:rsidR="006455E5">
        <w:t>« </w:t>
      </w:r>
      <w:r w:rsidRPr="0095276B">
        <w:t>les Prussiens</w:t>
      </w:r>
      <w:r w:rsidR="006455E5">
        <w:t xml:space="preserve"> », </w:t>
      </w:r>
      <w:r w:rsidRPr="0095276B">
        <w:t>et à rendre quelques coups de chapeau</w:t>
      </w:r>
      <w:r w:rsidR="006455E5">
        <w:t xml:space="preserve">. </w:t>
      </w:r>
      <w:r w:rsidRPr="0095276B">
        <w:t>Mais cette flexion de l</w:t>
      </w:r>
      <w:r w:rsidR="006455E5">
        <w:t>’</w:t>
      </w:r>
      <w:r w:rsidRPr="0095276B">
        <w:t>opinion publique leur échappait encore</w:t>
      </w:r>
      <w:r w:rsidR="006455E5">
        <w:t xml:space="preserve">. </w:t>
      </w:r>
      <w:r w:rsidRPr="0095276B">
        <w:t>Hippolyte dit</w:t>
      </w:r>
      <w:r w:rsidR="006455E5">
        <w:t> :</w:t>
      </w:r>
    </w:p>
    <w:p w14:paraId="51812566" w14:textId="77777777" w:rsidR="006455E5" w:rsidRDefault="006455E5" w:rsidP="002666CE">
      <w:r>
        <w:rPr>
          <w:rFonts w:eastAsia="Georgia" w:cs="Georgia"/>
        </w:rPr>
        <w:t>« </w:t>
      </w:r>
      <w:r w:rsidR="009D4A85" w:rsidRPr="0095276B">
        <w:t>Ce pays me donne peur de mourir</w:t>
      </w:r>
      <w:r>
        <w:t>.</w:t>
      </w:r>
    </w:p>
    <w:p w14:paraId="13BA4366" w14:textId="77777777" w:rsidR="006455E5" w:rsidRDefault="006455E5" w:rsidP="002666CE">
      <w:r>
        <w:t>— </w:t>
      </w:r>
      <w:r w:rsidR="009D4A85" w:rsidRPr="0095276B">
        <w:t>Mourir</w:t>
      </w:r>
      <w:r>
        <w:t> ?</w:t>
      </w:r>
    </w:p>
    <w:p w14:paraId="718C6604" w14:textId="628497A3" w:rsidR="002666CE" w:rsidRDefault="006455E5" w:rsidP="002666CE">
      <w:r>
        <w:t>— </w:t>
      </w:r>
      <w:r w:rsidR="009D4A85" w:rsidRPr="0095276B">
        <w:t>Ce n</w:t>
      </w:r>
      <w:r>
        <w:t>’</w:t>
      </w:r>
      <w:r w:rsidR="009D4A85" w:rsidRPr="0095276B">
        <w:t>est pas une idée qui me serait venue</w:t>
      </w:r>
      <w:r>
        <w:t xml:space="preserve">, </w:t>
      </w:r>
      <w:r w:rsidR="009D4A85" w:rsidRPr="0095276B">
        <w:t>chez nous</w:t>
      </w:r>
      <w:r>
        <w:t xml:space="preserve">. </w:t>
      </w:r>
      <w:r w:rsidR="009D4A85" w:rsidRPr="0095276B">
        <w:t>Qu</w:t>
      </w:r>
      <w:r>
        <w:t>’</w:t>
      </w:r>
      <w:r w:rsidR="009D4A85" w:rsidRPr="0095276B">
        <w:t>est-ce qui arriverait ici à Sarah</w:t>
      </w:r>
      <w:r>
        <w:t xml:space="preserve">, </w:t>
      </w:r>
      <w:r w:rsidR="009D4A85" w:rsidRPr="0095276B">
        <w:t>aux enfants</w:t>
      </w:r>
      <w:r>
        <w:t xml:space="preserve">, </w:t>
      </w:r>
      <w:r w:rsidR="009D4A85" w:rsidRPr="0095276B">
        <w:t>à toi</w:t>
      </w:r>
      <w:r>
        <w:t xml:space="preserve">, </w:t>
      </w:r>
      <w:r w:rsidR="009D4A85" w:rsidRPr="0095276B">
        <w:t>Myrtil</w:t>
      </w:r>
      <w:r>
        <w:t> ? »</w:t>
      </w:r>
    </w:p>
    <w:p w14:paraId="1CF5B137" w14:textId="77777777" w:rsidR="006455E5" w:rsidRDefault="009D4A85" w:rsidP="002666CE">
      <w:r w:rsidRPr="0095276B">
        <w:t>Ces mots étaient prononcés sans tendresse</w:t>
      </w:r>
      <w:r w:rsidR="006455E5">
        <w:t xml:space="preserve">. </w:t>
      </w:r>
      <w:r w:rsidRPr="0095276B">
        <w:t>Non pas que ces hommes en manquassent</w:t>
      </w:r>
      <w:r w:rsidR="006455E5">
        <w:t xml:space="preserve">. </w:t>
      </w:r>
      <w:r w:rsidRPr="0095276B">
        <w:t>Mais c</w:t>
      </w:r>
      <w:r w:rsidR="006455E5">
        <w:t>’</w:t>
      </w:r>
      <w:r w:rsidRPr="0095276B">
        <w:t>est une chose de ressentir</w:t>
      </w:r>
      <w:r w:rsidR="006455E5">
        <w:t xml:space="preserve">, </w:t>
      </w:r>
      <w:r w:rsidRPr="0095276B">
        <w:t>c</w:t>
      </w:r>
      <w:r w:rsidR="006455E5">
        <w:t>’</w:t>
      </w:r>
      <w:r w:rsidRPr="0095276B">
        <w:t>en est une autre d</w:t>
      </w:r>
      <w:r w:rsidR="006455E5">
        <w:t>’</w:t>
      </w:r>
      <w:r w:rsidRPr="0095276B">
        <w:t>exprimer</w:t>
      </w:r>
      <w:r w:rsidR="006455E5">
        <w:t xml:space="preserve">. </w:t>
      </w:r>
      <w:r w:rsidRPr="0095276B">
        <w:t>Et il n</w:t>
      </w:r>
      <w:r w:rsidR="006455E5">
        <w:t>’</w:t>
      </w:r>
      <w:r w:rsidRPr="0095276B">
        <w:t>est pas toujours séant d</w:t>
      </w:r>
      <w:r w:rsidR="006455E5">
        <w:t>’</w:t>
      </w:r>
      <w:r w:rsidRPr="0095276B">
        <w:t>e</w:t>
      </w:r>
      <w:r w:rsidRPr="0095276B">
        <w:t>x</w:t>
      </w:r>
      <w:r w:rsidRPr="0095276B">
        <w:t>primer</w:t>
      </w:r>
      <w:r w:rsidR="006455E5">
        <w:t>.</w:t>
      </w:r>
    </w:p>
    <w:p w14:paraId="3D59DD13" w14:textId="77777777" w:rsidR="006455E5" w:rsidRDefault="009D4A85" w:rsidP="002666CE">
      <w:r w:rsidRPr="0095276B">
        <w:t>Du reste</w:t>
      </w:r>
      <w:r w:rsidR="006455E5">
        <w:t xml:space="preserve">, </w:t>
      </w:r>
      <w:r w:rsidRPr="0095276B">
        <w:t>Hippolyte se bornait à constater un fait</w:t>
      </w:r>
      <w:r w:rsidR="006455E5">
        <w:t xml:space="preserve">. </w:t>
      </w:r>
      <w:r w:rsidRPr="0095276B">
        <w:t>Myrtil ne s</w:t>
      </w:r>
      <w:r w:rsidR="006455E5">
        <w:t>’</w:t>
      </w:r>
      <w:r w:rsidRPr="0095276B">
        <w:t>y méprit pas</w:t>
      </w:r>
      <w:r w:rsidR="006455E5">
        <w:t xml:space="preserve">. </w:t>
      </w:r>
      <w:r w:rsidRPr="0095276B">
        <w:t>Il n</w:t>
      </w:r>
      <w:r w:rsidR="006455E5">
        <w:t>’</w:t>
      </w:r>
      <w:r w:rsidRPr="0095276B">
        <w:t>émit aucune protestation</w:t>
      </w:r>
      <w:r w:rsidR="006455E5">
        <w:t xml:space="preserve">. </w:t>
      </w:r>
      <w:r w:rsidRPr="0095276B">
        <w:t>Il ne s</w:t>
      </w:r>
      <w:r w:rsidR="006455E5">
        <w:t>’</w:t>
      </w:r>
      <w:r w:rsidRPr="0095276B">
        <w:t>attarda pas à scruter le dédain où Hippolyte semblait tenir son rôle</w:t>
      </w:r>
      <w:r w:rsidR="006455E5">
        <w:t xml:space="preserve">, </w:t>
      </w:r>
      <w:r w:rsidRPr="0095276B">
        <w:t>à lui</w:t>
      </w:r>
      <w:r w:rsidR="006455E5">
        <w:t xml:space="preserve">, </w:t>
      </w:r>
      <w:r w:rsidRPr="0095276B">
        <w:t>dans le présent et dans l</w:t>
      </w:r>
      <w:r w:rsidR="006455E5">
        <w:t>’</w:t>
      </w:r>
      <w:r w:rsidRPr="0095276B">
        <w:t>avenir</w:t>
      </w:r>
      <w:r w:rsidR="006455E5">
        <w:t xml:space="preserve">. </w:t>
      </w:r>
      <w:r w:rsidRPr="0095276B">
        <w:t>Il fut seulement étonné du tour pris par la pensée de son frère</w:t>
      </w:r>
      <w:r w:rsidR="006455E5">
        <w:t xml:space="preserve">, </w:t>
      </w:r>
      <w:r w:rsidRPr="0095276B">
        <w:t>et le dit</w:t>
      </w:r>
      <w:r w:rsidR="006455E5">
        <w:t> :</w:t>
      </w:r>
    </w:p>
    <w:p w14:paraId="279C60C1" w14:textId="77777777" w:rsidR="006455E5" w:rsidRDefault="006455E5" w:rsidP="002666CE">
      <w:r>
        <w:rPr>
          <w:rFonts w:eastAsia="Georgia" w:cs="Georgia"/>
        </w:rPr>
        <w:t>« </w:t>
      </w:r>
      <w:r w:rsidR="009D4A85" w:rsidRPr="0095276B">
        <w:t>Mourir</w:t>
      </w:r>
      <w:r>
        <w:t xml:space="preserve"> ? </w:t>
      </w:r>
      <w:r w:rsidR="009D4A85" w:rsidRPr="0095276B">
        <w:t>Il n</w:t>
      </w:r>
      <w:r>
        <w:t>’</w:t>
      </w:r>
      <w:r w:rsidR="009D4A85" w:rsidRPr="0095276B">
        <w:t>est pas question que personne meure</w:t>
      </w:r>
      <w:r>
        <w:t>.</w:t>
      </w:r>
    </w:p>
    <w:p w14:paraId="55FBF913" w14:textId="77777777" w:rsidR="006455E5" w:rsidRDefault="006455E5" w:rsidP="002666CE">
      <w:r>
        <w:t>— </w:t>
      </w:r>
      <w:r w:rsidR="009D4A85" w:rsidRPr="0095276B">
        <w:t>Il est toujours question de ça</w:t>
      </w:r>
      <w:r>
        <w:t xml:space="preserve"> », </w:t>
      </w:r>
      <w:r w:rsidR="009D4A85" w:rsidRPr="0095276B">
        <w:t>répondit le père de Gui</w:t>
      </w:r>
      <w:r w:rsidR="009D4A85" w:rsidRPr="0095276B">
        <w:t>l</w:t>
      </w:r>
      <w:r w:rsidR="009D4A85" w:rsidRPr="0095276B">
        <w:t>laume</w:t>
      </w:r>
      <w:r>
        <w:t xml:space="preserve">. </w:t>
      </w:r>
      <w:r w:rsidR="009D4A85" w:rsidRPr="0095276B">
        <w:t>Myrtil regarda par en-dessous la stature imposante de son aîné</w:t>
      </w:r>
      <w:r>
        <w:t xml:space="preserve">. </w:t>
      </w:r>
      <w:r w:rsidR="009D4A85" w:rsidRPr="0095276B">
        <w:t>Il essayait de se figurer par où la mort y pourrait avoir accès</w:t>
      </w:r>
      <w:r>
        <w:t xml:space="preserve">. </w:t>
      </w:r>
      <w:r w:rsidR="009D4A85" w:rsidRPr="0095276B">
        <w:t>Il répliqua</w:t>
      </w:r>
      <w:r>
        <w:t xml:space="preserve">, </w:t>
      </w:r>
      <w:r w:rsidR="009D4A85" w:rsidRPr="0095276B">
        <w:t>sans idée de plaisanter</w:t>
      </w:r>
      <w:r>
        <w:t> :</w:t>
      </w:r>
    </w:p>
    <w:p w14:paraId="53FD5BC4" w14:textId="35389013" w:rsidR="002666CE" w:rsidRDefault="006455E5" w:rsidP="002666CE">
      <w:r>
        <w:rPr>
          <w:rFonts w:eastAsia="Georgia" w:cs="Georgia"/>
        </w:rPr>
        <w:t>« </w:t>
      </w:r>
      <w:r w:rsidR="009D4A85" w:rsidRPr="0095276B">
        <w:t>Ce ne serait pas le moment</w:t>
      </w:r>
      <w:r>
        <w:t>. »</w:t>
      </w:r>
    </w:p>
    <w:p w14:paraId="16FF9E29" w14:textId="77777777" w:rsidR="006455E5" w:rsidRDefault="009D4A85" w:rsidP="002666CE">
      <w:r w:rsidRPr="0095276B">
        <w:t>Hippolyte haussa les épaules</w:t>
      </w:r>
      <w:r w:rsidR="006455E5">
        <w:t> :</w:t>
      </w:r>
    </w:p>
    <w:p w14:paraId="4737535B" w14:textId="3E8F3561" w:rsidR="002666CE" w:rsidRDefault="006455E5" w:rsidP="002666CE">
      <w:r>
        <w:rPr>
          <w:rFonts w:eastAsia="Georgia" w:cs="Georgia"/>
        </w:rPr>
        <w:lastRenderedPageBreak/>
        <w:t>« </w:t>
      </w:r>
      <w:r w:rsidR="009D4A85" w:rsidRPr="0095276B">
        <w:t>C</w:t>
      </w:r>
      <w:r>
        <w:t>’</w:t>
      </w:r>
      <w:r w:rsidR="009D4A85" w:rsidRPr="0095276B">
        <w:t>est toujours le moment</w:t>
      </w:r>
      <w:r>
        <w:t xml:space="preserve">. </w:t>
      </w:r>
      <w:r w:rsidR="009D4A85" w:rsidRPr="0095276B">
        <w:rPr>
          <w:i/>
          <w:iCs/>
        </w:rPr>
        <w:t>Ça</w:t>
      </w:r>
      <w:r w:rsidR="009D4A85" w:rsidRPr="0095276B">
        <w:t xml:space="preserve"> n</w:t>
      </w:r>
      <w:r>
        <w:t>’</w:t>
      </w:r>
      <w:r w:rsidR="009D4A85" w:rsidRPr="0095276B">
        <w:t>attend pas après le bon plaisir</w:t>
      </w:r>
      <w:r>
        <w:t xml:space="preserve">. </w:t>
      </w:r>
      <w:r w:rsidR="009D4A85" w:rsidRPr="0095276B">
        <w:t xml:space="preserve">Quand tu es dans la plus grande nécessité que </w:t>
      </w:r>
      <w:r w:rsidR="009D4A85" w:rsidRPr="0095276B">
        <w:rPr>
          <w:i/>
          <w:iCs/>
        </w:rPr>
        <w:t>ça</w:t>
      </w:r>
      <w:r w:rsidR="009D4A85" w:rsidRPr="0095276B">
        <w:t xml:space="preserve"> n</w:t>
      </w:r>
      <w:r>
        <w:t>’</w:t>
      </w:r>
      <w:r w:rsidR="009D4A85" w:rsidRPr="0095276B">
        <w:t>arr</w:t>
      </w:r>
      <w:r w:rsidR="009D4A85" w:rsidRPr="0095276B">
        <w:t>i</w:t>
      </w:r>
      <w:r w:rsidR="009D4A85" w:rsidRPr="0095276B">
        <w:t>ve pas</w:t>
      </w:r>
      <w:r>
        <w:t xml:space="preserve">, </w:t>
      </w:r>
      <w:r w:rsidR="009D4A85" w:rsidRPr="0095276B">
        <w:t>c</w:t>
      </w:r>
      <w:r>
        <w:t>’</w:t>
      </w:r>
      <w:r w:rsidR="009D4A85" w:rsidRPr="0095276B">
        <w:t xml:space="preserve">est alors que </w:t>
      </w:r>
      <w:r w:rsidR="009D4A85" w:rsidRPr="0095276B">
        <w:rPr>
          <w:i/>
          <w:iCs/>
        </w:rPr>
        <w:t>ça</w:t>
      </w:r>
      <w:r w:rsidR="009D4A85" w:rsidRPr="0095276B">
        <w:t xml:space="preserve"> vient</w:t>
      </w:r>
      <w:r>
        <w:t xml:space="preserve">. </w:t>
      </w:r>
      <w:r w:rsidR="009D4A85" w:rsidRPr="0095276B">
        <w:t xml:space="preserve">Depuis que nous sommes partis de </w:t>
      </w:r>
      <w:proofErr w:type="spellStart"/>
      <w:r w:rsidR="009D4A85" w:rsidRPr="0095276B">
        <w:t>Buschendorf</w:t>
      </w:r>
      <w:proofErr w:type="spellEnd"/>
      <w:r>
        <w:t xml:space="preserve">, </w:t>
      </w:r>
      <w:r w:rsidR="009D4A85" w:rsidRPr="0095276B">
        <w:t>j</w:t>
      </w:r>
      <w:r>
        <w:t>’</w:t>
      </w:r>
      <w:r w:rsidR="009D4A85" w:rsidRPr="0095276B">
        <w:t xml:space="preserve">attends </w:t>
      </w:r>
      <w:r w:rsidR="009D4A85" w:rsidRPr="0095276B">
        <w:rPr>
          <w:i/>
          <w:iCs/>
        </w:rPr>
        <w:t>ça</w:t>
      </w:r>
      <w:r w:rsidR="009D4A85" w:rsidRPr="0095276B">
        <w:t xml:space="preserve"> tous les soirs</w:t>
      </w:r>
      <w:r>
        <w:t xml:space="preserve">. </w:t>
      </w:r>
      <w:r w:rsidR="009D4A85" w:rsidRPr="0095276B">
        <w:t>Mon asthme au</w:t>
      </w:r>
      <w:r w:rsidR="009D4A85" w:rsidRPr="0095276B">
        <w:t>g</w:t>
      </w:r>
      <w:r w:rsidR="009D4A85" w:rsidRPr="0095276B">
        <w:t>mente</w:t>
      </w:r>
      <w:r>
        <w:t xml:space="preserve">. </w:t>
      </w:r>
      <w:r w:rsidR="009D4A85" w:rsidRPr="0095276B">
        <w:t>Je ne peux pas croire que les choses durent</w:t>
      </w:r>
      <w:r>
        <w:t xml:space="preserve">. </w:t>
      </w:r>
      <w:r w:rsidR="009D4A85" w:rsidRPr="0095276B">
        <w:t>On ne doit pas to</w:t>
      </w:r>
      <w:r w:rsidR="009D4A85" w:rsidRPr="0095276B">
        <w:t>u</w:t>
      </w:r>
      <w:r w:rsidR="009D4A85" w:rsidRPr="0095276B">
        <w:t>cher à ce qui était fait pour aller toujours</w:t>
      </w:r>
      <w:r>
        <w:t xml:space="preserve">. </w:t>
      </w:r>
      <w:r w:rsidR="009D4A85" w:rsidRPr="0095276B">
        <w:rPr>
          <w:i/>
          <w:iCs/>
        </w:rPr>
        <w:t>Ça</w:t>
      </w:r>
      <w:r w:rsidR="009D4A85" w:rsidRPr="0095276B">
        <w:t xml:space="preserve"> s</w:t>
      </w:r>
      <w:r>
        <w:t>’</w:t>
      </w:r>
      <w:r w:rsidR="009D4A85" w:rsidRPr="0095276B">
        <w:t>en est pris aux objets d</w:t>
      </w:r>
      <w:r>
        <w:t>’</w:t>
      </w:r>
      <w:r w:rsidR="009D4A85" w:rsidRPr="0095276B">
        <w:t>abord</w:t>
      </w:r>
      <w:r>
        <w:t xml:space="preserve">, </w:t>
      </w:r>
      <w:r w:rsidR="009D4A85" w:rsidRPr="0095276B">
        <w:rPr>
          <w:i/>
          <w:iCs/>
        </w:rPr>
        <w:t>ça</w:t>
      </w:r>
      <w:r w:rsidR="009D4A85" w:rsidRPr="0095276B">
        <w:t xml:space="preserve"> continuera par l</w:t>
      </w:r>
      <w:r>
        <w:t>’</w:t>
      </w:r>
      <w:r w:rsidR="009D4A85" w:rsidRPr="0095276B">
        <w:t>homme</w:t>
      </w:r>
      <w:r>
        <w:t>. »</w:t>
      </w:r>
    </w:p>
    <w:p w14:paraId="67E07736" w14:textId="77777777" w:rsidR="006455E5" w:rsidRDefault="009D4A85" w:rsidP="002666CE">
      <w:r w:rsidRPr="0095276B">
        <w:t>Il baissait la voix et s</w:t>
      </w:r>
      <w:r w:rsidR="006455E5">
        <w:t>’</w:t>
      </w:r>
      <w:r w:rsidRPr="0095276B">
        <w:t>étranglait un peu</w:t>
      </w:r>
      <w:r w:rsidR="006455E5">
        <w:t xml:space="preserve">. </w:t>
      </w:r>
      <w:r w:rsidRPr="0095276B">
        <w:t>Mais rien</w:t>
      </w:r>
      <w:r w:rsidR="006455E5">
        <w:t xml:space="preserve">, </w:t>
      </w:r>
      <w:r w:rsidRPr="0095276B">
        <w:t>dans l</w:t>
      </w:r>
      <w:r w:rsidR="006455E5">
        <w:t>’</w:t>
      </w:r>
      <w:r w:rsidRPr="0095276B">
        <w:t>a</w:t>
      </w:r>
      <w:r w:rsidRPr="0095276B">
        <w:t>t</w:t>
      </w:r>
      <w:r w:rsidRPr="0095276B">
        <w:t>titude des deux hommes</w:t>
      </w:r>
      <w:r w:rsidR="006455E5">
        <w:t xml:space="preserve">, </w:t>
      </w:r>
      <w:r w:rsidRPr="0095276B">
        <w:t>ne trahissait le sujet de ce singulier entretien</w:t>
      </w:r>
      <w:r w:rsidR="006455E5">
        <w:t xml:space="preserve">. </w:t>
      </w:r>
      <w:r w:rsidRPr="0095276B">
        <w:t>Myrtil écoutait</w:t>
      </w:r>
      <w:r w:rsidR="006455E5">
        <w:t xml:space="preserve">, </w:t>
      </w:r>
      <w:r w:rsidRPr="0095276B">
        <w:t>comme il écoutait quand Hippolyte parlait</w:t>
      </w:r>
      <w:r w:rsidR="006455E5">
        <w:t xml:space="preserve">. </w:t>
      </w:r>
      <w:r w:rsidRPr="0095276B">
        <w:t>Sa démarche n</w:t>
      </w:r>
      <w:r w:rsidR="006455E5">
        <w:t>’</w:t>
      </w:r>
      <w:r w:rsidRPr="0095276B">
        <w:t>était pas moins saccadée</w:t>
      </w:r>
      <w:r w:rsidR="006455E5">
        <w:t xml:space="preserve">, </w:t>
      </w:r>
      <w:r w:rsidRPr="0095276B">
        <w:t>son cou pas moins raide que d</w:t>
      </w:r>
      <w:r w:rsidR="006455E5">
        <w:t>’</w:t>
      </w:r>
      <w:r w:rsidRPr="0095276B">
        <w:t>usage</w:t>
      </w:r>
      <w:r w:rsidR="006455E5">
        <w:t xml:space="preserve">. </w:t>
      </w:r>
      <w:r w:rsidRPr="0095276B">
        <w:t>Il dit</w:t>
      </w:r>
      <w:r w:rsidR="006455E5">
        <w:t> :</w:t>
      </w:r>
    </w:p>
    <w:p w14:paraId="22EAD8E1" w14:textId="77777777" w:rsidR="006455E5" w:rsidRDefault="006455E5" w:rsidP="002666CE">
      <w:r>
        <w:rPr>
          <w:rFonts w:eastAsia="Georgia" w:cs="Georgia"/>
        </w:rPr>
        <w:t>« </w:t>
      </w:r>
      <w:r w:rsidR="009D4A85" w:rsidRPr="0095276B">
        <w:t>Les garçons s</w:t>
      </w:r>
      <w:r>
        <w:t>’</w:t>
      </w:r>
      <w:r w:rsidR="009D4A85" w:rsidRPr="0095276B">
        <w:t>y sont remis de bon cœur</w:t>
      </w:r>
      <w:r>
        <w:t>…</w:t>
      </w:r>
    </w:p>
    <w:p w14:paraId="7B0BCAC0" w14:textId="294A4FF9" w:rsidR="002666CE" w:rsidRDefault="006455E5" w:rsidP="002666CE">
      <w:r>
        <w:t>— </w:t>
      </w:r>
      <w:r w:rsidR="009D4A85" w:rsidRPr="0095276B">
        <w:t>Les garçons</w:t>
      </w:r>
      <w:r>
        <w:t xml:space="preserve"> ? </w:t>
      </w:r>
      <w:r w:rsidR="009D4A85" w:rsidRPr="0095276B">
        <w:t>Les garçons sont cause de tout</w:t>
      </w:r>
      <w:r>
        <w:t xml:space="preserve">. </w:t>
      </w:r>
      <w:r w:rsidR="009D4A85" w:rsidRPr="0095276B">
        <w:t>J</w:t>
      </w:r>
      <w:r>
        <w:t>’</w:t>
      </w:r>
      <w:r w:rsidR="009D4A85" w:rsidRPr="0095276B">
        <w:t>aurais dû t</w:t>
      </w:r>
      <w:r>
        <w:t>’</w:t>
      </w:r>
      <w:r w:rsidR="009D4A85" w:rsidRPr="0095276B">
        <w:t>écouter</w:t>
      </w:r>
      <w:r>
        <w:t xml:space="preserve">. </w:t>
      </w:r>
      <w:r w:rsidR="009D4A85" w:rsidRPr="0095276B">
        <w:t>J</w:t>
      </w:r>
      <w:r>
        <w:t>’</w:t>
      </w:r>
      <w:r w:rsidR="009D4A85" w:rsidRPr="0095276B">
        <w:t>ai cru les femmes</w:t>
      </w:r>
      <w:r>
        <w:t xml:space="preserve">, </w:t>
      </w:r>
      <w:r w:rsidR="009D4A85" w:rsidRPr="0095276B">
        <w:t>et ceux que les femmes écoutent</w:t>
      </w:r>
      <w:r>
        <w:t xml:space="preserve">. </w:t>
      </w:r>
      <w:r w:rsidR="009D4A85" w:rsidRPr="0095276B">
        <w:t>Les garçons ont agi comme pour eux</w:t>
      </w:r>
      <w:r>
        <w:t xml:space="preserve">. </w:t>
      </w:r>
      <w:r w:rsidR="009D4A85" w:rsidRPr="0095276B">
        <w:t>Il ne faut pas partager sa vie à droite et à gauche de son temps</w:t>
      </w:r>
      <w:r>
        <w:t xml:space="preserve">. </w:t>
      </w:r>
      <w:r w:rsidR="009D4A85" w:rsidRPr="0095276B">
        <w:t>Il n</w:t>
      </w:r>
      <w:r>
        <w:t>’</w:t>
      </w:r>
      <w:r w:rsidR="009D4A85" w:rsidRPr="0095276B">
        <w:t>y a pas deux façons d</w:t>
      </w:r>
      <w:r>
        <w:t>’</w:t>
      </w:r>
      <w:r w:rsidR="009D4A85" w:rsidRPr="0095276B">
        <w:t>avoir raison sur une même chose</w:t>
      </w:r>
      <w:r>
        <w:t xml:space="preserve">, </w:t>
      </w:r>
      <w:r w:rsidR="009D4A85" w:rsidRPr="0095276B">
        <w:t>ni deux espèces d</w:t>
      </w:r>
      <w:r>
        <w:t>’</w:t>
      </w:r>
      <w:r w:rsidR="009D4A85" w:rsidRPr="0095276B">
        <w:t>hommes qui savent ce qu</w:t>
      </w:r>
      <w:r>
        <w:t>’</w:t>
      </w:r>
      <w:r w:rsidR="009D4A85" w:rsidRPr="0095276B">
        <w:t>il faut</w:t>
      </w:r>
      <w:r>
        <w:t xml:space="preserve">. </w:t>
      </w:r>
      <w:r w:rsidR="009D4A85" w:rsidRPr="0095276B">
        <w:t>Nous avions conduit la barque assez longtemps</w:t>
      </w:r>
      <w:r>
        <w:t xml:space="preserve">. </w:t>
      </w:r>
      <w:r w:rsidR="009D4A85" w:rsidRPr="0095276B">
        <w:t>C</w:t>
      </w:r>
      <w:r>
        <w:t>’</w:t>
      </w:r>
      <w:r w:rsidR="009D4A85" w:rsidRPr="0095276B">
        <w:t>était nous qui savions</w:t>
      </w:r>
      <w:r>
        <w:t xml:space="preserve">. </w:t>
      </w:r>
      <w:r w:rsidR="009D4A85" w:rsidRPr="0095276B">
        <w:t>Tais-toi</w:t>
      </w:r>
      <w:r>
        <w:t xml:space="preserve"> : </w:t>
      </w:r>
      <w:r w:rsidR="009D4A85" w:rsidRPr="0095276B">
        <w:t>les affaires ne vont pas mal</w:t>
      </w:r>
      <w:r>
        <w:t xml:space="preserve">, </w:t>
      </w:r>
      <w:r w:rsidR="009D4A85" w:rsidRPr="0095276B">
        <w:t>je sais ça aussi</w:t>
      </w:r>
      <w:r>
        <w:t xml:space="preserve">. </w:t>
      </w:r>
      <w:r w:rsidR="009D4A85" w:rsidRPr="0095276B">
        <w:t>Ils se remuent</w:t>
      </w:r>
      <w:r>
        <w:t xml:space="preserve">. </w:t>
      </w:r>
      <w:r w:rsidR="009D4A85" w:rsidRPr="0095276B">
        <w:t>Mais je ne peux pas croire que cela dure</w:t>
      </w:r>
      <w:r>
        <w:t xml:space="preserve">. </w:t>
      </w:r>
      <w:r w:rsidR="009D4A85" w:rsidRPr="0095276B">
        <w:t>Là-bas</w:t>
      </w:r>
      <w:r>
        <w:t xml:space="preserve">, </w:t>
      </w:r>
      <w:r w:rsidR="009D4A85" w:rsidRPr="0095276B">
        <w:t>oui</w:t>
      </w:r>
      <w:r>
        <w:t xml:space="preserve">… </w:t>
      </w:r>
      <w:r w:rsidR="009D4A85" w:rsidRPr="0095276B">
        <w:t>Tandis qu</w:t>
      </w:r>
      <w:r>
        <w:t>’</w:t>
      </w:r>
      <w:r w:rsidR="009D4A85" w:rsidRPr="0095276B">
        <w:t>ici</w:t>
      </w:r>
      <w:r>
        <w:t xml:space="preserve"> ?… </w:t>
      </w:r>
      <w:r w:rsidR="009D4A85" w:rsidRPr="0095276B">
        <w:t>C</w:t>
      </w:r>
      <w:r>
        <w:t>’</w:t>
      </w:r>
      <w:r w:rsidR="009D4A85" w:rsidRPr="0095276B">
        <w:t>était trop tôt</w:t>
      </w:r>
      <w:r>
        <w:t xml:space="preserve">. </w:t>
      </w:r>
      <w:r w:rsidR="009D4A85" w:rsidRPr="0095276B">
        <w:t>Il fallait attendre encore</w:t>
      </w:r>
      <w:r>
        <w:t xml:space="preserve">, </w:t>
      </w:r>
      <w:r w:rsidR="009D4A85" w:rsidRPr="0095276B">
        <w:t>attendre longtemps</w:t>
      </w:r>
      <w:r>
        <w:t xml:space="preserve">. </w:t>
      </w:r>
      <w:r w:rsidR="009D4A85" w:rsidRPr="0095276B">
        <w:t>Alors on aurait pu oser</w:t>
      </w:r>
      <w:r>
        <w:t xml:space="preserve">. </w:t>
      </w:r>
      <w:r w:rsidR="009D4A85" w:rsidRPr="0095276B">
        <w:t>Myrtil</w:t>
      </w:r>
      <w:r>
        <w:t xml:space="preserve"> ! </w:t>
      </w:r>
      <w:r w:rsidR="009D4A85" w:rsidRPr="0095276B">
        <w:t>Quand je mourrai</w:t>
      </w:r>
      <w:r>
        <w:t xml:space="preserve">, </w:t>
      </w:r>
      <w:r w:rsidR="009D4A85" w:rsidRPr="0095276B">
        <w:t>tu ne les laisseras pas seuls</w:t>
      </w:r>
      <w:r>
        <w:t xml:space="preserve">, </w:t>
      </w:r>
      <w:r w:rsidR="009D4A85" w:rsidRPr="0095276B">
        <w:t>pas un jour</w:t>
      </w:r>
      <w:r>
        <w:t xml:space="preserve">, </w:t>
      </w:r>
      <w:r w:rsidR="009D4A85" w:rsidRPr="0095276B">
        <w:t>tu me promets</w:t>
      </w:r>
      <w:r>
        <w:t xml:space="preserve">, </w:t>
      </w:r>
      <w:r w:rsidR="009D4A85" w:rsidRPr="0095276B">
        <w:t>Myrtil</w:t>
      </w:r>
      <w:r>
        <w:t> ? »</w:t>
      </w:r>
    </w:p>
    <w:p w14:paraId="531701FF" w14:textId="77777777" w:rsidR="006455E5" w:rsidRDefault="009D4A85" w:rsidP="002666CE">
      <w:r w:rsidRPr="0095276B">
        <w:t>Il avait repris sa voix grasse et impérieuse que l</w:t>
      </w:r>
      <w:r w:rsidR="006455E5">
        <w:t>’</w:t>
      </w:r>
      <w:r w:rsidRPr="0095276B">
        <w:t>asthme e</w:t>
      </w:r>
      <w:r w:rsidRPr="0095276B">
        <w:t>n</w:t>
      </w:r>
      <w:r w:rsidRPr="0095276B">
        <w:t>trecoupait</w:t>
      </w:r>
      <w:r w:rsidR="006455E5">
        <w:t xml:space="preserve">. </w:t>
      </w:r>
      <w:r w:rsidRPr="0095276B">
        <w:t>Myrtil</w:t>
      </w:r>
      <w:r w:rsidR="006455E5">
        <w:t xml:space="preserve">, </w:t>
      </w:r>
      <w:r w:rsidRPr="0095276B">
        <w:t>qui suivait avec attention</w:t>
      </w:r>
      <w:r w:rsidR="006455E5">
        <w:t xml:space="preserve">, </w:t>
      </w:r>
      <w:r w:rsidRPr="0095276B">
        <w:t>fut pris au dépou</w:t>
      </w:r>
      <w:r w:rsidRPr="0095276B">
        <w:t>r</w:t>
      </w:r>
      <w:r w:rsidRPr="0095276B">
        <w:t>vu</w:t>
      </w:r>
      <w:r w:rsidR="006455E5">
        <w:t> :</w:t>
      </w:r>
    </w:p>
    <w:p w14:paraId="098AEAFA" w14:textId="77777777" w:rsidR="006455E5" w:rsidRDefault="006455E5" w:rsidP="002666CE">
      <w:r>
        <w:rPr>
          <w:rFonts w:eastAsia="Georgia" w:cs="Georgia"/>
        </w:rPr>
        <w:t>« </w:t>
      </w:r>
      <w:r w:rsidR="009D4A85" w:rsidRPr="0095276B">
        <w:t>Il ne s</w:t>
      </w:r>
      <w:r>
        <w:t>’</w:t>
      </w:r>
      <w:r w:rsidR="009D4A85" w:rsidRPr="0095276B">
        <w:t>agit pas de ça</w:t>
      </w:r>
      <w:r>
        <w:t xml:space="preserve">, </w:t>
      </w:r>
      <w:r w:rsidR="009D4A85" w:rsidRPr="0095276B">
        <w:t>Hippolyte</w:t>
      </w:r>
      <w:r>
        <w:t>…</w:t>
      </w:r>
    </w:p>
    <w:p w14:paraId="13441B8F" w14:textId="77777777" w:rsidR="006455E5" w:rsidRDefault="006455E5" w:rsidP="002666CE">
      <w:r>
        <w:lastRenderedPageBreak/>
        <w:t>— </w:t>
      </w:r>
      <w:r w:rsidR="009D4A85" w:rsidRPr="0095276B">
        <w:t>Promets</w:t>
      </w:r>
      <w:r>
        <w:t> !</w:t>
      </w:r>
    </w:p>
    <w:p w14:paraId="147B1B27" w14:textId="77777777" w:rsidR="006455E5" w:rsidRDefault="006455E5" w:rsidP="002666CE">
      <w:r>
        <w:t>— </w:t>
      </w:r>
      <w:r w:rsidR="009D4A85" w:rsidRPr="0095276B">
        <w:t>Laisse venir le temps</w:t>
      </w:r>
      <w:r>
        <w:t>.</w:t>
      </w:r>
    </w:p>
    <w:p w14:paraId="4F51AFA5" w14:textId="77777777" w:rsidR="006455E5" w:rsidRDefault="006455E5" w:rsidP="002666CE">
      <w:r>
        <w:t>— </w:t>
      </w:r>
      <w:r w:rsidR="009D4A85" w:rsidRPr="0095276B">
        <w:t>Promets</w:t>
      </w:r>
      <w:r>
        <w:t xml:space="preserve">, </w:t>
      </w:r>
      <w:r w:rsidR="009D4A85" w:rsidRPr="0095276B">
        <w:t>Myrtil</w:t>
      </w:r>
      <w:r>
        <w:t> !</w:t>
      </w:r>
    </w:p>
    <w:p w14:paraId="28C37195" w14:textId="51CD62BC" w:rsidR="002666CE" w:rsidRDefault="006455E5" w:rsidP="002666CE">
      <w:r>
        <w:t>— </w:t>
      </w:r>
      <w:r w:rsidR="009D4A85" w:rsidRPr="0095276B">
        <w:t>Mais qu</w:t>
      </w:r>
      <w:r>
        <w:t>’</w:t>
      </w:r>
      <w:r w:rsidR="009D4A85" w:rsidRPr="0095276B">
        <w:t>est-ce que j</w:t>
      </w:r>
      <w:r>
        <w:t>’</w:t>
      </w:r>
      <w:r w:rsidR="009D4A85" w:rsidRPr="0095276B">
        <w:t>aurais d</w:t>
      </w:r>
      <w:r>
        <w:t>’</w:t>
      </w:r>
      <w:r w:rsidR="009D4A85" w:rsidRPr="0095276B">
        <w:t>autre à faire</w:t>
      </w:r>
      <w:r>
        <w:t xml:space="preserve">, </w:t>
      </w:r>
      <w:r w:rsidR="009D4A85" w:rsidRPr="0095276B">
        <w:t>jusqu</w:t>
      </w:r>
      <w:r>
        <w:t>’</w:t>
      </w:r>
      <w:r w:rsidR="009D4A85" w:rsidRPr="0095276B">
        <w:t>à ma mort</w:t>
      </w:r>
      <w:r>
        <w:t xml:space="preserve">, </w:t>
      </w:r>
      <w:r w:rsidR="009D4A85" w:rsidRPr="0095276B">
        <w:t>puisqu</w:t>
      </w:r>
      <w:r>
        <w:t>’</w:t>
      </w:r>
      <w:r w:rsidR="009D4A85" w:rsidRPr="0095276B">
        <w:t>on parle de ça</w:t>
      </w:r>
      <w:r>
        <w:t xml:space="preserve"> ? </w:t>
      </w:r>
      <w:r w:rsidR="009D4A85" w:rsidRPr="0095276B">
        <w:t>Planter mes choux</w:t>
      </w:r>
      <w:r>
        <w:t xml:space="preserve"> ? </w:t>
      </w:r>
      <w:r w:rsidR="009D4A85" w:rsidRPr="0095276B">
        <w:t>Pas mon ge</w:t>
      </w:r>
      <w:r w:rsidR="009D4A85" w:rsidRPr="0095276B">
        <w:t>n</w:t>
      </w:r>
      <w:r w:rsidR="009D4A85" w:rsidRPr="0095276B">
        <w:t>re</w:t>
      </w:r>
      <w:r>
        <w:t xml:space="preserve">. </w:t>
      </w:r>
      <w:r w:rsidR="009D4A85" w:rsidRPr="0095276B">
        <w:t>Hasch</w:t>
      </w:r>
      <w:r>
        <w:t xml:space="preserve"> ! </w:t>
      </w:r>
      <w:r w:rsidR="009D4A85" w:rsidRPr="0095276B">
        <w:t>C</w:t>
      </w:r>
      <w:r>
        <w:t>’</w:t>
      </w:r>
      <w:r w:rsidR="009D4A85" w:rsidRPr="0095276B">
        <w:t>est tout promis</w:t>
      </w:r>
      <w:r>
        <w:t>. »</w:t>
      </w:r>
    </w:p>
    <w:p w14:paraId="3431BEB9" w14:textId="77777777" w:rsidR="006455E5" w:rsidRDefault="009D4A85" w:rsidP="002666CE">
      <w:r w:rsidRPr="0095276B">
        <w:t>Puis la voix rauque et blessante trembla</w:t>
      </w:r>
      <w:r w:rsidR="006455E5">
        <w:t> :</w:t>
      </w:r>
    </w:p>
    <w:p w14:paraId="735445A7" w14:textId="77777777" w:rsidR="006455E5" w:rsidRDefault="006455E5" w:rsidP="002666CE">
      <w:r>
        <w:rPr>
          <w:rFonts w:eastAsia="Georgia" w:cs="Georgia"/>
        </w:rPr>
        <w:t>« </w:t>
      </w:r>
      <w:r w:rsidR="009D4A85" w:rsidRPr="0095276B">
        <w:t>Et quand je t</w:t>
      </w:r>
      <w:r>
        <w:t>’</w:t>
      </w:r>
      <w:r w:rsidR="009D4A85" w:rsidRPr="0095276B">
        <w:t>aurais promis</w:t>
      </w:r>
      <w:r>
        <w:t xml:space="preserve">, </w:t>
      </w:r>
      <w:r w:rsidR="009D4A85" w:rsidRPr="0095276B">
        <w:t>à quoi est-ce que je serais bon</w:t>
      </w:r>
      <w:r>
        <w:t xml:space="preserve">… </w:t>
      </w:r>
      <w:r w:rsidR="009D4A85" w:rsidRPr="0095276B">
        <w:t>sans toi</w:t>
      </w:r>
      <w:r>
        <w:t> ?</w:t>
      </w:r>
    </w:p>
    <w:p w14:paraId="58E43B74" w14:textId="77777777" w:rsidR="006455E5" w:rsidRDefault="006455E5" w:rsidP="002666CE">
      <w:r>
        <w:t>— </w:t>
      </w:r>
      <w:r w:rsidR="009D4A85" w:rsidRPr="0095276B">
        <w:t>Tu resteras le dernier à savoir ce que nous aurions fait</w:t>
      </w:r>
      <w:r>
        <w:t xml:space="preserve">, </w:t>
      </w:r>
      <w:r w:rsidR="009D4A85" w:rsidRPr="0095276B">
        <w:t xml:space="preserve">sur </w:t>
      </w:r>
      <w:r w:rsidR="009D4A85" w:rsidRPr="0095276B">
        <w:rPr>
          <w:i/>
          <w:iCs/>
        </w:rPr>
        <w:t>notre</w:t>
      </w:r>
      <w:r w:rsidR="009D4A85" w:rsidRPr="0095276B">
        <w:t xml:space="preserve"> terrain</w:t>
      </w:r>
      <w:r>
        <w:t>.</w:t>
      </w:r>
    </w:p>
    <w:p w14:paraId="40A5F3E3" w14:textId="77777777" w:rsidR="006455E5" w:rsidRDefault="006455E5" w:rsidP="002666CE">
      <w:r>
        <w:t>— </w:t>
      </w:r>
      <w:r w:rsidR="009D4A85" w:rsidRPr="0095276B">
        <w:t>Ce ne sont pas des arguments qui touchent les jeunes</w:t>
      </w:r>
      <w:r>
        <w:t>.</w:t>
      </w:r>
    </w:p>
    <w:p w14:paraId="024A8415" w14:textId="77777777" w:rsidR="006455E5" w:rsidRDefault="006455E5" w:rsidP="002666CE">
      <w:r>
        <w:t>— </w:t>
      </w:r>
      <w:r w:rsidR="009D4A85" w:rsidRPr="0095276B">
        <w:t>Il ne s</w:t>
      </w:r>
      <w:r>
        <w:t>’</w:t>
      </w:r>
      <w:r w:rsidR="009D4A85" w:rsidRPr="0095276B">
        <w:t>agit pas d</w:t>
      </w:r>
      <w:r>
        <w:t>’</w:t>
      </w:r>
      <w:r w:rsidR="009D4A85" w:rsidRPr="0095276B">
        <w:t>eux</w:t>
      </w:r>
      <w:r>
        <w:t xml:space="preserve">, </w:t>
      </w:r>
      <w:r w:rsidR="009D4A85" w:rsidRPr="0095276B">
        <w:t>mais de sauver et de maintenir tout ce qui se pourra</w:t>
      </w:r>
      <w:r>
        <w:t xml:space="preserve">. </w:t>
      </w:r>
      <w:r w:rsidR="009D4A85" w:rsidRPr="0095276B">
        <w:t>Sarah est faible avec ses fils</w:t>
      </w:r>
      <w:r>
        <w:t>…</w:t>
      </w:r>
    </w:p>
    <w:p w14:paraId="16F58B5D" w14:textId="77777777" w:rsidR="006455E5" w:rsidRDefault="006455E5" w:rsidP="002666CE">
      <w:r>
        <w:t>— </w:t>
      </w:r>
      <w:r w:rsidR="009D4A85" w:rsidRPr="0095276B">
        <w:t>Suffit</w:t>
      </w:r>
      <w:r>
        <w:t xml:space="preserve">. </w:t>
      </w:r>
      <w:r w:rsidR="009D4A85" w:rsidRPr="0095276B">
        <w:t>J</w:t>
      </w:r>
      <w:r>
        <w:t>’</w:t>
      </w:r>
      <w:r w:rsidR="009D4A85" w:rsidRPr="0095276B">
        <w:t>ai promis</w:t>
      </w:r>
      <w:r>
        <w:t xml:space="preserve">. </w:t>
      </w:r>
      <w:r w:rsidR="009D4A85" w:rsidRPr="0095276B">
        <w:t>Mais tu n</w:t>
      </w:r>
      <w:r>
        <w:t>’</w:t>
      </w:r>
      <w:r w:rsidR="009D4A85" w:rsidRPr="0095276B">
        <w:t>es pas pour partir</w:t>
      </w:r>
      <w:r>
        <w:t xml:space="preserve">. </w:t>
      </w:r>
      <w:r w:rsidR="009D4A85" w:rsidRPr="0095276B">
        <w:t>Ainsi</w:t>
      </w:r>
      <w:r>
        <w:t>…</w:t>
      </w:r>
    </w:p>
    <w:p w14:paraId="2B3217C9" w14:textId="7FB9D38B" w:rsidR="002666CE" w:rsidRDefault="006455E5" w:rsidP="002666CE">
      <w:r>
        <w:t>— </w:t>
      </w:r>
      <w:r w:rsidR="009D4A85" w:rsidRPr="0095276B">
        <w:t>Je peux partir à toute heure</w:t>
      </w:r>
      <w:r>
        <w:t xml:space="preserve">. </w:t>
      </w:r>
      <w:r w:rsidR="009D4A85" w:rsidRPr="0095276B">
        <w:t>Qu</w:t>
      </w:r>
      <w:r>
        <w:t>’</w:t>
      </w:r>
      <w:r w:rsidR="009D4A85" w:rsidRPr="0095276B">
        <w:t>est-ce qui nous retient ici</w:t>
      </w:r>
      <w:r>
        <w:t xml:space="preserve">, </w:t>
      </w:r>
      <w:r w:rsidR="009D4A85" w:rsidRPr="0095276B">
        <w:t>nous</w:t>
      </w:r>
      <w:r>
        <w:t xml:space="preserve">, </w:t>
      </w:r>
      <w:r w:rsidR="009D4A85" w:rsidRPr="0095276B">
        <w:t>les hommes d</w:t>
      </w:r>
      <w:r>
        <w:t>’</w:t>
      </w:r>
      <w:r w:rsidR="009D4A85" w:rsidRPr="0095276B">
        <w:t>Alsace</w:t>
      </w:r>
      <w:r>
        <w:t xml:space="preserve"> ? </w:t>
      </w:r>
      <w:r w:rsidR="009D4A85" w:rsidRPr="0095276B">
        <w:t>D</w:t>
      </w:r>
      <w:r>
        <w:t>’</w:t>
      </w:r>
      <w:r w:rsidR="009D4A85" w:rsidRPr="0095276B">
        <w:t>ailleurs</w:t>
      </w:r>
      <w:r>
        <w:t xml:space="preserve">, </w:t>
      </w:r>
      <w:r w:rsidR="009D4A85" w:rsidRPr="0095276B">
        <w:t>cesse-t-on jamais de penser à</w:t>
      </w:r>
      <w:r>
        <w:t xml:space="preserve"> </w:t>
      </w:r>
      <w:r>
        <w:rPr>
          <w:rFonts w:eastAsia="Georgia" w:cs="Georgia"/>
        </w:rPr>
        <w:t xml:space="preserve">– </w:t>
      </w:r>
      <w:r w:rsidR="009D4A85" w:rsidRPr="0095276B">
        <w:t>cette chose</w:t>
      </w:r>
      <w:r>
        <w:t> ? »</w:t>
      </w:r>
    </w:p>
    <w:p w14:paraId="6D649EBB" w14:textId="77777777" w:rsidR="006455E5" w:rsidRDefault="009D4A85" w:rsidP="002666CE">
      <w:r w:rsidRPr="0095276B">
        <w:t>Myrtil n</w:t>
      </w:r>
      <w:r w:rsidR="006455E5">
        <w:t>’</w:t>
      </w:r>
      <w:r w:rsidRPr="0095276B">
        <w:t>y pensait jamais</w:t>
      </w:r>
      <w:r w:rsidR="006455E5">
        <w:t xml:space="preserve">, </w:t>
      </w:r>
      <w:r w:rsidRPr="0095276B">
        <w:t>non plus qu</w:t>
      </w:r>
      <w:r w:rsidR="006455E5">
        <w:t>’</w:t>
      </w:r>
      <w:r w:rsidRPr="0095276B">
        <w:t>à bien d</w:t>
      </w:r>
      <w:r w:rsidR="006455E5">
        <w:t>’</w:t>
      </w:r>
      <w:r w:rsidRPr="0095276B">
        <w:t>autres gra</w:t>
      </w:r>
      <w:r w:rsidRPr="0095276B">
        <w:t>n</w:t>
      </w:r>
      <w:r w:rsidRPr="0095276B">
        <w:t>des obligations de ce monde</w:t>
      </w:r>
      <w:r w:rsidR="006455E5">
        <w:t xml:space="preserve">. </w:t>
      </w:r>
      <w:r w:rsidRPr="0095276B">
        <w:t>Mais Hippolyte ayant parlé</w:t>
      </w:r>
      <w:r w:rsidR="006455E5">
        <w:t xml:space="preserve">, </w:t>
      </w:r>
      <w:r w:rsidRPr="0095276B">
        <w:t>il se tut</w:t>
      </w:r>
      <w:r w:rsidR="006455E5">
        <w:t xml:space="preserve">. </w:t>
      </w:r>
      <w:r w:rsidRPr="0095276B">
        <w:t>Une boule se détacha de l</w:t>
      </w:r>
      <w:r w:rsidR="006455E5">
        <w:t>’</w:t>
      </w:r>
      <w:r w:rsidRPr="0095276B">
        <w:t>ombre</w:t>
      </w:r>
      <w:r w:rsidR="006455E5">
        <w:t xml:space="preserve">, </w:t>
      </w:r>
      <w:r w:rsidRPr="0095276B">
        <w:t>luisante et ronde comme un cor de chasse</w:t>
      </w:r>
      <w:r w:rsidR="006455E5">
        <w:t xml:space="preserve">. </w:t>
      </w:r>
      <w:r w:rsidRPr="0095276B">
        <w:t>C</w:t>
      </w:r>
      <w:r w:rsidR="006455E5">
        <w:t>’</w:t>
      </w:r>
      <w:r w:rsidRPr="0095276B">
        <w:t>était le petit marchand Boulinier</w:t>
      </w:r>
      <w:r w:rsidR="006455E5">
        <w:t xml:space="preserve">. </w:t>
      </w:r>
      <w:r w:rsidRPr="0095276B">
        <w:t>Il devait les observer depuis un certain temps</w:t>
      </w:r>
      <w:r w:rsidR="006455E5">
        <w:t xml:space="preserve">. </w:t>
      </w:r>
      <w:r w:rsidRPr="0095276B">
        <w:t>Sa surprise de les re</w:t>
      </w:r>
      <w:r w:rsidRPr="0095276B">
        <w:t>n</w:t>
      </w:r>
      <w:r w:rsidRPr="0095276B">
        <w:t>contrer éclata avec bruit</w:t>
      </w:r>
      <w:r w:rsidR="006455E5">
        <w:t>.</w:t>
      </w:r>
    </w:p>
    <w:p w14:paraId="1C83A37C" w14:textId="77777777" w:rsidR="006455E5" w:rsidRDefault="006455E5" w:rsidP="002666CE">
      <w:r>
        <w:rPr>
          <w:rFonts w:eastAsia="Georgia" w:cs="Georgia"/>
        </w:rPr>
        <w:lastRenderedPageBreak/>
        <w:t>« </w:t>
      </w:r>
      <w:r w:rsidR="009D4A85" w:rsidRPr="0095276B">
        <w:t>Par exemple</w:t>
      </w:r>
      <w:r>
        <w:t xml:space="preserve"> ! </w:t>
      </w:r>
      <w:r w:rsidR="009D4A85" w:rsidRPr="0095276B">
        <w:t>Voilà qui s</w:t>
      </w:r>
      <w:r>
        <w:t>’</w:t>
      </w:r>
      <w:r w:rsidR="009D4A85" w:rsidRPr="0095276B">
        <w:t>appelle une bonne fortune</w:t>
      </w:r>
      <w:r>
        <w:t xml:space="preserve">. </w:t>
      </w:r>
      <w:r w:rsidR="009D4A85" w:rsidRPr="0095276B">
        <w:t>D</w:t>
      </w:r>
      <w:r w:rsidR="009D4A85" w:rsidRPr="0095276B">
        <w:t>e</w:t>
      </w:r>
      <w:r w:rsidR="009D4A85" w:rsidRPr="0095276B">
        <w:t>puis quand voit-on ces messieurs Simler hors de leur fabrique</w:t>
      </w:r>
      <w:r>
        <w:t> ?</w:t>
      </w:r>
    </w:p>
    <w:p w14:paraId="4B8C5615" w14:textId="77777777" w:rsidR="006455E5" w:rsidRDefault="006455E5" w:rsidP="002666CE">
      <w:r>
        <w:t>— </w:t>
      </w:r>
      <w:r w:rsidR="009D4A85" w:rsidRPr="0095276B">
        <w:t>Quand c</w:t>
      </w:r>
      <w:r>
        <w:t>’</w:t>
      </w:r>
      <w:r w:rsidR="009D4A85" w:rsidRPr="0095276B">
        <w:t>est l</w:t>
      </w:r>
      <w:r>
        <w:t>’</w:t>
      </w:r>
      <w:r w:rsidR="009D4A85" w:rsidRPr="0095276B">
        <w:t>heure d</w:t>
      </w:r>
      <w:r>
        <w:t>’</w:t>
      </w:r>
      <w:r w:rsidR="009D4A85" w:rsidRPr="0095276B">
        <w:t>en sortir</w:t>
      </w:r>
      <w:r>
        <w:t xml:space="preserve"> », </w:t>
      </w:r>
      <w:r w:rsidR="009D4A85" w:rsidRPr="0095276B">
        <w:t xml:space="preserve">lui </w:t>
      </w:r>
      <w:proofErr w:type="spellStart"/>
      <w:r w:rsidR="009D4A85" w:rsidRPr="0095276B">
        <w:t>fut-il</w:t>
      </w:r>
      <w:proofErr w:type="spellEnd"/>
      <w:r w:rsidR="009D4A85" w:rsidRPr="0095276B">
        <w:t xml:space="preserve"> gravement r</w:t>
      </w:r>
      <w:r w:rsidR="009D4A85" w:rsidRPr="0095276B">
        <w:t>é</w:t>
      </w:r>
      <w:r w:rsidR="009D4A85" w:rsidRPr="0095276B">
        <w:t>pondu</w:t>
      </w:r>
      <w:r>
        <w:t>.</w:t>
      </w:r>
    </w:p>
    <w:p w14:paraId="62CF3791" w14:textId="01238AB1" w:rsidR="002666CE" w:rsidRDefault="006455E5" w:rsidP="002666CE">
      <w:r>
        <w:rPr>
          <w:rFonts w:eastAsia="Georgia" w:cs="Georgia"/>
        </w:rPr>
        <w:t>« </w:t>
      </w:r>
      <w:proofErr w:type="spellStart"/>
      <w:r w:rsidR="009D4A85" w:rsidRPr="0095276B">
        <w:t>Fuut</w:t>
      </w:r>
      <w:proofErr w:type="spellEnd"/>
      <w:r>
        <w:t xml:space="preserve">, </w:t>
      </w:r>
      <w:proofErr w:type="spellStart"/>
      <w:r w:rsidR="009D4A85" w:rsidRPr="0095276B">
        <w:t>fuut</w:t>
      </w:r>
      <w:proofErr w:type="spellEnd"/>
      <w:r>
        <w:t xml:space="preserve">, </w:t>
      </w:r>
      <w:r w:rsidR="009D4A85" w:rsidRPr="0095276B">
        <w:t>vous</w:t>
      </w:r>
      <w:r>
        <w:t xml:space="preserve">, </w:t>
      </w:r>
      <w:r w:rsidR="009D4A85" w:rsidRPr="0095276B">
        <w:t>Messieurs</w:t>
      </w:r>
      <w:r>
        <w:t xml:space="preserve">, </w:t>
      </w:r>
      <w:r w:rsidR="009D4A85" w:rsidRPr="0095276B">
        <w:t>ne faites jamais rien pour rien</w:t>
      </w:r>
      <w:r>
        <w:t xml:space="preserve">. </w:t>
      </w:r>
      <w:r w:rsidR="009D4A85" w:rsidRPr="0095276B">
        <w:t>Je suis sûr que vous êtes en train de combiner</w:t>
      </w:r>
      <w:r>
        <w:t xml:space="preserve">, </w:t>
      </w:r>
      <w:r w:rsidR="009D4A85" w:rsidRPr="0095276B">
        <w:t>de calculer</w:t>
      </w:r>
      <w:r>
        <w:t xml:space="preserve">, </w:t>
      </w:r>
      <w:r w:rsidR="009D4A85" w:rsidRPr="0095276B">
        <w:t>de prévoir</w:t>
      </w:r>
      <w:r>
        <w:t xml:space="preserve">, </w:t>
      </w:r>
      <w:r w:rsidR="009D4A85" w:rsidRPr="0095276B">
        <w:t>d</w:t>
      </w:r>
      <w:r>
        <w:t>’</w:t>
      </w:r>
      <w:r w:rsidR="009D4A85" w:rsidRPr="0095276B">
        <w:t>observer</w:t>
      </w:r>
      <w:r>
        <w:t>. »</w:t>
      </w:r>
    </w:p>
    <w:p w14:paraId="665C22E4" w14:textId="77777777" w:rsidR="006455E5" w:rsidRDefault="009D4A85" w:rsidP="002666CE">
      <w:r w:rsidRPr="0095276B">
        <w:t>La malveillance du propos n</w:t>
      </w:r>
      <w:r w:rsidR="006455E5">
        <w:t>’</w:t>
      </w:r>
      <w:r w:rsidRPr="0095276B">
        <w:t>émut pas les Alsaciens</w:t>
      </w:r>
      <w:r w:rsidR="006455E5">
        <w:t>.</w:t>
      </w:r>
    </w:p>
    <w:p w14:paraId="18F3BBDB" w14:textId="61CF3CCB" w:rsidR="002666CE" w:rsidRDefault="006455E5" w:rsidP="002666CE">
      <w:r>
        <w:rPr>
          <w:rFonts w:eastAsia="Georgia" w:cs="Georgia"/>
        </w:rPr>
        <w:t>« </w:t>
      </w:r>
      <w:r w:rsidR="009D4A85" w:rsidRPr="0095276B">
        <w:t xml:space="preserve">Il est certain que </w:t>
      </w:r>
      <w:proofErr w:type="spellStart"/>
      <w:r w:rsidR="009D4A85" w:rsidRPr="0095276B">
        <w:t>pafarder</w:t>
      </w:r>
      <w:proofErr w:type="spellEnd"/>
      <w:r w:rsidR="009D4A85" w:rsidRPr="0095276B">
        <w:t xml:space="preserve"> pour </w:t>
      </w:r>
      <w:proofErr w:type="spellStart"/>
      <w:r w:rsidR="009D4A85" w:rsidRPr="0095276B">
        <w:t>pafarder</w:t>
      </w:r>
      <w:proofErr w:type="spellEnd"/>
      <w:r w:rsidR="009D4A85" w:rsidRPr="0095276B">
        <w:t xml:space="preserve"> est une chose qui ne nous plaît pas</w:t>
      </w:r>
      <w:r>
        <w:t xml:space="preserve">, </w:t>
      </w:r>
      <w:r w:rsidR="009D4A85" w:rsidRPr="0095276B">
        <w:t>monsieur Boulinier</w:t>
      </w:r>
      <w:r>
        <w:t>. »</w:t>
      </w:r>
    </w:p>
    <w:p w14:paraId="3B8DA664" w14:textId="77777777" w:rsidR="006455E5" w:rsidRDefault="009D4A85" w:rsidP="002666CE">
      <w:r w:rsidRPr="0095276B">
        <w:t>Une pointe de vin rendait le petit marchand plus agressif et plus confiant que de coutume</w:t>
      </w:r>
      <w:r w:rsidR="006455E5">
        <w:t>.</w:t>
      </w:r>
    </w:p>
    <w:p w14:paraId="62CD3115" w14:textId="77B37B49" w:rsidR="002666CE" w:rsidRDefault="006455E5" w:rsidP="002666CE">
      <w:r>
        <w:rPr>
          <w:rFonts w:eastAsia="Georgia" w:cs="Georgia"/>
        </w:rPr>
        <w:t>« </w:t>
      </w:r>
      <w:r w:rsidR="009D4A85" w:rsidRPr="0095276B">
        <w:t>À ce propos</w:t>
      </w:r>
      <w:r>
        <w:t xml:space="preserve">, </w:t>
      </w:r>
      <w:r w:rsidR="009D4A85" w:rsidRPr="0095276B">
        <w:t>dites-moi donc</w:t>
      </w:r>
      <w:r>
        <w:t xml:space="preserve">, </w:t>
      </w:r>
      <w:r w:rsidR="009D4A85" w:rsidRPr="0095276B">
        <w:t>Messieurs</w:t>
      </w:r>
      <w:r>
        <w:t xml:space="preserve">, </w:t>
      </w:r>
      <w:r w:rsidR="009D4A85" w:rsidRPr="0095276B">
        <w:t>expliquez-moi comment il se fait que vous</w:t>
      </w:r>
      <w:r>
        <w:t xml:space="preserve">, </w:t>
      </w:r>
      <w:r w:rsidR="009D4A85" w:rsidRPr="0095276B">
        <w:t>qui aviez ramassé une jolie aisance</w:t>
      </w:r>
      <w:r>
        <w:t xml:space="preserve">, </w:t>
      </w:r>
      <w:r w:rsidR="009D4A85" w:rsidRPr="0095276B">
        <w:t>là-bas</w:t>
      </w:r>
      <w:r>
        <w:t xml:space="preserve">, </w:t>
      </w:r>
      <w:r w:rsidR="009D4A85" w:rsidRPr="0095276B">
        <w:t>dans votre pays</w:t>
      </w:r>
      <w:r>
        <w:t xml:space="preserve">, </w:t>
      </w:r>
      <w:r>
        <w:rPr>
          <w:rFonts w:eastAsia="Georgia" w:cs="Georgia"/>
        </w:rPr>
        <w:t xml:space="preserve">– </w:t>
      </w:r>
      <w:r w:rsidR="009D4A85" w:rsidRPr="0095276B">
        <w:t>entre nous</w:t>
      </w:r>
      <w:r>
        <w:t xml:space="preserve">, </w:t>
      </w:r>
      <w:r w:rsidR="009D4A85" w:rsidRPr="0095276B">
        <w:t>voyons</w:t>
      </w:r>
      <w:r>
        <w:t xml:space="preserve">, </w:t>
      </w:r>
      <w:r w:rsidR="009D4A85" w:rsidRPr="0095276B">
        <w:t>vous ne le nierez pas</w:t>
      </w:r>
      <w:r>
        <w:t xml:space="preserve">, </w:t>
      </w:r>
      <w:r w:rsidR="009D4A85" w:rsidRPr="0095276B">
        <w:t>à moi</w:t>
      </w:r>
      <w:r>
        <w:t xml:space="preserve">, </w:t>
      </w:r>
      <w:r>
        <w:rPr>
          <w:rFonts w:eastAsia="Georgia" w:cs="Georgia"/>
        </w:rPr>
        <w:t xml:space="preserve">– </w:t>
      </w:r>
      <w:r w:rsidR="009D4A85" w:rsidRPr="0095276B">
        <w:t>vous n</w:t>
      </w:r>
      <w:r>
        <w:t>’</w:t>
      </w:r>
      <w:r w:rsidR="009D4A85" w:rsidRPr="0095276B">
        <w:t>ayez pas profité des circonstances pour acheter un peu de rente</w:t>
      </w:r>
      <w:r>
        <w:t xml:space="preserve">, </w:t>
      </w:r>
      <w:r w:rsidR="009D4A85" w:rsidRPr="0095276B">
        <w:t>un peu de bien</w:t>
      </w:r>
      <w:r>
        <w:t xml:space="preserve">, </w:t>
      </w:r>
      <w:r w:rsidR="009D4A85" w:rsidRPr="0095276B">
        <w:t>ici ou là</w:t>
      </w:r>
      <w:r>
        <w:t xml:space="preserve">, </w:t>
      </w:r>
      <w:r w:rsidR="009D4A85" w:rsidRPr="0095276B">
        <w:t>et pour vous laisser vivre</w:t>
      </w:r>
      <w:r>
        <w:t xml:space="preserve"> ? </w:t>
      </w:r>
      <w:r w:rsidR="009D4A85" w:rsidRPr="0095276B">
        <w:t>À quoi bon travailler si l</w:t>
      </w:r>
      <w:r>
        <w:t>’</w:t>
      </w:r>
      <w:r w:rsidR="009D4A85" w:rsidRPr="0095276B">
        <w:t>on ne jouit jamais du bien acquis</w:t>
      </w:r>
      <w:r>
        <w:t xml:space="preserve"> ? </w:t>
      </w:r>
      <w:r w:rsidR="009D4A85" w:rsidRPr="0095276B">
        <w:t>On en causait tout à l</w:t>
      </w:r>
      <w:r>
        <w:t>’</w:t>
      </w:r>
      <w:r w:rsidR="009D4A85" w:rsidRPr="0095276B">
        <w:t>heure</w:t>
      </w:r>
      <w:r>
        <w:t xml:space="preserve">, </w:t>
      </w:r>
      <w:r w:rsidR="009D4A85" w:rsidRPr="0095276B">
        <w:t>précisément</w:t>
      </w:r>
      <w:r>
        <w:t xml:space="preserve">, </w:t>
      </w:r>
      <w:r w:rsidR="009D4A85" w:rsidRPr="0095276B">
        <w:t>entre amis</w:t>
      </w:r>
      <w:r>
        <w:t xml:space="preserve">. </w:t>
      </w:r>
      <w:r w:rsidR="009D4A85" w:rsidRPr="0095276B">
        <w:t>Et on se le demandait</w:t>
      </w:r>
      <w:r>
        <w:t xml:space="preserve">, </w:t>
      </w:r>
      <w:r w:rsidR="009D4A85" w:rsidRPr="0095276B">
        <w:t>en vérité</w:t>
      </w:r>
      <w:r>
        <w:t xml:space="preserve">, </w:t>
      </w:r>
      <w:r w:rsidR="009D4A85" w:rsidRPr="0095276B">
        <w:t>parce qu</w:t>
      </w:r>
      <w:r>
        <w:t>’</w:t>
      </w:r>
      <w:r w:rsidR="009D4A85" w:rsidRPr="0095276B">
        <w:t>on ne comprend pas</w:t>
      </w:r>
      <w:r>
        <w:t xml:space="preserve">, </w:t>
      </w:r>
      <w:r w:rsidR="009D4A85" w:rsidRPr="0095276B">
        <w:t>autour de vous</w:t>
      </w:r>
      <w:r>
        <w:t xml:space="preserve">, </w:t>
      </w:r>
      <w:r w:rsidR="009D4A85" w:rsidRPr="0095276B">
        <w:t>et cela nuit à la confiance</w:t>
      </w:r>
      <w:r>
        <w:t xml:space="preserve">. </w:t>
      </w:r>
      <w:r w:rsidR="009D4A85" w:rsidRPr="0095276B">
        <w:t>Cette âpreté</w:t>
      </w:r>
      <w:r>
        <w:t xml:space="preserve"> ! </w:t>
      </w:r>
      <w:r w:rsidR="009D4A85" w:rsidRPr="0095276B">
        <w:t>Quel besoin aviez-vous de venir fonder une nouvelle affaire</w:t>
      </w:r>
      <w:r>
        <w:t xml:space="preserve">, </w:t>
      </w:r>
      <w:r w:rsidR="009D4A85" w:rsidRPr="0095276B">
        <w:t>quand l</w:t>
      </w:r>
      <w:r>
        <w:t>’</w:t>
      </w:r>
      <w:r w:rsidR="009D4A85" w:rsidRPr="0095276B">
        <w:t>autre vous avait assuré à tout le moins la tranquillité</w:t>
      </w:r>
      <w:r>
        <w:t xml:space="preserve">, </w:t>
      </w:r>
      <w:proofErr w:type="spellStart"/>
      <w:r w:rsidR="009D4A85" w:rsidRPr="0095276B">
        <w:t>héhé</w:t>
      </w:r>
      <w:proofErr w:type="spellEnd"/>
      <w:r>
        <w:t xml:space="preserve"> ? </w:t>
      </w:r>
      <w:r w:rsidR="009D4A85" w:rsidRPr="0095276B">
        <w:t>Ce que j</w:t>
      </w:r>
      <w:r>
        <w:t>’</w:t>
      </w:r>
      <w:r w:rsidR="009D4A85" w:rsidRPr="0095276B">
        <w:t>en dis</w:t>
      </w:r>
      <w:r>
        <w:t xml:space="preserve">, </w:t>
      </w:r>
      <w:r w:rsidR="009D4A85" w:rsidRPr="0095276B">
        <w:t>n</w:t>
      </w:r>
      <w:r>
        <w:t>’</w:t>
      </w:r>
      <w:r w:rsidR="009D4A85" w:rsidRPr="0095276B">
        <w:t>est pas pour critiquer</w:t>
      </w:r>
      <w:r>
        <w:t xml:space="preserve">. </w:t>
      </w:r>
      <w:r w:rsidR="009D4A85" w:rsidRPr="0095276B">
        <w:t>De bons clients</w:t>
      </w:r>
      <w:r>
        <w:t xml:space="preserve">… </w:t>
      </w:r>
      <w:r w:rsidR="009D4A85" w:rsidRPr="0095276B">
        <w:t>heu</w:t>
      </w:r>
      <w:r>
        <w:t xml:space="preserve"> !… </w:t>
      </w:r>
      <w:r w:rsidR="009D4A85" w:rsidRPr="0095276B">
        <w:t>si excellentes relations de toutes sortes</w:t>
      </w:r>
      <w:r>
        <w:t xml:space="preserve">… </w:t>
      </w:r>
      <w:r w:rsidR="009D4A85" w:rsidRPr="0095276B">
        <w:t>chers</w:t>
      </w:r>
      <w:r>
        <w:t xml:space="preserve">, </w:t>
      </w:r>
      <w:r w:rsidR="009D4A85" w:rsidRPr="0095276B">
        <w:t>chers Messieurs</w:t>
      </w:r>
      <w:r>
        <w:t xml:space="preserve">… </w:t>
      </w:r>
      <w:r w:rsidR="009D4A85" w:rsidRPr="0095276B">
        <w:t>mais ça vous nuit</w:t>
      </w:r>
      <w:r>
        <w:t xml:space="preserve">, </w:t>
      </w:r>
      <w:r w:rsidR="009D4A85" w:rsidRPr="0095276B">
        <w:t>vous nuit</w:t>
      </w:r>
      <w:r>
        <w:t xml:space="preserve">, </w:t>
      </w:r>
      <w:proofErr w:type="spellStart"/>
      <w:r w:rsidR="009D4A85" w:rsidRPr="0095276B">
        <w:t>fuut</w:t>
      </w:r>
      <w:proofErr w:type="spellEnd"/>
      <w:r>
        <w:t xml:space="preserve">, </w:t>
      </w:r>
      <w:proofErr w:type="spellStart"/>
      <w:r w:rsidR="009D4A85" w:rsidRPr="0095276B">
        <w:t>ft</w:t>
      </w:r>
      <w:proofErr w:type="spellEnd"/>
      <w:r>
        <w:t> ! »</w:t>
      </w:r>
    </w:p>
    <w:p w14:paraId="45745A66" w14:textId="77777777" w:rsidR="006455E5" w:rsidRDefault="009D4A85" w:rsidP="002666CE">
      <w:r w:rsidRPr="0095276B">
        <w:lastRenderedPageBreak/>
        <w:t>Les deux hautes statures écoutaient en silence et che</w:t>
      </w:r>
      <w:r w:rsidRPr="0095276B">
        <w:t>r</w:t>
      </w:r>
      <w:r w:rsidRPr="0095276B">
        <w:t>chaient à pénétrer le sens de ce discours</w:t>
      </w:r>
      <w:r w:rsidR="006455E5">
        <w:t xml:space="preserve">. </w:t>
      </w:r>
      <w:r w:rsidRPr="0095276B">
        <w:t>À la fin</w:t>
      </w:r>
      <w:r w:rsidR="006455E5">
        <w:t> :</w:t>
      </w:r>
    </w:p>
    <w:p w14:paraId="33C20393" w14:textId="77777777" w:rsidR="006455E5" w:rsidRDefault="006455E5" w:rsidP="002666CE">
      <w:r>
        <w:rPr>
          <w:rFonts w:eastAsia="Georgia" w:cs="Georgia"/>
        </w:rPr>
        <w:t>« </w:t>
      </w:r>
      <w:r w:rsidR="009D4A85" w:rsidRPr="0095276B">
        <w:t>Avez-vous des enfants</w:t>
      </w:r>
      <w:r>
        <w:t xml:space="preserve">, </w:t>
      </w:r>
      <w:r w:rsidR="009D4A85" w:rsidRPr="0095276B">
        <w:t>Monsieur</w:t>
      </w:r>
      <w:r>
        <w:t> ?</w:t>
      </w:r>
    </w:p>
    <w:p w14:paraId="3FC1BF0F" w14:textId="77777777" w:rsidR="006455E5" w:rsidRDefault="006455E5" w:rsidP="002666CE">
      <w:r>
        <w:t>— </w:t>
      </w:r>
      <w:r w:rsidR="009D4A85" w:rsidRPr="0095276B">
        <w:t>Je crois bien</w:t>
      </w:r>
      <w:r>
        <w:t xml:space="preserve">. </w:t>
      </w:r>
      <w:r w:rsidR="009D4A85" w:rsidRPr="0095276B">
        <w:t>Un garçon</w:t>
      </w:r>
      <w:r>
        <w:t xml:space="preserve">, </w:t>
      </w:r>
      <w:r w:rsidR="009D4A85" w:rsidRPr="0095276B">
        <w:t>une fille</w:t>
      </w:r>
      <w:r>
        <w:t xml:space="preserve">, </w:t>
      </w:r>
      <w:r w:rsidR="009D4A85" w:rsidRPr="0095276B">
        <w:t>la paire</w:t>
      </w:r>
      <w:r>
        <w:t xml:space="preserve">, </w:t>
      </w:r>
      <w:r w:rsidR="009D4A85" w:rsidRPr="0095276B">
        <w:t>choix de roi</w:t>
      </w:r>
      <w:r>
        <w:t>.</w:t>
      </w:r>
    </w:p>
    <w:p w14:paraId="477D33C7" w14:textId="77777777" w:rsidR="006455E5" w:rsidRDefault="006455E5" w:rsidP="002666CE">
      <w:r>
        <w:t>— </w:t>
      </w:r>
      <w:r w:rsidR="009D4A85" w:rsidRPr="0095276B">
        <w:t>Qu</w:t>
      </w:r>
      <w:r>
        <w:t>’</w:t>
      </w:r>
      <w:r w:rsidR="009D4A85" w:rsidRPr="0095276B">
        <w:t>est-ce qu</w:t>
      </w:r>
      <w:r>
        <w:t>’</w:t>
      </w:r>
      <w:r w:rsidR="009D4A85" w:rsidRPr="0095276B">
        <w:t>il fait</w:t>
      </w:r>
      <w:r>
        <w:t xml:space="preserve">, </w:t>
      </w:r>
      <w:proofErr w:type="spellStart"/>
      <w:r w:rsidR="009D4A85" w:rsidRPr="0095276B">
        <w:t>fotre</w:t>
      </w:r>
      <w:proofErr w:type="spellEnd"/>
      <w:r w:rsidR="009D4A85" w:rsidRPr="0095276B">
        <w:t xml:space="preserve"> </w:t>
      </w:r>
      <w:proofErr w:type="spellStart"/>
      <w:r w:rsidR="009D4A85" w:rsidRPr="0095276B">
        <w:t>carçon</w:t>
      </w:r>
      <w:proofErr w:type="spellEnd"/>
      <w:r>
        <w:t> ? »</w:t>
      </w:r>
      <w:r w:rsidR="009D4A85" w:rsidRPr="0095276B">
        <w:t xml:space="preserve"> lui </w:t>
      </w:r>
      <w:proofErr w:type="spellStart"/>
      <w:r w:rsidR="009D4A85" w:rsidRPr="0095276B">
        <w:t>fut-il</w:t>
      </w:r>
      <w:proofErr w:type="spellEnd"/>
      <w:r w:rsidR="009D4A85" w:rsidRPr="0095276B">
        <w:t xml:space="preserve"> brusquement demandé</w:t>
      </w:r>
      <w:r>
        <w:t>.</w:t>
      </w:r>
    </w:p>
    <w:p w14:paraId="6E085A42" w14:textId="77777777" w:rsidR="006455E5" w:rsidRDefault="006455E5" w:rsidP="002666CE">
      <w:r>
        <w:rPr>
          <w:rFonts w:eastAsia="Georgia" w:cs="Georgia"/>
        </w:rPr>
        <w:t>« </w:t>
      </w:r>
      <w:r w:rsidR="009D4A85" w:rsidRPr="0095276B">
        <w:t xml:space="preserve">Mon </w:t>
      </w:r>
      <w:r>
        <w:t>« </w:t>
      </w:r>
      <w:proofErr w:type="spellStart"/>
      <w:r w:rsidR="009D4A85" w:rsidRPr="0095276B">
        <w:t>carçon</w:t>
      </w:r>
      <w:proofErr w:type="spellEnd"/>
      <w:r>
        <w:t xml:space="preserve"> » ? </w:t>
      </w:r>
      <w:r w:rsidR="009D4A85" w:rsidRPr="0095276B">
        <w:t>Il est bien à l</w:t>
      </w:r>
      <w:r>
        <w:t>’</w:t>
      </w:r>
      <w:r w:rsidR="009D4A85" w:rsidRPr="0095276B">
        <w:t>abri</w:t>
      </w:r>
      <w:r>
        <w:t xml:space="preserve">, </w:t>
      </w:r>
      <w:r w:rsidR="009D4A85" w:rsidRPr="0095276B">
        <w:t>allez</w:t>
      </w:r>
      <w:r>
        <w:t xml:space="preserve">. </w:t>
      </w:r>
      <w:r w:rsidR="009D4A85" w:rsidRPr="0095276B">
        <w:t>En voilà un heureux coquin</w:t>
      </w:r>
      <w:r>
        <w:t xml:space="preserve">. </w:t>
      </w:r>
      <w:r w:rsidR="009D4A85" w:rsidRPr="0095276B">
        <w:t>Il ne se soucie plus de l</w:t>
      </w:r>
      <w:r>
        <w:t>’</w:t>
      </w:r>
      <w:r w:rsidR="009D4A85" w:rsidRPr="0095276B">
        <w:t>avenir ni des inventa</w:t>
      </w:r>
      <w:r w:rsidR="009D4A85" w:rsidRPr="0095276B">
        <w:t>i</w:t>
      </w:r>
      <w:r w:rsidR="009D4A85" w:rsidRPr="0095276B">
        <w:t>res</w:t>
      </w:r>
      <w:r>
        <w:t xml:space="preserve">. </w:t>
      </w:r>
      <w:r w:rsidR="009D4A85" w:rsidRPr="0095276B">
        <w:t>Il est receveur des contributions</w:t>
      </w:r>
      <w:r>
        <w:t xml:space="preserve">, </w:t>
      </w:r>
      <w:r w:rsidR="009D4A85" w:rsidRPr="0095276B">
        <w:t xml:space="preserve">grâce à Monsieur de </w:t>
      </w:r>
      <w:proofErr w:type="spellStart"/>
      <w:r w:rsidR="009D4A85" w:rsidRPr="0095276B">
        <w:t>Ra</w:t>
      </w:r>
      <w:r w:rsidR="009D4A85" w:rsidRPr="0095276B">
        <w:t>u</w:t>
      </w:r>
      <w:r w:rsidR="009D4A85" w:rsidRPr="0095276B">
        <w:t>glandre</w:t>
      </w:r>
      <w:proofErr w:type="spellEnd"/>
      <w:r>
        <w:t xml:space="preserve">, </w:t>
      </w:r>
      <w:r w:rsidR="009D4A85" w:rsidRPr="0095276B">
        <w:t>receveur des contributions à Loches</w:t>
      </w:r>
      <w:r>
        <w:t xml:space="preserve">, </w:t>
      </w:r>
      <w:r w:rsidR="009D4A85" w:rsidRPr="0095276B">
        <w:t>Messieurs</w:t>
      </w:r>
      <w:r>
        <w:t xml:space="preserve">, </w:t>
      </w:r>
      <w:r w:rsidR="009D4A85" w:rsidRPr="0095276B">
        <w:t>la r</w:t>
      </w:r>
      <w:r w:rsidR="009D4A85" w:rsidRPr="0095276B">
        <w:t>e</w:t>
      </w:r>
      <w:r w:rsidR="009D4A85" w:rsidRPr="0095276B">
        <w:t>traite assurée</w:t>
      </w:r>
      <w:r>
        <w:t>.</w:t>
      </w:r>
    </w:p>
    <w:p w14:paraId="0DB5EF08" w14:textId="77777777" w:rsidR="006455E5" w:rsidRDefault="006455E5" w:rsidP="002666CE">
      <w:r>
        <w:t>— </w:t>
      </w:r>
      <w:r w:rsidR="009D4A85" w:rsidRPr="0095276B">
        <w:t xml:space="preserve">Et </w:t>
      </w:r>
      <w:proofErr w:type="spellStart"/>
      <w:r w:rsidR="009D4A85" w:rsidRPr="0095276B">
        <w:t>fotre</w:t>
      </w:r>
      <w:proofErr w:type="spellEnd"/>
      <w:r w:rsidR="009D4A85" w:rsidRPr="0095276B">
        <w:t xml:space="preserve"> </w:t>
      </w:r>
      <w:proofErr w:type="spellStart"/>
      <w:r w:rsidR="009D4A85" w:rsidRPr="0095276B">
        <w:t>chendre</w:t>
      </w:r>
      <w:proofErr w:type="spellEnd"/>
      <w:r>
        <w:t> ?</w:t>
      </w:r>
    </w:p>
    <w:p w14:paraId="63A0ACE7" w14:textId="77777777" w:rsidR="006455E5" w:rsidRDefault="006455E5" w:rsidP="002666CE">
      <w:r>
        <w:t>— </w:t>
      </w:r>
      <w:r w:rsidR="009D4A85" w:rsidRPr="0095276B">
        <w:t xml:space="preserve">Mon </w:t>
      </w:r>
      <w:r>
        <w:t>« </w:t>
      </w:r>
      <w:proofErr w:type="spellStart"/>
      <w:r w:rsidR="009D4A85" w:rsidRPr="0095276B">
        <w:t>chendre</w:t>
      </w:r>
      <w:proofErr w:type="spellEnd"/>
      <w:r>
        <w:t xml:space="preserve"> » ? </w:t>
      </w:r>
      <w:proofErr w:type="spellStart"/>
      <w:r w:rsidR="009D4A85" w:rsidRPr="0095276B">
        <w:t>Brrouf</w:t>
      </w:r>
      <w:proofErr w:type="spellEnd"/>
      <w:r>
        <w:t xml:space="preserve"> ! </w:t>
      </w:r>
      <w:proofErr w:type="spellStart"/>
      <w:r w:rsidR="009D4A85" w:rsidRPr="0095276B">
        <w:t>Ffuut</w:t>
      </w:r>
      <w:proofErr w:type="spellEnd"/>
      <w:r>
        <w:t xml:space="preserve"> ! </w:t>
      </w:r>
      <w:r w:rsidR="009D4A85" w:rsidRPr="0095276B">
        <w:t>Lui non plus ne connaît pas mes soucis</w:t>
      </w:r>
      <w:r>
        <w:t xml:space="preserve">. </w:t>
      </w:r>
      <w:r w:rsidR="009D4A85" w:rsidRPr="0095276B">
        <w:t>Un secrétaire de sous-préfecture</w:t>
      </w:r>
      <w:r>
        <w:t xml:space="preserve">, </w:t>
      </w:r>
      <w:r w:rsidR="009D4A85" w:rsidRPr="0095276B">
        <w:t>dans un joli pays</w:t>
      </w:r>
      <w:r>
        <w:t xml:space="preserve">, </w:t>
      </w:r>
      <w:r w:rsidR="009D4A85" w:rsidRPr="0095276B">
        <w:t>comme Loudun par exemple</w:t>
      </w:r>
      <w:r>
        <w:t xml:space="preserve">, </w:t>
      </w:r>
      <w:r w:rsidR="009D4A85" w:rsidRPr="0095276B">
        <w:t>est un petit roi</w:t>
      </w:r>
      <w:r>
        <w:t>.</w:t>
      </w:r>
    </w:p>
    <w:p w14:paraId="32B48ACE" w14:textId="179FAC46" w:rsidR="002666CE" w:rsidRDefault="006455E5" w:rsidP="002666CE">
      <w:r>
        <w:t>— </w:t>
      </w:r>
      <w:r w:rsidR="009D4A85" w:rsidRPr="0095276B">
        <w:t xml:space="preserve">Eh </w:t>
      </w:r>
      <w:proofErr w:type="spellStart"/>
      <w:r w:rsidR="009D4A85" w:rsidRPr="0095276B">
        <w:t>pien</w:t>
      </w:r>
      <w:proofErr w:type="spellEnd"/>
      <w:r>
        <w:t xml:space="preserve">, </w:t>
      </w:r>
      <w:r w:rsidR="009D4A85" w:rsidRPr="0095276B">
        <w:t xml:space="preserve">monsieur </w:t>
      </w:r>
      <w:proofErr w:type="spellStart"/>
      <w:r w:rsidR="009D4A85" w:rsidRPr="0095276B">
        <w:t>Poulinier</w:t>
      </w:r>
      <w:proofErr w:type="spellEnd"/>
      <w:r>
        <w:t xml:space="preserve">, </w:t>
      </w:r>
      <w:r w:rsidR="009D4A85" w:rsidRPr="0095276B">
        <w:t xml:space="preserve">que ça vous plaise ou vous </w:t>
      </w:r>
      <w:proofErr w:type="spellStart"/>
      <w:r w:rsidR="009D4A85" w:rsidRPr="0095276B">
        <w:t>téplaise</w:t>
      </w:r>
      <w:proofErr w:type="spellEnd"/>
      <w:r>
        <w:t xml:space="preserve">, </w:t>
      </w:r>
      <w:r w:rsidR="009D4A85" w:rsidRPr="0095276B">
        <w:t>mes fils sont fabricants de trap</w:t>
      </w:r>
      <w:r>
        <w:t xml:space="preserve">, </w:t>
      </w:r>
      <w:r w:rsidR="009D4A85" w:rsidRPr="0095276B">
        <w:t xml:space="preserve">comme moi </w:t>
      </w:r>
      <w:proofErr w:type="spellStart"/>
      <w:r w:rsidR="009D4A85" w:rsidRPr="0095276B">
        <w:t>che</w:t>
      </w:r>
      <w:proofErr w:type="spellEnd"/>
      <w:r w:rsidR="009D4A85" w:rsidRPr="0095276B">
        <w:t xml:space="preserve"> le suis</w:t>
      </w:r>
      <w:r>
        <w:t xml:space="preserve">, </w:t>
      </w:r>
      <w:r w:rsidR="009D4A85" w:rsidRPr="0095276B">
        <w:t>comme l</w:t>
      </w:r>
      <w:r>
        <w:t>’</w:t>
      </w:r>
      <w:r w:rsidR="009D4A85" w:rsidRPr="0095276B">
        <w:t>est mon frère</w:t>
      </w:r>
      <w:r>
        <w:t xml:space="preserve">, </w:t>
      </w:r>
      <w:r w:rsidR="009D4A85" w:rsidRPr="0095276B">
        <w:t>comme l</w:t>
      </w:r>
      <w:r>
        <w:t>’</w:t>
      </w:r>
      <w:r w:rsidR="009D4A85" w:rsidRPr="0095276B">
        <w:t xml:space="preserve">était mon père </w:t>
      </w:r>
      <w:proofErr w:type="spellStart"/>
      <w:r w:rsidR="009D4A85" w:rsidRPr="0095276B">
        <w:rPr>
          <w:i/>
          <w:iCs/>
        </w:rPr>
        <w:t>seelig</w:t>
      </w:r>
      <w:proofErr w:type="spellEnd"/>
      <w:r>
        <w:t xml:space="preserve">, </w:t>
      </w:r>
      <w:r w:rsidR="009D4A85" w:rsidRPr="0095276B">
        <w:t>comme l</w:t>
      </w:r>
      <w:r>
        <w:t>’</w:t>
      </w:r>
      <w:r w:rsidR="009D4A85" w:rsidRPr="0095276B">
        <w:t xml:space="preserve">a été mon grand-père </w:t>
      </w:r>
      <w:proofErr w:type="spellStart"/>
      <w:r w:rsidR="009D4A85" w:rsidRPr="0095276B">
        <w:rPr>
          <w:i/>
          <w:iCs/>
        </w:rPr>
        <w:t>seelig</w:t>
      </w:r>
      <w:proofErr w:type="spellEnd"/>
      <w:r>
        <w:t xml:space="preserve">, </w:t>
      </w:r>
      <w:r w:rsidR="009D4A85" w:rsidRPr="0095276B">
        <w:t>comme seront</w:t>
      </w:r>
      <w:r>
        <w:t xml:space="preserve">, </w:t>
      </w:r>
      <w:r w:rsidR="009D4A85" w:rsidRPr="0095276B">
        <w:t xml:space="preserve">si </w:t>
      </w:r>
      <w:proofErr w:type="spellStart"/>
      <w:r w:rsidR="009D4A85" w:rsidRPr="0095276B">
        <w:t>Tieu</w:t>
      </w:r>
      <w:proofErr w:type="spellEnd"/>
      <w:r w:rsidR="009D4A85" w:rsidRPr="0095276B">
        <w:t xml:space="preserve"> le </w:t>
      </w:r>
      <w:proofErr w:type="spellStart"/>
      <w:r w:rsidR="009D4A85" w:rsidRPr="0095276B">
        <w:t>feut</w:t>
      </w:r>
      <w:proofErr w:type="spellEnd"/>
      <w:r>
        <w:t xml:space="preserve">, </w:t>
      </w:r>
      <w:r w:rsidR="009D4A85" w:rsidRPr="0095276B">
        <w:t>mon petit-fils et les fils de mon petit-fils</w:t>
      </w:r>
      <w:r>
        <w:t xml:space="preserve">. </w:t>
      </w:r>
      <w:r w:rsidR="009D4A85" w:rsidRPr="0095276B">
        <w:t>Mon grand-père</w:t>
      </w:r>
      <w:r>
        <w:t xml:space="preserve">, </w:t>
      </w:r>
      <w:proofErr w:type="spellStart"/>
      <w:r w:rsidR="009D4A85" w:rsidRPr="0095276B">
        <w:t>Mo</w:t>
      </w:r>
      <w:r w:rsidR="009D4A85" w:rsidRPr="0095276B">
        <w:t>s</w:t>
      </w:r>
      <w:r w:rsidR="009D4A85" w:rsidRPr="0095276B">
        <w:t>che</w:t>
      </w:r>
      <w:proofErr w:type="spellEnd"/>
      <w:r w:rsidR="009D4A85" w:rsidRPr="0095276B">
        <w:t xml:space="preserve"> Hertz Simler</w:t>
      </w:r>
      <w:r>
        <w:t xml:space="preserve">, </w:t>
      </w:r>
      <w:r w:rsidR="009D4A85" w:rsidRPr="0095276B">
        <w:t>était tambour-</w:t>
      </w:r>
      <w:proofErr w:type="spellStart"/>
      <w:r w:rsidR="009D4A85" w:rsidRPr="0095276B">
        <w:t>machor</w:t>
      </w:r>
      <w:proofErr w:type="spellEnd"/>
      <w:r w:rsidR="009D4A85" w:rsidRPr="0095276B">
        <w:t xml:space="preserve"> de </w:t>
      </w:r>
      <w:smartTag w:uri="urn:schemas-microsoft-com:office:smarttags" w:element="PersonName">
        <w:smartTagPr>
          <w:attr w:name="ProductID" w:val="la Cheune Garte"/>
        </w:smartTagPr>
        <w:r w:rsidR="009D4A85" w:rsidRPr="0095276B">
          <w:t xml:space="preserve">la </w:t>
        </w:r>
        <w:proofErr w:type="spellStart"/>
        <w:r w:rsidR="009D4A85" w:rsidRPr="0095276B">
          <w:t>Cheune</w:t>
        </w:r>
        <w:proofErr w:type="spellEnd"/>
        <w:r w:rsidR="009D4A85" w:rsidRPr="0095276B">
          <w:t xml:space="preserve"> </w:t>
        </w:r>
        <w:proofErr w:type="spellStart"/>
        <w:r w:rsidR="009D4A85" w:rsidRPr="0095276B">
          <w:t>Garte</w:t>
        </w:r>
      </w:smartTag>
      <w:proofErr w:type="spellEnd"/>
      <w:r w:rsidR="009D4A85" w:rsidRPr="0095276B">
        <w:t xml:space="preserve"> de l</w:t>
      </w:r>
      <w:r>
        <w:t>’</w:t>
      </w:r>
      <w:r w:rsidR="009D4A85" w:rsidRPr="0095276B">
        <w:t>Empereur Napoléon</w:t>
      </w:r>
      <w:r>
        <w:t xml:space="preserve">. </w:t>
      </w:r>
      <w:r w:rsidR="009D4A85" w:rsidRPr="0095276B">
        <w:t>Il a fait la retraite de Russie</w:t>
      </w:r>
      <w:r>
        <w:t xml:space="preserve">, </w:t>
      </w:r>
      <w:r w:rsidR="009D4A85" w:rsidRPr="0095276B">
        <w:t>la campagne de France</w:t>
      </w:r>
      <w:r>
        <w:t xml:space="preserve">, </w:t>
      </w:r>
      <w:r w:rsidR="009D4A85" w:rsidRPr="0095276B">
        <w:t xml:space="preserve">la </w:t>
      </w:r>
      <w:proofErr w:type="spellStart"/>
      <w:r w:rsidR="009D4A85" w:rsidRPr="0095276B">
        <w:t>kerre</w:t>
      </w:r>
      <w:proofErr w:type="spellEnd"/>
      <w:r w:rsidR="009D4A85" w:rsidRPr="0095276B">
        <w:t xml:space="preserve"> de Waterloo</w:t>
      </w:r>
      <w:r>
        <w:t xml:space="preserve">. </w:t>
      </w:r>
      <w:r w:rsidR="009D4A85" w:rsidRPr="0095276B">
        <w:t xml:space="preserve">Quand il est </w:t>
      </w:r>
      <w:proofErr w:type="spellStart"/>
      <w:r w:rsidR="009D4A85" w:rsidRPr="0095276B">
        <w:t>refenu</w:t>
      </w:r>
      <w:proofErr w:type="spellEnd"/>
      <w:r w:rsidR="009D4A85" w:rsidRPr="0095276B">
        <w:t xml:space="preserve"> au pays</w:t>
      </w:r>
      <w:r>
        <w:t xml:space="preserve">, </w:t>
      </w:r>
      <w:r w:rsidR="009D4A85" w:rsidRPr="0095276B">
        <w:t>il avait touze mille francs d</w:t>
      </w:r>
      <w:r>
        <w:t>’</w:t>
      </w:r>
      <w:r w:rsidR="009D4A85" w:rsidRPr="0095276B">
        <w:t>économie et la croix</w:t>
      </w:r>
      <w:r>
        <w:t xml:space="preserve">. </w:t>
      </w:r>
      <w:r w:rsidR="009D4A85" w:rsidRPr="0095276B">
        <w:t>Il a fondé la pr</w:t>
      </w:r>
      <w:r w:rsidR="009D4A85" w:rsidRPr="0095276B">
        <w:t>e</w:t>
      </w:r>
      <w:r w:rsidR="009D4A85" w:rsidRPr="0095276B">
        <w:t>mière fabrique de drap qu</w:t>
      </w:r>
      <w:r>
        <w:t>’</w:t>
      </w:r>
      <w:r w:rsidR="009D4A85" w:rsidRPr="0095276B">
        <w:t xml:space="preserve">il y a eu à </w:t>
      </w:r>
      <w:proofErr w:type="spellStart"/>
      <w:r w:rsidR="009D4A85" w:rsidRPr="0095276B">
        <w:t>Buschendorf</w:t>
      </w:r>
      <w:proofErr w:type="spellEnd"/>
      <w:r>
        <w:t xml:space="preserve">. </w:t>
      </w:r>
      <w:r w:rsidR="009D4A85" w:rsidRPr="0095276B">
        <w:t>Il a prospéré</w:t>
      </w:r>
      <w:r>
        <w:t xml:space="preserve">, </w:t>
      </w:r>
      <w:r w:rsidR="009D4A85" w:rsidRPr="0095276B">
        <w:t xml:space="preserve">par la </w:t>
      </w:r>
      <w:proofErr w:type="spellStart"/>
      <w:r w:rsidR="009D4A85" w:rsidRPr="0095276B">
        <w:t>crâce</w:t>
      </w:r>
      <w:proofErr w:type="spellEnd"/>
      <w:r w:rsidR="009D4A85" w:rsidRPr="0095276B">
        <w:t xml:space="preserve"> de </w:t>
      </w:r>
      <w:proofErr w:type="spellStart"/>
      <w:r w:rsidR="009D4A85" w:rsidRPr="0095276B">
        <w:t>Tieu</w:t>
      </w:r>
      <w:proofErr w:type="spellEnd"/>
      <w:r>
        <w:t xml:space="preserve">, </w:t>
      </w:r>
      <w:r w:rsidR="009D4A85" w:rsidRPr="0095276B">
        <w:t>et son fils nous a légué la fabrique</w:t>
      </w:r>
      <w:r>
        <w:t xml:space="preserve">, </w:t>
      </w:r>
      <w:r w:rsidR="009D4A85" w:rsidRPr="0095276B">
        <w:t>à mon frère Myrtil et à moi</w:t>
      </w:r>
      <w:r>
        <w:t xml:space="preserve">. </w:t>
      </w:r>
      <w:proofErr w:type="spellStart"/>
      <w:r w:rsidR="009D4A85" w:rsidRPr="0095276B">
        <w:t>Ch</w:t>
      </w:r>
      <w:r>
        <w:t>’</w:t>
      </w:r>
      <w:r w:rsidR="009D4A85" w:rsidRPr="0095276B">
        <w:t>y</w:t>
      </w:r>
      <w:proofErr w:type="spellEnd"/>
      <w:r w:rsidR="009D4A85" w:rsidRPr="0095276B">
        <w:t xml:space="preserve"> </w:t>
      </w:r>
      <w:proofErr w:type="spellStart"/>
      <w:r w:rsidR="009D4A85" w:rsidRPr="0095276B">
        <w:t>trafaille</w:t>
      </w:r>
      <w:proofErr w:type="spellEnd"/>
      <w:r w:rsidR="009D4A85" w:rsidRPr="0095276B">
        <w:t xml:space="preserve"> depuis l</w:t>
      </w:r>
      <w:r>
        <w:t>’</w:t>
      </w:r>
      <w:proofErr w:type="spellStart"/>
      <w:r w:rsidR="009D4A85" w:rsidRPr="0095276B">
        <w:t>âche</w:t>
      </w:r>
      <w:proofErr w:type="spellEnd"/>
      <w:r w:rsidR="009D4A85" w:rsidRPr="0095276B">
        <w:t xml:space="preserve"> de touze ans</w:t>
      </w:r>
      <w:r>
        <w:t xml:space="preserve">. </w:t>
      </w:r>
      <w:r w:rsidR="009D4A85" w:rsidRPr="0095276B">
        <w:t xml:space="preserve">Mes enfants ont fait des </w:t>
      </w:r>
      <w:r w:rsidR="009D4A85" w:rsidRPr="0095276B">
        <w:lastRenderedPageBreak/>
        <w:t>études</w:t>
      </w:r>
      <w:r>
        <w:t xml:space="preserve">, </w:t>
      </w:r>
      <w:r w:rsidR="009D4A85" w:rsidRPr="0095276B">
        <w:t>toutes les études qu</w:t>
      </w:r>
      <w:r>
        <w:t>’</w:t>
      </w:r>
      <w:r w:rsidR="009D4A85" w:rsidRPr="0095276B">
        <w:t xml:space="preserve">on </w:t>
      </w:r>
      <w:proofErr w:type="spellStart"/>
      <w:r w:rsidR="009D4A85" w:rsidRPr="0095276B">
        <w:t>poufait</w:t>
      </w:r>
      <w:proofErr w:type="spellEnd"/>
      <w:r w:rsidR="009D4A85" w:rsidRPr="0095276B">
        <w:t xml:space="preserve"> faire à </w:t>
      </w:r>
      <w:proofErr w:type="spellStart"/>
      <w:r w:rsidR="009D4A85" w:rsidRPr="0095276B">
        <w:t>Buschendorf</w:t>
      </w:r>
      <w:proofErr w:type="spellEnd"/>
      <w:r>
        <w:t xml:space="preserve">, </w:t>
      </w:r>
      <w:r w:rsidR="009D4A85" w:rsidRPr="0095276B">
        <w:t>et ils y travaillent l</w:t>
      </w:r>
      <w:r>
        <w:t>’</w:t>
      </w:r>
      <w:r w:rsidR="009D4A85" w:rsidRPr="0095276B">
        <w:t>un et l</w:t>
      </w:r>
      <w:r>
        <w:t>’</w:t>
      </w:r>
      <w:r w:rsidR="009D4A85" w:rsidRPr="0095276B">
        <w:t>autre depuis l</w:t>
      </w:r>
      <w:r>
        <w:t>’</w:t>
      </w:r>
      <w:proofErr w:type="spellStart"/>
      <w:r w:rsidR="009D4A85" w:rsidRPr="0095276B">
        <w:t>âche</w:t>
      </w:r>
      <w:proofErr w:type="spellEnd"/>
      <w:r w:rsidR="009D4A85" w:rsidRPr="0095276B">
        <w:t xml:space="preserve"> de quinze ans</w:t>
      </w:r>
      <w:r>
        <w:t xml:space="preserve">. </w:t>
      </w:r>
      <w:r w:rsidR="009D4A85" w:rsidRPr="0095276B">
        <w:t>Quand la guerre a éclaté</w:t>
      </w:r>
      <w:r>
        <w:t xml:space="preserve">, </w:t>
      </w:r>
      <w:r w:rsidR="009D4A85" w:rsidRPr="0095276B">
        <w:t>nous possédions cent quarante-trois mille francs</w:t>
      </w:r>
      <w:r>
        <w:t xml:space="preserve">, </w:t>
      </w:r>
      <w:r w:rsidR="009D4A85" w:rsidRPr="0095276B">
        <w:t xml:space="preserve">monsieur </w:t>
      </w:r>
      <w:proofErr w:type="spellStart"/>
      <w:r w:rsidR="009D4A85" w:rsidRPr="0095276B">
        <w:t>Poulinier</w:t>
      </w:r>
      <w:proofErr w:type="spellEnd"/>
      <w:r>
        <w:t xml:space="preserve">, </w:t>
      </w:r>
      <w:r w:rsidR="009D4A85" w:rsidRPr="0095276B">
        <w:t>je vous donne le chiffre</w:t>
      </w:r>
      <w:r>
        <w:t xml:space="preserve">, </w:t>
      </w:r>
      <w:r w:rsidR="009D4A85" w:rsidRPr="0095276B">
        <w:t xml:space="preserve">vous pouvez le répandre chez </w:t>
      </w:r>
      <w:proofErr w:type="spellStart"/>
      <w:r w:rsidR="009D4A85" w:rsidRPr="0095276B">
        <w:t>fos</w:t>
      </w:r>
      <w:proofErr w:type="spellEnd"/>
      <w:r w:rsidR="009D4A85" w:rsidRPr="0095276B">
        <w:t xml:space="preserve"> amis</w:t>
      </w:r>
      <w:r>
        <w:t xml:space="preserve">. </w:t>
      </w:r>
      <w:r w:rsidR="009D4A85" w:rsidRPr="0095276B">
        <w:t>Cela faisait huit mille livres de rente</w:t>
      </w:r>
      <w:r>
        <w:t xml:space="preserve">, </w:t>
      </w:r>
      <w:r w:rsidR="009D4A85" w:rsidRPr="0095276B">
        <w:t xml:space="preserve">de quoi être les rois à </w:t>
      </w:r>
      <w:proofErr w:type="spellStart"/>
      <w:r w:rsidR="009D4A85" w:rsidRPr="0095276B">
        <w:t>Busche</w:t>
      </w:r>
      <w:r w:rsidR="009D4A85" w:rsidRPr="0095276B">
        <w:t>n</w:t>
      </w:r>
      <w:r w:rsidR="009D4A85" w:rsidRPr="0095276B">
        <w:t>dorf</w:t>
      </w:r>
      <w:proofErr w:type="spellEnd"/>
      <w:r>
        <w:t xml:space="preserve">, </w:t>
      </w:r>
      <w:r w:rsidR="009D4A85" w:rsidRPr="0095276B">
        <w:t>comme fous dites</w:t>
      </w:r>
      <w:r>
        <w:t xml:space="preserve">. </w:t>
      </w:r>
      <w:r w:rsidR="009D4A85" w:rsidRPr="0095276B">
        <w:t>Mais cela nous ennuie</w:t>
      </w:r>
      <w:r>
        <w:t xml:space="preserve">, </w:t>
      </w:r>
      <w:r w:rsidR="009D4A85" w:rsidRPr="0095276B">
        <w:t>d</w:t>
      </w:r>
      <w:r>
        <w:t>’</w:t>
      </w:r>
      <w:r w:rsidR="009D4A85" w:rsidRPr="0095276B">
        <w:t>être les rois dans un petit pays</w:t>
      </w:r>
      <w:r>
        <w:t xml:space="preserve">, </w:t>
      </w:r>
      <w:r w:rsidR="009D4A85" w:rsidRPr="0095276B">
        <w:t xml:space="preserve">monsieur </w:t>
      </w:r>
      <w:proofErr w:type="spellStart"/>
      <w:r w:rsidR="009D4A85" w:rsidRPr="0095276B">
        <w:t>Poulinier</w:t>
      </w:r>
      <w:proofErr w:type="spellEnd"/>
      <w:r>
        <w:t xml:space="preserve">. </w:t>
      </w:r>
      <w:r w:rsidR="009D4A85" w:rsidRPr="0095276B">
        <w:t xml:space="preserve">Nous ne </w:t>
      </w:r>
      <w:proofErr w:type="spellStart"/>
      <w:r w:rsidR="009D4A85" w:rsidRPr="0095276B">
        <w:t>safons</w:t>
      </w:r>
      <w:proofErr w:type="spellEnd"/>
      <w:r w:rsidR="009D4A85" w:rsidRPr="0095276B">
        <w:t xml:space="preserve"> pas être des rois de cette espèce</w:t>
      </w:r>
      <w:r>
        <w:t xml:space="preserve">. </w:t>
      </w:r>
      <w:r w:rsidR="009D4A85" w:rsidRPr="0095276B">
        <w:t>Il y a autre chose que ça</w:t>
      </w:r>
      <w:r>
        <w:t xml:space="preserve">, </w:t>
      </w:r>
      <w:r w:rsidR="009D4A85" w:rsidRPr="0095276B">
        <w:t>au monde</w:t>
      </w:r>
      <w:r>
        <w:t xml:space="preserve">, </w:t>
      </w:r>
      <w:r w:rsidR="009D4A85" w:rsidRPr="0095276B">
        <w:t>quand il s</w:t>
      </w:r>
      <w:r>
        <w:t>’</w:t>
      </w:r>
      <w:r w:rsidR="009D4A85" w:rsidRPr="0095276B">
        <w:t xml:space="preserve">achit de ne pas laisser </w:t>
      </w:r>
      <w:proofErr w:type="spellStart"/>
      <w:r w:rsidR="009D4A85" w:rsidRPr="0095276B">
        <w:t>déchénérer</w:t>
      </w:r>
      <w:proofErr w:type="spellEnd"/>
      <w:r w:rsidR="009D4A85" w:rsidRPr="0095276B">
        <w:t xml:space="preserve"> les entreprises que nos pères nous ont confiées</w:t>
      </w:r>
      <w:r>
        <w:t xml:space="preserve">, </w:t>
      </w:r>
      <w:r w:rsidR="009D4A85" w:rsidRPr="0095276B">
        <w:t>et de donner un but à sa vie</w:t>
      </w:r>
      <w:r>
        <w:t xml:space="preserve">. </w:t>
      </w:r>
      <w:r w:rsidR="009D4A85" w:rsidRPr="0095276B">
        <w:t>Mon petit-fils fait au lycée ses études complètes</w:t>
      </w:r>
      <w:r>
        <w:t xml:space="preserve">. </w:t>
      </w:r>
      <w:r w:rsidR="009D4A85" w:rsidRPr="0095276B">
        <w:t>Il n</w:t>
      </w:r>
      <w:r>
        <w:t>’</w:t>
      </w:r>
      <w:r w:rsidR="009D4A85" w:rsidRPr="0095276B">
        <w:t>en sera pas moins fabricant de trap et pas du tout percepteur ni petit co</w:t>
      </w:r>
      <w:r w:rsidR="009D4A85" w:rsidRPr="0095276B">
        <w:t>m</w:t>
      </w:r>
      <w:r w:rsidR="009D4A85" w:rsidRPr="0095276B">
        <w:t>mis de pureau</w:t>
      </w:r>
      <w:r>
        <w:t xml:space="preserve">. </w:t>
      </w:r>
      <w:r w:rsidR="009D4A85" w:rsidRPr="0095276B">
        <w:t xml:space="preserve">Il risquera tous les </w:t>
      </w:r>
      <w:proofErr w:type="spellStart"/>
      <w:r w:rsidR="009D4A85" w:rsidRPr="0095276B">
        <w:t>chours</w:t>
      </w:r>
      <w:proofErr w:type="spellEnd"/>
      <w:r w:rsidR="009D4A85" w:rsidRPr="0095276B">
        <w:t xml:space="preserve"> son </w:t>
      </w:r>
      <w:proofErr w:type="spellStart"/>
      <w:r w:rsidR="009D4A85" w:rsidRPr="0095276B">
        <w:t>pien</w:t>
      </w:r>
      <w:proofErr w:type="spellEnd"/>
      <w:r>
        <w:t xml:space="preserve">, </w:t>
      </w:r>
      <w:r w:rsidR="009D4A85" w:rsidRPr="0095276B">
        <w:t xml:space="preserve">celui de ses enfants et </w:t>
      </w:r>
      <w:proofErr w:type="spellStart"/>
      <w:r w:rsidR="009D4A85" w:rsidRPr="0095276B">
        <w:t>fotre</w:t>
      </w:r>
      <w:proofErr w:type="spellEnd"/>
      <w:r w:rsidR="009D4A85" w:rsidRPr="0095276B">
        <w:t xml:space="preserve"> confiance</w:t>
      </w:r>
      <w:r>
        <w:t xml:space="preserve">, </w:t>
      </w:r>
      <w:r w:rsidR="009D4A85" w:rsidRPr="0095276B">
        <w:t>à ce qu</w:t>
      </w:r>
      <w:r>
        <w:t>’</w:t>
      </w:r>
      <w:r w:rsidR="009D4A85" w:rsidRPr="0095276B">
        <w:t>il paraît</w:t>
      </w:r>
      <w:r>
        <w:t xml:space="preserve">. </w:t>
      </w:r>
      <w:r w:rsidR="009D4A85" w:rsidRPr="0095276B">
        <w:t>Mais il continuera notre tâche</w:t>
      </w:r>
      <w:r>
        <w:t xml:space="preserve">, </w:t>
      </w:r>
      <w:r w:rsidR="009D4A85" w:rsidRPr="0095276B">
        <w:t>et en prendra son parti</w:t>
      </w:r>
      <w:r>
        <w:t xml:space="preserve">, </w:t>
      </w:r>
      <w:r w:rsidR="009D4A85" w:rsidRPr="0095276B">
        <w:t>comme nous le prenons</w:t>
      </w:r>
      <w:r>
        <w:t xml:space="preserve">. </w:t>
      </w:r>
      <w:r w:rsidR="009D4A85" w:rsidRPr="0095276B">
        <w:t>Et</w:t>
      </w:r>
      <w:r>
        <w:t xml:space="preserve">, </w:t>
      </w:r>
      <w:r w:rsidR="009D4A85" w:rsidRPr="0095276B">
        <w:t>si le sort lui sourit</w:t>
      </w:r>
      <w:r>
        <w:t xml:space="preserve">, </w:t>
      </w:r>
      <w:r w:rsidR="009D4A85" w:rsidRPr="0095276B">
        <w:t xml:space="preserve">hé </w:t>
      </w:r>
      <w:proofErr w:type="spellStart"/>
      <w:r w:rsidR="009D4A85" w:rsidRPr="0095276B">
        <w:t>pien</w:t>
      </w:r>
      <w:proofErr w:type="spellEnd"/>
      <w:r>
        <w:t xml:space="preserve">, </w:t>
      </w:r>
      <w:r>
        <w:rPr>
          <w:rFonts w:eastAsia="Georgia" w:cs="Georgia"/>
        </w:rPr>
        <w:t xml:space="preserve">– </w:t>
      </w:r>
      <w:r w:rsidR="009D4A85" w:rsidRPr="0095276B">
        <w:t xml:space="preserve">hé </w:t>
      </w:r>
      <w:proofErr w:type="spellStart"/>
      <w:r w:rsidR="009D4A85" w:rsidRPr="0095276B">
        <w:t>pien</w:t>
      </w:r>
      <w:proofErr w:type="spellEnd"/>
      <w:r>
        <w:t xml:space="preserve">, </w:t>
      </w:r>
      <w:r w:rsidR="009D4A85" w:rsidRPr="0095276B">
        <w:t>on verra</w:t>
      </w:r>
      <w:r>
        <w:t xml:space="preserve">, </w:t>
      </w:r>
      <w:r w:rsidR="009D4A85" w:rsidRPr="0095276B">
        <w:t>monsieur</w:t>
      </w:r>
      <w:r>
        <w:t>. »</w:t>
      </w:r>
    </w:p>
    <w:p w14:paraId="37BB9708" w14:textId="77777777" w:rsidR="006455E5" w:rsidRDefault="009D4A85" w:rsidP="002666CE">
      <w:r w:rsidRPr="0095276B">
        <w:t>Le petit marchand était une idée trop saoul pour se vexer</w:t>
      </w:r>
      <w:r w:rsidR="006455E5">
        <w:t> :</w:t>
      </w:r>
    </w:p>
    <w:p w14:paraId="6D12D01A" w14:textId="77777777" w:rsidR="006455E5" w:rsidRDefault="006455E5" w:rsidP="002666CE">
      <w:r>
        <w:rPr>
          <w:rFonts w:eastAsia="Georgia" w:cs="Georgia"/>
        </w:rPr>
        <w:t>« </w:t>
      </w:r>
      <w:r w:rsidR="009D4A85" w:rsidRPr="0095276B">
        <w:t>Alors</w:t>
      </w:r>
      <w:r>
        <w:t xml:space="preserve">, </w:t>
      </w:r>
      <w:r w:rsidR="009D4A85" w:rsidRPr="0095276B">
        <w:t>vous ne craignez rien</w:t>
      </w:r>
      <w:r>
        <w:t> ?</w:t>
      </w:r>
    </w:p>
    <w:p w14:paraId="27886B0E" w14:textId="77777777" w:rsidR="006455E5" w:rsidRDefault="006455E5" w:rsidP="002666CE">
      <w:r>
        <w:t>— </w:t>
      </w:r>
      <w:r w:rsidR="009D4A85" w:rsidRPr="0095276B">
        <w:t>Rien</w:t>
      </w:r>
      <w:r>
        <w:t xml:space="preserve">, </w:t>
      </w:r>
      <w:r w:rsidR="009D4A85" w:rsidRPr="0095276B">
        <w:t>monsieur</w:t>
      </w:r>
      <w:r>
        <w:t>.</w:t>
      </w:r>
    </w:p>
    <w:p w14:paraId="3930161D" w14:textId="77777777" w:rsidR="006455E5" w:rsidRDefault="006455E5" w:rsidP="002666CE">
      <w:r>
        <w:t>— </w:t>
      </w:r>
      <w:r w:rsidR="009D4A85" w:rsidRPr="0095276B">
        <w:t>Ni le risque</w:t>
      </w:r>
      <w:r>
        <w:t xml:space="preserve">, </w:t>
      </w:r>
      <w:r w:rsidR="009D4A85" w:rsidRPr="0095276B">
        <w:t>ni</w:t>
      </w:r>
      <w:r>
        <w:t xml:space="preserve">… ? </w:t>
      </w:r>
      <w:r w:rsidR="009D4A85" w:rsidRPr="0095276B">
        <w:t>Une supposition que la guerre r</w:t>
      </w:r>
      <w:r w:rsidR="009D4A85" w:rsidRPr="0095276B">
        <w:t>e</w:t>
      </w:r>
      <w:r w:rsidR="009D4A85" w:rsidRPr="0095276B">
        <w:t>prenne et que</w:t>
      </w:r>
      <w:r>
        <w:t xml:space="preserve">… </w:t>
      </w:r>
      <w:r w:rsidR="009D4A85" w:rsidRPr="0095276B">
        <w:t>Vous recommenceriez encore une fois</w:t>
      </w:r>
      <w:r>
        <w:t> ?</w:t>
      </w:r>
    </w:p>
    <w:p w14:paraId="4CAC1CBB" w14:textId="77777777" w:rsidR="006455E5" w:rsidRDefault="006455E5" w:rsidP="002666CE">
      <w:r>
        <w:t>— </w:t>
      </w:r>
      <w:r w:rsidR="009D4A85" w:rsidRPr="0095276B">
        <w:t>Encore une fois</w:t>
      </w:r>
      <w:r>
        <w:t xml:space="preserve">, </w:t>
      </w:r>
      <w:r w:rsidR="009D4A85" w:rsidRPr="0095276B">
        <w:t>monsieur</w:t>
      </w:r>
      <w:r>
        <w:t xml:space="preserve">. </w:t>
      </w:r>
      <w:r w:rsidR="009D4A85" w:rsidRPr="0095276B">
        <w:t xml:space="preserve">Ce ne serait même pas la </w:t>
      </w:r>
      <w:proofErr w:type="spellStart"/>
      <w:r w:rsidR="009D4A85" w:rsidRPr="0095276B">
        <w:t>teuxième</w:t>
      </w:r>
      <w:proofErr w:type="spellEnd"/>
      <w:r w:rsidR="009D4A85" w:rsidRPr="0095276B">
        <w:t xml:space="preserve"> seulement</w:t>
      </w:r>
      <w:r>
        <w:t>.</w:t>
      </w:r>
    </w:p>
    <w:p w14:paraId="5A69F576" w14:textId="04CD225E" w:rsidR="002666CE" w:rsidRDefault="006455E5" w:rsidP="002666CE">
      <w:r>
        <w:t>— </w:t>
      </w:r>
      <w:r w:rsidR="009D4A85" w:rsidRPr="0095276B">
        <w:t>Fichtre</w:t>
      </w:r>
      <w:r>
        <w:t xml:space="preserve"> ! </w:t>
      </w:r>
      <w:r w:rsidR="009D4A85" w:rsidRPr="0095276B">
        <w:t>Eh bien</w:t>
      </w:r>
      <w:r>
        <w:t>, »</w:t>
      </w:r>
      <w:r w:rsidR="009D4A85" w:rsidRPr="0095276B">
        <w:t xml:space="preserve"> acheva-t-il avec un gros rire</w:t>
      </w:r>
      <w:r>
        <w:t>, « </w:t>
      </w:r>
      <w:r w:rsidR="009D4A85" w:rsidRPr="0095276B">
        <w:t>quand je rencontre des gaillards dans votre genre</w:t>
      </w:r>
      <w:r>
        <w:t xml:space="preserve">, </w:t>
      </w:r>
      <w:r w:rsidR="009D4A85" w:rsidRPr="0095276B">
        <w:t>messieurs</w:t>
      </w:r>
      <w:r>
        <w:t xml:space="preserve">, </w:t>
      </w:r>
      <w:r w:rsidR="009D4A85" w:rsidRPr="0095276B">
        <w:t>sauf r</w:t>
      </w:r>
      <w:r w:rsidR="009D4A85" w:rsidRPr="0095276B">
        <w:t>é</w:t>
      </w:r>
      <w:r w:rsidR="009D4A85" w:rsidRPr="0095276B">
        <w:t>vérence parler</w:t>
      </w:r>
      <w:r>
        <w:t xml:space="preserve">, </w:t>
      </w:r>
      <w:r w:rsidR="009D4A85" w:rsidRPr="0095276B">
        <w:t>hé</w:t>
      </w:r>
      <w:r>
        <w:t xml:space="preserve"> ? </w:t>
      </w:r>
      <w:r w:rsidR="009D4A85" w:rsidRPr="0095276B">
        <w:t>j</w:t>
      </w:r>
      <w:r>
        <w:t>’</w:t>
      </w:r>
      <w:r w:rsidR="009D4A85" w:rsidRPr="0095276B">
        <w:t>aime mieux savoir mes enfants dans l</w:t>
      </w:r>
      <w:r>
        <w:t>’</w:t>
      </w:r>
      <w:r w:rsidR="009D4A85" w:rsidRPr="0095276B">
        <w:t>a</w:t>
      </w:r>
      <w:r w:rsidR="009D4A85" w:rsidRPr="0095276B">
        <w:t>d</w:t>
      </w:r>
      <w:r w:rsidR="009D4A85" w:rsidRPr="0095276B">
        <w:t>ministration</w:t>
      </w:r>
      <w:r>
        <w:t xml:space="preserve">. </w:t>
      </w:r>
      <w:r w:rsidR="009D4A85" w:rsidRPr="0095276B">
        <w:t>Il faut que j</w:t>
      </w:r>
      <w:r>
        <w:t>’</w:t>
      </w:r>
      <w:r w:rsidR="009D4A85" w:rsidRPr="0095276B">
        <w:t>aille raconter ça à</w:t>
      </w:r>
      <w:r>
        <w:t xml:space="preserve">… </w:t>
      </w:r>
      <w:r w:rsidR="009D4A85" w:rsidRPr="0095276B">
        <w:lastRenderedPageBreak/>
        <w:t>à mes amis</w:t>
      </w:r>
      <w:r>
        <w:t xml:space="preserve">. </w:t>
      </w:r>
      <w:r w:rsidR="009D4A85" w:rsidRPr="0095276B">
        <w:t>Serv</w:t>
      </w:r>
      <w:r w:rsidR="009D4A85" w:rsidRPr="0095276B">
        <w:t>i</w:t>
      </w:r>
      <w:r w:rsidR="009D4A85" w:rsidRPr="0095276B">
        <w:t>teur</w:t>
      </w:r>
      <w:r>
        <w:t xml:space="preserve">, </w:t>
      </w:r>
      <w:r w:rsidR="009D4A85" w:rsidRPr="0095276B">
        <w:t>messieurs</w:t>
      </w:r>
      <w:r>
        <w:t xml:space="preserve">, </w:t>
      </w:r>
      <w:r w:rsidR="009D4A85" w:rsidRPr="0095276B">
        <w:t>bonne promenade</w:t>
      </w:r>
      <w:r>
        <w:t xml:space="preserve">, </w:t>
      </w:r>
      <w:r w:rsidR="009D4A85" w:rsidRPr="0095276B">
        <w:t>bien du plaisir</w:t>
      </w:r>
      <w:r>
        <w:t xml:space="preserve">. </w:t>
      </w:r>
      <w:r w:rsidR="009D4A85" w:rsidRPr="0095276B">
        <w:t>Fichtre</w:t>
      </w:r>
      <w:r>
        <w:t xml:space="preserve">, </w:t>
      </w:r>
      <w:proofErr w:type="spellStart"/>
      <w:r w:rsidR="009D4A85" w:rsidRPr="0095276B">
        <w:t>brroum</w:t>
      </w:r>
      <w:proofErr w:type="spellEnd"/>
      <w:r>
        <w:t xml:space="preserve">, </w:t>
      </w:r>
      <w:proofErr w:type="spellStart"/>
      <w:r w:rsidR="009D4A85" w:rsidRPr="0095276B">
        <w:t>fuut</w:t>
      </w:r>
      <w:proofErr w:type="spellEnd"/>
      <w:r>
        <w:t>. »</w:t>
      </w:r>
    </w:p>
    <w:p w14:paraId="325B978F" w14:textId="77777777" w:rsidR="006455E5" w:rsidRDefault="009D4A85" w:rsidP="002666CE">
      <w:r w:rsidRPr="0095276B">
        <w:t xml:space="preserve">À peine le trombonant petit bonhomme se </w:t>
      </w:r>
      <w:proofErr w:type="spellStart"/>
      <w:r w:rsidRPr="0095276B">
        <w:t>fut-il</w:t>
      </w:r>
      <w:proofErr w:type="spellEnd"/>
      <w:r w:rsidRPr="0095276B">
        <w:t xml:space="preserve"> éloigné</w:t>
      </w:r>
      <w:r w:rsidR="006455E5">
        <w:t xml:space="preserve">, </w:t>
      </w:r>
      <w:r w:rsidRPr="0095276B">
        <w:t>qu</w:t>
      </w:r>
      <w:r w:rsidR="006455E5">
        <w:t>’</w:t>
      </w:r>
      <w:r w:rsidRPr="0095276B">
        <w:t>Hippolyte prononça</w:t>
      </w:r>
      <w:r w:rsidR="006455E5">
        <w:t xml:space="preserve">, </w:t>
      </w:r>
      <w:r w:rsidRPr="0095276B">
        <w:t>à mi-voix</w:t>
      </w:r>
      <w:r w:rsidR="006455E5">
        <w:t xml:space="preserve">, </w:t>
      </w:r>
      <w:r w:rsidRPr="0095276B">
        <w:t>une de ces effrayantes fo</w:t>
      </w:r>
      <w:r w:rsidRPr="0095276B">
        <w:t>r</w:t>
      </w:r>
      <w:r w:rsidRPr="0095276B">
        <w:t>mules yidiches</w:t>
      </w:r>
      <w:r w:rsidR="006455E5">
        <w:t xml:space="preserve">, </w:t>
      </w:r>
      <w:r w:rsidRPr="0095276B">
        <w:t>à la suite desquelles l</w:t>
      </w:r>
      <w:r w:rsidR="006455E5">
        <w:t>’</w:t>
      </w:r>
      <w:r w:rsidRPr="0095276B">
        <w:t>homme que l</w:t>
      </w:r>
      <w:r w:rsidR="006455E5">
        <w:t>’</w:t>
      </w:r>
      <w:r w:rsidRPr="0095276B">
        <w:t>on quitte se trouve retourné et jugé</w:t>
      </w:r>
      <w:r w:rsidR="006455E5">
        <w:t xml:space="preserve">, </w:t>
      </w:r>
      <w:r w:rsidRPr="0095276B">
        <w:t>à jamais</w:t>
      </w:r>
      <w:r w:rsidR="006455E5">
        <w:t>.</w:t>
      </w:r>
    </w:p>
    <w:p w14:paraId="5D657560" w14:textId="77777777" w:rsidR="006455E5" w:rsidRDefault="009D4A85" w:rsidP="002666CE">
      <w:r w:rsidRPr="0095276B">
        <w:t>Mons</w:t>
      </w:r>
      <w:r w:rsidR="006455E5">
        <w:t xml:space="preserve">. </w:t>
      </w:r>
      <w:r w:rsidRPr="0095276B">
        <w:t>Boulinier ne pouvait du reste se targuer de rien</w:t>
      </w:r>
      <w:r w:rsidR="006455E5">
        <w:t xml:space="preserve">. </w:t>
      </w:r>
      <w:r w:rsidRPr="0095276B">
        <w:t>Les Simler se seraient saignés aux quatre veines plutôt que de ne pas faire honneur à ses relevés</w:t>
      </w:r>
      <w:r w:rsidR="006455E5">
        <w:t xml:space="preserve">, </w:t>
      </w:r>
      <w:r w:rsidRPr="0095276B">
        <w:t>au décime près</w:t>
      </w:r>
      <w:r w:rsidR="006455E5">
        <w:t xml:space="preserve">. </w:t>
      </w:r>
      <w:r w:rsidRPr="0095276B">
        <w:t>Est-ce qu</w:t>
      </w:r>
      <w:r w:rsidR="006455E5">
        <w:t>’</w:t>
      </w:r>
      <w:r w:rsidRPr="0095276B">
        <w:t>on ne chuchotait pas déjà que</w:t>
      </w:r>
      <w:r w:rsidR="006455E5">
        <w:t xml:space="preserve">, </w:t>
      </w:r>
      <w:r w:rsidRPr="0095276B">
        <w:t>dans l</w:t>
      </w:r>
      <w:r w:rsidR="006455E5">
        <w:t>’</w:t>
      </w:r>
      <w:r w:rsidRPr="0095276B">
        <w:t>équilibre de leurs règlements de comptes</w:t>
      </w:r>
      <w:r w:rsidR="006455E5">
        <w:t xml:space="preserve">, </w:t>
      </w:r>
      <w:r w:rsidRPr="0095276B">
        <w:t>c</w:t>
      </w:r>
      <w:r w:rsidR="006455E5">
        <w:t>’</w:t>
      </w:r>
      <w:r w:rsidRPr="0095276B">
        <w:t xml:space="preserve">était lui qui commençait à se trouver débiteur des </w:t>
      </w:r>
      <w:r w:rsidRPr="0095276B">
        <w:rPr>
          <w:i/>
          <w:iCs/>
        </w:rPr>
        <w:t>Nouveaux Établissements Simler</w:t>
      </w:r>
      <w:r w:rsidRPr="0095276B">
        <w:t xml:space="preserve"> pour une somme à plusieurs chiffres</w:t>
      </w:r>
      <w:r w:rsidR="006455E5">
        <w:t> ?</w:t>
      </w:r>
    </w:p>
    <w:p w14:paraId="0AB630D7" w14:textId="77777777" w:rsidR="006455E5" w:rsidRDefault="009D4A85" w:rsidP="002666CE">
      <w:r w:rsidRPr="0095276B">
        <w:t>Quant à reprocher à Hippolyte son accès d</w:t>
      </w:r>
      <w:r w:rsidR="006455E5">
        <w:t>’</w:t>
      </w:r>
      <w:r w:rsidRPr="0095276B">
        <w:t>emphase</w:t>
      </w:r>
      <w:r w:rsidR="006455E5">
        <w:t xml:space="preserve">, </w:t>
      </w:r>
      <w:r w:rsidRPr="0095276B">
        <w:t>et l</w:t>
      </w:r>
      <w:r w:rsidR="006455E5">
        <w:t>’</w:t>
      </w:r>
      <w:r w:rsidRPr="0095276B">
        <w:t>assurance ducale avec laquelle il venait de se contredire</w:t>
      </w:r>
      <w:r w:rsidR="006455E5">
        <w:t xml:space="preserve">, </w:t>
      </w:r>
      <w:r w:rsidRPr="0095276B">
        <w:t>Myrtil seul y aurait pu songer</w:t>
      </w:r>
      <w:r w:rsidR="006455E5">
        <w:t xml:space="preserve">. </w:t>
      </w:r>
      <w:r w:rsidRPr="0095276B">
        <w:t>Et il songeait bien à cela</w:t>
      </w:r>
      <w:r w:rsidR="006455E5">
        <w:t> !</w:t>
      </w:r>
    </w:p>
    <w:p w14:paraId="5F147D56" w14:textId="77777777" w:rsidR="006455E5" w:rsidRDefault="009D4A85" w:rsidP="002666CE">
      <w:r w:rsidRPr="0095276B">
        <w:t>Après le Port Saint-Gilles</w:t>
      </w:r>
      <w:r w:rsidR="006455E5">
        <w:t xml:space="preserve">, </w:t>
      </w:r>
      <w:r w:rsidRPr="0095276B">
        <w:t>que dominait lourdement la panse des chalands</w:t>
      </w:r>
      <w:r w:rsidR="006455E5">
        <w:t xml:space="preserve">, </w:t>
      </w:r>
      <w:r w:rsidRPr="0095276B">
        <w:t>il y avait la venelle Sainte-Radegonde</w:t>
      </w:r>
      <w:r w:rsidR="006455E5">
        <w:t xml:space="preserve">, </w:t>
      </w:r>
      <w:r w:rsidRPr="0095276B">
        <w:t>puis la coulée noire du boulevard du Grand-Cerf</w:t>
      </w:r>
      <w:r w:rsidR="006455E5">
        <w:t xml:space="preserve">. </w:t>
      </w:r>
      <w:r w:rsidRPr="0095276B">
        <w:t>Peu de boutiques</w:t>
      </w:r>
      <w:r w:rsidR="006455E5">
        <w:t xml:space="preserve">. </w:t>
      </w:r>
      <w:r w:rsidRPr="0095276B">
        <w:t>Des murs d</w:t>
      </w:r>
      <w:r w:rsidR="006455E5">
        <w:t>’</w:t>
      </w:r>
      <w:r w:rsidRPr="0095276B">
        <w:t>usines</w:t>
      </w:r>
      <w:r w:rsidR="006455E5">
        <w:t xml:space="preserve">, </w:t>
      </w:r>
      <w:r w:rsidRPr="0095276B">
        <w:t>et des coins de rues étouffés</w:t>
      </w:r>
      <w:r w:rsidR="006455E5">
        <w:t xml:space="preserve">. </w:t>
      </w:r>
      <w:r w:rsidRPr="0095276B">
        <w:t>Pas une âme</w:t>
      </w:r>
      <w:r w:rsidR="006455E5">
        <w:t xml:space="preserve">. </w:t>
      </w:r>
      <w:r w:rsidRPr="0095276B">
        <w:t>La bise s</w:t>
      </w:r>
      <w:r w:rsidR="006455E5">
        <w:t>’</w:t>
      </w:r>
      <w:r w:rsidRPr="0095276B">
        <w:t>engouffrait dans l</w:t>
      </w:r>
      <w:r w:rsidR="006455E5">
        <w:t>’</w:t>
      </w:r>
      <w:r w:rsidRPr="0095276B">
        <w:t>avenue comme dans un tuyau d</w:t>
      </w:r>
      <w:r w:rsidR="006455E5">
        <w:t>’</w:t>
      </w:r>
      <w:r w:rsidRPr="0095276B">
        <w:t>o</w:t>
      </w:r>
      <w:r w:rsidRPr="0095276B">
        <w:t>r</w:t>
      </w:r>
      <w:r w:rsidRPr="0095276B">
        <w:t>gue</w:t>
      </w:r>
      <w:r w:rsidR="006455E5">
        <w:t>.</w:t>
      </w:r>
    </w:p>
    <w:p w14:paraId="5049C021" w14:textId="77777777" w:rsidR="006455E5" w:rsidRDefault="009D4A85" w:rsidP="002666CE">
      <w:r w:rsidRPr="0095276B">
        <w:t>Les deux fabricants marchaient arc-boutés sur les épaules</w:t>
      </w:r>
      <w:r w:rsidR="006455E5">
        <w:t xml:space="preserve">, </w:t>
      </w:r>
      <w:r w:rsidRPr="0095276B">
        <w:t>les doigts à leurs chapeaux</w:t>
      </w:r>
      <w:r w:rsidR="006455E5">
        <w:t xml:space="preserve"> ; </w:t>
      </w:r>
      <w:r w:rsidRPr="0095276B">
        <w:t>les jambes de leurs pantalons flo</w:t>
      </w:r>
      <w:r w:rsidRPr="0095276B">
        <w:t>t</w:t>
      </w:r>
      <w:r w:rsidRPr="0095276B">
        <w:t>taient en avant d</w:t>
      </w:r>
      <w:r w:rsidR="006455E5">
        <w:t>’</w:t>
      </w:r>
      <w:r w:rsidRPr="0095276B">
        <w:t>eux comme des pavillons de marine</w:t>
      </w:r>
      <w:r w:rsidR="006455E5">
        <w:t xml:space="preserve">, </w:t>
      </w:r>
      <w:r w:rsidRPr="0095276B">
        <w:t>et tiraient sur leurs mollets</w:t>
      </w:r>
      <w:r w:rsidR="006455E5">
        <w:t>.</w:t>
      </w:r>
    </w:p>
    <w:p w14:paraId="4FA6EA1F" w14:textId="77777777" w:rsidR="006455E5" w:rsidRDefault="006455E5" w:rsidP="002666CE">
      <w:r>
        <w:rPr>
          <w:rFonts w:eastAsia="Georgia" w:cs="Georgia"/>
        </w:rPr>
        <w:t>« </w:t>
      </w:r>
      <w:r w:rsidR="009D4A85" w:rsidRPr="0095276B">
        <w:t>Hé</w:t>
      </w:r>
      <w:r>
        <w:t> ? »</w:t>
      </w:r>
      <w:r w:rsidR="009D4A85" w:rsidRPr="0095276B">
        <w:t xml:space="preserve"> dit Myrtil tout à coup</w:t>
      </w:r>
      <w:r>
        <w:t xml:space="preserve">. </w:t>
      </w:r>
      <w:r w:rsidR="009D4A85" w:rsidRPr="0095276B">
        <w:t>Une souillure plus noire glissait sur les ténèbres nocturnes</w:t>
      </w:r>
      <w:r>
        <w:t xml:space="preserve">. </w:t>
      </w:r>
      <w:r w:rsidR="009D4A85" w:rsidRPr="0095276B">
        <w:t>Elle devait prendre naissance à mi-hauteur d</w:t>
      </w:r>
      <w:r>
        <w:t>’</w:t>
      </w:r>
      <w:r w:rsidR="009D4A85" w:rsidRPr="0095276B">
        <w:t>un bâtiment qu</w:t>
      </w:r>
      <w:r>
        <w:t>’</w:t>
      </w:r>
      <w:r w:rsidR="009D4A85" w:rsidRPr="0095276B">
        <w:t>ils devinaient là</w:t>
      </w:r>
      <w:r>
        <w:t xml:space="preserve">, </w:t>
      </w:r>
      <w:r w:rsidR="009D4A85" w:rsidRPr="0095276B">
        <w:t>par habitude</w:t>
      </w:r>
      <w:r>
        <w:t>.</w:t>
      </w:r>
    </w:p>
    <w:p w14:paraId="63DC16B4" w14:textId="77777777" w:rsidR="006455E5" w:rsidRDefault="009D4A85" w:rsidP="002666CE">
      <w:r w:rsidRPr="0095276B">
        <w:lastRenderedPageBreak/>
        <w:t>Ils continuèrent à avancer</w:t>
      </w:r>
      <w:r w:rsidR="006455E5">
        <w:t xml:space="preserve">, </w:t>
      </w:r>
      <w:r w:rsidRPr="0095276B">
        <w:t>l</w:t>
      </w:r>
      <w:r w:rsidR="006455E5">
        <w:t>’</w:t>
      </w:r>
      <w:r w:rsidRPr="0095276B">
        <w:t>espace de quelques pas</w:t>
      </w:r>
      <w:r w:rsidR="006455E5">
        <w:t xml:space="preserve">. </w:t>
      </w:r>
      <w:r w:rsidRPr="0095276B">
        <w:t>Une odeur âcre ondoya dans un remous du vent</w:t>
      </w:r>
      <w:r w:rsidR="006455E5">
        <w:t xml:space="preserve">, </w:t>
      </w:r>
      <w:r w:rsidRPr="0095276B">
        <w:t>à la manière d</w:t>
      </w:r>
      <w:r w:rsidR="006455E5">
        <w:t>’</w:t>
      </w:r>
      <w:r w:rsidRPr="0095276B">
        <w:t>un grondement lointain</w:t>
      </w:r>
      <w:r w:rsidR="006455E5">
        <w:t xml:space="preserve"> : </w:t>
      </w:r>
      <w:r w:rsidRPr="0095276B">
        <w:t>suie chaude</w:t>
      </w:r>
      <w:r w:rsidR="006455E5">
        <w:t xml:space="preserve">, </w:t>
      </w:r>
      <w:r w:rsidRPr="0095276B">
        <w:t>et ces éthers subtils qui nai</w:t>
      </w:r>
      <w:r w:rsidRPr="0095276B">
        <w:t>s</w:t>
      </w:r>
      <w:r w:rsidRPr="0095276B">
        <w:t>sent de la destruction des choses</w:t>
      </w:r>
      <w:r w:rsidR="006455E5">
        <w:t>.</w:t>
      </w:r>
    </w:p>
    <w:p w14:paraId="30B3CD0E" w14:textId="77777777" w:rsidR="006455E5" w:rsidRDefault="009D4A85" w:rsidP="002666CE">
      <w:r w:rsidRPr="0095276B">
        <w:t>L</w:t>
      </w:r>
      <w:r w:rsidR="006455E5">
        <w:t>’</w:t>
      </w:r>
      <w:r w:rsidRPr="0095276B">
        <w:t>immeuble était une petite construction qui servait de grenier et d</w:t>
      </w:r>
      <w:r w:rsidR="006455E5">
        <w:t>’</w:t>
      </w:r>
      <w:r w:rsidRPr="0095276B">
        <w:t>écurie à l</w:t>
      </w:r>
      <w:r w:rsidR="006455E5">
        <w:t>’</w:t>
      </w:r>
      <w:r w:rsidRPr="0095276B">
        <w:t xml:space="preserve">usine </w:t>
      </w:r>
      <w:proofErr w:type="spellStart"/>
      <w:r w:rsidRPr="0095276B">
        <w:t>Lefombère</w:t>
      </w:r>
      <w:proofErr w:type="spellEnd"/>
      <w:r w:rsidR="006455E5">
        <w:t xml:space="preserve">. </w:t>
      </w:r>
      <w:r w:rsidRPr="0095276B">
        <w:t>Elle était attenante au magasin des huiles et des matières de teinture</w:t>
      </w:r>
      <w:r w:rsidR="006455E5">
        <w:t xml:space="preserve">. </w:t>
      </w:r>
      <w:r w:rsidRPr="0095276B">
        <w:t>Le palefrenier fêtait sans doute le dimanche</w:t>
      </w:r>
      <w:r w:rsidR="006455E5">
        <w:t xml:space="preserve">, </w:t>
      </w:r>
      <w:r w:rsidRPr="0095276B">
        <w:t>quelque part en ville</w:t>
      </w:r>
      <w:r w:rsidR="006455E5">
        <w:t>.</w:t>
      </w:r>
    </w:p>
    <w:p w14:paraId="130157F3" w14:textId="77777777" w:rsidR="006455E5" w:rsidRDefault="009D4A85" w:rsidP="002666CE">
      <w:r w:rsidRPr="0095276B">
        <w:t>Les deux hommes demeurèrent là</w:t>
      </w:r>
      <w:r w:rsidR="006455E5">
        <w:t xml:space="preserve">, </w:t>
      </w:r>
      <w:r w:rsidRPr="0095276B">
        <w:t>côte à côte</w:t>
      </w:r>
      <w:r w:rsidR="006455E5">
        <w:t xml:space="preserve">, </w:t>
      </w:r>
      <w:r w:rsidRPr="0095276B">
        <w:t>sans souffle</w:t>
      </w:r>
      <w:r w:rsidR="006455E5">
        <w:t xml:space="preserve">, </w:t>
      </w:r>
      <w:r w:rsidRPr="0095276B">
        <w:t>à regarder et à écouter</w:t>
      </w:r>
      <w:r w:rsidR="006455E5">
        <w:t xml:space="preserve">, </w:t>
      </w:r>
      <w:r w:rsidRPr="0095276B">
        <w:t>mais en eux-mêmes plutôt qu</w:t>
      </w:r>
      <w:r w:rsidR="006455E5">
        <w:t>’</w:t>
      </w:r>
      <w:r w:rsidRPr="0095276B">
        <w:t>en dehors d</w:t>
      </w:r>
      <w:r w:rsidR="006455E5">
        <w:t>’</w:t>
      </w:r>
      <w:r w:rsidRPr="0095276B">
        <w:t>eux</w:t>
      </w:r>
      <w:r w:rsidR="006455E5">
        <w:t>.</w:t>
      </w:r>
    </w:p>
    <w:p w14:paraId="19CE07D2" w14:textId="77777777" w:rsidR="006455E5" w:rsidRDefault="009D4A85" w:rsidP="002666CE">
      <w:r w:rsidRPr="0095276B">
        <w:t>À cent mètres de là</w:t>
      </w:r>
      <w:r w:rsidR="006455E5">
        <w:t xml:space="preserve">, </w:t>
      </w:r>
      <w:r w:rsidRPr="0095276B">
        <w:t>une boutique ferma</w:t>
      </w:r>
      <w:r w:rsidR="006455E5">
        <w:t xml:space="preserve">. </w:t>
      </w:r>
      <w:r w:rsidRPr="0095276B">
        <w:t>Sa clarté s</w:t>
      </w:r>
      <w:r w:rsidR="006455E5">
        <w:t>’</w:t>
      </w:r>
      <w:r w:rsidRPr="0095276B">
        <w:t>éclipsa dans le bruit du dernier volet posé</w:t>
      </w:r>
      <w:r w:rsidR="006455E5">
        <w:t xml:space="preserve">. </w:t>
      </w:r>
      <w:r w:rsidRPr="0095276B">
        <w:t>Ils étaient seuls</w:t>
      </w:r>
      <w:r w:rsidR="006455E5">
        <w:t xml:space="preserve">. </w:t>
      </w:r>
      <w:r w:rsidRPr="0095276B">
        <w:t>La fumée épaississait d</w:t>
      </w:r>
      <w:r w:rsidR="006455E5">
        <w:t>’</w:t>
      </w:r>
      <w:r w:rsidRPr="0095276B">
        <w:t>une façon lente</w:t>
      </w:r>
      <w:r w:rsidR="006455E5">
        <w:t xml:space="preserve">. </w:t>
      </w:r>
      <w:r w:rsidRPr="0095276B">
        <w:t>La rafale la tordait et l</w:t>
      </w:r>
      <w:r w:rsidR="006455E5">
        <w:t>’</w:t>
      </w:r>
      <w:r w:rsidRPr="0095276B">
        <w:t>entraînait en sanglotant</w:t>
      </w:r>
      <w:r w:rsidR="006455E5">
        <w:t>.</w:t>
      </w:r>
    </w:p>
    <w:p w14:paraId="21BF7545" w14:textId="77777777" w:rsidR="006455E5" w:rsidRDefault="009D4A85" w:rsidP="002666CE">
      <w:r w:rsidRPr="0095276B">
        <w:t>Alors</w:t>
      </w:r>
      <w:r w:rsidR="006455E5">
        <w:t xml:space="preserve">, </w:t>
      </w:r>
      <w:r w:rsidRPr="0095276B">
        <w:t>avant de s</w:t>
      </w:r>
      <w:r w:rsidR="006455E5">
        <w:t>’</w:t>
      </w:r>
      <w:r w:rsidRPr="0095276B">
        <w:t>être dit rien</w:t>
      </w:r>
      <w:r w:rsidR="006455E5">
        <w:t xml:space="preserve">, </w:t>
      </w:r>
      <w:r w:rsidRPr="0095276B">
        <w:t>ils se remirent en marche</w:t>
      </w:r>
      <w:r w:rsidR="006455E5">
        <w:t xml:space="preserve">, </w:t>
      </w:r>
      <w:r w:rsidRPr="0095276B">
        <w:t>et rentrèrent chez eux</w:t>
      </w:r>
      <w:r w:rsidR="006455E5">
        <w:t xml:space="preserve">, </w:t>
      </w:r>
      <w:r w:rsidRPr="0095276B">
        <w:t>d</w:t>
      </w:r>
      <w:r w:rsidR="006455E5">
        <w:t>’</w:t>
      </w:r>
      <w:r w:rsidRPr="0095276B">
        <w:t>un pas nullement plus pressé</w:t>
      </w:r>
      <w:r w:rsidR="006455E5">
        <w:t xml:space="preserve">, </w:t>
      </w:r>
      <w:r w:rsidRPr="0095276B">
        <w:t>mais sans échanger une parole</w:t>
      </w:r>
      <w:r w:rsidR="006455E5">
        <w:t>.</w:t>
      </w:r>
    </w:p>
    <w:p w14:paraId="05D1F594" w14:textId="77777777" w:rsidR="006455E5" w:rsidRDefault="009D4A85" w:rsidP="002666CE">
      <w:r w:rsidRPr="0095276B">
        <w:t>Sarah et Hermine cousaient sous la lampe</w:t>
      </w:r>
      <w:r w:rsidR="006455E5">
        <w:t xml:space="preserve">. </w:t>
      </w:r>
      <w:r w:rsidRPr="0095276B">
        <w:t>Tante Babette sommeillait sur un livre</w:t>
      </w:r>
      <w:r w:rsidR="006455E5">
        <w:t xml:space="preserve">. </w:t>
      </w:r>
      <w:r w:rsidRPr="0095276B">
        <w:t>Assis dans la pénombre</w:t>
      </w:r>
      <w:r w:rsidR="006455E5">
        <w:t xml:space="preserve">, </w:t>
      </w:r>
      <w:r w:rsidRPr="0095276B">
        <w:t>le pied-bot songeait</w:t>
      </w:r>
      <w:r w:rsidR="006455E5">
        <w:t xml:space="preserve">, </w:t>
      </w:r>
      <w:r w:rsidRPr="0095276B">
        <w:t>la tête basse</w:t>
      </w:r>
      <w:r w:rsidR="006455E5">
        <w:t xml:space="preserve">, </w:t>
      </w:r>
      <w:r w:rsidRPr="0095276B">
        <w:t>près du poêle allumé</w:t>
      </w:r>
      <w:r w:rsidR="006455E5">
        <w:t xml:space="preserve">. </w:t>
      </w:r>
      <w:r w:rsidRPr="0095276B">
        <w:t>Guillaume allait et venait</w:t>
      </w:r>
      <w:r w:rsidR="006455E5">
        <w:t xml:space="preserve">, </w:t>
      </w:r>
      <w:r w:rsidRPr="0095276B">
        <w:t>en se tiraillant la moustache</w:t>
      </w:r>
      <w:r w:rsidR="006455E5">
        <w:t>.</w:t>
      </w:r>
    </w:p>
    <w:p w14:paraId="0582D7F0" w14:textId="77777777" w:rsidR="006455E5" w:rsidRDefault="009D4A85" w:rsidP="002666CE">
      <w:r w:rsidRPr="0095276B">
        <w:t>Sarah posa son ouvrage et</w:t>
      </w:r>
      <w:r w:rsidR="006455E5">
        <w:t xml:space="preserve">, </w:t>
      </w:r>
      <w:r w:rsidRPr="0095276B">
        <w:t>regarda son mari de ses yeux sombres et tranquilles</w:t>
      </w:r>
      <w:r w:rsidR="006455E5">
        <w:t xml:space="preserve">. </w:t>
      </w:r>
      <w:r w:rsidRPr="0095276B">
        <w:t>Hermine soupira</w:t>
      </w:r>
      <w:r w:rsidR="006455E5">
        <w:t xml:space="preserve">. </w:t>
      </w:r>
      <w:r w:rsidRPr="0095276B">
        <w:t>Babette s</w:t>
      </w:r>
      <w:r w:rsidR="006455E5">
        <w:t>’</w:t>
      </w:r>
      <w:r w:rsidRPr="0095276B">
        <w:t>éveilla</w:t>
      </w:r>
      <w:r w:rsidR="006455E5">
        <w:t xml:space="preserve">. </w:t>
      </w:r>
      <w:r w:rsidRPr="0095276B">
        <w:t>Blum ne bougea pas</w:t>
      </w:r>
      <w:r w:rsidR="006455E5">
        <w:t xml:space="preserve">. </w:t>
      </w:r>
      <w:r w:rsidRPr="0095276B">
        <w:t>Les deux fabricants s</w:t>
      </w:r>
      <w:r w:rsidR="006455E5">
        <w:t>’</w:t>
      </w:r>
      <w:r w:rsidRPr="0095276B">
        <w:t>assirent d</w:t>
      </w:r>
      <w:r w:rsidR="006455E5">
        <w:t>’</w:t>
      </w:r>
      <w:r w:rsidRPr="0095276B">
        <w:t>un air froid qui découragea même le silence</w:t>
      </w:r>
      <w:r w:rsidR="006455E5">
        <w:t>.</w:t>
      </w:r>
    </w:p>
    <w:p w14:paraId="09AB6643" w14:textId="77777777" w:rsidR="006455E5" w:rsidRDefault="009D4A85" w:rsidP="002666CE">
      <w:r w:rsidRPr="0095276B">
        <w:t>Ils ne s</w:t>
      </w:r>
      <w:r w:rsidR="006455E5">
        <w:t>’</w:t>
      </w:r>
      <w:r w:rsidRPr="0095276B">
        <w:t>en aperçurent pas</w:t>
      </w:r>
      <w:r w:rsidR="006455E5">
        <w:t xml:space="preserve">. </w:t>
      </w:r>
      <w:r w:rsidRPr="0095276B">
        <w:t>Leur esprit était resté devant la porte</w:t>
      </w:r>
      <w:r w:rsidR="006455E5">
        <w:t xml:space="preserve">. </w:t>
      </w:r>
      <w:r w:rsidRPr="0095276B">
        <w:t>La tiédeur de la chambre leur fut irrespirable</w:t>
      </w:r>
      <w:r w:rsidR="006455E5">
        <w:t xml:space="preserve">. </w:t>
      </w:r>
      <w:r w:rsidRPr="0095276B">
        <w:t>Hippolyte se leva le premier</w:t>
      </w:r>
      <w:r w:rsidR="006455E5">
        <w:t xml:space="preserve">, </w:t>
      </w:r>
      <w:r w:rsidRPr="0095276B">
        <w:t>et sortit</w:t>
      </w:r>
      <w:r w:rsidR="006455E5">
        <w:t xml:space="preserve">. </w:t>
      </w:r>
      <w:r w:rsidRPr="0095276B">
        <w:t xml:space="preserve">Myrtil le suivit dans la cour </w:t>
      </w:r>
      <w:r w:rsidRPr="0095276B">
        <w:lastRenderedPageBreak/>
        <w:t>où la tempête tourbillonnait</w:t>
      </w:r>
      <w:r w:rsidR="006455E5">
        <w:t xml:space="preserve">, </w:t>
      </w:r>
      <w:r w:rsidRPr="0095276B">
        <w:t>ils examinèrent la masse noire de leur fabrique</w:t>
      </w:r>
      <w:r w:rsidR="006455E5">
        <w:t xml:space="preserve">. </w:t>
      </w:r>
      <w:r w:rsidRPr="0095276B">
        <w:t>Sa forme</w:t>
      </w:r>
      <w:r w:rsidR="006455E5">
        <w:t xml:space="preserve">, </w:t>
      </w:r>
      <w:r w:rsidRPr="0095276B">
        <w:t>sa présence</w:t>
      </w:r>
      <w:r w:rsidR="006455E5">
        <w:t xml:space="preserve">, </w:t>
      </w:r>
      <w:r w:rsidRPr="0095276B">
        <w:t>son poids</w:t>
      </w:r>
      <w:r w:rsidR="006455E5">
        <w:t xml:space="preserve">, </w:t>
      </w:r>
      <w:r w:rsidRPr="0095276B">
        <w:t>son être les rass</w:t>
      </w:r>
      <w:r w:rsidRPr="0095276B">
        <w:t>u</w:t>
      </w:r>
      <w:r w:rsidRPr="0095276B">
        <w:t>raient</w:t>
      </w:r>
      <w:r w:rsidR="006455E5">
        <w:t xml:space="preserve">. </w:t>
      </w:r>
      <w:r w:rsidRPr="0095276B">
        <w:t>Mais un coup de vent les enlaça dans une aigreur poivrée où il n</w:t>
      </w:r>
      <w:r w:rsidR="006455E5">
        <w:t>’</w:t>
      </w:r>
      <w:r w:rsidRPr="0095276B">
        <w:t>y avait plus à se méprendre</w:t>
      </w:r>
      <w:r w:rsidR="006455E5">
        <w:t xml:space="preserve">. </w:t>
      </w:r>
      <w:r w:rsidRPr="0095276B">
        <w:t xml:space="preserve">Or les bâtiments </w:t>
      </w:r>
      <w:proofErr w:type="spellStart"/>
      <w:r w:rsidRPr="0095276B">
        <w:t>Lefombère</w:t>
      </w:r>
      <w:proofErr w:type="spellEnd"/>
      <w:r w:rsidRPr="0095276B">
        <w:t xml:space="preserve"> étaient bien distants de deux cents mètres</w:t>
      </w:r>
      <w:r w:rsidR="006455E5">
        <w:t xml:space="preserve">. </w:t>
      </w:r>
      <w:r w:rsidRPr="0095276B">
        <w:t>Le feu prenait de la force</w:t>
      </w:r>
      <w:r w:rsidR="006455E5">
        <w:t>.</w:t>
      </w:r>
    </w:p>
    <w:p w14:paraId="0F3E1883" w14:textId="77777777" w:rsidR="006455E5" w:rsidRDefault="009D4A85" w:rsidP="002666CE">
      <w:r w:rsidRPr="0095276B">
        <w:t>Ils se tournèrent l</w:t>
      </w:r>
      <w:r w:rsidR="006455E5">
        <w:t>’</w:t>
      </w:r>
      <w:r w:rsidRPr="0095276B">
        <w:t>un vers l</w:t>
      </w:r>
      <w:r w:rsidR="006455E5">
        <w:t>’</w:t>
      </w:r>
      <w:r w:rsidRPr="0095276B">
        <w:t>autre</w:t>
      </w:r>
      <w:r w:rsidR="006455E5">
        <w:t xml:space="preserve">. </w:t>
      </w:r>
      <w:r w:rsidRPr="0095276B">
        <w:t>La nuit était dense co</w:t>
      </w:r>
      <w:r w:rsidRPr="0095276B">
        <w:t>m</w:t>
      </w:r>
      <w:r w:rsidRPr="0095276B">
        <w:t>me un intérieur de fosse</w:t>
      </w:r>
      <w:r w:rsidR="006455E5">
        <w:t xml:space="preserve">. </w:t>
      </w:r>
      <w:r w:rsidRPr="0095276B">
        <w:t>Toutefois</w:t>
      </w:r>
      <w:r w:rsidR="006455E5">
        <w:t xml:space="preserve">, </w:t>
      </w:r>
      <w:r w:rsidRPr="0095276B">
        <w:t>il n</w:t>
      </w:r>
      <w:r w:rsidR="006455E5">
        <w:t>’</w:t>
      </w:r>
      <w:r w:rsidRPr="0095276B">
        <w:t>est pas exagéré de dire qu</w:t>
      </w:r>
      <w:r w:rsidR="006455E5">
        <w:t>’</w:t>
      </w:r>
      <w:r w:rsidRPr="0095276B">
        <w:t>ils se virent la figure</w:t>
      </w:r>
      <w:r w:rsidR="006455E5">
        <w:t xml:space="preserve">, </w:t>
      </w:r>
      <w:r w:rsidRPr="0095276B">
        <w:t>l</w:t>
      </w:r>
      <w:r w:rsidR="006455E5">
        <w:t>’</w:t>
      </w:r>
      <w:r w:rsidRPr="0095276B">
        <w:t>un l</w:t>
      </w:r>
      <w:r w:rsidR="006455E5">
        <w:t>’</w:t>
      </w:r>
      <w:r w:rsidRPr="0095276B">
        <w:t>autre</w:t>
      </w:r>
      <w:r w:rsidR="006455E5">
        <w:t xml:space="preserve">, </w:t>
      </w:r>
      <w:r w:rsidRPr="0095276B">
        <w:t>et la virent blanche comme de la terre de pipe</w:t>
      </w:r>
      <w:r w:rsidR="006455E5">
        <w:t>.</w:t>
      </w:r>
    </w:p>
    <w:p w14:paraId="7D65EE7F" w14:textId="77777777" w:rsidR="006455E5" w:rsidRDefault="006455E5" w:rsidP="002666CE">
      <w:r>
        <w:rPr>
          <w:rFonts w:eastAsia="Georgia" w:cs="Georgia"/>
        </w:rPr>
        <w:t>« </w:t>
      </w:r>
      <w:r w:rsidR="009D4A85" w:rsidRPr="0095276B">
        <w:t>Myrtil</w:t>
      </w:r>
      <w:r>
        <w:t xml:space="preserve"> ! </w:t>
      </w:r>
      <w:r w:rsidR="009D4A85" w:rsidRPr="0095276B">
        <w:t>gémit le vieux chef</w:t>
      </w:r>
      <w:r>
        <w:t>.</w:t>
      </w:r>
    </w:p>
    <w:p w14:paraId="7BA28444" w14:textId="77777777" w:rsidR="006455E5" w:rsidRDefault="006455E5" w:rsidP="002666CE">
      <w:r>
        <w:rPr>
          <w:rFonts w:eastAsia="Georgia" w:cs="Georgia"/>
        </w:rPr>
        <w:t>« </w:t>
      </w:r>
      <w:r w:rsidR="009D4A85" w:rsidRPr="0095276B">
        <w:t>Oui</w:t>
      </w:r>
      <w:r>
        <w:t xml:space="preserve">, </w:t>
      </w:r>
      <w:r w:rsidR="009D4A85" w:rsidRPr="0095276B">
        <w:t>oui</w:t>
      </w:r>
      <w:r>
        <w:t xml:space="preserve">, </w:t>
      </w:r>
      <w:r w:rsidR="009D4A85" w:rsidRPr="0095276B">
        <w:t>Hippolyte</w:t>
      </w:r>
      <w:r>
        <w:t xml:space="preserve">, </w:t>
      </w:r>
      <w:r w:rsidR="009D4A85" w:rsidRPr="0095276B">
        <w:t>murmura son frère</w:t>
      </w:r>
      <w:r>
        <w:t xml:space="preserve">. </w:t>
      </w:r>
      <w:r w:rsidR="009D4A85" w:rsidRPr="0095276B">
        <w:t>La bourrasque redoublait</w:t>
      </w:r>
      <w:r>
        <w:t xml:space="preserve">. </w:t>
      </w:r>
      <w:r w:rsidR="009D4A85" w:rsidRPr="0095276B">
        <w:t>Ils eurent encore la force de rentrer</w:t>
      </w:r>
      <w:r>
        <w:t xml:space="preserve">, </w:t>
      </w:r>
      <w:r w:rsidR="009D4A85" w:rsidRPr="0095276B">
        <w:t>de se rasseoir sous la lampe</w:t>
      </w:r>
      <w:r>
        <w:t xml:space="preserve">, </w:t>
      </w:r>
      <w:r w:rsidR="009D4A85" w:rsidRPr="0095276B">
        <w:t>au milieu des leurs</w:t>
      </w:r>
      <w:r>
        <w:t xml:space="preserve">, </w:t>
      </w:r>
      <w:r w:rsidR="009D4A85" w:rsidRPr="0095276B">
        <w:t>et d</w:t>
      </w:r>
      <w:r>
        <w:t>’</w:t>
      </w:r>
      <w:r w:rsidR="009D4A85" w:rsidRPr="0095276B">
        <w:t>écouter les vains propos qui s</w:t>
      </w:r>
      <w:r>
        <w:t>’</w:t>
      </w:r>
      <w:r w:rsidR="009D4A85" w:rsidRPr="0095276B">
        <w:t>échangeaient</w:t>
      </w:r>
      <w:r>
        <w:t>.</w:t>
      </w:r>
    </w:p>
    <w:p w14:paraId="6EC97E71" w14:textId="77777777" w:rsidR="006455E5" w:rsidRDefault="009D4A85" w:rsidP="002666CE">
      <w:r w:rsidRPr="0095276B">
        <w:t>Un cartel sonna la demie de dix</w:t>
      </w:r>
      <w:r w:rsidR="006455E5">
        <w:t xml:space="preserve">, </w:t>
      </w:r>
      <w:r w:rsidRPr="0095276B">
        <w:t>un coup sec</w:t>
      </w:r>
      <w:r w:rsidR="006455E5">
        <w:t xml:space="preserve">, </w:t>
      </w:r>
      <w:r w:rsidRPr="0095276B">
        <w:t>évanoui au</w:t>
      </w:r>
      <w:r w:rsidRPr="0095276B">
        <w:t>s</w:t>
      </w:r>
      <w:r w:rsidRPr="0095276B">
        <w:t>sitôt que formé</w:t>
      </w:r>
      <w:r w:rsidR="006455E5">
        <w:t xml:space="preserve">, </w:t>
      </w:r>
      <w:r w:rsidRPr="0095276B">
        <w:t>irréparable</w:t>
      </w:r>
      <w:r w:rsidR="006455E5">
        <w:t xml:space="preserve">. </w:t>
      </w:r>
      <w:r w:rsidRPr="0095276B">
        <w:t>Hippolyte leva la tête</w:t>
      </w:r>
      <w:r w:rsidR="006455E5">
        <w:t xml:space="preserve">, </w:t>
      </w:r>
      <w:r w:rsidRPr="0095276B">
        <w:t>jeta un r</w:t>
      </w:r>
      <w:r w:rsidRPr="0095276B">
        <w:t>e</w:t>
      </w:r>
      <w:r w:rsidRPr="0095276B">
        <w:t>gard circulaire</w:t>
      </w:r>
      <w:r w:rsidR="006455E5">
        <w:t xml:space="preserve">, </w:t>
      </w:r>
      <w:r w:rsidRPr="0095276B">
        <w:t>et sortit pour la seconde fois</w:t>
      </w:r>
      <w:r w:rsidR="006455E5">
        <w:t xml:space="preserve">, </w:t>
      </w:r>
      <w:r w:rsidRPr="0095276B">
        <w:t>brusquement</w:t>
      </w:r>
      <w:r w:rsidR="006455E5">
        <w:t xml:space="preserve">. </w:t>
      </w:r>
      <w:r w:rsidRPr="0095276B">
        <w:t>Myrtil d</w:t>
      </w:r>
      <w:r w:rsidR="006455E5">
        <w:t>’</w:t>
      </w:r>
      <w:r w:rsidRPr="0095276B">
        <w:t>abord n</w:t>
      </w:r>
      <w:r w:rsidR="006455E5">
        <w:t>’</w:t>
      </w:r>
      <w:r w:rsidRPr="0095276B">
        <w:t>osa pas le suivre</w:t>
      </w:r>
      <w:r w:rsidR="006455E5">
        <w:t>.</w:t>
      </w:r>
    </w:p>
    <w:p w14:paraId="23601654" w14:textId="77777777" w:rsidR="006455E5" w:rsidRDefault="009D4A85" w:rsidP="002666CE">
      <w:r w:rsidRPr="0095276B">
        <w:t>La porte de tôle tonna</w:t>
      </w:r>
      <w:r w:rsidR="006455E5">
        <w:t xml:space="preserve">. </w:t>
      </w:r>
      <w:r w:rsidRPr="0095276B">
        <w:t>Le fabricant remonta le boulevard aussi vite que le vent le lui permettait</w:t>
      </w:r>
      <w:r w:rsidR="006455E5">
        <w:t xml:space="preserve">. </w:t>
      </w:r>
      <w:r w:rsidRPr="0095276B">
        <w:t>Un pétillement l</w:t>
      </w:r>
      <w:r w:rsidR="006455E5">
        <w:t>’</w:t>
      </w:r>
      <w:r w:rsidRPr="0095276B">
        <w:t>avertit d</w:t>
      </w:r>
      <w:r w:rsidR="006455E5">
        <w:t>’</w:t>
      </w:r>
      <w:r w:rsidRPr="0095276B">
        <w:t>avoir à se redresser</w:t>
      </w:r>
      <w:r w:rsidR="006455E5">
        <w:t xml:space="preserve">. </w:t>
      </w:r>
      <w:r w:rsidRPr="0095276B">
        <w:t>Des gerbes d</w:t>
      </w:r>
      <w:r w:rsidR="006455E5">
        <w:t>’</w:t>
      </w:r>
      <w:r w:rsidRPr="0095276B">
        <w:t>étincelles</w:t>
      </w:r>
      <w:r w:rsidR="006455E5">
        <w:t xml:space="preserve">, </w:t>
      </w:r>
      <w:r w:rsidRPr="0095276B">
        <w:t>s</w:t>
      </w:r>
      <w:r w:rsidR="006455E5">
        <w:t>’</w:t>
      </w:r>
      <w:r w:rsidRPr="0095276B">
        <w:t>échappant par les cœurs des volets</w:t>
      </w:r>
      <w:r w:rsidR="006455E5">
        <w:t xml:space="preserve">, </w:t>
      </w:r>
      <w:r w:rsidRPr="0095276B">
        <w:t>indiquaient que le grenier s</w:t>
      </w:r>
      <w:r w:rsidR="006455E5">
        <w:t>’</w:t>
      </w:r>
      <w:r w:rsidRPr="0095276B">
        <w:t>était embrasé</w:t>
      </w:r>
      <w:r w:rsidR="006455E5">
        <w:t xml:space="preserve">. </w:t>
      </w:r>
      <w:r w:rsidRPr="0095276B">
        <w:t>Le tuyau d</w:t>
      </w:r>
      <w:r w:rsidR="006455E5">
        <w:t>’</w:t>
      </w:r>
      <w:r w:rsidRPr="0095276B">
        <w:t>orgue du boulevard n</w:t>
      </w:r>
      <w:r w:rsidR="006455E5">
        <w:t>’</w:t>
      </w:r>
      <w:r w:rsidRPr="0095276B">
        <w:t>était plus seul à ronfler et à gronder</w:t>
      </w:r>
      <w:r w:rsidR="006455E5">
        <w:t>.</w:t>
      </w:r>
    </w:p>
    <w:p w14:paraId="59A7963D" w14:textId="77777777" w:rsidR="006455E5" w:rsidRDefault="009D4A85" w:rsidP="002666CE">
      <w:r w:rsidRPr="0095276B">
        <w:t>Hippolyte entendit un pas qui le rejoignait rapidement</w:t>
      </w:r>
      <w:r w:rsidR="006455E5">
        <w:t xml:space="preserve">. </w:t>
      </w:r>
      <w:r w:rsidRPr="0095276B">
        <w:t>Il regarda une fois de plus l</w:t>
      </w:r>
      <w:r w:rsidR="006455E5">
        <w:t>’</w:t>
      </w:r>
      <w:r w:rsidRPr="0095276B">
        <w:t>écurie</w:t>
      </w:r>
      <w:r w:rsidR="006455E5">
        <w:t xml:space="preserve">. </w:t>
      </w:r>
      <w:r w:rsidRPr="0095276B">
        <w:t>Elle commençait à s</w:t>
      </w:r>
      <w:r w:rsidR="006455E5">
        <w:t>’</w:t>
      </w:r>
      <w:r w:rsidRPr="0095276B">
        <w:t>éclairer par l</w:t>
      </w:r>
      <w:r w:rsidR="006455E5">
        <w:t>’</w:t>
      </w:r>
      <w:r w:rsidRPr="0095276B">
        <w:t>intérieur</w:t>
      </w:r>
      <w:r w:rsidR="006455E5">
        <w:t xml:space="preserve">, </w:t>
      </w:r>
      <w:r w:rsidRPr="0095276B">
        <w:t>comme une tête de mort dans laquelle brûlerait une chandelle</w:t>
      </w:r>
      <w:r w:rsidR="006455E5">
        <w:t xml:space="preserve">. </w:t>
      </w:r>
      <w:r w:rsidRPr="0095276B">
        <w:t>Il prit sa course</w:t>
      </w:r>
      <w:r w:rsidR="006455E5">
        <w:t xml:space="preserve">, </w:t>
      </w:r>
      <w:r w:rsidRPr="0095276B">
        <w:t>longea cinquante mètres de mur</w:t>
      </w:r>
      <w:r w:rsidR="006455E5">
        <w:t xml:space="preserve">, </w:t>
      </w:r>
      <w:r w:rsidRPr="0095276B">
        <w:t>atteignit une grille de fer</w:t>
      </w:r>
      <w:r w:rsidR="006455E5">
        <w:t xml:space="preserve">, </w:t>
      </w:r>
      <w:r w:rsidRPr="0095276B">
        <w:t>et s</w:t>
      </w:r>
      <w:r w:rsidR="006455E5">
        <w:t>’</w:t>
      </w:r>
      <w:r w:rsidRPr="0095276B">
        <w:t>arrêta un instant</w:t>
      </w:r>
      <w:r w:rsidR="006455E5">
        <w:t xml:space="preserve">. </w:t>
      </w:r>
      <w:r w:rsidRPr="0095276B">
        <w:t xml:space="preserve">Le pas </w:t>
      </w:r>
      <w:r w:rsidRPr="0095276B">
        <w:lastRenderedPageBreak/>
        <w:t>ne s</w:t>
      </w:r>
      <w:r w:rsidR="006455E5">
        <w:t>’</w:t>
      </w:r>
      <w:r w:rsidRPr="0095276B">
        <w:t>entendait plus</w:t>
      </w:r>
      <w:r w:rsidR="006455E5">
        <w:t xml:space="preserve">. </w:t>
      </w:r>
      <w:r w:rsidRPr="0095276B">
        <w:t>D</w:t>
      </w:r>
      <w:r w:rsidR="006455E5">
        <w:t>’</w:t>
      </w:r>
      <w:r w:rsidRPr="0095276B">
        <w:t>ailleurs ce ne pouvait être que celui de My</w:t>
      </w:r>
      <w:r w:rsidRPr="0095276B">
        <w:t>r</w:t>
      </w:r>
      <w:r w:rsidRPr="0095276B">
        <w:t>til</w:t>
      </w:r>
      <w:r w:rsidR="006455E5">
        <w:t>.</w:t>
      </w:r>
    </w:p>
    <w:p w14:paraId="41389955" w14:textId="77777777" w:rsidR="006455E5" w:rsidRDefault="009D4A85" w:rsidP="002666CE">
      <w:r w:rsidRPr="0095276B">
        <w:t>Il avança la main</w:t>
      </w:r>
      <w:r w:rsidR="006455E5">
        <w:t xml:space="preserve">, </w:t>
      </w:r>
      <w:r w:rsidRPr="0095276B">
        <w:t>tâtonna</w:t>
      </w:r>
      <w:r w:rsidR="006455E5">
        <w:t xml:space="preserve">, </w:t>
      </w:r>
      <w:r w:rsidRPr="0095276B">
        <w:t>trouva l</w:t>
      </w:r>
      <w:r w:rsidR="006455E5">
        <w:t>’</w:t>
      </w:r>
      <w:r w:rsidRPr="0095276B">
        <w:t>anneau d</w:t>
      </w:r>
      <w:r w:rsidR="006455E5">
        <w:t>’</w:t>
      </w:r>
      <w:r w:rsidRPr="0095276B">
        <w:t>une sonnette et s</w:t>
      </w:r>
      <w:r w:rsidR="006455E5">
        <w:t>’</w:t>
      </w:r>
      <w:r w:rsidRPr="0095276B">
        <w:t>arrêta une seconde fois</w:t>
      </w:r>
      <w:r w:rsidR="006455E5">
        <w:t xml:space="preserve">. </w:t>
      </w:r>
      <w:r w:rsidRPr="0095276B">
        <w:t>Enfin</w:t>
      </w:r>
      <w:r w:rsidR="006455E5">
        <w:t xml:space="preserve">, </w:t>
      </w:r>
      <w:r w:rsidRPr="0095276B">
        <w:t>il tira</w:t>
      </w:r>
      <w:r w:rsidR="006455E5">
        <w:t xml:space="preserve">. </w:t>
      </w:r>
      <w:r w:rsidRPr="0095276B">
        <w:t>Un carillon aigre et bousculé se mit à danser en déchirant quelque chose d</w:t>
      </w:r>
      <w:r w:rsidR="006455E5">
        <w:t>’</w:t>
      </w:r>
      <w:r w:rsidRPr="0095276B">
        <w:t>incroy</w:t>
      </w:r>
      <w:r w:rsidRPr="0095276B">
        <w:t>a</w:t>
      </w:r>
      <w:r w:rsidRPr="0095276B">
        <w:t>blement inerte et opaque</w:t>
      </w:r>
      <w:r w:rsidR="006455E5">
        <w:t xml:space="preserve">. </w:t>
      </w:r>
      <w:r w:rsidRPr="0095276B">
        <w:t>Le rectangle d</w:t>
      </w:r>
      <w:r w:rsidR="006455E5">
        <w:t>’</w:t>
      </w:r>
      <w:r w:rsidRPr="0095276B">
        <w:t>une fenêtre s</w:t>
      </w:r>
      <w:r w:rsidR="006455E5">
        <w:t>’</w:t>
      </w:r>
      <w:r w:rsidRPr="0095276B">
        <w:t>éclaira dans l</w:t>
      </w:r>
      <w:r w:rsidR="006455E5">
        <w:t>’</w:t>
      </w:r>
      <w:r w:rsidRPr="0095276B">
        <w:t xml:space="preserve">hôtel des </w:t>
      </w:r>
      <w:proofErr w:type="spellStart"/>
      <w:r w:rsidRPr="0095276B">
        <w:t>Lefombère</w:t>
      </w:r>
      <w:proofErr w:type="spellEnd"/>
      <w:r w:rsidR="006455E5">
        <w:t xml:space="preserve">. </w:t>
      </w:r>
      <w:r w:rsidRPr="0095276B">
        <w:t>Une porte fut déverrouillée</w:t>
      </w:r>
      <w:r w:rsidR="006455E5">
        <w:t xml:space="preserve">. </w:t>
      </w:r>
      <w:r w:rsidRPr="0095276B">
        <w:t>Un homme en robe de chambre</w:t>
      </w:r>
      <w:r w:rsidR="006455E5">
        <w:t xml:space="preserve">, </w:t>
      </w:r>
      <w:r w:rsidRPr="0095276B">
        <w:t>le cou enveloppé d</w:t>
      </w:r>
      <w:r w:rsidR="006455E5">
        <w:t>’</w:t>
      </w:r>
      <w:r w:rsidRPr="0095276B">
        <w:t>un foulard ja</w:t>
      </w:r>
      <w:r w:rsidRPr="0095276B">
        <w:t>u</w:t>
      </w:r>
      <w:r w:rsidRPr="0095276B">
        <w:t>ne</w:t>
      </w:r>
      <w:r w:rsidR="006455E5">
        <w:t xml:space="preserve">, </w:t>
      </w:r>
      <w:r w:rsidRPr="0095276B">
        <w:t>apparut sur le seuil</w:t>
      </w:r>
      <w:r w:rsidR="006455E5">
        <w:t xml:space="preserve"> ; </w:t>
      </w:r>
      <w:r w:rsidRPr="0095276B">
        <w:t>sa main protégeait la flamme d</w:t>
      </w:r>
      <w:r w:rsidR="006455E5">
        <w:t>’</w:t>
      </w:r>
      <w:r w:rsidRPr="0095276B">
        <w:t>une bougie et lui renvoyait la clarté au visage</w:t>
      </w:r>
      <w:r w:rsidR="006455E5">
        <w:t>.</w:t>
      </w:r>
    </w:p>
    <w:p w14:paraId="63FAB093" w14:textId="77777777" w:rsidR="006455E5" w:rsidRDefault="006455E5" w:rsidP="002666CE">
      <w:r>
        <w:rPr>
          <w:rFonts w:eastAsia="Georgia" w:cs="Georgia"/>
        </w:rPr>
        <w:t>« </w:t>
      </w:r>
      <w:r w:rsidR="009D4A85" w:rsidRPr="0095276B">
        <w:t>Qui est là</w:t>
      </w:r>
      <w:r>
        <w:t> ?</w:t>
      </w:r>
    </w:p>
    <w:p w14:paraId="212D0DB5" w14:textId="335F2427" w:rsidR="009D4A85" w:rsidRPr="0095276B" w:rsidRDefault="006455E5" w:rsidP="009D4A85">
      <w:r>
        <w:t>— </w:t>
      </w:r>
      <w:r w:rsidR="009D4A85" w:rsidRPr="0095276B">
        <w:t>Sortez vite</w:t>
      </w:r>
      <w:r>
        <w:t xml:space="preserve">, </w:t>
      </w:r>
      <w:r w:rsidR="009D4A85" w:rsidRPr="0095276B">
        <w:t>cria Hippolyte Simler</w:t>
      </w:r>
      <w:r>
        <w:t xml:space="preserve">, </w:t>
      </w:r>
      <w:r w:rsidR="009D4A85" w:rsidRPr="0095276B">
        <w:t>sortez</w:t>
      </w:r>
      <w:r>
        <w:t xml:space="preserve">, </w:t>
      </w:r>
      <w:r w:rsidR="009D4A85" w:rsidRPr="0095276B">
        <w:t xml:space="preserve">monsieur </w:t>
      </w:r>
      <w:proofErr w:type="spellStart"/>
      <w:r w:rsidR="009D4A85" w:rsidRPr="0095276B">
        <w:t>L</w:t>
      </w:r>
      <w:r w:rsidR="009D4A85" w:rsidRPr="0095276B">
        <w:t>e</w:t>
      </w:r>
      <w:r w:rsidR="009D4A85" w:rsidRPr="0095276B">
        <w:t>fombère</w:t>
      </w:r>
      <w:proofErr w:type="spellEnd"/>
      <w:r>
        <w:t xml:space="preserve">, </w:t>
      </w:r>
      <w:r w:rsidR="009D4A85" w:rsidRPr="0095276B">
        <w:t>il y a le feu dans votre fabrique</w:t>
      </w:r>
      <w:r>
        <w:t> ! »</w:t>
      </w:r>
    </w:p>
    <w:p w14:paraId="5873A854" w14:textId="77777777" w:rsidR="009D4A85" w:rsidRPr="0095276B" w:rsidRDefault="009D4A85" w:rsidP="006455E5">
      <w:pPr>
        <w:pStyle w:val="Titre2"/>
        <w:pageBreakBefore/>
        <w:rPr>
          <w:szCs w:val="44"/>
        </w:rPr>
      </w:pPr>
      <w:bookmarkStart w:id="33" w:name="_Toc197888836"/>
      <w:r w:rsidRPr="0095276B">
        <w:rPr>
          <w:szCs w:val="44"/>
        </w:rPr>
        <w:lastRenderedPageBreak/>
        <w:t>14</w:t>
      </w:r>
      <w:bookmarkEnd w:id="33"/>
      <w:r w:rsidRPr="0095276B">
        <w:rPr>
          <w:szCs w:val="44"/>
        </w:rPr>
        <w:br/>
      </w:r>
    </w:p>
    <w:p w14:paraId="0CBD31B8" w14:textId="77777777" w:rsidR="006455E5" w:rsidRDefault="006455E5" w:rsidP="002666CE">
      <w:r>
        <w:rPr>
          <w:rFonts w:eastAsia="Georgia" w:cs="Georgia"/>
        </w:rPr>
        <w:t>« </w:t>
      </w:r>
      <w:r w:rsidR="009D4A85" w:rsidRPr="0095276B">
        <w:t xml:space="preserve">Y </w:t>
      </w:r>
      <w:proofErr w:type="spellStart"/>
      <w:r w:rsidR="009D4A85" w:rsidRPr="0095276B">
        <w:t>r</w:t>
      </w:r>
      <w:r>
        <w:t>’</w:t>
      </w:r>
      <w:r w:rsidR="009D4A85" w:rsidRPr="0095276B">
        <w:t>tournez</w:t>
      </w:r>
      <w:proofErr w:type="spellEnd"/>
      <w:r w:rsidR="009D4A85" w:rsidRPr="0095276B">
        <w:t xml:space="preserve"> pas</w:t>
      </w:r>
      <w:r>
        <w:t xml:space="preserve">, </w:t>
      </w:r>
      <w:r w:rsidR="009D4A85" w:rsidRPr="0095276B">
        <w:t>M</w:t>
      </w:r>
      <w:r>
        <w:t>’</w:t>
      </w:r>
      <w:r w:rsidR="009D4A85" w:rsidRPr="0095276B">
        <w:t>sieur Joseph</w:t>
      </w:r>
      <w:r>
        <w:t>.</w:t>
      </w:r>
    </w:p>
    <w:p w14:paraId="2F4A28CD" w14:textId="77777777" w:rsidR="006455E5" w:rsidRDefault="006455E5" w:rsidP="002666CE">
      <w:r>
        <w:t>— </w:t>
      </w:r>
      <w:r w:rsidR="009D4A85" w:rsidRPr="0095276B">
        <w:t>Ha</w:t>
      </w:r>
      <w:r>
        <w:t xml:space="preserve"> ! </w:t>
      </w:r>
      <w:r w:rsidR="009D4A85" w:rsidRPr="0095276B">
        <w:t xml:space="preserve">Ce qui reste </w:t>
      </w:r>
      <w:proofErr w:type="spellStart"/>
      <w:r w:rsidR="009D4A85" w:rsidRPr="0095276B">
        <w:t>là dedans</w:t>
      </w:r>
      <w:proofErr w:type="spellEnd"/>
      <w:r w:rsidR="009D4A85" w:rsidRPr="0095276B">
        <w:t xml:space="preserve"> doit brûler</w:t>
      </w:r>
      <w:r>
        <w:t xml:space="preserve">, </w:t>
      </w:r>
      <w:r w:rsidR="009D4A85" w:rsidRPr="0095276B">
        <w:t>l</w:t>
      </w:r>
      <w:r>
        <w:t>’</w:t>
      </w:r>
      <w:r w:rsidR="009D4A85" w:rsidRPr="0095276B">
        <w:t>homme n</w:t>
      </w:r>
      <w:r>
        <w:t>’</w:t>
      </w:r>
      <w:r w:rsidR="009D4A85" w:rsidRPr="0095276B">
        <w:t xml:space="preserve">y peut plus </w:t>
      </w:r>
      <w:proofErr w:type="spellStart"/>
      <w:r w:rsidR="009D4A85" w:rsidRPr="0095276B">
        <w:t>rin</w:t>
      </w:r>
      <w:proofErr w:type="spellEnd"/>
      <w:r>
        <w:t>.</w:t>
      </w:r>
    </w:p>
    <w:p w14:paraId="260D5245" w14:textId="77777777" w:rsidR="006455E5" w:rsidRDefault="006455E5" w:rsidP="002666CE">
      <w:r>
        <w:t>— </w:t>
      </w:r>
      <w:r w:rsidR="009D4A85" w:rsidRPr="0095276B">
        <w:t>Hong-Kong</w:t>
      </w:r>
      <w:r>
        <w:t xml:space="preserve">, </w:t>
      </w:r>
      <w:r w:rsidR="009D4A85" w:rsidRPr="0095276B">
        <w:t>Hong-Kong</w:t>
      </w:r>
      <w:r>
        <w:t>, »</w:t>
      </w:r>
      <w:r w:rsidR="009D4A85" w:rsidRPr="0095276B">
        <w:t xml:space="preserve"> fait la pompe</w:t>
      </w:r>
      <w:r>
        <w:t xml:space="preserve">, </w:t>
      </w:r>
      <w:r w:rsidR="009D4A85" w:rsidRPr="0095276B">
        <w:t>maniée par les équipiers municipaux</w:t>
      </w:r>
      <w:r>
        <w:t>.</w:t>
      </w:r>
    </w:p>
    <w:p w14:paraId="42BC4181" w14:textId="77777777" w:rsidR="006455E5" w:rsidRDefault="006455E5" w:rsidP="002666CE">
      <w:r>
        <w:rPr>
          <w:rFonts w:eastAsia="Georgia" w:cs="Georgia"/>
        </w:rPr>
        <w:t>« </w:t>
      </w:r>
      <w:r w:rsidR="009D4A85" w:rsidRPr="0095276B">
        <w:t>Tirez-vous</w:t>
      </w:r>
      <w:r>
        <w:t xml:space="preserve">, </w:t>
      </w:r>
      <w:r w:rsidR="009D4A85" w:rsidRPr="0095276B">
        <w:t>rangez-vous</w:t>
      </w:r>
      <w:r>
        <w:t> !</w:t>
      </w:r>
    </w:p>
    <w:p w14:paraId="1C44F7E7" w14:textId="77777777" w:rsidR="006455E5" w:rsidRDefault="006455E5" w:rsidP="002666CE">
      <w:r>
        <w:t>— </w:t>
      </w:r>
      <w:r w:rsidR="009D4A85" w:rsidRPr="0095276B">
        <w:t>Avise donc M</w:t>
      </w:r>
      <w:r>
        <w:t>’</w:t>
      </w:r>
      <w:r w:rsidR="009D4A85" w:rsidRPr="0095276B">
        <w:t xml:space="preserve">sieur </w:t>
      </w:r>
      <w:proofErr w:type="spellStart"/>
      <w:r w:rsidR="009D4A85" w:rsidRPr="0095276B">
        <w:t>Lorilleux</w:t>
      </w:r>
      <w:proofErr w:type="spellEnd"/>
      <w:r>
        <w:t xml:space="preserve">, </w:t>
      </w:r>
      <w:r w:rsidR="009D4A85" w:rsidRPr="0095276B">
        <w:t>l</w:t>
      </w:r>
      <w:r>
        <w:t>’</w:t>
      </w:r>
      <w:r w:rsidR="009D4A85" w:rsidRPr="0095276B">
        <w:t>grand</w:t>
      </w:r>
      <w:r>
        <w:t xml:space="preserve">, </w:t>
      </w:r>
      <w:r w:rsidR="009D4A85" w:rsidRPr="0095276B">
        <w:t>dans sa pelisse de fourrure</w:t>
      </w:r>
      <w:r>
        <w:t>.</w:t>
      </w:r>
    </w:p>
    <w:p w14:paraId="6999506B" w14:textId="77777777" w:rsidR="006455E5" w:rsidRDefault="006455E5" w:rsidP="002666CE">
      <w:r>
        <w:t>— </w:t>
      </w:r>
      <w:r w:rsidR="009D4A85" w:rsidRPr="0095276B">
        <w:t>Avec ce vent-là qu</w:t>
      </w:r>
      <w:r>
        <w:t>’</w:t>
      </w:r>
      <w:r w:rsidR="009D4A85" w:rsidRPr="0095276B">
        <w:t>est-ce que vous vouliez y faire</w:t>
      </w:r>
      <w:r>
        <w:t xml:space="preserve"> ? </w:t>
      </w:r>
      <w:r w:rsidR="009D4A85" w:rsidRPr="0095276B">
        <w:t>Ça a pris comme un fétu de paille</w:t>
      </w:r>
      <w:r>
        <w:t>.</w:t>
      </w:r>
    </w:p>
    <w:p w14:paraId="0A3FC3A9" w14:textId="77777777" w:rsidR="006455E5" w:rsidRDefault="006455E5" w:rsidP="002666CE">
      <w:r>
        <w:t>— </w:t>
      </w:r>
      <w:r w:rsidR="009D4A85" w:rsidRPr="0095276B">
        <w:rPr>
          <w:rFonts w:eastAsia="Georgia" w:cs="Georgia"/>
        </w:rPr>
        <w:t>A</w:t>
      </w:r>
      <w:r w:rsidR="009D4A85" w:rsidRPr="0095276B">
        <w:t>-t-on sauvé les chevaux</w:t>
      </w:r>
      <w:r>
        <w:t> ?</w:t>
      </w:r>
    </w:p>
    <w:p w14:paraId="38AD2866" w14:textId="77777777" w:rsidR="006455E5" w:rsidRDefault="006455E5" w:rsidP="002666CE">
      <w:r>
        <w:t>— …</w:t>
      </w:r>
      <w:r>
        <w:rPr>
          <w:rFonts w:eastAsia="Georgia" w:cs="Georgia"/>
        </w:rPr>
        <w:t xml:space="preserve"> </w:t>
      </w:r>
      <w:r w:rsidR="009D4A85" w:rsidRPr="0095276B">
        <w:t>le Simler qu</w:t>
      </w:r>
      <w:r>
        <w:t>’</w:t>
      </w:r>
      <w:r w:rsidR="009D4A85" w:rsidRPr="0095276B">
        <w:t>a donné l</w:t>
      </w:r>
      <w:r>
        <w:t>’</w:t>
      </w:r>
      <w:r w:rsidR="009D4A85" w:rsidRPr="0095276B">
        <w:t>alarme</w:t>
      </w:r>
      <w:r>
        <w:t>.</w:t>
      </w:r>
    </w:p>
    <w:p w14:paraId="515734B2" w14:textId="77777777" w:rsidR="006455E5" w:rsidRDefault="006455E5" w:rsidP="002666CE">
      <w:r>
        <w:t>— </w:t>
      </w:r>
      <w:r w:rsidR="009D4A85" w:rsidRPr="0095276B">
        <w:t>L</w:t>
      </w:r>
      <w:r>
        <w:t>’</w:t>
      </w:r>
      <w:r w:rsidR="009D4A85" w:rsidRPr="0095276B">
        <w:t>plus triste</w:t>
      </w:r>
      <w:r>
        <w:t xml:space="preserve">, </w:t>
      </w:r>
      <w:r w:rsidR="009D4A85" w:rsidRPr="0095276B">
        <w:t>c</w:t>
      </w:r>
      <w:r>
        <w:t>’</w:t>
      </w:r>
      <w:r w:rsidR="009D4A85" w:rsidRPr="0095276B">
        <w:t xml:space="preserve">sont ces </w:t>
      </w:r>
      <w:proofErr w:type="spellStart"/>
      <w:r w:rsidR="009D4A85" w:rsidRPr="0095276B">
        <w:t>pauv</w:t>
      </w:r>
      <w:proofErr w:type="spellEnd"/>
      <w:r>
        <w:t>’</w:t>
      </w:r>
      <w:r w:rsidR="009D4A85" w:rsidRPr="0095276B">
        <w:t xml:space="preserve"> </w:t>
      </w:r>
      <w:proofErr w:type="spellStart"/>
      <w:r w:rsidR="009D4A85" w:rsidRPr="0095276B">
        <w:t>Bernuchon</w:t>
      </w:r>
      <w:proofErr w:type="spellEnd"/>
      <w:r>
        <w:t>.</w:t>
      </w:r>
    </w:p>
    <w:p w14:paraId="6474A36B" w14:textId="77777777" w:rsidR="006455E5" w:rsidRDefault="006455E5" w:rsidP="002666CE">
      <w:r>
        <w:t>— </w:t>
      </w:r>
      <w:r w:rsidR="009D4A85" w:rsidRPr="0095276B">
        <w:t>D</w:t>
      </w:r>
      <w:r>
        <w:t>’</w:t>
      </w:r>
      <w:r w:rsidR="009D4A85" w:rsidRPr="0095276B">
        <w:t>leur maison</w:t>
      </w:r>
      <w:r>
        <w:t xml:space="preserve">, </w:t>
      </w:r>
      <w:r w:rsidR="009D4A85" w:rsidRPr="0095276B">
        <w:t>qu</w:t>
      </w:r>
      <w:r>
        <w:t>’</w:t>
      </w:r>
      <w:r w:rsidR="009D4A85" w:rsidRPr="0095276B">
        <w:t>était comme qui dirait enclavée dans le mur</w:t>
      </w:r>
      <w:r>
        <w:t xml:space="preserve">, </w:t>
      </w:r>
      <w:r w:rsidR="009D4A85" w:rsidRPr="0095276B">
        <w:t>i</w:t>
      </w:r>
      <w:r>
        <w:t>’</w:t>
      </w:r>
      <w:r w:rsidR="009D4A85" w:rsidRPr="0095276B">
        <w:t xml:space="preserve"> reste plus </w:t>
      </w:r>
      <w:proofErr w:type="spellStart"/>
      <w:r w:rsidR="009D4A85" w:rsidRPr="0095276B">
        <w:t>rin</w:t>
      </w:r>
      <w:proofErr w:type="spellEnd"/>
      <w:r>
        <w:t xml:space="preserve">, </w:t>
      </w:r>
      <w:r w:rsidR="009D4A85" w:rsidRPr="0095276B">
        <w:t>plus pierre sur pierre</w:t>
      </w:r>
      <w:r>
        <w:t>.</w:t>
      </w:r>
    </w:p>
    <w:p w14:paraId="331F63D6" w14:textId="198D8003" w:rsidR="002666CE" w:rsidRDefault="006455E5" w:rsidP="002666CE">
      <w:r>
        <w:t>— </w:t>
      </w:r>
      <w:r w:rsidR="009D4A85" w:rsidRPr="0095276B">
        <w:t>Reculez-vous</w:t>
      </w:r>
      <w:r>
        <w:t xml:space="preserve">, </w:t>
      </w:r>
      <w:r w:rsidR="009D4A85" w:rsidRPr="0095276B">
        <w:t>voyons</w:t>
      </w:r>
      <w:r>
        <w:t>. »</w:t>
      </w:r>
    </w:p>
    <w:p w14:paraId="58060250" w14:textId="77777777" w:rsidR="006455E5" w:rsidRDefault="009D4A85" w:rsidP="002666CE">
      <w:r w:rsidRPr="0095276B">
        <w:t>Le képi d</w:t>
      </w:r>
      <w:r w:rsidR="006455E5">
        <w:t>’</w:t>
      </w:r>
      <w:r w:rsidRPr="0095276B">
        <w:t>argent de l</w:t>
      </w:r>
      <w:r w:rsidR="006455E5">
        <w:t>’</w:t>
      </w:r>
      <w:r w:rsidRPr="0095276B">
        <w:t>autorité manœuvre inutilement à tr</w:t>
      </w:r>
      <w:r w:rsidRPr="0095276B">
        <w:t>a</w:t>
      </w:r>
      <w:r w:rsidRPr="0095276B">
        <w:t>vers la foule</w:t>
      </w:r>
      <w:r w:rsidR="006455E5">
        <w:t>.</w:t>
      </w:r>
    </w:p>
    <w:p w14:paraId="2ED14C95" w14:textId="77777777" w:rsidR="006455E5" w:rsidRDefault="006455E5" w:rsidP="002666CE">
      <w:r>
        <w:rPr>
          <w:rFonts w:eastAsia="Georgia" w:cs="Georgia"/>
        </w:rPr>
        <w:t>« </w:t>
      </w:r>
      <w:r w:rsidR="009D4A85" w:rsidRPr="0095276B">
        <w:t>Hong-Kong</w:t>
      </w:r>
      <w:r>
        <w:t xml:space="preserve">, </w:t>
      </w:r>
      <w:r w:rsidR="009D4A85" w:rsidRPr="0095276B">
        <w:t>Hong-Kong</w:t>
      </w:r>
      <w:r>
        <w:t>…</w:t>
      </w:r>
    </w:p>
    <w:p w14:paraId="267D75CB" w14:textId="77777777" w:rsidR="006455E5" w:rsidRDefault="006455E5" w:rsidP="002666CE">
      <w:r>
        <w:t>— </w:t>
      </w:r>
      <w:r w:rsidR="009D4A85" w:rsidRPr="0095276B">
        <w:t xml:space="preserve">Et cet infortuné monsieur Hector qui débarque du train de Paris sans savoir </w:t>
      </w:r>
      <w:proofErr w:type="spellStart"/>
      <w:r w:rsidR="009D4A85" w:rsidRPr="0095276B">
        <w:t>rin</w:t>
      </w:r>
      <w:proofErr w:type="spellEnd"/>
      <w:r>
        <w:t>.</w:t>
      </w:r>
    </w:p>
    <w:p w14:paraId="03697A50" w14:textId="77777777" w:rsidR="006455E5" w:rsidRDefault="006455E5" w:rsidP="002666CE">
      <w:r>
        <w:lastRenderedPageBreak/>
        <w:t>— </w:t>
      </w:r>
      <w:r w:rsidR="009D4A85" w:rsidRPr="0095276B">
        <w:t xml:space="preserve">Les </w:t>
      </w:r>
      <w:proofErr w:type="spellStart"/>
      <w:r w:rsidR="009D4A85" w:rsidRPr="0095276B">
        <w:t>pauv</w:t>
      </w:r>
      <w:proofErr w:type="spellEnd"/>
      <w:r>
        <w:t>’</w:t>
      </w:r>
      <w:r w:rsidR="009D4A85" w:rsidRPr="0095276B">
        <w:t xml:space="preserve"> </w:t>
      </w:r>
      <w:proofErr w:type="spellStart"/>
      <w:r w:rsidR="009D4A85" w:rsidRPr="0095276B">
        <w:t>Bernuchon</w:t>
      </w:r>
      <w:proofErr w:type="spellEnd"/>
      <w:r>
        <w:t xml:space="preserve">, </w:t>
      </w:r>
      <w:r w:rsidR="009D4A85" w:rsidRPr="0095276B">
        <w:t>des gens à ne pas faire de mal à un pou</w:t>
      </w:r>
      <w:r>
        <w:t xml:space="preserve">, </w:t>
      </w:r>
      <w:r w:rsidR="009D4A85" w:rsidRPr="0095276B">
        <w:t>avec le père impotent</w:t>
      </w:r>
      <w:r>
        <w:t>.</w:t>
      </w:r>
    </w:p>
    <w:p w14:paraId="31A8E7F5" w14:textId="77777777" w:rsidR="006455E5" w:rsidRDefault="006455E5" w:rsidP="002666CE">
      <w:r>
        <w:t>— </w:t>
      </w:r>
      <w:r w:rsidR="009D4A85" w:rsidRPr="0095276B">
        <w:t>Qui est ce gros-là</w:t>
      </w:r>
      <w:r>
        <w:t xml:space="preserve">, </w:t>
      </w:r>
      <w:r w:rsidR="009D4A85" w:rsidRPr="0095276B">
        <w:t>tout noir</w:t>
      </w:r>
      <w:r>
        <w:t xml:space="preserve">, </w:t>
      </w:r>
      <w:r w:rsidR="009D4A85" w:rsidRPr="0095276B">
        <w:t>tenez</w:t>
      </w:r>
      <w:r>
        <w:t xml:space="preserve">, </w:t>
      </w:r>
      <w:r w:rsidR="009D4A85" w:rsidRPr="0095276B">
        <w:t>en vous soulevant</w:t>
      </w:r>
      <w:r>
        <w:t xml:space="preserve">, </w:t>
      </w:r>
      <w:r w:rsidR="009D4A85" w:rsidRPr="0095276B">
        <w:t>voyez-pas</w:t>
      </w:r>
      <w:r>
        <w:t> ?</w:t>
      </w:r>
    </w:p>
    <w:p w14:paraId="61A85FC7" w14:textId="77777777" w:rsidR="006455E5" w:rsidRDefault="006455E5" w:rsidP="002666CE">
      <w:r>
        <w:t>— </w:t>
      </w:r>
      <w:r w:rsidR="009D4A85" w:rsidRPr="0095276B">
        <w:t>Comment</w:t>
      </w:r>
      <w:r>
        <w:t xml:space="preserve">, </w:t>
      </w:r>
      <w:r w:rsidR="009D4A85" w:rsidRPr="0095276B">
        <w:t>vous le reconnaissez pas</w:t>
      </w:r>
      <w:r>
        <w:t xml:space="preserve"> ? </w:t>
      </w:r>
      <w:r w:rsidR="009D4A85" w:rsidRPr="0095276B">
        <w:t>C</w:t>
      </w:r>
      <w:r>
        <w:t>’</w:t>
      </w:r>
      <w:r w:rsidR="009D4A85" w:rsidRPr="0095276B">
        <w:t>est le fils Simler</w:t>
      </w:r>
      <w:r>
        <w:t xml:space="preserve">, </w:t>
      </w:r>
      <w:r w:rsidR="009D4A85" w:rsidRPr="0095276B">
        <w:t>le second fils du P</w:t>
      </w:r>
      <w:r>
        <w:t xml:space="preserve">…, </w:t>
      </w:r>
      <w:r w:rsidR="009D4A85" w:rsidRPr="0095276B">
        <w:t>de l</w:t>
      </w:r>
      <w:r>
        <w:t>’</w:t>
      </w:r>
      <w:r w:rsidR="009D4A85" w:rsidRPr="0095276B">
        <w:t>Alsacien</w:t>
      </w:r>
      <w:r>
        <w:t xml:space="preserve">, </w:t>
      </w:r>
      <w:r w:rsidR="009D4A85" w:rsidRPr="0095276B">
        <w:t>monsieur Joseph censément</w:t>
      </w:r>
      <w:r>
        <w:t xml:space="preserve">. </w:t>
      </w:r>
      <w:r w:rsidR="009D4A85" w:rsidRPr="0095276B">
        <w:t>N</w:t>
      </w:r>
      <w:r>
        <w:t>’</w:t>
      </w:r>
      <w:r w:rsidR="009D4A85" w:rsidRPr="0095276B">
        <w:t>est-ce pas</w:t>
      </w:r>
      <w:r>
        <w:t xml:space="preserve">, </w:t>
      </w:r>
      <w:r w:rsidR="009D4A85" w:rsidRPr="0095276B">
        <w:t>j</w:t>
      </w:r>
      <w:r>
        <w:t>’</w:t>
      </w:r>
      <w:r w:rsidR="009D4A85" w:rsidRPr="0095276B">
        <w:t>vais vous dire</w:t>
      </w:r>
      <w:r>
        <w:t xml:space="preserve">, </w:t>
      </w:r>
      <w:r w:rsidR="009D4A85" w:rsidRPr="0095276B">
        <w:t>i</w:t>
      </w:r>
      <w:r>
        <w:t>’</w:t>
      </w:r>
      <w:r w:rsidR="009D4A85" w:rsidRPr="0095276B">
        <w:t xml:space="preserve"> </w:t>
      </w:r>
      <w:proofErr w:type="spellStart"/>
      <w:r w:rsidR="009D4A85" w:rsidRPr="0095276B">
        <w:t>rev</w:t>
      </w:r>
      <w:r>
        <w:t>’</w:t>
      </w:r>
      <w:r w:rsidR="009D4A85" w:rsidRPr="0095276B">
        <w:t>nait</w:t>
      </w:r>
      <w:proofErr w:type="spellEnd"/>
      <w:r w:rsidR="009D4A85" w:rsidRPr="0095276B">
        <w:t xml:space="preserve"> comme ça par le train avec M</w:t>
      </w:r>
      <w:r>
        <w:t>’</w:t>
      </w:r>
      <w:r w:rsidR="009D4A85" w:rsidRPr="0095276B">
        <w:t>sieur Hector</w:t>
      </w:r>
      <w:r>
        <w:t xml:space="preserve">. </w:t>
      </w:r>
      <w:r w:rsidR="009D4A85" w:rsidRPr="0095276B">
        <w:t>À la station des Ormes on leur crie</w:t>
      </w:r>
      <w:r>
        <w:t xml:space="preserve"> : </w:t>
      </w:r>
      <w:r w:rsidR="009D4A85" w:rsidRPr="0095276B">
        <w:t>le feu a pris chez vous</w:t>
      </w:r>
      <w:r>
        <w:t xml:space="preserve">, </w:t>
      </w:r>
      <w:r w:rsidR="009D4A85" w:rsidRPr="0095276B">
        <w:t>et le train repart avant qu</w:t>
      </w:r>
      <w:r>
        <w:t>’</w:t>
      </w:r>
      <w:proofErr w:type="spellStart"/>
      <w:r w:rsidR="009D4A85" w:rsidRPr="0095276B">
        <w:t>i</w:t>
      </w:r>
      <w:r>
        <w:t>’</w:t>
      </w:r>
      <w:r w:rsidR="009D4A85" w:rsidRPr="0095276B">
        <w:t>z</w:t>
      </w:r>
      <w:r>
        <w:t>’</w:t>
      </w:r>
      <w:r w:rsidR="009D4A85" w:rsidRPr="0095276B">
        <w:t>aient</w:t>
      </w:r>
      <w:proofErr w:type="spellEnd"/>
      <w:r w:rsidR="009D4A85" w:rsidRPr="0095276B">
        <w:t xml:space="preserve"> pu savoir l</w:t>
      </w:r>
      <w:r w:rsidR="009D4A85" w:rsidRPr="0095276B">
        <w:t>e</w:t>
      </w:r>
      <w:r w:rsidR="009D4A85" w:rsidRPr="0095276B">
        <w:t>quel</w:t>
      </w:r>
      <w:r>
        <w:t xml:space="preserve">, </w:t>
      </w:r>
      <w:r w:rsidR="009D4A85" w:rsidRPr="0095276B">
        <w:t>et</w:t>
      </w:r>
      <w:r>
        <w:t xml:space="preserve">, </w:t>
      </w:r>
      <w:r w:rsidR="009D4A85" w:rsidRPr="0095276B">
        <w:t>voyez donc</w:t>
      </w:r>
      <w:r>
        <w:t xml:space="preserve">, </w:t>
      </w:r>
      <w:r w:rsidR="009D4A85" w:rsidRPr="0095276B">
        <w:t>ils font le voyage depuis les Ormes en s</w:t>
      </w:r>
      <w:r>
        <w:t>’</w:t>
      </w:r>
      <w:r w:rsidR="009D4A85" w:rsidRPr="0095276B">
        <w:t xml:space="preserve">demandant lequel des deux était </w:t>
      </w:r>
      <w:proofErr w:type="spellStart"/>
      <w:r w:rsidR="009D4A85" w:rsidRPr="0095276B">
        <w:t>çui</w:t>
      </w:r>
      <w:proofErr w:type="spellEnd"/>
      <w:r w:rsidR="009D4A85" w:rsidRPr="0095276B">
        <w:t xml:space="preserve"> qui brûlait</w:t>
      </w:r>
      <w:r>
        <w:t>.</w:t>
      </w:r>
    </w:p>
    <w:p w14:paraId="2D6CC622" w14:textId="77777777" w:rsidR="006455E5" w:rsidRDefault="006455E5" w:rsidP="002666CE">
      <w:r>
        <w:t>— </w:t>
      </w:r>
      <w:r w:rsidR="009D4A85" w:rsidRPr="0095276B">
        <w:t>C</w:t>
      </w:r>
      <w:r>
        <w:t>’</w:t>
      </w:r>
      <w:r w:rsidR="009D4A85" w:rsidRPr="0095276B">
        <w:t>est ce gros-là</w:t>
      </w:r>
      <w:r>
        <w:t xml:space="preserve">, </w:t>
      </w:r>
      <w:r w:rsidR="009D4A85" w:rsidRPr="0095276B">
        <w:t>avec le manteau ciré</w:t>
      </w:r>
      <w:r>
        <w:t> ?</w:t>
      </w:r>
    </w:p>
    <w:p w14:paraId="4CF52B27" w14:textId="77777777" w:rsidR="006455E5" w:rsidRDefault="006455E5" w:rsidP="002666CE">
      <w:r>
        <w:t>— </w:t>
      </w:r>
      <w:r w:rsidR="009D4A85" w:rsidRPr="0095276B">
        <w:t>Oui</w:t>
      </w:r>
      <w:r>
        <w:t xml:space="preserve">, </w:t>
      </w:r>
      <w:r w:rsidR="009D4A85" w:rsidRPr="0095276B">
        <w:t>rapport à l</w:t>
      </w:r>
      <w:r>
        <w:t>’</w:t>
      </w:r>
      <w:r w:rsidR="009D4A85" w:rsidRPr="0095276B">
        <w:t>eau plus qu</w:t>
      </w:r>
      <w:r>
        <w:t>’</w:t>
      </w:r>
      <w:r w:rsidR="009D4A85" w:rsidRPr="0095276B">
        <w:t>au feu</w:t>
      </w:r>
      <w:r>
        <w:t xml:space="preserve">. </w:t>
      </w:r>
      <w:r w:rsidR="009D4A85" w:rsidRPr="0095276B">
        <w:t>Voilà quatre fois qu</w:t>
      </w:r>
      <w:r>
        <w:t>’</w:t>
      </w:r>
      <w:proofErr w:type="spellStart"/>
      <w:r w:rsidR="009D4A85" w:rsidRPr="0095276B">
        <w:t>ol</w:t>
      </w:r>
      <w:proofErr w:type="spellEnd"/>
      <w:r w:rsidR="009D4A85" w:rsidRPr="0095276B">
        <w:t xml:space="preserve"> y retourne</w:t>
      </w:r>
      <w:r>
        <w:t xml:space="preserve">. </w:t>
      </w:r>
      <w:proofErr w:type="spellStart"/>
      <w:r w:rsidR="009D4A85" w:rsidRPr="0095276B">
        <w:t>Ol</w:t>
      </w:r>
      <w:proofErr w:type="spellEnd"/>
      <w:r w:rsidR="009D4A85" w:rsidRPr="0095276B">
        <w:t xml:space="preserve"> a sauvé le père </w:t>
      </w:r>
      <w:proofErr w:type="spellStart"/>
      <w:r w:rsidR="009D4A85" w:rsidRPr="0095276B">
        <w:t>Bernuchon</w:t>
      </w:r>
      <w:proofErr w:type="spellEnd"/>
      <w:r w:rsidR="009D4A85" w:rsidRPr="0095276B">
        <w:t xml:space="preserve"> et deux chevaux</w:t>
      </w:r>
      <w:r>
        <w:t xml:space="preserve">. </w:t>
      </w:r>
      <w:r w:rsidR="009D4A85" w:rsidRPr="0095276B">
        <w:t>Mais que j</w:t>
      </w:r>
      <w:r>
        <w:t>’</w:t>
      </w:r>
      <w:r w:rsidR="009D4A85" w:rsidRPr="0095276B">
        <w:t>vous explique</w:t>
      </w:r>
      <w:r>
        <w:t xml:space="preserve"> : </w:t>
      </w:r>
      <w:r w:rsidR="009D4A85" w:rsidRPr="0095276B">
        <w:t>les v</w:t>
      </w:r>
      <w:r>
        <w:t>’</w:t>
      </w:r>
      <w:r w:rsidR="009D4A85" w:rsidRPr="0095276B">
        <w:t>là donc qui débarquent</w:t>
      </w:r>
      <w:r>
        <w:t>…</w:t>
      </w:r>
    </w:p>
    <w:p w14:paraId="3BB7D1EC" w14:textId="77777777" w:rsidR="006455E5" w:rsidRDefault="006455E5" w:rsidP="002666CE">
      <w:r>
        <w:t>— </w:t>
      </w:r>
      <w:r w:rsidR="009D4A85" w:rsidRPr="0095276B">
        <w:t>Rangez-vous</w:t>
      </w:r>
      <w:r>
        <w:t xml:space="preserve">, </w:t>
      </w:r>
      <w:r w:rsidR="009D4A85" w:rsidRPr="0095276B">
        <w:t>nom de Dieu</w:t>
      </w:r>
      <w:r>
        <w:t xml:space="preserve">, </w:t>
      </w:r>
      <w:proofErr w:type="spellStart"/>
      <w:r w:rsidR="009D4A85" w:rsidRPr="0095276B">
        <w:t>v</w:t>
      </w:r>
      <w:r>
        <w:t>’</w:t>
      </w:r>
      <w:r w:rsidR="009D4A85" w:rsidRPr="0095276B">
        <w:t>vous</w:t>
      </w:r>
      <w:proofErr w:type="spellEnd"/>
      <w:r w:rsidR="009D4A85" w:rsidRPr="0095276B">
        <w:t xml:space="preserve"> compris</w:t>
      </w:r>
      <w:r>
        <w:t> ?</w:t>
      </w:r>
    </w:p>
    <w:p w14:paraId="2A73F875" w14:textId="77777777" w:rsidR="006455E5" w:rsidRDefault="006455E5" w:rsidP="002666CE">
      <w:r>
        <w:t>— </w:t>
      </w:r>
      <w:r w:rsidR="009D4A85" w:rsidRPr="0095276B">
        <w:t>Ho</w:t>
      </w:r>
      <w:r>
        <w:t xml:space="preserve">, </w:t>
      </w:r>
      <w:proofErr w:type="spellStart"/>
      <w:r w:rsidR="009D4A85" w:rsidRPr="0095276B">
        <w:t>Tinus</w:t>
      </w:r>
      <w:proofErr w:type="spellEnd"/>
      <w:r>
        <w:t xml:space="preserve">, </w:t>
      </w:r>
      <w:r w:rsidR="009D4A85" w:rsidRPr="0095276B">
        <w:t>tu fais bien l</w:t>
      </w:r>
      <w:r>
        <w:t>’</w:t>
      </w:r>
      <w:r w:rsidR="009D4A85" w:rsidRPr="0095276B">
        <w:t>important</w:t>
      </w:r>
      <w:r>
        <w:t xml:space="preserve">, </w:t>
      </w:r>
      <w:proofErr w:type="spellStart"/>
      <w:r w:rsidR="009D4A85" w:rsidRPr="0095276B">
        <w:t>e</w:t>
      </w:r>
      <w:r>
        <w:t>’</w:t>
      </w:r>
      <w:r w:rsidR="009D4A85" w:rsidRPr="0095276B">
        <w:t>c</w:t>
      </w:r>
      <w:r>
        <w:t>’</w:t>
      </w:r>
      <w:r w:rsidR="009D4A85" w:rsidRPr="0095276B">
        <w:t>soir</w:t>
      </w:r>
      <w:proofErr w:type="spellEnd"/>
      <w:r>
        <w:t xml:space="preserve">. </w:t>
      </w:r>
      <w:r w:rsidR="009D4A85" w:rsidRPr="0095276B">
        <w:t xml:space="preserve">Viens donc </w:t>
      </w:r>
      <w:proofErr w:type="spellStart"/>
      <w:r w:rsidR="009D4A85" w:rsidRPr="0095276B">
        <w:t>prend</w:t>
      </w:r>
      <w:r>
        <w:t>’</w:t>
      </w:r>
      <w:r w:rsidR="009D4A85" w:rsidRPr="0095276B">
        <w:t>la</w:t>
      </w:r>
      <w:proofErr w:type="spellEnd"/>
      <w:r w:rsidR="009D4A85" w:rsidRPr="0095276B">
        <w:t xml:space="preserve"> goutte au </w:t>
      </w:r>
      <w:proofErr w:type="gramStart"/>
      <w:r w:rsidR="009D4A85" w:rsidRPr="0095276B">
        <w:t>P</w:t>
      </w:r>
      <w:r>
        <w:t>’</w:t>
      </w:r>
      <w:r w:rsidR="009D4A85" w:rsidRPr="0095276B">
        <w:t>tit</w:t>
      </w:r>
      <w:proofErr w:type="gramEnd"/>
      <w:r w:rsidR="009D4A85" w:rsidRPr="0095276B">
        <w:t xml:space="preserve"> Goret</w:t>
      </w:r>
      <w:r>
        <w:t xml:space="preserve">, </w:t>
      </w:r>
      <w:r w:rsidR="009D4A85" w:rsidRPr="0095276B">
        <w:t>ça vaudra mieux que d</w:t>
      </w:r>
      <w:r>
        <w:t>’</w:t>
      </w:r>
      <w:r w:rsidR="009D4A85" w:rsidRPr="0095276B">
        <w:t>gueuler à c</w:t>
      </w:r>
      <w:r>
        <w:t>’</w:t>
      </w:r>
      <w:r w:rsidR="009D4A85" w:rsidRPr="0095276B">
        <w:t>t</w:t>
      </w:r>
      <w:r>
        <w:t>’</w:t>
      </w:r>
      <w:r w:rsidR="009D4A85" w:rsidRPr="0095276B">
        <w:t>heure</w:t>
      </w:r>
      <w:r>
        <w:t> !</w:t>
      </w:r>
    </w:p>
    <w:p w14:paraId="6F9F38A0" w14:textId="77777777" w:rsidR="006455E5" w:rsidRDefault="006455E5" w:rsidP="002666CE">
      <w:r>
        <w:t>— </w:t>
      </w:r>
      <w:r w:rsidR="009D4A85" w:rsidRPr="0095276B">
        <w:t>Tais-toi donc</w:t>
      </w:r>
      <w:r>
        <w:t xml:space="preserve">, </w:t>
      </w:r>
      <w:r w:rsidR="009D4A85" w:rsidRPr="0095276B">
        <w:t>toi</w:t>
      </w:r>
      <w:r>
        <w:t xml:space="preserve">, </w:t>
      </w:r>
      <w:r w:rsidR="009D4A85" w:rsidRPr="0095276B">
        <w:t>l</w:t>
      </w:r>
      <w:r>
        <w:t>’</w:t>
      </w:r>
      <w:r w:rsidR="009D4A85" w:rsidRPr="0095276B">
        <w:t>malin</w:t>
      </w:r>
      <w:r>
        <w:t xml:space="preserve">, </w:t>
      </w:r>
      <w:r w:rsidR="009D4A85" w:rsidRPr="0095276B">
        <w:t>v</w:t>
      </w:r>
      <w:r>
        <w:t>’</w:t>
      </w:r>
      <w:r w:rsidR="009D4A85" w:rsidRPr="0095276B">
        <w:t>là M</w:t>
      </w:r>
      <w:r>
        <w:t>’</w:t>
      </w:r>
      <w:r w:rsidR="009D4A85" w:rsidRPr="0095276B">
        <w:t xml:space="preserve">sieur </w:t>
      </w:r>
      <w:proofErr w:type="spellStart"/>
      <w:r w:rsidR="009D4A85" w:rsidRPr="0095276B">
        <w:t>Lefombère</w:t>
      </w:r>
      <w:proofErr w:type="spellEnd"/>
      <w:r w:rsidR="009D4A85" w:rsidRPr="0095276B">
        <w:t xml:space="preserve"> qu</w:t>
      </w:r>
      <w:r>
        <w:t>’</w:t>
      </w:r>
      <w:r w:rsidR="009D4A85" w:rsidRPr="0095276B">
        <w:t>a</w:t>
      </w:r>
      <w:r w:rsidR="009D4A85" w:rsidRPr="0095276B">
        <w:t>p</w:t>
      </w:r>
      <w:r w:rsidR="009D4A85" w:rsidRPr="0095276B">
        <w:t>proche</w:t>
      </w:r>
      <w:r>
        <w:t>.</w:t>
      </w:r>
    </w:p>
    <w:p w14:paraId="6B55C566" w14:textId="77777777" w:rsidR="006455E5" w:rsidRDefault="006455E5" w:rsidP="002666CE">
      <w:r>
        <w:t>— </w:t>
      </w:r>
      <w:r w:rsidR="009D4A85" w:rsidRPr="0095276B">
        <w:t>C</w:t>
      </w:r>
      <w:r>
        <w:t>’</w:t>
      </w:r>
      <w:r w:rsidR="009D4A85" w:rsidRPr="0095276B">
        <w:t>est c</w:t>
      </w:r>
      <w:r>
        <w:t>’</w:t>
      </w:r>
      <w:r w:rsidR="009D4A85" w:rsidRPr="0095276B">
        <w:t xml:space="preserve">grand </w:t>
      </w:r>
      <w:proofErr w:type="spellStart"/>
      <w:r w:rsidR="009D4A85" w:rsidRPr="0095276B">
        <w:t>sécot</w:t>
      </w:r>
      <w:proofErr w:type="spellEnd"/>
      <w:r w:rsidR="009D4A85" w:rsidRPr="0095276B">
        <w:t>-là</w:t>
      </w:r>
      <w:r>
        <w:t xml:space="preserve">, </w:t>
      </w:r>
      <w:r w:rsidR="009D4A85" w:rsidRPr="0095276B">
        <w:t>l</w:t>
      </w:r>
      <w:r>
        <w:t>’</w:t>
      </w:r>
      <w:r w:rsidR="009D4A85" w:rsidRPr="0095276B">
        <w:t>patron</w:t>
      </w:r>
      <w:r>
        <w:t xml:space="preserve"> ? </w:t>
      </w:r>
      <w:r w:rsidR="009D4A85" w:rsidRPr="0095276B">
        <w:t>Pauvre homme</w:t>
      </w:r>
      <w:r>
        <w:t xml:space="preserve"> ! </w:t>
      </w:r>
      <w:proofErr w:type="spellStart"/>
      <w:r w:rsidR="009D4A85" w:rsidRPr="0095276B">
        <w:t>I</w:t>
      </w:r>
      <w:r>
        <w:t>’</w:t>
      </w:r>
      <w:r w:rsidR="009D4A85" w:rsidRPr="0095276B">
        <w:t>r</w:t>
      </w:r>
      <w:r>
        <w:t>’</w:t>
      </w:r>
      <w:r w:rsidR="009D4A85" w:rsidRPr="0095276B">
        <w:t>gard</w:t>
      </w:r>
      <w:r>
        <w:t>’</w:t>
      </w:r>
      <w:r w:rsidR="009D4A85" w:rsidRPr="0095276B">
        <w:t>brûler</w:t>
      </w:r>
      <w:proofErr w:type="spellEnd"/>
      <w:r w:rsidR="009D4A85" w:rsidRPr="0095276B">
        <w:t xml:space="preserve"> son bien</w:t>
      </w:r>
      <w:r>
        <w:t>.</w:t>
      </w:r>
    </w:p>
    <w:p w14:paraId="3B608346" w14:textId="77777777" w:rsidR="006455E5" w:rsidRDefault="006455E5" w:rsidP="002666CE">
      <w:r>
        <w:t>— </w:t>
      </w:r>
      <w:r w:rsidR="009D4A85" w:rsidRPr="0095276B">
        <w:t>Hong-Kong</w:t>
      </w:r>
      <w:r>
        <w:t xml:space="preserve">, </w:t>
      </w:r>
      <w:r w:rsidR="009D4A85" w:rsidRPr="0095276B">
        <w:t>Hong-Kong</w:t>
      </w:r>
      <w:r>
        <w:t xml:space="preserve">, </w:t>
      </w:r>
      <w:r w:rsidR="009D4A85" w:rsidRPr="0095276B">
        <w:t>Hong-Kong</w:t>
      </w:r>
      <w:r>
        <w:t>…</w:t>
      </w:r>
    </w:p>
    <w:p w14:paraId="03A0D9C5" w14:textId="77777777" w:rsidR="006455E5" w:rsidRDefault="006455E5" w:rsidP="002666CE">
      <w:r>
        <w:lastRenderedPageBreak/>
        <w:t>— </w:t>
      </w:r>
      <w:proofErr w:type="spellStart"/>
      <w:r w:rsidR="009D4A85" w:rsidRPr="0095276B">
        <w:t>Comm</w:t>
      </w:r>
      <w:r>
        <w:t>’</w:t>
      </w:r>
      <w:r w:rsidR="009D4A85" w:rsidRPr="0095276B">
        <w:t>j</w:t>
      </w:r>
      <w:r>
        <w:t>’</w:t>
      </w:r>
      <w:r w:rsidR="009D4A85" w:rsidRPr="0095276B">
        <w:t>vous</w:t>
      </w:r>
      <w:proofErr w:type="spellEnd"/>
      <w:r w:rsidR="009D4A85" w:rsidRPr="0095276B">
        <w:t xml:space="preserve"> expliquais</w:t>
      </w:r>
      <w:r>
        <w:t xml:space="preserve">, </w:t>
      </w:r>
      <w:proofErr w:type="spellStart"/>
      <w:r w:rsidR="009D4A85" w:rsidRPr="0095276B">
        <w:t>i</w:t>
      </w:r>
      <w:r>
        <w:t>’</w:t>
      </w:r>
      <w:r w:rsidR="009D4A85" w:rsidRPr="0095276B">
        <w:t>débouchent</w:t>
      </w:r>
      <w:proofErr w:type="spellEnd"/>
      <w:r w:rsidR="009D4A85" w:rsidRPr="0095276B">
        <w:t xml:space="preserve"> ici au pas d</w:t>
      </w:r>
      <w:r>
        <w:t>’</w:t>
      </w:r>
      <w:r w:rsidR="009D4A85" w:rsidRPr="0095276B">
        <w:t>course</w:t>
      </w:r>
      <w:r>
        <w:t xml:space="preserve">, </w:t>
      </w:r>
      <w:proofErr w:type="spellStart"/>
      <w:r w:rsidR="009D4A85" w:rsidRPr="0095276B">
        <w:t>i</w:t>
      </w:r>
      <w:r>
        <w:t>’</w:t>
      </w:r>
      <w:r w:rsidR="009D4A85" w:rsidRPr="0095276B">
        <w:t>voient</w:t>
      </w:r>
      <w:proofErr w:type="spellEnd"/>
      <w:r w:rsidR="009D4A85" w:rsidRPr="0095276B">
        <w:t xml:space="preserve"> c</w:t>
      </w:r>
      <w:r>
        <w:t>’</w:t>
      </w:r>
      <w:r w:rsidR="009D4A85" w:rsidRPr="0095276B">
        <w:t>qui en est</w:t>
      </w:r>
      <w:r>
        <w:t xml:space="preserve">, </w:t>
      </w:r>
      <w:r w:rsidR="009D4A85" w:rsidRPr="0095276B">
        <w:t>et v</w:t>
      </w:r>
      <w:r>
        <w:t>’</w:t>
      </w:r>
      <w:r w:rsidR="009D4A85" w:rsidRPr="0095276B">
        <w:t>là mon Simler qu</w:t>
      </w:r>
      <w:r>
        <w:t>’</w:t>
      </w:r>
      <w:proofErr w:type="spellStart"/>
      <w:r w:rsidR="009D4A85" w:rsidRPr="0095276B">
        <w:t>enlèv</w:t>
      </w:r>
      <w:r>
        <w:t>’</w:t>
      </w:r>
      <w:r w:rsidR="009D4A85" w:rsidRPr="0095276B">
        <w:t>sa</w:t>
      </w:r>
      <w:proofErr w:type="spellEnd"/>
      <w:r w:rsidR="009D4A85" w:rsidRPr="0095276B">
        <w:t xml:space="preserve"> veste et qui se jette dans l</w:t>
      </w:r>
      <w:r>
        <w:t>’</w:t>
      </w:r>
      <w:r w:rsidR="009D4A85" w:rsidRPr="0095276B">
        <w:t>feu</w:t>
      </w:r>
      <w:r>
        <w:t xml:space="preserve">, </w:t>
      </w:r>
      <w:r w:rsidR="009D4A85" w:rsidRPr="0095276B">
        <w:t>au plus fort du brasier</w:t>
      </w:r>
      <w:r>
        <w:t xml:space="preserve">, </w:t>
      </w:r>
      <w:r w:rsidR="009D4A85" w:rsidRPr="0095276B">
        <w:t>nom de d</w:t>
      </w:r>
      <w:r>
        <w:t>’</w:t>
      </w:r>
      <w:r w:rsidR="009D4A85" w:rsidRPr="0095276B">
        <w:t>là</w:t>
      </w:r>
      <w:r>
        <w:t> !</w:t>
      </w:r>
    </w:p>
    <w:p w14:paraId="40E15C11" w14:textId="77777777" w:rsidR="006455E5" w:rsidRDefault="006455E5" w:rsidP="002666CE">
      <w:r>
        <w:t>— </w:t>
      </w:r>
      <w:r w:rsidR="009D4A85" w:rsidRPr="0095276B">
        <w:t>Braves gens</w:t>
      </w:r>
      <w:r>
        <w:t xml:space="preserve">, </w:t>
      </w:r>
      <w:r w:rsidR="009D4A85" w:rsidRPr="0095276B">
        <w:t>tout d</w:t>
      </w:r>
      <w:r>
        <w:t>’</w:t>
      </w:r>
      <w:r w:rsidR="009D4A85" w:rsidRPr="0095276B">
        <w:t>même</w:t>
      </w:r>
      <w:r>
        <w:t>.</w:t>
      </w:r>
    </w:p>
    <w:p w14:paraId="2EA994FF" w14:textId="77777777" w:rsidR="006455E5" w:rsidRDefault="006455E5" w:rsidP="002666CE">
      <w:r>
        <w:t>— </w:t>
      </w:r>
      <w:r w:rsidR="009D4A85" w:rsidRPr="0095276B">
        <w:t xml:space="preserve">Le père </w:t>
      </w:r>
      <w:proofErr w:type="spellStart"/>
      <w:r w:rsidR="009D4A85" w:rsidRPr="0095276B">
        <w:t>Bernuchon</w:t>
      </w:r>
      <w:proofErr w:type="spellEnd"/>
      <w:r>
        <w:t xml:space="preserve">, </w:t>
      </w:r>
      <w:r w:rsidR="009D4A85" w:rsidRPr="0095276B">
        <w:t>n</w:t>
      </w:r>
      <w:r>
        <w:t>’</w:t>
      </w:r>
      <w:r w:rsidR="009D4A85" w:rsidRPr="0095276B">
        <w:t>est-ce pas</w:t>
      </w:r>
      <w:r>
        <w:t xml:space="preserve">, </w:t>
      </w:r>
      <w:proofErr w:type="spellStart"/>
      <w:r w:rsidR="009D4A85" w:rsidRPr="0095276B">
        <w:t>ol</w:t>
      </w:r>
      <w:proofErr w:type="spellEnd"/>
      <w:r w:rsidR="009D4A85" w:rsidRPr="0095276B">
        <w:t xml:space="preserve"> était impotent</w:t>
      </w:r>
      <w:r>
        <w:t> ?</w:t>
      </w:r>
    </w:p>
    <w:p w14:paraId="51C5C5E1" w14:textId="77777777" w:rsidR="006455E5" w:rsidRDefault="006455E5" w:rsidP="002666CE">
      <w:r>
        <w:t>— </w:t>
      </w:r>
      <w:r w:rsidR="009D4A85" w:rsidRPr="0095276B">
        <w:t>Et sait-on comment ça a pris</w:t>
      </w:r>
      <w:r>
        <w:t> ?</w:t>
      </w:r>
    </w:p>
    <w:p w14:paraId="1968959E" w14:textId="77777777" w:rsidR="006455E5" w:rsidRDefault="006455E5" w:rsidP="002666CE">
      <w:r>
        <w:t>— </w:t>
      </w:r>
      <w:r w:rsidR="009D4A85" w:rsidRPr="0095276B">
        <w:t>Le veilleur</w:t>
      </w:r>
      <w:r>
        <w:t xml:space="preserve">, </w:t>
      </w:r>
      <w:r w:rsidR="009D4A85" w:rsidRPr="0095276B">
        <w:t>qu</w:t>
      </w:r>
      <w:r>
        <w:t>’</w:t>
      </w:r>
      <w:r w:rsidR="009D4A85" w:rsidRPr="0095276B">
        <w:t>on dit</w:t>
      </w:r>
      <w:r>
        <w:t xml:space="preserve">, </w:t>
      </w:r>
      <w:r w:rsidR="009D4A85" w:rsidRPr="0095276B">
        <w:t>qui s</w:t>
      </w:r>
      <w:r>
        <w:t>’</w:t>
      </w:r>
      <w:r w:rsidR="009D4A85" w:rsidRPr="0095276B">
        <w:t>a endormi dans le foin avec sa lanterne</w:t>
      </w:r>
      <w:r>
        <w:t>.</w:t>
      </w:r>
    </w:p>
    <w:p w14:paraId="331950A8" w14:textId="77777777" w:rsidR="006455E5" w:rsidRDefault="006455E5" w:rsidP="002666CE">
      <w:r>
        <w:t>— </w:t>
      </w:r>
      <w:r w:rsidR="009D4A85" w:rsidRPr="0095276B">
        <w:t>Ha</w:t>
      </w:r>
      <w:r>
        <w:t xml:space="preserve">, </w:t>
      </w:r>
      <w:r w:rsidR="009D4A85" w:rsidRPr="0095276B">
        <w:t>tout d</w:t>
      </w:r>
      <w:r>
        <w:t>’</w:t>
      </w:r>
      <w:r w:rsidR="009D4A85" w:rsidRPr="0095276B">
        <w:t>même</w:t>
      </w:r>
      <w:r>
        <w:t xml:space="preserve">, </w:t>
      </w:r>
      <w:r w:rsidR="009D4A85" w:rsidRPr="0095276B">
        <w:t>tout d</w:t>
      </w:r>
      <w:r>
        <w:t>’</w:t>
      </w:r>
      <w:r w:rsidR="009D4A85" w:rsidRPr="0095276B">
        <w:t>même</w:t>
      </w:r>
      <w:r>
        <w:t> !</w:t>
      </w:r>
    </w:p>
    <w:p w14:paraId="1D000D1B" w14:textId="77777777" w:rsidR="006455E5" w:rsidRDefault="006455E5" w:rsidP="002666CE">
      <w:r>
        <w:t>— </w:t>
      </w:r>
      <w:r w:rsidR="009D4A85" w:rsidRPr="0095276B">
        <w:t>A-t-il pas sauvé aussi l</w:t>
      </w:r>
      <w:r>
        <w:t>’</w:t>
      </w:r>
      <w:r w:rsidR="009D4A85" w:rsidRPr="0095276B">
        <w:t>veilleur</w:t>
      </w:r>
      <w:r>
        <w:t xml:space="preserve">, </w:t>
      </w:r>
      <w:r w:rsidR="009D4A85" w:rsidRPr="0095276B">
        <w:t>m</w:t>
      </w:r>
      <w:r>
        <w:t>’</w:t>
      </w:r>
      <w:r w:rsidR="009D4A85" w:rsidRPr="0095276B">
        <w:t>sieur Simler le jeune</w:t>
      </w:r>
      <w:r>
        <w:t> ?</w:t>
      </w:r>
    </w:p>
    <w:p w14:paraId="7240AB1D" w14:textId="77777777" w:rsidR="006455E5" w:rsidRDefault="006455E5" w:rsidP="002666CE">
      <w:r>
        <w:t>— </w:t>
      </w:r>
      <w:r w:rsidR="009D4A85" w:rsidRPr="0095276B">
        <w:t>Oui</w:t>
      </w:r>
      <w:r>
        <w:t xml:space="preserve">, </w:t>
      </w:r>
      <w:proofErr w:type="spellStart"/>
      <w:r w:rsidR="009D4A85" w:rsidRPr="0095276B">
        <w:t>ol</w:t>
      </w:r>
      <w:proofErr w:type="spellEnd"/>
      <w:r w:rsidR="009D4A85" w:rsidRPr="0095276B">
        <w:t xml:space="preserve"> était glissé d</w:t>
      </w:r>
      <w:r>
        <w:t>’</w:t>
      </w:r>
      <w:proofErr w:type="spellStart"/>
      <w:r w:rsidR="009D4A85" w:rsidRPr="0095276B">
        <w:t>son</w:t>
      </w:r>
      <w:proofErr w:type="spellEnd"/>
      <w:r w:rsidR="009D4A85" w:rsidRPr="0095276B">
        <w:t xml:space="preserve"> foin sitôt que l</w:t>
      </w:r>
      <w:r>
        <w:t>’</w:t>
      </w:r>
      <w:r w:rsidR="009D4A85" w:rsidRPr="0095276B">
        <w:t>feu l</w:t>
      </w:r>
      <w:r>
        <w:t>’</w:t>
      </w:r>
      <w:r w:rsidR="009D4A85" w:rsidRPr="0095276B">
        <w:t>avait réveillé</w:t>
      </w:r>
      <w:r>
        <w:t xml:space="preserve">, </w:t>
      </w:r>
      <w:r w:rsidR="009D4A85" w:rsidRPr="0095276B">
        <w:t xml:space="preserve">ma restait </w:t>
      </w:r>
      <w:proofErr w:type="spellStart"/>
      <w:r w:rsidR="009D4A85" w:rsidRPr="0095276B">
        <w:t>su</w:t>
      </w:r>
      <w:r>
        <w:t>’</w:t>
      </w:r>
      <w:r w:rsidR="009D4A85" w:rsidRPr="0095276B">
        <w:t>l</w:t>
      </w:r>
      <w:r>
        <w:t>’</w:t>
      </w:r>
      <w:r w:rsidR="009D4A85" w:rsidRPr="0095276B">
        <w:t>pavé</w:t>
      </w:r>
      <w:proofErr w:type="spellEnd"/>
      <w:r w:rsidR="009D4A85" w:rsidRPr="0095276B">
        <w:t xml:space="preserve"> d</w:t>
      </w:r>
      <w:r>
        <w:t>’</w:t>
      </w:r>
      <w:r w:rsidR="009D4A85" w:rsidRPr="0095276B">
        <w:t>l</w:t>
      </w:r>
      <w:r>
        <w:t>’</w:t>
      </w:r>
      <w:r w:rsidR="009D4A85" w:rsidRPr="0095276B">
        <w:t xml:space="preserve">écurie </w:t>
      </w:r>
      <w:proofErr w:type="spellStart"/>
      <w:r w:rsidR="009D4A85" w:rsidRPr="0095276B">
        <w:t>avé</w:t>
      </w:r>
      <w:proofErr w:type="spellEnd"/>
      <w:r>
        <w:t>’</w:t>
      </w:r>
      <w:r w:rsidR="009D4A85" w:rsidRPr="0095276B">
        <w:t xml:space="preserve"> la cheville cassée</w:t>
      </w:r>
      <w:r>
        <w:t>.</w:t>
      </w:r>
    </w:p>
    <w:p w14:paraId="0AE4A6E9" w14:textId="77777777" w:rsidR="006455E5" w:rsidRDefault="006455E5" w:rsidP="002666CE">
      <w:r>
        <w:t>— </w:t>
      </w:r>
      <w:r w:rsidR="009D4A85" w:rsidRPr="0095276B">
        <w:t xml:space="preserve">Et ça fait </w:t>
      </w:r>
      <w:proofErr w:type="spellStart"/>
      <w:r w:rsidR="009D4A85" w:rsidRPr="0095276B">
        <w:t>quante</w:t>
      </w:r>
      <w:proofErr w:type="spellEnd"/>
      <w:r w:rsidR="009D4A85" w:rsidRPr="0095276B">
        <w:t xml:space="preserve"> fois qu</w:t>
      </w:r>
      <w:r>
        <w:t>’</w:t>
      </w:r>
      <w:proofErr w:type="spellStart"/>
      <w:r w:rsidR="009D4A85" w:rsidRPr="0095276B">
        <w:t>ol</w:t>
      </w:r>
      <w:proofErr w:type="spellEnd"/>
      <w:r w:rsidR="009D4A85" w:rsidRPr="0095276B">
        <w:t xml:space="preserve"> y </w:t>
      </w:r>
      <w:proofErr w:type="spellStart"/>
      <w:r w:rsidR="009D4A85" w:rsidRPr="0095276B">
        <w:t>r</w:t>
      </w:r>
      <w:r>
        <w:t>’</w:t>
      </w:r>
      <w:r w:rsidR="009D4A85" w:rsidRPr="0095276B">
        <w:t>tourne</w:t>
      </w:r>
      <w:proofErr w:type="spellEnd"/>
      <w:r>
        <w:t> ?</w:t>
      </w:r>
    </w:p>
    <w:p w14:paraId="4533786C" w14:textId="77777777" w:rsidR="006455E5" w:rsidRDefault="006455E5" w:rsidP="002666CE">
      <w:r>
        <w:t>— </w:t>
      </w:r>
      <w:r w:rsidR="009D4A85" w:rsidRPr="0095276B">
        <w:t>Quat</w:t>
      </w:r>
      <w:r>
        <w:t xml:space="preserve">’. </w:t>
      </w:r>
      <w:r w:rsidR="009D4A85" w:rsidRPr="0095276B">
        <w:t>T</w:t>
      </w:r>
      <w:r>
        <w:t>’</w:t>
      </w:r>
      <w:r w:rsidR="009D4A85" w:rsidRPr="0095276B">
        <w:t>nez</w:t>
      </w:r>
      <w:r>
        <w:t xml:space="preserve">, </w:t>
      </w:r>
      <w:r w:rsidR="009D4A85" w:rsidRPr="0095276B">
        <w:t>entendez-vous pas</w:t>
      </w:r>
      <w:r>
        <w:t> ?</w:t>
      </w:r>
    </w:p>
    <w:p w14:paraId="20C2553D" w14:textId="77777777" w:rsidR="006455E5" w:rsidRDefault="006455E5" w:rsidP="002666CE">
      <w:r>
        <w:t>— </w:t>
      </w:r>
      <w:r w:rsidR="009D4A85" w:rsidRPr="0095276B">
        <w:t xml:space="preserve">Y </w:t>
      </w:r>
      <w:proofErr w:type="spellStart"/>
      <w:r w:rsidR="009D4A85" w:rsidRPr="0095276B">
        <w:t>r</w:t>
      </w:r>
      <w:r>
        <w:t>’</w:t>
      </w:r>
      <w:r w:rsidR="009D4A85" w:rsidRPr="0095276B">
        <w:t>tournez</w:t>
      </w:r>
      <w:proofErr w:type="spellEnd"/>
      <w:r w:rsidR="009D4A85" w:rsidRPr="0095276B">
        <w:t xml:space="preserve"> pas</w:t>
      </w:r>
      <w:r>
        <w:t xml:space="preserve">, </w:t>
      </w:r>
      <w:r w:rsidR="009D4A85" w:rsidRPr="0095276B">
        <w:t>M</w:t>
      </w:r>
      <w:r>
        <w:t>’</w:t>
      </w:r>
      <w:r w:rsidR="009D4A85" w:rsidRPr="0095276B">
        <w:t>sieur Simler</w:t>
      </w:r>
      <w:r>
        <w:t xml:space="preserve"> ; </w:t>
      </w:r>
      <w:proofErr w:type="spellStart"/>
      <w:r w:rsidR="009D4A85" w:rsidRPr="0095276B">
        <w:t>z</w:t>
      </w:r>
      <w:r>
        <w:t>’</w:t>
      </w:r>
      <w:r w:rsidR="009D4A85" w:rsidRPr="0095276B">
        <w:t>en</w:t>
      </w:r>
      <w:proofErr w:type="spellEnd"/>
      <w:r w:rsidR="009D4A85" w:rsidRPr="0095276B">
        <w:t xml:space="preserve"> avez assez fait</w:t>
      </w:r>
      <w:r>
        <w:t>.</w:t>
      </w:r>
    </w:p>
    <w:p w14:paraId="4FCF2ECC" w14:textId="77777777" w:rsidR="006455E5" w:rsidRDefault="006455E5" w:rsidP="002666CE">
      <w:r>
        <w:t>— </w:t>
      </w:r>
      <w:proofErr w:type="spellStart"/>
      <w:r w:rsidR="009D4A85" w:rsidRPr="0095276B">
        <w:t>Z</w:t>
      </w:r>
      <w:r>
        <w:t>’</w:t>
      </w:r>
      <w:r w:rsidR="009D4A85" w:rsidRPr="0095276B">
        <w:t>y</w:t>
      </w:r>
      <w:proofErr w:type="spellEnd"/>
      <w:r w:rsidR="009D4A85" w:rsidRPr="0095276B">
        <w:t xml:space="preserve"> pouvez plus </w:t>
      </w:r>
      <w:proofErr w:type="spellStart"/>
      <w:r w:rsidR="009D4A85" w:rsidRPr="0095276B">
        <w:t>rin</w:t>
      </w:r>
      <w:proofErr w:type="spellEnd"/>
      <w:r>
        <w:t>.</w:t>
      </w:r>
    </w:p>
    <w:p w14:paraId="5AAE4DA4" w14:textId="77777777" w:rsidR="006455E5" w:rsidRDefault="006455E5" w:rsidP="002666CE">
      <w:r>
        <w:t>— </w:t>
      </w:r>
      <w:r w:rsidR="009D4A85" w:rsidRPr="0095276B">
        <w:t>Faut pas tenter la mort</w:t>
      </w:r>
      <w:r>
        <w:t>.</w:t>
      </w:r>
    </w:p>
    <w:p w14:paraId="04251368" w14:textId="5A4315F5" w:rsidR="002666CE" w:rsidRDefault="006455E5" w:rsidP="002666CE">
      <w:r>
        <w:t>— </w:t>
      </w:r>
      <w:r w:rsidR="009D4A85" w:rsidRPr="0095276B">
        <w:t>C</w:t>
      </w:r>
      <w:r>
        <w:t>’</w:t>
      </w:r>
      <w:r w:rsidR="009D4A85" w:rsidRPr="0095276B">
        <w:t>est plus que bois et laine</w:t>
      </w:r>
      <w:r>
        <w:t xml:space="preserve">, </w:t>
      </w:r>
      <w:r w:rsidR="009D4A85" w:rsidRPr="0095276B">
        <w:t>faut qu</w:t>
      </w:r>
      <w:r>
        <w:t>’</w:t>
      </w:r>
      <w:r w:rsidR="009D4A85" w:rsidRPr="0095276B">
        <w:t>ça brûle</w:t>
      </w:r>
      <w:r>
        <w:t xml:space="preserve">, </w:t>
      </w:r>
      <w:r w:rsidR="009D4A85" w:rsidRPr="0095276B">
        <w:t>y empêch</w:t>
      </w:r>
      <w:r w:rsidR="009D4A85" w:rsidRPr="0095276B">
        <w:t>e</w:t>
      </w:r>
      <w:r w:rsidR="009D4A85" w:rsidRPr="0095276B">
        <w:t>rez pas</w:t>
      </w:r>
      <w:r>
        <w:t>. »</w:t>
      </w:r>
    </w:p>
    <w:p w14:paraId="5B999CE7" w14:textId="77777777" w:rsidR="006455E5" w:rsidRDefault="009D4A85" w:rsidP="002666CE">
      <w:r w:rsidRPr="0095276B">
        <w:t>Mais Joseph</w:t>
      </w:r>
      <w:r w:rsidR="006455E5">
        <w:t xml:space="preserve">, </w:t>
      </w:r>
      <w:r w:rsidRPr="0095276B">
        <w:t>les moustaches flambées jusqu</w:t>
      </w:r>
      <w:r w:rsidR="006455E5">
        <w:t>’</w:t>
      </w:r>
      <w:r w:rsidRPr="0095276B">
        <w:t>à la racine</w:t>
      </w:r>
      <w:r w:rsidR="006455E5">
        <w:t xml:space="preserve">, </w:t>
      </w:r>
      <w:r w:rsidRPr="0095276B">
        <w:t>les cils charbonneux</w:t>
      </w:r>
      <w:r w:rsidR="006455E5">
        <w:t xml:space="preserve">, </w:t>
      </w:r>
      <w:r w:rsidRPr="0095276B">
        <w:t>perdu dans un grand ciré de chasseur de c</w:t>
      </w:r>
      <w:r w:rsidRPr="0095276B">
        <w:t>a</w:t>
      </w:r>
      <w:r w:rsidRPr="0095276B">
        <w:t>nards</w:t>
      </w:r>
      <w:r w:rsidR="006455E5">
        <w:t xml:space="preserve">, </w:t>
      </w:r>
      <w:r w:rsidRPr="0095276B">
        <w:t xml:space="preserve">et le crâne matelassé par deux serviettes humides où </w:t>
      </w:r>
      <w:r w:rsidRPr="0095276B">
        <w:lastRenderedPageBreak/>
        <w:t>le feu a taillé des continents à liserés roux</w:t>
      </w:r>
      <w:r w:rsidR="006455E5">
        <w:t xml:space="preserve">, </w:t>
      </w:r>
      <w:r w:rsidRPr="0095276B">
        <w:t>se démène au centre d</w:t>
      </w:r>
      <w:r w:rsidR="006455E5">
        <w:t>’</w:t>
      </w:r>
      <w:r w:rsidRPr="0095276B">
        <w:t>un groupe</w:t>
      </w:r>
      <w:r w:rsidR="006455E5">
        <w:t>.</w:t>
      </w:r>
    </w:p>
    <w:p w14:paraId="40B105F0" w14:textId="571E01FF" w:rsidR="006455E5" w:rsidRDefault="006455E5" w:rsidP="002666CE">
      <w:r>
        <w:rPr>
          <w:rFonts w:eastAsia="Georgia" w:cs="Georgia"/>
        </w:rPr>
        <w:t>« </w:t>
      </w:r>
      <w:r w:rsidR="009D4A85" w:rsidRPr="0095276B">
        <w:t>Restez</w:t>
      </w:r>
      <w:r>
        <w:t xml:space="preserve">, </w:t>
      </w:r>
      <w:r w:rsidR="009D4A85" w:rsidRPr="0095276B">
        <w:t>je vous en prie</w:t>
      </w:r>
      <w:r>
        <w:t xml:space="preserve">, </w:t>
      </w:r>
      <w:r w:rsidR="009D4A85" w:rsidRPr="0095276B">
        <w:t>monsieur Simler</w:t>
      </w:r>
      <w:r>
        <w:t>, »</w:t>
      </w:r>
      <w:r w:rsidR="009D4A85" w:rsidRPr="0095276B">
        <w:t xml:space="preserve"> dit la voix la</w:t>
      </w:r>
      <w:r w:rsidR="009D4A85" w:rsidRPr="0095276B">
        <w:t>s</w:t>
      </w:r>
      <w:r w:rsidR="009D4A85" w:rsidRPr="0095276B">
        <w:t xml:space="preserve">se et distinguée de </w:t>
      </w:r>
      <w:r>
        <w:t>M. </w:t>
      </w:r>
      <w:r w:rsidR="009D4A85" w:rsidRPr="0095276B">
        <w:t xml:space="preserve">Yves </w:t>
      </w:r>
      <w:proofErr w:type="spellStart"/>
      <w:r w:rsidR="009D4A85" w:rsidRPr="0095276B">
        <w:t>Lefombère</w:t>
      </w:r>
      <w:proofErr w:type="spellEnd"/>
      <w:r>
        <w:t>, « </w:t>
      </w:r>
      <w:r w:rsidR="009D4A85" w:rsidRPr="0095276B">
        <w:t>il n</w:t>
      </w:r>
      <w:r>
        <w:t>’</w:t>
      </w:r>
      <w:r w:rsidR="009D4A85" w:rsidRPr="0095276B">
        <w:t>y a plus rien à sa</w:t>
      </w:r>
      <w:r w:rsidR="009D4A85" w:rsidRPr="0095276B">
        <w:t>u</w:t>
      </w:r>
      <w:r w:rsidR="009D4A85" w:rsidRPr="0095276B">
        <w:t>ver là-dedans</w:t>
      </w:r>
      <w:r>
        <w:t>.</w:t>
      </w:r>
    </w:p>
    <w:p w14:paraId="5A576CBF" w14:textId="2F25300C" w:rsidR="002666CE" w:rsidRDefault="006455E5" w:rsidP="002666CE">
      <w:r>
        <w:t>— </w:t>
      </w:r>
      <w:r w:rsidR="009D4A85" w:rsidRPr="0095276B">
        <w:t>Mais vos livres</w:t>
      </w:r>
      <w:r>
        <w:t xml:space="preserve">, </w:t>
      </w:r>
      <w:r w:rsidR="009D4A85" w:rsidRPr="0095276B">
        <w:t>vos livres</w:t>
      </w:r>
      <w:r>
        <w:t> ! »</w:t>
      </w:r>
      <w:r w:rsidR="009D4A85" w:rsidRPr="0095276B">
        <w:t xml:space="preserve"> crie Joseph</w:t>
      </w:r>
      <w:r>
        <w:t>, « </w:t>
      </w:r>
      <w:r w:rsidR="009D4A85" w:rsidRPr="0095276B">
        <w:t>les avez-vous</w:t>
      </w:r>
      <w:r>
        <w:t xml:space="preserve">, </w:t>
      </w:r>
      <w:r w:rsidR="009D4A85" w:rsidRPr="0095276B">
        <w:t>vos livres</w:t>
      </w:r>
      <w:r>
        <w:t xml:space="preserve"> ? </w:t>
      </w:r>
      <w:r w:rsidR="009D4A85" w:rsidRPr="0095276B">
        <w:t>Vous n</w:t>
      </w:r>
      <w:r>
        <w:t>’</w:t>
      </w:r>
      <w:r w:rsidR="009D4A85" w:rsidRPr="0095276B">
        <w:t>allez pas laisser flamber vos livres</w:t>
      </w:r>
      <w:r>
        <w:t> ? »</w:t>
      </w:r>
    </w:p>
    <w:p w14:paraId="739FDFA4" w14:textId="77777777" w:rsidR="006455E5" w:rsidRDefault="009D4A85" w:rsidP="002666CE">
      <w:r w:rsidRPr="0095276B">
        <w:t>La sueur</w:t>
      </w:r>
      <w:r w:rsidR="006455E5">
        <w:t xml:space="preserve">, </w:t>
      </w:r>
      <w:r w:rsidRPr="0095276B">
        <w:t>traçant des ruisseaux dans la suie</w:t>
      </w:r>
      <w:r w:rsidR="006455E5">
        <w:t xml:space="preserve">, </w:t>
      </w:r>
      <w:r w:rsidRPr="0095276B">
        <w:t>découpe sur sa figure des manières de lézardes d</w:t>
      </w:r>
      <w:r w:rsidR="006455E5">
        <w:t>’</w:t>
      </w:r>
      <w:r w:rsidRPr="0095276B">
        <w:t>un rouge vif</w:t>
      </w:r>
      <w:r w:rsidR="006455E5">
        <w:t>.</w:t>
      </w:r>
    </w:p>
    <w:p w14:paraId="3A5F6457" w14:textId="77777777" w:rsidR="006455E5" w:rsidRDefault="009D4A85" w:rsidP="002666CE">
      <w:r w:rsidRPr="0095276B">
        <w:t>L</w:t>
      </w:r>
      <w:r w:rsidR="006455E5">
        <w:t>’</w:t>
      </w:r>
      <w:r w:rsidRPr="0095276B">
        <w:t>écurie n</w:t>
      </w:r>
      <w:r w:rsidR="006455E5">
        <w:t>’</w:t>
      </w:r>
      <w:r w:rsidRPr="0095276B">
        <w:t>est plus qu</w:t>
      </w:r>
      <w:r w:rsidR="006455E5">
        <w:t>’</w:t>
      </w:r>
      <w:r w:rsidRPr="0095276B">
        <w:t>une fosse pleine de boue noire qu</w:t>
      </w:r>
      <w:r w:rsidR="006455E5">
        <w:t>’</w:t>
      </w:r>
      <w:r w:rsidRPr="0095276B">
        <w:t>e</w:t>
      </w:r>
      <w:r w:rsidRPr="0095276B">
        <w:t>n</w:t>
      </w:r>
      <w:r w:rsidRPr="0095276B">
        <w:t>jambe une poutre calcinée</w:t>
      </w:r>
      <w:r w:rsidR="006455E5">
        <w:t xml:space="preserve">. </w:t>
      </w:r>
      <w:r w:rsidRPr="0095276B">
        <w:t>Deux amas de décombres</w:t>
      </w:r>
      <w:r w:rsidR="006455E5">
        <w:t xml:space="preserve">, </w:t>
      </w:r>
      <w:r w:rsidRPr="0095276B">
        <w:t>où la v</w:t>
      </w:r>
      <w:r w:rsidRPr="0095276B">
        <w:t>a</w:t>
      </w:r>
      <w:r w:rsidRPr="0095276B">
        <w:t>peur crache</w:t>
      </w:r>
      <w:r w:rsidR="006455E5">
        <w:t xml:space="preserve">, </w:t>
      </w:r>
      <w:r w:rsidRPr="0095276B">
        <w:t>signalent l</w:t>
      </w:r>
      <w:r w:rsidR="006455E5">
        <w:t>’</w:t>
      </w:r>
      <w:r w:rsidRPr="0095276B">
        <w:t>emplacement du magasin</w:t>
      </w:r>
      <w:r w:rsidR="006455E5">
        <w:t xml:space="preserve">, </w:t>
      </w:r>
      <w:r w:rsidRPr="0095276B">
        <w:t>et</w:t>
      </w:r>
      <w:r w:rsidR="006455E5">
        <w:t xml:space="preserve">, </w:t>
      </w:r>
      <w:r w:rsidRPr="0095276B">
        <w:t>plus loin</w:t>
      </w:r>
      <w:r w:rsidR="006455E5">
        <w:t xml:space="preserve">, </w:t>
      </w:r>
      <w:r w:rsidRPr="0095276B">
        <w:t xml:space="preserve">celui de la maison </w:t>
      </w:r>
      <w:proofErr w:type="spellStart"/>
      <w:r w:rsidRPr="0095276B">
        <w:t>Bernuchon</w:t>
      </w:r>
      <w:proofErr w:type="spellEnd"/>
      <w:r w:rsidR="006455E5">
        <w:t xml:space="preserve">. </w:t>
      </w:r>
      <w:r w:rsidRPr="0095276B">
        <w:t>Le bâtiment principal flambe à son tour</w:t>
      </w:r>
      <w:r w:rsidR="006455E5">
        <w:t xml:space="preserve">. </w:t>
      </w:r>
      <w:r w:rsidRPr="0095276B">
        <w:t>Les pompiers et la corvée du régiment d</w:t>
      </w:r>
      <w:r w:rsidR="006455E5">
        <w:t>’</w:t>
      </w:r>
      <w:r w:rsidRPr="0095276B">
        <w:t>infanterie</w:t>
      </w:r>
      <w:r w:rsidR="006455E5">
        <w:t xml:space="preserve">, </w:t>
      </w:r>
      <w:r w:rsidRPr="0095276B">
        <w:t>en tenue de gymnastes</w:t>
      </w:r>
      <w:r w:rsidR="006455E5">
        <w:t xml:space="preserve">, </w:t>
      </w:r>
      <w:r w:rsidRPr="0095276B">
        <w:t>tentent de faire la part du feu</w:t>
      </w:r>
      <w:r w:rsidR="006455E5">
        <w:t xml:space="preserve">. </w:t>
      </w:r>
      <w:r w:rsidRPr="0095276B">
        <w:t>Le craqu</w:t>
      </w:r>
      <w:r w:rsidRPr="0095276B">
        <w:t>e</w:t>
      </w:r>
      <w:r w:rsidRPr="0095276B">
        <w:t>ment des hachettes retentit haut dans la charpente</w:t>
      </w:r>
      <w:r w:rsidR="006455E5">
        <w:t>.</w:t>
      </w:r>
    </w:p>
    <w:p w14:paraId="25562B9A" w14:textId="77777777" w:rsidR="006455E5" w:rsidRDefault="009D4A85" w:rsidP="002666CE">
      <w:r w:rsidRPr="0095276B">
        <w:t>La foule a rempli la cour peu à peu</w:t>
      </w:r>
      <w:r w:rsidR="006455E5">
        <w:t xml:space="preserve">. </w:t>
      </w:r>
      <w:r w:rsidRPr="0095276B">
        <w:t>Elle bruit</w:t>
      </w:r>
      <w:r w:rsidR="006455E5">
        <w:t xml:space="preserve">, </w:t>
      </w:r>
      <w:r w:rsidRPr="0095276B">
        <w:t>oscille</w:t>
      </w:r>
      <w:r w:rsidR="006455E5">
        <w:t xml:space="preserve">, </w:t>
      </w:r>
      <w:r w:rsidRPr="0095276B">
        <w:t>et pousse par moments une grande plainte confuse quand une bouffée de flammes éclaire la houle des faces anxieusement te</w:t>
      </w:r>
      <w:r w:rsidRPr="0095276B">
        <w:t>n</w:t>
      </w:r>
      <w:r w:rsidRPr="0095276B">
        <w:t>dues vers le sinistre</w:t>
      </w:r>
      <w:r w:rsidR="006455E5">
        <w:t>.</w:t>
      </w:r>
    </w:p>
    <w:p w14:paraId="4CC4AF9C" w14:textId="77777777" w:rsidR="006455E5" w:rsidRDefault="006455E5" w:rsidP="002666CE">
      <w:r>
        <w:rPr>
          <w:rFonts w:eastAsia="Georgia" w:cs="Georgia"/>
        </w:rPr>
        <w:t>« </w:t>
      </w:r>
      <w:r w:rsidR="009D4A85" w:rsidRPr="0095276B">
        <w:t>La chaîne</w:t>
      </w:r>
      <w:r>
        <w:t xml:space="preserve">, </w:t>
      </w:r>
      <w:r w:rsidR="009D4A85" w:rsidRPr="0095276B">
        <w:t>la chaîne</w:t>
      </w:r>
      <w:r>
        <w:t> !</w:t>
      </w:r>
    </w:p>
    <w:p w14:paraId="647A6CC7" w14:textId="77777777" w:rsidR="006455E5" w:rsidRDefault="006455E5" w:rsidP="002666CE">
      <w:r>
        <w:t>— </w:t>
      </w:r>
      <w:r w:rsidR="009D4A85" w:rsidRPr="0095276B">
        <w:t>La pompe</w:t>
      </w:r>
      <w:r>
        <w:t xml:space="preserve">, </w:t>
      </w:r>
      <w:r w:rsidR="009D4A85" w:rsidRPr="0095276B">
        <w:t>a</w:t>
      </w:r>
      <w:r>
        <w:t>’</w:t>
      </w:r>
      <w:r w:rsidR="009D4A85" w:rsidRPr="0095276B">
        <w:t xml:space="preserve"> suffit donc plus</w:t>
      </w:r>
      <w:r>
        <w:t> ?</w:t>
      </w:r>
    </w:p>
    <w:p w14:paraId="2B5C5659" w14:textId="77777777" w:rsidR="006455E5" w:rsidRDefault="006455E5" w:rsidP="002666CE">
      <w:r>
        <w:t>— </w:t>
      </w:r>
      <w:r w:rsidR="009D4A85" w:rsidRPr="0095276B">
        <w:t>J</w:t>
      </w:r>
      <w:r>
        <w:t>’</w:t>
      </w:r>
      <w:r w:rsidR="009D4A85" w:rsidRPr="0095276B">
        <w:t>l</w:t>
      </w:r>
      <w:r>
        <w:t>’</w:t>
      </w:r>
      <w:r w:rsidR="009D4A85" w:rsidRPr="0095276B">
        <w:t>avais prévu</w:t>
      </w:r>
      <w:r>
        <w:t>.</w:t>
      </w:r>
    </w:p>
    <w:p w14:paraId="37B45FA8" w14:textId="77777777" w:rsidR="006455E5" w:rsidRDefault="006455E5" w:rsidP="002666CE">
      <w:r>
        <w:t>— </w:t>
      </w:r>
      <w:r w:rsidR="009D4A85" w:rsidRPr="0095276B">
        <w:t>Hé</w:t>
      </w:r>
      <w:r>
        <w:t xml:space="preserve">, </w:t>
      </w:r>
      <w:r w:rsidR="009D4A85" w:rsidRPr="0095276B">
        <w:t>tu causeras demain</w:t>
      </w:r>
      <w:r>
        <w:t xml:space="preserve">. </w:t>
      </w:r>
      <w:r w:rsidR="009D4A85" w:rsidRPr="0095276B">
        <w:t>Grouille</w:t>
      </w:r>
      <w:r>
        <w:t xml:space="preserve">, </w:t>
      </w:r>
      <w:r w:rsidR="009D4A85" w:rsidRPr="0095276B">
        <w:t>qu</w:t>
      </w:r>
      <w:r>
        <w:t>’</w:t>
      </w:r>
      <w:r w:rsidR="009D4A85" w:rsidRPr="0095276B">
        <w:t>on t</w:t>
      </w:r>
      <w:r>
        <w:t>’</w:t>
      </w:r>
      <w:r w:rsidR="009D4A85" w:rsidRPr="0095276B">
        <w:t>dit</w:t>
      </w:r>
      <w:r>
        <w:t>.</w:t>
      </w:r>
    </w:p>
    <w:p w14:paraId="6492C275" w14:textId="77777777" w:rsidR="006455E5" w:rsidRDefault="006455E5" w:rsidP="002666CE">
      <w:r>
        <w:t>— </w:t>
      </w:r>
      <w:r w:rsidR="009D4A85" w:rsidRPr="0095276B">
        <w:t>Paraît qu</w:t>
      </w:r>
      <w:r>
        <w:t>’</w:t>
      </w:r>
      <w:r w:rsidR="009D4A85" w:rsidRPr="0095276B">
        <w:t>ça gagne sous le plancher de la filature</w:t>
      </w:r>
      <w:r>
        <w:t>.</w:t>
      </w:r>
    </w:p>
    <w:p w14:paraId="09C743BE" w14:textId="77777777" w:rsidR="006455E5" w:rsidRDefault="006455E5" w:rsidP="002666CE">
      <w:r>
        <w:lastRenderedPageBreak/>
        <w:t>— </w:t>
      </w:r>
      <w:r w:rsidR="009D4A85" w:rsidRPr="0095276B">
        <w:t>Ha</w:t>
      </w:r>
      <w:r>
        <w:t xml:space="preserve"> ! </w:t>
      </w:r>
      <w:r w:rsidR="009D4A85" w:rsidRPr="0095276B">
        <w:t>faites place</w:t>
      </w:r>
      <w:r>
        <w:t xml:space="preserve">, </w:t>
      </w:r>
      <w:r w:rsidR="009D4A85" w:rsidRPr="0095276B">
        <w:t>vous autres</w:t>
      </w:r>
      <w:r>
        <w:t xml:space="preserve">. </w:t>
      </w:r>
      <w:r w:rsidR="009D4A85" w:rsidRPr="0095276B">
        <w:t>La chaîne</w:t>
      </w:r>
      <w:r>
        <w:t> !</w:t>
      </w:r>
    </w:p>
    <w:p w14:paraId="5D9B8AC1" w14:textId="77777777" w:rsidR="006455E5" w:rsidRDefault="006455E5" w:rsidP="002666CE">
      <w:r>
        <w:t>— </w:t>
      </w:r>
      <w:r w:rsidR="009D4A85" w:rsidRPr="0095276B">
        <w:t>Hong-Kong</w:t>
      </w:r>
      <w:r>
        <w:t xml:space="preserve">, </w:t>
      </w:r>
      <w:r w:rsidR="009D4A85" w:rsidRPr="0095276B">
        <w:t>Hong-Kong</w:t>
      </w:r>
      <w:r>
        <w:t>…</w:t>
      </w:r>
    </w:p>
    <w:p w14:paraId="7A7FE090" w14:textId="77777777" w:rsidR="006455E5" w:rsidRDefault="006455E5" w:rsidP="002666CE">
      <w:r>
        <w:t>— </w:t>
      </w:r>
      <w:proofErr w:type="spellStart"/>
      <w:r w:rsidR="009D4A85" w:rsidRPr="0095276B">
        <w:t>Hé</w:t>
      </w:r>
      <w:proofErr w:type="spellEnd"/>
      <w:r w:rsidR="009D4A85" w:rsidRPr="0095276B">
        <w:t xml:space="preserve"> bien</w:t>
      </w:r>
      <w:r>
        <w:t xml:space="preserve"> ! </w:t>
      </w:r>
      <w:r w:rsidR="009D4A85" w:rsidRPr="0095276B">
        <w:t>mon capitaine</w:t>
      </w:r>
      <w:r>
        <w:t> ?</w:t>
      </w:r>
    </w:p>
    <w:p w14:paraId="4E66C999" w14:textId="77777777" w:rsidR="006455E5" w:rsidRDefault="006455E5" w:rsidP="002666CE">
      <w:r>
        <w:t>— </w:t>
      </w:r>
      <w:r w:rsidR="009D4A85" w:rsidRPr="0095276B">
        <w:rPr>
          <w:rFonts w:eastAsia="Georgia" w:cs="Georgia"/>
        </w:rPr>
        <w:t>E</w:t>
      </w:r>
      <w:r w:rsidR="009D4A85" w:rsidRPr="0095276B">
        <w:t>h bien</w:t>
      </w:r>
      <w:r>
        <w:t xml:space="preserve"> ! </w:t>
      </w:r>
      <w:r w:rsidR="009D4A85" w:rsidRPr="0095276B">
        <w:t xml:space="preserve">mon pauvre </w:t>
      </w:r>
      <w:proofErr w:type="spellStart"/>
      <w:r w:rsidR="009D4A85" w:rsidRPr="0095276B">
        <w:t>Lefombère</w:t>
      </w:r>
      <w:proofErr w:type="spellEnd"/>
      <w:r>
        <w:t xml:space="preserve">, </w:t>
      </w:r>
      <w:r w:rsidR="009D4A85" w:rsidRPr="0095276B">
        <w:t>et Madame</w:t>
      </w:r>
      <w:r>
        <w:t> ?</w:t>
      </w:r>
    </w:p>
    <w:p w14:paraId="2F0CB96A" w14:textId="77777777" w:rsidR="006455E5" w:rsidRDefault="006455E5" w:rsidP="002666CE">
      <w:r>
        <w:t>— </w:t>
      </w:r>
      <w:r w:rsidR="009D4A85" w:rsidRPr="0095276B">
        <w:t>Je l</w:t>
      </w:r>
      <w:r>
        <w:t>’</w:t>
      </w:r>
      <w:r w:rsidR="009D4A85" w:rsidRPr="0095276B">
        <w:t>ai fait rentrer avec mes filles</w:t>
      </w:r>
      <w:r>
        <w:t xml:space="preserve">, </w:t>
      </w:r>
      <w:r w:rsidR="009D4A85" w:rsidRPr="0095276B">
        <w:t>puisque vous me cert</w:t>
      </w:r>
      <w:r w:rsidR="009D4A85" w:rsidRPr="0095276B">
        <w:t>i</w:t>
      </w:r>
      <w:r w:rsidR="009D4A85" w:rsidRPr="0095276B">
        <w:t>fiez que la maison</w:t>
      </w:r>
      <w:r>
        <w:t>…</w:t>
      </w:r>
    </w:p>
    <w:p w14:paraId="15860F30" w14:textId="77777777" w:rsidR="006455E5" w:rsidRDefault="006455E5" w:rsidP="002666CE">
      <w:r>
        <w:t>— </w:t>
      </w:r>
      <w:r w:rsidR="009D4A85" w:rsidRPr="0095276B">
        <w:t>Pas de danger de ce côté-là</w:t>
      </w:r>
      <w:r>
        <w:t xml:space="preserve">. </w:t>
      </w:r>
      <w:r w:rsidR="009D4A85" w:rsidRPr="0095276B">
        <w:t>Mais</w:t>
      </w:r>
      <w:r>
        <w:t xml:space="preserve">, </w:t>
      </w:r>
      <w:r w:rsidR="009D4A85" w:rsidRPr="0095276B">
        <w:t>dites-moi donc</w:t>
      </w:r>
      <w:r>
        <w:t xml:space="preserve">, </w:t>
      </w:r>
      <w:r w:rsidR="009D4A85" w:rsidRPr="0095276B">
        <w:t>hem</w:t>
      </w:r>
      <w:r>
        <w:t xml:space="preserve"> ! </w:t>
      </w:r>
      <w:r w:rsidR="009D4A85" w:rsidRPr="0095276B">
        <w:t>assuré</w:t>
      </w:r>
      <w:r>
        <w:t> ?</w:t>
      </w:r>
    </w:p>
    <w:p w14:paraId="76799376" w14:textId="77777777" w:rsidR="006455E5" w:rsidRDefault="006455E5" w:rsidP="002666CE">
      <w:r>
        <w:t>— </w:t>
      </w:r>
      <w:r w:rsidR="009D4A85" w:rsidRPr="0095276B">
        <w:t>Oui</w:t>
      </w:r>
      <w:r>
        <w:t>.</w:t>
      </w:r>
    </w:p>
    <w:p w14:paraId="744D8330" w14:textId="77777777" w:rsidR="006455E5" w:rsidRDefault="006455E5" w:rsidP="002666CE">
      <w:r>
        <w:t>— </w:t>
      </w:r>
      <w:r w:rsidR="009D4A85" w:rsidRPr="0095276B">
        <w:t>Ah</w:t>
      </w:r>
      <w:r>
        <w:t xml:space="preserve"> ! </w:t>
      </w:r>
      <w:r w:rsidR="009D4A85" w:rsidRPr="0095276B">
        <w:t>M</w:t>
      </w:r>
      <w:r>
        <w:t>’</w:t>
      </w:r>
      <w:r w:rsidR="009D4A85" w:rsidRPr="0095276B">
        <w:t>enlevez un poids</w:t>
      </w:r>
      <w:r>
        <w:t xml:space="preserve">. </w:t>
      </w:r>
      <w:r w:rsidR="009D4A85" w:rsidRPr="0095276B">
        <w:t>Mais</w:t>
      </w:r>
      <w:r>
        <w:t xml:space="preserve">, </w:t>
      </w:r>
      <w:r w:rsidR="009D4A85" w:rsidRPr="0095276B">
        <w:t>hem</w:t>
      </w:r>
      <w:r>
        <w:t xml:space="preserve"> ! </w:t>
      </w:r>
      <w:r w:rsidR="009D4A85" w:rsidRPr="0095276B">
        <w:t>sait-on</w:t>
      </w:r>
      <w:r>
        <w:t xml:space="preserve">, </w:t>
      </w:r>
      <w:r w:rsidR="009D4A85" w:rsidRPr="0095276B">
        <w:t>savez-vous comment</w:t>
      </w:r>
      <w:r>
        <w:t xml:space="preserve">, </w:t>
      </w:r>
      <w:r w:rsidR="009D4A85" w:rsidRPr="0095276B">
        <w:t>hem</w:t>
      </w:r>
      <w:r>
        <w:t xml:space="preserve"> ! </w:t>
      </w:r>
      <w:r w:rsidR="009D4A85" w:rsidRPr="0095276B">
        <w:t>le feu</w:t>
      </w:r>
      <w:r>
        <w:t>…</w:t>
      </w:r>
    </w:p>
    <w:p w14:paraId="34C4D666" w14:textId="5D99D004" w:rsidR="006455E5" w:rsidRDefault="006455E5" w:rsidP="002666CE">
      <w:r>
        <w:t>— </w:t>
      </w:r>
      <w:r w:rsidR="009D4A85" w:rsidRPr="0095276B">
        <w:t>Mon cher capitaine</w:t>
      </w:r>
      <w:r>
        <w:t xml:space="preserve">, </w:t>
      </w:r>
      <w:r w:rsidR="009D4A85" w:rsidRPr="0095276B">
        <w:t>je ne sais rien</w:t>
      </w:r>
      <w:r>
        <w:t xml:space="preserve">, </w:t>
      </w:r>
      <w:r w:rsidR="009D4A85" w:rsidRPr="0095276B">
        <w:t>rien</w:t>
      </w:r>
      <w:r>
        <w:t xml:space="preserve">, </w:t>
      </w:r>
      <w:r w:rsidR="009D4A85" w:rsidRPr="0095276B">
        <w:t>rien</w:t>
      </w:r>
      <w:r>
        <w:t xml:space="preserve"> », </w:t>
      </w:r>
      <w:r w:rsidR="009D4A85" w:rsidRPr="0095276B">
        <w:t xml:space="preserve">répond </w:t>
      </w:r>
      <w:r>
        <w:t>M. </w:t>
      </w:r>
      <w:proofErr w:type="spellStart"/>
      <w:r w:rsidR="009D4A85" w:rsidRPr="0095276B">
        <w:t>Lefombère</w:t>
      </w:r>
      <w:proofErr w:type="spellEnd"/>
      <w:r w:rsidR="009D4A85" w:rsidRPr="0095276B">
        <w:t xml:space="preserve"> à voix très haute</w:t>
      </w:r>
      <w:r>
        <w:t>. « </w:t>
      </w:r>
      <w:r w:rsidR="009D4A85" w:rsidRPr="0095276B">
        <w:t>J</w:t>
      </w:r>
      <w:r>
        <w:t>’</w:t>
      </w:r>
      <w:r w:rsidR="009D4A85" w:rsidRPr="0095276B">
        <w:t>étais assuré</w:t>
      </w:r>
      <w:r>
        <w:t xml:space="preserve">, </w:t>
      </w:r>
      <w:r w:rsidR="009D4A85" w:rsidRPr="0095276B">
        <w:t>mais mes affa</w:t>
      </w:r>
      <w:r w:rsidR="009D4A85" w:rsidRPr="0095276B">
        <w:t>i</w:t>
      </w:r>
      <w:r w:rsidR="009D4A85" w:rsidRPr="0095276B">
        <w:t>res allaient bien</w:t>
      </w:r>
      <w:r>
        <w:t xml:space="preserve">, </w:t>
      </w:r>
      <w:r w:rsidR="009D4A85" w:rsidRPr="0095276B">
        <w:t>et je vous autorise à publier que ce n</w:t>
      </w:r>
      <w:r>
        <w:t>’</w:t>
      </w:r>
      <w:r w:rsidR="009D4A85" w:rsidRPr="0095276B">
        <w:t>est pas moi qui ai mis le</w:t>
      </w:r>
      <w:r>
        <w:t>…</w:t>
      </w:r>
    </w:p>
    <w:p w14:paraId="65892EBA" w14:textId="5CAEB0E3" w:rsidR="002666CE" w:rsidRDefault="006455E5" w:rsidP="002666CE">
      <w:r>
        <w:t>— </w:t>
      </w:r>
      <w:r w:rsidR="009D4A85" w:rsidRPr="0095276B">
        <w:t>Voyons</w:t>
      </w:r>
      <w:r>
        <w:t xml:space="preserve">, </w:t>
      </w:r>
      <w:r w:rsidR="009D4A85" w:rsidRPr="0095276B">
        <w:t>voyons</w:t>
      </w:r>
      <w:r>
        <w:t xml:space="preserve">, </w:t>
      </w:r>
      <w:r w:rsidR="009D4A85" w:rsidRPr="0095276B">
        <w:t>mon cher</w:t>
      </w:r>
      <w:r>
        <w:t xml:space="preserve">, </w:t>
      </w:r>
      <w:r w:rsidR="009D4A85" w:rsidRPr="0095276B">
        <w:t>vous vous méprenez</w:t>
      </w:r>
      <w:r>
        <w:t xml:space="preserve">, </w:t>
      </w:r>
      <w:r w:rsidR="009D4A85" w:rsidRPr="0095276B">
        <w:t>qui so</w:t>
      </w:r>
      <w:r w:rsidR="009D4A85" w:rsidRPr="0095276B">
        <w:t>n</w:t>
      </w:r>
      <w:r w:rsidR="009D4A85" w:rsidRPr="0095276B">
        <w:t>gerait</w:t>
      </w:r>
      <w:r>
        <w:t> ?… »</w:t>
      </w:r>
    </w:p>
    <w:p w14:paraId="0890CA50" w14:textId="2D5AE3A6" w:rsidR="006455E5" w:rsidRDefault="006455E5" w:rsidP="002666CE">
      <w:r>
        <w:rPr>
          <w:rFonts w:eastAsia="Georgia" w:cs="Georgia"/>
        </w:rPr>
        <w:t xml:space="preserve">« … </w:t>
      </w:r>
      <w:r w:rsidR="009D4A85" w:rsidRPr="0095276B">
        <w:t xml:space="preserve">Ce pauvre </w:t>
      </w:r>
      <w:proofErr w:type="spellStart"/>
      <w:r w:rsidR="009D4A85" w:rsidRPr="0095276B">
        <w:t>Lefombère</w:t>
      </w:r>
      <w:proofErr w:type="spellEnd"/>
      <w:r w:rsidR="009D4A85" w:rsidRPr="0095276B">
        <w:t xml:space="preserve"> est dans un état nerveux e</w:t>
      </w:r>
      <w:r w:rsidR="009D4A85" w:rsidRPr="0095276B">
        <w:t>f</w:t>
      </w:r>
      <w:r w:rsidR="009D4A85" w:rsidRPr="0095276B">
        <w:t>frayant</w:t>
      </w:r>
      <w:r>
        <w:t xml:space="preserve"> », </w:t>
      </w:r>
      <w:r w:rsidR="009D4A85" w:rsidRPr="0095276B">
        <w:t xml:space="preserve">confie le capitaine à </w:t>
      </w:r>
      <w:r>
        <w:t>M. </w:t>
      </w:r>
      <w:proofErr w:type="spellStart"/>
      <w:r w:rsidR="009D4A85" w:rsidRPr="0095276B">
        <w:t>Lorilleux</w:t>
      </w:r>
      <w:proofErr w:type="spellEnd"/>
      <w:r>
        <w:t>.</w:t>
      </w:r>
    </w:p>
    <w:p w14:paraId="709FDA19" w14:textId="77777777" w:rsidR="006455E5" w:rsidRDefault="006455E5" w:rsidP="002666CE">
      <w:r>
        <w:rPr>
          <w:rFonts w:eastAsia="Georgia" w:cs="Georgia"/>
        </w:rPr>
        <w:t>« </w:t>
      </w:r>
      <w:r w:rsidR="009D4A85" w:rsidRPr="0095276B">
        <w:t>D</w:t>
      </w:r>
      <w:r>
        <w:t>’</w:t>
      </w:r>
      <w:r w:rsidR="009D4A85" w:rsidRPr="0095276B">
        <w:t>autant plus qu</w:t>
      </w:r>
      <w:r>
        <w:t>’</w:t>
      </w:r>
      <w:r w:rsidR="009D4A85" w:rsidRPr="0095276B">
        <w:t>il se domine</w:t>
      </w:r>
      <w:r>
        <w:t xml:space="preserve">. </w:t>
      </w:r>
      <w:r w:rsidR="009D4A85" w:rsidRPr="0095276B">
        <w:t>Regardez-le</w:t>
      </w:r>
      <w:r>
        <w:t xml:space="preserve">. </w:t>
      </w:r>
      <w:r w:rsidR="009D4A85" w:rsidRPr="0095276B">
        <w:t>De l</w:t>
      </w:r>
      <w:r>
        <w:t>’</w:t>
      </w:r>
      <w:r w:rsidR="009D4A85" w:rsidRPr="0095276B">
        <w:t>allure</w:t>
      </w:r>
      <w:r>
        <w:t xml:space="preserve">, </w:t>
      </w:r>
      <w:r w:rsidR="009D4A85" w:rsidRPr="0095276B">
        <w:t>incontestablement</w:t>
      </w:r>
      <w:r>
        <w:t>.</w:t>
      </w:r>
    </w:p>
    <w:p w14:paraId="013DEED3" w14:textId="77777777" w:rsidR="006455E5" w:rsidRDefault="006455E5" w:rsidP="002666CE">
      <w:r>
        <w:t>— </w:t>
      </w:r>
      <w:r w:rsidR="009D4A85" w:rsidRPr="0095276B">
        <w:t>Hong-Kong</w:t>
      </w:r>
      <w:r>
        <w:t xml:space="preserve">, </w:t>
      </w:r>
      <w:r w:rsidR="009D4A85" w:rsidRPr="0095276B">
        <w:t>Hong-Kong</w:t>
      </w:r>
      <w:r>
        <w:t>…</w:t>
      </w:r>
    </w:p>
    <w:p w14:paraId="54DDF271" w14:textId="77777777" w:rsidR="006455E5" w:rsidRDefault="006455E5" w:rsidP="002666CE">
      <w:r>
        <w:t>— </w:t>
      </w:r>
      <w:r w:rsidR="009D4A85" w:rsidRPr="0095276B">
        <w:t>Quel désastre</w:t>
      </w:r>
      <w:r>
        <w:t xml:space="preserve">, </w:t>
      </w:r>
      <w:r w:rsidR="009D4A85" w:rsidRPr="0095276B">
        <w:t>aussi</w:t>
      </w:r>
      <w:r>
        <w:t> !</w:t>
      </w:r>
    </w:p>
    <w:p w14:paraId="6E91CFFF" w14:textId="77777777" w:rsidR="006455E5" w:rsidRDefault="006455E5" w:rsidP="002666CE">
      <w:r>
        <w:t>— </w:t>
      </w:r>
      <w:r w:rsidR="009D4A85" w:rsidRPr="0095276B">
        <w:t>Dites-moi</w:t>
      </w:r>
      <w:r>
        <w:t xml:space="preserve">, </w:t>
      </w:r>
      <w:r w:rsidR="009D4A85" w:rsidRPr="0095276B">
        <w:t>capitaine</w:t>
      </w:r>
      <w:r>
        <w:t xml:space="preserve">, </w:t>
      </w:r>
      <w:r w:rsidR="009D4A85" w:rsidRPr="0095276B">
        <w:t>on suppose toujours bien que c</w:t>
      </w:r>
      <w:r>
        <w:t>’</w:t>
      </w:r>
      <w:r w:rsidR="009D4A85" w:rsidRPr="0095276B">
        <w:t>est ce veilleur</w:t>
      </w:r>
      <w:r>
        <w:t>…</w:t>
      </w:r>
    </w:p>
    <w:p w14:paraId="52AD13C0" w14:textId="61AABFED" w:rsidR="002666CE" w:rsidRDefault="006455E5" w:rsidP="002666CE">
      <w:r>
        <w:lastRenderedPageBreak/>
        <w:t>— </w:t>
      </w:r>
      <w:r w:rsidR="009D4A85" w:rsidRPr="0095276B">
        <w:t>Est-ce que je sais</w:t>
      </w:r>
      <w:r>
        <w:t xml:space="preserve"> ? </w:t>
      </w:r>
      <w:r w:rsidR="009D4A85" w:rsidRPr="0095276B">
        <w:t>Les foins étaient humides et un peu fermentés</w:t>
      </w:r>
      <w:r>
        <w:t xml:space="preserve">. </w:t>
      </w:r>
      <w:r w:rsidR="009D4A85" w:rsidRPr="0095276B">
        <w:t>Le feu a dû couver quelque temps</w:t>
      </w:r>
      <w:r>
        <w:t xml:space="preserve">. </w:t>
      </w:r>
      <w:r w:rsidR="009D4A85" w:rsidRPr="0095276B">
        <w:t>Ce veilleur est un criminel</w:t>
      </w:r>
      <w:r>
        <w:t xml:space="preserve">. </w:t>
      </w:r>
      <w:r w:rsidR="009D4A85" w:rsidRPr="0095276B">
        <w:t>Si le foyer avait été signalé une demi-heure plus tôt</w:t>
      </w:r>
      <w:r>
        <w:t xml:space="preserve">, </w:t>
      </w:r>
      <w:r w:rsidR="009D4A85" w:rsidRPr="0095276B">
        <w:t>deux seaux d</w:t>
      </w:r>
      <w:r>
        <w:t>’</w:t>
      </w:r>
      <w:r w:rsidR="009D4A85" w:rsidRPr="0095276B">
        <w:t>eau l</w:t>
      </w:r>
      <w:r>
        <w:t>’</w:t>
      </w:r>
      <w:r w:rsidR="009D4A85" w:rsidRPr="0095276B">
        <w:t>auraient noyé</w:t>
      </w:r>
      <w:r>
        <w:t>. »</w:t>
      </w:r>
    </w:p>
    <w:p w14:paraId="7A0F5D68" w14:textId="2198C9AC" w:rsidR="006455E5" w:rsidRDefault="009D4A85" w:rsidP="002666CE">
      <w:r w:rsidRPr="0095276B">
        <w:t xml:space="preserve">Un mouvement de </w:t>
      </w:r>
      <w:r w:rsidR="006455E5">
        <w:t>M. </w:t>
      </w:r>
      <w:proofErr w:type="spellStart"/>
      <w:r w:rsidRPr="0095276B">
        <w:t>Lorilleux</w:t>
      </w:r>
      <w:proofErr w:type="spellEnd"/>
      <w:r w:rsidRPr="0095276B">
        <w:t xml:space="preserve"> fait se tourner le capitaine</w:t>
      </w:r>
      <w:r w:rsidR="006455E5">
        <w:t xml:space="preserve">. </w:t>
      </w:r>
      <w:r w:rsidRPr="0095276B">
        <w:t>À deux pas de lui</w:t>
      </w:r>
      <w:r w:rsidR="006455E5">
        <w:t xml:space="preserve">, </w:t>
      </w:r>
      <w:r w:rsidRPr="0095276B">
        <w:t>et le regardant</w:t>
      </w:r>
      <w:r w:rsidR="006455E5">
        <w:t xml:space="preserve">, </w:t>
      </w:r>
      <w:r w:rsidRPr="0095276B">
        <w:t>se tient une haute figure dont l</w:t>
      </w:r>
      <w:r w:rsidR="006455E5">
        <w:t>’</w:t>
      </w:r>
      <w:r w:rsidRPr="0095276B">
        <w:t>ampleur et l</w:t>
      </w:r>
      <w:r w:rsidR="006455E5">
        <w:t>’</w:t>
      </w:r>
      <w:r w:rsidRPr="0095276B">
        <w:t>immobilité relèvent de l</w:t>
      </w:r>
      <w:r w:rsidR="006455E5">
        <w:t>’</w:t>
      </w:r>
      <w:r w:rsidRPr="0095276B">
        <w:t>hallucination</w:t>
      </w:r>
      <w:r w:rsidR="006455E5">
        <w:t xml:space="preserve">. </w:t>
      </w:r>
      <w:r w:rsidRPr="0095276B">
        <w:t>L</w:t>
      </w:r>
      <w:r w:rsidR="006455E5">
        <w:t>’</w:t>
      </w:r>
      <w:r w:rsidRPr="0095276B">
        <w:t>angoisse</w:t>
      </w:r>
      <w:r w:rsidR="006455E5">
        <w:t xml:space="preserve">, </w:t>
      </w:r>
      <w:r w:rsidRPr="0095276B">
        <w:t>le mépris et la provocation occupent le centre de cette face</w:t>
      </w:r>
      <w:r w:rsidR="006455E5">
        <w:t xml:space="preserve">. </w:t>
      </w:r>
      <w:r w:rsidRPr="0095276B">
        <w:t>Le reflet de l</w:t>
      </w:r>
      <w:r w:rsidR="006455E5">
        <w:t>’</w:t>
      </w:r>
      <w:r w:rsidRPr="0095276B">
        <w:t>incendie glisse en rougeoyant sur la convexité de deux yeux injectés de sang et violemment enchâssés dans les labours de la chair</w:t>
      </w:r>
      <w:r w:rsidR="006455E5">
        <w:t>.</w:t>
      </w:r>
    </w:p>
    <w:p w14:paraId="4285C5A4" w14:textId="53A1A7D9" w:rsidR="006455E5" w:rsidRDefault="009D4A85" w:rsidP="002666CE">
      <w:r w:rsidRPr="0095276B">
        <w:t>Le capitaine fait un salut assez raide</w:t>
      </w:r>
      <w:r w:rsidR="006455E5">
        <w:t>. M. </w:t>
      </w:r>
      <w:r w:rsidRPr="0095276B">
        <w:t>Hippolyte se met en marche</w:t>
      </w:r>
      <w:r w:rsidR="006455E5">
        <w:t xml:space="preserve">, </w:t>
      </w:r>
      <w:r w:rsidRPr="0095276B">
        <w:t>et</w:t>
      </w:r>
      <w:r w:rsidR="006455E5">
        <w:t xml:space="preserve">, </w:t>
      </w:r>
      <w:r w:rsidRPr="0095276B">
        <w:t>sans répondre au salut</w:t>
      </w:r>
      <w:r w:rsidR="006455E5">
        <w:t xml:space="preserve">, </w:t>
      </w:r>
      <w:r w:rsidRPr="0095276B">
        <w:t>sans cesser de tenir l</w:t>
      </w:r>
      <w:r w:rsidR="006455E5">
        <w:t>’</w:t>
      </w:r>
      <w:r w:rsidRPr="0095276B">
        <w:t>off</w:t>
      </w:r>
      <w:r w:rsidRPr="0095276B">
        <w:t>i</w:t>
      </w:r>
      <w:r w:rsidRPr="0095276B">
        <w:t>cier sous son regard de nocturne</w:t>
      </w:r>
      <w:r w:rsidR="006455E5">
        <w:t xml:space="preserve">, </w:t>
      </w:r>
      <w:r w:rsidRPr="0095276B">
        <w:t>passe</w:t>
      </w:r>
      <w:r w:rsidR="006455E5">
        <w:t xml:space="preserve">, </w:t>
      </w:r>
      <w:r w:rsidRPr="0095276B">
        <w:t>suivi de son frère</w:t>
      </w:r>
      <w:r w:rsidR="006455E5">
        <w:t xml:space="preserve">, </w:t>
      </w:r>
      <w:r w:rsidRPr="0095276B">
        <w:t>non moins impénétrable</w:t>
      </w:r>
      <w:r w:rsidR="006455E5">
        <w:t xml:space="preserve">. </w:t>
      </w:r>
      <w:r w:rsidRPr="0095276B">
        <w:t>La foule s</w:t>
      </w:r>
      <w:r w:rsidR="006455E5">
        <w:t>’</w:t>
      </w:r>
      <w:r w:rsidRPr="0095276B">
        <w:t>ouvre devant eux avec une sorte de respect</w:t>
      </w:r>
      <w:r w:rsidR="006455E5">
        <w:t>.</w:t>
      </w:r>
    </w:p>
    <w:p w14:paraId="7D005030" w14:textId="77777777" w:rsidR="006455E5" w:rsidRDefault="006455E5" w:rsidP="002666CE">
      <w:r>
        <w:t>« </w:t>
      </w:r>
      <w:r w:rsidR="009D4A85" w:rsidRPr="0095276B">
        <w:t>Sale tête</w:t>
      </w:r>
      <w:r>
        <w:t>, »</w:t>
      </w:r>
      <w:r w:rsidR="009D4A85" w:rsidRPr="0095276B">
        <w:t xml:space="preserve"> murmure le capitaine</w:t>
      </w:r>
      <w:r>
        <w:t>.</w:t>
      </w:r>
    </w:p>
    <w:p w14:paraId="63CEDC5B" w14:textId="51FADB16" w:rsidR="002666CE" w:rsidRDefault="006455E5" w:rsidP="002666CE">
      <w:r>
        <w:rPr>
          <w:rFonts w:eastAsia="Georgia" w:cs="Georgia"/>
        </w:rPr>
        <w:t>« </w:t>
      </w:r>
      <w:r w:rsidR="009D4A85" w:rsidRPr="0095276B">
        <w:t>Oui</w:t>
      </w:r>
      <w:r>
        <w:t xml:space="preserve">, </w:t>
      </w:r>
      <w:r w:rsidR="009D4A85" w:rsidRPr="0095276B">
        <w:t>oui</w:t>
      </w:r>
      <w:r>
        <w:t xml:space="preserve"> », </w:t>
      </w:r>
      <w:r w:rsidR="009D4A85" w:rsidRPr="0095276B">
        <w:t xml:space="preserve">répond </w:t>
      </w:r>
      <w:r>
        <w:t>M. </w:t>
      </w:r>
      <w:proofErr w:type="spellStart"/>
      <w:r w:rsidR="009D4A85" w:rsidRPr="0095276B">
        <w:t>Lorilleux</w:t>
      </w:r>
      <w:proofErr w:type="spellEnd"/>
      <w:r w:rsidR="009D4A85" w:rsidRPr="0095276B">
        <w:t xml:space="preserve"> sans conviction</w:t>
      </w:r>
      <w:r>
        <w:t> ; « </w:t>
      </w:r>
      <w:r w:rsidR="009D4A85" w:rsidRPr="0095276B">
        <w:t>mais deux hommes diablement forts</w:t>
      </w:r>
      <w:r>
        <w:t>. »</w:t>
      </w:r>
    </w:p>
    <w:p w14:paraId="00FBE329" w14:textId="77777777" w:rsidR="006455E5" w:rsidRDefault="009D4A85" w:rsidP="002666CE">
      <w:r w:rsidRPr="0095276B">
        <w:t>À ce moment</w:t>
      </w:r>
      <w:r w:rsidR="006455E5">
        <w:t xml:space="preserve">, </w:t>
      </w:r>
      <w:r w:rsidRPr="0095276B">
        <w:t>Joseph sort pour la cinquième fois de l</w:t>
      </w:r>
      <w:r w:rsidR="006455E5">
        <w:t>’</w:t>
      </w:r>
      <w:r w:rsidRPr="0095276B">
        <w:t>usine en feu</w:t>
      </w:r>
      <w:r w:rsidR="006455E5">
        <w:t xml:space="preserve">. </w:t>
      </w:r>
      <w:r w:rsidRPr="0095276B">
        <w:t>L</w:t>
      </w:r>
      <w:r w:rsidR="006455E5">
        <w:t>’</w:t>
      </w:r>
      <w:r w:rsidRPr="0095276B">
        <w:t>eau dont on l</w:t>
      </w:r>
      <w:r w:rsidR="006455E5">
        <w:t>’</w:t>
      </w:r>
      <w:r w:rsidRPr="0095276B">
        <w:t>a inondé</w:t>
      </w:r>
      <w:r w:rsidR="006455E5">
        <w:t xml:space="preserve">, </w:t>
      </w:r>
      <w:r w:rsidRPr="0095276B">
        <w:t>avant qu</w:t>
      </w:r>
      <w:r w:rsidR="006455E5">
        <w:t>’</w:t>
      </w:r>
      <w:r w:rsidRPr="0095276B">
        <w:t>il y rentre</w:t>
      </w:r>
      <w:r w:rsidR="006455E5">
        <w:t xml:space="preserve">, </w:t>
      </w:r>
      <w:r w:rsidRPr="0095276B">
        <w:t>fume sur ses épaules</w:t>
      </w:r>
      <w:r w:rsidR="006455E5">
        <w:t xml:space="preserve">. </w:t>
      </w:r>
      <w:r w:rsidRPr="0095276B">
        <w:t>Il porte sans plier cinq gros registres dont sifflent et s</w:t>
      </w:r>
      <w:r w:rsidR="006455E5">
        <w:t>’</w:t>
      </w:r>
      <w:r w:rsidRPr="0095276B">
        <w:t>effritent les coins carbonisés</w:t>
      </w:r>
      <w:r w:rsidR="006455E5">
        <w:t>.</w:t>
      </w:r>
    </w:p>
    <w:p w14:paraId="54E17262" w14:textId="4DBF8EF2" w:rsidR="006455E5" w:rsidRDefault="009D4A85" w:rsidP="002666CE">
      <w:r w:rsidRPr="0095276B">
        <w:t>On se précipite vers lui</w:t>
      </w:r>
      <w:r w:rsidR="006455E5">
        <w:t xml:space="preserve">. </w:t>
      </w:r>
      <w:r w:rsidRPr="0095276B">
        <w:t>Le ciré et les serviettes lui sont a</w:t>
      </w:r>
      <w:r w:rsidRPr="0095276B">
        <w:t>r</w:t>
      </w:r>
      <w:r w:rsidRPr="0095276B">
        <w:t>rachés</w:t>
      </w:r>
      <w:r w:rsidR="006455E5">
        <w:t xml:space="preserve">. </w:t>
      </w:r>
      <w:r w:rsidRPr="0095276B">
        <w:t>On ne voit d</w:t>
      </w:r>
      <w:r w:rsidR="006455E5">
        <w:t>’</w:t>
      </w:r>
      <w:r w:rsidRPr="0095276B">
        <w:t>abord qu</w:t>
      </w:r>
      <w:r w:rsidR="006455E5">
        <w:t>’</w:t>
      </w:r>
      <w:r w:rsidRPr="0095276B">
        <w:t>une tête de mort</w:t>
      </w:r>
      <w:r w:rsidR="006455E5">
        <w:t xml:space="preserve">. </w:t>
      </w:r>
      <w:r w:rsidRPr="0095276B">
        <w:t>Les plus rappr</w:t>
      </w:r>
      <w:r w:rsidRPr="0095276B">
        <w:t>o</w:t>
      </w:r>
      <w:r w:rsidRPr="0095276B">
        <w:t>chés le croient brûlé jusqu</w:t>
      </w:r>
      <w:r w:rsidR="006455E5">
        <w:t>’</w:t>
      </w:r>
      <w:r w:rsidRPr="0095276B">
        <w:t>à l</w:t>
      </w:r>
      <w:r w:rsidR="006455E5">
        <w:t>’</w:t>
      </w:r>
      <w:r w:rsidRPr="0095276B">
        <w:t>os</w:t>
      </w:r>
      <w:r w:rsidR="006455E5">
        <w:t xml:space="preserve">. </w:t>
      </w:r>
      <w:r w:rsidRPr="0095276B">
        <w:t>Il y en a qui s</w:t>
      </w:r>
      <w:r w:rsidR="006455E5">
        <w:t>’</w:t>
      </w:r>
      <w:r w:rsidRPr="0095276B">
        <w:t>enfuient en criant</w:t>
      </w:r>
      <w:r w:rsidR="006455E5">
        <w:t>. M. </w:t>
      </w:r>
      <w:r w:rsidRPr="0095276B">
        <w:t>Hippolyte arrive précisément pour entendre</w:t>
      </w:r>
      <w:r w:rsidR="006455E5">
        <w:t> :</w:t>
      </w:r>
    </w:p>
    <w:p w14:paraId="5719CA7F" w14:textId="5A464567" w:rsidR="002666CE" w:rsidRDefault="006455E5" w:rsidP="002666CE">
      <w:r>
        <w:rPr>
          <w:rFonts w:eastAsia="Georgia" w:cs="Georgia"/>
        </w:rPr>
        <w:t>« </w:t>
      </w:r>
      <w:r w:rsidR="009D4A85" w:rsidRPr="0095276B">
        <w:t>Ce pauvre monsieur Joseph Simler</w:t>
      </w:r>
      <w:r>
        <w:t xml:space="preserve"> ! </w:t>
      </w:r>
      <w:r w:rsidR="009D4A85" w:rsidRPr="0095276B">
        <w:t>Ah</w:t>
      </w:r>
      <w:r>
        <w:t> ! »</w:t>
      </w:r>
    </w:p>
    <w:p w14:paraId="31EE21B4" w14:textId="77777777" w:rsidR="006455E5" w:rsidRDefault="009D4A85" w:rsidP="002666CE">
      <w:r w:rsidRPr="0095276B">
        <w:lastRenderedPageBreak/>
        <w:t>Et le groupe s</w:t>
      </w:r>
      <w:r w:rsidR="006455E5">
        <w:t>’</w:t>
      </w:r>
      <w:r w:rsidRPr="0095276B">
        <w:t>étant ouvert</w:t>
      </w:r>
      <w:r w:rsidR="006455E5">
        <w:t xml:space="preserve">, </w:t>
      </w:r>
      <w:r w:rsidRPr="0095276B">
        <w:t>il distingue une créature trapue et noirâtre qui protège sa figure avec ses deux mains</w:t>
      </w:r>
      <w:r w:rsidR="006455E5">
        <w:t xml:space="preserve">. </w:t>
      </w:r>
      <w:r w:rsidRPr="0095276B">
        <w:t>Bien que le spectacle soit encore éloigné</w:t>
      </w:r>
      <w:r w:rsidR="006455E5">
        <w:t xml:space="preserve">, </w:t>
      </w:r>
      <w:r w:rsidRPr="0095276B">
        <w:t>un reflet éclaire ces mains</w:t>
      </w:r>
      <w:r w:rsidR="006455E5">
        <w:t xml:space="preserve">, </w:t>
      </w:r>
      <w:r w:rsidRPr="0095276B">
        <w:t>qu</w:t>
      </w:r>
      <w:r w:rsidR="006455E5">
        <w:t>’</w:t>
      </w:r>
      <w:r w:rsidRPr="0095276B">
        <w:t>il connaît grasses</w:t>
      </w:r>
      <w:r w:rsidR="006455E5">
        <w:t xml:space="preserve"> ; </w:t>
      </w:r>
      <w:r w:rsidRPr="0095276B">
        <w:t>elles sont racornies</w:t>
      </w:r>
      <w:r w:rsidR="006455E5">
        <w:t xml:space="preserve">, </w:t>
      </w:r>
      <w:r w:rsidRPr="0095276B">
        <w:t>desséchées</w:t>
      </w:r>
      <w:r w:rsidR="006455E5">
        <w:t xml:space="preserve">, </w:t>
      </w:r>
      <w:r w:rsidRPr="0095276B">
        <w:t>comme ro</w:t>
      </w:r>
      <w:r w:rsidRPr="0095276B">
        <w:t>n</w:t>
      </w:r>
      <w:r w:rsidRPr="0095276B">
        <w:t>gées d</w:t>
      </w:r>
      <w:r w:rsidR="006455E5">
        <w:t>’</w:t>
      </w:r>
      <w:r w:rsidRPr="0095276B">
        <w:t>iode</w:t>
      </w:r>
      <w:r w:rsidR="006455E5">
        <w:t>.</w:t>
      </w:r>
    </w:p>
    <w:p w14:paraId="7FCA606B" w14:textId="77777777" w:rsidR="006455E5" w:rsidRDefault="009D4A85" w:rsidP="002666CE">
      <w:r w:rsidRPr="0095276B">
        <w:t>Une grande silhouette traverse au même instant l</w:t>
      </w:r>
      <w:r w:rsidR="006455E5">
        <w:t>’</w:t>
      </w:r>
      <w:r w:rsidRPr="0095276B">
        <w:t>espace vide</w:t>
      </w:r>
      <w:r w:rsidR="006455E5">
        <w:t xml:space="preserve">, </w:t>
      </w:r>
      <w:r w:rsidRPr="0095276B">
        <w:t>en sautillant par-dessus les flaques et les tas de débris</w:t>
      </w:r>
      <w:r w:rsidR="006455E5">
        <w:t xml:space="preserve"> ; </w:t>
      </w:r>
      <w:r w:rsidRPr="0095276B">
        <w:t>c</w:t>
      </w:r>
      <w:r w:rsidR="006455E5">
        <w:t>’</w:t>
      </w:r>
      <w:r w:rsidRPr="0095276B">
        <w:t xml:space="preserve">est Hector </w:t>
      </w:r>
      <w:proofErr w:type="spellStart"/>
      <w:r w:rsidRPr="0095276B">
        <w:t>Lefombère</w:t>
      </w:r>
      <w:proofErr w:type="spellEnd"/>
      <w:r w:rsidR="006455E5">
        <w:t> :</w:t>
      </w:r>
    </w:p>
    <w:p w14:paraId="46076932" w14:textId="178FB974" w:rsidR="002666CE" w:rsidRDefault="006455E5" w:rsidP="002666CE">
      <w:r>
        <w:t>« </w:t>
      </w:r>
      <w:r w:rsidR="009D4A85" w:rsidRPr="0095276B">
        <w:t>Simler</w:t>
      </w:r>
      <w:r>
        <w:t xml:space="preserve"> ! </w:t>
      </w:r>
      <w:r w:rsidR="009D4A85" w:rsidRPr="0095276B">
        <w:t>Mon cher</w:t>
      </w:r>
      <w:r>
        <w:t xml:space="preserve">, </w:t>
      </w:r>
      <w:r w:rsidR="009D4A85" w:rsidRPr="0095276B">
        <w:t>mon</w:t>
      </w:r>
      <w:r>
        <w:t xml:space="preserve">… </w:t>
      </w:r>
      <w:r w:rsidR="009D4A85" w:rsidRPr="0095276B">
        <w:t>mon ami</w:t>
      </w:r>
      <w:r>
        <w:t> ! »</w:t>
      </w:r>
    </w:p>
    <w:p w14:paraId="20AC2730" w14:textId="2F410826" w:rsidR="006455E5" w:rsidRDefault="009D4A85" w:rsidP="002666CE">
      <w:r w:rsidRPr="0095276B">
        <w:t>Mais rien n</w:t>
      </w:r>
      <w:r w:rsidR="006455E5">
        <w:t>’</w:t>
      </w:r>
      <w:r w:rsidRPr="0095276B">
        <w:t xml:space="preserve">égale le grondement que pousse </w:t>
      </w:r>
      <w:r w:rsidR="006455E5">
        <w:t>M. </w:t>
      </w:r>
      <w:r w:rsidRPr="0095276B">
        <w:t>Hippolyte ni l</w:t>
      </w:r>
      <w:r w:rsidR="006455E5">
        <w:t>’</w:t>
      </w:r>
      <w:r w:rsidRPr="0095276B">
        <w:t>élan que prennent ses jambes enflées par la goutte</w:t>
      </w:r>
      <w:r w:rsidR="006455E5">
        <w:t xml:space="preserve">. </w:t>
      </w:r>
      <w:r w:rsidRPr="0095276B">
        <w:t>Tout lui fait place</w:t>
      </w:r>
      <w:r w:rsidR="006455E5">
        <w:t xml:space="preserve">. </w:t>
      </w:r>
      <w:r w:rsidRPr="0095276B">
        <w:t>Joseph détache ses mains de son visage et les tend en avant tandis qu</w:t>
      </w:r>
      <w:r w:rsidR="006455E5">
        <w:t>’</w:t>
      </w:r>
      <w:r w:rsidRPr="0095276B">
        <w:t>il essaye de sourire</w:t>
      </w:r>
      <w:r w:rsidR="006455E5">
        <w:t xml:space="preserve">. </w:t>
      </w:r>
      <w:r w:rsidRPr="0095276B">
        <w:t>Son visage apparaît mêlé de dartres cuivrées et de plaques de suie</w:t>
      </w:r>
      <w:r w:rsidR="006455E5">
        <w:t>.</w:t>
      </w:r>
    </w:p>
    <w:p w14:paraId="425C05F5" w14:textId="45396119" w:rsidR="006455E5" w:rsidRDefault="009D4A85" w:rsidP="002666CE">
      <w:r w:rsidRPr="0095276B">
        <w:t>Apercevant alors son père</w:t>
      </w:r>
      <w:r w:rsidR="006455E5">
        <w:t xml:space="preserve">, </w:t>
      </w:r>
      <w:r w:rsidRPr="0095276B">
        <w:t>sentant la main d</w:t>
      </w:r>
      <w:r w:rsidR="006455E5">
        <w:t>’</w:t>
      </w:r>
      <w:r w:rsidRPr="0095276B">
        <w:t xml:space="preserve">Hector </w:t>
      </w:r>
      <w:proofErr w:type="spellStart"/>
      <w:r w:rsidRPr="0095276B">
        <w:t>L</w:t>
      </w:r>
      <w:r w:rsidRPr="0095276B">
        <w:t>e</w:t>
      </w:r>
      <w:r w:rsidRPr="0095276B">
        <w:t>fombère</w:t>
      </w:r>
      <w:proofErr w:type="spellEnd"/>
      <w:r w:rsidRPr="0095276B">
        <w:t xml:space="preserve"> qui râpe la sienne</w:t>
      </w:r>
      <w:r w:rsidR="006455E5">
        <w:t xml:space="preserve">, </w:t>
      </w:r>
      <w:r w:rsidRPr="0095276B">
        <w:t xml:space="preserve">voyant converger vers lui </w:t>
      </w:r>
      <w:r w:rsidR="006455E5">
        <w:t>M. </w:t>
      </w:r>
      <w:proofErr w:type="spellStart"/>
      <w:r w:rsidRPr="0095276B">
        <w:t>Lefombère</w:t>
      </w:r>
      <w:proofErr w:type="spellEnd"/>
      <w:r w:rsidR="006455E5">
        <w:t xml:space="preserve">, </w:t>
      </w:r>
      <w:r w:rsidRPr="0095276B">
        <w:t>le capitaine</w:t>
      </w:r>
      <w:r w:rsidR="006455E5">
        <w:t xml:space="preserve">, </w:t>
      </w:r>
      <w:r w:rsidRPr="0095276B">
        <w:t>et les pardessus noirs des officiels</w:t>
      </w:r>
      <w:r w:rsidR="006455E5">
        <w:t xml:space="preserve">, </w:t>
      </w:r>
      <w:r w:rsidRPr="0095276B">
        <w:t>il ne songe plus qu</w:t>
      </w:r>
      <w:r w:rsidR="006455E5">
        <w:t>’</w:t>
      </w:r>
      <w:r w:rsidRPr="0095276B">
        <w:t>à se dérober à toute espèce d</w:t>
      </w:r>
      <w:r w:rsidR="006455E5">
        <w:t>’</w:t>
      </w:r>
      <w:r w:rsidRPr="0095276B">
        <w:t>effusion</w:t>
      </w:r>
      <w:r w:rsidR="006455E5">
        <w:t xml:space="preserve">, </w:t>
      </w:r>
      <w:r w:rsidRPr="0095276B">
        <w:t>par quelque moyen que ce soit</w:t>
      </w:r>
      <w:r w:rsidR="006455E5">
        <w:t>.</w:t>
      </w:r>
    </w:p>
    <w:p w14:paraId="72A134DE" w14:textId="07682B91" w:rsidR="006455E5" w:rsidRDefault="006455E5" w:rsidP="002666CE"/>
    <w:p w14:paraId="1E81F5FE" w14:textId="77777777" w:rsidR="006455E5" w:rsidRDefault="009D4A85" w:rsidP="002666CE">
      <w:r w:rsidRPr="0095276B">
        <w:t>Il est remarquable que</w:t>
      </w:r>
      <w:r w:rsidR="006455E5">
        <w:t xml:space="preserve">, </w:t>
      </w:r>
      <w:r w:rsidRPr="0095276B">
        <w:t>fidèle par instinct à une sorte de symbolisme grossier</w:t>
      </w:r>
      <w:r w:rsidR="006455E5">
        <w:t xml:space="preserve">, </w:t>
      </w:r>
      <w:r w:rsidRPr="0095276B">
        <w:t>l</w:t>
      </w:r>
      <w:r w:rsidR="006455E5">
        <w:t>’</w:t>
      </w:r>
      <w:r w:rsidRPr="0095276B">
        <w:t>industrie ait réservé à l</w:t>
      </w:r>
      <w:r w:rsidR="006455E5">
        <w:t>’</w:t>
      </w:r>
      <w:r w:rsidRPr="0095276B">
        <w:t>appel du travail le signal le plus désespéré qu</w:t>
      </w:r>
      <w:r w:rsidR="006455E5">
        <w:t>’</w:t>
      </w:r>
      <w:r w:rsidRPr="0095276B">
        <w:t>elle ait pu trouver</w:t>
      </w:r>
      <w:r w:rsidR="006455E5">
        <w:t>.</w:t>
      </w:r>
    </w:p>
    <w:p w14:paraId="3AD4F91D" w14:textId="77777777" w:rsidR="006455E5" w:rsidRDefault="009D4A85" w:rsidP="002666CE">
      <w:r w:rsidRPr="0095276B">
        <w:t xml:space="preserve">La sirène des </w:t>
      </w:r>
      <w:r w:rsidRPr="0095276B">
        <w:rPr>
          <w:i/>
          <w:iCs/>
        </w:rPr>
        <w:t>Établissements Simler</w:t>
      </w:r>
      <w:r w:rsidRPr="0095276B">
        <w:t xml:space="preserve"> ne signifia pas aux r</w:t>
      </w:r>
      <w:r w:rsidRPr="0095276B">
        <w:t>e</w:t>
      </w:r>
      <w:r w:rsidRPr="0095276B">
        <w:t>tardataires</w:t>
      </w:r>
      <w:r w:rsidR="006455E5">
        <w:t xml:space="preserve">, </w:t>
      </w:r>
      <w:r w:rsidRPr="0095276B">
        <w:t>le lendemain</w:t>
      </w:r>
      <w:r w:rsidR="006455E5">
        <w:t xml:space="preserve">, </w:t>
      </w:r>
      <w:r w:rsidRPr="0095276B">
        <w:t>lundi</w:t>
      </w:r>
      <w:r w:rsidR="006455E5">
        <w:t xml:space="preserve">, </w:t>
      </w:r>
      <w:r w:rsidRPr="0095276B">
        <w:t>la fermeture des grilles avec une autorité moins inexorable ni plus arrogante qu</w:t>
      </w:r>
      <w:r w:rsidR="006455E5">
        <w:t>’</w:t>
      </w:r>
      <w:r w:rsidRPr="0095276B">
        <w:t>un autre jour</w:t>
      </w:r>
      <w:r w:rsidR="006455E5">
        <w:t>.</w:t>
      </w:r>
    </w:p>
    <w:p w14:paraId="32FDD219" w14:textId="77777777" w:rsidR="006455E5" w:rsidRDefault="009D4A85" w:rsidP="002666CE">
      <w:r w:rsidRPr="0095276B">
        <w:t>Les mèches à huile s</w:t>
      </w:r>
      <w:r w:rsidR="006455E5">
        <w:t>’</w:t>
      </w:r>
      <w:r w:rsidRPr="0095276B">
        <w:t>allumèrent le long des métiers</w:t>
      </w:r>
      <w:r w:rsidR="006455E5">
        <w:t xml:space="preserve">. </w:t>
      </w:r>
      <w:r w:rsidRPr="0095276B">
        <w:t>Le m</w:t>
      </w:r>
      <w:r w:rsidRPr="0095276B">
        <w:t>a</w:t>
      </w:r>
      <w:r w:rsidRPr="0095276B">
        <w:t>tin de novembre n</w:t>
      </w:r>
      <w:r w:rsidR="006455E5">
        <w:t>’</w:t>
      </w:r>
      <w:r w:rsidRPr="0095276B">
        <w:t xml:space="preserve">en devint ni moins crasseux ni moins </w:t>
      </w:r>
      <w:r w:rsidRPr="0095276B">
        <w:lastRenderedPageBreak/>
        <w:t>froid</w:t>
      </w:r>
      <w:r w:rsidR="006455E5">
        <w:t xml:space="preserve">. </w:t>
      </w:r>
      <w:r w:rsidRPr="0095276B">
        <w:t>Guillaume se tenait à son poste</w:t>
      </w:r>
      <w:r w:rsidR="006455E5">
        <w:t xml:space="preserve">, </w:t>
      </w:r>
      <w:r w:rsidRPr="0095276B">
        <w:t>près de l</w:t>
      </w:r>
      <w:r w:rsidR="006455E5">
        <w:t>’</w:t>
      </w:r>
      <w:r w:rsidRPr="0095276B">
        <w:t>entrée</w:t>
      </w:r>
      <w:r w:rsidR="006455E5">
        <w:t xml:space="preserve">. </w:t>
      </w:r>
      <w:r w:rsidRPr="0095276B">
        <w:t>Hippolyte au tissage</w:t>
      </w:r>
      <w:r w:rsidR="006455E5">
        <w:t xml:space="preserve">, </w:t>
      </w:r>
      <w:r w:rsidRPr="0095276B">
        <w:t>Myrtil à la filature</w:t>
      </w:r>
      <w:r w:rsidR="006455E5">
        <w:t>.</w:t>
      </w:r>
    </w:p>
    <w:p w14:paraId="010D1591" w14:textId="7FB6155C" w:rsidR="006455E5" w:rsidRDefault="009D4A85" w:rsidP="002666CE">
      <w:r w:rsidRPr="0095276B">
        <w:t>Il n</w:t>
      </w:r>
      <w:r w:rsidR="006455E5">
        <w:t>’</w:t>
      </w:r>
      <w:r w:rsidRPr="0095276B">
        <w:t>y avait de changé</w:t>
      </w:r>
      <w:r w:rsidR="006455E5">
        <w:t xml:space="preserve">, </w:t>
      </w:r>
      <w:r w:rsidRPr="0095276B">
        <w:t>dans Vendeuvre</w:t>
      </w:r>
      <w:r w:rsidR="006455E5">
        <w:t xml:space="preserve">, </w:t>
      </w:r>
      <w:r w:rsidRPr="0095276B">
        <w:t>qu</w:t>
      </w:r>
      <w:r w:rsidR="006455E5">
        <w:t>’</w:t>
      </w:r>
      <w:r w:rsidRPr="0095276B">
        <w:t>une lamentation de sirène en moins</w:t>
      </w:r>
      <w:r w:rsidR="006455E5">
        <w:t xml:space="preserve">, </w:t>
      </w:r>
      <w:r w:rsidRPr="0095276B">
        <w:t>et trois cents ouvriers qui</w:t>
      </w:r>
      <w:r w:rsidR="006455E5">
        <w:t xml:space="preserve">, </w:t>
      </w:r>
      <w:r w:rsidRPr="0095276B">
        <w:t>réveillés par h</w:t>
      </w:r>
      <w:r w:rsidRPr="0095276B">
        <w:t>a</w:t>
      </w:r>
      <w:r w:rsidRPr="0095276B">
        <w:t>bitude</w:t>
      </w:r>
      <w:r w:rsidR="006455E5">
        <w:t xml:space="preserve">, </w:t>
      </w:r>
      <w:r w:rsidRPr="0095276B">
        <w:t>se demandèrent où ils se procureraient</w:t>
      </w:r>
      <w:r w:rsidR="006455E5">
        <w:t xml:space="preserve">, </w:t>
      </w:r>
      <w:r w:rsidRPr="0095276B">
        <w:t>ce jour-</w:t>
      </w:r>
      <w:r w:rsidR="00EE3F17" w:rsidRPr="0095276B">
        <w:t>l</w:t>
      </w:r>
      <w:r w:rsidR="00EE3F17">
        <w:t>à</w:t>
      </w:r>
      <w:r w:rsidR="006455E5">
        <w:t xml:space="preserve">, </w:t>
      </w:r>
      <w:r w:rsidRPr="0095276B">
        <w:t>et les suivants</w:t>
      </w:r>
      <w:r w:rsidR="006455E5">
        <w:t xml:space="preserve">, </w:t>
      </w:r>
      <w:r w:rsidRPr="0095276B">
        <w:t>le pain de leur vie</w:t>
      </w:r>
      <w:r w:rsidR="006455E5">
        <w:t>.</w:t>
      </w:r>
    </w:p>
    <w:p w14:paraId="3A2D9727" w14:textId="50EF8BB8" w:rsidR="006455E5" w:rsidRDefault="009D4A85" w:rsidP="002666CE">
      <w:r w:rsidRPr="0095276B">
        <w:t>Toutefois vers les dix heures</w:t>
      </w:r>
      <w:r w:rsidR="006455E5">
        <w:t xml:space="preserve">, </w:t>
      </w:r>
      <w:r w:rsidRPr="0095276B">
        <w:t xml:space="preserve">un domestique apporta à </w:t>
      </w:r>
      <w:r w:rsidR="006455E5">
        <w:t>M. </w:t>
      </w:r>
      <w:r w:rsidRPr="0095276B">
        <w:t>Hippolyte un dossier volumineux</w:t>
      </w:r>
      <w:r w:rsidR="006455E5">
        <w:t xml:space="preserve">, </w:t>
      </w:r>
      <w:r w:rsidRPr="0095276B">
        <w:t>fermé par quatre agrafes métalliques et un gros cachet de cire brune</w:t>
      </w:r>
      <w:r w:rsidR="006455E5">
        <w:t xml:space="preserve">. </w:t>
      </w:r>
      <w:r w:rsidRPr="0095276B">
        <w:t>Une lettre acco</w:t>
      </w:r>
      <w:r w:rsidRPr="0095276B">
        <w:t>m</w:t>
      </w:r>
      <w:r w:rsidRPr="0095276B">
        <w:t>pagnait l</w:t>
      </w:r>
      <w:r w:rsidR="006455E5">
        <w:t>’</w:t>
      </w:r>
      <w:r w:rsidRPr="0095276B">
        <w:t>envoi</w:t>
      </w:r>
      <w:r w:rsidR="006455E5">
        <w:t>. M. </w:t>
      </w:r>
      <w:r w:rsidRPr="0095276B">
        <w:t>Hippolyte déambulait entre les métiers</w:t>
      </w:r>
      <w:r w:rsidR="006455E5">
        <w:t xml:space="preserve">, </w:t>
      </w:r>
      <w:r w:rsidRPr="0095276B">
        <w:t>e</w:t>
      </w:r>
      <w:r w:rsidRPr="0095276B">
        <w:t>s</w:t>
      </w:r>
      <w:r w:rsidRPr="0095276B">
        <w:t>corté par Zeller</w:t>
      </w:r>
      <w:r w:rsidR="006455E5">
        <w:t xml:space="preserve">, </w:t>
      </w:r>
      <w:r w:rsidRPr="0095276B">
        <w:t>et manifestait l</w:t>
      </w:r>
      <w:r w:rsidR="006455E5">
        <w:t>’</w:t>
      </w:r>
      <w:r w:rsidRPr="0095276B">
        <w:t>humeur la plus exécrable que ses ouvrières lui eussent jamais vue</w:t>
      </w:r>
      <w:r w:rsidR="006455E5">
        <w:t xml:space="preserve">. </w:t>
      </w:r>
      <w:r w:rsidRPr="0095276B">
        <w:t>Il prit la lettre</w:t>
      </w:r>
      <w:r w:rsidR="006455E5">
        <w:t xml:space="preserve">, </w:t>
      </w:r>
      <w:r w:rsidRPr="0095276B">
        <w:t>considéra un temps la casquette et la livrée du porteur</w:t>
      </w:r>
      <w:r w:rsidR="006455E5">
        <w:t xml:space="preserve">, </w:t>
      </w:r>
      <w:r w:rsidRPr="0095276B">
        <w:t>remua l</w:t>
      </w:r>
      <w:r w:rsidR="006455E5">
        <w:t>’</w:t>
      </w:r>
      <w:r w:rsidRPr="0095276B">
        <w:t>enveloppe entre ses mains et finit par s</w:t>
      </w:r>
      <w:r w:rsidR="006455E5">
        <w:t>’</w:t>
      </w:r>
      <w:r w:rsidRPr="0095276B">
        <w:t>enfermer dans son bureau vitré</w:t>
      </w:r>
      <w:r w:rsidR="006455E5">
        <w:t>.</w:t>
      </w:r>
    </w:p>
    <w:p w14:paraId="297A1FFA" w14:textId="6E011272" w:rsidR="006455E5" w:rsidRDefault="006455E5" w:rsidP="002666CE"/>
    <w:p w14:paraId="3406745E" w14:textId="77777777" w:rsidR="006455E5" w:rsidRDefault="009D4A85" w:rsidP="002666CE">
      <w:pPr>
        <w:rPr>
          <w:i/>
        </w:rPr>
      </w:pPr>
      <w:r w:rsidRPr="0095276B">
        <w:rPr>
          <w:i/>
        </w:rPr>
        <w:t>Monsieur</w:t>
      </w:r>
      <w:r w:rsidR="006455E5">
        <w:rPr>
          <w:i/>
        </w:rPr>
        <w:t>,</w:t>
      </w:r>
    </w:p>
    <w:p w14:paraId="1C75763A" w14:textId="77777777" w:rsidR="006455E5" w:rsidRDefault="009D4A85" w:rsidP="002666CE">
      <w:pPr>
        <w:rPr>
          <w:i/>
        </w:rPr>
      </w:pPr>
      <w:r w:rsidRPr="0095276B">
        <w:rPr>
          <w:i/>
        </w:rPr>
        <w:t>Vous voudrez bien m</w:t>
      </w:r>
      <w:r w:rsidR="006455E5">
        <w:rPr>
          <w:i/>
        </w:rPr>
        <w:t>’</w:t>
      </w:r>
      <w:r w:rsidRPr="0095276B">
        <w:rPr>
          <w:i/>
        </w:rPr>
        <w:t>excuser si je ne donne pas beaucoup de temps aux expressions que la reconnaissance command</w:t>
      </w:r>
      <w:r w:rsidRPr="0095276B">
        <w:rPr>
          <w:i/>
        </w:rPr>
        <w:t>e</w:t>
      </w:r>
      <w:r w:rsidRPr="0095276B">
        <w:rPr>
          <w:i/>
        </w:rPr>
        <w:t>rait</w:t>
      </w:r>
      <w:r w:rsidR="006455E5">
        <w:rPr>
          <w:i/>
        </w:rPr>
        <w:t xml:space="preserve">, </w:t>
      </w:r>
      <w:r w:rsidRPr="0095276B">
        <w:rPr>
          <w:i/>
        </w:rPr>
        <w:t>et si je ne vous en apporte pas le témoignage moi-même</w:t>
      </w:r>
      <w:r w:rsidR="006455E5">
        <w:rPr>
          <w:i/>
        </w:rPr>
        <w:t>.</w:t>
      </w:r>
    </w:p>
    <w:p w14:paraId="38DD491E" w14:textId="77777777" w:rsidR="006455E5" w:rsidRDefault="009D4A85" w:rsidP="002666CE">
      <w:pPr>
        <w:rPr>
          <w:i/>
        </w:rPr>
      </w:pPr>
      <w:r w:rsidRPr="0095276B">
        <w:rPr>
          <w:i/>
        </w:rPr>
        <w:t>Ma présence est indispensable ce matin sur les ruines de ce qui était</w:t>
      </w:r>
      <w:r w:rsidR="006455E5">
        <w:rPr>
          <w:i/>
        </w:rPr>
        <w:t xml:space="preserve">, </w:t>
      </w:r>
      <w:r w:rsidRPr="0095276B">
        <w:rPr>
          <w:i/>
        </w:rPr>
        <w:t>hier</w:t>
      </w:r>
      <w:r w:rsidR="006455E5">
        <w:rPr>
          <w:i/>
        </w:rPr>
        <w:t xml:space="preserve">, </w:t>
      </w:r>
      <w:r w:rsidRPr="0095276B">
        <w:rPr>
          <w:i/>
        </w:rPr>
        <w:t>mon usine</w:t>
      </w:r>
      <w:r w:rsidR="006455E5">
        <w:rPr>
          <w:i/>
        </w:rPr>
        <w:t>.</w:t>
      </w:r>
    </w:p>
    <w:p w14:paraId="7FF2A447" w14:textId="77777777" w:rsidR="006455E5" w:rsidRDefault="009D4A85" w:rsidP="002666CE">
      <w:pPr>
        <w:rPr>
          <w:i/>
        </w:rPr>
      </w:pPr>
      <w:r w:rsidRPr="0095276B">
        <w:rPr>
          <w:i/>
        </w:rPr>
        <w:t>Sans votre secours</w:t>
      </w:r>
      <w:r w:rsidR="006455E5">
        <w:rPr>
          <w:i/>
        </w:rPr>
        <w:t xml:space="preserve">, </w:t>
      </w:r>
      <w:r w:rsidRPr="0095276B">
        <w:rPr>
          <w:i/>
        </w:rPr>
        <w:t>et le courage d</w:t>
      </w:r>
      <w:r w:rsidR="006455E5">
        <w:rPr>
          <w:i/>
        </w:rPr>
        <w:t>’</w:t>
      </w:r>
      <w:r w:rsidRPr="0095276B">
        <w:rPr>
          <w:i/>
        </w:rPr>
        <w:t>un des vôtres</w:t>
      </w:r>
      <w:r w:rsidR="006455E5">
        <w:rPr>
          <w:i/>
        </w:rPr>
        <w:t xml:space="preserve">, </w:t>
      </w:r>
      <w:r w:rsidRPr="0095276B">
        <w:rPr>
          <w:i/>
        </w:rPr>
        <w:t>mon d</w:t>
      </w:r>
      <w:r w:rsidRPr="0095276B">
        <w:rPr>
          <w:i/>
        </w:rPr>
        <w:t>é</w:t>
      </w:r>
      <w:r w:rsidRPr="0095276B">
        <w:rPr>
          <w:i/>
        </w:rPr>
        <w:t>sastre serait achevé</w:t>
      </w:r>
      <w:r w:rsidR="006455E5">
        <w:rPr>
          <w:i/>
        </w:rPr>
        <w:t>.</w:t>
      </w:r>
    </w:p>
    <w:p w14:paraId="6684268F" w14:textId="77777777" w:rsidR="006455E5" w:rsidRDefault="009D4A85" w:rsidP="002666CE">
      <w:pPr>
        <w:rPr>
          <w:i/>
        </w:rPr>
      </w:pPr>
      <w:r w:rsidRPr="0095276B">
        <w:rPr>
          <w:i/>
        </w:rPr>
        <w:t>Je serais indigne de l</w:t>
      </w:r>
      <w:r w:rsidR="006455E5">
        <w:rPr>
          <w:i/>
        </w:rPr>
        <w:t>’</w:t>
      </w:r>
      <w:r w:rsidRPr="0095276B">
        <w:rPr>
          <w:i/>
        </w:rPr>
        <w:t>avertissement qui m</w:t>
      </w:r>
      <w:r w:rsidR="006455E5">
        <w:rPr>
          <w:i/>
        </w:rPr>
        <w:t>’</w:t>
      </w:r>
      <w:r w:rsidRPr="0095276B">
        <w:rPr>
          <w:i/>
        </w:rPr>
        <w:t>est envoyé</w:t>
      </w:r>
      <w:r w:rsidR="006455E5">
        <w:rPr>
          <w:i/>
        </w:rPr>
        <w:t xml:space="preserve">, </w:t>
      </w:r>
      <w:r w:rsidRPr="0095276B">
        <w:rPr>
          <w:i/>
        </w:rPr>
        <w:t>si je ne conservais désormais</w:t>
      </w:r>
      <w:r w:rsidR="006455E5">
        <w:rPr>
          <w:i/>
        </w:rPr>
        <w:t xml:space="preserve">, </w:t>
      </w:r>
      <w:r w:rsidRPr="0095276B">
        <w:rPr>
          <w:i/>
        </w:rPr>
        <w:t>comme un des biens les plus précieux que la volonté divine m</w:t>
      </w:r>
      <w:r w:rsidR="006455E5">
        <w:rPr>
          <w:i/>
        </w:rPr>
        <w:t>’</w:t>
      </w:r>
      <w:r w:rsidRPr="0095276B">
        <w:rPr>
          <w:i/>
        </w:rPr>
        <w:t>ait laissés</w:t>
      </w:r>
      <w:r w:rsidR="006455E5">
        <w:rPr>
          <w:i/>
        </w:rPr>
        <w:t xml:space="preserve">, </w:t>
      </w:r>
      <w:r w:rsidRPr="0095276B">
        <w:rPr>
          <w:i/>
        </w:rPr>
        <w:t>le sentiment des obligations que j</w:t>
      </w:r>
      <w:r w:rsidR="006455E5">
        <w:rPr>
          <w:i/>
        </w:rPr>
        <w:t>’</w:t>
      </w:r>
      <w:r w:rsidRPr="0095276B">
        <w:rPr>
          <w:i/>
        </w:rPr>
        <w:t>ai contractées à votre égard</w:t>
      </w:r>
      <w:r w:rsidR="006455E5">
        <w:rPr>
          <w:i/>
        </w:rPr>
        <w:t>.</w:t>
      </w:r>
    </w:p>
    <w:p w14:paraId="7734BE51" w14:textId="77777777" w:rsidR="006455E5" w:rsidRDefault="009D4A85" w:rsidP="002666CE">
      <w:pPr>
        <w:rPr>
          <w:i/>
        </w:rPr>
      </w:pPr>
      <w:r w:rsidRPr="0095276B">
        <w:rPr>
          <w:i/>
        </w:rPr>
        <w:lastRenderedPageBreak/>
        <w:t>La nécessité où les circonstances me réduisent m</w:t>
      </w:r>
      <w:r w:rsidR="006455E5">
        <w:rPr>
          <w:i/>
        </w:rPr>
        <w:t>’</w:t>
      </w:r>
      <w:r w:rsidRPr="0095276B">
        <w:rPr>
          <w:i/>
        </w:rPr>
        <w:t>amène toutefois à vous prier de me rendre sans désemparer un second service</w:t>
      </w:r>
      <w:r w:rsidR="006455E5">
        <w:rPr>
          <w:i/>
        </w:rPr>
        <w:t xml:space="preserve">, </w:t>
      </w:r>
      <w:r w:rsidRPr="0095276B">
        <w:rPr>
          <w:i/>
        </w:rPr>
        <w:t>de la plus haute importance pour moi</w:t>
      </w:r>
      <w:r w:rsidR="006455E5">
        <w:rPr>
          <w:i/>
        </w:rPr>
        <w:t>.</w:t>
      </w:r>
    </w:p>
    <w:p w14:paraId="76EEB0D7" w14:textId="77777777" w:rsidR="006455E5" w:rsidRDefault="009D4A85" w:rsidP="002666CE">
      <w:pPr>
        <w:rPr>
          <w:i/>
        </w:rPr>
      </w:pPr>
      <w:r w:rsidRPr="0095276B">
        <w:rPr>
          <w:i/>
        </w:rPr>
        <w:t>Le travail est arrêté</w:t>
      </w:r>
      <w:r w:rsidR="006455E5">
        <w:rPr>
          <w:i/>
        </w:rPr>
        <w:t xml:space="preserve">, </w:t>
      </w:r>
      <w:r w:rsidRPr="0095276B">
        <w:rPr>
          <w:i/>
        </w:rPr>
        <w:t>chez moi</w:t>
      </w:r>
      <w:r w:rsidR="006455E5">
        <w:rPr>
          <w:i/>
        </w:rPr>
        <w:t xml:space="preserve">, </w:t>
      </w:r>
      <w:r w:rsidRPr="0095276B">
        <w:rPr>
          <w:i/>
        </w:rPr>
        <w:t>pour un temps dont je n</w:t>
      </w:r>
      <w:r w:rsidR="006455E5">
        <w:rPr>
          <w:i/>
        </w:rPr>
        <w:t>’</w:t>
      </w:r>
      <w:r w:rsidRPr="0095276B">
        <w:rPr>
          <w:i/>
        </w:rPr>
        <w:t>évalue pas la longueur</w:t>
      </w:r>
      <w:r w:rsidR="006455E5">
        <w:rPr>
          <w:i/>
        </w:rPr>
        <w:t xml:space="preserve">. </w:t>
      </w:r>
      <w:r w:rsidRPr="0095276B">
        <w:rPr>
          <w:i/>
        </w:rPr>
        <w:t>Il ne subsiste rien non plus de sept cents pièces prêtes à être livrées</w:t>
      </w:r>
      <w:r w:rsidR="006455E5">
        <w:rPr>
          <w:i/>
        </w:rPr>
        <w:t xml:space="preserve">. </w:t>
      </w:r>
      <w:r w:rsidRPr="0095276B">
        <w:rPr>
          <w:i/>
        </w:rPr>
        <w:t>Les ordres de mes clients ne peuvent tous supporter des retards probablement supérieurs à une a</w:t>
      </w:r>
      <w:r w:rsidRPr="0095276B">
        <w:rPr>
          <w:i/>
        </w:rPr>
        <w:t>n</w:t>
      </w:r>
      <w:r w:rsidRPr="0095276B">
        <w:rPr>
          <w:i/>
        </w:rPr>
        <w:t>née</w:t>
      </w:r>
      <w:r w:rsidR="006455E5">
        <w:rPr>
          <w:i/>
        </w:rPr>
        <w:t>.</w:t>
      </w:r>
    </w:p>
    <w:p w14:paraId="16F5357E" w14:textId="77777777" w:rsidR="006455E5" w:rsidRDefault="009D4A85" w:rsidP="002666CE">
      <w:pPr>
        <w:rPr>
          <w:i/>
        </w:rPr>
      </w:pPr>
      <w:r w:rsidRPr="0095276B">
        <w:rPr>
          <w:i/>
        </w:rPr>
        <w:t>Dans ces conditions</w:t>
      </w:r>
      <w:r w:rsidR="006455E5">
        <w:rPr>
          <w:i/>
        </w:rPr>
        <w:t xml:space="preserve">, </w:t>
      </w:r>
      <w:r w:rsidRPr="0095276B">
        <w:rPr>
          <w:i/>
        </w:rPr>
        <w:t>je me regarderais comme lié à vous par un nouveau motif de reconnaissance</w:t>
      </w:r>
      <w:r w:rsidR="006455E5">
        <w:rPr>
          <w:i/>
        </w:rPr>
        <w:t xml:space="preserve">, </w:t>
      </w:r>
      <w:r w:rsidRPr="0095276B">
        <w:rPr>
          <w:i/>
        </w:rPr>
        <w:t>si vous consentiez</w:t>
      </w:r>
      <w:r w:rsidR="006455E5">
        <w:rPr>
          <w:i/>
        </w:rPr>
        <w:t xml:space="preserve">, </w:t>
      </w:r>
      <w:r w:rsidRPr="0095276B">
        <w:rPr>
          <w:i/>
        </w:rPr>
        <w:t>dans la mesure</w:t>
      </w:r>
      <w:r w:rsidR="006455E5">
        <w:rPr>
          <w:i/>
        </w:rPr>
        <w:t xml:space="preserve"> (</w:t>
      </w:r>
      <w:r w:rsidRPr="0095276B">
        <w:rPr>
          <w:i/>
        </w:rPr>
        <w:t>que j</w:t>
      </w:r>
      <w:r w:rsidR="006455E5">
        <w:rPr>
          <w:i/>
        </w:rPr>
        <w:t>’</w:t>
      </w:r>
      <w:r w:rsidRPr="0095276B">
        <w:rPr>
          <w:i/>
        </w:rPr>
        <w:t>ignore</w:t>
      </w:r>
      <w:r w:rsidR="006455E5">
        <w:rPr>
          <w:i/>
        </w:rPr>
        <w:t xml:space="preserve">) </w:t>
      </w:r>
      <w:r w:rsidRPr="0095276B">
        <w:rPr>
          <w:i/>
        </w:rPr>
        <w:t>de vos disponibilités en matériel et en fournitures</w:t>
      </w:r>
      <w:r w:rsidR="006455E5">
        <w:rPr>
          <w:i/>
        </w:rPr>
        <w:t xml:space="preserve">, </w:t>
      </w:r>
      <w:r w:rsidRPr="0095276B">
        <w:rPr>
          <w:i/>
        </w:rPr>
        <w:t>à vous substituer à moi</w:t>
      </w:r>
      <w:r w:rsidR="006455E5">
        <w:rPr>
          <w:i/>
        </w:rPr>
        <w:t xml:space="preserve">, </w:t>
      </w:r>
      <w:r w:rsidRPr="0095276B">
        <w:rPr>
          <w:i/>
        </w:rPr>
        <w:t>intégralement</w:t>
      </w:r>
      <w:r w:rsidR="006455E5">
        <w:rPr>
          <w:i/>
        </w:rPr>
        <w:t xml:space="preserve">, </w:t>
      </w:r>
      <w:r w:rsidRPr="0095276B">
        <w:rPr>
          <w:i/>
        </w:rPr>
        <w:t>sans condition ni engagement d</w:t>
      </w:r>
      <w:r w:rsidR="006455E5">
        <w:rPr>
          <w:i/>
        </w:rPr>
        <w:t>’</w:t>
      </w:r>
      <w:r w:rsidRPr="0095276B">
        <w:rPr>
          <w:i/>
        </w:rPr>
        <w:t>aucune sorte de votre part</w:t>
      </w:r>
      <w:r w:rsidR="006455E5">
        <w:rPr>
          <w:i/>
        </w:rPr>
        <w:t xml:space="preserve">, </w:t>
      </w:r>
      <w:r w:rsidRPr="0095276B">
        <w:rPr>
          <w:i/>
        </w:rPr>
        <w:t>dans l</w:t>
      </w:r>
      <w:r w:rsidR="006455E5">
        <w:rPr>
          <w:i/>
        </w:rPr>
        <w:t>’</w:t>
      </w:r>
      <w:r w:rsidRPr="0095276B">
        <w:rPr>
          <w:i/>
        </w:rPr>
        <w:t>exécution des ordres laissés en souffrance par le sinistre d</w:t>
      </w:r>
      <w:r w:rsidR="006455E5">
        <w:rPr>
          <w:i/>
        </w:rPr>
        <w:t>’</w:t>
      </w:r>
      <w:r w:rsidRPr="0095276B">
        <w:rPr>
          <w:i/>
        </w:rPr>
        <w:t>hier</w:t>
      </w:r>
      <w:r w:rsidR="006455E5">
        <w:rPr>
          <w:i/>
        </w:rPr>
        <w:t>.</w:t>
      </w:r>
    </w:p>
    <w:p w14:paraId="3E49D2F3" w14:textId="77777777" w:rsidR="006455E5" w:rsidRDefault="009D4A85" w:rsidP="002666CE">
      <w:pPr>
        <w:rPr>
          <w:i/>
        </w:rPr>
      </w:pPr>
      <w:r w:rsidRPr="0095276B">
        <w:rPr>
          <w:i/>
        </w:rPr>
        <w:t>Je prends la liberté</w:t>
      </w:r>
      <w:r w:rsidR="006455E5">
        <w:rPr>
          <w:i/>
        </w:rPr>
        <w:t xml:space="preserve">, </w:t>
      </w:r>
      <w:r w:rsidRPr="0095276B">
        <w:rPr>
          <w:i/>
        </w:rPr>
        <w:t>afin de vous mettre à même de me r</w:t>
      </w:r>
      <w:r w:rsidRPr="0095276B">
        <w:rPr>
          <w:i/>
        </w:rPr>
        <w:t>é</w:t>
      </w:r>
      <w:r w:rsidRPr="0095276B">
        <w:rPr>
          <w:i/>
        </w:rPr>
        <w:t>pondre en connaissance de cause</w:t>
      </w:r>
      <w:r w:rsidR="006455E5">
        <w:rPr>
          <w:i/>
        </w:rPr>
        <w:t xml:space="preserve">, </w:t>
      </w:r>
      <w:r w:rsidRPr="0095276B">
        <w:rPr>
          <w:i/>
        </w:rPr>
        <w:t>de joindre à cette lettre la li</w:t>
      </w:r>
      <w:r w:rsidRPr="0095276B">
        <w:rPr>
          <w:i/>
        </w:rPr>
        <w:t>s</w:t>
      </w:r>
      <w:r w:rsidRPr="0095276B">
        <w:rPr>
          <w:i/>
        </w:rPr>
        <w:t>te détaillée de ces marchés avec les cartes des échantillons cho</w:t>
      </w:r>
      <w:r w:rsidRPr="0095276B">
        <w:rPr>
          <w:i/>
        </w:rPr>
        <w:t>i</w:t>
      </w:r>
      <w:r w:rsidRPr="0095276B">
        <w:rPr>
          <w:i/>
        </w:rPr>
        <w:t>sis et les renseignements aussi complets qu</w:t>
      </w:r>
      <w:r w:rsidR="006455E5">
        <w:rPr>
          <w:i/>
        </w:rPr>
        <w:t>’</w:t>
      </w:r>
      <w:r w:rsidRPr="0095276B">
        <w:rPr>
          <w:i/>
        </w:rPr>
        <w:t>il nous a été poss</w:t>
      </w:r>
      <w:r w:rsidRPr="0095276B">
        <w:rPr>
          <w:i/>
        </w:rPr>
        <w:t>i</w:t>
      </w:r>
      <w:r w:rsidRPr="0095276B">
        <w:rPr>
          <w:i/>
        </w:rPr>
        <w:t>ble de les établir</w:t>
      </w:r>
      <w:r w:rsidR="006455E5">
        <w:rPr>
          <w:i/>
        </w:rPr>
        <w:t xml:space="preserve">, </w:t>
      </w:r>
      <w:r w:rsidRPr="0095276B">
        <w:rPr>
          <w:i/>
        </w:rPr>
        <w:t>ce matin</w:t>
      </w:r>
      <w:r w:rsidR="006455E5">
        <w:rPr>
          <w:i/>
        </w:rPr>
        <w:t xml:space="preserve">, </w:t>
      </w:r>
      <w:r w:rsidRPr="0095276B">
        <w:rPr>
          <w:i/>
        </w:rPr>
        <w:t>sur les livres sauvés par Mo</w:t>
      </w:r>
      <w:r w:rsidRPr="0095276B">
        <w:rPr>
          <w:i/>
        </w:rPr>
        <w:t>n</w:t>
      </w:r>
      <w:r w:rsidRPr="0095276B">
        <w:rPr>
          <w:i/>
        </w:rPr>
        <w:t>sieur votre fils</w:t>
      </w:r>
      <w:r w:rsidR="006455E5">
        <w:rPr>
          <w:i/>
        </w:rPr>
        <w:t>.</w:t>
      </w:r>
    </w:p>
    <w:p w14:paraId="61EF47FE" w14:textId="77777777" w:rsidR="006455E5" w:rsidRDefault="009D4A85" w:rsidP="002666CE">
      <w:pPr>
        <w:rPr>
          <w:i/>
        </w:rPr>
      </w:pPr>
      <w:r w:rsidRPr="0095276B">
        <w:rPr>
          <w:i/>
        </w:rPr>
        <w:t>Il va sans dire qu</w:t>
      </w:r>
      <w:r w:rsidR="006455E5">
        <w:rPr>
          <w:i/>
        </w:rPr>
        <w:t>’</w:t>
      </w:r>
      <w:r w:rsidRPr="0095276B">
        <w:rPr>
          <w:i/>
        </w:rPr>
        <w:t>au cas où vous accepteriez</w:t>
      </w:r>
      <w:r w:rsidR="006455E5">
        <w:rPr>
          <w:i/>
        </w:rPr>
        <w:t xml:space="preserve">, </w:t>
      </w:r>
      <w:r w:rsidRPr="0095276B">
        <w:rPr>
          <w:i/>
        </w:rPr>
        <w:t>je m</w:t>
      </w:r>
      <w:r w:rsidR="006455E5">
        <w:rPr>
          <w:i/>
        </w:rPr>
        <w:t>’</w:t>
      </w:r>
      <w:r w:rsidRPr="0095276B">
        <w:rPr>
          <w:i/>
        </w:rPr>
        <w:t>engage à obtenir l</w:t>
      </w:r>
      <w:r w:rsidR="006455E5">
        <w:rPr>
          <w:i/>
        </w:rPr>
        <w:t>’</w:t>
      </w:r>
      <w:r w:rsidRPr="0095276B">
        <w:rPr>
          <w:i/>
        </w:rPr>
        <w:t>adhésion de mes clients</w:t>
      </w:r>
      <w:r w:rsidR="006455E5">
        <w:rPr>
          <w:i/>
        </w:rPr>
        <w:t xml:space="preserve">. </w:t>
      </w:r>
      <w:r w:rsidRPr="0095276B">
        <w:rPr>
          <w:i/>
        </w:rPr>
        <w:t>Je connais l</w:t>
      </w:r>
      <w:r w:rsidR="006455E5">
        <w:rPr>
          <w:i/>
        </w:rPr>
        <w:t>’</w:t>
      </w:r>
      <w:r w:rsidRPr="0095276B">
        <w:rPr>
          <w:i/>
        </w:rPr>
        <w:t>irréprochable qualité de votre fabrication</w:t>
      </w:r>
      <w:r w:rsidR="006455E5">
        <w:rPr>
          <w:i/>
        </w:rPr>
        <w:t>.</w:t>
      </w:r>
    </w:p>
    <w:p w14:paraId="4A41638C" w14:textId="312E8D4B" w:rsidR="006455E5" w:rsidRDefault="006455E5" w:rsidP="002666CE"/>
    <w:p w14:paraId="118FFFF5" w14:textId="77777777" w:rsidR="006455E5" w:rsidRDefault="009D4A85" w:rsidP="002666CE">
      <w:pPr>
        <w:rPr>
          <w:i/>
        </w:rPr>
      </w:pPr>
      <w:r w:rsidRPr="0095276B">
        <w:rPr>
          <w:i/>
        </w:rPr>
        <w:t>Au reste</w:t>
      </w:r>
      <w:r w:rsidR="006455E5">
        <w:rPr>
          <w:i/>
        </w:rPr>
        <w:t>…</w:t>
      </w:r>
    </w:p>
    <w:p w14:paraId="6CC1BEE9" w14:textId="33A9BBA2" w:rsidR="006455E5" w:rsidRDefault="006455E5" w:rsidP="002666CE"/>
    <w:p w14:paraId="3DC365E3" w14:textId="0041F6C0" w:rsidR="002666CE" w:rsidRDefault="006455E5" w:rsidP="002666CE">
      <w:r>
        <w:rPr>
          <w:rFonts w:eastAsia="Georgia" w:cs="Georgia"/>
        </w:rPr>
        <w:t>« </w:t>
      </w:r>
      <w:r w:rsidR="009D4A85" w:rsidRPr="0095276B">
        <w:t>Monsieur Myrtil</w:t>
      </w:r>
      <w:r>
        <w:t xml:space="preserve"> ! </w:t>
      </w:r>
      <w:r w:rsidR="009D4A85" w:rsidRPr="0095276B">
        <w:t>Allez me chercher monsieur Myrtil</w:t>
      </w:r>
      <w:r>
        <w:t> ! »</w:t>
      </w:r>
    </w:p>
    <w:p w14:paraId="2FD2AECF" w14:textId="77777777" w:rsidR="006455E5" w:rsidRDefault="009D4A85" w:rsidP="002666CE">
      <w:r w:rsidRPr="0095276B">
        <w:t>Les vitres grelottèrent du choc de la porte</w:t>
      </w:r>
      <w:r w:rsidR="006455E5">
        <w:t>.</w:t>
      </w:r>
    </w:p>
    <w:p w14:paraId="63F0A9B6" w14:textId="11EADD43" w:rsidR="006455E5" w:rsidRDefault="009D4A85" w:rsidP="002666CE">
      <w:r w:rsidRPr="0095276B">
        <w:t>Les deux frères restèrent longtemps penchés sur le papier où se lassait l</w:t>
      </w:r>
      <w:r w:rsidR="006455E5">
        <w:t>’</w:t>
      </w:r>
      <w:r w:rsidRPr="0095276B">
        <w:t xml:space="preserve">écriture distinguée de </w:t>
      </w:r>
      <w:r w:rsidR="006455E5">
        <w:t>M. </w:t>
      </w:r>
      <w:proofErr w:type="spellStart"/>
      <w:r w:rsidRPr="0095276B">
        <w:t>Lefombère</w:t>
      </w:r>
      <w:proofErr w:type="spellEnd"/>
      <w:r w:rsidR="006455E5">
        <w:t xml:space="preserve">. </w:t>
      </w:r>
      <w:r w:rsidRPr="0095276B">
        <w:t xml:space="preserve">Ils se </w:t>
      </w:r>
      <w:r w:rsidRPr="0095276B">
        <w:lastRenderedPageBreak/>
        <w:t>rega</w:t>
      </w:r>
      <w:r w:rsidRPr="0095276B">
        <w:t>r</w:t>
      </w:r>
      <w:r w:rsidRPr="0095276B">
        <w:t>dèrent plus d</w:t>
      </w:r>
      <w:r w:rsidR="006455E5">
        <w:t>’</w:t>
      </w:r>
      <w:r w:rsidRPr="0095276B">
        <w:t>une fois et hochèrent de la tête</w:t>
      </w:r>
      <w:r w:rsidR="006455E5">
        <w:t xml:space="preserve">. </w:t>
      </w:r>
      <w:r w:rsidRPr="0095276B">
        <w:t>C</w:t>
      </w:r>
      <w:r w:rsidR="006455E5">
        <w:t>’</w:t>
      </w:r>
      <w:r w:rsidRPr="0095276B">
        <w:t>est du moins tout ce que la livrée put répéter</w:t>
      </w:r>
      <w:r w:rsidR="006455E5">
        <w:t>.</w:t>
      </w:r>
    </w:p>
    <w:p w14:paraId="2B93C019" w14:textId="2AC88037" w:rsidR="006455E5" w:rsidRDefault="009D4A85" w:rsidP="002666CE">
      <w:r w:rsidRPr="0095276B">
        <w:t>Guillaume</w:t>
      </w:r>
      <w:r w:rsidR="006455E5">
        <w:t xml:space="preserve">, </w:t>
      </w:r>
      <w:r w:rsidRPr="0095276B">
        <w:t>puis Joseph</w:t>
      </w:r>
      <w:r w:rsidR="006455E5">
        <w:t xml:space="preserve">, </w:t>
      </w:r>
      <w:r w:rsidRPr="0095276B">
        <w:t>capitonné de pansements</w:t>
      </w:r>
      <w:r w:rsidR="006455E5">
        <w:t xml:space="preserve"> (</w:t>
      </w:r>
      <w:r w:rsidRPr="0095276B">
        <w:t>ses br</w:t>
      </w:r>
      <w:r w:rsidRPr="0095276B">
        <w:t>û</w:t>
      </w:r>
      <w:r w:rsidRPr="0095276B">
        <w:t>lures étaient sans gravité</w:t>
      </w:r>
      <w:r w:rsidR="006455E5">
        <w:t xml:space="preserve">), </w:t>
      </w:r>
      <w:r w:rsidRPr="0095276B">
        <w:t>vinrent les rejoindre</w:t>
      </w:r>
      <w:r w:rsidR="006455E5">
        <w:t xml:space="preserve">. </w:t>
      </w:r>
      <w:r w:rsidRPr="0095276B">
        <w:t>Il y eut des ge</w:t>
      </w:r>
      <w:r w:rsidRPr="0095276B">
        <w:t>s</w:t>
      </w:r>
      <w:r w:rsidRPr="0095276B">
        <w:t>tes véhéments</w:t>
      </w:r>
      <w:r w:rsidR="006455E5">
        <w:t xml:space="preserve">, </w:t>
      </w:r>
      <w:r w:rsidRPr="0095276B">
        <w:t xml:space="preserve">et le silence de </w:t>
      </w:r>
      <w:r w:rsidR="006455E5">
        <w:t>M. </w:t>
      </w:r>
      <w:r w:rsidRPr="0095276B">
        <w:t>Hippolyte</w:t>
      </w:r>
      <w:r w:rsidR="006455E5">
        <w:t xml:space="preserve">, </w:t>
      </w:r>
      <w:r w:rsidRPr="0095276B">
        <w:t>qui les écoutait successivement sans tourner la tête</w:t>
      </w:r>
      <w:r w:rsidR="006455E5">
        <w:t xml:space="preserve">, </w:t>
      </w:r>
      <w:r w:rsidRPr="0095276B">
        <w:t>les rassemblant tous dans la largeur de sa face</w:t>
      </w:r>
      <w:r w:rsidR="006455E5">
        <w:t xml:space="preserve">. </w:t>
      </w:r>
      <w:r w:rsidRPr="0095276B">
        <w:t>Zeller avait fort à faire pour vaincre la di</w:t>
      </w:r>
      <w:r w:rsidRPr="0095276B">
        <w:t>s</w:t>
      </w:r>
      <w:r w:rsidRPr="0095276B">
        <w:t>traction des tisseuses</w:t>
      </w:r>
      <w:r w:rsidR="006455E5">
        <w:t>.</w:t>
      </w:r>
    </w:p>
    <w:p w14:paraId="6E367932" w14:textId="77777777" w:rsidR="006455E5" w:rsidRDefault="009D4A85" w:rsidP="002666CE">
      <w:r w:rsidRPr="0095276B">
        <w:t>Au milieu de la délibération</w:t>
      </w:r>
      <w:r w:rsidR="006455E5">
        <w:t xml:space="preserve">, </w:t>
      </w:r>
      <w:r w:rsidRPr="0095276B">
        <w:t>deux hommes se glissèrent dans le fracas de la salle de tissage</w:t>
      </w:r>
      <w:r w:rsidR="006455E5">
        <w:t xml:space="preserve">, </w:t>
      </w:r>
      <w:r w:rsidRPr="0095276B">
        <w:t>avec les mêmes précautions qu</w:t>
      </w:r>
      <w:r w:rsidR="006455E5">
        <w:t>’</w:t>
      </w:r>
      <w:r w:rsidRPr="0095276B">
        <w:t>ils auraient mises à pénétrer dans un salon au milieu d</w:t>
      </w:r>
      <w:r w:rsidR="006455E5">
        <w:t>’</w:t>
      </w:r>
      <w:r w:rsidRPr="0095276B">
        <w:t>une conférence religieuse</w:t>
      </w:r>
      <w:r w:rsidR="006455E5">
        <w:t xml:space="preserve">. </w:t>
      </w:r>
      <w:r w:rsidRPr="0095276B">
        <w:t>L</w:t>
      </w:r>
      <w:r w:rsidR="006455E5">
        <w:t>’</w:t>
      </w:r>
      <w:r w:rsidRPr="0095276B">
        <w:t>un d</w:t>
      </w:r>
      <w:r w:rsidR="006455E5">
        <w:t>’</w:t>
      </w:r>
      <w:r w:rsidRPr="0095276B">
        <w:t>eux</w:t>
      </w:r>
      <w:r w:rsidR="006455E5">
        <w:t xml:space="preserve">, </w:t>
      </w:r>
      <w:r w:rsidRPr="0095276B">
        <w:t>un homuncule emmitouflé dans un cache-nez gris</w:t>
      </w:r>
      <w:r w:rsidR="006455E5">
        <w:t xml:space="preserve">, </w:t>
      </w:r>
      <w:r w:rsidRPr="0095276B">
        <w:t>laissa suinter quelques propos dans l</w:t>
      </w:r>
      <w:r w:rsidR="006455E5">
        <w:t>’</w:t>
      </w:r>
      <w:r w:rsidRPr="0095276B">
        <w:t>oreille de Zeller</w:t>
      </w:r>
      <w:r w:rsidR="006455E5">
        <w:t xml:space="preserve">. </w:t>
      </w:r>
      <w:r w:rsidRPr="0095276B">
        <w:t>Le second</w:t>
      </w:r>
      <w:r w:rsidR="006455E5">
        <w:t xml:space="preserve">, </w:t>
      </w:r>
      <w:r w:rsidRPr="0095276B">
        <w:t>à qui son embonpoint de cafetier aurait dû assurer l</w:t>
      </w:r>
      <w:r w:rsidR="006455E5">
        <w:t>’</w:t>
      </w:r>
      <w:r w:rsidRPr="0095276B">
        <w:t>autorité</w:t>
      </w:r>
      <w:r w:rsidR="006455E5">
        <w:t xml:space="preserve">, </w:t>
      </w:r>
      <w:r w:rsidRPr="0095276B">
        <w:t>se bornait à faire l</w:t>
      </w:r>
      <w:r w:rsidR="006455E5">
        <w:t>’</w:t>
      </w:r>
      <w:r w:rsidRPr="0095276B">
        <w:t>essai de ses d</w:t>
      </w:r>
      <w:r w:rsidRPr="0095276B">
        <w:t>i</w:t>
      </w:r>
      <w:r w:rsidRPr="0095276B">
        <w:t>vers mentons sur les coins de son faux-col en relevant les sou</w:t>
      </w:r>
      <w:r w:rsidRPr="0095276B">
        <w:t>r</w:t>
      </w:r>
      <w:r w:rsidRPr="0095276B">
        <w:t>cils comme un homme qui sort de trop dormir</w:t>
      </w:r>
      <w:r w:rsidR="006455E5">
        <w:t>.</w:t>
      </w:r>
    </w:p>
    <w:p w14:paraId="7F97BA24" w14:textId="77777777" w:rsidR="006455E5" w:rsidRDefault="009D4A85" w:rsidP="002666CE">
      <w:r w:rsidRPr="0095276B">
        <w:t>Zeller se risqua dans le bureau</w:t>
      </w:r>
      <w:r w:rsidR="006455E5">
        <w:t xml:space="preserve">. </w:t>
      </w:r>
      <w:r w:rsidRPr="0095276B">
        <w:t>Les quatre patrons se tou</w:t>
      </w:r>
      <w:r w:rsidRPr="0095276B">
        <w:t>r</w:t>
      </w:r>
      <w:r w:rsidRPr="0095276B">
        <w:t>nèrent</w:t>
      </w:r>
      <w:r w:rsidR="006455E5">
        <w:t xml:space="preserve">. </w:t>
      </w:r>
      <w:r w:rsidRPr="0095276B">
        <w:t>Une phrase inachevée resta suspendue à la mâchoire de Guillaume</w:t>
      </w:r>
      <w:r w:rsidR="006455E5">
        <w:t xml:space="preserve">, </w:t>
      </w:r>
      <w:r w:rsidRPr="0095276B">
        <w:t>menaçant de la désarticuler</w:t>
      </w:r>
      <w:r w:rsidR="006455E5">
        <w:t>.</w:t>
      </w:r>
    </w:p>
    <w:p w14:paraId="2411F8A9" w14:textId="77777777" w:rsidR="006455E5" w:rsidRDefault="009D4A85" w:rsidP="002666CE">
      <w:r w:rsidRPr="0095276B">
        <w:t>Mais l</w:t>
      </w:r>
      <w:r w:rsidR="006455E5">
        <w:t>’</w:t>
      </w:r>
      <w:r w:rsidRPr="0095276B">
        <w:t>homuncule et le marchand de fil-en-quatre</w:t>
      </w:r>
      <w:r w:rsidR="006455E5">
        <w:t xml:space="preserve">, </w:t>
      </w:r>
      <w:r w:rsidRPr="0095276B">
        <w:t xml:space="preserve">trouvant </w:t>
      </w:r>
      <w:proofErr w:type="spellStart"/>
      <w:r w:rsidRPr="0095276B">
        <w:t>l</w:t>
      </w:r>
      <w:r w:rsidR="006455E5">
        <w:t>’</w:t>
      </w:r>
      <w:r w:rsidRPr="0095276B">
        <w:t>huis</w:t>
      </w:r>
      <w:proofErr w:type="spellEnd"/>
      <w:r w:rsidRPr="0095276B">
        <w:t xml:space="preserve"> entr</w:t>
      </w:r>
      <w:r w:rsidR="006455E5">
        <w:t>’</w:t>
      </w:r>
      <w:r w:rsidRPr="0095276B">
        <w:t>ouvert</w:t>
      </w:r>
      <w:r w:rsidR="006455E5">
        <w:t xml:space="preserve">, </w:t>
      </w:r>
      <w:r w:rsidRPr="0095276B">
        <w:t>s</w:t>
      </w:r>
      <w:r w:rsidR="006455E5">
        <w:t>’</w:t>
      </w:r>
      <w:r w:rsidRPr="0095276B">
        <w:t>étaient insinués dans la place</w:t>
      </w:r>
      <w:r w:rsidR="006455E5">
        <w:t xml:space="preserve">. </w:t>
      </w:r>
      <w:r w:rsidRPr="0095276B">
        <w:t>Le cache-nez se prosterna à la ronde et exposa</w:t>
      </w:r>
      <w:r w:rsidR="006455E5">
        <w:t xml:space="preserve">, </w:t>
      </w:r>
      <w:r w:rsidRPr="0095276B">
        <w:t>en dépliant une feuille grand format</w:t>
      </w:r>
      <w:r w:rsidR="006455E5">
        <w:t xml:space="preserve">, </w:t>
      </w:r>
      <w:r w:rsidRPr="0095276B">
        <w:t>qu</w:t>
      </w:r>
      <w:r w:rsidR="006455E5">
        <w:t>’</w:t>
      </w:r>
      <w:r w:rsidRPr="0095276B">
        <w:t xml:space="preserve">il venait pour le </w:t>
      </w:r>
      <w:r w:rsidR="006455E5">
        <w:t>« </w:t>
      </w:r>
      <w:r w:rsidRPr="0095276B">
        <w:t xml:space="preserve">comité </w:t>
      </w:r>
      <w:proofErr w:type="spellStart"/>
      <w:r w:rsidRPr="0095276B">
        <w:t>Bernuchon</w:t>
      </w:r>
      <w:proofErr w:type="spellEnd"/>
      <w:r w:rsidR="006455E5">
        <w:t xml:space="preserve"> », </w:t>
      </w:r>
      <w:r w:rsidRPr="0095276B">
        <w:t>lequel</w:t>
      </w:r>
      <w:r w:rsidR="006455E5">
        <w:t>…</w:t>
      </w:r>
    </w:p>
    <w:p w14:paraId="3F65F106" w14:textId="2C2A1EA4" w:rsidR="006455E5" w:rsidRDefault="006455E5" w:rsidP="002666CE">
      <w:r>
        <w:rPr>
          <w:rFonts w:eastAsia="Georgia" w:cs="Georgia"/>
        </w:rPr>
        <w:t>« </w:t>
      </w:r>
      <w:r w:rsidR="009D4A85" w:rsidRPr="0095276B">
        <w:t>Donnez</w:t>
      </w:r>
      <w:r>
        <w:t xml:space="preserve"> », </w:t>
      </w:r>
      <w:r w:rsidR="009D4A85" w:rsidRPr="0095276B">
        <w:t xml:space="preserve">interrompit </w:t>
      </w:r>
      <w:r>
        <w:t>M. </w:t>
      </w:r>
      <w:r w:rsidR="009D4A85" w:rsidRPr="0095276B">
        <w:t>Hippolyte</w:t>
      </w:r>
      <w:r>
        <w:t xml:space="preserve">. </w:t>
      </w:r>
      <w:r w:rsidR="009D4A85" w:rsidRPr="0095276B">
        <w:t>Il attrapa la feuille</w:t>
      </w:r>
      <w:r>
        <w:t xml:space="preserve">. </w:t>
      </w:r>
      <w:r w:rsidR="009D4A85" w:rsidRPr="0095276B">
        <w:t>Ses trois parents se penchèrent sur son épaule</w:t>
      </w:r>
      <w:r>
        <w:t xml:space="preserve">. </w:t>
      </w:r>
      <w:r w:rsidR="009D4A85" w:rsidRPr="0095276B">
        <w:t>Zeller resta</w:t>
      </w:r>
      <w:r>
        <w:t xml:space="preserve">, </w:t>
      </w:r>
      <w:r w:rsidR="009D4A85" w:rsidRPr="0095276B">
        <w:t>pour voir</w:t>
      </w:r>
      <w:r>
        <w:t>.</w:t>
      </w:r>
    </w:p>
    <w:p w14:paraId="51025BD1" w14:textId="46D20152" w:rsidR="006455E5" w:rsidRDefault="009D4A85" w:rsidP="002666CE">
      <w:r w:rsidRPr="0095276B">
        <w:t>Tout Vendeuvre s</w:t>
      </w:r>
      <w:r w:rsidR="006455E5">
        <w:t>’</w:t>
      </w:r>
      <w:r w:rsidRPr="0095276B">
        <w:t>inscrivait déjà sur la liste</w:t>
      </w:r>
      <w:r w:rsidR="006455E5">
        <w:t xml:space="preserve">. </w:t>
      </w:r>
      <w:r w:rsidRPr="0095276B">
        <w:t>Les souscri</w:t>
      </w:r>
      <w:r w:rsidRPr="0095276B">
        <w:t>p</w:t>
      </w:r>
      <w:r w:rsidRPr="0095276B">
        <w:t>tions allaient de quarante sous à quatre-vingts francs</w:t>
      </w:r>
      <w:r w:rsidR="006455E5">
        <w:t xml:space="preserve">. </w:t>
      </w:r>
      <w:r w:rsidRPr="0095276B">
        <w:t xml:space="preserve">Les </w:t>
      </w:r>
      <w:r w:rsidRPr="0095276B">
        <w:lastRenderedPageBreak/>
        <w:t>qu</w:t>
      </w:r>
      <w:r w:rsidRPr="0095276B">
        <w:t>a</w:t>
      </w:r>
      <w:r w:rsidRPr="0095276B">
        <w:t>tre-vingts francs étaient donnés par le Maire</w:t>
      </w:r>
      <w:r w:rsidR="006455E5">
        <w:t xml:space="preserve">, </w:t>
      </w:r>
      <w:r w:rsidRPr="0095276B">
        <w:t>qui en avait pr</w:t>
      </w:r>
      <w:r w:rsidRPr="0095276B">
        <w:t>o</w:t>
      </w:r>
      <w:r w:rsidRPr="0095276B">
        <w:t>mis cent autres du Conseil</w:t>
      </w:r>
      <w:r w:rsidR="006455E5">
        <w:t xml:space="preserve">, </w:t>
      </w:r>
      <w:r w:rsidRPr="0095276B">
        <w:t>expliqua le cache-nez</w:t>
      </w:r>
      <w:r w:rsidR="006455E5">
        <w:t>. M. de </w:t>
      </w:r>
      <w:proofErr w:type="spellStart"/>
      <w:r w:rsidRPr="0095276B">
        <w:t>Ra</w:t>
      </w:r>
      <w:r w:rsidRPr="0095276B">
        <w:t>u</w:t>
      </w:r>
      <w:r w:rsidRPr="0095276B">
        <w:t>glandre</w:t>
      </w:r>
      <w:proofErr w:type="spellEnd"/>
      <w:r w:rsidRPr="0095276B">
        <w:t xml:space="preserve"> figurait pour un louis</w:t>
      </w:r>
      <w:r w:rsidR="006455E5">
        <w:t>, M. </w:t>
      </w:r>
      <w:r w:rsidRPr="0095276B">
        <w:t xml:space="preserve">des </w:t>
      </w:r>
      <w:proofErr w:type="spellStart"/>
      <w:r w:rsidRPr="0095276B">
        <w:t>Challeries</w:t>
      </w:r>
      <w:proofErr w:type="spellEnd"/>
      <w:r w:rsidRPr="0095276B">
        <w:t xml:space="preserve"> pour un écu</w:t>
      </w:r>
      <w:r w:rsidR="006455E5">
        <w:t>, M. </w:t>
      </w:r>
      <w:r w:rsidRPr="0095276B">
        <w:t>Boulinier</w:t>
      </w:r>
      <w:r w:rsidR="006455E5">
        <w:t xml:space="preserve">, </w:t>
      </w:r>
      <w:r w:rsidRPr="0095276B">
        <w:t>qui s</w:t>
      </w:r>
      <w:r w:rsidR="006455E5">
        <w:t>’</w:t>
      </w:r>
      <w:r w:rsidRPr="0095276B">
        <w:t>en était promis de l</w:t>
      </w:r>
      <w:r w:rsidR="006455E5">
        <w:t>’</w:t>
      </w:r>
      <w:r w:rsidRPr="0095276B">
        <w:t>honneur</w:t>
      </w:r>
      <w:r w:rsidR="006455E5">
        <w:t xml:space="preserve">, </w:t>
      </w:r>
      <w:r w:rsidRPr="0095276B">
        <w:t>pour une m</w:t>
      </w:r>
      <w:r w:rsidRPr="0095276B">
        <w:t>a</w:t>
      </w:r>
      <w:r w:rsidRPr="0095276B">
        <w:t>gnifique pièce de dix francs</w:t>
      </w:r>
      <w:r w:rsidR="006455E5">
        <w:t xml:space="preserve">. </w:t>
      </w:r>
      <w:r w:rsidRPr="0095276B">
        <w:t>On se contentait de la moindre obole</w:t>
      </w:r>
      <w:r w:rsidR="006455E5">
        <w:t xml:space="preserve">, </w:t>
      </w:r>
      <w:r w:rsidRPr="0095276B">
        <w:t>commentait l</w:t>
      </w:r>
      <w:r w:rsidR="006455E5">
        <w:t>’</w:t>
      </w:r>
      <w:r w:rsidRPr="0095276B">
        <w:t>homuncule</w:t>
      </w:r>
      <w:r w:rsidR="006455E5">
        <w:t xml:space="preserve">, </w:t>
      </w:r>
      <w:r w:rsidRPr="0095276B">
        <w:t>tout satisfait de n</w:t>
      </w:r>
      <w:r w:rsidR="006455E5">
        <w:t>’</w:t>
      </w:r>
      <w:r w:rsidRPr="0095276B">
        <w:t>avoir pas e</w:t>
      </w:r>
      <w:r w:rsidRPr="0095276B">
        <w:t>n</w:t>
      </w:r>
      <w:r w:rsidRPr="0095276B">
        <w:t>core été mis dehors</w:t>
      </w:r>
      <w:r w:rsidR="006455E5">
        <w:t xml:space="preserve"> ; </w:t>
      </w:r>
      <w:r w:rsidRPr="0095276B">
        <w:t>il finissait sa première tournée par les S</w:t>
      </w:r>
      <w:r w:rsidRPr="0095276B">
        <w:t>i</w:t>
      </w:r>
      <w:r w:rsidRPr="0095276B">
        <w:t>mler</w:t>
      </w:r>
      <w:r w:rsidR="006455E5">
        <w:t xml:space="preserve">, </w:t>
      </w:r>
      <w:r w:rsidRPr="0095276B">
        <w:t>et n</w:t>
      </w:r>
      <w:r w:rsidR="006455E5">
        <w:t>’</w:t>
      </w:r>
      <w:r w:rsidRPr="0095276B">
        <w:t>avait pas confiance</w:t>
      </w:r>
      <w:r w:rsidR="006455E5">
        <w:t>. M. </w:t>
      </w:r>
      <w:r w:rsidRPr="0095276B">
        <w:t>Hippolyte ne dit mot</w:t>
      </w:r>
      <w:r w:rsidR="006455E5">
        <w:t xml:space="preserve">, </w:t>
      </w:r>
      <w:r w:rsidRPr="0095276B">
        <w:t>mais r</w:t>
      </w:r>
      <w:r w:rsidRPr="0095276B">
        <w:t>e</w:t>
      </w:r>
      <w:r w:rsidRPr="0095276B">
        <w:t>garda par en-dessous</w:t>
      </w:r>
      <w:r w:rsidR="006455E5">
        <w:t xml:space="preserve">, </w:t>
      </w:r>
      <w:r w:rsidRPr="0095276B">
        <w:t>à droite et à gauche</w:t>
      </w:r>
      <w:r w:rsidR="006455E5">
        <w:t xml:space="preserve">, </w:t>
      </w:r>
      <w:r w:rsidRPr="0095276B">
        <w:t>sans tourner la tête</w:t>
      </w:r>
      <w:r w:rsidR="006455E5">
        <w:t xml:space="preserve">, </w:t>
      </w:r>
      <w:r w:rsidRPr="0095276B">
        <w:t>comme pour communiquer sa décision aux vestons qui l</w:t>
      </w:r>
      <w:r w:rsidR="006455E5">
        <w:t>’</w:t>
      </w:r>
      <w:r w:rsidRPr="0095276B">
        <w:t>ento</w:t>
      </w:r>
      <w:r w:rsidRPr="0095276B">
        <w:t>u</w:t>
      </w:r>
      <w:r w:rsidRPr="0095276B">
        <w:t>raient</w:t>
      </w:r>
      <w:r w:rsidR="006455E5">
        <w:t xml:space="preserve">. </w:t>
      </w:r>
      <w:r w:rsidRPr="0095276B">
        <w:t>Il mit la main sur un porte-plume</w:t>
      </w:r>
      <w:r w:rsidR="006455E5">
        <w:t xml:space="preserve">, </w:t>
      </w:r>
      <w:r w:rsidRPr="0095276B">
        <w:t>qui s</w:t>
      </w:r>
      <w:r w:rsidR="006455E5">
        <w:t>’</w:t>
      </w:r>
      <w:r w:rsidRPr="0095276B">
        <w:t>y engloutit</w:t>
      </w:r>
      <w:r w:rsidR="006455E5">
        <w:t xml:space="preserve">, </w:t>
      </w:r>
      <w:r w:rsidRPr="0095276B">
        <w:t>puis</w:t>
      </w:r>
      <w:r w:rsidR="006455E5">
        <w:t xml:space="preserve">, </w:t>
      </w:r>
      <w:r w:rsidRPr="0095276B">
        <w:t>d</w:t>
      </w:r>
      <w:r w:rsidR="006455E5">
        <w:t>’</w:t>
      </w:r>
      <w:r w:rsidRPr="0095276B">
        <w:t>une plume anguleuse qui accrochait</w:t>
      </w:r>
      <w:r w:rsidR="006455E5">
        <w:t xml:space="preserve">, </w:t>
      </w:r>
      <w:r w:rsidRPr="0095276B">
        <w:t>tremblait et crachait</w:t>
      </w:r>
      <w:r w:rsidR="006455E5">
        <w:t xml:space="preserve">, </w:t>
      </w:r>
      <w:r w:rsidRPr="0095276B">
        <w:t>il écrivit</w:t>
      </w:r>
      <w:r w:rsidR="006455E5">
        <w:t> :</w:t>
      </w:r>
    </w:p>
    <w:p w14:paraId="47C9A5C0" w14:textId="44DC42FA" w:rsidR="006455E5" w:rsidRDefault="006455E5" w:rsidP="002666CE"/>
    <w:p w14:paraId="6C8A797B" w14:textId="1B11BA1D" w:rsidR="002666CE" w:rsidRDefault="006455E5" w:rsidP="002666CE">
      <w:r>
        <w:rPr>
          <w:i/>
        </w:rPr>
        <w:t>« </w:t>
      </w:r>
      <w:r w:rsidR="009D4A85" w:rsidRPr="0095276B">
        <w:rPr>
          <w:i/>
        </w:rPr>
        <w:t>Nouveaux Établissements Simler</w:t>
      </w:r>
      <w:r>
        <w:rPr>
          <w:i/>
        </w:rPr>
        <w:t xml:space="preserve">, </w:t>
      </w:r>
      <w:r w:rsidR="009D4A85" w:rsidRPr="0095276B">
        <w:rPr>
          <w:i/>
        </w:rPr>
        <w:t>deux mille francs</w:t>
      </w:r>
      <w:r>
        <w:rPr>
          <w:i/>
        </w:rPr>
        <w:t>. »</w:t>
      </w:r>
    </w:p>
    <w:p w14:paraId="47D3A987" w14:textId="77777777" w:rsidR="006455E5" w:rsidRDefault="009D4A85" w:rsidP="002666CE">
      <w:r w:rsidRPr="0095276B">
        <w:t>Guillaume se redressa</w:t>
      </w:r>
      <w:r w:rsidR="006455E5">
        <w:t xml:space="preserve">. </w:t>
      </w:r>
      <w:r w:rsidRPr="0095276B">
        <w:t>Joseph fit une grimace de satisfa</w:t>
      </w:r>
      <w:r w:rsidRPr="0095276B">
        <w:t>c</w:t>
      </w:r>
      <w:r w:rsidRPr="0095276B">
        <w:t>tion sous ses bandages</w:t>
      </w:r>
      <w:r w:rsidR="006455E5">
        <w:t xml:space="preserve">, </w:t>
      </w:r>
      <w:r w:rsidRPr="0095276B">
        <w:t>Myrtil ne dit rien</w:t>
      </w:r>
      <w:r w:rsidR="006455E5">
        <w:t xml:space="preserve">, </w:t>
      </w:r>
      <w:r w:rsidRPr="0095276B">
        <w:t>mais soupira profo</w:t>
      </w:r>
      <w:r w:rsidRPr="0095276B">
        <w:t>n</w:t>
      </w:r>
      <w:r w:rsidRPr="0095276B">
        <w:t>dément</w:t>
      </w:r>
      <w:r w:rsidR="006455E5">
        <w:t xml:space="preserve">, </w:t>
      </w:r>
      <w:r w:rsidRPr="0095276B">
        <w:t>et ses yeux rentrèrent sous la coque de ses sourcils comme des cornes d</w:t>
      </w:r>
      <w:r w:rsidR="006455E5">
        <w:t>’</w:t>
      </w:r>
      <w:r w:rsidRPr="0095276B">
        <w:t>escargot</w:t>
      </w:r>
      <w:r w:rsidR="006455E5">
        <w:t>.</w:t>
      </w:r>
    </w:p>
    <w:p w14:paraId="05B353C4" w14:textId="62894973" w:rsidR="002666CE" w:rsidRDefault="006455E5" w:rsidP="002666CE">
      <w:r>
        <w:rPr>
          <w:rFonts w:eastAsia="Georgia" w:cs="Georgia"/>
        </w:rPr>
        <w:t>« </w:t>
      </w:r>
      <w:r w:rsidR="009D4A85" w:rsidRPr="0095276B">
        <w:t>Tenez</w:t>
      </w:r>
      <w:r>
        <w:t xml:space="preserve">, </w:t>
      </w:r>
      <w:r w:rsidR="009D4A85" w:rsidRPr="0095276B">
        <w:t>Monsieur</w:t>
      </w:r>
      <w:r>
        <w:t xml:space="preserve"> ! </w:t>
      </w:r>
      <w:r w:rsidR="009D4A85" w:rsidRPr="0095276B">
        <w:t>La somme vous sera comptée a</w:t>
      </w:r>
      <w:r w:rsidR="009D4A85" w:rsidRPr="0095276B">
        <w:t>u</w:t>
      </w:r>
      <w:r w:rsidR="009D4A85" w:rsidRPr="0095276B">
        <w:t>jourd</w:t>
      </w:r>
      <w:r>
        <w:t>’</w:t>
      </w:r>
      <w:r w:rsidR="009D4A85" w:rsidRPr="0095276B">
        <w:t>hui</w:t>
      </w:r>
      <w:r>
        <w:t xml:space="preserve">, </w:t>
      </w:r>
      <w:r w:rsidR="009D4A85" w:rsidRPr="0095276B">
        <w:t>entre deux et quatre</w:t>
      </w:r>
      <w:r>
        <w:t>. »</w:t>
      </w:r>
    </w:p>
    <w:p w14:paraId="1EBDE92C" w14:textId="77777777" w:rsidR="006455E5" w:rsidRDefault="009D4A85" w:rsidP="002666CE">
      <w:r w:rsidRPr="0095276B">
        <w:t>Le cafetier ne songea à jeter les yeux sur la liste que lor</w:t>
      </w:r>
      <w:r w:rsidRPr="0095276B">
        <w:t>s</w:t>
      </w:r>
      <w:r w:rsidRPr="0095276B">
        <w:t>qu</w:t>
      </w:r>
      <w:r w:rsidR="006455E5">
        <w:t>’</w:t>
      </w:r>
      <w:r w:rsidRPr="0095276B">
        <w:t>il eut constaté le désarroi de l</w:t>
      </w:r>
      <w:r w:rsidR="006455E5">
        <w:t>’</w:t>
      </w:r>
      <w:r w:rsidRPr="0095276B">
        <w:t>homuncule</w:t>
      </w:r>
      <w:r w:rsidR="006455E5">
        <w:t xml:space="preserve">. </w:t>
      </w:r>
      <w:r w:rsidRPr="0095276B">
        <w:t>On put redouter une crise du foie chez le petit</w:t>
      </w:r>
      <w:r w:rsidR="006455E5">
        <w:t xml:space="preserve">, </w:t>
      </w:r>
      <w:r w:rsidRPr="0095276B">
        <w:t>du cœur chez le gros</w:t>
      </w:r>
      <w:r w:rsidR="006455E5">
        <w:t xml:space="preserve">. </w:t>
      </w:r>
      <w:r w:rsidRPr="0095276B">
        <w:t>Il fallut les mettre à la porte</w:t>
      </w:r>
      <w:r w:rsidR="006455E5">
        <w:t xml:space="preserve">. </w:t>
      </w:r>
      <w:r w:rsidRPr="0095276B">
        <w:t>Encore laissèrent-ils une longue trace d</w:t>
      </w:r>
      <w:r w:rsidR="006455E5">
        <w:t>’</w:t>
      </w:r>
      <w:r w:rsidRPr="0095276B">
        <w:t>hum</w:t>
      </w:r>
      <w:r w:rsidRPr="0095276B">
        <w:t>i</w:t>
      </w:r>
      <w:r w:rsidRPr="0095276B">
        <w:t>lité verbeuse depuis le bureau vitré jusqu</w:t>
      </w:r>
      <w:r w:rsidR="006455E5">
        <w:t>’</w:t>
      </w:r>
      <w:r w:rsidRPr="0095276B">
        <w:t>à la cour</w:t>
      </w:r>
      <w:r w:rsidR="006455E5">
        <w:t xml:space="preserve">, </w:t>
      </w:r>
      <w:r w:rsidRPr="0095276B">
        <w:t>où ils salu</w:t>
      </w:r>
      <w:r w:rsidRPr="0095276B">
        <w:t>è</w:t>
      </w:r>
      <w:r w:rsidRPr="0095276B">
        <w:t>rent la fabrique</w:t>
      </w:r>
      <w:r w:rsidR="006455E5">
        <w:t xml:space="preserve">, </w:t>
      </w:r>
      <w:r w:rsidRPr="0095276B">
        <w:t>la maison</w:t>
      </w:r>
      <w:r w:rsidR="006455E5">
        <w:t xml:space="preserve">, </w:t>
      </w:r>
      <w:r w:rsidRPr="0095276B">
        <w:t>la balance</w:t>
      </w:r>
      <w:r w:rsidR="006455E5">
        <w:t xml:space="preserve">, </w:t>
      </w:r>
      <w:r w:rsidRPr="0095276B">
        <w:t>le pavé</w:t>
      </w:r>
      <w:r w:rsidR="006455E5">
        <w:t xml:space="preserve">, </w:t>
      </w:r>
      <w:r w:rsidRPr="0095276B">
        <w:t>la grille et un cheval bai attaché</w:t>
      </w:r>
      <w:r w:rsidR="006455E5">
        <w:t xml:space="preserve">, </w:t>
      </w:r>
      <w:r w:rsidRPr="0095276B">
        <w:t>à un anneau</w:t>
      </w:r>
      <w:r w:rsidR="006455E5">
        <w:t>.</w:t>
      </w:r>
    </w:p>
    <w:p w14:paraId="01128620" w14:textId="77777777" w:rsidR="006455E5" w:rsidRDefault="009D4A85" w:rsidP="002666CE">
      <w:r w:rsidRPr="0095276B">
        <w:lastRenderedPageBreak/>
        <w:t>La demi-heure qui suivit fut employée à feuilleter le dossier apporté avec la lettre</w:t>
      </w:r>
      <w:r w:rsidR="006455E5">
        <w:t xml:space="preserve">. </w:t>
      </w:r>
      <w:r w:rsidRPr="0095276B">
        <w:t>On parla moins fort</w:t>
      </w:r>
      <w:r w:rsidR="006455E5">
        <w:t xml:space="preserve">. </w:t>
      </w:r>
      <w:r w:rsidRPr="0095276B">
        <w:t>Le coup des deux mille francs avait jeté une gêne entre eux</w:t>
      </w:r>
      <w:r w:rsidR="006455E5">
        <w:t>.</w:t>
      </w:r>
    </w:p>
    <w:p w14:paraId="065AA029" w14:textId="77777777" w:rsidR="006455E5" w:rsidRDefault="009D4A85" w:rsidP="002666CE">
      <w:r w:rsidRPr="0095276B">
        <w:t>Toutefois</w:t>
      </w:r>
      <w:r w:rsidR="006455E5">
        <w:t xml:space="preserve">, </w:t>
      </w:r>
      <w:r w:rsidRPr="0095276B">
        <w:t>comme Guillaume sortait du bureau pour aller chercher quelques renseignements dans son réduit des apprêts</w:t>
      </w:r>
      <w:r w:rsidR="006455E5">
        <w:t xml:space="preserve">, </w:t>
      </w:r>
      <w:r w:rsidRPr="0095276B">
        <w:t>Zeller put entendre la voix grasse du patron qui disait</w:t>
      </w:r>
      <w:r w:rsidR="006455E5">
        <w:t xml:space="preserve">, </w:t>
      </w:r>
      <w:r w:rsidRPr="0095276B">
        <w:t>sur un ton où ne manquait pas une sorte de colère</w:t>
      </w:r>
      <w:r w:rsidR="006455E5">
        <w:t> :</w:t>
      </w:r>
    </w:p>
    <w:p w14:paraId="0009602F" w14:textId="77777777" w:rsidR="006455E5" w:rsidRDefault="006455E5" w:rsidP="002666CE">
      <w:r>
        <w:rPr>
          <w:rFonts w:eastAsia="Georgia" w:cs="Georgia"/>
        </w:rPr>
        <w:t>« </w:t>
      </w:r>
      <w:r w:rsidR="009D4A85" w:rsidRPr="0095276B">
        <w:t>Il aurait dû pourtant savoir qu</w:t>
      </w:r>
      <w:r>
        <w:t>’</w:t>
      </w:r>
      <w:r w:rsidR="009D4A85" w:rsidRPr="0095276B">
        <w:t>il produisait à dix pour cent plus cher que nous</w:t>
      </w:r>
      <w:r>
        <w:t xml:space="preserve">, </w:t>
      </w:r>
      <w:r w:rsidR="009D4A85" w:rsidRPr="0095276B">
        <w:t>et que ses clients nous resteront</w:t>
      </w:r>
      <w:r>
        <w:t>.</w:t>
      </w:r>
    </w:p>
    <w:p w14:paraId="705454B3" w14:textId="77777777" w:rsidR="006455E5" w:rsidRDefault="009D4A85" w:rsidP="002666CE">
      <w:r w:rsidRPr="0095276B">
        <w:t>Quand Guillaume rentra</w:t>
      </w:r>
      <w:r w:rsidR="006455E5">
        <w:t xml:space="preserve">, </w:t>
      </w:r>
      <w:r w:rsidRPr="0095276B">
        <w:t>Myrtil</w:t>
      </w:r>
      <w:r w:rsidR="006455E5">
        <w:t xml:space="preserve">, </w:t>
      </w:r>
      <w:r w:rsidRPr="0095276B">
        <w:t xml:space="preserve">penché sur les listes de </w:t>
      </w:r>
      <w:proofErr w:type="spellStart"/>
      <w:r w:rsidRPr="0095276B">
        <w:t>Lefombère</w:t>
      </w:r>
      <w:proofErr w:type="spellEnd"/>
      <w:r w:rsidR="006455E5">
        <w:t xml:space="preserve">, </w:t>
      </w:r>
      <w:r w:rsidRPr="0095276B">
        <w:t>disait</w:t>
      </w:r>
      <w:r w:rsidR="006455E5">
        <w:t> :</w:t>
      </w:r>
    </w:p>
    <w:p w14:paraId="7EE1013E" w14:textId="77777777" w:rsidR="006455E5" w:rsidRDefault="006455E5" w:rsidP="002666CE">
      <w:r>
        <w:rPr>
          <w:rFonts w:eastAsia="Georgia" w:cs="Georgia"/>
        </w:rPr>
        <w:t>« </w:t>
      </w:r>
      <w:r w:rsidR="009D4A85" w:rsidRPr="0095276B">
        <w:t>C</w:t>
      </w:r>
      <w:r>
        <w:t>’</w:t>
      </w:r>
      <w:r w:rsidR="009D4A85" w:rsidRPr="0095276B">
        <w:t>est pour moitié drap d</w:t>
      </w:r>
      <w:r>
        <w:t>’</w:t>
      </w:r>
      <w:r w:rsidR="009D4A85" w:rsidRPr="0095276B">
        <w:t>ecclésiastique et d</w:t>
      </w:r>
      <w:r>
        <w:t>’</w:t>
      </w:r>
      <w:r w:rsidR="009D4A85" w:rsidRPr="0095276B">
        <w:t>officier</w:t>
      </w:r>
      <w:r>
        <w:t xml:space="preserve">. </w:t>
      </w:r>
      <w:r w:rsidR="009D4A85" w:rsidRPr="0095276B">
        <w:t>Il faudra aussi acheter deux métiers pour drap de billard</w:t>
      </w:r>
      <w:r>
        <w:t>.</w:t>
      </w:r>
    </w:p>
    <w:p w14:paraId="3C3CE0F9" w14:textId="77777777" w:rsidR="006455E5" w:rsidRDefault="009D4A85" w:rsidP="002666CE">
      <w:r w:rsidRPr="0095276B">
        <w:t>Cependant la lettre que voici fut pesée et composée</w:t>
      </w:r>
      <w:r w:rsidR="006455E5">
        <w:t xml:space="preserve">, </w:t>
      </w:r>
      <w:r w:rsidRPr="0095276B">
        <w:t>mot par mot</w:t>
      </w:r>
      <w:r w:rsidR="006455E5">
        <w:t xml:space="preserve">. </w:t>
      </w:r>
      <w:r w:rsidRPr="0095276B">
        <w:t>Ces hommes étaient plus gauches dans le discours que dans l</w:t>
      </w:r>
      <w:r w:rsidR="006455E5">
        <w:t>’</w:t>
      </w:r>
      <w:r w:rsidRPr="0095276B">
        <w:t>action</w:t>
      </w:r>
      <w:r w:rsidR="006455E5">
        <w:t>.</w:t>
      </w:r>
    </w:p>
    <w:p w14:paraId="4BEFF4D3" w14:textId="77777777" w:rsidR="006455E5" w:rsidRDefault="009D4A85" w:rsidP="002666CE">
      <w:pPr>
        <w:rPr>
          <w:i/>
        </w:rPr>
      </w:pPr>
      <w:r w:rsidRPr="00FD0C10">
        <w:rPr>
          <w:i/>
        </w:rPr>
        <w:t xml:space="preserve">Monsieur </w:t>
      </w:r>
      <w:proofErr w:type="spellStart"/>
      <w:r w:rsidRPr="00FD0C10">
        <w:rPr>
          <w:i/>
        </w:rPr>
        <w:t>Lefombère</w:t>
      </w:r>
      <w:proofErr w:type="spellEnd"/>
      <w:r w:rsidR="006455E5">
        <w:rPr>
          <w:i/>
        </w:rPr>
        <w:t>,</w:t>
      </w:r>
    </w:p>
    <w:p w14:paraId="665442EF" w14:textId="77777777" w:rsidR="006455E5" w:rsidRDefault="009D4A85" w:rsidP="002666CE">
      <w:pPr>
        <w:rPr>
          <w:i/>
        </w:rPr>
      </w:pPr>
      <w:r w:rsidRPr="0095276B">
        <w:rPr>
          <w:i/>
        </w:rPr>
        <w:t>Monsieur</w:t>
      </w:r>
      <w:r w:rsidR="006455E5">
        <w:rPr>
          <w:i/>
        </w:rPr>
        <w:t>,</w:t>
      </w:r>
    </w:p>
    <w:p w14:paraId="050DC497" w14:textId="77777777" w:rsidR="006455E5" w:rsidRDefault="009D4A85" w:rsidP="002666CE">
      <w:pPr>
        <w:rPr>
          <w:i/>
        </w:rPr>
      </w:pPr>
      <w:r w:rsidRPr="0095276B">
        <w:rPr>
          <w:i/>
        </w:rPr>
        <w:t>Nous vous sommes extrêmement obligés des sentiments dont témoigne votre honorée du 21 courant</w:t>
      </w:r>
      <w:r w:rsidR="006455E5">
        <w:rPr>
          <w:i/>
        </w:rPr>
        <w:t xml:space="preserve">, </w:t>
      </w:r>
      <w:r w:rsidRPr="0095276B">
        <w:rPr>
          <w:i/>
        </w:rPr>
        <w:t>et faisons tous nos vœux pour que les dommages que vous avez subis du fait de l</w:t>
      </w:r>
      <w:r w:rsidR="006455E5">
        <w:rPr>
          <w:i/>
        </w:rPr>
        <w:t>’</w:t>
      </w:r>
      <w:r w:rsidRPr="0095276B">
        <w:rPr>
          <w:i/>
        </w:rPr>
        <w:t>incendie d</w:t>
      </w:r>
      <w:r w:rsidR="006455E5">
        <w:rPr>
          <w:i/>
        </w:rPr>
        <w:t>’</w:t>
      </w:r>
      <w:r w:rsidRPr="0095276B">
        <w:rPr>
          <w:i/>
        </w:rPr>
        <w:t>hier soir soient vite réparés</w:t>
      </w:r>
      <w:r w:rsidR="006455E5">
        <w:rPr>
          <w:i/>
        </w:rPr>
        <w:t>.</w:t>
      </w:r>
    </w:p>
    <w:p w14:paraId="138DCF2F" w14:textId="77777777" w:rsidR="006455E5" w:rsidRDefault="009D4A85" w:rsidP="002666CE">
      <w:pPr>
        <w:rPr>
          <w:i/>
        </w:rPr>
      </w:pPr>
      <w:r w:rsidRPr="0095276B">
        <w:rPr>
          <w:i/>
        </w:rPr>
        <w:t>Nous avons pris connaissance des propositions contenues dans votre estimée</w:t>
      </w:r>
      <w:r w:rsidR="006455E5">
        <w:rPr>
          <w:i/>
        </w:rPr>
        <w:t xml:space="preserve">. </w:t>
      </w:r>
      <w:r w:rsidRPr="0095276B">
        <w:rPr>
          <w:i/>
        </w:rPr>
        <w:t>Il va de soi que nous mettons nos établi</w:t>
      </w:r>
      <w:r w:rsidRPr="0095276B">
        <w:rPr>
          <w:i/>
        </w:rPr>
        <w:t>s</w:t>
      </w:r>
      <w:r w:rsidRPr="0095276B">
        <w:rPr>
          <w:i/>
        </w:rPr>
        <w:t>sements à votre disposition dans la limite de nos moyens</w:t>
      </w:r>
      <w:r w:rsidR="006455E5">
        <w:rPr>
          <w:i/>
        </w:rPr>
        <w:t xml:space="preserve">, </w:t>
      </w:r>
      <w:r w:rsidRPr="0095276B">
        <w:rPr>
          <w:i/>
        </w:rPr>
        <w:t>s</w:t>
      </w:r>
      <w:r w:rsidR="006455E5">
        <w:rPr>
          <w:i/>
        </w:rPr>
        <w:t>’</w:t>
      </w:r>
      <w:r w:rsidRPr="0095276B">
        <w:rPr>
          <w:i/>
        </w:rPr>
        <w:t>il vous apparaît que nous puissions vous faciliter le moins du monde le règlement des difficultés provisoires que vous trave</w:t>
      </w:r>
      <w:r w:rsidRPr="0095276B">
        <w:rPr>
          <w:i/>
        </w:rPr>
        <w:t>r</w:t>
      </w:r>
      <w:r w:rsidRPr="0095276B">
        <w:rPr>
          <w:i/>
        </w:rPr>
        <w:t>sez</w:t>
      </w:r>
      <w:r w:rsidR="006455E5">
        <w:rPr>
          <w:i/>
        </w:rPr>
        <w:t xml:space="preserve">. </w:t>
      </w:r>
      <w:r w:rsidRPr="0095276B">
        <w:rPr>
          <w:i/>
        </w:rPr>
        <w:t>Cette offre n</w:t>
      </w:r>
      <w:r w:rsidR="006455E5">
        <w:rPr>
          <w:i/>
        </w:rPr>
        <w:t>’</w:t>
      </w:r>
      <w:r w:rsidRPr="0095276B">
        <w:rPr>
          <w:i/>
        </w:rPr>
        <w:t>est</w:t>
      </w:r>
      <w:r w:rsidR="006455E5">
        <w:rPr>
          <w:i/>
        </w:rPr>
        <w:t xml:space="preserve">, </w:t>
      </w:r>
      <w:r w:rsidRPr="0095276B">
        <w:rPr>
          <w:i/>
        </w:rPr>
        <w:t>du reste</w:t>
      </w:r>
      <w:r w:rsidR="006455E5">
        <w:rPr>
          <w:i/>
        </w:rPr>
        <w:t xml:space="preserve">, </w:t>
      </w:r>
      <w:r w:rsidRPr="0095276B">
        <w:rPr>
          <w:i/>
        </w:rPr>
        <w:t>à nos yeux</w:t>
      </w:r>
      <w:r w:rsidR="006455E5">
        <w:rPr>
          <w:i/>
        </w:rPr>
        <w:t xml:space="preserve">, </w:t>
      </w:r>
      <w:r w:rsidRPr="0095276B">
        <w:rPr>
          <w:i/>
        </w:rPr>
        <w:t xml:space="preserve">que la conséquence naturelle </w:t>
      </w:r>
      <w:r w:rsidRPr="0095276B">
        <w:rPr>
          <w:i/>
        </w:rPr>
        <w:lastRenderedPageBreak/>
        <w:t>d</w:t>
      </w:r>
      <w:r w:rsidR="006455E5">
        <w:rPr>
          <w:i/>
        </w:rPr>
        <w:t>’</w:t>
      </w:r>
      <w:r w:rsidRPr="0095276B">
        <w:rPr>
          <w:i/>
        </w:rPr>
        <w:t>une situation de voisinage</w:t>
      </w:r>
      <w:r w:rsidR="006455E5">
        <w:rPr>
          <w:i/>
        </w:rPr>
        <w:t xml:space="preserve">, </w:t>
      </w:r>
      <w:r w:rsidRPr="0095276B">
        <w:rPr>
          <w:i/>
        </w:rPr>
        <w:t>et des relations d</w:t>
      </w:r>
      <w:r w:rsidR="006455E5">
        <w:rPr>
          <w:i/>
        </w:rPr>
        <w:t>’</w:t>
      </w:r>
      <w:r w:rsidRPr="0095276B">
        <w:rPr>
          <w:i/>
        </w:rPr>
        <w:t>e</w:t>
      </w:r>
      <w:r w:rsidRPr="0095276B">
        <w:rPr>
          <w:i/>
        </w:rPr>
        <w:t>n</w:t>
      </w:r>
      <w:r w:rsidRPr="0095276B">
        <w:rPr>
          <w:i/>
        </w:rPr>
        <w:t>tr</w:t>
      </w:r>
      <w:r w:rsidR="006455E5">
        <w:rPr>
          <w:i/>
        </w:rPr>
        <w:t>’</w:t>
      </w:r>
      <w:r w:rsidRPr="0095276B">
        <w:rPr>
          <w:i/>
        </w:rPr>
        <w:t>aide qui en résultent obligatoirement</w:t>
      </w:r>
      <w:r w:rsidR="006455E5">
        <w:rPr>
          <w:i/>
        </w:rPr>
        <w:t xml:space="preserve">. </w:t>
      </w:r>
      <w:r w:rsidRPr="0095276B">
        <w:rPr>
          <w:i/>
        </w:rPr>
        <w:t>Toutefois</w:t>
      </w:r>
      <w:r w:rsidR="006455E5">
        <w:rPr>
          <w:i/>
        </w:rPr>
        <w:t xml:space="preserve">, </w:t>
      </w:r>
      <w:r w:rsidRPr="0095276B">
        <w:rPr>
          <w:i/>
        </w:rPr>
        <w:t>après ex</w:t>
      </w:r>
      <w:r w:rsidRPr="0095276B">
        <w:rPr>
          <w:i/>
        </w:rPr>
        <w:t>a</w:t>
      </w:r>
      <w:r w:rsidRPr="0095276B">
        <w:rPr>
          <w:i/>
        </w:rPr>
        <w:t>men des propos</w:t>
      </w:r>
      <w:r w:rsidRPr="0095276B">
        <w:rPr>
          <w:i/>
        </w:rPr>
        <w:t>i</w:t>
      </w:r>
      <w:r w:rsidRPr="0095276B">
        <w:rPr>
          <w:i/>
        </w:rPr>
        <w:t>tions que vous voulez bien nous faire</w:t>
      </w:r>
      <w:r w:rsidR="006455E5">
        <w:rPr>
          <w:i/>
        </w:rPr>
        <w:t xml:space="preserve">, </w:t>
      </w:r>
      <w:r w:rsidRPr="0095276B">
        <w:rPr>
          <w:i/>
        </w:rPr>
        <w:t>celles-ci nous sont apparues comme inacceptables</w:t>
      </w:r>
      <w:r w:rsidR="006455E5">
        <w:rPr>
          <w:i/>
        </w:rPr>
        <w:t xml:space="preserve">, </w:t>
      </w:r>
      <w:r w:rsidRPr="0095276B">
        <w:rPr>
          <w:i/>
        </w:rPr>
        <w:t>transformant l</w:t>
      </w:r>
      <w:r w:rsidR="006455E5">
        <w:rPr>
          <w:i/>
        </w:rPr>
        <w:t>’</w:t>
      </w:r>
      <w:r w:rsidRPr="0095276B">
        <w:rPr>
          <w:i/>
        </w:rPr>
        <w:t>a</w:t>
      </w:r>
      <w:r w:rsidRPr="0095276B">
        <w:rPr>
          <w:i/>
        </w:rPr>
        <w:t>p</w:t>
      </w:r>
      <w:r w:rsidRPr="0095276B">
        <w:rPr>
          <w:i/>
        </w:rPr>
        <w:t>pui momentané que nous pouvons vous prêter en un service d</w:t>
      </w:r>
      <w:r w:rsidRPr="0095276B">
        <w:rPr>
          <w:i/>
        </w:rPr>
        <w:t>i</w:t>
      </w:r>
      <w:r w:rsidRPr="0095276B">
        <w:rPr>
          <w:i/>
        </w:rPr>
        <w:t>rect que nous r</w:t>
      </w:r>
      <w:r w:rsidRPr="0095276B">
        <w:rPr>
          <w:i/>
        </w:rPr>
        <w:t>e</w:t>
      </w:r>
      <w:r w:rsidRPr="0095276B">
        <w:rPr>
          <w:i/>
        </w:rPr>
        <w:t>cevrions de vous</w:t>
      </w:r>
      <w:r w:rsidR="006455E5">
        <w:rPr>
          <w:i/>
        </w:rPr>
        <w:t xml:space="preserve">, </w:t>
      </w:r>
      <w:r w:rsidRPr="0095276B">
        <w:rPr>
          <w:i/>
        </w:rPr>
        <w:t>sans motif apparent</w:t>
      </w:r>
      <w:r w:rsidR="006455E5">
        <w:rPr>
          <w:i/>
        </w:rPr>
        <w:t>.</w:t>
      </w:r>
    </w:p>
    <w:p w14:paraId="5BE908B0" w14:textId="77777777" w:rsidR="006455E5" w:rsidRDefault="009D4A85" w:rsidP="002666CE">
      <w:pPr>
        <w:rPr>
          <w:i/>
        </w:rPr>
      </w:pPr>
      <w:r w:rsidRPr="0095276B">
        <w:rPr>
          <w:i/>
        </w:rPr>
        <w:t>En conséquence</w:t>
      </w:r>
      <w:r w:rsidR="006455E5">
        <w:rPr>
          <w:i/>
        </w:rPr>
        <w:t xml:space="preserve">, </w:t>
      </w:r>
      <w:r w:rsidRPr="0095276B">
        <w:rPr>
          <w:i/>
        </w:rPr>
        <w:t>nous avons l</w:t>
      </w:r>
      <w:r w:rsidR="006455E5">
        <w:rPr>
          <w:i/>
        </w:rPr>
        <w:t>’</w:t>
      </w:r>
      <w:r w:rsidRPr="0095276B">
        <w:rPr>
          <w:i/>
        </w:rPr>
        <w:t>honneur de vous soumettre la proposition suivante</w:t>
      </w:r>
      <w:r w:rsidR="006455E5">
        <w:rPr>
          <w:i/>
        </w:rPr>
        <w:t xml:space="preserve"> : </w:t>
      </w:r>
      <w:r w:rsidRPr="0095276B">
        <w:rPr>
          <w:i/>
        </w:rPr>
        <w:t>les ordres énumérés dans les doc</w:t>
      </w:r>
      <w:r w:rsidRPr="0095276B">
        <w:rPr>
          <w:i/>
        </w:rPr>
        <w:t>u</w:t>
      </w:r>
      <w:r w:rsidRPr="0095276B">
        <w:rPr>
          <w:i/>
        </w:rPr>
        <w:t>ments que vous nous avez soumis seraient entièrement exéc</w:t>
      </w:r>
      <w:r w:rsidRPr="0095276B">
        <w:rPr>
          <w:i/>
        </w:rPr>
        <w:t>u</w:t>
      </w:r>
      <w:r w:rsidRPr="0095276B">
        <w:rPr>
          <w:i/>
        </w:rPr>
        <w:t>tés et livrés par nos moyens personnels</w:t>
      </w:r>
      <w:r w:rsidR="006455E5">
        <w:rPr>
          <w:i/>
        </w:rPr>
        <w:t xml:space="preserve">, </w:t>
      </w:r>
      <w:r w:rsidRPr="0095276B">
        <w:rPr>
          <w:i/>
        </w:rPr>
        <w:t>conformément aux c</w:t>
      </w:r>
      <w:r w:rsidRPr="0095276B">
        <w:rPr>
          <w:i/>
        </w:rPr>
        <w:t>a</w:t>
      </w:r>
      <w:r w:rsidRPr="0095276B">
        <w:rPr>
          <w:i/>
        </w:rPr>
        <w:t>hiers des charges que vous nous avez communiqués</w:t>
      </w:r>
      <w:r w:rsidR="006455E5">
        <w:rPr>
          <w:i/>
        </w:rPr>
        <w:t xml:space="preserve"> ; </w:t>
      </w:r>
      <w:r w:rsidRPr="0095276B">
        <w:rPr>
          <w:i/>
        </w:rPr>
        <w:t>et nous partagerions par moitié le bénéfice laissé par ce travail</w:t>
      </w:r>
      <w:r w:rsidR="006455E5">
        <w:rPr>
          <w:i/>
        </w:rPr>
        <w:t xml:space="preserve">, </w:t>
      </w:r>
      <w:r w:rsidRPr="0095276B">
        <w:rPr>
          <w:i/>
        </w:rPr>
        <w:t>bén</w:t>
      </w:r>
      <w:r w:rsidRPr="0095276B">
        <w:rPr>
          <w:i/>
        </w:rPr>
        <w:t>é</w:t>
      </w:r>
      <w:r w:rsidRPr="0095276B">
        <w:rPr>
          <w:i/>
        </w:rPr>
        <w:t>fice calculé sur la base d</w:t>
      </w:r>
      <w:r w:rsidR="006455E5">
        <w:rPr>
          <w:i/>
        </w:rPr>
        <w:t>’</w:t>
      </w:r>
      <w:r w:rsidRPr="0095276B">
        <w:rPr>
          <w:i/>
        </w:rPr>
        <w:t>un prix de revient dont l</w:t>
      </w:r>
      <w:r w:rsidR="006455E5">
        <w:rPr>
          <w:i/>
        </w:rPr>
        <w:t>’</w:t>
      </w:r>
      <w:r w:rsidRPr="0095276B">
        <w:rPr>
          <w:i/>
        </w:rPr>
        <w:t>estimation par article vous sera soumise par nous dans le délai de qu</w:t>
      </w:r>
      <w:r w:rsidRPr="0095276B">
        <w:rPr>
          <w:i/>
        </w:rPr>
        <w:t>a</w:t>
      </w:r>
      <w:r w:rsidRPr="0095276B">
        <w:rPr>
          <w:i/>
        </w:rPr>
        <w:t>rante-huit heures</w:t>
      </w:r>
      <w:r w:rsidR="006455E5">
        <w:rPr>
          <w:i/>
        </w:rPr>
        <w:t>.</w:t>
      </w:r>
    </w:p>
    <w:p w14:paraId="796ECD90" w14:textId="77777777" w:rsidR="006455E5" w:rsidRDefault="009D4A85" w:rsidP="002666CE">
      <w:pPr>
        <w:rPr>
          <w:i/>
        </w:rPr>
      </w:pPr>
      <w:r w:rsidRPr="0095276B">
        <w:rPr>
          <w:i/>
        </w:rPr>
        <w:t>Si cet arrangement vous agrée</w:t>
      </w:r>
      <w:r w:rsidR="006455E5">
        <w:rPr>
          <w:i/>
        </w:rPr>
        <w:t xml:space="preserve">, </w:t>
      </w:r>
      <w:r w:rsidRPr="0095276B">
        <w:rPr>
          <w:i/>
        </w:rPr>
        <w:t>nous nous tenons prêts à le faire entrer en application aussitôt que vous nous l</w:t>
      </w:r>
      <w:r w:rsidR="006455E5">
        <w:rPr>
          <w:i/>
        </w:rPr>
        <w:t>’</w:t>
      </w:r>
      <w:r w:rsidRPr="0095276B">
        <w:rPr>
          <w:i/>
        </w:rPr>
        <w:t>aurez fait s</w:t>
      </w:r>
      <w:r w:rsidRPr="0095276B">
        <w:rPr>
          <w:i/>
        </w:rPr>
        <w:t>a</w:t>
      </w:r>
      <w:r w:rsidRPr="0095276B">
        <w:rPr>
          <w:i/>
        </w:rPr>
        <w:t>voir et que nous aurons convenu du détail</w:t>
      </w:r>
      <w:r w:rsidR="006455E5">
        <w:rPr>
          <w:i/>
        </w:rPr>
        <w:t>.</w:t>
      </w:r>
    </w:p>
    <w:p w14:paraId="30485AFA" w14:textId="77777777" w:rsidR="006455E5" w:rsidRDefault="009D4A85" w:rsidP="002666CE">
      <w:pPr>
        <w:rPr>
          <w:i/>
        </w:rPr>
      </w:pPr>
      <w:r w:rsidRPr="0095276B">
        <w:rPr>
          <w:i/>
        </w:rPr>
        <w:t>Veuillez recevoir</w:t>
      </w:r>
      <w:r w:rsidR="006455E5">
        <w:rPr>
          <w:i/>
        </w:rPr>
        <w:t xml:space="preserve">, </w:t>
      </w:r>
      <w:r w:rsidRPr="0095276B">
        <w:rPr>
          <w:i/>
        </w:rPr>
        <w:t>Monsieur</w:t>
      </w:r>
      <w:r w:rsidR="006455E5">
        <w:rPr>
          <w:i/>
        </w:rPr>
        <w:t xml:space="preserve">, </w:t>
      </w:r>
      <w:r w:rsidRPr="0095276B">
        <w:rPr>
          <w:i/>
        </w:rPr>
        <w:t>etc</w:t>
      </w:r>
      <w:r w:rsidR="006455E5">
        <w:rPr>
          <w:i/>
        </w:rPr>
        <w:t>.</w:t>
      </w:r>
    </w:p>
    <w:p w14:paraId="448BC5F1" w14:textId="2AD108B9" w:rsidR="002666CE" w:rsidRDefault="009D4A85" w:rsidP="002666CE">
      <w:pPr>
        <w:jc w:val="right"/>
      </w:pPr>
      <w:r w:rsidRPr="002666CE">
        <w:t>HIPPOLYTE SIMLER</w:t>
      </w:r>
    </w:p>
    <w:p w14:paraId="7BB27D09" w14:textId="77777777" w:rsidR="006455E5" w:rsidRDefault="006455E5" w:rsidP="002666CE"/>
    <w:p w14:paraId="6DCFFC17" w14:textId="4C995909" w:rsidR="006455E5" w:rsidRDefault="009D4A85" w:rsidP="002666CE">
      <w:r w:rsidRPr="0095276B">
        <w:t>Guillaume tint la plume</w:t>
      </w:r>
      <w:r w:rsidR="006455E5">
        <w:t>, M. </w:t>
      </w:r>
      <w:r w:rsidRPr="0095276B">
        <w:t>Hippolyte signa</w:t>
      </w:r>
      <w:r w:rsidR="006455E5">
        <w:t xml:space="preserve">. </w:t>
      </w:r>
      <w:r w:rsidRPr="0095276B">
        <w:t>La lettre fut portée</w:t>
      </w:r>
      <w:r w:rsidR="006455E5">
        <w:t xml:space="preserve">, </w:t>
      </w:r>
      <w:r w:rsidRPr="0095276B">
        <w:t>séance tenante</w:t>
      </w:r>
      <w:r w:rsidR="006455E5">
        <w:t xml:space="preserve">, </w:t>
      </w:r>
      <w:r w:rsidRPr="0095276B">
        <w:t xml:space="preserve">par Zeller à </w:t>
      </w:r>
      <w:proofErr w:type="spellStart"/>
      <w:r w:rsidRPr="0095276B">
        <w:t>Lefombère</w:t>
      </w:r>
      <w:proofErr w:type="spellEnd"/>
      <w:r w:rsidR="006455E5">
        <w:t xml:space="preserve">, </w:t>
      </w:r>
      <w:r w:rsidRPr="0095276B">
        <w:t>chez qui elle produisit un étonnement considérable</w:t>
      </w:r>
      <w:r w:rsidR="006455E5">
        <w:t>.</w:t>
      </w:r>
    </w:p>
    <w:p w14:paraId="279A8591" w14:textId="77777777" w:rsidR="006455E5" w:rsidRDefault="009D4A85" w:rsidP="002666CE">
      <w:r w:rsidRPr="0095276B">
        <w:t>Hector accourut chez les Simler</w:t>
      </w:r>
      <w:r w:rsidR="006455E5">
        <w:t xml:space="preserve"> ; </w:t>
      </w:r>
      <w:r w:rsidRPr="0095276B">
        <w:t>il passa l</w:t>
      </w:r>
      <w:r w:rsidR="006455E5">
        <w:t>’</w:t>
      </w:r>
      <w:r w:rsidRPr="0095276B">
        <w:t>après-midi dans le magasin</w:t>
      </w:r>
      <w:r w:rsidR="006455E5">
        <w:t xml:space="preserve">, </w:t>
      </w:r>
      <w:r w:rsidRPr="0095276B">
        <w:t>enfermé avec Joseph</w:t>
      </w:r>
      <w:r w:rsidR="006455E5">
        <w:t xml:space="preserve">, </w:t>
      </w:r>
      <w:r w:rsidRPr="0095276B">
        <w:t>et le quitta en l</w:t>
      </w:r>
      <w:r w:rsidR="006455E5">
        <w:t>’</w:t>
      </w:r>
      <w:r w:rsidRPr="0095276B">
        <w:t>embrassant et en pleurant</w:t>
      </w:r>
      <w:r w:rsidR="006455E5">
        <w:t>.</w:t>
      </w:r>
    </w:p>
    <w:p w14:paraId="7D6B8A4E" w14:textId="77777777" w:rsidR="006455E5" w:rsidRDefault="009D4A85" w:rsidP="002666CE">
      <w:r w:rsidRPr="0095276B">
        <w:t>Pendant quarante-huit heures les Simler ne sortirent pas de leurs calculs</w:t>
      </w:r>
      <w:r w:rsidR="006455E5">
        <w:t xml:space="preserve">. </w:t>
      </w:r>
      <w:r w:rsidRPr="0095276B">
        <w:t>Il résulta de ce travail qu</w:t>
      </w:r>
      <w:r w:rsidR="006455E5">
        <w:t>’</w:t>
      </w:r>
      <w:r w:rsidRPr="0095276B">
        <w:t>on embaucha la mo</w:t>
      </w:r>
      <w:r w:rsidRPr="0095276B">
        <w:t>i</w:t>
      </w:r>
      <w:r w:rsidRPr="0095276B">
        <w:t xml:space="preserve">tié des ouvriers de </w:t>
      </w:r>
      <w:proofErr w:type="spellStart"/>
      <w:r w:rsidRPr="0095276B">
        <w:t>Lefombère</w:t>
      </w:r>
      <w:proofErr w:type="spellEnd"/>
      <w:r w:rsidR="006455E5">
        <w:t xml:space="preserve">, </w:t>
      </w:r>
      <w:r w:rsidRPr="0095276B">
        <w:t xml:space="preserve">et que Guillaume partit à </w:t>
      </w:r>
      <w:r w:rsidRPr="0095276B">
        <w:lastRenderedPageBreak/>
        <w:t>l</w:t>
      </w:r>
      <w:r w:rsidR="006455E5">
        <w:t>’</w:t>
      </w:r>
      <w:r w:rsidRPr="0095276B">
        <w:t>achat de quinze nouveaux métiers Mercier</w:t>
      </w:r>
      <w:r w:rsidR="006455E5">
        <w:t xml:space="preserve">. </w:t>
      </w:r>
      <w:r w:rsidRPr="0095276B">
        <w:t>Myrtil dut chercher à faire filer au dehors</w:t>
      </w:r>
      <w:r w:rsidR="006455E5">
        <w:t xml:space="preserve">. </w:t>
      </w:r>
      <w:proofErr w:type="spellStart"/>
      <w:r w:rsidRPr="0095276B">
        <w:t>Sabouret</w:t>
      </w:r>
      <w:proofErr w:type="spellEnd"/>
      <w:r w:rsidRPr="0095276B">
        <w:t xml:space="preserve"> fils</w:t>
      </w:r>
      <w:r w:rsidR="006455E5">
        <w:t xml:space="preserve">, </w:t>
      </w:r>
      <w:r w:rsidRPr="0095276B">
        <w:t>chez qui le travail n</w:t>
      </w:r>
      <w:r w:rsidR="006455E5">
        <w:t>’</w:t>
      </w:r>
      <w:r w:rsidRPr="0095276B">
        <w:t>allait pas f</w:t>
      </w:r>
      <w:r w:rsidRPr="0095276B">
        <w:t>u</w:t>
      </w:r>
      <w:r w:rsidRPr="0095276B">
        <w:t>rieusement</w:t>
      </w:r>
      <w:r w:rsidR="006455E5">
        <w:t xml:space="preserve">, </w:t>
      </w:r>
      <w:r w:rsidRPr="0095276B">
        <w:t>accepta la commande</w:t>
      </w:r>
      <w:r w:rsidR="006455E5">
        <w:t xml:space="preserve">. </w:t>
      </w:r>
      <w:r w:rsidRPr="0095276B">
        <w:t>Ignorant l</w:t>
      </w:r>
      <w:r w:rsidR="006455E5">
        <w:t>’</w:t>
      </w:r>
      <w:r w:rsidRPr="0095276B">
        <w:t>arrangement i</w:t>
      </w:r>
      <w:r w:rsidRPr="0095276B">
        <w:t>n</w:t>
      </w:r>
      <w:r w:rsidRPr="0095276B">
        <w:t xml:space="preserve">tervenu entre </w:t>
      </w:r>
      <w:proofErr w:type="spellStart"/>
      <w:r w:rsidRPr="0095276B">
        <w:t>Lefombère</w:t>
      </w:r>
      <w:proofErr w:type="spellEnd"/>
      <w:r w:rsidRPr="0095276B">
        <w:t xml:space="preserve"> et les Simler</w:t>
      </w:r>
      <w:r w:rsidR="006455E5">
        <w:t xml:space="preserve">, </w:t>
      </w:r>
      <w:r w:rsidRPr="0095276B">
        <w:t>il ne sut que penser d</w:t>
      </w:r>
      <w:r w:rsidR="006455E5">
        <w:t>’</w:t>
      </w:r>
      <w:r w:rsidRPr="0095276B">
        <w:t>une pareille activité</w:t>
      </w:r>
      <w:r w:rsidR="006455E5">
        <w:t>.</w:t>
      </w:r>
    </w:p>
    <w:p w14:paraId="7350F571" w14:textId="4F5A0FA6" w:rsidR="006455E5" w:rsidRDefault="006455E5" w:rsidP="002666CE">
      <w:r>
        <w:t>M. </w:t>
      </w:r>
      <w:r w:rsidR="009D4A85" w:rsidRPr="0095276B">
        <w:t>Hippolyte avait été bon prophète</w:t>
      </w:r>
      <w:r>
        <w:t xml:space="preserve">. </w:t>
      </w:r>
      <w:proofErr w:type="spellStart"/>
      <w:r w:rsidR="009D4A85" w:rsidRPr="0095276B">
        <w:t>Lefombère</w:t>
      </w:r>
      <w:proofErr w:type="spellEnd"/>
      <w:r w:rsidR="009D4A85" w:rsidRPr="0095276B">
        <w:t xml:space="preserve"> entra en procès avec l</w:t>
      </w:r>
      <w:r>
        <w:t>’</w:t>
      </w:r>
      <w:r w:rsidR="009D4A85" w:rsidRPr="0095276B">
        <w:t>assurance et reconstruisit lentement sa fabrique</w:t>
      </w:r>
      <w:r>
        <w:t xml:space="preserve">. </w:t>
      </w:r>
      <w:r w:rsidR="009D4A85" w:rsidRPr="0095276B">
        <w:t>Ses clients restèrent aux Simler</w:t>
      </w:r>
      <w:r>
        <w:t xml:space="preserve">, </w:t>
      </w:r>
      <w:r w:rsidR="009D4A85" w:rsidRPr="0095276B">
        <w:t>qui n</w:t>
      </w:r>
      <w:r>
        <w:t>’</w:t>
      </w:r>
      <w:r w:rsidR="009D4A85" w:rsidRPr="0095276B">
        <w:t>auraient pas eu besoin de ces événements pour réaliser un beau chiffre</w:t>
      </w:r>
      <w:r>
        <w:t xml:space="preserve">, </w:t>
      </w:r>
      <w:r w:rsidR="009D4A85" w:rsidRPr="0095276B">
        <w:t>mais firent</w:t>
      </w:r>
      <w:r>
        <w:t xml:space="preserve">, </w:t>
      </w:r>
      <w:r w:rsidR="009D4A85" w:rsidRPr="0095276B">
        <w:t>cette année-là</w:t>
      </w:r>
      <w:r>
        <w:t xml:space="preserve">, </w:t>
      </w:r>
      <w:r w:rsidR="009D4A85" w:rsidRPr="0095276B">
        <w:t>quinze cent mille francs d</w:t>
      </w:r>
      <w:r>
        <w:t>’</w:t>
      </w:r>
      <w:r w:rsidR="009D4A85" w:rsidRPr="0095276B">
        <w:t>affaires</w:t>
      </w:r>
      <w:r>
        <w:t xml:space="preserve">, </w:t>
      </w:r>
      <w:r w:rsidR="009D4A85" w:rsidRPr="0095276B">
        <w:t>et en gagnèrent trente-cinq mille</w:t>
      </w:r>
      <w:r>
        <w:t>.</w:t>
      </w:r>
    </w:p>
    <w:p w14:paraId="6CCD9784" w14:textId="21A5DE61" w:rsidR="009D4A85" w:rsidRPr="0095276B" w:rsidRDefault="009D4A85" w:rsidP="006455E5">
      <w:pPr>
        <w:pStyle w:val="Titre2"/>
        <w:pageBreakBefore/>
        <w:rPr>
          <w:szCs w:val="44"/>
        </w:rPr>
      </w:pPr>
      <w:bookmarkStart w:id="34" w:name="_Toc197888837"/>
      <w:r w:rsidRPr="0095276B">
        <w:rPr>
          <w:szCs w:val="44"/>
        </w:rPr>
        <w:lastRenderedPageBreak/>
        <w:t>15</w:t>
      </w:r>
      <w:bookmarkEnd w:id="34"/>
      <w:r w:rsidRPr="0095276B">
        <w:rPr>
          <w:szCs w:val="44"/>
        </w:rPr>
        <w:br/>
      </w:r>
    </w:p>
    <w:p w14:paraId="426B5864" w14:textId="77777777" w:rsidR="006455E5" w:rsidRDefault="009D4A85" w:rsidP="002666CE">
      <w:r w:rsidRPr="0095276B">
        <w:t xml:space="preserve">La destruction des deux tiers de la fabrique </w:t>
      </w:r>
      <w:proofErr w:type="spellStart"/>
      <w:r w:rsidRPr="0095276B">
        <w:t>Lefombère</w:t>
      </w:r>
      <w:proofErr w:type="spellEnd"/>
      <w:r w:rsidRPr="0095276B">
        <w:t xml:space="preserve"> avait ému Vendeuvre</w:t>
      </w:r>
      <w:r w:rsidR="006455E5">
        <w:t xml:space="preserve">. </w:t>
      </w:r>
      <w:r w:rsidRPr="0095276B">
        <w:t>Mais les cent louis des Simler y avaient éclaté comme un coup de tonnerre</w:t>
      </w:r>
      <w:r w:rsidR="006455E5">
        <w:t>.</w:t>
      </w:r>
    </w:p>
    <w:p w14:paraId="229ECB88" w14:textId="77777777" w:rsidR="006455E5" w:rsidRDefault="009D4A85" w:rsidP="002666CE">
      <w:r w:rsidRPr="0095276B">
        <w:t>Le feu rentrait dans les hasards courants</w:t>
      </w:r>
      <w:r w:rsidR="006455E5">
        <w:t xml:space="preserve">. </w:t>
      </w:r>
      <w:r w:rsidRPr="0095276B">
        <w:t>L</w:t>
      </w:r>
      <w:r w:rsidR="006455E5">
        <w:t>’</w:t>
      </w:r>
      <w:r w:rsidRPr="0095276B">
        <w:t xml:space="preserve">ancien crédit des </w:t>
      </w:r>
      <w:proofErr w:type="spellStart"/>
      <w:r w:rsidRPr="0095276B">
        <w:t>Lefombère</w:t>
      </w:r>
      <w:proofErr w:type="spellEnd"/>
      <w:r w:rsidRPr="0095276B">
        <w:t xml:space="preserve"> ni l</w:t>
      </w:r>
      <w:r w:rsidR="006455E5">
        <w:t>’</w:t>
      </w:r>
      <w:r w:rsidRPr="0095276B">
        <w:t>existence de Vendeuvre ne s</w:t>
      </w:r>
      <w:r w:rsidR="006455E5">
        <w:t>’</w:t>
      </w:r>
      <w:r w:rsidRPr="0095276B">
        <w:t>en trouvaient gravement atteints</w:t>
      </w:r>
      <w:r w:rsidR="006455E5">
        <w:t xml:space="preserve">. </w:t>
      </w:r>
      <w:r w:rsidRPr="0095276B">
        <w:t>La somme souscrite par les Alsaciens ina</w:t>
      </w:r>
      <w:r w:rsidRPr="0095276B">
        <w:t>u</w:t>
      </w:r>
      <w:r w:rsidRPr="0095276B">
        <w:t>gurait une situation nouvelle et posait un cas</w:t>
      </w:r>
      <w:r w:rsidR="006455E5">
        <w:t>.</w:t>
      </w:r>
    </w:p>
    <w:p w14:paraId="3F7DADDA" w14:textId="1073105A" w:rsidR="006455E5" w:rsidRDefault="006455E5" w:rsidP="002666CE">
      <w:r>
        <w:t>« </w:t>
      </w:r>
      <w:r w:rsidR="009D4A85" w:rsidRPr="0095276B">
        <w:t>Ces hommes sont diablement forts</w:t>
      </w:r>
      <w:r>
        <w:t xml:space="preserve"> », </w:t>
      </w:r>
      <w:r w:rsidR="009D4A85" w:rsidRPr="0095276B">
        <w:t>répétait l</w:t>
      </w:r>
      <w:r>
        <w:t>’</w:t>
      </w:r>
      <w:r w:rsidR="009D4A85" w:rsidRPr="0095276B">
        <w:t>opinion publique</w:t>
      </w:r>
      <w:r>
        <w:t xml:space="preserve">, </w:t>
      </w:r>
      <w:r w:rsidR="009D4A85" w:rsidRPr="0095276B">
        <w:t>mélangeant l</w:t>
      </w:r>
      <w:r>
        <w:t>’</w:t>
      </w:r>
      <w:r w:rsidR="009D4A85" w:rsidRPr="0095276B">
        <w:t>aigreur et l</w:t>
      </w:r>
      <w:r>
        <w:t>’</w:t>
      </w:r>
      <w:r w:rsidR="009D4A85" w:rsidRPr="0095276B">
        <w:t>admiration</w:t>
      </w:r>
      <w:r>
        <w:t xml:space="preserve">. </w:t>
      </w:r>
      <w:r w:rsidR="009D4A85" w:rsidRPr="0095276B">
        <w:t xml:space="preserve">Elle reprenait ainsi à son compte le propos de </w:t>
      </w:r>
      <w:r>
        <w:t>M. </w:t>
      </w:r>
      <w:proofErr w:type="spellStart"/>
      <w:r w:rsidR="009D4A85" w:rsidRPr="0095276B">
        <w:t>Lorilleux</w:t>
      </w:r>
      <w:proofErr w:type="spellEnd"/>
      <w:r w:rsidR="009D4A85" w:rsidRPr="0095276B">
        <w:t xml:space="preserve"> au capitaine d</w:t>
      </w:r>
      <w:r>
        <w:t>’</w:t>
      </w:r>
      <w:r w:rsidR="009D4A85" w:rsidRPr="0095276B">
        <w:t>i</w:t>
      </w:r>
      <w:r w:rsidR="009D4A85" w:rsidRPr="0095276B">
        <w:t>n</w:t>
      </w:r>
      <w:r w:rsidR="009D4A85" w:rsidRPr="0095276B">
        <w:t>fanterie commandant le piquet d</w:t>
      </w:r>
      <w:r>
        <w:t>’</w:t>
      </w:r>
      <w:r w:rsidR="009D4A85" w:rsidRPr="0095276B">
        <w:t>incendie</w:t>
      </w:r>
      <w:r>
        <w:t>.</w:t>
      </w:r>
    </w:p>
    <w:p w14:paraId="6F4B8D01" w14:textId="27708088" w:rsidR="006455E5" w:rsidRDefault="009D4A85" w:rsidP="002666CE">
      <w:r w:rsidRPr="0095276B">
        <w:t>Avait-elle raison</w:t>
      </w:r>
      <w:r w:rsidR="006455E5">
        <w:t xml:space="preserve"> ? </w:t>
      </w:r>
      <w:r w:rsidRPr="0095276B">
        <w:t xml:space="preserve">Le silence hérissé de </w:t>
      </w:r>
      <w:r w:rsidR="006455E5">
        <w:t>M. </w:t>
      </w:r>
      <w:r w:rsidRPr="0095276B">
        <w:t>Hippolyte</w:t>
      </w:r>
      <w:r w:rsidR="006455E5">
        <w:t xml:space="preserve">, </w:t>
      </w:r>
      <w:r w:rsidRPr="0095276B">
        <w:t>pe</w:t>
      </w:r>
      <w:r w:rsidRPr="0095276B">
        <w:t>n</w:t>
      </w:r>
      <w:r w:rsidRPr="0095276B">
        <w:t>dant les semaines qui suivirent l</w:t>
      </w:r>
      <w:r w:rsidR="006455E5">
        <w:t>’</w:t>
      </w:r>
      <w:r w:rsidRPr="0095276B">
        <w:t>affaire</w:t>
      </w:r>
      <w:r w:rsidR="006455E5">
        <w:t xml:space="preserve">, </w:t>
      </w:r>
      <w:r w:rsidR="006455E5">
        <w:rPr>
          <w:rFonts w:eastAsia="Georgia" w:cs="Georgia"/>
        </w:rPr>
        <w:t xml:space="preserve">– </w:t>
      </w:r>
      <w:r w:rsidRPr="0095276B">
        <w:t>chez un autre cela se serait appelé de la tristesse</w:t>
      </w:r>
      <w:r w:rsidR="006455E5">
        <w:t xml:space="preserve"> </w:t>
      </w:r>
      <w:r w:rsidR="006455E5">
        <w:rPr>
          <w:rFonts w:eastAsia="Georgia" w:cs="Georgia"/>
        </w:rPr>
        <w:t xml:space="preserve">– </w:t>
      </w:r>
      <w:r w:rsidRPr="0095276B">
        <w:t>parut assez grave à Sarah</w:t>
      </w:r>
      <w:r w:rsidR="006455E5">
        <w:t xml:space="preserve">. </w:t>
      </w:r>
      <w:r w:rsidRPr="0095276B">
        <w:t>Et le mutisme que Myrtil gardait par imitation ne lui paraissait pas plus clair</w:t>
      </w:r>
      <w:r w:rsidR="006455E5">
        <w:t>.</w:t>
      </w:r>
    </w:p>
    <w:p w14:paraId="3AF01DC7" w14:textId="77777777" w:rsidR="006455E5" w:rsidRDefault="006455E5" w:rsidP="002666CE">
      <w:r>
        <w:rPr>
          <w:rFonts w:eastAsia="Georgia" w:cs="Georgia"/>
        </w:rPr>
        <w:t>« </w:t>
      </w:r>
      <w:r w:rsidR="009D4A85" w:rsidRPr="0095276B">
        <w:t>Qu</w:t>
      </w:r>
      <w:r>
        <w:t>’</w:t>
      </w:r>
      <w:r w:rsidR="009D4A85" w:rsidRPr="0095276B">
        <w:t>est-ce qui les travaille</w:t>
      </w:r>
      <w:r>
        <w:t> ? »</w:t>
      </w:r>
      <w:r w:rsidR="009D4A85" w:rsidRPr="0095276B">
        <w:t xml:space="preserve"> dit-elle un jour à Hermine</w:t>
      </w:r>
      <w:r>
        <w:t xml:space="preserve">. </w:t>
      </w:r>
      <w:r w:rsidR="009D4A85" w:rsidRPr="0095276B">
        <w:t>Toutefois le temps agit</w:t>
      </w:r>
      <w:r>
        <w:t xml:space="preserve"> ; </w:t>
      </w:r>
      <w:r w:rsidR="009D4A85" w:rsidRPr="0095276B">
        <w:t>l</w:t>
      </w:r>
      <w:r>
        <w:t>’</w:t>
      </w:r>
      <w:r w:rsidR="009D4A85" w:rsidRPr="0095276B">
        <w:t>inventaire de 73 dissipa les restes de cette amertume mystérieuse</w:t>
      </w:r>
      <w:r>
        <w:t>.</w:t>
      </w:r>
    </w:p>
    <w:p w14:paraId="7B77E8A3" w14:textId="77777777" w:rsidR="006455E5" w:rsidRDefault="006455E5" w:rsidP="002666CE">
      <w:r>
        <w:t xml:space="preserve">… </w:t>
      </w:r>
      <w:r w:rsidR="009D4A85" w:rsidRPr="0095276B">
        <w:t>Vanité</w:t>
      </w:r>
      <w:r>
        <w:t xml:space="preserve"> ? </w:t>
      </w:r>
      <w:r w:rsidR="009D4A85" w:rsidRPr="0095276B">
        <w:t>Ou générosité</w:t>
      </w:r>
      <w:r>
        <w:t> ?</w:t>
      </w:r>
    </w:p>
    <w:p w14:paraId="12F216D5" w14:textId="77777777" w:rsidR="006455E5" w:rsidRDefault="009D4A85" w:rsidP="002666CE">
      <w:r w:rsidRPr="0095276B">
        <w:t>Vendeuvre n</w:t>
      </w:r>
      <w:r w:rsidR="006455E5">
        <w:t>’</w:t>
      </w:r>
      <w:r w:rsidRPr="0095276B">
        <w:t>achevait pas de résoudre un problème si co</w:t>
      </w:r>
      <w:r w:rsidRPr="0095276B">
        <w:t>m</w:t>
      </w:r>
      <w:r w:rsidRPr="0095276B">
        <w:t>pliqué</w:t>
      </w:r>
      <w:r w:rsidR="006455E5">
        <w:t xml:space="preserve">. </w:t>
      </w:r>
      <w:r w:rsidRPr="0095276B">
        <w:t>Mais les Simler</w:t>
      </w:r>
      <w:r w:rsidR="006455E5">
        <w:t xml:space="preserve"> </w:t>
      </w:r>
      <w:r w:rsidR="006455E5">
        <w:rPr>
          <w:rFonts w:eastAsia="Georgia" w:cs="Georgia"/>
        </w:rPr>
        <w:t xml:space="preserve">– </w:t>
      </w:r>
      <w:r w:rsidRPr="0095276B">
        <w:t>hommes forts</w:t>
      </w:r>
      <w:r w:rsidR="006455E5">
        <w:t xml:space="preserve"> </w:t>
      </w:r>
      <w:r w:rsidR="006455E5">
        <w:rPr>
          <w:rFonts w:eastAsia="Georgia" w:cs="Georgia"/>
        </w:rPr>
        <w:t xml:space="preserve">– </w:t>
      </w:r>
      <w:r w:rsidRPr="0095276B">
        <w:t>l</w:t>
      </w:r>
      <w:r w:rsidR="006455E5">
        <w:t>’</w:t>
      </w:r>
      <w:r w:rsidRPr="0095276B">
        <w:t>auraient-ils eux-mêmes résolu</w:t>
      </w:r>
      <w:r w:rsidR="006455E5">
        <w:t> ?</w:t>
      </w:r>
    </w:p>
    <w:p w14:paraId="21EB43E9" w14:textId="77777777" w:rsidR="006455E5" w:rsidRDefault="009D4A85" w:rsidP="002666CE">
      <w:r w:rsidRPr="0095276B">
        <w:t>Ils ne s</w:t>
      </w:r>
      <w:r w:rsidR="006455E5">
        <w:t>’</w:t>
      </w:r>
      <w:r w:rsidRPr="0095276B">
        <w:t>en souciaient pas</w:t>
      </w:r>
      <w:r w:rsidR="006455E5">
        <w:t xml:space="preserve">. </w:t>
      </w:r>
      <w:r w:rsidRPr="0095276B">
        <w:t>Mal informés du bruit qu</w:t>
      </w:r>
      <w:r w:rsidR="006455E5">
        <w:t>’</w:t>
      </w:r>
      <w:r w:rsidRPr="0095276B">
        <w:t>ils avaient causé</w:t>
      </w:r>
      <w:r w:rsidR="006455E5">
        <w:t xml:space="preserve">, </w:t>
      </w:r>
      <w:r w:rsidRPr="0095276B">
        <w:t>ils continuaient à vivre</w:t>
      </w:r>
      <w:r w:rsidR="006455E5">
        <w:t xml:space="preserve">, </w:t>
      </w:r>
      <w:r w:rsidRPr="0095276B">
        <w:t xml:space="preserve">apparemment en ligne </w:t>
      </w:r>
      <w:r w:rsidRPr="0095276B">
        <w:lastRenderedPageBreak/>
        <w:t>droite</w:t>
      </w:r>
      <w:r w:rsidR="006455E5">
        <w:t xml:space="preserve">, </w:t>
      </w:r>
      <w:r w:rsidRPr="0095276B">
        <w:t>et s</w:t>
      </w:r>
      <w:r w:rsidR="006455E5">
        <w:t>’</w:t>
      </w:r>
      <w:r w:rsidRPr="0095276B">
        <w:t>avançaient</w:t>
      </w:r>
      <w:r w:rsidR="006455E5">
        <w:t xml:space="preserve">, </w:t>
      </w:r>
      <w:r w:rsidRPr="0095276B">
        <w:t>avec une puissance irrésistible</w:t>
      </w:r>
      <w:r w:rsidR="006455E5">
        <w:t xml:space="preserve">, </w:t>
      </w:r>
      <w:r w:rsidRPr="0095276B">
        <w:t>vers un avenir qu</w:t>
      </w:r>
      <w:r w:rsidR="006455E5">
        <w:t>’</w:t>
      </w:r>
      <w:r w:rsidRPr="0095276B">
        <w:t>ils croyaient prévoir et être seuls à connaître</w:t>
      </w:r>
      <w:r w:rsidR="006455E5">
        <w:t>.</w:t>
      </w:r>
    </w:p>
    <w:p w14:paraId="5C0637AC" w14:textId="1A24DA67" w:rsidR="006455E5" w:rsidRDefault="009D4A85" w:rsidP="002666CE">
      <w:r w:rsidRPr="0095276B">
        <w:t xml:space="preserve">Les dames </w:t>
      </w:r>
      <w:proofErr w:type="spellStart"/>
      <w:r w:rsidRPr="0095276B">
        <w:t>Lefombère</w:t>
      </w:r>
      <w:proofErr w:type="spellEnd"/>
      <w:r w:rsidRPr="0095276B">
        <w:t xml:space="preserve"> vinrent rendre visite à </w:t>
      </w:r>
      <w:r w:rsidR="006455E5">
        <w:t>M</w:t>
      </w:r>
      <w:r w:rsidR="006455E5" w:rsidRPr="006455E5">
        <w:rPr>
          <w:vertAlign w:val="superscript"/>
        </w:rPr>
        <w:t>me</w:t>
      </w:r>
      <w:r w:rsidR="006455E5">
        <w:t> </w:t>
      </w:r>
      <w:r w:rsidRPr="0095276B">
        <w:t>Hippolyte</w:t>
      </w:r>
      <w:r w:rsidR="006455E5">
        <w:t xml:space="preserve">. </w:t>
      </w:r>
      <w:r w:rsidRPr="0095276B">
        <w:t>Ce fut une démarche remplie d</w:t>
      </w:r>
      <w:r w:rsidR="006455E5">
        <w:t>’</w:t>
      </w:r>
      <w:r w:rsidRPr="0095276B">
        <w:t>apparat</w:t>
      </w:r>
      <w:r w:rsidR="006455E5">
        <w:t xml:space="preserve">. </w:t>
      </w:r>
      <w:r w:rsidRPr="0095276B">
        <w:t>Mais l</w:t>
      </w:r>
      <w:r w:rsidR="006455E5">
        <w:t>’</w:t>
      </w:r>
      <w:r w:rsidRPr="0095276B">
        <w:t>entrevue</w:t>
      </w:r>
      <w:r w:rsidR="006455E5">
        <w:t xml:space="preserve">, </w:t>
      </w:r>
      <w:r w:rsidRPr="0095276B">
        <w:t>qui commença par des effusions un peu forcées</w:t>
      </w:r>
      <w:r w:rsidR="006455E5">
        <w:t xml:space="preserve">, </w:t>
      </w:r>
      <w:r w:rsidRPr="0095276B">
        <w:t xml:space="preserve">finit assez péniblement du fait de la morgue des demoiselles </w:t>
      </w:r>
      <w:proofErr w:type="spellStart"/>
      <w:r w:rsidRPr="0095276B">
        <w:t>Lefo</w:t>
      </w:r>
      <w:r w:rsidRPr="0095276B">
        <w:t>m</w:t>
      </w:r>
      <w:r w:rsidRPr="0095276B">
        <w:t>bère</w:t>
      </w:r>
      <w:proofErr w:type="spellEnd"/>
      <w:r w:rsidRPr="0095276B">
        <w:t xml:space="preserve"> et de la glaciale dignité de Sarah</w:t>
      </w:r>
      <w:r w:rsidR="006455E5">
        <w:t xml:space="preserve">. </w:t>
      </w:r>
      <w:r w:rsidRPr="0095276B">
        <w:t>Hermine y contribua de son côté par sa gêne silencieuse</w:t>
      </w:r>
      <w:r w:rsidR="006455E5">
        <w:t xml:space="preserve">, </w:t>
      </w:r>
      <w:r w:rsidRPr="0095276B">
        <w:t>et le petit salon par son étou</w:t>
      </w:r>
      <w:r w:rsidRPr="0095276B">
        <w:t>f</w:t>
      </w:r>
      <w:r w:rsidRPr="0095276B">
        <w:t>fement</w:t>
      </w:r>
      <w:r w:rsidR="006455E5">
        <w:t>.</w:t>
      </w:r>
    </w:p>
    <w:p w14:paraId="18CFDD9D" w14:textId="107837E4" w:rsidR="006455E5" w:rsidRDefault="009D4A85" w:rsidP="002666CE">
      <w:r w:rsidRPr="0095276B">
        <w:t>Cette visite donna toutefois l</w:t>
      </w:r>
      <w:r w:rsidR="006455E5">
        <w:t>’</w:t>
      </w:r>
      <w:r w:rsidRPr="0095276B">
        <w:t>idée à Sarah et à sa bru qu</w:t>
      </w:r>
      <w:r w:rsidR="006455E5">
        <w:t>’</w:t>
      </w:r>
      <w:r w:rsidRPr="0095276B">
        <w:t>il pouvait être convenable d</w:t>
      </w:r>
      <w:r w:rsidR="006455E5">
        <w:t>’</w:t>
      </w:r>
      <w:r w:rsidRPr="0095276B">
        <w:t xml:space="preserve">aller remercier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006455E5">
        <w:t xml:space="preserve">, </w:t>
      </w:r>
      <w:r w:rsidRPr="0095276B">
        <w:t>pour le petit chat</w:t>
      </w:r>
      <w:r w:rsidR="006455E5">
        <w:t>.</w:t>
      </w:r>
    </w:p>
    <w:p w14:paraId="2EDDEC42" w14:textId="77777777" w:rsidR="006455E5" w:rsidRDefault="009D4A85" w:rsidP="002666CE">
      <w:r w:rsidRPr="0095276B">
        <w:t>Il faut se hâter de dire que l</w:t>
      </w:r>
      <w:r w:rsidR="006455E5">
        <w:t>’</w:t>
      </w:r>
      <w:r w:rsidRPr="0095276B">
        <w:t>idée ne leur en vint pas spo</w:t>
      </w:r>
      <w:r w:rsidRPr="0095276B">
        <w:t>n</w:t>
      </w:r>
      <w:r w:rsidRPr="0095276B">
        <w:t>tanément</w:t>
      </w:r>
      <w:r w:rsidR="006455E5">
        <w:t xml:space="preserve">. </w:t>
      </w:r>
      <w:r w:rsidRPr="0095276B">
        <w:t>Après deux dimanches consacrés à cicatriser ses br</w:t>
      </w:r>
      <w:r w:rsidRPr="0095276B">
        <w:t>û</w:t>
      </w:r>
      <w:r w:rsidRPr="0095276B">
        <w:t>lures et à jouer de la flûte devant Hector</w:t>
      </w:r>
      <w:r w:rsidR="006455E5">
        <w:t xml:space="preserve">, </w:t>
      </w:r>
      <w:r w:rsidRPr="0095276B">
        <w:t>puis un troisième</w:t>
      </w:r>
      <w:r w:rsidR="006455E5">
        <w:t xml:space="preserve">, </w:t>
      </w:r>
      <w:r w:rsidRPr="0095276B">
        <w:t>i</w:t>
      </w:r>
      <w:r w:rsidRPr="0095276B">
        <w:t>m</w:t>
      </w:r>
      <w:r w:rsidRPr="0095276B">
        <w:t>périeusement dû à Cora</w:t>
      </w:r>
      <w:r w:rsidR="006455E5">
        <w:t xml:space="preserve">, </w:t>
      </w:r>
      <w:r w:rsidRPr="0095276B">
        <w:t>Joseph éprouva de telles contradi</w:t>
      </w:r>
      <w:r w:rsidRPr="0095276B">
        <w:t>c</w:t>
      </w:r>
      <w:r w:rsidRPr="0095276B">
        <w:t>tions de sentiments en soi</w:t>
      </w:r>
      <w:r w:rsidR="006455E5">
        <w:t xml:space="preserve">, </w:t>
      </w:r>
      <w:r w:rsidRPr="0095276B">
        <w:t>qu</w:t>
      </w:r>
      <w:r w:rsidR="006455E5">
        <w:t>’</w:t>
      </w:r>
      <w:r w:rsidRPr="0095276B">
        <w:t>il mit dans sa main celle de son ami Justin et s</w:t>
      </w:r>
      <w:r w:rsidR="006455E5">
        <w:t>’</w:t>
      </w:r>
      <w:r w:rsidRPr="0095276B">
        <w:t>en alla en campagne</w:t>
      </w:r>
      <w:r w:rsidR="006455E5">
        <w:t>.</w:t>
      </w:r>
    </w:p>
    <w:p w14:paraId="0A5E93F2" w14:textId="77777777" w:rsidR="006455E5" w:rsidRDefault="009D4A85" w:rsidP="002666CE">
      <w:r w:rsidRPr="0095276B">
        <w:t>Un dur froid de décembre rendait la marche bonne et la route plate</w:t>
      </w:r>
      <w:r w:rsidR="006455E5">
        <w:t xml:space="preserve">. </w:t>
      </w:r>
      <w:r w:rsidRPr="0095276B">
        <w:t>Ils partirent sans but ostensible</w:t>
      </w:r>
      <w:r w:rsidR="006455E5">
        <w:t xml:space="preserve">, </w:t>
      </w:r>
      <w:r w:rsidRPr="0095276B">
        <w:t xml:space="preserve">mais par </w:t>
      </w:r>
      <w:smartTag w:uri="urn:schemas-microsoft-com:office:smarttags" w:element="PersonName">
        <w:smartTagPr>
          <w:attr w:name="ProductID" w:val="la Porte"/>
        </w:smartTagPr>
        <w:r w:rsidRPr="0095276B">
          <w:t>la Porte</w:t>
        </w:r>
      </w:smartTag>
      <w:r w:rsidRPr="0095276B">
        <w:t xml:space="preserve"> de Nantes</w:t>
      </w:r>
      <w:r w:rsidR="006455E5">
        <w:t>.</w:t>
      </w:r>
    </w:p>
    <w:p w14:paraId="650A2BFB" w14:textId="77777777" w:rsidR="006455E5" w:rsidRDefault="009D4A85" w:rsidP="002666CE">
      <w:r w:rsidRPr="0095276B">
        <w:t xml:space="preserve">La barrière du </w:t>
      </w:r>
      <w:proofErr w:type="spellStart"/>
      <w:r w:rsidRPr="0095276B">
        <w:t>Plantis</w:t>
      </w:r>
      <w:proofErr w:type="spellEnd"/>
      <w:r w:rsidRPr="0095276B">
        <w:t xml:space="preserve"> était ouverte</w:t>
      </w:r>
      <w:r w:rsidR="006455E5">
        <w:t xml:space="preserve">. </w:t>
      </w:r>
      <w:r w:rsidRPr="0095276B">
        <w:t>Rien ne bougeait de</w:t>
      </w:r>
      <w:r w:rsidRPr="0095276B">
        <w:t>r</w:t>
      </w:r>
      <w:r w:rsidRPr="0095276B">
        <w:t>rière</w:t>
      </w:r>
      <w:r w:rsidR="006455E5">
        <w:t xml:space="preserve">. </w:t>
      </w:r>
      <w:r w:rsidRPr="0095276B">
        <w:t>Justin guignait l</w:t>
      </w:r>
      <w:r w:rsidR="006455E5">
        <w:t>’</w:t>
      </w:r>
      <w:r w:rsidRPr="0095276B">
        <w:t>oncle</w:t>
      </w:r>
      <w:r w:rsidR="006455E5">
        <w:t xml:space="preserve">. </w:t>
      </w:r>
      <w:r w:rsidRPr="0095276B">
        <w:t>Il en fut pour sa malice</w:t>
      </w:r>
      <w:r w:rsidR="006455E5">
        <w:t xml:space="preserve">. </w:t>
      </w:r>
      <w:r w:rsidRPr="0095276B">
        <w:t>Joseph ne broncha pas</w:t>
      </w:r>
      <w:r w:rsidR="006455E5">
        <w:t>.</w:t>
      </w:r>
    </w:p>
    <w:p w14:paraId="67AAA01F" w14:textId="77777777" w:rsidR="006455E5" w:rsidRDefault="009D4A85" w:rsidP="002666CE">
      <w:r w:rsidRPr="0095276B">
        <w:t xml:space="preserve">Vers la </w:t>
      </w:r>
      <w:proofErr w:type="spellStart"/>
      <w:r w:rsidRPr="0095276B">
        <w:t>Buchellerie</w:t>
      </w:r>
      <w:proofErr w:type="spellEnd"/>
      <w:r w:rsidR="006455E5">
        <w:t xml:space="preserve">, </w:t>
      </w:r>
      <w:r w:rsidRPr="0095276B">
        <w:t>un chemin de traverse les attira</w:t>
      </w:r>
      <w:r w:rsidR="006455E5">
        <w:t xml:space="preserve">. </w:t>
      </w:r>
      <w:r w:rsidRPr="0095276B">
        <w:t>Trois cents mètres plus loin</w:t>
      </w:r>
      <w:r w:rsidR="006455E5">
        <w:t xml:space="preserve">, </w:t>
      </w:r>
      <w:r w:rsidRPr="0095276B">
        <w:t>ils naviguaient en plein bois</w:t>
      </w:r>
      <w:r w:rsidR="006455E5">
        <w:t xml:space="preserve">, </w:t>
      </w:r>
      <w:r w:rsidRPr="0095276B">
        <w:t>fagot à cette heure</w:t>
      </w:r>
      <w:r w:rsidR="006455E5">
        <w:t xml:space="preserve">, </w:t>
      </w:r>
      <w:r w:rsidRPr="0095276B">
        <w:t>mais dru et vert</w:t>
      </w:r>
      <w:r w:rsidR="006455E5">
        <w:t>.</w:t>
      </w:r>
    </w:p>
    <w:p w14:paraId="4BC6FBC8" w14:textId="77777777" w:rsidR="006455E5" w:rsidRDefault="006455E5" w:rsidP="002666CE">
      <w:r>
        <w:rPr>
          <w:rFonts w:eastAsia="Georgia" w:cs="Georgia"/>
        </w:rPr>
        <w:t>« </w:t>
      </w:r>
      <w:r w:rsidR="009D4A85" w:rsidRPr="0095276B">
        <w:t>Il faudra y revenir cet été</w:t>
      </w:r>
      <w:r>
        <w:t>, »</w:t>
      </w:r>
      <w:r w:rsidR="009D4A85" w:rsidRPr="0095276B">
        <w:t xml:space="preserve"> dit Joseph</w:t>
      </w:r>
      <w:r>
        <w:t xml:space="preserve">. </w:t>
      </w:r>
      <w:r w:rsidR="009D4A85" w:rsidRPr="0095276B">
        <w:t>Justin ne répo</w:t>
      </w:r>
      <w:r w:rsidR="009D4A85" w:rsidRPr="0095276B">
        <w:t>n</w:t>
      </w:r>
      <w:r w:rsidR="009D4A85" w:rsidRPr="0095276B">
        <w:t>dit rien</w:t>
      </w:r>
      <w:r>
        <w:t xml:space="preserve">. </w:t>
      </w:r>
      <w:r w:rsidR="009D4A85" w:rsidRPr="0095276B">
        <w:t>Il tirait déjà ses plans pour y revenir avant la Noël</w:t>
      </w:r>
      <w:r>
        <w:t xml:space="preserve">. </w:t>
      </w:r>
      <w:r w:rsidR="009D4A85" w:rsidRPr="0095276B">
        <w:t xml:space="preserve">Ils </w:t>
      </w:r>
      <w:r w:rsidR="009D4A85" w:rsidRPr="0095276B">
        <w:lastRenderedPageBreak/>
        <w:t>cheminèrent sur le craquant dallage des feuilles mortes</w:t>
      </w:r>
      <w:r>
        <w:t xml:space="preserve">. </w:t>
      </w:r>
      <w:r w:rsidR="009D4A85" w:rsidRPr="0095276B">
        <w:t>Les pervenches et les violettes</w:t>
      </w:r>
      <w:r>
        <w:t xml:space="preserve">, </w:t>
      </w:r>
      <w:r w:rsidR="009D4A85" w:rsidRPr="0095276B">
        <w:t>des violettes d</w:t>
      </w:r>
      <w:r>
        <w:t>’</w:t>
      </w:r>
      <w:r w:rsidR="009D4A85" w:rsidRPr="0095276B">
        <w:t>une grosseur mon</w:t>
      </w:r>
      <w:r w:rsidR="009D4A85" w:rsidRPr="0095276B">
        <w:t>s</w:t>
      </w:r>
      <w:r w:rsidR="009D4A85" w:rsidRPr="0095276B">
        <w:t>trueuse</w:t>
      </w:r>
      <w:r>
        <w:t xml:space="preserve">, </w:t>
      </w:r>
      <w:r w:rsidR="009D4A85" w:rsidRPr="0095276B">
        <w:t>paraissaient et s</w:t>
      </w:r>
      <w:r>
        <w:t>’</w:t>
      </w:r>
      <w:r w:rsidR="009D4A85" w:rsidRPr="0095276B">
        <w:t>éclipsaient</w:t>
      </w:r>
      <w:r>
        <w:t xml:space="preserve">. </w:t>
      </w:r>
      <w:r w:rsidR="009D4A85" w:rsidRPr="0095276B">
        <w:t>Des genêts encore fleuris concentraient sur eux la lumière éparse dans le sous-bois</w:t>
      </w:r>
      <w:r>
        <w:t xml:space="preserve">, </w:t>
      </w:r>
      <w:r w:rsidR="009D4A85" w:rsidRPr="0095276B">
        <w:t>et</w:t>
      </w:r>
      <w:r>
        <w:t xml:space="preserve">, </w:t>
      </w:r>
      <w:r w:rsidR="009D4A85" w:rsidRPr="0095276B">
        <w:t>avec le pâle soleil d</w:t>
      </w:r>
      <w:r>
        <w:t>’</w:t>
      </w:r>
      <w:r w:rsidR="009D4A85" w:rsidRPr="0095276B">
        <w:t>automne</w:t>
      </w:r>
      <w:r>
        <w:t xml:space="preserve">, </w:t>
      </w:r>
      <w:r w:rsidR="009D4A85" w:rsidRPr="0095276B">
        <w:t>parvenaient à faire des gerbes éclatantes</w:t>
      </w:r>
      <w:r>
        <w:t>.</w:t>
      </w:r>
    </w:p>
    <w:p w14:paraId="019AA8D8" w14:textId="77777777" w:rsidR="006455E5" w:rsidRDefault="009D4A85" w:rsidP="002666CE">
      <w:r w:rsidRPr="0095276B">
        <w:t>Une odeur de miche fraîche se glissa jusqu</w:t>
      </w:r>
      <w:r w:rsidR="006455E5">
        <w:t>’</w:t>
      </w:r>
      <w:r w:rsidRPr="0095276B">
        <w:t>à eux</w:t>
      </w:r>
      <w:r w:rsidR="006455E5">
        <w:t xml:space="preserve">. </w:t>
      </w:r>
      <w:r w:rsidRPr="0095276B">
        <w:t>La nature du bois changea</w:t>
      </w:r>
      <w:r w:rsidR="006455E5">
        <w:t xml:space="preserve">. </w:t>
      </w:r>
      <w:r w:rsidRPr="0095276B">
        <w:t>Les troncs d</w:t>
      </w:r>
      <w:r w:rsidR="006455E5">
        <w:t>’</w:t>
      </w:r>
      <w:r w:rsidRPr="0095276B">
        <w:t>arbres s</w:t>
      </w:r>
      <w:r w:rsidR="006455E5">
        <w:t>’</w:t>
      </w:r>
      <w:r w:rsidRPr="0095276B">
        <w:t>espacèrent</w:t>
      </w:r>
      <w:r w:rsidR="006455E5">
        <w:t xml:space="preserve">, </w:t>
      </w:r>
      <w:r w:rsidRPr="0095276B">
        <w:t>mais ce fut pour laisser au pin sylvestre la place qu</w:t>
      </w:r>
      <w:r w:rsidR="006455E5">
        <w:t>’</w:t>
      </w:r>
      <w:r w:rsidRPr="0095276B">
        <w:t>il exige</w:t>
      </w:r>
      <w:r w:rsidR="006455E5">
        <w:t xml:space="preserve">. </w:t>
      </w:r>
      <w:r w:rsidRPr="0095276B">
        <w:t>Le sol se couvrit d</w:t>
      </w:r>
      <w:r w:rsidR="006455E5">
        <w:t>’</w:t>
      </w:r>
      <w:r w:rsidRPr="0095276B">
        <w:t>une herbe fine et verte</w:t>
      </w:r>
      <w:r w:rsidR="006455E5">
        <w:t xml:space="preserve">, </w:t>
      </w:r>
      <w:r w:rsidRPr="0095276B">
        <w:t>qui faisait penser au travail de p</w:t>
      </w:r>
      <w:r w:rsidRPr="0095276B">
        <w:t>a</w:t>
      </w:r>
      <w:r w:rsidRPr="0095276B">
        <w:t>tience des anciens imagiers</w:t>
      </w:r>
      <w:r w:rsidR="006455E5">
        <w:t xml:space="preserve">. </w:t>
      </w:r>
      <w:r w:rsidRPr="0095276B">
        <w:t>Des vols de merles éclaboussaient le silence des basses branches</w:t>
      </w:r>
      <w:r w:rsidR="006455E5">
        <w:t xml:space="preserve">. </w:t>
      </w:r>
      <w:r w:rsidRPr="0095276B">
        <w:t>Des petits oiseaux se dispe</w:t>
      </w:r>
      <w:r w:rsidRPr="0095276B">
        <w:t>r</w:t>
      </w:r>
      <w:r w:rsidRPr="0095276B">
        <w:t>saient</w:t>
      </w:r>
      <w:r w:rsidR="006455E5">
        <w:t xml:space="preserve">, </w:t>
      </w:r>
      <w:r w:rsidRPr="0095276B">
        <w:t>par multitudes</w:t>
      </w:r>
      <w:r w:rsidR="006455E5">
        <w:t>.</w:t>
      </w:r>
    </w:p>
    <w:p w14:paraId="75C550FA" w14:textId="77777777" w:rsidR="006455E5" w:rsidRDefault="009D4A85" w:rsidP="002666CE">
      <w:r w:rsidRPr="0095276B">
        <w:t>Les écailles de glace</w:t>
      </w:r>
      <w:r w:rsidR="006455E5">
        <w:t xml:space="preserve">, </w:t>
      </w:r>
      <w:r w:rsidRPr="0095276B">
        <w:t>prises entre les aiguilles de pin</w:t>
      </w:r>
      <w:r w:rsidR="006455E5">
        <w:t xml:space="preserve">, </w:t>
      </w:r>
      <w:r w:rsidRPr="0095276B">
        <w:t>re</w:t>
      </w:r>
      <w:r w:rsidRPr="0095276B">
        <w:t>m</w:t>
      </w:r>
      <w:r w:rsidRPr="0095276B">
        <w:t>plaçaient maintenant</w:t>
      </w:r>
      <w:r w:rsidR="006455E5">
        <w:t xml:space="preserve">, </w:t>
      </w:r>
      <w:r w:rsidRPr="0095276B">
        <w:t>sous le pied</w:t>
      </w:r>
      <w:r w:rsidR="006455E5">
        <w:t xml:space="preserve">, </w:t>
      </w:r>
      <w:r w:rsidRPr="0095276B">
        <w:t>le craquement des feuilles mortes</w:t>
      </w:r>
      <w:r w:rsidR="006455E5">
        <w:t xml:space="preserve">. </w:t>
      </w:r>
      <w:r w:rsidRPr="0095276B">
        <w:t>Des odeurs rudes et fraternelles couraient à ras de terre</w:t>
      </w:r>
      <w:r w:rsidR="006455E5">
        <w:t xml:space="preserve">. </w:t>
      </w:r>
      <w:r w:rsidRPr="0095276B">
        <w:t>D</w:t>
      </w:r>
      <w:r w:rsidR="006455E5">
        <w:t>’</w:t>
      </w:r>
      <w:r w:rsidRPr="0095276B">
        <w:t>autres descendaient du plafond des pins</w:t>
      </w:r>
      <w:r w:rsidR="006455E5">
        <w:t xml:space="preserve">, </w:t>
      </w:r>
      <w:r w:rsidRPr="0095276B">
        <w:t>transformant le s</w:t>
      </w:r>
      <w:r w:rsidRPr="0095276B">
        <w:t>o</w:t>
      </w:r>
      <w:r w:rsidRPr="0095276B">
        <w:t>leil en parfums</w:t>
      </w:r>
      <w:r w:rsidR="006455E5">
        <w:t xml:space="preserve">, </w:t>
      </w:r>
      <w:r w:rsidRPr="0095276B">
        <w:t>comme les genêts le transformaient en co</w:t>
      </w:r>
      <w:r w:rsidRPr="0095276B">
        <w:t>u</w:t>
      </w:r>
      <w:r w:rsidRPr="0095276B">
        <w:t>leurs</w:t>
      </w:r>
      <w:r w:rsidR="006455E5">
        <w:t>.</w:t>
      </w:r>
    </w:p>
    <w:p w14:paraId="4E2411BC" w14:textId="77777777" w:rsidR="006455E5" w:rsidRDefault="009D4A85" w:rsidP="002666CE">
      <w:r w:rsidRPr="0095276B">
        <w:t>Justin s</w:t>
      </w:r>
      <w:r w:rsidR="006455E5">
        <w:t>’</w:t>
      </w:r>
      <w:r w:rsidRPr="0095276B">
        <w:t>écria</w:t>
      </w:r>
      <w:r w:rsidR="006455E5">
        <w:t xml:space="preserve">. </w:t>
      </w:r>
      <w:r w:rsidRPr="0095276B">
        <w:t>Une fraise</w:t>
      </w:r>
      <w:r w:rsidR="006455E5">
        <w:t xml:space="preserve">, </w:t>
      </w:r>
      <w:r w:rsidRPr="0095276B">
        <w:t>échappée à la gelée</w:t>
      </w:r>
      <w:r w:rsidR="006455E5">
        <w:t xml:space="preserve">, </w:t>
      </w:r>
      <w:r w:rsidRPr="0095276B">
        <w:t>ensangla</w:t>
      </w:r>
      <w:r w:rsidRPr="0095276B">
        <w:t>n</w:t>
      </w:r>
      <w:r w:rsidRPr="0095276B">
        <w:t>tait le pied d</w:t>
      </w:r>
      <w:r w:rsidR="006455E5">
        <w:t>’</w:t>
      </w:r>
      <w:r w:rsidRPr="0095276B">
        <w:t>un lierre</w:t>
      </w:r>
      <w:r w:rsidR="006455E5">
        <w:t xml:space="preserve">. </w:t>
      </w:r>
      <w:r w:rsidRPr="0095276B">
        <w:t>Jamais il n</w:t>
      </w:r>
      <w:r w:rsidR="006455E5">
        <w:t>’</w:t>
      </w:r>
      <w:r w:rsidRPr="0095276B">
        <w:t>avait senti l</w:t>
      </w:r>
      <w:r w:rsidR="006455E5">
        <w:t>’</w:t>
      </w:r>
      <w:r w:rsidRPr="0095276B">
        <w:t>homme si loin</w:t>
      </w:r>
      <w:r w:rsidR="006455E5">
        <w:t>.</w:t>
      </w:r>
    </w:p>
    <w:p w14:paraId="3B1D277B" w14:textId="77777777" w:rsidR="006455E5" w:rsidRDefault="009D4A85" w:rsidP="002666CE">
      <w:r w:rsidRPr="0095276B">
        <w:t>Mais une pâleur entre les fûts des arbres annonça une cla</w:t>
      </w:r>
      <w:r w:rsidRPr="0095276B">
        <w:t>i</w:t>
      </w:r>
      <w:r w:rsidRPr="0095276B">
        <w:t>rière</w:t>
      </w:r>
      <w:r w:rsidR="006455E5">
        <w:t xml:space="preserve">. </w:t>
      </w:r>
      <w:r w:rsidRPr="0095276B">
        <w:t>Bordé par une haie d</w:t>
      </w:r>
      <w:r w:rsidR="006455E5">
        <w:t>’</w:t>
      </w:r>
      <w:r w:rsidRPr="0095276B">
        <w:t>aubépine mêlée d</w:t>
      </w:r>
      <w:r w:rsidR="006455E5">
        <w:t>’</w:t>
      </w:r>
      <w:r w:rsidRPr="0095276B">
        <w:t>ajoncs</w:t>
      </w:r>
      <w:r w:rsidR="006455E5">
        <w:t xml:space="preserve">, </w:t>
      </w:r>
      <w:r w:rsidRPr="0095276B">
        <w:t>le bois fa</w:t>
      </w:r>
      <w:r w:rsidRPr="0095276B">
        <w:t>i</w:t>
      </w:r>
      <w:r w:rsidRPr="0095276B">
        <w:t>sait halte au seuil d</w:t>
      </w:r>
      <w:r w:rsidR="006455E5">
        <w:t>’</w:t>
      </w:r>
      <w:r w:rsidRPr="0095276B">
        <w:t>un carré de terres sablonneuses</w:t>
      </w:r>
      <w:r w:rsidR="006455E5">
        <w:t xml:space="preserve">, </w:t>
      </w:r>
      <w:r w:rsidRPr="0095276B">
        <w:t>au fond duquel travaillait un homme en velours taupe</w:t>
      </w:r>
      <w:r w:rsidR="006455E5">
        <w:t>.</w:t>
      </w:r>
    </w:p>
    <w:p w14:paraId="21921C3A" w14:textId="77777777" w:rsidR="006455E5" w:rsidRDefault="009D4A85" w:rsidP="002666CE">
      <w:r w:rsidRPr="0095276B">
        <w:t>Le chemin poursuivait</w:t>
      </w:r>
      <w:r w:rsidR="006455E5">
        <w:t xml:space="preserve">. </w:t>
      </w:r>
      <w:r w:rsidRPr="0095276B">
        <w:t>Deux rangées de grands pins sy</w:t>
      </w:r>
      <w:r w:rsidRPr="0095276B">
        <w:t>l</w:t>
      </w:r>
      <w:r w:rsidRPr="0095276B">
        <w:t>vestres se détachaient également du bois pour l</w:t>
      </w:r>
      <w:r w:rsidR="006455E5">
        <w:t>’</w:t>
      </w:r>
      <w:r w:rsidRPr="0095276B">
        <w:t>escorter</w:t>
      </w:r>
      <w:r w:rsidR="006455E5">
        <w:t xml:space="preserve">. </w:t>
      </w:r>
      <w:r w:rsidRPr="0095276B">
        <w:t>Leurs troncs étaient tourmentés par les vents d</w:t>
      </w:r>
      <w:r w:rsidR="006455E5">
        <w:t>’</w:t>
      </w:r>
      <w:r w:rsidRPr="0095276B">
        <w:t>ouest</w:t>
      </w:r>
      <w:r w:rsidR="006455E5">
        <w:t xml:space="preserve">. </w:t>
      </w:r>
      <w:r w:rsidRPr="0095276B">
        <w:t>Ils ne s</w:t>
      </w:r>
      <w:r w:rsidR="006455E5">
        <w:t>’</w:t>
      </w:r>
      <w:r w:rsidRPr="0095276B">
        <w:t>élevaient qu</w:t>
      </w:r>
      <w:r w:rsidR="006455E5">
        <w:t>’</w:t>
      </w:r>
      <w:r w:rsidRPr="0095276B">
        <w:t>à force de spires</w:t>
      </w:r>
      <w:r w:rsidR="006455E5">
        <w:t xml:space="preserve">, </w:t>
      </w:r>
      <w:r w:rsidRPr="0095276B">
        <w:t xml:space="preserve">de torsions et de gestes en </w:t>
      </w:r>
      <w:r w:rsidRPr="0095276B">
        <w:lastRenderedPageBreak/>
        <w:t>h</w:t>
      </w:r>
      <w:r w:rsidRPr="0095276B">
        <w:t>é</w:t>
      </w:r>
      <w:r w:rsidRPr="0095276B">
        <w:t>lice</w:t>
      </w:r>
      <w:r w:rsidR="006455E5">
        <w:t xml:space="preserve">. </w:t>
      </w:r>
      <w:r w:rsidRPr="0095276B">
        <w:t>Ils luisaient d</w:t>
      </w:r>
      <w:r w:rsidR="006455E5">
        <w:t>’</w:t>
      </w:r>
      <w:r w:rsidRPr="0095276B">
        <w:t>une extraordinaire rougeur vitrée qui ne semblait pas posée sur eux mais sortir d</w:t>
      </w:r>
      <w:r w:rsidR="006455E5">
        <w:t>’</w:t>
      </w:r>
      <w:r w:rsidRPr="0095276B">
        <w:t>eux</w:t>
      </w:r>
      <w:r w:rsidR="006455E5">
        <w:t>.</w:t>
      </w:r>
    </w:p>
    <w:p w14:paraId="3F1A25E6" w14:textId="77777777" w:rsidR="006455E5" w:rsidRDefault="009D4A85" w:rsidP="002666CE">
      <w:r w:rsidRPr="0095276B">
        <w:t>Ainsi encadré</w:t>
      </w:r>
      <w:r w:rsidR="006455E5">
        <w:t xml:space="preserve">, </w:t>
      </w:r>
      <w:r w:rsidRPr="0095276B">
        <w:t>le chemin décrivait une longue courbe</w:t>
      </w:r>
      <w:r w:rsidR="006455E5">
        <w:t xml:space="preserve">, </w:t>
      </w:r>
      <w:r w:rsidRPr="0095276B">
        <w:t>pour aboutir à une barrière brune</w:t>
      </w:r>
      <w:r w:rsidR="006455E5">
        <w:t xml:space="preserve">. </w:t>
      </w:r>
      <w:r w:rsidRPr="0095276B">
        <w:t>Justin posa la main sur le loquet de la barrière qui s</w:t>
      </w:r>
      <w:r w:rsidR="006455E5">
        <w:t>’</w:t>
      </w:r>
      <w:r w:rsidRPr="0095276B">
        <w:t>ouvrit d</w:t>
      </w:r>
      <w:r w:rsidR="006455E5">
        <w:t>’</w:t>
      </w:r>
      <w:r w:rsidRPr="0095276B">
        <w:t>elle-même</w:t>
      </w:r>
      <w:r w:rsidR="006455E5">
        <w:t xml:space="preserve">, </w:t>
      </w:r>
      <w:r w:rsidRPr="0095276B">
        <w:t>comme si elle n</w:t>
      </w:r>
      <w:r w:rsidR="006455E5">
        <w:t>’</w:t>
      </w:r>
      <w:r w:rsidRPr="0095276B">
        <w:t>avait a</w:t>
      </w:r>
      <w:r w:rsidRPr="0095276B">
        <w:t>t</w:t>
      </w:r>
      <w:r w:rsidRPr="0095276B">
        <w:t>tendu que cette invitation</w:t>
      </w:r>
      <w:r w:rsidR="006455E5">
        <w:t>.</w:t>
      </w:r>
    </w:p>
    <w:p w14:paraId="764421B0" w14:textId="77777777" w:rsidR="006455E5" w:rsidRDefault="009D4A85" w:rsidP="002666CE">
      <w:r w:rsidRPr="0095276B">
        <w:t>Une pelouse merveilleuse descendait en s</w:t>
      </w:r>
      <w:r w:rsidR="006455E5">
        <w:t>’</w:t>
      </w:r>
      <w:r w:rsidRPr="0095276B">
        <w:t>évasant entre des massifs de lauriers cerises</w:t>
      </w:r>
      <w:r w:rsidR="006455E5">
        <w:t xml:space="preserve">, </w:t>
      </w:r>
      <w:r w:rsidRPr="0095276B">
        <w:t>de pins corses et de pins maritimes</w:t>
      </w:r>
      <w:r w:rsidR="006455E5">
        <w:t xml:space="preserve">. </w:t>
      </w:r>
      <w:r w:rsidRPr="0095276B">
        <w:t>La lumière de neuf heures la baignait de front</w:t>
      </w:r>
      <w:r w:rsidR="006455E5">
        <w:t xml:space="preserve">, </w:t>
      </w:r>
      <w:r w:rsidRPr="0095276B">
        <w:t>et s</w:t>
      </w:r>
      <w:r w:rsidR="006455E5">
        <w:t>’</w:t>
      </w:r>
      <w:r w:rsidRPr="0095276B">
        <w:t>y posait avec la délicatesse d</w:t>
      </w:r>
      <w:r w:rsidR="006455E5">
        <w:t>’</w:t>
      </w:r>
      <w:r w:rsidRPr="0095276B">
        <w:t>un oiseau sur une branche de noisetier</w:t>
      </w:r>
      <w:r w:rsidR="006455E5">
        <w:t xml:space="preserve">. </w:t>
      </w:r>
      <w:r w:rsidRPr="0095276B">
        <w:t>Un my</w:t>
      </w:r>
      <w:r w:rsidRPr="0095276B">
        <w:t>s</w:t>
      </w:r>
      <w:r w:rsidRPr="0095276B">
        <w:t>tère étonnant émanait de cette herbe</w:t>
      </w:r>
      <w:r w:rsidR="006455E5">
        <w:t xml:space="preserve">, </w:t>
      </w:r>
      <w:r w:rsidRPr="0095276B">
        <w:t>de ces massifs</w:t>
      </w:r>
      <w:r w:rsidR="006455E5">
        <w:t xml:space="preserve">, </w:t>
      </w:r>
      <w:r w:rsidRPr="0095276B">
        <w:t>de ce s</w:t>
      </w:r>
      <w:r w:rsidRPr="0095276B">
        <w:t>i</w:t>
      </w:r>
      <w:r w:rsidRPr="0095276B">
        <w:t>lence</w:t>
      </w:r>
      <w:r w:rsidR="006455E5">
        <w:t>.</w:t>
      </w:r>
    </w:p>
    <w:p w14:paraId="1461A386" w14:textId="77777777" w:rsidR="006455E5" w:rsidRDefault="009D4A85" w:rsidP="002666CE">
      <w:r w:rsidRPr="0095276B">
        <w:t>Au bout de la pelouse</w:t>
      </w:r>
      <w:r w:rsidR="006455E5">
        <w:t xml:space="preserve">, </w:t>
      </w:r>
      <w:r w:rsidRPr="0095276B">
        <w:t>il y avait une maison à volets bruns</w:t>
      </w:r>
      <w:r w:rsidR="006455E5">
        <w:t xml:space="preserve">. </w:t>
      </w:r>
      <w:r w:rsidRPr="0095276B">
        <w:t>Un rang de rosiers</w:t>
      </w:r>
      <w:r w:rsidR="006455E5">
        <w:t xml:space="preserve">, </w:t>
      </w:r>
      <w:r w:rsidRPr="0095276B">
        <w:t>figés dans leur tenue d</w:t>
      </w:r>
      <w:r w:rsidR="006455E5">
        <w:t>’</w:t>
      </w:r>
      <w:r w:rsidRPr="0095276B">
        <w:t>hiver</w:t>
      </w:r>
      <w:r w:rsidR="006455E5">
        <w:t xml:space="preserve">, </w:t>
      </w:r>
      <w:r w:rsidRPr="0095276B">
        <w:t>en garnissaient le pied</w:t>
      </w:r>
      <w:r w:rsidR="006455E5">
        <w:t xml:space="preserve">. </w:t>
      </w:r>
      <w:r w:rsidRPr="0095276B">
        <w:t>Un perron moussu menait au rez-de-chaussée</w:t>
      </w:r>
      <w:r w:rsidR="006455E5">
        <w:t>.</w:t>
      </w:r>
    </w:p>
    <w:p w14:paraId="05A01F3C" w14:textId="77777777" w:rsidR="006455E5" w:rsidRDefault="009D4A85" w:rsidP="002666CE">
      <w:r w:rsidRPr="0095276B">
        <w:t>La pente se prolongeait de part et d</w:t>
      </w:r>
      <w:r w:rsidR="006455E5">
        <w:t>’</w:t>
      </w:r>
      <w:r w:rsidRPr="0095276B">
        <w:t>autre de la maison</w:t>
      </w:r>
      <w:r w:rsidR="006455E5">
        <w:t xml:space="preserve">, </w:t>
      </w:r>
      <w:r w:rsidRPr="0095276B">
        <w:t>et s</w:t>
      </w:r>
      <w:r w:rsidR="006455E5">
        <w:t>’</w:t>
      </w:r>
      <w:r w:rsidRPr="0095276B">
        <w:t>allait perdre</w:t>
      </w:r>
      <w:r w:rsidR="006455E5">
        <w:t xml:space="preserve">, </w:t>
      </w:r>
      <w:r w:rsidRPr="0095276B">
        <w:t>quelques mètres plus bas</w:t>
      </w:r>
      <w:r w:rsidR="006455E5">
        <w:t xml:space="preserve">, </w:t>
      </w:r>
      <w:r w:rsidRPr="0095276B">
        <w:t>dans une broussaille obscure d</w:t>
      </w:r>
      <w:r w:rsidR="006455E5">
        <w:t>’</w:t>
      </w:r>
      <w:r w:rsidRPr="0095276B">
        <w:t>arbres de toutes sortes</w:t>
      </w:r>
      <w:r w:rsidR="006455E5">
        <w:t xml:space="preserve">. </w:t>
      </w:r>
      <w:r w:rsidRPr="0095276B">
        <w:t>Au-delà de ces taillis</w:t>
      </w:r>
      <w:r w:rsidR="006455E5">
        <w:t xml:space="preserve">, </w:t>
      </w:r>
      <w:r w:rsidRPr="0095276B">
        <w:t>des c</w:t>
      </w:r>
      <w:r w:rsidRPr="0095276B">
        <w:t>i</w:t>
      </w:r>
      <w:r w:rsidRPr="0095276B">
        <w:t>mes de peupliers traçaient le fond de la vallée</w:t>
      </w:r>
      <w:r w:rsidR="006455E5">
        <w:t xml:space="preserve">, </w:t>
      </w:r>
      <w:r w:rsidRPr="0095276B">
        <w:t>disaient les prés riverains et la fraîcheur des eaux courantes</w:t>
      </w:r>
      <w:r w:rsidR="006455E5">
        <w:t xml:space="preserve">. </w:t>
      </w:r>
      <w:r w:rsidRPr="0095276B">
        <w:t>On entendait bruire le ruisseau entre les joncs d</w:t>
      </w:r>
      <w:r w:rsidR="006455E5">
        <w:t>’</w:t>
      </w:r>
      <w:r w:rsidRPr="0095276B">
        <w:t>un petit barrage</w:t>
      </w:r>
      <w:r w:rsidR="006455E5">
        <w:t xml:space="preserve">. </w:t>
      </w:r>
      <w:r w:rsidRPr="0095276B">
        <w:t>Sur la rive en face</w:t>
      </w:r>
      <w:r w:rsidR="006455E5">
        <w:t xml:space="preserve">, </w:t>
      </w:r>
      <w:r w:rsidRPr="0095276B">
        <w:t>une falaise calcaire</w:t>
      </w:r>
      <w:r w:rsidR="006455E5">
        <w:t xml:space="preserve">, </w:t>
      </w:r>
      <w:r w:rsidRPr="0095276B">
        <w:t>ombrée par le contre-jour</w:t>
      </w:r>
      <w:r w:rsidR="006455E5">
        <w:t xml:space="preserve">, </w:t>
      </w:r>
      <w:r w:rsidRPr="0095276B">
        <w:t>dressait un aplomb de cent pieds sous une cuirasse de buis et de chênes verts</w:t>
      </w:r>
      <w:r w:rsidR="006455E5">
        <w:t>.</w:t>
      </w:r>
    </w:p>
    <w:p w14:paraId="6CBA6005" w14:textId="77777777" w:rsidR="006455E5" w:rsidRDefault="009D4A85" w:rsidP="002666CE">
      <w:r w:rsidRPr="0095276B">
        <w:t>Un grondement se répandit</w:t>
      </w:r>
      <w:r w:rsidR="006455E5">
        <w:t xml:space="preserve">. </w:t>
      </w:r>
      <w:r w:rsidRPr="0095276B">
        <w:t>Un train remontait de Ve</w:t>
      </w:r>
      <w:r w:rsidRPr="0095276B">
        <w:t>n</w:t>
      </w:r>
      <w:r w:rsidRPr="0095276B">
        <w:t>deuvre</w:t>
      </w:r>
      <w:r w:rsidR="006455E5">
        <w:t xml:space="preserve">. </w:t>
      </w:r>
      <w:r w:rsidRPr="0095276B">
        <w:t>Le halètement de la locomotive se fit même si proche que Justin se haussa sur la pointe des pieds pour apercevoir la fumée au-dessus des arbres</w:t>
      </w:r>
      <w:r w:rsidR="006455E5">
        <w:t xml:space="preserve">. </w:t>
      </w:r>
      <w:r w:rsidRPr="0095276B">
        <w:t xml:space="preserve">Mais un mince coup de sifflet </w:t>
      </w:r>
      <w:r w:rsidRPr="0095276B">
        <w:lastRenderedPageBreak/>
        <w:t>ra</w:t>
      </w:r>
      <w:r w:rsidRPr="0095276B">
        <w:t>p</w:t>
      </w:r>
      <w:r w:rsidRPr="0095276B">
        <w:t>pela la distance</w:t>
      </w:r>
      <w:r w:rsidR="006455E5">
        <w:t xml:space="preserve">. </w:t>
      </w:r>
      <w:r w:rsidRPr="0095276B">
        <w:t>Le bruit se résorba tout à coup</w:t>
      </w:r>
      <w:r w:rsidR="006455E5">
        <w:t xml:space="preserve">. </w:t>
      </w:r>
      <w:r w:rsidRPr="0095276B">
        <w:t>Le train avait pénétré dans le tunnel</w:t>
      </w:r>
      <w:r w:rsidR="006455E5">
        <w:t>.</w:t>
      </w:r>
    </w:p>
    <w:p w14:paraId="0D0D1C3F" w14:textId="77777777" w:rsidR="006455E5" w:rsidRDefault="009D4A85" w:rsidP="002666CE">
      <w:r w:rsidRPr="0095276B">
        <w:t>Nulle sensation n</w:t>
      </w:r>
      <w:r w:rsidR="006455E5">
        <w:t>’</w:t>
      </w:r>
      <w:r w:rsidRPr="0095276B">
        <w:t>égala jamais</w:t>
      </w:r>
      <w:r w:rsidR="006455E5">
        <w:t xml:space="preserve">, </w:t>
      </w:r>
      <w:r w:rsidRPr="0095276B">
        <w:t>dans l</w:t>
      </w:r>
      <w:r w:rsidR="006455E5">
        <w:t>’</w:t>
      </w:r>
      <w:r w:rsidRPr="0095276B">
        <w:t>esprit de Joseph</w:t>
      </w:r>
      <w:r w:rsidR="006455E5">
        <w:t xml:space="preserve">, </w:t>
      </w:r>
      <w:r w:rsidRPr="0095276B">
        <w:t>le bonheur de cette minute-là</w:t>
      </w:r>
      <w:r w:rsidR="006455E5">
        <w:t xml:space="preserve">. </w:t>
      </w:r>
      <w:r w:rsidRPr="0095276B">
        <w:t>Il sentit que sa destinée resterait incomplète tant qu</w:t>
      </w:r>
      <w:r w:rsidR="006455E5">
        <w:t>’</w:t>
      </w:r>
      <w:r w:rsidRPr="0095276B">
        <w:t>il n</w:t>
      </w:r>
      <w:r w:rsidR="006455E5">
        <w:t>’</w:t>
      </w:r>
      <w:r w:rsidRPr="0095276B">
        <w:t>aurait pas uni en elle la vigueur du repos à la vigueur du travail</w:t>
      </w:r>
      <w:r w:rsidR="006455E5">
        <w:t xml:space="preserve">. </w:t>
      </w:r>
      <w:r w:rsidRPr="0095276B">
        <w:t>Il découvrit que la terre était aussi indi</w:t>
      </w:r>
      <w:r w:rsidRPr="0095276B">
        <w:t>s</w:t>
      </w:r>
      <w:r w:rsidRPr="0095276B">
        <w:t>pensable à sa nature que l</w:t>
      </w:r>
      <w:r w:rsidR="006455E5">
        <w:t>’</w:t>
      </w:r>
      <w:r w:rsidRPr="0095276B">
        <w:t>eau</w:t>
      </w:r>
      <w:r w:rsidR="006455E5">
        <w:t xml:space="preserve">, </w:t>
      </w:r>
      <w:r w:rsidRPr="0095276B">
        <w:t>l</w:t>
      </w:r>
      <w:r w:rsidR="006455E5">
        <w:t>’</w:t>
      </w:r>
      <w:r w:rsidRPr="0095276B">
        <w:t>air et la laine</w:t>
      </w:r>
      <w:r w:rsidR="006455E5">
        <w:t xml:space="preserve">. </w:t>
      </w:r>
      <w:r w:rsidRPr="0095276B">
        <w:t>Il comprit que son existence pourrait devenir son œuvre personnelle</w:t>
      </w:r>
      <w:r w:rsidR="006455E5">
        <w:t xml:space="preserve">, </w:t>
      </w:r>
      <w:r w:rsidRPr="0095276B">
        <w:t>et qu</w:t>
      </w:r>
      <w:r w:rsidR="006455E5">
        <w:t>’</w:t>
      </w:r>
      <w:r w:rsidRPr="0095276B">
        <w:t>elle n</w:t>
      </w:r>
      <w:r w:rsidR="006455E5">
        <w:t>’</w:t>
      </w:r>
      <w:r w:rsidRPr="0095276B">
        <w:t>avait été</w:t>
      </w:r>
      <w:r w:rsidR="006455E5">
        <w:t xml:space="preserve">, </w:t>
      </w:r>
      <w:r w:rsidRPr="0095276B">
        <w:t>jusque-là</w:t>
      </w:r>
      <w:r w:rsidR="006455E5">
        <w:t xml:space="preserve">, </w:t>
      </w:r>
      <w:r w:rsidRPr="0095276B">
        <w:t>que le produit aveugle du milieu et des circonstances</w:t>
      </w:r>
      <w:r w:rsidR="006455E5">
        <w:t>.</w:t>
      </w:r>
    </w:p>
    <w:p w14:paraId="0A444AAE" w14:textId="69C23CF0" w:rsidR="006455E5" w:rsidRDefault="009D4A85" w:rsidP="002666CE">
      <w:r w:rsidRPr="0095276B">
        <w:t>Il pensa à l</w:t>
      </w:r>
      <w:r w:rsidR="006455E5">
        <w:t>’</w:t>
      </w:r>
      <w:r w:rsidRPr="0095276B">
        <w:t>oncle Blum</w:t>
      </w:r>
      <w:r w:rsidR="006455E5">
        <w:t xml:space="preserve">. </w:t>
      </w:r>
      <w:r w:rsidRPr="0095276B">
        <w:t>Il pensa à Cora et se demanda que</w:t>
      </w:r>
      <w:r w:rsidRPr="0095276B">
        <w:t>l</w:t>
      </w:r>
      <w:r w:rsidRPr="0095276B">
        <w:t>le place cette liaison occupait dans sa vie</w:t>
      </w:r>
      <w:r w:rsidR="006455E5">
        <w:t xml:space="preserve">. </w:t>
      </w:r>
      <w:r w:rsidRPr="0095276B">
        <w:t>Il pensa à Hermine</w:t>
      </w:r>
      <w:r w:rsidR="006455E5">
        <w:t xml:space="preserve">, </w:t>
      </w:r>
      <w:r w:rsidRPr="0095276B">
        <w:t>et rougit de joindre cette pensée à la précédente</w:t>
      </w:r>
      <w:r w:rsidR="006455E5">
        <w:t xml:space="preserve">. </w:t>
      </w:r>
      <w:r w:rsidRPr="0095276B">
        <w:t xml:space="preserve">Il vit les grands prés inclinés du </w:t>
      </w:r>
      <w:proofErr w:type="spellStart"/>
      <w:r w:rsidRPr="0095276B">
        <w:t>Plantis</w:t>
      </w:r>
      <w:proofErr w:type="spellEnd"/>
      <w:r w:rsidR="006455E5">
        <w:t xml:space="preserve">, </w:t>
      </w:r>
      <w:r w:rsidRPr="0095276B">
        <w:t>la figure indolente et trop familière d</w:t>
      </w:r>
      <w:r w:rsidR="006455E5">
        <w:t>’</w:t>
      </w:r>
      <w:r w:rsidRPr="0095276B">
        <w:t xml:space="preserve">Hector </w:t>
      </w:r>
      <w:proofErr w:type="spellStart"/>
      <w:r w:rsidRPr="0095276B">
        <w:t>Lefombère</w:t>
      </w:r>
      <w:proofErr w:type="spellEnd"/>
      <w:r w:rsidR="006455E5">
        <w:t xml:space="preserve">, </w:t>
      </w:r>
      <w:r w:rsidRPr="0095276B">
        <w:t>l</w:t>
      </w:r>
      <w:r w:rsidR="006455E5">
        <w:t>’</w:t>
      </w:r>
      <w:r w:rsidRPr="0095276B">
        <w:t>idée fixe de produire et de croître qui se raidissait dans celle de son père</w:t>
      </w:r>
      <w:r w:rsidR="006455E5">
        <w:t xml:space="preserve">. </w:t>
      </w:r>
      <w:r w:rsidRPr="0095276B">
        <w:t>Il entendit résonner le débit haché de son frère</w:t>
      </w:r>
      <w:r w:rsidR="006455E5">
        <w:t xml:space="preserve">, </w:t>
      </w:r>
      <w:r w:rsidRPr="0095276B">
        <w:t xml:space="preserve">le nasillement imposant de </w:t>
      </w:r>
      <w:r w:rsidR="006455E5">
        <w:t>M. </w:t>
      </w:r>
      <w:r w:rsidRPr="0095276B">
        <w:t xml:space="preserve">Le </w:t>
      </w:r>
      <w:proofErr w:type="spellStart"/>
      <w:r w:rsidRPr="0095276B">
        <w:t>Pleynier</w:t>
      </w:r>
      <w:proofErr w:type="spellEnd"/>
      <w:r w:rsidR="006455E5">
        <w:t xml:space="preserve">, – </w:t>
      </w:r>
      <w:r w:rsidRPr="0095276B">
        <w:t>et Hélène parut à son tour</w:t>
      </w:r>
      <w:r w:rsidR="006455E5">
        <w:t>.</w:t>
      </w:r>
    </w:p>
    <w:p w14:paraId="69825DE0" w14:textId="77777777" w:rsidR="006455E5" w:rsidRDefault="009D4A85" w:rsidP="002666CE">
      <w:r w:rsidRPr="0095276B">
        <w:t>Une voix indulgente</w:t>
      </w:r>
      <w:r w:rsidR="006455E5">
        <w:t xml:space="preserve">, </w:t>
      </w:r>
      <w:r w:rsidRPr="0095276B">
        <w:t>railleuse</w:t>
      </w:r>
      <w:r w:rsidR="006455E5">
        <w:t xml:space="preserve">, </w:t>
      </w:r>
      <w:r w:rsidRPr="0095276B">
        <w:t>grave</w:t>
      </w:r>
      <w:r w:rsidR="006455E5">
        <w:t xml:space="preserve">, </w:t>
      </w:r>
      <w:r w:rsidRPr="0095276B">
        <w:t>un peu retenue</w:t>
      </w:r>
      <w:r w:rsidR="006455E5">
        <w:t xml:space="preserve">, </w:t>
      </w:r>
      <w:r w:rsidRPr="0095276B">
        <w:t>dit</w:t>
      </w:r>
      <w:r w:rsidR="006455E5">
        <w:t> : « </w:t>
      </w:r>
      <w:r w:rsidRPr="0095276B">
        <w:t>C</w:t>
      </w:r>
      <w:r w:rsidR="006455E5">
        <w:t>’</w:t>
      </w:r>
      <w:r w:rsidRPr="0095276B">
        <w:t>est ici que je dois vivre</w:t>
      </w:r>
      <w:r w:rsidR="006455E5">
        <w:t xml:space="preserve">, </w:t>
      </w:r>
      <w:r w:rsidRPr="0095276B">
        <w:t>ou bien je ne vivrai jamais</w:t>
      </w:r>
      <w:r w:rsidR="006455E5">
        <w:t xml:space="preserve"> », </w:t>
      </w:r>
      <w:r w:rsidRPr="0095276B">
        <w:t>et J</w:t>
      </w:r>
      <w:r w:rsidRPr="0095276B">
        <w:t>o</w:t>
      </w:r>
      <w:r w:rsidRPr="0095276B">
        <w:t>seph s</w:t>
      </w:r>
      <w:r w:rsidR="006455E5">
        <w:t>’</w:t>
      </w:r>
      <w:r w:rsidRPr="0095276B">
        <w:t>aperçut</w:t>
      </w:r>
      <w:r w:rsidR="006455E5">
        <w:t xml:space="preserve">, </w:t>
      </w:r>
      <w:r w:rsidRPr="0095276B">
        <w:t>comme d</w:t>
      </w:r>
      <w:r w:rsidR="006455E5">
        <w:t>’</w:t>
      </w:r>
      <w:r w:rsidRPr="0095276B">
        <w:t>une chose naturelle</w:t>
      </w:r>
      <w:r w:rsidR="006455E5">
        <w:t xml:space="preserve">, </w:t>
      </w:r>
      <w:r w:rsidRPr="0095276B">
        <w:t>que la voix avait exprimé l</w:t>
      </w:r>
      <w:r w:rsidR="006455E5">
        <w:t>’</w:t>
      </w:r>
      <w:r w:rsidRPr="0095276B">
        <w:t>essence même de son propre sentiment</w:t>
      </w:r>
      <w:r w:rsidR="006455E5">
        <w:t>.</w:t>
      </w:r>
    </w:p>
    <w:p w14:paraId="5AEB9037" w14:textId="77777777" w:rsidR="006455E5" w:rsidRDefault="009D4A85" w:rsidP="002666CE">
      <w:r w:rsidRPr="0095276B">
        <w:t>Une joie de jeune animal possédait Justin</w:t>
      </w:r>
      <w:r w:rsidR="006455E5">
        <w:t xml:space="preserve">. </w:t>
      </w:r>
      <w:r w:rsidRPr="0095276B">
        <w:t>Il courait</w:t>
      </w:r>
      <w:r w:rsidR="006455E5">
        <w:t xml:space="preserve">, </w:t>
      </w:r>
      <w:r w:rsidRPr="0095276B">
        <w:t>foui</w:t>
      </w:r>
      <w:r w:rsidRPr="0095276B">
        <w:t>l</w:t>
      </w:r>
      <w:r w:rsidRPr="0095276B">
        <w:t>lait</w:t>
      </w:r>
      <w:r w:rsidR="006455E5">
        <w:t xml:space="preserve">, </w:t>
      </w:r>
      <w:r w:rsidRPr="0095276B">
        <w:t>découvrait</w:t>
      </w:r>
      <w:r w:rsidR="006455E5">
        <w:t xml:space="preserve">, </w:t>
      </w:r>
      <w:r w:rsidRPr="0095276B">
        <w:t>plongeait</w:t>
      </w:r>
      <w:r w:rsidR="006455E5">
        <w:t xml:space="preserve">, </w:t>
      </w:r>
      <w:r w:rsidRPr="0095276B">
        <w:t>grimpait</w:t>
      </w:r>
      <w:r w:rsidR="006455E5">
        <w:t xml:space="preserve">, </w:t>
      </w:r>
      <w:r w:rsidRPr="0095276B">
        <w:t>sortait des fourrés</w:t>
      </w:r>
      <w:r w:rsidR="006455E5">
        <w:t xml:space="preserve">, </w:t>
      </w:r>
      <w:r w:rsidRPr="0095276B">
        <w:t>les fe</w:t>
      </w:r>
      <w:r w:rsidRPr="0095276B">
        <w:t>s</w:t>
      </w:r>
      <w:r w:rsidRPr="0095276B">
        <w:t>ses devant et la figure rouge</w:t>
      </w:r>
      <w:r w:rsidR="006455E5">
        <w:t xml:space="preserve">, </w:t>
      </w:r>
      <w:r w:rsidRPr="0095276B">
        <w:t>aboyait pour faire partir les merles dont les becs jaunes rayaient l</w:t>
      </w:r>
      <w:r w:rsidR="006455E5">
        <w:t>’</w:t>
      </w:r>
      <w:r w:rsidRPr="0095276B">
        <w:t>ombre</w:t>
      </w:r>
      <w:r w:rsidR="006455E5">
        <w:t xml:space="preserve">. </w:t>
      </w:r>
      <w:r w:rsidRPr="0095276B">
        <w:t>Sa chevelure était dev</w:t>
      </w:r>
      <w:r w:rsidRPr="0095276B">
        <w:t>e</w:t>
      </w:r>
      <w:r w:rsidRPr="0095276B">
        <w:t>nue un pré</w:t>
      </w:r>
      <w:r w:rsidR="006455E5">
        <w:t xml:space="preserve">, </w:t>
      </w:r>
      <w:r w:rsidRPr="0095276B">
        <w:t>ses genoux deux buttes terreuses</w:t>
      </w:r>
      <w:r w:rsidR="006455E5">
        <w:t>.</w:t>
      </w:r>
    </w:p>
    <w:p w14:paraId="52B4103B" w14:textId="77777777" w:rsidR="006455E5" w:rsidRDefault="009D4A85" w:rsidP="002666CE">
      <w:r w:rsidRPr="0095276B">
        <w:t>Joseph regarda autour de lui</w:t>
      </w:r>
      <w:r w:rsidR="006455E5">
        <w:t xml:space="preserve">. </w:t>
      </w:r>
      <w:r w:rsidRPr="0095276B">
        <w:t>Cet entourage renfermait toute la substance nécessaire à la vie</w:t>
      </w:r>
      <w:r w:rsidR="006455E5">
        <w:t xml:space="preserve">. </w:t>
      </w:r>
      <w:r w:rsidRPr="0095276B">
        <w:t xml:space="preserve">À quoi bon outrepasser </w:t>
      </w:r>
      <w:r w:rsidRPr="0095276B">
        <w:lastRenderedPageBreak/>
        <w:t>cette large suffisance où déjà le bonheur se gonflait</w:t>
      </w:r>
      <w:r w:rsidR="006455E5">
        <w:t xml:space="preserve">, </w:t>
      </w:r>
      <w:r w:rsidRPr="0095276B">
        <w:t>prêt à d</w:t>
      </w:r>
      <w:r w:rsidRPr="0095276B">
        <w:t>é</w:t>
      </w:r>
      <w:r w:rsidRPr="0095276B">
        <w:t>border</w:t>
      </w:r>
      <w:r w:rsidR="006455E5">
        <w:t> ?</w:t>
      </w:r>
    </w:p>
    <w:p w14:paraId="7C324C49" w14:textId="77777777" w:rsidR="006455E5" w:rsidRDefault="009D4A85" w:rsidP="002666CE">
      <w:r w:rsidRPr="0095276B">
        <w:t>Il n</w:t>
      </w:r>
      <w:r w:rsidR="006455E5">
        <w:t>’</w:t>
      </w:r>
      <w:r w:rsidRPr="0095276B">
        <w:t xml:space="preserve">y avait même pas ici le décor un peu solennel du </w:t>
      </w:r>
      <w:proofErr w:type="spellStart"/>
      <w:r w:rsidRPr="0095276B">
        <w:t>Pla</w:t>
      </w:r>
      <w:r w:rsidRPr="0095276B">
        <w:t>n</w:t>
      </w:r>
      <w:r w:rsidRPr="0095276B">
        <w:t>tis</w:t>
      </w:r>
      <w:proofErr w:type="spellEnd"/>
      <w:r w:rsidR="006455E5">
        <w:t xml:space="preserve">. </w:t>
      </w:r>
      <w:r w:rsidRPr="0095276B">
        <w:t>Les choses étaient exactement à sa mesure</w:t>
      </w:r>
      <w:r w:rsidR="006455E5">
        <w:t xml:space="preserve">. </w:t>
      </w:r>
      <w:r w:rsidRPr="0095276B">
        <w:t>Elles avaient ju</w:t>
      </w:r>
      <w:r w:rsidRPr="0095276B">
        <w:t>s</w:t>
      </w:r>
      <w:r w:rsidRPr="0095276B">
        <w:t>te cette étendue que pouvaient couvrir</w:t>
      </w:r>
      <w:r w:rsidR="006455E5">
        <w:t xml:space="preserve">, </w:t>
      </w:r>
      <w:r w:rsidRPr="0095276B">
        <w:t>en se développant</w:t>
      </w:r>
      <w:r w:rsidR="006455E5">
        <w:t xml:space="preserve">, </w:t>
      </w:r>
      <w:r w:rsidRPr="0095276B">
        <w:t>ses habitudes de bourgeois que le faste effrayait autant que la m</w:t>
      </w:r>
      <w:r w:rsidRPr="0095276B">
        <w:t>i</w:t>
      </w:r>
      <w:r w:rsidRPr="0095276B">
        <w:t>sère</w:t>
      </w:r>
      <w:r w:rsidR="006455E5">
        <w:t>.</w:t>
      </w:r>
    </w:p>
    <w:p w14:paraId="579083EC" w14:textId="77777777" w:rsidR="006455E5" w:rsidRDefault="009D4A85" w:rsidP="002666CE">
      <w:r w:rsidRPr="0095276B">
        <w:t>Cependant Justin avait déniché un barriau qui ouvrait sur le carré des terres sablonneuses</w:t>
      </w:r>
      <w:r w:rsidR="006455E5">
        <w:t xml:space="preserve">. </w:t>
      </w:r>
      <w:r w:rsidRPr="0095276B">
        <w:t>L</w:t>
      </w:r>
      <w:r w:rsidR="006455E5">
        <w:t>’</w:t>
      </w:r>
      <w:r w:rsidRPr="0095276B">
        <w:t>homme en velours taupe était auprès</w:t>
      </w:r>
      <w:r w:rsidR="006455E5">
        <w:t xml:space="preserve">, </w:t>
      </w:r>
      <w:r w:rsidRPr="0095276B">
        <w:t>grattant la terre et tapant dans ses mains</w:t>
      </w:r>
      <w:r w:rsidR="006455E5">
        <w:t>.</w:t>
      </w:r>
    </w:p>
    <w:p w14:paraId="5354BFAF" w14:textId="77777777" w:rsidR="006455E5" w:rsidRDefault="009D4A85" w:rsidP="002666CE">
      <w:r w:rsidRPr="0095276B">
        <w:t>Joseph rejoignit son neveu</w:t>
      </w:r>
      <w:r w:rsidR="006455E5">
        <w:t xml:space="preserve">. </w:t>
      </w:r>
      <w:r w:rsidRPr="0095276B">
        <w:t>L</w:t>
      </w:r>
      <w:r w:rsidR="006455E5">
        <w:t>’</w:t>
      </w:r>
      <w:r w:rsidRPr="0095276B">
        <w:t>homme tourna vers eux une figure de vieille amitié où clignaient des yeux complices</w:t>
      </w:r>
      <w:r w:rsidR="006455E5">
        <w:t xml:space="preserve">. </w:t>
      </w:r>
      <w:r w:rsidRPr="0095276B">
        <w:t>Il était âgé</w:t>
      </w:r>
      <w:r w:rsidR="006455E5">
        <w:t xml:space="preserve">, </w:t>
      </w:r>
      <w:r w:rsidRPr="0095276B">
        <w:t>d</w:t>
      </w:r>
      <w:r w:rsidR="006455E5">
        <w:t>’</w:t>
      </w:r>
      <w:r w:rsidRPr="0095276B">
        <w:t>un rose savonneux</w:t>
      </w:r>
      <w:r w:rsidR="006455E5">
        <w:t>.</w:t>
      </w:r>
    </w:p>
    <w:p w14:paraId="45DB649A" w14:textId="77777777" w:rsidR="006455E5" w:rsidRDefault="009D4A85" w:rsidP="002666CE">
      <w:r w:rsidRPr="0095276B">
        <w:t>Les préliminaires ne le gênèrent pas</w:t>
      </w:r>
      <w:r w:rsidR="006455E5">
        <w:t xml:space="preserve">. </w:t>
      </w:r>
      <w:r w:rsidRPr="0095276B">
        <w:t>De même que Joseph avait connu de tout temps ces pins</w:t>
      </w:r>
      <w:r w:rsidR="006455E5">
        <w:t xml:space="preserve">, </w:t>
      </w:r>
      <w:r w:rsidRPr="0095276B">
        <w:t>cette herbe</w:t>
      </w:r>
      <w:r w:rsidR="006455E5">
        <w:t xml:space="preserve">, </w:t>
      </w:r>
      <w:r w:rsidRPr="0095276B">
        <w:t>cette maison et cette matinée d</w:t>
      </w:r>
      <w:r w:rsidR="006455E5">
        <w:t>’</w:t>
      </w:r>
      <w:r w:rsidRPr="0095276B">
        <w:t>hiver</w:t>
      </w:r>
      <w:r w:rsidR="006455E5">
        <w:t xml:space="preserve">, </w:t>
      </w:r>
      <w:r w:rsidRPr="0095276B">
        <w:t>l</w:t>
      </w:r>
      <w:r w:rsidR="006455E5">
        <w:t>’</w:t>
      </w:r>
      <w:r w:rsidRPr="0095276B">
        <w:t>homme ne sembla pas mettre en doute qu</w:t>
      </w:r>
      <w:r w:rsidR="006455E5">
        <w:t>’</w:t>
      </w:r>
      <w:r w:rsidRPr="0095276B">
        <w:t>il n</w:t>
      </w:r>
      <w:r w:rsidR="006455E5">
        <w:t>’</w:t>
      </w:r>
      <w:r w:rsidRPr="0095276B">
        <w:t>eût de tout temps connu les deux promeneurs</w:t>
      </w:r>
      <w:r w:rsidR="006455E5">
        <w:t> :</w:t>
      </w:r>
    </w:p>
    <w:p w14:paraId="38D220D5" w14:textId="77777777" w:rsidR="006455E5" w:rsidRDefault="006455E5" w:rsidP="002666CE">
      <w:r>
        <w:rPr>
          <w:rFonts w:eastAsia="Georgia" w:cs="Georgia"/>
        </w:rPr>
        <w:t>« </w:t>
      </w:r>
      <w:r w:rsidR="009D4A85" w:rsidRPr="0095276B">
        <w:t>Belle journée</w:t>
      </w:r>
      <w:r>
        <w:t xml:space="preserve">. </w:t>
      </w:r>
      <w:r w:rsidR="009D4A85" w:rsidRPr="0095276B">
        <w:t>Vous venez pour visiter</w:t>
      </w:r>
      <w:r>
        <w:t> ?</w:t>
      </w:r>
    </w:p>
    <w:p w14:paraId="3D8B2E84" w14:textId="77777777" w:rsidR="006455E5" w:rsidRDefault="006455E5" w:rsidP="002666CE">
      <w:r>
        <w:t>— </w:t>
      </w:r>
      <w:r w:rsidR="009D4A85" w:rsidRPr="0095276B">
        <w:t>Non</w:t>
      </w:r>
      <w:r>
        <w:t xml:space="preserve">, </w:t>
      </w:r>
      <w:r w:rsidR="009D4A85" w:rsidRPr="0095276B">
        <w:t>pour nous promener</w:t>
      </w:r>
      <w:r>
        <w:t xml:space="preserve">. </w:t>
      </w:r>
      <w:r w:rsidR="009D4A85" w:rsidRPr="0095276B">
        <w:t>Nous n</w:t>
      </w:r>
      <w:r>
        <w:t>’</w:t>
      </w:r>
      <w:r w:rsidR="009D4A85" w:rsidRPr="0095276B">
        <w:t>étions jamais venus de ce côté</w:t>
      </w:r>
      <w:r>
        <w:t>.</w:t>
      </w:r>
    </w:p>
    <w:p w14:paraId="346AC9EF" w14:textId="77777777" w:rsidR="006455E5" w:rsidRDefault="006455E5" w:rsidP="002666CE">
      <w:r>
        <w:t>— </w:t>
      </w:r>
      <w:r w:rsidR="009D4A85" w:rsidRPr="0095276B">
        <w:t>Ah</w:t>
      </w:r>
      <w:r>
        <w:t xml:space="preserve"> ? </w:t>
      </w:r>
      <w:r w:rsidR="009D4A85" w:rsidRPr="0095276B">
        <w:t>L</w:t>
      </w:r>
      <w:r>
        <w:t>’</w:t>
      </w:r>
      <w:r w:rsidR="009D4A85" w:rsidRPr="0095276B">
        <w:t>endroit n</w:t>
      </w:r>
      <w:r>
        <w:t>’</w:t>
      </w:r>
      <w:r w:rsidR="009D4A85" w:rsidRPr="0095276B">
        <w:t>est pas vilain</w:t>
      </w:r>
      <w:r>
        <w:t>.</w:t>
      </w:r>
    </w:p>
    <w:p w14:paraId="2A0DA147" w14:textId="77777777" w:rsidR="006455E5" w:rsidRDefault="006455E5" w:rsidP="002666CE">
      <w:r>
        <w:t>— </w:t>
      </w:r>
      <w:r w:rsidR="009D4A85" w:rsidRPr="0095276B">
        <w:t>N</w:t>
      </w:r>
      <w:r>
        <w:t>’</w:t>
      </w:r>
      <w:r w:rsidR="009D4A85" w:rsidRPr="0095276B">
        <w:t>est-ce pas</w:t>
      </w:r>
      <w:r>
        <w:t> ? »</w:t>
      </w:r>
      <w:r w:rsidR="009D4A85" w:rsidRPr="0095276B">
        <w:t xml:space="preserve"> s</w:t>
      </w:r>
      <w:r>
        <w:t>’</w:t>
      </w:r>
      <w:r w:rsidR="009D4A85" w:rsidRPr="0095276B">
        <w:t>empressa de répondre l</w:t>
      </w:r>
      <w:r>
        <w:t>’</w:t>
      </w:r>
      <w:r w:rsidR="009D4A85" w:rsidRPr="0095276B">
        <w:t>oncle</w:t>
      </w:r>
      <w:r>
        <w:t xml:space="preserve">, </w:t>
      </w:r>
      <w:r w:rsidR="009D4A85" w:rsidRPr="0095276B">
        <w:t>enchanté du renfort</w:t>
      </w:r>
      <w:r>
        <w:t>.</w:t>
      </w:r>
    </w:p>
    <w:p w14:paraId="1F119576" w14:textId="77777777" w:rsidR="006455E5" w:rsidRDefault="006455E5" w:rsidP="002666CE">
      <w:r>
        <w:rPr>
          <w:rFonts w:eastAsia="Georgia" w:cs="Georgia"/>
        </w:rPr>
        <w:t>« </w:t>
      </w:r>
      <w:r w:rsidR="009D4A85" w:rsidRPr="0095276B">
        <w:t>On voudrait en dire autant de la terre</w:t>
      </w:r>
      <w:r>
        <w:t>.</w:t>
      </w:r>
    </w:p>
    <w:p w14:paraId="063EAD73" w14:textId="77777777" w:rsidR="006455E5" w:rsidRDefault="006455E5" w:rsidP="002666CE">
      <w:r>
        <w:t>— </w:t>
      </w:r>
      <w:r w:rsidR="009D4A85" w:rsidRPr="0095276B">
        <w:t>Pas bonne</w:t>
      </w:r>
      <w:r>
        <w:t xml:space="preserve">, </w:t>
      </w:r>
      <w:r w:rsidR="009D4A85" w:rsidRPr="0095276B">
        <w:t>la terre</w:t>
      </w:r>
      <w:r>
        <w:t> ?</w:t>
      </w:r>
    </w:p>
    <w:p w14:paraId="27003B8B" w14:textId="77777777" w:rsidR="006455E5" w:rsidRDefault="006455E5" w:rsidP="002666CE">
      <w:r>
        <w:lastRenderedPageBreak/>
        <w:t>— </w:t>
      </w:r>
      <w:r w:rsidR="009D4A85" w:rsidRPr="0095276B">
        <w:t>Pour autant dire</w:t>
      </w:r>
      <w:r>
        <w:t xml:space="preserve">, </w:t>
      </w:r>
      <w:r w:rsidR="009D4A85" w:rsidRPr="0095276B">
        <w:t>c</w:t>
      </w:r>
      <w:r>
        <w:t>’</w:t>
      </w:r>
      <w:r w:rsidR="009D4A85" w:rsidRPr="0095276B">
        <w:t>est rien que du sable</w:t>
      </w:r>
      <w:r>
        <w:t xml:space="preserve">. </w:t>
      </w:r>
      <w:r w:rsidR="009D4A85" w:rsidRPr="0095276B">
        <w:t>Mais c</w:t>
      </w:r>
      <w:r>
        <w:t>’</w:t>
      </w:r>
      <w:r w:rsidR="009D4A85" w:rsidRPr="0095276B">
        <w:t>est pas mauvais pour le légume</w:t>
      </w:r>
      <w:r>
        <w:t>.</w:t>
      </w:r>
    </w:p>
    <w:p w14:paraId="410C05D9" w14:textId="77777777" w:rsidR="006455E5" w:rsidRDefault="006455E5" w:rsidP="002666CE">
      <w:r>
        <w:t>— </w:t>
      </w:r>
      <w:r w:rsidR="009D4A85" w:rsidRPr="0095276B">
        <w:t>C</w:t>
      </w:r>
      <w:r>
        <w:t>’</w:t>
      </w:r>
      <w:r w:rsidR="009D4A85" w:rsidRPr="0095276B">
        <w:t>est à vous</w:t>
      </w:r>
      <w:r>
        <w:t xml:space="preserve">, </w:t>
      </w:r>
      <w:r w:rsidR="009D4A85" w:rsidRPr="0095276B">
        <w:t>ces champs-là</w:t>
      </w:r>
      <w:r>
        <w:t> ?</w:t>
      </w:r>
    </w:p>
    <w:p w14:paraId="2863C2ED" w14:textId="4EF8FCEE" w:rsidR="002666CE" w:rsidRDefault="006455E5" w:rsidP="002666CE">
      <w:r>
        <w:t>— </w:t>
      </w:r>
      <w:r w:rsidR="009D4A85" w:rsidRPr="0095276B">
        <w:t>Non pas</w:t>
      </w:r>
      <w:r>
        <w:t xml:space="preserve"> ! </w:t>
      </w:r>
      <w:r w:rsidR="009D4A85" w:rsidRPr="0095276B">
        <w:t>Non pas</w:t>
      </w:r>
      <w:r>
        <w:t xml:space="preserve">, </w:t>
      </w:r>
      <w:r w:rsidR="009D4A85" w:rsidRPr="0095276B">
        <w:t>non pas</w:t>
      </w:r>
      <w:r>
        <w:t xml:space="preserve"> ! </w:t>
      </w:r>
      <w:r w:rsidR="009D4A85" w:rsidRPr="0095276B">
        <w:t>Je ne suis rien que le fe</w:t>
      </w:r>
      <w:r w:rsidR="009D4A85" w:rsidRPr="0095276B">
        <w:t>r</w:t>
      </w:r>
      <w:r w:rsidR="009D4A85" w:rsidRPr="0095276B">
        <w:t>mier</w:t>
      </w:r>
      <w:r>
        <w:t>. »</w:t>
      </w:r>
    </w:p>
    <w:p w14:paraId="63690EA5" w14:textId="77777777" w:rsidR="006455E5" w:rsidRDefault="009D4A85" w:rsidP="002666CE">
      <w:r w:rsidRPr="0095276B">
        <w:t>Il examina le questionneur d</w:t>
      </w:r>
      <w:r w:rsidR="006455E5">
        <w:t>’</w:t>
      </w:r>
      <w:r w:rsidRPr="0095276B">
        <w:t>un coup d</w:t>
      </w:r>
      <w:r w:rsidR="006455E5">
        <w:t>’</w:t>
      </w:r>
      <w:r w:rsidRPr="0095276B">
        <w:t>œil sagace</w:t>
      </w:r>
      <w:r w:rsidR="006455E5">
        <w:t> :</w:t>
      </w:r>
    </w:p>
    <w:p w14:paraId="1F91147D" w14:textId="77777777" w:rsidR="006455E5" w:rsidRDefault="006455E5" w:rsidP="002666CE">
      <w:r>
        <w:rPr>
          <w:rFonts w:eastAsia="Georgia" w:cs="Georgia"/>
        </w:rPr>
        <w:t>« </w:t>
      </w:r>
      <w:r w:rsidR="009D4A85" w:rsidRPr="0095276B">
        <w:t>Vous venez pour visiter</w:t>
      </w:r>
      <w:r>
        <w:t> ?</w:t>
      </w:r>
    </w:p>
    <w:p w14:paraId="713E58C3" w14:textId="77777777" w:rsidR="006455E5" w:rsidRDefault="006455E5" w:rsidP="002666CE">
      <w:r>
        <w:t>— </w:t>
      </w:r>
      <w:r w:rsidR="009D4A85" w:rsidRPr="0095276B">
        <w:t>Non</w:t>
      </w:r>
      <w:r>
        <w:t xml:space="preserve">. </w:t>
      </w:r>
      <w:r w:rsidR="009D4A85" w:rsidRPr="0095276B">
        <w:t>Visiter quoi</w:t>
      </w:r>
      <w:r>
        <w:t> ?</w:t>
      </w:r>
    </w:p>
    <w:p w14:paraId="55FFEDBE" w14:textId="77777777" w:rsidR="006455E5" w:rsidRDefault="006455E5" w:rsidP="002666CE">
      <w:r>
        <w:t>— </w:t>
      </w:r>
      <w:r w:rsidR="009D4A85" w:rsidRPr="0095276B">
        <w:t>Ah</w:t>
      </w:r>
      <w:r>
        <w:t xml:space="preserve"> ! </w:t>
      </w:r>
      <w:r w:rsidR="009D4A85" w:rsidRPr="0095276B">
        <w:t>vous ne venez pas pour visiter</w:t>
      </w:r>
      <w:r>
        <w:t> ? »</w:t>
      </w:r>
      <w:r w:rsidR="009D4A85" w:rsidRPr="0095276B">
        <w:t xml:space="preserve"> reprit le vieillard avec un regard extraordinairement gai</w:t>
      </w:r>
      <w:r>
        <w:t>.</w:t>
      </w:r>
    </w:p>
    <w:p w14:paraId="64EDDE79" w14:textId="77777777" w:rsidR="006455E5" w:rsidRDefault="006455E5" w:rsidP="002666CE">
      <w:r>
        <w:rPr>
          <w:rFonts w:eastAsia="Georgia" w:cs="Georgia"/>
        </w:rPr>
        <w:t>« </w:t>
      </w:r>
      <w:r w:rsidR="009D4A85" w:rsidRPr="0095276B">
        <w:t>La maison est à vendre</w:t>
      </w:r>
      <w:r>
        <w:t> ? »</w:t>
      </w:r>
      <w:r w:rsidR="009D4A85" w:rsidRPr="0095276B">
        <w:t xml:space="preserve"> demanda Joseph</w:t>
      </w:r>
      <w:r>
        <w:t xml:space="preserve">, </w:t>
      </w:r>
      <w:r w:rsidR="009D4A85" w:rsidRPr="0095276B">
        <w:t>sans s</w:t>
      </w:r>
      <w:r>
        <w:t>’</w:t>
      </w:r>
      <w:r w:rsidR="009D4A85" w:rsidRPr="0095276B">
        <w:t>ape</w:t>
      </w:r>
      <w:r w:rsidR="009D4A85" w:rsidRPr="0095276B">
        <w:t>r</w:t>
      </w:r>
      <w:r w:rsidR="009D4A85" w:rsidRPr="0095276B">
        <w:t>cevoir que le cœur cessait presque de lui battre</w:t>
      </w:r>
      <w:r>
        <w:t>.</w:t>
      </w:r>
    </w:p>
    <w:p w14:paraId="11656696" w14:textId="77777777" w:rsidR="006455E5" w:rsidRDefault="006455E5" w:rsidP="002666CE">
      <w:r>
        <w:rPr>
          <w:rFonts w:eastAsia="Georgia" w:cs="Georgia"/>
        </w:rPr>
        <w:t>« </w:t>
      </w:r>
      <w:r w:rsidR="009D4A85" w:rsidRPr="0095276B">
        <w:t>Elle est à vendre</w:t>
      </w:r>
      <w:r>
        <w:t xml:space="preserve">. </w:t>
      </w:r>
      <w:r w:rsidR="009D4A85" w:rsidRPr="0095276B">
        <w:t>Mais</w:t>
      </w:r>
      <w:r>
        <w:t xml:space="preserve">, </w:t>
      </w:r>
      <w:r w:rsidR="009D4A85" w:rsidRPr="0095276B">
        <w:t>si vous l</w:t>
      </w:r>
      <w:r>
        <w:t>’</w:t>
      </w:r>
      <w:r w:rsidR="009D4A85" w:rsidRPr="0095276B">
        <w:t>achetez</w:t>
      </w:r>
      <w:r>
        <w:t xml:space="preserve">, </w:t>
      </w:r>
      <w:r w:rsidR="009D4A85" w:rsidRPr="0095276B">
        <w:t>elle ne sera plus à vendre</w:t>
      </w:r>
      <w:r>
        <w:t>.</w:t>
      </w:r>
    </w:p>
    <w:p w14:paraId="4C321887" w14:textId="147CC384" w:rsidR="002666CE" w:rsidRDefault="006455E5" w:rsidP="002666CE">
      <w:r>
        <w:t>— </w:t>
      </w:r>
      <w:r w:rsidR="009D4A85" w:rsidRPr="0095276B">
        <w:t>Ah</w:t>
      </w:r>
      <w:r>
        <w:t> ? »</w:t>
      </w:r>
      <w:r w:rsidR="009D4A85" w:rsidRPr="0095276B">
        <w:t xml:space="preserve"> dit gravement Joseph</w:t>
      </w:r>
      <w:r>
        <w:t>. « </w:t>
      </w:r>
      <w:r w:rsidR="009D4A85" w:rsidRPr="0095276B">
        <w:t>Et qu</w:t>
      </w:r>
      <w:r>
        <w:t>’</w:t>
      </w:r>
      <w:r w:rsidR="009D4A85" w:rsidRPr="0095276B">
        <w:t>est-ce qu</w:t>
      </w:r>
      <w:r>
        <w:t>’</w:t>
      </w:r>
      <w:r w:rsidR="009D4A85" w:rsidRPr="0095276B">
        <w:t>on en d</w:t>
      </w:r>
      <w:r w:rsidR="009D4A85" w:rsidRPr="0095276B">
        <w:t>e</w:t>
      </w:r>
      <w:r w:rsidR="009D4A85" w:rsidRPr="0095276B">
        <w:t>manderait</w:t>
      </w:r>
      <w:r>
        <w:t> ? »</w:t>
      </w:r>
    </w:p>
    <w:p w14:paraId="524CBFD4" w14:textId="77777777" w:rsidR="006455E5" w:rsidRDefault="009D4A85" w:rsidP="002666CE">
      <w:r w:rsidRPr="0095276B">
        <w:t>Les yeux du vieillard ne semblèrent plus de taille à contenir la malice qui les remplit</w:t>
      </w:r>
      <w:r w:rsidR="006455E5">
        <w:t> :</w:t>
      </w:r>
    </w:p>
    <w:p w14:paraId="56466AD5" w14:textId="7A1D54D7" w:rsidR="002666CE" w:rsidRDefault="006455E5" w:rsidP="002666CE">
      <w:r>
        <w:rPr>
          <w:rFonts w:eastAsia="Georgia" w:cs="Georgia"/>
        </w:rPr>
        <w:t>« </w:t>
      </w:r>
      <w:r w:rsidR="009D4A85" w:rsidRPr="0095276B">
        <w:t>Toujours bien plus que j</w:t>
      </w:r>
      <w:r>
        <w:t>’</w:t>
      </w:r>
      <w:r w:rsidR="009D4A85" w:rsidRPr="0095276B">
        <w:t>ai</w:t>
      </w:r>
      <w:r>
        <w:t xml:space="preserve">, </w:t>
      </w:r>
      <w:proofErr w:type="gramStart"/>
      <w:r w:rsidR="009D4A85" w:rsidRPr="0095276B">
        <w:t>et</w:t>
      </w:r>
      <w:proofErr w:type="gramEnd"/>
      <w:r w:rsidR="009D4A85" w:rsidRPr="0095276B">
        <w:t xml:space="preserve"> bien moins que vous avez</w:t>
      </w:r>
      <w:r>
        <w:t>. »</w:t>
      </w:r>
    </w:p>
    <w:p w14:paraId="63FEEA80" w14:textId="77777777" w:rsidR="006455E5" w:rsidRDefault="009D4A85" w:rsidP="002666CE">
      <w:r w:rsidRPr="0095276B">
        <w:t>Joseph se mit à rire</w:t>
      </w:r>
      <w:r w:rsidR="006455E5">
        <w:t> :</w:t>
      </w:r>
    </w:p>
    <w:p w14:paraId="083DFEF2" w14:textId="77777777" w:rsidR="006455E5" w:rsidRDefault="006455E5" w:rsidP="002666CE">
      <w:r>
        <w:rPr>
          <w:rFonts w:eastAsia="Georgia" w:cs="Georgia"/>
        </w:rPr>
        <w:t>« </w:t>
      </w:r>
      <w:r w:rsidR="009D4A85" w:rsidRPr="0095276B">
        <w:t>Ne vous engagez pas trop</w:t>
      </w:r>
      <w:r>
        <w:t xml:space="preserve">. </w:t>
      </w:r>
      <w:r w:rsidR="009D4A85" w:rsidRPr="0095276B">
        <w:t>C</w:t>
      </w:r>
      <w:r>
        <w:t>’</w:t>
      </w:r>
      <w:r w:rsidR="009D4A85" w:rsidRPr="0095276B">
        <w:t>est à savoir</w:t>
      </w:r>
      <w:r>
        <w:t xml:space="preserve">. </w:t>
      </w:r>
      <w:r w:rsidR="009D4A85" w:rsidRPr="0095276B">
        <w:t>Connaissez-vous le prix</w:t>
      </w:r>
      <w:r>
        <w:t> ?</w:t>
      </w:r>
    </w:p>
    <w:p w14:paraId="00F86909" w14:textId="77777777" w:rsidR="006455E5" w:rsidRDefault="006455E5" w:rsidP="002666CE">
      <w:r>
        <w:t>— </w:t>
      </w:r>
      <w:proofErr w:type="spellStart"/>
      <w:r w:rsidR="009D4A85" w:rsidRPr="0095276B">
        <w:t>Maît</w:t>
      </w:r>
      <w:r>
        <w:t>’</w:t>
      </w:r>
      <w:r w:rsidR="009D4A85" w:rsidRPr="0095276B">
        <w:t>Bénin</w:t>
      </w:r>
      <w:proofErr w:type="spellEnd"/>
      <w:r>
        <w:t xml:space="preserve">, </w:t>
      </w:r>
      <w:r w:rsidR="009D4A85" w:rsidRPr="0095276B">
        <w:t>le notaire</w:t>
      </w:r>
      <w:r>
        <w:t xml:space="preserve">, </w:t>
      </w:r>
      <w:r w:rsidR="009D4A85" w:rsidRPr="0095276B">
        <w:t>vous le dira mieux que moi</w:t>
      </w:r>
      <w:r>
        <w:t xml:space="preserve">. </w:t>
      </w:r>
      <w:r w:rsidR="009D4A85" w:rsidRPr="0095276B">
        <w:t>C</w:t>
      </w:r>
      <w:r>
        <w:t>’</w:t>
      </w:r>
      <w:r w:rsidR="009D4A85" w:rsidRPr="0095276B">
        <w:t>est qu</w:t>
      </w:r>
      <w:r>
        <w:t>’</w:t>
      </w:r>
      <w:r w:rsidR="009D4A85" w:rsidRPr="0095276B">
        <w:t>il y a du terrain là-dessus</w:t>
      </w:r>
      <w:r>
        <w:t xml:space="preserve"> ! </w:t>
      </w:r>
      <w:r w:rsidR="009D4A85" w:rsidRPr="0095276B">
        <w:t>Voulez-vous visiter</w:t>
      </w:r>
      <w:r>
        <w:t> ?</w:t>
      </w:r>
    </w:p>
    <w:p w14:paraId="06D46475" w14:textId="77777777" w:rsidR="006455E5" w:rsidRDefault="009D4A85" w:rsidP="002666CE">
      <w:r w:rsidRPr="0095276B">
        <w:lastRenderedPageBreak/>
        <w:t>Il regarda Justin</w:t>
      </w:r>
      <w:r w:rsidR="006455E5">
        <w:t xml:space="preserve">, </w:t>
      </w:r>
      <w:r w:rsidRPr="0095276B">
        <w:t>en disant ces mots</w:t>
      </w:r>
      <w:r w:rsidR="006455E5">
        <w:t xml:space="preserve">, </w:t>
      </w:r>
      <w:r w:rsidRPr="0095276B">
        <w:t>comme s</w:t>
      </w:r>
      <w:r w:rsidR="006455E5">
        <w:t>’</w:t>
      </w:r>
      <w:r w:rsidRPr="0095276B">
        <w:t>adressant au plus raisonnable des deux</w:t>
      </w:r>
      <w:r w:rsidR="006455E5">
        <w:t xml:space="preserve">. </w:t>
      </w:r>
      <w:r w:rsidRPr="0095276B">
        <w:t>Il jouait avec eux</w:t>
      </w:r>
      <w:r w:rsidR="006455E5">
        <w:t xml:space="preserve">, </w:t>
      </w:r>
      <w:r w:rsidRPr="0095276B">
        <w:t>pour la chose ass</w:t>
      </w:r>
      <w:r w:rsidRPr="0095276B">
        <w:t>u</w:t>
      </w:r>
      <w:r w:rsidRPr="0095276B">
        <w:t>rément</w:t>
      </w:r>
      <w:r w:rsidR="006455E5">
        <w:t xml:space="preserve">, </w:t>
      </w:r>
      <w:r w:rsidRPr="0095276B">
        <w:t>mais pour sa distraction personnelle avant tout</w:t>
      </w:r>
      <w:r w:rsidR="006455E5">
        <w:t>.</w:t>
      </w:r>
    </w:p>
    <w:p w14:paraId="3906CCFC" w14:textId="54E24095" w:rsidR="006455E5" w:rsidRDefault="006455E5" w:rsidP="002666CE"/>
    <w:p w14:paraId="38A040B1" w14:textId="77777777" w:rsidR="006455E5" w:rsidRDefault="009D4A85" w:rsidP="002666CE">
      <w:r w:rsidRPr="0095276B">
        <w:t>Quand ils refermèrent la porte derrière eux</w:t>
      </w:r>
      <w:r w:rsidR="006455E5">
        <w:t xml:space="preserve">, </w:t>
      </w:r>
      <w:r w:rsidRPr="0095276B">
        <w:t>emportant aux narines cette odeur unique d</w:t>
      </w:r>
      <w:r w:rsidR="006455E5">
        <w:t>’</w:t>
      </w:r>
      <w:r w:rsidRPr="0095276B">
        <w:t>épices</w:t>
      </w:r>
      <w:r w:rsidR="006455E5">
        <w:t xml:space="preserve">, </w:t>
      </w:r>
      <w:r w:rsidRPr="0095276B">
        <w:t>de silence et d</w:t>
      </w:r>
      <w:r w:rsidR="006455E5">
        <w:t>’</w:t>
      </w:r>
      <w:r w:rsidRPr="0095276B">
        <w:t>intimité qui imprègne les vieux placards et les maisons inhabitées</w:t>
      </w:r>
      <w:r w:rsidR="006455E5">
        <w:t xml:space="preserve">, </w:t>
      </w:r>
      <w:r w:rsidRPr="0095276B">
        <w:t>l</w:t>
      </w:r>
      <w:r w:rsidR="006455E5">
        <w:t>’</w:t>
      </w:r>
      <w:r w:rsidRPr="0095276B">
        <w:t>esprit de Joseph et celui de Justin ne se possédaient plus</w:t>
      </w:r>
      <w:r w:rsidR="006455E5">
        <w:t>.</w:t>
      </w:r>
    </w:p>
    <w:p w14:paraId="3CF9E393" w14:textId="1D1E90A8" w:rsidR="002666CE" w:rsidRDefault="006455E5" w:rsidP="002666CE">
      <w:r>
        <w:rPr>
          <w:rFonts w:eastAsia="Georgia" w:cs="Georgia"/>
        </w:rPr>
        <w:t>« </w:t>
      </w:r>
      <w:r w:rsidR="009D4A85" w:rsidRPr="0095276B">
        <w:t>Tu as envie de l</w:t>
      </w:r>
      <w:r>
        <w:t>’</w:t>
      </w:r>
      <w:r w:rsidR="009D4A85" w:rsidRPr="0095276B">
        <w:t>acheter</w:t>
      </w:r>
      <w:r>
        <w:t xml:space="preserve">, </w:t>
      </w:r>
      <w:r w:rsidR="009D4A85" w:rsidRPr="0095276B">
        <w:t>dis</w:t>
      </w:r>
      <w:r>
        <w:t xml:space="preserve">, </w:t>
      </w:r>
      <w:proofErr w:type="spellStart"/>
      <w:r w:rsidR="009D4A85" w:rsidRPr="0095276B">
        <w:t>nonon</w:t>
      </w:r>
      <w:proofErr w:type="spellEnd"/>
      <w:r w:rsidR="009D4A85" w:rsidRPr="0095276B">
        <w:t xml:space="preserve"> Jos</w:t>
      </w:r>
      <w:r>
        <w:t xml:space="preserve"> ? </w:t>
      </w:r>
      <w:r w:rsidR="009D4A85" w:rsidRPr="0095276B">
        <w:t>Est-ce que tu crois que bon papa voudrait</w:t>
      </w:r>
      <w:r>
        <w:t xml:space="preserve"> ? </w:t>
      </w:r>
      <w:r w:rsidR="009D4A85" w:rsidRPr="0095276B">
        <w:t xml:space="preserve">Ce serait </w:t>
      </w:r>
      <w:proofErr w:type="spellStart"/>
      <w:r w:rsidR="009D4A85" w:rsidRPr="0095276B">
        <w:t>chicnosophe</w:t>
      </w:r>
      <w:proofErr w:type="spellEnd"/>
      <w:r>
        <w:t xml:space="preserve">, </w:t>
      </w:r>
      <w:r w:rsidR="009D4A85" w:rsidRPr="0095276B">
        <w:t>tout de même</w:t>
      </w:r>
      <w:r>
        <w:t xml:space="preserve"> ! </w:t>
      </w:r>
      <w:r w:rsidR="009D4A85" w:rsidRPr="0095276B">
        <w:t>Regarde cette allée</w:t>
      </w:r>
      <w:r>
        <w:t xml:space="preserve"> ! </w:t>
      </w:r>
      <w:r w:rsidR="009D4A85" w:rsidRPr="0095276B">
        <w:t>Oh</w:t>
      </w:r>
      <w:r>
        <w:t> ! »</w:t>
      </w:r>
    </w:p>
    <w:p w14:paraId="55D1F554" w14:textId="77777777" w:rsidR="006455E5" w:rsidRDefault="009D4A85" w:rsidP="002666CE">
      <w:r w:rsidRPr="0095276B">
        <w:t>Il détala</w:t>
      </w:r>
      <w:r w:rsidR="006455E5">
        <w:t xml:space="preserve">. </w:t>
      </w:r>
      <w:r w:rsidRPr="0095276B">
        <w:t>Joseph réfléchit</w:t>
      </w:r>
      <w:r w:rsidR="006455E5">
        <w:t xml:space="preserve"> : </w:t>
      </w:r>
      <w:r w:rsidRPr="0095276B">
        <w:t>six pièces</w:t>
      </w:r>
      <w:r w:rsidR="006455E5">
        <w:t xml:space="preserve">, </w:t>
      </w:r>
      <w:r w:rsidRPr="0095276B">
        <w:t>une grande cuisine</w:t>
      </w:r>
      <w:r w:rsidR="006455E5">
        <w:t xml:space="preserve">, </w:t>
      </w:r>
      <w:r w:rsidRPr="0095276B">
        <w:t>deux cabinets noirs</w:t>
      </w:r>
      <w:r w:rsidR="006455E5">
        <w:t xml:space="preserve">, </w:t>
      </w:r>
      <w:r w:rsidRPr="0095276B">
        <w:t>cave et grenier</w:t>
      </w:r>
      <w:r w:rsidR="006455E5">
        <w:t xml:space="preserve">, </w:t>
      </w:r>
      <w:r w:rsidRPr="0095276B">
        <w:t xml:space="preserve">trois hectares de </w:t>
      </w:r>
      <w:proofErr w:type="spellStart"/>
      <w:r w:rsidRPr="0095276B">
        <w:t>prés</w:t>
      </w:r>
      <w:proofErr w:type="spellEnd"/>
      <w:r w:rsidR="006455E5">
        <w:t xml:space="preserve">, </w:t>
      </w:r>
      <w:r w:rsidRPr="0095276B">
        <w:t>de sable et de bois</w:t>
      </w:r>
      <w:r w:rsidR="006455E5">
        <w:t xml:space="preserve">. </w:t>
      </w:r>
      <w:r w:rsidRPr="0095276B">
        <w:t>Ce cadre posé</w:t>
      </w:r>
      <w:r w:rsidR="006455E5">
        <w:t xml:space="preserve">, </w:t>
      </w:r>
      <w:r w:rsidRPr="0095276B">
        <w:t>il s</w:t>
      </w:r>
      <w:r w:rsidR="006455E5">
        <w:t>’</w:t>
      </w:r>
      <w:r w:rsidRPr="0095276B">
        <w:t>étonnait à peine que sa vie s</w:t>
      </w:r>
      <w:r w:rsidR="006455E5">
        <w:t>’</w:t>
      </w:r>
      <w:r w:rsidRPr="0095276B">
        <w:t>y installât</w:t>
      </w:r>
      <w:r w:rsidR="006455E5">
        <w:t xml:space="preserve">, </w:t>
      </w:r>
      <w:r w:rsidRPr="0095276B">
        <w:t>sans autre formalité</w:t>
      </w:r>
      <w:r w:rsidR="006455E5">
        <w:t>.</w:t>
      </w:r>
    </w:p>
    <w:p w14:paraId="6798CE67" w14:textId="77777777" w:rsidR="006455E5" w:rsidRDefault="009D4A85" w:rsidP="002666CE">
      <w:r w:rsidRPr="0095276B">
        <w:t>Il avait arraché le prix au vieux</w:t>
      </w:r>
      <w:r w:rsidR="006455E5">
        <w:t xml:space="preserve"> : </w:t>
      </w:r>
      <w:r w:rsidRPr="0095276B">
        <w:t>maître Bénin parlait de douze mille</w:t>
      </w:r>
      <w:r w:rsidR="006455E5">
        <w:t xml:space="preserve">, </w:t>
      </w:r>
      <w:r w:rsidRPr="0095276B">
        <w:t>ce qui devait s</w:t>
      </w:r>
      <w:r w:rsidR="006455E5">
        <w:t>’</w:t>
      </w:r>
      <w:r w:rsidRPr="0095276B">
        <w:t>entendre sept ou huit mille</w:t>
      </w:r>
      <w:r w:rsidR="006455E5">
        <w:t xml:space="preserve">. </w:t>
      </w:r>
      <w:r w:rsidRPr="0095276B">
        <w:t xml:space="preserve">Il y avait six ans que </w:t>
      </w:r>
      <w:r w:rsidRPr="0095276B">
        <w:rPr>
          <w:i/>
          <w:iCs/>
        </w:rPr>
        <w:t>Passe-</w:t>
      </w:r>
      <w:proofErr w:type="spellStart"/>
      <w:r w:rsidRPr="0095276B">
        <w:rPr>
          <w:i/>
          <w:iCs/>
        </w:rPr>
        <w:t>Lourdin</w:t>
      </w:r>
      <w:proofErr w:type="spellEnd"/>
      <w:r w:rsidRPr="0095276B">
        <w:t xml:space="preserve"> était à vendre et le vieux s</w:t>
      </w:r>
      <w:r w:rsidR="006455E5">
        <w:t>’</w:t>
      </w:r>
      <w:r w:rsidRPr="0095276B">
        <w:t>ennuyait de n</w:t>
      </w:r>
      <w:r w:rsidR="006455E5">
        <w:t>’</w:t>
      </w:r>
      <w:r w:rsidRPr="0095276B">
        <w:t>avoir personne avec qui causer</w:t>
      </w:r>
      <w:r w:rsidR="006455E5">
        <w:t xml:space="preserve">. </w:t>
      </w:r>
      <w:r w:rsidRPr="0095276B">
        <w:t>Il ne dissimula pas qu</w:t>
      </w:r>
      <w:r w:rsidR="006455E5">
        <w:t>’</w:t>
      </w:r>
      <w:r w:rsidRPr="0095276B">
        <w:t>en fait de jardin à entretenir</w:t>
      </w:r>
      <w:r w:rsidR="006455E5">
        <w:rPr>
          <w:rFonts w:eastAsia="Georgia" w:cs="Georgia"/>
        </w:rPr>
        <w:t xml:space="preserve">… </w:t>
      </w:r>
      <w:r w:rsidRPr="0095276B">
        <w:t>sans parler des légumes qu</w:t>
      </w:r>
      <w:r w:rsidR="006455E5">
        <w:t>’</w:t>
      </w:r>
      <w:r w:rsidRPr="0095276B">
        <w:t>il cult</w:t>
      </w:r>
      <w:r w:rsidRPr="0095276B">
        <w:t>i</w:t>
      </w:r>
      <w:r w:rsidRPr="0095276B">
        <w:t>vait</w:t>
      </w:r>
      <w:r w:rsidR="006455E5">
        <w:t xml:space="preserve">, </w:t>
      </w:r>
      <w:r w:rsidRPr="0095276B">
        <w:t>de ses lapins</w:t>
      </w:r>
      <w:r w:rsidR="006455E5">
        <w:t xml:space="preserve">, </w:t>
      </w:r>
      <w:r w:rsidRPr="0095276B">
        <w:t>et de sa femme pour la lessive</w:t>
      </w:r>
      <w:r w:rsidR="006455E5">
        <w:t xml:space="preserve">… </w:t>
      </w:r>
      <w:r w:rsidRPr="0095276B">
        <w:t>Il louait le carré de sable trente écus et y trouvait sa vie</w:t>
      </w:r>
      <w:r w:rsidR="006455E5">
        <w:t>.</w:t>
      </w:r>
    </w:p>
    <w:p w14:paraId="0339D683" w14:textId="712689FC" w:rsidR="006455E5" w:rsidRDefault="009D4A85" w:rsidP="002666CE">
      <w:r w:rsidRPr="0095276B">
        <w:t>Il indiqua</w:t>
      </w:r>
      <w:r w:rsidR="006455E5">
        <w:t xml:space="preserve">, </w:t>
      </w:r>
      <w:r w:rsidRPr="0095276B">
        <w:t>en faisant sonner les clefs dans sa main</w:t>
      </w:r>
      <w:r w:rsidR="006455E5">
        <w:t xml:space="preserve">, </w:t>
      </w:r>
      <w:r w:rsidRPr="0095276B">
        <w:t>un se</w:t>
      </w:r>
      <w:r w:rsidRPr="0095276B">
        <w:t>n</w:t>
      </w:r>
      <w:r w:rsidRPr="0095276B">
        <w:t>tier qui ramenait à Vendeuvre par les bas</w:t>
      </w:r>
      <w:r w:rsidR="006455E5">
        <w:t xml:space="preserve">, </w:t>
      </w:r>
      <w:r w:rsidRPr="0095276B">
        <w:t>en passant l</w:t>
      </w:r>
      <w:r w:rsidR="006455E5">
        <w:t>’</w:t>
      </w:r>
      <w:proofErr w:type="spellStart"/>
      <w:r w:rsidRPr="0095276B">
        <w:t>Auxance</w:t>
      </w:r>
      <w:proofErr w:type="spellEnd"/>
      <w:r w:rsidRPr="0095276B">
        <w:t xml:space="preserve"> juste sous la propriété de </w:t>
      </w:r>
      <w:r w:rsidR="006455E5">
        <w:t>M. </w:t>
      </w:r>
      <w:r w:rsidRPr="0095276B">
        <w:t xml:space="preserve">Le </w:t>
      </w:r>
      <w:proofErr w:type="spellStart"/>
      <w:r w:rsidRPr="0095276B">
        <w:t>Pleynier</w:t>
      </w:r>
      <w:proofErr w:type="spellEnd"/>
      <w:r w:rsidR="006455E5">
        <w:t xml:space="preserve">. </w:t>
      </w:r>
      <w:r w:rsidRPr="0095276B">
        <w:t>Et il les congédia d</w:t>
      </w:r>
      <w:r w:rsidR="006455E5">
        <w:t>’</w:t>
      </w:r>
      <w:r w:rsidRPr="0095276B">
        <w:t>un geste de la main plein de noblesse</w:t>
      </w:r>
      <w:r w:rsidR="006455E5">
        <w:t>.</w:t>
      </w:r>
    </w:p>
    <w:p w14:paraId="25B6DD2A" w14:textId="77777777" w:rsidR="006455E5" w:rsidRDefault="009D4A85" w:rsidP="002666CE">
      <w:r w:rsidRPr="0095276B">
        <w:t>Joseph le quitta</w:t>
      </w:r>
      <w:r w:rsidR="006455E5">
        <w:t xml:space="preserve">, </w:t>
      </w:r>
      <w:r w:rsidRPr="0095276B">
        <w:t>les oreilles bourdonnantes</w:t>
      </w:r>
      <w:r w:rsidR="006455E5">
        <w:t xml:space="preserve">. </w:t>
      </w:r>
      <w:r w:rsidRPr="0095276B">
        <w:t>Justin</w:t>
      </w:r>
      <w:r w:rsidR="006455E5">
        <w:t xml:space="preserve">, </w:t>
      </w:r>
      <w:r w:rsidRPr="0095276B">
        <w:t>s</w:t>
      </w:r>
      <w:r w:rsidR="006455E5">
        <w:t>’</w:t>
      </w:r>
      <w:r w:rsidRPr="0095276B">
        <w:t>il avait été un chien</w:t>
      </w:r>
      <w:r w:rsidR="006455E5">
        <w:t xml:space="preserve">, </w:t>
      </w:r>
      <w:r w:rsidRPr="0095276B">
        <w:t>aurait tiré une langue de trois coudées</w:t>
      </w:r>
      <w:r w:rsidR="006455E5">
        <w:t>.</w:t>
      </w:r>
    </w:p>
    <w:p w14:paraId="591E243A" w14:textId="5CE704FA" w:rsidR="002666CE" w:rsidRDefault="006455E5" w:rsidP="002666CE">
      <w:r>
        <w:rPr>
          <w:rFonts w:eastAsia="Georgia" w:cs="Georgia"/>
        </w:rPr>
        <w:lastRenderedPageBreak/>
        <w:t>« </w:t>
      </w:r>
      <w:r w:rsidR="009D4A85" w:rsidRPr="0095276B">
        <w:t>On reviendra avec Laure</w:t>
      </w:r>
      <w:r>
        <w:t xml:space="preserve">, </w:t>
      </w:r>
      <w:r w:rsidR="009D4A85" w:rsidRPr="0095276B">
        <w:t>dis</w:t>
      </w:r>
      <w:r>
        <w:t xml:space="preserve"> ? </w:t>
      </w:r>
      <w:r w:rsidR="009D4A85" w:rsidRPr="0095276B">
        <w:t>On reviendra cet après-midi</w:t>
      </w:r>
      <w:r>
        <w:t> ? »</w:t>
      </w:r>
    </w:p>
    <w:p w14:paraId="4800751C" w14:textId="77777777" w:rsidR="006455E5" w:rsidRDefault="009D4A85" w:rsidP="002666CE">
      <w:r w:rsidRPr="0095276B">
        <w:t>Il était onze heures</w:t>
      </w:r>
      <w:r w:rsidR="006455E5">
        <w:t xml:space="preserve">. </w:t>
      </w:r>
      <w:r w:rsidRPr="0095276B">
        <w:t>Ils longèrent les prés et froissèrent longtemps les herbes gelées avant de trouver la pierre de bo</w:t>
      </w:r>
      <w:r w:rsidRPr="0095276B">
        <w:t>r</w:t>
      </w:r>
      <w:r w:rsidRPr="0095276B">
        <w:t>nage qui marquait la limite des terres de Passe-</w:t>
      </w:r>
      <w:proofErr w:type="spellStart"/>
      <w:r w:rsidRPr="0095276B">
        <w:t>Lourdin</w:t>
      </w:r>
      <w:proofErr w:type="spellEnd"/>
      <w:r w:rsidR="006455E5">
        <w:t>.</w:t>
      </w:r>
    </w:p>
    <w:p w14:paraId="5D20C333" w14:textId="734F65C7" w:rsidR="002666CE" w:rsidRDefault="006455E5" w:rsidP="002666CE">
      <w:r>
        <w:rPr>
          <w:rFonts w:eastAsia="Georgia" w:cs="Georgia"/>
        </w:rPr>
        <w:t>« </w:t>
      </w:r>
      <w:r w:rsidR="009D4A85" w:rsidRPr="0095276B">
        <w:t>On aurait un bateau</w:t>
      </w:r>
      <w:r>
        <w:t xml:space="preserve">, </w:t>
      </w:r>
      <w:r w:rsidR="009D4A85" w:rsidRPr="0095276B">
        <w:t>hein</w:t>
      </w:r>
      <w:r>
        <w:t xml:space="preserve"> ? </w:t>
      </w:r>
      <w:r w:rsidR="009D4A85" w:rsidRPr="0095276B">
        <w:t>Oh</w:t>
      </w:r>
      <w:r>
        <w:t xml:space="preserve"> ! </w:t>
      </w:r>
      <w:proofErr w:type="spellStart"/>
      <w:r w:rsidR="009D4A85" w:rsidRPr="0095276B">
        <w:t>Chicnosophe</w:t>
      </w:r>
      <w:proofErr w:type="spellEnd"/>
      <w:r>
        <w:t xml:space="preserve"> ! </w:t>
      </w:r>
      <w:r w:rsidR="009D4A85" w:rsidRPr="0095276B">
        <w:t>Un b</w:t>
      </w:r>
      <w:r w:rsidR="009D4A85" w:rsidRPr="0095276B">
        <w:t>a</w:t>
      </w:r>
      <w:r w:rsidR="009D4A85" w:rsidRPr="0095276B">
        <w:t>teau</w:t>
      </w:r>
      <w:r>
        <w:t xml:space="preserve">, </w:t>
      </w:r>
      <w:proofErr w:type="spellStart"/>
      <w:r w:rsidR="009D4A85" w:rsidRPr="0095276B">
        <w:t>nonon</w:t>
      </w:r>
      <w:proofErr w:type="spellEnd"/>
      <w:r w:rsidR="009D4A85" w:rsidRPr="0095276B">
        <w:t xml:space="preserve"> Jos</w:t>
      </w:r>
      <w:r>
        <w:t> ! »</w:t>
      </w:r>
    </w:p>
    <w:p w14:paraId="21450374" w14:textId="77777777" w:rsidR="006455E5" w:rsidRDefault="009D4A85" w:rsidP="002666CE">
      <w:r w:rsidRPr="0095276B">
        <w:t>Ce qui était pour arriver arriva</w:t>
      </w:r>
      <w:r w:rsidR="006455E5">
        <w:t xml:space="preserve">. </w:t>
      </w:r>
      <w:r w:rsidRPr="0095276B">
        <w:t>Hilaire se trouvait sous le pont de bois</w:t>
      </w:r>
      <w:r w:rsidR="006455E5">
        <w:t xml:space="preserve">, </w:t>
      </w:r>
      <w:r w:rsidRPr="0095276B">
        <w:t>et faisait boire deux chevaux</w:t>
      </w:r>
      <w:r w:rsidR="006455E5">
        <w:t xml:space="preserve">, </w:t>
      </w:r>
      <w:r w:rsidRPr="0095276B">
        <w:t>dont était le demi-sang qui rappelait à Joseph la fâcheuse aventure du break</w:t>
      </w:r>
      <w:r w:rsidR="006455E5">
        <w:t>.</w:t>
      </w:r>
    </w:p>
    <w:p w14:paraId="3FB28BBD" w14:textId="77777777" w:rsidR="006455E5" w:rsidRDefault="009D4A85" w:rsidP="002666CE">
      <w:r w:rsidRPr="0095276B">
        <w:t>Le domestique leva vers les promeneurs un visage illuminé de plaisir</w:t>
      </w:r>
      <w:r w:rsidR="006455E5">
        <w:t xml:space="preserve"> (« </w:t>
      </w:r>
      <w:r w:rsidRPr="0095276B">
        <w:t>curieux comme les gens ont de la satisfaction à me voir</w:t>
      </w:r>
      <w:r w:rsidR="006455E5">
        <w:t xml:space="preserve">, </w:t>
      </w:r>
      <w:r w:rsidRPr="0095276B">
        <w:t>aujourd</w:t>
      </w:r>
      <w:r w:rsidR="006455E5">
        <w:t>’</w:t>
      </w:r>
      <w:r w:rsidRPr="0095276B">
        <w:t>hui</w:t>
      </w:r>
      <w:r w:rsidR="006455E5">
        <w:t> ! »</w:t>
      </w:r>
      <w:r w:rsidRPr="0095276B">
        <w:t xml:space="preserve"> pensait Joseph</w:t>
      </w:r>
      <w:r w:rsidR="006455E5">
        <w:t xml:space="preserve">) </w:t>
      </w:r>
      <w:r w:rsidRPr="0095276B">
        <w:t>et les convia</w:t>
      </w:r>
      <w:r w:rsidR="006455E5">
        <w:t xml:space="preserve">, </w:t>
      </w:r>
      <w:r w:rsidRPr="0095276B">
        <w:t>sans autres formes de procès</w:t>
      </w:r>
      <w:r w:rsidR="006455E5">
        <w:t xml:space="preserve">, </w:t>
      </w:r>
      <w:r w:rsidRPr="0095276B">
        <w:t>à monter à la maison</w:t>
      </w:r>
      <w:r w:rsidR="006455E5">
        <w:t xml:space="preserve">. </w:t>
      </w:r>
      <w:r w:rsidRPr="0095276B">
        <w:t>Monsieur était à ses écritures</w:t>
      </w:r>
      <w:r w:rsidR="006455E5">
        <w:t xml:space="preserve">, </w:t>
      </w:r>
      <w:r w:rsidRPr="0095276B">
        <w:t>Mademoiselle à sa musique</w:t>
      </w:r>
      <w:r w:rsidR="006455E5">
        <w:t xml:space="preserve"> : </w:t>
      </w:r>
      <w:r w:rsidRPr="0095276B">
        <w:t>on ne les dérangerait pas</w:t>
      </w:r>
      <w:r w:rsidR="006455E5">
        <w:t>.</w:t>
      </w:r>
    </w:p>
    <w:p w14:paraId="1C8834E7" w14:textId="77777777" w:rsidR="006455E5" w:rsidRDefault="009D4A85" w:rsidP="002666CE">
      <w:r w:rsidRPr="0095276B">
        <w:t>Vingt ans de vie en commun n</w:t>
      </w:r>
      <w:r w:rsidR="006455E5">
        <w:t>’</w:t>
      </w:r>
      <w:r w:rsidRPr="0095276B">
        <w:t>avaient pu persuader Hilaire que l</w:t>
      </w:r>
      <w:r w:rsidR="006455E5">
        <w:t>’</w:t>
      </w:r>
      <w:r w:rsidRPr="0095276B">
        <w:t>unique souhait d</w:t>
      </w:r>
      <w:r w:rsidR="006455E5">
        <w:t>’</w:t>
      </w:r>
      <w:r w:rsidRPr="0095276B">
        <w:t>un homme qui écrit ou d</w:t>
      </w:r>
      <w:r w:rsidR="006455E5">
        <w:t>’</w:t>
      </w:r>
      <w:r w:rsidRPr="0095276B">
        <w:t>une femme d</w:t>
      </w:r>
      <w:r w:rsidRPr="0095276B">
        <w:t>e</w:t>
      </w:r>
      <w:r w:rsidRPr="0095276B">
        <w:t>vant son piano n</w:t>
      </w:r>
      <w:r w:rsidR="006455E5">
        <w:t>’</w:t>
      </w:r>
      <w:r w:rsidRPr="0095276B">
        <w:t>est pas qu</w:t>
      </w:r>
      <w:r w:rsidR="006455E5">
        <w:t>’</w:t>
      </w:r>
      <w:r w:rsidRPr="0095276B">
        <w:t>un événement quelconque vienne les arracher à cette corvée</w:t>
      </w:r>
      <w:r w:rsidR="006455E5">
        <w:t>.</w:t>
      </w:r>
    </w:p>
    <w:p w14:paraId="56A20FA5" w14:textId="3FA79EE9" w:rsidR="009D4A85" w:rsidRPr="0095276B" w:rsidRDefault="009D4A85" w:rsidP="006455E5">
      <w:pPr>
        <w:pStyle w:val="Titre2"/>
        <w:pageBreakBefore/>
        <w:rPr>
          <w:szCs w:val="44"/>
        </w:rPr>
      </w:pPr>
      <w:bookmarkStart w:id="35" w:name="_Toc197888838"/>
      <w:r w:rsidRPr="0095276B">
        <w:rPr>
          <w:szCs w:val="44"/>
        </w:rPr>
        <w:lastRenderedPageBreak/>
        <w:t>16</w:t>
      </w:r>
      <w:bookmarkEnd w:id="35"/>
      <w:r w:rsidRPr="0095276B">
        <w:rPr>
          <w:szCs w:val="44"/>
        </w:rPr>
        <w:br/>
      </w:r>
    </w:p>
    <w:p w14:paraId="17D84195" w14:textId="054992A4" w:rsidR="006455E5" w:rsidRDefault="009D4A85" w:rsidP="002666CE">
      <w:r w:rsidRPr="0095276B">
        <w:t>Pour une fois d</w:t>
      </w:r>
      <w:r w:rsidR="006455E5">
        <w:t>’</w:t>
      </w:r>
      <w:r w:rsidRPr="0095276B">
        <w:t>ailleurs</w:t>
      </w:r>
      <w:r w:rsidR="006455E5">
        <w:t xml:space="preserve">, </w:t>
      </w:r>
      <w:r w:rsidRPr="0095276B">
        <w:t>il parut avoir raison</w:t>
      </w:r>
      <w:r w:rsidR="006455E5">
        <w:t xml:space="preserve">. </w:t>
      </w:r>
      <w:r w:rsidRPr="0095276B">
        <w:t xml:space="preserve">Et si </w:t>
      </w:r>
      <w:r w:rsidR="006455E5">
        <w:t>M. </w:t>
      </w:r>
      <w:r w:rsidRPr="0095276B">
        <w:t xml:space="preserve">Le </w:t>
      </w:r>
      <w:proofErr w:type="spellStart"/>
      <w:r w:rsidRPr="0095276B">
        <w:t>Pleynier</w:t>
      </w:r>
      <w:proofErr w:type="spellEnd"/>
      <w:r w:rsidRPr="0095276B">
        <w:t xml:space="preserve"> n</w:t>
      </w:r>
      <w:r w:rsidR="006455E5">
        <w:t>’</w:t>
      </w:r>
      <w:r w:rsidRPr="0095276B">
        <w:t>avait pas estimé naturel que tout le monde a</w:t>
      </w:r>
      <w:r w:rsidRPr="0095276B">
        <w:t>i</w:t>
      </w:r>
      <w:r w:rsidRPr="0095276B">
        <w:t>mât ce qu</w:t>
      </w:r>
      <w:r w:rsidR="006455E5">
        <w:t>’</w:t>
      </w:r>
      <w:r w:rsidRPr="0095276B">
        <w:t>il trouvait bon</w:t>
      </w:r>
      <w:r w:rsidR="006455E5">
        <w:t xml:space="preserve">, </w:t>
      </w:r>
      <w:r w:rsidRPr="0095276B">
        <w:t>il se fût ébahi de la promptitude avec laquelle sa fille abandonna tout pour recevoir les visiteurs</w:t>
      </w:r>
      <w:r w:rsidR="006455E5">
        <w:t>.</w:t>
      </w:r>
    </w:p>
    <w:p w14:paraId="094B0483" w14:textId="77777777" w:rsidR="006455E5" w:rsidRDefault="009D4A85" w:rsidP="002666CE">
      <w:r w:rsidRPr="0095276B">
        <w:t>Le vent étant à la concorde</w:t>
      </w:r>
      <w:r w:rsidR="006455E5">
        <w:t xml:space="preserve">, </w:t>
      </w:r>
      <w:r w:rsidRPr="0095276B">
        <w:t xml:space="preserve">Justin se laissa biger sur les deux </w:t>
      </w:r>
      <w:proofErr w:type="spellStart"/>
      <w:r w:rsidRPr="0095276B">
        <w:t>joues</w:t>
      </w:r>
      <w:proofErr w:type="spellEnd"/>
      <w:r w:rsidR="006455E5">
        <w:t xml:space="preserve">, </w:t>
      </w:r>
      <w:r w:rsidRPr="0095276B">
        <w:t>mais parla de Passe-</w:t>
      </w:r>
      <w:proofErr w:type="spellStart"/>
      <w:r w:rsidRPr="0095276B">
        <w:t>Lourdin</w:t>
      </w:r>
      <w:proofErr w:type="spellEnd"/>
      <w:r w:rsidRPr="0095276B">
        <w:t xml:space="preserve"> avant de parler du p</w:t>
      </w:r>
      <w:r w:rsidRPr="0095276B">
        <w:t>e</w:t>
      </w:r>
      <w:r w:rsidRPr="0095276B">
        <w:t>tit chat</w:t>
      </w:r>
      <w:r w:rsidR="006455E5">
        <w:t xml:space="preserve">. </w:t>
      </w:r>
      <w:r w:rsidRPr="0095276B">
        <w:t>Une heure plus tard</w:t>
      </w:r>
      <w:r w:rsidR="006455E5">
        <w:t xml:space="preserve">, </w:t>
      </w:r>
      <w:r w:rsidRPr="0095276B">
        <w:t>Joseph et lui étaient encore là</w:t>
      </w:r>
      <w:r w:rsidR="006455E5">
        <w:t xml:space="preserve">, </w:t>
      </w:r>
      <w:r w:rsidRPr="0095276B">
        <w:t>verbiageant tous deux sans le moindre souci de la convenance des temps</w:t>
      </w:r>
      <w:r w:rsidR="006455E5">
        <w:t xml:space="preserve">. </w:t>
      </w:r>
      <w:r w:rsidRPr="0095276B">
        <w:t>Le visage inquiet de la Francine</w:t>
      </w:r>
      <w:r w:rsidR="006455E5">
        <w:t xml:space="preserve">, </w:t>
      </w:r>
      <w:r w:rsidRPr="0095276B">
        <w:t>la femme d</w:t>
      </w:r>
      <w:r w:rsidR="006455E5">
        <w:t>’</w:t>
      </w:r>
      <w:r w:rsidRPr="0095276B">
        <w:t>Hilaire</w:t>
      </w:r>
      <w:r w:rsidR="006455E5">
        <w:t xml:space="preserve">, </w:t>
      </w:r>
      <w:r w:rsidRPr="0095276B">
        <w:t>ne les avait pas troublés</w:t>
      </w:r>
      <w:r w:rsidR="006455E5">
        <w:t xml:space="preserve">, </w:t>
      </w:r>
      <w:r w:rsidRPr="0095276B">
        <w:t>bien qu</w:t>
      </w:r>
      <w:r w:rsidR="006455E5">
        <w:t>’</w:t>
      </w:r>
      <w:r w:rsidRPr="0095276B">
        <w:t>il se fût montré trois fois par l</w:t>
      </w:r>
      <w:r w:rsidR="006455E5">
        <w:t>’</w:t>
      </w:r>
      <w:r w:rsidRPr="0095276B">
        <w:t>entre-bâillement de la porte</w:t>
      </w:r>
      <w:r w:rsidR="006455E5">
        <w:t>.</w:t>
      </w:r>
    </w:p>
    <w:p w14:paraId="6AD39387" w14:textId="77777777" w:rsidR="006455E5" w:rsidRDefault="009D4A85" w:rsidP="002666CE">
      <w:r w:rsidRPr="0095276B">
        <w:t>Enfin Hélène se leva</w:t>
      </w:r>
      <w:r w:rsidR="006455E5">
        <w:t xml:space="preserve">, </w:t>
      </w:r>
      <w:r w:rsidRPr="0095276B">
        <w:t>disparut</w:t>
      </w:r>
      <w:r w:rsidR="006455E5">
        <w:t xml:space="preserve">, </w:t>
      </w:r>
      <w:r w:rsidRPr="0095276B">
        <w:t>et</w:t>
      </w:r>
      <w:r w:rsidR="006455E5">
        <w:t xml:space="preserve">, </w:t>
      </w:r>
      <w:r w:rsidRPr="0095276B">
        <w:t>rentrant bientôt après</w:t>
      </w:r>
      <w:r w:rsidR="006455E5">
        <w:t xml:space="preserve">, </w:t>
      </w:r>
      <w:r w:rsidRPr="0095276B">
        <w:t>sourit d</w:t>
      </w:r>
      <w:r w:rsidR="006455E5">
        <w:t>’</w:t>
      </w:r>
      <w:r w:rsidRPr="0095276B">
        <w:t>abord de la mine gourmée que commençait à prendre son père</w:t>
      </w:r>
      <w:r w:rsidR="006455E5">
        <w:t xml:space="preserve">, </w:t>
      </w:r>
      <w:r w:rsidRPr="0095276B">
        <w:t>un œil sur la pendule</w:t>
      </w:r>
      <w:r w:rsidR="006455E5">
        <w:t> :</w:t>
      </w:r>
    </w:p>
    <w:p w14:paraId="77F0BCCC" w14:textId="1DF8BF67" w:rsidR="002666CE" w:rsidRDefault="006455E5" w:rsidP="002666CE">
      <w:r>
        <w:rPr>
          <w:rFonts w:eastAsia="Georgia" w:cs="Georgia"/>
        </w:rPr>
        <w:t>« </w:t>
      </w:r>
      <w:r w:rsidR="009D4A85" w:rsidRPr="0095276B">
        <w:t>Voilà qui est fait</w:t>
      </w:r>
      <w:r>
        <w:t xml:space="preserve">. </w:t>
      </w:r>
      <w:r w:rsidR="009D4A85" w:rsidRPr="0095276B">
        <w:t>Nous vous gardons à déjeuner</w:t>
      </w:r>
      <w:r>
        <w:t>. »</w:t>
      </w:r>
    </w:p>
    <w:p w14:paraId="24AD06C7" w14:textId="6618D31A" w:rsidR="006455E5" w:rsidRDefault="009D4A85" w:rsidP="002666CE">
      <w:r w:rsidRPr="0095276B">
        <w:t>L</w:t>
      </w:r>
      <w:r w:rsidR="006455E5">
        <w:t>’</w:t>
      </w:r>
      <w:r w:rsidRPr="0095276B">
        <w:t>oncle et le neveu se levèrent en tumulte</w:t>
      </w:r>
      <w:r w:rsidR="006455E5">
        <w:t xml:space="preserve">. </w:t>
      </w:r>
      <w:r w:rsidRPr="0095276B">
        <w:t>Mais aucune protestation ne put tenir</w:t>
      </w:r>
      <w:r w:rsidR="006455E5">
        <w:t>. M. </w:t>
      </w:r>
      <w:r w:rsidRPr="0095276B">
        <w:t xml:space="preserve">Le </w:t>
      </w:r>
      <w:proofErr w:type="spellStart"/>
      <w:r w:rsidRPr="0095276B">
        <w:t>Pleynier</w:t>
      </w:r>
      <w:proofErr w:type="spellEnd"/>
      <w:r w:rsidR="006455E5">
        <w:t xml:space="preserve">, </w:t>
      </w:r>
      <w:r w:rsidRPr="0095276B">
        <w:t>soufflant son mépris par le nez</w:t>
      </w:r>
      <w:r w:rsidR="006455E5">
        <w:t xml:space="preserve">, </w:t>
      </w:r>
      <w:r w:rsidRPr="0095276B">
        <w:t>disait</w:t>
      </w:r>
      <w:r w:rsidR="006455E5">
        <w:t> :</w:t>
      </w:r>
    </w:p>
    <w:p w14:paraId="4F5CDED0" w14:textId="77777777" w:rsidR="006455E5" w:rsidRDefault="006455E5" w:rsidP="002666CE">
      <w:r>
        <w:rPr>
          <w:rFonts w:eastAsia="Georgia" w:cs="Georgia"/>
        </w:rPr>
        <w:t>« </w:t>
      </w:r>
      <w:r w:rsidR="009D4A85" w:rsidRPr="0095276B">
        <w:t>Qu</w:t>
      </w:r>
      <w:r>
        <w:t>’</w:t>
      </w:r>
      <w:r w:rsidR="009D4A85" w:rsidRPr="0095276B">
        <w:t>est-ce que vous voulez f</w:t>
      </w:r>
      <w:r>
        <w:t xml:space="preserve">… </w:t>
      </w:r>
      <w:proofErr w:type="spellStart"/>
      <w:r w:rsidR="009D4A85" w:rsidRPr="0095276B">
        <w:t>iche</w:t>
      </w:r>
      <w:proofErr w:type="spellEnd"/>
      <w:r w:rsidR="009D4A85" w:rsidRPr="0095276B">
        <w:t xml:space="preserve"> dehors</w:t>
      </w:r>
      <w:r>
        <w:t xml:space="preserve">, </w:t>
      </w:r>
      <w:r w:rsidR="009D4A85" w:rsidRPr="0095276B">
        <w:t>à cette heure-ci</w:t>
      </w:r>
      <w:r>
        <w:t xml:space="preserve"> ? </w:t>
      </w:r>
      <w:r w:rsidR="009D4A85" w:rsidRPr="0095276B">
        <w:t>Il est midi et demi</w:t>
      </w:r>
      <w:r>
        <w:t> !</w:t>
      </w:r>
    </w:p>
    <w:p w14:paraId="03FEC7B9" w14:textId="5783C7EA" w:rsidR="006455E5" w:rsidRDefault="009D4A85" w:rsidP="002666CE">
      <w:r w:rsidRPr="0095276B">
        <w:t>Joseph dut en convenir avec stupeur</w:t>
      </w:r>
      <w:r w:rsidR="006455E5">
        <w:t>. M. </w:t>
      </w:r>
      <w:r w:rsidRPr="0095276B">
        <w:t xml:space="preserve">Le </w:t>
      </w:r>
      <w:proofErr w:type="spellStart"/>
      <w:r w:rsidRPr="0095276B">
        <w:t>Pleynier</w:t>
      </w:r>
      <w:proofErr w:type="spellEnd"/>
      <w:r w:rsidRPr="0095276B">
        <w:t xml:space="preserve"> mit la tête de Justin sous son bras</w:t>
      </w:r>
      <w:r w:rsidR="006455E5">
        <w:t xml:space="preserve">, </w:t>
      </w:r>
      <w:r w:rsidRPr="0095276B">
        <w:t>et l</w:t>
      </w:r>
      <w:r w:rsidR="006455E5">
        <w:t>’</w:t>
      </w:r>
      <w:r w:rsidRPr="0095276B">
        <w:t>entraîna vers la table</w:t>
      </w:r>
      <w:r w:rsidR="006455E5">
        <w:t xml:space="preserve">, </w:t>
      </w:r>
      <w:r w:rsidRPr="0095276B">
        <w:t>pendant qu</w:t>
      </w:r>
      <w:r w:rsidR="006455E5">
        <w:t>’</w:t>
      </w:r>
      <w:r w:rsidRPr="0095276B">
        <w:t>un regard d</w:t>
      </w:r>
      <w:r w:rsidR="006455E5">
        <w:t>’</w:t>
      </w:r>
      <w:r w:rsidRPr="0095276B">
        <w:t>Hélène faisait</w:t>
      </w:r>
      <w:r w:rsidR="006455E5">
        <w:t xml:space="preserve">, </w:t>
      </w:r>
      <w:r w:rsidRPr="0095276B">
        <w:t>malgré elle</w:t>
      </w:r>
      <w:r w:rsidR="006455E5">
        <w:t xml:space="preserve">, </w:t>
      </w:r>
      <w:r w:rsidRPr="0095276B">
        <w:t>malgré lui</w:t>
      </w:r>
      <w:r w:rsidR="006455E5">
        <w:t xml:space="preserve">, </w:t>
      </w:r>
      <w:r w:rsidRPr="0095276B">
        <w:t>expirer les excuses sur les lèvres de Joseph Simler</w:t>
      </w:r>
      <w:r w:rsidR="006455E5">
        <w:t>.</w:t>
      </w:r>
    </w:p>
    <w:p w14:paraId="2FB390A6" w14:textId="2161FC9A" w:rsidR="006455E5" w:rsidRDefault="009D4A85" w:rsidP="002666CE">
      <w:r w:rsidRPr="0095276B">
        <w:lastRenderedPageBreak/>
        <w:t>Heureux d</w:t>
      </w:r>
      <w:r w:rsidR="006455E5">
        <w:t>’</w:t>
      </w:r>
      <w:r w:rsidRPr="0095276B">
        <w:t>une solution qui accommodait sa distraction à ses habitudes</w:t>
      </w:r>
      <w:r w:rsidR="006455E5">
        <w:t>, M. </w:t>
      </w:r>
      <w:r w:rsidRPr="0095276B">
        <w:t xml:space="preserve">Le </w:t>
      </w:r>
      <w:proofErr w:type="spellStart"/>
      <w:r w:rsidRPr="0095276B">
        <w:t>Pleynier</w:t>
      </w:r>
      <w:proofErr w:type="spellEnd"/>
      <w:r w:rsidRPr="0095276B">
        <w:t xml:space="preserve"> se montra d</w:t>
      </w:r>
      <w:r w:rsidR="006455E5">
        <w:t>’</w:t>
      </w:r>
      <w:r w:rsidRPr="0095276B">
        <w:t>une humeur cha</w:t>
      </w:r>
      <w:r w:rsidRPr="0095276B">
        <w:t>r</w:t>
      </w:r>
      <w:r w:rsidRPr="0095276B">
        <w:t>mante</w:t>
      </w:r>
      <w:r w:rsidR="006455E5">
        <w:t xml:space="preserve">. </w:t>
      </w:r>
      <w:r w:rsidRPr="0095276B">
        <w:t>Et bien que Sarah fût savante cuisinière</w:t>
      </w:r>
      <w:r w:rsidR="006455E5">
        <w:t xml:space="preserve">, </w:t>
      </w:r>
      <w:r w:rsidRPr="0095276B">
        <w:t>il y avait une certaine façon de servir des œufs durs</w:t>
      </w:r>
      <w:r w:rsidR="006455E5">
        <w:t xml:space="preserve">, </w:t>
      </w:r>
      <w:r w:rsidRPr="0095276B">
        <w:t>pleins</w:t>
      </w:r>
      <w:r w:rsidR="006455E5">
        <w:t xml:space="preserve"> (</w:t>
      </w:r>
      <w:r w:rsidRPr="0095276B">
        <w:t>sans qu</w:t>
      </w:r>
      <w:r w:rsidR="006455E5">
        <w:t>’</w:t>
      </w:r>
      <w:r w:rsidRPr="0095276B">
        <w:t>on vît le trou</w:t>
      </w:r>
      <w:r w:rsidR="006455E5">
        <w:t xml:space="preserve">) </w:t>
      </w:r>
      <w:r w:rsidRPr="0095276B">
        <w:t>de choses vertes pilées</w:t>
      </w:r>
      <w:r w:rsidR="006455E5">
        <w:t xml:space="preserve">, </w:t>
      </w:r>
      <w:r w:rsidRPr="0095276B">
        <w:t>dans une sauce à la crème</w:t>
      </w:r>
      <w:r w:rsidR="006455E5">
        <w:t xml:space="preserve">, </w:t>
      </w:r>
      <w:r w:rsidRPr="0095276B">
        <w:t>avec le juste dosage de condiments</w:t>
      </w:r>
      <w:r w:rsidR="006455E5">
        <w:t xml:space="preserve">, </w:t>
      </w:r>
      <w:r w:rsidRPr="0095276B">
        <w:t>qui surprit Justin</w:t>
      </w:r>
      <w:r w:rsidR="006455E5">
        <w:t xml:space="preserve">. </w:t>
      </w:r>
      <w:r w:rsidRPr="0095276B">
        <w:t>Les brêmes fa</w:t>
      </w:r>
      <w:r w:rsidRPr="0095276B">
        <w:t>r</w:t>
      </w:r>
      <w:r w:rsidRPr="0095276B">
        <w:t>cies de l</w:t>
      </w:r>
      <w:r w:rsidR="006455E5">
        <w:t>’</w:t>
      </w:r>
      <w:proofErr w:type="spellStart"/>
      <w:r w:rsidRPr="0095276B">
        <w:t>Auxance</w:t>
      </w:r>
      <w:proofErr w:type="spellEnd"/>
      <w:r w:rsidRPr="0095276B">
        <w:t xml:space="preserve"> lui apprirent à leur tour quelque chose</w:t>
      </w:r>
      <w:r w:rsidR="006455E5">
        <w:t xml:space="preserve">. </w:t>
      </w:r>
      <w:r w:rsidRPr="0095276B">
        <w:t>Un mélange rustique et judicieusement relevé de cèpes et de tom</w:t>
      </w:r>
      <w:r w:rsidRPr="0095276B">
        <w:t>a</w:t>
      </w:r>
      <w:r w:rsidRPr="0095276B">
        <w:t>tes lui mit le palais à point pour accueillir</w:t>
      </w:r>
      <w:r w:rsidR="006455E5">
        <w:t xml:space="preserve">, </w:t>
      </w:r>
      <w:r w:rsidRPr="0095276B">
        <w:t>comme la terre a</w:t>
      </w:r>
      <w:r w:rsidRPr="0095276B">
        <w:t>c</w:t>
      </w:r>
      <w:r w:rsidRPr="0095276B">
        <w:t>cueille l</w:t>
      </w:r>
      <w:r w:rsidR="006455E5">
        <w:t>’</w:t>
      </w:r>
      <w:r w:rsidRPr="0095276B">
        <w:t>été après le printemps</w:t>
      </w:r>
      <w:r w:rsidR="006455E5">
        <w:t xml:space="preserve">, </w:t>
      </w:r>
      <w:r w:rsidRPr="0095276B">
        <w:t>un quartier de filet de bœuf</w:t>
      </w:r>
      <w:r w:rsidR="006455E5">
        <w:t xml:space="preserve">, </w:t>
      </w:r>
      <w:r w:rsidRPr="0095276B">
        <w:t xml:space="preserve">longtemps mariné dans un </w:t>
      </w:r>
      <w:proofErr w:type="spellStart"/>
      <w:r w:rsidRPr="0095276B">
        <w:t>anjou</w:t>
      </w:r>
      <w:proofErr w:type="spellEnd"/>
      <w:r w:rsidRPr="0095276B">
        <w:t xml:space="preserve"> de choix et dans bien d</w:t>
      </w:r>
      <w:r w:rsidR="006455E5">
        <w:t>’</w:t>
      </w:r>
      <w:r w:rsidRPr="0095276B">
        <w:t>autres affaires encore</w:t>
      </w:r>
      <w:r w:rsidR="006455E5">
        <w:t xml:space="preserve">. </w:t>
      </w:r>
      <w:r w:rsidRPr="0095276B">
        <w:t>Quant à l</w:t>
      </w:r>
      <w:r w:rsidR="006455E5">
        <w:t>’</w:t>
      </w:r>
      <w:r w:rsidRPr="0095276B">
        <w:t>île de chocolat</w:t>
      </w:r>
      <w:r w:rsidR="006455E5">
        <w:t xml:space="preserve">, </w:t>
      </w:r>
      <w:r w:rsidRPr="0095276B">
        <w:t>entourée de tous côtés</w:t>
      </w:r>
      <w:r w:rsidR="006455E5">
        <w:t xml:space="preserve">, </w:t>
      </w:r>
      <w:r w:rsidRPr="0095276B">
        <w:t>selon sa définition d</w:t>
      </w:r>
      <w:r w:rsidR="006455E5">
        <w:t>’</w:t>
      </w:r>
      <w:r w:rsidRPr="0095276B">
        <w:t>île</w:t>
      </w:r>
      <w:r w:rsidR="006455E5">
        <w:t xml:space="preserve">, </w:t>
      </w:r>
      <w:r w:rsidRPr="0095276B">
        <w:t>par une mer froide de crème vanillée</w:t>
      </w:r>
      <w:r w:rsidR="006455E5">
        <w:t xml:space="preserve">, </w:t>
      </w:r>
      <w:r w:rsidRPr="0095276B">
        <w:t>il dut déclarer qu</w:t>
      </w:r>
      <w:r w:rsidR="006455E5">
        <w:t>’</w:t>
      </w:r>
      <w:r w:rsidRPr="0095276B">
        <w:t>elle mettait son courage au dernier cran</w:t>
      </w:r>
      <w:r w:rsidR="006455E5">
        <w:t xml:space="preserve">, </w:t>
      </w:r>
      <w:r w:rsidRPr="0095276B">
        <w:t>et ne put en reprendre une quatrième fois</w:t>
      </w:r>
      <w:r w:rsidR="006455E5">
        <w:t>. M. </w:t>
      </w:r>
      <w:r w:rsidRPr="0095276B">
        <w:t xml:space="preserve">Le </w:t>
      </w:r>
      <w:proofErr w:type="spellStart"/>
      <w:r w:rsidRPr="0095276B">
        <w:t>Pleynier</w:t>
      </w:r>
      <w:proofErr w:type="spellEnd"/>
      <w:r w:rsidRPr="0095276B">
        <w:t xml:space="preserve"> couronna le tout en le grisant avec un vieux Beaune d</w:t>
      </w:r>
      <w:r w:rsidR="006455E5">
        <w:t>’</w:t>
      </w:r>
      <w:r w:rsidRPr="0095276B">
        <w:t>avant l</w:t>
      </w:r>
      <w:r w:rsidR="006455E5">
        <w:t>’</w:t>
      </w:r>
      <w:r w:rsidRPr="0095276B">
        <w:t>Empire et en lui faisant raconter</w:t>
      </w:r>
      <w:r w:rsidR="006455E5">
        <w:t xml:space="preserve">, </w:t>
      </w:r>
      <w:r w:rsidRPr="0095276B">
        <w:t>en dépit de sa fille</w:t>
      </w:r>
      <w:r w:rsidR="006455E5">
        <w:t xml:space="preserve">, </w:t>
      </w:r>
      <w:r w:rsidRPr="0095276B">
        <w:t>des histoires à dormir debout</w:t>
      </w:r>
      <w:r w:rsidR="006455E5">
        <w:t xml:space="preserve">. </w:t>
      </w:r>
      <w:r w:rsidRPr="0095276B">
        <w:t>Joseph n</w:t>
      </w:r>
      <w:r w:rsidR="006455E5">
        <w:t>’</w:t>
      </w:r>
      <w:r w:rsidRPr="0095276B">
        <w:t>eut pas le mauvais goût de faire la fine bouche</w:t>
      </w:r>
      <w:r w:rsidR="006455E5">
        <w:t xml:space="preserve">, </w:t>
      </w:r>
      <w:r w:rsidRPr="0095276B">
        <w:t>mais sut écouter autant que manger</w:t>
      </w:r>
      <w:r w:rsidR="006455E5">
        <w:t>.</w:t>
      </w:r>
    </w:p>
    <w:p w14:paraId="06F6DBE2" w14:textId="77777777" w:rsidR="006455E5" w:rsidRDefault="009D4A85" w:rsidP="002666CE">
      <w:r w:rsidRPr="0095276B">
        <w:t>Il avait parlé de Passe-</w:t>
      </w:r>
      <w:proofErr w:type="spellStart"/>
      <w:r w:rsidRPr="0095276B">
        <w:t>Lourdin</w:t>
      </w:r>
      <w:proofErr w:type="spellEnd"/>
      <w:r w:rsidR="006455E5">
        <w:t>.</w:t>
      </w:r>
    </w:p>
    <w:p w14:paraId="02D22B65" w14:textId="59675379" w:rsidR="006455E5" w:rsidRDefault="006455E5" w:rsidP="002666CE">
      <w:r>
        <w:rPr>
          <w:rFonts w:eastAsia="Georgia" w:cs="Georgia"/>
        </w:rPr>
        <w:t>« </w:t>
      </w:r>
      <w:r w:rsidR="009D4A85" w:rsidRPr="0095276B">
        <w:t>Je connais</w:t>
      </w:r>
      <w:r>
        <w:t xml:space="preserve">, </w:t>
      </w:r>
      <w:r w:rsidR="009D4A85" w:rsidRPr="0095276B">
        <w:t>c</w:t>
      </w:r>
      <w:r>
        <w:t>’</w:t>
      </w:r>
      <w:r w:rsidR="009D4A85" w:rsidRPr="0095276B">
        <w:t>est charmant</w:t>
      </w:r>
      <w:r>
        <w:t>, »</w:t>
      </w:r>
      <w:r w:rsidR="009D4A85" w:rsidRPr="0095276B">
        <w:t xml:space="preserve"> dit Hélène avec animation</w:t>
      </w:r>
      <w:r>
        <w:t xml:space="preserve">. </w:t>
      </w:r>
      <w:r w:rsidR="009D4A85" w:rsidRPr="0095276B">
        <w:t>Joseph rougit</w:t>
      </w:r>
      <w:r>
        <w:t>. M. </w:t>
      </w:r>
      <w:r w:rsidR="009D4A85" w:rsidRPr="0095276B">
        <w:t xml:space="preserve">Le </w:t>
      </w:r>
      <w:proofErr w:type="spellStart"/>
      <w:r w:rsidR="009D4A85" w:rsidRPr="0095276B">
        <w:t>Pleynier</w:t>
      </w:r>
      <w:proofErr w:type="spellEnd"/>
      <w:r w:rsidR="009D4A85" w:rsidRPr="0095276B">
        <w:t xml:space="preserve"> édicta</w:t>
      </w:r>
      <w:r>
        <w:t> :</w:t>
      </w:r>
    </w:p>
    <w:p w14:paraId="0DA80DED" w14:textId="77777777" w:rsidR="006455E5" w:rsidRDefault="006455E5" w:rsidP="002666CE">
      <w:r>
        <w:rPr>
          <w:rFonts w:eastAsia="Georgia" w:cs="Georgia"/>
        </w:rPr>
        <w:t>« </w:t>
      </w:r>
      <w:r w:rsidR="009D4A85" w:rsidRPr="0095276B">
        <w:t>Vous devriez acheter ça</w:t>
      </w:r>
      <w:r>
        <w:t>.</w:t>
      </w:r>
    </w:p>
    <w:p w14:paraId="2161C8D1" w14:textId="77777777" w:rsidR="006455E5" w:rsidRDefault="006455E5" w:rsidP="002666CE">
      <w:r>
        <w:t>— </w:t>
      </w:r>
      <w:r w:rsidR="009D4A85" w:rsidRPr="0095276B">
        <w:t>Acheter</w:t>
      </w:r>
      <w:r>
        <w:t xml:space="preserve"> ? </w:t>
      </w:r>
      <w:r w:rsidR="009D4A85" w:rsidRPr="0095276B">
        <w:t>Je ne dirais pas non</w:t>
      </w:r>
      <w:r>
        <w:t xml:space="preserve">… </w:t>
      </w:r>
      <w:r w:rsidR="009D4A85" w:rsidRPr="0095276B">
        <w:t>Mais c</w:t>
      </w:r>
      <w:r>
        <w:t>’</w:t>
      </w:r>
      <w:r w:rsidR="009D4A85" w:rsidRPr="0095276B">
        <w:t>est une grosse d</w:t>
      </w:r>
      <w:r w:rsidR="009D4A85" w:rsidRPr="0095276B">
        <w:t>é</w:t>
      </w:r>
      <w:r w:rsidR="009D4A85" w:rsidRPr="0095276B">
        <w:t>termination</w:t>
      </w:r>
      <w:r>
        <w:t>.</w:t>
      </w:r>
    </w:p>
    <w:p w14:paraId="25B87DE2" w14:textId="77777777" w:rsidR="006455E5" w:rsidRDefault="006455E5" w:rsidP="002666CE">
      <w:r>
        <w:t>— </w:t>
      </w:r>
      <w:r w:rsidR="009D4A85" w:rsidRPr="0095276B">
        <w:t>En quoi donc</w:t>
      </w:r>
      <w:r>
        <w:t> ? »</w:t>
      </w:r>
      <w:r w:rsidR="009D4A85" w:rsidRPr="0095276B">
        <w:t xml:space="preserve"> dit l</w:t>
      </w:r>
      <w:r>
        <w:t>’</w:t>
      </w:r>
      <w:r w:rsidR="009D4A85" w:rsidRPr="0095276B">
        <w:t>autre</w:t>
      </w:r>
      <w:r>
        <w:t xml:space="preserve">, </w:t>
      </w:r>
      <w:r w:rsidR="009D4A85" w:rsidRPr="0095276B">
        <w:t>d</w:t>
      </w:r>
      <w:r>
        <w:t>’</w:t>
      </w:r>
      <w:r w:rsidR="009D4A85" w:rsidRPr="0095276B">
        <w:t>un ton bourru</w:t>
      </w:r>
      <w:r>
        <w:t>. « </w:t>
      </w:r>
      <w:r w:rsidR="009D4A85" w:rsidRPr="0095276B">
        <w:t>Vous n</w:t>
      </w:r>
      <w:r>
        <w:t>’</w:t>
      </w:r>
      <w:r w:rsidR="009D4A85" w:rsidRPr="0095276B">
        <w:t>avez pas l</w:t>
      </w:r>
      <w:r>
        <w:t>’</w:t>
      </w:r>
      <w:r w:rsidR="009D4A85" w:rsidRPr="0095276B">
        <w:t>intention de décamper demain</w:t>
      </w:r>
      <w:r>
        <w:t xml:space="preserve"> ? </w:t>
      </w:r>
      <w:r w:rsidR="009D4A85" w:rsidRPr="0095276B">
        <w:t>Vous voilà ici pour quelque temps</w:t>
      </w:r>
      <w:r>
        <w:t xml:space="preserve">, </w:t>
      </w:r>
      <w:r w:rsidR="009D4A85" w:rsidRPr="0095276B">
        <w:t>j</w:t>
      </w:r>
      <w:r>
        <w:t>’</w:t>
      </w:r>
      <w:r w:rsidR="009D4A85" w:rsidRPr="0095276B">
        <w:t>imagine</w:t>
      </w:r>
      <w:r>
        <w:t xml:space="preserve"> ? </w:t>
      </w:r>
      <w:r w:rsidR="009D4A85" w:rsidRPr="0095276B">
        <w:t>Ce qui vous a toujours manqué</w:t>
      </w:r>
      <w:r>
        <w:t xml:space="preserve">, </w:t>
      </w:r>
      <w:r w:rsidR="009D4A85" w:rsidRPr="0095276B">
        <w:t>à vous autres</w:t>
      </w:r>
      <w:r>
        <w:t xml:space="preserve">, </w:t>
      </w:r>
      <w:r w:rsidR="009D4A85" w:rsidRPr="0095276B">
        <w:t>Juifs</w:t>
      </w:r>
      <w:r>
        <w:t xml:space="preserve">, </w:t>
      </w:r>
      <w:r w:rsidR="009D4A85" w:rsidRPr="0095276B">
        <w:t>c</w:t>
      </w:r>
      <w:r>
        <w:t>’</w:t>
      </w:r>
      <w:r w:rsidR="009D4A85" w:rsidRPr="0095276B">
        <w:t xml:space="preserve">est de vous établir quelque part </w:t>
      </w:r>
      <w:r w:rsidR="009D4A85" w:rsidRPr="0095276B">
        <w:lastRenderedPageBreak/>
        <w:t>avec l</w:t>
      </w:r>
      <w:r>
        <w:t>’</w:t>
      </w:r>
      <w:r w:rsidR="009D4A85" w:rsidRPr="0095276B">
        <w:t>idée de vous y tenir</w:t>
      </w:r>
      <w:r>
        <w:t xml:space="preserve">, </w:t>
      </w:r>
      <w:r w:rsidR="009D4A85" w:rsidRPr="0095276B">
        <w:t>et</w:t>
      </w:r>
      <w:r>
        <w:t xml:space="preserve">, </w:t>
      </w:r>
      <w:r w:rsidR="009D4A85" w:rsidRPr="0095276B">
        <w:t>pour commencer</w:t>
      </w:r>
      <w:r>
        <w:t xml:space="preserve">, </w:t>
      </w:r>
      <w:r w:rsidR="009D4A85" w:rsidRPr="0095276B">
        <w:t>d</w:t>
      </w:r>
      <w:r>
        <w:t>’</w:t>
      </w:r>
      <w:r w:rsidR="009D4A85" w:rsidRPr="0095276B">
        <w:t>acheter de la terre</w:t>
      </w:r>
      <w:r>
        <w:t xml:space="preserve">. </w:t>
      </w:r>
      <w:r w:rsidR="009D4A85" w:rsidRPr="0095276B">
        <w:t>Ayez une fois un coin de pré et une bicoque à vous</w:t>
      </w:r>
      <w:r>
        <w:t xml:space="preserve">, </w:t>
      </w:r>
      <w:r w:rsidR="009D4A85" w:rsidRPr="0095276B">
        <w:t>les gens ne pens</w:t>
      </w:r>
      <w:r w:rsidR="009D4A85" w:rsidRPr="0095276B">
        <w:t>e</w:t>
      </w:r>
      <w:r w:rsidR="009D4A85" w:rsidRPr="0095276B">
        <w:t>ront plus qu</w:t>
      </w:r>
      <w:r>
        <w:t>’</w:t>
      </w:r>
      <w:r w:rsidR="009D4A85" w:rsidRPr="0095276B">
        <w:t>à vous saluer et à vous vendre leur fumier le plus cher possible</w:t>
      </w:r>
      <w:r>
        <w:t xml:space="preserve">, </w:t>
      </w:r>
      <w:r w:rsidR="009D4A85" w:rsidRPr="0095276B">
        <w:t>en attendant de vous porter avec profit aux ho</w:t>
      </w:r>
      <w:r w:rsidR="009D4A85" w:rsidRPr="0095276B">
        <w:t>n</w:t>
      </w:r>
      <w:r w:rsidR="009D4A85" w:rsidRPr="0095276B">
        <w:t>neurs électifs</w:t>
      </w:r>
      <w:r>
        <w:t>.</w:t>
      </w:r>
    </w:p>
    <w:p w14:paraId="7AF02356" w14:textId="77777777" w:rsidR="006455E5" w:rsidRDefault="006455E5" w:rsidP="002666CE">
      <w:r>
        <w:t>— </w:t>
      </w:r>
      <w:r w:rsidR="009D4A85" w:rsidRPr="0095276B">
        <w:t>À qui la faute</w:t>
      </w:r>
      <w:r>
        <w:t> ? »</w:t>
      </w:r>
      <w:r w:rsidR="009D4A85" w:rsidRPr="0095276B">
        <w:t xml:space="preserve"> répondit Joseph</w:t>
      </w:r>
      <w:r>
        <w:t xml:space="preserve">, </w:t>
      </w:r>
      <w:r w:rsidR="009D4A85" w:rsidRPr="0095276B">
        <w:t>qui sentait la force du raisonnement</w:t>
      </w:r>
      <w:r>
        <w:t>.</w:t>
      </w:r>
    </w:p>
    <w:p w14:paraId="3A34E6BE" w14:textId="77777777" w:rsidR="006455E5" w:rsidRDefault="006455E5" w:rsidP="002666CE">
      <w:r>
        <w:rPr>
          <w:rFonts w:eastAsia="Georgia" w:cs="Georgia"/>
        </w:rPr>
        <w:t>« </w:t>
      </w:r>
      <w:r w:rsidR="009D4A85" w:rsidRPr="0095276B">
        <w:t>Je ne dis pas</w:t>
      </w:r>
      <w:r>
        <w:t xml:space="preserve">, </w:t>
      </w:r>
      <w:r w:rsidR="009D4A85" w:rsidRPr="0095276B">
        <w:t>je ne dis pas</w:t>
      </w:r>
      <w:r>
        <w:t xml:space="preserve">. </w:t>
      </w:r>
      <w:r w:rsidR="009D4A85" w:rsidRPr="0095276B">
        <w:t>Les races</w:t>
      </w:r>
      <w:r>
        <w:t xml:space="preserve"> ! </w:t>
      </w:r>
      <w:r w:rsidR="009D4A85" w:rsidRPr="0095276B">
        <w:t>Cette chose que personne ne définit et au nom de laquelle on tue</w:t>
      </w:r>
      <w:r>
        <w:t xml:space="preserve">. </w:t>
      </w:r>
      <w:r w:rsidR="009D4A85" w:rsidRPr="0095276B">
        <w:t>Le biblioth</w:t>
      </w:r>
      <w:r w:rsidR="009D4A85" w:rsidRPr="0095276B">
        <w:t>é</w:t>
      </w:r>
      <w:r w:rsidR="009D4A85" w:rsidRPr="0095276B">
        <w:t>caire de Vendeuvre a écrit des ouvrages bien remarquables sur les théories de monsieur de Gobineau</w:t>
      </w:r>
      <w:r>
        <w:t xml:space="preserve">. </w:t>
      </w:r>
      <w:r w:rsidR="009D4A85" w:rsidRPr="0095276B">
        <w:t>Il s</w:t>
      </w:r>
      <w:r>
        <w:t>’</w:t>
      </w:r>
      <w:r w:rsidR="009D4A85" w:rsidRPr="0095276B">
        <w:t>affirme capable de reconnaître un aryen au seul aperçu de son angle facial</w:t>
      </w:r>
      <w:r>
        <w:t xml:space="preserve">, </w:t>
      </w:r>
      <w:r w:rsidR="009D4A85" w:rsidRPr="0095276B">
        <w:t>et pr</w:t>
      </w:r>
      <w:r w:rsidR="009D4A85" w:rsidRPr="0095276B">
        <w:t>o</w:t>
      </w:r>
      <w:r w:rsidR="009D4A85" w:rsidRPr="0095276B">
        <w:t>pose des rédactions de lois pour bouter le reste dehors</w:t>
      </w:r>
      <w:r>
        <w:t xml:space="preserve">. </w:t>
      </w:r>
      <w:r w:rsidR="009D4A85" w:rsidRPr="0095276B">
        <w:t>Eh bien</w:t>
      </w:r>
      <w:r>
        <w:t xml:space="preserve">, </w:t>
      </w:r>
      <w:r w:rsidR="009D4A85" w:rsidRPr="0095276B">
        <w:t>mon cher</w:t>
      </w:r>
      <w:r>
        <w:t xml:space="preserve">, </w:t>
      </w:r>
      <w:r w:rsidR="009D4A85" w:rsidRPr="0095276B">
        <w:t>sa femme a</w:t>
      </w:r>
      <w:r>
        <w:t xml:space="preserve">, </w:t>
      </w:r>
      <w:r w:rsidR="009D4A85" w:rsidRPr="0095276B">
        <w:t>sauf votre respect</w:t>
      </w:r>
      <w:r>
        <w:t xml:space="preserve">, </w:t>
      </w:r>
      <w:r w:rsidR="009D4A85" w:rsidRPr="0095276B">
        <w:t>le plus grand pif isra</w:t>
      </w:r>
      <w:r w:rsidR="009D4A85" w:rsidRPr="0095276B">
        <w:t>é</w:t>
      </w:r>
      <w:r w:rsidR="009D4A85" w:rsidRPr="0095276B">
        <w:t>lite qu</w:t>
      </w:r>
      <w:r>
        <w:t>’</w:t>
      </w:r>
      <w:r w:rsidR="009D4A85" w:rsidRPr="0095276B">
        <w:t>on puisse rêver</w:t>
      </w:r>
      <w:r>
        <w:t>.</w:t>
      </w:r>
    </w:p>
    <w:p w14:paraId="76A4F09A" w14:textId="762CBCBE" w:rsidR="006455E5" w:rsidRDefault="006455E5" w:rsidP="002666CE">
      <w:r>
        <w:t>« </w:t>
      </w:r>
      <w:r w:rsidR="009D4A85" w:rsidRPr="0095276B">
        <w:t>Aussi bien</w:t>
      </w:r>
      <w:r>
        <w:t xml:space="preserve">, </w:t>
      </w:r>
      <w:r w:rsidR="009D4A85" w:rsidRPr="0095276B">
        <w:t>donnez des preuves</w:t>
      </w:r>
      <w:r>
        <w:t xml:space="preserve">, </w:t>
      </w:r>
      <w:r w:rsidR="009D4A85" w:rsidRPr="0095276B">
        <w:t>vous</w:t>
      </w:r>
      <w:r>
        <w:t xml:space="preserve">, </w:t>
      </w:r>
      <w:r w:rsidR="009D4A85" w:rsidRPr="0095276B">
        <w:t>de votre côté</w:t>
      </w:r>
      <w:r>
        <w:t xml:space="preserve">. </w:t>
      </w:r>
      <w:r w:rsidR="009D4A85" w:rsidRPr="0095276B">
        <w:t>On vous sent toujours prêts à partir</w:t>
      </w:r>
      <w:r>
        <w:t xml:space="preserve">. </w:t>
      </w:r>
      <w:r w:rsidR="009D4A85" w:rsidRPr="0095276B">
        <w:t>Achetez Passe-</w:t>
      </w:r>
      <w:proofErr w:type="spellStart"/>
      <w:r w:rsidR="009D4A85" w:rsidRPr="0095276B">
        <w:t>Lourdin</w:t>
      </w:r>
      <w:proofErr w:type="spellEnd"/>
      <w:r>
        <w:t xml:space="preserve">, </w:t>
      </w:r>
      <w:r w:rsidR="009D4A85" w:rsidRPr="0095276B">
        <w:t>vous soulagerez l</w:t>
      </w:r>
      <w:r>
        <w:t>’</w:t>
      </w:r>
      <w:r w:rsidR="009D4A85" w:rsidRPr="0095276B">
        <w:t>opinion</w:t>
      </w:r>
      <w:r>
        <w:t xml:space="preserve">. </w:t>
      </w:r>
      <w:r w:rsidR="009D4A85" w:rsidRPr="0095276B">
        <w:t>Et ce grand garçon-là</w:t>
      </w:r>
      <w:r>
        <w:t xml:space="preserve">, </w:t>
      </w:r>
      <w:r w:rsidR="009D4A85" w:rsidRPr="0095276B">
        <w:t>dit le vieillard en tapant du plat des doigts sur le crâne tondu et brûlant de Justin</w:t>
      </w:r>
      <w:r>
        <w:t xml:space="preserve">, </w:t>
      </w:r>
      <w:r w:rsidR="009D4A85" w:rsidRPr="0095276B">
        <w:t xml:space="preserve">faites-en un gentleman </w:t>
      </w:r>
      <w:proofErr w:type="spellStart"/>
      <w:r w:rsidR="009D4A85" w:rsidRPr="0095276B">
        <w:t>farmère</w:t>
      </w:r>
      <w:proofErr w:type="spellEnd"/>
      <w:r>
        <w:t>. (</w:t>
      </w:r>
      <w:r w:rsidR="009D4A85" w:rsidRPr="0095276B">
        <w:t>Il prononçait outrageusement</w:t>
      </w:r>
      <w:r>
        <w:t xml:space="preserve">, </w:t>
      </w:r>
      <w:r w:rsidR="009D4A85" w:rsidRPr="0095276B">
        <w:t>à la française</w:t>
      </w:r>
      <w:r>
        <w:t xml:space="preserve">, </w:t>
      </w:r>
      <w:r w:rsidR="009D4A85" w:rsidRPr="0095276B">
        <w:t>et prétendait se faire bien mieux comprendre des Anglais qu</w:t>
      </w:r>
      <w:r>
        <w:t>’</w:t>
      </w:r>
      <w:r w:rsidR="009D4A85" w:rsidRPr="0095276B">
        <w:t>en se démanchant le gosier pour imiter leur mus</w:t>
      </w:r>
      <w:r w:rsidR="009D4A85" w:rsidRPr="0095276B">
        <w:t>i</w:t>
      </w:r>
      <w:r w:rsidR="009D4A85" w:rsidRPr="0095276B">
        <w:t>que</w:t>
      </w:r>
      <w:r>
        <w:t xml:space="preserve">). </w:t>
      </w:r>
      <w:r w:rsidR="009D4A85" w:rsidRPr="0095276B">
        <w:t>Justin en était à ce degré de la congestion où l</w:t>
      </w:r>
      <w:r>
        <w:t>’</w:t>
      </w:r>
      <w:r w:rsidR="009D4A85" w:rsidRPr="0095276B">
        <w:t>avenir pèse moins sur nous que le passé</w:t>
      </w:r>
      <w:r>
        <w:t xml:space="preserve">, </w:t>
      </w:r>
      <w:r w:rsidR="009D4A85" w:rsidRPr="0095276B">
        <w:t>et le passé moins que le présent</w:t>
      </w:r>
      <w:r>
        <w:t xml:space="preserve">. </w:t>
      </w:r>
      <w:r w:rsidR="009D4A85" w:rsidRPr="0095276B">
        <w:t>Il eut un sourire assez imbécile</w:t>
      </w:r>
      <w:r>
        <w:t>. M. </w:t>
      </w:r>
      <w:r w:rsidR="009D4A85" w:rsidRPr="0095276B">
        <w:t xml:space="preserve">Le </w:t>
      </w:r>
      <w:proofErr w:type="spellStart"/>
      <w:r w:rsidR="009D4A85" w:rsidRPr="0095276B">
        <w:t>Pleynier</w:t>
      </w:r>
      <w:proofErr w:type="spellEnd"/>
      <w:r w:rsidR="009D4A85" w:rsidRPr="0095276B">
        <w:t xml:space="preserve"> se pencha sur le verre de son jeune voisin et en vit le fond</w:t>
      </w:r>
      <w:r>
        <w:t xml:space="preserve">. </w:t>
      </w:r>
      <w:r w:rsidR="009D4A85" w:rsidRPr="0095276B">
        <w:t>Il en fit à Hilaire des reproches qui plongèrent ce fidèle serviteur dans une gaîté s</w:t>
      </w:r>
      <w:r w:rsidR="009D4A85" w:rsidRPr="0095276B">
        <w:t>i</w:t>
      </w:r>
      <w:r w:rsidR="009D4A85" w:rsidRPr="0095276B">
        <w:t>lencieuse</w:t>
      </w:r>
      <w:r>
        <w:t>.</w:t>
      </w:r>
    </w:p>
    <w:p w14:paraId="4C1BB6E7" w14:textId="35CB8B06" w:rsidR="006455E5" w:rsidRDefault="006455E5" w:rsidP="002666CE">
      <w:r>
        <w:rPr>
          <w:rFonts w:eastAsia="Georgia" w:cs="Georgia"/>
        </w:rPr>
        <w:t>« </w:t>
      </w:r>
      <w:r w:rsidR="009D4A85" w:rsidRPr="0095276B">
        <w:t>Voilà une distraction de mauvais goût</w:t>
      </w:r>
      <w:r>
        <w:t xml:space="preserve"> », </w:t>
      </w:r>
      <w:r w:rsidR="009D4A85" w:rsidRPr="0095276B">
        <w:t>observa Hélène</w:t>
      </w:r>
      <w:r>
        <w:t xml:space="preserve">, </w:t>
      </w:r>
      <w:r w:rsidR="009D4A85" w:rsidRPr="0095276B">
        <w:t>dans l</w:t>
      </w:r>
      <w:r>
        <w:t>’</w:t>
      </w:r>
      <w:r w:rsidR="009D4A85" w:rsidRPr="0095276B">
        <w:t>espérance de sauver Justin</w:t>
      </w:r>
      <w:r>
        <w:t xml:space="preserve">. </w:t>
      </w:r>
      <w:r w:rsidR="009D4A85" w:rsidRPr="0095276B">
        <w:t xml:space="preserve">Mais </w:t>
      </w:r>
      <w:r>
        <w:t>M. </w:t>
      </w:r>
      <w:r w:rsidR="009D4A85" w:rsidRPr="0095276B">
        <w:t xml:space="preserve">Le </w:t>
      </w:r>
      <w:proofErr w:type="spellStart"/>
      <w:r w:rsidR="009D4A85" w:rsidRPr="0095276B">
        <w:t>Pleynier</w:t>
      </w:r>
      <w:proofErr w:type="spellEnd"/>
      <w:r w:rsidR="009D4A85" w:rsidRPr="0095276B">
        <w:t xml:space="preserve"> était d</w:t>
      </w:r>
      <w:r w:rsidR="009D4A85" w:rsidRPr="0095276B">
        <w:t>é</w:t>
      </w:r>
      <w:r w:rsidR="009D4A85" w:rsidRPr="0095276B">
        <w:t>chaîné</w:t>
      </w:r>
      <w:r>
        <w:t xml:space="preserve">, </w:t>
      </w:r>
      <w:r w:rsidR="009D4A85" w:rsidRPr="0095276B">
        <w:t>et Joseph parti dans les nuées</w:t>
      </w:r>
      <w:r>
        <w:t xml:space="preserve">. </w:t>
      </w:r>
      <w:r w:rsidR="009D4A85" w:rsidRPr="0095276B">
        <w:t xml:space="preserve">Celui-ci </w:t>
      </w:r>
      <w:r w:rsidR="009D4A85" w:rsidRPr="0095276B">
        <w:lastRenderedPageBreak/>
        <w:t>s</w:t>
      </w:r>
      <w:r>
        <w:t>’</w:t>
      </w:r>
      <w:r w:rsidR="009D4A85" w:rsidRPr="0095276B">
        <w:t>aperçut pou</w:t>
      </w:r>
      <w:r w:rsidR="009D4A85" w:rsidRPr="0095276B">
        <w:t>r</w:t>
      </w:r>
      <w:r w:rsidR="009D4A85" w:rsidRPr="0095276B">
        <w:t>tant</w:t>
      </w:r>
      <w:r>
        <w:t xml:space="preserve">, </w:t>
      </w:r>
      <w:r w:rsidR="009D4A85" w:rsidRPr="0095276B">
        <w:t>à la longue</w:t>
      </w:r>
      <w:r>
        <w:t xml:space="preserve">, </w:t>
      </w:r>
      <w:r w:rsidR="009D4A85" w:rsidRPr="0095276B">
        <w:t>que le déjeuner n</w:t>
      </w:r>
      <w:r>
        <w:t>’</w:t>
      </w:r>
      <w:r w:rsidR="009D4A85" w:rsidRPr="0095276B">
        <w:t>avait rien d</w:t>
      </w:r>
      <w:r>
        <w:t>’</w:t>
      </w:r>
      <w:r w:rsidR="009D4A85" w:rsidRPr="0095276B">
        <w:t>improvisé</w:t>
      </w:r>
      <w:r>
        <w:t xml:space="preserve">. </w:t>
      </w:r>
      <w:r w:rsidR="009D4A85" w:rsidRPr="0095276B">
        <w:t>Il le dit</w:t>
      </w:r>
      <w:r>
        <w:t xml:space="preserve">. </w:t>
      </w:r>
      <w:r w:rsidR="009D4A85" w:rsidRPr="0095276B">
        <w:t>Hélène se mit à rire</w:t>
      </w:r>
      <w:r>
        <w:t xml:space="preserve">, </w:t>
      </w:r>
      <w:r w:rsidR="009D4A85" w:rsidRPr="0095276B">
        <w:t>de ce rire qui était une conversation et une fraîcheur</w:t>
      </w:r>
      <w:r>
        <w:t>.</w:t>
      </w:r>
    </w:p>
    <w:p w14:paraId="3EE53645" w14:textId="30AF31F1" w:rsidR="002666CE" w:rsidRDefault="006455E5" w:rsidP="002666CE">
      <w:r>
        <w:rPr>
          <w:rFonts w:eastAsia="Georgia" w:cs="Georgia"/>
        </w:rPr>
        <w:t>« </w:t>
      </w:r>
      <w:r w:rsidR="009D4A85" w:rsidRPr="0095276B">
        <w:t xml:space="preserve">Quand </w:t>
      </w:r>
      <w:smartTag w:uri="urn:schemas-microsoft-com:office:smarttags" w:element="PersonName">
        <w:smartTagPr>
          <w:attr w:name="ProductID" w:val="la Francine"/>
        </w:smartTagPr>
        <w:r w:rsidR="009D4A85" w:rsidRPr="0095276B">
          <w:t>la Francine</w:t>
        </w:r>
      </w:smartTag>
      <w:r w:rsidR="009D4A85" w:rsidRPr="0095276B">
        <w:t xml:space="preserve"> vous a vu venir</w:t>
      </w:r>
      <w:r>
        <w:t xml:space="preserve">, </w:t>
      </w:r>
      <w:r w:rsidR="009D4A85" w:rsidRPr="0095276B">
        <w:t>à l</w:t>
      </w:r>
      <w:r>
        <w:t>’</w:t>
      </w:r>
      <w:r w:rsidR="009D4A85" w:rsidRPr="0095276B">
        <w:t>heure qu</w:t>
      </w:r>
      <w:r>
        <w:t>’</w:t>
      </w:r>
      <w:r w:rsidR="009D4A85" w:rsidRPr="0095276B">
        <w:t>il était</w:t>
      </w:r>
      <w:r>
        <w:t xml:space="preserve">, </w:t>
      </w:r>
      <w:r w:rsidR="009D4A85" w:rsidRPr="0095276B">
        <w:t>e</w:t>
      </w:r>
      <w:r w:rsidR="009D4A85" w:rsidRPr="0095276B">
        <w:t>l</w:t>
      </w:r>
      <w:r w:rsidR="009D4A85" w:rsidRPr="0095276B">
        <w:t>le n</w:t>
      </w:r>
      <w:r>
        <w:t>’</w:t>
      </w:r>
      <w:r w:rsidR="009D4A85" w:rsidRPr="0095276B">
        <w:t>a pas eu de peine à penser que nous vous garderions à d</w:t>
      </w:r>
      <w:r w:rsidR="009D4A85" w:rsidRPr="0095276B">
        <w:t>é</w:t>
      </w:r>
      <w:r w:rsidR="009D4A85" w:rsidRPr="0095276B">
        <w:t>jeuner</w:t>
      </w:r>
      <w:r>
        <w:t xml:space="preserve">. </w:t>
      </w:r>
      <w:r w:rsidR="009D4A85" w:rsidRPr="0095276B">
        <w:t>Je n</w:t>
      </w:r>
      <w:r>
        <w:t>’</w:t>
      </w:r>
      <w:r w:rsidR="009D4A85" w:rsidRPr="0095276B">
        <w:t xml:space="preserve">y </w:t>
      </w:r>
      <w:proofErr w:type="gramStart"/>
      <w:r w:rsidR="009D4A85" w:rsidRPr="0095276B">
        <w:t>ai été</w:t>
      </w:r>
      <w:proofErr w:type="gramEnd"/>
      <w:r w:rsidR="009D4A85" w:rsidRPr="0095276B">
        <w:t xml:space="preserve"> voir que pour lui faire le plaisir de m</w:t>
      </w:r>
      <w:r>
        <w:t>’</w:t>
      </w:r>
      <w:r w:rsidR="009D4A85" w:rsidRPr="0095276B">
        <w:t>éto</w:t>
      </w:r>
      <w:r w:rsidR="009D4A85" w:rsidRPr="0095276B">
        <w:t>n</w:t>
      </w:r>
      <w:r w:rsidR="009D4A85" w:rsidRPr="0095276B">
        <w:t>ner un peu</w:t>
      </w:r>
      <w:r>
        <w:t>. »</w:t>
      </w:r>
    </w:p>
    <w:p w14:paraId="08B91F13" w14:textId="77777777" w:rsidR="006455E5" w:rsidRDefault="009D4A85" w:rsidP="002666CE">
      <w:r w:rsidRPr="0095276B">
        <w:t>Joseph se sentit pris</w:t>
      </w:r>
      <w:r w:rsidR="006455E5">
        <w:t xml:space="preserve">, </w:t>
      </w:r>
      <w:r w:rsidRPr="0095276B">
        <w:t>une fois de plus</w:t>
      </w:r>
      <w:r w:rsidR="006455E5">
        <w:t xml:space="preserve">, </w:t>
      </w:r>
      <w:r w:rsidRPr="0095276B">
        <w:t>au filet d</w:t>
      </w:r>
      <w:r w:rsidR="006455E5">
        <w:t>’</w:t>
      </w:r>
      <w:r w:rsidRPr="0095276B">
        <w:t>un asse</w:t>
      </w:r>
      <w:r w:rsidRPr="0095276B">
        <w:t>m</w:t>
      </w:r>
      <w:r w:rsidRPr="0095276B">
        <w:t>blage de coutumes singulièrement serrées</w:t>
      </w:r>
      <w:r w:rsidR="006455E5">
        <w:t xml:space="preserve">, </w:t>
      </w:r>
      <w:r w:rsidRPr="0095276B">
        <w:t>actives et narquo</w:t>
      </w:r>
      <w:r w:rsidRPr="0095276B">
        <w:t>i</w:t>
      </w:r>
      <w:r w:rsidRPr="0095276B">
        <w:t>ses</w:t>
      </w:r>
      <w:r w:rsidR="006455E5">
        <w:t>.</w:t>
      </w:r>
    </w:p>
    <w:p w14:paraId="646C71EB" w14:textId="77777777" w:rsidR="006455E5" w:rsidRDefault="006455E5" w:rsidP="002666CE">
      <w:r>
        <w:rPr>
          <w:rFonts w:eastAsia="Georgia" w:cs="Georgia"/>
        </w:rPr>
        <w:t>« </w:t>
      </w:r>
      <w:r w:rsidR="009D4A85" w:rsidRPr="0095276B">
        <w:t>La machine est bien ajustée</w:t>
      </w:r>
      <w:r>
        <w:t>, »</w:t>
      </w:r>
      <w:r w:rsidR="009D4A85" w:rsidRPr="0095276B">
        <w:t xml:space="preserve"> dit-il en essayant un peu gauchement de s</w:t>
      </w:r>
      <w:r>
        <w:t>’</w:t>
      </w:r>
      <w:r w:rsidR="009D4A85" w:rsidRPr="0095276B">
        <w:t>incliner</w:t>
      </w:r>
      <w:r>
        <w:t>.</w:t>
      </w:r>
    </w:p>
    <w:p w14:paraId="57775A35" w14:textId="77777777" w:rsidR="006455E5" w:rsidRDefault="006455E5" w:rsidP="002666CE">
      <w:r>
        <w:rPr>
          <w:rFonts w:eastAsia="Georgia" w:cs="Georgia"/>
        </w:rPr>
        <w:t>« </w:t>
      </w:r>
      <w:r w:rsidR="009D4A85" w:rsidRPr="0095276B">
        <w:t>Ne nous l</w:t>
      </w:r>
      <w:r>
        <w:t>’</w:t>
      </w:r>
      <w:r w:rsidR="009D4A85" w:rsidRPr="0095276B">
        <w:t>enviez pas</w:t>
      </w:r>
      <w:r>
        <w:t xml:space="preserve">. </w:t>
      </w:r>
      <w:r w:rsidR="009D4A85" w:rsidRPr="0095276B">
        <w:t>C</w:t>
      </w:r>
      <w:r>
        <w:t>’</w:t>
      </w:r>
      <w:r w:rsidR="009D4A85" w:rsidRPr="0095276B">
        <w:t>est tout ce qui nous reste</w:t>
      </w:r>
      <w:r>
        <w:t xml:space="preserve">. </w:t>
      </w:r>
      <w:r w:rsidR="009D4A85" w:rsidRPr="0095276B">
        <w:t>Que c</w:t>
      </w:r>
      <w:r w:rsidR="009D4A85" w:rsidRPr="0095276B">
        <w:t>e</w:t>
      </w:r>
      <w:r w:rsidR="009D4A85" w:rsidRPr="0095276B">
        <w:t>la au moins soit bien fait</w:t>
      </w:r>
      <w:r>
        <w:t>.</w:t>
      </w:r>
    </w:p>
    <w:p w14:paraId="7AA813B4" w14:textId="77777777" w:rsidR="006455E5" w:rsidRDefault="006455E5" w:rsidP="002666CE">
      <w:r>
        <w:t>— </w:t>
      </w:r>
      <w:r w:rsidR="009D4A85" w:rsidRPr="0095276B">
        <w:t>Tout</w:t>
      </w:r>
      <w:r>
        <w:t xml:space="preserve"> ? </w:t>
      </w:r>
      <w:r w:rsidR="009D4A85" w:rsidRPr="0095276B">
        <w:t>Oh</w:t>
      </w:r>
      <w:r>
        <w:t xml:space="preserve"> !… </w:t>
      </w:r>
      <w:r w:rsidR="009D4A85" w:rsidRPr="0095276B">
        <w:t>Oh</w:t>
      </w:r>
      <w:r>
        <w:t xml:space="preserve">, </w:t>
      </w:r>
      <w:r w:rsidR="009D4A85" w:rsidRPr="0095276B">
        <w:t>Mademoiselle</w:t>
      </w:r>
      <w:r>
        <w:t> ! »</w:t>
      </w:r>
      <w:r w:rsidR="009D4A85" w:rsidRPr="0095276B">
        <w:t xml:space="preserve"> s</w:t>
      </w:r>
      <w:r>
        <w:t>’</w:t>
      </w:r>
      <w:r w:rsidR="009D4A85" w:rsidRPr="0095276B">
        <w:t>écria l</w:t>
      </w:r>
      <w:r>
        <w:t>’</w:t>
      </w:r>
      <w:r w:rsidR="009D4A85" w:rsidRPr="0095276B">
        <w:t>Alsacien du fond du cœur</w:t>
      </w:r>
      <w:r>
        <w:t xml:space="preserve">, </w:t>
      </w:r>
      <w:r w:rsidR="009D4A85" w:rsidRPr="0095276B">
        <w:t>en la regardant</w:t>
      </w:r>
      <w:r>
        <w:t>.</w:t>
      </w:r>
    </w:p>
    <w:p w14:paraId="3F0B8D8E" w14:textId="18CC8F74" w:rsidR="002666CE" w:rsidRDefault="006455E5" w:rsidP="002666CE">
      <w:r>
        <w:t>« </w:t>
      </w:r>
      <w:r w:rsidR="009D4A85" w:rsidRPr="0095276B">
        <w:t>Pour Dieu</w:t>
      </w:r>
      <w:r>
        <w:t xml:space="preserve">, </w:t>
      </w:r>
      <w:r w:rsidR="009D4A85" w:rsidRPr="0095276B">
        <w:t>qu</w:t>
      </w:r>
      <w:r>
        <w:t>’</w:t>
      </w:r>
      <w:r w:rsidR="009D4A85" w:rsidRPr="0095276B">
        <w:t>il ne recommence plus</w:t>
      </w:r>
      <w:r>
        <w:t xml:space="preserve"> », </w:t>
      </w:r>
      <w:r w:rsidR="009D4A85" w:rsidRPr="0095276B">
        <w:t>se dit Hélène</w:t>
      </w:r>
      <w:r>
        <w:t>, « </w:t>
      </w:r>
      <w:r w:rsidR="009D4A85" w:rsidRPr="0095276B">
        <w:t>ou je perds mon sang-froid</w:t>
      </w:r>
      <w:r>
        <w:t xml:space="preserve">. </w:t>
      </w:r>
      <w:r w:rsidR="009D4A85" w:rsidRPr="0095276B">
        <w:t>Et jamais</w:t>
      </w:r>
      <w:r>
        <w:t xml:space="preserve">, </w:t>
      </w:r>
      <w:r w:rsidR="009D4A85" w:rsidRPr="0095276B">
        <w:t>ô Victoire Aptère</w:t>
      </w:r>
      <w:r>
        <w:t xml:space="preserve">, </w:t>
      </w:r>
      <w:r w:rsidR="009D4A85" w:rsidRPr="0095276B">
        <w:t>tu n</w:t>
      </w:r>
      <w:r>
        <w:t>’</w:t>
      </w:r>
      <w:r w:rsidR="009D4A85" w:rsidRPr="0095276B">
        <w:t>en as eu plus grand besoin</w:t>
      </w:r>
      <w:r>
        <w:t>. »</w:t>
      </w:r>
    </w:p>
    <w:p w14:paraId="76B72EE5" w14:textId="30351D6A" w:rsidR="006455E5" w:rsidRDefault="009D4A85" w:rsidP="002666CE">
      <w:r w:rsidRPr="0095276B">
        <w:t>D</w:t>
      </w:r>
      <w:r w:rsidR="006455E5">
        <w:t>’</w:t>
      </w:r>
      <w:r w:rsidRPr="0095276B">
        <w:t>autant plus besoin que la partie adverse en manquait t</w:t>
      </w:r>
      <w:r w:rsidRPr="0095276B">
        <w:t>o</w:t>
      </w:r>
      <w:r w:rsidRPr="0095276B">
        <w:t>talement</w:t>
      </w:r>
      <w:r w:rsidR="006455E5">
        <w:t xml:space="preserve">. </w:t>
      </w:r>
      <w:r w:rsidRPr="0095276B">
        <w:t xml:space="preserve">Cette partie adverse profita même de ce que </w:t>
      </w:r>
      <w:r w:rsidR="006455E5">
        <w:t>M. </w:t>
      </w:r>
      <w:r w:rsidRPr="0095276B">
        <w:t xml:space="preserve">Le </w:t>
      </w:r>
      <w:proofErr w:type="spellStart"/>
      <w:r w:rsidRPr="0095276B">
        <w:t>Pleynier</w:t>
      </w:r>
      <w:proofErr w:type="spellEnd"/>
      <w:r w:rsidRPr="0095276B">
        <w:t xml:space="preserve"> menait grand bruit avec Justin</w:t>
      </w:r>
      <w:r w:rsidR="006455E5">
        <w:t xml:space="preserve">, </w:t>
      </w:r>
      <w:r w:rsidRPr="0095276B">
        <w:t>pour risquer quelques propos de peu de suite logique</w:t>
      </w:r>
      <w:r w:rsidR="006455E5">
        <w:t xml:space="preserve">, </w:t>
      </w:r>
      <w:r w:rsidRPr="0095276B">
        <w:t>mais de grande clarté intrins</w:t>
      </w:r>
      <w:r w:rsidRPr="0095276B">
        <w:t>è</w:t>
      </w:r>
      <w:r w:rsidRPr="0095276B">
        <w:t>que</w:t>
      </w:r>
      <w:r w:rsidR="006455E5">
        <w:t xml:space="preserve">, </w:t>
      </w:r>
      <w:r w:rsidRPr="0095276B">
        <w:t>sur ce qu</w:t>
      </w:r>
      <w:r w:rsidR="006455E5">
        <w:t>’</w:t>
      </w:r>
      <w:r w:rsidRPr="0095276B">
        <w:t>on aurait appelé</w:t>
      </w:r>
      <w:r w:rsidR="006455E5">
        <w:t xml:space="preserve">, </w:t>
      </w:r>
      <w:r w:rsidRPr="0095276B">
        <w:t>depuis</w:t>
      </w:r>
      <w:r w:rsidR="006455E5">
        <w:t xml:space="preserve">, </w:t>
      </w:r>
      <w:r w:rsidRPr="0095276B">
        <w:t>ses états d</w:t>
      </w:r>
      <w:r w:rsidR="006455E5">
        <w:t>’</w:t>
      </w:r>
      <w:r w:rsidRPr="0095276B">
        <w:t>âme</w:t>
      </w:r>
      <w:r w:rsidR="006455E5">
        <w:t xml:space="preserve">. </w:t>
      </w:r>
      <w:r w:rsidRPr="0095276B">
        <w:t>Elle p</w:t>
      </w:r>
      <w:r w:rsidRPr="0095276B">
        <w:t>a</w:t>
      </w:r>
      <w:r w:rsidRPr="0095276B">
        <w:t>taugea même assez misérablement dans ce marécage</w:t>
      </w:r>
      <w:r w:rsidR="006455E5">
        <w:t xml:space="preserve">, </w:t>
      </w:r>
      <w:r w:rsidRPr="0095276B">
        <w:t>que ni les fabricants de drap ni les psychologues professionnels n</w:t>
      </w:r>
      <w:r w:rsidR="006455E5">
        <w:t>’</w:t>
      </w:r>
      <w:r w:rsidRPr="0095276B">
        <w:t>avaient encore exploré</w:t>
      </w:r>
      <w:r w:rsidR="006455E5">
        <w:t xml:space="preserve">. </w:t>
      </w:r>
      <w:r w:rsidRPr="0095276B">
        <w:t>Et elle se troubla de constater qu</w:t>
      </w:r>
      <w:r w:rsidR="006455E5">
        <w:t>’</w:t>
      </w:r>
      <w:r w:rsidRPr="0095276B">
        <w:t>Hélène n</w:t>
      </w:r>
      <w:r w:rsidR="006455E5">
        <w:t>’</w:t>
      </w:r>
      <w:r w:rsidRPr="0095276B">
        <w:t>y r</w:t>
      </w:r>
      <w:r w:rsidRPr="0095276B">
        <w:t>é</w:t>
      </w:r>
      <w:r w:rsidRPr="0095276B">
        <w:t>pondait que par des inclinaisons de tête évasives</w:t>
      </w:r>
      <w:r w:rsidR="006455E5">
        <w:t>.</w:t>
      </w:r>
    </w:p>
    <w:p w14:paraId="4344403C" w14:textId="37032374" w:rsidR="006455E5" w:rsidRDefault="009D4A85" w:rsidP="002666CE">
      <w:r w:rsidRPr="0095276B">
        <w:lastRenderedPageBreak/>
        <w:t xml:space="preserve">Joseph se souvint alors du surnom donné à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006455E5">
        <w:t xml:space="preserve">. </w:t>
      </w:r>
      <w:r w:rsidRPr="0095276B">
        <w:t>Et il s</w:t>
      </w:r>
      <w:r w:rsidR="006455E5">
        <w:t>’</w:t>
      </w:r>
      <w:r w:rsidRPr="0095276B">
        <w:t>ensuivit en lui diverses résolutions contradicto</w:t>
      </w:r>
      <w:r w:rsidRPr="0095276B">
        <w:t>i</w:t>
      </w:r>
      <w:r w:rsidRPr="0095276B">
        <w:t>res</w:t>
      </w:r>
      <w:r w:rsidR="006455E5">
        <w:t>.</w:t>
      </w:r>
    </w:p>
    <w:p w14:paraId="2122B8ED" w14:textId="77777777" w:rsidR="006455E5" w:rsidRDefault="009D4A85" w:rsidP="002666CE">
      <w:r w:rsidRPr="0095276B">
        <w:t>Toujours est-il que</w:t>
      </w:r>
      <w:r w:rsidR="006455E5">
        <w:t xml:space="preserve">, </w:t>
      </w:r>
      <w:r w:rsidRPr="0095276B">
        <w:t>levé de table</w:t>
      </w:r>
      <w:r w:rsidR="006455E5">
        <w:t xml:space="preserve">, </w:t>
      </w:r>
      <w:r w:rsidRPr="0095276B">
        <w:t>et prenant le café dans le salon qui l</w:t>
      </w:r>
      <w:r w:rsidR="006455E5">
        <w:t>’</w:t>
      </w:r>
      <w:r w:rsidRPr="0095276B">
        <w:t>intimidait tant</w:t>
      </w:r>
      <w:r w:rsidR="006455E5">
        <w:t xml:space="preserve">, </w:t>
      </w:r>
      <w:r w:rsidRPr="0095276B">
        <w:t>la première fois</w:t>
      </w:r>
      <w:r w:rsidR="006455E5">
        <w:t xml:space="preserve">, </w:t>
      </w:r>
      <w:r w:rsidRPr="0095276B">
        <w:t>les doigts de sa main droite craquèrent contre la paume de sa main gauche</w:t>
      </w:r>
      <w:r w:rsidR="006455E5">
        <w:t xml:space="preserve">, </w:t>
      </w:r>
      <w:r w:rsidRPr="0095276B">
        <w:t>et</w:t>
      </w:r>
      <w:r w:rsidR="006455E5">
        <w:t xml:space="preserve">, </w:t>
      </w:r>
      <w:r w:rsidRPr="0095276B">
        <w:t>avec un mouvement des oreilles qui fit osciller ses lunettes</w:t>
      </w:r>
      <w:r w:rsidR="006455E5">
        <w:t xml:space="preserve">, </w:t>
      </w:r>
      <w:r w:rsidRPr="0095276B">
        <w:t>il s</w:t>
      </w:r>
      <w:r w:rsidR="006455E5">
        <w:t>’</w:t>
      </w:r>
      <w:r w:rsidRPr="0095276B">
        <w:t>a</w:t>
      </w:r>
      <w:r w:rsidRPr="0095276B">
        <w:t>p</w:t>
      </w:r>
      <w:r w:rsidRPr="0095276B">
        <w:t>procha d</w:t>
      </w:r>
      <w:r w:rsidR="006455E5">
        <w:t>’</w:t>
      </w:r>
      <w:r w:rsidRPr="0095276B">
        <w:t>Hélène</w:t>
      </w:r>
      <w:r w:rsidR="006455E5">
        <w:t xml:space="preserve">. </w:t>
      </w:r>
      <w:r w:rsidRPr="0095276B">
        <w:t>Elle s</w:t>
      </w:r>
      <w:r w:rsidR="006455E5">
        <w:t>’</w:t>
      </w:r>
      <w:r w:rsidRPr="0095276B">
        <w:t>apprêtait déjà un petit bastion isolé</w:t>
      </w:r>
      <w:r w:rsidR="006455E5">
        <w:t xml:space="preserve">, </w:t>
      </w:r>
      <w:r w:rsidRPr="0095276B">
        <w:t>avec Justin près d</w:t>
      </w:r>
      <w:r w:rsidR="006455E5">
        <w:t>’</w:t>
      </w:r>
      <w:r w:rsidRPr="0095276B">
        <w:t>elle</w:t>
      </w:r>
      <w:r w:rsidR="006455E5">
        <w:t>.</w:t>
      </w:r>
    </w:p>
    <w:p w14:paraId="5ACFB7C1" w14:textId="2C6105A8" w:rsidR="002666CE" w:rsidRDefault="006455E5" w:rsidP="002666CE">
      <w:r>
        <w:rPr>
          <w:rFonts w:eastAsia="Georgia" w:cs="Georgia"/>
        </w:rPr>
        <w:t>« </w:t>
      </w:r>
      <w:r w:rsidR="009D4A85" w:rsidRPr="0095276B">
        <w:t>Nous vous avons dérangée</w:t>
      </w:r>
      <w:r>
        <w:t xml:space="preserve">, </w:t>
      </w:r>
      <w:r w:rsidR="009D4A85" w:rsidRPr="0095276B">
        <w:t>tout à l</w:t>
      </w:r>
      <w:r>
        <w:t>’</w:t>
      </w:r>
      <w:r w:rsidR="009D4A85" w:rsidRPr="0095276B">
        <w:t>heure</w:t>
      </w:r>
      <w:r>
        <w:t xml:space="preserve">. </w:t>
      </w:r>
      <w:r w:rsidR="009D4A85" w:rsidRPr="0095276B">
        <w:t>Consentiriez-vous à nous faire un peu de</w:t>
      </w:r>
      <w:r>
        <w:t xml:space="preserve">… </w:t>
      </w:r>
      <w:r w:rsidR="009D4A85" w:rsidRPr="0095276B">
        <w:t>musique</w:t>
      </w:r>
      <w:r>
        <w:t> ? »</w:t>
      </w:r>
    </w:p>
    <w:p w14:paraId="1657D91F" w14:textId="77777777" w:rsidR="006455E5" w:rsidRDefault="009D4A85" w:rsidP="002666CE">
      <w:r w:rsidRPr="0095276B">
        <w:t>Elle le regarda durement en face</w:t>
      </w:r>
      <w:r w:rsidR="006455E5">
        <w:t>.</w:t>
      </w:r>
    </w:p>
    <w:p w14:paraId="5485D15C" w14:textId="77777777" w:rsidR="006455E5" w:rsidRDefault="006455E5" w:rsidP="002666CE">
      <w:r>
        <w:rPr>
          <w:rFonts w:eastAsia="Georgia" w:cs="Georgia"/>
        </w:rPr>
        <w:t>« </w:t>
      </w:r>
      <w:r w:rsidR="009D4A85" w:rsidRPr="0095276B">
        <w:t>Nous savons écouter</w:t>
      </w:r>
      <w:r>
        <w:t xml:space="preserve"> », </w:t>
      </w:r>
      <w:r w:rsidR="009D4A85" w:rsidRPr="0095276B">
        <w:t>ajouta-t-il d</w:t>
      </w:r>
      <w:r>
        <w:t>’</w:t>
      </w:r>
      <w:r w:rsidR="009D4A85" w:rsidRPr="0095276B">
        <w:t>un air humble et soumis</w:t>
      </w:r>
      <w:r>
        <w:t>.</w:t>
      </w:r>
    </w:p>
    <w:p w14:paraId="44EB07A6" w14:textId="43314737" w:rsidR="002666CE" w:rsidRDefault="006455E5" w:rsidP="002666CE">
      <w:r>
        <w:t>« </w:t>
      </w:r>
      <w:r w:rsidR="009D4A85" w:rsidRPr="0095276B">
        <w:t>Qu</w:t>
      </w:r>
      <w:r>
        <w:t>’</w:t>
      </w:r>
      <w:r w:rsidR="009D4A85" w:rsidRPr="0095276B">
        <w:t xml:space="preserve">est-ce que je vais </w:t>
      </w:r>
      <w:r w:rsidR="009D4A85" w:rsidRPr="0095276B">
        <w:rPr>
          <w:i/>
          <w:iCs/>
        </w:rPr>
        <w:t>lui</w:t>
      </w:r>
      <w:r w:rsidR="009D4A85" w:rsidRPr="0095276B">
        <w:t xml:space="preserve"> jouer</w:t>
      </w:r>
      <w:r>
        <w:t xml:space="preserve">, </w:t>
      </w:r>
      <w:r w:rsidR="009D4A85" w:rsidRPr="0095276B">
        <w:t>se dit-elle en détournant les yeux</w:t>
      </w:r>
      <w:r>
        <w:t xml:space="preserve">. </w:t>
      </w:r>
      <w:r w:rsidR="009D4A85" w:rsidRPr="0095276B">
        <w:t xml:space="preserve">Quelle musique </w:t>
      </w:r>
      <w:proofErr w:type="spellStart"/>
      <w:r w:rsidR="009D4A85" w:rsidRPr="0095276B">
        <w:rPr>
          <w:i/>
          <w:iCs/>
        </w:rPr>
        <w:t>saura</w:t>
      </w:r>
      <w:r w:rsidR="009D4A85" w:rsidRPr="0095276B">
        <w:t>-t-il</w:t>
      </w:r>
      <w:proofErr w:type="spellEnd"/>
      <w:r w:rsidR="009D4A85" w:rsidRPr="0095276B">
        <w:t xml:space="preserve"> écouter</w:t>
      </w:r>
      <w:r>
        <w:t> ? »</w:t>
      </w:r>
    </w:p>
    <w:p w14:paraId="02004D3C" w14:textId="77777777" w:rsidR="006455E5" w:rsidRDefault="009D4A85" w:rsidP="002666CE">
      <w:r w:rsidRPr="0095276B">
        <w:t>Elle se dirigea vers une bibliothèque</w:t>
      </w:r>
      <w:r w:rsidR="006455E5">
        <w:t xml:space="preserve">, </w:t>
      </w:r>
      <w:r w:rsidRPr="0095276B">
        <w:t>en tira un cahier fat</w:t>
      </w:r>
      <w:r w:rsidRPr="0095276B">
        <w:t>i</w:t>
      </w:r>
      <w:r w:rsidRPr="0095276B">
        <w:t>gué</w:t>
      </w:r>
      <w:r w:rsidR="006455E5">
        <w:t xml:space="preserve">, </w:t>
      </w:r>
      <w:r w:rsidRPr="0095276B">
        <w:t>en pleine toile rouge</w:t>
      </w:r>
      <w:r w:rsidR="006455E5">
        <w:t xml:space="preserve">, </w:t>
      </w:r>
      <w:r w:rsidRPr="0095276B">
        <w:t>s</w:t>
      </w:r>
      <w:r w:rsidR="006455E5">
        <w:t>’</w:t>
      </w:r>
      <w:r w:rsidRPr="0095276B">
        <w:t>assit en ramenant sous elle sa jupe de drap marron</w:t>
      </w:r>
      <w:r w:rsidR="006455E5">
        <w:t xml:space="preserve">, </w:t>
      </w:r>
      <w:r w:rsidRPr="0095276B">
        <w:t>et ouvrit sa musique d</w:t>
      </w:r>
      <w:r w:rsidR="006455E5">
        <w:t>’</w:t>
      </w:r>
      <w:r w:rsidRPr="0095276B">
        <w:t>un geste agacé</w:t>
      </w:r>
      <w:r w:rsidR="006455E5">
        <w:t>.</w:t>
      </w:r>
    </w:p>
    <w:p w14:paraId="6AC0F52B" w14:textId="77777777" w:rsidR="006455E5" w:rsidRDefault="009D4A85" w:rsidP="002666CE">
      <w:r w:rsidRPr="0095276B">
        <w:t>Un orage éclata brusquement sous ses doigts</w:t>
      </w:r>
      <w:r w:rsidR="006455E5">
        <w:t xml:space="preserve">. </w:t>
      </w:r>
      <w:r w:rsidRPr="0095276B">
        <w:t>Elle co</w:t>
      </w:r>
      <w:r w:rsidRPr="0095276B">
        <w:t>m</w:t>
      </w:r>
      <w:r w:rsidRPr="0095276B">
        <w:t>mençait la sonate Waldstein</w:t>
      </w:r>
      <w:r w:rsidR="006455E5">
        <w:t>.</w:t>
      </w:r>
    </w:p>
    <w:p w14:paraId="61DA630F" w14:textId="77777777" w:rsidR="006455E5" w:rsidRDefault="009D4A85" w:rsidP="002666CE">
      <w:r w:rsidRPr="0095276B">
        <w:t>Joseph n</w:t>
      </w:r>
      <w:r w:rsidR="006455E5">
        <w:t>’</w:t>
      </w:r>
      <w:r w:rsidRPr="0095276B">
        <w:t>avait jamais entendu de femme au piano</w:t>
      </w:r>
      <w:r w:rsidR="006455E5">
        <w:t xml:space="preserve">, </w:t>
      </w:r>
      <w:r w:rsidRPr="0095276B">
        <w:t>si ce n</w:t>
      </w:r>
      <w:r w:rsidR="006455E5">
        <w:t>’</w:t>
      </w:r>
      <w:r w:rsidRPr="0095276B">
        <w:t>est sa mère qui jouait des valses allemandes sur un petit piano à cinq octaves</w:t>
      </w:r>
      <w:r w:rsidR="006455E5">
        <w:t xml:space="preserve">, </w:t>
      </w:r>
      <w:r w:rsidRPr="0095276B">
        <w:t>avec une politesse et une amabilité des anciens temps</w:t>
      </w:r>
      <w:r w:rsidR="006455E5">
        <w:t xml:space="preserve">. </w:t>
      </w:r>
      <w:r w:rsidRPr="0095276B">
        <w:t>L</w:t>
      </w:r>
      <w:r w:rsidR="006455E5">
        <w:t>’</w:t>
      </w:r>
      <w:r w:rsidRPr="0095276B">
        <w:t>attaque brutale d</w:t>
      </w:r>
      <w:r w:rsidR="006455E5">
        <w:t>’</w:t>
      </w:r>
      <w:r w:rsidRPr="0095276B">
        <w:t>Hélène le choqua</w:t>
      </w:r>
      <w:r w:rsidR="006455E5">
        <w:t xml:space="preserve">. </w:t>
      </w:r>
      <w:r w:rsidRPr="0095276B">
        <w:t>Son jeu</w:t>
      </w:r>
      <w:r w:rsidR="006455E5">
        <w:t xml:space="preserve">, </w:t>
      </w:r>
      <w:r w:rsidRPr="0095276B">
        <w:t>semblable à son écriture</w:t>
      </w:r>
      <w:r w:rsidR="006455E5">
        <w:t xml:space="preserve">, </w:t>
      </w:r>
      <w:r w:rsidRPr="0095276B">
        <w:t>était dépouillé de ces glissandos</w:t>
      </w:r>
      <w:r w:rsidR="006455E5">
        <w:t xml:space="preserve">, </w:t>
      </w:r>
      <w:r w:rsidRPr="0095276B">
        <w:t xml:space="preserve">de ces </w:t>
      </w:r>
      <w:proofErr w:type="spellStart"/>
      <w:r w:rsidRPr="0095276B">
        <w:t>ralenti</w:t>
      </w:r>
      <w:r w:rsidRPr="0095276B">
        <w:t>s</w:t>
      </w:r>
      <w:r w:rsidRPr="0095276B">
        <w:t>simos</w:t>
      </w:r>
      <w:proofErr w:type="spellEnd"/>
      <w:r w:rsidR="006455E5">
        <w:t xml:space="preserve">, </w:t>
      </w:r>
      <w:r w:rsidRPr="0095276B">
        <w:t>de ces pianissimos mourants qui font ressembler la m</w:t>
      </w:r>
      <w:r w:rsidRPr="0095276B">
        <w:t>u</w:t>
      </w:r>
      <w:r w:rsidRPr="0095276B">
        <w:t>sique des demoiselles à une gracieuse partie de balançoire</w:t>
      </w:r>
      <w:r w:rsidR="006455E5">
        <w:t>.</w:t>
      </w:r>
    </w:p>
    <w:p w14:paraId="1E98A1DA" w14:textId="77777777" w:rsidR="006455E5" w:rsidRDefault="009D4A85" w:rsidP="002666CE">
      <w:r w:rsidRPr="0095276B">
        <w:lastRenderedPageBreak/>
        <w:t>Elle jouait nu</w:t>
      </w:r>
      <w:r w:rsidR="006455E5">
        <w:t xml:space="preserve">, </w:t>
      </w:r>
      <w:r w:rsidRPr="0095276B">
        <w:t>avec une dureté presque métaphysique</w:t>
      </w:r>
      <w:r w:rsidR="006455E5">
        <w:t xml:space="preserve">. </w:t>
      </w:r>
      <w:r w:rsidRPr="0095276B">
        <w:t>Ses doigts avaient une frappe virile</w:t>
      </w:r>
      <w:r w:rsidR="006455E5">
        <w:t xml:space="preserve">, </w:t>
      </w:r>
      <w:r w:rsidRPr="0095276B">
        <w:t>que sa nervosité accentuait ce jour-là</w:t>
      </w:r>
      <w:r w:rsidR="006455E5">
        <w:t xml:space="preserve">. </w:t>
      </w:r>
      <w:r w:rsidRPr="0095276B">
        <w:t>Ses sourcils étaient arqués</w:t>
      </w:r>
      <w:r w:rsidR="006455E5">
        <w:t xml:space="preserve">, </w:t>
      </w:r>
      <w:r w:rsidRPr="0095276B">
        <w:t>ses narines gonflées</w:t>
      </w:r>
      <w:r w:rsidR="006455E5">
        <w:t xml:space="preserve">, </w:t>
      </w:r>
      <w:r w:rsidRPr="0095276B">
        <w:t>ses l</w:t>
      </w:r>
      <w:r w:rsidRPr="0095276B">
        <w:t>è</w:t>
      </w:r>
      <w:r w:rsidRPr="0095276B">
        <w:t>vres tremblaient</w:t>
      </w:r>
      <w:r w:rsidR="006455E5">
        <w:t>.</w:t>
      </w:r>
    </w:p>
    <w:p w14:paraId="0D70E2D2" w14:textId="681CC0B4" w:rsidR="006455E5" w:rsidRDefault="006455E5" w:rsidP="002666CE">
      <w:r>
        <w:t>M. </w:t>
      </w:r>
      <w:r w:rsidR="009D4A85" w:rsidRPr="0095276B">
        <w:t xml:space="preserve">Le </w:t>
      </w:r>
      <w:proofErr w:type="spellStart"/>
      <w:r w:rsidR="009D4A85" w:rsidRPr="0095276B">
        <w:t>Pleynier</w:t>
      </w:r>
      <w:proofErr w:type="spellEnd"/>
      <w:r w:rsidR="009D4A85" w:rsidRPr="0095276B">
        <w:t xml:space="preserve"> s</w:t>
      </w:r>
      <w:r>
        <w:t>’</w:t>
      </w:r>
      <w:r w:rsidR="009D4A85" w:rsidRPr="0095276B">
        <w:t>éclipsa doucement pour aller faire sa sie</w:t>
      </w:r>
      <w:r w:rsidR="009D4A85" w:rsidRPr="0095276B">
        <w:t>s</w:t>
      </w:r>
      <w:r w:rsidR="009D4A85" w:rsidRPr="0095276B">
        <w:t>te</w:t>
      </w:r>
      <w:r>
        <w:t>.</w:t>
      </w:r>
    </w:p>
    <w:p w14:paraId="09F0EEF1" w14:textId="77777777" w:rsidR="006455E5" w:rsidRDefault="009D4A85" w:rsidP="002666CE">
      <w:r w:rsidRPr="0095276B">
        <w:t>L</w:t>
      </w:r>
      <w:r w:rsidR="006455E5">
        <w:t>’</w:t>
      </w:r>
      <w:r w:rsidRPr="0095276B">
        <w:t>orage eut tôt fait d</w:t>
      </w:r>
      <w:r w:rsidR="006455E5">
        <w:t>’</w:t>
      </w:r>
      <w:r w:rsidRPr="0095276B">
        <w:t>emplir le vaste corps du piano à queue</w:t>
      </w:r>
      <w:r w:rsidR="006455E5">
        <w:t xml:space="preserve">. </w:t>
      </w:r>
      <w:r w:rsidRPr="0095276B">
        <w:t>Il gémissait et se tourmentait</w:t>
      </w:r>
      <w:r w:rsidR="006455E5">
        <w:t xml:space="preserve">. </w:t>
      </w:r>
      <w:r w:rsidRPr="0095276B">
        <w:t>Par instants</w:t>
      </w:r>
      <w:r w:rsidR="006455E5">
        <w:t xml:space="preserve">, </w:t>
      </w:r>
      <w:r w:rsidRPr="0095276B">
        <w:t>un éclair d</w:t>
      </w:r>
      <w:r w:rsidRPr="0095276B">
        <w:t>é</w:t>
      </w:r>
      <w:r w:rsidRPr="0095276B">
        <w:t>chirait le ciel</w:t>
      </w:r>
      <w:r w:rsidR="006455E5">
        <w:t xml:space="preserve">. </w:t>
      </w:r>
      <w:r w:rsidRPr="0095276B">
        <w:t>Un roulement de tonnerre y répondait</w:t>
      </w:r>
      <w:r w:rsidR="006455E5">
        <w:t xml:space="preserve">, </w:t>
      </w:r>
      <w:r w:rsidRPr="0095276B">
        <w:t>puis un repos mortel mettait toutes choses dans l</w:t>
      </w:r>
      <w:r w:rsidR="006455E5">
        <w:t>’</w:t>
      </w:r>
      <w:r w:rsidRPr="0095276B">
        <w:t>attente</w:t>
      </w:r>
      <w:r w:rsidR="006455E5">
        <w:t>.</w:t>
      </w:r>
    </w:p>
    <w:p w14:paraId="79C213F2" w14:textId="77777777" w:rsidR="006455E5" w:rsidRDefault="009D4A85" w:rsidP="002666CE">
      <w:r w:rsidRPr="0095276B">
        <w:t>Le grondement nocturne reprenait alors</w:t>
      </w:r>
      <w:r w:rsidR="006455E5">
        <w:t xml:space="preserve">. </w:t>
      </w:r>
      <w:r w:rsidRPr="0095276B">
        <w:t>Des interrog</w:t>
      </w:r>
      <w:r w:rsidRPr="0095276B">
        <w:t>a</w:t>
      </w:r>
      <w:r w:rsidRPr="0095276B">
        <w:t>tions pressantes soulevaient l</w:t>
      </w:r>
      <w:r w:rsidR="006455E5">
        <w:t>’</w:t>
      </w:r>
      <w:r w:rsidRPr="0095276B">
        <w:t>horizon</w:t>
      </w:r>
      <w:r w:rsidR="006455E5">
        <w:t xml:space="preserve">. </w:t>
      </w:r>
      <w:r w:rsidRPr="0095276B">
        <w:t>Plusieurs orages se ra</w:t>
      </w:r>
      <w:r w:rsidRPr="0095276B">
        <w:t>s</w:t>
      </w:r>
      <w:r w:rsidRPr="0095276B">
        <w:t>semblaient de différents points de la nuit</w:t>
      </w:r>
      <w:r w:rsidR="006455E5">
        <w:t xml:space="preserve">. </w:t>
      </w:r>
      <w:r w:rsidRPr="0095276B">
        <w:t>Ils mêlaient leurs tonnerres distincts</w:t>
      </w:r>
      <w:r w:rsidR="006455E5">
        <w:t xml:space="preserve">. </w:t>
      </w:r>
      <w:r w:rsidRPr="0095276B">
        <w:t>Un intolérable sentiment d</w:t>
      </w:r>
      <w:r w:rsidR="006455E5">
        <w:t>’</w:t>
      </w:r>
      <w:r w:rsidRPr="0095276B">
        <w:t>infini s</w:t>
      </w:r>
      <w:r w:rsidR="006455E5">
        <w:t>’</w:t>
      </w:r>
      <w:r w:rsidRPr="0095276B">
        <w:t>épaissi</w:t>
      </w:r>
      <w:r w:rsidRPr="0095276B">
        <w:t>s</w:t>
      </w:r>
      <w:r w:rsidRPr="0095276B">
        <w:t>sait autour de l</w:t>
      </w:r>
      <w:r w:rsidR="006455E5">
        <w:t>’</w:t>
      </w:r>
      <w:r w:rsidRPr="0095276B">
        <w:t>homme</w:t>
      </w:r>
      <w:r w:rsidR="006455E5">
        <w:t xml:space="preserve">, </w:t>
      </w:r>
      <w:r w:rsidRPr="0095276B">
        <w:t>et la solitude humaine s</w:t>
      </w:r>
      <w:r w:rsidR="006455E5">
        <w:t>’</w:t>
      </w:r>
      <w:r w:rsidRPr="0095276B">
        <w:t>exhalait dans un chant désespéré</w:t>
      </w:r>
      <w:r w:rsidR="006455E5">
        <w:t xml:space="preserve">, </w:t>
      </w:r>
      <w:r w:rsidRPr="0095276B">
        <w:t>dont l</w:t>
      </w:r>
      <w:r w:rsidR="006455E5">
        <w:t>’</w:t>
      </w:r>
      <w:r w:rsidRPr="0095276B">
        <w:t>amplitude</w:t>
      </w:r>
      <w:r w:rsidR="006455E5">
        <w:t xml:space="preserve">, </w:t>
      </w:r>
      <w:r w:rsidRPr="0095276B">
        <w:t>un moment</w:t>
      </w:r>
      <w:r w:rsidR="006455E5">
        <w:t xml:space="preserve">, </w:t>
      </w:r>
      <w:r w:rsidRPr="0095276B">
        <w:t>couvrait tout</w:t>
      </w:r>
      <w:r w:rsidR="006455E5">
        <w:t>.</w:t>
      </w:r>
    </w:p>
    <w:p w14:paraId="59ECF5DA" w14:textId="77777777" w:rsidR="006455E5" w:rsidRDefault="009D4A85" w:rsidP="002666CE">
      <w:r w:rsidRPr="0095276B">
        <w:t>Mais les grondements submergeaient cet appel du voy</w:t>
      </w:r>
      <w:r w:rsidRPr="0095276B">
        <w:t>a</w:t>
      </w:r>
      <w:r w:rsidRPr="0095276B">
        <w:t>geur égaré</w:t>
      </w:r>
      <w:r w:rsidR="006455E5">
        <w:t xml:space="preserve">. </w:t>
      </w:r>
      <w:r w:rsidRPr="0095276B">
        <w:t>Une lutte s</w:t>
      </w:r>
      <w:r w:rsidR="006455E5">
        <w:t>’</w:t>
      </w:r>
      <w:r w:rsidRPr="0095276B">
        <w:t>engageait</w:t>
      </w:r>
      <w:r w:rsidR="006455E5">
        <w:t xml:space="preserve">, </w:t>
      </w:r>
      <w:r w:rsidRPr="0095276B">
        <w:t>traversée de cris et de conce</w:t>
      </w:r>
      <w:r w:rsidRPr="0095276B">
        <w:t>s</w:t>
      </w:r>
      <w:r w:rsidRPr="0095276B">
        <w:t>sions</w:t>
      </w:r>
      <w:r w:rsidR="006455E5">
        <w:t xml:space="preserve">. </w:t>
      </w:r>
      <w:r w:rsidRPr="0095276B">
        <w:t>Et quand tout sembla pacifié</w:t>
      </w:r>
      <w:r w:rsidR="006455E5">
        <w:t xml:space="preserve">, </w:t>
      </w:r>
      <w:r w:rsidRPr="0095276B">
        <w:t>l</w:t>
      </w:r>
      <w:r w:rsidR="006455E5">
        <w:t>’</w:t>
      </w:r>
      <w:r w:rsidRPr="0095276B">
        <w:t>orage reprit avec un bruit de faux-bourdon qui mettait les nerfs hors d</w:t>
      </w:r>
      <w:r w:rsidR="006455E5">
        <w:t>’</w:t>
      </w:r>
      <w:r w:rsidRPr="0095276B">
        <w:t>eux-mêmes</w:t>
      </w:r>
      <w:r w:rsidR="006455E5">
        <w:t xml:space="preserve">. </w:t>
      </w:r>
      <w:r w:rsidRPr="0095276B">
        <w:t>Tout était à recommencer</w:t>
      </w:r>
      <w:r w:rsidR="006455E5">
        <w:t>.</w:t>
      </w:r>
    </w:p>
    <w:p w14:paraId="1522E359" w14:textId="77777777" w:rsidR="006455E5" w:rsidRDefault="009D4A85" w:rsidP="002666CE">
      <w:r w:rsidRPr="0095276B">
        <w:t>Cependant l</w:t>
      </w:r>
      <w:r w:rsidR="006455E5">
        <w:t>’</w:t>
      </w:r>
      <w:r w:rsidRPr="0095276B">
        <w:t>âme avait recouvré de la vaillance</w:t>
      </w:r>
      <w:r w:rsidR="006455E5">
        <w:t xml:space="preserve">. </w:t>
      </w:r>
      <w:r w:rsidRPr="0095276B">
        <w:t>Les po</w:t>
      </w:r>
      <w:r w:rsidRPr="0095276B">
        <w:t>u</w:t>
      </w:r>
      <w:r w:rsidRPr="0095276B">
        <w:t>voirs étaient désormais d</w:t>
      </w:r>
      <w:r w:rsidR="006455E5">
        <w:t>’</w:t>
      </w:r>
      <w:r w:rsidRPr="0095276B">
        <w:t>égale force</w:t>
      </w:r>
      <w:r w:rsidR="006455E5">
        <w:t xml:space="preserve">. </w:t>
      </w:r>
      <w:r w:rsidRPr="0095276B">
        <w:t>Ils se mesuraient et che</w:t>
      </w:r>
      <w:r w:rsidRPr="0095276B">
        <w:t>r</w:t>
      </w:r>
      <w:r w:rsidRPr="0095276B">
        <w:t>chaient à s</w:t>
      </w:r>
      <w:r w:rsidR="006455E5">
        <w:t>’</w:t>
      </w:r>
      <w:r w:rsidRPr="0095276B">
        <w:t>éviter</w:t>
      </w:r>
      <w:r w:rsidR="006455E5">
        <w:t xml:space="preserve">. </w:t>
      </w:r>
      <w:r w:rsidRPr="0095276B">
        <w:t>C</w:t>
      </w:r>
      <w:r w:rsidR="006455E5">
        <w:t>’</w:t>
      </w:r>
      <w:r w:rsidRPr="0095276B">
        <w:t>est alors qu</w:t>
      </w:r>
      <w:r w:rsidR="006455E5">
        <w:t>’</w:t>
      </w:r>
      <w:r w:rsidRPr="0095276B">
        <w:t>intervenait le mouvement i</w:t>
      </w:r>
      <w:r w:rsidRPr="0095276B">
        <w:t>m</w:t>
      </w:r>
      <w:r w:rsidRPr="0095276B">
        <w:t>placable des destinées</w:t>
      </w:r>
      <w:r w:rsidR="006455E5">
        <w:t xml:space="preserve">. </w:t>
      </w:r>
      <w:r w:rsidRPr="0095276B">
        <w:t>La nature préférait la subversion totale au renoncement</w:t>
      </w:r>
      <w:r w:rsidR="006455E5">
        <w:t xml:space="preserve">. </w:t>
      </w:r>
      <w:r w:rsidRPr="0095276B">
        <w:t>Nulle capitulation ne contentait les puissances irritées qui ne trouvent leur compte ni à l</w:t>
      </w:r>
      <w:r w:rsidR="006455E5">
        <w:t>’</w:t>
      </w:r>
      <w:r w:rsidRPr="0095276B">
        <w:t>humiliation du vaincu ni au délire solitaire du vainqueur</w:t>
      </w:r>
      <w:r w:rsidR="006455E5">
        <w:t>.</w:t>
      </w:r>
    </w:p>
    <w:p w14:paraId="083D1383" w14:textId="77777777" w:rsidR="006455E5" w:rsidRDefault="009D4A85" w:rsidP="002666CE">
      <w:r w:rsidRPr="0095276B">
        <w:lastRenderedPageBreak/>
        <w:t>Il fallait encore une fois remettre toutes choses en que</w:t>
      </w:r>
      <w:r w:rsidRPr="0095276B">
        <w:t>s</w:t>
      </w:r>
      <w:r w:rsidRPr="0095276B">
        <w:t>tion</w:t>
      </w:r>
      <w:r w:rsidR="006455E5">
        <w:t xml:space="preserve">. </w:t>
      </w:r>
      <w:r w:rsidRPr="0095276B">
        <w:t>Les mourants eux-mêmes rampaient les uns vers les autres pour s</w:t>
      </w:r>
      <w:r w:rsidR="006455E5">
        <w:t>’</w:t>
      </w:r>
      <w:r w:rsidRPr="0095276B">
        <w:t>étreindre</w:t>
      </w:r>
      <w:r w:rsidR="006455E5">
        <w:t xml:space="preserve">. </w:t>
      </w:r>
      <w:r w:rsidRPr="0095276B">
        <w:t>Et tout à coup</w:t>
      </w:r>
      <w:r w:rsidR="006455E5">
        <w:t xml:space="preserve">, </w:t>
      </w:r>
      <w:r w:rsidRPr="0095276B">
        <w:t>sans conclusion ni annonce</w:t>
      </w:r>
      <w:r w:rsidR="006455E5">
        <w:t xml:space="preserve">, </w:t>
      </w:r>
      <w:r w:rsidRPr="0095276B">
        <w:t>après un rappel impérieux des champions frappés</w:t>
      </w:r>
      <w:r w:rsidR="006455E5">
        <w:t xml:space="preserve">, </w:t>
      </w:r>
      <w:r w:rsidRPr="0095276B">
        <w:t>la première partie prenait fin</w:t>
      </w:r>
      <w:r w:rsidR="006455E5">
        <w:t>.</w:t>
      </w:r>
    </w:p>
    <w:p w14:paraId="7F869CE9" w14:textId="77777777" w:rsidR="006455E5" w:rsidRDefault="009D4A85" w:rsidP="002666CE">
      <w:r w:rsidRPr="0095276B">
        <w:t>Joseph ne pensait plus au jeu d</w:t>
      </w:r>
      <w:r w:rsidR="006455E5">
        <w:t>’</w:t>
      </w:r>
      <w:r w:rsidRPr="0095276B">
        <w:t>Hélène</w:t>
      </w:r>
      <w:r w:rsidR="006455E5">
        <w:t xml:space="preserve">. </w:t>
      </w:r>
      <w:r w:rsidRPr="0095276B">
        <w:t>Une exaltation et une terreur égales l</w:t>
      </w:r>
      <w:r w:rsidR="006455E5">
        <w:t>’</w:t>
      </w:r>
      <w:r w:rsidRPr="0095276B">
        <w:t>envahissaient</w:t>
      </w:r>
      <w:r w:rsidR="006455E5">
        <w:t xml:space="preserve">. </w:t>
      </w:r>
      <w:r w:rsidRPr="0095276B">
        <w:t>Il écoutait s</w:t>
      </w:r>
      <w:r w:rsidR="006455E5">
        <w:t>’</w:t>
      </w:r>
      <w:r w:rsidRPr="0095276B">
        <w:t>enfuir les derni</w:t>
      </w:r>
      <w:r w:rsidRPr="0095276B">
        <w:t>è</w:t>
      </w:r>
      <w:r w:rsidRPr="0095276B">
        <w:t>res oscillations du combat titanique</w:t>
      </w:r>
      <w:r w:rsidR="006455E5">
        <w:t xml:space="preserve">. </w:t>
      </w:r>
      <w:r w:rsidRPr="0095276B">
        <w:t>Et il épiait</w:t>
      </w:r>
      <w:r w:rsidR="006455E5">
        <w:t xml:space="preserve">, </w:t>
      </w:r>
      <w:r w:rsidRPr="0095276B">
        <w:t>sur le visage dur et absent d</w:t>
      </w:r>
      <w:r w:rsidR="006455E5">
        <w:t>’</w:t>
      </w:r>
      <w:r w:rsidRPr="0095276B">
        <w:t>Hélène</w:t>
      </w:r>
      <w:r w:rsidR="006455E5">
        <w:t xml:space="preserve">, </w:t>
      </w:r>
      <w:r w:rsidRPr="0095276B">
        <w:t>l</w:t>
      </w:r>
      <w:r w:rsidR="006455E5">
        <w:t>’</w:t>
      </w:r>
      <w:r w:rsidRPr="0095276B">
        <w:t>apparition du dieu inconnu dont l</w:t>
      </w:r>
      <w:r w:rsidR="006455E5">
        <w:t>’</w:t>
      </w:r>
      <w:r w:rsidRPr="0095276B">
        <w:t>exi</w:t>
      </w:r>
      <w:r w:rsidRPr="0095276B">
        <w:t>s</w:t>
      </w:r>
      <w:r w:rsidRPr="0095276B">
        <w:t>tence supplantait la sienne propre</w:t>
      </w:r>
      <w:r w:rsidR="006455E5">
        <w:t>.</w:t>
      </w:r>
    </w:p>
    <w:p w14:paraId="7F980448" w14:textId="77777777" w:rsidR="006455E5" w:rsidRDefault="009D4A85" w:rsidP="002666CE">
      <w:r w:rsidRPr="0095276B">
        <w:t>Il ne se possédait plus quand il s</w:t>
      </w:r>
      <w:r w:rsidR="006455E5">
        <w:t>’</w:t>
      </w:r>
      <w:r w:rsidRPr="0095276B">
        <w:t>approcha d</w:t>
      </w:r>
      <w:r w:rsidR="006455E5">
        <w:t>’</w:t>
      </w:r>
      <w:r w:rsidRPr="0095276B">
        <w:t>elle et lui dit</w:t>
      </w:r>
      <w:r w:rsidR="006455E5">
        <w:t xml:space="preserve">, </w:t>
      </w:r>
      <w:r w:rsidRPr="0095276B">
        <w:t>à brûle-pourpoint</w:t>
      </w:r>
      <w:r w:rsidR="006455E5">
        <w:t> :</w:t>
      </w:r>
    </w:p>
    <w:p w14:paraId="591801FD" w14:textId="6A3EA049" w:rsidR="002666CE" w:rsidRDefault="006455E5" w:rsidP="002666CE">
      <w:r>
        <w:rPr>
          <w:rFonts w:eastAsia="Georgia" w:cs="Georgia"/>
        </w:rPr>
        <w:t>« </w:t>
      </w:r>
      <w:r w:rsidR="009D4A85" w:rsidRPr="0095276B">
        <w:t xml:space="preserve">Est-ce pour </w:t>
      </w:r>
      <w:r w:rsidR="009D4A85" w:rsidRPr="0095276B">
        <w:rPr>
          <w:i/>
          <w:iCs/>
        </w:rPr>
        <w:t>cela</w:t>
      </w:r>
      <w:r w:rsidR="009D4A85" w:rsidRPr="0095276B">
        <w:t xml:space="preserve"> qu</w:t>
      </w:r>
      <w:r>
        <w:t>’</w:t>
      </w:r>
      <w:r w:rsidR="009D4A85" w:rsidRPr="0095276B">
        <w:t>ils vous appellent la Clandestine</w:t>
      </w:r>
      <w:r>
        <w:t> ? »</w:t>
      </w:r>
    </w:p>
    <w:p w14:paraId="5DF09947" w14:textId="77777777" w:rsidR="006455E5" w:rsidRDefault="009D4A85" w:rsidP="002666CE">
      <w:r w:rsidRPr="0095276B">
        <w:t>Hélène attachait fixement ses yeux sur son cahier de mus</w:t>
      </w:r>
      <w:r w:rsidRPr="0095276B">
        <w:t>i</w:t>
      </w:r>
      <w:r w:rsidRPr="0095276B">
        <w:t>que</w:t>
      </w:r>
      <w:r w:rsidR="006455E5">
        <w:t xml:space="preserve">. </w:t>
      </w:r>
      <w:r w:rsidRPr="0095276B">
        <w:t>Elle n</w:t>
      </w:r>
      <w:r w:rsidR="006455E5">
        <w:t>’</w:t>
      </w:r>
      <w:r w:rsidRPr="0095276B">
        <w:t>avait pas voulu l</w:t>
      </w:r>
      <w:r w:rsidR="006455E5">
        <w:t>’</w:t>
      </w:r>
      <w:r w:rsidRPr="0095276B">
        <w:t>entendre venir</w:t>
      </w:r>
      <w:r w:rsidR="006455E5">
        <w:t xml:space="preserve">. </w:t>
      </w:r>
      <w:r w:rsidRPr="0095276B">
        <w:t>Elle sursauta</w:t>
      </w:r>
      <w:r w:rsidR="006455E5">
        <w:t xml:space="preserve">. </w:t>
      </w:r>
      <w:r w:rsidRPr="0095276B">
        <w:t>Une rougeur sanglante jaillit sur sa figure</w:t>
      </w:r>
      <w:r w:rsidR="006455E5">
        <w:t xml:space="preserve">, </w:t>
      </w:r>
      <w:r w:rsidRPr="0095276B">
        <w:t>autour de son cou et ju</w:t>
      </w:r>
      <w:r w:rsidRPr="0095276B">
        <w:t>s</w:t>
      </w:r>
      <w:r w:rsidRPr="0095276B">
        <w:t>qu</w:t>
      </w:r>
      <w:r w:rsidR="006455E5">
        <w:t>’</w:t>
      </w:r>
      <w:r w:rsidRPr="0095276B">
        <w:t>au bout de ses doigts</w:t>
      </w:r>
      <w:r w:rsidR="006455E5">
        <w:t>.</w:t>
      </w:r>
    </w:p>
    <w:p w14:paraId="7988BD7A" w14:textId="77777777" w:rsidR="006455E5" w:rsidRDefault="006455E5" w:rsidP="002666CE">
      <w:r>
        <w:t>« </w:t>
      </w:r>
      <w:r w:rsidR="009D4A85" w:rsidRPr="0095276B">
        <w:t>Oh</w:t>
      </w:r>
      <w:r>
        <w:t xml:space="preserve"> ! </w:t>
      </w:r>
      <w:r w:rsidR="009D4A85" w:rsidRPr="0095276B">
        <w:t>la brute</w:t>
      </w:r>
      <w:r>
        <w:t xml:space="preserve">, </w:t>
      </w:r>
      <w:r w:rsidR="009D4A85" w:rsidRPr="0095276B">
        <w:t>la brute</w:t>
      </w:r>
      <w:r>
        <w:t> ! »</w:t>
      </w:r>
      <w:r w:rsidR="009D4A85" w:rsidRPr="0095276B">
        <w:t xml:space="preserve"> pensa-t-elle</w:t>
      </w:r>
      <w:r>
        <w:t xml:space="preserve">, </w:t>
      </w:r>
      <w:r w:rsidR="009D4A85" w:rsidRPr="0095276B">
        <w:t>et elle détourna le visage dans la crainte de succomber aux sanglots</w:t>
      </w:r>
      <w:r>
        <w:t>.</w:t>
      </w:r>
    </w:p>
    <w:p w14:paraId="7BEE409D" w14:textId="77777777" w:rsidR="006455E5" w:rsidRDefault="009D4A85" w:rsidP="002666CE">
      <w:r w:rsidRPr="0095276B">
        <w:t>Mais Justin s</w:t>
      </w:r>
      <w:r w:rsidR="006455E5">
        <w:t>’</w:t>
      </w:r>
      <w:r w:rsidRPr="0095276B">
        <w:t>était levé</w:t>
      </w:r>
      <w:r w:rsidR="006455E5">
        <w:t xml:space="preserve">, </w:t>
      </w:r>
      <w:r w:rsidRPr="0095276B">
        <w:t>lui aussi</w:t>
      </w:r>
      <w:r w:rsidR="006455E5">
        <w:t xml:space="preserve">. </w:t>
      </w:r>
      <w:r w:rsidRPr="0095276B">
        <w:t>Le Beaune lui conférait un aplomb papal</w:t>
      </w:r>
      <w:r w:rsidR="006455E5">
        <w:t> :</w:t>
      </w:r>
    </w:p>
    <w:p w14:paraId="101C5FCF" w14:textId="0DD9E9E2" w:rsidR="002666CE" w:rsidRDefault="006455E5" w:rsidP="002666CE">
      <w:r>
        <w:rPr>
          <w:rFonts w:eastAsia="Georgia" w:cs="Georgia"/>
        </w:rPr>
        <w:t>« </w:t>
      </w:r>
      <w:r w:rsidR="009D4A85" w:rsidRPr="0095276B">
        <w:t>Vous savez</w:t>
      </w:r>
      <w:r>
        <w:t xml:space="preserve">, </w:t>
      </w:r>
      <w:r w:rsidR="009D4A85" w:rsidRPr="0095276B">
        <w:t xml:space="preserve">mademoiselle Le </w:t>
      </w:r>
      <w:proofErr w:type="spellStart"/>
      <w:r w:rsidR="009D4A85" w:rsidRPr="0095276B">
        <w:t>Pleynier</w:t>
      </w:r>
      <w:proofErr w:type="spellEnd"/>
      <w:r>
        <w:t xml:space="preserve">, </w:t>
      </w:r>
      <w:proofErr w:type="spellStart"/>
      <w:r w:rsidR="009D4A85" w:rsidRPr="0095276B">
        <w:t>nonon</w:t>
      </w:r>
      <w:proofErr w:type="spellEnd"/>
      <w:r w:rsidR="009D4A85" w:rsidRPr="0095276B">
        <w:t xml:space="preserve"> Jos joue de la flûte</w:t>
      </w:r>
      <w:r>
        <w:t>… »</w:t>
      </w:r>
    </w:p>
    <w:p w14:paraId="5770186D" w14:textId="77777777" w:rsidR="006455E5" w:rsidRDefault="009D4A85" w:rsidP="002666CE">
      <w:r w:rsidRPr="0095276B">
        <w:t>Hélène rassembla ses dernières énergies</w:t>
      </w:r>
      <w:r w:rsidR="006455E5">
        <w:t xml:space="preserve">, </w:t>
      </w:r>
      <w:r w:rsidRPr="0095276B">
        <w:t>et dirigea vers Joseph Simler une expression de férocité glacée</w:t>
      </w:r>
      <w:r w:rsidR="006455E5">
        <w:t> :</w:t>
      </w:r>
    </w:p>
    <w:p w14:paraId="05A631B5" w14:textId="7E31CC1B" w:rsidR="002666CE" w:rsidRDefault="006455E5" w:rsidP="002666CE">
      <w:r>
        <w:rPr>
          <w:rFonts w:eastAsia="Georgia" w:cs="Georgia"/>
        </w:rPr>
        <w:t>« </w:t>
      </w:r>
      <w:r w:rsidR="009D4A85" w:rsidRPr="0095276B">
        <w:t>Ah</w:t>
      </w:r>
      <w:r>
        <w:t xml:space="preserve"> ? </w:t>
      </w:r>
      <w:r w:rsidR="009D4A85" w:rsidRPr="0095276B">
        <w:t>Je suis ravie de l</w:t>
      </w:r>
      <w:r>
        <w:t>’</w:t>
      </w:r>
      <w:r w:rsidR="009D4A85" w:rsidRPr="0095276B">
        <w:t>apprendre</w:t>
      </w:r>
      <w:r>
        <w:t xml:space="preserve"> ! </w:t>
      </w:r>
      <w:r w:rsidR="009D4A85" w:rsidRPr="0095276B">
        <w:t>C</w:t>
      </w:r>
      <w:r>
        <w:t>’</w:t>
      </w:r>
      <w:r w:rsidR="009D4A85" w:rsidRPr="0095276B">
        <w:t>est fort bien</w:t>
      </w:r>
      <w:r>
        <w:t xml:space="preserve">, </w:t>
      </w:r>
      <w:r w:rsidR="009D4A85" w:rsidRPr="0095276B">
        <w:t>en e</w:t>
      </w:r>
      <w:r w:rsidR="009D4A85" w:rsidRPr="0095276B">
        <w:t>f</w:t>
      </w:r>
      <w:r w:rsidR="009D4A85" w:rsidRPr="0095276B">
        <w:t>fet</w:t>
      </w:r>
      <w:r>
        <w:t> ! »</w:t>
      </w:r>
    </w:p>
    <w:p w14:paraId="1A7804D8" w14:textId="77777777" w:rsidR="006455E5" w:rsidRDefault="009D4A85" w:rsidP="002666CE">
      <w:r w:rsidRPr="0095276B">
        <w:lastRenderedPageBreak/>
        <w:t>Et elle éclata de rire</w:t>
      </w:r>
      <w:r w:rsidR="006455E5">
        <w:t>.</w:t>
      </w:r>
    </w:p>
    <w:p w14:paraId="04BE7596" w14:textId="0265E7BE" w:rsidR="002666CE" w:rsidRDefault="006455E5" w:rsidP="002666CE">
      <w:r>
        <w:t>« </w:t>
      </w:r>
      <w:r w:rsidR="009D4A85" w:rsidRPr="0095276B">
        <w:t>S</w:t>
      </w:r>
      <w:r>
        <w:t>’</w:t>
      </w:r>
      <w:r w:rsidR="009D4A85" w:rsidRPr="0095276B">
        <w:t>il me tue</w:t>
      </w:r>
      <w:r>
        <w:t xml:space="preserve">, </w:t>
      </w:r>
      <w:r w:rsidR="009D4A85" w:rsidRPr="0095276B">
        <w:t>je l</w:t>
      </w:r>
      <w:r>
        <w:t>’</w:t>
      </w:r>
      <w:r w:rsidR="009D4A85" w:rsidRPr="0095276B">
        <w:t>aurai mérité</w:t>
      </w:r>
      <w:r>
        <w:t xml:space="preserve">. </w:t>
      </w:r>
      <w:r w:rsidR="009D4A85" w:rsidRPr="0095276B">
        <w:t>Mais pourquoi m</w:t>
      </w:r>
      <w:r>
        <w:t>’</w:t>
      </w:r>
      <w:r w:rsidR="009D4A85" w:rsidRPr="0095276B">
        <w:t>a-t-il dit cela</w:t>
      </w:r>
      <w:r>
        <w:t> ? »</w:t>
      </w:r>
    </w:p>
    <w:p w14:paraId="0D7B989B" w14:textId="77777777" w:rsidR="006455E5" w:rsidRDefault="009D4A85" w:rsidP="002666CE">
      <w:r w:rsidRPr="0095276B">
        <w:t>Alors Joseph prit la parole</w:t>
      </w:r>
      <w:r w:rsidR="006455E5">
        <w:t> :</w:t>
      </w:r>
    </w:p>
    <w:p w14:paraId="09D37FC1" w14:textId="77777777" w:rsidR="006455E5" w:rsidRDefault="006455E5" w:rsidP="002666CE">
      <w:r>
        <w:rPr>
          <w:rFonts w:eastAsia="Georgia" w:cs="Georgia"/>
        </w:rPr>
        <w:t>« </w:t>
      </w:r>
      <w:r w:rsidR="009D4A85" w:rsidRPr="0095276B">
        <w:t>De qui est ce morceau que vous venez de jouer</w:t>
      </w:r>
      <w:r>
        <w:t xml:space="preserve">, </w:t>
      </w:r>
      <w:r w:rsidR="009D4A85" w:rsidRPr="0095276B">
        <w:t>Mad</w:t>
      </w:r>
      <w:r w:rsidR="009D4A85" w:rsidRPr="0095276B">
        <w:t>e</w:t>
      </w:r>
      <w:r w:rsidR="009D4A85" w:rsidRPr="0095276B">
        <w:t>moiselle</w:t>
      </w:r>
      <w:r>
        <w:t> ? »</w:t>
      </w:r>
      <w:r w:rsidR="009D4A85" w:rsidRPr="0095276B">
        <w:t xml:space="preserve"> Il prononça cette phrase sur un timbre d</w:t>
      </w:r>
      <w:r>
        <w:t>’</w:t>
      </w:r>
      <w:r w:rsidR="009D4A85" w:rsidRPr="0095276B">
        <w:t>implor</w:t>
      </w:r>
      <w:r w:rsidR="009D4A85" w:rsidRPr="0095276B">
        <w:t>a</w:t>
      </w:r>
      <w:r w:rsidR="009D4A85" w:rsidRPr="0095276B">
        <w:t>tion si paternelle</w:t>
      </w:r>
      <w:r>
        <w:t xml:space="preserve">, </w:t>
      </w:r>
      <w:r w:rsidR="009D4A85" w:rsidRPr="0095276B">
        <w:t>avec un respect si éperdu et si confiant</w:t>
      </w:r>
      <w:r>
        <w:t xml:space="preserve">, </w:t>
      </w:r>
      <w:r w:rsidR="009D4A85" w:rsidRPr="0095276B">
        <w:t>que ce fut comme une main amie qui se pose sur vos paupières et vous arrache au cauchemar</w:t>
      </w:r>
      <w:r>
        <w:t>.</w:t>
      </w:r>
    </w:p>
    <w:p w14:paraId="45D8B391" w14:textId="77777777" w:rsidR="006455E5" w:rsidRDefault="006455E5" w:rsidP="002666CE">
      <w:r>
        <w:rPr>
          <w:rFonts w:eastAsia="Georgia" w:cs="Georgia"/>
        </w:rPr>
        <w:t>« </w:t>
      </w:r>
      <w:r w:rsidR="009D4A85" w:rsidRPr="0095276B">
        <w:t>De Beethoven</w:t>
      </w:r>
      <w:r>
        <w:t xml:space="preserve">, </w:t>
      </w:r>
      <w:r w:rsidR="009D4A85" w:rsidRPr="0095276B">
        <w:t>dit Hélène</w:t>
      </w:r>
      <w:r>
        <w:t xml:space="preserve">, </w:t>
      </w:r>
      <w:r w:rsidR="009D4A85" w:rsidRPr="0095276B">
        <w:t>d</w:t>
      </w:r>
      <w:r>
        <w:t>’</w:t>
      </w:r>
      <w:r w:rsidR="009D4A85" w:rsidRPr="0095276B">
        <w:t>une voix expirante</w:t>
      </w:r>
      <w:r>
        <w:t>.</w:t>
      </w:r>
    </w:p>
    <w:p w14:paraId="0BEFCA38" w14:textId="11D8D10E" w:rsidR="002666CE" w:rsidRDefault="006455E5" w:rsidP="002666CE">
      <w:r>
        <w:t>« </w:t>
      </w:r>
      <w:r w:rsidR="009D4A85" w:rsidRPr="0095276B">
        <w:t>Je ne savais pas</w:t>
      </w:r>
      <w:r>
        <w:t>, »</w:t>
      </w:r>
      <w:r w:rsidR="009D4A85" w:rsidRPr="0095276B">
        <w:t xml:space="preserve"> répondit simplement Joseph</w:t>
      </w:r>
      <w:r>
        <w:t>. « </w:t>
      </w:r>
      <w:r w:rsidR="009D4A85" w:rsidRPr="0095276B">
        <w:t>Je ne connaissais pas ce nom-là</w:t>
      </w:r>
      <w:r>
        <w:t>. »</w:t>
      </w:r>
    </w:p>
    <w:p w14:paraId="7A6C77AE" w14:textId="77777777" w:rsidR="006455E5" w:rsidRDefault="009D4A85" w:rsidP="002666CE">
      <w:r w:rsidRPr="0095276B">
        <w:t>Elle dut le regarder une seconde fois</w:t>
      </w:r>
      <w:r w:rsidR="006455E5">
        <w:t xml:space="preserve">. </w:t>
      </w:r>
      <w:r w:rsidRPr="0095276B">
        <w:t>Mais ce fut cette fois-là qui décida de tout</w:t>
      </w:r>
      <w:r w:rsidR="006455E5">
        <w:t>.</w:t>
      </w:r>
    </w:p>
    <w:p w14:paraId="40A96FBE" w14:textId="1FC0FB8E" w:rsidR="006455E5" w:rsidRDefault="009D4A85" w:rsidP="002666CE">
      <w:r w:rsidRPr="0095276B">
        <w:t>Le coup de trois heures</w:t>
      </w:r>
      <w:r w:rsidR="006455E5">
        <w:t xml:space="preserve">, </w:t>
      </w:r>
      <w:r w:rsidRPr="0095276B">
        <w:t>sonnant peu après</w:t>
      </w:r>
      <w:r w:rsidR="006455E5">
        <w:t xml:space="preserve">, </w:t>
      </w:r>
      <w:r w:rsidRPr="0095276B">
        <w:t xml:space="preserve">fit bruire </w:t>
      </w:r>
      <w:r w:rsidR="006455E5">
        <w:t>M. </w:t>
      </w:r>
      <w:r w:rsidRPr="0095276B">
        <w:t xml:space="preserve">Le </w:t>
      </w:r>
      <w:proofErr w:type="spellStart"/>
      <w:r w:rsidRPr="0095276B">
        <w:t>Pleynier</w:t>
      </w:r>
      <w:proofErr w:type="spellEnd"/>
      <w:r w:rsidRPr="0095276B">
        <w:t xml:space="preserve"> dans la pièce voisine</w:t>
      </w:r>
      <w:r w:rsidR="006455E5">
        <w:t> :</w:t>
      </w:r>
    </w:p>
    <w:p w14:paraId="318AA934" w14:textId="2E384B31" w:rsidR="002666CE" w:rsidRDefault="006455E5" w:rsidP="002666CE">
      <w:r>
        <w:rPr>
          <w:rFonts w:eastAsia="Georgia" w:cs="Georgia"/>
        </w:rPr>
        <w:t>« </w:t>
      </w:r>
      <w:r w:rsidR="009D4A85" w:rsidRPr="0095276B">
        <w:t>Je ne vous mets pas à la porte</w:t>
      </w:r>
      <w:r>
        <w:t xml:space="preserve">, </w:t>
      </w:r>
      <w:r w:rsidR="009D4A85" w:rsidRPr="0095276B">
        <w:t>jeunes étourdis</w:t>
      </w:r>
      <w:r>
        <w:t xml:space="preserve">, </w:t>
      </w:r>
      <w:r w:rsidR="009D4A85" w:rsidRPr="0095276B">
        <w:t>mais si on vous attend chez vous pour déjeuner</w:t>
      </w:r>
      <w:r>
        <w:t>… »</w:t>
      </w:r>
    </w:p>
    <w:p w14:paraId="46161AF4" w14:textId="77777777" w:rsidR="006455E5" w:rsidRDefault="009D4A85" w:rsidP="002666CE">
      <w:r w:rsidRPr="0095276B">
        <w:t>Joseph ne put jamais se rappeler ce qu</w:t>
      </w:r>
      <w:r w:rsidR="006455E5">
        <w:t>’</w:t>
      </w:r>
      <w:r w:rsidRPr="0095276B">
        <w:t>il avait dit</w:t>
      </w:r>
      <w:r w:rsidR="006455E5">
        <w:t xml:space="preserve">, </w:t>
      </w:r>
      <w:r w:rsidRPr="0095276B">
        <w:t>pendant les minutes qui avaient précédé ce retour à l</w:t>
      </w:r>
      <w:r w:rsidR="006455E5">
        <w:t>’</w:t>
      </w:r>
      <w:r w:rsidRPr="0095276B">
        <w:t>existence</w:t>
      </w:r>
      <w:r w:rsidR="006455E5">
        <w:t xml:space="preserve">. </w:t>
      </w:r>
      <w:r w:rsidRPr="0095276B">
        <w:t>Il se r</w:t>
      </w:r>
      <w:r w:rsidRPr="0095276B">
        <w:t>e</w:t>
      </w:r>
      <w:r w:rsidRPr="0095276B">
        <w:t>voyait</w:t>
      </w:r>
      <w:r w:rsidR="006455E5">
        <w:t xml:space="preserve">, </w:t>
      </w:r>
      <w:r w:rsidRPr="0095276B">
        <w:t>debout auprès du piano muet</w:t>
      </w:r>
      <w:r w:rsidR="006455E5">
        <w:t xml:space="preserve">, </w:t>
      </w:r>
      <w:r w:rsidRPr="0095276B">
        <w:t>interrogeant</w:t>
      </w:r>
      <w:r w:rsidR="006455E5">
        <w:t xml:space="preserve">, </w:t>
      </w:r>
      <w:r w:rsidRPr="0095276B">
        <w:t>entre ses mâchoires serrées</w:t>
      </w:r>
      <w:r w:rsidR="006455E5">
        <w:t xml:space="preserve">, </w:t>
      </w:r>
      <w:r w:rsidRPr="0095276B">
        <w:t>une statue inanimée de femme</w:t>
      </w:r>
      <w:r w:rsidR="006455E5">
        <w:t> :</w:t>
      </w:r>
    </w:p>
    <w:p w14:paraId="0DF1282A" w14:textId="77777777" w:rsidR="006455E5" w:rsidRDefault="006455E5" w:rsidP="002666CE">
      <w:r>
        <w:rPr>
          <w:rFonts w:eastAsia="Georgia" w:cs="Georgia"/>
        </w:rPr>
        <w:t>« </w:t>
      </w:r>
      <w:r w:rsidR="009D4A85" w:rsidRPr="0095276B">
        <w:t>Me permettez-vous de revenir</w:t>
      </w:r>
      <w:r>
        <w:t> ? »</w:t>
      </w:r>
      <w:r w:rsidR="009D4A85" w:rsidRPr="0095276B">
        <w:t xml:space="preserve"> et sachant</w:t>
      </w:r>
      <w:r>
        <w:t xml:space="preserve">, </w:t>
      </w:r>
      <w:r w:rsidR="009D4A85" w:rsidRPr="0095276B">
        <w:t>au même moment</w:t>
      </w:r>
      <w:r>
        <w:t xml:space="preserve">, </w:t>
      </w:r>
      <w:r w:rsidR="009D4A85" w:rsidRPr="0095276B">
        <w:t>qu</w:t>
      </w:r>
      <w:r>
        <w:t>’</w:t>
      </w:r>
      <w:r w:rsidR="009D4A85" w:rsidRPr="0095276B">
        <w:t>elle acquiesçait à son désir</w:t>
      </w:r>
      <w:r>
        <w:t>.</w:t>
      </w:r>
    </w:p>
    <w:p w14:paraId="181F4669" w14:textId="6F956EC7" w:rsidR="006455E5" w:rsidRDefault="009D4A85" w:rsidP="002666CE">
      <w:r w:rsidRPr="0095276B">
        <w:t>Quand il se retrouva dans le jardin</w:t>
      </w:r>
      <w:r w:rsidR="006455E5">
        <w:t xml:space="preserve">, </w:t>
      </w:r>
      <w:r w:rsidRPr="0095276B">
        <w:t>serrant au fond de la sienne la main de Justin</w:t>
      </w:r>
      <w:r w:rsidR="006455E5">
        <w:t xml:space="preserve">, </w:t>
      </w:r>
      <w:r w:rsidRPr="0095276B">
        <w:t>il eut la force de tourner la tête</w:t>
      </w:r>
      <w:r w:rsidR="006455E5">
        <w:t xml:space="preserve">. </w:t>
      </w:r>
      <w:r w:rsidRPr="0095276B">
        <w:t>To</w:t>
      </w:r>
      <w:r w:rsidRPr="0095276B">
        <w:t>u</w:t>
      </w:r>
      <w:r w:rsidRPr="0095276B">
        <w:t>jours assise devant son piano</w:t>
      </w:r>
      <w:r w:rsidR="006455E5">
        <w:t xml:space="preserve">, </w:t>
      </w:r>
      <w:r w:rsidRPr="0095276B">
        <w:t>rigide et blanche</w:t>
      </w:r>
      <w:r w:rsidR="006455E5">
        <w:t>, M</w:t>
      </w:r>
      <w:r w:rsidR="006455E5" w:rsidRPr="006455E5">
        <w:rPr>
          <w:vertAlign w:val="superscript"/>
        </w:rPr>
        <w:t>lle</w:t>
      </w:r>
      <w:r w:rsidR="006455E5">
        <w:t> </w:t>
      </w:r>
      <w:r w:rsidRPr="0095276B">
        <w:t xml:space="preserve">Le </w:t>
      </w:r>
      <w:proofErr w:type="spellStart"/>
      <w:r w:rsidRPr="0095276B">
        <w:lastRenderedPageBreak/>
        <w:t>Pleynier</w:t>
      </w:r>
      <w:proofErr w:type="spellEnd"/>
      <w:r w:rsidRPr="0095276B">
        <w:t xml:space="preserve"> écartait un rideau de la main gauche et regardait s</w:t>
      </w:r>
      <w:r w:rsidR="006455E5">
        <w:t>’</w:t>
      </w:r>
      <w:r w:rsidRPr="0095276B">
        <w:t>éloigner J</w:t>
      </w:r>
      <w:r w:rsidRPr="0095276B">
        <w:t>o</w:t>
      </w:r>
      <w:r w:rsidRPr="0095276B">
        <w:t>seph d</w:t>
      </w:r>
      <w:r w:rsidR="006455E5">
        <w:t>’</w:t>
      </w:r>
      <w:r w:rsidRPr="0095276B">
        <w:t>un air égaré</w:t>
      </w:r>
      <w:r w:rsidR="006455E5">
        <w:t xml:space="preserve">. </w:t>
      </w:r>
      <w:r w:rsidRPr="0095276B">
        <w:t>Elle ne répondit ni au salut du jeune ho</w:t>
      </w:r>
      <w:r w:rsidRPr="0095276B">
        <w:t>m</w:t>
      </w:r>
      <w:r w:rsidRPr="0095276B">
        <w:t>me</w:t>
      </w:r>
      <w:r w:rsidR="006455E5">
        <w:t xml:space="preserve">, </w:t>
      </w:r>
      <w:r w:rsidRPr="0095276B">
        <w:t>ni au geste timide par lequel Justin dégrisé touchait son b</w:t>
      </w:r>
      <w:r w:rsidRPr="0095276B">
        <w:t>é</w:t>
      </w:r>
      <w:r w:rsidRPr="0095276B">
        <w:t>ret marin</w:t>
      </w:r>
      <w:r w:rsidR="006455E5">
        <w:t xml:space="preserve">. </w:t>
      </w:r>
      <w:r w:rsidRPr="0095276B">
        <w:t>L</w:t>
      </w:r>
      <w:r w:rsidR="006455E5">
        <w:t>’</w:t>
      </w:r>
      <w:r w:rsidRPr="0095276B">
        <w:t>air froid les saisit</w:t>
      </w:r>
      <w:r w:rsidR="006455E5">
        <w:t xml:space="preserve">. </w:t>
      </w:r>
      <w:r w:rsidRPr="0095276B">
        <w:t>L</w:t>
      </w:r>
      <w:r w:rsidR="006455E5">
        <w:t>’</w:t>
      </w:r>
      <w:r w:rsidRPr="0095276B">
        <w:t>oncle et le neveu marchèrent vite</w:t>
      </w:r>
      <w:r w:rsidR="006455E5">
        <w:t xml:space="preserve">, </w:t>
      </w:r>
      <w:r w:rsidRPr="0095276B">
        <w:t>Justin trottant pour conserver l</w:t>
      </w:r>
      <w:r w:rsidR="006455E5">
        <w:t>’</w:t>
      </w:r>
      <w:r w:rsidRPr="0095276B">
        <w:t>alignement</w:t>
      </w:r>
      <w:r w:rsidR="006455E5">
        <w:t xml:space="preserve">. </w:t>
      </w:r>
      <w:r w:rsidRPr="0095276B">
        <w:t>Comme ils a</w:t>
      </w:r>
      <w:r w:rsidRPr="0095276B">
        <w:t>t</w:t>
      </w:r>
      <w:r w:rsidRPr="0095276B">
        <w:t>teignaient le boulevard du Grand-Cerf</w:t>
      </w:r>
      <w:r w:rsidR="006455E5">
        <w:t xml:space="preserve">, </w:t>
      </w:r>
      <w:r w:rsidRPr="0095276B">
        <w:t>Justin rompit le silence</w:t>
      </w:r>
      <w:r w:rsidR="006455E5">
        <w:t xml:space="preserve">. </w:t>
      </w:r>
      <w:r w:rsidRPr="0095276B">
        <w:t>Il demanda sourdement</w:t>
      </w:r>
      <w:r w:rsidR="006455E5">
        <w:t> :</w:t>
      </w:r>
    </w:p>
    <w:p w14:paraId="691BF3A9" w14:textId="779E89F4" w:rsidR="002666CE" w:rsidRDefault="006455E5" w:rsidP="002666CE">
      <w:r>
        <w:rPr>
          <w:rFonts w:eastAsia="Georgia" w:cs="Georgia"/>
        </w:rPr>
        <w:t>« </w:t>
      </w:r>
      <w:r w:rsidR="009D4A85" w:rsidRPr="0095276B">
        <w:t>Tu n</w:t>
      </w:r>
      <w:r>
        <w:t>’</w:t>
      </w:r>
      <w:r w:rsidR="009D4A85" w:rsidRPr="0095276B">
        <w:t>es pas fâché</w:t>
      </w:r>
      <w:r>
        <w:t xml:space="preserve">, </w:t>
      </w:r>
      <w:proofErr w:type="spellStart"/>
      <w:r w:rsidR="009D4A85" w:rsidRPr="0095276B">
        <w:t>nonon</w:t>
      </w:r>
      <w:proofErr w:type="spellEnd"/>
      <w:r w:rsidR="009D4A85" w:rsidRPr="0095276B">
        <w:t xml:space="preserve"> Jos</w:t>
      </w:r>
      <w:r>
        <w:t> ? »</w:t>
      </w:r>
    </w:p>
    <w:p w14:paraId="705115DC" w14:textId="77777777" w:rsidR="006455E5" w:rsidRDefault="009D4A85" w:rsidP="002666CE">
      <w:r w:rsidRPr="0095276B">
        <w:t>Joseph lui serra la main à le faire crier et soupira pour to</w:t>
      </w:r>
      <w:r w:rsidRPr="0095276B">
        <w:t>u</w:t>
      </w:r>
      <w:r w:rsidRPr="0095276B">
        <w:t>te réponse</w:t>
      </w:r>
      <w:r w:rsidR="006455E5">
        <w:t xml:space="preserve">. </w:t>
      </w:r>
      <w:r w:rsidRPr="0095276B">
        <w:t>Justin avait sommeil et mal à la tête</w:t>
      </w:r>
      <w:r w:rsidR="006455E5">
        <w:t>.</w:t>
      </w:r>
    </w:p>
    <w:p w14:paraId="0252653D" w14:textId="77777777" w:rsidR="006455E5" w:rsidRDefault="009D4A85" w:rsidP="002666CE">
      <w:r w:rsidRPr="0095276B">
        <w:t>Ils aperçurent de loin un homme maigre et petit</w:t>
      </w:r>
      <w:r w:rsidR="006455E5">
        <w:t xml:space="preserve">, </w:t>
      </w:r>
      <w:r w:rsidRPr="0095276B">
        <w:t>en j</w:t>
      </w:r>
      <w:r w:rsidRPr="0095276B">
        <w:t>a</w:t>
      </w:r>
      <w:r w:rsidRPr="0095276B">
        <w:t>quette noire</w:t>
      </w:r>
      <w:r w:rsidR="006455E5">
        <w:t xml:space="preserve">, </w:t>
      </w:r>
      <w:r w:rsidRPr="0095276B">
        <w:t>et nu-tête en dépit de la nuit tombante</w:t>
      </w:r>
      <w:r w:rsidR="006455E5">
        <w:t xml:space="preserve">. </w:t>
      </w:r>
      <w:r w:rsidRPr="0095276B">
        <w:t>Il marchait de long en large avec agitation</w:t>
      </w:r>
      <w:r w:rsidR="006455E5">
        <w:t xml:space="preserve">, </w:t>
      </w:r>
      <w:r w:rsidRPr="0095276B">
        <w:t>s</w:t>
      </w:r>
      <w:r w:rsidR="006455E5">
        <w:t>’</w:t>
      </w:r>
      <w:r w:rsidRPr="0095276B">
        <w:t>arrêta en les apercevant</w:t>
      </w:r>
      <w:r w:rsidR="006455E5">
        <w:t xml:space="preserve">, </w:t>
      </w:r>
      <w:r w:rsidRPr="0095276B">
        <w:t>puis co</w:t>
      </w:r>
      <w:r w:rsidRPr="0095276B">
        <w:t>u</w:t>
      </w:r>
      <w:r w:rsidRPr="0095276B">
        <w:t>rut à eux</w:t>
      </w:r>
      <w:r w:rsidR="006455E5">
        <w:t>.</w:t>
      </w:r>
    </w:p>
    <w:p w14:paraId="320169BC" w14:textId="77777777" w:rsidR="006455E5" w:rsidRDefault="006455E5" w:rsidP="002666CE">
      <w:r>
        <w:rPr>
          <w:rFonts w:eastAsia="Georgia" w:cs="Georgia"/>
        </w:rPr>
        <w:t>« </w:t>
      </w:r>
      <w:r w:rsidR="009D4A85" w:rsidRPr="0095276B">
        <w:t>D</w:t>
      </w:r>
      <w:r>
        <w:t>’</w:t>
      </w:r>
      <w:r w:rsidR="009D4A85" w:rsidRPr="0095276B">
        <w:t xml:space="preserve">où </w:t>
      </w:r>
      <w:proofErr w:type="spellStart"/>
      <w:r w:rsidR="009D4A85" w:rsidRPr="0095276B">
        <w:t>venez-vous</w:t>
      </w:r>
      <w:proofErr w:type="spellEnd"/>
      <w:r>
        <w:t xml:space="preserve"> ? </w:t>
      </w:r>
      <w:r w:rsidR="009D4A85" w:rsidRPr="0095276B">
        <w:t>Qu</w:t>
      </w:r>
      <w:r>
        <w:t>’</w:t>
      </w:r>
      <w:r w:rsidR="009D4A85" w:rsidRPr="0095276B">
        <w:t>est-ce qui est arrivé</w:t>
      </w:r>
      <w:r>
        <w:t xml:space="preserve"> ? </w:t>
      </w:r>
      <w:r w:rsidR="009D4A85" w:rsidRPr="0095276B">
        <w:t>glapissait-il en s</w:t>
      </w:r>
      <w:r>
        <w:t>’</w:t>
      </w:r>
      <w:r w:rsidR="009D4A85" w:rsidRPr="0095276B">
        <w:t>étranglant</w:t>
      </w:r>
      <w:r>
        <w:t xml:space="preserve">. </w:t>
      </w:r>
      <w:r w:rsidR="009D4A85" w:rsidRPr="0095276B">
        <w:t>On vous cherche partout depuis quatre heures</w:t>
      </w:r>
      <w:r>
        <w:t xml:space="preserve">. </w:t>
      </w:r>
      <w:r w:rsidR="009D4A85" w:rsidRPr="0095276B">
        <w:t>Qu</w:t>
      </w:r>
      <w:r>
        <w:t>’</w:t>
      </w:r>
      <w:r w:rsidR="009D4A85" w:rsidRPr="0095276B">
        <w:t>est-ce qui est arrivé</w:t>
      </w:r>
      <w:r>
        <w:t> ?</w:t>
      </w:r>
    </w:p>
    <w:p w14:paraId="3435D29F" w14:textId="77777777" w:rsidR="006455E5" w:rsidRDefault="006455E5" w:rsidP="002666CE">
      <w:r>
        <w:t>— </w:t>
      </w:r>
      <w:r w:rsidR="009D4A85" w:rsidRPr="0095276B">
        <w:t>Mais</w:t>
      </w:r>
      <w:r>
        <w:t xml:space="preserve">, </w:t>
      </w:r>
      <w:r w:rsidR="009D4A85" w:rsidRPr="0095276B">
        <w:t>rien</w:t>
      </w:r>
      <w:r>
        <w:t>, »</w:t>
      </w:r>
      <w:r w:rsidR="009D4A85" w:rsidRPr="0095276B">
        <w:t xml:space="preserve"> répondit Joseph</w:t>
      </w:r>
      <w:r>
        <w:t xml:space="preserve">, </w:t>
      </w:r>
      <w:r w:rsidR="009D4A85" w:rsidRPr="0095276B">
        <w:t>sincèrement surpris</w:t>
      </w:r>
      <w:r>
        <w:t xml:space="preserve">. </w:t>
      </w:r>
      <w:r w:rsidR="009D4A85" w:rsidRPr="0095276B">
        <w:t>Ju</w:t>
      </w:r>
      <w:r w:rsidR="009D4A85" w:rsidRPr="0095276B">
        <w:t>s</w:t>
      </w:r>
      <w:r w:rsidR="009D4A85" w:rsidRPr="0095276B">
        <w:t>tin</w:t>
      </w:r>
      <w:r>
        <w:t xml:space="preserve">, </w:t>
      </w:r>
      <w:r w:rsidR="009D4A85" w:rsidRPr="0095276B">
        <w:t>moins abstrait des contingences</w:t>
      </w:r>
      <w:r>
        <w:t xml:space="preserve">, </w:t>
      </w:r>
      <w:r w:rsidR="009D4A85" w:rsidRPr="0095276B">
        <w:t>sentait venir la tempête et se recroquevillait</w:t>
      </w:r>
      <w:r>
        <w:t>.</w:t>
      </w:r>
    </w:p>
    <w:p w14:paraId="4F937616" w14:textId="77777777" w:rsidR="006455E5" w:rsidRDefault="006455E5" w:rsidP="002666CE">
      <w:r>
        <w:rPr>
          <w:rFonts w:eastAsia="Georgia" w:cs="Georgia"/>
        </w:rPr>
        <w:t>« </w:t>
      </w:r>
      <w:r w:rsidR="009D4A85" w:rsidRPr="0095276B">
        <w:t>Ah çà</w:t>
      </w:r>
      <w:r>
        <w:t xml:space="preserve">, </w:t>
      </w:r>
      <w:r w:rsidR="009D4A85" w:rsidRPr="0095276B">
        <w:t>ah çà</w:t>
      </w:r>
      <w:r>
        <w:t xml:space="preserve"> ! </w:t>
      </w:r>
      <w:r w:rsidR="009D4A85" w:rsidRPr="0095276B">
        <w:t>vous êtes fous</w:t>
      </w:r>
      <w:r>
        <w:t> ? »</w:t>
      </w:r>
      <w:r w:rsidR="009D4A85" w:rsidRPr="0095276B">
        <w:t xml:space="preserve"> cria Guillaume en les a</w:t>
      </w:r>
      <w:r w:rsidR="009D4A85" w:rsidRPr="0095276B">
        <w:t>t</w:t>
      </w:r>
      <w:r w:rsidR="009D4A85" w:rsidRPr="0095276B">
        <w:t>teignant</w:t>
      </w:r>
      <w:r>
        <w:t xml:space="preserve">, </w:t>
      </w:r>
      <w:r w:rsidR="009D4A85" w:rsidRPr="0095276B">
        <w:t>hors de souffle</w:t>
      </w:r>
      <w:r>
        <w:t xml:space="preserve">. </w:t>
      </w:r>
      <w:r w:rsidR="009D4A85" w:rsidRPr="0095276B">
        <w:t>Il ne se maîtrisait plus</w:t>
      </w:r>
      <w:r>
        <w:t xml:space="preserve">. </w:t>
      </w:r>
      <w:r w:rsidR="009D4A85" w:rsidRPr="0095276B">
        <w:t>Joseph prote</w:t>
      </w:r>
      <w:r w:rsidR="009D4A85" w:rsidRPr="0095276B">
        <w:t>s</w:t>
      </w:r>
      <w:r w:rsidR="009D4A85" w:rsidRPr="0095276B">
        <w:t>ta</w:t>
      </w:r>
      <w:r>
        <w:t> :</w:t>
      </w:r>
    </w:p>
    <w:p w14:paraId="37655FF3" w14:textId="77777777" w:rsidR="006455E5" w:rsidRDefault="006455E5" w:rsidP="002666CE">
      <w:r>
        <w:rPr>
          <w:rFonts w:eastAsia="Georgia" w:cs="Georgia"/>
        </w:rPr>
        <w:t>« </w:t>
      </w:r>
      <w:r w:rsidR="009D4A85" w:rsidRPr="0095276B">
        <w:t>Qu</w:t>
      </w:r>
      <w:r>
        <w:t>’</w:t>
      </w:r>
      <w:r w:rsidR="009D4A85" w:rsidRPr="0095276B">
        <w:t>est-ce qu</w:t>
      </w:r>
      <w:r>
        <w:t>’</w:t>
      </w:r>
      <w:r w:rsidR="009D4A85" w:rsidRPr="0095276B">
        <w:t>il y a</w:t>
      </w:r>
      <w:r>
        <w:t xml:space="preserve"> ? </w:t>
      </w:r>
      <w:r w:rsidR="009D4A85" w:rsidRPr="0095276B">
        <w:t>Allons</w:t>
      </w:r>
      <w:r>
        <w:t xml:space="preserve">, </w:t>
      </w:r>
      <w:r w:rsidR="009D4A85" w:rsidRPr="0095276B">
        <w:t>Guillaume</w:t>
      </w:r>
      <w:r>
        <w:t> !</w:t>
      </w:r>
    </w:p>
    <w:p w14:paraId="020BE41C" w14:textId="77777777" w:rsidR="006455E5" w:rsidRDefault="006455E5" w:rsidP="002666CE">
      <w:r>
        <w:t>— </w:t>
      </w:r>
      <w:r w:rsidR="009D4A85" w:rsidRPr="0095276B">
        <w:t>Pas blessés</w:t>
      </w:r>
      <w:r>
        <w:t xml:space="preserve"> ? </w:t>
      </w:r>
      <w:r w:rsidR="009D4A85" w:rsidRPr="0095276B">
        <w:t>Rien arrivé</w:t>
      </w:r>
      <w:r>
        <w:t xml:space="preserve">, </w:t>
      </w:r>
      <w:r w:rsidR="009D4A85" w:rsidRPr="0095276B">
        <w:t>alors</w:t>
      </w:r>
      <w:r>
        <w:t xml:space="preserve"> ? </w:t>
      </w:r>
      <w:r w:rsidR="009D4A85" w:rsidRPr="0095276B">
        <w:t>Vous rentrez seulement à quatre heures quand on vous attend depuis midi</w:t>
      </w:r>
      <w:r>
        <w:t xml:space="preserve">. </w:t>
      </w:r>
      <w:r w:rsidR="009D4A85" w:rsidRPr="0095276B">
        <w:t>Vous êtes</w:t>
      </w:r>
      <w:r>
        <w:t xml:space="preserve">… </w:t>
      </w:r>
      <w:r w:rsidR="009D4A85" w:rsidRPr="0095276B">
        <w:t>Je pense que vous vous conduisez comme</w:t>
      </w:r>
      <w:r>
        <w:t>…</w:t>
      </w:r>
    </w:p>
    <w:p w14:paraId="7163E1CE" w14:textId="77777777" w:rsidR="006455E5" w:rsidRDefault="006455E5" w:rsidP="002666CE">
      <w:r>
        <w:lastRenderedPageBreak/>
        <w:t>— </w:t>
      </w:r>
      <w:r w:rsidR="009D4A85" w:rsidRPr="0095276B">
        <w:t>Guillaume</w:t>
      </w:r>
      <w:r>
        <w:t> ! »</w:t>
      </w:r>
      <w:r w:rsidR="009D4A85" w:rsidRPr="0095276B">
        <w:t xml:space="preserve"> interrompit Joseph</w:t>
      </w:r>
      <w:r>
        <w:t xml:space="preserve">, </w:t>
      </w:r>
      <w:r w:rsidR="009D4A85" w:rsidRPr="0095276B">
        <w:t>que ces cris exasp</w:t>
      </w:r>
      <w:r w:rsidR="009D4A85" w:rsidRPr="0095276B">
        <w:t>é</w:t>
      </w:r>
      <w:r w:rsidR="009D4A85" w:rsidRPr="0095276B">
        <w:t>raient</w:t>
      </w:r>
      <w:r>
        <w:t>.</w:t>
      </w:r>
    </w:p>
    <w:p w14:paraId="101CD9C8" w14:textId="1D3ABCA6" w:rsidR="002666CE" w:rsidRDefault="006455E5" w:rsidP="002666CE">
      <w:r>
        <w:rPr>
          <w:rFonts w:eastAsia="Georgia" w:cs="Georgia"/>
        </w:rPr>
        <w:t>« </w:t>
      </w:r>
      <w:r w:rsidR="009D4A85" w:rsidRPr="0095276B">
        <w:t>Comme des misérables</w:t>
      </w:r>
      <w:r>
        <w:t xml:space="preserve">. </w:t>
      </w:r>
      <w:r w:rsidR="009D4A85" w:rsidRPr="0095276B">
        <w:t>Ta mère est folle de peur</w:t>
      </w:r>
      <w:r>
        <w:t xml:space="preserve">. </w:t>
      </w:r>
      <w:r w:rsidR="009D4A85" w:rsidRPr="0095276B">
        <w:t>Va la rassurer</w:t>
      </w:r>
      <w:r>
        <w:t xml:space="preserve">, </w:t>
      </w:r>
      <w:r w:rsidR="009D4A85" w:rsidRPr="0095276B">
        <w:t>un peu plus vite</w:t>
      </w:r>
      <w:r>
        <w:t xml:space="preserve">… </w:t>
      </w:r>
      <w:r w:rsidR="009D4A85" w:rsidRPr="0095276B">
        <w:t>Mais d</w:t>
      </w:r>
      <w:r>
        <w:t>’</w:t>
      </w:r>
      <w:r w:rsidR="009D4A85" w:rsidRPr="0095276B">
        <w:t>où</w:t>
      </w:r>
      <w:r>
        <w:t>… »</w:t>
      </w:r>
    </w:p>
    <w:p w14:paraId="1C8D8C41" w14:textId="77777777" w:rsidR="006455E5" w:rsidRDefault="009D4A85" w:rsidP="002666CE">
      <w:r w:rsidRPr="0095276B">
        <w:t>Il est inutile de reproduire les extravagances que profère un homme en pleine crise de terreur et de surexcitation</w:t>
      </w:r>
      <w:r w:rsidR="006455E5">
        <w:t xml:space="preserve">. </w:t>
      </w:r>
      <w:r w:rsidRPr="0095276B">
        <w:t>Joseph l</w:t>
      </w:r>
      <w:r w:rsidR="006455E5">
        <w:t>’</w:t>
      </w:r>
      <w:r w:rsidRPr="0095276B">
        <w:t>écarta et pressa le pas</w:t>
      </w:r>
      <w:r w:rsidR="006455E5">
        <w:t xml:space="preserve">. </w:t>
      </w:r>
      <w:r w:rsidRPr="0095276B">
        <w:t>Une scène ignominieuse attendait les retardataires</w:t>
      </w:r>
      <w:r w:rsidR="006455E5">
        <w:t xml:space="preserve">. </w:t>
      </w:r>
      <w:r w:rsidRPr="0095276B">
        <w:t>Elle n</w:t>
      </w:r>
      <w:r w:rsidR="006455E5">
        <w:t>’</w:t>
      </w:r>
      <w:r w:rsidRPr="0095276B">
        <w:t>étonnera aucun de ceux qui connaissent l</w:t>
      </w:r>
      <w:r w:rsidR="006455E5">
        <w:t>’</w:t>
      </w:r>
      <w:r w:rsidRPr="0095276B">
        <w:t>admirable force de la solidarité familiale</w:t>
      </w:r>
      <w:r w:rsidR="006455E5">
        <w:t xml:space="preserve">. </w:t>
      </w:r>
      <w:r w:rsidRPr="0095276B">
        <w:t>Hermine n</w:t>
      </w:r>
      <w:r w:rsidR="006455E5">
        <w:t>’</w:t>
      </w:r>
      <w:r w:rsidRPr="0095276B">
        <w:t>eut pas plutôt aperçu son fils qu</w:t>
      </w:r>
      <w:r w:rsidR="006455E5">
        <w:t>’</w:t>
      </w:r>
      <w:r w:rsidRPr="0095276B">
        <w:t>elle éclata en sanglots</w:t>
      </w:r>
      <w:r w:rsidR="006455E5">
        <w:t xml:space="preserve">. </w:t>
      </w:r>
      <w:r w:rsidRPr="0095276B">
        <w:t>Hippolyte fit deux pas et leva la main sur le gamin</w:t>
      </w:r>
      <w:r w:rsidR="006455E5">
        <w:t xml:space="preserve">. </w:t>
      </w:r>
      <w:r w:rsidRPr="0095276B">
        <w:t>Myrtil</w:t>
      </w:r>
      <w:r w:rsidR="006455E5">
        <w:t xml:space="preserve">, </w:t>
      </w:r>
      <w:r w:rsidRPr="0095276B">
        <w:t>appuyé contre le poêle de faïence</w:t>
      </w:r>
      <w:r w:rsidR="006455E5">
        <w:t xml:space="preserve">, </w:t>
      </w:r>
      <w:r w:rsidRPr="0095276B">
        <w:t>regardait les arrivants et semblait ne pouvoir surmonter son dégoût</w:t>
      </w:r>
      <w:r w:rsidR="006455E5">
        <w:t xml:space="preserve">. </w:t>
      </w:r>
      <w:r w:rsidRPr="0095276B">
        <w:t>Sarah appela Joseph et l</w:t>
      </w:r>
      <w:r w:rsidR="006455E5">
        <w:t>’</w:t>
      </w:r>
      <w:r w:rsidRPr="0095276B">
        <w:t>accueillit avec des yeux étincelants de colère</w:t>
      </w:r>
      <w:r w:rsidR="006455E5">
        <w:t xml:space="preserve">. </w:t>
      </w:r>
      <w:r w:rsidRPr="0095276B">
        <w:t>Guillaume s</w:t>
      </w:r>
      <w:r w:rsidR="006455E5">
        <w:t>’</w:t>
      </w:r>
      <w:r w:rsidRPr="0095276B">
        <w:t>oubliait jusqu</w:t>
      </w:r>
      <w:r w:rsidR="006455E5">
        <w:t>’</w:t>
      </w:r>
      <w:r w:rsidRPr="0095276B">
        <w:t>à sa</w:t>
      </w:r>
      <w:r w:rsidRPr="0095276B">
        <w:t>i</w:t>
      </w:r>
      <w:r w:rsidRPr="0095276B">
        <w:t>sir son fils par derrière et à lui serrer les épaules entre ses mains en criant</w:t>
      </w:r>
      <w:r w:rsidR="006455E5">
        <w:t xml:space="preserve">. </w:t>
      </w:r>
      <w:r w:rsidRPr="0095276B">
        <w:t>Blum et sa femme assistaient à la scène d</w:t>
      </w:r>
      <w:r w:rsidR="006455E5">
        <w:t>’</w:t>
      </w:r>
      <w:r w:rsidRPr="0095276B">
        <w:t>un air de blâme terrifié</w:t>
      </w:r>
      <w:r w:rsidR="006455E5">
        <w:t xml:space="preserve">, </w:t>
      </w:r>
      <w:r w:rsidRPr="0095276B">
        <w:t>pendant que Laure</w:t>
      </w:r>
      <w:r w:rsidR="006455E5">
        <w:t xml:space="preserve">, </w:t>
      </w:r>
      <w:r w:rsidRPr="0095276B">
        <w:t>gagnée par l</w:t>
      </w:r>
      <w:r w:rsidR="006455E5">
        <w:t>’</w:t>
      </w:r>
      <w:r w:rsidRPr="0095276B">
        <w:t>énervement g</w:t>
      </w:r>
      <w:r w:rsidRPr="0095276B">
        <w:t>é</w:t>
      </w:r>
      <w:r w:rsidRPr="0095276B">
        <w:t>néral</w:t>
      </w:r>
      <w:r w:rsidR="006455E5">
        <w:t xml:space="preserve">, </w:t>
      </w:r>
      <w:r w:rsidRPr="0095276B">
        <w:t>sanglotait bruyamment</w:t>
      </w:r>
      <w:r w:rsidR="006455E5">
        <w:t xml:space="preserve">, </w:t>
      </w:r>
      <w:r w:rsidRPr="0095276B">
        <w:t>la tête enfouie dans les genoux de sa tante</w:t>
      </w:r>
      <w:r w:rsidR="006455E5">
        <w:t>.</w:t>
      </w:r>
    </w:p>
    <w:p w14:paraId="26625E31" w14:textId="77777777" w:rsidR="006455E5" w:rsidRDefault="009D4A85" w:rsidP="002666CE">
      <w:r w:rsidRPr="0095276B">
        <w:t>La patience n</w:t>
      </w:r>
      <w:r w:rsidR="006455E5">
        <w:t>’</w:t>
      </w:r>
      <w:r w:rsidRPr="0095276B">
        <w:t>était pas le fort de Joseph</w:t>
      </w:r>
      <w:r w:rsidR="006455E5">
        <w:t xml:space="preserve">. </w:t>
      </w:r>
      <w:r w:rsidRPr="0095276B">
        <w:t>Le ton général n</w:t>
      </w:r>
      <w:r w:rsidR="006455E5">
        <w:t>’</w:t>
      </w:r>
      <w:r w:rsidRPr="0095276B">
        <w:t>eut aucune peine à sauter à un diapason terrible</w:t>
      </w:r>
      <w:r w:rsidR="006455E5">
        <w:t>.</w:t>
      </w:r>
    </w:p>
    <w:p w14:paraId="5523C318" w14:textId="77777777" w:rsidR="006455E5" w:rsidRDefault="006455E5" w:rsidP="002666CE">
      <w:r>
        <w:rPr>
          <w:rFonts w:eastAsia="Georgia" w:cs="Georgia"/>
        </w:rPr>
        <w:t>« </w:t>
      </w:r>
      <w:r w:rsidR="009D4A85" w:rsidRPr="0095276B">
        <w:t>Joseph</w:t>
      </w:r>
      <w:r>
        <w:t> ! »</w:t>
      </w:r>
      <w:r w:rsidR="009D4A85" w:rsidRPr="0095276B">
        <w:t xml:space="preserve"> cria Sarah à son fils</w:t>
      </w:r>
      <w:r>
        <w:t xml:space="preserve">, </w:t>
      </w:r>
      <w:r w:rsidR="009D4A85" w:rsidRPr="0095276B">
        <w:t>sur une réponse un peu vive à une question touchant l</w:t>
      </w:r>
      <w:r>
        <w:t>’</w:t>
      </w:r>
      <w:r w:rsidR="009D4A85" w:rsidRPr="0095276B">
        <w:t>emploi de leur temps</w:t>
      </w:r>
      <w:r>
        <w:t xml:space="preserve">. </w:t>
      </w:r>
      <w:r w:rsidR="009D4A85" w:rsidRPr="0095276B">
        <w:t>Hippolyte se tourna</w:t>
      </w:r>
      <w:r>
        <w:t> :</w:t>
      </w:r>
    </w:p>
    <w:p w14:paraId="20182D58" w14:textId="77777777" w:rsidR="006455E5" w:rsidRDefault="006455E5" w:rsidP="002666CE">
      <w:r>
        <w:rPr>
          <w:rFonts w:eastAsia="Georgia" w:cs="Georgia"/>
        </w:rPr>
        <w:t>« </w:t>
      </w:r>
      <w:r w:rsidR="009D4A85" w:rsidRPr="0095276B">
        <w:t>Qu</w:t>
      </w:r>
      <w:r>
        <w:t>’</w:t>
      </w:r>
      <w:r w:rsidR="009D4A85" w:rsidRPr="0095276B">
        <w:t>est-ce qu</w:t>
      </w:r>
      <w:r>
        <w:t>’</w:t>
      </w:r>
      <w:r w:rsidR="009D4A85" w:rsidRPr="0095276B">
        <w:t>il y a</w:t>
      </w:r>
      <w:r>
        <w:t xml:space="preserve"> ? </w:t>
      </w:r>
      <w:r w:rsidR="009D4A85" w:rsidRPr="0095276B">
        <w:t>Tu réponds à ta mère</w:t>
      </w:r>
      <w:r>
        <w:t> ?</w:t>
      </w:r>
    </w:p>
    <w:p w14:paraId="6E2BC7E3" w14:textId="77777777" w:rsidR="006455E5" w:rsidRDefault="006455E5" w:rsidP="002666CE">
      <w:r>
        <w:t>— </w:t>
      </w:r>
      <w:r w:rsidR="009D4A85" w:rsidRPr="0095276B">
        <w:t>Je n</w:t>
      </w:r>
      <w:r>
        <w:t>’</w:t>
      </w:r>
      <w:r w:rsidR="009D4A85" w:rsidRPr="0095276B">
        <w:t>admets pas qu</w:t>
      </w:r>
      <w:r>
        <w:t>’</w:t>
      </w:r>
      <w:r w:rsidR="009D4A85" w:rsidRPr="0095276B">
        <w:t>on me parle sur ce ton</w:t>
      </w:r>
      <w:r>
        <w:t xml:space="preserve">, </w:t>
      </w:r>
      <w:r w:rsidR="009D4A85" w:rsidRPr="0095276B">
        <w:t>même ici</w:t>
      </w:r>
      <w:r>
        <w:t>.</w:t>
      </w:r>
    </w:p>
    <w:p w14:paraId="41BE1DA0" w14:textId="77777777" w:rsidR="006455E5" w:rsidRDefault="006455E5" w:rsidP="002666CE">
      <w:r>
        <w:t>— </w:t>
      </w:r>
      <w:r w:rsidR="009D4A85" w:rsidRPr="0095276B">
        <w:t>Ne crie pas devant moi</w:t>
      </w:r>
      <w:r>
        <w:t xml:space="preserve">. </w:t>
      </w:r>
      <w:r w:rsidR="009D4A85" w:rsidRPr="0095276B">
        <w:t>D</w:t>
      </w:r>
      <w:r>
        <w:t>’</w:t>
      </w:r>
      <w:r w:rsidR="009D4A85" w:rsidRPr="0095276B">
        <w:t>où viens-tu avec cet enfant</w:t>
      </w:r>
      <w:r>
        <w:t> ?</w:t>
      </w:r>
    </w:p>
    <w:p w14:paraId="0C755730" w14:textId="77777777" w:rsidR="006455E5" w:rsidRDefault="006455E5" w:rsidP="002666CE">
      <w:r>
        <w:t>— </w:t>
      </w:r>
      <w:r w:rsidR="009D4A85" w:rsidRPr="0095276B">
        <w:t>Je répondrai quand vous serez plus calmes</w:t>
      </w:r>
      <w:r>
        <w:t>.</w:t>
      </w:r>
    </w:p>
    <w:p w14:paraId="3A80C472" w14:textId="77777777" w:rsidR="006455E5" w:rsidRDefault="006455E5" w:rsidP="002666CE">
      <w:r>
        <w:lastRenderedPageBreak/>
        <w:t>— </w:t>
      </w:r>
      <w:r w:rsidR="009D4A85" w:rsidRPr="0095276B">
        <w:t>Tu es un insolent</w:t>
      </w:r>
      <w:r>
        <w:t xml:space="preserve">, </w:t>
      </w:r>
      <w:r w:rsidR="009D4A85" w:rsidRPr="0095276B">
        <w:t>tais-toi</w:t>
      </w:r>
      <w:r>
        <w:t xml:space="preserve">, </w:t>
      </w:r>
      <w:r w:rsidR="009D4A85" w:rsidRPr="0095276B">
        <w:t>tais-toi</w:t>
      </w:r>
      <w:r>
        <w:t> !</w:t>
      </w:r>
    </w:p>
    <w:p w14:paraId="1EAF0F49" w14:textId="77777777" w:rsidR="006455E5" w:rsidRDefault="006455E5" w:rsidP="002666CE">
      <w:r>
        <w:t>— </w:t>
      </w:r>
      <w:r w:rsidR="009D4A85" w:rsidRPr="0095276B">
        <w:t>C</w:t>
      </w:r>
      <w:r>
        <w:t>’</w:t>
      </w:r>
      <w:r w:rsidR="009D4A85" w:rsidRPr="0095276B">
        <w:t>est à vous à vous taire</w:t>
      </w:r>
      <w:r>
        <w:t xml:space="preserve"> ! </w:t>
      </w:r>
      <w:r w:rsidR="009D4A85" w:rsidRPr="0095276B">
        <w:t>Qu</w:t>
      </w:r>
      <w:r>
        <w:t>’</w:t>
      </w:r>
      <w:r w:rsidR="009D4A85" w:rsidRPr="0095276B">
        <w:t>est-ce que c</w:t>
      </w:r>
      <w:r>
        <w:t>’</w:t>
      </w:r>
      <w:r w:rsidR="009D4A85" w:rsidRPr="0095276B">
        <w:t>est que ces cris</w:t>
      </w:r>
      <w:r>
        <w:t xml:space="preserve"> ? </w:t>
      </w:r>
      <w:r w:rsidR="009D4A85" w:rsidRPr="0095276B">
        <w:t>C</w:t>
      </w:r>
      <w:r>
        <w:t>’</w:t>
      </w:r>
      <w:r w:rsidR="009D4A85" w:rsidRPr="0095276B">
        <w:t>est à croire que je vous l</w:t>
      </w:r>
      <w:r>
        <w:t>’</w:t>
      </w:r>
      <w:r w:rsidR="009D4A85" w:rsidRPr="0095276B">
        <w:t>ai tué</w:t>
      </w:r>
      <w:r>
        <w:t> !</w:t>
      </w:r>
    </w:p>
    <w:p w14:paraId="7BC04376" w14:textId="77777777" w:rsidR="006455E5" w:rsidRDefault="006455E5" w:rsidP="002666CE">
      <w:r>
        <w:t>— </w:t>
      </w:r>
      <w:r w:rsidR="009D4A85" w:rsidRPr="0095276B">
        <w:t>Mauvais fils</w:t>
      </w:r>
      <w:r>
        <w:t> ! »</w:t>
      </w:r>
      <w:r w:rsidR="009D4A85" w:rsidRPr="0095276B">
        <w:t xml:space="preserve"> siffla Sarah en se soulevant sur son fa</w:t>
      </w:r>
      <w:r w:rsidR="009D4A85" w:rsidRPr="0095276B">
        <w:t>u</w:t>
      </w:r>
      <w:r w:rsidR="009D4A85" w:rsidRPr="0095276B">
        <w:t>teuil</w:t>
      </w:r>
      <w:r>
        <w:t>.</w:t>
      </w:r>
    </w:p>
    <w:p w14:paraId="1972CB1E" w14:textId="77777777" w:rsidR="006455E5" w:rsidRDefault="006455E5" w:rsidP="002666CE">
      <w:r>
        <w:t>— « </w:t>
      </w:r>
      <w:r w:rsidR="009D4A85" w:rsidRPr="0095276B">
        <w:t>Où nous étions</w:t>
      </w:r>
      <w:r>
        <w:t xml:space="preserve"> ? </w:t>
      </w:r>
      <w:r w:rsidR="009D4A85" w:rsidRPr="0095276B">
        <w:t>Dans une maison où il y a six mois que vous auriez dû aller</w:t>
      </w:r>
      <w:r>
        <w:t xml:space="preserve">, </w:t>
      </w:r>
      <w:r w:rsidR="009D4A85" w:rsidRPr="0095276B">
        <w:t>si vous aviez le sentiment de votre dignité</w:t>
      </w:r>
      <w:r>
        <w:t>.</w:t>
      </w:r>
    </w:p>
    <w:p w14:paraId="3258ACEA" w14:textId="77777777" w:rsidR="006455E5" w:rsidRDefault="006455E5" w:rsidP="002666CE">
      <w:r>
        <w:t>— </w:t>
      </w:r>
      <w:r w:rsidR="009D4A85" w:rsidRPr="0095276B">
        <w:t>Tu t</w:t>
      </w:r>
      <w:r>
        <w:t>’</w:t>
      </w:r>
      <w:r w:rsidR="009D4A85" w:rsidRPr="0095276B">
        <w:t>y plais décidément beaucoup</w:t>
      </w:r>
      <w:r>
        <w:t> ! »</w:t>
      </w:r>
      <w:r w:rsidR="009D4A85" w:rsidRPr="0095276B">
        <w:t xml:space="preserve"> riposta Sarah</w:t>
      </w:r>
      <w:r>
        <w:t>.</w:t>
      </w:r>
    </w:p>
    <w:p w14:paraId="4CE781E9" w14:textId="63E70FDE" w:rsidR="002666CE" w:rsidRDefault="006455E5" w:rsidP="002666CE">
      <w:r>
        <w:rPr>
          <w:rFonts w:eastAsia="Georgia" w:cs="Georgia"/>
        </w:rPr>
        <w:t>« </w:t>
      </w:r>
      <w:r w:rsidR="009D4A85" w:rsidRPr="0095276B">
        <w:t>On y respire un autre air qu</w:t>
      </w:r>
      <w:r>
        <w:t>’</w:t>
      </w:r>
      <w:r w:rsidR="009D4A85" w:rsidRPr="0095276B">
        <w:t>ici</w:t>
      </w:r>
      <w:r>
        <w:t xml:space="preserve">, </w:t>
      </w:r>
      <w:r w:rsidR="009D4A85" w:rsidRPr="0095276B">
        <w:t>c</w:t>
      </w:r>
      <w:r>
        <w:t>’</w:t>
      </w:r>
      <w:r w:rsidR="009D4A85" w:rsidRPr="0095276B">
        <w:t>est certain</w:t>
      </w:r>
      <w:r>
        <w:t>. »</w:t>
      </w:r>
    </w:p>
    <w:p w14:paraId="66B67500" w14:textId="77777777" w:rsidR="006455E5" w:rsidRDefault="009D4A85" w:rsidP="002666CE">
      <w:r w:rsidRPr="0095276B">
        <w:t>Les paroles de Joseph dépassaient probablement sa pe</w:t>
      </w:r>
      <w:r w:rsidRPr="0095276B">
        <w:t>n</w:t>
      </w:r>
      <w:r w:rsidRPr="0095276B">
        <w:t>sée</w:t>
      </w:r>
      <w:r w:rsidR="006455E5">
        <w:t xml:space="preserve">. </w:t>
      </w:r>
      <w:r w:rsidRPr="0095276B">
        <w:t>Elles mirent Hippolyte hors de lui</w:t>
      </w:r>
      <w:r w:rsidR="006455E5">
        <w:t>.</w:t>
      </w:r>
    </w:p>
    <w:p w14:paraId="7D4049CC" w14:textId="77777777" w:rsidR="006455E5" w:rsidRDefault="006455E5" w:rsidP="002666CE">
      <w:r>
        <w:rPr>
          <w:rFonts w:eastAsia="Georgia" w:cs="Georgia"/>
        </w:rPr>
        <w:t>« </w:t>
      </w:r>
      <w:r w:rsidR="009D4A85" w:rsidRPr="0095276B">
        <w:t>Va-t</w:t>
      </w:r>
      <w:r>
        <w:t>’</w:t>
      </w:r>
      <w:r w:rsidR="009D4A85" w:rsidRPr="0095276B">
        <w:t>en</w:t>
      </w:r>
      <w:r>
        <w:t xml:space="preserve"> ! </w:t>
      </w:r>
      <w:r w:rsidR="009D4A85" w:rsidRPr="0095276B">
        <w:t>Sors de cette chambre</w:t>
      </w:r>
      <w:r>
        <w:t> !</w:t>
      </w:r>
    </w:p>
    <w:p w14:paraId="364A9186" w14:textId="77777777" w:rsidR="006455E5" w:rsidRDefault="006455E5" w:rsidP="002666CE">
      <w:r>
        <w:t>— </w:t>
      </w:r>
      <w:r w:rsidR="009D4A85" w:rsidRPr="0095276B">
        <w:t>Volontiers</w:t>
      </w:r>
      <w:r>
        <w:t>, »</w:t>
      </w:r>
      <w:r w:rsidR="009D4A85" w:rsidRPr="0095276B">
        <w:t xml:space="preserve"> cria Joseph</w:t>
      </w:r>
      <w:r>
        <w:t xml:space="preserve">, </w:t>
      </w:r>
      <w:r w:rsidR="009D4A85" w:rsidRPr="0095276B">
        <w:t>ému pourtant de l</w:t>
      </w:r>
      <w:r>
        <w:t>’</w:t>
      </w:r>
      <w:r w:rsidR="009D4A85" w:rsidRPr="0095276B">
        <w:t>état où il voyait son père</w:t>
      </w:r>
      <w:r>
        <w:t xml:space="preserve">. </w:t>
      </w:r>
      <w:r w:rsidR="009D4A85" w:rsidRPr="0095276B">
        <w:t>Et il sortit en claquant la porte à faire trembler la maison</w:t>
      </w:r>
      <w:r>
        <w:t>.</w:t>
      </w:r>
    </w:p>
    <w:p w14:paraId="3520F935" w14:textId="77777777" w:rsidR="006455E5" w:rsidRDefault="009D4A85" w:rsidP="002666CE">
      <w:r w:rsidRPr="0095276B">
        <w:t>Le froid du réduit mansardé qui lui servait de chambre</w:t>
      </w:r>
      <w:r w:rsidR="006455E5">
        <w:t xml:space="preserve"> (</w:t>
      </w:r>
      <w:r w:rsidRPr="0095276B">
        <w:t>trois mètres sur trois cinquante</w:t>
      </w:r>
      <w:r w:rsidR="006455E5">
        <w:t xml:space="preserve">) </w:t>
      </w:r>
      <w:r w:rsidRPr="0095276B">
        <w:t>lui rendit son empire sur soi-même</w:t>
      </w:r>
      <w:r w:rsidR="006455E5">
        <w:t xml:space="preserve">. </w:t>
      </w:r>
      <w:r w:rsidRPr="0095276B">
        <w:t>Il se plongea la figure dans l</w:t>
      </w:r>
      <w:r w:rsidR="006455E5">
        <w:t>’</w:t>
      </w:r>
      <w:r w:rsidRPr="0095276B">
        <w:t>eau et ne tarda pas à juger sa conduite d</w:t>
      </w:r>
      <w:r w:rsidR="006455E5">
        <w:t>’</w:t>
      </w:r>
      <w:r w:rsidRPr="0095276B">
        <w:t>un ridicule achevé</w:t>
      </w:r>
      <w:r w:rsidR="006455E5">
        <w:t xml:space="preserve">. </w:t>
      </w:r>
      <w:r w:rsidRPr="0095276B">
        <w:t>Des bribes de sanglots mo</w:t>
      </w:r>
      <w:r w:rsidRPr="0095276B">
        <w:t>n</w:t>
      </w:r>
      <w:r w:rsidRPr="0095276B">
        <w:t>taient par moment à travers le plancher</w:t>
      </w:r>
      <w:r w:rsidR="006455E5">
        <w:t xml:space="preserve">. </w:t>
      </w:r>
      <w:r w:rsidRPr="0095276B">
        <w:t>Il se reprocha la sottise d</w:t>
      </w:r>
      <w:r w:rsidR="006455E5">
        <w:t>’</w:t>
      </w:r>
      <w:r w:rsidRPr="0095276B">
        <w:t>avoir aggravé le cas de Justin</w:t>
      </w:r>
      <w:r w:rsidR="006455E5">
        <w:t xml:space="preserve">, </w:t>
      </w:r>
      <w:r w:rsidRPr="0095276B">
        <w:t>et resta là jusqu</w:t>
      </w:r>
      <w:r w:rsidR="006455E5">
        <w:t>’</w:t>
      </w:r>
      <w:r w:rsidRPr="0095276B">
        <w:t>à l</w:t>
      </w:r>
      <w:r w:rsidR="006455E5">
        <w:t>’</w:t>
      </w:r>
      <w:r w:rsidRPr="0095276B">
        <w:t>heure du d</w:t>
      </w:r>
      <w:r w:rsidRPr="0095276B">
        <w:t>î</w:t>
      </w:r>
      <w:r w:rsidRPr="0095276B">
        <w:t>ner</w:t>
      </w:r>
      <w:r w:rsidR="006455E5">
        <w:t xml:space="preserve">, </w:t>
      </w:r>
      <w:r w:rsidRPr="0095276B">
        <w:t>essayant de lire à la clarté d</w:t>
      </w:r>
      <w:r w:rsidR="006455E5">
        <w:t>’</w:t>
      </w:r>
      <w:r w:rsidRPr="0095276B">
        <w:t>une bougie</w:t>
      </w:r>
      <w:r w:rsidR="006455E5">
        <w:t xml:space="preserve">, </w:t>
      </w:r>
      <w:r w:rsidRPr="0095276B">
        <w:t>la tête en feu et la conscience mal en paix</w:t>
      </w:r>
      <w:r w:rsidR="006455E5">
        <w:t>.</w:t>
      </w:r>
    </w:p>
    <w:p w14:paraId="5A736D2E" w14:textId="77777777" w:rsidR="006455E5" w:rsidRDefault="009D4A85" w:rsidP="002666CE">
      <w:r w:rsidRPr="0095276B">
        <w:t>Laure vint timidement l</w:t>
      </w:r>
      <w:r w:rsidR="006455E5">
        <w:t>’</w:t>
      </w:r>
      <w:r w:rsidRPr="0095276B">
        <w:t>appeler à travers la porte</w:t>
      </w:r>
      <w:r w:rsidR="006455E5">
        <w:t xml:space="preserve">. </w:t>
      </w:r>
      <w:r w:rsidRPr="0095276B">
        <w:t>Il sentit sa rancune renaître à mesure qu</w:t>
      </w:r>
      <w:r w:rsidR="006455E5">
        <w:t>’</w:t>
      </w:r>
      <w:r w:rsidRPr="0095276B">
        <w:t>il descendait vers la salle à manger</w:t>
      </w:r>
      <w:r w:rsidR="006455E5">
        <w:t xml:space="preserve">. </w:t>
      </w:r>
      <w:r w:rsidRPr="0095276B">
        <w:t>Il les trouva réunis autour de la table</w:t>
      </w:r>
      <w:r w:rsidR="006455E5">
        <w:t xml:space="preserve">. </w:t>
      </w:r>
      <w:r w:rsidRPr="0095276B">
        <w:t>L</w:t>
      </w:r>
      <w:r w:rsidR="006455E5">
        <w:t>’</w:t>
      </w:r>
      <w:r w:rsidRPr="0095276B">
        <w:t xml:space="preserve">aspect de ces </w:t>
      </w:r>
      <w:r w:rsidRPr="0095276B">
        <w:lastRenderedPageBreak/>
        <w:t>pauvres gens était si battu</w:t>
      </w:r>
      <w:r w:rsidR="006455E5">
        <w:t xml:space="preserve">, </w:t>
      </w:r>
      <w:r w:rsidRPr="0095276B">
        <w:t>si affaissé</w:t>
      </w:r>
      <w:r w:rsidR="006455E5">
        <w:t xml:space="preserve">, </w:t>
      </w:r>
      <w:r w:rsidRPr="0095276B">
        <w:t>que nulle colère ne po</w:t>
      </w:r>
      <w:r w:rsidRPr="0095276B">
        <w:t>u</w:t>
      </w:r>
      <w:r w:rsidRPr="0095276B">
        <w:t>vait tenir devant tant de misère</w:t>
      </w:r>
      <w:r w:rsidR="006455E5">
        <w:t>.</w:t>
      </w:r>
    </w:p>
    <w:p w14:paraId="6DF1F586" w14:textId="77777777" w:rsidR="006455E5" w:rsidRDefault="009D4A85" w:rsidP="002666CE">
      <w:r w:rsidRPr="0095276B">
        <w:t>Joseph se rendit compte</w:t>
      </w:r>
      <w:r w:rsidR="006455E5">
        <w:t xml:space="preserve">, </w:t>
      </w:r>
      <w:r w:rsidRPr="0095276B">
        <w:t>une fois de plus</w:t>
      </w:r>
      <w:r w:rsidR="006455E5">
        <w:t xml:space="preserve">, </w:t>
      </w:r>
      <w:r w:rsidR="006455E5">
        <w:rPr>
          <w:rFonts w:eastAsia="Georgia" w:cs="Georgia"/>
        </w:rPr>
        <w:t xml:space="preserve">– </w:t>
      </w:r>
      <w:r w:rsidRPr="0095276B">
        <w:t>la scène de l</w:t>
      </w:r>
      <w:r w:rsidR="006455E5">
        <w:t>’</w:t>
      </w:r>
      <w:r w:rsidRPr="0095276B">
        <w:t>après-midi n</w:t>
      </w:r>
      <w:r w:rsidR="006455E5">
        <w:t>’</w:t>
      </w:r>
      <w:r w:rsidRPr="0095276B">
        <w:t>était pas un fait unique</w:t>
      </w:r>
      <w:r w:rsidR="006455E5">
        <w:t xml:space="preserve">, </w:t>
      </w:r>
      <w:r w:rsidR="006455E5">
        <w:rPr>
          <w:rFonts w:eastAsia="Georgia" w:cs="Georgia"/>
        </w:rPr>
        <w:t xml:space="preserve">– </w:t>
      </w:r>
      <w:r w:rsidRPr="0095276B">
        <w:t>que sa violence fini</w:t>
      </w:r>
      <w:r w:rsidRPr="0095276B">
        <w:t>s</w:t>
      </w:r>
      <w:r w:rsidRPr="0095276B">
        <w:t>sait toujours par les intimider</w:t>
      </w:r>
      <w:r w:rsidR="006455E5">
        <w:t xml:space="preserve">. </w:t>
      </w:r>
      <w:r w:rsidRPr="0095276B">
        <w:t>Il s</w:t>
      </w:r>
      <w:r w:rsidR="006455E5">
        <w:t>’</w:t>
      </w:r>
      <w:r w:rsidRPr="0095276B">
        <w:t>assit à sa place</w:t>
      </w:r>
      <w:r w:rsidR="006455E5">
        <w:t xml:space="preserve">, </w:t>
      </w:r>
      <w:r w:rsidRPr="0095276B">
        <w:t>déplia sa se</w:t>
      </w:r>
      <w:r w:rsidRPr="0095276B">
        <w:t>r</w:t>
      </w:r>
      <w:r w:rsidRPr="0095276B">
        <w:t>viette et haussa les épaules avec un soupir d</w:t>
      </w:r>
      <w:r w:rsidR="006455E5">
        <w:t>’</w:t>
      </w:r>
      <w:r w:rsidRPr="0095276B">
        <w:t>ennui</w:t>
      </w:r>
      <w:r w:rsidR="006455E5">
        <w:t xml:space="preserve">. </w:t>
      </w:r>
      <w:r w:rsidRPr="0095276B">
        <w:t>Les restes de sa colère souffraient de plier devant la pitié</w:t>
      </w:r>
      <w:r w:rsidR="006455E5">
        <w:t xml:space="preserve">, </w:t>
      </w:r>
      <w:r w:rsidRPr="0095276B">
        <w:t>une pitié sans sy</w:t>
      </w:r>
      <w:r w:rsidRPr="0095276B">
        <w:t>m</w:t>
      </w:r>
      <w:r w:rsidRPr="0095276B">
        <w:t>pathie</w:t>
      </w:r>
      <w:r w:rsidR="006455E5">
        <w:t xml:space="preserve">, </w:t>
      </w:r>
      <w:r w:rsidRPr="0095276B">
        <w:t>mais sans bornes</w:t>
      </w:r>
      <w:r w:rsidR="006455E5">
        <w:t xml:space="preserve">, </w:t>
      </w:r>
      <w:r w:rsidRPr="0095276B">
        <w:t>et difficilement sans faiblesse</w:t>
      </w:r>
      <w:r w:rsidR="006455E5">
        <w:t>.</w:t>
      </w:r>
    </w:p>
    <w:p w14:paraId="1B259D8B" w14:textId="77777777" w:rsidR="006455E5" w:rsidRDefault="009D4A85" w:rsidP="002666CE">
      <w:r w:rsidRPr="0095276B">
        <w:t>Le dîner se passa dans le plus profond silence</w:t>
      </w:r>
      <w:r w:rsidR="006455E5">
        <w:t xml:space="preserve">. </w:t>
      </w:r>
      <w:r w:rsidRPr="0095276B">
        <w:t>Ils ne ma</w:t>
      </w:r>
      <w:r w:rsidRPr="0095276B">
        <w:t>n</w:t>
      </w:r>
      <w:r w:rsidRPr="0095276B">
        <w:t>geaient rien</w:t>
      </w:r>
      <w:r w:rsidR="006455E5">
        <w:t xml:space="preserve">, </w:t>
      </w:r>
      <w:r w:rsidRPr="0095276B">
        <w:t>les uns ni les autres</w:t>
      </w:r>
      <w:r w:rsidR="006455E5">
        <w:t xml:space="preserve">. </w:t>
      </w:r>
      <w:r w:rsidRPr="0095276B">
        <w:t>Ils sentaient que l</w:t>
      </w:r>
      <w:r w:rsidR="006455E5">
        <w:t>’</w:t>
      </w:r>
      <w:r w:rsidRPr="0095276B">
        <w:t>épisode d</w:t>
      </w:r>
      <w:r w:rsidRPr="0095276B">
        <w:t>é</w:t>
      </w:r>
      <w:r w:rsidRPr="0095276B">
        <w:t>licat ne commencerait qu</w:t>
      </w:r>
      <w:r w:rsidR="006455E5">
        <w:t>’</w:t>
      </w:r>
      <w:r w:rsidRPr="0095276B">
        <w:t>après la fin de cette vaine cérémonie</w:t>
      </w:r>
      <w:r w:rsidR="006455E5">
        <w:t>.</w:t>
      </w:r>
    </w:p>
    <w:p w14:paraId="2B3CD6B7" w14:textId="31F89165" w:rsidR="006455E5" w:rsidRDefault="009D4A85" w:rsidP="002666CE">
      <w:r w:rsidRPr="0095276B">
        <w:t>À ce moment Joseph se leva</w:t>
      </w:r>
      <w:r w:rsidR="006455E5">
        <w:t xml:space="preserve">, </w:t>
      </w:r>
      <w:r w:rsidRPr="0095276B">
        <w:t>alla vers sa mère</w:t>
      </w:r>
      <w:r w:rsidR="006455E5">
        <w:t xml:space="preserve">, </w:t>
      </w:r>
      <w:r w:rsidRPr="0095276B">
        <w:t>lui saisit la main et l</w:t>
      </w:r>
      <w:r w:rsidR="006455E5">
        <w:t>’</w:t>
      </w:r>
      <w:r w:rsidRPr="0095276B">
        <w:t>embrassa sur le front</w:t>
      </w:r>
      <w:r w:rsidR="006455E5">
        <w:t xml:space="preserve">. </w:t>
      </w:r>
      <w:r w:rsidRPr="0095276B">
        <w:t>Elle se raidit pour la forme</w:t>
      </w:r>
      <w:r w:rsidR="006455E5">
        <w:t xml:space="preserve">, </w:t>
      </w:r>
      <w:r w:rsidRPr="0095276B">
        <w:t>mais une minute plus tard elle sanglotait sur l</w:t>
      </w:r>
      <w:r w:rsidR="006455E5">
        <w:t>’</w:t>
      </w:r>
      <w:r w:rsidRPr="0095276B">
        <w:t>épaule de son fils</w:t>
      </w:r>
      <w:r w:rsidR="006455E5">
        <w:t>. M. </w:t>
      </w:r>
      <w:r w:rsidRPr="0095276B">
        <w:t>Hippolyte</w:t>
      </w:r>
      <w:r w:rsidR="006455E5">
        <w:t xml:space="preserve">, </w:t>
      </w:r>
      <w:r w:rsidRPr="0095276B">
        <w:t>le visage agressif</w:t>
      </w:r>
      <w:r w:rsidR="006455E5">
        <w:t xml:space="preserve">, </w:t>
      </w:r>
      <w:r w:rsidRPr="0095276B">
        <w:t>regardait le fond de son assiette et tambourinait avec son couteau</w:t>
      </w:r>
      <w:r w:rsidR="006455E5">
        <w:t>.</w:t>
      </w:r>
    </w:p>
    <w:p w14:paraId="755D0372" w14:textId="77777777" w:rsidR="006455E5" w:rsidRDefault="009D4A85" w:rsidP="002666CE">
      <w:r w:rsidRPr="0095276B">
        <w:t>Sarah opéra la réconciliation des deux hommes qui s</w:t>
      </w:r>
      <w:r w:rsidR="006455E5">
        <w:t>’</w:t>
      </w:r>
      <w:r w:rsidRPr="0095276B">
        <w:t>e</w:t>
      </w:r>
      <w:r w:rsidRPr="0095276B">
        <w:t>m</w:t>
      </w:r>
      <w:r w:rsidRPr="0095276B">
        <w:t>brassèrent froidement</w:t>
      </w:r>
      <w:r w:rsidR="006455E5">
        <w:t xml:space="preserve">, </w:t>
      </w:r>
      <w:r w:rsidRPr="0095276B">
        <w:t>selon leur coutume dans ces occasions-là</w:t>
      </w:r>
      <w:r w:rsidR="006455E5">
        <w:t xml:space="preserve">. </w:t>
      </w:r>
      <w:r w:rsidRPr="0095276B">
        <w:t>Il y eut une demi-heure de maussade sentimentalité</w:t>
      </w:r>
      <w:r w:rsidR="006455E5">
        <w:t xml:space="preserve">, </w:t>
      </w:r>
      <w:r w:rsidRPr="0095276B">
        <w:t>que Justin interrompit tout à fait opportunément</w:t>
      </w:r>
      <w:r w:rsidR="006455E5">
        <w:t xml:space="preserve">, </w:t>
      </w:r>
      <w:r w:rsidRPr="0095276B">
        <w:t>en donnant les s</w:t>
      </w:r>
      <w:r w:rsidRPr="0095276B">
        <w:t>i</w:t>
      </w:r>
      <w:r w:rsidRPr="0095276B">
        <w:t>gnes d</w:t>
      </w:r>
      <w:r w:rsidR="006455E5">
        <w:t>’</w:t>
      </w:r>
      <w:r w:rsidRPr="0095276B">
        <w:t>une violente indigestion</w:t>
      </w:r>
      <w:r w:rsidR="006455E5">
        <w:t>.</w:t>
      </w:r>
    </w:p>
    <w:p w14:paraId="7B6B6FC3" w14:textId="77777777" w:rsidR="006455E5" w:rsidRDefault="009D4A85" w:rsidP="002666CE">
      <w:r w:rsidRPr="0095276B">
        <w:t>Restés seuls en société de leurs fils et de Myrtil</w:t>
      </w:r>
      <w:r w:rsidR="006455E5">
        <w:t xml:space="preserve">, </w:t>
      </w:r>
      <w:r w:rsidRPr="0095276B">
        <w:t>les Simler s</w:t>
      </w:r>
      <w:r w:rsidR="006455E5">
        <w:t>’</w:t>
      </w:r>
      <w:r w:rsidRPr="0095276B">
        <w:t xml:space="preserve">entretinrent </w:t>
      </w:r>
      <w:proofErr w:type="spellStart"/>
      <w:r w:rsidRPr="0095276B">
        <w:t>des</w:t>
      </w:r>
      <w:proofErr w:type="spellEnd"/>
      <w:r w:rsidRPr="0095276B">
        <w:t xml:space="preserve"> Le </w:t>
      </w:r>
      <w:proofErr w:type="spellStart"/>
      <w:r w:rsidRPr="0095276B">
        <w:t>Pleynier</w:t>
      </w:r>
      <w:proofErr w:type="spellEnd"/>
      <w:r w:rsidRPr="0095276B">
        <w:t xml:space="preserve"> avec calme et bon sens</w:t>
      </w:r>
      <w:r w:rsidR="006455E5">
        <w:t xml:space="preserve">, </w:t>
      </w:r>
      <w:r w:rsidRPr="0095276B">
        <w:t>ce qu</w:t>
      </w:r>
      <w:r w:rsidR="006455E5">
        <w:t>’</w:t>
      </w:r>
      <w:r w:rsidRPr="0095276B">
        <w:t>ils auraient pu faire six heures plus tôt</w:t>
      </w:r>
      <w:r w:rsidR="006455E5">
        <w:t xml:space="preserve">. </w:t>
      </w:r>
      <w:r w:rsidRPr="0095276B">
        <w:t>C</w:t>
      </w:r>
      <w:r w:rsidR="006455E5">
        <w:t>’</w:t>
      </w:r>
      <w:r w:rsidRPr="0095276B">
        <w:t>est là qu</w:t>
      </w:r>
      <w:r w:rsidR="006455E5">
        <w:t>’</w:t>
      </w:r>
      <w:r w:rsidRPr="0095276B">
        <w:t>il fut décidé</w:t>
      </w:r>
      <w:r w:rsidR="006455E5">
        <w:t xml:space="preserve">, </w:t>
      </w:r>
      <w:r w:rsidRPr="0095276B">
        <w:t>avec Hermine redescendue</w:t>
      </w:r>
      <w:r w:rsidR="006455E5">
        <w:t xml:space="preserve">, </w:t>
      </w:r>
      <w:r w:rsidRPr="0095276B">
        <w:t>qu</w:t>
      </w:r>
      <w:r w:rsidR="006455E5">
        <w:t>’</w:t>
      </w:r>
      <w:r w:rsidRPr="0095276B">
        <w:t>on irait leur rendre visite</w:t>
      </w:r>
      <w:r w:rsidR="006455E5">
        <w:t xml:space="preserve">, </w:t>
      </w:r>
      <w:r w:rsidRPr="0095276B">
        <w:t>le d</w:t>
      </w:r>
      <w:r w:rsidRPr="0095276B">
        <w:t>i</w:t>
      </w:r>
      <w:r w:rsidRPr="0095276B">
        <w:t>manche suivant</w:t>
      </w:r>
      <w:r w:rsidR="006455E5">
        <w:t xml:space="preserve">, </w:t>
      </w:r>
      <w:r w:rsidR="006455E5">
        <w:rPr>
          <w:rFonts w:eastAsia="Georgia" w:cs="Georgia"/>
        </w:rPr>
        <w:t xml:space="preserve">– </w:t>
      </w:r>
      <w:r w:rsidRPr="0095276B">
        <w:t>pour le petit chat</w:t>
      </w:r>
      <w:r w:rsidR="006455E5">
        <w:t>.</w:t>
      </w:r>
    </w:p>
    <w:p w14:paraId="45878692" w14:textId="081EACC6" w:rsidR="006455E5" w:rsidRDefault="009D4A85" w:rsidP="002666CE">
      <w:r w:rsidRPr="0095276B">
        <w:t>Puis ce fut l</w:t>
      </w:r>
      <w:r w:rsidR="006455E5">
        <w:t>’</w:t>
      </w:r>
      <w:r w:rsidRPr="0095276B">
        <w:t xml:space="preserve">heure où </w:t>
      </w:r>
      <w:r w:rsidR="006455E5">
        <w:t>M. </w:t>
      </w:r>
      <w:r w:rsidRPr="0095276B">
        <w:t>Hippolyte et Myrtil s</w:t>
      </w:r>
      <w:r w:rsidR="006455E5">
        <w:t>’</w:t>
      </w:r>
      <w:r w:rsidRPr="0095276B">
        <w:t>en allaient faire leur tour de ville</w:t>
      </w:r>
      <w:r w:rsidR="006455E5">
        <w:t xml:space="preserve">. </w:t>
      </w:r>
      <w:r w:rsidRPr="0095276B">
        <w:t>Joseph ne prit pas sa flûte</w:t>
      </w:r>
      <w:r w:rsidR="006455E5">
        <w:t xml:space="preserve">. </w:t>
      </w:r>
      <w:r w:rsidRPr="0095276B">
        <w:t xml:space="preserve">Lui et son </w:t>
      </w:r>
      <w:r w:rsidRPr="0095276B">
        <w:lastRenderedPageBreak/>
        <w:t>fr</w:t>
      </w:r>
      <w:r w:rsidRPr="0095276B">
        <w:t>è</w:t>
      </w:r>
      <w:r w:rsidRPr="0095276B">
        <w:t>re demeurèrent avec les femmes</w:t>
      </w:r>
      <w:r w:rsidR="006455E5">
        <w:t xml:space="preserve">, </w:t>
      </w:r>
      <w:r w:rsidRPr="0095276B">
        <w:t>devisant à bâtons rompus</w:t>
      </w:r>
      <w:r w:rsidR="006455E5">
        <w:t xml:space="preserve">, </w:t>
      </w:r>
      <w:r w:rsidRPr="0095276B">
        <w:t>et rôdant</w:t>
      </w:r>
      <w:r w:rsidR="006455E5">
        <w:t xml:space="preserve">, </w:t>
      </w:r>
      <w:r w:rsidRPr="0095276B">
        <w:t>chacun à part soi</w:t>
      </w:r>
      <w:r w:rsidR="006455E5">
        <w:t xml:space="preserve">, </w:t>
      </w:r>
      <w:r w:rsidRPr="0095276B">
        <w:t>entre les braises du bûcher où ils avaient pensé périr</w:t>
      </w:r>
      <w:r w:rsidR="006455E5">
        <w:t xml:space="preserve">, </w:t>
      </w:r>
      <w:r w:rsidRPr="0095276B">
        <w:t>les uns et les autres</w:t>
      </w:r>
      <w:r w:rsidR="006455E5">
        <w:t>.</w:t>
      </w:r>
    </w:p>
    <w:p w14:paraId="2D0D05D4" w14:textId="63AB812D" w:rsidR="002666CE" w:rsidRDefault="009D4A85" w:rsidP="002666CE">
      <w:r w:rsidRPr="0095276B">
        <w:t>Joseph se disait</w:t>
      </w:r>
      <w:r w:rsidR="006455E5">
        <w:t> : « </w:t>
      </w:r>
      <w:r w:rsidRPr="0095276B">
        <w:t>Nous ne nous sommes pourtant rien dit</w:t>
      </w:r>
      <w:r w:rsidR="006455E5">
        <w:t xml:space="preserve"> ! </w:t>
      </w:r>
      <w:r w:rsidRPr="0095276B">
        <w:t>Je ne connais même pas le goût de sa main sur ma main</w:t>
      </w:r>
      <w:r w:rsidR="006455E5">
        <w:t>. »</w:t>
      </w:r>
    </w:p>
    <w:p w14:paraId="3D53F632" w14:textId="77777777" w:rsidR="006455E5" w:rsidRDefault="009D4A85" w:rsidP="002666CE">
      <w:r w:rsidRPr="0095276B">
        <w:t>Pendant ce temps-là</w:t>
      </w:r>
      <w:r w:rsidR="006455E5">
        <w:t xml:space="preserve">, </w:t>
      </w:r>
      <w:r w:rsidRPr="0095276B">
        <w:t>Hélène</w:t>
      </w:r>
      <w:r w:rsidR="006455E5">
        <w:t xml:space="preserve">, </w:t>
      </w:r>
      <w:r w:rsidRPr="0095276B">
        <w:t>les yeux fixés dans l</w:t>
      </w:r>
      <w:r w:rsidR="006455E5">
        <w:t>’</w:t>
      </w:r>
      <w:r w:rsidRPr="0095276B">
        <w:t>ombre</w:t>
      </w:r>
      <w:r w:rsidR="006455E5">
        <w:t xml:space="preserve">, </w:t>
      </w:r>
      <w:r w:rsidRPr="0095276B">
        <w:t>au-dessus de la coupole qu</w:t>
      </w:r>
      <w:r w:rsidR="006455E5">
        <w:t>’</w:t>
      </w:r>
      <w:r w:rsidRPr="0095276B">
        <w:t>édifiait</w:t>
      </w:r>
      <w:r w:rsidR="006455E5">
        <w:t xml:space="preserve">, </w:t>
      </w:r>
      <w:r w:rsidRPr="0095276B">
        <w:t>dans l</w:t>
      </w:r>
      <w:r w:rsidR="006455E5">
        <w:t>’</w:t>
      </w:r>
      <w:r w:rsidRPr="0095276B">
        <w:t>éclairage de la lampe</w:t>
      </w:r>
      <w:r w:rsidR="006455E5">
        <w:t xml:space="preserve">, </w:t>
      </w:r>
      <w:r w:rsidRPr="0095276B">
        <w:t>le crâne de son père</w:t>
      </w:r>
      <w:r w:rsidR="006455E5">
        <w:t xml:space="preserve">, </w:t>
      </w:r>
      <w:r w:rsidRPr="0095276B">
        <w:t>procédait</w:t>
      </w:r>
      <w:r w:rsidR="006455E5">
        <w:t xml:space="preserve">, </w:t>
      </w:r>
      <w:r w:rsidRPr="0095276B">
        <w:t>sans pitié pour soi ni pour a</w:t>
      </w:r>
      <w:r w:rsidRPr="0095276B">
        <w:t>u</w:t>
      </w:r>
      <w:r w:rsidRPr="0095276B">
        <w:t>trui</w:t>
      </w:r>
      <w:r w:rsidR="006455E5">
        <w:t xml:space="preserve">, </w:t>
      </w:r>
      <w:r w:rsidRPr="0095276B">
        <w:t>à une avide chirurgie de conscience</w:t>
      </w:r>
      <w:r w:rsidR="006455E5">
        <w:t>.</w:t>
      </w:r>
    </w:p>
    <w:p w14:paraId="162FB43A" w14:textId="7B42661A" w:rsidR="002666CE" w:rsidRDefault="009D4A85" w:rsidP="002666CE">
      <w:r w:rsidRPr="0095276B">
        <w:t>Elle en termina le premier essai à l</w:t>
      </w:r>
      <w:r w:rsidR="006455E5">
        <w:t>’</w:t>
      </w:r>
      <w:r w:rsidRPr="0095276B">
        <w:t>heure où Joseph se l</w:t>
      </w:r>
      <w:r w:rsidRPr="0095276B">
        <w:t>e</w:t>
      </w:r>
      <w:r w:rsidRPr="0095276B">
        <w:t>vait pour aller se coucher</w:t>
      </w:r>
      <w:r w:rsidR="006455E5">
        <w:t>. « </w:t>
      </w:r>
      <w:r w:rsidRPr="0095276B">
        <w:t>Que m</w:t>
      </w:r>
      <w:r w:rsidR="006455E5">
        <w:t>’</w:t>
      </w:r>
      <w:r w:rsidRPr="0095276B">
        <w:t>est-il arrivé</w:t>
      </w:r>
      <w:r w:rsidR="006455E5">
        <w:t xml:space="preserve"> ? </w:t>
      </w:r>
      <w:r w:rsidRPr="0095276B">
        <w:t>Comme il a bien dit</w:t>
      </w:r>
      <w:r w:rsidR="006455E5">
        <w:t xml:space="preserve"> : </w:t>
      </w:r>
      <w:r w:rsidRPr="0095276B">
        <w:rPr>
          <w:i/>
          <w:iCs/>
        </w:rPr>
        <w:t>Je ne connaissais pas ce nom</w:t>
      </w:r>
      <w:r w:rsidR="006455E5">
        <w:t xml:space="preserve">. </w:t>
      </w:r>
      <w:r w:rsidRPr="0095276B">
        <w:t>Ce petit enfant ignorant s</w:t>
      </w:r>
      <w:r w:rsidR="006455E5">
        <w:t>’</w:t>
      </w:r>
      <w:r w:rsidRPr="0095276B">
        <w:t>est penché vers moi</w:t>
      </w:r>
      <w:r w:rsidR="006455E5">
        <w:t xml:space="preserve">, </w:t>
      </w:r>
      <w:r w:rsidRPr="0095276B">
        <w:t>et sa force m</w:t>
      </w:r>
      <w:r w:rsidR="006455E5">
        <w:t>’</w:t>
      </w:r>
      <w:r w:rsidRPr="0095276B">
        <w:t>a tendu la main</w:t>
      </w:r>
      <w:r w:rsidR="006455E5">
        <w:t xml:space="preserve">, </w:t>
      </w:r>
      <w:r w:rsidRPr="0095276B">
        <w:t>avec quelle bonté</w:t>
      </w:r>
      <w:r w:rsidR="006455E5">
        <w:t xml:space="preserve"> ! </w:t>
      </w:r>
      <w:r w:rsidRPr="0095276B">
        <w:t>Victoire Aptère</w:t>
      </w:r>
      <w:r w:rsidR="006455E5">
        <w:t xml:space="preserve">, </w:t>
      </w:r>
      <w:r w:rsidRPr="0095276B">
        <w:t>ô Victoire Aptère</w:t>
      </w:r>
      <w:r w:rsidR="006455E5">
        <w:t xml:space="preserve">, </w:t>
      </w:r>
      <w:r w:rsidRPr="0095276B">
        <w:t>tu as eu besoin de bonté</w:t>
      </w:r>
      <w:r w:rsidR="006455E5">
        <w:t xml:space="preserve">, </w:t>
      </w:r>
      <w:r w:rsidRPr="0095276B">
        <w:t>aujourd</w:t>
      </w:r>
      <w:r w:rsidR="006455E5">
        <w:t>’</w:t>
      </w:r>
      <w:r w:rsidRPr="0095276B">
        <w:t>hui</w:t>
      </w:r>
      <w:r w:rsidR="006455E5">
        <w:t xml:space="preserve">, </w:t>
      </w:r>
      <w:r w:rsidRPr="0095276B">
        <w:t>faible Victoire sans ailes</w:t>
      </w:r>
      <w:r w:rsidR="006455E5">
        <w:t xml:space="preserve"> ; </w:t>
      </w:r>
      <w:r w:rsidRPr="0095276B">
        <w:t>et c</w:t>
      </w:r>
      <w:r w:rsidR="006455E5">
        <w:t>’</w:t>
      </w:r>
      <w:r w:rsidRPr="0095276B">
        <w:t>est ce petit e</w:t>
      </w:r>
      <w:r w:rsidRPr="0095276B">
        <w:t>n</w:t>
      </w:r>
      <w:r w:rsidRPr="0095276B">
        <w:t>fant-homme qui te l</w:t>
      </w:r>
      <w:r w:rsidR="006455E5">
        <w:t>’</w:t>
      </w:r>
      <w:r w:rsidRPr="0095276B">
        <w:t>a donnée</w:t>
      </w:r>
      <w:r w:rsidR="006455E5">
        <w:t>. »</w:t>
      </w:r>
    </w:p>
    <w:p w14:paraId="10E87E5C" w14:textId="7AB53E9B" w:rsidR="009D4A85" w:rsidRPr="0095276B" w:rsidRDefault="009D4A85" w:rsidP="006455E5">
      <w:pPr>
        <w:pStyle w:val="Titre2"/>
        <w:pageBreakBefore/>
        <w:rPr>
          <w:szCs w:val="44"/>
        </w:rPr>
      </w:pPr>
      <w:bookmarkStart w:id="36" w:name="_Toc197888839"/>
      <w:r w:rsidRPr="0095276B">
        <w:rPr>
          <w:szCs w:val="44"/>
        </w:rPr>
        <w:lastRenderedPageBreak/>
        <w:t>17</w:t>
      </w:r>
      <w:bookmarkEnd w:id="36"/>
      <w:r w:rsidRPr="0095276B">
        <w:rPr>
          <w:szCs w:val="44"/>
        </w:rPr>
        <w:br/>
      </w:r>
    </w:p>
    <w:p w14:paraId="23D7585D" w14:textId="77777777" w:rsidR="006455E5" w:rsidRDefault="009D4A85" w:rsidP="002666CE">
      <w:r w:rsidRPr="0095276B">
        <w:t>Joseph s</w:t>
      </w:r>
      <w:r w:rsidR="006455E5">
        <w:t>’</w:t>
      </w:r>
      <w:r w:rsidRPr="0095276B">
        <w:t>absenta</w:t>
      </w:r>
      <w:r w:rsidR="006455E5">
        <w:t xml:space="preserve">, </w:t>
      </w:r>
      <w:r w:rsidRPr="0095276B">
        <w:t>le mercredi à cinq heures</w:t>
      </w:r>
      <w:r w:rsidR="006455E5">
        <w:t xml:space="preserve">, </w:t>
      </w:r>
      <w:r w:rsidRPr="0095276B">
        <w:t>pour s</w:t>
      </w:r>
      <w:r w:rsidR="006455E5">
        <w:t>’</w:t>
      </w:r>
      <w:r w:rsidRPr="0095276B">
        <w:t xml:space="preserve">en aller annoncer au </w:t>
      </w:r>
      <w:proofErr w:type="spellStart"/>
      <w:r w:rsidRPr="0095276B">
        <w:t>Plantis</w:t>
      </w:r>
      <w:proofErr w:type="spellEnd"/>
      <w:r w:rsidRPr="0095276B">
        <w:t xml:space="preserve"> la visite projetée</w:t>
      </w:r>
      <w:r w:rsidR="006455E5">
        <w:t xml:space="preserve">. </w:t>
      </w:r>
      <w:r w:rsidRPr="0095276B">
        <w:t>Il avait fait quelques frais de toilette</w:t>
      </w:r>
      <w:r w:rsidR="006455E5">
        <w:t xml:space="preserve">. </w:t>
      </w:r>
      <w:r w:rsidRPr="0095276B">
        <w:t>Son extérieur n</w:t>
      </w:r>
      <w:r w:rsidR="006455E5">
        <w:t>’</w:t>
      </w:r>
      <w:r w:rsidRPr="0095276B">
        <w:t>y gagnait rien</w:t>
      </w:r>
      <w:r w:rsidR="006455E5">
        <w:t xml:space="preserve">. </w:t>
      </w:r>
      <w:r w:rsidRPr="0095276B">
        <w:t>Mieux vaut ne pas parler de son goût en fait de cravates</w:t>
      </w:r>
      <w:r w:rsidR="006455E5">
        <w:t xml:space="preserve">. </w:t>
      </w:r>
      <w:r w:rsidRPr="0095276B">
        <w:t>Mais qu</w:t>
      </w:r>
      <w:r w:rsidR="006455E5">
        <w:t>’</w:t>
      </w:r>
      <w:r w:rsidRPr="0095276B">
        <w:t>est-ce</w:t>
      </w:r>
      <w:r w:rsidR="006455E5">
        <w:t xml:space="preserve">, </w:t>
      </w:r>
      <w:r w:rsidRPr="0095276B">
        <w:t>pour une femme</w:t>
      </w:r>
      <w:r w:rsidR="006455E5">
        <w:t xml:space="preserve">, </w:t>
      </w:r>
      <w:r w:rsidRPr="0095276B">
        <w:t>qu</w:t>
      </w:r>
      <w:r w:rsidR="006455E5">
        <w:t>’</w:t>
      </w:r>
      <w:r w:rsidRPr="0095276B">
        <w:t>un homme en qui toutes choses sont faites et ach</w:t>
      </w:r>
      <w:r w:rsidRPr="0095276B">
        <w:t>e</w:t>
      </w:r>
      <w:r w:rsidRPr="0095276B">
        <w:t>vées par avance</w:t>
      </w:r>
      <w:r w:rsidR="006455E5">
        <w:t xml:space="preserve"> ? </w:t>
      </w:r>
      <w:r w:rsidRPr="0095276B">
        <w:t xml:space="preserve">Aussi exactement que Miss </w:t>
      </w:r>
      <w:proofErr w:type="spellStart"/>
      <w:r w:rsidRPr="0095276B">
        <w:t>Threegan</w:t>
      </w:r>
      <w:proofErr w:type="spellEnd"/>
      <w:r w:rsidRPr="0095276B">
        <w:t xml:space="preserve"> le disait d</w:t>
      </w:r>
      <w:r w:rsidR="006455E5">
        <w:t>’</w:t>
      </w:r>
      <w:r w:rsidRPr="0095276B">
        <w:t>une moustache non cirée</w:t>
      </w:r>
      <w:r w:rsidR="006455E5">
        <w:t xml:space="preserve">, </w:t>
      </w:r>
      <w:r w:rsidRPr="0095276B">
        <w:t>c</w:t>
      </w:r>
      <w:r w:rsidR="006455E5">
        <w:t>’</w:t>
      </w:r>
      <w:r w:rsidRPr="0095276B">
        <w:t>est un œuf</w:t>
      </w:r>
      <w:r w:rsidR="006455E5">
        <w:t xml:space="preserve">, </w:t>
      </w:r>
      <w:r w:rsidRPr="0095276B">
        <w:t>un œuf sans sel</w:t>
      </w:r>
      <w:r w:rsidR="006455E5">
        <w:t>.</w:t>
      </w:r>
    </w:p>
    <w:p w14:paraId="354EEDF9" w14:textId="77777777" w:rsidR="006455E5" w:rsidRDefault="009D4A85" w:rsidP="002666CE">
      <w:r w:rsidRPr="0095276B">
        <w:t>Il y avait beaucoup de sel en Joseph</w:t>
      </w:r>
      <w:r w:rsidR="006455E5">
        <w:t xml:space="preserve">. </w:t>
      </w:r>
      <w:r w:rsidRPr="0095276B">
        <w:t>Et il revint</w:t>
      </w:r>
      <w:r w:rsidR="006455E5">
        <w:t xml:space="preserve">, </w:t>
      </w:r>
      <w:r w:rsidRPr="0095276B">
        <w:t>ce me</w:t>
      </w:r>
      <w:r w:rsidRPr="0095276B">
        <w:t>r</w:t>
      </w:r>
      <w:r w:rsidRPr="0095276B">
        <w:t>credi soir-là</w:t>
      </w:r>
      <w:r w:rsidR="006455E5">
        <w:t xml:space="preserve">, </w:t>
      </w:r>
      <w:r w:rsidRPr="0095276B">
        <w:t>dans un état d</w:t>
      </w:r>
      <w:r w:rsidR="006455E5">
        <w:t>’</w:t>
      </w:r>
      <w:r w:rsidRPr="0095276B">
        <w:t>exaltation qui ne put échapper à personne</w:t>
      </w:r>
      <w:r w:rsidR="006455E5">
        <w:t xml:space="preserve">, </w:t>
      </w:r>
      <w:r w:rsidRPr="0095276B">
        <w:t>même pas à ses parents</w:t>
      </w:r>
      <w:r w:rsidR="006455E5">
        <w:t>.</w:t>
      </w:r>
    </w:p>
    <w:p w14:paraId="5D627B9D" w14:textId="1C54F6E2" w:rsidR="006455E5" w:rsidRDefault="009D4A85" w:rsidP="002666CE">
      <w:r w:rsidRPr="0095276B">
        <w:t>Le plus grave fut qu</w:t>
      </w:r>
      <w:r w:rsidR="006455E5">
        <w:t>’</w:t>
      </w:r>
      <w:r w:rsidRPr="0095276B">
        <w:t>il y retourna</w:t>
      </w:r>
      <w:r w:rsidR="006455E5">
        <w:t xml:space="preserve">, </w:t>
      </w:r>
      <w:r w:rsidRPr="0095276B">
        <w:t>sans aucun motif</w:t>
      </w:r>
      <w:r w:rsidR="006455E5">
        <w:t xml:space="preserve">, </w:t>
      </w:r>
      <w:r w:rsidRPr="0095276B">
        <w:t>le s</w:t>
      </w:r>
      <w:r w:rsidRPr="0095276B">
        <w:t>a</w:t>
      </w:r>
      <w:r w:rsidRPr="0095276B">
        <w:t>medi</w:t>
      </w:r>
      <w:r w:rsidR="006455E5">
        <w:t xml:space="preserve">, </w:t>
      </w:r>
      <w:r w:rsidRPr="0095276B">
        <w:t>se donnant à lui-même le prétexte d</w:t>
      </w:r>
      <w:r w:rsidR="006455E5">
        <w:t>’</w:t>
      </w:r>
      <w:r w:rsidRPr="0095276B">
        <w:t xml:space="preserve">éclairer </w:t>
      </w:r>
      <w:r w:rsidR="006455E5">
        <w:t>M. </w:t>
      </w:r>
      <w:r w:rsidRPr="0095276B">
        <w:t xml:space="preserve">Le </w:t>
      </w:r>
      <w:proofErr w:type="spellStart"/>
      <w:r w:rsidRPr="0095276B">
        <w:t>Pleynier</w:t>
      </w:r>
      <w:proofErr w:type="spellEnd"/>
      <w:r w:rsidRPr="0095276B">
        <w:t xml:space="preserve"> sur quelques particularités de ses proches</w:t>
      </w:r>
      <w:r w:rsidR="006455E5">
        <w:t xml:space="preserve">. </w:t>
      </w:r>
      <w:r w:rsidRPr="0095276B">
        <w:t xml:space="preserve">Mais </w:t>
      </w:r>
      <w:r w:rsidR="006455E5">
        <w:t>M. </w:t>
      </w:r>
      <w:r w:rsidRPr="0095276B">
        <w:t xml:space="preserve">Le </w:t>
      </w:r>
      <w:proofErr w:type="spellStart"/>
      <w:r w:rsidRPr="0095276B">
        <w:t>Pleynier</w:t>
      </w:r>
      <w:proofErr w:type="spellEnd"/>
      <w:r w:rsidR="006455E5">
        <w:t xml:space="preserve">, </w:t>
      </w:r>
      <w:r w:rsidRPr="0095276B">
        <w:t>qui ne fut pas surpris de le voir arriver</w:t>
      </w:r>
      <w:r w:rsidR="006455E5">
        <w:t xml:space="preserve"> (</w:t>
      </w:r>
      <w:r w:rsidRPr="0095276B">
        <w:t>il n</w:t>
      </w:r>
      <w:r w:rsidR="006455E5">
        <w:t>’</w:t>
      </w:r>
      <w:r w:rsidRPr="0095276B">
        <w:t>était j</w:t>
      </w:r>
      <w:r w:rsidRPr="0095276B">
        <w:t>a</w:t>
      </w:r>
      <w:r w:rsidRPr="0095276B">
        <w:t>mais surpris qu</w:t>
      </w:r>
      <w:r w:rsidR="006455E5">
        <w:t>’</w:t>
      </w:r>
      <w:r w:rsidRPr="0095276B">
        <w:t xml:space="preserve">on </w:t>
      </w:r>
      <w:proofErr w:type="gramStart"/>
      <w:r w:rsidRPr="0095276B">
        <w:t>eût</w:t>
      </w:r>
      <w:proofErr w:type="gramEnd"/>
      <w:r w:rsidRPr="0095276B">
        <w:t xml:space="preserve"> du plaisir à venir le voir</w:t>
      </w:r>
      <w:r w:rsidR="006455E5">
        <w:t xml:space="preserve">), </w:t>
      </w:r>
      <w:r w:rsidRPr="0095276B">
        <w:t>lui bâilla au nez et dut à la vérité de déclarer que ce Simler avait</w:t>
      </w:r>
      <w:r w:rsidR="006455E5">
        <w:t xml:space="preserve">, </w:t>
      </w:r>
      <w:r w:rsidRPr="0095276B">
        <w:t>certains jours</w:t>
      </w:r>
      <w:r w:rsidR="006455E5">
        <w:t xml:space="preserve">, </w:t>
      </w:r>
      <w:r w:rsidRPr="0095276B">
        <w:t>des conversations bien extraordinaires</w:t>
      </w:r>
      <w:r w:rsidR="006455E5">
        <w:t>.</w:t>
      </w:r>
    </w:p>
    <w:p w14:paraId="2B8741E0" w14:textId="77777777" w:rsidR="006455E5" w:rsidRDefault="009D4A85" w:rsidP="002666CE">
      <w:r w:rsidRPr="0095276B">
        <w:t>Il y retourna naturellement le lendemain dimanche</w:t>
      </w:r>
      <w:r w:rsidR="006455E5">
        <w:t xml:space="preserve">, </w:t>
      </w:r>
      <w:r w:rsidRPr="0095276B">
        <w:t>ép</w:t>
      </w:r>
      <w:r w:rsidRPr="0095276B">
        <w:t>a</w:t>
      </w:r>
      <w:r w:rsidRPr="0095276B">
        <w:t>noui comme une pivoine et craquant de fierté</w:t>
      </w:r>
      <w:r w:rsidR="006455E5">
        <w:t xml:space="preserve">, </w:t>
      </w:r>
      <w:r w:rsidRPr="0095276B">
        <w:t>en dépit du temps neigeux qui gerçait les lèvres et faisait faire à Laure des sourires hémiplégiques</w:t>
      </w:r>
      <w:r w:rsidR="006455E5">
        <w:t>.</w:t>
      </w:r>
    </w:p>
    <w:p w14:paraId="61966A9B" w14:textId="77777777" w:rsidR="006455E5" w:rsidRDefault="009D4A85" w:rsidP="002666CE">
      <w:r w:rsidRPr="0095276B">
        <w:t>Sarah ne pouvait oublier certaines phrases</w:t>
      </w:r>
      <w:r w:rsidR="006455E5">
        <w:t xml:space="preserve">. </w:t>
      </w:r>
      <w:r w:rsidRPr="0095276B">
        <w:t>Elle s</w:t>
      </w:r>
      <w:r w:rsidR="006455E5">
        <w:t>’</w:t>
      </w:r>
      <w:r w:rsidRPr="0095276B">
        <w:t>était promis de faire ses observations sur des gens si remplis d</w:t>
      </w:r>
      <w:r w:rsidR="006455E5">
        <w:t>’</w:t>
      </w:r>
      <w:r w:rsidRPr="0095276B">
        <w:t>a</w:t>
      </w:r>
      <w:r w:rsidRPr="0095276B">
        <w:t>t</w:t>
      </w:r>
      <w:r w:rsidRPr="0095276B">
        <w:t>traits</w:t>
      </w:r>
      <w:r w:rsidR="006455E5">
        <w:t xml:space="preserve">. </w:t>
      </w:r>
      <w:r w:rsidRPr="0095276B">
        <w:t>Une défiance instinctive armait la réserve d</w:t>
      </w:r>
      <w:r w:rsidR="006455E5">
        <w:t>’</w:t>
      </w:r>
      <w:r w:rsidRPr="0095276B">
        <w:t>Hermine</w:t>
      </w:r>
      <w:r w:rsidR="006455E5">
        <w:t xml:space="preserve">. </w:t>
      </w:r>
      <w:r w:rsidRPr="0095276B">
        <w:t>Il n</w:t>
      </w:r>
      <w:r w:rsidR="006455E5">
        <w:t>’</w:t>
      </w:r>
      <w:r w:rsidRPr="0095276B">
        <w:t>avait pas été possible de déterminer Hippolyte ni Myrtil à ce</w:t>
      </w:r>
      <w:r w:rsidRPr="0095276B">
        <w:t>t</w:t>
      </w:r>
      <w:r w:rsidRPr="0095276B">
        <w:t>te visite</w:t>
      </w:r>
      <w:r w:rsidR="006455E5">
        <w:t xml:space="preserve">. </w:t>
      </w:r>
      <w:r w:rsidRPr="0095276B">
        <w:t xml:space="preserve">Le prétexte du petit chat leur paraissait indigne </w:t>
      </w:r>
      <w:r w:rsidRPr="0095276B">
        <w:lastRenderedPageBreak/>
        <w:t>d</w:t>
      </w:r>
      <w:r w:rsidR="006455E5">
        <w:t>’</w:t>
      </w:r>
      <w:r w:rsidRPr="0095276B">
        <w:t>eux</w:t>
      </w:r>
      <w:r w:rsidR="006455E5">
        <w:t xml:space="preserve">. </w:t>
      </w:r>
      <w:r w:rsidRPr="0095276B">
        <w:t>Guillaume allait là comme il serait allé ailleurs</w:t>
      </w:r>
      <w:r w:rsidR="006455E5">
        <w:t xml:space="preserve">, </w:t>
      </w:r>
      <w:r w:rsidRPr="0095276B">
        <w:t>satisfait du d</w:t>
      </w:r>
      <w:r w:rsidRPr="0095276B">
        <w:t>i</w:t>
      </w:r>
      <w:r w:rsidRPr="0095276B">
        <w:t>manche</w:t>
      </w:r>
      <w:r w:rsidR="006455E5">
        <w:t xml:space="preserve">, </w:t>
      </w:r>
      <w:r w:rsidRPr="0095276B">
        <w:t>de la promenade</w:t>
      </w:r>
      <w:r w:rsidR="006455E5">
        <w:t xml:space="preserve">, </w:t>
      </w:r>
      <w:r w:rsidRPr="0095276B">
        <w:t>également prêt à s</w:t>
      </w:r>
      <w:r w:rsidR="006455E5">
        <w:t>’</w:t>
      </w:r>
      <w:r w:rsidRPr="0095276B">
        <w:t>amuser et à s</w:t>
      </w:r>
      <w:r w:rsidR="006455E5">
        <w:t>’</w:t>
      </w:r>
      <w:r w:rsidRPr="0095276B">
        <w:t>e</w:t>
      </w:r>
      <w:r w:rsidRPr="0095276B">
        <w:t>n</w:t>
      </w:r>
      <w:r w:rsidRPr="0095276B">
        <w:t>nuyer selon l</w:t>
      </w:r>
      <w:r w:rsidR="006455E5">
        <w:t>’</w:t>
      </w:r>
      <w:r w:rsidRPr="0095276B">
        <w:t>occurrence</w:t>
      </w:r>
      <w:r w:rsidR="006455E5">
        <w:t xml:space="preserve">. </w:t>
      </w:r>
      <w:r w:rsidRPr="0095276B">
        <w:t>Dès qu</w:t>
      </w:r>
      <w:r w:rsidR="006455E5">
        <w:t>’</w:t>
      </w:r>
      <w:r w:rsidRPr="0095276B">
        <w:t>il était sorti de la fabrique</w:t>
      </w:r>
      <w:r w:rsidR="006455E5">
        <w:t xml:space="preserve">, </w:t>
      </w:r>
      <w:r w:rsidRPr="0095276B">
        <w:t>il se retrouvait devant la vie comme un écolier docile et timoré</w:t>
      </w:r>
      <w:r w:rsidR="006455E5">
        <w:t xml:space="preserve">. </w:t>
      </w:r>
      <w:r w:rsidRPr="0095276B">
        <w:t>Quant à Laure</w:t>
      </w:r>
      <w:r w:rsidR="006455E5">
        <w:t xml:space="preserve">, </w:t>
      </w:r>
      <w:r w:rsidRPr="0095276B">
        <w:t>jetée dans une curiosité infernale par les récits de Justin et les assiduités de Joseph</w:t>
      </w:r>
      <w:r w:rsidR="006455E5">
        <w:t xml:space="preserve">, </w:t>
      </w:r>
      <w:r w:rsidRPr="0095276B">
        <w:t>elle procédait sournois</w:t>
      </w:r>
      <w:r w:rsidRPr="0095276B">
        <w:t>e</w:t>
      </w:r>
      <w:r w:rsidRPr="0095276B">
        <w:t>ment au même branle-bas de combat que les femmes</w:t>
      </w:r>
      <w:r w:rsidR="006455E5">
        <w:t>.</w:t>
      </w:r>
    </w:p>
    <w:p w14:paraId="154CECCA" w14:textId="77777777" w:rsidR="006455E5" w:rsidRDefault="009D4A85" w:rsidP="002666CE">
      <w:r w:rsidRPr="0095276B">
        <w:t>Bien que décapitée de ses deux vaisseaux de ligne et préc</w:t>
      </w:r>
      <w:r w:rsidRPr="0095276B">
        <w:t>é</w:t>
      </w:r>
      <w:r w:rsidRPr="0095276B">
        <w:t>dée d</w:t>
      </w:r>
      <w:r w:rsidR="006455E5">
        <w:t>’</w:t>
      </w:r>
      <w:r w:rsidRPr="0095276B">
        <w:t>un pilote radieux</w:t>
      </w:r>
      <w:r w:rsidR="006455E5">
        <w:t xml:space="preserve">, </w:t>
      </w:r>
      <w:r w:rsidRPr="0095276B">
        <w:t>l</w:t>
      </w:r>
      <w:r w:rsidR="006455E5">
        <w:t>’</w:t>
      </w:r>
      <w:r w:rsidRPr="0095276B">
        <w:t>escadre des Simler fit donc</w:t>
      </w:r>
      <w:r w:rsidR="006455E5">
        <w:t xml:space="preserve">, </w:t>
      </w:r>
      <w:r w:rsidRPr="0095276B">
        <w:t>en rade ennemie</w:t>
      </w:r>
      <w:r w:rsidR="006455E5">
        <w:t xml:space="preserve">, </w:t>
      </w:r>
      <w:r w:rsidRPr="0095276B">
        <w:t>une entrée pleine de circonspection et de froideur</w:t>
      </w:r>
      <w:r w:rsidR="006455E5">
        <w:t xml:space="preserve">, </w:t>
      </w:r>
      <w:r w:rsidRPr="0095276B">
        <w:t>batteries masquées</w:t>
      </w:r>
      <w:r w:rsidR="006455E5">
        <w:t xml:space="preserve">, </w:t>
      </w:r>
      <w:r w:rsidRPr="0095276B">
        <w:t>mais canons chargés</w:t>
      </w:r>
      <w:r w:rsidR="006455E5">
        <w:t>.</w:t>
      </w:r>
    </w:p>
    <w:p w14:paraId="7115FAC8" w14:textId="6908F9DD" w:rsidR="006455E5" w:rsidRDefault="009D4A85" w:rsidP="002666CE">
      <w:r w:rsidRPr="0095276B">
        <w:t>Il n</w:t>
      </w:r>
      <w:r w:rsidR="006455E5">
        <w:t>’</w:t>
      </w:r>
      <w:r w:rsidRPr="0095276B">
        <w:t>est pourtant pas exagéré de dire que la terre avait p</w:t>
      </w:r>
      <w:r w:rsidRPr="0095276B">
        <w:t>a</w:t>
      </w:r>
      <w:r w:rsidRPr="0095276B">
        <w:t>voisé</w:t>
      </w:r>
      <w:r w:rsidR="006455E5">
        <w:t>. M. </w:t>
      </w:r>
      <w:r w:rsidRPr="0095276B">
        <w:t xml:space="preserve">Le </w:t>
      </w:r>
      <w:proofErr w:type="spellStart"/>
      <w:r w:rsidRPr="0095276B">
        <w:t>Pleynier</w:t>
      </w:r>
      <w:proofErr w:type="spellEnd"/>
      <w:r w:rsidRPr="0095276B">
        <w:t xml:space="preserve"> se régalait de cette entrevue depuis pl</w:t>
      </w:r>
      <w:r w:rsidRPr="0095276B">
        <w:t>u</w:t>
      </w:r>
      <w:r w:rsidRPr="0095276B">
        <w:t>sieurs jours</w:t>
      </w:r>
      <w:r w:rsidR="006455E5">
        <w:t xml:space="preserve">. </w:t>
      </w:r>
      <w:r w:rsidRPr="0095276B">
        <w:t>Pour Hélène</w:t>
      </w:r>
      <w:r w:rsidR="006455E5">
        <w:t xml:space="preserve">, </w:t>
      </w:r>
      <w:r w:rsidRPr="0095276B">
        <w:t>il ne lui avait pas échappé qu</w:t>
      </w:r>
      <w:r w:rsidR="006455E5">
        <w:t>’</w:t>
      </w:r>
      <w:r w:rsidRPr="0095276B">
        <w:t>il exi</w:t>
      </w:r>
      <w:r w:rsidRPr="0095276B">
        <w:t>s</w:t>
      </w:r>
      <w:r w:rsidRPr="0095276B">
        <w:t>tait</w:t>
      </w:r>
      <w:r w:rsidR="006455E5">
        <w:t xml:space="preserve">, </w:t>
      </w:r>
      <w:r w:rsidRPr="0095276B">
        <w:t>entre Joseph et les siens</w:t>
      </w:r>
      <w:r w:rsidR="006455E5">
        <w:t xml:space="preserve">, </w:t>
      </w:r>
      <w:r w:rsidRPr="0095276B">
        <w:t>un lien énigmatique</w:t>
      </w:r>
      <w:r w:rsidR="006455E5">
        <w:t xml:space="preserve">, </w:t>
      </w:r>
      <w:r w:rsidRPr="0095276B">
        <w:t>qui n</w:t>
      </w:r>
      <w:r w:rsidR="006455E5">
        <w:t>’</w:t>
      </w:r>
      <w:r w:rsidRPr="0095276B">
        <w:t>était ni de jugement ni d</w:t>
      </w:r>
      <w:r w:rsidR="006455E5">
        <w:t>’</w:t>
      </w:r>
      <w:r w:rsidRPr="0095276B">
        <w:t>entente</w:t>
      </w:r>
      <w:r w:rsidR="006455E5">
        <w:t xml:space="preserve">, </w:t>
      </w:r>
      <w:r w:rsidRPr="0095276B">
        <w:t>mais comme de substance</w:t>
      </w:r>
      <w:r w:rsidR="006455E5">
        <w:t xml:space="preserve">, </w:t>
      </w:r>
      <w:r w:rsidRPr="0095276B">
        <w:t>et qu</w:t>
      </w:r>
      <w:r w:rsidR="006455E5">
        <w:t>’</w:t>
      </w:r>
      <w:r w:rsidRPr="0095276B">
        <w:t>elle n</w:t>
      </w:r>
      <w:r w:rsidR="006455E5">
        <w:t>’</w:t>
      </w:r>
      <w:r w:rsidRPr="0095276B">
        <w:t>avait jamais vu chez d</w:t>
      </w:r>
      <w:r w:rsidR="006455E5">
        <w:t>’</w:t>
      </w:r>
      <w:r w:rsidRPr="0095276B">
        <w:t>autres</w:t>
      </w:r>
      <w:r w:rsidR="006455E5">
        <w:t>.</w:t>
      </w:r>
    </w:p>
    <w:p w14:paraId="641CAF4A" w14:textId="01C15E93" w:rsidR="006455E5" w:rsidRDefault="009D4A85" w:rsidP="002666CE">
      <w:r w:rsidRPr="0095276B">
        <w:t xml:space="preserve">Il était difficile de résister à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006455E5">
        <w:t xml:space="preserve">. </w:t>
      </w:r>
      <w:r w:rsidRPr="0095276B">
        <w:t>Elle avait mis dans sa tête que les Simler ne lui résisteraient pas</w:t>
      </w:r>
      <w:r w:rsidR="006455E5">
        <w:t xml:space="preserve">. </w:t>
      </w:r>
      <w:r w:rsidRPr="0095276B">
        <w:t>Se fia-t-elle trop à son instinct</w:t>
      </w:r>
      <w:r w:rsidR="006455E5">
        <w:t xml:space="preserve"> ? </w:t>
      </w:r>
      <w:r w:rsidRPr="0095276B">
        <w:t>Ou est-ce l</w:t>
      </w:r>
      <w:r w:rsidR="006455E5">
        <w:t>’</w:t>
      </w:r>
      <w:r w:rsidRPr="0095276B">
        <w:t>envie de trop faire qui l</w:t>
      </w:r>
      <w:r w:rsidR="006455E5">
        <w:t>’</w:t>
      </w:r>
      <w:r w:rsidRPr="0095276B">
        <w:t>emporta au-delà du but</w:t>
      </w:r>
      <w:r w:rsidR="006455E5">
        <w:t xml:space="preserve"> ? </w:t>
      </w:r>
      <w:r w:rsidRPr="0095276B">
        <w:t>Ce qui est certain</w:t>
      </w:r>
      <w:r w:rsidR="006455E5">
        <w:t xml:space="preserve">, </w:t>
      </w:r>
      <w:r w:rsidRPr="0095276B">
        <w:t>c</w:t>
      </w:r>
      <w:r w:rsidR="006455E5">
        <w:t>’</w:t>
      </w:r>
      <w:r w:rsidRPr="0095276B">
        <w:t>est qu</w:t>
      </w:r>
      <w:r w:rsidR="006455E5">
        <w:t>’</w:t>
      </w:r>
      <w:r w:rsidRPr="0095276B">
        <w:t>elle se trompa sur l</w:t>
      </w:r>
      <w:r w:rsidR="006455E5">
        <w:t>’</w:t>
      </w:r>
      <w:r w:rsidRPr="0095276B">
        <w:t>espèce de femme devant qui elle allait manœuvrer</w:t>
      </w:r>
      <w:r w:rsidR="006455E5">
        <w:t>.</w:t>
      </w:r>
    </w:p>
    <w:p w14:paraId="5A3B95FB" w14:textId="77777777" w:rsidR="006455E5" w:rsidRDefault="009D4A85" w:rsidP="002666CE">
      <w:r w:rsidRPr="0095276B">
        <w:t>Elle n</w:t>
      </w:r>
      <w:r w:rsidR="006455E5">
        <w:t>’</w:t>
      </w:r>
      <w:r w:rsidRPr="0095276B">
        <w:t>eût pas plus tôt embrassé Laure qu</w:t>
      </w:r>
      <w:r w:rsidR="006455E5">
        <w:t>’</w:t>
      </w:r>
      <w:r w:rsidRPr="0095276B">
        <w:t>elle eut con</w:t>
      </w:r>
      <w:r w:rsidRPr="0095276B">
        <w:t>s</w:t>
      </w:r>
      <w:r w:rsidRPr="0095276B">
        <w:t>cience d</w:t>
      </w:r>
      <w:r w:rsidR="006455E5">
        <w:t>’</w:t>
      </w:r>
      <w:r w:rsidRPr="0095276B">
        <w:t>avoir offensé une loi inconnue</w:t>
      </w:r>
      <w:r w:rsidR="006455E5">
        <w:t xml:space="preserve">. </w:t>
      </w:r>
      <w:r w:rsidRPr="0095276B">
        <w:t>Et cet inconnu ne fit que s</w:t>
      </w:r>
      <w:r w:rsidR="006455E5">
        <w:t>’</w:t>
      </w:r>
      <w:r w:rsidRPr="0095276B">
        <w:t>épaissir autour d</w:t>
      </w:r>
      <w:r w:rsidR="006455E5">
        <w:t>’</w:t>
      </w:r>
      <w:r w:rsidRPr="0095276B">
        <w:t>elle</w:t>
      </w:r>
      <w:r w:rsidR="006455E5">
        <w:t xml:space="preserve">. </w:t>
      </w:r>
      <w:r w:rsidRPr="0095276B">
        <w:t>Elle rit</w:t>
      </w:r>
      <w:r w:rsidR="006455E5">
        <w:t xml:space="preserve">, </w:t>
      </w:r>
      <w:r w:rsidRPr="0095276B">
        <w:t>et rit seule</w:t>
      </w:r>
      <w:r w:rsidR="006455E5">
        <w:t xml:space="preserve">. </w:t>
      </w:r>
      <w:r w:rsidRPr="0095276B">
        <w:t>Elle parla</w:t>
      </w:r>
      <w:r w:rsidR="006455E5">
        <w:t xml:space="preserve">, </w:t>
      </w:r>
      <w:r w:rsidRPr="0095276B">
        <w:t>et ne se vit pas comprise</w:t>
      </w:r>
      <w:r w:rsidR="006455E5">
        <w:t xml:space="preserve">. </w:t>
      </w:r>
      <w:r w:rsidRPr="0095276B">
        <w:t>Elle s</w:t>
      </w:r>
      <w:r w:rsidR="006455E5">
        <w:t>’</w:t>
      </w:r>
      <w:r w:rsidRPr="0095276B">
        <w:t>empressa</w:t>
      </w:r>
      <w:r w:rsidR="006455E5">
        <w:t xml:space="preserve">, </w:t>
      </w:r>
      <w:r w:rsidRPr="0095276B">
        <w:t>et ses gestes</w:t>
      </w:r>
      <w:r w:rsidR="006455E5">
        <w:t xml:space="preserve">, </w:t>
      </w:r>
      <w:r w:rsidRPr="0095276B">
        <w:t>d</w:t>
      </w:r>
      <w:r w:rsidR="006455E5">
        <w:t>’</w:t>
      </w:r>
      <w:r w:rsidRPr="0095276B">
        <w:t>une grâce à dérider le Groënland</w:t>
      </w:r>
      <w:r w:rsidR="006455E5">
        <w:t xml:space="preserve">, </w:t>
      </w:r>
      <w:r w:rsidRPr="0095276B">
        <w:t>se brisaient contre une hostilité de ba</w:t>
      </w:r>
      <w:r w:rsidRPr="0095276B">
        <w:t>n</w:t>
      </w:r>
      <w:r w:rsidRPr="0095276B">
        <w:t>quise</w:t>
      </w:r>
      <w:r w:rsidR="006455E5">
        <w:t>.</w:t>
      </w:r>
    </w:p>
    <w:p w14:paraId="7B7128DD" w14:textId="77777777" w:rsidR="006455E5" w:rsidRDefault="009D4A85" w:rsidP="002666CE">
      <w:r w:rsidRPr="0095276B">
        <w:lastRenderedPageBreak/>
        <w:t>Dépaysée</w:t>
      </w:r>
      <w:r w:rsidR="006455E5">
        <w:t xml:space="preserve">, </w:t>
      </w:r>
      <w:r w:rsidRPr="0095276B">
        <w:t>elle fut prise de crainte</w:t>
      </w:r>
      <w:r w:rsidR="006455E5">
        <w:t xml:space="preserve">, </w:t>
      </w:r>
      <w:r w:rsidRPr="0095276B">
        <w:t>et la crainte outrait chez elle ses impulsions les meilleures mais les plus dangereuses</w:t>
      </w:r>
      <w:r w:rsidR="006455E5">
        <w:t>.</w:t>
      </w:r>
    </w:p>
    <w:p w14:paraId="22C8CEBE" w14:textId="77777777" w:rsidR="006455E5" w:rsidRDefault="006455E5" w:rsidP="002666CE">
      <w:r>
        <w:t>« </w:t>
      </w:r>
      <w:r w:rsidR="009D4A85" w:rsidRPr="0095276B">
        <w:t>Quand les gens me résistent</w:t>
      </w:r>
      <w:r>
        <w:t xml:space="preserve">, </w:t>
      </w:r>
      <w:r w:rsidR="009D4A85" w:rsidRPr="0095276B">
        <w:t>je les tue de fatigue</w:t>
      </w:r>
      <w:r>
        <w:t>, »</w:t>
      </w:r>
      <w:r w:rsidR="009D4A85" w:rsidRPr="0095276B">
        <w:t xml:space="preserve"> d</w:t>
      </w:r>
      <w:r w:rsidR="009D4A85" w:rsidRPr="0095276B">
        <w:t>i</w:t>
      </w:r>
      <w:r w:rsidR="009D4A85" w:rsidRPr="0095276B">
        <w:t>sait-elle parfois</w:t>
      </w:r>
      <w:r>
        <w:t xml:space="preserve">. </w:t>
      </w:r>
      <w:r w:rsidR="009D4A85" w:rsidRPr="0095276B">
        <w:t>Elle ne le disait pas pour se vanter</w:t>
      </w:r>
      <w:r>
        <w:t xml:space="preserve">, </w:t>
      </w:r>
      <w:r w:rsidR="009D4A85" w:rsidRPr="0095276B">
        <w:t>mais pour constater cet entraînement impérieux de sa nature</w:t>
      </w:r>
      <w:r>
        <w:t xml:space="preserve">, </w:t>
      </w:r>
      <w:r w:rsidR="009D4A85" w:rsidRPr="0095276B">
        <w:t>qui tran</w:t>
      </w:r>
      <w:r w:rsidR="009D4A85" w:rsidRPr="0095276B">
        <w:t>s</w:t>
      </w:r>
      <w:r w:rsidR="009D4A85" w:rsidRPr="0095276B">
        <w:t>formait tout en force de vie</w:t>
      </w:r>
      <w:r>
        <w:t xml:space="preserve">, </w:t>
      </w:r>
      <w:r w:rsidR="009D4A85" w:rsidRPr="0095276B">
        <w:t>même la gêne</w:t>
      </w:r>
      <w:r>
        <w:t>.</w:t>
      </w:r>
    </w:p>
    <w:p w14:paraId="5C4AA165" w14:textId="77777777" w:rsidR="006455E5" w:rsidRDefault="006455E5" w:rsidP="002666CE">
      <w:r>
        <w:t>« </w:t>
      </w:r>
      <w:r w:rsidR="009D4A85" w:rsidRPr="0095276B">
        <w:t>De quoi ces femmes sont-elles faites</w:t>
      </w:r>
      <w:r>
        <w:t> ? »</w:t>
      </w:r>
      <w:r w:rsidR="009D4A85" w:rsidRPr="0095276B">
        <w:t xml:space="preserve"> se demandait-elle avec anxiété</w:t>
      </w:r>
      <w:r>
        <w:t xml:space="preserve">. </w:t>
      </w:r>
      <w:r w:rsidR="009D4A85" w:rsidRPr="0095276B">
        <w:t>Elle était comme un sauteur sur un tremplin trop élastique</w:t>
      </w:r>
      <w:r>
        <w:t xml:space="preserve">. </w:t>
      </w:r>
      <w:r w:rsidR="009D4A85" w:rsidRPr="0095276B">
        <w:t>Elle laissait le but à tout coup loin derrière soi</w:t>
      </w:r>
      <w:r>
        <w:t>.</w:t>
      </w:r>
    </w:p>
    <w:p w14:paraId="4EEED11D" w14:textId="3F5EB330" w:rsidR="006455E5" w:rsidRDefault="009D4A85" w:rsidP="002666CE">
      <w:r w:rsidRPr="0095276B">
        <w:t>Elle ne sut pas avant longtemps ce qu</w:t>
      </w:r>
      <w:r w:rsidR="006455E5">
        <w:t>’</w:t>
      </w:r>
      <w:r w:rsidRPr="0095276B">
        <w:t>elle n</w:t>
      </w:r>
      <w:r w:rsidR="006455E5">
        <w:t>’</w:t>
      </w:r>
      <w:r w:rsidRPr="0095276B">
        <w:t>aurait pas dû perdre de vue dès cet instant-là</w:t>
      </w:r>
      <w:r w:rsidR="006455E5">
        <w:t xml:space="preserve">. </w:t>
      </w:r>
      <w:r w:rsidRPr="0095276B">
        <w:t>Elle était d</w:t>
      </w:r>
      <w:r w:rsidR="006455E5">
        <w:t>’</w:t>
      </w:r>
      <w:r w:rsidRPr="0095276B">
        <w:t xml:space="preserve">un pays à qui les guerres de </w:t>
      </w:r>
      <w:smartTag w:uri="urn:schemas-microsoft-com:office:smarttags" w:element="PersonName">
        <w:smartTagPr>
          <w:attr w:name="ProductID" w:val="la R￩volution"/>
        </w:smartTagPr>
        <w:r w:rsidRPr="0095276B">
          <w:t>la Révolution</w:t>
        </w:r>
      </w:smartTag>
      <w:r w:rsidRPr="0095276B">
        <w:t xml:space="preserve"> et de l</w:t>
      </w:r>
      <w:r w:rsidR="006455E5">
        <w:t>’</w:t>
      </w:r>
      <w:r w:rsidRPr="0095276B">
        <w:t>Empire ont tué trois millions de ses mâles</w:t>
      </w:r>
      <w:r w:rsidR="006455E5">
        <w:t xml:space="preserve">, </w:t>
      </w:r>
      <w:r w:rsidRPr="0095276B">
        <w:t>les jeunes et les meilleurs</w:t>
      </w:r>
      <w:r w:rsidR="006455E5">
        <w:t xml:space="preserve">, </w:t>
      </w:r>
      <w:r w:rsidR="006455E5">
        <w:rPr>
          <w:rFonts w:eastAsia="Georgia" w:cs="Georgia"/>
        </w:rPr>
        <w:t xml:space="preserve">– </w:t>
      </w:r>
      <w:r w:rsidRPr="0095276B">
        <w:t>les malingres étant lai</w:t>
      </w:r>
      <w:r w:rsidRPr="0095276B">
        <w:t>s</w:t>
      </w:r>
      <w:r w:rsidRPr="0095276B">
        <w:t>sés seuls</w:t>
      </w:r>
      <w:r w:rsidR="006455E5">
        <w:t xml:space="preserve">, </w:t>
      </w:r>
      <w:r w:rsidRPr="0095276B">
        <w:t>pendant vingt ans</w:t>
      </w:r>
      <w:r w:rsidR="006455E5">
        <w:t xml:space="preserve">, </w:t>
      </w:r>
      <w:r w:rsidRPr="0095276B">
        <w:t>pour épouser les femmes et faire les enfants</w:t>
      </w:r>
      <w:r w:rsidR="006455E5">
        <w:t xml:space="preserve">. </w:t>
      </w:r>
      <w:r w:rsidRPr="0095276B">
        <w:t>Que les femmes aient senti aussitôt une écrasante supériorité sur leurs débiles époux</w:t>
      </w:r>
      <w:r w:rsidR="006455E5">
        <w:t xml:space="preserve">, </w:t>
      </w:r>
      <w:r w:rsidRPr="0095276B">
        <w:t>qu</w:t>
      </w:r>
      <w:r w:rsidR="006455E5">
        <w:t>’</w:t>
      </w:r>
      <w:r w:rsidRPr="0095276B">
        <w:t>aidées du prêtre elles aient mis la main sur l</w:t>
      </w:r>
      <w:r w:rsidR="006455E5">
        <w:t>’</w:t>
      </w:r>
      <w:r w:rsidRPr="0095276B">
        <w:t>éducation de l</w:t>
      </w:r>
      <w:r w:rsidR="006455E5">
        <w:t>’</w:t>
      </w:r>
      <w:r w:rsidRPr="0095276B">
        <w:t>enfant</w:t>
      </w:r>
      <w:r w:rsidR="006455E5">
        <w:t xml:space="preserve">, </w:t>
      </w:r>
      <w:r w:rsidRPr="0095276B">
        <w:t>et pris</w:t>
      </w:r>
      <w:r w:rsidR="006455E5">
        <w:t xml:space="preserve">, </w:t>
      </w:r>
      <w:r w:rsidRPr="0095276B">
        <w:t>pour cent ans</w:t>
      </w:r>
      <w:r w:rsidR="006455E5">
        <w:t xml:space="preserve">, </w:t>
      </w:r>
      <w:r w:rsidRPr="0095276B">
        <w:t>le gouvernement secret de la famille</w:t>
      </w:r>
      <w:r w:rsidR="006455E5">
        <w:t xml:space="preserve">, </w:t>
      </w:r>
      <w:r w:rsidRPr="0095276B">
        <w:t>des affaires et de la société</w:t>
      </w:r>
      <w:r w:rsidR="006455E5">
        <w:t xml:space="preserve">, </w:t>
      </w:r>
      <w:r w:rsidRPr="0095276B">
        <w:t>Hélène ne l</w:t>
      </w:r>
      <w:r w:rsidR="006455E5">
        <w:t>’</w:t>
      </w:r>
      <w:r w:rsidRPr="0095276B">
        <w:t>ignorait pas</w:t>
      </w:r>
      <w:r w:rsidR="006455E5">
        <w:t xml:space="preserve"> ; </w:t>
      </w:r>
      <w:r w:rsidRPr="0095276B">
        <w:t xml:space="preserve">ni que </w:t>
      </w:r>
      <w:smartTag w:uri="urn:schemas-microsoft-com:office:smarttags" w:element="PersonName">
        <w:smartTagPr>
          <w:attr w:name="ProductID" w:val="la France"/>
        </w:smartTagPr>
        <w:r w:rsidRPr="0095276B">
          <w:t>la France</w:t>
        </w:r>
      </w:smartTag>
      <w:r w:rsidRPr="0095276B">
        <w:t xml:space="preserve"> fût encore</w:t>
      </w:r>
      <w:r w:rsidR="006455E5">
        <w:t xml:space="preserve">, </w:t>
      </w:r>
      <w:r w:rsidRPr="0095276B">
        <w:t>à ce moment</w:t>
      </w:r>
      <w:r w:rsidR="006455E5">
        <w:t xml:space="preserve">, </w:t>
      </w:r>
      <w:r w:rsidRPr="0095276B">
        <w:t>condamnée par les meilleurs statisticiens à rester</w:t>
      </w:r>
      <w:r w:rsidR="006455E5">
        <w:t xml:space="preserve">, </w:t>
      </w:r>
      <w:r w:rsidRPr="0095276B">
        <w:t>jusqu</w:t>
      </w:r>
      <w:r w:rsidR="006455E5">
        <w:t>’</w:t>
      </w:r>
      <w:r w:rsidRPr="0095276B">
        <w:t xml:space="preserve">à la fin du </w:t>
      </w:r>
      <w:r w:rsidR="006455E5" w:rsidRPr="0095276B">
        <w:t>XIX</w:t>
      </w:r>
      <w:r w:rsidR="006455E5" w:rsidRPr="006455E5">
        <w:rPr>
          <w:vertAlign w:val="superscript"/>
        </w:rPr>
        <w:t>e</w:t>
      </w:r>
      <w:r w:rsidR="006455E5">
        <w:t xml:space="preserve"> siècle, </w:t>
      </w:r>
      <w:r w:rsidRPr="0095276B">
        <w:t>un pays dominé par les femmes</w:t>
      </w:r>
      <w:r w:rsidR="006455E5">
        <w:t xml:space="preserve">. </w:t>
      </w:r>
      <w:r w:rsidRPr="0095276B">
        <w:t>E</w:t>
      </w:r>
      <w:r w:rsidRPr="0095276B">
        <w:t>l</w:t>
      </w:r>
      <w:r w:rsidRPr="0095276B">
        <w:t>le avait vu et voyait la trace de cet état de choses partout autour d</w:t>
      </w:r>
      <w:r w:rsidR="006455E5">
        <w:t>’</w:t>
      </w:r>
      <w:r w:rsidRPr="0095276B">
        <w:t>elle</w:t>
      </w:r>
      <w:r w:rsidR="006455E5">
        <w:t xml:space="preserve">, </w:t>
      </w:r>
      <w:r w:rsidRPr="0095276B">
        <w:t>incessamment</w:t>
      </w:r>
      <w:r w:rsidR="006455E5">
        <w:t>.</w:t>
      </w:r>
    </w:p>
    <w:p w14:paraId="3881016F" w14:textId="77777777" w:rsidR="006455E5" w:rsidRDefault="009D4A85" w:rsidP="002666CE">
      <w:r w:rsidRPr="0095276B">
        <w:t>Mais elle ignorait qu</w:t>
      </w:r>
      <w:r w:rsidR="006455E5">
        <w:t>’</w:t>
      </w:r>
      <w:r w:rsidRPr="0095276B">
        <w:t>il y eût aussi</w:t>
      </w:r>
      <w:r w:rsidR="006455E5">
        <w:t xml:space="preserve">, </w:t>
      </w:r>
      <w:r w:rsidRPr="0095276B">
        <w:t>à ce moment-là</w:t>
      </w:r>
      <w:r w:rsidR="006455E5">
        <w:t xml:space="preserve">, </w:t>
      </w:r>
      <w:r w:rsidRPr="0095276B">
        <w:t>en France</w:t>
      </w:r>
      <w:r w:rsidR="006455E5">
        <w:t xml:space="preserve">, </w:t>
      </w:r>
      <w:r w:rsidRPr="0095276B">
        <w:t>un petit groupe d</w:t>
      </w:r>
      <w:r w:rsidR="006455E5">
        <w:t>’</w:t>
      </w:r>
      <w:r w:rsidRPr="0095276B">
        <w:t>individus</w:t>
      </w:r>
      <w:r w:rsidR="006455E5">
        <w:t xml:space="preserve">, </w:t>
      </w:r>
      <w:r w:rsidRPr="0095276B">
        <w:t>auquel appartenaient les Simler</w:t>
      </w:r>
      <w:r w:rsidR="006455E5">
        <w:t xml:space="preserve">, </w:t>
      </w:r>
      <w:r w:rsidRPr="0095276B">
        <w:t>doués de sobriété</w:t>
      </w:r>
      <w:r w:rsidR="006455E5">
        <w:t xml:space="preserve">, </w:t>
      </w:r>
      <w:r w:rsidRPr="0095276B">
        <w:t>d</w:t>
      </w:r>
      <w:r w:rsidR="006455E5">
        <w:t>’</w:t>
      </w:r>
      <w:r w:rsidRPr="0095276B">
        <w:t>endurance</w:t>
      </w:r>
      <w:r w:rsidR="006455E5">
        <w:t xml:space="preserve">, </w:t>
      </w:r>
      <w:r w:rsidRPr="0095276B">
        <w:t>de subtilité</w:t>
      </w:r>
      <w:r w:rsidR="006455E5">
        <w:t xml:space="preserve">, </w:t>
      </w:r>
      <w:r w:rsidRPr="0095276B">
        <w:t>de passion et d</w:t>
      </w:r>
      <w:r w:rsidR="006455E5">
        <w:t>’</w:t>
      </w:r>
      <w:r w:rsidRPr="0095276B">
        <w:t>une force assez fruste</w:t>
      </w:r>
      <w:r w:rsidR="006455E5">
        <w:t xml:space="preserve">, </w:t>
      </w:r>
      <w:r w:rsidRPr="0095276B">
        <w:t>chez qui les réserves mâles étaient à peu près intactes</w:t>
      </w:r>
      <w:r w:rsidR="006455E5">
        <w:t xml:space="preserve">, </w:t>
      </w:r>
      <w:r w:rsidRPr="0095276B">
        <w:t>et qui avaient</w:t>
      </w:r>
      <w:r w:rsidR="006455E5">
        <w:t xml:space="preserve">, </w:t>
      </w:r>
      <w:r w:rsidRPr="0095276B">
        <w:t>de toute antiquité</w:t>
      </w:r>
      <w:r w:rsidR="006455E5">
        <w:t xml:space="preserve">, </w:t>
      </w:r>
      <w:r w:rsidRPr="0095276B">
        <w:t>subordonné la femme dans son obscurité de pondeuse d</w:t>
      </w:r>
      <w:r w:rsidR="006455E5">
        <w:t>’</w:t>
      </w:r>
      <w:r w:rsidRPr="0095276B">
        <w:t>enfants et de se</w:t>
      </w:r>
      <w:r w:rsidRPr="0095276B">
        <w:t>r</w:t>
      </w:r>
      <w:r w:rsidRPr="0095276B">
        <w:t>vante orientale</w:t>
      </w:r>
      <w:r w:rsidR="006455E5">
        <w:t>.</w:t>
      </w:r>
    </w:p>
    <w:p w14:paraId="2D076B26" w14:textId="77777777" w:rsidR="006455E5" w:rsidRDefault="009D4A85" w:rsidP="002666CE">
      <w:r w:rsidRPr="0095276B">
        <w:lastRenderedPageBreak/>
        <w:t>Hélène s</w:t>
      </w:r>
      <w:r w:rsidR="006455E5">
        <w:t>’</w:t>
      </w:r>
      <w:r w:rsidRPr="0095276B">
        <w:t>avançait vers Sarah</w:t>
      </w:r>
      <w:r w:rsidR="006455E5">
        <w:t xml:space="preserve">, </w:t>
      </w:r>
      <w:r w:rsidRPr="0095276B">
        <w:t>Hermine et Laure en alliée et en égale</w:t>
      </w:r>
      <w:r w:rsidR="006455E5">
        <w:t xml:space="preserve">. </w:t>
      </w:r>
      <w:r w:rsidRPr="0095276B">
        <w:t>Elle ne trouvait en face d</w:t>
      </w:r>
      <w:r w:rsidR="006455E5">
        <w:t>’</w:t>
      </w:r>
      <w:r w:rsidRPr="0095276B">
        <w:t>elle que des femmes tirées du gynécée et clignant ombrageusement des yeux à la lumière du dehors</w:t>
      </w:r>
      <w:r w:rsidR="006455E5">
        <w:t xml:space="preserve">. </w:t>
      </w:r>
      <w:r w:rsidRPr="0095276B">
        <w:t>En s</w:t>
      </w:r>
      <w:r w:rsidR="006455E5">
        <w:t>’</w:t>
      </w:r>
      <w:r w:rsidRPr="0095276B">
        <w:t>emparant de Laure pour l</w:t>
      </w:r>
      <w:r w:rsidR="006455E5">
        <w:t>’</w:t>
      </w:r>
      <w:r w:rsidRPr="0095276B">
        <w:t>embrasser avec un mo</w:t>
      </w:r>
      <w:r w:rsidRPr="0095276B">
        <w:t>u</w:t>
      </w:r>
      <w:r w:rsidRPr="0095276B">
        <w:t>vement trop personnel</w:t>
      </w:r>
      <w:r w:rsidR="006455E5">
        <w:t xml:space="preserve">, </w:t>
      </w:r>
      <w:r w:rsidRPr="0095276B">
        <w:t>elle avait violé les droits hermétiques du clan et attenté à l</w:t>
      </w:r>
      <w:r w:rsidR="006455E5">
        <w:t>’</w:t>
      </w:r>
      <w:r w:rsidRPr="0095276B">
        <w:t>exclusive dévotion familiale</w:t>
      </w:r>
      <w:r w:rsidR="006455E5">
        <w:t xml:space="preserve">. </w:t>
      </w:r>
      <w:r w:rsidRPr="0095276B">
        <w:t>En parlant libr</w:t>
      </w:r>
      <w:r w:rsidRPr="0095276B">
        <w:t>e</w:t>
      </w:r>
      <w:r w:rsidRPr="0095276B">
        <w:t>ment sur tout sujet</w:t>
      </w:r>
      <w:r w:rsidR="006455E5">
        <w:t xml:space="preserve">, </w:t>
      </w:r>
      <w:r w:rsidRPr="0095276B">
        <w:t>elle hérissait contre elle dix siècles d</w:t>
      </w:r>
      <w:r w:rsidR="006455E5">
        <w:t>’</w:t>
      </w:r>
      <w:r w:rsidRPr="0095276B">
        <w:t>ign</w:t>
      </w:r>
      <w:r w:rsidRPr="0095276B">
        <w:t>o</w:t>
      </w:r>
      <w:r w:rsidRPr="0095276B">
        <w:t>rance et de crédulité</w:t>
      </w:r>
      <w:r w:rsidR="006455E5">
        <w:t>.</w:t>
      </w:r>
    </w:p>
    <w:p w14:paraId="5AF731E1" w14:textId="77777777" w:rsidR="006455E5" w:rsidRDefault="009D4A85" w:rsidP="002666CE">
      <w:r w:rsidRPr="0095276B">
        <w:t>Une femme</w:t>
      </w:r>
      <w:r w:rsidR="006455E5">
        <w:t xml:space="preserve">, </w:t>
      </w:r>
      <w:r w:rsidRPr="0095276B">
        <w:t>comme l</w:t>
      </w:r>
      <w:r w:rsidR="006455E5">
        <w:t>’</w:t>
      </w:r>
      <w:r w:rsidRPr="0095276B">
        <w:t>étaient celles des Simler</w:t>
      </w:r>
      <w:r w:rsidR="006455E5">
        <w:t xml:space="preserve">, </w:t>
      </w:r>
      <w:r w:rsidRPr="0095276B">
        <w:t>n</w:t>
      </w:r>
      <w:r w:rsidR="006455E5">
        <w:t>’</w:t>
      </w:r>
      <w:r w:rsidRPr="0095276B">
        <w:t>appartient qu</w:t>
      </w:r>
      <w:r w:rsidR="006455E5">
        <w:t>’</w:t>
      </w:r>
      <w:r w:rsidRPr="0095276B">
        <w:t>à son époux</w:t>
      </w:r>
      <w:r w:rsidR="006455E5">
        <w:t xml:space="preserve">, </w:t>
      </w:r>
      <w:r w:rsidRPr="0095276B">
        <w:t>son père</w:t>
      </w:r>
      <w:r w:rsidR="006455E5">
        <w:t xml:space="preserve">, </w:t>
      </w:r>
      <w:r w:rsidRPr="0095276B">
        <w:t>ses frères</w:t>
      </w:r>
      <w:r w:rsidR="006455E5">
        <w:t xml:space="preserve">, </w:t>
      </w:r>
      <w:r w:rsidRPr="0095276B">
        <w:t>ses fils</w:t>
      </w:r>
      <w:r w:rsidR="006455E5">
        <w:t xml:space="preserve">. </w:t>
      </w:r>
      <w:r w:rsidRPr="0095276B">
        <w:t>Tout ce qui outr</w:t>
      </w:r>
      <w:r w:rsidRPr="0095276B">
        <w:t>e</w:t>
      </w:r>
      <w:r w:rsidRPr="0095276B">
        <w:t>passe le cercle du service domestique est pour elle l</w:t>
      </w:r>
      <w:r w:rsidR="006455E5">
        <w:t>’</w:t>
      </w:r>
      <w:r w:rsidRPr="0095276B">
        <w:t>étranger et la menace</w:t>
      </w:r>
      <w:r w:rsidR="006455E5">
        <w:t xml:space="preserve">, </w:t>
      </w:r>
      <w:r w:rsidRPr="0095276B">
        <w:t>au premier rang de quoi Hélène figura désormais comme la somme de toutes les embûches que le vaste monde tend à l</w:t>
      </w:r>
      <w:r w:rsidR="006455E5">
        <w:t>’</w:t>
      </w:r>
      <w:r w:rsidRPr="0095276B">
        <w:t>éternelle étourderie des mâles</w:t>
      </w:r>
      <w:r w:rsidR="006455E5">
        <w:t>.</w:t>
      </w:r>
    </w:p>
    <w:p w14:paraId="61E6E221" w14:textId="77777777" w:rsidR="006455E5" w:rsidRDefault="009D4A85" w:rsidP="002666CE">
      <w:r w:rsidRPr="0095276B">
        <w:t>Que pouvaient signifier</w:t>
      </w:r>
      <w:r w:rsidR="006455E5">
        <w:t xml:space="preserve">, </w:t>
      </w:r>
      <w:r w:rsidRPr="0095276B">
        <w:t>pour de telles femmes</w:t>
      </w:r>
      <w:r w:rsidR="006455E5">
        <w:t xml:space="preserve">, </w:t>
      </w:r>
      <w:r w:rsidRPr="0095276B">
        <w:t>les termes du pacte que leur proposait Hélène</w:t>
      </w:r>
      <w:r w:rsidR="006455E5">
        <w:t> : « </w:t>
      </w:r>
      <w:r w:rsidRPr="0095276B">
        <w:t>Soyons amies</w:t>
      </w:r>
      <w:r w:rsidR="006455E5">
        <w:t xml:space="preserve">, </w:t>
      </w:r>
      <w:r w:rsidRPr="0095276B">
        <w:t>et faisons son bonheur</w:t>
      </w:r>
      <w:r w:rsidR="006455E5">
        <w:t xml:space="preserve"> » ? </w:t>
      </w:r>
      <w:r w:rsidRPr="0095276B">
        <w:t>Le bonheur ne se fait pas</w:t>
      </w:r>
      <w:r w:rsidR="006455E5">
        <w:t xml:space="preserve">. </w:t>
      </w:r>
      <w:r w:rsidRPr="0095276B">
        <w:t xml:space="preserve">Il </w:t>
      </w:r>
      <w:r w:rsidRPr="0095276B">
        <w:rPr>
          <w:i/>
          <w:iCs/>
        </w:rPr>
        <w:t>est</w:t>
      </w:r>
      <w:r w:rsidR="006455E5">
        <w:t xml:space="preserve">, </w:t>
      </w:r>
      <w:r w:rsidRPr="0095276B">
        <w:t>par fonction mécanique</w:t>
      </w:r>
      <w:r w:rsidR="006455E5">
        <w:t xml:space="preserve">, </w:t>
      </w:r>
      <w:r w:rsidRPr="0095276B">
        <w:t>partout où les femmes du clan se trouvent</w:t>
      </w:r>
      <w:r w:rsidR="006455E5">
        <w:t xml:space="preserve">, </w:t>
      </w:r>
      <w:r w:rsidRPr="0095276B">
        <w:t xml:space="preserve">pour </w:t>
      </w:r>
      <w:r w:rsidRPr="0095276B">
        <w:rPr>
          <w:i/>
          <w:iCs/>
        </w:rPr>
        <w:t>leur</w:t>
      </w:r>
      <w:r w:rsidRPr="0095276B">
        <w:t xml:space="preserve"> obéir et </w:t>
      </w:r>
      <w:r w:rsidRPr="0095276B">
        <w:rPr>
          <w:i/>
          <w:iCs/>
        </w:rPr>
        <w:t>les</w:t>
      </w:r>
      <w:r w:rsidRPr="0095276B">
        <w:t xml:space="preserve"> cerner</w:t>
      </w:r>
      <w:r w:rsidR="006455E5">
        <w:t xml:space="preserve"> ; </w:t>
      </w:r>
      <w:r w:rsidRPr="0095276B">
        <w:t>c</w:t>
      </w:r>
      <w:r w:rsidR="006455E5">
        <w:t>’</w:t>
      </w:r>
      <w:r w:rsidRPr="0095276B">
        <w:t>est une hérésie de supposer qu</w:t>
      </w:r>
      <w:r w:rsidR="006455E5">
        <w:t>’</w:t>
      </w:r>
      <w:r w:rsidRPr="0095276B">
        <w:t>il pui</w:t>
      </w:r>
      <w:r w:rsidRPr="0095276B">
        <w:t>s</w:t>
      </w:r>
      <w:r w:rsidRPr="0095276B">
        <w:t>se en être question sur un autre terrain</w:t>
      </w:r>
      <w:r w:rsidR="006455E5">
        <w:t>.</w:t>
      </w:r>
    </w:p>
    <w:p w14:paraId="09B53BDA" w14:textId="77777777" w:rsidR="006455E5" w:rsidRDefault="009D4A85" w:rsidP="002666CE">
      <w:r w:rsidRPr="0095276B">
        <w:t>Hélène passa donc sa journée à abattre son jeu devant des femmes qui ne voulaient y voir que les artifices de Satan et les pièges de l</w:t>
      </w:r>
      <w:r w:rsidR="006455E5">
        <w:t>’</w:t>
      </w:r>
      <w:r w:rsidRPr="0095276B">
        <w:t>Occident</w:t>
      </w:r>
      <w:r w:rsidR="006455E5">
        <w:t xml:space="preserve">. </w:t>
      </w:r>
      <w:r w:rsidRPr="0095276B">
        <w:t>Le soir</w:t>
      </w:r>
      <w:r w:rsidR="006455E5">
        <w:t xml:space="preserve">, </w:t>
      </w:r>
      <w:r w:rsidRPr="0095276B">
        <w:t>elle était rompue et entrevit la d</w:t>
      </w:r>
      <w:r w:rsidRPr="0095276B">
        <w:t>é</w:t>
      </w:r>
      <w:r w:rsidRPr="0095276B">
        <w:t>faite</w:t>
      </w:r>
      <w:r w:rsidR="006455E5">
        <w:t>.</w:t>
      </w:r>
    </w:p>
    <w:p w14:paraId="24FD6D5A" w14:textId="77777777" w:rsidR="006455E5" w:rsidRDefault="009D4A85" w:rsidP="002666CE">
      <w:r w:rsidRPr="0095276B">
        <w:t>La satisfaction de Joseph</w:t>
      </w:r>
      <w:r w:rsidR="006455E5">
        <w:t xml:space="preserve">, </w:t>
      </w:r>
      <w:r w:rsidRPr="0095276B">
        <w:t xml:space="preserve">tout cet </w:t>
      </w:r>
      <w:proofErr w:type="spellStart"/>
      <w:r w:rsidRPr="0095276B">
        <w:t>après-midi là</w:t>
      </w:r>
      <w:proofErr w:type="spellEnd"/>
      <w:r w:rsidR="006455E5">
        <w:t xml:space="preserve">, </w:t>
      </w:r>
      <w:r w:rsidRPr="0095276B">
        <w:t>fut sans ombre</w:t>
      </w:r>
      <w:r w:rsidR="006455E5">
        <w:t xml:space="preserve">. </w:t>
      </w:r>
      <w:r w:rsidRPr="0095276B">
        <w:t>Mais cet indice</w:t>
      </w:r>
      <w:r w:rsidR="006455E5">
        <w:t xml:space="preserve">, </w:t>
      </w:r>
      <w:r w:rsidRPr="0095276B">
        <w:t>à lui seul</w:t>
      </w:r>
      <w:r w:rsidR="006455E5">
        <w:t xml:space="preserve">, </w:t>
      </w:r>
      <w:r w:rsidRPr="0095276B">
        <w:t>terrifia Hélène</w:t>
      </w:r>
      <w:r w:rsidR="006455E5">
        <w:t xml:space="preserve">. </w:t>
      </w:r>
      <w:r w:rsidRPr="0095276B">
        <w:t>Elle reconnut l</w:t>
      </w:r>
      <w:r w:rsidR="006455E5">
        <w:t>’</w:t>
      </w:r>
      <w:r w:rsidRPr="0095276B">
        <w:t>emplacement</w:t>
      </w:r>
      <w:r w:rsidR="006455E5">
        <w:t xml:space="preserve">, </w:t>
      </w:r>
      <w:r w:rsidRPr="0095276B">
        <w:t>la nature</w:t>
      </w:r>
      <w:r w:rsidR="006455E5">
        <w:t xml:space="preserve">, </w:t>
      </w:r>
      <w:r w:rsidRPr="0095276B">
        <w:t>la solidité du lien</w:t>
      </w:r>
      <w:r w:rsidR="006455E5">
        <w:t xml:space="preserve">. </w:t>
      </w:r>
      <w:r w:rsidRPr="0095276B">
        <w:t>Elle retrouva l</w:t>
      </w:r>
      <w:r w:rsidR="006455E5">
        <w:t>’</w:t>
      </w:r>
      <w:r w:rsidRPr="0095276B">
        <w:t>i</w:t>
      </w:r>
      <w:r w:rsidRPr="0095276B">
        <w:t>m</w:t>
      </w:r>
      <w:r w:rsidRPr="0095276B">
        <w:t>pression de la fourmi</w:t>
      </w:r>
      <w:r w:rsidR="006455E5">
        <w:t xml:space="preserve">, </w:t>
      </w:r>
      <w:r w:rsidRPr="0095276B">
        <w:t>et se heurta de tous côtés à la présence implacable de la tribu</w:t>
      </w:r>
      <w:r w:rsidR="006455E5">
        <w:t>.</w:t>
      </w:r>
    </w:p>
    <w:p w14:paraId="1231EC50" w14:textId="08C5BD57" w:rsidR="002666CE" w:rsidRDefault="006455E5" w:rsidP="002666CE">
      <w:r>
        <w:lastRenderedPageBreak/>
        <w:t>« </w:t>
      </w:r>
      <w:r w:rsidR="009D4A85" w:rsidRPr="0095276B">
        <w:t>Il semblait pressé de partir pour connaître plus tôt le se</w:t>
      </w:r>
      <w:r w:rsidR="009D4A85" w:rsidRPr="0095276B">
        <w:t>n</w:t>
      </w:r>
      <w:r w:rsidR="009D4A85" w:rsidRPr="0095276B">
        <w:t>timent de sa mère</w:t>
      </w:r>
      <w:r>
        <w:t>. »</w:t>
      </w:r>
    </w:p>
    <w:p w14:paraId="508053C1" w14:textId="77777777" w:rsidR="006455E5" w:rsidRDefault="009D4A85" w:rsidP="002666CE">
      <w:r w:rsidRPr="0095276B">
        <w:t>Hélène devinait trop quel pouvait être ce sentiment</w:t>
      </w:r>
      <w:r w:rsidR="006455E5">
        <w:t xml:space="preserve">. </w:t>
      </w:r>
      <w:r w:rsidRPr="0095276B">
        <w:t>Elle s</w:t>
      </w:r>
      <w:r w:rsidR="006455E5">
        <w:t>’</w:t>
      </w:r>
      <w:r w:rsidRPr="0095276B">
        <w:t>obligeait à ne pas penser au moment où le jeune homme s</w:t>
      </w:r>
      <w:r w:rsidR="006455E5">
        <w:t>’</w:t>
      </w:r>
      <w:r w:rsidRPr="0095276B">
        <w:t>abandonnerait à cette influence</w:t>
      </w:r>
      <w:r w:rsidR="006455E5">
        <w:t>.</w:t>
      </w:r>
    </w:p>
    <w:p w14:paraId="0F58B3A3" w14:textId="77777777" w:rsidR="006455E5" w:rsidRDefault="009D4A85" w:rsidP="002666CE">
      <w:r w:rsidRPr="0095276B">
        <w:t>Car</w:t>
      </w:r>
      <w:r w:rsidR="006455E5">
        <w:t xml:space="preserve">, </w:t>
      </w:r>
      <w:r w:rsidRPr="0095276B">
        <w:t>d</w:t>
      </w:r>
      <w:r w:rsidR="006455E5">
        <w:t>’</w:t>
      </w:r>
      <w:r w:rsidRPr="0095276B">
        <w:t>instant en instant</w:t>
      </w:r>
      <w:r w:rsidR="006455E5">
        <w:t xml:space="preserve">, </w:t>
      </w:r>
      <w:r w:rsidRPr="0095276B">
        <w:t>il lui devenait moins possible de méconnaître l</w:t>
      </w:r>
      <w:r w:rsidR="006455E5">
        <w:t>’</w:t>
      </w:r>
      <w:r w:rsidRPr="0095276B">
        <w:t>existence d</w:t>
      </w:r>
      <w:r w:rsidR="006455E5">
        <w:t>’</w:t>
      </w:r>
      <w:r w:rsidRPr="0095276B">
        <w:t>un second élément</w:t>
      </w:r>
      <w:r w:rsidR="006455E5">
        <w:t xml:space="preserve">, </w:t>
      </w:r>
      <w:r w:rsidRPr="0095276B">
        <w:t>à quoi elle s</w:t>
      </w:r>
      <w:r w:rsidR="006455E5">
        <w:t>’</w:t>
      </w:r>
      <w:r w:rsidRPr="0095276B">
        <w:t>éto</w:t>
      </w:r>
      <w:r w:rsidRPr="0095276B">
        <w:t>n</w:t>
      </w:r>
      <w:r w:rsidRPr="0095276B">
        <w:t>nait de n</w:t>
      </w:r>
      <w:r w:rsidR="006455E5">
        <w:t>’</w:t>
      </w:r>
      <w:r w:rsidRPr="0095276B">
        <w:t>avoir pas songé</w:t>
      </w:r>
      <w:r w:rsidR="006455E5">
        <w:t xml:space="preserve"> : </w:t>
      </w:r>
      <w:r w:rsidRPr="0095276B">
        <w:t>si reléguées qu</w:t>
      </w:r>
      <w:r w:rsidR="006455E5">
        <w:t>’</w:t>
      </w:r>
      <w:r w:rsidRPr="0095276B">
        <w:t>elles fussent aux e</w:t>
      </w:r>
      <w:r w:rsidRPr="0095276B">
        <w:t>m</w:t>
      </w:r>
      <w:r w:rsidRPr="0095276B">
        <w:t>plois subalternes</w:t>
      </w:r>
      <w:r w:rsidR="006455E5">
        <w:t xml:space="preserve">, </w:t>
      </w:r>
      <w:r w:rsidRPr="0095276B">
        <w:t>les femmes du clan conservaient en propre un domaine où ces hommes d</w:t>
      </w:r>
      <w:r w:rsidR="006455E5">
        <w:t>’</w:t>
      </w:r>
      <w:r w:rsidRPr="0095276B">
        <w:t>action se gardaient de venir les i</w:t>
      </w:r>
      <w:r w:rsidRPr="0095276B">
        <w:t>n</w:t>
      </w:r>
      <w:r w:rsidRPr="0095276B">
        <w:t>quiéter</w:t>
      </w:r>
      <w:r w:rsidR="006455E5">
        <w:t xml:space="preserve">. </w:t>
      </w:r>
      <w:r w:rsidRPr="0095276B">
        <w:t>Une spécialisation tacite des rôles leur attribuait la ha</w:t>
      </w:r>
      <w:r w:rsidRPr="0095276B">
        <w:t>u</w:t>
      </w:r>
      <w:r w:rsidRPr="0095276B">
        <w:t>te main sur tout ce qui touchait à l</w:t>
      </w:r>
      <w:r w:rsidR="006455E5">
        <w:t>’</w:t>
      </w:r>
      <w:r w:rsidRPr="0095276B">
        <w:t>opinion</w:t>
      </w:r>
      <w:r w:rsidR="006455E5">
        <w:t xml:space="preserve">, </w:t>
      </w:r>
      <w:r w:rsidR="006455E5">
        <w:rPr>
          <w:rFonts w:eastAsia="Georgia" w:cs="Georgia"/>
        </w:rPr>
        <w:t xml:space="preserve">– </w:t>
      </w:r>
      <w:r w:rsidRPr="0095276B">
        <w:t>les affaires mises de côté</w:t>
      </w:r>
      <w:r w:rsidR="006455E5">
        <w:t xml:space="preserve">. </w:t>
      </w:r>
      <w:r w:rsidRPr="0095276B">
        <w:t>À elles l</w:t>
      </w:r>
      <w:r w:rsidR="006455E5">
        <w:t>’</w:t>
      </w:r>
      <w:r w:rsidRPr="0095276B">
        <w:t>observation et le jugement</w:t>
      </w:r>
      <w:r w:rsidR="006455E5">
        <w:t xml:space="preserve">. </w:t>
      </w:r>
      <w:r w:rsidRPr="0095276B">
        <w:t>L</w:t>
      </w:r>
      <w:r w:rsidR="006455E5">
        <w:t>’</w:t>
      </w:r>
      <w:r w:rsidRPr="0095276B">
        <w:t>homme</w:t>
      </w:r>
      <w:r w:rsidR="006455E5">
        <w:t xml:space="preserve">, </w:t>
      </w:r>
      <w:r w:rsidRPr="0095276B">
        <w:t>quel que fût son penchant secret</w:t>
      </w:r>
      <w:r w:rsidR="006455E5">
        <w:t xml:space="preserve">, </w:t>
      </w:r>
      <w:r w:rsidRPr="0095276B">
        <w:t>attendait qu</w:t>
      </w:r>
      <w:r w:rsidR="006455E5">
        <w:t>’</w:t>
      </w:r>
      <w:r w:rsidRPr="0095276B">
        <w:t>elles eussent parlé et s</w:t>
      </w:r>
      <w:r w:rsidR="006455E5">
        <w:t>’</w:t>
      </w:r>
      <w:r w:rsidRPr="0095276B">
        <w:t>i</w:t>
      </w:r>
      <w:r w:rsidRPr="0095276B">
        <w:t>n</w:t>
      </w:r>
      <w:r w:rsidRPr="0095276B">
        <w:t>clinait</w:t>
      </w:r>
      <w:r w:rsidR="006455E5">
        <w:t xml:space="preserve">. </w:t>
      </w:r>
      <w:r w:rsidRPr="0095276B">
        <w:t>Et si l</w:t>
      </w:r>
      <w:r w:rsidR="006455E5">
        <w:t>’</w:t>
      </w:r>
      <w:r w:rsidRPr="0095276B">
        <w:t>on prend la peine d</w:t>
      </w:r>
      <w:r w:rsidR="006455E5">
        <w:t>’</w:t>
      </w:r>
      <w:r w:rsidRPr="0095276B">
        <w:t>y réfléchir</w:t>
      </w:r>
      <w:r w:rsidR="006455E5">
        <w:t xml:space="preserve">, </w:t>
      </w:r>
      <w:r w:rsidRPr="0095276B">
        <w:t>on verra que l</w:t>
      </w:r>
      <w:r w:rsidR="006455E5">
        <w:t>’</w:t>
      </w:r>
      <w:r w:rsidRPr="0095276B">
        <w:t>unité de la famille l</w:t>
      </w:r>
      <w:r w:rsidR="006455E5">
        <w:t>’</w:t>
      </w:r>
      <w:r w:rsidRPr="0095276B">
        <w:t>exige ainsi</w:t>
      </w:r>
      <w:r w:rsidR="006455E5">
        <w:t xml:space="preserve">. </w:t>
      </w:r>
      <w:r w:rsidRPr="0095276B">
        <w:t>À l</w:t>
      </w:r>
      <w:r w:rsidR="006455E5">
        <w:t>’</w:t>
      </w:r>
      <w:r w:rsidRPr="0095276B">
        <w:t>homme</w:t>
      </w:r>
      <w:r w:rsidR="006455E5">
        <w:t xml:space="preserve">, </w:t>
      </w:r>
      <w:r w:rsidRPr="0095276B">
        <w:t>la décision sur le sentier de la guerre</w:t>
      </w:r>
      <w:r w:rsidR="006455E5">
        <w:t xml:space="preserve"> ; </w:t>
      </w:r>
      <w:r w:rsidRPr="0095276B">
        <w:t>à la femme</w:t>
      </w:r>
      <w:r w:rsidR="006455E5">
        <w:t xml:space="preserve">, </w:t>
      </w:r>
      <w:r w:rsidRPr="0095276B">
        <w:t>la garde farouche du foyer</w:t>
      </w:r>
      <w:r w:rsidR="006455E5">
        <w:t xml:space="preserve">, </w:t>
      </w:r>
      <w:r w:rsidRPr="0095276B">
        <w:t>et la se</w:t>
      </w:r>
      <w:r w:rsidRPr="0095276B">
        <w:t>n</w:t>
      </w:r>
      <w:r w:rsidRPr="0095276B">
        <w:t>tence sur la femme</w:t>
      </w:r>
      <w:r w:rsidR="006455E5">
        <w:t>.</w:t>
      </w:r>
    </w:p>
    <w:p w14:paraId="1348DF48" w14:textId="0BFE52F9" w:rsidR="006455E5" w:rsidRDefault="006455E5" w:rsidP="002666CE">
      <w:r>
        <w:t>« </w:t>
      </w:r>
      <w:r w:rsidR="009D4A85" w:rsidRPr="0095276B">
        <w:t>Il ne doute pas que je leur plaise</w:t>
      </w:r>
      <w:r>
        <w:t xml:space="preserve">, </w:t>
      </w:r>
      <w:r w:rsidR="009D4A85" w:rsidRPr="0095276B">
        <w:t>mais il ne doute pas moins qu</w:t>
      </w:r>
      <w:r>
        <w:t>’</w:t>
      </w:r>
      <w:r w:rsidR="009D4A85" w:rsidRPr="0095276B">
        <w:t>il ne peut pas épouser une femme qui leur déplaise</w:t>
      </w:r>
      <w:r>
        <w:t>, »</w:t>
      </w:r>
      <w:r w:rsidR="009D4A85" w:rsidRPr="0095276B">
        <w:t xml:space="preserve"> conclut-elle en le voyant passer le bras de sa mère sous le sien et s</w:t>
      </w:r>
      <w:r>
        <w:t>’</w:t>
      </w:r>
      <w:r w:rsidR="009D4A85" w:rsidRPr="0095276B">
        <w:t>éloigner avec elle sur la route d</w:t>
      </w:r>
      <w:r>
        <w:t>’</w:t>
      </w:r>
      <w:r w:rsidR="009D4A85" w:rsidRPr="0095276B">
        <w:t>hiver</w:t>
      </w:r>
      <w:r>
        <w:t xml:space="preserve">. </w:t>
      </w:r>
      <w:r w:rsidR="009D4A85" w:rsidRPr="0095276B">
        <w:t>Hermine serrait un e</w:t>
      </w:r>
      <w:r w:rsidR="009D4A85" w:rsidRPr="0095276B">
        <w:t>n</w:t>
      </w:r>
      <w:r w:rsidR="009D4A85" w:rsidRPr="0095276B">
        <w:t>fant dans chaque main</w:t>
      </w:r>
      <w:r>
        <w:t xml:space="preserve">. </w:t>
      </w:r>
      <w:r w:rsidR="009D4A85" w:rsidRPr="0095276B">
        <w:t>Guillaume s</w:t>
      </w:r>
      <w:r>
        <w:t>’</w:t>
      </w:r>
      <w:r w:rsidR="009D4A85" w:rsidRPr="0095276B">
        <w:t>approcha d</w:t>
      </w:r>
      <w:r>
        <w:t>’</w:t>
      </w:r>
      <w:r w:rsidR="009D4A85" w:rsidRPr="0095276B">
        <w:t xml:space="preserve">elle avec un mouvement analogue à celui qui inclinait Joseph vers </w:t>
      </w:r>
      <w:r>
        <w:t>M</w:t>
      </w:r>
      <w:r w:rsidRPr="006455E5">
        <w:rPr>
          <w:vertAlign w:val="superscript"/>
        </w:rPr>
        <w:t>me</w:t>
      </w:r>
      <w:r>
        <w:t> </w:t>
      </w:r>
      <w:r w:rsidR="009D4A85" w:rsidRPr="0095276B">
        <w:t>Hippolyte</w:t>
      </w:r>
      <w:r>
        <w:t>.</w:t>
      </w:r>
    </w:p>
    <w:p w14:paraId="4309C205" w14:textId="77777777" w:rsidR="006455E5" w:rsidRDefault="009D4A85" w:rsidP="002666CE">
      <w:r w:rsidRPr="0095276B">
        <w:t>Le soir même</w:t>
      </w:r>
      <w:r w:rsidR="006455E5">
        <w:t xml:space="preserve">, </w:t>
      </w:r>
      <w:r w:rsidRPr="0095276B">
        <w:t>Sarah trouva occasion d</w:t>
      </w:r>
      <w:r w:rsidR="006455E5">
        <w:t>’</w:t>
      </w:r>
      <w:r w:rsidRPr="0095276B">
        <w:t xml:space="preserve">une commande au </w:t>
      </w:r>
      <w:r w:rsidRPr="0095276B">
        <w:rPr>
          <w:i/>
          <w:iCs/>
        </w:rPr>
        <w:t>Bon Marché</w:t>
      </w:r>
      <w:r w:rsidR="006455E5">
        <w:t xml:space="preserve">, </w:t>
      </w:r>
      <w:r w:rsidRPr="0095276B">
        <w:t>qu</w:t>
      </w:r>
      <w:r w:rsidR="006455E5">
        <w:t>’</w:t>
      </w:r>
      <w:r w:rsidRPr="0095276B">
        <w:t>elle pria cousine Mina de lui soigner</w:t>
      </w:r>
      <w:r w:rsidR="006455E5">
        <w:t xml:space="preserve">, </w:t>
      </w:r>
      <w:r w:rsidRPr="0095276B">
        <w:t>pour charger Joseph de passer chez les Stern le vendredi suivant</w:t>
      </w:r>
      <w:r w:rsidR="006455E5">
        <w:t xml:space="preserve">. </w:t>
      </w:r>
      <w:r w:rsidRPr="0095276B">
        <w:t xml:space="preserve">La rédaction de la commande prit un temps anormal et nécessita six grandes pages de </w:t>
      </w:r>
      <w:r w:rsidRPr="0095276B">
        <w:rPr>
          <w:i/>
          <w:iCs/>
        </w:rPr>
        <w:t>yidiche</w:t>
      </w:r>
      <w:r w:rsidR="006455E5">
        <w:t>.</w:t>
      </w:r>
    </w:p>
    <w:p w14:paraId="0A64D20D" w14:textId="77777777" w:rsidR="006455E5" w:rsidRDefault="009D4A85" w:rsidP="002666CE">
      <w:r w:rsidRPr="0095276B">
        <w:lastRenderedPageBreak/>
        <w:t>Le jeudi</w:t>
      </w:r>
      <w:r w:rsidR="006455E5">
        <w:t xml:space="preserve">, </w:t>
      </w:r>
      <w:r w:rsidRPr="0095276B">
        <w:t xml:space="preserve">Joseph remonta au </w:t>
      </w:r>
      <w:proofErr w:type="spellStart"/>
      <w:r w:rsidRPr="0095276B">
        <w:t>Plantis</w:t>
      </w:r>
      <w:proofErr w:type="spellEnd"/>
      <w:r w:rsidR="006455E5">
        <w:t xml:space="preserve">. </w:t>
      </w:r>
      <w:r w:rsidRPr="0095276B">
        <w:t>Jamais l</w:t>
      </w:r>
      <w:r w:rsidR="006455E5">
        <w:t>’</w:t>
      </w:r>
      <w:r w:rsidRPr="0095276B">
        <w:t>éloignement de tout n</w:t>
      </w:r>
      <w:r w:rsidR="006455E5">
        <w:t>’</w:t>
      </w:r>
      <w:r w:rsidRPr="0095276B">
        <w:t>avait paru si horrible à Hélène</w:t>
      </w:r>
      <w:r w:rsidR="006455E5">
        <w:t xml:space="preserve">. </w:t>
      </w:r>
      <w:r w:rsidRPr="0095276B">
        <w:t>La neige s</w:t>
      </w:r>
      <w:r w:rsidR="006455E5">
        <w:t>’</w:t>
      </w:r>
      <w:r w:rsidRPr="0095276B">
        <w:t>était mise à tomber</w:t>
      </w:r>
      <w:r w:rsidR="006455E5">
        <w:t xml:space="preserve">. </w:t>
      </w:r>
      <w:r w:rsidRPr="0095276B">
        <w:t>Hilaire ne descendait même plus en ville</w:t>
      </w:r>
      <w:r w:rsidR="006455E5">
        <w:t>.</w:t>
      </w:r>
    </w:p>
    <w:p w14:paraId="3C4AAA0F" w14:textId="68651F0B" w:rsidR="002666CE" w:rsidRDefault="006455E5" w:rsidP="002666CE">
      <w:r>
        <w:t>« </w:t>
      </w:r>
      <w:r w:rsidR="009D4A85" w:rsidRPr="0095276B">
        <w:t>Vendeuvre pourrait périr</w:t>
      </w:r>
      <w:r>
        <w:t xml:space="preserve">, </w:t>
      </w:r>
      <w:r w:rsidR="009D4A85" w:rsidRPr="0095276B">
        <w:t>je n</w:t>
      </w:r>
      <w:r>
        <w:t>’</w:t>
      </w:r>
      <w:r w:rsidR="009D4A85" w:rsidRPr="0095276B">
        <w:t>en saurais rien</w:t>
      </w:r>
      <w:r>
        <w:t>, »</w:t>
      </w:r>
      <w:r w:rsidR="009D4A85" w:rsidRPr="0095276B">
        <w:t xml:space="preserve"> pensait-elle</w:t>
      </w:r>
      <w:r>
        <w:t xml:space="preserve">, </w:t>
      </w:r>
      <w:r w:rsidR="009D4A85" w:rsidRPr="0095276B">
        <w:t>avec une sorte d</w:t>
      </w:r>
      <w:r>
        <w:t>’</w:t>
      </w:r>
      <w:r w:rsidR="009D4A85" w:rsidRPr="0095276B">
        <w:t>égarement à froid</w:t>
      </w:r>
      <w:r>
        <w:t xml:space="preserve">. </w:t>
      </w:r>
      <w:r w:rsidR="009D4A85" w:rsidRPr="0095276B">
        <w:t>Elle voyait son père o</w:t>
      </w:r>
      <w:r w:rsidR="009D4A85" w:rsidRPr="0095276B">
        <w:t>c</w:t>
      </w:r>
      <w:r w:rsidR="009D4A85" w:rsidRPr="0095276B">
        <w:t>cupé</w:t>
      </w:r>
      <w:r>
        <w:t xml:space="preserve">, </w:t>
      </w:r>
      <w:r w:rsidR="009D4A85" w:rsidRPr="0095276B">
        <w:t>près du feu</w:t>
      </w:r>
      <w:r>
        <w:t xml:space="preserve">, </w:t>
      </w:r>
      <w:r w:rsidR="009D4A85" w:rsidRPr="0095276B">
        <w:t>à des correspondances avec ses fermiers</w:t>
      </w:r>
      <w:r>
        <w:t> : « </w:t>
      </w:r>
      <w:r w:rsidR="009D4A85" w:rsidRPr="0095276B">
        <w:t>Le saurait-on même ici</w:t>
      </w:r>
      <w:r>
        <w:t xml:space="preserve">, </w:t>
      </w:r>
      <w:r w:rsidR="009D4A85" w:rsidRPr="0095276B">
        <w:t>si je périssais</w:t>
      </w:r>
      <w:r>
        <w:t> ? »</w:t>
      </w:r>
    </w:p>
    <w:p w14:paraId="60497CB3" w14:textId="77777777" w:rsidR="006455E5" w:rsidRDefault="009D4A85" w:rsidP="002666CE">
      <w:r w:rsidRPr="0095276B">
        <w:t>Elle avait attendu</w:t>
      </w:r>
      <w:r w:rsidR="006455E5">
        <w:t xml:space="preserve">, </w:t>
      </w:r>
      <w:r w:rsidRPr="0095276B">
        <w:t>sans espérer ni s</w:t>
      </w:r>
      <w:r w:rsidR="006455E5">
        <w:t>’</w:t>
      </w:r>
      <w:r w:rsidRPr="0095276B">
        <w:t>autoriser à attendre</w:t>
      </w:r>
      <w:r w:rsidR="006455E5">
        <w:t xml:space="preserve">, </w:t>
      </w:r>
      <w:r w:rsidRPr="0095276B">
        <w:t>le lundi</w:t>
      </w:r>
      <w:r w:rsidR="006455E5">
        <w:t xml:space="preserve">, </w:t>
      </w:r>
      <w:r w:rsidRPr="0095276B">
        <w:t>le mardi et le mercredi</w:t>
      </w:r>
      <w:r w:rsidR="006455E5">
        <w:t xml:space="preserve">. </w:t>
      </w:r>
      <w:r w:rsidRPr="0095276B">
        <w:t>Quand le pas cria sur la neige durcie</w:t>
      </w:r>
      <w:r w:rsidR="006455E5">
        <w:t xml:space="preserve">, </w:t>
      </w:r>
      <w:r w:rsidRPr="0095276B">
        <w:t>dans la nuit</w:t>
      </w:r>
      <w:r w:rsidR="006455E5">
        <w:t xml:space="preserve">, </w:t>
      </w:r>
      <w:r w:rsidRPr="0095276B">
        <w:t>elle pencha sa tête et s</w:t>
      </w:r>
      <w:r w:rsidR="006455E5">
        <w:t>’</w:t>
      </w:r>
      <w:r w:rsidRPr="0095276B">
        <w:t>abîma sur son tricot</w:t>
      </w:r>
      <w:r w:rsidR="006455E5">
        <w:t xml:space="preserve">, </w:t>
      </w:r>
      <w:r w:rsidRPr="0095276B">
        <w:t>dans un compte de mailles</w:t>
      </w:r>
      <w:r w:rsidR="006455E5">
        <w:t>.</w:t>
      </w:r>
    </w:p>
    <w:p w14:paraId="3E464151" w14:textId="77777777" w:rsidR="006455E5" w:rsidRDefault="009D4A85" w:rsidP="002666CE">
      <w:r w:rsidRPr="0095276B">
        <w:t>Il raconta que le travail donnait terriblement</w:t>
      </w:r>
      <w:r w:rsidR="006455E5">
        <w:t xml:space="preserve">. </w:t>
      </w:r>
      <w:r w:rsidRPr="0095276B">
        <w:t>Il avait eu le plus grand mal à se rendre libre</w:t>
      </w:r>
      <w:r w:rsidR="006455E5">
        <w:t xml:space="preserve">. </w:t>
      </w:r>
      <w:r w:rsidRPr="0095276B">
        <w:t>Il était semblable à l</w:t>
      </w:r>
      <w:r w:rsidR="006455E5">
        <w:t>’</w:t>
      </w:r>
      <w:r w:rsidRPr="0095276B">
        <w:t>ordinaire</w:t>
      </w:r>
      <w:r w:rsidR="006455E5">
        <w:t xml:space="preserve">. </w:t>
      </w:r>
      <w:r w:rsidRPr="0095276B">
        <w:t>La joie qu</w:t>
      </w:r>
      <w:r w:rsidR="006455E5">
        <w:t>’</w:t>
      </w:r>
      <w:r w:rsidRPr="0095276B">
        <w:t>il revînt</w:t>
      </w:r>
      <w:r w:rsidR="006455E5">
        <w:t xml:space="preserve">, </w:t>
      </w:r>
      <w:r w:rsidRPr="0095276B">
        <w:t>quand elle s</w:t>
      </w:r>
      <w:r w:rsidR="006455E5">
        <w:t>’</w:t>
      </w:r>
      <w:r w:rsidRPr="0095276B">
        <w:t>était si bien figuré ne plus j</w:t>
      </w:r>
      <w:r w:rsidRPr="0095276B">
        <w:t>a</w:t>
      </w:r>
      <w:r w:rsidRPr="0095276B">
        <w:t>mais le revoir</w:t>
      </w:r>
      <w:r w:rsidR="006455E5">
        <w:t xml:space="preserve">, </w:t>
      </w:r>
      <w:r w:rsidRPr="0095276B">
        <w:t>ne put rien contre le chagrin d</w:t>
      </w:r>
      <w:r w:rsidR="006455E5">
        <w:t>’</w:t>
      </w:r>
      <w:r w:rsidRPr="0095276B">
        <w:t>avoir dû l</w:t>
      </w:r>
      <w:r w:rsidR="006455E5">
        <w:t>’</w:t>
      </w:r>
      <w:r w:rsidRPr="0095276B">
        <w:t>attendre quatre jours</w:t>
      </w:r>
      <w:r w:rsidR="006455E5">
        <w:t xml:space="preserve">. </w:t>
      </w:r>
      <w:r w:rsidRPr="0095276B">
        <w:t>Elle avait redouté de le retrouver froid ou emba</w:t>
      </w:r>
      <w:r w:rsidRPr="0095276B">
        <w:t>r</w:t>
      </w:r>
      <w:r w:rsidRPr="0095276B">
        <w:t>rassé</w:t>
      </w:r>
      <w:r w:rsidR="006455E5">
        <w:t xml:space="preserve"> ; </w:t>
      </w:r>
      <w:r w:rsidRPr="0095276B">
        <w:t>qu</w:t>
      </w:r>
      <w:r w:rsidR="006455E5">
        <w:t>’</w:t>
      </w:r>
      <w:r w:rsidRPr="0095276B">
        <w:t>il fût comme il avait toujours été</w:t>
      </w:r>
      <w:r w:rsidR="006455E5">
        <w:t xml:space="preserve">, </w:t>
      </w:r>
      <w:r w:rsidRPr="0095276B">
        <w:t>sans modification sensible</w:t>
      </w:r>
      <w:r w:rsidR="006455E5">
        <w:t xml:space="preserve">, </w:t>
      </w:r>
      <w:r w:rsidRPr="0095276B">
        <w:t>lui parut</w:t>
      </w:r>
      <w:r w:rsidR="006455E5">
        <w:t xml:space="preserve">, </w:t>
      </w:r>
      <w:r w:rsidRPr="0095276B">
        <w:t>au bout de peu de moments</w:t>
      </w:r>
      <w:r w:rsidR="006455E5">
        <w:t xml:space="preserve">, </w:t>
      </w:r>
      <w:r w:rsidRPr="0095276B">
        <w:t>un symptôme plus menaçant</w:t>
      </w:r>
      <w:r w:rsidR="006455E5">
        <w:t>.</w:t>
      </w:r>
    </w:p>
    <w:p w14:paraId="68A00E3D" w14:textId="77777777" w:rsidR="006455E5" w:rsidRDefault="009D4A85" w:rsidP="002666CE">
      <w:r w:rsidRPr="0095276B">
        <w:t>Il était de fait qu</w:t>
      </w:r>
      <w:r w:rsidR="006455E5">
        <w:t>’</w:t>
      </w:r>
      <w:r w:rsidRPr="0095276B">
        <w:t>il n</w:t>
      </w:r>
      <w:r w:rsidR="006455E5">
        <w:t>’</w:t>
      </w:r>
      <w:r w:rsidRPr="0095276B">
        <w:t>avait pu s</w:t>
      </w:r>
      <w:r w:rsidR="006455E5">
        <w:t>’</w:t>
      </w:r>
      <w:r w:rsidRPr="0095276B">
        <w:t>empêcher de venir</w:t>
      </w:r>
      <w:r w:rsidR="006455E5">
        <w:t xml:space="preserve">, </w:t>
      </w:r>
      <w:r w:rsidRPr="0095276B">
        <w:t>mais qu</w:t>
      </w:r>
      <w:r w:rsidR="006455E5">
        <w:t>’</w:t>
      </w:r>
      <w:r w:rsidRPr="0095276B">
        <w:t>il se ménageait</w:t>
      </w:r>
      <w:r w:rsidR="006455E5">
        <w:t xml:space="preserve">. </w:t>
      </w:r>
      <w:r w:rsidRPr="0095276B">
        <w:t>Entre sa mère et lui</w:t>
      </w:r>
      <w:r w:rsidR="006455E5">
        <w:t xml:space="preserve">, </w:t>
      </w:r>
      <w:r w:rsidRPr="0095276B">
        <w:t>rien n</w:t>
      </w:r>
      <w:r w:rsidR="006455E5">
        <w:t>’</w:t>
      </w:r>
      <w:r w:rsidRPr="0095276B">
        <w:t>avait encore été dit</w:t>
      </w:r>
      <w:r w:rsidR="006455E5">
        <w:t xml:space="preserve">, </w:t>
      </w:r>
      <w:r w:rsidRPr="0095276B">
        <w:t>sans quoi il ne fût plus revenu</w:t>
      </w:r>
      <w:r w:rsidR="006455E5">
        <w:t xml:space="preserve">, </w:t>
      </w:r>
      <w:r w:rsidRPr="0095276B">
        <w:t>ou ne s</w:t>
      </w:r>
      <w:r w:rsidR="006455E5">
        <w:t>’</w:t>
      </w:r>
      <w:r w:rsidRPr="0095276B">
        <w:t>y serait décidé qu</w:t>
      </w:r>
      <w:r w:rsidR="006455E5">
        <w:t>’</w:t>
      </w:r>
      <w:r w:rsidRPr="0095276B">
        <w:t>à bon escient</w:t>
      </w:r>
      <w:r w:rsidR="006455E5">
        <w:t xml:space="preserve">. </w:t>
      </w:r>
      <w:r w:rsidRPr="0095276B">
        <w:t>Mais les galeries étaient ouvertes et l</w:t>
      </w:r>
      <w:r w:rsidR="006455E5">
        <w:t>’</w:t>
      </w:r>
      <w:r w:rsidRPr="0095276B">
        <w:t>ennemi ava</w:t>
      </w:r>
      <w:r w:rsidRPr="0095276B">
        <w:t>n</w:t>
      </w:r>
      <w:r w:rsidRPr="0095276B">
        <w:t>çait dans le travers-banc</w:t>
      </w:r>
      <w:r w:rsidR="006455E5">
        <w:t xml:space="preserve">. </w:t>
      </w:r>
      <w:r w:rsidRPr="0095276B">
        <w:t>Joseph n</w:t>
      </w:r>
      <w:r w:rsidR="006455E5">
        <w:t>’</w:t>
      </w:r>
      <w:r w:rsidRPr="0095276B">
        <w:t>avait pas pensé à ne pas se donner le plaisir qu</w:t>
      </w:r>
      <w:r w:rsidR="006455E5">
        <w:t>’</w:t>
      </w:r>
      <w:r w:rsidRPr="0095276B">
        <w:t xml:space="preserve">il trouvait au </w:t>
      </w:r>
      <w:proofErr w:type="spellStart"/>
      <w:r w:rsidRPr="0095276B">
        <w:t>Plantis</w:t>
      </w:r>
      <w:proofErr w:type="spellEnd"/>
      <w:r w:rsidR="006455E5">
        <w:t xml:space="preserve">. </w:t>
      </w:r>
      <w:r w:rsidRPr="0095276B">
        <w:t>Il s</w:t>
      </w:r>
      <w:r w:rsidR="006455E5">
        <w:t>’</w:t>
      </w:r>
      <w:r w:rsidRPr="0095276B">
        <w:t>en serait fallu de rien que ce plaisir se résolût en une intention explicite</w:t>
      </w:r>
      <w:r w:rsidR="006455E5">
        <w:t xml:space="preserve">. </w:t>
      </w:r>
      <w:r w:rsidRPr="0095276B">
        <w:t>Or ce rien avait été dispersé</w:t>
      </w:r>
      <w:r w:rsidR="006455E5">
        <w:t xml:space="preserve">, </w:t>
      </w:r>
      <w:r w:rsidRPr="0095276B">
        <w:t>évaporé</w:t>
      </w:r>
      <w:r w:rsidR="006455E5">
        <w:t xml:space="preserve">, </w:t>
      </w:r>
      <w:r w:rsidRPr="0095276B">
        <w:t>depuis dimanche</w:t>
      </w:r>
      <w:r w:rsidR="006455E5">
        <w:t xml:space="preserve">, </w:t>
      </w:r>
      <w:r w:rsidRPr="0095276B">
        <w:t>et le silence de sa mère y avait suffi</w:t>
      </w:r>
      <w:r w:rsidR="006455E5">
        <w:t>.</w:t>
      </w:r>
    </w:p>
    <w:p w14:paraId="7A76B65F" w14:textId="77777777" w:rsidR="006455E5" w:rsidRDefault="006455E5" w:rsidP="002666CE">
      <w:r>
        <w:rPr>
          <w:rFonts w:eastAsia="Georgia" w:cs="Georgia"/>
        </w:rPr>
        <w:t>« </w:t>
      </w:r>
      <w:r w:rsidR="009D4A85" w:rsidRPr="0095276B">
        <w:t>Je vais faire quatre pas sur la route</w:t>
      </w:r>
      <w:r>
        <w:t xml:space="preserve">, </w:t>
      </w:r>
      <w:r w:rsidR="009D4A85" w:rsidRPr="0095276B">
        <w:t>avait-il dit en qui</w:t>
      </w:r>
      <w:r w:rsidR="009D4A85" w:rsidRPr="0095276B">
        <w:t>t</w:t>
      </w:r>
      <w:r w:rsidR="009D4A85" w:rsidRPr="0095276B">
        <w:t>tant la fabrique</w:t>
      </w:r>
      <w:r>
        <w:t xml:space="preserve">, </w:t>
      </w:r>
      <w:r w:rsidR="009D4A85" w:rsidRPr="0095276B">
        <w:t>à cinq heures et demie</w:t>
      </w:r>
      <w:r>
        <w:t xml:space="preserve">. </w:t>
      </w:r>
      <w:r w:rsidR="009D4A85" w:rsidRPr="0095276B">
        <w:t>Il n</w:t>
      </w:r>
      <w:r>
        <w:t>’</w:t>
      </w:r>
      <w:r w:rsidR="009D4A85" w:rsidRPr="0095276B">
        <w:t>avait pas dit</w:t>
      </w:r>
      <w:r>
        <w:t> :</w:t>
      </w:r>
    </w:p>
    <w:p w14:paraId="77920BCC" w14:textId="5F4F2621" w:rsidR="002666CE" w:rsidRDefault="006455E5" w:rsidP="002666CE">
      <w:r>
        <w:lastRenderedPageBreak/>
        <w:t>« </w:t>
      </w:r>
      <w:r w:rsidR="009D4A85" w:rsidRPr="0095276B">
        <w:t xml:space="preserve">Je vais au </w:t>
      </w:r>
      <w:proofErr w:type="spellStart"/>
      <w:r w:rsidR="009D4A85" w:rsidRPr="0095276B">
        <w:t>Plantis</w:t>
      </w:r>
      <w:proofErr w:type="spellEnd"/>
      <w:r>
        <w:t>. »</w:t>
      </w:r>
    </w:p>
    <w:p w14:paraId="147C70BF" w14:textId="77777777" w:rsidR="006455E5" w:rsidRDefault="009D4A85" w:rsidP="002666CE">
      <w:r w:rsidRPr="0095276B">
        <w:t>Hélène le savait aussi précisément que si elle avait été près de lui à ce moment-là</w:t>
      </w:r>
      <w:r w:rsidR="006455E5">
        <w:t xml:space="preserve">. </w:t>
      </w:r>
      <w:r w:rsidRPr="0095276B">
        <w:t>Quand il lui annonça qu</w:t>
      </w:r>
      <w:r w:rsidR="006455E5">
        <w:t>’</w:t>
      </w:r>
      <w:r w:rsidRPr="0095276B">
        <w:t>il partait pour Paris</w:t>
      </w:r>
      <w:r w:rsidR="006455E5">
        <w:t xml:space="preserve">, </w:t>
      </w:r>
      <w:r w:rsidRPr="0095276B">
        <w:t>le lendemain</w:t>
      </w:r>
      <w:r w:rsidR="006455E5">
        <w:t xml:space="preserve">, </w:t>
      </w:r>
      <w:r w:rsidRPr="0095276B">
        <w:t>il y eut en elle une poussée d</w:t>
      </w:r>
      <w:r w:rsidR="006455E5">
        <w:t>’</w:t>
      </w:r>
      <w:r w:rsidRPr="0095276B">
        <w:t>angoisse dont elle essaya vainement de se défendre</w:t>
      </w:r>
      <w:r w:rsidR="006455E5">
        <w:t xml:space="preserve">. </w:t>
      </w:r>
      <w:r w:rsidRPr="0095276B">
        <w:t>Ce n</w:t>
      </w:r>
      <w:r w:rsidR="006455E5">
        <w:t>’</w:t>
      </w:r>
      <w:r w:rsidRPr="0095276B">
        <w:t>était pas jalousie</w:t>
      </w:r>
      <w:r w:rsidR="006455E5">
        <w:t xml:space="preserve">. </w:t>
      </w:r>
      <w:r w:rsidRPr="0095276B">
        <w:t>C</w:t>
      </w:r>
      <w:r w:rsidR="006455E5">
        <w:t>’</w:t>
      </w:r>
      <w:r w:rsidRPr="0095276B">
        <w:t>était la peur du danger inconnu</w:t>
      </w:r>
      <w:r w:rsidR="006455E5">
        <w:t xml:space="preserve">. </w:t>
      </w:r>
      <w:r w:rsidRPr="0095276B">
        <w:t>Il se précisait dans une hall</w:t>
      </w:r>
      <w:r w:rsidRPr="0095276B">
        <w:t>u</w:t>
      </w:r>
      <w:r w:rsidRPr="0095276B">
        <w:t>cination</w:t>
      </w:r>
      <w:r w:rsidR="006455E5">
        <w:t xml:space="preserve"> : </w:t>
      </w:r>
      <w:r w:rsidRPr="0095276B">
        <w:t>Joseph</w:t>
      </w:r>
      <w:r w:rsidR="006455E5">
        <w:t xml:space="preserve">, </w:t>
      </w:r>
      <w:r w:rsidRPr="0095276B">
        <w:t>renversé par un omnibus</w:t>
      </w:r>
      <w:r w:rsidR="006455E5">
        <w:t xml:space="preserve">, </w:t>
      </w:r>
      <w:r w:rsidRPr="0095276B">
        <w:t>roulant sous les pieds des chevaux</w:t>
      </w:r>
      <w:r w:rsidR="006455E5">
        <w:t xml:space="preserve">, </w:t>
      </w:r>
      <w:r w:rsidRPr="0095276B">
        <w:t>devant le perron même de la gare</w:t>
      </w:r>
      <w:r w:rsidR="006455E5">
        <w:t xml:space="preserve">, </w:t>
      </w:r>
      <w:r w:rsidRPr="0095276B">
        <w:t>et le verre brisé de ses lunettes lui crevant un œil</w:t>
      </w:r>
      <w:r w:rsidR="006455E5">
        <w:t>.</w:t>
      </w:r>
    </w:p>
    <w:p w14:paraId="23332242" w14:textId="77777777" w:rsidR="006455E5" w:rsidRDefault="009D4A85" w:rsidP="002666CE">
      <w:r w:rsidRPr="0095276B">
        <w:t xml:space="preserve">Mais mademoiselle Le </w:t>
      </w:r>
      <w:proofErr w:type="spellStart"/>
      <w:r w:rsidRPr="0095276B">
        <w:t>Pleynier</w:t>
      </w:r>
      <w:proofErr w:type="spellEnd"/>
      <w:r w:rsidRPr="0095276B">
        <w:t xml:space="preserve"> était mademoiselle Le </w:t>
      </w:r>
      <w:proofErr w:type="spellStart"/>
      <w:r w:rsidRPr="0095276B">
        <w:t>Pleynier</w:t>
      </w:r>
      <w:proofErr w:type="spellEnd"/>
      <w:r w:rsidR="006455E5">
        <w:t xml:space="preserve">. </w:t>
      </w:r>
      <w:r w:rsidRPr="0095276B">
        <w:t>Joseph ne put emporter d</w:t>
      </w:r>
      <w:r w:rsidR="006455E5">
        <w:t>’</w:t>
      </w:r>
      <w:r w:rsidRPr="0095276B">
        <w:t>autre souvenir d</w:t>
      </w:r>
      <w:r w:rsidR="006455E5">
        <w:t>’</w:t>
      </w:r>
      <w:r w:rsidRPr="0095276B">
        <w:t>elle</w:t>
      </w:r>
      <w:r w:rsidR="006455E5">
        <w:t xml:space="preserve">, </w:t>
      </w:r>
      <w:r w:rsidRPr="0095276B">
        <w:t>ce soir-là</w:t>
      </w:r>
      <w:r w:rsidR="006455E5">
        <w:t xml:space="preserve">, </w:t>
      </w:r>
      <w:r w:rsidRPr="0095276B">
        <w:t>qu</w:t>
      </w:r>
      <w:r w:rsidR="006455E5">
        <w:t>’</w:t>
      </w:r>
      <w:r w:rsidRPr="0095276B">
        <w:t>une bienveillance un peu silencieuse</w:t>
      </w:r>
      <w:r w:rsidR="006455E5">
        <w:t>.</w:t>
      </w:r>
    </w:p>
    <w:p w14:paraId="0E0B202B" w14:textId="77777777" w:rsidR="006455E5" w:rsidRDefault="009D4A85" w:rsidP="002666CE">
      <w:r w:rsidRPr="0095276B">
        <w:t>Son père et elle dînèrent rapidement de thé</w:t>
      </w:r>
      <w:r w:rsidR="006455E5">
        <w:t xml:space="preserve">, </w:t>
      </w:r>
      <w:r w:rsidRPr="0095276B">
        <w:t>de toasts et de confitures</w:t>
      </w:r>
      <w:r w:rsidR="006455E5">
        <w:t xml:space="preserve">. </w:t>
      </w:r>
      <w:r w:rsidRPr="0095276B">
        <w:t>Il se mit</w:t>
      </w:r>
      <w:r w:rsidR="006455E5">
        <w:t xml:space="preserve">, </w:t>
      </w:r>
      <w:r w:rsidRPr="0095276B">
        <w:t>aussitôt après</w:t>
      </w:r>
      <w:r w:rsidR="006455E5">
        <w:t xml:space="preserve">, </w:t>
      </w:r>
      <w:r w:rsidRPr="0095276B">
        <w:t xml:space="preserve">à ses </w:t>
      </w:r>
      <w:r w:rsidRPr="0095276B">
        <w:rPr>
          <w:i/>
          <w:iCs/>
        </w:rPr>
        <w:t>Souvenirs d</w:t>
      </w:r>
      <w:r w:rsidR="006455E5">
        <w:rPr>
          <w:i/>
          <w:iCs/>
        </w:rPr>
        <w:t>’</w:t>
      </w:r>
      <w:r w:rsidRPr="0095276B">
        <w:rPr>
          <w:i/>
          <w:iCs/>
        </w:rPr>
        <w:t>un rép</w:t>
      </w:r>
      <w:r w:rsidRPr="0095276B">
        <w:rPr>
          <w:i/>
          <w:iCs/>
        </w:rPr>
        <w:t>u</w:t>
      </w:r>
      <w:r w:rsidRPr="0095276B">
        <w:rPr>
          <w:i/>
          <w:iCs/>
        </w:rPr>
        <w:t>blicain sur le Coup d</w:t>
      </w:r>
      <w:r w:rsidR="006455E5">
        <w:rPr>
          <w:i/>
          <w:iCs/>
        </w:rPr>
        <w:t>’</w:t>
      </w:r>
      <w:r w:rsidRPr="0095276B">
        <w:rPr>
          <w:i/>
          <w:iCs/>
        </w:rPr>
        <w:t>État</w:t>
      </w:r>
      <w:r w:rsidR="006455E5">
        <w:t xml:space="preserve">, </w:t>
      </w:r>
      <w:r w:rsidRPr="0095276B">
        <w:t>et elle reprit son tricot</w:t>
      </w:r>
      <w:r w:rsidR="006455E5">
        <w:t xml:space="preserve">. </w:t>
      </w:r>
      <w:r w:rsidRPr="0095276B">
        <w:t>Elle se so</w:t>
      </w:r>
      <w:r w:rsidRPr="0095276B">
        <w:t>u</w:t>
      </w:r>
      <w:r w:rsidRPr="0095276B">
        <w:t>vint</w:t>
      </w:r>
      <w:r w:rsidR="006455E5">
        <w:t xml:space="preserve">, </w:t>
      </w:r>
      <w:r w:rsidRPr="0095276B">
        <w:t>avec un horrible pincement du cœur</w:t>
      </w:r>
      <w:r w:rsidR="006455E5">
        <w:t xml:space="preserve">, </w:t>
      </w:r>
      <w:r w:rsidRPr="0095276B">
        <w:t>que Joseph lui avait demandé</w:t>
      </w:r>
      <w:r w:rsidR="006455E5">
        <w:t xml:space="preserve">, </w:t>
      </w:r>
      <w:r w:rsidRPr="0095276B">
        <w:t>la semaine précédente</w:t>
      </w:r>
      <w:r w:rsidR="006455E5">
        <w:t xml:space="preserve">, </w:t>
      </w:r>
      <w:r w:rsidRPr="0095276B">
        <w:t>en cédant à son penchant de taquiner</w:t>
      </w:r>
      <w:r w:rsidR="006455E5">
        <w:t xml:space="preserve">, </w:t>
      </w:r>
      <w:r w:rsidRPr="0095276B">
        <w:t>le temps qu</w:t>
      </w:r>
      <w:r w:rsidR="006455E5">
        <w:t>’</w:t>
      </w:r>
      <w:r w:rsidRPr="0095276B">
        <w:t xml:space="preserve">il lui faudrait pour achever de vêtir tous les </w:t>
      </w:r>
      <w:proofErr w:type="spellStart"/>
      <w:r w:rsidRPr="0095276B">
        <w:t>nouveaux-nés</w:t>
      </w:r>
      <w:proofErr w:type="spellEnd"/>
      <w:r w:rsidRPr="0095276B">
        <w:t xml:space="preserve"> du département</w:t>
      </w:r>
      <w:r w:rsidR="006455E5">
        <w:t xml:space="preserve">. </w:t>
      </w:r>
      <w:r w:rsidRPr="0095276B">
        <w:t>Elle lui avait répondu</w:t>
      </w:r>
      <w:r w:rsidR="006455E5">
        <w:t xml:space="preserve">, </w:t>
      </w:r>
      <w:r w:rsidRPr="0095276B">
        <w:t>sur le même ton</w:t>
      </w:r>
      <w:r w:rsidR="006455E5">
        <w:t xml:space="preserve">, </w:t>
      </w:r>
      <w:r w:rsidRPr="0095276B">
        <w:t>que les nouveau-nés tout nus étaient une graine d</w:t>
      </w:r>
      <w:r w:rsidR="006455E5">
        <w:t>’</w:t>
      </w:r>
      <w:r w:rsidRPr="0095276B">
        <w:t>un invraisemblable pullulement</w:t>
      </w:r>
      <w:r w:rsidR="006455E5">
        <w:t xml:space="preserve">, </w:t>
      </w:r>
      <w:r w:rsidRPr="0095276B">
        <w:t>mais que</w:t>
      </w:r>
      <w:r w:rsidR="006455E5">
        <w:t xml:space="preserve">, </w:t>
      </w:r>
      <w:r w:rsidRPr="0095276B">
        <w:t>par ailleurs</w:t>
      </w:r>
      <w:r w:rsidR="006455E5">
        <w:t xml:space="preserve">, </w:t>
      </w:r>
      <w:r w:rsidRPr="0095276B">
        <w:t>le tricot n</w:t>
      </w:r>
      <w:r w:rsidR="006455E5">
        <w:t>’</w:t>
      </w:r>
      <w:r w:rsidRPr="0095276B">
        <w:t>était pas ce qu</w:t>
      </w:r>
      <w:r w:rsidR="006455E5">
        <w:t>’</w:t>
      </w:r>
      <w:r w:rsidRPr="0095276B">
        <w:t>il croyait</w:t>
      </w:r>
      <w:r w:rsidR="006455E5">
        <w:t>.</w:t>
      </w:r>
    </w:p>
    <w:p w14:paraId="687A03C0" w14:textId="77777777" w:rsidR="006455E5" w:rsidRDefault="006455E5" w:rsidP="002666CE">
      <w:r>
        <w:rPr>
          <w:rFonts w:eastAsia="Georgia" w:cs="Georgia"/>
        </w:rPr>
        <w:t>« </w:t>
      </w:r>
      <w:r w:rsidR="009D4A85" w:rsidRPr="0095276B">
        <w:t>Quoi donc</w:t>
      </w:r>
      <w:r>
        <w:t> ? »</w:t>
      </w:r>
      <w:r w:rsidR="009D4A85" w:rsidRPr="0095276B">
        <w:t xml:space="preserve"> avait-il dit</w:t>
      </w:r>
      <w:r>
        <w:t>.</w:t>
      </w:r>
    </w:p>
    <w:p w14:paraId="00414C22" w14:textId="77777777" w:rsidR="006455E5" w:rsidRDefault="006455E5" w:rsidP="002666CE">
      <w:r>
        <w:rPr>
          <w:rFonts w:eastAsia="Georgia" w:cs="Georgia"/>
        </w:rPr>
        <w:t>« </w:t>
      </w:r>
      <w:r w:rsidR="009D4A85" w:rsidRPr="0095276B">
        <w:t>C</w:t>
      </w:r>
      <w:r>
        <w:t>’</w:t>
      </w:r>
      <w:r w:rsidR="009D4A85" w:rsidRPr="0095276B">
        <w:t>est notre chapelet de laïques</w:t>
      </w:r>
      <w:r>
        <w:t>.</w:t>
      </w:r>
    </w:p>
    <w:p w14:paraId="03FC694B" w14:textId="2BEEB923" w:rsidR="002666CE" w:rsidRDefault="006455E5" w:rsidP="002666CE">
      <w:r>
        <w:t>— </w:t>
      </w:r>
      <w:r w:rsidR="009D4A85" w:rsidRPr="0095276B">
        <w:t>Et quel emploi tenez-vous dans la communauté</w:t>
      </w:r>
      <w:r>
        <w:t> ? »</w:t>
      </w:r>
    </w:p>
    <w:p w14:paraId="33146B72" w14:textId="77777777" w:rsidR="006455E5" w:rsidRDefault="009D4A85" w:rsidP="002666CE">
      <w:r w:rsidRPr="0095276B">
        <w:t>Elle se rappelait</w:t>
      </w:r>
      <w:r w:rsidR="006455E5">
        <w:t xml:space="preserve">, </w:t>
      </w:r>
      <w:r w:rsidRPr="0095276B">
        <w:t>en rougissant</w:t>
      </w:r>
      <w:r w:rsidR="006455E5">
        <w:t xml:space="preserve">, </w:t>
      </w:r>
      <w:r w:rsidRPr="0095276B">
        <w:t>lui avoir répondu ces par</w:t>
      </w:r>
      <w:r w:rsidRPr="0095276B">
        <w:t>o</w:t>
      </w:r>
      <w:r w:rsidRPr="0095276B">
        <w:t>les innocentes</w:t>
      </w:r>
      <w:r w:rsidR="006455E5">
        <w:t> :</w:t>
      </w:r>
    </w:p>
    <w:p w14:paraId="255E8952" w14:textId="641274B7" w:rsidR="002666CE" w:rsidRDefault="006455E5" w:rsidP="002666CE">
      <w:r>
        <w:rPr>
          <w:rFonts w:eastAsia="Georgia" w:cs="Georgia"/>
        </w:rPr>
        <w:t>« </w:t>
      </w:r>
      <w:r w:rsidR="009D4A85" w:rsidRPr="0095276B">
        <w:t>De sœur tourière</w:t>
      </w:r>
      <w:r>
        <w:t xml:space="preserve">, </w:t>
      </w:r>
      <w:r w:rsidR="009D4A85" w:rsidRPr="0095276B">
        <w:t>Monsieur</w:t>
      </w:r>
      <w:r>
        <w:t xml:space="preserve">, </w:t>
      </w:r>
      <w:r w:rsidR="009D4A85" w:rsidRPr="0095276B">
        <w:t>celle qui regarde</w:t>
      </w:r>
      <w:r>
        <w:t xml:space="preserve">, </w:t>
      </w:r>
      <w:r w:rsidR="009D4A85" w:rsidRPr="0095276B">
        <w:t>comme sœur Anne</w:t>
      </w:r>
      <w:r>
        <w:t xml:space="preserve">, </w:t>
      </w:r>
      <w:r w:rsidR="009D4A85" w:rsidRPr="0095276B">
        <w:t>ce qui poudroie au loin sur la route</w:t>
      </w:r>
      <w:r>
        <w:t>. »</w:t>
      </w:r>
    </w:p>
    <w:p w14:paraId="68D0ACC9" w14:textId="77777777" w:rsidR="006455E5" w:rsidRDefault="009D4A85" w:rsidP="002666CE">
      <w:r w:rsidRPr="0095276B">
        <w:lastRenderedPageBreak/>
        <w:t>En songeant à ce qu</w:t>
      </w:r>
      <w:r w:rsidR="006455E5">
        <w:t>’</w:t>
      </w:r>
      <w:r w:rsidRPr="0095276B">
        <w:t>elle n</w:t>
      </w:r>
      <w:r w:rsidR="006455E5">
        <w:t>’</w:t>
      </w:r>
      <w:r w:rsidRPr="0095276B">
        <w:t>avait pas dit</w:t>
      </w:r>
      <w:r w:rsidR="006455E5">
        <w:t xml:space="preserve">, </w:t>
      </w:r>
      <w:r w:rsidRPr="0095276B">
        <w:t>mais failli ajouter</w:t>
      </w:r>
      <w:r w:rsidR="006455E5">
        <w:t xml:space="preserve">, </w:t>
      </w:r>
      <w:r w:rsidRPr="0095276B">
        <w:t>elle achevait de rougir de honte</w:t>
      </w:r>
      <w:r w:rsidR="006455E5">
        <w:t> :</w:t>
      </w:r>
    </w:p>
    <w:p w14:paraId="76F11531" w14:textId="316AC9E9" w:rsidR="002666CE" w:rsidRDefault="006455E5" w:rsidP="002666CE">
      <w:r>
        <w:t>« </w:t>
      </w:r>
      <w:r w:rsidR="009D4A85" w:rsidRPr="0095276B">
        <w:t>Au reste</w:t>
      </w:r>
      <w:r>
        <w:t xml:space="preserve">, </w:t>
      </w:r>
      <w:r w:rsidR="009D4A85" w:rsidRPr="0095276B">
        <w:t>les cavaliers de la route sont pour lady Barbe-Bleue</w:t>
      </w:r>
      <w:r>
        <w:t xml:space="preserve">. </w:t>
      </w:r>
      <w:r w:rsidR="009D4A85" w:rsidRPr="0095276B">
        <w:t>Il n</w:t>
      </w:r>
      <w:r>
        <w:t>’</w:t>
      </w:r>
      <w:r w:rsidR="009D4A85" w:rsidRPr="0095276B">
        <w:t>a jamais été question qu</w:t>
      </w:r>
      <w:r>
        <w:t>’</w:t>
      </w:r>
      <w:r w:rsidR="009D4A85" w:rsidRPr="0095276B">
        <w:t>ils soient pour sœur Anne</w:t>
      </w:r>
      <w:r>
        <w:t>. »</w:t>
      </w:r>
    </w:p>
    <w:p w14:paraId="0AAEDF1D" w14:textId="77777777" w:rsidR="006455E5" w:rsidRDefault="006455E5" w:rsidP="002666CE">
      <w:r>
        <w:t>« </w:t>
      </w:r>
      <w:r w:rsidR="009D4A85" w:rsidRPr="0095276B">
        <w:t>Sœur tourière</w:t>
      </w:r>
      <w:r>
        <w:t xml:space="preserve">, </w:t>
      </w:r>
      <w:r w:rsidR="009D4A85" w:rsidRPr="0095276B">
        <w:t>sœur tourière</w:t>
      </w:r>
      <w:r>
        <w:t>… »</w:t>
      </w:r>
      <w:r w:rsidR="009D4A85" w:rsidRPr="0095276B">
        <w:t xml:space="preserve"> Ce mot et cette image faisaient le manège dans sa tête</w:t>
      </w:r>
      <w:r>
        <w:t xml:space="preserve">, </w:t>
      </w:r>
      <w:r w:rsidR="009D4A85" w:rsidRPr="0095276B">
        <w:t>avec ce vrillement que donne le cauchemar</w:t>
      </w:r>
      <w:r>
        <w:t>.</w:t>
      </w:r>
    </w:p>
    <w:p w14:paraId="56B77A9B" w14:textId="48449B04" w:rsidR="006455E5" w:rsidRDefault="009D4A85" w:rsidP="002666CE">
      <w:r w:rsidRPr="0095276B">
        <w:t>Pour y échapper</w:t>
      </w:r>
      <w:r w:rsidR="006455E5">
        <w:t xml:space="preserve">, </w:t>
      </w:r>
      <w:r w:rsidRPr="0095276B">
        <w:t>elle prit</w:t>
      </w:r>
      <w:r w:rsidR="006455E5">
        <w:t xml:space="preserve">, </w:t>
      </w:r>
      <w:r w:rsidRPr="0095276B">
        <w:t>sur une étagère</w:t>
      </w:r>
      <w:r w:rsidR="006455E5">
        <w:t xml:space="preserve">, </w:t>
      </w:r>
      <w:r w:rsidRPr="0095276B">
        <w:t xml:space="preserve">un volume de </w:t>
      </w:r>
      <w:r w:rsidRPr="0095276B">
        <w:rPr>
          <w:i/>
          <w:iCs/>
        </w:rPr>
        <w:t>Poésie et Vérité</w:t>
      </w:r>
      <w:r w:rsidR="006455E5">
        <w:t xml:space="preserve">. </w:t>
      </w:r>
      <w:r w:rsidRPr="0095276B">
        <w:t xml:space="preserve">Du puits </w:t>
      </w:r>
      <w:r w:rsidR="006455E5">
        <w:t>goe</w:t>
      </w:r>
      <w:r w:rsidRPr="0095276B">
        <w:t>théen</w:t>
      </w:r>
      <w:r w:rsidR="006455E5">
        <w:t xml:space="preserve">, </w:t>
      </w:r>
      <w:r w:rsidRPr="0095276B">
        <w:t>elle savait tirer à coup sûr paix sur le passé</w:t>
      </w:r>
      <w:r w:rsidR="006455E5">
        <w:t xml:space="preserve">, </w:t>
      </w:r>
      <w:r w:rsidRPr="0095276B">
        <w:t>courage pour l</w:t>
      </w:r>
      <w:r w:rsidR="006455E5">
        <w:t>’</w:t>
      </w:r>
      <w:r w:rsidRPr="0095276B">
        <w:t>avenir</w:t>
      </w:r>
      <w:r w:rsidR="006455E5">
        <w:t>.</w:t>
      </w:r>
    </w:p>
    <w:p w14:paraId="654BFA32" w14:textId="77777777" w:rsidR="006455E5" w:rsidRDefault="009D4A85" w:rsidP="002666CE">
      <w:r w:rsidRPr="0095276B">
        <w:t>Elle lut un certain temps</w:t>
      </w:r>
      <w:r w:rsidR="006455E5">
        <w:t xml:space="preserve">, </w:t>
      </w:r>
      <w:r w:rsidRPr="0095276B">
        <w:t>et s</w:t>
      </w:r>
      <w:r w:rsidR="006455E5">
        <w:t>’</w:t>
      </w:r>
      <w:r w:rsidRPr="0095276B">
        <w:t>aperçut qu</w:t>
      </w:r>
      <w:r w:rsidR="006455E5">
        <w:t>’</w:t>
      </w:r>
      <w:r w:rsidRPr="0095276B">
        <w:t>elle n</w:t>
      </w:r>
      <w:r w:rsidR="006455E5">
        <w:t>’</w:t>
      </w:r>
      <w:r w:rsidRPr="0095276B">
        <w:t>était plus à sa lecture</w:t>
      </w:r>
      <w:r w:rsidR="006455E5">
        <w:t xml:space="preserve">. </w:t>
      </w:r>
      <w:r w:rsidRPr="0095276B">
        <w:t>Elle remonta de paragraphe en paragraphe jusqu</w:t>
      </w:r>
      <w:r w:rsidR="006455E5">
        <w:t>’</w:t>
      </w:r>
      <w:r w:rsidRPr="0095276B">
        <w:t>à l</w:t>
      </w:r>
      <w:r w:rsidR="006455E5">
        <w:t>’</w:t>
      </w:r>
      <w:r w:rsidRPr="0095276B">
        <w:t>origine de cette fuite</w:t>
      </w:r>
      <w:r w:rsidR="006455E5">
        <w:t xml:space="preserve">, </w:t>
      </w:r>
      <w:r w:rsidRPr="0095276B">
        <w:t>et en trouva le principe et la raison quand elle vit monter devant ses yeux les lignes suivantes</w:t>
      </w:r>
      <w:r w:rsidR="006455E5">
        <w:t> :</w:t>
      </w:r>
    </w:p>
    <w:p w14:paraId="207A4ED8" w14:textId="77777777" w:rsidR="006455E5" w:rsidRDefault="006455E5" w:rsidP="002666CE">
      <w:pPr>
        <w:rPr>
          <w:i/>
        </w:rPr>
      </w:pPr>
      <w:r>
        <w:t>— </w:t>
      </w:r>
      <w:r w:rsidR="009D4A85" w:rsidRPr="00FD0C10">
        <w:rPr>
          <w:i/>
        </w:rPr>
        <w:t>Être désintéressé en tout</w:t>
      </w:r>
      <w:r>
        <w:rPr>
          <w:i/>
        </w:rPr>
        <w:t xml:space="preserve">, </w:t>
      </w:r>
      <w:r w:rsidR="009D4A85" w:rsidRPr="00FD0C10">
        <w:rPr>
          <w:i/>
        </w:rPr>
        <w:t>et</w:t>
      </w:r>
      <w:r>
        <w:rPr>
          <w:i/>
        </w:rPr>
        <w:t xml:space="preserve">, </w:t>
      </w:r>
      <w:r w:rsidR="009D4A85" w:rsidRPr="00FD0C10">
        <w:rPr>
          <w:i/>
        </w:rPr>
        <w:t>plus que dans tout le reste</w:t>
      </w:r>
      <w:r>
        <w:rPr>
          <w:i/>
        </w:rPr>
        <w:t xml:space="preserve">, </w:t>
      </w:r>
      <w:r w:rsidR="009D4A85" w:rsidRPr="00FD0C10">
        <w:rPr>
          <w:i/>
        </w:rPr>
        <w:t>en amour et en amitié</w:t>
      </w:r>
      <w:r>
        <w:rPr>
          <w:i/>
        </w:rPr>
        <w:t xml:space="preserve">, </w:t>
      </w:r>
      <w:r w:rsidR="009D4A85" w:rsidRPr="00FD0C10">
        <w:rPr>
          <w:i/>
        </w:rPr>
        <w:t>était mon désir suprême</w:t>
      </w:r>
      <w:r>
        <w:rPr>
          <w:i/>
        </w:rPr>
        <w:t xml:space="preserve">, </w:t>
      </w:r>
      <w:r w:rsidR="009D4A85" w:rsidRPr="00FD0C10">
        <w:rPr>
          <w:i/>
        </w:rPr>
        <w:t>ma devise</w:t>
      </w:r>
      <w:r>
        <w:rPr>
          <w:i/>
        </w:rPr>
        <w:t xml:space="preserve">, </w:t>
      </w:r>
      <w:r w:rsidR="009D4A85" w:rsidRPr="00FD0C10">
        <w:rPr>
          <w:i/>
        </w:rPr>
        <w:t>ma pratique</w:t>
      </w:r>
      <w:r>
        <w:rPr>
          <w:i/>
        </w:rPr>
        <w:t xml:space="preserve">. </w:t>
      </w:r>
      <w:r w:rsidR="009D4A85" w:rsidRPr="00FD0C10">
        <w:rPr>
          <w:i/>
        </w:rPr>
        <w:t>En sorte que ce mot hardi qui vient après</w:t>
      </w:r>
      <w:r>
        <w:rPr>
          <w:i/>
        </w:rPr>
        <w:t> : « </w:t>
      </w:r>
      <w:r w:rsidR="009D4A85" w:rsidRPr="00FD0C10">
        <w:rPr>
          <w:i/>
        </w:rPr>
        <w:t>Si je t</w:t>
      </w:r>
      <w:r>
        <w:rPr>
          <w:i/>
        </w:rPr>
        <w:t>’</w:t>
      </w:r>
      <w:r w:rsidR="009D4A85" w:rsidRPr="00FD0C10">
        <w:rPr>
          <w:i/>
        </w:rPr>
        <w:t>a</w:t>
      </w:r>
      <w:r w:rsidR="009D4A85" w:rsidRPr="00FD0C10">
        <w:rPr>
          <w:i/>
        </w:rPr>
        <w:t>i</w:t>
      </w:r>
      <w:r w:rsidR="009D4A85" w:rsidRPr="00FD0C10">
        <w:rPr>
          <w:i/>
        </w:rPr>
        <w:t>me</w:t>
      </w:r>
      <w:r>
        <w:rPr>
          <w:i/>
        </w:rPr>
        <w:t xml:space="preserve">, </w:t>
      </w:r>
      <w:r w:rsidR="009D4A85" w:rsidRPr="00FD0C10">
        <w:rPr>
          <w:i/>
        </w:rPr>
        <w:t>que t</w:t>
      </w:r>
      <w:r>
        <w:rPr>
          <w:i/>
        </w:rPr>
        <w:t>’</w:t>
      </w:r>
      <w:r w:rsidR="009D4A85" w:rsidRPr="00FD0C10">
        <w:rPr>
          <w:i/>
        </w:rPr>
        <w:t>importe</w:t>
      </w:r>
      <w:r>
        <w:rPr>
          <w:i/>
        </w:rPr>
        <w:t> ? »</w:t>
      </w:r>
      <w:r w:rsidR="009D4A85" w:rsidRPr="00FD0C10">
        <w:rPr>
          <w:i/>
        </w:rPr>
        <w:t xml:space="preserve"> fut le véritable cri de mon cœur</w:t>
      </w:r>
      <w:r>
        <w:rPr>
          <w:i/>
        </w:rPr>
        <w:t>…</w:t>
      </w:r>
    </w:p>
    <w:p w14:paraId="29547958" w14:textId="77CC83BE" w:rsidR="006455E5" w:rsidRDefault="009D4A85" w:rsidP="002666CE">
      <w:r w:rsidRPr="0095276B">
        <w:t>Hélène n</w:t>
      </w:r>
      <w:r w:rsidR="006455E5">
        <w:t>’</w:t>
      </w:r>
      <w:r w:rsidRPr="0095276B">
        <w:t xml:space="preserve">avait peut-être pas besoin de </w:t>
      </w:r>
      <w:r w:rsidR="006455E5">
        <w:t>Goe</w:t>
      </w:r>
      <w:r w:rsidRPr="0095276B">
        <w:t>the pour penser une pareille chose</w:t>
      </w:r>
      <w:r w:rsidR="006455E5">
        <w:t xml:space="preserve">. </w:t>
      </w:r>
      <w:r w:rsidRPr="0095276B">
        <w:t>Elle en avait besoin pour la penser à cette heure précise</w:t>
      </w:r>
      <w:r w:rsidR="006455E5">
        <w:t xml:space="preserve">. </w:t>
      </w:r>
      <w:r w:rsidRPr="0095276B">
        <w:t>Et ce n</w:t>
      </w:r>
      <w:r w:rsidR="006455E5">
        <w:t>’</w:t>
      </w:r>
      <w:r w:rsidRPr="0095276B">
        <w:t>est pas un des moindres aspects de la le</w:t>
      </w:r>
      <w:r w:rsidRPr="0095276B">
        <w:t>c</w:t>
      </w:r>
      <w:r w:rsidRPr="0095276B">
        <w:t>ture</w:t>
      </w:r>
      <w:r w:rsidR="006455E5">
        <w:t>.</w:t>
      </w:r>
    </w:p>
    <w:p w14:paraId="6876DEAE" w14:textId="77777777" w:rsidR="006455E5" w:rsidRDefault="009D4A85" w:rsidP="002666CE">
      <w:r w:rsidRPr="0095276B">
        <w:t>Or un épisode de leur conversation du jour même pesait comme un pavé sur sa poitrine</w:t>
      </w:r>
      <w:r w:rsidR="006455E5">
        <w:t xml:space="preserve">. </w:t>
      </w:r>
      <w:r w:rsidRPr="0095276B">
        <w:t>Parlant de la visite du dima</w:t>
      </w:r>
      <w:r w:rsidRPr="0095276B">
        <w:t>n</w:t>
      </w:r>
      <w:r w:rsidRPr="0095276B">
        <w:t>che</w:t>
      </w:r>
      <w:r w:rsidR="006455E5">
        <w:t xml:space="preserve">, </w:t>
      </w:r>
      <w:r w:rsidRPr="0095276B">
        <w:t>Hélène se rabattait toujours sur Laure</w:t>
      </w:r>
      <w:r w:rsidR="006455E5">
        <w:t xml:space="preserve">. </w:t>
      </w:r>
      <w:r w:rsidRPr="0095276B">
        <w:t>Avec plus d</w:t>
      </w:r>
      <w:r w:rsidR="006455E5">
        <w:t>’</w:t>
      </w:r>
      <w:r w:rsidRPr="0095276B">
        <w:t>inte</w:t>
      </w:r>
      <w:r w:rsidRPr="0095276B">
        <w:t>n</w:t>
      </w:r>
      <w:r w:rsidRPr="0095276B">
        <w:t>tion qu</w:t>
      </w:r>
      <w:r w:rsidR="006455E5">
        <w:t>’</w:t>
      </w:r>
      <w:r w:rsidRPr="0095276B">
        <w:t>il n</w:t>
      </w:r>
      <w:r w:rsidR="006455E5">
        <w:t>’</w:t>
      </w:r>
      <w:r w:rsidRPr="0095276B">
        <w:t>en mettait d</w:t>
      </w:r>
      <w:r w:rsidR="006455E5">
        <w:t>’</w:t>
      </w:r>
      <w:r w:rsidRPr="0095276B">
        <w:t>habitude</w:t>
      </w:r>
      <w:r w:rsidR="006455E5">
        <w:t xml:space="preserve">, </w:t>
      </w:r>
      <w:r w:rsidRPr="0095276B">
        <w:t>Joseph lui avait demandé</w:t>
      </w:r>
      <w:r w:rsidR="006455E5">
        <w:t xml:space="preserve">, </w:t>
      </w:r>
      <w:r w:rsidRPr="0095276B">
        <w:t>à sa façon toute droite de dire les choses</w:t>
      </w:r>
      <w:r w:rsidR="006455E5">
        <w:t> :</w:t>
      </w:r>
    </w:p>
    <w:p w14:paraId="7A6E36AF" w14:textId="28BFFDC3" w:rsidR="002666CE" w:rsidRDefault="006455E5" w:rsidP="002666CE">
      <w:r>
        <w:rPr>
          <w:rFonts w:eastAsia="Georgia" w:cs="Georgia"/>
        </w:rPr>
        <w:lastRenderedPageBreak/>
        <w:t>« </w:t>
      </w:r>
      <w:r w:rsidR="009D4A85" w:rsidRPr="0095276B">
        <w:t>Mais qu</w:t>
      </w:r>
      <w:r>
        <w:t>’</w:t>
      </w:r>
      <w:r w:rsidR="009D4A85" w:rsidRPr="0095276B">
        <w:t>est-ce que vous pensez de ma mère et de ma be</w:t>
      </w:r>
      <w:r w:rsidR="009D4A85" w:rsidRPr="0095276B">
        <w:t>l</w:t>
      </w:r>
      <w:r w:rsidR="009D4A85" w:rsidRPr="0095276B">
        <w:t>le-sœur</w:t>
      </w:r>
      <w:r>
        <w:t> ? »</w:t>
      </w:r>
    </w:p>
    <w:p w14:paraId="2B6F8ACE" w14:textId="77777777" w:rsidR="006455E5" w:rsidRDefault="009D4A85" w:rsidP="002666CE">
      <w:r w:rsidRPr="0095276B">
        <w:t>Ce qu</w:t>
      </w:r>
      <w:r w:rsidR="006455E5">
        <w:t>’</w:t>
      </w:r>
      <w:r w:rsidRPr="0095276B">
        <w:t>Hélène avait alors éprouvé ne s</w:t>
      </w:r>
      <w:r w:rsidR="006455E5">
        <w:t>’</w:t>
      </w:r>
      <w:r w:rsidRPr="0095276B">
        <w:t>exprime pas dans le vocabulaire des œuvres de paix</w:t>
      </w:r>
      <w:r w:rsidR="006455E5">
        <w:t xml:space="preserve">. </w:t>
      </w:r>
      <w:r w:rsidRPr="0095276B">
        <w:t>Elle s</w:t>
      </w:r>
      <w:r w:rsidR="006455E5">
        <w:t>’</w:t>
      </w:r>
      <w:r w:rsidRPr="0095276B">
        <w:t>était exactement sentie enveloppée par le Vent de l</w:t>
      </w:r>
      <w:r w:rsidR="006455E5">
        <w:t>’</w:t>
      </w:r>
      <w:r w:rsidRPr="0095276B">
        <w:t>Occasion</w:t>
      </w:r>
      <w:r w:rsidR="006455E5">
        <w:t xml:space="preserve">, </w:t>
      </w:r>
      <w:r w:rsidRPr="0095276B">
        <w:t>qui ne souffle pas deux fois</w:t>
      </w:r>
      <w:r w:rsidR="006455E5">
        <w:t xml:space="preserve">. </w:t>
      </w:r>
      <w:r w:rsidRPr="0095276B">
        <w:t>Un coup d</w:t>
      </w:r>
      <w:r w:rsidR="006455E5">
        <w:t>’</w:t>
      </w:r>
      <w:r w:rsidRPr="0095276B">
        <w:t>œil lui avait enseigné son pouvoir sur l</w:t>
      </w:r>
      <w:r w:rsidR="006455E5">
        <w:t>’</w:t>
      </w:r>
      <w:r w:rsidRPr="0095276B">
        <w:t>Alsacien</w:t>
      </w:r>
      <w:r w:rsidR="006455E5">
        <w:t xml:space="preserve">, </w:t>
      </w:r>
      <w:r w:rsidRPr="0095276B">
        <w:t>qui se tenait assis</w:t>
      </w:r>
      <w:r w:rsidR="006455E5">
        <w:t xml:space="preserve">, </w:t>
      </w:r>
      <w:r w:rsidRPr="0095276B">
        <w:t>la tête penchée vers elle</w:t>
      </w:r>
      <w:r w:rsidR="006455E5">
        <w:t xml:space="preserve">, </w:t>
      </w:r>
      <w:r w:rsidRPr="0095276B">
        <w:t>comme gonflée d</w:t>
      </w:r>
      <w:r w:rsidR="006455E5">
        <w:t>’</w:t>
      </w:r>
      <w:r w:rsidRPr="0095276B">
        <w:t>a</w:t>
      </w:r>
      <w:r w:rsidRPr="0095276B">
        <w:t>t</w:t>
      </w:r>
      <w:r w:rsidRPr="0095276B">
        <w:t>tente et d</w:t>
      </w:r>
      <w:r w:rsidR="006455E5">
        <w:t>’</w:t>
      </w:r>
      <w:r w:rsidRPr="0095276B">
        <w:t>un peu de crainte</w:t>
      </w:r>
      <w:r w:rsidR="006455E5">
        <w:t xml:space="preserve">, </w:t>
      </w:r>
      <w:r w:rsidRPr="0095276B">
        <w:t>le regard franc derrière les verres</w:t>
      </w:r>
      <w:r w:rsidR="006455E5">
        <w:t xml:space="preserve">. </w:t>
      </w:r>
      <w:r w:rsidRPr="0095276B">
        <w:t>Une certitude grisante s</w:t>
      </w:r>
      <w:r w:rsidR="006455E5">
        <w:t>’</w:t>
      </w:r>
      <w:r w:rsidRPr="0095276B">
        <w:t>était emparée d</w:t>
      </w:r>
      <w:r w:rsidR="006455E5">
        <w:t>’</w:t>
      </w:r>
      <w:r w:rsidRPr="0095276B">
        <w:t>elle</w:t>
      </w:r>
      <w:r w:rsidR="006455E5">
        <w:t>.</w:t>
      </w:r>
    </w:p>
    <w:p w14:paraId="58359242" w14:textId="3349A5EF" w:rsidR="002666CE" w:rsidRDefault="006455E5" w:rsidP="002666CE">
      <w:r>
        <w:t>« </w:t>
      </w:r>
      <w:r w:rsidR="009D4A85" w:rsidRPr="0095276B">
        <w:t>Je suis la Victoire</w:t>
      </w:r>
      <w:r>
        <w:t xml:space="preserve">. </w:t>
      </w:r>
      <w:r w:rsidR="009D4A85" w:rsidRPr="0095276B">
        <w:t>Que je me lève</w:t>
      </w:r>
      <w:r>
        <w:t xml:space="preserve">, </w:t>
      </w:r>
      <w:r w:rsidR="009D4A85" w:rsidRPr="0095276B">
        <w:t>et</w:t>
      </w:r>
      <w:r>
        <w:t xml:space="preserve">, </w:t>
      </w:r>
      <w:r w:rsidR="009D4A85" w:rsidRPr="0095276B">
        <w:t>qui me résisterait</w:t>
      </w:r>
      <w:r>
        <w:t xml:space="preserve"> ? </w:t>
      </w:r>
      <w:r w:rsidR="009D4A85" w:rsidRPr="0095276B">
        <w:t>Ne suis-je pas la Victoire</w:t>
      </w:r>
      <w:r>
        <w:t> ? »</w:t>
      </w:r>
    </w:p>
    <w:p w14:paraId="605535F3" w14:textId="77777777" w:rsidR="006455E5" w:rsidRDefault="009D4A85" w:rsidP="002666CE">
      <w:r w:rsidRPr="0095276B">
        <w:t>Il lui suffisait de parler</w:t>
      </w:r>
      <w:r w:rsidR="006455E5">
        <w:t xml:space="preserve">, </w:t>
      </w:r>
      <w:r w:rsidRPr="0095276B">
        <w:t>et de parler peu</w:t>
      </w:r>
      <w:r w:rsidR="006455E5">
        <w:t xml:space="preserve">, </w:t>
      </w:r>
      <w:r w:rsidRPr="0095276B">
        <w:t>en termes mod</w:t>
      </w:r>
      <w:r w:rsidRPr="0095276B">
        <w:t>é</w:t>
      </w:r>
      <w:r w:rsidRPr="0095276B">
        <w:t>rés</w:t>
      </w:r>
      <w:r w:rsidR="006455E5">
        <w:t xml:space="preserve">, </w:t>
      </w:r>
      <w:r w:rsidRPr="0095276B">
        <w:t>de relever une fois le visage</w:t>
      </w:r>
      <w:r w:rsidR="006455E5">
        <w:t xml:space="preserve">, </w:t>
      </w:r>
      <w:r w:rsidRPr="0095276B">
        <w:t>au juste moment</w:t>
      </w:r>
      <w:r w:rsidR="006455E5">
        <w:t xml:space="preserve">. </w:t>
      </w:r>
      <w:r w:rsidRPr="0095276B">
        <w:t>Elle portait à Sarah et à Hermine deux coups pour un</w:t>
      </w:r>
      <w:r w:rsidR="006455E5">
        <w:t xml:space="preserve">, </w:t>
      </w:r>
      <w:r w:rsidRPr="0095276B">
        <w:t>choisissant sa place</w:t>
      </w:r>
      <w:r w:rsidR="006455E5">
        <w:t xml:space="preserve">, </w:t>
      </w:r>
      <w:r w:rsidRPr="0095276B">
        <w:t>et gagnait par une offensive brusque cette victoire décisive que l</w:t>
      </w:r>
      <w:r w:rsidR="006455E5">
        <w:t>’</w:t>
      </w:r>
      <w:r w:rsidRPr="0095276B">
        <w:t>homme lui tendait</w:t>
      </w:r>
      <w:r w:rsidR="006455E5">
        <w:t>.</w:t>
      </w:r>
    </w:p>
    <w:p w14:paraId="64F68076" w14:textId="77777777" w:rsidR="006455E5" w:rsidRDefault="009D4A85" w:rsidP="002666CE">
      <w:r w:rsidRPr="0095276B">
        <w:t>Or elle avait tout refoulé en elle</w:t>
      </w:r>
      <w:r w:rsidR="006455E5">
        <w:t xml:space="preserve">, </w:t>
      </w:r>
      <w:r w:rsidRPr="0095276B">
        <w:t>et s</w:t>
      </w:r>
      <w:r w:rsidR="006455E5">
        <w:t>’</w:t>
      </w:r>
      <w:r w:rsidRPr="0095276B">
        <w:t>était tue</w:t>
      </w:r>
      <w:r w:rsidR="006455E5">
        <w:t xml:space="preserve">. </w:t>
      </w:r>
      <w:r w:rsidRPr="0095276B">
        <w:t>Du moins les paroles qu</w:t>
      </w:r>
      <w:r w:rsidR="006455E5">
        <w:t>’</w:t>
      </w:r>
      <w:r w:rsidRPr="0095276B">
        <w:t>elle avait prononcées n</w:t>
      </w:r>
      <w:r w:rsidR="006455E5">
        <w:t>’</w:t>
      </w:r>
      <w:r w:rsidRPr="0095276B">
        <w:t>en valaient guère mieux</w:t>
      </w:r>
      <w:r w:rsidR="006455E5">
        <w:t xml:space="preserve"> : </w:t>
      </w:r>
      <w:r w:rsidRPr="0095276B">
        <w:t>compliments</w:t>
      </w:r>
      <w:r w:rsidR="006455E5">
        <w:t xml:space="preserve">, </w:t>
      </w:r>
      <w:r w:rsidRPr="0095276B">
        <w:t>marques de sympathie</w:t>
      </w:r>
      <w:r w:rsidR="006455E5">
        <w:t xml:space="preserve">, </w:t>
      </w:r>
      <w:r w:rsidRPr="0095276B">
        <w:t>banalités affectueuses</w:t>
      </w:r>
      <w:r w:rsidR="006455E5">
        <w:t>.</w:t>
      </w:r>
    </w:p>
    <w:p w14:paraId="42487918" w14:textId="77777777" w:rsidR="006455E5" w:rsidRDefault="009D4A85" w:rsidP="002666CE">
      <w:r w:rsidRPr="0095276B">
        <w:t>En elle grondait</w:t>
      </w:r>
      <w:r w:rsidR="006455E5">
        <w:t xml:space="preserve">, </w:t>
      </w:r>
      <w:r w:rsidRPr="0095276B">
        <w:t>depuis l</w:t>
      </w:r>
      <w:r w:rsidR="006455E5">
        <w:t>’</w:t>
      </w:r>
      <w:r w:rsidRPr="0095276B">
        <w:t>avant-dîner</w:t>
      </w:r>
      <w:r w:rsidR="006455E5">
        <w:t xml:space="preserve">, </w:t>
      </w:r>
      <w:r w:rsidRPr="0095276B">
        <w:t>une colère d</w:t>
      </w:r>
      <w:r w:rsidR="006455E5">
        <w:t>’</w:t>
      </w:r>
      <w:r w:rsidRPr="0095276B">
        <w:t>Amaz</w:t>
      </w:r>
      <w:r w:rsidRPr="0095276B">
        <w:t>o</w:t>
      </w:r>
      <w:r w:rsidRPr="0095276B">
        <w:t>ne frustrée de bataille</w:t>
      </w:r>
      <w:r w:rsidR="006455E5">
        <w:t xml:space="preserve">. </w:t>
      </w:r>
      <w:r w:rsidRPr="0095276B">
        <w:t>Et</w:t>
      </w:r>
      <w:r w:rsidR="006455E5">
        <w:t xml:space="preserve">, </w:t>
      </w:r>
      <w:r w:rsidRPr="0095276B">
        <w:t>mesurant l</w:t>
      </w:r>
      <w:r w:rsidR="006455E5">
        <w:t>’</w:t>
      </w:r>
      <w:r w:rsidRPr="0095276B">
        <w:t>étendue de l</w:t>
      </w:r>
      <w:r w:rsidR="006455E5">
        <w:t>’</w:t>
      </w:r>
      <w:r w:rsidRPr="0095276B">
        <w:t>irréparable</w:t>
      </w:r>
      <w:r w:rsidR="006455E5">
        <w:t xml:space="preserve">, </w:t>
      </w:r>
      <w:r w:rsidRPr="0095276B">
        <w:t>elle était traversée par des vertiges de désespoir</w:t>
      </w:r>
      <w:r w:rsidR="006455E5">
        <w:t>.</w:t>
      </w:r>
    </w:p>
    <w:p w14:paraId="350721D4" w14:textId="68A02740" w:rsidR="006455E5" w:rsidRDefault="009D4A85" w:rsidP="002666CE">
      <w:r w:rsidRPr="0095276B">
        <w:t>Il y eut donc</w:t>
      </w:r>
      <w:r w:rsidR="006455E5">
        <w:t xml:space="preserve">, </w:t>
      </w:r>
      <w:r w:rsidRPr="0095276B">
        <w:t>ce soir-là</w:t>
      </w:r>
      <w:r w:rsidR="006455E5">
        <w:t xml:space="preserve">, </w:t>
      </w:r>
      <w:r w:rsidRPr="0095276B">
        <w:t xml:space="preserve">une âme de plus à qui </w:t>
      </w:r>
      <w:r w:rsidR="006455E5">
        <w:t>Goe</w:t>
      </w:r>
      <w:r w:rsidRPr="0095276B">
        <w:t>the rendit la paix</w:t>
      </w:r>
      <w:r w:rsidR="006455E5">
        <w:t xml:space="preserve">. </w:t>
      </w:r>
      <w:r w:rsidRPr="0095276B">
        <w:t>Elle se retrouva</w:t>
      </w:r>
      <w:r w:rsidR="006455E5">
        <w:t xml:space="preserve">, </w:t>
      </w:r>
      <w:r w:rsidRPr="0095276B">
        <w:t>et cessa de douter</w:t>
      </w:r>
      <w:r w:rsidR="006455E5">
        <w:t> :</w:t>
      </w:r>
    </w:p>
    <w:p w14:paraId="09E4395F" w14:textId="715A6CA6" w:rsidR="002666CE" w:rsidRDefault="006455E5" w:rsidP="002666CE">
      <w:r>
        <w:t>« </w:t>
      </w:r>
      <w:r w:rsidR="009D4A85" w:rsidRPr="0095276B">
        <w:rPr>
          <w:i/>
          <w:iCs/>
        </w:rPr>
        <w:t>Si je l</w:t>
      </w:r>
      <w:r>
        <w:rPr>
          <w:i/>
          <w:iCs/>
        </w:rPr>
        <w:t>’</w:t>
      </w:r>
      <w:r w:rsidR="009D4A85" w:rsidRPr="0095276B">
        <w:rPr>
          <w:i/>
          <w:iCs/>
        </w:rPr>
        <w:t>aime</w:t>
      </w:r>
      <w:r>
        <w:rPr>
          <w:i/>
          <w:iCs/>
        </w:rPr>
        <w:t xml:space="preserve">, </w:t>
      </w:r>
      <w:r w:rsidR="009D4A85" w:rsidRPr="0095276B">
        <w:rPr>
          <w:i/>
          <w:iCs/>
        </w:rPr>
        <w:t>que lui importe</w:t>
      </w:r>
      <w:r>
        <w:rPr>
          <w:i/>
          <w:iCs/>
        </w:rPr>
        <w:t xml:space="preserve"> ? </w:t>
      </w:r>
      <w:r w:rsidR="009D4A85" w:rsidRPr="0095276B">
        <w:t>S</w:t>
      </w:r>
      <w:r>
        <w:t>’</w:t>
      </w:r>
      <w:r w:rsidR="009D4A85" w:rsidRPr="0095276B">
        <w:t>il peut être heureux d</w:t>
      </w:r>
      <w:r>
        <w:t>’</w:t>
      </w:r>
      <w:r w:rsidR="009D4A85" w:rsidRPr="0095276B">
        <w:t>une façon qui n</w:t>
      </w:r>
      <w:r>
        <w:t>’</w:t>
      </w:r>
      <w:r w:rsidR="009D4A85" w:rsidRPr="0095276B">
        <w:t>entraîne ni choix ni partage</w:t>
      </w:r>
      <w:r>
        <w:t xml:space="preserve">, </w:t>
      </w:r>
      <w:r w:rsidR="009D4A85" w:rsidRPr="0095276B">
        <w:t>suis-je à ce point ce</w:t>
      </w:r>
      <w:r w:rsidR="009D4A85" w:rsidRPr="0095276B">
        <w:t>r</w:t>
      </w:r>
      <w:r w:rsidR="009D4A85" w:rsidRPr="0095276B">
        <w:t>taine de la supériorité de ce que je lui apporte</w:t>
      </w:r>
      <w:r>
        <w:t xml:space="preserve">, </w:t>
      </w:r>
      <w:r w:rsidR="009D4A85" w:rsidRPr="0095276B">
        <w:t>pour le lui imp</w:t>
      </w:r>
      <w:r w:rsidR="009D4A85" w:rsidRPr="0095276B">
        <w:t>o</w:t>
      </w:r>
      <w:r w:rsidR="009D4A85" w:rsidRPr="0095276B">
        <w:t>ser</w:t>
      </w:r>
      <w:r>
        <w:t xml:space="preserve"> ? </w:t>
      </w:r>
      <w:r w:rsidR="009D4A85" w:rsidRPr="0095276B">
        <w:t>N</w:t>
      </w:r>
      <w:r>
        <w:t>’</w:t>
      </w:r>
      <w:r w:rsidR="009D4A85" w:rsidRPr="0095276B">
        <w:t xml:space="preserve">est-ce pas assez pour mon orgueil de savoir que je </w:t>
      </w:r>
      <w:r w:rsidR="009D4A85" w:rsidRPr="0095276B">
        <w:lastRenderedPageBreak/>
        <w:t>le peux</w:t>
      </w:r>
      <w:r>
        <w:t xml:space="preserve"> ? </w:t>
      </w:r>
      <w:r w:rsidR="009D4A85" w:rsidRPr="0095276B">
        <w:t>Décide la destinée</w:t>
      </w:r>
      <w:r>
        <w:t xml:space="preserve">, </w:t>
      </w:r>
      <w:r w:rsidR="009D4A85" w:rsidRPr="0095276B">
        <w:t>périsse ce qui n</w:t>
      </w:r>
      <w:r>
        <w:t>’</w:t>
      </w:r>
      <w:r w:rsidR="009D4A85" w:rsidRPr="0095276B">
        <w:t>est pas pour vivre</w:t>
      </w:r>
      <w:r>
        <w:t xml:space="preserve">. </w:t>
      </w:r>
      <w:r w:rsidR="009D4A85" w:rsidRPr="0095276B">
        <w:t>Je reste présente et ne lutte plus</w:t>
      </w:r>
      <w:r>
        <w:t xml:space="preserve">. </w:t>
      </w:r>
      <w:r w:rsidR="009D4A85" w:rsidRPr="0095276B">
        <w:t>Qu</w:t>
      </w:r>
      <w:r>
        <w:t>’</w:t>
      </w:r>
      <w:r w:rsidR="009D4A85" w:rsidRPr="0095276B">
        <w:t>il me rejoigne s</w:t>
      </w:r>
      <w:r>
        <w:t>’</w:t>
      </w:r>
      <w:r w:rsidR="009D4A85" w:rsidRPr="0095276B">
        <w:t>il doit me r</w:t>
      </w:r>
      <w:r w:rsidR="009D4A85" w:rsidRPr="0095276B">
        <w:t>e</w:t>
      </w:r>
      <w:r w:rsidR="009D4A85" w:rsidRPr="0095276B">
        <w:t>joindre</w:t>
      </w:r>
      <w:r>
        <w:t xml:space="preserve">. </w:t>
      </w:r>
      <w:r w:rsidR="009D4A85" w:rsidRPr="0095276B">
        <w:t>Cœur fidèle</w:t>
      </w:r>
      <w:r>
        <w:t xml:space="preserve">, </w:t>
      </w:r>
      <w:r w:rsidR="009D4A85" w:rsidRPr="0095276B">
        <w:t>cœur constant</w:t>
      </w:r>
      <w:r>
        <w:t xml:space="preserve">, </w:t>
      </w:r>
      <w:r w:rsidR="009D4A85" w:rsidRPr="0095276B">
        <w:t>cœur immobile et brûlant</w:t>
      </w:r>
      <w:r>
        <w:t xml:space="preserve"> ! </w:t>
      </w:r>
      <w:r w:rsidR="009D4A85" w:rsidRPr="0095276B">
        <w:t>Je perds sans doute le seul homme qui se soit rencontré sur ma route</w:t>
      </w:r>
      <w:r>
        <w:t xml:space="preserve">. </w:t>
      </w:r>
      <w:r w:rsidR="009D4A85" w:rsidRPr="0095276B">
        <w:rPr>
          <w:i/>
          <w:iCs/>
        </w:rPr>
        <w:t>Mais si je l</w:t>
      </w:r>
      <w:r>
        <w:rPr>
          <w:i/>
          <w:iCs/>
        </w:rPr>
        <w:t>’</w:t>
      </w:r>
      <w:r w:rsidR="009D4A85" w:rsidRPr="0095276B">
        <w:rPr>
          <w:i/>
          <w:iCs/>
        </w:rPr>
        <w:t>aime</w:t>
      </w:r>
      <w:r>
        <w:rPr>
          <w:i/>
          <w:iCs/>
        </w:rPr>
        <w:t xml:space="preserve">, </w:t>
      </w:r>
      <w:r w:rsidR="009D4A85" w:rsidRPr="0095276B">
        <w:rPr>
          <w:i/>
          <w:iCs/>
        </w:rPr>
        <w:t>que lui importe</w:t>
      </w:r>
      <w:r>
        <w:rPr>
          <w:i/>
          <w:iCs/>
        </w:rPr>
        <w:t> ? »</w:t>
      </w:r>
    </w:p>
    <w:p w14:paraId="3AD8654F" w14:textId="7706A4FD" w:rsidR="002666CE" w:rsidRDefault="009D4A85" w:rsidP="002666CE">
      <w:r w:rsidRPr="0095276B">
        <w:t xml:space="preserve">La chambre de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Pr="0095276B">
        <w:t xml:space="preserve"> était blanche</w:t>
      </w:r>
      <w:r w:rsidR="006455E5">
        <w:t xml:space="preserve">, </w:t>
      </w:r>
      <w:r w:rsidRPr="0095276B">
        <w:t>étroite et nue</w:t>
      </w:r>
      <w:r w:rsidR="006455E5">
        <w:t xml:space="preserve">, </w:t>
      </w:r>
      <w:r w:rsidR="006455E5">
        <w:rPr>
          <w:rFonts w:eastAsia="Georgia" w:cs="Georgia"/>
        </w:rPr>
        <w:t xml:space="preserve">– </w:t>
      </w:r>
      <w:r w:rsidRPr="0095276B">
        <w:t>cellule de religieuse ou de César</w:t>
      </w:r>
      <w:r w:rsidR="006455E5">
        <w:t xml:space="preserve">. </w:t>
      </w:r>
      <w:r w:rsidRPr="0095276B">
        <w:t>Elle souhaita le bonsoir à son père</w:t>
      </w:r>
      <w:r w:rsidR="006455E5">
        <w:t xml:space="preserve">, </w:t>
      </w:r>
      <w:r w:rsidRPr="0095276B">
        <w:t>et s</w:t>
      </w:r>
      <w:r w:rsidR="006455E5">
        <w:t>’</w:t>
      </w:r>
      <w:r w:rsidRPr="0095276B">
        <w:t>y enferma</w:t>
      </w:r>
      <w:r w:rsidR="006455E5">
        <w:t xml:space="preserve">, </w:t>
      </w:r>
      <w:r w:rsidRPr="0095276B">
        <w:t>toute aux soins</w:t>
      </w:r>
      <w:r w:rsidR="006455E5">
        <w:t xml:space="preserve">, </w:t>
      </w:r>
      <w:r w:rsidRPr="0095276B">
        <w:t>selon ce qu</w:t>
      </w:r>
      <w:r w:rsidR="006455E5">
        <w:t>’</w:t>
      </w:r>
      <w:r w:rsidRPr="0095276B">
        <w:t>elle écrivit à Chère Bonne Amie</w:t>
      </w:r>
      <w:r w:rsidR="006455E5">
        <w:t>, « </w:t>
      </w:r>
      <w:r w:rsidRPr="0095276B">
        <w:t>de plumer cette Victoire Aptère</w:t>
      </w:r>
      <w:r w:rsidR="006455E5">
        <w:t xml:space="preserve">, </w:t>
      </w:r>
      <w:proofErr w:type="gramStart"/>
      <w:r w:rsidRPr="0095276B">
        <w:t>en cas qu</w:t>
      </w:r>
      <w:r w:rsidR="006455E5">
        <w:t>’</w:t>
      </w:r>
      <w:r w:rsidRPr="0095276B">
        <w:t>il viendrait</w:t>
      </w:r>
      <w:proofErr w:type="gramEnd"/>
      <w:r w:rsidRPr="0095276B">
        <w:t xml:space="preserve"> à ses ailes fantaisie de repousser</w:t>
      </w:r>
      <w:r w:rsidR="006455E5">
        <w:t>. »</w:t>
      </w:r>
    </w:p>
    <w:p w14:paraId="702D1714" w14:textId="13799867" w:rsidR="009D4A85" w:rsidRPr="0095276B" w:rsidRDefault="009D4A85" w:rsidP="006455E5">
      <w:pPr>
        <w:pStyle w:val="Titre2"/>
        <w:pageBreakBefore/>
        <w:rPr>
          <w:szCs w:val="44"/>
        </w:rPr>
      </w:pPr>
      <w:bookmarkStart w:id="37" w:name="_Toc197888840"/>
      <w:r w:rsidRPr="0095276B">
        <w:rPr>
          <w:szCs w:val="44"/>
        </w:rPr>
        <w:lastRenderedPageBreak/>
        <w:t>18</w:t>
      </w:r>
      <w:bookmarkEnd w:id="37"/>
      <w:r w:rsidRPr="0095276B">
        <w:rPr>
          <w:szCs w:val="44"/>
        </w:rPr>
        <w:br/>
      </w:r>
    </w:p>
    <w:p w14:paraId="1D0106ED" w14:textId="77777777" w:rsidR="006455E5" w:rsidRDefault="006455E5" w:rsidP="002666CE">
      <w:r>
        <w:t>« </w:t>
      </w:r>
      <w:r w:rsidR="009D4A85" w:rsidRPr="0095276B">
        <w:t>Ce sont de vraiment bonnes gens</w:t>
      </w:r>
      <w:r>
        <w:t>, »</w:t>
      </w:r>
      <w:r w:rsidR="009D4A85" w:rsidRPr="0095276B">
        <w:t xml:space="preserve"> pensait Joseph dans le train qui le ramenait à Vendeuvre</w:t>
      </w:r>
      <w:r>
        <w:t xml:space="preserve">, </w:t>
      </w:r>
      <w:r w:rsidR="009D4A85" w:rsidRPr="0095276B">
        <w:t>le lendemain soir</w:t>
      </w:r>
      <w:r>
        <w:t xml:space="preserve">. </w:t>
      </w:r>
      <w:r w:rsidR="009D4A85" w:rsidRPr="0095276B">
        <w:t>Les Stern s</w:t>
      </w:r>
      <w:r>
        <w:t>’</w:t>
      </w:r>
      <w:r w:rsidR="009D4A85" w:rsidRPr="0095276B">
        <w:t>étaient empressés</w:t>
      </w:r>
      <w:r>
        <w:t xml:space="preserve">. </w:t>
      </w:r>
      <w:r w:rsidR="009D4A85" w:rsidRPr="0095276B">
        <w:t>Il ne put s</w:t>
      </w:r>
      <w:r>
        <w:t>’</w:t>
      </w:r>
      <w:r w:rsidR="009D4A85" w:rsidRPr="0095276B">
        <w:t>empêcher de rire du chui</w:t>
      </w:r>
      <w:r w:rsidR="009D4A85" w:rsidRPr="0095276B">
        <w:t>n</w:t>
      </w:r>
      <w:r w:rsidR="009D4A85" w:rsidRPr="0095276B">
        <w:t>tement d</w:t>
      </w:r>
      <w:r>
        <w:t>’</w:t>
      </w:r>
      <w:r w:rsidR="009D4A85" w:rsidRPr="0095276B">
        <w:t>Élisa</w:t>
      </w:r>
      <w:r>
        <w:t xml:space="preserve">. </w:t>
      </w:r>
      <w:r w:rsidR="009D4A85" w:rsidRPr="0095276B">
        <w:t>Mais ce fut un rire cordial</w:t>
      </w:r>
      <w:r>
        <w:t xml:space="preserve">. </w:t>
      </w:r>
      <w:r w:rsidR="009D4A85" w:rsidRPr="0095276B">
        <w:t>Il semblait que la grosse fille eût abdiqué d</w:t>
      </w:r>
      <w:r>
        <w:t>’</w:t>
      </w:r>
      <w:r w:rsidR="009D4A85" w:rsidRPr="0095276B">
        <w:t>un coup ses airs pimbêches</w:t>
      </w:r>
      <w:r>
        <w:t>.</w:t>
      </w:r>
    </w:p>
    <w:p w14:paraId="2614FE2E" w14:textId="77777777" w:rsidR="006455E5" w:rsidRDefault="006455E5" w:rsidP="002666CE">
      <w:r>
        <w:rPr>
          <w:rFonts w:eastAsia="Georgia" w:cs="Georgia"/>
        </w:rPr>
        <w:t>« </w:t>
      </w:r>
      <w:r w:rsidR="009D4A85" w:rsidRPr="0095276B">
        <w:t>Allons-nous à Passe-</w:t>
      </w:r>
      <w:proofErr w:type="spellStart"/>
      <w:r w:rsidR="009D4A85" w:rsidRPr="0095276B">
        <w:t>Lourdin</w:t>
      </w:r>
      <w:proofErr w:type="spellEnd"/>
      <w:r>
        <w:t> ? »</w:t>
      </w:r>
      <w:r w:rsidR="009D4A85" w:rsidRPr="0095276B">
        <w:t xml:space="preserve"> demanda</w:t>
      </w:r>
      <w:r>
        <w:t xml:space="preserve">, </w:t>
      </w:r>
      <w:r w:rsidR="009D4A85" w:rsidRPr="0095276B">
        <w:t>le dimanche suivant</w:t>
      </w:r>
      <w:r>
        <w:t xml:space="preserve">, </w:t>
      </w:r>
      <w:r w:rsidR="009D4A85" w:rsidRPr="0095276B">
        <w:t>Joseph à Justin</w:t>
      </w:r>
      <w:r>
        <w:t xml:space="preserve">, </w:t>
      </w:r>
      <w:r w:rsidR="009D4A85" w:rsidRPr="0095276B">
        <w:t>quand il descendit</w:t>
      </w:r>
      <w:r>
        <w:t xml:space="preserve">, </w:t>
      </w:r>
      <w:r w:rsidR="009D4A85" w:rsidRPr="0095276B">
        <w:t>rasé jusqu</w:t>
      </w:r>
      <w:r>
        <w:t>’</w:t>
      </w:r>
      <w:r w:rsidR="009D4A85" w:rsidRPr="0095276B">
        <w:t>au lard</w:t>
      </w:r>
      <w:r>
        <w:t xml:space="preserve">, </w:t>
      </w:r>
      <w:r w:rsidR="009D4A85" w:rsidRPr="0095276B">
        <w:t>fleurant le savon</w:t>
      </w:r>
      <w:r>
        <w:t xml:space="preserve">, </w:t>
      </w:r>
      <w:r w:rsidR="009D4A85" w:rsidRPr="0095276B">
        <w:t>étincelant d</w:t>
      </w:r>
      <w:r>
        <w:t>’</w:t>
      </w:r>
      <w:r w:rsidR="009D4A85" w:rsidRPr="0095276B">
        <w:t>eau froide</w:t>
      </w:r>
      <w:r>
        <w:t xml:space="preserve">. </w:t>
      </w:r>
      <w:r w:rsidR="009D4A85" w:rsidRPr="0095276B">
        <w:t>Justin recopiait un thème sous la lampe</w:t>
      </w:r>
      <w:r>
        <w:t xml:space="preserve">. </w:t>
      </w:r>
      <w:r w:rsidR="009D4A85" w:rsidRPr="0095276B">
        <w:t>Il ne faisait pas encore jour</w:t>
      </w:r>
      <w:r>
        <w:t>.</w:t>
      </w:r>
    </w:p>
    <w:p w14:paraId="425EE220" w14:textId="2116A0FD" w:rsidR="006455E5" w:rsidRDefault="009D4A85" w:rsidP="002666CE">
      <w:r w:rsidRPr="0095276B">
        <w:t>Sarah apporta le café au lait</w:t>
      </w:r>
      <w:r w:rsidR="006455E5">
        <w:t xml:space="preserve">, </w:t>
      </w:r>
      <w:r w:rsidRPr="0095276B">
        <w:t>qu</w:t>
      </w:r>
      <w:r w:rsidR="006455E5">
        <w:t>’</w:t>
      </w:r>
      <w:r w:rsidRPr="0095276B">
        <w:t>ils prenaient dans de grands bols de faïence à fleurs bleues</w:t>
      </w:r>
      <w:r w:rsidR="006455E5">
        <w:t xml:space="preserve">. </w:t>
      </w:r>
      <w:r w:rsidRPr="0095276B">
        <w:t xml:space="preserve">Joseph mangeait en outre une moitié de </w:t>
      </w:r>
      <w:r w:rsidR="00550633" w:rsidRPr="0095276B">
        <w:t>kugelopf</w:t>
      </w:r>
      <w:r w:rsidR="006455E5">
        <w:t xml:space="preserve">, </w:t>
      </w:r>
      <w:r w:rsidRPr="0095276B">
        <w:t>deux œufs</w:t>
      </w:r>
      <w:r w:rsidR="006455E5">
        <w:t xml:space="preserve">, </w:t>
      </w:r>
      <w:r w:rsidRPr="0095276B">
        <w:t>une demi-livre de viande froide et des cornichons à l</w:t>
      </w:r>
      <w:r w:rsidR="006455E5">
        <w:t>’</w:t>
      </w:r>
      <w:r w:rsidRPr="0095276B">
        <w:t>eau</w:t>
      </w:r>
      <w:r w:rsidR="006455E5">
        <w:t>.</w:t>
      </w:r>
    </w:p>
    <w:p w14:paraId="5772FD7C" w14:textId="77777777" w:rsidR="006455E5" w:rsidRDefault="006455E5" w:rsidP="002666CE">
      <w:r>
        <w:rPr>
          <w:rFonts w:eastAsia="Georgia" w:cs="Georgia"/>
        </w:rPr>
        <w:t>« </w:t>
      </w:r>
      <w:r w:rsidR="009D4A85" w:rsidRPr="0095276B">
        <w:t>Pourquoi ne les accompagnerais-tu pas</w:t>
      </w:r>
      <w:r>
        <w:t> ? »</w:t>
      </w:r>
      <w:r w:rsidR="009D4A85" w:rsidRPr="0095276B">
        <w:t xml:space="preserve"> dit Sarah à Guillaume d</w:t>
      </w:r>
      <w:r>
        <w:t>’</w:t>
      </w:r>
      <w:r w:rsidR="009D4A85" w:rsidRPr="0095276B">
        <w:t>un air engageant</w:t>
      </w:r>
      <w:r>
        <w:t xml:space="preserve">. </w:t>
      </w:r>
      <w:r w:rsidR="009D4A85" w:rsidRPr="0095276B">
        <w:t>Ils partirent quatre</w:t>
      </w:r>
      <w:r>
        <w:t xml:space="preserve">, </w:t>
      </w:r>
      <w:r w:rsidR="009D4A85" w:rsidRPr="0095276B">
        <w:t>avec Laure</w:t>
      </w:r>
      <w:r>
        <w:t xml:space="preserve">. </w:t>
      </w:r>
      <w:r w:rsidR="009D4A85" w:rsidRPr="0095276B">
        <w:t>L</w:t>
      </w:r>
      <w:r>
        <w:t>’</w:t>
      </w:r>
      <w:r w:rsidR="009D4A85" w:rsidRPr="0095276B">
        <w:t>aube salissait</w:t>
      </w:r>
      <w:r>
        <w:t xml:space="preserve">, </w:t>
      </w:r>
      <w:r w:rsidR="009D4A85" w:rsidRPr="0095276B">
        <w:t>sur un coin</w:t>
      </w:r>
      <w:r>
        <w:t xml:space="preserve">, </w:t>
      </w:r>
      <w:r w:rsidR="009D4A85" w:rsidRPr="0095276B">
        <w:t>le vernis glacé de la nuit</w:t>
      </w:r>
      <w:r>
        <w:t>.</w:t>
      </w:r>
    </w:p>
    <w:p w14:paraId="74E20463" w14:textId="77777777" w:rsidR="006455E5" w:rsidRDefault="009D4A85" w:rsidP="002666CE">
      <w:r w:rsidRPr="0095276B">
        <w:t>Guillaume ouvrit de grands yeux</w:t>
      </w:r>
      <w:r w:rsidR="006455E5">
        <w:t xml:space="preserve">, </w:t>
      </w:r>
      <w:r w:rsidRPr="0095276B">
        <w:t>quand ils furent rendus à Passe-</w:t>
      </w:r>
      <w:proofErr w:type="spellStart"/>
      <w:r w:rsidRPr="0095276B">
        <w:t>Lourdin</w:t>
      </w:r>
      <w:proofErr w:type="spellEnd"/>
      <w:r w:rsidR="006455E5">
        <w:t>.</w:t>
      </w:r>
    </w:p>
    <w:p w14:paraId="3354B144" w14:textId="77777777" w:rsidR="006455E5" w:rsidRDefault="006455E5" w:rsidP="002666CE">
      <w:r>
        <w:rPr>
          <w:rFonts w:eastAsia="Georgia" w:cs="Georgia"/>
        </w:rPr>
        <w:t>« </w:t>
      </w:r>
      <w:r w:rsidR="009D4A85" w:rsidRPr="0095276B">
        <w:t>Est-ce que tu ne trouves pas ce coin charmant</w:t>
      </w:r>
      <w:r>
        <w:t> ?</w:t>
      </w:r>
    </w:p>
    <w:p w14:paraId="1A74ED9F" w14:textId="1DCF4347" w:rsidR="002666CE" w:rsidRDefault="006455E5" w:rsidP="002666CE">
      <w:r>
        <w:t>— </w:t>
      </w:r>
      <w:proofErr w:type="spellStart"/>
      <w:r w:rsidR="009D4A85" w:rsidRPr="0095276B">
        <w:t>Ou-i</w:t>
      </w:r>
      <w:proofErr w:type="spellEnd"/>
      <w:r>
        <w:t xml:space="preserve">. </w:t>
      </w:r>
      <w:r w:rsidR="009D4A85" w:rsidRPr="0095276B">
        <w:t>Pour quoi en faire</w:t>
      </w:r>
      <w:r>
        <w:t> ? »</w:t>
      </w:r>
    </w:p>
    <w:p w14:paraId="4175DDAD" w14:textId="77777777" w:rsidR="006455E5" w:rsidRDefault="009D4A85" w:rsidP="002666CE">
      <w:r w:rsidRPr="0095276B">
        <w:t>Joseph eut un petit rire de supériorité</w:t>
      </w:r>
      <w:r w:rsidR="006455E5">
        <w:t> :</w:t>
      </w:r>
    </w:p>
    <w:p w14:paraId="6C4E22D1" w14:textId="53215990" w:rsidR="002666CE" w:rsidRDefault="006455E5" w:rsidP="002666CE">
      <w:r>
        <w:rPr>
          <w:rFonts w:eastAsia="Georgia" w:cs="Georgia"/>
        </w:rPr>
        <w:t>« </w:t>
      </w:r>
      <w:r w:rsidR="009D4A85" w:rsidRPr="0095276B">
        <w:t>Y vivre</w:t>
      </w:r>
      <w:r>
        <w:t>. »</w:t>
      </w:r>
    </w:p>
    <w:p w14:paraId="06D5FECB" w14:textId="77777777" w:rsidR="006455E5" w:rsidRDefault="009D4A85" w:rsidP="002666CE">
      <w:r w:rsidRPr="0095276B">
        <w:lastRenderedPageBreak/>
        <w:t>Le front de Guillaume se mit en accordéon</w:t>
      </w:r>
      <w:r w:rsidR="006455E5">
        <w:t xml:space="preserve">, </w:t>
      </w:r>
      <w:r w:rsidRPr="0095276B">
        <w:t>et il rentra</w:t>
      </w:r>
      <w:r w:rsidR="006455E5">
        <w:t xml:space="preserve">, </w:t>
      </w:r>
      <w:r w:rsidRPr="0095276B">
        <w:t>par un geste nerveux</w:t>
      </w:r>
      <w:r w:rsidR="006455E5">
        <w:t xml:space="preserve">, </w:t>
      </w:r>
      <w:r w:rsidRPr="0095276B">
        <w:t>une pointe de sa moustache entre ses dents</w:t>
      </w:r>
      <w:r w:rsidR="006455E5">
        <w:t>.</w:t>
      </w:r>
    </w:p>
    <w:p w14:paraId="3DC7232A" w14:textId="77777777" w:rsidR="006455E5" w:rsidRDefault="006455E5" w:rsidP="002666CE">
      <w:r>
        <w:rPr>
          <w:rFonts w:eastAsia="Georgia" w:cs="Georgia"/>
        </w:rPr>
        <w:t>« </w:t>
      </w:r>
      <w:r w:rsidR="009D4A85" w:rsidRPr="0095276B">
        <w:t>Je ne dis pas</w:t>
      </w:r>
      <w:r>
        <w:t xml:space="preserve">… </w:t>
      </w:r>
      <w:r w:rsidR="009D4A85" w:rsidRPr="0095276B">
        <w:t>Y vivre</w:t>
      </w:r>
      <w:r>
        <w:t xml:space="preserve"> ? </w:t>
      </w:r>
      <w:r w:rsidR="009D4A85" w:rsidRPr="0095276B">
        <w:t>Sans faire rien</w:t>
      </w:r>
      <w:r>
        <w:t xml:space="preserve">, </w:t>
      </w:r>
      <w:r w:rsidR="009D4A85" w:rsidRPr="0095276B">
        <w:t>alors</w:t>
      </w:r>
      <w:r>
        <w:t> ?</w:t>
      </w:r>
    </w:p>
    <w:p w14:paraId="59B3C91E" w14:textId="5A9C6B24" w:rsidR="002666CE" w:rsidRDefault="006455E5" w:rsidP="002666CE">
      <w:r>
        <w:t>— </w:t>
      </w:r>
      <w:r w:rsidR="009D4A85" w:rsidRPr="0095276B">
        <w:t>Faire ce qui est nécessaire</w:t>
      </w:r>
      <w:r>
        <w:t>. »</w:t>
      </w:r>
    </w:p>
    <w:p w14:paraId="68D77DBB" w14:textId="77777777" w:rsidR="006455E5" w:rsidRDefault="009D4A85" w:rsidP="002666CE">
      <w:r w:rsidRPr="0095276B">
        <w:t>Le nécessaire avait</w:t>
      </w:r>
      <w:r w:rsidR="006455E5">
        <w:t xml:space="preserve">, </w:t>
      </w:r>
      <w:r w:rsidRPr="0095276B">
        <w:t>pour Guillaume</w:t>
      </w:r>
      <w:r w:rsidR="006455E5">
        <w:t xml:space="preserve">, </w:t>
      </w:r>
      <w:r w:rsidRPr="0095276B">
        <w:t>exactement la même frontière que le possible</w:t>
      </w:r>
      <w:r w:rsidR="006455E5">
        <w:t> :</w:t>
      </w:r>
    </w:p>
    <w:p w14:paraId="37C82C62" w14:textId="77777777" w:rsidR="006455E5" w:rsidRDefault="006455E5" w:rsidP="002666CE">
      <w:r>
        <w:rPr>
          <w:rFonts w:eastAsia="Georgia" w:cs="Georgia"/>
        </w:rPr>
        <w:t>« </w:t>
      </w:r>
      <w:r w:rsidR="009D4A85" w:rsidRPr="0095276B">
        <w:t>Écoute</w:t>
      </w:r>
      <w:r>
        <w:t xml:space="preserve">, </w:t>
      </w:r>
      <w:r w:rsidR="009D4A85" w:rsidRPr="0095276B">
        <w:t>tu ne songerais pas</w:t>
      </w:r>
      <w:r>
        <w:t>…</w:t>
      </w:r>
    </w:p>
    <w:p w14:paraId="73576F01" w14:textId="77777777" w:rsidR="006455E5" w:rsidRDefault="006455E5" w:rsidP="002666CE">
      <w:r>
        <w:t>— </w:t>
      </w:r>
      <w:r w:rsidR="009D4A85" w:rsidRPr="0095276B">
        <w:t>Tu sais</w:t>
      </w:r>
      <w:r>
        <w:t xml:space="preserve">… </w:t>
      </w:r>
      <w:r w:rsidR="009D4A85" w:rsidRPr="0095276B">
        <w:t>bien des idées</w:t>
      </w:r>
      <w:r>
        <w:t xml:space="preserve">… </w:t>
      </w:r>
      <w:r w:rsidR="009D4A85" w:rsidRPr="0095276B">
        <w:t>Et pourquoi pas</w:t>
      </w:r>
      <w:r>
        <w:t xml:space="preserve">, </w:t>
      </w:r>
      <w:r w:rsidR="009D4A85" w:rsidRPr="0095276B">
        <w:t>après tout</w:t>
      </w:r>
      <w:r>
        <w:t> ?</w:t>
      </w:r>
    </w:p>
    <w:p w14:paraId="4E9CB337" w14:textId="77777777" w:rsidR="006455E5" w:rsidRDefault="006455E5" w:rsidP="002666CE">
      <w:r>
        <w:t>— </w:t>
      </w:r>
      <w:r w:rsidR="009D4A85" w:rsidRPr="0095276B">
        <w:t>Mais la fabrique</w:t>
      </w:r>
      <w:r>
        <w:t xml:space="preserve">, </w:t>
      </w:r>
      <w:proofErr w:type="spellStart"/>
      <w:r w:rsidR="009D4A85" w:rsidRPr="0095276B">
        <w:t>Choseph</w:t>
      </w:r>
      <w:proofErr w:type="spellEnd"/>
      <w:r>
        <w:t xml:space="preserve">, </w:t>
      </w:r>
      <w:r w:rsidR="009D4A85" w:rsidRPr="0095276B">
        <w:t xml:space="preserve">notre </w:t>
      </w:r>
      <w:proofErr w:type="spellStart"/>
      <w:r w:rsidR="009D4A85" w:rsidRPr="0095276B">
        <w:t>tefoir</w:t>
      </w:r>
      <w:proofErr w:type="spellEnd"/>
      <w:r>
        <w:t>…</w:t>
      </w:r>
    </w:p>
    <w:p w14:paraId="09D6AB4F" w14:textId="77777777" w:rsidR="006455E5" w:rsidRDefault="006455E5" w:rsidP="002666CE">
      <w:r>
        <w:t>— </w:t>
      </w:r>
      <w:r w:rsidR="009D4A85" w:rsidRPr="0095276B">
        <w:t>C</w:t>
      </w:r>
      <w:r>
        <w:t>’</w:t>
      </w:r>
      <w:r w:rsidR="009D4A85" w:rsidRPr="0095276B">
        <w:t>est bien</w:t>
      </w:r>
      <w:r>
        <w:t xml:space="preserve">, </w:t>
      </w:r>
      <w:r w:rsidR="009D4A85" w:rsidRPr="0095276B">
        <w:t>c</w:t>
      </w:r>
      <w:r>
        <w:t>’</w:t>
      </w:r>
      <w:r w:rsidR="009D4A85" w:rsidRPr="0095276B">
        <w:t>est bien</w:t>
      </w:r>
      <w:r>
        <w:t xml:space="preserve">. </w:t>
      </w:r>
      <w:r w:rsidR="009D4A85" w:rsidRPr="0095276B">
        <w:t>Qui parle de lâcher la fabrique</w:t>
      </w:r>
      <w:r>
        <w:t xml:space="preserve"> ? </w:t>
      </w:r>
      <w:r w:rsidR="009D4A85" w:rsidRPr="0095276B">
        <w:t>On payera les dettes</w:t>
      </w:r>
      <w:r>
        <w:t xml:space="preserve">, </w:t>
      </w:r>
      <w:r w:rsidR="009D4A85" w:rsidRPr="0095276B">
        <w:t>c</w:t>
      </w:r>
      <w:r>
        <w:t>’</w:t>
      </w:r>
      <w:r w:rsidR="009D4A85" w:rsidRPr="0095276B">
        <w:t>est entendu</w:t>
      </w:r>
      <w:r>
        <w:t xml:space="preserve">. </w:t>
      </w:r>
      <w:r w:rsidR="009D4A85" w:rsidRPr="0095276B">
        <w:t>Le reste</w:t>
      </w:r>
      <w:r>
        <w:t>…</w:t>
      </w:r>
    </w:p>
    <w:p w14:paraId="6060DAFD" w14:textId="6C942184" w:rsidR="002666CE" w:rsidRDefault="006455E5" w:rsidP="002666CE">
      <w:r>
        <w:t>— </w:t>
      </w:r>
      <w:r w:rsidR="009D4A85" w:rsidRPr="0095276B">
        <w:t>Le reste</w:t>
      </w:r>
      <w:r>
        <w:t xml:space="preserve"> ? </w:t>
      </w:r>
      <w:r w:rsidR="009D4A85" w:rsidRPr="0095276B">
        <w:t>Où vois-tu un reste</w:t>
      </w:r>
      <w:r>
        <w:t xml:space="preserve"> ? </w:t>
      </w:r>
      <w:r w:rsidR="009D4A85" w:rsidRPr="0095276B">
        <w:t>Joseph</w:t>
      </w:r>
      <w:r>
        <w:t xml:space="preserve">, </w:t>
      </w:r>
      <w:r w:rsidR="009D4A85" w:rsidRPr="0095276B">
        <w:t>je ne comprends de nouveau pas ces idées nouvelles</w:t>
      </w:r>
      <w:r>
        <w:t xml:space="preserve">. </w:t>
      </w:r>
      <w:r w:rsidR="009D4A85" w:rsidRPr="0095276B">
        <w:t>Ce n</w:t>
      </w:r>
      <w:r>
        <w:t>’</w:t>
      </w:r>
      <w:r w:rsidR="009D4A85" w:rsidRPr="0095276B">
        <w:t>est pas sérieux</w:t>
      </w:r>
      <w:r>
        <w:t xml:space="preserve">. </w:t>
      </w:r>
      <w:r w:rsidR="009D4A85" w:rsidRPr="0095276B">
        <w:t>Tu penserais vraiment à t</w:t>
      </w:r>
      <w:r>
        <w:t>’</w:t>
      </w:r>
      <w:r w:rsidR="009D4A85" w:rsidRPr="0095276B">
        <w:t>installer ici</w:t>
      </w:r>
      <w:r>
        <w:t xml:space="preserve">, </w:t>
      </w:r>
      <w:r w:rsidR="009D4A85" w:rsidRPr="0095276B">
        <w:t>dans cette</w:t>
      </w:r>
      <w:r>
        <w:t xml:space="preserve">… ? </w:t>
      </w:r>
      <w:r w:rsidR="009D4A85" w:rsidRPr="0095276B">
        <w:t>Mais avec quel argent</w:t>
      </w:r>
      <w:r>
        <w:t xml:space="preserve"> ? </w:t>
      </w:r>
      <w:r w:rsidR="009D4A85" w:rsidRPr="0095276B">
        <w:t>Pour y vivre seul</w:t>
      </w:r>
      <w:r>
        <w:t xml:space="preserve"> ? </w:t>
      </w:r>
      <w:r w:rsidR="009D4A85" w:rsidRPr="0095276B">
        <w:t>Non</w:t>
      </w:r>
      <w:r>
        <w:t xml:space="preserve"> ! </w:t>
      </w:r>
      <w:r w:rsidR="009D4A85" w:rsidRPr="0095276B">
        <w:t>Avec qui</w:t>
      </w:r>
      <w:r>
        <w:t xml:space="preserve">, </w:t>
      </w:r>
      <w:r w:rsidR="009D4A85" w:rsidRPr="0095276B">
        <w:t>alors</w:t>
      </w:r>
      <w:r>
        <w:t xml:space="preserve">, </w:t>
      </w:r>
      <w:r w:rsidR="009D4A85" w:rsidRPr="0095276B">
        <w:t>Joseph</w:t>
      </w:r>
      <w:r>
        <w:t> ? »</w:t>
      </w:r>
    </w:p>
    <w:p w14:paraId="62FCECBE" w14:textId="77777777" w:rsidR="006455E5" w:rsidRDefault="009D4A85" w:rsidP="002666CE">
      <w:r w:rsidRPr="0095276B">
        <w:t>La question allait un peu droit</w:t>
      </w:r>
      <w:r w:rsidR="006455E5">
        <w:t xml:space="preserve">. </w:t>
      </w:r>
      <w:r w:rsidRPr="0095276B">
        <w:t>Elle surprit Joseph</w:t>
      </w:r>
      <w:r w:rsidR="006455E5">
        <w:t xml:space="preserve">. </w:t>
      </w:r>
      <w:r w:rsidRPr="0095276B">
        <w:t>Il croyait pourtant qu</w:t>
      </w:r>
      <w:r w:rsidR="006455E5">
        <w:t>’</w:t>
      </w:r>
      <w:r w:rsidRPr="0095276B">
        <w:t>elle était résolue pour lui</w:t>
      </w:r>
      <w:r w:rsidR="006455E5">
        <w:t xml:space="preserve">. </w:t>
      </w:r>
      <w:r w:rsidRPr="0095276B">
        <w:t>Mais elle ne l</w:t>
      </w:r>
      <w:r w:rsidR="006455E5">
        <w:t>’</w:t>
      </w:r>
      <w:r w:rsidRPr="0095276B">
        <w:t>était qu</w:t>
      </w:r>
      <w:r w:rsidR="006455E5">
        <w:t>’</w:t>
      </w:r>
      <w:r w:rsidRPr="0095276B">
        <w:t>en nuance</w:t>
      </w:r>
      <w:r w:rsidR="006455E5">
        <w:t xml:space="preserve">, </w:t>
      </w:r>
      <w:r w:rsidRPr="0095276B">
        <w:t>pas en fait</w:t>
      </w:r>
      <w:r w:rsidR="006455E5">
        <w:t xml:space="preserve">. </w:t>
      </w:r>
      <w:r w:rsidRPr="0095276B">
        <w:t>D</w:t>
      </w:r>
      <w:r w:rsidR="006455E5">
        <w:t>’</w:t>
      </w:r>
      <w:r w:rsidRPr="0095276B">
        <w:t>autre part Guillaume ne l</w:t>
      </w:r>
      <w:r w:rsidR="006455E5">
        <w:t>’</w:t>
      </w:r>
      <w:r w:rsidRPr="0095276B">
        <w:t>avait pas habitué à procéder avec cette sûreté</w:t>
      </w:r>
      <w:r w:rsidR="006455E5">
        <w:t xml:space="preserve">, </w:t>
      </w:r>
      <w:r w:rsidRPr="0095276B">
        <w:t>hors question de bourre ou de peigné</w:t>
      </w:r>
      <w:r w:rsidR="006455E5">
        <w:t xml:space="preserve">. </w:t>
      </w:r>
      <w:r w:rsidRPr="0095276B">
        <w:t>Quelqu</w:t>
      </w:r>
      <w:r w:rsidR="006455E5">
        <w:t>’</w:t>
      </w:r>
      <w:r w:rsidRPr="0095276B">
        <w:t>un ou quelque chose le guidait</w:t>
      </w:r>
      <w:r w:rsidR="006455E5">
        <w:t xml:space="preserve">. </w:t>
      </w:r>
      <w:r w:rsidRPr="0095276B">
        <w:t>Joseph en fut inquiété plutôt qu</w:t>
      </w:r>
      <w:r w:rsidR="006455E5">
        <w:t>’</w:t>
      </w:r>
      <w:r w:rsidRPr="0095276B">
        <w:t>irrité</w:t>
      </w:r>
      <w:r w:rsidR="006455E5">
        <w:t>.</w:t>
      </w:r>
    </w:p>
    <w:p w14:paraId="22D4BE75" w14:textId="77777777" w:rsidR="006455E5" w:rsidRDefault="006455E5" w:rsidP="002666CE">
      <w:r>
        <w:rPr>
          <w:rFonts w:eastAsia="Georgia" w:cs="Georgia"/>
        </w:rPr>
        <w:t>« </w:t>
      </w:r>
      <w:r w:rsidR="009D4A85" w:rsidRPr="0095276B">
        <w:t>Va jouer avec Justin</w:t>
      </w:r>
      <w:r>
        <w:t xml:space="preserve">, </w:t>
      </w:r>
      <w:r w:rsidR="009D4A85" w:rsidRPr="0095276B">
        <w:t>commanda Guillaume à Laure</w:t>
      </w:r>
      <w:r>
        <w:t>.</w:t>
      </w:r>
    </w:p>
    <w:p w14:paraId="219A59AE" w14:textId="77777777" w:rsidR="006455E5" w:rsidRDefault="006455E5" w:rsidP="002666CE">
      <w:r>
        <w:rPr>
          <w:rFonts w:eastAsia="Georgia" w:cs="Georgia"/>
        </w:rPr>
        <w:lastRenderedPageBreak/>
        <w:t>« </w:t>
      </w:r>
      <w:r w:rsidR="009D4A85" w:rsidRPr="0095276B">
        <w:t>Non</w:t>
      </w:r>
      <w:r>
        <w:t xml:space="preserve">, </w:t>
      </w:r>
      <w:r w:rsidR="009D4A85" w:rsidRPr="0095276B">
        <w:t>reste</w:t>
      </w:r>
      <w:r>
        <w:t xml:space="preserve">. </w:t>
      </w:r>
      <w:r w:rsidR="009D4A85" w:rsidRPr="0095276B">
        <w:t>Qu</w:t>
      </w:r>
      <w:r>
        <w:t>’</w:t>
      </w:r>
      <w:r w:rsidR="009D4A85" w:rsidRPr="0095276B">
        <w:t>y a-t-il d</w:t>
      </w:r>
      <w:r>
        <w:t>’</w:t>
      </w:r>
      <w:r w:rsidR="009D4A85" w:rsidRPr="0095276B">
        <w:t>autre à se dire</w:t>
      </w:r>
      <w:r>
        <w:t xml:space="preserve"> ? </w:t>
      </w:r>
      <w:r w:rsidR="009D4A85" w:rsidRPr="0095276B">
        <w:t>D</w:t>
      </w:r>
      <w:r>
        <w:t>’</w:t>
      </w:r>
      <w:r w:rsidR="009D4A85" w:rsidRPr="0095276B">
        <w:t>ailleurs tu as tout vu</w:t>
      </w:r>
      <w:r>
        <w:t xml:space="preserve">, </w:t>
      </w:r>
      <w:r w:rsidR="009D4A85" w:rsidRPr="0095276B">
        <w:t>à présent</w:t>
      </w:r>
      <w:r>
        <w:t xml:space="preserve">. </w:t>
      </w:r>
      <w:r w:rsidR="009D4A85" w:rsidRPr="0095276B">
        <w:t>Voici le chemin par où nous rentrons à Ve</w:t>
      </w:r>
      <w:r w:rsidR="009D4A85" w:rsidRPr="0095276B">
        <w:t>n</w:t>
      </w:r>
      <w:r w:rsidR="009D4A85" w:rsidRPr="0095276B">
        <w:t>deuvre</w:t>
      </w:r>
      <w:r>
        <w:t>.</w:t>
      </w:r>
    </w:p>
    <w:p w14:paraId="784C2C2C" w14:textId="77777777" w:rsidR="006455E5" w:rsidRDefault="006455E5" w:rsidP="002666CE">
      <w:r>
        <w:t>— </w:t>
      </w:r>
      <w:r w:rsidR="009D4A85" w:rsidRPr="0095276B">
        <w:t>Est-ce qu</w:t>
      </w:r>
      <w:r>
        <w:t>’</w:t>
      </w:r>
      <w:r w:rsidR="009D4A85" w:rsidRPr="0095276B">
        <w:t>on s</w:t>
      </w:r>
      <w:r>
        <w:t>’</w:t>
      </w:r>
      <w:r w:rsidR="009D4A85" w:rsidRPr="0095276B">
        <w:t xml:space="preserve">arrêtera chez monsieur Le </w:t>
      </w:r>
      <w:proofErr w:type="spellStart"/>
      <w:r w:rsidR="009D4A85" w:rsidRPr="0095276B">
        <w:t>Pleynier</w:t>
      </w:r>
      <w:proofErr w:type="spellEnd"/>
      <w:r>
        <w:t xml:space="preserve"> ? </w:t>
      </w:r>
      <w:r w:rsidR="009D4A85" w:rsidRPr="0095276B">
        <w:t>que</w:t>
      </w:r>
      <w:r w:rsidR="009D4A85" w:rsidRPr="0095276B">
        <w:t>s</w:t>
      </w:r>
      <w:r w:rsidR="009D4A85" w:rsidRPr="0095276B">
        <w:t>tionna Laure</w:t>
      </w:r>
      <w:r>
        <w:t xml:space="preserve">. </w:t>
      </w:r>
      <w:r w:rsidR="009D4A85" w:rsidRPr="0095276B">
        <w:t>Joseph fit celui qui n</w:t>
      </w:r>
      <w:r>
        <w:t>’</w:t>
      </w:r>
      <w:r w:rsidR="009D4A85" w:rsidRPr="0095276B">
        <w:t>entend pas</w:t>
      </w:r>
      <w:r>
        <w:t xml:space="preserve">, </w:t>
      </w:r>
      <w:r w:rsidR="009D4A85" w:rsidRPr="0095276B">
        <w:t>et pressa le pas</w:t>
      </w:r>
      <w:r>
        <w:t>.</w:t>
      </w:r>
    </w:p>
    <w:p w14:paraId="5E23C626" w14:textId="77777777" w:rsidR="006455E5" w:rsidRDefault="009D4A85" w:rsidP="002666CE">
      <w:r w:rsidRPr="0095276B">
        <w:t>Une lettre de Mina était arrivée</w:t>
      </w:r>
      <w:r w:rsidR="006455E5">
        <w:t xml:space="preserve">, </w:t>
      </w:r>
      <w:r w:rsidRPr="0095276B">
        <w:t>dans l</w:t>
      </w:r>
      <w:r w:rsidR="006455E5">
        <w:t>’</w:t>
      </w:r>
      <w:r w:rsidRPr="0095276B">
        <w:t>intervalle</w:t>
      </w:r>
      <w:r w:rsidR="006455E5">
        <w:t xml:space="preserve">, </w:t>
      </w:r>
      <w:r w:rsidRPr="0095276B">
        <w:t>à Sarah</w:t>
      </w:r>
      <w:r w:rsidR="006455E5">
        <w:t xml:space="preserve">. </w:t>
      </w:r>
      <w:r w:rsidRPr="0095276B">
        <w:t>Elle ne fut pas montrée</w:t>
      </w:r>
      <w:r w:rsidR="006455E5">
        <w:t xml:space="preserve">, </w:t>
      </w:r>
      <w:r w:rsidRPr="0095276B">
        <w:t>mais fit la conversation du déjeuner</w:t>
      </w:r>
      <w:r w:rsidR="006455E5">
        <w:t xml:space="preserve">. </w:t>
      </w:r>
      <w:r w:rsidRPr="0095276B">
        <w:t>Hippolyte</w:t>
      </w:r>
      <w:r w:rsidR="006455E5">
        <w:t xml:space="preserve">, </w:t>
      </w:r>
      <w:r w:rsidRPr="0095276B">
        <w:t>sa femme et sa bru ne tarirent pas sur le compte des Stern</w:t>
      </w:r>
      <w:r w:rsidR="006455E5">
        <w:t xml:space="preserve">. </w:t>
      </w:r>
      <w:r w:rsidRPr="0095276B">
        <w:t xml:space="preserve">Il ne fut pas question de savoir où on </w:t>
      </w:r>
      <w:proofErr w:type="gramStart"/>
      <w:r w:rsidRPr="0095276B">
        <w:t>avait été</w:t>
      </w:r>
      <w:proofErr w:type="gramEnd"/>
      <w:r w:rsidRPr="0095276B">
        <w:t xml:space="preserve"> se prom</w:t>
      </w:r>
      <w:r w:rsidRPr="0095276B">
        <w:t>e</w:t>
      </w:r>
      <w:r w:rsidRPr="0095276B">
        <w:t>ner</w:t>
      </w:r>
      <w:r w:rsidR="006455E5">
        <w:t xml:space="preserve">, </w:t>
      </w:r>
      <w:r w:rsidRPr="0095276B">
        <w:t>le matin</w:t>
      </w:r>
      <w:r w:rsidR="006455E5">
        <w:t xml:space="preserve">. </w:t>
      </w:r>
      <w:r w:rsidRPr="0095276B">
        <w:t>Seulement</w:t>
      </w:r>
      <w:r w:rsidR="006455E5">
        <w:t xml:space="preserve">, </w:t>
      </w:r>
      <w:r w:rsidRPr="0095276B">
        <w:t>après déjeuner</w:t>
      </w:r>
      <w:r w:rsidR="006455E5">
        <w:t xml:space="preserve">, </w:t>
      </w:r>
      <w:r w:rsidRPr="0095276B">
        <w:t>Sarah se procura un long entretien avec son fils aîné</w:t>
      </w:r>
      <w:r w:rsidR="006455E5">
        <w:t>.</w:t>
      </w:r>
    </w:p>
    <w:p w14:paraId="7B9720F9" w14:textId="1D4794CA" w:rsidR="006455E5" w:rsidRDefault="006455E5" w:rsidP="002666CE"/>
    <w:p w14:paraId="40918C0D" w14:textId="77777777" w:rsidR="006455E5" w:rsidRDefault="009D4A85" w:rsidP="002666CE">
      <w:r w:rsidRPr="0095276B">
        <w:t>Il y a des actions aisées dans le cours de la vie</w:t>
      </w:r>
      <w:r w:rsidR="006455E5">
        <w:t xml:space="preserve">, </w:t>
      </w:r>
      <w:r w:rsidRPr="0095276B">
        <w:t>que la moindre arrière-pensée transforme en initiatives retentissantes</w:t>
      </w:r>
      <w:r w:rsidR="006455E5">
        <w:t>.</w:t>
      </w:r>
    </w:p>
    <w:p w14:paraId="3BE65410" w14:textId="0109B099" w:rsidR="006455E5" w:rsidRDefault="009D4A85" w:rsidP="002666CE">
      <w:r w:rsidRPr="0095276B">
        <w:t xml:space="preserve">Ce fut le cas pour la visite que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Pr="0095276B">
        <w:t xml:space="preserve"> fit aux S</w:t>
      </w:r>
      <w:r w:rsidRPr="0095276B">
        <w:t>i</w:t>
      </w:r>
      <w:r w:rsidRPr="0095276B">
        <w:t>mler</w:t>
      </w:r>
      <w:r w:rsidR="006455E5">
        <w:t xml:space="preserve">, </w:t>
      </w:r>
      <w:r w:rsidRPr="0095276B">
        <w:t xml:space="preserve">cet </w:t>
      </w:r>
      <w:proofErr w:type="spellStart"/>
      <w:r w:rsidRPr="0095276B">
        <w:t>après-midi là</w:t>
      </w:r>
      <w:proofErr w:type="spellEnd"/>
      <w:r w:rsidR="006455E5">
        <w:t xml:space="preserve">. </w:t>
      </w:r>
      <w:r w:rsidRPr="0095276B">
        <w:t>Rien de plus simple</w:t>
      </w:r>
      <w:r w:rsidR="006455E5">
        <w:t xml:space="preserve">, </w:t>
      </w:r>
      <w:r w:rsidRPr="0095276B">
        <w:t>en apparence</w:t>
      </w:r>
      <w:r w:rsidR="006455E5">
        <w:t xml:space="preserve">, </w:t>
      </w:r>
      <w:r w:rsidRPr="0095276B">
        <w:t>que de rendre</w:t>
      </w:r>
      <w:r w:rsidR="006455E5">
        <w:t xml:space="preserve">, </w:t>
      </w:r>
      <w:r w:rsidRPr="0095276B">
        <w:t>aux dames du boulevard du Grand-Cerf</w:t>
      </w:r>
      <w:r w:rsidR="006455E5">
        <w:t xml:space="preserve">, </w:t>
      </w:r>
      <w:r w:rsidRPr="0095276B">
        <w:t>leur pol</w:t>
      </w:r>
      <w:r w:rsidRPr="0095276B">
        <w:t>i</w:t>
      </w:r>
      <w:r w:rsidRPr="0095276B">
        <w:t>tesse de la semaine précédente</w:t>
      </w:r>
      <w:r w:rsidR="006455E5">
        <w:t>. M. </w:t>
      </w:r>
      <w:r w:rsidRPr="0095276B">
        <w:t xml:space="preserve">Le </w:t>
      </w:r>
      <w:proofErr w:type="spellStart"/>
      <w:r w:rsidRPr="0095276B">
        <w:t>Pleynier</w:t>
      </w:r>
      <w:proofErr w:type="spellEnd"/>
      <w:r w:rsidRPr="0095276B">
        <w:t xml:space="preserve"> allant au Cercle</w:t>
      </w:r>
      <w:r w:rsidR="006455E5">
        <w:t xml:space="preserve">, </w:t>
      </w:r>
      <w:r w:rsidRPr="0095276B">
        <w:t>elle se faisait conduire par Hilaire chez les Simler</w:t>
      </w:r>
      <w:r w:rsidR="006455E5">
        <w:t>.</w:t>
      </w:r>
    </w:p>
    <w:p w14:paraId="731C4CE1" w14:textId="4F5AEC46" w:rsidR="006455E5" w:rsidRDefault="009D4A85" w:rsidP="002666CE">
      <w:r w:rsidRPr="0095276B">
        <w:t>Il faut croire pourtant que la chose présentait un peu plus de complication</w:t>
      </w:r>
      <w:r w:rsidR="006455E5">
        <w:t xml:space="preserve">, </w:t>
      </w:r>
      <w:r w:rsidRPr="0095276B">
        <w:t>car Hélène n</w:t>
      </w:r>
      <w:r w:rsidR="006455E5">
        <w:t>’</w:t>
      </w:r>
      <w:r w:rsidRPr="0095276B">
        <w:t>entendit pas de sang-froid tinter la sonnette</w:t>
      </w:r>
      <w:r w:rsidR="006455E5">
        <w:t xml:space="preserve">. </w:t>
      </w:r>
      <w:r w:rsidRPr="0095276B">
        <w:t>Et ce fut une apparition exsangue qui fit se lever Hermine en panique et monter le pourpre aux joues de Joseph</w:t>
      </w:r>
      <w:r w:rsidR="006455E5">
        <w:t xml:space="preserve">. </w:t>
      </w:r>
      <w:r w:rsidRPr="0095276B">
        <w:t>Sarah</w:t>
      </w:r>
      <w:r w:rsidR="006455E5">
        <w:t xml:space="preserve">, </w:t>
      </w:r>
      <w:r w:rsidRPr="0095276B">
        <w:t>prévenue par Laure</w:t>
      </w:r>
      <w:r w:rsidR="006455E5">
        <w:t xml:space="preserve">, </w:t>
      </w:r>
      <w:r w:rsidRPr="0095276B">
        <w:t>conclut par un signe péremptoire son tête-à-tête avec Guillaume</w:t>
      </w:r>
      <w:r w:rsidR="006455E5">
        <w:t xml:space="preserve">, </w:t>
      </w:r>
      <w:r w:rsidRPr="0095276B">
        <w:t>et descendit</w:t>
      </w:r>
      <w:r w:rsidR="006455E5">
        <w:t xml:space="preserve">. </w:t>
      </w:r>
      <w:r w:rsidRPr="0095276B">
        <w:t>Il était temps</w:t>
      </w:r>
      <w:r w:rsidR="006455E5">
        <w:t xml:space="preserve">. </w:t>
      </w:r>
      <w:r w:rsidRPr="0095276B">
        <w:t>Hermine</w:t>
      </w:r>
      <w:r w:rsidR="006455E5">
        <w:t xml:space="preserve">, </w:t>
      </w:r>
      <w:r w:rsidRPr="0095276B">
        <w:t>écrasée sous les confidences de sa belle-mère</w:t>
      </w:r>
      <w:r w:rsidR="006455E5">
        <w:t xml:space="preserve">, </w:t>
      </w:r>
      <w:r w:rsidRPr="0095276B">
        <w:t>cons</w:t>
      </w:r>
      <w:r w:rsidRPr="0095276B">
        <w:t>i</w:t>
      </w:r>
      <w:r w:rsidRPr="0095276B">
        <w:t xml:space="preserve">dérait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Pr="0095276B">
        <w:t xml:space="preserve"> comme la propre tête de Méduse</w:t>
      </w:r>
      <w:r w:rsidR="006455E5">
        <w:t xml:space="preserve">. </w:t>
      </w:r>
      <w:r w:rsidRPr="0095276B">
        <w:t>Joseph</w:t>
      </w:r>
      <w:r w:rsidR="006455E5">
        <w:t xml:space="preserve">, </w:t>
      </w:r>
      <w:r w:rsidRPr="0095276B">
        <w:t>mis au supplice par le mutisme de sa belle-</w:t>
      </w:r>
      <w:r w:rsidRPr="0095276B">
        <w:lastRenderedPageBreak/>
        <w:t>sœur et la pâleur sans voix d</w:t>
      </w:r>
      <w:r w:rsidR="006455E5">
        <w:t>’</w:t>
      </w:r>
      <w:r w:rsidRPr="0095276B">
        <w:t>Hélène</w:t>
      </w:r>
      <w:r w:rsidR="006455E5">
        <w:t xml:space="preserve">, </w:t>
      </w:r>
      <w:r w:rsidRPr="0095276B">
        <w:t>conjurait les puissances infernales de le tirer de ce pas</w:t>
      </w:r>
      <w:r w:rsidR="006455E5">
        <w:t>.</w:t>
      </w:r>
    </w:p>
    <w:p w14:paraId="635979B6" w14:textId="77777777" w:rsidR="006455E5" w:rsidRDefault="009D4A85" w:rsidP="002666CE">
      <w:r w:rsidRPr="0095276B">
        <w:t>Quand Sarah entra dans la pièce</w:t>
      </w:r>
      <w:r w:rsidR="006455E5">
        <w:t xml:space="preserve">, </w:t>
      </w:r>
      <w:r w:rsidRPr="0095276B">
        <w:t>avec la majesté d</w:t>
      </w:r>
      <w:r w:rsidR="006455E5">
        <w:t>’</w:t>
      </w:r>
      <w:r w:rsidRPr="0095276B">
        <w:t>une épouse proconsulaire qui se dispose à recevoir l</w:t>
      </w:r>
      <w:r w:rsidR="006455E5">
        <w:t>’</w:t>
      </w:r>
      <w:r w:rsidRPr="0095276B">
        <w:t>hommage d</w:t>
      </w:r>
      <w:r w:rsidR="006455E5">
        <w:t>’</w:t>
      </w:r>
      <w:r w:rsidRPr="0095276B">
        <w:t>une reine indigène</w:t>
      </w:r>
      <w:r w:rsidR="006455E5">
        <w:t xml:space="preserve">, </w:t>
      </w:r>
      <w:r w:rsidRPr="0095276B">
        <w:t>ce fut un soulagement</w:t>
      </w:r>
      <w:r w:rsidR="006455E5">
        <w:t xml:space="preserve">. </w:t>
      </w:r>
      <w:r w:rsidRPr="0095276B">
        <w:t>La provision de bonne volonté qu</w:t>
      </w:r>
      <w:r w:rsidR="006455E5">
        <w:t>’</w:t>
      </w:r>
      <w:r w:rsidRPr="0095276B">
        <w:t>Hélène apportait voisinait encore assez dangereus</w:t>
      </w:r>
      <w:r w:rsidRPr="0095276B">
        <w:t>e</w:t>
      </w:r>
      <w:r w:rsidRPr="0095276B">
        <w:t>ment avec les aptitudes les plus belliqueuses</w:t>
      </w:r>
      <w:r w:rsidR="006455E5">
        <w:t xml:space="preserve">, </w:t>
      </w:r>
      <w:r w:rsidRPr="0095276B">
        <w:t>et l</w:t>
      </w:r>
      <w:r w:rsidR="006455E5">
        <w:t>’</w:t>
      </w:r>
      <w:r w:rsidRPr="0095276B">
        <w:t>insignifiance d</w:t>
      </w:r>
      <w:r w:rsidR="006455E5">
        <w:t>’</w:t>
      </w:r>
      <w:r w:rsidRPr="0095276B">
        <w:t>Hermine eût donné une crise à un ange</w:t>
      </w:r>
      <w:r w:rsidR="006455E5">
        <w:t>.</w:t>
      </w:r>
    </w:p>
    <w:p w14:paraId="490FB1D5" w14:textId="0C828169" w:rsidR="006455E5" w:rsidRDefault="009D4A85" w:rsidP="002666CE">
      <w:r w:rsidRPr="0095276B">
        <w:t>Mais il ne fallut pas longtemps à Hélène pour être fixée sur l</w:t>
      </w:r>
      <w:r w:rsidR="006455E5">
        <w:t>’</w:t>
      </w:r>
      <w:r w:rsidRPr="0095276B">
        <w:t>occasion qu</w:t>
      </w:r>
      <w:r w:rsidR="006455E5">
        <w:t>’</w:t>
      </w:r>
      <w:r w:rsidRPr="0095276B">
        <w:t>elle allait avoir de s</w:t>
      </w:r>
      <w:r w:rsidR="006455E5">
        <w:t>’</w:t>
      </w:r>
      <w:r w:rsidRPr="0095276B">
        <w:t>employer</w:t>
      </w:r>
      <w:r w:rsidR="006455E5">
        <w:t xml:space="preserve">. </w:t>
      </w:r>
      <w:r w:rsidRPr="0095276B">
        <w:t>Sa voix n</w:t>
      </w:r>
      <w:r w:rsidR="006455E5">
        <w:t>’</w:t>
      </w:r>
      <w:r w:rsidRPr="0095276B">
        <w:t>hésita plus qu</w:t>
      </w:r>
      <w:r w:rsidR="006455E5">
        <w:t>’</w:t>
      </w:r>
      <w:r w:rsidRPr="0095276B">
        <w:t>un instant entre le timbre aigu de la provocation et la pédale du renoncement</w:t>
      </w:r>
      <w:r w:rsidR="006455E5">
        <w:t xml:space="preserve">. </w:t>
      </w:r>
      <w:r w:rsidRPr="0095276B">
        <w:t xml:space="preserve">Et ce fut </w:t>
      </w:r>
      <w:r w:rsidR="006455E5">
        <w:t>M</w:t>
      </w:r>
      <w:r w:rsidR="006455E5" w:rsidRPr="006455E5">
        <w:rPr>
          <w:vertAlign w:val="superscript"/>
        </w:rPr>
        <w:t>me</w:t>
      </w:r>
      <w:r w:rsidR="006455E5">
        <w:t> </w:t>
      </w:r>
      <w:r w:rsidRPr="0095276B">
        <w:t>Hippolyte qui eut toute latitude pour attaquer</w:t>
      </w:r>
      <w:r w:rsidR="006455E5">
        <w:t>.</w:t>
      </w:r>
    </w:p>
    <w:p w14:paraId="223C7884" w14:textId="77777777" w:rsidR="006455E5" w:rsidRDefault="009D4A85" w:rsidP="002666CE">
      <w:r w:rsidRPr="0095276B">
        <w:t>Il serait faux de dire que celle-ci n</w:t>
      </w:r>
      <w:r w:rsidR="006455E5">
        <w:t>’</w:t>
      </w:r>
      <w:r w:rsidRPr="0095276B">
        <w:t>y alla pas de bon cœur</w:t>
      </w:r>
      <w:r w:rsidR="006455E5">
        <w:t xml:space="preserve">. </w:t>
      </w:r>
      <w:r w:rsidRPr="0095276B">
        <w:t>Trouvant le terrain dégagé</w:t>
      </w:r>
      <w:r w:rsidR="006455E5">
        <w:t xml:space="preserve">, </w:t>
      </w:r>
      <w:r w:rsidRPr="0095276B">
        <w:t>son agression devint une charge</w:t>
      </w:r>
      <w:r w:rsidR="006455E5">
        <w:t xml:space="preserve">. </w:t>
      </w:r>
      <w:r w:rsidRPr="0095276B">
        <w:t>Tout ce que la glace</w:t>
      </w:r>
      <w:r w:rsidR="006455E5">
        <w:t xml:space="preserve">, </w:t>
      </w:r>
      <w:r w:rsidRPr="0095276B">
        <w:t>le mépris et la suspicion peuvent compo</w:t>
      </w:r>
      <w:r w:rsidRPr="0095276B">
        <w:t>r</w:t>
      </w:r>
      <w:r w:rsidRPr="0095276B">
        <w:t>ter</w:t>
      </w:r>
      <w:r w:rsidR="006455E5">
        <w:t xml:space="preserve">, </w:t>
      </w:r>
      <w:r w:rsidRPr="0095276B">
        <w:t>en deçà des limites strictes de l</w:t>
      </w:r>
      <w:r w:rsidR="006455E5">
        <w:t>’</w:t>
      </w:r>
      <w:r w:rsidRPr="0095276B">
        <w:t>offense</w:t>
      </w:r>
      <w:r w:rsidR="006455E5">
        <w:t xml:space="preserve">, </w:t>
      </w:r>
      <w:r w:rsidRPr="0095276B">
        <w:t>fut mis en œuvre avec une dignité et une valeur</w:t>
      </w:r>
      <w:r w:rsidR="006455E5">
        <w:t xml:space="preserve">, </w:t>
      </w:r>
      <w:r w:rsidRPr="0095276B">
        <w:t>auxquelles Hélène ne put pas ne pas rendre hommage</w:t>
      </w:r>
      <w:r w:rsidR="006455E5">
        <w:t>.</w:t>
      </w:r>
    </w:p>
    <w:p w14:paraId="5A998274" w14:textId="77777777" w:rsidR="006455E5" w:rsidRDefault="009D4A85" w:rsidP="002666CE">
      <w:r w:rsidRPr="0095276B">
        <w:t>Mais aussi les dames Simler étaient sur leur terrain</w:t>
      </w:r>
      <w:r w:rsidR="006455E5">
        <w:t xml:space="preserve">. </w:t>
      </w:r>
      <w:r w:rsidRPr="0095276B">
        <w:t>Les femmes de cette espèce ne valent que derrière leurs portes et entre leurs meubles</w:t>
      </w:r>
      <w:r w:rsidR="006455E5">
        <w:t xml:space="preserve">. </w:t>
      </w:r>
      <w:r w:rsidRPr="0095276B">
        <w:t>Elles perdent tout au dépaysement</w:t>
      </w:r>
      <w:r w:rsidR="006455E5">
        <w:t>.</w:t>
      </w:r>
    </w:p>
    <w:p w14:paraId="69371B6B" w14:textId="5BA1C2DF" w:rsidR="006455E5" w:rsidRDefault="009D4A85" w:rsidP="002666CE">
      <w:r w:rsidRPr="0095276B">
        <w:t xml:space="preserve">Ne nous étonnons pas non plus que </w:t>
      </w:r>
      <w:r w:rsidR="006455E5">
        <w:t>M</w:t>
      </w:r>
      <w:r w:rsidR="006455E5" w:rsidRPr="006455E5">
        <w:rPr>
          <w:vertAlign w:val="superscript"/>
        </w:rPr>
        <w:t>me</w:t>
      </w:r>
      <w:r w:rsidR="006455E5">
        <w:t> </w:t>
      </w:r>
      <w:r w:rsidRPr="0095276B">
        <w:t>Hippolyte ne se soit pas inquiétée de la surprenante facilité d</w:t>
      </w:r>
      <w:r w:rsidR="006455E5">
        <w:t>’</w:t>
      </w:r>
      <w:r w:rsidRPr="0095276B">
        <w:t>une fille dont elle aurait dû apprécier le mérite</w:t>
      </w:r>
      <w:r w:rsidR="006455E5">
        <w:t xml:space="preserve">. </w:t>
      </w:r>
      <w:r w:rsidRPr="0095276B">
        <w:t>Il ne faut pas demander aux gens ce qu</w:t>
      </w:r>
      <w:r w:rsidR="006455E5">
        <w:t>’</w:t>
      </w:r>
      <w:r w:rsidRPr="0095276B">
        <w:t>ils ne peuvent pas donner</w:t>
      </w:r>
      <w:r w:rsidR="006455E5">
        <w:t xml:space="preserve">. </w:t>
      </w:r>
      <w:r w:rsidRPr="0095276B">
        <w:t>Si vingt siècles de gynécée a</w:t>
      </w:r>
      <w:r w:rsidRPr="0095276B">
        <w:t>r</w:t>
      </w:r>
      <w:r w:rsidRPr="0095276B">
        <w:t>ment une femme pour la guerre inexpiable du foyer</w:t>
      </w:r>
      <w:r w:rsidR="006455E5">
        <w:t xml:space="preserve">, </w:t>
      </w:r>
      <w:r w:rsidRPr="0095276B">
        <w:t>en reva</w:t>
      </w:r>
      <w:r w:rsidRPr="0095276B">
        <w:t>n</w:t>
      </w:r>
      <w:r w:rsidRPr="0095276B">
        <w:t>che</w:t>
      </w:r>
      <w:r w:rsidR="006455E5">
        <w:t xml:space="preserve">, </w:t>
      </w:r>
      <w:r w:rsidRPr="0095276B">
        <w:t>ils ne prédisposent pas à l</w:t>
      </w:r>
      <w:r w:rsidR="006455E5">
        <w:t>’</w:t>
      </w:r>
      <w:r w:rsidRPr="0095276B">
        <w:t>équité</w:t>
      </w:r>
      <w:r w:rsidR="006455E5">
        <w:t>.</w:t>
      </w:r>
    </w:p>
    <w:p w14:paraId="343C218A" w14:textId="6B857A85" w:rsidR="006455E5" w:rsidRDefault="006455E5" w:rsidP="002666CE">
      <w:r>
        <w:t>M</w:t>
      </w:r>
      <w:r w:rsidRPr="006455E5">
        <w:rPr>
          <w:vertAlign w:val="superscript"/>
        </w:rPr>
        <w:t>lle</w:t>
      </w:r>
      <w:r>
        <w:t> </w:t>
      </w:r>
      <w:r w:rsidR="009D4A85" w:rsidRPr="0095276B">
        <w:t xml:space="preserve">Le </w:t>
      </w:r>
      <w:proofErr w:type="spellStart"/>
      <w:r w:rsidR="009D4A85" w:rsidRPr="0095276B">
        <w:t>Pleynier</w:t>
      </w:r>
      <w:proofErr w:type="spellEnd"/>
      <w:r w:rsidR="009D4A85" w:rsidRPr="0095276B">
        <w:t xml:space="preserve"> était là</w:t>
      </w:r>
      <w:r>
        <w:t xml:space="preserve">, </w:t>
      </w:r>
      <w:r w:rsidR="009D4A85" w:rsidRPr="0095276B">
        <w:t>seule de son sexe à savoir quelque chose du désintéressement</w:t>
      </w:r>
      <w:r>
        <w:t xml:space="preserve">. </w:t>
      </w:r>
      <w:r w:rsidR="009D4A85" w:rsidRPr="0095276B">
        <w:t>Qu</w:t>
      </w:r>
      <w:r>
        <w:t>’</w:t>
      </w:r>
      <w:r w:rsidR="009D4A85" w:rsidRPr="0095276B">
        <w:t>elle souffrît jusqu</w:t>
      </w:r>
      <w:r>
        <w:t>’</w:t>
      </w:r>
      <w:r w:rsidR="009D4A85" w:rsidRPr="0095276B">
        <w:t xml:space="preserve">au </w:t>
      </w:r>
      <w:r w:rsidR="009D4A85" w:rsidRPr="0095276B">
        <w:lastRenderedPageBreak/>
        <w:t>sang</w:t>
      </w:r>
      <w:r>
        <w:t xml:space="preserve">, </w:t>
      </w:r>
      <w:r w:rsidR="009D4A85" w:rsidRPr="0095276B">
        <w:t>pe</w:t>
      </w:r>
      <w:r w:rsidR="009D4A85" w:rsidRPr="0095276B">
        <w:t>r</w:t>
      </w:r>
      <w:r w:rsidR="009D4A85" w:rsidRPr="0095276B">
        <w:t>sonne ne pourrait en douter</w:t>
      </w:r>
      <w:r>
        <w:t xml:space="preserve">. </w:t>
      </w:r>
      <w:r w:rsidR="009D4A85" w:rsidRPr="0095276B">
        <w:t>Serait-elle venue</w:t>
      </w:r>
      <w:r>
        <w:t xml:space="preserve">, </w:t>
      </w:r>
      <w:r w:rsidR="009D4A85" w:rsidRPr="0095276B">
        <w:t>s</w:t>
      </w:r>
      <w:r>
        <w:t>’</w:t>
      </w:r>
      <w:r w:rsidR="009D4A85" w:rsidRPr="0095276B">
        <w:t>il ne lui était pas resté un espoir</w:t>
      </w:r>
      <w:r>
        <w:t xml:space="preserve"> ? </w:t>
      </w:r>
      <w:r w:rsidR="009D4A85" w:rsidRPr="0095276B">
        <w:t>Et la présence de Joseph</w:t>
      </w:r>
      <w:r>
        <w:t xml:space="preserve">, </w:t>
      </w:r>
      <w:r w:rsidR="009D4A85" w:rsidRPr="0095276B">
        <w:t>témoin éperdu</w:t>
      </w:r>
      <w:r>
        <w:t xml:space="preserve">, </w:t>
      </w:r>
      <w:r w:rsidR="009D4A85" w:rsidRPr="0095276B">
        <w:t>la remplissait d</w:t>
      </w:r>
      <w:r>
        <w:t>’</w:t>
      </w:r>
      <w:r w:rsidR="009D4A85" w:rsidRPr="0095276B">
        <w:t>une révolte dont le grondement faillit à pl</w:t>
      </w:r>
      <w:r w:rsidR="009D4A85" w:rsidRPr="0095276B">
        <w:t>u</w:t>
      </w:r>
      <w:r w:rsidR="009D4A85" w:rsidRPr="0095276B">
        <w:t>sieurs reprises éclater au dehors</w:t>
      </w:r>
      <w:r>
        <w:t>.</w:t>
      </w:r>
    </w:p>
    <w:p w14:paraId="77BAE498" w14:textId="77777777" w:rsidR="006455E5" w:rsidRDefault="009D4A85" w:rsidP="002666CE">
      <w:r w:rsidRPr="0095276B">
        <w:t>Mais elle baissait le front</w:t>
      </w:r>
      <w:r w:rsidR="006455E5">
        <w:t xml:space="preserve">. </w:t>
      </w:r>
      <w:r w:rsidRPr="0095276B">
        <w:t>Sa voix grave prenait petit à petit cette sonorité mondaine qui couvre tout et nie tout</w:t>
      </w:r>
      <w:r w:rsidR="006455E5">
        <w:t xml:space="preserve">, </w:t>
      </w:r>
      <w:r w:rsidRPr="0095276B">
        <w:t>même la mort</w:t>
      </w:r>
      <w:r w:rsidR="006455E5">
        <w:t>.</w:t>
      </w:r>
    </w:p>
    <w:p w14:paraId="70175624" w14:textId="01DF89EC" w:rsidR="002666CE" w:rsidRDefault="006455E5" w:rsidP="002666CE">
      <w:r>
        <w:t>« </w:t>
      </w:r>
      <w:r w:rsidR="009D4A85" w:rsidRPr="0095276B">
        <w:t>Si je l</w:t>
      </w:r>
      <w:r>
        <w:t>’</w:t>
      </w:r>
      <w:r w:rsidR="009D4A85" w:rsidRPr="0095276B">
        <w:t>aime</w:t>
      </w:r>
      <w:r>
        <w:t xml:space="preserve">, </w:t>
      </w:r>
      <w:r w:rsidR="009D4A85" w:rsidRPr="0095276B">
        <w:t>que lui importe</w:t>
      </w:r>
      <w:r>
        <w:t xml:space="preserve"> ? </w:t>
      </w:r>
      <w:r w:rsidR="009D4A85" w:rsidRPr="0095276B">
        <w:t>S</w:t>
      </w:r>
      <w:r>
        <w:t>’</w:t>
      </w:r>
      <w:r w:rsidR="009D4A85" w:rsidRPr="0095276B">
        <w:t>il le veut</w:t>
      </w:r>
      <w:r>
        <w:t xml:space="preserve">, </w:t>
      </w:r>
      <w:r w:rsidR="009D4A85" w:rsidRPr="0095276B">
        <w:t>qu</w:t>
      </w:r>
      <w:r>
        <w:t>’</w:t>
      </w:r>
      <w:r w:rsidR="009D4A85" w:rsidRPr="0095276B">
        <w:t>il me r</w:t>
      </w:r>
      <w:r w:rsidR="009D4A85" w:rsidRPr="0095276B">
        <w:t>e</w:t>
      </w:r>
      <w:r w:rsidR="009D4A85" w:rsidRPr="0095276B">
        <w:t>trouve</w:t>
      </w:r>
      <w:r>
        <w:t xml:space="preserve">. </w:t>
      </w:r>
      <w:r w:rsidR="009D4A85" w:rsidRPr="0095276B">
        <w:t>Cœur saignant</w:t>
      </w:r>
      <w:r>
        <w:t xml:space="preserve">, </w:t>
      </w:r>
      <w:r w:rsidR="009D4A85" w:rsidRPr="0095276B">
        <w:t>cœur immobile</w:t>
      </w:r>
      <w:r>
        <w:t>… »</w:t>
      </w:r>
    </w:p>
    <w:p w14:paraId="5CC61D5B" w14:textId="77777777" w:rsidR="006455E5" w:rsidRDefault="009D4A85" w:rsidP="002666CE">
      <w:r w:rsidRPr="0095276B">
        <w:t>Une fois de plus</w:t>
      </w:r>
      <w:r w:rsidR="006455E5">
        <w:t xml:space="preserve">, </w:t>
      </w:r>
      <w:r w:rsidRPr="0095276B">
        <w:t>mais pour la dernière fois</w:t>
      </w:r>
      <w:r w:rsidR="006455E5">
        <w:t xml:space="preserve">, </w:t>
      </w:r>
      <w:r w:rsidRPr="0095276B">
        <w:t>sans doute</w:t>
      </w:r>
      <w:r w:rsidR="006455E5">
        <w:t xml:space="preserve">, </w:t>
      </w:r>
      <w:r w:rsidRPr="0095276B">
        <w:t>le démon de l</w:t>
      </w:r>
      <w:r w:rsidR="006455E5">
        <w:t>’</w:t>
      </w:r>
      <w:r w:rsidRPr="0095276B">
        <w:t>humilité revêtait en elle la défroque de l</w:t>
      </w:r>
      <w:r w:rsidR="006455E5">
        <w:t>’</w:t>
      </w:r>
      <w:r w:rsidRPr="0095276B">
        <w:t>orgueil et venait l</w:t>
      </w:r>
      <w:r w:rsidR="006455E5">
        <w:t>’</w:t>
      </w:r>
      <w:r w:rsidRPr="0095276B">
        <w:t>abuser sur son propre rôle</w:t>
      </w:r>
      <w:r w:rsidR="006455E5">
        <w:t xml:space="preserve">. </w:t>
      </w:r>
      <w:r w:rsidRPr="0095276B">
        <w:t>Elle qui mettait son bonheur à prix de sang</w:t>
      </w:r>
      <w:r w:rsidR="006455E5">
        <w:t xml:space="preserve">, </w:t>
      </w:r>
      <w:r w:rsidRPr="0095276B">
        <w:t>de quel droit prétendait-elle épargner la lutte au bonheur d</w:t>
      </w:r>
      <w:r w:rsidR="006455E5">
        <w:t>’</w:t>
      </w:r>
      <w:r w:rsidRPr="0095276B">
        <w:t>autrui</w:t>
      </w:r>
      <w:r w:rsidR="006455E5">
        <w:t> ?</w:t>
      </w:r>
    </w:p>
    <w:p w14:paraId="2325D7F5" w14:textId="77777777" w:rsidR="006455E5" w:rsidRDefault="006455E5" w:rsidP="002666CE">
      <w:r>
        <w:t>« </w:t>
      </w:r>
      <w:r w:rsidR="009D4A85" w:rsidRPr="0095276B">
        <w:t>La Clandestine</w:t>
      </w:r>
      <w:r>
        <w:t> »</w:t>
      </w:r>
      <w:r w:rsidR="009D4A85" w:rsidRPr="0095276B">
        <w:t xml:space="preserve"> comprit-elle le vice interne de sa strat</w:t>
      </w:r>
      <w:r w:rsidR="009D4A85" w:rsidRPr="0095276B">
        <w:t>é</w:t>
      </w:r>
      <w:r w:rsidR="009D4A85" w:rsidRPr="0095276B">
        <w:t>gie</w:t>
      </w:r>
      <w:r>
        <w:t xml:space="preserve">, </w:t>
      </w:r>
      <w:r w:rsidR="009D4A85" w:rsidRPr="0095276B">
        <w:t>quand</w:t>
      </w:r>
      <w:r>
        <w:t xml:space="preserve">, </w:t>
      </w:r>
      <w:r w:rsidR="009D4A85" w:rsidRPr="0095276B">
        <w:t>vingt minutes plus tard</w:t>
      </w:r>
      <w:r>
        <w:t xml:space="preserve">, </w:t>
      </w:r>
      <w:r w:rsidR="009D4A85" w:rsidRPr="0095276B">
        <w:t>le visage souriant</w:t>
      </w:r>
      <w:r>
        <w:t xml:space="preserve">, </w:t>
      </w:r>
      <w:r w:rsidR="009D4A85" w:rsidRPr="0095276B">
        <w:t>et le froid de l</w:t>
      </w:r>
      <w:r>
        <w:t>’</w:t>
      </w:r>
      <w:r w:rsidR="009D4A85" w:rsidRPr="0095276B">
        <w:t>agonie en elle</w:t>
      </w:r>
      <w:r>
        <w:t xml:space="preserve">, </w:t>
      </w:r>
      <w:r w:rsidR="009D4A85" w:rsidRPr="0095276B">
        <w:t xml:space="preserve">elle prit congé de ces dames et regagna son </w:t>
      </w:r>
      <w:proofErr w:type="spellStart"/>
      <w:r w:rsidR="009D4A85" w:rsidRPr="0095276B">
        <w:t>cart</w:t>
      </w:r>
      <w:proofErr w:type="spellEnd"/>
      <w:r>
        <w:t xml:space="preserve">, </w:t>
      </w:r>
      <w:r w:rsidR="009D4A85" w:rsidRPr="0095276B">
        <w:t>escortée par Guillaume et par Joseph</w:t>
      </w:r>
      <w:r>
        <w:t> ?</w:t>
      </w:r>
    </w:p>
    <w:p w14:paraId="463F0ED3" w14:textId="77777777" w:rsidR="006455E5" w:rsidRDefault="009D4A85" w:rsidP="002666CE">
      <w:r w:rsidRPr="0095276B">
        <w:t>Elle jeta au passage un regard sur la fabrique</w:t>
      </w:r>
      <w:r w:rsidR="006455E5">
        <w:t xml:space="preserve">, </w:t>
      </w:r>
      <w:r w:rsidRPr="0095276B">
        <w:t>et un autre</w:t>
      </w:r>
      <w:r w:rsidR="006455E5">
        <w:t xml:space="preserve">, </w:t>
      </w:r>
      <w:r w:rsidRPr="0095276B">
        <w:t>un peu plus bas</w:t>
      </w:r>
      <w:r w:rsidR="006455E5">
        <w:t xml:space="preserve">, </w:t>
      </w:r>
      <w:r w:rsidRPr="0095276B">
        <w:t>sur Joseph</w:t>
      </w:r>
      <w:r w:rsidR="006455E5">
        <w:t>.</w:t>
      </w:r>
    </w:p>
    <w:p w14:paraId="3CB57503" w14:textId="77777777" w:rsidR="006455E5" w:rsidRDefault="009D4A85" w:rsidP="002666CE">
      <w:r w:rsidRPr="0095276B">
        <w:t>Encore qu</w:t>
      </w:r>
      <w:r w:rsidR="006455E5">
        <w:t>’</w:t>
      </w:r>
      <w:r w:rsidRPr="0095276B">
        <w:t>ils ne fussent que des hommes</w:t>
      </w:r>
      <w:r w:rsidR="006455E5">
        <w:t xml:space="preserve">, </w:t>
      </w:r>
      <w:r w:rsidRPr="0095276B">
        <w:t>Guillaume</w:t>
      </w:r>
      <w:r w:rsidR="006455E5">
        <w:t xml:space="preserve">, </w:t>
      </w:r>
      <w:r w:rsidRPr="0095276B">
        <w:t>i</w:t>
      </w:r>
      <w:r w:rsidRPr="0095276B">
        <w:t>n</w:t>
      </w:r>
      <w:r w:rsidRPr="0095276B">
        <w:t>formé</w:t>
      </w:r>
      <w:r w:rsidR="006455E5">
        <w:t xml:space="preserve">, </w:t>
      </w:r>
      <w:r w:rsidRPr="0095276B">
        <w:t>et Joseph n</w:t>
      </w:r>
      <w:r w:rsidR="006455E5">
        <w:t>’</w:t>
      </w:r>
      <w:r w:rsidRPr="0095276B">
        <w:t>avaient rien perdu des phases de ce duel</w:t>
      </w:r>
      <w:r w:rsidR="006455E5">
        <w:t>.</w:t>
      </w:r>
    </w:p>
    <w:p w14:paraId="553DF419" w14:textId="77777777" w:rsidR="006455E5" w:rsidRDefault="009D4A85" w:rsidP="002666CE">
      <w:r w:rsidRPr="0095276B">
        <w:t>Mais quand bien même Sarah n</w:t>
      </w:r>
      <w:r w:rsidR="006455E5">
        <w:t>’</w:t>
      </w:r>
      <w:r w:rsidRPr="0095276B">
        <w:t>aurait pas agi sous le seul empire de l</w:t>
      </w:r>
      <w:r w:rsidR="006455E5">
        <w:t>’</w:t>
      </w:r>
      <w:r w:rsidRPr="0095276B">
        <w:t>instinct</w:t>
      </w:r>
      <w:r w:rsidR="006455E5">
        <w:t xml:space="preserve">, </w:t>
      </w:r>
      <w:r w:rsidRPr="0095276B">
        <w:t>il n</w:t>
      </w:r>
      <w:r w:rsidR="006455E5">
        <w:t>’</w:t>
      </w:r>
      <w:r w:rsidRPr="0095276B">
        <w:t>y aurait pas eu pour elle de politique plus efficace que de mettre son fils d</w:t>
      </w:r>
      <w:r w:rsidR="006455E5">
        <w:t>’</w:t>
      </w:r>
      <w:r w:rsidRPr="0095276B">
        <w:t>emblée</w:t>
      </w:r>
      <w:r w:rsidR="006455E5">
        <w:t xml:space="preserve">, </w:t>
      </w:r>
      <w:r w:rsidRPr="0095276B">
        <w:t>comme elle venait de faire</w:t>
      </w:r>
      <w:r w:rsidR="006455E5">
        <w:t xml:space="preserve">, </w:t>
      </w:r>
      <w:r w:rsidRPr="0095276B">
        <w:t>dans l</w:t>
      </w:r>
      <w:r w:rsidR="006455E5">
        <w:t>’</w:t>
      </w:r>
      <w:r w:rsidRPr="0095276B">
        <w:t>obligation de choisir</w:t>
      </w:r>
      <w:r w:rsidR="006455E5">
        <w:t>.</w:t>
      </w:r>
    </w:p>
    <w:p w14:paraId="1E4DB2E0" w14:textId="77777777" w:rsidR="006455E5" w:rsidRDefault="009D4A85" w:rsidP="002666CE">
      <w:r w:rsidRPr="0095276B">
        <w:t>Elle savait qu</w:t>
      </w:r>
      <w:r w:rsidR="006455E5">
        <w:t>’</w:t>
      </w:r>
      <w:r w:rsidRPr="0095276B">
        <w:t>il n</w:t>
      </w:r>
      <w:r w:rsidR="006455E5">
        <w:t>’</w:t>
      </w:r>
      <w:r w:rsidRPr="0095276B">
        <w:t>y avait pas d</w:t>
      </w:r>
      <w:r w:rsidR="006455E5">
        <w:t>’</w:t>
      </w:r>
      <w:r w:rsidRPr="0095276B">
        <w:t>exemple</w:t>
      </w:r>
      <w:r w:rsidR="006455E5">
        <w:t xml:space="preserve">, </w:t>
      </w:r>
      <w:r w:rsidRPr="0095276B">
        <w:t>dans le clan</w:t>
      </w:r>
      <w:r w:rsidR="006455E5">
        <w:t xml:space="preserve">, </w:t>
      </w:r>
      <w:r w:rsidRPr="0095276B">
        <w:t>que l</w:t>
      </w:r>
      <w:r w:rsidR="006455E5">
        <w:t>’</w:t>
      </w:r>
      <w:r w:rsidRPr="0095276B">
        <w:t>alternative n</w:t>
      </w:r>
      <w:r w:rsidR="006455E5">
        <w:t>’</w:t>
      </w:r>
      <w:r w:rsidRPr="0095276B">
        <w:t>eût pas été tranchée dans le sens exigé par la loi de la famille</w:t>
      </w:r>
      <w:r w:rsidR="006455E5">
        <w:t xml:space="preserve">. </w:t>
      </w:r>
      <w:r w:rsidRPr="0095276B">
        <w:t>S</w:t>
      </w:r>
      <w:r w:rsidR="006455E5">
        <w:t>’</w:t>
      </w:r>
      <w:r w:rsidRPr="0095276B">
        <w:t>il y en avait</w:t>
      </w:r>
      <w:r w:rsidR="006455E5">
        <w:t xml:space="preserve">, </w:t>
      </w:r>
      <w:r w:rsidRPr="0095276B">
        <w:t>Sarah prétendait les ignorer</w:t>
      </w:r>
      <w:r w:rsidR="006455E5">
        <w:t xml:space="preserve">. </w:t>
      </w:r>
      <w:r w:rsidRPr="0095276B">
        <w:lastRenderedPageBreak/>
        <w:t>Au re</w:t>
      </w:r>
      <w:r w:rsidRPr="0095276B">
        <w:t>s</w:t>
      </w:r>
      <w:r w:rsidRPr="0095276B">
        <w:t>te</w:t>
      </w:r>
      <w:r w:rsidR="006455E5">
        <w:t xml:space="preserve">, </w:t>
      </w:r>
      <w:r w:rsidRPr="0095276B">
        <w:t>elle y avait pourvu</w:t>
      </w:r>
      <w:r w:rsidR="006455E5">
        <w:t xml:space="preserve">. </w:t>
      </w:r>
      <w:r w:rsidRPr="0095276B">
        <w:t>Elle n</w:t>
      </w:r>
      <w:r w:rsidR="006455E5">
        <w:t>’</w:t>
      </w:r>
      <w:r w:rsidRPr="0095276B">
        <w:t>était pas pour rien la femme d</w:t>
      </w:r>
      <w:r w:rsidR="006455E5">
        <w:t>’</w:t>
      </w:r>
      <w:r w:rsidRPr="0095276B">
        <w:t>Hippolyte</w:t>
      </w:r>
      <w:r w:rsidR="006455E5">
        <w:t xml:space="preserve">, </w:t>
      </w:r>
      <w:proofErr w:type="spellStart"/>
      <w:r w:rsidRPr="0095276B">
        <w:rPr>
          <w:i/>
          <w:iCs/>
        </w:rPr>
        <w:t>Königin</w:t>
      </w:r>
      <w:proofErr w:type="spellEnd"/>
      <w:r w:rsidRPr="0095276B">
        <w:rPr>
          <w:i/>
          <w:iCs/>
        </w:rPr>
        <w:t xml:space="preserve"> Simler</w:t>
      </w:r>
      <w:r w:rsidR="006455E5">
        <w:t xml:space="preserve">. </w:t>
      </w:r>
      <w:r w:rsidRPr="0095276B">
        <w:t>Et tout limité que fût son monde</w:t>
      </w:r>
      <w:r w:rsidR="006455E5">
        <w:t xml:space="preserve">, </w:t>
      </w:r>
      <w:r w:rsidRPr="0095276B">
        <w:t>ses prévisions avaient toujours su faire</w:t>
      </w:r>
      <w:r w:rsidR="006455E5">
        <w:t xml:space="preserve">, </w:t>
      </w:r>
      <w:r w:rsidRPr="0095276B">
        <w:t>dans le présent</w:t>
      </w:r>
      <w:r w:rsidR="006455E5">
        <w:t xml:space="preserve">, </w:t>
      </w:r>
      <w:r w:rsidRPr="0095276B">
        <w:t>la part de l</w:t>
      </w:r>
      <w:r w:rsidR="006455E5">
        <w:t>’</w:t>
      </w:r>
      <w:r w:rsidRPr="0095276B">
        <w:t>avenir</w:t>
      </w:r>
      <w:r w:rsidR="006455E5">
        <w:t>.</w:t>
      </w:r>
    </w:p>
    <w:p w14:paraId="4DE97997" w14:textId="77777777" w:rsidR="006455E5" w:rsidRDefault="009D4A85" w:rsidP="002666CE">
      <w:r w:rsidRPr="0095276B">
        <w:t>Hélène eût</w:t>
      </w:r>
      <w:r w:rsidR="006455E5">
        <w:t xml:space="preserve">, </w:t>
      </w:r>
      <w:r w:rsidRPr="0095276B">
        <w:t>dans les mêmes circonstances</w:t>
      </w:r>
      <w:r w:rsidR="006455E5">
        <w:t xml:space="preserve">, </w:t>
      </w:r>
      <w:r w:rsidRPr="0095276B">
        <w:t>méprisé tout autre homme</w:t>
      </w:r>
      <w:r w:rsidR="006455E5">
        <w:t xml:space="preserve">. </w:t>
      </w:r>
      <w:r w:rsidRPr="0095276B">
        <w:t>Elle plaignit Joseph et oublia de se plaindre</w:t>
      </w:r>
      <w:r w:rsidR="006455E5">
        <w:t xml:space="preserve">. </w:t>
      </w:r>
      <w:r w:rsidRPr="0095276B">
        <w:t>Elle n</w:t>
      </w:r>
      <w:r w:rsidR="006455E5">
        <w:t>’</w:t>
      </w:r>
      <w:r w:rsidRPr="0095276B">
        <w:t>avait d</w:t>
      </w:r>
      <w:r w:rsidR="006455E5">
        <w:t>’</w:t>
      </w:r>
      <w:r w:rsidRPr="0095276B">
        <w:t>ailleurs conservé que ce droit</w:t>
      </w:r>
      <w:r w:rsidR="006455E5">
        <w:t>.</w:t>
      </w:r>
    </w:p>
    <w:p w14:paraId="7C521F24" w14:textId="25D3EAF5" w:rsidR="002666CE" w:rsidRDefault="006455E5" w:rsidP="002666CE">
      <w:r>
        <w:t>« </w:t>
      </w:r>
      <w:r w:rsidR="009D4A85" w:rsidRPr="0095276B">
        <w:t>Le pauvre garçon pouvait-il prévoir cela</w:t>
      </w:r>
      <w:r>
        <w:t> ? »</w:t>
      </w:r>
    </w:p>
    <w:p w14:paraId="1018EB51" w14:textId="77777777" w:rsidR="006455E5" w:rsidRDefault="009D4A85" w:rsidP="002666CE">
      <w:r w:rsidRPr="0095276B">
        <w:t xml:space="preserve">Quand le </w:t>
      </w:r>
      <w:proofErr w:type="spellStart"/>
      <w:r w:rsidRPr="0095276B">
        <w:t>cart</w:t>
      </w:r>
      <w:proofErr w:type="spellEnd"/>
      <w:r w:rsidRPr="0095276B">
        <w:t xml:space="preserve"> s</w:t>
      </w:r>
      <w:r w:rsidR="006455E5">
        <w:t>’</w:t>
      </w:r>
      <w:r w:rsidRPr="0095276B">
        <w:t>éloigna</w:t>
      </w:r>
      <w:r w:rsidR="006455E5">
        <w:t xml:space="preserve">, </w:t>
      </w:r>
      <w:r w:rsidRPr="0095276B">
        <w:t>elle regarda l</w:t>
      </w:r>
      <w:r w:rsidR="006455E5">
        <w:t>’</w:t>
      </w:r>
      <w:r w:rsidRPr="0095276B">
        <w:t>intérieur de son gant</w:t>
      </w:r>
      <w:r w:rsidR="006455E5">
        <w:t xml:space="preserve">, </w:t>
      </w:r>
      <w:r w:rsidRPr="0095276B">
        <w:t>et tout devint confus et tremblant devant ses yeux</w:t>
      </w:r>
      <w:r w:rsidR="006455E5">
        <w:t>.</w:t>
      </w:r>
    </w:p>
    <w:p w14:paraId="7195298E" w14:textId="10EA85BA" w:rsidR="006455E5" w:rsidRDefault="006455E5" w:rsidP="002666CE"/>
    <w:p w14:paraId="035E95B2" w14:textId="77777777" w:rsidR="006455E5" w:rsidRDefault="009D4A85" w:rsidP="002666CE">
      <w:r w:rsidRPr="0095276B">
        <w:t>Joseph sortit aussitôt après</w:t>
      </w:r>
      <w:r w:rsidR="006455E5">
        <w:t xml:space="preserve">, </w:t>
      </w:r>
      <w:r w:rsidRPr="0095276B">
        <w:t>pour retrouver Hector</w:t>
      </w:r>
      <w:r w:rsidR="006455E5">
        <w:t xml:space="preserve">. </w:t>
      </w:r>
      <w:r w:rsidRPr="0095276B">
        <w:t>Gui</w:t>
      </w:r>
      <w:r w:rsidRPr="0095276B">
        <w:t>l</w:t>
      </w:r>
      <w:r w:rsidRPr="0095276B">
        <w:t>laume resta entre sa mère et sa femme</w:t>
      </w:r>
      <w:r w:rsidR="006455E5">
        <w:t xml:space="preserve">, </w:t>
      </w:r>
      <w:r w:rsidRPr="0095276B">
        <w:t>qui lui firent le bec ju</w:t>
      </w:r>
      <w:r w:rsidRPr="0095276B">
        <w:t>s</w:t>
      </w:r>
      <w:r w:rsidRPr="0095276B">
        <w:t>qu</w:t>
      </w:r>
      <w:r w:rsidR="006455E5">
        <w:t>’</w:t>
      </w:r>
      <w:r w:rsidRPr="0095276B">
        <w:t>au soir</w:t>
      </w:r>
      <w:r w:rsidR="006455E5">
        <w:t xml:space="preserve">. </w:t>
      </w:r>
      <w:r w:rsidRPr="0095276B">
        <w:t>Sarah annonça que les Stern arrivaient la veille de Noël</w:t>
      </w:r>
      <w:r w:rsidR="006455E5">
        <w:t xml:space="preserve">, </w:t>
      </w:r>
      <w:r w:rsidRPr="0095276B">
        <w:t>qui tombait le jeudi</w:t>
      </w:r>
      <w:r w:rsidR="006455E5">
        <w:t xml:space="preserve">, </w:t>
      </w:r>
      <w:r w:rsidRPr="0095276B">
        <w:t>et décida que Guillaume s</w:t>
      </w:r>
      <w:r w:rsidR="006455E5">
        <w:t>’</w:t>
      </w:r>
      <w:r w:rsidRPr="0095276B">
        <w:t>ouvrirait à Joseph de différentes choses</w:t>
      </w:r>
      <w:r w:rsidR="006455E5">
        <w:t xml:space="preserve">, </w:t>
      </w:r>
      <w:r w:rsidRPr="0095276B">
        <w:t>dès le lendemain</w:t>
      </w:r>
      <w:r w:rsidR="006455E5">
        <w:t>.</w:t>
      </w:r>
    </w:p>
    <w:p w14:paraId="72D8EB49" w14:textId="71643E7B" w:rsidR="006455E5" w:rsidRDefault="009D4A85" w:rsidP="002666CE">
      <w:r w:rsidRPr="0095276B">
        <w:t>Il fut épouvanté de la mission</w:t>
      </w:r>
      <w:r w:rsidR="006455E5">
        <w:t xml:space="preserve">. </w:t>
      </w:r>
      <w:r w:rsidRPr="0095276B">
        <w:t>Mais le malheur que sa mère lui avait fait entrevoir l</w:t>
      </w:r>
      <w:r w:rsidR="006455E5">
        <w:t>’</w:t>
      </w:r>
      <w:r w:rsidRPr="0095276B">
        <w:t>épouvantait encore davantage</w:t>
      </w:r>
      <w:r w:rsidR="006455E5">
        <w:t xml:space="preserve">. </w:t>
      </w:r>
      <w:r w:rsidRPr="0095276B">
        <w:t>D</w:t>
      </w:r>
      <w:r w:rsidR="006455E5">
        <w:t>’</w:t>
      </w:r>
      <w:r w:rsidRPr="0095276B">
        <w:t>ailleurs l</w:t>
      </w:r>
      <w:r w:rsidR="006455E5">
        <w:t>’</w:t>
      </w:r>
      <w:r w:rsidRPr="0095276B">
        <w:t>expédition du matin</w:t>
      </w:r>
      <w:r w:rsidR="006455E5">
        <w:t xml:space="preserve">, </w:t>
      </w:r>
      <w:r w:rsidRPr="0095276B">
        <w:t>à Passe-</w:t>
      </w:r>
      <w:proofErr w:type="spellStart"/>
      <w:r w:rsidRPr="0095276B">
        <w:t>Lourdin</w:t>
      </w:r>
      <w:proofErr w:type="spellEnd"/>
      <w:r w:rsidR="006455E5">
        <w:t xml:space="preserve">, </w:t>
      </w:r>
      <w:r w:rsidRPr="0095276B">
        <w:t>l</w:t>
      </w:r>
      <w:r w:rsidR="006455E5">
        <w:t>’</w:t>
      </w:r>
      <w:r w:rsidRPr="0095276B">
        <w:t>avait jeté dans un m</w:t>
      </w:r>
      <w:r w:rsidRPr="0095276B">
        <w:t>a</w:t>
      </w:r>
      <w:r w:rsidRPr="0095276B">
        <w:t xml:space="preserve">laise que la visite de </w:t>
      </w:r>
      <w:r w:rsidR="006455E5">
        <w:t>M</w:t>
      </w:r>
      <w:r w:rsidR="006455E5" w:rsidRPr="006455E5">
        <w:rPr>
          <w:vertAlign w:val="superscript"/>
        </w:rPr>
        <w:t>lle</w:t>
      </w:r>
      <w:r w:rsidR="006455E5">
        <w:t> </w:t>
      </w:r>
      <w:r w:rsidRPr="0095276B">
        <w:t xml:space="preserve">Le </w:t>
      </w:r>
      <w:proofErr w:type="spellStart"/>
      <w:r w:rsidRPr="0095276B">
        <w:t>Pleynier</w:t>
      </w:r>
      <w:proofErr w:type="spellEnd"/>
      <w:r w:rsidRPr="0095276B">
        <w:t xml:space="preserve"> ne calmait pas</w:t>
      </w:r>
      <w:r w:rsidR="006455E5">
        <w:t>.</w:t>
      </w:r>
    </w:p>
    <w:p w14:paraId="24A3DC7A" w14:textId="77777777" w:rsidR="006455E5" w:rsidRDefault="009D4A85" w:rsidP="002666CE">
      <w:r w:rsidRPr="0095276B">
        <w:t>Il n</w:t>
      </w:r>
      <w:r w:rsidR="006455E5">
        <w:t>’</w:t>
      </w:r>
      <w:r w:rsidRPr="0095276B">
        <w:t>en dormit pas de la nuit</w:t>
      </w:r>
      <w:r w:rsidR="006455E5">
        <w:t xml:space="preserve">. </w:t>
      </w:r>
      <w:r w:rsidRPr="0095276B">
        <w:t>Il ne dormait plus une nuit sur trois</w:t>
      </w:r>
      <w:r w:rsidR="006455E5">
        <w:t xml:space="preserve">. </w:t>
      </w:r>
      <w:r w:rsidRPr="0095276B">
        <w:t>Il séchait vivant et prenait une nervosité que rien ne d</w:t>
      </w:r>
      <w:r w:rsidRPr="0095276B">
        <w:t>o</w:t>
      </w:r>
      <w:r w:rsidRPr="0095276B">
        <w:t>minait</w:t>
      </w:r>
      <w:r w:rsidR="006455E5">
        <w:t xml:space="preserve">. </w:t>
      </w:r>
      <w:r w:rsidRPr="0095276B">
        <w:t>Tout se consumait en travail</w:t>
      </w:r>
      <w:r w:rsidR="006455E5">
        <w:t xml:space="preserve">. </w:t>
      </w:r>
      <w:r w:rsidRPr="0095276B">
        <w:t>Il devenait le bourreau de son corps et des autres</w:t>
      </w:r>
      <w:r w:rsidR="006455E5">
        <w:t>.</w:t>
      </w:r>
    </w:p>
    <w:p w14:paraId="73C1CC40" w14:textId="77777777" w:rsidR="006455E5" w:rsidRDefault="009D4A85" w:rsidP="002666CE">
      <w:r w:rsidRPr="0095276B">
        <w:t>À cinq heures</w:t>
      </w:r>
      <w:r w:rsidR="006455E5">
        <w:t xml:space="preserve">, </w:t>
      </w:r>
      <w:r w:rsidRPr="0095276B">
        <w:t>le lundi matin</w:t>
      </w:r>
      <w:r w:rsidR="006455E5">
        <w:t xml:space="preserve">, </w:t>
      </w:r>
      <w:r w:rsidRPr="0095276B">
        <w:t>Joseph qui</w:t>
      </w:r>
      <w:r w:rsidR="006455E5">
        <w:t xml:space="preserve">, </w:t>
      </w:r>
      <w:r w:rsidRPr="0095276B">
        <w:t>pas plus que lui</w:t>
      </w:r>
      <w:r w:rsidR="006455E5">
        <w:t xml:space="preserve">, </w:t>
      </w:r>
      <w:r w:rsidRPr="0095276B">
        <w:t>n</w:t>
      </w:r>
      <w:r w:rsidR="006455E5">
        <w:t>’</w:t>
      </w:r>
      <w:r w:rsidRPr="0095276B">
        <w:t>avait fermé l</w:t>
      </w:r>
      <w:r w:rsidR="006455E5">
        <w:t>’</w:t>
      </w:r>
      <w:r w:rsidRPr="0095276B">
        <w:t>œil</w:t>
      </w:r>
      <w:r w:rsidR="006455E5">
        <w:t xml:space="preserve">, </w:t>
      </w:r>
      <w:r w:rsidRPr="0095276B">
        <w:t>descendit sur la pointe des pieds</w:t>
      </w:r>
      <w:r w:rsidR="006455E5">
        <w:t xml:space="preserve">, </w:t>
      </w:r>
      <w:r w:rsidRPr="0095276B">
        <w:t>et fut att</w:t>
      </w:r>
      <w:r w:rsidRPr="0095276B">
        <w:t>i</w:t>
      </w:r>
      <w:r w:rsidRPr="0095276B">
        <w:t>ré</w:t>
      </w:r>
      <w:r w:rsidR="006455E5">
        <w:t xml:space="preserve">, </w:t>
      </w:r>
      <w:r w:rsidRPr="0095276B">
        <w:t>entrant dans son magasin</w:t>
      </w:r>
      <w:r w:rsidR="006455E5">
        <w:t xml:space="preserve">, </w:t>
      </w:r>
      <w:r w:rsidRPr="0095276B">
        <w:t>par une petite lumière qui errait derrière les vitres de la fabrique</w:t>
      </w:r>
      <w:r w:rsidR="006455E5">
        <w:t>.</w:t>
      </w:r>
    </w:p>
    <w:p w14:paraId="7385C8B8" w14:textId="77777777" w:rsidR="006455E5" w:rsidRDefault="009D4A85" w:rsidP="002666CE">
      <w:r w:rsidRPr="0095276B">
        <w:lastRenderedPageBreak/>
        <w:t>Il y alla voir de plus près</w:t>
      </w:r>
      <w:r w:rsidR="006455E5">
        <w:t xml:space="preserve">. </w:t>
      </w:r>
      <w:r w:rsidRPr="0095276B">
        <w:t>Il était arrivé à ce point de déso</w:t>
      </w:r>
      <w:r w:rsidRPr="0095276B">
        <w:t>r</w:t>
      </w:r>
      <w:r w:rsidRPr="0095276B">
        <w:t>dre intellectuel où rien ne surprend plus</w:t>
      </w:r>
      <w:r w:rsidR="006455E5">
        <w:t xml:space="preserve">. </w:t>
      </w:r>
      <w:r w:rsidRPr="0095276B">
        <w:t>Il aperçut par la fen</w:t>
      </w:r>
      <w:r w:rsidRPr="0095276B">
        <w:t>ê</w:t>
      </w:r>
      <w:r w:rsidRPr="0095276B">
        <w:t>tre une forme bien connue qui parcourait solitairement la fil</w:t>
      </w:r>
      <w:r w:rsidRPr="0095276B">
        <w:t>a</w:t>
      </w:r>
      <w:r w:rsidRPr="0095276B">
        <w:t>ture entre les machines</w:t>
      </w:r>
      <w:r w:rsidR="006455E5">
        <w:t>.</w:t>
      </w:r>
    </w:p>
    <w:p w14:paraId="300804D5" w14:textId="77777777" w:rsidR="006455E5" w:rsidRDefault="009D4A85" w:rsidP="002666CE">
      <w:r w:rsidRPr="0095276B">
        <w:t>Guillaume portait dans sa main une bougie dont il prot</w:t>
      </w:r>
      <w:r w:rsidRPr="0095276B">
        <w:t>é</w:t>
      </w:r>
      <w:r w:rsidRPr="0095276B">
        <w:t>geait la flamme contre les courants d</w:t>
      </w:r>
      <w:r w:rsidR="006455E5">
        <w:t>’</w:t>
      </w:r>
      <w:r w:rsidRPr="0095276B">
        <w:t>air avec des doigts de cire rose</w:t>
      </w:r>
      <w:r w:rsidR="006455E5">
        <w:t xml:space="preserve">. </w:t>
      </w:r>
      <w:r w:rsidRPr="0095276B">
        <w:t>La bougie lui coulait sur les doigts et le brûlait</w:t>
      </w:r>
      <w:r w:rsidR="006455E5">
        <w:t xml:space="preserve">. </w:t>
      </w:r>
      <w:r w:rsidRPr="0095276B">
        <w:t>Tout à coup</w:t>
      </w:r>
      <w:r w:rsidR="006455E5">
        <w:t xml:space="preserve">, </w:t>
      </w:r>
      <w:r w:rsidRPr="0095276B">
        <w:t>il tressaillit et faillit lâcher sa lumière</w:t>
      </w:r>
      <w:r w:rsidR="006455E5">
        <w:t xml:space="preserve"> : </w:t>
      </w:r>
      <w:r w:rsidRPr="0095276B">
        <w:t>Joseph vit filer par terre quelque chose de noir</w:t>
      </w:r>
      <w:r w:rsidR="006455E5">
        <w:t xml:space="preserve">, </w:t>
      </w:r>
      <w:r w:rsidRPr="0095276B">
        <w:t>un gros rat</w:t>
      </w:r>
      <w:r w:rsidR="006455E5">
        <w:t>.</w:t>
      </w:r>
    </w:p>
    <w:p w14:paraId="38CB1993" w14:textId="77777777" w:rsidR="006455E5" w:rsidRDefault="009D4A85" w:rsidP="002666CE">
      <w:r w:rsidRPr="0095276B">
        <w:t>Il n</w:t>
      </w:r>
      <w:r w:rsidR="006455E5">
        <w:t>’</w:t>
      </w:r>
      <w:r w:rsidRPr="0095276B">
        <w:t>y put tenir</w:t>
      </w:r>
      <w:r w:rsidR="006455E5">
        <w:t xml:space="preserve">, </w:t>
      </w:r>
      <w:r w:rsidRPr="0095276B">
        <w:t>s</w:t>
      </w:r>
      <w:r w:rsidR="006455E5">
        <w:t>’</w:t>
      </w:r>
      <w:r w:rsidRPr="0095276B">
        <w:t>en alla pousser la petite porte et entra dans la salle où s</w:t>
      </w:r>
      <w:r w:rsidR="006455E5">
        <w:t>’</w:t>
      </w:r>
      <w:r w:rsidRPr="0095276B">
        <w:t>alignaient les membrures roides des métiers</w:t>
      </w:r>
      <w:r w:rsidR="006455E5">
        <w:t xml:space="preserve">. </w:t>
      </w:r>
      <w:r w:rsidRPr="0095276B">
        <w:t>Un bourdonnement le frappa</w:t>
      </w:r>
      <w:r w:rsidR="006455E5">
        <w:t xml:space="preserve"> : </w:t>
      </w:r>
      <w:r w:rsidRPr="0095276B">
        <w:t>Guillaume</w:t>
      </w:r>
      <w:r w:rsidR="006455E5">
        <w:t xml:space="preserve">, </w:t>
      </w:r>
      <w:r w:rsidRPr="0095276B">
        <w:t>à l</w:t>
      </w:r>
      <w:r w:rsidR="006455E5">
        <w:t>’</w:t>
      </w:r>
      <w:r w:rsidRPr="0095276B">
        <w:t>autre bout</w:t>
      </w:r>
      <w:r w:rsidR="006455E5">
        <w:t xml:space="preserve">, </w:t>
      </w:r>
      <w:r w:rsidRPr="0095276B">
        <w:t>lui tournait le dos et se parlait à lui-même</w:t>
      </w:r>
      <w:r w:rsidR="006455E5">
        <w:t>.</w:t>
      </w:r>
    </w:p>
    <w:p w14:paraId="521F50B2" w14:textId="77777777" w:rsidR="006455E5" w:rsidRDefault="009D4A85" w:rsidP="002666CE">
      <w:r w:rsidRPr="0095276B">
        <w:t>Joseph se dit tout à coup que son frère était fou</w:t>
      </w:r>
      <w:r w:rsidR="006455E5">
        <w:t xml:space="preserve">, </w:t>
      </w:r>
      <w:r w:rsidRPr="0095276B">
        <w:t>et se so</w:t>
      </w:r>
      <w:r w:rsidRPr="0095276B">
        <w:t>u</w:t>
      </w:r>
      <w:r w:rsidRPr="0095276B">
        <w:t>vint qu</w:t>
      </w:r>
      <w:r w:rsidR="006455E5">
        <w:t>’</w:t>
      </w:r>
      <w:r w:rsidRPr="0095276B">
        <w:t>on tue les somnambules à les réveiller brusquement</w:t>
      </w:r>
      <w:r w:rsidR="006455E5">
        <w:t xml:space="preserve">. </w:t>
      </w:r>
      <w:r w:rsidRPr="0095276B">
        <w:t>Il appela à mi-voix</w:t>
      </w:r>
      <w:r w:rsidR="006455E5">
        <w:t> :</w:t>
      </w:r>
    </w:p>
    <w:p w14:paraId="4671A417" w14:textId="62A0E934" w:rsidR="002666CE" w:rsidRDefault="006455E5" w:rsidP="002666CE">
      <w:r>
        <w:t>« </w:t>
      </w:r>
      <w:r w:rsidR="009D4A85" w:rsidRPr="0095276B">
        <w:t>Wilhelm</w:t>
      </w:r>
      <w:r>
        <w:t xml:space="preserve"> ! </w:t>
      </w:r>
      <w:r w:rsidR="009D4A85" w:rsidRPr="0095276B">
        <w:t>Hep</w:t>
      </w:r>
      <w:r>
        <w:t xml:space="preserve">, </w:t>
      </w:r>
      <w:r w:rsidR="009D4A85" w:rsidRPr="0095276B">
        <w:t>Wilhelm</w:t>
      </w:r>
      <w:r>
        <w:t> ! »</w:t>
      </w:r>
    </w:p>
    <w:p w14:paraId="22EDF788" w14:textId="77777777" w:rsidR="006455E5" w:rsidRDefault="009D4A85" w:rsidP="002666CE">
      <w:r w:rsidRPr="0095276B">
        <w:t>Mais Guillaume n</w:t>
      </w:r>
      <w:r w:rsidR="006455E5">
        <w:t>’</w:t>
      </w:r>
      <w:r w:rsidRPr="0095276B">
        <w:t>entendit pas</w:t>
      </w:r>
      <w:r w:rsidR="006455E5">
        <w:t xml:space="preserve">, </w:t>
      </w:r>
      <w:r w:rsidRPr="0095276B">
        <w:t>et sortit par la porte de l</w:t>
      </w:r>
      <w:r w:rsidR="006455E5">
        <w:t>’</w:t>
      </w:r>
      <w:r w:rsidRPr="0095276B">
        <w:t>e</w:t>
      </w:r>
      <w:r w:rsidRPr="0095276B">
        <w:t>s</w:t>
      </w:r>
      <w:r w:rsidRPr="0095276B">
        <w:t>calier</w:t>
      </w:r>
      <w:r w:rsidR="006455E5">
        <w:t xml:space="preserve">. </w:t>
      </w:r>
      <w:r w:rsidRPr="0095276B">
        <w:t>Joseph monta derrière lui et traversa à sa suite la longue enfilade du tissage</w:t>
      </w:r>
      <w:r w:rsidR="006455E5">
        <w:t xml:space="preserve">, </w:t>
      </w:r>
      <w:r w:rsidRPr="0095276B">
        <w:t>se rapprochant</w:t>
      </w:r>
      <w:r w:rsidR="006455E5">
        <w:t xml:space="preserve">, </w:t>
      </w:r>
      <w:r w:rsidRPr="0095276B">
        <w:t>puis lui laissant reprendre de la distance</w:t>
      </w:r>
      <w:r w:rsidR="006455E5">
        <w:t>.</w:t>
      </w:r>
    </w:p>
    <w:p w14:paraId="47D7FAAF" w14:textId="77777777" w:rsidR="006455E5" w:rsidRDefault="009D4A85" w:rsidP="002666CE">
      <w:r w:rsidRPr="0095276B">
        <w:t>Parvenu au grenier</w:t>
      </w:r>
      <w:r w:rsidR="006455E5">
        <w:t xml:space="preserve">, </w:t>
      </w:r>
      <w:r w:rsidRPr="0095276B">
        <w:t>qu</w:t>
      </w:r>
      <w:r w:rsidR="006455E5">
        <w:t>’</w:t>
      </w:r>
      <w:r w:rsidRPr="0095276B">
        <w:t>encombraient d</w:t>
      </w:r>
      <w:r w:rsidR="006455E5">
        <w:t>’</w:t>
      </w:r>
      <w:r w:rsidRPr="0095276B">
        <w:t>innombrables d</w:t>
      </w:r>
      <w:r w:rsidRPr="0095276B">
        <w:t>é</w:t>
      </w:r>
      <w:r w:rsidRPr="0095276B">
        <w:t>bris de toutes formes</w:t>
      </w:r>
      <w:r w:rsidR="006455E5">
        <w:t xml:space="preserve">, </w:t>
      </w:r>
      <w:r w:rsidRPr="0095276B">
        <w:t>Guillaume sembla s</w:t>
      </w:r>
      <w:r w:rsidR="006455E5">
        <w:t>’</w:t>
      </w:r>
      <w:r w:rsidRPr="0095276B">
        <w:t>irriter du désordre</w:t>
      </w:r>
      <w:r w:rsidR="006455E5">
        <w:t xml:space="preserve">. </w:t>
      </w:r>
      <w:r w:rsidRPr="0095276B">
        <w:t>Il posa sa bougie sur le bord d</w:t>
      </w:r>
      <w:r w:rsidR="006455E5">
        <w:t>’</w:t>
      </w:r>
      <w:r w:rsidRPr="0095276B">
        <w:t>une caisse</w:t>
      </w:r>
      <w:r w:rsidR="006455E5">
        <w:t xml:space="preserve">, </w:t>
      </w:r>
      <w:r w:rsidRPr="0095276B">
        <w:t>et voulut repousser une vieille tonne à huile</w:t>
      </w:r>
      <w:r w:rsidR="006455E5">
        <w:t xml:space="preserve">, </w:t>
      </w:r>
      <w:r w:rsidRPr="0095276B">
        <w:t>crevée</w:t>
      </w:r>
      <w:r w:rsidR="006455E5">
        <w:t xml:space="preserve">, </w:t>
      </w:r>
      <w:r w:rsidRPr="0095276B">
        <w:t>en cuivre rouge</w:t>
      </w:r>
      <w:r w:rsidR="006455E5">
        <w:t xml:space="preserve">. </w:t>
      </w:r>
      <w:r w:rsidRPr="0095276B">
        <w:t>Au mouvement</w:t>
      </w:r>
      <w:r w:rsidR="006455E5">
        <w:t xml:space="preserve">, </w:t>
      </w:r>
      <w:r w:rsidRPr="0095276B">
        <w:t>la bougie tomba et s</w:t>
      </w:r>
      <w:r w:rsidR="006455E5">
        <w:t>’</w:t>
      </w:r>
      <w:r w:rsidRPr="0095276B">
        <w:t>éteignit</w:t>
      </w:r>
      <w:r w:rsidR="006455E5">
        <w:t xml:space="preserve">, </w:t>
      </w:r>
      <w:r w:rsidRPr="0095276B">
        <w:t>tandis que des glissements d</w:t>
      </w:r>
      <w:r w:rsidR="006455E5">
        <w:t>’</w:t>
      </w:r>
      <w:r w:rsidRPr="0095276B">
        <w:t>ailes moites s</w:t>
      </w:r>
      <w:r w:rsidR="006455E5">
        <w:t>’</w:t>
      </w:r>
      <w:r w:rsidRPr="0095276B">
        <w:t>échappaient de la charpente</w:t>
      </w:r>
      <w:r w:rsidR="006455E5">
        <w:t>.</w:t>
      </w:r>
    </w:p>
    <w:p w14:paraId="2579F9E0" w14:textId="77777777" w:rsidR="006455E5" w:rsidRDefault="006455E5" w:rsidP="002666CE">
      <w:r>
        <w:rPr>
          <w:rFonts w:eastAsia="Georgia" w:cs="Georgia"/>
        </w:rPr>
        <w:t>« </w:t>
      </w:r>
      <w:r w:rsidR="009D4A85" w:rsidRPr="0095276B">
        <w:t>Wilhelm</w:t>
      </w:r>
      <w:r>
        <w:t xml:space="preserve">, </w:t>
      </w:r>
      <w:r w:rsidR="009D4A85" w:rsidRPr="0095276B">
        <w:t>qu</w:t>
      </w:r>
      <w:r>
        <w:t>’</w:t>
      </w:r>
      <w:r w:rsidR="009D4A85" w:rsidRPr="0095276B">
        <w:t>est-ce que tu fais donc</w:t>
      </w:r>
      <w:r>
        <w:t> ? »</w:t>
      </w:r>
      <w:r w:rsidR="009D4A85" w:rsidRPr="0095276B">
        <w:t xml:space="preserve"> cria Joseph</w:t>
      </w:r>
      <w:r>
        <w:t>.</w:t>
      </w:r>
    </w:p>
    <w:p w14:paraId="1AB0663B" w14:textId="77777777" w:rsidR="006455E5" w:rsidRDefault="006455E5" w:rsidP="002666CE">
      <w:r>
        <w:rPr>
          <w:rFonts w:eastAsia="Georgia" w:cs="Georgia"/>
        </w:rPr>
        <w:lastRenderedPageBreak/>
        <w:t>« </w:t>
      </w:r>
      <w:r w:rsidR="009D4A85" w:rsidRPr="0095276B">
        <w:t>C</w:t>
      </w:r>
      <w:r>
        <w:t>’</w:t>
      </w:r>
      <w:r w:rsidR="009D4A85" w:rsidRPr="0095276B">
        <w:t>est toi</w:t>
      </w:r>
      <w:r>
        <w:t xml:space="preserve">, </w:t>
      </w:r>
      <w:r w:rsidR="009D4A85" w:rsidRPr="0095276B">
        <w:t>Jos</w:t>
      </w:r>
      <w:r>
        <w:t> ? »</w:t>
      </w:r>
      <w:r w:rsidR="009D4A85" w:rsidRPr="0095276B">
        <w:t xml:space="preserve"> demanda une voix blanche</w:t>
      </w:r>
      <w:r>
        <w:t xml:space="preserve">, </w:t>
      </w:r>
      <w:r w:rsidR="009D4A85" w:rsidRPr="0095276B">
        <w:t>sans âge</w:t>
      </w:r>
      <w:r>
        <w:t>. « </w:t>
      </w:r>
      <w:r w:rsidR="009D4A85" w:rsidRPr="0095276B">
        <w:t>Ma bougie vient de tomber</w:t>
      </w:r>
      <w:r>
        <w:t>.</w:t>
      </w:r>
    </w:p>
    <w:p w14:paraId="70245F1B" w14:textId="77777777" w:rsidR="006455E5" w:rsidRDefault="006455E5" w:rsidP="002666CE">
      <w:r>
        <w:t>— </w:t>
      </w:r>
      <w:r w:rsidR="009D4A85" w:rsidRPr="0095276B">
        <w:t>Je vois bien</w:t>
      </w:r>
      <w:r>
        <w:t>.</w:t>
      </w:r>
    </w:p>
    <w:p w14:paraId="7E36FA2A" w14:textId="7C4EA532" w:rsidR="002666CE" w:rsidRDefault="006455E5" w:rsidP="002666CE">
      <w:r>
        <w:t>— </w:t>
      </w:r>
      <w:r w:rsidR="009D4A85" w:rsidRPr="0095276B">
        <w:t>Aide-moi à sortir de là</w:t>
      </w:r>
      <w:r>
        <w:t>. »</w:t>
      </w:r>
    </w:p>
    <w:p w14:paraId="3C206139" w14:textId="77777777" w:rsidR="006455E5" w:rsidRDefault="009D4A85" w:rsidP="002666CE">
      <w:r w:rsidRPr="0095276B">
        <w:t>Joseph l</w:t>
      </w:r>
      <w:r w:rsidR="006455E5">
        <w:t>’</w:t>
      </w:r>
      <w:r w:rsidRPr="0095276B">
        <w:t>entendit buter et grommeler</w:t>
      </w:r>
      <w:r w:rsidR="006455E5">
        <w:t>.</w:t>
      </w:r>
    </w:p>
    <w:p w14:paraId="182A87AB" w14:textId="77777777" w:rsidR="006455E5" w:rsidRDefault="006455E5" w:rsidP="002666CE">
      <w:r>
        <w:rPr>
          <w:rFonts w:eastAsia="Georgia" w:cs="Georgia"/>
        </w:rPr>
        <w:t>« </w:t>
      </w:r>
      <w:r w:rsidR="009D4A85" w:rsidRPr="0095276B">
        <w:t>Par ici</w:t>
      </w:r>
      <w:r>
        <w:t xml:space="preserve">. </w:t>
      </w:r>
      <w:r w:rsidR="009D4A85" w:rsidRPr="0095276B">
        <w:t>Tiens ma main</w:t>
      </w:r>
      <w:r>
        <w:t xml:space="preserve">. </w:t>
      </w:r>
      <w:r w:rsidR="009D4A85" w:rsidRPr="0095276B">
        <w:t>Qu</w:t>
      </w:r>
      <w:r>
        <w:t>’</w:t>
      </w:r>
      <w:r w:rsidR="009D4A85" w:rsidRPr="0095276B">
        <w:t>est-ce que tu fais là</w:t>
      </w:r>
      <w:r>
        <w:t> ?</w:t>
      </w:r>
    </w:p>
    <w:p w14:paraId="408AC417" w14:textId="77777777" w:rsidR="006455E5" w:rsidRDefault="006455E5" w:rsidP="002666CE">
      <w:r>
        <w:t>— </w:t>
      </w:r>
      <w:r w:rsidR="009D4A85" w:rsidRPr="0095276B">
        <w:t>Je ne pouvais pas dormir</w:t>
      </w:r>
      <w:r>
        <w:t>.</w:t>
      </w:r>
    </w:p>
    <w:p w14:paraId="370F6E6A" w14:textId="77777777" w:rsidR="006455E5" w:rsidRDefault="006455E5" w:rsidP="002666CE">
      <w:r>
        <w:t>— </w:t>
      </w:r>
      <w:r w:rsidR="009D4A85" w:rsidRPr="0095276B">
        <w:t>Pas dormir</w:t>
      </w:r>
      <w:r>
        <w:t xml:space="preserve">, </w:t>
      </w:r>
      <w:r w:rsidR="009D4A85" w:rsidRPr="0095276B">
        <w:t>pas dormir</w:t>
      </w:r>
      <w:r>
        <w:t xml:space="preserve">, </w:t>
      </w:r>
      <w:r w:rsidR="009D4A85" w:rsidRPr="0095276B">
        <w:t>ce n</w:t>
      </w:r>
      <w:r>
        <w:t>’</w:t>
      </w:r>
      <w:r w:rsidR="009D4A85" w:rsidRPr="0095276B">
        <w:t>est pas une raison pour</w:t>
      </w:r>
      <w:r>
        <w:t xml:space="preserve">… </w:t>
      </w:r>
      <w:r w:rsidR="009D4A85" w:rsidRPr="0095276B">
        <w:t>Est-ce que ça te prend quelquefois</w:t>
      </w:r>
      <w:r>
        <w:t> ?</w:t>
      </w:r>
    </w:p>
    <w:p w14:paraId="68A93ECE" w14:textId="77777777" w:rsidR="006455E5" w:rsidRDefault="006455E5" w:rsidP="002666CE">
      <w:r>
        <w:t>— </w:t>
      </w:r>
      <w:r w:rsidR="009D4A85" w:rsidRPr="0095276B">
        <w:t>Quoi</w:t>
      </w:r>
      <w:r>
        <w:t> ?</w:t>
      </w:r>
    </w:p>
    <w:p w14:paraId="5C953B43" w14:textId="77777777" w:rsidR="006455E5" w:rsidRDefault="006455E5" w:rsidP="002666CE">
      <w:r>
        <w:t>— </w:t>
      </w:r>
      <w:r w:rsidR="009D4A85" w:rsidRPr="0095276B">
        <w:t>De ne pas dormir de cette façon</w:t>
      </w:r>
      <w:r>
        <w:t> ?</w:t>
      </w:r>
    </w:p>
    <w:p w14:paraId="3F1B8DA9" w14:textId="77777777" w:rsidR="006455E5" w:rsidRDefault="006455E5" w:rsidP="002666CE">
      <w:r>
        <w:t>— </w:t>
      </w:r>
      <w:r w:rsidR="009D4A85" w:rsidRPr="0095276B">
        <w:t>Quelquefois</w:t>
      </w:r>
      <w:r>
        <w:t xml:space="preserve">. </w:t>
      </w:r>
      <w:r w:rsidR="009D4A85" w:rsidRPr="0095276B">
        <w:t xml:space="preserve">As-tu trouvé ma </w:t>
      </w:r>
      <w:proofErr w:type="spellStart"/>
      <w:r w:rsidR="009D4A85" w:rsidRPr="0095276B">
        <w:t>pouchie</w:t>
      </w:r>
      <w:proofErr w:type="spellEnd"/>
      <w:r>
        <w:t> ?</w:t>
      </w:r>
    </w:p>
    <w:p w14:paraId="3B5F6652" w14:textId="77777777" w:rsidR="006455E5" w:rsidRDefault="006455E5" w:rsidP="002666CE">
      <w:r>
        <w:t>— </w:t>
      </w:r>
      <w:r w:rsidR="009D4A85" w:rsidRPr="0095276B">
        <w:t>Laisse ta bougie tranquille</w:t>
      </w:r>
      <w:r>
        <w:t xml:space="preserve">, </w:t>
      </w:r>
      <w:r w:rsidR="009D4A85" w:rsidRPr="0095276B">
        <w:t>viens en bas te réchauffer</w:t>
      </w:r>
      <w:r>
        <w:t xml:space="preserve">. </w:t>
      </w:r>
      <w:r w:rsidR="009D4A85" w:rsidRPr="0095276B">
        <w:t>Rôdes-tu souvent dans la fabrique</w:t>
      </w:r>
      <w:r>
        <w:t> ?</w:t>
      </w:r>
    </w:p>
    <w:p w14:paraId="6590390F" w14:textId="1F1673A6" w:rsidR="002666CE" w:rsidRDefault="006455E5" w:rsidP="002666CE">
      <w:r>
        <w:t>— </w:t>
      </w:r>
      <w:r w:rsidR="009D4A85" w:rsidRPr="0095276B">
        <w:t>Quelquefois</w:t>
      </w:r>
      <w:r>
        <w:t xml:space="preserve">, </w:t>
      </w:r>
      <w:r w:rsidR="009D4A85" w:rsidRPr="0095276B">
        <w:t>oui</w:t>
      </w:r>
      <w:r>
        <w:t>. »</w:t>
      </w:r>
    </w:p>
    <w:p w14:paraId="534C2F11" w14:textId="77777777" w:rsidR="006455E5" w:rsidRDefault="009D4A85" w:rsidP="002666CE">
      <w:r w:rsidRPr="0095276B">
        <w:t>Le souvenir d</w:t>
      </w:r>
      <w:r w:rsidR="006455E5">
        <w:t>’</w:t>
      </w:r>
      <w:r w:rsidRPr="0095276B">
        <w:t>un désordre énigmatique trouvé</w:t>
      </w:r>
      <w:r w:rsidR="006455E5">
        <w:t xml:space="preserve">, </w:t>
      </w:r>
      <w:r w:rsidRPr="0095276B">
        <w:t>un matin</w:t>
      </w:r>
      <w:r w:rsidR="006455E5">
        <w:t xml:space="preserve">, </w:t>
      </w:r>
      <w:r w:rsidRPr="0095276B">
        <w:t>dans son bureau</w:t>
      </w:r>
      <w:r w:rsidR="006455E5">
        <w:t xml:space="preserve">, </w:t>
      </w:r>
      <w:r w:rsidRPr="0095276B">
        <w:t>arrêta Joseph</w:t>
      </w:r>
      <w:r w:rsidR="006455E5">
        <w:t> :</w:t>
      </w:r>
    </w:p>
    <w:p w14:paraId="707572CD" w14:textId="77777777" w:rsidR="006455E5" w:rsidRDefault="006455E5" w:rsidP="002666CE">
      <w:r>
        <w:rPr>
          <w:rFonts w:eastAsia="Georgia" w:cs="Georgia"/>
        </w:rPr>
        <w:t>« </w:t>
      </w:r>
      <w:r w:rsidR="009D4A85" w:rsidRPr="0095276B">
        <w:t>Dans la fabrique seulement</w:t>
      </w:r>
      <w:r>
        <w:t> ?</w:t>
      </w:r>
    </w:p>
    <w:p w14:paraId="0648FD91" w14:textId="77777777" w:rsidR="006455E5" w:rsidRDefault="006455E5" w:rsidP="002666CE">
      <w:r>
        <w:t>— </w:t>
      </w:r>
      <w:r w:rsidR="009D4A85" w:rsidRPr="0095276B">
        <w:t>Pourquoi demander ça</w:t>
      </w:r>
      <w:r>
        <w:t> ?</w:t>
      </w:r>
    </w:p>
    <w:p w14:paraId="2905D913" w14:textId="77777777" w:rsidR="006455E5" w:rsidRDefault="006455E5" w:rsidP="002666CE">
      <w:r>
        <w:t>— </w:t>
      </w:r>
      <w:r w:rsidR="009D4A85" w:rsidRPr="0095276B">
        <w:t>Tu dois savoir</w:t>
      </w:r>
      <w:r>
        <w:t xml:space="preserve">. </w:t>
      </w:r>
      <w:r w:rsidR="009D4A85" w:rsidRPr="0095276B">
        <w:t>Tu n</w:t>
      </w:r>
      <w:r>
        <w:t>’</w:t>
      </w:r>
      <w:r w:rsidR="009D4A85" w:rsidRPr="0095276B">
        <w:t>es jamais allé dans le magasin</w:t>
      </w:r>
      <w:r>
        <w:t> ?</w:t>
      </w:r>
    </w:p>
    <w:p w14:paraId="2D8EE9D1" w14:textId="77777777" w:rsidR="006455E5" w:rsidRDefault="006455E5" w:rsidP="002666CE">
      <w:r>
        <w:t>— </w:t>
      </w:r>
      <w:r w:rsidR="009D4A85" w:rsidRPr="0095276B">
        <w:t>C</w:t>
      </w:r>
      <w:r>
        <w:t>’</w:t>
      </w:r>
      <w:r w:rsidR="009D4A85" w:rsidRPr="0095276B">
        <w:t>est possible</w:t>
      </w:r>
      <w:r>
        <w:t xml:space="preserve">. </w:t>
      </w:r>
      <w:r w:rsidR="009D4A85" w:rsidRPr="0095276B">
        <w:t>Je vais partout</w:t>
      </w:r>
      <w:r>
        <w:t>.</w:t>
      </w:r>
    </w:p>
    <w:p w14:paraId="22AD1099" w14:textId="77777777" w:rsidR="006455E5" w:rsidRDefault="006455E5" w:rsidP="002666CE">
      <w:r>
        <w:t>— </w:t>
      </w:r>
      <w:r w:rsidR="009D4A85" w:rsidRPr="0095276B">
        <w:t>C</w:t>
      </w:r>
      <w:r>
        <w:t>’</w:t>
      </w:r>
      <w:r w:rsidR="009D4A85" w:rsidRPr="0095276B">
        <w:t>était toi</w:t>
      </w:r>
      <w:r>
        <w:t xml:space="preserve">, </w:t>
      </w:r>
      <w:r w:rsidR="009D4A85" w:rsidRPr="0095276B">
        <w:t>alors</w:t>
      </w:r>
      <w:r>
        <w:t> ?</w:t>
      </w:r>
    </w:p>
    <w:p w14:paraId="3332D49C" w14:textId="77777777" w:rsidR="006455E5" w:rsidRDefault="006455E5" w:rsidP="002666CE">
      <w:r>
        <w:lastRenderedPageBreak/>
        <w:t>— </w:t>
      </w:r>
      <w:r w:rsidR="009D4A85" w:rsidRPr="0095276B">
        <w:t>Quoi</w:t>
      </w:r>
      <w:r>
        <w:t xml:space="preserve"> ?… </w:t>
      </w:r>
      <w:r w:rsidR="009D4A85" w:rsidRPr="0095276B">
        <w:t>C</w:t>
      </w:r>
      <w:r>
        <w:t>’</w:t>
      </w:r>
      <w:r w:rsidR="009D4A85" w:rsidRPr="0095276B">
        <w:t>est possible</w:t>
      </w:r>
      <w:r>
        <w:t xml:space="preserve">. </w:t>
      </w:r>
      <w:r w:rsidR="009D4A85" w:rsidRPr="0095276B">
        <w:t>Écoute</w:t>
      </w:r>
      <w:r>
        <w:t xml:space="preserve">, </w:t>
      </w:r>
      <w:r w:rsidR="009D4A85" w:rsidRPr="0095276B">
        <w:t>je passe tant d</w:t>
      </w:r>
      <w:r>
        <w:t>’</w:t>
      </w:r>
      <w:r w:rsidR="009D4A85" w:rsidRPr="0095276B">
        <w:t>heures à ne pas dormir</w:t>
      </w:r>
      <w:r>
        <w:t xml:space="preserve">, </w:t>
      </w:r>
      <w:r w:rsidR="009D4A85" w:rsidRPr="0095276B">
        <w:t>je ne peux pas rester dans mon lit</w:t>
      </w:r>
      <w:r>
        <w:t xml:space="preserve">. </w:t>
      </w:r>
      <w:r w:rsidR="009D4A85" w:rsidRPr="0095276B">
        <w:t>J</w:t>
      </w:r>
      <w:r>
        <w:t>’</w:t>
      </w:r>
      <w:r w:rsidR="009D4A85" w:rsidRPr="0095276B">
        <w:t>ai beau ne pas bouger</w:t>
      </w:r>
      <w:r>
        <w:t xml:space="preserve">, </w:t>
      </w:r>
      <w:r w:rsidR="009D4A85" w:rsidRPr="0095276B">
        <w:t>je réveille Hermine et les enfants</w:t>
      </w:r>
      <w:r>
        <w:t xml:space="preserve">. </w:t>
      </w:r>
      <w:r w:rsidR="009D4A85" w:rsidRPr="0095276B">
        <w:t>Et puis d</w:t>
      </w:r>
      <w:r>
        <w:t>’</w:t>
      </w:r>
      <w:r w:rsidR="009D4A85" w:rsidRPr="0095276B">
        <w:t>être là</w:t>
      </w:r>
      <w:r>
        <w:t xml:space="preserve">, </w:t>
      </w:r>
      <w:r w:rsidR="009D4A85" w:rsidRPr="0095276B">
        <w:t>seul</w:t>
      </w:r>
      <w:r>
        <w:t xml:space="preserve">, </w:t>
      </w:r>
      <w:r w:rsidR="009D4A85" w:rsidRPr="0095276B">
        <w:t>assis</w:t>
      </w:r>
      <w:r>
        <w:t xml:space="preserve">, </w:t>
      </w:r>
      <w:r w:rsidR="009D4A85" w:rsidRPr="0095276B">
        <w:t>à penser</w:t>
      </w:r>
      <w:r>
        <w:t xml:space="preserve">, </w:t>
      </w:r>
      <w:r w:rsidR="009D4A85" w:rsidRPr="0095276B">
        <w:t>n</w:t>
      </w:r>
      <w:r>
        <w:t>’</w:t>
      </w:r>
      <w:r w:rsidR="009D4A85" w:rsidRPr="0095276B">
        <w:t>importe quoi vaut mieux</w:t>
      </w:r>
      <w:r>
        <w:t xml:space="preserve">. </w:t>
      </w:r>
      <w:r w:rsidR="009D4A85" w:rsidRPr="0095276B">
        <w:t>Je me lève</w:t>
      </w:r>
      <w:r>
        <w:t xml:space="preserve">, </w:t>
      </w:r>
      <w:r w:rsidR="009D4A85" w:rsidRPr="0095276B">
        <w:t>je vais voir si tout est en ordre</w:t>
      </w:r>
      <w:r>
        <w:t>.</w:t>
      </w:r>
    </w:p>
    <w:p w14:paraId="3A7AB9FB" w14:textId="77777777" w:rsidR="006455E5" w:rsidRDefault="006455E5" w:rsidP="002666CE">
      <w:r>
        <w:t>— </w:t>
      </w:r>
      <w:r w:rsidR="009D4A85" w:rsidRPr="0095276B">
        <w:t>Dans mes livres</w:t>
      </w:r>
      <w:r>
        <w:t xml:space="preserve"> ? </w:t>
      </w:r>
      <w:r w:rsidR="009D4A85" w:rsidRPr="0095276B">
        <w:t>Je n</w:t>
      </w:r>
      <w:r>
        <w:t>’</w:t>
      </w:r>
      <w:r w:rsidR="009D4A85" w:rsidRPr="0095276B">
        <w:t>aurais jamais cru ça de toi</w:t>
      </w:r>
      <w:r>
        <w:t xml:space="preserve">. </w:t>
      </w:r>
      <w:r w:rsidR="009D4A85" w:rsidRPr="0095276B">
        <w:t>Tu m</w:t>
      </w:r>
      <w:r>
        <w:t>’</w:t>
      </w:r>
      <w:r w:rsidR="009D4A85" w:rsidRPr="0095276B">
        <w:t>espionnes</w:t>
      </w:r>
      <w:r>
        <w:t>.</w:t>
      </w:r>
    </w:p>
    <w:p w14:paraId="4A1EEC17" w14:textId="40132B8E" w:rsidR="002666CE" w:rsidRDefault="006455E5" w:rsidP="002666CE">
      <w:r>
        <w:t>— </w:t>
      </w:r>
      <w:r w:rsidR="009D4A85" w:rsidRPr="0095276B">
        <w:t>Tu es fou</w:t>
      </w:r>
      <w:r>
        <w:t xml:space="preserve">, </w:t>
      </w:r>
      <w:r w:rsidR="009D4A85" w:rsidRPr="0095276B">
        <w:t>Joseph</w:t>
      </w:r>
      <w:r>
        <w:t xml:space="preserve"> ! </w:t>
      </w:r>
      <w:r w:rsidR="009D4A85" w:rsidRPr="0095276B">
        <w:t>Moi</w:t>
      </w:r>
      <w:r>
        <w:t xml:space="preserve">, </w:t>
      </w:r>
      <w:r w:rsidR="009D4A85" w:rsidRPr="0095276B">
        <w:t>je t</w:t>
      </w:r>
      <w:r>
        <w:t>’</w:t>
      </w:r>
      <w:r w:rsidR="009D4A85" w:rsidRPr="0095276B">
        <w:t>espionne</w:t>
      </w:r>
      <w:r>
        <w:t xml:space="preserve"> ? </w:t>
      </w:r>
      <w:r w:rsidR="009D4A85" w:rsidRPr="0095276B">
        <w:t>Où veux-tu que j</w:t>
      </w:r>
      <w:r>
        <w:t>’</w:t>
      </w:r>
      <w:r w:rsidR="009D4A85" w:rsidRPr="0095276B">
        <w:t>aille</w:t>
      </w:r>
      <w:r>
        <w:t xml:space="preserve">, </w:t>
      </w:r>
      <w:r w:rsidR="009D4A85" w:rsidRPr="0095276B">
        <w:t>la nuit</w:t>
      </w:r>
      <w:r>
        <w:t xml:space="preserve"> ? </w:t>
      </w:r>
      <w:r w:rsidR="009D4A85" w:rsidRPr="0095276B">
        <w:t>Quand j</w:t>
      </w:r>
      <w:r>
        <w:t>’</w:t>
      </w:r>
      <w:r w:rsidR="009D4A85" w:rsidRPr="0095276B">
        <w:t>ai refait dix fois mes prix de revient</w:t>
      </w:r>
      <w:r>
        <w:t xml:space="preserve">, </w:t>
      </w:r>
      <w:r w:rsidR="009D4A85" w:rsidRPr="0095276B">
        <w:t>et récrit mon courrier</w:t>
      </w:r>
      <w:r>
        <w:t xml:space="preserve">, </w:t>
      </w:r>
      <w:r w:rsidR="009D4A85" w:rsidRPr="0095276B">
        <w:t>je n</w:t>
      </w:r>
      <w:r>
        <w:t>’</w:t>
      </w:r>
      <w:r w:rsidR="009D4A85" w:rsidRPr="0095276B">
        <w:t>ai plus rien à m</w:t>
      </w:r>
      <w:r>
        <w:t>’</w:t>
      </w:r>
      <w:r w:rsidR="009D4A85" w:rsidRPr="0095276B">
        <w:t>occuper</w:t>
      </w:r>
      <w:r>
        <w:t xml:space="preserve">. </w:t>
      </w:r>
      <w:r w:rsidR="009D4A85" w:rsidRPr="0095276B">
        <w:t>Si j</w:t>
      </w:r>
      <w:r>
        <w:t>’</w:t>
      </w:r>
      <w:r w:rsidR="009D4A85" w:rsidRPr="0095276B">
        <w:t>ai ouvert tes livres</w:t>
      </w:r>
      <w:r>
        <w:t>… »</w:t>
      </w:r>
    </w:p>
    <w:p w14:paraId="06F188DD" w14:textId="77777777" w:rsidR="006455E5" w:rsidRDefault="009D4A85" w:rsidP="002666CE">
      <w:r w:rsidRPr="0095276B">
        <w:t>Joseph restait au bord de l</w:t>
      </w:r>
      <w:r w:rsidR="006455E5">
        <w:t>’</w:t>
      </w:r>
      <w:r w:rsidRPr="0095276B">
        <w:t>escalier</w:t>
      </w:r>
      <w:r w:rsidR="006455E5">
        <w:t xml:space="preserve">, </w:t>
      </w:r>
      <w:r w:rsidRPr="0095276B">
        <w:t>outré de colère</w:t>
      </w:r>
      <w:r w:rsidR="006455E5">
        <w:t> :</w:t>
      </w:r>
    </w:p>
    <w:p w14:paraId="040EE8F5" w14:textId="77777777" w:rsidR="006455E5" w:rsidRDefault="006455E5" w:rsidP="002666CE">
      <w:r>
        <w:rPr>
          <w:rFonts w:eastAsia="Georgia" w:cs="Georgia"/>
        </w:rPr>
        <w:t>« </w:t>
      </w:r>
      <w:r w:rsidR="009D4A85" w:rsidRPr="0095276B">
        <w:t>Je ne t</w:t>
      </w:r>
      <w:r>
        <w:t>’</w:t>
      </w:r>
      <w:r w:rsidR="009D4A85" w:rsidRPr="0095276B">
        <w:t>aurais pas refusé</w:t>
      </w:r>
      <w:r>
        <w:t xml:space="preserve">. </w:t>
      </w:r>
      <w:r w:rsidR="009D4A85" w:rsidRPr="0095276B">
        <w:t>Tu n</w:t>
      </w:r>
      <w:r>
        <w:t>’</w:t>
      </w:r>
      <w:r w:rsidR="009D4A85" w:rsidRPr="0095276B">
        <w:t>avais qu</w:t>
      </w:r>
      <w:r>
        <w:t>’</w:t>
      </w:r>
      <w:r w:rsidR="009D4A85" w:rsidRPr="0095276B">
        <w:t>à me les dema</w:t>
      </w:r>
      <w:r w:rsidR="009D4A85" w:rsidRPr="0095276B">
        <w:t>n</w:t>
      </w:r>
      <w:r w:rsidR="009D4A85" w:rsidRPr="0095276B">
        <w:t>der</w:t>
      </w:r>
      <w:r>
        <w:t> !</w:t>
      </w:r>
    </w:p>
    <w:p w14:paraId="19D3B57B" w14:textId="77777777" w:rsidR="006455E5" w:rsidRDefault="006455E5" w:rsidP="002666CE">
      <w:r>
        <w:t>— </w:t>
      </w:r>
      <w:r w:rsidR="009D4A85" w:rsidRPr="0095276B">
        <w:t>Mais qu</w:t>
      </w:r>
      <w:r>
        <w:t>’</w:t>
      </w:r>
      <w:r w:rsidR="009D4A85" w:rsidRPr="0095276B">
        <w:t>est-ce que tu vas penser là</w:t>
      </w:r>
      <w:r>
        <w:t xml:space="preserve">, </w:t>
      </w:r>
      <w:r w:rsidR="009D4A85" w:rsidRPr="0095276B">
        <w:t>Joseph</w:t>
      </w:r>
      <w:r>
        <w:t xml:space="preserve"> ? </w:t>
      </w:r>
      <w:r w:rsidR="009D4A85" w:rsidRPr="0095276B">
        <w:t>J</w:t>
      </w:r>
      <w:r>
        <w:t>’</w:t>
      </w:r>
      <w:r w:rsidR="009D4A85" w:rsidRPr="0095276B">
        <w:t>ai ouvert tes livres sans avoir rien dans l</w:t>
      </w:r>
      <w:r>
        <w:t>’</w:t>
      </w:r>
      <w:r w:rsidR="009D4A85" w:rsidRPr="0095276B">
        <w:t>idée</w:t>
      </w:r>
      <w:r>
        <w:t xml:space="preserve">, </w:t>
      </w:r>
      <w:r w:rsidR="009D4A85" w:rsidRPr="0095276B">
        <w:t>pour tuer le temps</w:t>
      </w:r>
      <w:r>
        <w:t xml:space="preserve">, </w:t>
      </w:r>
      <w:r w:rsidR="009D4A85" w:rsidRPr="0095276B">
        <w:t>pour voir nos affaires et savoir où nous en sommes</w:t>
      </w:r>
      <w:r>
        <w:t xml:space="preserve">. </w:t>
      </w:r>
      <w:r w:rsidR="009D4A85" w:rsidRPr="0095276B">
        <w:t>Est-ce qu</w:t>
      </w:r>
      <w:r>
        <w:t>’</w:t>
      </w:r>
      <w:r w:rsidR="009D4A85" w:rsidRPr="0095276B">
        <w:t>il y a quelque chose de secret les uns pour les autres</w:t>
      </w:r>
      <w:r>
        <w:t xml:space="preserve">, </w:t>
      </w:r>
      <w:r w:rsidR="009D4A85" w:rsidRPr="0095276B">
        <w:t>chez nous</w:t>
      </w:r>
      <w:r>
        <w:t> ?</w:t>
      </w:r>
    </w:p>
    <w:p w14:paraId="3495DE91" w14:textId="77777777" w:rsidR="006455E5" w:rsidRDefault="006455E5" w:rsidP="002666CE">
      <w:r>
        <w:t>— </w:t>
      </w:r>
      <w:r w:rsidR="009D4A85" w:rsidRPr="0095276B">
        <w:t>C</w:t>
      </w:r>
      <w:r>
        <w:t>’</w:t>
      </w:r>
      <w:r w:rsidR="009D4A85" w:rsidRPr="0095276B">
        <w:t>est bien à cause de cela</w:t>
      </w:r>
      <w:r>
        <w:t xml:space="preserve">. </w:t>
      </w:r>
      <w:r w:rsidR="009D4A85" w:rsidRPr="0095276B">
        <w:t>Ton procédé n</w:t>
      </w:r>
      <w:r>
        <w:t>’</w:t>
      </w:r>
      <w:r w:rsidR="009D4A85" w:rsidRPr="0095276B">
        <w:t>est pas franc</w:t>
      </w:r>
      <w:r>
        <w:t>.</w:t>
      </w:r>
    </w:p>
    <w:p w14:paraId="0FC32655" w14:textId="69E5EBD9" w:rsidR="002666CE" w:rsidRDefault="006455E5" w:rsidP="002666CE">
      <w:r>
        <w:t>— </w:t>
      </w:r>
      <w:r w:rsidR="009D4A85" w:rsidRPr="0095276B">
        <w:t>Sais-tu ce que c</w:t>
      </w:r>
      <w:r>
        <w:t>’</w:t>
      </w:r>
      <w:r w:rsidR="009D4A85" w:rsidRPr="0095276B">
        <w:t>est de passer debout trois nuits par s</w:t>
      </w:r>
      <w:r w:rsidR="009D4A85" w:rsidRPr="0095276B">
        <w:t>e</w:t>
      </w:r>
      <w:r w:rsidR="009D4A85" w:rsidRPr="0095276B">
        <w:t>maine</w:t>
      </w:r>
      <w:r>
        <w:t xml:space="preserve">, </w:t>
      </w:r>
      <w:r w:rsidR="009D4A85" w:rsidRPr="0095276B">
        <w:t>quelquefois plus</w:t>
      </w:r>
      <w:r>
        <w:t xml:space="preserve"> ? </w:t>
      </w:r>
      <w:r w:rsidR="009D4A85" w:rsidRPr="0095276B">
        <w:t>Je n</w:t>
      </w:r>
      <w:r>
        <w:t>’</w:t>
      </w:r>
      <w:r w:rsidR="009D4A85" w:rsidRPr="0095276B">
        <w:t>ai pas voulu t</w:t>
      </w:r>
      <w:r>
        <w:t>’</w:t>
      </w:r>
      <w:r w:rsidR="009D4A85" w:rsidRPr="0095276B">
        <w:t>offenser</w:t>
      </w:r>
      <w:r>
        <w:t xml:space="preserve">. </w:t>
      </w:r>
      <w:r w:rsidR="009D4A85" w:rsidRPr="0095276B">
        <w:t>Mais je ne pouvais pas te prévenir</w:t>
      </w:r>
      <w:r>
        <w:t xml:space="preserve">. </w:t>
      </w:r>
      <w:r w:rsidR="009D4A85" w:rsidRPr="0095276B">
        <w:t>Est-ce qu</w:t>
      </w:r>
      <w:r>
        <w:t>’</w:t>
      </w:r>
      <w:r w:rsidR="009D4A85" w:rsidRPr="0095276B">
        <w:t>on parle de ces choses-là</w:t>
      </w:r>
      <w:r>
        <w:t xml:space="preserve">, </w:t>
      </w:r>
      <w:r w:rsidR="009D4A85" w:rsidRPr="0095276B">
        <w:t>Jos</w:t>
      </w:r>
      <w:r>
        <w:t> ? »</w:t>
      </w:r>
    </w:p>
    <w:p w14:paraId="26820AEC" w14:textId="77777777" w:rsidR="006455E5" w:rsidRDefault="009D4A85" w:rsidP="002666CE">
      <w:r w:rsidRPr="0095276B">
        <w:t>Joseph ne distinguait pas le visage de Guillaume</w:t>
      </w:r>
      <w:r w:rsidR="006455E5">
        <w:t xml:space="preserve">. </w:t>
      </w:r>
      <w:r w:rsidRPr="0095276B">
        <w:t>Mais la voix était altérée par l</w:t>
      </w:r>
      <w:r w:rsidR="006455E5">
        <w:t>’</w:t>
      </w:r>
      <w:r w:rsidRPr="0095276B">
        <w:t>émotion</w:t>
      </w:r>
      <w:r w:rsidR="006455E5">
        <w:t>.</w:t>
      </w:r>
    </w:p>
    <w:p w14:paraId="5735AF1C" w14:textId="77777777" w:rsidR="006455E5" w:rsidRDefault="006455E5" w:rsidP="002666CE">
      <w:r>
        <w:rPr>
          <w:rFonts w:eastAsia="Georgia" w:cs="Georgia"/>
        </w:rPr>
        <w:t>« </w:t>
      </w:r>
      <w:r w:rsidR="009D4A85" w:rsidRPr="0095276B">
        <w:t>Trois nuits par semaine</w:t>
      </w:r>
      <w:r>
        <w:t xml:space="preserve"> ? </w:t>
      </w:r>
      <w:r w:rsidR="009D4A85" w:rsidRPr="0095276B">
        <w:t>Tu t</w:t>
      </w:r>
      <w:r>
        <w:t>’</w:t>
      </w:r>
      <w:r w:rsidR="009D4A85" w:rsidRPr="0095276B">
        <w:t>endors</w:t>
      </w:r>
      <w:r>
        <w:t xml:space="preserve">, </w:t>
      </w:r>
      <w:r w:rsidR="009D4A85" w:rsidRPr="0095276B">
        <w:t>le soir</w:t>
      </w:r>
      <w:r>
        <w:t xml:space="preserve">, </w:t>
      </w:r>
      <w:r w:rsidR="009D4A85" w:rsidRPr="0095276B">
        <w:t>à neuf he</w:t>
      </w:r>
      <w:r w:rsidR="009D4A85" w:rsidRPr="0095276B">
        <w:t>u</w:t>
      </w:r>
      <w:r w:rsidR="009D4A85" w:rsidRPr="0095276B">
        <w:t>res</w:t>
      </w:r>
      <w:r>
        <w:t>.</w:t>
      </w:r>
    </w:p>
    <w:p w14:paraId="701F1FBF" w14:textId="65E9D8F9" w:rsidR="002666CE" w:rsidRDefault="006455E5" w:rsidP="002666CE">
      <w:r>
        <w:lastRenderedPageBreak/>
        <w:t>— </w:t>
      </w:r>
      <w:r w:rsidR="009D4A85" w:rsidRPr="0095276B">
        <w:t>Je m</w:t>
      </w:r>
      <w:r>
        <w:t>’</w:t>
      </w:r>
      <w:r w:rsidR="009D4A85" w:rsidRPr="0095276B">
        <w:t>endors à neuf heures</w:t>
      </w:r>
      <w:r>
        <w:t xml:space="preserve">, </w:t>
      </w:r>
      <w:r w:rsidR="009D4A85" w:rsidRPr="0095276B">
        <w:t>mais</w:t>
      </w:r>
      <w:r>
        <w:t xml:space="preserve">, </w:t>
      </w:r>
      <w:r w:rsidR="009D4A85" w:rsidRPr="0095276B">
        <w:t>à onze</w:t>
      </w:r>
      <w:r>
        <w:t xml:space="preserve">, </w:t>
      </w:r>
      <w:r w:rsidR="009D4A85" w:rsidRPr="0095276B">
        <w:t>c</w:t>
      </w:r>
      <w:r>
        <w:t>’</w:t>
      </w:r>
      <w:r w:rsidR="009D4A85" w:rsidRPr="0095276B">
        <w:t>est fini</w:t>
      </w:r>
      <w:r>
        <w:t>. »</w:t>
      </w:r>
    </w:p>
    <w:p w14:paraId="237FD1DA" w14:textId="77777777" w:rsidR="006455E5" w:rsidRDefault="009D4A85" w:rsidP="002666CE">
      <w:r w:rsidRPr="0095276B">
        <w:t>Joseph eut honte ou pitié</w:t>
      </w:r>
      <w:r w:rsidR="006455E5">
        <w:t> :</w:t>
      </w:r>
    </w:p>
    <w:p w14:paraId="645A3ED7" w14:textId="77777777" w:rsidR="006455E5" w:rsidRDefault="006455E5" w:rsidP="002666CE">
      <w:r>
        <w:t>— </w:t>
      </w:r>
      <w:r>
        <w:rPr>
          <w:rFonts w:eastAsia="Georgia"/>
        </w:rPr>
        <w:t>« </w:t>
      </w:r>
      <w:r w:rsidR="009D4A85" w:rsidRPr="0095276B">
        <w:t>Alors</w:t>
      </w:r>
      <w:r>
        <w:t xml:space="preserve">, </w:t>
      </w:r>
      <w:r w:rsidR="009D4A85" w:rsidRPr="0095276B">
        <w:t>quand on te plaisante</w:t>
      </w:r>
      <w:r>
        <w:t xml:space="preserve">, </w:t>
      </w:r>
      <w:r w:rsidR="009D4A85" w:rsidRPr="0095276B">
        <w:t>sur ta façon de t</w:t>
      </w:r>
      <w:r>
        <w:t>’</w:t>
      </w:r>
      <w:r w:rsidR="009D4A85" w:rsidRPr="0095276B">
        <w:t>endormir</w:t>
      </w:r>
      <w:r>
        <w:t>…</w:t>
      </w:r>
    </w:p>
    <w:p w14:paraId="5C4BBBD2" w14:textId="77777777" w:rsidR="006455E5" w:rsidRDefault="006455E5" w:rsidP="002666CE">
      <w:r>
        <w:t>— </w:t>
      </w:r>
      <w:r w:rsidR="009D4A85" w:rsidRPr="0095276B">
        <w:t>Ça n</w:t>
      </w:r>
      <w:r>
        <w:t>’</w:t>
      </w:r>
      <w:r w:rsidR="009D4A85" w:rsidRPr="0095276B">
        <w:t>a pas d</w:t>
      </w:r>
      <w:r>
        <w:t>’</w:t>
      </w:r>
      <w:r w:rsidR="009D4A85" w:rsidRPr="0095276B">
        <w:t>importance</w:t>
      </w:r>
      <w:r>
        <w:t xml:space="preserve">, </w:t>
      </w:r>
      <w:r w:rsidR="009D4A85" w:rsidRPr="0095276B">
        <w:t>Joseph</w:t>
      </w:r>
      <w:r>
        <w:t xml:space="preserve">, </w:t>
      </w:r>
      <w:r w:rsidR="009D4A85" w:rsidRPr="0095276B">
        <w:t>du moment que le reste ne se sait pas</w:t>
      </w:r>
      <w:r>
        <w:t>.</w:t>
      </w:r>
    </w:p>
    <w:p w14:paraId="74CDD5CB" w14:textId="77777777" w:rsidR="006455E5" w:rsidRDefault="006455E5" w:rsidP="002666CE">
      <w:r>
        <w:t>— </w:t>
      </w:r>
      <w:r w:rsidR="009D4A85" w:rsidRPr="0095276B">
        <w:t>Est-ce qu</w:t>
      </w:r>
      <w:r>
        <w:t>’</w:t>
      </w:r>
      <w:r w:rsidR="009D4A85" w:rsidRPr="0095276B">
        <w:t>il y a longtemps</w:t>
      </w:r>
      <w:r>
        <w:t> ?</w:t>
      </w:r>
    </w:p>
    <w:p w14:paraId="02829A5B" w14:textId="77777777" w:rsidR="006455E5" w:rsidRDefault="006455E5" w:rsidP="002666CE">
      <w:r>
        <w:t>— </w:t>
      </w:r>
      <w:r w:rsidR="009D4A85" w:rsidRPr="0095276B">
        <w:t>Je ne me rappelle plus</w:t>
      </w:r>
      <w:r>
        <w:t xml:space="preserve">. </w:t>
      </w:r>
      <w:r w:rsidR="009D4A85" w:rsidRPr="0095276B">
        <w:t>Ça a dû commencer à la guerre</w:t>
      </w:r>
      <w:r>
        <w:t>.</w:t>
      </w:r>
    </w:p>
    <w:p w14:paraId="274BDA97" w14:textId="77777777" w:rsidR="006455E5" w:rsidRDefault="006455E5" w:rsidP="002666CE">
      <w:r>
        <w:t>— </w:t>
      </w:r>
      <w:r w:rsidR="009D4A85" w:rsidRPr="0095276B">
        <w:t>Et</w:t>
      </w:r>
      <w:r>
        <w:t xml:space="preserve">, </w:t>
      </w:r>
      <w:r w:rsidR="009D4A85" w:rsidRPr="0095276B">
        <w:t>ça augmente</w:t>
      </w:r>
      <w:r>
        <w:t> ?</w:t>
      </w:r>
    </w:p>
    <w:p w14:paraId="0D347BAC" w14:textId="67684C81" w:rsidR="002666CE" w:rsidRDefault="006455E5" w:rsidP="002666CE">
      <w:r>
        <w:t>— </w:t>
      </w:r>
      <w:r w:rsidR="009D4A85" w:rsidRPr="0095276B">
        <w:t>Oui</w:t>
      </w:r>
      <w:r>
        <w:t>. »</w:t>
      </w:r>
    </w:p>
    <w:p w14:paraId="3B0BC152" w14:textId="77777777" w:rsidR="006455E5" w:rsidRDefault="009D4A85" w:rsidP="002666CE">
      <w:r w:rsidRPr="0095276B">
        <w:t>Joseph commença à descendre</w:t>
      </w:r>
      <w:r w:rsidR="006455E5">
        <w:t> :</w:t>
      </w:r>
    </w:p>
    <w:p w14:paraId="35F9C021" w14:textId="77777777" w:rsidR="006455E5" w:rsidRDefault="006455E5" w:rsidP="002666CE">
      <w:r>
        <w:rPr>
          <w:rFonts w:eastAsia="Georgia" w:cs="Georgia"/>
        </w:rPr>
        <w:t>« </w:t>
      </w:r>
      <w:r w:rsidR="009D4A85" w:rsidRPr="0095276B">
        <w:t>As-tu la rampe</w:t>
      </w:r>
      <w:r>
        <w:t xml:space="preserve"> ? </w:t>
      </w:r>
      <w:r w:rsidR="009D4A85" w:rsidRPr="0095276B">
        <w:t>Fais attention</w:t>
      </w:r>
      <w:r>
        <w:t xml:space="preserve">. </w:t>
      </w:r>
      <w:r w:rsidR="009D4A85" w:rsidRPr="0095276B">
        <w:t>Sais-tu que ce n</w:t>
      </w:r>
      <w:r>
        <w:t>’</w:t>
      </w:r>
      <w:r w:rsidR="009D4A85" w:rsidRPr="0095276B">
        <w:t>est pas bon</w:t>
      </w:r>
      <w:r>
        <w:t xml:space="preserve">, </w:t>
      </w:r>
      <w:r w:rsidR="009D4A85" w:rsidRPr="0095276B">
        <w:t>ça</w:t>
      </w:r>
      <w:r>
        <w:t> ?</w:t>
      </w:r>
    </w:p>
    <w:p w14:paraId="164170D9" w14:textId="77777777" w:rsidR="006455E5" w:rsidRDefault="006455E5" w:rsidP="002666CE">
      <w:r>
        <w:t>— </w:t>
      </w:r>
      <w:r w:rsidR="009D4A85" w:rsidRPr="0095276B">
        <w:t>Je sais</w:t>
      </w:r>
      <w:r>
        <w:t xml:space="preserve">. </w:t>
      </w:r>
      <w:r w:rsidR="009D4A85" w:rsidRPr="0095276B">
        <w:t>Quoi faire</w:t>
      </w:r>
      <w:r>
        <w:t> ?</w:t>
      </w:r>
    </w:p>
    <w:p w14:paraId="0D0BCC2A" w14:textId="77777777" w:rsidR="006455E5" w:rsidRDefault="006455E5" w:rsidP="002666CE">
      <w:r>
        <w:t>— </w:t>
      </w:r>
      <w:r w:rsidR="009D4A85" w:rsidRPr="0095276B">
        <w:t>As-tu pris des drogues</w:t>
      </w:r>
      <w:r>
        <w:t xml:space="preserve"> ? </w:t>
      </w:r>
      <w:r w:rsidR="009D4A85" w:rsidRPr="0095276B">
        <w:t>Tu devrais consulter</w:t>
      </w:r>
      <w:r>
        <w:t>.</w:t>
      </w:r>
    </w:p>
    <w:p w14:paraId="6A1E35EA" w14:textId="77777777" w:rsidR="006455E5" w:rsidRDefault="006455E5" w:rsidP="002666CE">
      <w:r>
        <w:t>— </w:t>
      </w:r>
      <w:r w:rsidR="009D4A85" w:rsidRPr="0095276B">
        <w:t>Ah</w:t>
      </w:r>
      <w:r>
        <w:t xml:space="preserve"> ! </w:t>
      </w:r>
      <w:r w:rsidR="009D4A85" w:rsidRPr="0095276B">
        <w:t>Nous avons ça dans le sang</w:t>
      </w:r>
      <w:r>
        <w:t xml:space="preserve">. </w:t>
      </w:r>
      <w:r w:rsidR="009D4A85" w:rsidRPr="0095276B">
        <w:t>Ça nous ronge tous</w:t>
      </w:r>
      <w:r>
        <w:t>.</w:t>
      </w:r>
    </w:p>
    <w:p w14:paraId="478237F2" w14:textId="77777777" w:rsidR="006455E5" w:rsidRDefault="006455E5" w:rsidP="002666CE">
      <w:r>
        <w:t>— </w:t>
      </w:r>
      <w:r w:rsidR="009D4A85" w:rsidRPr="0095276B">
        <w:t>Tu as des soucis</w:t>
      </w:r>
      <w:r>
        <w:t> ?</w:t>
      </w:r>
    </w:p>
    <w:p w14:paraId="1652BF5C" w14:textId="77777777" w:rsidR="006455E5" w:rsidRDefault="006455E5" w:rsidP="002666CE">
      <w:r>
        <w:t>— </w:t>
      </w:r>
      <w:r w:rsidR="009D4A85" w:rsidRPr="0095276B">
        <w:t>On a toujours des soucis</w:t>
      </w:r>
      <w:r>
        <w:t>.</w:t>
      </w:r>
    </w:p>
    <w:p w14:paraId="00D5505F" w14:textId="77777777" w:rsidR="006455E5" w:rsidRDefault="006455E5" w:rsidP="002666CE">
      <w:r>
        <w:t>— </w:t>
      </w:r>
      <w:r w:rsidR="009D4A85" w:rsidRPr="0095276B">
        <w:t>Tu es bien un Simler</w:t>
      </w:r>
      <w:r>
        <w:t xml:space="preserve">, </w:t>
      </w:r>
      <w:r w:rsidR="009D4A85" w:rsidRPr="0095276B">
        <w:t>toi</w:t>
      </w:r>
      <w:r>
        <w:t> !</w:t>
      </w:r>
    </w:p>
    <w:p w14:paraId="43BA0459" w14:textId="77777777" w:rsidR="006455E5" w:rsidRDefault="006455E5" w:rsidP="002666CE">
      <w:r>
        <w:t>— </w:t>
      </w:r>
      <w:r w:rsidR="009D4A85" w:rsidRPr="0095276B">
        <w:t>Et toi</w:t>
      </w:r>
      <w:r>
        <w:t> ? »</w:t>
      </w:r>
      <w:r w:rsidR="009D4A85" w:rsidRPr="0095276B">
        <w:t xml:space="preserve"> répondit Guillaume</w:t>
      </w:r>
      <w:r>
        <w:t xml:space="preserve">, </w:t>
      </w:r>
      <w:r w:rsidR="009D4A85" w:rsidRPr="0095276B">
        <w:t>dont</w:t>
      </w:r>
      <w:r>
        <w:t xml:space="preserve">, </w:t>
      </w:r>
      <w:r w:rsidR="009D4A85" w:rsidRPr="0095276B">
        <w:t>à cette occasion</w:t>
      </w:r>
      <w:r>
        <w:t xml:space="preserve">, </w:t>
      </w:r>
      <w:r w:rsidR="009D4A85" w:rsidRPr="0095276B">
        <w:t>la voix reprit du tranchant</w:t>
      </w:r>
      <w:r>
        <w:t xml:space="preserve">. </w:t>
      </w:r>
      <w:r w:rsidR="009D4A85" w:rsidRPr="0095276B">
        <w:t>Joseph éluda</w:t>
      </w:r>
      <w:r>
        <w:t> :</w:t>
      </w:r>
    </w:p>
    <w:p w14:paraId="0EDCACCF" w14:textId="1278EA1D" w:rsidR="002666CE" w:rsidRDefault="006455E5" w:rsidP="002666CE">
      <w:r>
        <w:rPr>
          <w:rFonts w:eastAsia="Georgia" w:cs="Georgia"/>
        </w:rPr>
        <w:t>« </w:t>
      </w:r>
      <w:r w:rsidR="009D4A85" w:rsidRPr="0095276B">
        <w:t>Oh</w:t>
      </w:r>
      <w:r>
        <w:t xml:space="preserve">, </w:t>
      </w:r>
      <w:r w:rsidR="009D4A85" w:rsidRPr="0095276B">
        <w:t>moi</w:t>
      </w:r>
      <w:r>
        <w:t> ! »</w:t>
      </w:r>
    </w:p>
    <w:p w14:paraId="52BCA485" w14:textId="77777777" w:rsidR="006455E5" w:rsidRDefault="009D4A85" w:rsidP="002666CE">
      <w:r w:rsidRPr="0095276B">
        <w:lastRenderedPageBreak/>
        <w:t>Ils arrivaient en tâtonnant au palier du tissage dont la po</w:t>
      </w:r>
      <w:r w:rsidRPr="0095276B">
        <w:t>r</w:t>
      </w:r>
      <w:r w:rsidRPr="0095276B">
        <w:t>te était restée ouverte</w:t>
      </w:r>
      <w:r w:rsidR="006455E5">
        <w:t xml:space="preserve">. </w:t>
      </w:r>
      <w:r w:rsidRPr="0095276B">
        <w:t>Une clarté livide flottait dans la salle aux grandes baies</w:t>
      </w:r>
      <w:r w:rsidR="006455E5">
        <w:t>.</w:t>
      </w:r>
    </w:p>
    <w:p w14:paraId="6B15B99D" w14:textId="77777777" w:rsidR="006455E5" w:rsidRDefault="009D4A85" w:rsidP="002666CE">
      <w:r w:rsidRPr="0095276B">
        <w:t>En bas</w:t>
      </w:r>
      <w:r w:rsidR="006455E5">
        <w:t xml:space="preserve">, </w:t>
      </w:r>
      <w:r w:rsidRPr="0095276B">
        <w:t xml:space="preserve">le falot de </w:t>
      </w:r>
      <w:proofErr w:type="spellStart"/>
      <w:r w:rsidRPr="0095276B">
        <w:t>Pailloux</w:t>
      </w:r>
      <w:proofErr w:type="spellEnd"/>
      <w:r w:rsidRPr="0095276B">
        <w:t xml:space="preserve"> chemina dans la nuit vers la machinerie</w:t>
      </w:r>
      <w:r w:rsidR="006455E5">
        <w:t xml:space="preserve">. </w:t>
      </w:r>
      <w:r w:rsidRPr="0095276B">
        <w:t>Guillaume pénétra dans la cage vitrée</w:t>
      </w:r>
      <w:r w:rsidR="006455E5">
        <w:t xml:space="preserve">, </w:t>
      </w:r>
      <w:r w:rsidRPr="0095276B">
        <w:t>et entreprit</w:t>
      </w:r>
      <w:r w:rsidR="006455E5">
        <w:t xml:space="preserve">, </w:t>
      </w:r>
      <w:r w:rsidRPr="0095276B">
        <w:t>d</w:t>
      </w:r>
      <w:r w:rsidR="006455E5">
        <w:t>’</w:t>
      </w:r>
      <w:r w:rsidRPr="0095276B">
        <w:t>une main qui tremblait</w:t>
      </w:r>
      <w:r w:rsidR="006455E5">
        <w:t xml:space="preserve">, </w:t>
      </w:r>
      <w:r w:rsidRPr="0095276B">
        <w:t>d</w:t>
      </w:r>
      <w:r w:rsidR="006455E5">
        <w:t>’</w:t>
      </w:r>
      <w:r w:rsidRPr="0095276B">
        <w:t>allumer la lampe à huile du père</w:t>
      </w:r>
      <w:r w:rsidR="006455E5">
        <w:t>.</w:t>
      </w:r>
    </w:p>
    <w:p w14:paraId="071C8C84" w14:textId="557C15AD" w:rsidR="006455E5" w:rsidRDefault="009D4A85" w:rsidP="002666CE">
      <w:r w:rsidRPr="0095276B">
        <w:t>Or</w:t>
      </w:r>
      <w:r w:rsidR="006455E5">
        <w:t xml:space="preserve">, </w:t>
      </w:r>
      <w:r w:rsidRPr="0095276B">
        <w:t>il faut savoir que la lampe à huile était celle-là même qui brûlait</w:t>
      </w:r>
      <w:r w:rsidR="006455E5">
        <w:t xml:space="preserve">, </w:t>
      </w:r>
      <w:r w:rsidRPr="0095276B">
        <w:t>depuis leur enfance</w:t>
      </w:r>
      <w:r w:rsidR="006455E5">
        <w:t xml:space="preserve">, </w:t>
      </w:r>
      <w:r w:rsidRPr="0095276B">
        <w:t xml:space="preserve">sur le bureau de </w:t>
      </w:r>
      <w:r w:rsidR="006455E5">
        <w:t>M. </w:t>
      </w:r>
      <w:r w:rsidRPr="0095276B">
        <w:t>Hippolyte</w:t>
      </w:r>
      <w:r w:rsidR="006455E5">
        <w:t xml:space="preserve">. </w:t>
      </w:r>
      <w:r w:rsidRPr="0095276B">
        <w:t>Les meubles de la cage vitrée étaient ceux-là mêmes qui avaient servi</w:t>
      </w:r>
      <w:r w:rsidR="006455E5">
        <w:t xml:space="preserve">, </w:t>
      </w:r>
      <w:r w:rsidRPr="0095276B">
        <w:t>en autres temps et lieux</w:t>
      </w:r>
      <w:r w:rsidR="006455E5">
        <w:t xml:space="preserve">. </w:t>
      </w:r>
      <w:r w:rsidRPr="0095276B">
        <w:t>Et il ne faut pas perdre de vue que les deux hommes qui s</w:t>
      </w:r>
      <w:r w:rsidR="006455E5">
        <w:t>’</w:t>
      </w:r>
      <w:r w:rsidRPr="0095276B">
        <w:t>affrontaient</w:t>
      </w:r>
      <w:r w:rsidR="006455E5">
        <w:t xml:space="preserve">, </w:t>
      </w:r>
      <w:r w:rsidRPr="0095276B">
        <w:t>à cette heure</w:t>
      </w:r>
      <w:r w:rsidR="006455E5">
        <w:t xml:space="preserve">, </w:t>
      </w:r>
      <w:r w:rsidRPr="0095276B">
        <w:t>étaient deux Simler</w:t>
      </w:r>
      <w:r w:rsidR="006455E5">
        <w:t xml:space="preserve">, </w:t>
      </w:r>
      <w:r w:rsidRPr="0095276B">
        <w:t xml:space="preserve">de </w:t>
      </w:r>
      <w:proofErr w:type="spellStart"/>
      <w:r w:rsidRPr="0095276B">
        <w:t>Buschendorf</w:t>
      </w:r>
      <w:proofErr w:type="spellEnd"/>
      <w:r w:rsidR="006455E5">
        <w:t xml:space="preserve">, </w:t>
      </w:r>
      <w:r w:rsidRPr="0095276B">
        <w:t>implantés par bouturage à Ve</w:t>
      </w:r>
      <w:r w:rsidRPr="0095276B">
        <w:t>n</w:t>
      </w:r>
      <w:r w:rsidRPr="0095276B">
        <w:t>deuvre</w:t>
      </w:r>
      <w:r w:rsidR="006455E5">
        <w:t xml:space="preserve">, </w:t>
      </w:r>
      <w:r w:rsidRPr="0095276B">
        <w:t>pour un destin nouveau</w:t>
      </w:r>
      <w:r w:rsidR="006455E5">
        <w:t xml:space="preserve">. </w:t>
      </w:r>
      <w:r w:rsidRPr="0095276B">
        <w:t>De sorte que</w:t>
      </w:r>
      <w:r w:rsidR="006455E5">
        <w:t xml:space="preserve">, </w:t>
      </w:r>
      <w:r w:rsidRPr="0095276B">
        <w:t>lorsque Gui</w:t>
      </w:r>
      <w:r w:rsidRPr="0095276B">
        <w:t>l</w:t>
      </w:r>
      <w:r w:rsidRPr="0095276B">
        <w:t>laume releva son profil maigre de roi perse et que ses yeux g</w:t>
      </w:r>
      <w:r w:rsidRPr="0095276B">
        <w:t>a</w:t>
      </w:r>
      <w:r w:rsidRPr="0095276B">
        <w:t>gnèrent en hésitant ceux de Joseph</w:t>
      </w:r>
      <w:r w:rsidR="006455E5">
        <w:t xml:space="preserve">, </w:t>
      </w:r>
      <w:r w:rsidRPr="0095276B">
        <w:t>il y avait entre eux quelque chose de considérablement changé</w:t>
      </w:r>
      <w:r w:rsidR="006455E5">
        <w:t>.</w:t>
      </w:r>
    </w:p>
    <w:p w14:paraId="64D24A0E" w14:textId="77777777" w:rsidR="006455E5" w:rsidRDefault="009D4A85" w:rsidP="002666CE">
      <w:r w:rsidRPr="0095276B">
        <w:t>Aussi bien est-ce d</w:t>
      </w:r>
      <w:r w:rsidR="006455E5">
        <w:t>’</w:t>
      </w:r>
      <w:r w:rsidRPr="0095276B">
        <w:t>une voix moins assurée</w:t>
      </w:r>
      <w:r w:rsidR="006455E5">
        <w:t xml:space="preserve">, </w:t>
      </w:r>
      <w:r w:rsidRPr="0095276B">
        <w:t>déjà chargée de fatigue</w:t>
      </w:r>
      <w:r w:rsidR="006455E5">
        <w:t xml:space="preserve">, </w:t>
      </w:r>
      <w:r w:rsidRPr="0095276B">
        <w:t>que Joseph reprit</w:t>
      </w:r>
      <w:r w:rsidR="006455E5">
        <w:t> :</w:t>
      </w:r>
    </w:p>
    <w:p w14:paraId="370C385D" w14:textId="6D47569A" w:rsidR="002666CE" w:rsidRDefault="006455E5" w:rsidP="002666CE">
      <w:r>
        <w:rPr>
          <w:rFonts w:eastAsia="Georgia" w:cs="Georgia"/>
        </w:rPr>
        <w:t>« </w:t>
      </w:r>
      <w:r w:rsidR="009D4A85" w:rsidRPr="0095276B">
        <w:t>Qu</w:t>
      </w:r>
      <w:r>
        <w:t>’</w:t>
      </w:r>
      <w:r w:rsidR="009D4A85" w:rsidRPr="0095276B">
        <w:t>est-ce qui fait tes soucis</w:t>
      </w:r>
      <w:r>
        <w:t> ? »</w:t>
      </w:r>
    </w:p>
    <w:p w14:paraId="48454E63" w14:textId="77777777" w:rsidR="006455E5" w:rsidRDefault="009D4A85" w:rsidP="002666CE">
      <w:r w:rsidRPr="0095276B">
        <w:t>La conviction de Guillaume accomplit alors la chose même qu</w:t>
      </w:r>
      <w:r w:rsidR="006455E5">
        <w:t>’</w:t>
      </w:r>
      <w:r w:rsidRPr="0095276B">
        <w:t>une habile politique aurait pu lui conseiller</w:t>
      </w:r>
      <w:r w:rsidR="006455E5">
        <w:t>.</w:t>
      </w:r>
    </w:p>
    <w:p w14:paraId="4200FAFD" w14:textId="726FDB84" w:rsidR="002666CE" w:rsidRDefault="006455E5" w:rsidP="002666CE">
      <w:r>
        <w:rPr>
          <w:rFonts w:eastAsia="Georgia" w:cs="Georgia"/>
        </w:rPr>
        <w:t>« </w:t>
      </w:r>
      <w:r w:rsidR="009D4A85" w:rsidRPr="0095276B">
        <w:t>Est-ce vrai</w:t>
      </w:r>
      <w:r>
        <w:t xml:space="preserve"> ? </w:t>
      </w:r>
      <w:r w:rsidR="009D4A85" w:rsidRPr="0095276B">
        <w:t>s</w:t>
      </w:r>
      <w:r>
        <w:t>’</w:t>
      </w:r>
      <w:r w:rsidR="009D4A85" w:rsidRPr="0095276B">
        <w:t>écria-t-il en saisissant le bras de son frère</w:t>
      </w:r>
      <w:r>
        <w:t xml:space="preserve">. </w:t>
      </w:r>
      <w:r w:rsidR="009D4A85" w:rsidRPr="0095276B">
        <w:t>Est-ce vrai</w:t>
      </w:r>
      <w:r>
        <w:t xml:space="preserve">, </w:t>
      </w:r>
      <w:proofErr w:type="spellStart"/>
      <w:r w:rsidR="009D4A85" w:rsidRPr="0095276B">
        <w:t>Choseph</w:t>
      </w:r>
      <w:proofErr w:type="spellEnd"/>
      <w:r>
        <w:t> ? »</w:t>
      </w:r>
    </w:p>
    <w:p w14:paraId="2E4DDDD1" w14:textId="77777777" w:rsidR="006455E5" w:rsidRDefault="009D4A85" w:rsidP="002666CE">
      <w:r w:rsidRPr="0095276B">
        <w:t>Joseph s</w:t>
      </w:r>
      <w:r w:rsidR="006455E5">
        <w:t>’</w:t>
      </w:r>
      <w:r w:rsidRPr="0095276B">
        <w:t>attendait à tout</w:t>
      </w:r>
      <w:r w:rsidR="006455E5">
        <w:t xml:space="preserve">, </w:t>
      </w:r>
      <w:r w:rsidRPr="0095276B">
        <w:t>sauf à être forcé de voir clair en soi</w:t>
      </w:r>
      <w:r w:rsidR="006455E5">
        <w:t>.</w:t>
      </w:r>
    </w:p>
    <w:p w14:paraId="3F17C096" w14:textId="77777777" w:rsidR="006455E5" w:rsidRDefault="006455E5" w:rsidP="002666CE">
      <w:r>
        <w:rPr>
          <w:rFonts w:eastAsia="Georgia" w:cs="Georgia"/>
        </w:rPr>
        <w:t>« </w:t>
      </w:r>
      <w:r w:rsidR="009D4A85" w:rsidRPr="0095276B">
        <w:t>Quoi</w:t>
      </w:r>
      <w:r>
        <w:t xml:space="preserve"> ? </w:t>
      </w:r>
      <w:r w:rsidR="009D4A85" w:rsidRPr="0095276B">
        <w:t>Qu</w:t>
      </w:r>
      <w:r>
        <w:t>’</w:t>
      </w:r>
      <w:r w:rsidR="009D4A85" w:rsidRPr="0095276B">
        <w:t>est-ce que tu veux dire</w:t>
      </w:r>
      <w:r>
        <w:t> ?</w:t>
      </w:r>
    </w:p>
    <w:p w14:paraId="4E711AB8" w14:textId="7C435B70" w:rsidR="002666CE" w:rsidRDefault="006455E5" w:rsidP="002666CE">
      <w:r>
        <w:lastRenderedPageBreak/>
        <w:t>— </w:t>
      </w:r>
      <w:r w:rsidR="009D4A85" w:rsidRPr="0095276B">
        <w:t>Ha</w:t>
      </w:r>
      <w:r>
        <w:t xml:space="preserve"> ! </w:t>
      </w:r>
      <w:r w:rsidR="009D4A85" w:rsidRPr="0095276B">
        <w:t>C</w:t>
      </w:r>
      <w:r>
        <w:t>’</w:t>
      </w:r>
      <w:r w:rsidR="009D4A85" w:rsidRPr="0095276B">
        <w:t>est frai</w:t>
      </w:r>
      <w:r>
        <w:t> ! »</w:t>
      </w:r>
      <w:r w:rsidR="009D4A85" w:rsidRPr="0095276B">
        <w:t xml:space="preserve"> acheva Guillaume d</w:t>
      </w:r>
      <w:r>
        <w:t>’</w:t>
      </w:r>
      <w:r w:rsidR="009D4A85" w:rsidRPr="0095276B">
        <w:t>un ton désespéré</w:t>
      </w:r>
      <w:r>
        <w:t>. « </w:t>
      </w:r>
      <w:r w:rsidR="009D4A85" w:rsidRPr="0095276B">
        <w:t>C</w:t>
      </w:r>
      <w:r>
        <w:t>’</w:t>
      </w:r>
      <w:r w:rsidR="009D4A85" w:rsidRPr="0095276B">
        <w:t>est frai</w:t>
      </w:r>
      <w:r>
        <w:t> ! »</w:t>
      </w:r>
    </w:p>
    <w:p w14:paraId="0981BEE6" w14:textId="77777777" w:rsidR="006455E5" w:rsidRDefault="009D4A85" w:rsidP="002666CE">
      <w:r w:rsidRPr="0095276B">
        <w:t>Et il lâcha le bras de son frère</w:t>
      </w:r>
      <w:r w:rsidR="006455E5">
        <w:t>.</w:t>
      </w:r>
    </w:p>
    <w:p w14:paraId="7BC2A814" w14:textId="77777777" w:rsidR="006455E5" w:rsidRDefault="006455E5" w:rsidP="002666CE">
      <w:r>
        <w:rPr>
          <w:rFonts w:eastAsia="Georgia" w:cs="Georgia"/>
        </w:rPr>
        <w:t>« </w:t>
      </w:r>
      <w:r w:rsidR="009D4A85" w:rsidRPr="0095276B">
        <w:t>Mais au nom de Dieu</w:t>
      </w:r>
      <w:r>
        <w:t xml:space="preserve">, </w:t>
      </w:r>
      <w:r w:rsidR="009D4A85" w:rsidRPr="0095276B">
        <w:t>dis</w:t>
      </w:r>
      <w:r>
        <w:t> !</w:t>
      </w:r>
    </w:p>
    <w:p w14:paraId="07CEED8E" w14:textId="77777777" w:rsidR="006455E5" w:rsidRDefault="006455E5" w:rsidP="002666CE">
      <w:r>
        <w:t>— </w:t>
      </w:r>
      <w:r w:rsidR="009D4A85" w:rsidRPr="0095276B">
        <w:t>Quoi dire</w:t>
      </w:r>
      <w:r>
        <w:t xml:space="preserve"> ? </w:t>
      </w:r>
      <w:r w:rsidR="009D4A85" w:rsidRPr="0095276B">
        <w:t>Ce que tu sais</w:t>
      </w:r>
      <w:r>
        <w:t xml:space="preserve"> ? </w:t>
      </w:r>
      <w:r w:rsidR="009D4A85" w:rsidRPr="0095276B">
        <w:t>Ce que tout le monde sait</w:t>
      </w:r>
      <w:r>
        <w:t> ?</w:t>
      </w:r>
    </w:p>
    <w:p w14:paraId="39E40974" w14:textId="77777777" w:rsidR="006455E5" w:rsidRDefault="006455E5" w:rsidP="002666CE">
      <w:r>
        <w:t>— </w:t>
      </w:r>
      <w:r w:rsidR="009D4A85" w:rsidRPr="0095276B">
        <w:t>Tout le monde est fin et a bien de la chance</w:t>
      </w:r>
      <w:r>
        <w:t xml:space="preserve">. </w:t>
      </w:r>
      <w:r w:rsidR="009D4A85" w:rsidRPr="0095276B">
        <w:t>Je ne co</w:t>
      </w:r>
      <w:r w:rsidR="009D4A85" w:rsidRPr="0095276B">
        <w:t>m</w:t>
      </w:r>
      <w:r w:rsidR="009D4A85" w:rsidRPr="0095276B">
        <w:t>prends pas un traître mot</w:t>
      </w:r>
      <w:r>
        <w:t>.</w:t>
      </w:r>
    </w:p>
    <w:p w14:paraId="5DEF2AF1" w14:textId="287C0BF9" w:rsidR="002666CE" w:rsidRDefault="006455E5" w:rsidP="002666CE">
      <w:r>
        <w:t>— </w:t>
      </w:r>
      <w:r w:rsidR="009D4A85" w:rsidRPr="0095276B">
        <w:t>Oh</w:t>
      </w:r>
      <w:r>
        <w:t xml:space="preserve"> ! </w:t>
      </w:r>
      <w:proofErr w:type="spellStart"/>
      <w:r w:rsidR="009D4A85" w:rsidRPr="0095276B">
        <w:t>Choseph</w:t>
      </w:r>
      <w:proofErr w:type="spellEnd"/>
      <w:r>
        <w:t xml:space="preserve"> ! </w:t>
      </w:r>
      <w:r w:rsidR="009D4A85" w:rsidRPr="0095276B">
        <w:t>Pourquoi as-tu fait ça</w:t>
      </w:r>
      <w:r>
        <w:t> ? »</w:t>
      </w:r>
    </w:p>
    <w:p w14:paraId="75444A03" w14:textId="77777777" w:rsidR="006455E5" w:rsidRDefault="009D4A85" w:rsidP="002666CE">
      <w:r w:rsidRPr="0095276B">
        <w:t>À force de certitude</w:t>
      </w:r>
      <w:r w:rsidR="006455E5">
        <w:t xml:space="preserve">, </w:t>
      </w:r>
      <w:r w:rsidRPr="0095276B">
        <w:t>Guillaume n</w:t>
      </w:r>
      <w:r w:rsidR="006455E5">
        <w:t>’</w:t>
      </w:r>
      <w:r w:rsidRPr="0095276B">
        <w:t>entendait plus</w:t>
      </w:r>
      <w:r w:rsidR="006455E5">
        <w:t xml:space="preserve">, </w:t>
      </w:r>
      <w:r w:rsidRPr="0095276B">
        <w:t>et se r</w:t>
      </w:r>
      <w:r w:rsidRPr="0095276B">
        <w:t>é</w:t>
      </w:r>
      <w:r w:rsidRPr="0095276B">
        <w:t>pondait à soi-même</w:t>
      </w:r>
      <w:r w:rsidR="006455E5">
        <w:t xml:space="preserve">. </w:t>
      </w:r>
      <w:r w:rsidRPr="0095276B">
        <w:t>Dix minutes plus tard</w:t>
      </w:r>
      <w:r w:rsidR="006455E5">
        <w:t xml:space="preserve">, </w:t>
      </w:r>
      <w:r w:rsidRPr="0095276B">
        <w:t>il ne restait plus un coin obscur dans la conscience de Joseph</w:t>
      </w:r>
      <w:r w:rsidR="006455E5">
        <w:t xml:space="preserve">. </w:t>
      </w:r>
      <w:r w:rsidRPr="0095276B">
        <w:t>Il savait ce qu</w:t>
      </w:r>
      <w:r w:rsidR="006455E5">
        <w:t>’</w:t>
      </w:r>
      <w:r w:rsidRPr="0095276B">
        <w:t>il a</w:t>
      </w:r>
      <w:r w:rsidRPr="0095276B">
        <w:t>u</w:t>
      </w:r>
      <w:r w:rsidRPr="0095276B">
        <w:t>rait tant souhaité ne pas savoir encore</w:t>
      </w:r>
      <w:r w:rsidR="006455E5">
        <w:t xml:space="preserve">, </w:t>
      </w:r>
      <w:r w:rsidRPr="0095276B">
        <w:t>et la main fiévreuse de son frère écartait</w:t>
      </w:r>
      <w:r w:rsidR="006455E5">
        <w:t xml:space="preserve">, </w:t>
      </w:r>
      <w:r w:rsidRPr="0095276B">
        <w:t>avec une fureur mystique</w:t>
      </w:r>
      <w:r w:rsidR="006455E5">
        <w:t xml:space="preserve">, </w:t>
      </w:r>
      <w:r w:rsidRPr="0095276B">
        <w:t>les lèvres gluantes de la plaie</w:t>
      </w:r>
      <w:r w:rsidR="006455E5">
        <w:t>.</w:t>
      </w:r>
    </w:p>
    <w:p w14:paraId="31636F3D" w14:textId="7C4B713E" w:rsidR="002666CE" w:rsidRDefault="006455E5" w:rsidP="002666CE">
      <w:r>
        <w:rPr>
          <w:rFonts w:eastAsia="Georgia" w:cs="Georgia"/>
        </w:rPr>
        <w:t>« </w:t>
      </w:r>
      <w:r w:rsidR="009D4A85" w:rsidRPr="0095276B">
        <w:t>Tu ne peux pas</w:t>
      </w:r>
      <w:r>
        <w:t xml:space="preserve">, </w:t>
      </w:r>
      <w:r w:rsidR="009D4A85" w:rsidRPr="0095276B">
        <w:t>tu ne peux pas faire une chose pareille</w:t>
      </w:r>
      <w:r>
        <w:t>. »</w:t>
      </w:r>
    </w:p>
    <w:p w14:paraId="1EB20E00" w14:textId="77777777" w:rsidR="006455E5" w:rsidRDefault="009D4A85" w:rsidP="002666CE">
      <w:r w:rsidRPr="0095276B">
        <w:t>La rancune et le chagrin roulaient Joseph à travers la cage vitrée</w:t>
      </w:r>
      <w:r w:rsidR="006455E5">
        <w:t xml:space="preserve">. </w:t>
      </w:r>
      <w:r w:rsidRPr="0095276B">
        <w:t>Son fort cou rentrait dans ses épaules</w:t>
      </w:r>
      <w:r w:rsidR="006455E5">
        <w:t xml:space="preserve">, </w:t>
      </w:r>
      <w:r w:rsidRPr="0095276B">
        <w:t>ses poings rav</w:t>
      </w:r>
      <w:r w:rsidRPr="0095276B">
        <w:t>a</w:t>
      </w:r>
      <w:r w:rsidRPr="0095276B">
        <w:t>geaient le fond de ses poches</w:t>
      </w:r>
      <w:r w:rsidR="006455E5">
        <w:t>.</w:t>
      </w:r>
    </w:p>
    <w:p w14:paraId="4864A4C4" w14:textId="57D843E8" w:rsidR="002666CE" w:rsidRDefault="006455E5" w:rsidP="002666CE">
      <w:r>
        <w:rPr>
          <w:rFonts w:eastAsia="Georgia" w:cs="Georgia"/>
        </w:rPr>
        <w:t>« </w:t>
      </w:r>
      <w:r w:rsidR="009D4A85" w:rsidRPr="0095276B">
        <w:t>Qui vous a permis</w:t>
      </w:r>
      <w:r>
        <w:t xml:space="preserve"> ? </w:t>
      </w:r>
      <w:r w:rsidR="009D4A85" w:rsidRPr="0095276B">
        <w:t>Pourquoi avez-vous fait ça</w:t>
      </w:r>
      <w:r>
        <w:t> ? »</w:t>
      </w:r>
    </w:p>
    <w:p w14:paraId="51F838EA" w14:textId="77777777" w:rsidR="006455E5" w:rsidRDefault="009D4A85" w:rsidP="002666CE">
      <w:r w:rsidRPr="0095276B">
        <w:t>Ils ne trouvaient</w:t>
      </w:r>
      <w:r w:rsidR="006455E5">
        <w:t xml:space="preserve">, </w:t>
      </w:r>
      <w:r w:rsidRPr="0095276B">
        <w:t>l</w:t>
      </w:r>
      <w:r w:rsidR="006455E5">
        <w:t>’</w:t>
      </w:r>
      <w:r w:rsidRPr="0095276B">
        <w:t>un et l</w:t>
      </w:r>
      <w:r w:rsidR="006455E5">
        <w:t>’</w:t>
      </w:r>
      <w:r w:rsidRPr="0095276B">
        <w:t>autre</w:t>
      </w:r>
      <w:r w:rsidR="006455E5">
        <w:t xml:space="preserve">, </w:t>
      </w:r>
      <w:r w:rsidRPr="0095276B">
        <w:t>que les plus vagues expre</w:t>
      </w:r>
      <w:r w:rsidRPr="0095276B">
        <w:t>s</w:t>
      </w:r>
      <w:r w:rsidRPr="0095276B">
        <w:t>sions</w:t>
      </w:r>
      <w:r w:rsidR="006455E5">
        <w:t xml:space="preserve"> : </w:t>
      </w:r>
      <w:r w:rsidRPr="0095276B">
        <w:t xml:space="preserve">ils avaient </w:t>
      </w:r>
      <w:r w:rsidRPr="0095276B">
        <w:rPr>
          <w:i/>
          <w:iCs/>
        </w:rPr>
        <w:t>fait ça</w:t>
      </w:r>
      <w:r w:rsidR="006455E5">
        <w:t xml:space="preserve">. </w:t>
      </w:r>
      <w:r w:rsidRPr="0095276B">
        <w:t>De quoi s</w:t>
      </w:r>
      <w:r w:rsidR="006455E5">
        <w:t>’</w:t>
      </w:r>
      <w:r w:rsidRPr="0095276B">
        <w:t>agissait-il</w:t>
      </w:r>
      <w:r w:rsidR="006455E5">
        <w:t xml:space="preserve"> ? </w:t>
      </w:r>
      <w:r w:rsidRPr="0095276B">
        <w:t>Pour Guillaume</w:t>
      </w:r>
      <w:r w:rsidR="006455E5">
        <w:t xml:space="preserve">, </w:t>
      </w:r>
      <w:r w:rsidRPr="0095276B">
        <w:t>de sauvegarder les lois inflexibles du clan</w:t>
      </w:r>
      <w:r w:rsidR="006455E5">
        <w:t xml:space="preserve">. </w:t>
      </w:r>
      <w:r w:rsidRPr="0095276B">
        <w:t>Pour Joseph</w:t>
      </w:r>
      <w:r w:rsidR="006455E5">
        <w:t xml:space="preserve">, </w:t>
      </w:r>
      <w:r w:rsidRPr="0095276B">
        <w:t>de pr</w:t>
      </w:r>
      <w:r w:rsidRPr="0095276B">
        <w:t>o</w:t>
      </w:r>
      <w:r w:rsidRPr="0095276B">
        <w:t>téger des aspirations intimes</w:t>
      </w:r>
      <w:r w:rsidR="006455E5">
        <w:t xml:space="preserve">, </w:t>
      </w:r>
      <w:r w:rsidRPr="0095276B">
        <w:t>moins faciles à préciser</w:t>
      </w:r>
      <w:r w:rsidR="006455E5">
        <w:t>.</w:t>
      </w:r>
    </w:p>
    <w:p w14:paraId="7D343482" w14:textId="77777777" w:rsidR="006455E5" w:rsidRDefault="006455E5" w:rsidP="002666CE">
      <w:r>
        <w:rPr>
          <w:rFonts w:eastAsia="Georgia" w:cs="Georgia"/>
        </w:rPr>
        <w:lastRenderedPageBreak/>
        <w:t>« </w:t>
      </w:r>
      <w:r w:rsidR="009D4A85" w:rsidRPr="0095276B">
        <w:t xml:space="preserve">Je ne nie pas que cette </w:t>
      </w:r>
      <w:proofErr w:type="spellStart"/>
      <w:r w:rsidR="009D4A85" w:rsidRPr="0095276B">
        <w:t>cheune</w:t>
      </w:r>
      <w:proofErr w:type="spellEnd"/>
      <w:r w:rsidR="009D4A85" w:rsidRPr="0095276B">
        <w:t xml:space="preserve"> fille n</w:t>
      </w:r>
      <w:r>
        <w:t>’</w:t>
      </w:r>
      <w:r w:rsidR="009D4A85" w:rsidRPr="0095276B">
        <w:t>ait beaucoup de m</w:t>
      </w:r>
      <w:r w:rsidR="009D4A85" w:rsidRPr="0095276B">
        <w:t>é</w:t>
      </w:r>
      <w:r w:rsidR="009D4A85" w:rsidRPr="0095276B">
        <w:t>rites</w:t>
      </w:r>
      <w:r>
        <w:t>, »</w:t>
      </w:r>
      <w:r w:rsidR="009D4A85" w:rsidRPr="0095276B">
        <w:t xml:space="preserve"> dodelinait Guillaume</w:t>
      </w:r>
      <w:r>
        <w:t xml:space="preserve">, </w:t>
      </w:r>
      <w:r w:rsidR="009D4A85" w:rsidRPr="0095276B">
        <w:t>égaré par une ivresse de sacrific</w:t>
      </w:r>
      <w:r w:rsidR="009D4A85" w:rsidRPr="0095276B">
        <w:t>a</w:t>
      </w:r>
      <w:r w:rsidR="009D4A85" w:rsidRPr="0095276B">
        <w:t>teur et terrifié par la colère de son frère</w:t>
      </w:r>
      <w:r>
        <w:t>.</w:t>
      </w:r>
    </w:p>
    <w:p w14:paraId="6E615BB3" w14:textId="77777777" w:rsidR="006455E5" w:rsidRDefault="006455E5" w:rsidP="002666CE">
      <w:r>
        <w:rPr>
          <w:rFonts w:eastAsia="Georgia" w:cs="Georgia"/>
        </w:rPr>
        <w:t>« </w:t>
      </w:r>
      <w:r w:rsidR="009D4A85" w:rsidRPr="0095276B">
        <w:t>Qu</w:t>
      </w:r>
      <w:r>
        <w:t>’</w:t>
      </w:r>
      <w:r w:rsidR="009D4A85" w:rsidRPr="0095276B">
        <w:t>en savez-vous</w:t>
      </w:r>
      <w:r>
        <w:t xml:space="preserve"> ? </w:t>
      </w:r>
      <w:r w:rsidR="009D4A85" w:rsidRPr="0095276B">
        <w:t>La connaissez-vous</w:t>
      </w:r>
      <w:r>
        <w:t xml:space="preserve"> ? </w:t>
      </w:r>
      <w:r w:rsidR="009D4A85" w:rsidRPr="0095276B">
        <w:t>Vous doutez-vous de ce qu</w:t>
      </w:r>
      <w:r>
        <w:t>’</w:t>
      </w:r>
      <w:r w:rsidR="009D4A85" w:rsidRPr="0095276B">
        <w:t>elle vaut</w:t>
      </w:r>
      <w:r>
        <w:t> ?</w:t>
      </w:r>
    </w:p>
    <w:p w14:paraId="5095EDBB" w14:textId="77777777" w:rsidR="006455E5" w:rsidRDefault="006455E5" w:rsidP="002666CE">
      <w:r>
        <w:t>— </w:t>
      </w:r>
      <w:r w:rsidR="009D4A85" w:rsidRPr="0095276B">
        <w:t>Je ne nie pas</w:t>
      </w:r>
      <w:r>
        <w:t xml:space="preserve">, </w:t>
      </w:r>
      <w:r w:rsidR="009D4A85" w:rsidRPr="0095276B">
        <w:t>bien que maman</w:t>
      </w:r>
      <w:r>
        <w:t xml:space="preserve">, </w:t>
      </w:r>
      <w:r w:rsidR="009D4A85" w:rsidRPr="0095276B">
        <w:t>Hermine</w:t>
      </w:r>
      <w:r>
        <w:t xml:space="preserve">, </w:t>
      </w:r>
      <w:r w:rsidR="009D4A85" w:rsidRPr="0095276B">
        <w:t>ni moi</w:t>
      </w:r>
      <w:r>
        <w:t xml:space="preserve">… </w:t>
      </w:r>
      <w:r w:rsidR="009D4A85" w:rsidRPr="0095276B">
        <w:t>Mais tu n</w:t>
      </w:r>
      <w:r>
        <w:t>’</w:t>
      </w:r>
      <w:r w:rsidR="009D4A85" w:rsidRPr="0095276B">
        <w:t>as pas pu te tromper entièrement</w:t>
      </w:r>
      <w:r>
        <w:t>.</w:t>
      </w:r>
    </w:p>
    <w:p w14:paraId="531B321C" w14:textId="77777777" w:rsidR="006455E5" w:rsidRDefault="006455E5" w:rsidP="002666CE">
      <w:r>
        <w:t>— </w:t>
      </w:r>
      <w:r w:rsidR="009D4A85" w:rsidRPr="0095276B">
        <w:t>Bien bons</w:t>
      </w:r>
      <w:r>
        <w:t xml:space="preserve"> ! </w:t>
      </w:r>
      <w:r w:rsidR="009D4A85" w:rsidRPr="0095276B">
        <w:t xml:space="preserve">À quoi en </w:t>
      </w:r>
      <w:proofErr w:type="spellStart"/>
      <w:r w:rsidR="009D4A85" w:rsidRPr="0095276B">
        <w:t>venez-vous</w:t>
      </w:r>
      <w:proofErr w:type="spellEnd"/>
      <w:r>
        <w:t xml:space="preserve">, </w:t>
      </w:r>
      <w:r w:rsidR="009D4A85" w:rsidRPr="0095276B">
        <w:t>qu</w:t>
      </w:r>
      <w:r>
        <w:t>’</w:t>
      </w:r>
      <w:r w:rsidR="009D4A85" w:rsidRPr="0095276B">
        <w:t>on le sache au moins</w:t>
      </w:r>
      <w:r>
        <w:t> ?</w:t>
      </w:r>
    </w:p>
    <w:p w14:paraId="5B865F3A" w14:textId="22CDFACC" w:rsidR="002666CE" w:rsidRDefault="006455E5" w:rsidP="002666CE">
      <w:r>
        <w:t>— </w:t>
      </w:r>
      <w:r w:rsidR="009D4A85" w:rsidRPr="0095276B">
        <w:t>À ceci</w:t>
      </w:r>
      <w:r>
        <w:t xml:space="preserve">, </w:t>
      </w:r>
      <w:r w:rsidR="009D4A85" w:rsidRPr="0095276B">
        <w:t>Joseph</w:t>
      </w:r>
      <w:r>
        <w:t xml:space="preserve"> : </w:t>
      </w:r>
      <w:r w:rsidR="009D4A85" w:rsidRPr="0095276B">
        <w:t>quoi qu</w:t>
      </w:r>
      <w:r>
        <w:t>’</w:t>
      </w:r>
      <w:r w:rsidR="009D4A85" w:rsidRPr="0095276B">
        <w:t>il arrive</w:t>
      </w:r>
      <w:r>
        <w:t xml:space="preserve">, </w:t>
      </w:r>
      <w:r w:rsidR="009D4A85" w:rsidRPr="0095276B">
        <w:t>quoi que tu éprouves</w:t>
      </w:r>
      <w:r>
        <w:t xml:space="preserve">, </w:t>
      </w:r>
      <w:r w:rsidR="009D4A85" w:rsidRPr="0095276B">
        <w:t>il y a une chose qui est impossible</w:t>
      </w:r>
      <w:r>
        <w:t xml:space="preserve">, </w:t>
      </w:r>
      <w:r w:rsidR="009D4A85" w:rsidRPr="0095276B">
        <w:t>c</w:t>
      </w:r>
      <w:r>
        <w:t>’</w:t>
      </w:r>
      <w:r w:rsidR="009D4A85" w:rsidRPr="0095276B">
        <w:t>est de toucher à la famille et à la fabrique</w:t>
      </w:r>
      <w:r>
        <w:t xml:space="preserve">. </w:t>
      </w:r>
      <w:r w:rsidR="009D4A85" w:rsidRPr="0095276B">
        <w:t>Tu ne peux pas nous quitter</w:t>
      </w:r>
      <w:r>
        <w:t xml:space="preserve">, </w:t>
      </w:r>
      <w:r w:rsidR="009D4A85" w:rsidRPr="0095276B">
        <w:t>tu ne peux pas jeter la séparation entre nous</w:t>
      </w:r>
      <w:r>
        <w:t>. »</w:t>
      </w:r>
    </w:p>
    <w:p w14:paraId="1ACC3CF2" w14:textId="77777777" w:rsidR="006455E5" w:rsidRDefault="009D4A85" w:rsidP="002666CE">
      <w:r w:rsidRPr="0095276B">
        <w:t>Que ceux qui pensent que Joseph n</w:t>
      </w:r>
      <w:r w:rsidR="006455E5">
        <w:t>’</w:t>
      </w:r>
      <w:r w:rsidRPr="0095276B">
        <w:t>avait qu</w:t>
      </w:r>
      <w:r w:rsidR="006455E5">
        <w:t>’</w:t>
      </w:r>
      <w:r w:rsidRPr="0095276B">
        <w:t>à répondre</w:t>
      </w:r>
      <w:r w:rsidR="006455E5">
        <w:t> : « </w:t>
      </w:r>
      <w:r w:rsidRPr="0095276B">
        <w:t>j</w:t>
      </w:r>
      <w:r w:rsidR="006455E5">
        <w:t>’</w:t>
      </w:r>
      <w:r w:rsidRPr="0095276B">
        <w:t xml:space="preserve">épouserai mademoiselle Le </w:t>
      </w:r>
      <w:proofErr w:type="spellStart"/>
      <w:r w:rsidRPr="0095276B">
        <w:t>Pleynier</w:t>
      </w:r>
      <w:proofErr w:type="spellEnd"/>
      <w:r w:rsidRPr="0095276B">
        <w:t xml:space="preserve"> et je ne me séparerai pas de vous</w:t>
      </w:r>
      <w:r w:rsidR="006455E5">
        <w:t xml:space="preserve"> », </w:t>
      </w:r>
      <w:r w:rsidRPr="0095276B">
        <w:t>lèvent la tête</w:t>
      </w:r>
      <w:r w:rsidR="006455E5">
        <w:t xml:space="preserve">, </w:t>
      </w:r>
      <w:r w:rsidRPr="0095276B">
        <w:t>regardent autour d</w:t>
      </w:r>
      <w:r w:rsidR="006455E5">
        <w:t>’</w:t>
      </w:r>
      <w:r w:rsidRPr="0095276B">
        <w:t>eux</w:t>
      </w:r>
      <w:r w:rsidR="006455E5">
        <w:t xml:space="preserve">, </w:t>
      </w:r>
      <w:r w:rsidRPr="0095276B">
        <w:t xml:space="preserve">au sein de </w:t>
      </w:r>
      <w:smartTag w:uri="urn:schemas-microsoft-com:office:smarttags" w:element="PersonName">
        <w:smartTagPr>
          <w:attr w:name="ProductID" w:val="la R￩publique Une"/>
        </w:smartTagPr>
        <w:r w:rsidRPr="0095276B">
          <w:t>la République Une</w:t>
        </w:r>
      </w:smartTag>
      <w:r w:rsidRPr="0095276B">
        <w:t xml:space="preserve"> et Indivisible</w:t>
      </w:r>
      <w:r w:rsidR="006455E5">
        <w:t xml:space="preserve">, </w:t>
      </w:r>
      <w:r w:rsidRPr="0095276B">
        <w:t>et disent s</w:t>
      </w:r>
      <w:r w:rsidR="006455E5">
        <w:t>’</w:t>
      </w:r>
      <w:r w:rsidRPr="0095276B">
        <w:t>il n</w:t>
      </w:r>
      <w:r w:rsidR="006455E5">
        <w:t>’</w:t>
      </w:r>
      <w:r w:rsidRPr="0095276B">
        <w:t>y a pas plus de choses hors du Code que dans le texte de la loi</w:t>
      </w:r>
      <w:r w:rsidR="006455E5">
        <w:t>.</w:t>
      </w:r>
    </w:p>
    <w:p w14:paraId="5819BAC8" w14:textId="77777777" w:rsidR="006455E5" w:rsidRDefault="009D4A85" w:rsidP="002666CE">
      <w:r w:rsidRPr="0095276B">
        <w:t>Joseph n</w:t>
      </w:r>
      <w:r w:rsidR="006455E5">
        <w:t>’</w:t>
      </w:r>
      <w:r w:rsidRPr="0095276B">
        <w:t>avait besoin</w:t>
      </w:r>
      <w:r w:rsidR="006455E5">
        <w:t xml:space="preserve">, </w:t>
      </w:r>
      <w:r w:rsidRPr="0095276B">
        <w:t>à ce moment-là</w:t>
      </w:r>
      <w:r w:rsidR="006455E5">
        <w:t xml:space="preserve">, </w:t>
      </w:r>
      <w:r w:rsidRPr="0095276B">
        <w:t>d</w:t>
      </w:r>
      <w:r w:rsidR="006455E5">
        <w:t>’</w:t>
      </w:r>
      <w:r w:rsidRPr="0095276B">
        <w:t>aucune Sociologie pour découvrir que trente siècles de commandements pèsent d</w:t>
      </w:r>
      <w:r w:rsidR="006455E5">
        <w:t>’</w:t>
      </w:r>
      <w:r w:rsidRPr="0095276B">
        <w:t>un autre poids qu</w:t>
      </w:r>
      <w:r w:rsidR="006455E5">
        <w:t>’</w:t>
      </w:r>
      <w:r w:rsidRPr="0095276B">
        <w:t>une inclination vieille d</w:t>
      </w:r>
      <w:r w:rsidR="006455E5">
        <w:t>’</w:t>
      </w:r>
      <w:r w:rsidRPr="0095276B">
        <w:t>un mois</w:t>
      </w:r>
      <w:r w:rsidR="006455E5">
        <w:t>.</w:t>
      </w:r>
    </w:p>
    <w:p w14:paraId="4841EC92" w14:textId="77777777" w:rsidR="006455E5" w:rsidRDefault="009D4A85" w:rsidP="002666CE">
      <w:r w:rsidRPr="0095276B">
        <w:t>Si c</w:t>
      </w:r>
      <w:r w:rsidR="006455E5">
        <w:t>’</w:t>
      </w:r>
      <w:r w:rsidRPr="0095276B">
        <w:t>étaient les trente siècles qui avaient raison contre le mois</w:t>
      </w:r>
      <w:r w:rsidR="006455E5">
        <w:t xml:space="preserve">, </w:t>
      </w:r>
      <w:r w:rsidRPr="0095276B">
        <w:t>ou inversement</w:t>
      </w:r>
      <w:r w:rsidR="006455E5">
        <w:t xml:space="preserve">, </w:t>
      </w:r>
      <w:r w:rsidRPr="0095276B">
        <w:t>c</w:t>
      </w:r>
      <w:r w:rsidR="006455E5">
        <w:t>’</w:t>
      </w:r>
      <w:r w:rsidRPr="0095276B">
        <w:t>était là une toute autre histoire</w:t>
      </w:r>
      <w:r w:rsidR="006455E5">
        <w:t xml:space="preserve">. </w:t>
      </w:r>
      <w:r w:rsidRPr="0095276B">
        <w:t>Joseph devait avoir plus d</w:t>
      </w:r>
      <w:r w:rsidR="006455E5">
        <w:t>’</w:t>
      </w:r>
      <w:r w:rsidRPr="0095276B">
        <w:t>une année de reste pour se la conter et se la recommencer</w:t>
      </w:r>
      <w:r w:rsidR="006455E5">
        <w:t xml:space="preserve">. </w:t>
      </w:r>
      <w:r w:rsidRPr="0095276B">
        <w:t>Il n</w:t>
      </w:r>
      <w:r w:rsidR="006455E5">
        <w:t>’</w:t>
      </w:r>
      <w:r w:rsidRPr="0095276B">
        <w:t>y manqua pas</w:t>
      </w:r>
      <w:r w:rsidR="006455E5">
        <w:t>.</w:t>
      </w:r>
    </w:p>
    <w:p w14:paraId="1B99CE11" w14:textId="77777777" w:rsidR="006455E5" w:rsidRDefault="009D4A85" w:rsidP="002666CE">
      <w:r w:rsidRPr="0095276B">
        <w:t>Pour l</w:t>
      </w:r>
      <w:r w:rsidR="006455E5">
        <w:t>’</w:t>
      </w:r>
      <w:r w:rsidRPr="0095276B">
        <w:t>heure</w:t>
      </w:r>
      <w:r w:rsidR="006455E5">
        <w:t xml:space="preserve">, </w:t>
      </w:r>
      <w:r w:rsidRPr="0095276B">
        <w:t>il ouvrit effectivement la bouche</w:t>
      </w:r>
      <w:r w:rsidR="006455E5">
        <w:t xml:space="preserve">, </w:t>
      </w:r>
      <w:r w:rsidRPr="0095276B">
        <w:t>dans l</w:t>
      </w:r>
      <w:r w:rsidR="006455E5">
        <w:t>’</w:t>
      </w:r>
      <w:r w:rsidRPr="0095276B">
        <w:t>inte</w:t>
      </w:r>
      <w:r w:rsidRPr="0095276B">
        <w:t>n</w:t>
      </w:r>
      <w:r w:rsidRPr="0095276B">
        <w:t>tion de répondre</w:t>
      </w:r>
      <w:r w:rsidR="006455E5">
        <w:t> :</w:t>
      </w:r>
    </w:p>
    <w:p w14:paraId="262FF25E" w14:textId="241D8591" w:rsidR="002666CE" w:rsidRDefault="006455E5" w:rsidP="002666CE">
      <w:r>
        <w:lastRenderedPageBreak/>
        <w:t>« </w:t>
      </w:r>
      <w:r w:rsidR="009D4A85" w:rsidRPr="0095276B">
        <w:t>Quel rapport</w:t>
      </w:r>
      <w:r>
        <w:t xml:space="preserve"> ? </w:t>
      </w:r>
      <w:r w:rsidR="009D4A85" w:rsidRPr="0095276B">
        <w:t>J</w:t>
      </w:r>
      <w:r>
        <w:t>’</w:t>
      </w:r>
      <w:r w:rsidR="009D4A85" w:rsidRPr="0095276B">
        <w:t>épouserai qui bon me semblera</w:t>
      </w:r>
      <w:r>
        <w:t xml:space="preserve">, </w:t>
      </w:r>
      <w:r w:rsidR="009D4A85" w:rsidRPr="0095276B">
        <w:t>et ne me séparerai pas de vous</w:t>
      </w:r>
      <w:r>
        <w:t>. »</w:t>
      </w:r>
    </w:p>
    <w:p w14:paraId="1D80BDBD" w14:textId="77777777" w:rsidR="006455E5" w:rsidRDefault="009D4A85" w:rsidP="002666CE">
      <w:r w:rsidRPr="0095276B">
        <w:t>Mais il arriva qu</w:t>
      </w:r>
      <w:r w:rsidR="006455E5">
        <w:t>’</w:t>
      </w:r>
      <w:r w:rsidRPr="0095276B">
        <w:t>il resta bouche bée</w:t>
      </w:r>
      <w:r w:rsidR="006455E5">
        <w:t xml:space="preserve">, </w:t>
      </w:r>
      <w:r w:rsidRPr="0095276B">
        <w:t>debout</w:t>
      </w:r>
      <w:r w:rsidR="006455E5">
        <w:t xml:space="preserve">, </w:t>
      </w:r>
      <w:r w:rsidRPr="0095276B">
        <w:t>devant la lampe</w:t>
      </w:r>
      <w:r w:rsidR="006455E5">
        <w:t xml:space="preserve">, </w:t>
      </w:r>
      <w:r w:rsidRPr="0095276B">
        <w:t>reconnaissant à mesure qu</w:t>
      </w:r>
      <w:r w:rsidR="006455E5">
        <w:t>’</w:t>
      </w:r>
      <w:r w:rsidRPr="0095276B">
        <w:t>il les débrouillait</w:t>
      </w:r>
      <w:r w:rsidR="006455E5">
        <w:t xml:space="preserve">, </w:t>
      </w:r>
      <w:r w:rsidRPr="0095276B">
        <w:t>que toutes choses n</w:t>
      </w:r>
      <w:r w:rsidR="006455E5">
        <w:t>’</w:t>
      </w:r>
      <w:r w:rsidRPr="0095276B">
        <w:t>étaient</w:t>
      </w:r>
      <w:r w:rsidR="006455E5">
        <w:t xml:space="preserve">, </w:t>
      </w:r>
      <w:r w:rsidRPr="0095276B">
        <w:t>au contraire que rapports et enchevêtrements</w:t>
      </w:r>
      <w:r w:rsidR="006455E5">
        <w:t>.</w:t>
      </w:r>
    </w:p>
    <w:p w14:paraId="4C2978F8" w14:textId="77777777" w:rsidR="006455E5" w:rsidRDefault="009D4A85" w:rsidP="002666CE">
      <w:r w:rsidRPr="0095276B">
        <w:t>Guillaume</w:t>
      </w:r>
      <w:r w:rsidR="006455E5">
        <w:t xml:space="preserve">, </w:t>
      </w:r>
      <w:r w:rsidRPr="0095276B">
        <w:t>pendant ce temps</w:t>
      </w:r>
      <w:r w:rsidR="006455E5">
        <w:t xml:space="preserve">, </w:t>
      </w:r>
      <w:r w:rsidRPr="0095276B">
        <w:t>n</w:t>
      </w:r>
      <w:r w:rsidR="006455E5">
        <w:t>’</w:t>
      </w:r>
      <w:r w:rsidRPr="0095276B">
        <w:t xml:space="preserve">avait </w:t>
      </w:r>
      <w:proofErr w:type="spellStart"/>
      <w:r w:rsidRPr="0095276B">
        <w:t>garde</w:t>
      </w:r>
      <w:proofErr w:type="spellEnd"/>
      <w:r w:rsidRPr="0095276B">
        <w:t xml:space="preserve"> de développer sa pensée</w:t>
      </w:r>
      <w:r w:rsidR="006455E5">
        <w:t xml:space="preserve">. </w:t>
      </w:r>
      <w:r w:rsidRPr="0095276B">
        <w:t>Il jappait en s</w:t>
      </w:r>
      <w:r w:rsidR="006455E5">
        <w:t>’</w:t>
      </w:r>
      <w:r w:rsidRPr="0095276B">
        <w:t>étranglant</w:t>
      </w:r>
      <w:r w:rsidR="006455E5">
        <w:t xml:space="preserve">, </w:t>
      </w:r>
      <w:r w:rsidRPr="0095276B">
        <w:t>sans égaler la rapidité ni la précision avec lesquelles s</w:t>
      </w:r>
      <w:r w:rsidR="006455E5">
        <w:t>’</w:t>
      </w:r>
      <w:r w:rsidRPr="0095276B">
        <w:t>enchaînaient les conséquences dans l</w:t>
      </w:r>
      <w:r w:rsidR="006455E5">
        <w:t>’</w:t>
      </w:r>
      <w:r w:rsidRPr="0095276B">
        <w:t>esprit de Joseph</w:t>
      </w:r>
      <w:r w:rsidR="006455E5">
        <w:t>.</w:t>
      </w:r>
    </w:p>
    <w:p w14:paraId="59908188" w14:textId="77777777" w:rsidR="006455E5" w:rsidRDefault="006455E5" w:rsidP="002666CE">
      <w:r>
        <w:rPr>
          <w:rFonts w:eastAsia="Georgia" w:cs="Georgia"/>
        </w:rPr>
        <w:t>« </w:t>
      </w:r>
      <w:r w:rsidR="009D4A85" w:rsidRPr="0095276B">
        <w:t xml:space="preserve">Une fille </w:t>
      </w:r>
      <w:r w:rsidR="009D4A85" w:rsidRPr="0095276B">
        <w:rPr>
          <w:i/>
          <w:iCs/>
        </w:rPr>
        <w:t>goy</w:t>
      </w:r>
      <w:r w:rsidR="009D4A85" w:rsidRPr="0095276B">
        <w:t xml:space="preserve"> chez nous</w:t>
      </w:r>
      <w:r>
        <w:t xml:space="preserve"> ?… </w:t>
      </w:r>
      <w:r w:rsidR="009D4A85" w:rsidRPr="0095276B">
        <w:t>Tu sais que c</w:t>
      </w:r>
      <w:r>
        <w:t>’</w:t>
      </w:r>
      <w:r w:rsidR="009D4A85" w:rsidRPr="0095276B">
        <w:t>est impossible</w:t>
      </w:r>
      <w:r>
        <w:t xml:space="preserve">… </w:t>
      </w:r>
      <w:r w:rsidR="009D4A85" w:rsidRPr="0095276B">
        <w:t>Maman</w:t>
      </w:r>
      <w:r>
        <w:t xml:space="preserve">… </w:t>
      </w:r>
      <w:r w:rsidR="009D4A85" w:rsidRPr="0095276B">
        <w:t>tu auras beau faire</w:t>
      </w:r>
      <w:r>
        <w:t xml:space="preserve">… </w:t>
      </w:r>
      <w:r w:rsidR="009D4A85" w:rsidRPr="0095276B">
        <w:t>n</w:t>
      </w:r>
      <w:r>
        <w:t>’</w:t>
      </w:r>
      <w:r w:rsidR="009D4A85" w:rsidRPr="0095276B">
        <w:t>est-ce pas</w:t>
      </w:r>
      <w:r>
        <w:t xml:space="preserve"> ?… </w:t>
      </w:r>
      <w:r w:rsidR="009D4A85" w:rsidRPr="0095276B">
        <w:t>Tu la connais</w:t>
      </w:r>
      <w:r>
        <w:t xml:space="preserve">… </w:t>
      </w:r>
      <w:r w:rsidR="009D4A85" w:rsidRPr="0095276B">
        <w:t>Et d</w:t>
      </w:r>
      <w:r>
        <w:t>’</w:t>
      </w:r>
      <w:r w:rsidR="009D4A85" w:rsidRPr="0095276B">
        <w:t>ailleurs</w:t>
      </w:r>
      <w:r>
        <w:t xml:space="preserve">… </w:t>
      </w:r>
      <w:r w:rsidR="009D4A85" w:rsidRPr="0095276B">
        <w:t>est-ce que la</w:t>
      </w:r>
      <w:r>
        <w:t xml:space="preserve">… </w:t>
      </w:r>
      <w:r w:rsidR="009D4A85" w:rsidRPr="0095276B">
        <w:t>la</w:t>
      </w:r>
      <w:r>
        <w:t xml:space="preserve">… </w:t>
      </w:r>
      <w:r w:rsidR="009D4A85" w:rsidRPr="0095276B">
        <w:t>est-ce qu</w:t>
      </w:r>
      <w:r>
        <w:t>’</w:t>
      </w:r>
      <w:r w:rsidR="009D4A85" w:rsidRPr="0095276B">
        <w:t>elle consentirait</w:t>
      </w:r>
      <w:r>
        <w:t xml:space="preserve"> ? </w:t>
      </w:r>
      <w:r w:rsidR="009D4A85" w:rsidRPr="0095276B">
        <w:t xml:space="preserve">Deviendrait-elle </w:t>
      </w:r>
      <w:proofErr w:type="spellStart"/>
      <w:r w:rsidR="009D4A85" w:rsidRPr="0095276B">
        <w:rPr>
          <w:i/>
          <w:iCs/>
        </w:rPr>
        <w:t>yit</w:t>
      </w:r>
      <w:proofErr w:type="spellEnd"/>
      <w:r>
        <w:rPr>
          <w:i/>
          <w:iCs/>
        </w:rPr>
        <w:t xml:space="preserve"> ? </w:t>
      </w:r>
      <w:r w:rsidR="009D4A85" w:rsidRPr="0095276B">
        <w:t>Non</w:t>
      </w:r>
      <w:r>
        <w:t xml:space="preserve">, </w:t>
      </w:r>
      <w:r w:rsidR="009D4A85" w:rsidRPr="0095276B">
        <w:t>non</w:t>
      </w:r>
      <w:r>
        <w:t xml:space="preserve">… </w:t>
      </w:r>
      <w:r w:rsidR="009D4A85" w:rsidRPr="0095276B">
        <w:t>il faudrait partir</w:t>
      </w:r>
      <w:r>
        <w:t xml:space="preserve">… </w:t>
      </w:r>
      <w:r w:rsidR="009D4A85" w:rsidRPr="0095276B">
        <w:t>partir</w:t>
      </w:r>
      <w:r>
        <w:t xml:space="preserve">, </w:t>
      </w:r>
      <w:r w:rsidR="009D4A85" w:rsidRPr="0095276B">
        <w:t>J</w:t>
      </w:r>
      <w:r w:rsidR="009D4A85" w:rsidRPr="0095276B">
        <w:t>o</w:t>
      </w:r>
      <w:r w:rsidR="009D4A85" w:rsidRPr="0095276B">
        <w:t>seph</w:t>
      </w:r>
      <w:r>
        <w:t xml:space="preserve"> !… </w:t>
      </w:r>
      <w:r w:rsidR="009D4A85" w:rsidRPr="0095276B">
        <w:t>alors quoi</w:t>
      </w:r>
      <w:r>
        <w:t xml:space="preserve"> ?… </w:t>
      </w:r>
      <w:r w:rsidR="009D4A85" w:rsidRPr="0095276B">
        <w:t>C</w:t>
      </w:r>
      <w:r>
        <w:t>’</w:t>
      </w:r>
      <w:r w:rsidR="009D4A85" w:rsidRPr="0095276B">
        <w:t>est ça</w:t>
      </w:r>
      <w:r>
        <w:t xml:space="preserve"> : </w:t>
      </w:r>
      <w:r w:rsidR="009D4A85" w:rsidRPr="0095276B">
        <w:rPr>
          <w:i/>
          <w:iCs/>
        </w:rPr>
        <w:t>Mâche</w:t>
      </w:r>
      <w:r>
        <w:rPr>
          <w:i/>
          <w:iCs/>
        </w:rPr>
        <w:t xml:space="preserve">… </w:t>
      </w:r>
      <w:r w:rsidR="009D4A85" w:rsidRPr="0095276B">
        <w:rPr>
          <w:i/>
          <w:iCs/>
        </w:rPr>
        <w:t>Mâche-</w:t>
      </w:r>
      <w:proofErr w:type="spellStart"/>
      <w:r w:rsidR="009D4A85" w:rsidRPr="0095276B">
        <w:rPr>
          <w:i/>
          <w:iCs/>
        </w:rPr>
        <w:t>Bourbin</w:t>
      </w:r>
      <w:proofErr w:type="spellEnd"/>
      <w:r>
        <w:t xml:space="preserve">, </w:t>
      </w:r>
      <w:r w:rsidR="009D4A85" w:rsidRPr="0095276B">
        <w:t>ce</w:t>
      </w:r>
      <w:r w:rsidR="009D4A85" w:rsidRPr="0095276B">
        <w:t>t</w:t>
      </w:r>
      <w:r w:rsidR="009D4A85" w:rsidRPr="0095276B">
        <w:t>te</w:t>
      </w:r>
      <w:r>
        <w:t xml:space="preserve">… </w:t>
      </w:r>
      <w:r w:rsidR="009D4A85" w:rsidRPr="0095276B">
        <w:t>petite maison que tu me montrais hier</w:t>
      </w:r>
      <w:r>
        <w:t xml:space="preserve"> ?… </w:t>
      </w:r>
      <w:r w:rsidR="009D4A85" w:rsidRPr="0095276B">
        <w:t>Ça</w:t>
      </w:r>
      <w:r>
        <w:t xml:space="preserve">, </w:t>
      </w:r>
      <w:r w:rsidR="009D4A85" w:rsidRPr="0095276B">
        <w:t>pour toi</w:t>
      </w:r>
      <w:r>
        <w:t xml:space="preserve"> ?… </w:t>
      </w:r>
      <w:r w:rsidR="009D4A85" w:rsidRPr="0095276B">
        <w:t xml:space="preserve">Ta vie </w:t>
      </w:r>
      <w:proofErr w:type="spellStart"/>
      <w:r w:rsidR="009D4A85" w:rsidRPr="0095276B">
        <w:t>là dedans</w:t>
      </w:r>
      <w:proofErr w:type="spellEnd"/>
      <w:r>
        <w:t xml:space="preserve">, </w:t>
      </w:r>
      <w:r w:rsidR="009D4A85" w:rsidRPr="0095276B">
        <w:t>Joseph</w:t>
      </w:r>
      <w:r>
        <w:t xml:space="preserve"> ?… </w:t>
      </w:r>
      <w:r w:rsidR="009D4A85" w:rsidRPr="0095276B">
        <w:t>Et nous</w:t>
      </w:r>
      <w:r>
        <w:t xml:space="preserve"> ? </w:t>
      </w:r>
      <w:r w:rsidR="009D4A85" w:rsidRPr="0095276B">
        <w:t>Nous laisser là</w:t>
      </w:r>
      <w:r>
        <w:t xml:space="preserve">, </w:t>
      </w:r>
      <w:r w:rsidR="009D4A85" w:rsidRPr="0095276B">
        <w:t>la fabr</w:t>
      </w:r>
      <w:r w:rsidR="009D4A85" w:rsidRPr="0095276B">
        <w:t>i</w:t>
      </w:r>
      <w:r w:rsidR="009D4A85" w:rsidRPr="0095276B">
        <w:t>que</w:t>
      </w:r>
      <w:r>
        <w:t xml:space="preserve">, </w:t>
      </w:r>
      <w:r w:rsidR="009D4A85" w:rsidRPr="0095276B">
        <w:t>les dettes</w:t>
      </w:r>
      <w:r>
        <w:t xml:space="preserve"> ?… </w:t>
      </w:r>
      <w:r w:rsidR="009D4A85" w:rsidRPr="0095276B">
        <w:t>Vivre petit</w:t>
      </w:r>
      <w:r>
        <w:t xml:space="preserve">, </w:t>
      </w:r>
      <w:r w:rsidR="009D4A85" w:rsidRPr="0095276B">
        <w:t>faire chichement les choses</w:t>
      </w:r>
      <w:r>
        <w:t xml:space="preserve">, </w:t>
      </w:r>
      <w:r w:rsidR="009D4A85" w:rsidRPr="0095276B">
        <w:t>qui</w:t>
      </w:r>
      <w:r w:rsidR="009D4A85" w:rsidRPr="0095276B">
        <w:t>t</w:t>
      </w:r>
      <w:r w:rsidR="009D4A85" w:rsidRPr="0095276B">
        <w:t>ter le tr</w:t>
      </w:r>
      <w:r w:rsidR="009D4A85" w:rsidRPr="0095276B">
        <w:t>a</w:t>
      </w:r>
      <w:r w:rsidR="009D4A85" w:rsidRPr="0095276B">
        <w:t>vail</w:t>
      </w:r>
      <w:r>
        <w:t xml:space="preserve">…, </w:t>
      </w:r>
      <w:r w:rsidR="009D4A85" w:rsidRPr="0095276B">
        <w:t>ce qu</w:t>
      </w:r>
      <w:r>
        <w:t>’</w:t>
      </w:r>
      <w:r w:rsidR="009D4A85" w:rsidRPr="0095276B">
        <w:t>on a entrepris</w:t>
      </w:r>
      <w:r>
        <w:t xml:space="preserve"> ? </w:t>
      </w:r>
      <w:r w:rsidR="009D4A85" w:rsidRPr="0095276B">
        <w:t xml:space="preserve">le </w:t>
      </w:r>
      <w:proofErr w:type="spellStart"/>
      <w:r w:rsidR="009D4A85" w:rsidRPr="0095276B">
        <w:t>tefoir</w:t>
      </w:r>
      <w:proofErr w:type="spellEnd"/>
      <w:r>
        <w:t xml:space="preserve"> ?… </w:t>
      </w:r>
      <w:r w:rsidR="009D4A85" w:rsidRPr="0095276B">
        <w:t>Et moi</w:t>
      </w:r>
      <w:r>
        <w:t xml:space="preserve"> ? </w:t>
      </w:r>
      <w:r w:rsidR="009D4A85" w:rsidRPr="0095276B">
        <w:t>Quand papa et oncle Myrtil n</w:t>
      </w:r>
      <w:r>
        <w:t>’</w:t>
      </w:r>
      <w:r w:rsidR="009D4A85" w:rsidRPr="0095276B">
        <w:t>y seront plus</w:t>
      </w:r>
      <w:r>
        <w:t xml:space="preserve">, </w:t>
      </w:r>
      <w:r w:rsidR="009D4A85" w:rsidRPr="0095276B">
        <w:t>je resterais seul</w:t>
      </w:r>
      <w:r>
        <w:t xml:space="preserve">, </w:t>
      </w:r>
      <w:r w:rsidR="009D4A85" w:rsidRPr="0095276B">
        <w:t>seul</w:t>
      </w:r>
      <w:r>
        <w:t xml:space="preserve">… </w:t>
      </w:r>
      <w:r w:rsidR="009D4A85" w:rsidRPr="0095276B">
        <w:t>seul</w:t>
      </w:r>
      <w:r>
        <w:t> ?</w:t>
      </w:r>
    </w:p>
    <w:p w14:paraId="2768E5DE" w14:textId="77777777" w:rsidR="006455E5" w:rsidRDefault="009D4A85" w:rsidP="002666CE">
      <w:r w:rsidRPr="0095276B">
        <w:t>Cette idée l</w:t>
      </w:r>
      <w:r w:rsidR="006455E5">
        <w:t>’</w:t>
      </w:r>
      <w:r w:rsidRPr="0095276B">
        <w:t>accrochait au passage</w:t>
      </w:r>
      <w:r w:rsidR="006455E5">
        <w:t xml:space="preserve">. </w:t>
      </w:r>
      <w:r w:rsidRPr="0095276B">
        <w:t>Et il s</w:t>
      </w:r>
      <w:r w:rsidR="006455E5">
        <w:t>’</w:t>
      </w:r>
      <w:r w:rsidRPr="0095276B">
        <w:t>effarait d</w:t>
      </w:r>
      <w:r w:rsidR="006455E5">
        <w:t>’</w:t>
      </w:r>
      <w:r w:rsidRPr="0095276B">
        <w:t>autant plus qu</w:t>
      </w:r>
      <w:r w:rsidR="006455E5">
        <w:t>’</w:t>
      </w:r>
      <w:r w:rsidRPr="0095276B">
        <w:t>il n</w:t>
      </w:r>
      <w:r w:rsidR="006455E5">
        <w:t>’</w:t>
      </w:r>
      <w:r w:rsidRPr="0095276B">
        <w:t>avait pas tout dit</w:t>
      </w:r>
      <w:r w:rsidR="006455E5">
        <w:t xml:space="preserve">. </w:t>
      </w:r>
      <w:r w:rsidRPr="0095276B">
        <w:t>Il avait gardé pour lui le tableau d</w:t>
      </w:r>
      <w:r w:rsidR="006455E5">
        <w:t>’</w:t>
      </w:r>
      <w:r w:rsidRPr="0095276B">
        <w:t>une Hélène uniquement préoccupée de faire de bons cathol</w:t>
      </w:r>
      <w:r w:rsidRPr="0095276B">
        <w:t>i</w:t>
      </w:r>
      <w:r w:rsidRPr="0095276B">
        <w:t>ques avec les enfants de Joseph Simler</w:t>
      </w:r>
      <w:r w:rsidR="006455E5">
        <w:t xml:space="preserve">. </w:t>
      </w:r>
      <w:r w:rsidRPr="0095276B">
        <w:t>Ce n</w:t>
      </w:r>
      <w:r w:rsidR="006455E5">
        <w:t>’</w:t>
      </w:r>
      <w:r w:rsidRPr="0095276B">
        <w:t>était pas faute d</w:t>
      </w:r>
      <w:r w:rsidR="006455E5">
        <w:t>’</w:t>
      </w:r>
      <w:r w:rsidRPr="0095276B">
        <w:t>y croire</w:t>
      </w:r>
      <w:r w:rsidR="006455E5">
        <w:t xml:space="preserve">. </w:t>
      </w:r>
      <w:r w:rsidRPr="0095276B">
        <w:t>En fait de connaissance des femmes</w:t>
      </w:r>
      <w:r w:rsidR="006455E5">
        <w:t xml:space="preserve">, </w:t>
      </w:r>
      <w:r w:rsidRPr="0095276B">
        <w:t>rappelez-vous</w:t>
      </w:r>
      <w:r w:rsidR="006455E5">
        <w:t xml:space="preserve">, </w:t>
      </w:r>
      <w:r w:rsidRPr="0095276B">
        <w:t>en effet</w:t>
      </w:r>
      <w:r w:rsidR="006455E5">
        <w:t xml:space="preserve">, </w:t>
      </w:r>
      <w:r w:rsidRPr="0095276B">
        <w:t>qu</w:t>
      </w:r>
      <w:r w:rsidR="006455E5">
        <w:t>’</w:t>
      </w:r>
      <w:r w:rsidRPr="0095276B">
        <w:t>Hermine ni Sarah n</w:t>
      </w:r>
      <w:r w:rsidR="006455E5">
        <w:t>’</w:t>
      </w:r>
      <w:r w:rsidRPr="0095276B">
        <w:t>étaient faillibles</w:t>
      </w:r>
      <w:r w:rsidR="006455E5">
        <w:t xml:space="preserve">. </w:t>
      </w:r>
      <w:r w:rsidRPr="0095276B">
        <w:t>Guillaume voyait</w:t>
      </w:r>
      <w:r w:rsidR="006455E5">
        <w:t xml:space="preserve">, </w:t>
      </w:r>
      <w:r w:rsidR="006455E5">
        <w:rPr>
          <w:rFonts w:eastAsia="Georgia" w:cs="Georgia"/>
        </w:rPr>
        <w:t xml:space="preserve">– </w:t>
      </w:r>
      <w:r w:rsidRPr="0095276B">
        <w:t>clair comme elles le lui avaient montré</w:t>
      </w:r>
      <w:r w:rsidR="006455E5">
        <w:t xml:space="preserve">, </w:t>
      </w:r>
      <w:r w:rsidR="006455E5">
        <w:rPr>
          <w:rFonts w:eastAsia="Georgia" w:cs="Georgia"/>
        </w:rPr>
        <w:t xml:space="preserve">– </w:t>
      </w:r>
      <w:r w:rsidRPr="0095276B">
        <w:t>les ruses d</w:t>
      </w:r>
      <w:r w:rsidR="006455E5">
        <w:t>’</w:t>
      </w:r>
      <w:r w:rsidRPr="0095276B">
        <w:t>une ca</w:t>
      </w:r>
      <w:r w:rsidRPr="0095276B">
        <w:t>u</w:t>
      </w:r>
      <w:r w:rsidRPr="0095276B">
        <w:t>teleuse belle-sœur</w:t>
      </w:r>
      <w:r w:rsidR="006455E5">
        <w:t xml:space="preserve">, </w:t>
      </w:r>
      <w:r w:rsidRPr="0095276B">
        <w:t>enveloppée d</w:t>
      </w:r>
      <w:r w:rsidR="006455E5">
        <w:t>’</w:t>
      </w:r>
      <w:r w:rsidRPr="0095276B">
        <w:t>un long voile noir de dévote</w:t>
      </w:r>
      <w:r w:rsidR="006455E5">
        <w:t xml:space="preserve">, </w:t>
      </w:r>
      <w:r w:rsidRPr="0095276B">
        <w:t>menant en tapinois</w:t>
      </w:r>
      <w:r w:rsidR="006455E5">
        <w:t xml:space="preserve">, </w:t>
      </w:r>
      <w:r w:rsidRPr="0095276B">
        <w:t>à la tombée du jour</w:t>
      </w:r>
      <w:r w:rsidR="006455E5">
        <w:t xml:space="preserve">, </w:t>
      </w:r>
      <w:r w:rsidRPr="0095276B">
        <w:t xml:space="preserve">le </w:t>
      </w:r>
      <w:r w:rsidRPr="0095276B">
        <w:lastRenderedPageBreak/>
        <w:t>cortège de ses n</w:t>
      </w:r>
      <w:r w:rsidRPr="0095276B">
        <w:t>e</w:t>
      </w:r>
      <w:r w:rsidRPr="0095276B">
        <w:t>veux et nièces vers une trappe noire de confessionnal</w:t>
      </w:r>
      <w:r w:rsidR="006455E5">
        <w:t>.</w:t>
      </w:r>
    </w:p>
    <w:p w14:paraId="0F9C0D47" w14:textId="77777777" w:rsidR="006455E5" w:rsidRDefault="009D4A85" w:rsidP="002666CE">
      <w:r w:rsidRPr="0095276B">
        <w:t>Mais d</w:t>
      </w:r>
      <w:r w:rsidR="006455E5">
        <w:t>’</w:t>
      </w:r>
      <w:r w:rsidRPr="0095276B">
        <w:t>avoir tourné court devant cet argument</w:t>
      </w:r>
      <w:r w:rsidR="006455E5">
        <w:t xml:space="preserve">, </w:t>
      </w:r>
      <w:r w:rsidRPr="0095276B">
        <w:t>par une s</w:t>
      </w:r>
      <w:r w:rsidRPr="0095276B">
        <w:t>e</w:t>
      </w:r>
      <w:r w:rsidRPr="0095276B">
        <w:t>crète pudeur d</w:t>
      </w:r>
      <w:r w:rsidR="006455E5">
        <w:t>’</w:t>
      </w:r>
      <w:r w:rsidRPr="0095276B">
        <w:t>homme</w:t>
      </w:r>
      <w:r w:rsidR="006455E5">
        <w:t xml:space="preserve">, </w:t>
      </w:r>
      <w:r w:rsidRPr="0095276B">
        <w:t>augmentait l</w:t>
      </w:r>
      <w:r w:rsidR="006455E5">
        <w:t>’</w:t>
      </w:r>
      <w:r w:rsidRPr="0095276B">
        <w:t>épouvante que lui insp</w:t>
      </w:r>
      <w:r w:rsidRPr="0095276B">
        <w:t>i</w:t>
      </w:r>
      <w:r w:rsidRPr="0095276B">
        <w:t>raient les autres perspectives découvertes</w:t>
      </w:r>
      <w:r w:rsidR="006455E5">
        <w:t xml:space="preserve">. </w:t>
      </w:r>
      <w:r w:rsidRPr="0095276B">
        <w:t>En particulier</w:t>
      </w:r>
      <w:r w:rsidR="006455E5">
        <w:t xml:space="preserve">, </w:t>
      </w:r>
      <w:r w:rsidRPr="0095276B">
        <w:t xml:space="preserve">le </w:t>
      </w:r>
      <w:proofErr w:type="spellStart"/>
      <w:r w:rsidRPr="0095276B">
        <w:t>faix</w:t>
      </w:r>
      <w:proofErr w:type="spellEnd"/>
      <w:r w:rsidRPr="0095276B">
        <w:t xml:space="preserve"> de sa solitude possible lui rompait les reins</w:t>
      </w:r>
      <w:r w:rsidR="006455E5">
        <w:t xml:space="preserve">. </w:t>
      </w:r>
      <w:r w:rsidRPr="0095276B">
        <w:t>Il en bredouillait d</w:t>
      </w:r>
      <w:r w:rsidR="006455E5">
        <w:t>’</w:t>
      </w:r>
      <w:r w:rsidRPr="0095276B">
        <w:t>effroi par avance</w:t>
      </w:r>
      <w:r w:rsidR="006455E5">
        <w:t>.</w:t>
      </w:r>
    </w:p>
    <w:p w14:paraId="7859A36F" w14:textId="7E4747D7" w:rsidR="002666CE" w:rsidRDefault="006455E5" w:rsidP="002666CE">
      <w:r>
        <w:rPr>
          <w:rFonts w:eastAsia="Georgia" w:cs="Georgia"/>
        </w:rPr>
        <w:t>« </w:t>
      </w:r>
      <w:r w:rsidR="009D4A85" w:rsidRPr="0095276B">
        <w:t>Seul</w:t>
      </w:r>
      <w:r>
        <w:t xml:space="preserve"> ! </w:t>
      </w:r>
      <w:r w:rsidR="009D4A85" w:rsidRPr="0095276B">
        <w:t>Il faudrait renoncer à tout</w:t>
      </w:r>
      <w:r>
        <w:t xml:space="preserve">, </w:t>
      </w:r>
      <w:r w:rsidR="009D4A85" w:rsidRPr="0095276B">
        <w:t>à s</w:t>
      </w:r>
      <w:r>
        <w:t>’</w:t>
      </w:r>
      <w:r w:rsidR="009D4A85" w:rsidRPr="0095276B">
        <w:t>agrandir</w:t>
      </w:r>
      <w:r>
        <w:t xml:space="preserve">, </w:t>
      </w:r>
      <w:r w:rsidR="009D4A85" w:rsidRPr="0095276B">
        <w:t>à prendre des affaires nouvelles</w:t>
      </w:r>
      <w:r>
        <w:t xml:space="preserve">. </w:t>
      </w:r>
      <w:r w:rsidR="009D4A85" w:rsidRPr="0095276B">
        <w:t>Ou alors</w:t>
      </w:r>
      <w:r>
        <w:t xml:space="preserve">, </w:t>
      </w:r>
      <w:r w:rsidR="009D4A85" w:rsidRPr="0095276B">
        <w:t>chercher</w:t>
      </w:r>
      <w:r>
        <w:t xml:space="preserve">, </w:t>
      </w:r>
      <w:r w:rsidR="009D4A85" w:rsidRPr="0095276B">
        <w:t>oui</w:t>
      </w:r>
      <w:r>
        <w:t xml:space="preserve">, </w:t>
      </w:r>
      <w:r w:rsidR="009D4A85" w:rsidRPr="0095276B">
        <w:t>chercher un ass</w:t>
      </w:r>
      <w:r w:rsidR="009D4A85" w:rsidRPr="0095276B">
        <w:t>o</w:t>
      </w:r>
      <w:r w:rsidR="009D4A85" w:rsidRPr="0095276B">
        <w:t>cié</w:t>
      </w:r>
      <w:r>
        <w:t xml:space="preserve">, </w:t>
      </w:r>
      <w:r w:rsidR="009D4A85" w:rsidRPr="0095276B">
        <w:t>peut-être</w:t>
      </w:r>
      <w:r>
        <w:t xml:space="preserve">…, </w:t>
      </w:r>
      <w:r w:rsidR="009D4A85" w:rsidRPr="0095276B">
        <w:t>Joseph</w:t>
      </w:r>
      <w:r>
        <w:t xml:space="preserve"> ! </w:t>
      </w:r>
      <w:r w:rsidR="009D4A85" w:rsidRPr="0095276B">
        <w:t>Pendant que toi</w:t>
      </w:r>
      <w:r>
        <w:t>… »</w:t>
      </w:r>
    </w:p>
    <w:p w14:paraId="134A7C5D" w14:textId="77777777" w:rsidR="006455E5" w:rsidRDefault="009D4A85" w:rsidP="002666CE">
      <w:r w:rsidRPr="0095276B">
        <w:t>Une idée traversa subitement son esprit</w:t>
      </w:r>
      <w:r w:rsidR="006455E5">
        <w:t xml:space="preserve"> ; </w:t>
      </w:r>
      <w:r w:rsidRPr="0095276B">
        <w:t>il l</w:t>
      </w:r>
      <w:r w:rsidR="006455E5">
        <w:t>’</w:t>
      </w:r>
      <w:r w:rsidRPr="0095276B">
        <w:t>enfourcha</w:t>
      </w:r>
      <w:r w:rsidR="006455E5">
        <w:t xml:space="preserve">, </w:t>
      </w:r>
      <w:r w:rsidRPr="0095276B">
        <w:t>vaille que vaille</w:t>
      </w:r>
      <w:r w:rsidR="006455E5">
        <w:t xml:space="preserve">, </w:t>
      </w:r>
      <w:r w:rsidRPr="0095276B">
        <w:t>et il se trouva qu</w:t>
      </w:r>
      <w:r w:rsidR="006455E5">
        <w:t>’</w:t>
      </w:r>
      <w:r w:rsidRPr="0095276B">
        <w:t>elle était de choix</w:t>
      </w:r>
      <w:r w:rsidR="006455E5">
        <w:t> :</w:t>
      </w:r>
    </w:p>
    <w:p w14:paraId="0756A79A" w14:textId="70B60E2B" w:rsidR="002666CE" w:rsidRDefault="006455E5" w:rsidP="002666CE">
      <w:r>
        <w:rPr>
          <w:rFonts w:eastAsia="Georgia" w:cs="Georgia"/>
        </w:rPr>
        <w:t>« </w:t>
      </w:r>
      <w:r w:rsidR="009D4A85" w:rsidRPr="0095276B">
        <w:t xml:space="preserve">Même </w:t>
      </w:r>
      <w:proofErr w:type="spellStart"/>
      <w:r w:rsidR="009D4A85" w:rsidRPr="0095276B">
        <w:t>Penchamin</w:t>
      </w:r>
      <w:proofErr w:type="spellEnd"/>
      <w:r>
        <w:t xml:space="preserve">, </w:t>
      </w:r>
      <w:r w:rsidR="009D4A85" w:rsidRPr="0095276B">
        <w:t>eh bien</w:t>
      </w:r>
      <w:r>
        <w:t xml:space="preserve">, </w:t>
      </w:r>
      <w:r w:rsidR="009D4A85" w:rsidRPr="0095276B">
        <w:t>a quitté</w:t>
      </w:r>
      <w:r>
        <w:t xml:space="preserve">, </w:t>
      </w:r>
      <w:r w:rsidR="009D4A85" w:rsidRPr="0095276B">
        <w:t>mais pour faire plus</w:t>
      </w:r>
      <w:r>
        <w:t xml:space="preserve">, </w:t>
      </w:r>
      <w:r w:rsidR="009D4A85" w:rsidRPr="0095276B">
        <w:t>pour travailler</w:t>
      </w:r>
      <w:r>
        <w:t xml:space="preserve">. </w:t>
      </w:r>
      <w:r w:rsidR="009D4A85" w:rsidRPr="0095276B">
        <w:t>Il a eu une idée du devoir</w:t>
      </w:r>
      <w:r>
        <w:t xml:space="preserve">. </w:t>
      </w:r>
      <w:r w:rsidR="009D4A85" w:rsidRPr="0095276B">
        <w:t>Je ne la partage pas</w:t>
      </w:r>
      <w:r>
        <w:t xml:space="preserve">. </w:t>
      </w:r>
      <w:r w:rsidR="009D4A85" w:rsidRPr="0095276B">
        <w:t xml:space="preserve">Mais une idée de </w:t>
      </w:r>
      <w:proofErr w:type="spellStart"/>
      <w:r w:rsidR="009D4A85" w:rsidRPr="0095276B">
        <w:t>tefoir</w:t>
      </w:r>
      <w:proofErr w:type="spellEnd"/>
      <w:r w:rsidR="009D4A85" w:rsidRPr="0095276B">
        <w:t xml:space="preserve"> tout de même</w:t>
      </w:r>
      <w:r>
        <w:t xml:space="preserve">. </w:t>
      </w:r>
      <w:r w:rsidR="009D4A85" w:rsidRPr="0095276B">
        <w:t>Tandis que</w:t>
      </w:r>
      <w:r>
        <w:t xml:space="preserve">, </w:t>
      </w:r>
      <w:r w:rsidR="009D4A85" w:rsidRPr="0095276B">
        <w:t>tandis que</w:t>
      </w:r>
      <w:r>
        <w:t xml:space="preserve">… </w:t>
      </w:r>
      <w:proofErr w:type="spellStart"/>
      <w:r w:rsidR="009D4A85" w:rsidRPr="0095276B">
        <w:t>Ach</w:t>
      </w:r>
      <w:proofErr w:type="spellEnd"/>
      <w:r>
        <w:t xml:space="preserve"> ! </w:t>
      </w:r>
      <w:r w:rsidR="009D4A85" w:rsidRPr="0095276B">
        <w:t>ça n</w:t>
      </w:r>
      <w:r>
        <w:t>’</w:t>
      </w:r>
      <w:r w:rsidR="009D4A85" w:rsidRPr="0095276B">
        <w:t>est pas possible</w:t>
      </w:r>
      <w:r>
        <w:t>. »</w:t>
      </w:r>
    </w:p>
    <w:p w14:paraId="0EFD6F04" w14:textId="77777777" w:rsidR="006455E5" w:rsidRDefault="009D4A85" w:rsidP="002666CE">
      <w:r w:rsidRPr="0095276B">
        <w:t>Au bout de toutes les pistes que parcouraient ses propres pensées</w:t>
      </w:r>
      <w:r w:rsidR="006455E5">
        <w:t xml:space="preserve">, </w:t>
      </w:r>
      <w:r w:rsidRPr="0095276B">
        <w:t>Joseph voyait</w:t>
      </w:r>
      <w:r w:rsidR="006455E5">
        <w:t xml:space="preserve">, </w:t>
      </w:r>
      <w:r w:rsidRPr="0095276B">
        <w:t>de son côté</w:t>
      </w:r>
      <w:r w:rsidR="006455E5">
        <w:t xml:space="preserve">, </w:t>
      </w:r>
      <w:r w:rsidRPr="0095276B">
        <w:t>poindre quelque chose qui ressemblait à cette conclusion</w:t>
      </w:r>
      <w:r w:rsidR="006455E5">
        <w:t xml:space="preserve">. </w:t>
      </w:r>
      <w:r w:rsidRPr="0095276B">
        <w:t>Alors il sortit brusquement de cet état de demi-hallucination</w:t>
      </w:r>
      <w:r w:rsidR="006455E5">
        <w:t xml:space="preserve">, </w:t>
      </w:r>
      <w:r w:rsidRPr="0095276B">
        <w:t>haussa les épaules et tourna le dos</w:t>
      </w:r>
      <w:r w:rsidR="006455E5">
        <w:t>.</w:t>
      </w:r>
    </w:p>
    <w:p w14:paraId="192AFFE9" w14:textId="77777777" w:rsidR="006455E5" w:rsidRDefault="009D4A85" w:rsidP="002666CE">
      <w:r w:rsidRPr="0095276B">
        <w:t>Derrière lui s</w:t>
      </w:r>
      <w:r w:rsidR="006455E5">
        <w:t>’</w:t>
      </w:r>
      <w:r w:rsidRPr="0095276B">
        <w:t>étendait la salle de tissage</w:t>
      </w:r>
      <w:r w:rsidR="006455E5">
        <w:t xml:space="preserve">. </w:t>
      </w:r>
      <w:r w:rsidRPr="0095276B">
        <w:t>Le rayon venu de la lampe se brisait</w:t>
      </w:r>
      <w:r w:rsidR="006455E5">
        <w:t xml:space="preserve">, </w:t>
      </w:r>
      <w:r w:rsidRPr="0095276B">
        <w:t>au seuil de ce grand espace</w:t>
      </w:r>
      <w:r w:rsidR="006455E5">
        <w:t xml:space="preserve">, </w:t>
      </w:r>
      <w:r w:rsidRPr="0095276B">
        <w:t>sur la membrure du premier métier</w:t>
      </w:r>
      <w:r w:rsidR="006455E5">
        <w:t xml:space="preserve">. </w:t>
      </w:r>
      <w:r w:rsidRPr="0095276B">
        <w:t>Le chêne du battant</w:t>
      </w:r>
      <w:r w:rsidR="006455E5">
        <w:t xml:space="preserve">, </w:t>
      </w:r>
      <w:r w:rsidRPr="0095276B">
        <w:t>verni par l</w:t>
      </w:r>
      <w:r w:rsidR="006455E5">
        <w:t>’</w:t>
      </w:r>
      <w:r w:rsidRPr="0095276B">
        <w:t>usage</w:t>
      </w:r>
      <w:r w:rsidR="006455E5">
        <w:t xml:space="preserve">, </w:t>
      </w:r>
      <w:r w:rsidRPr="0095276B">
        <w:t>fuyait</w:t>
      </w:r>
      <w:r w:rsidR="006455E5">
        <w:t xml:space="preserve">, </w:t>
      </w:r>
      <w:r w:rsidRPr="0095276B">
        <w:t>en entraînant ce rayon avec soi</w:t>
      </w:r>
      <w:r w:rsidR="006455E5">
        <w:t xml:space="preserve">, </w:t>
      </w:r>
      <w:r w:rsidRPr="0095276B">
        <w:t xml:space="preserve">vers une obscurité </w:t>
      </w:r>
      <w:proofErr w:type="gramStart"/>
      <w:r w:rsidRPr="0095276B">
        <w:t>toute</w:t>
      </w:r>
      <w:proofErr w:type="gramEnd"/>
      <w:r w:rsidRPr="0095276B">
        <w:t xml:space="preserve"> hérissée de silhouettes</w:t>
      </w:r>
      <w:r w:rsidR="006455E5">
        <w:t>.</w:t>
      </w:r>
    </w:p>
    <w:p w14:paraId="527A6A08" w14:textId="77777777" w:rsidR="006455E5" w:rsidRDefault="009D4A85" w:rsidP="002666CE">
      <w:r w:rsidRPr="0095276B">
        <w:t>Si jamais huileuse traînée de flamme jaune fut parlante pour quelqu</w:t>
      </w:r>
      <w:r w:rsidR="006455E5">
        <w:t>’</w:t>
      </w:r>
      <w:r w:rsidRPr="0095276B">
        <w:t>un</w:t>
      </w:r>
      <w:r w:rsidR="006455E5">
        <w:t xml:space="preserve">, </w:t>
      </w:r>
      <w:r w:rsidRPr="0095276B">
        <w:t>ce fut pour les deux hommes qui étaient là</w:t>
      </w:r>
      <w:r w:rsidR="006455E5">
        <w:t xml:space="preserve">. </w:t>
      </w:r>
      <w:r w:rsidRPr="0095276B">
        <w:t>Chacune des fibres de ce silence</w:t>
      </w:r>
      <w:r w:rsidR="006455E5">
        <w:t xml:space="preserve">, </w:t>
      </w:r>
      <w:r w:rsidRPr="0095276B">
        <w:t>nerveux et charnu</w:t>
      </w:r>
      <w:r w:rsidR="006455E5">
        <w:t xml:space="preserve">, </w:t>
      </w:r>
      <w:r w:rsidRPr="0095276B">
        <w:t xml:space="preserve">avait sa </w:t>
      </w:r>
      <w:r w:rsidRPr="0095276B">
        <w:lastRenderedPageBreak/>
        <w:t>r</w:t>
      </w:r>
      <w:r w:rsidRPr="0095276B">
        <w:t>é</w:t>
      </w:r>
      <w:r w:rsidRPr="0095276B">
        <w:t>sonance en eux</w:t>
      </w:r>
      <w:r w:rsidR="006455E5">
        <w:t xml:space="preserve">. </w:t>
      </w:r>
      <w:r w:rsidRPr="0095276B">
        <w:t>L</w:t>
      </w:r>
      <w:r w:rsidR="006455E5">
        <w:t>’</w:t>
      </w:r>
      <w:r w:rsidRPr="0095276B">
        <w:t>ancien non-être de la fabrique Poncet</w:t>
      </w:r>
      <w:r w:rsidR="006455E5">
        <w:t xml:space="preserve">, </w:t>
      </w:r>
      <w:r w:rsidRPr="0095276B">
        <w:t>cette mort creuse et muette</w:t>
      </w:r>
      <w:r w:rsidR="006455E5">
        <w:t xml:space="preserve">, </w:t>
      </w:r>
      <w:r w:rsidRPr="0095276B">
        <w:t>ne s</w:t>
      </w:r>
      <w:r w:rsidR="006455E5">
        <w:t>’</w:t>
      </w:r>
      <w:r w:rsidRPr="0095276B">
        <w:t>était pas toute seule épaissie</w:t>
      </w:r>
      <w:r w:rsidR="006455E5">
        <w:t xml:space="preserve">, </w:t>
      </w:r>
      <w:r w:rsidRPr="0095276B">
        <w:t>nou</w:t>
      </w:r>
      <w:r w:rsidRPr="0095276B">
        <w:t>r</w:t>
      </w:r>
      <w:r w:rsidRPr="0095276B">
        <w:t>rie de forces</w:t>
      </w:r>
      <w:r w:rsidR="006455E5">
        <w:t xml:space="preserve">, </w:t>
      </w:r>
      <w:r w:rsidRPr="0095276B">
        <w:t>chargée de pesanteur</w:t>
      </w:r>
      <w:r w:rsidR="006455E5">
        <w:t xml:space="preserve">, </w:t>
      </w:r>
      <w:r w:rsidRPr="0095276B">
        <w:t>transformée en cette gr</w:t>
      </w:r>
      <w:r w:rsidRPr="0095276B">
        <w:t>e</w:t>
      </w:r>
      <w:r w:rsidRPr="0095276B">
        <w:t>nade noire</w:t>
      </w:r>
      <w:r w:rsidR="006455E5">
        <w:t xml:space="preserve">. </w:t>
      </w:r>
      <w:r w:rsidRPr="0095276B">
        <w:t>Leurs épaules de travailleurs se rappelaient encore cet effort d</w:t>
      </w:r>
      <w:r w:rsidR="006455E5">
        <w:t>’</w:t>
      </w:r>
      <w:r w:rsidRPr="0095276B">
        <w:t>arrachement</w:t>
      </w:r>
      <w:r w:rsidR="006455E5">
        <w:t xml:space="preserve">, </w:t>
      </w:r>
      <w:r w:rsidRPr="0095276B">
        <w:t>et cette violence d</w:t>
      </w:r>
      <w:r w:rsidR="006455E5">
        <w:t>’</w:t>
      </w:r>
      <w:r w:rsidRPr="0095276B">
        <w:t>imposer l</w:t>
      </w:r>
      <w:r w:rsidR="006455E5">
        <w:t>’</w:t>
      </w:r>
      <w:r w:rsidRPr="0095276B">
        <w:t>ombre</w:t>
      </w:r>
      <w:r w:rsidR="006455E5">
        <w:t xml:space="preserve">, </w:t>
      </w:r>
      <w:r w:rsidRPr="0095276B">
        <w:t>là où l</w:t>
      </w:r>
      <w:r w:rsidR="006455E5">
        <w:t>’</w:t>
      </w:r>
      <w:r w:rsidRPr="0095276B">
        <w:t>arbre n</w:t>
      </w:r>
      <w:r w:rsidR="006455E5">
        <w:t>’</w:t>
      </w:r>
      <w:r w:rsidRPr="0095276B">
        <w:t>était pas né</w:t>
      </w:r>
      <w:r w:rsidR="006455E5">
        <w:t>.</w:t>
      </w:r>
    </w:p>
    <w:p w14:paraId="3E793AE7" w14:textId="77777777" w:rsidR="006455E5" w:rsidRDefault="009D4A85" w:rsidP="002666CE">
      <w:r w:rsidRPr="0095276B">
        <w:t>Mais qui</w:t>
      </w:r>
      <w:r w:rsidR="006455E5">
        <w:t xml:space="preserve">, </w:t>
      </w:r>
      <w:r w:rsidRPr="0095276B">
        <w:t>mieux qu</w:t>
      </w:r>
      <w:r w:rsidR="006455E5">
        <w:t>’</w:t>
      </w:r>
      <w:r w:rsidRPr="0095276B">
        <w:t>eux</w:t>
      </w:r>
      <w:r w:rsidR="006455E5">
        <w:t xml:space="preserve">, </w:t>
      </w:r>
      <w:r w:rsidRPr="0095276B">
        <w:t>savait que le vide n</w:t>
      </w:r>
      <w:r w:rsidR="006455E5">
        <w:t>’</w:t>
      </w:r>
      <w:r w:rsidRPr="0095276B">
        <w:t>était pas e</w:t>
      </w:r>
      <w:r w:rsidRPr="0095276B">
        <w:t>n</w:t>
      </w:r>
      <w:r w:rsidRPr="0095276B">
        <w:t>core loin</w:t>
      </w:r>
      <w:r w:rsidR="006455E5">
        <w:t xml:space="preserve"> ? </w:t>
      </w:r>
      <w:r w:rsidRPr="0095276B">
        <w:t>Qui</w:t>
      </w:r>
      <w:r w:rsidR="006455E5">
        <w:t xml:space="preserve">, </w:t>
      </w:r>
      <w:r w:rsidRPr="0095276B">
        <w:t>mieux qu</w:t>
      </w:r>
      <w:r w:rsidR="006455E5">
        <w:t>’</w:t>
      </w:r>
      <w:r w:rsidRPr="0095276B">
        <w:t>un Simler</w:t>
      </w:r>
      <w:r w:rsidR="006455E5">
        <w:t xml:space="preserve">, </w:t>
      </w:r>
      <w:r w:rsidRPr="0095276B">
        <w:t>sut jamais ce que c</w:t>
      </w:r>
      <w:r w:rsidR="006455E5">
        <w:t>’</w:t>
      </w:r>
      <w:r w:rsidRPr="0095276B">
        <w:t>est qu</w:t>
      </w:r>
      <w:r w:rsidR="006455E5">
        <w:t>’</w:t>
      </w:r>
      <w:r w:rsidRPr="0095276B">
        <w:t>une planche qui vibre et balance</w:t>
      </w:r>
      <w:r w:rsidR="006455E5">
        <w:t xml:space="preserve">, </w:t>
      </w:r>
      <w:r w:rsidRPr="0095276B">
        <w:t>en porte-à-faux sur le néant</w:t>
      </w:r>
      <w:r w:rsidR="006455E5">
        <w:t xml:space="preserve"> ? </w:t>
      </w:r>
      <w:r w:rsidRPr="0095276B">
        <w:t>Aussi Guillaume perdait-il royalement son temps à d</w:t>
      </w:r>
      <w:r w:rsidRPr="0095276B">
        <w:t>é</w:t>
      </w:r>
      <w:r w:rsidRPr="0095276B">
        <w:t>velopper</w:t>
      </w:r>
      <w:r w:rsidR="006455E5">
        <w:t xml:space="preserve">, </w:t>
      </w:r>
      <w:r w:rsidRPr="0095276B">
        <w:t>à tort et à travers</w:t>
      </w:r>
      <w:r w:rsidR="006455E5">
        <w:t xml:space="preserve">, </w:t>
      </w:r>
      <w:r w:rsidRPr="0095276B">
        <w:t>des points de vue que la salle du ti</w:t>
      </w:r>
      <w:r w:rsidRPr="0095276B">
        <w:t>s</w:t>
      </w:r>
      <w:r w:rsidRPr="0095276B">
        <w:t>sage suff</w:t>
      </w:r>
      <w:r w:rsidRPr="0095276B">
        <w:t>i</w:t>
      </w:r>
      <w:r w:rsidRPr="0095276B">
        <w:t>sait à exprimer</w:t>
      </w:r>
      <w:r w:rsidR="006455E5">
        <w:t xml:space="preserve">. </w:t>
      </w:r>
      <w:r w:rsidRPr="0095276B">
        <w:t>Du chaos des contradictions</w:t>
      </w:r>
      <w:r w:rsidR="006455E5">
        <w:t xml:space="preserve">, </w:t>
      </w:r>
      <w:r w:rsidRPr="0095276B">
        <w:t>une conclusion se levait maintenant devant Joseph</w:t>
      </w:r>
      <w:r w:rsidR="006455E5">
        <w:t> :</w:t>
      </w:r>
    </w:p>
    <w:p w14:paraId="739B0175" w14:textId="3D4295CA" w:rsidR="002666CE" w:rsidRDefault="006455E5" w:rsidP="002666CE">
      <w:r>
        <w:t>« </w:t>
      </w:r>
      <w:r w:rsidR="009D4A85" w:rsidRPr="0095276B">
        <w:t>Est-il possible de conserver ceci en sauvant cela</w:t>
      </w:r>
      <w:r>
        <w:t> ? »</w:t>
      </w:r>
    </w:p>
    <w:p w14:paraId="5971B064" w14:textId="77777777" w:rsidR="006455E5" w:rsidRDefault="009D4A85" w:rsidP="002666CE">
      <w:r w:rsidRPr="0095276B">
        <w:t>L</w:t>
      </w:r>
      <w:r w:rsidR="006455E5">
        <w:t>’</w:t>
      </w:r>
      <w:r w:rsidRPr="0095276B">
        <w:t xml:space="preserve">homme de </w:t>
      </w:r>
      <w:proofErr w:type="spellStart"/>
      <w:r w:rsidRPr="0095276B">
        <w:t>Buschendorf</w:t>
      </w:r>
      <w:proofErr w:type="spellEnd"/>
      <w:r w:rsidR="006455E5">
        <w:t xml:space="preserve">, </w:t>
      </w:r>
      <w:r w:rsidRPr="0095276B">
        <w:t>l</w:t>
      </w:r>
      <w:r w:rsidR="006455E5">
        <w:t>’</w:t>
      </w:r>
      <w:r w:rsidRPr="0095276B">
        <w:t>homme du drap</w:t>
      </w:r>
      <w:r w:rsidR="006455E5">
        <w:t xml:space="preserve">, </w:t>
      </w:r>
      <w:r w:rsidRPr="0095276B">
        <w:t>commençait à s</w:t>
      </w:r>
      <w:r w:rsidR="006455E5">
        <w:t>’</w:t>
      </w:r>
      <w:r w:rsidRPr="0095276B">
        <w:t>apercevoir qu</w:t>
      </w:r>
      <w:r w:rsidR="006455E5">
        <w:t>’</w:t>
      </w:r>
      <w:r w:rsidRPr="0095276B">
        <w:t xml:space="preserve">abandonner </w:t>
      </w:r>
      <w:r w:rsidRPr="0095276B">
        <w:rPr>
          <w:i/>
          <w:iCs/>
        </w:rPr>
        <w:t>ceci</w:t>
      </w:r>
      <w:r w:rsidR="006455E5">
        <w:t xml:space="preserve">, </w:t>
      </w:r>
      <w:r w:rsidRPr="0095276B">
        <w:t>il n</w:t>
      </w:r>
      <w:r w:rsidR="006455E5">
        <w:t>’</w:t>
      </w:r>
      <w:r w:rsidRPr="0095276B">
        <w:t>y fallait pas songer</w:t>
      </w:r>
      <w:r w:rsidR="006455E5">
        <w:t xml:space="preserve">. </w:t>
      </w:r>
      <w:r w:rsidRPr="0095276B">
        <w:t>Puis le problème lui parut tout à coup devenu très simple</w:t>
      </w:r>
      <w:r w:rsidR="006455E5">
        <w:t xml:space="preserve"> : </w:t>
      </w:r>
      <w:r w:rsidRPr="0095276B">
        <w:t>Passe-</w:t>
      </w:r>
      <w:proofErr w:type="spellStart"/>
      <w:r w:rsidRPr="0095276B">
        <w:t>Lourdin</w:t>
      </w:r>
      <w:proofErr w:type="spellEnd"/>
      <w:r w:rsidR="006455E5">
        <w:t xml:space="preserve">, </w:t>
      </w:r>
      <w:r w:rsidR="006455E5">
        <w:rPr>
          <w:rFonts w:eastAsia="Georgia" w:cs="Georgia"/>
        </w:rPr>
        <w:t xml:space="preserve">– </w:t>
      </w:r>
      <w:r w:rsidRPr="0095276B">
        <w:t>la journée ici</w:t>
      </w:r>
      <w:r w:rsidR="006455E5">
        <w:t xml:space="preserve">, </w:t>
      </w:r>
      <w:r w:rsidRPr="0095276B">
        <w:t>la soirée là-bas</w:t>
      </w:r>
      <w:r w:rsidR="006455E5">
        <w:t xml:space="preserve">, </w:t>
      </w:r>
      <w:r w:rsidRPr="0095276B">
        <w:t>la vie enfermée dans ce cadre d</w:t>
      </w:r>
      <w:r w:rsidR="006455E5">
        <w:t>’</w:t>
      </w:r>
      <w:r w:rsidRPr="0095276B">
        <w:t>activité heureuse</w:t>
      </w:r>
      <w:r w:rsidR="006455E5">
        <w:t> :</w:t>
      </w:r>
    </w:p>
    <w:p w14:paraId="0F2CF10A" w14:textId="77777777" w:rsidR="006455E5" w:rsidRDefault="006455E5" w:rsidP="002666CE">
      <w:r>
        <w:rPr>
          <w:rFonts w:eastAsia="Georgia" w:cs="Georgia"/>
        </w:rPr>
        <w:t>« </w:t>
      </w:r>
      <w:r w:rsidR="009D4A85" w:rsidRPr="0095276B">
        <w:t>Et pourquoi pas</w:t>
      </w:r>
      <w:r>
        <w:t xml:space="preserve"> ? </w:t>
      </w:r>
      <w:r w:rsidR="009D4A85" w:rsidRPr="0095276B">
        <w:t>gronda-t-il en se retournant d</w:t>
      </w:r>
      <w:r>
        <w:t>’</w:t>
      </w:r>
      <w:r w:rsidR="009D4A85" w:rsidRPr="0095276B">
        <w:t>un bloc vers Guillaume</w:t>
      </w:r>
      <w:r>
        <w:t xml:space="preserve">. </w:t>
      </w:r>
      <w:r w:rsidR="009D4A85" w:rsidRPr="0095276B">
        <w:t>Vous me ferez perdre le sens</w:t>
      </w:r>
      <w:r>
        <w:t xml:space="preserve"> ! </w:t>
      </w:r>
      <w:r w:rsidR="009D4A85" w:rsidRPr="0095276B">
        <w:t>En quoi ma vie privée concerne-t-elle mon travail à la fabrique</w:t>
      </w:r>
      <w:r>
        <w:t xml:space="preserve"> ? </w:t>
      </w:r>
      <w:r w:rsidR="009D4A85" w:rsidRPr="0095276B">
        <w:t>Est-ce la fabr</w:t>
      </w:r>
      <w:r w:rsidR="009D4A85" w:rsidRPr="0095276B">
        <w:t>i</w:t>
      </w:r>
      <w:r w:rsidR="009D4A85" w:rsidRPr="0095276B">
        <w:t>que qui me marie</w:t>
      </w:r>
      <w:r>
        <w:t> ?</w:t>
      </w:r>
    </w:p>
    <w:p w14:paraId="70B452D8" w14:textId="77777777" w:rsidR="006455E5" w:rsidRDefault="006455E5" w:rsidP="002666CE">
      <w:r>
        <w:t>— </w:t>
      </w:r>
      <w:r w:rsidR="009D4A85" w:rsidRPr="0095276B">
        <w:t>Oui</w:t>
      </w:r>
      <w:r>
        <w:t>, »</w:t>
      </w:r>
      <w:r w:rsidR="009D4A85" w:rsidRPr="0095276B">
        <w:t xml:space="preserve"> cria Guillaume sans se donner le temps d</w:t>
      </w:r>
      <w:r>
        <w:t>’</w:t>
      </w:r>
      <w:r w:rsidR="009D4A85" w:rsidRPr="0095276B">
        <w:t>hésiter</w:t>
      </w:r>
      <w:r>
        <w:t xml:space="preserve">. </w:t>
      </w:r>
      <w:r w:rsidR="009D4A85" w:rsidRPr="0095276B">
        <w:t>Et il eut à peine dit</w:t>
      </w:r>
      <w:r>
        <w:t xml:space="preserve">, </w:t>
      </w:r>
      <w:r w:rsidR="009D4A85" w:rsidRPr="0095276B">
        <w:t>que la coupante vérité du mot leur tira le souffle de la bouche</w:t>
      </w:r>
      <w:r>
        <w:t xml:space="preserve">. </w:t>
      </w:r>
      <w:r w:rsidR="009D4A85" w:rsidRPr="0095276B">
        <w:t>Gêné</w:t>
      </w:r>
      <w:r>
        <w:t xml:space="preserve">, </w:t>
      </w:r>
      <w:r w:rsidR="009D4A85" w:rsidRPr="0095276B">
        <w:t>Guillaume ajouta</w:t>
      </w:r>
      <w:r>
        <w:t xml:space="preserve">, </w:t>
      </w:r>
      <w:r w:rsidR="009D4A85" w:rsidRPr="0095276B">
        <w:t>un ton plus bas</w:t>
      </w:r>
      <w:r>
        <w:t> :</w:t>
      </w:r>
    </w:p>
    <w:p w14:paraId="7F8984B3" w14:textId="77777777" w:rsidR="006455E5" w:rsidRDefault="006455E5" w:rsidP="002666CE">
      <w:r>
        <w:rPr>
          <w:rFonts w:eastAsia="Georgia" w:cs="Georgia"/>
        </w:rPr>
        <w:t>« </w:t>
      </w:r>
      <w:r w:rsidR="009D4A85" w:rsidRPr="0095276B">
        <w:t>La fabrique</w:t>
      </w:r>
      <w:r>
        <w:t xml:space="preserve">, </w:t>
      </w:r>
      <w:r w:rsidR="009D4A85" w:rsidRPr="0095276B">
        <w:t>la famille</w:t>
      </w:r>
      <w:r>
        <w:t xml:space="preserve">, </w:t>
      </w:r>
      <w:r w:rsidR="009D4A85" w:rsidRPr="0095276B">
        <w:t>il n</w:t>
      </w:r>
      <w:r>
        <w:t>’</w:t>
      </w:r>
      <w:r w:rsidR="009D4A85" w:rsidRPr="0095276B">
        <w:t>y a pas de différence</w:t>
      </w:r>
      <w:r>
        <w:t xml:space="preserve">, </w:t>
      </w:r>
      <w:r w:rsidR="009D4A85" w:rsidRPr="0095276B">
        <w:t>deux a</w:t>
      </w:r>
      <w:r w:rsidR="009D4A85" w:rsidRPr="0095276B">
        <w:t>s</w:t>
      </w:r>
      <w:r w:rsidR="009D4A85" w:rsidRPr="0095276B">
        <w:t>pects de la même chose</w:t>
      </w:r>
      <w:r>
        <w:t>.</w:t>
      </w:r>
    </w:p>
    <w:p w14:paraId="043577AD" w14:textId="77777777" w:rsidR="006455E5" w:rsidRDefault="006455E5" w:rsidP="002666CE">
      <w:r>
        <w:lastRenderedPageBreak/>
        <w:t>— </w:t>
      </w:r>
      <w:r w:rsidR="009D4A85" w:rsidRPr="0095276B">
        <w:t>Et quelle est cette chose</w:t>
      </w:r>
      <w:r>
        <w:t> ? »</w:t>
      </w:r>
      <w:r w:rsidR="009D4A85" w:rsidRPr="0095276B">
        <w:t xml:space="preserve"> ricana Joseph</w:t>
      </w:r>
      <w:r>
        <w:t xml:space="preserve">. </w:t>
      </w:r>
      <w:r w:rsidR="009D4A85" w:rsidRPr="0095276B">
        <w:t>Il avait failli oublier le troisième terme de la proposition</w:t>
      </w:r>
      <w:r>
        <w:t xml:space="preserve">. </w:t>
      </w:r>
      <w:r w:rsidR="009D4A85" w:rsidRPr="0095276B">
        <w:t>L</w:t>
      </w:r>
      <w:r>
        <w:t>’</w:t>
      </w:r>
      <w:r w:rsidR="009D4A85" w:rsidRPr="0095276B">
        <w:t>équation devenait insoluble</w:t>
      </w:r>
      <w:r>
        <w:t>.</w:t>
      </w:r>
    </w:p>
    <w:p w14:paraId="41020FFE" w14:textId="77777777" w:rsidR="006455E5" w:rsidRDefault="009D4A85" w:rsidP="002666CE">
      <w:r w:rsidRPr="0095276B">
        <w:t>Son frère le regarda avec surprise</w:t>
      </w:r>
      <w:r w:rsidR="006455E5">
        <w:t xml:space="preserve">. </w:t>
      </w:r>
      <w:r w:rsidRPr="0095276B">
        <w:t>Comment pouvait-on ignorer des choses tellement simples</w:t>
      </w:r>
      <w:r w:rsidR="006455E5">
        <w:t xml:space="preserve">, </w:t>
      </w:r>
      <w:r w:rsidRPr="0095276B">
        <w:t>qu</w:t>
      </w:r>
      <w:r w:rsidR="006455E5">
        <w:t>’</w:t>
      </w:r>
      <w:r w:rsidRPr="0095276B">
        <w:t>il n</w:t>
      </w:r>
      <w:r w:rsidR="006455E5">
        <w:t>’</w:t>
      </w:r>
      <w:r w:rsidRPr="0095276B">
        <w:t>y a même pas de mots pour les exprimer</w:t>
      </w:r>
      <w:r w:rsidR="006455E5">
        <w:t xml:space="preserve"> ? </w:t>
      </w:r>
      <w:r w:rsidRPr="0095276B">
        <w:t>L</w:t>
      </w:r>
      <w:r w:rsidR="006455E5">
        <w:t>’</w:t>
      </w:r>
      <w:r w:rsidRPr="0095276B">
        <w:t>arrière-grand-père</w:t>
      </w:r>
      <w:r w:rsidR="006455E5">
        <w:t xml:space="preserve">, </w:t>
      </w:r>
      <w:proofErr w:type="spellStart"/>
      <w:r w:rsidRPr="0095276B">
        <w:t>Mosche</w:t>
      </w:r>
      <w:proofErr w:type="spellEnd"/>
      <w:r w:rsidRPr="0095276B">
        <w:t xml:space="preserve">-Hertz Simler </w:t>
      </w:r>
      <w:proofErr w:type="spellStart"/>
      <w:r w:rsidRPr="0095276B">
        <w:t>seelig</w:t>
      </w:r>
      <w:proofErr w:type="spellEnd"/>
      <w:r w:rsidR="006455E5">
        <w:t xml:space="preserve">, </w:t>
      </w:r>
      <w:r w:rsidRPr="0095276B">
        <w:t>avait fondé la fabrique</w:t>
      </w:r>
      <w:r w:rsidR="006455E5">
        <w:t xml:space="preserve">, </w:t>
      </w:r>
      <w:r w:rsidRPr="0095276B">
        <w:t>le grand-père et ses fils l</w:t>
      </w:r>
      <w:r w:rsidR="006455E5">
        <w:t>’</w:t>
      </w:r>
      <w:r w:rsidRPr="0095276B">
        <w:t>avaient accrue contre vents et marées</w:t>
      </w:r>
      <w:r w:rsidR="006455E5">
        <w:t xml:space="preserve">, </w:t>
      </w:r>
      <w:r w:rsidRPr="0095276B">
        <w:t>les petits-enfants l</w:t>
      </w:r>
      <w:r w:rsidR="006455E5">
        <w:t>’</w:t>
      </w:r>
      <w:r w:rsidRPr="0095276B">
        <w:t>avaient transportée</w:t>
      </w:r>
      <w:r w:rsidR="006455E5">
        <w:t xml:space="preserve">, </w:t>
      </w:r>
      <w:r w:rsidRPr="0095276B">
        <w:t>pièce par pièce</w:t>
      </w:r>
      <w:r w:rsidR="006455E5">
        <w:t xml:space="preserve">. </w:t>
      </w:r>
      <w:r w:rsidRPr="0095276B">
        <w:t>Aujourd</w:t>
      </w:r>
      <w:r w:rsidR="006455E5">
        <w:t>’</w:t>
      </w:r>
      <w:r w:rsidRPr="0095276B">
        <w:t>hui</w:t>
      </w:r>
      <w:r w:rsidR="006455E5">
        <w:t xml:space="preserve">, </w:t>
      </w:r>
      <w:proofErr w:type="spellStart"/>
      <w:r w:rsidRPr="0095276B">
        <w:rPr>
          <w:i/>
          <w:iCs/>
        </w:rPr>
        <w:t>Chustin</w:t>
      </w:r>
      <w:proofErr w:type="spellEnd"/>
      <w:r w:rsidRPr="0095276B">
        <w:t xml:space="preserve"> était premier dans son lycée</w:t>
      </w:r>
      <w:r w:rsidR="006455E5">
        <w:t xml:space="preserve">, </w:t>
      </w:r>
      <w:r w:rsidRPr="0095276B">
        <w:t>et l</w:t>
      </w:r>
      <w:r w:rsidR="006455E5">
        <w:t>’</w:t>
      </w:r>
      <w:r w:rsidRPr="0095276B">
        <w:t>attelage des Simler</w:t>
      </w:r>
      <w:r w:rsidR="006455E5">
        <w:t xml:space="preserve">, </w:t>
      </w:r>
      <w:r w:rsidRPr="0095276B">
        <w:t>étroitement uni dans la bonne comme dans la mauvaise fortune</w:t>
      </w:r>
      <w:r w:rsidR="006455E5">
        <w:t xml:space="preserve">, </w:t>
      </w:r>
      <w:r w:rsidRPr="0095276B">
        <w:t>entraînait</w:t>
      </w:r>
      <w:r w:rsidR="006455E5">
        <w:t xml:space="preserve">, </w:t>
      </w:r>
      <w:r w:rsidRPr="0095276B">
        <w:t>à la force du licol</w:t>
      </w:r>
      <w:r w:rsidR="006455E5">
        <w:t xml:space="preserve">, </w:t>
      </w:r>
      <w:r w:rsidRPr="0095276B">
        <w:t>le lourd chariot à la conquête de Vendeuvre</w:t>
      </w:r>
      <w:r w:rsidR="006455E5">
        <w:t>.</w:t>
      </w:r>
    </w:p>
    <w:p w14:paraId="7E4D760D" w14:textId="123CC945" w:rsidR="002666CE" w:rsidRDefault="006455E5" w:rsidP="002666CE">
      <w:r>
        <w:rPr>
          <w:rFonts w:eastAsia="Georgia" w:cs="Georgia"/>
        </w:rPr>
        <w:t>« </w:t>
      </w:r>
      <w:r w:rsidR="009D4A85" w:rsidRPr="0095276B">
        <w:t>Quelle est cette chose</w:t>
      </w:r>
      <w:r>
        <w:t xml:space="preserve"> ? </w:t>
      </w:r>
      <w:r w:rsidR="009D4A85" w:rsidRPr="0095276B">
        <w:t>C</w:t>
      </w:r>
      <w:r>
        <w:t>’</w:t>
      </w:r>
      <w:r w:rsidR="009D4A85" w:rsidRPr="0095276B">
        <w:t>est que nous n</w:t>
      </w:r>
      <w:r>
        <w:t>’</w:t>
      </w:r>
      <w:r w:rsidR="009D4A85" w:rsidRPr="0095276B">
        <w:t>avons jamais été qu</w:t>
      </w:r>
      <w:r>
        <w:t>’</w:t>
      </w:r>
      <w:r w:rsidR="009D4A85" w:rsidRPr="0095276B">
        <w:t>un cœur et qu</w:t>
      </w:r>
      <w:r>
        <w:t>’</w:t>
      </w:r>
      <w:r w:rsidR="009D4A85" w:rsidRPr="0095276B">
        <w:t>un esprit</w:t>
      </w:r>
      <w:r>
        <w:t xml:space="preserve">, </w:t>
      </w:r>
      <w:r w:rsidR="009D4A85" w:rsidRPr="0095276B">
        <w:t>et que</w:t>
      </w:r>
      <w:r>
        <w:t xml:space="preserve">, </w:t>
      </w:r>
      <w:r w:rsidR="009D4A85" w:rsidRPr="0095276B">
        <w:rPr>
          <w:i/>
          <w:iCs/>
        </w:rPr>
        <w:t>chez les nôtres</w:t>
      </w:r>
      <w:r>
        <w:t xml:space="preserve">, </w:t>
      </w:r>
      <w:r w:rsidR="009D4A85" w:rsidRPr="0095276B">
        <w:t>il en a to</w:t>
      </w:r>
      <w:r w:rsidR="009D4A85" w:rsidRPr="0095276B">
        <w:t>u</w:t>
      </w:r>
      <w:r w:rsidR="009D4A85" w:rsidRPr="0095276B">
        <w:t>jours été de même</w:t>
      </w:r>
      <w:r>
        <w:t>. »</w:t>
      </w:r>
    </w:p>
    <w:p w14:paraId="4B47DB5B" w14:textId="77777777" w:rsidR="006455E5" w:rsidRDefault="009D4A85" w:rsidP="002666CE">
      <w:r w:rsidRPr="0095276B">
        <w:t>Il y avait une heure et demie que ces hommes se tort</w:t>
      </w:r>
      <w:r w:rsidRPr="0095276B">
        <w:t>u</w:t>
      </w:r>
      <w:r w:rsidRPr="0095276B">
        <w:t>raient l</w:t>
      </w:r>
      <w:r w:rsidR="006455E5">
        <w:t>’</w:t>
      </w:r>
      <w:r w:rsidRPr="0095276B">
        <w:t>un l</w:t>
      </w:r>
      <w:r w:rsidR="006455E5">
        <w:t>’</w:t>
      </w:r>
      <w:r w:rsidRPr="0095276B">
        <w:t>autre</w:t>
      </w:r>
      <w:r w:rsidR="006455E5">
        <w:t xml:space="preserve">, </w:t>
      </w:r>
      <w:r w:rsidRPr="0095276B">
        <w:t>et la grande parole venait seulement d</w:t>
      </w:r>
      <w:r w:rsidR="006455E5">
        <w:t>’</w:t>
      </w:r>
      <w:r w:rsidRPr="0095276B">
        <w:t>être d</w:t>
      </w:r>
      <w:r w:rsidRPr="0095276B">
        <w:t>i</w:t>
      </w:r>
      <w:r w:rsidRPr="0095276B">
        <w:t>te</w:t>
      </w:r>
      <w:r w:rsidR="006455E5">
        <w:t xml:space="preserve">. </w:t>
      </w:r>
      <w:r w:rsidRPr="0095276B">
        <w:t>Mais elle contenait tout</w:t>
      </w:r>
      <w:r w:rsidR="006455E5">
        <w:t xml:space="preserve">. </w:t>
      </w:r>
      <w:r w:rsidRPr="0095276B">
        <w:t>Joseph sentit qu</w:t>
      </w:r>
      <w:r w:rsidR="006455E5">
        <w:t>’</w:t>
      </w:r>
      <w:r w:rsidRPr="0095276B">
        <w:t>elle était de ces choses avec lesquelles on ruse mais qu</w:t>
      </w:r>
      <w:r w:rsidR="006455E5">
        <w:t>’</w:t>
      </w:r>
      <w:r w:rsidRPr="0095276B">
        <w:t>on ne nie pas</w:t>
      </w:r>
      <w:r w:rsidR="006455E5">
        <w:t xml:space="preserve">. </w:t>
      </w:r>
      <w:r w:rsidRPr="0095276B">
        <w:t>Et comme si ce n</w:t>
      </w:r>
      <w:r w:rsidR="006455E5">
        <w:t>’</w:t>
      </w:r>
      <w:r w:rsidRPr="0095276B">
        <w:t>était assez</w:t>
      </w:r>
      <w:r w:rsidR="006455E5">
        <w:t xml:space="preserve">, </w:t>
      </w:r>
      <w:r w:rsidRPr="0095276B">
        <w:t>Guillaume</w:t>
      </w:r>
      <w:r w:rsidR="006455E5">
        <w:t xml:space="preserve">, </w:t>
      </w:r>
      <w:r w:rsidRPr="0095276B">
        <w:t>fidèle à l</w:t>
      </w:r>
      <w:r w:rsidR="006455E5">
        <w:t>’</w:t>
      </w:r>
      <w:r w:rsidRPr="0095276B">
        <w:t>esprit d</w:t>
      </w:r>
      <w:r w:rsidR="006455E5">
        <w:t>’</w:t>
      </w:r>
      <w:r w:rsidRPr="0095276B">
        <w:t>une race qui ne sait ce que c</w:t>
      </w:r>
      <w:r w:rsidR="006455E5">
        <w:t>’</w:t>
      </w:r>
      <w:r w:rsidRPr="0095276B">
        <w:t>est que détruire hors de soi pour construire en soi</w:t>
      </w:r>
      <w:r w:rsidR="006455E5">
        <w:t xml:space="preserve">, </w:t>
      </w:r>
      <w:r w:rsidRPr="0095276B">
        <w:t>tendait vers Joseph deux mains osseuses</w:t>
      </w:r>
      <w:r w:rsidR="006455E5">
        <w:t xml:space="preserve">, </w:t>
      </w:r>
      <w:r w:rsidRPr="0095276B">
        <w:t>deux joyaux d</w:t>
      </w:r>
      <w:r w:rsidR="006455E5">
        <w:t>’</w:t>
      </w:r>
      <w:r w:rsidRPr="0095276B">
        <w:t>ivoire brun</w:t>
      </w:r>
      <w:r w:rsidR="006455E5">
        <w:t xml:space="preserve">, </w:t>
      </w:r>
      <w:r w:rsidRPr="0095276B">
        <w:t>et s</w:t>
      </w:r>
      <w:r w:rsidR="006455E5">
        <w:t>’</w:t>
      </w:r>
      <w:r w:rsidRPr="0095276B">
        <w:t>écriait</w:t>
      </w:r>
      <w:r w:rsidR="006455E5">
        <w:t> :</w:t>
      </w:r>
    </w:p>
    <w:p w14:paraId="7F6CF43C" w14:textId="072C5865" w:rsidR="002666CE" w:rsidRDefault="006455E5" w:rsidP="002666CE">
      <w:r>
        <w:rPr>
          <w:rFonts w:eastAsia="Georgia" w:cs="Georgia"/>
        </w:rPr>
        <w:t>« </w:t>
      </w:r>
      <w:proofErr w:type="spellStart"/>
      <w:r w:rsidR="009D4A85" w:rsidRPr="0095276B">
        <w:t>Chos</w:t>
      </w:r>
      <w:proofErr w:type="spellEnd"/>
      <w:r>
        <w:t xml:space="preserve"> ! </w:t>
      </w:r>
      <w:r w:rsidR="009D4A85" w:rsidRPr="0095276B">
        <w:t xml:space="preserve">Mon </w:t>
      </w:r>
      <w:proofErr w:type="spellStart"/>
      <w:r w:rsidR="009D4A85" w:rsidRPr="0095276B">
        <w:t>Chos</w:t>
      </w:r>
      <w:proofErr w:type="spellEnd"/>
      <w:r>
        <w:t xml:space="preserve"> ! </w:t>
      </w:r>
      <w:r w:rsidR="009D4A85" w:rsidRPr="0095276B">
        <w:t>Nous avons tous de la souffrance en nous</w:t>
      </w:r>
      <w:r>
        <w:t xml:space="preserve">. </w:t>
      </w:r>
      <w:r w:rsidR="009D4A85" w:rsidRPr="0095276B">
        <w:t>Et pourquoi ne mourons-nous pas</w:t>
      </w:r>
      <w:r>
        <w:t xml:space="preserve"> ? </w:t>
      </w:r>
      <w:r w:rsidR="009D4A85" w:rsidRPr="0095276B">
        <w:t>Il faut se sacrifier à quelque chose</w:t>
      </w:r>
      <w:r>
        <w:t xml:space="preserve">. </w:t>
      </w:r>
      <w:r w:rsidR="009D4A85" w:rsidRPr="0095276B">
        <w:t>Il faut nous dominer</w:t>
      </w:r>
      <w:r>
        <w:t xml:space="preserve">. </w:t>
      </w:r>
      <w:proofErr w:type="spellStart"/>
      <w:r w:rsidR="009D4A85" w:rsidRPr="0095276B">
        <w:t>Chos</w:t>
      </w:r>
      <w:proofErr w:type="spellEnd"/>
      <w:r>
        <w:t xml:space="preserve"> ! </w:t>
      </w:r>
      <w:r w:rsidR="009D4A85" w:rsidRPr="0095276B">
        <w:t>Reste des nôtres</w:t>
      </w:r>
      <w:r>
        <w:t xml:space="preserve">, </w:t>
      </w:r>
      <w:r w:rsidR="009D4A85" w:rsidRPr="0095276B">
        <w:t>ne nous quitte ni du cœur ni de la pensée</w:t>
      </w:r>
      <w:r>
        <w:t xml:space="preserve">. </w:t>
      </w:r>
      <w:r w:rsidR="009D4A85" w:rsidRPr="0095276B">
        <w:t>Ce n</w:t>
      </w:r>
      <w:r>
        <w:t>’</w:t>
      </w:r>
      <w:r w:rsidR="009D4A85" w:rsidRPr="0095276B">
        <w:t>est pas pour moi que je te le demande</w:t>
      </w:r>
      <w:r>
        <w:t xml:space="preserve">, </w:t>
      </w:r>
      <w:r w:rsidR="009D4A85" w:rsidRPr="0095276B">
        <w:t>ni même pour maman</w:t>
      </w:r>
      <w:r>
        <w:t xml:space="preserve">. </w:t>
      </w:r>
      <w:r w:rsidR="009D4A85" w:rsidRPr="0095276B">
        <w:t xml:space="preserve">Mais il y a le </w:t>
      </w:r>
      <w:proofErr w:type="spellStart"/>
      <w:r w:rsidR="009D4A85" w:rsidRPr="0095276B">
        <w:t>tefoir</w:t>
      </w:r>
      <w:proofErr w:type="spellEnd"/>
      <w:r>
        <w:t xml:space="preserve">, </w:t>
      </w:r>
      <w:r w:rsidR="009D4A85" w:rsidRPr="0095276B">
        <w:t>il y a notre tradition</w:t>
      </w:r>
      <w:r>
        <w:t xml:space="preserve">, </w:t>
      </w:r>
      <w:r w:rsidR="009D4A85" w:rsidRPr="0095276B">
        <w:t>nos engagements</w:t>
      </w:r>
      <w:r>
        <w:t xml:space="preserve">, </w:t>
      </w:r>
      <w:r w:rsidR="009D4A85" w:rsidRPr="0095276B">
        <w:t>il y a</w:t>
      </w:r>
      <w:r>
        <w:t xml:space="preserve"> </w:t>
      </w:r>
      <w:r>
        <w:rPr>
          <w:rFonts w:eastAsia="Georgia" w:cs="Georgia"/>
        </w:rPr>
        <w:t xml:space="preserve">– </w:t>
      </w:r>
      <w:r w:rsidR="009D4A85" w:rsidRPr="0095276B">
        <w:t>le désintéress</w:t>
      </w:r>
      <w:r w:rsidR="009D4A85" w:rsidRPr="0095276B">
        <w:t>e</w:t>
      </w:r>
      <w:r w:rsidR="009D4A85" w:rsidRPr="0095276B">
        <w:t>ment</w:t>
      </w:r>
      <w:r>
        <w:t>. »</w:t>
      </w:r>
    </w:p>
    <w:p w14:paraId="6DE8F864" w14:textId="77777777" w:rsidR="006455E5" w:rsidRDefault="009D4A85" w:rsidP="002666CE">
      <w:r w:rsidRPr="0095276B">
        <w:lastRenderedPageBreak/>
        <w:t>La veille même</w:t>
      </w:r>
      <w:r w:rsidR="006455E5">
        <w:t xml:space="preserve">, </w:t>
      </w:r>
      <w:r w:rsidRPr="0095276B">
        <w:t>à trente pas de là</w:t>
      </w:r>
      <w:r w:rsidR="006455E5">
        <w:t xml:space="preserve">, </w:t>
      </w:r>
      <w:r w:rsidRPr="0095276B">
        <w:t>devant ces deux ho</w:t>
      </w:r>
      <w:r w:rsidRPr="0095276B">
        <w:t>m</w:t>
      </w:r>
      <w:r w:rsidRPr="0095276B">
        <w:t>mes</w:t>
      </w:r>
      <w:r w:rsidR="006455E5">
        <w:t xml:space="preserve">, </w:t>
      </w:r>
      <w:r w:rsidRPr="0095276B">
        <w:t xml:space="preserve">Hélène Le </w:t>
      </w:r>
      <w:proofErr w:type="spellStart"/>
      <w:r w:rsidRPr="0095276B">
        <w:t>Pleynier</w:t>
      </w:r>
      <w:proofErr w:type="spellEnd"/>
      <w:r w:rsidRPr="0095276B">
        <w:t xml:space="preserve"> se répétait ce mot à elle-même</w:t>
      </w:r>
      <w:r w:rsidR="006455E5">
        <w:t xml:space="preserve">. </w:t>
      </w:r>
      <w:r w:rsidRPr="0095276B">
        <w:t>Est-ce qu</w:t>
      </w:r>
      <w:r w:rsidR="006455E5">
        <w:t>’</w:t>
      </w:r>
      <w:r w:rsidRPr="0095276B">
        <w:t>elle méritait que</w:t>
      </w:r>
      <w:r w:rsidR="006455E5">
        <w:t xml:space="preserve">, </w:t>
      </w:r>
      <w:r w:rsidRPr="0095276B">
        <w:t>retourné comme un doigt de gant</w:t>
      </w:r>
      <w:r w:rsidR="006455E5">
        <w:t xml:space="preserve">, </w:t>
      </w:r>
      <w:r w:rsidRPr="0095276B">
        <w:t>il servît contre elle</w:t>
      </w:r>
      <w:r w:rsidR="006455E5">
        <w:t> ?</w:t>
      </w:r>
    </w:p>
    <w:p w14:paraId="6B5AFDBF" w14:textId="77777777" w:rsidR="006455E5" w:rsidRDefault="009D4A85" w:rsidP="002666CE">
      <w:r w:rsidRPr="0095276B">
        <w:t>Joseph avait mal compris ce qui s</w:t>
      </w:r>
      <w:r w:rsidR="006455E5">
        <w:t>’</w:t>
      </w:r>
      <w:r w:rsidRPr="0095276B">
        <w:t>était passé</w:t>
      </w:r>
      <w:r w:rsidR="006455E5">
        <w:t xml:space="preserve">, </w:t>
      </w:r>
      <w:r w:rsidRPr="0095276B">
        <w:t>la veille</w:t>
      </w:r>
      <w:r w:rsidR="006455E5">
        <w:t xml:space="preserve">. </w:t>
      </w:r>
      <w:r w:rsidRPr="0095276B">
        <w:t>Mais il en devinait assez pour que le mot lui parût atroce</w:t>
      </w:r>
      <w:r w:rsidR="006455E5">
        <w:t xml:space="preserve">. </w:t>
      </w:r>
      <w:r w:rsidRPr="0095276B">
        <w:t>Il leva vers Guillaume une figure soufflée et tachetée</w:t>
      </w:r>
      <w:r w:rsidR="006455E5">
        <w:t> :</w:t>
      </w:r>
    </w:p>
    <w:p w14:paraId="0E52E420" w14:textId="1D8DFE21" w:rsidR="002666CE" w:rsidRDefault="006455E5" w:rsidP="002666CE">
      <w:r>
        <w:rPr>
          <w:rFonts w:eastAsia="Georgia" w:cs="Georgia"/>
        </w:rPr>
        <w:t>« </w:t>
      </w:r>
      <w:r w:rsidR="009D4A85" w:rsidRPr="0095276B">
        <w:t>Ça suffit</w:t>
      </w:r>
      <w:r>
        <w:t xml:space="preserve">. </w:t>
      </w:r>
      <w:r w:rsidR="009D4A85" w:rsidRPr="0095276B">
        <w:t>Nous en reparlerons</w:t>
      </w:r>
      <w:r>
        <w:t xml:space="preserve">. </w:t>
      </w:r>
      <w:r w:rsidR="009D4A85" w:rsidRPr="0095276B">
        <w:t>Assez</w:t>
      </w:r>
      <w:r>
        <w:t>. »</w:t>
      </w:r>
    </w:p>
    <w:p w14:paraId="5BF435C7" w14:textId="21321E38" w:rsidR="006455E5" w:rsidRDefault="009D4A85" w:rsidP="002666CE">
      <w:r w:rsidRPr="0095276B">
        <w:t>Un pas écrasa le parquet</w:t>
      </w:r>
      <w:r w:rsidR="006455E5">
        <w:t>, M. </w:t>
      </w:r>
      <w:r w:rsidRPr="0095276B">
        <w:t>Hippolyte entra</w:t>
      </w:r>
      <w:r w:rsidR="006455E5">
        <w:t xml:space="preserve">. </w:t>
      </w:r>
      <w:r w:rsidRPr="0095276B">
        <w:t>Il avait vu la lumière</w:t>
      </w:r>
      <w:r w:rsidR="006455E5">
        <w:t xml:space="preserve">, </w:t>
      </w:r>
      <w:r w:rsidRPr="0095276B">
        <w:t>et accourait de toute la vitesse de ses jambes goutte</w:t>
      </w:r>
      <w:r w:rsidRPr="0095276B">
        <w:t>u</w:t>
      </w:r>
      <w:r w:rsidRPr="0095276B">
        <w:t>ses</w:t>
      </w:r>
      <w:r w:rsidR="006455E5">
        <w:t xml:space="preserve">. </w:t>
      </w:r>
      <w:r w:rsidRPr="0095276B">
        <w:t>Il s</w:t>
      </w:r>
      <w:r w:rsidR="006455E5">
        <w:t>’</w:t>
      </w:r>
      <w:r w:rsidRPr="0095276B">
        <w:t>arrêta pour examiner ses fils</w:t>
      </w:r>
      <w:r w:rsidR="006455E5">
        <w:t xml:space="preserve">. </w:t>
      </w:r>
      <w:r w:rsidRPr="0095276B">
        <w:t>Les seuls bruits qui s</w:t>
      </w:r>
      <w:r w:rsidR="006455E5">
        <w:t>’</w:t>
      </w:r>
      <w:r w:rsidRPr="0095276B">
        <w:t>e</w:t>
      </w:r>
      <w:r w:rsidRPr="0095276B">
        <w:t>n</w:t>
      </w:r>
      <w:r w:rsidRPr="0095276B">
        <w:t>tendirent furent ceux de son asthme</w:t>
      </w:r>
      <w:r w:rsidR="006455E5">
        <w:t>.</w:t>
      </w:r>
    </w:p>
    <w:p w14:paraId="5A8585AA" w14:textId="77777777" w:rsidR="006455E5" w:rsidRDefault="009D4A85" w:rsidP="002666CE">
      <w:r w:rsidRPr="0095276B">
        <w:t>Faut-il croire que l</w:t>
      </w:r>
      <w:r w:rsidR="006455E5">
        <w:t>’</w:t>
      </w:r>
      <w:r w:rsidRPr="0095276B">
        <w:t>insomnie l</w:t>
      </w:r>
      <w:r w:rsidR="006455E5">
        <w:t>’</w:t>
      </w:r>
      <w:r w:rsidRPr="0095276B">
        <w:t>envoyait à son tour les r</w:t>
      </w:r>
      <w:r w:rsidRPr="0095276B">
        <w:t>e</w:t>
      </w:r>
      <w:r w:rsidRPr="0095276B">
        <w:t>joindre</w:t>
      </w:r>
      <w:r w:rsidR="006455E5">
        <w:t xml:space="preserve"> ? </w:t>
      </w:r>
      <w:r w:rsidRPr="0095276B">
        <w:t>Ou</w:t>
      </w:r>
      <w:r w:rsidR="006455E5">
        <w:t xml:space="preserve">, </w:t>
      </w:r>
      <w:r w:rsidRPr="0095276B">
        <w:t>qu</w:t>
      </w:r>
      <w:r w:rsidR="006455E5">
        <w:t>’</w:t>
      </w:r>
      <w:r w:rsidRPr="0095276B">
        <w:t>averti par sa femme</w:t>
      </w:r>
      <w:r w:rsidR="006455E5">
        <w:t xml:space="preserve">, </w:t>
      </w:r>
      <w:r w:rsidRPr="0095276B">
        <w:t>il lui fût facile de co</w:t>
      </w:r>
      <w:r w:rsidRPr="0095276B">
        <w:t>m</w:t>
      </w:r>
      <w:r w:rsidRPr="0095276B">
        <w:t>prendre</w:t>
      </w:r>
      <w:r w:rsidR="006455E5">
        <w:t xml:space="preserve"> ? </w:t>
      </w:r>
      <w:r w:rsidRPr="0095276B">
        <w:t>Les larges traits de sa face se resserrèrent</w:t>
      </w:r>
      <w:r w:rsidR="006455E5">
        <w:t xml:space="preserve">, </w:t>
      </w:r>
      <w:r w:rsidRPr="0095276B">
        <w:t>ses paupi</w:t>
      </w:r>
      <w:r w:rsidRPr="0095276B">
        <w:t>è</w:t>
      </w:r>
      <w:r w:rsidRPr="0095276B">
        <w:t>res glissèrent à demi sur les hémisphères violacés de ses yeux</w:t>
      </w:r>
      <w:r w:rsidR="006455E5">
        <w:t xml:space="preserve">, </w:t>
      </w:r>
      <w:r w:rsidRPr="0095276B">
        <w:t>et une pitié méprisante disposa les plis de sa bouche</w:t>
      </w:r>
      <w:r w:rsidR="006455E5">
        <w:t xml:space="preserve">. </w:t>
      </w:r>
      <w:r w:rsidRPr="0095276B">
        <w:t>Il ne fit qu</w:t>
      </w:r>
      <w:r w:rsidR="006455E5">
        <w:t>’</w:t>
      </w:r>
      <w:r w:rsidRPr="0095276B">
        <w:t>un geste</w:t>
      </w:r>
      <w:r w:rsidR="006455E5">
        <w:t xml:space="preserve">, </w:t>
      </w:r>
      <w:r w:rsidRPr="0095276B">
        <w:t>qui fut de poser sa main sur l</w:t>
      </w:r>
      <w:r w:rsidR="006455E5">
        <w:t>’</w:t>
      </w:r>
      <w:r w:rsidRPr="0095276B">
        <w:t>épaule de Joseph</w:t>
      </w:r>
      <w:r w:rsidR="006455E5">
        <w:t xml:space="preserve">. </w:t>
      </w:r>
      <w:r w:rsidRPr="0095276B">
        <w:t>Une voix grasse</w:t>
      </w:r>
      <w:r w:rsidR="006455E5">
        <w:t xml:space="preserve">, </w:t>
      </w:r>
      <w:r w:rsidRPr="0095276B">
        <w:t>haute et contenue</w:t>
      </w:r>
      <w:r w:rsidR="006455E5">
        <w:t xml:space="preserve">, </w:t>
      </w:r>
      <w:r w:rsidRPr="0095276B">
        <w:t>laissa échapper ces paroles étonna</w:t>
      </w:r>
      <w:r w:rsidRPr="0095276B">
        <w:t>n</w:t>
      </w:r>
      <w:r w:rsidRPr="0095276B">
        <w:t>tes</w:t>
      </w:r>
      <w:r w:rsidR="006455E5">
        <w:t> :</w:t>
      </w:r>
    </w:p>
    <w:p w14:paraId="3803CFF4" w14:textId="42BFFE24" w:rsidR="002666CE" w:rsidRDefault="006455E5" w:rsidP="002666CE">
      <w:r>
        <w:rPr>
          <w:rFonts w:eastAsia="Georgia" w:cs="Georgia"/>
        </w:rPr>
        <w:t>« </w:t>
      </w:r>
      <w:r w:rsidR="009D4A85" w:rsidRPr="0095276B">
        <w:t>Nous avons tous connus ça</w:t>
      </w:r>
      <w:r>
        <w:t xml:space="preserve">, </w:t>
      </w:r>
      <w:proofErr w:type="spellStart"/>
      <w:r w:rsidR="009D4A85" w:rsidRPr="0095276B">
        <w:t>Choseph</w:t>
      </w:r>
      <w:proofErr w:type="spellEnd"/>
      <w:r>
        <w:t xml:space="preserve">. </w:t>
      </w:r>
      <w:r w:rsidR="009D4A85" w:rsidRPr="0095276B">
        <w:t>Il faut avoir eu mal une fois tans sa fie</w:t>
      </w:r>
      <w:r>
        <w:t xml:space="preserve">. </w:t>
      </w:r>
      <w:r w:rsidR="009D4A85" w:rsidRPr="0095276B">
        <w:t>Vous n</w:t>
      </w:r>
      <w:r>
        <w:t>’</w:t>
      </w:r>
      <w:proofErr w:type="spellStart"/>
      <w:r w:rsidR="009D4A85" w:rsidRPr="0095276B">
        <w:t>afez</w:t>
      </w:r>
      <w:proofErr w:type="spellEnd"/>
      <w:r w:rsidR="009D4A85" w:rsidRPr="0095276B">
        <w:t xml:space="preserve"> pas eu </w:t>
      </w:r>
      <w:proofErr w:type="spellStart"/>
      <w:r w:rsidR="009D4A85" w:rsidRPr="0095276B">
        <w:t>crand</w:t>
      </w:r>
      <w:proofErr w:type="spellEnd"/>
      <w:r w:rsidR="009D4A85" w:rsidRPr="0095276B">
        <w:t xml:space="preserve"> mal jusqu</w:t>
      </w:r>
      <w:r>
        <w:t>’</w:t>
      </w:r>
      <w:r w:rsidR="009D4A85" w:rsidRPr="0095276B">
        <w:t>ici</w:t>
      </w:r>
      <w:r>
        <w:t xml:space="preserve">. </w:t>
      </w:r>
      <w:r w:rsidR="009D4A85" w:rsidRPr="0095276B">
        <w:t>C</w:t>
      </w:r>
      <w:r>
        <w:t>’</w:t>
      </w:r>
      <w:r w:rsidR="009D4A85" w:rsidRPr="0095276B">
        <w:t>est triste à dire</w:t>
      </w:r>
      <w:r>
        <w:t xml:space="preserve">, </w:t>
      </w:r>
      <w:r w:rsidR="009D4A85" w:rsidRPr="0095276B">
        <w:t xml:space="preserve">mais </w:t>
      </w:r>
      <w:proofErr w:type="spellStart"/>
      <w:r w:rsidR="009D4A85" w:rsidRPr="0095276B">
        <w:t>foici</w:t>
      </w:r>
      <w:proofErr w:type="spellEnd"/>
      <w:r w:rsidR="009D4A85" w:rsidRPr="0095276B">
        <w:t xml:space="preserve"> votre tour qui vient</w:t>
      </w:r>
      <w:r>
        <w:t xml:space="preserve">. </w:t>
      </w:r>
      <w:r w:rsidR="009D4A85" w:rsidRPr="0095276B">
        <w:t>Prends tout le temps que tu feux</w:t>
      </w:r>
      <w:r>
        <w:t xml:space="preserve">. </w:t>
      </w:r>
      <w:r w:rsidR="009D4A85" w:rsidRPr="0095276B">
        <w:t>Va</w:t>
      </w:r>
      <w:r>
        <w:t xml:space="preserve">, </w:t>
      </w:r>
      <w:proofErr w:type="spellStart"/>
      <w:r w:rsidR="009D4A85" w:rsidRPr="0095276B">
        <w:t>voyache</w:t>
      </w:r>
      <w:proofErr w:type="spellEnd"/>
      <w:r>
        <w:t xml:space="preserve">, </w:t>
      </w:r>
      <w:r w:rsidR="009D4A85" w:rsidRPr="0095276B">
        <w:t>console-toi</w:t>
      </w:r>
      <w:r>
        <w:t xml:space="preserve">. </w:t>
      </w:r>
      <w:r w:rsidR="009D4A85" w:rsidRPr="0095276B">
        <w:t xml:space="preserve">Tu reviendras </w:t>
      </w:r>
      <w:proofErr w:type="spellStart"/>
      <w:r w:rsidR="009D4A85" w:rsidRPr="0095276B">
        <w:t>trafailler</w:t>
      </w:r>
      <w:proofErr w:type="spellEnd"/>
      <w:r w:rsidR="009D4A85" w:rsidRPr="0095276B">
        <w:t xml:space="preserve"> avec nous quand ce sera passé</w:t>
      </w:r>
      <w:r>
        <w:t>. »</w:t>
      </w:r>
    </w:p>
    <w:p w14:paraId="0CE08B4C" w14:textId="77777777" w:rsidR="006455E5" w:rsidRDefault="009D4A85" w:rsidP="002666CE">
      <w:r w:rsidRPr="0095276B">
        <w:t>Puis il lui lâcha l</w:t>
      </w:r>
      <w:r w:rsidR="006455E5">
        <w:t>’</w:t>
      </w:r>
      <w:r w:rsidRPr="0095276B">
        <w:t>épaule après l</w:t>
      </w:r>
      <w:r w:rsidR="006455E5">
        <w:t>’</w:t>
      </w:r>
      <w:r w:rsidRPr="0095276B">
        <w:t>avoir serrée une seconde entre ses doigts renflés</w:t>
      </w:r>
      <w:r w:rsidR="006455E5">
        <w:t xml:space="preserve">, </w:t>
      </w:r>
      <w:r w:rsidRPr="0095276B">
        <w:t>lui tourna le dos</w:t>
      </w:r>
      <w:r w:rsidR="006455E5">
        <w:t xml:space="preserve">, </w:t>
      </w:r>
      <w:r w:rsidRPr="0095276B">
        <w:t>et s</w:t>
      </w:r>
      <w:r w:rsidR="006455E5">
        <w:t>’</w:t>
      </w:r>
      <w:r w:rsidRPr="0095276B">
        <w:t>adressa à Gui</w:t>
      </w:r>
      <w:r w:rsidRPr="0095276B">
        <w:t>l</w:t>
      </w:r>
      <w:r w:rsidRPr="0095276B">
        <w:t>laume sur le ton impérieux qui lui était ordinaire</w:t>
      </w:r>
      <w:r w:rsidR="006455E5">
        <w:t> :</w:t>
      </w:r>
    </w:p>
    <w:p w14:paraId="7095D392" w14:textId="4F65BBC0" w:rsidR="002666CE" w:rsidRDefault="006455E5" w:rsidP="002666CE">
      <w:r>
        <w:rPr>
          <w:rFonts w:eastAsia="Georgia" w:cs="Georgia"/>
        </w:rPr>
        <w:lastRenderedPageBreak/>
        <w:t>« </w:t>
      </w:r>
      <w:r w:rsidR="009D4A85" w:rsidRPr="0095276B">
        <w:t>À nous deux</w:t>
      </w:r>
      <w:r>
        <w:t xml:space="preserve">. </w:t>
      </w:r>
      <w:r w:rsidR="009D4A85" w:rsidRPr="0095276B">
        <w:t xml:space="preserve">Myrtil prendra le </w:t>
      </w:r>
      <w:proofErr w:type="spellStart"/>
      <w:r w:rsidR="009D4A85" w:rsidRPr="0095276B">
        <w:t>macasin</w:t>
      </w:r>
      <w:proofErr w:type="spellEnd"/>
      <w:r w:rsidR="009D4A85" w:rsidRPr="0095276B">
        <w:t xml:space="preserve"> pendant l</w:t>
      </w:r>
      <w:r>
        <w:t>’</w:t>
      </w:r>
      <w:r w:rsidR="009D4A85" w:rsidRPr="0095276B">
        <w:t>abse</w:t>
      </w:r>
      <w:r w:rsidR="009D4A85" w:rsidRPr="0095276B">
        <w:t>n</w:t>
      </w:r>
      <w:r w:rsidR="009D4A85" w:rsidRPr="0095276B">
        <w:t xml:space="preserve">ce de </w:t>
      </w:r>
      <w:proofErr w:type="spellStart"/>
      <w:r w:rsidR="009D4A85" w:rsidRPr="0095276B">
        <w:t>Choseph</w:t>
      </w:r>
      <w:proofErr w:type="spellEnd"/>
      <w:r>
        <w:t xml:space="preserve">. </w:t>
      </w:r>
      <w:r w:rsidR="009D4A85" w:rsidRPr="0095276B">
        <w:t xml:space="preserve">Nous </w:t>
      </w:r>
      <w:proofErr w:type="spellStart"/>
      <w:r w:rsidR="009D4A85" w:rsidRPr="0095276B">
        <w:t>partacherons</w:t>
      </w:r>
      <w:proofErr w:type="spellEnd"/>
      <w:r w:rsidR="009D4A85" w:rsidRPr="0095276B">
        <w:t xml:space="preserve"> la filature</w:t>
      </w:r>
      <w:r>
        <w:t xml:space="preserve">. </w:t>
      </w:r>
      <w:r w:rsidR="009D4A85" w:rsidRPr="0095276B">
        <w:t>Tu pourras</w:t>
      </w:r>
      <w:r>
        <w:t xml:space="preserve"> ? </w:t>
      </w:r>
      <w:r w:rsidR="009D4A85" w:rsidRPr="0095276B">
        <w:t xml:space="preserve">Pas trop </w:t>
      </w:r>
      <w:proofErr w:type="spellStart"/>
      <w:r w:rsidR="009D4A85" w:rsidRPr="0095276B">
        <w:t>fatiqué</w:t>
      </w:r>
      <w:proofErr w:type="spellEnd"/>
      <w:r>
        <w:t xml:space="preserve"> ? </w:t>
      </w:r>
      <w:r w:rsidR="009D4A85" w:rsidRPr="0095276B">
        <w:t>Pas de peine de cœur</w:t>
      </w:r>
      <w:r>
        <w:t xml:space="preserve"> ? </w:t>
      </w:r>
      <w:r w:rsidR="009D4A85" w:rsidRPr="0095276B">
        <w:t>Non</w:t>
      </w:r>
      <w:r>
        <w:t xml:space="preserve"> ? </w:t>
      </w:r>
      <w:r w:rsidR="009D4A85" w:rsidRPr="0095276B">
        <w:t>Un homme s</w:t>
      </w:r>
      <w:r w:rsidR="009D4A85" w:rsidRPr="0095276B">
        <w:t>é</w:t>
      </w:r>
      <w:r w:rsidR="009D4A85" w:rsidRPr="0095276B">
        <w:t>rieux</w:t>
      </w:r>
      <w:r>
        <w:t xml:space="preserve"> ? </w:t>
      </w:r>
      <w:r w:rsidR="009D4A85" w:rsidRPr="0095276B">
        <w:t xml:space="preserve">À la </w:t>
      </w:r>
      <w:proofErr w:type="spellStart"/>
      <w:r w:rsidR="009D4A85" w:rsidRPr="0095276B">
        <w:t>ponne</w:t>
      </w:r>
      <w:proofErr w:type="spellEnd"/>
      <w:r w:rsidR="009D4A85" w:rsidRPr="0095276B">
        <w:t xml:space="preserve"> heure</w:t>
      </w:r>
      <w:r>
        <w:t xml:space="preserve">. </w:t>
      </w:r>
      <w:r w:rsidR="009D4A85" w:rsidRPr="0095276B">
        <w:t xml:space="preserve">As-tu la réponse de </w:t>
      </w:r>
      <w:proofErr w:type="spellStart"/>
      <w:r w:rsidR="009D4A85" w:rsidRPr="0095276B">
        <w:t>Tuchartin</w:t>
      </w:r>
      <w:proofErr w:type="spellEnd"/>
      <w:r w:rsidR="009D4A85" w:rsidRPr="0095276B">
        <w:t xml:space="preserve"> pour l</w:t>
      </w:r>
      <w:r>
        <w:t>’</w:t>
      </w:r>
      <w:r w:rsidR="009D4A85" w:rsidRPr="0095276B">
        <w:t xml:space="preserve">affaire du </w:t>
      </w:r>
      <w:proofErr w:type="spellStart"/>
      <w:r w:rsidR="009D4A85" w:rsidRPr="0095276B">
        <w:t>cylintre</w:t>
      </w:r>
      <w:proofErr w:type="spellEnd"/>
      <w:r w:rsidR="009D4A85" w:rsidRPr="0095276B">
        <w:t xml:space="preserve"> te la machine</w:t>
      </w:r>
      <w:r>
        <w:t> ? »</w:t>
      </w:r>
    </w:p>
    <w:p w14:paraId="1CF8C93F" w14:textId="77777777" w:rsidR="006455E5" w:rsidRDefault="009D4A85" w:rsidP="002666CE">
      <w:r w:rsidRPr="0095276B">
        <w:t>Et il accompagna ces propos d</w:t>
      </w:r>
      <w:r w:rsidR="006455E5">
        <w:t>’</w:t>
      </w:r>
      <w:r w:rsidRPr="0095276B">
        <w:t>une expression rien moins que bienveillante pour son fils aîné</w:t>
      </w:r>
      <w:r w:rsidR="006455E5">
        <w:t>.</w:t>
      </w:r>
    </w:p>
    <w:p w14:paraId="6E43B8E4" w14:textId="1D4C8E38" w:rsidR="006455E5" w:rsidRDefault="006455E5" w:rsidP="002666CE"/>
    <w:p w14:paraId="1FC274BE" w14:textId="77777777" w:rsidR="006455E5" w:rsidRDefault="009D4A85" w:rsidP="002666CE">
      <w:r w:rsidRPr="0095276B">
        <w:t>Quand Joseph se retrouva dans la cour</w:t>
      </w:r>
      <w:r w:rsidR="006455E5">
        <w:t xml:space="preserve">, </w:t>
      </w:r>
      <w:r w:rsidRPr="0095276B">
        <w:t>il se rendit compte de deux choses</w:t>
      </w:r>
      <w:r w:rsidR="006455E5">
        <w:t xml:space="preserve"> : </w:t>
      </w:r>
      <w:r w:rsidRPr="0095276B">
        <w:t>la première</w:t>
      </w:r>
      <w:r w:rsidR="006455E5">
        <w:t xml:space="preserve">, </w:t>
      </w:r>
      <w:r w:rsidRPr="0095276B">
        <w:t>c</w:t>
      </w:r>
      <w:r w:rsidR="006455E5">
        <w:t>’</w:t>
      </w:r>
      <w:r w:rsidRPr="0095276B">
        <w:t>est que la douceur inaccoutumée de son père n</w:t>
      </w:r>
      <w:r w:rsidR="006455E5">
        <w:t>’</w:t>
      </w:r>
      <w:r w:rsidRPr="0095276B">
        <w:t>empêchait pas qu</w:t>
      </w:r>
      <w:r w:rsidR="006455E5">
        <w:t>’</w:t>
      </w:r>
      <w:r w:rsidRPr="0095276B">
        <w:t>on l</w:t>
      </w:r>
      <w:r w:rsidR="006455E5">
        <w:t>’</w:t>
      </w:r>
      <w:r w:rsidRPr="0095276B">
        <w:t>eût tranquillement mis à la porte de la fabrique pour un temps indéterminé</w:t>
      </w:r>
      <w:r w:rsidR="006455E5">
        <w:t xml:space="preserve"> ; </w:t>
      </w:r>
      <w:r w:rsidRPr="0095276B">
        <w:t>la seconde</w:t>
      </w:r>
      <w:r w:rsidR="006455E5">
        <w:t xml:space="preserve">, </w:t>
      </w:r>
      <w:r w:rsidRPr="0095276B">
        <w:t>c</w:t>
      </w:r>
      <w:r w:rsidR="006455E5">
        <w:t>’</w:t>
      </w:r>
      <w:r w:rsidRPr="0095276B">
        <w:t>est qu</w:t>
      </w:r>
      <w:r w:rsidR="006455E5">
        <w:t>’</w:t>
      </w:r>
      <w:r w:rsidRPr="0095276B">
        <w:t>il n</w:t>
      </w:r>
      <w:r w:rsidR="006455E5">
        <w:t>’</w:t>
      </w:r>
      <w:r w:rsidRPr="0095276B">
        <w:t>avait où aller</w:t>
      </w:r>
      <w:r w:rsidR="006455E5">
        <w:t xml:space="preserve">, </w:t>
      </w:r>
      <w:r w:rsidRPr="0095276B">
        <w:t>ni que faire</w:t>
      </w:r>
      <w:r w:rsidR="006455E5">
        <w:t>.</w:t>
      </w:r>
    </w:p>
    <w:p w14:paraId="227D9E33" w14:textId="0A0661B1" w:rsidR="006455E5" w:rsidRDefault="006455E5" w:rsidP="002666CE">
      <w:r>
        <w:t>M. </w:t>
      </w:r>
      <w:r w:rsidR="009D4A85" w:rsidRPr="0095276B">
        <w:t>Hippolyte lâchait pendant ce temps les écluses de sa c</w:t>
      </w:r>
      <w:r w:rsidR="009D4A85" w:rsidRPr="0095276B">
        <w:t>o</w:t>
      </w:r>
      <w:r w:rsidR="009D4A85" w:rsidRPr="0095276B">
        <w:t>lère au visage de Guillaume</w:t>
      </w:r>
      <w:r>
        <w:t>.</w:t>
      </w:r>
    </w:p>
    <w:p w14:paraId="26CEF8F4" w14:textId="02055AEB" w:rsidR="002666CE" w:rsidRDefault="006455E5" w:rsidP="002666CE">
      <w:r>
        <w:rPr>
          <w:rFonts w:eastAsia="Georgia" w:cs="Georgia"/>
        </w:rPr>
        <w:t>« </w:t>
      </w:r>
      <w:r w:rsidR="009D4A85" w:rsidRPr="0095276B">
        <w:t>L</w:t>
      </w:r>
      <w:r>
        <w:t>’</w:t>
      </w:r>
      <w:proofErr w:type="spellStart"/>
      <w:r w:rsidR="009D4A85" w:rsidRPr="0095276B">
        <w:t>impécile</w:t>
      </w:r>
      <w:proofErr w:type="spellEnd"/>
      <w:r>
        <w:t xml:space="preserve"> ! </w:t>
      </w:r>
      <w:r w:rsidR="009D4A85" w:rsidRPr="0095276B">
        <w:t>Il songeait donc véritablement à épouser ce</w:t>
      </w:r>
      <w:r w:rsidR="009D4A85" w:rsidRPr="0095276B">
        <w:t>t</w:t>
      </w:r>
      <w:r w:rsidR="009D4A85" w:rsidRPr="0095276B">
        <w:t xml:space="preserve">te </w:t>
      </w:r>
      <w:r w:rsidR="009D4A85" w:rsidRPr="0095276B">
        <w:rPr>
          <w:i/>
          <w:iCs/>
        </w:rPr>
        <w:t>goy</w:t>
      </w:r>
      <w:r>
        <w:t xml:space="preserve"> ? </w:t>
      </w:r>
      <w:r w:rsidR="009D4A85" w:rsidRPr="0095276B">
        <w:t>La fille d</w:t>
      </w:r>
      <w:r>
        <w:t>’</w:t>
      </w:r>
      <w:r w:rsidR="009D4A85" w:rsidRPr="0095276B">
        <w:t>un fabricant ruiné</w:t>
      </w:r>
      <w:r>
        <w:t xml:space="preserve"> ? </w:t>
      </w:r>
      <w:r w:rsidR="009D4A85" w:rsidRPr="0095276B">
        <w:t>Cette pimbêche à grands airs</w:t>
      </w:r>
      <w:r>
        <w:t xml:space="preserve"> ? </w:t>
      </w:r>
      <w:r w:rsidR="009D4A85" w:rsidRPr="0095276B">
        <w:t>S</w:t>
      </w:r>
      <w:r>
        <w:t>’</w:t>
      </w:r>
      <w:r w:rsidR="009D4A85" w:rsidRPr="0095276B">
        <w:t>il accomplit une chose pareille</w:t>
      </w:r>
      <w:r>
        <w:t xml:space="preserve">, </w:t>
      </w:r>
      <w:r w:rsidR="009D4A85" w:rsidRPr="0095276B">
        <w:t>il pourra crever dans son trou</w:t>
      </w:r>
      <w:r>
        <w:t xml:space="preserve">, </w:t>
      </w:r>
      <w:r w:rsidR="009D4A85" w:rsidRPr="0095276B">
        <w:t>sa mère ni moi ne le reverrons de notre fie</w:t>
      </w:r>
      <w:r>
        <w:t>. »</w:t>
      </w:r>
    </w:p>
    <w:p w14:paraId="2B1B714A" w14:textId="77777777" w:rsidR="006455E5" w:rsidRDefault="009D4A85" w:rsidP="002666CE">
      <w:r w:rsidRPr="0095276B">
        <w:t>Un coup de poing écrasa sur la table un horrible sacrement</w:t>
      </w:r>
      <w:r w:rsidR="006455E5">
        <w:t xml:space="preserve">, </w:t>
      </w:r>
      <w:r w:rsidRPr="0095276B">
        <w:t>et le flux des malédictions fit retentir l</w:t>
      </w:r>
      <w:r w:rsidR="006455E5">
        <w:t>’</w:t>
      </w:r>
      <w:r w:rsidRPr="0095276B">
        <w:t>intérieur de la cage vitrée jusqu</w:t>
      </w:r>
      <w:r w:rsidR="006455E5">
        <w:t>’</w:t>
      </w:r>
      <w:r w:rsidRPr="0095276B">
        <w:t>au premier coup de la sirène</w:t>
      </w:r>
      <w:r w:rsidR="006455E5">
        <w:t>.</w:t>
      </w:r>
    </w:p>
    <w:p w14:paraId="685CCBEE" w14:textId="77777777" w:rsidR="006455E5" w:rsidRDefault="009D4A85" w:rsidP="002666CE">
      <w:r w:rsidRPr="0095276B">
        <w:t>Guillaume était trop épuisé</w:t>
      </w:r>
      <w:r w:rsidR="006455E5">
        <w:t xml:space="preserve">, </w:t>
      </w:r>
      <w:r w:rsidRPr="0095276B">
        <w:t>en allant ouvrir la grille</w:t>
      </w:r>
      <w:r w:rsidR="006455E5">
        <w:t xml:space="preserve">, </w:t>
      </w:r>
      <w:r w:rsidRPr="0095276B">
        <w:t>pour remarquer une forme immobile</w:t>
      </w:r>
      <w:r w:rsidR="006455E5">
        <w:t xml:space="preserve">, </w:t>
      </w:r>
      <w:r w:rsidRPr="0095276B">
        <w:t>assise sur une borne malgré le froid</w:t>
      </w:r>
      <w:r w:rsidR="006455E5">
        <w:t xml:space="preserve">, </w:t>
      </w:r>
      <w:r w:rsidRPr="0095276B">
        <w:t>et qui ressemblait à son frère</w:t>
      </w:r>
      <w:r w:rsidR="006455E5">
        <w:t>.</w:t>
      </w:r>
    </w:p>
    <w:p w14:paraId="1C9C7280" w14:textId="77777777" w:rsidR="006455E5" w:rsidRDefault="009D4A85" w:rsidP="002666CE">
      <w:proofErr w:type="spellStart"/>
      <w:r w:rsidRPr="0095276B">
        <w:rPr>
          <w:i/>
        </w:rPr>
        <w:t>Uou-uh</w:t>
      </w:r>
      <w:proofErr w:type="spellEnd"/>
      <w:r w:rsidR="006455E5">
        <w:rPr>
          <w:i/>
        </w:rPr>
        <w:t xml:space="preserve"> ! </w:t>
      </w:r>
      <w:r w:rsidRPr="0095276B">
        <w:t>gémit la grille en décollant ses mâchoires avec e</w:t>
      </w:r>
      <w:r w:rsidRPr="0095276B">
        <w:t>f</w:t>
      </w:r>
      <w:r w:rsidRPr="0095276B">
        <w:t>fort</w:t>
      </w:r>
      <w:r w:rsidR="006455E5">
        <w:t xml:space="preserve">. </w:t>
      </w:r>
      <w:r w:rsidRPr="0095276B">
        <w:t>Un quart d</w:t>
      </w:r>
      <w:r w:rsidR="006455E5">
        <w:t>’</w:t>
      </w:r>
      <w:r w:rsidRPr="0095276B">
        <w:t>heure durant</w:t>
      </w:r>
      <w:r w:rsidR="006455E5">
        <w:t xml:space="preserve">, </w:t>
      </w:r>
      <w:r w:rsidRPr="0095276B">
        <w:t>les pas des ouvriers clapotèrent dans la nuit</w:t>
      </w:r>
      <w:r w:rsidR="006455E5">
        <w:t xml:space="preserve">. </w:t>
      </w:r>
      <w:r w:rsidRPr="0095276B">
        <w:t>Les quinquets à huile piquèrent la longueur des salles de travail</w:t>
      </w:r>
      <w:r w:rsidR="006455E5">
        <w:t>.</w:t>
      </w:r>
    </w:p>
    <w:p w14:paraId="3A3D18AD" w14:textId="77777777" w:rsidR="006455E5" w:rsidRDefault="009D4A85" w:rsidP="002666CE">
      <w:r w:rsidRPr="0095276B">
        <w:lastRenderedPageBreak/>
        <w:t>Joseph assistait à ce spectacle comme s</w:t>
      </w:r>
      <w:r w:rsidR="006455E5">
        <w:t>’</w:t>
      </w:r>
      <w:r w:rsidRPr="0095276B">
        <w:t>il ne l</w:t>
      </w:r>
      <w:r w:rsidR="006455E5">
        <w:t>’</w:t>
      </w:r>
      <w:r w:rsidRPr="0095276B">
        <w:t>avait jamais vu</w:t>
      </w:r>
      <w:r w:rsidR="006455E5">
        <w:t xml:space="preserve">. </w:t>
      </w:r>
      <w:r w:rsidRPr="0095276B">
        <w:t>Le second cri de la sirène se répercuta sur Vendeuvre</w:t>
      </w:r>
      <w:r w:rsidR="006455E5">
        <w:t xml:space="preserve">. </w:t>
      </w:r>
      <w:r w:rsidRPr="0095276B">
        <w:t>Des galops de semelles coururent le long de l</w:t>
      </w:r>
      <w:r w:rsidR="006455E5">
        <w:t>’</w:t>
      </w:r>
      <w:r w:rsidRPr="0095276B">
        <w:t>avenue</w:t>
      </w:r>
      <w:r w:rsidR="006455E5">
        <w:t xml:space="preserve">. </w:t>
      </w:r>
      <w:r w:rsidRPr="0095276B">
        <w:t>La grille se r</w:t>
      </w:r>
      <w:r w:rsidRPr="0095276B">
        <w:t>e</w:t>
      </w:r>
      <w:r w:rsidRPr="0095276B">
        <w:t>ferma avec la même plainte et le même effort</w:t>
      </w:r>
      <w:r w:rsidR="006455E5">
        <w:t xml:space="preserve">. </w:t>
      </w:r>
      <w:r w:rsidRPr="0095276B">
        <w:t>Un grondement sortit du cœur des bâtiments</w:t>
      </w:r>
      <w:r w:rsidR="006455E5">
        <w:t xml:space="preserve">. </w:t>
      </w:r>
      <w:r w:rsidRPr="0095276B">
        <w:t>Le purgeur des cylindres cracha longuement</w:t>
      </w:r>
      <w:r w:rsidR="006455E5">
        <w:t xml:space="preserve">. </w:t>
      </w:r>
      <w:r w:rsidRPr="0095276B">
        <w:t>Les arbres de transmission entrèrent en mouv</w:t>
      </w:r>
      <w:r w:rsidRPr="0095276B">
        <w:t>e</w:t>
      </w:r>
      <w:r w:rsidRPr="0095276B">
        <w:t>ment</w:t>
      </w:r>
      <w:r w:rsidR="006455E5">
        <w:t xml:space="preserve">. </w:t>
      </w:r>
      <w:r w:rsidRPr="0095276B">
        <w:t>Joseph ferma les yeux</w:t>
      </w:r>
      <w:r w:rsidR="006455E5">
        <w:t xml:space="preserve"> : </w:t>
      </w:r>
      <w:r w:rsidRPr="0095276B">
        <w:t>les ouvriers embrayaient la cou</w:t>
      </w:r>
      <w:r w:rsidRPr="0095276B">
        <w:t>r</w:t>
      </w:r>
      <w:r w:rsidRPr="0095276B">
        <w:t>roie sur la poulie de leurs métiers</w:t>
      </w:r>
      <w:r w:rsidR="006455E5">
        <w:t xml:space="preserve"> ; </w:t>
      </w:r>
      <w:r w:rsidRPr="0095276B">
        <w:t>les petits rattacheurs de la f</w:t>
      </w:r>
      <w:r w:rsidRPr="0095276B">
        <w:t>i</w:t>
      </w:r>
      <w:r w:rsidRPr="0095276B">
        <w:t>lature commençaient leur course devant les rangées de nave</w:t>
      </w:r>
      <w:r w:rsidRPr="0095276B">
        <w:t>t</w:t>
      </w:r>
      <w:r w:rsidRPr="0095276B">
        <w:t>tes</w:t>
      </w:r>
      <w:r w:rsidR="006455E5">
        <w:t xml:space="preserve">. </w:t>
      </w:r>
      <w:r w:rsidRPr="0095276B">
        <w:t>Les premiers coups sourds du tissage retentirent au premier étage</w:t>
      </w:r>
      <w:r w:rsidR="006455E5">
        <w:t xml:space="preserve">. </w:t>
      </w:r>
      <w:r w:rsidRPr="0095276B">
        <w:t>Plus loin</w:t>
      </w:r>
      <w:r w:rsidR="006455E5">
        <w:t xml:space="preserve">, </w:t>
      </w:r>
      <w:r w:rsidRPr="0095276B">
        <w:t>les foulons se mirent en marche</w:t>
      </w:r>
      <w:r w:rsidR="006455E5">
        <w:t xml:space="preserve">, </w:t>
      </w:r>
      <w:r w:rsidRPr="0095276B">
        <w:t>avec leur bruit de guêpe irritée</w:t>
      </w:r>
      <w:r w:rsidR="006455E5">
        <w:t xml:space="preserve"> ; </w:t>
      </w:r>
      <w:r w:rsidRPr="0095276B">
        <w:t>le dégorgement des eaux savonneuses lâcha</w:t>
      </w:r>
      <w:r w:rsidR="006455E5">
        <w:t xml:space="preserve">, </w:t>
      </w:r>
      <w:r w:rsidRPr="0095276B">
        <w:t>avec un murmure vosgien</w:t>
      </w:r>
      <w:r w:rsidR="006455E5">
        <w:t xml:space="preserve">, </w:t>
      </w:r>
      <w:r w:rsidRPr="0095276B">
        <w:t>un torrent aux odeurs chaudes et f</w:t>
      </w:r>
      <w:r w:rsidRPr="0095276B">
        <w:t>a</w:t>
      </w:r>
      <w:r w:rsidRPr="0095276B">
        <w:t>des</w:t>
      </w:r>
      <w:r w:rsidR="006455E5">
        <w:t xml:space="preserve">. </w:t>
      </w:r>
      <w:r w:rsidRPr="0095276B">
        <w:t>Une buée écœurante envahit peu à peu la cour</w:t>
      </w:r>
      <w:r w:rsidR="006455E5">
        <w:t xml:space="preserve">. </w:t>
      </w:r>
      <w:r w:rsidRPr="0095276B">
        <w:t>Joseph e</w:t>
      </w:r>
      <w:r w:rsidRPr="0095276B">
        <w:t>n</w:t>
      </w:r>
      <w:r w:rsidRPr="0095276B">
        <w:t>tendit</w:t>
      </w:r>
      <w:r w:rsidR="006455E5">
        <w:t xml:space="preserve">, </w:t>
      </w:r>
      <w:r w:rsidRPr="0095276B">
        <w:t>par un vasistas ouvert</w:t>
      </w:r>
      <w:r w:rsidR="006455E5">
        <w:t xml:space="preserve">, </w:t>
      </w:r>
      <w:r w:rsidRPr="0095276B">
        <w:t>la toux d</w:t>
      </w:r>
      <w:r w:rsidR="006455E5">
        <w:t>’</w:t>
      </w:r>
      <w:r w:rsidRPr="0095276B">
        <w:t>une jeune ouvrière qu</w:t>
      </w:r>
      <w:r w:rsidR="006455E5">
        <w:t>’</w:t>
      </w:r>
      <w:r w:rsidRPr="0095276B">
        <w:t>on soupçonnait d</w:t>
      </w:r>
      <w:r w:rsidR="006455E5">
        <w:t>’</w:t>
      </w:r>
      <w:r w:rsidRPr="0095276B">
        <w:t>être poitrinaire</w:t>
      </w:r>
      <w:r w:rsidR="006455E5">
        <w:t xml:space="preserve">, </w:t>
      </w:r>
      <w:r w:rsidRPr="0095276B">
        <w:t>et le grincement métallique d</w:t>
      </w:r>
      <w:r w:rsidR="006455E5">
        <w:t>’</w:t>
      </w:r>
      <w:r w:rsidRPr="0095276B">
        <w:t>un métier à filer dont une pièce fendue devait être remplacée</w:t>
      </w:r>
      <w:r w:rsidR="006455E5">
        <w:t>.</w:t>
      </w:r>
    </w:p>
    <w:p w14:paraId="76E670E2" w14:textId="77777777" w:rsidR="006455E5" w:rsidRDefault="009D4A85" w:rsidP="002666CE">
      <w:r w:rsidRPr="0095276B">
        <w:t>La voix d</w:t>
      </w:r>
      <w:r w:rsidR="006455E5">
        <w:t>’</w:t>
      </w:r>
      <w:r w:rsidRPr="0095276B">
        <w:t>oncle Myrtil émietta un instant quelques copeaux de métal</w:t>
      </w:r>
      <w:r w:rsidR="006455E5">
        <w:t xml:space="preserve">, </w:t>
      </w:r>
      <w:r w:rsidRPr="0095276B">
        <w:t>puis fut submergée</w:t>
      </w:r>
      <w:r w:rsidR="006455E5">
        <w:t xml:space="preserve">. </w:t>
      </w:r>
      <w:r w:rsidRPr="0095276B">
        <w:t>Deux cris retentirent au loin</w:t>
      </w:r>
      <w:r w:rsidR="006455E5">
        <w:t xml:space="preserve">. </w:t>
      </w:r>
      <w:r w:rsidRPr="0095276B">
        <w:t>La blouse blanche et le cache-nez de Zeller traversèrent le fond de la cour</w:t>
      </w:r>
      <w:r w:rsidR="006455E5">
        <w:t xml:space="preserve">. </w:t>
      </w:r>
      <w:r w:rsidRPr="0095276B">
        <w:t>Un éclat de rire enfantin jaillit on ne sut d</w:t>
      </w:r>
      <w:r w:rsidR="006455E5">
        <w:t>’</w:t>
      </w:r>
      <w:r w:rsidRPr="0095276B">
        <w:t>où</w:t>
      </w:r>
      <w:r w:rsidR="006455E5">
        <w:t xml:space="preserve">, </w:t>
      </w:r>
      <w:r w:rsidRPr="0095276B">
        <w:t>et resta sans écho</w:t>
      </w:r>
      <w:r w:rsidR="006455E5">
        <w:t>.</w:t>
      </w:r>
    </w:p>
    <w:p w14:paraId="78417FA7" w14:textId="77777777" w:rsidR="006455E5" w:rsidRDefault="009D4A85" w:rsidP="002666CE">
      <w:r w:rsidRPr="0095276B">
        <w:t>Tout Vendeuvre frissonnait</w:t>
      </w:r>
      <w:r w:rsidR="006455E5">
        <w:t xml:space="preserve">. </w:t>
      </w:r>
      <w:r w:rsidRPr="0095276B">
        <w:t>La façade noire de la fabrique oscillait dans toute sa hauteur</w:t>
      </w:r>
      <w:r w:rsidR="006455E5">
        <w:t xml:space="preserve">. </w:t>
      </w:r>
      <w:r w:rsidRPr="0095276B">
        <w:t>Un train de laminoirs saisissait la nuit par un coin et la tirait à soi</w:t>
      </w:r>
      <w:r w:rsidR="006455E5">
        <w:t>.</w:t>
      </w:r>
    </w:p>
    <w:p w14:paraId="3544FDB4" w14:textId="01857761" w:rsidR="00245269" w:rsidRDefault="009D4A85" w:rsidP="00245269">
      <w:r w:rsidRPr="0095276B">
        <w:t>Alors le cri d</w:t>
      </w:r>
      <w:r w:rsidR="006455E5">
        <w:t>’</w:t>
      </w:r>
      <w:r w:rsidRPr="0095276B">
        <w:t>une sorte de sirène aigre et enrouée</w:t>
      </w:r>
      <w:r w:rsidR="006455E5">
        <w:t xml:space="preserve">, </w:t>
      </w:r>
      <w:r w:rsidRPr="0095276B">
        <w:t>plus animale encore</w:t>
      </w:r>
      <w:r w:rsidR="006455E5">
        <w:t xml:space="preserve">, </w:t>
      </w:r>
      <w:r w:rsidRPr="0095276B">
        <w:t>s</w:t>
      </w:r>
      <w:r w:rsidR="006455E5">
        <w:t>’</w:t>
      </w:r>
      <w:r w:rsidRPr="0095276B">
        <w:t>il se pouvait</w:t>
      </w:r>
      <w:r w:rsidR="006455E5">
        <w:t xml:space="preserve">, </w:t>
      </w:r>
      <w:r w:rsidRPr="0095276B">
        <w:t>éclata de l</w:t>
      </w:r>
      <w:r w:rsidR="006455E5">
        <w:t>’</w:t>
      </w:r>
      <w:r w:rsidRPr="0095276B">
        <w:t>autre côté des murs</w:t>
      </w:r>
      <w:r w:rsidR="006455E5">
        <w:t xml:space="preserve">, </w:t>
      </w:r>
      <w:r w:rsidRPr="0095276B">
        <w:t>près ou loin</w:t>
      </w:r>
      <w:r w:rsidR="006455E5">
        <w:t xml:space="preserve">, </w:t>
      </w:r>
      <w:r w:rsidRPr="0095276B">
        <w:t>on ne pouvait dire</w:t>
      </w:r>
      <w:r w:rsidR="006455E5">
        <w:t xml:space="preserve">. </w:t>
      </w:r>
      <w:r w:rsidRPr="0095276B">
        <w:t>Il en éveilla d</w:t>
      </w:r>
      <w:r w:rsidR="006455E5">
        <w:t>’</w:t>
      </w:r>
      <w:r w:rsidRPr="0095276B">
        <w:t>autres</w:t>
      </w:r>
      <w:r w:rsidR="006455E5">
        <w:t xml:space="preserve">, </w:t>
      </w:r>
      <w:r w:rsidRPr="0095276B">
        <w:t>et se pr</w:t>
      </w:r>
      <w:r w:rsidRPr="0095276B">
        <w:t>o</w:t>
      </w:r>
      <w:r w:rsidRPr="0095276B">
        <w:t>pagea jusqu</w:t>
      </w:r>
      <w:r w:rsidR="006455E5">
        <w:t>’</w:t>
      </w:r>
      <w:r w:rsidRPr="0095276B">
        <w:t>à l</w:t>
      </w:r>
      <w:r w:rsidR="006455E5">
        <w:t>’</w:t>
      </w:r>
      <w:r w:rsidRPr="0095276B">
        <w:t>extrême lointain</w:t>
      </w:r>
      <w:r w:rsidR="006455E5">
        <w:t xml:space="preserve">. </w:t>
      </w:r>
      <w:r w:rsidRPr="0095276B">
        <w:t>Le coq saluait à sa façon la naissance du jour que le travail n</w:t>
      </w:r>
      <w:r w:rsidR="006455E5">
        <w:t>’</w:t>
      </w:r>
      <w:r w:rsidRPr="0095276B">
        <w:t>avait pas attendu</w:t>
      </w:r>
      <w:r w:rsidR="006455E5">
        <w:t xml:space="preserve">. </w:t>
      </w:r>
      <w:r w:rsidRPr="0095276B">
        <w:lastRenderedPageBreak/>
        <w:t>Joseph tourna la tête</w:t>
      </w:r>
      <w:r w:rsidR="006455E5">
        <w:t xml:space="preserve">. </w:t>
      </w:r>
      <w:r w:rsidRPr="0095276B">
        <w:t>Quelque chose de livide et de désespéré débordait le mur de l</w:t>
      </w:r>
      <w:r w:rsidR="006455E5">
        <w:t>’</w:t>
      </w:r>
      <w:r w:rsidRPr="0095276B">
        <w:t>est</w:t>
      </w:r>
      <w:r w:rsidR="006455E5">
        <w:t xml:space="preserve">. </w:t>
      </w:r>
      <w:r w:rsidRPr="0095276B">
        <w:t>Les moindres inégalités de la tuile et de la mou</w:t>
      </w:r>
      <w:r w:rsidRPr="0095276B">
        <w:t>s</w:t>
      </w:r>
      <w:r w:rsidRPr="0095276B">
        <w:t>se se dessinaient déjà sur cette l</w:t>
      </w:r>
      <w:r w:rsidR="004A6A6F">
        <w:t>ueur</w:t>
      </w:r>
      <w:r w:rsidR="006455E5">
        <w:t xml:space="preserve">. </w:t>
      </w:r>
      <w:r w:rsidR="004A6A6F">
        <w:t>Un coup de vent transi s</w:t>
      </w:r>
      <w:r w:rsidR="004A6A6F">
        <w:t>e</w:t>
      </w:r>
      <w:r w:rsidR="00245269">
        <w:t xml:space="preserve"> </w:t>
      </w:r>
      <w:r w:rsidRPr="0095276B">
        <w:t>jeta dans la cour</w:t>
      </w:r>
      <w:r w:rsidR="006455E5">
        <w:t xml:space="preserve">, </w:t>
      </w:r>
      <w:r w:rsidRPr="0095276B">
        <w:t>comme en panique</w:t>
      </w:r>
      <w:r w:rsidR="006455E5">
        <w:t xml:space="preserve">. </w:t>
      </w:r>
      <w:r w:rsidRPr="0095276B">
        <w:t>Le jeune homme</w:t>
      </w:r>
      <w:r w:rsidR="00245269">
        <w:t xml:space="preserve"> </w:t>
      </w:r>
      <w:r w:rsidRPr="0095276B">
        <w:t>se</w:t>
      </w:r>
      <w:r w:rsidR="00245269">
        <w:t xml:space="preserve"> </w:t>
      </w:r>
      <w:r w:rsidRPr="0095276B">
        <w:t>leva</w:t>
      </w:r>
      <w:r w:rsidR="006455E5">
        <w:t xml:space="preserve">, </w:t>
      </w:r>
      <w:r w:rsidRPr="0095276B">
        <w:t>regarda de tous les côtés</w:t>
      </w:r>
      <w:r w:rsidR="006455E5">
        <w:t xml:space="preserve">, </w:t>
      </w:r>
      <w:r w:rsidRPr="0095276B">
        <w:t>et se dirige</w:t>
      </w:r>
      <w:r w:rsidR="00245269">
        <w:t>a d</w:t>
      </w:r>
      <w:r w:rsidR="006455E5">
        <w:t>’</w:t>
      </w:r>
      <w:r w:rsidR="00245269">
        <w:t xml:space="preserve">un </w:t>
      </w:r>
      <w:r w:rsidRPr="0095276B">
        <w:t>pas</w:t>
      </w:r>
      <w:r w:rsidR="00245269">
        <w:t xml:space="preserve"> </w:t>
      </w:r>
      <w:r w:rsidRPr="0095276B">
        <w:t>sec vers le</w:t>
      </w:r>
      <w:r w:rsidR="00245269">
        <w:t xml:space="preserve"> </w:t>
      </w:r>
      <w:r w:rsidRPr="0095276B">
        <w:t>Mag</w:t>
      </w:r>
      <w:r w:rsidRPr="0095276B">
        <w:t>a</w:t>
      </w:r>
      <w:r w:rsidR="00245269">
        <w:t>sin</w:t>
      </w:r>
      <w:r w:rsidR="006455E5">
        <w:t xml:space="preserve">, </w:t>
      </w:r>
      <w:r w:rsidR="00245269">
        <w:t xml:space="preserve">dont la clé pesait au fond </w:t>
      </w:r>
      <w:r w:rsidRPr="0095276B">
        <w:t>de</w:t>
      </w:r>
      <w:r w:rsidR="00245269">
        <w:t xml:space="preserve"> </w:t>
      </w:r>
      <w:r w:rsidRPr="0095276B">
        <w:t>sa poche dr</w:t>
      </w:r>
      <w:r w:rsidR="00245269">
        <w:t>oite</w:t>
      </w:r>
      <w:r w:rsidR="006455E5">
        <w:t xml:space="preserve">. </w:t>
      </w:r>
      <w:r w:rsidR="00245269">
        <w:t>Une demi-heure plus tard</w:t>
      </w:r>
      <w:r w:rsidR="006455E5">
        <w:t xml:space="preserve">, </w:t>
      </w:r>
      <w:r w:rsidRPr="0095276B">
        <w:t>les</w:t>
      </w:r>
      <w:r w:rsidR="00245269">
        <w:t xml:space="preserve"> </w:t>
      </w:r>
      <w:r w:rsidRPr="0095276B">
        <w:t>trois autres Simler s</w:t>
      </w:r>
      <w:r w:rsidR="006455E5">
        <w:t>’</w:t>
      </w:r>
      <w:r w:rsidRPr="0095276B">
        <w:t>y</w:t>
      </w:r>
      <w:r w:rsidR="00245269">
        <w:t xml:space="preserve"> </w:t>
      </w:r>
      <w:r w:rsidRPr="0095276B">
        <w:t>ren</w:t>
      </w:r>
      <w:r w:rsidR="00245269">
        <w:t>d</w:t>
      </w:r>
      <w:r w:rsidRPr="0095276B">
        <w:t>irent</w:t>
      </w:r>
      <w:r w:rsidR="006455E5">
        <w:t xml:space="preserve">. </w:t>
      </w:r>
      <w:r w:rsidRPr="0095276B">
        <w:t>Ils y</w:t>
      </w:r>
      <w:r w:rsidR="00245269">
        <w:t xml:space="preserve"> </w:t>
      </w:r>
      <w:r w:rsidRPr="0095276B">
        <w:t>tro</w:t>
      </w:r>
      <w:r w:rsidRPr="0095276B">
        <w:t>u</w:t>
      </w:r>
      <w:r w:rsidR="00245269">
        <w:t>-</w:t>
      </w:r>
    </w:p>
    <w:p w14:paraId="32C5B02B" w14:textId="57BCBAED" w:rsidR="00A44F03" w:rsidRPr="002666CE" w:rsidRDefault="009D4A85" w:rsidP="002666CE">
      <w:pPr>
        <w:jc w:val="right"/>
      </w:pPr>
      <w:proofErr w:type="spellStart"/>
      <w:r w:rsidRPr="002666CE">
        <w:t>vèrent</w:t>
      </w:r>
      <w:proofErr w:type="spellEnd"/>
      <w:r w:rsidRPr="002666CE">
        <w:t xml:space="preserve"> Joseph qui les accueillit</w:t>
      </w:r>
      <w:r w:rsidR="00245269" w:rsidRPr="002666CE">
        <w:t xml:space="preserve"> par un </w:t>
      </w:r>
      <w:r w:rsidRPr="002666CE">
        <w:t>regard froid</w:t>
      </w:r>
      <w:r w:rsidR="006455E5">
        <w:t xml:space="preserve">, </w:t>
      </w:r>
      <w:r w:rsidRPr="002666CE">
        <w:t>presque</w:t>
      </w:r>
    </w:p>
    <w:p w14:paraId="650429ED" w14:textId="19B3F9B4" w:rsidR="00A44F03" w:rsidRPr="002666CE" w:rsidRDefault="009D4A85" w:rsidP="002666CE">
      <w:pPr>
        <w:jc w:val="right"/>
      </w:pPr>
      <w:r w:rsidRPr="002666CE">
        <w:t>menaçant</w:t>
      </w:r>
      <w:r w:rsidR="006455E5">
        <w:t xml:space="preserve">. </w:t>
      </w:r>
      <w:r w:rsidRPr="002666CE">
        <w:t>Ils</w:t>
      </w:r>
      <w:r w:rsidR="00245269" w:rsidRPr="002666CE">
        <w:t xml:space="preserve"> ne </w:t>
      </w:r>
      <w:r w:rsidRPr="002666CE">
        <w:t>dirent</w:t>
      </w:r>
      <w:r w:rsidR="00A44F03" w:rsidRPr="002666CE">
        <w:t xml:space="preserve"> </w:t>
      </w:r>
      <w:r w:rsidRPr="002666CE">
        <w:t>pas un mot</w:t>
      </w:r>
      <w:r w:rsidR="006455E5">
        <w:t xml:space="preserve">, </w:t>
      </w:r>
      <w:r w:rsidRPr="002666CE">
        <w:t>et s</w:t>
      </w:r>
      <w:r w:rsidR="006455E5">
        <w:t>’</w:t>
      </w:r>
      <w:r w:rsidR="00245269" w:rsidRPr="002666CE">
        <w:t xml:space="preserve">en </w:t>
      </w:r>
      <w:r w:rsidRPr="002666CE">
        <w:t>retour</w:t>
      </w:r>
      <w:r w:rsidR="00A44F03" w:rsidRPr="002666CE">
        <w:t>n</w:t>
      </w:r>
      <w:r w:rsidRPr="002666CE">
        <w:t>è</w:t>
      </w:r>
      <w:r w:rsidR="00245269" w:rsidRPr="002666CE">
        <w:t>rent</w:t>
      </w:r>
    </w:p>
    <w:p w14:paraId="6BC94DCD" w14:textId="60900DB6" w:rsidR="00A44F03" w:rsidRPr="002666CE" w:rsidRDefault="009D4A85" w:rsidP="002666CE">
      <w:pPr>
        <w:jc w:val="right"/>
      </w:pPr>
      <w:r w:rsidRPr="002666CE">
        <w:t>chacun d</w:t>
      </w:r>
      <w:r w:rsidR="006455E5">
        <w:t>’</w:t>
      </w:r>
      <w:r w:rsidRPr="002666CE">
        <w:t>où</w:t>
      </w:r>
      <w:r w:rsidR="00A44F03" w:rsidRPr="002666CE">
        <w:t xml:space="preserve"> </w:t>
      </w:r>
      <w:r w:rsidRPr="002666CE">
        <w:t>il ve</w:t>
      </w:r>
      <w:r w:rsidR="00245269" w:rsidRPr="002666CE">
        <w:t>nait</w:t>
      </w:r>
      <w:r w:rsidR="006455E5">
        <w:t xml:space="preserve">. </w:t>
      </w:r>
      <w:r w:rsidR="00245269" w:rsidRPr="002666CE">
        <w:t>C</w:t>
      </w:r>
      <w:r w:rsidR="006455E5">
        <w:t>’</w:t>
      </w:r>
      <w:r w:rsidR="00245269" w:rsidRPr="002666CE">
        <w:t xml:space="preserve">est de cette </w:t>
      </w:r>
      <w:r w:rsidRPr="002666CE">
        <w:t>singulière fa</w:t>
      </w:r>
      <w:r w:rsidR="00A44F03" w:rsidRPr="002666CE">
        <w:t>çon</w:t>
      </w:r>
    </w:p>
    <w:p w14:paraId="24BA901C" w14:textId="403C5E88" w:rsidR="00A44F03" w:rsidRPr="002666CE" w:rsidRDefault="009D4A85" w:rsidP="002666CE">
      <w:pPr>
        <w:jc w:val="right"/>
      </w:pPr>
      <w:r w:rsidRPr="002666CE">
        <w:t>que</w:t>
      </w:r>
      <w:r w:rsidR="00A44F03" w:rsidRPr="002666CE">
        <w:t xml:space="preserve"> </w:t>
      </w:r>
      <w:r w:rsidRPr="002666CE">
        <w:t>f</w:t>
      </w:r>
      <w:r w:rsidRPr="002666CE">
        <w:t>u</w:t>
      </w:r>
      <w:r w:rsidRPr="002666CE">
        <w:t>rent inaugu</w:t>
      </w:r>
      <w:r w:rsidR="00A44F03" w:rsidRPr="002666CE">
        <w:t>rés</w:t>
      </w:r>
      <w:r w:rsidR="006455E5">
        <w:t xml:space="preserve">, </w:t>
      </w:r>
      <w:r w:rsidR="00A44F03" w:rsidRPr="002666CE">
        <w:t xml:space="preserve">pour la </w:t>
      </w:r>
      <w:r w:rsidRPr="002666CE">
        <w:t>se</w:t>
      </w:r>
      <w:r w:rsidR="00A44F03" w:rsidRPr="002666CE">
        <w:t>conde fois</w:t>
      </w:r>
      <w:r w:rsidR="006455E5">
        <w:t xml:space="preserve">, </w:t>
      </w:r>
      <w:r w:rsidR="00A44F03" w:rsidRPr="002666CE">
        <w:t>en ce</w:t>
      </w:r>
    </w:p>
    <w:p w14:paraId="244E8A82" w14:textId="77777777" w:rsidR="006455E5" w:rsidRDefault="009D4A85" w:rsidP="002666CE">
      <w:pPr>
        <w:jc w:val="right"/>
      </w:pPr>
      <w:r w:rsidRPr="002666CE">
        <w:t>matin de</w:t>
      </w:r>
      <w:r w:rsidR="00A44F03" w:rsidRPr="002666CE">
        <w:t xml:space="preserve"> </w:t>
      </w:r>
      <w:r w:rsidRPr="002666CE">
        <w:t>décembre</w:t>
      </w:r>
      <w:r w:rsidR="00A44F03" w:rsidRPr="002666CE">
        <w:t xml:space="preserve"> </w:t>
      </w:r>
      <w:r w:rsidRPr="002666CE">
        <w:t>mil huit cent soixante-douze</w:t>
      </w:r>
      <w:r w:rsidR="006455E5">
        <w:t>,</w:t>
      </w:r>
    </w:p>
    <w:p w14:paraId="34468C60" w14:textId="77777777" w:rsidR="006455E5" w:rsidRDefault="009D4A85" w:rsidP="002666CE">
      <w:pPr>
        <w:jc w:val="right"/>
      </w:pPr>
      <w:r w:rsidRPr="002666CE">
        <w:rPr>
          <w:i/>
          <w:iCs/>
        </w:rPr>
        <w:t>les Nouveaux Établissements Simler</w:t>
      </w:r>
      <w:r w:rsidR="006455E5">
        <w:t>,</w:t>
      </w:r>
    </w:p>
    <w:p w14:paraId="14EB6830" w14:textId="77777777" w:rsidR="006455E5" w:rsidRDefault="009D4A85" w:rsidP="002666CE">
      <w:pPr>
        <w:jc w:val="right"/>
      </w:pPr>
      <w:r w:rsidRPr="002666CE">
        <w:t>à Ve</w:t>
      </w:r>
      <w:r w:rsidRPr="002666CE">
        <w:t>n</w:t>
      </w:r>
      <w:r w:rsidRPr="002666CE">
        <w:t>deuvre</w:t>
      </w:r>
      <w:r w:rsidR="006455E5">
        <w:t>.</w:t>
      </w:r>
    </w:p>
    <w:p w14:paraId="7CF21F51" w14:textId="38BFD2D3" w:rsidR="009D4A85" w:rsidRPr="00BE2173" w:rsidRDefault="00BE2173" w:rsidP="006455E5">
      <w:pPr>
        <w:pStyle w:val="Titre1"/>
        <w:spacing w:before="4200"/>
      </w:pPr>
      <w:r>
        <w:lastRenderedPageBreak/>
        <w:br/>
      </w:r>
      <w:r>
        <w:br/>
      </w:r>
      <w:bookmarkStart w:id="38" w:name="_Toc197888841"/>
      <w:r w:rsidR="006455E5" w:rsidRPr="00BE2173">
        <w:t>3</w:t>
      </w:r>
      <w:r w:rsidR="006455E5" w:rsidRPr="00BE2173">
        <w:rPr>
          <w:vertAlign w:val="superscript"/>
        </w:rPr>
        <w:t>ème</w:t>
      </w:r>
      <w:r w:rsidR="009D4A85" w:rsidRPr="00BE2173">
        <w:t xml:space="preserve"> partie</w:t>
      </w:r>
      <w:bookmarkEnd w:id="38"/>
      <w:r w:rsidR="009D4A85" w:rsidRPr="00BE2173">
        <w:br/>
      </w:r>
    </w:p>
    <w:p w14:paraId="6FA859BD" w14:textId="77777777" w:rsidR="009D4A85" w:rsidRPr="0095276B" w:rsidRDefault="009D4A85" w:rsidP="006455E5">
      <w:pPr>
        <w:pStyle w:val="Titre2"/>
        <w:pageBreakBefore/>
        <w:rPr>
          <w:szCs w:val="44"/>
        </w:rPr>
      </w:pPr>
      <w:bookmarkStart w:id="39" w:name="_Toc197888842"/>
      <w:r w:rsidRPr="0095276B">
        <w:rPr>
          <w:szCs w:val="44"/>
        </w:rPr>
        <w:lastRenderedPageBreak/>
        <w:t>1</w:t>
      </w:r>
      <w:bookmarkEnd w:id="39"/>
      <w:r w:rsidRPr="0095276B">
        <w:rPr>
          <w:szCs w:val="44"/>
        </w:rPr>
        <w:br/>
      </w:r>
    </w:p>
    <w:p w14:paraId="75E76E39" w14:textId="30F4DE41" w:rsidR="006455E5" w:rsidRDefault="009D4A85" w:rsidP="002666CE">
      <w:r w:rsidRPr="0095276B">
        <w:t>La journée du 2</w:t>
      </w:r>
      <w:r w:rsidR="006455E5" w:rsidRPr="0095276B">
        <w:t>3</w:t>
      </w:r>
      <w:r w:rsidR="006455E5">
        <w:t> </w:t>
      </w:r>
      <w:r w:rsidR="006455E5" w:rsidRPr="0095276B">
        <w:t>décembre</w:t>
      </w:r>
      <w:r w:rsidRPr="0095276B">
        <w:t xml:space="preserve"> 72 resta célèbre dans les fastes de la famille Simler par la disparition d</w:t>
      </w:r>
      <w:r w:rsidR="006455E5">
        <w:t>’</w:t>
      </w:r>
      <w:r w:rsidRPr="0095276B">
        <w:t xml:space="preserve">une énorme tranche de </w:t>
      </w:r>
      <w:proofErr w:type="spellStart"/>
      <w:r w:rsidRPr="0095276B">
        <w:rPr>
          <w:i/>
          <w:iCs/>
        </w:rPr>
        <w:t>dére-fleischl</w:t>
      </w:r>
      <w:proofErr w:type="spellEnd"/>
      <w:r w:rsidRPr="00BE2173">
        <w:rPr>
          <w:rStyle w:val="Appelnotedebasdep"/>
        </w:rPr>
        <w:footnoteReference w:id="35"/>
      </w:r>
      <w:r w:rsidR="006455E5">
        <w:t xml:space="preserve">, </w:t>
      </w:r>
      <w:r w:rsidRPr="0095276B">
        <w:t>chef-d</w:t>
      </w:r>
      <w:r w:rsidR="006455E5">
        <w:t>’</w:t>
      </w:r>
      <w:r w:rsidRPr="0095276B">
        <w:t>œuvre des recettes de Sarah</w:t>
      </w:r>
      <w:r w:rsidR="006455E5">
        <w:t xml:space="preserve">, </w:t>
      </w:r>
      <w:r w:rsidRPr="0095276B">
        <w:t>et amoure</w:t>
      </w:r>
      <w:r w:rsidRPr="0095276B">
        <w:t>u</w:t>
      </w:r>
      <w:r w:rsidRPr="0095276B">
        <w:t>sement marinée à l</w:t>
      </w:r>
      <w:r w:rsidR="006455E5">
        <w:t>’</w:t>
      </w:r>
      <w:r w:rsidRPr="0095276B">
        <w:t xml:space="preserve">intention de la </w:t>
      </w:r>
      <w:r w:rsidR="006455E5">
        <w:t>« </w:t>
      </w:r>
      <w:r w:rsidRPr="0095276B">
        <w:t>cliques des Stern</w:t>
      </w:r>
      <w:r w:rsidR="006455E5">
        <w:t> » (</w:t>
      </w:r>
      <w:r w:rsidRPr="0095276B">
        <w:t>style Justin</w:t>
      </w:r>
      <w:r w:rsidR="006455E5">
        <w:t xml:space="preserve">). </w:t>
      </w:r>
      <w:r w:rsidRPr="0095276B">
        <w:t>Une enquête diligente en fit trouver les traces</w:t>
      </w:r>
      <w:r w:rsidR="006455E5">
        <w:t xml:space="preserve">, </w:t>
      </w:r>
      <w:r w:rsidRPr="0095276B">
        <w:t>étape par étape</w:t>
      </w:r>
      <w:r w:rsidR="006455E5">
        <w:t xml:space="preserve">, </w:t>
      </w:r>
      <w:r w:rsidRPr="0095276B">
        <w:t>depuis la planche de cuisine où il avait été soustrait</w:t>
      </w:r>
      <w:r w:rsidR="006455E5">
        <w:t xml:space="preserve">, </w:t>
      </w:r>
      <w:r w:rsidRPr="0095276B">
        <w:t>ju</w:t>
      </w:r>
      <w:r w:rsidRPr="0095276B">
        <w:t>s</w:t>
      </w:r>
      <w:r w:rsidRPr="0095276B">
        <w:t>qu</w:t>
      </w:r>
      <w:r w:rsidR="006455E5">
        <w:t>’</w:t>
      </w:r>
      <w:r w:rsidRPr="0095276B">
        <w:t>au coin de la cour</w:t>
      </w:r>
      <w:r w:rsidR="006455E5">
        <w:t xml:space="preserve">, </w:t>
      </w:r>
      <w:r w:rsidRPr="0095276B">
        <w:t xml:space="preserve">où </w:t>
      </w:r>
      <w:r w:rsidRPr="0095276B">
        <w:rPr>
          <w:i/>
          <w:iCs/>
        </w:rPr>
        <w:t>petit chat</w:t>
      </w:r>
      <w:r w:rsidRPr="0095276B">
        <w:t xml:space="preserve"> élisait domicile</w:t>
      </w:r>
      <w:r w:rsidR="006455E5">
        <w:t xml:space="preserve">, </w:t>
      </w:r>
      <w:r w:rsidRPr="0095276B">
        <w:t>en raison des émanations particulièrement répugnantes qu</w:t>
      </w:r>
      <w:r w:rsidR="006455E5">
        <w:t>’</w:t>
      </w:r>
      <w:r w:rsidRPr="0095276B">
        <w:t>y répandait la teinturerie</w:t>
      </w:r>
      <w:r w:rsidR="006455E5">
        <w:t>.</w:t>
      </w:r>
    </w:p>
    <w:p w14:paraId="2459289B" w14:textId="77777777" w:rsidR="006455E5" w:rsidRDefault="009D4A85" w:rsidP="002666CE">
      <w:r w:rsidRPr="0095276B">
        <w:rPr>
          <w:i/>
        </w:rPr>
        <w:t>Petit chat</w:t>
      </w:r>
      <w:r w:rsidR="006455E5">
        <w:t xml:space="preserve">, </w:t>
      </w:r>
      <w:r w:rsidRPr="0095276B">
        <w:t>surpris à l</w:t>
      </w:r>
      <w:r w:rsidR="006455E5">
        <w:t>’</w:t>
      </w:r>
      <w:r w:rsidRPr="0095276B">
        <w:t>improviste sur le corps même du d</w:t>
      </w:r>
      <w:r w:rsidRPr="0095276B">
        <w:t>é</w:t>
      </w:r>
      <w:r w:rsidRPr="0095276B">
        <w:t>lit</w:t>
      </w:r>
      <w:r w:rsidR="006455E5">
        <w:t xml:space="preserve">, </w:t>
      </w:r>
      <w:r w:rsidRPr="0095276B">
        <w:t>s</w:t>
      </w:r>
      <w:r w:rsidR="006455E5">
        <w:t>’</w:t>
      </w:r>
      <w:r w:rsidRPr="0095276B">
        <w:t xml:space="preserve">accusait </w:t>
      </w:r>
      <w:proofErr w:type="spellStart"/>
      <w:r w:rsidRPr="0095276B">
        <w:t>par là</w:t>
      </w:r>
      <w:proofErr w:type="spellEnd"/>
      <w:r w:rsidRPr="0095276B">
        <w:t xml:space="preserve"> de larcin</w:t>
      </w:r>
      <w:r w:rsidR="006455E5">
        <w:t xml:space="preserve">, </w:t>
      </w:r>
      <w:r w:rsidRPr="0095276B">
        <w:t>tout au moins de recel</w:t>
      </w:r>
      <w:r w:rsidR="006455E5">
        <w:t xml:space="preserve">. </w:t>
      </w:r>
      <w:r w:rsidRPr="0095276B">
        <w:t>Ce fut La</w:t>
      </w:r>
      <w:r w:rsidRPr="0095276B">
        <w:t>u</w:t>
      </w:r>
      <w:r w:rsidRPr="0095276B">
        <w:t>re qui découvrit le pot-aux-roses</w:t>
      </w:r>
      <w:r w:rsidR="006455E5">
        <w:t xml:space="preserve">. </w:t>
      </w:r>
      <w:r w:rsidRPr="0095276B">
        <w:t>L</w:t>
      </w:r>
      <w:r w:rsidR="006455E5">
        <w:t>’</w:t>
      </w:r>
      <w:r w:rsidRPr="0095276B">
        <w:t>astucieuse personne se do</w:t>
      </w:r>
      <w:r w:rsidRPr="0095276B">
        <w:t>n</w:t>
      </w:r>
      <w:r w:rsidRPr="0095276B">
        <w:t>na le temps de peser le pour et le contre</w:t>
      </w:r>
      <w:r w:rsidR="006455E5">
        <w:t xml:space="preserve">. </w:t>
      </w:r>
      <w:r w:rsidRPr="0095276B">
        <w:t>En définitive l</w:t>
      </w:r>
      <w:r w:rsidR="006455E5">
        <w:t>’</w:t>
      </w:r>
      <w:r w:rsidRPr="0095276B">
        <w:t>esprit de clan l</w:t>
      </w:r>
      <w:r w:rsidR="006455E5">
        <w:t>’</w:t>
      </w:r>
      <w:r w:rsidRPr="0095276B">
        <w:t>emporta sur l</w:t>
      </w:r>
      <w:r w:rsidR="006455E5">
        <w:t>’</w:t>
      </w:r>
      <w:r w:rsidRPr="0095276B">
        <w:t>esprit de corps</w:t>
      </w:r>
      <w:r w:rsidR="006455E5">
        <w:t xml:space="preserve">. </w:t>
      </w:r>
      <w:r w:rsidRPr="0095276B">
        <w:t>Les sentiments de Justin lui-même furent foulés aux pieds du bon droit irrité</w:t>
      </w:r>
      <w:r w:rsidR="006455E5">
        <w:t xml:space="preserve">, </w:t>
      </w:r>
      <w:r w:rsidRPr="0095276B">
        <w:t xml:space="preserve">et </w:t>
      </w:r>
      <w:r w:rsidRPr="0095276B">
        <w:rPr>
          <w:i/>
        </w:rPr>
        <w:t>petit chat</w:t>
      </w:r>
      <w:r w:rsidRPr="0095276B">
        <w:t xml:space="preserve"> violemment dénoncé</w:t>
      </w:r>
      <w:r w:rsidR="006455E5">
        <w:t>.</w:t>
      </w:r>
    </w:p>
    <w:p w14:paraId="020B04E4" w14:textId="77777777" w:rsidR="006455E5" w:rsidRDefault="009D4A85" w:rsidP="002666CE">
      <w:r w:rsidRPr="0095276B">
        <w:t>On ne s</w:t>
      </w:r>
      <w:r w:rsidR="006455E5">
        <w:t>’</w:t>
      </w:r>
      <w:r w:rsidRPr="0095276B">
        <w:t>attarda pas à rechercher si le complice se confo</w:t>
      </w:r>
      <w:r w:rsidRPr="0095276B">
        <w:t>n</w:t>
      </w:r>
      <w:r w:rsidRPr="0095276B">
        <w:t>dait avec le larron</w:t>
      </w:r>
      <w:r w:rsidR="006455E5">
        <w:t xml:space="preserve">. </w:t>
      </w:r>
      <w:r w:rsidRPr="0095276B">
        <w:t>Il y avait assez longtemps que grand</w:t>
      </w:r>
      <w:r w:rsidR="006455E5">
        <w:t>’</w:t>
      </w:r>
      <w:r w:rsidRPr="0095276B">
        <w:t xml:space="preserve">mère témoignait de son dégoût pour </w:t>
      </w:r>
      <w:r w:rsidRPr="0095276B">
        <w:rPr>
          <w:i/>
          <w:iCs/>
        </w:rPr>
        <w:t>l</w:t>
      </w:r>
      <w:r w:rsidR="006455E5">
        <w:rPr>
          <w:i/>
          <w:iCs/>
        </w:rPr>
        <w:t>’</w:t>
      </w:r>
      <w:r w:rsidRPr="0095276B">
        <w:rPr>
          <w:i/>
          <w:iCs/>
        </w:rPr>
        <w:t>horreur</w:t>
      </w:r>
      <w:r w:rsidR="006455E5">
        <w:t xml:space="preserve">. </w:t>
      </w:r>
      <w:r w:rsidRPr="0095276B">
        <w:t xml:space="preserve">La provenance de </w:t>
      </w:r>
      <w:r w:rsidRPr="0095276B">
        <w:rPr>
          <w:i/>
          <w:iCs/>
        </w:rPr>
        <w:t>l</w:t>
      </w:r>
      <w:r w:rsidR="006455E5">
        <w:rPr>
          <w:i/>
          <w:iCs/>
        </w:rPr>
        <w:t>’</w:t>
      </w:r>
      <w:r w:rsidRPr="0095276B">
        <w:rPr>
          <w:i/>
          <w:iCs/>
        </w:rPr>
        <w:t>horreur</w:t>
      </w:r>
      <w:r w:rsidRPr="0095276B">
        <w:t xml:space="preserve"> ne lui servait pas de caution</w:t>
      </w:r>
      <w:r w:rsidR="006455E5">
        <w:t xml:space="preserve"> ; </w:t>
      </w:r>
      <w:r w:rsidRPr="0095276B">
        <w:t>loin de là</w:t>
      </w:r>
      <w:r w:rsidR="006455E5">
        <w:t xml:space="preserve">. </w:t>
      </w:r>
      <w:r w:rsidRPr="0095276B">
        <w:t>La clameur fut grande</w:t>
      </w:r>
      <w:r w:rsidR="006455E5">
        <w:t xml:space="preserve">. </w:t>
      </w:r>
      <w:r w:rsidRPr="0095276B">
        <w:t xml:space="preserve">Et </w:t>
      </w:r>
      <w:r w:rsidRPr="0095276B">
        <w:rPr>
          <w:i/>
          <w:iCs/>
        </w:rPr>
        <w:t>petit chat</w:t>
      </w:r>
      <w:r w:rsidR="006455E5">
        <w:t xml:space="preserve">, </w:t>
      </w:r>
      <w:r w:rsidRPr="0095276B">
        <w:t>qui avait eu le temps de devenir un bel a</w:t>
      </w:r>
      <w:r w:rsidRPr="0095276B">
        <w:t>n</w:t>
      </w:r>
      <w:r w:rsidRPr="0095276B">
        <w:t>gora noir et blanc</w:t>
      </w:r>
      <w:r w:rsidR="006455E5">
        <w:t xml:space="preserve">, </w:t>
      </w:r>
      <w:r w:rsidRPr="0095276B">
        <w:t>fut donné</w:t>
      </w:r>
      <w:r w:rsidR="006455E5">
        <w:t xml:space="preserve">, </w:t>
      </w:r>
      <w:r w:rsidRPr="0095276B">
        <w:t xml:space="preserve">avec mille </w:t>
      </w:r>
      <w:r w:rsidRPr="0095276B">
        <w:lastRenderedPageBreak/>
        <w:t>imprécations</w:t>
      </w:r>
      <w:r w:rsidR="006455E5">
        <w:t xml:space="preserve">, </w:t>
      </w:r>
      <w:r w:rsidRPr="0095276B">
        <w:t>au re</w:t>
      </w:r>
      <w:r w:rsidRPr="0095276B">
        <w:t>m</w:t>
      </w:r>
      <w:r w:rsidRPr="0095276B">
        <w:t>pailleur de chaises que le sort amena dans ces parages</w:t>
      </w:r>
      <w:r w:rsidR="006455E5">
        <w:t>.</w:t>
      </w:r>
    </w:p>
    <w:p w14:paraId="2AB5949B" w14:textId="77777777" w:rsidR="006455E5" w:rsidRDefault="009D4A85" w:rsidP="002666CE">
      <w:r w:rsidRPr="0095276B">
        <w:t>La nouvelle fut déclarée par Sarah</w:t>
      </w:r>
      <w:r w:rsidR="006455E5">
        <w:t xml:space="preserve">, </w:t>
      </w:r>
      <w:r w:rsidRPr="0095276B">
        <w:t>le soir</w:t>
      </w:r>
      <w:r w:rsidR="006455E5">
        <w:t xml:space="preserve">, </w:t>
      </w:r>
      <w:r w:rsidRPr="0095276B">
        <w:t>à dîner</w:t>
      </w:r>
      <w:r w:rsidR="006455E5">
        <w:t xml:space="preserve">. </w:t>
      </w:r>
      <w:r w:rsidRPr="0095276B">
        <w:t>Justin</w:t>
      </w:r>
      <w:r w:rsidR="006455E5">
        <w:t xml:space="preserve">, </w:t>
      </w:r>
      <w:r w:rsidRPr="0095276B">
        <w:t>qui revenait du lycée et ne savait rien</w:t>
      </w:r>
      <w:r w:rsidR="006455E5">
        <w:t xml:space="preserve">, </w:t>
      </w:r>
      <w:r w:rsidRPr="0095276B">
        <w:t>en resta béant de stupeur</w:t>
      </w:r>
      <w:r w:rsidR="006455E5">
        <w:t xml:space="preserve">. </w:t>
      </w:r>
      <w:r w:rsidRPr="0095276B">
        <w:t xml:space="preserve">Mais ayant jeté les yeux sur </w:t>
      </w:r>
      <w:proofErr w:type="spellStart"/>
      <w:r w:rsidRPr="0095276B">
        <w:t>nonon</w:t>
      </w:r>
      <w:proofErr w:type="spellEnd"/>
      <w:r w:rsidRPr="0095276B">
        <w:t xml:space="preserve"> Jos</w:t>
      </w:r>
      <w:r w:rsidR="006455E5">
        <w:t xml:space="preserve">, </w:t>
      </w:r>
      <w:r w:rsidRPr="0095276B">
        <w:t>il vit celui-ci rougir très fortement</w:t>
      </w:r>
      <w:r w:rsidR="006455E5">
        <w:t xml:space="preserve">, </w:t>
      </w:r>
      <w:r w:rsidRPr="0095276B">
        <w:t>pincer les lèvres</w:t>
      </w:r>
      <w:r w:rsidR="006455E5">
        <w:t xml:space="preserve">, </w:t>
      </w:r>
      <w:r w:rsidRPr="0095276B">
        <w:t>détourner les yeux</w:t>
      </w:r>
      <w:r w:rsidR="006455E5">
        <w:t xml:space="preserve">, </w:t>
      </w:r>
      <w:r w:rsidRPr="0095276B">
        <w:t>boire un grand coup d</w:t>
      </w:r>
      <w:r w:rsidR="006455E5">
        <w:t>’</w:t>
      </w:r>
      <w:r w:rsidRPr="0095276B">
        <w:t>eau et se taire</w:t>
      </w:r>
      <w:r w:rsidR="006455E5">
        <w:t xml:space="preserve">. </w:t>
      </w:r>
      <w:r w:rsidRPr="0095276B">
        <w:t>C</w:t>
      </w:r>
      <w:r w:rsidR="006455E5">
        <w:t>’</w:t>
      </w:r>
      <w:r w:rsidRPr="0095276B">
        <w:t>en fut assez pour le neveu</w:t>
      </w:r>
      <w:r w:rsidR="006455E5">
        <w:t xml:space="preserve">. </w:t>
      </w:r>
      <w:r w:rsidRPr="0095276B">
        <w:t>Il parvint à retenir entre ses cils deux larmes brûlantes et donna assez bien la forme d</w:t>
      </w:r>
      <w:r w:rsidR="006455E5">
        <w:t>’</w:t>
      </w:r>
      <w:r w:rsidRPr="0095276B">
        <w:t>une quinte de toux au moins mâle des reniflements</w:t>
      </w:r>
      <w:r w:rsidR="006455E5">
        <w:t>.</w:t>
      </w:r>
    </w:p>
    <w:p w14:paraId="500FF41F" w14:textId="77777777" w:rsidR="006455E5" w:rsidRDefault="009D4A85" w:rsidP="002666CE">
      <w:r w:rsidRPr="0095276B">
        <w:t>Les Stern arrivaient le lendemain</w:t>
      </w:r>
      <w:r w:rsidR="006455E5">
        <w:t xml:space="preserve">, </w:t>
      </w:r>
      <w:r w:rsidRPr="0095276B">
        <w:t>veille de Noël</w:t>
      </w:r>
      <w:r w:rsidR="006455E5">
        <w:t xml:space="preserve">, </w:t>
      </w:r>
      <w:r w:rsidRPr="0095276B">
        <w:t>par le train de cinq heures</w:t>
      </w:r>
      <w:r w:rsidR="006455E5">
        <w:t>.</w:t>
      </w:r>
    </w:p>
    <w:p w14:paraId="3929EB88" w14:textId="77777777" w:rsidR="006455E5" w:rsidRDefault="006455E5" w:rsidP="002666CE">
      <w:r>
        <w:rPr>
          <w:rFonts w:eastAsia="Georgia" w:cs="Georgia"/>
        </w:rPr>
        <w:t>« </w:t>
      </w:r>
      <w:r w:rsidR="009D4A85" w:rsidRPr="0095276B">
        <w:t xml:space="preserve">Tu viendras avec nous </w:t>
      </w:r>
      <w:proofErr w:type="spellStart"/>
      <w:r w:rsidR="009D4A85" w:rsidRPr="0095276B">
        <w:t>au devant</w:t>
      </w:r>
      <w:proofErr w:type="spellEnd"/>
      <w:r w:rsidR="009D4A85" w:rsidRPr="0095276B">
        <w:t xml:space="preserve"> d</w:t>
      </w:r>
      <w:r>
        <w:t>’</w:t>
      </w:r>
      <w:r w:rsidR="009D4A85" w:rsidRPr="0095276B">
        <w:t>eux</w:t>
      </w:r>
      <w:r>
        <w:t>, »</w:t>
      </w:r>
      <w:r w:rsidR="009D4A85" w:rsidRPr="0095276B">
        <w:t xml:space="preserve"> dit tranquill</w:t>
      </w:r>
      <w:r w:rsidR="009D4A85" w:rsidRPr="0095276B">
        <w:t>e</w:t>
      </w:r>
      <w:r w:rsidR="009D4A85" w:rsidRPr="0095276B">
        <w:t>ment Sarah à Joseph</w:t>
      </w:r>
      <w:r>
        <w:t>.</w:t>
      </w:r>
    </w:p>
    <w:p w14:paraId="0D677F2B" w14:textId="77777777" w:rsidR="006455E5" w:rsidRDefault="006455E5" w:rsidP="002666CE">
      <w:r>
        <w:rPr>
          <w:rFonts w:eastAsia="Georgia" w:cs="Georgia"/>
        </w:rPr>
        <w:t>« </w:t>
      </w:r>
      <w:r w:rsidR="009D4A85" w:rsidRPr="0095276B">
        <w:t>Moi aussi</w:t>
      </w:r>
      <w:r>
        <w:t>, »</w:t>
      </w:r>
      <w:r w:rsidR="009D4A85" w:rsidRPr="0095276B">
        <w:t xml:space="preserve"> ajouta Justin</w:t>
      </w:r>
      <w:r>
        <w:t xml:space="preserve">, </w:t>
      </w:r>
      <w:r w:rsidR="009D4A85" w:rsidRPr="0095276B">
        <w:t>qui avait congé</w:t>
      </w:r>
      <w:r>
        <w:t xml:space="preserve">. </w:t>
      </w:r>
      <w:r w:rsidR="009D4A85" w:rsidRPr="0095276B">
        <w:t>Ce qui lui att</w:t>
      </w:r>
      <w:r w:rsidR="009D4A85" w:rsidRPr="0095276B">
        <w:t>i</w:t>
      </w:r>
      <w:r w:rsidR="009D4A85" w:rsidRPr="0095276B">
        <w:t>ra sans tarder cette réplique</w:t>
      </w:r>
      <w:r>
        <w:t> :</w:t>
      </w:r>
    </w:p>
    <w:p w14:paraId="13D80527" w14:textId="183D941B" w:rsidR="002666CE" w:rsidRDefault="006455E5" w:rsidP="002666CE">
      <w:r>
        <w:rPr>
          <w:rFonts w:eastAsia="Georgia" w:cs="Georgia"/>
        </w:rPr>
        <w:t>« </w:t>
      </w:r>
      <w:r w:rsidR="009D4A85" w:rsidRPr="0095276B">
        <w:t>On ne te demande pas ton avis</w:t>
      </w:r>
      <w:r>
        <w:t>. »</w:t>
      </w:r>
    </w:p>
    <w:p w14:paraId="775DC633" w14:textId="77777777" w:rsidR="006455E5" w:rsidRDefault="009D4A85" w:rsidP="002666CE">
      <w:r w:rsidRPr="0095276B">
        <w:t>Il fut cependant de l</w:t>
      </w:r>
      <w:r w:rsidR="006455E5">
        <w:t>’</w:t>
      </w:r>
      <w:r w:rsidRPr="0095276B">
        <w:t>expédition</w:t>
      </w:r>
      <w:r w:rsidR="006455E5">
        <w:t xml:space="preserve">, </w:t>
      </w:r>
      <w:r w:rsidRPr="0095276B">
        <w:t>et son absence aurait été vraiment à déplorer</w:t>
      </w:r>
      <w:r w:rsidR="006455E5">
        <w:t xml:space="preserve">. </w:t>
      </w:r>
      <w:r w:rsidRPr="0095276B">
        <w:t>Car on eut d</w:t>
      </w:r>
      <w:r w:rsidR="006455E5">
        <w:t>’</w:t>
      </w:r>
      <w:r w:rsidRPr="0095276B">
        <w:t>abord le spectacle d</w:t>
      </w:r>
      <w:r w:rsidR="006455E5">
        <w:t>’</w:t>
      </w:r>
      <w:r w:rsidRPr="0095276B">
        <w:t>un sing</w:t>
      </w:r>
      <w:r w:rsidRPr="0095276B">
        <w:t>u</w:t>
      </w:r>
      <w:r w:rsidRPr="0095276B">
        <w:t xml:space="preserve">lier </w:t>
      </w:r>
      <w:proofErr w:type="spellStart"/>
      <w:r w:rsidRPr="0095276B">
        <w:t>nonon</w:t>
      </w:r>
      <w:proofErr w:type="spellEnd"/>
      <w:r w:rsidRPr="0095276B">
        <w:t xml:space="preserve"> Joseph</w:t>
      </w:r>
      <w:r w:rsidR="006455E5">
        <w:t xml:space="preserve">. </w:t>
      </w:r>
      <w:r w:rsidRPr="0095276B">
        <w:t>Au moment de partir</w:t>
      </w:r>
      <w:r w:rsidR="006455E5">
        <w:t xml:space="preserve">, </w:t>
      </w:r>
      <w:proofErr w:type="spellStart"/>
      <w:r w:rsidRPr="0095276B">
        <w:t>celui ci</w:t>
      </w:r>
      <w:proofErr w:type="spellEnd"/>
      <w:r w:rsidRPr="0095276B">
        <w:t xml:space="preserve"> se retourna</w:t>
      </w:r>
      <w:r w:rsidR="006455E5">
        <w:t xml:space="preserve">, </w:t>
      </w:r>
      <w:r w:rsidRPr="0095276B">
        <w:t>et examina attentivement la fabrique</w:t>
      </w:r>
      <w:r w:rsidR="006455E5">
        <w:t xml:space="preserve">. </w:t>
      </w:r>
      <w:r w:rsidRPr="0095276B">
        <w:t>On n</w:t>
      </w:r>
      <w:r w:rsidR="006455E5">
        <w:t>’</w:t>
      </w:r>
      <w:r w:rsidRPr="0095276B">
        <w:t>aurait su dire si son air était plus hostile que respectueux</w:t>
      </w:r>
      <w:r w:rsidR="006455E5">
        <w:t xml:space="preserve">. </w:t>
      </w:r>
      <w:r w:rsidRPr="0095276B">
        <w:t>Cette fine mouche de Laure fut à portée de l</w:t>
      </w:r>
      <w:r w:rsidR="006455E5">
        <w:t>’</w:t>
      </w:r>
      <w:r w:rsidRPr="0095276B">
        <w:t>entendre murmurer</w:t>
      </w:r>
      <w:r w:rsidR="006455E5">
        <w:t> :</w:t>
      </w:r>
    </w:p>
    <w:p w14:paraId="1F19DDD9" w14:textId="5686404E" w:rsidR="002666CE" w:rsidRDefault="006455E5" w:rsidP="002666CE">
      <w:r>
        <w:t>« </w:t>
      </w:r>
      <w:r w:rsidR="009D4A85" w:rsidRPr="0095276B">
        <w:t>Ils ont raison</w:t>
      </w:r>
      <w:r>
        <w:t xml:space="preserve">. </w:t>
      </w:r>
      <w:r w:rsidR="009D4A85" w:rsidRPr="0095276B">
        <w:t>Cette machine-là est plus forte que tout</w:t>
      </w:r>
      <w:r>
        <w:t>. »</w:t>
      </w:r>
    </w:p>
    <w:p w14:paraId="30BA9714" w14:textId="77777777" w:rsidR="006455E5" w:rsidRDefault="009D4A85" w:rsidP="002666CE">
      <w:r w:rsidRPr="0095276B">
        <w:t>Elle n</w:t>
      </w:r>
      <w:r w:rsidR="006455E5">
        <w:t>’</w:t>
      </w:r>
      <w:r w:rsidRPr="0095276B">
        <w:t>y comprit rien</w:t>
      </w:r>
      <w:r w:rsidR="006455E5">
        <w:t xml:space="preserve">, </w:t>
      </w:r>
      <w:r w:rsidRPr="0095276B">
        <w:t>mais</w:t>
      </w:r>
      <w:r w:rsidR="006455E5">
        <w:t xml:space="preserve">, </w:t>
      </w:r>
      <w:r w:rsidRPr="0095276B">
        <w:t>étant femme</w:t>
      </w:r>
      <w:r w:rsidR="006455E5">
        <w:t xml:space="preserve">, </w:t>
      </w:r>
      <w:r w:rsidRPr="0095276B">
        <w:t>elle n</w:t>
      </w:r>
      <w:r w:rsidR="006455E5">
        <w:t>’</w:t>
      </w:r>
      <w:r w:rsidRPr="0095276B">
        <w:t>en fut pas moins satisfaite</w:t>
      </w:r>
      <w:r w:rsidR="006455E5">
        <w:t xml:space="preserve">. </w:t>
      </w:r>
      <w:r w:rsidRPr="0095276B">
        <w:t>L</w:t>
      </w:r>
      <w:r w:rsidR="006455E5">
        <w:t>’</w:t>
      </w:r>
      <w:r w:rsidRPr="0095276B">
        <w:t>oncle marchait en avant</w:t>
      </w:r>
      <w:r w:rsidR="006455E5">
        <w:t xml:space="preserve">, </w:t>
      </w:r>
      <w:r w:rsidRPr="0095276B">
        <w:t>d</w:t>
      </w:r>
      <w:r w:rsidR="006455E5">
        <w:t>’</w:t>
      </w:r>
      <w:r w:rsidRPr="0095276B">
        <w:t>un pas qui ne lui était pas habituel</w:t>
      </w:r>
      <w:r w:rsidR="006455E5">
        <w:t xml:space="preserve">, </w:t>
      </w:r>
      <w:r w:rsidRPr="0095276B">
        <w:t>où il entrait beaucoup de raideur</w:t>
      </w:r>
      <w:r w:rsidR="006455E5">
        <w:t xml:space="preserve">. </w:t>
      </w:r>
      <w:r w:rsidRPr="0095276B">
        <w:t xml:space="preserve">Les dames </w:t>
      </w:r>
      <w:proofErr w:type="spellStart"/>
      <w:r w:rsidRPr="0095276B">
        <w:t>Lefombère</w:t>
      </w:r>
      <w:proofErr w:type="spellEnd"/>
      <w:r w:rsidRPr="0095276B">
        <w:t xml:space="preserve"> vinrent à passer sur l</w:t>
      </w:r>
      <w:r w:rsidR="006455E5">
        <w:t>’</w:t>
      </w:r>
      <w:r w:rsidRPr="0095276B">
        <w:t>autre trottoir</w:t>
      </w:r>
      <w:r w:rsidR="006455E5">
        <w:t xml:space="preserve">. </w:t>
      </w:r>
      <w:r w:rsidRPr="0095276B">
        <w:t>Il eut un coup de chapeau assez négligent</w:t>
      </w:r>
      <w:r w:rsidR="006455E5">
        <w:t xml:space="preserve">, </w:t>
      </w:r>
      <w:r w:rsidRPr="0095276B">
        <w:t>et</w:t>
      </w:r>
      <w:r w:rsidR="006455E5">
        <w:t xml:space="preserve">, </w:t>
      </w:r>
      <w:r w:rsidRPr="0095276B">
        <w:t>cent pas plus loin</w:t>
      </w:r>
      <w:r w:rsidR="006455E5">
        <w:t xml:space="preserve">, </w:t>
      </w:r>
      <w:r w:rsidRPr="0095276B">
        <w:t xml:space="preserve">un </w:t>
      </w:r>
      <w:r w:rsidRPr="0095276B">
        <w:lastRenderedPageBreak/>
        <w:t>geste de main très protecteur pour cet excellent Boulinier</w:t>
      </w:r>
      <w:r w:rsidR="006455E5">
        <w:t xml:space="preserve">. </w:t>
      </w:r>
      <w:r w:rsidRPr="0095276B">
        <w:t>À la vérité même</w:t>
      </w:r>
      <w:r w:rsidR="006455E5">
        <w:t xml:space="preserve">, </w:t>
      </w:r>
      <w:r w:rsidRPr="0095276B">
        <w:t>Justin entendait son oncle siffloter</w:t>
      </w:r>
      <w:r w:rsidR="006455E5">
        <w:t xml:space="preserve">, </w:t>
      </w:r>
      <w:r w:rsidRPr="0095276B">
        <w:t>et siffloter du nez</w:t>
      </w:r>
      <w:r w:rsidR="006455E5">
        <w:t xml:space="preserve">, </w:t>
      </w:r>
      <w:r w:rsidRPr="0095276B">
        <w:t>si telle chose est possible</w:t>
      </w:r>
      <w:r w:rsidR="006455E5">
        <w:t xml:space="preserve">. </w:t>
      </w:r>
      <w:r w:rsidRPr="0095276B">
        <w:t>Parvenue sur le terre-plein qui précède la g</w:t>
      </w:r>
      <w:r w:rsidRPr="0095276B">
        <w:t>a</w:t>
      </w:r>
      <w:r w:rsidRPr="0095276B">
        <w:t>re</w:t>
      </w:r>
      <w:r w:rsidR="006455E5">
        <w:t xml:space="preserve">, </w:t>
      </w:r>
      <w:r w:rsidRPr="0095276B">
        <w:t>en haut de la côte</w:t>
      </w:r>
      <w:r w:rsidR="006455E5">
        <w:t xml:space="preserve">, </w:t>
      </w:r>
      <w:r w:rsidRPr="0095276B">
        <w:t>la compagnie se retourna</w:t>
      </w:r>
      <w:r w:rsidR="006455E5">
        <w:t>.</w:t>
      </w:r>
    </w:p>
    <w:p w14:paraId="73584BC4" w14:textId="77777777" w:rsidR="006455E5" w:rsidRDefault="009D4A85" w:rsidP="002666CE">
      <w:r w:rsidRPr="0095276B">
        <w:t>Il était d</w:t>
      </w:r>
      <w:r w:rsidR="006455E5">
        <w:t>’</w:t>
      </w:r>
      <w:r w:rsidRPr="0095276B">
        <w:t>usage</w:t>
      </w:r>
      <w:r w:rsidR="006455E5">
        <w:t xml:space="preserve">, </w:t>
      </w:r>
      <w:r w:rsidRPr="0095276B">
        <w:t>à cet endroit</w:t>
      </w:r>
      <w:r w:rsidR="006455E5">
        <w:t xml:space="preserve">, </w:t>
      </w:r>
      <w:r w:rsidRPr="0095276B">
        <w:t>d</w:t>
      </w:r>
      <w:r w:rsidR="006455E5">
        <w:t>’</w:t>
      </w:r>
      <w:r w:rsidRPr="0095276B">
        <w:t>admirer la vue de Vende</w:t>
      </w:r>
      <w:r w:rsidRPr="0095276B">
        <w:t>u</w:t>
      </w:r>
      <w:r w:rsidRPr="0095276B">
        <w:t>vre</w:t>
      </w:r>
      <w:r w:rsidR="006455E5">
        <w:t xml:space="preserve">. </w:t>
      </w:r>
      <w:r w:rsidRPr="0095276B">
        <w:t xml:space="preserve">Le </w:t>
      </w:r>
      <w:r w:rsidRPr="0095276B">
        <w:rPr>
          <w:i/>
          <w:iCs/>
        </w:rPr>
        <w:t>Joanne</w:t>
      </w:r>
      <w:r w:rsidRPr="0095276B">
        <w:t xml:space="preserve"> le recommandait et n</w:t>
      </w:r>
      <w:r w:rsidR="006455E5">
        <w:t>’</w:t>
      </w:r>
      <w:r w:rsidRPr="0095276B">
        <w:t>avait pas tort</w:t>
      </w:r>
      <w:r w:rsidR="006455E5">
        <w:t>.</w:t>
      </w:r>
    </w:p>
    <w:p w14:paraId="78F6715C" w14:textId="77777777" w:rsidR="006455E5" w:rsidRDefault="009D4A85" w:rsidP="002666CE">
      <w:r w:rsidRPr="0095276B">
        <w:t>Les lumières commençaient à s</w:t>
      </w:r>
      <w:r w:rsidR="006455E5">
        <w:t>’</w:t>
      </w:r>
      <w:r w:rsidRPr="0095276B">
        <w:t>allumer</w:t>
      </w:r>
      <w:r w:rsidR="006455E5">
        <w:t xml:space="preserve">, </w:t>
      </w:r>
      <w:r w:rsidRPr="0095276B">
        <w:t>dans le brouillard épaissi du soir d</w:t>
      </w:r>
      <w:r w:rsidR="006455E5">
        <w:t>’</w:t>
      </w:r>
      <w:r w:rsidRPr="0095276B">
        <w:t>hiver</w:t>
      </w:r>
      <w:r w:rsidR="006455E5">
        <w:t xml:space="preserve">. </w:t>
      </w:r>
      <w:r w:rsidRPr="0095276B">
        <w:t>Une liqueur noire s</w:t>
      </w:r>
      <w:r w:rsidR="006455E5">
        <w:t>’</w:t>
      </w:r>
      <w:r w:rsidRPr="0095276B">
        <w:t>étirait entre les deux berges du canal</w:t>
      </w:r>
      <w:r w:rsidR="006455E5">
        <w:t xml:space="preserve">. </w:t>
      </w:r>
      <w:r w:rsidRPr="0095276B">
        <w:t>Les cheminées vomissaient à bouillons</w:t>
      </w:r>
      <w:r w:rsidR="006455E5">
        <w:t xml:space="preserve">. </w:t>
      </w:r>
      <w:r w:rsidRPr="0095276B">
        <w:t>Une clameur confuse surnageait l</w:t>
      </w:r>
      <w:r w:rsidR="006455E5">
        <w:t>’</w:t>
      </w:r>
      <w:r w:rsidRPr="0095276B">
        <w:t>entassement des usines</w:t>
      </w:r>
      <w:r w:rsidR="006455E5">
        <w:t xml:space="preserve">, </w:t>
      </w:r>
      <w:r w:rsidRPr="0095276B">
        <w:t>des f</w:t>
      </w:r>
      <w:r w:rsidRPr="0095276B">
        <w:t>u</w:t>
      </w:r>
      <w:r w:rsidRPr="0095276B">
        <w:t>mées et de la brume</w:t>
      </w:r>
      <w:r w:rsidR="006455E5">
        <w:t>.</w:t>
      </w:r>
    </w:p>
    <w:p w14:paraId="2576C2E9" w14:textId="77777777" w:rsidR="006455E5" w:rsidRDefault="009D4A85" w:rsidP="002666CE">
      <w:r w:rsidRPr="0095276B">
        <w:t>Justin et Laure se livraient au jeu habituel de mettre sur les fabriques les noms des propriétaires</w:t>
      </w:r>
      <w:r w:rsidR="006455E5">
        <w:t xml:space="preserve">. </w:t>
      </w:r>
      <w:r w:rsidRPr="0095276B">
        <w:t>L</w:t>
      </w:r>
      <w:r w:rsidR="006455E5">
        <w:t>’</w:t>
      </w:r>
      <w:r w:rsidRPr="0095276B">
        <w:t xml:space="preserve">oncle était le grand </w:t>
      </w:r>
      <w:proofErr w:type="spellStart"/>
      <w:r w:rsidRPr="0095276B">
        <w:t>d</w:t>
      </w:r>
      <w:r w:rsidRPr="0095276B">
        <w:t>é</w:t>
      </w:r>
      <w:r w:rsidRPr="0095276B">
        <w:t>partageur</w:t>
      </w:r>
      <w:proofErr w:type="spellEnd"/>
      <w:r w:rsidRPr="0095276B">
        <w:t xml:space="preserve"> des conflits</w:t>
      </w:r>
      <w:r w:rsidR="006455E5">
        <w:t xml:space="preserve">. </w:t>
      </w:r>
      <w:r w:rsidRPr="0095276B">
        <w:t>Laure lui arriva dans les jambes</w:t>
      </w:r>
      <w:r w:rsidR="006455E5">
        <w:t xml:space="preserve">, </w:t>
      </w:r>
      <w:r w:rsidRPr="0095276B">
        <w:t>suivie de Justin</w:t>
      </w:r>
      <w:r w:rsidR="006455E5">
        <w:t xml:space="preserve">, </w:t>
      </w:r>
      <w:r w:rsidRPr="0095276B">
        <w:t>excités tous deux</w:t>
      </w:r>
      <w:r w:rsidR="006455E5">
        <w:t>.</w:t>
      </w:r>
    </w:p>
    <w:p w14:paraId="62C5C95F" w14:textId="3ED89DF5" w:rsidR="006455E5" w:rsidRDefault="006455E5" w:rsidP="002666CE">
      <w:r>
        <w:rPr>
          <w:rFonts w:eastAsia="Georgia" w:cs="Georgia"/>
        </w:rPr>
        <w:t>« </w:t>
      </w:r>
      <w:r w:rsidR="009D4A85" w:rsidRPr="0095276B">
        <w:t>Pas</w:t>
      </w:r>
      <w:r>
        <w:t xml:space="preserve">, </w:t>
      </w:r>
      <w:r w:rsidR="009D4A85" w:rsidRPr="0095276B">
        <w:t>que c</w:t>
      </w:r>
      <w:r>
        <w:t>’</w:t>
      </w:r>
      <w:r w:rsidR="009D4A85" w:rsidRPr="0095276B">
        <w:t xml:space="preserve">est la fabrique à </w:t>
      </w:r>
      <w:r>
        <w:t>M. </w:t>
      </w:r>
      <w:proofErr w:type="spellStart"/>
      <w:r w:rsidR="009D4A85" w:rsidRPr="0095276B">
        <w:t>Huillery</w:t>
      </w:r>
      <w:proofErr w:type="spellEnd"/>
      <w:r>
        <w:t xml:space="preserve">, </w:t>
      </w:r>
      <w:r w:rsidR="009D4A85" w:rsidRPr="0095276B">
        <w:t>ces deux chem</w:t>
      </w:r>
      <w:r w:rsidR="009D4A85" w:rsidRPr="0095276B">
        <w:t>i</w:t>
      </w:r>
      <w:r w:rsidR="009D4A85" w:rsidRPr="0095276B">
        <w:t>nées</w:t>
      </w:r>
      <w:r>
        <w:t xml:space="preserve">, </w:t>
      </w:r>
      <w:r w:rsidR="009D4A85" w:rsidRPr="0095276B">
        <w:t>à droite des Halles</w:t>
      </w:r>
      <w:r>
        <w:t xml:space="preserve">, </w:t>
      </w:r>
      <w:r w:rsidR="009D4A85" w:rsidRPr="0095276B">
        <w:t>là-bas</w:t>
      </w:r>
      <w:r>
        <w:t> ?</w:t>
      </w:r>
    </w:p>
    <w:p w14:paraId="1039E5F6" w14:textId="58201B57" w:rsidR="002666CE" w:rsidRDefault="006455E5" w:rsidP="002666CE">
      <w:r>
        <w:t>— </w:t>
      </w:r>
      <w:r w:rsidR="009D4A85" w:rsidRPr="0095276B">
        <w:t>Pfft</w:t>
      </w:r>
      <w:r>
        <w:t xml:space="preserve"> ! </w:t>
      </w:r>
      <w:r w:rsidR="009D4A85" w:rsidRPr="0095276B">
        <w:t xml:space="preserve">répondit </w:t>
      </w:r>
      <w:proofErr w:type="spellStart"/>
      <w:r w:rsidR="009D4A85" w:rsidRPr="0095276B">
        <w:t>nonon</w:t>
      </w:r>
      <w:proofErr w:type="spellEnd"/>
      <w:r w:rsidR="009D4A85" w:rsidRPr="0095276B">
        <w:t xml:space="preserve"> Joseph</w:t>
      </w:r>
      <w:r>
        <w:t xml:space="preserve">, </w:t>
      </w:r>
      <w:r w:rsidR="009D4A85" w:rsidRPr="0095276B">
        <w:t xml:space="preserve">laissez donc </w:t>
      </w:r>
      <w:proofErr w:type="spellStart"/>
      <w:r w:rsidR="009D4A85" w:rsidRPr="0095276B">
        <w:t>Huillery</w:t>
      </w:r>
      <w:proofErr w:type="spellEnd"/>
      <w:r>
        <w:t xml:space="preserve"> ; </w:t>
      </w:r>
      <w:r w:rsidR="009D4A85" w:rsidRPr="0095276B">
        <w:t>lui ou les autres</w:t>
      </w:r>
      <w:r>
        <w:t xml:space="preserve">, </w:t>
      </w:r>
      <w:r w:rsidR="009D4A85" w:rsidRPr="0095276B">
        <w:t xml:space="preserve">ce sera blanc bonnet </w:t>
      </w:r>
      <w:proofErr w:type="spellStart"/>
      <w:r w:rsidR="009D4A85" w:rsidRPr="0095276B">
        <w:t>bonnet</w:t>
      </w:r>
      <w:proofErr w:type="spellEnd"/>
      <w:r w:rsidR="009D4A85" w:rsidRPr="0095276B">
        <w:t xml:space="preserve"> blanc</w:t>
      </w:r>
      <w:r>
        <w:t xml:space="preserve">. </w:t>
      </w:r>
      <w:r w:rsidR="009D4A85" w:rsidRPr="0095276B">
        <w:t>Les Établiss</w:t>
      </w:r>
      <w:r w:rsidR="009D4A85" w:rsidRPr="0095276B">
        <w:t>e</w:t>
      </w:r>
      <w:r w:rsidR="009D4A85" w:rsidRPr="0095276B">
        <w:t>ments Simler vous couleront bas ces bachots vermoulus avant qu</w:t>
      </w:r>
      <w:r>
        <w:t>’</w:t>
      </w:r>
      <w:r w:rsidR="009D4A85" w:rsidRPr="0095276B">
        <w:t>il soit longtemps</w:t>
      </w:r>
      <w:r>
        <w:t xml:space="preserve">. </w:t>
      </w:r>
      <w:r w:rsidR="009D4A85" w:rsidRPr="0095276B">
        <w:t>Vous n</w:t>
      </w:r>
      <w:r>
        <w:t>’</w:t>
      </w:r>
      <w:r w:rsidR="009D4A85" w:rsidRPr="0095276B">
        <w:t>aurez plus à vous donner le mal d</w:t>
      </w:r>
      <w:r>
        <w:t>’</w:t>
      </w:r>
      <w:r w:rsidR="009D4A85" w:rsidRPr="0095276B">
        <w:t>en chercher les noms</w:t>
      </w:r>
      <w:r>
        <w:t>. »</w:t>
      </w:r>
    </w:p>
    <w:p w14:paraId="050464EE" w14:textId="77777777" w:rsidR="006455E5" w:rsidRDefault="009D4A85" w:rsidP="002666CE">
      <w:r w:rsidRPr="0095276B">
        <w:t>Joseph n</w:t>
      </w:r>
      <w:r w:rsidR="006455E5">
        <w:t>’</w:t>
      </w:r>
      <w:r w:rsidRPr="0095276B">
        <w:t>avait pas habitué la petite classe à des propos si agressifs</w:t>
      </w:r>
      <w:r w:rsidR="006455E5">
        <w:t xml:space="preserve">, </w:t>
      </w:r>
      <w:r w:rsidRPr="0095276B">
        <w:t>ni à une voix courte</w:t>
      </w:r>
      <w:r w:rsidR="006455E5">
        <w:t xml:space="preserve">, </w:t>
      </w:r>
      <w:r w:rsidRPr="0095276B">
        <w:t>comme cassée du bout</w:t>
      </w:r>
      <w:r w:rsidR="006455E5">
        <w:t xml:space="preserve">, </w:t>
      </w:r>
      <w:r w:rsidRPr="0095276B">
        <w:t>ni même à pirouetter sur un talon et à s</w:t>
      </w:r>
      <w:r w:rsidR="006455E5">
        <w:t>’</w:t>
      </w:r>
      <w:r w:rsidRPr="0095276B">
        <w:t>en aller sans prévenir</w:t>
      </w:r>
      <w:r w:rsidR="006455E5">
        <w:t>.</w:t>
      </w:r>
    </w:p>
    <w:p w14:paraId="72084AAE" w14:textId="5CBF64E0" w:rsidR="006455E5" w:rsidRDefault="009D4A85" w:rsidP="002666CE">
      <w:r w:rsidRPr="0095276B">
        <w:t xml:space="preserve">On ne le rattrapa que dans la gare où </w:t>
      </w:r>
      <w:r w:rsidR="006455E5">
        <w:t>M</w:t>
      </w:r>
      <w:r w:rsidR="006455E5" w:rsidRPr="006455E5">
        <w:rPr>
          <w:vertAlign w:val="superscript"/>
        </w:rPr>
        <w:t>me</w:t>
      </w:r>
      <w:r w:rsidR="006455E5">
        <w:t> </w:t>
      </w:r>
      <w:r w:rsidRPr="0095276B">
        <w:t>Hippolyte pressa le pas en entendant des éclats de voix</w:t>
      </w:r>
      <w:r w:rsidR="006455E5">
        <w:t>.</w:t>
      </w:r>
    </w:p>
    <w:p w14:paraId="1E25C4A5" w14:textId="77777777" w:rsidR="006455E5" w:rsidRDefault="009D4A85" w:rsidP="002666CE">
      <w:r w:rsidRPr="0095276B">
        <w:lastRenderedPageBreak/>
        <w:t>L</w:t>
      </w:r>
      <w:r w:rsidR="006455E5">
        <w:t>’</w:t>
      </w:r>
      <w:r w:rsidRPr="0095276B">
        <w:t>employé s</w:t>
      </w:r>
      <w:r w:rsidR="006455E5">
        <w:t>’</w:t>
      </w:r>
      <w:r w:rsidRPr="0095276B">
        <w:t>était-il réellement montré grossier</w:t>
      </w:r>
      <w:r w:rsidR="006455E5">
        <w:t xml:space="preserve">, </w:t>
      </w:r>
      <w:r w:rsidRPr="0095276B">
        <w:t>ou était-ce Joseph</w:t>
      </w:r>
      <w:r w:rsidR="006455E5">
        <w:t xml:space="preserve">, </w:t>
      </w:r>
      <w:r w:rsidRPr="0095276B">
        <w:t>dont la question sur le retard du train de Paris avait été faite sur un ton brutal</w:t>
      </w:r>
      <w:r w:rsidR="006455E5">
        <w:t xml:space="preserve"> ? </w:t>
      </w:r>
      <w:r w:rsidRPr="0095276B">
        <w:t>Ni l</w:t>
      </w:r>
      <w:r w:rsidR="006455E5">
        <w:t>’</w:t>
      </w:r>
      <w:r w:rsidRPr="0095276B">
        <w:t>un ni l</w:t>
      </w:r>
      <w:r w:rsidR="006455E5">
        <w:t>’</w:t>
      </w:r>
      <w:r w:rsidRPr="0095276B">
        <w:t>autre des deux hommes congestionnés qui se faisaient face</w:t>
      </w:r>
      <w:r w:rsidR="006455E5">
        <w:t xml:space="preserve">, </w:t>
      </w:r>
      <w:r w:rsidRPr="0095276B">
        <w:t>en criant</w:t>
      </w:r>
      <w:r w:rsidR="006455E5">
        <w:t xml:space="preserve">, </w:t>
      </w:r>
      <w:r w:rsidRPr="0095276B">
        <w:t>au centre d</w:t>
      </w:r>
      <w:r w:rsidR="006455E5">
        <w:t>’</w:t>
      </w:r>
      <w:r w:rsidRPr="0095276B">
        <w:t>un cercle</w:t>
      </w:r>
      <w:r w:rsidR="006455E5">
        <w:t xml:space="preserve">, </w:t>
      </w:r>
      <w:r w:rsidRPr="0095276B">
        <w:t>n</w:t>
      </w:r>
      <w:r w:rsidR="006455E5">
        <w:t>’</w:t>
      </w:r>
      <w:r w:rsidRPr="0095276B">
        <w:t>en savait plus rien</w:t>
      </w:r>
      <w:r w:rsidR="006455E5">
        <w:t>.</w:t>
      </w:r>
    </w:p>
    <w:p w14:paraId="519CDC41" w14:textId="0E5FC3EB" w:rsidR="006455E5" w:rsidRDefault="006455E5" w:rsidP="002666CE">
      <w:r>
        <w:rPr>
          <w:rFonts w:eastAsia="Georgia" w:cs="Georgia"/>
        </w:rPr>
        <w:t>« </w:t>
      </w:r>
      <w:r w:rsidR="009D4A85" w:rsidRPr="0095276B">
        <w:t>Joseph</w:t>
      </w:r>
      <w:r>
        <w:t> ! »</w:t>
      </w:r>
      <w:r w:rsidR="009D4A85" w:rsidRPr="0095276B">
        <w:t xml:space="preserve"> appelait </w:t>
      </w:r>
      <w:r>
        <w:t>M</w:t>
      </w:r>
      <w:r w:rsidRPr="006455E5">
        <w:rPr>
          <w:vertAlign w:val="superscript"/>
        </w:rPr>
        <w:t>me</w:t>
      </w:r>
      <w:r>
        <w:t> </w:t>
      </w:r>
      <w:r w:rsidR="009D4A85" w:rsidRPr="0095276B">
        <w:t>Sarah en accourant</w:t>
      </w:r>
      <w:r>
        <w:t xml:space="preserve">. </w:t>
      </w:r>
      <w:r w:rsidR="009D4A85" w:rsidRPr="0095276B">
        <w:t>Elle avait une peur héréditaire de tout ce qui attire l</w:t>
      </w:r>
      <w:r>
        <w:t>’</w:t>
      </w:r>
      <w:r w:rsidR="009D4A85" w:rsidRPr="0095276B">
        <w:t>attention</w:t>
      </w:r>
      <w:r>
        <w:t xml:space="preserve">. </w:t>
      </w:r>
      <w:r w:rsidR="009D4A85" w:rsidRPr="0095276B">
        <w:t>Une ca</w:t>
      </w:r>
      <w:r w:rsidR="009D4A85" w:rsidRPr="0095276B">
        <w:t>s</w:t>
      </w:r>
      <w:r w:rsidR="009D4A85" w:rsidRPr="0095276B">
        <w:t>quette blanche défonça le rassemblement</w:t>
      </w:r>
      <w:r>
        <w:t> :</w:t>
      </w:r>
    </w:p>
    <w:p w14:paraId="552C1579" w14:textId="77777777" w:rsidR="006455E5" w:rsidRDefault="006455E5" w:rsidP="002666CE">
      <w:r>
        <w:rPr>
          <w:rFonts w:eastAsia="Georgia" w:cs="Georgia"/>
        </w:rPr>
        <w:t>« </w:t>
      </w:r>
      <w:r w:rsidR="009D4A85" w:rsidRPr="0095276B">
        <w:t>Vous</w:t>
      </w:r>
      <w:r>
        <w:t xml:space="preserve">, </w:t>
      </w:r>
      <w:proofErr w:type="spellStart"/>
      <w:r w:rsidR="009D4A85" w:rsidRPr="0095276B">
        <w:t>Chaufaille</w:t>
      </w:r>
      <w:proofErr w:type="spellEnd"/>
      <w:r>
        <w:t xml:space="preserve">, </w:t>
      </w:r>
      <w:r w:rsidR="009D4A85" w:rsidRPr="0095276B">
        <w:t>commencez par vous taire</w:t>
      </w:r>
      <w:r>
        <w:t>.</w:t>
      </w:r>
    </w:p>
    <w:p w14:paraId="26501E53" w14:textId="77777777" w:rsidR="006455E5" w:rsidRDefault="006455E5" w:rsidP="002666CE">
      <w:r>
        <w:t>— </w:t>
      </w:r>
      <w:r w:rsidR="009D4A85" w:rsidRPr="0095276B">
        <w:t>Est-ce qu</w:t>
      </w:r>
      <w:r>
        <w:t>’</w:t>
      </w:r>
      <w:r w:rsidR="009D4A85" w:rsidRPr="0095276B">
        <w:t>on parle à des gens comme à des chiens</w:t>
      </w:r>
      <w:r>
        <w:t xml:space="preserve"> ? </w:t>
      </w:r>
      <w:r w:rsidR="009D4A85" w:rsidRPr="0095276B">
        <w:t>Non</w:t>
      </w:r>
      <w:r>
        <w:t xml:space="preserve"> ! </w:t>
      </w:r>
      <w:r w:rsidR="009D4A85" w:rsidRPr="0095276B">
        <w:t xml:space="preserve">Avez-vous vu cette espèce de </w:t>
      </w:r>
      <w:proofErr w:type="spellStart"/>
      <w:r w:rsidR="009D4A85" w:rsidRPr="0095276B">
        <w:t>Prusco</w:t>
      </w:r>
      <w:proofErr w:type="spellEnd"/>
      <w:r>
        <w:t>…</w:t>
      </w:r>
    </w:p>
    <w:p w14:paraId="4E51F6F5" w14:textId="77777777" w:rsidR="006455E5" w:rsidRDefault="006455E5" w:rsidP="002666CE">
      <w:r>
        <w:t>— </w:t>
      </w:r>
      <w:r w:rsidR="009D4A85" w:rsidRPr="0095276B">
        <w:t>Si vous ne faites pas taire cet homme</w:t>
      </w:r>
      <w:r>
        <w:t>…</w:t>
      </w:r>
    </w:p>
    <w:p w14:paraId="63E8363B" w14:textId="77777777" w:rsidR="006455E5" w:rsidRDefault="006455E5" w:rsidP="002666CE">
      <w:r>
        <w:t>— </w:t>
      </w:r>
      <w:proofErr w:type="spellStart"/>
      <w:r w:rsidR="009D4A85" w:rsidRPr="0095276B">
        <w:t>Chaufaille</w:t>
      </w:r>
      <w:proofErr w:type="spellEnd"/>
      <w:r>
        <w:t xml:space="preserve">, </w:t>
      </w:r>
      <w:r w:rsidR="009D4A85" w:rsidRPr="0095276B">
        <w:t>filez-moi à la lampisterie et n</w:t>
      </w:r>
      <w:r>
        <w:t>’</w:t>
      </w:r>
      <w:r w:rsidR="009D4A85" w:rsidRPr="0095276B">
        <w:t>ajoutez pas un mot</w:t>
      </w:r>
      <w:r>
        <w:t xml:space="preserve">. </w:t>
      </w:r>
      <w:r w:rsidR="009D4A85" w:rsidRPr="0095276B">
        <w:t>S</w:t>
      </w:r>
      <w:r>
        <w:t>’</w:t>
      </w:r>
      <w:r w:rsidR="009D4A85" w:rsidRPr="0095276B">
        <w:t>il y a réclamation</w:t>
      </w:r>
      <w:r>
        <w:t xml:space="preserve">, </w:t>
      </w:r>
      <w:r w:rsidR="009D4A85" w:rsidRPr="0095276B">
        <w:t>je vous entendrai quand vous serez plus calme</w:t>
      </w:r>
      <w:r>
        <w:t>.</w:t>
      </w:r>
    </w:p>
    <w:p w14:paraId="59E42EC2" w14:textId="77777777" w:rsidR="006455E5" w:rsidRDefault="006455E5" w:rsidP="002666CE">
      <w:r>
        <w:t>— </w:t>
      </w:r>
      <w:r w:rsidR="009D4A85" w:rsidRPr="0095276B">
        <w:t>L</w:t>
      </w:r>
      <w:r>
        <w:t>’</w:t>
      </w:r>
      <w:r w:rsidR="009D4A85" w:rsidRPr="0095276B">
        <w:t>insolence de ces gens-là</w:t>
      </w:r>
      <w:r>
        <w:t>…</w:t>
      </w:r>
    </w:p>
    <w:p w14:paraId="1070D878" w14:textId="77777777" w:rsidR="006455E5" w:rsidRDefault="006455E5" w:rsidP="002666CE">
      <w:r>
        <w:t>— </w:t>
      </w:r>
      <w:r w:rsidR="009D4A85" w:rsidRPr="0095276B">
        <w:t>Pardon</w:t>
      </w:r>
      <w:r>
        <w:t xml:space="preserve">, </w:t>
      </w:r>
      <w:r w:rsidR="009D4A85" w:rsidRPr="0095276B">
        <w:t>Monsieur</w:t>
      </w:r>
      <w:r>
        <w:t xml:space="preserve">, </w:t>
      </w:r>
      <w:r w:rsidR="009D4A85" w:rsidRPr="0095276B">
        <w:t>veuillez me suivre dans mon bureau</w:t>
      </w:r>
      <w:r>
        <w:t xml:space="preserve">. </w:t>
      </w:r>
      <w:r w:rsidR="009D4A85" w:rsidRPr="0095276B">
        <w:t>Vous m</w:t>
      </w:r>
      <w:r>
        <w:t>’</w:t>
      </w:r>
      <w:r w:rsidR="009D4A85" w:rsidRPr="0095276B">
        <w:t>expliquerez plus facilement qu</w:t>
      </w:r>
      <w:r>
        <w:t>’</w:t>
      </w:r>
      <w:r w:rsidR="009D4A85" w:rsidRPr="0095276B">
        <w:t>ici</w:t>
      </w:r>
      <w:r>
        <w:t>…</w:t>
      </w:r>
    </w:p>
    <w:p w14:paraId="645782AA" w14:textId="77777777" w:rsidR="006455E5" w:rsidRDefault="006455E5" w:rsidP="002666CE">
      <w:r>
        <w:t>— </w:t>
      </w:r>
      <w:r w:rsidR="009D4A85" w:rsidRPr="0095276B">
        <w:t>Merci</w:t>
      </w:r>
      <w:r>
        <w:t xml:space="preserve">, </w:t>
      </w:r>
      <w:r w:rsidR="009D4A85" w:rsidRPr="0095276B">
        <w:t>merci</w:t>
      </w:r>
      <w:r>
        <w:t xml:space="preserve">. </w:t>
      </w:r>
      <w:r w:rsidR="009D4A85" w:rsidRPr="0095276B">
        <w:t>Je n</w:t>
      </w:r>
      <w:r>
        <w:t>’</w:t>
      </w:r>
      <w:r w:rsidR="009D4A85" w:rsidRPr="0095276B">
        <w:t>ai pas l</w:t>
      </w:r>
      <w:r>
        <w:t>’</w:t>
      </w:r>
      <w:r w:rsidR="009D4A85" w:rsidRPr="0095276B">
        <w:t>intention de déposer une plai</w:t>
      </w:r>
      <w:r w:rsidR="009D4A85" w:rsidRPr="0095276B">
        <w:t>n</w:t>
      </w:r>
      <w:r w:rsidR="009D4A85" w:rsidRPr="0095276B">
        <w:t>te</w:t>
      </w:r>
      <w:r>
        <w:t xml:space="preserve">. </w:t>
      </w:r>
      <w:r w:rsidR="009D4A85" w:rsidRPr="0095276B">
        <w:t>Mais qu</w:t>
      </w:r>
      <w:r>
        <w:t>’</w:t>
      </w:r>
      <w:r w:rsidR="009D4A85" w:rsidRPr="0095276B">
        <w:t>il n</w:t>
      </w:r>
      <w:r>
        <w:t>’</w:t>
      </w:r>
      <w:r w:rsidR="009D4A85" w:rsidRPr="0095276B">
        <w:t>y revienne pas</w:t>
      </w:r>
      <w:r>
        <w:t>.</w:t>
      </w:r>
    </w:p>
    <w:p w14:paraId="0D5572A0" w14:textId="77777777" w:rsidR="006455E5" w:rsidRDefault="006455E5" w:rsidP="002666CE">
      <w:r>
        <w:t>— </w:t>
      </w:r>
      <w:r w:rsidR="009D4A85" w:rsidRPr="0095276B">
        <w:t>Comme il vous plaira</w:t>
      </w:r>
      <w:r>
        <w:t>, »</w:t>
      </w:r>
      <w:r w:rsidR="009D4A85" w:rsidRPr="0095276B">
        <w:t xml:space="preserve"> conclut</w:t>
      </w:r>
      <w:r>
        <w:t xml:space="preserve">, </w:t>
      </w:r>
      <w:r w:rsidR="009D4A85" w:rsidRPr="0095276B">
        <w:t>en s</w:t>
      </w:r>
      <w:r>
        <w:t>’</w:t>
      </w:r>
      <w:r w:rsidR="009D4A85" w:rsidRPr="0095276B">
        <w:t>en allant</w:t>
      </w:r>
      <w:r>
        <w:t xml:space="preserve">, </w:t>
      </w:r>
      <w:r w:rsidR="009D4A85" w:rsidRPr="0095276B">
        <w:t>la ca</w:t>
      </w:r>
      <w:r w:rsidR="009D4A85" w:rsidRPr="0095276B">
        <w:t>s</w:t>
      </w:r>
      <w:r w:rsidR="009D4A85" w:rsidRPr="0095276B">
        <w:t>quette blanche</w:t>
      </w:r>
      <w:r>
        <w:t xml:space="preserve">, </w:t>
      </w:r>
      <w:r w:rsidR="009D4A85" w:rsidRPr="0095276B">
        <w:t>exercée</w:t>
      </w:r>
      <w:r>
        <w:t xml:space="preserve">, </w:t>
      </w:r>
      <w:r w:rsidR="009D4A85" w:rsidRPr="0095276B">
        <w:t>par vingt ans de service</w:t>
      </w:r>
      <w:r>
        <w:t xml:space="preserve">, </w:t>
      </w:r>
      <w:r w:rsidR="009D4A85" w:rsidRPr="0095276B">
        <w:t>à la diplomatie de contenter le public sans découvrir le personnel</w:t>
      </w:r>
      <w:r>
        <w:t xml:space="preserve">, </w:t>
      </w:r>
      <w:r w:rsidR="009D4A85" w:rsidRPr="0095276B">
        <w:t>pour deux mille francs par an</w:t>
      </w:r>
      <w:r>
        <w:t>.</w:t>
      </w:r>
    </w:p>
    <w:p w14:paraId="02D5B299" w14:textId="77777777" w:rsidR="006455E5" w:rsidRDefault="009D4A85" w:rsidP="002666CE">
      <w:r w:rsidRPr="0095276B">
        <w:t>Joseph</w:t>
      </w:r>
      <w:r w:rsidR="006455E5">
        <w:t xml:space="preserve">, </w:t>
      </w:r>
      <w:r w:rsidRPr="0095276B">
        <w:t>du reste</w:t>
      </w:r>
      <w:r w:rsidR="006455E5">
        <w:t xml:space="preserve">, </w:t>
      </w:r>
      <w:r w:rsidRPr="0095276B">
        <w:t>n</w:t>
      </w:r>
      <w:r w:rsidR="006455E5">
        <w:t>’</w:t>
      </w:r>
      <w:r w:rsidRPr="0095276B">
        <w:t>était pas plus fier de soi qu</w:t>
      </w:r>
      <w:r w:rsidR="006455E5">
        <w:t>’</w:t>
      </w:r>
      <w:r w:rsidRPr="0095276B">
        <w:t>il ne convient</w:t>
      </w:r>
      <w:r w:rsidR="006455E5">
        <w:t xml:space="preserve">. </w:t>
      </w:r>
      <w:r w:rsidRPr="0095276B">
        <w:t xml:space="preserve">Et lorsque Sarah et Hermine englobèrent à mi-voix </w:t>
      </w:r>
      <w:smartTag w:uri="urn:schemas-microsoft-com:office:smarttags" w:element="PersonName">
        <w:smartTagPr>
          <w:attr w:name="ProductID" w:val="la Compagnie"/>
        </w:smartTagPr>
        <w:r w:rsidRPr="0095276B">
          <w:t>la Compagnie</w:t>
        </w:r>
      </w:smartTag>
      <w:r w:rsidRPr="0095276B">
        <w:t xml:space="preserve"> du chemin de fer</w:t>
      </w:r>
      <w:r w:rsidR="006455E5">
        <w:t xml:space="preserve">, </w:t>
      </w:r>
      <w:r w:rsidRPr="0095276B">
        <w:t>ses employés</w:t>
      </w:r>
      <w:r w:rsidR="006455E5">
        <w:t xml:space="preserve">, </w:t>
      </w:r>
      <w:r w:rsidRPr="0095276B">
        <w:t>et l</w:t>
      </w:r>
      <w:r w:rsidR="006455E5">
        <w:t>’</w:t>
      </w:r>
      <w:r w:rsidRPr="0095276B">
        <w:t xml:space="preserve">Ouest tout </w:t>
      </w:r>
      <w:r w:rsidRPr="0095276B">
        <w:lastRenderedPageBreak/>
        <w:t>e</w:t>
      </w:r>
      <w:r w:rsidRPr="0095276B">
        <w:t>n</w:t>
      </w:r>
      <w:r w:rsidRPr="0095276B">
        <w:t>tier dans un aigre exposé de griefs</w:t>
      </w:r>
      <w:r w:rsidR="006455E5">
        <w:t xml:space="preserve">, </w:t>
      </w:r>
      <w:r w:rsidRPr="0095276B">
        <w:t>il tourna le dos d</w:t>
      </w:r>
      <w:r w:rsidR="006455E5">
        <w:t>’</w:t>
      </w:r>
      <w:r w:rsidRPr="0095276B">
        <w:t>un air e</w:t>
      </w:r>
      <w:r w:rsidRPr="0095276B">
        <w:t>x</w:t>
      </w:r>
      <w:r w:rsidRPr="0095276B">
        <w:t>cédé</w:t>
      </w:r>
      <w:r w:rsidR="006455E5">
        <w:t>.</w:t>
      </w:r>
    </w:p>
    <w:p w14:paraId="0CA3756E" w14:textId="77777777" w:rsidR="006455E5" w:rsidRDefault="009D4A85" w:rsidP="002666CE">
      <w:r w:rsidRPr="0095276B">
        <w:t>Ce qui lui permit de voir monter</w:t>
      </w:r>
      <w:r w:rsidR="006455E5">
        <w:t xml:space="preserve">, </w:t>
      </w:r>
      <w:r w:rsidRPr="0095276B">
        <w:t>au pas</w:t>
      </w:r>
      <w:r w:rsidR="006455E5">
        <w:t xml:space="preserve">, </w:t>
      </w:r>
      <w:r w:rsidRPr="0095276B">
        <w:t>ses deux lanternes allumées</w:t>
      </w:r>
      <w:r w:rsidR="006455E5">
        <w:t xml:space="preserve">, </w:t>
      </w:r>
      <w:r w:rsidRPr="0095276B">
        <w:t>un dog-cart dont la vue ne lui fit aucun plaisir</w:t>
      </w:r>
      <w:r w:rsidR="006455E5">
        <w:t xml:space="preserve">. </w:t>
      </w:r>
      <w:r w:rsidRPr="0095276B">
        <w:t>Par chance</w:t>
      </w:r>
      <w:r w:rsidR="006455E5">
        <w:t xml:space="preserve">, </w:t>
      </w:r>
      <w:r w:rsidRPr="0095276B">
        <w:t>un sifflet lointain annonçait l</w:t>
      </w:r>
      <w:r w:rsidR="006455E5">
        <w:t>’</w:t>
      </w:r>
      <w:r w:rsidRPr="0095276B">
        <w:t>express</w:t>
      </w:r>
      <w:r w:rsidR="006455E5">
        <w:t xml:space="preserve">. </w:t>
      </w:r>
      <w:proofErr w:type="spellStart"/>
      <w:r w:rsidRPr="0095276B">
        <w:t>Chaufaille</w:t>
      </w:r>
      <w:proofErr w:type="spellEnd"/>
      <w:r w:rsidRPr="0095276B">
        <w:t xml:space="preserve"> partit au pas de course vers l</w:t>
      </w:r>
      <w:r w:rsidR="006455E5">
        <w:t>’</w:t>
      </w:r>
      <w:r w:rsidRPr="0095276B">
        <w:t>extrémité du quai</w:t>
      </w:r>
      <w:r w:rsidR="006455E5">
        <w:t xml:space="preserve">, </w:t>
      </w:r>
      <w:r w:rsidRPr="0095276B">
        <w:t>se baissa et bascula un levier</w:t>
      </w:r>
      <w:r w:rsidR="006455E5">
        <w:t>.</w:t>
      </w:r>
    </w:p>
    <w:p w14:paraId="2E5E0AE1" w14:textId="77777777" w:rsidR="006455E5" w:rsidRDefault="009D4A85" w:rsidP="002666CE">
      <w:r w:rsidRPr="0095276B">
        <w:t>Un diapason tinta sous toute la longueur du trottoir</w:t>
      </w:r>
      <w:r w:rsidR="006455E5">
        <w:t xml:space="preserve">, </w:t>
      </w:r>
      <w:r w:rsidRPr="0095276B">
        <w:t>et la sonnette entra en danse dans sa cage</w:t>
      </w:r>
      <w:r w:rsidR="006455E5">
        <w:t>.</w:t>
      </w:r>
    </w:p>
    <w:p w14:paraId="2C78ACB8" w14:textId="77777777" w:rsidR="006455E5" w:rsidRDefault="006455E5" w:rsidP="002666CE">
      <w:r>
        <w:rPr>
          <w:rFonts w:eastAsia="Georgia" w:cs="Georgia"/>
        </w:rPr>
        <w:t>« </w:t>
      </w:r>
      <w:r w:rsidR="009D4A85" w:rsidRPr="0095276B">
        <w:t>Je t</w:t>
      </w:r>
      <w:r>
        <w:t>’</w:t>
      </w:r>
      <w:r w:rsidR="009D4A85" w:rsidRPr="0095276B">
        <w:t>avais bien dit que nous étions en retard</w:t>
      </w:r>
      <w:r>
        <w:t xml:space="preserve">, </w:t>
      </w:r>
      <w:r w:rsidR="009D4A85" w:rsidRPr="0095276B">
        <w:t>nasilla une voix irritée</w:t>
      </w:r>
      <w:r>
        <w:t xml:space="preserve">, </w:t>
      </w:r>
      <w:r w:rsidR="009D4A85" w:rsidRPr="0095276B">
        <w:t>qui franchit la haie de clôture et perça le brouhaha de la station</w:t>
      </w:r>
      <w:r>
        <w:t xml:space="preserve">. </w:t>
      </w:r>
      <w:r w:rsidR="009D4A85" w:rsidRPr="0095276B">
        <w:t>Un éclat de rire y répondit</w:t>
      </w:r>
      <w:r>
        <w:t xml:space="preserve">, </w:t>
      </w:r>
      <w:r w:rsidR="009D4A85" w:rsidRPr="0095276B">
        <w:t>et Joseph souhaita fo</w:t>
      </w:r>
      <w:r w:rsidR="009D4A85" w:rsidRPr="0095276B">
        <w:t>r</w:t>
      </w:r>
      <w:r w:rsidR="009D4A85" w:rsidRPr="0095276B">
        <w:t>tement que quelque affaire pressante conduisît le diable et son jeu de trappes sur ce quai de gare</w:t>
      </w:r>
      <w:r>
        <w:t>.</w:t>
      </w:r>
    </w:p>
    <w:p w14:paraId="4D5D2179" w14:textId="77777777" w:rsidR="006455E5" w:rsidRDefault="009D4A85" w:rsidP="002666CE">
      <w:r w:rsidRPr="0095276B">
        <w:t>La Crampton élongea lentement ce quai</w:t>
      </w:r>
      <w:r w:rsidR="006455E5">
        <w:t xml:space="preserve">, </w:t>
      </w:r>
      <w:r w:rsidRPr="0095276B">
        <w:t>suivie d</w:t>
      </w:r>
      <w:r w:rsidR="006455E5">
        <w:t>’</w:t>
      </w:r>
      <w:r w:rsidRPr="0095276B">
        <w:t>une d</w:t>
      </w:r>
      <w:r w:rsidRPr="0095276B">
        <w:t>i</w:t>
      </w:r>
      <w:r w:rsidRPr="0095276B">
        <w:t>zaine de petits cubes irréguliers</w:t>
      </w:r>
      <w:r w:rsidR="006455E5">
        <w:t xml:space="preserve">, </w:t>
      </w:r>
      <w:r w:rsidRPr="0095276B">
        <w:t>haut perchés sur leurs essieux</w:t>
      </w:r>
      <w:r w:rsidR="006455E5">
        <w:t xml:space="preserve">. </w:t>
      </w:r>
      <w:r w:rsidRPr="0095276B">
        <w:t>Les serre-freins s</w:t>
      </w:r>
      <w:r w:rsidR="006455E5">
        <w:t>’</w:t>
      </w:r>
      <w:r w:rsidRPr="0095276B">
        <w:t>arc-boutaient sur les vis sans fin qui desce</w:t>
      </w:r>
      <w:r w:rsidRPr="0095276B">
        <w:t>n</w:t>
      </w:r>
      <w:r w:rsidRPr="0095276B">
        <w:t>daient aux roues</w:t>
      </w:r>
      <w:r w:rsidR="006455E5">
        <w:t xml:space="preserve">. </w:t>
      </w:r>
      <w:r w:rsidRPr="0095276B">
        <w:t>Leur effort expulsa hors des wagons une grêle de bonshommes emmitouflés</w:t>
      </w:r>
      <w:r w:rsidR="006455E5">
        <w:t xml:space="preserve">, </w:t>
      </w:r>
      <w:r w:rsidRPr="0095276B">
        <w:t>qui se jetèrent dans les bras du public</w:t>
      </w:r>
      <w:r w:rsidR="006455E5">
        <w:t xml:space="preserve">, </w:t>
      </w:r>
      <w:r w:rsidRPr="0095276B">
        <w:t>en remplissant le trottoir de rumeur</w:t>
      </w:r>
      <w:r w:rsidR="006455E5">
        <w:t>.</w:t>
      </w:r>
    </w:p>
    <w:p w14:paraId="2C0B08B7" w14:textId="77777777" w:rsidR="006455E5" w:rsidRDefault="009D4A85" w:rsidP="002666CE">
      <w:r w:rsidRPr="0095276B">
        <w:t>Nulle créature plus comprimée qu</w:t>
      </w:r>
      <w:r w:rsidR="006455E5">
        <w:t>’</w:t>
      </w:r>
      <w:r w:rsidRPr="0095276B">
        <w:t>Élisa Stern</w:t>
      </w:r>
      <w:r w:rsidR="006455E5">
        <w:t xml:space="preserve">, </w:t>
      </w:r>
      <w:r w:rsidRPr="0095276B">
        <w:t>ni plus r</w:t>
      </w:r>
      <w:r w:rsidRPr="0095276B">
        <w:t>e</w:t>
      </w:r>
      <w:r w:rsidRPr="0095276B">
        <w:t>bondie</w:t>
      </w:r>
      <w:r w:rsidR="006455E5">
        <w:t xml:space="preserve">, </w:t>
      </w:r>
      <w:r w:rsidRPr="0095276B">
        <w:t>plus fraîche non plus</w:t>
      </w:r>
      <w:r w:rsidR="006455E5">
        <w:t xml:space="preserve">, </w:t>
      </w:r>
      <w:r w:rsidRPr="0095276B">
        <w:t>ne jaillit</w:t>
      </w:r>
      <w:r w:rsidR="006455E5">
        <w:t xml:space="preserve">, </w:t>
      </w:r>
      <w:r w:rsidRPr="0095276B">
        <w:t>ce soir-là</w:t>
      </w:r>
      <w:r w:rsidR="006455E5">
        <w:t xml:space="preserve">, </w:t>
      </w:r>
      <w:r w:rsidRPr="0095276B">
        <w:t>de cet e</w:t>
      </w:r>
      <w:r w:rsidRPr="0095276B">
        <w:t>x</w:t>
      </w:r>
      <w:r w:rsidRPr="0095276B">
        <w:t>press-là</w:t>
      </w:r>
      <w:r w:rsidR="006455E5">
        <w:t xml:space="preserve">, </w:t>
      </w:r>
      <w:r w:rsidRPr="0095276B">
        <w:t>entourée de son rire en vrille et de sa légère odeur d</w:t>
      </w:r>
      <w:r w:rsidR="006455E5">
        <w:t>’</w:t>
      </w:r>
      <w:r w:rsidRPr="0095276B">
        <w:t>huile de noix</w:t>
      </w:r>
      <w:r w:rsidR="006455E5">
        <w:t>.</w:t>
      </w:r>
    </w:p>
    <w:p w14:paraId="2323234F" w14:textId="3C93BBC6" w:rsidR="006455E5" w:rsidRDefault="009D4A85" w:rsidP="002666CE">
      <w:r w:rsidRPr="0095276B">
        <w:t>Joseph n</w:t>
      </w:r>
      <w:r w:rsidR="006455E5">
        <w:t>’</w:t>
      </w:r>
      <w:r w:rsidRPr="0095276B">
        <w:t>était pas assez intéressé par ce spectacle pour ne pas voir descendre</w:t>
      </w:r>
      <w:r w:rsidR="006455E5">
        <w:t xml:space="preserve">, </w:t>
      </w:r>
      <w:r w:rsidRPr="0095276B">
        <w:t>d</w:t>
      </w:r>
      <w:r w:rsidR="006455E5">
        <w:t>’</w:t>
      </w:r>
      <w:r w:rsidRPr="0095276B">
        <w:t>une voiture de première</w:t>
      </w:r>
      <w:r w:rsidR="006455E5">
        <w:t xml:space="preserve">, </w:t>
      </w:r>
      <w:r w:rsidRPr="0095276B">
        <w:t xml:space="preserve">un grand diable décharné que </w:t>
      </w:r>
      <w:r w:rsidR="006455E5">
        <w:t>M. </w:t>
      </w:r>
      <w:r w:rsidRPr="0095276B">
        <w:t xml:space="preserve">Le </w:t>
      </w:r>
      <w:proofErr w:type="spellStart"/>
      <w:r w:rsidRPr="0095276B">
        <w:t>Pleynier</w:t>
      </w:r>
      <w:proofErr w:type="spellEnd"/>
      <w:r w:rsidRPr="0095276B">
        <w:t xml:space="preserve"> reçut contre son sein avec les a</w:t>
      </w:r>
      <w:r w:rsidRPr="0095276B">
        <w:t>p</w:t>
      </w:r>
      <w:r w:rsidRPr="0095276B">
        <w:t>parences de la plus grande tendresse</w:t>
      </w:r>
      <w:r w:rsidR="006455E5">
        <w:t xml:space="preserve">. </w:t>
      </w:r>
      <w:r w:rsidRPr="0095276B">
        <w:t>Hilaire</w:t>
      </w:r>
      <w:r w:rsidR="006455E5">
        <w:t xml:space="preserve">, </w:t>
      </w:r>
      <w:r w:rsidRPr="0095276B">
        <w:t>parvenu là par ses moyens personnels</w:t>
      </w:r>
      <w:r w:rsidR="006455E5">
        <w:t xml:space="preserve">, </w:t>
      </w:r>
      <w:r w:rsidRPr="0095276B">
        <w:t>surgit avec mieux que son sourire officiel sur le visage</w:t>
      </w:r>
      <w:r w:rsidR="006455E5">
        <w:t xml:space="preserve">, </w:t>
      </w:r>
      <w:r w:rsidRPr="0095276B">
        <w:t>grimpa dans le compartiment</w:t>
      </w:r>
      <w:r w:rsidR="006455E5">
        <w:t xml:space="preserve">, </w:t>
      </w:r>
      <w:r w:rsidRPr="0095276B">
        <w:t xml:space="preserve">et en </w:t>
      </w:r>
      <w:r w:rsidRPr="0095276B">
        <w:lastRenderedPageBreak/>
        <w:t>ressortit ha</w:t>
      </w:r>
      <w:r w:rsidRPr="0095276B">
        <w:t>r</w:t>
      </w:r>
      <w:r w:rsidRPr="0095276B">
        <w:t>naché d</w:t>
      </w:r>
      <w:r w:rsidR="006455E5">
        <w:t>’</w:t>
      </w:r>
      <w:r w:rsidRPr="0095276B">
        <w:t>un sac</w:t>
      </w:r>
      <w:r w:rsidR="006455E5">
        <w:t xml:space="preserve">, </w:t>
      </w:r>
      <w:r w:rsidRPr="0095276B">
        <w:t>d</w:t>
      </w:r>
      <w:r w:rsidR="006455E5">
        <w:t>’</w:t>
      </w:r>
      <w:r w:rsidRPr="0095276B">
        <w:t>un sabre dans sa gaine</w:t>
      </w:r>
      <w:r w:rsidR="006455E5">
        <w:t xml:space="preserve">, </w:t>
      </w:r>
      <w:r w:rsidRPr="0095276B">
        <w:t>et de deux élégantes valises en porc</w:t>
      </w:r>
      <w:r w:rsidR="006455E5">
        <w:t>.</w:t>
      </w:r>
    </w:p>
    <w:p w14:paraId="4092F738" w14:textId="77777777" w:rsidR="006455E5" w:rsidRDefault="006455E5" w:rsidP="002666CE">
      <w:r>
        <w:rPr>
          <w:rFonts w:eastAsia="Georgia" w:cs="Georgia"/>
        </w:rPr>
        <w:t>« </w:t>
      </w:r>
      <w:r w:rsidR="009D4A85" w:rsidRPr="0095276B">
        <w:t>Comme c</w:t>
      </w:r>
      <w:r>
        <w:t>’</w:t>
      </w:r>
      <w:r w:rsidR="009D4A85" w:rsidRPr="0095276B">
        <w:t>est gentil de t</w:t>
      </w:r>
      <w:r>
        <w:t>’</w:t>
      </w:r>
      <w:r w:rsidR="009D4A85" w:rsidRPr="0095276B">
        <w:t>être dérangé</w:t>
      </w:r>
      <w:r>
        <w:t>, »</w:t>
      </w:r>
      <w:r w:rsidR="009D4A85" w:rsidRPr="0095276B">
        <w:t xml:space="preserve"> minaudait à l</w:t>
      </w:r>
      <w:r>
        <w:t>’</w:t>
      </w:r>
      <w:r w:rsidR="009D4A85" w:rsidRPr="0095276B">
        <w:t>oreille du cadet des Simler une voix farinée de sucre</w:t>
      </w:r>
      <w:r>
        <w:t xml:space="preserve">, </w:t>
      </w:r>
      <w:r w:rsidR="009D4A85" w:rsidRPr="0095276B">
        <w:t>pendant qu</w:t>
      </w:r>
      <w:r>
        <w:t>’</w:t>
      </w:r>
      <w:r w:rsidR="009D4A85" w:rsidRPr="0095276B">
        <w:t>il pensait</w:t>
      </w:r>
      <w:r>
        <w:t> :</w:t>
      </w:r>
    </w:p>
    <w:p w14:paraId="74DE8518" w14:textId="160E6059" w:rsidR="002666CE" w:rsidRDefault="006455E5" w:rsidP="002666CE">
      <w:r>
        <w:t>« </w:t>
      </w:r>
      <w:r w:rsidR="009D4A85" w:rsidRPr="0095276B">
        <w:t>Haha</w:t>
      </w:r>
      <w:r>
        <w:t xml:space="preserve"> ! </w:t>
      </w:r>
      <w:r w:rsidR="009D4A85" w:rsidRPr="0095276B">
        <w:t>Julien</w:t>
      </w:r>
      <w:r>
        <w:t> ! »</w:t>
      </w:r>
    </w:p>
    <w:p w14:paraId="1778FDD5" w14:textId="6E2E2955" w:rsidR="006455E5" w:rsidRDefault="009D4A85" w:rsidP="002666CE">
      <w:r w:rsidRPr="0095276B">
        <w:t>Et le chagrin sans objet qui le serrait à la gorge depuis deux jours faillit le pousser droit sur cet homme</w:t>
      </w:r>
      <w:r w:rsidR="006455E5">
        <w:t xml:space="preserve">. </w:t>
      </w:r>
      <w:r w:rsidRPr="0095276B">
        <w:t>L</w:t>
      </w:r>
      <w:r w:rsidR="006455E5">
        <w:t>’</w:t>
      </w:r>
      <w:r w:rsidRPr="0095276B">
        <w:t xml:space="preserve">œil de </w:t>
      </w:r>
      <w:r w:rsidR="006455E5">
        <w:t>M. </w:t>
      </w:r>
      <w:r w:rsidRPr="0095276B">
        <w:t xml:space="preserve">Le </w:t>
      </w:r>
      <w:proofErr w:type="spellStart"/>
      <w:r w:rsidRPr="0095276B">
        <w:t>Pleynier</w:t>
      </w:r>
      <w:proofErr w:type="spellEnd"/>
      <w:r w:rsidRPr="0095276B">
        <w:t xml:space="preserve"> n</w:t>
      </w:r>
      <w:r w:rsidR="006455E5">
        <w:t>’</w:t>
      </w:r>
      <w:r w:rsidRPr="0095276B">
        <w:t>avait pas manqué Joseph</w:t>
      </w:r>
      <w:r w:rsidR="006455E5">
        <w:t xml:space="preserve">. </w:t>
      </w:r>
      <w:r w:rsidRPr="0095276B">
        <w:t>Quand on se trouva coude à coude</w:t>
      </w:r>
      <w:r w:rsidR="006455E5">
        <w:t xml:space="preserve">, </w:t>
      </w:r>
      <w:r w:rsidRPr="0095276B">
        <w:t>près du portillon de sortie</w:t>
      </w:r>
      <w:r w:rsidR="006455E5">
        <w:t xml:space="preserve">, </w:t>
      </w:r>
      <w:r w:rsidRPr="0095276B">
        <w:t>le Vieux Monsieur en atte</w:t>
      </w:r>
      <w:r w:rsidRPr="0095276B">
        <w:t>n</w:t>
      </w:r>
      <w:r w:rsidRPr="0095276B">
        <w:t>dit sévèrement un salut</w:t>
      </w:r>
      <w:r w:rsidR="006455E5">
        <w:t xml:space="preserve">, </w:t>
      </w:r>
      <w:r w:rsidRPr="0095276B">
        <w:t>auquel il répondit par un ample coup de chapeau</w:t>
      </w:r>
      <w:r w:rsidR="006455E5">
        <w:t xml:space="preserve">. </w:t>
      </w:r>
      <w:r w:rsidRPr="0095276B">
        <w:t>Le cortège des Simler s</w:t>
      </w:r>
      <w:r w:rsidR="006455E5">
        <w:t>’</w:t>
      </w:r>
      <w:r w:rsidRPr="0095276B">
        <w:t>attira le regard étonné</w:t>
      </w:r>
      <w:r w:rsidR="006455E5">
        <w:t xml:space="preserve">, </w:t>
      </w:r>
      <w:r w:rsidRPr="0095276B">
        <w:t>i</w:t>
      </w:r>
      <w:r w:rsidRPr="0095276B">
        <w:t>m</w:t>
      </w:r>
      <w:r w:rsidRPr="0095276B">
        <w:t>médiatement désapprobateur</w:t>
      </w:r>
      <w:r w:rsidR="006455E5">
        <w:t xml:space="preserve">, </w:t>
      </w:r>
      <w:r w:rsidRPr="0095276B">
        <w:t>du lieutenant aux dragons</w:t>
      </w:r>
      <w:r w:rsidR="006455E5">
        <w:t>.</w:t>
      </w:r>
    </w:p>
    <w:p w14:paraId="202E10BF" w14:textId="713D4558" w:rsidR="006455E5" w:rsidRDefault="009D4A85" w:rsidP="002666CE">
      <w:r w:rsidRPr="0095276B">
        <w:t>Joseph eut beau faire traîner les cérémonies</w:t>
      </w:r>
      <w:r w:rsidR="006455E5">
        <w:t xml:space="preserve">, </w:t>
      </w:r>
      <w:r w:rsidRPr="0095276B">
        <w:t xml:space="preserve">il fallut bien que la politesse de </w:t>
      </w:r>
      <w:r w:rsidR="006455E5">
        <w:t>M. </w:t>
      </w:r>
      <w:r w:rsidRPr="0095276B">
        <w:t xml:space="preserve">Le </w:t>
      </w:r>
      <w:proofErr w:type="spellStart"/>
      <w:r w:rsidRPr="0095276B">
        <w:t>Pleynier</w:t>
      </w:r>
      <w:proofErr w:type="spellEnd"/>
      <w:r w:rsidRPr="0095276B">
        <w:t xml:space="preserve"> fît place aux dames</w:t>
      </w:r>
      <w:r w:rsidR="006455E5">
        <w:t xml:space="preserve">, </w:t>
      </w:r>
      <w:r w:rsidRPr="0095276B">
        <w:t>et qu</w:t>
      </w:r>
      <w:r w:rsidR="006455E5">
        <w:t>’</w:t>
      </w:r>
      <w:r w:rsidRPr="0095276B">
        <w:t>on débouchât pêle-mêle dans la cour de la gare</w:t>
      </w:r>
      <w:r w:rsidR="006455E5">
        <w:t xml:space="preserve">. </w:t>
      </w:r>
      <w:r w:rsidRPr="0095276B">
        <w:t xml:space="preserve">Le </w:t>
      </w:r>
      <w:proofErr w:type="spellStart"/>
      <w:r w:rsidRPr="0095276B">
        <w:t>cart</w:t>
      </w:r>
      <w:proofErr w:type="spellEnd"/>
      <w:r w:rsidRPr="0095276B">
        <w:t xml:space="preserve"> était rangé contre le trottoir</w:t>
      </w:r>
      <w:r w:rsidR="006455E5">
        <w:t xml:space="preserve">, </w:t>
      </w:r>
      <w:r w:rsidRPr="0095276B">
        <w:t xml:space="preserve">et mademoiselle Le </w:t>
      </w:r>
      <w:proofErr w:type="spellStart"/>
      <w:r w:rsidRPr="0095276B">
        <w:t>Pleynier</w:t>
      </w:r>
      <w:proofErr w:type="spellEnd"/>
      <w:r w:rsidRPr="0095276B">
        <w:t xml:space="preserve"> tenait les guides</w:t>
      </w:r>
      <w:r w:rsidR="006455E5">
        <w:t>.</w:t>
      </w:r>
    </w:p>
    <w:p w14:paraId="5431691B" w14:textId="77777777" w:rsidR="006455E5" w:rsidRDefault="009D4A85" w:rsidP="002666CE">
      <w:r w:rsidRPr="0095276B">
        <w:t>Encore qu</w:t>
      </w:r>
      <w:r w:rsidR="006455E5">
        <w:t>’</w:t>
      </w:r>
      <w:r w:rsidRPr="0095276B">
        <w:t>il fût placé là pour les besoins particuliers de l</w:t>
      </w:r>
      <w:r w:rsidR="006455E5">
        <w:t>’</w:t>
      </w:r>
      <w:r w:rsidRPr="0095276B">
        <w:t>Octroi et non pour la commodité générale</w:t>
      </w:r>
      <w:r w:rsidR="006455E5">
        <w:t xml:space="preserve">, </w:t>
      </w:r>
      <w:r w:rsidRPr="0095276B">
        <w:t>un bec de gaz écla</w:t>
      </w:r>
      <w:r w:rsidRPr="0095276B">
        <w:t>i</w:t>
      </w:r>
      <w:r w:rsidRPr="0095276B">
        <w:t>rait suffisamment le pertuis pour qu</w:t>
      </w:r>
      <w:r w:rsidR="006455E5">
        <w:t>’</w:t>
      </w:r>
      <w:r w:rsidRPr="0095276B">
        <w:t>il n</w:t>
      </w:r>
      <w:r w:rsidR="006455E5">
        <w:t>’</w:t>
      </w:r>
      <w:r w:rsidRPr="0095276B">
        <w:t>y eût aucune chance de passer inaperçu</w:t>
      </w:r>
      <w:r w:rsidR="006455E5">
        <w:t xml:space="preserve">. </w:t>
      </w:r>
      <w:r w:rsidRPr="0095276B">
        <w:t>Hélène salua les dames Simler avec la plus gr</w:t>
      </w:r>
      <w:r w:rsidRPr="0095276B">
        <w:t>a</w:t>
      </w:r>
      <w:r w:rsidRPr="0095276B">
        <w:t>cieuse amabilité</w:t>
      </w:r>
      <w:r w:rsidR="006455E5">
        <w:t xml:space="preserve">. </w:t>
      </w:r>
      <w:r w:rsidRPr="0095276B">
        <w:t>Elle n</w:t>
      </w:r>
      <w:r w:rsidR="006455E5">
        <w:t>’</w:t>
      </w:r>
      <w:r w:rsidRPr="0095276B">
        <w:t>en reçut en retour qu</w:t>
      </w:r>
      <w:r w:rsidR="006455E5">
        <w:t>’</w:t>
      </w:r>
      <w:r w:rsidRPr="0095276B">
        <w:t>une sèche inclina</w:t>
      </w:r>
      <w:r w:rsidRPr="0095276B">
        <w:t>i</w:t>
      </w:r>
      <w:r w:rsidRPr="0095276B">
        <w:t>son des petites aigrettes noires qui surmontaient leurs ch</w:t>
      </w:r>
      <w:r w:rsidRPr="0095276B">
        <w:t>a</w:t>
      </w:r>
      <w:r w:rsidRPr="0095276B">
        <w:t>peaux</w:t>
      </w:r>
      <w:r w:rsidR="006455E5">
        <w:t xml:space="preserve">. </w:t>
      </w:r>
      <w:r w:rsidRPr="0095276B">
        <w:t>Joseph passa six mois à se demander</w:t>
      </w:r>
      <w:r w:rsidR="006455E5">
        <w:t xml:space="preserve">, </w:t>
      </w:r>
      <w:r w:rsidRPr="0095276B">
        <w:t>avec des sueurs glacées</w:t>
      </w:r>
      <w:r w:rsidR="006455E5">
        <w:t xml:space="preserve">, </w:t>
      </w:r>
      <w:r w:rsidRPr="0095276B">
        <w:t>s</w:t>
      </w:r>
      <w:r w:rsidR="006455E5">
        <w:t>’</w:t>
      </w:r>
      <w:r w:rsidRPr="0095276B">
        <w:t>il avait salué ou n</w:t>
      </w:r>
      <w:r w:rsidR="006455E5">
        <w:t>’</w:t>
      </w:r>
      <w:r w:rsidRPr="0095276B">
        <w:t>avait pas simplement tourné la tête</w:t>
      </w:r>
      <w:r w:rsidR="006455E5">
        <w:t xml:space="preserve">, </w:t>
      </w:r>
      <w:r w:rsidRPr="0095276B">
        <w:t>avec une goujaterie à gifler</w:t>
      </w:r>
      <w:r w:rsidR="006455E5">
        <w:t>.</w:t>
      </w:r>
    </w:p>
    <w:p w14:paraId="62A2256B" w14:textId="74B21E86" w:rsidR="006455E5" w:rsidRDefault="009D4A85" w:rsidP="002666CE">
      <w:r w:rsidRPr="0095276B">
        <w:t xml:space="preserve">Et il fallut encore que </w:t>
      </w:r>
      <w:r w:rsidR="006455E5">
        <w:t>M. </w:t>
      </w:r>
      <w:r w:rsidRPr="0095276B">
        <w:t>Hippolyte et Myrtil</w:t>
      </w:r>
      <w:r w:rsidR="006455E5">
        <w:t xml:space="preserve">, </w:t>
      </w:r>
      <w:r w:rsidRPr="0095276B">
        <w:t>venus en su</w:t>
      </w:r>
      <w:r w:rsidRPr="0095276B">
        <w:t>r</w:t>
      </w:r>
      <w:r w:rsidRPr="0095276B">
        <w:t>prise</w:t>
      </w:r>
      <w:r w:rsidR="006455E5">
        <w:t xml:space="preserve">, </w:t>
      </w:r>
      <w:r w:rsidRPr="0095276B">
        <w:t>les rejoignissent à cet endroit précis</w:t>
      </w:r>
      <w:r w:rsidR="006455E5">
        <w:t xml:space="preserve">, </w:t>
      </w:r>
      <w:r w:rsidRPr="0095276B">
        <w:t>qu</w:t>
      </w:r>
      <w:r w:rsidR="006455E5">
        <w:t>’</w:t>
      </w:r>
      <w:r w:rsidRPr="0095276B">
        <w:t xml:space="preserve">on levât les </w:t>
      </w:r>
      <w:r w:rsidRPr="0095276B">
        <w:lastRenderedPageBreak/>
        <w:t>bras</w:t>
      </w:r>
      <w:r w:rsidR="006455E5">
        <w:t xml:space="preserve">, </w:t>
      </w:r>
      <w:r w:rsidRPr="0095276B">
        <w:t>qu</w:t>
      </w:r>
      <w:r w:rsidR="006455E5">
        <w:t>’</w:t>
      </w:r>
      <w:r w:rsidRPr="0095276B">
        <w:t>on s</w:t>
      </w:r>
      <w:r w:rsidR="006455E5">
        <w:t>’</w:t>
      </w:r>
      <w:r w:rsidRPr="0095276B">
        <w:t>attroupât</w:t>
      </w:r>
      <w:r w:rsidR="006455E5">
        <w:t xml:space="preserve">, </w:t>
      </w:r>
      <w:r w:rsidRPr="0095276B">
        <w:t>qu</w:t>
      </w:r>
      <w:r w:rsidR="006455E5">
        <w:t>’</w:t>
      </w:r>
      <w:r w:rsidRPr="0095276B">
        <w:t>on s</w:t>
      </w:r>
      <w:r w:rsidR="006455E5">
        <w:t>’</w:t>
      </w:r>
      <w:r w:rsidRPr="0095276B">
        <w:t>embrassât avec de vigoureuses int</w:t>
      </w:r>
      <w:r w:rsidRPr="0095276B">
        <w:t>o</w:t>
      </w:r>
      <w:r w:rsidRPr="0095276B">
        <w:t>nations</w:t>
      </w:r>
      <w:r w:rsidR="006455E5">
        <w:t xml:space="preserve">, </w:t>
      </w:r>
      <w:r w:rsidRPr="0095276B">
        <w:t>qu</w:t>
      </w:r>
      <w:r w:rsidR="006455E5">
        <w:t>’</w:t>
      </w:r>
      <w:r w:rsidRPr="0095276B">
        <w:t>on donnât à Hélène tout le temps de faire ses obse</w:t>
      </w:r>
      <w:r w:rsidRPr="0095276B">
        <w:t>r</w:t>
      </w:r>
      <w:r w:rsidRPr="0095276B">
        <w:t>vations</w:t>
      </w:r>
      <w:r w:rsidR="006455E5">
        <w:t xml:space="preserve">, </w:t>
      </w:r>
      <w:r w:rsidRPr="0095276B">
        <w:t>et à Élisa celui de fonder</w:t>
      </w:r>
      <w:r w:rsidR="006455E5">
        <w:t xml:space="preserve">, </w:t>
      </w:r>
      <w:r w:rsidRPr="0095276B">
        <w:t>à l</w:t>
      </w:r>
      <w:r w:rsidR="006455E5">
        <w:t>’</w:t>
      </w:r>
      <w:r w:rsidRPr="0095276B">
        <w:t>égard de cette étra</w:t>
      </w:r>
      <w:r w:rsidRPr="0095276B">
        <w:t>n</w:t>
      </w:r>
      <w:r w:rsidRPr="0095276B">
        <w:t>gère</w:t>
      </w:r>
      <w:r w:rsidR="006455E5">
        <w:t xml:space="preserve">, </w:t>
      </w:r>
      <w:r w:rsidRPr="0095276B">
        <w:t>la plus coriace des antipathies</w:t>
      </w:r>
      <w:r w:rsidR="006455E5">
        <w:t xml:space="preserve">, </w:t>
      </w:r>
      <w:r w:rsidRPr="0095276B">
        <w:t>tout en affichant ses droits de po</w:t>
      </w:r>
      <w:r w:rsidRPr="0095276B">
        <w:t>s</w:t>
      </w:r>
      <w:r w:rsidRPr="0095276B">
        <w:t>session sur Joseph</w:t>
      </w:r>
      <w:r w:rsidR="006455E5">
        <w:t>.</w:t>
      </w:r>
    </w:p>
    <w:p w14:paraId="01A3E9D8" w14:textId="77777777" w:rsidR="006455E5" w:rsidRDefault="009D4A85" w:rsidP="002666CE">
      <w:r w:rsidRPr="0095276B">
        <w:t>Le dog-cart</w:t>
      </w:r>
      <w:r w:rsidR="006455E5">
        <w:t xml:space="preserve">, </w:t>
      </w:r>
      <w:r w:rsidRPr="0095276B">
        <w:t>chargé à l</w:t>
      </w:r>
      <w:r w:rsidR="006455E5">
        <w:t>’</w:t>
      </w:r>
      <w:r w:rsidRPr="0095276B">
        <w:t>avant du père et de la fille</w:t>
      </w:r>
      <w:r w:rsidR="006455E5">
        <w:t xml:space="preserve">, </w:t>
      </w:r>
      <w:r w:rsidRPr="0095276B">
        <w:t>de Julien à l</w:t>
      </w:r>
      <w:r w:rsidR="006455E5">
        <w:t>’</w:t>
      </w:r>
      <w:r w:rsidRPr="0095276B">
        <w:t>arrière</w:t>
      </w:r>
      <w:r w:rsidR="006455E5">
        <w:t xml:space="preserve">, </w:t>
      </w:r>
      <w:r w:rsidRPr="0095276B">
        <w:t>démarra sans que les Alsaciens y prêtassent la moi</w:t>
      </w:r>
      <w:r w:rsidRPr="0095276B">
        <w:t>n</w:t>
      </w:r>
      <w:r w:rsidRPr="0095276B">
        <w:t>dre attention</w:t>
      </w:r>
      <w:r w:rsidR="006455E5">
        <w:t xml:space="preserve">. </w:t>
      </w:r>
      <w:r w:rsidRPr="0095276B">
        <w:t>Hilaire</w:t>
      </w:r>
      <w:r w:rsidR="006455E5">
        <w:t xml:space="preserve">, </w:t>
      </w:r>
      <w:r w:rsidRPr="0095276B">
        <w:t>entrant et sortant</w:t>
      </w:r>
      <w:r w:rsidR="006455E5">
        <w:t xml:space="preserve">, </w:t>
      </w:r>
      <w:r w:rsidRPr="0095276B">
        <w:t>à sa pleine joie</w:t>
      </w:r>
      <w:r w:rsidR="006455E5">
        <w:t xml:space="preserve">, </w:t>
      </w:r>
      <w:r w:rsidRPr="0095276B">
        <w:t>par les portes interdites au public</w:t>
      </w:r>
      <w:r w:rsidR="006455E5">
        <w:t xml:space="preserve">, </w:t>
      </w:r>
      <w:r w:rsidRPr="0095276B">
        <w:t>s</w:t>
      </w:r>
      <w:r w:rsidR="006455E5">
        <w:t>’</w:t>
      </w:r>
      <w:r w:rsidRPr="0095276B">
        <w:t>occupait à rassembler les colis du lieutenant pour les emporter par les propres et privées ressou</w:t>
      </w:r>
      <w:r w:rsidRPr="0095276B">
        <w:t>r</w:t>
      </w:r>
      <w:r w:rsidRPr="0095276B">
        <w:t>ces de son industrie</w:t>
      </w:r>
      <w:r w:rsidR="006455E5">
        <w:t>.</w:t>
      </w:r>
    </w:p>
    <w:p w14:paraId="4C6BDA80" w14:textId="77777777" w:rsidR="006455E5" w:rsidRDefault="009D4A85" w:rsidP="002666CE">
      <w:r w:rsidRPr="0095276B">
        <w:t>Il est d</w:t>
      </w:r>
      <w:r w:rsidR="006455E5">
        <w:t>’</w:t>
      </w:r>
      <w:r w:rsidRPr="0095276B">
        <w:t>ailleurs à supposer que deux paires de jeunes yeux avaient largement tiré profit et enseignement de cette scène muette</w:t>
      </w:r>
      <w:r w:rsidR="006455E5">
        <w:t>.</w:t>
      </w:r>
    </w:p>
    <w:p w14:paraId="52ECF14E" w14:textId="084EA711" w:rsidR="006455E5" w:rsidRDefault="006455E5" w:rsidP="002666CE"/>
    <w:p w14:paraId="00ADD53D" w14:textId="239F0EFA" w:rsidR="006455E5" w:rsidRDefault="009D4A85" w:rsidP="002666CE">
      <w:r w:rsidRPr="0095276B">
        <w:t xml:space="preserve">Le temps que Julien Le </w:t>
      </w:r>
      <w:proofErr w:type="spellStart"/>
      <w:r w:rsidRPr="0095276B">
        <w:t>Pleynier</w:t>
      </w:r>
      <w:proofErr w:type="spellEnd"/>
      <w:r w:rsidRPr="0095276B">
        <w:t xml:space="preserve"> était disposé à donner à son père et à sa sœur était à son terme</w:t>
      </w:r>
      <w:r w:rsidR="006455E5">
        <w:t xml:space="preserve">, </w:t>
      </w:r>
      <w:r w:rsidRPr="0095276B">
        <w:t>le lendemain à dix he</w:t>
      </w:r>
      <w:r w:rsidRPr="0095276B">
        <w:t>u</w:t>
      </w:r>
      <w:r w:rsidRPr="0095276B">
        <w:t>res du matin</w:t>
      </w:r>
      <w:r w:rsidR="006455E5">
        <w:t xml:space="preserve">. </w:t>
      </w:r>
      <w:r w:rsidRPr="0095276B">
        <w:t>Le lieutenant se trouvait</w:t>
      </w:r>
      <w:r w:rsidR="006455E5">
        <w:t xml:space="preserve">, </w:t>
      </w:r>
      <w:r w:rsidRPr="0095276B">
        <w:t>vers cette heure-là</w:t>
      </w:r>
      <w:r w:rsidR="006455E5">
        <w:t xml:space="preserve">, </w:t>
      </w:r>
      <w:r w:rsidRPr="0095276B">
        <w:t>chez certain monsieur que les brutalités du 4 Septembre avaient re</w:t>
      </w:r>
      <w:r w:rsidRPr="0095276B">
        <w:t>n</w:t>
      </w:r>
      <w:r w:rsidRPr="0095276B">
        <w:t>du à la vie civile et aux humbles fonctions de loueur</w:t>
      </w:r>
      <w:r w:rsidR="006455E5">
        <w:t>. M. </w:t>
      </w:r>
      <w:r w:rsidRPr="0095276B">
        <w:t xml:space="preserve">Antigny était plein de considération pour les hauteurs de </w:t>
      </w:r>
      <w:r w:rsidR="006455E5">
        <w:t>M. </w:t>
      </w:r>
      <w:r w:rsidRPr="0095276B">
        <w:t xml:space="preserve">Le </w:t>
      </w:r>
      <w:proofErr w:type="spellStart"/>
      <w:r w:rsidRPr="0095276B">
        <w:t>Pleynier</w:t>
      </w:r>
      <w:proofErr w:type="spellEnd"/>
      <w:r w:rsidRPr="0095276B">
        <w:t xml:space="preserve"> le fils</w:t>
      </w:r>
      <w:r w:rsidR="006455E5">
        <w:t xml:space="preserve">, </w:t>
      </w:r>
      <w:r w:rsidRPr="0095276B">
        <w:t>ainsi que pour son indomptable mépris à l</w:t>
      </w:r>
      <w:r w:rsidR="006455E5">
        <w:t>’</w:t>
      </w:r>
      <w:r w:rsidRPr="0095276B">
        <w:t>égard du go</w:t>
      </w:r>
      <w:r w:rsidRPr="0095276B">
        <w:t>u</w:t>
      </w:r>
      <w:r w:rsidRPr="0095276B">
        <w:t>vernement républicain</w:t>
      </w:r>
      <w:r w:rsidR="006455E5">
        <w:t xml:space="preserve">. </w:t>
      </w:r>
      <w:r w:rsidRPr="0095276B">
        <w:t xml:space="preserve">Il ne lui </w:t>
      </w:r>
      <w:proofErr w:type="spellStart"/>
      <w:r w:rsidRPr="0095276B">
        <w:t>céla</w:t>
      </w:r>
      <w:proofErr w:type="spellEnd"/>
      <w:r w:rsidRPr="0095276B">
        <w:t xml:space="preserve"> donc rien de ce que lui et Vendeuvre avaient sur le cœur</w:t>
      </w:r>
      <w:r w:rsidR="006455E5">
        <w:t>.</w:t>
      </w:r>
    </w:p>
    <w:p w14:paraId="79EF548F" w14:textId="77777777" w:rsidR="006455E5" w:rsidRDefault="009D4A85" w:rsidP="002666CE">
      <w:r w:rsidRPr="0095276B">
        <w:t>S</w:t>
      </w:r>
      <w:r w:rsidR="006455E5">
        <w:t>’</w:t>
      </w:r>
      <w:r w:rsidRPr="0095276B">
        <w:t>étant muni des renseignements qu</w:t>
      </w:r>
      <w:r w:rsidR="006455E5">
        <w:t>’</w:t>
      </w:r>
      <w:r w:rsidRPr="0095276B">
        <w:t>il cherchait</w:t>
      </w:r>
      <w:r w:rsidR="006455E5">
        <w:t xml:space="preserve">, </w:t>
      </w:r>
      <w:r w:rsidRPr="0095276B">
        <w:t>Julien remonta à cheval</w:t>
      </w:r>
      <w:r w:rsidR="006455E5">
        <w:t xml:space="preserve">, </w:t>
      </w:r>
      <w:r w:rsidRPr="0095276B">
        <w:t>et fit un détour pour s</w:t>
      </w:r>
      <w:r w:rsidR="006455E5">
        <w:t>’</w:t>
      </w:r>
      <w:r w:rsidRPr="0095276B">
        <w:t>en aller lorgner</w:t>
      </w:r>
      <w:r w:rsidR="006455E5">
        <w:t xml:space="preserve">, </w:t>
      </w:r>
      <w:r w:rsidRPr="0095276B">
        <w:t>par-dessus ses moustaches</w:t>
      </w:r>
      <w:r w:rsidR="006455E5">
        <w:t xml:space="preserve">, </w:t>
      </w:r>
      <w:r w:rsidRPr="0095276B">
        <w:t>l</w:t>
      </w:r>
      <w:r w:rsidR="006455E5">
        <w:t>’</w:t>
      </w:r>
      <w:r w:rsidRPr="0095276B">
        <w:t xml:space="preserve">humble fabrique des Simler de </w:t>
      </w:r>
      <w:proofErr w:type="spellStart"/>
      <w:r w:rsidRPr="0095276B">
        <w:t>Bu</w:t>
      </w:r>
      <w:r w:rsidRPr="0095276B">
        <w:t>s</w:t>
      </w:r>
      <w:r w:rsidRPr="0095276B">
        <w:t>chendorf</w:t>
      </w:r>
      <w:proofErr w:type="spellEnd"/>
      <w:r w:rsidR="006455E5">
        <w:t xml:space="preserve">. </w:t>
      </w:r>
      <w:r w:rsidRPr="0095276B">
        <w:t xml:space="preserve">Puis il gagna le </w:t>
      </w:r>
      <w:proofErr w:type="spellStart"/>
      <w:r w:rsidRPr="0095276B">
        <w:t>Plantis</w:t>
      </w:r>
      <w:proofErr w:type="spellEnd"/>
      <w:r w:rsidR="006455E5">
        <w:t xml:space="preserve">, </w:t>
      </w:r>
      <w:r w:rsidRPr="0095276B">
        <w:t xml:space="preserve">la tête </w:t>
      </w:r>
      <w:proofErr w:type="gramStart"/>
      <w:r w:rsidRPr="0095276B">
        <w:t>toute</w:t>
      </w:r>
      <w:proofErr w:type="gramEnd"/>
      <w:r w:rsidRPr="0095276B">
        <w:t xml:space="preserve"> échauffée de d</w:t>
      </w:r>
      <w:r w:rsidRPr="0095276B">
        <w:t>é</w:t>
      </w:r>
      <w:r w:rsidRPr="0095276B">
        <w:t>terminations</w:t>
      </w:r>
      <w:r w:rsidR="006455E5">
        <w:t>.</w:t>
      </w:r>
    </w:p>
    <w:p w14:paraId="291F8EB2" w14:textId="77777777" w:rsidR="006455E5" w:rsidRDefault="009D4A85" w:rsidP="002666CE">
      <w:r w:rsidRPr="0095276B">
        <w:lastRenderedPageBreak/>
        <w:t>Il prit son temps</w:t>
      </w:r>
      <w:r w:rsidR="006455E5">
        <w:t xml:space="preserve">, </w:t>
      </w:r>
      <w:r w:rsidRPr="0095276B">
        <w:t>que son père le menait voir le quartier des chenils</w:t>
      </w:r>
      <w:r w:rsidR="006455E5">
        <w:t xml:space="preserve"> – </w:t>
      </w:r>
      <w:r w:rsidRPr="0095276B">
        <w:t>puante corvée de chaque permission</w:t>
      </w:r>
      <w:r w:rsidR="006455E5">
        <w:t xml:space="preserve">, – </w:t>
      </w:r>
      <w:r w:rsidRPr="0095276B">
        <w:t>pour abo</w:t>
      </w:r>
      <w:r w:rsidRPr="0095276B">
        <w:t>r</w:t>
      </w:r>
      <w:r w:rsidRPr="0095276B">
        <w:t>der le sujet qui le tracassait</w:t>
      </w:r>
      <w:r w:rsidR="006455E5">
        <w:t xml:space="preserve">, </w:t>
      </w:r>
      <w:r w:rsidRPr="0095276B">
        <w:t>avec une franchise toute militaire</w:t>
      </w:r>
      <w:r w:rsidR="006455E5">
        <w:t>.</w:t>
      </w:r>
    </w:p>
    <w:p w14:paraId="5CA3620E" w14:textId="49184F00" w:rsidR="006455E5" w:rsidRDefault="009D4A85" w:rsidP="002666CE">
      <w:r w:rsidRPr="0095276B">
        <w:t>Au premier mot qu</w:t>
      </w:r>
      <w:r w:rsidR="006455E5">
        <w:t>’</w:t>
      </w:r>
      <w:r w:rsidRPr="0095276B">
        <w:t>il en dit</w:t>
      </w:r>
      <w:r w:rsidR="006455E5">
        <w:t>, M. </w:t>
      </w:r>
      <w:r w:rsidRPr="0095276B">
        <w:t xml:space="preserve">Le </w:t>
      </w:r>
      <w:proofErr w:type="spellStart"/>
      <w:r w:rsidRPr="0095276B">
        <w:t>Pleynier</w:t>
      </w:r>
      <w:proofErr w:type="spellEnd"/>
      <w:r w:rsidRPr="0095276B">
        <w:t xml:space="preserve"> s</w:t>
      </w:r>
      <w:r w:rsidR="006455E5">
        <w:t>’</w:t>
      </w:r>
      <w:r w:rsidRPr="0095276B">
        <w:t>arrêta</w:t>
      </w:r>
      <w:r w:rsidR="006455E5">
        <w:t xml:space="preserve">, </w:t>
      </w:r>
      <w:r w:rsidRPr="0095276B">
        <w:t>le r</w:t>
      </w:r>
      <w:r w:rsidRPr="0095276B">
        <w:t>e</w:t>
      </w:r>
      <w:r w:rsidRPr="0095276B">
        <w:t>garda</w:t>
      </w:r>
      <w:r w:rsidR="006455E5">
        <w:t xml:space="preserve">, </w:t>
      </w:r>
      <w:r w:rsidRPr="0095276B">
        <w:t>et partit d</w:t>
      </w:r>
      <w:r w:rsidR="006455E5">
        <w:t>’</w:t>
      </w:r>
      <w:r w:rsidRPr="0095276B">
        <w:t>un superbe éclat de rire</w:t>
      </w:r>
      <w:r w:rsidR="006455E5">
        <w:t>.</w:t>
      </w:r>
    </w:p>
    <w:p w14:paraId="2079F9CA" w14:textId="77777777" w:rsidR="006455E5" w:rsidRDefault="009D4A85" w:rsidP="002666CE">
      <w:r w:rsidRPr="0095276B">
        <w:t>Julien eut beau insister</w:t>
      </w:r>
      <w:r w:rsidR="006455E5">
        <w:t xml:space="preserve">, </w:t>
      </w:r>
      <w:r w:rsidRPr="0095276B">
        <w:t>tirer de son portefeuille la liasse des lettres anonymes qui pleuvaient chez lui depuis un trime</w:t>
      </w:r>
      <w:r w:rsidRPr="0095276B">
        <w:t>s</w:t>
      </w:r>
      <w:r w:rsidRPr="0095276B">
        <w:t>tre</w:t>
      </w:r>
      <w:r w:rsidR="006455E5">
        <w:t xml:space="preserve">, </w:t>
      </w:r>
      <w:r w:rsidRPr="0095276B">
        <w:t>invoquer la voix de l</w:t>
      </w:r>
      <w:r w:rsidR="006455E5">
        <w:t>’</w:t>
      </w:r>
      <w:r w:rsidRPr="0095276B">
        <w:t>opinion publique</w:t>
      </w:r>
      <w:r w:rsidR="006455E5">
        <w:t xml:space="preserve">, </w:t>
      </w:r>
      <w:r w:rsidRPr="0095276B">
        <w:t>jurer que la tête de ces Simler ne lui revenait pas</w:t>
      </w:r>
      <w:r w:rsidR="006455E5">
        <w:t xml:space="preserve">, </w:t>
      </w:r>
      <w:r w:rsidRPr="0095276B">
        <w:t>qu</w:t>
      </w:r>
      <w:r w:rsidR="006455E5">
        <w:t>’</w:t>
      </w:r>
      <w:r w:rsidRPr="0095276B">
        <w:t>on ne fréquente pas ces gens-là</w:t>
      </w:r>
      <w:r w:rsidR="006455E5">
        <w:t xml:space="preserve">, </w:t>
      </w:r>
      <w:r w:rsidRPr="0095276B">
        <w:t>il ne tira de son père que des redoublements de rire</w:t>
      </w:r>
      <w:r w:rsidR="006455E5">
        <w:t xml:space="preserve">, </w:t>
      </w:r>
      <w:r w:rsidRPr="0095276B">
        <w:t>et fin</w:t>
      </w:r>
      <w:r w:rsidRPr="0095276B">
        <w:t>a</w:t>
      </w:r>
      <w:r w:rsidRPr="0095276B">
        <w:t>lement une affirmation pleine de pompe</w:t>
      </w:r>
      <w:r w:rsidR="006455E5">
        <w:t> :</w:t>
      </w:r>
    </w:p>
    <w:p w14:paraId="0F7793AC" w14:textId="02F58849" w:rsidR="002666CE" w:rsidRDefault="006455E5" w:rsidP="002666CE">
      <w:r>
        <w:rPr>
          <w:rFonts w:eastAsia="Georgia" w:cs="Georgia"/>
        </w:rPr>
        <w:t>« </w:t>
      </w:r>
      <w:r w:rsidR="009D4A85" w:rsidRPr="0095276B">
        <w:t>Et pourquoi pas</w:t>
      </w:r>
      <w:r>
        <w:t xml:space="preserve"> ? </w:t>
      </w:r>
      <w:r w:rsidR="009D4A85" w:rsidRPr="0095276B">
        <w:t>Brave garçon tout plein</w:t>
      </w:r>
      <w:r>
        <w:t xml:space="preserve"> ! </w:t>
      </w:r>
      <w:r w:rsidR="009D4A85" w:rsidRPr="0095276B">
        <w:t>Mais sois en paix</w:t>
      </w:r>
      <w:r>
        <w:t xml:space="preserve">, </w:t>
      </w:r>
      <w:r w:rsidR="009D4A85" w:rsidRPr="0095276B">
        <w:rPr>
          <w:i/>
          <w:iCs/>
        </w:rPr>
        <w:t>il n</w:t>
      </w:r>
      <w:r>
        <w:rPr>
          <w:i/>
          <w:iCs/>
        </w:rPr>
        <w:t>’</w:t>
      </w:r>
      <w:r w:rsidR="009D4A85" w:rsidRPr="0095276B">
        <w:rPr>
          <w:i/>
          <w:iCs/>
        </w:rPr>
        <w:t>oserait</w:t>
      </w:r>
      <w:r>
        <w:t>. »</w:t>
      </w:r>
    </w:p>
    <w:p w14:paraId="31EDCEA9" w14:textId="77777777" w:rsidR="006455E5" w:rsidRDefault="006455E5" w:rsidP="002666CE">
      <w:r>
        <w:rPr>
          <w:rFonts w:eastAsia="Georgia" w:cs="Georgia"/>
        </w:rPr>
        <w:t>« </w:t>
      </w:r>
      <w:r w:rsidR="009D4A85" w:rsidRPr="0095276B">
        <w:t>Qu</w:t>
      </w:r>
      <w:r>
        <w:t>’</w:t>
      </w:r>
      <w:r w:rsidR="009D4A85" w:rsidRPr="0095276B">
        <w:t>ont-ils à jaboter de la sorte</w:t>
      </w:r>
      <w:r>
        <w:t> ? »</w:t>
      </w:r>
      <w:r w:rsidR="009D4A85" w:rsidRPr="0095276B">
        <w:t xml:space="preserve"> se demandait Hélène en les voyant</w:t>
      </w:r>
      <w:r>
        <w:t xml:space="preserve">, </w:t>
      </w:r>
      <w:r w:rsidR="009D4A85" w:rsidRPr="0095276B">
        <w:t>à travers ses carreaux embués</w:t>
      </w:r>
      <w:r>
        <w:t xml:space="preserve">, </w:t>
      </w:r>
      <w:r w:rsidR="009D4A85" w:rsidRPr="0095276B">
        <w:t>disputer et gest</w:t>
      </w:r>
      <w:r w:rsidR="009D4A85" w:rsidRPr="0095276B">
        <w:t>i</w:t>
      </w:r>
      <w:r w:rsidR="009D4A85" w:rsidRPr="0095276B">
        <w:t>culer</w:t>
      </w:r>
      <w:r>
        <w:t>.</w:t>
      </w:r>
    </w:p>
    <w:p w14:paraId="19F057A8" w14:textId="77777777" w:rsidR="006455E5" w:rsidRDefault="006455E5" w:rsidP="002666CE">
      <w:r>
        <w:rPr>
          <w:rFonts w:eastAsia="Georgia" w:cs="Georgia"/>
        </w:rPr>
        <w:t>« </w:t>
      </w:r>
      <w:r w:rsidR="009D4A85" w:rsidRPr="0095276B">
        <w:t>Il faut que j</w:t>
      </w:r>
      <w:r>
        <w:t>’</w:t>
      </w:r>
      <w:r w:rsidR="009D4A85" w:rsidRPr="0095276B">
        <w:t>en parle à ma sœur</w:t>
      </w:r>
      <w:r>
        <w:t>, »</w:t>
      </w:r>
      <w:r w:rsidR="009D4A85" w:rsidRPr="0095276B">
        <w:t xml:space="preserve"> se dit Julien</w:t>
      </w:r>
      <w:r>
        <w:t xml:space="preserve">, </w:t>
      </w:r>
      <w:r w:rsidR="009D4A85" w:rsidRPr="0095276B">
        <w:t>avec une détermination toute militaire</w:t>
      </w:r>
      <w:r>
        <w:t>.</w:t>
      </w:r>
    </w:p>
    <w:p w14:paraId="4D994154" w14:textId="77777777" w:rsidR="006455E5" w:rsidRDefault="009D4A85" w:rsidP="002666CE">
      <w:r w:rsidRPr="0095276B">
        <w:t>Hélène n</w:t>
      </w:r>
      <w:r w:rsidR="006455E5">
        <w:t>’</w:t>
      </w:r>
      <w:r w:rsidRPr="0095276B">
        <w:t>espérait plus</w:t>
      </w:r>
      <w:r w:rsidR="006455E5">
        <w:t xml:space="preserve">. </w:t>
      </w:r>
      <w:r w:rsidRPr="0095276B">
        <w:t>Il était dans son tempérament de se compter toujours</w:t>
      </w:r>
      <w:r w:rsidR="006455E5">
        <w:t xml:space="preserve">, </w:t>
      </w:r>
      <w:r w:rsidRPr="0095276B">
        <w:t>et dans son système de ne se compter jamais</w:t>
      </w:r>
      <w:r w:rsidR="006455E5">
        <w:t xml:space="preserve">. </w:t>
      </w:r>
      <w:r w:rsidRPr="0095276B">
        <w:t>Et le système triomphait toujours du tempérament</w:t>
      </w:r>
      <w:r w:rsidR="006455E5">
        <w:t>.</w:t>
      </w:r>
    </w:p>
    <w:p w14:paraId="4E290C9F" w14:textId="77777777" w:rsidR="006455E5" w:rsidRDefault="009D4A85" w:rsidP="002666CE">
      <w:r w:rsidRPr="0095276B">
        <w:t>Au premier obstacle</w:t>
      </w:r>
      <w:r w:rsidR="006455E5">
        <w:t xml:space="preserve">, </w:t>
      </w:r>
      <w:r w:rsidRPr="0095276B">
        <w:t>elle avait décidé que le sort en était j</w:t>
      </w:r>
      <w:r w:rsidRPr="0095276B">
        <w:t>e</w:t>
      </w:r>
      <w:r w:rsidRPr="0095276B">
        <w:t>té</w:t>
      </w:r>
      <w:r w:rsidR="006455E5">
        <w:t xml:space="preserve"> ; </w:t>
      </w:r>
      <w:r w:rsidRPr="0095276B">
        <w:t>conserver la moindre espérance serait plus que folie</w:t>
      </w:r>
      <w:r w:rsidR="006455E5">
        <w:t xml:space="preserve">, </w:t>
      </w:r>
      <w:proofErr w:type="gramStart"/>
      <w:r w:rsidRPr="0095276B">
        <w:t>serait</w:t>
      </w:r>
      <w:proofErr w:type="gramEnd"/>
      <w:r w:rsidRPr="0095276B">
        <w:t xml:space="preserve"> un crime</w:t>
      </w:r>
      <w:r w:rsidR="006455E5">
        <w:t xml:space="preserve">. </w:t>
      </w:r>
      <w:r w:rsidRPr="0095276B">
        <w:t>Rien de l</w:t>
      </w:r>
      <w:r w:rsidR="006455E5">
        <w:t>’</w:t>
      </w:r>
      <w:r w:rsidRPr="0095276B">
        <w:t>orgueil blessé</w:t>
      </w:r>
      <w:r w:rsidR="006455E5">
        <w:t xml:space="preserve">. </w:t>
      </w:r>
      <w:r w:rsidRPr="0095276B">
        <w:t>La rancune</w:t>
      </w:r>
      <w:r w:rsidR="006455E5">
        <w:t xml:space="preserve">, </w:t>
      </w:r>
      <w:r w:rsidRPr="0095276B">
        <w:t>en ces matières</w:t>
      </w:r>
      <w:r w:rsidR="006455E5">
        <w:t xml:space="preserve">, </w:t>
      </w:r>
      <w:r w:rsidRPr="0095276B">
        <w:t>ne chemine ni avec la passion ni avec une haute nature</w:t>
      </w:r>
      <w:r w:rsidR="006455E5">
        <w:t>.</w:t>
      </w:r>
    </w:p>
    <w:p w14:paraId="0C09CA4A" w14:textId="77777777" w:rsidR="006455E5" w:rsidRDefault="009D4A85" w:rsidP="002666CE">
      <w:r w:rsidRPr="0095276B">
        <w:t>Mais comme le suprême de l</w:t>
      </w:r>
      <w:r w:rsidR="006455E5">
        <w:t>’</w:t>
      </w:r>
      <w:r w:rsidRPr="0095276B">
        <w:t>attachement consiste à savoir se détacher</w:t>
      </w:r>
      <w:r w:rsidR="006455E5">
        <w:t xml:space="preserve">, </w:t>
      </w:r>
      <w:r w:rsidRPr="0095276B">
        <w:t>elle</w:t>
      </w:r>
      <w:r w:rsidR="006455E5">
        <w:t xml:space="preserve">, </w:t>
      </w:r>
      <w:r w:rsidRPr="0095276B">
        <w:t>qui avait consacré la plus grande part de sa jeunesse et de sa solitude à réfléchir là-dessus</w:t>
      </w:r>
      <w:r w:rsidR="006455E5">
        <w:t xml:space="preserve">, </w:t>
      </w:r>
      <w:r w:rsidRPr="0095276B">
        <w:t>s</w:t>
      </w:r>
      <w:r w:rsidR="006455E5">
        <w:t>’</w:t>
      </w:r>
      <w:r w:rsidRPr="0095276B">
        <w:t xml:space="preserve">était </w:t>
      </w:r>
      <w:r w:rsidRPr="0095276B">
        <w:lastRenderedPageBreak/>
        <w:t>sentie</w:t>
      </w:r>
      <w:r w:rsidR="006455E5">
        <w:t xml:space="preserve">, </w:t>
      </w:r>
      <w:r w:rsidRPr="0095276B">
        <w:t>avec la même instantanéité et la même puissance</w:t>
      </w:r>
      <w:r w:rsidR="006455E5">
        <w:t xml:space="preserve">, </w:t>
      </w:r>
      <w:r w:rsidRPr="0095276B">
        <w:t>liée à Joseph pour la vie et prête à se délier de lui</w:t>
      </w:r>
      <w:r w:rsidR="006455E5">
        <w:t xml:space="preserve">, </w:t>
      </w:r>
      <w:r w:rsidRPr="0095276B">
        <w:t>si peu qu</w:t>
      </w:r>
      <w:r w:rsidR="006455E5">
        <w:t>’</w:t>
      </w:r>
      <w:r w:rsidRPr="0095276B">
        <w:t>elle se crût p</w:t>
      </w:r>
      <w:r w:rsidRPr="0095276B">
        <w:t>e</w:t>
      </w:r>
      <w:r w:rsidRPr="0095276B">
        <w:t>sante</w:t>
      </w:r>
      <w:r w:rsidR="006455E5">
        <w:t>.</w:t>
      </w:r>
    </w:p>
    <w:p w14:paraId="5F500E4C" w14:textId="77777777" w:rsidR="006455E5" w:rsidRDefault="009D4A85" w:rsidP="002666CE">
      <w:r w:rsidRPr="0095276B">
        <w:t>Il faut ajouter qu</w:t>
      </w:r>
      <w:r w:rsidR="006455E5">
        <w:t>’</w:t>
      </w:r>
      <w:r w:rsidRPr="0095276B">
        <w:t>elle n</w:t>
      </w:r>
      <w:r w:rsidR="006455E5">
        <w:t>’</w:t>
      </w:r>
      <w:r w:rsidRPr="0095276B">
        <w:t>avait encore vu d</w:t>
      </w:r>
      <w:r w:rsidR="006455E5">
        <w:t>’</w:t>
      </w:r>
      <w:r w:rsidRPr="0095276B">
        <w:t>homme en proie à un métier</w:t>
      </w:r>
      <w:r w:rsidR="006455E5">
        <w:t xml:space="preserve">. </w:t>
      </w:r>
      <w:r w:rsidRPr="0095276B">
        <w:t>Ces circonstances expliquent ce qu</w:t>
      </w:r>
      <w:r w:rsidR="006455E5">
        <w:t>’</w:t>
      </w:r>
      <w:r w:rsidRPr="0095276B">
        <w:t>eut de mortel le renoncement de la créature féminine la plus chargée de vie qu</w:t>
      </w:r>
      <w:r w:rsidR="006455E5">
        <w:t>’</w:t>
      </w:r>
      <w:r w:rsidRPr="0095276B">
        <w:t>il y eût sur terre à ce moment</w:t>
      </w:r>
      <w:r w:rsidR="006455E5">
        <w:t>.</w:t>
      </w:r>
    </w:p>
    <w:p w14:paraId="721F06EC" w14:textId="77777777" w:rsidR="006455E5" w:rsidRDefault="009D4A85" w:rsidP="002666CE">
      <w:r w:rsidRPr="0095276B">
        <w:t>Sa visite chez les Simler</w:t>
      </w:r>
      <w:r w:rsidR="006455E5">
        <w:t xml:space="preserve">, </w:t>
      </w:r>
      <w:r w:rsidRPr="0095276B">
        <w:t>le simple regard que cette fille de fabricant avait posé sur leur rigide et tenace petite fabrique</w:t>
      </w:r>
      <w:r w:rsidR="006455E5">
        <w:t xml:space="preserve">, </w:t>
      </w:r>
      <w:r w:rsidRPr="0095276B">
        <w:t>avaient tout déterminé</w:t>
      </w:r>
      <w:r w:rsidR="006455E5">
        <w:t xml:space="preserve">. </w:t>
      </w:r>
      <w:r w:rsidRPr="0095276B">
        <w:t>Elle n</w:t>
      </w:r>
      <w:r w:rsidR="006455E5">
        <w:t>’</w:t>
      </w:r>
      <w:r w:rsidRPr="0095276B">
        <w:t>avait rien perdu de la rencontre de la veille</w:t>
      </w:r>
      <w:r w:rsidR="006455E5">
        <w:t xml:space="preserve">. </w:t>
      </w:r>
      <w:r w:rsidRPr="0095276B">
        <w:t>Elle connaissait maintenant tout ce qui le séparait d</w:t>
      </w:r>
      <w:r w:rsidR="006455E5">
        <w:t>’</w:t>
      </w:r>
      <w:r w:rsidRPr="0095276B">
        <w:t>elle</w:t>
      </w:r>
      <w:r w:rsidR="006455E5">
        <w:t xml:space="preserve">, </w:t>
      </w:r>
      <w:r w:rsidRPr="0095276B">
        <w:t>et à quel prix elle s</w:t>
      </w:r>
      <w:r w:rsidR="006455E5">
        <w:t>’</w:t>
      </w:r>
      <w:r w:rsidRPr="0095276B">
        <w:t>imposerait à lui</w:t>
      </w:r>
      <w:r w:rsidR="006455E5">
        <w:t xml:space="preserve">. </w:t>
      </w:r>
      <w:r w:rsidRPr="0095276B">
        <w:t>Dans cette balance féroce</w:t>
      </w:r>
      <w:r w:rsidR="006455E5">
        <w:t xml:space="preserve">, </w:t>
      </w:r>
      <w:r w:rsidRPr="0095276B">
        <w:t>elle n</w:t>
      </w:r>
      <w:r w:rsidR="006455E5">
        <w:t>’</w:t>
      </w:r>
      <w:r w:rsidRPr="0095276B">
        <w:t>oubliait qu</w:t>
      </w:r>
      <w:r w:rsidR="006455E5">
        <w:t>’</w:t>
      </w:r>
      <w:r w:rsidRPr="0095276B">
        <w:t>une chose</w:t>
      </w:r>
      <w:r w:rsidR="006455E5">
        <w:t xml:space="preserve"> : </w:t>
      </w:r>
      <w:r w:rsidRPr="0095276B">
        <w:t>c</w:t>
      </w:r>
      <w:r w:rsidR="006455E5">
        <w:t>’</w:t>
      </w:r>
      <w:r w:rsidRPr="0095276B">
        <w:t>est que</w:t>
      </w:r>
      <w:r w:rsidR="006455E5">
        <w:t xml:space="preserve">, </w:t>
      </w:r>
      <w:r w:rsidRPr="0095276B">
        <w:t>d</w:t>
      </w:r>
      <w:r w:rsidR="006455E5">
        <w:t>’</w:t>
      </w:r>
      <w:r w:rsidRPr="0095276B">
        <w:t>elle à Joseph</w:t>
      </w:r>
      <w:r w:rsidR="006455E5">
        <w:t xml:space="preserve">, </w:t>
      </w:r>
      <w:r w:rsidRPr="0095276B">
        <w:t>la distance ni les obstacles n</w:t>
      </w:r>
      <w:r w:rsidR="006455E5">
        <w:t>’</w:t>
      </w:r>
      <w:r w:rsidRPr="0095276B">
        <w:t>étaient moindres que de Joseph à e</w:t>
      </w:r>
      <w:r w:rsidRPr="0095276B">
        <w:t>l</w:t>
      </w:r>
      <w:r w:rsidRPr="0095276B">
        <w:t>le</w:t>
      </w:r>
      <w:r w:rsidR="006455E5">
        <w:t xml:space="preserve">. </w:t>
      </w:r>
      <w:r w:rsidRPr="0095276B">
        <w:t>En effet</w:t>
      </w:r>
      <w:r w:rsidR="006455E5">
        <w:t xml:space="preserve"> : </w:t>
      </w:r>
      <w:r w:rsidR="006455E5">
        <w:rPr>
          <w:rFonts w:eastAsia="Georgia" w:cs="Georgia"/>
        </w:rPr>
        <w:t>« </w:t>
      </w:r>
      <w:r w:rsidRPr="0095276B">
        <w:t>Hélène</w:t>
      </w:r>
      <w:r w:rsidR="006455E5">
        <w:t xml:space="preserve">, </w:t>
      </w:r>
      <w:r w:rsidRPr="0095276B">
        <w:t>à propos</w:t>
      </w:r>
      <w:r w:rsidR="006455E5">
        <w:t xml:space="preserve">, </w:t>
      </w:r>
      <w:r w:rsidRPr="0095276B">
        <w:t>dit Julien</w:t>
      </w:r>
      <w:r w:rsidR="006455E5">
        <w:t xml:space="preserve">, </w:t>
      </w:r>
      <w:r w:rsidRPr="0095276B">
        <w:t>avec une ouverture toute militaire</w:t>
      </w:r>
      <w:r w:rsidR="006455E5">
        <w:t xml:space="preserve">, </w:t>
      </w:r>
      <w:r w:rsidRPr="0095276B">
        <w:t>comme ils prenaient le café</w:t>
      </w:r>
      <w:r w:rsidR="006455E5">
        <w:t xml:space="preserve">, </w:t>
      </w:r>
      <w:r w:rsidRPr="0095276B">
        <w:t>après le déjeuner</w:t>
      </w:r>
      <w:r w:rsidR="006455E5">
        <w:t xml:space="preserve">, </w:t>
      </w:r>
      <w:r w:rsidRPr="0095276B">
        <w:t>sais-tu bien</w:t>
      </w:r>
      <w:r w:rsidR="006455E5">
        <w:t xml:space="preserve">, </w:t>
      </w:r>
      <w:r w:rsidRPr="0095276B">
        <w:t>ma chère</w:t>
      </w:r>
      <w:r w:rsidR="006455E5">
        <w:t xml:space="preserve">, </w:t>
      </w:r>
      <w:r w:rsidRPr="0095276B">
        <w:t>qu</w:t>
      </w:r>
      <w:r w:rsidR="006455E5">
        <w:t>’</w:t>
      </w:r>
      <w:r w:rsidRPr="0095276B">
        <w:t>il court en ville un bruit très ridicule et même un peu odieux</w:t>
      </w:r>
      <w:r w:rsidR="006455E5">
        <w:t xml:space="preserve"> ? </w:t>
      </w:r>
      <w:r w:rsidRPr="0095276B">
        <w:t>Tu m</w:t>
      </w:r>
      <w:r w:rsidR="006455E5">
        <w:t>’</w:t>
      </w:r>
      <w:r w:rsidRPr="0095276B">
        <w:t>autorises</w:t>
      </w:r>
      <w:r w:rsidR="006455E5">
        <w:t xml:space="preserve">, </w:t>
      </w:r>
      <w:r w:rsidRPr="0095276B">
        <w:t>je pense</w:t>
      </w:r>
      <w:r w:rsidR="006455E5">
        <w:t xml:space="preserve">, </w:t>
      </w:r>
      <w:r w:rsidRPr="0095276B">
        <w:t>à cravacher la figure du premier malotru qui s</w:t>
      </w:r>
      <w:r w:rsidR="006455E5">
        <w:t>’</w:t>
      </w:r>
      <w:r w:rsidRPr="0095276B">
        <w:t>aviserait de parler devant moi de ton mariage avec un de ces Simler de là-bas</w:t>
      </w:r>
      <w:r w:rsidR="006455E5">
        <w:t> ?</w:t>
      </w:r>
    </w:p>
    <w:p w14:paraId="574D972A" w14:textId="1D416DD3" w:rsidR="002666CE" w:rsidRDefault="006455E5" w:rsidP="002666CE">
      <w:r>
        <w:t>— </w:t>
      </w:r>
      <w:r w:rsidR="009D4A85" w:rsidRPr="0095276B">
        <w:t>Je ne suppose pas que monsieur Joseph Simler pense à moi</w:t>
      </w:r>
      <w:r>
        <w:t>, »</w:t>
      </w:r>
      <w:r w:rsidR="009D4A85" w:rsidRPr="0095276B">
        <w:t xml:space="preserve"> répondit mademoiselle Hélène Le </w:t>
      </w:r>
      <w:proofErr w:type="spellStart"/>
      <w:r w:rsidR="009D4A85" w:rsidRPr="0095276B">
        <w:t>Pleynier</w:t>
      </w:r>
      <w:proofErr w:type="spellEnd"/>
      <w:r>
        <w:t>. « </w:t>
      </w:r>
      <w:r w:rsidR="009D4A85" w:rsidRPr="0095276B">
        <w:t>Mais le jour où il me ferait cet honneur</w:t>
      </w:r>
      <w:r>
        <w:t xml:space="preserve">, </w:t>
      </w:r>
      <w:r w:rsidR="009D4A85" w:rsidRPr="0095276B">
        <w:t>je t</w:t>
      </w:r>
      <w:r>
        <w:t>’</w:t>
      </w:r>
      <w:r w:rsidR="009D4A85" w:rsidRPr="0095276B">
        <w:t>autorise tout au plus à m</w:t>
      </w:r>
      <w:r>
        <w:t>’</w:t>
      </w:r>
      <w:r w:rsidR="009D4A85" w:rsidRPr="0095276B">
        <w:t>exposer en particulier les arguments qui s</w:t>
      </w:r>
      <w:r>
        <w:t>’</w:t>
      </w:r>
      <w:r w:rsidR="009D4A85" w:rsidRPr="0095276B">
        <w:t xml:space="preserve">opposeraient à son mariage avec la fille de monsieur Le </w:t>
      </w:r>
      <w:proofErr w:type="spellStart"/>
      <w:r w:rsidR="009D4A85" w:rsidRPr="0095276B">
        <w:t>Pleynier</w:t>
      </w:r>
      <w:proofErr w:type="spellEnd"/>
      <w:r>
        <w:t xml:space="preserve">. </w:t>
      </w:r>
      <w:r w:rsidR="009D4A85" w:rsidRPr="0095276B">
        <w:t>J</w:t>
      </w:r>
      <w:r>
        <w:t>’</w:t>
      </w:r>
      <w:r w:rsidR="009D4A85" w:rsidRPr="0095276B">
        <w:t>en serais fort curieuse</w:t>
      </w:r>
      <w:r>
        <w:t>. »</w:t>
      </w:r>
    </w:p>
    <w:p w14:paraId="265CFC4C" w14:textId="1F90991B" w:rsidR="006455E5" w:rsidRDefault="009D4A85" w:rsidP="002666CE">
      <w:proofErr w:type="gramStart"/>
      <w:r w:rsidRPr="0095276B">
        <w:t>Ceci dit</w:t>
      </w:r>
      <w:proofErr w:type="gramEnd"/>
      <w:r w:rsidR="006455E5">
        <w:t xml:space="preserve">, </w:t>
      </w:r>
      <w:r w:rsidRPr="0095276B">
        <w:t>elle ferma son livre et se retira dans sa chambre</w:t>
      </w:r>
      <w:r w:rsidR="006455E5">
        <w:t xml:space="preserve">, </w:t>
      </w:r>
      <w:r w:rsidRPr="0095276B">
        <w:t>laissant son frère éberlué</w:t>
      </w:r>
      <w:r w:rsidR="006455E5">
        <w:t xml:space="preserve">, </w:t>
      </w:r>
      <w:r w:rsidRPr="0095276B">
        <w:t xml:space="preserve">et </w:t>
      </w:r>
      <w:r w:rsidR="006455E5">
        <w:t>M. </w:t>
      </w:r>
      <w:r w:rsidRPr="0095276B">
        <w:t xml:space="preserve">Le </w:t>
      </w:r>
      <w:proofErr w:type="spellStart"/>
      <w:r w:rsidRPr="0095276B">
        <w:t>Pleynier</w:t>
      </w:r>
      <w:proofErr w:type="spellEnd"/>
      <w:r w:rsidRPr="0095276B">
        <w:t xml:space="preserve"> partagé entre une joie immodérée et l</w:t>
      </w:r>
      <w:r w:rsidR="006455E5">
        <w:t>’</w:t>
      </w:r>
      <w:r w:rsidRPr="0095276B">
        <w:t>indignation</w:t>
      </w:r>
      <w:r w:rsidR="006455E5">
        <w:t>.</w:t>
      </w:r>
    </w:p>
    <w:p w14:paraId="4108C246" w14:textId="2B5992AF" w:rsidR="009D4A85" w:rsidRPr="0095276B" w:rsidRDefault="009D4A85" w:rsidP="006455E5">
      <w:pPr>
        <w:pStyle w:val="Titre2"/>
        <w:pageBreakBefore/>
        <w:rPr>
          <w:szCs w:val="44"/>
        </w:rPr>
      </w:pPr>
      <w:bookmarkStart w:id="40" w:name="_Toc197888843"/>
      <w:r w:rsidRPr="0095276B">
        <w:rPr>
          <w:szCs w:val="44"/>
        </w:rPr>
        <w:lastRenderedPageBreak/>
        <w:t>2</w:t>
      </w:r>
      <w:bookmarkEnd w:id="40"/>
      <w:r w:rsidRPr="0095276B">
        <w:rPr>
          <w:szCs w:val="44"/>
        </w:rPr>
        <w:br/>
      </w:r>
    </w:p>
    <w:p w14:paraId="1E67523B" w14:textId="66B5F6A7" w:rsidR="002666CE" w:rsidRDefault="006455E5" w:rsidP="002666CE">
      <w:r>
        <w:rPr>
          <w:rFonts w:eastAsia="Georgia" w:cs="Georgia"/>
        </w:rPr>
        <w:t>« </w:t>
      </w:r>
      <w:r w:rsidR="009D4A85" w:rsidRPr="0095276B">
        <w:t>Coupe-moi l</w:t>
      </w:r>
      <w:r>
        <w:t>’</w:t>
      </w:r>
      <w:r w:rsidR="009D4A85" w:rsidRPr="0095276B">
        <w:t>ancre</w:t>
      </w:r>
      <w:r>
        <w:t xml:space="preserve"> », </w:t>
      </w:r>
      <w:r w:rsidR="009D4A85" w:rsidRPr="0095276B">
        <w:t xml:space="preserve">cria soudain Jonathan le Corsaire avec un horrible sacrement et sans quitter des yeux le jeune chevalier de </w:t>
      </w:r>
      <w:proofErr w:type="spellStart"/>
      <w:r w:rsidR="009D4A85" w:rsidRPr="0095276B">
        <w:t>Lindet</w:t>
      </w:r>
      <w:proofErr w:type="spellEnd"/>
      <w:r>
        <w:t xml:space="preserve">, </w:t>
      </w:r>
      <w:r w:rsidR="009D4A85" w:rsidRPr="0095276B">
        <w:t>son lieutenant</w:t>
      </w:r>
      <w:r>
        <w:t>. « </w:t>
      </w:r>
      <w:r w:rsidR="009D4A85" w:rsidRPr="0095276B">
        <w:t>Coupe-moi l</w:t>
      </w:r>
      <w:r>
        <w:t>’</w:t>
      </w:r>
      <w:r w:rsidR="009D4A85" w:rsidRPr="0095276B">
        <w:t>ancre</w:t>
      </w:r>
      <w:r>
        <w:t xml:space="preserve">, </w:t>
      </w:r>
      <w:r w:rsidR="009D4A85" w:rsidRPr="0095276B">
        <w:t>la go</w:t>
      </w:r>
      <w:r w:rsidR="009D4A85" w:rsidRPr="0095276B">
        <w:t>é</w:t>
      </w:r>
      <w:r w:rsidR="009D4A85" w:rsidRPr="0095276B">
        <w:t>lette n</w:t>
      </w:r>
      <w:r>
        <w:t>’</w:t>
      </w:r>
      <w:r w:rsidR="009D4A85" w:rsidRPr="0095276B">
        <w:t>en ira que mieux et ton courage aussi</w:t>
      </w:r>
      <w:r>
        <w:t> ! »</w:t>
      </w:r>
    </w:p>
    <w:p w14:paraId="201F0AD3" w14:textId="77777777" w:rsidR="006455E5" w:rsidRDefault="009D4A85" w:rsidP="002666CE">
      <w:r w:rsidRPr="0095276B">
        <w:t xml:space="preserve">La manœuvre recommandée en un langage si énergique par </w:t>
      </w:r>
      <w:r w:rsidRPr="0095276B">
        <w:rPr>
          <w:i/>
          <w:iCs/>
        </w:rPr>
        <w:t>le Pirate Hollandais</w:t>
      </w:r>
      <w:r w:rsidRPr="0095276B">
        <w:t xml:space="preserve"> trouvait en Justin un lecteur d</w:t>
      </w:r>
      <w:r w:rsidR="006455E5">
        <w:t>’</w:t>
      </w:r>
      <w:r w:rsidRPr="0095276B">
        <w:t>autant plus enthousiaste</w:t>
      </w:r>
      <w:r w:rsidR="006455E5">
        <w:t xml:space="preserve">, </w:t>
      </w:r>
      <w:r w:rsidRPr="0095276B">
        <w:t>que</w:t>
      </w:r>
      <w:r w:rsidR="006455E5">
        <w:t xml:space="preserve">, </w:t>
      </w:r>
      <w:r w:rsidRPr="0095276B">
        <w:t>depuis quelques années</w:t>
      </w:r>
      <w:r w:rsidR="006455E5">
        <w:t xml:space="preserve">, </w:t>
      </w:r>
      <w:r w:rsidRPr="0095276B">
        <w:t>l</w:t>
      </w:r>
      <w:r w:rsidR="006455E5">
        <w:t>’</w:t>
      </w:r>
      <w:r w:rsidRPr="0095276B">
        <w:t>étrange bât</w:t>
      </w:r>
      <w:r w:rsidRPr="0095276B">
        <w:t>i</w:t>
      </w:r>
      <w:r w:rsidRPr="0095276B">
        <w:t>ment sur lequel naviguait le mousse des Simler avait subi p</w:t>
      </w:r>
      <w:r w:rsidRPr="0095276B">
        <w:t>a</w:t>
      </w:r>
      <w:r w:rsidRPr="0095276B">
        <w:t>reille amputation</w:t>
      </w:r>
      <w:r w:rsidR="006455E5">
        <w:t xml:space="preserve">. </w:t>
      </w:r>
      <w:r w:rsidRPr="0095276B">
        <w:t>La manœuvre était du reste de bonne guerre</w:t>
      </w:r>
      <w:r w:rsidR="006455E5">
        <w:t xml:space="preserve">. </w:t>
      </w:r>
      <w:r w:rsidRPr="0095276B">
        <w:t>Et bien que la velléité qui avait naguère saisi Joseph de jeter l</w:t>
      </w:r>
      <w:r w:rsidR="006455E5">
        <w:t>’</w:t>
      </w:r>
      <w:r w:rsidRPr="0095276B">
        <w:t>ancre à jamais dans un havre du pays ne fût plus qu</w:t>
      </w:r>
      <w:r w:rsidR="006455E5">
        <w:t>’</w:t>
      </w:r>
      <w:r w:rsidRPr="0095276B">
        <w:t>un souv</w:t>
      </w:r>
      <w:r w:rsidRPr="0095276B">
        <w:t>e</w:t>
      </w:r>
      <w:r w:rsidRPr="0095276B">
        <w:t>nir lointain</w:t>
      </w:r>
      <w:r w:rsidR="006455E5">
        <w:t xml:space="preserve">, </w:t>
      </w:r>
      <w:r w:rsidRPr="0095276B">
        <w:t>l</w:t>
      </w:r>
      <w:r w:rsidR="006455E5">
        <w:t>’</w:t>
      </w:r>
      <w:r w:rsidRPr="0095276B">
        <w:t>habitude de couper les câbles avait subsisté dans l</w:t>
      </w:r>
      <w:r w:rsidR="006455E5">
        <w:t>’</w:t>
      </w:r>
      <w:r w:rsidRPr="0095276B">
        <w:t xml:space="preserve">État-Major des </w:t>
      </w:r>
      <w:r w:rsidRPr="0095276B">
        <w:rPr>
          <w:i/>
          <w:iCs/>
        </w:rPr>
        <w:t>Nouveaux Établissements Simler</w:t>
      </w:r>
      <w:r w:rsidR="006455E5">
        <w:t>.</w:t>
      </w:r>
    </w:p>
    <w:p w14:paraId="26AE0C72" w14:textId="77777777" w:rsidR="006455E5" w:rsidRDefault="009D4A85" w:rsidP="002666CE">
      <w:r w:rsidRPr="0095276B">
        <w:t>Qu</w:t>
      </w:r>
      <w:r w:rsidR="006455E5">
        <w:t>’</w:t>
      </w:r>
      <w:r w:rsidRPr="0095276B">
        <w:t>est-ce qui empêchait</w:t>
      </w:r>
      <w:r w:rsidR="006455E5">
        <w:t xml:space="preserve">, </w:t>
      </w:r>
      <w:r w:rsidRPr="0095276B">
        <w:t>d</w:t>
      </w:r>
      <w:r w:rsidR="006455E5">
        <w:t>’</w:t>
      </w:r>
      <w:r w:rsidRPr="0095276B">
        <w:t>ailleurs</w:t>
      </w:r>
      <w:r w:rsidR="006455E5">
        <w:t xml:space="preserve">, </w:t>
      </w:r>
      <w:r w:rsidRPr="0095276B">
        <w:t>la flotte tout entière de Vendeuvre d</w:t>
      </w:r>
      <w:r w:rsidR="006455E5">
        <w:t>’</w:t>
      </w:r>
      <w:r w:rsidRPr="0095276B">
        <w:t>imiter cet exemple</w:t>
      </w:r>
      <w:r w:rsidR="006455E5">
        <w:t xml:space="preserve"> ? </w:t>
      </w:r>
      <w:r w:rsidRPr="0095276B">
        <w:t>Les maîtres-tisseurs aimaient les ancrages en fonds sûrs</w:t>
      </w:r>
      <w:r w:rsidR="006455E5">
        <w:t xml:space="preserve">. </w:t>
      </w:r>
      <w:r w:rsidRPr="0095276B">
        <w:t>Libre à eux</w:t>
      </w:r>
      <w:r w:rsidR="006455E5">
        <w:t xml:space="preserve"> ! </w:t>
      </w:r>
      <w:r w:rsidRPr="0095276B">
        <w:t>La goélette des Simler sortait par tous temps</w:t>
      </w:r>
      <w:r w:rsidR="006455E5">
        <w:t xml:space="preserve">, </w:t>
      </w:r>
      <w:r w:rsidRPr="0095276B">
        <w:t>au risque commun de tout l</w:t>
      </w:r>
      <w:r w:rsidR="006455E5">
        <w:t>’</w:t>
      </w:r>
      <w:r w:rsidRPr="0095276B">
        <w:t>équipage</w:t>
      </w:r>
      <w:r w:rsidR="006455E5">
        <w:t xml:space="preserve"> ; </w:t>
      </w:r>
      <w:r w:rsidRPr="0095276B">
        <w:t>il n</w:t>
      </w:r>
      <w:r w:rsidR="006455E5">
        <w:t>’</w:t>
      </w:r>
      <w:r w:rsidRPr="0095276B">
        <w:t>y était pas question de quarts</w:t>
      </w:r>
      <w:r w:rsidR="006455E5">
        <w:t xml:space="preserve">, </w:t>
      </w:r>
      <w:r w:rsidRPr="0095276B">
        <w:t>on n</w:t>
      </w:r>
      <w:r w:rsidR="006455E5">
        <w:t>’</w:t>
      </w:r>
      <w:r w:rsidRPr="0095276B">
        <w:t>y quittait pas le pont</w:t>
      </w:r>
      <w:r w:rsidR="006455E5">
        <w:t xml:space="preserve">, </w:t>
      </w:r>
      <w:r w:rsidRPr="0095276B">
        <w:t>on n</w:t>
      </w:r>
      <w:r w:rsidR="006455E5">
        <w:t>’</w:t>
      </w:r>
      <w:r w:rsidRPr="0095276B">
        <w:t>y dormait guère</w:t>
      </w:r>
      <w:r w:rsidR="006455E5">
        <w:t xml:space="preserve">, </w:t>
      </w:r>
      <w:r w:rsidRPr="0095276B">
        <w:t>mais on ne rentrait pas avant que l</w:t>
      </w:r>
      <w:r w:rsidR="006455E5">
        <w:t>’</w:t>
      </w:r>
      <w:r w:rsidRPr="0095276B">
        <w:t>eau ne passât par-dessus le plat-bord</w:t>
      </w:r>
      <w:r w:rsidR="006455E5">
        <w:t xml:space="preserve">, </w:t>
      </w:r>
      <w:r w:rsidRPr="0095276B">
        <w:t>et que la coque alourdie ne raclât le sable du bassin</w:t>
      </w:r>
      <w:r w:rsidR="006455E5">
        <w:t>.</w:t>
      </w:r>
    </w:p>
    <w:p w14:paraId="37BD30BE" w14:textId="77777777" w:rsidR="006455E5" w:rsidRDefault="009D4A85" w:rsidP="002666CE">
      <w:r w:rsidRPr="0095276B">
        <w:t xml:space="preserve">En un autre endroit du </w:t>
      </w:r>
      <w:r w:rsidRPr="0095276B">
        <w:rPr>
          <w:i/>
          <w:iCs/>
        </w:rPr>
        <w:t>Pirate Hollandais</w:t>
      </w:r>
      <w:r w:rsidR="006455E5">
        <w:t xml:space="preserve">, </w:t>
      </w:r>
      <w:r w:rsidRPr="0095276B">
        <w:t>Jonathan le Co</w:t>
      </w:r>
      <w:r w:rsidRPr="0095276B">
        <w:t>r</w:t>
      </w:r>
      <w:r w:rsidRPr="0095276B">
        <w:t>saire faisait la déclaration suivante au chevalier</w:t>
      </w:r>
      <w:r w:rsidR="006455E5">
        <w:t xml:space="preserve">, </w:t>
      </w:r>
      <w:r w:rsidRPr="0095276B">
        <w:t>son intrépide mais élégant et sensible lieutenant</w:t>
      </w:r>
      <w:r w:rsidR="006455E5">
        <w:t> :</w:t>
      </w:r>
    </w:p>
    <w:p w14:paraId="724C4DF9" w14:textId="7E2049D3" w:rsidR="002666CE" w:rsidRDefault="006455E5" w:rsidP="002666CE">
      <w:r>
        <w:t>« </w:t>
      </w:r>
      <w:r w:rsidR="009D4A85" w:rsidRPr="0095276B">
        <w:t>Tu veux retourner au pays pour te marier</w:t>
      </w:r>
      <w:r>
        <w:t xml:space="preserve">, </w:t>
      </w:r>
      <w:r w:rsidR="009D4A85" w:rsidRPr="0095276B">
        <w:t>blanc-bec</w:t>
      </w:r>
      <w:r>
        <w:t xml:space="preserve"> ? </w:t>
      </w:r>
      <w:r w:rsidR="009D4A85" w:rsidRPr="0095276B">
        <w:t>À ta guise</w:t>
      </w:r>
      <w:r>
        <w:t xml:space="preserve">. </w:t>
      </w:r>
      <w:r w:rsidR="009D4A85" w:rsidRPr="0095276B">
        <w:t xml:space="preserve">Mais tu cesses à ce jour de figurer sur le rôle de </w:t>
      </w:r>
      <w:r w:rsidR="009D4A85" w:rsidRPr="0095276B">
        <w:lastRenderedPageBreak/>
        <w:t>mon équipage</w:t>
      </w:r>
      <w:r>
        <w:t xml:space="preserve">. </w:t>
      </w:r>
      <w:r w:rsidR="009D4A85" w:rsidRPr="0095276B">
        <w:t>Chevalier</w:t>
      </w:r>
      <w:r>
        <w:t xml:space="preserve">, </w:t>
      </w:r>
      <w:r w:rsidR="009D4A85" w:rsidRPr="0095276B">
        <w:t>je t</w:t>
      </w:r>
      <w:r>
        <w:t>’</w:t>
      </w:r>
      <w:r w:rsidR="009D4A85" w:rsidRPr="0095276B">
        <w:t>aurais cru plus de cœur</w:t>
      </w:r>
      <w:r>
        <w:t xml:space="preserve">. </w:t>
      </w:r>
      <w:r w:rsidR="009D4A85" w:rsidRPr="0095276B">
        <w:t>Un marin ne se marie qu</w:t>
      </w:r>
      <w:r>
        <w:t>’</w:t>
      </w:r>
      <w:r w:rsidR="009D4A85" w:rsidRPr="0095276B">
        <w:t>à une fille des mers</w:t>
      </w:r>
      <w:r>
        <w:t xml:space="preserve">, </w:t>
      </w:r>
      <w:r w:rsidR="009D4A85" w:rsidRPr="0095276B">
        <w:t>un corsaire n</w:t>
      </w:r>
      <w:r>
        <w:t>’</w:t>
      </w:r>
      <w:r w:rsidR="009D4A85" w:rsidRPr="0095276B">
        <w:t>épouse que la mort</w:t>
      </w:r>
      <w:r>
        <w:t xml:space="preserve">. </w:t>
      </w:r>
      <w:r w:rsidR="009D4A85" w:rsidRPr="0095276B">
        <w:t>Je ne te connais plus</w:t>
      </w:r>
      <w:r>
        <w:t> ! »</w:t>
      </w:r>
    </w:p>
    <w:p w14:paraId="5B8567E3" w14:textId="77777777" w:rsidR="006455E5" w:rsidRDefault="009D4A85" w:rsidP="002666CE">
      <w:r w:rsidRPr="0095276B">
        <w:t>Y avait-il rien d</w:t>
      </w:r>
      <w:r w:rsidR="006455E5">
        <w:t>’</w:t>
      </w:r>
      <w:r w:rsidRPr="0095276B">
        <w:t xml:space="preserve">étonnant à ce que le </w:t>
      </w:r>
      <w:r w:rsidRPr="0095276B">
        <w:rPr>
          <w:i/>
          <w:iCs/>
        </w:rPr>
        <w:t>Pirate Hollandais</w:t>
      </w:r>
      <w:r w:rsidRPr="0095276B">
        <w:t xml:space="preserve"> ce</w:t>
      </w:r>
      <w:r w:rsidRPr="0095276B">
        <w:t>s</w:t>
      </w:r>
      <w:r w:rsidRPr="0095276B">
        <w:t>sât tout à coup d</w:t>
      </w:r>
      <w:r w:rsidR="006455E5">
        <w:t>’</w:t>
      </w:r>
      <w:r w:rsidRPr="0095276B">
        <w:t>intéresser son lecteur</w:t>
      </w:r>
      <w:r w:rsidR="006455E5">
        <w:t xml:space="preserve">, </w:t>
      </w:r>
      <w:r w:rsidRPr="0095276B">
        <w:t>à partir de la cent soixante-treizième de ses pages à tranche dorée</w:t>
      </w:r>
      <w:r w:rsidR="006455E5">
        <w:t xml:space="preserve">, </w:t>
      </w:r>
      <w:r w:rsidRPr="0095276B">
        <w:t>c</w:t>
      </w:r>
      <w:r w:rsidR="006455E5">
        <w:t>’</w:t>
      </w:r>
      <w:r w:rsidRPr="0095276B">
        <w:t>est-à-dire du moment où</w:t>
      </w:r>
      <w:r w:rsidR="006455E5">
        <w:t xml:space="preserve">, </w:t>
      </w:r>
      <w:r w:rsidRPr="0095276B">
        <w:t>ramené à l</w:t>
      </w:r>
      <w:r w:rsidR="006455E5">
        <w:t>’</w:t>
      </w:r>
      <w:r w:rsidRPr="0095276B">
        <w:t>exercice des œuvres pies par Mademo</w:t>
      </w:r>
      <w:r w:rsidRPr="0095276B">
        <w:t>i</w:t>
      </w:r>
      <w:r w:rsidRPr="0095276B">
        <w:t>selle des Saintes-Lunes</w:t>
      </w:r>
      <w:r w:rsidR="006455E5">
        <w:t xml:space="preserve">, </w:t>
      </w:r>
      <w:r w:rsidRPr="0095276B">
        <w:t>le chevalier renonçait à naviguer</w:t>
      </w:r>
      <w:r w:rsidR="006455E5">
        <w:t xml:space="preserve">, </w:t>
      </w:r>
      <w:r w:rsidRPr="0095276B">
        <w:t>et ne s</w:t>
      </w:r>
      <w:r w:rsidR="006455E5">
        <w:t>’</w:t>
      </w:r>
      <w:r w:rsidRPr="0095276B">
        <w:t>y décidait plus que pour mener les frégates du roi contre le corsaire</w:t>
      </w:r>
      <w:r w:rsidR="006455E5">
        <w:t xml:space="preserve">, </w:t>
      </w:r>
      <w:r w:rsidRPr="0095276B">
        <w:t>et voir sauter</w:t>
      </w:r>
      <w:r w:rsidR="006455E5">
        <w:t xml:space="preserve">, </w:t>
      </w:r>
      <w:r w:rsidRPr="0095276B">
        <w:t>le blasphème à la bouche</w:t>
      </w:r>
      <w:r w:rsidR="006455E5">
        <w:t xml:space="preserve">, </w:t>
      </w:r>
      <w:r w:rsidRPr="0095276B">
        <w:t>ses anciens compagnons de débauche</w:t>
      </w:r>
      <w:r w:rsidR="006455E5">
        <w:t> ?</w:t>
      </w:r>
    </w:p>
    <w:p w14:paraId="236E74E7" w14:textId="77777777" w:rsidR="006455E5" w:rsidRDefault="009D4A85" w:rsidP="002666CE">
      <w:r w:rsidRPr="0095276B">
        <w:t>Les quatorze ans de Justin étaient prêts à jurer que les ch</w:t>
      </w:r>
      <w:r w:rsidRPr="0095276B">
        <w:t>o</w:t>
      </w:r>
      <w:r w:rsidRPr="0095276B">
        <w:t>ses ne se passent pas</w:t>
      </w:r>
      <w:r w:rsidR="006455E5">
        <w:t xml:space="preserve">, </w:t>
      </w:r>
      <w:r w:rsidRPr="0095276B">
        <w:t>dans la réalité</w:t>
      </w:r>
      <w:r w:rsidR="006455E5">
        <w:t xml:space="preserve">, </w:t>
      </w:r>
      <w:r w:rsidRPr="0095276B">
        <w:t>d</w:t>
      </w:r>
      <w:r w:rsidR="006455E5">
        <w:t>’</w:t>
      </w:r>
      <w:r w:rsidRPr="0095276B">
        <w:t>une façon aussi suave ni aussi assommante</w:t>
      </w:r>
      <w:r w:rsidR="006455E5">
        <w:t xml:space="preserve">. </w:t>
      </w:r>
      <w:r w:rsidRPr="0095276B">
        <w:t>Il n</w:t>
      </w:r>
      <w:r w:rsidR="006455E5">
        <w:t>’</w:t>
      </w:r>
      <w:r w:rsidRPr="0095276B">
        <w:t>avait qu</w:t>
      </w:r>
      <w:r w:rsidR="006455E5">
        <w:t>’</w:t>
      </w:r>
      <w:r w:rsidRPr="0095276B">
        <w:t>à lever les yeux de dessus son l</w:t>
      </w:r>
      <w:r w:rsidRPr="0095276B">
        <w:t>i</w:t>
      </w:r>
      <w:r w:rsidRPr="0095276B">
        <w:t>vre</w:t>
      </w:r>
      <w:r w:rsidR="006455E5">
        <w:t xml:space="preserve"> : </w:t>
      </w:r>
      <w:r w:rsidRPr="0095276B">
        <w:t>devant la fenêtre</w:t>
      </w:r>
      <w:r w:rsidR="006455E5">
        <w:t xml:space="preserve">, </w:t>
      </w:r>
      <w:r w:rsidRPr="0095276B">
        <w:t>les bâtiments de la nouvelle filature s</w:t>
      </w:r>
      <w:r w:rsidR="006455E5">
        <w:t>’</w:t>
      </w:r>
      <w:r w:rsidRPr="0095276B">
        <w:t>édifiaient sur trois étages de brique et de chaux blanche i</w:t>
      </w:r>
      <w:r w:rsidRPr="0095276B">
        <w:t>m</w:t>
      </w:r>
      <w:r w:rsidRPr="0095276B">
        <w:t>maculée</w:t>
      </w:r>
      <w:r w:rsidR="006455E5">
        <w:t xml:space="preserve">. </w:t>
      </w:r>
      <w:r w:rsidRPr="0095276B">
        <w:t>En se penchant un peu</w:t>
      </w:r>
      <w:r w:rsidR="006455E5">
        <w:t xml:space="preserve">, </w:t>
      </w:r>
      <w:r w:rsidRPr="0095276B">
        <w:t>vers la gauche</w:t>
      </w:r>
      <w:r w:rsidR="006455E5">
        <w:t xml:space="preserve">, </w:t>
      </w:r>
      <w:r w:rsidRPr="0095276B">
        <w:t>à deux cents mètres de là</w:t>
      </w:r>
      <w:r w:rsidR="006455E5">
        <w:t xml:space="preserve">, </w:t>
      </w:r>
      <w:r w:rsidRPr="0095276B">
        <w:t>des échafaudages et des gémissements de treuils parlaient d</w:t>
      </w:r>
      <w:r w:rsidR="006455E5">
        <w:t>’</w:t>
      </w:r>
      <w:r w:rsidRPr="0095276B">
        <w:t>agrandissements autour de l</w:t>
      </w:r>
      <w:r w:rsidR="006455E5">
        <w:t>’</w:t>
      </w:r>
      <w:r w:rsidRPr="0095276B">
        <w:t>ancienne fabrique</w:t>
      </w:r>
      <w:r w:rsidR="006455E5">
        <w:t xml:space="preserve">. </w:t>
      </w:r>
      <w:r w:rsidRPr="0095276B">
        <w:t>Le clipper avait fait bonne chasse</w:t>
      </w:r>
      <w:r w:rsidR="006455E5">
        <w:t xml:space="preserve"> ; </w:t>
      </w:r>
      <w:r w:rsidRPr="0095276B">
        <w:t>la barque</w:t>
      </w:r>
      <w:r w:rsidR="006455E5">
        <w:t xml:space="preserve">, </w:t>
      </w:r>
      <w:r w:rsidRPr="0095276B">
        <w:t>partie seule</w:t>
      </w:r>
      <w:r w:rsidR="006455E5">
        <w:t xml:space="preserve">, </w:t>
      </w:r>
      <w:r w:rsidRPr="0095276B">
        <w:t>revenait escadre</w:t>
      </w:r>
      <w:r w:rsidR="006455E5">
        <w:t>.</w:t>
      </w:r>
    </w:p>
    <w:p w14:paraId="70247682" w14:textId="77777777" w:rsidR="006455E5" w:rsidRDefault="006455E5" w:rsidP="002666CE">
      <w:r>
        <w:t>« </w:t>
      </w:r>
      <w:r w:rsidR="009D4A85" w:rsidRPr="0095276B">
        <w:t>Justin</w:t>
      </w:r>
      <w:r>
        <w:t> ! »</w:t>
      </w:r>
      <w:r w:rsidR="009D4A85" w:rsidRPr="0095276B">
        <w:t xml:space="preserve"> crièrent des voix d</w:t>
      </w:r>
      <w:r>
        <w:t>’</w:t>
      </w:r>
      <w:r w:rsidR="009D4A85" w:rsidRPr="0095276B">
        <w:t>enfants</w:t>
      </w:r>
      <w:r>
        <w:t>.</w:t>
      </w:r>
    </w:p>
    <w:p w14:paraId="48A8B131" w14:textId="77777777" w:rsidR="006455E5" w:rsidRDefault="006455E5" w:rsidP="002666CE">
      <w:r>
        <w:t>« </w:t>
      </w:r>
      <w:proofErr w:type="spellStart"/>
      <w:r w:rsidR="009D4A85" w:rsidRPr="0095276B">
        <w:t>Utin</w:t>
      </w:r>
      <w:proofErr w:type="spellEnd"/>
      <w:r>
        <w:t> ! »</w:t>
      </w:r>
      <w:r w:rsidR="009D4A85" w:rsidRPr="0095276B">
        <w:t xml:space="preserve"> reprit un miaulement de tout petit</w:t>
      </w:r>
      <w:r>
        <w:t xml:space="preserve"> : </w:t>
      </w:r>
      <w:r w:rsidR="009D4A85" w:rsidRPr="0095276B">
        <w:t>des coups de pied se flattèrent même d</w:t>
      </w:r>
      <w:r>
        <w:t>’</w:t>
      </w:r>
      <w:r w:rsidR="009D4A85" w:rsidRPr="0095276B">
        <w:t>enfoncer la porte</w:t>
      </w:r>
      <w:r>
        <w:t xml:space="preserve">. </w:t>
      </w:r>
      <w:r w:rsidR="009D4A85" w:rsidRPr="0095276B">
        <w:t xml:space="preserve">Le chevalier </w:t>
      </w:r>
      <w:proofErr w:type="spellStart"/>
      <w:r w:rsidR="009D4A85" w:rsidRPr="0095276B">
        <w:t>Lindet</w:t>
      </w:r>
      <w:proofErr w:type="spellEnd"/>
      <w:r w:rsidR="009D4A85" w:rsidRPr="0095276B">
        <w:t xml:space="preserve"> devenait décidément infréquentable</w:t>
      </w:r>
      <w:r>
        <w:t xml:space="preserve">. </w:t>
      </w:r>
      <w:r w:rsidR="009D4A85" w:rsidRPr="0095276B">
        <w:t>Justin jeta le livre et o</w:t>
      </w:r>
      <w:r w:rsidR="009D4A85" w:rsidRPr="0095276B">
        <w:t>u</w:t>
      </w:r>
      <w:r w:rsidR="009D4A85" w:rsidRPr="0095276B">
        <w:t>vrit</w:t>
      </w:r>
      <w:r>
        <w:t xml:space="preserve">. </w:t>
      </w:r>
      <w:r w:rsidR="009D4A85" w:rsidRPr="0095276B">
        <w:t>Laure</w:t>
      </w:r>
      <w:r>
        <w:t xml:space="preserve">, </w:t>
      </w:r>
      <w:r w:rsidR="009D4A85" w:rsidRPr="0095276B">
        <w:t>beau chardon élancé aux yeux noirs anxieux</w:t>
      </w:r>
      <w:r>
        <w:t xml:space="preserve">, </w:t>
      </w:r>
      <w:r w:rsidR="009D4A85" w:rsidRPr="0095276B">
        <w:t>arrivait par le fond</w:t>
      </w:r>
      <w:r>
        <w:t xml:space="preserve">, </w:t>
      </w:r>
      <w:r w:rsidR="009D4A85" w:rsidRPr="0095276B">
        <w:t>suivie d</w:t>
      </w:r>
      <w:r>
        <w:t>’</w:t>
      </w:r>
      <w:r w:rsidR="009D4A85" w:rsidRPr="0095276B">
        <w:t>une roussotte grasse de trois ans</w:t>
      </w:r>
      <w:r>
        <w:t xml:space="preserve">, </w:t>
      </w:r>
      <w:r w:rsidR="009D4A85" w:rsidRPr="0095276B">
        <w:t>vivant portrait d</w:t>
      </w:r>
      <w:r>
        <w:t>’</w:t>
      </w:r>
      <w:r w:rsidR="009D4A85" w:rsidRPr="0095276B">
        <w:t>Élisa</w:t>
      </w:r>
      <w:r>
        <w:t xml:space="preserve">, </w:t>
      </w:r>
      <w:r w:rsidR="009D4A85" w:rsidRPr="0095276B">
        <w:t xml:space="preserve">qui tira </w:t>
      </w:r>
      <w:proofErr w:type="spellStart"/>
      <w:r w:rsidR="009D4A85" w:rsidRPr="0095276B">
        <w:rPr>
          <w:i/>
          <w:iCs/>
        </w:rPr>
        <w:t>Utin</w:t>
      </w:r>
      <w:proofErr w:type="spellEnd"/>
      <w:r w:rsidR="009D4A85" w:rsidRPr="0095276B">
        <w:t xml:space="preserve"> par la manche dans la direction d</w:t>
      </w:r>
      <w:r>
        <w:t>’</w:t>
      </w:r>
      <w:r w:rsidR="009D4A85" w:rsidRPr="0095276B">
        <w:t>une cour pleine d</w:t>
      </w:r>
      <w:r>
        <w:t>’</w:t>
      </w:r>
      <w:r w:rsidR="009D4A85" w:rsidRPr="0095276B">
        <w:t>ombre</w:t>
      </w:r>
      <w:r>
        <w:t>.</w:t>
      </w:r>
    </w:p>
    <w:p w14:paraId="08CEB4AE" w14:textId="41E3510A" w:rsidR="002666CE" w:rsidRDefault="006455E5" w:rsidP="002666CE">
      <w:r>
        <w:rPr>
          <w:rFonts w:eastAsia="Georgia" w:cs="Georgia"/>
        </w:rPr>
        <w:t>« </w:t>
      </w:r>
      <w:proofErr w:type="spellStart"/>
      <w:r w:rsidR="009D4A85" w:rsidRPr="0095276B">
        <w:t>Vi-ens</w:t>
      </w:r>
      <w:proofErr w:type="spellEnd"/>
      <w:r w:rsidR="009D4A85" w:rsidRPr="0095276B">
        <w:t xml:space="preserve"> </w:t>
      </w:r>
      <w:proofErr w:type="spellStart"/>
      <w:r w:rsidR="009D4A85" w:rsidRPr="0095276B">
        <w:t>jou-er</w:t>
      </w:r>
      <w:proofErr w:type="spellEnd"/>
      <w:r w:rsidR="009D4A85" w:rsidRPr="0095276B">
        <w:t xml:space="preserve"> </w:t>
      </w:r>
      <w:proofErr w:type="spellStart"/>
      <w:r w:rsidR="009D4A85" w:rsidRPr="0095276B">
        <w:t>avé</w:t>
      </w:r>
      <w:proofErr w:type="spellEnd"/>
      <w:r w:rsidR="009D4A85" w:rsidRPr="0095276B">
        <w:t xml:space="preserve"> </w:t>
      </w:r>
      <w:proofErr w:type="spellStart"/>
      <w:r w:rsidR="009D4A85" w:rsidRPr="0095276B">
        <w:t>mouah</w:t>
      </w:r>
      <w:proofErr w:type="spellEnd"/>
      <w:r>
        <w:t>. »</w:t>
      </w:r>
    </w:p>
    <w:p w14:paraId="18093DEF" w14:textId="77777777" w:rsidR="006455E5" w:rsidRDefault="009D4A85" w:rsidP="002666CE">
      <w:r w:rsidRPr="0095276B">
        <w:lastRenderedPageBreak/>
        <w:t>Un carré de gravier</w:t>
      </w:r>
      <w:r w:rsidR="006455E5">
        <w:t xml:space="preserve">, </w:t>
      </w:r>
      <w:r w:rsidRPr="0095276B">
        <w:t>entouré de laurier-cerise et de jasmin</w:t>
      </w:r>
      <w:r w:rsidR="006455E5">
        <w:t xml:space="preserve">, </w:t>
      </w:r>
      <w:r w:rsidRPr="0095276B">
        <w:t>s</w:t>
      </w:r>
      <w:r w:rsidR="006455E5">
        <w:t>’</w:t>
      </w:r>
      <w:r w:rsidRPr="0095276B">
        <w:t>étendait d</w:t>
      </w:r>
      <w:r w:rsidR="006455E5">
        <w:t>’</w:t>
      </w:r>
      <w:r w:rsidRPr="0095276B">
        <w:t>un pôle à l</w:t>
      </w:r>
      <w:r w:rsidR="006455E5">
        <w:t>’</w:t>
      </w:r>
      <w:r w:rsidRPr="0095276B">
        <w:t>autre</w:t>
      </w:r>
      <w:r w:rsidR="006455E5">
        <w:t xml:space="preserve">, </w:t>
      </w:r>
      <w:r w:rsidRPr="0095276B">
        <w:t>comprenant</w:t>
      </w:r>
      <w:r w:rsidR="006455E5">
        <w:t xml:space="preserve">, </w:t>
      </w:r>
      <w:r w:rsidRPr="0095276B">
        <w:t>sur cinquante mètres carrés</w:t>
      </w:r>
      <w:r w:rsidR="006455E5">
        <w:t xml:space="preserve">, </w:t>
      </w:r>
      <w:r w:rsidRPr="0095276B">
        <w:t>l</w:t>
      </w:r>
      <w:r w:rsidR="006455E5">
        <w:t>’</w:t>
      </w:r>
      <w:r w:rsidRPr="0095276B">
        <w:t>Ancien et le Nouveau Monde</w:t>
      </w:r>
      <w:r w:rsidR="006455E5">
        <w:t xml:space="preserve">, </w:t>
      </w:r>
      <w:r w:rsidRPr="0095276B">
        <w:t>trois ou quatre îles gara</w:t>
      </w:r>
      <w:r w:rsidRPr="0095276B">
        <w:t>n</w:t>
      </w:r>
      <w:r w:rsidRPr="0095276B">
        <w:t>ties désertes</w:t>
      </w:r>
      <w:r w:rsidR="006455E5">
        <w:t xml:space="preserve">, </w:t>
      </w:r>
      <w:r w:rsidRPr="0095276B">
        <w:t>la jungle indienne</w:t>
      </w:r>
      <w:r w:rsidR="006455E5">
        <w:t xml:space="preserve">, </w:t>
      </w:r>
      <w:r w:rsidRPr="0095276B">
        <w:t>la forêt équatoriale d</w:t>
      </w:r>
      <w:r w:rsidR="006455E5">
        <w:t>’</w:t>
      </w:r>
      <w:r w:rsidRPr="0095276B">
        <w:t>Afrique</w:t>
      </w:r>
      <w:r w:rsidR="006455E5">
        <w:t xml:space="preserve">, </w:t>
      </w:r>
      <w:r w:rsidRPr="0095276B">
        <w:t>la Pampa</w:t>
      </w:r>
      <w:r w:rsidR="006455E5">
        <w:t xml:space="preserve">, </w:t>
      </w:r>
      <w:r w:rsidRPr="0095276B">
        <w:t>la steppe sibérienne et l</w:t>
      </w:r>
      <w:r w:rsidR="006455E5">
        <w:t>’</w:t>
      </w:r>
      <w:r w:rsidRPr="0095276B">
        <w:t>illimité houleux des Océans</w:t>
      </w:r>
      <w:r w:rsidR="006455E5">
        <w:t xml:space="preserve">. </w:t>
      </w:r>
      <w:r w:rsidRPr="0095276B">
        <w:t>Une porte charretière</w:t>
      </w:r>
      <w:r w:rsidR="006455E5">
        <w:t xml:space="preserve">, </w:t>
      </w:r>
      <w:r w:rsidR="006455E5">
        <w:rPr>
          <w:rFonts w:eastAsia="Georgia" w:cs="Georgia"/>
        </w:rPr>
        <w:t xml:space="preserve">– </w:t>
      </w:r>
      <w:r w:rsidRPr="0095276B">
        <w:t>variété du Magellan</w:t>
      </w:r>
      <w:r w:rsidR="006455E5">
        <w:t xml:space="preserve">, </w:t>
      </w:r>
      <w:r w:rsidR="006455E5">
        <w:rPr>
          <w:rFonts w:eastAsia="Georgia" w:cs="Georgia"/>
        </w:rPr>
        <w:t xml:space="preserve">– </w:t>
      </w:r>
      <w:r w:rsidRPr="0095276B">
        <w:t>ouvrait sur la cour mitoyenne d</w:t>
      </w:r>
      <w:r w:rsidR="006455E5">
        <w:t>’</w:t>
      </w:r>
      <w:r w:rsidRPr="0095276B">
        <w:t>oncle Joseph et de tante Élisa</w:t>
      </w:r>
      <w:r w:rsidR="006455E5">
        <w:t xml:space="preserve">. </w:t>
      </w:r>
      <w:r w:rsidRPr="0095276B">
        <w:t>Tante Élisa n</w:t>
      </w:r>
      <w:r w:rsidR="006455E5">
        <w:t>’</w:t>
      </w:r>
      <w:r w:rsidRPr="0095276B">
        <w:t>aimant ni les arbres</w:t>
      </w:r>
      <w:r w:rsidR="006455E5">
        <w:t xml:space="preserve">, </w:t>
      </w:r>
      <w:r w:rsidRPr="0095276B">
        <w:t>qui attirent les moustiques</w:t>
      </w:r>
      <w:r w:rsidR="006455E5">
        <w:t xml:space="preserve">, </w:t>
      </w:r>
      <w:r w:rsidRPr="0095276B">
        <w:t>comme ch</w:t>
      </w:r>
      <w:r w:rsidRPr="0095276B">
        <w:t>a</w:t>
      </w:r>
      <w:r w:rsidRPr="0095276B">
        <w:t>cun sait</w:t>
      </w:r>
      <w:r w:rsidR="006455E5">
        <w:t xml:space="preserve">, </w:t>
      </w:r>
      <w:r w:rsidRPr="0095276B">
        <w:t>ni les plantes grimpantes qui favorisent l</w:t>
      </w:r>
      <w:r w:rsidR="006455E5">
        <w:t>’</w:t>
      </w:r>
      <w:r w:rsidRPr="0095276B">
        <w:t>établissement des souris</w:t>
      </w:r>
      <w:r w:rsidR="006455E5">
        <w:t xml:space="preserve">, </w:t>
      </w:r>
      <w:r w:rsidRPr="0095276B">
        <w:t>sa cour était pavée</w:t>
      </w:r>
      <w:r w:rsidR="006455E5">
        <w:t xml:space="preserve">. </w:t>
      </w:r>
      <w:r w:rsidRPr="0095276B">
        <w:t>Elle représentait la Civilisation</w:t>
      </w:r>
      <w:r w:rsidR="006455E5">
        <w:t xml:space="preserve">, </w:t>
      </w:r>
      <w:r w:rsidRPr="0095276B">
        <w:t xml:space="preserve">voisine de </w:t>
      </w:r>
      <w:smartTag w:uri="urn:schemas-microsoft-com:office:smarttags" w:element="PersonName">
        <w:smartTagPr>
          <w:attr w:name="ProductID" w:val="la Sauvagerie"/>
        </w:smartTagPr>
        <w:r w:rsidRPr="0095276B">
          <w:t>la Sauvagerie</w:t>
        </w:r>
      </w:smartTag>
      <w:r w:rsidRPr="0095276B">
        <w:t xml:space="preserve"> à faire peur</w:t>
      </w:r>
      <w:r w:rsidR="006455E5">
        <w:t>.</w:t>
      </w:r>
    </w:p>
    <w:p w14:paraId="632A19B0" w14:textId="77777777" w:rsidR="006455E5" w:rsidRDefault="006455E5" w:rsidP="002666CE">
      <w:r>
        <w:rPr>
          <w:rFonts w:eastAsia="Georgia" w:cs="Georgia"/>
        </w:rPr>
        <w:t>« ’</w:t>
      </w:r>
      <w:proofErr w:type="spellStart"/>
      <w:r w:rsidR="009D4A85" w:rsidRPr="0095276B">
        <w:t>ega</w:t>
      </w:r>
      <w:r>
        <w:t>’</w:t>
      </w:r>
      <w:r w:rsidR="009D4A85" w:rsidRPr="0095276B">
        <w:t>de</w:t>
      </w:r>
      <w:proofErr w:type="spellEnd"/>
      <w:r>
        <w:t> ! »</w:t>
      </w:r>
      <w:r w:rsidR="009D4A85" w:rsidRPr="0095276B">
        <w:t xml:space="preserve"> proclama triomphalement un petit gars rouge et confiant</w:t>
      </w:r>
      <w:r>
        <w:t xml:space="preserve">. </w:t>
      </w:r>
      <w:r w:rsidR="009D4A85" w:rsidRPr="0095276B">
        <w:t>Il se coiffa d</w:t>
      </w:r>
      <w:r>
        <w:t>’</w:t>
      </w:r>
      <w:r w:rsidR="009D4A85" w:rsidRPr="0095276B">
        <w:t>un tricorne de papier</w:t>
      </w:r>
      <w:r>
        <w:t xml:space="preserve"> ; </w:t>
      </w:r>
      <w:r w:rsidR="009D4A85" w:rsidRPr="0095276B">
        <w:t>puis</w:t>
      </w:r>
      <w:r>
        <w:t xml:space="preserve">, </w:t>
      </w:r>
      <w:r w:rsidR="009D4A85" w:rsidRPr="0095276B">
        <w:t>avec une prestesse de chat</w:t>
      </w:r>
      <w:r>
        <w:t xml:space="preserve">, </w:t>
      </w:r>
      <w:r w:rsidR="009D4A85" w:rsidRPr="0095276B">
        <w:t>un masque transforma sa boule pleine de sa</w:t>
      </w:r>
      <w:r w:rsidR="009D4A85" w:rsidRPr="0095276B">
        <w:t>n</w:t>
      </w:r>
      <w:r w:rsidR="009D4A85" w:rsidRPr="0095276B">
        <w:t>té en une horrible surface blanche</w:t>
      </w:r>
      <w:r>
        <w:t xml:space="preserve">, </w:t>
      </w:r>
      <w:r w:rsidR="009D4A85" w:rsidRPr="0095276B">
        <w:t>percée d</w:t>
      </w:r>
      <w:r>
        <w:t>’</w:t>
      </w:r>
      <w:r w:rsidR="009D4A85" w:rsidRPr="0095276B">
        <w:t>un trou que trave</w:t>
      </w:r>
      <w:r w:rsidR="009D4A85" w:rsidRPr="0095276B">
        <w:t>r</w:t>
      </w:r>
      <w:r w:rsidR="009D4A85" w:rsidRPr="0095276B">
        <w:t>sait une langue d</w:t>
      </w:r>
      <w:r>
        <w:t>’</w:t>
      </w:r>
      <w:r w:rsidR="009D4A85" w:rsidRPr="0095276B">
        <w:t>un pied de long</w:t>
      </w:r>
      <w:r>
        <w:t>.</w:t>
      </w:r>
    </w:p>
    <w:p w14:paraId="63688E32" w14:textId="77777777" w:rsidR="006455E5" w:rsidRDefault="006455E5" w:rsidP="002666CE">
      <w:r>
        <w:rPr>
          <w:rFonts w:eastAsia="Georgia" w:cs="Georgia"/>
        </w:rPr>
        <w:t>« </w:t>
      </w:r>
      <w:r w:rsidR="009D4A85" w:rsidRPr="0095276B">
        <w:t>Tu vas encore te faire attraper</w:t>
      </w:r>
      <w:r>
        <w:t>, »</w:t>
      </w:r>
      <w:r w:rsidR="009D4A85" w:rsidRPr="0095276B">
        <w:t xml:space="preserve"> dit Justin d</w:t>
      </w:r>
      <w:r>
        <w:t>’</w:t>
      </w:r>
      <w:r w:rsidR="009D4A85" w:rsidRPr="0095276B">
        <w:t>un air m</w:t>
      </w:r>
      <w:r w:rsidR="009D4A85" w:rsidRPr="0095276B">
        <w:t>é</w:t>
      </w:r>
      <w:r w:rsidR="009D4A85" w:rsidRPr="0095276B">
        <w:t>content</w:t>
      </w:r>
      <w:r>
        <w:t xml:space="preserve">. </w:t>
      </w:r>
      <w:r w:rsidR="009D4A85" w:rsidRPr="0095276B">
        <w:t>Il se saisit du tricorne et le déplia d</w:t>
      </w:r>
      <w:r>
        <w:t>’</w:t>
      </w:r>
      <w:r w:rsidR="009D4A85" w:rsidRPr="0095276B">
        <w:t>un geste brusque</w:t>
      </w:r>
      <w:r>
        <w:t> :</w:t>
      </w:r>
    </w:p>
    <w:p w14:paraId="27A7BFF1" w14:textId="77777777" w:rsidR="006455E5" w:rsidRDefault="006455E5" w:rsidP="002666CE">
      <w:r>
        <w:rPr>
          <w:rFonts w:eastAsia="Georgia" w:cs="Georgia"/>
        </w:rPr>
        <w:t>« </w:t>
      </w:r>
      <w:r w:rsidR="009D4A85" w:rsidRPr="0095276B">
        <w:t>Petite</w:t>
      </w:r>
      <w:r>
        <w:t xml:space="preserve">… </w:t>
      </w:r>
      <w:r w:rsidR="009D4A85" w:rsidRPr="0095276B">
        <w:t>bête</w:t>
      </w:r>
      <w:r>
        <w:t> ! »</w:t>
      </w:r>
      <w:r w:rsidR="009D4A85" w:rsidRPr="0095276B">
        <w:t xml:space="preserve"> cria-t-il en voyant apparaître</w:t>
      </w:r>
      <w:r>
        <w:t xml:space="preserve">, </w:t>
      </w:r>
      <w:r w:rsidR="009D4A85" w:rsidRPr="0095276B">
        <w:t>assez m</w:t>
      </w:r>
      <w:r w:rsidR="009D4A85" w:rsidRPr="0095276B">
        <w:t>a</w:t>
      </w:r>
      <w:r w:rsidR="009D4A85" w:rsidRPr="0095276B">
        <w:t>ladroitement dissimulée sous le repli</w:t>
      </w:r>
      <w:r>
        <w:t xml:space="preserve">, </w:t>
      </w:r>
      <w:r w:rsidR="009D4A85" w:rsidRPr="0095276B">
        <w:t>l</w:t>
      </w:r>
      <w:r>
        <w:t>’</w:t>
      </w:r>
      <w:r w:rsidR="009D4A85" w:rsidRPr="0095276B">
        <w:t>inscription fatidique</w:t>
      </w:r>
      <w:r>
        <w:t> :</w:t>
      </w:r>
    </w:p>
    <w:p w14:paraId="71105D7F" w14:textId="428361FF" w:rsidR="002666CE" w:rsidRDefault="00CF6BC8" w:rsidP="006455E5">
      <w:pPr>
        <w:ind w:firstLine="0"/>
        <w:jc w:val="center"/>
      </w:pPr>
      <w:r w:rsidRPr="002666CE">
        <w:rPr>
          <w:iCs/>
          <w:noProof/>
        </w:rPr>
        <w:drawing>
          <wp:inline distT="0" distB="0" distL="0" distR="0" wp14:anchorId="44960CB4" wp14:editId="4ED7A936">
            <wp:extent cx="5753100" cy="2225040"/>
            <wp:effectExtent l="0" t="0" r="0" b="0"/>
            <wp:docPr id="2"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225040"/>
                    </a:xfrm>
                    <a:prstGeom prst="rect">
                      <a:avLst/>
                    </a:prstGeom>
                    <a:noFill/>
                    <a:ln>
                      <a:noFill/>
                    </a:ln>
                  </pic:spPr>
                </pic:pic>
              </a:graphicData>
            </a:graphic>
          </wp:inline>
        </w:drawing>
      </w:r>
    </w:p>
    <w:p w14:paraId="3822CFB9" w14:textId="77777777" w:rsidR="006455E5" w:rsidRDefault="009D4A85" w:rsidP="002666CE">
      <w:r w:rsidRPr="0095276B">
        <w:lastRenderedPageBreak/>
        <w:t>Il ne fallait pas plaisanter avec le papier à en-tête</w:t>
      </w:r>
      <w:r w:rsidR="006455E5">
        <w:t xml:space="preserve"> ; </w:t>
      </w:r>
      <w:r w:rsidRPr="0095276B">
        <w:t>et Justin ajoutait au tabou officiel sa dévotion particulière</w:t>
      </w:r>
      <w:r w:rsidR="006455E5">
        <w:t>.</w:t>
      </w:r>
    </w:p>
    <w:p w14:paraId="33A084BC" w14:textId="77777777" w:rsidR="006455E5" w:rsidRDefault="009D4A85" w:rsidP="002666CE">
      <w:r w:rsidRPr="0095276B">
        <w:t>Aussi bien n</w:t>
      </w:r>
      <w:r w:rsidR="006455E5">
        <w:t>’</w:t>
      </w:r>
      <w:r w:rsidRPr="0095276B">
        <w:t>ignorait-il pas que ces pleins</w:t>
      </w:r>
      <w:r w:rsidR="006455E5">
        <w:t xml:space="preserve">, </w:t>
      </w:r>
      <w:r w:rsidRPr="0095276B">
        <w:t>ces déliés</w:t>
      </w:r>
      <w:r w:rsidR="006455E5">
        <w:t xml:space="preserve">, </w:t>
      </w:r>
      <w:r w:rsidRPr="0095276B">
        <w:t>ces capitales grasses</w:t>
      </w:r>
      <w:r w:rsidR="006455E5">
        <w:t xml:space="preserve">, </w:t>
      </w:r>
      <w:r w:rsidRPr="0095276B">
        <w:t>ces romaines et ces italiques représentaient bien plus de choses qu</w:t>
      </w:r>
      <w:r w:rsidR="006455E5">
        <w:t>’</w:t>
      </w:r>
      <w:r w:rsidRPr="0095276B">
        <w:t>une facture chez le lithographe</w:t>
      </w:r>
      <w:r w:rsidR="006455E5">
        <w:t>.</w:t>
      </w:r>
    </w:p>
    <w:p w14:paraId="1381A31C" w14:textId="77777777" w:rsidR="006455E5" w:rsidRDefault="009D4A85" w:rsidP="002666CE">
      <w:r w:rsidRPr="0095276B">
        <w:t>Il avait encore dans l</w:t>
      </w:r>
      <w:r w:rsidR="006455E5">
        <w:t>’</w:t>
      </w:r>
      <w:r w:rsidRPr="0095276B">
        <w:t>oreille le</w:t>
      </w:r>
      <w:r w:rsidR="006455E5">
        <w:t xml:space="preserve"> : </w:t>
      </w:r>
      <w:r w:rsidRPr="0095276B">
        <w:rPr>
          <w:i/>
          <w:iCs/>
        </w:rPr>
        <w:t>Ça y est</w:t>
      </w:r>
      <w:r w:rsidR="006455E5">
        <w:t xml:space="preserve">, </w:t>
      </w:r>
      <w:r w:rsidRPr="0095276B">
        <w:t>en soufflet de fo</w:t>
      </w:r>
      <w:r w:rsidRPr="0095276B">
        <w:t>r</w:t>
      </w:r>
      <w:r w:rsidRPr="0095276B">
        <w:t>ge</w:t>
      </w:r>
      <w:r w:rsidR="006455E5">
        <w:t xml:space="preserve">, </w:t>
      </w:r>
      <w:r w:rsidRPr="0095276B">
        <w:t>que bon papa Hippolyte avait prononcé</w:t>
      </w:r>
      <w:r w:rsidR="006455E5">
        <w:t xml:space="preserve">, </w:t>
      </w:r>
      <w:r w:rsidRPr="0095276B">
        <w:t>un soir de neige</w:t>
      </w:r>
      <w:r w:rsidR="006455E5">
        <w:t xml:space="preserve">, </w:t>
      </w:r>
      <w:r w:rsidRPr="0095276B">
        <w:t xml:space="preserve">en paraissant tout à coup dans la salle à manger de </w:t>
      </w:r>
      <w:r w:rsidR="006455E5">
        <w:t>« </w:t>
      </w:r>
      <w:r w:rsidRPr="0095276B">
        <w:t>la vieille ma</w:t>
      </w:r>
      <w:r w:rsidRPr="0095276B">
        <w:t>i</w:t>
      </w:r>
      <w:r w:rsidRPr="0095276B">
        <w:t>son</w:t>
      </w:r>
      <w:r w:rsidR="006455E5">
        <w:t xml:space="preserve"> », </w:t>
      </w:r>
      <w:r w:rsidRPr="0095276B">
        <w:t>Justin ni Laure n</w:t>
      </w:r>
      <w:r w:rsidR="006455E5">
        <w:t>’</w:t>
      </w:r>
      <w:r w:rsidRPr="0095276B">
        <w:t>avaient compris</w:t>
      </w:r>
      <w:r w:rsidR="006455E5">
        <w:t xml:space="preserve">, </w:t>
      </w:r>
      <w:r w:rsidRPr="0095276B">
        <w:t>du premier coup</w:t>
      </w:r>
      <w:r w:rsidR="006455E5">
        <w:t xml:space="preserve">, </w:t>
      </w:r>
      <w:r w:rsidRPr="0095276B">
        <w:t xml:space="preserve">le contenu du </w:t>
      </w:r>
      <w:r w:rsidRPr="0095276B">
        <w:rPr>
          <w:i/>
          <w:iCs/>
        </w:rPr>
        <w:t>ça y est</w:t>
      </w:r>
      <w:r w:rsidR="006455E5">
        <w:t xml:space="preserve">, </w:t>
      </w:r>
      <w:r w:rsidRPr="0095276B">
        <w:t>mais les conséquences s</w:t>
      </w:r>
      <w:r w:rsidR="006455E5">
        <w:t>’</w:t>
      </w:r>
      <w:r w:rsidRPr="0095276B">
        <w:t>en étaient vite d</w:t>
      </w:r>
      <w:r w:rsidRPr="0095276B">
        <w:t>é</w:t>
      </w:r>
      <w:r w:rsidRPr="0095276B">
        <w:t>roulées devant leurs yeux</w:t>
      </w:r>
      <w:r w:rsidR="006455E5">
        <w:t xml:space="preserve"> : </w:t>
      </w:r>
      <w:proofErr w:type="spellStart"/>
      <w:r w:rsidRPr="0095276B">
        <w:t>nonon</w:t>
      </w:r>
      <w:proofErr w:type="spellEnd"/>
      <w:r w:rsidRPr="0095276B">
        <w:t xml:space="preserve"> Joseph était sorti du salon</w:t>
      </w:r>
      <w:r w:rsidR="006455E5">
        <w:t xml:space="preserve">, </w:t>
      </w:r>
      <w:r w:rsidRPr="0095276B">
        <w:t>éperdu violet et transpirant</w:t>
      </w:r>
      <w:r w:rsidR="006455E5">
        <w:t xml:space="preserve">, </w:t>
      </w:r>
      <w:r w:rsidRPr="0095276B">
        <w:t>laissant voir</w:t>
      </w:r>
      <w:r w:rsidR="006455E5">
        <w:t xml:space="preserve">, </w:t>
      </w:r>
      <w:r w:rsidRPr="0095276B">
        <w:t>par la porte ouverte</w:t>
      </w:r>
      <w:r w:rsidR="006455E5">
        <w:t xml:space="preserve">, </w:t>
      </w:r>
      <w:r w:rsidRPr="0095276B">
        <w:t>une Élisa effondrée</w:t>
      </w:r>
      <w:r w:rsidR="006455E5">
        <w:t xml:space="preserve">, </w:t>
      </w:r>
      <w:r w:rsidRPr="0095276B">
        <w:t>dont les sanglots avaient rempli la maison tout entière d</w:t>
      </w:r>
      <w:r w:rsidR="006455E5">
        <w:t>’</w:t>
      </w:r>
      <w:r w:rsidRPr="0095276B">
        <w:t>une sorte de meuglement bovin</w:t>
      </w:r>
      <w:r w:rsidR="006455E5">
        <w:t xml:space="preserve">. </w:t>
      </w:r>
      <w:r w:rsidRPr="0095276B">
        <w:t>La grosse fille s</w:t>
      </w:r>
      <w:r w:rsidR="006455E5">
        <w:t>’</w:t>
      </w:r>
      <w:r w:rsidRPr="0095276B">
        <w:t>était ensuite précipitée dans les bras de tante Mina</w:t>
      </w:r>
      <w:r w:rsidR="006455E5">
        <w:t xml:space="preserve">, </w:t>
      </w:r>
      <w:r w:rsidRPr="0095276B">
        <w:t>dans ceux d</w:t>
      </w:r>
      <w:r w:rsidR="006455E5">
        <w:t>’</w:t>
      </w:r>
      <w:r w:rsidRPr="0095276B">
        <w:t>Hermine</w:t>
      </w:r>
      <w:r w:rsidR="006455E5">
        <w:t xml:space="preserve">, </w:t>
      </w:r>
      <w:r w:rsidRPr="0095276B">
        <w:t>puis</w:t>
      </w:r>
      <w:r w:rsidR="006455E5">
        <w:t xml:space="preserve">, </w:t>
      </w:r>
      <w:r w:rsidRPr="0095276B">
        <w:t>avec des mugissements redoublés</w:t>
      </w:r>
      <w:r w:rsidR="006455E5">
        <w:t xml:space="preserve">, </w:t>
      </w:r>
      <w:r w:rsidRPr="0095276B">
        <w:t>dans ceux de bonne maman Sarah</w:t>
      </w:r>
      <w:r w:rsidR="006455E5">
        <w:t xml:space="preserve">, </w:t>
      </w:r>
      <w:r w:rsidRPr="0095276B">
        <w:t>circonspects mais décidés</w:t>
      </w:r>
      <w:r w:rsidR="006455E5">
        <w:t>.</w:t>
      </w:r>
    </w:p>
    <w:p w14:paraId="165B32FD" w14:textId="77777777" w:rsidR="006455E5" w:rsidRDefault="009D4A85" w:rsidP="002666CE">
      <w:r w:rsidRPr="0095276B">
        <w:t>Les repas en commun avaient dès lors perdu leur contrai</w:t>
      </w:r>
      <w:r w:rsidRPr="0095276B">
        <w:t>n</w:t>
      </w:r>
      <w:r w:rsidRPr="0095276B">
        <w:t>te lugubre</w:t>
      </w:r>
      <w:r w:rsidR="006455E5">
        <w:t xml:space="preserve">. </w:t>
      </w:r>
      <w:r w:rsidRPr="0095276B">
        <w:t>Les conciliabules prolongés avec les Stern avaient cessé</w:t>
      </w:r>
      <w:r w:rsidR="006455E5">
        <w:t>.</w:t>
      </w:r>
    </w:p>
    <w:p w14:paraId="2E81FBF3" w14:textId="77777777" w:rsidR="006455E5" w:rsidRDefault="006455E5" w:rsidP="002666CE">
      <w:r>
        <w:t>« </w:t>
      </w:r>
      <w:r w:rsidR="009D4A85" w:rsidRPr="0095276B">
        <w:t>C</w:t>
      </w:r>
      <w:r>
        <w:t>’</w:t>
      </w:r>
      <w:r w:rsidR="009D4A85" w:rsidRPr="0095276B">
        <w:t>est maintenant entre nous à la vie et à la mort</w:t>
      </w:r>
      <w:r>
        <w:t xml:space="preserve"> », </w:t>
      </w:r>
      <w:r w:rsidR="009D4A85" w:rsidRPr="0095276B">
        <w:t xml:space="preserve">avait déclaré </w:t>
      </w:r>
      <w:proofErr w:type="spellStart"/>
      <w:r w:rsidR="009D4A85" w:rsidRPr="0095276B">
        <w:t>Afroum</w:t>
      </w:r>
      <w:proofErr w:type="spellEnd"/>
      <w:r>
        <w:t xml:space="preserve">, </w:t>
      </w:r>
      <w:r w:rsidR="009D4A85" w:rsidRPr="0095276B">
        <w:t>le soir même</w:t>
      </w:r>
      <w:r>
        <w:t xml:space="preserve">, </w:t>
      </w:r>
      <w:r w:rsidR="009D4A85" w:rsidRPr="0095276B">
        <w:t>au dîner</w:t>
      </w:r>
      <w:r>
        <w:t xml:space="preserve">, </w:t>
      </w:r>
      <w:r w:rsidR="009D4A85" w:rsidRPr="0095276B">
        <w:t>en se levant</w:t>
      </w:r>
      <w:r>
        <w:t xml:space="preserve">, </w:t>
      </w:r>
      <w:r w:rsidR="009D4A85" w:rsidRPr="0095276B">
        <w:t>et en t</w:t>
      </w:r>
      <w:r w:rsidR="009D4A85" w:rsidRPr="0095276B">
        <w:t>e</w:t>
      </w:r>
      <w:r w:rsidR="009D4A85" w:rsidRPr="0095276B">
        <w:t>nant son verre dans sa main</w:t>
      </w:r>
      <w:r>
        <w:t xml:space="preserve">. </w:t>
      </w:r>
      <w:r w:rsidR="009D4A85" w:rsidRPr="0095276B">
        <w:t>Et ma foi tout le monde s</w:t>
      </w:r>
      <w:r>
        <w:t>’</w:t>
      </w:r>
      <w:r w:rsidR="009D4A85" w:rsidRPr="0095276B">
        <w:t>était mis à pleurer</w:t>
      </w:r>
      <w:r>
        <w:t xml:space="preserve">, </w:t>
      </w:r>
      <w:r w:rsidR="009D4A85" w:rsidRPr="0095276B">
        <w:t>pendant que Laure perdait la respiration sur la po</w:t>
      </w:r>
      <w:r w:rsidR="009D4A85" w:rsidRPr="0095276B">
        <w:t>i</w:t>
      </w:r>
      <w:r w:rsidR="009D4A85" w:rsidRPr="0095276B">
        <w:t>trine frénétique d</w:t>
      </w:r>
      <w:r>
        <w:t>’</w:t>
      </w:r>
      <w:r w:rsidR="009D4A85" w:rsidRPr="0095276B">
        <w:t>Élisa</w:t>
      </w:r>
      <w:r>
        <w:t>.</w:t>
      </w:r>
    </w:p>
    <w:p w14:paraId="09D3E9F0" w14:textId="77777777" w:rsidR="006455E5" w:rsidRDefault="009D4A85" w:rsidP="002666CE">
      <w:r w:rsidRPr="0095276B">
        <w:t>Pendant quinze jours</w:t>
      </w:r>
      <w:r w:rsidR="006455E5">
        <w:t xml:space="preserve">, </w:t>
      </w:r>
      <w:r w:rsidRPr="0095276B">
        <w:t>Hermine avait mis chaque après-midi sa capote avec un sourire singulier et était sortie en co</w:t>
      </w:r>
      <w:r w:rsidRPr="0095276B">
        <w:t>m</w:t>
      </w:r>
      <w:r w:rsidRPr="0095276B">
        <w:t>pagnie de la cousine</w:t>
      </w:r>
      <w:r w:rsidR="006455E5">
        <w:t xml:space="preserve">. </w:t>
      </w:r>
      <w:r w:rsidRPr="0095276B">
        <w:t>Elles revenaient</w:t>
      </w:r>
      <w:r w:rsidR="006455E5">
        <w:t xml:space="preserve">, </w:t>
      </w:r>
      <w:r w:rsidRPr="0095276B">
        <w:t>le soir</w:t>
      </w:r>
      <w:r w:rsidR="006455E5">
        <w:t xml:space="preserve">, </w:t>
      </w:r>
      <w:r w:rsidRPr="0095276B">
        <w:t>courbaturées</w:t>
      </w:r>
      <w:r w:rsidR="006455E5">
        <w:t xml:space="preserve">, </w:t>
      </w:r>
      <w:r w:rsidRPr="0095276B">
        <w:t>les paupières rouges</w:t>
      </w:r>
      <w:r w:rsidR="006455E5">
        <w:t xml:space="preserve">, </w:t>
      </w:r>
      <w:r w:rsidRPr="0095276B">
        <w:t xml:space="preserve">mais pleines à regorger de sentiments </w:t>
      </w:r>
      <w:r w:rsidRPr="0095276B">
        <w:lastRenderedPageBreak/>
        <w:t>élevés et tendres</w:t>
      </w:r>
      <w:r w:rsidR="006455E5">
        <w:t xml:space="preserve">. </w:t>
      </w:r>
      <w:r w:rsidRPr="0095276B">
        <w:t>Enfin la famille avait été invitée à juger du résultat de leurs recherches</w:t>
      </w:r>
      <w:r w:rsidR="006455E5">
        <w:t xml:space="preserve">. </w:t>
      </w:r>
      <w:r w:rsidRPr="0095276B">
        <w:t>On avait erré</w:t>
      </w:r>
      <w:r w:rsidR="006455E5">
        <w:t xml:space="preserve">, </w:t>
      </w:r>
      <w:r w:rsidRPr="0095276B">
        <w:t>toute une journée</w:t>
      </w:r>
      <w:r w:rsidR="006455E5">
        <w:t xml:space="preserve">, </w:t>
      </w:r>
      <w:r w:rsidRPr="0095276B">
        <w:t>à travers une dizaine de maisons vides</w:t>
      </w:r>
      <w:r w:rsidR="006455E5">
        <w:t xml:space="preserve">, </w:t>
      </w:r>
      <w:r w:rsidRPr="0095276B">
        <w:t>et beaucoup criaillé autour de certains fourneaux de cuisine rouillés</w:t>
      </w:r>
      <w:r w:rsidR="006455E5">
        <w:t xml:space="preserve">, </w:t>
      </w:r>
      <w:r w:rsidRPr="0095276B">
        <w:t>pendant que Joseph m</w:t>
      </w:r>
      <w:r w:rsidRPr="0095276B">
        <w:t>e</w:t>
      </w:r>
      <w:r w:rsidRPr="0095276B">
        <w:t>surait à l</w:t>
      </w:r>
      <w:r w:rsidR="006455E5">
        <w:t>’</w:t>
      </w:r>
      <w:r w:rsidRPr="0095276B">
        <w:t>enjambée les dimensions des pièces</w:t>
      </w:r>
      <w:r w:rsidR="006455E5">
        <w:t xml:space="preserve">. </w:t>
      </w:r>
      <w:r w:rsidRPr="0095276B">
        <w:t>Par moments il disparaissait et</w:t>
      </w:r>
      <w:r w:rsidR="006455E5">
        <w:t xml:space="preserve">, </w:t>
      </w:r>
      <w:r w:rsidRPr="0095276B">
        <w:t>des étages venaient des rires étouffés qu</w:t>
      </w:r>
      <w:r w:rsidR="006455E5">
        <w:t>’</w:t>
      </w:r>
      <w:r w:rsidRPr="0095276B">
        <w:t>on ne pouvait attribuer qu</w:t>
      </w:r>
      <w:r w:rsidR="006455E5">
        <w:t>’</w:t>
      </w:r>
      <w:r w:rsidRPr="0095276B">
        <w:t>à Élisa</w:t>
      </w:r>
      <w:r w:rsidR="006455E5">
        <w:t>.</w:t>
      </w:r>
    </w:p>
    <w:p w14:paraId="37DB6E65" w14:textId="77777777" w:rsidR="006455E5" w:rsidRDefault="009D4A85" w:rsidP="002666CE">
      <w:r w:rsidRPr="0095276B">
        <w:t>En rentrant</w:t>
      </w:r>
      <w:r w:rsidR="006455E5">
        <w:t xml:space="preserve">, </w:t>
      </w:r>
      <w:r w:rsidRPr="0095276B">
        <w:t>ils avaient trouvé bon-papa</w:t>
      </w:r>
      <w:r w:rsidR="006455E5">
        <w:t xml:space="preserve">, </w:t>
      </w:r>
      <w:r w:rsidRPr="0095276B">
        <w:t xml:space="preserve">oncle Myrtil et </w:t>
      </w:r>
      <w:r w:rsidRPr="0095276B">
        <w:rPr>
          <w:i/>
          <w:iCs/>
        </w:rPr>
        <w:t>ces Stern</w:t>
      </w:r>
      <w:r w:rsidRPr="0095276B">
        <w:t xml:space="preserve"> penchés sur de grandes feuilles de papier à lettres où les mots </w:t>
      </w:r>
      <w:r w:rsidRPr="0095276B">
        <w:rPr>
          <w:i/>
          <w:iCs/>
        </w:rPr>
        <w:t>Simler et Cie</w:t>
      </w:r>
      <w:r w:rsidRPr="0095276B">
        <w:t xml:space="preserve"> remplaçaient de diverses façons</w:t>
      </w:r>
      <w:r w:rsidR="006455E5">
        <w:t xml:space="preserve">, </w:t>
      </w:r>
      <w:r w:rsidRPr="0095276B">
        <w:t>en haut des pages</w:t>
      </w:r>
      <w:r w:rsidR="006455E5">
        <w:t xml:space="preserve">, </w:t>
      </w:r>
      <w:r w:rsidRPr="0095276B">
        <w:t>l</w:t>
      </w:r>
      <w:r w:rsidR="006455E5">
        <w:t>’</w:t>
      </w:r>
      <w:r w:rsidRPr="0095276B">
        <w:t>ancienne mention</w:t>
      </w:r>
      <w:r w:rsidR="006455E5">
        <w:t xml:space="preserve"> : </w:t>
      </w:r>
      <w:r w:rsidRPr="0095276B">
        <w:rPr>
          <w:i/>
          <w:iCs/>
        </w:rPr>
        <w:t>Établissements Simler</w:t>
      </w:r>
      <w:r w:rsidR="006455E5">
        <w:t>.</w:t>
      </w:r>
    </w:p>
    <w:p w14:paraId="074A7311" w14:textId="77777777" w:rsidR="006455E5" w:rsidRDefault="009D4A85" w:rsidP="002666CE">
      <w:r w:rsidRPr="0095276B">
        <w:t>Il était fréquemment question</w:t>
      </w:r>
      <w:r w:rsidR="006455E5">
        <w:t xml:space="preserve">, </w:t>
      </w:r>
      <w:r w:rsidRPr="0095276B">
        <w:t>à ce moment</w:t>
      </w:r>
      <w:r w:rsidR="006455E5">
        <w:t xml:space="preserve">, </w:t>
      </w:r>
      <w:r w:rsidRPr="0095276B">
        <w:t>de notaire</w:t>
      </w:r>
      <w:r w:rsidR="006455E5">
        <w:t xml:space="preserve">, </w:t>
      </w:r>
      <w:r w:rsidRPr="0095276B">
        <w:t>d</w:t>
      </w:r>
      <w:r w:rsidR="006455E5">
        <w:t>’</w:t>
      </w:r>
      <w:r w:rsidRPr="0095276B">
        <w:t>association</w:t>
      </w:r>
      <w:r w:rsidR="006455E5">
        <w:t xml:space="preserve">, </w:t>
      </w:r>
      <w:r w:rsidRPr="0095276B">
        <w:t>de titres et de société anonyme</w:t>
      </w:r>
      <w:r w:rsidR="006455E5">
        <w:t xml:space="preserve">. </w:t>
      </w:r>
      <w:r w:rsidRPr="0095276B">
        <w:t>Ces mots no</w:t>
      </w:r>
      <w:r w:rsidRPr="0095276B">
        <w:t>u</w:t>
      </w:r>
      <w:r w:rsidRPr="0095276B">
        <w:t>veaux tournaient en ronflant autour des menus somptueux qui caractérisèrent cette période</w:t>
      </w:r>
      <w:r w:rsidR="006455E5">
        <w:t>.</w:t>
      </w:r>
    </w:p>
    <w:p w14:paraId="31D4F5CA" w14:textId="77777777" w:rsidR="006455E5" w:rsidRDefault="009D4A85" w:rsidP="002666CE">
      <w:r w:rsidRPr="0095276B">
        <w:t>Ensuite</w:t>
      </w:r>
      <w:r w:rsidR="006455E5">
        <w:t xml:space="preserve">, </w:t>
      </w:r>
      <w:r w:rsidRPr="0095276B">
        <w:t>il n</w:t>
      </w:r>
      <w:r w:rsidR="006455E5">
        <w:t>’</w:t>
      </w:r>
      <w:r w:rsidRPr="0095276B">
        <w:t>y avait plus rien eu de notable</w:t>
      </w:r>
      <w:r w:rsidR="006455E5">
        <w:t xml:space="preserve">, </w:t>
      </w:r>
      <w:r w:rsidRPr="0095276B">
        <w:t>avant le dém</w:t>
      </w:r>
      <w:r w:rsidRPr="0095276B">
        <w:t>é</w:t>
      </w:r>
      <w:r w:rsidRPr="0095276B">
        <w:t>nagement</w:t>
      </w:r>
      <w:r w:rsidR="006455E5">
        <w:t xml:space="preserve">, </w:t>
      </w:r>
      <w:r w:rsidRPr="0095276B">
        <w:t>si ce n</w:t>
      </w:r>
      <w:r w:rsidR="006455E5">
        <w:t>’</w:t>
      </w:r>
      <w:r w:rsidRPr="0095276B">
        <w:t>est la surprise</w:t>
      </w:r>
      <w:r w:rsidR="006455E5">
        <w:t xml:space="preserve">, </w:t>
      </w:r>
      <w:r w:rsidRPr="0095276B">
        <w:t>un beau soir</w:t>
      </w:r>
      <w:r w:rsidR="006455E5">
        <w:t xml:space="preserve">, </w:t>
      </w:r>
      <w:r w:rsidRPr="0095276B">
        <w:t>comme Justin r</w:t>
      </w:r>
      <w:r w:rsidRPr="0095276B">
        <w:t>e</w:t>
      </w:r>
      <w:r w:rsidRPr="0095276B">
        <w:t>venait du lycée</w:t>
      </w:r>
      <w:r w:rsidR="006455E5">
        <w:t xml:space="preserve">, </w:t>
      </w:r>
      <w:r w:rsidRPr="0095276B">
        <w:t>de trouver une plaque de marbre noir</w:t>
      </w:r>
      <w:r w:rsidR="006455E5">
        <w:t xml:space="preserve">, </w:t>
      </w:r>
      <w:r w:rsidRPr="0095276B">
        <w:t>toute scintillante de nouveauté</w:t>
      </w:r>
      <w:r w:rsidR="006455E5">
        <w:t xml:space="preserve">, </w:t>
      </w:r>
      <w:r w:rsidRPr="0095276B">
        <w:t>retenue par quatre clous dorés sur un des piliers de la grille</w:t>
      </w:r>
      <w:r w:rsidR="006455E5">
        <w:t xml:space="preserve">, </w:t>
      </w:r>
      <w:r w:rsidRPr="0095276B">
        <w:t>et affirmant</w:t>
      </w:r>
      <w:r w:rsidR="006455E5">
        <w:t xml:space="preserve">, </w:t>
      </w:r>
      <w:r w:rsidRPr="0095276B">
        <w:t>par l</w:t>
      </w:r>
      <w:r w:rsidR="006455E5">
        <w:t>’</w:t>
      </w:r>
      <w:r w:rsidRPr="0095276B">
        <w:t>or de ses capitales</w:t>
      </w:r>
      <w:r w:rsidR="006455E5">
        <w:t xml:space="preserve">, </w:t>
      </w:r>
      <w:r w:rsidRPr="0095276B">
        <w:t>qu</w:t>
      </w:r>
      <w:r w:rsidR="006455E5">
        <w:t>’</w:t>
      </w:r>
      <w:r w:rsidRPr="0095276B">
        <w:t>ici respiraient et fabriquaient</w:t>
      </w:r>
      <w:r w:rsidR="006455E5">
        <w:t>.</w:t>
      </w:r>
    </w:p>
    <w:p w14:paraId="1AC0CC2F" w14:textId="06B55D69" w:rsidR="002666CE" w:rsidRDefault="00CF6BC8" w:rsidP="006455E5">
      <w:pPr>
        <w:ind w:firstLine="0"/>
        <w:jc w:val="center"/>
      </w:pPr>
      <w:r w:rsidRPr="002666CE">
        <w:rPr>
          <w:noProof/>
        </w:rPr>
        <w:drawing>
          <wp:inline distT="0" distB="0" distL="0" distR="0" wp14:anchorId="4B723FF0" wp14:editId="41C6E7BF">
            <wp:extent cx="5760085" cy="2318385"/>
            <wp:effectExtent l="0" t="0" r="0" b="0"/>
            <wp:docPr id="3" name="imag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2318385"/>
                    </a:xfrm>
                    <a:prstGeom prst="rect">
                      <a:avLst/>
                    </a:prstGeom>
                    <a:noFill/>
                    <a:ln>
                      <a:noFill/>
                    </a:ln>
                  </pic:spPr>
                </pic:pic>
              </a:graphicData>
            </a:graphic>
          </wp:inline>
        </w:drawing>
      </w:r>
    </w:p>
    <w:p w14:paraId="000DEED2" w14:textId="77777777" w:rsidR="006455E5" w:rsidRDefault="009D4A85" w:rsidP="002666CE">
      <w:r w:rsidRPr="0095276B">
        <w:lastRenderedPageBreak/>
        <w:t>Du mariage et du déménagement</w:t>
      </w:r>
      <w:r w:rsidR="006455E5">
        <w:t xml:space="preserve">, </w:t>
      </w:r>
      <w:r w:rsidRPr="0095276B">
        <w:t>les plus grands souv</w:t>
      </w:r>
      <w:r w:rsidRPr="0095276B">
        <w:t>e</w:t>
      </w:r>
      <w:r w:rsidRPr="0095276B">
        <w:t>nirs avaient été laissés par le déménagement</w:t>
      </w:r>
      <w:r w:rsidR="006455E5">
        <w:t xml:space="preserve">. </w:t>
      </w:r>
      <w:r w:rsidRPr="0095276B">
        <w:t>Du premier ne survivaient que l</w:t>
      </w:r>
      <w:r w:rsidR="006455E5">
        <w:t>’</w:t>
      </w:r>
      <w:r w:rsidRPr="0095276B">
        <w:t>initiation à la glace aux fraises et la découverte des petites corbeilles de nougat caramélisé</w:t>
      </w:r>
      <w:r w:rsidR="006455E5">
        <w:t xml:space="preserve">. </w:t>
      </w:r>
      <w:r w:rsidRPr="0095276B">
        <w:t>Mais en quittant la vieille loge de la fabrique</w:t>
      </w:r>
      <w:r w:rsidR="006455E5">
        <w:t xml:space="preserve">, </w:t>
      </w:r>
      <w:r w:rsidRPr="0095276B">
        <w:t>abandonnée aux grands-parents et à l</w:t>
      </w:r>
      <w:r w:rsidR="006455E5">
        <w:t>’</w:t>
      </w:r>
      <w:r w:rsidRPr="0095276B">
        <w:t>oncle Myrtil</w:t>
      </w:r>
      <w:r w:rsidR="006455E5">
        <w:t xml:space="preserve">, </w:t>
      </w:r>
      <w:r w:rsidRPr="0095276B">
        <w:t xml:space="preserve">pour planter les </w:t>
      </w:r>
      <w:proofErr w:type="spellStart"/>
      <w:r w:rsidRPr="0095276B">
        <w:rPr>
          <w:i/>
          <w:iCs/>
        </w:rPr>
        <w:t>mezouzé</w:t>
      </w:r>
      <w:proofErr w:type="spellEnd"/>
      <w:r w:rsidRPr="00BE2173">
        <w:rPr>
          <w:rStyle w:val="Appelnotedebasdep"/>
        </w:rPr>
        <w:footnoteReference w:id="36"/>
      </w:r>
      <w:r w:rsidR="006455E5">
        <w:t xml:space="preserve">, </w:t>
      </w:r>
      <w:r w:rsidRPr="0095276B">
        <w:t>deux cents mètres plus loin</w:t>
      </w:r>
      <w:r w:rsidR="006455E5">
        <w:t xml:space="preserve">, </w:t>
      </w:r>
      <w:r w:rsidRPr="0095276B">
        <w:t>dans un univers de sept pièces</w:t>
      </w:r>
      <w:r w:rsidR="006455E5">
        <w:t xml:space="preserve">, </w:t>
      </w:r>
      <w:r w:rsidRPr="0095276B">
        <w:t>Justin et Laure avaient éprouvé les sensations mêmes de Vasco de Gama doublant le Cap des Tempêtes</w:t>
      </w:r>
      <w:r w:rsidR="006455E5">
        <w:t>.</w:t>
      </w:r>
    </w:p>
    <w:p w14:paraId="6D9135A2" w14:textId="77777777" w:rsidR="006455E5" w:rsidRDefault="009D4A85" w:rsidP="002666CE">
      <w:r w:rsidRPr="0095276B">
        <w:t>Peu de temps après</w:t>
      </w:r>
      <w:r w:rsidR="006455E5">
        <w:t xml:space="preserve">, </w:t>
      </w:r>
      <w:r w:rsidRPr="0095276B">
        <w:t>avaient commencé les premiers tap</w:t>
      </w:r>
      <w:r w:rsidRPr="0095276B">
        <w:t>a</w:t>
      </w:r>
      <w:r w:rsidRPr="0095276B">
        <w:t>ges dans la demeure mitoyenne</w:t>
      </w:r>
      <w:r w:rsidR="006455E5">
        <w:t xml:space="preserve">, </w:t>
      </w:r>
      <w:r w:rsidRPr="0095276B">
        <w:t>la série des larmes d</w:t>
      </w:r>
      <w:r w:rsidR="006455E5">
        <w:t>’</w:t>
      </w:r>
      <w:r w:rsidRPr="0095276B">
        <w:t>Élisa</w:t>
      </w:r>
      <w:r w:rsidR="006455E5">
        <w:t xml:space="preserve">, </w:t>
      </w:r>
      <w:r w:rsidRPr="0095276B">
        <w:t>ses cris quand son mari rentrait de Paris</w:t>
      </w:r>
      <w:r w:rsidR="006455E5">
        <w:t xml:space="preserve">, </w:t>
      </w:r>
      <w:r w:rsidRPr="0095276B">
        <w:t>et les sorties furieuses de l</w:t>
      </w:r>
      <w:r w:rsidR="006455E5">
        <w:t>’</w:t>
      </w:r>
      <w:r w:rsidRPr="0095276B">
        <w:t>oncle</w:t>
      </w:r>
      <w:r w:rsidR="006455E5">
        <w:t xml:space="preserve">, </w:t>
      </w:r>
      <w:r w:rsidRPr="0095276B">
        <w:t>toutes portes claquées</w:t>
      </w:r>
      <w:r w:rsidR="006455E5">
        <w:t xml:space="preserve">. </w:t>
      </w:r>
      <w:r w:rsidRPr="0095276B">
        <w:t>Mais comme ces épisodes s</w:t>
      </w:r>
      <w:r w:rsidR="006455E5">
        <w:t>’</w:t>
      </w:r>
      <w:r w:rsidRPr="0095276B">
        <w:t>e</w:t>
      </w:r>
      <w:r w:rsidRPr="0095276B">
        <w:t>n</w:t>
      </w:r>
      <w:r w:rsidRPr="0095276B">
        <w:t>trecoupaient d</w:t>
      </w:r>
      <w:r w:rsidR="006455E5">
        <w:t>’</w:t>
      </w:r>
      <w:r w:rsidRPr="0095276B">
        <w:t>intermèdes d</w:t>
      </w:r>
      <w:r w:rsidR="006455E5">
        <w:t>’</w:t>
      </w:r>
      <w:r w:rsidRPr="0095276B">
        <w:t>un ordre beaucoup plus délicat</w:t>
      </w:r>
      <w:r w:rsidR="006455E5">
        <w:t xml:space="preserve">, </w:t>
      </w:r>
      <w:r w:rsidR="006455E5">
        <w:rPr>
          <w:rFonts w:eastAsia="Georgia" w:cs="Georgia"/>
        </w:rPr>
        <w:t xml:space="preserve">– </w:t>
      </w:r>
      <w:r w:rsidRPr="0095276B">
        <w:t>parties de campagne ou soirées de pianotage</w:t>
      </w:r>
      <w:r w:rsidR="006455E5">
        <w:t xml:space="preserve">, </w:t>
      </w:r>
      <w:r w:rsidR="006455E5">
        <w:rPr>
          <w:rFonts w:eastAsia="Georgia" w:cs="Georgia"/>
        </w:rPr>
        <w:t xml:space="preserve">– </w:t>
      </w:r>
      <w:r w:rsidRPr="0095276B">
        <w:t>ils cessèrent de présenter de l</w:t>
      </w:r>
      <w:r w:rsidR="006455E5">
        <w:t>’</w:t>
      </w:r>
      <w:r w:rsidRPr="0095276B">
        <w:t>intérêt pour la jeune génération</w:t>
      </w:r>
      <w:r w:rsidR="006455E5">
        <w:t>.</w:t>
      </w:r>
    </w:p>
    <w:p w14:paraId="4510E0CD" w14:textId="77777777" w:rsidR="006455E5" w:rsidRDefault="009D4A85" w:rsidP="002666CE">
      <w:r w:rsidRPr="0095276B">
        <w:t>Élisa remplissait du reste avec scrupule les clauses du contrat et assurait abondamment la perpétuité de la nouvelle raison sociale</w:t>
      </w:r>
      <w:r w:rsidR="006455E5">
        <w:t xml:space="preserve">. </w:t>
      </w:r>
      <w:r w:rsidRPr="0095276B">
        <w:t>C</w:t>
      </w:r>
      <w:r w:rsidR="006455E5">
        <w:t>’</w:t>
      </w:r>
      <w:r w:rsidRPr="0095276B">
        <w:t>est ainsi qu</w:t>
      </w:r>
      <w:r w:rsidR="006455E5">
        <w:t>’</w:t>
      </w:r>
      <w:r w:rsidRPr="0095276B">
        <w:t>avaient été conçus et mis au mo</w:t>
      </w:r>
      <w:r w:rsidRPr="0095276B">
        <w:t>n</w:t>
      </w:r>
      <w:r w:rsidRPr="0095276B">
        <w:t>de</w:t>
      </w:r>
      <w:r w:rsidR="006455E5">
        <w:t xml:space="preserve">, </w:t>
      </w:r>
      <w:r w:rsidRPr="0095276B">
        <w:t>à travers nausées</w:t>
      </w:r>
      <w:r w:rsidR="006455E5">
        <w:t xml:space="preserve">, </w:t>
      </w:r>
      <w:r w:rsidRPr="0095276B">
        <w:t>faiblesses et sanglots</w:t>
      </w:r>
      <w:r w:rsidR="006455E5">
        <w:t xml:space="preserve">, </w:t>
      </w:r>
      <w:r w:rsidRPr="0095276B">
        <w:t>mais aussi grâce à un robuste appétit et à une santé imperturbable</w:t>
      </w:r>
      <w:r w:rsidR="006455E5">
        <w:t xml:space="preserve">, </w:t>
      </w:r>
      <w:r w:rsidRPr="0095276B">
        <w:t>la rousse He</w:t>
      </w:r>
      <w:r w:rsidRPr="0095276B">
        <w:t>r</w:t>
      </w:r>
      <w:r w:rsidRPr="0095276B">
        <w:t>mance et le rougeâtre colis de huit livres qu</w:t>
      </w:r>
      <w:r w:rsidR="006455E5">
        <w:t>’</w:t>
      </w:r>
      <w:r w:rsidRPr="0095276B">
        <w:t>accablait dès sa naissance le panachage judéo-chrétien des prénoms Moïse-Benjamin-Louis</w:t>
      </w:r>
      <w:r w:rsidR="006455E5">
        <w:t xml:space="preserve">. </w:t>
      </w:r>
      <w:r w:rsidRPr="0095276B">
        <w:t>Il est à peine besoin de dire que le zèle éveillé de la jeune génération n</w:t>
      </w:r>
      <w:r w:rsidR="006455E5">
        <w:t>’</w:t>
      </w:r>
      <w:r w:rsidRPr="0095276B">
        <w:t xml:space="preserve">avait pas laissé passer </w:t>
      </w:r>
      <w:r w:rsidRPr="0095276B">
        <w:lastRenderedPageBreak/>
        <w:t>cette longue su</w:t>
      </w:r>
      <w:r w:rsidRPr="0095276B">
        <w:t>i</w:t>
      </w:r>
      <w:r w:rsidRPr="0095276B">
        <w:t>te d</w:t>
      </w:r>
      <w:r w:rsidR="006455E5">
        <w:t>’</w:t>
      </w:r>
      <w:r w:rsidRPr="0095276B">
        <w:t>événements sans en tirer une certaine philosophie</w:t>
      </w:r>
      <w:r w:rsidR="006455E5">
        <w:t xml:space="preserve">. </w:t>
      </w:r>
      <w:r w:rsidRPr="0095276B">
        <w:t>Ainsi</w:t>
      </w:r>
      <w:r w:rsidR="006455E5">
        <w:t xml:space="preserve">, </w:t>
      </w:r>
      <w:r w:rsidRPr="0095276B">
        <w:t>le Justin de quatorze ans</w:t>
      </w:r>
      <w:r w:rsidR="006455E5">
        <w:t xml:space="preserve">, </w:t>
      </w:r>
      <w:r w:rsidRPr="0095276B">
        <w:t>qui dépliait le tricorne délictueux d</w:t>
      </w:r>
      <w:r w:rsidR="006455E5">
        <w:t>’</w:t>
      </w:r>
      <w:r w:rsidRPr="0095276B">
        <w:t>un geste si offensé</w:t>
      </w:r>
      <w:r w:rsidR="006455E5">
        <w:t xml:space="preserve">, </w:t>
      </w:r>
      <w:r w:rsidRPr="0095276B">
        <w:t>n</w:t>
      </w:r>
      <w:r w:rsidR="006455E5">
        <w:t>’</w:t>
      </w:r>
      <w:r w:rsidRPr="0095276B">
        <w:t>était pas sans avoir appris qu</w:t>
      </w:r>
      <w:r w:rsidR="006455E5">
        <w:t>’</w:t>
      </w:r>
      <w:r w:rsidRPr="0095276B">
        <w:t>une raison s</w:t>
      </w:r>
      <w:r w:rsidRPr="0095276B">
        <w:t>o</w:t>
      </w:r>
      <w:r w:rsidRPr="0095276B">
        <w:t>ciale semblable à celle de l</w:t>
      </w:r>
      <w:r w:rsidR="006455E5">
        <w:t>’</w:t>
      </w:r>
      <w:r w:rsidRPr="0095276B">
        <w:t>usine Simler suppose la conjonction de nombreuses circonstances</w:t>
      </w:r>
      <w:r w:rsidR="006455E5">
        <w:t xml:space="preserve">, </w:t>
      </w:r>
      <w:r w:rsidRPr="0095276B">
        <w:t>dont la moindre n</w:t>
      </w:r>
      <w:r w:rsidR="006455E5">
        <w:t>’</w:t>
      </w:r>
      <w:r w:rsidRPr="0095276B">
        <w:t>est pas l</w:t>
      </w:r>
      <w:r w:rsidR="006455E5">
        <w:t>’</w:t>
      </w:r>
      <w:r w:rsidRPr="0095276B">
        <w:t>afflux d</w:t>
      </w:r>
      <w:r w:rsidR="006455E5">
        <w:t>’</w:t>
      </w:r>
      <w:r w:rsidRPr="0095276B">
        <w:t>un capital imposant</w:t>
      </w:r>
      <w:r w:rsidR="006455E5">
        <w:t xml:space="preserve">. </w:t>
      </w:r>
      <w:r w:rsidRPr="0095276B">
        <w:t>Ni sans avoir remarqué que la promotion de la grosse Élisa au titre de tante avait eu pour effet une sollic</w:t>
      </w:r>
      <w:r w:rsidRPr="0095276B">
        <w:t>i</w:t>
      </w:r>
      <w:r w:rsidRPr="0095276B">
        <w:t>tude redoublée des Stern pour la prospérité des Simler</w:t>
      </w:r>
      <w:r w:rsidR="006455E5">
        <w:t>.</w:t>
      </w:r>
    </w:p>
    <w:p w14:paraId="3FEB47BD" w14:textId="77777777" w:rsidR="006455E5" w:rsidRDefault="009D4A85" w:rsidP="002666CE">
      <w:r w:rsidRPr="0095276B">
        <w:t>Cascades de causes et de conséquences</w:t>
      </w:r>
      <w:r w:rsidR="006455E5">
        <w:t xml:space="preserve">, </w:t>
      </w:r>
      <w:r w:rsidRPr="0095276B">
        <w:t xml:space="preserve">dont le point de départ </w:t>
      </w:r>
      <w:r w:rsidRPr="0095276B">
        <w:rPr>
          <w:i/>
          <w:iCs/>
        </w:rPr>
        <w:t>n</w:t>
      </w:r>
      <w:r w:rsidR="006455E5">
        <w:rPr>
          <w:i/>
          <w:iCs/>
        </w:rPr>
        <w:t>’</w:t>
      </w:r>
      <w:r w:rsidRPr="0095276B">
        <w:rPr>
          <w:i/>
          <w:iCs/>
        </w:rPr>
        <w:t>était pas</w:t>
      </w:r>
      <w:r w:rsidRPr="0095276B">
        <w:t xml:space="preserve"> une irrésistible inclination de </w:t>
      </w:r>
      <w:proofErr w:type="spellStart"/>
      <w:r w:rsidRPr="0095276B">
        <w:t>nonon</w:t>
      </w:r>
      <w:proofErr w:type="spellEnd"/>
      <w:r w:rsidRPr="0095276B">
        <w:t xml:space="preserve"> Jos pour sa cousine</w:t>
      </w:r>
      <w:r w:rsidR="006455E5">
        <w:t xml:space="preserve"> ; </w:t>
      </w:r>
      <w:r w:rsidR="006455E5">
        <w:rPr>
          <w:rFonts w:eastAsia="Georgia" w:cs="Georgia"/>
        </w:rPr>
        <w:t xml:space="preserve">– </w:t>
      </w:r>
      <w:r w:rsidRPr="0095276B">
        <w:t>mais dont le point d</w:t>
      </w:r>
      <w:r w:rsidR="006455E5">
        <w:t>’</w:t>
      </w:r>
      <w:r w:rsidRPr="0095276B">
        <w:t>arrivée était</w:t>
      </w:r>
      <w:r w:rsidR="006455E5">
        <w:t xml:space="preserve"> : </w:t>
      </w:r>
      <w:r w:rsidRPr="0095276B">
        <w:t>des emmén</w:t>
      </w:r>
      <w:r w:rsidRPr="0095276B">
        <w:t>a</w:t>
      </w:r>
      <w:r w:rsidRPr="0095276B">
        <w:t>gements bien nécessaires</w:t>
      </w:r>
      <w:r w:rsidR="006455E5">
        <w:t xml:space="preserve"> ; </w:t>
      </w:r>
      <w:r w:rsidRPr="0095276B">
        <w:t>une incontestable amélioration du train de la vie</w:t>
      </w:r>
      <w:r w:rsidR="006455E5">
        <w:t xml:space="preserve"> ; </w:t>
      </w:r>
      <w:r w:rsidRPr="0095276B">
        <w:t>finalement l</w:t>
      </w:r>
      <w:r w:rsidR="006455E5">
        <w:t>’</w:t>
      </w:r>
      <w:r w:rsidRPr="0095276B">
        <w:t>achat</w:t>
      </w:r>
      <w:r w:rsidR="006455E5">
        <w:t xml:space="preserve">, </w:t>
      </w:r>
      <w:r w:rsidRPr="0095276B">
        <w:t>résolu en vingt-quatre he</w:t>
      </w:r>
      <w:r w:rsidRPr="0095276B">
        <w:t>u</w:t>
      </w:r>
      <w:r w:rsidRPr="0095276B">
        <w:t>res</w:t>
      </w:r>
      <w:r w:rsidR="006455E5">
        <w:t xml:space="preserve">, </w:t>
      </w:r>
      <w:r w:rsidRPr="0095276B">
        <w:t>de l</w:t>
      </w:r>
      <w:r w:rsidR="006455E5">
        <w:t>’</w:t>
      </w:r>
      <w:r w:rsidRPr="0095276B">
        <w:t xml:space="preserve">usine </w:t>
      </w:r>
      <w:proofErr w:type="spellStart"/>
      <w:r w:rsidRPr="0095276B">
        <w:t>Huillery</w:t>
      </w:r>
      <w:proofErr w:type="spellEnd"/>
      <w:r w:rsidR="006455E5">
        <w:t xml:space="preserve">, </w:t>
      </w:r>
      <w:r w:rsidRPr="0095276B">
        <w:t>matériel et constructions</w:t>
      </w:r>
      <w:r w:rsidR="006455E5">
        <w:t xml:space="preserve">, </w:t>
      </w:r>
      <w:r w:rsidRPr="0095276B">
        <w:t>le transport des apprêts et de la filature entière dans les bâtiments no</w:t>
      </w:r>
      <w:r w:rsidRPr="0095276B">
        <w:t>u</w:t>
      </w:r>
      <w:r w:rsidRPr="0095276B">
        <w:t>veaux</w:t>
      </w:r>
      <w:r w:rsidR="006455E5">
        <w:t xml:space="preserve">, </w:t>
      </w:r>
      <w:r w:rsidRPr="0095276B">
        <w:t>totalement remis à neuf</w:t>
      </w:r>
      <w:r w:rsidR="006455E5">
        <w:t xml:space="preserve">, </w:t>
      </w:r>
      <w:r w:rsidRPr="0095276B">
        <w:t>et un chiffre d</w:t>
      </w:r>
      <w:r w:rsidR="006455E5">
        <w:t>’</w:t>
      </w:r>
      <w:r w:rsidRPr="0095276B">
        <w:t>affaires annuel de trois millions</w:t>
      </w:r>
      <w:r w:rsidR="006455E5">
        <w:t xml:space="preserve">. </w:t>
      </w:r>
      <w:r w:rsidRPr="0095276B">
        <w:t>Le Justin de quatorze ans avait en outre cette s</w:t>
      </w:r>
      <w:r w:rsidRPr="0095276B">
        <w:t>u</w:t>
      </w:r>
      <w:r w:rsidRPr="0095276B">
        <w:t>périorité</w:t>
      </w:r>
      <w:r w:rsidR="006455E5">
        <w:t xml:space="preserve">, </w:t>
      </w:r>
      <w:r w:rsidRPr="0095276B">
        <w:t>sur le gamin qu</w:t>
      </w:r>
      <w:r w:rsidR="006455E5">
        <w:t>’</w:t>
      </w:r>
      <w:r w:rsidRPr="0095276B">
        <w:t>il avait un jour été</w:t>
      </w:r>
      <w:r w:rsidR="006455E5">
        <w:t xml:space="preserve">, </w:t>
      </w:r>
      <w:r w:rsidRPr="0095276B">
        <w:t>de savoir que la nonchalance du rentier campagnard est incompatible avec une activité virile</w:t>
      </w:r>
      <w:r w:rsidR="006455E5">
        <w:t xml:space="preserve">. </w:t>
      </w:r>
      <w:r w:rsidRPr="0095276B">
        <w:t>L</w:t>
      </w:r>
      <w:r w:rsidR="006455E5">
        <w:t>’</w:t>
      </w:r>
      <w:r w:rsidRPr="0095276B">
        <w:t>éclat de rire strident que cousine Élisa avait poussé</w:t>
      </w:r>
      <w:r w:rsidR="006455E5">
        <w:t xml:space="preserve">, </w:t>
      </w:r>
      <w:r w:rsidRPr="0095276B">
        <w:t xml:space="preserve">avant de devenir </w:t>
      </w:r>
      <w:r w:rsidRPr="0095276B">
        <w:rPr>
          <w:i/>
          <w:iCs/>
        </w:rPr>
        <w:t>tante</w:t>
      </w:r>
      <w:r w:rsidRPr="0095276B">
        <w:t xml:space="preserve"> Élisa</w:t>
      </w:r>
      <w:r w:rsidR="006455E5">
        <w:t xml:space="preserve">, </w:t>
      </w:r>
      <w:r w:rsidRPr="0095276B">
        <w:t xml:space="preserve">le jour où </w:t>
      </w:r>
      <w:proofErr w:type="spellStart"/>
      <w:r w:rsidRPr="0095276B">
        <w:t>nonon</w:t>
      </w:r>
      <w:proofErr w:type="spellEnd"/>
      <w:r w:rsidRPr="0095276B">
        <w:t xml:space="preserve"> Jos</w:t>
      </w:r>
      <w:r w:rsidR="006455E5">
        <w:t xml:space="preserve">, </w:t>
      </w:r>
      <w:r w:rsidRPr="0095276B">
        <w:t>l</w:t>
      </w:r>
      <w:r w:rsidR="006455E5">
        <w:t>’</w:t>
      </w:r>
      <w:r w:rsidRPr="0095276B">
        <w:t>ayant emmenée avec Justin</w:t>
      </w:r>
      <w:r w:rsidR="006455E5">
        <w:t xml:space="preserve">, </w:t>
      </w:r>
      <w:r w:rsidRPr="0095276B">
        <w:t>lui avait timidement fait visiter Passe-</w:t>
      </w:r>
      <w:proofErr w:type="spellStart"/>
      <w:r w:rsidRPr="0095276B">
        <w:t>Lourdin</w:t>
      </w:r>
      <w:proofErr w:type="spellEnd"/>
      <w:r w:rsidRPr="0095276B">
        <w:t xml:space="preserve"> en lui demandant son opinion sur la chose</w:t>
      </w:r>
      <w:r w:rsidR="006455E5">
        <w:t xml:space="preserve">, </w:t>
      </w:r>
      <w:r w:rsidRPr="0095276B">
        <w:t>était de ces indications qu</w:t>
      </w:r>
      <w:r w:rsidR="006455E5">
        <w:t>’</w:t>
      </w:r>
      <w:r w:rsidRPr="0095276B">
        <w:t>un esprit attentif ne néglige pas</w:t>
      </w:r>
      <w:r w:rsidR="006455E5">
        <w:t xml:space="preserve">. </w:t>
      </w:r>
      <w:r w:rsidRPr="0095276B">
        <w:t>Cette aventure avait marqué la fin de Passe-</w:t>
      </w:r>
      <w:proofErr w:type="spellStart"/>
      <w:r w:rsidRPr="0095276B">
        <w:t>Lourdin</w:t>
      </w:r>
      <w:proofErr w:type="spellEnd"/>
      <w:r w:rsidR="006455E5">
        <w:t xml:space="preserve">, </w:t>
      </w:r>
      <w:r w:rsidRPr="0095276B">
        <w:t>la fin aussi des promenades du neveu avec l</w:t>
      </w:r>
      <w:r w:rsidR="006455E5">
        <w:t>’</w:t>
      </w:r>
      <w:r w:rsidRPr="0095276B">
        <w:t>oncle</w:t>
      </w:r>
      <w:r w:rsidR="006455E5">
        <w:t>.</w:t>
      </w:r>
    </w:p>
    <w:p w14:paraId="6E981FA4" w14:textId="77777777" w:rsidR="006455E5" w:rsidRDefault="009D4A85" w:rsidP="002666CE">
      <w:r w:rsidRPr="0095276B">
        <w:t>L</w:t>
      </w:r>
      <w:r w:rsidR="006455E5">
        <w:t>’</w:t>
      </w:r>
      <w:r w:rsidRPr="0095276B">
        <w:t>élève de troisième ne pouvait se rappeler sans rire un gamin en bas de filoselle champagne</w:t>
      </w:r>
      <w:r w:rsidR="006455E5">
        <w:t xml:space="preserve">, </w:t>
      </w:r>
      <w:r w:rsidRPr="0095276B">
        <w:t xml:space="preserve">qui rêvait en </w:t>
      </w:r>
      <w:r w:rsidRPr="0095276B">
        <w:rPr>
          <w:i/>
          <w:iCs/>
        </w:rPr>
        <w:t>yidiche</w:t>
      </w:r>
      <w:r w:rsidRPr="0095276B">
        <w:t xml:space="preserve"> et à qui un carré d</w:t>
      </w:r>
      <w:r w:rsidR="006455E5">
        <w:t>’</w:t>
      </w:r>
      <w:r w:rsidRPr="0095276B">
        <w:t>herbe</w:t>
      </w:r>
      <w:r w:rsidR="006455E5">
        <w:t xml:space="preserve">, </w:t>
      </w:r>
      <w:r w:rsidRPr="0095276B">
        <w:t>de lauriers et de pins faisait perdre la tête</w:t>
      </w:r>
      <w:r w:rsidR="006455E5">
        <w:t>.</w:t>
      </w:r>
    </w:p>
    <w:p w14:paraId="4CD4B7FF" w14:textId="77777777" w:rsidR="006455E5" w:rsidRDefault="009D4A85" w:rsidP="002666CE">
      <w:r w:rsidRPr="0095276B">
        <w:lastRenderedPageBreak/>
        <w:t>Plus d</w:t>
      </w:r>
      <w:r w:rsidR="006455E5">
        <w:t>’</w:t>
      </w:r>
      <w:r w:rsidRPr="0095276B">
        <w:t>une autre habitude n</w:t>
      </w:r>
      <w:r w:rsidR="006455E5">
        <w:t>’</w:t>
      </w:r>
      <w:r w:rsidRPr="0095276B">
        <w:t>avait pas tardé à changer p</w:t>
      </w:r>
      <w:r w:rsidRPr="0095276B">
        <w:t>a</w:t>
      </w:r>
      <w:r w:rsidRPr="0095276B">
        <w:t>reillement</w:t>
      </w:r>
      <w:r w:rsidR="006455E5">
        <w:t xml:space="preserve">. </w:t>
      </w:r>
      <w:r w:rsidRPr="0095276B">
        <w:t>À côté d</w:t>
      </w:r>
      <w:r w:rsidR="006455E5">
        <w:t>’</w:t>
      </w:r>
      <w:r w:rsidRPr="0095276B">
        <w:t>Hermine</w:t>
      </w:r>
      <w:r w:rsidR="006455E5">
        <w:t xml:space="preserve">, </w:t>
      </w:r>
      <w:r w:rsidRPr="0095276B">
        <w:t>ménagère languissante mais i</w:t>
      </w:r>
      <w:r w:rsidRPr="0095276B">
        <w:t>m</w:t>
      </w:r>
      <w:r w:rsidRPr="0095276B">
        <w:t>pitoyable</w:t>
      </w:r>
      <w:r w:rsidR="006455E5">
        <w:t xml:space="preserve">, </w:t>
      </w:r>
      <w:r w:rsidRPr="0095276B">
        <w:t>Élisa avait trouvé libre le rôle de jolie femme et s</w:t>
      </w:r>
      <w:r w:rsidR="006455E5">
        <w:t>’</w:t>
      </w:r>
      <w:r w:rsidRPr="0095276B">
        <w:t>en était emparé</w:t>
      </w:r>
      <w:r w:rsidR="006455E5">
        <w:t xml:space="preserve">. </w:t>
      </w:r>
      <w:r w:rsidRPr="0095276B">
        <w:t>Ses grossesses continuelles et ses fureurs j</w:t>
      </w:r>
      <w:r w:rsidRPr="0095276B">
        <w:t>a</w:t>
      </w:r>
      <w:r w:rsidRPr="0095276B">
        <w:t>louses ne faisaient que rendre sa tyrannie plus délicieuse</w:t>
      </w:r>
      <w:r w:rsidR="006455E5">
        <w:t xml:space="preserve">. </w:t>
      </w:r>
      <w:r w:rsidRPr="0095276B">
        <w:t>Elle n</w:t>
      </w:r>
      <w:r w:rsidR="006455E5">
        <w:t>’</w:t>
      </w:r>
      <w:r w:rsidRPr="0095276B">
        <w:t>avait pas manqué</w:t>
      </w:r>
      <w:r w:rsidR="006455E5">
        <w:t xml:space="preserve">, </w:t>
      </w:r>
      <w:r w:rsidRPr="0095276B">
        <w:t>non plus</w:t>
      </w:r>
      <w:r w:rsidR="006455E5">
        <w:t xml:space="preserve">, </w:t>
      </w:r>
      <w:r w:rsidRPr="0095276B">
        <w:t>à peine devenue tante</w:t>
      </w:r>
      <w:r w:rsidR="006455E5">
        <w:t xml:space="preserve">, </w:t>
      </w:r>
      <w:r w:rsidRPr="0095276B">
        <w:t>de déclarer</w:t>
      </w:r>
      <w:r w:rsidR="006455E5">
        <w:t xml:space="preserve">, </w:t>
      </w:r>
      <w:r w:rsidRPr="0095276B">
        <w:t>un soir</w:t>
      </w:r>
      <w:r w:rsidR="006455E5">
        <w:t xml:space="preserve">, </w:t>
      </w:r>
      <w:r w:rsidRPr="0095276B">
        <w:t>que rien ne l</w:t>
      </w:r>
      <w:r w:rsidR="006455E5">
        <w:t>’</w:t>
      </w:r>
      <w:r w:rsidRPr="0095276B">
        <w:t>énervait davantage que le bruit de la flûte</w:t>
      </w:r>
      <w:r w:rsidR="006455E5">
        <w:t xml:space="preserve">. </w:t>
      </w:r>
      <w:r w:rsidRPr="0095276B">
        <w:t>L</w:t>
      </w:r>
      <w:r w:rsidR="006455E5">
        <w:t>’</w:t>
      </w:r>
      <w:r w:rsidRPr="0095276B">
        <w:t>instrument s</w:t>
      </w:r>
      <w:r w:rsidR="006455E5">
        <w:t>’</w:t>
      </w:r>
      <w:r w:rsidRPr="0095276B">
        <w:t>était tu à jamais</w:t>
      </w:r>
      <w:r w:rsidR="006455E5">
        <w:t xml:space="preserve">, </w:t>
      </w:r>
      <w:r w:rsidRPr="0095276B">
        <w:t>ce soir-là</w:t>
      </w:r>
      <w:r w:rsidR="006455E5">
        <w:t>.</w:t>
      </w:r>
    </w:p>
    <w:p w14:paraId="7672CCC7" w14:textId="77777777" w:rsidR="006455E5" w:rsidRDefault="009D4A85" w:rsidP="002666CE">
      <w:r w:rsidRPr="0095276B">
        <w:t>La vertu de l</w:t>
      </w:r>
      <w:r w:rsidR="006455E5">
        <w:t>’</w:t>
      </w:r>
      <w:r w:rsidRPr="0095276B">
        <w:t>expérience avait de la sorte complété</w:t>
      </w:r>
      <w:r w:rsidR="006455E5">
        <w:t xml:space="preserve">, </w:t>
      </w:r>
      <w:r w:rsidRPr="0095276B">
        <w:t>et ut</w:t>
      </w:r>
      <w:r w:rsidRPr="0095276B">
        <w:t>i</w:t>
      </w:r>
      <w:r w:rsidRPr="0095276B">
        <w:t>lement redressé</w:t>
      </w:r>
      <w:r w:rsidR="006455E5">
        <w:t xml:space="preserve">, </w:t>
      </w:r>
      <w:r w:rsidRPr="0095276B">
        <w:t>chez Justin</w:t>
      </w:r>
      <w:r w:rsidR="006455E5">
        <w:t xml:space="preserve">, </w:t>
      </w:r>
      <w:r w:rsidRPr="0095276B">
        <w:t>la science dont les dix premières années de sa vie l</w:t>
      </w:r>
      <w:r w:rsidR="006455E5">
        <w:t>’</w:t>
      </w:r>
      <w:r w:rsidRPr="0095276B">
        <w:t>avaient déjà chargé</w:t>
      </w:r>
      <w:r w:rsidR="006455E5">
        <w:t>.</w:t>
      </w:r>
    </w:p>
    <w:p w14:paraId="464855F6" w14:textId="77777777" w:rsidR="006455E5" w:rsidRDefault="009D4A85" w:rsidP="002666CE">
      <w:r w:rsidRPr="0095276B">
        <w:t>Comme il n</w:t>
      </w:r>
      <w:r w:rsidR="006455E5">
        <w:t>’</w:t>
      </w:r>
      <w:r w:rsidRPr="0095276B">
        <w:t>était pas pour rien un authentique Simler</w:t>
      </w:r>
      <w:r w:rsidR="006455E5">
        <w:t xml:space="preserve">, </w:t>
      </w:r>
      <w:r w:rsidRPr="0095276B">
        <w:t>il ne méjugeait pas</w:t>
      </w:r>
      <w:r w:rsidR="006455E5">
        <w:t xml:space="preserve">, </w:t>
      </w:r>
      <w:r w:rsidRPr="0095276B">
        <w:t>en la mesurant à l</w:t>
      </w:r>
      <w:r w:rsidR="006455E5">
        <w:t>’</w:t>
      </w:r>
      <w:r w:rsidRPr="0095276B">
        <w:t>aune de la sienne</w:t>
      </w:r>
      <w:r w:rsidR="006455E5">
        <w:t xml:space="preserve">, </w:t>
      </w:r>
      <w:r w:rsidRPr="0095276B">
        <w:t>la force de travail de ses anciens</w:t>
      </w:r>
      <w:r w:rsidR="006455E5">
        <w:t xml:space="preserve">. </w:t>
      </w:r>
      <w:r w:rsidRPr="0095276B">
        <w:t>Si donc on avait vu les voyages de Joseph</w:t>
      </w:r>
      <w:r w:rsidR="006455E5">
        <w:t xml:space="preserve">, </w:t>
      </w:r>
      <w:r w:rsidRPr="0095276B">
        <w:t>à Paris</w:t>
      </w:r>
      <w:r w:rsidR="006455E5">
        <w:t xml:space="preserve">, </w:t>
      </w:r>
      <w:r w:rsidRPr="0095276B">
        <w:t>s</w:t>
      </w:r>
      <w:r w:rsidR="006455E5">
        <w:t>’</w:t>
      </w:r>
      <w:r w:rsidRPr="0095276B">
        <w:t>allonger</w:t>
      </w:r>
      <w:r w:rsidR="006455E5">
        <w:t xml:space="preserve">, </w:t>
      </w:r>
      <w:r w:rsidRPr="0095276B">
        <w:t>par secousses insensibles</w:t>
      </w:r>
      <w:r w:rsidR="006455E5">
        <w:t xml:space="preserve">, </w:t>
      </w:r>
      <w:r w:rsidRPr="0095276B">
        <w:t>au-delà de ce qu</w:t>
      </w:r>
      <w:r w:rsidR="006455E5">
        <w:t>’</w:t>
      </w:r>
      <w:r w:rsidRPr="0095276B">
        <w:t>exigeaient les seules transactions commerciales</w:t>
      </w:r>
      <w:r w:rsidR="006455E5">
        <w:t xml:space="preserve">, </w:t>
      </w:r>
      <w:r w:rsidRPr="0095276B">
        <w:t>c</w:t>
      </w:r>
      <w:r w:rsidR="006455E5">
        <w:t>’</w:t>
      </w:r>
      <w:r w:rsidRPr="0095276B">
        <w:t>est</w:t>
      </w:r>
      <w:r w:rsidR="006455E5">
        <w:t xml:space="preserve">, </w:t>
      </w:r>
      <w:r w:rsidRPr="0095276B">
        <w:t>de toute évidence</w:t>
      </w:r>
      <w:r w:rsidR="006455E5">
        <w:t xml:space="preserve">, </w:t>
      </w:r>
      <w:r w:rsidRPr="0095276B">
        <w:t>qu</w:t>
      </w:r>
      <w:r w:rsidR="006455E5">
        <w:t>’</w:t>
      </w:r>
      <w:r w:rsidRPr="0095276B">
        <w:t>il faut à l</w:t>
      </w:r>
      <w:r w:rsidR="006455E5">
        <w:t>’</w:t>
      </w:r>
      <w:r w:rsidRPr="0095276B">
        <w:t>homme manger les fruits de l</w:t>
      </w:r>
      <w:r w:rsidR="006455E5">
        <w:t>’</w:t>
      </w:r>
      <w:r w:rsidRPr="0095276B">
        <w:t>arbre qu</w:t>
      </w:r>
      <w:r w:rsidR="006455E5">
        <w:t>’</w:t>
      </w:r>
      <w:r w:rsidRPr="0095276B">
        <w:t>il a planté</w:t>
      </w:r>
      <w:r w:rsidR="006455E5">
        <w:t xml:space="preserve"> ; </w:t>
      </w:r>
      <w:r w:rsidRPr="0095276B">
        <w:t>et s</w:t>
      </w:r>
      <w:r w:rsidR="006455E5">
        <w:t>’</w:t>
      </w:r>
      <w:r w:rsidRPr="0095276B">
        <w:t>il ne les trouve pas en un endroit</w:t>
      </w:r>
      <w:r w:rsidR="006455E5">
        <w:t xml:space="preserve">, </w:t>
      </w:r>
      <w:r w:rsidRPr="0095276B">
        <w:t>il lui faut les chercher en un autre</w:t>
      </w:r>
      <w:r w:rsidR="006455E5">
        <w:t>.</w:t>
      </w:r>
    </w:p>
    <w:p w14:paraId="5BFFB043" w14:textId="77777777" w:rsidR="006455E5" w:rsidRDefault="009D4A85" w:rsidP="002666CE">
      <w:r w:rsidRPr="0095276B">
        <w:t>Et qui aurait osé affirmer que les transports acariâtres d</w:t>
      </w:r>
      <w:r w:rsidR="006455E5">
        <w:t>’</w:t>
      </w:r>
      <w:r w:rsidRPr="0095276B">
        <w:t>Élisa composent tout l</w:t>
      </w:r>
      <w:r w:rsidR="006455E5">
        <w:t>’</w:t>
      </w:r>
      <w:r w:rsidRPr="0095276B">
        <w:t>idéal dont un homme de la trempe de Joseph doive se satisfaire</w:t>
      </w:r>
      <w:r w:rsidR="006455E5">
        <w:t xml:space="preserve">, </w:t>
      </w:r>
      <w:r w:rsidRPr="0095276B">
        <w:t>après quinze jours de travail forc</w:t>
      </w:r>
      <w:r w:rsidRPr="0095276B">
        <w:t>e</w:t>
      </w:r>
      <w:r w:rsidRPr="0095276B">
        <w:t>né</w:t>
      </w:r>
      <w:r w:rsidR="006455E5">
        <w:t> ?</w:t>
      </w:r>
    </w:p>
    <w:p w14:paraId="2D06EB2E" w14:textId="77777777" w:rsidR="006455E5" w:rsidRDefault="009D4A85" w:rsidP="002666CE">
      <w:r w:rsidRPr="0095276B">
        <w:t>Plaise ou non</w:t>
      </w:r>
      <w:r w:rsidR="006455E5">
        <w:t xml:space="preserve">, </w:t>
      </w:r>
      <w:r w:rsidRPr="0095276B">
        <w:t>au fond de leurs terres</w:t>
      </w:r>
      <w:r w:rsidR="006455E5">
        <w:t xml:space="preserve">, </w:t>
      </w:r>
      <w:r w:rsidRPr="0095276B">
        <w:t>entre leurs quatre portraits de famille</w:t>
      </w:r>
      <w:r w:rsidR="006455E5">
        <w:t xml:space="preserve">, </w:t>
      </w:r>
      <w:r w:rsidRPr="0095276B">
        <w:t>aux anciens occupants d</w:t>
      </w:r>
      <w:r w:rsidR="006455E5">
        <w:t>’</w:t>
      </w:r>
      <w:r w:rsidRPr="0095276B">
        <w:t>une petite fabrique éculée</w:t>
      </w:r>
      <w:r w:rsidR="006455E5">
        <w:t xml:space="preserve">, </w:t>
      </w:r>
      <w:r w:rsidRPr="0095276B">
        <w:t>de duper le monde avec des poses impertinentes</w:t>
      </w:r>
      <w:r w:rsidR="006455E5">
        <w:t xml:space="preserve">. </w:t>
      </w:r>
      <w:r w:rsidRPr="0095276B">
        <w:t>Justin contemplait</w:t>
      </w:r>
      <w:r w:rsidR="006455E5">
        <w:t xml:space="preserve">, </w:t>
      </w:r>
      <w:r w:rsidRPr="0095276B">
        <w:t>de sa fenêtre du second</w:t>
      </w:r>
      <w:r w:rsidR="006455E5">
        <w:t xml:space="preserve">, </w:t>
      </w:r>
      <w:r w:rsidRPr="0095276B">
        <w:t>les débris moisis de l</w:t>
      </w:r>
      <w:r w:rsidR="006455E5">
        <w:t>’</w:t>
      </w:r>
      <w:r w:rsidRPr="0095276B">
        <w:t xml:space="preserve">usine Le </w:t>
      </w:r>
      <w:proofErr w:type="spellStart"/>
      <w:r w:rsidRPr="0095276B">
        <w:t>Pleynier</w:t>
      </w:r>
      <w:proofErr w:type="spellEnd"/>
      <w:r w:rsidR="006455E5">
        <w:t xml:space="preserve">. </w:t>
      </w:r>
      <w:r w:rsidRPr="0095276B">
        <w:t>Il savait que les Simler la rachèteraient</w:t>
      </w:r>
      <w:r w:rsidR="006455E5">
        <w:t xml:space="preserve">, </w:t>
      </w:r>
      <w:r w:rsidRPr="0095276B">
        <w:t>le jour où ils auraient besoin de ce coin pour y installer leur écurie</w:t>
      </w:r>
      <w:r w:rsidR="006455E5">
        <w:t>.</w:t>
      </w:r>
    </w:p>
    <w:p w14:paraId="292D8A61" w14:textId="77777777" w:rsidR="006455E5" w:rsidRDefault="009D4A85" w:rsidP="002666CE">
      <w:r w:rsidRPr="0095276B">
        <w:lastRenderedPageBreak/>
        <w:t>Ils rachèteraient bien d</w:t>
      </w:r>
      <w:r w:rsidR="006455E5">
        <w:t>’</w:t>
      </w:r>
      <w:r w:rsidRPr="0095276B">
        <w:t>autres choses encore</w:t>
      </w:r>
      <w:r w:rsidR="006455E5">
        <w:t xml:space="preserve">, </w:t>
      </w:r>
      <w:r w:rsidRPr="0095276B">
        <w:t>maintenant qu</w:t>
      </w:r>
      <w:r w:rsidR="006455E5">
        <w:t>’</w:t>
      </w:r>
      <w:r w:rsidRPr="0095276B">
        <w:t>ils s</w:t>
      </w:r>
      <w:r w:rsidR="006455E5">
        <w:t>’</w:t>
      </w:r>
      <w:r w:rsidRPr="0095276B">
        <w:t>étaient mis en marche sur Vendeuvre</w:t>
      </w:r>
      <w:r w:rsidR="006455E5">
        <w:t xml:space="preserve">. </w:t>
      </w:r>
      <w:r w:rsidRPr="0095276B">
        <w:t>Et qui aurait osé affirmer</w:t>
      </w:r>
      <w:r w:rsidR="006455E5">
        <w:t xml:space="preserve">, </w:t>
      </w:r>
      <w:r w:rsidRPr="0095276B">
        <w:t>devant le Justin Simler de 1876</w:t>
      </w:r>
      <w:r w:rsidR="006455E5">
        <w:t xml:space="preserve">, </w:t>
      </w:r>
      <w:r w:rsidRPr="0095276B">
        <w:t>que de semblables perspectives ne méritent pas qu</w:t>
      </w:r>
      <w:r w:rsidR="006455E5">
        <w:t>’</w:t>
      </w:r>
      <w:r w:rsidRPr="0095276B">
        <w:t>on supporte</w:t>
      </w:r>
      <w:r w:rsidR="006455E5">
        <w:t xml:space="preserve">, </w:t>
      </w:r>
      <w:r w:rsidRPr="0095276B">
        <w:t>d</w:t>
      </w:r>
      <w:r w:rsidR="006455E5">
        <w:t>’</w:t>
      </w:r>
      <w:r w:rsidRPr="0095276B">
        <w:t>un cœur léger</w:t>
      </w:r>
      <w:r w:rsidR="006455E5">
        <w:t xml:space="preserve">, </w:t>
      </w:r>
      <w:r w:rsidRPr="0095276B">
        <w:t>certaines situations comme celle dont Élisa était l</w:t>
      </w:r>
      <w:r w:rsidR="006455E5">
        <w:t>’</w:t>
      </w:r>
      <w:r w:rsidRPr="0095276B">
        <w:t>image v</w:t>
      </w:r>
      <w:r w:rsidRPr="0095276B">
        <w:t>i</w:t>
      </w:r>
      <w:r w:rsidRPr="0095276B">
        <w:t>vante</w:t>
      </w:r>
      <w:r w:rsidR="006455E5">
        <w:t> ?</w:t>
      </w:r>
    </w:p>
    <w:p w14:paraId="6E7AA062" w14:textId="77777777" w:rsidR="006455E5" w:rsidRDefault="009D4A85" w:rsidP="002666CE">
      <w:r w:rsidRPr="0095276B">
        <w:t>Il n</w:t>
      </w:r>
      <w:r w:rsidR="006455E5">
        <w:t>’</w:t>
      </w:r>
      <w:r w:rsidRPr="0095276B">
        <w:t>y a qu</w:t>
      </w:r>
      <w:r w:rsidR="006455E5">
        <w:t>’</w:t>
      </w:r>
      <w:r w:rsidRPr="0095276B">
        <w:t>une loi</w:t>
      </w:r>
      <w:r w:rsidR="006455E5">
        <w:t xml:space="preserve">, </w:t>
      </w:r>
      <w:r w:rsidRPr="0095276B">
        <w:t>celle d</w:t>
      </w:r>
      <w:r w:rsidR="006455E5">
        <w:t>’</w:t>
      </w:r>
      <w:r w:rsidRPr="0095276B">
        <w:t>arriver premier de tous et d</w:t>
      </w:r>
      <w:r w:rsidR="006455E5">
        <w:t>’</w:t>
      </w:r>
      <w:r w:rsidRPr="0095276B">
        <w:t>être</w:t>
      </w:r>
      <w:r w:rsidR="006455E5">
        <w:t xml:space="preserve">, </w:t>
      </w:r>
      <w:r w:rsidRPr="0095276B">
        <w:t>en tous lieux</w:t>
      </w:r>
      <w:r w:rsidR="006455E5">
        <w:t xml:space="preserve">, </w:t>
      </w:r>
      <w:r w:rsidRPr="0095276B">
        <w:t>par tous moyens</w:t>
      </w:r>
      <w:r w:rsidR="006455E5">
        <w:t xml:space="preserve">, </w:t>
      </w:r>
      <w:r w:rsidRPr="0095276B">
        <w:rPr>
          <w:i/>
          <w:iCs/>
        </w:rPr>
        <w:t>the best man</w:t>
      </w:r>
      <w:r w:rsidR="006455E5">
        <w:t xml:space="preserve">. </w:t>
      </w:r>
      <w:r w:rsidRPr="0095276B">
        <w:t>Alors le monde devient inépuisablement prodigue de ses jouissances</w:t>
      </w:r>
      <w:r w:rsidR="006455E5">
        <w:t xml:space="preserve">, </w:t>
      </w:r>
      <w:r w:rsidRPr="0095276B">
        <w:t>et la vie vaut la peine d</w:t>
      </w:r>
      <w:r w:rsidR="006455E5">
        <w:t>’</w:t>
      </w:r>
      <w:r w:rsidRPr="0095276B">
        <w:t>être vécue</w:t>
      </w:r>
      <w:r w:rsidR="006455E5">
        <w:t>.</w:t>
      </w:r>
    </w:p>
    <w:p w14:paraId="34E13780" w14:textId="77777777" w:rsidR="006455E5" w:rsidRDefault="009D4A85" w:rsidP="002666CE">
      <w:r w:rsidRPr="0095276B">
        <w:t>Justin appliquait d</w:t>
      </w:r>
      <w:r w:rsidR="006455E5">
        <w:t>’</w:t>
      </w:r>
      <w:r w:rsidRPr="0095276B">
        <w:t>instinct ces conclusions</w:t>
      </w:r>
      <w:r w:rsidR="006455E5">
        <w:t xml:space="preserve">, </w:t>
      </w:r>
      <w:r w:rsidRPr="0095276B">
        <w:t>bien avant d</w:t>
      </w:r>
      <w:r w:rsidR="006455E5">
        <w:t>’</w:t>
      </w:r>
      <w:r w:rsidRPr="0095276B">
        <w:t>avoir fait l</w:t>
      </w:r>
      <w:r w:rsidR="006455E5">
        <w:t>’</w:t>
      </w:r>
      <w:r w:rsidRPr="0095276B">
        <w:t>étonnement de son prof</w:t>
      </w:r>
      <w:r w:rsidR="006455E5">
        <w:t>’</w:t>
      </w:r>
      <w:r w:rsidRPr="0095276B">
        <w:t xml:space="preserve"> de troisième en les me</w:t>
      </w:r>
      <w:r w:rsidRPr="0095276B">
        <w:t>t</w:t>
      </w:r>
      <w:r w:rsidRPr="0095276B">
        <w:t>tant</w:t>
      </w:r>
      <w:r w:rsidR="006455E5">
        <w:t xml:space="preserve">, </w:t>
      </w:r>
      <w:r w:rsidRPr="0095276B">
        <w:t>en vers latins</w:t>
      </w:r>
      <w:r w:rsidR="006455E5">
        <w:t xml:space="preserve">, </w:t>
      </w:r>
      <w:r w:rsidRPr="0095276B">
        <w:t>dans la bouche réprouvée de Coriolan</w:t>
      </w:r>
      <w:r w:rsidR="006455E5">
        <w:t>.</w:t>
      </w:r>
    </w:p>
    <w:p w14:paraId="08B8452A" w14:textId="77777777" w:rsidR="006455E5" w:rsidRDefault="009D4A85" w:rsidP="002666CE">
      <w:r w:rsidRPr="0095276B">
        <w:t>L</w:t>
      </w:r>
      <w:r w:rsidR="006455E5">
        <w:t>’</w:t>
      </w:r>
      <w:r w:rsidRPr="0095276B">
        <w:t>éveil précoce de cette intelligence à demi vierge</w:t>
      </w:r>
      <w:r w:rsidR="006455E5">
        <w:t xml:space="preserve">, </w:t>
      </w:r>
      <w:r w:rsidRPr="0095276B">
        <w:t>que so</w:t>
      </w:r>
      <w:r w:rsidRPr="0095276B">
        <w:t>u</w:t>
      </w:r>
      <w:r w:rsidRPr="0095276B">
        <w:t>tenait l</w:t>
      </w:r>
      <w:r w:rsidR="006455E5">
        <w:t>’</w:t>
      </w:r>
      <w:r w:rsidRPr="0095276B">
        <w:t>inextinguible soif d</w:t>
      </w:r>
      <w:r w:rsidR="006455E5">
        <w:t>’</w:t>
      </w:r>
      <w:r w:rsidRPr="0095276B">
        <w:t>apprendre</w:t>
      </w:r>
      <w:r w:rsidR="006455E5">
        <w:t xml:space="preserve">, </w:t>
      </w:r>
      <w:r w:rsidRPr="0095276B">
        <w:t>marque de son peuple</w:t>
      </w:r>
      <w:r w:rsidR="006455E5">
        <w:t xml:space="preserve">, </w:t>
      </w:r>
      <w:r w:rsidRPr="0095276B">
        <w:t>désorientait la vieille routine des Normaliens</w:t>
      </w:r>
      <w:r w:rsidR="006455E5">
        <w:t xml:space="preserve">. </w:t>
      </w:r>
      <w:r w:rsidRPr="0095276B">
        <w:t>Le lycée de Ve</w:t>
      </w:r>
      <w:r w:rsidRPr="0095276B">
        <w:t>n</w:t>
      </w:r>
      <w:r w:rsidRPr="0095276B">
        <w:t>deuvre regardait croître ce phénomène avec des tressaillements d</w:t>
      </w:r>
      <w:r w:rsidR="006455E5">
        <w:t>’</w:t>
      </w:r>
      <w:r w:rsidRPr="0095276B">
        <w:t>orgueil inquiet</w:t>
      </w:r>
      <w:r w:rsidR="006455E5">
        <w:t xml:space="preserve">. </w:t>
      </w:r>
      <w:r w:rsidRPr="0095276B">
        <w:t>L</w:t>
      </w:r>
      <w:r w:rsidR="006455E5">
        <w:t>’</w:t>
      </w:r>
      <w:r w:rsidRPr="0095276B">
        <w:t>Association des Anciens Élèves songeait à fonder un Prix que le jeune Simler inaugurerait à sa sortie de rhétorique</w:t>
      </w:r>
      <w:r w:rsidR="006455E5">
        <w:t>…</w:t>
      </w:r>
    </w:p>
    <w:p w14:paraId="72B1B106" w14:textId="3F1AF866" w:rsidR="006455E5" w:rsidRDefault="006455E5" w:rsidP="002666CE"/>
    <w:p w14:paraId="1F7F86B3" w14:textId="77777777" w:rsidR="006455E5" w:rsidRDefault="006455E5" w:rsidP="002666CE">
      <w:r>
        <w:rPr>
          <w:rFonts w:eastAsia="Georgia" w:cs="Georgia"/>
        </w:rPr>
        <w:t>« </w:t>
      </w:r>
      <w:r w:rsidR="009D4A85" w:rsidRPr="0095276B">
        <w:rPr>
          <w:rFonts w:eastAsia="Georgia" w:cs="Georgia"/>
        </w:rPr>
        <w:t xml:space="preserve">À </w:t>
      </w:r>
      <w:r w:rsidR="009D4A85" w:rsidRPr="0095276B">
        <w:t>quoi jouons-nous</w:t>
      </w:r>
      <w:r>
        <w:t> ? »</w:t>
      </w:r>
      <w:r w:rsidR="009D4A85" w:rsidRPr="0095276B">
        <w:t xml:space="preserve"> demandaient</w:t>
      </w:r>
      <w:r>
        <w:t xml:space="preserve">, </w:t>
      </w:r>
      <w:r w:rsidR="009D4A85" w:rsidRPr="0095276B">
        <w:t>depuis un moment</w:t>
      </w:r>
      <w:r>
        <w:t xml:space="preserve">, </w:t>
      </w:r>
      <w:r w:rsidR="009D4A85" w:rsidRPr="0095276B">
        <w:t>Laure et Hermance</w:t>
      </w:r>
      <w:r>
        <w:t xml:space="preserve">, </w:t>
      </w:r>
      <w:r w:rsidR="009D4A85" w:rsidRPr="0095276B">
        <w:t>en lui retirant des mains le tricorne froissé de Louis</w:t>
      </w:r>
      <w:r>
        <w:t>.</w:t>
      </w:r>
    </w:p>
    <w:p w14:paraId="31A1C835" w14:textId="77777777" w:rsidR="006455E5" w:rsidRDefault="009D4A85" w:rsidP="002666CE">
      <w:r w:rsidRPr="0095276B">
        <w:t>Ce fut donc avec une entière bonne foi</w:t>
      </w:r>
      <w:r w:rsidR="006455E5">
        <w:t xml:space="preserve">, </w:t>
      </w:r>
      <w:r w:rsidRPr="0095276B">
        <w:t>avec une logique secrète impeccable</w:t>
      </w:r>
      <w:r w:rsidR="006455E5">
        <w:t xml:space="preserve">, </w:t>
      </w:r>
      <w:r w:rsidRPr="0095276B">
        <w:t>que le futur Justin Simler</w:t>
      </w:r>
      <w:r w:rsidR="006455E5">
        <w:t xml:space="preserve">, </w:t>
      </w:r>
      <w:r w:rsidRPr="0095276B">
        <w:t>de Simler et Cie</w:t>
      </w:r>
      <w:r w:rsidR="006455E5">
        <w:t xml:space="preserve">, </w:t>
      </w:r>
      <w:r w:rsidRPr="0095276B">
        <w:t>répondit</w:t>
      </w:r>
      <w:r w:rsidR="006455E5">
        <w:t xml:space="preserve">, </w:t>
      </w:r>
      <w:r w:rsidRPr="0095276B">
        <w:t>en alignant quatre chaises de fer devant lui</w:t>
      </w:r>
      <w:r w:rsidR="006455E5">
        <w:t xml:space="preserve">, </w:t>
      </w:r>
      <w:r w:rsidRPr="0095276B">
        <w:t>et en s</w:t>
      </w:r>
      <w:r w:rsidR="006455E5">
        <w:t>’</w:t>
      </w:r>
      <w:r w:rsidRPr="0095276B">
        <w:t>en allant chercher une petite table de jardin</w:t>
      </w:r>
      <w:r w:rsidR="006455E5">
        <w:t> :</w:t>
      </w:r>
    </w:p>
    <w:p w14:paraId="28BEADC5" w14:textId="77777777" w:rsidR="006455E5" w:rsidRDefault="006455E5" w:rsidP="002666CE">
      <w:r>
        <w:rPr>
          <w:rFonts w:eastAsia="Georgia" w:cs="Georgia"/>
        </w:rPr>
        <w:t>« </w:t>
      </w:r>
      <w:r w:rsidR="009D4A85" w:rsidRPr="0095276B">
        <w:t>Je suis un conférencier</w:t>
      </w:r>
      <w:r>
        <w:t xml:space="preserve">, </w:t>
      </w:r>
      <w:r w:rsidR="009D4A85" w:rsidRPr="0095276B">
        <w:t>vous êtes mes auditeurs</w:t>
      </w:r>
      <w:r>
        <w:t>.</w:t>
      </w:r>
    </w:p>
    <w:p w14:paraId="7D282BDA" w14:textId="268A7531" w:rsidR="002666CE" w:rsidRDefault="009D4A85" w:rsidP="002666CE">
      <w:r w:rsidRPr="0095276B">
        <w:lastRenderedPageBreak/>
        <w:t>Je vais vous parler</w:t>
      </w:r>
      <w:r w:rsidR="006455E5">
        <w:t xml:space="preserve">, </w:t>
      </w:r>
      <w:r w:rsidRPr="0095276B">
        <w:t>hem</w:t>
      </w:r>
      <w:r w:rsidR="006455E5">
        <w:t xml:space="preserve"> ! </w:t>
      </w:r>
      <w:r w:rsidRPr="0095276B">
        <w:t>je vais vous parler du Vrai</w:t>
      </w:r>
      <w:r w:rsidR="006455E5">
        <w:t xml:space="preserve">, </w:t>
      </w:r>
      <w:r w:rsidRPr="0095276B">
        <w:t>du Beau et du Bien</w:t>
      </w:r>
      <w:r w:rsidR="006455E5">
        <w:t>. »</w:t>
      </w:r>
    </w:p>
    <w:p w14:paraId="072E8ABD" w14:textId="39BF5B8E" w:rsidR="009D4A85" w:rsidRPr="0095276B" w:rsidRDefault="009D4A85" w:rsidP="006455E5">
      <w:pPr>
        <w:pStyle w:val="Titre2"/>
        <w:pageBreakBefore/>
        <w:rPr>
          <w:szCs w:val="44"/>
        </w:rPr>
      </w:pPr>
      <w:bookmarkStart w:id="41" w:name="_Toc197888844"/>
      <w:r w:rsidRPr="0095276B">
        <w:rPr>
          <w:szCs w:val="44"/>
        </w:rPr>
        <w:lastRenderedPageBreak/>
        <w:t>3</w:t>
      </w:r>
      <w:bookmarkEnd w:id="41"/>
      <w:r w:rsidRPr="0095276B">
        <w:rPr>
          <w:szCs w:val="44"/>
        </w:rPr>
        <w:br/>
      </w:r>
    </w:p>
    <w:p w14:paraId="19ED00C0" w14:textId="77777777" w:rsidR="006455E5" w:rsidRDefault="009D4A85" w:rsidP="002666CE">
      <w:r w:rsidRPr="0095276B">
        <w:t>Quand vous avez appris à démonter et à remonter la cula</w:t>
      </w:r>
      <w:r w:rsidRPr="0095276B">
        <w:t>s</w:t>
      </w:r>
      <w:r w:rsidRPr="0095276B">
        <w:t>se d</w:t>
      </w:r>
      <w:r w:rsidR="006455E5">
        <w:t>’</w:t>
      </w:r>
      <w:r w:rsidRPr="0095276B">
        <w:t>une pièce d</w:t>
      </w:r>
      <w:r w:rsidR="006455E5">
        <w:t>’</w:t>
      </w:r>
      <w:r w:rsidRPr="0095276B">
        <w:t>artillerie</w:t>
      </w:r>
      <w:r w:rsidR="006455E5">
        <w:t xml:space="preserve">, </w:t>
      </w:r>
      <w:r w:rsidRPr="0095276B">
        <w:t>quand vous possédez la formule de l</w:t>
      </w:r>
      <w:r w:rsidR="006455E5">
        <w:t>’</w:t>
      </w:r>
      <w:r w:rsidRPr="0095276B">
        <w:t>explosif</w:t>
      </w:r>
      <w:r w:rsidR="006455E5">
        <w:t xml:space="preserve">, </w:t>
      </w:r>
      <w:r w:rsidRPr="0095276B">
        <w:t>quand vous avez soupesé l</w:t>
      </w:r>
      <w:r w:rsidR="006455E5">
        <w:t>’</w:t>
      </w:r>
      <w:r w:rsidRPr="0095276B">
        <w:t>obus et promené vos mains à sa surface</w:t>
      </w:r>
      <w:r w:rsidR="006455E5">
        <w:t xml:space="preserve">, </w:t>
      </w:r>
      <w:r w:rsidRPr="0095276B">
        <w:t xml:space="preserve">vous en savez assez pour que le champ de tir ne vous révèle plus </w:t>
      </w:r>
      <w:proofErr w:type="spellStart"/>
      <w:r w:rsidRPr="0095276B">
        <w:t>grand</w:t>
      </w:r>
      <w:r w:rsidR="006455E5">
        <w:t>’</w:t>
      </w:r>
      <w:r w:rsidRPr="0095276B">
        <w:t>chose</w:t>
      </w:r>
      <w:proofErr w:type="spellEnd"/>
      <w:r w:rsidR="006455E5">
        <w:t>.</w:t>
      </w:r>
    </w:p>
    <w:p w14:paraId="758D739A" w14:textId="77777777" w:rsidR="006455E5" w:rsidRDefault="009D4A85" w:rsidP="002666CE">
      <w:r w:rsidRPr="0095276B">
        <w:t>Il n</w:t>
      </w:r>
      <w:r w:rsidR="006455E5">
        <w:t>’</w:t>
      </w:r>
      <w:r w:rsidRPr="0095276B">
        <w:t>en était pas autrement des Simler</w:t>
      </w:r>
      <w:r w:rsidR="006455E5">
        <w:t xml:space="preserve">. </w:t>
      </w:r>
      <w:r w:rsidRPr="0095276B">
        <w:t>Leurs quatre éne</w:t>
      </w:r>
      <w:r w:rsidRPr="0095276B">
        <w:t>r</w:t>
      </w:r>
      <w:r w:rsidRPr="0095276B">
        <w:t>gies une fois mises en batterie</w:t>
      </w:r>
      <w:r w:rsidR="006455E5">
        <w:t xml:space="preserve">, </w:t>
      </w:r>
      <w:r w:rsidRPr="0095276B">
        <w:t>et toutes conditions égales d</w:t>
      </w:r>
      <w:r w:rsidR="006455E5">
        <w:t>’</w:t>
      </w:r>
      <w:r w:rsidRPr="0095276B">
        <w:t>ai</w:t>
      </w:r>
      <w:r w:rsidRPr="0095276B">
        <w:t>l</w:t>
      </w:r>
      <w:r w:rsidRPr="0095276B">
        <w:t>leurs</w:t>
      </w:r>
      <w:r w:rsidR="006455E5">
        <w:t xml:space="preserve">, </w:t>
      </w:r>
      <w:r w:rsidRPr="0095276B">
        <w:t>l</w:t>
      </w:r>
      <w:r w:rsidR="006455E5">
        <w:t>’</w:t>
      </w:r>
      <w:r w:rsidRPr="0095276B">
        <w:t>effet se conforma servilement aux prévisions</w:t>
      </w:r>
      <w:r w:rsidR="006455E5">
        <w:t>.</w:t>
      </w:r>
    </w:p>
    <w:p w14:paraId="5686F04C" w14:textId="77777777" w:rsidR="006455E5" w:rsidRDefault="009D4A85" w:rsidP="002666CE">
      <w:r w:rsidRPr="0095276B">
        <w:t>Il en résulte que le détail des cinquante mois qui avaient suivi l</w:t>
      </w:r>
      <w:r w:rsidR="006455E5">
        <w:t>’</w:t>
      </w:r>
      <w:r w:rsidRPr="0095276B">
        <w:t>hiver de 1872-73 ne mérite pas le récit</w:t>
      </w:r>
      <w:r w:rsidR="006455E5">
        <w:t xml:space="preserve">, </w:t>
      </w:r>
      <w:r w:rsidRPr="0095276B">
        <w:t>jusqu</w:t>
      </w:r>
      <w:r w:rsidR="006455E5">
        <w:t>’</w:t>
      </w:r>
      <w:r w:rsidRPr="0095276B">
        <w:t>au jour où le destin voulut de nouveau sa part du gâteau</w:t>
      </w:r>
      <w:r w:rsidR="006455E5">
        <w:t>.</w:t>
      </w:r>
    </w:p>
    <w:p w14:paraId="2A678E99" w14:textId="5BCB7074" w:rsidR="006455E5" w:rsidRDefault="009D4A85" w:rsidP="002666CE">
      <w:r w:rsidRPr="0095276B">
        <w:t>S</w:t>
      </w:r>
      <w:r w:rsidR="006455E5">
        <w:t>’</w:t>
      </w:r>
      <w:r w:rsidRPr="0095276B">
        <w:t>ils mangèrent effectivement</w:t>
      </w:r>
      <w:r w:rsidR="006455E5">
        <w:t xml:space="preserve">, </w:t>
      </w:r>
      <w:r w:rsidRPr="0095276B">
        <w:t>pendant cette période</w:t>
      </w:r>
      <w:r w:rsidR="006455E5">
        <w:t xml:space="preserve">, </w:t>
      </w:r>
      <w:r w:rsidRPr="0095276B">
        <w:t>leur pain à la sueur de leur visage</w:t>
      </w:r>
      <w:r w:rsidR="006455E5">
        <w:t xml:space="preserve">, </w:t>
      </w:r>
      <w:r w:rsidRPr="0095276B">
        <w:t>ils ne maudirent pas pour cela l</w:t>
      </w:r>
      <w:r w:rsidR="006455E5">
        <w:t>’</w:t>
      </w:r>
      <w:r w:rsidRPr="0095276B">
        <w:t>heure où ils étaient nés</w:t>
      </w:r>
      <w:r w:rsidR="006455E5">
        <w:t xml:space="preserve">, </w:t>
      </w:r>
      <w:r w:rsidRPr="0095276B">
        <w:t>et ne se répandirent pas</w:t>
      </w:r>
      <w:r w:rsidR="006455E5">
        <w:t xml:space="preserve">, </w:t>
      </w:r>
      <w:r w:rsidRPr="0095276B">
        <w:t>sept fois le jour</w:t>
      </w:r>
      <w:r w:rsidR="006455E5">
        <w:t xml:space="preserve">, </w:t>
      </w:r>
      <w:r w:rsidRPr="0095276B">
        <w:t>en lamentations sur le péché originel</w:t>
      </w:r>
      <w:r w:rsidR="006455E5">
        <w:t xml:space="preserve">. </w:t>
      </w:r>
      <w:r w:rsidRPr="0095276B">
        <w:t xml:space="preserve">Le travail était la </w:t>
      </w:r>
      <w:r w:rsidR="006455E5">
        <w:t>moel</w:t>
      </w:r>
      <w:r w:rsidRPr="0095276B">
        <w:t>le de leurs os</w:t>
      </w:r>
      <w:r w:rsidR="006455E5">
        <w:t xml:space="preserve">. </w:t>
      </w:r>
      <w:r w:rsidRPr="0095276B">
        <w:t>Chaque semaine contenait</w:t>
      </w:r>
      <w:r w:rsidR="006455E5">
        <w:t xml:space="preserve">, </w:t>
      </w:r>
      <w:r w:rsidRPr="0095276B">
        <w:t>dans sa plén</w:t>
      </w:r>
      <w:r w:rsidRPr="0095276B">
        <w:t>i</w:t>
      </w:r>
      <w:r w:rsidRPr="0095276B">
        <w:t>tude</w:t>
      </w:r>
      <w:r w:rsidR="006455E5">
        <w:t xml:space="preserve">, </w:t>
      </w:r>
      <w:r w:rsidRPr="0095276B">
        <w:t>la ration d</w:t>
      </w:r>
      <w:r w:rsidR="006455E5">
        <w:t>’</w:t>
      </w:r>
      <w:r w:rsidRPr="0095276B">
        <w:t>effort</w:t>
      </w:r>
      <w:r w:rsidR="006455E5">
        <w:t xml:space="preserve">, </w:t>
      </w:r>
      <w:r w:rsidRPr="0095276B">
        <w:t>de désir et de résultats qu</w:t>
      </w:r>
      <w:r w:rsidR="006455E5">
        <w:t>’</w:t>
      </w:r>
      <w:r w:rsidRPr="0095276B">
        <w:t>il fallait à ces n</w:t>
      </w:r>
      <w:r w:rsidRPr="0095276B">
        <w:t>a</w:t>
      </w:r>
      <w:r w:rsidRPr="0095276B">
        <w:t>tures</w:t>
      </w:r>
      <w:r w:rsidR="006455E5">
        <w:t>.</w:t>
      </w:r>
    </w:p>
    <w:p w14:paraId="76637A12" w14:textId="77777777" w:rsidR="006455E5" w:rsidRDefault="009D4A85" w:rsidP="002666CE">
      <w:r w:rsidRPr="0095276B">
        <w:t>Il serait du reste faux de prétendre qu</w:t>
      </w:r>
      <w:r w:rsidR="006455E5">
        <w:t>’</w:t>
      </w:r>
      <w:r w:rsidRPr="0095276B">
        <w:t>ils omirent d</w:t>
      </w:r>
      <w:r w:rsidR="006455E5">
        <w:t>’</w:t>
      </w:r>
      <w:r w:rsidRPr="0095276B">
        <w:t>en r</w:t>
      </w:r>
      <w:r w:rsidRPr="0095276B">
        <w:t>e</w:t>
      </w:r>
      <w:r w:rsidRPr="0095276B">
        <w:t>mercier Quelqu</w:t>
      </w:r>
      <w:r w:rsidR="006455E5">
        <w:t>’</w:t>
      </w:r>
      <w:r w:rsidRPr="0095276B">
        <w:t>un hors eux-mêmes</w:t>
      </w:r>
      <w:r w:rsidR="006455E5">
        <w:t xml:space="preserve"> ; </w:t>
      </w:r>
      <w:r w:rsidRPr="0095276B">
        <w:t>ces hommes</w:t>
      </w:r>
      <w:r w:rsidR="006455E5">
        <w:t xml:space="preserve">, </w:t>
      </w:r>
      <w:r w:rsidRPr="0095276B">
        <w:t>qui croyaient adorer le Dieu Sans Face de leurs pères</w:t>
      </w:r>
      <w:r w:rsidR="006455E5">
        <w:t xml:space="preserve">, </w:t>
      </w:r>
      <w:r w:rsidRPr="0095276B">
        <w:t>rendaient en réalité grâces au Dieu de Fonte et de Laine qu</w:t>
      </w:r>
      <w:r w:rsidR="006455E5">
        <w:t>’</w:t>
      </w:r>
      <w:r w:rsidRPr="0095276B">
        <w:t>ils servaient du matin jusqu</w:t>
      </w:r>
      <w:r w:rsidR="006455E5">
        <w:t>’</w:t>
      </w:r>
      <w:r w:rsidRPr="0095276B">
        <w:t>au soir</w:t>
      </w:r>
      <w:r w:rsidR="006455E5">
        <w:t xml:space="preserve">. </w:t>
      </w:r>
      <w:r w:rsidRPr="0095276B">
        <w:t>Depuis le jour où</w:t>
      </w:r>
      <w:r w:rsidR="006455E5">
        <w:t xml:space="preserve">, </w:t>
      </w:r>
      <w:r w:rsidRPr="0095276B">
        <w:t>s</w:t>
      </w:r>
      <w:r w:rsidR="006455E5">
        <w:t>’</w:t>
      </w:r>
      <w:r w:rsidRPr="0095276B">
        <w:t>étant substitués à l</w:t>
      </w:r>
      <w:r w:rsidR="006455E5">
        <w:t>’</w:t>
      </w:r>
      <w:r w:rsidRPr="0095276B">
        <w:t>ensemble des créanciers</w:t>
      </w:r>
      <w:r w:rsidR="006455E5">
        <w:t xml:space="preserve">, </w:t>
      </w:r>
      <w:r w:rsidRPr="0095276B">
        <w:t>les Stern s</w:t>
      </w:r>
      <w:r w:rsidR="006455E5">
        <w:t>’</w:t>
      </w:r>
      <w:r w:rsidRPr="0095276B">
        <w:t>étaient remboursés en actions de la nouvelle Société Anonyme</w:t>
      </w:r>
      <w:r w:rsidR="006455E5">
        <w:t xml:space="preserve">, </w:t>
      </w:r>
      <w:r w:rsidRPr="0095276B">
        <w:t>et où</w:t>
      </w:r>
      <w:r w:rsidR="006455E5">
        <w:t xml:space="preserve">, </w:t>
      </w:r>
      <w:proofErr w:type="gramStart"/>
      <w:r w:rsidRPr="0095276B">
        <w:t xml:space="preserve">par </w:t>
      </w:r>
      <w:proofErr w:type="spellStart"/>
      <w:r w:rsidRPr="0095276B">
        <w:t>contre</w:t>
      </w:r>
      <w:proofErr w:type="gramEnd"/>
      <w:r w:rsidRPr="0095276B">
        <w:t>-partie</w:t>
      </w:r>
      <w:proofErr w:type="spellEnd"/>
      <w:r w:rsidR="006455E5">
        <w:t xml:space="preserve">, </w:t>
      </w:r>
      <w:r w:rsidRPr="0095276B">
        <w:t>la dot d</w:t>
      </w:r>
      <w:r w:rsidR="006455E5">
        <w:t>’</w:t>
      </w:r>
      <w:r w:rsidRPr="0095276B">
        <w:t>Él</w:t>
      </w:r>
      <w:r w:rsidRPr="0095276B">
        <w:t>i</w:t>
      </w:r>
      <w:r w:rsidRPr="0095276B">
        <w:t>sa était restée engagée dans leurs affaires de Paris</w:t>
      </w:r>
      <w:r w:rsidR="006455E5">
        <w:t xml:space="preserve">, </w:t>
      </w:r>
      <w:r w:rsidRPr="0095276B">
        <w:t>Vendeuvre avait commencé à se tourmenter</w:t>
      </w:r>
      <w:r w:rsidR="006455E5">
        <w:t xml:space="preserve">, </w:t>
      </w:r>
      <w:r w:rsidR="006455E5">
        <w:rPr>
          <w:rFonts w:eastAsia="Georgia" w:cs="Georgia"/>
        </w:rPr>
        <w:t xml:space="preserve">– </w:t>
      </w:r>
      <w:r w:rsidRPr="0095276B">
        <w:t xml:space="preserve">non </w:t>
      </w:r>
      <w:r w:rsidRPr="0095276B">
        <w:lastRenderedPageBreak/>
        <w:t>sans raison</w:t>
      </w:r>
      <w:r w:rsidR="006455E5">
        <w:t xml:space="preserve">. </w:t>
      </w:r>
      <w:r w:rsidRPr="0095276B">
        <w:t>L</w:t>
      </w:r>
      <w:r w:rsidR="006455E5">
        <w:t>’</w:t>
      </w:r>
      <w:r w:rsidRPr="0095276B">
        <w:t>Ouest ne comprenait rien au mécanisme industriel dont ces Alsaciens lui fournissaient le premier exemple</w:t>
      </w:r>
      <w:r w:rsidR="006455E5">
        <w:t>.</w:t>
      </w:r>
    </w:p>
    <w:p w14:paraId="47020007" w14:textId="6585A860" w:rsidR="002666CE" w:rsidRDefault="006455E5" w:rsidP="002666CE">
      <w:r>
        <w:rPr>
          <w:rFonts w:eastAsia="Georgia" w:cs="Georgia"/>
        </w:rPr>
        <w:t>« </w:t>
      </w:r>
      <w:r w:rsidR="009D4A85" w:rsidRPr="0095276B">
        <w:t>Je me trouve avoir quatre sous en caisse</w:t>
      </w:r>
      <w:r>
        <w:t xml:space="preserve"> », </w:t>
      </w:r>
      <w:r w:rsidR="009D4A85" w:rsidRPr="0095276B">
        <w:t>confia un jour</w:t>
      </w:r>
      <w:r>
        <w:t xml:space="preserve"> </w:t>
      </w:r>
      <w:r>
        <w:rPr>
          <w:rFonts w:eastAsia="Georgia" w:cs="Georgia"/>
        </w:rPr>
        <w:t xml:space="preserve">– </w:t>
      </w:r>
      <w:r w:rsidR="009D4A85" w:rsidRPr="0095276B">
        <w:t>un diable le poussant</w:t>
      </w:r>
      <w:r>
        <w:t xml:space="preserve"> </w:t>
      </w:r>
      <w:r>
        <w:rPr>
          <w:rFonts w:eastAsia="Georgia" w:cs="Georgia"/>
        </w:rPr>
        <w:t xml:space="preserve">– </w:t>
      </w:r>
      <w:r w:rsidR="009D4A85" w:rsidRPr="0095276B">
        <w:t xml:space="preserve">monsieur </w:t>
      </w:r>
      <w:proofErr w:type="spellStart"/>
      <w:r w:rsidR="009D4A85" w:rsidRPr="0095276B">
        <w:t>Lorilleux</w:t>
      </w:r>
      <w:proofErr w:type="spellEnd"/>
      <w:r w:rsidR="009D4A85" w:rsidRPr="0095276B">
        <w:t xml:space="preserve"> à monsieur Hi</w:t>
      </w:r>
      <w:r w:rsidR="009D4A85" w:rsidRPr="0095276B">
        <w:t>p</w:t>
      </w:r>
      <w:r w:rsidR="009D4A85" w:rsidRPr="0095276B">
        <w:t>polyte</w:t>
      </w:r>
      <w:r>
        <w:t xml:space="preserve">, </w:t>
      </w:r>
      <w:r w:rsidR="009D4A85" w:rsidRPr="0095276B">
        <w:t>d</w:t>
      </w:r>
      <w:r>
        <w:t>’</w:t>
      </w:r>
      <w:r w:rsidR="009D4A85" w:rsidRPr="0095276B">
        <w:t>un air détaché</w:t>
      </w:r>
      <w:r>
        <w:t>. « </w:t>
      </w:r>
      <w:r w:rsidR="009D4A85" w:rsidRPr="0095276B">
        <w:t>On me parle d</w:t>
      </w:r>
      <w:r>
        <w:t>’</w:t>
      </w:r>
      <w:r w:rsidR="009D4A85" w:rsidRPr="0095276B">
        <w:t>un bon domaine du c</w:t>
      </w:r>
      <w:r w:rsidR="009D4A85" w:rsidRPr="0095276B">
        <w:t>ô</w:t>
      </w:r>
      <w:r w:rsidR="009D4A85" w:rsidRPr="0095276B">
        <w:t xml:space="preserve">té de </w:t>
      </w:r>
      <w:r>
        <w:t>M</w:t>
      </w:r>
      <w:r w:rsidRPr="006455E5">
        <w:rPr>
          <w:vertAlign w:val="superscript"/>
        </w:rPr>
        <w:t>lle</w:t>
      </w:r>
      <w:r>
        <w:t> </w:t>
      </w:r>
      <w:r w:rsidR="009D4A85" w:rsidRPr="0095276B">
        <w:t>Humph</w:t>
      </w:r>
      <w:r>
        <w:t xml:space="preserve"> ! </w:t>
      </w:r>
      <w:r w:rsidR="009D4A85" w:rsidRPr="0095276B">
        <w:t>Si vous aviez quelques valeurs à me reco</w:t>
      </w:r>
      <w:r w:rsidR="009D4A85" w:rsidRPr="0095276B">
        <w:t>m</w:t>
      </w:r>
      <w:r w:rsidR="009D4A85" w:rsidRPr="0095276B">
        <w:t>mander</w:t>
      </w:r>
      <w:r>
        <w:t xml:space="preserve">, </w:t>
      </w:r>
      <w:r w:rsidR="009D4A85" w:rsidRPr="0095276B">
        <w:t>vous devez bien connaître ça</w:t>
      </w:r>
      <w:r>
        <w:t xml:space="preserve">, </w:t>
      </w:r>
      <w:r w:rsidR="009D4A85" w:rsidRPr="0095276B">
        <w:t>j</w:t>
      </w:r>
      <w:r>
        <w:t>’</w:t>
      </w:r>
      <w:r w:rsidR="009D4A85" w:rsidRPr="0095276B">
        <w:t>aimerais mieux</w:t>
      </w:r>
      <w:r>
        <w:t xml:space="preserve">, </w:t>
      </w:r>
      <w:proofErr w:type="spellStart"/>
      <w:r w:rsidR="009D4A85" w:rsidRPr="0095276B">
        <w:t>haam</w:t>
      </w:r>
      <w:proofErr w:type="spellEnd"/>
      <w:r>
        <w:t xml:space="preserve"> ! </w:t>
      </w:r>
      <w:r w:rsidR="009D4A85" w:rsidRPr="0095276B">
        <w:t>oui</w:t>
      </w:r>
      <w:r>
        <w:t xml:space="preserve">, </w:t>
      </w:r>
      <w:r w:rsidR="009D4A85" w:rsidRPr="0095276B">
        <w:t>je préférerais</w:t>
      </w:r>
      <w:r>
        <w:t>. »</w:t>
      </w:r>
    </w:p>
    <w:p w14:paraId="2C1A455E" w14:textId="1FAAA7AC" w:rsidR="006455E5" w:rsidRDefault="006455E5" w:rsidP="002666CE">
      <w:r>
        <w:t>M. </w:t>
      </w:r>
      <w:r w:rsidR="009D4A85" w:rsidRPr="0095276B">
        <w:t>Hippolyte n</w:t>
      </w:r>
      <w:r>
        <w:t>’</w:t>
      </w:r>
      <w:r w:rsidR="009D4A85" w:rsidRPr="0095276B">
        <w:t>y put tenir</w:t>
      </w:r>
      <w:r>
        <w:t> :</w:t>
      </w:r>
    </w:p>
    <w:p w14:paraId="6EE516AE" w14:textId="77777777" w:rsidR="006455E5" w:rsidRDefault="006455E5" w:rsidP="002666CE">
      <w:r>
        <w:rPr>
          <w:rFonts w:eastAsia="Georgia" w:cs="Georgia"/>
        </w:rPr>
        <w:t>« </w:t>
      </w:r>
      <w:r w:rsidR="009D4A85" w:rsidRPr="0095276B">
        <w:t xml:space="preserve">Des </w:t>
      </w:r>
      <w:proofErr w:type="spellStart"/>
      <w:r w:rsidR="009D4A85" w:rsidRPr="0095276B">
        <w:t>faleurs</w:t>
      </w:r>
      <w:proofErr w:type="spellEnd"/>
      <w:r>
        <w:t xml:space="preserve"> ? </w:t>
      </w:r>
      <w:r w:rsidR="009D4A85" w:rsidRPr="0095276B">
        <w:t xml:space="preserve">Un </w:t>
      </w:r>
      <w:proofErr w:type="spellStart"/>
      <w:r w:rsidR="009D4A85" w:rsidRPr="0095276B">
        <w:t>tomaine</w:t>
      </w:r>
      <w:proofErr w:type="spellEnd"/>
      <w:r>
        <w:t xml:space="preserve"> ? </w:t>
      </w:r>
      <w:r w:rsidR="009D4A85" w:rsidRPr="0095276B">
        <w:t>Et fous êtes filateur</w:t>
      </w:r>
      <w:r>
        <w:t xml:space="preserve"> ? </w:t>
      </w:r>
      <w:r w:rsidR="009D4A85" w:rsidRPr="0095276B">
        <w:t>Achetez des métiers neufs</w:t>
      </w:r>
      <w:r>
        <w:t xml:space="preserve">, </w:t>
      </w:r>
      <w:r w:rsidR="009D4A85" w:rsidRPr="0095276B">
        <w:t xml:space="preserve">monsieur </w:t>
      </w:r>
      <w:proofErr w:type="spellStart"/>
      <w:r w:rsidR="009D4A85" w:rsidRPr="0095276B">
        <w:t>Lorilleux</w:t>
      </w:r>
      <w:proofErr w:type="spellEnd"/>
      <w:r>
        <w:t xml:space="preserve">, </w:t>
      </w:r>
      <w:r w:rsidR="009D4A85" w:rsidRPr="0095276B">
        <w:t xml:space="preserve">achetez des </w:t>
      </w:r>
      <w:proofErr w:type="spellStart"/>
      <w:r w:rsidR="009D4A85" w:rsidRPr="0095276B">
        <w:t>ourtissoirs</w:t>
      </w:r>
      <w:proofErr w:type="spellEnd"/>
      <w:r>
        <w:t xml:space="preserve">, </w:t>
      </w:r>
      <w:r w:rsidR="009D4A85" w:rsidRPr="0095276B">
        <w:t>achetez des cardes neuves</w:t>
      </w:r>
      <w:r>
        <w:t xml:space="preserve">, </w:t>
      </w:r>
      <w:proofErr w:type="spellStart"/>
      <w:r w:rsidR="009D4A85" w:rsidRPr="0095276B">
        <w:t>foilà</w:t>
      </w:r>
      <w:proofErr w:type="spellEnd"/>
      <w:r w:rsidR="009D4A85" w:rsidRPr="0095276B">
        <w:t xml:space="preserve"> </w:t>
      </w:r>
      <w:proofErr w:type="spellStart"/>
      <w:r w:rsidR="009D4A85" w:rsidRPr="0095276B">
        <w:t>fotre</w:t>
      </w:r>
      <w:proofErr w:type="spellEnd"/>
      <w:r w:rsidR="009D4A85" w:rsidRPr="0095276B">
        <w:t xml:space="preserve"> domaine</w:t>
      </w:r>
      <w:r>
        <w:t xml:space="preserve">, </w:t>
      </w:r>
      <w:proofErr w:type="spellStart"/>
      <w:r w:rsidR="009D4A85" w:rsidRPr="0095276B">
        <w:t>foilà</w:t>
      </w:r>
      <w:proofErr w:type="spellEnd"/>
      <w:r w:rsidR="009D4A85" w:rsidRPr="0095276B">
        <w:t xml:space="preserve"> </w:t>
      </w:r>
      <w:proofErr w:type="spellStart"/>
      <w:r w:rsidR="009D4A85" w:rsidRPr="0095276B">
        <w:t>fos</w:t>
      </w:r>
      <w:proofErr w:type="spellEnd"/>
      <w:r w:rsidR="009D4A85" w:rsidRPr="0095276B">
        <w:t xml:space="preserve"> </w:t>
      </w:r>
      <w:proofErr w:type="spellStart"/>
      <w:r w:rsidR="009D4A85" w:rsidRPr="0095276B">
        <w:t>faleurs</w:t>
      </w:r>
      <w:proofErr w:type="spellEnd"/>
      <w:r>
        <w:t> !</w:t>
      </w:r>
    </w:p>
    <w:p w14:paraId="62B2BBE0" w14:textId="2512D8E1" w:rsidR="006455E5" w:rsidRDefault="006455E5" w:rsidP="002666CE">
      <w:r>
        <w:t>— </w:t>
      </w:r>
      <w:r w:rsidR="009D4A85" w:rsidRPr="0095276B">
        <w:t>Ce vieux Juif</w:t>
      </w:r>
      <w:r>
        <w:t xml:space="preserve">, </w:t>
      </w:r>
      <w:r w:rsidR="009D4A85" w:rsidRPr="0095276B">
        <w:t>il n</w:t>
      </w:r>
      <w:r>
        <w:t>’</w:t>
      </w:r>
      <w:r w:rsidR="009D4A85" w:rsidRPr="0095276B">
        <w:t>y a pas eu moyen d</w:t>
      </w:r>
      <w:r>
        <w:t>’</w:t>
      </w:r>
      <w:r w:rsidR="009D4A85" w:rsidRPr="0095276B">
        <w:t>en rien tirer</w:t>
      </w:r>
      <w:r>
        <w:t xml:space="preserve"> », </w:t>
      </w:r>
      <w:r w:rsidR="009D4A85" w:rsidRPr="0095276B">
        <w:t xml:space="preserve">dit </w:t>
      </w:r>
      <w:r>
        <w:t>M. </w:t>
      </w:r>
      <w:proofErr w:type="spellStart"/>
      <w:r w:rsidR="009D4A85" w:rsidRPr="0095276B">
        <w:t>Lorilleux</w:t>
      </w:r>
      <w:proofErr w:type="spellEnd"/>
      <w:r>
        <w:t xml:space="preserve">, </w:t>
      </w:r>
      <w:r w:rsidR="009D4A85" w:rsidRPr="0095276B">
        <w:t>le soir</w:t>
      </w:r>
      <w:r>
        <w:t xml:space="preserve">, </w:t>
      </w:r>
      <w:r w:rsidR="009D4A85" w:rsidRPr="0095276B">
        <w:t>à son épouse</w:t>
      </w:r>
      <w:r>
        <w:t xml:space="preserve">. </w:t>
      </w:r>
      <w:r w:rsidR="009D4A85" w:rsidRPr="0095276B">
        <w:t>Il se résigna à chercher seul un remploi fructueux de ses bénéfices</w:t>
      </w:r>
      <w:r>
        <w:t xml:space="preserve">, </w:t>
      </w:r>
      <w:r w:rsidR="009D4A85" w:rsidRPr="0095276B">
        <w:t>et s</w:t>
      </w:r>
      <w:r>
        <w:t>’</w:t>
      </w:r>
      <w:r w:rsidR="009D4A85" w:rsidRPr="0095276B">
        <w:t>en fut les confier</w:t>
      </w:r>
      <w:r>
        <w:t xml:space="preserve">, </w:t>
      </w:r>
      <w:r w:rsidR="009D4A85" w:rsidRPr="0095276B">
        <w:t>en homme sagace</w:t>
      </w:r>
      <w:r>
        <w:t xml:space="preserve">, </w:t>
      </w:r>
      <w:r w:rsidR="009D4A85" w:rsidRPr="0095276B">
        <w:t xml:space="preserve">aux soins éclairés de </w:t>
      </w:r>
      <w:r w:rsidR="009D4A85" w:rsidRPr="0095276B">
        <w:rPr>
          <w:i/>
          <w:iCs/>
        </w:rPr>
        <w:t>L</w:t>
      </w:r>
      <w:r>
        <w:rPr>
          <w:i/>
          <w:iCs/>
        </w:rPr>
        <w:t>’</w:t>
      </w:r>
      <w:r w:rsidR="009D4A85" w:rsidRPr="0095276B">
        <w:rPr>
          <w:i/>
          <w:iCs/>
        </w:rPr>
        <w:t>Union Générale</w:t>
      </w:r>
      <w:r>
        <w:t>.</w:t>
      </w:r>
    </w:p>
    <w:p w14:paraId="59933AFC" w14:textId="11A94683" w:rsidR="006455E5" w:rsidRDefault="006455E5" w:rsidP="002666CE">
      <w:r>
        <w:rPr>
          <w:rFonts w:eastAsia="Georgia" w:cs="Georgia"/>
        </w:rPr>
        <w:t>« </w:t>
      </w:r>
      <w:r w:rsidR="009D4A85" w:rsidRPr="0095276B">
        <w:t xml:space="preserve">Ils sont </w:t>
      </w:r>
      <w:proofErr w:type="spellStart"/>
      <w:r w:rsidR="009D4A85" w:rsidRPr="0095276B">
        <w:t>ét</w:t>
      </w:r>
      <w:proofErr w:type="spellEnd"/>
      <w:r w:rsidR="009D4A85" w:rsidRPr="0095276B">
        <w:t>-tonnants</w:t>
      </w:r>
      <w:r>
        <w:t xml:space="preserve">, </w:t>
      </w:r>
      <w:proofErr w:type="spellStart"/>
      <w:r w:rsidR="009D4A85" w:rsidRPr="0095276B">
        <w:t>ét</w:t>
      </w:r>
      <w:proofErr w:type="spellEnd"/>
      <w:r w:rsidR="009D4A85" w:rsidRPr="0095276B">
        <w:t>-tonnants</w:t>
      </w:r>
      <w:r>
        <w:t>, »</w:t>
      </w:r>
      <w:r w:rsidR="009D4A85" w:rsidRPr="0095276B">
        <w:t xml:space="preserve"> disait </w:t>
      </w:r>
      <w:r>
        <w:t>M. </w:t>
      </w:r>
      <w:r w:rsidR="009D4A85" w:rsidRPr="0095276B">
        <w:t>Hippolyte</w:t>
      </w:r>
      <w:r>
        <w:t xml:space="preserve">, </w:t>
      </w:r>
      <w:r w:rsidR="009D4A85" w:rsidRPr="0095276B">
        <w:t>sans s</w:t>
      </w:r>
      <w:r>
        <w:t>’</w:t>
      </w:r>
      <w:r w:rsidR="009D4A85" w:rsidRPr="0095276B">
        <w:t>expliquer plus longuement</w:t>
      </w:r>
      <w:r>
        <w:t xml:space="preserve">. </w:t>
      </w:r>
      <w:r w:rsidR="009D4A85" w:rsidRPr="0095276B">
        <w:t>Mais ses regards crépitaient en suivant les contours de sa fabrique</w:t>
      </w:r>
      <w:r>
        <w:t xml:space="preserve">. </w:t>
      </w:r>
      <w:r w:rsidR="009D4A85" w:rsidRPr="0095276B">
        <w:t>À vrai dire</w:t>
      </w:r>
      <w:r>
        <w:t xml:space="preserve">, </w:t>
      </w:r>
      <w:r w:rsidR="009D4A85" w:rsidRPr="0095276B">
        <w:t>bien loin d</w:t>
      </w:r>
      <w:r>
        <w:t>’</w:t>
      </w:r>
      <w:r w:rsidR="009D4A85" w:rsidRPr="0095276B">
        <w:t>en soutirer l</w:t>
      </w:r>
      <w:r>
        <w:t>’</w:t>
      </w:r>
      <w:r w:rsidR="009D4A85" w:rsidRPr="0095276B">
        <w:t>argent au fur et à mesure qu</w:t>
      </w:r>
      <w:r>
        <w:t>’</w:t>
      </w:r>
      <w:r w:rsidR="009D4A85" w:rsidRPr="0095276B">
        <w:t>il venait</w:t>
      </w:r>
      <w:r>
        <w:t xml:space="preserve">, </w:t>
      </w:r>
      <w:r w:rsidR="009D4A85" w:rsidRPr="0095276B">
        <w:t>la méthode des Simler était tout autre</w:t>
      </w:r>
      <w:r>
        <w:t xml:space="preserve">. </w:t>
      </w:r>
      <w:r w:rsidR="009D4A85" w:rsidRPr="0095276B">
        <w:t>Et Joseph</w:t>
      </w:r>
      <w:r>
        <w:t xml:space="preserve">, </w:t>
      </w:r>
      <w:r w:rsidR="009D4A85" w:rsidRPr="0095276B">
        <w:t>si on l</w:t>
      </w:r>
      <w:r>
        <w:t>’</w:t>
      </w:r>
      <w:r w:rsidR="009D4A85" w:rsidRPr="0095276B">
        <w:t>avait interrogé</w:t>
      </w:r>
      <w:r>
        <w:t xml:space="preserve">, </w:t>
      </w:r>
      <w:r w:rsidR="009D4A85" w:rsidRPr="0095276B">
        <w:t>et s</w:t>
      </w:r>
      <w:r>
        <w:t>’</w:t>
      </w:r>
      <w:r w:rsidR="009D4A85" w:rsidRPr="0095276B">
        <w:t>il était remonté quelque peu dans ses souvenirs</w:t>
      </w:r>
      <w:r>
        <w:t xml:space="preserve">, </w:t>
      </w:r>
      <w:r w:rsidR="009D4A85" w:rsidRPr="0095276B">
        <w:t>Joseph aurait pu faire des récits profitables sur la nature du mortier qu</w:t>
      </w:r>
      <w:r>
        <w:t>’</w:t>
      </w:r>
      <w:r w:rsidR="009D4A85" w:rsidRPr="0095276B">
        <w:t>ils n</w:t>
      </w:r>
      <w:r>
        <w:t>’</w:t>
      </w:r>
      <w:r w:rsidR="009D4A85" w:rsidRPr="0095276B">
        <w:t>hés</w:t>
      </w:r>
      <w:r w:rsidR="009D4A85" w:rsidRPr="0095276B">
        <w:t>i</w:t>
      </w:r>
      <w:r w:rsidR="009D4A85" w:rsidRPr="0095276B">
        <w:t>taient pas à utiliser</w:t>
      </w:r>
      <w:r>
        <w:t xml:space="preserve">, </w:t>
      </w:r>
      <w:r w:rsidR="009D4A85" w:rsidRPr="0095276B">
        <w:t>quand l</w:t>
      </w:r>
      <w:r>
        <w:t>’</w:t>
      </w:r>
      <w:r w:rsidR="009D4A85" w:rsidRPr="0095276B">
        <w:t>exigeait la solidité des fondations</w:t>
      </w:r>
      <w:r>
        <w:t>.</w:t>
      </w:r>
    </w:p>
    <w:p w14:paraId="4B79832C" w14:textId="77777777" w:rsidR="006455E5" w:rsidRDefault="009D4A85" w:rsidP="002666CE">
      <w:r w:rsidRPr="0095276B">
        <w:t>Pourtant</w:t>
      </w:r>
      <w:r w:rsidR="006455E5">
        <w:t xml:space="preserve">, </w:t>
      </w:r>
      <w:r w:rsidRPr="0095276B">
        <w:t>trois mois plus tard</w:t>
      </w:r>
      <w:r w:rsidR="006455E5">
        <w:t xml:space="preserve">, </w:t>
      </w:r>
      <w:r w:rsidRPr="0095276B">
        <w:t>le destin</w:t>
      </w:r>
      <w:r w:rsidR="006455E5">
        <w:t xml:space="preserve">, </w:t>
      </w:r>
      <w:r w:rsidRPr="0095276B">
        <w:t>qui ne fait rien pour rien</w:t>
      </w:r>
      <w:r w:rsidR="006455E5">
        <w:t xml:space="preserve">, </w:t>
      </w:r>
      <w:r w:rsidRPr="0095276B">
        <w:t xml:space="preserve">remit en présence ce petit chafouin de </w:t>
      </w:r>
      <w:proofErr w:type="spellStart"/>
      <w:r w:rsidRPr="0095276B">
        <w:t>Lorilleux</w:t>
      </w:r>
      <w:proofErr w:type="spellEnd"/>
      <w:r w:rsidRPr="0095276B">
        <w:t xml:space="preserve"> et son très redoutable confrère du boulevard du Grand-Cerf</w:t>
      </w:r>
      <w:r w:rsidR="006455E5">
        <w:t xml:space="preserve">. </w:t>
      </w:r>
      <w:r w:rsidRPr="0095276B">
        <w:lastRenderedPageBreak/>
        <w:t>C</w:t>
      </w:r>
      <w:r w:rsidR="006455E5">
        <w:t>’</w:t>
      </w:r>
      <w:r w:rsidRPr="0095276B">
        <w:t xml:space="preserve">était sur </w:t>
      </w:r>
      <w:smartTag w:uri="urn:schemas-microsoft-com:office:smarttags" w:element="PersonName">
        <w:smartTagPr>
          <w:attr w:name="ProductID" w:val="la Place"/>
        </w:smartTagPr>
        <w:r w:rsidRPr="0095276B">
          <w:t>la Place</w:t>
        </w:r>
      </w:smartTag>
      <w:r w:rsidRPr="0095276B">
        <w:t xml:space="preserve"> d</w:t>
      </w:r>
      <w:r w:rsidR="006455E5">
        <w:t>’</w:t>
      </w:r>
      <w:r w:rsidRPr="0095276B">
        <w:t>Armes</w:t>
      </w:r>
      <w:r w:rsidR="006455E5">
        <w:t xml:space="preserve">, </w:t>
      </w:r>
      <w:r w:rsidRPr="0095276B">
        <w:t>d</w:t>
      </w:r>
      <w:r w:rsidR="006455E5">
        <w:t>’</w:t>
      </w:r>
      <w:r w:rsidRPr="0095276B">
        <w:t>où toutes choses s</w:t>
      </w:r>
      <w:r w:rsidR="006455E5">
        <w:t>’</w:t>
      </w:r>
      <w:r w:rsidRPr="0095276B">
        <w:t>échappent et où toutes reviennent</w:t>
      </w:r>
      <w:r w:rsidR="006455E5">
        <w:t xml:space="preserve">. </w:t>
      </w:r>
      <w:r w:rsidRPr="0095276B">
        <w:t>Vendeuvre passait de la politesse à la pr</w:t>
      </w:r>
      <w:r w:rsidRPr="0095276B">
        <w:t>é</w:t>
      </w:r>
      <w:r w:rsidRPr="0095276B">
        <w:t>venance</w:t>
      </w:r>
      <w:r w:rsidR="006455E5">
        <w:t xml:space="preserve">, </w:t>
      </w:r>
      <w:r w:rsidRPr="0095276B">
        <w:t>depuis que les Simler devenaient</w:t>
      </w:r>
      <w:r w:rsidR="006455E5">
        <w:t xml:space="preserve">, </w:t>
      </w:r>
      <w:r w:rsidRPr="0095276B">
        <w:t>sans doute possible</w:t>
      </w:r>
      <w:r w:rsidR="006455E5">
        <w:t xml:space="preserve">, </w:t>
      </w:r>
      <w:r w:rsidRPr="0095276B">
        <w:t>des gens riches</w:t>
      </w:r>
      <w:r w:rsidR="006455E5">
        <w:t>.</w:t>
      </w:r>
    </w:p>
    <w:p w14:paraId="0994618B" w14:textId="77777777" w:rsidR="006455E5" w:rsidRDefault="006455E5" w:rsidP="002666CE">
      <w:r>
        <w:rPr>
          <w:rFonts w:eastAsia="Georgia" w:cs="Georgia"/>
        </w:rPr>
        <w:t>« </w:t>
      </w:r>
      <w:r w:rsidR="009D4A85" w:rsidRPr="0095276B">
        <w:t>Cher Monsieur</w:t>
      </w:r>
      <w:r>
        <w:t xml:space="preserve">, </w:t>
      </w:r>
      <w:r w:rsidR="009D4A85" w:rsidRPr="0095276B">
        <w:t>me mépriserez-vous beaucoup</w:t>
      </w:r>
      <w:r>
        <w:t xml:space="preserve"> ? </w:t>
      </w:r>
      <w:r w:rsidR="009D4A85" w:rsidRPr="0095276B">
        <w:t>Je n</w:t>
      </w:r>
      <w:r>
        <w:t>’</w:t>
      </w:r>
      <w:r w:rsidR="009D4A85" w:rsidRPr="0095276B">
        <w:t>ai pas suivi vos conseils</w:t>
      </w:r>
      <w:r>
        <w:t xml:space="preserve">. </w:t>
      </w:r>
      <w:r w:rsidR="009D4A85" w:rsidRPr="0095276B">
        <w:t>J</w:t>
      </w:r>
      <w:r>
        <w:t>’</w:t>
      </w:r>
      <w:r w:rsidR="009D4A85" w:rsidRPr="0095276B">
        <w:t xml:space="preserve">ai mis </w:t>
      </w:r>
      <w:r w:rsidR="009D4A85" w:rsidRPr="0095276B">
        <w:rPr>
          <w:i/>
          <w:iCs/>
        </w:rPr>
        <w:t>ça</w:t>
      </w:r>
      <w:r w:rsidR="009D4A85" w:rsidRPr="0095276B">
        <w:t xml:space="preserve"> à la banque</w:t>
      </w:r>
      <w:r>
        <w:t>.</w:t>
      </w:r>
    </w:p>
    <w:p w14:paraId="5E0932D6" w14:textId="77777777" w:rsidR="006455E5" w:rsidRDefault="006455E5" w:rsidP="002666CE">
      <w:r>
        <w:t>— </w:t>
      </w:r>
      <w:r w:rsidR="009D4A85" w:rsidRPr="0095276B">
        <w:t>Ha</w:t>
      </w:r>
      <w:r>
        <w:t xml:space="preserve"> ?… </w:t>
      </w:r>
      <w:r w:rsidR="009D4A85" w:rsidRPr="0095276B">
        <w:t>Ha-ah</w:t>
      </w:r>
      <w:r>
        <w:t> ? »</w:t>
      </w:r>
      <w:r w:rsidR="009D4A85" w:rsidRPr="0095276B">
        <w:t xml:space="preserve"> répéta plus lentement le chef des S</w:t>
      </w:r>
      <w:r w:rsidR="009D4A85" w:rsidRPr="0095276B">
        <w:t>i</w:t>
      </w:r>
      <w:r w:rsidR="009D4A85" w:rsidRPr="0095276B">
        <w:t>mler</w:t>
      </w:r>
      <w:r>
        <w:t xml:space="preserve">, </w:t>
      </w:r>
      <w:r w:rsidR="009D4A85" w:rsidRPr="0095276B">
        <w:t>en s</w:t>
      </w:r>
      <w:r>
        <w:t>’</w:t>
      </w:r>
      <w:r w:rsidR="009D4A85" w:rsidRPr="0095276B">
        <w:t>arrêtant</w:t>
      </w:r>
      <w:r>
        <w:t xml:space="preserve"> ; </w:t>
      </w:r>
      <w:r w:rsidR="009D4A85" w:rsidRPr="0095276B">
        <w:t>il dilata le noyau sanglant de ses pupilles pour mieux examiner son interlocuteur</w:t>
      </w:r>
      <w:r>
        <w:t>. « </w:t>
      </w:r>
      <w:proofErr w:type="spellStart"/>
      <w:r w:rsidR="009D4A85" w:rsidRPr="0095276B">
        <w:t>Hah</w:t>
      </w:r>
      <w:proofErr w:type="spellEnd"/>
      <w:r>
        <w:t xml:space="preserve"> ? </w:t>
      </w:r>
      <w:r w:rsidR="009D4A85" w:rsidRPr="0095276B">
        <w:t xml:space="preserve">Eh </w:t>
      </w:r>
      <w:proofErr w:type="spellStart"/>
      <w:r w:rsidR="009D4A85" w:rsidRPr="0095276B">
        <w:t>pien</w:t>
      </w:r>
      <w:proofErr w:type="spellEnd"/>
      <w:r>
        <w:t xml:space="preserve">, </w:t>
      </w:r>
      <w:r w:rsidR="009D4A85" w:rsidRPr="0095276B">
        <w:t>mo</w:t>
      </w:r>
      <w:r w:rsidR="009D4A85" w:rsidRPr="0095276B">
        <w:t>n</w:t>
      </w:r>
      <w:r w:rsidR="009D4A85" w:rsidRPr="0095276B">
        <w:t xml:space="preserve">sieur </w:t>
      </w:r>
      <w:proofErr w:type="spellStart"/>
      <w:r w:rsidR="009D4A85" w:rsidRPr="0095276B">
        <w:t>Lorilleux</w:t>
      </w:r>
      <w:proofErr w:type="spellEnd"/>
      <w:r>
        <w:t xml:space="preserve">, </w:t>
      </w:r>
      <w:r w:rsidR="009D4A85" w:rsidRPr="0095276B">
        <w:t>fous n</w:t>
      </w:r>
      <w:r>
        <w:t>’</w:t>
      </w:r>
      <w:r w:rsidR="009D4A85" w:rsidRPr="0095276B">
        <w:t>avez peut-être pas eu tort</w:t>
      </w:r>
      <w:r>
        <w:t>.</w:t>
      </w:r>
    </w:p>
    <w:p w14:paraId="17470F74" w14:textId="77777777" w:rsidR="006455E5" w:rsidRDefault="006455E5" w:rsidP="002666CE">
      <w:r>
        <w:t>— </w:t>
      </w:r>
      <w:r w:rsidR="009D4A85" w:rsidRPr="0095276B">
        <w:t>Allons donc</w:t>
      </w:r>
      <w:r>
        <w:t> ! »</w:t>
      </w:r>
      <w:r w:rsidR="009D4A85" w:rsidRPr="0095276B">
        <w:t xml:space="preserve"> pensa </w:t>
      </w:r>
      <w:proofErr w:type="spellStart"/>
      <w:r w:rsidR="009D4A85" w:rsidRPr="0095276B">
        <w:t>Lorilleux</w:t>
      </w:r>
      <w:proofErr w:type="spellEnd"/>
      <w:r>
        <w:t xml:space="preserve">, </w:t>
      </w:r>
      <w:r w:rsidR="009D4A85" w:rsidRPr="0095276B">
        <w:t>en le quittant</w:t>
      </w:r>
      <w:r>
        <w:t>. « </w:t>
      </w:r>
      <w:r w:rsidR="009D4A85" w:rsidRPr="0095276B">
        <w:t>Je le s</w:t>
      </w:r>
      <w:r w:rsidR="009D4A85" w:rsidRPr="0095276B">
        <w:t>a</w:t>
      </w:r>
      <w:r w:rsidR="009D4A85" w:rsidRPr="0095276B">
        <w:t>vais bien</w:t>
      </w:r>
      <w:r>
        <w:t>.</w:t>
      </w:r>
    </w:p>
    <w:p w14:paraId="5A1F264B" w14:textId="77777777" w:rsidR="006455E5" w:rsidRDefault="006455E5" w:rsidP="002666CE">
      <w:r>
        <w:t>— </w:t>
      </w:r>
      <w:proofErr w:type="spellStart"/>
      <w:r w:rsidR="009D4A85" w:rsidRPr="0095276B">
        <w:t>Lorilleux</w:t>
      </w:r>
      <w:proofErr w:type="spellEnd"/>
      <w:r>
        <w:t> ! »</w:t>
      </w:r>
      <w:r w:rsidR="009D4A85" w:rsidRPr="0095276B">
        <w:t xml:space="preserve"> cria la terrasse du </w:t>
      </w:r>
      <w:r w:rsidR="009D4A85" w:rsidRPr="0095276B">
        <w:rPr>
          <w:i/>
          <w:iCs/>
        </w:rPr>
        <w:t>Café de l</w:t>
      </w:r>
      <w:r>
        <w:rPr>
          <w:i/>
          <w:iCs/>
        </w:rPr>
        <w:t>’</w:t>
      </w:r>
      <w:r w:rsidR="009D4A85" w:rsidRPr="0095276B">
        <w:rPr>
          <w:i/>
          <w:iCs/>
        </w:rPr>
        <w:t>Europe</w:t>
      </w:r>
      <w:r>
        <w:t>, « </w:t>
      </w:r>
      <w:r w:rsidR="009D4A85" w:rsidRPr="0095276B">
        <w:t>venez prendre un verre de quelque chose et racontez-nous ce que vous a confié l</w:t>
      </w:r>
      <w:r>
        <w:t>’</w:t>
      </w:r>
      <w:r w:rsidR="009D4A85" w:rsidRPr="0095276B">
        <w:t>Hippopotame</w:t>
      </w:r>
      <w:r>
        <w:t>.</w:t>
      </w:r>
    </w:p>
    <w:p w14:paraId="7B799D13" w14:textId="1C288912" w:rsidR="002666CE" w:rsidRDefault="006455E5" w:rsidP="002666CE">
      <w:r>
        <w:t>— </w:t>
      </w:r>
      <w:r w:rsidR="009D4A85" w:rsidRPr="0095276B">
        <w:t>Messieurs</w:t>
      </w:r>
      <w:r>
        <w:t xml:space="preserve">, </w:t>
      </w:r>
      <w:r w:rsidR="009D4A85" w:rsidRPr="0095276B">
        <w:t>écoutez ceci que je vais dire</w:t>
      </w:r>
      <w:r>
        <w:t xml:space="preserve">, </w:t>
      </w:r>
      <w:r w:rsidR="009D4A85" w:rsidRPr="0095276B">
        <w:t>si vous avez des oreilles</w:t>
      </w:r>
      <w:r>
        <w:t xml:space="preserve">, </w:t>
      </w:r>
      <w:r w:rsidR="009D4A85" w:rsidRPr="0095276B">
        <w:t>et tâchez de le comprendre</w:t>
      </w:r>
      <w:r>
        <w:t xml:space="preserve">, </w:t>
      </w:r>
      <w:r w:rsidR="009D4A85" w:rsidRPr="0095276B">
        <w:t>si vous avez de l</w:t>
      </w:r>
      <w:r>
        <w:t>’</w:t>
      </w:r>
      <w:r w:rsidR="009D4A85" w:rsidRPr="0095276B">
        <w:t>esprit</w:t>
      </w:r>
      <w:r>
        <w:t xml:space="preserve">. </w:t>
      </w:r>
      <w:r w:rsidR="009D4A85" w:rsidRPr="0095276B">
        <w:t>Ou bien les Simler ont un magot en banque</w:t>
      </w:r>
      <w:r>
        <w:t xml:space="preserve">, </w:t>
      </w:r>
      <w:r w:rsidR="009D4A85" w:rsidRPr="0095276B">
        <w:t>auquel cas ce sont de fieffés menteurs</w:t>
      </w:r>
      <w:r>
        <w:t xml:space="preserve">, </w:t>
      </w:r>
      <w:r w:rsidR="009D4A85" w:rsidRPr="0095276B">
        <w:t>mais nous n</w:t>
      </w:r>
      <w:r>
        <w:t>’</w:t>
      </w:r>
      <w:r w:rsidR="009D4A85" w:rsidRPr="0095276B">
        <w:t>avons qu</w:t>
      </w:r>
      <w:r>
        <w:t>’</w:t>
      </w:r>
      <w:r w:rsidR="009D4A85" w:rsidRPr="0095276B">
        <w:t>à plier bagage et à leur céder la place</w:t>
      </w:r>
      <w:r>
        <w:t xml:space="preserve">. </w:t>
      </w:r>
      <w:r w:rsidR="009D4A85" w:rsidRPr="0095276B">
        <w:t>Ou bien ils ont tout fourré dans leur affaire</w:t>
      </w:r>
      <w:r>
        <w:t xml:space="preserve">, </w:t>
      </w:r>
      <w:r w:rsidR="009D4A85" w:rsidRPr="0095276B">
        <w:t>et ils sont foutus</w:t>
      </w:r>
      <w:r>
        <w:t>. »</w:t>
      </w:r>
    </w:p>
    <w:p w14:paraId="23B737E8" w14:textId="5153083F" w:rsidR="006455E5" w:rsidRDefault="009D4A85" w:rsidP="002666CE">
      <w:r w:rsidRPr="0095276B">
        <w:t>La terrasse reçut cet avis avec la défiance que comma</w:t>
      </w:r>
      <w:r w:rsidRPr="0095276B">
        <w:t>n</w:t>
      </w:r>
      <w:r w:rsidRPr="0095276B">
        <w:t xml:space="preserve">daient le caractère de </w:t>
      </w:r>
      <w:r w:rsidR="006455E5">
        <w:t>M. </w:t>
      </w:r>
      <w:proofErr w:type="spellStart"/>
      <w:r w:rsidRPr="0095276B">
        <w:t>Lorilleux</w:t>
      </w:r>
      <w:proofErr w:type="spellEnd"/>
      <w:r w:rsidRPr="0095276B">
        <w:t xml:space="preserve"> et la nature de cette révél</w:t>
      </w:r>
      <w:r w:rsidRPr="0095276B">
        <w:t>a</w:t>
      </w:r>
      <w:r w:rsidRPr="0095276B">
        <w:t>tion</w:t>
      </w:r>
      <w:r w:rsidR="006455E5">
        <w:t>.</w:t>
      </w:r>
    </w:p>
    <w:p w14:paraId="5F05C875" w14:textId="77777777" w:rsidR="006455E5" w:rsidRDefault="006455E5" w:rsidP="002666CE">
      <w:r>
        <w:rPr>
          <w:rFonts w:eastAsia="Georgia" w:cs="Georgia"/>
        </w:rPr>
        <w:t>« </w:t>
      </w:r>
      <w:r w:rsidR="009D4A85" w:rsidRPr="0095276B">
        <w:t>Boniments</w:t>
      </w:r>
      <w:r>
        <w:t xml:space="preserve">, </w:t>
      </w:r>
      <w:r w:rsidR="009D4A85" w:rsidRPr="0095276B">
        <w:t>tout ça</w:t>
      </w:r>
      <w:r>
        <w:t xml:space="preserve"> ! </w:t>
      </w:r>
      <w:r w:rsidR="009D4A85" w:rsidRPr="0095276B">
        <w:t>Des preuves</w:t>
      </w:r>
      <w:r>
        <w:t> ! »</w:t>
      </w:r>
      <w:r w:rsidR="009D4A85" w:rsidRPr="0095276B">
        <w:t xml:space="preserve"> cria </w:t>
      </w:r>
      <w:proofErr w:type="spellStart"/>
      <w:r w:rsidR="009D4A85" w:rsidRPr="0095276B">
        <w:t>Nicoulleaux</w:t>
      </w:r>
      <w:proofErr w:type="spellEnd"/>
      <w:r>
        <w:t xml:space="preserve">, </w:t>
      </w:r>
      <w:r w:rsidR="009D4A85" w:rsidRPr="0095276B">
        <w:t>a</w:t>
      </w:r>
      <w:r w:rsidR="009D4A85" w:rsidRPr="0095276B">
        <w:t>d</w:t>
      </w:r>
      <w:r w:rsidR="009D4A85" w:rsidRPr="0095276B">
        <w:t>joint</w:t>
      </w:r>
      <w:r>
        <w:t>.</w:t>
      </w:r>
    </w:p>
    <w:p w14:paraId="12643F86" w14:textId="46E8760E" w:rsidR="002666CE" w:rsidRDefault="006455E5" w:rsidP="002666CE">
      <w:r>
        <w:rPr>
          <w:rFonts w:eastAsia="Georgia" w:cs="Georgia"/>
        </w:rPr>
        <w:t>« </w:t>
      </w:r>
      <w:r w:rsidR="009D4A85" w:rsidRPr="0095276B">
        <w:t>Voulez-vous</w:t>
      </w:r>
      <w:r>
        <w:t xml:space="preserve">, </w:t>
      </w:r>
      <w:r w:rsidR="009D4A85" w:rsidRPr="0095276B">
        <w:t>s</w:t>
      </w:r>
      <w:r>
        <w:t>’</w:t>
      </w:r>
      <w:r w:rsidR="009D4A85" w:rsidRPr="0095276B">
        <w:t>il vous plaît</w:t>
      </w:r>
      <w:r>
        <w:t xml:space="preserve">, </w:t>
      </w:r>
      <w:r w:rsidR="009D4A85" w:rsidRPr="0095276B">
        <w:t>me regarder ce dos-là et me dire si c</w:t>
      </w:r>
      <w:r>
        <w:t>’</w:t>
      </w:r>
      <w:r w:rsidR="009D4A85" w:rsidRPr="0095276B">
        <w:t>est un dos bien triomphant</w:t>
      </w:r>
      <w:r>
        <w:t> ? »</w:t>
      </w:r>
    </w:p>
    <w:p w14:paraId="1162D250" w14:textId="60EC5484" w:rsidR="006455E5" w:rsidRDefault="009D4A85" w:rsidP="002666CE">
      <w:r w:rsidRPr="0095276B">
        <w:lastRenderedPageBreak/>
        <w:t xml:space="preserve">La terrasse pivota sur ses fesses et suivit du regard les épaules et les reins de </w:t>
      </w:r>
      <w:r w:rsidR="006455E5">
        <w:t>M. </w:t>
      </w:r>
      <w:r w:rsidRPr="0095276B">
        <w:t>Hippolyte</w:t>
      </w:r>
      <w:r w:rsidR="006455E5">
        <w:t>.</w:t>
      </w:r>
    </w:p>
    <w:p w14:paraId="6A442A7D" w14:textId="77777777" w:rsidR="006455E5" w:rsidRDefault="006455E5" w:rsidP="002666CE">
      <w:r>
        <w:rPr>
          <w:rFonts w:eastAsia="Georgia" w:cs="Georgia"/>
        </w:rPr>
        <w:t>« </w:t>
      </w:r>
      <w:r w:rsidR="009D4A85" w:rsidRPr="0095276B">
        <w:t>Incontestable</w:t>
      </w:r>
      <w:r>
        <w:t xml:space="preserve"> », </w:t>
      </w:r>
      <w:r w:rsidR="009D4A85" w:rsidRPr="0095276B">
        <w:t>grommela le chœur</w:t>
      </w:r>
      <w:r>
        <w:t>.</w:t>
      </w:r>
    </w:p>
    <w:p w14:paraId="401D2DF0" w14:textId="77777777" w:rsidR="006455E5" w:rsidRDefault="006455E5" w:rsidP="002666CE">
      <w:r>
        <w:rPr>
          <w:rFonts w:eastAsia="Georgia" w:cs="Georgia"/>
        </w:rPr>
        <w:t>« </w:t>
      </w:r>
      <w:r w:rsidR="009D4A85" w:rsidRPr="0095276B">
        <w:t>Depuis quand voit-on un de ces Simler hors de sa tanière un autre jour que le dimanche</w:t>
      </w:r>
      <w:r>
        <w:t xml:space="preserve"> ? </w:t>
      </w:r>
      <w:r w:rsidR="009D4A85" w:rsidRPr="0095276B">
        <w:t>Pommier et moi nous nous en foutons</w:t>
      </w:r>
      <w:r>
        <w:t xml:space="preserve">, </w:t>
      </w:r>
      <w:r w:rsidR="009D4A85" w:rsidRPr="0095276B">
        <w:t>d</w:t>
      </w:r>
      <w:r>
        <w:t>’</w:t>
      </w:r>
      <w:r w:rsidR="009D4A85" w:rsidRPr="0095276B">
        <w:t>ailleurs</w:t>
      </w:r>
      <w:r>
        <w:t xml:space="preserve">, </w:t>
      </w:r>
      <w:r w:rsidR="009D4A85" w:rsidRPr="0095276B">
        <w:t>ajouta l</w:t>
      </w:r>
      <w:r>
        <w:t>’</w:t>
      </w:r>
      <w:r w:rsidR="009D4A85" w:rsidRPr="0095276B">
        <w:t>aimable gentleman</w:t>
      </w:r>
      <w:r>
        <w:t xml:space="preserve">. </w:t>
      </w:r>
      <w:r w:rsidR="009D4A85" w:rsidRPr="0095276B">
        <w:t>Nous sommes f</w:t>
      </w:r>
      <w:r w:rsidR="009D4A85" w:rsidRPr="0095276B">
        <w:t>i</w:t>
      </w:r>
      <w:r w:rsidR="009D4A85" w:rsidRPr="0095276B">
        <w:t>lateurs</w:t>
      </w:r>
      <w:r>
        <w:t xml:space="preserve">, </w:t>
      </w:r>
      <w:r w:rsidR="009D4A85" w:rsidRPr="0095276B">
        <w:t>vos misères ne sont pas les nôtres</w:t>
      </w:r>
      <w:r>
        <w:t xml:space="preserve">. </w:t>
      </w:r>
      <w:r w:rsidR="009D4A85" w:rsidRPr="0095276B">
        <w:t>Nous continuerons à filer</w:t>
      </w:r>
      <w:r>
        <w:t xml:space="preserve">. </w:t>
      </w:r>
      <w:r w:rsidR="009D4A85" w:rsidRPr="0095276B">
        <w:t>Si Vendeuvre ne nous achète plus</w:t>
      </w:r>
      <w:r>
        <w:t xml:space="preserve">, </w:t>
      </w:r>
      <w:r w:rsidR="009D4A85" w:rsidRPr="0095276B">
        <w:t>Sedan</w:t>
      </w:r>
      <w:r>
        <w:t xml:space="preserve">, </w:t>
      </w:r>
      <w:r w:rsidR="009D4A85" w:rsidRPr="0095276B">
        <w:t>Louviers</w:t>
      </w:r>
      <w:r>
        <w:t xml:space="preserve">, </w:t>
      </w:r>
      <w:r w:rsidR="009D4A85" w:rsidRPr="0095276B">
        <w:t>E</w:t>
      </w:r>
      <w:r w:rsidR="009D4A85" w:rsidRPr="0095276B">
        <w:t>l</w:t>
      </w:r>
      <w:r w:rsidR="009D4A85" w:rsidRPr="0095276B">
        <w:t>beuf</w:t>
      </w:r>
      <w:r>
        <w:t xml:space="preserve">, </w:t>
      </w:r>
      <w:r w:rsidR="009D4A85" w:rsidRPr="0095276B">
        <w:t>Roubaix ou le diable nous achèteront</w:t>
      </w:r>
      <w:r>
        <w:t xml:space="preserve">. </w:t>
      </w:r>
      <w:r w:rsidR="009D4A85" w:rsidRPr="0095276B">
        <w:t>Quant au drap noir</w:t>
      </w:r>
      <w:r>
        <w:t xml:space="preserve">, </w:t>
      </w:r>
      <w:r w:rsidR="009D4A85" w:rsidRPr="0095276B">
        <w:t>il faut en prendre votre parti</w:t>
      </w:r>
      <w:r>
        <w:t xml:space="preserve">, </w:t>
      </w:r>
      <w:r w:rsidR="009D4A85" w:rsidRPr="0095276B">
        <w:t>on n</w:t>
      </w:r>
      <w:r>
        <w:t>’</w:t>
      </w:r>
      <w:r w:rsidR="009D4A85" w:rsidRPr="0095276B">
        <w:t>en veut plus que pour les co</w:t>
      </w:r>
      <w:r w:rsidR="009D4A85" w:rsidRPr="0095276B">
        <w:t>r</w:t>
      </w:r>
      <w:r w:rsidR="009D4A85" w:rsidRPr="0095276B">
        <w:t>billards</w:t>
      </w:r>
      <w:r>
        <w:t xml:space="preserve">. </w:t>
      </w:r>
      <w:r w:rsidR="009D4A85" w:rsidRPr="0095276B">
        <w:t>M</w:t>
      </w:r>
      <w:r>
        <w:t>’</w:t>
      </w:r>
      <w:r w:rsidR="009D4A85" w:rsidRPr="0095276B">
        <w:t>est avis que c</w:t>
      </w:r>
      <w:r>
        <w:t>’</w:t>
      </w:r>
      <w:r w:rsidR="009D4A85" w:rsidRPr="0095276B">
        <w:t>est une fabrication flambée</w:t>
      </w:r>
      <w:r>
        <w:t>.</w:t>
      </w:r>
    </w:p>
    <w:p w14:paraId="2D5EB252" w14:textId="77777777" w:rsidR="006455E5" w:rsidRDefault="006455E5" w:rsidP="002666CE">
      <w:r>
        <w:t>— </w:t>
      </w:r>
      <w:proofErr w:type="spellStart"/>
      <w:r w:rsidR="009D4A85" w:rsidRPr="0095276B">
        <w:t>Fuut</w:t>
      </w:r>
      <w:proofErr w:type="spellEnd"/>
      <w:r>
        <w:t xml:space="preserve"> ! </w:t>
      </w:r>
      <w:r w:rsidR="009D4A85" w:rsidRPr="0095276B">
        <w:t>Flambée</w:t>
      </w:r>
      <w:r>
        <w:t>, »</w:t>
      </w:r>
      <w:r w:rsidR="009D4A85" w:rsidRPr="0095276B">
        <w:t xml:space="preserve"> confirma sentencieusement Boulinier</w:t>
      </w:r>
      <w:r>
        <w:t>.</w:t>
      </w:r>
    </w:p>
    <w:p w14:paraId="0564A95A" w14:textId="77777777" w:rsidR="006455E5" w:rsidRDefault="006455E5" w:rsidP="002666CE">
      <w:r>
        <w:rPr>
          <w:rFonts w:eastAsia="Georgia" w:cs="Georgia"/>
        </w:rPr>
        <w:t>« </w:t>
      </w:r>
      <w:r w:rsidR="009D4A85" w:rsidRPr="0095276B">
        <w:t>Écoutez Boulinier</w:t>
      </w:r>
      <w:r>
        <w:t xml:space="preserve">. </w:t>
      </w:r>
      <w:r w:rsidR="009D4A85" w:rsidRPr="0095276B">
        <w:t>Il doit savoir quelque chose</w:t>
      </w:r>
      <w:r>
        <w:t>.</w:t>
      </w:r>
    </w:p>
    <w:p w14:paraId="7D4D6A94" w14:textId="77777777" w:rsidR="006455E5" w:rsidRDefault="006455E5" w:rsidP="002666CE">
      <w:r>
        <w:t>— </w:t>
      </w:r>
      <w:r w:rsidR="009D4A85" w:rsidRPr="0095276B">
        <w:t>J</w:t>
      </w:r>
      <w:r>
        <w:t>’</w:t>
      </w:r>
      <w:r w:rsidR="009D4A85" w:rsidRPr="0095276B">
        <w:t>en sais quelque chose</w:t>
      </w:r>
      <w:r>
        <w:t xml:space="preserve">, </w:t>
      </w:r>
      <w:proofErr w:type="spellStart"/>
      <w:r w:rsidR="009D4A85" w:rsidRPr="0095276B">
        <w:t>tsch</w:t>
      </w:r>
      <w:proofErr w:type="spellEnd"/>
      <w:r w:rsidR="009D4A85" w:rsidRPr="0095276B">
        <w:t xml:space="preserve"> </w:t>
      </w:r>
      <w:proofErr w:type="spellStart"/>
      <w:r w:rsidR="009D4A85" w:rsidRPr="0095276B">
        <w:t>tsch</w:t>
      </w:r>
      <w:proofErr w:type="spellEnd"/>
      <w:r>
        <w:t xml:space="preserve"> ! </w:t>
      </w:r>
      <w:r w:rsidR="009D4A85" w:rsidRPr="0095276B">
        <w:t>Que ceux qui peuvent mettre un bilan honorable sur ses pieds le fassent</w:t>
      </w:r>
      <w:r>
        <w:t xml:space="preserve">, </w:t>
      </w:r>
      <w:r w:rsidR="009D4A85" w:rsidRPr="0095276B">
        <w:t>et réalisent</w:t>
      </w:r>
      <w:r>
        <w:t>.</w:t>
      </w:r>
    </w:p>
    <w:p w14:paraId="50B14EBF" w14:textId="77777777" w:rsidR="006455E5" w:rsidRDefault="006455E5" w:rsidP="002666CE">
      <w:r>
        <w:t>— </w:t>
      </w:r>
      <w:proofErr w:type="spellStart"/>
      <w:r w:rsidR="009D4A85" w:rsidRPr="0095276B">
        <w:t>Oho</w:t>
      </w:r>
      <w:proofErr w:type="spellEnd"/>
      <w:r>
        <w:t xml:space="preserve"> ! </w:t>
      </w:r>
      <w:r w:rsidR="009D4A85" w:rsidRPr="0095276B">
        <w:t>Quand les rats abandonnent le navire</w:t>
      </w:r>
      <w:r>
        <w:t xml:space="preserve">, </w:t>
      </w:r>
      <w:r w:rsidR="009D4A85" w:rsidRPr="0095276B">
        <w:t>l</w:t>
      </w:r>
      <w:r>
        <w:t>’</w:t>
      </w:r>
      <w:r w:rsidR="009D4A85" w:rsidRPr="0095276B">
        <w:t>équipage n</w:t>
      </w:r>
      <w:r>
        <w:t>’</w:t>
      </w:r>
      <w:r w:rsidR="009D4A85" w:rsidRPr="0095276B">
        <w:t>a plus qu</w:t>
      </w:r>
      <w:r>
        <w:t>’</w:t>
      </w:r>
      <w:r w:rsidR="009D4A85" w:rsidRPr="0095276B">
        <w:t>à se sauver</w:t>
      </w:r>
      <w:r>
        <w:t>.</w:t>
      </w:r>
    </w:p>
    <w:p w14:paraId="0ADCB217" w14:textId="1DFEBD4F" w:rsidR="002666CE" w:rsidRDefault="006455E5" w:rsidP="002666CE">
      <w:r>
        <w:t>— </w:t>
      </w:r>
      <w:r w:rsidR="009D4A85" w:rsidRPr="0095276B">
        <w:t>Sauve qui peut</w:t>
      </w:r>
      <w:r>
        <w:t xml:space="preserve">, </w:t>
      </w:r>
      <w:r w:rsidR="009D4A85" w:rsidRPr="0095276B">
        <w:t>Messieurs</w:t>
      </w:r>
      <w:r>
        <w:t xml:space="preserve">, </w:t>
      </w:r>
      <w:r w:rsidR="009D4A85" w:rsidRPr="0095276B">
        <w:t>parfaitement</w:t>
      </w:r>
      <w:r>
        <w:t xml:space="preserve">. </w:t>
      </w:r>
      <w:r w:rsidR="009D4A85" w:rsidRPr="0095276B">
        <w:t>Si vous voulez le savoir</w:t>
      </w:r>
      <w:r>
        <w:t xml:space="preserve">, </w:t>
      </w:r>
      <w:r w:rsidR="009D4A85" w:rsidRPr="0095276B">
        <w:t>voilà six mois que je ne prends plus d</w:t>
      </w:r>
      <w:r>
        <w:t>’</w:t>
      </w:r>
      <w:r w:rsidR="009D4A85" w:rsidRPr="0095276B">
        <w:t>ordres et que j</w:t>
      </w:r>
      <w:r>
        <w:t>’</w:t>
      </w:r>
      <w:r w:rsidR="009D4A85" w:rsidRPr="0095276B">
        <w:t>ai cessé d</w:t>
      </w:r>
      <w:r>
        <w:t>’</w:t>
      </w:r>
      <w:r w:rsidR="009D4A85" w:rsidRPr="0095276B">
        <w:t>en passer</w:t>
      </w:r>
      <w:r>
        <w:t xml:space="preserve">. </w:t>
      </w:r>
      <w:r w:rsidR="009D4A85" w:rsidRPr="0095276B">
        <w:t>Dans huit jours</w:t>
      </w:r>
      <w:r>
        <w:t xml:space="preserve">, </w:t>
      </w:r>
      <w:r w:rsidR="009D4A85" w:rsidRPr="0095276B">
        <w:t>je n</w:t>
      </w:r>
      <w:r>
        <w:t>’</w:t>
      </w:r>
      <w:r w:rsidR="009D4A85" w:rsidRPr="0095276B">
        <w:t>aurai plus</w:t>
      </w:r>
      <w:r>
        <w:t xml:space="preserve">, </w:t>
      </w:r>
      <w:r w:rsidR="009D4A85" w:rsidRPr="0095276B">
        <w:t>en magasin</w:t>
      </w:r>
      <w:r>
        <w:t xml:space="preserve">, </w:t>
      </w:r>
      <w:r w:rsidR="009D4A85" w:rsidRPr="0095276B">
        <w:t>de quoi nourrir une mite</w:t>
      </w:r>
      <w:r>
        <w:t xml:space="preserve">, </w:t>
      </w:r>
      <w:r w:rsidR="009D4A85" w:rsidRPr="0095276B">
        <w:t>et j</w:t>
      </w:r>
      <w:r>
        <w:t>’</w:t>
      </w:r>
      <w:r w:rsidR="009D4A85" w:rsidRPr="0095276B">
        <w:t>irai faire l</w:t>
      </w:r>
      <w:r>
        <w:t>’</w:t>
      </w:r>
      <w:r w:rsidR="009D4A85" w:rsidRPr="0095276B">
        <w:t>ouverture de la pêche chez mon gendre</w:t>
      </w:r>
      <w:r>
        <w:t xml:space="preserve">. </w:t>
      </w:r>
      <w:r w:rsidR="009D4A85" w:rsidRPr="0095276B">
        <w:t>Pfft</w:t>
      </w:r>
      <w:r>
        <w:t xml:space="preserve">, </w:t>
      </w:r>
      <w:proofErr w:type="spellStart"/>
      <w:r w:rsidR="009D4A85" w:rsidRPr="0095276B">
        <w:t>tk</w:t>
      </w:r>
      <w:proofErr w:type="spellEnd"/>
      <w:r>
        <w:t xml:space="preserve">, </w:t>
      </w:r>
      <w:proofErr w:type="spellStart"/>
      <w:r w:rsidR="009D4A85" w:rsidRPr="0095276B">
        <w:t>tk</w:t>
      </w:r>
      <w:proofErr w:type="spellEnd"/>
      <w:r>
        <w:t xml:space="preserve"> ! </w:t>
      </w:r>
      <w:r w:rsidR="009D4A85" w:rsidRPr="0095276B">
        <w:t>Joli local à sous-louer</w:t>
      </w:r>
      <w:r>
        <w:t xml:space="preserve">. </w:t>
      </w:r>
      <w:r w:rsidR="009D4A85" w:rsidRPr="0095276B">
        <w:t>Y a-t-il amateur</w:t>
      </w:r>
      <w:r>
        <w:t> ? »</w:t>
      </w:r>
    </w:p>
    <w:p w14:paraId="18892BF9" w14:textId="77777777" w:rsidR="006455E5" w:rsidRDefault="009D4A85" w:rsidP="002666CE">
      <w:r w:rsidRPr="0095276B">
        <w:t>L</w:t>
      </w:r>
      <w:r w:rsidR="006455E5">
        <w:t>’</w:t>
      </w:r>
      <w:r w:rsidRPr="0095276B">
        <w:t>apéritif pris</w:t>
      </w:r>
      <w:r w:rsidR="006455E5">
        <w:t xml:space="preserve">, </w:t>
      </w:r>
      <w:r w:rsidRPr="0095276B">
        <w:t>et</w:t>
      </w:r>
      <w:r w:rsidR="006455E5">
        <w:t xml:space="preserve">, </w:t>
      </w:r>
      <w:r w:rsidRPr="0095276B">
        <w:t>cette fois</w:t>
      </w:r>
      <w:r w:rsidR="006455E5">
        <w:t xml:space="preserve">, </w:t>
      </w:r>
      <w:r w:rsidRPr="0095276B">
        <w:t>mal digéré</w:t>
      </w:r>
      <w:r w:rsidR="006455E5">
        <w:t xml:space="preserve">, </w:t>
      </w:r>
      <w:r w:rsidRPr="0095276B">
        <w:t>ces messieurs mo</w:t>
      </w:r>
      <w:r w:rsidRPr="0095276B">
        <w:t>n</w:t>
      </w:r>
      <w:r w:rsidRPr="0095276B">
        <w:t>tèrent lourdement jusqu</w:t>
      </w:r>
      <w:r w:rsidR="006455E5">
        <w:t>’</w:t>
      </w:r>
      <w:r w:rsidRPr="0095276B">
        <w:t>au terre-plein qui précédait la gare</w:t>
      </w:r>
      <w:r w:rsidR="006455E5">
        <w:t xml:space="preserve">. </w:t>
      </w:r>
      <w:r w:rsidRPr="0095276B">
        <w:t xml:space="preserve">Le premier appel des sirènes les trouva encore </w:t>
      </w:r>
      <w:r w:rsidRPr="0095276B">
        <w:lastRenderedPageBreak/>
        <w:t>accoudés</w:t>
      </w:r>
      <w:r w:rsidR="006455E5">
        <w:t xml:space="preserve">, </w:t>
      </w:r>
      <w:r w:rsidRPr="0095276B">
        <w:t>là-haut</w:t>
      </w:r>
      <w:r w:rsidR="006455E5">
        <w:t xml:space="preserve">, </w:t>
      </w:r>
      <w:r w:rsidRPr="0095276B">
        <w:t>sur la barrière brune</w:t>
      </w:r>
      <w:r w:rsidR="006455E5">
        <w:t xml:space="preserve">, </w:t>
      </w:r>
      <w:r w:rsidRPr="0095276B">
        <w:t>faisant des réflexions espacées au sujet des cheminées vides</w:t>
      </w:r>
      <w:r w:rsidR="006455E5">
        <w:t xml:space="preserve">, </w:t>
      </w:r>
      <w:r w:rsidRPr="0095276B">
        <w:t>du Maréchal Mac-Mahon</w:t>
      </w:r>
      <w:r w:rsidR="006455E5">
        <w:t xml:space="preserve">, </w:t>
      </w:r>
      <w:r w:rsidRPr="0095276B">
        <w:t>et de l</w:t>
      </w:r>
      <w:r w:rsidR="006455E5">
        <w:t>’</w:t>
      </w:r>
      <w:r w:rsidRPr="0095276B">
        <w:t>incon</w:t>
      </w:r>
      <w:r w:rsidRPr="0095276B">
        <w:t>s</w:t>
      </w:r>
      <w:r w:rsidRPr="0095276B">
        <w:t>tance des temps</w:t>
      </w:r>
      <w:r w:rsidR="006455E5">
        <w:t xml:space="preserve">. </w:t>
      </w:r>
      <w:r w:rsidRPr="0095276B">
        <w:t>Il était de fait que l</w:t>
      </w:r>
      <w:r w:rsidR="006455E5">
        <w:t>’</w:t>
      </w:r>
      <w:r w:rsidRPr="0095276B">
        <w:t>activité des fabriques de Lyon</w:t>
      </w:r>
      <w:r w:rsidR="006455E5">
        <w:t xml:space="preserve">, </w:t>
      </w:r>
      <w:r w:rsidRPr="0095276B">
        <w:t xml:space="preserve">les invasions de </w:t>
      </w:r>
      <w:smartTag w:uri="urn:schemas-microsoft-com:office:smarttags" w:element="PersonName">
        <w:smartTagPr>
          <w:attr w:name="ProductID" w:val="la Nouveaut￩"/>
        </w:smartTagPr>
        <w:r w:rsidRPr="0095276B">
          <w:t>la Nouveauté</w:t>
        </w:r>
      </w:smartTag>
      <w:r w:rsidRPr="0095276B">
        <w:t xml:space="preserve"> anglaise</w:t>
      </w:r>
      <w:r w:rsidR="006455E5">
        <w:t xml:space="preserve">, </w:t>
      </w:r>
      <w:r w:rsidRPr="0095276B">
        <w:t xml:space="preserve">et les décrets de </w:t>
      </w:r>
      <w:smartTag w:uri="urn:schemas-microsoft-com:office:smarttags" w:element="PersonName">
        <w:smartTagPr>
          <w:attr w:name="ProductID" w:val="la Couture"/>
        </w:smartTagPr>
        <w:r w:rsidRPr="0095276B">
          <w:t>la Couture</w:t>
        </w:r>
      </w:smartTag>
      <w:r w:rsidRPr="0095276B">
        <w:t xml:space="preserve"> parisienne</w:t>
      </w:r>
      <w:r w:rsidR="006455E5">
        <w:t xml:space="preserve">, </w:t>
      </w:r>
      <w:r w:rsidRPr="0095276B">
        <w:t>mettant à la mode les foulards</w:t>
      </w:r>
      <w:r w:rsidR="006455E5">
        <w:t xml:space="preserve">, </w:t>
      </w:r>
      <w:r w:rsidRPr="0095276B">
        <w:t>la soierie</w:t>
      </w:r>
      <w:r w:rsidR="006455E5">
        <w:t xml:space="preserve">, </w:t>
      </w:r>
      <w:r w:rsidRPr="0095276B">
        <w:t>les draps clairs</w:t>
      </w:r>
      <w:r w:rsidR="006455E5">
        <w:t xml:space="preserve">, </w:t>
      </w:r>
      <w:r w:rsidRPr="0095276B">
        <w:t>et</w:t>
      </w:r>
      <w:r w:rsidR="006455E5">
        <w:t xml:space="preserve">, </w:t>
      </w:r>
      <w:r w:rsidRPr="0095276B">
        <w:t>pour les enfants</w:t>
      </w:r>
      <w:r w:rsidR="006455E5">
        <w:t xml:space="preserve">, </w:t>
      </w:r>
      <w:r w:rsidRPr="0095276B">
        <w:t>l</w:t>
      </w:r>
      <w:r w:rsidR="006455E5">
        <w:t>’</w:t>
      </w:r>
      <w:r w:rsidRPr="0095276B">
        <w:t>écossais</w:t>
      </w:r>
      <w:r w:rsidR="006455E5">
        <w:t xml:space="preserve">, </w:t>
      </w:r>
      <w:r w:rsidRPr="0095276B">
        <w:t>venaient de jeter par terre l</w:t>
      </w:r>
      <w:r w:rsidR="006455E5">
        <w:t>’</w:t>
      </w:r>
      <w:r w:rsidRPr="0095276B">
        <w:t>hégémonie trentenaire de la fabrication en noir</w:t>
      </w:r>
      <w:r w:rsidR="006455E5">
        <w:t>.</w:t>
      </w:r>
    </w:p>
    <w:p w14:paraId="07EBC93B" w14:textId="77777777" w:rsidR="006455E5" w:rsidRDefault="009D4A85" w:rsidP="002666CE">
      <w:r w:rsidRPr="0095276B">
        <w:t>Or</w:t>
      </w:r>
      <w:r w:rsidR="006455E5">
        <w:t xml:space="preserve">, </w:t>
      </w:r>
      <w:r w:rsidRPr="0095276B">
        <w:t>c</w:t>
      </w:r>
      <w:r w:rsidR="006455E5">
        <w:t>’</w:t>
      </w:r>
      <w:r w:rsidRPr="0095276B">
        <w:t>était là l</w:t>
      </w:r>
      <w:r w:rsidR="006455E5">
        <w:t>’</w:t>
      </w:r>
      <w:r w:rsidRPr="0095276B">
        <w:t>unique tour que Vendeuvre eût dans son sac</w:t>
      </w:r>
      <w:r w:rsidR="006455E5">
        <w:t xml:space="preserve">. </w:t>
      </w:r>
      <w:r w:rsidRPr="0095276B">
        <w:t>Et les Simler n</w:t>
      </w:r>
      <w:r w:rsidR="006455E5">
        <w:t>’</w:t>
      </w:r>
      <w:r w:rsidRPr="0095276B">
        <w:t>en savaient pas plus long</w:t>
      </w:r>
      <w:r w:rsidR="006455E5">
        <w:t xml:space="preserve">, </w:t>
      </w:r>
      <w:r w:rsidRPr="0095276B">
        <w:t>sur ce point</w:t>
      </w:r>
      <w:r w:rsidR="006455E5">
        <w:t xml:space="preserve">, </w:t>
      </w:r>
      <w:r w:rsidRPr="0095276B">
        <w:t>que les camarades</w:t>
      </w:r>
      <w:r w:rsidR="006455E5">
        <w:t>.</w:t>
      </w:r>
    </w:p>
    <w:p w14:paraId="66EAD07A" w14:textId="0FD39385" w:rsidR="006455E5" w:rsidRDefault="009D4A85" w:rsidP="002666CE">
      <w:r w:rsidRPr="0095276B">
        <w:t>Fini</w:t>
      </w:r>
      <w:r w:rsidR="006455E5">
        <w:t xml:space="preserve">, </w:t>
      </w:r>
      <w:r w:rsidRPr="0095276B">
        <w:t>le Pactole quotidien des courriers</w:t>
      </w:r>
      <w:r w:rsidR="006455E5">
        <w:t xml:space="preserve">. </w:t>
      </w:r>
      <w:r w:rsidRPr="0095276B">
        <w:t>La bourgeoisie française sortait tout d</w:t>
      </w:r>
      <w:r w:rsidR="006455E5">
        <w:t>’</w:t>
      </w:r>
      <w:r w:rsidRPr="0095276B">
        <w:t xml:space="preserve">un coup de la redingote noire de </w:t>
      </w:r>
      <w:r w:rsidR="006455E5">
        <w:t>M. </w:t>
      </w:r>
      <w:r w:rsidRPr="0095276B">
        <w:t>Guizot</w:t>
      </w:r>
      <w:r w:rsidR="006455E5">
        <w:t xml:space="preserve">. </w:t>
      </w:r>
      <w:r w:rsidRPr="0095276B">
        <w:t>Après six ans de grand deuil</w:t>
      </w:r>
      <w:r w:rsidR="006455E5">
        <w:t xml:space="preserve">, </w:t>
      </w:r>
      <w:r w:rsidRPr="0095276B">
        <w:t>les femmes françaises pensaient avoir suffisamment honoré le courage malheureux</w:t>
      </w:r>
      <w:r w:rsidR="006455E5">
        <w:t xml:space="preserve">. </w:t>
      </w:r>
      <w:r w:rsidRPr="0095276B">
        <w:t>Et il n</w:t>
      </w:r>
      <w:r w:rsidR="006455E5">
        <w:t>’</w:t>
      </w:r>
      <w:r w:rsidRPr="0095276B">
        <w:t>est matériellement pas possible de faire trois millions d</w:t>
      </w:r>
      <w:r w:rsidR="006455E5">
        <w:t>’</w:t>
      </w:r>
      <w:r w:rsidRPr="0095276B">
        <w:t>a</w:t>
      </w:r>
      <w:r w:rsidRPr="0095276B">
        <w:t>f</w:t>
      </w:r>
      <w:r w:rsidRPr="0095276B">
        <w:t>faires avec les seules soutanes des curés</w:t>
      </w:r>
      <w:r w:rsidR="006455E5">
        <w:t>.</w:t>
      </w:r>
    </w:p>
    <w:p w14:paraId="6CFE9F58" w14:textId="7B938F3B" w:rsidR="002666CE" w:rsidRDefault="006455E5" w:rsidP="002666CE">
      <w:r>
        <w:rPr>
          <w:rFonts w:eastAsia="Georgia" w:cs="Georgia"/>
        </w:rPr>
        <w:t>« </w:t>
      </w:r>
      <w:r w:rsidR="009D4A85" w:rsidRPr="0095276B">
        <w:t>Avant un semestre</w:t>
      </w:r>
      <w:r>
        <w:t xml:space="preserve">, </w:t>
      </w:r>
      <w:proofErr w:type="spellStart"/>
      <w:r w:rsidR="009D4A85" w:rsidRPr="0095276B">
        <w:t>Morindet</w:t>
      </w:r>
      <w:proofErr w:type="spellEnd"/>
      <w:r>
        <w:t xml:space="preserve">, </w:t>
      </w:r>
      <w:proofErr w:type="spellStart"/>
      <w:r w:rsidR="009D4A85" w:rsidRPr="0095276B">
        <w:t>Sabouret</w:t>
      </w:r>
      <w:proofErr w:type="spellEnd"/>
      <w:r>
        <w:t xml:space="preserve">, </w:t>
      </w:r>
      <w:r w:rsidR="009D4A85" w:rsidRPr="0095276B">
        <w:t>Pommier et moi resterons seuls à travailler</w:t>
      </w:r>
      <w:r>
        <w:t xml:space="preserve"> », </w:t>
      </w:r>
      <w:r w:rsidR="009D4A85" w:rsidRPr="0095276B">
        <w:t xml:space="preserve">déclamait ce chafouin de </w:t>
      </w:r>
      <w:proofErr w:type="spellStart"/>
      <w:r w:rsidR="009D4A85" w:rsidRPr="0095276B">
        <w:t>Lorilleux</w:t>
      </w:r>
      <w:proofErr w:type="spellEnd"/>
      <w:r w:rsidR="009D4A85" w:rsidRPr="0095276B">
        <w:t xml:space="preserve"> sur le terre-plein de la gare</w:t>
      </w:r>
      <w:r>
        <w:t xml:space="preserve">, </w:t>
      </w:r>
      <w:r w:rsidR="009D4A85" w:rsidRPr="0095276B">
        <w:t>devant deux douzaines de rentiers</w:t>
      </w:r>
      <w:r>
        <w:t xml:space="preserve">, </w:t>
      </w:r>
      <w:r w:rsidR="009D4A85" w:rsidRPr="0095276B">
        <w:t>de fonctionnaires et de boutiquiers silencieux</w:t>
      </w:r>
      <w:r>
        <w:t>. « </w:t>
      </w:r>
      <w:r w:rsidR="009D4A85" w:rsidRPr="0095276B">
        <w:t>Avant six mois</w:t>
      </w:r>
      <w:r>
        <w:t xml:space="preserve">, </w:t>
      </w:r>
      <w:r w:rsidR="009D4A85" w:rsidRPr="0095276B">
        <w:t>pfft</w:t>
      </w:r>
      <w:r>
        <w:t xml:space="preserve"> ! </w:t>
      </w:r>
      <w:r w:rsidR="009D4A85" w:rsidRPr="0095276B">
        <w:t>fini</w:t>
      </w:r>
      <w:r>
        <w:t xml:space="preserve">, </w:t>
      </w:r>
      <w:r w:rsidR="009D4A85" w:rsidRPr="0095276B">
        <w:t>Vendeuvre</w:t>
      </w:r>
      <w:r>
        <w:t xml:space="preserve"> ! </w:t>
      </w:r>
      <w:r w:rsidR="009D4A85" w:rsidRPr="0095276B">
        <w:t xml:space="preserve">Fini le </w:t>
      </w:r>
      <w:r w:rsidR="009D4A85" w:rsidRPr="0095276B">
        <w:rPr>
          <w:i/>
          <w:iCs/>
        </w:rPr>
        <w:t>drap de Vendeuvre</w:t>
      </w:r>
      <w:r>
        <w:t xml:space="preserve">. </w:t>
      </w:r>
      <w:r w:rsidR="009D4A85" w:rsidRPr="0095276B">
        <w:t>Les Juifs comme les autres</w:t>
      </w:r>
      <w:r>
        <w:t xml:space="preserve">, </w:t>
      </w:r>
      <w:r w:rsidR="009D4A85" w:rsidRPr="0095276B">
        <w:t>au tas</w:t>
      </w:r>
      <w:r>
        <w:t xml:space="preserve">. </w:t>
      </w:r>
      <w:r w:rsidR="009D4A85" w:rsidRPr="0095276B">
        <w:t>Regardez bien</w:t>
      </w:r>
      <w:r>
        <w:t xml:space="preserve">, </w:t>
      </w:r>
      <w:r w:rsidR="009D4A85" w:rsidRPr="0095276B">
        <w:t>Messieurs</w:t>
      </w:r>
      <w:r>
        <w:t xml:space="preserve">, </w:t>
      </w:r>
      <w:r w:rsidR="009D4A85" w:rsidRPr="0095276B">
        <w:t>vous pou</w:t>
      </w:r>
      <w:r w:rsidR="009D4A85" w:rsidRPr="0095276B">
        <w:t>r</w:t>
      </w:r>
      <w:r w:rsidR="009D4A85" w:rsidRPr="0095276B">
        <w:t>rez dire</w:t>
      </w:r>
      <w:r>
        <w:t xml:space="preserve">, </w:t>
      </w:r>
      <w:r w:rsidR="009D4A85" w:rsidRPr="0095276B">
        <w:t>un jour</w:t>
      </w:r>
      <w:r>
        <w:t xml:space="preserve"> : </w:t>
      </w:r>
      <w:r w:rsidR="009D4A85" w:rsidRPr="0095276B">
        <w:t>J</w:t>
      </w:r>
      <w:r>
        <w:t>’</w:t>
      </w:r>
      <w:r w:rsidR="009D4A85" w:rsidRPr="0095276B">
        <w:t>y étais</w:t>
      </w:r>
      <w:r>
        <w:t xml:space="preserve">, </w:t>
      </w:r>
      <w:r w:rsidR="009D4A85" w:rsidRPr="0095276B">
        <w:t xml:space="preserve">le soir que </w:t>
      </w:r>
      <w:proofErr w:type="spellStart"/>
      <w:r w:rsidR="009D4A85" w:rsidRPr="0095276B">
        <w:t>Lorilleux</w:t>
      </w:r>
      <w:proofErr w:type="spellEnd"/>
      <w:r w:rsidR="009D4A85" w:rsidRPr="0095276B">
        <w:t xml:space="preserve"> a prédit la ruine de Vendeuvre</w:t>
      </w:r>
      <w:r>
        <w:t xml:space="preserve">. </w:t>
      </w:r>
      <w:r w:rsidR="009D4A85" w:rsidRPr="0095276B">
        <w:t>En attendant</w:t>
      </w:r>
      <w:r>
        <w:t xml:space="preserve">, </w:t>
      </w:r>
      <w:r w:rsidR="009D4A85" w:rsidRPr="0095276B">
        <w:t>si vous tenez à ce que nous ne tombions pas entre les mains des pétroleurs et des partageux</w:t>
      </w:r>
      <w:r>
        <w:t xml:space="preserve">, </w:t>
      </w:r>
      <w:r w:rsidR="009D4A85" w:rsidRPr="0095276B">
        <w:t>votez pour le Maréchal</w:t>
      </w:r>
      <w:r>
        <w:t xml:space="preserve">, </w:t>
      </w:r>
      <w:r w:rsidR="009D4A85" w:rsidRPr="0095276B">
        <w:t>et vive n</w:t>
      </w:r>
      <w:r>
        <w:t>’</w:t>
      </w:r>
      <w:r w:rsidR="009D4A85" w:rsidRPr="0095276B">
        <w:t>importe quoi</w:t>
      </w:r>
      <w:r>
        <w:t xml:space="preserve">, </w:t>
      </w:r>
      <w:r w:rsidR="009D4A85" w:rsidRPr="0095276B">
        <w:t>plutôt que cette pourriture de République</w:t>
      </w:r>
      <w:r>
        <w:t> ! »</w:t>
      </w:r>
    </w:p>
    <w:p w14:paraId="73DC2132" w14:textId="1F45BABE" w:rsidR="006455E5" w:rsidRDefault="009D4A85" w:rsidP="002666CE">
      <w:r w:rsidRPr="0095276B">
        <w:t>Cependant</w:t>
      </w:r>
      <w:r w:rsidR="006455E5">
        <w:t>, M. </w:t>
      </w:r>
      <w:r w:rsidRPr="0095276B">
        <w:t>Hippolyte</w:t>
      </w:r>
      <w:r w:rsidR="006455E5">
        <w:t xml:space="preserve">, </w:t>
      </w:r>
      <w:r w:rsidRPr="0095276B">
        <w:t>sorti seul</w:t>
      </w:r>
      <w:r w:rsidR="006455E5">
        <w:t xml:space="preserve">, </w:t>
      </w:r>
      <w:r w:rsidRPr="0095276B">
        <w:t>ce vendredi soir d</w:t>
      </w:r>
      <w:r w:rsidR="006455E5">
        <w:t>’</w:t>
      </w:r>
      <w:r w:rsidRPr="0095276B">
        <w:t>avril</w:t>
      </w:r>
      <w:r w:rsidR="006455E5">
        <w:t xml:space="preserve">, </w:t>
      </w:r>
      <w:r w:rsidRPr="0095276B">
        <w:t>regagnait</w:t>
      </w:r>
      <w:r w:rsidR="006455E5">
        <w:t xml:space="preserve">, </w:t>
      </w:r>
      <w:r w:rsidRPr="0095276B">
        <w:t>sur les cinq heures</w:t>
      </w:r>
      <w:r w:rsidR="006455E5">
        <w:t xml:space="preserve">, </w:t>
      </w:r>
      <w:r w:rsidRPr="0095276B">
        <w:t xml:space="preserve">en </w:t>
      </w:r>
      <w:proofErr w:type="spellStart"/>
      <w:r w:rsidRPr="0095276B">
        <w:t>houlant</w:t>
      </w:r>
      <w:proofErr w:type="spellEnd"/>
      <w:r w:rsidR="006455E5">
        <w:t xml:space="preserve">, </w:t>
      </w:r>
      <w:r w:rsidRPr="0095276B">
        <w:t>les murs blancs du Grand-Cerf</w:t>
      </w:r>
      <w:r w:rsidR="006455E5">
        <w:t xml:space="preserve">. </w:t>
      </w:r>
      <w:r w:rsidRPr="0095276B">
        <w:t>La rencontre du chafouin l</w:t>
      </w:r>
      <w:r w:rsidR="006455E5">
        <w:t>’</w:t>
      </w:r>
      <w:r w:rsidRPr="0095276B">
        <w:t xml:space="preserve">avait </w:t>
      </w:r>
      <w:r w:rsidRPr="0095276B">
        <w:lastRenderedPageBreak/>
        <w:t>indisp</w:t>
      </w:r>
      <w:r w:rsidRPr="0095276B">
        <w:t>o</w:t>
      </w:r>
      <w:r w:rsidRPr="0095276B">
        <w:t>sé</w:t>
      </w:r>
      <w:r w:rsidR="006455E5">
        <w:t xml:space="preserve">, </w:t>
      </w:r>
      <w:r w:rsidRPr="0095276B">
        <w:t>et il attendait</w:t>
      </w:r>
      <w:r w:rsidR="006455E5">
        <w:t xml:space="preserve">, </w:t>
      </w:r>
      <w:r w:rsidRPr="0095276B">
        <w:t>avec plus que de l</w:t>
      </w:r>
      <w:r w:rsidR="006455E5">
        <w:t>’</w:t>
      </w:r>
      <w:r w:rsidRPr="0095276B">
        <w:t>impatience</w:t>
      </w:r>
      <w:r w:rsidR="006455E5">
        <w:t xml:space="preserve">, </w:t>
      </w:r>
      <w:r w:rsidRPr="0095276B">
        <w:t>le retour de J</w:t>
      </w:r>
      <w:r w:rsidRPr="0095276B">
        <w:t>o</w:t>
      </w:r>
      <w:r w:rsidRPr="0095276B">
        <w:t>seph</w:t>
      </w:r>
      <w:r w:rsidR="006455E5">
        <w:t xml:space="preserve">, </w:t>
      </w:r>
      <w:r w:rsidRPr="0095276B">
        <w:t>parti pour Paris</w:t>
      </w:r>
      <w:r w:rsidR="006455E5">
        <w:t>.</w:t>
      </w:r>
    </w:p>
    <w:p w14:paraId="13B941D6" w14:textId="66C7627A" w:rsidR="006455E5" w:rsidRDefault="006455E5" w:rsidP="002666CE">
      <w:r>
        <w:rPr>
          <w:rFonts w:eastAsia="Georgia" w:cs="Georgia"/>
        </w:rPr>
        <w:t>« </w:t>
      </w:r>
      <w:r w:rsidR="009D4A85" w:rsidRPr="0095276B">
        <w:t xml:space="preserve">Eh </w:t>
      </w:r>
      <w:proofErr w:type="spellStart"/>
      <w:r w:rsidR="009D4A85" w:rsidRPr="0095276B">
        <w:t>pien</w:t>
      </w:r>
      <w:proofErr w:type="spellEnd"/>
      <w:r>
        <w:t> ? »</w:t>
      </w:r>
      <w:r w:rsidR="009D4A85" w:rsidRPr="0095276B">
        <w:t xml:space="preserve"> demandèrent les yeux et la bouche de </w:t>
      </w:r>
      <w:r>
        <w:t>M. </w:t>
      </w:r>
      <w:r w:rsidR="009D4A85" w:rsidRPr="0095276B">
        <w:t>Hippolyte</w:t>
      </w:r>
      <w:r>
        <w:t xml:space="preserve">, </w:t>
      </w:r>
      <w:r w:rsidR="009D4A85" w:rsidRPr="0095276B">
        <w:t>de Myrtil</w:t>
      </w:r>
      <w:r>
        <w:t xml:space="preserve">, </w:t>
      </w:r>
      <w:r w:rsidR="009D4A85" w:rsidRPr="0095276B">
        <w:t>de Guillaume</w:t>
      </w:r>
      <w:r>
        <w:t xml:space="preserve">, </w:t>
      </w:r>
      <w:r w:rsidR="009D4A85" w:rsidRPr="0095276B">
        <w:t>et de l</w:t>
      </w:r>
      <w:r>
        <w:t>’</w:t>
      </w:r>
      <w:r w:rsidR="009D4A85" w:rsidRPr="0095276B">
        <w:t>oncle Wilhelm</w:t>
      </w:r>
      <w:r>
        <w:t xml:space="preserve">, </w:t>
      </w:r>
      <w:r w:rsidR="009D4A85" w:rsidRPr="0095276B">
        <w:t>quand Joseph entra dans le magasin</w:t>
      </w:r>
      <w:r>
        <w:t xml:space="preserve">. </w:t>
      </w:r>
      <w:r w:rsidR="009D4A85" w:rsidRPr="0095276B">
        <w:t>Ils piétinaient là depuis deux heures</w:t>
      </w:r>
      <w:r>
        <w:t>.</w:t>
      </w:r>
    </w:p>
    <w:p w14:paraId="5F137B02" w14:textId="77777777" w:rsidR="006455E5" w:rsidRDefault="006455E5" w:rsidP="002666CE">
      <w:r>
        <w:rPr>
          <w:rFonts w:eastAsia="Georgia" w:cs="Georgia"/>
        </w:rPr>
        <w:t>« </w:t>
      </w:r>
      <w:r w:rsidR="009D4A85" w:rsidRPr="0095276B">
        <w:t>Rien ne va plus</w:t>
      </w:r>
      <w:r>
        <w:t xml:space="preserve">. </w:t>
      </w:r>
      <w:r w:rsidR="009D4A85" w:rsidRPr="0095276B">
        <w:t>C</w:t>
      </w:r>
      <w:r>
        <w:t>’</w:t>
      </w:r>
      <w:r w:rsidR="009D4A85" w:rsidRPr="0095276B">
        <w:t xml:space="preserve">est </w:t>
      </w:r>
      <w:smartTag w:uri="urn:schemas-microsoft-com:office:smarttags" w:element="PersonName">
        <w:smartTagPr>
          <w:attr w:name="ProductID" w:val="la Commune"/>
        </w:smartTagPr>
        <w:r w:rsidR="009D4A85" w:rsidRPr="0095276B">
          <w:t>la Commune</w:t>
        </w:r>
      </w:smartTag>
      <w:r w:rsidR="009D4A85" w:rsidRPr="0095276B">
        <w:t xml:space="preserve"> à Paris avant le mois de mai</w:t>
      </w:r>
      <w:r>
        <w:t xml:space="preserve">, </w:t>
      </w:r>
      <w:r w:rsidR="009D4A85" w:rsidRPr="0095276B">
        <w:t>et</w:t>
      </w:r>
      <w:r>
        <w:t xml:space="preserve">, </w:t>
      </w:r>
      <w:r w:rsidR="009D4A85" w:rsidRPr="0095276B">
        <w:t>si quelque chose se vend à ce moment-là</w:t>
      </w:r>
      <w:r>
        <w:t xml:space="preserve">, </w:t>
      </w:r>
      <w:r w:rsidR="009D4A85" w:rsidRPr="0095276B">
        <w:t>ce sera la soie</w:t>
      </w:r>
      <w:r>
        <w:t xml:space="preserve">, </w:t>
      </w:r>
      <w:r w:rsidR="009D4A85" w:rsidRPr="0095276B">
        <w:t>l</w:t>
      </w:r>
      <w:r>
        <w:t>’</w:t>
      </w:r>
      <w:r w:rsidR="009D4A85" w:rsidRPr="0095276B">
        <w:t>amazone et la nouveauté</w:t>
      </w:r>
      <w:r>
        <w:t xml:space="preserve">. </w:t>
      </w:r>
      <w:r w:rsidR="009D4A85" w:rsidRPr="0095276B">
        <w:t>Combien de métiers en marche à la filature</w:t>
      </w:r>
      <w:r>
        <w:t> ?</w:t>
      </w:r>
    </w:p>
    <w:p w14:paraId="30574576" w14:textId="77777777" w:rsidR="006455E5" w:rsidRDefault="006455E5" w:rsidP="002666CE">
      <w:r>
        <w:t>— </w:t>
      </w:r>
      <w:r w:rsidR="009D4A85" w:rsidRPr="0095276B">
        <w:t>Six</w:t>
      </w:r>
      <w:r>
        <w:t>.</w:t>
      </w:r>
    </w:p>
    <w:p w14:paraId="57A6CBCD" w14:textId="77777777" w:rsidR="006455E5" w:rsidRDefault="006455E5" w:rsidP="002666CE">
      <w:r>
        <w:t>— </w:t>
      </w:r>
      <w:r w:rsidR="009D4A85" w:rsidRPr="0095276B">
        <w:t>Et au tissage</w:t>
      </w:r>
      <w:r>
        <w:t> ?</w:t>
      </w:r>
    </w:p>
    <w:p w14:paraId="5C9E1989" w14:textId="77777777" w:rsidR="006455E5" w:rsidRDefault="006455E5" w:rsidP="002666CE">
      <w:r>
        <w:t>— </w:t>
      </w:r>
      <w:r w:rsidR="009D4A85" w:rsidRPr="0095276B">
        <w:t>Neuf</w:t>
      </w:r>
      <w:r>
        <w:t>.</w:t>
      </w:r>
    </w:p>
    <w:p w14:paraId="05744B0E" w14:textId="34E55296" w:rsidR="002666CE" w:rsidRDefault="006455E5" w:rsidP="002666CE">
      <w:r>
        <w:t>— </w:t>
      </w:r>
      <w:r w:rsidR="009D4A85" w:rsidRPr="0095276B">
        <w:t>Hon</w:t>
      </w:r>
      <w:r>
        <w:t xml:space="preserve"> ! </w:t>
      </w:r>
      <w:r w:rsidR="009D4A85" w:rsidRPr="0095276B">
        <w:t>Et pour quinze jours de travail en avant de nous</w:t>
      </w:r>
      <w:r>
        <w:t>. »</w:t>
      </w:r>
    </w:p>
    <w:p w14:paraId="032FA59D" w14:textId="1A486C11" w:rsidR="006455E5" w:rsidRDefault="009D4A85" w:rsidP="002666CE">
      <w:r w:rsidRPr="0095276B">
        <w:t>Les jurons ne sont pas des solutions</w:t>
      </w:r>
      <w:r w:rsidR="006455E5">
        <w:t xml:space="preserve">, </w:t>
      </w:r>
      <w:r w:rsidRPr="0095276B">
        <w:t>mais ils font du bien</w:t>
      </w:r>
      <w:r w:rsidR="006455E5">
        <w:t xml:space="preserve">, </w:t>
      </w:r>
      <w:r w:rsidRPr="0095276B">
        <w:t>et donnent le temps de réfléchir</w:t>
      </w:r>
      <w:r w:rsidR="006455E5">
        <w:t>. M. </w:t>
      </w:r>
      <w:r w:rsidRPr="0095276B">
        <w:t>Hippolyte</w:t>
      </w:r>
      <w:r w:rsidR="006455E5">
        <w:t xml:space="preserve">, </w:t>
      </w:r>
      <w:r w:rsidRPr="0095276B">
        <w:t>en ce cas</w:t>
      </w:r>
      <w:r w:rsidR="006455E5">
        <w:t xml:space="preserve">, </w:t>
      </w:r>
      <w:r w:rsidRPr="0095276B">
        <w:t>eut tout le temps requis</w:t>
      </w:r>
      <w:r w:rsidR="006455E5">
        <w:t xml:space="preserve">. </w:t>
      </w:r>
      <w:r w:rsidRPr="0095276B">
        <w:t>Joseph poursuivait</w:t>
      </w:r>
      <w:r w:rsidR="006455E5">
        <w:t> :</w:t>
      </w:r>
    </w:p>
    <w:p w14:paraId="20896D7B" w14:textId="77777777" w:rsidR="006455E5" w:rsidRDefault="006455E5" w:rsidP="002666CE">
      <w:r>
        <w:rPr>
          <w:rFonts w:eastAsia="Georgia" w:cs="Georgia"/>
        </w:rPr>
        <w:t>« </w:t>
      </w:r>
      <w:r w:rsidR="009D4A85" w:rsidRPr="0095276B">
        <w:t>Mon beau-père ne m</w:t>
      </w:r>
      <w:r>
        <w:t>’</w:t>
      </w:r>
      <w:r w:rsidR="009D4A85" w:rsidRPr="0095276B">
        <w:t>a pas caché qu</w:t>
      </w:r>
      <w:r>
        <w:t>’</w:t>
      </w:r>
      <w:r w:rsidR="009D4A85" w:rsidRPr="0095276B">
        <w:t>ils cherchent de tous côtés</w:t>
      </w:r>
      <w:r>
        <w:t xml:space="preserve">. </w:t>
      </w:r>
      <w:proofErr w:type="spellStart"/>
      <w:r w:rsidR="009D4A85" w:rsidRPr="0095276B">
        <w:t>Afroum</w:t>
      </w:r>
      <w:proofErr w:type="spellEnd"/>
      <w:r w:rsidR="009D4A85" w:rsidRPr="0095276B">
        <w:t xml:space="preserve"> s</w:t>
      </w:r>
      <w:r>
        <w:t>’</w:t>
      </w:r>
      <w:r w:rsidR="009D4A85" w:rsidRPr="0095276B">
        <w:t>en est allé chez Balzan</w:t>
      </w:r>
      <w:r>
        <w:t xml:space="preserve">. </w:t>
      </w:r>
      <w:r w:rsidR="009D4A85" w:rsidRPr="0095276B">
        <w:t>Il doit pousser jusqu</w:t>
      </w:r>
      <w:r>
        <w:t>’</w:t>
      </w:r>
      <w:r w:rsidR="009D4A85" w:rsidRPr="0095276B">
        <w:t>à Vienne dans l</w:t>
      </w:r>
      <w:r>
        <w:t>’</w:t>
      </w:r>
      <w:r w:rsidR="009D4A85" w:rsidRPr="0095276B">
        <w:t>Isère</w:t>
      </w:r>
      <w:r>
        <w:t xml:space="preserve">, </w:t>
      </w:r>
      <w:r w:rsidR="009D4A85" w:rsidRPr="0095276B">
        <w:t>et peut-être</w:t>
      </w:r>
      <w:r>
        <w:t xml:space="preserve">, </w:t>
      </w:r>
      <w:r w:rsidR="009D4A85" w:rsidRPr="0095276B">
        <w:t>au retour</w:t>
      </w:r>
      <w:r>
        <w:t xml:space="preserve">, </w:t>
      </w:r>
      <w:r w:rsidR="009D4A85" w:rsidRPr="0095276B">
        <w:t>faire l</w:t>
      </w:r>
      <w:r>
        <w:t>’</w:t>
      </w:r>
      <w:r w:rsidR="009D4A85" w:rsidRPr="0095276B">
        <w:t>Angleterre</w:t>
      </w:r>
      <w:r>
        <w:t xml:space="preserve">, </w:t>
      </w:r>
      <w:r w:rsidR="009D4A85" w:rsidRPr="0095276B">
        <w:t>en passant par Elbeuf et Louviers</w:t>
      </w:r>
      <w:r>
        <w:t xml:space="preserve">. </w:t>
      </w:r>
      <w:r w:rsidR="009D4A85" w:rsidRPr="0095276B">
        <w:t>Ils sont désolés</w:t>
      </w:r>
      <w:r>
        <w:t xml:space="preserve">, </w:t>
      </w:r>
      <w:r w:rsidR="009D4A85" w:rsidRPr="0095276B">
        <w:t>mais il n</w:t>
      </w:r>
      <w:r>
        <w:t>’</w:t>
      </w:r>
      <w:r w:rsidR="009D4A85" w:rsidRPr="0095276B">
        <w:t>y a plus rien à faire avec le noir</w:t>
      </w:r>
      <w:r>
        <w:t xml:space="preserve">, </w:t>
      </w:r>
      <w:r w:rsidR="009D4A85" w:rsidRPr="0095276B">
        <w:t>ni avec nous</w:t>
      </w:r>
      <w:r>
        <w:t>.</w:t>
      </w:r>
    </w:p>
    <w:p w14:paraId="6C547CF5" w14:textId="77777777" w:rsidR="006455E5" w:rsidRDefault="006455E5" w:rsidP="002666CE">
      <w:r>
        <w:t>— </w:t>
      </w:r>
      <w:r w:rsidR="009D4A85" w:rsidRPr="0095276B">
        <w:t>Qu</w:t>
      </w:r>
      <w:r>
        <w:t>’</w:t>
      </w:r>
      <w:r w:rsidR="009D4A85" w:rsidRPr="0095276B">
        <w:t>est-ce qu</w:t>
      </w:r>
      <w:r>
        <w:t>’</w:t>
      </w:r>
      <w:r w:rsidR="009D4A85" w:rsidRPr="0095276B">
        <w:t>ils t</w:t>
      </w:r>
      <w:r>
        <w:t>’</w:t>
      </w:r>
      <w:r w:rsidR="009D4A85" w:rsidRPr="0095276B">
        <w:t>ont conseillé</w:t>
      </w:r>
      <w:r>
        <w:t> ?</w:t>
      </w:r>
    </w:p>
    <w:p w14:paraId="4AEB4B25" w14:textId="77777777" w:rsidR="006455E5" w:rsidRDefault="006455E5" w:rsidP="002666CE">
      <w:r>
        <w:t>— </w:t>
      </w:r>
      <w:r w:rsidR="009D4A85" w:rsidRPr="0095276B">
        <w:t>Conseille-t-on quand on est soi-même dans le pétrin</w:t>
      </w:r>
      <w:r>
        <w:t> ?</w:t>
      </w:r>
    </w:p>
    <w:p w14:paraId="29D2DEDD" w14:textId="77777777" w:rsidR="006455E5" w:rsidRDefault="006455E5" w:rsidP="002666CE">
      <w:r>
        <w:t>— </w:t>
      </w:r>
      <w:r w:rsidR="009D4A85" w:rsidRPr="0095276B">
        <w:t>Vous n</w:t>
      </w:r>
      <w:r>
        <w:t>’</w:t>
      </w:r>
      <w:r w:rsidR="009D4A85" w:rsidRPr="0095276B">
        <w:t>avez pas parlé</w:t>
      </w:r>
      <w:r>
        <w:t xml:space="preserve">, </w:t>
      </w:r>
      <w:r w:rsidR="009D4A85" w:rsidRPr="0095276B">
        <w:t>pas envisagé</w:t>
      </w:r>
      <w:r>
        <w:t>…</w:t>
      </w:r>
    </w:p>
    <w:p w14:paraId="70988AFF" w14:textId="77777777" w:rsidR="006455E5" w:rsidRDefault="006455E5" w:rsidP="002666CE">
      <w:r>
        <w:lastRenderedPageBreak/>
        <w:t>— </w:t>
      </w:r>
      <w:r w:rsidR="009D4A85" w:rsidRPr="0095276B">
        <w:t>Envisagé</w:t>
      </w:r>
      <w:r>
        <w:t xml:space="preserve"> ? </w:t>
      </w:r>
      <w:r w:rsidR="009D4A85" w:rsidRPr="0095276B">
        <w:t>On envisage toujours</w:t>
      </w:r>
      <w:r>
        <w:t xml:space="preserve">. </w:t>
      </w:r>
      <w:r w:rsidR="009D4A85" w:rsidRPr="0095276B">
        <w:t>C</w:t>
      </w:r>
      <w:r>
        <w:t>’</w:t>
      </w:r>
      <w:r w:rsidR="009D4A85" w:rsidRPr="0095276B">
        <w:t>est plus facile que de trouver</w:t>
      </w:r>
      <w:r>
        <w:t>.</w:t>
      </w:r>
    </w:p>
    <w:p w14:paraId="12412421" w14:textId="77777777" w:rsidR="006455E5" w:rsidRDefault="006455E5" w:rsidP="002666CE">
      <w:r>
        <w:t>— </w:t>
      </w:r>
      <w:r w:rsidR="009D4A85" w:rsidRPr="0095276B">
        <w:t>Et fous n</w:t>
      </w:r>
      <w:r>
        <w:t>’</w:t>
      </w:r>
      <w:r w:rsidR="009D4A85" w:rsidRPr="0095276B">
        <w:t>avez rien</w:t>
      </w:r>
      <w:r>
        <w:t xml:space="preserve"> </w:t>
      </w:r>
      <w:r>
        <w:rPr>
          <w:rFonts w:eastAsia="Georgia" w:cs="Georgia"/>
        </w:rPr>
        <w:t xml:space="preserve">– </w:t>
      </w:r>
      <w:proofErr w:type="spellStart"/>
      <w:r w:rsidR="009D4A85" w:rsidRPr="0095276B">
        <w:t>troufé</w:t>
      </w:r>
      <w:proofErr w:type="spellEnd"/>
      <w:r>
        <w:t> ?</w:t>
      </w:r>
    </w:p>
    <w:p w14:paraId="58C47022" w14:textId="77777777" w:rsidR="006455E5" w:rsidRDefault="006455E5" w:rsidP="002666CE">
      <w:r>
        <w:t>— </w:t>
      </w:r>
      <w:r w:rsidR="009D4A85" w:rsidRPr="0095276B">
        <w:t>Et vous</w:t>
      </w:r>
      <w:r>
        <w:t xml:space="preserve">, </w:t>
      </w:r>
      <w:r w:rsidR="009D4A85" w:rsidRPr="0095276B">
        <w:t>ici</w:t>
      </w:r>
      <w:r>
        <w:t> ?</w:t>
      </w:r>
    </w:p>
    <w:p w14:paraId="64AA5560" w14:textId="77777777" w:rsidR="006455E5" w:rsidRDefault="006455E5" w:rsidP="002666CE">
      <w:r>
        <w:t>— </w:t>
      </w:r>
      <w:r w:rsidR="009D4A85" w:rsidRPr="0095276B">
        <w:t>On te dira</w:t>
      </w:r>
      <w:r>
        <w:t xml:space="preserve">… </w:t>
      </w:r>
      <w:r w:rsidR="009D4A85" w:rsidRPr="0095276B">
        <w:t>on a pensé</w:t>
      </w:r>
      <w:r>
        <w:t>…</w:t>
      </w:r>
    </w:p>
    <w:p w14:paraId="360DEBAA" w14:textId="77777777" w:rsidR="006455E5" w:rsidRDefault="006455E5" w:rsidP="002666CE">
      <w:r>
        <w:t>— </w:t>
      </w:r>
      <w:r w:rsidR="009D4A85" w:rsidRPr="0095276B">
        <w:t>Bon</w:t>
      </w:r>
      <w:r>
        <w:t xml:space="preserve">, </w:t>
      </w:r>
      <w:r w:rsidR="009D4A85" w:rsidRPr="0095276B">
        <w:t>mais dînons d</w:t>
      </w:r>
      <w:r>
        <w:t>’</w:t>
      </w:r>
      <w:r w:rsidR="009D4A85" w:rsidRPr="0095276B">
        <w:t>abord</w:t>
      </w:r>
      <w:r>
        <w:t>.</w:t>
      </w:r>
    </w:p>
    <w:p w14:paraId="314D919B" w14:textId="77777777" w:rsidR="006455E5" w:rsidRDefault="006455E5" w:rsidP="002666CE">
      <w:r>
        <w:t>— </w:t>
      </w:r>
      <w:r w:rsidR="009D4A85" w:rsidRPr="0095276B">
        <w:t>D</w:t>
      </w:r>
      <w:r>
        <w:t>’</w:t>
      </w:r>
      <w:r w:rsidR="009D4A85" w:rsidRPr="0095276B">
        <w:t>abord</w:t>
      </w:r>
      <w:r>
        <w:t> ?</w:t>
      </w:r>
    </w:p>
    <w:p w14:paraId="6FBA58A1" w14:textId="4F169B38" w:rsidR="002666CE" w:rsidRDefault="006455E5" w:rsidP="002666CE">
      <w:r>
        <w:t>— </w:t>
      </w:r>
      <w:r w:rsidR="009D4A85" w:rsidRPr="0095276B">
        <w:t>Oui</w:t>
      </w:r>
      <w:r>
        <w:t xml:space="preserve">. </w:t>
      </w:r>
      <w:r w:rsidR="009D4A85" w:rsidRPr="0095276B">
        <w:t>J</w:t>
      </w:r>
      <w:r>
        <w:t>’</w:t>
      </w:r>
      <w:r w:rsidR="009D4A85" w:rsidRPr="0095276B">
        <w:t>ai l</w:t>
      </w:r>
      <w:r>
        <w:t>’</w:t>
      </w:r>
      <w:r w:rsidR="009D4A85" w:rsidRPr="0095276B">
        <w:t>estomac dans les talons</w:t>
      </w:r>
      <w:r>
        <w:t xml:space="preserve">, </w:t>
      </w:r>
      <w:r w:rsidR="009D4A85" w:rsidRPr="0095276B">
        <w:t>et on ne dit que des bêtises à jeun</w:t>
      </w:r>
      <w:r>
        <w:t>. »</w:t>
      </w:r>
    </w:p>
    <w:p w14:paraId="783F8152" w14:textId="77777777" w:rsidR="006455E5" w:rsidRDefault="009D4A85" w:rsidP="002666CE">
      <w:r w:rsidRPr="0095276B">
        <w:t xml:space="preserve">Le </w:t>
      </w:r>
      <w:proofErr w:type="spellStart"/>
      <w:r w:rsidRPr="0095276B">
        <w:rPr>
          <w:i/>
          <w:iCs/>
        </w:rPr>
        <w:t>Schabes</w:t>
      </w:r>
      <w:proofErr w:type="spellEnd"/>
      <w:r w:rsidRPr="0095276B">
        <w:rPr>
          <w:i/>
          <w:iCs/>
        </w:rPr>
        <w:t xml:space="preserve"> </w:t>
      </w:r>
      <w:proofErr w:type="spellStart"/>
      <w:r w:rsidRPr="0095276B">
        <w:rPr>
          <w:i/>
          <w:iCs/>
        </w:rPr>
        <w:t>Abend</w:t>
      </w:r>
      <w:proofErr w:type="spellEnd"/>
      <w:r w:rsidRPr="00BE2173">
        <w:rPr>
          <w:rStyle w:val="Appelnotedebasdep"/>
        </w:rPr>
        <w:footnoteReference w:id="37"/>
      </w:r>
      <w:r w:rsidRPr="0095276B">
        <w:t xml:space="preserve"> réunissait la descendance dans l</w:t>
      </w:r>
      <w:r w:rsidR="006455E5">
        <w:t>’</w:t>
      </w:r>
      <w:r w:rsidRPr="0095276B">
        <w:t>a</w:t>
      </w:r>
      <w:r w:rsidRPr="0095276B">
        <w:t>n</w:t>
      </w:r>
      <w:r w:rsidRPr="0095276B">
        <w:t>cien logis commun</w:t>
      </w:r>
      <w:r w:rsidR="006455E5">
        <w:t xml:space="preserve">. </w:t>
      </w:r>
      <w:r w:rsidRPr="0095276B">
        <w:t>Le dîner fut muet</w:t>
      </w:r>
      <w:r w:rsidR="006455E5">
        <w:t xml:space="preserve">. </w:t>
      </w:r>
      <w:r w:rsidRPr="0095276B">
        <w:t>Au bouilli</w:t>
      </w:r>
      <w:r w:rsidR="006455E5">
        <w:t xml:space="preserve">, </w:t>
      </w:r>
      <w:r w:rsidRPr="0095276B">
        <w:t>Hippolyte r</w:t>
      </w:r>
      <w:r w:rsidRPr="0095276B">
        <w:t>e</w:t>
      </w:r>
      <w:r w:rsidRPr="0095276B">
        <w:t>poussa son assiette</w:t>
      </w:r>
      <w:r w:rsidR="006455E5">
        <w:t>.</w:t>
      </w:r>
    </w:p>
    <w:p w14:paraId="40E41DEA" w14:textId="635773AE" w:rsidR="006455E5" w:rsidRDefault="006455E5" w:rsidP="002666CE">
      <w:r>
        <w:rPr>
          <w:rFonts w:eastAsia="Georgia" w:cs="Georgia"/>
        </w:rPr>
        <w:t>« </w:t>
      </w:r>
      <w:proofErr w:type="spellStart"/>
      <w:r w:rsidR="009D4A85" w:rsidRPr="0095276B">
        <w:t>Ach</w:t>
      </w:r>
      <w:proofErr w:type="spellEnd"/>
      <w:r>
        <w:t xml:space="preserve">, </w:t>
      </w:r>
      <w:r w:rsidR="009D4A85" w:rsidRPr="0095276B">
        <w:t>ça ne passe pas</w:t>
      </w:r>
      <w:r>
        <w:t> ! »</w:t>
      </w:r>
      <w:r w:rsidR="009D4A85" w:rsidRPr="0095276B">
        <w:t xml:space="preserve"> et</w:t>
      </w:r>
      <w:r>
        <w:t xml:space="preserve">, </w:t>
      </w:r>
      <w:r w:rsidR="009D4A85" w:rsidRPr="0095276B">
        <w:t>les coudes sur la table</w:t>
      </w:r>
      <w:r>
        <w:t xml:space="preserve">, </w:t>
      </w:r>
      <w:r w:rsidR="009D4A85" w:rsidRPr="0095276B">
        <w:t>il se c</w:t>
      </w:r>
      <w:r w:rsidR="009D4A85" w:rsidRPr="0095276B">
        <w:t>a</w:t>
      </w:r>
      <w:r w:rsidR="009D4A85" w:rsidRPr="0095276B">
        <w:t>cha la figure dans ses mains</w:t>
      </w:r>
      <w:r>
        <w:t xml:space="preserve">. </w:t>
      </w:r>
      <w:r w:rsidR="009D4A85" w:rsidRPr="0095276B">
        <w:t>Élisa jugea le moment venu d</w:t>
      </w:r>
      <w:r>
        <w:t>’</w:t>
      </w:r>
      <w:r w:rsidR="009D4A85" w:rsidRPr="0095276B">
        <w:t>écl</w:t>
      </w:r>
      <w:r w:rsidR="009D4A85" w:rsidRPr="0095276B">
        <w:t>a</w:t>
      </w:r>
      <w:r w:rsidR="009D4A85" w:rsidRPr="0095276B">
        <w:t>ter en sanglots</w:t>
      </w:r>
      <w:r>
        <w:t xml:space="preserve">. </w:t>
      </w:r>
      <w:r w:rsidR="009D4A85" w:rsidRPr="0095276B">
        <w:t>Hermine et sa belle-mère se regardèrent</w:t>
      </w:r>
      <w:r>
        <w:t xml:space="preserve">. </w:t>
      </w:r>
      <w:r w:rsidR="009D4A85" w:rsidRPr="0095276B">
        <w:t>J</w:t>
      </w:r>
      <w:r w:rsidR="009D4A85" w:rsidRPr="0095276B">
        <w:t>o</w:t>
      </w:r>
      <w:r w:rsidR="009D4A85" w:rsidRPr="0095276B">
        <w:t>seph dévorait rageusement</w:t>
      </w:r>
      <w:r>
        <w:t xml:space="preserve">. </w:t>
      </w:r>
      <w:r w:rsidR="009D4A85" w:rsidRPr="0095276B">
        <w:t>Guillaume grappillait</w:t>
      </w:r>
      <w:r>
        <w:t xml:space="preserve">, </w:t>
      </w:r>
      <w:r w:rsidR="009D4A85" w:rsidRPr="0095276B">
        <w:t>selon son habitude de dyspeptique</w:t>
      </w:r>
      <w:r>
        <w:t xml:space="preserve">. </w:t>
      </w:r>
      <w:r w:rsidR="009D4A85" w:rsidRPr="0095276B">
        <w:t>Les enfants n</w:t>
      </w:r>
      <w:r>
        <w:t>’</w:t>
      </w:r>
      <w:r w:rsidR="009D4A85" w:rsidRPr="0095276B">
        <w:t>osaient souffler</w:t>
      </w:r>
      <w:r>
        <w:t xml:space="preserve">. </w:t>
      </w:r>
      <w:r w:rsidR="009D4A85" w:rsidRPr="0095276B">
        <w:t>Avant que Fanny</w:t>
      </w:r>
      <w:r>
        <w:t xml:space="preserve">, </w:t>
      </w:r>
      <w:r w:rsidR="009D4A85" w:rsidRPr="0095276B">
        <w:t>la bonne alsacienne</w:t>
      </w:r>
      <w:r>
        <w:t xml:space="preserve">, </w:t>
      </w:r>
      <w:r w:rsidR="009D4A85" w:rsidRPr="0095276B">
        <w:t>eût desservi</w:t>
      </w:r>
      <w:r>
        <w:t>, M. </w:t>
      </w:r>
      <w:r w:rsidR="009D4A85" w:rsidRPr="0095276B">
        <w:t>Hippolyte se leva d</w:t>
      </w:r>
      <w:r>
        <w:t>’</w:t>
      </w:r>
      <w:r w:rsidR="009D4A85" w:rsidRPr="0095276B">
        <w:t>un bloc</w:t>
      </w:r>
      <w:r>
        <w:t> :</w:t>
      </w:r>
    </w:p>
    <w:p w14:paraId="1895B4D7" w14:textId="77777777" w:rsidR="006455E5" w:rsidRDefault="006455E5" w:rsidP="002666CE">
      <w:r>
        <w:rPr>
          <w:rFonts w:eastAsia="Georgia" w:cs="Georgia"/>
        </w:rPr>
        <w:t>« </w:t>
      </w:r>
      <w:proofErr w:type="spellStart"/>
      <w:r w:rsidR="009D4A85" w:rsidRPr="0095276B">
        <w:t>Temain</w:t>
      </w:r>
      <w:proofErr w:type="spellEnd"/>
      <w:r>
        <w:t xml:space="preserve"> ! </w:t>
      </w:r>
      <w:proofErr w:type="spellStart"/>
      <w:r w:rsidR="009D4A85" w:rsidRPr="0095276B">
        <w:t>Temain</w:t>
      </w:r>
      <w:proofErr w:type="spellEnd"/>
      <w:r>
        <w:t xml:space="preserve"> ! </w:t>
      </w:r>
      <w:proofErr w:type="spellStart"/>
      <w:r w:rsidR="009D4A85" w:rsidRPr="0095276B">
        <w:t>Ch</w:t>
      </w:r>
      <w:r>
        <w:t>’</w:t>
      </w:r>
      <w:r w:rsidR="009D4A85" w:rsidRPr="0095276B">
        <w:t>ai</w:t>
      </w:r>
      <w:proofErr w:type="spellEnd"/>
      <w:r w:rsidR="009D4A85" w:rsidRPr="0095276B">
        <w:t xml:space="preserve"> </w:t>
      </w:r>
      <w:proofErr w:type="spellStart"/>
      <w:r w:rsidR="009D4A85" w:rsidRPr="0095276B">
        <w:t>pesoin</w:t>
      </w:r>
      <w:proofErr w:type="spellEnd"/>
      <w:r w:rsidR="009D4A85" w:rsidRPr="0095276B">
        <w:t xml:space="preserve"> de</w:t>
      </w:r>
      <w:r>
        <w:t xml:space="preserve"> </w:t>
      </w:r>
      <w:r>
        <w:rPr>
          <w:rFonts w:eastAsia="Georgia"/>
        </w:rPr>
        <w:t xml:space="preserve">– </w:t>
      </w:r>
      <w:r>
        <w:t>-</w:t>
      </w:r>
      <w:r w:rsidR="009D4A85" w:rsidRPr="0095276B">
        <w:t>réfléchir encore</w:t>
      </w:r>
      <w:r>
        <w:t xml:space="preserve">. </w:t>
      </w:r>
      <w:proofErr w:type="spellStart"/>
      <w:r w:rsidR="009D4A85" w:rsidRPr="0095276B">
        <w:t>Temain</w:t>
      </w:r>
      <w:proofErr w:type="spellEnd"/>
      <w:r>
        <w:t> ! »</w:t>
      </w:r>
      <w:r w:rsidR="009D4A85" w:rsidRPr="0095276B">
        <w:t xml:space="preserve"> Et il sortit</w:t>
      </w:r>
      <w:r>
        <w:t xml:space="preserve">, </w:t>
      </w:r>
      <w:r w:rsidR="009D4A85" w:rsidRPr="0095276B">
        <w:t>dans la nuit</w:t>
      </w:r>
      <w:r>
        <w:t>.</w:t>
      </w:r>
    </w:p>
    <w:p w14:paraId="4804D063" w14:textId="0A5C78DF" w:rsidR="006455E5" w:rsidRDefault="006455E5" w:rsidP="002666CE"/>
    <w:p w14:paraId="4951046C" w14:textId="77777777" w:rsidR="006455E5" w:rsidRDefault="009D4A85" w:rsidP="002666CE">
      <w:r w:rsidRPr="0095276B">
        <w:lastRenderedPageBreak/>
        <w:t>Une fabrique de draps est une bête singulièrement ne</w:t>
      </w:r>
      <w:r w:rsidRPr="0095276B">
        <w:t>r</w:t>
      </w:r>
      <w:r w:rsidRPr="0095276B">
        <w:t>veuse</w:t>
      </w:r>
      <w:r w:rsidR="006455E5">
        <w:t xml:space="preserve">, </w:t>
      </w:r>
      <w:r w:rsidRPr="0095276B">
        <w:t>parce qu</w:t>
      </w:r>
      <w:r w:rsidR="006455E5">
        <w:t>’</w:t>
      </w:r>
      <w:r w:rsidRPr="0095276B">
        <w:t>elle participe</w:t>
      </w:r>
      <w:r w:rsidR="006455E5">
        <w:t xml:space="preserve">, </w:t>
      </w:r>
      <w:r w:rsidRPr="0095276B">
        <w:t>comme disent les métaphysiciens</w:t>
      </w:r>
      <w:r w:rsidR="006455E5">
        <w:t xml:space="preserve">, </w:t>
      </w:r>
      <w:r w:rsidRPr="0095276B">
        <w:t>à tous les modes du temps</w:t>
      </w:r>
      <w:r w:rsidR="006455E5">
        <w:t xml:space="preserve">. </w:t>
      </w:r>
      <w:r w:rsidRPr="0095276B">
        <w:t>Le travail s</w:t>
      </w:r>
      <w:r w:rsidR="006455E5">
        <w:t>’</w:t>
      </w:r>
      <w:r w:rsidRPr="0095276B">
        <w:t>y exécute d</w:t>
      </w:r>
      <w:r w:rsidR="006455E5">
        <w:t>’</w:t>
      </w:r>
      <w:r w:rsidRPr="0095276B">
        <w:t>une année sur l</w:t>
      </w:r>
      <w:r w:rsidR="006455E5">
        <w:t>’</w:t>
      </w:r>
      <w:r w:rsidRPr="0095276B">
        <w:t>autre</w:t>
      </w:r>
      <w:r w:rsidR="006455E5">
        <w:t xml:space="preserve"> ; </w:t>
      </w:r>
      <w:r w:rsidRPr="0095276B">
        <w:t>le drap que votre tailleur achète pour votre complet d</w:t>
      </w:r>
      <w:r w:rsidR="006455E5">
        <w:t>’</w:t>
      </w:r>
      <w:r w:rsidRPr="0095276B">
        <w:t>hiver a été commandé</w:t>
      </w:r>
      <w:r w:rsidR="006455E5">
        <w:t xml:space="preserve">, </w:t>
      </w:r>
      <w:r w:rsidRPr="0095276B">
        <w:t>dix-huit mois plus tôt</w:t>
      </w:r>
      <w:r w:rsidR="006455E5">
        <w:t xml:space="preserve">, </w:t>
      </w:r>
      <w:r w:rsidRPr="0095276B">
        <w:t>et tissé l</w:t>
      </w:r>
      <w:r w:rsidR="006455E5">
        <w:t>’</w:t>
      </w:r>
      <w:r w:rsidRPr="0095276B">
        <w:t>hiver qui précède</w:t>
      </w:r>
      <w:r w:rsidR="006455E5">
        <w:t xml:space="preserve">. </w:t>
      </w:r>
      <w:r w:rsidRPr="0095276B">
        <w:t>De sorte que</w:t>
      </w:r>
      <w:r w:rsidR="006455E5">
        <w:t>, « </w:t>
      </w:r>
      <w:r w:rsidRPr="0095276B">
        <w:t>si la saison ne s</w:t>
      </w:r>
      <w:r w:rsidR="006455E5">
        <w:t>’</w:t>
      </w:r>
      <w:r w:rsidRPr="0095276B">
        <w:t>est pas faite</w:t>
      </w:r>
      <w:r w:rsidR="006455E5">
        <w:t> »</w:t>
      </w:r>
      <w:r w:rsidRPr="0095276B">
        <w:t xml:space="preserve"> et si le drap est resté en magasin</w:t>
      </w:r>
      <w:r w:rsidR="006455E5">
        <w:t xml:space="preserve">, </w:t>
      </w:r>
      <w:r w:rsidRPr="0095276B">
        <w:t>le contrecoup mettra un an avant d</w:t>
      </w:r>
      <w:r w:rsidR="006455E5">
        <w:t>’</w:t>
      </w:r>
      <w:r w:rsidRPr="0095276B">
        <w:t>atteindre les tissages</w:t>
      </w:r>
      <w:r w:rsidR="006455E5">
        <w:t xml:space="preserve">, </w:t>
      </w:r>
      <w:r w:rsidRPr="0095276B">
        <w:t>et les frappera dans le dos</w:t>
      </w:r>
      <w:r w:rsidR="006455E5">
        <w:t xml:space="preserve">. </w:t>
      </w:r>
      <w:r w:rsidRPr="0095276B">
        <w:t>Mais bien avant que les ordres reçus soient épuisés</w:t>
      </w:r>
      <w:r w:rsidR="006455E5">
        <w:t xml:space="preserve">, </w:t>
      </w:r>
      <w:r w:rsidRPr="0095276B">
        <w:t>l</w:t>
      </w:r>
      <w:r w:rsidR="006455E5">
        <w:t>’</w:t>
      </w:r>
      <w:r w:rsidRPr="0095276B">
        <w:t>appréhension de l</w:t>
      </w:r>
      <w:r w:rsidR="006455E5">
        <w:t>’</w:t>
      </w:r>
      <w:r w:rsidRPr="0095276B">
        <w:t>avenir se sera glissée le long des courroies de transmission</w:t>
      </w:r>
      <w:r w:rsidR="006455E5">
        <w:t xml:space="preserve">. </w:t>
      </w:r>
      <w:r w:rsidRPr="0095276B">
        <w:t>Une curieuse langueur aura envahi les salles de métiers</w:t>
      </w:r>
      <w:r w:rsidR="006455E5">
        <w:t xml:space="preserve">, </w:t>
      </w:r>
      <w:r w:rsidRPr="0095276B">
        <w:t>et sans même qu</w:t>
      </w:r>
      <w:r w:rsidR="006455E5">
        <w:t>’</w:t>
      </w:r>
      <w:r w:rsidRPr="0095276B">
        <w:t>un pli au front ait trahi les inquiétudes du patron</w:t>
      </w:r>
      <w:r w:rsidR="006455E5">
        <w:t xml:space="preserve">, </w:t>
      </w:r>
      <w:r w:rsidRPr="0095276B">
        <w:t>le dernier des court-à-pied qui poussent les chariots de navettes aura entendu dire qu</w:t>
      </w:r>
      <w:r w:rsidR="006455E5">
        <w:t>’</w:t>
      </w:r>
      <w:r w:rsidRPr="0095276B">
        <w:t>il sera prudent de se chercher de l</w:t>
      </w:r>
      <w:r w:rsidR="006455E5">
        <w:t>’</w:t>
      </w:r>
      <w:r w:rsidRPr="0095276B">
        <w:t>ouvrage pour la saison prochaine</w:t>
      </w:r>
      <w:r w:rsidR="006455E5">
        <w:t>.</w:t>
      </w:r>
    </w:p>
    <w:p w14:paraId="234813A2" w14:textId="3B60A12D" w:rsidR="006455E5" w:rsidRDefault="009D4A85" w:rsidP="002666CE">
      <w:r w:rsidRPr="0095276B">
        <w:t xml:space="preserve">Si vous ajoutez que le tissage ne jouit en </w:t>
      </w:r>
      <w:r w:rsidR="00A46470">
        <w:t>o</w:t>
      </w:r>
      <w:r w:rsidR="00A46470" w:rsidRPr="0095276B">
        <w:t xml:space="preserve">utre </w:t>
      </w:r>
      <w:r w:rsidRPr="0095276B">
        <w:t>d</w:t>
      </w:r>
      <w:r w:rsidR="006455E5">
        <w:t>’</w:t>
      </w:r>
      <w:r w:rsidRPr="0095276B">
        <w:t>aucun pr</w:t>
      </w:r>
      <w:r w:rsidRPr="0095276B">
        <w:t>i</w:t>
      </w:r>
      <w:r w:rsidRPr="0095276B">
        <w:t>vilège entre les industries</w:t>
      </w:r>
      <w:r w:rsidR="006455E5">
        <w:t xml:space="preserve">, </w:t>
      </w:r>
      <w:r w:rsidRPr="0095276B">
        <w:t>qu</w:t>
      </w:r>
      <w:r w:rsidR="006455E5">
        <w:t>’</w:t>
      </w:r>
      <w:r w:rsidRPr="0095276B">
        <w:t>il vibre comme elles aux moindres tressaillements de l</w:t>
      </w:r>
      <w:r w:rsidR="006455E5">
        <w:t>’</w:t>
      </w:r>
      <w:r w:rsidRPr="0095276B">
        <w:t>électricité politique</w:t>
      </w:r>
      <w:r w:rsidR="006455E5">
        <w:t xml:space="preserve">, </w:t>
      </w:r>
      <w:r w:rsidRPr="0095276B">
        <w:t>et aux moindres vari</w:t>
      </w:r>
      <w:r w:rsidRPr="0095276B">
        <w:t>a</w:t>
      </w:r>
      <w:r w:rsidRPr="0095276B">
        <w:t>tions qui affectent le ravitaillement de la vie humaine</w:t>
      </w:r>
      <w:r w:rsidR="006455E5">
        <w:t xml:space="preserve">, </w:t>
      </w:r>
      <w:r w:rsidRPr="0095276B">
        <w:t>vous conviendrez qu</w:t>
      </w:r>
      <w:r w:rsidR="006455E5">
        <w:t>’</w:t>
      </w:r>
      <w:r w:rsidRPr="0095276B">
        <w:t>on ne peut guère imaginer d</w:t>
      </w:r>
      <w:r w:rsidR="006455E5">
        <w:t>’</w:t>
      </w:r>
      <w:r w:rsidRPr="0095276B">
        <w:t>enregistreur plus sensible</w:t>
      </w:r>
      <w:r w:rsidR="006455E5">
        <w:t xml:space="preserve">, </w:t>
      </w:r>
      <w:r w:rsidRPr="0095276B">
        <w:t>pour autant du moins que vous soyez à même de lire ses indications</w:t>
      </w:r>
      <w:r w:rsidR="006455E5">
        <w:t xml:space="preserve">. </w:t>
      </w:r>
      <w:r w:rsidRPr="0095276B">
        <w:t>La chose avait attrapé la fabrique des Simler au début du présent automne</w:t>
      </w:r>
      <w:r w:rsidR="006455E5">
        <w:t xml:space="preserve">. </w:t>
      </w:r>
      <w:r w:rsidRPr="0095276B">
        <w:t>Une gêne insistante et presque do</w:t>
      </w:r>
      <w:r w:rsidRPr="0095276B">
        <w:t>u</w:t>
      </w:r>
      <w:r w:rsidRPr="0095276B">
        <w:t>ce</w:t>
      </w:r>
      <w:r w:rsidR="006455E5">
        <w:t xml:space="preserve">, </w:t>
      </w:r>
      <w:r w:rsidRPr="0095276B">
        <w:t>comme ces tumeurs indurées</w:t>
      </w:r>
      <w:r w:rsidR="006455E5">
        <w:t xml:space="preserve">, </w:t>
      </w:r>
      <w:r w:rsidRPr="0095276B">
        <w:t>qui se logent entre cuir et chair</w:t>
      </w:r>
      <w:r w:rsidR="006455E5">
        <w:t xml:space="preserve">, </w:t>
      </w:r>
      <w:r w:rsidRPr="0095276B">
        <w:t>roulent sous le doigt</w:t>
      </w:r>
      <w:r w:rsidR="006455E5">
        <w:t xml:space="preserve">, </w:t>
      </w:r>
      <w:r w:rsidRPr="0095276B">
        <w:t>n</w:t>
      </w:r>
      <w:r w:rsidR="006455E5">
        <w:t>’</w:t>
      </w:r>
      <w:r w:rsidRPr="0095276B">
        <w:t>ont l</w:t>
      </w:r>
      <w:r w:rsidR="006455E5">
        <w:t>’</w:t>
      </w:r>
      <w:r w:rsidRPr="0095276B">
        <w:t>air de rien et retournent le cœur aussitôt qu</w:t>
      </w:r>
      <w:r w:rsidR="006455E5">
        <w:t>’</w:t>
      </w:r>
      <w:r w:rsidRPr="0095276B">
        <w:t>on y touche</w:t>
      </w:r>
      <w:r w:rsidR="006455E5">
        <w:t>.</w:t>
      </w:r>
    </w:p>
    <w:p w14:paraId="2F1A3A63" w14:textId="44238F95" w:rsidR="002666CE" w:rsidRDefault="009D4A85" w:rsidP="002666CE">
      <w:r w:rsidRPr="0095276B">
        <w:t>Les jeunes n</w:t>
      </w:r>
      <w:r w:rsidR="006455E5">
        <w:t>’</w:t>
      </w:r>
      <w:r w:rsidRPr="0095276B">
        <w:t>avaient d</w:t>
      </w:r>
      <w:r w:rsidR="006455E5">
        <w:t>’</w:t>
      </w:r>
      <w:r w:rsidRPr="0095276B">
        <w:t>abord rien senti</w:t>
      </w:r>
      <w:r w:rsidR="006455E5">
        <w:t xml:space="preserve">. </w:t>
      </w:r>
      <w:r w:rsidRPr="0095276B">
        <w:t>Mais</w:t>
      </w:r>
      <w:r w:rsidR="006455E5">
        <w:t xml:space="preserve">, </w:t>
      </w:r>
      <w:r w:rsidRPr="0095276B">
        <w:t>dès les pr</w:t>
      </w:r>
      <w:r w:rsidRPr="0095276B">
        <w:t>e</w:t>
      </w:r>
      <w:r w:rsidRPr="0095276B">
        <w:t>miers jours d</w:t>
      </w:r>
      <w:r w:rsidR="006455E5">
        <w:t>’</w:t>
      </w:r>
      <w:r w:rsidRPr="0095276B">
        <w:t>octobre 1876</w:t>
      </w:r>
      <w:r w:rsidR="006455E5">
        <w:t xml:space="preserve">, </w:t>
      </w:r>
      <w:r w:rsidRPr="0095276B">
        <w:t>les plus vieux ouvriers avaient tendu l</w:t>
      </w:r>
      <w:r w:rsidR="006455E5">
        <w:t>’</w:t>
      </w:r>
      <w:r w:rsidRPr="0095276B">
        <w:t>oreille au bruit des ateliers</w:t>
      </w:r>
      <w:r w:rsidR="006455E5">
        <w:t xml:space="preserve">, </w:t>
      </w:r>
      <w:r w:rsidRPr="0095276B">
        <w:t>et dit</w:t>
      </w:r>
      <w:r w:rsidR="006455E5">
        <w:t> : « </w:t>
      </w:r>
      <w:r w:rsidRPr="0095276B">
        <w:t>la reprise ne se fait point</w:t>
      </w:r>
      <w:r w:rsidR="006455E5">
        <w:t xml:space="preserve">, </w:t>
      </w:r>
      <w:r w:rsidRPr="0095276B">
        <w:t>cette saison</w:t>
      </w:r>
      <w:r w:rsidR="006455E5">
        <w:t>. »</w:t>
      </w:r>
    </w:p>
    <w:p w14:paraId="0DDFE70F" w14:textId="77777777" w:rsidR="006455E5" w:rsidRDefault="009D4A85" w:rsidP="002666CE">
      <w:r w:rsidRPr="0095276B">
        <w:lastRenderedPageBreak/>
        <w:t>Dans le nombre</w:t>
      </w:r>
      <w:r w:rsidR="006455E5">
        <w:t xml:space="preserve">, </w:t>
      </w:r>
      <w:r w:rsidRPr="0095276B">
        <w:t>beaucoup avaient travaillé chez des p</w:t>
      </w:r>
      <w:r w:rsidRPr="0095276B">
        <w:t>a</w:t>
      </w:r>
      <w:r w:rsidRPr="0095276B">
        <w:t>trons jusqu</w:t>
      </w:r>
      <w:r w:rsidR="006455E5">
        <w:t>’</w:t>
      </w:r>
      <w:r w:rsidRPr="0095276B">
        <w:t>à l</w:t>
      </w:r>
      <w:r w:rsidR="006455E5">
        <w:t>’</w:t>
      </w:r>
      <w:r w:rsidRPr="0095276B">
        <w:t>apposition des scellés</w:t>
      </w:r>
      <w:r w:rsidR="006455E5">
        <w:t xml:space="preserve">. </w:t>
      </w:r>
      <w:r w:rsidRPr="0095276B">
        <w:t>Ils savaient comment s</w:t>
      </w:r>
      <w:r w:rsidR="006455E5">
        <w:t>’</w:t>
      </w:r>
      <w:r w:rsidRPr="0095276B">
        <w:t>annoncent ces affaires-là</w:t>
      </w:r>
      <w:r w:rsidR="006455E5">
        <w:t>.</w:t>
      </w:r>
    </w:p>
    <w:p w14:paraId="17DF1282" w14:textId="1F25F2CA" w:rsidR="002666CE" w:rsidRDefault="009D4A85" w:rsidP="002666CE">
      <w:r w:rsidRPr="0095276B">
        <w:t>Cela avait ensuite traîné pendant trois mois</w:t>
      </w:r>
      <w:r w:rsidR="006455E5">
        <w:t xml:space="preserve">, </w:t>
      </w:r>
      <w:r w:rsidRPr="0095276B">
        <w:t>sans s</w:t>
      </w:r>
      <w:r w:rsidR="006455E5">
        <w:t>’</w:t>
      </w:r>
      <w:r w:rsidRPr="0095276B">
        <w:t>aggr</w:t>
      </w:r>
      <w:r w:rsidRPr="0095276B">
        <w:t>a</w:t>
      </w:r>
      <w:r w:rsidRPr="0095276B">
        <w:t>ver</w:t>
      </w:r>
      <w:r w:rsidR="006455E5">
        <w:t xml:space="preserve">. </w:t>
      </w:r>
      <w:r w:rsidRPr="0095276B">
        <w:t>La confiance revenait</w:t>
      </w:r>
      <w:r w:rsidR="006455E5">
        <w:t xml:space="preserve">. </w:t>
      </w:r>
      <w:r w:rsidRPr="0095276B">
        <w:t>Mais les vieux s</w:t>
      </w:r>
      <w:r w:rsidR="006455E5">
        <w:t>’</w:t>
      </w:r>
      <w:r w:rsidRPr="0095276B">
        <w:t>obstinaient</w:t>
      </w:r>
      <w:r w:rsidR="006455E5">
        <w:t> : « </w:t>
      </w:r>
      <w:r w:rsidRPr="0095276B">
        <w:t>la r</w:t>
      </w:r>
      <w:r w:rsidRPr="0095276B">
        <w:t>e</w:t>
      </w:r>
      <w:r w:rsidRPr="0095276B">
        <w:t>prise ne s</w:t>
      </w:r>
      <w:r w:rsidR="006455E5">
        <w:t>’</w:t>
      </w:r>
      <w:r w:rsidRPr="0095276B">
        <w:t>est point faite</w:t>
      </w:r>
      <w:r w:rsidR="006455E5">
        <w:t xml:space="preserve"> ; </w:t>
      </w:r>
      <w:r w:rsidRPr="0095276B">
        <w:t>il faut maintenant attendre jusqu</w:t>
      </w:r>
      <w:r w:rsidR="006455E5">
        <w:t>’</w:t>
      </w:r>
      <w:r w:rsidRPr="0095276B">
        <w:t>au printemps pour voir</w:t>
      </w:r>
      <w:r w:rsidR="006455E5">
        <w:t>. »</w:t>
      </w:r>
    </w:p>
    <w:p w14:paraId="32A5417D" w14:textId="1FBCBCAF" w:rsidR="006455E5" w:rsidRDefault="009D4A85" w:rsidP="002666CE">
      <w:r w:rsidRPr="0095276B">
        <w:t>Ce n</w:t>
      </w:r>
      <w:r w:rsidR="006455E5">
        <w:t>’</w:t>
      </w:r>
      <w:r w:rsidRPr="0095276B">
        <w:t>était pas qu</w:t>
      </w:r>
      <w:r w:rsidR="006455E5">
        <w:t>’</w:t>
      </w:r>
      <w:r w:rsidRPr="0095276B">
        <w:t>on eût remercié un compagnon ni arrêté un métier</w:t>
      </w:r>
      <w:r w:rsidR="006455E5">
        <w:t xml:space="preserve">. </w:t>
      </w:r>
      <w:r w:rsidRPr="0095276B">
        <w:t>La fabrique marchait à pleine charge</w:t>
      </w:r>
      <w:r w:rsidR="006455E5">
        <w:t xml:space="preserve">, </w:t>
      </w:r>
      <w:r w:rsidRPr="0095276B">
        <w:t xml:space="preserve">et </w:t>
      </w:r>
      <w:r w:rsidR="006455E5">
        <w:t>M. </w:t>
      </w:r>
      <w:r w:rsidRPr="0095276B">
        <w:t>Joseph</w:t>
      </w:r>
      <w:r w:rsidR="006455E5">
        <w:t xml:space="preserve">, </w:t>
      </w:r>
      <w:r w:rsidRPr="0095276B">
        <w:t>bon marchand</w:t>
      </w:r>
      <w:r w:rsidR="006455E5">
        <w:t xml:space="preserve">, </w:t>
      </w:r>
      <w:r w:rsidRPr="0095276B">
        <w:t>continuait ses allées et venues régulières</w:t>
      </w:r>
      <w:r w:rsidR="006455E5">
        <w:t xml:space="preserve">, </w:t>
      </w:r>
      <w:r w:rsidRPr="0095276B">
        <w:t>entre Vendeuvre et Paris</w:t>
      </w:r>
      <w:r w:rsidR="006455E5">
        <w:t>.</w:t>
      </w:r>
    </w:p>
    <w:p w14:paraId="651224F8" w14:textId="77777777" w:rsidR="006455E5" w:rsidRDefault="009D4A85" w:rsidP="002666CE">
      <w:r w:rsidRPr="0095276B">
        <w:t>Mais le malaise était général</w:t>
      </w:r>
      <w:r w:rsidR="006455E5">
        <w:t xml:space="preserve">. </w:t>
      </w:r>
      <w:r w:rsidRPr="0095276B">
        <w:t>Les fabriques ne cachaient plus la difficulté de tenir jusqu</w:t>
      </w:r>
      <w:r w:rsidR="006455E5">
        <w:t>’</w:t>
      </w:r>
      <w:r w:rsidRPr="0095276B">
        <w:t>aux derniers jours d</w:t>
      </w:r>
      <w:r w:rsidR="006455E5">
        <w:t>’</w:t>
      </w:r>
      <w:r w:rsidRPr="0095276B">
        <w:t>hiver</w:t>
      </w:r>
      <w:r w:rsidR="006455E5">
        <w:t xml:space="preserve">. </w:t>
      </w:r>
      <w:r w:rsidRPr="0095276B">
        <w:t>Ai</w:t>
      </w:r>
      <w:r w:rsidRPr="0095276B">
        <w:t>l</w:t>
      </w:r>
      <w:r w:rsidRPr="0095276B">
        <w:t>leurs</w:t>
      </w:r>
      <w:r w:rsidR="006455E5">
        <w:t xml:space="preserve">, </w:t>
      </w:r>
      <w:r w:rsidRPr="0095276B">
        <w:t>les métiers s</w:t>
      </w:r>
      <w:r w:rsidR="006455E5">
        <w:t>’</w:t>
      </w:r>
      <w:r w:rsidRPr="0095276B">
        <w:t>arrêtaient les uns après les autres</w:t>
      </w:r>
      <w:r w:rsidR="006455E5">
        <w:t xml:space="preserve">. </w:t>
      </w:r>
      <w:r w:rsidRPr="0095276B">
        <w:t>Les co</w:t>
      </w:r>
      <w:r w:rsidRPr="0095276B">
        <w:t>m</w:t>
      </w:r>
      <w:r w:rsidRPr="0095276B">
        <w:t>pagnons sans travail commençaient à errer le long du canal</w:t>
      </w:r>
      <w:r w:rsidR="006455E5">
        <w:t xml:space="preserve">, </w:t>
      </w:r>
      <w:r w:rsidRPr="0095276B">
        <w:t>dans l</w:t>
      </w:r>
      <w:r w:rsidR="006455E5">
        <w:t>’</w:t>
      </w:r>
      <w:r w:rsidRPr="0095276B">
        <w:t>espoir d</w:t>
      </w:r>
      <w:r w:rsidR="006455E5">
        <w:t>’</w:t>
      </w:r>
      <w:r w:rsidRPr="0095276B">
        <w:t>une péniche à décharger ou d</w:t>
      </w:r>
      <w:r w:rsidR="006455E5">
        <w:t>’</w:t>
      </w:r>
      <w:r w:rsidRPr="0095276B">
        <w:t>un bon conseil donné par les hommes qui viennent de loin</w:t>
      </w:r>
      <w:r w:rsidR="006455E5">
        <w:t>.</w:t>
      </w:r>
    </w:p>
    <w:p w14:paraId="07D8F862" w14:textId="77777777" w:rsidR="006455E5" w:rsidRDefault="009D4A85" w:rsidP="002666CE">
      <w:r w:rsidRPr="0095276B">
        <w:t>Les premières semaines d</w:t>
      </w:r>
      <w:r w:rsidR="006455E5">
        <w:t>’</w:t>
      </w:r>
      <w:r w:rsidRPr="0095276B">
        <w:t>avril étaient arrivées</w:t>
      </w:r>
      <w:r w:rsidR="006455E5">
        <w:t xml:space="preserve">, </w:t>
      </w:r>
      <w:r w:rsidRPr="0095276B">
        <w:t>et</w:t>
      </w:r>
      <w:r w:rsidR="006455E5">
        <w:t xml:space="preserve">, </w:t>
      </w:r>
      <w:r w:rsidRPr="0095276B">
        <w:t>pour la seconde fois</w:t>
      </w:r>
      <w:r w:rsidR="006455E5">
        <w:t xml:space="preserve">, </w:t>
      </w:r>
      <w:r w:rsidRPr="0095276B">
        <w:t>la reprise ne s</w:t>
      </w:r>
      <w:r w:rsidR="006455E5">
        <w:t>’</w:t>
      </w:r>
      <w:r w:rsidRPr="0095276B">
        <w:t>était pas faite</w:t>
      </w:r>
      <w:r w:rsidR="006455E5">
        <w:t xml:space="preserve">. </w:t>
      </w:r>
      <w:r w:rsidRPr="0095276B">
        <w:t>L</w:t>
      </w:r>
      <w:r w:rsidR="006455E5">
        <w:t>’</w:t>
      </w:r>
      <w:r w:rsidRPr="0095276B">
        <w:t>hiver avait été chaud et pluvieux</w:t>
      </w:r>
      <w:r w:rsidR="006455E5">
        <w:t xml:space="preserve">. </w:t>
      </w:r>
      <w:r w:rsidRPr="0095276B">
        <w:t>Des bruits de révolution grondaient autour de Paris</w:t>
      </w:r>
      <w:r w:rsidR="006455E5">
        <w:t xml:space="preserve">. </w:t>
      </w:r>
      <w:r w:rsidRPr="0095276B">
        <w:t>Gambetta courait la province</w:t>
      </w:r>
      <w:r w:rsidR="006455E5">
        <w:t xml:space="preserve">, </w:t>
      </w:r>
      <w:r w:rsidRPr="0095276B">
        <w:t>la bouche gonflée de c</w:t>
      </w:r>
      <w:r w:rsidRPr="0095276B">
        <w:t>o</w:t>
      </w:r>
      <w:r w:rsidRPr="0095276B">
        <w:t>lères républicaines</w:t>
      </w:r>
      <w:r w:rsidR="006455E5">
        <w:t xml:space="preserve">. </w:t>
      </w:r>
      <w:r w:rsidRPr="0095276B">
        <w:t xml:space="preserve">La guerre contre </w:t>
      </w:r>
      <w:smartTag w:uri="urn:schemas-microsoft-com:office:smarttags" w:element="PersonName">
        <w:smartTagPr>
          <w:attr w:name="ProductID" w:val="la Prusse"/>
        </w:smartTagPr>
        <w:r w:rsidRPr="0095276B">
          <w:t>la Prusse</w:t>
        </w:r>
      </w:smartTag>
      <w:r w:rsidRPr="0095276B">
        <w:t xml:space="preserve"> était possible</w:t>
      </w:r>
      <w:r w:rsidR="006455E5">
        <w:t xml:space="preserve">. </w:t>
      </w:r>
      <w:r w:rsidRPr="0095276B">
        <w:t>L</w:t>
      </w:r>
      <w:r w:rsidR="006455E5">
        <w:t>’</w:t>
      </w:r>
      <w:r w:rsidRPr="0095276B">
        <w:t>argent se cachait</w:t>
      </w:r>
      <w:r w:rsidR="006455E5">
        <w:t>.</w:t>
      </w:r>
    </w:p>
    <w:p w14:paraId="2CABB3CB" w14:textId="04212D71" w:rsidR="002666CE" w:rsidRDefault="009D4A85" w:rsidP="002666CE">
      <w:r w:rsidRPr="0095276B">
        <w:t>Joseph multipliait ses voyages</w:t>
      </w:r>
      <w:r w:rsidR="006455E5">
        <w:t xml:space="preserve">, </w:t>
      </w:r>
      <w:r w:rsidRPr="0095276B">
        <w:t>et cela n</w:t>
      </w:r>
      <w:r w:rsidR="006455E5">
        <w:t>’</w:t>
      </w:r>
      <w:r w:rsidRPr="0095276B">
        <w:t>était pas bon signe</w:t>
      </w:r>
      <w:r w:rsidR="006455E5">
        <w:t xml:space="preserve">. </w:t>
      </w:r>
      <w:r w:rsidRPr="0095276B">
        <w:t>On y voyait l</w:t>
      </w:r>
      <w:r w:rsidR="006455E5">
        <w:t>’</w:t>
      </w:r>
      <w:r w:rsidRPr="0095276B">
        <w:t>inquiétude du bétail qui sent l</w:t>
      </w:r>
      <w:r w:rsidR="006455E5">
        <w:t>’</w:t>
      </w:r>
      <w:r w:rsidRPr="0095276B">
        <w:t>étable en feu et heurte des cornes contre la porte</w:t>
      </w:r>
      <w:r w:rsidR="006455E5">
        <w:t xml:space="preserve">. </w:t>
      </w:r>
      <w:proofErr w:type="spellStart"/>
      <w:r w:rsidRPr="0095276B">
        <w:t>Pailloux</w:t>
      </w:r>
      <w:proofErr w:type="spellEnd"/>
      <w:r w:rsidRPr="0095276B">
        <w:t xml:space="preserve"> savait bien que la machine avait de moins en moins à tirer</w:t>
      </w:r>
      <w:r w:rsidR="006455E5">
        <w:t xml:space="preserve">. </w:t>
      </w:r>
      <w:r w:rsidRPr="0095276B">
        <w:t>Deux semaines encore</w:t>
      </w:r>
      <w:r w:rsidR="006455E5">
        <w:t xml:space="preserve">, </w:t>
      </w:r>
      <w:r w:rsidRPr="0095276B">
        <w:t>et la consommation de charbon aurait baissé de moitié</w:t>
      </w:r>
      <w:r w:rsidR="006455E5">
        <w:t xml:space="preserve">. </w:t>
      </w:r>
      <w:r w:rsidRPr="0095276B">
        <w:t>Des m</w:t>
      </w:r>
      <w:r w:rsidRPr="0095276B">
        <w:t>é</w:t>
      </w:r>
      <w:r w:rsidRPr="0095276B">
        <w:t>tiers ne travaillaient plus que huit heures</w:t>
      </w:r>
      <w:r w:rsidR="006455E5">
        <w:t xml:space="preserve">, </w:t>
      </w:r>
      <w:r w:rsidRPr="0095276B">
        <w:t>d</w:t>
      </w:r>
      <w:r w:rsidR="006455E5">
        <w:t>’</w:t>
      </w:r>
      <w:r w:rsidRPr="0095276B">
        <w:t>autre six</w:t>
      </w:r>
      <w:r w:rsidR="006455E5">
        <w:t xml:space="preserve">, </w:t>
      </w:r>
      <w:r w:rsidRPr="0095276B">
        <w:t>et les ti</w:t>
      </w:r>
      <w:r w:rsidRPr="0095276B">
        <w:t>s</w:t>
      </w:r>
      <w:r w:rsidRPr="0095276B">
        <w:t>serands se demandaient</w:t>
      </w:r>
      <w:r w:rsidR="006455E5">
        <w:t xml:space="preserve">, </w:t>
      </w:r>
      <w:r w:rsidRPr="0095276B">
        <w:t>tous les matins</w:t>
      </w:r>
      <w:r w:rsidR="006455E5">
        <w:t xml:space="preserve">, </w:t>
      </w:r>
      <w:r w:rsidRPr="0095276B">
        <w:lastRenderedPageBreak/>
        <w:t>si c</w:t>
      </w:r>
      <w:r w:rsidR="006455E5">
        <w:t>’</w:t>
      </w:r>
      <w:r w:rsidRPr="0095276B">
        <w:t>était ce jour-là qu</w:t>
      </w:r>
      <w:r w:rsidR="006455E5">
        <w:t>’</w:t>
      </w:r>
      <w:r w:rsidRPr="0095276B">
        <w:t>allaient commencer</w:t>
      </w:r>
      <w:r w:rsidR="006455E5">
        <w:t xml:space="preserve">, </w:t>
      </w:r>
      <w:r w:rsidRPr="0095276B">
        <w:t xml:space="preserve">comme chez </w:t>
      </w:r>
      <w:proofErr w:type="spellStart"/>
      <w:r w:rsidRPr="0095276B">
        <w:t>Lefombère</w:t>
      </w:r>
      <w:proofErr w:type="spellEnd"/>
      <w:r w:rsidR="006455E5">
        <w:t xml:space="preserve">, </w:t>
      </w:r>
      <w:r w:rsidRPr="0095276B">
        <w:t xml:space="preserve">comme chez </w:t>
      </w:r>
      <w:proofErr w:type="spellStart"/>
      <w:r w:rsidRPr="0095276B">
        <w:t>Lorilleux</w:t>
      </w:r>
      <w:proofErr w:type="spellEnd"/>
      <w:r w:rsidR="006455E5">
        <w:t xml:space="preserve">, </w:t>
      </w:r>
      <w:r w:rsidRPr="0095276B">
        <w:t>les rondes de contremaîtres</w:t>
      </w:r>
      <w:r w:rsidR="006455E5">
        <w:t> : « </w:t>
      </w:r>
      <w:r w:rsidRPr="0095276B">
        <w:t>Momot</w:t>
      </w:r>
      <w:r w:rsidR="006455E5">
        <w:t xml:space="preserve">, </w:t>
      </w:r>
      <w:proofErr w:type="spellStart"/>
      <w:r w:rsidRPr="0095276B">
        <w:t>Lacroq</w:t>
      </w:r>
      <w:proofErr w:type="spellEnd"/>
      <w:r w:rsidR="006455E5">
        <w:t xml:space="preserve">, </w:t>
      </w:r>
      <w:r w:rsidRPr="0095276B">
        <w:t>B</w:t>
      </w:r>
      <w:r w:rsidRPr="0095276B">
        <w:t>o</w:t>
      </w:r>
      <w:r w:rsidRPr="0095276B">
        <w:t>din</w:t>
      </w:r>
      <w:r w:rsidR="006455E5">
        <w:t xml:space="preserve">, </w:t>
      </w:r>
      <w:r w:rsidRPr="0095276B">
        <w:t>vous irez trouver monsieur Guillaume</w:t>
      </w:r>
      <w:r w:rsidR="006455E5">
        <w:t xml:space="preserve">, </w:t>
      </w:r>
      <w:r w:rsidRPr="0095276B">
        <w:t>à la sortie</w:t>
      </w:r>
      <w:r w:rsidR="006455E5">
        <w:t>. »</w:t>
      </w:r>
    </w:p>
    <w:p w14:paraId="66105576" w14:textId="77777777" w:rsidR="006455E5" w:rsidRDefault="009D4A85" w:rsidP="002666CE">
      <w:r w:rsidRPr="0095276B">
        <w:t>Enfin une nouvelle terrible avait éclaté</w:t>
      </w:r>
      <w:r w:rsidR="006455E5">
        <w:t xml:space="preserve"> : </w:t>
      </w:r>
      <w:r w:rsidRPr="0095276B">
        <w:t>le drap noir ne se portera plus</w:t>
      </w:r>
      <w:r w:rsidR="006455E5">
        <w:t xml:space="preserve">, </w:t>
      </w:r>
      <w:r w:rsidRPr="0095276B">
        <w:t>la fabrication en noir est morte</w:t>
      </w:r>
      <w:r w:rsidR="006455E5">
        <w:t xml:space="preserve"> ! </w:t>
      </w:r>
      <w:r w:rsidRPr="0095276B">
        <w:t>Et tout courage avait déserté les fabriques de Vendeuvre</w:t>
      </w:r>
      <w:r w:rsidR="006455E5">
        <w:t>.</w:t>
      </w:r>
    </w:p>
    <w:p w14:paraId="56EDD1A4" w14:textId="29BD8126" w:rsidR="006455E5" w:rsidRDefault="006455E5" w:rsidP="002666CE"/>
    <w:p w14:paraId="1BA9A36B" w14:textId="77777777" w:rsidR="006455E5" w:rsidRDefault="009D4A85" w:rsidP="002666CE">
      <w:r w:rsidRPr="0095276B">
        <w:t>Sarah</w:t>
      </w:r>
      <w:r w:rsidR="006455E5">
        <w:t xml:space="preserve">, </w:t>
      </w:r>
      <w:r w:rsidRPr="0095276B">
        <w:t>ce soir-là</w:t>
      </w:r>
      <w:r w:rsidR="006455E5">
        <w:t xml:space="preserve">, </w:t>
      </w:r>
      <w:r w:rsidRPr="0095276B">
        <w:t>attendit son mari jusqu</w:t>
      </w:r>
      <w:r w:rsidR="006455E5">
        <w:t>’</w:t>
      </w:r>
      <w:r w:rsidRPr="0095276B">
        <w:t>à onze heures passées</w:t>
      </w:r>
      <w:r w:rsidR="006455E5">
        <w:t xml:space="preserve">. </w:t>
      </w:r>
      <w:r w:rsidRPr="0095276B">
        <w:t>Le petit Blum</w:t>
      </w:r>
      <w:r w:rsidR="006455E5">
        <w:t xml:space="preserve">, </w:t>
      </w:r>
      <w:r w:rsidRPr="0095276B">
        <w:t>Babette et Myrtil lui avaient tenu soci</w:t>
      </w:r>
      <w:r w:rsidRPr="0095276B">
        <w:t>é</w:t>
      </w:r>
      <w:r w:rsidRPr="0095276B">
        <w:t>té</w:t>
      </w:r>
      <w:r w:rsidR="006455E5">
        <w:t xml:space="preserve">, </w:t>
      </w:r>
      <w:r w:rsidRPr="0095276B">
        <w:t>après le départ des enfants</w:t>
      </w:r>
      <w:r w:rsidR="006455E5">
        <w:t xml:space="preserve">. </w:t>
      </w:r>
      <w:r w:rsidRPr="0095276B">
        <w:t>Mais quand</w:t>
      </w:r>
      <w:r w:rsidR="006455E5">
        <w:t xml:space="preserve">, </w:t>
      </w:r>
      <w:r w:rsidRPr="0095276B">
        <w:t>à son côté</w:t>
      </w:r>
      <w:r w:rsidR="006455E5">
        <w:t xml:space="preserve">, </w:t>
      </w:r>
      <w:r w:rsidRPr="0095276B">
        <w:t>le ventre dans la litière</w:t>
      </w:r>
      <w:r w:rsidR="006455E5">
        <w:t xml:space="preserve">, </w:t>
      </w:r>
      <w:r w:rsidRPr="0095276B">
        <w:t>et la face enfouie dans l</w:t>
      </w:r>
      <w:r w:rsidR="006455E5">
        <w:t>’</w:t>
      </w:r>
      <w:r w:rsidRPr="0095276B">
        <w:t>oreiller</w:t>
      </w:r>
      <w:r w:rsidR="006455E5">
        <w:t xml:space="preserve">, </w:t>
      </w:r>
      <w:r w:rsidRPr="0095276B">
        <w:t>malgré son a</w:t>
      </w:r>
      <w:r w:rsidRPr="0095276B">
        <w:t>s</w:t>
      </w:r>
      <w:r w:rsidRPr="0095276B">
        <w:t>thme</w:t>
      </w:r>
      <w:r w:rsidR="006455E5">
        <w:t xml:space="preserve">, </w:t>
      </w:r>
      <w:r w:rsidRPr="0095276B">
        <w:t>l</w:t>
      </w:r>
      <w:r w:rsidR="006455E5">
        <w:t>’</w:t>
      </w:r>
      <w:r w:rsidRPr="0095276B">
        <w:t>homme eut fini par trouver le sommeil</w:t>
      </w:r>
      <w:r w:rsidR="006455E5">
        <w:t xml:space="preserve">, </w:t>
      </w:r>
      <w:r w:rsidRPr="0095276B">
        <w:t>elle put à loisir peser l</w:t>
      </w:r>
      <w:r w:rsidR="006455E5">
        <w:t>’</w:t>
      </w:r>
      <w:r w:rsidRPr="0095276B">
        <w:t>horreur du présent à la balance du passé</w:t>
      </w:r>
      <w:r w:rsidR="006455E5">
        <w:t>.</w:t>
      </w:r>
    </w:p>
    <w:p w14:paraId="4C1CC1F1" w14:textId="77777777" w:rsidR="006455E5" w:rsidRDefault="009D4A85" w:rsidP="002666CE">
      <w:r w:rsidRPr="0095276B">
        <w:t>C</w:t>
      </w:r>
      <w:r w:rsidR="006455E5">
        <w:t>’</w:t>
      </w:r>
      <w:r w:rsidRPr="0095276B">
        <w:t>était d</w:t>
      </w:r>
      <w:r w:rsidR="006455E5">
        <w:t>’</w:t>
      </w:r>
      <w:r w:rsidRPr="0095276B">
        <w:t>abord une petite construction blanche sous les marronniers</w:t>
      </w:r>
      <w:r w:rsidR="006455E5">
        <w:t xml:space="preserve">, </w:t>
      </w:r>
      <w:r w:rsidRPr="0095276B">
        <w:t>à peine plus grande qu</w:t>
      </w:r>
      <w:r w:rsidR="006455E5">
        <w:t>’</w:t>
      </w:r>
      <w:r w:rsidRPr="0095276B">
        <w:t>un appentis</w:t>
      </w:r>
      <w:r w:rsidR="006455E5">
        <w:t xml:space="preserve">. </w:t>
      </w:r>
      <w:r w:rsidRPr="0095276B">
        <w:t>Son bruit se mêlait aux bruits de la cuisine</w:t>
      </w:r>
      <w:r w:rsidR="006455E5">
        <w:t xml:space="preserve">. </w:t>
      </w:r>
      <w:r w:rsidRPr="0095276B">
        <w:t>Son rythme était domestique</w:t>
      </w:r>
      <w:r w:rsidR="006455E5">
        <w:t xml:space="preserve">. </w:t>
      </w:r>
      <w:r w:rsidRPr="0095276B">
        <w:t>E</w:t>
      </w:r>
      <w:r w:rsidRPr="0095276B">
        <w:t>l</w:t>
      </w:r>
      <w:r w:rsidRPr="0095276B">
        <w:t>le entrait dans la vie de tous les jours comme le souci d</w:t>
      </w:r>
      <w:r w:rsidR="006455E5">
        <w:t>’</w:t>
      </w:r>
      <w:r w:rsidRPr="0095276B">
        <w:t>une pa</w:t>
      </w:r>
      <w:r w:rsidRPr="0095276B">
        <w:t>i</w:t>
      </w:r>
      <w:r w:rsidRPr="0095276B">
        <w:t>re de vaches</w:t>
      </w:r>
      <w:r w:rsidR="006455E5">
        <w:t xml:space="preserve">, </w:t>
      </w:r>
      <w:r w:rsidRPr="0095276B">
        <w:t>d</w:t>
      </w:r>
      <w:r w:rsidR="006455E5">
        <w:t>’</w:t>
      </w:r>
      <w:r w:rsidRPr="0095276B">
        <w:t>un cheval</w:t>
      </w:r>
      <w:r w:rsidR="006455E5">
        <w:t xml:space="preserve">, </w:t>
      </w:r>
      <w:r w:rsidRPr="0095276B">
        <w:t>d</w:t>
      </w:r>
      <w:r w:rsidR="006455E5">
        <w:t>’</w:t>
      </w:r>
      <w:r w:rsidRPr="0095276B">
        <w:t>une chèvre</w:t>
      </w:r>
      <w:r w:rsidR="006455E5">
        <w:t xml:space="preserve">. </w:t>
      </w:r>
      <w:r w:rsidRPr="0095276B">
        <w:t>Une heure de temps a</w:t>
      </w:r>
      <w:r w:rsidRPr="0095276B">
        <w:t>u</w:t>
      </w:r>
      <w:r w:rsidRPr="0095276B">
        <w:t>rait suffi pour dresser son bilan</w:t>
      </w:r>
      <w:r w:rsidR="006455E5">
        <w:t xml:space="preserve">, </w:t>
      </w:r>
      <w:r w:rsidRPr="0095276B">
        <w:t>deux mois d</w:t>
      </w:r>
      <w:r w:rsidR="006455E5">
        <w:t>’</w:t>
      </w:r>
      <w:r w:rsidRPr="0095276B">
        <w:t>économie pour tout payer</w:t>
      </w:r>
      <w:r w:rsidR="006455E5">
        <w:t xml:space="preserve">. </w:t>
      </w:r>
      <w:r w:rsidRPr="0095276B">
        <w:t>Puis une galopade lointaine sur la route</w:t>
      </w:r>
      <w:r w:rsidR="006455E5">
        <w:t xml:space="preserve">, </w:t>
      </w:r>
      <w:r w:rsidRPr="0095276B">
        <w:t>deux coups brefs au marteau de la porte</w:t>
      </w:r>
      <w:r w:rsidR="006455E5">
        <w:t xml:space="preserve">, </w:t>
      </w:r>
      <w:r w:rsidRPr="0095276B">
        <w:t>un ordre ni français ni alsacien</w:t>
      </w:r>
      <w:r w:rsidR="006455E5">
        <w:t xml:space="preserve">, </w:t>
      </w:r>
      <w:r w:rsidRPr="0095276B">
        <w:t>et le sifflement de cuir que produit une patrouille de cavalerie qui se laisse glisser à terre</w:t>
      </w:r>
      <w:r w:rsidR="006455E5">
        <w:t>.</w:t>
      </w:r>
    </w:p>
    <w:p w14:paraId="3D6C28D1" w14:textId="77777777" w:rsidR="006455E5" w:rsidRDefault="006455E5" w:rsidP="002666CE">
      <w:r>
        <w:t xml:space="preserve">… </w:t>
      </w:r>
      <w:r w:rsidR="009D4A85" w:rsidRPr="0095276B">
        <w:t>Pluie d</w:t>
      </w:r>
      <w:r>
        <w:t>’</w:t>
      </w:r>
      <w:r w:rsidR="009D4A85" w:rsidRPr="0095276B">
        <w:t>automne</w:t>
      </w:r>
      <w:r>
        <w:t xml:space="preserve">, </w:t>
      </w:r>
      <w:r w:rsidR="009D4A85" w:rsidRPr="0095276B">
        <w:t>ressouvenir des heures moites et d</w:t>
      </w:r>
      <w:r w:rsidR="009D4A85" w:rsidRPr="0095276B">
        <w:t>é</w:t>
      </w:r>
      <w:r w:rsidR="009D4A85" w:rsidRPr="0095276B">
        <w:t>couragées</w:t>
      </w:r>
      <w:r>
        <w:t xml:space="preserve">, </w:t>
      </w:r>
      <w:r w:rsidR="009D4A85" w:rsidRPr="0095276B">
        <w:t>où l</w:t>
      </w:r>
      <w:r>
        <w:t>’</w:t>
      </w:r>
      <w:r w:rsidR="009D4A85" w:rsidRPr="0095276B">
        <w:t>on s</w:t>
      </w:r>
      <w:r>
        <w:t>’</w:t>
      </w:r>
      <w:r w:rsidR="009D4A85" w:rsidRPr="0095276B">
        <w:t>entasse à huit dans la boue d</w:t>
      </w:r>
      <w:r>
        <w:t>’</w:t>
      </w:r>
      <w:r w:rsidR="009D4A85" w:rsidRPr="0095276B">
        <w:t>une infâme l</w:t>
      </w:r>
      <w:r w:rsidR="009D4A85" w:rsidRPr="0095276B">
        <w:t>o</w:t>
      </w:r>
      <w:r w:rsidR="009D4A85" w:rsidRPr="0095276B">
        <w:t>ge de concierge</w:t>
      </w:r>
      <w:r>
        <w:t xml:space="preserve">, </w:t>
      </w:r>
      <w:r w:rsidR="009D4A85" w:rsidRPr="0095276B">
        <w:t>sous la menace d</w:t>
      </w:r>
      <w:r>
        <w:t>’</w:t>
      </w:r>
      <w:r w:rsidR="009D4A85" w:rsidRPr="0095276B">
        <w:t>une haute fabrique étrangère</w:t>
      </w:r>
      <w:r>
        <w:t xml:space="preserve">, </w:t>
      </w:r>
      <w:r w:rsidR="009D4A85" w:rsidRPr="0095276B">
        <w:t>sans arbres</w:t>
      </w:r>
      <w:r>
        <w:t xml:space="preserve">, </w:t>
      </w:r>
      <w:r w:rsidR="009D4A85" w:rsidRPr="0095276B">
        <w:t>aveugle et vide</w:t>
      </w:r>
      <w:r>
        <w:t xml:space="preserve">. </w:t>
      </w:r>
      <w:r w:rsidR="009D4A85" w:rsidRPr="0095276B">
        <w:t>Lentes démarches de cloportes</w:t>
      </w:r>
      <w:r>
        <w:t xml:space="preserve">, </w:t>
      </w:r>
      <w:r w:rsidR="009D4A85" w:rsidRPr="0095276B">
        <w:t>vaines allées et venues</w:t>
      </w:r>
      <w:r>
        <w:t xml:space="preserve">, </w:t>
      </w:r>
      <w:r w:rsidR="009D4A85" w:rsidRPr="0095276B">
        <w:t>angoisses</w:t>
      </w:r>
      <w:r>
        <w:t xml:space="preserve">, </w:t>
      </w:r>
      <w:r w:rsidR="009D4A85" w:rsidRPr="0095276B">
        <w:t>fatigues</w:t>
      </w:r>
      <w:r>
        <w:t xml:space="preserve">, </w:t>
      </w:r>
      <w:r w:rsidR="009D4A85" w:rsidRPr="0095276B">
        <w:lastRenderedPageBreak/>
        <w:t>dispositions cent fois reprises</w:t>
      </w:r>
      <w:r>
        <w:t xml:space="preserve">, </w:t>
      </w:r>
      <w:r w:rsidR="009D4A85" w:rsidRPr="0095276B">
        <w:t>querelles</w:t>
      </w:r>
      <w:r>
        <w:t xml:space="preserve">, </w:t>
      </w:r>
      <w:r w:rsidR="009D4A85" w:rsidRPr="0095276B">
        <w:t>réconciliations et grands silences acc</w:t>
      </w:r>
      <w:r w:rsidR="009D4A85" w:rsidRPr="0095276B">
        <w:t>a</w:t>
      </w:r>
      <w:r w:rsidR="009D4A85" w:rsidRPr="0095276B">
        <w:t>blés entre les hommes</w:t>
      </w:r>
      <w:r>
        <w:t>.</w:t>
      </w:r>
    </w:p>
    <w:p w14:paraId="49064B40" w14:textId="064919B7" w:rsidR="006455E5" w:rsidRDefault="006455E5" w:rsidP="002666CE"/>
    <w:p w14:paraId="761EFFF2" w14:textId="77777777" w:rsidR="006455E5" w:rsidRDefault="009D4A85" w:rsidP="002666CE">
      <w:r w:rsidRPr="0095276B">
        <w:t>Voici qu</w:t>
      </w:r>
      <w:r w:rsidR="006455E5">
        <w:t>’</w:t>
      </w:r>
      <w:r w:rsidRPr="0095276B">
        <w:t>un matin quelque chose se propage sous terre et fait tout trembler</w:t>
      </w:r>
      <w:r w:rsidR="006455E5">
        <w:t xml:space="preserve"> ; </w:t>
      </w:r>
      <w:r w:rsidRPr="0095276B">
        <w:t>bruit grinçant</w:t>
      </w:r>
      <w:r w:rsidR="006455E5">
        <w:t xml:space="preserve">, </w:t>
      </w:r>
      <w:r w:rsidRPr="0095276B">
        <w:t>et si étranger</w:t>
      </w:r>
      <w:r w:rsidR="006455E5">
        <w:t xml:space="preserve">, </w:t>
      </w:r>
      <w:r w:rsidRPr="0095276B">
        <w:t>lui aussi</w:t>
      </w:r>
      <w:r w:rsidR="006455E5">
        <w:t xml:space="preserve"> ; </w:t>
      </w:r>
      <w:r w:rsidRPr="0095276B">
        <w:t>la f</w:t>
      </w:r>
      <w:r w:rsidRPr="0095276B">
        <w:t>a</w:t>
      </w:r>
      <w:r w:rsidRPr="0095276B">
        <w:t>brique entre en tournement</w:t>
      </w:r>
      <w:r w:rsidR="006455E5">
        <w:t xml:space="preserve">, </w:t>
      </w:r>
      <w:r w:rsidRPr="0095276B">
        <w:t>la vie reprend</w:t>
      </w:r>
      <w:r w:rsidR="006455E5">
        <w:t>.</w:t>
      </w:r>
    </w:p>
    <w:p w14:paraId="2E54B3E3" w14:textId="77777777" w:rsidR="006455E5" w:rsidRDefault="009D4A85" w:rsidP="002666CE">
      <w:r w:rsidRPr="0095276B">
        <w:t>Les mois viennent se replier sur les mois</w:t>
      </w:r>
      <w:r w:rsidR="006455E5">
        <w:t xml:space="preserve">. </w:t>
      </w:r>
      <w:r w:rsidRPr="0095276B">
        <w:t>L</w:t>
      </w:r>
      <w:r w:rsidR="006455E5">
        <w:t>’</w:t>
      </w:r>
      <w:r w:rsidRPr="0095276B">
        <w:t>espoir</w:t>
      </w:r>
      <w:r w:rsidR="006455E5">
        <w:t xml:space="preserve">, </w:t>
      </w:r>
      <w:r w:rsidRPr="0095276B">
        <w:t>d</w:t>
      </w:r>
      <w:r w:rsidR="006455E5">
        <w:t>’</w:t>
      </w:r>
      <w:r w:rsidRPr="0095276B">
        <w:t>abord suspendu à chacun d</w:t>
      </w:r>
      <w:r w:rsidR="006455E5">
        <w:t>’</w:t>
      </w:r>
      <w:r w:rsidRPr="0095276B">
        <w:t>eux comme une chauve-souris au coin d</w:t>
      </w:r>
      <w:r w:rsidR="006455E5">
        <w:t>’</w:t>
      </w:r>
      <w:r w:rsidRPr="0095276B">
        <w:t>un rideau</w:t>
      </w:r>
      <w:r w:rsidR="006455E5">
        <w:t xml:space="preserve">, </w:t>
      </w:r>
      <w:r w:rsidRPr="0095276B">
        <w:t>s</w:t>
      </w:r>
      <w:r w:rsidR="006455E5">
        <w:t>’</w:t>
      </w:r>
      <w:r w:rsidRPr="0095276B">
        <w:t>efforce</w:t>
      </w:r>
      <w:r w:rsidR="006455E5">
        <w:t xml:space="preserve">, </w:t>
      </w:r>
      <w:r w:rsidRPr="0095276B">
        <w:t>et finit par gagner le temps de vitesse</w:t>
      </w:r>
      <w:r w:rsidR="006455E5">
        <w:t xml:space="preserve">. </w:t>
      </w:r>
      <w:r w:rsidRPr="0095276B">
        <w:t>L</w:t>
      </w:r>
      <w:r w:rsidR="006455E5">
        <w:t>’</w:t>
      </w:r>
      <w:r w:rsidRPr="0095276B">
        <w:t>appréhension de l</w:t>
      </w:r>
      <w:r w:rsidR="006455E5">
        <w:t>’</w:t>
      </w:r>
      <w:r w:rsidRPr="0095276B">
        <w:t>échéance franchit les trimestres</w:t>
      </w:r>
      <w:r w:rsidR="006455E5">
        <w:t xml:space="preserve">. </w:t>
      </w:r>
      <w:r w:rsidRPr="0095276B">
        <w:t>Elle atteint l</w:t>
      </w:r>
      <w:r w:rsidR="006455E5">
        <w:t>’</w:t>
      </w:r>
      <w:r w:rsidRPr="0095276B">
        <w:t>année</w:t>
      </w:r>
      <w:r w:rsidR="006455E5">
        <w:t xml:space="preserve">, </w:t>
      </w:r>
      <w:r w:rsidRPr="0095276B">
        <w:t>et c</w:t>
      </w:r>
      <w:r w:rsidR="006455E5">
        <w:t>’</w:t>
      </w:r>
      <w:r w:rsidRPr="0095276B">
        <w:t>est le moment où</w:t>
      </w:r>
      <w:r w:rsidR="006455E5">
        <w:t xml:space="preserve">, </w:t>
      </w:r>
      <w:r w:rsidR="006455E5">
        <w:rPr>
          <w:rFonts w:eastAsia="Georgia" w:cs="Georgia"/>
        </w:rPr>
        <w:t xml:space="preserve">– </w:t>
      </w:r>
      <w:r w:rsidRPr="0095276B">
        <w:t xml:space="preserve">Joseph sauvé de la vipère </w:t>
      </w:r>
      <w:r w:rsidRPr="0095276B">
        <w:rPr>
          <w:i/>
          <w:iCs/>
        </w:rPr>
        <w:t>goy</w:t>
      </w:r>
      <w:r w:rsidR="006455E5">
        <w:t xml:space="preserve">, </w:t>
      </w:r>
      <w:r w:rsidR="006455E5">
        <w:rPr>
          <w:rFonts w:eastAsia="Georgia" w:cs="Georgia"/>
        </w:rPr>
        <w:t xml:space="preserve">– </w:t>
      </w:r>
      <w:r w:rsidRPr="0095276B">
        <w:t>l</w:t>
      </w:r>
      <w:r w:rsidR="006455E5">
        <w:t>’</w:t>
      </w:r>
      <w:r w:rsidRPr="0095276B">
        <w:t>argent des Stern s</w:t>
      </w:r>
      <w:r w:rsidR="006455E5">
        <w:t>’</w:t>
      </w:r>
      <w:r w:rsidRPr="0095276B">
        <w:t>en vient couler à flots dans les veines de la fabrique</w:t>
      </w:r>
      <w:r w:rsidR="006455E5">
        <w:t xml:space="preserve">. </w:t>
      </w:r>
      <w:r w:rsidRPr="0095276B">
        <w:t>Les camions apportent métiers et machines</w:t>
      </w:r>
      <w:r w:rsidR="006455E5">
        <w:t xml:space="preserve">. </w:t>
      </w:r>
      <w:r w:rsidRPr="0095276B">
        <w:t>Le bruit s</w:t>
      </w:r>
      <w:r w:rsidR="006455E5">
        <w:t>’</w:t>
      </w:r>
      <w:r w:rsidRPr="0095276B">
        <w:t>enfle</w:t>
      </w:r>
      <w:r w:rsidR="006455E5">
        <w:t xml:space="preserve">. </w:t>
      </w:r>
      <w:r w:rsidRPr="0095276B">
        <w:t>Le foyer</w:t>
      </w:r>
      <w:r w:rsidR="006455E5">
        <w:t xml:space="preserve">, </w:t>
      </w:r>
      <w:r w:rsidRPr="0095276B">
        <w:t>qui réglait autrefois tout à son rythme</w:t>
      </w:r>
      <w:r w:rsidR="006455E5">
        <w:t xml:space="preserve">, </w:t>
      </w:r>
      <w:r w:rsidRPr="0095276B">
        <w:t>n</w:t>
      </w:r>
      <w:r w:rsidR="006455E5">
        <w:t>’</w:t>
      </w:r>
      <w:r w:rsidRPr="0095276B">
        <w:t>est plus qu</w:t>
      </w:r>
      <w:r w:rsidR="006455E5">
        <w:t>’</w:t>
      </w:r>
      <w:r w:rsidRPr="0095276B">
        <w:t>une planche ballottée au gré de la houle</w:t>
      </w:r>
      <w:r w:rsidR="006455E5">
        <w:t xml:space="preserve">. </w:t>
      </w:r>
      <w:r w:rsidRPr="0095276B">
        <w:t>Un tapage su</w:t>
      </w:r>
      <w:r w:rsidRPr="0095276B">
        <w:t>r</w:t>
      </w:r>
      <w:r w:rsidRPr="0095276B">
        <w:t>plombe l</w:t>
      </w:r>
      <w:r w:rsidR="006455E5">
        <w:t>’</w:t>
      </w:r>
      <w:r w:rsidRPr="0095276B">
        <w:t>univers</w:t>
      </w:r>
      <w:r w:rsidR="006455E5">
        <w:t xml:space="preserve">. </w:t>
      </w:r>
      <w:r w:rsidRPr="0095276B">
        <w:t>L</w:t>
      </w:r>
      <w:r w:rsidR="006455E5">
        <w:t>’</w:t>
      </w:r>
      <w:r w:rsidRPr="0095276B">
        <w:t>urgence de la sécurité commune veut qu</w:t>
      </w:r>
      <w:r w:rsidR="006455E5">
        <w:t>’</w:t>
      </w:r>
      <w:r w:rsidRPr="0095276B">
        <w:t>il ne cesse ni ne s</w:t>
      </w:r>
      <w:r w:rsidR="006455E5">
        <w:t>’</w:t>
      </w:r>
      <w:r w:rsidRPr="0095276B">
        <w:t>affaiblisse un seul instant</w:t>
      </w:r>
      <w:r w:rsidR="006455E5">
        <w:t>.</w:t>
      </w:r>
    </w:p>
    <w:p w14:paraId="6425653E" w14:textId="77777777" w:rsidR="006455E5" w:rsidRDefault="009D4A85" w:rsidP="002666CE">
      <w:r w:rsidRPr="0095276B">
        <w:t>Et c</w:t>
      </w:r>
      <w:r w:rsidR="006455E5">
        <w:t>’</w:t>
      </w:r>
      <w:r w:rsidRPr="0095276B">
        <w:t>est l</w:t>
      </w:r>
      <w:r w:rsidR="006455E5">
        <w:t>’</w:t>
      </w:r>
      <w:r w:rsidRPr="0095276B">
        <w:t>heure précisément où l</w:t>
      </w:r>
      <w:r w:rsidR="006455E5">
        <w:t>’</w:t>
      </w:r>
      <w:r w:rsidRPr="0095276B">
        <w:t>oreille attentive surprend un jour la première défaillance</w:t>
      </w:r>
      <w:r w:rsidR="006455E5">
        <w:t xml:space="preserve">. </w:t>
      </w:r>
      <w:r w:rsidRPr="0095276B">
        <w:t>Le mari ni les fils n</w:t>
      </w:r>
      <w:r w:rsidR="006455E5">
        <w:t>’</w:t>
      </w:r>
      <w:r w:rsidRPr="0095276B">
        <w:t>ont encore rien dit</w:t>
      </w:r>
      <w:r w:rsidR="006455E5">
        <w:t xml:space="preserve">. </w:t>
      </w:r>
      <w:r w:rsidRPr="0095276B">
        <w:t>Mais l</w:t>
      </w:r>
      <w:r w:rsidR="006455E5">
        <w:t>’</w:t>
      </w:r>
      <w:r w:rsidRPr="0095276B">
        <w:t>instinct guette</w:t>
      </w:r>
      <w:r w:rsidR="006455E5">
        <w:t xml:space="preserve">. </w:t>
      </w:r>
      <w:r w:rsidRPr="0095276B">
        <w:t>Et</w:t>
      </w:r>
      <w:r w:rsidR="006455E5">
        <w:t xml:space="preserve">, </w:t>
      </w:r>
      <w:r w:rsidRPr="0095276B">
        <w:t>depuis six mois</w:t>
      </w:r>
      <w:r w:rsidR="006455E5">
        <w:t xml:space="preserve">, </w:t>
      </w:r>
      <w:r w:rsidRPr="0095276B">
        <w:t>la vieille femme sent fuir la vigueur du grand corps</w:t>
      </w:r>
      <w:r w:rsidR="006455E5">
        <w:t>.</w:t>
      </w:r>
    </w:p>
    <w:p w14:paraId="54319089" w14:textId="77777777" w:rsidR="006455E5" w:rsidRDefault="009D4A85" w:rsidP="002666CE">
      <w:r w:rsidRPr="0095276B">
        <w:rPr>
          <w:i/>
        </w:rPr>
        <w:t xml:space="preserve">Ô </w:t>
      </w:r>
      <w:proofErr w:type="spellStart"/>
      <w:r w:rsidRPr="0095276B">
        <w:rPr>
          <w:i/>
        </w:rPr>
        <w:t>Weh</w:t>
      </w:r>
      <w:proofErr w:type="spellEnd"/>
      <w:r w:rsidR="006455E5">
        <w:rPr>
          <w:i/>
        </w:rPr>
        <w:t xml:space="preserve"> ! </w:t>
      </w:r>
      <w:r w:rsidRPr="00BE2173">
        <w:rPr>
          <w:rStyle w:val="Appelnotedebasdep"/>
        </w:rPr>
        <w:footnoteReference w:id="38"/>
      </w:r>
      <w:r w:rsidRPr="0095276B">
        <w:t xml:space="preserve"> N</w:t>
      </w:r>
      <w:r w:rsidR="006455E5">
        <w:t>’</w:t>
      </w:r>
      <w:r w:rsidRPr="0095276B">
        <w:t>avoir tant fait que pour avoir plus à redo</w:t>
      </w:r>
      <w:r w:rsidRPr="0095276B">
        <w:t>u</w:t>
      </w:r>
      <w:r w:rsidRPr="0095276B">
        <w:t>ter</w:t>
      </w:r>
      <w:r w:rsidR="006455E5">
        <w:t> !</w:t>
      </w:r>
    </w:p>
    <w:p w14:paraId="0ED8A8D8" w14:textId="77777777" w:rsidR="006455E5" w:rsidRDefault="009D4A85" w:rsidP="002666CE">
      <w:r w:rsidRPr="0095276B">
        <w:t>Elle sent bien que l</w:t>
      </w:r>
      <w:r w:rsidR="006455E5">
        <w:t>’</w:t>
      </w:r>
      <w:r w:rsidRPr="0095276B">
        <w:t>échéance qui approche est la dernière</w:t>
      </w:r>
      <w:r w:rsidR="006455E5">
        <w:t xml:space="preserve">. </w:t>
      </w:r>
      <w:r w:rsidRPr="0095276B">
        <w:t>L</w:t>
      </w:r>
      <w:r w:rsidR="006455E5">
        <w:t>’</w:t>
      </w:r>
      <w:r w:rsidRPr="0095276B">
        <w:t>homme qui dort près d</w:t>
      </w:r>
      <w:r w:rsidR="006455E5">
        <w:t>’</w:t>
      </w:r>
      <w:r w:rsidRPr="0095276B">
        <w:t>elle</w:t>
      </w:r>
      <w:r w:rsidR="006455E5">
        <w:t xml:space="preserve">, </w:t>
      </w:r>
      <w:r w:rsidRPr="0095276B">
        <w:t>et dont l</w:t>
      </w:r>
      <w:r w:rsidR="006455E5">
        <w:t>’</w:t>
      </w:r>
      <w:r w:rsidRPr="0095276B">
        <w:t xml:space="preserve">asthme siffle entre les </w:t>
      </w:r>
      <w:r w:rsidRPr="0095276B">
        <w:lastRenderedPageBreak/>
        <w:t>c</w:t>
      </w:r>
      <w:r w:rsidRPr="0095276B">
        <w:t>ô</w:t>
      </w:r>
      <w:r w:rsidRPr="0095276B">
        <w:t>tes</w:t>
      </w:r>
      <w:r w:rsidR="006455E5">
        <w:t xml:space="preserve">, </w:t>
      </w:r>
      <w:r w:rsidRPr="0095276B">
        <w:t>a suffisamment vécu</w:t>
      </w:r>
      <w:r w:rsidR="006455E5">
        <w:t xml:space="preserve">. </w:t>
      </w:r>
      <w:r w:rsidRPr="0095276B">
        <w:t>Elle sait que sa paupière gauche est lasse de se soulever</w:t>
      </w:r>
      <w:r w:rsidR="006455E5">
        <w:t xml:space="preserve">. </w:t>
      </w:r>
      <w:r w:rsidRPr="0095276B">
        <w:t>Sa force a donné ce qu</w:t>
      </w:r>
      <w:r w:rsidR="006455E5">
        <w:t>’</w:t>
      </w:r>
      <w:r w:rsidRPr="0095276B">
        <w:t>elle pouvait</w:t>
      </w:r>
      <w:r w:rsidR="006455E5">
        <w:t xml:space="preserve">. </w:t>
      </w:r>
      <w:r w:rsidRPr="0095276B">
        <w:t>Elle fuit par les mêmes sentiers que celle de la fabrique</w:t>
      </w:r>
      <w:r w:rsidR="006455E5">
        <w:t xml:space="preserve">. </w:t>
      </w:r>
      <w:r w:rsidRPr="0095276B">
        <w:t>Mais la sienne ne retournera plus</w:t>
      </w:r>
      <w:r w:rsidR="006455E5">
        <w:t>.</w:t>
      </w:r>
    </w:p>
    <w:p w14:paraId="20EF16EE" w14:textId="77777777" w:rsidR="006455E5" w:rsidRDefault="009D4A85" w:rsidP="002666CE">
      <w:r w:rsidRPr="0095276B">
        <w:rPr>
          <w:i/>
        </w:rPr>
        <w:t xml:space="preserve">Ô </w:t>
      </w:r>
      <w:proofErr w:type="spellStart"/>
      <w:r w:rsidRPr="0095276B">
        <w:rPr>
          <w:i/>
        </w:rPr>
        <w:t>Weh</w:t>
      </w:r>
      <w:proofErr w:type="spellEnd"/>
      <w:r w:rsidR="006455E5">
        <w:rPr>
          <w:i/>
        </w:rPr>
        <w:t xml:space="preserve"> ! </w:t>
      </w:r>
      <w:r w:rsidRPr="0095276B">
        <w:t>La vieille femme se remet sur son séant</w:t>
      </w:r>
      <w:r w:rsidR="006455E5">
        <w:t xml:space="preserve">, </w:t>
      </w:r>
      <w:r w:rsidRPr="0095276B">
        <w:t>au fond de la nuit</w:t>
      </w:r>
      <w:r w:rsidR="006455E5">
        <w:t xml:space="preserve">, </w:t>
      </w:r>
      <w:r w:rsidRPr="0095276B">
        <w:t>attire sa veilleuse à soi</w:t>
      </w:r>
      <w:r w:rsidR="006455E5">
        <w:t xml:space="preserve">, </w:t>
      </w:r>
      <w:r w:rsidRPr="0095276B">
        <w:t>rajuste son bonnet blanc sur ses mèches</w:t>
      </w:r>
      <w:r w:rsidR="006455E5">
        <w:t xml:space="preserve">, </w:t>
      </w:r>
      <w:r w:rsidRPr="0095276B">
        <w:t>serre son châle autour de ses épaules</w:t>
      </w:r>
      <w:r w:rsidR="006455E5">
        <w:t xml:space="preserve">, </w:t>
      </w:r>
      <w:r w:rsidRPr="0095276B">
        <w:t>sort ses l</w:t>
      </w:r>
      <w:r w:rsidRPr="0095276B">
        <w:t>u</w:t>
      </w:r>
      <w:r w:rsidRPr="0095276B">
        <w:t>nettes de leur étui</w:t>
      </w:r>
      <w:r w:rsidR="006455E5">
        <w:t xml:space="preserve">, </w:t>
      </w:r>
      <w:r w:rsidRPr="0095276B">
        <w:t>rouvre le Livre</w:t>
      </w:r>
      <w:r w:rsidR="006455E5">
        <w:t xml:space="preserve">, </w:t>
      </w:r>
      <w:r w:rsidRPr="0095276B">
        <w:t>et ses lèvres commencent à s</w:t>
      </w:r>
      <w:r w:rsidR="006455E5">
        <w:t>’</w:t>
      </w:r>
      <w:r w:rsidRPr="0095276B">
        <w:t>agiter au-dessus des caractères anguleux et des mots inde</w:t>
      </w:r>
      <w:r w:rsidRPr="0095276B">
        <w:t>s</w:t>
      </w:r>
      <w:r w:rsidRPr="0095276B">
        <w:t>tructibles</w:t>
      </w:r>
      <w:r w:rsidR="006455E5">
        <w:t>.</w:t>
      </w:r>
    </w:p>
    <w:p w14:paraId="76526C25" w14:textId="77777777" w:rsidR="006455E5" w:rsidRDefault="006455E5" w:rsidP="002666CE">
      <w:pPr>
        <w:rPr>
          <w:i/>
        </w:rPr>
      </w:pPr>
      <w:r>
        <w:rPr>
          <w:i/>
        </w:rPr>
        <w:t>« </w:t>
      </w:r>
      <w:r w:rsidR="009D4A85" w:rsidRPr="0095276B">
        <w:rPr>
          <w:i/>
        </w:rPr>
        <w:t>L</w:t>
      </w:r>
      <w:r>
        <w:rPr>
          <w:i/>
        </w:rPr>
        <w:t>’</w:t>
      </w:r>
      <w:r w:rsidR="009D4A85" w:rsidRPr="0095276B">
        <w:rPr>
          <w:i/>
        </w:rPr>
        <w:t>Éternel est mon rocher</w:t>
      </w:r>
      <w:r>
        <w:rPr>
          <w:i/>
        </w:rPr>
        <w:t xml:space="preserve">, </w:t>
      </w:r>
      <w:r w:rsidR="009D4A85" w:rsidRPr="0095276B">
        <w:rPr>
          <w:i/>
        </w:rPr>
        <w:t>ma forteresse et mon libér</w:t>
      </w:r>
      <w:r w:rsidR="009D4A85" w:rsidRPr="0095276B">
        <w:rPr>
          <w:i/>
        </w:rPr>
        <w:t>a</w:t>
      </w:r>
      <w:r w:rsidR="009D4A85" w:rsidRPr="0095276B">
        <w:rPr>
          <w:i/>
        </w:rPr>
        <w:t>teur</w:t>
      </w:r>
      <w:r>
        <w:rPr>
          <w:i/>
        </w:rPr>
        <w:t>…</w:t>
      </w:r>
    </w:p>
    <w:p w14:paraId="041F6BE7" w14:textId="77777777" w:rsidR="006455E5" w:rsidRDefault="006455E5" w:rsidP="002666CE">
      <w:pPr>
        <w:rPr>
          <w:i/>
        </w:rPr>
      </w:pPr>
      <w:r>
        <w:rPr>
          <w:i/>
        </w:rPr>
        <w:t>« </w:t>
      </w:r>
      <w:r w:rsidR="009D4A85" w:rsidRPr="0095276B">
        <w:rPr>
          <w:i/>
        </w:rPr>
        <w:t>Je crierai à l</w:t>
      </w:r>
      <w:r>
        <w:rPr>
          <w:i/>
        </w:rPr>
        <w:t>’</w:t>
      </w:r>
      <w:r w:rsidR="009D4A85" w:rsidRPr="0095276B">
        <w:rPr>
          <w:i/>
        </w:rPr>
        <w:t>Éternel</w:t>
      </w:r>
      <w:r>
        <w:rPr>
          <w:i/>
        </w:rPr>
        <w:t xml:space="preserve">, </w:t>
      </w:r>
      <w:r w:rsidR="009D4A85" w:rsidRPr="0095276B">
        <w:rPr>
          <w:i/>
        </w:rPr>
        <w:t>et je serai délivré de mes ennemis</w:t>
      </w:r>
      <w:r>
        <w:rPr>
          <w:i/>
        </w:rPr>
        <w:t>…</w:t>
      </w:r>
    </w:p>
    <w:p w14:paraId="43C31276" w14:textId="77777777" w:rsidR="006455E5" w:rsidRDefault="006455E5" w:rsidP="002666CE">
      <w:pPr>
        <w:rPr>
          <w:i/>
        </w:rPr>
      </w:pPr>
      <w:r>
        <w:rPr>
          <w:i/>
        </w:rPr>
        <w:t>« </w:t>
      </w:r>
      <w:r w:rsidR="009D4A85" w:rsidRPr="0095276B">
        <w:rPr>
          <w:i/>
        </w:rPr>
        <w:t>Les corbeaux de la mort m</w:t>
      </w:r>
      <w:r>
        <w:rPr>
          <w:i/>
        </w:rPr>
        <w:t>’</w:t>
      </w:r>
      <w:r w:rsidR="009D4A85" w:rsidRPr="0095276B">
        <w:rPr>
          <w:i/>
        </w:rPr>
        <w:t>avaient environné</w:t>
      </w:r>
      <w:r>
        <w:rPr>
          <w:i/>
        </w:rPr>
        <w:t xml:space="preserve">, </w:t>
      </w:r>
      <w:r w:rsidR="009D4A85" w:rsidRPr="0095276B">
        <w:rPr>
          <w:i/>
        </w:rPr>
        <w:t>et les to</w:t>
      </w:r>
      <w:r w:rsidR="009D4A85" w:rsidRPr="0095276B">
        <w:rPr>
          <w:i/>
        </w:rPr>
        <w:t>r</w:t>
      </w:r>
      <w:r w:rsidR="009D4A85" w:rsidRPr="0095276B">
        <w:rPr>
          <w:i/>
        </w:rPr>
        <w:t>rents des méchants m</w:t>
      </w:r>
      <w:r>
        <w:rPr>
          <w:i/>
        </w:rPr>
        <w:t>’</w:t>
      </w:r>
      <w:r w:rsidR="009D4A85" w:rsidRPr="0095276B">
        <w:rPr>
          <w:i/>
        </w:rPr>
        <w:t>avaient épouvanté</w:t>
      </w:r>
      <w:r>
        <w:rPr>
          <w:i/>
        </w:rPr>
        <w:t> ;</w:t>
      </w:r>
    </w:p>
    <w:p w14:paraId="2224EF79" w14:textId="77777777" w:rsidR="006455E5" w:rsidRDefault="006455E5" w:rsidP="002666CE">
      <w:pPr>
        <w:rPr>
          <w:i/>
        </w:rPr>
      </w:pPr>
      <w:r>
        <w:rPr>
          <w:i/>
        </w:rPr>
        <w:t>« </w:t>
      </w:r>
      <w:r w:rsidR="009D4A85" w:rsidRPr="0095276B">
        <w:rPr>
          <w:i/>
        </w:rPr>
        <w:t>Les corbeaux du sépulcre m</w:t>
      </w:r>
      <w:r>
        <w:rPr>
          <w:i/>
        </w:rPr>
        <w:t>’</w:t>
      </w:r>
      <w:r w:rsidR="009D4A85" w:rsidRPr="0095276B">
        <w:rPr>
          <w:i/>
        </w:rPr>
        <w:t>avaient environné</w:t>
      </w:r>
      <w:r>
        <w:rPr>
          <w:i/>
        </w:rPr>
        <w:t xml:space="preserve">, </w:t>
      </w:r>
      <w:r w:rsidR="009D4A85" w:rsidRPr="0095276B">
        <w:rPr>
          <w:i/>
        </w:rPr>
        <w:t>les pi</w:t>
      </w:r>
      <w:r w:rsidR="009D4A85" w:rsidRPr="0095276B">
        <w:rPr>
          <w:i/>
        </w:rPr>
        <w:t>è</w:t>
      </w:r>
      <w:r w:rsidR="009D4A85" w:rsidRPr="0095276B">
        <w:rPr>
          <w:i/>
        </w:rPr>
        <w:t>ges de la mort m</w:t>
      </w:r>
      <w:r>
        <w:rPr>
          <w:i/>
        </w:rPr>
        <w:t>’</w:t>
      </w:r>
      <w:r w:rsidR="009D4A85" w:rsidRPr="0095276B">
        <w:rPr>
          <w:i/>
        </w:rPr>
        <w:t>avaient surpris</w:t>
      </w:r>
      <w:r>
        <w:rPr>
          <w:i/>
        </w:rPr>
        <w:t> ;</w:t>
      </w:r>
    </w:p>
    <w:p w14:paraId="710D71B4" w14:textId="77777777" w:rsidR="006455E5" w:rsidRDefault="006455E5" w:rsidP="002666CE">
      <w:pPr>
        <w:rPr>
          <w:i/>
        </w:rPr>
      </w:pPr>
      <w:r>
        <w:rPr>
          <w:i/>
        </w:rPr>
        <w:t>« </w:t>
      </w:r>
      <w:r w:rsidR="009D4A85" w:rsidRPr="0095276B">
        <w:rPr>
          <w:i/>
        </w:rPr>
        <w:t>J</w:t>
      </w:r>
      <w:r>
        <w:rPr>
          <w:i/>
        </w:rPr>
        <w:t>’</w:t>
      </w:r>
      <w:r w:rsidR="009D4A85" w:rsidRPr="0095276B">
        <w:rPr>
          <w:i/>
        </w:rPr>
        <w:t>ai crié à l</w:t>
      </w:r>
      <w:r>
        <w:rPr>
          <w:i/>
        </w:rPr>
        <w:t>’</w:t>
      </w:r>
      <w:r w:rsidR="009D4A85" w:rsidRPr="0095276B">
        <w:rPr>
          <w:i/>
        </w:rPr>
        <w:t>Éternel</w:t>
      </w:r>
      <w:r>
        <w:rPr>
          <w:i/>
        </w:rPr>
        <w:t xml:space="preserve">, </w:t>
      </w:r>
      <w:r w:rsidR="009D4A85" w:rsidRPr="0095276B">
        <w:rPr>
          <w:i/>
        </w:rPr>
        <w:t>j</w:t>
      </w:r>
      <w:r>
        <w:rPr>
          <w:i/>
        </w:rPr>
        <w:t>’</w:t>
      </w:r>
      <w:r w:rsidR="009D4A85" w:rsidRPr="0095276B">
        <w:rPr>
          <w:i/>
        </w:rPr>
        <w:t>ai crié à mon Dieu</w:t>
      </w:r>
      <w:r>
        <w:rPr>
          <w:i/>
        </w:rPr>
        <w:t xml:space="preserve"> ; </w:t>
      </w:r>
      <w:r w:rsidR="009D4A85" w:rsidRPr="0095276B">
        <w:rPr>
          <w:i/>
        </w:rPr>
        <w:t>il a entendu ma voix</w:t>
      </w:r>
      <w:r>
        <w:rPr>
          <w:i/>
        </w:rPr>
        <w:t xml:space="preserve">, </w:t>
      </w:r>
      <w:r w:rsidR="009D4A85" w:rsidRPr="0095276B">
        <w:rPr>
          <w:i/>
        </w:rPr>
        <w:t>et le cri que j</w:t>
      </w:r>
      <w:r>
        <w:rPr>
          <w:i/>
        </w:rPr>
        <w:t>’</w:t>
      </w:r>
      <w:r w:rsidR="009D4A85" w:rsidRPr="0095276B">
        <w:rPr>
          <w:i/>
        </w:rPr>
        <w:t>ai jeté devant lui est parvenu à ses oreilles</w:t>
      </w:r>
      <w:r>
        <w:rPr>
          <w:i/>
        </w:rPr>
        <w:t>…</w:t>
      </w:r>
    </w:p>
    <w:p w14:paraId="2DE8D2C1" w14:textId="7E03C0EE" w:rsidR="002666CE" w:rsidRDefault="006455E5" w:rsidP="002666CE">
      <w:r>
        <w:rPr>
          <w:i/>
        </w:rPr>
        <w:t>« </w:t>
      </w:r>
      <w:r w:rsidR="009D4A85" w:rsidRPr="0095276B">
        <w:rPr>
          <w:i/>
        </w:rPr>
        <w:t>Aie</w:t>
      </w:r>
      <w:r>
        <w:rPr>
          <w:i/>
        </w:rPr>
        <w:t xml:space="preserve">, </w:t>
      </w:r>
      <w:r w:rsidR="009D4A85" w:rsidRPr="0095276B">
        <w:rPr>
          <w:i/>
        </w:rPr>
        <w:t>pitié de moi</w:t>
      </w:r>
      <w:r>
        <w:rPr>
          <w:i/>
        </w:rPr>
        <w:t xml:space="preserve">, </w:t>
      </w:r>
      <w:r w:rsidR="009D4A85" w:rsidRPr="0095276B">
        <w:rPr>
          <w:i/>
        </w:rPr>
        <w:t>ô Dieu</w:t>
      </w:r>
      <w:r>
        <w:rPr>
          <w:i/>
        </w:rPr>
        <w:t xml:space="preserve"> ! </w:t>
      </w:r>
      <w:r w:rsidR="009D4A85" w:rsidRPr="0095276B">
        <w:rPr>
          <w:i/>
        </w:rPr>
        <w:t>aie pitié de moi</w:t>
      </w:r>
      <w:r>
        <w:rPr>
          <w:i/>
        </w:rPr>
        <w:t xml:space="preserve">, </w:t>
      </w:r>
      <w:r w:rsidR="009D4A85" w:rsidRPr="0095276B">
        <w:rPr>
          <w:i/>
        </w:rPr>
        <w:t>car mon âme se r</w:t>
      </w:r>
      <w:r w:rsidR="009D4A85" w:rsidRPr="0095276B">
        <w:rPr>
          <w:i/>
        </w:rPr>
        <w:t>e</w:t>
      </w:r>
      <w:r w:rsidR="009D4A85" w:rsidRPr="0095276B">
        <w:rPr>
          <w:i/>
        </w:rPr>
        <w:t>tire vers toi</w:t>
      </w:r>
      <w:r>
        <w:rPr>
          <w:i/>
        </w:rPr>
        <w:t> ! »</w:t>
      </w:r>
    </w:p>
    <w:p w14:paraId="33126CAB" w14:textId="71D25A8D" w:rsidR="009D4A85" w:rsidRPr="0095276B" w:rsidRDefault="009D4A85" w:rsidP="006455E5">
      <w:pPr>
        <w:pStyle w:val="Titre2"/>
        <w:pageBreakBefore/>
        <w:rPr>
          <w:szCs w:val="44"/>
        </w:rPr>
      </w:pPr>
      <w:bookmarkStart w:id="42" w:name="_Toc197888845"/>
      <w:r w:rsidRPr="0095276B">
        <w:rPr>
          <w:szCs w:val="44"/>
        </w:rPr>
        <w:lastRenderedPageBreak/>
        <w:t>4</w:t>
      </w:r>
      <w:bookmarkEnd w:id="42"/>
      <w:r w:rsidRPr="0095276B">
        <w:rPr>
          <w:szCs w:val="44"/>
        </w:rPr>
        <w:br/>
      </w:r>
    </w:p>
    <w:p w14:paraId="65D09004" w14:textId="77777777" w:rsidR="006455E5" w:rsidRDefault="009D4A85" w:rsidP="002666CE">
      <w:r w:rsidRPr="0095276B">
        <w:t>Le lendemain matin</w:t>
      </w:r>
      <w:r w:rsidR="006455E5">
        <w:t xml:space="preserve">, </w:t>
      </w:r>
      <w:r w:rsidRPr="0095276B">
        <w:t>les ouvriers eurent de quoi se rense</w:t>
      </w:r>
      <w:r w:rsidRPr="0095276B">
        <w:t>i</w:t>
      </w:r>
      <w:r w:rsidRPr="0095276B">
        <w:t>gner sur le sort qui les attendait</w:t>
      </w:r>
      <w:r w:rsidR="006455E5">
        <w:t xml:space="preserve">. </w:t>
      </w:r>
      <w:r w:rsidRPr="0095276B">
        <w:t>La face de Guillaume se tenait auprès de la grille avec une couleur de lampion déteint au bout d</w:t>
      </w:r>
      <w:r w:rsidR="006455E5">
        <w:t>’</w:t>
      </w:r>
      <w:r w:rsidRPr="0095276B">
        <w:t>un fil de fer</w:t>
      </w:r>
      <w:r w:rsidR="006455E5">
        <w:t xml:space="preserve">. </w:t>
      </w:r>
      <w:r w:rsidRPr="0095276B">
        <w:t>Et quand les patrons</w:t>
      </w:r>
      <w:r w:rsidR="006455E5">
        <w:t xml:space="preserve">, </w:t>
      </w:r>
      <w:r w:rsidRPr="0095276B">
        <w:t>désertant les ateliers l</w:t>
      </w:r>
      <w:r w:rsidR="006455E5">
        <w:t>’</w:t>
      </w:r>
      <w:r w:rsidRPr="0095276B">
        <w:t>un après l</w:t>
      </w:r>
      <w:r w:rsidR="006455E5">
        <w:t>’</w:t>
      </w:r>
      <w:r w:rsidRPr="0095276B">
        <w:t>autre</w:t>
      </w:r>
      <w:r w:rsidR="006455E5">
        <w:t xml:space="preserve">, </w:t>
      </w:r>
      <w:r w:rsidRPr="0095276B">
        <w:t>se furent réunis au magasin</w:t>
      </w:r>
      <w:r w:rsidR="006455E5">
        <w:t xml:space="preserve">, </w:t>
      </w:r>
      <w:r w:rsidRPr="0095276B">
        <w:t>les contremaîtres te</w:t>
      </w:r>
      <w:r w:rsidRPr="0095276B">
        <w:t>n</w:t>
      </w:r>
      <w:r w:rsidRPr="0095276B">
        <w:t>tèrent inutilement d</w:t>
      </w:r>
      <w:r w:rsidR="006455E5">
        <w:t>’</w:t>
      </w:r>
      <w:r w:rsidRPr="0095276B">
        <w:t>affecter une autorité qu</w:t>
      </w:r>
      <w:r w:rsidR="006455E5">
        <w:t>’</w:t>
      </w:r>
      <w:r w:rsidRPr="0095276B">
        <w:t>ils ne se sentaient plus</w:t>
      </w:r>
      <w:r w:rsidR="006455E5">
        <w:t>.</w:t>
      </w:r>
    </w:p>
    <w:p w14:paraId="4D149844" w14:textId="77777777" w:rsidR="006455E5" w:rsidRDefault="009D4A85" w:rsidP="002666CE">
      <w:r w:rsidRPr="0095276B">
        <w:t>Le petit oncle Wilhelm</w:t>
      </w:r>
      <w:r w:rsidR="006455E5">
        <w:t xml:space="preserve">, </w:t>
      </w:r>
      <w:r w:rsidRPr="0095276B">
        <w:t>qu</w:t>
      </w:r>
      <w:r w:rsidR="006455E5">
        <w:t>’</w:t>
      </w:r>
      <w:r w:rsidRPr="0095276B">
        <w:t>on avait recueilli un instant avant sa déconfiture</w:t>
      </w:r>
      <w:r w:rsidR="006455E5">
        <w:t xml:space="preserve">, </w:t>
      </w:r>
      <w:r w:rsidRPr="0095276B">
        <w:t>doublait Joseph</w:t>
      </w:r>
      <w:r w:rsidR="006455E5">
        <w:t xml:space="preserve">. </w:t>
      </w:r>
      <w:r w:rsidRPr="0095276B">
        <w:t>Son pied bot s</w:t>
      </w:r>
      <w:r w:rsidR="006455E5">
        <w:t>’</w:t>
      </w:r>
      <w:r w:rsidRPr="0095276B">
        <w:t>activait du haut en bas des échelles</w:t>
      </w:r>
      <w:r w:rsidR="006455E5">
        <w:t xml:space="preserve">. </w:t>
      </w:r>
      <w:r w:rsidRPr="0095276B">
        <w:t>Ils furent donc cinq</w:t>
      </w:r>
      <w:r w:rsidR="006455E5">
        <w:t xml:space="preserve">, </w:t>
      </w:r>
      <w:r w:rsidRPr="0095276B">
        <w:t>ce matin-là</w:t>
      </w:r>
      <w:r w:rsidR="006455E5">
        <w:t xml:space="preserve">, </w:t>
      </w:r>
      <w:r w:rsidR="006455E5">
        <w:rPr>
          <w:rFonts w:eastAsia="Georgia" w:cs="Georgia"/>
        </w:rPr>
        <w:t xml:space="preserve">– </w:t>
      </w:r>
      <w:r w:rsidRPr="0095276B">
        <w:t>lui</w:t>
      </w:r>
      <w:r w:rsidR="006455E5">
        <w:t xml:space="preserve">, </w:t>
      </w:r>
      <w:r w:rsidRPr="0095276B">
        <w:t>un peu en retrait des quatre autres</w:t>
      </w:r>
      <w:r w:rsidR="006455E5">
        <w:t xml:space="preserve">, </w:t>
      </w:r>
      <w:r w:rsidR="006455E5">
        <w:rPr>
          <w:rFonts w:eastAsia="Georgia" w:cs="Georgia"/>
        </w:rPr>
        <w:t xml:space="preserve">– </w:t>
      </w:r>
      <w:r w:rsidRPr="0095276B">
        <w:t>quand Hippolyte</w:t>
      </w:r>
      <w:r w:rsidR="006455E5">
        <w:t xml:space="preserve">, </w:t>
      </w:r>
      <w:r w:rsidRPr="0095276B">
        <w:t>debout</w:t>
      </w:r>
      <w:r w:rsidR="006455E5">
        <w:t xml:space="preserve">, </w:t>
      </w:r>
      <w:r w:rsidRPr="0095276B">
        <w:t>et gardant par inadvertance son chapeau de soie sur la tête</w:t>
      </w:r>
      <w:r w:rsidR="006455E5">
        <w:t xml:space="preserve">, </w:t>
      </w:r>
      <w:r w:rsidRPr="0095276B">
        <w:t>comme au temple</w:t>
      </w:r>
      <w:r w:rsidR="006455E5">
        <w:t xml:space="preserve">, </w:t>
      </w:r>
      <w:r w:rsidRPr="0095276B">
        <w:t>ouvrit la séance</w:t>
      </w:r>
      <w:r w:rsidR="006455E5">
        <w:t> :</w:t>
      </w:r>
    </w:p>
    <w:p w14:paraId="63E2867C" w14:textId="0D31DDBF" w:rsidR="002666CE" w:rsidRDefault="006455E5" w:rsidP="002666CE">
      <w:r>
        <w:rPr>
          <w:rFonts w:eastAsia="Georgia" w:cs="Georgia"/>
        </w:rPr>
        <w:t>« </w:t>
      </w:r>
      <w:r w:rsidR="009D4A85" w:rsidRPr="0095276B">
        <w:t>Che crois que nous n</w:t>
      </w:r>
      <w:r>
        <w:t>’</w:t>
      </w:r>
      <w:r w:rsidR="009D4A85" w:rsidRPr="0095276B">
        <w:t xml:space="preserve">avons pas </w:t>
      </w:r>
      <w:proofErr w:type="spellStart"/>
      <w:r w:rsidR="009D4A85" w:rsidRPr="0095276B">
        <w:t>crand</w:t>
      </w:r>
      <w:proofErr w:type="spellEnd"/>
      <w:r w:rsidR="009D4A85" w:rsidRPr="0095276B">
        <w:t xml:space="preserve"> chose à nous tire</w:t>
      </w:r>
      <w:r>
        <w:t xml:space="preserve">, </w:t>
      </w:r>
      <w:r w:rsidR="009D4A85" w:rsidRPr="0095276B">
        <w:t>et ce sera le mieux</w:t>
      </w:r>
      <w:r>
        <w:t xml:space="preserve">. </w:t>
      </w:r>
      <w:r w:rsidR="009D4A85" w:rsidRPr="0095276B">
        <w:t>Les affaires déclinent</w:t>
      </w:r>
      <w:r>
        <w:t xml:space="preserve">. </w:t>
      </w:r>
      <w:r w:rsidR="009D4A85" w:rsidRPr="0095276B">
        <w:t>Le trap noir a cessé de se fendre</w:t>
      </w:r>
      <w:r>
        <w:t xml:space="preserve">. </w:t>
      </w:r>
      <w:r w:rsidR="009D4A85" w:rsidRPr="0095276B">
        <w:t>C</w:t>
      </w:r>
      <w:r>
        <w:t>’</w:t>
      </w:r>
      <w:r w:rsidR="009D4A85" w:rsidRPr="0095276B">
        <w:t xml:space="preserve">est une période de </w:t>
      </w:r>
      <w:proofErr w:type="spellStart"/>
      <w:r w:rsidR="009D4A85" w:rsidRPr="0095276B">
        <w:t>tix</w:t>
      </w:r>
      <w:proofErr w:type="spellEnd"/>
      <w:r w:rsidR="009D4A85" w:rsidRPr="0095276B">
        <w:t xml:space="preserve"> ou te quinze ans avant que cette fabrication-là reprenne</w:t>
      </w:r>
      <w:r>
        <w:t xml:space="preserve">, </w:t>
      </w:r>
      <w:r w:rsidR="009D4A85" w:rsidRPr="0095276B">
        <w:t xml:space="preserve">si elle doit </w:t>
      </w:r>
      <w:proofErr w:type="spellStart"/>
      <w:r w:rsidR="009D4A85" w:rsidRPr="0095276B">
        <w:t>chamais</w:t>
      </w:r>
      <w:proofErr w:type="spellEnd"/>
      <w:r w:rsidR="009D4A85" w:rsidRPr="0095276B">
        <w:t xml:space="preserve"> reprendre</w:t>
      </w:r>
      <w:r>
        <w:t xml:space="preserve">. </w:t>
      </w:r>
      <w:r w:rsidR="009D4A85" w:rsidRPr="0095276B">
        <w:t>Vous le savez comme moi</w:t>
      </w:r>
      <w:r>
        <w:t xml:space="preserve"> ; </w:t>
      </w:r>
      <w:r w:rsidR="009D4A85" w:rsidRPr="0095276B">
        <w:t>tout le monde le sait</w:t>
      </w:r>
      <w:r>
        <w:t xml:space="preserve">, </w:t>
      </w:r>
      <w:r w:rsidR="009D4A85" w:rsidRPr="0095276B">
        <w:t>en France</w:t>
      </w:r>
      <w:r>
        <w:t xml:space="preserve">, </w:t>
      </w:r>
      <w:r w:rsidR="009D4A85" w:rsidRPr="0095276B">
        <w:t>ce matin</w:t>
      </w:r>
      <w:r>
        <w:t xml:space="preserve">. </w:t>
      </w:r>
      <w:r w:rsidR="009D4A85" w:rsidRPr="0095276B">
        <w:t>Nous n</w:t>
      </w:r>
      <w:r>
        <w:t>’</w:t>
      </w:r>
      <w:proofErr w:type="spellStart"/>
      <w:r w:rsidR="009D4A85" w:rsidRPr="0095276B">
        <w:t>afons</w:t>
      </w:r>
      <w:proofErr w:type="spellEnd"/>
      <w:r w:rsidR="009D4A85" w:rsidRPr="0095276B">
        <w:t xml:space="preserve"> pas les moyens</w:t>
      </w:r>
      <w:r>
        <w:t xml:space="preserve">, </w:t>
      </w:r>
      <w:r w:rsidR="009D4A85" w:rsidRPr="0095276B">
        <w:t>nous n</w:t>
      </w:r>
      <w:r>
        <w:t>’</w:t>
      </w:r>
      <w:proofErr w:type="spellStart"/>
      <w:r w:rsidR="009D4A85" w:rsidRPr="0095276B">
        <w:t>afons</w:t>
      </w:r>
      <w:proofErr w:type="spellEnd"/>
      <w:r w:rsidR="009D4A85" w:rsidRPr="0095276B">
        <w:t xml:space="preserve"> pas le goût d</w:t>
      </w:r>
      <w:r>
        <w:t>’</w:t>
      </w:r>
      <w:r w:rsidR="009D4A85" w:rsidRPr="0095276B">
        <w:t xml:space="preserve">attendre </w:t>
      </w:r>
      <w:proofErr w:type="spellStart"/>
      <w:r w:rsidR="009D4A85" w:rsidRPr="0095276B">
        <w:t>tix</w:t>
      </w:r>
      <w:proofErr w:type="spellEnd"/>
      <w:r w:rsidR="009D4A85" w:rsidRPr="0095276B">
        <w:t xml:space="preserve"> ou quinze ans</w:t>
      </w:r>
      <w:r>
        <w:t xml:space="preserve">, </w:t>
      </w:r>
      <w:r>
        <w:rPr>
          <w:rFonts w:eastAsia="Georgia" w:cs="Georgia"/>
        </w:rPr>
        <w:t xml:space="preserve">– </w:t>
      </w:r>
      <w:r w:rsidR="009D4A85" w:rsidRPr="0095276B">
        <w:t>n</w:t>
      </w:r>
      <w:r>
        <w:t>’</w:t>
      </w:r>
      <w:r w:rsidR="009D4A85" w:rsidRPr="0095276B">
        <w:t>est-ce pas</w:t>
      </w:r>
      <w:r>
        <w:t> ? »</w:t>
      </w:r>
    </w:p>
    <w:p w14:paraId="7FC43BA3" w14:textId="4944CC64" w:rsidR="006455E5" w:rsidRDefault="009D4A85" w:rsidP="002666CE">
      <w:r w:rsidRPr="0095276B">
        <w:t xml:space="preserve">Ce </w:t>
      </w:r>
      <w:r w:rsidRPr="0095276B">
        <w:rPr>
          <w:i/>
          <w:iCs/>
        </w:rPr>
        <w:t>n</w:t>
      </w:r>
      <w:r w:rsidR="006455E5">
        <w:rPr>
          <w:i/>
          <w:iCs/>
        </w:rPr>
        <w:t>’</w:t>
      </w:r>
      <w:r w:rsidRPr="0095276B">
        <w:rPr>
          <w:i/>
          <w:iCs/>
        </w:rPr>
        <w:t>est-ce pas</w:t>
      </w:r>
      <w:r w:rsidR="006455E5">
        <w:t xml:space="preserve">, </w:t>
      </w:r>
      <w:r w:rsidR="001B2C0C">
        <w:t xml:space="preserve">ne </w:t>
      </w:r>
      <w:r w:rsidRPr="0095276B">
        <w:t>quêtait ni avis ni approbation</w:t>
      </w:r>
      <w:r w:rsidR="006455E5">
        <w:t>. M. </w:t>
      </w:r>
      <w:r w:rsidRPr="0095276B">
        <w:t>Hippolyte regarda chacun et continua</w:t>
      </w:r>
      <w:r w:rsidR="006455E5">
        <w:t> :</w:t>
      </w:r>
    </w:p>
    <w:p w14:paraId="3CD5176A" w14:textId="77777777" w:rsidR="006455E5" w:rsidRDefault="006455E5" w:rsidP="002666CE">
      <w:r>
        <w:rPr>
          <w:rFonts w:eastAsia="Georgia" w:cs="Georgia"/>
        </w:rPr>
        <w:t>« </w:t>
      </w:r>
      <w:r w:rsidR="009D4A85" w:rsidRPr="0095276B">
        <w:t>Persévérer</w:t>
      </w:r>
      <w:r>
        <w:t xml:space="preserve">, </w:t>
      </w:r>
      <w:proofErr w:type="spellStart"/>
      <w:r w:rsidR="009D4A85" w:rsidRPr="0095276B">
        <w:t>afec</w:t>
      </w:r>
      <w:proofErr w:type="spellEnd"/>
      <w:r w:rsidR="009D4A85" w:rsidRPr="0095276B">
        <w:t xml:space="preserve"> un outillage comme le nôtre</w:t>
      </w:r>
      <w:r>
        <w:t xml:space="preserve">, </w:t>
      </w:r>
      <w:r w:rsidR="009D4A85" w:rsidRPr="0095276B">
        <w:t>serait une folie</w:t>
      </w:r>
      <w:r>
        <w:t xml:space="preserve">. </w:t>
      </w:r>
      <w:r w:rsidR="009D4A85" w:rsidRPr="0095276B">
        <w:t>La ruine</w:t>
      </w:r>
      <w:r>
        <w:t xml:space="preserve">, </w:t>
      </w:r>
      <w:r w:rsidR="009D4A85" w:rsidRPr="0095276B">
        <w:t>avant deux ans</w:t>
      </w:r>
      <w:r>
        <w:t xml:space="preserve">. </w:t>
      </w:r>
      <w:r w:rsidR="009D4A85" w:rsidRPr="0095276B">
        <w:t>Che n</w:t>
      </w:r>
      <w:r>
        <w:t>’</w:t>
      </w:r>
      <w:r w:rsidR="009D4A85" w:rsidRPr="0095276B">
        <w:t>y aurais pas consenti lor</w:t>
      </w:r>
      <w:r w:rsidR="009D4A85" w:rsidRPr="0095276B">
        <w:t>s</w:t>
      </w:r>
      <w:r w:rsidR="009D4A85" w:rsidRPr="0095276B">
        <w:t xml:space="preserve">que mon </w:t>
      </w:r>
      <w:proofErr w:type="spellStart"/>
      <w:r w:rsidR="009D4A85" w:rsidRPr="0095276B">
        <w:t>archent</w:t>
      </w:r>
      <w:proofErr w:type="spellEnd"/>
      <w:r w:rsidR="009D4A85" w:rsidRPr="0095276B">
        <w:t xml:space="preserve"> seul</w:t>
      </w:r>
      <w:r>
        <w:t xml:space="preserve">, </w:t>
      </w:r>
      <w:r w:rsidR="009D4A85" w:rsidRPr="0095276B">
        <w:t>et celui de Myrtil</w:t>
      </w:r>
      <w:r>
        <w:t xml:space="preserve">, </w:t>
      </w:r>
      <w:r w:rsidR="009D4A85" w:rsidRPr="0095276B">
        <w:t>étaient dans l</w:t>
      </w:r>
      <w:r>
        <w:t>’</w:t>
      </w:r>
      <w:r w:rsidR="009D4A85" w:rsidRPr="0095276B">
        <w:t>affaire</w:t>
      </w:r>
      <w:r>
        <w:t xml:space="preserve">. </w:t>
      </w:r>
      <w:r w:rsidR="009D4A85" w:rsidRPr="0095276B">
        <w:t>Il n</w:t>
      </w:r>
      <w:r>
        <w:t>’</w:t>
      </w:r>
      <w:r w:rsidR="009D4A85" w:rsidRPr="0095276B">
        <w:t xml:space="preserve">en sera même pas question </w:t>
      </w:r>
      <w:proofErr w:type="spellStart"/>
      <w:r w:rsidR="009D4A85" w:rsidRPr="0095276B">
        <w:t>auchourd</w:t>
      </w:r>
      <w:r>
        <w:t>’</w:t>
      </w:r>
      <w:r w:rsidR="009D4A85" w:rsidRPr="0095276B">
        <w:t>hui</w:t>
      </w:r>
      <w:proofErr w:type="spellEnd"/>
      <w:r>
        <w:t>.</w:t>
      </w:r>
    </w:p>
    <w:p w14:paraId="7366C969" w14:textId="77777777" w:rsidR="006455E5" w:rsidRDefault="006455E5" w:rsidP="002666CE">
      <w:r>
        <w:lastRenderedPageBreak/>
        <w:t>— </w:t>
      </w:r>
      <w:proofErr w:type="spellStart"/>
      <w:r w:rsidR="009D4A85" w:rsidRPr="0095276B">
        <w:t>Rran</w:t>
      </w:r>
      <w:proofErr w:type="spellEnd"/>
      <w:r>
        <w:t> ! »</w:t>
      </w:r>
      <w:r w:rsidR="009D4A85" w:rsidRPr="0095276B">
        <w:t xml:space="preserve"> fit la gorge de Myrtil</w:t>
      </w:r>
      <w:r>
        <w:t xml:space="preserve">. </w:t>
      </w:r>
      <w:r w:rsidR="009D4A85" w:rsidRPr="0095276B">
        <w:t>Son frère lui jeta un regard singulier</w:t>
      </w:r>
      <w:r>
        <w:t>.</w:t>
      </w:r>
    </w:p>
    <w:p w14:paraId="1A20D908" w14:textId="55F00118" w:rsidR="002666CE" w:rsidRDefault="006455E5" w:rsidP="002666CE">
      <w:r>
        <w:rPr>
          <w:rFonts w:eastAsia="Georgia" w:cs="Georgia"/>
        </w:rPr>
        <w:t>« </w:t>
      </w:r>
      <w:r w:rsidR="009D4A85" w:rsidRPr="0095276B">
        <w:t>Alors</w:t>
      </w:r>
      <w:r>
        <w:t xml:space="preserve">, </w:t>
      </w:r>
      <w:proofErr w:type="spellStart"/>
      <w:r w:rsidR="009D4A85" w:rsidRPr="0095276B">
        <w:t>foici</w:t>
      </w:r>
      <w:proofErr w:type="spellEnd"/>
      <w:r w:rsidR="009D4A85" w:rsidRPr="0095276B">
        <w:t xml:space="preserve"> ce que </w:t>
      </w:r>
      <w:proofErr w:type="spellStart"/>
      <w:r w:rsidR="009D4A85" w:rsidRPr="0095276B">
        <w:t>ch</w:t>
      </w:r>
      <w:r>
        <w:t>’</w:t>
      </w:r>
      <w:r w:rsidR="009D4A85" w:rsidRPr="0095276B">
        <w:t>ai</w:t>
      </w:r>
      <w:proofErr w:type="spellEnd"/>
      <w:r w:rsidR="009D4A85" w:rsidRPr="0095276B">
        <w:t xml:space="preserve"> </w:t>
      </w:r>
      <w:proofErr w:type="spellStart"/>
      <w:r w:rsidR="009D4A85" w:rsidRPr="0095276B">
        <w:t>técité</w:t>
      </w:r>
      <w:proofErr w:type="spellEnd"/>
      <w:r w:rsidR="009D4A85" w:rsidRPr="0095276B">
        <w:t xml:space="preserve"> de fous proposer</w:t>
      </w:r>
      <w:r>
        <w:t xml:space="preserve">. </w:t>
      </w:r>
      <w:r w:rsidR="009D4A85" w:rsidRPr="0095276B">
        <w:t>Nous a</w:t>
      </w:r>
      <w:r w:rsidR="009D4A85" w:rsidRPr="0095276B">
        <w:t>l</w:t>
      </w:r>
      <w:r w:rsidR="009D4A85" w:rsidRPr="0095276B">
        <w:t xml:space="preserve">lons </w:t>
      </w:r>
      <w:proofErr w:type="spellStart"/>
      <w:r w:rsidR="009D4A85" w:rsidRPr="0095276B">
        <w:t>liquiter</w:t>
      </w:r>
      <w:proofErr w:type="spellEnd"/>
      <w:r>
        <w:t>. »</w:t>
      </w:r>
    </w:p>
    <w:p w14:paraId="2CED2C1E" w14:textId="77777777" w:rsidR="006455E5" w:rsidRDefault="009D4A85" w:rsidP="002666CE">
      <w:r w:rsidRPr="0095276B">
        <w:t>Et comme le groupe des quatre auditeurs avait oscillé</w:t>
      </w:r>
      <w:r w:rsidR="006455E5">
        <w:t xml:space="preserve">, </w:t>
      </w:r>
      <w:r w:rsidRPr="0095276B">
        <w:t>il reprit</w:t>
      </w:r>
      <w:r w:rsidR="006455E5">
        <w:t xml:space="preserve">, </w:t>
      </w:r>
      <w:r w:rsidRPr="0095276B">
        <w:t>un ton plus haut</w:t>
      </w:r>
      <w:r w:rsidR="006455E5">
        <w:t xml:space="preserve">, </w:t>
      </w:r>
      <w:r w:rsidRPr="0095276B">
        <w:t>en devenant livide</w:t>
      </w:r>
      <w:r w:rsidR="006455E5">
        <w:t xml:space="preserve">, </w:t>
      </w:r>
      <w:r w:rsidRPr="0095276B">
        <w:t>tandis que sa main gauche aidait une de ses paupières à se relever sur l</w:t>
      </w:r>
      <w:r w:rsidR="006455E5">
        <w:t>’</w:t>
      </w:r>
      <w:r w:rsidRPr="0095276B">
        <w:t>hémisphère sanglant de l</w:t>
      </w:r>
      <w:r w:rsidR="006455E5">
        <w:t>’</w:t>
      </w:r>
      <w:r w:rsidRPr="0095276B">
        <w:t>œil</w:t>
      </w:r>
      <w:r w:rsidR="006455E5">
        <w:t> :</w:t>
      </w:r>
    </w:p>
    <w:p w14:paraId="4AFA71E5" w14:textId="4949BD3A" w:rsidR="002666CE" w:rsidRDefault="006455E5" w:rsidP="002666CE">
      <w:r>
        <w:rPr>
          <w:rFonts w:eastAsia="Georgia" w:cs="Georgia"/>
        </w:rPr>
        <w:t>« </w:t>
      </w:r>
      <w:proofErr w:type="spellStart"/>
      <w:r w:rsidR="009D4A85" w:rsidRPr="0095276B">
        <w:t>Ch</w:t>
      </w:r>
      <w:r>
        <w:t>’</w:t>
      </w:r>
      <w:r w:rsidR="009D4A85" w:rsidRPr="0095276B">
        <w:t>ai</w:t>
      </w:r>
      <w:proofErr w:type="spellEnd"/>
      <w:r w:rsidR="009D4A85" w:rsidRPr="0095276B">
        <w:t xml:space="preserve"> </w:t>
      </w:r>
      <w:proofErr w:type="spellStart"/>
      <w:r w:rsidR="009D4A85" w:rsidRPr="0095276B">
        <w:t>tit</w:t>
      </w:r>
      <w:proofErr w:type="spellEnd"/>
      <w:r>
        <w:t xml:space="preserve"> : </w:t>
      </w:r>
      <w:r w:rsidR="009D4A85" w:rsidRPr="0095276B">
        <w:t xml:space="preserve">nous allons </w:t>
      </w:r>
      <w:proofErr w:type="spellStart"/>
      <w:r w:rsidR="009D4A85" w:rsidRPr="0095276B">
        <w:t>liquiter</w:t>
      </w:r>
      <w:proofErr w:type="spellEnd"/>
      <w:r>
        <w:t xml:space="preserve">. </w:t>
      </w:r>
      <w:r w:rsidR="009D4A85" w:rsidRPr="0095276B">
        <w:t>En travaillant trois ans avec le quart de notre matériel</w:t>
      </w:r>
      <w:r>
        <w:t xml:space="preserve">, </w:t>
      </w:r>
      <w:r w:rsidR="009D4A85" w:rsidRPr="0095276B">
        <w:t>nous aurons achevé d</w:t>
      </w:r>
      <w:r>
        <w:t>’</w:t>
      </w:r>
      <w:r w:rsidR="009D4A85" w:rsidRPr="0095276B">
        <w:t>amortir</w:t>
      </w:r>
      <w:r>
        <w:t xml:space="preserve">. </w:t>
      </w:r>
      <w:r w:rsidR="009D4A85" w:rsidRPr="0095276B">
        <w:t>À ce moment-là</w:t>
      </w:r>
      <w:r>
        <w:t xml:space="preserve">, </w:t>
      </w:r>
      <w:r w:rsidR="009D4A85" w:rsidRPr="0095276B">
        <w:t>nous arrêterons tout à fait</w:t>
      </w:r>
      <w:r>
        <w:t xml:space="preserve">, </w:t>
      </w:r>
      <w:r w:rsidR="009D4A85" w:rsidRPr="0095276B">
        <w:t xml:space="preserve">et la fabrique sera </w:t>
      </w:r>
      <w:proofErr w:type="spellStart"/>
      <w:r w:rsidR="009D4A85" w:rsidRPr="0095276B">
        <w:t>ven-endue</w:t>
      </w:r>
      <w:proofErr w:type="spellEnd"/>
      <w:r>
        <w:t>. »</w:t>
      </w:r>
    </w:p>
    <w:p w14:paraId="36A14F30" w14:textId="77777777" w:rsidR="006455E5" w:rsidRDefault="009D4A85" w:rsidP="002666CE">
      <w:r w:rsidRPr="0095276B">
        <w:t>On entendit claquer les dents de Myrtil</w:t>
      </w:r>
      <w:r w:rsidR="006455E5">
        <w:t>.</w:t>
      </w:r>
    </w:p>
    <w:p w14:paraId="0956A8E3" w14:textId="21C250C5" w:rsidR="002666CE" w:rsidRDefault="006455E5" w:rsidP="002666CE">
      <w:r>
        <w:t>« </w:t>
      </w:r>
      <w:r w:rsidR="009D4A85" w:rsidRPr="0095276B">
        <w:t>Dès maintenant</w:t>
      </w:r>
      <w:r>
        <w:t xml:space="preserve">, </w:t>
      </w:r>
      <w:r w:rsidR="009D4A85" w:rsidRPr="0095276B">
        <w:t>Myrtil et moi</w:t>
      </w:r>
      <w:r>
        <w:t xml:space="preserve">, </w:t>
      </w:r>
      <w:r w:rsidR="009D4A85" w:rsidRPr="0095276B">
        <w:t>nous allons nous retirer</w:t>
      </w:r>
      <w:r>
        <w:t xml:space="preserve">. </w:t>
      </w:r>
      <w:r w:rsidR="009D4A85" w:rsidRPr="0095276B">
        <w:t xml:space="preserve">Guillaume et </w:t>
      </w:r>
      <w:proofErr w:type="spellStart"/>
      <w:r w:rsidR="009D4A85" w:rsidRPr="0095276B">
        <w:t>Choseph</w:t>
      </w:r>
      <w:proofErr w:type="spellEnd"/>
      <w:r w:rsidR="009D4A85" w:rsidRPr="0095276B">
        <w:t xml:space="preserve"> suffiront pour </w:t>
      </w:r>
      <w:proofErr w:type="spellStart"/>
      <w:r w:rsidR="009D4A85" w:rsidRPr="0095276B">
        <w:t>tiricher</w:t>
      </w:r>
      <w:proofErr w:type="spellEnd"/>
      <w:r w:rsidR="009D4A85" w:rsidRPr="0095276B">
        <w:t xml:space="preserve"> les affaires</w:t>
      </w:r>
      <w:r>
        <w:t xml:space="preserve">. </w:t>
      </w:r>
      <w:r w:rsidR="009D4A85" w:rsidRPr="0095276B">
        <w:t xml:space="preserve">Et si la </w:t>
      </w:r>
      <w:proofErr w:type="spellStart"/>
      <w:r w:rsidR="009D4A85" w:rsidRPr="0095276B">
        <w:t>liquitation</w:t>
      </w:r>
      <w:proofErr w:type="spellEnd"/>
      <w:r w:rsidR="009D4A85" w:rsidRPr="0095276B">
        <w:t xml:space="preserve"> se fait dans les conditions que </w:t>
      </w:r>
      <w:proofErr w:type="spellStart"/>
      <w:r w:rsidR="009D4A85" w:rsidRPr="0095276B">
        <w:t>ch</w:t>
      </w:r>
      <w:r>
        <w:t>’</w:t>
      </w:r>
      <w:r w:rsidR="009D4A85" w:rsidRPr="0095276B">
        <w:t>ai</w:t>
      </w:r>
      <w:proofErr w:type="spellEnd"/>
      <w:r w:rsidR="009D4A85" w:rsidRPr="0095276B">
        <w:t xml:space="preserve"> </w:t>
      </w:r>
      <w:proofErr w:type="spellStart"/>
      <w:r w:rsidR="009D4A85" w:rsidRPr="0095276B">
        <w:t>préfues</w:t>
      </w:r>
      <w:proofErr w:type="spellEnd"/>
      <w:r>
        <w:t xml:space="preserve">, </w:t>
      </w:r>
      <w:proofErr w:type="spellStart"/>
      <w:r w:rsidR="009D4A85" w:rsidRPr="0095276B">
        <w:t>che</w:t>
      </w:r>
      <w:proofErr w:type="spellEnd"/>
      <w:r w:rsidR="009D4A85" w:rsidRPr="0095276B">
        <w:t xml:space="preserve"> leur achèterai</w:t>
      </w:r>
      <w:r>
        <w:t xml:space="preserve">, </w:t>
      </w:r>
      <w:r w:rsidR="009D4A85" w:rsidRPr="0095276B">
        <w:t>à ce moment-là</w:t>
      </w:r>
      <w:r>
        <w:t xml:space="preserve">, </w:t>
      </w:r>
      <w:r w:rsidR="009D4A85" w:rsidRPr="0095276B">
        <w:t>une charge d</w:t>
      </w:r>
      <w:r>
        <w:t>’</w:t>
      </w:r>
      <w:r w:rsidR="009D4A85" w:rsidRPr="0095276B">
        <w:t>agent de change</w:t>
      </w:r>
      <w:r>
        <w:t xml:space="preserve">, </w:t>
      </w:r>
      <w:r w:rsidR="009D4A85" w:rsidRPr="0095276B">
        <w:t>à P</w:t>
      </w:r>
      <w:r w:rsidR="009D4A85" w:rsidRPr="0095276B">
        <w:t>a</w:t>
      </w:r>
      <w:r w:rsidR="009D4A85" w:rsidRPr="0095276B">
        <w:t>ris</w:t>
      </w:r>
      <w:r>
        <w:t xml:space="preserve">. </w:t>
      </w:r>
      <w:proofErr w:type="spellStart"/>
      <w:r w:rsidR="009D4A85" w:rsidRPr="0095276B">
        <w:t>Foilà</w:t>
      </w:r>
      <w:proofErr w:type="spellEnd"/>
      <w:r>
        <w:t>. »</w:t>
      </w:r>
    </w:p>
    <w:p w14:paraId="5626F08B" w14:textId="77777777" w:rsidR="006455E5" w:rsidRDefault="009D4A85" w:rsidP="002666CE">
      <w:r w:rsidRPr="0095276B">
        <w:t>Personne ne prenant immédiatement la parole</w:t>
      </w:r>
      <w:r w:rsidR="006455E5">
        <w:t xml:space="preserve">, </w:t>
      </w:r>
      <w:r w:rsidRPr="0095276B">
        <w:t>il ajouta presque aussitôt</w:t>
      </w:r>
      <w:r w:rsidR="006455E5">
        <w:t xml:space="preserve">, </w:t>
      </w:r>
      <w:r w:rsidRPr="0095276B">
        <w:t>en laissant retomber sa paupière et en rougi</w:t>
      </w:r>
      <w:r w:rsidRPr="0095276B">
        <w:t>s</w:t>
      </w:r>
      <w:r w:rsidRPr="0095276B">
        <w:t>sant des fanons à la nuque</w:t>
      </w:r>
      <w:r w:rsidR="006455E5">
        <w:t> :</w:t>
      </w:r>
    </w:p>
    <w:p w14:paraId="00FA37EB" w14:textId="6567B210" w:rsidR="002666CE" w:rsidRDefault="006455E5" w:rsidP="002666CE">
      <w:r>
        <w:rPr>
          <w:rFonts w:eastAsia="Georgia" w:cs="Georgia"/>
        </w:rPr>
        <w:t>« </w:t>
      </w:r>
      <w:r w:rsidR="009D4A85" w:rsidRPr="0095276B">
        <w:t xml:space="preserve">Che me </w:t>
      </w:r>
      <w:proofErr w:type="spellStart"/>
      <w:r w:rsidR="009D4A85" w:rsidRPr="0095276B">
        <w:t>pornerai</w:t>
      </w:r>
      <w:proofErr w:type="spellEnd"/>
      <w:r w:rsidR="009D4A85" w:rsidRPr="0095276B">
        <w:t xml:space="preserve"> à constater ceci</w:t>
      </w:r>
      <w:r>
        <w:t xml:space="preserve">, </w:t>
      </w:r>
      <w:r w:rsidR="009D4A85" w:rsidRPr="0095276B">
        <w:t>que je vais me retirer des affaires</w:t>
      </w:r>
      <w:r>
        <w:t xml:space="preserve">, </w:t>
      </w:r>
      <w:r w:rsidR="009D4A85" w:rsidRPr="0095276B">
        <w:t>en mil huit cent septante sept</w:t>
      </w:r>
      <w:r>
        <w:t xml:space="preserve">, </w:t>
      </w:r>
      <w:r w:rsidR="009D4A85" w:rsidRPr="0095276B">
        <w:t>plus pauvre qu</w:t>
      </w:r>
      <w:r>
        <w:t>’</w:t>
      </w:r>
      <w:r w:rsidR="009D4A85" w:rsidRPr="0095276B">
        <w:t>en l</w:t>
      </w:r>
      <w:r>
        <w:t>’</w:t>
      </w:r>
      <w:r w:rsidR="009D4A85" w:rsidRPr="0095276B">
        <w:t>an septante</w:t>
      </w:r>
      <w:r>
        <w:t xml:space="preserve">. </w:t>
      </w:r>
      <w:r w:rsidR="009D4A85" w:rsidRPr="0095276B">
        <w:t>Mais</w:t>
      </w:r>
      <w:r>
        <w:t xml:space="preserve"> </w:t>
      </w:r>
      <w:r>
        <w:rPr>
          <w:rFonts w:eastAsia="Georgia" w:cs="Georgia"/>
        </w:rPr>
        <w:t xml:space="preserve">– </w:t>
      </w:r>
      <w:r w:rsidR="009D4A85" w:rsidRPr="0095276B">
        <w:t xml:space="preserve">mais comme chacun a fait son </w:t>
      </w:r>
      <w:proofErr w:type="spellStart"/>
      <w:r w:rsidR="009D4A85" w:rsidRPr="0095276B">
        <w:t>tefoir</w:t>
      </w:r>
      <w:proofErr w:type="spellEnd"/>
      <w:r>
        <w:t xml:space="preserve">, </w:t>
      </w:r>
      <w:r>
        <w:rPr>
          <w:rFonts w:eastAsia="Georgia" w:cs="Georgia"/>
        </w:rPr>
        <w:t xml:space="preserve">– </w:t>
      </w:r>
      <w:r w:rsidR="009D4A85" w:rsidRPr="0095276B">
        <w:t>d</w:t>
      </w:r>
      <w:r w:rsidR="009D4A85" w:rsidRPr="0095276B">
        <w:t>e</w:t>
      </w:r>
      <w:r w:rsidR="009D4A85" w:rsidRPr="0095276B">
        <w:t>puis</w:t>
      </w:r>
      <w:r>
        <w:t xml:space="preserve">, </w:t>
      </w:r>
      <w:r>
        <w:rPr>
          <w:rFonts w:eastAsia="Georgia" w:cs="Georgia"/>
        </w:rPr>
        <w:t xml:space="preserve">– </w:t>
      </w:r>
      <w:r w:rsidR="009D4A85" w:rsidRPr="0095276B">
        <w:t>je n</w:t>
      </w:r>
      <w:r>
        <w:t>’</w:t>
      </w:r>
      <w:proofErr w:type="spellStart"/>
      <w:r w:rsidR="009D4A85" w:rsidRPr="0095276B">
        <w:t>atresserai</w:t>
      </w:r>
      <w:proofErr w:type="spellEnd"/>
      <w:r w:rsidR="009D4A85" w:rsidRPr="0095276B">
        <w:t xml:space="preserve"> de reproches à personne</w:t>
      </w:r>
      <w:r>
        <w:t xml:space="preserve">, </w:t>
      </w:r>
      <w:r w:rsidR="009D4A85" w:rsidRPr="0095276B">
        <w:t xml:space="preserve">et </w:t>
      </w:r>
      <w:proofErr w:type="spellStart"/>
      <w:r w:rsidR="009D4A85" w:rsidRPr="0095276B">
        <w:t>che</w:t>
      </w:r>
      <w:proofErr w:type="spellEnd"/>
      <w:r w:rsidR="009D4A85" w:rsidRPr="0095276B">
        <w:t xml:space="preserve"> n</w:t>
      </w:r>
      <w:r>
        <w:t>’</w:t>
      </w:r>
      <w:r w:rsidR="009D4A85" w:rsidRPr="0095276B">
        <w:t>en pa</w:t>
      </w:r>
      <w:r w:rsidR="009D4A85" w:rsidRPr="0095276B">
        <w:t>r</w:t>
      </w:r>
      <w:r w:rsidR="009D4A85" w:rsidRPr="0095276B">
        <w:t>lerai plus</w:t>
      </w:r>
      <w:r>
        <w:t xml:space="preserve">. </w:t>
      </w:r>
      <w:r w:rsidR="009D4A85" w:rsidRPr="0095276B">
        <w:t>L</w:t>
      </w:r>
      <w:r>
        <w:t>’</w:t>
      </w:r>
      <w:r w:rsidR="009D4A85" w:rsidRPr="0095276B">
        <w:t>Éternel me l</w:t>
      </w:r>
      <w:r>
        <w:t>’</w:t>
      </w:r>
      <w:r w:rsidR="009D4A85" w:rsidRPr="0095276B">
        <w:t>a donné</w:t>
      </w:r>
      <w:r>
        <w:t xml:space="preserve">, </w:t>
      </w:r>
      <w:r w:rsidR="009D4A85" w:rsidRPr="0095276B">
        <w:t>l</w:t>
      </w:r>
      <w:r>
        <w:t>’</w:t>
      </w:r>
      <w:r w:rsidR="009D4A85" w:rsidRPr="0095276B">
        <w:t>Éternel me l</w:t>
      </w:r>
      <w:r>
        <w:t>’</w:t>
      </w:r>
      <w:r w:rsidR="009D4A85" w:rsidRPr="0095276B">
        <w:t>a retiré</w:t>
      </w:r>
      <w:r>
        <w:t xml:space="preserve">, </w:t>
      </w:r>
      <w:r w:rsidR="009D4A85" w:rsidRPr="0095276B">
        <w:t xml:space="preserve">que son saint Nom soit </w:t>
      </w:r>
      <w:proofErr w:type="spellStart"/>
      <w:r w:rsidR="009D4A85" w:rsidRPr="0095276B">
        <w:t>péni</w:t>
      </w:r>
      <w:proofErr w:type="spellEnd"/>
      <w:r>
        <w:t>. »</w:t>
      </w:r>
    </w:p>
    <w:p w14:paraId="6CC959EF" w14:textId="77777777" w:rsidR="006455E5" w:rsidRDefault="009D4A85" w:rsidP="002666CE">
      <w:r w:rsidRPr="0095276B">
        <w:t>Il leva son énorme main</w:t>
      </w:r>
      <w:r w:rsidR="006455E5">
        <w:t xml:space="preserve">, </w:t>
      </w:r>
      <w:r w:rsidRPr="0095276B">
        <w:t>et on vit cet étrange homme so</w:t>
      </w:r>
      <w:r w:rsidRPr="0095276B">
        <w:t>u</w:t>
      </w:r>
      <w:r w:rsidRPr="0095276B">
        <w:t>rire</w:t>
      </w:r>
      <w:r w:rsidR="006455E5">
        <w:t xml:space="preserve">. </w:t>
      </w:r>
      <w:r w:rsidRPr="0095276B">
        <w:t>Il se passa également un incident inattendu</w:t>
      </w:r>
      <w:r w:rsidR="006455E5">
        <w:t xml:space="preserve">. </w:t>
      </w:r>
      <w:r w:rsidRPr="0095276B">
        <w:t xml:space="preserve">Ayant </w:t>
      </w:r>
      <w:r w:rsidRPr="0095276B">
        <w:lastRenderedPageBreak/>
        <w:t>heurté de la main le rebord de son chapeau</w:t>
      </w:r>
      <w:r w:rsidR="006455E5">
        <w:t xml:space="preserve">, </w:t>
      </w:r>
      <w:r w:rsidRPr="0095276B">
        <w:t>il s</w:t>
      </w:r>
      <w:r w:rsidR="006455E5">
        <w:t>’</w:t>
      </w:r>
      <w:r w:rsidRPr="0095276B">
        <w:t>aperçut qu</w:t>
      </w:r>
      <w:r w:rsidR="006455E5">
        <w:t>’</w:t>
      </w:r>
      <w:r w:rsidRPr="0095276B">
        <w:t>il était resté couvert</w:t>
      </w:r>
      <w:r w:rsidR="006455E5">
        <w:t xml:space="preserve"> ; </w:t>
      </w:r>
      <w:r w:rsidRPr="0095276B">
        <w:t>son sourire disparut</w:t>
      </w:r>
      <w:r w:rsidR="006455E5">
        <w:t xml:space="preserve">, </w:t>
      </w:r>
      <w:r w:rsidRPr="0095276B">
        <w:t>il posa le haut de forme sur la t</w:t>
      </w:r>
      <w:r w:rsidRPr="0095276B">
        <w:t>a</w:t>
      </w:r>
      <w:r w:rsidRPr="0095276B">
        <w:t>ble d</w:t>
      </w:r>
      <w:r w:rsidR="006455E5">
        <w:t>’</w:t>
      </w:r>
      <w:r w:rsidRPr="0095276B">
        <w:t>un mouvement brusque</w:t>
      </w:r>
      <w:r w:rsidR="006455E5">
        <w:t xml:space="preserve">, </w:t>
      </w:r>
      <w:r w:rsidRPr="0095276B">
        <w:t>et</w:t>
      </w:r>
      <w:r w:rsidR="006455E5">
        <w:t xml:space="preserve">, </w:t>
      </w:r>
      <w:r w:rsidRPr="0095276B">
        <w:t>pinçant les sourcils</w:t>
      </w:r>
      <w:r w:rsidR="006455E5">
        <w:t xml:space="preserve">, </w:t>
      </w:r>
      <w:r w:rsidRPr="0095276B">
        <w:t>il contempla ses fils avec l</w:t>
      </w:r>
      <w:r w:rsidR="006455E5">
        <w:t>’</w:t>
      </w:r>
      <w:r w:rsidRPr="0095276B">
        <w:t>expression d</w:t>
      </w:r>
      <w:r w:rsidR="006455E5">
        <w:t>’</w:t>
      </w:r>
      <w:r w:rsidRPr="0095276B">
        <w:t>un mépris sans bornes</w:t>
      </w:r>
      <w:r w:rsidR="006455E5">
        <w:t>.</w:t>
      </w:r>
    </w:p>
    <w:p w14:paraId="3048A6FD" w14:textId="77777777" w:rsidR="006455E5" w:rsidRDefault="009D4A85" w:rsidP="002666CE">
      <w:r w:rsidRPr="0095276B">
        <w:t>Ceux-ci avaient suivi ses gestes avec des regards d</w:t>
      </w:r>
      <w:r w:rsidR="006455E5">
        <w:t>’</w:t>
      </w:r>
      <w:r w:rsidRPr="0095276B">
        <w:t>halluc</w:t>
      </w:r>
      <w:r w:rsidRPr="0095276B">
        <w:t>i</w:t>
      </w:r>
      <w:r w:rsidRPr="0095276B">
        <w:t>nés</w:t>
      </w:r>
      <w:r w:rsidR="006455E5">
        <w:t xml:space="preserve">. </w:t>
      </w:r>
      <w:r w:rsidRPr="0095276B">
        <w:t>Ils ouvrirent la bouche pour le même mot</w:t>
      </w:r>
      <w:r w:rsidR="006455E5">
        <w:t> :</w:t>
      </w:r>
    </w:p>
    <w:p w14:paraId="66AF97C3" w14:textId="77777777" w:rsidR="006455E5" w:rsidRDefault="006455E5" w:rsidP="002666CE">
      <w:r>
        <w:rPr>
          <w:rFonts w:eastAsia="Georgia" w:cs="Georgia"/>
        </w:rPr>
        <w:t>« </w:t>
      </w:r>
      <w:r w:rsidR="009D4A85" w:rsidRPr="0095276B">
        <w:t>Pas à y penser</w:t>
      </w:r>
      <w:r>
        <w:t> !</w:t>
      </w:r>
    </w:p>
    <w:p w14:paraId="271D13B9" w14:textId="77777777" w:rsidR="006455E5" w:rsidRDefault="006455E5" w:rsidP="002666CE">
      <w:r>
        <w:t>— </w:t>
      </w:r>
      <w:r w:rsidR="009D4A85" w:rsidRPr="0095276B">
        <w:t>Quoi</w:t>
      </w:r>
      <w:r>
        <w:t> ?</w:t>
      </w:r>
    </w:p>
    <w:p w14:paraId="584AF219" w14:textId="77777777" w:rsidR="006455E5" w:rsidRDefault="006455E5" w:rsidP="002666CE">
      <w:r>
        <w:t>— </w:t>
      </w:r>
      <w:r w:rsidR="009D4A85" w:rsidRPr="0095276B">
        <w:t>Pas à y penser</w:t>
      </w:r>
      <w:r>
        <w:t>, »</w:t>
      </w:r>
      <w:r w:rsidR="009D4A85" w:rsidRPr="0095276B">
        <w:t xml:space="preserve"> reprit Joseph avec plus de force</w:t>
      </w:r>
      <w:r>
        <w:t>.</w:t>
      </w:r>
    </w:p>
    <w:p w14:paraId="5206ACD1" w14:textId="218A78D9" w:rsidR="002666CE" w:rsidRDefault="006455E5" w:rsidP="002666CE">
      <w:r>
        <w:t>— </w:t>
      </w:r>
      <w:r>
        <w:rPr>
          <w:rFonts w:eastAsia="Georgia"/>
        </w:rPr>
        <w:t>« </w:t>
      </w:r>
      <w:r w:rsidR="009D4A85" w:rsidRPr="0095276B">
        <w:t>Lâcher la fabrique</w:t>
      </w:r>
      <w:r>
        <w:t> ? »</w:t>
      </w:r>
      <w:r w:rsidR="009D4A85" w:rsidRPr="0095276B">
        <w:t xml:space="preserve"> gronda cette soupape de Gui</w:t>
      </w:r>
      <w:r w:rsidR="009D4A85" w:rsidRPr="0095276B">
        <w:t>l</w:t>
      </w:r>
      <w:r w:rsidR="009D4A85" w:rsidRPr="0095276B">
        <w:t>laume</w:t>
      </w:r>
      <w:r>
        <w:t>, « </w:t>
      </w:r>
      <w:r w:rsidR="009D4A85" w:rsidRPr="0095276B">
        <w:t>pas à y penser</w:t>
      </w:r>
      <w:r>
        <w:t xml:space="preserve">, </w:t>
      </w:r>
      <w:r w:rsidR="009D4A85" w:rsidRPr="0095276B">
        <w:t>papa</w:t>
      </w:r>
      <w:r>
        <w:t> ! »</w:t>
      </w:r>
    </w:p>
    <w:p w14:paraId="2059FA98" w14:textId="77777777" w:rsidR="006455E5" w:rsidRDefault="009D4A85" w:rsidP="002666CE">
      <w:r w:rsidRPr="0095276B">
        <w:t>De toutes les phrases que des gens avaient combinées</w:t>
      </w:r>
      <w:r w:rsidR="006455E5">
        <w:t xml:space="preserve">, </w:t>
      </w:r>
      <w:r w:rsidRPr="0095276B">
        <w:t>dans le cours de leur vie</w:t>
      </w:r>
      <w:r w:rsidR="006455E5">
        <w:t xml:space="preserve">, </w:t>
      </w:r>
      <w:r w:rsidRPr="0095276B">
        <w:t>pour flatter Hippolyte</w:t>
      </w:r>
      <w:r w:rsidR="006455E5">
        <w:t xml:space="preserve">, </w:t>
      </w:r>
      <w:r w:rsidRPr="0095276B">
        <w:t>nulle n</w:t>
      </w:r>
      <w:r w:rsidR="006455E5">
        <w:t>’</w:t>
      </w:r>
      <w:r w:rsidRPr="0095276B">
        <w:t>y parvint comme celle-là</w:t>
      </w:r>
      <w:r w:rsidR="006455E5">
        <w:t xml:space="preserve">. </w:t>
      </w:r>
      <w:r w:rsidRPr="0095276B">
        <w:t>Aussi était-il hors de soi en répondant</w:t>
      </w:r>
      <w:r w:rsidR="006455E5">
        <w:t> :</w:t>
      </w:r>
    </w:p>
    <w:p w14:paraId="55080219" w14:textId="4E369E0B" w:rsidR="002666CE" w:rsidRDefault="006455E5" w:rsidP="002666CE">
      <w:r>
        <w:rPr>
          <w:rFonts w:eastAsia="Georgia" w:cs="Georgia"/>
        </w:rPr>
        <w:t>« </w:t>
      </w:r>
      <w:r w:rsidR="009D4A85" w:rsidRPr="0095276B">
        <w:t>Tu constates</w:t>
      </w:r>
      <w:r>
        <w:t xml:space="preserve">, </w:t>
      </w:r>
      <w:r w:rsidR="009D4A85" w:rsidRPr="0095276B">
        <w:t>Myrtil</w:t>
      </w:r>
      <w:r>
        <w:t xml:space="preserve">, </w:t>
      </w:r>
      <w:r w:rsidR="009D4A85" w:rsidRPr="0095276B">
        <w:t>le cas qu</w:t>
      </w:r>
      <w:r>
        <w:t>’</w:t>
      </w:r>
      <w:r w:rsidR="009D4A85" w:rsidRPr="0095276B">
        <w:t>ils font de nous</w:t>
      </w:r>
      <w:r>
        <w:t> ? »</w:t>
      </w:r>
    </w:p>
    <w:p w14:paraId="15F3939D" w14:textId="77777777" w:rsidR="006455E5" w:rsidRDefault="009D4A85" w:rsidP="002666CE">
      <w:r w:rsidRPr="0095276B">
        <w:t>Myrtil figura immédiatement la statue même de la dignité offensée</w:t>
      </w:r>
      <w:r w:rsidR="006455E5">
        <w:t xml:space="preserve">. </w:t>
      </w:r>
      <w:r w:rsidRPr="0095276B">
        <w:t>Joseph s</w:t>
      </w:r>
      <w:r w:rsidR="006455E5">
        <w:t>’</w:t>
      </w:r>
      <w:r w:rsidRPr="0095276B">
        <w:t>emballait</w:t>
      </w:r>
      <w:r w:rsidR="006455E5">
        <w:t> :</w:t>
      </w:r>
    </w:p>
    <w:p w14:paraId="109D8657" w14:textId="36EF5097" w:rsidR="002666CE" w:rsidRDefault="006455E5" w:rsidP="002666CE">
      <w:r>
        <w:rPr>
          <w:rFonts w:eastAsia="Georgia" w:cs="Georgia"/>
        </w:rPr>
        <w:t>« </w:t>
      </w:r>
      <w:r w:rsidR="009D4A85" w:rsidRPr="0095276B">
        <w:t>Les solutions extrêmes ne sont bonnes que pour faire</w:t>
      </w:r>
      <w:r>
        <w:t xml:space="preserve">, </w:t>
      </w:r>
      <w:r w:rsidR="009D4A85" w:rsidRPr="0095276B">
        <w:t>pas pour défaire</w:t>
      </w:r>
      <w:r>
        <w:t xml:space="preserve">. </w:t>
      </w:r>
      <w:r w:rsidR="009D4A85" w:rsidRPr="0095276B">
        <w:t>Voulez-vous me permettre</w:t>
      </w:r>
      <w:r>
        <w:t xml:space="preserve"> ? </w:t>
      </w:r>
      <w:r w:rsidR="009D4A85" w:rsidRPr="0095276B">
        <w:t>J</w:t>
      </w:r>
      <w:r>
        <w:t>’</w:t>
      </w:r>
      <w:r w:rsidR="009D4A85" w:rsidRPr="0095276B">
        <w:t>ai causé avec les Stern</w:t>
      </w:r>
      <w:r>
        <w:t xml:space="preserve">, </w:t>
      </w:r>
      <w:r w:rsidR="009D4A85" w:rsidRPr="0095276B">
        <w:t>n</w:t>
      </w:r>
      <w:r>
        <w:t>’</w:t>
      </w:r>
      <w:r w:rsidR="009D4A85" w:rsidRPr="0095276B">
        <w:t>est-ce pas</w:t>
      </w:r>
      <w:r>
        <w:t xml:space="preserve"> ? </w:t>
      </w:r>
      <w:r w:rsidR="009D4A85" w:rsidRPr="0095276B">
        <w:t>Et nous deux Guillaume sommes peut-être intéressés dans la chose</w:t>
      </w:r>
      <w:r>
        <w:t> ? »</w:t>
      </w:r>
    </w:p>
    <w:p w14:paraId="16FB15A0" w14:textId="77777777" w:rsidR="006455E5" w:rsidRDefault="009D4A85" w:rsidP="002666CE">
      <w:r w:rsidRPr="0095276B">
        <w:t>L</w:t>
      </w:r>
      <w:r w:rsidR="006455E5">
        <w:t>’</w:t>
      </w:r>
      <w:r w:rsidRPr="0095276B">
        <w:t>Hippopotame se détourna avec un grognement</w:t>
      </w:r>
      <w:r w:rsidR="006455E5">
        <w:t xml:space="preserve">, </w:t>
      </w:r>
      <w:r w:rsidRPr="0095276B">
        <w:t>et fit un signe que Joseph interpréta à sa guise</w:t>
      </w:r>
      <w:r w:rsidR="006455E5">
        <w:t xml:space="preserve">, </w:t>
      </w:r>
      <w:r w:rsidRPr="0095276B">
        <w:t>comme c</w:t>
      </w:r>
      <w:r w:rsidR="006455E5">
        <w:t>’</w:t>
      </w:r>
      <w:r w:rsidRPr="0095276B">
        <w:t>était son droit</w:t>
      </w:r>
      <w:r w:rsidR="006455E5">
        <w:t xml:space="preserve">. </w:t>
      </w:r>
      <w:r w:rsidRPr="0095276B">
        <w:t>Mais ce fut pour s</w:t>
      </w:r>
      <w:r w:rsidR="006455E5">
        <w:t>’</w:t>
      </w:r>
      <w:r w:rsidRPr="0095276B">
        <w:t>exprimer courtement</w:t>
      </w:r>
      <w:r w:rsidR="006455E5">
        <w:t> :</w:t>
      </w:r>
    </w:p>
    <w:p w14:paraId="25369C4E" w14:textId="3C72B0F2" w:rsidR="002666CE" w:rsidRDefault="006455E5" w:rsidP="002666CE">
      <w:r>
        <w:rPr>
          <w:rFonts w:eastAsia="Georgia" w:cs="Georgia"/>
        </w:rPr>
        <w:lastRenderedPageBreak/>
        <w:t>« </w:t>
      </w:r>
      <w:r w:rsidR="009D4A85" w:rsidRPr="0095276B">
        <w:t>Le drap noir ne se vend plus</w:t>
      </w:r>
      <w:r>
        <w:t xml:space="preserve"> ? </w:t>
      </w:r>
      <w:r w:rsidR="009D4A85" w:rsidRPr="0095276B">
        <w:t>Bon</w:t>
      </w:r>
      <w:r>
        <w:t xml:space="preserve">. </w:t>
      </w:r>
      <w:r w:rsidR="009D4A85" w:rsidRPr="0095276B">
        <w:t>Faisons du drap de couleur</w:t>
      </w:r>
      <w:r>
        <w:t xml:space="preserve">. </w:t>
      </w:r>
      <w:r w:rsidR="009D4A85" w:rsidRPr="0095276B">
        <w:t>Et si l</w:t>
      </w:r>
      <w:r>
        <w:t>’</w:t>
      </w:r>
      <w:r w:rsidR="009D4A85" w:rsidRPr="0095276B">
        <w:rPr>
          <w:i/>
          <w:iCs/>
        </w:rPr>
        <w:t>Amazone</w:t>
      </w:r>
      <w:r w:rsidR="009D4A85" w:rsidRPr="00BE2173">
        <w:rPr>
          <w:rStyle w:val="Appelnotedebasdep"/>
        </w:rPr>
        <w:footnoteReference w:id="39"/>
      </w:r>
      <w:r w:rsidR="009D4A85" w:rsidRPr="0095276B">
        <w:t xml:space="preserve"> ne suffit pas</w:t>
      </w:r>
      <w:r>
        <w:t xml:space="preserve">, </w:t>
      </w:r>
      <w:r w:rsidR="009D4A85" w:rsidRPr="0095276B">
        <w:t>faisons de la Nouvea</w:t>
      </w:r>
      <w:r w:rsidR="009D4A85" w:rsidRPr="0095276B">
        <w:t>u</w:t>
      </w:r>
      <w:r w:rsidR="009D4A85" w:rsidRPr="0095276B">
        <w:t>té</w:t>
      </w:r>
      <w:r>
        <w:t>. »</w:t>
      </w:r>
    </w:p>
    <w:p w14:paraId="7CFA44ED" w14:textId="77777777" w:rsidR="006455E5" w:rsidRDefault="009D4A85" w:rsidP="002666CE">
      <w:r w:rsidRPr="0095276B">
        <w:t>Hippolyte se retourna vivement et Myrtil se redressa de toute sa hauteur</w:t>
      </w:r>
      <w:r w:rsidR="006455E5">
        <w:t xml:space="preserve">. </w:t>
      </w:r>
      <w:r w:rsidRPr="0095276B">
        <w:t>Quant à Guillaume</w:t>
      </w:r>
      <w:r w:rsidR="006455E5">
        <w:t xml:space="preserve">, </w:t>
      </w:r>
      <w:r w:rsidRPr="0095276B">
        <w:t>il n</w:t>
      </w:r>
      <w:r w:rsidR="006455E5">
        <w:t>’</w:t>
      </w:r>
      <w:r w:rsidRPr="0095276B">
        <w:t>avait pas formé d</w:t>
      </w:r>
      <w:r w:rsidR="006455E5">
        <w:t>’</w:t>
      </w:r>
      <w:r w:rsidRPr="0095276B">
        <w:t>autre projet qu</w:t>
      </w:r>
      <w:r w:rsidR="006455E5">
        <w:t>’</w:t>
      </w:r>
      <w:r w:rsidRPr="0095276B">
        <w:t>une lutte fiévreuse autour des situations acquises</w:t>
      </w:r>
      <w:r w:rsidR="006455E5">
        <w:t xml:space="preserve">. </w:t>
      </w:r>
      <w:r w:rsidRPr="0095276B">
        <w:t>De porter la guerre chez l</w:t>
      </w:r>
      <w:r w:rsidR="006455E5">
        <w:t>’</w:t>
      </w:r>
      <w:r w:rsidRPr="0095276B">
        <w:t>ennemi le fit devenir livide</w:t>
      </w:r>
      <w:r w:rsidR="006455E5">
        <w:t> :</w:t>
      </w:r>
    </w:p>
    <w:p w14:paraId="4E6B8615" w14:textId="77777777" w:rsidR="006455E5" w:rsidRDefault="006455E5" w:rsidP="002666CE">
      <w:r>
        <w:rPr>
          <w:rFonts w:eastAsia="Georgia" w:cs="Georgia"/>
        </w:rPr>
        <w:t>« </w:t>
      </w:r>
      <w:r w:rsidR="009D4A85" w:rsidRPr="0095276B">
        <w:t>Des folies</w:t>
      </w:r>
      <w:r>
        <w:t xml:space="preserve"> ! </w:t>
      </w:r>
      <w:r w:rsidR="009D4A85" w:rsidRPr="0095276B">
        <w:t>Je te croyais moins sot</w:t>
      </w:r>
      <w:r>
        <w:t>, »</w:t>
      </w:r>
      <w:r w:rsidR="009D4A85" w:rsidRPr="0095276B">
        <w:t xml:space="preserve"> répondit l</w:t>
      </w:r>
      <w:r>
        <w:t>’</w:t>
      </w:r>
      <w:r w:rsidR="009D4A85" w:rsidRPr="0095276B">
        <w:t>Hippop</w:t>
      </w:r>
      <w:r w:rsidR="009D4A85" w:rsidRPr="0095276B">
        <w:t>o</w:t>
      </w:r>
      <w:r w:rsidR="009D4A85" w:rsidRPr="0095276B">
        <w:t>tame</w:t>
      </w:r>
      <w:r>
        <w:t xml:space="preserve">, </w:t>
      </w:r>
      <w:r w:rsidR="009D4A85" w:rsidRPr="0095276B">
        <w:t>aussitôt qu</w:t>
      </w:r>
      <w:r>
        <w:t>’</w:t>
      </w:r>
      <w:r w:rsidR="009D4A85" w:rsidRPr="0095276B">
        <w:t>il put parler</w:t>
      </w:r>
      <w:r>
        <w:t>.</w:t>
      </w:r>
    </w:p>
    <w:p w14:paraId="40926A34" w14:textId="77777777" w:rsidR="006455E5" w:rsidRDefault="006455E5" w:rsidP="002666CE">
      <w:r>
        <w:t>« </w:t>
      </w:r>
      <w:r w:rsidR="009D4A85" w:rsidRPr="0095276B">
        <w:t>Et pourquoi ne le ferions-nous pas aussi bien que Balzan</w:t>
      </w:r>
      <w:r>
        <w:t xml:space="preserve">, </w:t>
      </w:r>
      <w:r w:rsidR="009D4A85" w:rsidRPr="0095276B">
        <w:t>Roubaix ou les Anglais</w:t>
      </w:r>
      <w:r>
        <w:t> ?</w:t>
      </w:r>
    </w:p>
    <w:p w14:paraId="615D5AF1" w14:textId="77777777" w:rsidR="006455E5" w:rsidRDefault="006455E5" w:rsidP="002666CE">
      <w:r>
        <w:t>— </w:t>
      </w:r>
      <w:r w:rsidR="009D4A85" w:rsidRPr="0095276B">
        <w:t>Il n</w:t>
      </w:r>
      <w:r>
        <w:t>’</w:t>
      </w:r>
      <w:r w:rsidR="009D4A85" w:rsidRPr="0095276B">
        <w:t>y a pas de pourquoi</w:t>
      </w:r>
      <w:r>
        <w:t xml:space="preserve">. </w:t>
      </w:r>
      <w:r w:rsidR="009D4A85" w:rsidRPr="0095276B">
        <w:t>Ce n</w:t>
      </w:r>
      <w:r>
        <w:t>’</w:t>
      </w:r>
      <w:r w:rsidR="009D4A85" w:rsidRPr="0095276B">
        <w:t>est pas notre fabrication</w:t>
      </w:r>
      <w:r>
        <w:t>.</w:t>
      </w:r>
    </w:p>
    <w:p w14:paraId="486663CC" w14:textId="77777777" w:rsidR="006455E5" w:rsidRDefault="006455E5" w:rsidP="002666CE">
      <w:r>
        <w:t>— </w:t>
      </w:r>
      <w:r w:rsidR="009D4A85" w:rsidRPr="0095276B">
        <w:t>Ça le deviendra</w:t>
      </w:r>
      <w:r>
        <w:t>.</w:t>
      </w:r>
    </w:p>
    <w:p w14:paraId="370F0490" w14:textId="77777777" w:rsidR="006455E5" w:rsidRDefault="006455E5" w:rsidP="002666CE">
      <w:r>
        <w:t>— </w:t>
      </w:r>
      <w:r w:rsidR="009D4A85" w:rsidRPr="0095276B">
        <w:t>Che ne sais pas faire</w:t>
      </w:r>
      <w:r>
        <w:t>.</w:t>
      </w:r>
    </w:p>
    <w:p w14:paraId="60619B6F" w14:textId="77777777" w:rsidR="006455E5" w:rsidRDefault="006455E5" w:rsidP="002666CE">
      <w:r>
        <w:t>— </w:t>
      </w:r>
      <w:r w:rsidR="009D4A85" w:rsidRPr="0095276B">
        <w:t>Nous apprendrons</w:t>
      </w:r>
      <w:r>
        <w:t>.</w:t>
      </w:r>
    </w:p>
    <w:p w14:paraId="364B7B8B" w14:textId="77777777" w:rsidR="006455E5" w:rsidRDefault="006455E5" w:rsidP="002666CE">
      <w:r>
        <w:t>— </w:t>
      </w:r>
      <w:r w:rsidR="009D4A85" w:rsidRPr="0095276B">
        <w:t>Che refuse de tout risquer d</w:t>
      </w:r>
      <w:r>
        <w:t>’</w:t>
      </w:r>
      <w:r w:rsidR="009D4A85" w:rsidRPr="0095276B">
        <w:t>un coup</w:t>
      </w:r>
      <w:r>
        <w:t>.</w:t>
      </w:r>
    </w:p>
    <w:p w14:paraId="1450F408" w14:textId="77777777" w:rsidR="006455E5" w:rsidRDefault="006455E5" w:rsidP="002666CE">
      <w:r>
        <w:t>— </w:t>
      </w:r>
      <w:r w:rsidR="009D4A85" w:rsidRPr="0095276B">
        <w:t>Eh bien</w:t>
      </w:r>
      <w:r>
        <w:t xml:space="preserve">, </w:t>
      </w:r>
      <w:r w:rsidR="009D4A85" w:rsidRPr="0095276B">
        <w:t>il faut risquer</w:t>
      </w:r>
      <w:r>
        <w:t xml:space="preserve">. </w:t>
      </w:r>
      <w:r w:rsidR="009D4A85" w:rsidRPr="0095276B">
        <w:t>Wilhelm et moi sommes jeunes</w:t>
      </w:r>
      <w:r>
        <w:t xml:space="preserve">, </w:t>
      </w:r>
      <w:r w:rsidR="009D4A85" w:rsidRPr="0095276B">
        <w:t>et pour ce qui est de faire de nous des coulissiers</w:t>
      </w:r>
      <w:r>
        <w:t xml:space="preserve">, </w:t>
      </w:r>
      <w:r w:rsidR="009D4A85" w:rsidRPr="0095276B">
        <w:t>autant vaut n</w:t>
      </w:r>
      <w:r>
        <w:t>’</w:t>
      </w:r>
      <w:r w:rsidR="009D4A85" w:rsidRPr="0095276B">
        <w:t>y plus penser</w:t>
      </w:r>
      <w:r>
        <w:t>.</w:t>
      </w:r>
    </w:p>
    <w:p w14:paraId="450DAB9B" w14:textId="194F876B" w:rsidR="006455E5" w:rsidRDefault="006455E5" w:rsidP="002666CE">
      <w:r>
        <w:t>— </w:t>
      </w:r>
      <w:r w:rsidR="009D4A85" w:rsidRPr="0095276B">
        <w:t>C</w:t>
      </w:r>
      <w:r>
        <w:t>’</w:t>
      </w:r>
      <w:r w:rsidR="009D4A85" w:rsidRPr="0095276B">
        <w:t xml:space="preserve">est tire que fous nous </w:t>
      </w:r>
      <w:proofErr w:type="spellStart"/>
      <w:r w:rsidR="009D4A85" w:rsidRPr="0095276B">
        <w:t>chetez</w:t>
      </w:r>
      <w:proofErr w:type="spellEnd"/>
      <w:r w:rsidR="009D4A85" w:rsidRPr="0095276B">
        <w:t xml:space="preserve"> à la porte</w:t>
      </w:r>
      <w:r>
        <w:t xml:space="preserve">, </w:t>
      </w:r>
      <w:r w:rsidR="009D4A85" w:rsidRPr="0095276B">
        <w:t>fous deux</w:t>
      </w:r>
      <w:r>
        <w:t> ? »</w:t>
      </w:r>
      <w:r w:rsidR="009D4A85" w:rsidRPr="0095276B">
        <w:t xml:space="preserve"> gronda </w:t>
      </w:r>
      <w:r>
        <w:t>M. </w:t>
      </w:r>
      <w:r w:rsidR="009D4A85" w:rsidRPr="0095276B">
        <w:t>Hippolyte en reprenant son chapeau et en regardant son frère</w:t>
      </w:r>
      <w:r>
        <w:t>.</w:t>
      </w:r>
    </w:p>
    <w:p w14:paraId="3805E016" w14:textId="77777777" w:rsidR="006455E5" w:rsidRDefault="006455E5" w:rsidP="002666CE">
      <w:r>
        <w:rPr>
          <w:rFonts w:eastAsia="Georgia" w:cs="Georgia"/>
        </w:rPr>
        <w:lastRenderedPageBreak/>
        <w:t>« </w:t>
      </w:r>
      <w:r w:rsidR="009D4A85" w:rsidRPr="0095276B">
        <w:t>Qui est-ce qui parlait de se retirer</w:t>
      </w:r>
      <w:r>
        <w:t> ? »</w:t>
      </w:r>
      <w:r w:rsidR="009D4A85" w:rsidRPr="0095276B">
        <w:t xml:space="preserve"> demanda Gui</w:t>
      </w:r>
      <w:r w:rsidR="009D4A85" w:rsidRPr="0095276B">
        <w:t>l</w:t>
      </w:r>
      <w:r w:rsidR="009D4A85" w:rsidRPr="0095276B">
        <w:t>laume</w:t>
      </w:r>
      <w:r>
        <w:t xml:space="preserve">, </w:t>
      </w:r>
      <w:r w:rsidR="009D4A85" w:rsidRPr="0095276B">
        <w:t>qui se remettait</w:t>
      </w:r>
      <w:r>
        <w:t>. « </w:t>
      </w:r>
      <w:r w:rsidR="009D4A85" w:rsidRPr="0095276B">
        <w:t>Le projet de Joseph demande qu</w:t>
      </w:r>
      <w:r>
        <w:t>’</w:t>
      </w:r>
      <w:r w:rsidR="009D4A85" w:rsidRPr="0095276B">
        <w:t>on l</w:t>
      </w:r>
      <w:r>
        <w:t>’</w:t>
      </w:r>
      <w:r w:rsidR="009D4A85" w:rsidRPr="0095276B">
        <w:t>examine et nous ne serions pas trop de nous tous pour</w:t>
      </w:r>
      <w:r>
        <w:t>…</w:t>
      </w:r>
    </w:p>
    <w:p w14:paraId="465D26E2" w14:textId="77777777" w:rsidR="006455E5" w:rsidRDefault="006455E5" w:rsidP="002666CE">
      <w:r>
        <w:t>— </w:t>
      </w:r>
      <w:r w:rsidR="009D4A85" w:rsidRPr="0095276B">
        <w:t>Stern t</w:t>
      </w:r>
      <w:r>
        <w:t>’</w:t>
      </w:r>
      <w:r w:rsidR="009D4A85" w:rsidRPr="0095276B">
        <w:t>a parlé de ça</w:t>
      </w:r>
      <w:r>
        <w:t> ?</w:t>
      </w:r>
    </w:p>
    <w:p w14:paraId="464B19D4" w14:textId="77777777" w:rsidR="006455E5" w:rsidRDefault="006455E5" w:rsidP="002666CE">
      <w:r>
        <w:t>— </w:t>
      </w:r>
      <w:r w:rsidR="009D4A85" w:rsidRPr="0095276B">
        <w:t>Stern</w:t>
      </w:r>
      <w:r>
        <w:t>, »</w:t>
      </w:r>
      <w:r w:rsidR="009D4A85" w:rsidRPr="0095276B">
        <w:t xml:space="preserve"> reprit Joseph</w:t>
      </w:r>
      <w:r>
        <w:t>, « </w:t>
      </w:r>
      <w:r w:rsidR="009D4A85" w:rsidRPr="0095276B">
        <w:t>achète la moitié de notre fabr</w:t>
      </w:r>
      <w:r w:rsidR="009D4A85" w:rsidRPr="0095276B">
        <w:t>i</w:t>
      </w:r>
      <w:r w:rsidR="009D4A85" w:rsidRPr="0095276B">
        <w:t>cation en teint et nouveauté pendant deux ans</w:t>
      </w:r>
      <w:r>
        <w:t xml:space="preserve">, </w:t>
      </w:r>
      <w:r w:rsidR="009D4A85" w:rsidRPr="0095276B">
        <w:t>à titre d</w:t>
      </w:r>
      <w:r>
        <w:t>’</w:t>
      </w:r>
      <w:r w:rsidR="009D4A85" w:rsidRPr="0095276B">
        <w:t>essai</w:t>
      </w:r>
      <w:r>
        <w:t>.</w:t>
      </w:r>
    </w:p>
    <w:p w14:paraId="64BE1928" w14:textId="0B82457C" w:rsidR="006455E5" w:rsidRDefault="006455E5" w:rsidP="002666CE">
      <w:r>
        <w:t>— </w:t>
      </w:r>
      <w:r w:rsidR="009D4A85" w:rsidRPr="0095276B">
        <w:t>Non</w:t>
      </w:r>
      <w:r>
        <w:t xml:space="preserve">. </w:t>
      </w:r>
      <w:r w:rsidR="009D4A85" w:rsidRPr="0095276B">
        <w:t>Che ne sais pas faire ça</w:t>
      </w:r>
      <w:r>
        <w:t> ! »</w:t>
      </w:r>
      <w:r w:rsidR="009D4A85" w:rsidRPr="0095276B">
        <w:t xml:space="preserve"> cria derechef </w:t>
      </w:r>
      <w:r>
        <w:t>M. </w:t>
      </w:r>
      <w:r w:rsidR="009D4A85" w:rsidRPr="0095276B">
        <w:t>Hippolyte</w:t>
      </w:r>
      <w:r>
        <w:t xml:space="preserve">. </w:t>
      </w:r>
      <w:r w:rsidR="009D4A85" w:rsidRPr="0095276B">
        <w:t>Joseph jeta sur la table une vingtaine d</w:t>
      </w:r>
      <w:r>
        <w:t>’</w:t>
      </w:r>
      <w:r w:rsidR="009D4A85" w:rsidRPr="0095276B">
        <w:t>échanti</w:t>
      </w:r>
      <w:r w:rsidR="009D4A85" w:rsidRPr="0095276B">
        <w:t>l</w:t>
      </w:r>
      <w:r w:rsidR="009D4A85" w:rsidRPr="0095276B">
        <w:t>lons multicolores</w:t>
      </w:r>
      <w:r>
        <w:t> :</w:t>
      </w:r>
    </w:p>
    <w:p w14:paraId="563C9FC2" w14:textId="4A2ABDBF" w:rsidR="002666CE" w:rsidRDefault="006455E5" w:rsidP="002666CE">
      <w:r>
        <w:rPr>
          <w:rFonts w:eastAsia="Georgia" w:cs="Georgia"/>
        </w:rPr>
        <w:t>« </w:t>
      </w:r>
      <w:r w:rsidR="009D4A85" w:rsidRPr="0095276B">
        <w:t>Est-ce difficile à fabriquer</w:t>
      </w:r>
      <w:r>
        <w:t xml:space="preserve">, </w:t>
      </w:r>
      <w:r w:rsidR="009D4A85" w:rsidRPr="0095276B">
        <w:t>ça</w:t>
      </w:r>
      <w:r>
        <w:t xml:space="preserve"> ? </w:t>
      </w:r>
      <w:r w:rsidR="009D4A85" w:rsidRPr="0095276B">
        <w:t>Peuh</w:t>
      </w:r>
      <w:r>
        <w:t> ! »</w:t>
      </w:r>
    </w:p>
    <w:p w14:paraId="5A6031A4" w14:textId="77777777" w:rsidR="006455E5" w:rsidRDefault="009D4A85" w:rsidP="002666CE">
      <w:r w:rsidRPr="0095276B">
        <w:t>Qui eût vu les quatre autres se pencher sur ces lambeaux de drap froissés eût compris plus d</w:t>
      </w:r>
      <w:r w:rsidR="006455E5">
        <w:t>’</w:t>
      </w:r>
      <w:r w:rsidRPr="0095276B">
        <w:t>une chose</w:t>
      </w:r>
      <w:r w:rsidR="006455E5">
        <w:t xml:space="preserve">. </w:t>
      </w:r>
      <w:r w:rsidRPr="0095276B">
        <w:t>Il y eut un silence coupé de respirations fortes</w:t>
      </w:r>
      <w:r w:rsidR="006455E5">
        <w:t xml:space="preserve">, </w:t>
      </w:r>
      <w:r w:rsidRPr="0095276B">
        <w:t>au cours duquel des doigts affamés palpèrent</w:t>
      </w:r>
      <w:r w:rsidR="006455E5">
        <w:t xml:space="preserve">, </w:t>
      </w:r>
      <w:r w:rsidRPr="0095276B">
        <w:t>détirèrent</w:t>
      </w:r>
      <w:r w:rsidR="006455E5">
        <w:t xml:space="preserve">, </w:t>
      </w:r>
      <w:r w:rsidRPr="0095276B">
        <w:t>effilèrent</w:t>
      </w:r>
      <w:r w:rsidR="006455E5">
        <w:t xml:space="preserve">, </w:t>
      </w:r>
      <w:r w:rsidRPr="0095276B">
        <w:t>fouillant le drap brin par brin</w:t>
      </w:r>
      <w:r w:rsidR="006455E5">
        <w:t xml:space="preserve">, </w:t>
      </w:r>
      <w:r w:rsidRPr="0095276B">
        <w:t>arrachant le secret de la fabrication rivale à l</w:t>
      </w:r>
      <w:r w:rsidR="006455E5">
        <w:t>’</w:t>
      </w:r>
      <w:r w:rsidRPr="0095276B">
        <w:t>entrecroisement des chaînes et des trames</w:t>
      </w:r>
      <w:r w:rsidR="006455E5">
        <w:t>.</w:t>
      </w:r>
    </w:p>
    <w:p w14:paraId="118DCA67" w14:textId="77777777" w:rsidR="006455E5" w:rsidRDefault="006455E5" w:rsidP="002666CE">
      <w:r>
        <w:rPr>
          <w:rFonts w:eastAsia="Georgia" w:cs="Georgia"/>
        </w:rPr>
        <w:t>« </w:t>
      </w:r>
      <w:r w:rsidR="009D4A85" w:rsidRPr="0095276B">
        <w:t>Du sergé</w:t>
      </w:r>
      <w:r>
        <w:t>, »</w:t>
      </w:r>
      <w:r w:rsidR="009D4A85" w:rsidRPr="0095276B">
        <w:t xml:space="preserve"> souffla Myrtil en faisant céder</w:t>
      </w:r>
      <w:r>
        <w:t xml:space="preserve">, </w:t>
      </w:r>
      <w:r w:rsidR="009D4A85" w:rsidRPr="0095276B">
        <w:t>sur le dos de son pouce</w:t>
      </w:r>
      <w:r>
        <w:t xml:space="preserve">, </w:t>
      </w:r>
      <w:r w:rsidR="009D4A85" w:rsidRPr="0095276B">
        <w:t>un échantillon bleu foncé</w:t>
      </w:r>
      <w:r>
        <w:t>.</w:t>
      </w:r>
    </w:p>
    <w:p w14:paraId="5186AD38" w14:textId="77777777" w:rsidR="006455E5" w:rsidRDefault="006455E5" w:rsidP="002666CE">
      <w:r>
        <w:rPr>
          <w:rFonts w:eastAsia="Georgia" w:cs="Georgia"/>
        </w:rPr>
        <w:t>« </w:t>
      </w:r>
      <w:r w:rsidR="009D4A85" w:rsidRPr="0095276B">
        <w:t>Eh bien</w:t>
      </w:r>
      <w:r>
        <w:t xml:space="preserve">, </w:t>
      </w:r>
      <w:r w:rsidR="009D4A85" w:rsidRPr="0095276B">
        <w:t>ô fabricants</w:t>
      </w:r>
      <w:r>
        <w:t xml:space="preserve">, </w:t>
      </w:r>
      <w:r w:rsidR="009D4A85" w:rsidRPr="0095276B">
        <w:t>avez-vous bien tout vu</w:t>
      </w:r>
      <w:r>
        <w:t xml:space="preserve"> ? </w:t>
      </w:r>
      <w:r w:rsidR="009D4A85" w:rsidRPr="0095276B">
        <w:t>Est-ce trop fort pour vous</w:t>
      </w:r>
      <w:r>
        <w:t> ?</w:t>
      </w:r>
    </w:p>
    <w:p w14:paraId="1EC09D5E" w14:textId="77777777" w:rsidR="006455E5" w:rsidRDefault="006455E5" w:rsidP="002666CE">
      <w:r>
        <w:t>— </w:t>
      </w:r>
      <w:r w:rsidR="009D4A85" w:rsidRPr="0095276B">
        <w:t>Et teindre</w:t>
      </w:r>
      <w:r>
        <w:t> ? »</w:t>
      </w:r>
      <w:r w:rsidR="009D4A85" w:rsidRPr="0095276B">
        <w:t xml:space="preserve"> siffla Myrtil en regardant Joseph comme il aurait examiné un objet de collection un peu répugnant</w:t>
      </w:r>
      <w:r>
        <w:t>.</w:t>
      </w:r>
    </w:p>
    <w:p w14:paraId="6A4750E1" w14:textId="77777777" w:rsidR="006455E5" w:rsidRDefault="006455E5" w:rsidP="002666CE">
      <w:r>
        <w:rPr>
          <w:rFonts w:eastAsia="Georgia" w:cs="Georgia"/>
        </w:rPr>
        <w:t>« </w:t>
      </w:r>
      <w:r w:rsidR="009D4A85" w:rsidRPr="0095276B">
        <w:t>Il y a des teinturiers</w:t>
      </w:r>
      <w:r>
        <w:t>.</w:t>
      </w:r>
    </w:p>
    <w:p w14:paraId="31D7406E" w14:textId="4C69EFB6" w:rsidR="006455E5" w:rsidRDefault="006455E5" w:rsidP="002666CE">
      <w:r>
        <w:t>— </w:t>
      </w:r>
      <w:r w:rsidR="009D4A85" w:rsidRPr="0095276B">
        <w:t>Ça ne doit pas être le plus délicat</w:t>
      </w:r>
      <w:r>
        <w:t>, »</w:t>
      </w:r>
      <w:r w:rsidR="009D4A85" w:rsidRPr="0095276B">
        <w:t xml:space="preserve"> murmura le petit o</w:t>
      </w:r>
      <w:r w:rsidR="009D4A85" w:rsidRPr="0095276B">
        <w:t>n</w:t>
      </w:r>
      <w:r w:rsidR="009D4A85" w:rsidRPr="0095276B">
        <w:t>cle</w:t>
      </w:r>
      <w:r>
        <w:t>. M. </w:t>
      </w:r>
      <w:r w:rsidR="009D4A85" w:rsidRPr="0095276B">
        <w:t>Hippolyte releva soudain la tête et se retourna vers son beau-frère</w:t>
      </w:r>
      <w:r>
        <w:t> :</w:t>
      </w:r>
    </w:p>
    <w:p w14:paraId="1C876194" w14:textId="77777777" w:rsidR="006455E5" w:rsidRDefault="006455E5" w:rsidP="002666CE">
      <w:r>
        <w:rPr>
          <w:rFonts w:eastAsia="Georgia" w:cs="Georgia"/>
        </w:rPr>
        <w:lastRenderedPageBreak/>
        <w:t>« </w:t>
      </w:r>
      <w:r w:rsidR="009D4A85" w:rsidRPr="0095276B">
        <w:t>Qu</w:t>
      </w:r>
      <w:r>
        <w:t>’</w:t>
      </w:r>
      <w:r w:rsidR="009D4A85" w:rsidRPr="0095276B">
        <w:t>est-ce que tu ferais</w:t>
      </w:r>
      <w:r>
        <w:t xml:space="preserve">, </w:t>
      </w:r>
      <w:r w:rsidR="009D4A85" w:rsidRPr="0095276B">
        <w:t>toi</w:t>
      </w:r>
      <w:r>
        <w:t xml:space="preserve">, </w:t>
      </w:r>
      <w:r w:rsidR="009D4A85" w:rsidRPr="0095276B">
        <w:t>à ma place</w:t>
      </w:r>
      <w:r>
        <w:t> ?</w:t>
      </w:r>
    </w:p>
    <w:p w14:paraId="5C497F9B" w14:textId="77777777" w:rsidR="006455E5" w:rsidRDefault="006455E5" w:rsidP="002666CE">
      <w:r>
        <w:t>— </w:t>
      </w:r>
      <w:r w:rsidR="009D4A85" w:rsidRPr="0095276B">
        <w:t>Je les croirais</w:t>
      </w:r>
      <w:r>
        <w:t xml:space="preserve">, </w:t>
      </w:r>
      <w:r w:rsidR="009D4A85" w:rsidRPr="0095276B">
        <w:rPr>
          <w:i/>
          <w:iCs/>
        </w:rPr>
        <w:t>eux</w:t>
      </w:r>
      <w:r>
        <w:t>, »</w:t>
      </w:r>
      <w:r w:rsidR="009D4A85" w:rsidRPr="0095276B">
        <w:t xml:space="preserve"> répondit Blum tout uniment</w:t>
      </w:r>
      <w:r>
        <w:t xml:space="preserve">. </w:t>
      </w:r>
      <w:r w:rsidR="009D4A85" w:rsidRPr="0095276B">
        <w:t>Hi</w:t>
      </w:r>
      <w:r w:rsidR="009D4A85" w:rsidRPr="0095276B">
        <w:t>p</w:t>
      </w:r>
      <w:r w:rsidR="009D4A85" w:rsidRPr="0095276B">
        <w:t>polyte montra de l</w:t>
      </w:r>
      <w:r>
        <w:t>’</w:t>
      </w:r>
      <w:r w:rsidR="009D4A85" w:rsidRPr="0095276B">
        <w:t>humeur</w:t>
      </w:r>
      <w:r>
        <w:t> :</w:t>
      </w:r>
    </w:p>
    <w:p w14:paraId="251E3A00" w14:textId="10B71FBE" w:rsidR="002666CE" w:rsidRDefault="006455E5" w:rsidP="002666CE">
      <w:r>
        <w:rPr>
          <w:rFonts w:eastAsia="Georgia" w:cs="Georgia"/>
        </w:rPr>
        <w:t>« </w:t>
      </w:r>
      <w:proofErr w:type="spellStart"/>
      <w:r w:rsidR="009D4A85" w:rsidRPr="0095276B">
        <w:t>Ch</w:t>
      </w:r>
      <w:r>
        <w:t>’</w:t>
      </w:r>
      <w:r w:rsidR="009D4A85" w:rsidRPr="0095276B">
        <w:t>m</w:t>
      </w:r>
      <w:r>
        <w:t>’</w:t>
      </w:r>
      <w:r w:rsidR="009D4A85" w:rsidRPr="0095276B">
        <w:t>en</w:t>
      </w:r>
      <w:proofErr w:type="spellEnd"/>
      <w:r w:rsidR="009D4A85" w:rsidRPr="0095276B">
        <w:t xml:space="preserve"> doutais</w:t>
      </w:r>
      <w:r>
        <w:t> ! »</w:t>
      </w:r>
    </w:p>
    <w:p w14:paraId="115C5723" w14:textId="6A0F1D58" w:rsidR="002666CE" w:rsidRDefault="009D4A85" w:rsidP="002666CE">
      <w:r w:rsidRPr="0095276B">
        <w:t>Et à part soi il grommela</w:t>
      </w:r>
      <w:r w:rsidR="006455E5">
        <w:t> : « </w:t>
      </w:r>
      <w:r w:rsidRPr="0095276B">
        <w:t>Lorrain</w:t>
      </w:r>
      <w:r w:rsidR="006455E5">
        <w:t xml:space="preserve">, </w:t>
      </w:r>
      <w:r w:rsidRPr="0095276B">
        <w:t>fils de chien</w:t>
      </w:r>
      <w:r w:rsidR="006455E5">
        <w:t xml:space="preserve">, </w:t>
      </w:r>
      <w:r w:rsidRPr="0095276B">
        <w:t>âpre au gain</w:t>
      </w:r>
      <w:r w:rsidR="006455E5">
        <w:t>… »</w:t>
      </w:r>
    </w:p>
    <w:p w14:paraId="507186DE" w14:textId="77777777" w:rsidR="006455E5" w:rsidRDefault="006455E5" w:rsidP="002666CE">
      <w:r>
        <w:rPr>
          <w:rFonts w:eastAsia="Georgia" w:cs="Georgia"/>
        </w:rPr>
        <w:t>« </w:t>
      </w:r>
      <w:r w:rsidR="009D4A85" w:rsidRPr="0095276B">
        <w:t>Allez</w:t>
      </w:r>
      <w:r>
        <w:t xml:space="preserve">, </w:t>
      </w:r>
      <w:r w:rsidR="009D4A85" w:rsidRPr="0095276B">
        <w:t>s</w:t>
      </w:r>
      <w:r>
        <w:t>’</w:t>
      </w:r>
      <w:r w:rsidR="009D4A85" w:rsidRPr="0095276B">
        <w:t>écria Joseph en faisant sauter le tas des échanti</w:t>
      </w:r>
      <w:r w:rsidR="009D4A85" w:rsidRPr="0095276B">
        <w:t>l</w:t>
      </w:r>
      <w:r w:rsidR="009D4A85" w:rsidRPr="0095276B">
        <w:t>lons d</w:t>
      </w:r>
      <w:r>
        <w:t>’</w:t>
      </w:r>
      <w:r w:rsidR="009D4A85" w:rsidRPr="0095276B">
        <w:t>un coup du plat de la main</w:t>
      </w:r>
      <w:r>
        <w:t>, « </w:t>
      </w:r>
      <w:r w:rsidR="009D4A85" w:rsidRPr="0095276B">
        <w:t>gardez le noir pour vous</w:t>
      </w:r>
      <w:r>
        <w:t xml:space="preserve">, </w:t>
      </w:r>
      <w:r w:rsidR="009D4A85" w:rsidRPr="0095276B">
        <w:t>laissez-nous pousser notre chance</w:t>
      </w:r>
      <w:r>
        <w:t xml:space="preserve">, </w:t>
      </w:r>
      <w:r w:rsidR="009D4A85" w:rsidRPr="0095276B">
        <w:t>Guillaume et moi</w:t>
      </w:r>
      <w:r>
        <w:t xml:space="preserve">. </w:t>
      </w:r>
      <w:r w:rsidR="009D4A85" w:rsidRPr="0095276B">
        <w:t>Si</w:t>
      </w:r>
      <w:r>
        <w:t xml:space="preserve">, </w:t>
      </w:r>
      <w:r w:rsidR="009D4A85" w:rsidRPr="0095276B">
        <w:t>dans deux ans</w:t>
      </w:r>
      <w:r>
        <w:t xml:space="preserve">, </w:t>
      </w:r>
      <w:r w:rsidR="009D4A85" w:rsidRPr="0095276B">
        <w:t>nous ne faisons pas quatre millions</w:t>
      </w:r>
      <w:r>
        <w:t xml:space="preserve">, </w:t>
      </w:r>
      <w:r w:rsidR="009D4A85" w:rsidRPr="0095276B">
        <w:t>traitez-moi de mazette</w:t>
      </w:r>
      <w:r>
        <w:t>.</w:t>
      </w:r>
    </w:p>
    <w:p w14:paraId="4539B688" w14:textId="77777777" w:rsidR="006455E5" w:rsidRDefault="006455E5" w:rsidP="002666CE">
      <w:r>
        <w:t>— </w:t>
      </w:r>
      <w:r w:rsidR="009D4A85" w:rsidRPr="0095276B">
        <w:t>Il s</w:t>
      </w:r>
      <w:r>
        <w:t>’</w:t>
      </w:r>
      <w:r w:rsidR="009D4A85" w:rsidRPr="0095276B">
        <w:t>agit de l</w:t>
      </w:r>
      <w:r>
        <w:t>’</w:t>
      </w:r>
      <w:r w:rsidR="009D4A85" w:rsidRPr="0095276B">
        <w:t>Uni</w:t>
      </w:r>
      <w:r>
        <w:t xml:space="preserve">, </w:t>
      </w:r>
      <w:r w:rsidR="009D4A85" w:rsidRPr="0095276B">
        <w:t>seulement</w:t>
      </w:r>
      <w:r>
        <w:t> ? »</w:t>
      </w:r>
      <w:r w:rsidR="009D4A85" w:rsidRPr="0095276B">
        <w:t xml:space="preserve"> répliqua son père</w:t>
      </w:r>
      <w:r>
        <w:t xml:space="preserve">, </w:t>
      </w:r>
      <w:r w:rsidR="009D4A85" w:rsidRPr="0095276B">
        <w:t>ébra</w:t>
      </w:r>
      <w:r w:rsidR="009D4A85" w:rsidRPr="0095276B">
        <w:t>n</w:t>
      </w:r>
      <w:r w:rsidR="009D4A85" w:rsidRPr="0095276B">
        <w:t>lé</w:t>
      </w:r>
      <w:r>
        <w:t>.</w:t>
      </w:r>
    </w:p>
    <w:p w14:paraId="5ADDE4BA" w14:textId="2E4FC4B2" w:rsidR="002666CE" w:rsidRDefault="006455E5" w:rsidP="002666CE">
      <w:r>
        <w:rPr>
          <w:rFonts w:eastAsia="Georgia" w:cs="Georgia"/>
        </w:rPr>
        <w:t>« </w:t>
      </w:r>
      <w:r w:rsidR="009D4A85" w:rsidRPr="0095276B">
        <w:t>Il s</w:t>
      </w:r>
      <w:r>
        <w:t>’</w:t>
      </w:r>
      <w:r w:rsidR="009D4A85" w:rsidRPr="0095276B">
        <w:t>agit de tout ce qu</w:t>
      </w:r>
      <w:r>
        <w:t>’</w:t>
      </w:r>
      <w:r w:rsidR="009D4A85" w:rsidRPr="0095276B">
        <w:t>il faut entreprendre pour nous tirer de là et ne pas devenir changeurs et usuriers</w:t>
      </w:r>
      <w:r>
        <w:t xml:space="preserve">, </w:t>
      </w:r>
      <w:r w:rsidR="009D4A85" w:rsidRPr="0095276B">
        <w:t>papa</w:t>
      </w:r>
      <w:r>
        <w:t>. »</w:t>
      </w:r>
    </w:p>
    <w:p w14:paraId="4BEC4FAB" w14:textId="749F32CC" w:rsidR="002666CE" w:rsidRDefault="006455E5" w:rsidP="002666CE">
      <w:r>
        <w:t>« </w:t>
      </w:r>
      <w:r w:rsidR="009D4A85" w:rsidRPr="0095276B">
        <w:t>S</w:t>
      </w:r>
      <w:r>
        <w:t>’</w:t>
      </w:r>
      <w:r w:rsidR="009D4A85" w:rsidRPr="0095276B">
        <w:t>ils croient que nous allons rester sur l</w:t>
      </w:r>
      <w:r>
        <w:t>’</w:t>
      </w:r>
      <w:r w:rsidR="009D4A85" w:rsidRPr="0095276B">
        <w:t>Amazone comme une vache sur son fumier</w:t>
      </w:r>
      <w:r>
        <w:t> ! »</w:t>
      </w:r>
      <w:r w:rsidR="009D4A85" w:rsidRPr="0095276B">
        <w:t xml:space="preserve"> dit Joseph à son frère en fermant la porte derrière les vieillards</w:t>
      </w:r>
      <w:r>
        <w:t xml:space="preserve">. </w:t>
      </w:r>
      <w:r w:rsidR="009D4A85" w:rsidRPr="0095276B">
        <w:t>Pas l</w:t>
      </w:r>
      <w:r>
        <w:t>’</w:t>
      </w:r>
      <w:r w:rsidR="009D4A85" w:rsidRPr="0095276B">
        <w:t>heure de s</w:t>
      </w:r>
      <w:r>
        <w:t>’</w:t>
      </w:r>
      <w:r w:rsidR="009D4A85" w:rsidRPr="0095276B">
        <w:t>arrêter en route</w:t>
      </w:r>
      <w:r>
        <w:t xml:space="preserve">. </w:t>
      </w:r>
      <w:r w:rsidR="009D4A85" w:rsidRPr="0095276B">
        <w:t>C</w:t>
      </w:r>
      <w:r>
        <w:t>’</w:t>
      </w:r>
      <w:r w:rsidR="009D4A85" w:rsidRPr="0095276B">
        <w:t>est maintenant tout ou rien</w:t>
      </w:r>
      <w:r>
        <w:t xml:space="preserve">. </w:t>
      </w:r>
      <w:r w:rsidR="009D4A85" w:rsidRPr="0095276B">
        <w:t>Comme papa l</w:t>
      </w:r>
      <w:r>
        <w:t>’</w:t>
      </w:r>
      <w:r w:rsidR="009D4A85" w:rsidRPr="0095276B">
        <w:t>a dit</w:t>
      </w:r>
      <w:r>
        <w:t xml:space="preserve">, </w:t>
      </w:r>
      <w:r w:rsidR="009D4A85" w:rsidRPr="0095276B">
        <w:t>ce matin to</w:t>
      </w:r>
      <w:r w:rsidR="009D4A85" w:rsidRPr="0095276B">
        <w:t>u</w:t>
      </w:r>
      <w:r w:rsidR="009D4A85" w:rsidRPr="0095276B">
        <w:t xml:space="preserve">te </w:t>
      </w:r>
      <w:smartTag w:uri="urn:schemas-microsoft-com:office:smarttags" w:element="PersonName">
        <w:smartTagPr>
          <w:attr w:name="ProductID" w:val="la France"/>
        </w:smartTagPr>
        <w:r w:rsidR="009D4A85" w:rsidRPr="0095276B">
          <w:t>la France</w:t>
        </w:r>
      </w:smartTag>
      <w:r w:rsidR="009D4A85" w:rsidRPr="0095276B">
        <w:t xml:space="preserve"> le sait</w:t>
      </w:r>
      <w:r>
        <w:t xml:space="preserve">. </w:t>
      </w:r>
      <w:r w:rsidR="009D4A85" w:rsidRPr="0095276B">
        <w:t>Il y a trois cents fabriques qui délibèrent</w:t>
      </w:r>
      <w:r>
        <w:t xml:space="preserve">, </w:t>
      </w:r>
      <w:r w:rsidR="009D4A85" w:rsidRPr="0095276B">
        <w:t>à l</w:t>
      </w:r>
      <w:r>
        <w:t>’</w:t>
      </w:r>
      <w:r w:rsidR="009D4A85" w:rsidRPr="0095276B">
        <w:t>heure qu</w:t>
      </w:r>
      <w:r>
        <w:t>’</w:t>
      </w:r>
      <w:r w:rsidR="009D4A85" w:rsidRPr="0095276B">
        <w:t>il est</w:t>
      </w:r>
      <w:r>
        <w:t xml:space="preserve">, </w:t>
      </w:r>
      <w:r w:rsidR="009D4A85" w:rsidRPr="0095276B">
        <w:t>sur leur ligne de conduite</w:t>
      </w:r>
      <w:r>
        <w:t xml:space="preserve">. </w:t>
      </w:r>
      <w:r w:rsidR="009D4A85" w:rsidRPr="0095276B">
        <w:t>Il y en a cinquante qui se décideront à sauter le pas</w:t>
      </w:r>
      <w:r>
        <w:t xml:space="preserve">. </w:t>
      </w:r>
      <w:r w:rsidR="009D4A85" w:rsidRPr="0095276B">
        <w:t>De ces cinquante</w:t>
      </w:r>
      <w:r>
        <w:t xml:space="preserve">, </w:t>
      </w:r>
      <w:r w:rsidR="009D4A85" w:rsidRPr="0095276B">
        <w:t>dix qui réu</w:t>
      </w:r>
      <w:r w:rsidR="009D4A85" w:rsidRPr="0095276B">
        <w:t>s</w:t>
      </w:r>
      <w:r w:rsidR="009D4A85" w:rsidRPr="0095276B">
        <w:t>siront</w:t>
      </w:r>
      <w:r>
        <w:t xml:space="preserve">. </w:t>
      </w:r>
      <w:r w:rsidR="009D4A85" w:rsidRPr="0095276B">
        <w:t>Il faut être de ces dix</w:t>
      </w:r>
      <w:r>
        <w:t xml:space="preserve">. </w:t>
      </w:r>
      <w:r w:rsidR="009D4A85" w:rsidRPr="0095276B">
        <w:t>Le marché sera aux premiers p</w:t>
      </w:r>
      <w:r w:rsidR="009D4A85" w:rsidRPr="0095276B">
        <w:t>a</w:t>
      </w:r>
      <w:r w:rsidR="009D4A85" w:rsidRPr="0095276B">
        <w:t>rés</w:t>
      </w:r>
      <w:r>
        <w:t xml:space="preserve">. </w:t>
      </w:r>
      <w:r w:rsidR="009D4A85" w:rsidRPr="0095276B">
        <w:t>Dis que ça a été bien enlevé</w:t>
      </w:r>
      <w:r>
        <w:t xml:space="preserve">, </w:t>
      </w:r>
      <w:r w:rsidR="009D4A85" w:rsidRPr="0095276B">
        <w:t>Guillaume</w:t>
      </w:r>
      <w:r>
        <w:t xml:space="preserve"> ! </w:t>
      </w:r>
      <w:r w:rsidR="009D4A85" w:rsidRPr="0095276B">
        <w:t>Est-ce que tu t</w:t>
      </w:r>
      <w:r>
        <w:t>’</w:t>
      </w:r>
      <w:r w:rsidR="009D4A85" w:rsidRPr="0095276B">
        <w:t>a</w:t>
      </w:r>
      <w:r w:rsidR="009D4A85" w:rsidRPr="0095276B">
        <w:t>t</w:t>
      </w:r>
      <w:r w:rsidR="009D4A85" w:rsidRPr="0095276B">
        <w:t>tendais à ce coup-là</w:t>
      </w:r>
      <w:r>
        <w:t xml:space="preserve">, </w:t>
      </w:r>
      <w:r w:rsidR="009D4A85" w:rsidRPr="0095276B">
        <w:t>vieux</w:t>
      </w:r>
      <w:r>
        <w:t> ? »</w:t>
      </w:r>
    </w:p>
    <w:p w14:paraId="25844CF5" w14:textId="77777777" w:rsidR="006455E5" w:rsidRDefault="009D4A85" w:rsidP="002666CE">
      <w:r w:rsidRPr="0095276B">
        <w:t>Un sang chaud rajeunissait le teint jaune de Guillaume</w:t>
      </w:r>
      <w:r w:rsidR="006455E5">
        <w:t xml:space="preserve">. </w:t>
      </w:r>
      <w:r w:rsidRPr="0095276B">
        <w:t>Et le petit oncle Blum</w:t>
      </w:r>
      <w:r w:rsidR="006455E5">
        <w:t xml:space="preserve">, </w:t>
      </w:r>
      <w:r w:rsidRPr="0095276B">
        <w:t>s</w:t>
      </w:r>
      <w:r w:rsidR="006455E5">
        <w:t>’</w:t>
      </w:r>
      <w:r w:rsidRPr="0095276B">
        <w:t>il n</w:t>
      </w:r>
      <w:r w:rsidR="006455E5">
        <w:t>’</w:t>
      </w:r>
      <w:r w:rsidRPr="0095276B">
        <w:t>était pas le plus raisonnable des trois</w:t>
      </w:r>
      <w:r w:rsidR="006455E5">
        <w:t xml:space="preserve">, </w:t>
      </w:r>
      <w:r w:rsidRPr="0095276B">
        <w:t>ne fut pas d</w:t>
      </w:r>
      <w:r w:rsidR="006455E5">
        <w:t>’</w:t>
      </w:r>
      <w:r w:rsidRPr="0095276B">
        <w:t>un conseil à dédaigner dans l</w:t>
      </w:r>
      <w:r w:rsidR="006455E5">
        <w:t>’</w:t>
      </w:r>
      <w:r w:rsidRPr="0095276B">
        <w:t>élaboration du plan</w:t>
      </w:r>
      <w:r w:rsidR="006455E5">
        <w:t>.</w:t>
      </w:r>
    </w:p>
    <w:p w14:paraId="27D2E276" w14:textId="74D5DD77" w:rsidR="006455E5" w:rsidRDefault="009D4A85" w:rsidP="002666CE">
      <w:r w:rsidRPr="0095276B">
        <w:lastRenderedPageBreak/>
        <w:t>La fabrique avait vu sortir les deux anciens du magasin</w:t>
      </w:r>
      <w:r w:rsidR="006455E5">
        <w:t xml:space="preserve">. </w:t>
      </w:r>
      <w:r w:rsidRPr="0095276B">
        <w:t>Leur air soucieux et embarrassé n</w:t>
      </w:r>
      <w:r w:rsidR="006455E5">
        <w:t>’</w:t>
      </w:r>
      <w:r w:rsidRPr="0095276B">
        <w:t>avait rien laissé conclure de bon</w:t>
      </w:r>
      <w:r w:rsidR="006455E5">
        <w:t>. M. </w:t>
      </w:r>
      <w:r w:rsidRPr="0095276B">
        <w:t>Hippolyte s</w:t>
      </w:r>
      <w:r w:rsidR="006455E5">
        <w:t>’</w:t>
      </w:r>
      <w:r w:rsidRPr="0095276B">
        <w:t>absenta aussitôt qu</w:t>
      </w:r>
      <w:r w:rsidR="006455E5">
        <w:t>’</w:t>
      </w:r>
      <w:r w:rsidRPr="0095276B">
        <w:t>il le put</w:t>
      </w:r>
      <w:r w:rsidR="006455E5">
        <w:t xml:space="preserve">, </w:t>
      </w:r>
      <w:r w:rsidRPr="0095276B">
        <w:t>et alla s</w:t>
      </w:r>
      <w:r w:rsidR="006455E5">
        <w:t>’</w:t>
      </w:r>
      <w:r w:rsidRPr="0095276B">
        <w:t>enfe</w:t>
      </w:r>
      <w:r w:rsidRPr="0095276B">
        <w:t>r</w:t>
      </w:r>
      <w:r w:rsidRPr="0095276B">
        <w:t>mer avec sa femme</w:t>
      </w:r>
      <w:r w:rsidR="006455E5">
        <w:t xml:space="preserve">. </w:t>
      </w:r>
      <w:r w:rsidRPr="0095276B">
        <w:t>Tout Vendeuvre sut</w:t>
      </w:r>
      <w:r w:rsidR="006455E5">
        <w:t xml:space="preserve">, </w:t>
      </w:r>
      <w:r w:rsidRPr="0095276B">
        <w:t>à la sortie de onze he</w:t>
      </w:r>
      <w:r w:rsidRPr="0095276B">
        <w:t>u</w:t>
      </w:r>
      <w:r w:rsidRPr="0095276B">
        <w:t>res et demie</w:t>
      </w:r>
      <w:r w:rsidR="006455E5">
        <w:t xml:space="preserve">, </w:t>
      </w:r>
      <w:r w:rsidRPr="0095276B">
        <w:t>que les Simler ne faisaient pas les malins plus que d</w:t>
      </w:r>
      <w:r w:rsidR="006455E5">
        <w:t>’</w:t>
      </w:r>
      <w:r w:rsidRPr="0095276B">
        <w:t>autres</w:t>
      </w:r>
      <w:r w:rsidR="006455E5">
        <w:t xml:space="preserve">, </w:t>
      </w:r>
      <w:r w:rsidRPr="0095276B">
        <w:t>et que tout le monde devait se préparer à souffrir ég</w:t>
      </w:r>
      <w:r w:rsidRPr="0095276B">
        <w:t>a</w:t>
      </w:r>
      <w:r w:rsidRPr="0095276B">
        <w:t>lement</w:t>
      </w:r>
      <w:r w:rsidR="006455E5">
        <w:t>.</w:t>
      </w:r>
    </w:p>
    <w:p w14:paraId="0BB846A9" w14:textId="77777777" w:rsidR="006455E5" w:rsidRDefault="009D4A85" w:rsidP="002666CE">
      <w:r w:rsidRPr="0095276B">
        <w:t>Il y eut néanmoins trois grands jours de palabres avant qu</w:t>
      </w:r>
      <w:r w:rsidR="006455E5">
        <w:t>’</w:t>
      </w:r>
      <w:r w:rsidRPr="0095276B">
        <w:t>Hippolyte se rendît</w:t>
      </w:r>
      <w:r w:rsidR="006455E5">
        <w:t xml:space="preserve">, </w:t>
      </w:r>
      <w:r w:rsidRPr="0095276B">
        <w:t>trois jours qu</w:t>
      </w:r>
      <w:r w:rsidR="006455E5">
        <w:t>’</w:t>
      </w:r>
      <w:r w:rsidRPr="0095276B">
        <w:t>Élisa employa de son mieux à passer des scènes d</w:t>
      </w:r>
      <w:r w:rsidR="006455E5">
        <w:t>’</w:t>
      </w:r>
      <w:r w:rsidRPr="0095276B">
        <w:t>amour pâmées entre les bras de J</w:t>
      </w:r>
      <w:r w:rsidRPr="0095276B">
        <w:t>o</w:t>
      </w:r>
      <w:r w:rsidRPr="0095276B">
        <w:t>seph aux crises de sanglots dans ceux d</w:t>
      </w:r>
      <w:r w:rsidR="006455E5">
        <w:t>’</w:t>
      </w:r>
      <w:r w:rsidRPr="0095276B">
        <w:t>Hermine</w:t>
      </w:r>
      <w:r w:rsidR="006455E5">
        <w:t xml:space="preserve">. </w:t>
      </w:r>
      <w:r w:rsidRPr="0095276B">
        <w:t>Quant à Ju</w:t>
      </w:r>
      <w:r w:rsidRPr="0095276B">
        <w:t>s</w:t>
      </w:r>
      <w:r w:rsidRPr="0095276B">
        <w:t>tin</w:t>
      </w:r>
      <w:r w:rsidR="006455E5">
        <w:t xml:space="preserve">, </w:t>
      </w:r>
      <w:r w:rsidRPr="0095276B">
        <w:t>il maigrit d</w:t>
      </w:r>
      <w:r w:rsidR="006455E5">
        <w:t>’</w:t>
      </w:r>
      <w:r w:rsidRPr="0095276B">
        <w:t>émotion</w:t>
      </w:r>
      <w:r w:rsidR="006455E5">
        <w:t>.</w:t>
      </w:r>
    </w:p>
    <w:p w14:paraId="17535445" w14:textId="77777777" w:rsidR="006455E5" w:rsidRDefault="009D4A85" w:rsidP="002666CE">
      <w:r w:rsidRPr="0095276B">
        <w:t>Jacob Stern fit lui-même l</w:t>
      </w:r>
      <w:r w:rsidR="006455E5">
        <w:t>’</w:t>
      </w:r>
      <w:r w:rsidRPr="0095276B">
        <w:t>aller et retour de Vendeuvre</w:t>
      </w:r>
      <w:r w:rsidR="006455E5">
        <w:t xml:space="preserve">. </w:t>
      </w:r>
      <w:r w:rsidRPr="0095276B">
        <w:t>L</w:t>
      </w:r>
      <w:r w:rsidR="006455E5">
        <w:t>’</w:t>
      </w:r>
      <w:r w:rsidRPr="0095276B">
        <w:t>ère des délibérations secrètes se rouvrit</w:t>
      </w:r>
      <w:r w:rsidR="006455E5">
        <w:t xml:space="preserve">. </w:t>
      </w:r>
      <w:r w:rsidRPr="0095276B">
        <w:t>Des bandes de gens commençaient à sortir de terre</w:t>
      </w:r>
      <w:r w:rsidR="006455E5">
        <w:t xml:space="preserve">, </w:t>
      </w:r>
      <w:r w:rsidRPr="0095276B">
        <w:t>les mains dans les poches et les yeux faméliques</w:t>
      </w:r>
      <w:r w:rsidR="006455E5">
        <w:t xml:space="preserve">. </w:t>
      </w:r>
      <w:r w:rsidRPr="0095276B">
        <w:t xml:space="preserve">On parlait de difficultés à </w:t>
      </w:r>
      <w:smartTag w:uri="urn:schemas-microsoft-com:office:smarttags" w:element="PersonName">
        <w:smartTagPr>
          <w:attr w:name="ProductID" w:val="la Banque"/>
        </w:smartTagPr>
        <w:r w:rsidRPr="0095276B">
          <w:t>la Banque</w:t>
        </w:r>
      </w:smartTag>
      <w:r w:rsidRPr="0095276B">
        <w:t xml:space="preserve"> de l</w:t>
      </w:r>
      <w:r w:rsidR="006455E5">
        <w:t>’</w:t>
      </w:r>
      <w:r w:rsidRPr="0095276B">
        <w:t>Ouest</w:t>
      </w:r>
      <w:r w:rsidR="006455E5">
        <w:t xml:space="preserve">, </w:t>
      </w:r>
      <w:r w:rsidRPr="0095276B">
        <w:t>et les 363</w:t>
      </w:r>
      <w:r>
        <w:rPr>
          <w:rStyle w:val="Appelnotedebasdep"/>
        </w:rPr>
        <w:footnoteReference w:id="40"/>
      </w:r>
      <w:r w:rsidRPr="0095276B">
        <w:t xml:space="preserve"> se virent imputer des mœurs et des vices dont la seule énumération les eût fort étonnés</w:t>
      </w:r>
      <w:r w:rsidR="006455E5">
        <w:t>.</w:t>
      </w:r>
    </w:p>
    <w:p w14:paraId="634FCF6B" w14:textId="77777777" w:rsidR="006455E5" w:rsidRDefault="009D4A85" w:rsidP="002666CE">
      <w:r w:rsidRPr="0095276B">
        <w:t>Quand l</w:t>
      </w:r>
      <w:r w:rsidR="006455E5">
        <w:t>’</w:t>
      </w:r>
      <w:r w:rsidRPr="0095276B">
        <w:t>omnibus du Service-de-Ville vint chercher Joseph</w:t>
      </w:r>
      <w:r w:rsidR="006455E5">
        <w:t xml:space="preserve">, </w:t>
      </w:r>
      <w:r w:rsidRPr="0095276B">
        <w:t>un matin</w:t>
      </w:r>
      <w:r w:rsidR="006455E5">
        <w:t xml:space="preserve">, </w:t>
      </w:r>
      <w:r w:rsidRPr="0095276B">
        <w:t>il y eut autant de larmes qu</w:t>
      </w:r>
      <w:r w:rsidR="006455E5">
        <w:t>’</w:t>
      </w:r>
      <w:r w:rsidRPr="0095276B">
        <w:t>au bon vieux temps</w:t>
      </w:r>
      <w:r w:rsidR="006455E5">
        <w:t xml:space="preserve">. </w:t>
      </w:r>
      <w:r w:rsidRPr="0095276B">
        <w:t>J</w:t>
      </w:r>
      <w:r w:rsidRPr="0095276B">
        <w:t>o</w:t>
      </w:r>
      <w:r w:rsidRPr="0095276B">
        <w:t xml:space="preserve">seph ne partit que dûment </w:t>
      </w:r>
      <w:proofErr w:type="spellStart"/>
      <w:r w:rsidRPr="0095276B">
        <w:rPr>
          <w:i/>
          <w:iCs/>
        </w:rPr>
        <w:t>gebenscht</w:t>
      </w:r>
      <w:proofErr w:type="spellEnd"/>
      <w:r w:rsidRPr="00BE2173">
        <w:rPr>
          <w:rStyle w:val="Appelnotedebasdep"/>
        </w:rPr>
        <w:footnoteReference w:id="41"/>
      </w:r>
      <w:r w:rsidR="006455E5">
        <w:t xml:space="preserve">. </w:t>
      </w:r>
      <w:r w:rsidRPr="0095276B">
        <w:t>Pour la seconde fois</w:t>
      </w:r>
      <w:r w:rsidR="006455E5">
        <w:t xml:space="preserve">, </w:t>
      </w:r>
      <w:r w:rsidRPr="0095276B">
        <w:t>le destin des Simler s</w:t>
      </w:r>
      <w:r w:rsidR="006455E5">
        <w:t>’</w:t>
      </w:r>
      <w:r w:rsidRPr="0095276B">
        <w:t xml:space="preserve">en allait courir les </w:t>
      </w:r>
      <w:proofErr w:type="spellStart"/>
      <w:r w:rsidRPr="0095276B">
        <w:t>grand</w:t>
      </w:r>
      <w:r w:rsidR="006455E5">
        <w:t>’</w:t>
      </w:r>
      <w:r w:rsidRPr="0095276B">
        <w:t>routes</w:t>
      </w:r>
      <w:proofErr w:type="spellEnd"/>
      <w:r w:rsidR="006455E5">
        <w:t>.</w:t>
      </w:r>
    </w:p>
    <w:p w14:paraId="1966027A" w14:textId="77777777" w:rsidR="006455E5" w:rsidRDefault="009D4A85" w:rsidP="002666CE">
      <w:r w:rsidRPr="0095276B">
        <w:lastRenderedPageBreak/>
        <w:t>Guillaume rôdait par là en se rongeant la moustache</w:t>
      </w:r>
      <w:r w:rsidR="006455E5">
        <w:t xml:space="preserve">. </w:t>
      </w:r>
      <w:r w:rsidRPr="0095276B">
        <w:t>Il ne lui entrait pas dans la tête que l</w:t>
      </w:r>
      <w:r w:rsidR="006455E5">
        <w:t>’</w:t>
      </w:r>
      <w:r w:rsidRPr="0095276B">
        <w:t>opération fût valable sans lui</w:t>
      </w:r>
      <w:r w:rsidR="006455E5">
        <w:t xml:space="preserve">. </w:t>
      </w:r>
      <w:r w:rsidRPr="0095276B">
        <w:t>Il saisit un instant pour s</w:t>
      </w:r>
      <w:r w:rsidR="006455E5">
        <w:t>’</w:t>
      </w:r>
      <w:r w:rsidRPr="0095276B">
        <w:t>approcher de son frère</w:t>
      </w:r>
      <w:r w:rsidR="006455E5">
        <w:t> :</w:t>
      </w:r>
    </w:p>
    <w:p w14:paraId="4C826D51" w14:textId="77777777" w:rsidR="006455E5" w:rsidRDefault="006455E5" w:rsidP="002666CE">
      <w:r>
        <w:rPr>
          <w:rFonts w:eastAsia="Georgia" w:cs="Georgia"/>
          <w:szCs w:val="32"/>
        </w:rPr>
        <w:t>« </w:t>
      </w:r>
      <w:r w:rsidR="009D4A85" w:rsidRPr="0095276B">
        <w:t>Tu es sûr que je ne peux te servir à rien</w:t>
      </w:r>
      <w:r>
        <w:t> ? »</w:t>
      </w:r>
      <w:r w:rsidR="009D4A85" w:rsidRPr="0095276B">
        <w:t xml:space="preserve"> dit-il d</w:t>
      </w:r>
      <w:r>
        <w:t>’</w:t>
      </w:r>
      <w:r w:rsidR="009D4A85" w:rsidRPr="0095276B">
        <w:t>une voix qu</w:t>
      </w:r>
      <w:r>
        <w:t>’</w:t>
      </w:r>
      <w:r w:rsidR="009D4A85" w:rsidRPr="0095276B">
        <w:t>assombrissaient l</w:t>
      </w:r>
      <w:r>
        <w:t>’</w:t>
      </w:r>
      <w:r w:rsidR="009D4A85" w:rsidRPr="0095276B">
        <w:t>inquiétude sur soi-même et le déco</w:t>
      </w:r>
      <w:r w:rsidR="009D4A85" w:rsidRPr="0095276B">
        <w:t>u</w:t>
      </w:r>
      <w:r w:rsidR="009D4A85" w:rsidRPr="0095276B">
        <w:t>ragement</w:t>
      </w:r>
      <w:r>
        <w:t>.</w:t>
      </w:r>
    </w:p>
    <w:p w14:paraId="7E680A80" w14:textId="7979B0D9" w:rsidR="002666CE" w:rsidRDefault="006455E5" w:rsidP="002666CE">
      <w:r>
        <w:rPr>
          <w:rFonts w:eastAsia="Georgia" w:cs="Georgia"/>
          <w:szCs w:val="32"/>
        </w:rPr>
        <w:t>« </w:t>
      </w:r>
      <w:r w:rsidR="009D4A85" w:rsidRPr="0095276B">
        <w:t>Tu me serais bien utile</w:t>
      </w:r>
      <w:r>
        <w:t xml:space="preserve">, </w:t>
      </w:r>
      <w:r w:rsidR="009D4A85" w:rsidRPr="0095276B">
        <w:t>Wilhelm</w:t>
      </w:r>
      <w:r>
        <w:t xml:space="preserve">. </w:t>
      </w:r>
      <w:r w:rsidR="009D4A85" w:rsidRPr="0095276B">
        <w:t>Mais un de nous est i</w:t>
      </w:r>
      <w:r w:rsidR="009D4A85" w:rsidRPr="0095276B">
        <w:t>n</w:t>
      </w:r>
      <w:r w:rsidR="009D4A85" w:rsidRPr="0095276B">
        <w:t>dispensable ici</w:t>
      </w:r>
      <w:r>
        <w:t xml:space="preserve"> ; </w:t>
      </w:r>
      <w:r w:rsidR="009D4A85" w:rsidRPr="0095276B">
        <w:t>les anciens ont perdu la tête</w:t>
      </w:r>
      <w:r>
        <w:t>. »</w:t>
      </w:r>
    </w:p>
    <w:p w14:paraId="590C7B33" w14:textId="77777777" w:rsidR="006455E5" w:rsidRDefault="009D4A85" w:rsidP="002666CE">
      <w:r w:rsidRPr="0095276B">
        <w:t>Les doigts de Joseph glissèrent le long d</w:t>
      </w:r>
      <w:r w:rsidR="006455E5">
        <w:t>’</w:t>
      </w:r>
      <w:r w:rsidRPr="0095276B">
        <w:t>une main déjà parcheminée</w:t>
      </w:r>
      <w:r w:rsidR="006455E5">
        <w:t xml:space="preserve">, </w:t>
      </w:r>
      <w:r w:rsidRPr="0095276B">
        <w:t>et se chargèrent d</w:t>
      </w:r>
      <w:r w:rsidR="006455E5">
        <w:t>’</w:t>
      </w:r>
      <w:r w:rsidRPr="0095276B">
        <w:t>exprimer le reste</w:t>
      </w:r>
      <w:r w:rsidR="006455E5">
        <w:t>.</w:t>
      </w:r>
    </w:p>
    <w:p w14:paraId="66D5D309" w14:textId="77777777" w:rsidR="006455E5" w:rsidRDefault="009D4A85" w:rsidP="002666CE">
      <w:r w:rsidRPr="0095276B">
        <w:t>Les roues n</w:t>
      </w:r>
      <w:r w:rsidR="006455E5">
        <w:t>’</w:t>
      </w:r>
      <w:r w:rsidRPr="0095276B">
        <w:t>avaient pas dansé plus de quatre cents mètres sur les pavés que Joseph se jeta hors de l</w:t>
      </w:r>
      <w:r w:rsidR="006455E5">
        <w:t>’</w:t>
      </w:r>
      <w:r w:rsidRPr="0095276B">
        <w:t>omnibus</w:t>
      </w:r>
      <w:r w:rsidR="006455E5">
        <w:t>.</w:t>
      </w:r>
    </w:p>
    <w:p w14:paraId="17FB7638" w14:textId="77777777" w:rsidR="006455E5" w:rsidRDefault="006455E5" w:rsidP="002666CE">
      <w:r>
        <w:rPr>
          <w:rFonts w:eastAsia="Georgia" w:cs="Georgia"/>
          <w:szCs w:val="32"/>
        </w:rPr>
        <w:t>« </w:t>
      </w:r>
      <w:r w:rsidR="009D4A85" w:rsidRPr="0095276B">
        <w:t>Arrêtez</w:t>
      </w:r>
      <w:r>
        <w:t> !</w:t>
      </w:r>
    </w:p>
    <w:p w14:paraId="60E98A8A" w14:textId="340DFEF9" w:rsidR="002666CE" w:rsidRDefault="006455E5" w:rsidP="002666CE">
      <w:r>
        <w:t>— </w:t>
      </w:r>
      <w:r w:rsidR="009D4A85" w:rsidRPr="0095276B">
        <w:t>Monsieur Hector n</w:t>
      </w:r>
      <w:r>
        <w:t>’</w:t>
      </w:r>
      <w:r w:rsidR="009D4A85" w:rsidRPr="0095276B">
        <w:t>était pas encore descendu</w:t>
      </w:r>
      <w:r>
        <w:t>, »</w:t>
      </w:r>
      <w:r w:rsidR="009D4A85" w:rsidRPr="0095276B">
        <w:t xml:space="preserve"> dit le concierge</w:t>
      </w:r>
      <w:r>
        <w:t xml:space="preserve">, </w:t>
      </w:r>
      <w:r w:rsidR="009D4A85" w:rsidRPr="0095276B">
        <w:t>accouru au coup de cloche impérieux</w:t>
      </w:r>
      <w:r>
        <w:t>. « </w:t>
      </w:r>
      <w:r w:rsidR="009D4A85" w:rsidRPr="0095276B">
        <w:t>Mais si mo</w:t>
      </w:r>
      <w:r w:rsidR="009D4A85" w:rsidRPr="0095276B">
        <w:t>n</w:t>
      </w:r>
      <w:r w:rsidR="009D4A85" w:rsidRPr="0095276B">
        <w:t>sieur Joseph</w:t>
      </w:r>
      <w:r>
        <w:t>… »</w:t>
      </w:r>
    </w:p>
    <w:p w14:paraId="189681E9" w14:textId="0864C3B8" w:rsidR="006455E5" w:rsidRDefault="006455E5" w:rsidP="002666CE">
      <w:r>
        <w:t>M. </w:t>
      </w:r>
      <w:r w:rsidR="009D4A85" w:rsidRPr="0095276B">
        <w:t>Joseph fut d</w:t>
      </w:r>
      <w:r>
        <w:t>’</w:t>
      </w:r>
      <w:r w:rsidR="009D4A85" w:rsidRPr="0095276B">
        <w:t>un saut en haut du perron</w:t>
      </w:r>
      <w:r>
        <w:t xml:space="preserve">, </w:t>
      </w:r>
      <w:r w:rsidR="009D4A85" w:rsidRPr="0095276B">
        <w:t>et escalada qu</w:t>
      </w:r>
      <w:r w:rsidR="009D4A85" w:rsidRPr="0095276B">
        <w:t>a</w:t>
      </w:r>
      <w:r w:rsidR="009D4A85" w:rsidRPr="0095276B">
        <w:t>tre à quatre le feutre épais qui garnissait l</w:t>
      </w:r>
      <w:r>
        <w:t>’</w:t>
      </w:r>
      <w:r w:rsidR="009D4A85" w:rsidRPr="0095276B">
        <w:t>escalier</w:t>
      </w:r>
      <w:r>
        <w:t xml:space="preserve">. </w:t>
      </w:r>
      <w:r w:rsidR="009D4A85" w:rsidRPr="0095276B">
        <w:t>La porte lui était familière</w:t>
      </w:r>
      <w:r>
        <w:t xml:space="preserve"> ; </w:t>
      </w:r>
      <w:r w:rsidR="009D4A85" w:rsidRPr="0095276B">
        <w:t>il tourna le bouton en toute candeur d</w:t>
      </w:r>
      <w:r>
        <w:t>’</w:t>
      </w:r>
      <w:r w:rsidR="009D4A85" w:rsidRPr="0095276B">
        <w:t>âme</w:t>
      </w:r>
      <w:r>
        <w:t> :</w:t>
      </w:r>
    </w:p>
    <w:p w14:paraId="75C591D0" w14:textId="24F2FB11" w:rsidR="002666CE" w:rsidRDefault="006455E5" w:rsidP="002666CE">
      <w:r>
        <w:rPr>
          <w:rFonts w:eastAsia="Georgia" w:cs="Georgia"/>
          <w:szCs w:val="32"/>
        </w:rPr>
        <w:t>« </w:t>
      </w:r>
      <w:r w:rsidR="009D4A85" w:rsidRPr="0095276B">
        <w:t>Hector</w:t>
      </w:r>
      <w:r>
        <w:t xml:space="preserve">, </w:t>
      </w:r>
      <w:r w:rsidR="009D4A85" w:rsidRPr="0095276B">
        <w:t>mon cher</w:t>
      </w:r>
      <w:r>
        <w:t>… »</w:t>
      </w:r>
    </w:p>
    <w:p w14:paraId="39EC06E5" w14:textId="77777777" w:rsidR="006455E5" w:rsidRDefault="009D4A85" w:rsidP="002666CE">
      <w:r w:rsidRPr="0095276B">
        <w:t xml:space="preserve">Hector </w:t>
      </w:r>
      <w:proofErr w:type="spellStart"/>
      <w:r w:rsidRPr="0095276B">
        <w:t>Lefombère</w:t>
      </w:r>
      <w:proofErr w:type="spellEnd"/>
      <w:r w:rsidRPr="0095276B">
        <w:t xml:space="preserve"> était assis</w:t>
      </w:r>
      <w:r w:rsidR="006455E5">
        <w:t xml:space="preserve">, </w:t>
      </w:r>
      <w:r w:rsidRPr="0095276B">
        <w:t>immobile</w:t>
      </w:r>
      <w:r w:rsidR="006455E5">
        <w:t xml:space="preserve">, </w:t>
      </w:r>
      <w:r w:rsidRPr="0095276B">
        <w:t>les jambes nues hors du lit</w:t>
      </w:r>
      <w:r w:rsidR="006455E5">
        <w:t xml:space="preserve">, </w:t>
      </w:r>
      <w:r w:rsidRPr="0095276B">
        <w:t>perdu dans une étrange contemplation</w:t>
      </w:r>
      <w:r w:rsidR="006455E5">
        <w:t xml:space="preserve"> : </w:t>
      </w:r>
      <w:r w:rsidRPr="0095276B">
        <w:t>le bras droit replié</w:t>
      </w:r>
      <w:r w:rsidR="006455E5">
        <w:t xml:space="preserve">, </w:t>
      </w:r>
      <w:r w:rsidRPr="0095276B">
        <w:t>le coude collé au corps</w:t>
      </w:r>
      <w:r w:rsidR="006455E5">
        <w:t xml:space="preserve">, </w:t>
      </w:r>
      <w:r w:rsidRPr="0095276B">
        <w:t>l</w:t>
      </w:r>
      <w:r w:rsidR="006455E5">
        <w:t>’</w:t>
      </w:r>
      <w:r w:rsidRPr="0095276B">
        <w:t>avant-bras horizontal</w:t>
      </w:r>
      <w:r w:rsidR="006455E5">
        <w:t xml:space="preserve">, </w:t>
      </w:r>
      <w:r w:rsidRPr="0095276B">
        <w:t>il exam</w:t>
      </w:r>
      <w:r w:rsidRPr="0095276B">
        <w:t>i</w:t>
      </w:r>
      <w:r w:rsidRPr="0095276B">
        <w:t>nait avec attention les mouvements de sa main qui pendait hors de la chemise</w:t>
      </w:r>
      <w:r w:rsidR="006455E5">
        <w:t xml:space="preserve">. </w:t>
      </w:r>
      <w:r w:rsidRPr="0095276B">
        <w:t>Il leva un instant</w:t>
      </w:r>
      <w:r w:rsidR="006455E5">
        <w:t xml:space="preserve">, </w:t>
      </w:r>
      <w:r w:rsidRPr="0095276B">
        <w:t>sans une ombre d</w:t>
      </w:r>
      <w:r w:rsidR="006455E5">
        <w:t>’</w:t>
      </w:r>
      <w:r w:rsidRPr="0095276B">
        <w:t>étonnement</w:t>
      </w:r>
      <w:r w:rsidR="006455E5">
        <w:t xml:space="preserve">, </w:t>
      </w:r>
      <w:r w:rsidRPr="0095276B">
        <w:t>sa figure régulière et chevaline</w:t>
      </w:r>
      <w:r w:rsidR="006455E5">
        <w:t xml:space="preserve">, </w:t>
      </w:r>
      <w:r w:rsidRPr="0095276B">
        <w:t>et retomba dans son examen</w:t>
      </w:r>
      <w:r w:rsidR="006455E5">
        <w:t> :</w:t>
      </w:r>
    </w:p>
    <w:p w14:paraId="48E5FE44" w14:textId="61028D1A" w:rsidR="002666CE" w:rsidRDefault="006455E5" w:rsidP="002666CE">
      <w:r>
        <w:rPr>
          <w:rFonts w:eastAsia="Georgia" w:cs="Georgia"/>
          <w:szCs w:val="32"/>
        </w:rPr>
        <w:lastRenderedPageBreak/>
        <w:t>« </w:t>
      </w:r>
      <w:r w:rsidR="009D4A85" w:rsidRPr="0095276B">
        <w:t>Elle ne tremble pas</w:t>
      </w:r>
      <w:r>
        <w:t xml:space="preserve">, </w:t>
      </w:r>
      <w:r w:rsidR="009D4A85" w:rsidRPr="0095276B">
        <w:t>la vôtre</w:t>
      </w:r>
      <w:r>
        <w:t> ? »</w:t>
      </w:r>
    </w:p>
    <w:p w14:paraId="31820BDF" w14:textId="77777777" w:rsidR="006455E5" w:rsidRDefault="009D4A85" w:rsidP="002666CE">
      <w:r w:rsidRPr="0095276B">
        <w:t>Joseph demeurait soufflant et interdit</w:t>
      </w:r>
      <w:r w:rsidR="006455E5">
        <w:t>.</w:t>
      </w:r>
    </w:p>
    <w:p w14:paraId="2687A24C" w14:textId="2ED160F9" w:rsidR="002666CE" w:rsidRDefault="006455E5" w:rsidP="002666CE">
      <w:r>
        <w:rPr>
          <w:rFonts w:eastAsia="Georgia" w:cs="Georgia"/>
          <w:szCs w:val="32"/>
        </w:rPr>
        <w:t>« </w:t>
      </w:r>
      <w:r w:rsidR="009D4A85" w:rsidRPr="0095276B">
        <w:t>Elle ne tremble pas</w:t>
      </w:r>
      <w:r>
        <w:t xml:space="preserve"> ? </w:t>
      </w:r>
      <w:r w:rsidR="009D4A85" w:rsidRPr="0095276B">
        <w:t>Estimez-vous heureux</w:t>
      </w:r>
      <w:r>
        <w:t xml:space="preserve">, </w:t>
      </w:r>
      <w:r w:rsidR="009D4A85" w:rsidRPr="0095276B">
        <w:t>mon cher</w:t>
      </w:r>
      <w:r>
        <w:t xml:space="preserve">. </w:t>
      </w:r>
      <w:r w:rsidR="009D4A85" w:rsidRPr="0095276B">
        <w:t>Regardez-moi cette loque</w:t>
      </w:r>
      <w:r>
        <w:t xml:space="preserve">. </w:t>
      </w:r>
      <w:r w:rsidR="009D4A85" w:rsidRPr="0095276B">
        <w:t>Une demi-heure que j</w:t>
      </w:r>
      <w:r>
        <w:t>’</w:t>
      </w:r>
      <w:r w:rsidR="009D4A85" w:rsidRPr="0095276B">
        <w:t>essaie</w:t>
      </w:r>
      <w:r>
        <w:t xml:space="preserve">, </w:t>
      </w:r>
      <w:r w:rsidR="009D4A85" w:rsidRPr="0095276B">
        <w:t>à force de volonté</w:t>
      </w:r>
      <w:r>
        <w:t xml:space="preserve">, </w:t>
      </w:r>
      <w:r w:rsidR="009D4A85" w:rsidRPr="0095276B">
        <w:t xml:space="preserve">de la maintenir </w:t>
      </w:r>
      <w:proofErr w:type="spellStart"/>
      <w:r w:rsidR="009D4A85" w:rsidRPr="0095276B">
        <w:t>im</w:t>
      </w:r>
      <w:proofErr w:type="spellEnd"/>
      <w:r w:rsidR="009D4A85" w:rsidRPr="0095276B">
        <w:t>-immobile</w:t>
      </w:r>
      <w:r>
        <w:t xml:space="preserve">. </w:t>
      </w:r>
      <w:r w:rsidR="009D4A85" w:rsidRPr="0095276B">
        <w:t>C</w:t>
      </w:r>
      <w:r>
        <w:t>’</w:t>
      </w:r>
      <w:r w:rsidR="009D4A85" w:rsidRPr="0095276B">
        <w:t>est comme des da</w:t>
      </w:r>
      <w:r w:rsidR="009D4A85" w:rsidRPr="0095276B">
        <w:t>t</w:t>
      </w:r>
      <w:r w:rsidR="009D4A85" w:rsidRPr="0095276B">
        <w:t>tes</w:t>
      </w:r>
      <w:r>
        <w:t xml:space="preserve">. </w:t>
      </w:r>
      <w:r w:rsidR="009D4A85" w:rsidRPr="0095276B">
        <w:t>Je suis un homme foutu</w:t>
      </w:r>
      <w:r>
        <w:t xml:space="preserve">, </w:t>
      </w:r>
      <w:r w:rsidR="009D4A85" w:rsidRPr="0095276B">
        <w:t>mon cher</w:t>
      </w:r>
      <w:r>
        <w:t>. »</w:t>
      </w:r>
    </w:p>
    <w:p w14:paraId="6D036E3F" w14:textId="77777777" w:rsidR="006455E5" w:rsidRDefault="009D4A85" w:rsidP="002666CE">
      <w:r w:rsidRPr="0095276B">
        <w:t>La main</w:t>
      </w:r>
      <w:r w:rsidR="006455E5">
        <w:t xml:space="preserve">, </w:t>
      </w:r>
      <w:r w:rsidRPr="0095276B">
        <w:t>une jolie main claire et allongée</w:t>
      </w:r>
      <w:r w:rsidR="006455E5">
        <w:t xml:space="preserve">, </w:t>
      </w:r>
      <w:r w:rsidRPr="0095276B">
        <w:t>grelottait en effet au bout du poignet</w:t>
      </w:r>
      <w:r w:rsidR="006455E5">
        <w:t xml:space="preserve">, </w:t>
      </w:r>
      <w:r w:rsidRPr="0095276B">
        <w:t>d</w:t>
      </w:r>
      <w:r w:rsidR="006455E5">
        <w:t>’</w:t>
      </w:r>
      <w:r w:rsidRPr="0095276B">
        <w:t>un mouvement presque imperceptible mais ininterrompu</w:t>
      </w:r>
      <w:r w:rsidR="006455E5">
        <w:t xml:space="preserve">, </w:t>
      </w:r>
      <w:r w:rsidRPr="0095276B">
        <w:t>vite intolérable</w:t>
      </w:r>
      <w:r w:rsidR="006455E5">
        <w:t>.</w:t>
      </w:r>
    </w:p>
    <w:p w14:paraId="62FCE532" w14:textId="650E3490" w:rsidR="002666CE" w:rsidRDefault="006455E5" w:rsidP="002666CE">
      <w:r>
        <w:rPr>
          <w:rFonts w:eastAsia="Georgia" w:cs="Georgia"/>
          <w:szCs w:val="32"/>
        </w:rPr>
        <w:t>« </w:t>
      </w:r>
      <w:proofErr w:type="spellStart"/>
      <w:r w:rsidR="009D4A85" w:rsidRPr="0095276B">
        <w:t>Aha</w:t>
      </w:r>
      <w:proofErr w:type="spellEnd"/>
      <w:r>
        <w:t xml:space="preserve"> ! </w:t>
      </w:r>
      <w:r w:rsidR="009D4A85" w:rsidRPr="0095276B">
        <w:t>C</w:t>
      </w:r>
      <w:r>
        <w:t>’</w:t>
      </w:r>
      <w:r w:rsidR="009D4A85" w:rsidRPr="0095276B">
        <w:t>est que vous n</w:t>
      </w:r>
      <w:r>
        <w:t>’</w:t>
      </w:r>
      <w:r w:rsidR="009D4A85" w:rsidRPr="0095276B">
        <w:t xml:space="preserve">êtes pas un </w:t>
      </w:r>
      <w:proofErr w:type="spellStart"/>
      <w:r w:rsidR="009D4A85" w:rsidRPr="0095276B">
        <w:t>Lefombère</w:t>
      </w:r>
      <w:proofErr w:type="spellEnd"/>
      <w:r>
        <w:t xml:space="preserve">, </w:t>
      </w:r>
      <w:r w:rsidR="009D4A85" w:rsidRPr="0095276B">
        <w:t>vous</w:t>
      </w:r>
      <w:r>
        <w:t xml:space="preserve"> ! </w:t>
      </w:r>
      <w:r w:rsidR="009D4A85" w:rsidRPr="0095276B">
        <w:t>Sang bleu</w:t>
      </w:r>
      <w:r>
        <w:t xml:space="preserve">. </w:t>
      </w:r>
      <w:r w:rsidR="009D4A85" w:rsidRPr="0095276B">
        <w:t>Sang demi-bleu</w:t>
      </w:r>
      <w:r>
        <w:t xml:space="preserve">. </w:t>
      </w:r>
      <w:r w:rsidR="009D4A85" w:rsidRPr="0095276B">
        <w:t xml:space="preserve">Regardez ce </w:t>
      </w:r>
      <w:proofErr w:type="spellStart"/>
      <w:r w:rsidR="009D4A85" w:rsidRPr="0095276B">
        <w:t>bougeottement</w:t>
      </w:r>
      <w:proofErr w:type="spellEnd"/>
      <w:r>
        <w:t xml:space="preserve">. </w:t>
      </w:r>
      <w:r w:rsidR="009D4A85" w:rsidRPr="0095276B">
        <w:t>Hé</w:t>
      </w:r>
      <w:r>
        <w:t xml:space="preserve"> ? </w:t>
      </w:r>
      <w:r w:rsidR="009D4A85" w:rsidRPr="0095276B">
        <w:t>Eh bien</w:t>
      </w:r>
      <w:r>
        <w:t xml:space="preserve"> ! </w:t>
      </w:r>
      <w:r w:rsidR="009D4A85" w:rsidRPr="0095276B">
        <w:t>J</w:t>
      </w:r>
      <w:r>
        <w:t>’</w:t>
      </w:r>
      <w:r w:rsidR="009D4A85" w:rsidRPr="0095276B">
        <w:t>offrirais toute la fortune de Vendeuvre</w:t>
      </w:r>
      <w:r>
        <w:t xml:space="preserve">, </w:t>
      </w:r>
      <w:r w:rsidR="009D4A85" w:rsidRPr="0095276B">
        <w:t>ce matin</w:t>
      </w:r>
      <w:r>
        <w:t xml:space="preserve">, </w:t>
      </w:r>
      <w:r w:rsidR="009D4A85" w:rsidRPr="0095276B">
        <w:t>que personne ne l</w:t>
      </w:r>
      <w:r>
        <w:t>’</w:t>
      </w:r>
      <w:r w:rsidR="009D4A85" w:rsidRPr="0095276B">
        <w:t>arrêterait plus</w:t>
      </w:r>
      <w:r>
        <w:t xml:space="preserve">. </w:t>
      </w:r>
      <w:r w:rsidR="009D4A85" w:rsidRPr="0095276B">
        <w:t>Suis sain</w:t>
      </w:r>
      <w:r>
        <w:t xml:space="preserve">, </w:t>
      </w:r>
      <w:r w:rsidR="009D4A85" w:rsidRPr="0095276B">
        <w:t>jamais de maladie</w:t>
      </w:r>
      <w:r>
        <w:t xml:space="preserve">, </w:t>
      </w:r>
      <w:r w:rsidR="009D4A85" w:rsidRPr="0095276B">
        <w:t>pas de Fine</w:t>
      </w:r>
      <w:r>
        <w:t xml:space="preserve">, </w:t>
      </w:r>
      <w:r w:rsidR="009D4A85" w:rsidRPr="0095276B">
        <w:t>me soigne depuis le Collège comme un petit vieux</w:t>
      </w:r>
      <w:r>
        <w:t xml:space="preserve">, </w:t>
      </w:r>
      <w:r w:rsidR="009D4A85" w:rsidRPr="0095276B">
        <w:t>tout ça pour en arriver là</w:t>
      </w:r>
      <w:r>
        <w:t xml:space="preserve">. </w:t>
      </w:r>
      <w:r w:rsidR="009D4A85" w:rsidRPr="0095276B">
        <w:t>Mais mon père a fait le gandin avec Barbey d</w:t>
      </w:r>
      <w:r>
        <w:t>’</w:t>
      </w:r>
      <w:proofErr w:type="spellStart"/>
      <w:r w:rsidR="009D4A85" w:rsidRPr="0095276B">
        <w:t>Aurevilly</w:t>
      </w:r>
      <w:proofErr w:type="spellEnd"/>
      <w:r>
        <w:t xml:space="preserve">, </w:t>
      </w:r>
      <w:r w:rsidR="009D4A85" w:rsidRPr="0095276B">
        <w:t>et mon grand-père était le plus faraud des Cent-Gardes</w:t>
      </w:r>
      <w:r>
        <w:t xml:space="preserve">. </w:t>
      </w:r>
      <w:r w:rsidR="009D4A85" w:rsidRPr="0095276B">
        <w:t>Ah</w:t>
      </w:r>
      <w:r>
        <w:t xml:space="preserve"> ! </w:t>
      </w:r>
      <w:r w:rsidR="009D4A85" w:rsidRPr="0095276B">
        <w:t>Le petit-fils peut être fier</w:t>
      </w:r>
      <w:r>
        <w:t xml:space="preserve">. </w:t>
      </w:r>
      <w:r w:rsidR="009D4A85" w:rsidRPr="0095276B">
        <w:t>Regardez</w:t>
      </w:r>
      <w:r>
        <w:t xml:space="preserve">, </w:t>
      </w:r>
      <w:r w:rsidR="009D4A85" w:rsidRPr="0095276B">
        <w:t>regardez</w:t>
      </w:r>
      <w:r>
        <w:t xml:space="preserve"> ! </w:t>
      </w:r>
      <w:r w:rsidR="009D4A85" w:rsidRPr="0095276B">
        <w:t>Curieux</w:t>
      </w:r>
      <w:r>
        <w:t xml:space="preserve">, </w:t>
      </w:r>
      <w:r w:rsidR="009D4A85" w:rsidRPr="0095276B">
        <w:t>hein</w:t>
      </w:r>
      <w:r>
        <w:t xml:space="preserve"> ? </w:t>
      </w:r>
      <w:r w:rsidR="009D4A85" w:rsidRPr="0095276B">
        <w:t>Elle ne tremble pas</w:t>
      </w:r>
      <w:r>
        <w:t xml:space="preserve">, </w:t>
      </w:r>
      <w:r w:rsidR="009D4A85" w:rsidRPr="0095276B">
        <w:t>la vôtre</w:t>
      </w:r>
      <w:r>
        <w:t xml:space="preserve"> ? </w:t>
      </w:r>
      <w:r w:rsidR="009D4A85" w:rsidRPr="0095276B">
        <w:t>Vous n</w:t>
      </w:r>
      <w:r>
        <w:t>’</w:t>
      </w:r>
      <w:r w:rsidR="009D4A85" w:rsidRPr="0095276B">
        <w:t>avez que du sang de Simler dans les veines</w:t>
      </w:r>
      <w:r>
        <w:t xml:space="preserve">, </w:t>
      </w:r>
      <w:r w:rsidR="009D4A85" w:rsidRPr="0095276B">
        <w:t>vous</w:t>
      </w:r>
      <w:r>
        <w:t>. »</w:t>
      </w:r>
    </w:p>
    <w:p w14:paraId="7854F591" w14:textId="77777777" w:rsidR="006455E5" w:rsidRDefault="009D4A85" w:rsidP="002666CE">
      <w:r w:rsidRPr="0095276B">
        <w:t>Il n</w:t>
      </w:r>
      <w:r w:rsidR="006455E5">
        <w:t>’</w:t>
      </w:r>
      <w:r w:rsidRPr="0095276B">
        <w:t>avait plus relevé les yeux sur Joseph</w:t>
      </w:r>
      <w:r w:rsidR="006455E5">
        <w:t xml:space="preserve">, </w:t>
      </w:r>
      <w:r w:rsidRPr="0095276B">
        <w:t>et ne quittait pas sa main du regard</w:t>
      </w:r>
      <w:r w:rsidR="006455E5">
        <w:t xml:space="preserve">. </w:t>
      </w:r>
      <w:r w:rsidRPr="0095276B">
        <w:t>Joseph fit un geste comme pour tâter sa propre main au bout de son poignet</w:t>
      </w:r>
      <w:r w:rsidR="006455E5">
        <w:t xml:space="preserve">, </w:t>
      </w:r>
      <w:r w:rsidRPr="0095276B">
        <w:t>mais en eut honte</w:t>
      </w:r>
      <w:r w:rsidR="006455E5">
        <w:t xml:space="preserve">, </w:t>
      </w:r>
      <w:r w:rsidRPr="0095276B">
        <w:t>et la fourra dans la poche de son pardessus</w:t>
      </w:r>
      <w:r w:rsidR="006455E5">
        <w:t>.</w:t>
      </w:r>
    </w:p>
    <w:p w14:paraId="1A59F6CE" w14:textId="77777777" w:rsidR="006455E5" w:rsidRDefault="006455E5" w:rsidP="002666CE">
      <w:r>
        <w:rPr>
          <w:rFonts w:eastAsia="Georgia" w:cs="Georgia"/>
          <w:szCs w:val="32"/>
        </w:rPr>
        <w:t>« </w:t>
      </w:r>
      <w:r w:rsidR="009D4A85" w:rsidRPr="0095276B">
        <w:t>Hector</w:t>
      </w:r>
      <w:r>
        <w:t xml:space="preserve">, </w:t>
      </w:r>
      <w:r w:rsidR="009D4A85" w:rsidRPr="0095276B">
        <w:t>Hector</w:t>
      </w:r>
      <w:r>
        <w:t xml:space="preserve">, </w:t>
      </w:r>
      <w:r w:rsidR="009D4A85" w:rsidRPr="0095276B">
        <w:t>mon vieux</w:t>
      </w:r>
      <w:r>
        <w:t xml:space="preserve">, </w:t>
      </w:r>
      <w:r w:rsidR="009D4A85" w:rsidRPr="0095276B">
        <w:t>laissez ces histoires-là</w:t>
      </w:r>
      <w:r>
        <w:t xml:space="preserve">. </w:t>
      </w:r>
      <w:r w:rsidR="009D4A85" w:rsidRPr="0095276B">
        <w:t>Notre main à tous a tremblé une fois dans notre vie</w:t>
      </w:r>
      <w:r>
        <w:t xml:space="preserve">. </w:t>
      </w:r>
      <w:r w:rsidR="009D4A85" w:rsidRPr="0095276B">
        <w:t>Vous avez fait la fête</w:t>
      </w:r>
      <w:r>
        <w:t>.</w:t>
      </w:r>
    </w:p>
    <w:p w14:paraId="599A6F03" w14:textId="6E5DAA44" w:rsidR="002666CE" w:rsidRDefault="006455E5" w:rsidP="002666CE">
      <w:r>
        <w:t>— </w:t>
      </w:r>
      <w:r w:rsidR="009D4A85" w:rsidRPr="0095276B">
        <w:t>Parole</w:t>
      </w:r>
      <w:r>
        <w:t>, »</w:t>
      </w:r>
      <w:r w:rsidR="009D4A85" w:rsidRPr="0095276B">
        <w:t xml:space="preserve"> cria le jeune </w:t>
      </w:r>
      <w:proofErr w:type="spellStart"/>
      <w:r w:rsidR="009D4A85" w:rsidRPr="0095276B">
        <w:t>Lefombère</w:t>
      </w:r>
      <w:proofErr w:type="spellEnd"/>
      <w:r>
        <w:t xml:space="preserve">, </w:t>
      </w:r>
      <w:r w:rsidR="009D4A85" w:rsidRPr="0095276B">
        <w:t>en le regardant viv</w:t>
      </w:r>
      <w:r w:rsidR="009D4A85" w:rsidRPr="0095276B">
        <w:t>e</w:t>
      </w:r>
      <w:r w:rsidR="009D4A85" w:rsidRPr="0095276B">
        <w:t>ment aux yeux</w:t>
      </w:r>
      <w:r>
        <w:t xml:space="preserve">, </w:t>
      </w:r>
      <w:r w:rsidR="009D4A85" w:rsidRPr="0095276B">
        <w:t>cette fois</w:t>
      </w:r>
      <w:r>
        <w:t>. « </w:t>
      </w:r>
      <w:r w:rsidR="009D4A85" w:rsidRPr="0095276B">
        <w:t xml:space="preserve">Pas </w:t>
      </w:r>
      <w:r w:rsidR="009D4A85" w:rsidRPr="0095276B">
        <w:rPr>
          <w:i/>
          <w:iCs/>
        </w:rPr>
        <w:t>ça</w:t>
      </w:r>
      <w:r>
        <w:t xml:space="preserve">, </w:t>
      </w:r>
      <w:r w:rsidR="009D4A85" w:rsidRPr="0095276B">
        <w:t>depuis</w:t>
      </w:r>
      <w:r>
        <w:t xml:space="preserve">… </w:t>
      </w:r>
      <w:r w:rsidR="009D4A85" w:rsidRPr="0095276B">
        <w:t>vous savez bien</w:t>
      </w:r>
      <w:r>
        <w:t>. »</w:t>
      </w:r>
    </w:p>
    <w:p w14:paraId="1831EF38" w14:textId="77777777" w:rsidR="006455E5" w:rsidRDefault="009D4A85" w:rsidP="002666CE">
      <w:r w:rsidRPr="0095276B">
        <w:lastRenderedPageBreak/>
        <w:t>Joseph rougit</w:t>
      </w:r>
      <w:r w:rsidR="006455E5">
        <w:t>.</w:t>
      </w:r>
    </w:p>
    <w:p w14:paraId="4177057F" w14:textId="77777777" w:rsidR="006455E5" w:rsidRDefault="006455E5" w:rsidP="002666CE">
      <w:r>
        <w:rPr>
          <w:rFonts w:eastAsia="Georgia" w:cs="Georgia"/>
          <w:szCs w:val="32"/>
        </w:rPr>
        <w:t>« </w:t>
      </w:r>
      <w:r w:rsidR="009D4A85" w:rsidRPr="0095276B">
        <w:t>Oui</w:t>
      </w:r>
      <w:r>
        <w:t xml:space="preserve">. </w:t>
      </w:r>
      <w:r w:rsidR="009D4A85" w:rsidRPr="0095276B">
        <w:t>Enfin</w:t>
      </w:r>
      <w:r>
        <w:t xml:space="preserve">, </w:t>
      </w:r>
      <w:r w:rsidR="009D4A85" w:rsidRPr="0095276B">
        <w:t>ce n</w:t>
      </w:r>
      <w:r>
        <w:t>’</w:t>
      </w:r>
      <w:r w:rsidR="009D4A85" w:rsidRPr="0095276B">
        <w:t>est pas ce chevrotement qui vous emp</w:t>
      </w:r>
      <w:r w:rsidR="009D4A85" w:rsidRPr="0095276B">
        <w:t>ê</w:t>
      </w:r>
      <w:r w:rsidR="009D4A85" w:rsidRPr="0095276B">
        <w:t>chera de vivre un siècle et de suivre votre route</w:t>
      </w:r>
      <w:r>
        <w:t xml:space="preserve">. </w:t>
      </w:r>
      <w:r w:rsidR="009D4A85" w:rsidRPr="0095276B">
        <w:t>La main du p</w:t>
      </w:r>
      <w:r w:rsidR="009D4A85" w:rsidRPr="0095276B">
        <w:t>è</w:t>
      </w:r>
      <w:r w:rsidR="009D4A85" w:rsidRPr="0095276B">
        <w:t>re Simler tremble comme</w:t>
      </w:r>
      <w:r>
        <w:t>…</w:t>
      </w:r>
    </w:p>
    <w:p w14:paraId="2F1D8BD7" w14:textId="77777777" w:rsidR="006455E5" w:rsidRDefault="006455E5" w:rsidP="002666CE">
      <w:r>
        <w:t>— </w:t>
      </w:r>
      <w:r w:rsidR="009D4A85" w:rsidRPr="0095276B">
        <w:t>Elle ne tremblait pas à vingt-huit ans</w:t>
      </w:r>
      <w:r>
        <w:t>.</w:t>
      </w:r>
    </w:p>
    <w:p w14:paraId="299C8429" w14:textId="0E1AA44B" w:rsidR="002666CE" w:rsidRDefault="006455E5" w:rsidP="002666CE">
      <w:r>
        <w:t>— </w:t>
      </w:r>
      <w:r w:rsidR="009D4A85" w:rsidRPr="0095276B">
        <w:t>Possible</w:t>
      </w:r>
      <w:r>
        <w:t xml:space="preserve">, </w:t>
      </w:r>
      <w:r w:rsidR="009D4A85" w:rsidRPr="0095276B">
        <w:t>mais ça devait faire un dur charpentier</w:t>
      </w:r>
      <w:r>
        <w:t xml:space="preserve">, </w:t>
      </w:r>
      <w:r w:rsidR="009D4A85" w:rsidRPr="0095276B">
        <w:t>je vous en réponds</w:t>
      </w:r>
      <w:r>
        <w:t xml:space="preserve">. </w:t>
      </w:r>
      <w:r w:rsidR="009D4A85" w:rsidRPr="0095276B">
        <w:t>Levez-vous tous les jours à cinq heures</w:t>
      </w:r>
      <w:r>
        <w:t xml:space="preserve">, </w:t>
      </w:r>
      <w:r w:rsidR="009D4A85" w:rsidRPr="0095276B">
        <w:t>et sciez-moi une demi-corde de bois avant d</w:t>
      </w:r>
      <w:r>
        <w:t>’</w:t>
      </w:r>
      <w:r w:rsidR="009D4A85" w:rsidRPr="0095276B">
        <w:t>aller à votre fabrique</w:t>
      </w:r>
      <w:r>
        <w:t xml:space="preserve">. </w:t>
      </w:r>
      <w:r w:rsidR="009D4A85" w:rsidRPr="0095276B">
        <w:t>Dans un mois vous ne penserez plus à ces affaires-là</w:t>
      </w:r>
      <w:r>
        <w:t>. »</w:t>
      </w:r>
    </w:p>
    <w:p w14:paraId="2E26A2BE" w14:textId="77777777" w:rsidR="006455E5" w:rsidRDefault="009D4A85" w:rsidP="002666CE">
      <w:r w:rsidRPr="0095276B">
        <w:t>Hector haussa les épaules et se mit tout à coup à glapir</w:t>
      </w:r>
      <w:r w:rsidR="006455E5">
        <w:t> :</w:t>
      </w:r>
    </w:p>
    <w:p w14:paraId="111CD3EE" w14:textId="1B8A9298" w:rsidR="002666CE" w:rsidRDefault="006455E5" w:rsidP="002666CE">
      <w:r>
        <w:rPr>
          <w:rFonts w:eastAsia="Georgia" w:cs="Georgia"/>
          <w:szCs w:val="32"/>
        </w:rPr>
        <w:t>« </w:t>
      </w:r>
      <w:r w:rsidR="009D4A85" w:rsidRPr="0095276B">
        <w:t>Vous ne savez donc pas ce qu</w:t>
      </w:r>
      <w:r>
        <w:t>’</w:t>
      </w:r>
      <w:r w:rsidR="009D4A85" w:rsidRPr="0095276B">
        <w:t>il veut dire</w:t>
      </w:r>
      <w:r>
        <w:t xml:space="preserve">, </w:t>
      </w:r>
      <w:r w:rsidR="009D4A85" w:rsidRPr="0095276B">
        <w:t>ce petit signal-là</w:t>
      </w:r>
      <w:r>
        <w:t xml:space="preserve"> ? </w:t>
      </w:r>
      <w:r w:rsidR="009D4A85" w:rsidRPr="0095276B">
        <w:t>Vous ne savez donc rien</w:t>
      </w:r>
      <w:r>
        <w:t xml:space="preserve"> ? </w:t>
      </w:r>
      <w:r w:rsidR="009D4A85" w:rsidRPr="0095276B">
        <w:t>C</w:t>
      </w:r>
      <w:r>
        <w:t>’</w:t>
      </w:r>
      <w:r w:rsidR="009D4A85" w:rsidRPr="0095276B">
        <w:t>est le cabanon ou la petite vo</w:t>
      </w:r>
      <w:r w:rsidR="009D4A85" w:rsidRPr="0095276B">
        <w:t>i</w:t>
      </w:r>
      <w:r w:rsidR="009D4A85" w:rsidRPr="0095276B">
        <w:t>ture dans dix ans</w:t>
      </w:r>
      <w:r>
        <w:t xml:space="preserve">, </w:t>
      </w:r>
      <w:r w:rsidR="009D4A85" w:rsidRPr="0095276B">
        <w:t>et un domestique en casquette pour m</w:t>
      </w:r>
      <w:r>
        <w:t>’</w:t>
      </w:r>
      <w:r w:rsidR="009D4A85" w:rsidRPr="0095276B">
        <w:t>e</w:t>
      </w:r>
      <w:r w:rsidR="009D4A85" w:rsidRPr="0095276B">
        <w:t>s</w:t>
      </w:r>
      <w:r w:rsidR="009D4A85" w:rsidRPr="0095276B">
        <w:t>suyer la bouche</w:t>
      </w:r>
      <w:r>
        <w:t xml:space="preserve">. </w:t>
      </w:r>
      <w:r w:rsidR="009D4A85" w:rsidRPr="0095276B">
        <w:t>Il y a la vérole de mes fringants aïeux</w:t>
      </w:r>
      <w:r>
        <w:t xml:space="preserve">, </w:t>
      </w:r>
      <w:proofErr w:type="spellStart"/>
      <w:r w:rsidR="009D4A85" w:rsidRPr="0095276B">
        <w:t>là d</w:t>
      </w:r>
      <w:r w:rsidR="009D4A85" w:rsidRPr="0095276B">
        <w:t>e</w:t>
      </w:r>
      <w:r w:rsidR="009D4A85" w:rsidRPr="0095276B">
        <w:t>dans</w:t>
      </w:r>
      <w:proofErr w:type="spellEnd"/>
      <w:r>
        <w:t xml:space="preserve">, </w:t>
      </w:r>
      <w:r w:rsidR="009D4A85" w:rsidRPr="0095276B">
        <w:t>les parties fines de la Restauration</w:t>
      </w:r>
      <w:r>
        <w:t xml:space="preserve">, </w:t>
      </w:r>
      <w:r w:rsidR="009D4A85" w:rsidRPr="0095276B">
        <w:t>le bal de Sceaux et les dîners truffés du Second Empire</w:t>
      </w:r>
      <w:r>
        <w:t xml:space="preserve">. </w:t>
      </w:r>
      <w:r w:rsidR="009D4A85" w:rsidRPr="0095276B">
        <w:t>Je suis fadé</w:t>
      </w:r>
      <w:r>
        <w:t>, »</w:t>
      </w:r>
      <w:r w:rsidR="009D4A85" w:rsidRPr="0095276B">
        <w:t xml:space="preserve"> ajouta-t-il en se calmant un peu</w:t>
      </w:r>
      <w:r>
        <w:t>. « </w:t>
      </w:r>
      <w:r w:rsidR="009D4A85" w:rsidRPr="0095276B">
        <w:t>Bah</w:t>
      </w:r>
      <w:r>
        <w:t xml:space="preserve">, </w:t>
      </w:r>
      <w:r w:rsidR="009D4A85" w:rsidRPr="0095276B">
        <w:t>n</w:t>
      </w:r>
      <w:r>
        <w:t>’</w:t>
      </w:r>
      <w:r w:rsidR="009D4A85" w:rsidRPr="0095276B">
        <w:t>y pensons plus</w:t>
      </w:r>
      <w:r>
        <w:t xml:space="preserve">. </w:t>
      </w:r>
      <w:r w:rsidR="009D4A85" w:rsidRPr="0095276B">
        <w:t>C</w:t>
      </w:r>
      <w:r>
        <w:t>’</w:t>
      </w:r>
      <w:r w:rsidR="009D4A85" w:rsidRPr="0095276B">
        <w:t>est désagréable</w:t>
      </w:r>
      <w:r>
        <w:t xml:space="preserve">. </w:t>
      </w:r>
      <w:r w:rsidR="009D4A85" w:rsidRPr="0095276B">
        <w:t>Mais qui s</w:t>
      </w:r>
      <w:r>
        <w:t>’</w:t>
      </w:r>
      <w:r w:rsidR="009D4A85" w:rsidRPr="0095276B">
        <w:t>en souviendra dans cent ans</w:t>
      </w:r>
      <w:r>
        <w:t xml:space="preserve"> ? </w:t>
      </w:r>
      <w:r w:rsidR="009D4A85" w:rsidRPr="0095276B">
        <w:t>Asseyez-vous donc</w:t>
      </w:r>
      <w:r>
        <w:t xml:space="preserve">, </w:t>
      </w:r>
      <w:r w:rsidR="009D4A85" w:rsidRPr="0095276B">
        <w:t>mon cher</w:t>
      </w:r>
      <w:r>
        <w:t xml:space="preserve">. </w:t>
      </w:r>
      <w:r w:rsidR="009D4A85" w:rsidRPr="0095276B">
        <w:t>Je vous fais tenir sur vos pieds</w:t>
      </w:r>
      <w:r>
        <w:t xml:space="preserve">. </w:t>
      </w:r>
      <w:r w:rsidR="009D4A85" w:rsidRPr="0095276B">
        <w:t>Et dites-moi quel bon vent vous amène à cette heure insolite</w:t>
      </w:r>
      <w:r>
        <w:t>. »</w:t>
      </w:r>
    </w:p>
    <w:p w14:paraId="392404CA" w14:textId="77777777" w:rsidR="006455E5" w:rsidRDefault="009D4A85" w:rsidP="002666CE">
      <w:r w:rsidRPr="0095276B">
        <w:t>Il alla prendre Joseph par le bras</w:t>
      </w:r>
      <w:r w:rsidR="006455E5">
        <w:t xml:space="preserve">, </w:t>
      </w:r>
      <w:r w:rsidRPr="0095276B">
        <w:t>le lui serra amicalement et lui montra une chaise</w:t>
      </w:r>
      <w:r w:rsidR="006455E5">
        <w:t xml:space="preserve">. </w:t>
      </w:r>
      <w:r w:rsidRPr="0095276B">
        <w:t>N</w:t>
      </w:r>
      <w:r w:rsidR="006455E5">
        <w:t>’</w:t>
      </w:r>
      <w:r w:rsidRPr="0095276B">
        <w:t>était qu</w:t>
      </w:r>
      <w:r w:rsidR="006455E5">
        <w:t>’</w:t>
      </w:r>
      <w:r w:rsidRPr="0095276B">
        <w:t>il fût vêtu du costume le plus ridicule dans lequel un fils d</w:t>
      </w:r>
      <w:r w:rsidR="006455E5">
        <w:t>’</w:t>
      </w:r>
      <w:r w:rsidRPr="0095276B">
        <w:t>Adam puisse s</w:t>
      </w:r>
      <w:r w:rsidR="006455E5">
        <w:t>’</w:t>
      </w:r>
      <w:r w:rsidRPr="0095276B">
        <w:t>exhiber</w:t>
      </w:r>
      <w:r w:rsidR="006455E5">
        <w:t xml:space="preserve">, </w:t>
      </w:r>
      <w:r w:rsidRPr="0095276B">
        <w:t>ses deux genoux et ses deux longues jambes</w:t>
      </w:r>
      <w:r w:rsidR="006455E5">
        <w:t xml:space="preserve">, </w:t>
      </w:r>
      <w:r w:rsidRPr="0095276B">
        <w:t>blondes et poilues</w:t>
      </w:r>
      <w:r w:rsidR="006455E5">
        <w:t xml:space="preserve">, </w:t>
      </w:r>
      <w:r w:rsidRPr="0095276B">
        <w:t>sortant du vaste jupon d</w:t>
      </w:r>
      <w:r w:rsidR="006455E5">
        <w:t>’</w:t>
      </w:r>
      <w:r w:rsidRPr="0095276B">
        <w:t>une chemise de nuit</w:t>
      </w:r>
      <w:r w:rsidR="006455E5">
        <w:t xml:space="preserve">, </w:t>
      </w:r>
      <w:r w:rsidRPr="0095276B">
        <w:t>l</w:t>
      </w:r>
      <w:r w:rsidR="006455E5">
        <w:t>’</w:t>
      </w:r>
      <w:r w:rsidRPr="0095276B">
        <w:t>affabilité de ses mani</w:t>
      </w:r>
      <w:r w:rsidRPr="0095276B">
        <w:t>è</w:t>
      </w:r>
      <w:r w:rsidRPr="0095276B">
        <w:t>res aurait fait honneur au plus exigeant des salons</w:t>
      </w:r>
      <w:r w:rsidR="006455E5">
        <w:t>.</w:t>
      </w:r>
    </w:p>
    <w:p w14:paraId="4E5B9CFC" w14:textId="77777777" w:rsidR="006455E5" w:rsidRDefault="006455E5" w:rsidP="002666CE">
      <w:r>
        <w:t>« </w:t>
      </w:r>
      <w:r w:rsidR="009D4A85" w:rsidRPr="0095276B">
        <w:t>Je ne m</w:t>
      </w:r>
      <w:r>
        <w:t>’</w:t>
      </w:r>
      <w:r w:rsidR="009D4A85" w:rsidRPr="0095276B">
        <w:t>assieds pas</w:t>
      </w:r>
      <w:r>
        <w:t xml:space="preserve">. </w:t>
      </w:r>
      <w:r w:rsidR="009D4A85" w:rsidRPr="0095276B">
        <w:t>Merci</w:t>
      </w:r>
      <w:r>
        <w:t xml:space="preserve">. </w:t>
      </w:r>
      <w:r w:rsidR="009D4A85" w:rsidRPr="0095276B">
        <w:t>Je venais</w:t>
      </w:r>
      <w:r>
        <w:t xml:space="preserve">… </w:t>
      </w:r>
      <w:r w:rsidR="009D4A85" w:rsidRPr="0095276B">
        <w:t>Je crois bien que ce n</w:t>
      </w:r>
      <w:r>
        <w:t>’</w:t>
      </w:r>
      <w:r w:rsidR="009D4A85" w:rsidRPr="0095276B">
        <w:t>était pas le moment</w:t>
      </w:r>
      <w:r>
        <w:t>.</w:t>
      </w:r>
    </w:p>
    <w:p w14:paraId="0D619B92" w14:textId="77777777" w:rsidR="006455E5" w:rsidRDefault="006455E5" w:rsidP="002666CE">
      <w:r>
        <w:t>— </w:t>
      </w:r>
      <w:r w:rsidR="009D4A85" w:rsidRPr="0095276B">
        <w:t>Quel singulier homme</w:t>
      </w:r>
      <w:r>
        <w:t xml:space="preserve">. </w:t>
      </w:r>
      <w:r w:rsidR="009D4A85" w:rsidRPr="0095276B">
        <w:t>Asseyez-vous là</w:t>
      </w:r>
      <w:r>
        <w:t xml:space="preserve">, </w:t>
      </w:r>
      <w:r w:rsidR="009D4A85" w:rsidRPr="0095276B">
        <w:t>et parlez</w:t>
      </w:r>
      <w:r>
        <w:t>.</w:t>
      </w:r>
    </w:p>
    <w:p w14:paraId="4DA05D4C" w14:textId="77777777" w:rsidR="006455E5" w:rsidRDefault="006455E5" w:rsidP="002666CE">
      <w:r>
        <w:lastRenderedPageBreak/>
        <w:t>— </w:t>
      </w:r>
      <w:r w:rsidR="009D4A85" w:rsidRPr="0095276B">
        <w:t>Vite alors</w:t>
      </w:r>
      <w:r>
        <w:t xml:space="preserve">. </w:t>
      </w:r>
      <w:r w:rsidR="009D4A85" w:rsidRPr="0095276B">
        <w:t>Mon rongeur est en bas</w:t>
      </w:r>
      <w:r>
        <w:t>.</w:t>
      </w:r>
    </w:p>
    <w:p w14:paraId="4983194F" w14:textId="77777777" w:rsidR="006455E5" w:rsidRDefault="006455E5" w:rsidP="002666CE">
      <w:r>
        <w:t>— </w:t>
      </w:r>
      <w:r w:rsidR="009D4A85" w:rsidRPr="0095276B">
        <w:t>Vous partez</w:t>
      </w:r>
      <w:r>
        <w:t xml:space="preserve"> ? </w:t>
      </w:r>
      <w:r w:rsidR="009D4A85" w:rsidRPr="0095276B">
        <w:t>Un lundi matin</w:t>
      </w:r>
      <w:r>
        <w:t> ?</w:t>
      </w:r>
    </w:p>
    <w:p w14:paraId="437AE960" w14:textId="77777777" w:rsidR="006455E5" w:rsidRDefault="006455E5" w:rsidP="002666CE">
      <w:r>
        <w:t>— </w:t>
      </w:r>
      <w:r w:rsidR="009D4A85" w:rsidRPr="0095276B">
        <w:t>Oui</w:t>
      </w:r>
      <w:r>
        <w:t xml:space="preserve">. </w:t>
      </w:r>
      <w:r w:rsidR="009D4A85" w:rsidRPr="0095276B">
        <w:t>Pour Londres</w:t>
      </w:r>
      <w:r>
        <w:t>.</w:t>
      </w:r>
    </w:p>
    <w:p w14:paraId="11C560C6" w14:textId="77777777" w:rsidR="006455E5" w:rsidRDefault="006455E5" w:rsidP="002666CE">
      <w:r>
        <w:t>— </w:t>
      </w:r>
      <w:r w:rsidR="009D4A85" w:rsidRPr="0095276B">
        <w:t>Cette bêtise</w:t>
      </w:r>
      <w:r>
        <w:t> !</w:t>
      </w:r>
    </w:p>
    <w:p w14:paraId="0FE0858B" w14:textId="77777777" w:rsidR="006455E5" w:rsidRDefault="006455E5" w:rsidP="002666CE">
      <w:r>
        <w:t>— </w:t>
      </w:r>
      <w:r w:rsidR="009D4A85" w:rsidRPr="0095276B">
        <w:t>Êtes-vous calme</w:t>
      </w:r>
      <w:r>
        <w:t xml:space="preserve"> ? </w:t>
      </w:r>
      <w:r w:rsidR="009D4A85" w:rsidRPr="0095276B">
        <w:t>Eh bien je vais vous confier quelque chose</w:t>
      </w:r>
      <w:r>
        <w:t xml:space="preserve">… </w:t>
      </w:r>
      <w:r w:rsidR="009D4A85" w:rsidRPr="0095276B">
        <w:t>C</w:t>
      </w:r>
      <w:r>
        <w:t>’</w:t>
      </w:r>
      <w:r w:rsidR="009D4A85" w:rsidRPr="0095276B">
        <w:t>est de moi à vous et à personne autre</w:t>
      </w:r>
      <w:r>
        <w:t xml:space="preserve">, </w:t>
      </w:r>
      <w:r w:rsidR="009D4A85" w:rsidRPr="0095276B">
        <w:t>ni ici</w:t>
      </w:r>
      <w:r>
        <w:t xml:space="preserve">, </w:t>
      </w:r>
      <w:r w:rsidR="009D4A85" w:rsidRPr="0095276B">
        <w:t>ni ai</w:t>
      </w:r>
      <w:r w:rsidR="009D4A85" w:rsidRPr="0095276B">
        <w:t>l</w:t>
      </w:r>
      <w:r w:rsidR="009D4A85" w:rsidRPr="0095276B">
        <w:t>leurs</w:t>
      </w:r>
      <w:r>
        <w:t xml:space="preserve"> : </w:t>
      </w:r>
      <w:r w:rsidR="009D4A85" w:rsidRPr="0095276B">
        <w:t>Vendeuvre est coulé</w:t>
      </w:r>
      <w:r>
        <w:t>.</w:t>
      </w:r>
    </w:p>
    <w:p w14:paraId="6459A056" w14:textId="77777777" w:rsidR="006455E5" w:rsidRDefault="006455E5" w:rsidP="002666CE">
      <w:r>
        <w:t>— </w:t>
      </w:r>
      <w:r w:rsidR="009D4A85" w:rsidRPr="0095276B">
        <w:t>Voilà une grande nouvelle</w:t>
      </w:r>
      <w:r>
        <w:t>.</w:t>
      </w:r>
    </w:p>
    <w:p w14:paraId="1BCAF6BC" w14:textId="77777777" w:rsidR="006455E5" w:rsidRDefault="006455E5" w:rsidP="002666CE">
      <w:r>
        <w:t>— </w:t>
      </w:r>
      <w:r w:rsidR="009D4A85" w:rsidRPr="0095276B">
        <w:t>Bon</w:t>
      </w:r>
      <w:r>
        <w:t xml:space="preserve">. </w:t>
      </w:r>
      <w:r w:rsidR="009D4A85" w:rsidRPr="0095276B">
        <w:t>Attendez</w:t>
      </w:r>
      <w:r>
        <w:t xml:space="preserve"> : </w:t>
      </w:r>
      <w:r w:rsidR="009D4A85" w:rsidRPr="0095276B">
        <w:t>nous changeons de fabrication</w:t>
      </w:r>
      <w:r>
        <w:t>.</w:t>
      </w:r>
    </w:p>
    <w:p w14:paraId="3E502404" w14:textId="77777777" w:rsidR="006455E5" w:rsidRDefault="006455E5" w:rsidP="002666CE">
      <w:r>
        <w:t>— </w:t>
      </w:r>
      <w:r w:rsidR="009D4A85" w:rsidRPr="0095276B">
        <w:t>Ha</w:t>
      </w:r>
      <w:r>
        <w:t xml:space="preserve"> ?… </w:t>
      </w:r>
      <w:r w:rsidR="009D4A85" w:rsidRPr="0095276B">
        <w:t>O-ah</w:t>
      </w:r>
      <w:r>
        <w:t xml:space="preserve"> !… </w:t>
      </w:r>
      <w:r w:rsidR="009D4A85" w:rsidRPr="0095276B">
        <w:t>Très bien</w:t>
      </w:r>
      <w:r>
        <w:t xml:space="preserve">. </w:t>
      </w:r>
      <w:r w:rsidR="009D4A85" w:rsidRPr="0095276B">
        <w:t>Vous avez raison</w:t>
      </w:r>
      <w:r>
        <w:t xml:space="preserve">. </w:t>
      </w:r>
      <w:r w:rsidR="009D4A85" w:rsidRPr="0095276B">
        <w:t>Vous êtes toujours les mêmes</w:t>
      </w:r>
      <w:r>
        <w:t xml:space="preserve">. </w:t>
      </w:r>
      <w:r w:rsidR="009D4A85" w:rsidRPr="0095276B">
        <w:t>Il n</w:t>
      </w:r>
      <w:r>
        <w:t>’</w:t>
      </w:r>
      <w:r w:rsidR="009D4A85" w:rsidRPr="0095276B">
        <w:t>y avait que ça à faire</w:t>
      </w:r>
      <w:r>
        <w:t xml:space="preserve">. </w:t>
      </w:r>
      <w:r w:rsidR="009D4A85" w:rsidRPr="0095276B">
        <w:t>Encore fallait-il le pouvoir</w:t>
      </w:r>
      <w:r>
        <w:t>.</w:t>
      </w:r>
    </w:p>
    <w:p w14:paraId="60A16485" w14:textId="77777777" w:rsidR="006455E5" w:rsidRDefault="006455E5" w:rsidP="002666CE">
      <w:r>
        <w:t>— </w:t>
      </w:r>
      <w:r w:rsidR="009D4A85" w:rsidRPr="0095276B">
        <w:t>Le vouloir</w:t>
      </w:r>
      <w:r>
        <w:t>.</w:t>
      </w:r>
    </w:p>
    <w:p w14:paraId="79CBC76F" w14:textId="77777777" w:rsidR="006455E5" w:rsidRDefault="006455E5" w:rsidP="002666CE">
      <w:r>
        <w:t>— </w:t>
      </w:r>
      <w:r w:rsidR="009D4A85" w:rsidRPr="0095276B">
        <w:t>Précisément</w:t>
      </w:r>
      <w:r>
        <w:t>.</w:t>
      </w:r>
    </w:p>
    <w:p w14:paraId="53589095" w14:textId="2A9A3ABA" w:rsidR="002666CE" w:rsidRDefault="006455E5" w:rsidP="002666CE">
      <w:r>
        <w:t>— </w:t>
      </w:r>
      <w:r w:rsidR="009D4A85" w:rsidRPr="0095276B">
        <w:t>Écoutez</w:t>
      </w:r>
      <w:r>
        <w:t xml:space="preserve">, </w:t>
      </w:r>
      <w:r w:rsidR="009D4A85" w:rsidRPr="0095276B">
        <w:t>mon cher ami</w:t>
      </w:r>
      <w:r>
        <w:t xml:space="preserve">, </w:t>
      </w:r>
      <w:r w:rsidR="009D4A85" w:rsidRPr="0095276B">
        <w:t>finissons-en</w:t>
      </w:r>
      <w:r>
        <w:t xml:space="preserve">. </w:t>
      </w:r>
      <w:r w:rsidR="009D4A85" w:rsidRPr="0095276B">
        <w:t>Ces airs détachés m</w:t>
      </w:r>
      <w:r>
        <w:t>’</w:t>
      </w:r>
      <w:r w:rsidR="009D4A85" w:rsidRPr="0095276B">
        <w:t>ennuient et</w:t>
      </w:r>
      <w:r>
        <w:t xml:space="preserve">… </w:t>
      </w:r>
      <w:r w:rsidR="009D4A85" w:rsidRPr="0095276B">
        <w:t>m</w:t>
      </w:r>
      <w:r>
        <w:t>’</w:t>
      </w:r>
      <w:r w:rsidR="009D4A85" w:rsidRPr="0095276B">
        <w:t>intimident</w:t>
      </w:r>
      <w:r>
        <w:t xml:space="preserve">. </w:t>
      </w:r>
      <w:r w:rsidR="009D4A85" w:rsidRPr="0095276B">
        <w:t>Comme dit mon ancien</w:t>
      </w:r>
      <w:r>
        <w:t> : « </w:t>
      </w:r>
      <w:r w:rsidR="009D4A85" w:rsidRPr="0095276B">
        <w:t>Che ne sais pas faire ça</w:t>
      </w:r>
      <w:r>
        <w:t>. »</w:t>
      </w:r>
      <w:r w:rsidR="009D4A85" w:rsidRPr="0095276B">
        <w:t xml:space="preserve"> Je me suis arrêté afin de vous annoncer que je pars pour l</w:t>
      </w:r>
      <w:r>
        <w:t>’</w:t>
      </w:r>
      <w:r w:rsidR="009D4A85" w:rsidRPr="0095276B">
        <w:t>Angleterre</w:t>
      </w:r>
      <w:r>
        <w:t xml:space="preserve">, </w:t>
      </w:r>
      <w:r w:rsidR="009D4A85" w:rsidRPr="0095276B">
        <w:t>que nous voulons essayer de nous tirer du pétrin</w:t>
      </w:r>
      <w:r>
        <w:t xml:space="preserve">. </w:t>
      </w:r>
      <w:r w:rsidR="009D4A85" w:rsidRPr="0095276B">
        <w:t>Cela ne se peut qu</w:t>
      </w:r>
      <w:r>
        <w:t>’</w:t>
      </w:r>
      <w:r w:rsidR="009D4A85" w:rsidRPr="0095276B">
        <w:t>en tentant l</w:t>
      </w:r>
      <w:r>
        <w:t>’</w:t>
      </w:r>
      <w:r w:rsidR="009D4A85" w:rsidRPr="0095276B">
        <w:t>Uni</w:t>
      </w:r>
      <w:r>
        <w:t xml:space="preserve">, </w:t>
      </w:r>
      <w:r w:rsidR="009D4A85" w:rsidRPr="0095276B">
        <w:t>la Nouvea</w:t>
      </w:r>
      <w:r w:rsidR="009D4A85" w:rsidRPr="0095276B">
        <w:t>u</w:t>
      </w:r>
      <w:r w:rsidR="009D4A85" w:rsidRPr="0095276B">
        <w:t>té</w:t>
      </w:r>
      <w:r>
        <w:t xml:space="preserve">, </w:t>
      </w:r>
      <w:r w:rsidR="009D4A85" w:rsidRPr="0095276B">
        <w:t>le diable et son train</w:t>
      </w:r>
      <w:r>
        <w:t xml:space="preserve">. </w:t>
      </w:r>
      <w:r w:rsidR="009D4A85" w:rsidRPr="0095276B">
        <w:t>Je m</w:t>
      </w:r>
      <w:r>
        <w:t>’</w:t>
      </w:r>
      <w:r w:rsidR="009D4A85" w:rsidRPr="0095276B">
        <w:t>en vais ramasser une petite colle</w:t>
      </w:r>
      <w:r w:rsidR="009D4A85" w:rsidRPr="0095276B">
        <w:t>c</w:t>
      </w:r>
      <w:r w:rsidR="009D4A85" w:rsidRPr="0095276B">
        <w:t>tion d</w:t>
      </w:r>
      <w:r>
        <w:t>’</w:t>
      </w:r>
      <w:r w:rsidR="009D4A85" w:rsidRPr="0095276B">
        <w:t>échantillons anglais</w:t>
      </w:r>
      <w:r>
        <w:t xml:space="preserve">, </w:t>
      </w:r>
      <w:r w:rsidR="009D4A85" w:rsidRPr="0095276B">
        <w:t>dénicher un particulier entendu et débrouillard pour le montage</w:t>
      </w:r>
      <w:r>
        <w:t xml:space="preserve">, </w:t>
      </w:r>
      <w:r w:rsidR="009D4A85" w:rsidRPr="0095276B">
        <w:t>et faire tout ce que comportera la situation</w:t>
      </w:r>
      <w:r>
        <w:t xml:space="preserve">. </w:t>
      </w:r>
      <w:r w:rsidR="009D4A85" w:rsidRPr="0095276B">
        <w:t>Voulez-vous en être</w:t>
      </w:r>
      <w:r>
        <w:t xml:space="preserve"> ? </w:t>
      </w:r>
      <w:r w:rsidR="009D4A85" w:rsidRPr="0095276B">
        <w:t>Il y a place pour deux</w:t>
      </w:r>
      <w:r>
        <w:t xml:space="preserve">, </w:t>
      </w:r>
      <w:r w:rsidR="009D4A85" w:rsidRPr="0095276B">
        <w:t>et</w:t>
      </w:r>
      <w:r>
        <w:t xml:space="preserve">… </w:t>
      </w:r>
      <w:r w:rsidR="009D4A85" w:rsidRPr="0095276B">
        <w:t>et ça m</w:t>
      </w:r>
      <w:r>
        <w:t>’</w:t>
      </w:r>
      <w:r w:rsidR="009D4A85" w:rsidRPr="0095276B">
        <w:t>ennuie de vous voir faire le plongeon</w:t>
      </w:r>
      <w:r>
        <w:t>. »</w:t>
      </w:r>
    </w:p>
    <w:p w14:paraId="67C6DB2F" w14:textId="77777777" w:rsidR="006455E5" w:rsidRDefault="009D4A85" w:rsidP="002666CE">
      <w:r w:rsidRPr="0095276B">
        <w:t xml:space="preserve">Hector </w:t>
      </w:r>
      <w:proofErr w:type="spellStart"/>
      <w:r w:rsidRPr="0095276B">
        <w:t>Lefombère</w:t>
      </w:r>
      <w:proofErr w:type="spellEnd"/>
      <w:r w:rsidRPr="0095276B">
        <w:t xml:space="preserve"> se leva</w:t>
      </w:r>
      <w:r w:rsidR="006455E5">
        <w:t>.</w:t>
      </w:r>
    </w:p>
    <w:p w14:paraId="69E64EA9" w14:textId="19AEF3AC" w:rsidR="002666CE" w:rsidRDefault="006455E5" w:rsidP="002666CE">
      <w:r>
        <w:lastRenderedPageBreak/>
        <w:t>« </w:t>
      </w:r>
      <w:r w:rsidR="009D4A85" w:rsidRPr="0095276B">
        <w:t>Mon vieux Simler</w:t>
      </w:r>
      <w:r>
        <w:t xml:space="preserve">, </w:t>
      </w:r>
      <w:r w:rsidR="009D4A85" w:rsidRPr="0095276B">
        <w:t>vous êtes mieux qu</w:t>
      </w:r>
      <w:r>
        <w:t>’</w:t>
      </w:r>
      <w:r w:rsidR="009D4A85" w:rsidRPr="0095276B">
        <w:t>un chic type et qu</w:t>
      </w:r>
      <w:r>
        <w:t>’</w:t>
      </w:r>
      <w:r w:rsidR="009D4A85" w:rsidRPr="0095276B">
        <w:t>un galant homme</w:t>
      </w:r>
      <w:r>
        <w:t xml:space="preserve">. </w:t>
      </w:r>
      <w:r w:rsidR="009D4A85" w:rsidRPr="0095276B">
        <w:t>Quant à la discrétion</w:t>
      </w:r>
      <w:r>
        <w:t xml:space="preserve">, </w:t>
      </w:r>
      <w:r w:rsidR="009D4A85" w:rsidRPr="0095276B">
        <w:t>soyez tranquille</w:t>
      </w:r>
      <w:r>
        <w:t xml:space="preserve">. </w:t>
      </w:r>
      <w:r w:rsidR="009D4A85" w:rsidRPr="0095276B">
        <w:t>J</w:t>
      </w:r>
      <w:r>
        <w:t>’</w:t>
      </w:r>
      <w:r w:rsidR="009D4A85" w:rsidRPr="0095276B">
        <w:t>y penserai toujours</w:t>
      </w:r>
      <w:r>
        <w:t xml:space="preserve">, </w:t>
      </w:r>
      <w:r w:rsidR="009D4A85" w:rsidRPr="0095276B">
        <w:t>et je n</w:t>
      </w:r>
      <w:r>
        <w:t>’</w:t>
      </w:r>
      <w:r w:rsidR="009D4A85" w:rsidRPr="0095276B">
        <w:t>en parlerai jamais</w:t>
      </w:r>
      <w:r>
        <w:t xml:space="preserve">. </w:t>
      </w:r>
      <w:r w:rsidR="009D4A85" w:rsidRPr="0095276B">
        <w:t>Sérieusement</w:t>
      </w:r>
      <w:r>
        <w:t xml:space="preserve">, </w:t>
      </w:r>
      <w:r w:rsidR="009D4A85" w:rsidRPr="0095276B">
        <w:t>allez à Londres</w:t>
      </w:r>
      <w:r>
        <w:t xml:space="preserve">, </w:t>
      </w:r>
      <w:r w:rsidR="009D4A85" w:rsidRPr="0095276B">
        <w:t>ne vous occupez plus de nous</w:t>
      </w:r>
      <w:r>
        <w:t>. »</w:t>
      </w:r>
    </w:p>
    <w:p w14:paraId="172671C2" w14:textId="77777777" w:rsidR="006455E5" w:rsidRDefault="009D4A85" w:rsidP="002666CE">
      <w:r w:rsidRPr="0095276B">
        <w:t>Joseph ne sut pas s</w:t>
      </w:r>
      <w:r w:rsidR="006455E5">
        <w:t>’</w:t>
      </w:r>
      <w:r w:rsidRPr="0095276B">
        <w:t>il était l</w:t>
      </w:r>
      <w:r w:rsidR="006455E5">
        <w:t>’</w:t>
      </w:r>
      <w:r w:rsidRPr="0095276B">
        <w:t>heure de se vexer ou de s</w:t>
      </w:r>
      <w:r w:rsidR="006455E5">
        <w:t>’</w:t>
      </w:r>
      <w:r w:rsidRPr="0095276B">
        <w:t>ind</w:t>
      </w:r>
      <w:r w:rsidRPr="0095276B">
        <w:t>i</w:t>
      </w:r>
      <w:r w:rsidRPr="0095276B">
        <w:t>gner</w:t>
      </w:r>
      <w:r w:rsidR="006455E5">
        <w:t>.</w:t>
      </w:r>
    </w:p>
    <w:p w14:paraId="0AE144B0" w14:textId="77777777" w:rsidR="006455E5" w:rsidRDefault="006455E5" w:rsidP="002666CE">
      <w:r>
        <w:rPr>
          <w:rFonts w:eastAsia="Georgia" w:cs="Georgia"/>
          <w:szCs w:val="32"/>
        </w:rPr>
        <w:t>« </w:t>
      </w:r>
      <w:r w:rsidR="009D4A85" w:rsidRPr="0095276B">
        <w:t>Vous rêvez</w:t>
      </w:r>
      <w:r>
        <w:t> !</w:t>
      </w:r>
    </w:p>
    <w:p w14:paraId="59307654" w14:textId="77777777" w:rsidR="006455E5" w:rsidRDefault="006455E5" w:rsidP="002666CE">
      <w:r>
        <w:t>— </w:t>
      </w:r>
      <w:r w:rsidR="009D4A85" w:rsidRPr="0095276B">
        <w:t>Du tout</w:t>
      </w:r>
      <w:r>
        <w:t xml:space="preserve">. </w:t>
      </w:r>
      <w:r w:rsidR="009D4A85" w:rsidRPr="0095276B">
        <w:t>C</w:t>
      </w:r>
      <w:r>
        <w:t>’</w:t>
      </w:r>
      <w:r w:rsidR="009D4A85" w:rsidRPr="0095276B">
        <w:t>est fort simple et vous allez comprendre</w:t>
      </w:r>
      <w:r>
        <w:t xml:space="preserve">. </w:t>
      </w:r>
      <w:r w:rsidR="009D4A85" w:rsidRPr="0095276B">
        <w:t>Vous êtes jeunes</w:t>
      </w:r>
      <w:r>
        <w:t>…</w:t>
      </w:r>
    </w:p>
    <w:p w14:paraId="1364BC40" w14:textId="77777777" w:rsidR="006455E5" w:rsidRDefault="006455E5" w:rsidP="002666CE">
      <w:r>
        <w:t>— </w:t>
      </w:r>
      <w:r w:rsidR="009D4A85" w:rsidRPr="0095276B">
        <w:t>Jeunes</w:t>
      </w:r>
      <w:r>
        <w:t> ? »</w:t>
      </w:r>
      <w:r w:rsidR="009D4A85" w:rsidRPr="0095276B">
        <w:t xml:space="preserve"> s</w:t>
      </w:r>
      <w:r>
        <w:t>’</w:t>
      </w:r>
      <w:r w:rsidR="009D4A85" w:rsidRPr="0095276B">
        <w:t>écria Joseph en enveloppant son mince c</w:t>
      </w:r>
      <w:r w:rsidR="009D4A85" w:rsidRPr="0095276B">
        <w:t>a</w:t>
      </w:r>
      <w:r w:rsidR="009D4A85" w:rsidRPr="0095276B">
        <w:t>det d</w:t>
      </w:r>
      <w:r>
        <w:t>’</w:t>
      </w:r>
      <w:r w:rsidR="009D4A85" w:rsidRPr="0095276B">
        <w:t>un coup d</w:t>
      </w:r>
      <w:r>
        <w:t>’</w:t>
      </w:r>
      <w:r w:rsidR="009D4A85" w:rsidRPr="0095276B">
        <w:t>œil</w:t>
      </w:r>
      <w:r>
        <w:t>.</w:t>
      </w:r>
    </w:p>
    <w:p w14:paraId="1DE1F217" w14:textId="77777777" w:rsidR="006455E5" w:rsidRDefault="006455E5" w:rsidP="002666CE">
      <w:r>
        <w:rPr>
          <w:rFonts w:eastAsia="Georgia" w:cs="Georgia"/>
          <w:szCs w:val="32"/>
        </w:rPr>
        <w:t>« </w:t>
      </w:r>
      <w:r w:rsidR="009D4A85" w:rsidRPr="0095276B">
        <w:t>Oui</w:t>
      </w:r>
      <w:r>
        <w:t xml:space="preserve">, </w:t>
      </w:r>
      <w:r w:rsidR="009D4A85" w:rsidRPr="0095276B">
        <w:t>mon cher</w:t>
      </w:r>
      <w:r>
        <w:t xml:space="preserve">, </w:t>
      </w:r>
      <w:r w:rsidR="009D4A85" w:rsidRPr="0095276B">
        <w:t xml:space="preserve">tout </w:t>
      </w:r>
      <w:r w:rsidR="009D4A85" w:rsidRPr="0095276B">
        <w:rPr>
          <w:i/>
          <w:iCs/>
        </w:rPr>
        <w:t>jeunes</w:t>
      </w:r>
      <w:r>
        <w:t xml:space="preserve">, </w:t>
      </w:r>
      <w:r w:rsidR="009D4A85" w:rsidRPr="0095276B">
        <w:t xml:space="preserve">extrêmement </w:t>
      </w:r>
      <w:r w:rsidR="009D4A85" w:rsidRPr="0095276B">
        <w:rPr>
          <w:i/>
          <w:iCs/>
        </w:rPr>
        <w:t>jeunes</w:t>
      </w:r>
      <w:r>
        <w:t xml:space="preserve">, </w:t>
      </w:r>
      <w:r w:rsidR="009D4A85" w:rsidRPr="0095276B">
        <w:t>le père Simler comme vous</w:t>
      </w:r>
      <w:r>
        <w:t xml:space="preserve">, </w:t>
      </w:r>
      <w:r w:rsidR="009D4A85" w:rsidRPr="0095276B">
        <w:t>et l</w:t>
      </w:r>
      <w:r>
        <w:t>’</w:t>
      </w:r>
      <w:r w:rsidR="009D4A85" w:rsidRPr="0095276B">
        <w:t>homme à figure de persienne rouge</w:t>
      </w:r>
      <w:r>
        <w:t xml:space="preserve"> </w:t>
      </w:r>
      <w:r>
        <w:rPr>
          <w:rFonts w:eastAsia="Georgia" w:cs="Georgia"/>
          <w:szCs w:val="32"/>
        </w:rPr>
        <w:t xml:space="preserve">– </w:t>
      </w:r>
      <w:r w:rsidR="009D4A85" w:rsidRPr="0095276B">
        <w:t>le bon Dieu me garde de l</w:t>
      </w:r>
      <w:r>
        <w:t>’</w:t>
      </w:r>
      <w:r w:rsidR="009D4A85" w:rsidRPr="0095276B">
        <w:t>oublier</w:t>
      </w:r>
      <w:r>
        <w:t xml:space="preserve">, </w:t>
      </w:r>
      <w:r>
        <w:rPr>
          <w:rFonts w:eastAsia="Georgia" w:cs="Georgia"/>
          <w:szCs w:val="32"/>
        </w:rPr>
        <w:t xml:space="preserve">– </w:t>
      </w:r>
      <w:r w:rsidR="009D4A85" w:rsidRPr="0095276B">
        <w:t>tout autant que votre frère</w:t>
      </w:r>
      <w:r>
        <w:t xml:space="preserve">, </w:t>
      </w:r>
      <w:r w:rsidR="009D4A85" w:rsidRPr="0095276B">
        <w:t>le sombre Guillaume</w:t>
      </w:r>
      <w:r>
        <w:t xml:space="preserve">. </w:t>
      </w:r>
      <w:r w:rsidR="009D4A85" w:rsidRPr="0095276B">
        <w:t>Vous suivez votre chance</w:t>
      </w:r>
      <w:r>
        <w:t xml:space="preserve">. </w:t>
      </w:r>
      <w:r w:rsidR="009D4A85" w:rsidRPr="0095276B">
        <w:t>Vous avez raison</w:t>
      </w:r>
      <w:r>
        <w:t xml:space="preserve">. </w:t>
      </w:r>
      <w:r w:rsidR="009D4A85" w:rsidRPr="0095276B">
        <w:t>Sans plaisanterie</w:t>
      </w:r>
      <w:r>
        <w:t xml:space="preserve">, </w:t>
      </w:r>
      <w:r w:rsidR="009D4A85" w:rsidRPr="0095276B">
        <w:t>c</w:t>
      </w:r>
      <w:r>
        <w:t>’</w:t>
      </w:r>
      <w:r w:rsidR="009D4A85" w:rsidRPr="0095276B">
        <w:t>est admirable à voir</w:t>
      </w:r>
      <w:r>
        <w:t xml:space="preserve">. </w:t>
      </w:r>
      <w:r w:rsidR="009D4A85" w:rsidRPr="0095276B">
        <w:t>Faites-le</w:t>
      </w:r>
      <w:r>
        <w:t xml:space="preserve">, </w:t>
      </w:r>
      <w:r w:rsidR="009D4A85" w:rsidRPr="0095276B">
        <w:t>pendant que vous êtes en haut de la roue</w:t>
      </w:r>
      <w:r>
        <w:t xml:space="preserve">. </w:t>
      </w:r>
      <w:r w:rsidR="009D4A85" w:rsidRPr="0095276B">
        <w:t>Vous avez même raison de vous h</w:t>
      </w:r>
      <w:r w:rsidR="009D4A85" w:rsidRPr="0095276B">
        <w:t>â</w:t>
      </w:r>
      <w:r w:rsidR="009D4A85" w:rsidRPr="0095276B">
        <w:t>ter</w:t>
      </w:r>
      <w:r>
        <w:t xml:space="preserve">. </w:t>
      </w:r>
      <w:r w:rsidR="009D4A85" w:rsidRPr="0095276B">
        <w:t>Vous ne savez pas pour combien de temps vous en avez</w:t>
      </w:r>
      <w:r>
        <w:t xml:space="preserve">. </w:t>
      </w:r>
      <w:r w:rsidR="009D4A85" w:rsidRPr="0095276B">
        <w:t>La roue tourne</w:t>
      </w:r>
      <w:r>
        <w:t xml:space="preserve">. </w:t>
      </w:r>
      <w:r w:rsidR="009D4A85" w:rsidRPr="0095276B">
        <w:t>Mais votre tour est incontestablement venu</w:t>
      </w:r>
      <w:r>
        <w:t xml:space="preserve">. </w:t>
      </w:r>
      <w:r w:rsidR="009D4A85" w:rsidRPr="0095276B">
        <w:t>Se</w:t>
      </w:r>
      <w:r w:rsidR="009D4A85" w:rsidRPr="0095276B">
        <w:t>u</w:t>
      </w:r>
      <w:r w:rsidR="009D4A85" w:rsidRPr="0095276B">
        <w:t>lement</w:t>
      </w:r>
      <w:r>
        <w:t xml:space="preserve">, </w:t>
      </w:r>
      <w:r w:rsidR="009D4A85" w:rsidRPr="0095276B">
        <w:t>ne vous encombrez pas de nous</w:t>
      </w:r>
      <w:r>
        <w:t xml:space="preserve">. </w:t>
      </w:r>
      <w:r w:rsidR="009D4A85" w:rsidRPr="0095276B">
        <w:t>Les mêmes causes ne produisent pas les mêmes effets ici et là</w:t>
      </w:r>
      <w:r>
        <w:t xml:space="preserve">. </w:t>
      </w:r>
      <w:r w:rsidR="009D4A85" w:rsidRPr="0095276B">
        <w:t>On dit une bêtise quand on affirme qu</w:t>
      </w:r>
      <w:r>
        <w:t>’</w:t>
      </w:r>
      <w:r w:rsidR="009D4A85" w:rsidRPr="0095276B">
        <w:t>une puce haute comme un homme saut</w:t>
      </w:r>
      <w:r w:rsidR="009D4A85" w:rsidRPr="0095276B">
        <w:t>e</w:t>
      </w:r>
      <w:r w:rsidR="009D4A85" w:rsidRPr="0095276B">
        <w:t>rait par-dessus les tours de Notre-Dame</w:t>
      </w:r>
      <w:r>
        <w:t xml:space="preserve">. </w:t>
      </w:r>
      <w:r w:rsidR="009D4A85" w:rsidRPr="0095276B">
        <w:t>Une puce de notre tai</w:t>
      </w:r>
      <w:r w:rsidR="009D4A85" w:rsidRPr="0095276B">
        <w:t>l</w:t>
      </w:r>
      <w:r w:rsidR="009D4A85" w:rsidRPr="0095276B">
        <w:t>le</w:t>
      </w:r>
      <w:r>
        <w:t xml:space="preserve">, </w:t>
      </w:r>
      <w:r w:rsidR="009D4A85" w:rsidRPr="0095276B">
        <w:t>à vous et à moi</w:t>
      </w:r>
      <w:r>
        <w:t xml:space="preserve">, </w:t>
      </w:r>
      <w:r w:rsidR="009D4A85" w:rsidRPr="0095276B">
        <w:t>ne sauterait pas trois pieds</w:t>
      </w:r>
      <w:r>
        <w:t xml:space="preserve">, </w:t>
      </w:r>
      <w:r w:rsidR="009D4A85" w:rsidRPr="0095276B">
        <w:t>et en suant</w:t>
      </w:r>
      <w:r>
        <w:t xml:space="preserve">. </w:t>
      </w:r>
      <w:r w:rsidR="009D4A85" w:rsidRPr="0095276B">
        <w:t>Il y a un état et un moment où les corps donnent leur maximum</w:t>
      </w:r>
      <w:r>
        <w:t xml:space="preserve">. </w:t>
      </w:r>
      <w:r w:rsidR="009D4A85" w:rsidRPr="0095276B">
        <w:t>Quand cet état et ce moment sont passés</w:t>
      </w:r>
      <w:r>
        <w:t xml:space="preserve">, </w:t>
      </w:r>
      <w:r w:rsidR="009D4A85" w:rsidRPr="0095276B">
        <w:t>tout se débilite</w:t>
      </w:r>
      <w:r>
        <w:t xml:space="preserve">. </w:t>
      </w:r>
      <w:r w:rsidR="009D4A85" w:rsidRPr="0095276B">
        <w:t>C</w:t>
      </w:r>
      <w:r>
        <w:t>’</w:t>
      </w:r>
      <w:r w:rsidR="009D4A85" w:rsidRPr="0095276B">
        <w:t>est ce qui se produit chez nous</w:t>
      </w:r>
      <w:r>
        <w:t xml:space="preserve">, </w:t>
      </w:r>
      <w:r w:rsidR="009D4A85" w:rsidRPr="0095276B">
        <w:t>et chez le reste de nos voisins</w:t>
      </w:r>
      <w:r>
        <w:t xml:space="preserve">. </w:t>
      </w:r>
      <w:r w:rsidR="009D4A85" w:rsidRPr="0095276B">
        <w:t>Voilà un siècle</w:t>
      </w:r>
      <w:r>
        <w:t xml:space="preserve">, </w:t>
      </w:r>
      <w:r w:rsidR="009D4A85" w:rsidRPr="0095276B">
        <w:t>un demi-siècle que nous dépensons l</w:t>
      </w:r>
      <w:r>
        <w:t>’</w:t>
      </w:r>
      <w:r w:rsidR="009D4A85" w:rsidRPr="0095276B">
        <w:t>argent que nous gagnons</w:t>
      </w:r>
      <w:r>
        <w:t xml:space="preserve">, </w:t>
      </w:r>
      <w:r w:rsidR="009D4A85" w:rsidRPr="0095276B">
        <w:t>et quelquefois l</w:t>
      </w:r>
      <w:r>
        <w:t>’</w:t>
      </w:r>
      <w:r w:rsidR="009D4A85" w:rsidRPr="0095276B">
        <w:t>autre</w:t>
      </w:r>
      <w:r>
        <w:t xml:space="preserve">. </w:t>
      </w:r>
      <w:r w:rsidR="009D4A85" w:rsidRPr="0095276B">
        <w:t>Aussi vous avez vu ma main</w:t>
      </w:r>
      <w:r>
        <w:t xml:space="preserve">. </w:t>
      </w:r>
      <w:r w:rsidR="009D4A85" w:rsidRPr="0095276B">
        <w:t>Je n</w:t>
      </w:r>
      <w:r>
        <w:t>’</w:t>
      </w:r>
      <w:r w:rsidR="009D4A85" w:rsidRPr="0095276B">
        <w:t>insiste pas</w:t>
      </w:r>
      <w:r>
        <w:t xml:space="preserve">. </w:t>
      </w:r>
      <w:r w:rsidR="009D4A85" w:rsidRPr="0095276B">
        <w:t xml:space="preserve">Et </w:t>
      </w:r>
      <w:r w:rsidR="009D4A85" w:rsidRPr="0095276B">
        <w:lastRenderedPageBreak/>
        <w:t>je suis le seul mâle de la jeune génération</w:t>
      </w:r>
      <w:r>
        <w:t xml:space="preserve">, </w:t>
      </w:r>
      <w:r w:rsidR="009D4A85" w:rsidRPr="0095276B">
        <w:t>mon cher</w:t>
      </w:r>
      <w:r>
        <w:t xml:space="preserve">. </w:t>
      </w:r>
      <w:r w:rsidR="009D4A85" w:rsidRPr="0095276B">
        <w:t>Il y a deux de mes sœurs qui veulent se faire clarisses</w:t>
      </w:r>
      <w:r>
        <w:t xml:space="preserve">. </w:t>
      </w:r>
      <w:r w:rsidR="009D4A85" w:rsidRPr="0095276B">
        <w:t>La troisième n</w:t>
      </w:r>
      <w:r>
        <w:t>’</w:t>
      </w:r>
      <w:r w:rsidR="009D4A85" w:rsidRPr="0095276B">
        <w:t>a pas une figure à se marier sans dot</w:t>
      </w:r>
      <w:r>
        <w:t xml:space="preserve">. </w:t>
      </w:r>
      <w:r w:rsidR="009D4A85" w:rsidRPr="0095276B">
        <w:t>Vous n</w:t>
      </w:r>
      <w:r>
        <w:t>’</w:t>
      </w:r>
      <w:r w:rsidR="009D4A85" w:rsidRPr="0095276B">
        <w:t>avez pas idée de l</w:t>
      </w:r>
      <w:r>
        <w:t>’</w:t>
      </w:r>
      <w:r w:rsidR="009D4A85" w:rsidRPr="0095276B">
        <w:t>état exquis</w:t>
      </w:r>
      <w:r>
        <w:t xml:space="preserve">, </w:t>
      </w:r>
      <w:r w:rsidR="009D4A85" w:rsidRPr="0095276B">
        <w:t>raffiné</w:t>
      </w:r>
      <w:r>
        <w:t xml:space="preserve">, </w:t>
      </w:r>
      <w:r w:rsidR="009D4A85" w:rsidRPr="0095276B">
        <w:t>qu</w:t>
      </w:r>
      <w:r>
        <w:t>’</w:t>
      </w:r>
      <w:r w:rsidR="009D4A85" w:rsidRPr="0095276B">
        <w:t>atteignent leurs sentiments</w:t>
      </w:r>
      <w:r>
        <w:t xml:space="preserve">. </w:t>
      </w:r>
      <w:r w:rsidR="009D4A85" w:rsidRPr="0095276B">
        <w:t>C</w:t>
      </w:r>
      <w:r>
        <w:t>’</w:t>
      </w:r>
      <w:r w:rsidR="009D4A85" w:rsidRPr="0095276B">
        <w:t>est de la fine fleur de civilisation</w:t>
      </w:r>
      <w:r>
        <w:t xml:space="preserve">. </w:t>
      </w:r>
      <w:r w:rsidR="009D4A85" w:rsidRPr="0095276B">
        <w:t>Mais ça n</w:t>
      </w:r>
      <w:r>
        <w:t>’</w:t>
      </w:r>
      <w:r w:rsidR="009D4A85" w:rsidRPr="0095276B">
        <w:t>a rien à voir avec la libre concurrence commerciale</w:t>
      </w:r>
      <w:r>
        <w:t xml:space="preserve">. </w:t>
      </w:r>
      <w:r w:rsidR="009D4A85" w:rsidRPr="0095276B">
        <w:t xml:space="preserve">Mon </w:t>
      </w:r>
      <w:r>
        <w:t>« </w:t>
      </w:r>
      <w:r w:rsidR="009D4A85" w:rsidRPr="0095276B">
        <w:t>gouverneur</w:t>
      </w:r>
      <w:r>
        <w:t> »</w:t>
      </w:r>
      <w:r w:rsidR="009D4A85" w:rsidRPr="0095276B">
        <w:t xml:space="preserve"> a été le plus grand dandy des années quarante</w:t>
      </w:r>
      <w:r>
        <w:t xml:space="preserve">. </w:t>
      </w:r>
      <w:r w:rsidR="009D4A85" w:rsidRPr="0095276B">
        <w:t>Bien qu</w:t>
      </w:r>
      <w:r>
        <w:t>’</w:t>
      </w:r>
      <w:r w:rsidR="009D4A85" w:rsidRPr="0095276B">
        <w:t>il soit devenu triste et digne comme un bonnet de nuit</w:t>
      </w:r>
      <w:r>
        <w:t xml:space="preserve">, </w:t>
      </w:r>
      <w:r w:rsidR="009D4A85" w:rsidRPr="0095276B">
        <w:t>c</w:t>
      </w:r>
      <w:r>
        <w:t>’</w:t>
      </w:r>
      <w:r w:rsidR="009D4A85" w:rsidRPr="0095276B">
        <w:t>est encore le plus grand idéaliste du temps présent</w:t>
      </w:r>
      <w:r>
        <w:t xml:space="preserve">. </w:t>
      </w:r>
      <w:r w:rsidR="009D4A85" w:rsidRPr="0095276B">
        <w:t>Vous ne le connaissez pas</w:t>
      </w:r>
      <w:r>
        <w:t xml:space="preserve">. </w:t>
      </w:r>
      <w:r w:rsidR="009D4A85" w:rsidRPr="0095276B">
        <w:t>Ses formules commerciales ont le grand style de son coup de ch</w:t>
      </w:r>
      <w:r w:rsidR="009D4A85" w:rsidRPr="0095276B">
        <w:t>a</w:t>
      </w:r>
      <w:r w:rsidR="009D4A85" w:rsidRPr="0095276B">
        <w:t>peau</w:t>
      </w:r>
      <w:r>
        <w:t xml:space="preserve">, </w:t>
      </w:r>
      <w:r w:rsidR="009D4A85" w:rsidRPr="0095276B">
        <w:t>et il tient à ses vieux métiers comme à son Montaigne de poche</w:t>
      </w:r>
      <w:r>
        <w:t xml:space="preserve">. </w:t>
      </w:r>
      <w:r w:rsidR="009D4A85" w:rsidRPr="0095276B">
        <w:t>On a rebâti</w:t>
      </w:r>
      <w:r>
        <w:t xml:space="preserve">, </w:t>
      </w:r>
      <w:r w:rsidR="009D4A85" w:rsidRPr="0095276B">
        <w:t>après l</w:t>
      </w:r>
      <w:r>
        <w:t>’</w:t>
      </w:r>
      <w:r w:rsidR="009D4A85" w:rsidRPr="0095276B">
        <w:t>incendie</w:t>
      </w:r>
      <w:r>
        <w:t xml:space="preserve">, </w:t>
      </w:r>
      <w:r w:rsidR="009D4A85" w:rsidRPr="0095276B">
        <w:t>exactement sur les plans anciens</w:t>
      </w:r>
      <w:r>
        <w:t xml:space="preserve">, </w:t>
      </w:r>
      <w:r w:rsidR="009D4A85" w:rsidRPr="0095276B">
        <w:t>et nous nous faisons des bosses juste aux mêmes bons vieux coins noirs</w:t>
      </w:r>
      <w:r>
        <w:t xml:space="preserve">. </w:t>
      </w:r>
      <w:r w:rsidR="009D4A85" w:rsidRPr="0095276B">
        <w:t>N</w:t>
      </w:r>
      <w:r>
        <w:t>’</w:t>
      </w:r>
      <w:r w:rsidR="009D4A85" w:rsidRPr="0095276B">
        <w:t>allez pas lui parler de changer sa fabric</w:t>
      </w:r>
      <w:r w:rsidR="009D4A85" w:rsidRPr="0095276B">
        <w:t>a</w:t>
      </w:r>
      <w:r w:rsidR="009D4A85" w:rsidRPr="0095276B">
        <w:t>tion</w:t>
      </w:r>
      <w:r>
        <w:t xml:space="preserve">. </w:t>
      </w:r>
      <w:r w:rsidR="009D4A85" w:rsidRPr="0095276B">
        <w:t>Il vous écouterait jusqu</w:t>
      </w:r>
      <w:r>
        <w:t>’</w:t>
      </w:r>
      <w:r w:rsidR="009D4A85" w:rsidRPr="0095276B">
        <w:t>au bout avec la plus grande pol</w:t>
      </w:r>
      <w:r w:rsidR="009D4A85" w:rsidRPr="0095276B">
        <w:t>i</w:t>
      </w:r>
      <w:r w:rsidR="009D4A85" w:rsidRPr="0095276B">
        <w:t>tesse</w:t>
      </w:r>
      <w:r>
        <w:t xml:space="preserve">, </w:t>
      </w:r>
      <w:r w:rsidR="009D4A85" w:rsidRPr="0095276B">
        <w:t>et vous tiendrait pour l</w:t>
      </w:r>
      <w:r>
        <w:t>’</w:t>
      </w:r>
      <w:r w:rsidR="009D4A85" w:rsidRPr="0095276B">
        <w:t>homme le plus dangereux qu</w:t>
      </w:r>
      <w:r>
        <w:t>’</w:t>
      </w:r>
      <w:r w:rsidR="009D4A85" w:rsidRPr="0095276B">
        <w:t>il ait jamais rencontré</w:t>
      </w:r>
      <w:r>
        <w:t>.</w:t>
      </w:r>
    </w:p>
    <w:p w14:paraId="2B9E98C6" w14:textId="77777777" w:rsidR="006455E5" w:rsidRDefault="006455E5" w:rsidP="002666CE">
      <w:r>
        <w:t>— </w:t>
      </w:r>
      <w:r w:rsidR="009D4A85" w:rsidRPr="0095276B">
        <w:t>Mais</w:t>
      </w:r>
      <w:r>
        <w:t xml:space="preserve">, </w:t>
      </w:r>
      <w:r w:rsidR="009D4A85" w:rsidRPr="0095276B">
        <w:t>bon Dieu de bon Dieu</w:t>
      </w:r>
      <w:r>
        <w:t xml:space="preserve"> », </w:t>
      </w:r>
      <w:r w:rsidR="009D4A85" w:rsidRPr="0095276B">
        <w:t>s</w:t>
      </w:r>
      <w:r>
        <w:t>’</w:t>
      </w:r>
      <w:r w:rsidR="009D4A85" w:rsidRPr="0095276B">
        <w:t>écria Joseph en touchant ses lunettes</w:t>
      </w:r>
      <w:r>
        <w:t>, « </w:t>
      </w:r>
      <w:r w:rsidR="009D4A85" w:rsidRPr="0095276B">
        <w:t>vous êtes là</w:t>
      </w:r>
      <w:r>
        <w:t xml:space="preserve">, </w:t>
      </w:r>
      <w:r w:rsidR="009D4A85" w:rsidRPr="0095276B">
        <w:t>vous</w:t>
      </w:r>
      <w:r>
        <w:t> !</w:t>
      </w:r>
    </w:p>
    <w:p w14:paraId="051864E6" w14:textId="67082E5D" w:rsidR="006455E5" w:rsidRDefault="006455E5" w:rsidP="002666CE">
      <w:r>
        <w:t>— </w:t>
      </w:r>
      <w:r w:rsidR="009D4A85" w:rsidRPr="0095276B">
        <w:t>Moi</w:t>
      </w:r>
      <w:r>
        <w:t xml:space="preserve"> ? </w:t>
      </w:r>
      <w:r w:rsidR="009D4A85" w:rsidRPr="0095276B">
        <w:t>Tiens</w:t>
      </w:r>
      <w:r>
        <w:t xml:space="preserve">, </w:t>
      </w:r>
      <w:r w:rsidR="009D4A85" w:rsidRPr="0095276B">
        <w:t>il serait opportun que je misse une paire de caleçons</w:t>
      </w:r>
      <w:r>
        <w:t xml:space="preserve">, </w:t>
      </w:r>
      <w:r w:rsidR="009D4A85" w:rsidRPr="0095276B">
        <w:t>ne trouvez-vous pas</w:t>
      </w:r>
      <w:r>
        <w:t xml:space="preserve"> ? </w:t>
      </w:r>
      <w:r w:rsidR="009D4A85" w:rsidRPr="0095276B">
        <w:t>Moi</w:t>
      </w:r>
      <w:r>
        <w:t xml:space="preserve"> ? </w:t>
      </w:r>
      <w:r w:rsidR="009D4A85" w:rsidRPr="0095276B">
        <w:t>J</w:t>
      </w:r>
      <w:r>
        <w:t>’</w:t>
      </w:r>
      <w:r w:rsidR="009D4A85" w:rsidRPr="0095276B">
        <w:t>en ai pour quinze ans</w:t>
      </w:r>
      <w:r>
        <w:t xml:space="preserve">, </w:t>
      </w:r>
      <w:r w:rsidR="009D4A85" w:rsidRPr="0095276B">
        <w:t>en me ménageant</w:t>
      </w:r>
      <w:r>
        <w:t xml:space="preserve">, </w:t>
      </w:r>
      <w:r w:rsidR="009D4A85" w:rsidRPr="0095276B">
        <w:t>plus probablement pour dix</w:t>
      </w:r>
      <w:r>
        <w:t xml:space="preserve">, </w:t>
      </w:r>
      <w:r w:rsidR="009D4A85" w:rsidRPr="0095276B">
        <w:t>et</w:t>
      </w:r>
      <w:r>
        <w:t xml:space="preserve">, </w:t>
      </w:r>
      <w:r w:rsidR="009D4A85" w:rsidRPr="0095276B">
        <w:t>d</w:t>
      </w:r>
      <w:r>
        <w:t>’</w:t>
      </w:r>
      <w:r w:rsidR="009D4A85" w:rsidRPr="0095276B">
        <w:t>ici là</w:t>
      </w:r>
      <w:r>
        <w:t xml:space="preserve">, </w:t>
      </w:r>
      <w:r w:rsidR="009D4A85" w:rsidRPr="0095276B">
        <w:t>une crainte in</w:t>
      </w:r>
      <w:r>
        <w:t>coer</w:t>
      </w:r>
      <w:r w:rsidR="009D4A85" w:rsidRPr="0095276B">
        <w:t>cible de tout désordre</w:t>
      </w:r>
      <w:r>
        <w:t xml:space="preserve">, </w:t>
      </w:r>
      <w:r w:rsidR="009D4A85" w:rsidRPr="0095276B">
        <w:t>de tout ennui</w:t>
      </w:r>
      <w:r>
        <w:t xml:space="preserve">. </w:t>
      </w:r>
      <w:r w:rsidR="009D4A85" w:rsidRPr="0095276B">
        <w:t>Franch</w:t>
      </w:r>
      <w:r w:rsidR="009D4A85" w:rsidRPr="0095276B">
        <w:t>e</w:t>
      </w:r>
      <w:r w:rsidR="009D4A85" w:rsidRPr="0095276B">
        <w:t>ment</w:t>
      </w:r>
      <w:r>
        <w:t xml:space="preserve">, </w:t>
      </w:r>
      <w:r w:rsidR="009D4A85" w:rsidRPr="0095276B">
        <w:t>suis-je un homme à faire seul ce que vous allez faire à quatre</w:t>
      </w:r>
      <w:r>
        <w:t xml:space="preserve">, </w:t>
      </w:r>
      <w:r w:rsidR="009D4A85" w:rsidRPr="0095276B">
        <w:t>et à quatre Simler</w:t>
      </w:r>
      <w:r>
        <w:t> ?</w:t>
      </w:r>
    </w:p>
    <w:p w14:paraId="1A8A1C33" w14:textId="77777777" w:rsidR="006455E5" w:rsidRDefault="006455E5" w:rsidP="002666CE">
      <w:r>
        <w:t>— </w:t>
      </w:r>
      <w:r w:rsidR="009D4A85" w:rsidRPr="0095276B">
        <w:t>Vos sous-ordres</w:t>
      </w:r>
      <w:r>
        <w:t>…, »</w:t>
      </w:r>
      <w:r w:rsidR="009D4A85" w:rsidRPr="0095276B">
        <w:t xml:space="preserve"> commença Joseph d</w:t>
      </w:r>
      <w:r>
        <w:t>’</w:t>
      </w:r>
      <w:r w:rsidR="009D4A85" w:rsidRPr="0095276B">
        <w:t>un ton moins tranchant</w:t>
      </w:r>
      <w:r>
        <w:t xml:space="preserve">. </w:t>
      </w:r>
      <w:r w:rsidR="009D4A85" w:rsidRPr="0095276B">
        <w:t>L</w:t>
      </w:r>
      <w:r>
        <w:t>’</w:t>
      </w:r>
      <w:r w:rsidR="009D4A85" w:rsidRPr="0095276B">
        <w:t xml:space="preserve">usine </w:t>
      </w:r>
      <w:proofErr w:type="spellStart"/>
      <w:r w:rsidR="009D4A85" w:rsidRPr="0095276B">
        <w:t>Lefombère</w:t>
      </w:r>
      <w:proofErr w:type="spellEnd"/>
      <w:r w:rsidR="009D4A85" w:rsidRPr="0095276B">
        <w:t xml:space="preserve"> nourrissait une hiérarchie de fonctionnaires presque aussi pullulante qu</w:t>
      </w:r>
      <w:r>
        <w:t>’</w:t>
      </w:r>
      <w:r w:rsidR="009D4A85" w:rsidRPr="0095276B">
        <w:t>une administration d</w:t>
      </w:r>
      <w:r>
        <w:t>’</w:t>
      </w:r>
      <w:r w:rsidR="009D4A85" w:rsidRPr="0095276B">
        <w:t>État</w:t>
      </w:r>
      <w:r>
        <w:t>.</w:t>
      </w:r>
    </w:p>
    <w:p w14:paraId="716CCB94" w14:textId="13E385A1" w:rsidR="002666CE" w:rsidRDefault="006455E5" w:rsidP="002666CE">
      <w:r>
        <w:rPr>
          <w:rFonts w:eastAsia="Georgia" w:cs="Georgia"/>
          <w:szCs w:val="32"/>
        </w:rPr>
        <w:t>« </w:t>
      </w:r>
      <w:r w:rsidR="009D4A85" w:rsidRPr="0095276B">
        <w:t xml:space="preserve">Depuis quand fait-on quelque chose </w:t>
      </w:r>
      <w:r w:rsidR="009D4A85" w:rsidRPr="0095276B">
        <w:rPr>
          <w:i/>
          <w:iCs/>
        </w:rPr>
        <w:t>avec</w:t>
      </w:r>
      <w:r w:rsidR="009D4A85" w:rsidRPr="0095276B">
        <w:t xml:space="preserve"> ces gens-là</w:t>
      </w:r>
      <w:r>
        <w:t xml:space="preserve">, </w:t>
      </w:r>
      <w:r w:rsidR="009D4A85" w:rsidRPr="0095276B">
        <w:t xml:space="preserve">et non plus </w:t>
      </w:r>
      <w:r w:rsidR="009D4A85" w:rsidRPr="0095276B">
        <w:rPr>
          <w:i/>
          <w:iCs/>
        </w:rPr>
        <w:t>contre</w:t>
      </w:r>
      <w:r w:rsidR="009D4A85" w:rsidRPr="0095276B">
        <w:t xml:space="preserve"> eux</w:t>
      </w:r>
      <w:r>
        <w:t xml:space="preserve"> ? </w:t>
      </w:r>
      <w:r w:rsidR="009D4A85" w:rsidRPr="0095276B">
        <w:t>Laissez-nous sombrer tout doucement</w:t>
      </w:r>
      <w:r>
        <w:t xml:space="preserve">, </w:t>
      </w:r>
      <w:r w:rsidR="009D4A85" w:rsidRPr="0095276B">
        <w:lastRenderedPageBreak/>
        <w:t>tout doucement</w:t>
      </w:r>
      <w:r>
        <w:t xml:space="preserve">, </w:t>
      </w:r>
      <w:r w:rsidR="009D4A85" w:rsidRPr="0095276B">
        <w:t>les uns portant les autres</w:t>
      </w:r>
      <w:r>
        <w:t xml:space="preserve">. </w:t>
      </w:r>
      <w:r w:rsidR="009D4A85" w:rsidRPr="0095276B">
        <w:t>Mon père n</w:t>
      </w:r>
      <w:r>
        <w:t>’</w:t>
      </w:r>
      <w:r w:rsidR="009D4A85" w:rsidRPr="0095276B">
        <w:t>y verra que du feu et aura la satisfaction d</w:t>
      </w:r>
      <w:r>
        <w:t>’</w:t>
      </w:r>
      <w:r w:rsidR="009D4A85" w:rsidRPr="0095276B">
        <w:t xml:space="preserve">accuser </w:t>
      </w:r>
      <w:smartTag w:uri="urn:schemas-microsoft-com:office:smarttags" w:element="PersonName">
        <w:smartTagPr>
          <w:attr w:name="ProductID" w:val="la R￩publique"/>
        </w:smartTagPr>
        <w:r w:rsidR="009D4A85" w:rsidRPr="0095276B">
          <w:t>la République</w:t>
        </w:r>
      </w:smartTag>
      <w:r w:rsidR="009D4A85" w:rsidRPr="0095276B">
        <w:t xml:space="preserve"> de tout le mal</w:t>
      </w:r>
      <w:r>
        <w:t xml:space="preserve">. </w:t>
      </w:r>
      <w:r w:rsidR="009D4A85" w:rsidRPr="0095276B">
        <w:t>Moi je suis assez riche pour finir sans honte</w:t>
      </w:r>
      <w:r>
        <w:t xml:space="preserve">, </w:t>
      </w:r>
      <w:r w:rsidR="009D4A85" w:rsidRPr="0095276B">
        <w:t>ce que je ne pourrais pas faire si je remettais tout en jeu</w:t>
      </w:r>
      <w:r>
        <w:t xml:space="preserve">. </w:t>
      </w:r>
      <w:r w:rsidR="009D4A85" w:rsidRPr="0095276B">
        <w:t>D</w:t>
      </w:r>
      <w:r>
        <w:t>’</w:t>
      </w:r>
      <w:r w:rsidR="009D4A85" w:rsidRPr="0095276B">
        <w:t>ailleurs nous a</w:t>
      </w:r>
      <w:r w:rsidR="009D4A85" w:rsidRPr="0095276B">
        <w:t>l</w:t>
      </w:r>
      <w:r w:rsidR="009D4A85" w:rsidRPr="0095276B">
        <w:t xml:space="preserve">lons prendre le thé au </w:t>
      </w:r>
      <w:proofErr w:type="spellStart"/>
      <w:r w:rsidR="009D4A85" w:rsidRPr="0095276B">
        <w:t>Plantis</w:t>
      </w:r>
      <w:proofErr w:type="spellEnd"/>
      <w:r w:rsidR="009D4A85" w:rsidRPr="0095276B">
        <w:t xml:space="preserve"> cet après-midi</w:t>
      </w:r>
      <w:r>
        <w:t xml:space="preserve">… </w:t>
      </w:r>
      <w:r w:rsidR="009D4A85" w:rsidRPr="0095276B">
        <w:t>Au revoir</w:t>
      </w:r>
      <w:r>
        <w:t xml:space="preserve">, </w:t>
      </w:r>
      <w:r w:rsidR="009D4A85" w:rsidRPr="0095276B">
        <w:t>mon vieux</w:t>
      </w:r>
      <w:r>
        <w:t xml:space="preserve">, </w:t>
      </w:r>
      <w:r w:rsidR="009D4A85" w:rsidRPr="0095276B">
        <w:t>il va être sept heures</w:t>
      </w:r>
      <w:r>
        <w:t xml:space="preserve">, </w:t>
      </w:r>
      <w:r w:rsidR="009D4A85" w:rsidRPr="0095276B">
        <w:t>filez</w:t>
      </w:r>
      <w:r>
        <w:t xml:space="preserve">, </w:t>
      </w:r>
      <w:r w:rsidR="009D4A85" w:rsidRPr="0095276B">
        <w:t>et bonne chance</w:t>
      </w:r>
      <w:r>
        <w:t>. »</w:t>
      </w:r>
    </w:p>
    <w:p w14:paraId="3494F35C" w14:textId="5B9EAD57" w:rsidR="009D4A85" w:rsidRPr="0095276B" w:rsidRDefault="009D4A85" w:rsidP="006455E5">
      <w:pPr>
        <w:pStyle w:val="Titre2"/>
        <w:pageBreakBefore/>
        <w:rPr>
          <w:szCs w:val="44"/>
        </w:rPr>
      </w:pPr>
      <w:bookmarkStart w:id="43" w:name="_Toc197888846"/>
      <w:r w:rsidRPr="0095276B">
        <w:rPr>
          <w:szCs w:val="44"/>
        </w:rPr>
        <w:lastRenderedPageBreak/>
        <w:t>5</w:t>
      </w:r>
      <w:bookmarkEnd w:id="43"/>
      <w:r w:rsidRPr="0095276B">
        <w:rPr>
          <w:szCs w:val="44"/>
        </w:rPr>
        <w:br/>
      </w:r>
    </w:p>
    <w:p w14:paraId="2AB0889A" w14:textId="77777777" w:rsidR="006455E5" w:rsidRDefault="009D4A85" w:rsidP="002666CE">
      <w:r w:rsidRPr="0095276B">
        <w:t>La chance fut bonne</w:t>
      </w:r>
      <w:r w:rsidR="006455E5">
        <w:t xml:space="preserve">. </w:t>
      </w:r>
      <w:r w:rsidRPr="0095276B">
        <w:t>Et l</w:t>
      </w:r>
      <w:r w:rsidR="006455E5">
        <w:t>’</w:t>
      </w:r>
      <w:r w:rsidRPr="0095276B">
        <w:t>entrain de Joseph l</w:t>
      </w:r>
      <w:r w:rsidR="006455E5">
        <w:t>’</w:t>
      </w:r>
      <w:r w:rsidRPr="0095276B">
        <w:t>eût égalée</w:t>
      </w:r>
      <w:r w:rsidR="006455E5">
        <w:t xml:space="preserve">, </w:t>
      </w:r>
      <w:r w:rsidRPr="0095276B">
        <w:t xml:space="preserve">si la désagréable évocation du </w:t>
      </w:r>
      <w:proofErr w:type="spellStart"/>
      <w:r w:rsidRPr="0095276B">
        <w:t>Plantis</w:t>
      </w:r>
      <w:proofErr w:type="spellEnd"/>
      <w:r w:rsidRPr="0095276B">
        <w:t xml:space="preserve"> n</w:t>
      </w:r>
      <w:r w:rsidR="006455E5">
        <w:t>’</w:t>
      </w:r>
      <w:r w:rsidRPr="0095276B">
        <w:t>avait gâté sa première journée de voyage</w:t>
      </w:r>
      <w:r w:rsidR="006455E5">
        <w:t>.</w:t>
      </w:r>
    </w:p>
    <w:p w14:paraId="1AD96F2E" w14:textId="77777777" w:rsidR="006455E5" w:rsidRDefault="009D4A85" w:rsidP="002666CE">
      <w:r w:rsidRPr="0095276B">
        <w:t>Il y a des choses qu</w:t>
      </w:r>
      <w:r w:rsidR="006455E5">
        <w:t>’</w:t>
      </w:r>
      <w:r w:rsidRPr="0095276B">
        <w:t>un homme de valeur ne se rappelle pas impunément</w:t>
      </w:r>
      <w:r w:rsidR="006455E5">
        <w:t xml:space="preserve">. </w:t>
      </w:r>
      <w:r w:rsidRPr="0095276B">
        <w:t>Joseph passa cette journée à se demander si</w:t>
      </w:r>
      <w:r w:rsidR="006455E5">
        <w:t xml:space="preserve">, </w:t>
      </w:r>
      <w:r w:rsidRPr="0095276B">
        <w:t>comme Rodrigue</w:t>
      </w:r>
      <w:r w:rsidR="006455E5">
        <w:t xml:space="preserve">, </w:t>
      </w:r>
      <w:r w:rsidRPr="0095276B">
        <w:t>il avait du cœur</w:t>
      </w:r>
      <w:r w:rsidR="006455E5">
        <w:t xml:space="preserve">, </w:t>
      </w:r>
      <w:r w:rsidRPr="0095276B">
        <w:t>et faute de pouvoir répondre à une question si mal posée</w:t>
      </w:r>
      <w:r w:rsidR="006455E5">
        <w:t xml:space="preserve">, </w:t>
      </w:r>
      <w:r w:rsidRPr="0095276B">
        <w:t>il se traita de brute</w:t>
      </w:r>
      <w:r w:rsidR="006455E5">
        <w:t xml:space="preserve">, </w:t>
      </w:r>
      <w:r w:rsidRPr="0095276B">
        <w:t>d</w:t>
      </w:r>
      <w:r w:rsidR="006455E5">
        <w:t>’</w:t>
      </w:r>
      <w:r w:rsidRPr="0095276B">
        <w:t>ignoble br</w:t>
      </w:r>
      <w:r w:rsidRPr="0095276B">
        <w:t>u</w:t>
      </w:r>
      <w:r w:rsidRPr="0095276B">
        <w:t>te</w:t>
      </w:r>
      <w:r w:rsidR="006455E5">
        <w:t xml:space="preserve">, </w:t>
      </w:r>
      <w:r w:rsidRPr="0095276B">
        <w:t>en se rencognant dans le drap bleu du wagon et en ramenant sa casquette sur ses yeux</w:t>
      </w:r>
      <w:r w:rsidR="006455E5">
        <w:t>.</w:t>
      </w:r>
    </w:p>
    <w:p w14:paraId="4930824C" w14:textId="77777777" w:rsidR="006455E5" w:rsidRDefault="009D4A85" w:rsidP="002666CE">
      <w:r w:rsidRPr="0095276B">
        <w:t>Mais les grâces équivoques et encore fraîches de Gustave Droz</w:t>
      </w:r>
      <w:r w:rsidR="006455E5">
        <w:t xml:space="preserve">, </w:t>
      </w:r>
      <w:r w:rsidRPr="0095276B">
        <w:t>ainsi que l</w:t>
      </w:r>
      <w:r w:rsidR="006455E5">
        <w:t>’</w:t>
      </w:r>
      <w:r w:rsidRPr="0095276B">
        <w:t>enchantement de la traversée de Newhaven</w:t>
      </w:r>
      <w:r w:rsidR="006455E5">
        <w:t xml:space="preserve">, </w:t>
      </w:r>
      <w:r w:rsidRPr="0095276B">
        <w:t>suffirent à ranimer un esprit neuf</w:t>
      </w:r>
      <w:r w:rsidR="006455E5">
        <w:t xml:space="preserve">, </w:t>
      </w:r>
      <w:r w:rsidRPr="0095276B">
        <w:t>pour qui le monde était e</w:t>
      </w:r>
      <w:r w:rsidRPr="0095276B">
        <w:t>n</w:t>
      </w:r>
      <w:r w:rsidRPr="0095276B">
        <w:t>core un vaste assemblage de merveilles</w:t>
      </w:r>
      <w:r w:rsidR="006455E5">
        <w:t>.</w:t>
      </w:r>
    </w:p>
    <w:p w14:paraId="4E86656B" w14:textId="77777777" w:rsidR="006455E5" w:rsidRDefault="009D4A85" w:rsidP="002666CE">
      <w:r w:rsidRPr="0095276B">
        <w:t>Une fois en Angleterre</w:t>
      </w:r>
      <w:r w:rsidR="006455E5">
        <w:t xml:space="preserve">, </w:t>
      </w:r>
      <w:r w:rsidRPr="0095276B">
        <w:t>sa trace se perd</w:t>
      </w:r>
      <w:r w:rsidR="006455E5">
        <w:t xml:space="preserve">. </w:t>
      </w:r>
      <w:r w:rsidRPr="0095276B">
        <w:t>Lui-même ne parla jamais de ce temps-là qu</w:t>
      </w:r>
      <w:r w:rsidR="006455E5">
        <w:t>’</w:t>
      </w:r>
      <w:r w:rsidRPr="0095276B">
        <w:t>avec une infinité de réticences et de gaîtés contenues</w:t>
      </w:r>
      <w:r w:rsidR="006455E5">
        <w:t xml:space="preserve">. </w:t>
      </w:r>
      <w:r w:rsidRPr="0095276B">
        <w:t>Il est certain qu</w:t>
      </w:r>
      <w:r w:rsidR="006455E5">
        <w:t>’</w:t>
      </w:r>
      <w:r w:rsidRPr="0095276B">
        <w:t>il poussa jusqu</w:t>
      </w:r>
      <w:r w:rsidR="006455E5">
        <w:t>’</w:t>
      </w:r>
      <w:r w:rsidRPr="0095276B">
        <w:t>à Leeds et ju</w:t>
      </w:r>
      <w:r w:rsidRPr="0095276B">
        <w:t>s</w:t>
      </w:r>
      <w:r w:rsidRPr="0095276B">
        <w:t>qu</w:t>
      </w:r>
      <w:r w:rsidR="006455E5">
        <w:t>’</w:t>
      </w:r>
      <w:r w:rsidRPr="0095276B">
        <w:t>à Manchester</w:t>
      </w:r>
      <w:r w:rsidR="006455E5">
        <w:t xml:space="preserve">, </w:t>
      </w:r>
      <w:r w:rsidRPr="0095276B">
        <w:t>qu</w:t>
      </w:r>
      <w:r w:rsidR="006455E5">
        <w:t>’</w:t>
      </w:r>
      <w:r w:rsidRPr="0095276B">
        <w:t>il ne voyagea pas toujours en première</w:t>
      </w:r>
      <w:r w:rsidR="006455E5">
        <w:t xml:space="preserve">, </w:t>
      </w:r>
      <w:r w:rsidRPr="0095276B">
        <w:t>qu</w:t>
      </w:r>
      <w:r w:rsidR="006455E5">
        <w:t>’</w:t>
      </w:r>
      <w:r w:rsidRPr="0095276B">
        <w:t>il ne hanta pas exclusivement les grands hôtels</w:t>
      </w:r>
      <w:r w:rsidR="006455E5">
        <w:t xml:space="preserve">, </w:t>
      </w:r>
      <w:r w:rsidRPr="0095276B">
        <w:t>mais qu</w:t>
      </w:r>
      <w:r w:rsidR="006455E5">
        <w:t>’</w:t>
      </w:r>
      <w:r w:rsidRPr="0095276B">
        <w:t>avec la complicité d</w:t>
      </w:r>
      <w:r w:rsidR="006455E5">
        <w:t>’</w:t>
      </w:r>
      <w:r w:rsidRPr="0095276B">
        <w:t>un fabricant de métiers de Newcastle</w:t>
      </w:r>
      <w:r w:rsidR="006455E5">
        <w:t xml:space="preserve">, </w:t>
      </w:r>
      <w:r w:rsidRPr="0095276B">
        <w:t>il força</w:t>
      </w:r>
      <w:r w:rsidR="006455E5">
        <w:t xml:space="preserve">, </w:t>
      </w:r>
      <w:r w:rsidRPr="0095276B">
        <w:t>sous l</w:t>
      </w:r>
      <w:r w:rsidR="006455E5">
        <w:t>’</w:t>
      </w:r>
      <w:r w:rsidRPr="0095276B">
        <w:t xml:space="preserve">accoutrement de Herr </w:t>
      </w:r>
      <w:proofErr w:type="spellStart"/>
      <w:r w:rsidRPr="0095276B">
        <w:t>Mitmacher</w:t>
      </w:r>
      <w:proofErr w:type="spellEnd"/>
      <w:r w:rsidR="006455E5">
        <w:t xml:space="preserve">, </w:t>
      </w:r>
      <w:r w:rsidRPr="0095276B">
        <w:t>monteur allemand</w:t>
      </w:r>
      <w:r w:rsidR="006455E5">
        <w:t xml:space="preserve">, </w:t>
      </w:r>
      <w:r w:rsidRPr="0095276B">
        <w:t>les portes de plusieurs grands tissages</w:t>
      </w:r>
      <w:r w:rsidR="006455E5">
        <w:t xml:space="preserve">, </w:t>
      </w:r>
      <w:r w:rsidRPr="0095276B">
        <w:t>et les visita minutieus</w:t>
      </w:r>
      <w:r w:rsidRPr="0095276B">
        <w:t>e</w:t>
      </w:r>
      <w:r w:rsidRPr="0095276B">
        <w:t>ment</w:t>
      </w:r>
      <w:r w:rsidR="006455E5">
        <w:t xml:space="preserve">. </w:t>
      </w:r>
      <w:r w:rsidRPr="0095276B">
        <w:t>Il est certain</w:t>
      </w:r>
      <w:r w:rsidR="006455E5">
        <w:t xml:space="preserve">, </w:t>
      </w:r>
      <w:r w:rsidRPr="0095276B">
        <w:t>également</w:t>
      </w:r>
      <w:r w:rsidR="006455E5">
        <w:t xml:space="preserve">, </w:t>
      </w:r>
      <w:r w:rsidRPr="0095276B">
        <w:t>que son ignorance radicale de la langue anglaise ne semble pas avoir été un obstacle aux mult</w:t>
      </w:r>
      <w:r w:rsidRPr="0095276B">
        <w:t>i</w:t>
      </w:r>
      <w:r w:rsidRPr="0095276B">
        <w:t>ples relations qu</w:t>
      </w:r>
      <w:r w:rsidR="006455E5">
        <w:t>’</w:t>
      </w:r>
      <w:r w:rsidRPr="0095276B">
        <w:t>il noua</w:t>
      </w:r>
      <w:r w:rsidR="006455E5">
        <w:t xml:space="preserve"> ; </w:t>
      </w:r>
      <w:r w:rsidRPr="0095276B">
        <w:t>qu</w:t>
      </w:r>
      <w:r w:rsidR="006455E5">
        <w:t>’</w:t>
      </w:r>
      <w:r w:rsidRPr="0095276B">
        <w:t>il pénétra dans maint bar en co</w:t>
      </w:r>
      <w:r w:rsidRPr="0095276B">
        <w:t>m</w:t>
      </w:r>
      <w:r w:rsidRPr="0095276B">
        <w:t>pagnie de mainte société</w:t>
      </w:r>
      <w:r w:rsidR="006455E5">
        <w:t xml:space="preserve"> ; </w:t>
      </w:r>
      <w:r w:rsidRPr="0095276B">
        <w:t>qu</w:t>
      </w:r>
      <w:r w:rsidR="006455E5">
        <w:t>’</w:t>
      </w:r>
      <w:r w:rsidRPr="0095276B">
        <w:t>entré</w:t>
      </w:r>
      <w:r w:rsidR="006455E5">
        <w:t xml:space="preserve">, </w:t>
      </w:r>
      <w:r w:rsidRPr="0095276B">
        <w:t>par exemple</w:t>
      </w:r>
      <w:r w:rsidR="006455E5">
        <w:t xml:space="preserve">, </w:t>
      </w:r>
      <w:r w:rsidRPr="0095276B">
        <w:t>dans un petit salon de vin de Tottenham avec un personnage à dégaine de commis voyageur</w:t>
      </w:r>
      <w:r w:rsidR="006455E5">
        <w:t xml:space="preserve">, </w:t>
      </w:r>
      <w:r w:rsidRPr="0095276B">
        <w:t xml:space="preserve">il en sortit peu </w:t>
      </w:r>
      <w:r w:rsidRPr="0095276B">
        <w:lastRenderedPageBreak/>
        <w:t>après</w:t>
      </w:r>
      <w:r w:rsidR="006455E5">
        <w:t xml:space="preserve">, </w:t>
      </w:r>
      <w:r w:rsidRPr="0095276B">
        <w:t>portant un respectable ballot sous son bras et un air de plein contentement sur le v</w:t>
      </w:r>
      <w:r w:rsidRPr="0095276B">
        <w:t>i</w:t>
      </w:r>
      <w:r w:rsidRPr="0095276B">
        <w:t>sage</w:t>
      </w:r>
      <w:r w:rsidR="006455E5">
        <w:t xml:space="preserve">. </w:t>
      </w:r>
      <w:r w:rsidRPr="0095276B">
        <w:t>Toujours est-il qu</w:t>
      </w:r>
      <w:r w:rsidR="006455E5">
        <w:t>’</w:t>
      </w:r>
      <w:r w:rsidRPr="0095276B">
        <w:t>il eut la joie</w:t>
      </w:r>
      <w:r w:rsidR="006455E5">
        <w:t xml:space="preserve">, </w:t>
      </w:r>
      <w:r w:rsidRPr="0095276B">
        <w:t>comme il regagnait Ve</w:t>
      </w:r>
      <w:r w:rsidRPr="0095276B">
        <w:t>n</w:t>
      </w:r>
      <w:r w:rsidRPr="0095276B">
        <w:t>deuvre</w:t>
      </w:r>
      <w:r w:rsidR="006455E5">
        <w:t xml:space="preserve">, </w:t>
      </w:r>
      <w:r w:rsidRPr="0095276B">
        <w:t>de tomber fortuitement</w:t>
      </w:r>
      <w:r w:rsidR="006455E5">
        <w:t xml:space="preserve">, </w:t>
      </w:r>
      <w:r w:rsidRPr="0095276B">
        <w:t>sur les quais de Boulogne</w:t>
      </w:r>
      <w:r w:rsidR="006455E5">
        <w:t xml:space="preserve">, </w:t>
      </w:r>
      <w:r w:rsidRPr="0095276B">
        <w:t xml:space="preserve">dans les bras de son oncle par alliance </w:t>
      </w:r>
      <w:proofErr w:type="spellStart"/>
      <w:r w:rsidRPr="0095276B">
        <w:t>Afroum</w:t>
      </w:r>
      <w:proofErr w:type="spellEnd"/>
      <w:r w:rsidRPr="0095276B">
        <w:t xml:space="preserve"> Stern</w:t>
      </w:r>
      <w:r w:rsidR="006455E5">
        <w:t xml:space="preserve">. </w:t>
      </w:r>
      <w:r w:rsidRPr="0095276B">
        <w:t>Ce qu</w:t>
      </w:r>
      <w:r w:rsidR="006455E5">
        <w:t>’</w:t>
      </w:r>
      <w:r w:rsidRPr="0095276B">
        <w:t>il dit et montra à cet honorable commerçant</w:t>
      </w:r>
      <w:r w:rsidR="006455E5">
        <w:t xml:space="preserve">, </w:t>
      </w:r>
      <w:r w:rsidRPr="0095276B">
        <w:t>en partance pour Folke</w:t>
      </w:r>
      <w:r w:rsidRPr="0095276B">
        <w:t>s</w:t>
      </w:r>
      <w:r w:rsidRPr="0095276B">
        <w:t>tone</w:t>
      </w:r>
      <w:r w:rsidR="006455E5">
        <w:t xml:space="preserve">, </w:t>
      </w:r>
      <w:r w:rsidRPr="0095276B">
        <w:t>intéressa celui-ci au plus haut point</w:t>
      </w:r>
      <w:r w:rsidR="006455E5">
        <w:t>.</w:t>
      </w:r>
    </w:p>
    <w:p w14:paraId="79933B6C" w14:textId="69D1145E" w:rsidR="006455E5" w:rsidRDefault="009D4A85" w:rsidP="002666CE">
      <w:r w:rsidRPr="0095276B">
        <w:t>Six jours plus tard</w:t>
      </w:r>
      <w:r w:rsidR="006455E5">
        <w:t xml:space="preserve">, </w:t>
      </w:r>
      <w:r w:rsidRPr="0095276B">
        <w:t>trois grosses valises</w:t>
      </w:r>
      <w:r w:rsidR="006455E5">
        <w:t xml:space="preserve">, </w:t>
      </w:r>
      <w:r w:rsidRPr="0095276B">
        <w:t>desquelles deux</w:t>
      </w:r>
      <w:r w:rsidR="006455E5">
        <w:t xml:space="preserve">, </w:t>
      </w:r>
      <w:r w:rsidRPr="0095276B">
        <w:t>toutes neuves</w:t>
      </w:r>
      <w:r w:rsidR="006455E5">
        <w:t xml:space="preserve">, </w:t>
      </w:r>
      <w:r w:rsidRPr="0095276B">
        <w:t xml:space="preserve">portaient la marque de la coopérative </w:t>
      </w:r>
      <w:proofErr w:type="spellStart"/>
      <w:r w:rsidRPr="0095276B">
        <w:rPr>
          <w:i/>
          <w:iCs/>
        </w:rPr>
        <w:t>Army</w:t>
      </w:r>
      <w:proofErr w:type="spellEnd"/>
      <w:r w:rsidRPr="0095276B">
        <w:rPr>
          <w:i/>
          <w:iCs/>
        </w:rPr>
        <w:t xml:space="preserve"> and Navy</w:t>
      </w:r>
      <w:r w:rsidR="006455E5">
        <w:t xml:space="preserve">, </w:t>
      </w:r>
      <w:r w:rsidRPr="0095276B">
        <w:t>firent plier les tables du magasin</w:t>
      </w:r>
      <w:r w:rsidR="006455E5">
        <w:t xml:space="preserve">. </w:t>
      </w:r>
      <w:r w:rsidRPr="0095276B">
        <w:t>Quand il les ouvrit</w:t>
      </w:r>
      <w:r w:rsidR="006455E5">
        <w:t xml:space="preserve">, </w:t>
      </w:r>
      <w:r w:rsidRPr="0095276B">
        <w:t>e</w:t>
      </w:r>
      <w:r w:rsidRPr="0095276B">
        <w:t>l</w:t>
      </w:r>
      <w:r w:rsidRPr="0095276B">
        <w:t>les apparurent combles de bouts de drap multicolores</w:t>
      </w:r>
      <w:r w:rsidR="006455E5">
        <w:t xml:space="preserve">, </w:t>
      </w:r>
      <w:r w:rsidRPr="0095276B">
        <w:t>montés sur carton ou non</w:t>
      </w:r>
      <w:r w:rsidR="006455E5">
        <w:t xml:space="preserve">, </w:t>
      </w:r>
      <w:r w:rsidRPr="0095276B">
        <w:t>reliés en ouvrages de bibliothèque ou non</w:t>
      </w:r>
      <w:r w:rsidR="006455E5">
        <w:t xml:space="preserve">. </w:t>
      </w:r>
      <w:r w:rsidRPr="0095276B">
        <w:t>Le portefeuille de Joseph</w:t>
      </w:r>
      <w:r w:rsidR="006455E5">
        <w:t xml:space="preserve">, </w:t>
      </w:r>
      <w:r w:rsidRPr="0095276B">
        <w:t>quand il se décida à le produire</w:t>
      </w:r>
      <w:r w:rsidR="006455E5">
        <w:t xml:space="preserve">, </w:t>
      </w:r>
      <w:r w:rsidRPr="0095276B">
        <w:t>ne fut pas moins fécond en surprises</w:t>
      </w:r>
      <w:r w:rsidR="006455E5">
        <w:t xml:space="preserve">. </w:t>
      </w:r>
      <w:r w:rsidRPr="0095276B">
        <w:t>Trente pages se couvraient de sa petite écriture nerveuse et bouclée</w:t>
      </w:r>
      <w:r w:rsidR="006455E5">
        <w:t xml:space="preserve">. </w:t>
      </w:r>
      <w:r w:rsidRPr="0095276B">
        <w:t>La lecture de ces notes ex</w:t>
      </w:r>
      <w:r w:rsidRPr="0095276B">
        <w:t>i</w:t>
      </w:r>
      <w:r w:rsidRPr="0095276B">
        <w:t>gea deux pleines journées</w:t>
      </w:r>
      <w:r w:rsidR="006455E5">
        <w:t xml:space="preserve">, </w:t>
      </w:r>
      <w:r w:rsidRPr="0095276B">
        <w:t>où la tempête souffla</w:t>
      </w:r>
      <w:r w:rsidR="006455E5">
        <w:t xml:space="preserve">, </w:t>
      </w:r>
      <w:r w:rsidRPr="0095276B">
        <w:t>s</w:t>
      </w:r>
      <w:r w:rsidR="006455E5">
        <w:t>’</w:t>
      </w:r>
      <w:r w:rsidRPr="0095276B">
        <w:t xml:space="preserve">il fallut en croire les éclats de voix de </w:t>
      </w:r>
      <w:r w:rsidR="006455E5">
        <w:t>M. </w:t>
      </w:r>
      <w:r w:rsidRPr="0095276B">
        <w:t>Hippolyte</w:t>
      </w:r>
      <w:r w:rsidR="006455E5">
        <w:t xml:space="preserve">, </w:t>
      </w:r>
      <w:r w:rsidRPr="0095276B">
        <w:t>mais au bout desque</w:t>
      </w:r>
      <w:r w:rsidRPr="0095276B">
        <w:t>l</w:t>
      </w:r>
      <w:r w:rsidRPr="0095276B">
        <w:t>les le bruit commença à se répandre</w:t>
      </w:r>
      <w:r w:rsidR="006455E5">
        <w:t xml:space="preserve">, </w:t>
      </w:r>
      <w:r w:rsidRPr="0095276B">
        <w:t>à Vendeuvre</w:t>
      </w:r>
      <w:r w:rsidR="006455E5">
        <w:t xml:space="preserve">, </w:t>
      </w:r>
      <w:r w:rsidRPr="0095276B">
        <w:t>que les S</w:t>
      </w:r>
      <w:r w:rsidRPr="0095276B">
        <w:t>i</w:t>
      </w:r>
      <w:r w:rsidRPr="0095276B">
        <w:t>mler ne débauchaient pas</w:t>
      </w:r>
      <w:r w:rsidR="006455E5">
        <w:t xml:space="preserve">, </w:t>
      </w:r>
      <w:r w:rsidRPr="0095276B">
        <w:t>et qu</w:t>
      </w:r>
      <w:r w:rsidR="006455E5">
        <w:t>’</w:t>
      </w:r>
      <w:r w:rsidRPr="0095276B">
        <w:t>on était en train d</w:t>
      </w:r>
      <w:r w:rsidR="006455E5">
        <w:t>’</w:t>
      </w:r>
      <w:r w:rsidRPr="0095276B">
        <w:t>y tout cha</w:t>
      </w:r>
      <w:r w:rsidRPr="0095276B">
        <w:t>m</w:t>
      </w:r>
      <w:r w:rsidRPr="0095276B">
        <w:t>barder</w:t>
      </w:r>
      <w:r w:rsidR="006455E5">
        <w:t>.</w:t>
      </w:r>
    </w:p>
    <w:p w14:paraId="76F97380" w14:textId="518A5543" w:rsidR="006455E5" w:rsidRDefault="009D4A85" w:rsidP="002666CE">
      <w:r w:rsidRPr="0095276B">
        <w:t>En réalité</w:t>
      </w:r>
      <w:r w:rsidR="006455E5">
        <w:t xml:space="preserve">, </w:t>
      </w:r>
      <w:r w:rsidRPr="0095276B">
        <w:t>les cartes d</w:t>
      </w:r>
      <w:r w:rsidR="006455E5">
        <w:t>’</w:t>
      </w:r>
      <w:r w:rsidRPr="0095276B">
        <w:t>échantillons</w:t>
      </w:r>
      <w:r w:rsidR="006455E5">
        <w:t xml:space="preserve">, </w:t>
      </w:r>
      <w:r w:rsidRPr="0095276B">
        <w:t>tant qu</w:t>
      </w:r>
      <w:r w:rsidR="006455E5">
        <w:t>’</w:t>
      </w:r>
      <w:r w:rsidRPr="0095276B">
        <w:t>elles sont dans leur primeur</w:t>
      </w:r>
      <w:r w:rsidR="006455E5">
        <w:t xml:space="preserve">, </w:t>
      </w:r>
      <w:r w:rsidRPr="0095276B">
        <w:t>ne font pas l</w:t>
      </w:r>
      <w:r w:rsidR="006455E5">
        <w:t>’</w:t>
      </w:r>
      <w:r w:rsidRPr="0095276B">
        <w:t>objet de tractations publiques</w:t>
      </w:r>
      <w:r w:rsidR="006455E5">
        <w:t xml:space="preserve">. </w:t>
      </w:r>
      <w:r w:rsidRPr="0095276B">
        <w:t>Car il va de soi que leur examen attentif équivaut à se promener parmi les secrets du voisin et permet aux gens avisés d</w:t>
      </w:r>
      <w:r w:rsidR="006455E5">
        <w:t>’</w:t>
      </w:r>
      <w:r w:rsidRPr="0095276B">
        <w:t>en tirer des conclusions extrêmement rapides</w:t>
      </w:r>
      <w:r w:rsidR="006455E5">
        <w:t xml:space="preserve">. </w:t>
      </w:r>
      <w:r w:rsidRPr="0095276B">
        <w:t>Les tisseurs le savent et se défendent</w:t>
      </w:r>
      <w:r w:rsidR="006455E5">
        <w:t xml:space="preserve">. </w:t>
      </w:r>
      <w:r w:rsidRPr="0095276B">
        <w:t>Mais allez donc empêcher qu</w:t>
      </w:r>
      <w:r w:rsidR="006455E5">
        <w:t>’</w:t>
      </w:r>
      <w:r w:rsidRPr="0095276B">
        <w:t>il y ait des consciences accessibles au punch</w:t>
      </w:r>
      <w:r w:rsidR="006455E5">
        <w:t xml:space="preserve">, </w:t>
      </w:r>
      <w:r w:rsidRPr="0095276B">
        <w:t>au whisky et à d</w:t>
      </w:r>
      <w:r w:rsidR="006455E5">
        <w:t>’</w:t>
      </w:r>
      <w:r w:rsidRPr="0095276B">
        <w:t>autres arguments e</w:t>
      </w:r>
      <w:r w:rsidRPr="0095276B">
        <w:t>n</w:t>
      </w:r>
      <w:r w:rsidRPr="0095276B">
        <w:t>core</w:t>
      </w:r>
      <w:r w:rsidR="006455E5">
        <w:t xml:space="preserve"> ! </w:t>
      </w:r>
      <w:r w:rsidRPr="0095276B">
        <w:t>Une semaine plus tard</w:t>
      </w:r>
      <w:r w:rsidR="006455E5">
        <w:t xml:space="preserve">, </w:t>
      </w:r>
      <w:r w:rsidRPr="0095276B">
        <w:t>débarquait un étrange camarade</w:t>
      </w:r>
      <w:r w:rsidR="006455E5">
        <w:t xml:space="preserve">, </w:t>
      </w:r>
      <w:r w:rsidRPr="0095276B">
        <w:t>hermétique et fort bref</w:t>
      </w:r>
      <w:r w:rsidR="006455E5">
        <w:t xml:space="preserve">, </w:t>
      </w:r>
      <w:r w:rsidRPr="0095276B">
        <w:t>que Joseph s</w:t>
      </w:r>
      <w:r w:rsidR="006455E5">
        <w:t>’</w:t>
      </w:r>
      <w:r w:rsidRPr="0095276B">
        <w:t>en fut attendre à la gare avec grande considération</w:t>
      </w:r>
      <w:r w:rsidR="006455E5">
        <w:t xml:space="preserve">, </w:t>
      </w:r>
      <w:r w:rsidRPr="0095276B">
        <w:t>mais qu</w:t>
      </w:r>
      <w:r w:rsidR="006455E5">
        <w:t>’</w:t>
      </w:r>
      <w:r w:rsidRPr="0095276B">
        <w:t>on chambra aussitôt dans une petite pièce des apprêts</w:t>
      </w:r>
      <w:r w:rsidR="006455E5">
        <w:t xml:space="preserve">, </w:t>
      </w:r>
      <w:r w:rsidRPr="0095276B">
        <w:t>débarrassée à la hâte des appareils de lainerie</w:t>
      </w:r>
      <w:r w:rsidR="006455E5">
        <w:t xml:space="preserve">. </w:t>
      </w:r>
      <w:r w:rsidRPr="0095276B">
        <w:t xml:space="preserve">Joseph et Guillaume y </w:t>
      </w:r>
      <w:r w:rsidRPr="0095276B">
        <w:lastRenderedPageBreak/>
        <w:t>passèrent plus d</w:t>
      </w:r>
      <w:r w:rsidR="006455E5">
        <w:t>’</w:t>
      </w:r>
      <w:r w:rsidRPr="0095276B">
        <w:t>une journée en colloques</w:t>
      </w:r>
      <w:r w:rsidR="006455E5">
        <w:t>. M. </w:t>
      </w:r>
      <w:r w:rsidRPr="0095276B">
        <w:t>Hippolyte et Myrtil s</w:t>
      </w:r>
      <w:r w:rsidR="006455E5">
        <w:t>’</w:t>
      </w:r>
      <w:r w:rsidRPr="0095276B">
        <w:t>y rendirent même plus souvent qu</w:t>
      </w:r>
      <w:r w:rsidR="006455E5">
        <w:t>’</w:t>
      </w:r>
      <w:r w:rsidRPr="0095276B">
        <w:t>on ne s</w:t>
      </w:r>
      <w:r w:rsidR="006455E5">
        <w:t>’</w:t>
      </w:r>
      <w:r w:rsidRPr="0095276B">
        <w:t>y serait attendu</w:t>
      </w:r>
      <w:r w:rsidR="006455E5">
        <w:t xml:space="preserve">. </w:t>
      </w:r>
      <w:r w:rsidRPr="0095276B">
        <w:t>Puis Zeller</w:t>
      </w:r>
      <w:r w:rsidR="006455E5">
        <w:t xml:space="preserve">, </w:t>
      </w:r>
      <w:r w:rsidRPr="0095276B">
        <w:t>l</w:t>
      </w:r>
      <w:r w:rsidR="006455E5">
        <w:t>’</w:t>
      </w:r>
      <w:r w:rsidRPr="0095276B">
        <w:t>oncle Blum et deux ou trois autres se virent convoqués</w:t>
      </w:r>
      <w:r w:rsidR="006455E5">
        <w:t>.</w:t>
      </w:r>
    </w:p>
    <w:p w14:paraId="1A24921C" w14:textId="77777777" w:rsidR="006455E5" w:rsidRDefault="009D4A85" w:rsidP="002666CE">
      <w:r w:rsidRPr="0095276B">
        <w:t>Une heure de liberté était octroyée</w:t>
      </w:r>
      <w:r w:rsidR="006455E5">
        <w:t xml:space="preserve">, </w:t>
      </w:r>
      <w:r w:rsidRPr="0095276B">
        <w:t>matin et soir</w:t>
      </w:r>
      <w:r w:rsidR="006455E5">
        <w:t xml:space="preserve">, </w:t>
      </w:r>
      <w:r w:rsidRPr="0095276B">
        <w:t>au cam</w:t>
      </w:r>
      <w:r w:rsidRPr="0095276B">
        <w:t>a</w:t>
      </w:r>
      <w:r w:rsidRPr="0095276B">
        <w:t>rade</w:t>
      </w:r>
      <w:r w:rsidR="006455E5">
        <w:t xml:space="preserve">. </w:t>
      </w:r>
      <w:r w:rsidRPr="0095276B">
        <w:t>Il l</w:t>
      </w:r>
      <w:r w:rsidR="006455E5">
        <w:t>’</w:t>
      </w:r>
      <w:r w:rsidRPr="0095276B">
        <w:t>employait à fumer</w:t>
      </w:r>
      <w:r w:rsidR="006455E5">
        <w:t xml:space="preserve">, </w:t>
      </w:r>
      <w:r w:rsidRPr="0095276B">
        <w:t>en casquette</w:t>
      </w:r>
      <w:r w:rsidR="006455E5">
        <w:t xml:space="preserve">, </w:t>
      </w:r>
      <w:r w:rsidRPr="0095276B">
        <w:t>une pipe courte sur les bords du canal</w:t>
      </w:r>
      <w:r w:rsidR="006455E5">
        <w:t xml:space="preserve">, </w:t>
      </w:r>
      <w:r w:rsidRPr="0095276B">
        <w:t>avec les dehors d</w:t>
      </w:r>
      <w:r w:rsidR="006455E5">
        <w:t>’</w:t>
      </w:r>
      <w:r w:rsidRPr="0095276B">
        <w:t>une grande indifférence pour tout ce qui lui tombait sous les sens</w:t>
      </w:r>
      <w:r w:rsidR="006455E5">
        <w:t xml:space="preserve">. </w:t>
      </w:r>
      <w:r w:rsidRPr="0095276B">
        <w:t>Il s</w:t>
      </w:r>
      <w:r w:rsidR="006455E5">
        <w:t>’</w:t>
      </w:r>
      <w:r w:rsidRPr="0095276B">
        <w:t>était fait confi</w:t>
      </w:r>
      <w:r w:rsidRPr="0095276B">
        <w:t>r</w:t>
      </w:r>
      <w:r w:rsidRPr="0095276B">
        <w:t>mer</w:t>
      </w:r>
      <w:r w:rsidR="006455E5">
        <w:t xml:space="preserve">, </w:t>
      </w:r>
      <w:r w:rsidRPr="0095276B">
        <w:t>le premier jour</w:t>
      </w:r>
      <w:r w:rsidR="006455E5">
        <w:t xml:space="preserve">, </w:t>
      </w:r>
      <w:r w:rsidRPr="0095276B">
        <w:t>l</w:t>
      </w:r>
      <w:r w:rsidR="006455E5">
        <w:t>’</w:t>
      </w:r>
      <w:r w:rsidRPr="0095276B">
        <w:t>inexistence d</w:t>
      </w:r>
      <w:r w:rsidR="006455E5">
        <w:t>’</w:t>
      </w:r>
      <w:r w:rsidRPr="0095276B">
        <w:t>aucune espèce de bars dans ces contrées sauvages</w:t>
      </w:r>
      <w:r w:rsidR="006455E5">
        <w:t xml:space="preserve">. </w:t>
      </w:r>
      <w:r w:rsidRPr="0095276B">
        <w:t>Sa curiosité privée n</w:t>
      </w:r>
      <w:r w:rsidR="006455E5">
        <w:t>’</w:t>
      </w:r>
      <w:r w:rsidRPr="0095276B">
        <w:t>allant pas au-delà</w:t>
      </w:r>
      <w:r w:rsidR="006455E5">
        <w:t xml:space="preserve">, </w:t>
      </w:r>
      <w:r w:rsidRPr="0095276B">
        <w:t xml:space="preserve">il avait fait </w:t>
      </w:r>
      <w:r w:rsidR="006455E5">
        <w:t>« </w:t>
      </w:r>
      <w:r w:rsidRPr="0095276B">
        <w:t>oh</w:t>
      </w:r>
      <w:r w:rsidR="006455E5">
        <w:t xml:space="preserve"> ! », </w:t>
      </w:r>
      <w:r w:rsidRPr="0095276B">
        <w:t>et on n</w:t>
      </w:r>
      <w:r w:rsidR="006455E5">
        <w:t>’</w:t>
      </w:r>
      <w:r w:rsidRPr="0095276B">
        <w:t>avait plus entendu le son de sa voix</w:t>
      </w:r>
      <w:r w:rsidR="006455E5">
        <w:t>.</w:t>
      </w:r>
    </w:p>
    <w:p w14:paraId="65C7B07C" w14:textId="33DB4909" w:rsidR="006455E5" w:rsidRDefault="009D4A85" w:rsidP="002666CE">
      <w:r w:rsidRPr="0095276B">
        <w:t xml:space="preserve">Fanny lui portait directement une nourriture choisie dans la pièce </w:t>
      </w:r>
      <w:r w:rsidR="00E44B81" w:rsidRPr="0095276B">
        <w:t>o</w:t>
      </w:r>
      <w:r w:rsidR="00E44B81">
        <w:t>ù</w:t>
      </w:r>
      <w:r w:rsidR="00E44B81" w:rsidRPr="0095276B">
        <w:t xml:space="preserve"> </w:t>
      </w:r>
      <w:r w:rsidRPr="0095276B">
        <w:t>il couchait</w:t>
      </w:r>
      <w:r w:rsidR="006455E5">
        <w:t xml:space="preserve">. </w:t>
      </w:r>
      <w:r w:rsidRPr="0095276B">
        <w:t>Justin</w:t>
      </w:r>
      <w:r w:rsidR="006455E5">
        <w:t xml:space="preserve">, </w:t>
      </w:r>
      <w:r w:rsidRPr="0095276B">
        <w:t>s</w:t>
      </w:r>
      <w:r w:rsidR="006455E5">
        <w:t>’</w:t>
      </w:r>
      <w:r w:rsidRPr="0095276B">
        <w:t>y étant glissé à sa suite</w:t>
      </w:r>
      <w:r w:rsidR="006455E5">
        <w:t xml:space="preserve">, </w:t>
      </w:r>
      <w:r w:rsidRPr="0095276B">
        <w:t>était tombé sur deux métiers à main</w:t>
      </w:r>
      <w:r w:rsidR="006455E5">
        <w:t xml:space="preserve">, </w:t>
      </w:r>
      <w:r w:rsidRPr="0095276B">
        <w:t>de largeur ridiculement insuff</w:t>
      </w:r>
      <w:r w:rsidRPr="0095276B">
        <w:t>i</w:t>
      </w:r>
      <w:r w:rsidRPr="0095276B">
        <w:t>sante</w:t>
      </w:r>
      <w:r w:rsidR="006455E5">
        <w:t xml:space="preserve">, </w:t>
      </w:r>
      <w:r w:rsidRPr="0095276B">
        <w:t>mais de hauteur anormale</w:t>
      </w:r>
      <w:r w:rsidR="006455E5">
        <w:t xml:space="preserve">, </w:t>
      </w:r>
      <w:r w:rsidRPr="0095276B">
        <w:t>encadrés de châssis de bois épais</w:t>
      </w:r>
      <w:r w:rsidR="006455E5">
        <w:t xml:space="preserve"> ; </w:t>
      </w:r>
      <w:r w:rsidRPr="0095276B">
        <w:t>les fils de chaîne passaient dans des cartons quadrillés et percés de trous</w:t>
      </w:r>
      <w:r w:rsidR="006455E5">
        <w:t xml:space="preserve"> ; </w:t>
      </w:r>
      <w:r w:rsidRPr="0095276B">
        <w:t>le tout présentait un air barbare et rudime</w:t>
      </w:r>
      <w:r w:rsidRPr="0095276B">
        <w:t>n</w:t>
      </w:r>
      <w:r w:rsidRPr="0095276B">
        <w:t>taire</w:t>
      </w:r>
      <w:r w:rsidR="006455E5">
        <w:t xml:space="preserve">. </w:t>
      </w:r>
      <w:r w:rsidRPr="0095276B">
        <w:t>Il devait se familiariser dans la suite avec les mystères du montage de Nouveauté</w:t>
      </w:r>
      <w:r w:rsidR="006455E5">
        <w:t xml:space="preserve">, </w:t>
      </w:r>
      <w:r w:rsidRPr="0095276B">
        <w:t>et apprendre que le bon papa Hippolyte avait manqué tout casser</w:t>
      </w:r>
      <w:r w:rsidR="006455E5">
        <w:t xml:space="preserve">, </w:t>
      </w:r>
      <w:r w:rsidRPr="0095276B">
        <w:t>de folle colère</w:t>
      </w:r>
      <w:r w:rsidR="006455E5">
        <w:t xml:space="preserve">, </w:t>
      </w:r>
      <w:r w:rsidRPr="0095276B">
        <w:t>la première fois qu</w:t>
      </w:r>
      <w:r w:rsidR="006455E5">
        <w:t>’</w:t>
      </w:r>
      <w:r w:rsidRPr="0095276B">
        <w:t>il avait été admis en présence du monteur à la courte pipe</w:t>
      </w:r>
      <w:r w:rsidR="006455E5">
        <w:t>.</w:t>
      </w:r>
    </w:p>
    <w:p w14:paraId="49CEB7CC" w14:textId="77777777" w:rsidR="006455E5" w:rsidRDefault="009D4A85" w:rsidP="002666CE">
      <w:r w:rsidRPr="0095276B">
        <w:t>Celui-ci</w:t>
      </w:r>
      <w:r w:rsidR="006455E5">
        <w:t xml:space="preserve">, </w:t>
      </w:r>
      <w:r w:rsidRPr="0095276B">
        <w:t>du reste</w:t>
      </w:r>
      <w:r w:rsidR="006455E5">
        <w:t xml:space="preserve">, </w:t>
      </w:r>
      <w:r w:rsidRPr="0095276B">
        <w:t>soulevait autant de curiosité à Vendeuvre qu</w:t>
      </w:r>
      <w:r w:rsidR="006455E5">
        <w:t>’</w:t>
      </w:r>
      <w:r w:rsidRPr="0095276B">
        <w:t>il en ressentait peu</w:t>
      </w:r>
      <w:r w:rsidR="006455E5">
        <w:t xml:space="preserve">. </w:t>
      </w:r>
      <w:r w:rsidRPr="0095276B">
        <w:t>Il travaillait avec une ponctualité d</w:t>
      </w:r>
      <w:r w:rsidR="006455E5">
        <w:t>’</w:t>
      </w:r>
      <w:r w:rsidRPr="0095276B">
        <w:t>a</w:t>
      </w:r>
      <w:r w:rsidRPr="0095276B">
        <w:t>u</w:t>
      </w:r>
      <w:r w:rsidRPr="0095276B">
        <w:t>tomate</w:t>
      </w:r>
      <w:r w:rsidR="006455E5">
        <w:t xml:space="preserve">, </w:t>
      </w:r>
      <w:r w:rsidRPr="0095276B">
        <w:t>réclamait beaucoup d</w:t>
      </w:r>
      <w:r w:rsidR="006455E5">
        <w:t>’</w:t>
      </w:r>
      <w:r w:rsidRPr="0095276B">
        <w:t>eau pour ses ablutions de corps</w:t>
      </w:r>
      <w:r w:rsidR="006455E5">
        <w:t xml:space="preserve">, </w:t>
      </w:r>
      <w:r w:rsidRPr="0095276B">
        <w:t>et se saoulait à mort chaque samedi soir que Dieu lui donnait</w:t>
      </w:r>
      <w:r w:rsidR="006455E5">
        <w:t>.</w:t>
      </w:r>
    </w:p>
    <w:p w14:paraId="041F7704" w14:textId="77777777" w:rsidR="006455E5" w:rsidRDefault="009D4A85" w:rsidP="002666CE">
      <w:r w:rsidRPr="0095276B">
        <w:t>Cinq semaines plus tard</w:t>
      </w:r>
      <w:r w:rsidR="006455E5">
        <w:t xml:space="preserve">, </w:t>
      </w:r>
      <w:r w:rsidRPr="0095276B">
        <w:t>Joseph</w:t>
      </w:r>
      <w:r w:rsidR="006455E5">
        <w:t xml:space="preserve">, </w:t>
      </w:r>
      <w:r w:rsidRPr="0095276B">
        <w:t>un peu maigri</w:t>
      </w:r>
      <w:r w:rsidR="006455E5">
        <w:t xml:space="preserve">, </w:t>
      </w:r>
      <w:r w:rsidRPr="0095276B">
        <w:t>déballait devant les Stern un lot d</w:t>
      </w:r>
      <w:r w:rsidR="006455E5">
        <w:t>’</w:t>
      </w:r>
      <w:r w:rsidRPr="0095276B">
        <w:t>échantillons de sa composition qui fit tressaillir d</w:t>
      </w:r>
      <w:r w:rsidR="006455E5">
        <w:t>’</w:t>
      </w:r>
      <w:r w:rsidRPr="0095276B">
        <w:t>étonnement le cœur de ces vieux durs à cuire</w:t>
      </w:r>
      <w:r w:rsidR="006455E5">
        <w:t xml:space="preserve">. </w:t>
      </w:r>
      <w:r w:rsidRPr="0095276B">
        <w:lastRenderedPageBreak/>
        <w:t>Une tournée rapide de clientèle le chargea d</w:t>
      </w:r>
      <w:r w:rsidR="006455E5">
        <w:t>’</w:t>
      </w:r>
      <w:r w:rsidRPr="0095276B">
        <w:t>un nombre honorable de commandes d</w:t>
      </w:r>
      <w:r w:rsidR="006455E5">
        <w:t>’</w:t>
      </w:r>
      <w:r w:rsidRPr="0095276B">
        <w:t>essai</w:t>
      </w:r>
      <w:r w:rsidR="006455E5">
        <w:t xml:space="preserve">, </w:t>
      </w:r>
      <w:r w:rsidRPr="0095276B">
        <w:t>tant Nouveauté qu</w:t>
      </w:r>
      <w:r w:rsidR="006455E5">
        <w:t>’</w:t>
      </w:r>
      <w:r w:rsidRPr="0095276B">
        <w:t>Amazone</w:t>
      </w:r>
      <w:r w:rsidR="006455E5">
        <w:t xml:space="preserve">. </w:t>
      </w:r>
      <w:r w:rsidRPr="0095276B">
        <w:t>Les Simler se mirent à l</w:t>
      </w:r>
      <w:r w:rsidR="006455E5">
        <w:t>’</w:t>
      </w:r>
      <w:r w:rsidRPr="0095276B">
        <w:t>ouvrage d</w:t>
      </w:r>
      <w:r w:rsidR="006455E5">
        <w:t>’</w:t>
      </w:r>
      <w:r w:rsidRPr="0095276B">
        <w:t>arrache-pied</w:t>
      </w:r>
      <w:r w:rsidR="006455E5">
        <w:t xml:space="preserve">, </w:t>
      </w:r>
      <w:r w:rsidRPr="0095276B">
        <w:t>et ne s</w:t>
      </w:r>
      <w:r w:rsidR="006455E5">
        <w:t>’</w:t>
      </w:r>
      <w:r w:rsidRPr="0095276B">
        <w:t>aperçurent du Seize Mai qu</w:t>
      </w:r>
      <w:r w:rsidR="006455E5">
        <w:t>’</w:t>
      </w:r>
      <w:r w:rsidRPr="0095276B">
        <w:t>après que fut passé cet orage sans grêle</w:t>
      </w:r>
      <w:r w:rsidR="006455E5">
        <w:t>.</w:t>
      </w:r>
    </w:p>
    <w:p w14:paraId="36CEB9B8" w14:textId="1A6DDF62" w:rsidR="006455E5" w:rsidRDefault="006455E5" w:rsidP="002666CE"/>
    <w:p w14:paraId="27EDF1DE" w14:textId="77777777" w:rsidR="006455E5" w:rsidRDefault="009D4A85" w:rsidP="002666CE">
      <w:r w:rsidRPr="0095276B">
        <w:t>La première pièce d</w:t>
      </w:r>
      <w:r w:rsidR="006455E5">
        <w:t>’</w:t>
      </w:r>
      <w:r w:rsidRPr="0095276B">
        <w:t>Amazone et la première pièce de No</w:t>
      </w:r>
      <w:r w:rsidRPr="0095276B">
        <w:t>u</w:t>
      </w:r>
      <w:r w:rsidRPr="0095276B">
        <w:t>veauté sortirent de la presse à peu près au même moment</w:t>
      </w:r>
      <w:r w:rsidR="006455E5">
        <w:t xml:space="preserve">, </w:t>
      </w:r>
      <w:r w:rsidRPr="0095276B">
        <w:t>vers les grosses chaleurs</w:t>
      </w:r>
      <w:r w:rsidR="006455E5">
        <w:t xml:space="preserve">. </w:t>
      </w:r>
      <w:r w:rsidRPr="0095276B">
        <w:t>Le lilas de l</w:t>
      </w:r>
      <w:r w:rsidR="006455E5">
        <w:t>’</w:t>
      </w:r>
      <w:r w:rsidRPr="0095276B">
        <w:t>une</w:t>
      </w:r>
      <w:r w:rsidR="006455E5">
        <w:t xml:space="preserve">, </w:t>
      </w:r>
      <w:r w:rsidRPr="0095276B">
        <w:t>œuvre personnelle de Guillaume</w:t>
      </w:r>
      <w:r w:rsidR="006455E5">
        <w:t xml:space="preserve">, </w:t>
      </w:r>
      <w:r w:rsidRPr="0095276B">
        <w:t>était sans doute d</w:t>
      </w:r>
      <w:r w:rsidR="006455E5">
        <w:t>’</w:t>
      </w:r>
      <w:r w:rsidRPr="0095276B">
        <w:t>une variété remarquablement ac</w:t>
      </w:r>
      <w:r w:rsidRPr="0095276B">
        <w:t>i</w:t>
      </w:r>
      <w:r w:rsidRPr="0095276B">
        <w:t>de</w:t>
      </w:r>
      <w:r w:rsidR="006455E5">
        <w:t xml:space="preserve">. </w:t>
      </w:r>
      <w:r w:rsidRPr="0095276B">
        <w:t>Le gris terne</w:t>
      </w:r>
      <w:r w:rsidR="006455E5">
        <w:t xml:space="preserve">, </w:t>
      </w:r>
      <w:r w:rsidRPr="0095276B">
        <w:t>traversé de soies rouges et vertes</w:t>
      </w:r>
      <w:r w:rsidR="006455E5">
        <w:t xml:space="preserve">, </w:t>
      </w:r>
      <w:r w:rsidRPr="0095276B">
        <w:t>de la s</w:t>
      </w:r>
      <w:r w:rsidRPr="0095276B">
        <w:t>e</w:t>
      </w:r>
      <w:r w:rsidRPr="0095276B">
        <w:t>conde ne réalisait peut-être pas l</w:t>
      </w:r>
      <w:r w:rsidR="006455E5">
        <w:t>’</w:t>
      </w:r>
      <w:r w:rsidRPr="0095276B">
        <w:t xml:space="preserve">idéal en matière de </w:t>
      </w:r>
      <w:r w:rsidRPr="0095276B">
        <w:rPr>
          <w:i/>
          <w:iCs/>
        </w:rPr>
        <w:t>drap a</w:t>
      </w:r>
      <w:r w:rsidRPr="0095276B">
        <w:rPr>
          <w:i/>
          <w:iCs/>
        </w:rPr>
        <w:t>n</w:t>
      </w:r>
      <w:r w:rsidRPr="0095276B">
        <w:rPr>
          <w:i/>
          <w:iCs/>
        </w:rPr>
        <w:t>glais</w:t>
      </w:r>
      <w:r w:rsidR="006455E5">
        <w:t>.</w:t>
      </w:r>
    </w:p>
    <w:p w14:paraId="2686D26C" w14:textId="692A2C6D" w:rsidR="006455E5" w:rsidRDefault="009D4A85" w:rsidP="002666CE">
      <w:r w:rsidRPr="0095276B">
        <w:t>Elles n</w:t>
      </w:r>
      <w:r w:rsidR="006455E5">
        <w:t>’</w:t>
      </w:r>
      <w:r w:rsidRPr="0095276B">
        <w:t>en jouèrent pas moins le rôle de vraies fontaines d</w:t>
      </w:r>
      <w:r w:rsidR="006455E5">
        <w:t>’</w:t>
      </w:r>
      <w:r w:rsidRPr="0095276B">
        <w:t>attendrissement</w:t>
      </w:r>
      <w:r w:rsidR="006455E5">
        <w:t xml:space="preserve">. </w:t>
      </w:r>
      <w:r w:rsidRPr="0095276B">
        <w:t>Tout ce qu</w:t>
      </w:r>
      <w:r w:rsidR="006455E5">
        <w:t>’</w:t>
      </w:r>
      <w:r w:rsidRPr="0095276B">
        <w:t>il y avait d</w:t>
      </w:r>
      <w:r w:rsidR="006455E5">
        <w:t>’</w:t>
      </w:r>
      <w:r w:rsidRPr="0095276B">
        <w:t>Alsaciens dans la f</w:t>
      </w:r>
      <w:r w:rsidRPr="0095276B">
        <w:t>a</w:t>
      </w:r>
      <w:r w:rsidRPr="0095276B">
        <w:t>brique descendit peu à peu au magasin</w:t>
      </w:r>
      <w:r w:rsidR="006455E5">
        <w:t xml:space="preserve">. </w:t>
      </w:r>
      <w:r w:rsidRPr="0095276B">
        <w:t>Chacun prit le drap</w:t>
      </w:r>
      <w:r w:rsidR="006455E5">
        <w:t xml:space="preserve">, </w:t>
      </w:r>
      <w:r w:rsidRPr="0095276B">
        <w:t>le tordit</w:t>
      </w:r>
      <w:r w:rsidR="006455E5">
        <w:t xml:space="preserve">, </w:t>
      </w:r>
      <w:r w:rsidRPr="0095276B">
        <w:t>et le froissa entre ses doigts d</w:t>
      </w:r>
      <w:r w:rsidR="006455E5">
        <w:t>’</w:t>
      </w:r>
      <w:r w:rsidRPr="0095276B">
        <w:t>un air entendu</w:t>
      </w:r>
      <w:r w:rsidR="006455E5">
        <w:t xml:space="preserve">. </w:t>
      </w:r>
      <w:r w:rsidRPr="0095276B">
        <w:t xml:space="preserve">On fut </w:t>
      </w:r>
      <w:proofErr w:type="spellStart"/>
      <w:r w:rsidRPr="0095276B">
        <w:t>prier</w:t>
      </w:r>
      <w:proofErr w:type="spellEnd"/>
      <w:r w:rsidRPr="0095276B">
        <w:t xml:space="preserve"> </w:t>
      </w:r>
      <w:r w:rsidR="006455E5">
        <w:t>M. </w:t>
      </w:r>
      <w:r w:rsidRPr="0095276B">
        <w:t>Smith de bien vouloir se montrer</w:t>
      </w:r>
      <w:r w:rsidR="006455E5">
        <w:t xml:space="preserve">. </w:t>
      </w:r>
      <w:r w:rsidRPr="0095276B">
        <w:t>Ses cheveux plats et blonds complétèrent le cercle ému qui s</w:t>
      </w:r>
      <w:r w:rsidR="006455E5">
        <w:t>’</w:t>
      </w:r>
      <w:r w:rsidRPr="0095276B">
        <w:t>arrondissait autour de la famille Simler</w:t>
      </w:r>
      <w:r w:rsidR="006455E5">
        <w:t>.</w:t>
      </w:r>
    </w:p>
    <w:p w14:paraId="35023108" w14:textId="6E64A7D0" w:rsidR="002666CE" w:rsidRDefault="009D4A85" w:rsidP="002666CE">
      <w:r w:rsidRPr="0095276B">
        <w:t>Sur ces entrefaites</w:t>
      </w:r>
      <w:r w:rsidR="006455E5">
        <w:t xml:space="preserve">, </w:t>
      </w:r>
      <w:r w:rsidRPr="0095276B">
        <w:t>Guillaume se sentit doucement tirer par la manche</w:t>
      </w:r>
      <w:r w:rsidR="006455E5">
        <w:t xml:space="preserve">, </w:t>
      </w:r>
      <w:r w:rsidRPr="0095276B">
        <w:t>et la voix du petit oncle Blum chuchota à son oreille</w:t>
      </w:r>
      <w:r w:rsidR="006455E5">
        <w:t> : « </w:t>
      </w:r>
      <w:r w:rsidRPr="0095276B">
        <w:t>Che crois que tu ferais bien</w:t>
      </w:r>
      <w:r w:rsidR="006455E5">
        <w:t xml:space="preserve">… </w:t>
      </w:r>
      <w:r w:rsidRPr="0095276B">
        <w:t>emmène le papa</w:t>
      </w:r>
      <w:r w:rsidR="006455E5">
        <w:t xml:space="preserve">, </w:t>
      </w:r>
      <w:r w:rsidRPr="0095276B">
        <w:t>Wilhelm</w:t>
      </w:r>
      <w:r w:rsidR="006455E5">
        <w:t>. »</w:t>
      </w:r>
    </w:p>
    <w:p w14:paraId="368CC2FA" w14:textId="7E103C05" w:rsidR="006455E5" w:rsidRDefault="009D4A85" w:rsidP="002666CE">
      <w:r w:rsidRPr="0095276B">
        <w:t>Guillaume tourna la tête vers son père</w:t>
      </w:r>
      <w:r w:rsidR="006455E5">
        <w:t xml:space="preserve">. </w:t>
      </w:r>
      <w:r w:rsidRPr="0095276B">
        <w:t>Le masque de la mort était tombé sur la figure du vieux fabricant</w:t>
      </w:r>
      <w:r w:rsidR="006455E5">
        <w:t xml:space="preserve">. </w:t>
      </w:r>
      <w:r w:rsidRPr="0095276B">
        <w:t>La paupière gauche pendait sur la joue comme une bourse de viande</w:t>
      </w:r>
      <w:r w:rsidR="006455E5">
        <w:t xml:space="preserve">. </w:t>
      </w:r>
      <w:r w:rsidRPr="0095276B">
        <w:t xml:space="preserve">Un sourire vide faisait </w:t>
      </w:r>
      <w:r w:rsidR="00C10741" w:rsidRPr="0095276B">
        <w:t>b</w:t>
      </w:r>
      <w:r w:rsidR="00C10741">
        <w:t>â</w:t>
      </w:r>
      <w:r w:rsidR="00C10741" w:rsidRPr="0095276B">
        <w:t xml:space="preserve">iller </w:t>
      </w:r>
      <w:r w:rsidRPr="0095276B">
        <w:t>un côté de la bouche</w:t>
      </w:r>
      <w:r w:rsidR="006455E5">
        <w:t xml:space="preserve">. </w:t>
      </w:r>
      <w:r w:rsidRPr="0095276B">
        <w:t>Une couleur analogue à celle qu</w:t>
      </w:r>
      <w:r w:rsidR="006455E5">
        <w:t>’</w:t>
      </w:r>
      <w:r w:rsidRPr="0095276B">
        <w:t>on obtiendrait en broyant ensemble de l</w:t>
      </w:r>
      <w:r w:rsidR="006455E5">
        <w:t>’</w:t>
      </w:r>
      <w:r w:rsidRPr="0095276B">
        <w:t>a</w:t>
      </w:r>
      <w:r w:rsidRPr="0095276B">
        <w:t>r</w:t>
      </w:r>
      <w:r w:rsidRPr="0095276B">
        <w:t>gile et de la craie inondait sa nuque et ses tempes</w:t>
      </w:r>
      <w:r w:rsidR="006455E5">
        <w:t xml:space="preserve">. </w:t>
      </w:r>
      <w:r w:rsidRPr="0095276B">
        <w:t xml:space="preserve">Enfin </w:t>
      </w:r>
      <w:r w:rsidRPr="0095276B">
        <w:lastRenderedPageBreak/>
        <w:t>l</w:t>
      </w:r>
      <w:r w:rsidR="006455E5">
        <w:t>’</w:t>
      </w:r>
      <w:r w:rsidRPr="0095276B">
        <w:t>œil droit restait fixement attaché sur quelque objet d</w:t>
      </w:r>
      <w:r w:rsidR="006455E5">
        <w:t>’</w:t>
      </w:r>
      <w:r w:rsidRPr="0095276B">
        <w:t>épouvante</w:t>
      </w:r>
      <w:r w:rsidR="006455E5">
        <w:t xml:space="preserve">, </w:t>
      </w:r>
      <w:r w:rsidRPr="0095276B">
        <w:t>tandis qu</w:t>
      </w:r>
      <w:r w:rsidR="006455E5">
        <w:t>’</w:t>
      </w:r>
      <w:r w:rsidRPr="0095276B">
        <w:t>un coin de la pièce lilas se mettait lentement à glisser entre les spatules de ses doigts</w:t>
      </w:r>
      <w:r w:rsidR="006455E5">
        <w:t>.</w:t>
      </w:r>
    </w:p>
    <w:p w14:paraId="5CA528F9" w14:textId="1D433674" w:rsidR="002666CE" w:rsidRDefault="006455E5" w:rsidP="002666CE">
      <w:r>
        <w:rPr>
          <w:rFonts w:eastAsia="Georgia" w:cs="Georgia"/>
          <w:szCs w:val="32"/>
        </w:rPr>
        <w:t>« </w:t>
      </w:r>
      <w:r w:rsidR="009D4A85" w:rsidRPr="0095276B">
        <w:t>Emmène le papa</w:t>
      </w:r>
      <w:r>
        <w:t xml:space="preserve">, </w:t>
      </w:r>
      <w:proofErr w:type="spellStart"/>
      <w:r w:rsidR="009D4A85" w:rsidRPr="0095276B">
        <w:t>ch</w:t>
      </w:r>
      <w:r>
        <w:t>’</w:t>
      </w:r>
      <w:r w:rsidR="009D4A85" w:rsidRPr="0095276B">
        <w:t>te</w:t>
      </w:r>
      <w:proofErr w:type="spellEnd"/>
      <w:r w:rsidR="009D4A85" w:rsidRPr="0095276B">
        <w:t xml:space="preserve"> dis</w:t>
      </w:r>
      <w:r>
        <w:t>. »</w:t>
      </w:r>
    </w:p>
    <w:p w14:paraId="722E0583" w14:textId="77777777" w:rsidR="006455E5" w:rsidRDefault="009D4A85" w:rsidP="002666CE">
      <w:r w:rsidRPr="0095276B">
        <w:t>Sarah ni personne n</w:t>
      </w:r>
      <w:r w:rsidR="006455E5">
        <w:t>’</w:t>
      </w:r>
      <w:r w:rsidRPr="0095276B">
        <w:t>avait rien remarqué</w:t>
      </w:r>
      <w:r w:rsidR="006455E5">
        <w:t xml:space="preserve">. </w:t>
      </w:r>
      <w:r w:rsidRPr="0095276B">
        <w:t>Guillaume lui-même voyait ce visage sans y croire encore</w:t>
      </w:r>
      <w:r w:rsidR="006455E5">
        <w:t>.</w:t>
      </w:r>
    </w:p>
    <w:p w14:paraId="2703FB69" w14:textId="534FCD97" w:rsidR="006455E5" w:rsidRDefault="009D4A85" w:rsidP="002666CE">
      <w:r w:rsidRPr="0095276B">
        <w:t>Il passa de l</w:t>
      </w:r>
      <w:r w:rsidR="006455E5">
        <w:t>’</w:t>
      </w:r>
      <w:r w:rsidRPr="0095276B">
        <w:t>autre côté de la table</w:t>
      </w:r>
      <w:r w:rsidR="006455E5">
        <w:t xml:space="preserve">, </w:t>
      </w:r>
      <w:r w:rsidRPr="0095276B">
        <w:t>et toucha le bras de son père</w:t>
      </w:r>
      <w:r w:rsidR="006455E5">
        <w:t>. M. </w:t>
      </w:r>
      <w:r w:rsidRPr="0095276B">
        <w:t>Hippolyte ne parut pas s</w:t>
      </w:r>
      <w:r w:rsidR="006455E5">
        <w:t>’</w:t>
      </w:r>
      <w:r w:rsidRPr="0095276B">
        <w:t>en apercevoir</w:t>
      </w:r>
      <w:r w:rsidR="006455E5">
        <w:t xml:space="preserve">, </w:t>
      </w:r>
      <w:r w:rsidRPr="0095276B">
        <w:t>mais le sourire immobile de sa joue gauche se grava plus fortement</w:t>
      </w:r>
      <w:r w:rsidR="006455E5">
        <w:t>.</w:t>
      </w:r>
    </w:p>
    <w:p w14:paraId="087B3C3C" w14:textId="77777777" w:rsidR="006455E5" w:rsidRDefault="006455E5" w:rsidP="002666CE">
      <w:r>
        <w:rPr>
          <w:rFonts w:eastAsia="Georgia" w:cs="Georgia"/>
          <w:szCs w:val="32"/>
        </w:rPr>
        <w:t>« </w:t>
      </w:r>
      <w:r w:rsidR="009D4A85" w:rsidRPr="0095276B">
        <w:t>Papa</w:t>
      </w:r>
      <w:r>
        <w:t xml:space="preserve">, </w:t>
      </w:r>
      <w:r w:rsidR="009D4A85" w:rsidRPr="0095276B">
        <w:t>papa</w:t>
      </w:r>
      <w:r>
        <w:t> !</w:t>
      </w:r>
    </w:p>
    <w:p w14:paraId="1107E6B8" w14:textId="77777777" w:rsidR="006455E5" w:rsidRDefault="006455E5" w:rsidP="002666CE">
      <w:r>
        <w:t>— </w:t>
      </w:r>
      <w:r w:rsidR="009D4A85" w:rsidRPr="0095276B">
        <w:t>Ab</w:t>
      </w:r>
      <w:r>
        <w:t xml:space="preserve">, </w:t>
      </w:r>
      <w:r w:rsidR="009D4A85" w:rsidRPr="0095276B">
        <w:t>ab</w:t>
      </w:r>
      <w:r>
        <w:t xml:space="preserve">, </w:t>
      </w:r>
      <w:r w:rsidR="009D4A85" w:rsidRPr="0095276B">
        <w:t>ab</w:t>
      </w:r>
      <w:r>
        <w:t>… »</w:t>
      </w:r>
      <w:r w:rsidR="009D4A85" w:rsidRPr="0095276B">
        <w:t xml:space="preserve"> fut toute la réponse du fabricant</w:t>
      </w:r>
      <w:r>
        <w:t xml:space="preserve">. </w:t>
      </w:r>
      <w:r w:rsidR="009D4A85" w:rsidRPr="0095276B">
        <w:t>Sarah l</w:t>
      </w:r>
      <w:r w:rsidR="009D4A85" w:rsidRPr="0095276B">
        <w:t>e</w:t>
      </w:r>
      <w:r w:rsidR="009D4A85" w:rsidRPr="0095276B">
        <w:t>va les yeux sur son mari</w:t>
      </w:r>
      <w:r>
        <w:t xml:space="preserve">. </w:t>
      </w:r>
      <w:r w:rsidR="009D4A85" w:rsidRPr="0095276B">
        <w:t>Elle ne poussa aucun cri</w:t>
      </w:r>
      <w:r>
        <w:t xml:space="preserve">, </w:t>
      </w:r>
      <w:r w:rsidR="009D4A85" w:rsidRPr="0095276B">
        <w:t>mais elle te</w:t>
      </w:r>
      <w:r w:rsidR="009D4A85" w:rsidRPr="0095276B">
        <w:t>n</w:t>
      </w:r>
      <w:r w:rsidR="009D4A85" w:rsidRPr="0095276B">
        <w:t>dit ses deux mains en avant et</w:t>
      </w:r>
      <w:r>
        <w:t xml:space="preserve">, </w:t>
      </w:r>
      <w:r w:rsidR="009D4A85" w:rsidRPr="0095276B">
        <w:t>s</w:t>
      </w:r>
      <w:r>
        <w:t>’</w:t>
      </w:r>
      <w:r w:rsidR="009D4A85" w:rsidRPr="0095276B">
        <w:t>arc-boutant de tout son poids</w:t>
      </w:r>
      <w:r>
        <w:t xml:space="preserve">, </w:t>
      </w:r>
      <w:r w:rsidR="009D4A85" w:rsidRPr="0095276B">
        <w:t>parvint à empêcher que la tête ne vînt donner contre l</w:t>
      </w:r>
      <w:r>
        <w:t>’</w:t>
      </w:r>
      <w:r w:rsidR="009D4A85" w:rsidRPr="0095276B">
        <w:t>angle de la lourde table</w:t>
      </w:r>
      <w:r>
        <w:t>.</w:t>
      </w:r>
    </w:p>
    <w:p w14:paraId="41DDD6ED" w14:textId="77777777" w:rsidR="006455E5" w:rsidRDefault="006455E5" w:rsidP="002666CE">
      <w:r>
        <w:rPr>
          <w:rFonts w:eastAsia="Georgia" w:cs="Georgia"/>
          <w:szCs w:val="32"/>
        </w:rPr>
        <w:t>« </w:t>
      </w:r>
      <w:proofErr w:type="spellStart"/>
      <w:r w:rsidR="009D4A85" w:rsidRPr="0095276B">
        <w:t>Ohoho</w:t>
      </w:r>
      <w:proofErr w:type="spellEnd"/>
      <w:r>
        <w:t xml:space="preserve"> ! </w:t>
      </w:r>
      <w:r w:rsidR="009D4A85" w:rsidRPr="0095276B">
        <w:t>Qu</w:t>
      </w:r>
      <w:r>
        <w:t>’</w:t>
      </w:r>
      <w:r w:rsidR="009D4A85" w:rsidRPr="0095276B">
        <w:t>est-ce qu</w:t>
      </w:r>
      <w:r>
        <w:t>’</w:t>
      </w:r>
      <w:r w:rsidR="009D4A85" w:rsidRPr="0095276B">
        <w:t>il y a</w:t>
      </w:r>
      <w:r>
        <w:t> ? »</w:t>
      </w:r>
      <w:r w:rsidR="009D4A85" w:rsidRPr="0095276B">
        <w:t xml:space="preserve"> cria Myrtil</w:t>
      </w:r>
      <w:r>
        <w:t xml:space="preserve">. </w:t>
      </w:r>
      <w:r w:rsidR="009D4A85" w:rsidRPr="0095276B">
        <w:t>À peine Hipp</w:t>
      </w:r>
      <w:r w:rsidR="009D4A85" w:rsidRPr="0095276B">
        <w:t>o</w:t>
      </w:r>
      <w:r w:rsidR="009D4A85" w:rsidRPr="0095276B">
        <w:t xml:space="preserve">lyte </w:t>
      </w:r>
      <w:proofErr w:type="spellStart"/>
      <w:r w:rsidR="009D4A85" w:rsidRPr="0095276B">
        <w:t>fut-il</w:t>
      </w:r>
      <w:proofErr w:type="spellEnd"/>
      <w:r w:rsidR="009D4A85" w:rsidRPr="0095276B">
        <w:t xml:space="preserve"> étendu sur le grand fauteuil de cuir</w:t>
      </w:r>
      <w:r>
        <w:t xml:space="preserve">, </w:t>
      </w:r>
      <w:r w:rsidR="009D4A85" w:rsidRPr="0095276B">
        <w:t>qu</w:t>
      </w:r>
      <w:r>
        <w:t>’</w:t>
      </w:r>
      <w:r w:rsidR="009D4A85" w:rsidRPr="0095276B">
        <w:t>un sifflement sortit de ses lèvres au milieu d</w:t>
      </w:r>
      <w:r>
        <w:t>’</w:t>
      </w:r>
      <w:r w:rsidR="009D4A85" w:rsidRPr="0095276B">
        <w:t>une tempête de râles et de plai</w:t>
      </w:r>
      <w:r w:rsidR="009D4A85" w:rsidRPr="0095276B">
        <w:t>n</w:t>
      </w:r>
      <w:r w:rsidR="009D4A85" w:rsidRPr="0095276B">
        <w:t>tes</w:t>
      </w:r>
      <w:r>
        <w:t xml:space="preserve">. </w:t>
      </w:r>
      <w:r w:rsidR="009D4A85" w:rsidRPr="0095276B">
        <w:t>On avait poussé les enfants dehors</w:t>
      </w:r>
      <w:r>
        <w:t xml:space="preserve">, </w:t>
      </w:r>
      <w:r w:rsidR="009D4A85" w:rsidRPr="0095276B">
        <w:t>et ils se tenaient imm</w:t>
      </w:r>
      <w:r w:rsidR="009D4A85" w:rsidRPr="0095276B">
        <w:t>o</w:t>
      </w:r>
      <w:r w:rsidR="009D4A85" w:rsidRPr="0095276B">
        <w:t>biles</w:t>
      </w:r>
      <w:r>
        <w:t xml:space="preserve">, </w:t>
      </w:r>
      <w:r w:rsidR="009D4A85" w:rsidRPr="0095276B">
        <w:t>dans la cour</w:t>
      </w:r>
      <w:r>
        <w:t xml:space="preserve">, </w:t>
      </w:r>
      <w:r w:rsidR="009D4A85" w:rsidRPr="0095276B">
        <w:t>à écouter mourir et reprendre une sorte de meuglement coupé de gargouillements courroucés</w:t>
      </w:r>
      <w:r>
        <w:t>.</w:t>
      </w:r>
    </w:p>
    <w:p w14:paraId="51261E95" w14:textId="77777777" w:rsidR="006455E5" w:rsidRDefault="009D4A85" w:rsidP="002666CE">
      <w:r w:rsidRPr="0095276B">
        <w:t>Madame Hippolyte</w:t>
      </w:r>
      <w:r w:rsidR="006455E5">
        <w:t xml:space="preserve">, </w:t>
      </w:r>
      <w:r w:rsidRPr="0095276B">
        <w:t>livide</w:t>
      </w:r>
      <w:r w:rsidR="006455E5">
        <w:t xml:space="preserve">, </w:t>
      </w:r>
      <w:r w:rsidRPr="0095276B">
        <w:t>relevait</w:t>
      </w:r>
      <w:r w:rsidR="006455E5">
        <w:t xml:space="preserve">, </w:t>
      </w:r>
      <w:r w:rsidRPr="0095276B">
        <w:t>en la serrant contre e</w:t>
      </w:r>
      <w:r w:rsidRPr="0095276B">
        <w:t>l</w:t>
      </w:r>
      <w:r w:rsidRPr="0095276B">
        <w:t>le</w:t>
      </w:r>
      <w:r w:rsidR="006455E5">
        <w:t xml:space="preserve">, </w:t>
      </w:r>
      <w:r w:rsidRPr="0095276B">
        <w:t>la tête volumineuse de son mari</w:t>
      </w:r>
      <w:r w:rsidR="006455E5">
        <w:t xml:space="preserve">. </w:t>
      </w:r>
      <w:r w:rsidRPr="0095276B">
        <w:t>Un contremaître faisait sa</w:t>
      </w:r>
      <w:r w:rsidRPr="0095276B">
        <w:t>u</w:t>
      </w:r>
      <w:r w:rsidRPr="0095276B">
        <w:t>ter la cravate et le col</w:t>
      </w:r>
      <w:r w:rsidR="006455E5">
        <w:t xml:space="preserve">. </w:t>
      </w:r>
      <w:r w:rsidRPr="0095276B">
        <w:t>Les fanons tremblants du cou et le haut d</w:t>
      </w:r>
      <w:r w:rsidR="006455E5">
        <w:t>’</w:t>
      </w:r>
      <w:r w:rsidRPr="0095276B">
        <w:t>une redoutable poitrine brique se gonflaient et se vidaient par secousses</w:t>
      </w:r>
      <w:r w:rsidR="006455E5">
        <w:t xml:space="preserve">. </w:t>
      </w:r>
      <w:r w:rsidRPr="0095276B">
        <w:t>L</w:t>
      </w:r>
      <w:r w:rsidR="006455E5">
        <w:t>’</w:t>
      </w:r>
      <w:r w:rsidRPr="0095276B">
        <w:t>œil droit restait ouvert et fixé sur l</w:t>
      </w:r>
      <w:r w:rsidR="006455E5">
        <w:t>’</w:t>
      </w:r>
      <w:r w:rsidRPr="0095276B">
        <w:t>objet de son épouvante</w:t>
      </w:r>
      <w:r w:rsidR="006455E5">
        <w:t>.</w:t>
      </w:r>
    </w:p>
    <w:p w14:paraId="700DBC7C" w14:textId="77777777" w:rsidR="006455E5" w:rsidRDefault="006455E5" w:rsidP="002666CE">
      <w:r>
        <w:rPr>
          <w:rFonts w:eastAsia="Georgia" w:cs="Georgia"/>
          <w:szCs w:val="32"/>
        </w:rPr>
        <w:lastRenderedPageBreak/>
        <w:t>« </w:t>
      </w:r>
      <w:r w:rsidR="009D4A85" w:rsidRPr="0095276B">
        <w:t>Il faut l</w:t>
      </w:r>
      <w:r>
        <w:t>’</w:t>
      </w:r>
      <w:r w:rsidR="009D4A85" w:rsidRPr="0095276B">
        <w:t>emporter hors d</w:t>
      </w:r>
      <w:r>
        <w:t>’</w:t>
      </w:r>
      <w:r w:rsidR="009D4A85" w:rsidRPr="0095276B">
        <w:t>ici</w:t>
      </w:r>
      <w:r>
        <w:t>, »</w:t>
      </w:r>
      <w:r w:rsidR="009D4A85" w:rsidRPr="0095276B">
        <w:t xml:space="preserve"> dit quelqu</w:t>
      </w:r>
      <w:r>
        <w:t>’</w:t>
      </w:r>
      <w:r w:rsidR="009D4A85" w:rsidRPr="0095276B">
        <w:t>un</w:t>
      </w:r>
      <w:r>
        <w:t xml:space="preserve">. </w:t>
      </w:r>
      <w:r w:rsidR="009D4A85" w:rsidRPr="0095276B">
        <w:t>Joseph et Guillaume avaient perdu toute présence d</w:t>
      </w:r>
      <w:r>
        <w:t>’</w:t>
      </w:r>
      <w:r w:rsidR="009D4A85" w:rsidRPr="0095276B">
        <w:t>esprit</w:t>
      </w:r>
      <w:r>
        <w:t xml:space="preserve">. </w:t>
      </w:r>
      <w:r w:rsidR="009D4A85" w:rsidRPr="0095276B">
        <w:t>Ils se pe</w:t>
      </w:r>
      <w:r w:rsidR="009D4A85" w:rsidRPr="0095276B">
        <w:t>n</w:t>
      </w:r>
      <w:r w:rsidR="009D4A85" w:rsidRPr="0095276B">
        <w:t>chaient sur le fauteuil en offrant leurs mains inutiles et en éme</w:t>
      </w:r>
      <w:r w:rsidR="009D4A85" w:rsidRPr="0095276B">
        <w:t>t</w:t>
      </w:r>
      <w:r w:rsidR="009D4A85" w:rsidRPr="0095276B">
        <w:t>tant de rauques syllabes</w:t>
      </w:r>
      <w:r>
        <w:t>.</w:t>
      </w:r>
    </w:p>
    <w:p w14:paraId="039C1B8B" w14:textId="77777777" w:rsidR="006455E5" w:rsidRDefault="009D4A85" w:rsidP="002666CE">
      <w:r w:rsidRPr="0095276B">
        <w:t>Les bras disponibles s</w:t>
      </w:r>
      <w:r w:rsidR="006455E5">
        <w:t>’</w:t>
      </w:r>
      <w:r w:rsidRPr="0095276B">
        <w:t>y mirent tous</w:t>
      </w:r>
      <w:r w:rsidR="006455E5">
        <w:t xml:space="preserve">. </w:t>
      </w:r>
      <w:r w:rsidRPr="0095276B">
        <w:t>Et tandis que la voix aiguë d</w:t>
      </w:r>
      <w:r w:rsidR="006455E5">
        <w:t>’</w:t>
      </w:r>
      <w:r w:rsidRPr="0095276B">
        <w:t>Élisa commençait à piauler</w:t>
      </w:r>
      <w:r w:rsidR="006455E5">
        <w:t> : « </w:t>
      </w:r>
      <w:r w:rsidRPr="0095276B">
        <w:t>oh mon Dieu</w:t>
      </w:r>
      <w:r w:rsidR="006455E5">
        <w:t xml:space="preserve">, </w:t>
      </w:r>
      <w:r w:rsidRPr="0095276B">
        <w:t>mon Dieu</w:t>
      </w:r>
      <w:r w:rsidR="006455E5">
        <w:t> ! »</w:t>
      </w:r>
      <w:r w:rsidRPr="0095276B">
        <w:t xml:space="preserve"> la pesante enveloppe mortelle d</w:t>
      </w:r>
      <w:r w:rsidR="006455E5">
        <w:t>’</w:t>
      </w:r>
      <w:r w:rsidRPr="0095276B">
        <w:t>Hippolyte Simler fra</w:t>
      </w:r>
      <w:r w:rsidRPr="0095276B">
        <w:t>n</w:t>
      </w:r>
      <w:r w:rsidRPr="0095276B">
        <w:t>chit le seuil</w:t>
      </w:r>
      <w:r w:rsidR="006455E5">
        <w:t xml:space="preserve">. </w:t>
      </w:r>
      <w:r w:rsidRPr="0095276B">
        <w:t>Les porteurs de tête ayant un instant ralenti le pas au défilé de la porte</w:t>
      </w:r>
      <w:r w:rsidR="006455E5">
        <w:t xml:space="preserve">, </w:t>
      </w:r>
      <w:r w:rsidRPr="0095276B">
        <w:t>les genoux du moribond remontèrent fo</w:t>
      </w:r>
      <w:r w:rsidRPr="0095276B">
        <w:t>r</w:t>
      </w:r>
      <w:r w:rsidRPr="0095276B">
        <w:t>tement</w:t>
      </w:r>
      <w:r w:rsidR="006455E5">
        <w:t xml:space="preserve">, </w:t>
      </w:r>
      <w:r w:rsidRPr="0095276B">
        <w:t>une des mains tomba et se mit à traîner par terre</w:t>
      </w:r>
      <w:r w:rsidR="006455E5">
        <w:t xml:space="preserve">. </w:t>
      </w:r>
      <w:r w:rsidRPr="0095276B">
        <w:t>Gui</w:t>
      </w:r>
      <w:r w:rsidRPr="0095276B">
        <w:t>l</w:t>
      </w:r>
      <w:r w:rsidRPr="0095276B">
        <w:t>laume se précipita</w:t>
      </w:r>
      <w:r w:rsidR="006455E5">
        <w:t xml:space="preserve">, </w:t>
      </w:r>
      <w:r w:rsidRPr="0095276B">
        <w:t>la ramassa et la pétrit entre les siennes</w:t>
      </w:r>
      <w:r w:rsidR="006455E5">
        <w:t xml:space="preserve">, </w:t>
      </w:r>
      <w:r w:rsidRPr="0095276B">
        <w:t>en jetant à droite et à gauche des regards interrogateurs</w:t>
      </w:r>
      <w:r w:rsidR="006455E5">
        <w:t xml:space="preserve">. </w:t>
      </w:r>
      <w:r w:rsidRPr="0095276B">
        <w:t>La tête ballottait lourdement sur le bras de Kapp</w:t>
      </w:r>
      <w:r w:rsidR="006455E5">
        <w:t>.</w:t>
      </w:r>
    </w:p>
    <w:p w14:paraId="28DC57CC" w14:textId="77777777" w:rsidR="006455E5" w:rsidRDefault="009D4A85" w:rsidP="002666CE">
      <w:r w:rsidRPr="0095276B">
        <w:t>Master Smith avait retiré ses poings de ses poches</w:t>
      </w:r>
      <w:r w:rsidR="006455E5">
        <w:t xml:space="preserve">. </w:t>
      </w:r>
      <w:r w:rsidRPr="0095276B">
        <w:t>Il se tourna vers le petit oncle</w:t>
      </w:r>
      <w:r w:rsidR="006455E5">
        <w:t> :</w:t>
      </w:r>
    </w:p>
    <w:p w14:paraId="140C215C" w14:textId="77777777" w:rsidR="006455E5" w:rsidRDefault="006455E5" w:rsidP="002666CE">
      <w:r>
        <w:rPr>
          <w:rFonts w:eastAsia="Georgia" w:cs="Georgia"/>
          <w:szCs w:val="32"/>
        </w:rPr>
        <w:t>« </w:t>
      </w:r>
      <w:r w:rsidR="009D4A85" w:rsidRPr="0095276B">
        <w:t>Oh</w:t>
      </w:r>
      <w:r>
        <w:t xml:space="preserve"> ! </w:t>
      </w:r>
      <w:r w:rsidR="009D4A85" w:rsidRPr="0095276B">
        <w:t>dit-il</w:t>
      </w:r>
      <w:r>
        <w:t xml:space="preserve">, </w:t>
      </w:r>
      <w:r w:rsidR="009D4A85" w:rsidRPr="0095276B">
        <w:t>je pense le vieux gentleman est pas tout à fait bien</w:t>
      </w:r>
      <w:r>
        <w:t>, »</w:t>
      </w:r>
      <w:r w:rsidR="009D4A85" w:rsidRPr="0095276B">
        <w:t xml:space="preserve"> et il hocha le front d</w:t>
      </w:r>
      <w:r>
        <w:t>’</w:t>
      </w:r>
      <w:r w:rsidR="009D4A85" w:rsidRPr="0095276B">
        <w:t>un air de perplexité</w:t>
      </w:r>
      <w:r>
        <w:t>.</w:t>
      </w:r>
    </w:p>
    <w:p w14:paraId="359481A5" w14:textId="77777777" w:rsidR="006455E5" w:rsidRDefault="009D4A85" w:rsidP="002666CE">
      <w:r w:rsidRPr="0095276B">
        <w:t>Une même poussée jeta le personnel aux fenêtres</w:t>
      </w:r>
      <w:r w:rsidR="006455E5">
        <w:t xml:space="preserve">, </w:t>
      </w:r>
      <w:r w:rsidRPr="0095276B">
        <w:t>un cri courut le long des étages</w:t>
      </w:r>
      <w:r w:rsidR="006455E5">
        <w:t xml:space="preserve">, </w:t>
      </w:r>
      <w:r w:rsidRPr="0095276B">
        <w:t>et le bruit de la fabrique décrut tout à coup</w:t>
      </w:r>
      <w:r w:rsidR="006455E5">
        <w:t xml:space="preserve">. </w:t>
      </w:r>
      <w:r w:rsidRPr="0095276B">
        <w:t>Mais il suffit à Myrtil de relever ses sourcils en visière de casquette</w:t>
      </w:r>
      <w:r w:rsidR="006455E5">
        <w:t xml:space="preserve">, </w:t>
      </w:r>
      <w:r w:rsidRPr="0095276B">
        <w:t>pour que les femmes se dispersassent comme une v</w:t>
      </w:r>
      <w:r w:rsidRPr="0095276B">
        <w:t>o</w:t>
      </w:r>
      <w:r w:rsidRPr="0095276B">
        <w:t>lée de moineaux</w:t>
      </w:r>
      <w:r w:rsidR="006455E5">
        <w:t xml:space="preserve">, </w:t>
      </w:r>
      <w:r w:rsidRPr="0095276B">
        <w:t>et pour que le grondement des métiers remo</w:t>
      </w:r>
      <w:r w:rsidRPr="0095276B">
        <w:t>n</w:t>
      </w:r>
      <w:r w:rsidRPr="0095276B">
        <w:t>tât à son diapason</w:t>
      </w:r>
      <w:r w:rsidR="006455E5">
        <w:t xml:space="preserve">. </w:t>
      </w:r>
      <w:r w:rsidRPr="0095276B">
        <w:t>Quelques contremaîtres se détachaient au pas de course dans la direction des bâtiments</w:t>
      </w:r>
      <w:r w:rsidR="006455E5">
        <w:t>.</w:t>
      </w:r>
    </w:p>
    <w:p w14:paraId="251EDB21" w14:textId="30688A75" w:rsidR="006455E5" w:rsidRDefault="006455E5" w:rsidP="002666CE"/>
    <w:p w14:paraId="00E689E8" w14:textId="0361173E" w:rsidR="006455E5" w:rsidRDefault="009D4A85" w:rsidP="002666CE">
      <w:r w:rsidRPr="0095276B">
        <w:t>L</w:t>
      </w:r>
      <w:r w:rsidR="006455E5">
        <w:t>’</w:t>
      </w:r>
      <w:r w:rsidRPr="0095276B">
        <w:t xml:space="preserve">agonie de </w:t>
      </w:r>
      <w:r w:rsidR="006455E5">
        <w:t>M. </w:t>
      </w:r>
      <w:r w:rsidRPr="0095276B">
        <w:t>Hippolyte commença au fond d</w:t>
      </w:r>
      <w:r w:rsidR="006455E5">
        <w:t>’</w:t>
      </w:r>
      <w:r w:rsidRPr="0095276B">
        <w:t>une ombre suffocante</w:t>
      </w:r>
      <w:r w:rsidR="006455E5">
        <w:t xml:space="preserve">. </w:t>
      </w:r>
      <w:r w:rsidRPr="0095276B">
        <w:t>La chaleur de juillet venait ronfler sur le bois des v</w:t>
      </w:r>
      <w:r w:rsidRPr="0095276B">
        <w:t>o</w:t>
      </w:r>
      <w:r w:rsidRPr="0095276B">
        <w:t>lets clos</w:t>
      </w:r>
      <w:r w:rsidR="006455E5">
        <w:t xml:space="preserve">. </w:t>
      </w:r>
      <w:r w:rsidRPr="0095276B">
        <w:t>Le corps gisait à moitié nu sur le grand lit d</w:t>
      </w:r>
      <w:r w:rsidR="006455E5">
        <w:t>’</w:t>
      </w:r>
      <w:r w:rsidRPr="0095276B">
        <w:t>acajou verni</w:t>
      </w:r>
      <w:r w:rsidR="006455E5">
        <w:t xml:space="preserve">, </w:t>
      </w:r>
      <w:r w:rsidRPr="0095276B">
        <w:t>et les assistants dirigeaient la tête avec stupeur vers la place démesurée qu</w:t>
      </w:r>
      <w:r w:rsidR="006455E5">
        <w:t>’</w:t>
      </w:r>
      <w:r w:rsidRPr="0095276B">
        <w:t>il remplissait</w:t>
      </w:r>
      <w:r w:rsidR="006455E5">
        <w:t xml:space="preserve">. </w:t>
      </w:r>
      <w:r w:rsidRPr="0095276B">
        <w:t xml:space="preserve">Les portes restèrent </w:t>
      </w:r>
      <w:r w:rsidRPr="0095276B">
        <w:lastRenderedPageBreak/>
        <w:t>ouvertes</w:t>
      </w:r>
      <w:r w:rsidR="006455E5">
        <w:t xml:space="preserve">, </w:t>
      </w:r>
      <w:r w:rsidRPr="0095276B">
        <w:t>il rôda des crissements de semelles discrètes</w:t>
      </w:r>
      <w:r w:rsidR="006455E5">
        <w:t xml:space="preserve">, </w:t>
      </w:r>
      <w:r w:rsidRPr="0095276B">
        <w:t>et un écœurant mélange d</w:t>
      </w:r>
      <w:r w:rsidR="006455E5">
        <w:t>’</w:t>
      </w:r>
      <w:r w:rsidRPr="0095276B">
        <w:t>odeurs pharmaceutiques vint porter dans les moi</w:t>
      </w:r>
      <w:r w:rsidRPr="0095276B">
        <w:t>n</w:t>
      </w:r>
      <w:r w:rsidRPr="0095276B">
        <w:t>dres recoins la nouvelle qu</w:t>
      </w:r>
      <w:r w:rsidR="006455E5">
        <w:t>’</w:t>
      </w:r>
      <w:r w:rsidRPr="0095276B">
        <w:t>une vie était arrivée à son terme</w:t>
      </w:r>
      <w:r w:rsidR="006455E5">
        <w:t>.</w:t>
      </w:r>
    </w:p>
    <w:p w14:paraId="28357943" w14:textId="77777777" w:rsidR="006455E5" w:rsidRDefault="009D4A85" w:rsidP="002666CE">
      <w:r w:rsidRPr="0095276B">
        <w:t>Au milieu d</w:t>
      </w:r>
      <w:r w:rsidR="006455E5">
        <w:t>’</w:t>
      </w:r>
      <w:r w:rsidRPr="0095276B">
        <w:t>ordres chuchotés</w:t>
      </w:r>
      <w:r w:rsidR="006455E5">
        <w:t xml:space="preserve">, </w:t>
      </w:r>
      <w:r w:rsidRPr="0095276B">
        <w:t>des ustensiles furent appo</w:t>
      </w:r>
      <w:r w:rsidRPr="0095276B">
        <w:t>r</w:t>
      </w:r>
      <w:r w:rsidRPr="0095276B">
        <w:t>tés</w:t>
      </w:r>
      <w:r w:rsidR="006455E5">
        <w:t xml:space="preserve">. </w:t>
      </w:r>
      <w:r w:rsidRPr="0095276B">
        <w:t>On entendit presque la pesée du bistouri dans les chairs</w:t>
      </w:r>
      <w:r w:rsidR="006455E5">
        <w:t xml:space="preserve">, </w:t>
      </w:r>
      <w:r w:rsidRPr="0095276B">
        <w:t>et</w:t>
      </w:r>
      <w:r w:rsidR="006455E5">
        <w:t xml:space="preserve">, </w:t>
      </w:r>
      <w:r w:rsidRPr="0095276B">
        <w:t>une à une</w:t>
      </w:r>
      <w:r w:rsidR="006455E5">
        <w:t xml:space="preserve">, </w:t>
      </w:r>
      <w:r w:rsidRPr="0095276B">
        <w:t>des gouttes grasses et lentes tombèrent au fond d</w:t>
      </w:r>
      <w:r w:rsidR="006455E5">
        <w:t>’</w:t>
      </w:r>
      <w:r w:rsidRPr="0095276B">
        <w:t>une cuvette de métal</w:t>
      </w:r>
      <w:r w:rsidR="006455E5">
        <w:t xml:space="preserve">, </w:t>
      </w:r>
      <w:r w:rsidRPr="0095276B">
        <w:t>comme les premières gouttes d</w:t>
      </w:r>
      <w:r w:rsidR="006455E5">
        <w:t>’</w:t>
      </w:r>
      <w:r w:rsidRPr="0095276B">
        <w:t>orage réso</w:t>
      </w:r>
      <w:r w:rsidRPr="0095276B">
        <w:t>n</w:t>
      </w:r>
      <w:r w:rsidRPr="0095276B">
        <w:t>nent sur le zinc d</w:t>
      </w:r>
      <w:r w:rsidR="006455E5">
        <w:t>’</w:t>
      </w:r>
      <w:r w:rsidRPr="0095276B">
        <w:t>une véranda</w:t>
      </w:r>
      <w:r w:rsidR="006455E5">
        <w:t>.</w:t>
      </w:r>
    </w:p>
    <w:p w14:paraId="2761AB6E" w14:textId="77777777" w:rsidR="006455E5" w:rsidRDefault="009D4A85" w:rsidP="002666CE">
      <w:r w:rsidRPr="0095276B">
        <w:t>Puis</w:t>
      </w:r>
      <w:r w:rsidR="006455E5">
        <w:t xml:space="preserve">, </w:t>
      </w:r>
      <w:r w:rsidRPr="0095276B">
        <w:t xml:space="preserve">faible comme le </w:t>
      </w:r>
      <w:proofErr w:type="spellStart"/>
      <w:r w:rsidRPr="0095276B">
        <w:rPr>
          <w:i/>
          <w:iCs/>
        </w:rPr>
        <w:t>cuic</w:t>
      </w:r>
      <w:proofErr w:type="spellEnd"/>
      <w:r w:rsidRPr="0095276B">
        <w:t xml:space="preserve"> d</w:t>
      </w:r>
      <w:r w:rsidR="006455E5">
        <w:t>’</w:t>
      </w:r>
      <w:r w:rsidRPr="0095276B">
        <w:t>une petite souris</w:t>
      </w:r>
      <w:r w:rsidR="006455E5">
        <w:t xml:space="preserve">, </w:t>
      </w:r>
      <w:r w:rsidRPr="0095276B">
        <w:t xml:space="preserve">un </w:t>
      </w:r>
      <w:r w:rsidR="006455E5">
        <w:t>« </w:t>
      </w:r>
      <w:r w:rsidRPr="0095276B">
        <w:t xml:space="preserve">chi </w:t>
      </w:r>
      <w:proofErr w:type="spellStart"/>
      <w:r w:rsidRPr="0095276B">
        <w:t>chi</w:t>
      </w:r>
      <w:proofErr w:type="spellEnd"/>
      <w:r w:rsidRPr="0095276B">
        <w:t xml:space="preserve"> </w:t>
      </w:r>
      <w:proofErr w:type="spellStart"/>
      <w:r w:rsidRPr="0095276B">
        <w:t>chi</w:t>
      </w:r>
      <w:proofErr w:type="spellEnd"/>
      <w:r w:rsidR="006455E5">
        <w:t xml:space="preserve"> », </w:t>
      </w:r>
      <w:r w:rsidRPr="0095276B">
        <w:t>que personne ne reconnaissait</w:t>
      </w:r>
      <w:r w:rsidR="006455E5">
        <w:t xml:space="preserve">, </w:t>
      </w:r>
      <w:r w:rsidRPr="0095276B">
        <w:t>s</w:t>
      </w:r>
      <w:r w:rsidR="006455E5">
        <w:t>’</w:t>
      </w:r>
      <w:r w:rsidRPr="0095276B">
        <w:t>éleva près du lit</w:t>
      </w:r>
      <w:r w:rsidR="006455E5">
        <w:t xml:space="preserve">. </w:t>
      </w:r>
      <w:r w:rsidRPr="0095276B">
        <w:t>C</w:t>
      </w:r>
      <w:r w:rsidR="006455E5">
        <w:t>’</w:t>
      </w:r>
      <w:r w:rsidRPr="0095276B">
        <w:t>était Sarah qui se mettait à pleurer</w:t>
      </w:r>
      <w:r w:rsidR="006455E5">
        <w:t>.</w:t>
      </w:r>
    </w:p>
    <w:p w14:paraId="0A537276" w14:textId="2679BD58" w:rsidR="002666CE" w:rsidRDefault="006455E5" w:rsidP="002666CE">
      <w:r>
        <w:t>« </w:t>
      </w:r>
      <w:r w:rsidR="009D4A85" w:rsidRPr="0095276B">
        <w:t>La médecine terrestre est au bout de sa science</w:t>
      </w:r>
      <w:r>
        <w:t xml:space="preserve"> », </w:t>
      </w:r>
      <w:r w:rsidR="009D4A85" w:rsidRPr="0095276B">
        <w:t>mu</w:t>
      </w:r>
      <w:r w:rsidR="009D4A85" w:rsidRPr="0095276B">
        <w:t>r</w:t>
      </w:r>
      <w:r w:rsidR="009D4A85" w:rsidRPr="0095276B">
        <w:t>mura le médecin à Wilhelm et Hermine</w:t>
      </w:r>
      <w:r>
        <w:t xml:space="preserve">, </w:t>
      </w:r>
      <w:r w:rsidR="009D4A85" w:rsidRPr="0095276B">
        <w:t>en jetant des regards curieux autour de lui</w:t>
      </w:r>
      <w:r>
        <w:t>. « </w:t>
      </w:r>
      <w:r w:rsidR="009D4A85" w:rsidRPr="0095276B">
        <w:t>Le corps est resté robuste</w:t>
      </w:r>
      <w:r>
        <w:t xml:space="preserve">, </w:t>
      </w:r>
      <w:r w:rsidR="009D4A85" w:rsidRPr="0095276B">
        <w:t>mais c</w:t>
      </w:r>
      <w:r>
        <w:t>’</w:t>
      </w:r>
      <w:r w:rsidR="009D4A85" w:rsidRPr="0095276B">
        <w:t>est la vie qui est usée en lui</w:t>
      </w:r>
      <w:r>
        <w:t xml:space="preserve">. </w:t>
      </w:r>
      <w:r w:rsidR="009D4A85" w:rsidRPr="0095276B">
        <w:t>Ne vous effrayez pas trop</w:t>
      </w:r>
      <w:r>
        <w:t xml:space="preserve">. </w:t>
      </w:r>
      <w:r w:rsidR="009D4A85" w:rsidRPr="0095276B">
        <w:t>Il se pourrait que l</w:t>
      </w:r>
      <w:r>
        <w:t>’</w:t>
      </w:r>
      <w:r w:rsidR="009D4A85" w:rsidRPr="0095276B">
        <w:t>agonie fût lente</w:t>
      </w:r>
      <w:r>
        <w:t xml:space="preserve">. </w:t>
      </w:r>
      <w:r w:rsidR="009D4A85" w:rsidRPr="0095276B">
        <w:t>Je reviendrai</w:t>
      </w:r>
      <w:r>
        <w:t>. »</w:t>
      </w:r>
    </w:p>
    <w:p w14:paraId="67E6062B" w14:textId="77777777" w:rsidR="006455E5" w:rsidRDefault="009D4A85" w:rsidP="002666CE">
      <w:r w:rsidRPr="0095276B">
        <w:t>Alors</w:t>
      </w:r>
      <w:r w:rsidR="006455E5">
        <w:t xml:space="preserve">, </w:t>
      </w:r>
      <w:r w:rsidRPr="0095276B">
        <w:t>pendant que s</w:t>
      </w:r>
      <w:r w:rsidR="006455E5">
        <w:t>’</w:t>
      </w:r>
      <w:r w:rsidRPr="0095276B">
        <w:t>établissait partout le silence prescrit</w:t>
      </w:r>
      <w:r w:rsidR="006455E5">
        <w:t xml:space="preserve">, </w:t>
      </w:r>
      <w:r w:rsidRPr="0095276B">
        <w:t>et que le grondement de la fabrique restait seul à faire vibrer la maison</w:t>
      </w:r>
      <w:r w:rsidR="006455E5">
        <w:t xml:space="preserve">, </w:t>
      </w:r>
      <w:r w:rsidRPr="0095276B">
        <w:t>commença le dernier combat</w:t>
      </w:r>
      <w:r w:rsidR="006455E5">
        <w:t> :</w:t>
      </w:r>
    </w:p>
    <w:p w14:paraId="7B0E10C8" w14:textId="68FA5D9C" w:rsidR="002666CE" w:rsidRDefault="006455E5" w:rsidP="002666CE">
      <w:r>
        <w:rPr>
          <w:rFonts w:eastAsia="Georgia" w:cs="Georgia"/>
          <w:szCs w:val="32"/>
        </w:rPr>
        <w:t>« </w:t>
      </w:r>
      <w:proofErr w:type="spellStart"/>
      <w:r w:rsidR="009D4A85" w:rsidRPr="0095276B">
        <w:t>Hahaha</w:t>
      </w:r>
      <w:proofErr w:type="spellEnd"/>
      <w:r>
        <w:t xml:space="preserve"> ! </w:t>
      </w:r>
      <w:r w:rsidR="009D4A85" w:rsidRPr="0095276B">
        <w:t>Lumière</w:t>
      </w:r>
      <w:r>
        <w:t xml:space="preserve"> ! </w:t>
      </w:r>
      <w:r w:rsidR="009D4A85" w:rsidRPr="0095276B">
        <w:t>Éteignez la lumière</w:t>
      </w:r>
      <w:r>
        <w:t xml:space="preserve"> ! </w:t>
      </w:r>
      <w:r w:rsidR="009D4A85" w:rsidRPr="0095276B">
        <w:t>Sarah</w:t>
      </w:r>
      <w:r>
        <w:t xml:space="preserve"> ! </w:t>
      </w:r>
      <w:r w:rsidR="009D4A85" w:rsidRPr="0095276B">
        <w:t xml:space="preserve">Éteins la-la-la </w:t>
      </w:r>
      <w:proofErr w:type="spellStart"/>
      <w:r w:rsidR="009D4A85" w:rsidRPr="0095276B">
        <w:t>faprique</w:t>
      </w:r>
      <w:proofErr w:type="spellEnd"/>
      <w:r>
        <w:t xml:space="preserve">. </w:t>
      </w:r>
      <w:r w:rsidR="009D4A85" w:rsidRPr="0095276B">
        <w:t xml:space="preserve">Il faudra pourtant </w:t>
      </w:r>
      <w:proofErr w:type="spellStart"/>
      <w:r w:rsidR="009D4A85" w:rsidRPr="0095276B">
        <w:t>exé-cuter</w:t>
      </w:r>
      <w:proofErr w:type="spellEnd"/>
      <w:r w:rsidR="009D4A85" w:rsidRPr="0095276B">
        <w:t xml:space="preserve"> les ordres</w:t>
      </w:r>
      <w:r>
        <w:t xml:space="preserve">. </w:t>
      </w:r>
      <w:r w:rsidR="009D4A85" w:rsidRPr="0095276B">
        <w:t>Jacob a-t-il écrit</w:t>
      </w:r>
      <w:r>
        <w:t xml:space="preserve"> ? </w:t>
      </w:r>
      <w:r w:rsidR="009D4A85" w:rsidRPr="0095276B">
        <w:t>Myrtil</w:t>
      </w:r>
      <w:r>
        <w:t xml:space="preserve"> ! </w:t>
      </w:r>
      <w:r w:rsidR="009D4A85" w:rsidRPr="0095276B">
        <w:t>Myrtil</w:t>
      </w:r>
      <w:r>
        <w:t xml:space="preserve"> ! </w:t>
      </w:r>
      <w:r w:rsidR="009D4A85" w:rsidRPr="0095276B">
        <w:t xml:space="preserve">A-t-on </w:t>
      </w:r>
      <w:proofErr w:type="spellStart"/>
      <w:r w:rsidR="009D4A85" w:rsidRPr="0095276B">
        <w:t>pien</w:t>
      </w:r>
      <w:proofErr w:type="spellEnd"/>
      <w:r w:rsidR="009D4A85" w:rsidRPr="0095276B">
        <w:t xml:space="preserve"> inscrit Bâle sur les cai</w:t>
      </w:r>
      <w:r w:rsidR="009D4A85" w:rsidRPr="0095276B">
        <w:t>s</w:t>
      </w:r>
      <w:r w:rsidR="009D4A85" w:rsidRPr="0095276B">
        <w:t>ses</w:t>
      </w:r>
      <w:r>
        <w:t xml:space="preserve"> ? </w:t>
      </w:r>
      <w:proofErr w:type="spellStart"/>
      <w:r w:rsidR="009D4A85" w:rsidRPr="0095276B">
        <w:t>Pourfu</w:t>
      </w:r>
      <w:proofErr w:type="spellEnd"/>
      <w:r w:rsidR="009D4A85" w:rsidRPr="0095276B">
        <w:t xml:space="preserve"> qu</w:t>
      </w:r>
      <w:r>
        <w:t>’</w:t>
      </w:r>
      <w:r w:rsidR="009D4A85" w:rsidRPr="0095276B">
        <w:t xml:space="preserve">ils ne </w:t>
      </w:r>
      <w:proofErr w:type="spellStart"/>
      <w:r w:rsidR="009D4A85" w:rsidRPr="0095276B">
        <w:t>découfrent</w:t>
      </w:r>
      <w:proofErr w:type="spellEnd"/>
      <w:r w:rsidR="009D4A85" w:rsidRPr="0095276B">
        <w:t xml:space="preserve"> pas que c</w:t>
      </w:r>
      <w:r>
        <w:t>’</w:t>
      </w:r>
      <w:r w:rsidR="009D4A85" w:rsidRPr="0095276B">
        <w:t>était pour l</w:t>
      </w:r>
      <w:r>
        <w:t>’</w:t>
      </w:r>
      <w:r w:rsidR="009D4A85" w:rsidRPr="0095276B">
        <w:t>armée de Bourbaki</w:t>
      </w:r>
      <w:r>
        <w:t xml:space="preserve">, </w:t>
      </w:r>
      <w:r w:rsidR="009D4A85" w:rsidRPr="0095276B">
        <w:t>pour l</w:t>
      </w:r>
      <w:r>
        <w:t>’</w:t>
      </w:r>
      <w:proofErr w:type="spellStart"/>
      <w:r w:rsidR="009D4A85" w:rsidRPr="0095276B">
        <w:t>arki</w:t>
      </w:r>
      <w:proofErr w:type="spellEnd"/>
      <w:r w:rsidR="009D4A85" w:rsidRPr="0095276B">
        <w:t xml:space="preserve"> de </w:t>
      </w:r>
      <w:proofErr w:type="spellStart"/>
      <w:r w:rsidR="009D4A85" w:rsidRPr="0095276B">
        <w:t>Barmée</w:t>
      </w:r>
      <w:proofErr w:type="spellEnd"/>
      <w:r>
        <w:t xml:space="preserve">, </w:t>
      </w:r>
      <w:r w:rsidR="009D4A85" w:rsidRPr="0095276B">
        <w:t>à-à-à-</w:t>
      </w:r>
      <w:proofErr w:type="spellStart"/>
      <w:r w:rsidR="009D4A85" w:rsidRPr="0095276B">
        <w:t>Llyon</w:t>
      </w:r>
      <w:proofErr w:type="spellEnd"/>
      <w:r>
        <w:t xml:space="preserve">. </w:t>
      </w:r>
      <w:proofErr w:type="spellStart"/>
      <w:r w:rsidR="009D4A85" w:rsidRPr="0095276B">
        <w:t>Paufre</w:t>
      </w:r>
      <w:proofErr w:type="spellEnd"/>
      <w:r w:rsidR="009D4A85" w:rsidRPr="0095276B">
        <w:t xml:space="preserve"> Jacob</w:t>
      </w:r>
      <w:r>
        <w:t xml:space="preserve"> ! </w:t>
      </w:r>
      <w:r w:rsidR="009D4A85" w:rsidRPr="0095276B">
        <w:t xml:space="preserve">Est-il </w:t>
      </w:r>
      <w:proofErr w:type="spellStart"/>
      <w:r w:rsidR="009D4A85" w:rsidRPr="0095276B">
        <w:t>refenu</w:t>
      </w:r>
      <w:proofErr w:type="spellEnd"/>
      <w:r>
        <w:t xml:space="preserve"> ? </w:t>
      </w:r>
      <w:r w:rsidR="009D4A85" w:rsidRPr="0095276B">
        <w:t>Che n</w:t>
      </w:r>
      <w:r>
        <w:t>’</w:t>
      </w:r>
      <w:r w:rsidR="009D4A85" w:rsidRPr="0095276B">
        <w:t>ai rien fu</w:t>
      </w:r>
      <w:r>
        <w:t xml:space="preserve">, </w:t>
      </w:r>
      <w:r w:rsidR="009D4A85" w:rsidRPr="0095276B">
        <w:t>messieurs les Allemands</w:t>
      </w:r>
      <w:r>
        <w:t xml:space="preserve"> ! </w:t>
      </w:r>
      <w:r w:rsidR="009D4A85" w:rsidRPr="0095276B">
        <w:t>Huit cents pièces</w:t>
      </w:r>
      <w:r>
        <w:t xml:space="preserve"> ? </w:t>
      </w:r>
      <w:r w:rsidR="009D4A85" w:rsidRPr="0095276B">
        <w:t>Mais c</w:t>
      </w:r>
      <w:r>
        <w:t>’</w:t>
      </w:r>
      <w:r w:rsidR="009D4A85" w:rsidRPr="0095276B">
        <w:t>était pour Pâle</w:t>
      </w:r>
      <w:r>
        <w:t xml:space="preserve">, </w:t>
      </w:r>
      <w:r w:rsidR="009D4A85" w:rsidRPr="0095276B">
        <w:t>pas pour Baki</w:t>
      </w:r>
      <w:r>
        <w:t xml:space="preserve">, </w:t>
      </w:r>
      <w:r w:rsidR="009D4A85" w:rsidRPr="0095276B">
        <w:t>messieurs les officiers</w:t>
      </w:r>
      <w:r>
        <w:t xml:space="preserve">, </w:t>
      </w:r>
      <w:r w:rsidR="009D4A85" w:rsidRPr="0095276B">
        <w:t>pas pour Baki</w:t>
      </w:r>
      <w:r>
        <w:t xml:space="preserve">. </w:t>
      </w:r>
      <w:r w:rsidR="009D4A85" w:rsidRPr="0095276B">
        <w:t>Sarah</w:t>
      </w:r>
      <w:r>
        <w:t xml:space="preserve">, </w:t>
      </w:r>
      <w:r w:rsidR="009D4A85" w:rsidRPr="0095276B">
        <w:t xml:space="preserve">dis à ces messieurs que </w:t>
      </w:r>
      <w:proofErr w:type="spellStart"/>
      <w:r w:rsidR="009D4A85" w:rsidRPr="0095276B">
        <w:t>Ch</w:t>
      </w:r>
      <w:r w:rsidR="009D4A85" w:rsidRPr="0095276B">
        <w:t>a</w:t>
      </w:r>
      <w:r w:rsidR="009D4A85" w:rsidRPr="0095276B">
        <w:t>cob</w:t>
      </w:r>
      <w:proofErr w:type="spellEnd"/>
      <w:r w:rsidR="009D4A85" w:rsidRPr="0095276B">
        <w:t xml:space="preserve"> a écrit et qu</w:t>
      </w:r>
      <w:r>
        <w:t>’</w:t>
      </w:r>
      <w:r w:rsidR="009D4A85" w:rsidRPr="0095276B">
        <w:t xml:space="preserve">il est </w:t>
      </w:r>
      <w:proofErr w:type="spellStart"/>
      <w:r w:rsidR="009D4A85" w:rsidRPr="0095276B">
        <w:t>arrifé</w:t>
      </w:r>
      <w:proofErr w:type="spellEnd"/>
      <w:r w:rsidR="009D4A85" w:rsidRPr="0095276B">
        <w:t xml:space="preserve"> à-à-à-</w:t>
      </w:r>
      <w:proofErr w:type="spellStart"/>
      <w:r w:rsidR="009D4A85" w:rsidRPr="0095276B">
        <w:t>Llyon</w:t>
      </w:r>
      <w:proofErr w:type="spellEnd"/>
      <w:r>
        <w:t xml:space="preserve"> ! </w:t>
      </w:r>
      <w:proofErr w:type="spellStart"/>
      <w:r w:rsidR="009D4A85" w:rsidRPr="0095276B">
        <w:lastRenderedPageBreak/>
        <w:t>Pour-l</w:t>
      </w:r>
      <w:r>
        <w:t>’</w:t>
      </w:r>
      <w:r w:rsidR="009D4A85" w:rsidRPr="0095276B">
        <w:t>armée-de-Bour</w:t>
      </w:r>
      <w:proofErr w:type="spellEnd"/>
      <w:r w:rsidR="009D4A85" w:rsidRPr="0095276B">
        <w:t xml:space="preserve"> l</w:t>
      </w:r>
      <w:r>
        <w:t>’</w:t>
      </w:r>
      <w:r w:rsidR="009D4A85" w:rsidRPr="0095276B">
        <w:t>armée de Bour</w:t>
      </w:r>
      <w:r>
        <w:t xml:space="preserve">… </w:t>
      </w:r>
      <w:proofErr w:type="spellStart"/>
      <w:r w:rsidR="009D4A85" w:rsidRPr="0095276B">
        <w:t>ach</w:t>
      </w:r>
      <w:proofErr w:type="spellEnd"/>
      <w:r>
        <w:t xml:space="preserve"> ! </w:t>
      </w:r>
      <w:r w:rsidR="009D4A85" w:rsidRPr="0095276B">
        <w:t>Voici</w:t>
      </w:r>
      <w:r>
        <w:t xml:space="preserve"> : </w:t>
      </w:r>
      <w:proofErr w:type="spellStart"/>
      <w:r w:rsidR="009D4A85" w:rsidRPr="0095276B">
        <w:t>Marmée</w:t>
      </w:r>
      <w:proofErr w:type="spellEnd"/>
      <w:r>
        <w:t xml:space="preserve">, </w:t>
      </w:r>
      <w:proofErr w:type="spellStart"/>
      <w:r w:rsidR="009D4A85" w:rsidRPr="0095276B">
        <w:t>pourki</w:t>
      </w:r>
      <w:proofErr w:type="spellEnd"/>
      <w:r>
        <w:t xml:space="preserve"> ? </w:t>
      </w:r>
      <w:proofErr w:type="spellStart"/>
      <w:r w:rsidR="009D4A85" w:rsidRPr="0095276B">
        <w:t>Mârmée</w:t>
      </w:r>
      <w:proofErr w:type="spellEnd"/>
      <w:r>
        <w:t xml:space="preserve">… </w:t>
      </w:r>
      <w:proofErr w:type="spellStart"/>
      <w:r w:rsidR="009D4A85" w:rsidRPr="0095276B">
        <w:t>che</w:t>
      </w:r>
      <w:proofErr w:type="spellEnd"/>
      <w:r w:rsidR="009D4A85" w:rsidRPr="0095276B">
        <w:t xml:space="preserve"> suis </w:t>
      </w:r>
      <w:proofErr w:type="spellStart"/>
      <w:r w:rsidR="009D4A85" w:rsidRPr="0095276B">
        <w:t>pien</w:t>
      </w:r>
      <w:proofErr w:type="spellEnd"/>
      <w:r w:rsidR="009D4A85" w:rsidRPr="0095276B">
        <w:t xml:space="preserve"> fatigué</w:t>
      </w:r>
      <w:r>
        <w:t>. »</w:t>
      </w:r>
    </w:p>
    <w:p w14:paraId="328724C9" w14:textId="77777777" w:rsidR="006455E5" w:rsidRDefault="009D4A85" w:rsidP="002666CE">
      <w:r w:rsidRPr="0095276B">
        <w:t xml:space="preserve">Puis le </w:t>
      </w:r>
      <w:r w:rsidRPr="0095276B">
        <w:rPr>
          <w:i/>
          <w:iCs/>
        </w:rPr>
        <w:t>yidiche</w:t>
      </w:r>
      <w:r w:rsidRPr="0095276B">
        <w:t xml:space="preserve"> se substitua doucement au français</w:t>
      </w:r>
      <w:r w:rsidR="006455E5">
        <w:t xml:space="preserve">, </w:t>
      </w:r>
      <w:r w:rsidRPr="0095276B">
        <w:t>et une voix fraîche d</w:t>
      </w:r>
      <w:r w:rsidR="006455E5">
        <w:t>’</w:t>
      </w:r>
      <w:r w:rsidRPr="0095276B">
        <w:t>enfant sonna aux oreilles d</w:t>
      </w:r>
      <w:r w:rsidR="006455E5">
        <w:t>’</w:t>
      </w:r>
      <w:r w:rsidRPr="0095276B">
        <w:t>Hippolyte avec le fri</w:t>
      </w:r>
      <w:r w:rsidRPr="0095276B">
        <w:t>s</w:t>
      </w:r>
      <w:r w:rsidRPr="0095276B">
        <w:t>selis d</w:t>
      </w:r>
      <w:r w:rsidR="006455E5">
        <w:t>’</w:t>
      </w:r>
      <w:r w:rsidRPr="0095276B">
        <w:t>une brise d</w:t>
      </w:r>
      <w:r w:rsidR="006455E5">
        <w:t>’</w:t>
      </w:r>
      <w:r w:rsidRPr="0095276B">
        <w:t>aube dans les peupliers</w:t>
      </w:r>
      <w:r w:rsidR="006455E5">
        <w:t>.</w:t>
      </w:r>
    </w:p>
    <w:p w14:paraId="255DC738" w14:textId="77777777" w:rsidR="006455E5" w:rsidRDefault="006455E5" w:rsidP="002666CE">
      <w:r>
        <w:t>« </w:t>
      </w:r>
      <w:r w:rsidR="009D4A85" w:rsidRPr="0095276B">
        <w:t>Mon trésor</w:t>
      </w:r>
      <w:r>
        <w:t xml:space="preserve">, </w:t>
      </w:r>
      <w:r w:rsidR="009D4A85" w:rsidRPr="0095276B">
        <w:t>mon Hippolyte</w:t>
      </w:r>
      <w:r>
        <w:t>, »</w:t>
      </w:r>
      <w:r w:rsidR="009D4A85" w:rsidRPr="0095276B">
        <w:t xml:space="preserve"> gémissait Sarah</w:t>
      </w:r>
      <w:r>
        <w:t xml:space="preserve">, </w:t>
      </w:r>
      <w:r w:rsidR="009D4A85" w:rsidRPr="0095276B">
        <w:t>en cont</w:t>
      </w:r>
      <w:r w:rsidR="009D4A85" w:rsidRPr="0095276B">
        <w:t>e</w:t>
      </w:r>
      <w:r w:rsidR="009D4A85" w:rsidRPr="0095276B">
        <w:t>nant d</w:t>
      </w:r>
      <w:r>
        <w:t>’</w:t>
      </w:r>
      <w:r w:rsidR="009D4A85" w:rsidRPr="0095276B">
        <w:t>une main timide le dormeur qui s</w:t>
      </w:r>
      <w:r>
        <w:t>’</w:t>
      </w:r>
      <w:r w:rsidR="009D4A85" w:rsidRPr="0095276B">
        <w:t>agitait et grondait</w:t>
      </w:r>
      <w:r>
        <w:t xml:space="preserve">. </w:t>
      </w:r>
      <w:r w:rsidR="009D4A85" w:rsidRPr="0095276B">
        <w:t>Mais il ne sentait rien</w:t>
      </w:r>
      <w:r>
        <w:t xml:space="preserve">, </w:t>
      </w:r>
      <w:r w:rsidR="009D4A85" w:rsidRPr="0095276B">
        <w:t>car son âme s</w:t>
      </w:r>
      <w:r>
        <w:t>’</w:t>
      </w:r>
      <w:r w:rsidR="009D4A85" w:rsidRPr="0095276B">
        <w:t>était éloignée et luttait</w:t>
      </w:r>
      <w:r>
        <w:t xml:space="preserve">, </w:t>
      </w:r>
      <w:r w:rsidR="009D4A85" w:rsidRPr="0095276B">
        <w:t>en descendant vers la racine des choses</w:t>
      </w:r>
      <w:r>
        <w:t>.</w:t>
      </w:r>
    </w:p>
    <w:p w14:paraId="45EE64DC" w14:textId="059AF962" w:rsidR="002666CE" w:rsidRDefault="006455E5" w:rsidP="002666CE">
      <w:r>
        <w:t>« </w:t>
      </w:r>
      <w:proofErr w:type="spellStart"/>
      <w:r w:rsidR="009D4A85" w:rsidRPr="0095276B">
        <w:t>Mâma</w:t>
      </w:r>
      <w:proofErr w:type="spellEnd"/>
      <w:r>
        <w:t xml:space="preserve">, </w:t>
      </w:r>
      <w:r w:rsidR="009D4A85" w:rsidRPr="0095276B">
        <w:t xml:space="preserve">ô </w:t>
      </w:r>
      <w:proofErr w:type="spellStart"/>
      <w:r w:rsidR="009D4A85" w:rsidRPr="0095276B">
        <w:t>Mâma</w:t>
      </w:r>
      <w:proofErr w:type="spellEnd"/>
      <w:r>
        <w:t xml:space="preserve">, </w:t>
      </w:r>
      <w:r w:rsidR="009D4A85" w:rsidRPr="0095276B">
        <w:t>pourquoi Myrtil a-t-il mangé les cer</w:t>
      </w:r>
      <w:r w:rsidR="009D4A85" w:rsidRPr="0095276B">
        <w:t>i</w:t>
      </w:r>
      <w:r w:rsidR="009D4A85" w:rsidRPr="0095276B">
        <w:t>ses</w:t>
      </w:r>
      <w:r>
        <w:t xml:space="preserve"> ? </w:t>
      </w:r>
      <w:r w:rsidR="009D4A85" w:rsidRPr="0095276B">
        <w:t>Il faudrait l</w:t>
      </w:r>
      <w:r>
        <w:t>’</w:t>
      </w:r>
      <w:r w:rsidR="009D4A85" w:rsidRPr="0095276B">
        <w:t>empêcher</w:t>
      </w:r>
      <w:r>
        <w:t xml:space="preserve">, </w:t>
      </w:r>
      <w:r w:rsidR="009D4A85" w:rsidRPr="0095276B">
        <w:t>il faudrait</w:t>
      </w:r>
      <w:r>
        <w:t xml:space="preserve">… </w:t>
      </w:r>
      <w:r w:rsidR="009D4A85" w:rsidRPr="0095276B">
        <w:t>Clémentine</w:t>
      </w:r>
      <w:r>
        <w:t xml:space="preserve">, </w:t>
      </w:r>
      <w:r w:rsidR="009D4A85" w:rsidRPr="0095276B">
        <w:t>le cheval blanc</w:t>
      </w:r>
      <w:r>
        <w:t xml:space="preserve">, </w:t>
      </w:r>
      <w:r w:rsidR="009D4A85" w:rsidRPr="0095276B">
        <w:t>le grand cheval blanc que papa a acheté est pour Myrtil et pour moi</w:t>
      </w:r>
      <w:r>
        <w:t xml:space="preserve">. </w:t>
      </w:r>
      <w:r w:rsidR="009D4A85" w:rsidRPr="0095276B">
        <w:t>Nous irons à Colmar sur le cheval blanc</w:t>
      </w:r>
      <w:r>
        <w:t xml:space="preserve">, </w:t>
      </w:r>
      <w:r w:rsidR="009D4A85" w:rsidRPr="0095276B">
        <w:t xml:space="preserve">voir </w:t>
      </w:r>
      <w:proofErr w:type="spellStart"/>
      <w:r w:rsidR="009D4A85" w:rsidRPr="0095276B">
        <w:t>tantele</w:t>
      </w:r>
      <w:proofErr w:type="spellEnd"/>
      <w:r>
        <w:t xml:space="preserve">, </w:t>
      </w:r>
      <w:r w:rsidR="009D4A85" w:rsidRPr="0095276B">
        <w:t>et Clémentine restera ici</w:t>
      </w:r>
      <w:r>
        <w:t xml:space="preserve">. </w:t>
      </w:r>
      <w:r w:rsidR="009D4A85" w:rsidRPr="0095276B">
        <w:t>C</w:t>
      </w:r>
      <w:r>
        <w:t>’</w:t>
      </w:r>
      <w:r w:rsidR="009D4A85" w:rsidRPr="0095276B">
        <w:t xml:space="preserve">est moi qui </w:t>
      </w:r>
      <w:proofErr w:type="spellStart"/>
      <w:r w:rsidR="009D4A85" w:rsidRPr="0095276B">
        <w:t>mancherai</w:t>
      </w:r>
      <w:proofErr w:type="spellEnd"/>
      <w:r w:rsidR="009D4A85" w:rsidRPr="0095276B">
        <w:t xml:space="preserve"> les </w:t>
      </w:r>
      <w:proofErr w:type="spellStart"/>
      <w:r w:rsidR="009D4A85" w:rsidRPr="0095276B">
        <w:rPr>
          <w:i/>
          <w:iCs/>
        </w:rPr>
        <w:t>griebe</w:t>
      </w:r>
      <w:proofErr w:type="spellEnd"/>
      <w:r>
        <w:t xml:space="preserve">. </w:t>
      </w:r>
      <w:r w:rsidR="009D4A85" w:rsidRPr="0095276B">
        <w:t>La lumière</w:t>
      </w:r>
      <w:r>
        <w:t xml:space="preserve"> ! </w:t>
      </w:r>
      <w:r w:rsidR="009D4A85" w:rsidRPr="0095276B">
        <w:t>oh</w:t>
      </w:r>
      <w:r>
        <w:t xml:space="preserve">, </w:t>
      </w:r>
      <w:r w:rsidR="009D4A85" w:rsidRPr="0095276B">
        <w:t>la lumière</w:t>
      </w:r>
      <w:r>
        <w:t xml:space="preserve"> ! </w:t>
      </w:r>
      <w:r w:rsidR="009D4A85" w:rsidRPr="0095276B">
        <w:t>Foulez-fous l</w:t>
      </w:r>
      <w:r>
        <w:t>’</w:t>
      </w:r>
      <w:r w:rsidR="009D4A85" w:rsidRPr="0095276B">
        <w:t>éteindre</w:t>
      </w:r>
      <w:r>
        <w:t xml:space="preserve"> ? </w:t>
      </w:r>
      <w:proofErr w:type="spellStart"/>
      <w:r w:rsidR="009D4A85" w:rsidRPr="0095276B">
        <w:t>Pâpa</w:t>
      </w:r>
      <w:proofErr w:type="spellEnd"/>
      <w:r w:rsidR="009D4A85" w:rsidRPr="0095276B">
        <w:t xml:space="preserve"> se fâch</w:t>
      </w:r>
      <w:r w:rsidR="009D4A85" w:rsidRPr="0095276B">
        <w:t>e</w:t>
      </w:r>
      <w:r w:rsidR="009D4A85" w:rsidRPr="0095276B">
        <w:t>ra</w:t>
      </w:r>
      <w:r>
        <w:t xml:space="preserve">. </w:t>
      </w:r>
      <w:r w:rsidR="009D4A85" w:rsidRPr="0095276B">
        <w:t>Elle fait si mal aux yeux</w:t>
      </w:r>
      <w:r>
        <w:t xml:space="preserve">. </w:t>
      </w:r>
      <w:r w:rsidR="009D4A85" w:rsidRPr="0095276B">
        <w:t>Elle danse</w:t>
      </w:r>
      <w:r>
        <w:t xml:space="preserve">. </w:t>
      </w:r>
      <w:r w:rsidR="009D4A85" w:rsidRPr="0095276B">
        <w:t xml:space="preserve">Je danserai aussi le soir de </w:t>
      </w:r>
      <w:proofErr w:type="spellStart"/>
      <w:r w:rsidR="009D4A85" w:rsidRPr="0095276B">
        <w:rPr>
          <w:i/>
          <w:iCs/>
        </w:rPr>
        <w:t>Hâgada</w:t>
      </w:r>
      <w:proofErr w:type="spellEnd"/>
      <w:r w:rsidR="009D4A85" w:rsidRPr="00BE2173">
        <w:rPr>
          <w:rStyle w:val="Appelnotedebasdep"/>
        </w:rPr>
        <w:footnoteReference w:id="42"/>
      </w:r>
      <w:r>
        <w:t xml:space="preserve">. </w:t>
      </w:r>
      <w:r w:rsidR="009D4A85" w:rsidRPr="0095276B">
        <w:t xml:space="preserve">Je sais dire toute ma </w:t>
      </w:r>
      <w:proofErr w:type="spellStart"/>
      <w:r w:rsidR="009D4A85" w:rsidRPr="0095276B">
        <w:rPr>
          <w:i/>
          <w:iCs/>
        </w:rPr>
        <w:t>pârché</w:t>
      </w:r>
      <w:proofErr w:type="spellEnd"/>
      <w:r w:rsidR="009D4A85" w:rsidRPr="00BE2173">
        <w:rPr>
          <w:rStyle w:val="Appelnotedebasdep"/>
        </w:rPr>
        <w:footnoteReference w:id="43"/>
      </w:r>
      <w:r>
        <w:t>. »</w:t>
      </w:r>
    </w:p>
    <w:p w14:paraId="2412E72E" w14:textId="77777777" w:rsidR="006455E5" w:rsidRDefault="009D4A85" w:rsidP="002666CE">
      <w:r w:rsidRPr="0095276B">
        <w:t xml:space="preserve">Le nasillement des textes hébraïques se glissa en place du </w:t>
      </w:r>
      <w:r w:rsidRPr="0095276B">
        <w:rPr>
          <w:i/>
          <w:iCs/>
        </w:rPr>
        <w:t>yidiche</w:t>
      </w:r>
      <w:r w:rsidR="006455E5">
        <w:t xml:space="preserve">. </w:t>
      </w:r>
      <w:r w:rsidRPr="0095276B">
        <w:t>Les plus lointaines prières revinrent à la suite l</w:t>
      </w:r>
      <w:r w:rsidR="006455E5">
        <w:t>’</w:t>
      </w:r>
      <w:r w:rsidRPr="0095276B">
        <w:t>une de l</w:t>
      </w:r>
      <w:r w:rsidR="006455E5">
        <w:t>’</w:t>
      </w:r>
      <w:r w:rsidRPr="0095276B">
        <w:t>autre</w:t>
      </w:r>
      <w:r w:rsidR="006455E5">
        <w:t xml:space="preserve">, </w:t>
      </w:r>
      <w:r w:rsidRPr="0095276B">
        <w:t xml:space="preserve">la lamentation aux clameurs désespérées de </w:t>
      </w:r>
      <w:proofErr w:type="spellStart"/>
      <w:r w:rsidRPr="0095276B">
        <w:t>Kipour</w:t>
      </w:r>
      <w:proofErr w:type="spellEnd"/>
      <w:r w:rsidR="006455E5">
        <w:t xml:space="preserve">, </w:t>
      </w:r>
      <w:r w:rsidRPr="0095276B">
        <w:t xml:space="preserve">le chant aigu de </w:t>
      </w:r>
      <w:proofErr w:type="spellStart"/>
      <w:r w:rsidRPr="0095276B">
        <w:rPr>
          <w:i/>
          <w:iCs/>
        </w:rPr>
        <w:t>Péçar</w:t>
      </w:r>
      <w:proofErr w:type="spellEnd"/>
      <w:r w:rsidRPr="00BE2173">
        <w:rPr>
          <w:rStyle w:val="Appelnotedebasdep"/>
        </w:rPr>
        <w:footnoteReference w:id="44"/>
      </w:r>
      <w:r w:rsidR="006455E5">
        <w:t xml:space="preserve">, </w:t>
      </w:r>
      <w:r w:rsidRPr="0095276B">
        <w:t>qui célèbre la délivrance d</w:t>
      </w:r>
      <w:r w:rsidR="006455E5">
        <w:t>’</w:t>
      </w:r>
      <w:r w:rsidRPr="0095276B">
        <w:t>Égypte</w:t>
      </w:r>
      <w:r w:rsidR="006455E5">
        <w:t xml:space="preserve">, </w:t>
      </w:r>
      <w:r w:rsidRPr="0095276B">
        <w:t xml:space="preserve">le </w:t>
      </w:r>
      <w:r w:rsidRPr="0095276B">
        <w:lastRenderedPageBreak/>
        <w:t xml:space="preserve">plain-chant ronflant de </w:t>
      </w:r>
      <w:proofErr w:type="spellStart"/>
      <w:r w:rsidRPr="0095276B">
        <w:rPr>
          <w:i/>
          <w:iCs/>
        </w:rPr>
        <w:t>Rochéchôné</w:t>
      </w:r>
      <w:proofErr w:type="spellEnd"/>
      <w:r w:rsidRPr="00BE2173">
        <w:rPr>
          <w:rStyle w:val="Appelnotedebasdep"/>
        </w:rPr>
        <w:footnoteReference w:id="45"/>
      </w:r>
      <w:r w:rsidR="006455E5">
        <w:t xml:space="preserve">, </w:t>
      </w:r>
      <w:r w:rsidRPr="0095276B">
        <w:t>jusqu</w:t>
      </w:r>
      <w:r w:rsidR="006455E5">
        <w:t>’</w:t>
      </w:r>
      <w:r w:rsidRPr="0095276B">
        <w:t xml:space="preserve">au moment où le </w:t>
      </w:r>
      <w:proofErr w:type="spellStart"/>
      <w:r w:rsidRPr="0095276B">
        <w:rPr>
          <w:i/>
          <w:iCs/>
        </w:rPr>
        <w:t>Kadiche</w:t>
      </w:r>
      <w:proofErr w:type="spellEnd"/>
      <w:r w:rsidRPr="00BE2173">
        <w:rPr>
          <w:rStyle w:val="Appelnotedebasdep"/>
        </w:rPr>
        <w:footnoteReference w:id="46"/>
      </w:r>
      <w:r w:rsidRPr="0095276B">
        <w:t xml:space="preserve"> retrouvé ramena l</w:t>
      </w:r>
      <w:r w:rsidR="006455E5">
        <w:t>’</w:t>
      </w:r>
      <w:r w:rsidRPr="0095276B">
        <w:t xml:space="preserve">âme déçue à </w:t>
      </w:r>
      <w:proofErr w:type="spellStart"/>
      <w:r w:rsidRPr="0095276B">
        <w:t>Buschendorf</w:t>
      </w:r>
      <w:proofErr w:type="spellEnd"/>
      <w:r w:rsidR="006455E5">
        <w:t xml:space="preserve">, </w:t>
      </w:r>
      <w:r w:rsidRPr="0095276B">
        <w:t>et où l</w:t>
      </w:r>
      <w:r w:rsidR="006455E5">
        <w:t>’</w:t>
      </w:r>
      <w:r w:rsidRPr="0095276B">
        <w:t>ombre irritée du père vint tourmenter le fils</w:t>
      </w:r>
      <w:r w:rsidR="006455E5">
        <w:t xml:space="preserve">. </w:t>
      </w:r>
      <w:r w:rsidRPr="0095276B">
        <w:t>Clémentine</w:t>
      </w:r>
      <w:r w:rsidR="006455E5">
        <w:t xml:space="preserve">, </w:t>
      </w:r>
      <w:r w:rsidRPr="0095276B">
        <w:t>la sœur morte jeune</w:t>
      </w:r>
      <w:r w:rsidR="006455E5">
        <w:t xml:space="preserve">, </w:t>
      </w:r>
      <w:r w:rsidRPr="0095276B">
        <w:t>la parenté compliquée et les courses à pied dans la neige d</w:t>
      </w:r>
      <w:r w:rsidR="006455E5">
        <w:t>’</w:t>
      </w:r>
      <w:r w:rsidRPr="0095276B">
        <w:t>Alsace apparurent tour à tour</w:t>
      </w:r>
      <w:r w:rsidR="006455E5">
        <w:t xml:space="preserve">, </w:t>
      </w:r>
      <w:r w:rsidRPr="0095276B">
        <w:t>et s</w:t>
      </w:r>
      <w:r w:rsidR="006455E5">
        <w:t>’</w:t>
      </w:r>
      <w:r w:rsidRPr="0095276B">
        <w:t>éteignirent</w:t>
      </w:r>
      <w:r w:rsidR="006455E5">
        <w:t xml:space="preserve">, </w:t>
      </w:r>
      <w:r w:rsidRPr="0095276B">
        <w:t>à la façon de cette lumière qui se rallumait sans cesse et blessait si cruellement l</w:t>
      </w:r>
      <w:r w:rsidR="006455E5">
        <w:t>’</w:t>
      </w:r>
      <w:r w:rsidRPr="0095276B">
        <w:t>œil gauche</w:t>
      </w:r>
      <w:r w:rsidR="006455E5">
        <w:t xml:space="preserve">. </w:t>
      </w:r>
      <w:r w:rsidRPr="0095276B">
        <w:t>Mais aucune de ces images n</w:t>
      </w:r>
      <w:r w:rsidR="006455E5">
        <w:t>’</w:t>
      </w:r>
      <w:r w:rsidRPr="0095276B">
        <w:t>apportait la solution</w:t>
      </w:r>
      <w:r w:rsidR="006455E5">
        <w:t xml:space="preserve">. </w:t>
      </w:r>
      <w:r w:rsidRPr="0095276B">
        <w:t>Et l</w:t>
      </w:r>
      <w:r w:rsidR="006455E5">
        <w:t>’</w:t>
      </w:r>
      <w:r w:rsidRPr="0095276B">
        <w:t>âme savait pourtant que l</w:t>
      </w:r>
      <w:r w:rsidR="006455E5">
        <w:t>’</w:t>
      </w:r>
      <w:r w:rsidRPr="0095276B">
        <w:t>heure pressait</w:t>
      </w:r>
      <w:r w:rsidR="006455E5">
        <w:t>.</w:t>
      </w:r>
    </w:p>
    <w:p w14:paraId="7D047900" w14:textId="77777777" w:rsidR="006455E5" w:rsidRDefault="006455E5" w:rsidP="002666CE">
      <w:r>
        <w:t>« </w:t>
      </w:r>
      <w:r w:rsidR="009D4A85" w:rsidRPr="0095276B">
        <w:t>Hippolyte</w:t>
      </w:r>
      <w:r>
        <w:t xml:space="preserve">, </w:t>
      </w:r>
      <w:r w:rsidR="009D4A85" w:rsidRPr="0095276B">
        <w:t>mon chéri</w:t>
      </w:r>
      <w:r>
        <w:t xml:space="preserve">, </w:t>
      </w:r>
      <w:r w:rsidR="009D4A85" w:rsidRPr="0095276B">
        <w:t>oh sois en paix</w:t>
      </w:r>
      <w:r>
        <w:t>, »</w:t>
      </w:r>
      <w:r w:rsidR="009D4A85" w:rsidRPr="0095276B">
        <w:t xml:space="preserve"> sanglotait Sarah</w:t>
      </w:r>
      <w:r>
        <w:t xml:space="preserve">, </w:t>
      </w:r>
      <w:r w:rsidR="009D4A85" w:rsidRPr="0095276B">
        <w:t>comme le corps geignait et tentait de se retourner</w:t>
      </w:r>
      <w:r>
        <w:t xml:space="preserve">. </w:t>
      </w:r>
      <w:r w:rsidR="009D4A85" w:rsidRPr="0095276B">
        <w:t>Elle se pe</w:t>
      </w:r>
      <w:r w:rsidR="009D4A85" w:rsidRPr="0095276B">
        <w:t>n</w:t>
      </w:r>
      <w:r w:rsidR="009D4A85" w:rsidRPr="0095276B">
        <w:t>chait sur lui</w:t>
      </w:r>
      <w:r>
        <w:t xml:space="preserve">, </w:t>
      </w:r>
      <w:r w:rsidR="009D4A85" w:rsidRPr="0095276B">
        <w:t>mais les paroles du moribond restaient une conf</w:t>
      </w:r>
      <w:r w:rsidR="009D4A85" w:rsidRPr="0095276B">
        <w:t>i</w:t>
      </w:r>
      <w:r w:rsidR="009D4A85" w:rsidRPr="0095276B">
        <w:t>dence impénétrable</w:t>
      </w:r>
      <w:r>
        <w:t>. « </w:t>
      </w:r>
      <w:r w:rsidR="009D4A85" w:rsidRPr="0095276B">
        <w:t>Il souffre</w:t>
      </w:r>
      <w:r>
        <w:t xml:space="preserve">, </w:t>
      </w:r>
      <w:r w:rsidR="009D4A85" w:rsidRPr="0095276B">
        <w:t>il cherche</w:t>
      </w:r>
      <w:r>
        <w:t xml:space="preserve">, </w:t>
      </w:r>
      <w:r w:rsidR="009D4A85" w:rsidRPr="0095276B">
        <w:t>il veut quelque ch</w:t>
      </w:r>
      <w:r w:rsidR="009D4A85" w:rsidRPr="0095276B">
        <w:t>o</w:t>
      </w:r>
      <w:r w:rsidR="009D4A85" w:rsidRPr="0095276B">
        <w:t>se</w:t>
      </w:r>
      <w:r>
        <w:t xml:space="preserve">. </w:t>
      </w:r>
      <w:r w:rsidR="009D4A85" w:rsidRPr="0095276B">
        <w:t>Est-ce que vous savez quoi</w:t>
      </w:r>
      <w:r>
        <w:t xml:space="preserve">, </w:t>
      </w:r>
      <w:r w:rsidR="009D4A85" w:rsidRPr="0095276B">
        <w:t>vous</w:t>
      </w:r>
      <w:r>
        <w:t> ? »</w:t>
      </w:r>
      <w:r w:rsidR="009D4A85" w:rsidRPr="0095276B">
        <w:t xml:space="preserve"> murmurait Sarah à ses fils</w:t>
      </w:r>
      <w:r>
        <w:t xml:space="preserve">. </w:t>
      </w:r>
      <w:r w:rsidR="009D4A85" w:rsidRPr="0095276B">
        <w:t>Le soir vint</w:t>
      </w:r>
      <w:r>
        <w:t xml:space="preserve">. </w:t>
      </w:r>
      <w:r w:rsidR="009D4A85" w:rsidRPr="0095276B">
        <w:t>La sirène n</w:t>
      </w:r>
      <w:r>
        <w:t>’</w:t>
      </w:r>
      <w:r w:rsidR="009D4A85" w:rsidRPr="0095276B">
        <w:t>appela point</w:t>
      </w:r>
      <w:r>
        <w:t xml:space="preserve">, </w:t>
      </w:r>
      <w:r w:rsidR="009D4A85" w:rsidRPr="0095276B">
        <w:t>ce soir-là</w:t>
      </w:r>
      <w:r>
        <w:t xml:space="preserve">. </w:t>
      </w:r>
      <w:r w:rsidR="009D4A85" w:rsidRPr="0095276B">
        <w:t>Les o</w:t>
      </w:r>
      <w:r w:rsidR="009D4A85" w:rsidRPr="0095276B">
        <w:t>u</w:t>
      </w:r>
      <w:r w:rsidR="009D4A85" w:rsidRPr="0095276B">
        <w:t>vriers sortirent sans bruit</w:t>
      </w:r>
      <w:r>
        <w:t xml:space="preserve">. </w:t>
      </w:r>
      <w:r w:rsidR="009D4A85" w:rsidRPr="0095276B">
        <w:t>Ils stationnèrent par groupes devant la maison et se dispersèrent lentement</w:t>
      </w:r>
      <w:r>
        <w:t xml:space="preserve">. </w:t>
      </w:r>
      <w:r w:rsidR="009D4A85" w:rsidRPr="0095276B">
        <w:t>À peine le temps du d</w:t>
      </w:r>
      <w:r w:rsidR="009D4A85" w:rsidRPr="0095276B">
        <w:t>î</w:t>
      </w:r>
      <w:r w:rsidR="009D4A85" w:rsidRPr="0095276B">
        <w:t>ner passé</w:t>
      </w:r>
      <w:r>
        <w:t xml:space="preserve">, </w:t>
      </w:r>
      <w:r w:rsidR="009D4A85" w:rsidRPr="0095276B">
        <w:t>il en revint un certain nombre</w:t>
      </w:r>
      <w:r>
        <w:t xml:space="preserve">. </w:t>
      </w:r>
      <w:r w:rsidR="009D4A85" w:rsidRPr="0095276B">
        <w:t>La nuit les trouva là</w:t>
      </w:r>
      <w:r>
        <w:t xml:space="preserve">, </w:t>
      </w:r>
      <w:r w:rsidR="009D4A85" w:rsidRPr="0095276B">
        <w:t>et les enveloppa avec le reste</w:t>
      </w:r>
      <w:r>
        <w:t xml:space="preserve">, </w:t>
      </w:r>
      <w:r w:rsidR="009D4A85" w:rsidRPr="0095276B">
        <w:t>une chaude nuit douce et apa</w:t>
      </w:r>
      <w:r w:rsidR="009D4A85" w:rsidRPr="0095276B">
        <w:t>i</w:t>
      </w:r>
      <w:r w:rsidR="009D4A85" w:rsidRPr="0095276B">
        <w:t>sante où passaient des odeurs de glycine</w:t>
      </w:r>
      <w:r>
        <w:t>.</w:t>
      </w:r>
    </w:p>
    <w:p w14:paraId="16B47F86" w14:textId="77777777" w:rsidR="006455E5" w:rsidRDefault="006455E5" w:rsidP="002666CE">
      <w:r>
        <w:rPr>
          <w:rFonts w:eastAsia="Georgia" w:cs="Georgia"/>
          <w:szCs w:val="32"/>
        </w:rPr>
        <w:t>« </w:t>
      </w:r>
      <w:r w:rsidR="009D4A85" w:rsidRPr="0095276B">
        <w:t>Il s</w:t>
      </w:r>
      <w:r>
        <w:t>’</w:t>
      </w:r>
      <w:r w:rsidR="009D4A85" w:rsidRPr="0095276B">
        <w:t>inquiète</w:t>
      </w:r>
      <w:r>
        <w:t xml:space="preserve">, </w:t>
      </w:r>
      <w:r w:rsidR="009D4A85" w:rsidRPr="0095276B">
        <w:t>il s</w:t>
      </w:r>
      <w:r>
        <w:t>’</w:t>
      </w:r>
      <w:r w:rsidR="009D4A85" w:rsidRPr="0095276B">
        <w:t>inquiète</w:t>
      </w:r>
      <w:r>
        <w:t>, »</w:t>
      </w:r>
      <w:r w:rsidR="009D4A85" w:rsidRPr="0095276B">
        <w:t xml:space="preserve"> dit Sarah au médecin</w:t>
      </w:r>
      <w:r>
        <w:t>. « </w:t>
      </w:r>
      <w:r w:rsidR="009D4A85" w:rsidRPr="0095276B">
        <w:t>Je le sens qui s</w:t>
      </w:r>
      <w:r>
        <w:t>’</w:t>
      </w:r>
      <w:r w:rsidR="009D4A85" w:rsidRPr="0095276B">
        <w:t>inquiète</w:t>
      </w:r>
      <w:r>
        <w:t xml:space="preserve">. </w:t>
      </w:r>
      <w:r w:rsidR="009D4A85" w:rsidRPr="0095276B">
        <w:t>De quoi donc</w:t>
      </w:r>
      <w:r>
        <w:t xml:space="preserve">, </w:t>
      </w:r>
      <w:r w:rsidR="009D4A85" w:rsidRPr="0095276B">
        <w:t>docteur</w:t>
      </w:r>
      <w:r>
        <w:t xml:space="preserve"> ? </w:t>
      </w:r>
      <w:r w:rsidR="009D4A85" w:rsidRPr="0095276B">
        <w:t>Il a pourtant acquis le droit de mourir en paix</w:t>
      </w:r>
      <w:r>
        <w:t>.</w:t>
      </w:r>
    </w:p>
    <w:p w14:paraId="2BF4FA62" w14:textId="77777777" w:rsidR="006455E5" w:rsidRDefault="006455E5" w:rsidP="002666CE">
      <w:r>
        <w:t>— </w:t>
      </w:r>
      <w:r w:rsidR="009D4A85" w:rsidRPr="0095276B">
        <w:t>Aucun de nous ne l</w:t>
      </w:r>
      <w:r>
        <w:t>’</w:t>
      </w:r>
      <w:r w:rsidR="009D4A85" w:rsidRPr="0095276B">
        <w:t>a acquis</w:t>
      </w:r>
      <w:r>
        <w:t xml:space="preserve">, </w:t>
      </w:r>
      <w:r w:rsidR="009D4A85" w:rsidRPr="0095276B">
        <w:t>Madame</w:t>
      </w:r>
      <w:r>
        <w:t xml:space="preserve">. </w:t>
      </w:r>
      <w:r w:rsidR="009D4A85" w:rsidRPr="0095276B">
        <w:t xml:space="preserve">Vous lui donnerez trois gouttes de cette formule dans une cuillerée à café </w:t>
      </w:r>
      <w:r w:rsidR="009D4A85" w:rsidRPr="0095276B">
        <w:lastRenderedPageBreak/>
        <w:t>d</w:t>
      </w:r>
      <w:r>
        <w:t>’</w:t>
      </w:r>
      <w:r w:rsidR="009D4A85" w:rsidRPr="0095276B">
        <w:t>eau s</w:t>
      </w:r>
      <w:r w:rsidR="009D4A85" w:rsidRPr="0095276B">
        <w:t>u</w:t>
      </w:r>
      <w:r w:rsidR="009D4A85" w:rsidRPr="0095276B">
        <w:t>crée</w:t>
      </w:r>
      <w:r>
        <w:t xml:space="preserve">, </w:t>
      </w:r>
      <w:r w:rsidR="009D4A85" w:rsidRPr="0095276B">
        <w:t>Madame</w:t>
      </w:r>
      <w:r>
        <w:t xml:space="preserve">, </w:t>
      </w:r>
      <w:r w:rsidR="009D4A85" w:rsidRPr="0095276B">
        <w:t>aussitôt qu</w:t>
      </w:r>
      <w:r>
        <w:t>’</w:t>
      </w:r>
      <w:r w:rsidR="009D4A85" w:rsidRPr="0095276B">
        <w:t>il se réveillera</w:t>
      </w:r>
      <w:r>
        <w:t xml:space="preserve">. </w:t>
      </w:r>
      <w:r w:rsidR="009D4A85" w:rsidRPr="0095276B">
        <w:t>La mort n</w:t>
      </w:r>
      <w:r>
        <w:t>’</w:t>
      </w:r>
      <w:r w:rsidR="009D4A85" w:rsidRPr="0095276B">
        <w:t>est pas une chose bienveillante ni reposante</w:t>
      </w:r>
      <w:r>
        <w:t xml:space="preserve">, </w:t>
      </w:r>
      <w:r w:rsidR="009D4A85" w:rsidRPr="0095276B">
        <w:t>Madame</w:t>
      </w:r>
      <w:r>
        <w:t xml:space="preserve">. </w:t>
      </w:r>
      <w:r w:rsidR="009D4A85" w:rsidRPr="0095276B">
        <w:t>Avez-vous la glace</w:t>
      </w:r>
      <w:r>
        <w:t xml:space="preserve"> ? </w:t>
      </w:r>
      <w:r w:rsidR="009D4A85" w:rsidRPr="0095276B">
        <w:t>La glace pour la tête</w:t>
      </w:r>
      <w:r>
        <w:t xml:space="preserve"> ? </w:t>
      </w:r>
      <w:r w:rsidR="009D4A85" w:rsidRPr="0095276B">
        <w:t>Bien</w:t>
      </w:r>
      <w:r>
        <w:t xml:space="preserve">, </w:t>
      </w:r>
      <w:r w:rsidR="009D4A85" w:rsidRPr="0095276B">
        <w:t>merci</w:t>
      </w:r>
      <w:r>
        <w:t xml:space="preserve">. </w:t>
      </w:r>
      <w:r w:rsidR="009D4A85" w:rsidRPr="0095276B">
        <w:t>Vous la renouvellerez d</w:t>
      </w:r>
      <w:r>
        <w:t>’</w:t>
      </w:r>
      <w:r w:rsidR="009D4A85" w:rsidRPr="0095276B">
        <w:t>he</w:t>
      </w:r>
      <w:r w:rsidR="009D4A85" w:rsidRPr="0095276B">
        <w:t>u</w:t>
      </w:r>
      <w:r w:rsidR="009D4A85" w:rsidRPr="0095276B">
        <w:t>re en heure</w:t>
      </w:r>
      <w:r>
        <w:t xml:space="preserve">, </w:t>
      </w:r>
      <w:r w:rsidR="009D4A85" w:rsidRPr="0095276B">
        <w:t>s</w:t>
      </w:r>
      <w:r>
        <w:t>’</w:t>
      </w:r>
      <w:r w:rsidR="009D4A85" w:rsidRPr="0095276B">
        <w:t>il vous plaît</w:t>
      </w:r>
      <w:r>
        <w:t xml:space="preserve">, </w:t>
      </w:r>
      <w:r w:rsidR="009D4A85" w:rsidRPr="0095276B">
        <w:t>Madame</w:t>
      </w:r>
      <w:r>
        <w:t xml:space="preserve">. </w:t>
      </w:r>
      <w:r w:rsidR="009D4A85" w:rsidRPr="0095276B">
        <w:t>Je reviendrai sur les deux heures du matin</w:t>
      </w:r>
      <w:r>
        <w:t xml:space="preserve">. </w:t>
      </w:r>
      <w:r w:rsidR="009D4A85" w:rsidRPr="0095276B">
        <w:t>Il n</w:t>
      </w:r>
      <w:r>
        <w:t>’</w:t>
      </w:r>
      <w:r w:rsidR="009D4A85" w:rsidRPr="0095276B">
        <w:t>y a que les enfants qui meurent douc</w:t>
      </w:r>
      <w:r w:rsidR="009D4A85" w:rsidRPr="0095276B">
        <w:t>e</w:t>
      </w:r>
      <w:r w:rsidR="009D4A85" w:rsidRPr="0095276B">
        <w:t>ment</w:t>
      </w:r>
      <w:r>
        <w:t xml:space="preserve">, </w:t>
      </w:r>
      <w:r w:rsidR="009D4A85" w:rsidRPr="0095276B">
        <w:t>Madame</w:t>
      </w:r>
      <w:r>
        <w:t>.</w:t>
      </w:r>
    </w:p>
    <w:p w14:paraId="6E9B8406" w14:textId="77777777" w:rsidR="006455E5" w:rsidRDefault="006455E5" w:rsidP="002666CE">
      <w:r>
        <w:t>— </w:t>
      </w:r>
      <w:r w:rsidR="009D4A85" w:rsidRPr="0095276B">
        <w:t>Mon Dieu</w:t>
      </w:r>
      <w:r>
        <w:t xml:space="preserve">, </w:t>
      </w:r>
      <w:r w:rsidR="009D4A85" w:rsidRPr="0095276B">
        <w:t>pourquoi souffrir encore quand déjà il y a eu la vie</w:t>
      </w:r>
      <w:r>
        <w:t> ?</w:t>
      </w:r>
    </w:p>
    <w:p w14:paraId="6A044F59" w14:textId="70364FAD" w:rsidR="002666CE" w:rsidRDefault="006455E5" w:rsidP="002666CE">
      <w:r>
        <w:t>— </w:t>
      </w:r>
      <w:r w:rsidR="009D4A85" w:rsidRPr="0095276B">
        <w:t>Si le pouls venait à dépasser cent vingt</w:t>
      </w:r>
      <w:r>
        <w:t xml:space="preserve">, </w:t>
      </w:r>
      <w:r w:rsidR="009D4A85" w:rsidRPr="0095276B">
        <w:t xml:space="preserve">vous me feriez chercher </w:t>
      </w:r>
      <w:proofErr w:type="gramStart"/>
      <w:r w:rsidR="009D4A85" w:rsidRPr="0095276B">
        <w:t>de suite</w:t>
      </w:r>
      <w:proofErr w:type="gramEnd"/>
      <w:r>
        <w:t xml:space="preserve">. </w:t>
      </w:r>
      <w:r w:rsidR="009D4A85" w:rsidRPr="0095276B">
        <w:t>Madame</w:t>
      </w:r>
      <w:r>
        <w:t xml:space="preserve">, </w:t>
      </w:r>
      <w:r w:rsidR="009D4A85" w:rsidRPr="0095276B">
        <w:t>il y a une balance à établir</w:t>
      </w:r>
      <w:r>
        <w:t xml:space="preserve">. </w:t>
      </w:r>
      <w:r w:rsidR="009D4A85" w:rsidRPr="0095276B">
        <w:t>Il faut le faire avant de mourir</w:t>
      </w:r>
      <w:r>
        <w:t xml:space="preserve">, </w:t>
      </w:r>
      <w:r w:rsidR="009D4A85" w:rsidRPr="0095276B">
        <w:t>sinon l</w:t>
      </w:r>
      <w:r>
        <w:t>’</w:t>
      </w:r>
      <w:r w:rsidR="009D4A85" w:rsidRPr="0095276B">
        <w:t>âme ne meurt pas en paix</w:t>
      </w:r>
      <w:r>
        <w:t xml:space="preserve">, </w:t>
      </w:r>
      <w:r w:rsidR="009D4A85" w:rsidRPr="0095276B">
        <w:t>et il faut que l</w:t>
      </w:r>
      <w:r>
        <w:t>’</w:t>
      </w:r>
      <w:r w:rsidR="009D4A85" w:rsidRPr="0095276B">
        <w:t>âme meure</w:t>
      </w:r>
      <w:r>
        <w:t xml:space="preserve">, </w:t>
      </w:r>
      <w:r w:rsidR="009D4A85" w:rsidRPr="0095276B">
        <w:t>Madame</w:t>
      </w:r>
      <w:r>
        <w:t xml:space="preserve">, </w:t>
      </w:r>
      <w:r w:rsidR="009D4A85" w:rsidRPr="0095276B">
        <w:t>pour que le corps puisse mourir à son tour</w:t>
      </w:r>
      <w:r>
        <w:t xml:space="preserve">. </w:t>
      </w:r>
      <w:r w:rsidR="009D4A85" w:rsidRPr="0095276B">
        <w:t>Ce que je vous dis là n</w:t>
      </w:r>
      <w:r>
        <w:t>’</w:t>
      </w:r>
      <w:r w:rsidR="009D4A85" w:rsidRPr="0095276B">
        <w:t>est pas très orthodoxe</w:t>
      </w:r>
      <w:r>
        <w:t xml:space="preserve">, </w:t>
      </w:r>
      <w:r w:rsidR="009D4A85" w:rsidRPr="0095276B">
        <w:t>mais c</w:t>
      </w:r>
      <w:r>
        <w:t>’</w:t>
      </w:r>
      <w:r w:rsidR="009D4A85" w:rsidRPr="0095276B">
        <w:t>est ainsi que les choses se passent</w:t>
      </w:r>
      <w:r>
        <w:t xml:space="preserve">, </w:t>
      </w:r>
      <w:r w:rsidR="009D4A85" w:rsidRPr="0095276B">
        <w:t>Madame</w:t>
      </w:r>
      <w:r>
        <w:t xml:space="preserve">. </w:t>
      </w:r>
      <w:r w:rsidR="009D4A85" w:rsidRPr="0095276B">
        <w:t>Veillez à ce que le malade ne se découvre pas</w:t>
      </w:r>
      <w:r>
        <w:t xml:space="preserve">. </w:t>
      </w:r>
      <w:r w:rsidR="009D4A85" w:rsidRPr="0095276B">
        <w:t>Une suée ne ferait pas de mal</w:t>
      </w:r>
      <w:r>
        <w:t xml:space="preserve">, </w:t>
      </w:r>
      <w:r w:rsidR="009D4A85" w:rsidRPr="0095276B">
        <w:t>mais il faudrait le changer de linge aussitôt</w:t>
      </w:r>
      <w:r>
        <w:t xml:space="preserve">. </w:t>
      </w:r>
      <w:r w:rsidR="009D4A85" w:rsidRPr="0095276B">
        <w:t>Votre mari pèse le pour et le contre</w:t>
      </w:r>
      <w:r>
        <w:t xml:space="preserve">, </w:t>
      </w:r>
      <w:r w:rsidR="009D4A85" w:rsidRPr="0095276B">
        <w:t>en ce moment-ci</w:t>
      </w:r>
      <w:r>
        <w:t xml:space="preserve">, </w:t>
      </w:r>
      <w:r w:rsidR="009D4A85" w:rsidRPr="0095276B">
        <w:t>Madame</w:t>
      </w:r>
      <w:r>
        <w:t xml:space="preserve">. </w:t>
      </w:r>
      <w:r w:rsidR="009D4A85" w:rsidRPr="0095276B">
        <w:t>S</w:t>
      </w:r>
      <w:r>
        <w:t>’</w:t>
      </w:r>
      <w:r w:rsidR="009D4A85" w:rsidRPr="0095276B">
        <w:t>il peut arrêter son compte avant de mourir</w:t>
      </w:r>
      <w:r>
        <w:t xml:space="preserve">, </w:t>
      </w:r>
      <w:r w:rsidR="009D4A85" w:rsidRPr="0095276B">
        <w:t>il mourra plus heureux</w:t>
      </w:r>
      <w:r>
        <w:t xml:space="preserve">. </w:t>
      </w:r>
      <w:r w:rsidR="009D4A85" w:rsidRPr="0095276B">
        <w:t>C</w:t>
      </w:r>
      <w:r>
        <w:t>’</w:t>
      </w:r>
      <w:r w:rsidR="009D4A85" w:rsidRPr="0095276B">
        <w:t>est pourquoi nous avons à prolonger la vie autant qu</w:t>
      </w:r>
      <w:r>
        <w:t>’</w:t>
      </w:r>
      <w:r w:rsidR="009D4A85" w:rsidRPr="0095276B">
        <w:t>il est en notre pouvoir</w:t>
      </w:r>
      <w:r>
        <w:t xml:space="preserve">. </w:t>
      </w:r>
      <w:r w:rsidR="009D4A85" w:rsidRPr="0095276B">
        <w:t>Le second lavement à dix heures</w:t>
      </w:r>
      <w:r>
        <w:t xml:space="preserve">, </w:t>
      </w:r>
      <w:r w:rsidR="009D4A85" w:rsidRPr="0095276B">
        <w:t>Madame</w:t>
      </w:r>
      <w:r>
        <w:t xml:space="preserve">, </w:t>
      </w:r>
      <w:r w:rsidR="009D4A85" w:rsidRPr="0095276B">
        <w:t>c</w:t>
      </w:r>
      <w:r>
        <w:t>’</w:t>
      </w:r>
      <w:r w:rsidR="009D4A85" w:rsidRPr="0095276B">
        <w:t>est très impo</w:t>
      </w:r>
      <w:r w:rsidR="009D4A85" w:rsidRPr="0095276B">
        <w:t>r</w:t>
      </w:r>
      <w:r w:rsidR="009D4A85" w:rsidRPr="0095276B">
        <w:t>tant</w:t>
      </w:r>
      <w:r>
        <w:t>. »</w:t>
      </w:r>
    </w:p>
    <w:p w14:paraId="2305FCEC" w14:textId="358F342E" w:rsidR="006455E5" w:rsidRDefault="006455E5" w:rsidP="002666CE">
      <w:r>
        <w:t>M. </w:t>
      </w:r>
      <w:r w:rsidR="009D4A85" w:rsidRPr="0095276B">
        <w:t>Hippolyte n</w:t>
      </w:r>
      <w:r>
        <w:t>’</w:t>
      </w:r>
      <w:r w:rsidR="009D4A85" w:rsidRPr="0095276B">
        <w:t>arrêta pas son compte avant le second lever du soleil</w:t>
      </w:r>
      <w:r>
        <w:t xml:space="preserve">. </w:t>
      </w:r>
      <w:r w:rsidR="009D4A85" w:rsidRPr="0095276B">
        <w:t>Alors</w:t>
      </w:r>
      <w:r>
        <w:t xml:space="preserve">, </w:t>
      </w:r>
      <w:r w:rsidR="009D4A85" w:rsidRPr="0095276B">
        <w:t>après deux jours et deux nuits de recherches</w:t>
      </w:r>
      <w:r>
        <w:t xml:space="preserve">, </w:t>
      </w:r>
      <w:r w:rsidR="009D4A85" w:rsidRPr="0095276B">
        <w:t>désespérant sans doute de trouver ce qui manquait pour équil</w:t>
      </w:r>
      <w:r w:rsidR="009D4A85" w:rsidRPr="0095276B">
        <w:t>i</w:t>
      </w:r>
      <w:r w:rsidR="009D4A85" w:rsidRPr="0095276B">
        <w:t>brer la balance</w:t>
      </w:r>
      <w:r>
        <w:t xml:space="preserve">, </w:t>
      </w:r>
      <w:r w:rsidR="009D4A85" w:rsidRPr="0095276B">
        <w:t>il soupira après un asile pour sa lassitude</w:t>
      </w:r>
      <w:r>
        <w:t xml:space="preserve">, </w:t>
      </w:r>
      <w:r w:rsidR="009D4A85" w:rsidRPr="0095276B">
        <w:t>et s</w:t>
      </w:r>
      <w:r>
        <w:t>’</w:t>
      </w:r>
      <w:r w:rsidR="009D4A85" w:rsidRPr="0095276B">
        <w:t>en remit au courant qui l</w:t>
      </w:r>
      <w:r>
        <w:t>’</w:t>
      </w:r>
      <w:r w:rsidR="009D4A85" w:rsidRPr="0095276B">
        <w:t>entraînait enfin où il fallait</w:t>
      </w:r>
      <w:r>
        <w:t>.</w:t>
      </w:r>
    </w:p>
    <w:p w14:paraId="0D7F4A67" w14:textId="77777777" w:rsidR="006455E5" w:rsidRDefault="009D4A85" w:rsidP="002666CE">
      <w:r w:rsidRPr="0095276B">
        <w:t>Ce fut le moment où les portes se rouvrirent précipita</w:t>
      </w:r>
      <w:r w:rsidRPr="0095276B">
        <w:t>m</w:t>
      </w:r>
      <w:r w:rsidRPr="0095276B">
        <w:t>ment</w:t>
      </w:r>
      <w:r w:rsidR="006455E5">
        <w:t xml:space="preserve">. </w:t>
      </w:r>
      <w:r w:rsidRPr="0095276B">
        <w:t>Guillaume surgit au pied du canapé où les enfants avaient trouvé un sommeil plein de cauchemars</w:t>
      </w:r>
      <w:r w:rsidR="006455E5">
        <w:t>.</w:t>
      </w:r>
    </w:p>
    <w:p w14:paraId="28F3940B" w14:textId="37C4A1C8" w:rsidR="002666CE" w:rsidRDefault="006455E5" w:rsidP="002666CE">
      <w:r>
        <w:rPr>
          <w:rFonts w:eastAsia="Georgia" w:cs="Georgia"/>
          <w:szCs w:val="32"/>
        </w:rPr>
        <w:lastRenderedPageBreak/>
        <w:t>« </w:t>
      </w:r>
      <w:r w:rsidR="009D4A85" w:rsidRPr="0095276B">
        <w:t>Venez vite embrasser votre grand-père</w:t>
      </w:r>
      <w:r>
        <w:t xml:space="preserve">. </w:t>
      </w:r>
      <w:r w:rsidR="009D4A85" w:rsidRPr="0095276B">
        <w:t>Pas de bruit</w:t>
      </w:r>
      <w:r>
        <w:t xml:space="preserve">. </w:t>
      </w:r>
      <w:r w:rsidR="009D4A85" w:rsidRPr="0095276B">
        <w:t>Pas de bruit</w:t>
      </w:r>
      <w:r>
        <w:t>. »</w:t>
      </w:r>
    </w:p>
    <w:p w14:paraId="6C879A05" w14:textId="77777777" w:rsidR="006455E5" w:rsidRDefault="009D4A85" w:rsidP="002666CE">
      <w:r w:rsidRPr="0095276B">
        <w:t>Ils s</w:t>
      </w:r>
      <w:r w:rsidR="006455E5">
        <w:t>’</w:t>
      </w:r>
      <w:r w:rsidRPr="0095276B">
        <w:t>assirent</w:t>
      </w:r>
      <w:r w:rsidR="006455E5">
        <w:t xml:space="preserve">, </w:t>
      </w:r>
      <w:r w:rsidRPr="0095276B">
        <w:t>effarés</w:t>
      </w:r>
      <w:r w:rsidR="006455E5">
        <w:t xml:space="preserve">, </w:t>
      </w:r>
      <w:r w:rsidRPr="0095276B">
        <w:t>et furent surpris de ne plus entendre passer dans toute la maison l</w:t>
      </w:r>
      <w:r w:rsidR="006455E5">
        <w:t>’</w:t>
      </w:r>
      <w:r w:rsidRPr="0095276B">
        <w:t>appel de cor rauque et courroucé</w:t>
      </w:r>
      <w:r w:rsidR="006455E5">
        <w:t xml:space="preserve">, </w:t>
      </w:r>
      <w:r w:rsidRPr="0095276B">
        <w:t>qui mourait et reprenait comme une pompe mal amorcée</w:t>
      </w:r>
      <w:r w:rsidR="006455E5">
        <w:t>.</w:t>
      </w:r>
    </w:p>
    <w:p w14:paraId="32E7194A" w14:textId="7030C598" w:rsidR="006455E5" w:rsidRDefault="009D4A85" w:rsidP="002666CE">
      <w:r w:rsidRPr="0095276B">
        <w:t>Le haut du corps redressé sur une pile d</w:t>
      </w:r>
      <w:r w:rsidR="006455E5">
        <w:t>’</w:t>
      </w:r>
      <w:r w:rsidRPr="0095276B">
        <w:t>oreillers blancs</w:t>
      </w:r>
      <w:r w:rsidR="006455E5">
        <w:t>, M. </w:t>
      </w:r>
      <w:r w:rsidRPr="0095276B">
        <w:t>Hippolyte les regardait venir</w:t>
      </w:r>
      <w:r w:rsidR="006455E5">
        <w:t xml:space="preserve">. </w:t>
      </w:r>
      <w:r w:rsidRPr="0095276B">
        <w:t>Son crâne était nu et miro</w:t>
      </w:r>
      <w:r w:rsidRPr="0095276B">
        <w:t>i</w:t>
      </w:r>
      <w:r w:rsidRPr="0095276B">
        <w:t>tant</w:t>
      </w:r>
      <w:r w:rsidR="006455E5">
        <w:t xml:space="preserve">, </w:t>
      </w:r>
      <w:r w:rsidRPr="0095276B">
        <w:t>la tête tombait sur la poitrine</w:t>
      </w:r>
      <w:r w:rsidR="006455E5">
        <w:t xml:space="preserve">, </w:t>
      </w:r>
      <w:r w:rsidRPr="0095276B">
        <w:t>et la lèvre inférieure pendait sur le menton dégonflé</w:t>
      </w:r>
      <w:r w:rsidR="006455E5">
        <w:t xml:space="preserve">, </w:t>
      </w:r>
      <w:r w:rsidRPr="0095276B">
        <w:t>avec un air d</w:t>
      </w:r>
      <w:r w:rsidR="006455E5">
        <w:t>’</w:t>
      </w:r>
      <w:r w:rsidRPr="0095276B">
        <w:t>infinie commisération</w:t>
      </w:r>
      <w:r w:rsidR="006455E5">
        <w:t xml:space="preserve">. </w:t>
      </w:r>
      <w:r w:rsidRPr="0095276B">
        <w:t>La pompe ne s</w:t>
      </w:r>
      <w:r w:rsidR="006455E5">
        <w:t>’</w:t>
      </w:r>
      <w:r w:rsidRPr="0095276B">
        <w:t>entendait plus que faiblement</w:t>
      </w:r>
      <w:r w:rsidR="006455E5">
        <w:t xml:space="preserve">, </w:t>
      </w:r>
      <w:r w:rsidRPr="0095276B">
        <w:t>par doubles puls</w:t>
      </w:r>
      <w:r w:rsidRPr="0095276B">
        <w:t>a</w:t>
      </w:r>
      <w:r w:rsidRPr="0095276B">
        <w:t>tions essoufflées que séparaient de longs silences</w:t>
      </w:r>
      <w:r w:rsidR="006455E5">
        <w:t xml:space="preserve">. </w:t>
      </w:r>
      <w:r w:rsidRPr="0095276B">
        <w:t>Des perso</w:t>
      </w:r>
      <w:r w:rsidRPr="0095276B">
        <w:t>n</w:t>
      </w:r>
      <w:r w:rsidRPr="0095276B">
        <w:t>nes reniflaient dans les coins</w:t>
      </w:r>
      <w:r w:rsidR="006455E5">
        <w:t xml:space="preserve">. </w:t>
      </w:r>
      <w:r w:rsidRPr="0095276B">
        <w:t>Sarah</w:t>
      </w:r>
      <w:r w:rsidR="006455E5">
        <w:t xml:space="preserve">, </w:t>
      </w:r>
      <w:r w:rsidRPr="0095276B">
        <w:t>l</w:t>
      </w:r>
      <w:r w:rsidR="006455E5">
        <w:t>’</w:t>
      </w:r>
      <w:r w:rsidRPr="0095276B">
        <w:t>œil sec et fiévreux</w:t>
      </w:r>
      <w:r w:rsidR="006455E5">
        <w:t xml:space="preserve">, </w:t>
      </w:r>
      <w:r w:rsidRPr="0095276B">
        <w:t>ses cheveux exactement coiffés sous le bonnet noir</w:t>
      </w:r>
      <w:r w:rsidR="006455E5">
        <w:t xml:space="preserve">, </w:t>
      </w:r>
      <w:r w:rsidRPr="0095276B">
        <w:t>se tenait debout à côté du lit et contemplait son mari</w:t>
      </w:r>
      <w:r w:rsidR="006455E5">
        <w:t>.</w:t>
      </w:r>
    </w:p>
    <w:p w14:paraId="3D50F125" w14:textId="77777777" w:rsidR="006455E5" w:rsidRDefault="009D4A85" w:rsidP="002666CE">
      <w:r w:rsidRPr="0095276B">
        <w:t>Lui</w:t>
      </w:r>
      <w:r w:rsidR="006455E5">
        <w:t xml:space="preserve">, </w:t>
      </w:r>
      <w:r w:rsidRPr="0095276B">
        <w:t>l</w:t>
      </w:r>
      <w:r w:rsidR="006455E5">
        <w:t>’</w:t>
      </w:r>
      <w:r w:rsidRPr="0095276B">
        <w:t>œil baissé</w:t>
      </w:r>
      <w:r w:rsidR="006455E5">
        <w:t xml:space="preserve">, </w:t>
      </w:r>
      <w:r w:rsidRPr="0095276B">
        <w:t>regardait venir les enfants par en dessous</w:t>
      </w:r>
      <w:r w:rsidR="006455E5">
        <w:t xml:space="preserve">. </w:t>
      </w:r>
      <w:r w:rsidRPr="0095276B">
        <w:t>La chemise empesée s</w:t>
      </w:r>
      <w:r w:rsidR="006455E5">
        <w:t>’</w:t>
      </w:r>
      <w:proofErr w:type="spellStart"/>
      <w:r w:rsidRPr="0095276B">
        <w:t>agita</w:t>
      </w:r>
      <w:proofErr w:type="spellEnd"/>
      <w:r w:rsidRPr="0095276B">
        <w:t xml:space="preserve"> tout à coup</w:t>
      </w:r>
      <w:r w:rsidR="006455E5">
        <w:t xml:space="preserve">, </w:t>
      </w:r>
      <w:r w:rsidRPr="0095276B">
        <w:t>et la main droite</w:t>
      </w:r>
      <w:r w:rsidR="006455E5">
        <w:t xml:space="preserve">, </w:t>
      </w:r>
      <w:r w:rsidRPr="0095276B">
        <w:t>d</w:t>
      </w:r>
      <w:r w:rsidR="006455E5">
        <w:t>’</w:t>
      </w:r>
      <w:r w:rsidRPr="0095276B">
        <w:t>où la viande pendait de part et d</w:t>
      </w:r>
      <w:r w:rsidR="006455E5">
        <w:t>’</w:t>
      </w:r>
      <w:r w:rsidRPr="0095276B">
        <w:t>autre des os</w:t>
      </w:r>
      <w:r w:rsidR="006455E5">
        <w:t xml:space="preserve">, </w:t>
      </w:r>
      <w:r w:rsidRPr="0095276B">
        <w:t>se dirigea vers eux</w:t>
      </w:r>
      <w:r w:rsidR="006455E5">
        <w:t>.</w:t>
      </w:r>
    </w:p>
    <w:p w14:paraId="5ECB45B5" w14:textId="66C20BF0" w:rsidR="002666CE" w:rsidRDefault="006455E5" w:rsidP="002666CE">
      <w:r>
        <w:t>« </w:t>
      </w:r>
      <w:proofErr w:type="spellStart"/>
      <w:r w:rsidR="009D4A85" w:rsidRPr="0095276B">
        <w:t>Hin</w:t>
      </w:r>
      <w:proofErr w:type="spellEnd"/>
      <w:r>
        <w:t>’</w:t>
      </w:r>
      <w:r>
        <w:rPr>
          <w:rFonts w:eastAsia="Georgia" w:cs="Georgia"/>
          <w:szCs w:val="32"/>
        </w:rPr>
        <w:t xml:space="preserve"> – </w:t>
      </w:r>
      <w:proofErr w:type="spellStart"/>
      <w:r w:rsidR="009D4A85" w:rsidRPr="0095276B">
        <w:t>Hin</w:t>
      </w:r>
      <w:proofErr w:type="spellEnd"/>
      <w:r>
        <w:t>’</w:t>
      </w:r>
      <w:r>
        <w:rPr>
          <w:rFonts w:eastAsia="Georgia" w:cs="Georgia"/>
          <w:szCs w:val="32"/>
        </w:rPr>
        <w:t xml:space="preserve"> – </w:t>
      </w:r>
      <w:proofErr w:type="spellStart"/>
      <w:r w:rsidR="009D4A85" w:rsidRPr="0095276B">
        <w:t>Kin</w:t>
      </w:r>
      <w:proofErr w:type="spellEnd"/>
      <w:r>
        <w:t>’</w:t>
      </w:r>
      <w:r w:rsidR="009D4A85">
        <w:rPr>
          <w:rStyle w:val="Appelnotedebasdep"/>
        </w:rPr>
        <w:footnoteReference w:id="47"/>
      </w:r>
      <w:r>
        <w:t>… »</w:t>
      </w:r>
    </w:p>
    <w:p w14:paraId="61A8E10B" w14:textId="77777777" w:rsidR="006455E5" w:rsidRDefault="009D4A85" w:rsidP="002666CE">
      <w:r w:rsidRPr="0095276B">
        <w:t>L</w:t>
      </w:r>
      <w:r w:rsidR="006455E5">
        <w:t>’</w:t>
      </w:r>
      <w:r w:rsidRPr="0095276B">
        <w:t>œil devint anxieux et une nappe jaune noya sa cornée</w:t>
      </w:r>
      <w:r w:rsidR="006455E5">
        <w:t xml:space="preserve">. </w:t>
      </w:r>
      <w:r w:rsidRPr="0095276B">
        <w:t>Sarah se penchait</w:t>
      </w:r>
      <w:r w:rsidR="006455E5">
        <w:t xml:space="preserve">. </w:t>
      </w:r>
      <w:r w:rsidRPr="0095276B">
        <w:t>Enfin les mots suivants se frayèrent la route</w:t>
      </w:r>
      <w:r w:rsidR="006455E5">
        <w:t> :</w:t>
      </w:r>
    </w:p>
    <w:p w14:paraId="439427BD" w14:textId="653FF50D" w:rsidR="002666CE" w:rsidRDefault="006455E5" w:rsidP="002666CE">
      <w:r>
        <w:t>« </w:t>
      </w:r>
      <w:r w:rsidR="009D4A85" w:rsidRPr="0095276B">
        <w:t>Kinder</w:t>
      </w:r>
      <w:r>
        <w:t xml:space="preserve"> </w:t>
      </w:r>
      <w:r>
        <w:rPr>
          <w:rFonts w:eastAsia="Georgia" w:cs="Georgia"/>
          <w:szCs w:val="32"/>
        </w:rPr>
        <w:t xml:space="preserve">– </w:t>
      </w:r>
      <w:proofErr w:type="spellStart"/>
      <w:r w:rsidR="009D4A85" w:rsidRPr="0095276B">
        <w:t>Fabrik</w:t>
      </w:r>
      <w:proofErr w:type="spellEnd"/>
      <w:r>
        <w:t xml:space="preserve"> </w:t>
      </w:r>
      <w:r>
        <w:rPr>
          <w:rFonts w:eastAsia="Georgia" w:cs="Georgia"/>
          <w:szCs w:val="32"/>
        </w:rPr>
        <w:t xml:space="preserve">– </w:t>
      </w:r>
      <w:r w:rsidR="009D4A85" w:rsidRPr="0095276B">
        <w:t>Myrtil</w:t>
      </w:r>
      <w:r>
        <w:t xml:space="preserve"> </w:t>
      </w:r>
      <w:r>
        <w:rPr>
          <w:rFonts w:eastAsia="Georgia" w:cs="Georgia"/>
          <w:szCs w:val="32"/>
        </w:rPr>
        <w:t xml:space="preserve">– </w:t>
      </w:r>
      <w:r w:rsidR="009D4A85" w:rsidRPr="0095276B">
        <w:t>Honnêtes</w:t>
      </w:r>
      <w:r>
        <w:t xml:space="preserve"> </w:t>
      </w:r>
      <w:r>
        <w:rPr>
          <w:rFonts w:eastAsia="Georgia" w:cs="Georgia"/>
          <w:szCs w:val="32"/>
        </w:rPr>
        <w:t xml:space="preserve">– </w:t>
      </w:r>
      <w:r w:rsidR="009D4A85" w:rsidRPr="0095276B">
        <w:t>Pons enfants</w:t>
      </w:r>
      <w:r>
        <w:t xml:space="preserve"> </w:t>
      </w:r>
      <w:r>
        <w:rPr>
          <w:rFonts w:eastAsia="Georgia" w:cs="Georgia"/>
          <w:szCs w:val="32"/>
        </w:rPr>
        <w:t xml:space="preserve">– </w:t>
      </w:r>
      <w:proofErr w:type="spellStart"/>
      <w:r w:rsidR="009D4A85" w:rsidRPr="0095276B">
        <w:t>Trafailler</w:t>
      </w:r>
      <w:proofErr w:type="spellEnd"/>
      <w:r>
        <w:t xml:space="preserve"> </w:t>
      </w:r>
      <w:r>
        <w:rPr>
          <w:rFonts w:eastAsia="Georgia" w:cs="Georgia"/>
          <w:szCs w:val="32"/>
        </w:rPr>
        <w:t xml:space="preserve">– </w:t>
      </w:r>
      <w:r w:rsidR="009D4A85" w:rsidRPr="0095276B">
        <w:t>Riches</w:t>
      </w:r>
      <w:r>
        <w:t xml:space="preserve">… </w:t>
      </w:r>
      <w:r w:rsidR="009D4A85" w:rsidRPr="0095276B">
        <w:t>pas</w:t>
      </w:r>
      <w:r>
        <w:t xml:space="preserve">, </w:t>
      </w:r>
      <w:r w:rsidR="009D4A85" w:rsidRPr="0095276B">
        <w:t xml:space="preserve">pas </w:t>
      </w:r>
      <w:proofErr w:type="spellStart"/>
      <w:r w:rsidR="009D4A85" w:rsidRPr="0095276B">
        <w:t>pesoin</w:t>
      </w:r>
      <w:proofErr w:type="spellEnd"/>
      <w:r>
        <w:t xml:space="preserve"> </w:t>
      </w:r>
      <w:r>
        <w:rPr>
          <w:rFonts w:eastAsia="Georgia" w:cs="Georgia"/>
          <w:szCs w:val="32"/>
        </w:rPr>
        <w:t xml:space="preserve">– </w:t>
      </w:r>
      <w:r w:rsidR="009D4A85" w:rsidRPr="0095276B">
        <w:t xml:space="preserve">Prendre </w:t>
      </w:r>
      <w:proofErr w:type="spellStart"/>
      <w:r w:rsidR="009D4A85" w:rsidRPr="0095276B">
        <w:t>pien</w:t>
      </w:r>
      <w:proofErr w:type="spellEnd"/>
      <w:r w:rsidR="009D4A85" w:rsidRPr="0095276B">
        <w:t xml:space="preserve"> garde</w:t>
      </w:r>
      <w:r>
        <w:t xml:space="preserve"> </w:t>
      </w:r>
      <w:r>
        <w:rPr>
          <w:rFonts w:eastAsia="Georgia" w:cs="Georgia"/>
          <w:szCs w:val="32"/>
        </w:rPr>
        <w:t xml:space="preserve">– </w:t>
      </w:r>
      <w:r w:rsidR="009D4A85" w:rsidRPr="0095276B">
        <w:lastRenderedPageBreak/>
        <w:t>L</w:t>
      </w:r>
      <w:r>
        <w:t>’</w:t>
      </w:r>
      <w:proofErr w:type="spellStart"/>
      <w:r w:rsidR="009D4A85" w:rsidRPr="0095276B">
        <w:t>ârchent</w:t>
      </w:r>
      <w:proofErr w:type="spellEnd"/>
      <w:r>
        <w:t xml:space="preserve"> </w:t>
      </w:r>
      <w:r>
        <w:rPr>
          <w:rFonts w:eastAsia="Georgia" w:cs="Georgia"/>
          <w:szCs w:val="32"/>
        </w:rPr>
        <w:t xml:space="preserve">– </w:t>
      </w:r>
      <w:r w:rsidR="009D4A85" w:rsidRPr="0095276B">
        <w:t>pas</w:t>
      </w:r>
      <w:r>
        <w:t xml:space="preserve"> </w:t>
      </w:r>
      <w:r>
        <w:rPr>
          <w:rFonts w:eastAsia="Georgia" w:cs="Georgia"/>
          <w:szCs w:val="32"/>
        </w:rPr>
        <w:t xml:space="preserve">– </w:t>
      </w:r>
      <w:r w:rsidR="009D4A85" w:rsidRPr="0095276B">
        <w:t xml:space="preserve">pas </w:t>
      </w:r>
      <w:proofErr w:type="spellStart"/>
      <w:r w:rsidR="009D4A85" w:rsidRPr="0095276B">
        <w:t>pesoin</w:t>
      </w:r>
      <w:proofErr w:type="spellEnd"/>
      <w:r>
        <w:t xml:space="preserve">, </w:t>
      </w:r>
      <w:r>
        <w:rPr>
          <w:rFonts w:eastAsia="Georgia" w:cs="Georgia"/>
          <w:szCs w:val="32"/>
        </w:rPr>
        <w:t xml:space="preserve">– </w:t>
      </w:r>
      <w:r w:rsidR="009D4A85" w:rsidRPr="0095276B">
        <w:t>non</w:t>
      </w:r>
      <w:r>
        <w:t xml:space="preserve">, </w:t>
      </w:r>
      <w:proofErr w:type="spellStart"/>
      <w:r w:rsidR="009D4A85" w:rsidRPr="0095276B">
        <w:t>pien</w:t>
      </w:r>
      <w:proofErr w:type="spellEnd"/>
      <w:r w:rsidR="009D4A85" w:rsidRPr="0095276B">
        <w:t xml:space="preserve"> garde</w:t>
      </w:r>
      <w:r>
        <w:t xml:space="preserve"> ! </w:t>
      </w:r>
      <w:r>
        <w:rPr>
          <w:rFonts w:eastAsia="Georgia" w:cs="Georgia"/>
          <w:szCs w:val="32"/>
        </w:rPr>
        <w:t xml:space="preserve">– </w:t>
      </w:r>
      <w:proofErr w:type="spellStart"/>
      <w:r w:rsidR="009D4A85" w:rsidRPr="0095276B">
        <w:t>Ach</w:t>
      </w:r>
      <w:proofErr w:type="spellEnd"/>
      <w:r>
        <w:t xml:space="preserve"> ! </w:t>
      </w:r>
      <w:proofErr w:type="spellStart"/>
      <w:r w:rsidR="009D4A85" w:rsidRPr="0095276B">
        <w:t>Sârah</w:t>
      </w:r>
      <w:proofErr w:type="spellEnd"/>
      <w:r>
        <w:t xml:space="preserve">, </w:t>
      </w:r>
      <w:r>
        <w:rPr>
          <w:rFonts w:eastAsia="Georgia" w:cs="Georgia"/>
          <w:szCs w:val="32"/>
        </w:rPr>
        <w:t xml:space="preserve">– </w:t>
      </w:r>
      <w:r w:rsidR="009D4A85" w:rsidRPr="0095276B">
        <w:t>mon</w:t>
      </w:r>
      <w:r>
        <w:t xml:space="preserve"> </w:t>
      </w:r>
      <w:r>
        <w:rPr>
          <w:rFonts w:eastAsia="Georgia" w:cs="Georgia"/>
          <w:szCs w:val="32"/>
        </w:rPr>
        <w:t xml:space="preserve">– </w:t>
      </w:r>
      <w:r w:rsidR="009D4A85" w:rsidRPr="0095276B">
        <w:t xml:space="preserve">mon </w:t>
      </w:r>
      <w:proofErr w:type="spellStart"/>
      <w:r w:rsidR="009D4A85" w:rsidRPr="0095276B">
        <w:t>âmourrh</w:t>
      </w:r>
      <w:proofErr w:type="spellEnd"/>
      <w:r>
        <w:t> ! »</w:t>
      </w:r>
    </w:p>
    <w:p w14:paraId="5114CE82" w14:textId="77777777" w:rsidR="006455E5" w:rsidRDefault="009D4A85" w:rsidP="002666CE">
      <w:r w:rsidRPr="0095276B">
        <w:t>Il y eut comme une bousculade</w:t>
      </w:r>
      <w:r w:rsidR="006455E5">
        <w:t>. « </w:t>
      </w:r>
      <w:r w:rsidRPr="0095276B">
        <w:t>Sortez</w:t>
      </w:r>
      <w:r w:rsidR="006455E5">
        <w:t> ! »</w:t>
      </w:r>
      <w:r w:rsidRPr="0095276B">
        <w:t xml:space="preserve"> </w:t>
      </w:r>
      <w:proofErr w:type="spellStart"/>
      <w:r w:rsidRPr="0095276B">
        <w:t>fut-il</w:t>
      </w:r>
      <w:proofErr w:type="spellEnd"/>
      <w:r w:rsidRPr="0095276B">
        <w:t xml:space="preserve"> crié à l</w:t>
      </w:r>
      <w:r w:rsidR="006455E5">
        <w:t>’</w:t>
      </w:r>
      <w:r w:rsidRPr="0095276B">
        <w:t>oreille des enfants et ils se trouvèrent sur le bord de l</w:t>
      </w:r>
      <w:r w:rsidR="006455E5">
        <w:t>’</w:t>
      </w:r>
      <w:r w:rsidRPr="0095276B">
        <w:t>escalier</w:t>
      </w:r>
      <w:r w:rsidR="006455E5">
        <w:t>.</w:t>
      </w:r>
    </w:p>
    <w:p w14:paraId="7B33CD32" w14:textId="77777777" w:rsidR="006455E5" w:rsidRDefault="009D4A85" w:rsidP="002666CE">
      <w:r w:rsidRPr="0095276B">
        <w:t>L</w:t>
      </w:r>
      <w:r w:rsidR="006455E5">
        <w:t>’</w:t>
      </w:r>
      <w:r w:rsidRPr="0095276B">
        <w:t>âme d</w:t>
      </w:r>
      <w:r w:rsidR="006455E5">
        <w:t>’</w:t>
      </w:r>
      <w:r w:rsidRPr="0095276B">
        <w:t>Hippolyte Simler</w:t>
      </w:r>
      <w:r w:rsidR="006455E5">
        <w:t xml:space="preserve">, </w:t>
      </w:r>
      <w:r w:rsidRPr="0095276B">
        <w:t>ayant sans doute trouvé ce qu</w:t>
      </w:r>
      <w:r w:rsidR="006455E5">
        <w:t>’</w:t>
      </w:r>
      <w:r w:rsidRPr="0095276B">
        <w:t>e</w:t>
      </w:r>
      <w:r w:rsidRPr="0095276B">
        <w:t>l</w:t>
      </w:r>
      <w:r w:rsidRPr="0095276B">
        <w:t>le cherchait</w:t>
      </w:r>
      <w:r w:rsidR="006455E5">
        <w:t xml:space="preserve">, </w:t>
      </w:r>
      <w:r w:rsidRPr="0095276B">
        <w:t>arrêta brusquement son compte</w:t>
      </w:r>
      <w:r w:rsidR="006455E5">
        <w:t xml:space="preserve">, </w:t>
      </w:r>
      <w:r w:rsidRPr="0095276B">
        <w:t>et laissa au corps la liberté de rentrer à sa guise dans le vaste flux des apparences</w:t>
      </w:r>
      <w:r w:rsidR="006455E5">
        <w:t>.</w:t>
      </w:r>
    </w:p>
    <w:p w14:paraId="3D1DDA8B" w14:textId="26433422" w:rsidR="009D4A85" w:rsidRPr="0095276B" w:rsidRDefault="009D4A85" w:rsidP="006455E5">
      <w:pPr>
        <w:pStyle w:val="Titre2"/>
        <w:pageBreakBefore/>
        <w:rPr>
          <w:szCs w:val="44"/>
        </w:rPr>
      </w:pPr>
      <w:bookmarkStart w:id="44" w:name="_Toc197888847"/>
      <w:r w:rsidRPr="0095276B">
        <w:rPr>
          <w:szCs w:val="44"/>
        </w:rPr>
        <w:lastRenderedPageBreak/>
        <w:t>6</w:t>
      </w:r>
      <w:bookmarkEnd w:id="44"/>
      <w:r w:rsidRPr="0095276B">
        <w:rPr>
          <w:szCs w:val="44"/>
        </w:rPr>
        <w:br/>
      </w:r>
    </w:p>
    <w:p w14:paraId="0FC09455" w14:textId="6B8D60F9" w:rsidR="002666CE" w:rsidRDefault="006455E5" w:rsidP="002666CE">
      <w:r>
        <w:t>« </w:t>
      </w:r>
      <w:r w:rsidR="009D4A85" w:rsidRPr="0095276B">
        <w:t>Hé mais</w:t>
      </w:r>
      <w:r>
        <w:t xml:space="preserve">, </w:t>
      </w:r>
      <w:r w:rsidR="009D4A85" w:rsidRPr="0095276B">
        <w:t>ils n</w:t>
      </w:r>
      <w:r>
        <w:t>’</w:t>
      </w:r>
      <w:r w:rsidR="009D4A85" w:rsidRPr="0095276B">
        <w:t>ont pas seulement laissé au macchabée le temps de refroidir</w:t>
      </w:r>
      <w:r>
        <w:t> ! »</w:t>
      </w:r>
    </w:p>
    <w:p w14:paraId="3408E94F" w14:textId="568AB9C6" w:rsidR="006455E5" w:rsidRDefault="009D4A85" w:rsidP="002666CE">
      <w:r w:rsidRPr="0095276B">
        <w:t>Ce fut le scandale</w:t>
      </w:r>
      <w:r w:rsidR="006455E5">
        <w:t xml:space="preserve">, </w:t>
      </w:r>
      <w:r w:rsidRPr="0095276B">
        <w:t>à Vendeuvre</w:t>
      </w:r>
      <w:r w:rsidR="006455E5">
        <w:t xml:space="preserve">, </w:t>
      </w:r>
      <w:r w:rsidRPr="0095276B">
        <w:t>le lendemain de l</w:t>
      </w:r>
      <w:r w:rsidR="006455E5">
        <w:t>’</w:t>
      </w:r>
      <w:r w:rsidRPr="0095276B">
        <w:t>enterr</w:t>
      </w:r>
      <w:r w:rsidRPr="0095276B">
        <w:t>e</w:t>
      </w:r>
      <w:r w:rsidRPr="0095276B">
        <w:t xml:space="preserve">ment de </w:t>
      </w:r>
      <w:r w:rsidR="006455E5">
        <w:t>M. </w:t>
      </w:r>
      <w:r w:rsidRPr="0095276B">
        <w:t>Hippolyte</w:t>
      </w:r>
      <w:r w:rsidR="006455E5">
        <w:t xml:space="preserve">. </w:t>
      </w:r>
      <w:r w:rsidRPr="0095276B">
        <w:t>Il était dit que la destinée des Simler était de toujours surprendre leurs concitoyens</w:t>
      </w:r>
      <w:r w:rsidR="006455E5">
        <w:t xml:space="preserve">. </w:t>
      </w:r>
      <w:r w:rsidRPr="0095276B">
        <w:t>Ce jour-là</w:t>
      </w:r>
      <w:r w:rsidR="006455E5">
        <w:t xml:space="preserve">, </w:t>
      </w:r>
      <w:r w:rsidRPr="0095276B">
        <w:t>ils surprirent leur mère elle-même</w:t>
      </w:r>
      <w:r w:rsidR="006455E5">
        <w:t xml:space="preserve">. </w:t>
      </w:r>
      <w:r w:rsidRPr="0095276B">
        <w:t>Quand le cri de la sirène déch</w:t>
      </w:r>
      <w:r w:rsidRPr="0095276B">
        <w:t>i</w:t>
      </w:r>
      <w:r w:rsidRPr="0095276B">
        <w:t>ra le silence</w:t>
      </w:r>
      <w:r w:rsidR="006455E5">
        <w:t xml:space="preserve">, </w:t>
      </w:r>
      <w:r w:rsidRPr="0095276B">
        <w:t>les mains de la vieille femme couvrirent sa face d</w:t>
      </w:r>
      <w:r w:rsidRPr="0095276B">
        <w:t>e</w:t>
      </w:r>
      <w:r w:rsidRPr="0095276B">
        <w:t>vant le sacrilège</w:t>
      </w:r>
      <w:r w:rsidR="006455E5">
        <w:t xml:space="preserve">. </w:t>
      </w:r>
      <w:r w:rsidRPr="0095276B">
        <w:t xml:space="preserve">Quand Joseph et son bien-aimé Guillaume vinrent toquer à sa porte pour le </w:t>
      </w:r>
      <w:proofErr w:type="spellStart"/>
      <w:r w:rsidRPr="0095276B">
        <w:t>Kadiche</w:t>
      </w:r>
      <w:proofErr w:type="spellEnd"/>
      <w:r w:rsidR="006455E5">
        <w:t xml:space="preserve">, </w:t>
      </w:r>
      <w:r w:rsidRPr="0095276B">
        <w:t>ils trouvèrent un v</w:t>
      </w:r>
      <w:r w:rsidRPr="0095276B">
        <w:t>i</w:t>
      </w:r>
      <w:r w:rsidRPr="0095276B">
        <w:t>sage glacial aux lèvres serrées</w:t>
      </w:r>
      <w:r w:rsidR="006455E5">
        <w:t> :</w:t>
      </w:r>
    </w:p>
    <w:p w14:paraId="4129C532" w14:textId="4978A2C3" w:rsidR="002666CE" w:rsidRDefault="006455E5" w:rsidP="002666CE">
      <w:r>
        <w:rPr>
          <w:rFonts w:eastAsia="Georgia" w:cs="Georgia"/>
          <w:szCs w:val="32"/>
        </w:rPr>
        <w:t>« </w:t>
      </w:r>
      <w:r w:rsidR="009D4A85" w:rsidRPr="0095276B">
        <w:t>Ho</w:t>
      </w:r>
      <w:r>
        <w:t xml:space="preserve"> ! </w:t>
      </w:r>
      <w:r w:rsidR="009D4A85" w:rsidRPr="0095276B">
        <w:t>Indignité</w:t>
      </w:r>
      <w:r>
        <w:t xml:space="preserve"> ! </w:t>
      </w:r>
      <w:r w:rsidR="009D4A85" w:rsidRPr="0095276B">
        <w:t>N</w:t>
      </w:r>
      <w:r>
        <w:t>’</w:t>
      </w:r>
      <w:r w:rsidR="009D4A85" w:rsidRPr="0095276B">
        <w:t>avoir même pas prié douze heures sur leur père mort</w:t>
      </w:r>
      <w:r>
        <w:t> ! »</w:t>
      </w:r>
    </w:p>
    <w:p w14:paraId="61043A69" w14:textId="30E5E631" w:rsidR="006455E5" w:rsidRDefault="009D4A85" w:rsidP="002666CE">
      <w:r w:rsidRPr="0095276B">
        <w:t>Mais quand</w:t>
      </w:r>
      <w:r w:rsidR="006455E5">
        <w:t xml:space="preserve">, </w:t>
      </w:r>
      <w:r w:rsidRPr="0095276B">
        <w:t>réunis tous trois</w:t>
      </w:r>
      <w:r w:rsidR="006455E5">
        <w:t xml:space="preserve">, </w:t>
      </w:r>
      <w:r w:rsidRPr="0095276B">
        <w:t>au magasin</w:t>
      </w:r>
      <w:r w:rsidR="006455E5">
        <w:t xml:space="preserve">, </w:t>
      </w:r>
      <w:r w:rsidRPr="0095276B">
        <w:t>front brûlant et gorge nouée</w:t>
      </w:r>
      <w:r w:rsidR="006455E5">
        <w:t xml:space="preserve">, </w:t>
      </w:r>
      <w:r w:rsidRPr="0095276B">
        <w:t>les Simler</w:t>
      </w:r>
      <w:r w:rsidR="006455E5">
        <w:t xml:space="preserve">, </w:t>
      </w:r>
      <w:r w:rsidRPr="0095276B">
        <w:t>oncle et neveux</w:t>
      </w:r>
      <w:r w:rsidR="006455E5">
        <w:t xml:space="preserve">, </w:t>
      </w:r>
      <w:r w:rsidRPr="0095276B">
        <w:t>se disposèrent à g</w:t>
      </w:r>
      <w:r w:rsidRPr="0095276B">
        <w:t>a</w:t>
      </w:r>
      <w:r w:rsidRPr="0095276B">
        <w:t>gner la fabrique</w:t>
      </w:r>
      <w:r w:rsidR="006455E5">
        <w:t xml:space="preserve">, </w:t>
      </w:r>
      <w:r w:rsidRPr="0095276B">
        <w:t>ce fut le tour des neveux d</w:t>
      </w:r>
      <w:r w:rsidR="006455E5">
        <w:t>’</w:t>
      </w:r>
      <w:r w:rsidRPr="0095276B">
        <w:t>être surpris</w:t>
      </w:r>
      <w:r w:rsidR="006455E5">
        <w:t xml:space="preserve">. </w:t>
      </w:r>
      <w:r w:rsidRPr="0095276B">
        <w:t>Myrtil se dirigea d</w:t>
      </w:r>
      <w:r w:rsidR="006455E5">
        <w:t>’</w:t>
      </w:r>
      <w:r w:rsidRPr="0095276B">
        <w:t>un pas sec vers le tissage</w:t>
      </w:r>
      <w:r w:rsidR="006455E5">
        <w:t xml:space="preserve">, </w:t>
      </w:r>
      <w:r w:rsidRPr="0095276B">
        <w:t>et</w:t>
      </w:r>
      <w:r w:rsidR="006455E5">
        <w:t xml:space="preserve">, </w:t>
      </w:r>
      <w:r w:rsidRPr="0095276B">
        <w:t>après un signe à Zeller</w:t>
      </w:r>
      <w:r w:rsidR="006455E5">
        <w:t xml:space="preserve">, </w:t>
      </w:r>
      <w:r w:rsidRPr="0095276B">
        <w:t>commença</w:t>
      </w:r>
      <w:r w:rsidR="006455E5">
        <w:t xml:space="preserve">, </w:t>
      </w:r>
      <w:r w:rsidRPr="0095276B">
        <w:t>ce matin-là</w:t>
      </w:r>
      <w:r w:rsidR="006455E5">
        <w:t xml:space="preserve">, </w:t>
      </w:r>
      <w:r w:rsidRPr="0095276B">
        <w:t xml:space="preserve">la tournée de </w:t>
      </w:r>
      <w:r w:rsidR="006455E5">
        <w:t>M. </w:t>
      </w:r>
      <w:r w:rsidRPr="0095276B">
        <w:t>Hippolyte</w:t>
      </w:r>
      <w:r w:rsidR="006455E5">
        <w:t>.</w:t>
      </w:r>
    </w:p>
    <w:p w14:paraId="4551AF26" w14:textId="77777777" w:rsidR="006455E5" w:rsidRDefault="009D4A85" w:rsidP="002666CE">
      <w:r w:rsidRPr="0095276B">
        <w:t>À la sortie de onze heures et demie</w:t>
      </w:r>
      <w:r w:rsidR="006455E5">
        <w:t xml:space="preserve">, </w:t>
      </w:r>
      <w:r w:rsidRPr="0095276B">
        <w:t>ils le trouvèrent assis dans le fauteuil même du mort</w:t>
      </w:r>
      <w:r w:rsidR="006455E5">
        <w:t xml:space="preserve">, </w:t>
      </w:r>
      <w:r w:rsidRPr="0095276B">
        <w:t>au fond de la petite cage vitrée</w:t>
      </w:r>
      <w:r w:rsidR="006455E5">
        <w:t xml:space="preserve">. </w:t>
      </w:r>
      <w:r w:rsidRPr="0095276B">
        <w:t>Il plissa le triple auvent de son profil</w:t>
      </w:r>
      <w:r w:rsidR="006455E5">
        <w:t xml:space="preserve">, </w:t>
      </w:r>
      <w:r w:rsidRPr="0095276B">
        <w:t>avança la main</w:t>
      </w:r>
      <w:r w:rsidR="006455E5">
        <w:t xml:space="preserve">, </w:t>
      </w:r>
      <w:r w:rsidRPr="0095276B">
        <w:t>saisit sur la table une liasse de lettres</w:t>
      </w:r>
      <w:r w:rsidR="006455E5">
        <w:t xml:space="preserve">, </w:t>
      </w:r>
      <w:r w:rsidRPr="0095276B">
        <w:t>et</w:t>
      </w:r>
      <w:r w:rsidR="006455E5">
        <w:t xml:space="preserve">, </w:t>
      </w:r>
      <w:r w:rsidRPr="0095276B">
        <w:t>leur jetant un regard acerbe</w:t>
      </w:r>
      <w:r w:rsidR="006455E5">
        <w:t> :</w:t>
      </w:r>
    </w:p>
    <w:p w14:paraId="45C02752" w14:textId="7A41B1DF" w:rsidR="002666CE" w:rsidRDefault="006455E5" w:rsidP="002666CE">
      <w:r>
        <w:t>« </w:t>
      </w:r>
      <w:r w:rsidR="009D4A85" w:rsidRPr="0095276B">
        <w:t>Qu</w:t>
      </w:r>
      <w:r>
        <w:t>’</w:t>
      </w:r>
      <w:r w:rsidR="009D4A85" w:rsidRPr="0095276B">
        <w:t>est-ce que c</w:t>
      </w:r>
      <w:r>
        <w:t>’</w:t>
      </w:r>
      <w:r w:rsidR="009D4A85" w:rsidRPr="0095276B">
        <w:t>est que ça</w:t>
      </w:r>
      <w:r>
        <w:t xml:space="preserve"> ? </w:t>
      </w:r>
      <w:r w:rsidR="009D4A85" w:rsidRPr="0095276B">
        <w:t>Verneuil écrit que deux pièces de la dernière commande étaient mal rentrayées</w:t>
      </w:r>
      <w:r>
        <w:t xml:space="preserve">. </w:t>
      </w:r>
      <w:r w:rsidR="009D4A85" w:rsidRPr="0095276B">
        <w:t>Qui est cha</w:t>
      </w:r>
      <w:r w:rsidR="009D4A85" w:rsidRPr="0095276B">
        <w:t>r</w:t>
      </w:r>
      <w:r w:rsidR="009D4A85" w:rsidRPr="0095276B">
        <w:t>gé</w:t>
      </w:r>
      <w:r>
        <w:t xml:space="preserve">, </w:t>
      </w:r>
      <w:r w:rsidR="009D4A85" w:rsidRPr="0095276B">
        <w:t>ici</w:t>
      </w:r>
      <w:r>
        <w:t xml:space="preserve">, </w:t>
      </w:r>
      <w:r w:rsidR="009D4A85" w:rsidRPr="0095276B">
        <w:t>du rentrayage</w:t>
      </w:r>
      <w:r>
        <w:t> ? »</w:t>
      </w:r>
    </w:p>
    <w:p w14:paraId="7CC57E06" w14:textId="295BB066" w:rsidR="006455E5" w:rsidRDefault="009D4A85" w:rsidP="002666CE">
      <w:r w:rsidRPr="0095276B">
        <w:lastRenderedPageBreak/>
        <w:t>Mais aucun des deux jeunes Simler n</w:t>
      </w:r>
      <w:r w:rsidR="006455E5">
        <w:t>’</w:t>
      </w:r>
      <w:r w:rsidRPr="0095276B">
        <w:t>ignorait que l</w:t>
      </w:r>
      <w:r w:rsidR="006455E5">
        <w:t>’</w:t>
      </w:r>
      <w:r w:rsidRPr="0095276B">
        <w:t>heure était pressante</w:t>
      </w:r>
      <w:r w:rsidR="006455E5">
        <w:t xml:space="preserve">. </w:t>
      </w:r>
      <w:r w:rsidRPr="0095276B">
        <w:t>Question de vie ou de mort</w:t>
      </w:r>
      <w:r w:rsidR="006455E5">
        <w:t xml:space="preserve">. </w:t>
      </w:r>
      <w:r w:rsidRPr="0095276B">
        <w:t>L</w:t>
      </w:r>
      <w:r w:rsidR="006455E5">
        <w:t>’</w:t>
      </w:r>
      <w:r w:rsidRPr="0095276B">
        <w:t>outillage mis sur pieds n</w:t>
      </w:r>
      <w:r w:rsidR="006455E5">
        <w:t>’</w:t>
      </w:r>
      <w:r w:rsidRPr="0095276B">
        <w:t>avait plus de mesure commune avec les épisodes de la vie familiale</w:t>
      </w:r>
      <w:r w:rsidR="006455E5">
        <w:t xml:space="preserve">. </w:t>
      </w:r>
      <w:r w:rsidRPr="0095276B">
        <w:t>Ou les commandes rapportées de Paris par Joseph seraient exécutées à l</w:t>
      </w:r>
      <w:r w:rsidR="006455E5">
        <w:t>’</w:t>
      </w:r>
      <w:r w:rsidRPr="0095276B">
        <w:t>heure dite</w:t>
      </w:r>
      <w:r w:rsidR="006455E5">
        <w:t xml:space="preserve">, </w:t>
      </w:r>
      <w:r w:rsidRPr="0095276B">
        <w:t>ou les Simler n</w:t>
      </w:r>
      <w:r w:rsidR="006455E5">
        <w:t>’</w:t>
      </w:r>
      <w:r w:rsidRPr="0095276B">
        <w:t>auraient plus qu</w:t>
      </w:r>
      <w:r w:rsidR="006455E5">
        <w:t>’</w:t>
      </w:r>
      <w:r w:rsidRPr="0095276B">
        <w:t xml:space="preserve">à retourner les clés à </w:t>
      </w:r>
      <w:r w:rsidR="006455E5">
        <w:t>M. </w:t>
      </w:r>
      <w:proofErr w:type="spellStart"/>
      <w:r w:rsidRPr="0095276B">
        <w:t>Gabard</w:t>
      </w:r>
      <w:proofErr w:type="spellEnd"/>
      <w:r w:rsidR="006455E5">
        <w:t xml:space="preserve">, </w:t>
      </w:r>
      <w:r w:rsidRPr="0095276B">
        <w:t>agent d</w:t>
      </w:r>
      <w:r w:rsidR="006455E5">
        <w:t>’</w:t>
      </w:r>
      <w:r w:rsidRPr="0095276B">
        <w:t>affaires</w:t>
      </w:r>
      <w:r w:rsidR="006455E5">
        <w:t>.</w:t>
      </w:r>
    </w:p>
    <w:p w14:paraId="481CA96F" w14:textId="3A402EE6" w:rsidR="006455E5" w:rsidRDefault="009D4A85" w:rsidP="002666CE">
      <w:r w:rsidRPr="0095276B">
        <w:t>En réalité</w:t>
      </w:r>
      <w:r w:rsidR="006455E5">
        <w:t xml:space="preserve">, </w:t>
      </w:r>
      <w:r w:rsidRPr="0095276B">
        <w:t>ils étaient aussi pénétrés d</w:t>
      </w:r>
      <w:r w:rsidR="006455E5">
        <w:t>’</w:t>
      </w:r>
      <w:r w:rsidRPr="0095276B">
        <w:t xml:space="preserve">horreur que </w:t>
      </w:r>
      <w:r w:rsidR="006455E5">
        <w:t>M</w:t>
      </w:r>
      <w:r w:rsidR="006455E5" w:rsidRPr="006455E5">
        <w:rPr>
          <w:vertAlign w:val="superscript"/>
        </w:rPr>
        <w:t>me</w:t>
      </w:r>
      <w:r w:rsidR="006455E5">
        <w:t> </w:t>
      </w:r>
      <w:r w:rsidRPr="0095276B">
        <w:t>Hippolyte</w:t>
      </w:r>
      <w:r w:rsidR="006455E5">
        <w:t xml:space="preserve">. </w:t>
      </w:r>
      <w:r w:rsidRPr="0095276B">
        <w:t>Qu</w:t>
      </w:r>
      <w:r w:rsidR="006455E5">
        <w:t>’</w:t>
      </w:r>
      <w:r w:rsidRPr="0095276B">
        <w:t>une fois le père mort</w:t>
      </w:r>
      <w:r w:rsidR="006455E5">
        <w:t xml:space="preserve">, </w:t>
      </w:r>
      <w:r w:rsidRPr="0095276B">
        <w:t>la terre continuât de tourner</w:t>
      </w:r>
      <w:r w:rsidR="006455E5">
        <w:t xml:space="preserve">, </w:t>
      </w:r>
      <w:r w:rsidRPr="0095276B">
        <w:t>il n</w:t>
      </w:r>
      <w:r w:rsidR="006455E5">
        <w:t>’</w:t>
      </w:r>
      <w:r w:rsidRPr="0095276B">
        <w:t>y avait à cela aucun prodige</w:t>
      </w:r>
      <w:r w:rsidR="006455E5">
        <w:t xml:space="preserve">. </w:t>
      </w:r>
      <w:r w:rsidRPr="0095276B">
        <w:t>Que la fabrique cont</w:t>
      </w:r>
      <w:r w:rsidRPr="0095276B">
        <w:t>i</w:t>
      </w:r>
      <w:r w:rsidRPr="0095276B">
        <w:t>nuât de marcher</w:t>
      </w:r>
      <w:r w:rsidR="006455E5">
        <w:t xml:space="preserve">, </w:t>
      </w:r>
      <w:r w:rsidRPr="0095276B">
        <w:t>ils en restaient frappés d</w:t>
      </w:r>
      <w:r w:rsidR="006455E5">
        <w:t>’</w:t>
      </w:r>
      <w:r w:rsidRPr="0095276B">
        <w:t>angoisse</w:t>
      </w:r>
      <w:r w:rsidR="006455E5">
        <w:t>.</w:t>
      </w:r>
    </w:p>
    <w:p w14:paraId="3151D2A2" w14:textId="77777777" w:rsidR="006455E5" w:rsidRDefault="009D4A85" w:rsidP="002666CE">
      <w:r w:rsidRPr="0095276B">
        <w:t>S</w:t>
      </w:r>
      <w:r w:rsidR="006455E5">
        <w:t>’</w:t>
      </w:r>
      <w:r w:rsidRPr="0095276B">
        <w:t>ils avaient saisi cette occasion et s</w:t>
      </w:r>
      <w:r w:rsidR="006455E5">
        <w:t>’</w:t>
      </w:r>
      <w:r w:rsidRPr="0095276B">
        <w:t>étaient alloué une journée pour méditer sur ce phénomène</w:t>
      </w:r>
      <w:r w:rsidR="006455E5">
        <w:t xml:space="preserve">, </w:t>
      </w:r>
      <w:r w:rsidRPr="0095276B">
        <w:t>les Simler en seraient sans doute sortis armés contre plus d</w:t>
      </w:r>
      <w:r w:rsidR="006455E5">
        <w:t>’</w:t>
      </w:r>
      <w:r w:rsidRPr="0095276B">
        <w:t>un étonnement</w:t>
      </w:r>
      <w:r w:rsidR="006455E5">
        <w:t xml:space="preserve">, </w:t>
      </w:r>
      <w:r w:rsidRPr="0095276B">
        <w:t>dans l</w:t>
      </w:r>
      <w:r w:rsidR="006455E5">
        <w:t>’</w:t>
      </w:r>
      <w:r w:rsidRPr="0095276B">
        <w:t>avenir</w:t>
      </w:r>
      <w:r w:rsidR="006455E5">
        <w:t xml:space="preserve">. </w:t>
      </w:r>
      <w:r w:rsidRPr="0095276B">
        <w:t>Il est même probable qu</w:t>
      </w:r>
      <w:r w:rsidR="006455E5">
        <w:t>’</w:t>
      </w:r>
      <w:r w:rsidRPr="0095276B">
        <w:t>ils auraient compris plus d</w:t>
      </w:r>
      <w:r w:rsidR="006455E5">
        <w:t>’</w:t>
      </w:r>
      <w:r w:rsidRPr="0095276B">
        <w:t>une chose</w:t>
      </w:r>
      <w:r w:rsidR="006455E5">
        <w:t xml:space="preserve">. </w:t>
      </w:r>
      <w:r w:rsidRPr="0095276B">
        <w:t>Ils ne se donnèrent pas cette journée</w:t>
      </w:r>
      <w:r w:rsidR="006455E5">
        <w:t xml:space="preserve">. </w:t>
      </w:r>
      <w:r w:rsidRPr="0095276B">
        <w:t>Ils ne se la donn</w:t>
      </w:r>
      <w:r w:rsidRPr="0095276B">
        <w:t>è</w:t>
      </w:r>
      <w:r w:rsidRPr="0095276B">
        <w:t>rent ni cette semaine ni les suivantes</w:t>
      </w:r>
      <w:r w:rsidR="006455E5">
        <w:t xml:space="preserve">, </w:t>
      </w:r>
      <w:r w:rsidRPr="0095276B">
        <w:t>ni cette année ni les su</w:t>
      </w:r>
      <w:r w:rsidRPr="0095276B">
        <w:t>i</w:t>
      </w:r>
      <w:r w:rsidRPr="0095276B">
        <w:t>vantes</w:t>
      </w:r>
      <w:r w:rsidR="006455E5">
        <w:t xml:space="preserve">. </w:t>
      </w:r>
      <w:r w:rsidRPr="0095276B">
        <w:t>On n</w:t>
      </w:r>
      <w:r w:rsidR="006455E5">
        <w:t>’</w:t>
      </w:r>
      <w:r w:rsidRPr="0095276B">
        <w:t>avait pas pour habitude de parler de vacances</w:t>
      </w:r>
      <w:r w:rsidR="006455E5">
        <w:t xml:space="preserve">, </w:t>
      </w:r>
      <w:r w:rsidRPr="0095276B">
        <w:t>chez les Simler</w:t>
      </w:r>
      <w:r w:rsidR="006455E5">
        <w:t xml:space="preserve">. </w:t>
      </w:r>
      <w:r w:rsidRPr="0095276B">
        <w:t>Tout au plus Guillaume tournait-il la tête avec effort</w:t>
      </w:r>
      <w:r w:rsidR="006455E5">
        <w:t xml:space="preserve">, </w:t>
      </w:r>
      <w:r w:rsidRPr="0095276B">
        <w:t>certains après-midi</w:t>
      </w:r>
      <w:r w:rsidR="006455E5">
        <w:t xml:space="preserve">, </w:t>
      </w:r>
      <w:r w:rsidRPr="0095276B">
        <w:t>quand</w:t>
      </w:r>
      <w:r w:rsidR="006455E5">
        <w:t xml:space="preserve">, </w:t>
      </w:r>
      <w:r w:rsidRPr="0095276B">
        <w:t>seul dans son réduit de la filature</w:t>
      </w:r>
      <w:r w:rsidR="006455E5">
        <w:t xml:space="preserve">, </w:t>
      </w:r>
      <w:r w:rsidRPr="0095276B">
        <w:t>il sentait vaciller autour de lui les plafonds</w:t>
      </w:r>
      <w:r w:rsidR="006455E5">
        <w:t xml:space="preserve">, </w:t>
      </w:r>
      <w:r w:rsidRPr="0095276B">
        <w:t>les murs et les pla</w:t>
      </w:r>
      <w:r w:rsidRPr="0095276B">
        <w:t>n</w:t>
      </w:r>
      <w:r w:rsidRPr="0095276B">
        <w:t>chers</w:t>
      </w:r>
      <w:r w:rsidR="006455E5">
        <w:t xml:space="preserve">, </w:t>
      </w:r>
      <w:r w:rsidRPr="0095276B">
        <w:t>sous le va-et-vient des métiers</w:t>
      </w:r>
      <w:r w:rsidR="006455E5">
        <w:t>.</w:t>
      </w:r>
    </w:p>
    <w:p w14:paraId="672AFCCE" w14:textId="0E9CD2DB" w:rsidR="002666CE" w:rsidRDefault="006455E5" w:rsidP="002666CE">
      <w:r>
        <w:rPr>
          <w:rFonts w:eastAsia="Georgia" w:cs="Georgia"/>
          <w:szCs w:val="32"/>
        </w:rPr>
        <w:t>« </w:t>
      </w:r>
      <w:r w:rsidR="009D4A85" w:rsidRPr="0095276B">
        <w:t>Si je me tuais</w:t>
      </w:r>
      <w:r>
        <w:t xml:space="preserve">, </w:t>
      </w:r>
      <w:r w:rsidR="009D4A85" w:rsidRPr="0095276B">
        <w:t>ici</w:t>
      </w:r>
      <w:r>
        <w:t xml:space="preserve">, </w:t>
      </w:r>
      <w:r w:rsidR="009D4A85" w:rsidRPr="0095276B">
        <w:t xml:space="preserve">cette </w:t>
      </w:r>
      <w:r w:rsidR="009D4A85" w:rsidRPr="0095276B">
        <w:rPr>
          <w:i/>
          <w:iCs/>
        </w:rPr>
        <w:t>chose</w:t>
      </w:r>
      <w:r w:rsidR="009D4A85" w:rsidRPr="0095276B">
        <w:t xml:space="preserve"> s</w:t>
      </w:r>
      <w:r>
        <w:t>’</w:t>
      </w:r>
      <w:r w:rsidR="009D4A85" w:rsidRPr="0095276B">
        <w:t>arrêterait-elle</w:t>
      </w:r>
      <w:r>
        <w:t> ? »</w:t>
      </w:r>
    </w:p>
    <w:p w14:paraId="46D49AB1" w14:textId="77777777" w:rsidR="006455E5" w:rsidRDefault="009D4A85" w:rsidP="002666CE">
      <w:r w:rsidRPr="0095276B">
        <w:t>Il se jetait sur son fauteuil</w:t>
      </w:r>
      <w:r w:rsidR="006455E5">
        <w:t xml:space="preserve">, </w:t>
      </w:r>
      <w:r w:rsidRPr="0095276B">
        <w:t>penchait la tête</w:t>
      </w:r>
      <w:r w:rsidR="006455E5">
        <w:t xml:space="preserve">, </w:t>
      </w:r>
      <w:r w:rsidRPr="0095276B">
        <w:t>laissait tomber les bras</w:t>
      </w:r>
      <w:r w:rsidR="006455E5">
        <w:t xml:space="preserve">, </w:t>
      </w:r>
      <w:r w:rsidRPr="0095276B">
        <w:t>faisait le mort</w:t>
      </w:r>
      <w:r w:rsidR="006455E5">
        <w:t xml:space="preserve">, </w:t>
      </w:r>
      <w:r w:rsidRPr="0095276B">
        <w:t>au guet à travers les grandes décharges de son cœur</w:t>
      </w:r>
      <w:r w:rsidR="006455E5">
        <w:t xml:space="preserve">. </w:t>
      </w:r>
      <w:r w:rsidRPr="0095276B">
        <w:t>Mais l</w:t>
      </w:r>
      <w:r w:rsidR="006455E5">
        <w:t>’</w:t>
      </w:r>
      <w:r w:rsidRPr="0095276B">
        <w:t>imperturbable tumulte</w:t>
      </w:r>
      <w:r w:rsidR="006455E5">
        <w:t xml:space="preserve"> </w:t>
      </w:r>
      <w:r w:rsidR="006455E5">
        <w:rPr>
          <w:rFonts w:eastAsia="Georgia" w:cs="Georgia"/>
          <w:szCs w:val="32"/>
        </w:rPr>
        <w:t xml:space="preserve">– </w:t>
      </w:r>
      <w:r w:rsidRPr="0095276B">
        <w:t>une sphère de cu</w:t>
      </w:r>
      <w:r w:rsidRPr="0095276B">
        <w:t>i</w:t>
      </w:r>
      <w:r w:rsidRPr="0095276B">
        <w:t>vre roulant sur un chemin de tôles</w:t>
      </w:r>
      <w:r w:rsidR="006455E5">
        <w:t xml:space="preserve"> </w:t>
      </w:r>
      <w:r w:rsidR="006455E5">
        <w:rPr>
          <w:rFonts w:eastAsia="Georgia" w:cs="Georgia"/>
          <w:szCs w:val="32"/>
        </w:rPr>
        <w:t xml:space="preserve">– </w:t>
      </w:r>
      <w:r w:rsidRPr="0095276B">
        <w:t>ne trahissait aucune pitié</w:t>
      </w:r>
      <w:r w:rsidR="006455E5">
        <w:t xml:space="preserve">. </w:t>
      </w:r>
      <w:r w:rsidRPr="0095276B">
        <w:t>Guillaume sortait alors de son bureau</w:t>
      </w:r>
      <w:r w:rsidR="006455E5">
        <w:t xml:space="preserve">, </w:t>
      </w:r>
      <w:r w:rsidRPr="0095276B">
        <w:t>rouge de honte et d</w:t>
      </w:r>
      <w:r w:rsidR="006455E5">
        <w:t>’</w:t>
      </w:r>
      <w:r w:rsidRPr="0095276B">
        <w:t>e</w:t>
      </w:r>
      <w:r w:rsidRPr="0095276B">
        <w:t>f</w:t>
      </w:r>
      <w:r w:rsidRPr="0095276B">
        <w:t>froi</w:t>
      </w:r>
      <w:r w:rsidR="006455E5">
        <w:t xml:space="preserve">, </w:t>
      </w:r>
      <w:r w:rsidRPr="0095276B">
        <w:t>courait à travers les ateliers</w:t>
      </w:r>
      <w:r w:rsidR="006455E5">
        <w:t xml:space="preserve">, </w:t>
      </w:r>
      <w:r w:rsidRPr="0095276B">
        <w:t>essoufflant les contremaîtres</w:t>
      </w:r>
      <w:r w:rsidR="006455E5">
        <w:t xml:space="preserve">, </w:t>
      </w:r>
      <w:r w:rsidRPr="0095276B">
        <w:t>noyant sa substance dans une vie qu</w:t>
      </w:r>
      <w:r w:rsidR="006455E5">
        <w:t>’</w:t>
      </w:r>
      <w:r w:rsidRPr="0095276B">
        <w:t xml:space="preserve">il </w:t>
      </w:r>
      <w:r w:rsidRPr="0095276B">
        <w:lastRenderedPageBreak/>
        <w:t>découvrait plus durable que la sienne</w:t>
      </w:r>
      <w:r w:rsidR="006455E5">
        <w:t xml:space="preserve">. </w:t>
      </w:r>
      <w:r w:rsidRPr="0095276B">
        <w:t>Et quand</w:t>
      </w:r>
      <w:r w:rsidR="006455E5">
        <w:t xml:space="preserve">, </w:t>
      </w:r>
      <w:r w:rsidRPr="0095276B">
        <w:t>le soir</w:t>
      </w:r>
      <w:r w:rsidR="006455E5">
        <w:t xml:space="preserve">, </w:t>
      </w:r>
      <w:r w:rsidRPr="0095276B">
        <w:t>ses yeux tombaient sur Justin</w:t>
      </w:r>
      <w:r w:rsidR="006455E5">
        <w:t xml:space="preserve">, </w:t>
      </w:r>
      <w:r w:rsidRPr="0095276B">
        <w:t>il ne pouvait se tenir de répéter</w:t>
      </w:r>
      <w:r w:rsidR="006455E5">
        <w:t> :</w:t>
      </w:r>
    </w:p>
    <w:p w14:paraId="2D388E43" w14:textId="2B0A57BC" w:rsidR="002666CE" w:rsidRDefault="006455E5" w:rsidP="002666CE">
      <w:r>
        <w:rPr>
          <w:rFonts w:eastAsia="Georgia" w:cs="Georgia"/>
          <w:szCs w:val="32"/>
        </w:rPr>
        <w:t>« </w:t>
      </w:r>
      <w:r w:rsidR="009D4A85" w:rsidRPr="0095276B">
        <w:t>Dépêche-toi</w:t>
      </w:r>
      <w:r>
        <w:t xml:space="preserve">, </w:t>
      </w:r>
      <w:r w:rsidR="009D4A85" w:rsidRPr="0095276B">
        <w:t>Justin</w:t>
      </w:r>
      <w:r>
        <w:t xml:space="preserve">. </w:t>
      </w:r>
      <w:r w:rsidR="009D4A85" w:rsidRPr="0095276B">
        <w:t>Ta place est prête</w:t>
      </w:r>
      <w:r>
        <w:t xml:space="preserve">. </w:t>
      </w:r>
      <w:r w:rsidR="009D4A85" w:rsidRPr="0095276B">
        <w:t>Nous avons b</w:t>
      </w:r>
      <w:r w:rsidR="009D4A85" w:rsidRPr="0095276B">
        <w:t>e</w:t>
      </w:r>
      <w:r w:rsidR="009D4A85" w:rsidRPr="0095276B">
        <w:t>soin de toi</w:t>
      </w:r>
      <w:r>
        <w:t>. »</w:t>
      </w:r>
    </w:p>
    <w:p w14:paraId="64CB5E6A" w14:textId="77777777" w:rsidR="006455E5" w:rsidRDefault="006455E5" w:rsidP="002666CE"/>
    <w:p w14:paraId="4A3355C2" w14:textId="77777777" w:rsidR="006455E5" w:rsidRDefault="009D4A85" w:rsidP="002666CE">
      <w:r w:rsidRPr="0095276B">
        <w:t>Il n</w:t>
      </w:r>
      <w:r w:rsidR="006455E5">
        <w:t>’</w:t>
      </w:r>
      <w:r w:rsidRPr="0095276B">
        <w:t>en faut pas plus pour qu</w:t>
      </w:r>
      <w:r w:rsidR="006455E5">
        <w:t>’</w:t>
      </w:r>
      <w:r w:rsidRPr="0095276B">
        <w:t>un blanc-bec de quinze ans prenne une haute opinion de sa raison d</w:t>
      </w:r>
      <w:r w:rsidR="006455E5">
        <w:t>’</w:t>
      </w:r>
      <w:r w:rsidRPr="0095276B">
        <w:t>être</w:t>
      </w:r>
      <w:r w:rsidR="006455E5">
        <w:t xml:space="preserve">. </w:t>
      </w:r>
      <w:r w:rsidRPr="0095276B">
        <w:t>Dès 79</w:t>
      </w:r>
      <w:r w:rsidR="006455E5">
        <w:t xml:space="preserve">, </w:t>
      </w:r>
      <w:r w:rsidRPr="0095276B">
        <w:t>le chiffre prestigieux d</w:t>
      </w:r>
      <w:r w:rsidR="006455E5">
        <w:t>’</w:t>
      </w:r>
      <w:r w:rsidRPr="0095276B">
        <w:t>avant la crise s</w:t>
      </w:r>
      <w:r w:rsidR="006455E5">
        <w:t>’</w:t>
      </w:r>
      <w:r w:rsidRPr="0095276B">
        <w:t>était retrouvé à l</w:t>
      </w:r>
      <w:r w:rsidR="006455E5">
        <w:t>’</w:t>
      </w:r>
      <w:r w:rsidRPr="0095276B">
        <w:t>inventaire</w:t>
      </w:r>
      <w:r w:rsidR="006455E5">
        <w:t xml:space="preserve">. </w:t>
      </w:r>
      <w:r w:rsidRPr="0095276B">
        <w:t>Justin y puisa les meilleurs arguments du monde pour se faire désirer</w:t>
      </w:r>
      <w:r w:rsidR="006455E5">
        <w:t xml:space="preserve">, </w:t>
      </w:r>
      <w:r w:rsidRPr="0095276B">
        <w:t>et pour continuer à promener sa précieuse personne à travers les baccalauréats</w:t>
      </w:r>
      <w:r w:rsidR="006455E5">
        <w:t xml:space="preserve">, </w:t>
      </w:r>
      <w:r w:rsidRPr="0095276B">
        <w:t>avec un succès éclatant</w:t>
      </w:r>
      <w:r w:rsidR="006455E5">
        <w:t>.</w:t>
      </w:r>
    </w:p>
    <w:p w14:paraId="4498978A" w14:textId="37960DCA" w:rsidR="006455E5" w:rsidRDefault="009D4A85" w:rsidP="002666CE">
      <w:r w:rsidRPr="0095276B">
        <w:t>Le 1</w:t>
      </w:r>
      <w:r w:rsidR="006455E5" w:rsidRPr="0095276B">
        <w:t>0</w:t>
      </w:r>
      <w:r w:rsidR="006455E5">
        <w:t> </w:t>
      </w:r>
      <w:r w:rsidR="006455E5" w:rsidRPr="0095276B">
        <w:t>juillet</w:t>
      </w:r>
      <w:r w:rsidRPr="0095276B">
        <w:t xml:space="preserve"> 1880</w:t>
      </w:r>
      <w:r w:rsidR="006455E5">
        <w:t xml:space="preserve">, </w:t>
      </w:r>
      <w:r w:rsidRPr="0095276B">
        <w:t>l</w:t>
      </w:r>
      <w:r w:rsidR="006455E5">
        <w:t>’</w:t>
      </w:r>
      <w:r w:rsidRPr="0095276B">
        <w:t>inventaire révélait un bond en avant de douze cent cinquante mille francs</w:t>
      </w:r>
      <w:r w:rsidR="006455E5">
        <w:t xml:space="preserve">. </w:t>
      </w:r>
      <w:r w:rsidRPr="0095276B">
        <w:t>Le chiffre d</w:t>
      </w:r>
      <w:r w:rsidR="006455E5">
        <w:t>’</w:t>
      </w:r>
      <w:r w:rsidRPr="0095276B">
        <w:t>affaires franchi</w:t>
      </w:r>
      <w:r w:rsidRPr="0095276B">
        <w:t>s</w:t>
      </w:r>
      <w:r w:rsidRPr="0095276B">
        <w:t>sait le cinquième million</w:t>
      </w:r>
      <w:r w:rsidR="006455E5">
        <w:t xml:space="preserve">, </w:t>
      </w:r>
      <w:r w:rsidRPr="0095276B">
        <w:t>écornait d</w:t>
      </w:r>
      <w:r w:rsidR="006455E5">
        <w:t>’</w:t>
      </w:r>
      <w:r w:rsidRPr="0095276B">
        <w:t>un quart le sixième</w:t>
      </w:r>
      <w:r w:rsidR="006455E5">
        <w:t>.</w:t>
      </w:r>
    </w:p>
    <w:p w14:paraId="1BB9A762" w14:textId="77777777" w:rsidR="006455E5" w:rsidRDefault="009D4A85" w:rsidP="002666CE">
      <w:r w:rsidRPr="0095276B">
        <w:t>Le 12</w:t>
      </w:r>
      <w:r w:rsidR="006455E5">
        <w:t xml:space="preserve">, </w:t>
      </w:r>
      <w:r w:rsidRPr="0095276B">
        <w:t>Guillaume rentrait inopinément à huit heures du matin</w:t>
      </w:r>
      <w:r w:rsidR="006455E5">
        <w:t xml:space="preserve">, </w:t>
      </w:r>
      <w:r w:rsidRPr="0095276B">
        <w:t>tenant entre ses mains un papier clapotant</w:t>
      </w:r>
      <w:r w:rsidR="006455E5">
        <w:t xml:space="preserve">. </w:t>
      </w:r>
      <w:r w:rsidRPr="0095276B">
        <w:t>Justin</w:t>
      </w:r>
      <w:r w:rsidR="006455E5">
        <w:t xml:space="preserve">, </w:t>
      </w:r>
      <w:r w:rsidRPr="0095276B">
        <w:t>en pantalon de toile blanche</w:t>
      </w:r>
      <w:r w:rsidR="006455E5">
        <w:t xml:space="preserve">, </w:t>
      </w:r>
      <w:r w:rsidRPr="0095276B">
        <w:t>veston d</w:t>
      </w:r>
      <w:r w:rsidR="006455E5">
        <w:t>’</w:t>
      </w:r>
      <w:r w:rsidRPr="0095276B">
        <w:t>alpaga clair</w:t>
      </w:r>
      <w:r w:rsidR="006455E5">
        <w:t xml:space="preserve">, </w:t>
      </w:r>
      <w:r w:rsidRPr="0095276B">
        <w:t>un irréproch</w:t>
      </w:r>
      <w:r w:rsidRPr="0095276B">
        <w:t>a</w:t>
      </w:r>
      <w:r w:rsidRPr="0095276B">
        <w:t>ble canotier sur sa tête un peu forte et accusée</w:t>
      </w:r>
      <w:r w:rsidR="006455E5">
        <w:t xml:space="preserve">, </w:t>
      </w:r>
      <w:r w:rsidRPr="0095276B">
        <w:t>se préparait à a</w:t>
      </w:r>
      <w:r w:rsidRPr="0095276B">
        <w:t>l</w:t>
      </w:r>
      <w:r w:rsidRPr="0095276B">
        <w:t>ler faire une journée de canotage avec des amis de son choix</w:t>
      </w:r>
      <w:r w:rsidR="006455E5">
        <w:t xml:space="preserve">, </w:t>
      </w:r>
      <w:r w:rsidR="006455E5">
        <w:rPr>
          <w:rFonts w:eastAsia="Georgia" w:cs="Georgia"/>
          <w:szCs w:val="32"/>
        </w:rPr>
        <w:t xml:space="preserve">– </w:t>
      </w:r>
      <w:r w:rsidRPr="0095276B">
        <w:t>pâle réplique des fameux canotages de la Marne</w:t>
      </w:r>
      <w:r w:rsidR="006455E5">
        <w:t xml:space="preserve">. </w:t>
      </w:r>
      <w:r w:rsidRPr="0095276B">
        <w:t>Laure achevait son déjeuner avec des airs de jeune chatte au bord d</w:t>
      </w:r>
      <w:r w:rsidR="006455E5">
        <w:t>’</w:t>
      </w:r>
      <w:r w:rsidRPr="0095276B">
        <w:t>une assie</w:t>
      </w:r>
      <w:r w:rsidRPr="0095276B">
        <w:t>t</w:t>
      </w:r>
      <w:r w:rsidRPr="0095276B">
        <w:t>tée de lait trop chaud</w:t>
      </w:r>
      <w:r w:rsidR="006455E5">
        <w:t xml:space="preserve">, </w:t>
      </w:r>
      <w:r w:rsidRPr="0095276B">
        <w:t>et jetait sur son frère des regards pass</w:t>
      </w:r>
      <w:r w:rsidRPr="0095276B">
        <w:t>a</w:t>
      </w:r>
      <w:r w:rsidRPr="0095276B">
        <w:t>blement caustiques</w:t>
      </w:r>
      <w:r w:rsidR="006455E5">
        <w:t xml:space="preserve">. </w:t>
      </w:r>
      <w:r w:rsidRPr="0095276B">
        <w:t>Hermine accourut en robe de chambre et pantoufles</w:t>
      </w:r>
      <w:r w:rsidR="006455E5">
        <w:t xml:space="preserve">, </w:t>
      </w:r>
      <w:r w:rsidRPr="0095276B">
        <w:t>un chiffon de flanelle au bout de son bras</w:t>
      </w:r>
      <w:r w:rsidR="006455E5">
        <w:t>.</w:t>
      </w:r>
    </w:p>
    <w:p w14:paraId="74AF70D2" w14:textId="77777777" w:rsidR="006455E5" w:rsidRDefault="006455E5" w:rsidP="002666CE">
      <w:r>
        <w:rPr>
          <w:rFonts w:eastAsia="Georgia" w:cs="Georgia"/>
          <w:szCs w:val="32"/>
        </w:rPr>
        <w:t>« </w:t>
      </w:r>
      <w:r w:rsidR="009D4A85" w:rsidRPr="0095276B">
        <w:t>Écoutez</w:t>
      </w:r>
      <w:r>
        <w:t>, »</w:t>
      </w:r>
      <w:r w:rsidR="009D4A85" w:rsidRPr="0095276B">
        <w:t xml:space="preserve"> criait Guillaume hors d</w:t>
      </w:r>
      <w:r>
        <w:t>’</w:t>
      </w:r>
      <w:r w:rsidR="009D4A85" w:rsidRPr="0095276B">
        <w:t>haleine</w:t>
      </w:r>
      <w:r>
        <w:t xml:space="preserve">. </w:t>
      </w:r>
      <w:r w:rsidR="009D4A85" w:rsidRPr="0095276B">
        <w:t>Voici la lettre que j</w:t>
      </w:r>
      <w:r>
        <w:t>’</w:t>
      </w:r>
      <w:r w:rsidR="009D4A85" w:rsidRPr="0095276B">
        <w:t>ai trouvée au courrier</w:t>
      </w:r>
      <w:r>
        <w:t xml:space="preserve">. </w:t>
      </w:r>
      <w:r w:rsidR="009D4A85" w:rsidRPr="0095276B">
        <w:t>Elle est allée à la fabrique par e</w:t>
      </w:r>
      <w:r w:rsidR="009D4A85" w:rsidRPr="0095276B">
        <w:t>r</w:t>
      </w:r>
      <w:r w:rsidR="009D4A85" w:rsidRPr="0095276B">
        <w:t>reur</w:t>
      </w:r>
      <w:r>
        <w:t xml:space="preserve">. </w:t>
      </w:r>
      <w:r w:rsidR="009D4A85" w:rsidRPr="0095276B">
        <w:t>Et il lut avec emphase</w:t>
      </w:r>
      <w:r>
        <w:t xml:space="preserve">, </w:t>
      </w:r>
      <w:r w:rsidR="009D4A85" w:rsidRPr="0095276B">
        <w:t>sans omettre une ligne du texte i</w:t>
      </w:r>
      <w:r w:rsidR="009D4A85" w:rsidRPr="0095276B">
        <w:t>m</w:t>
      </w:r>
      <w:r w:rsidR="009D4A85" w:rsidRPr="0095276B">
        <w:t>primé ou manuscrit</w:t>
      </w:r>
      <w:r>
        <w:t> :</w:t>
      </w:r>
    </w:p>
    <w:p w14:paraId="22B8FFAE" w14:textId="3C571AE4" w:rsidR="006455E5" w:rsidRDefault="006455E5" w:rsidP="002666CE"/>
    <w:p w14:paraId="5E5EC333" w14:textId="68F1E3B2" w:rsidR="002666CE" w:rsidRDefault="009D4A85" w:rsidP="002666CE">
      <w:r w:rsidRPr="0095276B">
        <w:t>LYCÉE DE VENDEUVRE</w:t>
      </w:r>
    </w:p>
    <w:p w14:paraId="0BFA16A5" w14:textId="19FC3CE7" w:rsidR="002666CE" w:rsidRDefault="009D4A85" w:rsidP="002666CE">
      <w:r w:rsidRPr="0095276B">
        <w:t xml:space="preserve">Cabinet de </w:t>
      </w:r>
      <w:r w:rsidR="006455E5">
        <w:t>M. </w:t>
      </w:r>
      <w:r w:rsidRPr="0095276B">
        <w:t>Le proviseur</w:t>
      </w:r>
    </w:p>
    <w:p w14:paraId="4555B4AA" w14:textId="77777777" w:rsidR="006455E5" w:rsidRDefault="009D4A85" w:rsidP="002666CE">
      <w:pPr>
        <w:jc w:val="right"/>
        <w:rPr>
          <w:i/>
          <w:iCs/>
        </w:rPr>
      </w:pPr>
      <w:r w:rsidRPr="002666CE">
        <w:rPr>
          <w:i/>
          <w:iCs/>
        </w:rPr>
        <w:t>Vendeuvre</w:t>
      </w:r>
      <w:r w:rsidR="006455E5">
        <w:rPr>
          <w:i/>
          <w:iCs/>
        </w:rPr>
        <w:t xml:space="preserve">, </w:t>
      </w:r>
      <w:r w:rsidRPr="002666CE">
        <w:rPr>
          <w:i/>
          <w:iCs/>
        </w:rPr>
        <w:t>le 11 Juillet 1880</w:t>
      </w:r>
      <w:r w:rsidR="006455E5">
        <w:rPr>
          <w:i/>
          <w:iCs/>
        </w:rPr>
        <w:t>.</w:t>
      </w:r>
    </w:p>
    <w:p w14:paraId="2A315E86" w14:textId="77777777" w:rsidR="006455E5" w:rsidRDefault="009D4A85" w:rsidP="002666CE">
      <w:pPr>
        <w:rPr>
          <w:i/>
        </w:rPr>
      </w:pPr>
      <w:r w:rsidRPr="0095276B">
        <w:rPr>
          <w:i/>
        </w:rPr>
        <w:t>Monsieur</w:t>
      </w:r>
      <w:r w:rsidR="006455E5">
        <w:rPr>
          <w:i/>
        </w:rPr>
        <w:t>,</w:t>
      </w:r>
    </w:p>
    <w:p w14:paraId="0BE502E7" w14:textId="666FA8EE" w:rsidR="006455E5" w:rsidRDefault="009D4A85" w:rsidP="002666CE">
      <w:pPr>
        <w:rPr>
          <w:i/>
        </w:rPr>
      </w:pPr>
      <w:r w:rsidRPr="0095276B">
        <w:rPr>
          <w:i/>
        </w:rPr>
        <w:t>J</w:t>
      </w:r>
      <w:r w:rsidR="006455E5">
        <w:rPr>
          <w:i/>
        </w:rPr>
        <w:t>’</w:t>
      </w:r>
      <w:r w:rsidRPr="0095276B">
        <w:rPr>
          <w:i/>
        </w:rPr>
        <w:t>ai l</w:t>
      </w:r>
      <w:r w:rsidR="006455E5">
        <w:rPr>
          <w:i/>
        </w:rPr>
        <w:t>’</w:t>
      </w:r>
      <w:r w:rsidRPr="0095276B">
        <w:rPr>
          <w:i/>
        </w:rPr>
        <w:t>honneur de vous offrir mes félicitations les plus vives à l</w:t>
      </w:r>
      <w:r w:rsidR="006455E5">
        <w:rPr>
          <w:i/>
        </w:rPr>
        <w:t>’</w:t>
      </w:r>
      <w:r w:rsidRPr="0095276B">
        <w:rPr>
          <w:i/>
        </w:rPr>
        <w:t>occasion du brillant succès par lequel votre fils</w:t>
      </w:r>
      <w:r w:rsidR="006455E5">
        <w:rPr>
          <w:i/>
        </w:rPr>
        <w:t xml:space="preserve">, </w:t>
      </w:r>
      <w:r w:rsidRPr="0095276B">
        <w:rPr>
          <w:i/>
        </w:rPr>
        <w:t>l</w:t>
      </w:r>
      <w:r w:rsidR="006455E5">
        <w:rPr>
          <w:i/>
        </w:rPr>
        <w:t>’</w:t>
      </w:r>
      <w:r w:rsidRPr="0095276B">
        <w:rPr>
          <w:i/>
        </w:rPr>
        <w:t>élève S</w:t>
      </w:r>
      <w:r w:rsidRPr="0095276B">
        <w:rPr>
          <w:i/>
        </w:rPr>
        <w:t>i</w:t>
      </w:r>
      <w:r w:rsidRPr="0095276B">
        <w:rPr>
          <w:i/>
        </w:rPr>
        <w:t>mler</w:t>
      </w:r>
      <w:r w:rsidR="006455E5">
        <w:rPr>
          <w:i/>
        </w:rPr>
        <w:t xml:space="preserve"> (</w:t>
      </w:r>
      <w:r w:rsidRPr="0095276B">
        <w:rPr>
          <w:i/>
        </w:rPr>
        <w:t>Justin</w:t>
      </w:r>
      <w:r w:rsidR="006455E5">
        <w:rPr>
          <w:i/>
        </w:rPr>
        <w:t xml:space="preserve">), </w:t>
      </w:r>
      <w:r w:rsidRPr="0095276B">
        <w:rPr>
          <w:i/>
        </w:rPr>
        <w:t>clôture ses années de scolarité</w:t>
      </w:r>
      <w:r w:rsidR="006455E5">
        <w:rPr>
          <w:i/>
        </w:rPr>
        <w:t xml:space="preserve">. </w:t>
      </w:r>
      <w:r w:rsidRPr="0095276B">
        <w:rPr>
          <w:i/>
        </w:rPr>
        <w:t>Il a enlevé son troisième baccalauréat avec le maximum des points obtenus jusqu</w:t>
      </w:r>
      <w:r w:rsidR="006455E5">
        <w:rPr>
          <w:i/>
        </w:rPr>
        <w:t>’</w:t>
      </w:r>
      <w:r w:rsidRPr="0095276B">
        <w:rPr>
          <w:i/>
        </w:rPr>
        <w:t>à ce jour dans notre Académie</w:t>
      </w:r>
      <w:r w:rsidR="006455E5">
        <w:rPr>
          <w:i/>
        </w:rPr>
        <w:t xml:space="preserve">. </w:t>
      </w:r>
      <w:r w:rsidRPr="0095276B">
        <w:rPr>
          <w:i/>
        </w:rPr>
        <w:t>Monsieur le Recteur veut bien me communiquer la note hautement élogieuse que Mo</w:t>
      </w:r>
      <w:r w:rsidRPr="0095276B">
        <w:rPr>
          <w:i/>
        </w:rPr>
        <w:t>n</w:t>
      </w:r>
      <w:r w:rsidRPr="0095276B">
        <w:rPr>
          <w:i/>
        </w:rPr>
        <w:t xml:space="preserve">sieur le Doyen de </w:t>
      </w:r>
      <w:smartTag w:uri="urn:schemas-microsoft-com:office:smarttags" w:element="PersonName">
        <w:smartTagPr>
          <w:attr w:name="ProductID" w:val="la Facult￩"/>
        </w:smartTagPr>
        <w:r w:rsidRPr="0095276B">
          <w:rPr>
            <w:i/>
          </w:rPr>
          <w:t>la Faculté</w:t>
        </w:r>
      </w:smartTag>
      <w:r w:rsidRPr="0095276B">
        <w:rPr>
          <w:i/>
        </w:rPr>
        <w:t xml:space="preserve"> des Sciences a consacrée à notre ancien él</w:t>
      </w:r>
      <w:r w:rsidRPr="0095276B">
        <w:rPr>
          <w:i/>
        </w:rPr>
        <w:t>è</w:t>
      </w:r>
      <w:r w:rsidRPr="0095276B">
        <w:rPr>
          <w:i/>
        </w:rPr>
        <w:t>ve dans le rapport qu</w:t>
      </w:r>
      <w:r w:rsidR="006455E5">
        <w:rPr>
          <w:i/>
        </w:rPr>
        <w:t>’</w:t>
      </w:r>
      <w:r w:rsidRPr="0095276B">
        <w:rPr>
          <w:i/>
        </w:rPr>
        <w:t xml:space="preserve">il a présenté à </w:t>
      </w:r>
      <w:r w:rsidR="006455E5">
        <w:rPr>
          <w:i/>
        </w:rPr>
        <w:t>M. </w:t>
      </w:r>
      <w:r w:rsidRPr="0095276B">
        <w:rPr>
          <w:i/>
        </w:rPr>
        <w:t>le Ministre à la fin de cette session</w:t>
      </w:r>
      <w:r w:rsidR="006455E5">
        <w:rPr>
          <w:i/>
        </w:rPr>
        <w:t>.</w:t>
      </w:r>
    </w:p>
    <w:p w14:paraId="66A9A9BC" w14:textId="77777777" w:rsidR="006455E5" w:rsidRDefault="009D4A85" w:rsidP="002666CE">
      <w:pPr>
        <w:rPr>
          <w:i/>
        </w:rPr>
      </w:pPr>
      <w:r w:rsidRPr="0095276B">
        <w:rPr>
          <w:i/>
        </w:rPr>
        <w:t>Il me serait particulièrement agréable</w:t>
      </w:r>
      <w:r w:rsidR="006455E5">
        <w:rPr>
          <w:i/>
        </w:rPr>
        <w:t xml:space="preserve">, </w:t>
      </w:r>
      <w:r w:rsidRPr="0095276B">
        <w:rPr>
          <w:i/>
        </w:rPr>
        <w:t>Monsieur</w:t>
      </w:r>
      <w:r w:rsidR="006455E5">
        <w:rPr>
          <w:i/>
        </w:rPr>
        <w:t xml:space="preserve">, </w:t>
      </w:r>
      <w:r w:rsidRPr="0095276B">
        <w:rPr>
          <w:i/>
        </w:rPr>
        <w:t>de vous remettre moi-même la copie d</w:t>
      </w:r>
      <w:r w:rsidR="006455E5">
        <w:rPr>
          <w:i/>
        </w:rPr>
        <w:t>’</w:t>
      </w:r>
      <w:r w:rsidRPr="0095276B">
        <w:rPr>
          <w:i/>
        </w:rPr>
        <w:t>un document qui fait honneur à l</w:t>
      </w:r>
      <w:r w:rsidR="006455E5">
        <w:rPr>
          <w:i/>
        </w:rPr>
        <w:t>’</w:t>
      </w:r>
      <w:r w:rsidRPr="0095276B">
        <w:rPr>
          <w:i/>
        </w:rPr>
        <w:t>Établissement que je dirige</w:t>
      </w:r>
      <w:r w:rsidR="006455E5">
        <w:rPr>
          <w:i/>
        </w:rPr>
        <w:t xml:space="preserve">, </w:t>
      </w:r>
      <w:r w:rsidRPr="0095276B">
        <w:rPr>
          <w:i/>
        </w:rPr>
        <w:t>et restera pour lui pièce d</w:t>
      </w:r>
      <w:r w:rsidR="006455E5">
        <w:rPr>
          <w:i/>
        </w:rPr>
        <w:t>’</w:t>
      </w:r>
      <w:r w:rsidRPr="0095276B">
        <w:rPr>
          <w:i/>
        </w:rPr>
        <w:t>arch</w:t>
      </w:r>
      <w:r w:rsidRPr="0095276B">
        <w:rPr>
          <w:i/>
        </w:rPr>
        <w:t>i</w:t>
      </w:r>
      <w:r w:rsidRPr="0095276B">
        <w:rPr>
          <w:i/>
        </w:rPr>
        <w:t>ves</w:t>
      </w:r>
      <w:r w:rsidR="006455E5">
        <w:rPr>
          <w:i/>
        </w:rPr>
        <w:t>.</w:t>
      </w:r>
    </w:p>
    <w:p w14:paraId="0725095E" w14:textId="641A369C" w:rsidR="006455E5" w:rsidRDefault="006455E5" w:rsidP="002666CE">
      <w:pPr>
        <w:rPr>
          <w:i/>
        </w:rPr>
      </w:pPr>
      <w:r>
        <w:rPr>
          <w:i/>
        </w:rPr>
        <w:t>M. </w:t>
      </w:r>
      <w:r w:rsidR="009D4A85" w:rsidRPr="0095276B">
        <w:rPr>
          <w:i/>
        </w:rPr>
        <w:t>Justin Simler nous a</w:t>
      </w:r>
      <w:r>
        <w:rPr>
          <w:i/>
        </w:rPr>
        <w:t xml:space="preserve">, </w:t>
      </w:r>
      <w:r w:rsidR="009D4A85" w:rsidRPr="0095276B">
        <w:rPr>
          <w:i/>
        </w:rPr>
        <w:t>du reste</w:t>
      </w:r>
      <w:r>
        <w:rPr>
          <w:i/>
        </w:rPr>
        <w:t xml:space="preserve">, </w:t>
      </w:r>
      <w:r w:rsidR="009D4A85" w:rsidRPr="0095276B">
        <w:rPr>
          <w:i/>
        </w:rPr>
        <w:t>habitués à le regarder comme un des meilleurs motifs que nous ayons eus</w:t>
      </w:r>
      <w:r>
        <w:rPr>
          <w:i/>
        </w:rPr>
        <w:t xml:space="preserve">, </w:t>
      </w:r>
      <w:r w:rsidR="009D4A85" w:rsidRPr="0095276B">
        <w:rPr>
          <w:i/>
        </w:rPr>
        <w:t>jusqu</w:t>
      </w:r>
      <w:r>
        <w:rPr>
          <w:i/>
        </w:rPr>
        <w:t>’</w:t>
      </w:r>
      <w:r w:rsidR="009D4A85" w:rsidRPr="0095276B">
        <w:rPr>
          <w:i/>
        </w:rPr>
        <w:t>à ce jour</w:t>
      </w:r>
      <w:r>
        <w:rPr>
          <w:i/>
        </w:rPr>
        <w:t xml:space="preserve">, </w:t>
      </w:r>
      <w:r w:rsidR="009D4A85" w:rsidRPr="0095276B">
        <w:rPr>
          <w:i/>
        </w:rPr>
        <w:t>de croire à l</w:t>
      </w:r>
      <w:r>
        <w:rPr>
          <w:i/>
        </w:rPr>
        <w:t>’</w:t>
      </w:r>
      <w:r w:rsidR="009D4A85" w:rsidRPr="0095276B">
        <w:rPr>
          <w:i/>
        </w:rPr>
        <w:t>excellence des méthodes qui forment la trad</w:t>
      </w:r>
      <w:r w:rsidR="009D4A85" w:rsidRPr="0095276B">
        <w:rPr>
          <w:i/>
        </w:rPr>
        <w:t>i</w:t>
      </w:r>
      <w:r w:rsidR="009D4A85" w:rsidRPr="0095276B">
        <w:rPr>
          <w:i/>
        </w:rPr>
        <w:t>tion de l</w:t>
      </w:r>
      <w:r>
        <w:rPr>
          <w:i/>
        </w:rPr>
        <w:t>’</w:t>
      </w:r>
      <w:r w:rsidR="009D4A85" w:rsidRPr="0095276B">
        <w:rPr>
          <w:i/>
        </w:rPr>
        <w:t>Université de France</w:t>
      </w:r>
      <w:r>
        <w:rPr>
          <w:i/>
        </w:rPr>
        <w:t xml:space="preserve">. </w:t>
      </w:r>
      <w:r w:rsidR="009D4A85" w:rsidRPr="0095276B">
        <w:rPr>
          <w:i/>
        </w:rPr>
        <w:t>La triple consécration qui a co</w:t>
      </w:r>
      <w:r w:rsidR="009D4A85" w:rsidRPr="0095276B">
        <w:rPr>
          <w:i/>
        </w:rPr>
        <w:t>u</w:t>
      </w:r>
      <w:r w:rsidR="009D4A85" w:rsidRPr="0095276B">
        <w:rPr>
          <w:i/>
        </w:rPr>
        <w:t>ronné les trois dernières années de sa présence parmi nous</w:t>
      </w:r>
      <w:r>
        <w:rPr>
          <w:i/>
        </w:rPr>
        <w:t xml:space="preserve">, </w:t>
      </w:r>
      <w:r w:rsidR="009D4A85" w:rsidRPr="0095276B">
        <w:rPr>
          <w:i/>
        </w:rPr>
        <w:t>et la variété d</w:t>
      </w:r>
      <w:r>
        <w:rPr>
          <w:i/>
        </w:rPr>
        <w:t>’</w:t>
      </w:r>
      <w:r w:rsidR="009D4A85" w:rsidRPr="0095276B">
        <w:rPr>
          <w:i/>
        </w:rPr>
        <w:t>aptitudes dont témoignent ses succès</w:t>
      </w:r>
      <w:r>
        <w:rPr>
          <w:i/>
        </w:rPr>
        <w:t xml:space="preserve">, </w:t>
      </w:r>
      <w:r w:rsidR="009D4A85" w:rsidRPr="0095276B">
        <w:rPr>
          <w:i/>
        </w:rPr>
        <w:t>dans la branche des Lettres comme dans celle des Sciences</w:t>
      </w:r>
      <w:r>
        <w:rPr>
          <w:i/>
        </w:rPr>
        <w:t xml:space="preserve">, </w:t>
      </w:r>
      <w:r w:rsidR="009D4A85" w:rsidRPr="0095276B">
        <w:rPr>
          <w:i/>
        </w:rPr>
        <w:t>nous feront regretter à jamais le départ d</w:t>
      </w:r>
      <w:r>
        <w:rPr>
          <w:i/>
        </w:rPr>
        <w:t>’</w:t>
      </w:r>
      <w:r w:rsidR="009D4A85" w:rsidRPr="0095276B">
        <w:rPr>
          <w:i/>
        </w:rPr>
        <w:t>un sujet dont nos élèves appre</w:t>
      </w:r>
      <w:r w:rsidR="009D4A85" w:rsidRPr="0095276B">
        <w:rPr>
          <w:i/>
        </w:rPr>
        <w:t>n</w:t>
      </w:r>
      <w:r w:rsidR="009D4A85" w:rsidRPr="0095276B">
        <w:rPr>
          <w:i/>
        </w:rPr>
        <w:t>dront à connaître le nom</w:t>
      </w:r>
      <w:r>
        <w:rPr>
          <w:i/>
        </w:rPr>
        <w:t xml:space="preserve">, </w:t>
      </w:r>
      <w:r w:rsidR="009D4A85" w:rsidRPr="0095276B">
        <w:rPr>
          <w:i/>
        </w:rPr>
        <w:t>en le voyant gravé en lettres d</w:t>
      </w:r>
      <w:r>
        <w:rPr>
          <w:i/>
        </w:rPr>
        <w:t>’</w:t>
      </w:r>
      <w:r w:rsidR="009D4A85" w:rsidRPr="0095276B">
        <w:rPr>
          <w:i/>
        </w:rPr>
        <w:t>or</w:t>
      </w:r>
      <w:r>
        <w:rPr>
          <w:i/>
        </w:rPr>
        <w:t xml:space="preserve">, </w:t>
      </w:r>
      <w:r w:rsidR="009D4A85" w:rsidRPr="0095276B">
        <w:rPr>
          <w:i/>
        </w:rPr>
        <w:t>dès la re</w:t>
      </w:r>
      <w:r w:rsidR="009D4A85" w:rsidRPr="0095276B">
        <w:rPr>
          <w:i/>
        </w:rPr>
        <w:t>n</w:t>
      </w:r>
      <w:r w:rsidR="009D4A85" w:rsidRPr="0095276B">
        <w:rPr>
          <w:i/>
        </w:rPr>
        <w:t>trée prochaine</w:t>
      </w:r>
      <w:r>
        <w:rPr>
          <w:i/>
        </w:rPr>
        <w:t xml:space="preserve">, </w:t>
      </w:r>
      <w:r w:rsidR="009D4A85" w:rsidRPr="0095276B">
        <w:rPr>
          <w:i/>
        </w:rPr>
        <w:t>sur le grand Tableau d</w:t>
      </w:r>
      <w:r>
        <w:rPr>
          <w:i/>
        </w:rPr>
        <w:t>’</w:t>
      </w:r>
      <w:r w:rsidR="009D4A85" w:rsidRPr="0095276B">
        <w:rPr>
          <w:i/>
        </w:rPr>
        <w:t>Honneur de notre vieux parloir</w:t>
      </w:r>
      <w:r>
        <w:rPr>
          <w:i/>
        </w:rPr>
        <w:t>.</w:t>
      </w:r>
    </w:p>
    <w:p w14:paraId="1AC4C6E6" w14:textId="77777777" w:rsidR="006455E5" w:rsidRDefault="009D4A85" w:rsidP="002666CE">
      <w:pPr>
        <w:rPr>
          <w:i/>
        </w:rPr>
      </w:pPr>
      <w:r w:rsidRPr="0095276B">
        <w:rPr>
          <w:i/>
        </w:rPr>
        <w:t>Mais le but de ma démarche ne sera pas seulement</w:t>
      </w:r>
      <w:r w:rsidR="006455E5">
        <w:rPr>
          <w:i/>
        </w:rPr>
        <w:t xml:space="preserve">, </w:t>
      </w:r>
      <w:r w:rsidRPr="0095276B">
        <w:rPr>
          <w:i/>
        </w:rPr>
        <w:t>Mo</w:t>
      </w:r>
      <w:r w:rsidRPr="0095276B">
        <w:rPr>
          <w:i/>
        </w:rPr>
        <w:t>n</w:t>
      </w:r>
      <w:r w:rsidRPr="0095276B">
        <w:rPr>
          <w:i/>
        </w:rPr>
        <w:t>sieur</w:t>
      </w:r>
      <w:r w:rsidR="006455E5">
        <w:rPr>
          <w:i/>
        </w:rPr>
        <w:t xml:space="preserve">, </w:t>
      </w:r>
      <w:r w:rsidRPr="0095276B">
        <w:rPr>
          <w:i/>
        </w:rPr>
        <w:t>de vous apporter mes félicitations personnelles</w:t>
      </w:r>
      <w:r w:rsidR="006455E5">
        <w:rPr>
          <w:i/>
        </w:rPr>
        <w:t xml:space="preserve"> ; </w:t>
      </w:r>
      <w:r w:rsidRPr="0095276B">
        <w:rPr>
          <w:i/>
        </w:rPr>
        <w:t xml:space="preserve">nous </w:t>
      </w:r>
      <w:r w:rsidRPr="0095276B">
        <w:rPr>
          <w:i/>
        </w:rPr>
        <w:lastRenderedPageBreak/>
        <w:t>considérons tous que Monsieur votre fils appartient aux Études pour lesquelles il vient de prouver des dispositions si rema</w:t>
      </w:r>
      <w:r w:rsidRPr="0095276B">
        <w:rPr>
          <w:i/>
        </w:rPr>
        <w:t>r</w:t>
      </w:r>
      <w:r w:rsidRPr="0095276B">
        <w:rPr>
          <w:i/>
        </w:rPr>
        <w:t>quables</w:t>
      </w:r>
      <w:r w:rsidR="006455E5">
        <w:rPr>
          <w:i/>
        </w:rPr>
        <w:t xml:space="preserve">. </w:t>
      </w:r>
      <w:r w:rsidRPr="0095276B">
        <w:rPr>
          <w:i/>
        </w:rPr>
        <w:t>Quel que soit l</w:t>
      </w:r>
      <w:r w:rsidR="006455E5">
        <w:rPr>
          <w:i/>
        </w:rPr>
        <w:t>’</w:t>
      </w:r>
      <w:r w:rsidRPr="0095276B">
        <w:rPr>
          <w:i/>
        </w:rPr>
        <w:t>ordre de spécialité qui le tentera</w:t>
      </w:r>
      <w:r w:rsidR="006455E5">
        <w:rPr>
          <w:i/>
        </w:rPr>
        <w:t xml:space="preserve">, </w:t>
      </w:r>
      <w:r w:rsidRPr="0095276B">
        <w:rPr>
          <w:i/>
        </w:rPr>
        <w:t>nous croyons pouvoir lui prédire une carrière brillante</w:t>
      </w:r>
      <w:r w:rsidR="006455E5">
        <w:rPr>
          <w:i/>
        </w:rPr>
        <w:t xml:space="preserve">. </w:t>
      </w:r>
      <w:r w:rsidRPr="0095276B">
        <w:rPr>
          <w:i/>
        </w:rPr>
        <w:t>L</w:t>
      </w:r>
      <w:r w:rsidR="006455E5">
        <w:rPr>
          <w:i/>
        </w:rPr>
        <w:t>’</w:t>
      </w:r>
      <w:r w:rsidRPr="0095276B">
        <w:rPr>
          <w:i/>
        </w:rPr>
        <w:t>École No</w:t>
      </w:r>
      <w:r w:rsidRPr="0095276B">
        <w:rPr>
          <w:i/>
        </w:rPr>
        <w:t>r</w:t>
      </w:r>
      <w:r w:rsidRPr="0095276B">
        <w:rPr>
          <w:i/>
        </w:rPr>
        <w:t>male Supérieure l</w:t>
      </w:r>
      <w:r w:rsidR="006455E5">
        <w:rPr>
          <w:i/>
        </w:rPr>
        <w:t>’</w:t>
      </w:r>
      <w:r w:rsidRPr="0095276B">
        <w:rPr>
          <w:i/>
        </w:rPr>
        <w:t>attend</w:t>
      </w:r>
      <w:r w:rsidR="006455E5">
        <w:rPr>
          <w:i/>
        </w:rPr>
        <w:t xml:space="preserve">. </w:t>
      </w:r>
      <w:r w:rsidRPr="0095276B">
        <w:rPr>
          <w:i/>
        </w:rPr>
        <w:t>Je me flatte d</w:t>
      </w:r>
      <w:r w:rsidR="006455E5">
        <w:rPr>
          <w:i/>
        </w:rPr>
        <w:t>’</w:t>
      </w:r>
      <w:r w:rsidRPr="0095276B">
        <w:rPr>
          <w:i/>
        </w:rPr>
        <w:t>obtenir sans peine v</w:t>
      </w:r>
      <w:r w:rsidRPr="0095276B">
        <w:rPr>
          <w:i/>
        </w:rPr>
        <w:t>o</w:t>
      </w:r>
      <w:r w:rsidRPr="0095276B">
        <w:rPr>
          <w:i/>
        </w:rPr>
        <w:t>tre assentiment à une décision si pleine d</w:t>
      </w:r>
      <w:r w:rsidR="006455E5">
        <w:rPr>
          <w:i/>
        </w:rPr>
        <w:t>’</w:t>
      </w:r>
      <w:r w:rsidRPr="0095276B">
        <w:rPr>
          <w:i/>
        </w:rPr>
        <w:t>importance</w:t>
      </w:r>
      <w:r w:rsidR="006455E5">
        <w:rPr>
          <w:i/>
        </w:rPr>
        <w:t xml:space="preserve">. </w:t>
      </w:r>
      <w:r w:rsidRPr="0095276B">
        <w:rPr>
          <w:i/>
        </w:rPr>
        <w:t>Voyez dans cette espérance la principale des raisons qui me font dés</w:t>
      </w:r>
      <w:r w:rsidRPr="0095276B">
        <w:rPr>
          <w:i/>
        </w:rPr>
        <w:t>i</w:t>
      </w:r>
      <w:r w:rsidRPr="0095276B">
        <w:rPr>
          <w:i/>
        </w:rPr>
        <w:t>rer d</w:t>
      </w:r>
      <w:r w:rsidR="006455E5">
        <w:rPr>
          <w:i/>
        </w:rPr>
        <w:t>’</w:t>
      </w:r>
      <w:r w:rsidRPr="0095276B">
        <w:rPr>
          <w:i/>
        </w:rPr>
        <w:t>obtenir de vous le rendez-vous que je sollicite</w:t>
      </w:r>
      <w:r w:rsidR="006455E5">
        <w:rPr>
          <w:i/>
        </w:rPr>
        <w:t>.</w:t>
      </w:r>
    </w:p>
    <w:p w14:paraId="03F4AEE8" w14:textId="77777777" w:rsidR="006455E5" w:rsidRDefault="009D4A85" w:rsidP="002666CE">
      <w:pPr>
        <w:rPr>
          <w:i/>
        </w:rPr>
      </w:pPr>
      <w:r w:rsidRPr="0095276B">
        <w:rPr>
          <w:i/>
        </w:rPr>
        <w:t>Veuillez agréer</w:t>
      </w:r>
      <w:r w:rsidR="006455E5">
        <w:rPr>
          <w:i/>
        </w:rPr>
        <w:t xml:space="preserve">, </w:t>
      </w:r>
      <w:r w:rsidRPr="0095276B">
        <w:rPr>
          <w:i/>
        </w:rPr>
        <w:t>Monsieur</w:t>
      </w:r>
      <w:r w:rsidR="006455E5">
        <w:rPr>
          <w:i/>
        </w:rPr>
        <w:t xml:space="preserve">, </w:t>
      </w:r>
      <w:r w:rsidRPr="0095276B">
        <w:rPr>
          <w:i/>
        </w:rPr>
        <w:t>etc</w:t>
      </w:r>
      <w:r w:rsidR="006455E5">
        <w:rPr>
          <w:i/>
        </w:rPr>
        <w:t>.</w:t>
      </w:r>
    </w:p>
    <w:p w14:paraId="5274D2FD" w14:textId="0A0F31C3" w:rsidR="006455E5" w:rsidRDefault="006455E5" w:rsidP="002666CE"/>
    <w:p w14:paraId="15FE5BAC" w14:textId="77777777" w:rsidR="006455E5" w:rsidRDefault="009D4A85" w:rsidP="002666CE">
      <w:r w:rsidRPr="0095276B">
        <w:t>Un Juif vendrait sa chemise pour apprendre à lire</w:t>
      </w:r>
      <w:r w:rsidR="006455E5">
        <w:t xml:space="preserve">, </w:t>
      </w:r>
      <w:r w:rsidRPr="0095276B">
        <w:t>et se passe de pain pour faire instruire ses enfants</w:t>
      </w:r>
      <w:r w:rsidR="006455E5">
        <w:t xml:space="preserve">. </w:t>
      </w:r>
      <w:r w:rsidRPr="0095276B">
        <w:t>Si l</w:t>
      </w:r>
      <w:r w:rsidR="006455E5">
        <w:t>’</w:t>
      </w:r>
      <w:r w:rsidRPr="0095276B">
        <w:t>on songe que le seul prestige devant lequel ces gens-là se soient jamais incl</w:t>
      </w:r>
      <w:r w:rsidRPr="0095276B">
        <w:t>i</w:t>
      </w:r>
      <w:r w:rsidRPr="0095276B">
        <w:t>nés est celui des lettrés</w:t>
      </w:r>
      <w:r w:rsidR="006455E5">
        <w:t xml:space="preserve">, </w:t>
      </w:r>
      <w:r w:rsidRPr="0095276B">
        <w:t>qu</w:t>
      </w:r>
      <w:r w:rsidR="006455E5">
        <w:t>’</w:t>
      </w:r>
      <w:r w:rsidRPr="0095276B">
        <w:t>ils n</w:t>
      </w:r>
      <w:r w:rsidR="006455E5">
        <w:t>’</w:t>
      </w:r>
      <w:r w:rsidRPr="0095276B">
        <w:t>ont pas de prêtres</w:t>
      </w:r>
      <w:r w:rsidR="006455E5">
        <w:t xml:space="preserve">, </w:t>
      </w:r>
      <w:r w:rsidRPr="0095276B">
        <w:t>mais des docteurs</w:t>
      </w:r>
      <w:r w:rsidR="006455E5">
        <w:t xml:space="preserve">, </w:t>
      </w:r>
      <w:r w:rsidRPr="0095276B">
        <w:t>que leurs livres sont</w:t>
      </w:r>
      <w:r w:rsidR="006455E5">
        <w:t xml:space="preserve">, </w:t>
      </w:r>
      <w:r w:rsidRPr="0095276B">
        <w:t>pour les trois-quarts</w:t>
      </w:r>
      <w:r w:rsidR="006455E5">
        <w:t xml:space="preserve">, </w:t>
      </w:r>
      <w:r w:rsidRPr="0095276B">
        <w:t>des ouvr</w:t>
      </w:r>
      <w:r w:rsidRPr="0095276B">
        <w:t>a</w:t>
      </w:r>
      <w:r w:rsidRPr="0095276B">
        <w:t>ges de disputes historiques et philologiques</w:t>
      </w:r>
      <w:r w:rsidR="006455E5">
        <w:t xml:space="preserve">, </w:t>
      </w:r>
      <w:r w:rsidRPr="0095276B">
        <w:t>enfin qu</w:t>
      </w:r>
      <w:r w:rsidR="006455E5">
        <w:t>’</w:t>
      </w:r>
      <w:r w:rsidRPr="0095276B">
        <w:t>habitués par nécessité à tout acheter</w:t>
      </w:r>
      <w:r w:rsidR="006455E5">
        <w:t xml:space="preserve">, </w:t>
      </w:r>
      <w:r w:rsidRPr="0095276B">
        <w:t>ils savent que la science est la seule chose qu</w:t>
      </w:r>
      <w:r w:rsidR="006455E5">
        <w:t>’</w:t>
      </w:r>
      <w:r w:rsidRPr="0095276B">
        <w:t>on ne puisse obtenir à prix d</w:t>
      </w:r>
      <w:r w:rsidR="006455E5">
        <w:t>’</w:t>
      </w:r>
      <w:r w:rsidRPr="0095276B">
        <w:t>argent</w:t>
      </w:r>
      <w:r w:rsidR="006455E5">
        <w:t xml:space="preserve">, </w:t>
      </w:r>
      <w:r w:rsidRPr="0095276B">
        <w:t>on se représentera le coup de tonnerre que produisit cette lettre</w:t>
      </w:r>
      <w:r w:rsidR="006455E5">
        <w:t>.</w:t>
      </w:r>
    </w:p>
    <w:p w14:paraId="22FA408A" w14:textId="77777777" w:rsidR="006455E5" w:rsidRDefault="009D4A85" w:rsidP="002666CE">
      <w:r w:rsidRPr="0095276B">
        <w:t>Le soir même</w:t>
      </w:r>
      <w:r w:rsidR="006455E5">
        <w:t xml:space="preserve">, </w:t>
      </w:r>
      <w:r w:rsidRPr="0095276B">
        <w:t>tout Vendeuvre</w:t>
      </w:r>
      <w:r w:rsidR="006455E5">
        <w:t xml:space="preserve">, </w:t>
      </w:r>
      <w:r w:rsidRPr="0095276B">
        <w:t>déjà informé depuis dix ans des mérites croissants de monsieur Simler</w:t>
      </w:r>
      <w:r w:rsidR="006455E5">
        <w:t xml:space="preserve"> (</w:t>
      </w:r>
      <w:r w:rsidRPr="0095276B">
        <w:t>Justin</w:t>
      </w:r>
      <w:r w:rsidR="006455E5">
        <w:t xml:space="preserve">), </w:t>
      </w:r>
      <w:r w:rsidRPr="0095276B">
        <w:t>avait lu</w:t>
      </w:r>
      <w:r w:rsidR="006455E5">
        <w:t xml:space="preserve">, </w:t>
      </w:r>
      <w:r w:rsidRPr="0095276B">
        <w:t>r</w:t>
      </w:r>
      <w:r w:rsidRPr="0095276B">
        <w:t>e</w:t>
      </w:r>
      <w:r w:rsidRPr="0095276B">
        <w:t>lu et commenté le papier</w:t>
      </w:r>
      <w:r w:rsidR="006455E5">
        <w:t xml:space="preserve">. </w:t>
      </w:r>
      <w:r w:rsidRPr="0095276B">
        <w:t>À onze heures du matin</w:t>
      </w:r>
      <w:r w:rsidR="006455E5">
        <w:t xml:space="preserve">, </w:t>
      </w:r>
      <w:r w:rsidRPr="0095276B">
        <w:t>Joseph était arrivé</w:t>
      </w:r>
      <w:r w:rsidR="006455E5">
        <w:t xml:space="preserve">, </w:t>
      </w:r>
      <w:r w:rsidRPr="0095276B">
        <w:t>le visage éclatant d</w:t>
      </w:r>
      <w:r w:rsidR="006455E5">
        <w:t>’</w:t>
      </w:r>
      <w:r w:rsidRPr="0095276B">
        <w:t>orgueil</w:t>
      </w:r>
      <w:r w:rsidR="006455E5">
        <w:t xml:space="preserve">, </w:t>
      </w:r>
      <w:r w:rsidRPr="0095276B">
        <w:t>les deux bras ouverts</w:t>
      </w:r>
      <w:r w:rsidR="006455E5">
        <w:t xml:space="preserve">, </w:t>
      </w:r>
      <w:r w:rsidRPr="0095276B">
        <w:t>et un filet de noble triomphe glissa des prunelles profondément abr</w:t>
      </w:r>
      <w:r w:rsidRPr="0095276B">
        <w:t>i</w:t>
      </w:r>
      <w:r w:rsidRPr="0095276B">
        <w:t>tées de l</w:t>
      </w:r>
      <w:r w:rsidR="006455E5">
        <w:t>’</w:t>
      </w:r>
      <w:r w:rsidRPr="0095276B">
        <w:t>oncle Myrtil</w:t>
      </w:r>
      <w:r w:rsidR="006455E5">
        <w:t>.</w:t>
      </w:r>
    </w:p>
    <w:p w14:paraId="641B9BAF" w14:textId="77777777" w:rsidR="006455E5" w:rsidRDefault="009D4A85" w:rsidP="002666CE">
      <w:r w:rsidRPr="0095276B">
        <w:t>Quant à Laure</w:t>
      </w:r>
      <w:r w:rsidR="006455E5">
        <w:t xml:space="preserve">, </w:t>
      </w:r>
      <w:r w:rsidRPr="0095276B">
        <w:t>elle fut portée au comble des découvertes</w:t>
      </w:r>
      <w:r w:rsidR="006455E5">
        <w:t xml:space="preserve">, </w:t>
      </w:r>
      <w:r w:rsidRPr="0095276B">
        <w:t>en retrouvant</w:t>
      </w:r>
      <w:r w:rsidR="006455E5">
        <w:t xml:space="preserve">, </w:t>
      </w:r>
      <w:r w:rsidRPr="0095276B">
        <w:t>dans les regards de la rousse Hermance</w:t>
      </w:r>
      <w:r w:rsidR="006455E5">
        <w:t xml:space="preserve">, </w:t>
      </w:r>
      <w:r w:rsidRPr="0095276B">
        <w:t>l</w:t>
      </w:r>
      <w:r w:rsidR="006455E5">
        <w:t>’</w:t>
      </w:r>
      <w:r w:rsidRPr="0095276B">
        <w:t>expre</w:t>
      </w:r>
      <w:r w:rsidRPr="0095276B">
        <w:t>s</w:t>
      </w:r>
      <w:r w:rsidRPr="0095276B">
        <w:t xml:space="preserve">sion même avec laquelle tante </w:t>
      </w:r>
      <w:proofErr w:type="spellStart"/>
      <w:r w:rsidRPr="0095276B">
        <w:t>Elisa</w:t>
      </w:r>
      <w:proofErr w:type="spellEnd"/>
      <w:r w:rsidRPr="0095276B">
        <w:t xml:space="preserve"> dévisageait </w:t>
      </w:r>
      <w:proofErr w:type="spellStart"/>
      <w:r w:rsidRPr="0095276B">
        <w:t>nonon</w:t>
      </w:r>
      <w:proofErr w:type="spellEnd"/>
      <w:r w:rsidRPr="0095276B">
        <w:t xml:space="preserve"> Jos</w:t>
      </w:r>
      <w:r w:rsidR="006455E5">
        <w:t xml:space="preserve">, </w:t>
      </w:r>
      <w:r w:rsidR="006455E5">
        <w:rPr>
          <w:rFonts w:eastAsia="Georgia" w:cs="Georgia"/>
          <w:szCs w:val="32"/>
        </w:rPr>
        <w:t xml:space="preserve">– </w:t>
      </w:r>
      <w:r w:rsidRPr="0095276B">
        <w:t>il n</w:t>
      </w:r>
      <w:r w:rsidR="006455E5">
        <w:t>’</w:t>
      </w:r>
      <w:r w:rsidRPr="0095276B">
        <w:t>y avait pas si longtemps de cela</w:t>
      </w:r>
      <w:r w:rsidR="006455E5">
        <w:t>.</w:t>
      </w:r>
    </w:p>
    <w:p w14:paraId="690DA235" w14:textId="77777777" w:rsidR="006455E5" w:rsidRDefault="009D4A85" w:rsidP="002666CE">
      <w:r w:rsidRPr="0095276B">
        <w:lastRenderedPageBreak/>
        <w:t>Justin fut impassible</w:t>
      </w:r>
      <w:r w:rsidR="006455E5">
        <w:t>, « </w:t>
      </w:r>
      <w:r w:rsidRPr="0095276B">
        <w:t>britannique</w:t>
      </w:r>
      <w:r w:rsidR="006455E5">
        <w:t> »</w:t>
      </w:r>
      <w:r w:rsidRPr="0095276B">
        <w:t xml:space="preserve"> à souhait</w:t>
      </w:r>
      <w:r w:rsidR="006455E5">
        <w:t xml:space="preserve">. </w:t>
      </w:r>
      <w:r w:rsidRPr="0095276B">
        <w:t>Mais son âme ingénue crevait de contentement</w:t>
      </w:r>
      <w:r w:rsidR="006455E5">
        <w:t>.</w:t>
      </w:r>
    </w:p>
    <w:p w14:paraId="74BA7C9C" w14:textId="77777777" w:rsidR="006455E5" w:rsidRDefault="009D4A85" w:rsidP="002666CE">
      <w:r w:rsidRPr="0095276B">
        <w:t>Cette lettre ne lui apprenait rien</w:t>
      </w:r>
      <w:r w:rsidR="006455E5">
        <w:t xml:space="preserve">, </w:t>
      </w:r>
      <w:r w:rsidRPr="0095276B">
        <w:t>sinon que la niaiserie s</w:t>
      </w:r>
      <w:r w:rsidRPr="0095276B">
        <w:t>o</w:t>
      </w:r>
      <w:r w:rsidRPr="0095276B">
        <w:t>lennelle du style académique ne connaît pas de bornes</w:t>
      </w:r>
      <w:r w:rsidR="006455E5">
        <w:t xml:space="preserve">. </w:t>
      </w:r>
      <w:r w:rsidRPr="0095276B">
        <w:t>Et l</w:t>
      </w:r>
      <w:r w:rsidR="006455E5">
        <w:t>’</w:t>
      </w:r>
      <w:r w:rsidRPr="0095276B">
        <w:t>i</w:t>
      </w:r>
      <w:r w:rsidRPr="0095276B">
        <w:t>m</w:t>
      </w:r>
      <w:r w:rsidRPr="0095276B">
        <w:t>portance noyée de graisse du proto</w:t>
      </w:r>
      <w:r w:rsidR="006455E5">
        <w:t xml:space="preserve">, </w:t>
      </w:r>
      <w:r w:rsidRPr="0095276B">
        <w:t>éternel recalé d</w:t>
      </w:r>
      <w:r w:rsidR="006455E5">
        <w:t>’</w:t>
      </w:r>
      <w:r w:rsidRPr="0095276B">
        <w:t>agrég</w:t>
      </w:r>
      <w:r w:rsidR="006455E5">
        <w:t xml:space="preserve">’, </w:t>
      </w:r>
      <w:r w:rsidRPr="0095276B">
        <w:t>r</w:t>
      </w:r>
      <w:r w:rsidRPr="0095276B">
        <w:t>e</w:t>
      </w:r>
      <w:r w:rsidRPr="0095276B">
        <w:t>mettait toute chose au point</w:t>
      </w:r>
      <w:r w:rsidR="006455E5">
        <w:t>.</w:t>
      </w:r>
    </w:p>
    <w:p w14:paraId="3249C567" w14:textId="77777777" w:rsidR="006455E5" w:rsidRDefault="009D4A85" w:rsidP="002666CE">
      <w:r w:rsidRPr="0095276B">
        <w:t>Pourtant le proto ne jouait là qu</w:t>
      </w:r>
      <w:r w:rsidR="006455E5">
        <w:t>’</w:t>
      </w:r>
      <w:r w:rsidRPr="0095276B">
        <w:t>un rôle d</w:t>
      </w:r>
      <w:r w:rsidR="006455E5">
        <w:t>’</w:t>
      </w:r>
      <w:r w:rsidRPr="0095276B">
        <w:t>intermédiaire plus ou moins neutre</w:t>
      </w:r>
      <w:r w:rsidR="006455E5">
        <w:t xml:space="preserve">. </w:t>
      </w:r>
      <w:r w:rsidRPr="0095276B">
        <w:t>Derrière lui</w:t>
      </w:r>
      <w:r w:rsidR="006455E5">
        <w:t xml:space="preserve">, </w:t>
      </w:r>
      <w:r w:rsidRPr="0095276B">
        <w:t>il y avait l</w:t>
      </w:r>
      <w:r w:rsidR="006455E5">
        <w:t>’</w:t>
      </w:r>
      <w:r w:rsidRPr="0095276B">
        <w:t>Inspecteur d</w:t>
      </w:r>
      <w:r w:rsidR="006455E5">
        <w:t>’</w:t>
      </w:r>
      <w:r w:rsidRPr="0095276B">
        <w:t>Ac</w:t>
      </w:r>
      <w:r w:rsidRPr="0095276B">
        <w:t>a</w:t>
      </w:r>
      <w:r w:rsidRPr="0095276B">
        <w:t>démie</w:t>
      </w:r>
      <w:r w:rsidR="006455E5">
        <w:t xml:space="preserve">, </w:t>
      </w:r>
      <w:r w:rsidRPr="0095276B">
        <w:t>médiocre personnage encore</w:t>
      </w:r>
      <w:r w:rsidR="006455E5">
        <w:t xml:space="preserve">, </w:t>
      </w:r>
      <w:r w:rsidRPr="0095276B">
        <w:t>le Recteur</w:t>
      </w:r>
      <w:r w:rsidR="006455E5">
        <w:t xml:space="preserve">, </w:t>
      </w:r>
      <w:r w:rsidRPr="0095276B">
        <w:t>homme plus considérable</w:t>
      </w:r>
      <w:r w:rsidR="006455E5">
        <w:t xml:space="preserve">, </w:t>
      </w:r>
      <w:r w:rsidRPr="0095276B">
        <w:t>les deux Doyens</w:t>
      </w:r>
      <w:r w:rsidR="006455E5">
        <w:t xml:space="preserve"> (</w:t>
      </w:r>
      <w:r w:rsidRPr="0095276B">
        <w:t>Lettres et Sciences</w:t>
      </w:r>
      <w:r w:rsidR="006455E5">
        <w:t xml:space="preserve">), </w:t>
      </w:r>
      <w:r w:rsidRPr="0095276B">
        <w:t>l</w:t>
      </w:r>
      <w:r w:rsidR="006455E5">
        <w:t>’</w:t>
      </w:r>
      <w:r w:rsidRPr="0095276B">
        <w:t>Inspecteur Général</w:t>
      </w:r>
      <w:r w:rsidR="006455E5">
        <w:t xml:space="preserve">, </w:t>
      </w:r>
      <w:r w:rsidRPr="0095276B">
        <w:t>qui avait attentivement retourné le néophyte sur sa fourchette lors de ses deux dernières inspections</w:t>
      </w:r>
      <w:r w:rsidR="006455E5">
        <w:t xml:space="preserve">, </w:t>
      </w:r>
      <w:r w:rsidRPr="0095276B">
        <w:t>le Directeur de l</w:t>
      </w:r>
      <w:r w:rsidR="006455E5">
        <w:t>’</w:t>
      </w:r>
      <w:r w:rsidRPr="0095276B">
        <w:t>Enseignement Secondaire</w:t>
      </w:r>
      <w:r w:rsidR="006455E5">
        <w:t xml:space="preserve">, </w:t>
      </w:r>
      <w:r w:rsidRPr="0095276B">
        <w:t>le Conseil Supérieur</w:t>
      </w:r>
      <w:r w:rsidR="006455E5">
        <w:t xml:space="preserve">, </w:t>
      </w:r>
      <w:r w:rsidRPr="0095276B">
        <w:t>le Cabinet du Ministre</w:t>
      </w:r>
      <w:r w:rsidR="006455E5">
        <w:t xml:space="preserve">, </w:t>
      </w:r>
      <w:r w:rsidRPr="0095276B">
        <w:t>enfin Jules Ferry lui-même</w:t>
      </w:r>
      <w:r w:rsidR="006455E5">
        <w:t xml:space="preserve">, </w:t>
      </w:r>
      <w:r w:rsidRPr="0095276B">
        <w:t>c</w:t>
      </w:r>
      <w:r w:rsidR="006455E5">
        <w:t>’</w:t>
      </w:r>
      <w:r w:rsidRPr="0095276B">
        <w:t>est-à-dire le grand engrenage administratif français de la base jusqu</w:t>
      </w:r>
      <w:r w:rsidR="006455E5">
        <w:t>’</w:t>
      </w:r>
      <w:r w:rsidRPr="0095276B">
        <w:t>au sommet</w:t>
      </w:r>
      <w:r w:rsidR="006455E5">
        <w:t xml:space="preserve">. </w:t>
      </w:r>
      <w:r w:rsidRPr="0095276B">
        <w:t>Chacun de ceux-là</w:t>
      </w:r>
      <w:r w:rsidR="006455E5">
        <w:t xml:space="preserve">, </w:t>
      </w:r>
      <w:r w:rsidRPr="0095276B">
        <w:t>sans compter les pions</w:t>
      </w:r>
      <w:r w:rsidR="006455E5">
        <w:t xml:space="preserve">, </w:t>
      </w:r>
      <w:r w:rsidRPr="0095276B">
        <w:t>censeurs</w:t>
      </w:r>
      <w:r w:rsidR="006455E5">
        <w:t xml:space="preserve">, </w:t>
      </w:r>
      <w:r w:rsidRPr="0095276B">
        <w:t>secréta</w:t>
      </w:r>
      <w:r w:rsidRPr="0095276B">
        <w:t>i</w:t>
      </w:r>
      <w:r w:rsidRPr="0095276B">
        <w:t>res</w:t>
      </w:r>
      <w:r w:rsidR="006455E5">
        <w:t xml:space="preserve">, </w:t>
      </w:r>
      <w:r w:rsidRPr="0095276B">
        <w:t>commis</w:t>
      </w:r>
      <w:r w:rsidR="006455E5">
        <w:t xml:space="preserve">, </w:t>
      </w:r>
      <w:r w:rsidRPr="0095276B">
        <w:t>sous-chefs et chefs de bureau</w:t>
      </w:r>
      <w:r w:rsidR="006455E5">
        <w:t xml:space="preserve">, </w:t>
      </w:r>
      <w:r w:rsidRPr="0095276B">
        <w:t>avait appris le nom de Simler</w:t>
      </w:r>
      <w:r w:rsidR="006455E5">
        <w:t xml:space="preserve"> (</w:t>
      </w:r>
      <w:r w:rsidRPr="0095276B">
        <w:t>Justin</w:t>
      </w:r>
      <w:r w:rsidR="006455E5">
        <w:t xml:space="preserve">), </w:t>
      </w:r>
      <w:r w:rsidRPr="0095276B">
        <w:t>et l</w:t>
      </w:r>
      <w:r w:rsidR="006455E5">
        <w:t>’</w:t>
      </w:r>
      <w:r w:rsidRPr="0095276B">
        <w:t>avait inscrit quelque part</w:t>
      </w:r>
      <w:r w:rsidR="006455E5">
        <w:t xml:space="preserve">, </w:t>
      </w:r>
      <w:r w:rsidRPr="0095276B">
        <w:t>pour le retro</w:t>
      </w:r>
      <w:r w:rsidRPr="0095276B">
        <w:t>u</w:t>
      </w:r>
      <w:r w:rsidRPr="0095276B">
        <w:t>ver et s</w:t>
      </w:r>
      <w:r w:rsidR="006455E5">
        <w:t>’</w:t>
      </w:r>
      <w:r w:rsidRPr="0095276B">
        <w:t>en souvenir</w:t>
      </w:r>
      <w:r w:rsidR="006455E5">
        <w:t xml:space="preserve">. </w:t>
      </w:r>
      <w:r w:rsidRPr="0095276B">
        <w:t>Justin n</w:t>
      </w:r>
      <w:r w:rsidR="006455E5">
        <w:t>’</w:t>
      </w:r>
      <w:r w:rsidRPr="0095276B">
        <w:t>était pas un garçon à se méprendre au sourire qui avait éclairé le visage de ses examinateurs</w:t>
      </w:r>
      <w:r w:rsidR="006455E5">
        <w:t xml:space="preserve">, </w:t>
      </w:r>
      <w:r w:rsidRPr="0095276B">
        <w:t>ho</w:t>
      </w:r>
      <w:r w:rsidRPr="0095276B">
        <w:t>m</w:t>
      </w:r>
      <w:r w:rsidRPr="0095276B">
        <w:t>mes affables et circonspects</w:t>
      </w:r>
      <w:r w:rsidR="006455E5">
        <w:t xml:space="preserve">, </w:t>
      </w:r>
      <w:r w:rsidRPr="0095276B">
        <w:t xml:space="preserve">quand la </w:t>
      </w:r>
      <w:r w:rsidR="006455E5">
        <w:t>« </w:t>
      </w:r>
      <w:r w:rsidRPr="0095276B">
        <w:t>tangente</w:t>
      </w:r>
      <w:r w:rsidR="006455E5">
        <w:t> »</w:t>
      </w:r>
      <w:r w:rsidRPr="0095276B">
        <w:t xml:space="preserve"> l</w:t>
      </w:r>
      <w:r w:rsidR="006455E5">
        <w:t>’</w:t>
      </w:r>
      <w:r w:rsidRPr="0095276B">
        <w:t>avait app</w:t>
      </w:r>
      <w:r w:rsidRPr="0095276B">
        <w:t>e</w:t>
      </w:r>
      <w:r w:rsidRPr="0095276B">
        <w:t>lé par son nom</w:t>
      </w:r>
      <w:r w:rsidR="006455E5">
        <w:t xml:space="preserve">, </w:t>
      </w:r>
      <w:r w:rsidRPr="0095276B">
        <w:t>avec un clin d</w:t>
      </w:r>
      <w:r w:rsidR="006455E5">
        <w:t>’</w:t>
      </w:r>
      <w:r w:rsidRPr="0095276B">
        <w:t>œil de vieille connaissance</w:t>
      </w:r>
      <w:r w:rsidR="006455E5">
        <w:t xml:space="preserve">, </w:t>
      </w:r>
      <w:r w:rsidRPr="0095276B">
        <w:t>lors de ses deux derniers oraux</w:t>
      </w:r>
      <w:r w:rsidR="006455E5">
        <w:t xml:space="preserve"> ; </w:t>
      </w:r>
      <w:r w:rsidRPr="0095276B">
        <w:t>ni au ton de causerie mondaine et savante où les interrogations s</w:t>
      </w:r>
      <w:r w:rsidR="006455E5">
        <w:t>’</w:t>
      </w:r>
      <w:r w:rsidRPr="0095276B">
        <w:t>étaient maintenues</w:t>
      </w:r>
      <w:r w:rsidR="006455E5">
        <w:t xml:space="preserve">. </w:t>
      </w:r>
      <w:r w:rsidRPr="0095276B">
        <w:t>Le Préfet le r</w:t>
      </w:r>
      <w:r w:rsidRPr="0095276B">
        <w:t>e</w:t>
      </w:r>
      <w:r w:rsidRPr="0095276B">
        <w:t>connaissait pour l</w:t>
      </w:r>
      <w:r w:rsidR="006455E5">
        <w:t>’</w:t>
      </w:r>
      <w:r w:rsidRPr="0095276B">
        <w:t>avoir plus de dix fois couronné de ses mains</w:t>
      </w:r>
      <w:r w:rsidR="006455E5">
        <w:t xml:space="preserve">, </w:t>
      </w:r>
      <w:r w:rsidRPr="0095276B">
        <w:t>aux distributions de prix</w:t>
      </w:r>
      <w:r w:rsidR="006455E5">
        <w:t xml:space="preserve">, </w:t>
      </w:r>
      <w:r w:rsidRPr="0095276B">
        <w:t xml:space="preserve">et le vieux Président de </w:t>
      </w:r>
      <w:smartTag w:uri="urn:schemas-microsoft-com:office:smarttags" w:element="PersonName">
        <w:smartTagPr>
          <w:attr w:name="ProductID" w:val="la Cour"/>
        </w:smartTagPr>
        <w:r w:rsidRPr="0095276B">
          <w:t>la Cour</w:t>
        </w:r>
      </w:smartTag>
      <w:r w:rsidRPr="0095276B">
        <w:t xml:space="preserve"> d</w:t>
      </w:r>
      <w:r w:rsidR="006455E5">
        <w:t>’</w:t>
      </w:r>
      <w:r w:rsidRPr="0095276B">
        <w:t>A</w:t>
      </w:r>
      <w:r w:rsidRPr="0095276B">
        <w:t>p</w:t>
      </w:r>
      <w:r w:rsidRPr="0095276B">
        <w:t>pel répondait à son coup de chapeau par un plissement cordial de sa figure de grime</w:t>
      </w:r>
      <w:r w:rsidR="006455E5">
        <w:t xml:space="preserve">, </w:t>
      </w:r>
      <w:r w:rsidRPr="0095276B">
        <w:t>pour une raison analogue</w:t>
      </w:r>
      <w:r w:rsidR="006455E5">
        <w:t>.</w:t>
      </w:r>
    </w:p>
    <w:p w14:paraId="145F09DA" w14:textId="77777777" w:rsidR="006455E5" w:rsidRDefault="009D4A85" w:rsidP="002666CE">
      <w:r w:rsidRPr="0095276B">
        <w:t>Justin n</w:t>
      </w:r>
      <w:r w:rsidR="006455E5">
        <w:t>’</w:t>
      </w:r>
      <w:r w:rsidRPr="0095276B">
        <w:t>était pas non plus sans avoir des oreilles pour e</w:t>
      </w:r>
      <w:r w:rsidRPr="0095276B">
        <w:t>n</w:t>
      </w:r>
      <w:r w:rsidRPr="0095276B">
        <w:t>tendre</w:t>
      </w:r>
      <w:r w:rsidR="006455E5">
        <w:t xml:space="preserve">. </w:t>
      </w:r>
      <w:r w:rsidRPr="0095276B">
        <w:t xml:space="preserve">Il avait ouï dire que </w:t>
      </w:r>
      <w:smartTag w:uri="urn:schemas-microsoft-com:office:smarttags" w:element="PersonName">
        <w:smartTagPr>
          <w:attr w:name="ProductID" w:val="la R￩publique"/>
        </w:smartTagPr>
        <w:r w:rsidRPr="0095276B">
          <w:t>la République</w:t>
        </w:r>
      </w:smartTag>
      <w:r w:rsidRPr="0095276B">
        <w:t xml:space="preserve"> cherchait des </w:t>
      </w:r>
      <w:r w:rsidRPr="0095276B">
        <w:lastRenderedPageBreak/>
        <w:t>ho</w:t>
      </w:r>
      <w:r w:rsidRPr="0095276B">
        <w:t>m</w:t>
      </w:r>
      <w:r w:rsidRPr="0095276B">
        <w:t>mes</w:t>
      </w:r>
      <w:r w:rsidR="006455E5">
        <w:t xml:space="preserve">. </w:t>
      </w:r>
      <w:r w:rsidRPr="0095276B">
        <w:t>Il ne mit pas en doute qu</w:t>
      </w:r>
      <w:r w:rsidR="006455E5">
        <w:t>’</w:t>
      </w:r>
      <w:r w:rsidRPr="0095276B">
        <w:t>elle n</w:t>
      </w:r>
      <w:r w:rsidR="006455E5">
        <w:t>’</w:t>
      </w:r>
      <w:r w:rsidRPr="0095276B">
        <w:t>eût jeté les yeux sur lui</w:t>
      </w:r>
      <w:r w:rsidR="006455E5">
        <w:t>.</w:t>
      </w:r>
    </w:p>
    <w:p w14:paraId="14C7BB72" w14:textId="77777777" w:rsidR="006455E5" w:rsidRDefault="009D4A85" w:rsidP="002666CE">
      <w:r w:rsidRPr="0095276B">
        <w:t>L</w:t>
      </w:r>
      <w:r w:rsidR="006455E5">
        <w:t>’</w:t>
      </w:r>
      <w:r w:rsidRPr="0095276B">
        <w:t>École Normale l</w:t>
      </w:r>
      <w:r w:rsidR="006455E5">
        <w:t>’</w:t>
      </w:r>
      <w:r w:rsidRPr="0095276B">
        <w:t>attendait</w:t>
      </w:r>
      <w:r w:rsidR="006455E5">
        <w:t xml:space="preserve">. </w:t>
      </w:r>
      <w:r w:rsidRPr="0095276B">
        <w:t>Mais Normale n</w:t>
      </w:r>
      <w:r w:rsidR="006455E5">
        <w:t>’</w:t>
      </w:r>
      <w:r w:rsidRPr="0095276B">
        <w:t>est un but que pour les naïfs</w:t>
      </w:r>
      <w:r w:rsidR="006455E5">
        <w:t xml:space="preserve">. </w:t>
      </w:r>
      <w:r w:rsidRPr="0095276B">
        <w:t>Justin ne se sentait aucun goût pour enseigner les vers latins et l</w:t>
      </w:r>
      <w:r w:rsidR="006455E5">
        <w:t>’</w:t>
      </w:r>
      <w:r w:rsidRPr="0095276B">
        <w:t xml:space="preserve">admiration analytique de </w:t>
      </w:r>
      <w:r w:rsidRPr="0095276B">
        <w:rPr>
          <w:i/>
          <w:iCs/>
        </w:rPr>
        <w:t>Cinna</w:t>
      </w:r>
      <w:r w:rsidRPr="0095276B">
        <w:t xml:space="preserve"> à trente prom</w:t>
      </w:r>
      <w:r w:rsidRPr="0095276B">
        <w:t>o</w:t>
      </w:r>
      <w:r w:rsidRPr="0095276B">
        <w:t>tions de jeunes Français</w:t>
      </w:r>
      <w:r w:rsidR="006455E5">
        <w:t xml:space="preserve">. </w:t>
      </w:r>
      <w:r w:rsidRPr="0095276B">
        <w:t>Quant à propager</w:t>
      </w:r>
      <w:r w:rsidR="006455E5">
        <w:t xml:space="preserve">, </w:t>
      </w:r>
      <w:r w:rsidRPr="0095276B">
        <w:t>du haut d</w:t>
      </w:r>
      <w:r w:rsidR="006455E5">
        <w:t>’</w:t>
      </w:r>
      <w:r w:rsidRPr="0095276B">
        <w:t>une cha</w:t>
      </w:r>
      <w:r w:rsidRPr="0095276B">
        <w:t>i</w:t>
      </w:r>
      <w:r w:rsidRPr="0095276B">
        <w:t>re magistrale</w:t>
      </w:r>
      <w:r w:rsidR="006455E5">
        <w:t xml:space="preserve">, </w:t>
      </w:r>
      <w:r w:rsidRPr="0095276B">
        <w:t>un idéalisme rationaliste</w:t>
      </w:r>
      <w:r w:rsidR="006455E5">
        <w:t xml:space="preserve">, </w:t>
      </w:r>
      <w:r w:rsidRPr="0095276B">
        <w:t>conciliant définitiv</w:t>
      </w:r>
      <w:r w:rsidRPr="0095276B">
        <w:t>e</w:t>
      </w:r>
      <w:r w:rsidRPr="0095276B">
        <w:t>ment Janet</w:t>
      </w:r>
      <w:r w:rsidR="006455E5">
        <w:t xml:space="preserve">, </w:t>
      </w:r>
      <w:r w:rsidRPr="0095276B">
        <w:t>Taine et Cournot</w:t>
      </w:r>
      <w:r w:rsidR="006455E5">
        <w:t xml:space="preserve"> (</w:t>
      </w:r>
      <w:r w:rsidRPr="0095276B">
        <w:t>il allait jusque-là</w:t>
      </w:r>
      <w:r w:rsidR="006455E5">
        <w:t xml:space="preserve">), </w:t>
      </w:r>
      <w:r w:rsidRPr="0095276B">
        <w:t>c</w:t>
      </w:r>
      <w:r w:rsidR="006455E5">
        <w:t>’</w:t>
      </w:r>
      <w:r w:rsidRPr="0095276B">
        <w:t>était à voir</w:t>
      </w:r>
      <w:r w:rsidR="006455E5">
        <w:t xml:space="preserve">. </w:t>
      </w:r>
      <w:r w:rsidRPr="0095276B">
        <w:t>Du reste les Facultés conduisent à plus d</w:t>
      </w:r>
      <w:r w:rsidR="006455E5">
        <w:t>’</w:t>
      </w:r>
      <w:r w:rsidRPr="0095276B">
        <w:t>un port</w:t>
      </w:r>
      <w:r w:rsidR="006455E5">
        <w:t xml:space="preserve">. </w:t>
      </w:r>
      <w:r w:rsidRPr="0095276B">
        <w:t>Guizot</w:t>
      </w:r>
      <w:r w:rsidR="006455E5">
        <w:t xml:space="preserve">, </w:t>
      </w:r>
      <w:r w:rsidRPr="0095276B">
        <w:t>Sai</w:t>
      </w:r>
      <w:r w:rsidRPr="0095276B">
        <w:t>n</w:t>
      </w:r>
      <w:r w:rsidRPr="0095276B">
        <w:t>te-Beuve</w:t>
      </w:r>
      <w:r w:rsidR="006455E5">
        <w:t xml:space="preserve">, </w:t>
      </w:r>
      <w:r w:rsidRPr="0095276B">
        <w:t>oui</w:t>
      </w:r>
      <w:r w:rsidR="006455E5">
        <w:t xml:space="preserve">, </w:t>
      </w:r>
      <w:r w:rsidRPr="0095276B">
        <w:t>ou même ce bon monsieur Duruy</w:t>
      </w:r>
      <w:r w:rsidR="006455E5">
        <w:t xml:space="preserve">, </w:t>
      </w:r>
      <w:r w:rsidRPr="0095276B">
        <w:t>en sont la preuve</w:t>
      </w:r>
      <w:r w:rsidR="006455E5">
        <w:t xml:space="preserve">. </w:t>
      </w:r>
      <w:r w:rsidRPr="0095276B">
        <w:t>Il faut dire que ces réflexions étaient scandées par l</w:t>
      </w:r>
      <w:r w:rsidR="006455E5">
        <w:t>’</w:t>
      </w:r>
      <w:r w:rsidRPr="0095276B">
        <w:t xml:space="preserve">énergique </w:t>
      </w:r>
      <w:r w:rsidRPr="0095276B">
        <w:rPr>
          <w:i/>
          <w:iCs/>
        </w:rPr>
        <w:t>une-</w:t>
      </w:r>
      <w:proofErr w:type="spellStart"/>
      <w:r w:rsidRPr="0095276B">
        <w:rPr>
          <w:i/>
          <w:iCs/>
        </w:rPr>
        <w:t>deusse</w:t>
      </w:r>
      <w:proofErr w:type="spellEnd"/>
      <w:r w:rsidRPr="0095276B">
        <w:t xml:space="preserve"> du chef de nage</w:t>
      </w:r>
      <w:r w:rsidR="006455E5">
        <w:t xml:space="preserve">, </w:t>
      </w:r>
      <w:r w:rsidRPr="0095276B">
        <w:t>tandis que Justin t</w:t>
      </w:r>
      <w:r w:rsidRPr="0095276B">
        <w:t>â</w:t>
      </w:r>
      <w:r w:rsidRPr="0095276B">
        <w:t>chait de barrer au plus près</w:t>
      </w:r>
      <w:r w:rsidR="006455E5">
        <w:t xml:space="preserve">, </w:t>
      </w:r>
      <w:r w:rsidRPr="0095276B">
        <w:t>la question étant de s</w:t>
      </w:r>
      <w:r w:rsidR="006455E5">
        <w:t>’</w:t>
      </w:r>
      <w:r w:rsidRPr="0095276B">
        <w:t xml:space="preserve">entraîner contre le record français du </w:t>
      </w:r>
      <w:r w:rsidR="006455E5">
        <w:t>« </w:t>
      </w:r>
      <w:r w:rsidRPr="0095276B">
        <w:t>mille lancé avec virage</w:t>
      </w:r>
      <w:r w:rsidR="006455E5">
        <w:t> »</w:t>
      </w:r>
      <w:r w:rsidRPr="0095276B">
        <w:t xml:space="preserve"> établi par la Basse-Seine</w:t>
      </w:r>
      <w:r w:rsidR="006455E5">
        <w:t>.</w:t>
      </w:r>
    </w:p>
    <w:p w14:paraId="2CAE0AB3" w14:textId="77777777" w:rsidR="006455E5" w:rsidRDefault="009D4A85" w:rsidP="002666CE">
      <w:r w:rsidRPr="0095276B">
        <w:t>Toutefois</w:t>
      </w:r>
      <w:r w:rsidR="006455E5">
        <w:t xml:space="preserve">, </w:t>
      </w:r>
      <w:r w:rsidRPr="0095276B">
        <w:t>un esprit positif</w:t>
      </w:r>
      <w:r w:rsidR="006455E5">
        <w:t xml:space="preserve">, </w:t>
      </w:r>
      <w:r w:rsidRPr="0095276B">
        <w:t>qu</w:t>
      </w:r>
      <w:r w:rsidR="006455E5">
        <w:t>’</w:t>
      </w:r>
      <w:r w:rsidRPr="0095276B">
        <w:t>aucune idéologie n</w:t>
      </w:r>
      <w:r w:rsidR="006455E5">
        <w:t>’</w:t>
      </w:r>
      <w:r w:rsidRPr="0095276B">
        <w:t>emba</w:t>
      </w:r>
      <w:r w:rsidRPr="0095276B">
        <w:t>r</w:t>
      </w:r>
      <w:r w:rsidRPr="0095276B">
        <w:t>rasse</w:t>
      </w:r>
      <w:r w:rsidR="006455E5">
        <w:t xml:space="preserve">, </w:t>
      </w:r>
      <w:r w:rsidRPr="0095276B">
        <w:t>sait se garder froid en toute circonstance</w:t>
      </w:r>
      <w:r w:rsidR="006455E5">
        <w:t xml:space="preserve">. </w:t>
      </w:r>
      <w:r w:rsidRPr="0095276B">
        <w:t>Ses camarades avaient reconnu cette qualité en faisant de lui leur barreur</w:t>
      </w:r>
      <w:r w:rsidR="006455E5">
        <w:t xml:space="preserve">. </w:t>
      </w:r>
      <w:r w:rsidRPr="0095276B">
        <w:t>C</w:t>
      </w:r>
      <w:r w:rsidR="006455E5">
        <w:t>’</w:t>
      </w:r>
      <w:r w:rsidRPr="0095276B">
        <w:t>est à elle qu</w:t>
      </w:r>
      <w:r w:rsidR="006455E5">
        <w:t>’</w:t>
      </w:r>
      <w:r w:rsidRPr="0095276B">
        <w:t>il résolut de remettre sa destinée</w:t>
      </w:r>
      <w:r w:rsidR="006455E5">
        <w:t>.</w:t>
      </w:r>
    </w:p>
    <w:p w14:paraId="283F1D35" w14:textId="4D6EBF4F" w:rsidR="002666CE" w:rsidRDefault="006455E5" w:rsidP="002666CE">
      <w:r>
        <w:t>« </w:t>
      </w:r>
      <w:r w:rsidR="009D4A85" w:rsidRPr="0095276B">
        <w:t>Étant donné qu</w:t>
      </w:r>
      <w:r>
        <w:t>’</w:t>
      </w:r>
      <w:r w:rsidR="009D4A85" w:rsidRPr="0095276B">
        <w:t xml:space="preserve">il y a </w:t>
      </w:r>
      <w:proofErr w:type="spellStart"/>
      <w:r w:rsidR="009D4A85" w:rsidRPr="0095276B">
        <w:t>lutte</w:t>
      </w:r>
      <w:proofErr w:type="spellEnd"/>
      <w:r w:rsidR="009D4A85" w:rsidRPr="0095276B">
        <w:t xml:space="preserve"> partout</w:t>
      </w:r>
      <w:r>
        <w:t xml:space="preserve"> (</w:t>
      </w:r>
      <w:r w:rsidR="009D4A85" w:rsidRPr="0095276B">
        <w:t>voir identité des contraires</w:t>
      </w:r>
      <w:r>
        <w:t xml:space="preserve">), </w:t>
      </w:r>
      <w:r w:rsidR="009D4A85" w:rsidRPr="0095276B">
        <w:t>la question se ramène à celle-ci</w:t>
      </w:r>
      <w:r>
        <w:t xml:space="preserve"> : </w:t>
      </w:r>
      <w:r w:rsidR="009D4A85" w:rsidRPr="0095276B">
        <w:t>de quel côté la lu</w:t>
      </w:r>
      <w:r w:rsidR="009D4A85" w:rsidRPr="0095276B">
        <w:t>t</w:t>
      </w:r>
      <w:r w:rsidR="009D4A85" w:rsidRPr="0095276B">
        <w:t>te sera-t-elle la plus efficace</w:t>
      </w:r>
      <w:r>
        <w:t xml:space="preserve"> ? </w:t>
      </w:r>
      <w:r w:rsidR="009D4A85" w:rsidRPr="0095276B">
        <w:t>J</w:t>
      </w:r>
      <w:r>
        <w:t>’</w:t>
      </w:r>
      <w:r w:rsidR="009D4A85" w:rsidRPr="0095276B">
        <w:t>entends par là</w:t>
      </w:r>
      <w:r>
        <w:t xml:space="preserve"> : </w:t>
      </w:r>
      <w:r w:rsidR="009D4A85" w:rsidRPr="0095276B">
        <w:t>le plus rapid</w:t>
      </w:r>
      <w:r w:rsidR="009D4A85" w:rsidRPr="0095276B">
        <w:t>e</w:t>
      </w:r>
      <w:r w:rsidR="009D4A85" w:rsidRPr="0095276B">
        <w:t>ment et le plus efficacement utile</w:t>
      </w:r>
      <w:r>
        <w:t xml:space="preserve">. </w:t>
      </w:r>
      <w:r w:rsidR="009D4A85" w:rsidRPr="0095276B">
        <w:t>Utile à quoi</w:t>
      </w:r>
      <w:r>
        <w:t xml:space="preserve"> ? </w:t>
      </w:r>
      <w:r w:rsidR="009D4A85" w:rsidRPr="0095276B">
        <w:t>À deux fins</w:t>
      </w:r>
      <w:r>
        <w:t xml:space="preserve">. </w:t>
      </w:r>
      <w:r w:rsidR="009D4A85" w:rsidRPr="0095276B">
        <w:t>Primo</w:t>
      </w:r>
      <w:r>
        <w:t xml:space="preserve"> : </w:t>
      </w:r>
      <w:r w:rsidR="009D4A85" w:rsidRPr="0095276B">
        <w:t>à moi</w:t>
      </w:r>
      <w:r>
        <w:t xml:space="preserve">, </w:t>
      </w:r>
      <w:r w:rsidR="009D4A85" w:rsidRPr="0095276B">
        <w:t>Justin Simler</w:t>
      </w:r>
      <w:r>
        <w:t xml:space="preserve">, </w:t>
      </w:r>
      <w:r w:rsidR="009D4A85" w:rsidRPr="0095276B">
        <w:t>triple bachelier</w:t>
      </w:r>
      <w:r>
        <w:t xml:space="preserve">, </w:t>
      </w:r>
      <w:r w:rsidR="009D4A85" w:rsidRPr="0095276B">
        <w:t>décidé à ne pas m</w:t>
      </w:r>
      <w:r>
        <w:t>’</w:t>
      </w:r>
      <w:r w:rsidR="009D4A85" w:rsidRPr="0095276B">
        <w:t>ennuyer sur terre</w:t>
      </w:r>
      <w:r>
        <w:t xml:space="preserve"> (</w:t>
      </w:r>
      <w:r w:rsidR="009D4A85" w:rsidRPr="0095276B">
        <w:t>laissons de côté tout ce qui n</w:t>
      </w:r>
      <w:r>
        <w:t>’</w:t>
      </w:r>
      <w:r w:rsidR="009D4A85" w:rsidRPr="0095276B">
        <w:t>est pas la s</w:t>
      </w:r>
      <w:r w:rsidR="009D4A85" w:rsidRPr="0095276B">
        <w:t>i</w:t>
      </w:r>
      <w:r w:rsidR="009D4A85" w:rsidRPr="0095276B">
        <w:t>gnification spirituelle des mots dont nous faisons usage</w:t>
      </w:r>
      <w:r>
        <w:t xml:space="preserve">). </w:t>
      </w:r>
      <w:r w:rsidR="009D4A85" w:rsidRPr="0095276B">
        <w:t>S</w:t>
      </w:r>
      <w:r w:rsidR="009D4A85" w:rsidRPr="0095276B">
        <w:t>e</w:t>
      </w:r>
      <w:r w:rsidR="009D4A85" w:rsidRPr="0095276B">
        <w:t>cundo</w:t>
      </w:r>
      <w:r>
        <w:t xml:space="preserve"> : </w:t>
      </w:r>
      <w:r w:rsidR="009D4A85" w:rsidRPr="0095276B">
        <w:t xml:space="preserve">à </w:t>
      </w:r>
      <w:smartTag w:uri="urn:schemas-microsoft-com:office:smarttags" w:element="PersonName">
        <w:smartTagPr>
          <w:attr w:name="ProductID" w:val="la France"/>
        </w:smartTagPr>
        <w:r w:rsidR="009D4A85" w:rsidRPr="0095276B">
          <w:t>la France</w:t>
        </w:r>
      </w:smartTag>
      <w:r w:rsidR="009D4A85" w:rsidRPr="0095276B">
        <w:t xml:space="preserve"> qui est ma patrie</w:t>
      </w:r>
      <w:r>
        <w:t xml:space="preserve">, </w:t>
      </w:r>
      <w:r w:rsidR="009D4A85" w:rsidRPr="0095276B">
        <w:t>à l</w:t>
      </w:r>
      <w:r>
        <w:t>’</w:t>
      </w:r>
      <w:r w:rsidR="009D4A85" w:rsidRPr="0095276B">
        <w:t>État républicain qui m</w:t>
      </w:r>
      <w:r>
        <w:t>’</w:t>
      </w:r>
      <w:r w:rsidR="009D4A85" w:rsidRPr="0095276B">
        <w:t>a fait libre citoyen</w:t>
      </w:r>
      <w:r>
        <w:t xml:space="preserve">, </w:t>
      </w:r>
      <w:r w:rsidR="009D4A85" w:rsidRPr="0095276B">
        <w:t xml:space="preserve">et à </w:t>
      </w:r>
      <w:smartTag w:uri="urn:schemas-microsoft-com:office:smarttags" w:element="PersonName">
        <w:smartTagPr>
          <w:attr w:name="ProductID" w:val="la Soci￩t￩"/>
        </w:smartTagPr>
        <w:r w:rsidR="009D4A85" w:rsidRPr="0095276B">
          <w:t>la Société</w:t>
        </w:r>
      </w:smartTag>
      <w:r w:rsidR="009D4A85" w:rsidRPr="0095276B">
        <w:t xml:space="preserve"> actuelle qui me protège dans ma personne et dans mes biens</w:t>
      </w:r>
      <w:r>
        <w:t xml:space="preserve">. </w:t>
      </w:r>
      <w:r w:rsidR="009D4A85" w:rsidRPr="0095276B">
        <w:t>Je leur dois gloire</w:t>
      </w:r>
      <w:r>
        <w:t xml:space="preserve">, </w:t>
      </w:r>
      <w:r w:rsidR="009D4A85" w:rsidRPr="0095276B">
        <w:t>force et richesse</w:t>
      </w:r>
      <w:r>
        <w:t xml:space="preserve">, </w:t>
      </w:r>
      <w:r w:rsidR="009D4A85" w:rsidRPr="0095276B">
        <w:t>en retour de ce qu</w:t>
      </w:r>
      <w:r>
        <w:t>’</w:t>
      </w:r>
      <w:r w:rsidR="009D4A85" w:rsidRPr="0095276B">
        <w:t>ils m</w:t>
      </w:r>
      <w:r>
        <w:t>’</w:t>
      </w:r>
      <w:r w:rsidR="009D4A85" w:rsidRPr="0095276B">
        <w:t>ont donné</w:t>
      </w:r>
      <w:r>
        <w:t xml:space="preserve">, </w:t>
      </w:r>
      <w:r w:rsidR="009D4A85" w:rsidRPr="0095276B">
        <w:t>me donnent et me donneront</w:t>
      </w:r>
      <w:r>
        <w:t xml:space="preserve">. </w:t>
      </w:r>
      <w:r w:rsidR="009D4A85" w:rsidRPr="0095276B">
        <w:t xml:space="preserve">Et </w:t>
      </w:r>
      <w:r w:rsidR="009D4A85" w:rsidRPr="0095276B">
        <w:rPr>
          <w:i/>
          <w:iCs/>
        </w:rPr>
        <w:t>comme</w:t>
      </w:r>
      <w:r w:rsidR="009D4A85" w:rsidRPr="0095276B">
        <w:t xml:space="preserve"> c</w:t>
      </w:r>
      <w:r>
        <w:t>’</w:t>
      </w:r>
      <w:r w:rsidR="009D4A85" w:rsidRPr="0095276B">
        <w:t xml:space="preserve">est de cette manière que je </w:t>
      </w:r>
      <w:r w:rsidR="009D4A85" w:rsidRPr="0095276B">
        <w:lastRenderedPageBreak/>
        <w:t>m</w:t>
      </w:r>
      <w:r>
        <w:t>’</w:t>
      </w:r>
      <w:r w:rsidR="009D4A85" w:rsidRPr="0095276B">
        <w:t>ennuierai le moins sur cette terre</w:t>
      </w:r>
      <w:r>
        <w:t xml:space="preserve">, </w:t>
      </w:r>
      <w:r w:rsidR="009D4A85" w:rsidRPr="0095276B">
        <w:t>nous réduisons ainsi à l</w:t>
      </w:r>
      <w:r>
        <w:t>’</w:t>
      </w:r>
      <w:r w:rsidR="009D4A85" w:rsidRPr="0095276B">
        <w:t>unique la dual</w:t>
      </w:r>
      <w:r w:rsidR="009D4A85" w:rsidRPr="0095276B">
        <w:t>i</w:t>
      </w:r>
      <w:r w:rsidR="009D4A85" w:rsidRPr="0095276B">
        <w:t>té de la fin proposée</w:t>
      </w:r>
      <w:r>
        <w:t xml:space="preserve">, </w:t>
      </w:r>
      <w:r w:rsidR="009D4A85" w:rsidRPr="0095276B">
        <w:t>ce qui facilite toujours les choses</w:t>
      </w:r>
      <w:r>
        <w:t xml:space="preserve">, </w:t>
      </w:r>
      <w:r w:rsidR="009D4A85" w:rsidRPr="0095276B">
        <w:t>ce qui est le signe d</w:t>
      </w:r>
      <w:r>
        <w:t>’</w:t>
      </w:r>
      <w:r w:rsidR="009D4A85" w:rsidRPr="0095276B">
        <w:t>une question bien posée</w:t>
      </w:r>
      <w:r>
        <w:t xml:space="preserve">, </w:t>
      </w:r>
      <w:r w:rsidR="009D4A85" w:rsidRPr="0095276B">
        <w:t>et qui est conforme à la meilleure logique</w:t>
      </w:r>
      <w:r>
        <w:t xml:space="preserve">. </w:t>
      </w:r>
      <w:r w:rsidR="009D4A85" w:rsidRPr="0095276B">
        <w:t>Je crois que je sais raisonner</w:t>
      </w:r>
      <w:r>
        <w:t>. »</w:t>
      </w:r>
    </w:p>
    <w:p w14:paraId="59B1B12E" w14:textId="518996FA" w:rsidR="002666CE" w:rsidRDefault="009D4A85" w:rsidP="002666CE">
      <w:r w:rsidRPr="0095276B">
        <w:t>Arrivé là</w:t>
      </w:r>
      <w:r w:rsidR="006455E5">
        <w:t xml:space="preserve">, </w:t>
      </w:r>
      <w:r w:rsidRPr="0095276B">
        <w:t>Justin Simler éprouva un contentement de lui-même infiniment plus vif que ne lui en avait apporté la lettre du proto</w:t>
      </w:r>
      <w:r w:rsidR="006455E5">
        <w:t>. « </w:t>
      </w:r>
      <w:r w:rsidRPr="0095276B">
        <w:t>Ceci posé</w:t>
      </w:r>
      <w:r w:rsidR="006455E5">
        <w:t xml:space="preserve">, </w:t>
      </w:r>
      <w:r w:rsidRPr="0095276B">
        <w:t>il est clair comme le jour que</w:t>
      </w:r>
      <w:r w:rsidR="006455E5">
        <w:t xml:space="preserve">, </w:t>
      </w:r>
      <w:r w:rsidRPr="0095276B">
        <w:t>si le petit Ch</w:t>
      </w:r>
      <w:r w:rsidRPr="0095276B">
        <w:t>a</w:t>
      </w:r>
      <w:r w:rsidRPr="0095276B">
        <w:t>vasse continue à nager comme une bonne femme qui écume son pot</w:t>
      </w:r>
      <w:r w:rsidR="006455E5">
        <w:t xml:space="preserve">, </w:t>
      </w:r>
      <w:r w:rsidRPr="0095276B">
        <w:t>nous tournerons la bouée à trois largeurs au moins</w:t>
      </w:r>
      <w:r w:rsidR="006455E5">
        <w:t xml:space="preserve">. </w:t>
      </w:r>
      <w:r w:rsidRPr="0095276B">
        <w:t>Que c</w:t>
      </w:r>
      <w:r w:rsidRPr="0095276B">
        <w:t>e</w:t>
      </w:r>
      <w:r w:rsidRPr="0095276B">
        <w:t>la me soit une leçon</w:t>
      </w:r>
      <w:r w:rsidR="006455E5">
        <w:t xml:space="preserve">, </w:t>
      </w:r>
      <w:r w:rsidRPr="0095276B">
        <w:t>et me détourne d</w:t>
      </w:r>
      <w:r w:rsidR="006455E5">
        <w:t>’</w:t>
      </w:r>
      <w:r w:rsidRPr="0095276B">
        <w:t>une activité où le succès serait fonction des aptitudes d</w:t>
      </w:r>
      <w:r w:rsidR="006455E5">
        <w:t>’</w:t>
      </w:r>
      <w:r w:rsidRPr="0095276B">
        <w:t>autrui</w:t>
      </w:r>
      <w:r w:rsidR="006455E5">
        <w:t xml:space="preserve">. </w:t>
      </w:r>
      <w:r w:rsidRPr="0095276B">
        <w:t>Cette dépendance cara</w:t>
      </w:r>
      <w:r w:rsidRPr="0095276B">
        <w:t>c</w:t>
      </w:r>
      <w:r w:rsidRPr="0095276B">
        <w:t>térise précisément le professorat</w:t>
      </w:r>
      <w:r w:rsidR="006455E5">
        <w:t xml:space="preserve">. </w:t>
      </w:r>
      <w:r w:rsidRPr="0095276B">
        <w:t>La réussite d</w:t>
      </w:r>
      <w:r w:rsidR="006455E5">
        <w:t>’</w:t>
      </w:r>
      <w:r w:rsidRPr="0095276B">
        <w:t>un professeur ne dépend uniquement de son talent ni de ses soins</w:t>
      </w:r>
      <w:r w:rsidR="006455E5">
        <w:t xml:space="preserve">. </w:t>
      </w:r>
      <w:r w:rsidRPr="0095276B">
        <w:t>Il y a bien des années maigres pour une année grasse</w:t>
      </w:r>
      <w:r w:rsidR="006455E5">
        <w:t>. »</w:t>
      </w:r>
    </w:p>
    <w:p w14:paraId="606FF720" w14:textId="1515A2BB" w:rsidR="006455E5" w:rsidRDefault="009D4A85" w:rsidP="002666CE">
      <w:r w:rsidRPr="0095276B">
        <w:t>Ici</w:t>
      </w:r>
      <w:r w:rsidR="006455E5">
        <w:t>, M. </w:t>
      </w:r>
      <w:r w:rsidRPr="0095276B">
        <w:t>Simler junior enveloppa d</w:t>
      </w:r>
      <w:r w:rsidR="006455E5">
        <w:t>’</w:t>
      </w:r>
      <w:r w:rsidRPr="0095276B">
        <w:t>un coup d</w:t>
      </w:r>
      <w:r w:rsidR="006455E5">
        <w:t>’</w:t>
      </w:r>
      <w:r w:rsidRPr="0095276B">
        <w:t>œil ceux de ses contemporains qui faisaient l</w:t>
      </w:r>
      <w:r w:rsidR="006455E5">
        <w:t>’</w:t>
      </w:r>
      <w:r w:rsidRPr="0095276B">
        <w:t xml:space="preserve">équipage du </w:t>
      </w:r>
      <w:r w:rsidR="006455E5">
        <w:t>« </w:t>
      </w:r>
      <w:r w:rsidRPr="0095276B">
        <w:t>Huit</w:t>
      </w:r>
      <w:r w:rsidR="006455E5">
        <w:t xml:space="preserve"> », </w:t>
      </w:r>
      <w:r w:rsidRPr="0095276B">
        <w:t>et se rem</w:t>
      </w:r>
      <w:r w:rsidRPr="0095276B">
        <w:t>é</w:t>
      </w:r>
      <w:r w:rsidRPr="0095276B">
        <w:t>mora</w:t>
      </w:r>
      <w:r w:rsidR="006455E5">
        <w:t xml:space="preserve">, </w:t>
      </w:r>
      <w:r w:rsidRPr="0095276B">
        <w:t>à sa satisfaction</w:t>
      </w:r>
      <w:r w:rsidR="006455E5">
        <w:t xml:space="preserve">, </w:t>
      </w:r>
      <w:r w:rsidRPr="0095276B">
        <w:t>différentes circonstances de son passage au lycée de Vendeuvre</w:t>
      </w:r>
      <w:r w:rsidR="006455E5">
        <w:t>.</w:t>
      </w:r>
    </w:p>
    <w:p w14:paraId="3C6B82D2" w14:textId="77777777" w:rsidR="006455E5" w:rsidRDefault="006455E5" w:rsidP="002666CE">
      <w:r>
        <w:t>« </w:t>
      </w:r>
      <w:r w:rsidR="009D4A85" w:rsidRPr="0095276B">
        <w:t>Du reste</w:t>
      </w:r>
      <w:r>
        <w:t xml:space="preserve">, </w:t>
      </w:r>
      <w:r w:rsidR="009D4A85" w:rsidRPr="0095276B">
        <w:t>comptons</w:t>
      </w:r>
      <w:r>
        <w:t xml:space="preserve"> : </w:t>
      </w:r>
      <w:r w:rsidR="009D4A85" w:rsidRPr="0095276B">
        <w:t>cagne</w:t>
      </w:r>
      <w:r>
        <w:t xml:space="preserve">, </w:t>
      </w:r>
      <w:r w:rsidR="009D4A85" w:rsidRPr="0095276B">
        <w:t>un an</w:t>
      </w:r>
      <w:r>
        <w:t xml:space="preserve"> (</w:t>
      </w:r>
      <w:r w:rsidR="009D4A85" w:rsidRPr="0095276B">
        <w:t xml:space="preserve">je compte </w:t>
      </w:r>
      <w:r w:rsidR="009D4A85" w:rsidRPr="0095276B">
        <w:rPr>
          <w:i/>
          <w:iCs/>
        </w:rPr>
        <w:t>un</w:t>
      </w:r>
      <w:r w:rsidR="009D4A85" w:rsidRPr="0095276B">
        <w:t xml:space="preserve"> an de préparation</w:t>
      </w:r>
      <w:r>
        <w:t xml:space="preserve">) ; </w:t>
      </w:r>
      <w:r w:rsidR="009D4A85" w:rsidRPr="0095276B">
        <w:t>Normale</w:t>
      </w:r>
      <w:r>
        <w:t xml:space="preserve">, </w:t>
      </w:r>
      <w:r w:rsidR="009D4A85" w:rsidRPr="0095276B">
        <w:t>trois ans</w:t>
      </w:r>
      <w:r>
        <w:t xml:space="preserve"> ; </w:t>
      </w:r>
      <w:r w:rsidR="009D4A85" w:rsidRPr="0095276B">
        <w:t>volontariat</w:t>
      </w:r>
      <w:r>
        <w:t xml:space="preserve">, </w:t>
      </w:r>
      <w:r w:rsidR="009D4A85" w:rsidRPr="0095276B">
        <w:t>un</w:t>
      </w:r>
      <w:r>
        <w:t xml:space="preserve"> ; </w:t>
      </w:r>
      <w:r w:rsidR="009D4A85" w:rsidRPr="0095276B">
        <w:t>professorat de lycée</w:t>
      </w:r>
      <w:r>
        <w:t xml:space="preserve">, </w:t>
      </w:r>
      <w:r w:rsidR="009D4A85" w:rsidRPr="0095276B">
        <w:t>préparation et soutenance de thèse</w:t>
      </w:r>
      <w:r>
        <w:t xml:space="preserve"> : </w:t>
      </w:r>
      <w:r w:rsidR="009D4A85" w:rsidRPr="0095276B">
        <w:t>trois</w:t>
      </w:r>
      <w:r>
        <w:t xml:space="preserve">… </w:t>
      </w:r>
      <w:r w:rsidR="009D4A85" w:rsidRPr="0095276B">
        <w:t>quatre</w:t>
      </w:r>
      <w:r>
        <w:t xml:space="preserve">… </w:t>
      </w:r>
      <w:r w:rsidR="009D4A85" w:rsidRPr="0095276B">
        <w:t>cinq</w:t>
      </w:r>
      <w:r>
        <w:t xml:space="preserve">… </w:t>
      </w:r>
      <w:r w:rsidR="009D4A85" w:rsidRPr="0095276B">
        <w:t>cinq ans</w:t>
      </w:r>
      <w:r>
        <w:t xml:space="preserve">. </w:t>
      </w:r>
      <w:r w:rsidR="009D4A85" w:rsidRPr="0095276B">
        <w:t>Cinq et un</w:t>
      </w:r>
      <w:r>
        <w:t xml:space="preserve">, </w:t>
      </w:r>
      <w:r w:rsidR="009D4A85" w:rsidRPr="0095276B">
        <w:t>six</w:t>
      </w:r>
      <w:r>
        <w:t xml:space="preserve"> ; </w:t>
      </w:r>
      <w:r w:rsidR="009D4A85" w:rsidRPr="0095276B">
        <w:t>et trois</w:t>
      </w:r>
      <w:r>
        <w:t xml:space="preserve">, </w:t>
      </w:r>
      <w:r w:rsidR="009D4A85" w:rsidRPr="0095276B">
        <w:t>neuf</w:t>
      </w:r>
      <w:r>
        <w:t xml:space="preserve"> ; </w:t>
      </w:r>
      <w:r w:rsidR="009D4A85" w:rsidRPr="0095276B">
        <w:t>et un</w:t>
      </w:r>
      <w:r>
        <w:t xml:space="preserve">, </w:t>
      </w:r>
      <w:r w:rsidR="009D4A85" w:rsidRPr="0095276B">
        <w:t>dix</w:t>
      </w:r>
      <w:r>
        <w:t xml:space="preserve">. </w:t>
      </w:r>
      <w:r w:rsidR="009D4A85" w:rsidRPr="0095276B">
        <w:t xml:space="preserve">Dix-huit et dix </w:t>
      </w:r>
      <w:proofErr w:type="gramStart"/>
      <w:r w:rsidR="009D4A85" w:rsidRPr="0095276B">
        <w:t>font</w:t>
      </w:r>
      <w:proofErr w:type="gramEnd"/>
      <w:r w:rsidR="009D4A85" w:rsidRPr="0095276B">
        <w:t xml:space="preserve"> vingt-huit ans</w:t>
      </w:r>
      <w:r>
        <w:t xml:space="preserve">. </w:t>
      </w:r>
      <w:r w:rsidR="009D4A85" w:rsidRPr="0095276B">
        <w:t>Je commencerais à vivre à vingt-huit ans</w:t>
      </w:r>
      <w:r>
        <w:t xml:space="preserve">. </w:t>
      </w:r>
      <w:r w:rsidR="009D4A85" w:rsidRPr="0095276B">
        <w:t>Deux ans au moins pour établir la valeur</w:t>
      </w:r>
      <w:r>
        <w:t> » (</w:t>
      </w:r>
      <w:r w:rsidR="009D4A85" w:rsidRPr="0095276B">
        <w:t>il n</w:t>
      </w:r>
      <w:r>
        <w:t>’</w:t>
      </w:r>
      <w:r w:rsidR="009D4A85" w:rsidRPr="0095276B">
        <w:t>osa pas dire la renommée</w:t>
      </w:r>
      <w:r>
        <w:t>) « </w:t>
      </w:r>
      <w:r w:rsidR="009D4A85" w:rsidRPr="0095276B">
        <w:t>de mon cours</w:t>
      </w:r>
      <w:r>
        <w:t xml:space="preserve">, </w:t>
      </w:r>
      <w:r w:rsidR="009D4A85" w:rsidRPr="0095276B">
        <w:t>c</w:t>
      </w:r>
      <w:r>
        <w:t>’</w:t>
      </w:r>
      <w:r w:rsidR="009D4A85" w:rsidRPr="0095276B">
        <w:t>est trente ans</w:t>
      </w:r>
      <w:r>
        <w:t xml:space="preserve">. </w:t>
      </w:r>
      <w:r w:rsidR="009D4A85" w:rsidRPr="0095276B">
        <w:t>D</w:t>
      </w:r>
      <w:r>
        <w:t>’</w:t>
      </w:r>
      <w:r w:rsidR="009D4A85" w:rsidRPr="0095276B">
        <w:t>ici là</w:t>
      </w:r>
      <w:r>
        <w:t xml:space="preserve">, </w:t>
      </w:r>
      <w:r w:rsidR="009D4A85" w:rsidRPr="0095276B">
        <w:t>trois mille francs par an comme professeur</w:t>
      </w:r>
      <w:r>
        <w:t xml:space="preserve">, </w:t>
      </w:r>
      <w:r w:rsidR="009D4A85" w:rsidRPr="0095276B">
        <w:t>plus tard cinq mille</w:t>
      </w:r>
      <w:r>
        <w:t xml:space="preserve">, </w:t>
      </w:r>
      <w:r w:rsidR="009D4A85" w:rsidRPr="0095276B">
        <w:t>je suppose</w:t>
      </w:r>
      <w:r>
        <w:t xml:space="preserve">, </w:t>
      </w:r>
      <w:r w:rsidR="009D4A85" w:rsidRPr="0095276B">
        <w:t>comme maître de conférences</w:t>
      </w:r>
      <w:r>
        <w:t xml:space="preserve">. </w:t>
      </w:r>
      <w:r w:rsidR="009D4A85" w:rsidRPr="0095276B">
        <w:t>Je crois que je sais compter</w:t>
      </w:r>
      <w:r>
        <w:t>. »</w:t>
      </w:r>
      <w:r w:rsidR="009D4A85" w:rsidRPr="0095276B">
        <w:t xml:space="preserve"> Le </w:t>
      </w:r>
      <w:r>
        <w:t>« </w:t>
      </w:r>
      <w:r w:rsidR="009D4A85" w:rsidRPr="0095276B">
        <w:t>Huit</w:t>
      </w:r>
      <w:r>
        <w:t> »</w:t>
      </w:r>
      <w:r w:rsidR="009D4A85" w:rsidRPr="0095276B">
        <w:t xml:space="preserve"> ayant manqué de chavirer au virage de la bouée</w:t>
      </w:r>
      <w:r>
        <w:t xml:space="preserve">, </w:t>
      </w:r>
      <w:r w:rsidR="009D4A85" w:rsidRPr="0095276B">
        <w:t xml:space="preserve">la logique du </w:t>
      </w:r>
      <w:r w:rsidR="009D4A85" w:rsidRPr="0095276B">
        <w:lastRenderedPageBreak/>
        <w:t>barreur en fut légèrement bousculée</w:t>
      </w:r>
      <w:r>
        <w:t xml:space="preserve">. </w:t>
      </w:r>
      <w:r w:rsidR="009D4A85" w:rsidRPr="0095276B">
        <w:t>Mais l</w:t>
      </w:r>
      <w:r>
        <w:t>’</w:t>
      </w:r>
      <w:r w:rsidR="009D4A85" w:rsidRPr="0095276B">
        <w:t xml:space="preserve">énergique </w:t>
      </w:r>
      <w:r w:rsidR="009D4A85" w:rsidRPr="0095276B">
        <w:rPr>
          <w:i/>
          <w:iCs/>
        </w:rPr>
        <w:t>une-</w:t>
      </w:r>
      <w:proofErr w:type="spellStart"/>
      <w:r w:rsidR="009D4A85" w:rsidRPr="0095276B">
        <w:rPr>
          <w:i/>
          <w:iCs/>
        </w:rPr>
        <w:t>deusse</w:t>
      </w:r>
      <w:proofErr w:type="spellEnd"/>
      <w:r w:rsidR="009D4A85" w:rsidRPr="0095276B">
        <w:t xml:space="preserve"> du chef de nage le remit en train</w:t>
      </w:r>
      <w:r>
        <w:t>.</w:t>
      </w:r>
    </w:p>
    <w:p w14:paraId="5BD47E7F" w14:textId="77777777" w:rsidR="006455E5" w:rsidRDefault="006455E5" w:rsidP="002666CE">
      <w:r>
        <w:t>« </w:t>
      </w:r>
      <w:r w:rsidR="009D4A85" w:rsidRPr="0095276B">
        <w:t>Or</w:t>
      </w:r>
      <w:r>
        <w:t xml:space="preserve">, </w:t>
      </w:r>
      <w:r w:rsidR="009D4A85" w:rsidRPr="0095276B">
        <w:t>Joseph</w:t>
      </w:r>
      <w:r>
        <w:t>, » (</w:t>
      </w:r>
      <w:r w:rsidR="009D4A85" w:rsidRPr="0095276B">
        <w:t xml:space="preserve">il ne disait plus </w:t>
      </w:r>
      <w:proofErr w:type="spellStart"/>
      <w:r w:rsidR="009D4A85" w:rsidRPr="0095276B">
        <w:rPr>
          <w:i/>
          <w:iCs/>
        </w:rPr>
        <w:t>nonon</w:t>
      </w:r>
      <w:proofErr w:type="spellEnd"/>
      <w:r>
        <w:t>) « </w:t>
      </w:r>
      <w:r w:rsidR="009D4A85" w:rsidRPr="0095276B">
        <w:t>aimait mademo</w:t>
      </w:r>
      <w:r w:rsidR="009D4A85" w:rsidRPr="0095276B">
        <w:t>i</w:t>
      </w:r>
      <w:r w:rsidR="009D4A85" w:rsidRPr="0095276B">
        <w:t xml:space="preserve">selle Le </w:t>
      </w:r>
      <w:proofErr w:type="spellStart"/>
      <w:r w:rsidR="009D4A85" w:rsidRPr="0095276B">
        <w:t>Pleynier</w:t>
      </w:r>
      <w:proofErr w:type="spellEnd"/>
      <w:r>
        <w:t xml:space="preserve">, </w:t>
      </w:r>
      <w:r w:rsidR="009D4A85" w:rsidRPr="0095276B">
        <w:t>et il a épousé Élisa qu</w:t>
      </w:r>
      <w:r>
        <w:t>’</w:t>
      </w:r>
      <w:r w:rsidR="009D4A85" w:rsidRPr="0095276B">
        <w:t>il n</w:t>
      </w:r>
      <w:r>
        <w:t>’</w:t>
      </w:r>
      <w:r w:rsidR="009D4A85" w:rsidRPr="0095276B">
        <w:t>aimait pas</w:t>
      </w:r>
      <w:r>
        <w:t xml:space="preserve">. </w:t>
      </w:r>
      <w:r w:rsidR="009D4A85" w:rsidRPr="0095276B">
        <w:t>Mais ils ont fait cinq millions deux cent cinquante mille francs</w:t>
      </w:r>
      <w:r>
        <w:t xml:space="preserve">. </w:t>
      </w:r>
      <w:r w:rsidR="009D4A85" w:rsidRPr="0095276B">
        <w:t>Dans quatre ans</w:t>
      </w:r>
      <w:r>
        <w:t xml:space="preserve">, </w:t>
      </w:r>
      <w:r w:rsidR="009D4A85" w:rsidRPr="0095276B">
        <w:t>on double</w:t>
      </w:r>
      <w:r>
        <w:t xml:space="preserve">, </w:t>
      </w:r>
      <w:r w:rsidR="009D4A85" w:rsidRPr="0095276B">
        <w:t xml:space="preserve">et </w:t>
      </w:r>
      <w:r w:rsidR="009D4A85" w:rsidRPr="0095276B">
        <w:rPr>
          <w:i/>
          <w:iCs/>
        </w:rPr>
        <w:t>ils</w:t>
      </w:r>
      <w:r w:rsidR="009D4A85" w:rsidRPr="0095276B">
        <w:t xml:space="preserve"> pourraient faire plus</w:t>
      </w:r>
      <w:r>
        <w:t xml:space="preserve">. </w:t>
      </w:r>
      <w:r w:rsidR="009D4A85" w:rsidRPr="0095276B">
        <w:t xml:space="preserve">Le père Le </w:t>
      </w:r>
      <w:proofErr w:type="spellStart"/>
      <w:r w:rsidR="009D4A85" w:rsidRPr="0095276B">
        <w:t>Pleynier</w:t>
      </w:r>
      <w:proofErr w:type="spellEnd"/>
      <w:r w:rsidR="009D4A85" w:rsidRPr="0095276B">
        <w:t xml:space="preserve"> s</w:t>
      </w:r>
      <w:r>
        <w:t>’</w:t>
      </w:r>
      <w:r w:rsidR="009D4A85" w:rsidRPr="0095276B">
        <w:t>était ruiné</w:t>
      </w:r>
      <w:r>
        <w:t xml:space="preserve">, </w:t>
      </w:r>
      <w:r w:rsidR="009D4A85" w:rsidRPr="0095276B">
        <w:t>les Stern ont maintenant plus d</w:t>
      </w:r>
      <w:r>
        <w:t>’</w:t>
      </w:r>
      <w:r w:rsidR="009D4A85" w:rsidRPr="0095276B">
        <w:t>un mi</w:t>
      </w:r>
      <w:r w:rsidR="009D4A85" w:rsidRPr="0095276B">
        <w:t>l</w:t>
      </w:r>
      <w:r w:rsidR="009D4A85" w:rsidRPr="0095276B">
        <w:t>lion</w:t>
      </w:r>
      <w:r>
        <w:t xml:space="preserve">. </w:t>
      </w:r>
      <w:r w:rsidR="009D4A85" w:rsidRPr="0095276B">
        <w:t>Tout Vendeuvre est venu à l</w:t>
      </w:r>
      <w:r>
        <w:t>’</w:t>
      </w:r>
      <w:r w:rsidR="009D4A85" w:rsidRPr="0095276B">
        <w:t>enterrement de bon-papa</w:t>
      </w:r>
      <w:r>
        <w:t xml:space="preserve">, </w:t>
      </w:r>
      <w:r w:rsidR="009D4A85" w:rsidRPr="0095276B">
        <w:t>et ils l</w:t>
      </w:r>
      <w:r>
        <w:t>’</w:t>
      </w:r>
      <w:r w:rsidR="009D4A85" w:rsidRPr="0095276B">
        <w:t>avaient reçu comme un chien en 1871</w:t>
      </w:r>
      <w:r>
        <w:t xml:space="preserve">. </w:t>
      </w:r>
      <w:r w:rsidR="009D4A85" w:rsidRPr="0095276B">
        <w:t>Si j</w:t>
      </w:r>
      <w:r>
        <w:t>’</w:t>
      </w:r>
      <w:r w:rsidR="009D4A85" w:rsidRPr="0095276B">
        <w:t>entre à la fabr</w:t>
      </w:r>
      <w:r w:rsidR="009D4A85" w:rsidRPr="0095276B">
        <w:t>i</w:t>
      </w:r>
      <w:r w:rsidR="009D4A85" w:rsidRPr="0095276B">
        <w:t>que en octobre</w:t>
      </w:r>
      <w:r>
        <w:t xml:space="preserve"> (</w:t>
      </w:r>
      <w:r w:rsidR="009D4A85" w:rsidRPr="0095276B">
        <w:t>je vais commencer par me garder mes vaca</w:t>
      </w:r>
      <w:r w:rsidR="009D4A85" w:rsidRPr="0095276B">
        <w:t>n</w:t>
      </w:r>
      <w:r w:rsidR="009D4A85" w:rsidRPr="0095276B">
        <w:t>ces</w:t>
      </w:r>
      <w:r>
        <w:t xml:space="preserve">), </w:t>
      </w:r>
      <w:r w:rsidR="009D4A85" w:rsidRPr="0095276B">
        <w:rPr>
          <w:i/>
          <w:iCs/>
        </w:rPr>
        <w:t>ils</w:t>
      </w:r>
      <w:r w:rsidR="009D4A85" w:rsidRPr="0095276B">
        <w:t xml:space="preserve"> me feront passer deux mois à la filature</w:t>
      </w:r>
      <w:r>
        <w:t xml:space="preserve">, </w:t>
      </w:r>
      <w:r w:rsidR="009D4A85" w:rsidRPr="0095276B">
        <w:t>trois mois au tissage</w:t>
      </w:r>
      <w:r>
        <w:t xml:space="preserve">, </w:t>
      </w:r>
      <w:r w:rsidR="009D4A85" w:rsidRPr="0095276B">
        <w:t>un mois à la teinture et au reste</w:t>
      </w:r>
      <w:r>
        <w:t xml:space="preserve">, </w:t>
      </w:r>
      <w:r w:rsidR="009D4A85" w:rsidRPr="0095276B">
        <w:t>que je connais aussi bien qu</w:t>
      </w:r>
      <w:r>
        <w:t>’</w:t>
      </w:r>
      <w:r w:rsidR="009D4A85" w:rsidRPr="0095276B">
        <w:t>eux</w:t>
      </w:r>
      <w:r>
        <w:t xml:space="preserve"> ; </w:t>
      </w:r>
      <w:r w:rsidR="009D4A85" w:rsidRPr="0095276B">
        <w:t>ensuite six mois au magasin avec Joseph</w:t>
      </w:r>
      <w:r>
        <w:t xml:space="preserve">, </w:t>
      </w:r>
      <w:r w:rsidR="009D4A85" w:rsidRPr="0095276B">
        <w:t>et aux achats avec l</w:t>
      </w:r>
      <w:r>
        <w:t>’</w:t>
      </w:r>
      <w:r w:rsidR="009D4A85" w:rsidRPr="0095276B">
        <w:t>oncle Myrtil</w:t>
      </w:r>
      <w:r>
        <w:t xml:space="preserve">, </w:t>
      </w:r>
      <w:r w:rsidR="009D4A85" w:rsidRPr="0095276B">
        <w:t>ce qui est moins nauséabond</w:t>
      </w:r>
      <w:r>
        <w:t xml:space="preserve">. </w:t>
      </w:r>
      <w:r w:rsidR="009D4A85" w:rsidRPr="0095276B">
        <w:t>Le premier octobre 81</w:t>
      </w:r>
      <w:r>
        <w:t xml:space="preserve">, </w:t>
      </w:r>
      <w:r w:rsidR="009D4A85" w:rsidRPr="0095276B">
        <w:t>je prendrai les apprêts et la teinture</w:t>
      </w:r>
      <w:r>
        <w:t xml:space="preserve">, </w:t>
      </w:r>
      <w:r w:rsidR="009D4A85" w:rsidRPr="0095276B">
        <w:t>avec un fixe de cinq mille francs par an et un pourcentage sur les b</w:t>
      </w:r>
      <w:r w:rsidR="009D4A85" w:rsidRPr="0095276B">
        <w:t>é</w:t>
      </w:r>
      <w:r w:rsidR="009D4A85" w:rsidRPr="0095276B">
        <w:t>néfices</w:t>
      </w:r>
      <w:r>
        <w:t xml:space="preserve">. </w:t>
      </w:r>
      <w:r w:rsidR="009D4A85" w:rsidRPr="0095276B">
        <w:t>Je sais</w:t>
      </w:r>
      <w:r>
        <w:t xml:space="preserve">. </w:t>
      </w:r>
      <w:r w:rsidR="009D4A85" w:rsidRPr="0095276B">
        <w:t xml:space="preserve">Dans cinq ans on peut me reconnaître </w:t>
      </w:r>
      <w:r w:rsidR="009D4A85" w:rsidRPr="0095276B">
        <w:rPr>
          <w:i/>
          <w:iCs/>
        </w:rPr>
        <w:t>tant</w:t>
      </w:r>
      <w:r w:rsidR="009D4A85" w:rsidRPr="0095276B">
        <w:t xml:space="preserve"> d</w:t>
      </w:r>
      <w:r>
        <w:t>’</w:t>
      </w:r>
      <w:r w:rsidR="009D4A85" w:rsidRPr="0095276B">
        <w:t>actions</w:t>
      </w:r>
      <w:r>
        <w:t xml:space="preserve">, </w:t>
      </w:r>
      <w:r w:rsidR="009D4A85" w:rsidRPr="0095276B">
        <w:t>et j</w:t>
      </w:r>
      <w:r>
        <w:t>’</w:t>
      </w:r>
      <w:r w:rsidR="009D4A85" w:rsidRPr="0095276B">
        <w:t>entre au Conseil</w:t>
      </w:r>
      <w:r>
        <w:t xml:space="preserve">. </w:t>
      </w:r>
      <w:r w:rsidR="009D4A85" w:rsidRPr="0095276B">
        <w:t>De toutes façons</w:t>
      </w:r>
      <w:r>
        <w:t xml:space="preserve">, </w:t>
      </w:r>
      <w:r w:rsidR="009D4A85" w:rsidRPr="0095276B">
        <w:t>dans dix ans</w:t>
      </w:r>
      <w:r>
        <w:t xml:space="preserve">, </w:t>
      </w:r>
      <w:r w:rsidR="009D4A85" w:rsidRPr="0095276B">
        <w:t>je touche vingt ou vingt-cinq mille francs par an</w:t>
      </w:r>
      <w:r>
        <w:t xml:space="preserve">, </w:t>
      </w:r>
      <w:r w:rsidR="009D4A85" w:rsidRPr="0095276B">
        <w:t>je suis à la tête d</w:t>
      </w:r>
      <w:r>
        <w:t>’</w:t>
      </w:r>
      <w:r w:rsidR="009D4A85" w:rsidRPr="0095276B">
        <w:t>un capital de soixante à soixante-quinze mille francs</w:t>
      </w:r>
      <w:r>
        <w:t xml:space="preserve">. </w:t>
      </w:r>
      <w:r w:rsidR="009D4A85" w:rsidRPr="0095276B">
        <w:t>Je n</w:t>
      </w:r>
      <w:r>
        <w:t>’</w:t>
      </w:r>
      <w:r w:rsidR="009D4A85" w:rsidRPr="0095276B">
        <w:t>ai pas de besoins</w:t>
      </w:r>
      <w:r>
        <w:t xml:space="preserve">. </w:t>
      </w:r>
      <w:r w:rsidR="009D4A85" w:rsidRPr="0095276B">
        <w:t>Je suis quelqu</w:t>
      </w:r>
      <w:r>
        <w:t>’</w:t>
      </w:r>
      <w:r w:rsidR="009D4A85" w:rsidRPr="0095276B">
        <w:t>un</w:t>
      </w:r>
      <w:r>
        <w:t>. »</w:t>
      </w:r>
      <w:r w:rsidR="009D4A85" w:rsidRPr="0095276B">
        <w:t xml:space="preserve"> C</w:t>
      </w:r>
      <w:r>
        <w:t>’</w:t>
      </w:r>
      <w:r w:rsidR="009D4A85" w:rsidRPr="0095276B">
        <w:t>était la stricte vérité</w:t>
      </w:r>
      <w:r>
        <w:t xml:space="preserve">. </w:t>
      </w:r>
      <w:r w:rsidR="009D4A85" w:rsidRPr="0095276B">
        <w:t>To</w:t>
      </w:r>
      <w:r w:rsidR="009D4A85" w:rsidRPr="0095276B">
        <w:t>u</w:t>
      </w:r>
      <w:r w:rsidR="009D4A85" w:rsidRPr="0095276B">
        <w:t>tefois</w:t>
      </w:r>
      <w:r>
        <w:t xml:space="preserve">, </w:t>
      </w:r>
      <w:r w:rsidR="009D4A85" w:rsidRPr="0095276B">
        <w:t>il convient de dire que l</w:t>
      </w:r>
      <w:r>
        <w:t>’</w:t>
      </w:r>
      <w:r w:rsidR="009D4A85" w:rsidRPr="0095276B">
        <w:t>absence de besoins dont Justin s</w:t>
      </w:r>
      <w:r>
        <w:t>’</w:t>
      </w:r>
      <w:r w:rsidR="009D4A85" w:rsidRPr="0095276B">
        <w:t>eno</w:t>
      </w:r>
      <w:r w:rsidR="009D4A85" w:rsidRPr="0095276B">
        <w:t>r</w:t>
      </w:r>
      <w:r w:rsidR="009D4A85" w:rsidRPr="0095276B">
        <w:t>gueillissait comportait déjà un ensemble d</w:t>
      </w:r>
      <w:r>
        <w:t>’</w:t>
      </w:r>
      <w:r w:rsidR="009D4A85" w:rsidRPr="0095276B">
        <w:t>habitudes qui aurait constitué un tissu de voluptés orientales pour trente mi</w:t>
      </w:r>
      <w:r w:rsidR="009D4A85" w:rsidRPr="0095276B">
        <w:t>l</w:t>
      </w:r>
      <w:r w:rsidR="009D4A85" w:rsidRPr="0095276B">
        <w:t>lions de ses concitoyens</w:t>
      </w:r>
      <w:r>
        <w:t xml:space="preserve">. </w:t>
      </w:r>
      <w:r w:rsidR="009D4A85" w:rsidRPr="0095276B">
        <w:t>Simple affaire de plan social</w:t>
      </w:r>
      <w:r>
        <w:t xml:space="preserve">. </w:t>
      </w:r>
      <w:r w:rsidR="009D4A85" w:rsidRPr="0095276B">
        <w:t>Il est su</w:t>
      </w:r>
      <w:r w:rsidR="009D4A85" w:rsidRPr="0095276B">
        <w:t>r</w:t>
      </w:r>
      <w:r w:rsidR="009D4A85" w:rsidRPr="0095276B">
        <w:t>prenant que cet aspect de la question ait échappé à cet esprit i</w:t>
      </w:r>
      <w:r w:rsidR="009D4A85" w:rsidRPr="0095276B">
        <w:t>n</w:t>
      </w:r>
      <w:r w:rsidR="009D4A85" w:rsidRPr="0095276B">
        <w:t>cisif</w:t>
      </w:r>
      <w:r>
        <w:t>.</w:t>
      </w:r>
    </w:p>
    <w:p w14:paraId="2E299212" w14:textId="77777777" w:rsidR="006455E5" w:rsidRDefault="009D4A85" w:rsidP="002666CE">
      <w:r w:rsidRPr="0095276B">
        <w:t>Justin avait l</w:t>
      </w:r>
      <w:r w:rsidR="006455E5">
        <w:t>’</w:t>
      </w:r>
      <w:r w:rsidRPr="0095276B">
        <w:t>habitude d</w:t>
      </w:r>
      <w:r w:rsidR="006455E5">
        <w:t>’</w:t>
      </w:r>
      <w:r w:rsidRPr="0095276B">
        <w:t>écrire</w:t>
      </w:r>
      <w:r w:rsidR="006455E5">
        <w:t xml:space="preserve">. </w:t>
      </w:r>
      <w:r w:rsidRPr="0095276B">
        <w:t>Si ses manuscrits étaient brefs</w:t>
      </w:r>
      <w:r w:rsidR="006455E5">
        <w:t xml:space="preserve">, </w:t>
      </w:r>
      <w:r w:rsidRPr="0095276B">
        <w:t>ils étaient expressifs</w:t>
      </w:r>
      <w:r w:rsidR="006455E5">
        <w:t xml:space="preserve">. </w:t>
      </w:r>
      <w:r w:rsidRPr="0095276B">
        <w:t>Sa méthode consistait à établir en regard les avantages et les inconvénients de toute décision</w:t>
      </w:r>
      <w:r w:rsidR="006455E5">
        <w:t xml:space="preserve">. </w:t>
      </w:r>
      <w:r w:rsidRPr="0095276B">
        <w:t>Il était assez fier de cette méthode</w:t>
      </w:r>
      <w:r w:rsidR="006455E5">
        <w:t xml:space="preserve">, </w:t>
      </w:r>
      <w:r w:rsidRPr="0095276B">
        <w:t>où le Simler se retrouvait plus qu</w:t>
      </w:r>
      <w:r w:rsidR="006455E5">
        <w:t>’</w:t>
      </w:r>
      <w:r w:rsidRPr="0095276B">
        <w:t>il pensait</w:t>
      </w:r>
      <w:r w:rsidR="006455E5">
        <w:t xml:space="preserve">. </w:t>
      </w:r>
      <w:r w:rsidRPr="0095276B">
        <w:t>Une fois rentré</w:t>
      </w:r>
      <w:r w:rsidR="006455E5">
        <w:t xml:space="preserve">, </w:t>
      </w:r>
      <w:r w:rsidRPr="0095276B">
        <w:t>il monta s</w:t>
      </w:r>
      <w:r w:rsidR="006455E5">
        <w:t>’</w:t>
      </w:r>
      <w:r w:rsidRPr="0095276B">
        <w:t xml:space="preserve">enfermer dans sa </w:t>
      </w:r>
      <w:r w:rsidRPr="0095276B">
        <w:lastRenderedPageBreak/>
        <w:t>chambre</w:t>
      </w:r>
      <w:r w:rsidR="006455E5">
        <w:t xml:space="preserve">. </w:t>
      </w:r>
      <w:r w:rsidRPr="0095276B">
        <w:t>Il avait du caractère</w:t>
      </w:r>
      <w:r w:rsidR="006455E5">
        <w:t xml:space="preserve">, </w:t>
      </w:r>
      <w:r w:rsidRPr="0095276B">
        <w:t>mais il n</w:t>
      </w:r>
      <w:r w:rsidR="006455E5">
        <w:t>’</w:t>
      </w:r>
      <w:r w:rsidRPr="0095276B">
        <w:t>avait pas d</w:t>
      </w:r>
      <w:r w:rsidR="006455E5">
        <w:t>’</w:t>
      </w:r>
      <w:r w:rsidRPr="0095276B">
        <w:t>ordre</w:t>
      </w:r>
      <w:r w:rsidR="006455E5">
        <w:t xml:space="preserve">. </w:t>
      </w:r>
      <w:r w:rsidRPr="0095276B">
        <w:t>Le jeune et irrespectueux Louis Simler trouva plus tard ce papier</w:t>
      </w:r>
      <w:r w:rsidR="006455E5">
        <w:t xml:space="preserve">. </w:t>
      </w:r>
      <w:r w:rsidRPr="0095276B">
        <w:t>Et déjà plus intrigué par ce qu</w:t>
      </w:r>
      <w:r w:rsidR="006455E5">
        <w:t>’</w:t>
      </w:r>
      <w:r w:rsidRPr="0095276B">
        <w:t>il ne comprenait pas que par to</w:t>
      </w:r>
      <w:r w:rsidRPr="0095276B">
        <w:t>u</w:t>
      </w:r>
      <w:r w:rsidRPr="0095276B">
        <w:t>te autre chose</w:t>
      </w:r>
      <w:r w:rsidR="006455E5">
        <w:t xml:space="preserve"> (</w:t>
      </w:r>
      <w:r w:rsidRPr="0095276B">
        <w:t>méthode déplorable</w:t>
      </w:r>
      <w:r w:rsidR="006455E5">
        <w:t xml:space="preserve">, </w:t>
      </w:r>
      <w:r w:rsidRPr="0095276B">
        <w:t>au point de vue positif</w:t>
      </w:r>
      <w:r w:rsidR="006455E5">
        <w:t xml:space="preserve">), </w:t>
      </w:r>
      <w:r w:rsidRPr="0095276B">
        <w:t>il le plia et le mit de côté</w:t>
      </w:r>
      <w:r w:rsidR="006455E5">
        <w:t xml:space="preserve">, </w:t>
      </w:r>
      <w:r w:rsidRPr="0095276B">
        <w:t>dans l</w:t>
      </w:r>
      <w:r w:rsidR="006455E5">
        <w:t>’</w:t>
      </w:r>
      <w:r w:rsidRPr="0095276B">
        <w:t>espérance d</w:t>
      </w:r>
      <w:r w:rsidR="006455E5">
        <w:t>’</w:t>
      </w:r>
      <w:r w:rsidRPr="0095276B">
        <w:t>y trouver un jour l</w:t>
      </w:r>
      <w:r w:rsidR="006455E5">
        <w:t>’</w:t>
      </w:r>
      <w:r w:rsidRPr="0095276B">
        <w:t>o</w:t>
      </w:r>
      <w:r w:rsidRPr="0095276B">
        <w:t>c</w:t>
      </w:r>
      <w:r w:rsidRPr="0095276B">
        <w:t>casion d</w:t>
      </w:r>
      <w:r w:rsidR="006455E5">
        <w:t>’</w:t>
      </w:r>
      <w:r w:rsidRPr="0095276B">
        <w:t>une niche à son cousin</w:t>
      </w:r>
      <w:r w:rsidR="006455E5">
        <w:t>.</w:t>
      </w:r>
    </w:p>
    <w:p w14:paraId="1ADA5CB8" w14:textId="77777777" w:rsidR="006455E5" w:rsidRDefault="009D4A85" w:rsidP="002666CE">
      <w:r w:rsidRPr="0095276B">
        <w:t>Voici ce curieux document</w:t>
      </w:r>
      <w:r w:rsidR="006455E5">
        <w:t xml:space="preserve">, </w:t>
      </w:r>
      <w:r w:rsidRPr="0095276B">
        <w:t>par lui-même peu compréhe</w:t>
      </w:r>
      <w:r w:rsidRPr="0095276B">
        <w:t>n</w:t>
      </w:r>
      <w:r w:rsidRPr="0095276B">
        <w:t>sible</w:t>
      </w:r>
      <w:r w:rsidR="006455E5">
        <w:t> :</w:t>
      </w:r>
    </w:p>
    <w:p w14:paraId="74FE87E1" w14:textId="57AFB333" w:rsidR="002666CE" w:rsidRDefault="00CF6BC8" w:rsidP="002666CE">
      <w:r>
        <w:rPr>
          <w:noProof/>
        </w:rPr>
        <w:drawing>
          <wp:inline distT="0" distB="0" distL="0" distR="0" wp14:anchorId="790BBF43" wp14:editId="08E86D24">
            <wp:extent cx="5767070" cy="4240530"/>
            <wp:effectExtent l="0" t="0" r="0" b="0"/>
            <wp:docPr id="4" name="imag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7070" cy="4240530"/>
                    </a:xfrm>
                    <a:prstGeom prst="rect">
                      <a:avLst/>
                    </a:prstGeom>
                    <a:noFill/>
                    <a:ln>
                      <a:noFill/>
                    </a:ln>
                  </pic:spPr>
                </pic:pic>
              </a:graphicData>
            </a:graphic>
          </wp:inline>
        </w:drawing>
      </w:r>
    </w:p>
    <w:p w14:paraId="303291B7" w14:textId="77777777" w:rsidR="006455E5" w:rsidRDefault="006455E5" w:rsidP="002666CE"/>
    <w:p w14:paraId="66CB40D5" w14:textId="0D1F4CDC" w:rsidR="002666CE" w:rsidRDefault="006455E5" w:rsidP="002666CE">
      <w:r>
        <w:t>« </w:t>
      </w:r>
      <w:proofErr w:type="spellStart"/>
      <w:r w:rsidR="009D4A85" w:rsidRPr="0095276B">
        <w:t>Rugh</w:t>
      </w:r>
      <w:proofErr w:type="spellEnd"/>
      <w:r>
        <w:t xml:space="preserve"> », </w:t>
      </w:r>
      <w:r w:rsidR="009D4A85" w:rsidRPr="0095276B">
        <w:t>dit-il en se redressant</w:t>
      </w:r>
      <w:r>
        <w:t xml:space="preserve">, </w:t>
      </w:r>
      <w:r w:rsidR="009D4A85" w:rsidRPr="0095276B">
        <w:t>je crois que Normale en a dans l</w:t>
      </w:r>
      <w:r>
        <w:t>’</w:t>
      </w:r>
      <w:r w:rsidR="009D4A85" w:rsidRPr="0095276B">
        <w:t>aile</w:t>
      </w:r>
      <w:r>
        <w:t>. »</w:t>
      </w:r>
    </w:p>
    <w:p w14:paraId="64B5EBDA" w14:textId="77777777" w:rsidR="006455E5" w:rsidRDefault="009D4A85" w:rsidP="002666CE">
      <w:r w:rsidRPr="0095276B">
        <w:t>Ce fut le diable</w:t>
      </w:r>
      <w:r w:rsidR="006455E5">
        <w:t xml:space="preserve">, </w:t>
      </w:r>
      <w:r w:rsidRPr="0095276B">
        <w:t>le soir</w:t>
      </w:r>
      <w:r w:rsidR="006455E5">
        <w:t xml:space="preserve">, </w:t>
      </w:r>
      <w:r w:rsidRPr="0095276B">
        <w:t>pour tirer au clair le récit de Gui</w:t>
      </w:r>
      <w:r w:rsidRPr="0095276B">
        <w:t>l</w:t>
      </w:r>
      <w:r w:rsidRPr="0095276B">
        <w:t>laume</w:t>
      </w:r>
      <w:r w:rsidR="006455E5">
        <w:t xml:space="preserve">. </w:t>
      </w:r>
      <w:r w:rsidRPr="0095276B">
        <w:t>Il avait couru</w:t>
      </w:r>
      <w:r w:rsidR="006455E5">
        <w:t xml:space="preserve">, </w:t>
      </w:r>
      <w:r w:rsidRPr="0095276B">
        <w:t>tout chaud</w:t>
      </w:r>
      <w:r w:rsidR="006455E5">
        <w:t xml:space="preserve">, </w:t>
      </w:r>
      <w:r w:rsidRPr="0095276B">
        <w:t xml:space="preserve">tomber dans les bras du </w:t>
      </w:r>
      <w:r w:rsidRPr="0095276B">
        <w:lastRenderedPageBreak/>
        <w:t>Pr</w:t>
      </w:r>
      <w:r w:rsidRPr="0095276B">
        <w:t>o</w:t>
      </w:r>
      <w:r w:rsidRPr="0095276B">
        <w:t>viseur</w:t>
      </w:r>
      <w:r w:rsidR="006455E5">
        <w:t xml:space="preserve">, </w:t>
      </w:r>
      <w:r w:rsidRPr="0095276B">
        <w:t>et il apparut</w:t>
      </w:r>
      <w:r w:rsidR="006455E5">
        <w:t xml:space="preserve">, </w:t>
      </w:r>
      <w:r w:rsidRPr="0095276B">
        <w:t>avant toutes choses</w:t>
      </w:r>
      <w:r w:rsidR="006455E5">
        <w:t xml:space="preserve">, </w:t>
      </w:r>
      <w:r w:rsidRPr="0095276B">
        <w:t>que ces messieurs s</w:t>
      </w:r>
      <w:r w:rsidR="006455E5">
        <w:t>’</w:t>
      </w:r>
      <w:r w:rsidRPr="0095276B">
        <w:t>étaient abandonnés à d</w:t>
      </w:r>
      <w:r w:rsidR="006455E5">
        <w:t>’</w:t>
      </w:r>
      <w:r w:rsidRPr="0095276B">
        <w:t>infinies congratulations</w:t>
      </w:r>
      <w:r w:rsidR="006455E5">
        <w:t>.</w:t>
      </w:r>
    </w:p>
    <w:p w14:paraId="76CBCF59" w14:textId="77777777" w:rsidR="006455E5" w:rsidRDefault="009D4A85" w:rsidP="002666CE">
      <w:r w:rsidRPr="0095276B">
        <w:t>Justin</w:t>
      </w:r>
      <w:r w:rsidR="006455E5">
        <w:t xml:space="preserve">, </w:t>
      </w:r>
      <w:r w:rsidRPr="0095276B">
        <w:t>agacé</w:t>
      </w:r>
      <w:r w:rsidR="006455E5">
        <w:t xml:space="preserve">, </w:t>
      </w:r>
      <w:r w:rsidRPr="0095276B">
        <w:t xml:space="preserve">coupa net au travers de cette </w:t>
      </w:r>
      <w:r w:rsidR="006455E5">
        <w:t>« </w:t>
      </w:r>
      <w:r w:rsidRPr="0095276B">
        <w:t>galantine f</w:t>
      </w:r>
      <w:r w:rsidRPr="0095276B">
        <w:t>a</w:t>
      </w:r>
      <w:r w:rsidRPr="0095276B">
        <w:t>miliale</w:t>
      </w:r>
      <w:r w:rsidR="006455E5">
        <w:t xml:space="preserve"> », </w:t>
      </w:r>
      <w:r w:rsidRPr="0095276B">
        <w:t>comme il eut le mauvais goût de nommer cet aggl</w:t>
      </w:r>
      <w:r w:rsidRPr="0095276B">
        <w:t>o</w:t>
      </w:r>
      <w:r w:rsidRPr="0095276B">
        <w:t>mérat de nobles sentiments</w:t>
      </w:r>
      <w:r w:rsidR="006455E5">
        <w:t xml:space="preserve">. </w:t>
      </w:r>
      <w:r w:rsidRPr="0095276B">
        <w:t>On apprit alors que le Proviseur avait réitéré avec insistance les objurgations de sa lettre</w:t>
      </w:r>
      <w:r w:rsidR="006455E5">
        <w:t>.</w:t>
      </w:r>
    </w:p>
    <w:p w14:paraId="08300279" w14:textId="77777777" w:rsidR="006455E5" w:rsidRDefault="009D4A85" w:rsidP="002666CE">
      <w:r w:rsidRPr="0095276B">
        <w:t>Guillaume confondait</w:t>
      </w:r>
      <w:r w:rsidR="006455E5">
        <w:t xml:space="preserve">, </w:t>
      </w:r>
      <w:r w:rsidRPr="0095276B">
        <w:t>dans son récit</w:t>
      </w:r>
      <w:r w:rsidR="006455E5">
        <w:t xml:space="preserve">, </w:t>
      </w:r>
      <w:r w:rsidRPr="0095276B">
        <w:t>de la façon la plus touchante</w:t>
      </w:r>
      <w:r w:rsidR="006455E5">
        <w:t xml:space="preserve">, </w:t>
      </w:r>
      <w:r w:rsidRPr="0095276B">
        <w:t>École Normale et Collège de France</w:t>
      </w:r>
      <w:r w:rsidR="006455E5">
        <w:t xml:space="preserve">, </w:t>
      </w:r>
      <w:r w:rsidRPr="0095276B">
        <w:t>analyse math</w:t>
      </w:r>
      <w:r w:rsidRPr="0095276B">
        <w:t>é</w:t>
      </w:r>
      <w:r w:rsidRPr="0095276B">
        <w:t>matique et grammaire comparée</w:t>
      </w:r>
      <w:r w:rsidR="006455E5">
        <w:t xml:space="preserve">. </w:t>
      </w:r>
      <w:r w:rsidRPr="0095276B">
        <w:t>Ce qu</w:t>
      </w:r>
      <w:r w:rsidR="006455E5">
        <w:t>’</w:t>
      </w:r>
      <w:r w:rsidRPr="0095276B">
        <w:t>il y avait de certain c</w:t>
      </w:r>
      <w:r w:rsidR="006455E5">
        <w:t>’</w:t>
      </w:r>
      <w:r w:rsidRPr="0095276B">
        <w:t>était que Justin était appelé à de hautes destinées</w:t>
      </w:r>
      <w:r w:rsidR="006455E5">
        <w:t xml:space="preserve">, </w:t>
      </w:r>
      <w:r w:rsidRPr="0095276B">
        <w:t>et que la France</w:t>
      </w:r>
      <w:r w:rsidR="006455E5">
        <w:t xml:space="preserve"> (</w:t>
      </w:r>
      <w:r w:rsidRPr="0095276B">
        <w:t>officielle</w:t>
      </w:r>
      <w:r w:rsidR="006455E5">
        <w:t xml:space="preserve">, </w:t>
      </w:r>
      <w:r w:rsidRPr="0095276B">
        <w:t>à vrai dire</w:t>
      </w:r>
      <w:r w:rsidR="006455E5">
        <w:t xml:space="preserve"> ; </w:t>
      </w:r>
      <w:r w:rsidR="006455E5">
        <w:rPr>
          <w:rFonts w:eastAsia="Georgia" w:cs="Georgia"/>
        </w:rPr>
        <w:t xml:space="preserve">– </w:t>
      </w:r>
      <w:r w:rsidRPr="0095276B">
        <w:t>mais était-il question d</w:t>
      </w:r>
      <w:r w:rsidR="006455E5">
        <w:t>’</w:t>
      </w:r>
      <w:r w:rsidRPr="0095276B">
        <w:t>une a</w:t>
      </w:r>
      <w:r w:rsidRPr="0095276B">
        <w:t>u</w:t>
      </w:r>
      <w:r w:rsidRPr="0095276B">
        <w:t>tre</w:t>
      </w:r>
      <w:r w:rsidR="006455E5">
        <w:t xml:space="preserve"> ?) </w:t>
      </w:r>
      <w:r w:rsidRPr="0095276B">
        <w:t>l</w:t>
      </w:r>
      <w:r w:rsidR="006455E5">
        <w:t>’</w:t>
      </w:r>
      <w:r w:rsidRPr="0095276B">
        <w:t>attendait</w:t>
      </w:r>
      <w:r w:rsidR="006455E5">
        <w:t>.</w:t>
      </w:r>
    </w:p>
    <w:p w14:paraId="664B44CC" w14:textId="77777777" w:rsidR="006455E5" w:rsidRDefault="009D4A85" w:rsidP="002666CE">
      <w:r w:rsidRPr="0095276B">
        <w:t>Si toute autre personne que son père lui avait rapporté ces déclarations formelles</w:t>
      </w:r>
      <w:r w:rsidR="006455E5">
        <w:t xml:space="preserve">, </w:t>
      </w:r>
      <w:r w:rsidRPr="0095276B">
        <w:t>Justin aurait sans doute pris son temps</w:t>
      </w:r>
      <w:r w:rsidR="006455E5">
        <w:t xml:space="preserve">. </w:t>
      </w:r>
      <w:r w:rsidRPr="0095276B">
        <w:t>Mais le jappement et le vague des propos paternels lui insp</w:t>
      </w:r>
      <w:r w:rsidRPr="0095276B">
        <w:t>i</w:t>
      </w:r>
      <w:r w:rsidRPr="0095276B">
        <w:t>raient un besoin maladif de faire valoir un ton froid</w:t>
      </w:r>
      <w:r w:rsidR="006455E5">
        <w:t xml:space="preserve">, </w:t>
      </w:r>
      <w:r w:rsidRPr="0095276B">
        <w:t>sec et déc</w:t>
      </w:r>
      <w:r w:rsidRPr="0095276B">
        <w:t>i</w:t>
      </w:r>
      <w:r w:rsidRPr="0095276B">
        <w:t>dé</w:t>
      </w:r>
      <w:r w:rsidR="006455E5">
        <w:t xml:space="preserve">, </w:t>
      </w:r>
      <w:r w:rsidRPr="0095276B">
        <w:t>comme ils en ont en Angleterre</w:t>
      </w:r>
      <w:r w:rsidR="006455E5">
        <w:t xml:space="preserve">. </w:t>
      </w:r>
      <w:r w:rsidRPr="0095276B">
        <w:t>Ce ton avait fait discrèt</w:t>
      </w:r>
      <w:r w:rsidRPr="0095276B">
        <w:t>e</w:t>
      </w:r>
      <w:r w:rsidRPr="0095276B">
        <w:t>ment sourire plus d</w:t>
      </w:r>
      <w:r w:rsidR="006455E5">
        <w:t>’</w:t>
      </w:r>
      <w:r w:rsidRPr="0095276B">
        <w:t>un vieux Normalien du lycée</w:t>
      </w:r>
      <w:r w:rsidR="006455E5">
        <w:t xml:space="preserve">, </w:t>
      </w:r>
      <w:r w:rsidRPr="0095276B">
        <w:t>et avait i</w:t>
      </w:r>
      <w:r w:rsidRPr="0095276B">
        <w:t>m</w:t>
      </w:r>
      <w:r w:rsidRPr="0095276B">
        <w:t>pressionné de façon mémorable les surveillants</w:t>
      </w:r>
      <w:r w:rsidR="006455E5">
        <w:t xml:space="preserve">, </w:t>
      </w:r>
      <w:r w:rsidRPr="0095276B">
        <w:t>le concierge et l</w:t>
      </w:r>
      <w:r w:rsidR="006455E5">
        <w:t>’</w:t>
      </w:r>
      <w:r w:rsidRPr="0095276B">
        <w:t>opinion publique</w:t>
      </w:r>
      <w:r w:rsidR="006455E5">
        <w:t xml:space="preserve">, </w:t>
      </w:r>
      <w:r w:rsidRPr="0095276B">
        <w:t>depuis l</w:t>
      </w:r>
      <w:r w:rsidR="006455E5">
        <w:t>’</w:t>
      </w:r>
      <w:r w:rsidRPr="0095276B">
        <w:t>année de troisième</w:t>
      </w:r>
      <w:r w:rsidR="006455E5">
        <w:t xml:space="preserve">, </w:t>
      </w:r>
      <w:r w:rsidRPr="0095276B">
        <w:t>où Justin l</w:t>
      </w:r>
      <w:r w:rsidR="006455E5">
        <w:t>’</w:t>
      </w:r>
      <w:r w:rsidRPr="0095276B">
        <w:t>avait adopté</w:t>
      </w:r>
      <w:r w:rsidR="006455E5">
        <w:t xml:space="preserve">. </w:t>
      </w:r>
      <w:r w:rsidRPr="0095276B">
        <w:t>Et puis quel gamin a résisté jamais au plaisir d</w:t>
      </w:r>
      <w:r w:rsidR="006455E5">
        <w:t>’</w:t>
      </w:r>
      <w:r w:rsidRPr="0095276B">
        <w:t>étonner une tablée de famille</w:t>
      </w:r>
      <w:r w:rsidR="006455E5">
        <w:t xml:space="preserve"> ? </w:t>
      </w:r>
      <w:r w:rsidRPr="0095276B">
        <w:t>Or ils étaient sept</w:t>
      </w:r>
      <w:r w:rsidR="006455E5">
        <w:t xml:space="preserve">, </w:t>
      </w:r>
      <w:r w:rsidRPr="0095276B">
        <w:t>ce soir-là</w:t>
      </w:r>
      <w:r w:rsidR="006455E5">
        <w:t xml:space="preserve">, </w:t>
      </w:r>
      <w:r w:rsidRPr="0095276B">
        <w:t>sans le compter</w:t>
      </w:r>
      <w:r w:rsidR="006455E5">
        <w:t>.</w:t>
      </w:r>
    </w:p>
    <w:p w14:paraId="0B141438" w14:textId="77777777" w:rsidR="006455E5" w:rsidRDefault="006455E5" w:rsidP="002666CE">
      <w:pPr>
        <w:numPr>
          <w:ins w:id="45" w:author="Michel" w:date="2010-10-14T18:52:00Z"/>
        </w:numPr>
      </w:pPr>
      <w:r>
        <w:rPr>
          <w:rFonts w:eastAsia="Georgia" w:cs="Georgia"/>
        </w:rPr>
        <w:t>« </w:t>
      </w:r>
      <w:r w:rsidR="009D4A85" w:rsidRPr="0095276B">
        <w:t>Je sais tout cela aussi bien qu</w:t>
      </w:r>
      <w:r>
        <w:t>’</w:t>
      </w:r>
      <w:r w:rsidR="009D4A85" w:rsidRPr="0095276B">
        <w:t>eux</w:t>
      </w:r>
      <w:r>
        <w:t xml:space="preserve"> », </w:t>
      </w:r>
      <w:r w:rsidR="009D4A85" w:rsidRPr="0095276B">
        <w:t>interrompit donc Justin avec un grand flegme</w:t>
      </w:r>
      <w:r>
        <w:t>. « </w:t>
      </w:r>
      <w:r w:rsidR="009D4A85" w:rsidRPr="0095276B">
        <w:t>Je n</w:t>
      </w:r>
      <w:r>
        <w:t>’</w:t>
      </w:r>
      <w:r w:rsidR="009D4A85" w:rsidRPr="0095276B">
        <w:t>ai pas attendu qu</w:t>
      </w:r>
      <w:r>
        <w:t>’</w:t>
      </w:r>
      <w:r w:rsidR="009D4A85" w:rsidRPr="0095276B">
        <w:t>ils veui</w:t>
      </w:r>
      <w:r w:rsidR="009D4A85" w:rsidRPr="0095276B">
        <w:t>l</w:t>
      </w:r>
      <w:r w:rsidR="009D4A85" w:rsidRPr="0095276B">
        <w:t>lent bien m</w:t>
      </w:r>
      <w:r>
        <w:t>’</w:t>
      </w:r>
      <w:r w:rsidR="009D4A85" w:rsidRPr="0095276B">
        <w:t>y inviter pour me poser la question</w:t>
      </w:r>
      <w:r>
        <w:t xml:space="preserve">. </w:t>
      </w:r>
      <w:r w:rsidR="009D4A85" w:rsidRPr="0095276B">
        <w:t>Je peux faire une carrière</w:t>
      </w:r>
      <w:r>
        <w:t xml:space="preserve"> </w:t>
      </w:r>
      <w:r>
        <w:rPr>
          <w:rFonts w:eastAsia="Georgia" w:cs="Georgia"/>
        </w:rPr>
        <w:t xml:space="preserve">– </w:t>
      </w:r>
      <w:r w:rsidR="009D4A85" w:rsidRPr="0095276B">
        <w:t>heu</w:t>
      </w:r>
      <w:r>
        <w:t xml:space="preserve"> ! </w:t>
      </w:r>
      <w:r w:rsidR="009D4A85" w:rsidRPr="0095276B">
        <w:t>honorable dans l</w:t>
      </w:r>
      <w:r>
        <w:t>’</w:t>
      </w:r>
      <w:r w:rsidR="009D4A85" w:rsidRPr="0095276B">
        <w:t>Université</w:t>
      </w:r>
      <w:r>
        <w:t xml:space="preserve">. </w:t>
      </w:r>
      <w:r w:rsidR="009D4A85" w:rsidRPr="0095276B">
        <w:t>D</w:t>
      </w:r>
      <w:r>
        <w:t>’</w:t>
      </w:r>
      <w:r w:rsidR="009D4A85" w:rsidRPr="0095276B">
        <w:t>autre part</w:t>
      </w:r>
      <w:r>
        <w:t xml:space="preserve">, </w:t>
      </w:r>
      <w:r w:rsidR="009D4A85" w:rsidRPr="0095276B">
        <w:t>hum</w:t>
      </w:r>
      <w:r>
        <w:t xml:space="preserve"> ! </w:t>
      </w:r>
      <w:r w:rsidR="009D4A85" w:rsidRPr="0095276B">
        <w:t>Louis n</w:t>
      </w:r>
      <w:r>
        <w:t>’</w:t>
      </w:r>
      <w:r w:rsidR="009D4A85" w:rsidRPr="0095276B">
        <w:t>a que cinq ans</w:t>
      </w:r>
      <w:r>
        <w:t xml:space="preserve">. </w:t>
      </w:r>
      <w:r w:rsidR="009D4A85" w:rsidRPr="0095276B">
        <w:t>Combien de temps ferez-vous la besogne</w:t>
      </w:r>
      <w:r>
        <w:t xml:space="preserve">, </w:t>
      </w:r>
      <w:r w:rsidR="009D4A85" w:rsidRPr="0095276B">
        <w:t>à trois là-bas</w:t>
      </w:r>
      <w:r>
        <w:t> ? » (</w:t>
      </w:r>
      <w:r w:rsidR="009D4A85" w:rsidRPr="0095276B">
        <w:t>son pouce indiqua une dire</w:t>
      </w:r>
      <w:r w:rsidR="009D4A85" w:rsidRPr="0095276B">
        <w:t>c</w:t>
      </w:r>
      <w:r w:rsidR="009D4A85" w:rsidRPr="0095276B">
        <w:t>tion par-dessus son épaule</w:t>
      </w:r>
      <w:r>
        <w:t>). « </w:t>
      </w:r>
      <w:r w:rsidR="009D4A85" w:rsidRPr="0095276B">
        <w:t>Tout dépend de ce que vous pouvez me proposer</w:t>
      </w:r>
      <w:r>
        <w:t>.</w:t>
      </w:r>
    </w:p>
    <w:p w14:paraId="05AAABA1" w14:textId="709B262A" w:rsidR="002666CE" w:rsidRDefault="006455E5" w:rsidP="002666CE">
      <w:r>
        <w:lastRenderedPageBreak/>
        <w:t>— </w:t>
      </w:r>
      <w:r w:rsidR="009D4A85" w:rsidRPr="0095276B">
        <w:t>Bou-ou</w:t>
      </w:r>
      <w:r>
        <w:t xml:space="preserve"> ! </w:t>
      </w:r>
      <w:r w:rsidR="009D4A85" w:rsidRPr="0095276B">
        <w:t>Il va bien</w:t>
      </w:r>
      <w:r>
        <w:t xml:space="preserve">, </w:t>
      </w:r>
      <w:r w:rsidR="009D4A85" w:rsidRPr="0095276B">
        <w:t>mon frère</w:t>
      </w:r>
      <w:r>
        <w:t xml:space="preserve"> ! </w:t>
      </w:r>
      <w:r w:rsidR="009D4A85" w:rsidRPr="0095276B">
        <w:t>Ce toupet</w:t>
      </w:r>
      <w:r>
        <w:t> ! »</w:t>
      </w:r>
    </w:p>
    <w:p w14:paraId="0534940D" w14:textId="77777777" w:rsidR="006455E5" w:rsidRDefault="009D4A85" w:rsidP="002666CE">
      <w:r w:rsidRPr="0095276B">
        <w:t>Et Laure dirigea sur lui des yeux arrondis par une sereine indignation</w:t>
      </w:r>
      <w:r w:rsidR="006455E5">
        <w:t xml:space="preserve">. </w:t>
      </w:r>
      <w:r w:rsidRPr="0095276B">
        <w:t>Guillaume pataugeait dans les fondrières de la d</w:t>
      </w:r>
      <w:r w:rsidRPr="0095276B">
        <w:t>é</w:t>
      </w:r>
      <w:r w:rsidRPr="0095276B">
        <w:t>lectation paternelle</w:t>
      </w:r>
      <w:r w:rsidR="006455E5">
        <w:t xml:space="preserve">. </w:t>
      </w:r>
      <w:r w:rsidRPr="0095276B">
        <w:t>Hermine sentait ses yeux se mouiller de pure fierté</w:t>
      </w:r>
      <w:r w:rsidR="006455E5">
        <w:t xml:space="preserve">. </w:t>
      </w:r>
      <w:r w:rsidRPr="0095276B">
        <w:t>Le mari d</w:t>
      </w:r>
      <w:r w:rsidR="006455E5">
        <w:t>’</w:t>
      </w:r>
      <w:r w:rsidRPr="0095276B">
        <w:t>Élisa se leva et vint ouvrir ses bras à son neveu</w:t>
      </w:r>
      <w:r w:rsidR="006455E5">
        <w:t> :</w:t>
      </w:r>
    </w:p>
    <w:p w14:paraId="6F0CFE67" w14:textId="77777777" w:rsidR="006455E5" w:rsidRDefault="006455E5" w:rsidP="002666CE">
      <w:pPr>
        <w:numPr>
          <w:ins w:id="46" w:author="Michel" w:date="2010-10-14T18:53:00Z"/>
        </w:numPr>
      </w:pPr>
      <w:r>
        <w:rPr>
          <w:rFonts w:eastAsia="Georgia" w:cs="Georgia"/>
        </w:rPr>
        <w:t>« </w:t>
      </w:r>
      <w:r w:rsidR="009D4A85" w:rsidRPr="0095276B">
        <w:t>Tu as raison</w:t>
      </w:r>
      <w:r>
        <w:t xml:space="preserve">, </w:t>
      </w:r>
      <w:r w:rsidR="009D4A85" w:rsidRPr="0095276B">
        <w:t>Justin</w:t>
      </w:r>
      <w:r>
        <w:t xml:space="preserve">. </w:t>
      </w:r>
      <w:r w:rsidR="009D4A85" w:rsidRPr="0095276B">
        <w:t>Tu es un garçon courageux</w:t>
      </w:r>
      <w:r>
        <w:t xml:space="preserve">, </w:t>
      </w:r>
      <w:r w:rsidR="009D4A85" w:rsidRPr="0095276B">
        <w:t>et tu choisis la meilleure route</w:t>
      </w:r>
      <w:r>
        <w:t xml:space="preserve">. </w:t>
      </w:r>
      <w:r w:rsidR="009D4A85" w:rsidRPr="0095276B">
        <w:t>Reste avec nous</w:t>
      </w:r>
      <w:r>
        <w:t xml:space="preserve">, </w:t>
      </w:r>
      <w:r w:rsidR="009D4A85" w:rsidRPr="0095276B">
        <w:t>nous te ferons la s</w:t>
      </w:r>
      <w:r w:rsidR="009D4A85" w:rsidRPr="0095276B">
        <w:t>i</w:t>
      </w:r>
      <w:r w:rsidR="009D4A85" w:rsidRPr="0095276B">
        <w:t>tuation à laquelle tu as droit</w:t>
      </w:r>
      <w:r>
        <w:t>.</w:t>
      </w:r>
    </w:p>
    <w:p w14:paraId="78811CEF" w14:textId="77777777" w:rsidR="006455E5" w:rsidRDefault="006455E5" w:rsidP="002666CE">
      <w:r>
        <w:t>— </w:t>
      </w:r>
      <w:r w:rsidR="009D4A85" w:rsidRPr="0095276B">
        <w:t>Pien</w:t>
      </w:r>
      <w:r>
        <w:t xml:space="preserve">, </w:t>
      </w:r>
      <w:proofErr w:type="spellStart"/>
      <w:r w:rsidR="009D4A85" w:rsidRPr="0095276B">
        <w:t>pien</w:t>
      </w:r>
      <w:proofErr w:type="spellEnd"/>
      <w:r>
        <w:t>, »</w:t>
      </w:r>
      <w:r w:rsidR="009D4A85" w:rsidRPr="0095276B">
        <w:t xml:space="preserve"> approuva Myrtil</w:t>
      </w:r>
      <w:r>
        <w:t xml:space="preserve">, </w:t>
      </w:r>
      <w:r w:rsidR="009D4A85" w:rsidRPr="0095276B">
        <w:t>en pliant par saccades les tendons de son cou</w:t>
      </w:r>
      <w:r>
        <w:t xml:space="preserve">. </w:t>
      </w:r>
      <w:r w:rsidR="009D4A85" w:rsidRPr="0095276B">
        <w:t>Quant à Sarah</w:t>
      </w:r>
      <w:r>
        <w:t xml:space="preserve">, </w:t>
      </w:r>
      <w:r w:rsidR="009D4A85" w:rsidRPr="0095276B">
        <w:t>une gêne légère l</w:t>
      </w:r>
      <w:r>
        <w:t>’</w:t>
      </w:r>
      <w:r w:rsidR="009D4A85" w:rsidRPr="0095276B">
        <w:t>avait e</w:t>
      </w:r>
      <w:r w:rsidR="009D4A85" w:rsidRPr="0095276B">
        <w:t>f</w:t>
      </w:r>
      <w:r w:rsidR="009D4A85" w:rsidRPr="0095276B">
        <w:t>fleurée au passage</w:t>
      </w:r>
      <w:r>
        <w:t xml:space="preserve">. </w:t>
      </w:r>
      <w:r w:rsidR="009D4A85" w:rsidRPr="0095276B">
        <w:t>Mais Justin était son petit-fils</w:t>
      </w:r>
      <w:r>
        <w:t xml:space="preserve">, </w:t>
      </w:r>
      <w:r w:rsidR="009D4A85" w:rsidRPr="0095276B">
        <w:t>et il restait dans la fabrique</w:t>
      </w:r>
      <w:r>
        <w:t xml:space="preserve">. </w:t>
      </w:r>
      <w:r w:rsidR="009D4A85" w:rsidRPr="0095276B">
        <w:t>Il ne faut pas trop demander à la nature h</w:t>
      </w:r>
      <w:r w:rsidR="009D4A85" w:rsidRPr="0095276B">
        <w:t>u</w:t>
      </w:r>
      <w:r w:rsidR="009D4A85" w:rsidRPr="0095276B">
        <w:t>maine</w:t>
      </w:r>
      <w:r>
        <w:t>.</w:t>
      </w:r>
    </w:p>
    <w:p w14:paraId="3EFC216E" w14:textId="6088BB2A" w:rsidR="009D4A85" w:rsidRPr="0095276B" w:rsidRDefault="009D4A85" w:rsidP="006455E5">
      <w:pPr>
        <w:pStyle w:val="Titre2"/>
        <w:pageBreakBefore/>
        <w:rPr>
          <w:szCs w:val="44"/>
        </w:rPr>
      </w:pPr>
      <w:bookmarkStart w:id="47" w:name="_Toc197888848"/>
      <w:r w:rsidRPr="0095276B">
        <w:rPr>
          <w:szCs w:val="44"/>
        </w:rPr>
        <w:lastRenderedPageBreak/>
        <w:t>7</w:t>
      </w:r>
      <w:bookmarkEnd w:id="47"/>
      <w:r w:rsidRPr="0095276B">
        <w:rPr>
          <w:szCs w:val="44"/>
        </w:rPr>
        <w:br/>
      </w:r>
    </w:p>
    <w:p w14:paraId="7A3ACC00" w14:textId="3B6B4D3D" w:rsidR="006455E5" w:rsidRDefault="009D4A85" w:rsidP="002666CE">
      <w:pPr>
        <w:jc w:val="right"/>
        <w:rPr>
          <w:i/>
          <w:iCs/>
        </w:rPr>
      </w:pPr>
      <w:r w:rsidRPr="002666CE">
        <w:rPr>
          <w:i/>
          <w:iCs/>
        </w:rPr>
        <w:t xml:space="preserve">Du </w:t>
      </w:r>
      <w:proofErr w:type="spellStart"/>
      <w:r w:rsidRPr="002666CE">
        <w:rPr>
          <w:i/>
          <w:iCs/>
        </w:rPr>
        <w:t>Plantis</w:t>
      </w:r>
      <w:proofErr w:type="spellEnd"/>
      <w:r w:rsidR="006455E5">
        <w:rPr>
          <w:i/>
          <w:iCs/>
        </w:rPr>
        <w:t xml:space="preserve">, </w:t>
      </w:r>
      <w:r w:rsidRPr="002666CE">
        <w:rPr>
          <w:i/>
          <w:iCs/>
        </w:rPr>
        <w:t>le 2</w:t>
      </w:r>
      <w:r w:rsidR="006455E5" w:rsidRPr="002666CE">
        <w:rPr>
          <w:i/>
          <w:iCs/>
        </w:rPr>
        <w:t>4</w:t>
      </w:r>
      <w:r w:rsidR="006455E5">
        <w:rPr>
          <w:i/>
          <w:iCs/>
        </w:rPr>
        <w:t> </w:t>
      </w:r>
      <w:r w:rsidR="006455E5" w:rsidRPr="002666CE">
        <w:rPr>
          <w:i/>
          <w:iCs/>
        </w:rPr>
        <w:t>décembre</w:t>
      </w:r>
      <w:r w:rsidRPr="002666CE">
        <w:rPr>
          <w:i/>
          <w:iCs/>
        </w:rPr>
        <w:t xml:space="preserve"> 1882</w:t>
      </w:r>
      <w:r w:rsidR="006455E5">
        <w:rPr>
          <w:i/>
          <w:iCs/>
        </w:rPr>
        <w:t>.</w:t>
      </w:r>
    </w:p>
    <w:p w14:paraId="71E724CF" w14:textId="77777777" w:rsidR="006455E5" w:rsidRDefault="009D4A85" w:rsidP="002666CE">
      <w:r w:rsidRPr="0095276B">
        <w:t>CHÈRE BONNE AMIE</w:t>
      </w:r>
      <w:r w:rsidR="006455E5">
        <w:t>,</w:t>
      </w:r>
    </w:p>
    <w:p w14:paraId="722C7EA5" w14:textId="77777777" w:rsidR="006455E5" w:rsidRDefault="009D4A85" w:rsidP="002666CE">
      <w:pPr>
        <w:rPr>
          <w:i/>
        </w:rPr>
      </w:pPr>
      <w:r w:rsidRPr="0095276B">
        <w:rPr>
          <w:i/>
        </w:rPr>
        <w:t>Voici passés</w:t>
      </w:r>
      <w:r w:rsidR="006455E5">
        <w:rPr>
          <w:i/>
        </w:rPr>
        <w:t xml:space="preserve">, </w:t>
      </w:r>
      <w:r w:rsidRPr="0095276B">
        <w:rPr>
          <w:i/>
        </w:rPr>
        <w:t>depuis une heure</w:t>
      </w:r>
      <w:r w:rsidR="006455E5">
        <w:rPr>
          <w:i/>
        </w:rPr>
        <w:t xml:space="preserve">, </w:t>
      </w:r>
      <w:r w:rsidRPr="0095276B">
        <w:rPr>
          <w:i/>
        </w:rPr>
        <w:t>les dix ans que je m</w:t>
      </w:r>
      <w:r w:rsidR="006455E5">
        <w:rPr>
          <w:i/>
        </w:rPr>
        <w:t>’</w:t>
      </w:r>
      <w:r w:rsidRPr="0095276B">
        <w:rPr>
          <w:i/>
        </w:rPr>
        <w:t>étais imposés pour n</w:t>
      </w:r>
      <w:r w:rsidR="006455E5">
        <w:rPr>
          <w:i/>
        </w:rPr>
        <w:t>’</w:t>
      </w:r>
      <w:r w:rsidRPr="0095276B">
        <w:rPr>
          <w:i/>
        </w:rPr>
        <w:t>en pas parler</w:t>
      </w:r>
      <w:r w:rsidR="006455E5">
        <w:rPr>
          <w:i/>
        </w:rPr>
        <w:t xml:space="preserve">. </w:t>
      </w:r>
      <w:r w:rsidRPr="0095276B">
        <w:rPr>
          <w:i/>
        </w:rPr>
        <w:t>J</w:t>
      </w:r>
      <w:r w:rsidR="006455E5">
        <w:rPr>
          <w:i/>
        </w:rPr>
        <w:t>’</w:t>
      </w:r>
      <w:r w:rsidRPr="0095276B">
        <w:rPr>
          <w:i/>
        </w:rPr>
        <w:t>ai tenu parole</w:t>
      </w:r>
      <w:r w:rsidR="006455E5">
        <w:rPr>
          <w:i/>
        </w:rPr>
        <w:t xml:space="preserve">. </w:t>
      </w:r>
      <w:r w:rsidRPr="0095276B">
        <w:rPr>
          <w:i/>
        </w:rPr>
        <w:t>Et au moment de rompre ce long silence</w:t>
      </w:r>
      <w:r w:rsidR="006455E5">
        <w:rPr>
          <w:i/>
        </w:rPr>
        <w:t xml:space="preserve">, </w:t>
      </w:r>
      <w:r w:rsidRPr="0095276B">
        <w:rPr>
          <w:i/>
        </w:rPr>
        <w:t>je me demande si ce que j</w:t>
      </w:r>
      <w:r w:rsidR="006455E5">
        <w:rPr>
          <w:i/>
        </w:rPr>
        <w:t>’</w:t>
      </w:r>
      <w:r w:rsidRPr="0095276B">
        <w:rPr>
          <w:i/>
        </w:rPr>
        <w:t>ai à r</w:t>
      </w:r>
      <w:r w:rsidRPr="0095276B">
        <w:rPr>
          <w:i/>
        </w:rPr>
        <w:t>a</w:t>
      </w:r>
      <w:r w:rsidRPr="0095276B">
        <w:rPr>
          <w:i/>
        </w:rPr>
        <w:t>conter maintenant me mènera jusqu</w:t>
      </w:r>
      <w:r w:rsidR="006455E5">
        <w:rPr>
          <w:i/>
        </w:rPr>
        <w:t>’</w:t>
      </w:r>
      <w:r w:rsidRPr="0095276B">
        <w:rPr>
          <w:i/>
        </w:rPr>
        <w:t>au bout de cette page</w:t>
      </w:r>
      <w:r w:rsidR="006455E5">
        <w:rPr>
          <w:i/>
        </w:rPr>
        <w:t xml:space="preserve">. </w:t>
      </w:r>
      <w:r w:rsidRPr="0095276B">
        <w:rPr>
          <w:i/>
        </w:rPr>
        <w:t>Vaut-il se</w:t>
      </w:r>
      <w:r w:rsidRPr="0095276B">
        <w:rPr>
          <w:i/>
        </w:rPr>
        <w:t>u</w:t>
      </w:r>
      <w:r w:rsidRPr="0095276B">
        <w:rPr>
          <w:i/>
        </w:rPr>
        <w:t>lement la peine qu</w:t>
      </w:r>
      <w:r w:rsidR="006455E5">
        <w:rPr>
          <w:i/>
        </w:rPr>
        <w:t>’</w:t>
      </w:r>
      <w:r w:rsidRPr="0095276B">
        <w:rPr>
          <w:i/>
        </w:rPr>
        <w:t>on en parle encore</w:t>
      </w:r>
      <w:r w:rsidR="006455E5">
        <w:rPr>
          <w:i/>
        </w:rPr>
        <w:t xml:space="preserve"> ? </w:t>
      </w:r>
      <w:r w:rsidRPr="0095276B">
        <w:rPr>
          <w:i/>
        </w:rPr>
        <w:t>Si je voulais faire de l</w:t>
      </w:r>
      <w:r w:rsidR="006455E5">
        <w:rPr>
          <w:i/>
        </w:rPr>
        <w:t>’</w:t>
      </w:r>
      <w:r w:rsidRPr="0095276B">
        <w:rPr>
          <w:i/>
        </w:rPr>
        <w:t>esprit</w:t>
      </w:r>
      <w:r w:rsidR="006455E5">
        <w:rPr>
          <w:i/>
        </w:rPr>
        <w:t xml:space="preserve">, </w:t>
      </w:r>
      <w:r w:rsidRPr="0095276B">
        <w:rPr>
          <w:i/>
        </w:rPr>
        <w:t>je dirais qu</w:t>
      </w:r>
      <w:r w:rsidR="006455E5">
        <w:rPr>
          <w:i/>
        </w:rPr>
        <w:t>’</w:t>
      </w:r>
      <w:r w:rsidRPr="0095276B">
        <w:rPr>
          <w:i/>
        </w:rPr>
        <w:t>il en est de cette histoire comme d</w:t>
      </w:r>
      <w:r w:rsidR="006455E5">
        <w:rPr>
          <w:i/>
        </w:rPr>
        <w:t>’</w:t>
      </w:r>
      <w:r w:rsidRPr="0095276B">
        <w:rPr>
          <w:i/>
        </w:rPr>
        <w:t>un m</w:t>
      </w:r>
      <w:r w:rsidRPr="0095276B">
        <w:rPr>
          <w:i/>
        </w:rPr>
        <w:t>a</w:t>
      </w:r>
      <w:r w:rsidRPr="0095276B">
        <w:rPr>
          <w:i/>
        </w:rPr>
        <w:t>nuscrit qu</w:t>
      </w:r>
      <w:r w:rsidR="006455E5">
        <w:rPr>
          <w:i/>
        </w:rPr>
        <w:t>’</w:t>
      </w:r>
      <w:r w:rsidRPr="0095276B">
        <w:rPr>
          <w:i/>
        </w:rPr>
        <w:t>un auteur a gardé trop longtemps au fond de son t</w:t>
      </w:r>
      <w:r w:rsidRPr="0095276B">
        <w:rPr>
          <w:i/>
        </w:rPr>
        <w:t>i</w:t>
      </w:r>
      <w:r w:rsidRPr="0095276B">
        <w:rPr>
          <w:i/>
        </w:rPr>
        <w:t>roir</w:t>
      </w:r>
      <w:r w:rsidR="006455E5">
        <w:rPr>
          <w:i/>
        </w:rPr>
        <w:t xml:space="preserve"> ; </w:t>
      </w:r>
      <w:r w:rsidRPr="0095276B">
        <w:rPr>
          <w:i/>
        </w:rPr>
        <w:t>quand il le retrouve</w:t>
      </w:r>
      <w:r w:rsidR="006455E5">
        <w:rPr>
          <w:i/>
        </w:rPr>
        <w:t xml:space="preserve">, </w:t>
      </w:r>
      <w:r w:rsidRPr="0095276B">
        <w:rPr>
          <w:i/>
        </w:rPr>
        <w:t>c</w:t>
      </w:r>
      <w:r w:rsidR="006455E5">
        <w:rPr>
          <w:i/>
        </w:rPr>
        <w:t>’</w:t>
      </w:r>
      <w:r w:rsidRPr="0095276B">
        <w:rPr>
          <w:i/>
        </w:rPr>
        <w:t>est une misère éventée</w:t>
      </w:r>
      <w:r w:rsidR="006455E5">
        <w:rPr>
          <w:i/>
        </w:rPr>
        <w:t xml:space="preserve">. </w:t>
      </w:r>
      <w:r w:rsidRPr="0095276B">
        <w:rPr>
          <w:i/>
        </w:rPr>
        <w:t>Je ne suis pas morte de chagrin</w:t>
      </w:r>
      <w:r w:rsidR="006455E5">
        <w:rPr>
          <w:i/>
        </w:rPr>
        <w:t xml:space="preserve">. </w:t>
      </w:r>
      <w:r w:rsidRPr="0095276B">
        <w:rPr>
          <w:i/>
        </w:rPr>
        <w:t xml:space="preserve">Mais Hélène Le </w:t>
      </w:r>
      <w:proofErr w:type="spellStart"/>
      <w:r w:rsidRPr="0095276B">
        <w:rPr>
          <w:i/>
        </w:rPr>
        <w:t>Pleynier</w:t>
      </w:r>
      <w:proofErr w:type="spellEnd"/>
      <w:r w:rsidRPr="0095276B">
        <w:rPr>
          <w:i/>
        </w:rPr>
        <w:t xml:space="preserve"> ne meurt pas de chagrin</w:t>
      </w:r>
      <w:r w:rsidR="006455E5">
        <w:rPr>
          <w:i/>
        </w:rPr>
        <w:t xml:space="preserve">. </w:t>
      </w:r>
      <w:r w:rsidRPr="0095276B">
        <w:rPr>
          <w:i/>
        </w:rPr>
        <w:t>Alors regardez cette lettre comme d</w:t>
      </w:r>
      <w:r w:rsidR="006455E5">
        <w:rPr>
          <w:i/>
        </w:rPr>
        <w:t>’</w:t>
      </w:r>
      <w:r w:rsidRPr="0095276B">
        <w:rPr>
          <w:i/>
        </w:rPr>
        <w:t>une vieille femme à une vieille femme</w:t>
      </w:r>
      <w:r w:rsidR="006455E5">
        <w:rPr>
          <w:i/>
        </w:rPr>
        <w:t xml:space="preserve">. </w:t>
      </w:r>
      <w:r w:rsidRPr="0095276B">
        <w:rPr>
          <w:i/>
        </w:rPr>
        <w:t>Le caquet des veuves a pa</w:t>
      </w:r>
      <w:r w:rsidRPr="0095276B">
        <w:rPr>
          <w:i/>
        </w:rPr>
        <w:t>r</w:t>
      </w:r>
      <w:r w:rsidRPr="0095276B">
        <w:rPr>
          <w:i/>
        </w:rPr>
        <w:t>tout le privilège d</w:t>
      </w:r>
      <w:r w:rsidR="006455E5">
        <w:rPr>
          <w:i/>
        </w:rPr>
        <w:t>’</w:t>
      </w:r>
      <w:r w:rsidRPr="0095276B">
        <w:rPr>
          <w:i/>
        </w:rPr>
        <w:t>être respecté</w:t>
      </w:r>
      <w:r w:rsidR="006455E5">
        <w:rPr>
          <w:i/>
        </w:rPr>
        <w:t>.</w:t>
      </w:r>
    </w:p>
    <w:p w14:paraId="0D83A95E" w14:textId="77777777" w:rsidR="006455E5" w:rsidRDefault="009D4A85" w:rsidP="002666CE">
      <w:pPr>
        <w:rPr>
          <w:i/>
        </w:rPr>
      </w:pPr>
      <w:r w:rsidRPr="0095276B">
        <w:rPr>
          <w:i/>
        </w:rPr>
        <w:t>Il y a dix ans et une heure</w:t>
      </w:r>
      <w:r w:rsidR="006455E5">
        <w:rPr>
          <w:i/>
        </w:rPr>
        <w:t xml:space="preserve">, </w:t>
      </w:r>
      <w:r w:rsidRPr="0095276B">
        <w:rPr>
          <w:i/>
        </w:rPr>
        <w:t>j</w:t>
      </w:r>
      <w:r w:rsidR="006455E5">
        <w:rPr>
          <w:i/>
        </w:rPr>
        <w:t>’</w:t>
      </w:r>
      <w:r w:rsidRPr="0095276B">
        <w:rPr>
          <w:i/>
        </w:rPr>
        <w:t>ai su que cet homme n</w:t>
      </w:r>
      <w:r w:rsidR="006455E5">
        <w:rPr>
          <w:i/>
        </w:rPr>
        <w:t>’</w:t>
      </w:r>
      <w:r w:rsidRPr="0095276B">
        <w:rPr>
          <w:i/>
        </w:rPr>
        <w:t>était pas mon lot</w:t>
      </w:r>
      <w:r w:rsidR="006455E5">
        <w:rPr>
          <w:i/>
        </w:rPr>
        <w:t xml:space="preserve">. </w:t>
      </w:r>
      <w:r w:rsidRPr="0095276B">
        <w:rPr>
          <w:i/>
        </w:rPr>
        <w:t>À ce moment</w:t>
      </w:r>
      <w:r w:rsidR="006455E5">
        <w:rPr>
          <w:i/>
        </w:rPr>
        <w:t xml:space="preserve">, </w:t>
      </w:r>
      <w:r w:rsidRPr="0095276B">
        <w:rPr>
          <w:i/>
        </w:rPr>
        <w:t>l</w:t>
      </w:r>
      <w:r w:rsidR="006455E5">
        <w:rPr>
          <w:i/>
        </w:rPr>
        <w:t>’</w:t>
      </w:r>
      <w:r w:rsidRPr="0095276B">
        <w:rPr>
          <w:i/>
        </w:rPr>
        <w:t>intérêt personnel que je portais à la vie a pris fin</w:t>
      </w:r>
      <w:r w:rsidR="006455E5">
        <w:rPr>
          <w:i/>
        </w:rPr>
        <w:t xml:space="preserve">. </w:t>
      </w:r>
      <w:r w:rsidRPr="0095276B">
        <w:rPr>
          <w:i/>
        </w:rPr>
        <w:t>Dieu soit loué</w:t>
      </w:r>
      <w:r w:rsidR="006455E5">
        <w:rPr>
          <w:i/>
        </w:rPr>
        <w:t xml:space="preserve">, </w:t>
      </w:r>
      <w:r w:rsidRPr="0095276B">
        <w:rPr>
          <w:i/>
        </w:rPr>
        <w:t>et vous</w:t>
      </w:r>
      <w:r w:rsidR="006455E5">
        <w:rPr>
          <w:i/>
        </w:rPr>
        <w:t xml:space="preserve">, </w:t>
      </w:r>
      <w:r w:rsidR="006455E5">
        <w:rPr>
          <w:rFonts w:eastAsia="Georgia" w:cs="Georgia"/>
          <w:i/>
        </w:rPr>
        <w:t xml:space="preserve">– </w:t>
      </w:r>
      <w:r w:rsidRPr="0095276B">
        <w:rPr>
          <w:i/>
        </w:rPr>
        <w:t>et moi aussi</w:t>
      </w:r>
      <w:r w:rsidR="006455E5">
        <w:rPr>
          <w:i/>
        </w:rPr>
        <w:t xml:space="preserve">, </w:t>
      </w:r>
      <w:r w:rsidRPr="0095276B">
        <w:rPr>
          <w:i/>
        </w:rPr>
        <w:t>parbleu</w:t>
      </w:r>
      <w:r w:rsidR="006455E5">
        <w:rPr>
          <w:i/>
        </w:rPr>
        <w:t xml:space="preserve"> ! </w:t>
      </w:r>
      <w:r w:rsidR="006455E5">
        <w:rPr>
          <w:rFonts w:eastAsia="Georgia" w:cs="Georgia"/>
          <w:i/>
        </w:rPr>
        <w:t xml:space="preserve">– </w:t>
      </w:r>
      <w:r w:rsidRPr="0095276B">
        <w:rPr>
          <w:i/>
        </w:rPr>
        <w:t>j</w:t>
      </w:r>
      <w:r w:rsidR="006455E5">
        <w:rPr>
          <w:i/>
        </w:rPr>
        <w:t>’</w:t>
      </w:r>
      <w:r w:rsidRPr="0095276B">
        <w:rPr>
          <w:i/>
        </w:rPr>
        <w:t>en nourrissais un autre</w:t>
      </w:r>
      <w:r w:rsidR="006455E5">
        <w:rPr>
          <w:i/>
        </w:rPr>
        <w:t xml:space="preserve">, </w:t>
      </w:r>
      <w:r w:rsidRPr="0095276B">
        <w:rPr>
          <w:i/>
        </w:rPr>
        <w:t>qui s</w:t>
      </w:r>
      <w:r w:rsidR="006455E5">
        <w:rPr>
          <w:i/>
        </w:rPr>
        <w:t>’</w:t>
      </w:r>
      <w:r w:rsidRPr="0095276B">
        <w:rPr>
          <w:i/>
        </w:rPr>
        <w:t>est élargi d</w:t>
      </w:r>
      <w:r w:rsidR="006455E5">
        <w:rPr>
          <w:i/>
        </w:rPr>
        <w:t>’</w:t>
      </w:r>
      <w:r w:rsidRPr="0095276B">
        <w:rPr>
          <w:i/>
        </w:rPr>
        <w:t>autant</w:t>
      </w:r>
      <w:r w:rsidR="006455E5">
        <w:rPr>
          <w:i/>
        </w:rPr>
        <w:t xml:space="preserve">. </w:t>
      </w:r>
      <w:r w:rsidRPr="0095276B">
        <w:rPr>
          <w:i/>
        </w:rPr>
        <w:t>Sera-ce fronder le destin si je dis que la portée générale de l</w:t>
      </w:r>
      <w:r w:rsidR="006455E5">
        <w:rPr>
          <w:i/>
        </w:rPr>
        <w:t>’</w:t>
      </w:r>
      <w:r w:rsidRPr="0095276B">
        <w:rPr>
          <w:i/>
        </w:rPr>
        <w:t>existence ne m</w:t>
      </w:r>
      <w:r w:rsidR="006455E5">
        <w:rPr>
          <w:i/>
        </w:rPr>
        <w:t>’</w:t>
      </w:r>
      <w:r w:rsidRPr="0095276B">
        <w:rPr>
          <w:i/>
        </w:rPr>
        <w:t>était pas apparue avant cet instant</w:t>
      </w:r>
      <w:r w:rsidR="006455E5">
        <w:rPr>
          <w:i/>
        </w:rPr>
        <w:t xml:space="preserve"> ? </w:t>
      </w:r>
      <w:r w:rsidRPr="0095276B">
        <w:rPr>
          <w:i/>
        </w:rPr>
        <w:t>J</w:t>
      </w:r>
      <w:r w:rsidR="006455E5">
        <w:rPr>
          <w:i/>
        </w:rPr>
        <w:t>’</w:t>
      </w:r>
      <w:r w:rsidRPr="0095276B">
        <w:rPr>
          <w:i/>
        </w:rPr>
        <w:t>ai beau m</w:t>
      </w:r>
      <w:r w:rsidR="006455E5">
        <w:rPr>
          <w:i/>
        </w:rPr>
        <w:t>’</w:t>
      </w:r>
      <w:r w:rsidRPr="0095276B">
        <w:rPr>
          <w:i/>
        </w:rPr>
        <w:t>interr</w:t>
      </w:r>
      <w:r w:rsidRPr="0095276B">
        <w:rPr>
          <w:i/>
        </w:rPr>
        <w:t>o</w:t>
      </w:r>
      <w:r w:rsidRPr="0095276B">
        <w:rPr>
          <w:i/>
        </w:rPr>
        <w:t>ger</w:t>
      </w:r>
      <w:r w:rsidR="006455E5">
        <w:rPr>
          <w:i/>
        </w:rPr>
        <w:t xml:space="preserve">, </w:t>
      </w:r>
      <w:r w:rsidRPr="0095276B">
        <w:rPr>
          <w:i/>
        </w:rPr>
        <w:t>aujourd</w:t>
      </w:r>
      <w:r w:rsidR="006455E5">
        <w:rPr>
          <w:i/>
        </w:rPr>
        <w:t>’</w:t>
      </w:r>
      <w:r w:rsidRPr="0095276B">
        <w:rPr>
          <w:i/>
        </w:rPr>
        <w:t>hui</w:t>
      </w:r>
      <w:r w:rsidR="006455E5">
        <w:rPr>
          <w:i/>
        </w:rPr>
        <w:t xml:space="preserve">, </w:t>
      </w:r>
      <w:r w:rsidRPr="0095276B">
        <w:rPr>
          <w:i/>
        </w:rPr>
        <w:t>je n</w:t>
      </w:r>
      <w:r w:rsidR="006455E5">
        <w:rPr>
          <w:i/>
        </w:rPr>
        <w:t>’</w:t>
      </w:r>
      <w:r w:rsidRPr="0095276B">
        <w:rPr>
          <w:i/>
        </w:rPr>
        <w:t>arrive pas à me persuader que cette sub</w:t>
      </w:r>
      <w:r w:rsidRPr="0095276B">
        <w:rPr>
          <w:i/>
        </w:rPr>
        <w:t>s</w:t>
      </w:r>
      <w:r w:rsidRPr="0095276B">
        <w:rPr>
          <w:i/>
        </w:rPr>
        <w:t>titution du tout à la partie n</w:t>
      </w:r>
      <w:r w:rsidR="006455E5">
        <w:rPr>
          <w:i/>
        </w:rPr>
        <w:t>’</w:t>
      </w:r>
      <w:r w:rsidRPr="0095276B">
        <w:rPr>
          <w:i/>
        </w:rPr>
        <w:t>ait été qu</w:t>
      </w:r>
      <w:r w:rsidR="006455E5">
        <w:rPr>
          <w:i/>
        </w:rPr>
        <w:t>’</w:t>
      </w:r>
      <w:r w:rsidRPr="0095276B">
        <w:rPr>
          <w:i/>
        </w:rPr>
        <w:t>un triste subterfuge</w:t>
      </w:r>
      <w:r w:rsidR="006455E5">
        <w:rPr>
          <w:i/>
        </w:rPr>
        <w:t xml:space="preserve">. </w:t>
      </w:r>
      <w:r w:rsidRPr="0095276B">
        <w:rPr>
          <w:i/>
        </w:rPr>
        <w:t>Subterfuge</w:t>
      </w:r>
      <w:r w:rsidR="006455E5">
        <w:rPr>
          <w:i/>
        </w:rPr>
        <w:t xml:space="preserve"> ? </w:t>
      </w:r>
      <w:r w:rsidRPr="0095276B">
        <w:rPr>
          <w:i/>
        </w:rPr>
        <w:t>Peut-être</w:t>
      </w:r>
      <w:r w:rsidR="006455E5">
        <w:rPr>
          <w:i/>
        </w:rPr>
        <w:t xml:space="preserve">. </w:t>
      </w:r>
      <w:r w:rsidRPr="0095276B">
        <w:rPr>
          <w:i/>
        </w:rPr>
        <w:t>En ce cas la nature est une fameuse a</w:t>
      </w:r>
      <w:r w:rsidRPr="0095276B">
        <w:rPr>
          <w:i/>
        </w:rPr>
        <w:t>c</w:t>
      </w:r>
      <w:r w:rsidRPr="0095276B">
        <w:rPr>
          <w:i/>
        </w:rPr>
        <w:t>trice</w:t>
      </w:r>
      <w:r w:rsidR="006455E5">
        <w:rPr>
          <w:i/>
        </w:rPr>
        <w:t xml:space="preserve">, </w:t>
      </w:r>
      <w:r w:rsidRPr="0095276B">
        <w:rPr>
          <w:i/>
        </w:rPr>
        <w:t>car j</w:t>
      </w:r>
      <w:r w:rsidR="006455E5">
        <w:rPr>
          <w:i/>
        </w:rPr>
        <w:t>’</w:t>
      </w:r>
      <w:r w:rsidRPr="0095276B">
        <w:rPr>
          <w:i/>
        </w:rPr>
        <w:t>y ai été prise et dupée</w:t>
      </w:r>
      <w:r w:rsidR="006455E5">
        <w:rPr>
          <w:i/>
        </w:rPr>
        <w:t xml:space="preserve">, </w:t>
      </w:r>
      <w:r w:rsidRPr="0095276B">
        <w:rPr>
          <w:i/>
        </w:rPr>
        <w:t>comme la dernière petite spectatrice du poulailler</w:t>
      </w:r>
      <w:r w:rsidR="006455E5">
        <w:rPr>
          <w:i/>
        </w:rPr>
        <w:t xml:space="preserve">. </w:t>
      </w:r>
      <w:r w:rsidRPr="0095276B">
        <w:rPr>
          <w:i/>
        </w:rPr>
        <w:t>Triste</w:t>
      </w:r>
      <w:r w:rsidR="006455E5">
        <w:rPr>
          <w:i/>
        </w:rPr>
        <w:t xml:space="preserve"> ? </w:t>
      </w:r>
      <w:r w:rsidRPr="0095276B">
        <w:rPr>
          <w:i/>
        </w:rPr>
        <w:t>Assurément pas</w:t>
      </w:r>
      <w:r w:rsidR="006455E5">
        <w:rPr>
          <w:i/>
        </w:rPr>
        <w:t xml:space="preserve"> ; </w:t>
      </w:r>
      <w:r w:rsidRPr="0095276B">
        <w:rPr>
          <w:i/>
        </w:rPr>
        <w:t>tant qu</w:t>
      </w:r>
      <w:r w:rsidR="006455E5">
        <w:rPr>
          <w:i/>
        </w:rPr>
        <w:t>’</w:t>
      </w:r>
      <w:r w:rsidRPr="0095276B">
        <w:rPr>
          <w:i/>
        </w:rPr>
        <w:t>il reste une goutte de vie quelque part</w:t>
      </w:r>
      <w:r w:rsidR="006455E5">
        <w:rPr>
          <w:i/>
        </w:rPr>
        <w:t xml:space="preserve">, </w:t>
      </w:r>
      <w:r w:rsidRPr="0095276B">
        <w:rPr>
          <w:i/>
        </w:rPr>
        <w:t>la tristesse n</w:t>
      </w:r>
      <w:r w:rsidR="006455E5">
        <w:rPr>
          <w:i/>
        </w:rPr>
        <w:t>’</w:t>
      </w:r>
      <w:r w:rsidRPr="0095276B">
        <w:rPr>
          <w:i/>
        </w:rPr>
        <w:t>y a pas droit de cité</w:t>
      </w:r>
      <w:r w:rsidR="006455E5">
        <w:rPr>
          <w:i/>
        </w:rPr>
        <w:t>.</w:t>
      </w:r>
    </w:p>
    <w:p w14:paraId="54C0A2F6" w14:textId="77777777" w:rsidR="006455E5" w:rsidRDefault="009D4A85" w:rsidP="002666CE">
      <w:pPr>
        <w:rPr>
          <w:i/>
        </w:rPr>
      </w:pPr>
      <w:r w:rsidRPr="0095276B">
        <w:rPr>
          <w:i/>
        </w:rPr>
        <w:lastRenderedPageBreak/>
        <w:t>Est-ce à dire que ce fut sans chagrin</w:t>
      </w:r>
      <w:r w:rsidR="006455E5">
        <w:rPr>
          <w:i/>
        </w:rPr>
        <w:t xml:space="preserve"> ? </w:t>
      </w:r>
      <w:r w:rsidRPr="0095276B">
        <w:rPr>
          <w:i/>
        </w:rPr>
        <w:t>Je suis demeurée dix ans muette</w:t>
      </w:r>
      <w:r w:rsidR="006455E5">
        <w:rPr>
          <w:i/>
        </w:rPr>
        <w:t xml:space="preserve">. </w:t>
      </w:r>
      <w:r w:rsidRPr="0095276B">
        <w:rPr>
          <w:i/>
        </w:rPr>
        <w:t>C</w:t>
      </w:r>
      <w:r w:rsidR="006455E5">
        <w:rPr>
          <w:i/>
        </w:rPr>
        <w:t>’</w:t>
      </w:r>
      <w:r w:rsidRPr="0095276B">
        <w:rPr>
          <w:i/>
        </w:rPr>
        <w:t>était de quoi m</w:t>
      </w:r>
      <w:r w:rsidR="006455E5">
        <w:rPr>
          <w:i/>
        </w:rPr>
        <w:t>’</w:t>
      </w:r>
      <w:r w:rsidRPr="0095276B">
        <w:rPr>
          <w:i/>
        </w:rPr>
        <w:t>assurer que je ne forcerais pas les termes de la vérité en avouant</w:t>
      </w:r>
      <w:r w:rsidR="006455E5">
        <w:rPr>
          <w:i/>
        </w:rPr>
        <w:t xml:space="preserve">, </w:t>
      </w:r>
      <w:r w:rsidRPr="0095276B">
        <w:rPr>
          <w:i/>
        </w:rPr>
        <w:t>maintenant</w:t>
      </w:r>
      <w:r w:rsidR="006455E5">
        <w:rPr>
          <w:i/>
        </w:rPr>
        <w:t xml:space="preserve">, </w:t>
      </w:r>
      <w:r w:rsidRPr="0095276B">
        <w:rPr>
          <w:i/>
        </w:rPr>
        <w:t>que la pe</w:t>
      </w:r>
      <w:r w:rsidRPr="0095276B">
        <w:rPr>
          <w:i/>
        </w:rPr>
        <w:t>i</w:t>
      </w:r>
      <w:r w:rsidRPr="0095276B">
        <w:rPr>
          <w:i/>
        </w:rPr>
        <w:t>ne fut grande</w:t>
      </w:r>
      <w:r w:rsidR="006455E5">
        <w:rPr>
          <w:i/>
        </w:rPr>
        <w:t xml:space="preserve">. </w:t>
      </w:r>
      <w:r w:rsidRPr="0095276B">
        <w:rPr>
          <w:i/>
        </w:rPr>
        <w:t>Et elle demeure telle qu</w:t>
      </w:r>
      <w:r w:rsidR="006455E5">
        <w:rPr>
          <w:i/>
        </w:rPr>
        <w:t>’</w:t>
      </w:r>
      <w:r w:rsidRPr="0095276B">
        <w:rPr>
          <w:i/>
        </w:rPr>
        <w:t>au premier jour</w:t>
      </w:r>
      <w:r w:rsidR="006455E5">
        <w:rPr>
          <w:i/>
        </w:rPr>
        <w:t xml:space="preserve">. </w:t>
      </w:r>
      <w:r w:rsidRPr="0095276B">
        <w:rPr>
          <w:i/>
        </w:rPr>
        <w:t>Je vous ai dit que cette lettre était d</w:t>
      </w:r>
      <w:r w:rsidR="006455E5">
        <w:rPr>
          <w:i/>
        </w:rPr>
        <w:t>’</w:t>
      </w:r>
      <w:r w:rsidRPr="0095276B">
        <w:rPr>
          <w:i/>
        </w:rPr>
        <w:t>une veuve à une veuve</w:t>
      </w:r>
      <w:r w:rsidR="006455E5">
        <w:rPr>
          <w:i/>
        </w:rPr>
        <w:t xml:space="preserve">. </w:t>
      </w:r>
      <w:r w:rsidRPr="0095276B">
        <w:rPr>
          <w:i/>
        </w:rPr>
        <w:t>Quelle femme pourra regarder sans reculer d</w:t>
      </w:r>
      <w:r w:rsidR="006455E5">
        <w:rPr>
          <w:i/>
        </w:rPr>
        <w:t>’</w:t>
      </w:r>
      <w:r w:rsidRPr="0095276B">
        <w:rPr>
          <w:i/>
        </w:rPr>
        <w:t>horreur le jour qui a fait d</w:t>
      </w:r>
      <w:r w:rsidR="006455E5">
        <w:rPr>
          <w:i/>
        </w:rPr>
        <w:t>’</w:t>
      </w:r>
      <w:r w:rsidRPr="0095276B">
        <w:rPr>
          <w:i/>
        </w:rPr>
        <w:t>elle une vieille femme</w:t>
      </w:r>
      <w:r w:rsidR="006455E5">
        <w:rPr>
          <w:i/>
        </w:rPr>
        <w:t xml:space="preserve"> ? </w:t>
      </w:r>
      <w:r w:rsidRPr="0095276B">
        <w:rPr>
          <w:i/>
        </w:rPr>
        <w:t>Mais on peut vivre sans tristesse en portant un chagrin</w:t>
      </w:r>
      <w:r w:rsidR="006455E5">
        <w:rPr>
          <w:i/>
        </w:rPr>
        <w:t xml:space="preserve">. </w:t>
      </w:r>
      <w:r w:rsidRPr="0095276B">
        <w:rPr>
          <w:i/>
        </w:rPr>
        <w:t>La chose en tout cas méritait l</w:t>
      </w:r>
      <w:r w:rsidR="006455E5">
        <w:rPr>
          <w:i/>
        </w:rPr>
        <w:t>’</w:t>
      </w:r>
      <w:r w:rsidRPr="0095276B">
        <w:rPr>
          <w:i/>
        </w:rPr>
        <w:t>essai</w:t>
      </w:r>
      <w:r w:rsidR="006455E5">
        <w:rPr>
          <w:i/>
        </w:rPr>
        <w:t xml:space="preserve">. </w:t>
      </w:r>
      <w:r w:rsidRPr="0095276B">
        <w:rPr>
          <w:i/>
        </w:rPr>
        <w:t>Je n</w:t>
      </w:r>
      <w:r w:rsidR="006455E5">
        <w:rPr>
          <w:i/>
        </w:rPr>
        <w:t>’</w:t>
      </w:r>
      <w:r w:rsidRPr="0095276B">
        <w:rPr>
          <w:i/>
        </w:rPr>
        <w:t>ai que dégoût pour les inconsolables</w:t>
      </w:r>
      <w:r w:rsidR="006455E5">
        <w:rPr>
          <w:i/>
        </w:rPr>
        <w:t xml:space="preserve">. </w:t>
      </w:r>
      <w:r w:rsidRPr="0095276B">
        <w:rPr>
          <w:i/>
        </w:rPr>
        <w:t>La vie serait trop co</w:t>
      </w:r>
      <w:r w:rsidRPr="0095276B">
        <w:rPr>
          <w:i/>
        </w:rPr>
        <w:t>m</w:t>
      </w:r>
      <w:r w:rsidRPr="0095276B">
        <w:rPr>
          <w:i/>
        </w:rPr>
        <w:t>mode si l</w:t>
      </w:r>
      <w:r w:rsidR="006455E5">
        <w:rPr>
          <w:i/>
        </w:rPr>
        <w:t>’</w:t>
      </w:r>
      <w:r w:rsidRPr="0095276B">
        <w:rPr>
          <w:i/>
        </w:rPr>
        <w:t>on pouvait changer sa peine contre une monnaie de lamentations</w:t>
      </w:r>
      <w:r w:rsidR="006455E5">
        <w:rPr>
          <w:i/>
        </w:rPr>
        <w:t xml:space="preserve">, </w:t>
      </w:r>
      <w:r w:rsidRPr="0095276B">
        <w:rPr>
          <w:i/>
        </w:rPr>
        <w:t>et vraiment trop abjecte si chaque épreuve ne pouvait se co</w:t>
      </w:r>
      <w:r w:rsidRPr="0095276B">
        <w:rPr>
          <w:i/>
        </w:rPr>
        <w:t>m</w:t>
      </w:r>
      <w:r w:rsidRPr="0095276B">
        <w:rPr>
          <w:i/>
        </w:rPr>
        <w:t>penser</w:t>
      </w:r>
      <w:r w:rsidR="006455E5">
        <w:rPr>
          <w:i/>
        </w:rPr>
        <w:t xml:space="preserve">, </w:t>
      </w:r>
      <w:r w:rsidRPr="0095276B">
        <w:rPr>
          <w:i/>
        </w:rPr>
        <w:t>et au-delà</w:t>
      </w:r>
      <w:r w:rsidR="006455E5">
        <w:rPr>
          <w:i/>
        </w:rPr>
        <w:t>.</w:t>
      </w:r>
    </w:p>
    <w:p w14:paraId="7DE552E6" w14:textId="77777777" w:rsidR="006455E5" w:rsidRDefault="009D4A85" w:rsidP="002666CE">
      <w:pPr>
        <w:rPr>
          <w:i/>
        </w:rPr>
      </w:pPr>
      <w:r w:rsidRPr="0095276B">
        <w:rPr>
          <w:i/>
        </w:rPr>
        <w:t>Du reste je suis en train de vanter la médecine au barbier</w:t>
      </w:r>
      <w:r w:rsidR="006455E5">
        <w:rPr>
          <w:i/>
        </w:rPr>
        <w:t xml:space="preserve">. </w:t>
      </w:r>
      <w:r w:rsidRPr="0095276B">
        <w:rPr>
          <w:i/>
        </w:rPr>
        <w:t>Vous enseigniez déjà le dernier mot de cette sagesse</w:t>
      </w:r>
      <w:r w:rsidR="006455E5">
        <w:rPr>
          <w:i/>
        </w:rPr>
        <w:t xml:space="preserve">, </w:t>
      </w:r>
      <w:r w:rsidRPr="0095276B">
        <w:rPr>
          <w:i/>
        </w:rPr>
        <w:t>quand je n</w:t>
      </w:r>
      <w:r w:rsidR="006455E5">
        <w:rPr>
          <w:i/>
        </w:rPr>
        <w:t>’</w:t>
      </w:r>
      <w:r w:rsidRPr="0095276B">
        <w:rPr>
          <w:i/>
        </w:rPr>
        <w:t>apprenais pas encore mes lettres</w:t>
      </w:r>
      <w:r w:rsidR="006455E5">
        <w:rPr>
          <w:i/>
        </w:rPr>
        <w:t xml:space="preserve">. </w:t>
      </w:r>
      <w:r w:rsidRPr="0095276B">
        <w:rPr>
          <w:i/>
        </w:rPr>
        <w:t>Il vaut bien mieux que je vous informe que ma stupide inflammation des reins n</w:t>
      </w:r>
      <w:r w:rsidR="006455E5">
        <w:rPr>
          <w:i/>
        </w:rPr>
        <w:t>’</w:t>
      </w:r>
      <w:r w:rsidRPr="0095276B">
        <w:rPr>
          <w:i/>
        </w:rPr>
        <w:t>est pour rien dans notre retour</w:t>
      </w:r>
      <w:r w:rsidR="006455E5">
        <w:rPr>
          <w:i/>
        </w:rPr>
        <w:t xml:space="preserve">. </w:t>
      </w:r>
      <w:r w:rsidRPr="0095276B">
        <w:rPr>
          <w:i/>
        </w:rPr>
        <w:t>Elle est bien dûment restée noyée dans les eaux de Vittel</w:t>
      </w:r>
      <w:r w:rsidR="006455E5">
        <w:rPr>
          <w:i/>
        </w:rPr>
        <w:t xml:space="preserve">. </w:t>
      </w:r>
      <w:r w:rsidRPr="0095276B">
        <w:rPr>
          <w:i/>
        </w:rPr>
        <w:t>Au bout de sept années</w:t>
      </w:r>
      <w:r w:rsidR="006455E5">
        <w:rPr>
          <w:i/>
        </w:rPr>
        <w:t xml:space="preserve">, </w:t>
      </w:r>
      <w:r w:rsidRPr="0095276B">
        <w:rPr>
          <w:i/>
        </w:rPr>
        <w:t>il s</w:t>
      </w:r>
      <w:r w:rsidR="006455E5">
        <w:rPr>
          <w:i/>
        </w:rPr>
        <w:t>’</w:t>
      </w:r>
      <w:r w:rsidRPr="0095276B">
        <w:rPr>
          <w:i/>
        </w:rPr>
        <w:t>en faisait temps</w:t>
      </w:r>
      <w:r w:rsidR="006455E5">
        <w:rPr>
          <w:i/>
        </w:rPr>
        <w:t xml:space="preserve">. </w:t>
      </w:r>
      <w:r w:rsidRPr="0095276B">
        <w:rPr>
          <w:i/>
        </w:rPr>
        <w:t>Mais nos derniers dix-huit mois d</w:t>
      </w:r>
      <w:r w:rsidR="006455E5">
        <w:rPr>
          <w:i/>
        </w:rPr>
        <w:t>’</w:t>
      </w:r>
      <w:r w:rsidRPr="0095276B">
        <w:rPr>
          <w:i/>
        </w:rPr>
        <w:t>hôtels nous ont tout à coup pesé</w:t>
      </w:r>
      <w:r w:rsidR="006455E5">
        <w:rPr>
          <w:i/>
        </w:rPr>
        <w:t xml:space="preserve">, </w:t>
      </w:r>
      <w:r w:rsidRPr="0095276B">
        <w:rPr>
          <w:i/>
        </w:rPr>
        <w:t>à mon père et à moi</w:t>
      </w:r>
      <w:r w:rsidR="006455E5">
        <w:rPr>
          <w:i/>
        </w:rPr>
        <w:t xml:space="preserve">, </w:t>
      </w:r>
      <w:r w:rsidRPr="0095276B">
        <w:rPr>
          <w:i/>
        </w:rPr>
        <w:t>et nous sommes rentrés ici</w:t>
      </w:r>
      <w:r w:rsidR="006455E5">
        <w:rPr>
          <w:i/>
        </w:rPr>
        <w:t xml:space="preserve">, </w:t>
      </w:r>
      <w:r w:rsidRPr="0095276B">
        <w:rPr>
          <w:i/>
        </w:rPr>
        <w:t>avant-hier</w:t>
      </w:r>
      <w:r w:rsidR="006455E5">
        <w:rPr>
          <w:i/>
        </w:rPr>
        <w:t xml:space="preserve">, </w:t>
      </w:r>
      <w:r w:rsidRPr="0095276B">
        <w:rPr>
          <w:i/>
        </w:rPr>
        <w:t>tout courants</w:t>
      </w:r>
      <w:r w:rsidR="006455E5">
        <w:rPr>
          <w:i/>
        </w:rPr>
        <w:t>.</w:t>
      </w:r>
    </w:p>
    <w:p w14:paraId="589024EB" w14:textId="77777777" w:rsidR="006455E5" w:rsidRDefault="009D4A85" w:rsidP="002666CE">
      <w:pPr>
        <w:rPr>
          <w:i/>
        </w:rPr>
      </w:pPr>
      <w:r w:rsidRPr="0095276B">
        <w:rPr>
          <w:i/>
        </w:rPr>
        <w:t>Qui m</w:t>
      </w:r>
      <w:r w:rsidR="006455E5">
        <w:rPr>
          <w:i/>
        </w:rPr>
        <w:t>’</w:t>
      </w:r>
      <w:r w:rsidRPr="0095276B">
        <w:rPr>
          <w:i/>
        </w:rPr>
        <w:t>aurait dit qu</w:t>
      </w:r>
      <w:r w:rsidR="006455E5">
        <w:rPr>
          <w:i/>
        </w:rPr>
        <w:t>’</w:t>
      </w:r>
      <w:r w:rsidRPr="0095276B">
        <w:rPr>
          <w:i/>
        </w:rPr>
        <w:t>il m</w:t>
      </w:r>
      <w:r w:rsidR="006455E5">
        <w:rPr>
          <w:i/>
        </w:rPr>
        <w:t>’</w:t>
      </w:r>
      <w:r w:rsidRPr="0095276B">
        <w:rPr>
          <w:i/>
        </w:rPr>
        <w:t>arriverait de voyager cinq ans d</w:t>
      </w:r>
      <w:r w:rsidR="006455E5">
        <w:rPr>
          <w:i/>
        </w:rPr>
        <w:t>’</w:t>
      </w:r>
      <w:r w:rsidRPr="0095276B">
        <w:rPr>
          <w:i/>
        </w:rPr>
        <w:t>a</w:t>
      </w:r>
      <w:r w:rsidRPr="0095276B">
        <w:rPr>
          <w:i/>
        </w:rPr>
        <w:t>f</w:t>
      </w:r>
      <w:r w:rsidRPr="0095276B">
        <w:rPr>
          <w:i/>
        </w:rPr>
        <w:t>filée avec cet homme</w:t>
      </w:r>
      <w:r w:rsidR="006455E5">
        <w:rPr>
          <w:i/>
        </w:rPr>
        <w:t xml:space="preserve">, </w:t>
      </w:r>
      <w:r w:rsidRPr="0095276B">
        <w:rPr>
          <w:i/>
        </w:rPr>
        <w:t>sans me précipiter cinquante fois au fond de la mer</w:t>
      </w:r>
      <w:r w:rsidR="006455E5">
        <w:rPr>
          <w:i/>
        </w:rPr>
        <w:t xml:space="preserve">, </w:t>
      </w:r>
      <w:r w:rsidRPr="0095276B">
        <w:rPr>
          <w:i/>
        </w:rPr>
        <w:t>de pure exaspération</w:t>
      </w:r>
      <w:r w:rsidR="006455E5">
        <w:rPr>
          <w:i/>
        </w:rPr>
        <w:t xml:space="preserve"> ? </w:t>
      </w:r>
      <w:r w:rsidRPr="0095276B">
        <w:rPr>
          <w:i/>
        </w:rPr>
        <w:t>Depuis le seul jour de ma vie où il lui a passé par la tête de me faire un affront</w:t>
      </w:r>
      <w:r w:rsidR="006455E5">
        <w:rPr>
          <w:i/>
        </w:rPr>
        <w:t xml:space="preserve">, </w:t>
      </w:r>
      <w:r w:rsidRPr="0095276B">
        <w:rPr>
          <w:i/>
        </w:rPr>
        <w:t>en prétendant</w:t>
      </w:r>
      <w:r w:rsidR="006455E5">
        <w:rPr>
          <w:i/>
        </w:rPr>
        <w:t xml:space="preserve">, </w:t>
      </w:r>
      <w:r w:rsidRPr="0095276B">
        <w:rPr>
          <w:i/>
        </w:rPr>
        <w:t>inspiré par mon bon frère</w:t>
      </w:r>
      <w:r w:rsidR="006455E5">
        <w:rPr>
          <w:i/>
        </w:rPr>
        <w:t xml:space="preserve">, </w:t>
      </w:r>
      <w:r w:rsidRPr="0095276B">
        <w:rPr>
          <w:i/>
        </w:rPr>
        <w:t>que ma conduite avait autorisé un Simler à me manquer de respect</w:t>
      </w:r>
      <w:r w:rsidR="006455E5">
        <w:rPr>
          <w:i/>
        </w:rPr>
        <w:t xml:space="preserve">, </w:t>
      </w:r>
      <w:r w:rsidRPr="0095276B">
        <w:rPr>
          <w:i/>
        </w:rPr>
        <w:t>et où je vous l</w:t>
      </w:r>
      <w:r w:rsidR="006455E5">
        <w:rPr>
          <w:i/>
        </w:rPr>
        <w:t>’</w:t>
      </w:r>
      <w:r w:rsidRPr="0095276B">
        <w:rPr>
          <w:i/>
        </w:rPr>
        <w:t>ai si vertement remis à sa place</w:t>
      </w:r>
      <w:r w:rsidR="006455E5">
        <w:rPr>
          <w:i/>
        </w:rPr>
        <w:t xml:space="preserve">, </w:t>
      </w:r>
      <w:r w:rsidRPr="0095276B">
        <w:rPr>
          <w:i/>
        </w:rPr>
        <w:t>le cher homme a pris de lui si grands remords et de moi telle peur</w:t>
      </w:r>
      <w:r w:rsidR="006455E5">
        <w:rPr>
          <w:i/>
        </w:rPr>
        <w:t xml:space="preserve">, </w:t>
      </w:r>
      <w:r w:rsidRPr="0095276B">
        <w:rPr>
          <w:i/>
        </w:rPr>
        <w:t>qu</w:t>
      </w:r>
      <w:r w:rsidR="006455E5">
        <w:rPr>
          <w:i/>
        </w:rPr>
        <w:t>’</w:t>
      </w:r>
      <w:r w:rsidRPr="0095276B">
        <w:rPr>
          <w:i/>
        </w:rPr>
        <w:t>il est devenu</w:t>
      </w:r>
      <w:r w:rsidR="006455E5">
        <w:rPr>
          <w:i/>
        </w:rPr>
        <w:t xml:space="preserve">, </w:t>
      </w:r>
      <w:r w:rsidRPr="0095276B">
        <w:rPr>
          <w:i/>
        </w:rPr>
        <w:t>ma foi</w:t>
      </w:r>
      <w:r w:rsidR="006455E5">
        <w:rPr>
          <w:i/>
        </w:rPr>
        <w:t xml:space="preserve">, </w:t>
      </w:r>
      <w:r w:rsidRPr="0095276B">
        <w:rPr>
          <w:i/>
        </w:rPr>
        <w:t>un père tout m</w:t>
      </w:r>
      <w:r w:rsidRPr="0095276B">
        <w:rPr>
          <w:i/>
        </w:rPr>
        <w:t>i</w:t>
      </w:r>
      <w:r w:rsidRPr="0095276B">
        <w:rPr>
          <w:i/>
        </w:rPr>
        <w:t>gnon</w:t>
      </w:r>
      <w:r w:rsidR="006455E5">
        <w:rPr>
          <w:i/>
        </w:rPr>
        <w:t xml:space="preserve">. </w:t>
      </w:r>
      <w:r w:rsidRPr="0095276B">
        <w:rPr>
          <w:i/>
        </w:rPr>
        <w:t>Vous l</w:t>
      </w:r>
      <w:r w:rsidR="006455E5">
        <w:rPr>
          <w:i/>
        </w:rPr>
        <w:t>’</w:t>
      </w:r>
      <w:r w:rsidRPr="0095276B">
        <w:rPr>
          <w:i/>
        </w:rPr>
        <w:t>avez vu à l</w:t>
      </w:r>
      <w:r w:rsidR="006455E5">
        <w:rPr>
          <w:i/>
        </w:rPr>
        <w:t>’</w:t>
      </w:r>
      <w:r w:rsidRPr="0095276B">
        <w:rPr>
          <w:i/>
        </w:rPr>
        <w:t>œuvre</w:t>
      </w:r>
      <w:r w:rsidR="006455E5">
        <w:rPr>
          <w:i/>
        </w:rPr>
        <w:t xml:space="preserve">, </w:t>
      </w:r>
      <w:r w:rsidRPr="0095276B">
        <w:rPr>
          <w:i/>
        </w:rPr>
        <w:t>il y a un an</w:t>
      </w:r>
      <w:r w:rsidR="006455E5">
        <w:rPr>
          <w:i/>
        </w:rPr>
        <w:t>.</w:t>
      </w:r>
    </w:p>
    <w:p w14:paraId="6CC60650" w14:textId="77777777" w:rsidR="006455E5" w:rsidRDefault="009D4A85" w:rsidP="002666CE">
      <w:pPr>
        <w:rPr>
          <w:i/>
        </w:rPr>
      </w:pPr>
      <w:r w:rsidRPr="0095276B">
        <w:rPr>
          <w:i/>
        </w:rPr>
        <w:t>Vous vous doutez bien d</w:t>
      </w:r>
      <w:r w:rsidR="006455E5">
        <w:rPr>
          <w:i/>
        </w:rPr>
        <w:t>’</w:t>
      </w:r>
      <w:r w:rsidRPr="0095276B">
        <w:rPr>
          <w:i/>
        </w:rPr>
        <w:t>ailleurs</w:t>
      </w:r>
      <w:r w:rsidR="006455E5">
        <w:rPr>
          <w:i/>
        </w:rPr>
        <w:t xml:space="preserve">, </w:t>
      </w:r>
      <w:r w:rsidRPr="0095276B">
        <w:rPr>
          <w:i/>
        </w:rPr>
        <w:t>que ce n</w:t>
      </w:r>
      <w:r w:rsidR="006455E5">
        <w:rPr>
          <w:i/>
        </w:rPr>
        <w:t>’</w:t>
      </w:r>
      <w:r w:rsidRPr="0095276B">
        <w:rPr>
          <w:i/>
        </w:rPr>
        <w:t>est pas simple accident si l</w:t>
      </w:r>
      <w:r w:rsidR="006455E5">
        <w:rPr>
          <w:i/>
        </w:rPr>
        <w:t>’</w:t>
      </w:r>
      <w:r w:rsidRPr="0095276B">
        <w:rPr>
          <w:i/>
        </w:rPr>
        <w:t xml:space="preserve">envie du </w:t>
      </w:r>
      <w:proofErr w:type="spellStart"/>
      <w:r w:rsidRPr="0095276B">
        <w:rPr>
          <w:i/>
        </w:rPr>
        <w:t>Plantis</w:t>
      </w:r>
      <w:proofErr w:type="spellEnd"/>
      <w:r w:rsidRPr="0095276B">
        <w:rPr>
          <w:i/>
        </w:rPr>
        <w:t xml:space="preserve"> nous a visités précisément aux </w:t>
      </w:r>
      <w:r w:rsidRPr="0095276B">
        <w:rPr>
          <w:i/>
        </w:rPr>
        <w:lastRenderedPageBreak/>
        <w:t>alentours de la Noël</w:t>
      </w:r>
      <w:r w:rsidR="006455E5">
        <w:rPr>
          <w:i/>
        </w:rPr>
        <w:t xml:space="preserve">. </w:t>
      </w:r>
      <w:r w:rsidRPr="0095276B">
        <w:rPr>
          <w:i/>
        </w:rPr>
        <w:t>Il fallait que je me retrouve ici pour que fût complet le fruit de ces dix années</w:t>
      </w:r>
      <w:r w:rsidR="006455E5">
        <w:rPr>
          <w:i/>
        </w:rPr>
        <w:t>.</w:t>
      </w:r>
    </w:p>
    <w:p w14:paraId="3C8202CC" w14:textId="77777777" w:rsidR="006455E5" w:rsidRDefault="009D4A85" w:rsidP="002666CE">
      <w:pPr>
        <w:rPr>
          <w:i/>
        </w:rPr>
      </w:pPr>
      <w:r w:rsidRPr="0095276B">
        <w:rPr>
          <w:i/>
        </w:rPr>
        <w:t>Mais vous n</w:t>
      </w:r>
      <w:r w:rsidR="006455E5">
        <w:rPr>
          <w:i/>
        </w:rPr>
        <w:t>’</w:t>
      </w:r>
      <w:r w:rsidRPr="0095276B">
        <w:rPr>
          <w:i/>
        </w:rPr>
        <w:t>imaginerez jamais l</w:t>
      </w:r>
      <w:r w:rsidR="006455E5">
        <w:rPr>
          <w:i/>
        </w:rPr>
        <w:t>’</w:t>
      </w:r>
      <w:r w:rsidRPr="0095276B">
        <w:rPr>
          <w:i/>
        </w:rPr>
        <w:t>amitié que mon pays m</w:t>
      </w:r>
      <w:r w:rsidR="006455E5">
        <w:rPr>
          <w:i/>
        </w:rPr>
        <w:t>’</w:t>
      </w:r>
      <w:r w:rsidRPr="0095276B">
        <w:rPr>
          <w:i/>
        </w:rPr>
        <w:t>a témoignée</w:t>
      </w:r>
      <w:r w:rsidR="006455E5">
        <w:rPr>
          <w:i/>
        </w:rPr>
        <w:t xml:space="preserve">. </w:t>
      </w:r>
      <w:r w:rsidRPr="0095276B">
        <w:rPr>
          <w:i/>
        </w:rPr>
        <w:t>Ce matin</w:t>
      </w:r>
      <w:r w:rsidR="006455E5">
        <w:rPr>
          <w:i/>
        </w:rPr>
        <w:t xml:space="preserve">, </w:t>
      </w:r>
      <w:r w:rsidRPr="0095276B">
        <w:rPr>
          <w:i/>
        </w:rPr>
        <w:t>au lever du jour</w:t>
      </w:r>
      <w:r w:rsidR="006455E5">
        <w:rPr>
          <w:i/>
        </w:rPr>
        <w:t xml:space="preserve">, </w:t>
      </w:r>
      <w:r w:rsidRPr="0095276B">
        <w:rPr>
          <w:i/>
        </w:rPr>
        <w:t>ma sœur murmurante l</w:t>
      </w:r>
      <w:r w:rsidR="006455E5">
        <w:rPr>
          <w:i/>
        </w:rPr>
        <w:t>’</w:t>
      </w:r>
      <w:proofErr w:type="spellStart"/>
      <w:r w:rsidRPr="0095276B">
        <w:rPr>
          <w:i/>
        </w:rPr>
        <w:t>Auxance</w:t>
      </w:r>
      <w:proofErr w:type="spellEnd"/>
      <w:r w:rsidR="006455E5">
        <w:rPr>
          <w:i/>
        </w:rPr>
        <w:t xml:space="preserve">, </w:t>
      </w:r>
      <w:r w:rsidRPr="0095276B">
        <w:rPr>
          <w:i/>
        </w:rPr>
        <w:t>mes grands frères les arbres</w:t>
      </w:r>
      <w:r w:rsidR="006455E5">
        <w:rPr>
          <w:i/>
        </w:rPr>
        <w:t xml:space="preserve">, </w:t>
      </w:r>
      <w:r w:rsidRPr="0095276B">
        <w:rPr>
          <w:i/>
        </w:rPr>
        <w:t>mon noueux grand-père le plateau</w:t>
      </w:r>
      <w:r w:rsidR="006455E5">
        <w:rPr>
          <w:i/>
        </w:rPr>
        <w:t xml:space="preserve">, </w:t>
      </w:r>
      <w:r w:rsidRPr="0095276B">
        <w:rPr>
          <w:i/>
        </w:rPr>
        <w:t>et les belles prairies planes</w:t>
      </w:r>
      <w:r w:rsidR="006455E5">
        <w:rPr>
          <w:i/>
        </w:rPr>
        <w:t xml:space="preserve">, </w:t>
      </w:r>
      <w:r w:rsidRPr="0095276B">
        <w:rPr>
          <w:i/>
        </w:rPr>
        <w:t>vernies par le g</w:t>
      </w:r>
      <w:r w:rsidRPr="0095276B">
        <w:rPr>
          <w:i/>
        </w:rPr>
        <w:t>i</w:t>
      </w:r>
      <w:r w:rsidRPr="0095276B">
        <w:rPr>
          <w:i/>
        </w:rPr>
        <w:t>vre</w:t>
      </w:r>
      <w:r w:rsidR="006455E5">
        <w:rPr>
          <w:i/>
        </w:rPr>
        <w:t xml:space="preserve">, </w:t>
      </w:r>
      <w:r w:rsidRPr="0095276B">
        <w:rPr>
          <w:i/>
        </w:rPr>
        <w:t>m</w:t>
      </w:r>
      <w:r w:rsidR="006455E5">
        <w:rPr>
          <w:i/>
        </w:rPr>
        <w:t>’</w:t>
      </w:r>
      <w:r w:rsidRPr="0095276B">
        <w:rPr>
          <w:i/>
        </w:rPr>
        <w:t>ont fait accueil et fête à défaut de vous</w:t>
      </w:r>
      <w:r w:rsidR="006455E5">
        <w:rPr>
          <w:i/>
        </w:rPr>
        <w:t xml:space="preserve">, </w:t>
      </w:r>
      <w:r w:rsidRPr="0095276B">
        <w:rPr>
          <w:i/>
        </w:rPr>
        <w:t>je me suis senti toute la compagnie désirable pour franchir ce jour annive</w:t>
      </w:r>
      <w:r w:rsidRPr="0095276B">
        <w:rPr>
          <w:i/>
        </w:rPr>
        <w:t>r</w:t>
      </w:r>
      <w:r w:rsidRPr="0095276B">
        <w:rPr>
          <w:i/>
        </w:rPr>
        <w:t>saire</w:t>
      </w:r>
      <w:r w:rsidR="006455E5">
        <w:rPr>
          <w:i/>
        </w:rPr>
        <w:t>.</w:t>
      </w:r>
    </w:p>
    <w:p w14:paraId="6860C1B2" w14:textId="77777777" w:rsidR="006455E5" w:rsidRDefault="009D4A85" w:rsidP="002666CE">
      <w:pPr>
        <w:rPr>
          <w:i/>
        </w:rPr>
      </w:pPr>
      <w:r w:rsidRPr="0095276B">
        <w:rPr>
          <w:i/>
        </w:rPr>
        <w:t>Et comme le hasard fait ce qu</w:t>
      </w:r>
      <w:r w:rsidR="006455E5">
        <w:rPr>
          <w:i/>
        </w:rPr>
        <w:t>’</w:t>
      </w:r>
      <w:r w:rsidRPr="0095276B">
        <w:rPr>
          <w:i/>
        </w:rPr>
        <w:t>il faut sans qu</w:t>
      </w:r>
      <w:r w:rsidR="006455E5">
        <w:rPr>
          <w:i/>
        </w:rPr>
        <w:t>’</w:t>
      </w:r>
      <w:r w:rsidRPr="0095276B">
        <w:rPr>
          <w:i/>
        </w:rPr>
        <w:t>on ait à l</w:t>
      </w:r>
      <w:r w:rsidR="006455E5">
        <w:rPr>
          <w:i/>
        </w:rPr>
        <w:t>’</w:t>
      </w:r>
      <w:r w:rsidRPr="0095276B">
        <w:rPr>
          <w:i/>
        </w:rPr>
        <w:t>en prier</w:t>
      </w:r>
      <w:r w:rsidR="006455E5">
        <w:rPr>
          <w:i/>
        </w:rPr>
        <w:t xml:space="preserve">, </w:t>
      </w:r>
      <w:r w:rsidRPr="0095276B">
        <w:rPr>
          <w:i/>
        </w:rPr>
        <w:t>voici que je l</w:t>
      </w:r>
      <w:r w:rsidR="006455E5">
        <w:rPr>
          <w:i/>
        </w:rPr>
        <w:t>’</w:t>
      </w:r>
      <w:r w:rsidRPr="0095276B">
        <w:rPr>
          <w:i/>
        </w:rPr>
        <w:t>ai vu aujourd</w:t>
      </w:r>
      <w:r w:rsidR="006455E5">
        <w:rPr>
          <w:i/>
        </w:rPr>
        <w:t>’</w:t>
      </w:r>
      <w:r w:rsidRPr="0095276B">
        <w:rPr>
          <w:i/>
        </w:rPr>
        <w:t>hui même</w:t>
      </w:r>
      <w:r w:rsidR="006455E5">
        <w:rPr>
          <w:i/>
        </w:rPr>
        <w:t xml:space="preserve">, </w:t>
      </w:r>
      <w:r w:rsidRPr="0095276B">
        <w:rPr>
          <w:i/>
        </w:rPr>
        <w:t>lui que je n</w:t>
      </w:r>
      <w:r w:rsidR="006455E5">
        <w:rPr>
          <w:i/>
        </w:rPr>
        <w:t>’</w:t>
      </w:r>
      <w:r w:rsidRPr="0095276B">
        <w:rPr>
          <w:i/>
        </w:rPr>
        <w:t>avais point revu</w:t>
      </w:r>
      <w:r w:rsidR="006455E5">
        <w:rPr>
          <w:i/>
        </w:rPr>
        <w:t>.</w:t>
      </w:r>
    </w:p>
    <w:p w14:paraId="3B8612FD" w14:textId="77777777" w:rsidR="006455E5" w:rsidRDefault="009D4A85" w:rsidP="002666CE">
      <w:pPr>
        <w:rPr>
          <w:i/>
        </w:rPr>
      </w:pPr>
      <w:r w:rsidRPr="0095276B">
        <w:rPr>
          <w:i/>
        </w:rPr>
        <w:t>Le lieu n</w:t>
      </w:r>
      <w:r w:rsidR="006455E5">
        <w:rPr>
          <w:i/>
        </w:rPr>
        <w:t>’</w:t>
      </w:r>
      <w:r w:rsidRPr="0095276B">
        <w:rPr>
          <w:i/>
        </w:rPr>
        <w:t>y fait rien</w:t>
      </w:r>
      <w:r w:rsidR="006455E5">
        <w:rPr>
          <w:i/>
        </w:rPr>
        <w:t xml:space="preserve">. </w:t>
      </w:r>
      <w:r w:rsidRPr="0095276B">
        <w:rPr>
          <w:i/>
        </w:rPr>
        <w:t>J</w:t>
      </w:r>
      <w:r w:rsidR="006455E5">
        <w:rPr>
          <w:i/>
        </w:rPr>
        <w:t>’</w:t>
      </w:r>
      <w:r w:rsidRPr="0095276B">
        <w:rPr>
          <w:i/>
        </w:rPr>
        <w:t>étais assez près</w:t>
      </w:r>
      <w:r w:rsidR="006455E5">
        <w:rPr>
          <w:i/>
        </w:rPr>
        <w:t xml:space="preserve">, </w:t>
      </w:r>
      <w:r w:rsidRPr="0095276B">
        <w:rPr>
          <w:i/>
        </w:rPr>
        <w:t>tout à mon aise</w:t>
      </w:r>
      <w:r w:rsidR="006455E5">
        <w:rPr>
          <w:i/>
        </w:rPr>
        <w:t xml:space="preserve">, </w:t>
      </w:r>
      <w:r w:rsidRPr="0095276B">
        <w:rPr>
          <w:i/>
        </w:rPr>
        <w:t>parfaitement invisible</w:t>
      </w:r>
      <w:r w:rsidR="006455E5">
        <w:rPr>
          <w:i/>
        </w:rPr>
        <w:t>.</w:t>
      </w:r>
    </w:p>
    <w:p w14:paraId="291247D5" w14:textId="77777777" w:rsidR="006455E5" w:rsidRDefault="009D4A85" w:rsidP="002666CE">
      <w:pPr>
        <w:rPr>
          <w:i/>
        </w:rPr>
      </w:pPr>
      <w:r w:rsidRPr="0095276B">
        <w:rPr>
          <w:i/>
        </w:rPr>
        <w:t>C</w:t>
      </w:r>
      <w:r w:rsidR="006455E5">
        <w:rPr>
          <w:i/>
        </w:rPr>
        <w:t>’</w:t>
      </w:r>
      <w:r w:rsidRPr="0095276B">
        <w:rPr>
          <w:i/>
        </w:rPr>
        <w:t>était si hors de toute prévision</w:t>
      </w:r>
      <w:r w:rsidR="006455E5">
        <w:rPr>
          <w:i/>
        </w:rPr>
        <w:t xml:space="preserve">, </w:t>
      </w:r>
      <w:r w:rsidRPr="0095276B">
        <w:rPr>
          <w:i/>
        </w:rPr>
        <w:t>mais si à point</w:t>
      </w:r>
      <w:r w:rsidR="006455E5">
        <w:rPr>
          <w:i/>
        </w:rPr>
        <w:t xml:space="preserve">, </w:t>
      </w:r>
      <w:r w:rsidRPr="0095276B">
        <w:rPr>
          <w:i/>
        </w:rPr>
        <w:t>que j</w:t>
      </w:r>
      <w:r w:rsidR="006455E5">
        <w:rPr>
          <w:i/>
        </w:rPr>
        <w:t>’</w:t>
      </w:r>
      <w:r w:rsidRPr="0095276B">
        <w:rPr>
          <w:i/>
        </w:rPr>
        <w:t>en suis demeurée saisie</w:t>
      </w:r>
      <w:r w:rsidR="006455E5">
        <w:rPr>
          <w:i/>
        </w:rPr>
        <w:t xml:space="preserve">, </w:t>
      </w:r>
      <w:r w:rsidRPr="0095276B">
        <w:rPr>
          <w:i/>
        </w:rPr>
        <w:t>et incapable</w:t>
      </w:r>
      <w:r w:rsidR="006455E5">
        <w:rPr>
          <w:i/>
        </w:rPr>
        <w:t xml:space="preserve">, </w:t>
      </w:r>
      <w:r w:rsidRPr="0095276B">
        <w:rPr>
          <w:i/>
        </w:rPr>
        <w:t>un bon moment</w:t>
      </w:r>
      <w:r w:rsidR="006455E5">
        <w:rPr>
          <w:i/>
        </w:rPr>
        <w:t xml:space="preserve">, </w:t>
      </w:r>
      <w:r w:rsidRPr="0095276B">
        <w:rPr>
          <w:i/>
        </w:rPr>
        <w:t>de profiter de la rencontre</w:t>
      </w:r>
      <w:r w:rsidR="006455E5">
        <w:rPr>
          <w:i/>
        </w:rPr>
        <w:t xml:space="preserve">. </w:t>
      </w:r>
      <w:r w:rsidRPr="0095276B">
        <w:rPr>
          <w:i/>
        </w:rPr>
        <w:t>Puis je me suis vue sur le point d</w:t>
      </w:r>
      <w:r w:rsidR="006455E5">
        <w:rPr>
          <w:i/>
        </w:rPr>
        <w:t>’</w:t>
      </w:r>
      <w:r w:rsidRPr="0095276B">
        <w:rPr>
          <w:i/>
        </w:rPr>
        <w:t>aller à lui</w:t>
      </w:r>
      <w:r w:rsidR="006455E5">
        <w:rPr>
          <w:i/>
        </w:rPr>
        <w:t xml:space="preserve">, </w:t>
      </w:r>
      <w:r w:rsidRPr="0095276B">
        <w:rPr>
          <w:i/>
        </w:rPr>
        <w:t>de lui prendre la main</w:t>
      </w:r>
      <w:r w:rsidR="006455E5">
        <w:rPr>
          <w:i/>
        </w:rPr>
        <w:t xml:space="preserve">, </w:t>
      </w:r>
      <w:r w:rsidRPr="0095276B">
        <w:rPr>
          <w:i/>
        </w:rPr>
        <w:t>et de lui dire</w:t>
      </w:r>
      <w:r w:rsidR="006455E5">
        <w:rPr>
          <w:i/>
        </w:rPr>
        <w:t xml:space="preserve"> : </w:t>
      </w:r>
      <w:r w:rsidRPr="0095276B">
        <w:rPr>
          <w:i/>
        </w:rPr>
        <w:t>asseyez-vous là</w:t>
      </w:r>
      <w:r w:rsidR="006455E5">
        <w:rPr>
          <w:i/>
        </w:rPr>
        <w:t xml:space="preserve">, </w:t>
      </w:r>
      <w:r w:rsidRPr="0095276B">
        <w:rPr>
          <w:i/>
        </w:rPr>
        <w:t>causons et dites-moi quel homme vous êtes devenu durant ces dix ans</w:t>
      </w:r>
      <w:r w:rsidR="006455E5">
        <w:rPr>
          <w:i/>
        </w:rPr>
        <w:t>.</w:t>
      </w:r>
    </w:p>
    <w:p w14:paraId="53170BA6" w14:textId="77777777" w:rsidR="006455E5" w:rsidRDefault="009D4A85" w:rsidP="002666CE">
      <w:pPr>
        <w:rPr>
          <w:i/>
        </w:rPr>
      </w:pPr>
      <w:r w:rsidRPr="0095276B">
        <w:rPr>
          <w:i/>
        </w:rPr>
        <w:t>Qui sait</w:t>
      </w:r>
      <w:r w:rsidR="006455E5">
        <w:rPr>
          <w:i/>
        </w:rPr>
        <w:t xml:space="preserve"> ? </w:t>
      </w:r>
      <w:r w:rsidRPr="0095276B">
        <w:rPr>
          <w:i/>
        </w:rPr>
        <w:t>Il subsiste sur sa figure assez de sa simplicité ancienne pour qu</w:t>
      </w:r>
      <w:r w:rsidR="006455E5">
        <w:rPr>
          <w:i/>
        </w:rPr>
        <w:t>’</w:t>
      </w:r>
      <w:r w:rsidRPr="0095276B">
        <w:rPr>
          <w:i/>
        </w:rPr>
        <w:t>il l</w:t>
      </w:r>
      <w:r w:rsidR="006455E5">
        <w:rPr>
          <w:i/>
        </w:rPr>
        <w:t>’</w:t>
      </w:r>
      <w:r w:rsidRPr="0095276B">
        <w:rPr>
          <w:i/>
        </w:rPr>
        <w:t>eût trouvé bon</w:t>
      </w:r>
      <w:r w:rsidR="006455E5">
        <w:rPr>
          <w:i/>
        </w:rPr>
        <w:t xml:space="preserve">. </w:t>
      </w:r>
      <w:r w:rsidRPr="0095276B">
        <w:rPr>
          <w:i/>
        </w:rPr>
        <w:t>Mais il était en famille</w:t>
      </w:r>
      <w:r w:rsidR="006455E5">
        <w:rPr>
          <w:i/>
        </w:rPr>
        <w:t xml:space="preserve">, </w:t>
      </w:r>
      <w:r w:rsidRPr="0095276B">
        <w:rPr>
          <w:i/>
        </w:rPr>
        <w:t>et l</w:t>
      </w:r>
      <w:r w:rsidR="006455E5">
        <w:rPr>
          <w:i/>
        </w:rPr>
        <w:t>’</w:t>
      </w:r>
      <w:r w:rsidRPr="0095276B">
        <w:rPr>
          <w:i/>
        </w:rPr>
        <w:t>e</w:t>
      </w:r>
      <w:r w:rsidRPr="0095276B">
        <w:rPr>
          <w:i/>
        </w:rPr>
        <w:t>s</w:t>
      </w:r>
      <w:r w:rsidRPr="0095276B">
        <w:rPr>
          <w:i/>
        </w:rPr>
        <w:t>corte attirait aussi mon attention</w:t>
      </w:r>
      <w:r w:rsidR="006455E5">
        <w:rPr>
          <w:i/>
        </w:rPr>
        <w:t>.</w:t>
      </w:r>
    </w:p>
    <w:p w14:paraId="0806A1B1" w14:textId="77777777" w:rsidR="006455E5" w:rsidRDefault="009D4A85" w:rsidP="002666CE">
      <w:pPr>
        <w:rPr>
          <w:i/>
        </w:rPr>
      </w:pPr>
      <w:r w:rsidRPr="0095276B">
        <w:rPr>
          <w:i/>
        </w:rPr>
        <w:t>Il n</w:t>
      </w:r>
      <w:r w:rsidR="006455E5">
        <w:rPr>
          <w:i/>
        </w:rPr>
        <w:t>’</w:t>
      </w:r>
      <w:r w:rsidRPr="0095276B">
        <w:rPr>
          <w:i/>
        </w:rPr>
        <w:t>a pas l</w:t>
      </w:r>
      <w:r w:rsidR="006455E5">
        <w:rPr>
          <w:i/>
        </w:rPr>
        <w:t>’</w:t>
      </w:r>
      <w:r w:rsidRPr="0095276B">
        <w:rPr>
          <w:i/>
        </w:rPr>
        <w:t>air d</w:t>
      </w:r>
      <w:r w:rsidR="006455E5">
        <w:rPr>
          <w:i/>
        </w:rPr>
        <w:t>’</w:t>
      </w:r>
      <w:r w:rsidRPr="0095276B">
        <w:rPr>
          <w:i/>
        </w:rPr>
        <w:t>un homme malheureux</w:t>
      </w:r>
      <w:r w:rsidR="006455E5">
        <w:rPr>
          <w:i/>
        </w:rPr>
        <w:t xml:space="preserve">. </w:t>
      </w:r>
      <w:r w:rsidRPr="0095276B">
        <w:rPr>
          <w:i/>
        </w:rPr>
        <w:t>Il est gai et bien portant</w:t>
      </w:r>
      <w:r w:rsidR="006455E5">
        <w:rPr>
          <w:i/>
        </w:rPr>
        <w:t xml:space="preserve">, </w:t>
      </w:r>
      <w:r w:rsidRPr="0095276B">
        <w:rPr>
          <w:i/>
        </w:rPr>
        <w:t>avec une lassitude répandue sur tout le fond</w:t>
      </w:r>
      <w:r w:rsidR="006455E5">
        <w:rPr>
          <w:i/>
        </w:rPr>
        <w:t xml:space="preserve">. </w:t>
      </w:r>
      <w:r w:rsidRPr="0095276B">
        <w:rPr>
          <w:i/>
        </w:rPr>
        <w:t>Je m</w:t>
      </w:r>
      <w:r w:rsidR="006455E5">
        <w:rPr>
          <w:i/>
        </w:rPr>
        <w:t>’</w:t>
      </w:r>
      <w:r w:rsidRPr="0095276B">
        <w:rPr>
          <w:i/>
        </w:rPr>
        <w:t>i</w:t>
      </w:r>
      <w:r w:rsidRPr="0095276B">
        <w:rPr>
          <w:i/>
        </w:rPr>
        <w:t>n</w:t>
      </w:r>
      <w:r w:rsidRPr="0095276B">
        <w:rPr>
          <w:i/>
        </w:rPr>
        <w:t>terroge</w:t>
      </w:r>
      <w:r w:rsidR="006455E5">
        <w:rPr>
          <w:i/>
        </w:rPr>
        <w:t xml:space="preserve"> : </w:t>
      </w:r>
      <w:r w:rsidRPr="0095276B">
        <w:rPr>
          <w:i/>
        </w:rPr>
        <w:t>mon orgueil a trop d</w:t>
      </w:r>
      <w:r w:rsidR="006455E5">
        <w:rPr>
          <w:i/>
        </w:rPr>
        <w:t>’</w:t>
      </w:r>
      <w:r w:rsidRPr="0095276B">
        <w:rPr>
          <w:i/>
        </w:rPr>
        <w:t>intérêt à découvrir en lui cette lassitude d</w:t>
      </w:r>
      <w:r w:rsidR="006455E5">
        <w:rPr>
          <w:i/>
        </w:rPr>
        <w:t>’</w:t>
      </w:r>
      <w:r w:rsidRPr="0095276B">
        <w:rPr>
          <w:i/>
        </w:rPr>
        <w:t>homme qui n</w:t>
      </w:r>
      <w:r w:rsidR="006455E5">
        <w:rPr>
          <w:i/>
        </w:rPr>
        <w:t>’</w:t>
      </w:r>
      <w:r w:rsidRPr="0095276B">
        <w:rPr>
          <w:i/>
        </w:rPr>
        <w:t>aurait jamais connu le bonheur</w:t>
      </w:r>
      <w:r w:rsidR="006455E5">
        <w:rPr>
          <w:i/>
        </w:rPr>
        <w:t xml:space="preserve">, </w:t>
      </w:r>
      <w:r w:rsidRPr="0095276B">
        <w:rPr>
          <w:i/>
        </w:rPr>
        <w:t>ne se satisferait pas de l</w:t>
      </w:r>
      <w:r w:rsidR="006455E5">
        <w:rPr>
          <w:i/>
        </w:rPr>
        <w:t>’</w:t>
      </w:r>
      <w:r w:rsidRPr="0095276B">
        <w:rPr>
          <w:i/>
        </w:rPr>
        <w:t>ignorer et chercherait à s</w:t>
      </w:r>
      <w:r w:rsidR="006455E5">
        <w:rPr>
          <w:i/>
        </w:rPr>
        <w:t>’</w:t>
      </w:r>
      <w:r w:rsidRPr="0095276B">
        <w:rPr>
          <w:i/>
        </w:rPr>
        <w:t>étourdir</w:t>
      </w:r>
      <w:r w:rsidR="006455E5">
        <w:rPr>
          <w:i/>
        </w:rPr>
        <w:t xml:space="preserve">. </w:t>
      </w:r>
      <w:r w:rsidRPr="0095276B">
        <w:rPr>
          <w:i/>
        </w:rPr>
        <w:t>Hélas non</w:t>
      </w:r>
      <w:r w:rsidR="006455E5">
        <w:rPr>
          <w:i/>
        </w:rPr>
        <w:t xml:space="preserve"> ; </w:t>
      </w:r>
      <w:r w:rsidRPr="0095276B">
        <w:rPr>
          <w:i/>
        </w:rPr>
        <w:t>je n</w:t>
      </w:r>
      <w:r w:rsidR="006455E5">
        <w:rPr>
          <w:i/>
        </w:rPr>
        <w:t>’</w:t>
      </w:r>
      <w:r w:rsidRPr="0095276B">
        <w:rPr>
          <w:i/>
        </w:rPr>
        <w:t>ai pas rêvé</w:t>
      </w:r>
      <w:r w:rsidR="006455E5">
        <w:rPr>
          <w:i/>
        </w:rPr>
        <w:t xml:space="preserve"> ; </w:t>
      </w:r>
      <w:r w:rsidRPr="0095276B">
        <w:rPr>
          <w:i/>
        </w:rPr>
        <w:t>elle y est</w:t>
      </w:r>
      <w:r w:rsidR="006455E5">
        <w:rPr>
          <w:i/>
        </w:rPr>
        <w:t xml:space="preserve">, </w:t>
      </w:r>
      <w:r w:rsidRPr="0095276B">
        <w:rPr>
          <w:i/>
        </w:rPr>
        <w:t>durement étalée</w:t>
      </w:r>
      <w:r w:rsidR="006455E5">
        <w:rPr>
          <w:i/>
        </w:rPr>
        <w:t xml:space="preserve">. </w:t>
      </w:r>
      <w:r w:rsidRPr="0095276B">
        <w:rPr>
          <w:i/>
        </w:rPr>
        <w:t>Dieu sait dans quels chemins il l</w:t>
      </w:r>
      <w:r w:rsidR="006455E5">
        <w:rPr>
          <w:i/>
        </w:rPr>
        <w:t>’</w:t>
      </w:r>
      <w:r w:rsidRPr="0095276B">
        <w:rPr>
          <w:i/>
        </w:rPr>
        <w:t>aura promenée</w:t>
      </w:r>
      <w:r w:rsidR="006455E5">
        <w:rPr>
          <w:i/>
        </w:rPr>
        <w:t xml:space="preserve"> ! </w:t>
      </w:r>
      <w:r w:rsidRPr="0095276B">
        <w:rPr>
          <w:i/>
        </w:rPr>
        <w:t>Sa jeunesse</w:t>
      </w:r>
      <w:r w:rsidR="006455E5">
        <w:rPr>
          <w:i/>
        </w:rPr>
        <w:t xml:space="preserve">, </w:t>
      </w:r>
      <w:r w:rsidRPr="0095276B">
        <w:rPr>
          <w:i/>
        </w:rPr>
        <w:t>qui ne s</w:t>
      </w:r>
      <w:r w:rsidR="006455E5">
        <w:rPr>
          <w:i/>
        </w:rPr>
        <w:t>’</w:t>
      </w:r>
      <w:r w:rsidRPr="0095276B">
        <w:rPr>
          <w:i/>
        </w:rPr>
        <w:t>en ira jamais de lui</w:t>
      </w:r>
      <w:r w:rsidR="006455E5">
        <w:rPr>
          <w:i/>
        </w:rPr>
        <w:t xml:space="preserve">, </w:t>
      </w:r>
      <w:r w:rsidRPr="0095276B">
        <w:rPr>
          <w:i/>
        </w:rPr>
        <w:t>a une petite fêlure</w:t>
      </w:r>
      <w:r w:rsidR="006455E5">
        <w:rPr>
          <w:i/>
        </w:rPr>
        <w:t xml:space="preserve">, </w:t>
      </w:r>
      <w:r w:rsidRPr="0095276B">
        <w:rPr>
          <w:i/>
        </w:rPr>
        <w:t>par où bien des choses précieuses ont dû s</w:t>
      </w:r>
      <w:r w:rsidR="006455E5">
        <w:rPr>
          <w:i/>
        </w:rPr>
        <w:t>’</w:t>
      </w:r>
      <w:r w:rsidRPr="0095276B">
        <w:rPr>
          <w:i/>
        </w:rPr>
        <w:t>écouler</w:t>
      </w:r>
      <w:r w:rsidR="006455E5">
        <w:rPr>
          <w:i/>
        </w:rPr>
        <w:t xml:space="preserve">. </w:t>
      </w:r>
      <w:r w:rsidRPr="0095276B">
        <w:rPr>
          <w:i/>
        </w:rPr>
        <w:t>Sa femme s</w:t>
      </w:r>
      <w:r w:rsidR="006455E5">
        <w:rPr>
          <w:i/>
        </w:rPr>
        <w:t>’</w:t>
      </w:r>
      <w:r w:rsidRPr="0095276B">
        <w:rPr>
          <w:i/>
        </w:rPr>
        <w:t>en doute</w:t>
      </w:r>
      <w:r w:rsidR="006455E5">
        <w:rPr>
          <w:i/>
        </w:rPr>
        <w:t xml:space="preserve">. </w:t>
      </w:r>
      <w:r w:rsidRPr="0095276B">
        <w:rPr>
          <w:i/>
        </w:rPr>
        <w:t xml:space="preserve">La pauvre créature serait </w:t>
      </w:r>
      <w:r w:rsidRPr="0095276B">
        <w:rPr>
          <w:i/>
        </w:rPr>
        <w:lastRenderedPageBreak/>
        <w:t>même malheureuse si elle n</w:t>
      </w:r>
      <w:r w:rsidR="006455E5">
        <w:rPr>
          <w:i/>
        </w:rPr>
        <w:t>’</w:t>
      </w:r>
      <w:r w:rsidRPr="0095276B">
        <w:rPr>
          <w:i/>
        </w:rPr>
        <w:t>avait pas une épaisseur animale où tout doit se fondre par la charité de que</w:t>
      </w:r>
      <w:r w:rsidRPr="0095276B">
        <w:rPr>
          <w:i/>
        </w:rPr>
        <w:t>l</w:t>
      </w:r>
      <w:r w:rsidRPr="0095276B">
        <w:rPr>
          <w:i/>
        </w:rPr>
        <w:t>ques caresses et la consolation de la bonne nourriture</w:t>
      </w:r>
      <w:r w:rsidR="006455E5">
        <w:rPr>
          <w:i/>
        </w:rPr>
        <w:t xml:space="preserve">. </w:t>
      </w:r>
      <w:r w:rsidRPr="0095276B">
        <w:rPr>
          <w:i/>
        </w:rPr>
        <w:t>C</w:t>
      </w:r>
      <w:r w:rsidR="006455E5">
        <w:rPr>
          <w:i/>
        </w:rPr>
        <w:t>’</w:t>
      </w:r>
      <w:r w:rsidRPr="0095276B">
        <w:rPr>
          <w:i/>
        </w:rPr>
        <w:t>est une bien gélatineuse personne</w:t>
      </w:r>
      <w:r w:rsidR="006455E5">
        <w:rPr>
          <w:i/>
        </w:rPr>
        <w:t xml:space="preserve">, </w:t>
      </w:r>
      <w:r w:rsidRPr="0095276B">
        <w:rPr>
          <w:i/>
        </w:rPr>
        <w:t>de l</w:t>
      </w:r>
      <w:r w:rsidR="006455E5">
        <w:rPr>
          <w:i/>
        </w:rPr>
        <w:t>’</w:t>
      </w:r>
      <w:r w:rsidRPr="0095276B">
        <w:rPr>
          <w:i/>
        </w:rPr>
        <w:t>espèce qui fait les jalouses plaintives</w:t>
      </w:r>
      <w:r w:rsidR="006455E5">
        <w:rPr>
          <w:i/>
        </w:rPr>
        <w:t xml:space="preserve">, </w:t>
      </w:r>
      <w:r w:rsidRPr="0095276B">
        <w:rPr>
          <w:i/>
        </w:rPr>
        <w:t>criardes et persécutées</w:t>
      </w:r>
      <w:r w:rsidR="006455E5">
        <w:rPr>
          <w:i/>
        </w:rPr>
        <w:t xml:space="preserve">. </w:t>
      </w:r>
      <w:r w:rsidRPr="0095276B">
        <w:rPr>
          <w:i/>
        </w:rPr>
        <w:t>Mais la paix soit sur elle</w:t>
      </w:r>
      <w:r w:rsidR="006455E5">
        <w:rPr>
          <w:i/>
        </w:rPr>
        <w:t xml:space="preserve">. </w:t>
      </w:r>
      <w:r w:rsidRPr="0095276B">
        <w:rPr>
          <w:i/>
        </w:rPr>
        <w:t>E</w:t>
      </w:r>
      <w:r w:rsidRPr="0095276B">
        <w:rPr>
          <w:i/>
        </w:rPr>
        <w:t>l</w:t>
      </w:r>
      <w:r w:rsidRPr="0095276B">
        <w:rPr>
          <w:i/>
        </w:rPr>
        <w:t>le lui a donné des enfants</w:t>
      </w:r>
      <w:r w:rsidR="006455E5">
        <w:rPr>
          <w:i/>
        </w:rPr>
        <w:t xml:space="preserve">. </w:t>
      </w:r>
      <w:r w:rsidRPr="0095276B">
        <w:rPr>
          <w:i/>
        </w:rPr>
        <w:t>Je les ai vus</w:t>
      </w:r>
      <w:r w:rsidR="006455E5">
        <w:rPr>
          <w:i/>
        </w:rPr>
        <w:t xml:space="preserve">. </w:t>
      </w:r>
      <w:r w:rsidRPr="0095276B">
        <w:rPr>
          <w:i/>
        </w:rPr>
        <w:t>L</w:t>
      </w:r>
      <w:r w:rsidR="006455E5">
        <w:rPr>
          <w:i/>
        </w:rPr>
        <w:t>’</w:t>
      </w:r>
      <w:r w:rsidRPr="0095276B">
        <w:rPr>
          <w:i/>
        </w:rPr>
        <w:t>aînée est une rou</w:t>
      </w:r>
      <w:r w:rsidRPr="0095276B">
        <w:rPr>
          <w:i/>
        </w:rPr>
        <w:t>s</w:t>
      </w:r>
      <w:r w:rsidRPr="0095276B">
        <w:rPr>
          <w:i/>
        </w:rPr>
        <w:t>sotte aux yeux carrés qui perpétue</w:t>
      </w:r>
      <w:r w:rsidR="006455E5">
        <w:rPr>
          <w:i/>
        </w:rPr>
        <w:t xml:space="preserve">, </w:t>
      </w:r>
      <w:r w:rsidRPr="0095276B">
        <w:rPr>
          <w:i/>
        </w:rPr>
        <w:t>vaille que vaille</w:t>
      </w:r>
      <w:r w:rsidR="006455E5">
        <w:rPr>
          <w:i/>
        </w:rPr>
        <w:t xml:space="preserve">, </w:t>
      </w:r>
      <w:r w:rsidRPr="0095276B">
        <w:rPr>
          <w:i/>
        </w:rPr>
        <w:t>l</w:t>
      </w:r>
      <w:r w:rsidR="006455E5">
        <w:rPr>
          <w:i/>
        </w:rPr>
        <w:t>’</w:t>
      </w:r>
      <w:r w:rsidRPr="0095276B">
        <w:rPr>
          <w:i/>
        </w:rPr>
        <w:t>image de la mère</w:t>
      </w:r>
      <w:r w:rsidR="006455E5">
        <w:rPr>
          <w:i/>
        </w:rPr>
        <w:t xml:space="preserve">. </w:t>
      </w:r>
      <w:r w:rsidRPr="0095276B">
        <w:rPr>
          <w:i/>
        </w:rPr>
        <w:t>Le dernier doit avoir dans les cinq ans</w:t>
      </w:r>
      <w:r w:rsidR="006455E5">
        <w:rPr>
          <w:i/>
        </w:rPr>
        <w:t xml:space="preserve"> ; </w:t>
      </w:r>
      <w:r w:rsidRPr="0095276B">
        <w:rPr>
          <w:i/>
        </w:rPr>
        <w:t>je pense qu</w:t>
      </w:r>
      <w:r w:rsidR="006455E5">
        <w:rPr>
          <w:i/>
        </w:rPr>
        <w:t>’</w:t>
      </w:r>
      <w:r w:rsidRPr="0095276B">
        <w:rPr>
          <w:i/>
        </w:rPr>
        <w:t>il se contente dans le boire et le manger</w:t>
      </w:r>
      <w:r w:rsidR="006455E5">
        <w:rPr>
          <w:i/>
        </w:rPr>
        <w:t xml:space="preserve">, </w:t>
      </w:r>
      <w:r w:rsidRPr="0095276B">
        <w:rPr>
          <w:i/>
        </w:rPr>
        <w:t>avec quelques mirages de gloriole qui ne trouv</w:t>
      </w:r>
      <w:r w:rsidRPr="0095276B">
        <w:rPr>
          <w:i/>
        </w:rPr>
        <w:t>e</w:t>
      </w:r>
      <w:r w:rsidRPr="0095276B">
        <w:rPr>
          <w:i/>
        </w:rPr>
        <w:t>ront que trop facilement leur aliment dans le commandement et l</w:t>
      </w:r>
      <w:r w:rsidR="006455E5">
        <w:rPr>
          <w:i/>
        </w:rPr>
        <w:t>’</w:t>
      </w:r>
      <w:r w:rsidRPr="0095276B">
        <w:rPr>
          <w:i/>
        </w:rPr>
        <w:t>argent</w:t>
      </w:r>
      <w:r w:rsidR="006455E5">
        <w:rPr>
          <w:i/>
        </w:rPr>
        <w:t>.</w:t>
      </w:r>
    </w:p>
    <w:p w14:paraId="1DEE8B14" w14:textId="77777777" w:rsidR="006455E5" w:rsidRDefault="009D4A85" w:rsidP="002666CE">
      <w:pPr>
        <w:rPr>
          <w:i/>
        </w:rPr>
      </w:pPr>
      <w:r w:rsidRPr="0095276B">
        <w:rPr>
          <w:i/>
        </w:rPr>
        <w:t xml:space="preserve">Mais que vous </w:t>
      </w:r>
      <w:proofErr w:type="spellStart"/>
      <w:r w:rsidRPr="0095276B">
        <w:rPr>
          <w:i/>
        </w:rPr>
        <w:t>dire</w:t>
      </w:r>
      <w:proofErr w:type="spellEnd"/>
      <w:r w:rsidR="006455E5">
        <w:rPr>
          <w:i/>
        </w:rPr>
        <w:t xml:space="preserve">, </w:t>
      </w:r>
      <w:r w:rsidRPr="0095276B">
        <w:rPr>
          <w:i/>
        </w:rPr>
        <w:t>Bonne Amie</w:t>
      </w:r>
      <w:r w:rsidR="006455E5">
        <w:rPr>
          <w:i/>
        </w:rPr>
        <w:t xml:space="preserve">, </w:t>
      </w:r>
      <w:r w:rsidRPr="0095276B">
        <w:rPr>
          <w:i/>
        </w:rPr>
        <w:t>de la créature qui est e</w:t>
      </w:r>
      <w:r w:rsidRPr="0095276B">
        <w:rPr>
          <w:i/>
        </w:rPr>
        <w:t>n</w:t>
      </w:r>
      <w:r w:rsidRPr="0095276B">
        <w:rPr>
          <w:i/>
        </w:rPr>
        <w:t>tre la roussotte et le rempli</w:t>
      </w:r>
      <w:r w:rsidR="006455E5">
        <w:rPr>
          <w:i/>
        </w:rPr>
        <w:t xml:space="preserve">, </w:t>
      </w:r>
      <w:r w:rsidRPr="0095276B">
        <w:rPr>
          <w:i/>
        </w:rPr>
        <w:t>sinon qu</w:t>
      </w:r>
      <w:r w:rsidR="006455E5">
        <w:rPr>
          <w:i/>
        </w:rPr>
        <w:t>’</w:t>
      </w:r>
      <w:r w:rsidRPr="0095276B">
        <w:rPr>
          <w:i/>
        </w:rPr>
        <w:t>elle nous était due</w:t>
      </w:r>
      <w:r w:rsidR="006455E5">
        <w:rPr>
          <w:i/>
        </w:rPr>
        <w:t xml:space="preserve">, </w:t>
      </w:r>
      <w:r w:rsidRPr="0095276B">
        <w:rPr>
          <w:i/>
        </w:rPr>
        <w:t>à lui</w:t>
      </w:r>
      <w:r w:rsidR="006455E5">
        <w:rPr>
          <w:i/>
        </w:rPr>
        <w:t xml:space="preserve">, </w:t>
      </w:r>
      <w:r w:rsidRPr="0095276B">
        <w:rPr>
          <w:i/>
        </w:rPr>
        <w:t>et à moi</w:t>
      </w:r>
      <w:r w:rsidR="006455E5">
        <w:rPr>
          <w:i/>
        </w:rPr>
        <w:t xml:space="preserve"> ? </w:t>
      </w:r>
      <w:r w:rsidRPr="0095276B">
        <w:rPr>
          <w:i/>
        </w:rPr>
        <w:t>Vous devinez bien que c</w:t>
      </w:r>
      <w:r w:rsidR="006455E5">
        <w:rPr>
          <w:i/>
        </w:rPr>
        <w:t>’</w:t>
      </w:r>
      <w:r w:rsidRPr="0095276B">
        <w:rPr>
          <w:i/>
        </w:rPr>
        <w:t>est à cela que je songeais</w:t>
      </w:r>
      <w:r w:rsidR="006455E5">
        <w:rPr>
          <w:i/>
        </w:rPr>
        <w:t xml:space="preserve">, </w:t>
      </w:r>
      <w:r w:rsidRPr="0095276B">
        <w:rPr>
          <w:i/>
        </w:rPr>
        <w:t>tout à l</w:t>
      </w:r>
      <w:r w:rsidR="006455E5">
        <w:rPr>
          <w:i/>
        </w:rPr>
        <w:t>’</w:t>
      </w:r>
      <w:r w:rsidRPr="0095276B">
        <w:rPr>
          <w:i/>
        </w:rPr>
        <w:t>heure</w:t>
      </w:r>
      <w:r w:rsidR="006455E5">
        <w:rPr>
          <w:i/>
        </w:rPr>
        <w:t xml:space="preserve">, </w:t>
      </w:r>
      <w:r w:rsidRPr="0095276B">
        <w:rPr>
          <w:i/>
        </w:rPr>
        <w:t>quand je parlais de compensation</w:t>
      </w:r>
      <w:r w:rsidR="006455E5">
        <w:rPr>
          <w:i/>
        </w:rPr>
        <w:t> !</w:t>
      </w:r>
    </w:p>
    <w:p w14:paraId="160DC4E2" w14:textId="77777777" w:rsidR="006455E5" w:rsidRDefault="009D4A85" w:rsidP="002666CE">
      <w:pPr>
        <w:rPr>
          <w:i/>
        </w:rPr>
      </w:pPr>
      <w:r w:rsidRPr="0095276B">
        <w:rPr>
          <w:i/>
        </w:rPr>
        <w:t>La maigreur nerveuse</w:t>
      </w:r>
      <w:r w:rsidR="006455E5">
        <w:rPr>
          <w:i/>
        </w:rPr>
        <w:t xml:space="preserve">, </w:t>
      </w:r>
      <w:r w:rsidRPr="0095276B">
        <w:rPr>
          <w:i/>
        </w:rPr>
        <w:t>ardente et élancée du fléau de la balance</w:t>
      </w:r>
      <w:r w:rsidR="006455E5">
        <w:rPr>
          <w:i/>
        </w:rPr>
        <w:t xml:space="preserve"> ; </w:t>
      </w:r>
      <w:r w:rsidRPr="0095276B">
        <w:rPr>
          <w:i/>
        </w:rPr>
        <w:t>une chose sans sexe et sans âge à force de les rasse</w:t>
      </w:r>
      <w:r w:rsidRPr="0095276B">
        <w:rPr>
          <w:i/>
        </w:rPr>
        <w:t>m</w:t>
      </w:r>
      <w:r w:rsidRPr="0095276B">
        <w:rPr>
          <w:i/>
        </w:rPr>
        <w:t>bler tous</w:t>
      </w:r>
      <w:r w:rsidR="006455E5">
        <w:rPr>
          <w:i/>
        </w:rPr>
        <w:t xml:space="preserve"> ; </w:t>
      </w:r>
      <w:r w:rsidRPr="0095276B">
        <w:rPr>
          <w:i/>
        </w:rPr>
        <w:t>les bras trop longs et le petit ventre maigre de qui est voué aux malédictions de la chair</w:t>
      </w:r>
      <w:r w:rsidR="006455E5">
        <w:rPr>
          <w:i/>
        </w:rPr>
        <w:t xml:space="preserve"> ; </w:t>
      </w:r>
      <w:r w:rsidRPr="0095276B">
        <w:rPr>
          <w:i/>
        </w:rPr>
        <w:t>mais la poitrine haute</w:t>
      </w:r>
      <w:r w:rsidR="006455E5">
        <w:rPr>
          <w:i/>
        </w:rPr>
        <w:t xml:space="preserve">, </w:t>
      </w:r>
      <w:r w:rsidRPr="0095276B">
        <w:rPr>
          <w:i/>
        </w:rPr>
        <w:t>un teint</w:t>
      </w:r>
      <w:r w:rsidR="006455E5">
        <w:rPr>
          <w:i/>
        </w:rPr>
        <w:t xml:space="preserve">, </w:t>
      </w:r>
      <w:r w:rsidRPr="0095276B">
        <w:rPr>
          <w:i/>
        </w:rPr>
        <w:t>un geste à vivre centenaire</w:t>
      </w:r>
      <w:r w:rsidR="006455E5">
        <w:rPr>
          <w:i/>
        </w:rPr>
        <w:t xml:space="preserve">, </w:t>
      </w:r>
      <w:r w:rsidRPr="0095276B">
        <w:rPr>
          <w:i/>
        </w:rPr>
        <w:t>et</w:t>
      </w:r>
      <w:r w:rsidR="006455E5">
        <w:rPr>
          <w:i/>
        </w:rPr>
        <w:t xml:space="preserve">, </w:t>
      </w:r>
      <w:r w:rsidRPr="0095276B">
        <w:rPr>
          <w:i/>
        </w:rPr>
        <w:t>au fond des yeux</w:t>
      </w:r>
      <w:r w:rsidR="006455E5">
        <w:rPr>
          <w:i/>
        </w:rPr>
        <w:t xml:space="preserve">, </w:t>
      </w:r>
      <w:r w:rsidRPr="0095276B">
        <w:rPr>
          <w:i/>
        </w:rPr>
        <w:t>l</w:t>
      </w:r>
      <w:r w:rsidR="006455E5">
        <w:rPr>
          <w:i/>
        </w:rPr>
        <w:t>’</w:t>
      </w:r>
      <w:r w:rsidRPr="0095276B">
        <w:rPr>
          <w:i/>
        </w:rPr>
        <w:t>E</w:t>
      </w:r>
      <w:r w:rsidRPr="0095276B">
        <w:rPr>
          <w:i/>
        </w:rPr>
        <w:t>x</w:t>
      </w:r>
      <w:r w:rsidRPr="0095276B">
        <w:rPr>
          <w:i/>
        </w:rPr>
        <w:t>périence</w:t>
      </w:r>
      <w:r w:rsidR="006455E5">
        <w:rPr>
          <w:i/>
        </w:rPr>
        <w:t xml:space="preserve">, </w:t>
      </w:r>
      <w:r w:rsidRPr="0095276B">
        <w:rPr>
          <w:i/>
        </w:rPr>
        <w:t>toute l</w:t>
      </w:r>
      <w:r w:rsidR="006455E5">
        <w:rPr>
          <w:i/>
        </w:rPr>
        <w:t>’</w:t>
      </w:r>
      <w:r w:rsidRPr="0095276B">
        <w:rPr>
          <w:i/>
        </w:rPr>
        <w:t>Expérience</w:t>
      </w:r>
      <w:r w:rsidR="006455E5">
        <w:rPr>
          <w:i/>
        </w:rPr>
        <w:t xml:space="preserve">, </w:t>
      </w:r>
      <w:r w:rsidRPr="0095276B">
        <w:rPr>
          <w:i/>
        </w:rPr>
        <w:t>l</w:t>
      </w:r>
      <w:r w:rsidR="006455E5">
        <w:rPr>
          <w:i/>
        </w:rPr>
        <w:t>’</w:t>
      </w:r>
      <w:r w:rsidRPr="0095276B">
        <w:rPr>
          <w:i/>
        </w:rPr>
        <w:t>humaine et l</w:t>
      </w:r>
      <w:r w:rsidR="006455E5">
        <w:rPr>
          <w:i/>
        </w:rPr>
        <w:t>’</w:t>
      </w:r>
      <w:r w:rsidRPr="0095276B">
        <w:rPr>
          <w:i/>
        </w:rPr>
        <w:t>autre</w:t>
      </w:r>
      <w:r w:rsidR="006455E5">
        <w:rPr>
          <w:i/>
        </w:rPr>
        <w:t xml:space="preserve">, </w:t>
      </w:r>
      <w:r w:rsidRPr="0095276B">
        <w:rPr>
          <w:i/>
        </w:rPr>
        <w:t>à l</w:t>
      </w:r>
      <w:r w:rsidR="006455E5">
        <w:rPr>
          <w:i/>
        </w:rPr>
        <w:t>’</w:t>
      </w:r>
      <w:r w:rsidRPr="0095276B">
        <w:rPr>
          <w:i/>
        </w:rPr>
        <w:t>état inh</w:t>
      </w:r>
      <w:r w:rsidRPr="0095276B">
        <w:rPr>
          <w:i/>
        </w:rPr>
        <w:t>u</w:t>
      </w:r>
      <w:r w:rsidRPr="0095276B">
        <w:rPr>
          <w:i/>
        </w:rPr>
        <w:t>main encore</w:t>
      </w:r>
      <w:r w:rsidR="006455E5">
        <w:rPr>
          <w:i/>
        </w:rPr>
        <w:t xml:space="preserve">, </w:t>
      </w:r>
      <w:r w:rsidRPr="0095276B">
        <w:rPr>
          <w:i/>
        </w:rPr>
        <w:t>brute</w:t>
      </w:r>
      <w:r w:rsidR="006455E5">
        <w:rPr>
          <w:i/>
        </w:rPr>
        <w:t xml:space="preserve">, </w:t>
      </w:r>
      <w:r w:rsidRPr="0095276B">
        <w:rPr>
          <w:i/>
        </w:rPr>
        <w:t>comme un minerai avant la fonte</w:t>
      </w:r>
      <w:r w:rsidR="006455E5">
        <w:rPr>
          <w:i/>
        </w:rPr>
        <w:t xml:space="preserve">, </w:t>
      </w:r>
      <w:r w:rsidRPr="0095276B">
        <w:rPr>
          <w:i/>
        </w:rPr>
        <w:t>dure</w:t>
      </w:r>
      <w:r w:rsidR="006455E5">
        <w:rPr>
          <w:i/>
        </w:rPr>
        <w:t xml:space="preserve">, </w:t>
      </w:r>
      <w:r w:rsidRPr="0095276B">
        <w:rPr>
          <w:i/>
        </w:rPr>
        <w:t>méprisante et triste</w:t>
      </w:r>
      <w:r w:rsidR="006455E5">
        <w:rPr>
          <w:i/>
        </w:rPr>
        <w:t xml:space="preserve">, </w:t>
      </w:r>
      <w:r w:rsidRPr="0095276B">
        <w:rPr>
          <w:i/>
        </w:rPr>
        <w:t>toute traversée de joies d</w:t>
      </w:r>
      <w:r w:rsidR="006455E5">
        <w:rPr>
          <w:i/>
        </w:rPr>
        <w:t>’</w:t>
      </w:r>
      <w:r w:rsidRPr="0095276B">
        <w:rPr>
          <w:i/>
        </w:rPr>
        <w:t>enfant et de cette grave puérilité devant laquelle il verra</w:t>
      </w:r>
      <w:r w:rsidR="006455E5">
        <w:rPr>
          <w:i/>
        </w:rPr>
        <w:t xml:space="preserve">, </w:t>
      </w:r>
      <w:r w:rsidRPr="0095276B">
        <w:rPr>
          <w:i/>
        </w:rPr>
        <w:t>pendant cinquante ans</w:t>
      </w:r>
      <w:r w:rsidR="006455E5">
        <w:rPr>
          <w:i/>
        </w:rPr>
        <w:t xml:space="preserve">, </w:t>
      </w:r>
      <w:r w:rsidRPr="0095276B">
        <w:rPr>
          <w:i/>
        </w:rPr>
        <w:t>les cuistres h</w:t>
      </w:r>
      <w:r w:rsidRPr="0095276B">
        <w:rPr>
          <w:i/>
        </w:rPr>
        <w:t>o</w:t>
      </w:r>
      <w:r w:rsidRPr="0095276B">
        <w:rPr>
          <w:i/>
        </w:rPr>
        <w:t>cher du crâne</w:t>
      </w:r>
      <w:r w:rsidR="006455E5">
        <w:rPr>
          <w:i/>
        </w:rPr>
        <w:t>.</w:t>
      </w:r>
    </w:p>
    <w:p w14:paraId="19C07FD4" w14:textId="77777777" w:rsidR="006455E5" w:rsidRDefault="009D4A85" w:rsidP="002666CE">
      <w:pPr>
        <w:rPr>
          <w:i/>
        </w:rPr>
      </w:pPr>
      <w:r w:rsidRPr="0095276B">
        <w:rPr>
          <w:i/>
        </w:rPr>
        <w:t>Celui-là</w:t>
      </w:r>
      <w:r w:rsidR="006455E5">
        <w:rPr>
          <w:i/>
        </w:rPr>
        <w:t xml:space="preserve">, </w:t>
      </w:r>
      <w:r w:rsidRPr="0095276B">
        <w:rPr>
          <w:i/>
        </w:rPr>
        <w:t>il est nôtre</w:t>
      </w:r>
      <w:r w:rsidR="006455E5">
        <w:rPr>
          <w:i/>
        </w:rPr>
        <w:t xml:space="preserve">. </w:t>
      </w:r>
      <w:r w:rsidRPr="0095276B">
        <w:rPr>
          <w:i/>
        </w:rPr>
        <w:t>Qu</w:t>
      </w:r>
      <w:r w:rsidR="006455E5">
        <w:rPr>
          <w:i/>
        </w:rPr>
        <w:t>’</w:t>
      </w:r>
      <w:r w:rsidRPr="0095276B">
        <w:rPr>
          <w:i/>
        </w:rPr>
        <w:t>il vienne un jour à moi ou que je ne le revoie plus</w:t>
      </w:r>
      <w:r w:rsidR="006455E5">
        <w:rPr>
          <w:i/>
        </w:rPr>
        <w:t xml:space="preserve">, </w:t>
      </w:r>
      <w:r w:rsidRPr="0095276B">
        <w:rPr>
          <w:i/>
        </w:rPr>
        <w:t>il suffit qu</w:t>
      </w:r>
      <w:r w:rsidR="006455E5">
        <w:rPr>
          <w:i/>
        </w:rPr>
        <w:t>’</w:t>
      </w:r>
      <w:r w:rsidRPr="0095276B">
        <w:rPr>
          <w:i/>
        </w:rPr>
        <w:t>il soit</w:t>
      </w:r>
      <w:r w:rsidR="006455E5">
        <w:rPr>
          <w:i/>
        </w:rPr>
        <w:t xml:space="preserve">, </w:t>
      </w:r>
      <w:r w:rsidRPr="0095276B">
        <w:rPr>
          <w:i/>
        </w:rPr>
        <w:t>et que je me sois assurée</w:t>
      </w:r>
      <w:r w:rsidR="006455E5">
        <w:rPr>
          <w:i/>
        </w:rPr>
        <w:t xml:space="preserve">, </w:t>
      </w:r>
      <w:r w:rsidRPr="0095276B">
        <w:rPr>
          <w:i/>
        </w:rPr>
        <w:t>un jour</w:t>
      </w:r>
      <w:r w:rsidR="006455E5">
        <w:rPr>
          <w:i/>
        </w:rPr>
        <w:t xml:space="preserve">, </w:t>
      </w:r>
      <w:r w:rsidRPr="0095276B">
        <w:rPr>
          <w:i/>
        </w:rPr>
        <w:t>de son existence</w:t>
      </w:r>
      <w:r w:rsidR="006455E5">
        <w:rPr>
          <w:i/>
        </w:rPr>
        <w:t xml:space="preserve">. </w:t>
      </w:r>
      <w:r w:rsidRPr="0095276B">
        <w:rPr>
          <w:i/>
        </w:rPr>
        <w:t>C</w:t>
      </w:r>
      <w:r w:rsidR="006455E5">
        <w:rPr>
          <w:i/>
        </w:rPr>
        <w:t>’</w:t>
      </w:r>
      <w:r w:rsidRPr="0095276B">
        <w:rPr>
          <w:i/>
        </w:rPr>
        <w:t>était lui le petit violoniste dont l</w:t>
      </w:r>
      <w:r w:rsidR="006455E5">
        <w:rPr>
          <w:i/>
        </w:rPr>
        <w:t>’</w:t>
      </w:r>
      <w:r w:rsidRPr="0095276B">
        <w:rPr>
          <w:i/>
        </w:rPr>
        <w:t>archet acide et décidé nous avait clouées sur place</w:t>
      </w:r>
      <w:r w:rsidR="006455E5">
        <w:rPr>
          <w:i/>
        </w:rPr>
        <w:t xml:space="preserve">, </w:t>
      </w:r>
      <w:r w:rsidRPr="0095276B">
        <w:rPr>
          <w:i/>
        </w:rPr>
        <w:t>vous et moi</w:t>
      </w:r>
      <w:r w:rsidR="006455E5">
        <w:rPr>
          <w:i/>
        </w:rPr>
        <w:t xml:space="preserve">, </w:t>
      </w:r>
      <w:r w:rsidRPr="0095276B">
        <w:rPr>
          <w:i/>
        </w:rPr>
        <w:t>la se</w:t>
      </w:r>
      <w:r w:rsidRPr="0095276B">
        <w:rPr>
          <w:i/>
        </w:rPr>
        <w:t>u</w:t>
      </w:r>
      <w:r w:rsidRPr="0095276B">
        <w:rPr>
          <w:i/>
        </w:rPr>
        <w:t>le fois que nous sommes passées devant leur maison</w:t>
      </w:r>
      <w:r w:rsidR="006455E5">
        <w:rPr>
          <w:i/>
        </w:rPr>
        <w:t>.</w:t>
      </w:r>
    </w:p>
    <w:p w14:paraId="2F6D6F5D" w14:textId="77777777" w:rsidR="006455E5" w:rsidRDefault="009D4A85" w:rsidP="002666CE">
      <w:pPr>
        <w:rPr>
          <w:i/>
        </w:rPr>
      </w:pPr>
      <w:r w:rsidRPr="0095276B">
        <w:rPr>
          <w:i/>
        </w:rPr>
        <w:t>Ha</w:t>
      </w:r>
      <w:r w:rsidR="006455E5">
        <w:rPr>
          <w:i/>
        </w:rPr>
        <w:t xml:space="preserve"> ! </w:t>
      </w:r>
      <w:r w:rsidRPr="0095276B">
        <w:rPr>
          <w:i/>
        </w:rPr>
        <w:t>Qu</w:t>
      </w:r>
      <w:r w:rsidR="006455E5">
        <w:rPr>
          <w:i/>
        </w:rPr>
        <w:t>’</w:t>
      </w:r>
      <w:r w:rsidRPr="0095276B">
        <w:rPr>
          <w:i/>
        </w:rPr>
        <w:t>importe</w:t>
      </w:r>
      <w:r w:rsidR="006455E5">
        <w:rPr>
          <w:i/>
        </w:rPr>
        <w:t xml:space="preserve">, </w:t>
      </w:r>
      <w:r w:rsidRPr="0095276B">
        <w:rPr>
          <w:i/>
        </w:rPr>
        <w:t>à celui-là</w:t>
      </w:r>
      <w:r w:rsidR="006455E5">
        <w:rPr>
          <w:i/>
        </w:rPr>
        <w:t xml:space="preserve">, </w:t>
      </w:r>
      <w:r w:rsidRPr="0095276B">
        <w:rPr>
          <w:i/>
        </w:rPr>
        <w:t xml:space="preserve">que les Simler soient devenus des gens riches et soient destinés à de devenir toujours </w:t>
      </w:r>
      <w:r w:rsidRPr="0095276B">
        <w:rPr>
          <w:i/>
        </w:rPr>
        <w:lastRenderedPageBreak/>
        <w:t>dava</w:t>
      </w:r>
      <w:r w:rsidRPr="0095276B">
        <w:rPr>
          <w:i/>
        </w:rPr>
        <w:t>n</w:t>
      </w:r>
      <w:r w:rsidRPr="0095276B">
        <w:rPr>
          <w:i/>
        </w:rPr>
        <w:t>tage</w:t>
      </w:r>
      <w:r w:rsidR="006455E5">
        <w:rPr>
          <w:i/>
        </w:rPr>
        <w:t xml:space="preserve"> ! </w:t>
      </w:r>
      <w:r w:rsidRPr="0095276B">
        <w:rPr>
          <w:i/>
        </w:rPr>
        <w:t>Qu</w:t>
      </w:r>
      <w:r w:rsidR="006455E5">
        <w:rPr>
          <w:i/>
        </w:rPr>
        <w:t>’</w:t>
      </w:r>
      <w:r w:rsidRPr="0095276B">
        <w:rPr>
          <w:i/>
        </w:rPr>
        <w:t>après avoir attiré à eux toute la vie qui se mourait dans ce pitoyable Vendeuvre</w:t>
      </w:r>
      <w:r w:rsidR="006455E5">
        <w:rPr>
          <w:i/>
        </w:rPr>
        <w:t xml:space="preserve">, </w:t>
      </w:r>
      <w:r w:rsidRPr="0095276B">
        <w:rPr>
          <w:i/>
        </w:rPr>
        <w:t>ils ne sachent en faire qu</w:t>
      </w:r>
      <w:r w:rsidR="006455E5">
        <w:rPr>
          <w:i/>
        </w:rPr>
        <w:t>’</w:t>
      </w:r>
      <w:r w:rsidRPr="0095276B">
        <w:rPr>
          <w:i/>
        </w:rPr>
        <w:t>une mort plus faisandée</w:t>
      </w:r>
      <w:r w:rsidR="006455E5">
        <w:rPr>
          <w:i/>
        </w:rPr>
        <w:t xml:space="preserve"> ! </w:t>
      </w:r>
      <w:r w:rsidRPr="0095276B">
        <w:rPr>
          <w:i/>
        </w:rPr>
        <w:t>Celui-là échappera à eux</w:t>
      </w:r>
      <w:r w:rsidR="006455E5">
        <w:rPr>
          <w:i/>
        </w:rPr>
        <w:t xml:space="preserve">, </w:t>
      </w:r>
      <w:r w:rsidRPr="0095276B">
        <w:rPr>
          <w:i/>
        </w:rPr>
        <w:t>à cela</w:t>
      </w:r>
      <w:r w:rsidR="006455E5">
        <w:rPr>
          <w:i/>
        </w:rPr>
        <w:t xml:space="preserve">, </w:t>
      </w:r>
      <w:r w:rsidRPr="0095276B">
        <w:rPr>
          <w:i/>
        </w:rPr>
        <w:t>et au reste</w:t>
      </w:r>
      <w:r w:rsidR="006455E5">
        <w:rPr>
          <w:i/>
        </w:rPr>
        <w:t xml:space="preserve">. </w:t>
      </w:r>
      <w:r w:rsidRPr="0095276B">
        <w:rPr>
          <w:i/>
        </w:rPr>
        <w:t>Il nous est destiné</w:t>
      </w:r>
      <w:r w:rsidR="006455E5">
        <w:rPr>
          <w:i/>
        </w:rPr>
        <w:t xml:space="preserve">, </w:t>
      </w:r>
      <w:r w:rsidRPr="0095276B">
        <w:rPr>
          <w:i/>
        </w:rPr>
        <w:t>et il remboursera pour tous les autres</w:t>
      </w:r>
      <w:r w:rsidR="006455E5">
        <w:rPr>
          <w:i/>
        </w:rPr>
        <w:t xml:space="preserve">. </w:t>
      </w:r>
      <w:r w:rsidRPr="0095276B">
        <w:rPr>
          <w:i/>
        </w:rPr>
        <w:t>Il me sera plus léger de mourir</w:t>
      </w:r>
      <w:r w:rsidR="006455E5">
        <w:rPr>
          <w:i/>
        </w:rPr>
        <w:t xml:space="preserve">, </w:t>
      </w:r>
      <w:r w:rsidRPr="0095276B">
        <w:rPr>
          <w:i/>
        </w:rPr>
        <w:t xml:space="preserve">puisque ce </w:t>
      </w:r>
      <w:proofErr w:type="spellStart"/>
      <w:r w:rsidRPr="0095276B">
        <w:rPr>
          <w:i/>
        </w:rPr>
        <w:t>petit-là</w:t>
      </w:r>
      <w:proofErr w:type="spellEnd"/>
      <w:r w:rsidRPr="0095276B">
        <w:rPr>
          <w:i/>
        </w:rPr>
        <w:t xml:space="preserve"> est venu</w:t>
      </w:r>
      <w:r w:rsidR="006455E5">
        <w:rPr>
          <w:i/>
        </w:rPr>
        <w:t xml:space="preserve">, </w:t>
      </w:r>
      <w:r w:rsidRPr="0095276B">
        <w:rPr>
          <w:i/>
        </w:rPr>
        <w:t>comme il fa</w:t>
      </w:r>
      <w:r w:rsidRPr="0095276B">
        <w:rPr>
          <w:i/>
        </w:rPr>
        <w:t>l</w:t>
      </w:r>
      <w:r w:rsidRPr="0095276B">
        <w:rPr>
          <w:i/>
        </w:rPr>
        <w:t>lait qu</w:t>
      </w:r>
      <w:r w:rsidR="006455E5">
        <w:rPr>
          <w:i/>
        </w:rPr>
        <w:t>’</w:t>
      </w:r>
      <w:r w:rsidRPr="0095276B">
        <w:rPr>
          <w:i/>
        </w:rPr>
        <w:t>il vînt</w:t>
      </w:r>
      <w:r w:rsidR="006455E5">
        <w:rPr>
          <w:i/>
        </w:rPr>
        <w:t xml:space="preserve">. </w:t>
      </w:r>
      <w:r w:rsidRPr="0095276B">
        <w:rPr>
          <w:i/>
        </w:rPr>
        <w:t>Je ne m</w:t>
      </w:r>
      <w:r w:rsidR="006455E5">
        <w:rPr>
          <w:i/>
        </w:rPr>
        <w:t>’</w:t>
      </w:r>
      <w:r w:rsidRPr="0095276B">
        <w:rPr>
          <w:i/>
        </w:rPr>
        <w:t>étais donc pas trompée sur cet homme</w:t>
      </w:r>
      <w:r w:rsidR="006455E5">
        <w:rPr>
          <w:i/>
        </w:rPr>
        <w:t xml:space="preserve"> ! </w:t>
      </w:r>
      <w:r w:rsidRPr="0095276B">
        <w:rPr>
          <w:i/>
        </w:rPr>
        <w:t>Ô vous</w:t>
      </w:r>
      <w:r w:rsidR="006455E5">
        <w:rPr>
          <w:i/>
        </w:rPr>
        <w:t xml:space="preserve">, </w:t>
      </w:r>
      <w:r w:rsidRPr="0095276B">
        <w:rPr>
          <w:i/>
        </w:rPr>
        <w:t>la prudente amie qui ne lui pardonniez pas</w:t>
      </w:r>
      <w:r w:rsidR="006455E5">
        <w:rPr>
          <w:i/>
        </w:rPr>
        <w:t xml:space="preserve">, </w:t>
      </w:r>
      <w:r w:rsidRPr="0095276B">
        <w:rPr>
          <w:i/>
        </w:rPr>
        <w:t>lui pardonn</w:t>
      </w:r>
      <w:r w:rsidRPr="0095276B">
        <w:rPr>
          <w:i/>
        </w:rPr>
        <w:t>e</w:t>
      </w:r>
      <w:r w:rsidRPr="0095276B">
        <w:rPr>
          <w:i/>
        </w:rPr>
        <w:t>rez-vous</w:t>
      </w:r>
      <w:r w:rsidR="006455E5">
        <w:rPr>
          <w:i/>
        </w:rPr>
        <w:t xml:space="preserve">, </w:t>
      </w:r>
      <w:r w:rsidRPr="0095276B">
        <w:rPr>
          <w:i/>
        </w:rPr>
        <w:t>maintenant qu</w:t>
      </w:r>
      <w:r w:rsidR="006455E5">
        <w:rPr>
          <w:i/>
        </w:rPr>
        <w:t>’</w:t>
      </w:r>
      <w:r w:rsidRPr="0095276B">
        <w:rPr>
          <w:i/>
        </w:rPr>
        <w:t>ayant fait cette créature il a achevé son rôle</w:t>
      </w:r>
      <w:r w:rsidR="006455E5">
        <w:rPr>
          <w:i/>
        </w:rPr>
        <w:t xml:space="preserve">, </w:t>
      </w:r>
      <w:r w:rsidRPr="0095276B">
        <w:rPr>
          <w:i/>
        </w:rPr>
        <w:t>et que moi</w:t>
      </w:r>
      <w:r w:rsidR="006455E5">
        <w:rPr>
          <w:i/>
        </w:rPr>
        <w:t xml:space="preserve">, </w:t>
      </w:r>
      <w:r w:rsidRPr="0095276B">
        <w:rPr>
          <w:i/>
        </w:rPr>
        <w:t>ayant écrit cette le</w:t>
      </w:r>
      <w:r w:rsidRPr="0095276B">
        <w:rPr>
          <w:i/>
        </w:rPr>
        <w:t>t</w:t>
      </w:r>
      <w:r w:rsidRPr="0095276B">
        <w:rPr>
          <w:i/>
        </w:rPr>
        <w:t>tre</w:t>
      </w:r>
      <w:r w:rsidR="006455E5">
        <w:rPr>
          <w:i/>
        </w:rPr>
        <w:t xml:space="preserve">, </w:t>
      </w:r>
      <w:r w:rsidRPr="0095276B">
        <w:rPr>
          <w:i/>
        </w:rPr>
        <w:t>je suis au bout du mien</w:t>
      </w:r>
      <w:r w:rsidR="006455E5">
        <w:rPr>
          <w:i/>
        </w:rPr>
        <w:t> ?</w:t>
      </w:r>
    </w:p>
    <w:p w14:paraId="44087527" w14:textId="77777777" w:rsidR="006455E5" w:rsidRDefault="009D4A85" w:rsidP="002666CE">
      <w:pPr>
        <w:rPr>
          <w:i/>
        </w:rPr>
      </w:pPr>
      <w:r w:rsidRPr="0095276B">
        <w:rPr>
          <w:i/>
        </w:rPr>
        <w:t>À ce moment-là</w:t>
      </w:r>
      <w:r w:rsidR="006455E5">
        <w:rPr>
          <w:i/>
        </w:rPr>
        <w:t xml:space="preserve">, </w:t>
      </w:r>
      <w:r w:rsidRPr="0095276B">
        <w:rPr>
          <w:i/>
        </w:rPr>
        <w:t>de nouveau</w:t>
      </w:r>
      <w:r w:rsidR="006455E5">
        <w:rPr>
          <w:i/>
        </w:rPr>
        <w:t xml:space="preserve">, </w:t>
      </w:r>
      <w:r w:rsidRPr="0095276B">
        <w:rPr>
          <w:i/>
        </w:rPr>
        <w:t>je me suis vue sur le point d</w:t>
      </w:r>
      <w:r w:rsidR="006455E5">
        <w:rPr>
          <w:i/>
        </w:rPr>
        <w:t>’</w:t>
      </w:r>
      <w:r w:rsidRPr="0095276B">
        <w:rPr>
          <w:i/>
        </w:rPr>
        <w:t>aller prendre l</w:t>
      </w:r>
      <w:r w:rsidR="006455E5">
        <w:rPr>
          <w:i/>
        </w:rPr>
        <w:t>’</w:t>
      </w:r>
      <w:r w:rsidRPr="0095276B">
        <w:rPr>
          <w:i/>
        </w:rPr>
        <w:t>homme par la main</w:t>
      </w:r>
      <w:r w:rsidR="006455E5">
        <w:rPr>
          <w:i/>
        </w:rPr>
        <w:t xml:space="preserve">, </w:t>
      </w:r>
      <w:r w:rsidRPr="0095276B">
        <w:rPr>
          <w:i/>
        </w:rPr>
        <w:t>et de lui dire</w:t>
      </w:r>
      <w:r w:rsidR="006455E5">
        <w:rPr>
          <w:i/>
        </w:rPr>
        <w:t xml:space="preserve">, </w:t>
      </w:r>
      <w:r w:rsidRPr="0095276B">
        <w:rPr>
          <w:i/>
        </w:rPr>
        <w:t>cette fois</w:t>
      </w:r>
      <w:r w:rsidR="006455E5">
        <w:rPr>
          <w:i/>
        </w:rPr>
        <w:t xml:space="preserve"> : </w:t>
      </w:r>
      <w:r w:rsidRPr="0095276B">
        <w:rPr>
          <w:i/>
        </w:rPr>
        <w:t>Mon frère</w:t>
      </w:r>
      <w:r w:rsidR="006455E5">
        <w:rPr>
          <w:i/>
        </w:rPr>
        <w:t xml:space="preserve">, </w:t>
      </w:r>
      <w:r w:rsidRPr="0095276B">
        <w:rPr>
          <w:i/>
        </w:rPr>
        <w:t>l</w:t>
      </w:r>
      <w:r w:rsidR="006455E5">
        <w:rPr>
          <w:i/>
        </w:rPr>
        <w:t>’</w:t>
      </w:r>
      <w:r w:rsidRPr="0095276B">
        <w:rPr>
          <w:i/>
        </w:rPr>
        <w:t>œuvre est bien commencée</w:t>
      </w:r>
      <w:r w:rsidR="006455E5">
        <w:rPr>
          <w:i/>
        </w:rPr>
        <w:t xml:space="preserve">, </w:t>
      </w:r>
      <w:r w:rsidRPr="0095276B">
        <w:rPr>
          <w:i/>
        </w:rPr>
        <w:t>retirons-nous maint</w:t>
      </w:r>
      <w:r w:rsidRPr="0095276B">
        <w:rPr>
          <w:i/>
        </w:rPr>
        <w:t>e</w:t>
      </w:r>
      <w:r w:rsidRPr="0095276B">
        <w:rPr>
          <w:i/>
        </w:rPr>
        <w:t>nant</w:t>
      </w:r>
      <w:r w:rsidR="006455E5">
        <w:rPr>
          <w:i/>
        </w:rPr>
        <w:t xml:space="preserve">, </w:t>
      </w:r>
      <w:r w:rsidRPr="0095276B">
        <w:rPr>
          <w:i/>
        </w:rPr>
        <w:t>de peur d</w:t>
      </w:r>
      <w:r w:rsidR="006455E5">
        <w:rPr>
          <w:i/>
        </w:rPr>
        <w:t>’</w:t>
      </w:r>
      <w:r w:rsidRPr="0095276B">
        <w:rPr>
          <w:i/>
        </w:rPr>
        <w:t>y rien gâter</w:t>
      </w:r>
      <w:r w:rsidR="006455E5">
        <w:rPr>
          <w:i/>
        </w:rPr>
        <w:t xml:space="preserve"> ; </w:t>
      </w:r>
      <w:r w:rsidRPr="0095276B">
        <w:rPr>
          <w:i/>
        </w:rPr>
        <w:t>nous n</w:t>
      </w:r>
      <w:r w:rsidR="006455E5">
        <w:rPr>
          <w:i/>
        </w:rPr>
        <w:t>’</w:t>
      </w:r>
      <w:r w:rsidRPr="0095276B">
        <w:rPr>
          <w:i/>
        </w:rPr>
        <w:t>avons plus que faire</w:t>
      </w:r>
      <w:r w:rsidR="006455E5">
        <w:rPr>
          <w:i/>
        </w:rPr>
        <w:t>.</w:t>
      </w:r>
    </w:p>
    <w:p w14:paraId="2D6DACB3" w14:textId="77777777" w:rsidR="006455E5" w:rsidRDefault="009D4A85" w:rsidP="002666CE">
      <w:pPr>
        <w:rPr>
          <w:i/>
        </w:rPr>
      </w:pPr>
      <w:r w:rsidRPr="0095276B">
        <w:rPr>
          <w:i/>
        </w:rPr>
        <w:t>Jamais morceau d</w:t>
      </w:r>
      <w:r w:rsidR="006455E5">
        <w:rPr>
          <w:i/>
        </w:rPr>
        <w:t>’</w:t>
      </w:r>
      <w:r w:rsidRPr="0095276B">
        <w:rPr>
          <w:i/>
        </w:rPr>
        <w:t>entrailles ne fut des miennes plus que cet enfant</w:t>
      </w:r>
      <w:r w:rsidR="006455E5">
        <w:rPr>
          <w:i/>
        </w:rPr>
        <w:t xml:space="preserve">. </w:t>
      </w:r>
      <w:r w:rsidRPr="0095276B">
        <w:rPr>
          <w:i/>
        </w:rPr>
        <w:t>Louez Dieu</w:t>
      </w:r>
      <w:r w:rsidR="006455E5">
        <w:rPr>
          <w:i/>
        </w:rPr>
        <w:t xml:space="preserve">, </w:t>
      </w:r>
      <w:proofErr w:type="spellStart"/>
      <w:r w:rsidRPr="0095276B">
        <w:rPr>
          <w:i/>
        </w:rPr>
        <w:t>Pimpleton</w:t>
      </w:r>
      <w:proofErr w:type="spellEnd"/>
      <w:r w:rsidR="006455E5">
        <w:rPr>
          <w:i/>
        </w:rPr>
        <w:t xml:space="preserve"> ! </w:t>
      </w:r>
      <w:r w:rsidRPr="0095276B">
        <w:rPr>
          <w:i/>
        </w:rPr>
        <w:t>Ma joie est si ailée que j</w:t>
      </w:r>
      <w:r w:rsidR="006455E5">
        <w:rPr>
          <w:i/>
        </w:rPr>
        <w:t>’</w:t>
      </w:r>
      <w:r w:rsidRPr="0095276B">
        <w:rPr>
          <w:i/>
        </w:rPr>
        <w:t>en viendrais à dire des sottises</w:t>
      </w:r>
      <w:r w:rsidR="006455E5">
        <w:rPr>
          <w:i/>
        </w:rPr>
        <w:t xml:space="preserve">. </w:t>
      </w:r>
      <w:r w:rsidRPr="0095276B">
        <w:rPr>
          <w:i/>
        </w:rPr>
        <w:t>Toujours bien la vie est-elle une miraculeuse chose</w:t>
      </w:r>
      <w:r w:rsidR="006455E5">
        <w:rPr>
          <w:i/>
        </w:rPr>
        <w:t xml:space="preserve">, </w:t>
      </w:r>
      <w:r w:rsidRPr="0095276B">
        <w:rPr>
          <w:i/>
        </w:rPr>
        <w:t>trouvez-vous pas</w:t>
      </w:r>
      <w:r w:rsidR="006455E5">
        <w:rPr>
          <w:i/>
        </w:rPr>
        <w:t> ?</w:t>
      </w:r>
    </w:p>
    <w:p w14:paraId="502CA15E" w14:textId="77777777" w:rsidR="006455E5" w:rsidRDefault="009D4A85" w:rsidP="002666CE">
      <w:pPr>
        <w:rPr>
          <w:i/>
        </w:rPr>
      </w:pPr>
      <w:r w:rsidRPr="0095276B">
        <w:rPr>
          <w:i/>
        </w:rPr>
        <w:t>Un mot des autres</w:t>
      </w:r>
      <w:r w:rsidR="006455E5">
        <w:rPr>
          <w:i/>
        </w:rPr>
        <w:t xml:space="preserve">. </w:t>
      </w:r>
      <w:r w:rsidRPr="0095276B">
        <w:rPr>
          <w:i/>
        </w:rPr>
        <w:t>Vous souvenez-vous de Justin</w:t>
      </w:r>
      <w:r w:rsidR="006455E5">
        <w:rPr>
          <w:i/>
        </w:rPr>
        <w:t xml:space="preserve"> ? </w:t>
      </w:r>
      <w:r w:rsidRPr="0095276B">
        <w:rPr>
          <w:i/>
        </w:rPr>
        <w:t>C</w:t>
      </w:r>
      <w:r w:rsidR="006455E5">
        <w:rPr>
          <w:i/>
        </w:rPr>
        <w:t>’</w:t>
      </w:r>
      <w:r w:rsidRPr="0095276B">
        <w:rPr>
          <w:i/>
        </w:rPr>
        <w:t>est à présent un Monsieur qui suce la pomme de sa canne d</w:t>
      </w:r>
      <w:r w:rsidR="006455E5">
        <w:rPr>
          <w:i/>
        </w:rPr>
        <w:t>’</w:t>
      </w:r>
      <w:r w:rsidRPr="0095276B">
        <w:rPr>
          <w:i/>
        </w:rPr>
        <w:t>un air tout à fait fashionable</w:t>
      </w:r>
      <w:r w:rsidR="006455E5">
        <w:rPr>
          <w:i/>
        </w:rPr>
        <w:t xml:space="preserve">. </w:t>
      </w:r>
      <w:r w:rsidRPr="0095276B">
        <w:rPr>
          <w:i/>
        </w:rPr>
        <w:t>Il y avait de l</w:t>
      </w:r>
      <w:r w:rsidR="006455E5">
        <w:rPr>
          <w:i/>
        </w:rPr>
        <w:t>’</w:t>
      </w:r>
      <w:r w:rsidRPr="0095276B">
        <w:rPr>
          <w:i/>
        </w:rPr>
        <w:t>étoffe dans ce petit Simler</w:t>
      </w:r>
      <w:r w:rsidR="006455E5">
        <w:rPr>
          <w:i/>
        </w:rPr>
        <w:t xml:space="preserve">. </w:t>
      </w:r>
      <w:r w:rsidRPr="0095276B">
        <w:rPr>
          <w:i/>
        </w:rPr>
        <w:t>Mais elle avait besoin d</w:t>
      </w:r>
      <w:r w:rsidR="006455E5">
        <w:rPr>
          <w:i/>
        </w:rPr>
        <w:t>’</w:t>
      </w:r>
      <w:r w:rsidRPr="0095276B">
        <w:rPr>
          <w:i/>
        </w:rPr>
        <w:t>être foulée et refoulée</w:t>
      </w:r>
      <w:r w:rsidR="006455E5">
        <w:rPr>
          <w:i/>
        </w:rPr>
        <w:t xml:space="preserve">, </w:t>
      </w:r>
      <w:r w:rsidRPr="0095276B">
        <w:rPr>
          <w:i/>
        </w:rPr>
        <w:t>échardonnée</w:t>
      </w:r>
      <w:r w:rsidR="006455E5">
        <w:rPr>
          <w:i/>
        </w:rPr>
        <w:t xml:space="preserve">, </w:t>
      </w:r>
      <w:r w:rsidRPr="0095276B">
        <w:rPr>
          <w:i/>
        </w:rPr>
        <w:t>tondue de court</w:t>
      </w:r>
      <w:r w:rsidR="006455E5">
        <w:rPr>
          <w:i/>
        </w:rPr>
        <w:t xml:space="preserve">. </w:t>
      </w:r>
      <w:r w:rsidRPr="0095276B">
        <w:rPr>
          <w:i/>
        </w:rPr>
        <w:t>Le tissu est resté lâche</w:t>
      </w:r>
      <w:r w:rsidR="006455E5">
        <w:rPr>
          <w:i/>
        </w:rPr>
        <w:t xml:space="preserve">. </w:t>
      </w:r>
      <w:r w:rsidRPr="0095276B">
        <w:rPr>
          <w:i/>
        </w:rPr>
        <w:t>La vie lui a plaint le pain sec et les coups de trique après lesquels sa nature br</w:t>
      </w:r>
      <w:r w:rsidRPr="0095276B">
        <w:rPr>
          <w:i/>
        </w:rPr>
        <w:t>a</w:t>
      </w:r>
      <w:r w:rsidRPr="0095276B">
        <w:rPr>
          <w:i/>
        </w:rPr>
        <w:t>mait</w:t>
      </w:r>
      <w:r w:rsidR="006455E5">
        <w:rPr>
          <w:i/>
        </w:rPr>
        <w:t xml:space="preserve">. </w:t>
      </w:r>
      <w:r w:rsidRPr="0095276B">
        <w:rPr>
          <w:i/>
        </w:rPr>
        <w:t>Elle n</w:t>
      </w:r>
      <w:r w:rsidR="006455E5">
        <w:rPr>
          <w:i/>
        </w:rPr>
        <w:t>’</w:t>
      </w:r>
      <w:r w:rsidRPr="0095276B">
        <w:rPr>
          <w:i/>
        </w:rPr>
        <w:t>en a fait qu</w:t>
      </w:r>
      <w:r w:rsidR="006455E5">
        <w:rPr>
          <w:i/>
        </w:rPr>
        <w:t>’</w:t>
      </w:r>
      <w:r w:rsidRPr="0095276B">
        <w:rPr>
          <w:i/>
        </w:rPr>
        <w:t>un fat</w:t>
      </w:r>
      <w:r w:rsidR="006455E5">
        <w:rPr>
          <w:i/>
        </w:rPr>
        <w:t xml:space="preserve">, </w:t>
      </w:r>
      <w:r w:rsidRPr="0095276B">
        <w:rPr>
          <w:i/>
        </w:rPr>
        <w:t>le fat intelligent</w:t>
      </w:r>
      <w:r w:rsidR="006455E5">
        <w:rPr>
          <w:i/>
        </w:rPr>
        <w:t xml:space="preserve">, </w:t>
      </w:r>
      <w:r w:rsidRPr="0095276B">
        <w:rPr>
          <w:i/>
        </w:rPr>
        <w:t>qui se connaît</w:t>
      </w:r>
      <w:r w:rsidR="006455E5">
        <w:rPr>
          <w:i/>
        </w:rPr>
        <w:t xml:space="preserve">, </w:t>
      </w:r>
      <w:r w:rsidRPr="0095276B">
        <w:rPr>
          <w:i/>
        </w:rPr>
        <w:t>qui a de l</w:t>
      </w:r>
      <w:r w:rsidR="006455E5">
        <w:rPr>
          <w:i/>
        </w:rPr>
        <w:t>’</w:t>
      </w:r>
      <w:r w:rsidRPr="0095276B">
        <w:rPr>
          <w:i/>
        </w:rPr>
        <w:t>argent</w:t>
      </w:r>
      <w:r w:rsidR="006455E5">
        <w:rPr>
          <w:i/>
        </w:rPr>
        <w:t xml:space="preserve">, </w:t>
      </w:r>
      <w:r w:rsidRPr="0095276B">
        <w:rPr>
          <w:i/>
        </w:rPr>
        <w:t>du bien-dire</w:t>
      </w:r>
      <w:r w:rsidR="006455E5">
        <w:rPr>
          <w:i/>
        </w:rPr>
        <w:t xml:space="preserve">, </w:t>
      </w:r>
      <w:r w:rsidRPr="0095276B">
        <w:rPr>
          <w:i/>
        </w:rPr>
        <w:t>un certain goût de faire</w:t>
      </w:r>
      <w:r w:rsidR="006455E5">
        <w:rPr>
          <w:i/>
        </w:rPr>
        <w:t xml:space="preserve">, </w:t>
      </w:r>
      <w:r w:rsidRPr="0095276B">
        <w:rPr>
          <w:i/>
        </w:rPr>
        <w:t>mais</w:t>
      </w:r>
      <w:r w:rsidR="006455E5">
        <w:rPr>
          <w:i/>
        </w:rPr>
        <w:t xml:space="preserve">, </w:t>
      </w:r>
      <w:r w:rsidRPr="0095276B">
        <w:rPr>
          <w:i/>
        </w:rPr>
        <w:t>plongé dans un milieu trop faible</w:t>
      </w:r>
      <w:r w:rsidR="006455E5">
        <w:rPr>
          <w:i/>
        </w:rPr>
        <w:t xml:space="preserve">, </w:t>
      </w:r>
      <w:r w:rsidRPr="0095276B">
        <w:rPr>
          <w:i/>
        </w:rPr>
        <w:t>triomphe trop vite</w:t>
      </w:r>
      <w:r w:rsidR="006455E5">
        <w:rPr>
          <w:i/>
        </w:rPr>
        <w:t xml:space="preserve">, </w:t>
      </w:r>
      <w:r w:rsidRPr="0095276B">
        <w:rPr>
          <w:i/>
        </w:rPr>
        <w:t>ne sait où accr</w:t>
      </w:r>
      <w:r w:rsidRPr="0095276B">
        <w:rPr>
          <w:i/>
        </w:rPr>
        <w:t>o</w:t>
      </w:r>
      <w:r w:rsidRPr="0095276B">
        <w:rPr>
          <w:i/>
        </w:rPr>
        <w:t>cher son ambition et devient doucement un malheureux</w:t>
      </w:r>
      <w:r w:rsidR="006455E5">
        <w:rPr>
          <w:i/>
        </w:rPr>
        <w:t>.</w:t>
      </w:r>
    </w:p>
    <w:p w14:paraId="78EF90FC" w14:textId="77777777" w:rsidR="006455E5" w:rsidRDefault="009D4A85" w:rsidP="002666CE">
      <w:pPr>
        <w:rPr>
          <w:i/>
        </w:rPr>
      </w:pPr>
      <w:r w:rsidRPr="0095276B">
        <w:rPr>
          <w:i/>
        </w:rPr>
        <w:t>Sa sœur m</w:t>
      </w:r>
      <w:r w:rsidR="006455E5">
        <w:rPr>
          <w:i/>
        </w:rPr>
        <w:t>’</w:t>
      </w:r>
      <w:r w:rsidRPr="0095276B">
        <w:rPr>
          <w:i/>
        </w:rPr>
        <w:t>a étonnée</w:t>
      </w:r>
      <w:r w:rsidR="006455E5">
        <w:rPr>
          <w:i/>
        </w:rPr>
        <w:t xml:space="preserve">. </w:t>
      </w:r>
      <w:r w:rsidRPr="0095276B">
        <w:rPr>
          <w:i/>
        </w:rPr>
        <w:t>Serait-ce le violoniste qui la tire déjà à soi</w:t>
      </w:r>
      <w:r w:rsidR="006455E5">
        <w:rPr>
          <w:i/>
        </w:rPr>
        <w:t> ?</w:t>
      </w:r>
    </w:p>
    <w:p w14:paraId="4422FEE2" w14:textId="77777777" w:rsidR="006455E5" w:rsidRDefault="009D4A85" w:rsidP="002666CE">
      <w:pPr>
        <w:rPr>
          <w:i/>
        </w:rPr>
      </w:pPr>
      <w:r w:rsidRPr="0095276B">
        <w:rPr>
          <w:i/>
        </w:rPr>
        <w:lastRenderedPageBreak/>
        <w:t>Il en serait capable</w:t>
      </w:r>
      <w:r w:rsidR="006455E5">
        <w:rPr>
          <w:i/>
        </w:rPr>
        <w:t xml:space="preserve">. </w:t>
      </w:r>
      <w:r w:rsidRPr="0095276B">
        <w:rPr>
          <w:i/>
        </w:rPr>
        <w:t>Nous verrons bien d</w:t>
      </w:r>
      <w:r w:rsidR="006455E5">
        <w:rPr>
          <w:i/>
        </w:rPr>
        <w:t>’</w:t>
      </w:r>
      <w:r w:rsidRPr="0095276B">
        <w:rPr>
          <w:i/>
        </w:rPr>
        <w:t>autres choses</w:t>
      </w:r>
      <w:r w:rsidR="006455E5">
        <w:rPr>
          <w:i/>
        </w:rPr>
        <w:t xml:space="preserve">, </w:t>
      </w:r>
      <w:r w:rsidRPr="0095276B">
        <w:rPr>
          <w:i/>
        </w:rPr>
        <w:t>pour peu que nous vivions</w:t>
      </w:r>
      <w:r w:rsidR="006455E5">
        <w:rPr>
          <w:i/>
        </w:rPr>
        <w:t xml:space="preserve">. </w:t>
      </w:r>
      <w:r w:rsidRPr="0095276B">
        <w:rPr>
          <w:i/>
        </w:rPr>
        <w:t>Elle m</w:t>
      </w:r>
      <w:r w:rsidR="006455E5">
        <w:rPr>
          <w:i/>
        </w:rPr>
        <w:t>’</w:t>
      </w:r>
      <w:r w:rsidRPr="0095276B">
        <w:rPr>
          <w:i/>
        </w:rPr>
        <w:t>était restée dans le souvenir comme une âme de femme de chambre toute prête à humilier la femme en elle</w:t>
      </w:r>
      <w:r w:rsidR="006455E5">
        <w:rPr>
          <w:i/>
        </w:rPr>
        <w:t xml:space="preserve">, </w:t>
      </w:r>
      <w:r w:rsidRPr="0095276B">
        <w:rPr>
          <w:i/>
        </w:rPr>
        <w:t>avec un peu mieux que de l</w:t>
      </w:r>
      <w:r w:rsidR="006455E5">
        <w:rPr>
          <w:i/>
        </w:rPr>
        <w:t>’</w:t>
      </w:r>
      <w:r w:rsidRPr="0095276B">
        <w:rPr>
          <w:i/>
        </w:rPr>
        <w:t>insignifiance pour y réussir</w:t>
      </w:r>
      <w:r w:rsidR="006455E5">
        <w:rPr>
          <w:i/>
        </w:rPr>
        <w:t xml:space="preserve">. </w:t>
      </w:r>
      <w:r w:rsidRPr="0095276B">
        <w:rPr>
          <w:i/>
        </w:rPr>
        <w:t>Je m</w:t>
      </w:r>
      <w:r w:rsidR="006455E5">
        <w:rPr>
          <w:i/>
        </w:rPr>
        <w:t>’</w:t>
      </w:r>
      <w:r w:rsidRPr="0095276B">
        <w:rPr>
          <w:i/>
        </w:rPr>
        <w:t>étais trompée</w:t>
      </w:r>
      <w:r w:rsidR="006455E5">
        <w:rPr>
          <w:i/>
        </w:rPr>
        <w:t xml:space="preserve">. </w:t>
      </w:r>
      <w:r w:rsidRPr="0095276B">
        <w:rPr>
          <w:i/>
        </w:rPr>
        <w:t>Elle est devenue assez belle</w:t>
      </w:r>
      <w:r w:rsidR="006455E5">
        <w:rPr>
          <w:i/>
        </w:rPr>
        <w:t xml:space="preserve">, </w:t>
      </w:r>
      <w:r w:rsidRPr="0095276B">
        <w:rPr>
          <w:i/>
        </w:rPr>
        <w:t>et e</w:t>
      </w:r>
      <w:r w:rsidRPr="0095276B">
        <w:rPr>
          <w:i/>
        </w:rPr>
        <w:t>l</w:t>
      </w:r>
      <w:r w:rsidRPr="0095276B">
        <w:rPr>
          <w:i/>
        </w:rPr>
        <w:t>le a pris un certain air qui</w:t>
      </w:r>
      <w:r w:rsidR="006455E5">
        <w:rPr>
          <w:i/>
        </w:rPr>
        <w:t xml:space="preserve">, </w:t>
      </w:r>
      <w:r w:rsidRPr="0095276B">
        <w:rPr>
          <w:i/>
        </w:rPr>
        <w:t>autant que j</w:t>
      </w:r>
      <w:r w:rsidR="006455E5">
        <w:rPr>
          <w:i/>
        </w:rPr>
        <w:t>’</w:t>
      </w:r>
      <w:r w:rsidRPr="0095276B">
        <w:rPr>
          <w:i/>
        </w:rPr>
        <w:t>ai pu en juger</w:t>
      </w:r>
      <w:r w:rsidR="006455E5">
        <w:rPr>
          <w:i/>
        </w:rPr>
        <w:t xml:space="preserve">, </w:t>
      </w:r>
      <w:r w:rsidRPr="0095276B">
        <w:rPr>
          <w:i/>
        </w:rPr>
        <w:t>n</w:t>
      </w:r>
      <w:r w:rsidR="006455E5">
        <w:rPr>
          <w:i/>
        </w:rPr>
        <w:t>’</w:t>
      </w:r>
      <w:r w:rsidRPr="0095276B">
        <w:rPr>
          <w:i/>
        </w:rPr>
        <w:t>est pas sans cousinage avec l</w:t>
      </w:r>
      <w:r w:rsidR="006455E5">
        <w:rPr>
          <w:i/>
        </w:rPr>
        <w:t>’</w:t>
      </w:r>
      <w:r w:rsidRPr="0095276B">
        <w:rPr>
          <w:i/>
        </w:rPr>
        <w:t>Autre et ménage de la surprise à qui s</w:t>
      </w:r>
      <w:r w:rsidR="006455E5">
        <w:rPr>
          <w:i/>
        </w:rPr>
        <w:t>’</w:t>
      </w:r>
      <w:r w:rsidRPr="0095276B">
        <w:rPr>
          <w:i/>
        </w:rPr>
        <w:t>y attend le moins</w:t>
      </w:r>
      <w:r w:rsidR="006455E5">
        <w:rPr>
          <w:i/>
        </w:rPr>
        <w:t>.</w:t>
      </w:r>
    </w:p>
    <w:p w14:paraId="410AFB75" w14:textId="77777777" w:rsidR="006455E5" w:rsidRDefault="009D4A85" w:rsidP="002666CE">
      <w:pPr>
        <w:rPr>
          <w:i/>
        </w:rPr>
      </w:pPr>
      <w:r w:rsidRPr="0095276B">
        <w:rPr>
          <w:i/>
        </w:rPr>
        <w:t>Le père de ces deux-là est resté ce même Voyant tout jaune qui me faisait penser aux Petits Prophètes de leur Bible</w:t>
      </w:r>
      <w:r w:rsidR="006455E5">
        <w:rPr>
          <w:i/>
        </w:rPr>
        <w:t xml:space="preserve">. </w:t>
      </w:r>
      <w:r w:rsidRPr="0095276B">
        <w:rPr>
          <w:i/>
        </w:rPr>
        <w:t>Mais la vie a achevé de passer sur lui avec les sept rouleaux du c</w:t>
      </w:r>
      <w:r w:rsidRPr="0095276B">
        <w:rPr>
          <w:i/>
        </w:rPr>
        <w:t>y</w:t>
      </w:r>
      <w:r w:rsidRPr="0095276B">
        <w:rPr>
          <w:i/>
        </w:rPr>
        <w:t>lindre</w:t>
      </w:r>
      <w:r w:rsidR="006455E5">
        <w:rPr>
          <w:i/>
        </w:rPr>
        <w:t xml:space="preserve">. </w:t>
      </w:r>
      <w:r w:rsidRPr="0095276B">
        <w:rPr>
          <w:i/>
        </w:rPr>
        <w:t>Elle n</w:t>
      </w:r>
      <w:r w:rsidR="006455E5">
        <w:rPr>
          <w:i/>
        </w:rPr>
        <w:t>’</w:t>
      </w:r>
      <w:r w:rsidRPr="0095276B">
        <w:rPr>
          <w:i/>
        </w:rPr>
        <w:t>en a laissé qu</w:t>
      </w:r>
      <w:r w:rsidR="006455E5">
        <w:rPr>
          <w:i/>
        </w:rPr>
        <w:t>’</w:t>
      </w:r>
      <w:r w:rsidRPr="0095276B">
        <w:rPr>
          <w:i/>
        </w:rPr>
        <w:t>une ombre plate</w:t>
      </w:r>
      <w:r w:rsidR="006455E5">
        <w:rPr>
          <w:i/>
        </w:rPr>
        <w:t xml:space="preserve">. </w:t>
      </w:r>
      <w:r w:rsidRPr="0095276B">
        <w:rPr>
          <w:i/>
        </w:rPr>
        <w:t>Sa femme est cette Harpie morne dont la vue me donne des envies de marcher dessus pour savoir le bruit que ferait sous mon soulier son âme d</w:t>
      </w:r>
      <w:r w:rsidR="006455E5">
        <w:rPr>
          <w:i/>
        </w:rPr>
        <w:t>’</w:t>
      </w:r>
      <w:r w:rsidRPr="0095276B">
        <w:rPr>
          <w:i/>
        </w:rPr>
        <w:t>esclave et de frotteuse</w:t>
      </w:r>
      <w:r w:rsidR="006455E5">
        <w:rPr>
          <w:i/>
        </w:rPr>
        <w:t>.</w:t>
      </w:r>
    </w:p>
    <w:p w14:paraId="67BDA43C" w14:textId="77777777" w:rsidR="006455E5" w:rsidRDefault="009D4A85" w:rsidP="002666CE">
      <w:pPr>
        <w:rPr>
          <w:i/>
        </w:rPr>
      </w:pPr>
      <w:r w:rsidRPr="0095276B">
        <w:rPr>
          <w:i/>
        </w:rPr>
        <w:t xml:space="preserve">Ma journée </w:t>
      </w:r>
      <w:proofErr w:type="spellStart"/>
      <w:r w:rsidRPr="0095276B">
        <w:rPr>
          <w:i/>
        </w:rPr>
        <w:t>fut-elle</w:t>
      </w:r>
      <w:proofErr w:type="spellEnd"/>
      <w:r w:rsidRPr="0095276B">
        <w:rPr>
          <w:i/>
        </w:rPr>
        <w:t xml:space="preserve"> perdue</w:t>
      </w:r>
      <w:r w:rsidR="006455E5">
        <w:rPr>
          <w:i/>
        </w:rPr>
        <w:t xml:space="preserve"> ? </w:t>
      </w:r>
      <w:r w:rsidRPr="0095276B">
        <w:rPr>
          <w:i/>
        </w:rPr>
        <w:t>Vous ne le pensez pas</w:t>
      </w:r>
      <w:r w:rsidR="006455E5">
        <w:rPr>
          <w:i/>
        </w:rPr>
        <w:t xml:space="preserve">. </w:t>
      </w:r>
      <w:r w:rsidRPr="0095276B">
        <w:rPr>
          <w:i/>
        </w:rPr>
        <w:t>Je n</w:t>
      </w:r>
      <w:r w:rsidR="006455E5">
        <w:rPr>
          <w:i/>
        </w:rPr>
        <w:t>’</w:t>
      </w:r>
      <w:r w:rsidRPr="0095276B">
        <w:rPr>
          <w:i/>
        </w:rPr>
        <w:t>ai plus besoin des grandes routes</w:t>
      </w:r>
      <w:r w:rsidR="006455E5">
        <w:rPr>
          <w:i/>
        </w:rPr>
        <w:t xml:space="preserve">. </w:t>
      </w:r>
      <w:r w:rsidRPr="0095276B">
        <w:rPr>
          <w:i/>
        </w:rPr>
        <w:t xml:space="preserve">Le </w:t>
      </w:r>
      <w:proofErr w:type="spellStart"/>
      <w:r w:rsidRPr="0095276B">
        <w:rPr>
          <w:i/>
        </w:rPr>
        <w:t>Plantis</w:t>
      </w:r>
      <w:proofErr w:type="spellEnd"/>
      <w:r w:rsidRPr="0095276B">
        <w:rPr>
          <w:i/>
        </w:rPr>
        <w:t xml:space="preserve"> m</w:t>
      </w:r>
      <w:r w:rsidR="006455E5">
        <w:rPr>
          <w:i/>
        </w:rPr>
        <w:t>’</w:t>
      </w:r>
      <w:r w:rsidRPr="0095276B">
        <w:rPr>
          <w:i/>
        </w:rPr>
        <w:t>a paru d</w:t>
      </w:r>
      <w:r w:rsidR="006455E5">
        <w:rPr>
          <w:i/>
        </w:rPr>
        <w:t>’</w:t>
      </w:r>
      <w:r w:rsidRPr="0095276B">
        <w:rPr>
          <w:i/>
        </w:rPr>
        <w:t>une d</w:t>
      </w:r>
      <w:r w:rsidRPr="0095276B">
        <w:rPr>
          <w:i/>
        </w:rPr>
        <w:t>i</w:t>
      </w:r>
      <w:r w:rsidRPr="0095276B">
        <w:rPr>
          <w:i/>
        </w:rPr>
        <w:t>vine antiquité</w:t>
      </w:r>
      <w:r w:rsidR="006455E5">
        <w:rPr>
          <w:i/>
        </w:rPr>
        <w:t xml:space="preserve">, </w:t>
      </w:r>
      <w:r w:rsidRPr="0095276B">
        <w:rPr>
          <w:i/>
        </w:rPr>
        <w:t>après Rome</w:t>
      </w:r>
      <w:r w:rsidR="006455E5">
        <w:rPr>
          <w:i/>
        </w:rPr>
        <w:t xml:space="preserve">, </w:t>
      </w:r>
      <w:r w:rsidRPr="0095276B">
        <w:rPr>
          <w:i/>
        </w:rPr>
        <w:t>la Sicile et la Grèce</w:t>
      </w:r>
      <w:r w:rsidR="006455E5">
        <w:rPr>
          <w:i/>
        </w:rPr>
        <w:t xml:space="preserve">. </w:t>
      </w:r>
      <w:r w:rsidRPr="0095276B">
        <w:rPr>
          <w:i/>
        </w:rPr>
        <w:t>Mon père r</w:t>
      </w:r>
      <w:r w:rsidRPr="0095276B">
        <w:rPr>
          <w:i/>
        </w:rPr>
        <w:t>e</w:t>
      </w:r>
      <w:r w:rsidRPr="0095276B">
        <w:rPr>
          <w:i/>
        </w:rPr>
        <w:t>plonge dans ses fermiers comme un canard dans sa mare n</w:t>
      </w:r>
      <w:r w:rsidRPr="0095276B">
        <w:rPr>
          <w:i/>
        </w:rPr>
        <w:t>a</w:t>
      </w:r>
      <w:r w:rsidRPr="0095276B">
        <w:rPr>
          <w:i/>
        </w:rPr>
        <w:t>tale</w:t>
      </w:r>
      <w:r w:rsidR="006455E5">
        <w:rPr>
          <w:i/>
        </w:rPr>
        <w:t xml:space="preserve">. </w:t>
      </w:r>
      <w:r w:rsidRPr="0095276B">
        <w:rPr>
          <w:i/>
        </w:rPr>
        <w:t>Je suis entourée</w:t>
      </w:r>
      <w:r w:rsidR="006455E5">
        <w:rPr>
          <w:i/>
        </w:rPr>
        <w:t xml:space="preserve">, </w:t>
      </w:r>
      <w:r w:rsidRPr="0095276B">
        <w:rPr>
          <w:i/>
        </w:rPr>
        <w:t>depuis avant-hier</w:t>
      </w:r>
      <w:r w:rsidR="006455E5">
        <w:rPr>
          <w:i/>
        </w:rPr>
        <w:t xml:space="preserve">, </w:t>
      </w:r>
      <w:r w:rsidRPr="0095276B">
        <w:rPr>
          <w:i/>
        </w:rPr>
        <w:t>d</w:t>
      </w:r>
      <w:r w:rsidR="006455E5">
        <w:rPr>
          <w:i/>
        </w:rPr>
        <w:t>’</w:t>
      </w:r>
      <w:r w:rsidRPr="0095276B">
        <w:rPr>
          <w:i/>
        </w:rPr>
        <w:t>une tempête de cris</w:t>
      </w:r>
      <w:r w:rsidR="006455E5">
        <w:rPr>
          <w:i/>
        </w:rPr>
        <w:t xml:space="preserve">, </w:t>
      </w:r>
      <w:r w:rsidRPr="0095276B">
        <w:rPr>
          <w:i/>
        </w:rPr>
        <w:t>de disputes et de bouteilles débouchées qui me rajeunit de la t</w:t>
      </w:r>
      <w:r w:rsidRPr="0095276B">
        <w:rPr>
          <w:i/>
        </w:rPr>
        <w:t>ê</w:t>
      </w:r>
      <w:r w:rsidRPr="0095276B">
        <w:rPr>
          <w:i/>
        </w:rPr>
        <w:t>te aux pieds</w:t>
      </w:r>
      <w:r w:rsidR="006455E5">
        <w:rPr>
          <w:i/>
        </w:rPr>
        <w:t xml:space="preserve">. </w:t>
      </w:r>
      <w:r w:rsidRPr="0095276B">
        <w:rPr>
          <w:i/>
        </w:rPr>
        <w:t>Venez</w:t>
      </w:r>
      <w:r w:rsidR="006455E5">
        <w:rPr>
          <w:i/>
        </w:rPr>
        <w:t xml:space="preserve">, </w:t>
      </w:r>
      <w:r w:rsidRPr="0095276B">
        <w:rPr>
          <w:i/>
        </w:rPr>
        <w:t>chère Bonne Amie</w:t>
      </w:r>
      <w:r w:rsidR="006455E5">
        <w:rPr>
          <w:i/>
        </w:rPr>
        <w:t xml:space="preserve">, </w:t>
      </w:r>
      <w:r w:rsidRPr="0095276B">
        <w:rPr>
          <w:i/>
        </w:rPr>
        <w:t>nous vous attendons</w:t>
      </w:r>
      <w:r w:rsidR="006455E5">
        <w:rPr>
          <w:i/>
        </w:rPr>
        <w:t xml:space="preserve">. </w:t>
      </w:r>
      <w:r w:rsidRPr="0095276B">
        <w:rPr>
          <w:i/>
        </w:rPr>
        <w:t>L</w:t>
      </w:r>
      <w:r w:rsidR="006455E5">
        <w:rPr>
          <w:i/>
        </w:rPr>
        <w:t>’</w:t>
      </w:r>
      <w:r w:rsidRPr="0095276B">
        <w:rPr>
          <w:i/>
        </w:rPr>
        <w:t>âme est r</w:t>
      </w:r>
      <w:r w:rsidRPr="0095276B">
        <w:rPr>
          <w:i/>
        </w:rPr>
        <w:t>e</w:t>
      </w:r>
      <w:r w:rsidRPr="0095276B">
        <w:rPr>
          <w:i/>
        </w:rPr>
        <w:t>connaissante et pacifiée à jamais</w:t>
      </w:r>
      <w:r w:rsidR="006455E5">
        <w:rPr>
          <w:i/>
        </w:rPr>
        <w:t>.</w:t>
      </w:r>
    </w:p>
    <w:p w14:paraId="074D8076" w14:textId="77777777" w:rsidR="006455E5" w:rsidRDefault="009D4A85" w:rsidP="002666CE">
      <w:pPr>
        <w:jc w:val="right"/>
      </w:pPr>
      <w:r w:rsidRPr="002666CE">
        <w:t xml:space="preserve">HÉLÈNE LE </w:t>
      </w:r>
      <w:proofErr w:type="spellStart"/>
      <w:r w:rsidRPr="002666CE">
        <w:t>PLEYNIER</w:t>
      </w:r>
      <w:proofErr w:type="spellEnd"/>
      <w:r w:rsidR="006455E5">
        <w:t>.</w:t>
      </w:r>
    </w:p>
    <w:p w14:paraId="09CE0FB2" w14:textId="742E9B90" w:rsidR="002666CE" w:rsidRDefault="006455E5" w:rsidP="002666CE">
      <w:r>
        <w:t>« </w:t>
      </w:r>
      <w:r w:rsidRPr="0095276B">
        <w:t>P</w:t>
      </w:r>
      <w:r>
        <w:t>.</w:t>
      </w:r>
      <w:r w:rsidRPr="0095276B">
        <w:t>S</w:t>
      </w:r>
      <w:r>
        <w:t xml:space="preserve">. </w:t>
      </w:r>
      <w:r>
        <w:rPr>
          <w:rFonts w:eastAsia="Georgia" w:cs="Georgia"/>
        </w:rPr>
        <w:t xml:space="preserve">– </w:t>
      </w:r>
      <w:r w:rsidR="009D4A85" w:rsidRPr="0095276B">
        <w:t xml:space="preserve">Les </w:t>
      </w:r>
      <w:proofErr w:type="spellStart"/>
      <w:r w:rsidR="009D4A85" w:rsidRPr="0095276B">
        <w:t>Lorilleux</w:t>
      </w:r>
      <w:proofErr w:type="spellEnd"/>
      <w:r>
        <w:t xml:space="preserve">, </w:t>
      </w:r>
      <w:r w:rsidR="009D4A85" w:rsidRPr="0095276B">
        <w:t>ayant tout mis à l</w:t>
      </w:r>
      <w:r>
        <w:t>’</w:t>
      </w:r>
      <w:r w:rsidR="009D4A85" w:rsidRPr="0095276B">
        <w:t>Union Générale</w:t>
      </w:r>
      <w:r>
        <w:t xml:space="preserve">, </w:t>
      </w:r>
      <w:r w:rsidR="009D4A85" w:rsidRPr="0095276B">
        <w:t>sont dépouillés jusqu</w:t>
      </w:r>
      <w:r>
        <w:t>’</w:t>
      </w:r>
      <w:r w:rsidR="009D4A85" w:rsidRPr="0095276B">
        <w:t>à leur dernier sou</w:t>
      </w:r>
      <w:r>
        <w:t xml:space="preserve">. </w:t>
      </w:r>
      <w:r w:rsidR="009D4A85" w:rsidRPr="0095276B">
        <w:t>On a gardé l</w:t>
      </w:r>
      <w:r>
        <w:t>’</w:t>
      </w:r>
      <w:r w:rsidR="009D4A85" w:rsidRPr="0095276B">
        <w:t>homme trois jours à vue de peur qu</w:t>
      </w:r>
      <w:r>
        <w:t>’</w:t>
      </w:r>
      <w:r w:rsidR="009D4A85" w:rsidRPr="0095276B">
        <w:t>il n</w:t>
      </w:r>
      <w:r>
        <w:t>’</w:t>
      </w:r>
      <w:r w:rsidR="009D4A85" w:rsidRPr="0095276B">
        <w:t>allât se tuer</w:t>
      </w:r>
      <w:r>
        <w:t xml:space="preserve">. </w:t>
      </w:r>
      <w:r w:rsidR="009D4A85" w:rsidRPr="0095276B">
        <w:t>En attendant qu</w:t>
      </w:r>
      <w:r>
        <w:t>’</w:t>
      </w:r>
      <w:r w:rsidR="009D4A85" w:rsidRPr="0095276B">
        <w:t>on ose apporter à la femme des écus enveloppés de papier de soie</w:t>
      </w:r>
      <w:r>
        <w:t xml:space="preserve">, </w:t>
      </w:r>
      <w:r w:rsidR="009D4A85" w:rsidRPr="0095276B">
        <w:t>on lui envoie des bouillons</w:t>
      </w:r>
      <w:r>
        <w:t xml:space="preserve">, </w:t>
      </w:r>
      <w:r w:rsidR="009D4A85" w:rsidRPr="0095276B">
        <w:t>et des oranges aux petits</w:t>
      </w:r>
      <w:r>
        <w:t xml:space="preserve">. </w:t>
      </w:r>
      <w:r w:rsidR="009D4A85" w:rsidRPr="0095276B">
        <w:t>Du reste il n</w:t>
      </w:r>
      <w:r>
        <w:t>’</w:t>
      </w:r>
      <w:r w:rsidR="009D4A85" w:rsidRPr="0095276B">
        <w:t>est bruit ici que de ruines et de faillites</w:t>
      </w:r>
      <w:r>
        <w:t xml:space="preserve">. </w:t>
      </w:r>
      <w:r w:rsidR="009D4A85" w:rsidRPr="0095276B">
        <w:t>Ces gens sont si cro</w:t>
      </w:r>
      <w:r w:rsidR="009D4A85" w:rsidRPr="0095276B">
        <w:t>u</w:t>
      </w:r>
      <w:r w:rsidR="009D4A85" w:rsidRPr="0095276B">
        <w:t>pissants que l</w:t>
      </w:r>
      <w:r>
        <w:t>’</w:t>
      </w:r>
      <w:r w:rsidR="009D4A85" w:rsidRPr="0095276B">
        <w:t xml:space="preserve">orage a éclaté sur eux avant même </w:t>
      </w:r>
      <w:r w:rsidR="009D4A85" w:rsidRPr="0095276B">
        <w:lastRenderedPageBreak/>
        <w:t>qu</w:t>
      </w:r>
      <w:r>
        <w:t>’</w:t>
      </w:r>
      <w:r w:rsidR="009D4A85" w:rsidRPr="0095276B">
        <w:t>ils se soient aperçus que le ciel se couvrait</w:t>
      </w:r>
      <w:r>
        <w:t xml:space="preserve">. </w:t>
      </w:r>
      <w:r w:rsidR="009D4A85" w:rsidRPr="0095276B">
        <w:t>On accuse naturellement les S</w:t>
      </w:r>
      <w:r w:rsidR="009D4A85" w:rsidRPr="0095276B">
        <w:t>i</w:t>
      </w:r>
      <w:r w:rsidR="009D4A85" w:rsidRPr="0095276B">
        <w:t>mler</w:t>
      </w:r>
      <w:r>
        <w:t xml:space="preserve">, </w:t>
      </w:r>
      <w:r w:rsidR="009D4A85" w:rsidRPr="0095276B">
        <w:t>qui n</w:t>
      </w:r>
      <w:r>
        <w:t>’</w:t>
      </w:r>
      <w:r w:rsidR="009D4A85" w:rsidRPr="0095276B">
        <w:t>ont d</w:t>
      </w:r>
      <w:r>
        <w:t>’</w:t>
      </w:r>
      <w:r w:rsidR="009D4A85" w:rsidRPr="0095276B">
        <w:t>autre crime que d</w:t>
      </w:r>
      <w:r>
        <w:t>’</w:t>
      </w:r>
      <w:r w:rsidR="009D4A85" w:rsidRPr="0095276B">
        <w:t>avoir prévu</w:t>
      </w:r>
      <w:r>
        <w:t xml:space="preserve">, </w:t>
      </w:r>
      <w:r w:rsidR="009D4A85" w:rsidRPr="0095276B">
        <w:t>mais qui</w:t>
      </w:r>
      <w:r>
        <w:t xml:space="preserve">, </w:t>
      </w:r>
      <w:r w:rsidR="009D4A85" w:rsidRPr="0095276B">
        <w:t>se trouvant à portée</w:t>
      </w:r>
      <w:r>
        <w:t xml:space="preserve">, </w:t>
      </w:r>
      <w:r w:rsidR="009D4A85" w:rsidRPr="0095276B">
        <w:t>raflent tout</w:t>
      </w:r>
      <w:r>
        <w:t xml:space="preserve">. </w:t>
      </w:r>
      <w:r w:rsidR="009D4A85" w:rsidRPr="0095276B">
        <w:t>Encore y mettent-ils de la discr</w:t>
      </w:r>
      <w:r w:rsidR="009D4A85" w:rsidRPr="0095276B">
        <w:t>é</w:t>
      </w:r>
      <w:r w:rsidR="009D4A85" w:rsidRPr="0095276B">
        <w:t>tion et de l</w:t>
      </w:r>
      <w:r>
        <w:t>’</w:t>
      </w:r>
      <w:r w:rsidR="009D4A85" w:rsidRPr="0095276B">
        <w:t>intervalle</w:t>
      </w:r>
      <w:r>
        <w:t>. »</w:t>
      </w:r>
    </w:p>
    <w:p w14:paraId="51A57800" w14:textId="2282AA5A" w:rsidR="009D4A85" w:rsidRPr="0095276B" w:rsidRDefault="009D4A85" w:rsidP="006455E5">
      <w:pPr>
        <w:pStyle w:val="Titre2"/>
        <w:pageBreakBefore/>
        <w:rPr>
          <w:szCs w:val="44"/>
        </w:rPr>
      </w:pPr>
      <w:bookmarkStart w:id="48" w:name="_Toc197888849"/>
      <w:r w:rsidRPr="0095276B">
        <w:rPr>
          <w:szCs w:val="44"/>
        </w:rPr>
        <w:lastRenderedPageBreak/>
        <w:t>8</w:t>
      </w:r>
      <w:bookmarkEnd w:id="48"/>
      <w:r w:rsidRPr="0095276B">
        <w:rPr>
          <w:szCs w:val="44"/>
        </w:rPr>
        <w:br/>
      </w:r>
    </w:p>
    <w:p w14:paraId="53F976EF" w14:textId="77777777" w:rsidR="009D4A85" w:rsidRPr="0095276B" w:rsidRDefault="009D4A85" w:rsidP="009D4A85">
      <w:r w:rsidRPr="0095276B">
        <w:t>CAFÉ DU CHEMIN DE FER</w:t>
      </w:r>
    </w:p>
    <w:p w14:paraId="1D924830" w14:textId="77777777" w:rsidR="002666CE" w:rsidRDefault="009D4A85" w:rsidP="002666CE">
      <w:r w:rsidRPr="0095276B">
        <w:t>MARTIN-NOISETTE</w:t>
      </w:r>
    </w:p>
    <w:p w14:paraId="2376BA97" w14:textId="07F6AE88" w:rsidR="009D4A85" w:rsidRPr="0095276B" w:rsidRDefault="009D4A85" w:rsidP="009D4A85">
      <w:r w:rsidRPr="0095276B">
        <w:t>Vins et Spiritueux</w:t>
      </w:r>
    </w:p>
    <w:p w14:paraId="55B14E41" w14:textId="77777777" w:rsidR="002666CE" w:rsidRDefault="009D4A85" w:rsidP="002666CE">
      <w:r w:rsidRPr="0095276B">
        <w:t>Vins de pays</w:t>
      </w:r>
    </w:p>
    <w:p w14:paraId="35E3E0BF" w14:textId="0FE8166F" w:rsidR="009D4A85" w:rsidRPr="0095276B" w:rsidRDefault="009D4A85" w:rsidP="009D4A85">
      <w:pPr>
        <w:rPr>
          <w:i/>
        </w:rPr>
      </w:pPr>
      <w:r w:rsidRPr="0095276B">
        <w:rPr>
          <w:i/>
        </w:rPr>
        <w:t>Spécialité de bière au tonneau</w:t>
      </w:r>
    </w:p>
    <w:p w14:paraId="0231CBE5" w14:textId="77777777" w:rsidR="009D4A85" w:rsidRPr="0095276B" w:rsidRDefault="009D4A85" w:rsidP="009D4A85">
      <w:r w:rsidRPr="0095276B">
        <w:t xml:space="preserve">REPAS À </w:t>
      </w:r>
      <w:smartTag w:uri="urn:schemas-microsoft-com:office:smarttags" w:element="PersonName">
        <w:smartTagPr>
          <w:attr w:name="ProductID" w:val="LA CARTE"/>
        </w:smartTagPr>
        <w:r w:rsidRPr="0095276B">
          <w:t>LA CARTE</w:t>
        </w:r>
      </w:smartTag>
    </w:p>
    <w:p w14:paraId="2F8615EC" w14:textId="77777777" w:rsidR="002666CE" w:rsidRDefault="009D4A85" w:rsidP="002666CE">
      <w:r w:rsidRPr="0095276B">
        <w:t>On garde les valises</w:t>
      </w:r>
    </w:p>
    <w:p w14:paraId="1C72F2C2" w14:textId="30A03C74" w:rsidR="002666CE" w:rsidRDefault="009D4A85" w:rsidP="002666CE">
      <w:pPr>
        <w:jc w:val="right"/>
      </w:pPr>
      <w:r w:rsidRPr="002666CE">
        <w:rPr>
          <w:i/>
          <w:iCs/>
        </w:rPr>
        <w:t>Vendeuvre</w:t>
      </w:r>
      <w:r w:rsidR="006455E5">
        <w:rPr>
          <w:i/>
          <w:iCs/>
        </w:rPr>
        <w:t xml:space="preserve">, </w:t>
      </w:r>
      <w:r w:rsidRPr="002666CE">
        <w:rPr>
          <w:i/>
          <w:iCs/>
        </w:rPr>
        <w:t>le premier mai 1886</w:t>
      </w:r>
    </w:p>
    <w:p w14:paraId="4F3B5E52" w14:textId="77777777" w:rsidR="006455E5" w:rsidRDefault="006455E5" w:rsidP="002666CE"/>
    <w:p w14:paraId="6AD55DF7" w14:textId="77777777" w:rsidR="006455E5" w:rsidRDefault="009D4A85" w:rsidP="006455E5">
      <w:pPr>
        <w:ind w:firstLine="0"/>
        <w:jc w:val="center"/>
        <w:rPr>
          <w:i/>
          <w:iCs/>
        </w:rPr>
      </w:pPr>
      <w:r w:rsidRPr="002666CE">
        <w:rPr>
          <w:i/>
          <w:iCs/>
        </w:rPr>
        <w:t>Citoyen Jules Guesde</w:t>
      </w:r>
      <w:r w:rsidR="006455E5">
        <w:rPr>
          <w:i/>
          <w:iCs/>
        </w:rPr>
        <w:t xml:space="preserve">, </w:t>
      </w:r>
      <w:r w:rsidRPr="002666CE">
        <w:rPr>
          <w:i/>
          <w:iCs/>
        </w:rPr>
        <w:t>à Paris</w:t>
      </w:r>
      <w:r w:rsidR="006455E5">
        <w:rPr>
          <w:i/>
          <w:iCs/>
        </w:rPr>
        <w:t>.</w:t>
      </w:r>
    </w:p>
    <w:p w14:paraId="3289C3BF" w14:textId="77777777" w:rsidR="006455E5" w:rsidRDefault="009D4A85" w:rsidP="002666CE">
      <w:r w:rsidRPr="0095276B">
        <w:t>CITOYEN GUESDE</w:t>
      </w:r>
      <w:r w:rsidR="006455E5">
        <w:t> !</w:t>
      </w:r>
    </w:p>
    <w:p w14:paraId="7E2CD60B" w14:textId="77777777" w:rsidR="006455E5" w:rsidRDefault="009D4A85" w:rsidP="002666CE">
      <w:r w:rsidRPr="0095276B">
        <w:t>Je m</w:t>
      </w:r>
      <w:r w:rsidR="006455E5">
        <w:t>’</w:t>
      </w:r>
      <w:r w:rsidRPr="0095276B">
        <w:t>autorise d</w:t>
      </w:r>
      <w:r w:rsidR="006455E5">
        <w:t>’</w:t>
      </w:r>
      <w:r w:rsidRPr="0095276B">
        <w:t>avoir été un des auditeurs de la belle conf</w:t>
      </w:r>
      <w:r w:rsidRPr="0095276B">
        <w:t>é</w:t>
      </w:r>
      <w:r w:rsidRPr="0095276B">
        <w:t>rence que vous êtes venu faire il y a trois ans aux Halles de cette ville de Vendeuvre ainsi qu</w:t>
      </w:r>
      <w:r w:rsidR="006455E5">
        <w:t>’</w:t>
      </w:r>
      <w:r w:rsidRPr="0095276B">
        <w:t>un des plus anciens lecteurs et pr</w:t>
      </w:r>
      <w:r w:rsidRPr="0095276B">
        <w:t>o</w:t>
      </w:r>
      <w:r w:rsidRPr="0095276B">
        <w:t>pagateurs de vos écrits pour vous envoyer aujourd</w:t>
      </w:r>
      <w:r w:rsidR="006455E5">
        <w:t>’</w:t>
      </w:r>
      <w:r w:rsidRPr="0095276B">
        <w:t>hui quelques renseignements au sujet des derniers événements touchant la lutte sociale et la concentration capitaliste dans cette région i</w:t>
      </w:r>
      <w:r w:rsidRPr="0095276B">
        <w:t>n</w:t>
      </w:r>
      <w:r w:rsidRPr="0095276B">
        <w:t>dustrielle</w:t>
      </w:r>
      <w:r w:rsidR="006455E5">
        <w:t xml:space="preserve"> ! </w:t>
      </w:r>
      <w:r w:rsidRPr="0095276B">
        <w:t>Le premier point sur lequel je crois utile d</w:t>
      </w:r>
      <w:r w:rsidR="006455E5">
        <w:t>’</w:t>
      </w:r>
      <w:r w:rsidRPr="0095276B">
        <w:t>attirer v</w:t>
      </w:r>
      <w:r w:rsidRPr="0095276B">
        <w:t>o</w:t>
      </w:r>
      <w:r w:rsidRPr="0095276B">
        <w:t>tre attention est la rapidité avec laquelle se vérifient dans notre cité les principes du communisme scientifique tels que le génial Karl Marx nous les a révélés</w:t>
      </w:r>
      <w:r w:rsidR="006455E5">
        <w:t xml:space="preserve"> ! </w:t>
      </w:r>
      <w:r w:rsidRPr="0095276B">
        <w:t>Vous avez pu en observer vous-même les premiers effets lors de vos deux passages</w:t>
      </w:r>
      <w:r w:rsidR="006455E5">
        <w:t xml:space="preserve">. </w:t>
      </w:r>
      <w:r w:rsidRPr="0095276B">
        <w:t>Mais la cr</w:t>
      </w:r>
      <w:r w:rsidRPr="0095276B">
        <w:t>i</w:t>
      </w:r>
      <w:r w:rsidRPr="0095276B">
        <w:t>se qui a affecté l</w:t>
      </w:r>
      <w:r w:rsidR="006455E5">
        <w:t>’</w:t>
      </w:r>
      <w:r w:rsidRPr="0095276B">
        <w:t xml:space="preserve">industrie </w:t>
      </w:r>
      <w:r w:rsidRPr="0095276B">
        <w:lastRenderedPageBreak/>
        <w:t>lainière et drapière en l</w:t>
      </w:r>
      <w:r w:rsidR="006455E5">
        <w:t>’</w:t>
      </w:r>
      <w:r w:rsidRPr="0095276B">
        <w:t>année 1877 n</w:t>
      </w:r>
      <w:r w:rsidR="006455E5">
        <w:t>’</w:t>
      </w:r>
      <w:r w:rsidRPr="0095276B">
        <w:t>avait pas achevé de produire ses résultats</w:t>
      </w:r>
      <w:r w:rsidR="006455E5">
        <w:t xml:space="preserve"> ! </w:t>
      </w:r>
      <w:r w:rsidRPr="0095276B">
        <w:t>Voici où nous en sommes actuellement</w:t>
      </w:r>
      <w:r w:rsidR="006455E5">
        <w:t xml:space="preserve"> : </w:t>
      </w:r>
      <w:r w:rsidRPr="0095276B">
        <w:t>En 1870</w:t>
      </w:r>
      <w:r w:rsidR="006455E5">
        <w:t xml:space="preserve">, </w:t>
      </w:r>
      <w:r w:rsidRPr="0095276B">
        <w:t xml:space="preserve">les établissements industriels du canton de Vendeuvre étaient au nombre de 26 occupant </w:t>
      </w:r>
      <w:r w:rsidR="006455E5" w:rsidRPr="0095276B">
        <w:t>7</w:t>
      </w:r>
      <w:r w:rsidR="006455E5">
        <w:t>.</w:t>
      </w:r>
      <w:r w:rsidR="006455E5" w:rsidRPr="0095276B">
        <w:t>3</w:t>
      </w:r>
      <w:r w:rsidRPr="0095276B">
        <w:t>00 ouvriers et ouvrières sans compter un nombre assez considérable de travailleurs à façon</w:t>
      </w:r>
      <w:r w:rsidR="006455E5">
        <w:t xml:space="preserve">, </w:t>
      </w:r>
      <w:r w:rsidRPr="0095276B">
        <w:t>femmes filant aux champs et tisserands des campagnes</w:t>
      </w:r>
      <w:r w:rsidR="006455E5">
        <w:t xml:space="preserve">, </w:t>
      </w:r>
      <w:r w:rsidRPr="0095276B">
        <w:t>le chiffre d</w:t>
      </w:r>
      <w:r w:rsidR="006455E5">
        <w:t>’</w:t>
      </w:r>
      <w:r w:rsidRPr="0095276B">
        <w:t>affaires annuel de ces 26 établissements s</w:t>
      </w:r>
      <w:r w:rsidR="006455E5">
        <w:t>’</w:t>
      </w:r>
      <w:r w:rsidRPr="0095276B">
        <w:t>élevait à 31 millions</w:t>
      </w:r>
      <w:r w:rsidR="006455E5">
        <w:t>.</w:t>
      </w:r>
    </w:p>
    <w:p w14:paraId="730B9560" w14:textId="18D7435E" w:rsidR="006455E5" w:rsidRDefault="009D4A85" w:rsidP="002666CE">
      <w:r w:rsidRPr="0095276B">
        <w:t>À l</w:t>
      </w:r>
      <w:r w:rsidR="006455E5">
        <w:t>’</w:t>
      </w:r>
      <w:r w:rsidRPr="0095276B">
        <w:t>heure présente le canton de Vendeuvre</w:t>
      </w:r>
      <w:r w:rsidR="006455E5">
        <w:t xml:space="preserve"> (</w:t>
      </w:r>
      <w:r w:rsidRPr="0095276B">
        <w:t>je tiens ces chiffres d</w:t>
      </w:r>
      <w:r w:rsidR="006455E5">
        <w:t>’</w:t>
      </w:r>
      <w:r w:rsidRPr="0095276B">
        <w:t>un ami de notre camarade secrétaire du syndicat o</w:t>
      </w:r>
      <w:r w:rsidRPr="0095276B">
        <w:t>u</w:t>
      </w:r>
      <w:r w:rsidRPr="0095276B">
        <w:t xml:space="preserve">vrier le camarade </w:t>
      </w:r>
      <w:proofErr w:type="spellStart"/>
      <w:r w:rsidRPr="0095276B">
        <w:t>Vursant</w:t>
      </w:r>
      <w:proofErr w:type="spellEnd"/>
      <w:r w:rsidRPr="0095276B">
        <w:t xml:space="preserve"> employé au secrétariat de </w:t>
      </w:r>
      <w:smartTag w:uri="urn:schemas-microsoft-com:office:smarttags" w:element="PersonName">
        <w:smartTagPr>
          <w:attr w:name="ProductID" w:val="la Chambre"/>
        </w:smartTagPr>
        <w:r w:rsidRPr="0095276B">
          <w:t>la Chambre</w:t>
        </w:r>
      </w:smartTag>
      <w:r w:rsidRPr="0095276B">
        <w:t xml:space="preserve"> de commerce bourgeoise</w:t>
      </w:r>
      <w:r w:rsidR="006455E5">
        <w:t xml:space="preserve"> !) </w:t>
      </w:r>
      <w:r w:rsidRPr="0095276B">
        <w:t>ne compte plus que 14 établiss</w:t>
      </w:r>
      <w:r w:rsidRPr="0095276B">
        <w:t>e</w:t>
      </w:r>
      <w:r w:rsidRPr="0095276B">
        <w:t xml:space="preserve">ments industriels occupant </w:t>
      </w:r>
      <w:r w:rsidR="006455E5" w:rsidRPr="0095276B">
        <w:t>5</w:t>
      </w:r>
      <w:r w:rsidR="006455E5">
        <w:t>.</w:t>
      </w:r>
      <w:r w:rsidR="006455E5" w:rsidRPr="0095276B">
        <w:t>4</w:t>
      </w:r>
      <w:r w:rsidRPr="0095276B">
        <w:t>30 ouvriers et ouvrières et plus aucun en campagne</w:t>
      </w:r>
      <w:r w:rsidR="006455E5">
        <w:t xml:space="preserve"> ! </w:t>
      </w:r>
      <w:r w:rsidRPr="0095276B">
        <w:t>Chiffre d</w:t>
      </w:r>
      <w:r w:rsidR="006455E5">
        <w:t>’</w:t>
      </w:r>
      <w:r w:rsidRPr="0095276B">
        <w:t>affaires annuel</w:t>
      </w:r>
      <w:r w:rsidR="006455E5">
        <w:t xml:space="preserve"> : </w:t>
      </w:r>
      <w:r w:rsidRPr="0095276B">
        <w:t>environ 19 mi</w:t>
      </w:r>
      <w:r w:rsidRPr="0095276B">
        <w:t>l</w:t>
      </w:r>
      <w:r w:rsidRPr="0095276B">
        <w:t>lions</w:t>
      </w:r>
      <w:r w:rsidR="006455E5">
        <w:t> !!!</w:t>
      </w:r>
    </w:p>
    <w:p w14:paraId="0F0A7965" w14:textId="68AADCA6" w:rsidR="006455E5" w:rsidRDefault="009D4A85" w:rsidP="002666CE">
      <w:r w:rsidRPr="0095276B">
        <w:t>Comme vous voyez</w:t>
      </w:r>
      <w:r w:rsidR="006455E5">
        <w:t xml:space="preserve">, </w:t>
      </w:r>
      <w:r w:rsidRPr="0095276B">
        <w:t>Vendeuvre est bien tombé depuis les années prospères d</w:t>
      </w:r>
      <w:r w:rsidR="006455E5">
        <w:t>’</w:t>
      </w:r>
      <w:r w:rsidRPr="0095276B">
        <w:t>avant 70</w:t>
      </w:r>
      <w:r w:rsidR="006455E5">
        <w:t xml:space="preserve"> !! </w:t>
      </w:r>
      <w:r w:rsidRPr="0095276B">
        <w:t>Mais le plus remarquable est que sur ces 14 établissements six manufacturent d</w:t>
      </w:r>
      <w:r w:rsidR="006455E5">
        <w:t>’</w:t>
      </w:r>
      <w:r w:rsidRPr="0095276B">
        <w:t>autres pr</w:t>
      </w:r>
      <w:r w:rsidRPr="0095276B">
        <w:t>o</w:t>
      </w:r>
      <w:r w:rsidRPr="0095276B">
        <w:t>duits que le drap</w:t>
      </w:r>
      <w:r w:rsidR="006455E5">
        <w:t xml:space="preserve"> ; </w:t>
      </w:r>
      <w:r w:rsidRPr="0095276B">
        <w:t>nous possédons en effet une chemiserie</w:t>
      </w:r>
      <w:r w:rsidR="006455E5">
        <w:t xml:space="preserve">, </w:t>
      </w:r>
      <w:r w:rsidRPr="0095276B">
        <w:t>deux tanneries</w:t>
      </w:r>
      <w:r w:rsidR="006455E5">
        <w:t xml:space="preserve">, </w:t>
      </w:r>
      <w:r w:rsidRPr="0095276B">
        <w:t>une brasserie</w:t>
      </w:r>
      <w:r w:rsidR="006455E5">
        <w:t xml:space="preserve">, </w:t>
      </w:r>
      <w:r w:rsidRPr="0095276B">
        <w:t>un atelier de constructions mécaniques et une usine consacrée au traitement des peaux d</w:t>
      </w:r>
      <w:r w:rsidR="006455E5">
        <w:t>’</w:t>
      </w:r>
      <w:r w:rsidRPr="0095276B">
        <w:t>oies</w:t>
      </w:r>
      <w:r w:rsidR="006455E5">
        <w:t xml:space="preserve">. </w:t>
      </w:r>
      <w:r w:rsidRPr="0095276B">
        <w:t>Restent donc huit tissages seulement dans une cité qui fut autrefois la reine des draps français</w:t>
      </w:r>
      <w:r w:rsidR="006455E5">
        <w:t xml:space="preserve"> ! </w:t>
      </w:r>
      <w:r w:rsidRPr="0095276B">
        <w:t>Eh bien</w:t>
      </w:r>
      <w:r w:rsidR="006455E5">
        <w:t xml:space="preserve">, </w:t>
      </w:r>
      <w:r w:rsidRPr="0095276B">
        <w:t>et c</w:t>
      </w:r>
      <w:r w:rsidR="006455E5">
        <w:t>’</w:t>
      </w:r>
      <w:r w:rsidRPr="0095276B">
        <w:t>est là citoyen Guesde</w:t>
      </w:r>
      <w:r w:rsidR="006455E5">
        <w:t xml:space="preserve"> ! </w:t>
      </w:r>
      <w:r w:rsidRPr="0095276B">
        <w:t>où je voulais en venir</w:t>
      </w:r>
      <w:r w:rsidR="006455E5">
        <w:t xml:space="preserve">, </w:t>
      </w:r>
      <w:r w:rsidRPr="0095276B">
        <w:t xml:space="preserve">sur ces huit fabriques de drap une seule les établissements connus sous le nom de Société </w:t>
      </w:r>
      <w:r w:rsidRPr="0095276B">
        <w:rPr>
          <w:i/>
          <w:iCs/>
        </w:rPr>
        <w:t>Simler et Cie</w:t>
      </w:r>
      <w:r w:rsidRPr="0095276B">
        <w:t xml:space="preserve"> o</w:t>
      </w:r>
      <w:r w:rsidRPr="0095276B">
        <w:t>c</w:t>
      </w:r>
      <w:r w:rsidRPr="0095276B">
        <w:t>cupent dix-huit cents ouvriers et ouvrières et font un chiffre d</w:t>
      </w:r>
      <w:r w:rsidR="006455E5">
        <w:t>’</w:t>
      </w:r>
      <w:r w:rsidRPr="0095276B">
        <w:t>affaires qui ne doit pas être éloigné de la dizaine de mi</w:t>
      </w:r>
      <w:r w:rsidRPr="0095276B">
        <w:t>l</w:t>
      </w:r>
      <w:r w:rsidRPr="0095276B">
        <w:t>lions</w:t>
      </w:r>
      <w:r w:rsidR="006455E5">
        <w:t> !!!</w:t>
      </w:r>
    </w:p>
    <w:p w14:paraId="68C113F0" w14:textId="77777777" w:rsidR="006455E5" w:rsidRDefault="009D4A85" w:rsidP="002666CE">
      <w:pPr>
        <w:rPr>
          <w:i/>
          <w:iCs/>
        </w:rPr>
      </w:pPr>
      <w:r w:rsidRPr="0095276B">
        <w:t>Aussi il faut voir la transformation que cette concentration si rapide a occasionnée dans notre ville</w:t>
      </w:r>
      <w:r w:rsidR="006455E5">
        <w:t xml:space="preserve"> ! </w:t>
      </w:r>
      <w:r w:rsidRPr="0095276B">
        <w:t>La plupart des ancie</w:t>
      </w:r>
      <w:r w:rsidRPr="0095276B">
        <w:t>n</w:t>
      </w:r>
      <w:r w:rsidRPr="0095276B">
        <w:t>nes fabriques sont silencieuses et tombent en ruines</w:t>
      </w:r>
      <w:r w:rsidR="006455E5">
        <w:t xml:space="preserve"> ! </w:t>
      </w:r>
      <w:r w:rsidRPr="0095276B">
        <w:lastRenderedPageBreak/>
        <w:t>Il y a des quartiers entiers qui donnent l</w:t>
      </w:r>
      <w:r w:rsidR="006455E5">
        <w:t>’</w:t>
      </w:r>
      <w:r w:rsidRPr="0095276B">
        <w:t>impression que l</w:t>
      </w:r>
      <w:r w:rsidR="006455E5">
        <w:t>’</w:t>
      </w:r>
      <w:r w:rsidRPr="0095276B">
        <w:t>inondation</w:t>
      </w:r>
      <w:r w:rsidR="006455E5">
        <w:t xml:space="preserve">, </w:t>
      </w:r>
      <w:r w:rsidRPr="0095276B">
        <w:t>l</w:t>
      </w:r>
      <w:r w:rsidR="006455E5">
        <w:t>’</w:t>
      </w:r>
      <w:r w:rsidRPr="0095276B">
        <w:t>incendie ou la peste ont passé par là et je vous assure que ces longs murs muets n</w:t>
      </w:r>
      <w:r w:rsidR="006455E5">
        <w:t>’</w:t>
      </w:r>
      <w:r w:rsidRPr="0095276B">
        <w:t>égayent pas notre ville</w:t>
      </w:r>
      <w:r w:rsidR="006455E5">
        <w:t xml:space="preserve"> ! </w:t>
      </w:r>
      <w:proofErr w:type="gramStart"/>
      <w:r w:rsidRPr="0095276B">
        <w:t>Par contre</w:t>
      </w:r>
      <w:proofErr w:type="gramEnd"/>
      <w:r w:rsidRPr="0095276B">
        <w:t xml:space="preserve"> les qua</w:t>
      </w:r>
      <w:r w:rsidRPr="0095276B">
        <w:t>r</w:t>
      </w:r>
      <w:r w:rsidRPr="0095276B">
        <w:t>tiers bas</w:t>
      </w:r>
      <w:r w:rsidR="006455E5">
        <w:t xml:space="preserve"> (</w:t>
      </w:r>
      <w:r w:rsidRPr="0095276B">
        <w:t>vous vous souvenez peut-être de la disposition des lieux d</w:t>
      </w:r>
      <w:r w:rsidR="006455E5">
        <w:t>’</w:t>
      </w:r>
      <w:r w:rsidRPr="0095276B">
        <w:t>une ville où à notre regret vous n</w:t>
      </w:r>
      <w:r w:rsidR="006455E5">
        <w:t>’</w:t>
      </w:r>
      <w:r w:rsidRPr="0095276B">
        <w:t>avez passé que si peu d</w:t>
      </w:r>
      <w:r w:rsidR="006455E5">
        <w:t>’</w:t>
      </w:r>
      <w:r w:rsidRPr="0095276B">
        <w:t>heures</w:t>
      </w:r>
      <w:r w:rsidR="006455E5">
        <w:t xml:space="preserve"> !) </w:t>
      </w:r>
      <w:r w:rsidRPr="0095276B">
        <w:t>regorgent d</w:t>
      </w:r>
      <w:r w:rsidR="006455E5">
        <w:t>’</w:t>
      </w:r>
      <w:r w:rsidRPr="0095276B">
        <w:t>activité et de bruit</w:t>
      </w:r>
      <w:r w:rsidR="006455E5">
        <w:t xml:space="preserve"> ! </w:t>
      </w:r>
      <w:r w:rsidRPr="0095276B">
        <w:t>car c</w:t>
      </w:r>
      <w:r w:rsidR="006455E5">
        <w:t>’</w:t>
      </w:r>
      <w:r w:rsidRPr="0095276B">
        <w:t xml:space="preserve">est là que se sont développés les établissements de </w:t>
      </w:r>
      <w:r w:rsidRPr="0095276B">
        <w:rPr>
          <w:i/>
          <w:iCs/>
        </w:rPr>
        <w:t>Simler et Cie</w:t>
      </w:r>
      <w:r w:rsidR="006455E5">
        <w:rPr>
          <w:i/>
          <w:iCs/>
        </w:rPr>
        <w:t> !</w:t>
      </w:r>
    </w:p>
    <w:p w14:paraId="32CD91F3" w14:textId="6F3866C7" w:rsidR="006455E5" w:rsidRDefault="009D4A85" w:rsidP="002666CE">
      <w:r w:rsidRPr="0095276B">
        <w:t>Ces faits sont peu connus hors de notre contrée</w:t>
      </w:r>
      <w:r w:rsidR="006455E5">
        <w:t xml:space="preserve">. </w:t>
      </w:r>
      <w:r w:rsidRPr="0095276B">
        <w:t>C</w:t>
      </w:r>
      <w:r w:rsidR="006455E5">
        <w:t>’</w:t>
      </w:r>
      <w:r w:rsidRPr="0095276B">
        <w:t>est pourquoi j</w:t>
      </w:r>
      <w:r w:rsidR="006455E5">
        <w:t>’</w:t>
      </w:r>
      <w:r w:rsidRPr="0095276B">
        <w:t>ai pensé qu</w:t>
      </w:r>
      <w:r w:rsidR="006455E5">
        <w:t>’</w:t>
      </w:r>
      <w:r w:rsidRPr="0095276B">
        <w:t>il y aurait intérêt à les porter à la connaissance de nos camarades du</w:t>
      </w:r>
      <w:r w:rsidR="006455E5" w:rsidRPr="0095276B">
        <w:t xml:space="preserve"> </w:t>
      </w:r>
      <w:proofErr w:type="spellStart"/>
      <w:r w:rsidR="006455E5" w:rsidRPr="0095276B">
        <w:t>P</w:t>
      </w:r>
      <w:r w:rsidR="006455E5">
        <w:t>.</w:t>
      </w:r>
      <w:r w:rsidR="006455E5" w:rsidRPr="0095276B">
        <w:t>O</w:t>
      </w:r>
      <w:r w:rsidR="006455E5">
        <w:t>.</w:t>
      </w:r>
      <w:r w:rsidR="006455E5" w:rsidRPr="0095276B">
        <w:t>F</w:t>
      </w:r>
      <w:proofErr w:type="spellEnd"/>
      <w:r w:rsidR="006455E5">
        <w:t xml:space="preserve">. </w:t>
      </w:r>
      <w:r>
        <w:rPr>
          <w:rStyle w:val="Appelnotedebasdep"/>
        </w:rPr>
        <w:footnoteReference w:id="48"/>
      </w:r>
      <w:r w:rsidRPr="0095276B">
        <w:t xml:space="preserve"> par votre entr</w:t>
      </w:r>
      <w:r w:rsidRPr="0095276B">
        <w:t>e</w:t>
      </w:r>
      <w:r w:rsidRPr="0095276B">
        <w:t>mise ainsi qu</w:t>
      </w:r>
      <w:r w:rsidR="006455E5">
        <w:t>’</w:t>
      </w:r>
      <w:r w:rsidRPr="0095276B">
        <w:t>à la vôtre qui saurez en tirer un merveilleux parti pour votre propagande</w:t>
      </w:r>
      <w:r w:rsidR="006455E5">
        <w:t xml:space="preserve"> ! </w:t>
      </w:r>
      <w:r w:rsidRPr="0095276B">
        <w:t>Vous me demanderez maintenant la cause de cette concentration</w:t>
      </w:r>
      <w:r w:rsidR="006455E5">
        <w:t>.</w:t>
      </w:r>
    </w:p>
    <w:p w14:paraId="1F4FA26E" w14:textId="298CE188" w:rsidR="006455E5" w:rsidRDefault="009D4A85" w:rsidP="002666CE">
      <w:r w:rsidRPr="0095276B">
        <w:t>Là je serai moins précis mais je vous résumerai les on-dit qui courent à ce sujet</w:t>
      </w:r>
      <w:r w:rsidR="006455E5">
        <w:t xml:space="preserve"> ! </w:t>
      </w:r>
      <w:r w:rsidRPr="0095276B">
        <w:t>Je me souviens fort bien que lorsque les Simler sont arrivés à Vendeuvre venant d</w:t>
      </w:r>
      <w:r w:rsidR="006455E5">
        <w:t>’</w:t>
      </w:r>
      <w:r w:rsidRPr="0095276B">
        <w:t>un petit pays d</w:t>
      </w:r>
      <w:r w:rsidR="006455E5">
        <w:t>’</w:t>
      </w:r>
      <w:r w:rsidRPr="0095276B">
        <w:t>Alsace tout de suite après la guerre et amenant avec eux quelques o</w:t>
      </w:r>
      <w:r w:rsidRPr="0095276B">
        <w:t>u</w:t>
      </w:r>
      <w:r w:rsidRPr="0095276B">
        <w:t>vriers de leur pays c</w:t>
      </w:r>
      <w:r w:rsidR="006455E5">
        <w:t>’</w:t>
      </w:r>
      <w:r w:rsidRPr="0095276B">
        <w:t>étaient encore de bien petites gens</w:t>
      </w:r>
      <w:r w:rsidR="006455E5">
        <w:t xml:space="preserve"> ! </w:t>
      </w:r>
      <w:r w:rsidRPr="0095276B">
        <w:t>et la fabrique où ils se sont d</w:t>
      </w:r>
      <w:r w:rsidR="006455E5">
        <w:t>’</w:t>
      </w:r>
      <w:r w:rsidRPr="0095276B">
        <w:t>abord installés et qu</w:t>
      </w:r>
      <w:r w:rsidR="006455E5">
        <w:t>’</w:t>
      </w:r>
      <w:r w:rsidRPr="0095276B">
        <w:t>on peut voir e</w:t>
      </w:r>
      <w:r w:rsidRPr="0095276B">
        <w:t>n</w:t>
      </w:r>
      <w:r w:rsidRPr="0095276B">
        <w:t>core</w:t>
      </w:r>
      <w:r w:rsidR="006455E5">
        <w:t xml:space="preserve"> (</w:t>
      </w:r>
      <w:r w:rsidRPr="0095276B">
        <w:t>ils y ont laissé une partie de leur filature</w:t>
      </w:r>
      <w:r w:rsidR="006455E5">
        <w:t xml:space="preserve">) </w:t>
      </w:r>
      <w:r w:rsidRPr="0095276B">
        <w:t>n</w:t>
      </w:r>
      <w:r w:rsidR="006455E5">
        <w:t>’</w:t>
      </w:r>
      <w:r w:rsidRPr="0095276B">
        <w:t>est guère relu</w:t>
      </w:r>
      <w:r w:rsidRPr="0095276B">
        <w:t>i</w:t>
      </w:r>
      <w:r w:rsidRPr="0095276B">
        <w:t>sante</w:t>
      </w:r>
      <w:r w:rsidR="006455E5">
        <w:t xml:space="preserve"> !! </w:t>
      </w:r>
      <w:r w:rsidRPr="0095276B">
        <w:t>Mais c</w:t>
      </w:r>
      <w:r w:rsidR="006455E5">
        <w:t>’</w:t>
      </w:r>
      <w:r w:rsidRPr="0095276B">
        <w:t>étaient des gens très travailleurs et d</w:t>
      </w:r>
      <w:r w:rsidR="006455E5">
        <w:t>’</w:t>
      </w:r>
      <w:r w:rsidRPr="0095276B">
        <w:t xml:space="preserve">ailleurs comme tous les Juifs ils étaient puissamment soutenus par </w:t>
      </w:r>
      <w:smartTag w:uri="urn:schemas-microsoft-com:office:smarttags" w:element="PersonName">
        <w:smartTagPr>
          <w:attr w:name="ProductID" w:val="la Haute Banque"/>
        </w:smartTagPr>
        <w:r w:rsidRPr="0095276B">
          <w:t>la Haute Banque</w:t>
        </w:r>
      </w:smartTag>
      <w:r w:rsidRPr="0095276B">
        <w:t xml:space="preserve"> de Paris</w:t>
      </w:r>
      <w:r w:rsidR="006455E5">
        <w:t xml:space="preserve"> ! </w:t>
      </w:r>
      <w:r w:rsidRPr="0095276B">
        <w:t xml:space="preserve">les </w:t>
      </w:r>
      <w:proofErr w:type="spellStart"/>
      <w:r w:rsidRPr="0095276B">
        <w:t>Rotchilde</w:t>
      </w:r>
      <w:proofErr w:type="spellEnd"/>
      <w:r w:rsidRPr="0095276B">
        <w:t xml:space="preserve"> et autres ces gens-là s</w:t>
      </w:r>
      <w:r w:rsidR="006455E5">
        <w:t>’</w:t>
      </w:r>
      <w:r w:rsidRPr="0095276B">
        <w:t>aidant e</w:t>
      </w:r>
      <w:r w:rsidRPr="0095276B">
        <w:t>n</w:t>
      </w:r>
      <w:r w:rsidRPr="0095276B">
        <w:t>tre eux</w:t>
      </w:r>
      <w:r w:rsidR="006455E5">
        <w:t xml:space="preserve"> ! </w:t>
      </w:r>
      <w:r w:rsidRPr="0095276B">
        <w:t>L</w:t>
      </w:r>
      <w:r w:rsidR="006455E5">
        <w:t>’</w:t>
      </w:r>
      <w:r w:rsidRPr="0095276B">
        <w:t>ouvrier n</w:t>
      </w:r>
      <w:r w:rsidR="006455E5">
        <w:t>’</w:t>
      </w:r>
      <w:r w:rsidRPr="0095276B">
        <w:t>était pas plus maltraité chez eux qu</w:t>
      </w:r>
      <w:r w:rsidR="006455E5">
        <w:t>’</w:t>
      </w:r>
      <w:r w:rsidRPr="0095276B">
        <w:t>ailleurs</w:t>
      </w:r>
      <w:r w:rsidR="006455E5">
        <w:t xml:space="preserve">. </w:t>
      </w:r>
      <w:r w:rsidRPr="0095276B">
        <w:t>Mais les patrons étant toujours sur les lieux le re</w:t>
      </w:r>
      <w:r w:rsidRPr="0095276B">
        <w:t>n</w:t>
      </w:r>
      <w:r w:rsidRPr="0095276B">
        <w:t xml:space="preserve">dement exigé de chacun était </w:t>
      </w:r>
      <w:r w:rsidRPr="0095276B">
        <w:lastRenderedPageBreak/>
        <w:t>forcément plus grand</w:t>
      </w:r>
      <w:r w:rsidR="006455E5">
        <w:t xml:space="preserve">, </w:t>
      </w:r>
      <w:r w:rsidRPr="0095276B">
        <w:t>ce qui est un inconv</w:t>
      </w:r>
      <w:r w:rsidRPr="0095276B">
        <w:t>é</w:t>
      </w:r>
      <w:r w:rsidRPr="0095276B">
        <w:t>nient d</w:t>
      </w:r>
      <w:r w:rsidR="006455E5">
        <w:t>’</w:t>
      </w:r>
      <w:r w:rsidRPr="0095276B">
        <w:t>un sens mais qui se retrouve d</w:t>
      </w:r>
      <w:r w:rsidR="006455E5">
        <w:t>’</w:t>
      </w:r>
      <w:r w:rsidRPr="0095276B">
        <w:t>ailleurs en ce que les contremaîtres et autres sous-offs et garde-chiourmes peuvent commettre de moins grands abus de pouvoir que quand ils trafiquent à l</w:t>
      </w:r>
      <w:r w:rsidR="006455E5">
        <w:t>’</w:t>
      </w:r>
      <w:r w:rsidRPr="0095276B">
        <w:t>aise loin des yeux des patrons</w:t>
      </w:r>
      <w:r w:rsidR="006455E5">
        <w:t xml:space="preserve"> ! </w:t>
      </w:r>
      <w:r w:rsidRPr="0095276B">
        <w:t>L</w:t>
      </w:r>
      <w:r w:rsidR="006455E5">
        <w:t>’</w:t>
      </w:r>
      <w:r w:rsidRPr="0095276B">
        <w:t xml:space="preserve">argent donc des </w:t>
      </w:r>
      <w:proofErr w:type="spellStart"/>
      <w:r w:rsidRPr="0095276B">
        <w:t>Rotchilde</w:t>
      </w:r>
      <w:proofErr w:type="spellEnd"/>
      <w:r w:rsidRPr="0095276B">
        <w:t xml:space="preserve"> aidant</w:t>
      </w:r>
      <w:r w:rsidR="006455E5">
        <w:t xml:space="preserve">, </w:t>
      </w:r>
      <w:r w:rsidRPr="0095276B">
        <w:t>ils étaient arrivés à une situation assez fo</w:t>
      </w:r>
      <w:r w:rsidRPr="0095276B">
        <w:t>r</w:t>
      </w:r>
      <w:r w:rsidRPr="0095276B">
        <w:t xml:space="preserve">te quand </w:t>
      </w:r>
      <w:smartTag w:uri="urn:schemas-microsoft-com:office:smarttags" w:element="PersonName">
        <w:smartTagPr>
          <w:attr w:name="ProductID" w:val="la Grande"/>
        </w:smartTagPr>
        <w:r w:rsidRPr="0095276B">
          <w:t>la Grande</w:t>
        </w:r>
      </w:smartTag>
      <w:r w:rsidRPr="0095276B">
        <w:t xml:space="preserve"> crise de </w:t>
      </w:r>
      <w:smartTag w:uri="urn:schemas-microsoft-com:office:smarttags" w:element="metricconverter">
        <w:smartTagPr>
          <w:attr w:name="ProductID" w:val="1877 a"/>
        </w:smartTagPr>
        <w:r w:rsidRPr="0095276B">
          <w:t>1877 a</w:t>
        </w:r>
      </w:smartTag>
      <w:r w:rsidRPr="0095276B">
        <w:t xml:space="preserve"> éclaté</w:t>
      </w:r>
      <w:r w:rsidR="006455E5">
        <w:t xml:space="preserve">, </w:t>
      </w:r>
      <w:r w:rsidRPr="0095276B">
        <w:t>jetant par terre la moitié des plus anciennes fabriques locales</w:t>
      </w:r>
      <w:r w:rsidR="006455E5">
        <w:t xml:space="preserve">. </w:t>
      </w:r>
      <w:r w:rsidRPr="0095276B">
        <w:t>Ils ont su faire face et ayant introduit à temps le drap uni de couleur et la fantaisie qu</w:t>
      </w:r>
      <w:r w:rsidR="006455E5">
        <w:t>’</w:t>
      </w:r>
      <w:r w:rsidRPr="0095276B">
        <w:t>on appelle nouveauté dans leur fabrication ils ont résisté et n</w:t>
      </w:r>
      <w:r w:rsidR="006455E5">
        <w:t>’</w:t>
      </w:r>
      <w:r w:rsidRPr="0095276B">
        <w:t xml:space="preserve">ont pas cessé depuis de </w:t>
      </w:r>
      <w:proofErr w:type="gramStart"/>
      <w:r w:rsidRPr="0095276B">
        <w:t>faire des progrès</w:t>
      </w:r>
      <w:proofErr w:type="gramEnd"/>
      <w:r w:rsidRPr="0095276B">
        <w:t xml:space="preserve"> en avant d</w:t>
      </w:r>
      <w:r w:rsidR="006455E5">
        <w:t>’</w:t>
      </w:r>
      <w:r w:rsidRPr="0095276B">
        <w:t>autant plus grands que toute concurrence avait pour ainsi dire disparu sur la place</w:t>
      </w:r>
      <w:r w:rsidR="006455E5">
        <w:t xml:space="preserve"> ! </w:t>
      </w:r>
      <w:r w:rsidRPr="0095276B">
        <w:t>Les fabriques subsistantes ne tiennent pas devant eux et la banqueroute de l</w:t>
      </w:r>
      <w:r w:rsidR="006455E5">
        <w:t>’</w:t>
      </w:r>
      <w:r w:rsidRPr="0095276B">
        <w:rPr>
          <w:i/>
          <w:iCs/>
        </w:rPr>
        <w:t>Union Générale</w:t>
      </w:r>
      <w:r w:rsidRPr="0095276B">
        <w:t xml:space="preserve"> a considérablement achevé de les affaiblir</w:t>
      </w:r>
      <w:r w:rsidR="006455E5">
        <w:t xml:space="preserve">, </w:t>
      </w:r>
      <w:r w:rsidRPr="0095276B">
        <w:t>ce qui est curieux quand on voit comme ces capitalistes se tirent les uns sur les autres</w:t>
      </w:r>
      <w:r w:rsidR="006455E5">
        <w:t xml:space="preserve">, </w:t>
      </w:r>
      <w:r w:rsidRPr="0095276B">
        <w:t>se grugent et se volent sous le régime qu</w:t>
      </w:r>
      <w:r w:rsidR="006455E5">
        <w:t>’</w:t>
      </w:r>
      <w:r w:rsidRPr="0095276B">
        <w:t>ils ont baptisé celui de la paix et de l</w:t>
      </w:r>
      <w:r w:rsidR="006455E5">
        <w:t>’</w:t>
      </w:r>
      <w:r w:rsidRPr="0095276B">
        <w:t>ordre public</w:t>
      </w:r>
      <w:r w:rsidR="006455E5">
        <w:t> !!</w:t>
      </w:r>
    </w:p>
    <w:p w14:paraId="0B4A1767" w14:textId="77777777" w:rsidR="006455E5" w:rsidRDefault="009D4A85" w:rsidP="002666CE">
      <w:r w:rsidRPr="0095276B">
        <w:t>Vous ayant ainsi résumé la situation je tiens à vous ind</w:t>
      </w:r>
      <w:r w:rsidRPr="0095276B">
        <w:t>i</w:t>
      </w:r>
      <w:r w:rsidRPr="0095276B">
        <w:t>quer les conséquences qui en découlent quant à ce qui est du développement du Socialisme parmi nous</w:t>
      </w:r>
      <w:r w:rsidR="006455E5">
        <w:t xml:space="preserve">. </w:t>
      </w:r>
      <w:r w:rsidRPr="0095276B">
        <w:t>Il est malheureus</w:t>
      </w:r>
      <w:r w:rsidRPr="0095276B">
        <w:t>e</w:t>
      </w:r>
      <w:r w:rsidRPr="0095276B">
        <w:t>ment moins rapide qu</w:t>
      </w:r>
      <w:r w:rsidR="006455E5">
        <w:t>’</w:t>
      </w:r>
      <w:r w:rsidRPr="0095276B">
        <w:t>on devrait s</w:t>
      </w:r>
      <w:r w:rsidR="006455E5">
        <w:t>’</w:t>
      </w:r>
      <w:r w:rsidRPr="0095276B">
        <w:t>y attendre vu les conditions</w:t>
      </w:r>
      <w:r w:rsidR="006455E5">
        <w:t xml:space="preserve"> ! </w:t>
      </w:r>
      <w:r w:rsidRPr="0095276B">
        <w:t>Et cela tient à plusieurs causes dont la première et assurément la plus forte est que la grande crise</w:t>
      </w:r>
      <w:r w:rsidR="006455E5">
        <w:t xml:space="preserve">, </w:t>
      </w:r>
      <w:r w:rsidRPr="0095276B">
        <w:t>celles partielles qui l</w:t>
      </w:r>
      <w:r w:rsidR="006455E5">
        <w:t>’</w:t>
      </w:r>
      <w:r w:rsidRPr="0095276B">
        <w:t>ont suivie en cascade et l</w:t>
      </w:r>
      <w:r w:rsidR="006455E5">
        <w:t>’</w:t>
      </w:r>
      <w:r w:rsidRPr="0095276B">
        <w:t>état de marasme qui en est résulté ont jeté sur le pavé un nombre considérable de sans-travail</w:t>
      </w:r>
      <w:r w:rsidR="006455E5">
        <w:t xml:space="preserve"> ! </w:t>
      </w:r>
      <w:r w:rsidRPr="0095276B">
        <w:t>La popul</w:t>
      </w:r>
      <w:r w:rsidRPr="0095276B">
        <w:t>a</w:t>
      </w:r>
      <w:r w:rsidRPr="0095276B">
        <w:t>tion de notre ville a baissé de deux mille habitants en cinq ans</w:t>
      </w:r>
      <w:r w:rsidR="006455E5">
        <w:t xml:space="preserve">, </w:t>
      </w:r>
      <w:r w:rsidRPr="0095276B">
        <w:t>beaucoup d</w:t>
      </w:r>
      <w:r w:rsidR="006455E5">
        <w:t>’</w:t>
      </w:r>
      <w:r w:rsidRPr="0095276B">
        <w:t>anciens ouvriers ont ouvert un débit ils se font entre eux une concurrence d</w:t>
      </w:r>
      <w:r w:rsidR="006455E5">
        <w:t>’</w:t>
      </w:r>
      <w:r w:rsidRPr="0095276B">
        <w:t>autant plus déplorable qu</w:t>
      </w:r>
      <w:r w:rsidR="006455E5">
        <w:t>’</w:t>
      </w:r>
      <w:r w:rsidRPr="0095276B">
        <w:t xml:space="preserve">ils se mettent </w:t>
      </w:r>
      <w:proofErr w:type="spellStart"/>
      <w:r w:rsidRPr="0095276B">
        <w:t>par là</w:t>
      </w:r>
      <w:proofErr w:type="spellEnd"/>
      <w:r w:rsidRPr="0095276B">
        <w:t xml:space="preserve"> sous la coupe de la police et deviennent très timides quand il s</w:t>
      </w:r>
      <w:r w:rsidR="006455E5">
        <w:t>’</w:t>
      </w:r>
      <w:r w:rsidRPr="0095276B">
        <w:t>agit de prêter à nos réunions corporatives ou éducat</w:t>
      </w:r>
      <w:r w:rsidRPr="0095276B">
        <w:t>i</w:t>
      </w:r>
      <w:r w:rsidRPr="0095276B">
        <w:t>ves l</w:t>
      </w:r>
      <w:r w:rsidR="006455E5">
        <w:t>’</w:t>
      </w:r>
      <w:r w:rsidRPr="0095276B">
        <w:t>abri de leurs établissements</w:t>
      </w:r>
      <w:r w:rsidR="006455E5">
        <w:t xml:space="preserve"> ! </w:t>
      </w:r>
      <w:r w:rsidRPr="0095276B">
        <w:t>En outre l</w:t>
      </w:r>
      <w:r w:rsidR="006455E5">
        <w:t>’</w:t>
      </w:r>
      <w:r w:rsidRPr="0095276B">
        <w:t xml:space="preserve">abondance de chômeurs sert les intérêts </w:t>
      </w:r>
      <w:r w:rsidRPr="0095276B">
        <w:lastRenderedPageBreak/>
        <w:t>des patrons qui font marcher l</w:t>
      </w:r>
      <w:r w:rsidR="006455E5">
        <w:t>’</w:t>
      </w:r>
      <w:r w:rsidRPr="0095276B">
        <w:t>ouvrier et le terrorisent</w:t>
      </w:r>
      <w:r w:rsidR="006455E5">
        <w:t xml:space="preserve">, </w:t>
      </w:r>
      <w:r w:rsidRPr="0095276B">
        <w:t xml:space="preserve">sacrifiant sans scrupules les </w:t>
      </w:r>
      <w:r w:rsidRPr="0095276B">
        <w:rPr>
          <w:i/>
          <w:iCs/>
        </w:rPr>
        <w:t>meneurs</w:t>
      </w:r>
      <w:r w:rsidR="006455E5">
        <w:t xml:space="preserve">, </w:t>
      </w:r>
      <w:r w:rsidRPr="0095276B">
        <w:t>c</w:t>
      </w:r>
      <w:r w:rsidR="006455E5">
        <w:t>’</w:t>
      </w:r>
      <w:r w:rsidRPr="0095276B">
        <w:t>est-à-dire nos plus courageux militants</w:t>
      </w:r>
      <w:r w:rsidR="006455E5">
        <w:t xml:space="preserve"> ! </w:t>
      </w:r>
      <w:r w:rsidRPr="0095276B">
        <w:t>En cela nous vérifions une fois de plus à nos dépens ce Grand principe de Marx d</w:t>
      </w:r>
      <w:r w:rsidR="006455E5">
        <w:t>’</w:t>
      </w:r>
      <w:r w:rsidRPr="0095276B">
        <w:t>après l</w:t>
      </w:r>
      <w:r w:rsidRPr="0095276B">
        <w:t>e</w:t>
      </w:r>
      <w:r w:rsidRPr="0095276B">
        <w:t>quel plus une classe capitaliste serait forte et prospère plus le socialisme aurait chance de se développer en face d</w:t>
      </w:r>
      <w:r w:rsidR="006455E5">
        <w:t>’</w:t>
      </w:r>
      <w:r w:rsidRPr="0095276B">
        <w:t>elle</w:t>
      </w:r>
      <w:r w:rsidR="006455E5">
        <w:t> !</w:t>
      </w:r>
    </w:p>
    <w:p w14:paraId="596CB971" w14:textId="77777777" w:rsidR="006455E5" w:rsidRDefault="009D4A85" w:rsidP="002666CE">
      <w:r w:rsidRPr="0095276B">
        <w:t>En second lieu</w:t>
      </w:r>
      <w:r w:rsidR="006455E5">
        <w:t xml:space="preserve">, </w:t>
      </w:r>
      <w:r w:rsidRPr="0095276B">
        <w:t>il y a chez ces Simler un grand nombre d</w:t>
      </w:r>
      <w:r w:rsidR="006455E5">
        <w:t>’</w:t>
      </w:r>
      <w:r w:rsidRPr="0095276B">
        <w:t xml:space="preserve">Alsaciens tous juifs et protestants arrivés avec leurs </w:t>
      </w:r>
      <w:r w:rsidR="006455E5">
        <w:t>« </w:t>
      </w:r>
      <w:r w:rsidRPr="0095276B">
        <w:t>ma</w:t>
      </w:r>
      <w:r w:rsidRPr="0095276B">
        <w:t>î</w:t>
      </w:r>
      <w:r w:rsidRPr="0095276B">
        <w:t>tres</w:t>
      </w:r>
      <w:r w:rsidR="006455E5">
        <w:t> »</w:t>
      </w:r>
      <w:r w:rsidRPr="0095276B">
        <w:t xml:space="preserve"> en 1871</w:t>
      </w:r>
      <w:r w:rsidR="006455E5">
        <w:t xml:space="preserve">, </w:t>
      </w:r>
      <w:r w:rsidRPr="0095276B">
        <w:t>qui leur sont dévoués comme des caniches et se montrent absolument réfractaires à notre propagande</w:t>
      </w:r>
      <w:r w:rsidR="006455E5">
        <w:t xml:space="preserve"> ! </w:t>
      </w:r>
      <w:r w:rsidRPr="0095276B">
        <w:t>Il fa</w:t>
      </w:r>
      <w:r w:rsidRPr="0095276B">
        <w:t>u</w:t>
      </w:r>
      <w:r w:rsidRPr="0095276B">
        <w:t>dra attendre que cet élément néfaste se soit éteint pour espérer d</w:t>
      </w:r>
      <w:r w:rsidR="006455E5">
        <w:t>’</w:t>
      </w:r>
      <w:r w:rsidRPr="0095276B">
        <w:t>obtenir des résultats effectifs et développer un véritable esprit de classe</w:t>
      </w:r>
      <w:r w:rsidR="006455E5">
        <w:t>.</w:t>
      </w:r>
    </w:p>
    <w:p w14:paraId="642CB3C8" w14:textId="77777777" w:rsidR="006455E5" w:rsidRDefault="009D4A85" w:rsidP="002666CE">
      <w:r w:rsidRPr="0095276B">
        <w:t>Enfin les Simler exercent cette espèce de charité privée que tous les socialistes ont si justement dénoncée comme étant le contraire même de la justice égalitaire et retardant l</w:t>
      </w:r>
      <w:r w:rsidR="006455E5">
        <w:t>’</w:t>
      </w:r>
      <w:r w:rsidRPr="0095276B">
        <w:t>appropri</w:t>
      </w:r>
      <w:r w:rsidRPr="0095276B">
        <w:t>a</w:t>
      </w:r>
      <w:r w:rsidRPr="0095276B">
        <w:t>tion collective des richesses sociales</w:t>
      </w:r>
      <w:r w:rsidR="006455E5">
        <w:t xml:space="preserve"> ! </w:t>
      </w:r>
      <w:r w:rsidRPr="0095276B">
        <w:t>Ils ont comme on dit la pièce facile</w:t>
      </w:r>
      <w:r w:rsidR="006455E5">
        <w:t xml:space="preserve"> (</w:t>
      </w:r>
      <w:r w:rsidRPr="0095276B">
        <w:t xml:space="preserve">je parle tout au moins des anciens car les jeunes semblent résolus à adopter le genre </w:t>
      </w:r>
      <w:r w:rsidR="006455E5">
        <w:t>« </w:t>
      </w:r>
      <w:r w:rsidRPr="0095276B">
        <w:t>grand seigneur</w:t>
      </w:r>
      <w:r w:rsidR="006455E5">
        <w:t> »</w:t>
      </w:r>
      <w:r w:rsidRPr="0095276B">
        <w:t xml:space="preserve"> ce dont nous nous réjouissons</w:t>
      </w:r>
      <w:r w:rsidR="006455E5">
        <w:t xml:space="preserve"> !). </w:t>
      </w:r>
      <w:r w:rsidRPr="0095276B">
        <w:t>Et vous savez si rien fait de l</w:t>
      </w:r>
      <w:r w:rsidR="006455E5">
        <w:t>’</w:t>
      </w:r>
      <w:r w:rsidRPr="0095276B">
        <w:t>effet sur l</w:t>
      </w:r>
      <w:r w:rsidR="006455E5">
        <w:t>’</w:t>
      </w:r>
      <w:r w:rsidRPr="0095276B">
        <w:t>ouvrier comme ces charités humiliantes qui l</w:t>
      </w:r>
      <w:r w:rsidR="006455E5">
        <w:t>’</w:t>
      </w:r>
      <w:r w:rsidRPr="0095276B">
        <w:t>asservissent et le rendent flexible et rampant</w:t>
      </w:r>
      <w:r w:rsidR="006455E5">
        <w:t xml:space="preserve"> ! </w:t>
      </w:r>
      <w:r w:rsidRPr="0095276B">
        <w:t>Nous essayons le plus souvent en vain</w:t>
      </w:r>
      <w:r w:rsidR="006455E5">
        <w:t xml:space="preserve"> ! </w:t>
      </w:r>
      <w:r w:rsidRPr="0095276B">
        <w:t>d</w:t>
      </w:r>
      <w:r w:rsidR="006455E5">
        <w:t>’</w:t>
      </w:r>
      <w:r w:rsidRPr="0095276B">
        <w:t>ouvrir les yeux de ces pauvres moutons sur la dispr</w:t>
      </w:r>
      <w:r w:rsidRPr="0095276B">
        <w:t>o</w:t>
      </w:r>
      <w:r w:rsidRPr="0095276B">
        <w:t>portion qu</w:t>
      </w:r>
      <w:r w:rsidR="006455E5">
        <w:t>’</w:t>
      </w:r>
      <w:r w:rsidRPr="0095276B">
        <w:t>il y a entre un louis de vingt francs lâché de-ci de-là ou une visite de ces dames apportant en calèche un pain ou un bon de viande à une accouchée</w:t>
      </w:r>
      <w:r w:rsidR="006455E5">
        <w:t xml:space="preserve">, </w:t>
      </w:r>
      <w:r w:rsidRPr="0095276B">
        <w:t>et les gains fantastiques réalisés annuellement par ces Capitalistes à l</w:t>
      </w:r>
      <w:r w:rsidR="006455E5">
        <w:t>’</w:t>
      </w:r>
      <w:r w:rsidRPr="0095276B">
        <w:t xml:space="preserve">aide du Travail Humain payé </w:t>
      </w:r>
      <w:r w:rsidR="006455E5" w:rsidRPr="0095276B">
        <w:t>0</w:t>
      </w:r>
      <w:r w:rsidR="006455E5">
        <w:t>,</w:t>
      </w:r>
      <w:r w:rsidR="006455E5" w:rsidRPr="0095276B">
        <w:t>3</w:t>
      </w:r>
      <w:r w:rsidRPr="0095276B">
        <w:t>0 de l</w:t>
      </w:r>
      <w:r w:rsidR="006455E5">
        <w:t>’</w:t>
      </w:r>
      <w:r w:rsidRPr="0095276B">
        <w:t>heure</w:t>
      </w:r>
      <w:r w:rsidR="006455E5">
        <w:t xml:space="preserve">, </w:t>
      </w:r>
      <w:r w:rsidRPr="0095276B">
        <w:t>à raison de 1</w:t>
      </w:r>
      <w:r w:rsidR="006455E5" w:rsidRPr="0095276B">
        <w:t>1</w:t>
      </w:r>
      <w:r w:rsidR="006455E5">
        <w:t>,</w:t>
      </w:r>
      <w:r w:rsidR="006455E5" w:rsidRPr="0095276B">
        <w:t>1</w:t>
      </w:r>
      <w:r w:rsidRPr="0095276B">
        <w:t>2 et 1</w:t>
      </w:r>
      <w:r w:rsidR="006455E5" w:rsidRPr="0095276B">
        <w:t>3</w:t>
      </w:r>
      <w:r w:rsidR="006455E5">
        <w:t> </w:t>
      </w:r>
      <w:r w:rsidR="006455E5" w:rsidRPr="0095276B">
        <w:t>heure</w:t>
      </w:r>
      <w:r w:rsidRPr="0095276B">
        <w:t>s de travail par jour</w:t>
      </w:r>
      <w:r w:rsidR="006455E5">
        <w:t> !</w:t>
      </w:r>
    </w:p>
    <w:p w14:paraId="0AA93CD6" w14:textId="39A700CB" w:rsidR="006455E5" w:rsidRDefault="009D4A85" w:rsidP="002666CE">
      <w:r w:rsidRPr="0095276B">
        <w:lastRenderedPageBreak/>
        <w:t>Pourtant la situation est devenue à ce point intolérable que nonobstant tous ces motifs de désespérer il s</w:t>
      </w:r>
      <w:r w:rsidR="006455E5">
        <w:t>’</w:t>
      </w:r>
      <w:r w:rsidRPr="0095276B">
        <w:t>est produit l</w:t>
      </w:r>
      <w:r w:rsidR="006455E5">
        <w:t>’</w:t>
      </w:r>
      <w:r w:rsidRPr="0095276B">
        <w:t>an passé dans notre classe ouvrière un sursaut de révolte</w:t>
      </w:r>
      <w:r w:rsidR="006455E5">
        <w:t xml:space="preserve"> ! </w:t>
      </w:r>
      <w:r w:rsidRPr="0095276B">
        <w:t xml:space="preserve">Vous avez appris la grève de trois semaines que nous avons subie du </w:t>
      </w:r>
      <w:r w:rsidR="006455E5" w:rsidRPr="0095276B">
        <w:t>8</w:t>
      </w:r>
      <w:r w:rsidR="006455E5">
        <w:t> </w:t>
      </w:r>
      <w:r w:rsidR="006455E5" w:rsidRPr="0095276B">
        <w:t>novembre</w:t>
      </w:r>
      <w:r w:rsidRPr="0095276B">
        <w:t xml:space="preserve"> au </w:t>
      </w:r>
      <w:r w:rsidR="006455E5" w:rsidRPr="0095276B">
        <w:t>2</w:t>
      </w:r>
      <w:r w:rsidR="006455E5">
        <w:t> </w:t>
      </w:r>
      <w:r w:rsidR="006455E5" w:rsidRPr="0095276B">
        <w:t>décembre</w:t>
      </w:r>
      <w:r w:rsidRPr="0095276B">
        <w:t xml:space="preserve"> derniers</w:t>
      </w:r>
      <w:r w:rsidR="006455E5">
        <w:t xml:space="preserve">. </w:t>
      </w:r>
      <w:r w:rsidRPr="0095276B">
        <w:t>Je n</w:t>
      </w:r>
      <w:r w:rsidR="006455E5">
        <w:t>’</w:t>
      </w:r>
      <w:r w:rsidRPr="0095276B">
        <w:t>ai pas trouvé le temps de vous informer à ce moment</w:t>
      </w:r>
      <w:r w:rsidR="006455E5">
        <w:t xml:space="preserve">, </w:t>
      </w:r>
      <w:r w:rsidRPr="0095276B">
        <w:t>je le fais aujourd</w:t>
      </w:r>
      <w:r w:rsidR="006455E5">
        <w:t>’</w:t>
      </w:r>
      <w:r w:rsidRPr="0095276B">
        <w:t>hui</w:t>
      </w:r>
      <w:r w:rsidR="006455E5">
        <w:t xml:space="preserve">. </w:t>
      </w:r>
      <w:r w:rsidRPr="0095276B">
        <w:t>Les fileurs de la maison Simler demandaient 40 centimes de l</w:t>
      </w:r>
      <w:r w:rsidR="006455E5">
        <w:t>’</w:t>
      </w:r>
      <w:r w:rsidRPr="0095276B">
        <w:t>heure pour les hommes</w:t>
      </w:r>
      <w:r w:rsidR="006455E5">
        <w:t xml:space="preserve">, </w:t>
      </w:r>
      <w:r w:rsidRPr="0095276B">
        <w:t>35 pour les femmes</w:t>
      </w:r>
      <w:r w:rsidR="006455E5">
        <w:t xml:space="preserve">, </w:t>
      </w:r>
      <w:r w:rsidRPr="0095276B">
        <w:t>30 pour les enfants</w:t>
      </w:r>
      <w:r w:rsidR="006455E5">
        <w:t xml:space="preserve">, </w:t>
      </w:r>
      <w:r w:rsidRPr="0095276B">
        <w:t>les re</w:t>
      </w:r>
      <w:r w:rsidRPr="0095276B">
        <w:t>n</w:t>
      </w:r>
      <w:r w:rsidRPr="0095276B">
        <w:t>trayeuses 30 centimes et les tisserands respectivement 35 et 45</w:t>
      </w:r>
      <w:r w:rsidR="006455E5">
        <w:t xml:space="preserve">, </w:t>
      </w:r>
      <w:r w:rsidRPr="0095276B">
        <w:t>avec la journée de huit heures pour les enfants de moins de se</w:t>
      </w:r>
      <w:r w:rsidRPr="0095276B">
        <w:t>i</w:t>
      </w:r>
      <w:r w:rsidRPr="0095276B">
        <w:t>ze ans et dix heures pour tous les autres</w:t>
      </w:r>
      <w:r w:rsidR="006455E5">
        <w:t xml:space="preserve">. </w:t>
      </w:r>
      <w:r w:rsidRPr="0095276B">
        <w:t>Les patrons ont acce</w:t>
      </w:r>
      <w:r w:rsidRPr="0095276B">
        <w:t>p</w:t>
      </w:r>
      <w:r w:rsidRPr="0095276B">
        <w:t>té les demandes des rentrayeuses qui avaient déclenché le mo</w:t>
      </w:r>
      <w:r w:rsidRPr="0095276B">
        <w:t>u</w:t>
      </w:r>
      <w:r w:rsidRPr="0095276B">
        <w:t>vement et celles formulées pour les enfants</w:t>
      </w:r>
      <w:r w:rsidR="006455E5">
        <w:t xml:space="preserve">. </w:t>
      </w:r>
      <w:r w:rsidRPr="0095276B">
        <w:t>Ils ont rejeté toutes les autres et la grève a éclaté</w:t>
      </w:r>
      <w:r w:rsidR="006455E5">
        <w:t xml:space="preserve"> ! </w:t>
      </w:r>
      <w:r w:rsidRPr="0095276B">
        <w:t>Mais que voulez-vous faire avec un prolétariat inconscient</w:t>
      </w:r>
      <w:r w:rsidR="006455E5">
        <w:t xml:space="preserve">, </w:t>
      </w:r>
      <w:r w:rsidRPr="0095276B">
        <w:t>inorganisé</w:t>
      </w:r>
      <w:r w:rsidR="006455E5">
        <w:t xml:space="preserve">, </w:t>
      </w:r>
      <w:r w:rsidRPr="0095276B">
        <w:t>comptant à peine 200 membres inscrits et cotisant au Syndicat</w:t>
      </w:r>
      <w:r w:rsidR="006455E5">
        <w:t xml:space="preserve"> ? </w:t>
      </w:r>
      <w:r w:rsidRPr="0095276B">
        <w:t>Nous avons essayé de parer au plus pressé</w:t>
      </w:r>
      <w:r w:rsidR="006455E5">
        <w:t xml:space="preserve"> ! </w:t>
      </w:r>
      <w:r w:rsidRPr="0095276B">
        <w:t>Nous sommes arrivés tant bien que mal à alimenter nos soupes communistes</w:t>
      </w:r>
      <w:r w:rsidR="006455E5">
        <w:t xml:space="preserve">, </w:t>
      </w:r>
      <w:r w:rsidRPr="0095276B">
        <w:t>à distribuer quelques vêt</w:t>
      </w:r>
      <w:r w:rsidRPr="0095276B">
        <w:t>e</w:t>
      </w:r>
      <w:r w:rsidRPr="0095276B">
        <w:t>ments et cinquante centimes par jour à chaque gréviste</w:t>
      </w:r>
      <w:r w:rsidR="006455E5">
        <w:t xml:space="preserve">. </w:t>
      </w:r>
      <w:r w:rsidRPr="0095276B">
        <w:t>Mais en quatre jours notre caisse était à sec</w:t>
      </w:r>
      <w:r w:rsidR="006455E5">
        <w:t xml:space="preserve"> ! </w:t>
      </w:r>
      <w:r w:rsidRPr="0095276B">
        <w:t>Si nos camarades de Paris</w:t>
      </w:r>
      <w:r w:rsidR="006455E5">
        <w:t xml:space="preserve">, </w:t>
      </w:r>
      <w:r w:rsidRPr="0095276B">
        <w:t>de Vienne</w:t>
      </w:r>
      <w:r w:rsidR="006455E5">
        <w:t xml:space="preserve">, </w:t>
      </w:r>
      <w:r w:rsidRPr="0095276B">
        <w:t>d</w:t>
      </w:r>
      <w:r w:rsidR="006455E5">
        <w:t>’</w:t>
      </w:r>
      <w:r w:rsidRPr="0095276B">
        <w:t>Elbeuf</w:t>
      </w:r>
      <w:r w:rsidR="006455E5">
        <w:t xml:space="preserve">, </w:t>
      </w:r>
      <w:r w:rsidRPr="0095276B">
        <w:t>de Troyes n</w:t>
      </w:r>
      <w:r w:rsidR="006455E5">
        <w:t>’</w:t>
      </w:r>
      <w:r w:rsidRPr="0095276B">
        <w:t>avaient pas obéi au devoir de solidarité</w:t>
      </w:r>
      <w:r w:rsidR="006455E5">
        <w:t xml:space="preserve">, </w:t>
      </w:r>
      <w:r w:rsidRPr="0095276B">
        <w:t>la misère aurait été affreuse</w:t>
      </w:r>
      <w:r w:rsidR="006455E5">
        <w:t xml:space="preserve">, </w:t>
      </w:r>
      <w:r w:rsidRPr="0095276B">
        <w:t>le temps s</w:t>
      </w:r>
      <w:r w:rsidR="006455E5">
        <w:t>’</w:t>
      </w:r>
      <w:r w:rsidRPr="0095276B">
        <w:t>étant mis brusquement au froid</w:t>
      </w:r>
      <w:r w:rsidR="006455E5">
        <w:t xml:space="preserve"> ! </w:t>
      </w:r>
      <w:r w:rsidRPr="0095276B">
        <w:t>Finalement il a fallu céder et reprendre le harnais de servitude</w:t>
      </w:r>
      <w:r w:rsidR="006455E5">
        <w:t xml:space="preserve">. </w:t>
      </w:r>
      <w:r w:rsidRPr="0095276B">
        <w:t>Nos ennemis en ont profité pour faire des coupes sombres dans nos rangs</w:t>
      </w:r>
      <w:r w:rsidR="006455E5">
        <w:t xml:space="preserve"> ! </w:t>
      </w:r>
      <w:r w:rsidRPr="0095276B">
        <w:t>ils ont refusé de reprendre vingt et un de nos camarades qui ont dû pour la plupart quitter le pays</w:t>
      </w:r>
      <w:r w:rsidR="006455E5">
        <w:t xml:space="preserve">, </w:t>
      </w:r>
      <w:r w:rsidRPr="0095276B">
        <w:t>laissant leurs meubles en gage et affaiblissant d</w:t>
      </w:r>
      <w:r w:rsidR="006455E5">
        <w:t>’</w:t>
      </w:r>
      <w:r w:rsidRPr="0095276B">
        <w:t>autant notre petit bataillon de militants</w:t>
      </w:r>
      <w:r w:rsidR="006455E5">
        <w:t>.</w:t>
      </w:r>
    </w:p>
    <w:p w14:paraId="34163F44" w14:textId="65C1E0F8" w:rsidR="006455E5" w:rsidRDefault="009D4A85" w:rsidP="002666CE">
      <w:r w:rsidRPr="0095276B">
        <w:t>Vous voyez</w:t>
      </w:r>
      <w:r w:rsidR="006455E5">
        <w:t xml:space="preserve">, </w:t>
      </w:r>
      <w:r w:rsidRPr="0095276B">
        <w:t>cher citoyen Guesde</w:t>
      </w:r>
      <w:r w:rsidR="006455E5">
        <w:t xml:space="preserve"> ! </w:t>
      </w:r>
      <w:r w:rsidRPr="0095276B">
        <w:t>que la situation est loin d</w:t>
      </w:r>
      <w:r w:rsidR="006455E5">
        <w:t>’</w:t>
      </w:r>
      <w:r w:rsidRPr="0095276B">
        <w:t>être favorable et que la classe ouvrière de nos régions doit s</w:t>
      </w:r>
      <w:r w:rsidR="006455E5">
        <w:t>’</w:t>
      </w:r>
      <w:r w:rsidRPr="0095276B">
        <w:t>a</w:t>
      </w:r>
      <w:r w:rsidRPr="0095276B">
        <w:t>t</w:t>
      </w:r>
      <w:r w:rsidRPr="0095276B">
        <w:t>tendre à de longues années d</w:t>
      </w:r>
      <w:r w:rsidR="006455E5">
        <w:t>’</w:t>
      </w:r>
      <w:r w:rsidRPr="0095276B">
        <w:t xml:space="preserve">oppression et de misère avant de voir luire le jour où triompheront le droit de chacun </w:t>
      </w:r>
      <w:r w:rsidRPr="0095276B">
        <w:lastRenderedPageBreak/>
        <w:t>à la vie</w:t>
      </w:r>
      <w:r w:rsidR="006455E5">
        <w:t xml:space="preserve">, </w:t>
      </w:r>
      <w:r w:rsidRPr="0095276B">
        <w:t xml:space="preserve">le pouvoir réorganisateur du Travail et </w:t>
      </w:r>
      <w:smartTag w:uri="urn:schemas-microsoft-com:office:smarttags" w:element="PersonName">
        <w:smartTagPr>
          <w:attr w:name="ProductID" w:val="la R￩publique"/>
        </w:smartTagPr>
        <w:r w:rsidRPr="0095276B">
          <w:t>la République</w:t>
        </w:r>
      </w:smartTag>
      <w:r w:rsidRPr="0095276B">
        <w:t xml:space="preserve"> prolét</w:t>
      </w:r>
      <w:r w:rsidRPr="0095276B">
        <w:t>a</w:t>
      </w:r>
      <w:r w:rsidRPr="0095276B">
        <w:t>rienne</w:t>
      </w:r>
      <w:r w:rsidR="006455E5">
        <w:t> !!</w:t>
      </w:r>
    </w:p>
    <w:p w14:paraId="303BE793" w14:textId="77777777" w:rsidR="006455E5" w:rsidRDefault="009D4A85" w:rsidP="002666CE">
      <w:r w:rsidRPr="0095276B">
        <w:t>Pourtant si vous voulez mon avis il n</w:t>
      </w:r>
      <w:r w:rsidR="006455E5">
        <w:t>’</w:t>
      </w:r>
      <w:r w:rsidRPr="0095276B">
        <w:t>y a pas</w:t>
      </w:r>
      <w:r w:rsidR="006455E5">
        <w:t xml:space="preserve">, </w:t>
      </w:r>
      <w:r w:rsidRPr="0095276B">
        <w:t>à mon sens</w:t>
      </w:r>
      <w:r w:rsidR="006455E5">
        <w:t xml:space="preserve">, </w:t>
      </w:r>
      <w:r w:rsidRPr="0095276B">
        <w:t>lieu de désespérer entièrement</w:t>
      </w:r>
      <w:r w:rsidR="006455E5">
        <w:t xml:space="preserve">. </w:t>
      </w:r>
      <w:r w:rsidRPr="0095276B">
        <w:t>Plusieurs considérations do</w:t>
      </w:r>
      <w:r w:rsidRPr="0095276B">
        <w:t>i</w:t>
      </w:r>
      <w:r w:rsidRPr="0095276B">
        <w:t>vent nous donner courage et je les expose souvent à nos cam</w:t>
      </w:r>
      <w:r w:rsidRPr="0095276B">
        <w:t>a</w:t>
      </w:r>
      <w:r w:rsidRPr="0095276B">
        <w:t>rades quand je les vois enclins à céder au découragement</w:t>
      </w:r>
      <w:r w:rsidR="006455E5">
        <w:t>.</w:t>
      </w:r>
    </w:p>
    <w:p w14:paraId="15901A23" w14:textId="77777777" w:rsidR="006455E5" w:rsidRDefault="009D4A85" w:rsidP="002666CE">
      <w:r w:rsidRPr="0095276B">
        <w:t>La première c</w:t>
      </w:r>
      <w:r w:rsidR="006455E5">
        <w:t>’</w:t>
      </w:r>
      <w:r w:rsidRPr="0095276B">
        <w:t>est que la grève de l</w:t>
      </w:r>
      <w:r w:rsidR="006455E5">
        <w:t>’</w:t>
      </w:r>
      <w:r w:rsidRPr="0095276B">
        <w:t>an dernier</w:t>
      </w:r>
      <w:r w:rsidR="006455E5">
        <w:t xml:space="preserve">, </w:t>
      </w:r>
      <w:r w:rsidRPr="0095276B">
        <w:t>toute désa</w:t>
      </w:r>
      <w:r w:rsidRPr="0095276B">
        <w:t>s</w:t>
      </w:r>
      <w:r w:rsidRPr="0095276B">
        <w:t>treuse qu</w:t>
      </w:r>
      <w:r w:rsidR="006455E5">
        <w:t>’</w:t>
      </w:r>
      <w:r w:rsidRPr="0095276B">
        <w:t>elle a été</w:t>
      </w:r>
      <w:r w:rsidR="006455E5">
        <w:t xml:space="preserve">, </w:t>
      </w:r>
      <w:r w:rsidRPr="0095276B">
        <w:t>a mis au jour des énergies et des dévou</w:t>
      </w:r>
      <w:r w:rsidRPr="0095276B">
        <w:t>e</w:t>
      </w:r>
      <w:r w:rsidRPr="0095276B">
        <w:t>ments bien remarquables</w:t>
      </w:r>
      <w:r w:rsidR="006455E5">
        <w:t xml:space="preserve"> ! </w:t>
      </w:r>
      <w:r w:rsidRPr="0095276B">
        <w:t>Elle a créé un lien entre beaucoup d</w:t>
      </w:r>
      <w:r w:rsidR="006455E5">
        <w:t>’</w:t>
      </w:r>
      <w:r w:rsidRPr="0095276B">
        <w:t>entre nous qui se connaissaient mal et se jalousaient</w:t>
      </w:r>
      <w:r w:rsidR="006455E5">
        <w:t xml:space="preserve">, </w:t>
      </w:r>
      <w:proofErr w:type="spellStart"/>
      <w:r w:rsidRPr="0095276B">
        <w:t>brou</w:t>
      </w:r>
      <w:r w:rsidRPr="0095276B">
        <w:t>s</w:t>
      </w:r>
      <w:r w:rsidRPr="0095276B">
        <w:t>sistes</w:t>
      </w:r>
      <w:proofErr w:type="spellEnd"/>
      <w:r w:rsidR="006455E5">
        <w:t xml:space="preserve">, </w:t>
      </w:r>
      <w:r w:rsidRPr="0095276B">
        <w:t>proudhoniens</w:t>
      </w:r>
      <w:r w:rsidR="006455E5">
        <w:t xml:space="preserve">, </w:t>
      </w:r>
      <w:r w:rsidRPr="0095276B">
        <w:t>blanquistes et libertaires</w:t>
      </w:r>
      <w:r w:rsidR="006455E5">
        <w:t xml:space="preserve">, </w:t>
      </w:r>
      <w:r w:rsidRPr="0095276B">
        <w:t>que le danger imminent a solidarisés dans l</w:t>
      </w:r>
      <w:r w:rsidR="006455E5">
        <w:t>’</w:t>
      </w:r>
      <w:r w:rsidRPr="0095276B">
        <w:t>action</w:t>
      </w:r>
      <w:r w:rsidR="006455E5">
        <w:t xml:space="preserve">. </w:t>
      </w:r>
      <w:r w:rsidRPr="0095276B">
        <w:t>Ce n</w:t>
      </w:r>
      <w:r w:rsidR="006455E5">
        <w:t>’</w:t>
      </w:r>
      <w:r w:rsidRPr="0095276B">
        <w:t>est qu</w:t>
      </w:r>
      <w:r w:rsidR="006455E5">
        <w:t>’</w:t>
      </w:r>
      <w:r w:rsidRPr="0095276B">
        <w:t>en forgeant qu</w:t>
      </w:r>
      <w:r w:rsidR="006455E5">
        <w:t>’</w:t>
      </w:r>
      <w:r w:rsidRPr="0095276B">
        <w:t>on devient forgeron</w:t>
      </w:r>
      <w:r w:rsidR="006455E5">
        <w:t xml:space="preserve">. </w:t>
      </w:r>
      <w:r w:rsidRPr="0095276B">
        <w:t>Bien loin que l</w:t>
      </w:r>
      <w:r w:rsidR="006455E5">
        <w:t>’</w:t>
      </w:r>
      <w:r w:rsidRPr="0095276B">
        <w:t>échec d</w:t>
      </w:r>
      <w:r w:rsidR="006455E5">
        <w:t>’</w:t>
      </w:r>
      <w:r w:rsidRPr="0095276B">
        <w:t>une grève si mal préparée ait démoralisé les prolétaires nous avons profité de toutes les occasions qu</w:t>
      </w:r>
      <w:r w:rsidR="006455E5">
        <w:t>’</w:t>
      </w:r>
      <w:r w:rsidRPr="0095276B">
        <w:t>elle nous offrait pour répandre parmi eux la doctrine socialiste</w:t>
      </w:r>
      <w:r w:rsidR="006455E5">
        <w:t xml:space="preserve">, </w:t>
      </w:r>
      <w:r w:rsidRPr="0095276B">
        <w:t>le souffle révolutionnaire et les adj</w:t>
      </w:r>
      <w:r w:rsidRPr="0095276B">
        <w:t>u</w:t>
      </w:r>
      <w:r w:rsidRPr="0095276B">
        <w:t>rations les plus véhémentes en vue d</w:t>
      </w:r>
      <w:r w:rsidR="006455E5">
        <w:t>’</w:t>
      </w:r>
      <w:r w:rsidRPr="0095276B">
        <w:t>une puissante organisation de classe</w:t>
      </w:r>
      <w:r w:rsidR="006455E5">
        <w:t xml:space="preserve">. </w:t>
      </w:r>
      <w:r w:rsidRPr="0095276B">
        <w:t>Enfin la grande formule de l</w:t>
      </w:r>
      <w:r w:rsidR="006455E5">
        <w:t>’</w:t>
      </w:r>
      <w:r w:rsidRPr="0095276B">
        <w:t>Internationale Ouvrière</w:t>
      </w:r>
      <w:r w:rsidR="006455E5">
        <w:t> : « </w:t>
      </w:r>
      <w:r w:rsidRPr="0095276B">
        <w:t>l</w:t>
      </w:r>
      <w:r w:rsidR="006455E5">
        <w:t>’</w:t>
      </w:r>
      <w:r w:rsidRPr="0095276B">
        <w:t>Émancipation des travailleurs sera l</w:t>
      </w:r>
      <w:r w:rsidR="006455E5">
        <w:t>’</w:t>
      </w:r>
      <w:r w:rsidRPr="0095276B">
        <w:t>œuvre des travailleurs eux-mêmes</w:t>
      </w:r>
      <w:r w:rsidR="006455E5">
        <w:t> »</w:t>
      </w:r>
      <w:r w:rsidRPr="0095276B">
        <w:t xml:space="preserve"> n</w:t>
      </w:r>
      <w:r w:rsidR="006455E5">
        <w:t>’</w:t>
      </w:r>
      <w:r w:rsidRPr="0095276B">
        <w:t xml:space="preserve">est pas restée sans écho dans la conscience du prolétariat </w:t>
      </w:r>
      <w:proofErr w:type="spellStart"/>
      <w:r w:rsidRPr="0095276B">
        <w:t>vendévoriate</w:t>
      </w:r>
      <w:proofErr w:type="spellEnd"/>
      <w:r w:rsidRPr="0095276B">
        <w:t xml:space="preserve"> et notre petit bataillon sort de l</w:t>
      </w:r>
      <w:r w:rsidR="006455E5">
        <w:t>’</w:t>
      </w:r>
      <w:r w:rsidRPr="0095276B">
        <w:t>épreuve plutôt aguerri que découragé</w:t>
      </w:r>
      <w:r w:rsidR="006455E5">
        <w:t> !</w:t>
      </w:r>
    </w:p>
    <w:p w14:paraId="554DF5C5" w14:textId="685E7B8A" w:rsidR="006455E5" w:rsidRDefault="009D4A85" w:rsidP="002666CE">
      <w:r w:rsidRPr="0095276B">
        <w:t>J</w:t>
      </w:r>
      <w:r w:rsidR="006455E5">
        <w:t>’</w:t>
      </w:r>
      <w:r w:rsidRPr="0095276B">
        <w:t>ajoute que du côté patronal aussi nous verrons bientôt du nouveau</w:t>
      </w:r>
      <w:r w:rsidR="006455E5">
        <w:t xml:space="preserve"> ! </w:t>
      </w:r>
      <w:r w:rsidRPr="0095276B">
        <w:t xml:space="preserve">Les établissements </w:t>
      </w:r>
      <w:r w:rsidRPr="0095276B">
        <w:rPr>
          <w:i/>
          <w:iCs/>
        </w:rPr>
        <w:t>Simler et Cie</w:t>
      </w:r>
      <w:r w:rsidRPr="0095276B">
        <w:t xml:space="preserve"> ont dû leurs grands succès à leur activité et à leur souci de tenir sans cesse leur o</w:t>
      </w:r>
      <w:r w:rsidRPr="0095276B">
        <w:t>u</w:t>
      </w:r>
      <w:r w:rsidRPr="0095276B">
        <w:t>tillage au courant des progrès de la science</w:t>
      </w:r>
      <w:r w:rsidR="006455E5">
        <w:t xml:space="preserve">. </w:t>
      </w:r>
      <w:r w:rsidRPr="0095276B">
        <w:t>Or il semble bien que cette activité soit en voie de diminution</w:t>
      </w:r>
      <w:r w:rsidR="006455E5">
        <w:t xml:space="preserve">, </w:t>
      </w:r>
      <w:r w:rsidRPr="0095276B">
        <w:t>la fortune acquise et la réussite facile les endort à leur tour</w:t>
      </w:r>
      <w:r w:rsidR="006455E5">
        <w:t xml:space="preserve">. </w:t>
      </w:r>
      <w:r w:rsidRPr="0095276B">
        <w:t>Quelques camarades venus ici de Roubaix et d</w:t>
      </w:r>
      <w:r w:rsidR="006455E5">
        <w:t>’</w:t>
      </w:r>
      <w:r w:rsidRPr="0095276B">
        <w:t xml:space="preserve">ailleurs nous ont déjà informés que les méthodes employées par nos </w:t>
      </w:r>
      <w:r w:rsidRPr="0095276B">
        <w:lastRenderedPageBreak/>
        <w:t>industriels commencent à dater</w:t>
      </w:r>
      <w:r w:rsidR="006455E5">
        <w:t xml:space="preserve"> ! </w:t>
      </w:r>
      <w:r w:rsidRPr="0095276B">
        <w:t>Qu</w:t>
      </w:r>
      <w:r w:rsidR="006455E5">
        <w:t>’</w:t>
      </w:r>
      <w:r w:rsidRPr="0095276B">
        <w:t>une maison plus jeune vienne à s</w:t>
      </w:r>
      <w:r w:rsidR="006455E5">
        <w:t>’</w:t>
      </w:r>
      <w:r w:rsidRPr="0095276B">
        <w:t>établir et les Simler connaîtront le sort qu</w:t>
      </w:r>
      <w:r w:rsidR="006455E5">
        <w:t>’</w:t>
      </w:r>
      <w:r w:rsidRPr="0095276B">
        <w:t>ils ont fait subir à leurs concurrents</w:t>
      </w:r>
      <w:r w:rsidR="006455E5">
        <w:t xml:space="preserve"> ! </w:t>
      </w:r>
      <w:r w:rsidRPr="0095276B">
        <w:t>Permettez à un modeste apiculteur de trouver dans son occup</w:t>
      </w:r>
      <w:r w:rsidRPr="0095276B">
        <w:t>a</w:t>
      </w:r>
      <w:r w:rsidRPr="0095276B">
        <w:t>tion préférée une comparaison pour exprimer sa pensée</w:t>
      </w:r>
      <w:r w:rsidR="006455E5">
        <w:t xml:space="preserve"> : </w:t>
      </w:r>
      <w:r w:rsidRPr="0095276B">
        <w:t>on d</w:t>
      </w:r>
      <w:r w:rsidRPr="0095276B">
        <w:t>i</w:t>
      </w:r>
      <w:r w:rsidRPr="0095276B">
        <w:t>rait que la fortune porte avec elle les mêmes dangers que ces abeilles qui enferment sans le savoir dans le même nid leur pr</w:t>
      </w:r>
      <w:r w:rsidRPr="0095276B">
        <w:t>o</w:t>
      </w:r>
      <w:r w:rsidRPr="0095276B">
        <w:t>pre œuf et l</w:t>
      </w:r>
      <w:r w:rsidR="006455E5">
        <w:t>’</w:t>
      </w:r>
      <w:r w:rsidRPr="0095276B">
        <w:t>œuf d</w:t>
      </w:r>
      <w:r w:rsidR="006455E5">
        <w:t>’</w:t>
      </w:r>
      <w:r w:rsidRPr="0095276B">
        <w:t>un parasite qui est leur plus cruel ennemi</w:t>
      </w:r>
      <w:r w:rsidR="006455E5">
        <w:t xml:space="preserve"> ! </w:t>
      </w:r>
      <w:r w:rsidRPr="0095276B">
        <w:t>Le désir de jouir des biens si vite acquis s</w:t>
      </w:r>
      <w:r w:rsidR="006455E5">
        <w:t>’</w:t>
      </w:r>
      <w:r w:rsidRPr="0095276B">
        <w:t>est glissé chez ces fiers bourgeois</w:t>
      </w:r>
      <w:r w:rsidR="006455E5">
        <w:t xml:space="preserve"> ! </w:t>
      </w:r>
      <w:r w:rsidRPr="0095276B">
        <w:t>Nous les avons vus en quinze ans changer trois fois de logement</w:t>
      </w:r>
      <w:r w:rsidR="006455E5">
        <w:t xml:space="preserve">, </w:t>
      </w:r>
      <w:r w:rsidRPr="0095276B">
        <w:t>abandonner la petite maison qui les abritait tous à leur arrivée pour se répandre petit à petit dans les plus som</w:t>
      </w:r>
      <w:r w:rsidRPr="0095276B">
        <w:t>p</w:t>
      </w:r>
      <w:r w:rsidRPr="0095276B">
        <w:t>tueuses demeures de la ville</w:t>
      </w:r>
      <w:r w:rsidR="006455E5">
        <w:t xml:space="preserve"> ! </w:t>
      </w:r>
      <w:r w:rsidRPr="0095276B">
        <w:t>Ces gens qui usaient autrefois leurs semelles comme le vulgaire</w:t>
      </w:r>
      <w:r w:rsidR="006455E5">
        <w:t xml:space="preserve">, </w:t>
      </w:r>
      <w:r w:rsidRPr="0095276B">
        <w:t>roulent maintenant équipage</w:t>
      </w:r>
      <w:r w:rsidR="006455E5">
        <w:t xml:space="preserve">, </w:t>
      </w:r>
      <w:r w:rsidRPr="0095276B">
        <w:t>ont chevaux et voitures</w:t>
      </w:r>
      <w:r w:rsidR="006455E5">
        <w:t xml:space="preserve"> ! </w:t>
      </w:r>
      <w:r w:rsidRPr="0095276B">
        <w:t>Si les plus vieux ne s</w:t>
      </w:r>
      <w:r w:rsidR="006455E5">
        <w:t>’</w:t>
      </w:r>
      <w:r w:rsidRPr="0095276B">
        <w:t>en servent guère</w:t>
      </w:r>
      <w:r w:rsidR="006455E5">
        <w:t xml:space="preserve">, </w:t>
      </w:r>
      <w:r w:rsidRPr="0095276B">
        <w:t>en revanche les jeunes ont perdu toute habitude de se mêler au commun des mortels</w:t>
      </w:r>
      <w:r w:rsidR="006455E5">
        <w:t xml:space="preserve">. </w:t>
      </w:r>
      <w:r w:rsidRPr="0095276B">
        <w:t>Leurs carrosses nous éclaboussent au passage</w:t>
      </w:r>
      <w:r w:rsidR="006455E5">
        <w:t> ; M. </w:t>
      </w:r>
      <w:r w:rsidRPr="0095276B">
        <w:t>Justin Simler</w:t>
      </w:r>
      <w:r w:rsidR="006455E5">
        <w:t xml:space="preserve">, </w:t>
      </w:r>
      <w:r w:rsidRPr="0095276B">
        <w:t>entré dans la fabrique il y a cinq ans à peine</w:t>
      </w:r>
      <w:r w:rsidR="006455E5">
        <w:t xml:space="preserve">, </w:t>
      </w:r>
      <w:r w:rsidRPr="0095276B">
        <w:t>y fait prévaloir des airs d</w:t>
      </w:r>
      <w:r w:rsidR="006455E5">
        <w:t>’</w:t>
      </w:r>
      <w:r w:rsidRPr="0095276B">
        <w:t>insolence qu</w:t>
      </w:r>
      <w:r w:rsidR="006455E5">
        <w:t>’</w:t>
      </w:r>
      <w:r w:rsidRPr="0095276B">
        <w:t>on n</w:t>
      </w:r>
      <w:r w:rsidR="006455E5">
        <w:t>’</w:t>
      </w:r>
      <w:r w:rsidRPr="0095276B">
        <w:t>y connai</w:t>
      </w:r>
      <w:r w:rsidRPr="0095276B">
        <w:t>s</w:t>
      </w:r>
      <w:r w:rsidRPr="0095276B">
        <w:t>sait pas encore</w:t>
      </w:r>
      <w:r w:rsidR="006455E5">
        <w:t xml:space="preserve">. </w:t>
      </w:r>
      <w:r w:rsidRPr="0095276B">
        <w:t>C</w:t>
      </w:r>
      <w:r w:rsidR="006455E5">
        <w:t>’</w:t>
      </w:r>
      <w:r w:rsidRPr="0095276B">
        <w:t>est à lui surtout que nos camarades imputent l</w:t>
      </w:r>
      <w:r w:rsidR="006455E5">
        <w:t>’</w:t>
      </w:r>
      <w:r w:rsidRPr="0095276B">
        <w:t>échec de leurs revendications</w:t>
      </w:r>
      <w:r w:rsidR="006455E5">
        <w:t xml:space="preserve">. </w:t>
      </w:r>
      <w:r w:rsidRPr="0095276B">
        <w:t>Ce jeune bourgeois quitte son travail à quatre ou cinq heures de l</w:t>
      </w:r>
      <w:r w:rsidR="006455E5">
        <w:t>’</w:t>
      </w:r>
      <w:r w:rsidRPr="0095276B">
        <w:t>après-midi quand ceux qui lui procurent ces loisirs peinent sur les métiers jusqu</w:t>
      </w:r>
      <w:r w:rsidR="006455E5">
        <w:t>’</w:t>
      </w:r>
      <w:r w:rsidRPr="0095276B">
        <w:t>à la nuit tombée</w:t>
      </w:r>
      <w:r w:rsidR="006455E5">
        <w:t xml:space="preserve"> ! </w:t>
      </w:r>
      <w:r w:rsidRPr="0095276B">
        <w:t>Il s</w:t>
      </w:r>
      <w:r w:rsidR="006455E5">
        <w:t>’</w:t>
      </w:r>
      <w:r w:rsidRPr="0095276B">
        <w:t>est lié avec la jeunesse la moins recommandable qui mène une vie scandaleuse</w:t>
      </w:r>
      <w:r w:rsidR="006455E5">
        <w:t xml:space="preserve">, </w:t>
      </w:r>
      <w:r w:rsidRPr="0095276B">
        <w:t>débauche nos jeunes ouvrières et porte la honte et le déshonneur au sein des familles prolétarie</w:t>
      </w:r>
      <w:r w:rsidRPr="0095276B">
        <w:t>n</w:t>
      </w:r>
      <w:r w:rsidRPr="0095276B">
        <w:t>nes</w:t>
      </w:r>
      <w:r w:rsidR="006455E5">
        <w:t xml:space="preserve"> !!! </w:t>
      </w:r>
      <w:r w:rsidRPr="0095276B">
        <w:t>Mais nos camarades ne laissent rien échapper de ces agissements et si même nous ne voyons pas luire le jour du juste règlement de comptes</w:t>
      </w:r>
      <w:r w:rsidR="006455E5">
        <w:t xml:space="preserve">, </w:t>
      </w:r>
      <w:r w:rsidRPr="0095276B">
        <w:t>l</w:t>
      </w:r>
      <w:r w:rsidR="006455E5">
        <w:t>’</w:t>
      </w:r>
      <w:r w:rsidRPr="0095276B">
        <w:t>évolution des Réalités Sociales ne ta</w:t>
      </w:r>
      <w:r w:rsidRPr="0095276B">
        <w:t>r</w:t>
      </w:r>
      <w:r w:rsidRPr="0095276B">
        <w:t>dera pas à s</w:t>
      </w:r>
      <w:r w:rsidR="006455E5">
        <w:t>’</w:t>
      </w:r>
      <w:r w:rsidRPr="0095276B">
        <w:t>exercer sur la tête de nos oppresseurs</w:t>
      </w:r>
      <w:r w:rsidR="006455E5">
        <w:t xml:space="preserve"> ! </w:t>
      </w:r>
      <w:r w:rsidRPr="0095276B">
        <w:t>Souhaitons que</w:t>
      </w:r>
      <w:r w:rsidR="006455E5">
        <w:t xml:space="preserve">, </w:t>
      </w:r>
      <w:r w:rsidRPr="0095276B">
        <w:t>lorsqu</w:t>
      </w:r>
      <w:r w:rsidR="006455E5">
        <w:t>’</w:t>
      </w:r>
      <w:r w:rsidRPr="0095276B">
        <w:t>en sera venu l</w:t>
      </w:r>
      <w:r w:rsidR="006455E5">
        <w:t>’</w:t>
      </w:r>
      <w:r w:rsidRPr="0095276B">
        <w:t>instant</w:t>
      </w:r>
      <w:r w:rsidR="006455E5">
        <w:t xml:space="preserve">, </w:t>
      </w:r>
      <w:r w:rsidRPr="0095276B">
        <w:t>la Classe Ouvrière soit dev</w:t>
      </w:r>
      <w:r w:rsidRPr="0095276B">
        <w:t>e</w:t>
      </w:r>
      <w:r w:rsidRPr="0095276B">
        <w:t xml:space="preserve">nue assez forte pour ne plus laisser </w:t>
      </w:r>
      <w:r w:rsidRPr="0095276B">
        <w:lastRenderedPageBreak/>
        <w:t>tomber en d</w:t>
      </w:r>
      <w:r w:rsidR="006455E5">
        <w:t>’</w:t>
      </w:r>
      <w:r w:rsidRPr="0095276B">
        <w:t>autres mains que les siennes les instruments de la richesse publique</w:t>
      </w:r>
      <w:r w:rsidR="006455E5">
        <w:t> !</w:t>
      </w:r>
    </w:p>
    <w:p w14:paraId="16BFA6CF" w14:textId="77777777" w:rsidR="006455E5" w:rsidRDefault="009D4A85" w:rsidP="002666CE">
      <w:r w:rsidRPr="0095276B">
        <w:t>Agréez</w:t>
      </w:r>
      <w:r w:rsidR="006455E5">
        <w:t xml:space="preserve">, </w:t>
      </w:r>
      <w:r w:rsidRPr="0095276B">
        <w:t>cher citoyen Guesde</w:t>
      </w:r>
      <w:r w:rsidR="006455E5">
        <w:t xml:space="preserve"> ! </w:t>
      </w:r>
      <w:r w:rsidRPr="0095276B">
        <w:t>mon salut socialiste et fr</w:t>
      </w:r>
      <w:r w:rsidRPr="0095276B">
        <w:t>a</w:t>
      </w:r>
      <w:r w:rsidRPr="0095276B">
        <w:t>ternel</w:t>
      </w:r>
      <w:r w:rsidR="006455E5">
        <w:t>,</w:t>
      </w:r>
    </w:p>
    <w:p w14:paraId="2DF7EEA6" w14:textId="77777777" w:rsidR="006455E5" w:rsidRDefault="009D4A85" w:rsidP="002666CE">
      <w:pPr>
        <w:jc w:val="right"/>
      </w:pPr>
      <w:r w:rsidRPr="002666CE">
        <w:rPr>
          <w:szCs w:val="32"/>
        </w:rPr>
        <w:t>FOURNIER AUGUSTE</w:t>
      </w:r>
      <w:r w:rsidR="006455E5">
        <w:t>,</w:t>
      </w:r>
    </w:p>
    <w:p w14:paraId="56C9E941" w14:textId="516F17FC" w:rsidR="009D4A85" w:rsidRPr="002666CE" w:rsidRDefault="009D4A85" w:rsidP="002666CE">
      <w:pPr>
        <w:jc w:val="right"/>
        <w:rPr>
          <w:i/>
        </w:rPr>
      </w:pPr>
      <w:r w:rsidRPr="002666CE">
        <w:rPr>
          <w:i/>
        </w:rPr>
        <w:t xml:space="preserve">Ancien mécanicien de </w:t>
      </w:r>
      <w:smartTag w:uri="urn:schemas-microsoft-com:office:smarttags" w:element="PersonName">
        <w:smartTagPr>
          <w:attr w:name="ProductID" w:val="la Soci￩t￩ Simler"/>
        </w:smartTagPr>
        <w:r w:rsidRPr="002666CE">
          <w:rPr>
            <w:i/>
          </w:rPr>
          <w:t>la Société Simler</w:t>
        </w:r>
      </w:smartTag>
      <w:r w:rsidRPr="002666CE">
        <w:rPr>
          <w:i/>
        </w:rPr>
        <w:t xml:space="preserve"> et Cie</w:t>
      </w:r>
    </w:p>
    <w:p w14:paraId="4102E3D1" w14:textId="77777777" w:rsidR="006455E5" w:rsidRDefault="009D4A85" w:rsidP="002666CE">
      <w:pPr>
        <w:jc w:val="right"/>
        <w:rPr>
          <w:i/>
        </w:rPr>
      </w:pPr>
      <w:r w:rsidRPr="002666CE">
        <w:rPr>
          <w:i/>
        </w:rPr>
        <w:t>renvoyé pour faits de grève</w:t>
      </w:r>
      <w:r w:rsidR="006455E5">
        <w:rPr>
          <w:i/>
        </w:rPr>
        <w:t> !</w:t>
      </w:r>
    </w:p>
    <w:p w14:paraId="14E88E8E" w14:textId="77777777" w:rsidR="006455E5" w:rsidRDefault="009D4A85" w:rsidP="002666CE">
      <w:pPr>
        <w:jc w:val="right"/>
        <w:rPr>
          <w:i/>
        </w:rPr>
      </w:pPr>
      <w:r w:rsidRPr="002666CE">
        <w:rPr>
          <w:i/>
        </w:rPr>
        <w:t>spécialiste apiculteur</w:t>
      </w:r>
      <w:r w:rsidR="006455E5">
        <w:rPr>
          <w:i/>
        </w:rPr>
        <w:t>,</w:t>
      </w:r>
    </w:p>
    <w:p w14:paraId="11C025D6" w14:textId="153F648C" w:rsidR="006455E5" w:rsidRDefault="009D4A85" w:rsidP="002666CE">
      <w:pPr>
        <w:jc w:val="right"/>
        <w:rPr>
          <w:i/>
        </w:rPr>
      </w:pPr>
      <w:r w:rsidRPr="002666CE">
        <w:rPr>
          <w:i/>
        </w:rPr>
        <w:t>secrétaire de la section du</w:t>
      </w:r>
      <w:r w:rsidR="006455E5" w:rsidRPr="002666CE">
        <w:rPr>
          <w:i/>
        </w:rPr>
        <w:t xml:space="preserve"> </w:t>
      </w:r>
      <w:proofErr w:type="spellStart"/>
      <w:r w:rsidR="006455E5" w:rsidRPr="002666CE">
        <w:rPr>
          <w:i/>
        </w:rPr>
        <w:t>P</w:t>
      </w:r>
      <w:r w:rsidR="006455E5">
        <w:rPr>
          <w:i/>
        </w:rPr>
        <w:t>.</w:t>
      </w:r>
      <w:r w:rsidR="006455E5" w:rsidRPr="002666CE">
        <w:rPr>
          <w:i/>
        </w:rPr>
        <w:t>O</w:t>
      </w:r>
      <w:r w:rsidR="006455E5">
        <w:rPr>
          <w:i/>
        </w:rPr>
        <w:t>.</w:t>
      </w:r>
      <w:r w:rsidR="006455E5" w:rsidRPr="002666CE">
        <w:rPr>
          <w:i/>
        </w:rPr>
        <w:t>F</w:t>
      </w:r>
      <w:proofErr w:type="spellEnd"/>
      <w:r w:rsidR="006455E5">
        <w:rPr>
          <w:i/>
        </w:rPr>
        <w:t>.</w:t>
      </w:r>
    </w:p>
    <w:p w14:paraId="1DAAB430" w14:textId="5EFBE8A4" w:rsidR="009D4A85" w:rsidRPr="00BE2173" w:rsidRDefault="00BE2173" w:rsidP="00BE2173">
      <w:pPr>
        <w:pStyle w:val="Titre1"/>
      </w:pPr>
      <w:r>
        <w:lastRenderedPageBreak/>
        <w:br/>
      </w:r>
      <w:r>
        <w:br/>
      </w:r>
      <w:bookmarkStart w:id="49" w:name="_Toc197888850"/>
      <w:r w:rsidR="009D4A85" w:rsidRPr="00BE2173">
        <w:t>ÉPILOGUE</w:t>
      </w:r>
      <w:r w:rsidR="009D4A85" w:rsidRPr="00BE2173">
        <w:br/>
      </w:r>
      <w:r w:rsidR="009D4A85" w:rsidRPr="00BE2173">
        <w:br/>
        <w:t>1889</w:t>
      </w:r>
      <w:bookmarkEnd w:id="49"/>
      <w:r w:rsidR="009D4A85" w:rsidRPr="00BE2173">
        <w:br/>
      </w:r>
    </w:p>
    <w:p w14:paraId="38CF5B6C" w14:textId="77777777" w:rsidR="009D4A85" w:rsidRPr="0095276B" w:rsidRDefault="009D4A85" w:rsidP="006455E5">
      <w:pPr>
        <w:pStyle w:val="Titre2"/>
        <w:pageBreakBefore/>
        <w:rPr>
          <w:szCs w:val="44"/>
        </w:rPr>
      </w:pPr>
      <w:bookmarkStart w:id="50" w:name="_Toc197888851"/>
      <w:r w:rsidRPr="0095276B">
        <w:rPr>
          <w:szCs w:val="44"/>
        </w:rPr>
        <w:lastRenderedPageBreak/>
        <w:t>1</w:t>
      </w:r>
      <w:bookmarkEnd w:id="50"/>
      <w:r w:rsidRPr="0095276B">
        <w:rPr>
          <w:szCs w:val="44"/>
        </w:rPr>
        <w:br/>
      </w:r>
    </w:p>
    <w:p w14:paraId="62F477D4" w14:textId="77777777" w:rsidR="006455E5" w:rsidRDefault="009D4A85" w:rsidP="002666CE">
      <w:r w:rsidRPr="0095276B">
        <w:t>Certes en superposant</w:t>
      </w:r>
      <w:r w:rsidR="006455E5">
        <w:t xml:space="preserve">, </w:t>
      </w:r>
      <w:r w:rsidRPr="0095276B">
        <w:t>par un ingénieux procédé</w:t>
      </w:r>
      <w:r w:rsidR="006455E5">
        <w:t xml:space="preserve">, </w:t>
      </w:r>
      <w:r w:rsidRPr="0095276B">
        <w:t>toutes les images de Benjamin collectionnées dans la mémoire des diff</w:t>
      </w:r>
      <w:r w:rsidRPr="0095276B">
        <w:t>é</w:t>
      </w:r>
      <w:r w:rsidRPr="0095276B">
        <w:t>rents Simler</w:t>
      </w:r>
      <w:r w:rsidR="006455E5">
        <w:t xml:space="preserve">, </w:t>
      </w:r>
      <w:r w:rsidRPr="0095276B">
        <w:t>on n</w:t>
      </w:r>
      <w:r w:rsidR="006455E5">
        <w:t>’</w:t>
      </w:r>
      <w:r w:rsidRPr="0095276B">
        <w:t>aurait pas obtenu le Yankee vif et replet qui déboula</w:t>
      </w:r>
      <w:r w:rsidR="006455E5">
        <w:t xml:space="preserve">, </w:t>
      </w:r>
      <w:r w:rsidRPr="0095276B">
        <w:t>au sauté du train</w:t>
      </w:r>
      <w:r w:rsidR="006455E5">
        <w:t xml:space="preserve">, </w:t>
      </w:r>
      <w:r w:rsidRPr="0095276B">
        <w:t>dans les bras de Guillaume</w:t>
      </w:r>
      <w:r w:rsidR="006455E5">
        <w:t>.</w:t>
      </w:r>
    </w:p>
    <w:p w14:paraId="5B1E6659" w14:textId="063448FA" w:rsidR="002666CE" w:rsidRDefault="009D4A85" w:rsidP="002666CE">
      <w:r w:rsidRPr="0095276B">
        <w:t>Un mois plus tôt</w:t>
      </w:r>
      <w:r w:rsidR="006455E5">
        <w:t xml:space="preserve">, </w:t>
      </w:r>
      <w:proofErr w:type="spellStart"/>
      <w:r w:rsidRPr="0095276B">
        <w:t>Afroum</w:t>
      </w:r>
      <w:proofErr w:type="spellEnd"/>
      <w:r w:rsidRPr="0095276B">
        <w:t xml:space="preserve"> avait envoyé une coupure du </w:t>
      </w:r>
      <w:r w:rsidRPr="0095276B">
        <w:rPr>
          <w:i/>
          <w:iCs/>
        </w:rPr>
        <w:t>Temps</w:t>
      </w:r>
      <w:r w:rsidR="006455E5">
        <w:t xml:space="preserve">, </w:t>
      </w:r>
      <w:r w:rsidRPr="0095276B">
        <w:t>encadrée au crayon bleu par ses soins</w:t>
      </w:r>
      <w:r w:rsidR="006455E5">
        <w:t xml:space="preserve">. </w:t>
      </w:r>
      <w:r w:rsidRPr="0095276B">
        <w:t>On y lisait</w:t>
      </w:r>
      <w:r w:rsidR="006455E5">
        <w:t xml:space="preserve">, </w:t>
      </w:r>
      <w:r w:rsidRPr="0095276B">
        <w:t>qu</w:t>
      </w:r>
      <w:r w:rsidR="006455E5">
        <w:t>’</w:t>
      </w:r>
      <w:r w:rsidRPr="0095276B">
        <w:t>e</w:t>
      </w:r>
      <w:r w:rsidRPr="0095276B">
        <w:t>n</w:t>
      </w:r>
      <w:r w:rsidRPr="0095276B">
        <w:t xml:space="preserve">tre les passagers de marque débarqués de la </w:t>
      </w:r>
      <w:r w:rsidRPr="0095276B">
        <w:rPr>
          <w:i/>
          <w:iCs/>
        </w:rPr>
        <w:t>Champagne</w:t>
      </w:r>
      <w:r w:rsidR="006455E5">
        <w:t xml:space="preserve">, </w:t>
      </w:r>
      <w:r w:rsidRPr="0095276B">
        <w:t>au Bassin de l</w:t>
      </w:r>
      <w:r w:rsidR="006455E5">
        <w:t>’</w:t>
      </w:r>
      <w:r w:rsidRPr="0095276B">
        <w:t>Eure</w:t>
      </w:r>
      <w:r w:rsidR="006455E5">
        <w:t xml:space="preserve">, </w:t>
      </w:r>
      <w:r w:rsidRPr="0095276B">
        <w:t xml:space="preserve">il convenait de signaler </w:t>
      </w:r>
      <w:r w:rsidR="006455E5">
        <w:t>M. </w:t>
      </w:r>
      <w:r w:rsidRPr="0095276B">
        <w:t>Ben Stern</w:t>
      </w:r>
      <w:r w:rsidR="006455E5">
        <w:t xml:space="preserve">, </w:t>
      </w:r>
      <w:r w:rsidRPr="0095276B">
        <w:t>mult</w:t>
      </w:r>
      <w:r w:rsidRPr="0095276B">
        <w:t>i</w:t>
      </w:r>
      <w:r w:rsidRPr="0095276B">
        <w:t>millionnaire américain</w:t>
      </w:r>
      <w:r w:rsidR="006455E5">
        <w:t xml:space="preserve">, </w:t>
      </w:r>
      <w:r w:rsidR="006455E5">
        <w:rPr>
          <w:i/>
          <w:iCs/>
        </w:rPr>
        <w:t>« </w:t>
      </w:r>
      <w:r w:rsidRPr="0095276B">
        <w:rPr>
          <w:i/>
          <w:iCs/>
        </w:rPr>
        <w:t xml:space="preserve">La fortune considérable de </w:t>
      </w:r>
      <w:r w:rsidR="006455E5">
        <w:rPr>
          <w:i/>
          <w:iCs/>
        </w:rPr>
        <w:t>M. </w:t>
      </w:r>
      <w:r w:rsidRPr="0095276B">
        <w:rPr>
          <w:i/>
          <w:iCs/>
        </w:rPr>
        <w:t>Ben Stern</w:t>
      </w:r>
      <w:r w:rsidR="006455E5">
        <w:rPr>
          <w:i/>
          <w:iCs/>
        </w:rPr>
        <w:t xml:space="preserve">, </w:t>
      </w:r>
      <w:r w:rsidRPr="0095276B">
        <w:rPr>
          <w:i/>
          <w:iCs/>
        </w:rPr>
        <w:t>rapidement acquise dans les chemins de fer</w:t>
      </w:r>
      <w:r w:rsidR="006455E5">
        <w:rPr>
          <w:i/>
          <w:iCs/>
        </w:rPr>
        <w:t xml:space="preserve">, </w:t>
      </w:r>
      <w:r w:rsidRPr="0095276B">
        <w:rPr>
          <w:i/>
          <w:iCs/>
        </w:rPr>
        <w:t>le coton et l</w:t>
      </w:r>
      <w:r w:rsidR="006455E5">
        <w:rPr>
          <w:i/>
          <w:iCs/>
        </w:rPr>
        <w:t>’</w:t>
      </w:r>
      <w:r w:rsidRPr="0095276B">
        <w:rPr>
          <w:i/>
          <w:iCs/>
        </w:rPr>
        <w:t>industrie mécanique</w:t>
      </w:r>
      <w:r w:rsidR="006455E5">
        <w:rPr>
          <w:i/>
          <w:iCs/>
        </w:rPr>
        <w:t xml:space="preserve">, </w:t>
      </w:r>
      <w:r w:rsidRPr="0095276B">
        <w:rPr>
          <w:i/>
          <w:iCs/>
        </w:rPr>
        <w:t>ne constitue pas la seule originalité de cette figure éminemment américaine</w:t>
      </w:r>
      <w:r w:rsidR="006455E5">
        <w:rPr>
          <w:i/>
          <w:iCs/>
        </w:rPr>
        <w:t xml:space="preserve">. </w:t>
      </w:r>
      <w:r w:rsidRPr="0095276B">
        <w:rPr>
          <w:i/>
          <w:iCs/>
        </w:rPr>
        <w:t>À l</w:t>
      </w:r>
      <w:r w:rsidR="006455E5">
        <w:rPr>
          <w:i/>
          <w:iCs/>
        </w:rPr>
        <w:t>’</w:t>
      </w:r>
      <w:r w:rsidRPr="0095276B">
        <w:rPr>
          <w:i/>
          <w:iCs/>
        </w:rPr>
        <w:t>encontre de ce qui se passe pour un certain nombre de ses concitoyens</w:t>
      </w:r>
      <w:r w:rsidR="006455E5">
        <w:rPr>
          <w:i/>
          <w:iCs/>
        </w:rPr>
        <w:t xml:space="preserve">, </w:t>
      </w:r>
      <w:r w:rsidRPr="0095276B">
        <w:rPr>
          <w:i/>
          <w:iCs/>
        </w:rPr>
        <w:t>la source de cette fortune semble exempte de toute tache</w:t>
      </w:r>
      <w:r w:rsidR="006455E5">
        <w:rPr>
          <w:i/>
          <w:iCs/>
        </w:rPr>
        <w:t xml:space="preserve">, </w:t>
      </w:r>
      <w:r w:rsidRPr="0095276B">
        <w:rPr>
          <w:i/>
          <w:iCs/>
        </w:rPr>
        <w:t>et la libéralité magnifique de son propriétaire fait honneur à</w:t>
      </w:r>
      <w:r w:rsidRPr="0095276B">
        <w:t xml:space="preserve"> </w:t>
      </w:r>
      <w:r w:rsidRPr="0095276B">
        <w:rPr>
          <w:i/>
          <w:iCs/>
        </w:rPr>
        <w:t>cette classe de businessmen dont nous sommes redevables à l</w:t>
      </w:r>
      <w:r w:rsidR="006455E5">
        <w:rPr>
          <w:i/>
          <w:iCs/>
        </w:rPr>
        <w:t>’</w:t>
      </w:r>
      <w:r w:rsidRPr="0095276B">
        <w:rPr>
          <w:i/>
          <w:iCs/>
        </w:rPr>
        <w:t>activité fi</w:t>
      </w:r>
      <w:r w:rsidRPr="0095276B">
        <w:rPr>
          <w:i/>
          <w:iCs/>
        </w:rPr>
        <w:t>é</w:t>
      </w:r>
      <w:r w:rsidRPr="0095276B">
        <w:rPr>
          <w:i/>
          <w:iCs/>
        </w:rPr>
        <w:t>vreuse du Nouveau-Monde</w:t>
      </w:r>
      <w:r w:rsidR="006455E5">
        <w:rPr>
          <w:i/>
          <w:iCs/>
        </w:rPr>
        <w:t>. M. </w:t>
      </w:r>
      <w:r w:rsidRPr="0095276B">
        <w:rPr>
          <w:i/>
          <w:iCs/>
        </w:rPr>
        <w:t>Ben Stern est arrivé pauvre à New-York</w:t>
      </w:r>
      <w:r w:rsidR="006455E5">
        <w:rPr>
          <w:i/>
          <w:iCs/>
        </w:rPr>
        <w:t xml:space="preserve">, </w:t>
      </w:r>
      <w:r w:rsidRPr="0095276B">
        <w:rPr>
          <w:i/>
          <w:iCs/>
        </w:rPr>
        <w:t>en 1872</w:t>
      </w:r>
      <w:r w:rsidR="006455E5">
        <w:rPr>
          <w:i/>
          <w:iCs/>
        </w:rPr>
        <w:t xml:space="preserve">. </w:t>
      </w:r>
      <w:r w:rsidRPr="0095276B">
        <w:rPr>
          <w:i/>
          <w:iCs/>
        </w:rPr>
        <w:t>C</w:t>
      </w:r>
      <w:r w:rsidR="006455E5">
        <w:rPr>
          <w:i/>
          <w:iCs/>
        </w:rPr>
        <w:t>’</w:t>
      </w:r>
      <w:r w:rsidRPr="0095276B">
        <w:rPr>
          <w:i/>
          <w:iCs/>
        </w:rPr>
        <w:t>est donc un self made-man dans toute l</w:t>
      </w:r>
      <w:r w:rsidR="006455E5">
        <w:rPr>
          <w:i/>
          <w:iCs/>
        </w:rPr>
        <w:t>’</w:t>
      </w:r>
      <w:r w:rsidRPr="0095276B">
        <w:rPr>
          <w:i/>
          <w:iCs/>
        </w:rPr>
        <w:t>acception du terme</w:t>
      </w:r>
      <w:r w:rsidR="006455E5">
        <w:rPr>
          <w:i/>
          <w:iCs/>
        </w:rPr>
        <w:t xml:space="preserve">. </w:t>
      </w:r>
      <w:r w:rsidRPr="0095276B">
        <w:rPr>
          <w:i/>
          <w:iCs/>
        </w:rPr>
        <w:t>Ajoutons que ce représentant remarqu</w:t>
      </w:r>
      <w:r w:rsidRPr="0095276B">
        <w:rPr>
          <w:i/>
          <w:iCs/>
        </w:rPr>
        <w:t>a</w:t>
      </w:r>
      <w:r w:rsidRPr="0095276B">
        <w:rPr>
          <w:i/>
          <w:iCs/>
        </w:rPr>
        <w:t>ble de l</w:t>
      </w:r>
      <w:r w:rsidR="006455E5">
        <w:rPr>
          <w:i/>
          <w:iCs/>
        </w:rPr>
        <w:t>’</w:t>
      </w:r>
      <w:r w:rsidRPr="0095276B">
        <w:rPr>
          <w:i/>
          <w:iCs/>
        </w:rPr>
        <w:t>énergie américaine est de souche française</w:t>
      </w:r>
      <w:r w:rsidR="006455E5">
        <w:rPr>
          <w:i/>
          <w:iCs/>
        </w:rPr>
        <w:t xml:space="preserve">. </w:t>
      </w:r>
      <w:r w:rsidRPr="0095276B">
        <w:rPr>
          <w:i/>
          <w:iCs/>
        </w:rPr>
        <w:t>Originaire de nos provinces perdues</w:t>
      </w:r>
      <w:r w:rsidR="006455E5">
        <w:rPr>
          <w:i/>
          <w:iCs/>
        </w:rPr>
        <w:t>, M. </w:t>
      </w:r>
      <w:r w:rsidRPr="0095276B">
        <w:rPr>
          <w:i/>
          <w:iCs/>
        </w:rPr>
        <w:t>Ben Stern aurait combattu dans les rangs de notre armée pendant l</w:t>
      </w:r>
      <w:r w:rsidR="006455E5">
        <w:rPr>
          <w:i/>
          <w:iCs/>
        </w:rPr>
        <w:t>’</w:t>
      </w:r>
      <w:r w:rsidRPr="0095276B">
        <w:rPr>
          <w:i/>
          <w:iCs/>
        </w:rPr>
        <w:t>Année Terrible</w:t>
      </w:r>
      <w:r w:rsidR="006455E5">
        <w:rPr>
          <w:i/>
          <w:iCs/>
        </w:rPr>
        <w:t xml:space="preserve">, </w:t>
      </w:r>
      <w:r w:rsidRPr="0095276B">
        <w:rPr>
          <w:i/>
          <w:iCs/>
        </w:rPr>
        <w:t>et reçu le baptême du feu sur le champ de bataille de Gravelotte</w:t>
      </w:r>
      <w:r w:rsidR="006455E5">
        <w:rPr>
          <w:i/>
          <w:iCs/>
        </w:rPr>
        <w:t xml:space="preserve">. </w:t>
      </w:r>
      <w:r w:rsidRPr="0095276B">
        <w:rPr>
          <w:i/>
          <w:iCs/>
        </w:rPr>
        <w:t xml:space="preserve">Le père de </w:t>
      </w:r>
      <w:r w:rsidR="006455E5">
        <w:rPr>
          <w:i/>
          <w:iCs/>
        </w:rPr>
        <w:t>M. </w:t>
      </w:r>
      <w:r w:rsidRPr="0095276B">
        <w:rPr>
          <w:i/>
          <w:iCs/>
        </w:rPr>
        <w:t>Ben Stern ne serait autre qu</w:t>
      </w:r>
      <w:r w:rsidR="006455E5">
        <w:rPr>
          <w:i/>
          <w:iCs/>
        </w:rPr>
        <w:t>’</w:t>
      </w:r>
      <w:r w:rsidRPr="0095276B">
        <w:rPr>
          <w:i/>
          <w:iCs/>
        </w:rPr>
        <w:t>un commerçant des plus e</w:t>
      </w:r>
      <w:r w:rsidRPr="0095276B">
        <w:rPr>
          <w:i/>
          <w:iCs/>
        </w:rPr>
        <w:t>s</w:t>
      </w:r>
      <w:r w:rsidRPr="0095276B">
        <w:rPr>
          <w:i/>
          <w:iCs/>
        </w:rPr>
        <w:t>timés du quartier Bo</w:t>
      </w:r>
      <w:r w:rsidRPr="0095276B">
        <w:rPr>
          <w:i/>
          <w:iCs/>
        </w:rPr>
        <w:t>n</w:t>
      </w:r>
      <w:r w:rsidRPr="0095276B">
        <w:rPr>
          <w:i/>
          <w:iCs/>
        </w:rPr>
        <w:t>ne-Nouvelle</w:t>
      </w:r>
      <w:r w:rsidR="006455E5">
        <w:rPr>
          <w:i/>
          <w:iCs/>
        </w:rPr>
        <w:t>. M. </w:t>
      </w:r>
      <w:r w:rsidRPr="0095276B">
        <w:rPr>
          <w:i/>
          <w:iCs/>
        </w:rPr>
        <w:t>Ben Stern est attiré chez nous</w:t>
      </w:r>
      <w:r w:rsidR="006455E5">
        <w:rPr>
          <w:i/>
          <w:iCs/>
        </w:rPr>
        <w:t xml:space="preserve">, </w:t>
      </w:r>
      <w:r w:rsidRPr="0095276B">
        <w:rPr>
          <w:i/>
          <w:iCs/>
        </w:rPr>
        <w:t>comme quantité de ses compatriotes</w:t>
      </w:r>
      <w:r w:rsidR="006455E5">
        <w:rPr>
          <w:i/>
          <w:iCs/>
        </w:rPr>
        <w:t xml:space="preserve">, </w:t>
      </w:r>
      <w:r w:rsidRPr="0095276B">
        <w:rPr>
          <w:i/>
          <w:iCs/>
        </w:rPr>
        <w:t>par le désir de vis</w:t>
      </w:r>
      <w:r w:rsidRPr="0095276B">
        <w:rPr>
          <w:i/>
          <w:iCs/>
        </w:rPr>
        <w:t>i</w:t>
      </w:r>
      <w:r w:rsidRPr="0095276B">
        <w:rPr>
          <w:i/>
          <w:iCs/>
        </w:rPr>
        <w:t>ter notre grande Expos</w:t>
      </w:r>
      <w:r w:rsidRPr="0095276B">
        <w:rPr>
          <w:i/>
          <w:iCs/>
        </w:rPr>
        <w:t>i</w:t>
      </w:r>
      <w:r w:rsidRPr="0095276B">
        <w:rPr>
          <w:i/>
          <w:iCs/>
        </w:rPr>
        <w:t>tion Universelle</w:t>
      </w:r>
      <w:r w:rsidR="006455E5">
        <w:rPr>
          <w:i/>
          <w:iCs/>
        </w:rPr>
        <w:t>. »</w:t>
      </w:r>
    </w:p>
    <w:p w14:paraId="5DA612B0" w14:textId="77777777" w:rsidR="006455E5" w:rsidRDefault="006455E5" w:rsidP="002666CE"/>
    <w:p w14:paraId="6E3077A8" w14:textId="17E42B62" w:rsidR="002666CE" w:rsidRDefault="006455E5" w:rsidP="002666CE">
      <w:r>
        <w:rPr>
          <w:rFonts w:eastAsia="Lucida Sans Unicode" w:cs="Tahoma"/>
        </w:rPr>
        <w:t>« </w:t>
      </w:r>
      <w:proofErr w:type="spellStart"/>
      <w:r w:rsidR="009D4A85" w:rsidRPr="0095276B">
        <w:t>Hallo</w:t>
      </w:r>
      <w:proofErr w:type="spellEnd"/>
      <w:r>
        <w:t xml:space="preserve">, </w:t>
      </w:r>
      <w:r w:rsidR="009D4A85" w:rsidRPr="0095276B">
        <w:t>Will</w:t>
      </w:r>
      <w:r>
        <w:t xml:space="preserve"> ! </w:t>
      </w:r>
      <w:r w:rsidR="009D4A85" w:rsidRPr="0095276B">
        <w:t>On ne se reconnaît donc pas</w:t>
      </w:r>
      <w:r>
        <w:t> ? »</w:t>
      </w:r>
    </w:p>
    <w:p w14:paraId="127DC2E5" w14:textId="77777777" w:rsidR="006455E5" w:rsidRDefault="009D4A85" w:rsidP="002666CE">
      <w:r w:rsidRPr="0095276B">
        <w:t>Le mélange du nasillement alsacien et du nasillement am</w:t>
      </w:r>
      <w:r w:rsidRPr="0095276B">
        <w:t>é</w:t>
      </w:r>
      <w:r w:rsidRPr="0095276B">
        <w:t>ricain produisait un étrange résultat</w:t>
      </w:r>
      <w:r w:rsidR="006455E5">
        <w:t>.</w:t>
      </w:r>
    </w:p>
    <w:p w14:paraId="71F36B2A" w14:textId="57A5E637" w:rsidR="002666CE" w:rsidRDefault="006455E5" w:rsidP="002666CE">
      <w:r>
        <w:rPr>
          <w:rFonts w:eastAsia="Lucida Sans Unicode" w:cs="Tahoma"/>
        </w:rPr>
        <w:t>« </w:t>
      </w:r>
      <w:r w:rsidR="009D4A85" w:rsidRPr="0095276B">
        <w:t>La femme</w:t>
      </w:r>
      <w:r>
        <w:t xml:space="preserve"> ? </w:t>
      </w:r>
      <w:r w:rsidR="009D4A85" w:rsidRPr="0095276B">
        <w:t>Les petits</w:t>
      </w:r>
      <w:r>
        <w:t xml:space="preserve"> ? </w:t>
      </w:r>
      <w:r w:rsidR="009D4A85" w:rsidRPr="0095276B">
        <w:t>Le business</w:t>
      </w:r>
      <w:r>
        <w:t xml:space="preserve"> ? </w:t>
      </w:r>
      <w:r w:rsidR="009D4A85" w:rsidRPr="0095276B">
        <w:t>All right</w:t>
      </w:r>
      <w:r>
        <w:t xml:space="preserve"> ! </w:t>
      </w:r>
      <w:r w:rsidR="009D4A85" w:rsidRPr="0095276B">
        <w:t>presto</w:t>
      </w:r>
      <w:r>
        <w:t xml:space="preserve"> ! </w:t>
      </w:r>
      <w:r w:rsidR="009D4A85" w:rsidRPr="0095276B">
        <w:t>J</w:t>
      </w:r>
      <w:r>
        <w:t>’</w:t>
      </w:r>
      <w:r w:rsidR="009D4A85" w:rsidRPr="0095276B">
        <w:t>ai faim</w:t>
      </w:r>
      <w:r>
        <w:t xml:space="preserve">, </w:t>
      </w:r>
      <w:r w:rsidR="009D4A85" w:rsidRPr="0095276B">
        <w:t>et envie de voir toutes ces vieilles bonnes têtes</w:t>
      </w:r>
      <w:r>
        <w:t xml:space="preserve">. </w:t>
      </w:r>
      <w:r w:rsidR="009D4A85" w:rsidRPr="0095276B">
        <w:t>Ce Will</w:t>
      </w:r>
      <w:r>
        <w:t xml:space="preserve"> ! </w:t>
      </w:r>
      <w:r w:rsidR="009D4A85" w:rsidRPr="0095276B">
        <w:t>Hum</w:t>
      </w:r>
      <w:r>
        <w:t xml:space="preserve"> ! </w:t>
      </w:r>
      <w:r w:rsidR="009D4A85" w:rsidRPr="0095276B">
        <w:t>Pas changé</w:t>
      </w:r>
      <w:r>
        <w:t> ! »</w:t>
      </w:r>
    </w:p>
    <w:p w14:paraId="124E4656" w14:textId="1CCDD5C9" w:rsidR="006455E5" w:rsidRDefault="009D4A85" w:rsidP="002666CE">
      <w:r w:rsidRPr="0095276B">
        <w:t>Guillaume</w:t>
      </w:r>
      <w:r w:rsidR="006455E5">
        <w:t xml:space="preserve">, </w:t>
      </w:r>
      <w:r w:rsidRPr="0095276B">
        <w:t xml:space="preserve">sautillant pour se mettre au pas de </w:t>
      </w:r>
      <w:r w:rsidR="006455E5">
        <w:t>M. </w:t>
      </w:r>
      <w:r w:rsidRPr="0095276B">
        <w:t>Ben</w:t>
      </w:r>
      <w:r w:rsidR="006455E5">
        <w:t xml:space="preserve">, </w:t>
      </w:r>
      <w:r w:rsidRPr="0095276B">
        <w:t>trouvait</w:t>
      </w:r>
      <w:r w:rsidR="006455E5">
        <w:t xml:space="preserve">, </w:t>
      </w:r>
      <w:r w:rsidRPr="0095276B">
        <w:t>en son for intérieur</w:t>
      </w:r>
      <w:r w:rsidR="006455E5">
        <w:t xml:space="preserve">, </w:t>
      </w:r>
      <w:r w:rsidRPr="0095276B">
        <w:t>que le cousin non plus n</w:t>
      </w:r>
      <w:r w:rsidR="006455E5">
        <w:t>’</w:t>
      </w:r>
      <w:r w:rsidRPr="0095276B">
        <w:t>avait pas changé</w:t>
      </w:r>
      <w:r w:rsidR="006455E5">
        <w:t>.</w:t>
      </w:r>
    </w:p>
    <w:p w14:paraId="25A97830" w14:textId="77777777" w:rsidR="006455E5" w:rsidRDefault="009D4A85" w:rsidP="002666CE">
      <w:r w:rsidRPr="0095276B">
        <w:t>Sarah fut un peu troublée de se voir embrassée sur les deux joues par un aussi considérable étranger</w:t>
      </w:r>
      <w:r w:rsidR="006455E5">
        <w:t xml:space="preserve">. </w:t>
      </w:r>
      <w:r w:rsidRPr="0095276B">
        <w:t>Mais l</w:t>
      </w:r>
      <w:r w:rsidR="006455E5">
        <w:t>’</w:t>
      </w:r>
      <w:r w:rsidRPr="0095276B">
        <w:t>étranger se se</w:t>
      </w:r>
      <w:r w:rsidRPr="0095276B">
        <w:t>n</w:t>
      </w:r>
      <w:r w:rsidRPr="0095276B">
        <w:t>tait chez lui et tout à son aise</w:t>
      </w:r>
      <w:r w:rsidR="006455E5">
        <w:t xml:space="preserve">. </w:t>
      </w:r>
      <w:r w:rsidRPr="0095276B">
        <w:t>S</w:t>
      </w:r>
      <w:r w:rsidR="006455E5">
        <w:t>’</w:t>
      </w:r>
      <w:r w:rsidRPr="0095276B">
        <w:t>il ne put retenir un accès de franche gaîté en retrouvant dame mûre l</w:t>
      </w:r>
      <w:r w:rsidR="006455E5">
        <w:t>’</w:t>
      </w:r>
      <w:r w:rsidRPr="0095276B">
        <w:t>Élisa de ses premiers rêves</w:t>
      </w:r>
      <w:r w:rsidR="006455E5">
        <w:t xml:space="preserve">, </w:t>
      </w:r>
      <w:r w:rsidRPr="0095276B">
        <w:t>il fut plein de déférence enjouée vis-à-vis des femmes</w:t>
      </w:r>
      <w:r w:rsidR="006455E5">
        <w:t xml:space="preserve">, </w:t>
      </w:r>
      <w:r w:rsidRPr="0095276B">
        <w:t>et de cordialité nullement protectrice envers les hommes</w:t>
      </w:r>
      <w:r w:rsidR="006455E5">
        <w:t xml:space="preserve">. </w:t>
      </w:r>
      <w:r w:rsidRPr="0095276B">
        <w:t>Myrtil dut convenir que les millions</w:t>
      </w:r>
      <w:r w:rsidR="006455E5">
        <w:t xml:space="preserve">, </w:t>
      </w:r>
      <w:r w:rsidRPr="0095276B">
        <w:t xml:space="preserve">les </w:t>
      </w:r>
      <w:proofErr w:type="spellStart"/>
      <w:r w:rsidRPr="0095276B">
        <w:t>multimillions</w:t>
      </w:r>
      <w:proofErr w:type="spellEnd"/>
      <w:r w:rsidR="006455E5">
        <w:t xml:space="preserve">, </w:t>
      </w:r>
      <w:r w:rsidRPr="0095276B">
        <w:t>ne détruisent pas forcément le sens du respect</w:t>
      </w:r>
      <w:r w:rsidR="006455E5">
        <w:t>.</w:t>
      </w:r>
    </w:p>
    <w:p w14:paraId="1DAC65E3" w14:textId="77777777" w:rsidR="006455E5" w:rsidRDefault="006455E5" w:rsidP="002666CE">
      <w:r>
        <w:t>« </w:t>
      </w:r>
      <w:r w:rsidR="009D4A85" w:rsidRPr="0095276B">
        <w:t>Le vieil homme est resté solide</w:t>
      </w:r>
      <w:r>
        <w:t xml:space="preserve"> », </w:t>
      </w:r>
      <w:r w:rsidR="009D4A85" w:rsidRPr="0095276B">
        <w:t>dit Benjamin à Gui</w:t>
      </w:r>
      <w:r w:rsidR="009D4A85" w:rsidRPr="0095276B">
        <w:t>l</w:t>
      </w:r>
      <w:r w:rsidR="009D4A85" w:rsidRPr="0095276B">
        <w:t>laume</w:t>
      </w:r>
      <w:r>
        <w:t xml:space="preserve">, </w:t>
      </w:r>
      <w:r w:rsidR="009D4A85" w:rsidRPr="0095276B">
        <w:t>en aparté</w:t>
      </w:r>
      <w:r>
        <w:t xml:space="preserve">, </w:t>
      </w:r>
      <w:r w:rsidR="009D4A85" w:rsidRPr="0095276B">
        <w:t>montrant la silhouette dictatoriale de Myrtil</w:t>
      </w:r>
      <w:r>
        <w:t>. « </w:t>
      </w:r>
      <w:r w:rsidR="009D4A85" w:rsidRPr="0095276B">
        <w:t>Toujours aussi solennel</w:t>
      </w:r>
      <w:r>
        <w:t xml:space="preserve">, </w:t>
      </w:r>
      <w:r w:rsidR="009D4A85" w:rsidRPr="0095276B">
        <w:t>je suppose</w:t>
      </w:r>
      <w:r>
        <w:t xml:space="preserve">, </w:t>
      </w:r>
      <w:r w:rsidR="009D4A85" w:rsidRPr="0095276B">
        <w:t>et aussi creux</w:t>
      </w:r>
      <w:r>
        <w:t xml:space="preserve">, </w:t>
      </w:r>
      <w:r w:rsidR="009D4A85" w:rsidRPr="0095276B">
        <w:t>hein</w:t>
      </w:r>
      <w:r>
        <w:t xml:space="preserve"> ? </w:t>
      </w:r>
      <w:r w:rsidR="009D4A85" w:rsidRPr="0095276B">
        <w:t>Ça conserve</w:t>
      </w:r>
      <w:r>
        <w:t xml:space="preserve">. </w:t>
      </w:r>
      <w:r w:rsidR="009D4A85" w:rsidRPr="0095276B">
        <w:t>En Amérique</w:t>
      </w:r>
      <w:r>
        <w:t xml:space="preserve">, </w:t>
      </w:r>
      <w:r w:rsidR="009D4A85" w:rsidRPr="0095276B">
        <w:t>peuple jeune</w:t>
      </w:r>
      <w:r>
        <w:t xml:space="preserve">, </w:t>
      </w:r>
      <w:r w:rsidR="009D4A85" w:rsidRPr="0095276B">
        <w:t>nous aimons les vieux hommes</w:t>
      </w:r>
      <w:r>
        <w:t xml:space="preserve">. </w:t>
      </w:r>
      <w:r w:rsidR="009D4A85" w:rsidRPr="0095276B">
        <w:t>Eh bien</w:t>
      </w:r>
      <w:r>
        <w:t xml:space="preserve">, </w:t>
      </w:r>
      <w:r w:rsidR="009D4A85" w:rsidRPr="0095276B">
        <w:t>mon oncle</w:t>
      </w:r>
      <w:r>
        <w:t xml:space="preserve">, </w:t>
      </w:r>
      <w:r w:rsidR="009D4A85" w:rsidRPr="0095276B">
        <w:t>vous allez me montrer votre us</w:t>
      </w:r>
      <w:r w:rsidR="009D4A85" w:rsidRPr="0095276B">
        <w:t>i</w:t>
      </w:r>
      <w:r w:rsidR="009D4A85" w:rsidRPr="0095276B">
        <w:t>ne</w:t>
      </w:r>
      <w:r>
        <w:t xml:space="preserve">, </w:t>
      </w:r>
      <w:r w:rsidR="009D4A85" w:rsidRPr="0095276B">
        <w:t>ce tantôt</w:t>
      </w:r>
      <w:r>
        <w:t xml:space="preserve"> ? </w:t>
      </w:r>
      <w:r w:rsidR="009D4A85" w:rsidRPr="0095276B">
        <w:t>Ça doit avoir fameusement changé</w:t>
      </w:r>
      <w:r>
        <w:t xml:space="preserve">, </w:t>
      </w:r>
      <w:r w:rsidR="009D4A85" w:rsidRPr="0095276B">
        <w:t>depuis le temps</w:t>
      </w:r>
      <w:r>
        <w:t xml:space="preserve">. </w:t>
      </w:r>
      <w:r w:rsidR="009D4A85" w:rsidRPr="0095276B">
        <w:t>Vous voilà les rois du pays</w:t>
      </w:r>
      <w:r>
        <w:t>.</w:t>
      </w:r>
    </w:p>
    <w:p w14:paraId="5C3389B3" w14:textId="77777777" w:rsidR="006455E5" w:rsidRDefault="006455E5" w:rsidP="002666CE">
      <w:r>
        <w:t>— </w:t>
      </w:r>
      <w:r w:rsidR="009D4A85" w:rsidRPr="0095276B">
        <w:t>Guillaume te conduira</w:t>
      </w:r>
      <w:r>
        <w:t xml:space="preserve"> », </w:t>
      </w:r>
      <w:r w:rsidR="009D4A85" w:rsidRPr="0095276B">
        <w:t>dit le vieillard en brunissant sous l</w:t>
      </w:r>
      <w:r>
        <w:t>’</w:t>
      </w:r>
      <w:r w:rsidR="009D4A85" w:rsidRPr="0095276B">
        <w:t>éloge</w:t>
      </w:r>
      <w:r>
        <w:t>. « </w:t>
      </w:r>
      <w:r w:rsidR="009D4A85" w:rsidRPr="0095276B">
        <w:t xml:space="preserve">Je suis </w:t>
      </w:r>
      <w:proofErr w:type="spellStart"/>
      <w:r w:rsidR="009D4A85" w:rsidRPr="0095276B">
        <w:t>fite</w:t>
      </w:r>
      <w:proofErr w:type="spellEnd"/>
      <w:r w:rsidR="009D4A85" w:rsidRPr="0095276B">
        <w:t xml:space="preserve"> fatigué</w:t>
      </w:r>
      <w:r>
        <w:t xml:space="preserve">, </w:t>
      </w:r>
      <w:r w:rsidR="009D4A85" w:rsidRPr="0095276B">
        <w:t>et il y a en effet à recarder</w:t>
      </w:r>
      <w:r>
        <w:t xml:space="preserve">, </w:t>
      </w:r>
      <w:r w:rsidR="009D4A85" w:rsidRPr="0095276B">
        <w:t>quand on ne veut rien laisser échapper</w:t>
      </w:r>
      <w:r>
        <w:t xml:space="preserve">. </w:t>
      </w:r>
      <w:r w:rsidR="009D4A85" w:rsidRPr="0095276B">
        <w:t>Tout s</w:t>
      </w:r>
      <w:r>
        <w:t>’</w:t>
      </w:r>
      <w:r w:rsidR="009D4A85" w:rsidRPr="0095276B">
        <w:t>est tant perfe</w:t>
      </w:r>
      <w:r w:rsidR="009D4A85" w:rsidRPr="0095276B">
        <w:t>c</w:t>
      </w:r>
      <w:r w:rsidR="009D4A85" w:rsidRPr="0095276B">
        <w:t>tionné que les vieux ne s</w:t>
      </w:r>
      <w:r>
        <w:t>’</w:t>
      </w:r>
      <w:r w:rsidR="009D4A85" w:rsidRPr="0095276B">
        <w:t>y retrouvent plus</w:t>
      </w:r>
      <w:r>
        <w:t>.</w:t>
      </w:r>
    </w:p>
    <w:p w14:paraId="04C3976D" w14:textId="579FB3CD" w:rsidR="006455E5" w:rsidRDefault="006455E5" w:rsidP="002666CE">
      <w:r>
        <w:lastRenderedPageBreak/>
        <w:t>— </w:t>
      </w:r>
      <w:r w:rsidR="009D4A85" w:rsidRPr="0095276B">
        <w:t>Nous verrons ça</w:t>
      </w:r>
      <w:r>
        <w:t>, »</w:t>
      </w:r>
      <w:r w:rsidR="009D4A85" w:rsidRPr="0095276B">
        <w:t xml:space="preserve"> pensa </w:t>
      </w:r>
      <w:r>
        <w:t>M. </w:t>
      </w:r>
      <w:r w:rsidR="009D4A85" w:rsidRPr="0095276B">
        <w:t>Ben</w:t>
      </w:r>
      <w:r>
        <w:t xml:space="preserve">, </w:t>
      </w:r>
      <w:r w:rsidR="009D4A85" w:rsidRPr="0095276B">
        <w:t>au souvenir de deux ou trois aperçus recueillis entre la gare et la maison</w:t>
      </w:r>
      <w:r>
        <w:t>.</w:t>
      </w:r>
    </w:p>
    <w:p w14:paraId="1199B798" w14:textId="77777777" w:rsidR="006455E5" w:rsidRDefault="009D4A85" w:rsidP="002666CE">
      <w:r w:rsidRPr="0095276B">
        <w:t>Justin</w:t>
      </w:r>
      <w:r w:rsidR="006455E5">
        <w:t xml:space="preserve">, </w:t>
      </w:r>
      <w:r w:rsidRPr="0095276B">
        <w:t>retenu à la fabrique jusqu</w:t>
      </w:r>
      <w:r w:rsidR="006455E5">
        <w:t>’</w:t>
      </w:r>
      <w:r w:rsidRPr="0095276B">
        <w:t>à ce moment</w:t>
      </w:r>
      <w:r w:rsidR="006455E5">
        <w:t xml:space="preserve">, </w:t>
      </w:r>
      <w:r w:rsidRPr="0095276B">
        <w:t>non sans quelque complaisance pour tout ce qui pouvait marquer l</w:t>
      </w:r>
      <w:r w:rsidR="006455E5">
        <w:t>’</w:t>
      </w:r>
      <w:r w:rsidRPr="0095276B">
        <w:t>éte</w:t>
      </w:r>
      <w:r w:rsidRPr="0095276B">
        <w:t>n</w:t>
      </w:r>
      <w:r w:rsidRPr="0095276B">
        <w:t>due de ses occupations</w:t>
      </w:r>
      <w:r w:rsidR="006455E5">
        <w:t xml:space="preserve">, </w:t>
      </w:r>
      <w:r w:rsidRPr="0095276B">
        <w:t>fit son apparition</w:t>
      </w:r>
      <w:r w:rsidR="006455E5">
        <w:t>.</w:t>
      </w:r>
    </w:p>
    <w:p w14:paraId="00077D5F" w14:textId="5E94E81E" w:rsidR="002666CE" w:rsidRDefault="006455E5" w:rsidP="002666CE">
      <w:r>
        <w:rPr>
          <w:rFonts w:eastAsia="Lucida Sans Unicode" w:cs="Tahoma"/>
        </w:rPr>
        <w:t>« </w:t>
      </w:r>
      <w:r w:rsidR="009D4A85" w:rsidRPr="0095276B">
        <w:t>Tiens</w:t>
      </w:r>
      <w:r>
        <w:t xml:space="preserve"> ! </w:t>
      </w:r>
      <w:r w:rsidR="009D4A85" w:rsidRPr="0095276B">
        <w:t>Voici mon vieux camarade du char-à-bancs</w:t>
      </w:r>
      <w:r>
        <w:t xml:space="preserve"> ! </w:t>
      </w:r>
      <w:r w:rsidR="009D4A85" w:rsidRPr="0095276B">
        <w:t>Était-ce bien un char-à-bancs</w:t>
      </w:r>
      <w:r>
        <w:t xml:space="preserve">, </w:t>
      </w:r>
      <w:r w:rsidR="009D4A85" w:rsidRPr="0095276B">
        <w:t>Jos</w:t>
      </w:r>
      <w:r>
        <w:t xml:space="preserve"> ? </w:t>
      </w:r>
      <w:r w:rsidR="009D4A85" w:rsidRPr="0095276B">
        <w:t>Mais</w:t>
      </w:r>
      <w:r>
        <w:t xml:space="preserve">, </w:t>
      </w:r>
      <w:r w:rsidR="009D4A85" w:rsidRPr="0095276B">
        <w:t>vrai Dieu</w:t>
      </w:r>
      <w:r>
        <w:t xml:space="preserve">, </w:t>
      </w:r>
      <w:r w:rsidR="009D4A85" w:rsidRPr="0095276B">
        <w:t>le cheval était un fier étalon</w:t>
      </w:r>
      <w:r>
        <w:t xml:space="preserve">, </w:t>
      </w:r>
      <w:r w:rsidR="009D4A85" w:rsidRPr="0095276B">
        <w:t>et il nous en a fait voir de rudes</w:t>
      </w:r>
      <w:r>
        <w:t xml:space="preserve"> ! </w:t>
      </w:r>
      <w:r w:rsidR="009D4A85" w:rsidRPr="0095276B">
        <w:t>Que je vous examine de plus près</w:t>
      </w:r>
      <w:r>
        <w:t xml:space="preserve">, </w:t>
      </w:r>
      <w:r w:rsidR="009D4A85" w:rsidRPr="0095276B">
        <w:t>Master Justin</w:t>
      </w:r>
      <w:r>
        <w:t xml:space="preserve">. </w:t>
      </w:r>
      <w:r w:rsidR="009D4A85" w:rsidRPr="0095276B">
        <w:t>Bien</w:t>
      </w:r>
      <w:r>
        <w:t xml:space="preserve">. </w:t>
      </w:r>
      <w:r w:rsidR="009D4A85" w:rsidRPr="0095276B">
        <w:t>Voici ma main</w:t>
      </w:r>
      <w:r>
        <w:t xml:space="preserve">. </w:t>
      </w:r>
      <w:r w:rsidR="009D4A85" w:rsidRPr="0095276B">
        <w:t>Elle est à serrer</w:t>
      </w:r>
      <w:r>
        <w:t xml:space="preserve">. </w:t>
      </w:r>
      <w:r w:rsidR="009D4A85" w:rsidRPr="0095276B">
        <w:t>Merci</w:t>
      </w:r>
      <w:r>
        <w:t xml:space="preserve">. </w:t>
      </w:r>
      <w:r w:rsidR="009D4A85" w:rsidRPr="0095276B">
        <w:t>Tu ne jouerais plus aux barres</w:t>
      </w:r>
      <w:r>
        <w:t xml:space="preserve">, </w:t>
      </w:r>
      <w:r w:rsidR="009D4A85" w:rsidRPr="0095276B">
        <w:t>toi</w:t>
      </w:r>
      <w:r>
        <w:t xml:space="preserve">, </w:t>
      </w:r>
      <w:r w:rsidR="009D4A85" w:rsidRPr="0095276B">
        <w:t>dans le bois là-haut</w:t>
      </w:r>
      <w:r>
        <w:t xml:space="preserve"> ? </w:t>
      </w:r>
      <w:r w:rsidR="009D4A85" w:rsidRPr="0095276B">
        <w:t>Moi j</w:t>
      </w:r>
      <w:r>
        <w:t>’</w:t>
      </w:r>
      <w:r w:rsidR="009D4A85" w:rsidRPr="0095276B">
        <w:t>y jouerais encore</w:t>
      </w:r>
      <w:r>
        <w:t xml:space="preserve">. </w:t>
      </w:r>
      <w:r w:rsidR="009D4A85" w:rsidRPr="0095276B">
        <w:t>On dit que tu es devenu un gentleman très brillant</w:t>
      </w:r>
      <w:r>
        <w:t xml:space="preserve">. </w:t>
      </w:r>
      <w:r w:rsidR="009D4A85" w:rsidRPr="0095276B">
        <w:t>Ho</w:t>
      </w:r>
      <w:r>
        <w:t xml:space="preserve">, </w:t>
      </w:r>
      <w:r w:rsidR="009D4A85" w:rsidRPr="0095276B">
        <w:t>vous êtes une vieille bête</w:t>
      </w:r>
      <w:r>
        <w:t xml:space="preserve">, </w:t>
      </w:r>
      <w:r w:rsidR="009D4A85" w:rsidRPr="0095276B">
        <w:t>il ne fallait pas vous formaliser</w:t>
      </w:r>
      <w:r>
        <w:t xml:space="preserve">. </w:t>
      </w:r>
      <w:r w:rsidR="009D4A85" w:rsidRPr="0095276B">
        <w:t>Je suis revenu dans ce vieux pays pour voir la famille et me réjouir avec elle d</w:t>
      </w:r>
      <w:r>
        <w:t>’</w:t>
      </w:r>
      <w:r w:rsidR="009D4A85" w:rsidRPr="0095276B">
        <w:t>être encore en vie</w:t>
      </w:r>
      <w:r>
        <w:t xml:space="preserve">. </w:t>
      </w:r>
      <w:r w:rsidR="009D4A85" w:rsidRPr="0095276B">
        <w:t>Je ne sais que ce qu</w:t>
      </w:r>
      <w:r>
        <w:t>’</w:t>
      </w:r>
      <w:r w:rsidR="009D4A85" w:rsidRPr="0095276B">
        <w:t>on m</w:t>
      </w:r>
      <w:r>
        <w:t>’</w:t>
      </w:r>
      <w:r w:rsidR="009D4A85" w:rsidRPr="0095276B">
        <w:t>a dit</w:t>
      </w:r>
      <w:r>
        <w:t xml:space="preserve">, </w:t>
      </w:r>
      <w:r w:rsidR="009D4A85" w:rsidRPr="0095276B">
        <w:t>et mon habitude a toujours été de bavarder pour apprendre</w:t>
      </w:r>
      <w:r>
        <w:t xml:space="preserve">. </w:t>
      </w:r>
      <w:r w:rsidR="009D4A85" w:rsidRPr="0095276B">
        <w:t>Mais où est le reste</w:t>
      </w:r>
      <w:r>
        <w:t> ? »</w:t>
      </w:r>
    </w:p>
    <w:p w14:paraId="130672EC" w14:textId="77777777" w:rsidR="006455E5" w:rsidRDefault="009D4A85" w:rsidP="002666CE">
      <w:r w:rsidRPr="0095276B">
        <w:t>Les petits yeux rouges de l</w:t>
      </w:r>
      <w:r w:rsidR="006455E5">
        <w:t>’</w:t>
      </w:r>
      <w:r w:rsidRPr="0095276B">
        <w:t>exubérant cousin couraient de l</w:t>
      </w:r>
      <w:r w:rsidR="006455E5">
        <w:t>’</w:t>
      </w:r>
      <w:r w:rsidRPr="0095276B">
        <w:t>un à l</w:t>
      </w:r>
      <w:r w:rsidR="006455E5">
        <w:t>’</w:t>
      </w:r>
      <w:r w:rsidRPr="0095276B">
        <w:t>autre</w:t>
      </w:r>
      <w:r w:rsidR="006455E5">
        <w:t xml:space="preserve">, </w:t>
      </w:r>
      <w:r w:rsidRPr="0095276B">
        <w:t>et Jos recommençait</w:t>
      </w:r>
      <w:r w:rsidR="006455E5">
        <w:t xml:space="preserve">, </w:t>
      </w:r>
      <w:r w:rsidRPr="0095276B">
        <w:t>comme au bon vieux temps</w:t>
      </w:r>
      <w:r w:rsidR="006455E5">
        <w:t xml:space="preserve">, </w:t>
      </w:r>
      <w:r w:rsidRPr="0095276B">
        <w:t>à se sentir</w:t>
      </w:r>
      <w:r w:rsidR="006455E5">
        <w:t xml:space="preserve">, </w:t>
      </w:r>
      <w:r w:rsidRPr="0095276B">
        <w:t>devant eux</w:t>
      </w:r>
      <w:r w:rsidR="006455E5">
        <w:t xml:space="preserve">, </w:t>
      </w:r>
      <w:r w:rsidRPr="0095276B">
        <w:t>l</w:t>
      </w:r>
      <w:r w:rsidR="006455E5">
        <w:t>’</w:t>
      </w:r>
      <w:r w:rsidRPr="0095276B">
        <w:t>âme douloureuse d</w:t>
      </w:r>
      <w:r w:rsidR="006455E5">
        <w:t>’</w:t>
      </w:r>
      <w:r w:rsidRPr="0095276B">
        <w:t>une pelote à épi</w:t>
      </w:r>
      <w:r w:rsidRPr="0095276B">
        <w:t>n</w:t>
      </w:r>
      <w:r w:rsidRPr="0095276B">
        <w:t>gles</w:t>
      </w:r>
      <w:r w:rsidR="006455E5">
        <w:t>.</w:t>
      </w:r>
    </w:p>
    <w:p w14:paraId="622D2B8A" w14:textId="77777777" w:rsidR="006455E5" w:rsidRDefault="006455E5" w:rsidP="002666CE">
      <w:r>
        <w:rPr>
          <w:rFonts w:eastAsia="Lucida Sans Unicode" w:cs="Tahoma"/>
        </w:rPr>
        <w:t>« </w:t>
      </w:r>
      <w:r w:rsidR="009D4A85" w:rsidRPr="0095276B">
        <w:t>Tu n</w:t>
      </w:r>
      <w:r>
        <w:t>’</w:t>
      </w:r>
      <w:r w:rsidR="009D4A85" w:rsidRPr="0095276B">
        <w:t>as pas vu mes enfants</w:t>
      </w:r>
      <w:r>
        <w:t>, »</w:t>
      </w:r>
      <w:r w:rsidR="009D4A85" w:rsidRPr="0095276B">
        <w:t xml:space="preserve"> dit-il</w:t>
      </w:r>
      <w:r>
        <w:t>.</w:t>
      </w:r>
    </w:p>
    <w:p w14:paraId="785739CF" w14:textId="77777777" w:rsidR="006455E5" w:rsidRDefault="006455E5" w:rsidP="002666CE">
      <w:r>
        <w:rPr>
          <w:rFonts w:eastAsia="Lucida Sans Unicode" w:cs="Tahoma"/>
        </w:rPr>
        <w:t>« </w:t>
      </w:r>
      <w:r w:rsidR="009D4A85" w:rsidRPr="0095276B">
        <w:t>Non</w:t>
      </w:r>
      <w:r>
        <w:t xml:space="preserve">. </w:t>
      </w:r>
      <w:r w:rsidR="009D4A85" w:rsidRPr="0095276B">
        <w:t>Montre-moi ça</w:t>
      </w:r>
      <w:r>
        <w:t xml:space="preserve">, </w:t>
      </w:r>
      <w:r w:rsidR="009D4A85" w:rsidRPr="0095276B">
        <w:t>fabricant</w:t>
      </w:r>
      <w:r>
        <w:t>.</w:t>
      </w:r>
    </w:p>
    <w:p w14:paraId="6AB0DB70" w14:textId="77777777" w:rsidR="006455E5" w:rsidRDefault="006455E5" w:rsidP="002666CE">
      <w:r>
        <w:t>— </w:t>
      </w:r>
      <w:r w:rsidR="009D4A85" w:rsidRPr="0095276B">
        <w:t>Laure est partie les chercher</w:t>
      </w:r>
      <w:r>
        <w:t>, »</w:t>
      </w:r>
      <w:r w:rsidR="009D4A85" w:rsidRPr="0095276B">
        <w:t xml:space="preserve"> dit la voix blanche d</w:t>
      </w:r>
      <w:r>
        <w:t>’</w:t>
      </w:r>
      <w:r w:rsidR="009D4A85" w:rsidRPr="0095276B">
        <w:t>He</w:t>
      </w:r>
      <w:r w:rsidR="009D4A85" w:rsidRPr="0095276B">
        <w:t>r</w:t>
      </w:r>
      <w:r w:rsidR="009D4A85" w:rsidRPr="0095276B">
        <w:t>mine</w:t>
      </w:r>
      <w:r>
        <w:t xml:space="preserve">. </w:t>
      </w:r>
      <w:r w:rsidR="009D4A85" w:rsidRPr="0095276B">
        <w:t>Le déjeuner avait lieu chez Guillaume</w:t>
      </w:r>
      <w:r>
        <w:t xml:space="preserve">, </w:t>
      </w:r>
      <w:r w:rsidR="009D4A85" w:rsidRPr="0095276B">
        <w:t>où logeaient Sarah et Myrtil</w:t>
      </w:r>
      <w:r>
        <w:t>.</w:t>
      </w:r>
    </w:p>
    <w:p w14:paraId="1C7DB487" w14:textId="77777777" w:rsidR="006455E5" w:rsidRDefault="006455E5" w:rsidP="002666CE">
      <w:r>
        <w:rPr>
          <w:rFonts w:eastAsia="Lucida Sans Unicode" w:cs="Tahoma"/>
        </w:rPr>
        <w:t>« </w:t>
      </w:r>
      <w:r w:rsidR="009D4A85" w:rsidRPr="0095276B">
        <w:t>Vous n</w:t>
      </w:r>
      <w:r>
        <w:t>’</w:t>
      </w:r>
      <w:r w:rsidR="009D4A85" w:rsidRPr="0095276B">
        <w:t>avez pas le téléphone</w:t>
      </w:r>
      <w:r>
        <w:t> ? »</w:t>
      </w:r>
      <w:r w:rsidR="009D4A85" w:rsidRPr="0095276B">
        <w:t xml:space="preserve"> demanda Benjamin en se retournant brusquement vers Guillaume</w:t>
      </w:r>
      <w:r>
        <w:t>.</w:t>
      </w:r>
    </w:p>
    <w:p w14:paraId="54FB47B7" w14:textId="77777777" w:rsidR="006455E5" w:rsidRDefault="006455E5" w:rsidP="002666CE">
      <w:r>
        <w:rPr>
          <w:rFonts w:eastAsia="Lucida Sans Unicode" w:cs="Tahoma"/>
        </w:rPr>
        <w:lastRenderedPageBreak/>
        <w:t>« </w:t>
      </w:r>
      <w:r w:rsidR="009D4A85" w:rsidRPr="0095276B">
        <w:t>Pas encore</w:t>
      </w:r>
      <w:r>
        <w:t xml:space="preserve">, </w:t>
      </w:r>
      <w:r w:rsidR="009D4A85" w:rsidRPr="0095276B">
        <w:t>pas encore</w:t>
      </w:r>
      <w:r>
        <w:t>, »</w:t>
      </w:r>
      <w:r w:rsidR="009D4A85" w:rsidRPr="0095276B">
        <w:t xml:space="preserve"> répondit celui-ci avec un so</w:t>
      </w:r>
      <w:r w:rsidR="009D4A85" w:rsidRPr="0095276B">
        <w:t>u</w:t>
      </w:r>
      <w:r w:rsidR="009D4A85" w:rsidRPr="0095276B">
        <w:t>rire</w:t>
      </w:r>
      <w:r>
        <w:t>.</w:t>
      </w:r>
    </w:p>
    <w:p w14:paraId="0C08CABA" w14:textId="1D836661" w:rsidR="002666CE" w:rsidRDefault="006455E5" w:rsidP="002666CE">
      <w:r>
        <w:rPr>
          <w:rFonts w:eastAsia="Lucida Sans Unicode" w:cs="Tahoma"/>
        </w:rPr>
        <w:t>« </w:t>
      </w:r>
      <w:r w:rsidR="009D4A85" w:rsidRPr="0095276B">
        <w:t>Et à la fabrique</w:t>
      </w:r>
      <w:r>
        <w:t xml:space="preserve"> ? </w:t>
      </w:r>
      <w:r w:rsidR="009D4A85" w:rsidRPr="0095276B">
        <w:rPr>
          <w:i/>
          <w:iCs/>
        </w:rPr>
        <w:t>Pas</w:t>
      </w:r>
      <w:r w:rsidR="009D4A85" w:rsidRPr="0095276B">
        <w:t xml:space="preserve"> à la fabrique</w:t>
      </w:r>
      <w:r>
        <w:t xml:space="preserve"> ? </w:t>
      </w:r>
      <w:r w:rsidR="009D4A85" w:rsidRPr="0095276B">
        <w:t>oh</w:t>
      </w:r>
      <w:r>
        <w:t xml:space="preserve"> ! </w:t>
      </w:r>
      <w:r>
        <w:rPr>
          <w:rFonts w:eastAsia="Georgia" w:cs="Georgia"/>
        </w:rPr>
        <w:t xml:space="preserve">– </w:t>
      </w:r>
      <w:r w:rsidR="009D4A85" w:rsidRPr="0095276B">
        <w:t>pourquoi</w:t>
      </w:r>
      <w:r>
        <w:t> ? »</w:t>
      </w:r>
    </w:p>
    <w:p w14:paraId="2BD3C5EF" w14:textId="77777777" w:rsidR="006455E5" w:rsidRDefault="009D4A85" w:rsidP="002666CE">
      <w:r w:rsidRPr="0095276B">
        <w:t>Le même sourire mystérieux plissa la tache de vin de My</w:t>
      </w:r>
      <w:r w:rsidRPr="0095276B">
        <w:t>r</w:t>
      </w:r>
      <w:r w:rsidRPr="0095276B">
        <w:t>til</w:t>
      </w:r>
      <w:r w:rsidR="006455E5">
        <w:t>.</w:t>
      </w:r>
    </w:p>
    <w:p w14:paraId="6DCA4856" w14:textId="77777777" w:rsidR="006455E5" w:rsidRDefault="006455E5" w:rsidP="002666CE">
      <w:r>
        <w:rPr>
          <w:rFonts w:eastAsia="Lucida Sans Unicode" w:cs="Tahoma"/>
        </w:rPr>
        <w:t>« </w:t>
      </w:r>
      <w:r w:rsidR="009D4A85" w:rsidRPr="0095276B">
        <w:t>S</w:t>
      </w:r>
      <w:r>
        <w:t>’</w:t>
      </w:r>
      <w:r w:rsidR="009D4A85" w:rsidRPr="0095276B">
        <w:t xml:space="preserve">il fallait adopter toutes les </w:t>
      </w:r>
      <w:proofErr w:type="spellStart"/>
      <w:r w:rsidR="009D4A85" w:rsidRPr="0095276B">
        <w:t>infentions</w:t>
      </w:r>
      <w:proofErr w:type="spellEnd"/>
      <w:r>
        <w:t>…</w:t>
      </w:r>
    </w:p>
    <w:p w14:paraId="0EE9DDE3" w14:textId="77777777" w:rsidR="006455E5" w:rsidRDefault="006455E5" w:rsidP="002666CE">
      <w:r>
        <w:t>— </w:t>
      </w:r>
      <w:r w:rsidR="009D4A85" w:rsidRPr="0095276B">
        <w:t>Assurément oui</w:t>
      </w:r>
      <w:r>
        <w:t xml:space="preserve">, </w:t>
      </w:r>
      <w:r w:rsidR="009D4A85" w:rsidRPr="0095276B">
        <w:t>il faut</w:t>
      </w:r>
      <w:r>
        <w:t>.</w:t>
      </w:r>
    </w:p>
    <w:p w14:paraId="2CCCFBB2" w14:textId="77777777" w:rsidR="006455E5" w:rsidRDefault="006455E5" w:rsidP="002666CE">
      <w:r>
        <w:t>— </w:t>
      </w:r>
      <w:r w:rsidR="009D4A85" w:rsidRPr="0095276B">
        <w:t>Et le prix que ça coûte</w:t>
      </w:r>
      <w:r>
        <w:t> ? »</w:t>
      </w:r>
      <w:r w:rsidR="009D4A85" w:rsidRPr="0095276B">
        <w:t xml:space="preserve"> siffla l</w:t>
      </w:r>
      <w:r>
        <w:t>’</w:t>
      </w:r>
      <w:r w:rsidR="009D4A85" w:rsidRPr="0095276B">
        <w:t>ancêtre</w:t>
      </w:r>
      <w:r>
        <w:t xml:space="preserve">, </w:t>
      </w:r>
      <w:r w:rsidR="009D4A85" w:rsidRPr="0095276B">
        <w:t>de sa vieille voix de commandement</w:t>
      </w:r>
      <w:r>
        <w:t>.</w:t>
      </w:r>
    </w:p>
    <w:p w14:paraId="4E4B8C3E" w14:textId="3CF20C41" w:rsidR="002666CE" w:rsidRDefault="006455E5" w:rsidP="002666CE">
      <w:r>
        <w:rPr>
          <w:rFonts w:eastAsia="Lucida Sans Unicode" w:cs="Tahoma"/>
        </w:rPr>
        <w:t>« </w:t>
      </w:r>
      <w:r w:rsidR="009D4A85" w:rsidRPr="0095276B">
        <w:t>Mais c</w:t>
      </w:r>
      <w:r>
        <w:t>’</w:t>
      </w:r>
      <w:r w:rsidR="009D4A85" w:rsidRPr="0095276B">
        <w:t>est du cent pour cent</w:t>
      </w:r>
      <w:r>
        <w:t xml:space="preserve"> </w:t>
      </w:r>
      <w:r>
        <w:rPr>
          <w:rFonts w:eastAsia="Georgia" w:cs="Georgia"/>
        </w:rPr>
        <w:t xml:space="preserve">– </w:t>
      </w:r>
      <w:r w:rsidR="009D4A85" w:rsidRPr="0095276B">
        <w:t>et de la vie</w:t>
      </w:r>
      <w:r>
        <w:t xml:space="preserve">. </w:t>
      </w:r>
      <w:r w:rsidR="009D4A85" w:rsidRPr="0095276B">
        <w:t>Ha</w:t>
      </w:r>
      <w:r>
        <w:t xml:space="preserve">, </w:t>
      </w:r>
      <w:r w:rsidR="009D4A85" w:rsidRPr="0095276B">
        <w:t>voici la jeunesse</w:t>
      </w:r>
      <w:r>
        <w:t>. »</w:t>
      </w:r>
    </w:p>
    <w:p w14:paraId="1C49D6ED" w14:textId="77777777" w:rsidR="006455E5" w:rsidRDefault="009D4A85" w:rsidP="002666CE">
      <w:r w:rsidRPr="0095276B">
        <w:t>Ce fut une véritable inspection</w:t>
      </w:r>
      <w:r w:rsidR="006455E5">
        <w:t xml:space="preserve">, </w:t>
      </w:r>
      <w:r w:rsidRPr="0095276B">
        <w:t>dont le double résultat se consigna en vains propos publics</w:t>
      </w:r>
      <w:r w:rsidR="006455E5">
        <w:t xml:space="preserve">, </w:t>
      </w:r>
      <w:r w:rsidRPr="0095276B">
        <w:t>et en observations muettes d</w:t>
      </w:r>
      <w:r w:rsidR="006455E5">
        <w:t>’</w:t>
      </w:r>
      <w:r w:rsidRPr="0095276B">
        <w:t>un ordre plus intime</w:t>
      </w:r>
      <w:r w:rsidR="006455E5">
        <w:t>.</w:t>
      </w:r>
    </w:p>
    <w:p w14:paraId="5F8A3E99" w14:textId="4EE0AC96" w:rsidR="002666CE" w:rsidRDefault="006455E5" w:rsidP="002666CE">
      <w:r>
        <w:rPr>
          <w:rFonts w:eastAsia="Lucida Sans Unicode" w:cs="Tahoma"/>
        </w:rPr>
        <w:t>« </w:t>
      </w:r>
      <w:r w:rsidR="009D4A85" w:rsidRPr="0095276B">
        <w:t>Qu</w:t>
      </w:r>
      <w:r>
        <w:t>’</w:t>
      </w:r>
      <w:r w:rsidR="009D4A85" w:rsidRPr="0095276B">
        <w:t>est-ce que c</w:t>
      </w:r>
      <w:r>
        <w:t>’</w:t>
      </w:r>
      <w:r w:rsidR="009D4A85" w:rsidRPr="0095276B">
        <w:t>est d</w:t>
      </w:r>
      <w:r>
        <w:t>’</w:t>
      </w:r>
      <w:r w:rsidR="009D4A85" w:rsidRPr="0095276B">
        <w:t>abord que celle-là</w:t>
      </w:r>
      <w:r>
        <w:t xml:space="preserve"> ? </w:t>
      </w:r>
      <w:r w:rsidR="009D4A85" w:rsidRPr="0095276B">
        <w:t>Oh</w:t>
      </w:r>
      <w:r>
        <w:t xml:space="preserve">, </w:t>
      </w:r>
      <w:r w:rsidR="009D4A85" w:rsidRPr="0095276B">
        <w:t>la rousse</w:t>
      </w:r>
      <w:r>
        <w:t xml:space="preserve">, </w:t>
      </w:r>
      <w:r w:rsidR="009D4A85" w:rsidRPr="0095276B">
        <w:t>amour du père et de la mère Stern</w:t>
      </w:r>
      <w:r>
        <w:t xml:space="preserve">. </w:t>
      </w:r>
      <w:r w:rsidR="009D4A85" w:rsidRPr="0095276B">
        <w:t>Pardi</w:t>
      </w:r>
      <w:r>
        <w:t xml:space="preserve">, </w:t>
      </w:r>
      <w:r w:rsidR="009D4A85" w:rsidRPr="0095276B">
        <w:t>un vrai museau gras</w:t>
      </w:r>
      <w:r>
        <w:t xml:space="preserve">. </w:t>
      </w:r>
      <w:r w:rsidR="009D4A85" w:rsidRPr="0095276B">
        <w:t>Dieu m</w:t>
      </w:r>
      <w:r>
        <w:t>’</w:t>
      </w:r>
      <w:r w:rsidR="009D4A85" w:rsidRPr="0095276B">
        <w:t>a sauvé de la mère</w:t>
      </w:r>
      <w:r>
        <w:t xml:space="preserve">, </w:t>
      </w:r>
      <w:r w:rsidR="009D4A85" w:rsidRPr="0095276B">
        <w:t>il sauvera bien quelque autre de la fille</w:t>
      </w:r>
      <w:r>
        <w:t xml:space="preserve">. </w:t>
      </w:r>
      <w:r w:rsidR="009D4A85" w:rsidRPr="0095276B">
        <w:t>Hou</w:t>
      </w:r>
      <w:r>
        <w:t xml:space="preserve"> ! </w:t>
      </w:r>
      <w:r w:rsidR="009D4A85" w:rsidRPr="0095276B">
        <w:t>la mâtine n</w:t>
      </w:r>
      <w:r>
        <w:t>’</w:t>
      </w:r>
      <w:r w:rsidR="009D4A85" w:rsidRPr="0095276B">
        <w:t>a pas ses yeux dans sa poche</w:t>
      </w:r>
      <w:r>
        <w:t xml:space="preserve">, </w:t>
      </w:r>
      <w:r w:rsidR="009D4A85" w:rsidRPr="0095276B">
        <w:t>mais elle ne sait qu</w:t>
      </w:r>
      <w:r>
        <w:t>’</w:t>
      </w:r>
      <w:r w:rsidR="009D4A85" w:rsidRPr="0095276B">
        <w:t>un rôle et le récite tout le temps</w:t>
      </w:r>
      <w:r>
        <w:t xml:space="preserve">. </w:t>
      </w:r>
      <w:r w:rsidR="009D4A85" w:rsidRPr="0095276B">
        <w:t>Il faudra varier votre jeu</w:t>
      </w:r>
      <w:r>
        <w:t xml:space="preserve">, </w:t>
      </w:r>
      <w:r w:rsidR="009D4A85" w:rsidRPr="0095276B">
        <w:t>ma fille</w:t>
      </w:r>
      <w:r>
        <w:t xml:space="preserve">. </w:t>
      </w:r>
      <w:r w:rsidR="009D4A85" w:rsidRPr="0095276B">
        <w:t>Au tour de ce libre citoyen</w:t>
      </w:r>
      <w:r>
        <w:t xml:space="preserve">. </w:t>
      </w:r>
      <w:r w:rsidR="009D4A85" w:rsidRPr="0095276B">
        <w:t>Ma parole</w:t>
      </w:r>
      <w:r>
        <w:t xml:space="preserve">, </w:t>
      </w:r>
      <w:r w:rsidR="009D4A85" w:rsidRPr="0095276B">
        <w:t>Jos les a plantés en graisse</w:t>
      </w:r>
      <w:r>
        <w:t xml:space="preserve">. </w:t>
      </w:r>
      <w:r w:rsidR="009D4A85" w:rsidRPr="0095276B">
        <w:t xml:space="preserve">Si </w:t>
      </w:r>
      <w:smartTag w:uri="urn:schemas-microsoft-com:office:smarttags" w:element="PersonName">
        <w:smartTagPr>
          <w:attr w:name="ProductID" w:val="la Soci￩t￩ Simler"/>
        </w:smartTagPr>
        <w:r w:rsidR="009D4A85" w:rsidRPr="0095276B">
          <w:t>la Société Simler</w:t>
        </w:r>
      </w:smartTag>
      <w:r w:rsidR="009D4A85" w:rsidRPr="0095276B">
        <w:t xml:space="preserve"> and </w:t>
      </w:r>
      <w:proofErr w:type="spellStart"/>
      <w:r w:rsidR="009D4A85" w:rsidRPr="0095276B">
        <w:t>C</w:t>
      </w:r>
      <w:r>
        <w:t>°</w:t>
      </w:r>
      <w:r w:rsidR="009D4A85" w:rsidRPr="0095276B">
        <w:t>compte</w:t>
      </w:r>
      <w:proofErr w:type="spellEnd"/>
      <w:r w:rsidR="009D4A85" w:rsidRPr="0095276B">
        <w:t xml:space="preserve"> sur toi pour entrer dans la voie du progrès</w:t>
      </w:r>
      <w:r>
        <w:t xml:space="preserve">… </w:t>
      </w:r>
      <w:r w:rsidR="009D4A85" w:rsidRPr="0095276B">
        <w:t>Pas un mauvais garçon</w:t>
      </w:r>
      <w:r>
        <w:t xml:space="preserve">, </w:t>
      </w:r>
      <w:r w:rsidR="009D4A85" w:rsidRPr="0095276B">
        <w:t>du reste</w:t>
      </w:r>
      <w:r>
        <w:t xml:space="preserve">. </w:t>
      </w:r>
      <w:r w:rsidR="009D4A85" w:rsidRPr="0095276B">
        <w:t>Allons</w:t>
      </w:r>
      <w:r>
        <w:t xml:space="preserve">, </w:t>
      </w:r>
      <w:r w:rsidR="009D4A85" w:rsidRPr="0095276B">
        <w:t>il sait à peu près donner la main à son aîné</w:t>
      </w:r>
      <w:r>
        <w:t xml:space="preserve">. </w:t>
      </w:r>
      <w:r w:rsidR="009D4A85" w:rsidRPr="0095276B">
        <w:t>Dès que ce gamin bien nourri aura en poche l</w:t>
      </w:r>
      <w:r>
        <w:t>’</w:t>
      </w:r>
      <w:r w:rsidR="009D4A85" w:rsidRPr="0095276B">
        <w:t>argent gagné par son père</w:t>
      </w:r>
      <w:r>
        <w:t xml:space="preserve">, </w:t>
      </w:r>
      <w:r w:rsidR="009D4A85" w:rsidRPr="0095276B">
        <w:t>ce pays-ci commencera à se venger</w:t>
      </w:r>
      <w:r>
        <w:t xml:space="preserve">. </w:t>
      </w:r>
      <w:r w:rsidR="009D4A85" w:rsidRPr="0095276B">
        <w:t xml:space="preserve">Triste </w:t>
      </w:r>
      <w:r w:rsidR="009D4A85" w:rsidRPr="0095276B">
        <w:lastRenderedPageBreak/>
        <w:t>contamination</w:t>
      </w:r>
      <w:r>
        <w:t xml:space="preserve">. </w:t>
      </w:r>
      <w:r w:rsidR="009D4A85" w:rsidRPr="0095276B">
        <w:t>À ce compte</w:t>
      </w:r>
      <w:r>
        <w:t xml:space="preserve">, </w:t>
      </w:r>
      <w:r w:rsidR="009D4A85" w:rsidRPr="0095276B">
        <w:t xml:space="preserve">la </w:t>
      </w:r>
      <w:proofErr w:type="spellStart"/>
      <w:r w:rsidR="009D4A85" w:rsidRPr="0095276B">
        <w:rPr>
          <w:i/>
          <w:iCs/>
        </w:rPr>
        <w:t>Judengasse</w:t>
      </w:r>
      <w:proofErr w:type="spellEnd"/>
      <w:r w:rsidR="009D4A85" w:rsidRPr="00BE2173">
        <w:rPr>
          <w:rStyle w:val="Appelnotedebasdep"/>
        </w:rPr>
        <w:footnoteReference w:id="49"/>
      </w:r>
      <w:r w:rsidR="009D4A85" w:rsidRPr="0095276B">
        <w:t xml:space="preserve"> et la balle du colporteur v</w:t>
      </w:r>
      <w:r w:rsidR="009D4A85" w:rsidRPr="0095276B">
        <w:t>a</w:t>
      </w:r>
      <w:r w:rsidR="009D4A85" w:rsidRPr="0095276B">
        <w:t>laient mieux</w:t>
      </w:r>
      <w:r>
        <w:t xml:space="preserve">. </w:t>
      </w:r>
      <w:proofErr w:type="spellStart"/>
      <w:r w:rsidR="009D4A85" w:rsidRPr="0095276B">
        <w:t>Bast</w:t>
      </w:r>
      <w:proofErr w:type="spellEnd"/>
      <w:r>
        <w:t xml:space="preserve"> ! </w:t>
      </w:r>
      <w:r w:rsidR="009D4A85" w:rsidRPr="0095276B">
        <w:t xml:space="preserve">Leurs petits-fils seront proprement plumés par les premiers </w:t>
      </w:r>
      <w:proofErr w:type="spellStart"/>
      <w:r w:rsidR="009D4A85" w:rsidRPr="0095276B">
        <w:rPr>
          <w:i/>
          <w:iCs/>
        </w:rPr>
        <w:t>yits</w:t>
      </w:r>
      <w:proofErr w:type="spellEnd"/>
      <w:r w:rsidR="009D4A85" w:rsidRPr="0095276B">
        <w:t xml:space="preserve"> de Galicie qui viendront chercher leur pain dans ces parages</w:t>
      </w:r>
      <w:r>
        <w:t xml:space="preserve">, </w:t>
      </w:r>
      <w:r w:rsidR="009D4A85" w:rsidRPr="0095276B">
        <w:t>et la nécessité vous nettoiera tout ce cli</w:t>
      </w:r>
      <w:r w:rsidR="009D4A85" w:rsidRPr="0095276B">
        <w:t>n</w:t>
      </w:r>
      <w:r w:rsidR="009D4A85" w:rsidRPr="0095276B">
        <w:t>quant</w:t>
      </w:r>
      <w:r>
        <w:t xml:space="preserve">. </w:t>
      </w:r>
      <w:proofErr w:type="spellStart"/>
      <w:r w:rsidR="009D4A85" w:rsidRPr="0095276B">
        <w:t>Aha</w:t>
      </w:r>
      <w:proofErr w:type="spellEnd"/>
      <w:r>
        <w:t xml:space="preserve"> ! </w:t>
      </w:r>
      <w:proofErr w:type="spellStart"/>
      <w:r w:rsidR="009D4A85" w:rsidRPr="0095276B">
        <w:t>Ouhou</w:t>
      </w:r>
      <w:proofErr w:type="spellEnd"/>
      <w:r>
        <w:t xml:space="preserve">, </w:t>
      </w:r>
      <w:proofErr w:type="spellStart"/>
      <w:r w:rsidR="009D4A85" w:rsidRPr="0095276B">
        <w:t>frr</w:t>
      </w:r>
      <w:proofErr w:type="spellEnd"/>
      <w:r>
        <w:t xml:space="preserve"> ! </w:t>
      </w:r>
      <w:r w:rsidR="009D4A85" w:rsidRPr="0095276B">
        <w:t>Voici autre chose</w:t>
      </w:r>
      <w:r>
        <w:t xml:space="preserve"> ! </w:t>
      </w:r>
      <w:r w:rsidR="009D4A85" w:rsidRPr="0095276B">
        <w:t>Qu</w:t>
      </w:r>
      <w:r>
        <w:t>’</w:t>
      </w:r>
      <w:r w:rsidR="009D4A85" w:rsidRPr="0095276B">
        <w:t>est-ce que c</w:t>
      </w:r>
      <w:r>
        <w:t>’</w:t>
      </w:r>
      <w:r w:rsidR="009D4A85" w:rsidRPr="0095276B">
        <w:t>est que ces deux-là</w:t>
      </w:r>
      <w:r>
        <w:t xml:space="preserve"> ? </w:t>
      </w:r>
      <w:r w:rsidR="009D4A85" w:rsidRPr="0095276B">
        <w:t>Je savais bien que cela finirait par arriver</w:t>
      </w:r>
      <w:r>
        <w:t xml:space="preserve">. </w:t>
      </w:r>
      <w:proofErr w:type="spellStart"/>
      <w:r w:rsidR="009D4A85" w:rsidRPr="0095276B">
        <w:t>Phâh</w:t>
      </w:r>
      <w:proofErr w:type="spellEnd"/>
      <w:r>
        <w:t xml:space="preserve"> ! </w:t>
      </w:r>
      <w:r w:rsidR="009D4A85" w:rsidRPr="0095276B">
        <w:t>Mon voyage n</w:t>
      </w:r>
      <w:r>
        <w:t>’</w:t>
      </w:r>
      <w:r w:rsidR="009D4A85" w:rsidRPr="0095276B">
        <w:t>est pas perdu</w:t>
      </w:r>
      <w:r>
        <w:t>. »</w:t>
      </w:r>
    </w:p>
    <w:p w14:paraId="0B3746FE" w14:textId="77777777" w:rsidR="006455E5" w:rsidRDefault="009D4A85" w:rsidP="002666CE">
      <w:r w:rsidRPr="0095276B">
        <w:t>Laure entrait joyeusement</w:t>
      </w:r>
      <w:r w:rsidR="006455E5">
        <w:t xml:space="preserve">, </w:t>
      </w:r>
      <w:r w:rsidRPr="0095276B">
        <w:t>suivie d</w:t>
      </w:r>
      <w:r w:rsidR="006455E5">
        <w:t>’</w:t>
      </w:r>
      <w:r w:rsidRPr="0095276B">
        <w:t>un éclat de rire vivant qui s</w:t>
      </w:r>
      <w:r w:rsidR="006455E5">
        <w:t>’</w:t>
      </w:r>
      <w:r w:rsidRPr="0095276B">
        <w:t>arrêta net au seuil du couvent familial et devant les lune</w:t>
      </w:r>
      <w:r w:rsidRPr="0095276B">
        <w:t>t</w:t>
      </w:r>
      <w:r w:rsidRPr="0095276B">
        <w:t>tes d</w:t>
      </w:r>
      <w:r w:rsidR="006455E5">
        <w:t>’</w:t>
      </w:r>
      <w:r w:rsidRPr="0095276B">
        <w:t>or du Yankee</w:t>
      </w:r>
      <w:r w:rsidR="006455E5">
        <w:t>.</w:t>
      </w:r>
    </w:p>
    <w:p w14:paraId="31A8C805" w14:textId="57C7132B" w:rsidR="002666CE" w:rsidRDefault="006455E5" w:rsidP="002666CE">
      <w:r>
        <w:t>« </w:t>
      </w:r>
      <w:r w:rsidR="009D4A85" w:rsidRPr="0095276B">
        <w:t>Le Bon Dieu protège mes quarante-trois ans</w:t>
      </w:r>
      <w:r>
        <w:t xml:space="preserve"> ! </w:t>
      </w:r>
      <w:r w:rsidR="009D4A85" w:rsidRPr="0095276B">
        <w:t>Judith</w:t>
      </w:r>
      <w:r>
        <w:t xml:space="preserve">, </w:t>
      </w:r>
      <w:r w:rsidR="009D4A85" w:rsidRPr="0095276B">
        <w:t>Ruth et Rebecca</w:t>
      </w:r>
      <w:r>
        <w:t xml:space="preserve">, </w:t>
      </w:r>
      <w:r w:rsidR="009D4A85" w:rsidRPr="0095276B">
        <w:t>ah</w:t>
      </w:r>
      <w:r>
        <w:t xml:space="preserve">, </w:t>
      </w:r>
      <w:r w:rsidR="009D4A85" w:rsidRPr="0095276B">
        <w:t>femmes de ma race</w:t>
      </w:r>
      <w:r>
        <w:t xml:space="preserve"> ! </w:t>
      </w:r>
      <w:r w:rsidR="009D4A85" w:rsidRPr="0095276B">
        <w:t>Mais pourquoi n</w:t>
      </w:r>
      <w:r>
        <w:t>’</w:t>
      </w:r>
      <w:r w:rsidR="009D4A85" w:rsidRPr="0095276B">
        <w:t>y en a-t-il pas eu de semblables auprès de mes vingt-cinq ans</w:t>
      </w:r>
      <w:r>
        <w:t xml:space="preserve"> ? </w:t>
      </w:r>
      <w:r w:rsidR="009D4A85" w:rsidRPr="0095276B">
        <w:t>Vieux pécheur</w:t>
      </w:r>
      <w:r>
        <w:t xml:space="preserve">, </w:t>
      </w:r>
      <w:r w:rsidR="009D4A85" w:rsidRPr="0095276B">
        <w:t>du calme</w:t>
      </w:r>
      <w:r>
        <w:t xml:space="preserve">, </w:t>
      </w:r>
      <w:r w:rsidR="009D4A85" w:rsidRPr="0095276B">
        <w:t>et sachons regarder</w:t>
      </w:r>
      <w:r>
        <w:t xml:space="preserve">, </w:t>
      </w:r>
      <w:r w:rsidR="009D4A85" w:rsidRPr="0095276B">
        <w:t>puisque aussi bien nous sommes venus dans cette intention</w:t>
      </w:r>
      <w:r>
        <w:t xml:space="preserve">. </w:t>
      </w:r>
      <w:r w:rsidR="009D4A85" w:rsidRPr="0095276B">
        <w:t>Ma foi</w:t>
      </w:r>
      <w:r>
        <w:t xml:space="preserve">, </w:t>
      </w:r>
      <w:r w:rsidR="009D4A85" w:rsidRPr="0095276B">
        <w:t>l</w:t>
      </w:r>
      <w:r>
        <w:t>’</w:t>
      </w:r>
      <w:r w:rsidR="009D4A85" w:rsidRPr="0095276B">
        <w:t>ancienne Laure qui me clignait des yeux sur le char-à-bancs</w:t>
      </w:r>
      <w:r>
        <w:t xml:space="preserve"> (</w:t>
      </w:r>
      <w:r w:rsidR="009D4A85" w:rsidRPr="0095276B">
        <w:t>était-ce bien un char-à-bancs</w:t>
      </w:r>
      <w:r>
        <w:t xml:space="preserve"> ?) </w:t>
      </w:r>
      <w:r w:rsidR="009D4A85" w:rsidRPr="0095276B">
        <w:t>ne laissait pas prévoir</w:t>
      </w:r>
      <w:r>
        <w:t xml:space="preserve">… </w:t>
      </w:r>
      <w:r w:rsidR="009D4A85" w:rsidRPr="0095276B">
        <w:t>Mais qui donc a tiré le di</w:t>
      </w:r>
      <w:r w:rsidR="009D4A85" w:rsidRPr="0095276B">
        <w:t>a</w:t>
      </w:r>
      <w:r w:rsidR="009D4A85" w:rsidRPr="0095276B">
        <w:t>mant de sa gangue</w:t>
      </w:r>
      <w:r>
        <w:t xml:space="preserve"> ? </w:t>
      </w:r>
      <w:r w:rsidR="009D4A85" w:rsidRPr="0095276B">
        <w:t>Serait-ce ce petit maître aux yeux brillants et un peu doucereux</w:t>
      </w:r>
      <w:r>
        <w:t xml:space="preserve">, </w:t>
      </w:r>
      <w:r>
        <w:rPr>
          <w:rFonts w:eastAsia="Georgia" w:cs="Georgia"/>
        </w:rPr>
        <w:t xml:space="preserve">– </w:t>
      </w:r>
      <w:r w:rsidR="009D4A85" w:rsidRPr="0095276B">
        <w:t>le nommé Louis</w:t>
      </w:r>
      <w:r>
        <w:t xml:space="preserve">, </w:t>
      </w:r>
      <w:r w:rsidR="009D4A85" w:rsidRPr="0095276B">
        <w:t>je suppose</w:t>
      </w:r>
      <w:r>
        <w:t xml:space="preserve">, </w:t>
      </w:r>
      <w:r>
        <w:rPr>
          <w:rFonts w:eastAsia="Georgia" w:cs="Georgia"/>
        </w:rPr>
        <w:t xml:space="preserve">– </w:t>
      </w:r>
      <w:r w:rsidR="009D4A85" w:rsidRPr="0095276B">
        <w:t>qui tr</w:t>
      </w:r>
      <w:r w:rsidR="009D4A85" w:rsidRPr="0095276B">
        <w:t>a</w:t>
      </w:r>
      <w:r w:rsidR="009D4A85" w:rsidRPr="0095276B">
        <w:t>vaille hypocritement à dissimuler la vie qui lui sort de partout</w:t>
      </w:r>
      <w:r>
        <w:t xml:space="preserve"> ? </w:t>
      </w:r>
      <w:r w:rsidR="009D4A85" w:rsidRPr="0095276B">
        <w:t>Mon garçon</w:t>
      </w:r>
      <w:r>
        <w:t xml:space="preserve">, </w:t>
      </w:r>
      <w:r w:rsidR="009D4A85" w:rsidRPr="0095276B">
        <w:t>faut de l</w:t>
      </w:r>
      <w:r>
        <w:t>’</w:t>
      </w:r>
      <w:r w:rsidR="009D4A85" w:rsidRPr="0095276B">
        <w:t>hypocrisie</w:t>
      </w:r>
      <w:r>
        <w:t xml:space="preserve">, </w:t>
      </w:r>
      <w:r w:rsidR="009D4A85" w:rsidRPr="0095276B">
        <w:t>mais pas trop n</w:t>
      </w:r>
      <w:r>
        <w:t>’</w:t>
      </w:r>
      <w:r w:rsidR="009D4A85" w:rsidRPr="0095276B">
        <w:t>en faut</w:t>
      </w:r>
      <w:r>
        <w:t xml:space="preserve">. </w:t>
      </w:r>
      <w:r w:rsidR="009D4A85" w:rsidRPr="0095276B">
        <w:t>J</w:t>
      </w:r>
      <w:r>
        <w:t>’</w:t>
      </w:r>
      <w:r w:rsidR="009D4A85" w:rsidRPr="0095276B">
        <w:t>a</w:t>
      </w:r>
      <w:r w:rsidR="009D4A85" w:rsidRPr="0095276B">
        <w:t>u</w:t>
      </w:r>
      <w:r w:rsidR="009D4A85" w:rsidRPr="0095276B">
        <w:t>gure que vous vous occupez consciencieusement à nier le mo</w:t>
      </w:r>
      <w:r w:rsidR="009D4A85" w:rsidRPr="0095276B">
        <w:t>n</w:t>
      </w:r>
      <w:r w:rsidR="009D4A85" w:rsidRPr="0095276B">
        <w:t>de tel qu</w:t>
      </w:r>
      <w:r>
        <w:t>’</w:t>
      </w:r>
      <w:r w:rsidR="009D4A85" w:rsidRPr="0095276B">
        <w:t>il vous est produit</w:t>
      </w:r>
      <w:r>
        <w:t xml:space="preserve">. </w:t>
      </w:r>
      <w:r w:rsidR="009D4A85" w:rsidRPr="0095276B">
        <w:t>C</w:t>
      </w:r>
      <w:r>
        <w:t>’</w:t>
      </w:r>
      <w:r w:rsidR="009D4A85" w:rsidRPr="0095276B">
        <w:t>est fort sage</w:t>
      </w:r>
      <w:r>
        <w:t xml:space="preserve">. </w:t>
      </w:r>
      <w:r w:rsidR="009D4A85" w:rsidRPr="0095276B">
        <w:t>Encore bien conviendra-t-il que vous ne vous attardiez pas trop longtemps à ce nécessaire et stérile exercice</w:t>
      </w:r>
      <w:r>
        <w:t xml:space="preserve">. </w:t>
      </w:r>
      <w:r w:rsidR="009D4A85" w:rsidRPr="0095276B">
        <w:t>Et puis</w:t>
      </w:r>
      <w:r>
        <w:t xml:space="preserve">, </w:t>
      </w:r>
      <w:r w:rsidR="009D4A85" w:rsidRPr="0095276B">
        <w:t>il y a plus de langueur qu</w:t>
      </w:r>
      <w:r>
        <w:t>’</w:t>
      </w:r>
      <w:r w:rsidR="009D4A85" w:rsidRPr="0095276B">
        <w:t>il ne conviendrait</w:t>
      </w:r>
      <w:r>
        <w:t xml:space="preserve">, </w:t>
      </w:r>
      <w:r w:rsidR="009D4A85" w:rsidRPr="0095276B">
        <w:t>au coin de vos longs yeux</w:t>
      </w:r>
      <w:r>
        <w:t xml:space="preserve">. </w:t>
      </w:r>
      <w:r w:rsidR="009D4A85" w:rsidRPr="0095276B">
        <w:t>Vos quatorze ans sont-ils assez lavés</w:t>
      </w:r>
      <w:r>
        <w:t xml:space="preserve"> ? </w:t>
      </w:r>
      <w:r w:rsidR="009D4A85" w:rsidRPr="0095276B">
        <w:t>Mais encore une fois je reviendrai à vous</w:t>
      </w:r>
      <w:r>
        <w:t xml:space="preserve">, </w:t>
      </w:r>
      <w:r w:rsidR="009D4A85" w:rsidRPr="0095276B">
        <w:t xml:space="preserve">mon jeune </w:t>
      </w:r>
      <w:r w:rsidR="009D4A85" w:rsidRPr="0095276B">
        <w:lastRenderedPageBreak/>
        <w:t>maître</w:t>
      </w:r>
      <w:r>
        <w:t xml:space="preserve">. </w:t>
      </w:r>
      <w:r w:rsidR="009D4A85" w:rsidRPr="0095276B">
        <w:t>Que se rassasient vos prunelles inqui</w:t>
      </w:r>
      <w:r w:rsidR="009D4A85" w:rsidRPr="0095276B">
        <w:t>è</w:t>
      </w:r>
      <w:r w:rsidR="009D4A85" w:rsidRPr="0095276B">
        <w:t>tes</w:t>
      </w:r>
      <w:r>
        <w:t xml:space="preserve"> ; </w:t>
      </w:r>
      <w:r w:rsidR="009D4A85" w:rsidRPr="0095276B">
        <w:t>je vais maintenant m</w:t>
      </w:r>
      <w:r>
        <w:t>’</w:t>
      </w:r>
      <w:r w:rsidR="009D4A85" w:rsidRPr="0095276B">
        <w:t>adresser avec politesse à tous ces vieux portraits</w:t>
      </w:r>
      <w:r>
        <w:t xml:space="preserve">, </w:t>
      </w:r>
      <w:r w:rsidR="009D4A85" w:rsidRPr="0095276B">
        <w:t>ainsi qu</w:t>
      </w:r>
      <w:r>
        <w:t>’</w:t>
      </w:r>
      <w:r w:rsidR="009D4A85" w:rsidRPr="0095276B">
        <w:t>à cette jeune fille avec qui vous riiez de si bon cœur</w:t>
      </w:r>
      <w:r>
        <w:t xml:space="preserve">, </w:t>
      </w:r>
      <w:r w:rsidR="009D4A85" w:rsidRPr="0095276B">
        <w:t>de l</w:t>
      </w:r>
      <w:r>
        <w:t>’</w:t>
      </w:r>
      <w:r w:rsidR="009D4A85" w:rsidRPr="0095276B">
        <w:t>autre côté de cette porte</w:t>
      </w:r>
      <w:r>
        <w:t xml:space="preserve">. </w:t>
      </w:r>
      <w:r w:rsidR="009D4A85" w:rsidRPr="0095276B">
        <w:t>Car elle est la seule</w:t>
      </w:r>
      <w:r>
        <w:t xml:space="preserve">, </w:t>
      </w:r>
      <w:r w:rsidR="009D4A85" w:rsidRPr="0095276B">
        <w:t>ici</w:t>
      </w:r>
      <w:r>
        <w:t xml:space="preserve">, </w:t>
      </w:r>
      <w:r w:rsidR="009D4A85" w:rsidRPr="0095276B">
        <w:t>avec moi</w:t>
      </w:r>
      <w:r>
        <w:t xml:space="preserve">, </w:t>
      </w:r>
      <w:r w:rsidR="009D4A85" w:rsidRPr="0095276B">
        <w:t>que votre présence ne transforme pas en chromo à deux dimensions</w:t>
      </w:r>
      <w:r>
        <w:t xml:space="preserve">. </w:t>
      </w:r>
      <w:r>
        <w:rPr>
          <w:rFonts w:eastAsia="Georgia" w:cs="Georgia"/>
        </w:rPr>
        <w:t xml:space="preserve">– </w:t>
      </w:r>
      <w:proofErr w:type="spellStart"/>
      <w:r w:rsidR="009D4A85" w:rsidRPr="0095276B">
        <w:t>Hallo</w:t>
      </w:r>
      <w:proofErr w:type="spellEnd"/>
      <w:r>
        <w:t xml:space="preserve">, </w:t>
      </w:r>
      <w:r w:rsidR="009D4A85" w:rsidRPr="0095276B">
        <w:t>Élisa</w:t>
      </w:r>
      <w:r>
        <w:t xml:space="preserve">, </w:t>
      </w:r>
      <w:r w:rsidR="009D4A85" w:rsidRPr="0095276B">
        <w:t>tes enfants sont superbes</w:t>
      </w:r>
      <w:r>
        <w:t xml:space="preserve">. </w:t>
      </w:r>
      <w:r w:rsidR="009D4A85" w:rsidRPr="0095276B">
        <w:t>Et ces cornichons</w:t>
      </w:r>
      <w:r>
        <w:t xml:space="preserve">, </w:t>
      </w:r>
      <w:r w:rsidR="009D4A85" w:rsidRPr="0095276B">
        <w:t>Hermine</w:t>
      </w:r>
      <w:r>
        <w:t xml:space="preserve">, </w:t>
      </w:r>
      <w:r w:rsidR="009D4A85" w:rsidRPr="0095276B">
        <w:t>ces cornichons</w:t>
      </w:r>
      <w:r>
        <w:t xml:space="preserve"> ! </w:t>
      </w:r>
      <w:r w:rsidR="009D4A85" w:rsidRPr="0095276B">
        <w:t>Il y a dix-sept ans que je n</w:t>
      </w:r>
      <w:r>
        <w:t>’</w:t>
      </w:r>
      <w:r w:rsidR="009D4A85" w:rsidRPr="0095276B">
        <w:t>avais senti le cornichon salé fondre dans ma bouche</w:t>
      </w:r>
      <w:r>
        <w:t xml:space="preserve">, </w:t>
      </w:r>
      <w:r w:rsidR="009D4A85" w:rsidRPr="0095276B">
        <w:t>si ce n</w:t>
      </w:r>
      <w:r>
        <w:t>’</w:t>
      </w:r>
      <w:r w:rsidR="009D4A85" w:rsidRPr="0095276B">
        <w:t>est une fois</w:t>
      </w:r>
      <w:r>
        <w:t xml:space="preserve">, </w:t>
      </w:r>
      <w:r w:rsidR="009D4A85" w:rsidRPr="0095276B">
        <w:t xml:space="preserve">dans une </w:t>
      </w:r>
      <w:proofErr w:type="spellStart"/>
      <w:r w:rsidR="009D4A85" w:rsidRPr="0095276B">
        <w:rPr>
          <w:i/>
          <w:iCs/>
        </w:rPr>
        <w:t>Gar-Kiche</w:t>
      </w:r>
      <w:proofErr w:type="spellEnd"/>
      <w:r w:rsidR="009D4A85" w:rsidRPr="00BE2173">
        <w:rPr>
          <w:rStyle w:val="Appelnotedebasdep"/>
        </w:rPr>
        <w:footnoteReference w:id="50"/>
      </w:r>
      <w:r w:rsidR="009D4A85" w:rsidRPr="0095276B">
        <w:t xml:space="preserve"> de Chicago où les fou</w:t>
      </w:r>
      <w:r w:rsidR="009D4A85" w:rsidRPr="0095276B">
        <w:t>r</w:t>
      </w:r>
      <w:r w:rsidR="009D4A85" w:rsidRPr="0095276B">
        <w:t>chettes et les cuillers</w:t>
      </w:r>
      <w:r>
        <w:t xml:space="preserve"> (</w:t>
      </w:r>
      <w:r w:rsidR="009D4A85" w:rsidRPr="0095276B">
        <w:t>on était libre de se servir de son co</w:t>
      </w:r>
      <w:r w:rsidR="009D4A85" w:rsidRPr="0095276B">
        <w:t>u</w:t>
      </w:r>
      <w:r w:rsidR="009D4A85" w:rsidRPr="0095276B">
        <w:t>teau de poche</w:t>
      </w:r>
      <w:r>
        <w:t xml:space="preserve">) </w:t>
      </w:r>
      <w:r w:rsidR="009D4A85" w:rsidRPr="0095276B">
        <w:t>étaient attachées à la table par de petites chaînes vu l</w:t>
      </w:r>
      <w:r>
        <w:t>’</w:t>
      </w:r>
      <w:r w:rsidR="009D4A85" w:rsidRPr="0095276B">
        <w:t>incomparable qualité de leur fer battu</w:t>
      </w:r>
      <w:r>
        <w:t xml:space="preserve">. </w:t>
      </w:r>
      <w:r w:rsidR="009D4A85" w:rsidRPr="0095276B">
        <w:t xml:space="preserve">La </w:t>
      </w:r>
      <w:proofErr w:type="spellStart"/>
      <w:r w:rsidR="009D4A85" w:rsidRPr="0095276B">
        <w:rPr>
          <w:i/>
          <w:iCs/>
        </w:rPr>
        <w:t>Gar-Kiche</w:t>
      </w:r>
      <w:proofErr w:type="spellEnd"/>
      <w:r w:rsidR="009D4A85" w:rsidRPr="0095276B">
        <w:t xml:space="preserve"> existe e</w:t>
      </w:r>
      <w:r w:rsidR="009D4A85" w:rsidRPr="0095276B">
        <w:t>n</w:t>
      </w:r>
      <w:r w:rsidR="009D4A85" w:rsidRPr="0095276B">
        <w:t>core</w:t>
      </w:r>
      <w:r>
        <w:t xml:space="preserve">. </w:t>
      </w:r>
      <w:r w:rsidR="009D4A85" w:rsidRPr="0095276B">
        <w:t>Il faudra que je vous y offre à dîner quand vous viendrez me rendre ma visite</w:t>
      </w:r>
      <w:r>
        <w:t xml:space="preserve">. </w:t>
      </w:r>
      <w:r w:rsidR="009D4A85" w:rsidRPr="0095276B">
        <w:t>Car je compte bien que vous viendrez</w:t>
      </w:r>
      <w:r>
        <w:t xml:space="preserve">. </w:t>
      </w:r>
      <w:r w:rsidR="009D4A85" w:rsidRPr="0095276B">
        <w:t>Du reste</w:t>
      </w:r>
      <w:r>
        <w:t xml:space="preserve">, </w:t>
      </w:r>
      <w:r w:rsidR="009D4A85" w:rsidRPr="0095276B">
        <w:t>vous n</w:t>
      </w:r>
      <w:r>
        <w:t>’</w:t>
      </w:r>
      <w:r w:rsidR="009D4A85" w:rsidRPr="0095276B">
        <w:t>allez pas laisser plus longtemps les Allemands inonder la place</w:t>
      </w:r>
      <w:r>
        <w:t xml:space="preserve">, </w:t>
      </w:r>
      <w:r w:rsidR="009D4A85" w:rsidRPr="0095276B">
        <w:t>là-bas</w:t>
      </w:r>
      <w:r>
        <w:t xml:space="preserve">. </w:t>
      </w:r>
      <w:r w:rsidR="009D4A85" w:rsidRPr="0095276B">
        <w:t>Il y a de quoi occuper dix gros garçons comme toi</w:t>
      </w:r>
      <w:r>
        <w:t xml:space="preserve">, </w:t>
      </w:r>
      <w:r w:rsidR="009D4A85" w:rsidRPr="0095276B">
        <w:t>Charlie</w:t>
      </w:r>
      <w:r>
        <w:t xml:space="preserve">. </w:t>
      </w:r>
      <w:r w:rsidR="009D4A85" w:rsidRPr="0095276B">
        <w:t>Quant à Justin</w:t>
      </w:r>
      <w:r>
        <w:t xml:space="preserve">, </w:t>
      </w:r>
      <w:r w:rsidR="009D4A85" w:rsidRPr="0095276B">
        <w:t>je pense que de prendre l</w:t>
      </w:r>
      <w:r>
        <w:t>’</w:t>
      </w:r>
      <w:r w:rsidR="009D4A85" w:rsidRPr="0095276B">
        <w:t>air de là-bas pendant six mois ne lui fera pas de mal</w:t>
      </w:r>
      <w:r>
        <w:t xml:space="preserve">. </w:t>
      </w:r>
      <w:r w:rsidR="009D4A85" w:rsidRPr="0095276B">
        <w:t>Je t</w:t>
      </w:r>
      <w:r>
        <w:t>’</w:t>
      </w:r>
      <w:r w:rsidR="009D4A85" w:rsidRPr="0095276B">
        <w:t>emmène</w:t>
      </w:r>
      <w:r>
        <w:t xml:space="preserve">, </w:t>
      </w:r>
      <w:r w:rsidR="009D4A85" w:rsidRPr="0095276B">
        <w:t>si tu veux</w:t>
      </w:r>
      <w:r>
        <w:t xml:space="preserve">, </w:t>
      </w:r>
      <w:r w:rsidR="009D4A85" w:rsidRPr="0095276B">
        <w:t>vous doublez vos affaires en cinq ans</w:t>
      </w:r>
      <w:r>
        <w:t xml:space="preserve">. </w:t>
      </w:r>
      <w:r w:rsidR="009D4A85" w:rsidRPr="0095276B">
        <w:t>Mais nous r</w:t>
      </w:r>
      <w:r w:rsidR="009D4A85" w:rsidRPr="0095276B">
        <w:t>e</w:t>
      </w:r>
      <w:r w:rsidR="009D4A85" w:rsidRPr="0095276B">
        <w:t>parlerons de tout ça</w:t>
      </w:r>
      <w:r>
        <w:t xml:space="preserve">. </w:t>
      </w:r>
      <w:r w:rsidR="009D4A85" w:rsidRPr="0095276B">
        <w:t>Tante Sarah</w:t>
      </w:r>
      <w:r>
        <w:t xml:space="preserve">, </w:t>
      </w:r>
      <w:r w:rsidR="009D4A85" w:rsidRPr="0095276B">
        <w:t>je t</w:t>
      </w:r>
      <w:r>
        <w:t>’</w:t>
      </w:r>
      <w:r w:rsidR="009D4A85" w:rsidRPr="0095276B">
        <w:t xml:space="preserve">ai apporté un grand châle en laine du </w:t>
      </w:r>
      <w:proofErr w:type="spellStart"/>
      <w:r w:rsidR="009D4A85" w:rsidRPr="0095276B">
        <w:t>Massachusett</w:t>
      </w:r>
      <w:proofErr w:type="spellEnd"/>
      <w:r>
        <w:t xml:space="preserve">. </w:t>
      </w:r>
      <w:r w:rsidR="009D4A85" w:rsidRPr="0095276B">
        <w:t>Si tu continues à ne pas vieillir</w:t>
      </w:r>
      <w:r>
        <w:t xml:space="preserve">, </w:t>
      </w:r>
      <w:r w:rsidR="009D4A85" w:rsidRPr="0095276B">
        <w:t>on d</w:t>
      </w:r>
      <w:r w:rsidR="009D4A85" w:rsidRPr="0095276B">
        <w:t>i</w:t>
      </w:r>
      <w:r w:rsidR="009D4A85" w:rsidRPr="0095276B">
        <w:t>ra en nous voyant passer ensemble</w:t>
      </w:r>
      <w:r>
        <w:t xml:space="preserve"> : </w:t>
      </w:r>
      <w:r w:rsidR="009D4A85" w:rsidRPr="0095276B">
        <w:t>tiens</w:t>
      </w:r>
      <w:r>
        <w:t xml:space="preserve">, </w:t>
      </w:r>
      <w:r w:rsidR="009D4A85" w:rsidRPr="0095276B">
        <w:t>regarde donc le père et la fille</w:t>
      </w:r>
      <w:r>
        <w:t>. »</w:t>
      </w:r>
    </w:p>
    <w:p w14:paraId="5FD39F90" w14:textId="77777777" w:rsidR="006455E5" w:rsidRDefault="009D4A85" w:rsidP="002666CE">
      <w:r w:rsidRPr="0095276B">
        <w:t>Les soixante millions de dollars que le bruit public acco</w:t>
      </w:r>
      <w:r w:rsidRPr="0095276B">
        <w:t>r</w:t>
      </w:r>
      <w:r w:rsidRPr="0095276B">
        <w:t>dait à Benjamin rendaient ces propos plaisants aux oreilles</w:t>
      </w:r>
      <w:r w:rsidR="006455E5">
        <w:t xml:space="preserve">. </w:t>
      </w:r>
      <w:r w:rsidRPr="0095276B">
        <w:t>Les hommes étaient un peu vexés de n</w:t>
      </w:r>
      <w:r w:rsidR="006455E5">
        <w:t>’</w:t>
      </w:r>
      <w:r w:rsidRPr="0095276B">
        <w:t>être pas pris suffisamment au sérieux</w:t>
      </w:r>
      <w:r w:rsidR="006455E5">
        <w:t xml:space="preserve">, </w:t>
      </w:r>
      <w:r w:rsidRPr="0095276B">
        <w:t>du moins d</w:t>
      </w:r>
      <w:r w:rsidR="006455E5">
        <w:t>’</w:t>
      </w:r>
      <w:r w:rsidRPr="0095276B">
        <w:t>en avoir l</w:t>
      </w:r>
      <w:r w:rsidR="006455E5">
        <w:t>’</w:t>
      </w:r>
      <w:r w:rsidRPr="0095276B">
        <w:t>impression</w:t>
      </w:r>
      <w:r w:rsidR="006455E5">
        <w:t xml:space="preserve">. </w:t>
      </w:r>
      <w:r w:rsidRPr="0095276B">
        <w:t>Quant à Sarah et à Myrtil</w:t>
      </w:r>
      <w:r w:rsidR="006455E5">
        <w:t xml:space="preserve">, </w:t>
      </w:r>
      <w:r w:rsidRPr="0095276B">
        <w:t xml:space="preserve">ils retrouvaient dans le neveu tant de </w:t>
      </w:r>
      <w:r w:rsidRPr="0095276B">
        <w:lastRenderedPageBreak/>
        <w:t>souvenirs</w:t>
      </w:r>
      <w:r w:rsidR="006455E5">
        <w:t xml:space="preserve">, </w:t>
      </w:r>
      <w:r w:rsidRPr="0095276B">
        <w:t>qu</w:t>
      </w:r>
      <w:r w:rsidR="006455E5">
        <w:t>’</w:t>
      </w:r>
      <w:r w:rsidRPr="0095276B">
        <w:t>ils souriaient devant lui à leur jeunesse ressuscitée</w:t>
      </w:r>
      <w:r w:rsidR="006455E5">
        <w:t xml:space="preserve">, </w:t>
      </w:r>
      <w:r w:rsidRPr="0095276B">
        <w:t>et sa cordialité réchauffait les plus vieilles brumes</w:t>
      </w:r>
      <w:r w:rsidR="006455E5">
        <w:t>.</w:t>
      </w:r>
    </w:p>
    <w:p w14:paraId="3BA590CE" w14:textId="62AB471A" w:rsidR="002666CE" w:rsidRDefault="006455E5" w:rsidP="002666CE">
      <w:r>
        <w:t>« </w:t>
      </w:r>
      <w:r w:rsidR="009D4A85" w:rsidRPr="0095276B">
        <w:t>Il a tout à fait la voix de son grand-père</w:t>
      </w:r>
      <w:r>
        <w:t xml:space="preserve">. </w:t>
      </w:r>
      <w:r w:rsidR="009D4A85" w:rsidRPr="0095276B">
        <w:t>L</w:t>
      </w:r>
      <w:r>
        <w:t>’</w:t>
      </w:r>
      <w:r w:rsidR="009D4A85" w:rsidRPr="0095276B">
        <w:t>as-tu connu</w:t>
      </w:r>
      <w:r>
        <w:t xml:space="preserve"> ? </w:t>
      </w:r>
      <w:r w:rsidR="009D4A85" w:rsidRPr="0095276B">
        <w:t>Le père de Mina</w:t>
      </w:r>
      <w:r>
        <w:t xml:space="preserve">, </w:t>
      </w:r>
      <w:r w:rsidR="009D4A85" w:rsidRPr="0095276B">
        <w:t>Ludwig</w:t>
      </w:r>
      <w:r>
        <w:t xml:space="preserve">, </w:t>
      </w:r>
      <w:r w:rsidR="009D4A85" w:rsidRPr="0095276B">
        <w:t>le petit Ludwig de Dannemarie</w:t>
      </w:r>
      <w:r>
        <w:t xml:space="preserve">. </w:t>
      </w:r>
      <w:proofErr w:type="spellStart"/>
      <w:r w:rsidR="009D4A85" w:rsidRPr="0095276B">
        <w:rPr>
          <w:i/>
          <w:iCs/>
        </w:rPr>
        <w:t>Ach</w:t>
      </w:r>
      <w:proofErr w:type="spellEnd"/>
      <w:r>
        <w:t xml:space="preserve">, </w:t>
      </w:r>
      <w:r w:rsidR="009D4A85" w:rsidRPr="0095276B">
        <w:t>mon Dieu</w:t>
      </w:r>
      <w:r>
        <w:t xml:space="preserve">, </w:t>
      </w:r>
      <w:r w:rsidR="009D4A85" w:rsidRPr="0095276B">
        <w:t>je crois le voir encore</w:t>
      </w:r>
      <w:r>
        <w:t xml:space="preserve">, </w:t>
      </w:r>
      <w:r w:rsidR="009D4A85" w:rsidRPr="0095276B">
        <w:t>quand il dansait avec ma sœur Palmyre</w:t>
      </w:r>
      <w:r>
        <w:t xml:space="preserve">, </w:t>
      </w:r>
      <w:r w:rsidR="009D4A85" w:rsidRPr="0095276B">
        <w:t>le jour de mes noces</w:t>
      </w:r>
      <w:r>
        <w:t xml:space="preserve">. </w:t>
      </w:r>
      <w:proofErr w:type="spellStart"/>
      <w:r w:rsidR="009D4A85" w:rsidRPr="0095276B">
        <w:t>Aha</w:t>
      </w:r>
      <w:proofErr w:type="spellEnd"/>
      <w:r>
        <w:t> ! »</w:t>
      </w:r>
    </w:p>
    <w:p w14:paraId="2F987E24" w14:textId="77777777" w:rsidR="006455E5" w:rsidRDefault="009D4A85" w:rsidP="002666CE">
      <w:r w:rsidRPr="0095276B">
        <w:t>Un flot de larmes roula hors des vieilles paupières</w:t>
      </w:r>
      <w:r w:rsidR="006455E5">
        <w:t xml:space="preserve">, </w:t>
      </w:r>
      <w:r w:rsidRPr="0095276B">
        <w:t>en les rongeant comme lave fondue</w:t>
      </w:r>
      <w:r w:rsidR="006455E5">
        <w:t xml:space="preserve">. </w:t>
      </w:r>
      <w:r w:rsidRPr="0095276B">
        <w:t>Chacun baissa un instant la tête sur son assiette pour laisser aux spectres des absents le temps de s</w:t>
      </w:r>
      <w:r w:rsidR="006455E5">
        <w:t>’</w:t>
      </w:r>
      <w:r w:rsidRPr="0095276B">
        <w:t>éloigner</w:t>
      </w:r>
      <w:r w:rsidR="006455E5">
        <w:t xml:space="preserve">. </w:t>
      </w:r>
      <w:r w:rsidRPr="0095276B">
        <w:t>Puis les généalogies revinrent sur l</w:t>
      </w:r>
      <w:r w:rsidR="006455E5">
        <w:t>’</w:t>
      </w:r>
      <w:r w:rsidRPr="0095276B">
        <w:t>eau</w:t>
      </w:r>
      <w:r w:rsidR="006455E5">
        <w:t xml:space="preserve">, </w:t>
      </w:r>
      <w:r w:rsidRPr="0095276B">
        <w:t>et l</w:t>
      </w:r>
      <w:r w:rsidR="006455E5">
        <w:t>’</w:t>
      </w:r>
      <w:r w:rsidRPr="0095276B">
        <w:t>Alsace s</w:t>
      </w:r>
      <w:r w:rsidR="006455E5">
        <w:t>’</w:t>
      </w:r>
      <w:r w:rsidRPr="0095276B">
        <w:t>entrelaça avec la Lorraine</w:t>
      </w:r>
      <w:r w:rsidR="006455E5">
        <w:t xml:space="preserve">, </w:t>
      </w:r>
      <w:r w:rsidRPr="0095276B">
        <w:t>la Sarre et le Comtat en de mult</w:t>
      </w:r>
      <w:r w:rsidRPr="0095276B">
        <w:t>i</w:t>
      </w:r>
      <w:r w:rsidRPr="0095276B">
        <w:t>ples et anciennes épousailles</w:t>
      </w:r>
      <w:r w:rsidR="006455E5">
        <w:t>.</w:t>
      </w:r>
    </w:p>
    <w:p w14:paraId="18BA8018" w14:textId="77777777" w:rsidR="006455E5" w:rsidRDefault="006455E5" w:rsidP="002666CE">
      <w:r>
        <w:rPr>
          <w:rFonts w:eastAsia="Lucida Sans Unicode" w:cs="Tahoma"/>
        </w:rPr>
        <w:t>« </w:t>
      </w:r>
      <w:r w:rsidR="009D4A85" w:rsidRPr="0095276B">
        <w:t>Et la tante Babette</w:t>
      </w:r>
      <w:r>
        <w:t xml:space="preserve">, </w:t>
      </w:r>
      <w:r w:rsidR="009D4A85" w:rsidRPr="0095276B">
        <w:t>que je n</w:t>
      </w:r>
      <w:r>
        <w:t>’</w:t>
      </w:r>
      <w:r w:rsidR="009D4A85" w:rsidRPr="0095276B">
        <w:t>ai pas vue</w:t>
      </w:r>
      <w:r>
        <w:t>, »</w:t>
      </w:r>
      <w:r w:rsidR="009D4A85" w:rsidRPr="0095276B">
        <w:t xml:space="preserve"> s</w:t>
      </w:r>
      <w:r>
        <w:t>’</w:t>
      </w:r>
      <w:r w:rsidR="009D4A85" w:rsidRPr="0095276B">
        <w:t>écria Benj</w:t>
      </w:r>
      <w:r w:rsidR="009D4A85" w:rsidRPr="0095276B">
        <w:t>a</w:t>
      </w:r>
      <w:r w:rsidR="009D4A85" w:rsidRPr="0095276B">
        <w:t>min</w:t>
      </w:r>
      <w:r>
        <w:t xml:space="preserve">, </w:t>
      </w:r>
      <w:r w:rsidR="009D4A85" w:rsidRPr="0095276B">
        <w:t>en reposant soudain sa tasse de café</w:t>
      </w:r>
      <w:r>
        <w:t>. « </w:t>
      </w:r>
      <w:r w:rsidR="009D4A85" w:rsidRPr="0095276B">
        <w:t>La tante Babette</w:t>
      </w:r>
      <w:r>
        <w:t xml:space="preserve">, </w:t>
      </w:r>
      <w:r w:rsidR="009D4A85" w:rsidRPr="0095276B">
        <w:t>l</w:t>
      </w:r>
      <w:r>
        <w:t>’</w:t>
      </w:r>
      <w:r w:rsidR="009D4A85" w:rsidRPr="0095276B">
        <w:t>oncle Wilhelm</w:t>
      </w:r>
      <w:r>
        <w:t xml:space="preserve">, </w:t>
      </w:r>
      <w:r w:rsidR="009D4A85" w:rsidRPr="0095276B">
        <w:t>où sont-ils passés</w:t>
      </w:r>
      <w:r>
        <w:t> ?</w:t>
      </w:r>
    </w:p>
    <w:p w14:paraId="76C9053D" w14:textId="77777777" w:rsidR="006455E5" w:rsidRDefault="006455E5" w:rsidP="002666CE">
      <w:r>
        <w:t>— </w:t>
      </w:r>
      <w:r w:rsidR="009D4A85" w:rsidRPr="0095276B">
        <w:t>Babette est depuis longtemps sur son fauteuil et n</w:t>
      </w:r>
      <w:r>
        <w:t>’</w:t>
      </w:r>
      <w:r w:rsidR="009D4A85" w:rsidRPr="0095276B">
        <w:t>en bouge plus</w:t>
      </w:r>
      <w:r>
        <w:t>, »</w:t>
      </w:r>
      <w:r w:rsidR="009D4A85" w:rsidRPr="0095276B">
        <w:t xml:space="preserve"> répondit Sarah en faisant aller sa tête</w:t>
      </w:r>
      <w:r>
        <w:t>.</w:t>
      </w:r>
    </w:p>
    <w:p w14:paraId="203242EC" w14:textId="77777777" w:rsidR="006455E5" w:rsidRDefault="006455E5" w:rsidP="002666CE">
      <w:r>
        <w:rPr>
          <w:rFonts w:eastAsia="Lucida Sans Unicode" w:cs="Tahoma"/>
        </w:rPr>
        <w:t>« </w:t>
      </w:r>
      <w:r w:rsidR="009D4A85" w:rsidRPr="0095276B">
        <w:t>Oh</w:t>
      </w:r>
      <w:r>
        <w:t xml:space="preserve">, </w:t>
      </w:r>
      <w:r w:rsidR="009D4A85" w:rsidRPr="0095276B">
        <w:t>la pauvre</w:t>
      </w:r>
      <w:r>
        <w:t> ! »</w:t>
      </w:r>
      <w:r w:rsidR="009D4A85" w:rsidRPr="0095276B">
        <w:t xml:space="preserve"> dit Benjamin</w:t>
      </w:r>
      <w:r>
        <w:t>. « </w:t>
      </w:r>
      <w:r w:rsidR="009D4A85" w:rsidRPr="0095276B">
        <w:t>Je cours l</w:t>
      </w:r>
      <w:r>
        <w:t>’</w:t>
      </w:r>
      <w:r w:rsidR="009D4A85" w:rsidRPr="0095276B">
        <w:t>embrasser</w:t>
      </w:r>
      <w:r>
        <w:t xml:space="preserve">. </w:t>
      </w:r>
      <w:r w:rsidR="009D4A85" w:rsidRPr="0095276B">
        <w:t>Est-ce qu</w:t>
      </w:r>
      <w:r>
        <w:t>’</w:t>
      </w:r>
      <w:r w:rsidR="009D4A85" w:rsidRPr="0095276B">
        <w:t>elle demeure toujours Place</w:t>
      </w:r>
      <w:r>
        <w:t xml:space="preserve">… </w:t>
      </w:r>
      <w:r w:rsidR="009D4A85" w:rsidRPr="0095276B">
        <w:t>Place</w:t>
      </w:r>
      <w:r>
        <w:t xml:space="preserve">… </w:t>
      </w:r>
      <w:r w:rsidR="009D4A85" w:rsidRPr="0095276B">
        <w:t>dans cette petite cave noire</w:t>
      </w:r>
      <w:r>
        <w:t xml:space="preserve"> ? </w:t>
      </w:r>
      <w:r w:rsidR="009D4A85" w:rsidRPr="0095276B">
        <w:t>Et l</w:t>
      </w:r>
      <w:r>
        <w:t>’</w:t>
      </w:r>
      <w:r w:rsidR="009D4A85" w:rsidRPr="0095276B">
        <w:t>oncle</w:t>
      </w:r>
      <w:r>
        <w:t xml:space="preserve">, </w:t>
      </w:r>
      <w:r w:rsidR="009D4A85" w:rsidRPr="0095276B">
        <w:t>comment va-t-il</w:t>
      </w:r>
      <w:r>
        <w:t> ?</w:t>
      </w:r>
    </w:p>
    <w:p w14:paraId="3DF90B86" w14:textId="77777777" w:rsidR="006455E5" w:rsidRDefault="006455E5" w:rsidP="002666CE">
      <w:r>
        <w:t>— </w:t>
      </w:r>
      <w:r w:rsidR="009D4A85" w:rsidRPr="0095276B">
        <w:t>Tu</w:t>
      </w:r>
      <w:r>
        <w:t xml:space="preserve">… </w:t>
      </w:r>
      <w:r w:rsidR="009D4A85" w:rsidRPr="0095276B">
        <w:t>hum</w:t>
      </w:r>
      <w:r>
        <w:t xml:space="preserve"> ! </w:t>
      </w:r>
      <w:r w:rsidR="009D4A85" w:rsidRPr="0095276B">
        <w:t>tu le verras à la fabrique</w:t>
      </w:r>
      <w:r>
        <w:t>, »</w:t>
      </w:r>
      <w:r w:rsidR="009D4A85" w:rsidRPr="0095276B">
        <w:t xml:space="preserve"> dit M</w:t>
      </w:r>
      <w:r w:rsidR="009D4A85">
        <w:t>y</w:t>
      </w:r>
      <w:r w:rsidR="009D4A85" w:rsidRPr="0095276B">
        <w:t>rtil avec une certaine raideur qui pouvait être de l</w:t>
      </w:r>
      <w:r>
        <w:t>’</w:t>
      </w:r>
      <w:r w:rsidR="009D4A85" w:rsidRPr="0095276B">
        <w:t>embarras</w:t>
      </w:r>
      <w:r>
        <w:t>.</w:t>
      </w:r>
    </w:p>
    <w:p w14:paraId="1233CE97" w14:textId="77777777" w:rsidR="006455E5" w:rsidRDefault="009D4A85" w:rsidP="002666CE">
      <w:r w:rsidRPr="0095276B">
        <w:t>Il fallut</w:t>
      </w:r>
      <w:r w:rsidR="006455E5">
        <w:t xml:space="preserve">, </w:t>
      </w:r>
      <w:r w:rsidRPr="0095276B">
        <w:t>sans perdre un instant</w:t>
      </w:r>
      <w:r w:rsidR="006455E5">
        <w:t xml:space="preserve">, </w:t>
      </w:r>
      <w:r w:rsidRPr="0095276B">
        <w:t>suivre le pétulant cousin vers la maison du plan Saint-</w:t>
      </w:r>
      <w:proofErr w:type="spellStart"/>
      <w:r w:rsidRPr="0095276B">
        <w:t>Simplicien</w:t>
      </w:r>
      <w:proofErr w:type="spellEnd"/>
      <w:r w:rsidR="006455E5">
        <w:t>.</w:t>
      </w:r>
    </w:p>
    <w:p w14:paraId="70BF7555" w14:textId="77777777" w:rsidR="006455E5" w:rsidRDefault="006455E5" w:rsidP="002666CE">
      <w:r>
        <w:rPr>
          <w:rFonts w:eastAsia="Lucida Sans Unicode" w:cs="Tahoma"/>
        </w:rPr>
        <w:t>« </w:t>
      </w:r>
      <w:r w:rsidR="009D4A85" w:rsidRPr="0095276B">
        <w:t>C</w:t>
      </w:r>
      <w:r>
        <w:t>’</w:t>
      </w:r>
      <w:r w:rsidR="009D4A85" w:rsidRPr="0095276B">
        <w:t>est gentil à toi de t</w:t>
      </w:r>
      <w:r>
        <w:t>’</w:t>
      </w:r>
      <w:r w:rsidR="009D4A85" w:rsidRPr="0095276B">
        <w:t>être souvenu des vieux impotents</w:t>
      </w:r>
      <w:r>
        <w:t>, »</w:t>
      </w:r>
      <w:r w:rsidR="009D4A85" w:rsidRPr="0095276B">
        <w:t xml:space="preserve"> dit Babette de sa voix aiguë et musicale</w:t>
      </w:r>
      <w:r>
        <w:t xml:space="preserve">. </w:t>
      </w:r>
      <w:r w:rsidR="009D4A85" w:rsidRPr="0095276B">
        <w:t>L</w:t>
      </w:r>
      <w:r>
        <w:t>’</w:t>
      </w:r>
      <w:r w:rsidR="009D4A85" w:rsidRPr="0095276B">
        <w:t>hydropisie la clouait au fond de son siège</w:t>
      </w:r>
      <w:r>
        <w:t xml:space="preserve">, </w:t>
      </w:r>
      <w:r w:rsidR="009D4A85" w:rsidRPr="0095276B">
        <w:t>et sa figure poupine souriait avec bienvei</w:t>
      </w:r>
      <w:r w:rsidR="009D4A85" w:rsidRPr="0095276B">
        <w:t>l</w:t>
      </w:r>
      <w:r w:rsidR="009D4A85" w:rsidRPr="0095276B">
        <w:t>lance</w:t>
      </w:r>
      <w:r>
        <w:t>. « </w:t>
      </w:r>
      <w:r w:rsidR="009D4A85" w:rsidRPr="0095276B">
        <w:t>Quel beau monsieur tu es devenu</w:t>
      </w:r>
      <w:r>
        <w:t xml:space="preserve"> ! </w:t>
      </w:r>
      <w:r w:rsidR="009D4A85" w:rsidRPr="0095276B">
        <w:t>Où est le petit Be</w:t>
      </w:r>
      <w:r w:rsidR="009D4A85" w:rsidRPr="0095276B">
        <w:t>n</w:t>
      </w:r>
      <w:r w:rsidR="009D4A85" w:rsidRPr="0095276B">
        <w:t>jamin d</w:t>
      </w:r>
      <w:r>
        <w:t>’</w:t>
      </w:r>
      <w:r w:rsidR="009D4A85" w:rsidRPr="0095276B">
        <w:t>autrefois</w:t>
      </w:r>
      <w:r>
        <w:t xml:space="preserve">, </w:t>
      </w:r>
      <w:r w:rsidR="009D4A85" w:rsidRPr="0095276B">
        <w:t xml:space="preserve">qui jouait avec ce pauvre </w:t>
      </w:r>
      <w:r w:rsidR="009D4A85" w:rsidRPr="0095276B">
        <w:lastRenderedPageBreak/>
        <w:t>Lambert dans notre petite cour près de Colmar</w:t>
      </w:r>
      <w:r>
        <w:t xml:space="preserve">, </w:t>
      </w:r>
      <w:r w:rsidR="009D4A85" w:rsidRPr="0095276B">
        <w:t>pendant les vacances</w:t>
      </w:r>
      <w:r>
        <w:t xml:space="preserve"> ? </w:t>
      </w:r>
      <w:r w:rsidR="009D4A85" w:rsidRPr="0095276B">
        <w:t>Est-ce que tu te rappelles encore notre petite maison d</w:t>
      </w:r>
      <w:r>
        <w:t>’</w:t>
      </w:r>
      <w:r w:rsidR="009D4A85" w:rsidRPr="0095276B">
        <w:t>Alsace</w:t>
      </w:r>
      <w:r>
        <w:t xml:space="preserve">, </w:t>
      </w:r>
      <w:r w:rsidR="009D4A85" w:rsidRPr="0095276B">
        <w:t>Benjamin</w:t>
      </w:r>
      <w:r>
        <w:t xml:space="preserve"> ? </w:t>
      </w:r>
      <w:r w:rsidR="009D4A85" w:rsidRPr="0095276B">
        <w:t>Il en est survenu des choses</w:t>
      </w:r>
      <w:r>
        <w:t xml:space="preserve">, </w:t>
      </w:r>
      <w:r w:rsidR="009D4A85" w:rsidRPr="0095276B">
        <w:t>depuis</w:t>
      </w:r>
      <w:r>
        <w:t xml:space="preserve">, </w:t>
      </w:r>
      <w:r w:rsidR="009D4A85" w:rsidRPr="0095276B">
        <w:t>et comme tout est loin</w:t>
      </w:r>
      <w:r>
        <w:t xml:space="preserve">, </w:t>
      </w:r>
      <w:r w:rsidR="009D4A85" w:rsidRPr="0095276B">
        <w:t>à pr</w:t>
      </w:r>
      <w:r w:rsidR="009D4A85" w:rsidRPr="0095276B">
        <w:t>é</w:t>
      </w:r>
      <w:r w:rsidR="009D4A85" w:rsidRPr="0095276B">
        <w:t>sent</w:t>
      </w:r>
      <w:r>
        <w:t> !</w:t>
      </w:r>
    </w:p>
    <w:p w14:paraId="5505C635" w14:textId="6889278F" w:rsidR="002666CE" w:rsidRDefault="006455E5" w:rsidP="002666CE">
      <w:r>
        <w:t>— </w:t>
      </w:r>
      <w:r w:rsidR="009D4A85" w:rsidRPr="0095276B">
        <w:t>Tante Babette</w:t>
      </w:r>
      <w:r>
        <w:t xml:space="preserve">, </w:t>
      </w:r>
      <w:r w:rsidR="009D4A85" w:rsidRPr="0095276B">
        <w:t>voici une babiole comme en fabriquent les sauvages au milieu desquels je vis</w:t>
      </w:r>
      <w:r>
        <w:t xml:space="preserve">. </w:t>
      </w:r>
      <w:r w:rsidR="009D4A85" w:rsidRPr="0095276B">
        <w:t>Je l</w:t>
      </w:r>
      <w:r>
        <w:t>’</w:t>
      </w:r>
      <w:r w:rsidR="009D4A85" w:rsidRPr="0095276B">
        <w:t>ai apportée pour t</w:t>
      </w:r>
      <w:r>
        <w:t>’</w:t>
      </w:r>
      <w:r w:rsidR="009D4A85" w:rsidRPr="0095276B">
        <w:t>am</w:t>
      </w:r>
      <w:r w:rsidR="009D4A85" w:rsidRPr="0095276B">
        <w:t>u</w:t>
      </w:r>
      <w:r w:rsidR="009D4A85" w:rsidRPr="0095276B">
        <w:t>ser</w:t>
      </w:r>
      <w:r>
        <w:t>. »</w:t>
      </w:r>
    </w:p>
    <w:p w14:paraId="6FF4DFC1" w14:textId="77777777" w:rsidR="006455E5" w:rsidRDefault="009D4A85" w:rsidP="002666CE">
      <w:r w:rsidRPr="0095276B">
        <w:t>C</w:t>
      </w:r>
      <w:r w:rsidR="006455E5">
        <w:t>’</w:t>
      </w:r>
      <w:r w:rsidRPr="0095276B">
        <w:t>était une curieuse boucle en argent émaillé</w:t>
      </w:r>
      <w:r w:rsidR="006455E5">
        <w:t xml:space="preserve">, </w:t>
      </w:r>
      <w:r w:rsidRPr="0095276B">
        <w:t>soigneus</w:t>
      </w:r>
      <w:r w:rsidRPr="0095276B">
        <w:t>e</w:t>
      </w:r>
      <w:r w:rsidRPr="0095276B">
        <w:t>ment choisie de façon à écarter toute idée d</w:t>
      </w:r>
      <w:r w:rsidR="006455E5">
        <w:t>’</w:t>
      </w:r>
      <w:r w:rsidRPr="0095276B">
        <w:t>humiliante génér</w:t>
      </w:r>
      <w:r w:rsidRPr="0095276B">
        <w:t>o</w:t>
      </w:r>
      <w:r w:rsidRPr="0095276B">
        <w:t>sité</w:t>
      </w:r>
      <w:r w:rsidR="006455E5">
        <w:t>.</w:t>
      </w:r>
    </w:p>
    <w:p w14:paraId="436FC61A" w14:textId="77777777" w:rsidR="006455E5" w:rsidRDefault="006455E5" w:rsidP="002666CE">
      <w:r>
        <w:rPr>
          <w:rFonts w:eastAsia="Lucida Sans Unicode" w:cs="Tahoma"/>
        </w:rPr>
        <w:t>« </w:t>
      </w:r>
      <w:r w:rsidR="009D4A85" w:rsidRPr="0095276B">
        <w:t>Merci</w:t>
      </w:r>
      <w:r>
        <w:t xml:space="preserve">, </w:t>
      </w:r>
      <w:r w:rsidR="009D4A85" w:rsidRPr="0095276B">
        <w:t>mon petit Benjamin</w:t>
      </w:r>
      <w:r>
        <w:t xml:space="preserve">. </w:t>
      </w:r>
      <w:r w:rsidR="009D4A85" w:rsidRPr="0095276B">
        <w:t>Tu as toujours été un brave garçon</w:t>
      </w:r>
      <w:r>
        <w:t xml:space="preserve">. </w:t>
      </w:r>
      <w:r w:rsidR="009D4A85" w:rsidRPr="0095276B">
        <w:t>Viens plus près que je t</w:t>
      </w:r>
      <w:r>
        <w:t>’</w:t>
      </w:r>
      <w:r w:rsidR="009D4A85" w:rsidRPr="0095276B">
        <w:t>embrasse</w:t>
      </w:r>
      <w:r>
        <w:t xml:space="preserve">. </w:t>
      </w:r>
      <w:r w:rsidR="009D4A85" w:rsidRPr="0095276B">
        <w:t>Je ne suis plus guère ingambe</w:t>
      </w:r>
      <w:r>
        <w:t xml:space="preserve">, </w:t>
      </w:r>
      <w:r w:rsidR="009D4A85" w:rsidRPr="0095276B">
        <w:t>sais-tu bien</w:t>
      </w:r>
      <w:r>
        <w:t xml:space="preserve"> ? </w:t>
      </w:r>
      <w:r w:rsidR="009D4A85" w:rsidRPr="0095276B">
        <w:t>Il faut maintenant que les autres se d</w:t>
      </w:r>
      <w:r w:rsidR="009D4A85" w:rsidRPr="0095276B">
        <w:t>é</w:t>
      </w:r>
      <w:r w:rsidR="009D4A85" w:rsidRPr="0095276B">
        <w:t>rangent pour moi</w:t>
      </w:r>
      <w:r>
        <w:t>.</w:t>
      </w:r>
    </w:p>
    <w:p w14:paraId="210F9D52" w14:textId="77777777" w:rsidR="006455E5" w:rsidRDefault="006455E5" w:rsidP="002666CE">
      <w:r>
        <w:t>— </w:t>
      </w:r>
      <w:r w:rsidR="009D4A85" w:rsidRPr="0095276B">
        <w:t>Voilà un aspect de la question qui ne respire pas préc</w:t>
      </w:r>
      <w:r w:rsidR="009D4A85" w:rsidRPr="0095276B">
        <w:t>i</w:t>
      </w:r>
      <w:r w:rsidR="009D4A85" w:rsidRPr="0095276B">
        <w:t>sément l</w:t>
      </w:r>
      <w:r>
        <w:t>’</w:t>
      </w:r>
      <w:r w:rsidR="009D4A85" w:rsidRPr="0095276B">
        <w:t>opulence</w:t>
      </w:r>
      <w:r>
        <w:t xml:space="preserve">. </w:t>
      </w:r>
      <w:r w:rsidR="009D4A85" w:rsidRPr="0095276B">
        <w:t>Pourquoi diable avaient-ils tous cette mine de chiens fouettés</w:t>
      </w:r>
      <w:r>
        <w:t xml:space="preserve">, </w:t>
      </w:r>
      <w:r w:rsidR="009D4A85" w:rsidRPr="0095276B">
        <w:t xml:space="preserve">chez la </w:t>
      </w:r>
      <w:proofErr w:type="spellStart"/>
      <w:r w:rsidR="009D4A85" w:rsidRPr="0095276B">
        <w:rPr>
          <w:i/>
          <w:iCs/>
        </w:rPr>
        <w:t>tantelé</w:t>
      </w:r>
      <w:proofErr w:type="spellEnd"/>
      <w:r>
        <w:t> ? »</w:t>
      </w:r>
      <w:r w:rsidR="009D4A85" w:rsidRPr="0095276B">
        <w:t xml:space="preserve"> se disait Benjamin</w:t>
      </w:r>
      <w:r>
        <w:t xml:space="preserve">, </w:t>
      </w:r>
      <w:r w:rsidR="009D4A85" w:rsidRPr="0095276B">
        <w:t>en r</w:t>
      </w:r>
      <w:r w:rsidR="009D4A85" w:rsidRPr="0095276B">
        <w:t>e</w:t>
      </w:r>
      <w:r w:rsidR="009D4A85" w:rsidRPr="0095276B">
        <w:t>morquant les Simler mâles vers la fabrique à une vitesse de l</w:t>
      </w:r>
      <w:r w:rsidR="009D4A85" w:rsidRPr="0095276B">
        <w:t>o</w:t>
      </w:r>
      <w:r w:rsidR="009D4A85" w:rsidRPr="0095276B">
        <w:t>comotive</w:t>
      </w:r>
      <w:r>
        <w:t>.</w:t>
      </w:r>
    </w:p>
    <w:p w14:paraId="48E404DD" w14:textId="77777777" w:rsidR="006455E5" w:rsidRDefault="009D4A85" w:rsidP="002666CE">
      <w:r w:rsidRPr="0095276B">
        <w:t>Jos</w:t>
      </w:r>
      <w:r w:rsidR="006455E5">
        <w:t xml:space="preserve">, </w:t>
      </w:r>
      <w:r w:rsidRPr="0095276B">
        <w:t>suffisamment énervé pour un jour</w:t>
      </w:r>
      <w:r w:rsidR="006455E5">
        <w:t xml:space="preserve">, </w:t>
      </w:r>
      <w:r w:rsidRPr="0095276B">
        <w:t>alla s</w:t>
      </w:r>
      <w:r w:rsidR="006455E5">
        <w:t>’</w:t>
      </w:r>
      <w:r w:rsidRPr="0095276B">
        <w:t>enfermer au magasin</w:t>
      </w:r>
      <w:r w:rsidR="006455E5">
        <w:t xml:space="preserve">. </w:t>
      </w:r>
      <w:r w:rsidRPr="0095276B">
        <w:t>Justin se trouva les motifs les plus excellents pour di</w:t>
      </w:r>
      <w:r w:rsidRPr="0095276B">
        <w:t>s</w:t>
      </w:r>
      <w:r w:rsidRPr="0095276B">
        <w:t>paraître</w:t>
      </w:r>
      <w:r w:rsidR="006455E5">
        <w:t xml:space="preserve">, </w:t>
      </w:r>
      <w:r w:rsidRPr="0095276B">
        <w:t>et Myrtil fit bonjour de loin</w:t>
      </w:r>
      <w:r w:rsidR="006455E5">
        <w:t xml:space="preserve">, </w:t>
      </w:r>
      <w:r w:rsidRPr="0095276B">
        <w:t>poussé par un domest</w:t>
      </w:r>
      <w:r w:rsidRPr="0095276B">
        <w:t>i</w:t>
      </w:r>
      <w:r w:rsidRPr="0095276B">
        <w:t>que</w:t>
      </w:r>
      <w:r w:rsidR="006455E5">
        <w:t xml:space="preserve">, </w:t>
      </w:r>
      <w:r w:rsidRPr="0095276B">
        <w:t>sur son fauteuil à roulettes</w:t>
      </w:r>
      <w:r w:rsidR="006455E5">
        <w:t xml:space="preserve">, </w:t>
      </w:r>
      <w:r w:rsidRPr="0095276B">
        <w:t>le long des salles de tissage</w:t>
      </w:r>
      <w:r w:rsidR="006455E5">
        <w:t>.</w:t>
      </w:r>
    </w:p>
    <w:p w14:paraId="5E083CD8" w14:textId="77777777" w:rsidR="006455E5" w:rsidRDefault="009D4A85" w:rsidP="002666CE">
      <w:r w:rsidRPr="0095276B">
        <w:t>Guillaume servit</w:t>
      </w:r>
      <w:r w:rsidR="006455E5">
        <w:t xml:space="preserve">, </w:t>
      </w:r>
      <w:r w:rsidRPr="0095276B">
        <w:t>donc seul de but</w:t>
      </w:r>
      <w:r w:rsidR="006455E5">
        <w:t xml:space="preserve">, </w:t>
      </w:r>
      <w:r w:rsidRPr="0095276B">
        <w:t>pendant quatre heures</w:t>
      </w:r>
      <w:r w:rsidR="006455E5">
        <w:t xml:space="preserve">, </w:t>
      </w:r>
      <w:r w:rsidRPr="0095276B">
        <w:t>à un feu roulant de questions</w:t>
      </w:r>
      <w:r w:rsidR="006455E5">
        <w:t xml:space="preserve">. </w:t>
      </w:r>
      <w:r w:rsidRPr="0095276B">
        <w:t>Il avait beau en laisser tomber les trois cinquièmes par belle inconscience</w:t>
      </w:r>
      <w:r w:rsidR="006455E5">
        <w:t xml:space="preserve">, </w:t>
      </w:r>
      <w:r w:rsidRPr="0095276B">
        <w:t>il en entendait assez pour en éprouver à la longue de la fatigue</w:t>
      </w:r>
      <w:r w:rsidR="006455E5">
        <w:t xml:space="preserve">. </w:t>
      </w:r>
      <w:r w:rsidRPr="0095276B">
        <w:t>Aussi Benjamin ce</w:t>
      </w:r>
      <w:r w:rsidRPr="0095276B">
        <w:t>s</w:t>
      </w:r>
      <w:r w:rsidRPr="0095276B">
        <w:t>sa-t-il les opérations</w:t>
      </w:r>
      <w:r w:rsidR="006455E5">
        <w:t>.</w:t>
      </w:r>
    </w:p>
    <w:p w14:paraId="5FAA0493" w14:textId="77777777" w:rsidR="006455E5" w:rsidRDefault="006455E5" w:rsidP="002666CE">
      <w:r>
        <w:lastRenderedPageBreak/>
        <w:t>« </w:t>
      </w:r>
      <w:r w:rsidR="009D4A85" w:rsidRPr="0095276B">
        <w:t>C</w:t>
      </w:r>
      <w:r>
        <w:t>’</w:t>
      </w:r>
      <w:r w:rsidR="009D4A85" w:rsidRPr="0095276B">
        <w:t>est donc ça la fameuse fabrique</w:t>
      </w:r>
      <w:r>
        <w:t> ? »</w:t>
      </w:r>
      <w:r w:rsidR="009D4A85" w:rsidRPr="0095276B">
        <w:t xml:space="preserve"> grommelait le co</w:t>
      </w:r>
      <w:r w:rsidR="009D4A85" w:rsidRPr="0095276B">
        <w:t>u</w:t>
      </w:r>
      <w:r w:rsidR="009D4A85" w:rsidRPr="0095276B">
        <w:t>sin</w:t>
      </w:r>
      <w:r>
        <w:t xml:space="preserve">, </w:t>
      </w:r>
      <w:r w:rsidR="009D4A85" w:rsidRPr="0095276B">
        <w:t>pendant que ses souliers à bout rond</w:t>
      </w:r>
      <w:r>
        <w:t xml:space="preserve">, </w:t>
      </w:r>
      <w:r w:rsidR="009D4A85" w:rsidRPr="0095276B">
        <w:t>ses lunettes d</w:t>
      </w:r>
      <w:r>
        <w:t>’</w:t>
      </w:r>
      <w:r w:rsidR="009D4A85" w:rsidRPr="0095276B">
        <w:t>or et son veston à carreaux bruns</w:t>
      </w:r>
      <w:r>
        <w:t xml:space="preserve">, </w:t>
      </w:r>
      <w:r w:rsidR="009D4A85" w:rsidRPr="0095276B">
        <w:t>d</w:t>
      </w:r>
      <w:r>
        <w:t>’</w:t>
      </w:r>
      <w:r w:rsidR="009D4A85" w:rsidRPr="0095276B">
        <w:t>ample coupe anglaise</w:t>
      </w:r>
      <w:r>
        <w:t xml:space="preserve">, </w:t>
      </w:r>
      <w:r w:rsidR="009D4A85" w:rsidRPr="0095276B">
        <w:t>excitaient la curiosité</w:t>
      </w:r>
      <w:r>
        <w:t>. « </w:t>
      </w:r>
      <w:r w:rsidR="009D4A85" w:rsidRPr="0095276B">
        <w:t>Hum</w:t>
      </w:r>
      <w:r>
        <w:t xml:space="preserve"> ! </w:t>
      </w:r>
      <w:r w:rsidR="009D4A85" w:rsidRPr="0095276B">
        <w:t>D</w:t>
      </w:r>
      <w:r>
        <w:t>’</w:t>
      </w:r>
      <w:r w:rsidR="009D4A85" w:rsidRPr="0095276B">
        <w:t>un entretien douteux</w:t>
      </w:r>
      <w:r>
        <w:t xml:space="preserve">, </w:t>
      </w:r>
      <w:r w:rsidR="009D4A85" w:rsidRPr="0095276B">
        <w:t>la fameuse fabr</w:t>
      </w:r>
      <w:r w:rsidR="009D4A85" w:rsidRPr="0095276B">
        <w:t>i</w:t>
      </w:r>
      <w:r w:rsidR="009D4A85" w:rsidRPr="0095276B">
        <w:t>que</w:t>
      </w:r>
      <w:r>
        <w:t xml:space="preserve">. </w:t>
      </w:r>
      <w:r w:rsidR="009D4A85" w:rsidRPr="0095276B">
        <w:t>M</w:t>
      </w:r>
      <w:r>
        <w:t>’</w:t>
      </w:r>
      <w:r w:rsidR="009D4A85" w:rsidRPr="0095276B">
        <w:t>est avis qu</w:t>
      </w:r>
      <w:r>
        <w:t>’</w:t>
      </w:r>
      <w:r w:rsidR="009D4A85" w:rsidRPr="0095276B">
        <w:t>ils n</w:t>
      </w:r>
      <w:r>
        <w:t>’</w:t>
      </w:r>
      <w:r w:rsidR="009D4A85" w:rsidRPr="0095276B">
        <w:t>ont pas une seule équipe de laveurs</w:t>
      </w:r>
      <w:r>
        <w:t xml:space="preserve">, </w:t>
      </w:r>
      <w:r w:rsidR="009D4A85" w:rsidRPr="0095276B">
        <w:t>ni de balayeurs</w:t>
      </w:r>
      <w:r>
        <w:t xml:space="preserve">. </w:t>
      </w:r>
      <w:proofErr w:type="spellStart"/>
      <w:r w:rsidR="009D4A85" w:rsidRPr="0095276B">
        <w:t>Rasch</w:t>
      </w:r>
      <w:proofErr w:type="spellEnd"/>
      <w:r>
        <w:t> ! » (</w:t>
      </w:r>
      <w:r w:rsidR="009D4A85" w:rsidRPr="0095276B">
        <w:t>ils entraient dans la salle à carder</w:t>
      </w:r>
      <w:r>
        <w:t>). « </w:t>
      </w:r>
      <w:r w:rsidR="009D4A85" w:rsidRPr="0095276B">
        <w:t>Il y aurait de quoi vêtir tous les moutons d</w:t>
      </w:r>
      <w:r>
        <w:t>’</w:t>
      </w:r>
      <w:r w:rsidR="009D4A85" w:rsidRPr="0095276B">
        <w:t xml:space="preserve">Australie avec la bourre de laine qui flotte </w:t>
      </w:r>
      <w:proofErr w:type="spellStart"/>
      <w:r w:rsidR="009D4A85" w:rsidRPr="0095276B">
        <w:t>là dedans</w:t>
      </w:r>
      <w:proofErr w:type="spellEnd"/>
      <w:r>
        <w:t xml:space="preserve">. </w:t>
      </w:r>
      <w:r w:rsidR="009D4A85" w:rsidRPr="0095276B">
        <w:t>Nourrissant</w:t>
      </w:r>
      <w:r>
        <w:t xml:space="preserve">, </w:t>
      </w:r>
      <w:r w:rsidR="009D4A85" w:rsidRPr="0095276B">
        <w:t>pour ceux qui avalent ça du matin jusqu</w:t>
      </w:r>
      <w:r>
        <w:t>’</w:t>
      </w:r>
      <w:r w:rsidR="009D4A85" w:rsidRPr="0095276B">
        <w:t>au soir</w:t>
      </w:r>
      <w:r>
        <w:t xml:space="preserve">, </w:t>
      </w:r>
      <w:r w:rsidR="009D4A85" w:rsidRPr="0095276B">
        <w:t>je suppose</w:t>
      </w:r>
      <w:r>
        <w:t xml:space="preserve">. </w:t>
      </w:r>
      <w:r w:rsidR="009D4A85" w:rsidRPr="0095276B">
        <w:t>Voilà qui doit fameus</w:t>
      </w:r>
      <w:r w:rsidR="009D4A85" w:rsidRPr="0095276B">
        <w:t>e</w:t>
      </w:r>
      <w:r w:rsidR="009D4A85" w:rsidRPr="0095276B">
        <w:t>ment vous tapisser les bronches et l</w:t>
      </w:r>
      <w:r>
        <w:t>’</w:t>
      </w:r>
      <w:r w:rsidR="009D4A85" w:rsidRPr="0095276B">
        <w:t>œsophage</w:t>
      </w:r>
      <w:r>
        <w:t xml:space="preserve">. </w:t>
      </w:r>
      <w:r w:rsidR="009D4A85" w:rsidRPr="0095276B">
        <w:t>Jamais ces ca</w:t>
      </w:r>
      <w:r w:rsidR="009D4A85" w:rsidRPr="0095276B">
        <w:t>r</w:t>
      </w:r>
      <w:r w:rsidR="009D4A85" w:rsidRPr="0095276B">
        <w:t>reaux n</w:t>
      </w:r>
      <w:r>
        <w:t>’</w:t>
      </w:r>
      <w:r w:rsidR="009D4A85" w:rsidRPr="0095276B">
        <w:t>ont entendu parler d</w:t>
      </w:r>
      <w:r>
        <w:t>’</w:t>
      </w:r>
      <w:r w:rsidR="009D4A85" w:rsidRPr="0095276B">
        <w:t>un coup d</w:t>
      </w:r>
      <w:r>
        <w:t>’</w:t>
      </w:r>
      <w:r w:rsidR="009D4A85" w:rsidRPr="0095276B">
        <w:t>éponge</w:t>
      </w:r>
      <w:r>
        <w:t xml:space="preserve">. </w:t>
      </w:r>
      <w:r w:rsidR="009D4A85" w:rsidRPr="0095276B">
        <w:t>On n</w:t>
      </w:r>
      <w:r>
        <w:t>’</w:t>
      </w:r>
      <w:r w:rsidR="009D4A85" w:rsidRPr="0095276B">
        <w:t>y voit goutte à trois heures au mois de juin</w:t>
      </w:r>
      <w:r>
        <w:t xml:space="preserve"> ; </w:t>
      </w:r>
      <w:r w:rsidR="009D4A85" w:rsidRPr="0095276B">
        <w:t>qu</w:t>
      </w:r>
      <w:r>
        <w:t>’</w:t>
      </w:r>
      <w:r w:rsidR="009D4A85" w:rsidRPr="0095276B">
        <w:t>est-ce que ça doit être en janvier</w:t>
      </w:r>
      <w:r>
        <w:t xml:space="preserve"> ? </w:t>
      </w:r>
      <w:r w:rsidR="009D4A85" w:rsidRPr="0095276B">
        <w:t>Pas utile</w:t>
      </w:r>
      <w:r>
        <w:t xml:space="preserve">, </w:t>
      </w:r>
      <w:r w:rsidR="009D4A85" w:rsidRPr="0095276B">
        <w:t>sans doute</w:t>
      </w:r>
      <w:r>
        <w:t xml:space="preserve">, </w:t>
      </w:r>
      <w:r w:rsidR="009D4A85" w:rsidRPr="0095276B">
        <w:t>de lui poser une question to</w:t>
      </w:r>
      <w:r w:rsidR="009D4A85" w:rsidRPr="0095276B">
        <w:t>u</w:t>
      </w:r>
      <w:r w:rsidR="009D4A85" w:rsidRPr="0095276B">
        <w:t>chant l</w:t>
      </w:r>
      <w:r>
        <w:t>’</w:t>
      </w:r>
      <w:r w:rsidR="009D4A85" w:rsidRPr="0095276B">
        <w:t>éclairage électrique</w:t>
      </w:r>
      <w:r>
        <w:t xml:space="preserve">. </w:t>
      </w:r>
      <w:r w:rsidR="009D4A85" w:rsidRPr="0095276B">
        <w:t>Il en tomberait sur le derrière</w:t>
      </w:r>
      <w:r>
        <w:t xml:space="preserve">. </w:t>
      </w:r>
      <w:r w:rsidR="009D4A85" w:rsidRPr="0095276B">
        <w:t>Il faut pourtant que je m</w:t>
      </w:r>
      <w:r>
        <w:t>’</w:t>
      </w:r>
      <w:r w:rsidR="009D4A85" w:rsidRPr="0095276B">
        <w:t>informe</w:t>
      </w:r>
      <w:r>
        <w:t xml:space="preserve">. </w:t>
      </w:r>
      <w:r w:rsidR="009D4A85" w:rsidRPr="0095276B">
        <w:t>Dis-moi</w:t>
      </w:r>
      <w:r>
        <w:t xml:space="preserve">, </w:t>
      </w:r>
      <w:r w:rsidR="009D4A85" w:rsidRPr="0095276B">
        <w:t>Will</w:t>
      </w:r>
      <w:r>
        <w:t xml:space="preserve">, </w:t>
      </w:r>
      <w:r w:rsidR="009D4A85" w:rsidRPr="0095276B">
        <w:t>la manutention des matières</w:t>
      </w:r>
      <w:r>
        <w:t xml:space="preserve">, </w:t>
      </w:r>
      <w:r w:rsidR="009D4A85" w:rsidRPr="0095276B">
        <w:t>d</w:t>
      </w:r>
      <w:r>
        <w:t>’</w:t>
      </w:r>
      <w:r w:rsidR="009D4A85" w:rsidRPr="0095276B">
        <w:t>un étage et d</w:t>
      </w:r>
      <w:r>
        <w:t>’</w:t>
      </w:r>
      <w:r w:rsidR="009D4A85" w:rsidRPr="0095276B">
        <w:t>un bâtiment à l</w:t>
      </w:r>
      <w:r>
        <w:t>’</w:t>
      </w:r>
      <w:r w:rsidR="009D4A85" w:rsidRPr="0095276B">
        <w:t>autre</w:t>
      </w:r>
      <w:r>
        <w:t> ?</w:t>
      </w:r>
    </w:p>
    <w:p w14:paraId="42E66E32" w14:textId="77777777" w:rsidR="006455E5" w:rsidRDefault="006455E5" w:rsidP="002666CE">
      <w:r>
        <w:t>— </w:t>
      </w:r>
      <w:r w:rsidR="009D4A85" w:rsidRPr="0095276B">
        <w:t>Oui</w:t>
      </w:r>
      <w:r>
        <w:t xml:space="preserve">. </w:t>
      </w:r>
      <w:r w:rsidR="009D4A85" w:rsidRPr="0095276B">
        <w:t>Eh bien</w:t>
      </w:r>
      <w:r>
        <w:t> ?</w:t>
      </w:r>
    </w:p>
    <w:p w14:paraId="2BEBAD55" w14:textId="77777777" w:rsidR="006455E5" w:rsidRDefault="006455E5" w:rsidP="002666CE">
      <w:r>
        <w:t>— </w:t>
      </w:r>
      <w:r w:rsidR="009D4A85" w:rsidRPr="0095276B">
        <w:t>Eh bien</w:t>
      </w:r>
      <w:r>
        <w:t xml:space="preserve">, </w:t>
      </w:r>
      <w:r w:rsidR="009D4A85" w:rsidRPr="0095276B">
        <w:t>vous faites ça à bras d</w:t>
      </w:r>
      <w:r>
        <w:t>’</w:t>
      </w:r>
      <w:r w:rsidR="009D4A85" w:rsidRPr="0095276B">
        <w:t>hommes</w:t>
      </w:r>
      <w:r>
        <w:t> ?</w:t>
      </w:r>
    </w:p>
    <w:p w14:paraId="4D64B88D" w14:textId="77777777" w:rsidR="006455E5" w:rsidRDefault="006455E5" w:rsidP="002666CE">
      <w:r>
        <w:t>— </w:t>
      </w:r>
      <w:r w:rsidR="009D4A85" w:rsidRPr="0095276B">
        <w:t>Bien sûr</w:t>
      </w:r>
      <w:r>
        <w:t>.</w:t>
      </w:r>
    </w:p>
    <w:p w14:paraId="68B5A892" w14:textId="77777777" w:rsidR="006455E5" w:rsidRDefault="006455E5" w:rsidP="002666CE">
      <w:r>
        <w:t>— </w:t>
      </w:r>
      <w:proofErr w:type="spellStart"/>
      <w:r w:rsidR="009D4A85" w:rsidRPr="0095276B">
        <w:t>Hah</w:t>
      </w:r>
      <w:proofErr w:type="spellEnd"/>
      <w:r>
        <w:t xml:space="preserve"> ! </w:t>
      </w:r>
      <w:r w:rsidR="009D4A85" w:rsidRPr="0095276B">
        <w:t>Et tu es certain qu</w:t>
      </w:r>
      <w:r>
        <w:t>’</w:t>
      </w:r>
      <w:r w:rsidR="009D4A85" w:rsidRPr="0095276B">
        <w:t>il n</w:t>
      </w:r>
      <w:r>
        <w:t>’</w:t>
      </w:r>
      <w:r w:rsidR="009D4A85" w:rsidRPr="0095276B">
        <w:t>y aurait économie de temps ni de main-d</w:t>
      </w:r>
      <w:r>
        <w:t>’</w:t>
      </w:r>
      <w:r w:rsidR="009D4A85" w:rsidRPr="0095276B">
        <w:t>œuvre à</w:t>
      </w:r>
      <w:r>
        <w:t xml:space="preserve">… </w:t>
      </w:r>
      <w:r w:rsidR="009D4A85" w:rsidRPr="0095276B">
        <w:t>à faire ça autrement</w:t>
      </w:r>
      <w:r>
        <w:t xml:space="preserve">, </w:t>
      </w:r>
      <w:r w:rsidR="009D4A85" w:rsidRPr="0095276B">
        <w:t>par un procédé mécanique</w:t>
      </w:r>
      <w:r>
        <w:t xml:space="preserve">, </w:t>
      </w:r>
      <w:r w:rsidR="009D4A85" w:rsidRPr="0095276B">
        <w:t>par exemple</w:t>
      </w:r>
      <w:r>
        <w:t> ?</w:t>
      </w:r>
    </w:p>
    <w:p w14:paraId="4C2D6B19" w14:textId="77777777" w:rsidR="006455E5" w:rsidRDefault="006455E5" w:rsidP="002666CE">
      <w:r>
        <w:t>— </w:t>
      </w:r>
      <w:r w:rsidR="009D4A85" w:rsidRPr="0095276B">
        <w:t>Mécanique</w:t>
      </w:r>
      <w:r>
        <w:t> ?</w:t>
      </w:r>
    </w:p>
    <w:p w14:paraId="3E4D13BA" w14:textId="1C10D0F8" w:rsidR="002666CE" w:rsidRDefault="006455E5" w:rsidP="002666CE">
      <w:r>
        <w:t>— </w:t>
      </w:r>
      <w:r w:rsidR="009D4A85" w:rsidRPr="0095276B">
        <w:t>J</w:t>
      </w:r>
      <w:r>
        <w:t>’</w:t>
      </w:r>
      <w:r w:rsidR="009D4A85" w:rsidRPr="0095276B">
        <w:t>entends des monte-charges</w:t>
      </w:r>
      <w:r>
        <w:t xml:space="preserve">, </w:t>
      </w:r>
      <w:r w:rsidR="009D4A85" w:rsidRPr="0095276B">
        <w:t>des transporteurs à toile sans fin</w:t>
      </w:r>
      <w:r>
        <w:t xml:space="preserve">, </w:t>
      </w:r>
      <w:r w:rsidR="009D4A85" w:rsidRPr="0095276B">
        <w:t>ou de simples glissières en hélice</w:t>
      </w:r>
      <w:r>
        <w:t>. »</w:t>
      </w:r>
    </w:p>
    <w:p w14:paraId="123EB81E" w14:textId="77777777" w:rsidR="006455E5" w:rsidRDefault="009D4A85" w:rsidP="002666CE">
      <w:r w:rsidRPr="0095276B">
        <w:t>Guillaume haussa les épaules</w:t>
      </w:r>
      <w:r w:rsidR="006455E5">
        <w:t> :</w:t>
      </w:r>
    </w:p>
    <w:p w14:paraId="6904BDB7" w14:textId="77777777" w:rsidR="006455E5" w:rsidRDefault="006455E5" w:rsidP="002666CE">
      <w:r>
        <w:rPr>
          <w:rFonts w:eastAsia="Lucida Sans Unicode" w:cs="Tahoma"/>
        </w:rPr>
        <w:lastRenderedPageBreak/>
        <w:t>« </w:t>
      </w:r>
      <w:r w:rsidR="009D4A85" w:rsidRPr="0095276B">
        <w:rPr>
          <w:rFonts w:eastAsia="Lucida Sans Unicode" w:cs="Tahoma"/>
        </w:rPr>
        <w:t xml:space="preserve">À </w:t>
      </w:r>
      <w:r w:rsidR="009D4A85" w:rsidRPr="0095276B">
        <w:t>quoi bon</w:t>
      </w:r>
      <w:r>
        <w:t xml:space="preserve"> ? </w:t>
      </w:r>
      <w:r w:rsidR="009D4A85" w:rsidRPr="0095276B">
        <w:t>Si tout était à refaire</w:t>
      </w:r>
      <w:r>
        <w:t xml:space="preserve">, </w:t>
      </w:r>
      <w:r w:rsidR="009D4A85" w:rsidRPr="0095276B">
        <w:t>je ne dis pas</w:t>
      </w:r>
      <w:r>
        <w:t xml:space="preserve">. </w:t>
      </w:r>
      <w:r w:rsidR="009D4A85" w:rsidRPr="0095276B">
        <w:t>Mais la fabrique s</w:t>
      </w:r>
      <w:r>
        <w:t>’</w:t>
      </w:r>
      <w:r w:rsidR="009D4A85" w:rsidRPr="0095276B">
        <w:t>est agrandie morceau par morceau</w:t>
      </w:r>
      <w:r>
        <w:t xml:space="preserve">, </w:t>
      </w:r>
      <w:r w:rsidR="009D4A85" w:rsidRPr="0095276B">
        <w:t>et les choses ne vont pas mal comme ça</w:t>
      </w:r>
      <w:r>
        <w:t>.</w:t>
      </w:r>
    </w:p>
    <w:p w14:paraId="6C769667" w14:textId="77777777" w:rsidR="006455E5" w:rsidRDefault="006455E5" w:rsidP="002666CE">
      <w:r>
        <w:t>— </w:t>
      </w:r>
      <w:r w:rsidR="009D4A85" w:rsidRPr="0095276B">
        <w:t>Justice divine</w:t>
      </w:r>
      <w:r>
        <w:t>, »</w:t>
      </w:r>
      <w:r w:rsidR="009D4A85" w:rsidRPr="0095276B">
        <w:t xml:space="preserve"> soupira Benjamin</w:t>
      </w:r>
      <w:r>
        <w:t>, « </w:t>
      </w:r>
      <w:r w:rsidR="009D4A85" w:rsidRPr="0095276B">
        <w:t>voici les gens qui furent dix ans à la tête du progrès</w:t>
      </w:r>
      <w:r>
        <w:t xml:space="preserve">. </w:t>
      </w:r>
      <w:r w:rsidR="009D4A85" w:rsidRPr="0095276B">
        <w:t>Leurs perfectionnements mêmes sont tombés dans la routine</w:t>
      </w:r>
      <w:r>
        <w:t xml:space="preserve">. </w:t>
      </w:r>
      <w:proofErr w:type="spellStart"/>
      <w:r w:rsidR="009D4A85" w:rsidRPr="0095276B">
        <w:t>Acrr</w:t>
      </w:r>
      <w:proofErr w:type="spellEnd"/>
      <w:r>
        <w:t> ! »</w:t>
      </w:r>
      <w:r w:rsidR="009D4A85" w:rsidRPr="0095276B">
        <w:t xml:space="preserve"> s</w:t>
      </w:r>
      <w:r>
        <w:t>’</w:t>
      </w:r>
      <w:r w:rsidR="009D4A85" w:rsidRPr="0095276B">
        <w:t>écria-t-il tout à coup</w:t>
      </w:r>
      <w:r>
        <w:t xml:space="preserve">, </w:t>
      </w:r>
      <w:r w:rsidR="009D4A85" w:rsidRPr="0095276B">
        <w:t>en retenant son chapeau qu</w:t>
      </w:r>
      <w:r>
        <w:t>’</w:t>
      </w:r>
      <w:r w:rsidR="009D4A85" w:rsidRPr="0095276B">
        <w:t>une courroie attrapait au pa</w:t>
      </w:r>
      <w:r w:rsidR="009D4A85" w:rsidRPr="0095276B">
        <w:t>s</w:t>
      </w:r>
      <w:r w:rsidR="009D4A85" w:rsidRPr="0095276B">
        <w:t>sage</w:t>
      </w:r>
      <w:r>
        <w:t>, « </w:t>
      </w:r>
      <w:r w:rsidR="009D4A85" w:rsidRPr="0095276B">
        <w:t>les transmissions ne sont donc pas protégées chez vous</w:t>
      </w:r>
      <w:r>
        <w:t xml:space="preserve"> ! </w:t>
      </w:r>
      <w:r w:rsidR="009D4A85" w:rsidRPr="0095276B">
        <w:t>Avez-vous beaucoup d</w:t>
      </w:r>
      <w:r>
        <w:t>’</w:t>
      </w:r>
      <w:r w:rsidR="009D4A85" w:rsidRPr="0095276B">
        <w:t>accidents</w:t>
      </w:r>
      <w:r>
        <w:t> ?</w:t>
      </w:r>
    </w:p>
    <w:p w14:paraId="4CD83DFE" w14:textId="77777777" w:rsidR="006455E5" w:rsidRDefault="006455E5" w:rsidP="002666CE">
      <w:r>
        <w:t>— </w:t>
      </w:r>
      <w:r w:rsidR="009D4A85" w:rsidRPr="0095276B">
        <w:t>Il s</w:t>
      </w:r>
      <w:r>
        <w:t>’</w:t>
      </w:r>
      <w:r w:rsidR="009D4A85" w:rsidRPr="0095276B">
        <w:t>en fait bien pincer quelques-uns</w:t>
      </w:r>
      <w:r>
        <w:t>, »</w:t>
      </w:r>
      <w:r w:rsidR="009D4A85" w:rsidRPr="0095276B">
        <w:t xml:space="preserve"> dit Guillaume avec une commisération sans feinte</w:t>
      </w:r>
      <w:r>
        <w:t>. « </w:t>
      </w:r>
      <w:r w:rsidR="009D4A85" w:rsidRPr="0095276B">
        <w:t>Mais qu</w:t>
      </w:r>
      <w:r>
        <w:t>’</w:t>
      </w:r>
      <w:r w:rsidR="009D4A85" w:rsidRPr="0095276B">
        <w:t>y faire</w:t>
      </w:r>
      <w:r>
        <w:t> ?</w:t>
      </w:r>
    </w:p>
    <w:p w14:paraId="079EC269" w14:textId="77777777" w:rsidR="006455E5" w:rsidRDefault="006455E5" w:rsidP="002666CE">
      <w:r>
        <w:t>— </w:t>
      </w:r>
      <w:r w:rsidR="009D4A85" w:rsidRPr="0095276B">
        <w:t>Évidemment</w:t>
      </w:r>
      <w:r>
        <w:t xml:space="preserve">, </w:t>
      </w:r>
      <w:r w:rsidR="009D4A85" w:rsidRPr="0095276B">
        <w:t>qu</w:t>
      </w:r>
      <w:r>
        <w:t>’</w:t>
      </w:r>
      <w:r w:rsidR="009D4A85" w:rsidRPr="0095276B">
        <w:t>y faire</w:t>
      </w:r>
      <w:r>
        <w:t xml:space="preserve"> ? </w:t>
      </w:r>
      <w:r w:rsidR="009D4A85" w:rsidRPr="0095276B">
        <w:t>Et je parie que sur les trois mi</w:t>
      </w:r>
      <w:r w:rsidR="009D4A85" w:rsidRPr="0095276B">
        <w:t>l</w:t>
      </w:r>
      <w:r w:rsidR="009D4A85" w:rsidRPr="0095276B">
        <w:t>le galériens sales</w:t>
      </w:r>
      <w:r>
        <w:t xml:space="preserve">, </w:t>
      </w:r>
      <w:r w:rsidR="009D4A85" w:rsidRPr="0095276B">
        <w:t>poitrinaires et terrifiés qui travaillent ici</w:t>
      </w:r>
      <w:r>
        <w:t xml:space="preserve">, </w:t>
      </w:r>
      <w:r w:rsidR="009D4A85" w:rsidRPr="0095276B">
        <w:t>il n</w:t>
      </w:r>
      <w:r>
        <w:t>’</w:t>
      </w:r>
      <w:r w:rsidR="009D4A85" w:rsidRPr="0095276B">
        <w:t>y en a pas trente capables de se laver les mains</w:t>
      </w:r>
      <w:r>
        <w:t xml:space="preserve">, </w:t>
      </w:r>
      <w:r w:rsidR="009D4A85" w:rsidRPr="0095276B">
        <w:t>d</w:t>
      </w:r>
      <w:r>
        <w:t>’</w:t>
      </w:r>
      <w:r w:rsidR="009D4A85" w:rsidRPr="0095276B">
        <w:t>endosser un veston</w:t>
      </w:r>
      <w:r>
        <w:t xml:space="preserve">, </w:t>
      </w:r>
      <w:r w:rsidR="009D4A85" w:rsidRPr="0095276B">
        <w:t>et d</w:t>
      </w:r>
      <w:r>
        <w:t>’</w:t>
      </w:r>
      <w:r w:rsidR="009D4A85" w:rsidRPr="0095276B">
        <w:t>aller dire aux patrons</w:t>
      </w:r>
      <w:r>
        <w:t> : « </w:t>
      </w:r>
      <w:r w:rsidR="009D4A85" w:rsidRPr="0095276B">
        <w:t>Nous venons</w:t>
      </w:r>
      <w:r>
        <w:t xml:space="preserve">, </w:t>
      </w:r>
      <w:r w:rsidR="009D4A85" w:rsidRPr="0095276B">
        <w:t>délégués par l</w:t>
      </w:r>
      <w:r>
        <w:t>’</w:t>
      </w:r>
      <w:r w:rsidR="009D4A85" w:rsidRPr="0095276B">
        <w:rPr>
          <w:i/>
          <w:iCs/>
        </w:rPr>
        <w:t>Union</w:t>
      </w:r>
      <w:r w:rsidR="009D4A85" w:rsidRPr="0095276B">
        <w:t xml:space="preserve"> de vos ouvriers</w:t>
      </w:r>
      <w:r>
        <w:t xml:space="preserve">, </w:t>
      </w:r>
      <w:r w:rsidR="009D4A85" w:rsidRPr="0095276B">
        <w:t>nous entendre avec vous pour fixer les conditions de notre travail</w:t>
      </w:r>
      <w:r>
        <w:t xml:space="preserve">. </w:t>
      </w:r>
      <w:r w:rsidR="009D4A85" w:rsidRPr="0095276B">
        <w:t>Nous voulons</w:t>
      </w:r>
      <w:r>
        <w:t>… »</w:t>
      </w:r>
      <w:r w:rsidR="009D4A85" w:rsidRPr="0095276B">
        <w:t xml:space="preserve"> Montre-moi le vestiaire et les lavabos</w:t>
      </w:r>
      <w:r>
        <w:t>, »</w:t>
      </w:r>
      <w:r w:rsidR="009D4A85" w:rsidRPr="0095276B">
        <w:t xml:space="preserve"> demanda-t-il brusquement à Wilhelm</w:t>
      </w:r>
      <w:r>
        <w:t>.</w:t>
      </w:r>
    </w:p>
    <w:p w14:paraId="1D689833" w14:textId="77777777" w:rsidR="006455E5" w:rsidRDefault="006455E5" w:rsidP="002666CE">
      <w:r>
        <w:rPr>
          <w:rFonts w:eastAsia="Lucida Sans Unicode" w:cs="Tahoma"/>
        </w:rPr>
        <w:t>« </w:t>
      </w:r>
      <w:r w:rsidR="009D4A85" w:rsidRPr="0095276B">
        <w:t xml:space="preserve">Le </w:t>
      </w:r>
      <w:proofErr w:type="spellStart"/>
      <w:r w:rsidR="009D4A85" w:rsidRPr="0095276B">
        <w:t>vesti</w:t>
      </w:r>
      <w:proofErr w:type="spellEnd"/>
      <w:r>
        <w:t xml:space="preserve">… </w:t>
      </w:r>
      <w:r w:rsidR="009D4A85" w:rsidRPr="0095276B">
        <w:t>Il n</w:t>
      </w:r>
      <w:r>
        <w:t>’</w:t>
      </w:r>
      <w:r w:rsidR="009D4A85" w:rsidRPr="0095276B">
        <w:t>y en a pas</w:t>
      </w:r>
      <w:r>
        <w:t>.</w:t>
      </w:r>
    </w:p>
    <w:p w14:paraId="32B2102B" w14:textId="77777777" w:rsidR="006455E5" w:rsidRDefault="006455E5" w:rsidP="002666CE">
      <w:r>
        <w:t>— </w:t>
      </w:r>
      <w:r w:rsidR="009D4A85" w:rsidRPr="0095276B">
        <w:t>Ni de salle de douches</w:t>
      </w:r>
      <w:r>
        <w:t xml:space="preserve">, </w:t>
      </w:r>
      <w:r w:rsidR="009D4A85" w:rsidRPr="0095276B">
        <w:t>je suppose</w:t>
      </w:r>
      <w:r>
        <w:t xml:space="preserve">, </w:t>
      </w:r>
      <w:r w:rsidR="009D4A85" w:rsidRPr="0095276B">
        <w:t>pas plus que de b</w:t>
      </w:r>
      <w:r w:rsidR="009D4A85" w:rsidRPr="0095276B">
        <w:t>a</w:t>
      </w:r>
      <w:r w:rsidR="009D4A85" w:rsidRPr="0095276B">
        <w:t>layeurs dans les cours</w:t>
      </w:r>
      <w:r>
        <w:t xml:space="preserve">. </w:t>
      </w:r>
      <w:r w:rsidR="009D4A85" w:rsidRPr="0095276B">
        <w:t>Que font ces gaillards qui grattent le drap</w:t>
      </w:r>
      <w:r>
        <w:t xml:space="preserve">, </w:t>
      </w:r>
      <w:r w:rsidR="009D4A85" w:rsidRPr="0095276B">
        <w:t>et ces autres qui le tapent à tour de bras</w:t>
      </w:r>
      <w:r>
        <w:t> ?</w:t>
      </w:r>
    </w:p>
    <w:p w14:paraId="7F7A2B36" w14:textId="77777777" w:rsidR="006455E5" w:rsidRDefault="006455E5" w:rsidP="002666CE">
      <w:r>
        <w:t>— </w:t>
      </w:r>
      <w:r w:rsidR="009D4A85" w:rsidRPr="0095276B">
        <w:t>C</w:t>
      </w:r>
      <w:r>
        <w:t>’</w:t>
      </w:r>
      <w:r w:rsidR="009D4A85" w:rsidRPr="0095276B">
        <w:t>est l</w:t>
      </w:r>
      <w:r>
        <w:t>’</w:t>
      </w:r>
      <w:r w:rsidR="009D4A85" w:rsidRPr="0095276B">
        <w:t>apprêt velours</w:t>
      </w:r>
      <w:r>
        <w:t xml:space="preserve">. </w:t>
      </w:r>
      <w:r w:rsidR="009D4A85" w:rsidRPr="0095276B">
        <w:t>Veux-tu voir</w:t>
      </w:r>
      <w:r>
        <w:t> ?</w:t>
      </w:r>
    </w:p>
    <w:p w14:paraId="59A77D7C" w14:textId="74230B6C" w:rsidR="002666CE" w:rsidRDefault="006455E5" w:rsidP="002666CE">
      <w:r>
        <w:t>— </w:t>
      </w:r>
      <w:r w:rsidR="009D4A85" w:rsidRPr="0095276B">
        <w:t>Merci</w:t>
      </w:r>
      <w:r>
        <w:t xml:space="preserve">, </w:t>
      </w:r>
      <w:r w:rsidR="009D4A85" w:rsidRPr="0095276B">
        <w:t>merci</w:t>
      </w:r>
      <w:r>
        <w:t xml:space="preserve">. </w:t>
      </w:r>
      <w:r w:rsidR="009D4A85" w:rsidRPr="0095276B">
        <w:t>J</w:t>
      </w:r>
      <w:r>
        <w:t>’</w:t>
      </w:r>
      <w:r w:rsidR="009D4A85" w:rsidRPr="0095276B">
        <w:t>ai vu ça</w:t>
      </w:r>
      <w:r>
        <w:t xml:space="preserve">, </w:t>
      </w:r>
      <w:r w:rsidR="009D4A85" w:rsidRPr="0095276B">
        <w:t>ou quelque chose d</w:t>
      </w:r>
      <w:r>
        <w:t>’</w:t>
      </w:r>
      <w:r w:rsidR="009D4A85" w:rsidRPr="0095276B">
        <w:t>approchant</w:t>
      </w:r>
      <w:r>
        <w:t xml:space="preserve">, </w:t>
      </w:r>
      <w:r w:rsidR="009D4A85" w:rsidRPr="0095276B">
        <w:t>au village soudanais</w:t>
      </w:r>
      <w:r>
        <w:t xml:space="preserve">, </w:t>
      </w:r>
      <w:r w:rsidR="009D4A85" w:rsidRPr="0095276B">
        <w:t>si je ne me trompe</w:t>
      </w:r>
      <w:r>
        <w:t>. »</w:t>
      </w:r>
    </w:p>
    <w:p w14:paraId="70C7E996" w14:textId="77777777" w:rsidR="006455E5" w:rsidRDefault="009D4A85" w:rsidP="002666CE">
      <w:r w:rsidRPr="0095276B">
        <w:t>Le bruit infernal des métiers empêcha Guillaume de goûter cet intéressant rapprochement</w:t>
      </w:r>
      <w:r w:rsidR="006455E5">
        <w:t>.</w:t>
      </w:r>
    </w:p>
    <w:p w14:paraId="3305854F" w14:textId="77777777" w:rsidR="006455E5" w:rsidRDefault="006455E5" w:rsidP="002666CE">
      <w:r>
        <w:rPr>
          <w:rFonts w:eastAsia="Lucida Sans Unicode" w:cs="Tahoma"/>
        </w:rPr>
        <w:lastRenderedPageBreak/>
        <w:t>« </w:t>
      </w:r>
      <w:r w:rsidR="009D4A85" w:rsidRPr="0095276B">
        <w:t>Combien avez-vous de générateurs</w:t>
      </w:r>
      <w:r>
        <w:t xml:space="preserve"> ? </w:t>
      </w:r>
      <w:r>
        <w:rPr>
          <w:rFonts w:eastAsia="Georgia" w:cs="Georgia"/>
        </w:rPr>
        <w:t xml:space="preserve">– </w:t>
      </w:r>
      <w:r w:rsidR="009D4A85" w:rsidRPr="0095276B">
        <w:t>de machines</w:t>
      </w:r>
      <w:r>
        <w:t> ? »</w:t>
      </w:r>
      <w:r w:rsidR="009D4A85" w:rsidRPr="0095276B">
        <w:t xml:space="preserve"> corrigea-t-il en s</w:t>
      </w:r>
      <w:r>
        <w:t>’</w:t>
      </w:r>
      <w:r w:rsidR="009D4A85" w:rsidRPr="0095276B">
        <w:t>apercevant que Guillaume ne comprenait pas</w:t>
      </w:r>
      <w:r>
        <w:t>.</w:t>
      </w:r>
    </w:p>
    <w:p w14:paraId="7B5DF5B0" w14:textId="77777777" w:rsidR="006455E5" w:rsidRDefault="006455E5" w:rsidP="002666CE">
      <w:r>
        <w:rPr>
          <w:rFonts w:eastAsia="Lucida Sans Unicode" w:cs="Tahoma"/>
        </w:rPr>
        <w:t>« </w:t>
      </w:r>
      <w:r w:rsidR="009D4A85" w:rsidRPr="0095276B">
        <w:t>Sept</w:t>
      </w:r>
      <w:r>
        <w:t>.</w:t>
      </w:r>
    </w:p>
    <w:p w14:paraId="0AB9F09F" w14:textId="75D805A8" w:rsidR="002666CE" w:rsidRDefault="006455E5" w:rsidP="002666CE">
      <w:r>
        <w:t>— </w:t>
      </w:r>
      <w:r w:rsidR="009D4A85" w:rsidRPr="0095276B">
        <w:t>Sept</w:t>
      </w:r>
      <w:r>
        <w:t xml:space="preserve"> ? </w:t>
      </w:r>
      <w:r w:rsidR="009D4A85" w:rsidRPr="0095276B">
        <w:t>Bonté de Dieu</w:t>
      </w:r>
      <w:r>
        <w:t xml:space="preserve"> ! </w:t>
      </w:r>
      <w:r w:rsidR="009D4A85" w:rsidRPr="0095276B">
        <w:t>Mais vous devez manger sept fois gros comme vous de houille et d</w:t>
      </w:r>
      <w:r>
        <w:t>’</w:t>
      </w:r>
      <w:r w:rsidR="009D4A85" w:rsidRPr="0095276B">
        <w:t>énergie perdue</w:t>
      </w:r>
      <w:r>
        <w:t xml:space="preserve"> ! </w:t>
      </w:r>
      <w:r w:rsidR="009D4A85" w:rsidRPr="0095276B">
        <w:t>Qu</w:t>
      </w:r>
      <w:r>
        <w:t>’</w:t>
      </w:r>
      <w:r w:rsidR="009D4A85" w:rsidRPr="0095276B">
        <w:t>est-ce qui vous empêche de construire une Centrale</w:t>
      </w:r>
      <w:r>
        <w:t xml:space="preserve"> ? </w:t>
      </w:r>
      <w:r w:rsidR="009D4A85" w:rsidRPr="0095276B">
        <w:t>Elle vous coûtera quatre-vingt mille dollars</w:t>
      </w:r>
      <w:r>
        <w:t xml:space="preserve">, </w:t>
      </w:r>
      <w:r w:rsidR="009D4A85" w:rsidRPr="0095276B">
        <w:t>mais vous économiserez cinq mille dollars par an</w:t>
      </w:r>
      <w:r>
        <w:t xml:space="preserve">, </w:t>
      </w:r>
      <w:r w:rsidR="009D4A85" w:rsidRPr="0095276B">
        <w:t>combustible et personnel</w:t>
      </w:r>
      <w:r>
        <w:t xml:space="preserve">. </w:t>
      </w:r>
      <w:r w:rsidR="009D4A85" w:rsidRPr="0095276B">
        <w:t>Je commence à me faire une idée de ce que devaient être les usines qu</w:t>
      </w:r>
      <w:r>
        <w:t>’</w:t>
      </w:r>
      <w:r w:rsidR="009D4A85" w:rsidRPr="0095276B">
        <w:t>ils ont co</w:t>
      </w:r>
      <w:r w:rsidR="009D4A85" w:rsidRPr="0095276B">
        <w:t>u</w:t>
      </w:r>
      <w:r w:rsidR="009D4A85" w:rsidRPr="0095276B">
        <w:t>lées</w:t>
      </w:r>
      <w:r>
        <w:t xml:space="preserve"> ! </w:t>
      </w:r>
      <w:r w:rsidR="009D4A85" w:rsidRPr="0095276B">
        <w:t>Vous ferez bien de prodiguer votre bienveillance à votre corps de douaniers</w:t>
      </w:r>
      <w:r>
        <w:t xml:space="preserve">. </w:t>
      </w:r>
      <w:r w:rsidR="009D4A85" w:rsidRPr="0095276B">
        <w:t>Car décidément l</w:t>
      </w:r>
      <w:r>
        <w:t>’</w:t>
      </w:r>
      <w:r w:rsidR="009D4A85" w:rsidRPr="0095276B">
        <w:t>argent ne met pas de mauvaise volonté à se laisser gagner</w:t>
      </w:r>
      <w:r>
        <w:t xml:space="preserve">, </w:t>
      </w:r>
      <w:r w:rsidR="009D4A85" w:rsidRPr="0095276B">
        <w:t>en France</w:t>
      </w:r>
      <w:r>
        <w:t>. »</w:t>
      </w:r>
    </w:p>
    <w:p w14:paraId="56BF2E64" w14:textId="359E7BA5" w:rsidR="006455E5" w:rsidRDefault="009D4A85" w:rsidP="002666CE">
      <w:r w:rsidRPr="0095276B">
        <w:t>Il décida</w:t>
      </w:r>
      <w:r w:rsidR="006455E5">
        <w:t xml:space="preserve">, </w:t>
      </w:r>
      <w:r w:rsidRPr="0095276B">
        <w:t>en conséquence</w:t>
      </w:r>
      <w:r w:rsidR="006455E5">
        <w:t xml:space="preserve">, </w:t>
      </w:r>
      <w:r w:rsidRPr="0095276B">
        <w:t>de renvoyer à des jours mei</w:t>
      </w:r>
      <w:r w:rsidRPr="0095276B">
        <w:t>l</w:t>
      </w:r>
      <w:r w:rsidRPr="0095276B">
        <w:t>leurs les questions plutôt naïves qu</w:t>
      </w:r>
      <w:r w:rsidR="006455E5">
        <w:t>’</w:t>
      </w:r>
      <w:r w:rsidRPr="0095276B">
        <w:t>il avait préparées sur la fo</w:t>
      </w:r>
      <w:r w:rsidRPr="0095276B">
        <w:t>r</w:t>
      </w:r>
      <w:r w:rsidRPr="0095276B">
        <w:t>ce effective absorbée par métier-heure</w:t>
      </w:r>
      <w:r w:rsidR="006455E5">
        <w:t xml:space="preserve">, </w:t>
      </w:r>
      <w:r w:rsidRPr="0095276B">
        <w:t>celle qui se perdait en transport d</w:t>
      </w:r>
      <w:r w:rsidR="006455E5">
        <w:t>’</w:t>
      </w:r>
      <w:r w:rsidRPr="0095276B">
        <w:t>énergie</w:t>
      </w:r>
      <w:r w:rsidR="006455E5">
        <w:t xml:space="preserve">, </w:t>
      </w:r>
      <w:r w:rsidRPr="0095276B">
        <w:t>les raisons profondes qui avaient dicté la disposition des ateliers</w:t>
      </w:r>
      <w:r w:rsidR="006455E5">
        <w:t xml:space="preserve">, </w:t>
      </w:r>
      <w:r w:rsidRPr="0095276B">
        <w:t>et le système financier qui avait présidé à la construction des cottages ouvriers</w:t>
      </w:r>
      <w:r w:rsidR="006455E5">
        <w:t xml:space="preserve">. </w:t>
      </w:r>
      <w:r w:rsidRPr="0095276B">
        <w:t>Ayant même aperçu</w:t>
      </w:r>
      <w:r w:rsidR="006455E5">
        <w:t xml:space="preserve">, </w:t>
      </w:r>
      <w:r w:rsidRPr="0095276B">
        <w:t>par-dessous ses lunettes</w:t>
      </w:r>
      <w:r w:rsidR="006455E5">
        <w:t xml:space="preserve">, </w:t>
      </w:r>
      <w:r w:rsidRPr="0095276B">
        <w:t>d</w:t>
      </w:r>
      <w:r w:rsidR="006455E5">
        <w:t>’</w:t>
      </w:r>
      <w:r w:rsidRPr="0095276B">
        <w:t>infects carnets maculés</w:t>
      </w:r>
      <w:r w:rsidR="006455E5">
        <w:t xml:space="preserve">, </w:t>
      </w:r>
      <w:r w:rsidRPr="0095276B">
        <w:t>qui devaient être des livrets de paye</w:t>
      </w:r>
      <w:r w:rsidR="006455E5">
        <w:t xml:space="preserve">, </w:t>
      </w:r>
      <w:r w:rsidRPr="0095276B">
        <w:t>il retrancha de sa curiosité tout ce qui touchait à l</w:t>
      </w:r>
      <w:r w:rsidR="006455E5">
        <w:t>’</w:t>
      </w:r>
      <w:r w:rsidRPr="0095276B">
        <w:t>organisation du travail</w:t>
      </w:r>
      <w:r w:rsidR="006455E5">
        <w:t xml:space="preserve">, </w:t>
      </w:r>
      <w:r w:rsidRPr="0095276B">
        <w:t>au club ouvrier et au resta</w:t>
      </w:r>
      <w:r w:rsidRPr="0095276B">
        <w:t>u</w:t>
      </w:r>
      <w:r w:rsidRPr="0095276B">
        <w:t>rant coopératif</w:t>
      </w:r>
      <w:r w:rsidR="006455E5">
        <w:t xml:space="preserve">. </w:t>
      </w:r>
      <w:r w:rsidRPr="0095276B">
        <w:t>Ces réflexions n</w:t>
      </w:r>
      <w:r w:rsidR="006455E5">
        <w:t>’</w:t>
      </w:r>
      <w:r w:rsidRPr="0095276B">
        <w:t>étaient peut-être pas de toute indulgence</w:t>
      </w:r>
      <w:r w:rsidR="006455E5">
        <w:t xml:space="preserve">. </w:t>
      </w:r>
      <w:r w:rsidRPr="0095276B">
        <w:t>Il y avait</w:t>
      </w:r>
      <w:r w:rsidR="006455E5">
        <w:t xml:space="preserve">, </w:t>
      </w:r>
      <w:r w:rsidRPr="0095276B">
        <w:t>après tout</w:t>
      </w:r>
      <w:r w:rsidR="006455E5">
        <w:t xml:space="preserve">, </w:t>
      </w:r>
      <w:r w:rsidRPr="0095276B">
        <w:t>un ruban de route depuis la petite fabrique sous les marronniers alsaciens</w:t>
      </w:r>
      <w:r w:rsidR="006455E5">
        <w:t xml:space="preserve">. </w:t>
      </w:r>
      <w:r w:rsidRPr="0095276B">
        <w:t xml:space="preserve">Mais </w:t>
      </w:r>
      <w:r w:rsidR="006455E5">
        <w:t>M. </w:t>
      </w:r>
      <w:r w:rsidRPr="0095276B">
        <w:t>Ben avait nourri</w:t>
      </w:r>
      <w:r w:rsidR="006455E5">
        <w:t xml:space="preserve">, </w:t>
      </w:r>
      <w:r w:rsidRPr="0095276B">
        <w:t>en d</w:t>
      </w:r>
      <w:r w:rsidR="006455E5">
        <w:t>’</w:t>
      </w:r>
      <w:r w:rsidRPr="0095276B">
        <w:t>autres pays</w:t>
      </w:r>
      <w:r w:rsidR="006455E5">
        <w:t xml:space="preserve">, </w:t>
      </w:r>
      <w:r w:rsidRPr="0095276B">
        <w:t>un certain idéal de décence indu</w:t>
      </w:r>
      <w:r w:rsidRPr="0095276B">
        <w:t>s</w:t>
      </w:r>
      <w:r w:rsidRPr="0095276B">
        <w:t>trielle et humaine</w:t>
      </w:r>
      <w:r w:rsidR="006455E5">
        <w:t xml:space="preserve">, </w:t>
      </w:r>
      <w:r w:rsidRPr="0095276B">
        <w:t>que la bonne vieille routine ne satisfaisait plus</w:t>
      </w:r>
      <w:r w:rsidR="006455E5">
        <w:t>.</w:t>
      </w:r>
    </w:p>
    <w:p w14:paraId="606E5840" w14:textId="5EA76449" w:rsidR="002666CE" w:rsidRDefault="006455E5" w:rsidP="002666CE">
      <w:r>
        <w:rPr>
          <w:rFonts w:eastAsia="Lucida Sans Unicode" w:cs="Tahoma"/>
        </w:rPr>
        <w:t>« </w:t>
      </w:r>
      <w:r w:rsidR="009D4A85" w:rsidRPr="0095276B">
        <w:t>Étonnant comme le milieu a déteint</w:t>
      </w:r>
      <w:r>
        <w:t xml:space="preserve">. </w:t>
      </w:r>
      <w:r w:rsidR="009D4A85" w:rsidRPr="0095276B">
        <w:t>Ce qu</w:t>
      </w:r>
      <w:r>
        <w:t>’</w:t>
      </w:r>
      <w:r w:rsidR="009D4A85" w:rsidRPr="0095276B">
        <w:t>on appelle le mimétisme</w:t>
      </w:r>
      <w:r>
        <w:t xml:space="preserve">, </w:t>
      </w:r>
      <w:r w:rsidR="009D4A85" w:rsidRPr="0095276B">
        <w:t>je crois</w:t>
      </w:r>
      <w:r>
        <w:t>. »</w:t>
      </w:r>
    </w:p>
    <w:p w14:paraId="2CCDD3B6" w14:textId="77777777" w:rsidR="006455E5" w:rsidRDefault="009D4A85" w:rsidP="002666CE">
      <w:r w:rsidRPr="0095276B">
        <w:lastRenderedPageBreak/>
        <w:t>Il jeta un coup d</w:t>
      </w:r>
      <w:r w:rsidR="006455E5">
        <w:t>’</w:t>
      </w:r>
      <w:r w:rsidRPr="0095276B">
        <w:t>œil sur son guide</w:t>
      </w:r>
      <w:r w:rsidR="006455E5">
        <w:t>.</w:t>
      </w:r>
    </w:p>
    <w:p w14:paraId="6589C93B" w14:textId="7F63A56A" w:rsidR="002666CE" w:rsidRDefault="006455E5" w:rsidP="002666CE">
      <w:r>
        <w:t>« </w:t>
      </w:r>
      <w:r w:rsidR="009D4A85" w:rsidRPr="0095276B">
        <w:t>Hum</w:t>
      </w:r>
      <w:r>
        <w:t xml:space="preserve"> ! </w:t>
      </w:r>
      <w:r w:rsidR="009D4A85" w:rsidRPr="0095276B">
        <w:t>ils ont vieilli diantrement vite</w:t>
      </w:r>
      <w:r>
        <w:t xml:space="preserve">, </w:t>
      </w:r>
      <w:r w:rsidR="009D4A85" w:rsidRPr="0095276B">
        <w:t>dans le pays</w:t>
      </w:r>
      <w:r>
        <w:t xml:space="preserve">, </w:t>
      </w:r>
      <w:r w:rsidR="009D4A85" w:rsidRPr="0095276B">
        <w:t>et ce pauvre Will plus que personne</w:t>
      </w:r>
      <w:r>
        <w:t xml:space="preserve">, </w:t>
      </w:r>
      <w:r w:rsidR="009D4A85" w:rsidRPr="0095276B">
        <w:t>je m</w:t>
      </w:r>
      <w:r>
        <w:t>’</w:t>
      </w:r>
      <w:r w:rsidR="009D4A85" w:rsidRPr="0095276B">
        <w:t>en aperçois maintenant</w:t>
      </w:r>
      <w:r>
        <w:t xml:space="preserve">. </w:t>
      </w:r>
      <w:r w:rsidR="009D4A85" w:rsidRPr="0095276B">
        <w:t xml:space="preserve">Il ne faut tout de même pas que je le persécute de mes </w:t>
      </w:r>
      <w:proofErr w:type="spellStart"/>
      <w:r w:rsidR="009D4A85" w:rsidRPr="0095276B">
        <w:t>scandalis</w:t>
      </w:r>
      <w:r w:rsidR="009D4A85" w:rsidRPr="0095276B">
        <w:t>a</w:t>
      </w:r>
      <w:r w:rsidR="009D4A85" w:rsidRPr="0095276B">
        <w:t>tions</w:t>
      </w:r>
      <w:proofErr w:type="spellEnd"/>
      <w:r>
        <w:t xml:space="preserve">. </w:t>
      </w:r>
      <w:r w:rsidR="009D4A85" w:rsidRPr="0095276B">
        <w:t>Qu</w:t>
      </w:r>
      <w:r>
        <w:t>’</w:t>
      </w:r>
      <w:r w:rsidR="009D4A85" w:rsidRPr="0095276B">
        <w:t>est-ce qu</w:t>
      </w:r>
      <w:r>
        <w:t>’</w:t>
      </w:r>
      <w:r w:rsidR="009D4A85" w:rsidRPr="0095276B">
        <w:t>il a</w:t>
      </w:r>
      <w:r>
        <w:t xml:space="preserve"> ? </w:t>
      </w:r>
      <w:r w:rsidR="009D4A85" w:rsidRPr="0095276B">
        <w:t>Dis-moi donc</w:t>
      </w:r>
      <w:r>
        <w:t xml:space="preserve">, </w:t>
      </w:r>
      <w:r w:rsidR="009D4A85" w:rsidRPr="0095276B">
        <w:t>Will</w:t>
      </w:r>
      <w:r>
        <w:t xml:space="preserve"> (</w:t>
      </w:r>
      <w:r w:rsidR="009D4A85" w:rsidRPr="0095276B">
        <w:t>ça je pense que je peux en parler</w:t>
      </w:r>
      <w:r>
        <w:t xml:space="preserve">), </w:t>
      </w:r>
      <w:r w:rsidR="009D4A85" w:rsidRPr="0095276B">
        <w:t xml:space="preserve">tes ouvriers ont-ils formé une </w:t>
      </w:r>
      <w:r w:rsidR="009D4A85" w:rsidRPr="0095276B">
        <w:rPr>
          <w:i/>
          <w:iCs/>
        </w:rPr>
        <w:t>Union</w:t>
      </w:r>
      <w:r>
        <w:t> ? »</w:t>
      </w:r>
    </w:p>
    <w:p w14:paraId="7B8A04A4" w14:textId="77777777" w:rsidR="006455E5" w:rsidRDefault="009D4A85" w:rsidP="002666CE">
      <w:r w:rsidRPr="0095276B">
        <w:t>Il précisa de nouveau</w:t>
      </w:r>
      <w:r w:rsidR="006455E5">
        <w:t xml:space="preserve">, </w:t>
      </w:r>
      <w:r w:rsidRPr="0095276B">
        <w:t>pour l</w:t>
      </w:r>
      <w:r w:rsidR="006455E5">
        <w:t>’</w:t>
      </w:r>
      <w:r w:rsidRPr="0095276B">
        <w:t>ignorance du fabricant</w:t>
      </w:r>
      <w:r w:rsidR="006455E5">
        <w:t> :</w:t>
      </w:r>
    </w:p>
    <w:p w14:paraId="73A51DA8" w14:textId="6F3FBEDD" w:rsidR="002666CE" w:rsidRDefault="006455E5" w:rsidP="002666CE">
      <w:r>
        <w:t>« </w:t>
      </w:r>
      <w:r w:rsidR="009D4A85" w:rsidRPr="0095276B">
        <w:t>Un Syndicat</w:t>
      </w:r>
      <w:r>
        <w:t> ? »</w:t>
      </w:r>
    </w:p>
    <w:p w14:paraId="699E704D" w14:textId="77777777" w:rsidR="006455E5" w:rsidRDefault="009D4A85" w:rsidP="002666CE">
      <w:r w:rsidRPr="0095276B">
        <w:t>À l</w:t>
      </w:r>
      <w:r w:rsidR="006455E5">
        <w:t>’</w:t>
      </w:r>
      <w:r w:rsidRPr="0095276B">
        <w:t>air terrifié de Guillaume</w:t>
      </w:r>
      <w:r w:rsidR="006455E5">
        <w:t xml:space="preserve">, </w:t>
      </w:r>
      <w:r w:rsidRPr="0095276B">
        <w:t>il connut qu</w:t>
      </w:r>
      <w:r w:rsidR="006455E5">
        <w:t>’</w:t>
      </w:r>
      <w:r w:rsidRPr="0095276B">
        <w:t>il avait mis le pied dans un guêpier</w:t>
      </w:r>
      <w:r w:rsidR="006455E5">
        <w:t>.</w:t>
      </w:r>
    </w:p>
    <w:p w14:paraId="30A04D54" w14:textId="78E0F831" w:rsidR="002666CE" w:rsidRDefault="006455E5" w:rsidP="002666CE">
      <w:r>
        <w:t>« </w:t>
      </w:r>
      <w:proofErr w:type="spellStart"/>
      <w:r w:rsidR="009D4A85" w:rsidRPr="0095276B">
        <w:t>Aha</w:t>
      </w:r>
      <w:proofErr w:type="spellEnd"/>
      <w:r>
        <w:t xml:space="preserve"> !… </w:t>
      </w:r>
      <w:r w:rsidR="009D4A85" w:rsidRPr="0095276B">
        <w:t>Grèves</w:t>
      </w:r>
      <w:r>
        <w:t> ? »</w:t>
      </w:r>
    </w:p>
    <w:p w14:paraId="0AC6C219" w14:textId="77777777" w:rsidR="006455E5" w:rsidRDefault="009D4A85" w:rsidP="002666CE">
      <w:r w:rsidRPr="0095276B">
        <w:t>Guillaume ne répondit pas</w:t>
      </w:r>
      <w:r w:rsidR="006455E5">
        <w:t xml:space="preserve">, </w:t>
      </w:r>
      <w:r w:rsidRPr="0095276B">
        <w:t>mais le reste de la visite se re</w:t>
      </w:r>
      <w:r w:rsidRPr="0095276B">
        <w:t>s</w:t>
      </w:r>
      <w:r w:rsidRPr="0095276B">
        <w:t>sentit de la hâte avec laquelle il semblait pressé de se décharger d</w:t>
      </w:r>
      <w:r w:rsidR="006455E5">
        <w:t>’</w:t>
      </w:r>
      <w:r w:rsidRPr="0095276B">
        <w:t>un fardeau</w:t>
      </w:r>
      <w:r w:rsidR="006455E5">
        <w:t>.</w:t>
      </w:r>
    </w:p>
    <w:p w14:paraId="5F8DCCEC" w14:textId="7E472797" w:rsidR="006455E5" w:rsidRDefault="006455E5" w:rsidP="002666CE"/>
    <w:p w14:paraId="503393EF" w14:textId="77777777" w:rsidR="006455E5" w:rsidRDefault="009D4A85" w:rsidP="002666CE">
      <w:r w:rsidRPr="0095276B">
        <w:t>Ils avaient pourtant marché quatre heures</w:t>
      </w:r>
      <w:r w:rsidR="006455E5">
        <w:t xml:space="preserve">, </w:t>
      </w:r>
      <w:r w:rsidRPr="0095276B">
        <w:t>et sans tout voir</w:t>
      </w:r>
      <w:r w:rsidR="006455E5">
        <w:t xml:space="preserve">, </w:t>
      </w:r>
      <w:r w:rsidRPr="0095276B">
        <w:t xml:space="preserve">quand un homme soucieux et harassé se jeta dans le fond de son fauteuil à </w:t>
      </w:r>
      <w:proofErr w:type="spellStart"/>
      <w:r w:rsidRPr="0095276B">
        <w:t>roquillards</w:t>
      </w:r>
      <w:proofErr w:type="spellEnd"/>
      <w:r w:rsidR="006455E5">
        <w:t xml:space="preserve">, </w:t>
      </w:r>
      <w:r w:rsidRPr="0095276B">
        <w:t>seul emblème de la dignité patr</w:t>
      </w:r>
      <w:r w:rsidRPr="0095276B">
        <w:t>o</w:t>
      </w:r>
      <w:r w:rsidRPr="0095276B">
        <w:t>nale dans un petit réduit de la filature</w:t>
      </w:r>
      <w:r w:rsidR="006455E5">
        <w:t>.</w:t>
      </w:r>
    </w:p>
    <w:p w14:paraId="6F23AC45" w14:textId="77777777" w:rsidR="006455E5" w:rsidRDefault="009D4A85" w:rsidP="002666CE">
      <w:r w:rsidRPr="0095276B">
        <w:t>Et</w:t>
      </w:r>
      <w:r w:rsidR="006455E5">
        <w:t xml:space="preserve">, </w:t>
      </w:r>
      <w:r w:rsidRPr="0095276B">
        <w:t>tout à coup</w:t>
      </w:r>
      <w:r w:rsidR="006455E5">
        <w:t xml:space="preserve">, </w:t>
      </w:r>
      <w:r w:rsidRPr="0095276B">
        <w:t>le sourd satisfait de tout à l</w:t>
      </w:r>
      <w:r w:rsidR="006455E5">
        <w:t>’</w:t>
      </w:r>
      <w:r w:rsidRPr="0095276B">
        <w:t>heure revint subitement aux questions éludées en chemin</w:t>
      </w:r>
      <w:r w:rsidR="006455E5">
        <w:t>.</w:t>
      </w:r>
    </w:p>
    <w:p w14:paraId="55D8D70E" w14:textId="77777777" w:rsidR="006455E5" w:rsidRDefault="009D4A85" w:rsidP="002666CE">
      <w:r w:rsidRPr="0095276B">
        <w:t>Oui</w:t>
      </w:r>
      <w:r w:rsidR="006455E5">
        <w:t xml:space="preserve">, </w:t>
      </w:r>
      <w:r w:rsidRPr="0095276B">
        <w:t>Benjamin</w:t>
      </w:r>
      <w:r w:rsidR="006455E5">
        <w:t xml:space="preserve">, </w:t>
      </w:r>
      <w:r w:rsidRPr="0095276B">
        <w:t>oui</w:t>
      </w:r>
      <w:r w:rsidR="006455E5">
        <w:t xml:space="preserve">, </w:t>
      </w:r>
      <w:r w:rsidRPr="0095276B">
        <w:t>il y avait un Syndicat</w:t>
      </w:r>
      <w:r w:rsidR="006455E5">
        <w:t xml:space="preserve">. </w:t>
      </w:r>
      <w:r w:rsidRPr="0095276B">
        <w:t>Et sitôt votée la loi néfaste de 84</w:t>
      </w:r>
      <w:r w:rsidR="006455E5">
        <w:t xml:space="preserve"> ! </w:t>
      </w:r>
      <w:r w:rsidRPr="0095276B">
        <w:t>Ces ouvriers qu</w:t>
      </w:r>
      <w:r w:rsidR="006455E5">
        <w:t>’</w:t>
      </w:r>
      <w:r w:rsidRPr="0095276B">
        <w:t>on aimait comme des fils</w:t>
      </w:r>
      <w:r w:rsidR="006455E5">
        <w:t xml:space="preserve">, </w:t>
      </w:r>
      <w:r w:rsidRPr="0095276B">
        <w:t>qu</w:t>
      </w:r>
      <w:r w:rsidR="006455E5">
        <w:t>’</w:t>
      </w:r>
      <w:r w:rsidRPr="0095276B">
        <w:t>on appelait par leur nom</w:t>
      </w:r>
      <w:r w:rsidR="006455E5">
        <w:t xml:space="preserve">, </w:t>
      </w:r>
      <w:r w:rsidRPr="0095276B">
        <w:t>avec qui on partageait le travail</w:t>
      </w:r>
      <w:r w:rsidR="006455E5">
        <w:t xml:space="preserve">, </w:t>
      </w:r>
      <w:r w:rsidRPr="0095276B">
        <w:t>les soucis</w:t>
      </w:r>
      <w:r w:rsidR="006455E5">
        <w:t xml:space="preserve">, </w:t>
      </w:r>
      <w:r w:rsidRPr="0095276B">
        <w:t>qu</w:t>
      </w:r>
      <w:r w:rsidR="006455E5">
        <w:t>’</w:t>
      </w:r>
      <w:r w:rsidRPr="0095276B">
        <w:t>on allait visiter</w:t>
      </w:r>
      <w:r w:rsidR="006455E5">
        <w:t xml:space="preserve">, </w:t>
      </w:r>
      <w:r w:rsidRPr="0095276B">
        <w:t>qu</w:t>
      </w:r>
      <w:r w:rsidR="006455E5">
        <w:t>’</w:t>
      </w:r>
      <w:r w:rsidRPr="0095276B">
        <w:t>on aidait à franchir les mauvais pas</w:t>
      </w:r>
      <w:r w:rsidR="006455E5">
        <w:t xml:space="preserve">, </w:t>
      </w:r>
      <w:r w:rsidRPr="0095276B">
        <w:t>ils n</w:t>
      </w:r>
      <w:r w:rsidR="006455E5">
        <w:t>’</w:t>
      </w:r>
      <w:r w:rsidRPr="0095276B">
        <w:t>avaient pas plutôt vu s</w:t>
      </w:r>
      <w:r w:rsidR="006455E5">
        <w:t>’</w:t>
      </w:r>
      <w:r w:rsidRPr="0095276B">
        <w:t>entr</w:t>
      </w:r>
      <w:r w:rsidR="006455E5">
        <w:t>’</w:t>
      </w:r>
      <w:r w:rsidRPr="0095276B">
        <w:t>ouvrir la porte ingrate</w:t>
      </w:r>
      <w:r w:rsidR="006455E5">
        <w:t xml:space="preserve">… </w:t>
      </w:r>
      <w:r w:rsidRPr="0095276B">
        <w:t>Dès l</w:t>
      </w:r>
      <w:r w:rsidR="006455E5">
        <w:t>’</w:t>
      </w:r>
      <w:r w:rsidRPr="0095276B">
        <w:t>automne de 85</w:t>
      </w:r>
      <w:r w:rsidR="006455E5">
        <w:t xml:space="preserve">, </w:t>
      </w:r>
      <w:r w:rsidRPr="0095276B">
        <w:t>en pleine saison</w:t>
      </w:r>
      <w:r w:rsidR="006455E5">
        <w:t xml:space="preserve">, </w:t>
      </w:r>
      <w:r w:rsidRPr="0095276B">
        <w:t xml:space="preserve">ils avaient </w:t>
      </w:r>
      <w:r w:rsidRPr="0095276B">
        <w:lastRenderedPageBreak/>
        <w:t>délégué</w:t>
      </w:r>
      <w:r w:rsidR="006455E5">
        <w:t xml:space="preserve">, </w:t>
      </w:r>
      <w:r w:rsidRPr="0095276B">
        <w:t>sans prévenir</w:t>
      </w:r>
      <w:r w:rsidR="006455E5">
        <w:t xml:space="preserve">, </w:t>
      </w:r>
      <w:r w:rsidRPr="0095276B">
        <w:t>posé des conditions</w:t>
      </w:r>
      <w:r w:rsidR="006455E5">
        <w:t xml:space="preserve">, </w:t>
      </w:r>
      <w:r w:rsidRPr="0095276B">
        <w:t>demandé des comptes</w:t>
      </w:r>
      <w:r w:rsidR="006455E5">
        <w:t xml:space="preserve">, </w:t>
      </w:r>
      <w:r w:rsidR="006455E5">
        <w:rPr>
          <w:rFonts w:eastAsia="Georgia" w:cs="Georgia"/>
        </w:rPr>
        <w:t xml:space="preserve">– </w:t>
      </w:r>
      <w:r w:rsidRPr="0095276B">
        <w:t>eux</w:t>
      </w:r>
      <w:r w:rsidR="006455E5">
        <w:t xml:space="preserve">, </w:t>
      </w:r>
      <w:r w:rsidRPr="0095276B">
        <w:t>six pauvres diables qui n</w:t>
      </w:r>
      <w:r w:rsidR="006455E5">
        <w:t>’</w:t>
      </w:r>
      <w:r w:rsidRPr="0095276B">
        <w:t>auraient pas osé élever la voix</w:t>
      </w:r>
      <w:r w:rsidR="006455E5">
        <w:t xml:space="preserve">, </w:t>
      </w:r>
      <w:r w:rsidRPr="0095276B">
        <w:t>si un beau parleur de mécanicien</w:t>
      </w:r>
      <w:r w:rsidR="006455E5">
        <w:t xml:space="preserve">, </w:t>
      </w:r>
      <w:r w:rsidRPr="0095276B">
        <w:t>récemment embauché</w:t>
      </w:r>
      <w:r w:rsidR="006455E5">
        <w:t xml:space="preserve">, </w:t>
      </w:r>
      <w:r w:rsidRPr="0095276B">
        <w:t>n</w:t>
      </w:r>
      <w:r w:rsidR="006455E5">
        <w:t>’</w:t>
      </w:r>
      <w:r w:rsidRPr="0095276B">
        <w:t>avait pas tenu le crachoir et récité la leçon des agitateurs parisiens</w:t>
      </w:r>
      <w:r w:rsidR="006455E5">
        <w:t xml:space="preserve">. </w:t>
      </w:r>
      <w:r w:rsidRPr="0095276B">
        <w:t>Toujours la même comédie</w:t>
      </w:r>
      <w:r w:rsidR="006455E5">
        <w:t xml:space="preserve">, </w:t>
      </w:r>
      <w:r w:rsidRPr="0095276B">
        <w:t>pas vrai</w:t>
      </w:r>
      <w:r w:rsidR="006455E5">
        <w:t> ?</w:t>
      </w:r>
    </w:p>
    <w:p w14:paraId="0F97227D" w14:textId="77777777" w:rsidR="006455E5" w:rsidRDefault="009D4A85" w:rsidP="002666CE">
      <w:r w:rsidRPr="0095276B">
        <w:t>Alors</w:t>
      </w:r>
      <w:r w:rsidR="006455E5">
        <w:t xml:space="preserve">, </w:t>
      </w:r>
      <w:r w:rsidRPr="0095276B">
        <w:t>quoi</w:t>
      </w:r>
      <w:r w:rsidR="006455E5">
        <w:t xml:space="preserve"> ? </w:t>
      </w:r>
      <w:r w:rsidRPr="0095276B">
        <w:t>On avait consenti aux demandes légitimes</w:t>
      </w:r>
      <w:r w:rsidR="006455E5">
        <w:t xml:space="preserve">, </w:t>
      </w:r>
      <w:r w:rsidRPr="0095276B">
        <w:t>et de suite ils avaient crié victoire</w:t>
      </w:r>
      <w:r w:rsidR="006455E5">
        <w:t xml:space="preserve">, </w:t>
      </w:r>
      <w:r w:rsidRPr="0095276B">
        <w:t>péroré en réunions publiques et dressé une liste de revendications insensées</w:t>
      </w:r>
      <w:r w:rsidR="006455E5">
        <w:t xml:space="preserve">. </w:t>
      </w:r>
      <w:r w:rsidRPr="0095276B">
        <w:t>Le travail avait cessé</w:t>
      </w:r>
      <w:r w:rsidR="006455E5">
        <w:t xml:space="preserve">. </w:t>
      </w:r>
      <w:r w:rsidRPr="0095276B">
        <w:t>Les métiers des Simler s</w:t>
      </w:r>
      <w:r w:rsidR="006455E5">
        <w:t>’</w:t>
      </w:r>
      <w:r w:rsidRPr="0095276B">
        <w:t>étaient tus</w:t>
      </w:r>
      <w:r w:rsidR="006455E5">
        <w:t xml:space="preserve">, </w:t>
      </w:r>
      <w:r w:rsidRPr="0095276B">
        <w:t>pour la première fois depuis la guerre</w:t>
      </w:r>
      <w:r w:rsidR="006455E5">
        <w:t xml:space="preserve">. </w:t>
      </w:r>
      <w:r w:rsidRPr="0095276B">
        <w:t>Guillaume reconnaissait ses ouvriers</w:t>
      </w:r>
      <w:r w:rsidR="006455E5">
        <w:t xml:space="preserve">, </w:t>
      </w:r>
      <w:r w:rsidRPr="0095276B">
        <w:t>dans la rue</w:t>
      </w:r>
      <w:r w:rsidR="006455E5">
        <w:t xml:space="preserve">, </w:t>
      </w:r>
      <w:r w:rsidRPr="0095276B">
        <w:t>pendant ces trois semaines</w:t>
      </w:r>
      <w:r w:rsidR="006455E5">
        <w:t xml:space="preserve">, </w:t>
      </w:r>
      <w:r w:rsidRPr="0095276B">
        <w:t>à ce qu</w:t>
      </w:r>
      <w:r w:rsidR="006455E5">
        <w:t>’</w:t>
      </w:r>
      <w:r w:rsidRPr="0095276B">
        <w:t>ils étaient les seuls à lui refuser le coup de casquette</w:t>
      </w:r>
      <w:r w:rsidR="006455E5">
        <w:t xml:space="preserve">. </w:t>
      </w:r>
      <w:r w:rsidRPr="0095276B">
        <w:t>Mais ils devaient</w:t>
      </w:r>
      <w:r w:rsidR="006455E5">
        <w:t xml:space="preserve">, </w:t>
      </w:r>
      <w:r w:rsidRPr="0095276B">
        <w:t>pour s</w:t>
      </w:r>
      <w:r w:rsidR="006455E5">
        <w:t>’</w:t>
      </w:r>
      <w:r w:rsidRPr="0095276B">
        <w:t>en emp</w:t>
      </w:r>
      <w:r w:rsidRPr="0095276B">
        <w:t>ê</w:t>
      </w:r>
      <w:r w:rsidRPr="0095276B">
        <w:t>cher</w:t>
      </w:r>
      <w:r w:rsidR="006455E5">
        <w:t xml:space="preserve">, </w:t>
      </w:r>
      <w:r w:rsidRPr="0095276B">
        <w:t>serrer leurs poings au fond de leurs poches</w:t>
      </w:r>
      <w:r w:rsidR="006455E5">
        <w:t xml:space="preserve">. </w:t>
      </w:r>
      <w:r w:rsidRPr="0095276B">
        <w:t>Et</w:t>
      </w:r>
      <w:r w:rsidR="006455E5">
        <w:t xml:space="preserve">, </w:t>
      </w:r>
      <w:r w:rsidRPr="0095276B">
        <w:t>quatre jours après le commencement de la grève</w:t>
      </w:r>
      <w:r w:rsidR="006455E5">
        <w:t xml:space="preserve">, </w:t>
      </w:r>
      <w:r w:rsidRPr="0095276B">
        <w:t>ils venaient</w:t>
      </w:r>
      <w:r w:rsidR="006455E5">
        <w:t xml:space="preserve">, </w:t>
      </w:r>
      <w:r w:rsidRPr="0095276B">
        <w:t>dès la tombée du jour</w:t>
      </w:r>
      <w:r w:rsidR="006455E5">
        <w:t xml:space="preserve">, </w:t>
      </w:r>
      <w:r w:rsidRPr="0095276B">
        <w:t>sonner à la petite porte de service et demander du pain</w:t>
      </w:r>
      <w:r w:rsidR="006455E5">
        <w:t xml:space="preserve">, </w:t>
      </w:r>
      <w:r w:rsidRPr="0095276B">
        <w:t>acceptant les reproches et les semonces pour une pièce de dix sous</w:t>
      </w:r>
      <w:r w:rsidR="006455E5">
        <w:t>.</w:t>
      </w:r>
    </w:p>
    <w:p w14:paraId="4E754C5D" w14:textId="77777777" w:rsidR="006455E5" w:rsidRDefault="009D4A85" w:rsidP="002666CE">
      <w:r w:rsidRPr="0095276B">
        <w:t>Alors lui</w:t>
      </w:r>
      <w:r w:rsidR="006455E5">
        <w:t xml:space="preserve">, </w:t>
      </w:r>
      <w:r w:rsidRPr="0095276B">
        <w:t>Guillaume</w:t>
      </w:r>
      <w:r w:rsidR="006455E5">
        <w:t xml:space="preserve">, </w:t>
      </w:r>
      <w:r w:rsidRPr="0095276B">
        <w:t>avait voulu tout lâcher</w:t>
      </w:r>
      <w:r w:rsidR="006455E5">
        <w:t xml:space="preserve">, </w:t>
      </w:r>
      <w:r w:rsidRPr="0095276B">
        <w:t>et Myrtil</w:t>
      </w:r>
      <w:r w:rsidR="006455E5">
        <w:t xml:space="preserve">, </w:t>
      </w:r>
      <w:r w:rsidRPr="0095276B">
        <w:t>éperdu par cet aspect inattendu de la catastrophe</w:t>
      </w:r>
      <w:r w:rsidR="006455E5">
        <w:t xml:space="preserve">, </w:t>
      </w:r>
      <w:r w:rsidRPr="0095276B">
        <w:t>criait qu</w:t>
      </w:r>
      <w:r w:rsidR="006455E5">
        <w:t>’</w:t>
      </w:r>
      <w:r w:rsidRPr="0095276B">
        <w:t>il fallait liquider et les neveux se faire agents de change</w:t>
      </w:r>
      <w:r w:rsidR="006455E5">
        <w:t xml:space="preserve">. </w:t>
      </w:r>
      <w:r w:rsidRPr="0095276B">
        <w:t>Sans J</w:t>
      </w:r>
      <w:r w:rsidRPr="0095276B">
        <w:t>o</w:t>
      </w:r>
      <w:r w:rsidRPr="0095276B">
        <w:t>seph</w:t>
      </w:r>
      <w:r w:rsidR="006455E5">
        <w:t xml:space="preserve">, </w:t>
      </w:r>
      <w:r w:rsidRPr="0095276B">
        <w:t>sans Justin surtout</w:t>
      </w:r>
      <w:r w:rsidR="006455E5">
        <w:t xml:space="preserve"> (</w:t>
      </w:r>
      <w:r w:rsidRPr="0095276B">
        <w:t>ici</w:t>
      </w:r>
      <w:r w:rsidR="006455E5">
        <w:t xml:space="preserve">, </w:t>
      </w:r>
      <w:r w:rsidRPr="0095276B">
        <w:t>brusque redressement des reins</w:t>
      </w:r>
      <w:r w:rsidR="006455E5">
        <w:t xml:space="preserve">), </w:t>
      </w:r>
      <w:r w:rsidRPr="0095276B">
        <w:t>qui sait ce qui se serait produit</w:t>
      </w:r>
      <w:r w:rsidR="006455E5">
        <w:t xml:space="preserve"> ? </w:t>
      </w:r>
      <w:r w:rsidRPr="0095276B">
        <w:t>Trois semaines plus tard le syndicat capitulait</w:t>
      </w:r>
      <w:r w:rsidR="006455E5">
        <w:t xml:space="preserve">. </w:t>
      </w:r>
      <w:r w:rsidRPr="0095276B">
        <w:t>Patrons et ouvriers réintégraient la fabrique</w:t>
      </w:r>
      <w:r w:rsidR="006455E5">
        <w:t xml:space="preserve">, </w:t>
      </w:r>
      <w:r w:rsidRPr="0095276B">
        <w:t>l</w:t>
      </w:r>
      <w:r w:rsidR="006455E5">
        <w:t>’</w:t>
      </w:r>
      <w:r w:rsidRPr="0095276B">
        <w:t>oreille basse</w:t>
      </w:r>
      <w:r w:rsidR="006455E5">
        <w:t xml:space="preserve">. </w:t>
      </w:r>
      <w:r w:rsidRPr="0095276B">
        <w:t>Que Benjamin dise si c</w:t>
      </w:r>
      <w:r w:rsidR="006455E5">
        <w:t>’</w:t>
      </w:r>
      <w:r w:rsidRPr="0095276B">
        <w:t>était là la récompense d</w:t>
      </w:r>
      <w:r w:rsidR="006455E5">
        <w:t>’</w:t>
      </w:r>
      <w:r w:rsidRPr="0095276B">
        <w:t>une vie de travail</w:t>
      </w:r>
      <w:r w:rsidR="006455E5">
        <w:t xml:space="preserve"> ? </w:t>
      </w:r>
      <w:r w:rsidRPr="0095276B">
        <w:t>Et s</w:t>
      </w:r>
      <w:r w:rsidR="006455E5">
        <w:t>’</w:t>
      </w:r>
      <w:r w:rsidRPr="0095276B">
        <w:t>il était bien nécessaire de troquer la douceur patriarcale du passé contre le train envahissant du monde</w:t>
      </w:r>
      <w:r w:rsidR="006455E5">
        <w:t> ?</w:t>
      </w:r>
    </w:p>
    <w:p w14:paraId="53CB09BB" w14:textId="77777777" w:rsidR="006455E5" w:rsidRDefault="009D4A85" w:rsidP="002666CE">
      <w:r w:rsidRPr="0095276B">
        <w:t>Comme si cela n</w:t>
      </w:r>
      <w:r w:rsidR="006455E5">
        <w:t>’</w:t>
      </w:r>
      <w:r w:rsidRPr="0095276B">
        <w:t>avait pas suffi</w:t>
      </w:r>
      <w:r w:rsidR="006455E5">
        <w:t xml:space="preserve">, </w:t>
      </w:r>
      <w:r w:rsidRPr="0095276B">
        <w:t>deux ans plus tard</w:t>
      </w:r>
      <w:r w:rsidR="006455E5">
        <w:t xml:space="preserve">, </w:t>
      </w:r>
      <w:r w:rsidRPr="0095276B">
        <w:t>l</w:t>
      </w:r>
      <w:r w:rsidR="006455E5">
        <w:t>’</w:t>
      </w:r>
      <w:r w:rsidRPr="0095276B">
        <w:t>année dernière</w:t>
      </w:r>
      <w:r w:rsidR="006455E5">
        <w:t xml:space="preserve">, </w:t>
      </w:r>
      <w:r w:rsidRPr="0095276B">
        <w:t>dans le plein coup de feu des commandes d</w:t>
      </w:r>
      <w:r w:rsidR="006455E5">
        <w:t>’</w:t>
      </w:r>
      <w:r w:rsidRPr="0095276B">
        <w:t>Expos</w:t>
      </w:r>
      <w:r w:rsidRPr="0095276B">
        <w:t>i</w:t>
      </w:r>
      <w:r w:rsidRPr="0095276B">
        <w:t>tion</w:t>
      </w:r>
      <w:r w:rsidR="006455E5">
        <w:t xml:space="preserve">, </w:t>
      </w:r>
      <w:r w:rsidRPr="0095276B">
        <w:t>nouvelles injonctions</w:t>
      </w:r>
      <w:r w:rsidR="006455E5">
        <w:t xml:space="preserve">. </w:t>
      </w:r>
      <w:r w:rsidRPr="0095276B">
        <w:t>Le syndicat avait gagné</w:t>
      </w:r>
      <w:r w:rsidR="006455E5">
        <w:t xml:space="preserve">, </w:t>
      </w:r>
      <w:r w:rsidRPr="0095276B">
        <w:t>par sourds cheminements</w:t>
      </w:r>
      <w:r w:rsidR="006455E5">
        <w:t xml:space="preserve">. </w:t>
      </w:r>
      <w:r w:rsidRPr="0095276B">
        <w:t>Confiants et stupides</w:t>
      </w:r>
      <w:r w:rsidR="006455E5">
        <w:t xml:space="preserve">, </w:t>
      </w:r>
      <w:r w:rsidRPr="0095276B">
        <w:t xml:space="preserve">les Simler </w:t>
      </w:r>
      <w:r w:rsidRPr="0095276B">
        <w:lastRenderedPageBreak/>
        <w:t>fermaient l</w:t>
      </w:r>
      <w:r w:rsidR="006455E5">
        <w:t>’</w:t>
      </w:r>
      <w:r w:rsidRPr="0095276B">
        <w:t>oreille aux avis</w:t>
      </w:r>
      <w:r w:rsidR="006455E5">
        <w:t xml:space="preserve">. </w:t>
      </w:r>
      <w:r w:rsidRPr="0095276B">
        <w:t>Une délégation</w:t>
      </w:r>
      <w:r w:rsidR="006455E5">
        <w:t xml:space="preserve">, </w:t>
      </w:r>
      <w:r w:rsidRPr="0095276B">
        <w:t>conduite par un monsieur étranger</w:t>
      </w:r>
      <w:r w:rsidR="006455E5">
        <w:t xml:space="preserve">, </w:t>
      </w:r>
      <w:r w:rsidRPr="0095276B">
        <w:t>en melon et les mains blanches</w:t>
      </w:r>
      <w:r w:rsidR="006455E5">
        <w:t xml:space="preserve">, </w:t>
      </w:r>
      <w:r w:rsidRPr="0095276B">
        <w:t>avait déposé une feui</w:t>
      </w:r>
      <w:r w:rsidRPr="0095276B">
        <w:t>l</w:t>
      </w:r>
      <w:r w:rsidRPr="0095276B">
        <w:t>le sur la table et s</w:t>
      </w:r>
      <w:r w:rsidR="006455E5">
        <w:t>’</w:t>
      </w:r>
      <w:r w:rsidRPr="0095276B">
        <w:t>était retirée</w:t>
      </w:r>
      <w:r w:rsidR="006455E5">
        <w:t xml:space="preserve">, </w:t>
      </w:r>
      <w:r w:rsidRPr="0095276B">
        <w:t>sans mot dire</w:t>
      </w:r>
      <w:r w:rsidR="006455E5">
        <w:t xml:space="preserve">, </w:t>
      </w:r>
      <w:r w:rsidRPr="0095276B">
        <w:t>avec des airs stupéfiants de sarcasme</w:t>
      </w:r>
      <w:r w:rsidR="006455E5">
        <w:t xml:space="preserve">. </w:t>
      </w:r>
      <w:r w:rsidRPr="0095276B">
        <w:t>Joseph leur avait couru après et jeté à la figure la feuille en morceaux</w:t>
      </w:r>
      <w:r w:rsidR="006455E5">
        <w:t xml:space="preserve">. </w:t>
      </w:r>
      <w:r w:rsidRPr="0095276B">
        <w:t>Il avait fallu garder les enfants à la maison</w:t>
      </w:r>
      <w:r w:rsidR="006455E5">
        <w:t xml:space="preserve">. </w:t>
      </w:r>
      <w:r w:rsidRPr="0095276B">
        <w:t>La rue se faisait insultante</w:t>
      </w:r>
      <w:r w:rsidR="006455E5">
        <w:t xml:space="preserve">. </w:t>
      </w:r>
      <w:r w:rsidRPr="0095276B">
        <w:t>Les Simler avaient tran</w:t>
      </w:r>
      <w:r w:rsidRPr="0095276B">
        <w:t>s</w:t>
      </w:r>
      <w:r w:rsidRPr="0095276B">
        <w:t>porté leurs lits à la fabrique</w:t>
      </w:r>
      <w:r w:rsidR="006455E5">
        <w:t xml:space="preserve">, </w:t>
      </w:r>
      <w:r w:rsidRPr="0095276B">
        <w:t>avec une poignée de contremaîtres alsaciens</w:t>
      </w:r>
      <w:r w:rsidR="006455E5">
        <w:t xml:space="preserve"> ; </w:t>
      </w:r>
      <w:r w:rsidRPr="0095276B">
        <w:t>et une compagnie d</w:t>
      </w:r>
      <w:r w:rsidR="006455E5">
        <w:t>’</w:t>
      </w:r>
      <w:r w:rsidRPr="0095276B">
        <w:t>infanterie avait finalement mo</w:t>
      </w:r>
      <w:r w:rsidRPr="0095276B">
        <w:t>n</w:t>
      </w:r>
      <w:r w:rsidRPr="0095276B">
        <w:t>tré l</w:t>
      </w:r>
      <w:r w:rsidR="006455E5">
        <w:t>’</w:t>
      </w:r>
      <w:r w:rsidRPr="0095276B">
        <w:t>éclair de ses baïonnettes entre les barreaux des grilles</w:t>
      </w:r>
      <w:r w:rsidR="006455E5">
        <w:t xml:space="preserve">. </w:t>
      </w:r>
      <w:r w:rsidRPr="0095276B">
        <w:t>Tout s</w:t>
      </w:r>
      <w:r w:rsidR="006455E5">
        <w:t>’</w:t>
      </w:r>
      <w:r w:rsidRPr="0095276B">
        <w:t>était borné à quelques carreaux cassés et à des cris</w:t>
      </w:r>
      <w:r w:rsidR="006455E5">
        <w:t xml:space="preserve">. </w:t>
      </w:r>
      <w:r w:rsidRPr="0095276B">
        <w:t>Mais Be</w:t>
      </w:r>
      <w:r w:rsidRPr="0095276B">
        <w:t>n</w:t>
      </w:r>
      <w:r w:rsidRPr="0095276B">
        <w:t>jamin pensait-il que les choses allaient mieux</w:t>
      </w:r>
      <w:r w:rsidR="006455E5">
        <w:t xml:space="preserve">, </w:t>
      </w:r>
      <w:r w:rsidRPr="0095276B">
        <w:t>aujourd</w:t>
      </w:r>
      <w:r w:rsidR="006455E5">
        <w:t>’</w:t>
      </w:r>
      <w:r w:rsidRPr="0095276B">
        <w:t>hui</w:t>
      </w:r>
      <w:r w:rsidR="006455E5">
        <w:t xml:space="preserve">, </w:t>
      </w:r>
      <w:r w:rsidRPr="0095276B">
        <w:t>où Guillaume se sentait un étranger dans sa propre fabrique</w:t>
      </w:r>
      <w:r w:rsidR="006455E5">
        <w:t xml:space="preserve">, </w:t>
      </w:r>
      <w:r w:rsidRPr="0095276B">
        <w:t>su</w:t>
      </w:r>
      <w:r w:rsidRPr="0095276B">
        <w:t>r</w:t>
      </w:r>
      <w:r w:rsidRPr="0095276B">
        <w:t>prenait des regards glaçants pour une âme de bonne volonté</w:t>
      </w:r>
      <w:r w:rsidR="006455E5">
        <w:t xml:space="preserve">, </w:t>
      </w:r>
      <w:r w:rsidRPr="0095276B">
        <w:t>et se réveillait en sursaut</w:t>
      </w:r>
      <w:r w:rsidR="006455E5">
        <w:t xml:space="preserve">, </w:t>
      </w:r>
      <w:r w:rsidRPr="0095276B">
        <w:t>la nuit</w:t>
      </w:r>
      <w:r w:rsidR="006455E5">
        <w:t xml:space="preserve">, </w:t>
      </w:r>
      <w:r w:rsidRPr="0095276B">
        <w:t>au moindre reflet dansant sur ses vitres</w:t>
      </w:r>
      <w:r w:rsidR="006455E5">
        <w:t xml:space="preserve"> ? </w:t>
      </w:r>
      <w:r w:rsidRPr="0095276B">
        <w:t>Oui</w:t>
      </w:r>
      <w:r w:rsidR="006455E5">
        <w:t xml:space="preserve">, </w:t>
      </w:r>
      <w:r w:rsidRPr="0095276B">
        <w:t>que Benjamin dise si de semblables procédés étaient conformes à l</w:t>
      </w:r>
      <w:r w:rsidR="006455E5">
        <w:t>’</w:t>
      </w:r>
      <w:r w:rsidRPr="0095276B">
        <w:t>intérêt de tous</w:t>
      </w:r>
      <w:r w:rsidR="006455E5">
        <w:t>.</w:t>
      </w:r>
    </w:p>
    <w:p w14:paraId="6F9FE372" w14:textId="77777777" w:rsidR="006455E5" w:rsidRDefault="009D4A85" w:rsidP="002666CE">
      <w:r w:rsidRPr="0095276B">
        <w:t>Mais Benjamin demandait les salaires des ouvriers</w:t>
      </w:r>
      <w:r w:rsidR="006455E5">
        <w:t xml:space="preserve">, </w:t>
      </w:r>
      <w:r w:rsidRPr="0095276B">
        <w:t>et</w:t>
      </w:r>
      <w:r w:rsidR="006455E5">
        <w:t xml:space="preserve">, </w:t>
      </w:r>
      <w:r w:rsidRPr="0095276B">
        <w:t>les ayant notés sur un petit calepin de poche</w:t>
      </w:r>
      <w:r w:rsidR="006455E5">
        <w:t xml:space="preserve">, </w:t>
      </w:r>
      <w:r w:rsidRPr="0095276B">
        <w:t>en tirait des concl</w:t>
      </w:r>
      <w:r w:rsidRPr="0095276B">
        <w:t>u</w:t>
      </w:r>
      <w:r w:rsidRPr="0095276B">
        <w:t>sions qu</w:t>
      </w:r>
      <w:r w:rsidR="006455E5">
        <w:t>’</w:t>
      </w:r>
      <w:r w:rsidRPr="0095276B">
        <w:t>il se gardait de communiquer à son cousin</w:t>
      </w:r>
      <w:r w:rsidR="006455E5">
        <w:t xml:space="preserve">. </w:t>
      </w:r>
      <w:r w:rsidRPr="0095276B">
        <w:t>Puis Ben s</w:t>
      </w:r>
      <w:r w:rsidR="006455E5">
        <w:t>’</w:t>
      </w:r>
      <w:r w:rsidRPr="0095276B">
        <w:t>informait de ce qu</w:t>
      </w:r>
      <w:r w:rsidR="006455E5">
        <w:t>’</w:t>
      </w:r>
      <w:r w:rsidRPr="0095276B">
        <w:t>étaient devenus les chefs du mouvement</w:t>
      </w:r>
      <w:r w:rsidR="006455E5">
        <w:t xml:space="preserve">, </w:t>
      </w:r>
      <w:r w:rsidRPr="0095276B">
        <w:t>une fois terminées les deux grèves</w:t>
      </w:r>
      <w:r w:rsidR="006455E5">
        <w:t xml:space="preserve">. </w:t>
      </w:r>
      <w:r w:rsidRPr="0095276B">
        <w:t>Ayant appris qu</w:t>
      </w:r>
      <w:r w:rsidR="006455E5">
        <w:t>’</w:t>
      </w:r>
      <w:r w:rsidRPr="0095276B">
        <w:t>ils avaient été</w:t>
      </w:r>
      <w:r w:rsidR="006455E5">
        <w:t xml:space="preserve">, </w:t>
      </w:r>
      <w:r w:rsidRPr="0095276B">
        <w:t>comme de juste</w:t>
      </w:r>
      <w:r w:rsidR="006455E5">
        <w:t xml:space="preserve">, </w:t>
      </w:r>
      <w:r w:rsidRPr="0095276B">
        <w:t>remerciés à la première occasion</w:t>
      </w:r>
      <w:r w:rsidR="006455E5">
        <w:t xml:space="preserve">, </w:t>
      </w:r>
      <w:r w:rsidRPr="0095276B">
        <w:t>il tétait son crayon d</w:t>
      </w:r>
      <w:r w:rsidR="006455E5">
        <w:t>’</w:t>
      </w:r>
      <w:r w:rsidRPr="0095276B">
        <w:t>un air impénétrable</w:t>
      </w:r>
      <w:r w:rsidR="006455E5">
        <w:t xml:space="preserve">, </w:t>
      </w:r>
      <w:r w:rsidRPr="0095276B">
        <w:t>et considérait la plinthe des murs</w:t>
      </w:r>
      <w:r w:rsidR="006455E5">
        <w:t>.</w:t>
      </w:r>
    </w:p>
    <w:p w14:paraId="773C678F" w14:textId="77777777" w:rsidR="006455E5" w:rsidRDefault="009D4A85" w:rsidP="002666CE">
      <w:r w:rsidRPr="0095276B">
        <w:t>Sur quoi Guillaume</w:t>
      </w:r>
      <w:r w:rsidR="006455E5">
        <w:t xml:space="preserve">, </w:t>
      </w:r>
      <w:r w:rsidRPr="0095276B">
        <w:t>éperonné</w:t>
      </w:r>
      <w:r w:rsidR="006455E5">
        <w:t xml:space="preserve">, </w:t>
      </w:r>
      <w:r w:rsidRPr="0095276B">
        <w:t>ajoutait que le recrutement de trois mille ouvriers devenait le point menaçant</w:t>
      </w:r>
      <w:r w:rsidR="006455E5">
        <w:t xml:space="preserve">. </w:t>
      </w:r>
      <w:r w:rsidRPr="0095276B">
        <w:t>Comment s</w:t>
      </w:r>
      <w:r w:rsidR="006455E5">
        <w:t>’</w:t>
      </w:r>
      <w:r w:rsidRPr="0095276B">
        <w:t>assurer contre les éléments de désordre et conserver au pe</w:t>
      </w:r>
      <w:r w:rsidRPr="0095276B">
        <w:t>r</w:t>
      </w:r>
      <w:r w:rsidRPr="0095276B">
        <w:t>sonnel cette unité familiale qui faisait la béatitude des anciennes façons de travail</w:t>
      </w:r>
      <w:r w:rsidR="006455E5">
        <w:t xml:space="preserve"> ? </w:t>
      </w:r>
      <w:r w:rsidRPr="0095276B">
        <w:t>Ah</w:t>
      </w:r>
      <w:r w:rsidR="006455E5">
        <w:t xml:space="preserve">, </w:t>
      </w:r>
      <w:r w:rsidRPr="0095276B">
        <w:t>qui rendrait l</w:t>
      </w:r>
      <w:r w:rsidR="006455E5">
        <w:t>’</w:t>
      </w:r>
      <w:r w:rsidRPr="0095276B">
        <w:t>Alsace</w:t>
      </w:r>
      <w:r w:rsidR="006455E5">
        <w:t xml:space="preserve">, </w:t>
      </w:r>
      <w:r w:rsidRPr="0095276B">
        <w:t>ses ateliers dome</w:t>
      </w:r>
      <w:r w:rsidRPr="0095276B">
        <w:t>s</w:t>
      </w:r>
      <w:r w:rsidRPr="0095276B">
        <w:t>tiques</w:t>
      </w:r>
      <w:r w:rsidR="006455E5">
        <w:t xml:space="preserve">, </w:t>
      </w:r>
      <w:r w:rsidRPr="0095276B">
        <w:t>la paisible autorité du bon riche sur le pauvre confiant</w:t>
      </w:r>
      <w:r w:rsidR="006455E5">
        <w:t xml:space="preserve"> ? </w:t>
      </w:r>
      <w:r w:rsidRPr="0095276B">
        <w:t>S</w:t>
      </w:r>
      <w:r w:rsidR="006455E5">
        <w:t>’</w:t>
      </w:r>
      <w:r w:rsidRPr="0095276B">
        <w:t xml:space="preserve">évanouissait la gaîté du gain </w:t>
      </w:r>
      <w:r w:rsidRPr="0095276B">
        <w:lastRenderedPageBreak/>
        <w:t>laborieusement acquis</w:t>
      </w:r>
      <w:r w:rsidR="006455E5">
        <w:t xml:space="preserve">. </w:t>
      </w:r>
      <w:r w:rsidRPr="0095276B">
        <w:t>L</w:t>
      </w:r>
      <w:r w:rsidR="006455E5">
        <w:t>’</w:t>
      </w:r>
      <w:r w:rsidRPr="0095276B">
        <w:t>ouvrier tirait sur sa tâche vers le moindre rendement</w:t>
      </w:r>
      <w:r w:rsidR="006455E5">
        <w:t xml:space="preserve">, </w:t>
      </w:r>
      <w:r w:rsidRPr="0095276B">
        <w:t>il méprisait le m</w:t>
      </w:r>
      <w:r w:rsidRPr="0095276B">
        <w:t>é</w:t>
      </w:r>
      <w:r w:rsidRPr="0095276B">
        <w:t>tier</w:t>
      </w:r>
      <w:r w:rsidR="006455E5">
        <w:t xml:space="preserve">, </w:t>
      </w:r>
      <w:r w:rsidRPr="0095276B">
        <w:t>et l</w:t>
      </w:r>
      <w:r w:rsidR="006455E5">
        <w:t>’</w:t>
      </w:r>
      <w:r w:rsidRPr="0095276B">
        <w:t>assentiment joyeux de tous était détruit à jamais au sein du travail moderne</w:t>
      </w:r>
      <w:r w:rsidR="006455E5">
        <w:t>.</w:t>
      </w:r>
    </w:p>
    <w:p w14:paraId="1F66C143" w14:textId="6914D905" w:rsidR="006455E5" w:rsidRDefault="009D4A85" w:rsidP="002666CE">
      <w:r w:rsidRPr="0095276B">
        <w:t>Ainsi apparaissait</w:t>
      </w:r>
      <w:r w:rsidR="006455E5">
        <w:t xml:space="preserve">, </w:t>
      </w:r>
      <w:r w:rsidRPr="0095276B">
        <w:t xml:space="preserve">devant les yeux écarquillés de </w:t>
      </w:r>
      <w:r w:rsidR="006455E5">
        <w:t>M. </w:t>
      </w:r>
      <w:r w:rsidRPr="0095276B">
        <w:t>Ben</w:t>
      </w:r>
      <w:r w:rsidR="006455E5">
        <w:t xml:space="preserve">, </w:t>
      </w:r>
      <w:r w:rsidRPr="0095276B">
        <w:t>et devant sa figure hersée par l</w:t>
      </w:r>
      <w:r w:rsidR="006455E5">
        <w:t>’</w:t>
      </w:r>
      <w:r w:rsidRPr="0095276B">
        <w:t>attention</w:t>
      </w:r>
      <w:r w:rsidR="006455E5">
        <w:t xml:space="preserve">, </w:t>
      </w:r>
      <w:r w:rsidRPr="0095276B">
        <w:t>une image amère de l</w:t>
      </w:r>
      <w:r w:rsidR="006455E5">
        <w:t>’</w:t>
      </w:r>
      <w:r w:rsidRPr="0095276B">
        <w:t>i</w:t>
      </w:r>
      <w:r w:rsidRPr="0095276B">
        <w:t>n</w:t>
      </w:r>
      <w:r w:rsidRPr="0095276B">
        <w:t>dustrie</w:t>
      </w:r>
      <w:r w:rsidR="006455E5">
        <w:t xml:space="preserve">, </w:t>
      </w:r>
      <w:r w:rsidRPr="0095276B">
        <w:t>patrons égarés au creux d</w:t>
      </w:r>
      <w:r w:rsidR="006455E5">
        <w:t>’</w:t>
      </w:r>
      <w:r w:rsidRPr="0095276B">
        <w:t>un océan de jalousie et de v</w:t>
      </w:r>
      <w:r w:rsidRPr="0095276B">
        <w:t>o</w:t>
      </w:r>
      <w:r w:rsidRPr="0095276B">
        <w:t>lontés mauvaises</w:t>
      </w:r>
      <w:r w:rsidR="006455E5">
        <w:t xml:space="preserve">, </w:t>
      </w:r>
      <w:r w:rsidRPr="0095276B">
        <w:t>réduits à la condition d</w:t>
      </w:r>
      <w:r w:rsidR="006455E5">
        <w:t>’</w:t>
      </w:r>
      <w:r w:rsidRPr="0095276B">
        <w:t>épaves</w:t>
      </w:r>
      <w:r w:rsidR="006455E5">
        <w:t xml:space="preserve">, </w:t>
      </w:r>
      <w:r w:rsidRPr="0095276B">
        <w:t>sentant cro</w:t>
      </w:r>
      <w:r w:rsidRPr="0095276B">
        <w:t>î</w:t>
      </w:r>
      <w:r w:rsidRPr="0095276B">
        <w:t>tre leur impuissance au gré de chaque vague nouvelle</w:t>
      </w:r>
      <w:r w:rsidR="006455E5">
        <w:t xml:space="preserve">. </w:t>
      </w:r>
      <w:r w:rsidRPr="0095276B">
        <w:t>Benjamin avait-il vu cette fabrique</w:t>
      </w:r>
      <w:r w:rsidR="006455E5">
        <w:t xml:space="preserve">, </w:t>
      </w:r>
      <w:r w:rsidRPr="0095276B">
        <w:t>qu</w:t>
      </w:r>
      <w:r w:rsidR="006455E5">
        <w:t>’</w:t>
      </w:r>
      <w:r w:rsidRPr="0095276B">
        <w:t>une marche de quatre heures ne suffisait pas à parcourir toute</w:t>
      </w:r>
      <w:r w:rsidR="006455E5">
        <w:t xml:space="preserve"> ? </w:t>
      </w:r>
      <w:r w:rsidRPr="0095276B">
        <w:t>qui faisait quatorze millions d</w:t>
      </w:r>
      <w:r w:rsidR="006455E5">
        <w:t>’</w:t>
      </w:r>
      <w:r w:rsidRPr="0095276B">
        <w:t>affaires</w:t>
      </w:r>
      <w:r w:rsidR="006455E5">
        <w:t xml:space="preserve">, </w:t>
      </w:r>
      <w:r w:rsidRPr="0095276B">
        <w:t>en progression d</w:t>
      </w:r>
      <w:r w:rsidR="006455E5">
        <w:t>’</w:t>
      </w:r>
      <w:r w:rsidRPr="0095276B">
        <w:t>un million par année</w:t>
      </w:r>
      <w:r w:rsidR="006455E5">
        <w:t xml:space="preserve"> ? </w:t>
      </w:r>
      <w:r w:rsidRPr="0095276B">
        <w:t>Se doutait-il que chacun de ces millions alourdissait sur les épaules le poids de l</w:t>
      </w:r>
      <w:r w:rsidR="006455E5">
        <w:t>’</w:t>
      </w:r>
      <w:r w:rsidRPr="0095276B">
        <w:t>énorme fardeau</w:t>
      </w:r>
      <w:r w:rsidR="006455E5">
        <w:t> ?</w:t>
      </w:r>
    </w:p>
    <w:p w14:paraId="5A5BBF69" w14:textId="77777777" w:rsidR="006455E5" w:rsidRDefault="009D4A85" w:rsidP="002666CE">
      <w:r w:rsidRPr="0095276B">
        <w:t>Qui respirait à l</w:t>
      </w:r>
      <w:r w:rsidR="006455E5">
        <w:t>’</w:t>
      </w:r>
      <w:r w:rsidRPr="0095276B">
        <w:t>aise</w:t>
      </w:r>
      <w:r w:rsidR="006455E5">
        <w:t xml:space="preserve">, </w:t>
      </w:r>
      <w:r w:rsidRPr="0095276B">
        <w:t>une fois enfermé dans la fatalité de ses murs</w:t>
      </w:r>
      <w:r w:rsidR="006455E5">
        <w:t xml:space="preserve"> ? </w:t>
      </w:r>
      <w:r w:rsidRPr="0095276B">
        <w:t>Que pesait l</w:t>
      </w:r>
      <w:r w:rsidR="006455E5">
        <w:t>’</w:t>
      </w:r>
      <w:r w:rsidRPr="0095276B">
        <w:t>homme</w:t>
      </w:r>
      <w:r w:rsidR="006455E5">
        <w:t xml:space="preserve">, </w:t>
      </w:r>
      <w:r w:rsidRPr="0095276B">
        <w:t>au regard de cette masse en mouvement</w:t>
      </w:r>
      <w:r w:rsidR="006455E5">
        <w:t xml:space="preserve"> ? </w:t>
      </w:r>
      <w:r w:rsidRPr="0095276B">
        <w:t>Vingt heures après l</w:t>
      </w:r>
      <w:r w:rsidR="006455E5">
        <w:t>’</w:t>
      </w:r>
      <w:r w:rsidRPr="0095276B">
        <w:t>enterrement du père</w:t>
      </w:r>
      <w:r w:rsidR="006455E5">
        <w:t xml:space="preserve">, </w:t>
      </w:r>
      <w:r w:rsidRPr="0095276B">
        <w:t>les m</w:t>
      </w:r>
      <w:r w:rsidRPr="0095276B">
        <w:t>é</w:t>
      </w:r>
      <w:r w:rsidRPr="0095276B">
        <w:t>tiers étaient remis en marche</w:t>
      </w:r>
      <w:r w:rsidR="006455E5">
        <w:t xml:space="preserve">, </w:t>
      </w:r>
      <w:r w:rsidRPr="0095276B">
        <w:t>et Sarah criait à l</w:t>
      </w:r>
      <w:r w:rsidR="006455E5">
        <w:t>’</w:t>
      </w:r>
      <w:r w:rsidRPr="0095276B">
        <w:t>indignité</w:t>
      </w:r>
      <w:r w:rsidR="006455E5">
        <w:t xml:space="preserve">. </w:t>
      </w:r>
      <w:r w:rsidRPr="0095276B">
        <w:t>Mais arrête-t-on le trafic des chemins de fer parce qu</w:t>
      </w:r>
      <w:r w:rsidR="006455E5">
        <w:t>’</w:t>
      </w:r>
      <w:r w:rsidRPr="0095276B">
        <w:t>un homme a glissé sous les roues</w:t>
      </w:r>
      <w:r w:rsidR="006455E5">
        <w:t xml:space="preserve"> ? </w:t>
      </w:r>
      <w:r w:rsidRPr="0095276B">
        <w:t>N</w:t>
      </w:r>
      <w:r w:rsidR="006455E5">
        <w:t>’</w:t>
      </w:r>
      <w:r w:rsidRPr="0095276B">
        <w:t>étaient-ils pas destinés à glisser de la même façon</w:t>
      </w:r>
      <w:r w:rsidR="006455E5">
        <w:t xml:space="preserve">, </w:t>
      </w:r>
      <w:r w:rsidRPr="0095276B">
        <w:t>en pleine marche</w:t>
      </w:r>
      <w:r w:rsidR="006455E5">
        <w:t xml:space="preserve">, </w:t>
      </w:r>
      <w:r w:rsidRPr="0095276B">
        <w:t>les uns après les autres</w:t>
      </w:r>
      <w:r w:rsidR="006455E5">
        <w:t xml:space="preserve"> ? </w:t>
      </w:r>
      <w:r w:rsidRPr="0095276B">
        <w:t>Et quand le dernier Simler viendrait à disparaître</w:t>
      </w:r>
      <w:r w:rsidR="006455E5">
        <w:t xml:space="preserve">, </w:t>
      </w:r>
      <w:r w:rsidRPr="0095276B">
        <w:t>Ben croit-il que</w:t>
      </w:r>
      <w:r w:rsidR="006455E5">
        <w:t xml:space="preserve">, </w:t>
      </w:r>
      <w:r w:rsidRPr="0095276B">
        <w:t>même alors</w:t>
      </w:r>
      <w:r w:rsidR="006455E5">
        <w:t xml:space="preserve">, </w:t>
      </w:r>
      <w:r w:rsidRPr="0095276B">
        <w:t>la fabrique pourrait être librement arrêtée</w:t>
      </w:r>
      <w:r w:rsidR="006455E5">
        <w:t xml:space="preserve"> ? </w:t>
      </w:r>
      <w:r w:rsidRPr="0095276B">
        <w:t>L</w:t>
      </w:r>
      <w:r w:rsidR="006455E5">
        <w:t>’</w:t>
      </w:r>
      <w:r w:rsidRPr="0095276B">
        <w:t>État n</w:t>
      </w:r>
      <w:r w:rsidR="006455E5">
        <w:t>’</w:t>
      </w:r>
      <w:r w:rsidRPr="0095276B">
        <w:t>ajoutera-t-il pas</w:t>
      </w:r>
      <w:r w:rsidR="006455E5">
        <w:t xml:space="preserve">, </w:t>
      </w:r>
      <w:r w:rsidRPr="0095276B">
        <w:t>un beau matin</w:t>
      </w:r>
      <w:r w:rsidR="006455E5">
        <w:t xml:space="preserve">, </w:t>
      </w:r>
      <w:r w:rsidRPr="0095276B">
        <w:t>à toutes ses usurpations</w:t>
      </w:r>
      <w:r w:rsidR="006455E5">
        <w:t xml:space="preserve">, </w:t>
      </w:r>
      <w:r w:rsidRPr="0095276B">
        <w:t>le droit de signifier au fabricant le chiffre de sa production</w:t>
      </w:r>
      <w:r w:rsidR="006455E5">
        <w:t xml:space="preserve">, </w:t>
      </w:r>
      <w:r w:rsidRPr="0095276B">
        <w:t>celui de sa vente</w:t>
      </w:r>
      <w:r w:rsidR="006455E5">
        <w:t xml:space="preserve">, </w:t>
      </w:r>
      <w:r w:rsidRPr="0095276B">
        <w:t>celui de son bénéfice</w:t>
      </w:r>
      <w:r w:rsidR="006455E5">
        <w:t xml:space="preserve">, </w:t>
      </w:r>
      <w:r w:rsidRPr="0095276B">
        <w:t>réglementant le repos de l</w:t>
      </w:r>
      <w:r w:rsidR="006455E5">
        <w:t>’</w:t>
      </w:r>
      <w:r w:rsidRPr="0095276B">
        <w:t>o</w:t>
      </w:r>
      <w:r w:rsidRPr="0095276B">
        <w:t>u</w:t>
      </w:r>
      <w:r w:rsidRPr="0095276B">
        <w:t>vrier et interdisant à jamais celui du patron</w:t>
      </w:r>
      <w:r w:rsidR="006455E5">
        <w:t> ?</w:t>
      </w:r>
    </w:p>
    <w:p w14:paraId="619F0EA4" w14:textId="77777777" w:rsidR="006455E5" w:rsidRDefault="009D4A85" w:rsidP="002666CE">
      <w:r w:rsidRPr="0095276B">
        <w:t>Travaille ou crève</w:t>
      </w:r>
      <w:r w:rsidR="006455E5">
        <w:t xml:space="preserve"> ! </w:t>
      </w:r>
      <w:r w:rsidRPr="0095276B">
        <w:t>Travaille même après avoir crevé</w:t>
      </w:r>
      <w:r w:rsidR="006455E5">
        <w:t xml:space="preserve">, </w:t>
      </w:r>
      <w:r w:rsidRPr="0095276B">
        <w:t>par tes fils</w:t>
      </w:r>
      <w:r w:rsidR="006455E5">
        <w:t xml:space="preserve">, </w:t>
      </w:r>
      <w:r w:rsidRPr="0095276B">
        <w:t>par tes héritiers</w:t>
      </w:r>
      <w:r w:rsidR="006455E5">
        <w:t xml:space="preserve">, </w:t>
      </w:r>
      <w:r w:rsidRPr="0095276B">
        <w:t>par la puissance agissante de ton nom</w:t>
      </w:r>
      <w:r w:rsidR="006455E5">
        <w:t>…</w:t>
      </w:r>
    </w:p>
    <w:p w14:paraId="0C15864C" w14:textId="77777777" w:rsidR="006455E5" w:rsidRDefault="009D4A85" w:rsidP="002666CE">
      <w:r w:rsidRPr="0095276B">
        <w:lastRenderedPageBreak/>
        <w:t>C</w:t>
      </w:r>
      <w:r w:rsidR="006455E5">
        <w:t>’</w:t>
      </w:r>
      <w:r w:rsidRPr="0095276B">
        <w:t>est à ce moment que Ben avait interrompu</w:t>
      </w:r>
      <w:r w:rsidR="006455E5">
        <w:t> :</w:t>
      </w:r>
    </w:p>
    <w:p w14:paraId="150C8EEB" w14:textId="2E0189F0" w:rsidR="002666CE" w:rsidRDefault="006455E5" w:rsidP="002666CE">
      <w:r>
        <w:t>« </w:t>
      </w:r>
      <w:r w:rsidR="009D4A85" w:rsidRPr="0095276B">
        <w:t>De quoi te tourmentes-tu</w:t>
      </w:r>
      <w:r>
        <w:t xml:space="preserve"> ? </w:t>
      </w:r>
      <w:r w:rsidR="009D4A85" w:rsidRPr="0095276B">
        <w:t>Tu peux te retirer dès que tu le voudras</w:t>
      </w:r>
      <w:r>
        <w:t xml:space="preserve"> : </w:t>
      </w:r>
      <w:r w:rsidR="009D4A85" w:rsidRPr="0095276B">
        <w:t>tu as un fils et des neveux</w:t>
      </w:r>
      <w:r>
        <w:t>… »</w:t>
      </w:r>
    </w:p>
    <w:p w14:paraId="5F00A654" w14:textId="77777777" w:rsidR="006455E5" w:rsidRDefault="009D4A85" w:rsidP="002666CE">
      <w:r w:rsidRPr="0095276B">
        <w:t>Mais il était demeuré coi en constatant l</w:t>
      </w:r>
      <w:r w:rsidR="006455E5">
        <w:t>’</w:t>
      </w:r>
      <w:r w:rsidRPr="0095276B">
        <w:t>effet surprenant produit par ses paroles</w:t>
      </w:r>
      <w:r w:rsidR="006455E5">
        <w:t xml:space="preserve">. </w:t>
      </w:r>
      <w:r w:rsidRPr="0095276B">
        <w:t>Guillaume s</w:t>
      </w:r>
      <w:r w:rsidR="006455E5">
        <w:t>’</w:t>
      </w:r>
      <w:r w:rsidRPr="0095276B">
        <w:t>était brusquement tu et abîmé dans une méditation amère</w:t>
      </w:r>
      <w:r w:rsidR="006455E5">
        <w:t xml:space="preserve">, </w:t>
      </w:r>
      <w:r w:rsidRPr="0095276B">
        <w:t>en balançant sur l</w:t>
      </w:r>
      <w:r w:rsidR="006455E5">
        <w:t>’</w:t>
      </w:r>
      <w:r w:rsidRPr="0095276B">
        <w:t>autre une de ses jambes croisées</w:t>
      </w:r>
      <w:r w:rsidR="006455E5">
        <w:t>.</w:t>
      </w:r>
    </w:p>
    <w:p w14:paraId="29BFEFED" w14:textId="77777777" w:rsidR="006455E5" w:rsidRDefault="009D4A85" w:rsidP="002666CE">
      <w:r w:rsidRPr="0095276B">
        <w:t>Puis</w:t>
      </w:r>
      <w:r w:rsidR="006455E5">
        <w:t xml:space="preserve">, </w:t>
      </w:r>
      <w:r w:rsidRPr="0095276B">
        <w:t>cinq heures ayant gravement sonné</w:t>
      </w:r>
      <w:r w:rsidR="006455E5">
        <w:t xml:space="preserve">, </w:t>
      </w:r>
      <w:r w:rsidRPr="0095276B">
        <w:t>il s</w:t>
      </w:r>
      <w:r w:rsidR="006455E5">
        <w:t>’</w:t>
      </w:r>
      <w:r w:rsidRPr="0095276B">
        <w:t>était levé</w:t>
      </w:r>
      <w:r w:rsidR="006455E5">
        <w:t xml:space="preserve">, </w:t>
      </w:r>
      <w:r w:rsidRPr="0095276B">
        <w:t>et</w:t>
      </w:r>
      <w:r w:rsidR="006455E5">
        <w:t xml:space="preserve">, </w:t>
      </w:r>
      <w:r w:rsidRPr="0095276B">
        <w:t>sans regarder le cousin</w:t>
      </w:r>
      <w:r w:rsidR="006455E5">
        <w:t xml:space="preserve">, </w:t>
      </w:r>
      <w:r w:rsidRPr="0095276B">
        <w:t>avait dit</w:t>
      </w:r>
      <w:r w:rsidR="006455E5">
        <w:t> :</w:t>
      </w:r>
    </w:p>
    <w:p w14:paraId="2AF148C1" w14:textId="36F9D728" w:rsidR="002666CE" w:rsidRDefault="006455E5" w:rsidP="002666CE">
      <w:r>
        <w:rPr>
          <w:rFonts w:eastAsia="Lucida Sans Unicode" w:cs="Tahoma"/>
        </w:rPr>
        <w:t>« </w:t>
      </w:r>
      <w:r w:rsidR="009D4A85" w:rsidRPr="0095276B">
        <w:t>C</w:t>
      </w:r>
      <w:r>
        <w:t>’</w:t>
      </w:r>
      <w:r w:rsidR="009D4A85" w:rsidRPr="0095276B">
        <w:t>est l</w:t>
      </w:r>
      <w:r>
        <w:t>’</w:t>
      </w:r>
      <w:r w:rsidR="009D4A85" w:rsidRPr="0095276B">
        <w:t>heure où nous nous retrouvons au magasin</w:t>
      </w:r>
      <w:r>
        <w:t xml:space="preserve">. </w:t>
      </w:r>
      <w:r w:rsidR="009D4A85" w:rsidRPr="0095276B">
        <w:t>Veux-tu venir</w:t>
      </w:r>
      <w:r>
        <w:t> ? »</w:t>
      </w:r>
    </w:p>
    <w:p w14:paraId="7271BE7E" w14:textId="77777777" w:rsidR="006455E5" w:rsidRDefault="009D4A85" w:rsidP="002666CE">
      <w:r w:rsidRPr="0095276B">
        <w:t>Au bas de l</w:t>
      </w:r>
      <w:r w:rsidR="006455E5">
        <w:t>’</w:t>
      </w:r>
      <w:r w:rsidRPr="0095276B">
        <w:t>escalier</w:t>
      </w:r>
      <w:r w:rsidR="006455E5">
        <w:t xml:space="preserve">, </w:t>
      </w:r>
      <w:r w:rsidRPr="0095276B">
        <w:t>un dos rond</w:t>
      </w:r>
      <w:r w:rsidR="006455E5">
        <w:t xml:space="preserve">, </w:t>
      </w:r>
      <w:r w:rsidRPr="0095276B">
        <w:t>une démarche chaloupée et un furtif regard avaient rappelé quelque chose à Ben</w:t>
      </w:r>
      <w:r w:rsidR="006455E5">
        <w:t> :</w:t>
      </w:r>
    </w:p>
    <w:p w14:paraId="436E856F" w14:textId="77777777" w:rsidR="006455E5" w:rsidRDefault="006455E5" w:rsidP="002666CE">
      <w:r>
        <w:rPr>
          <w:rFonts w:eastAsia="Lucida Sans Unicode" w:cs="Tahoma"/>
        </w:rPr>
        <w:t>« </w:t>
      </w:r>
      <w:r w:rsidR="009D4A85" w:rsidRPr="0095276B">
        <w:t>Oncle Wilhelm</w:t>
      </w:r>
      <w:r>
        <w:t> ! »</w:t>
      </w:r>
      <w:r w:rsidR="009D4A85" w:rsidRPr="0095276B">
        <w:t xml:space="preserve"> s</w:t>
      </w:r>
      <w:r>
        <w:t>’</w:t>
      </w:r>
      <w:r w:rsidR="009D4A85" w:rsidRPr="0095276B">
        <w:t>était-il écrié</w:t>
      </w:r>
      <w:r>
        <w:t xml:space="preserve">. </w:t>
      </w:r>
      <w:r w:rsidR="009D4A85" w:rsidRPr="0095276B">
        <w:t>Le pied bot</w:t>
      </w:r>
      <w:r>
        <w:t xml:space="preserve">, </w:t>
      </w:r>
      <w:r w:rsidR="009D4A85" w:rsidRPr="0095276B">
        <w:t>qui atte</w:t>
      </w:r>
      <w:r w:rsidR="009D4A85" w:rsidRPr="0095276B">
        <w:t>n</w:t>
      </w:r>
      <w:r w:rsidR="009D4A85" w:rsidRPr="0095276B">
        <w:t>dait ça depuis le matin</w:t>
      </w:r>
      <w:r>
        <w:t xml:space="preserve">, </w:t>
      </w:r>
      <w:r w:rsidR="009D4A85" w:rsidRPr="0095276B">
        <w:t>s</w:t>
      </w:r>
      <w:r>
        <w:t>’</w:t>
      </w:r>
      <w:r w:rsidR="009D4A85" w:rsidRPr="0095276B">
        <w:t>était retourné et avait ouvert les bras</w:t>
      </w:r>
      <w:r>
        <w:t> :</w:t>
      </w:r>
    </w:p>
    <w:p w14:paraId="52D7AAB9" w14:textId="10A5CB22" w:rsidR="002666CE" w:rsidRDefault="006455E5" w:rsidP="002666CE">
      <w:r>
        <w:rPr>
          <w:rFonts w:eastAsia="Lucida Sans Unicode" w:cs="Tahoma"/>
        </w:rPr>
        <w:t>« </w:t>
      </w:r>
      <w:r w:rsidR="009D4A85" w:rsidRPr="0095276B">
        <w:t>Mon Benjamin</w:t>
      </w:r>
      <w:r>
        <w:t xml:space="preserve">, </w:t>
      </w:r>
      <w:r w:rsidR="009D4A85" w:rsidRPr="0095276B">
        <w:t>mon petit Benjamin</w:t>
      </w:r>
      <w:r>
        <w:t> ! »</w:t>
      </w:r>
    </w:p>
    <w:p w14:paraId="187C4934" w14:textId="77777777" w:rsidR="006455E5" w:rsidRDefault="009D4A85" w:rsidP="002666CE">
      <w:r w:rsidRPr="0095276B">
        <w:t>Ben l</w:t>
      </w:r>
      <w:r w:rsidR="006455E5">
        <w:t>’</w:t>
      </w:r>
      <w:r w:rsidRPr="0095276B">
        <w:t>avait serré sur son veston</w:t>
      </w:r>
      <w:r w:rsidR="006455E5">
        <w:t>.</w:t>
      </w:r>
    </w:p>
    <w:p w14:paraId="6EB27635" w14:textId="77777777" w:rsidR="006455E5" w:rsidRDefault="006455E5" w:rsidP="002666CE">
      <w:r>
        <w:rPr>
          <w:rFonts w:eastAsia="Lucida Sans Unicode" w:cs="Tahoma"/>
        </w:rPr>
        <w:t>« </w:t>
      </w:r>
      <w:r w:rsidR="009D4A85" w:rsidRPr="0095276B">
        <w:t>Qu</w:t>
      </w:r>
      <w:r>
        <w:t>’</w:t>
      </w:r>
      <w:r w:rsidR="009D4A85" w:rsidRPr="0095276B">
        <w:t>est-ce que tu fais-là</w:t>
      </w:r>
      <w:r>
        <w:t xml:space="preserve">, </w:t>
      </w:r>
      <w:r w:rsidR="009D4A85" w:rsidRPr="0095276B">
        <w:t>oncle Wilhelm</w:t>
      </w:r>
      <w:r>
        <w:t> ?</w:t>
      </w:r>
    </w:p>
    <w:p w14:paraId="432F8814" w14:textId="77777777" w:rsidR="006455E5" w:rsidRDefault="006455E5" w:rsidP="002666CE">
      <w:r>
        <w:t>— </w:t>
      </w:r>
      <w:r w:rsidR="009D4A85" w:rsidRPr="0095276B">
        <w:t>Tu vois</w:t>
      </w:r>
      <w:r>
        <w:t xml:space="preserve">, </w:t>
      </w:r>
      <w:r w:rsidR="009D4A85" w:rsidRPr="0095276B">
        <w:t>je bricole</w:t>
      </w:r>
      <w:r>
        <w:t xml:space="preserve">, </w:t>
      </w:r>
      <w:r w:rsidR="009D4A85" w:rsidRPr="0095276B">
        <w:t>je bricole</w:t>
      </w:r>
      <w:r>
        <w:t>, »</w:t>
      </w:r>
      <w:r w:rsidR="009D4A85" w:rsidRPr="0095276B">
        <w:t xml:space="preserve"> disait l</w:t>
      </w:r>
      <w:r>
        <w:t>’</w:t>
      </w:r>
      <w:r w:rsidR="009D4A85" w:rsidRPr="0095276B">
        <w:t>oncle en dand</w:t>
      </w:r>
      <w:r w:rsidR="009D4A85" w:rsidRPr="0095276B">
        <w:t>i</w:t>
      </w:r>
      <w:r w:rsidR="009D4A85" w:rsidRPr="0095276B">
        <w:t>nant</w:t>
      </w:r>
      <w:r>
        <w:t xml:space="preserve">, </w:t>
      </w:r>
      <w:r w:rsidR="009D4A85" w:rsidRPr="0095276B">
        <w:t>et en essayant de cacher un marteau derrière son dos</w:t>
      </w:r>
      <w:r>
        <w:t>.</w:t>
      </w:r>
    </w:p>
    <w:p w14:paraId="2D2A12DB" w14:textId="4F6DD274" w:rsidR="002666CE" w:rsidRDefault="006455E5" w:rsidP="002666CE">
      <w:r>
        <w:t>« </w:t>
      </w:r>
      <w:r w:rsidR="009D4A85" w:rsidRPr="0095276B">
        <w:t>Il a la poche pleine de clous</w:t>
      </w:r>
      <w:r>
        <w:t xml:space="preserve">, </w:t>
      </w:r>
      <w:r w:rsidR="009D4A85" w:rsidRPr="0095276B">
        <w:t>de la sciure de bois sur les épaules et les mains crevées</w:t>
      </w:r>
      <w:r>
        <w:t xml:space="preserve">. </w:t>
      </w:r>
      <w:r w:rsidR="009D4A85" w:rsidRPr="0095276B">
        <w:t>Ils emploient le pauvre vieux à fa</w:t>
      </w:r>
      <w:r w:rsidR="009D4A85" w:rsidRPr="0095276B">
        <w:t>i</w:t>
      </w:r>
      <w:r w:rsidR="009D4A85" w:rsidRPr="0095276B">
        <w:t>re des caisses</w:t>
      </w:r>
      <w:r>
        <w:t>. »</w:t>
      </w:r>
    </w:p>
    <w:p w14:paraId="1907A2E4" w14:textId="77777777" w:rsidR="006455E5" w:rsidRDefault="009D4A85" w:rsidP="002666CE">
      <w:r w:rsidRPr="0095276B">
        <w:t>Plantés sur leurs pieds</w:t>
      </w:r>
      <w:r w:rsidR="006455E5">
        <w:t xml:space="preserve">, </w:t>
      </w:r>
      <w:r w:rsidRPr="0095276B">
        <w:t>à la porte du magasin</w:t>
      </w:r>
      <w:r w:rsidR="006455E5">
        <w:t xml:space="preserve">, </w:t>
      </w:r>
      <w:r w:rsidRPr="0095276B">
        <w:t>Joseph et Justin avaient assisté à la scène</w:t>
      </w:r>
      <w:r w:rsidR="006455E5">
        <w:t xml:space="preserve">, </w:t>
      </w:r>
      <w:r w:rsidRPr="0095276B">
        <w:t>de loin</w:t>
      </w:r>
      <w:r w:rsidR="006455E5">
        <w:t xml:space="preserve">. </w:t>
      </w:r>
      <w:r w:rsidRPr="0095276B">
        <w:t xml:space="preserve">Quand Ben fut à </w:t>
      </w:r>
      <w:r w:rsidRPr="0095276B">
        <w:lastRenderedPageBreak/>
        <w:t>po</w:t>
      </w:r>
      <w:r w:rsidRPr="0095276B">
        <w:t>r</w:t>
      </w:r>
      <w:r w:rsidRPr="0095276B">
        <w:t>tée</w:t>
      </w:r>
      <w:r w:rsidR="006455E5">
        <w:t xml:space="preserve">, </w:t>
      </w:r>
      <w:r w:rsidRPr="0095276B">
        <w:t>Justin le regarda droit dans les yeux</w:t>
      </w:r>
      <w:r w:rsidR="006455E5">
        <w:t xml:space="preserve">, </w:t>
      </w:r>
      <w:r w:rsidRPr="0095276B">
        <w:t>et lui dit</w:t>
      </w:r>
      <w:r w:rsidR="006455E5">
        <w:t xml:space="preserve">, </w:t>
      </w:r>
      <w:r w:rsidRPr="0095276B">
        <w:t>dans un e</w:t>
      </w:r>
      <w:r w:rsidRPr="0095276B">
        <w:t>x</w:t>
      </w:r>
      <w:r w:rsidRPr="0095276B">
        <w:t>cellent anglais</w:t>
      </w:r>
      <w:r w:rsidR="006455E5">
        <w:t> :</w:t>
      </w:r>
    </w:p>
    <w:p w14:paraId="17803BF3" w14:textId="77777777" w:rsidR="006455E5" w:rsidRDefault="006455E5" w:rsidP="002666CE">
      <w:r>
        <w:rPr>
          <w:rFonts w:eastAsia="Lucida Sans Unicode" w:cs="Tahoma"/>
        </w:rPr>
        <w:t>« </w:t>
      </w:r>
      <w:r w:rsidR="009D4A85" w:rsidRPr="0095276B">
        <w:t>Il se peut que vous vous imaginiez certaines choses et je ne m</w:t>
      </w:r>
      <w:r>
        <w:t>’</w:t>
      </w:r>
      <w:r w:rsidR="009D4A85" w:rsidRPr="0095276B">
        <w:t>en soucie pas</w:t>
      </w:r>
      <w:r>
        <w:t xml:space="preserve">. </w:t>
      </w:r>
      <w:r w:rsidR="009D4A85" w:rsidRPr="0095276B">
        <w:t>Nous lui avons offert dix fois de se retirer</w:t>
      </w:r>
      <w:r>
        <w:t xml:space="preserve">, </w:t>
      </w:r>
      <w:r w:rsidR="009D4A85" w:rsidRPr="0095276B">
        <w:t>avec une pension honorable</w:t>
      </w:r>
      <w:r>
        <w:t xml:space="preserve">, </w:t>
      </w:r>
      <w:r w:rsidR="009D4A85" w:rsidRPr="0095276B">
        <w:t>il a toujours refusé</w:t>
      </w:r>
      <w:r>
        <w:t>.</w:t>
      </w:r>
    </w:p>
    <w:p w14:paraId="6DFF1214" w14:textId="77777777" w:rsidR="006455E5" w:rsidRDefault="006455E5" w:rsidP="002666CE">
      <w:r>
        <w:t>— </w:t>
      </w:r>
      <w:r w:rsidR="009D4A85" w:rsidRPr="0095276B">
        <w:t>Oh</w:t>
      </w:r>
      <w:r>
        <w:t xml:space="preserve"> ! </w:t>
      </w:r>
      <w:r w:rsidR="009D4A85" w:rsidRPr="0095276B">
        <w:t>nobles cœurs</w:t>
      </w:r>
      <w:r>
        <w:t> !</w:t>
      </w:r>
    </w:p>
    <w:p w14:paraId="6B65F19E" w14:textId="77777777" w:rsidR="006455E5" w:rsidRDefault="006455E5" w:rsidP="002666CE">
      <w:r>
        <w:t>— </w:t>
      </w:r>
      <w:r w:rsidR="009D4A85" w:rsidRPr="0095276B">
        <w:t>Est-ce que vous ne me croiriez pas</w:t>
      </w:r>
      <w:r>
        <w:t> ?</w:t>
      </w:r>
    </w:p>
    <w:p w14:paraId="2B262010" w14:textId="6D6589D7" w:rsidR="002666CE" w:rsidRDefault="006455E5" w:rsidP="002666CE">
      <w:r>
        <w:t>— </w:t>
      </w:r>
      <w:r w:rsidR="009D4A85" w:rsidRPr="0095276B">
        <w:t>Je crois</w:t>
      </w:r>
      <w:r>
        <w:t>, »</w:t>
      </w:r>
      <w:r w:rsidR="009D4A85" w:rsidRPr="0095276B">
        <w:t xml:space="preserve"> répondit Ben en lui serrant le bras au-dessus du coude et en plissant sa figure derrière ses lunettes</w:t>
      </w:r>
      <w:r>
        <w:t>, « </w:t>
      </w:r>
      <w:r w:rsidR="009D4A85" w:rsidRPr="0095276B">
        <w:t>je crois que vous m</w:t>
      </w:r>
      <w:r>
        <w:t>’</w:t>
      </w:r>
      <w:r w:rsidR="009D4A85" w:rsidRPr="0095276B">
        <w:t>avez communiqué toute la vérité qui peut maint</w:t>
      </w:r>
      <w:r w:rsidR="009D4A85" w:rsidRPr="0095276B">
        <w:t>e</w:t>
      </w:r>
      <w:r w:rsidR="009D4A85" w:rsidRPr="0095276B">
        <w:t>nant tenir en vous</w:t>
      </w:r>
      <w:r>
        <w:t xml:space="preserve">. </w:t>
      </w:r>
      <w:r w:rsidR="009D4A85" w:rsidRPr="0095276B">
        <w:t>Vous parlez d</w:t>
      </w:r>
      <w:r>
        <w:t>’</w:t>
      </w:r>
      <w:r w:rsidR="009D4A85" w:rsidRPr="0095276B">
        <w:t>ailleurs un fort bon anglais</w:t>
      </w:r>
      <w:r>
        <w:t xml:space="preserve">, </w:t>
      </w:r>
      <w:r w:rsidR="009D4A85" w:rsidRPr="0095276B">
        <w:t>avec l</w:t>
      </w:r>
      <w:r>
        <w:t>’</w:t>
      </w:r>
      <w:r w:rsidR="009D4A85" w:rsidRPr="0095276B">
        <w:t>accent du Yorkshire</w:t>
      </w:r>
      <w:r>
        <w:t xml:space="preserve">, </w:t>
      </w:r>
      <w:r w:rsidR="009D4A85" w:rsidRPr="0095276B">
        <w:t>dont il faudra peut-être vous d</w:t>
      </w:r>
      <w:r w:rsidR="009D4A85" w:rsidRPr="0095276B">
        <w:t>é</w:t>
      </w:r>
      <w:r w:rsidR="009D4A85" w:rsidRPr="0095276B">
        <w:t>faire</w:t>
      </w:r>
      <w:r>
        <w:t>. »</w:t>
      </w:r>
    </w:p>
    <w:p w14:paraId="4AF71BE7" w14:textId="4162A910" w:rsidR="006455E5" w:rsidRDefault="009D4A85" w:rsidP="002666CE">
      <w:r w:rsidRPr="0095276B">
        <w:t>Quand le fauteuil à roulettes de Myrtil eut été poussé là par le domestique</w:t>
      </w:r>
      <w:r w:rsidR="006455E5">
        <w:t xml:space="preserve">, </w:t>
      </w:r>
      <w:r w:rsidRPr="0095276B">
        <w:t>le conseil de famille fut au complet</w:t>
      </w:r>
      <w:r w:rsidR="006455E5">
        <w:t xml:space="preserve">, </w:t>
      </w:r>
      <w:r w:rsidRPr="0095276B">
        <w:t xml:space="preserve">et </w:t>
      </w:r>
      <w:r w:rsidR="006455E5">
        <w:t>M. </w:t>
      </w:r>
      <w:r w:rsidRPr="0095276B">
        <w:t>Ben eut une heure pleine pour donner leur tour définitif à ses r</w:t>
      </w:r>
      <w:r w:rsidRPr="0095276B">
        <w:t>e</w:t>
      </w:r>
      <w:r w:rsidRPr="0095276B">
        <w:t>marques</w:t>
      </w:r>
      <w:r w:rsidR="006455E5">
        <w:t xml:space="preserve">. </w:t>
      </w:r>
      <w:r w:rsidRPr="0095276B">
        <w:t>Son crayon se livra</w:t>
      </w:r>
      <w:r w:rsidR="006455E5">
        <w:t xml:space="preserve">, </w:t>
      </w:r>
      <w:r w:rsidRPr="0095276B">
        <w:t>pendant la durée de la délibér</w:t>
      </w:r>
      <w:r w:rsidRPr="0095276B">
        <w:t>a</w:t>
      </w:r>
      <w:r w:rsidRPr="0095276B">
        <w:t>tion</w:t>
      </w:r>
      <w:r w:rsidR="006455E5">
        <w:t xml:space="preserve">, </w:t>
      </w:r>
      <w:r w:rsidRPr="0095276B">
        <w:t>à un petit travail discret</w:t>
      </w:r>
      <w:r w:rsidR="006455E5">
        <w:t xml:space="preserve">, </w:t>
      </w:r>
      <w:r w:rsidRPr="0095276B">
        <w:t>dont Simler junior chercha va</w:t>
      </w:r>
      <w:r w:rsidRPr="0095276B">
        <w:t>i</w:t>
      </w:r>
      <w:r w:rsidRPr="0095276B">
        <w:t>nement à se rendre compte</w:t>
      </w:r>
      <w:r w:rsidR="006455E5">
        <w:t>.</w:t>
      </w:r>
    </w:p>
    <w:p w14:paraId="787261B9" w14:textId="77777777" w:rsidR="006455E5" w:rsidRDefault="009D4A85" w:rsidP="002666CE">
      <w:r w:rsidRPr="0095276B">
        <w:t>Quand tout le monde se fut retiré</w:t>
      </w:r>
      <w:r w:rsidR="006455E5">
        <w:t xml:space="preserve">, </w:t>
      </w:r>
      <w:r w:rsidRPr="0095276B">
        <w:t>Justin rentra dans le b</w:t>
      </w:r>
      <w:r w:rsidRPr="0095276B">
        <w:t>u</w:t>
      </w:r>
      <w:r w:rsidRPr="0095276B">
        <w:t>reau</w:t>
      </w:r>
      <w:r w:rsidR="006455E5">
        <w:t xml:space="preserve">, </w:t>
      </w:r>
      <w:r w:rsidRPr="0095276B">
        <w:t>gratta une allumette</w:t>
      </w:r>
      <w:r w:rsidR="006455E5">
        <w:t xml:space="preserve">, </w:t>
      </w:r>
      <w:r w:rsidRPr="0095276B">
        <w:t>et resta indigné du vandalisme</w:t>
      </w:r>
      <w:r w:rsidR="006455E5">
        <w:t xml:space="preserve"> : </w:t>
      </w:r>
      <w:r w:rsidRPr="0095276B">
        <w:t>sur l</w:t>
      </w:r>
      <w:r w:rsidR="006455E5">
        <w:t>’</w:t>
      </w:r>
      <w:r w:rsidRPr="0095276B">
        <w:t>en-tête de toutes les feuilles de papier à lettres que contenait le classeur</w:t>
      </w:r>
      <w:r w:rsidR="006455E5">
        <w:t xml:space="preserve">, </w:t>
      </w:r>
      <w:r w:rsidRPr="0095276B">
        <w:t>le cousin avait biffé le nom des Simler</w:t>
      </w:r>
      <w:r w:rsidR="006455E5">
        <w:t xml:space="preserve">, </w:t>
      </w:r>
      <w:r w:rsidRPr="0095276B">
        <w:t>et réduit la ra</w:t>
      </w:r>
      <w:r w:rsidRPr="0095276B">
        <w:t>i</w:t>
      </w:r>
      <w:r w:rsidRPr="0095276B">
        <w:t>son sociale à une seule</w:t>
      </w:r>
      <w:r w:rsidR="006455E5">
        <w:t xml:space="preserve">, </w:t>
      </w:r>
      <w:r w:rsidRPr="0095276B">
        <w:t>absurde</w:t>
      </w:r>
      <w:r w:rsidR="006455E5">
        <w:t xml:space="preserve">, </w:t>
      </w:r>
      <w:r w:rsidRPr="0095276B">
        <w:t>énigmatique mention</w:t>
      </w:r>
      <w:r w:rsidR="006455E5">
        <w:t> :</w:t>
      </w:r>
    </w:p>
    <w:p w14:paraId="6305F724" w14:textId="77777777" w:rsidR="006455E5" w:rsidRDefault="006455E5" w:rsidP="006455E5">
      <w:pPr>
        <w:ind w:firstLine="0"/>
        <w:jc w:val="center"/>
      </w:pPr>
      <w:r>
        <w:t xml:space="preserve">… </w:t>
      </w:r>
      <w:r w:rsidR="009D4A85" w:rsidRPr="002666CE">
        <w:t>&amp; C</w:t>
      </w:r>
      <w:r w:rsidR="009D4A85" w:rsidRPr="002666CE">
        <w:rPr>
          <w:vertAlign w:val="superscript"/>
        </w:rPr>
        <w:t>ie</w:t>
      </w:r>
      <w:r>
        <w:t>.</w:t>
      </w:r>
    </w:p>
    <w:p w14:paraId="464D378C" w14:textId="571BDD4F" w:rsidR="009D4A85" w:rsidRPr="0095276B" w:rsidRDefault="009D4A85" w:rsidP="006455E5">
      <w:pPr>
        <w:pStyle w:val="Titre2"/>
        <w:pageBreakBefore/>
        <w:rPr>
          <w:szCs w:val="44"/>
        </w:rPr>
      </w:pPr>
      <w:bookmarkStart w:id="51" w:name="_Toc197888852"/>
      <w:r w:rsidRPr="0095276B">
        <w:rPr>
          <w:szCs w:val="44"/>
        </w:rPr>
        <w:lastRenderedPageBreak/>
        <w:t>2</w:t>
      </w:r>
      <w:bookmarkEnd w:id="51"/>
      <w:r w:rsidRPr="0095276B">
        <w:rPr>
          <w:szCs w:val="44"/>
        </w:rPr>
        <w:br/>
      </w:r>
    </w:p>
    <w:p w14:paraId="2C7E68F2" w14:textId="77777777" w:rsidR="006455E5" w:rsidRDefault="009D4A85" w:rsidP="002666CE">
      <w:r w:rsidRPr="0095276B">
        <w:t>Le lendemain comme il sortait de classe</w:t>
      </w:r>
      <w:r w:rsidR="006455E5">
        <w:t xml:space="preserve">, </w:t>
      </w:r>
      <w:r w:rsidRPr="0095276B">
        <w:t>Louis eut la su</w:t>
      </w:r>
      <w:r w:rsidRPr="0095276B">
        <w:t>r</w:t>
      </w:r>
      <w:r w:rsidRPr="0095276B">
        <w:t>prise de voir ses camarades bâiller devant un Yankee à lunettes d</w:t>
      </w:r>
      <w:r w:rsidR="006455E5">
        <w:t>’</w:t>
      </w:r>
      <w:r w:rsidRPr="0095276B">
        <w:t>or</w:t>
      </w:r>
      <w:r w:rsidR="006455E5">
        <w:t xml:space="preserve">, </w:t>
      </w:r>
      <w:r w:rsidRPr="0095276B">
        <w:t>qui était plongé dans une conversation animée avec le pr</w:t>
      </w:r>
      <w:r w:rsidRPr="0095276B">
        <w:t>o</w:t>
      </w:r>
      <w:r w:rsidRPr="0095276B">
        <w:t>to</w:t>
      </w:r>
      <w:r w:rsidR="006455E5">
        <w:t xml:space="preserve">. </w:t>
      </w:r>
      <w:r w:rsidRPr="0095276B">
        <w:t>Le Yankee fit à Louis un imperceptible geste de la main</w:t>
      </w:r>
      <w:r w:rsidR="006455E5">
        <w:t xml:space="preserve">, </w:t>
      </w:r>
      <w:r w:rsidRPr="0095276B">
        <w:t>qui épargna à ce dernier toute apparence d</w:t>
      </w:r>
      <w:r w:rsidR="006455E5">
        <w:t>’</w:t>
      </w:r>
      <w:r w:rsidRPr="0095276B">
        <w:t>avoir quelque chose de commun avec le phénomène</w:t>
      </w:r>
      <w:r w:rsidR="006455E5">
        <w:t xml:space="preserve">. </w:t>
      </w:r>
      <w:r w:rsidRPr="0095276B">
        <w:t>Puis</w:t>
      </w:r>
      <w:r w:rsidR="006455E5">
        <w:t xml:space="preserve">, </w:t>
      </w:r>
      <w:r w:rsidRPr="0095276B">
        <w:t>le phénomène se fit prése</w:t>
      </w:r>
      <w:r w:rsidRPr="0095276B">
        <w:t>n</w:t>
      </w:r>
      <w:r w:rsidRPr="0095276B">
        <w:t>ter par le proto au professeur de seconde</w:t>
      </w:r>
      <w:r w:rsidR="006455E5">
        <w:t xml:space="preserve">, </w:t>
      </w:r>
      <w:r w:rsidRPr="0095276B">
        <w:t>lequel en fut bien étonné</w:t>
      </w:r>
      <w:r w:rsidR="006455E5">
        <w:t xml:space="preserve">. </w:t>
      </w:r>
      <w:r w:rsidRPr="0095276B">
        <w:t>Louis attendait</w:t>
      </w:r>
      <w:r w:rsidR="006455E5">
        <w:t xml:space="preserve">, </w:t>
      </w:r>
      <w:r w:rsidRPr="0095276B">
        <w:t>inquiet et furieux</w:t>
      </w:r>
      <w:r w:rsidR="006455E5">
        <w:t xml:space="preserve">, </w:t>
      </w:r>
      <w:r w:rsidRPr="0095276B">
        <w:t xml:space="preserve">dans les environs du </w:t>
      </w:r>
      <w:r w:rsidRPr="0095276B">
        <w:rPr>
          <w:i/>
          <w:iCs/>
        </w:rPr>
        <w:t>bazar</w:t>
      </w:r>
      <w:r w:rsidR="006455E5">
        <w:t xml:space="preserve">. </w:t>
      </w:r>
      <w:r w:rsidRPr="0095276B">
        <w:t>Benjamin finit par en sortir</w:t>
      </w:r>
      <w:r w:rsidR="006455E5">
        <w:t xml:space="preserve">. </w:t>
      </w:r>
      <w:r w:rsidRPr="0095276B">
        <w:t>Il se sépara cérémonieus</w:t>
      </w:r>
      <w:r w:rsidRPr="0095276B">
        <w:t>e</w:t>
      </w:r>
      <w:r w:rsidRPr="0095276B">
        <w:t>ment du prof</w:t>
      </w:r>
      <w:r w:rsidR="006455E5">
        <w:t xml:space="preserve">’, </w:t>
      </w:r>
      <w:r w:rsidRPr="0095276B">
        <w:t>vint prendre son cousin par</w:t>
      </w:r>
      <w:r w:rsidR="0083117F">
        <w:t xml:space="preserve"> </w:t>
      </w:r>
      <w:r w:rsidRPr="0095276B">
        <w:t>le bras et l</w:t>
      </w:r>
      <w:r w:rsidR="006455E5">
        <w:t>’</w:t>
      </w:r>
      <w:r w:rsidRPr="0095276B">
        <w:t>entraîna sans mot dire</w:t>
      </w:r>
      <w:r w:rsidR="006455E5">
        <w:t xml:space="preserve">. </w:t>
      </w:r>
      <w:r w:rsidRPr="0095276B">
        <w:t>Une fois qu</w:t>
      </w:r>
      <w:r w:rsidR="006455E5">
        <w:t>’</w:t>
      </w:r>
      <w:r w:rsidRPr="0095276B">
        <w:t>ils furent parvenus en campagne</w:t>
      </w:r>
      <w:r w:rsidR="006455E5">
        <w:t xml:space="preserve">, </w:t>
      </w:r>
      <w:r w:rsidRPr="0095276B">
        <w:t>il rompit le silence</w:t>
      </w:r>
      <w:r w:rsidR="006455E5">
        <w:t> : « </w:t>
      </w:r>
      <w:r w:rsidRPr="0095276B">
        <w:t>J</w:t>
      </w:r>
      <w:r w:rsidR="006455E5">
        <w:t>’</w:t>
      </w:r>
      <w:r w:rsidRPr="0095276B">
        <w:t>ai d</w:t>
      </w:r>
      <w:r w:rsidR="006455E5">
        <w:t>’</w:t>
      </w:r>
      <w:r w:rsidRPr="0095276B">
        <w:t>abord à m</w:t>
      </w:r>
      <w:r w:rsidR="006455E5">
        <w:t>’</w:t>
      </w:r>
      <w:r w:rsidRPr="0095276B">
        <w:t>excuser de m</w:t>
      </w:r>
      <w:r w:rsidR="006455E5">
        <w:t>’</w:t>
      </w:r>
      <w:r w:rsidRPr="0095276B">
        <w:t>être introduit dans vos affaires</w:t>
      </w:r>
      <w:r w:rsidR="006455E5">
        <w:t>. »</w:t>
      </w:r>
      <w:r w:rsidRPr="0095276B">
        <w:t xml:space="preserve"> Le vous anglais consterna Louis</w:t>
      </w:r>
      <w:r w:rsidR="006455E5">
        <w:t xml:space="preserve">, </w:t>
      </w:r>
      <w:r w:rsidRPr="0095276B">
        <w:t>qui ne s</w:t>
      </w:r>
      <w:r w:rsidR="006455E5">
        <w:t>’</w:t>
      </w:r>
      <w:r w:rsidRPr="0095276B">
        <w:t>y attendait pas</w:t>
      </w:r>
      <w:r w:rsidR="006455E5">
        <w:t>.</w:t>
      </w:r>
    </w:p>
    <w:p w14:paraId="1BD379C8" w14:textId="77777777" w:rsidR="006455E5" w:rsidRDefault="006455E5" w:rsidP="002666CE">
      <w:r>
        <w:t>« </w:t>
      </w:r>
      <w:r w:rsidR="009D4A85" w:rsidRPr="0095276B">
        <w:t>Mais je ne fais que passer</w:t>
      </w:r>
      <w:r>
        <w:t xml:space="preserve">, </w:t>
      </w:r>
      <w:r w:rsidR="009D4A85" w:rsidRPr="0095276B">
        <w:t>j</w:t>
      </w:r>
      <w:r>
        <w:t>’</w:t>
      </w:r>
      <w:r w:rsidR="009D4A85" w:rsidRPr="0095276B">
        <w:t>avais besoin de savoir que</w:t>
      </w:r>
      <w:r w:rsidR="009D4A85" w:rsidRPr="0095276B">
        <w:t>l</w:t>
      </w:r>
      <w:r w:rsidR="009D4A85" w:rsidRPr="0095276B">
        <w:t>que chose</w:t>
      </w:r>
      <w:r>
        <w:t xml:space="preserve">, </w:t>
      </w:r>
      <w:r w:rsidR="009D4A85" w:rsidRPr="0095276B">
        <w:t>il n</w:t>
      </w:r>
      <w:r>
        <w:t>’</w:t>
      </w:r>
      <w:r w:rsidR="009D4A85" w:rsidRPr="0095276B">
        <w:t>y avait pas d</w:t>
      </w:r>
      <w:r>
        <w:t>’</w:t>
      </w:r>
      <w:r w:rsidR="009D4A85" w:rsidRPr="0095276B">
        <w:t>autre moyen</w:t>
      </w:r>
      <w:r>
        <w:t xml:space="preserve">. </w:t>
      </w:r>
      <w:r w:rsidR="009D4A85" w:rsidRPr="0095276B">
        <w:t>Je serai content le jour où vous me direz que vous ne m</w:t>
      </w:r>
      <w:r>
        <w:t>’</w:t>
      </w:r>
      <w:r w:rsidR="009D4A85" w:rsidRPr="0095276B">
        <w:t>en voulez pas</w:t>
      </w:r>
      <w:r>
        <w:t>.</w:t>
      </w:r>
    </w:p>
    <w:p w14:paraId="49658343" w14:textId="088CC7A3" w:rsidR="002666CE" w:rsidRDefault="006455E5" w:rsidP="002666CE">
      <w:r>
        <w:t>« </w:t>
      </w:r>
      <w:r w:rsidR="009D4A85" w:rsidRPr="0095276B">
        <w:t>J</w:t>
      </w:r>
      <w:r>
        <w:t>’</w:t>
      </w:r>
      <w:r w:rsidR="009D4A85" w:rsidRPr="0095276B">
        <w:t>ai le regret de vous dire</w:t>
      </w:r>
      <w:r>
        <w:t xml:space="preserve">, </w:t>
      </w:r>
      <w:r w:rsidR="009D4A85" w:rsidRPr="0095276B">
        <w:t>continuant à empiéter sur v</w:t>
      </w:r>
      <w:r w:rsidR="009D4A85" w:rsidRPr="0095276B">
        <w:t>o</w:t>
      </w:r>
      <w:r w:rsidR="009D4A85" w:rsidRPr="0095276B">
        <w:t>tre domaine particulier</w:t>
      </w:r>
      <w:r>
        <w:t xml:space="preserve">, </w:t>
      </w:r>
      <w:r w:rsidR="009D4A85" w:rsidRPr="0095276B">
        <w:t>que votre patron et votre maître ne se louent pas de vous sans réserves</w:t>
      </w:r>
      <w:r>
        <w:t xml:space="preserve">. </w:t>
      </w:r>
      <w:r w:rsidR="009D4A85" w:rsidRPr="0095276B">
        <w:t>Vous êtes</w:t>
      </w:r>
      <w:r>
        <w:t xml:space="preserve"> : </w:t>
      </w:r>
      <w:r w:rsidR="009D4A85" w:rsidRPr="0095276B">
        <w:t>fantaisiste</w:t>
      </w:r>
      <w:r>
        <w:t xml:space="preserve">, </w:t>
      </w:r>
      <w:r w:rsidR="009D4A85" w:rsidRPr="0095276B">
        <w:t>irrég</w:t>
      </w:r>
      <w:r w:rsidR="009D4A85" w:rsidRPr="0095276B">
        <w:t>u</w:t>
      </w:r>
      <w:r w:rsidR="009D4A85" w:rsidRPr="0095276B">
        <w:t>lier</w:t>
      </w:r>
      <w:r>
        <w:t xml:space="preserve">, </w:t>
      </w:r>
      <w:r w:rsidR="009D4A85" w:rsidRPr="0095276B">
        <w:t>distrait</w:t>
      </w:r>
      <w:r>
        <w:t xml:space="preserve">, </w:t>
      </w:r>
      <w:r w:rsidR="009D4A85" w:rsidRPr="0095276B">
        <w:t>à l</w:t>
      </w:r>
      <w:r>
        <w:t>’</w:t>
      </w:r>
      <w:r w:rsidR="009D4A85" w:rsidRPr="0095276B">
        <w:t>occasion dissipé</w:t>
      </w:r>
      <w:r>
        <w:t xml:space="preserve">, </w:t>
      </w:r>
      <w:r w:rsidR="009D4A85" w:rsidRPr="0095276B">
        <w:t>et vous ne travaillez que les matières qui vous conviennent</w:t>
      </w:r>
      <w:r>
        <w:t xml:space="preserve">. </w:t>
      </w:r>
      <w:r w:rsidR="009D4A85" w:rsidRPr="0095276B">
        <w:t>Votre proviseur déclare que vous êtes un sujet infiniment moins brillant que Justin</w:t>
      </w:r>
      <w:r>
        <w:t xml:space="preserve">, </w:t>
      </w:r>
      <w:r w:rsidR="009D4A85" w:rsidRPr="0095276B">
        <w:t>et il a moins de confiance dans votre avenir</w:t>
      </w:r>
      <w:r>
        <w:t>. »</w:t>
      </w:r>
    </w:p>
    <w:p w14:paraId="2A08C9F8" w14:textId="14314D6E" w:rsidR="002666CE" w:rsidRDefault="009D4A85" w:rsidP="002666CE">
      <w:r w:rsidRPr="0095276B">
        <w:t>Benjamin arrêta là ce discours</w:t>
      </w:r>
      <w:r w:rsidR="006455E5">
        <w:t xml:space="preserve">, </w:t>
      </w:r>
      <w:r w:rsidRPr="0095276B">
        <w:t>et coula son regard vers son interlocuteur</w:t>
      </w:r>
      <w:r w:rsidR="006455E5">
        <w:t xml:space="preserve">. </w:t>
      </w:r>
      <w:r w:rsidRPr="0095276B">
        <w:t>Il ne vit qu</w:t>
      </w:r>
      <w:r w:rsidR="006455E5">
        <w:t>’</w:t>
      </w:r>
      <w:r w:rsidRPr="0095276B">
        <w:t>une figure durcie et goguenarde où la colère plaquait deux grandes marbrures livides</w:t>
      </w:r>
      <w:r w:rsidR="006455E5">
        <w:t xml:space="preserve">. </w:t>
      </w:r>
      <w:r w:rsidRPr="0095276B">
        <w:t xml:space="preserve">Il ajouta </w:t>
      </w:r>
      <w:r w:rsidRPr="0095276B">
        <w:lastRenderedPageBreak/>
        <w:t>si</w:t>
      </w:r>
      <w:r w:rsidRPr="0095276B">
        <w:t>m</w:t>
      </w:r>
      <w:r w:rsidRPr="0095276B">
        <w:t>plement</w:t>
      </w:r>
      <w:r w:rsidR="006455E5">
        <w:t> : « </w:t>
      </w:r>
      <w:r w:rsidRPr="0095276B">
        <w:t>Mais je pense</w:t>
      </w:r>
      <w:r w:rsidR="006455E5">
        <w:t xml:space="preserve">, </w:t>
      </w:r>
      <w:r w:rsidRPr="0095276B">
        <w:t>pour mon compte</w:t>
      </w:r>
      <w:r w:rsidR="006455E5">
        <w:t xml:space="preserve">, </w:t>
      </w:r>
      <w:r w:rsidRPr="0095276B">
        <w:t>que votre patron et votre professeur ne sont que deux vieilles bêtes</w:t>
      </w:r>
      <w:r w:rsidR="006455E5">
        <w:t>. »</w:t>
      </w:r>
    </w:p>
    <w:p w14:paraId="0F1A8B4B" w14:textId="77777777" w:rsidR="006455E5" w:rsidRDefault="009D4A85" w:rsidP="002666CE">
      <w:r w:rsidRPr="0095276B">
        <w:t>À un tressaillement de sourcils près</w:t>
      </w:r>
      <w:r w:rsidR="006455E5">
        <w:t xml:space="preserve">, </w:t>
      </w:r>
      <w:r w:rsidRPr="0095276B">
        <w:t>la physionomie de Louis ne changea pas</w:t>
      </w:r>
      <w:r w:rsidR="006455E5">
        <w:t xml:space="preserve">. </w:t>
      </w:r>
      <w:r w:rsidRPr="0095276B">
        <w:t>Comme encouragé par cette constatation</w:t>
      </w:r>
      <w:r w:rsidR="006455E5">
        <w:t xml:space="preserve">, </w:t>
      </w:r>
      <w:r w:rsidRPr="0095276B">
        <w:t>Benjamin poursuivit</w:t>
      </w:r>
      <w:r w:rsidR="006455E5">
        <w:t> :</w:t>
      </w:r>
    </w:p>
    <w:p w14:paraId="2F6C2EC2" w14:textId="1AF39EA9" w:rsidR="002666CE" w:rsidRDefault="006455E5" w:rsidP="002666CE">
      <w:r>
        <w:t>« </w:t>
      </w:r>
      <w:r w:rsidR="009D4A85" w:rsidRPr="0095276B">
        <w:t>Ce n</w:t>
      </w:r>
      <w:r>
        <w:t>’</w:t>
      </w:r>
      <w:r w:rsidR="009D4A85" w:rsidRPr="0095276B">
        <w:t>est pas dans le but de vous rapporter ces sornettes que je fais cette promenade en votre compagnie</w:t>
      </w:r>
      <w:r>
        <w:t xml:space="preserve">. </w:t>
      </w:r>
      <w:r w:rsidR="009D4A85" w:rsidRPr="0095276B">
        <w:t>J</w:t>
      </w:r>
      <w:r>
        <w:t>’</w:t>
      </w:r>
      <w:r w:rsidR="009D4A85" w:rsidRPr="0095276B">
        <w:t>ai à vous pa</w:t>
      </w:r>
      <w:r w:rsidR="009D4A85" w:rsidRPr="0095276B">
        <w:t>r</w:t>
      </w:r>
      <w:r w:rsidR="009D4A85" w:rsidRPr="0095276B">
        <w:t>ler de choses infiniment plus graves</w:t>
      </w:r>
      <w:r>
        <w:t xml:space="preserve">… </w:t>
      </w:r>
      <w:r w:rsidR="009D4A85" w:rsidRPr="0095276B">
        <w:t>de Laure</w:t>
      </w:r>
      <w:r>
        <w:t>. »</w:t>
      </w:r>
    </w:p>
    <w:p w14:paraId="2D019A93" w14:textId="77777777" w:rsidR="006455E5" w:rsidRDefault="009D4A85" w:rsidP="002666CE">
      <w:r w:rsidRPr="0095276B">
        <w:t>Louis releva brusquement la tête</w:t>
      </w:r>
      <w:r w:rsidR="006455E5">
        <w:t xml:space="preserve">. </w:t>
      </w:r>
      <w:r w:rsidRPr="0095276B">
        <w:t>Benjamin appuya</w:t>
      </w:r>
      <w:r w:rsidR="006455E5">
        <w:t> :</w:t>
      </w:r>
    </w:p>
    <w:p w14:paraId="1E421EED" w14:textId="085E842E" w:rsidR="002666CE" w:rsidRDefault="006455E5" w:rsidP="002666CE">
      <w:r>
        <w:t>« </w:t>
      </w:r>
      <w:r w:rsidR="009D4A85" w:rsidRPr="0095276B">
        <w:t>Oui</w:t>
      </w:r>
      <w:r>
        <w:t xml:space="preserve">, </w:t>
      </w:r>
      <w:r w:rsidR="009D4A85" w:rsidRPr="0095276B">
        <w:t>de Laure</w:t>
      </w:r>
      <w:r>
        <w:t xml:space="preserve">. </w:t>
      </w:r>
      <w:r w:rsidR="009D4A85" w:rsidRPr="0095276B">
        <w:t>Elle a vingt-deux ans</w:t>
      </w:r>
      <w:r>
        <w:t xml:space="preserve">, </w:t>
      </w:r>
      <w:r w:rsidR="009D4A85" w:rsidRPr="0095276B">
        <w:t>elle n</w:t>
      </w:r>
      <w:r>
        <w:t>’</w:t>
      </w:r>
      <w:r w:rsidR="009D4A85" w:rsidRPr="0095276B">
        <w:t>est pas m</w:t>
      </w:r>
      <w:r w:rsidR="009D4A85" w:rsidRPr="0095276B">
        <w:t>a</w:t>
      </w:r>
      <w:r w:rsidR="009D4A85" w:rsidRPr="0095276B">
        <w:t>riée</w:t>
      </w:r>
      <w:r>
        <w:t xml:space="preserve">, </w:t>
      </w:r>
      <w:r w:rsidR="009D4A85" w:rsidRPr="0095276B">
        <w:t>elle n</w:t>
      </w:r>
      <w:r>
        <w:t>’</w:t>
      </w:r>
      <w:r w:rsidR="009D4A85" w:rsidRPr="0095276B">
        <w:t>en prend pas le chemin</w:t>
      </w:r>
      <w:r>
        <w:t xml:space="preserve">. </w:t>
      </w:r>
      <w:r w:rsidR="009D4A85" w:rsidRPr="0095276B">
        <w:t>J</w:t>
      </w:r>
      <w:r>
        <w:t>’</w:t>
      </w:r>
      <w:r w:rsidR="009D4A85" w:rsidRPr="0095276B">
        <w:t>estime que votre respons</w:t>
      </w:r>
      <w:r w:rsidR="009D4A85" w:rsidRPr="0095276B">
        <w:t>a</w:t>
      </w:r>
      <w:r w:rsidR="009D4A85" w:rsidRPr="0095276B">
        <w:t>bilité est engagée dans cette affaire-là</w:t>
      </w:r>
      <w:r>
        <w:t>. »</w:t>
      </w:r>
    </w:p>
    <w:p w14:paraId="0D2A7992" w14:textId="77777777" w:rsidR="006455E5" w:rsidRDefault="009D4A85" w:rsidP="002666CE">
      <w:r w:rsidRPr="0095276B">
        <w:t>Louis s</w:t>
      </w:r>
      <w:r w:rsidR="006455E5">
        <w:t>’</w:t>
      </w:r>
      <w:r w:rsidRPr="0095276B">
        <w:t>arrêta tout net</w:t>
      </w:r>
      <w:r w:rsidR="006455E5">
        <w:t> :</w:t>
      </w:r>
    </w:p>
    <w:p w14:paraId="14A098BC" w14:textId="77777777" w:rsidR="006455E5" w:rsidRDefault="006455E5" w:rsidP="002666CE">
      <w:r>
        <w:t>« </w:t>
      </w:r>
      <w:r w:rsidR="009D4A85" w:rsidRPr="0095276B">
        <w:t>Ma responsabilité</w:t>
      </w:r>
      <w:r>
        <w:t> ?</w:t>
      </w:r>
    </w:p>
    <w:p w14:paraId="5FD29527" w14:textId="31869F78" w:rsidR="002666CE" w:rsidRDefault="006455E5" w:rsidP="002666CE">
      <w:r>
        <w:t>— </w:t>
      </w:r>
      <w:r w:rsidR="009D4A85" w:rsidRPr="0095276B">
        <w:t>Chut</w:t>
      </w:r>
      <w:r>
        <w:t xml:space="preserve"> ! </w:t>
      </w:r>
      <w:r w:rsidR="009D4A85" w:rsidRPr="0095276B">
        <w:t>Vous allez comprendre</w:t>
      </w:r>
      <w:r>
        <w:t xml:space="preserve">. </w:t>
      </w:r>
      <w:r w:rsidR="009D4A85" w:rsidRPr="0095276B">
        <w:t>Vous n</w:t>
      </w:r>
      <w:r>
        <w:t>’</w:t>
      </w:r>
      <w:r w:rsidR="009D4A85" w:rsidRPr="0095276B">
        <w:t>ignorez sans doute pas que votre cousine a refusé deux ou trois propositions de m</w:t>
      </w:r>
      <w:r w:rsidR="009D4A85" w:rsidRPr="0095276B">
        <w:t>a</w:t>
      </w:r>
      <w:r w:rsidR="009D4A85" w:rsidRPr="0095276B">
        <w:t>riage</w:t>
      </w:r>
      <w:r>
        <w:t> ? »</w:t>
      </w:r>
    </w:p>
    <w:p w14:paraId="3760D697" w14:textId="77777777" w:rsidR="006455E5" w:rsidRDefault="009D4A85" w:rsidP="002666CE">
      <w:r w:rsidRPr="0095276B">
        <w:t>Louis fit un signe de la tête</w:t>
      </w:r>
      <w:r w:rsidR="006455E5">
        <w:t> :</w:t>
      </w:r>
    </w:p>
    <w:p w14:paraId="59A961C6" w14:textId="70102B7A" w:rsidR="002666CE" w:rsidRDefault="006455E5" w:rsidP="002666CE">
      <w:r>
        <w:t>« </w:t>
      </w:r>
      <w:r w:rsidR="009D4A85" w:rsidRPr="0095276B">
        <w:t>All right</w:t>
      </w:r>
      <w:r>
        <w:t xml:space="preserve">. </w:t>
      </w:r>
      <w:r w:rsidR="009D4A85" w:rsidRPr="0095276B">
        <w:t>Ces propositions n</w:t>
      </w:r>
      <w:r>
        <w:t>’</w:t>
      </w:r>
      <w:r w:rsidR="009D4A85" w:rsidRPr="0095276B">
        <w:t>étaient pas convenables pour son caractère</w:t>
      </w:r>
      <w:r>
        <w:t xml:space="preserve">, </w:t>
      </w:r>
      <w:r w:rsidR="009D4A85" w:rsidRPr="0095276B">
        <w:t>je suppose</w:t>
      </w:r>
      <w:r>
        <w:t> ? »</w:t>
      </w:r>
    </w:p>
    <w:p w14:paraId="5CABA7AA" w14:textId="77777777" w:rsidR="006455E5" w:rsidRDefault="009D4A85" w:rsidP="002666CE">
      <w:r w:rsidRPr="0095276B">
        <w:t>Même signe</w:t>
      </w:r>
      <w:r w:rsidR="006455E5">
        <w:t>.</w:t>
      </w:r>
    </w:p>
    <w:p w14:paraId="7F6078BA" w14:textId="19152EA8" w:rsidR="002666CE" w:rsidRDefault="006455E5" w:rsidP="002666CE">
      <w:r>
        <w:t>« </w:t>
      </w:r>
      <w:r w:rsidR="009D4A85" w:rsidRPr="0095276B">
        <w:t>Oui</w:t>
      </w:r>
      <w:r>
        <w:t xml:space="preserve">. </w:t>
      </w:r>
      <w:r w:rsidR="009D4A85" w:rsidRPr="0095276B">
        <w:t>Eh bien</w:t>
      </w:r>
      <w:r>
        <w:t xml:space="preserve">, </w:t>
      </w:r>
      <w:r w:rsidR="009D4A85" w:rsidRPr="0095276B">
        <w:t>c</w:t>
      </w:r>
      <w:r>
        <w:t>’</w:t>
      </w:r>
      <w:r w:rsidR="009D4A85" w:rsidRPr="0095276B">
        <w:t>est votre faute</w:t>
      </w:r>
      <w:r>
        <w:t xml:space="preserve">. </w:t>
      </w:r>
      <w:r w:rsidR="009D4A85" w:rsidRPr="0095276B">
        <w:t>Ne vous récriez pas</w:t>
      </w:r>
      <w:r>
        <w:t xml:space="preserve">. </w:t>
      </w:r>
      <w:r w:rsidR="009D4A85" w:rsidRPr="0095276B">
        <w:t>Et ne vous en allez pas non plus</w:t>
      </w:r>
      <w:r>
        <w:t xml:space="preserve">, </w:t>
      </w:r>
      <w:r w:rsidR="009D4A85" w:rsidRPr="0095276B">
        <w:t>non</w:t>
      </w:r>
      <w:r>
        <w:t xml:space="preserve">. </w:t>
      </w:r>
      <w:r w:rsidR="009D4A85" w:rsidRPr="0095276B">
        <w:t>Je suis très pressé</w:t>
      </w:r>
      <w:r>
        <w:t xml:space="preserve">, </w:t>
      </w:r>
      <w:r w:rsidR="009D4A85" w:rsidRPr="0095276B">
        <w:t>je ne fais que passer</w:t>
      </w:r>
      <w:r>
        <w:t xml:space="preserve">, </w:t>
      </w:r>
      <w:r w:rsidR="009D4A85" w:rsidRPr="0095276B">
        <w:t>c</w:t>
      </w:r>
      <w:r>
        <w:t>’</w:t>
      </w:r>
      <w:r w:rsidR="009D4A85" w:rsidRPr="0095276B">
        <w:t>est pourquoi je suis forcé d</w:t>
      </w:r>
      <w:r>
        <w:t>’</w:t>
      </w:r>
      <w:r w:rsidR="009D4A85" w:rsidRPr="0095276B">
        <w:t>être un peu brutal</w:t>
      </w:r>
      <w:r>
        <w:t xml:space="preserve">, </w:t>
      </w:r>
      <w:r w:rsidR="009D4A85" w:rsidRPr="0095276B">
        <w:t>si du moins la chose vous intéresse</w:t>
      </w:r>
      <w:r>
        <w:t>. »</w:t>
      </w:r>
    </w:p>
    <w:p w14:paraId="40A66BE8" w14:textId="77777777" w:rsidR="006455E5" w:rsidRDefault="009D4A85" w:rsidP="002666CE">
      <w:r w:rsidRPr="0095276B">
        <w:t>Voyant le jeune garçon se remettre en marche à son côté</w:t>
      </w:r>
      <w:r w:rsidR="006455E5">
        <w:t> :</w:t>
      </w:r>
    </w:p>
    <w:p w14:paraId="0DF0E6E0" w14:textId="404C0D48" w:rsidR="002666CE" w:rsidRDefault="006455E5" w:rsidP="002666CE">
      <w:r>
        <w:lastRenderedPageBreak/>
        <w:t>« </w:t>
      </w:r>
      <w:r w:rsidR="009D4A85" w:rsidRPr="0095276B">
        <w:t>Mon ami</w:t>
      </w:r>
      <w:r>
        <w:t xml:space="preserve">, </w:t>
      </w:r>
      <w:r w:rsidR="009D4A85" w:rsidRPr="0095276B">
        <w:t>la première règle</w:t>
      </w:r>
      <w:r>
        <w:t xml:space="preserve">, </w:t>
      </w:r>
      <w:r w:rsidR="009D4A85" w:rsidRPr="0095276B">
        <w:t>en ce monde</w:t>
      </w:r>
      <w:r>
        <w:t xml:space="preserve">, </w:t>
      </w:r>
      <w:r w:rsidR="009D4A85" w:rsidRPr="0095276B">
        <w:t>pour diminuer dans la mesure du possible le mal que l</w:t>
      </w:r>
      <w:r>
        <w:t>’</w:t>
      </w:r>
      <w:r w:rsidR="009D4A85" w:rsidRPr="0095276B">
        <w:t>on peut faire</w:t>
      </w:r>
      <w:r>
        <w:t xml:space="preserve">, </w:t>
      </w:r>
      <w:r w:rsidR="009D4A85" w:rsidRPr="0095276B">
        <w:t>est de s</w:t>
      </w:r>
      <w:r w:rsidR="009D4A85" w:rsidRPr="0095276B">
        <w:t>a</w:t>
      </w:r>
      <w:r w:rsidR="009D4A85" w:rsidRPr="0095276B">
        <w:t>voir exactement ce qu</w:t>
      </w:r>
      <w:r>
        <w:t>’</w:t>
      </w:r>
      <w:r w:rsidR="009D4A85" w:rsidRPr="0095276B">
        <w:t>on est et ce dont on est capable</w:t>
      </w:r>
      <w:r>
        <w:t xml:space="preserve">. </w:t>
      </w:r>
      <w:r w:rsidR="009D4A85" w:rsidRPr="0095276B">
        <w:t>Vous re</w:t>
      </w:r>
      <w:r w:rsidR="009D4A85" w:rsidRPr="0095276B">
        <w:t>s</w:t>
      </w:r>
      <w:r w:rsidR="009D4A85" w:rsidRPr="0095276B">
        <w:t>terez inutile à vous-même et dangereux pour les autres</w:t>
      </w:r>
      <w:r>
        <w:t xml:space="preserve">, </w:t>
      </w:r>
      <w:r w:rsidR="009D4A85" w:rsidRPr="0095276B">
        <w:t>tant que vous vous obstinerez à ignorer cette chose</w:t>
      </w:r>
      <w:r>
        <w:t xml:space="preserve">, </w:t>
      </w:r>
      <w:r w:rsidR="009D4A85" w:rsidRPr="0095276B">
        <w:t>qui est actuellement la seule essentielle à connaître pour vous</w:t>
      </w:r>
      <w:r>
        <w:t xml:space="preserve"> : </w:t>
      </w:r>
      <w:r w:rsidR="009D4A85" w:rsidRPr="0095276B">
        <w:t>c</w:t>
      </w:r>
      <w:r>
        <w:t>’</w:t>
      </w:r>
      <w:r w:rsidR="009D4A85" w:rsidRPr="0095276B">
        <w:t>est à savoir que vous êtes une force</w:t>
      </w:r>
      <w:r>
        <w:t xml:space="preserve">. </w:t>
      </w:r>
      <w:r w:rsidR="009D4A85" w:rsidRPr="0095276B">
        <w:t>Oui</w:t>
      </w:r>
      <w:r>
        <w:t xml:space="preserve">, </w:t>
      </w:r>
      <w:r w:rsidR="009D4A85" w:rsidRPr="0095276B">
        <w:t>oui</w:t>
      </w:r>
      <w:r>
        <w:t xml:space="preserve">, </w:t>
      </w:r>
      <w:r w:rsidR="009D4A85" w:rsidRPr="0095276B">
        <w:t>mon cher</w:t>
      </w:r>
      <w:r>
        <w:t xml:space="preserve">, </w:t>
      </w:r>
      <w:r w:rsidR="009D4A85" w:rsidRPr="0095276B">
        <w:t>et la seule force qu</w:t>
      </w:r>
      <w:r>
        <w:t>’</w:t>
      </w:r>
      <w:r w:rsidR="009D4A85" w:rsidRPr="0095276B">
        <w:t>il y ait</w:t>
      </w:r>
      <w:r>
        <w:t xml:space="preserve">, </w:t>
      </w:r>
      <w:r w:rsidR="009D4A85" w:rsidRPr="0095276B">
        <w:t>pour l</w:t>
      </w:r>
      <w:r>
        <w:t>’</w:t>
      </w:r>
      <w:r w:rsidR="009D4A85" w:rsidRPr="0095276B">
        <w:t>heure</w:t>
      </w:r>
      <w:r>
        <w:t xml:space="preserve">, </w:t>
      </w:r>
      <w:r w:rsidR="009D4A85" w:rsidRPr="0095276B">
        <w:t>chez les Simler</w:t>
      </w:r>
      <w:r>
        <w:t xml:space="preserve">. </w:t>
      </w:r>
      <w:r w:rsidR="009D4A85" w:rsidRPr="0095276B">
        <w:t>Du reste vous le savez</w:t>
      </w:r>
      <w:r>
        <w:t>. »</w:t>
      </w:r>
    </w:p>
    <w:p w14:paraId="01192456" w14:textId="77777777" w:rsidR="006455E5" w:rsidRDefault="009D4A85" w:rsidP="002666CE">
      <w:r w:rsidRPr="0095276B">
        <w:t>Louis était devenu pourpre foncé</w:t>
      </w:r>
      <w:r w:rsidR="006455E5">
        <w:t xml:space="preserve">, </w:t>
      </w:r>
      <w:r w:rsidRPr="0095276B">
        <w:t>et ses oreilles le br</w:t>
      </w:r>
      <w:r w:rsidRPr="0095276B">
        <w:t>û</w:t>
      </w:r>
      <w:r w:rsidRPr="0095276B">
        <w:t>laient comme si elle eussent été en train de se décoller</w:t>
      </w:r>
      <w:r w:rsidR="006455E5">
        <w:t>.</w:t>
      </w:r>
    </w:p>
    <w:p w14:paraId="791CC00C" w14:textId="4B867A93" w:rsidR="002666CE" w:rsidRDefault="006455E5" w:rsidP="002666CE">
      <w:r>
        <w:t>« </w:t>
      </w:r>
      <w:r w:rsidR="009D4A85" w:rsidRPr="0095276B">
        <w:t>Vous acquiescez</w:t>
      </w:r>
      <w:r>
        <w:t xml:space="preserve"> », </w:t>
      </w:r>
      <w:r w:rsidR="009D4A85" w:rsidRPr="0095276B">
        <w:t>reprit le Yankee avec un certain tre</w:t>
      </w:r>
      <w:r w:rsidR="009D4A85" w:rsidRPr="0095276B">
        <w:t>m</w:t>
      </w:r>
      <w:r w:rsidR="009D4A85" w:rsidRPr="0095276B">
        <w:t>blement dans la voix</w:t>
      </w:r>
      <w:r>
        <w:t> ; « </w:t>
      </w:r>
      <w:r w:rsidR="009D4A85" w:rsidRPr="0095276B">
        <w:t>vous ne pouvez faire autrement à moins de vous diminuer d</w:t>
      </w:r>
      <w:r>
        <w:t>’</w:t>
      </w:r>
      <w:r w:rsidR="009D4A85" w:rsidRPr="0095276B">
        <w:t>une façon misérable</w:t>
      </w:r>
      <w:r>
        <w:t xml:space="preserve">. </w:t>
      </w:r>
      <w:r w:rsidR="009D4A85" w:rsidRPr="0095276B">
        <w:t>Mon cher garçon</w:t>
      </w:r>
      <w:r>
        <w:t xml:space="preserve">, </w:t>
      </w:r>
      <w:r w:rsidR="009D4A85" w:rsidRPr="0095276B">
        <w:t>il y a</w:t>
      </w:r>
      <w:r>
        <w:t xml:space="preserve">, </w:t>
      </w:r>
      <w:r w:rsidR="009D4A85" w:rsidRPr="0095276B">
        <w:t>chez nous autres</w:t>
      </w:r>
      <w:r>
        <w:t xml:space="preserve">, </w:t>
      </w:r>
      <w:r>
        <w:rPr>
          <w:rFonts w:eastAsia="Georgia" w:cs="Georgia"/>
        </w:rPr>
        <w:t xml:space="preserve">– </w:t>
      </w:r>
      <w:proofErr w:type="gramStart"/>
      <w:r w:rsidR="009D4A85" w:rsidRPr="0095276B">
        <w:t>c</w:t>
      </w:r>
      <w:r>
        <w:t>’</w:t>
      </w:r>
      <w:r w:rsidR="009D4A85" w:rsidRPr="0095276B">
        <w:t>est</w:t>
      </w:r>
      <w:proofErr w:type="gramEnd"/>
      <w:r w:rsidR="009D4A85" w:rsidRPr="0095276B">
        <w:t xml:space="preserve"> des Juifs dont je parle</w:t>
      </w:r>
      <w:r>
        <w:t xml:space="preserve"> </w:t>
      </w:r>
      <w:r>
        <w:rPr>
          <w:rFonts w:eastAsia="Georgia" w:cs="Georgia"/>
        </w:rPr>
        <w:t xml:space="preserve">– </w:t>
      </w:r>
      <w:r w:rsidR="009D4A85" w:rsidRPr="0095276B">
        <w:t>deux co</w:t>
      </w:r>
      <w:r w:rsidR="009D4A85" w:rsidRPr="0095276B">
        <w:t>u</w:t>
      </w:r>
      <w:r w:rsidR="009D4A85" w:rsidRPr="0095276B">
        <w:t>rants</w:t>
      </w:r>
      <w:r>
        <w:t xml:space="preserve">. </w:t>
      </w:r>
      <w:r w:rsidR="009D4A85" w:rsidRPr="0095276B">
        <w:t>Ils se sont souvent mêlés sans se confondre</w:t>
      </w:r>
      <w:r>
        <w:t xml:space="preserve">. </w:t>
      </w:r>
      <w:r w:rsidR="009D4A85" w:rsidRPr="0095276B">
        <w:t>Ils sont en tout cas antagonistes l</w:t>
      </w:r>
      <w:r>
        <w:t>’</w:t>
      </w:r>
      <w:r w:rsidR="009D4A85" w:rsidRPr="0095276B">
        <w:t>un de l</w:t>
      </w:r>
      <w:r>
        <w:t>’</w:t>
      </w:r>
      <w:r w:rsidR="009D4A85" w:rsidRPr="0095276B">
        <w:t>autre</w:t>
      </w:r>
      <w:r>
        <w:t xml:space="preserve">. </w:t>
      </w:r>
      <w:r w:rsidR="009D4A85" w:rsidRPr="0095276B">
        <w:t>Vous êtes de l</w:t>
      </w:r>
      <w:r>
        <w:t>’</w:t>
      </w:r>
      <w:r w:rsidR="009D4A85" w:rsidRPr="0095276B">
        <w:t>un</w:t>
      </w:r>
      <w:r>
        <w:t xml:space="preserve">, </w:t>
      </w:r>
      <w:r w:rsidR="009D4A85" w:rsidRPr="0095276B">
        <w:t>les autres Simler présentement vivants sont de l</w:t>
      </w:r>
      <w:r>
        <w:t>’</w:t>
      </w:r>
      <w:r w:rsidR="009D4A85" w:rsidRPr="0095276B">
        <w:t>autre</w:t>
      </w:r>
      <w:r>
        <w:t xml:space="preserve">. </w:t>
      </w:r>
      <w:r w:rsidR="009D4A85" w:rsidRPr="0095276B">
        <w:t>Il y a eu des Simler</w:t>
      </w:r>
      <w:r>
        <w:t xml:space="preserve">, </w:t>
      </w:r>
      <w:r w:rsidR="009D4A85" w:rsidRPr="0095276B">
        <w:t>autrefois</w:t>
      </w:r>
      <w:r>
        <w:t xml:space="preserve">, </w:t>
      </w:r>
      <w:r w:rsidR="009D4A85" w:rsidRPr="0095276B">
        <w:t>et des Blum</w:t>
      </w:r>
      <w:r>
        <w:t xml:space="preserve">, </w:t>
      </w:r>
      <w:r w:rsidR="009D4A85" w:rsidRPr="0095276B">
        <w:t>des Stern</w:t>
      </w:r>
      <w:r>
        <w:t xml:space="preserve">, </w:t>
      </w:r>
      <w:r w:rsidR="009D4A85" w:rsidRPr="0095276B">
        <w:t>des Lévi</w:t>
      </w:r>
      <w:r>
        <w:t xml:space="preserve">, </w:t>
      </w:r>
      <w:r w:rsidR="009D4A85" w:rsidRPr="0095276B">
        <w:t>des Haas</w:t>
      </w:r>
      <w:r>
        <w:t xml:space="preserve">, </w:t>
      </w:r>
      <w:r w:rsidR="009D4A85" w:rsidRPr="0095276B">
        <w:t>qui</w:t>
      </w:r>
      <w:r>
        <w:t xml:space="preserve">, </w:t>
      </w:r>
      <w:r w:rsidR="009D4A85" w:rsidRPr="0095276B">
        <w:t>dans leurs petites communautés</w:t>
      </w:r>
      <w:r>
        <w:t xml:space="preserve">, </w:t>
      </w:r>
      <w:r w:rsidR="009D4A85" w:rsidRPr="0095276B">
        <w:t>ont été de votre bord</w:t>
      </w:r>
      <w:r>
        <w:t xml:space="preserve">. </w:t>
      </w:r>
      <w:r w:rsidR="009D4A85" w:rsidRPr="0095276B">
        <w:t>C</w:t>
      </w:r>
      <w:r>
        <w:t>’</w:t>
      </w:r>
      <w:r w:rsidR="009D4A85" w:rsidRPr="0095276B">
        <w:t>est pou</w:t>
      </w:r>
      <w:r w:rsidR="009D4A85" w:rsidRPr="0095276B">
        <w:t>r</w:t>
      </w:r>
      <w:r w:rsidR="009D4A85" w:rsidRPr="0095276B">
        <w:t>quoi vous en êtes à votre tour</w:t>
      </w:r>
      <w:r>
        <w:t xml:space="preserve">, </w:t>
      </w:r>
      <w:r w:rsidR="009D4A85" w:rsidRPr="0095276B">
        <w:t>et il y en aura toujours dans la suite des temps</w:t>
      </w:r>
      <w:r>
        <w:t xml:space="preserve">. </w:t>
      </w:r>
      <w:r w:rsidR="009D4A85" w:rsidRPr="0095276B">
        <w:t xml:space="preserve">Vous savez </w:t>
      </w:r>
      <w:r w:rsidR="009D4A85" w:rsidRPr="0095276B">
        <w:rPr>
          <w:i/>
          <w:iCs/>
        </w:rPr>
        <w:t>exactement</w:t>
      </w:r>
      <w:r w:rsidR="009D4A85" w:rsidRPr="0095276B">
        <w:t xml:space="preserve"> de quoi je parle</w:t>
      </w:r>
      <w:r>
        <w:t>. »</w:t>
      </w:r>
    </w:p>
    <w:p w14:paraId="05F83E51" w14:textId="77777777" w:rsidR="006455E5" w:rsidRDefault="009D4A85" w:rsidP="002666CE">
      <w:r w:rsidRPr="0095276B">
        <w:t>Pour la dixième fois</w:t>
      </w:r>
      <w:r w:rsidR="006455E5">
        <w:t xml:space="preserve">, </w:t>
      </w:r>
      <w:r w:rsidRPr="0095276B">
        <w:t>la nature du silence de Louis changea</w:t>
      </w:r>
      <w:r w:rsidR="006455E5">
        <w:t xml:space="preserve">, </w:t>
      </w:r>
      <w:r w:rsidRPr="0095276B">
        <w:t>et donna à Benjamin la réponse qu</w:t>
      </w:r>
      <w:r w:rsidR="006455E5">
        <w:t>’</w:t>
      </w:r>
      <w:r w:rsidRPr="0095276B">
        <w:t>il attendait</w:t>
      </w:r>
      <w:r w:rsidR="006455E5">
        <w:t>.</w:t>
      </w:r>
    </w:p>
    <w:p w14:paraId="5763B6F5" w14:textId="3C939CEF" w:rsidR="002666CE" w:rsidRDefault="006455E5" w:rsidP="002666CE">
      <w:r>
        <w:t>« </w:t>
      </w:r>
      <w:r w:rsidR="009D4A85" w:rsidRPr="0095276B">
        <w:t>Je ne vais pas vous faire de pronostics sur votre avenir</w:t>
      </w:r>
      <w:r>
        <w:t xml:space="preserve">, </w:t>
      </w:r>
      <w:r w:rsidR="009D4A85" w:rsidRPr="0095276B">
        <w:t>comme votre grand</w:t>
      </w:r>
      <w:r>
        <w:t>’</w:t>
      </w:r>
      <w:r w:rsidR="009D4A85" w:rsidRPr="0095276B">
        <w:t>mère ou votre proviseur le feraient</w:t>
      </w:r>
      <w:r>
        <w:t xml:space="preserve">, </w:t>
      </w:r>
      <w:r w:rsidR="009D4A85" w:rsidRPr="0095276B">
        <w:t>d</w:t>
      </w:r>
      <w:r>
        <w:t>’</w:t>
      </w:r>
      <w:r w:rsidR="009D4A85" w:rsidRPr="0095276B">
        <w:t>abord parce que c</w:t>
      </w:r>
      <w:r>
        <w:t>’</w:t>
      </w:r>
      <w:r w:rsidR="009D4A85" w:rsidRPr="0095276B">
        <w:t>est votre affaire personnelle</w:t>
      </w:r>
      <w:r>
        <w:t xml:space="preserve">, </w:t>
      </w:r>
      <w:r w:rsidR="009D4A85" w:rsidRPr="0095276B">
        <w:t>en second lieu parce que nous allons y revenir dans un instant</w:t>
      </w:r>
      <w:r>
        <w:t xml:space="preserve">. </w:t>
      </w:r>
      <w:r w:rsidR="009D4A85" w:rsidRPr="0095276B">
        <w:t>Donc</w:t>
      </w:r>
      <w:r>
        <w:t xml:space="preserve">, </w:t>
      </w:r>
      <w:r w:rsidR="009D4A85" w:rsidRPr="0095276B">
        <w:t>étant ce que vous êtes</w:t>
      </w:r>
      <w:r>
        <w:t xml:space="preserve">, </w:t>
      </w:r>
      <w:r w:rsidR="009D4A85" w:rsidRPr="0095276B">
        <w:t>c</w:t>
      </w:r>
      <w:r>
        <w:t>’</w:t>
      </w:r>
      <w:r w:rsidR="009D4A85" w:rsidRPr="0095276B">
        <w:t>est-à-dire du bord que</w:t>
      </w:r>
      <w:r>
        <w:t xml:space="preserve">, </w:t>
      </w:r>
      <w:r w:rsidR="009D4A85" w:rsidRPr="0095276B">
        <w:t>faute d</w:t>
      </w:r>
      <w:r>
        <w:t>’</w:t>
      </w:r>
      <w:r w:rsidR="009D4A85" w:rsidRPr="0095276B">
        <w:t>un meilleur mot</w:t>
      </w:r>
      <w:r>
        <w:t xml:space="preserve">, </w:t>
      </w:r>
      <w:r w:rsidR="009D4A85" w:rsidRPr="0095276B">
        <w:t>j</w:t>
      </w:r>
      <w:r>
        <w:t>’</w:t>
      </w:r>
      <w:r w:rsidR="009D4A85" w:rsidRPr="0095276B">
        <w:t>appellerai</w:t>
      </w:r>
      <w:r>
        <w:t xml:space="preserve"> </w:t>
      </w:r>
      <w:r>
        <w:rPr>
          <w:rFonts w:eastAsia="Georgia" w:cs="Georgia"/>
        </w:rPr>
        <w:t xml:space="preserve">– </w:t>
      </w:r>
      <w:r w:rsidR="009D4A85" w:rsidRPr="0095276B">
        <w:t>heu</w:t>
      </w:r>
      <w:r>
        <w:t xml:space="preserve"> ! </w:t>
      </w:r>
      <w:r w:rsidR="009D4A85" w:rsidRPr="0095276B">
        <w:t>que je n</w:t>
      </w:r>
      <w:r>
        <w:t>’</w:t>
      </w:r>
      <w:r w:rsidR="009D4A85" w:rsidRPr="0095276B">
        <w:t xml:space="preserve">appellerai pas du </w:t>
      </w:r>
      <w:r w:rsidR="009D4A85" w:rsidRPr="0095276B">
        <w:lastRenderedPageBreak/>
        <w:t>tout</w:t>
      </w:r>
      <w:r>
        <w:t xml:space="preserve">, </w:t>
      </w:r>
      <w:r w:rsidR="009D4A85" w:rsidRPr="0095276B">
        <w:t>mais du bord enfin</w:t>
      </w:r>
      <w:r>
        <w:t xml:space="preserve">, </w:t>
      </w:r>
      <w:r w:rsidR="009D4A85" w:rsidRPr="0095276B">
        <w:t>qui fait qu</w:t>
      </w:r>
      <w:r>
        <w:t>’</w:t>
      </w:r>
      <w:r w:rsidR="009D4A85" w:rsidRPr="0095276B">
        <w:t>il y a honneur à être Juif</w:t>
      </w:r>
      <w:r>
        <w:t xml:space="preserve">, </w:t>
      </w:r>
      <w:r w:rsidR="009D4A85" w:rsidRPr="0095276B">
        <w:t>vous avez attiré à vous une nature plus incertaine mais qui ne demandait qu</w:t>
      </w:r>
      <w:r>
        <w:t>’</w:t>
      </w:r>
      <w:r w:rsidR="009D4A85" w:rsidRPr="0095276B">
        <w:t>à se développer</w:t>
      </w:r>
      <w:r>
        <w:t xml:space="preserve">. </w:t>
      </w:r>
      <w:r w:rsidR="009D4A85" w:rsidRPr="0095276B">
        <w:t>Ne protestez pas</w:t>
      </w:r>
      <w:r>
        <w:t xml:space="preserve">. </w:t>
      </w:r>
      <w:r w:rsidR="009D4A85" w:rsidRPr="0095276B">
        <w:t>C</w:t>
      </w:r>
      <w:r>
        <w:t>’</w:t>
      </w:r>
      <w:r w:rsidR="009D4A85" w:rsidRPr="0095276B">
        <w:t>est Laure</w:t>
      </w:r>
      <w:r>
        <w:t xml:space="preserve">. </w:t>
      </w:r>
      <w:r w:rsidR="009D4A85" w:rsidRPr="0095276B">
        <w:t>Je ne dis pas qu</w:t>
      </w:r>
      <w:r>
        <w:t>’</w:t>
      </w:r>
      <w:r w:rsidR="009D4A85" w:rsidRPr="0095276B">
        <w:t>elle vous aime</w:t>
      </w:r>
      <w:r>
        <w:t xml:space="preserve">, </w:t>
      </w:r>
      <w:r w:rsidR="009D4A85" w:rsidRPr="0095276B">
        <w:t>ni que vous l</w:t>
      </w:r>
      <w:r>
        <w:t>’</w:t>
      </w:r>
      <w:r w:rsidR="009D4A85" w:rsidRPr="0095276B">
        <w:t>aimez</w:t>
      </w:r>
      <w:r>
        <w:t xml:space="preserve">. </w:t>
      </w:r>
      <w:r w:rsidR="009D4A85" w:rsidRPr="0095276B">
        <w:t>S</w:t>
      </w:r>
      <w:r>
        <w:t>’</w:t>
      </w:r>
      <w:r w:rsidR="009D4A85" w:rsidRPr="0095276B">
        <w:t>il vous plaît</w:t>
      </w:r>
      <w:r>
        <w:t xml:space="preserve">, </w:t>
      </w:r>
      <w:r w:rsidR="009D4A85" w:rsidRPr="0095276B">
        <w:t>nous laisserons ces balivernes à la porte</w:t>
      </w:r>
      <w:r>
        <w:t xml:space="preserve">. </w:t>
      </w:r>
      <w:r w:rsidR="009D4A85" w:rsidRPr="0095276B">
        <w:t>Elle est une généreuse et saine fille de vingt-deux ans</w:t>
      </w:r>
      <w:r>
        <w:t xml:space="preserve">, </w:t>
      </w:r>
      <w:r w:rsidR="009D4A85" w:rsidRPr="0095276B">
        <w:t>et</w:t>
      </w:r>
      <w:r>
        <w:t xml:space="preserve">, </w:t>
      </w:r>
      <w:r w:rsidR="009D4A85" w:rsidRPr="0095276B">
        <w:t>vous</w:t>
      </w:r>
      <w:r>
        <w:t xml:space="preserve">, </w:t>
      </w:r>
      <w:r w:rsidR="009D4A85" w:rsidRPr="0095276B">
        <w:t>un gentleman de quatorze</w:t>
      </w:r>
      <w:r>
        <w:t xml:space="preserve">. </w:t>
      </w:r>
      <w:r w:rsidR="009D4A85" w:rsidRPr="0095276B">
        <w:t>Mais vous avez agi sur elle</w:t>
      </w:r>
      <w:r>
        <w:t xml:space="preserve">. </w:t>
      </w:r>
      <w:r w:rsidR="009D4A85" w:rsidRPr="0095276B">
        <w:t>Elle a cherché</w:t>
      </w:r>
      <w:r>
        <w:t xml:space="preserve">, </w:t>
      </w:r>
      <w:r>
        <w:rPr>
          <w:rFonts w:eastAsia="Georgia" w:cs="Georgia"/>
        </w:rPr>
        <w:t xml:space="preserve">– </w:t>
      </w:r>
      <w:r w:rsidR="009D4A85" w:rsidRPr="0095276B">
        <w:t>cherché</w:t>
      </w:r>
      <w:r>
        <w:t xml:space="preserve">, </w:t>
      </w:r>
      <w:r w:rsidR="009D4A85" w:rsidRPr="0095276B">
        <w:t>comprenez-vous</w:t>
      </w:r>
      <w:r>
        <w:t xml:space="preserve"> ? </w:t>
      </w:r>
      <w:r w:rsidR="009D4A85" w:rsidRPr="0095276B">
        <w:t>Et elle ne s</w:t>
      </w:r>
      <w:r>
        <w:t>’</w:t>
      </w:r>
      <w:r w:rsidR="009D4A85" w:rsidRPr="0095276B">
        <w:t>est pas mariée</w:t>
      </w:r>
      <w:r>
        <w:t>. »</w:t>
      </w:r>
    </w:p>
    <w:p w14:paraId="5AF57819" w14:textId="77777777" w:rsidR="006455E5" w:rsidRDefault="009D4A85" w:rsidP="002666CE">
      <w:r w:rsidRPr="0095276B">
        <w:t>Une boule placée en travers de sa gorge étranglait Louis</w:t>
      </w:r>
      <w:r w:rsidR="006455E5">
        <w:t xml:space="preserve">. </w:t>
      </w:r>
      <w:r w:rsidRPr="0095276B">
        <w:t>Benjamin ne fit pas mine de s</w:t>
      </w:r>
      <w:r w:rsidR="006455E5">
        <w:t>’</w:t>
      </w:r>
      <w:r w:rsidRPr="0095276B">
        <w:t>en apercevoir</w:t>
      </w:r>
      <w:r w:rsidR="006455E5">
        <w:t xml:space="preserve">. </w:t>
      </w:r>
      <w:r w:rsidRPr="0095276B">
        <w:t>Il poursuivit</w:t>
      </w:r>
      <w:r w:rsidR="006455E5">
        <w:t> :</w:t>
      </w:r>
    </w:p>
    <w:p w14:paraId="1D130A4D" w14:textId="1F7B5EED" w:rsidR="002666CE" w:rsidRDefault="006455E5" w:rsidP="002666CE">
      <w:r>
        <w:t>« </w:t>
      </w:r>
      <w:r w:rsidR="009D4A85" w:rsidRPr="0095276B">
        <w:t>Cette situation vous crée un devoir</w:t>
      </w:r>
      <w:r>
        <w:t xml:space="preserve">. </w:t>
      </w:r>
      <w:r w:rsidR="009D4A85" w:rsidRPr="0095276B">
        <w:t>Pas de privilège sans charge afférente et proportionnée</w:t>
      </w:r>
      <w:r>
        <w:t xml:space="preserve">, </w:t>
      </w:r>
      <w:r w:rsidR="009D4A85" w:rsidRPr="0095276B">
        <w:t>vous entendez</w:t>
      </w:r>
      <w:r>
        <w:t xml:space="preserve">. </w:t>
      </w:r>
      <w:r w:rsidR="009D4A85" w:rsidRPr="0095276B">
        <w:t>La fonction de la femme est de s</w:t>
      </w:r>
      <w:r>
        <w:t>’</w:t>
      </w:r>
      <w:r w:rsidR="009D4A85" w:rsidRPr="0095276B">
        <w:t>unir à l</w:t>
      </w:r>
      <w:r>
        <w:t>’</w:t>
      </w:r>
      <w:r w:rsidR="009D4A85" w:rsidRPr="0095276B">
        <w:t>homme</w:t>
      </w:r>
      <w:r>
        <w:t xml:space="preserve">, </w:t>
      </w:r>
      <w:r w:rsidR="009D4A85" w:rsidRPr="0095276B">
        <w:t>de faire des enfants</w:t>
      </w:r>
      <w:r>
        <w:t xml:space="preserve">, </w:t>
      </w:r>
      <w:r w:rsidR="009D4A85" w:rsidRPr="0095276B">
        <w:t>de les élever et de les nourrir</w:t>
      </w:r>
      <w:r>
        <w:t xml:space="preserve">. </w:t>
      </w:r>
      <w:r w:rsidR="009D4A85" w:rsidRPr="0095276B">
        <w:t>N</w:t>
      </w:r>
      <w:r>
        <w:t>’</w:t>
      </w:r>
      <w:r w:rsidR="009D4A85" w:rsidRPr="0095276B">
        <w:t>en induisez pas le rôle de l</w:t>
      </w:r>
      <w:r>
        <w:t>’</w:t>
      </w:r>
      <w:r w:rsidR="009D4A85" w:rsidRPr="0095276B">
        <w:t>homme</w:t>
      </w:r>
      <w:r>
        <w:t xml:space="preserve">, </w:t>
      </w:r>
      <w:r w:rsidR="009D4A85" w:rsidRPr="0095276B">
        <w:t>vous feriez ça par raisonnement</w:t>
      </w:r>
      <w:r>
        <w:t xml:space="preserve">, </w:t>
      </w:r>
      <w:r w:rsidR="009D4A85" w:rsidRPr="0095276B">
        <w:t>et c</w:t>
      </w:r>
      <w:r>
        <w:t>’</w:t>
      </w:r>
      <w:r w:rsidR="009D4A85" w:rsidRPr="0095276B">
        <w:t>est encore un peu compl</w:t>
      </w:r>
      <w:r w:rsidR="009D4A85" w:rsidRPr="0095276B">
        <w:t>i</w:t>
      </w:r>
      <w:r w:rsidR="009D4A85" w:rsidRPr="0095276B">
        <w:t>qué pour les quatorze ans de votre cage physique</w:t>
      </w:r>
      <w:r>
        <w:t xml:space="preserve">. </w:t>
      </w:r>
      <w:r w:rsidR="009D4A85" w:rsidRPr="0095276B">
        <w:t>Donc</w:t>
      </w:r>
      <w:r>
        <w:t xml:space="preserve">, </w:t>
      </w:r>
      <w:r w:rsidR="009D4A85" w:rsidRPr="0095276B">
        <w:t>songez à sortir promptement d</w:t>
      </w:r>
      <w:r>
        <w:t>’</w:t>
      </w:r>
      <w:r w:rsidR="009D4A85" w:rsidRPr="0095276B">
        <w:t>un milieu où on ne rencontre personne qui ne se soit donné comme but de s</w:t>
      </w:r>
      <w:r>
        <w:t>’</w:t>
      </w:r>
      <w:r w:rsidR="009D4A85" w:rsidRPr="0095276B">
        <w:t>enrichir le plus vite et le plus mesquinement possible</w:t>
      </w:r>
      <w:r>
        <w:t>. »</w:t>
      </w:r>
    </w:p>
    <w:p w14:paraId="139BF997" w14:textId="77777777" w:rsidR="006455E5" w:rsidRDefault="009D4A85" w:rsidP="002666CE">
      <w:r w:rsidRPr="0095276B">
        <w:t>Benjamin n</w:t>
      </w:r>
      <w:r w:rsidR="006455E5">
        <w:t>’</w:t>
      </w:r>
      <w:r w:rsidRPr="0095276B">
        <w:t>avait encore entendu qu</w:t>
      </w:r>
      <w:r w:rsidR="006455E5">
        <w:t>’</w:t>
      </w:r>
      <w:r w:rsidRPr="0095276B">
        <w:t>une fois le son de la voix de son cousin</w:t>
      </w:r>
      <w:r w:rsidR="006455E5">
        <w:t xml:space="preserve">, </w:t>
      </w:r>
      <w:r w:rsidRPr="0095276B">
        <w:t>mais n</w:t>
      </w:r>
      <w:r w:rsidR="006455E5">
        <w:t>’</w:t>
      </w:r>
      <w:r w:rsidRPr="0095276B">
        <w:t>en paraissait pas moins satisfait</w:t>
      </w:r>
      <w:r w:rsidR="006455E5">
        <w:t>.</w:t>
      </w:r>
    </w:p>
    <w:p w14:paraId="5F2B463A" w14:textId="160D344C" w:rsidR="002666CE" w:rsidRDefault="006455E5" w:rsidP="002666CE">
      <w:r>
        <w:t>« </w:t>
      </w:r>
      <w:r w:rsidR="009D4A85" w:rsidRPr="0095276B">
        <w:t>La direction que vous choisirez importe peu</w:t>
      </w:r>
      <w:r>
        <w:t xml:space="preserve"> </w:t>
      </w:r>
      <w:r>
        <w:rPr>
          <w:rFonts w:eastAsia="Georgia" w:cs="Georgia"/>
        </w:rPr>
        <w:t xml:space="preserve">– </w:t>
      </w:r>
      <w:r w:rsidR="009D4A85" w:rsidRPr="0095276B">
        <w:t>du moins vous importe à vous seul</w:t>
      </w:r>
      <w:r>
        <w:t xml:space="preserve">. </w:t>
      </w:r>
      <w:r w:rsidR="009D4A85" w:rsidRPr="0095276B">
        <w:t>Vous pouvez devenir ouvrier ajusteur</w:t>
      </w:r>
      <w:r>
        <w:t xml:space="preserve">, </w:t>
      </w:r>
      <w:r w:rsidR="009D4A85" w:rsidRPr="0095276B">
        <w:t>ou crieur de journaux</w:t>
      </w:r>
      <w:r>
        <w:t xml:space="preserve">, </w:t>
      </w:r>
      <w:r w:rsidR="009D4A85" w:rsidRPr="0095276B">
        <w:t>ce à quoi je ne verrais nul inconvénient</w:t>
      </w:r>
      <w:r>
        <w:t xml:space="preserve">, </w:t>
      </w:r>
      <w:r>
        <w:rPr>
          <w:rFonts w:eastAsia="Georgia" w:cs="Georgia"/>
        </w:rPr>
        <w:t xml:space="preserve">– </w:t>
      </w:r>
      <w:r w:rsidR="009D4A85" w:rsidRPr="0095276B">
        <w:t>la question n</w:t>
      </w:r>
      <w:r>
        <w:t>’</w:t>
      </w:r>
      <w:r w:rsidR="009D4A85" w:rsidRPr="0095276B">
        <w:t>étant pas là</w:t>
      </w:r>
      <w:r>
        <w:t xml:space="preserve">, </w:t>
      </w:r>
      <w:r>
        <w:rPr>
          <w:rFonts w:eastAsia="Georgia" w:cs="Georgia"/>
        </w:rPr>
        <w:t xml:space="preserve">– </w:t>
      </w:r>
      <w:r w:rsidR="009D4A85" w:rsidRPr="0095276B">
        <w:t>mais ce qui risquerait de vous d</w:t>
      </w:r>
      <w:r w:rsidR="009D4A85" w:rsidRPr="0095276B">
        <w:t>é</w:t>
      </w:r>
      <w:r w:rsidR="009D4A85" w:rsidRPr="0095276B">
        <w:t>sorienter dans les tout débuts et augmenterait les difficultés de mise en train</w:t>
      </w:r>
      <w:r>
        <w:t xml:space="preserve">. </w:t>
      </w:r>
      <w:r w:rsidR="009D4A85" w:rsidRPr="0095276B">
        <w:t>Car il est remarquable que</w:t>
      </w:r>
      <w:r>
        <w:t xml:space="preserve">, </w:t>
      </w:r>
      <w:r w:rsidR="009D4A85" w:rsidRPr="0095276B">
        <w:t>dans ce damné pays</w:t>
      </w:r>
      <w:r>
        <w:t xml:space="preserve">, </w:t>
      </w:r>
      <w:r w:rsidR="009D4A85" w:rsidRPr="0095276B">
        <w:t>il soit plus facile</w:t>
      </w:r>
      <w:r>
        <w:t xml:space="preserve">, </w:t>
      </w:r>
      <w:r w:rsidR="009D4A85" w:rsidRPr="0095276B">
        <w:t>pour un élève de seconde classique</w:t>
      </w:r>
      <w:r>
        <w:t xml:space="preserve">, </w:t>
      </w:r>
      <w:r w:rsidR="009D4A85" w:rsidRPr="0095276B">
        <w:t>de devenir Président de Cour d</w:t>
      </w:r>
      <w:r>
        <w:t>’</w:t>
      </w:r>
      <w:r w:rsidR="009D4A85" w:rsidRPr="0095276B">
        <w:t>Appel que balayeur sur la voie publique</w:t>
      </w:r>
      <w:r>
        <w:t xml:space="preserve">. </w:t>
      </w:r>
      <w:r w:rsidR="009D4A85" w:rsidRPr="0095276B">
        <w:t>Mais si je me réfère à ce que m</w:t>
      </w:r>
      <w:r>
        <w:t>’</w:t>
      </w:r>
      <w:r w:rsidR="009D4A85" w:rsidRPr="0095276B">
        <w:t>a dit votre professeur</w:t>
      </w:r>
      <w:r>
        <w:t xml:space="preserve">, </w:t>
      </w:r>
      <w:r w:rsidR="009D4A85" w:rsidRPr="0095276B">
        <w:t xml:space="preserve">je pense que vous êtes assez bien doué pour la </w:t>
      </w:r>
      <w:r w:rsidR="009D4A85" w:rsidRPr="0095276B">
        <w:lastRenderedPageBreak/>
        <w:t>philologie</w:t>
      </w:r>
      <w:r>
        <w:t xml:space="preserve">. </w:t>
      </w:r>
      <w:r w:rsidR="009D4A85" w:rsidRPr="0095276B">
        <w:t>C</w:t>
      </w:r>
      <w:r>
        <w:t>’</w:t>
      </w:r>
      <w:r w:rsidR="009D4A85" w:rsidRPr="0095276B">
        <w:t>est une belle science</w:t>
      </w:r>
      <w:r>
        <w:t xml:space="preserve">. </w:t>
      </w:r>
      <w:r w:rsidR="009D4A85" w:rsidRPr="0095276B">
        <w:t>Les Juifs y apportent d</w:t>
      </w:r>
      <w:r>
        <w:t>’</w:t>
      </w:r>
      <w:r w:rsidR="009D4A85" w:rsidRPr="0095276B">
        <w:t>ordinaire des aptitudes</w:t>
      </w:r>
      <w:r>
        <w:t xml:space="preserve">. </w:t>
      </w:r>
      <w:r w:rsidR="009D4A85" w:rsidRPr="0095276B">
        <w:t>J</w:t>
      </w:r>
      <w:r>
        <w:t>’</w:t>
      </w:r>
      <w:r w:rsidR="009D4A85" w:rsidRPr="0095276B">
        <w:t>ai e</w:t>
      </w:r>
      <w:r w:rsidR="009D4A85" w:rsidRPr="0095276B">
        <w:t>n</w:t>
      </w:r>
      <w:r w:rsidR="009D4A85" w:rsidRPr="0095276B">
        <w:t>tendu parler de votre goût pour le violon</w:t>
      </w:r>
      <w:r>
        <w:t xml:space="preserve">. </w:t>
      </w:r>
      <w:r w:rsidR="009D4A85" w:rsidRPr="0095276B">
        <w:t>Vous avez ramassé une petite collection de minéraux qui a dû vous valoir bon no</w:t>
      </w:r>
      <w:r w:rsidR="009D4A85" w:rsidRPr="0095276B">
        <w:t>m</w:t>
      </w:r>
      <w:r w:rsidR="009D4A85" w:rsidRPr="0095276B">
        <w:t>bre de moqueries</w:t>
      </w:r>
      <w:r>
        <w:t xml:space="preserve">. </w:t>
      </w:r>
      <w:r w:rsidR="009D4A85" w:rsidRPr="0095276B">
        <w:t>Vos préférences privées vont sans doute e</w:t>
      </w:r>
      <w:r w:rsidR="009D4A85" w:rsidRPr="0095276B">
        <w:t>n</w:t>
      </w:r>
      <w:r w:rsidR="009D4A85" w:rsidRPr="0095276B">
        <w:t>core à autre chose</w:t>
      </w:r>
      <w:r>
        <w:t xml:space="preserve">. </w:t>
      </w:r>
      <w:r w:rsidR="009D4A85" w:rsidRPr="0095276B">
        <w:t>Je ne vous les demande pas</w:t>
      </w:r>
      <w:r>
        <w:t xml:space="preserve">. </w:t>
      </w:r>
      <w:r w:rsidR="009D4A85" w:rsidRPr="0095276B">
        <w:t>Le seul but p</w:t>
      </w:r>
      <w:r w:rsidR="009D4A85" w:rsidRPr="0095276B">
        <w:t>o</w:t>
      </w:r>
      <w:r w:rsidR="009D4A85" w:rsidRPr="0095276B">
        <w:t>sitif de mon discours</w:t>
      </w:r>
      <w:r>
        <w:t xml:space="preserve">, </w:t>
      </w:r>
      <w:r>
        <w:rPr>
          <w:rFonts w:eastAsia="Georgia" w:cs="Georgia"/>
        </w:rPr>
        <w:t xml:space="preserve">– </w:t>
      </w:r>
      <w:r w:rsidR="009D4A85" w:rsidRPr="0095276B">
        <w:t>il faut toujours avoir un but positif quand on se mêle de haranguer</w:t>
      </w:r>
      <w:r>
        <w:t xml:space="preserve">, </w:t>
      </w:r>
      <w:r>
        <w:rPr>
          <w:rFonts w:eastAsia="Georgia" w:cs="Georgia"/>
        </w:rPr>
        <w:t xml:space="preserve">– </w:t>
      </w:r>
      <w:r w:rsidR="009D4A85" w:rsidRPr="0095276B">
        <w:t>est de vous informer que</w:t>
      </w:r>
      <w:r>
        <w:t xml:space="preserve">, </w:t>
      </w:r>
      <w:r w:rsidR="009D4A85" w:rsidRPr="0095276B">
        <w:t>si vous rencontrez la moindre difficulté dans la recherche de votre véritable voie</w:t>
      </w:r>
      <w:r>
        <w:t xml:space="preserve">, </w:t>
      </w:r>
      <w:r w:rsidR="009D4A85" w:rsidRPr="0095276B">
        <w:t>vous devez compter sur moi</w:t>
      </w:r>
      <w:r>
        <w:t xml:space="preserve">. </w:t>
      </w:r>
      <w:r w:rsidR="009D4A85" w:rsidRPr="0095276B">
        <w:t>Si même il vous vient un jour le désir d</w:t>
      </w:r>
      <w:r>
        <w:t>’</w:t>
      </w:r>
      <w:r w:rsidR="009D4A85" w:rsidRPr="0095276B">
        <w:t>aller étudier en Amérique</w:t>
      </w:r>
      <w:r>
        <w:t xml:space="preserve">, </w:t>
      </w:r>
      <w:r w:rsidR="009D4A85" w:rsidRPr="0095276B">
        <w:t>où l</w:t>
      </w:r>
      <w:r>
        <w:t>’</w:t>
      </w:r>
      <w:r w:rsidR="009D4A85" w:rsidRPr="0095276B">
        <w:t>on est plus fort sur nombre de questions que vos bons Européens ne s</w:t>
      </w:r>
      <w:r>
        <w:t>’</w:t>
      </w:r>
      <w:r w:rsidR="009D4A85" w:rsidRPr="0095276B">
        <w:t>en doutent</w:t>
      </w:r>
      <w:r>
        <w:t xml:space="preserve">, </w:t>
      </w:r>
      <w:r w:rsidR="009D4A85" w:rsidRPr="0095276B">
        <w:t>je ferai le nécessaire vis-à-vis de vos parents et de vous-même</w:t>
      </w:r>
      <w:r>
        <w:t xml:space="preserve">. </w:t>
      </w:r>
      <w:r w:rsidR="009D4A85" w:rsidRPr="0095276B">
        <w:t>Je vous dis encore ces choses</w:t>
      </w:r>
      <w:r>
        <w:t xml:space="preserve">, </w:t>
      </w:r>
      <w:r w:rsidR="009D4A85" w:rsidRPr="0095276B">
        <w:t>parce qu</w:t>
      </w:r>
      <w:r>
        <w:t>’</w:t>
      </w:r>
      <w:r w:rsidR="009D4A85" w:rsidRPr="0095276B">
        <w:t>ils estiment que trois Simler ne seront pas de trop dans la boîte</w:t>
      </w:r>
      <w:r>
        <w:t xml:space="preserve">, </w:t>
      </w:r>
      <w:r>
        <w:rPr>
          <w:rFonts w:eastAsia="Georgia" w:cs="Georgia"/>
        </w:rPr>
        <w:t xml:space="preserve">– </w:t>
      </w:r>
      <w:r w:rsidR="009D4A85" w:rsidRPr="0095276B">
        <w:t>ce qui est juste</w:t>
      </w:r>
      <w:r>
        <w:t xml:space="preserve">, </w:t>
      </w:r>
      <w:r w:rsidR="009D4A85" w:rsidRPr="0095276B">
        <w:t>à leur point de vue</w:t>
      </w:r>
      <w:r>
        <w:t xml:space="preserve">. </w:t>
      </w:r>
      <w:r w:rsidR="009D4A85" w:rsidRPr="0095276B">
        <w:t>En conséquence je sais qu</w:t>
      </w:r>
      <w:r>
        <w:t>’</w:t>
      </w:r>
      <w:r w:rsidR="009D4A85" w:rsidRPr="0095276B">
        <w:t>ils ente</w:t>
      </w:r>
      <w:r w:rsidR="009D4A85" w:rsidRPr="0095276B">
        <w:t>n</w:t>
      </w:r>
      <w:r w:rsidR="009D4A85" w:rsidRPr="0095276B">
        <w:t>dent bien vous garder</w:t>
      </w:r>
      <w:r>
        <w:t xml:space="preserve">, </w:t>
      </w:r>
      <w:r w:rsidR="009D4A85" w:rsidRPr="0095276B">
        <w:t>et qu</w:t>
      </w:r>
      <w:r>
        <w:t>’</w:t>
      </w:r>
      <w:r w:rsidR="009D4A85" w:rsidRPr="0095276B">
        <w:t>il ne faut de ça à aucun prix</w:t>
      </w:r>
      <w:r>
        <w:t xml:space="preserve">, </w:t>
      </w:r>
      <w:r w:rsidR="009D4A85" w:rsidRPr="0095276B">
        <w:t>vous entendez</w:t>
      </w:r>
      <w:r>
        <w:t xml:space="preserve">, </w:t>
      </w:r>
      <w:r w:rsidR="009D4A85" w:rsidRPr="0095276B">
        <w:t>Louis</w:t>
      </w:r>
      <w:r>
        <w:t xml:space="preserve">, </w:t>
      </w:r>
      <w:r w:rsidR="009D4A85" w:rsidRPr="0095276B">
        <w:t>à aucun prix</w:t>
      </w:r>
      <w:r>
        <w:t>. »</w:t>
      </w:r>
    </w:p>
    <w:p w14:paraId="0995A956" w14:textId="77777777" w:rsidR="006455E5" w:rsidRDefault="009D4A85" w:rsidP="002666CE">
      <w:r w:rsidRPr="0095276B">
        <w:t>La nuance autoritaire de la voix ayant de nouveau durci le visage du jeune homme</w:t>
      </w:r>
      <w:r w:rsidR="006455E5">
        <w:t xml:space="preserve">, </w:t>
      </w:r>
      <w:r w:rsidRPr="0095276B">
        <w:t>Benjamin lui toucha l</w:t>
      </w:r>
      <w:r w:rsidR="006455E5">
        <w:t>’</w:t>
      </w:r>
      <w:r w:rsidRPr="0095276B">
        <w:t>épaule</w:t>
      </w:r>
      <w:r w:rsidR="006455E5">
        <w:t> :</w:t>
      </w:r>
    </w:p>
    <w:p w14:paraId="131FD8EE" w14:textId="61C2CF40" w:rsidR="002666CE" w:rsidRDefault="006455E5" w:rsidP="002666CE">
      <w:r>
        <w:t>« </w:t>
      </w:r>
      <w:r w:rsidR="009D4A85" w:rsidRPr="0095276B">
        <w:t>Je me suis informé</w:t>
      </w:r>
      <w:r>
        <w:t xml:space="preserve">. </w:t>
      </w:r>
      <w:r w:rsidR="009D4A85" w:rsidRPr="0095276B">
        <w:t>J</w:t>
      </w:r>
      <w:r>
        <w:t>’</w:t>
      </w:r>
      <w:r w:rsidR="009D4A85" w:rsidRPr="0095276B">
        <w:t>ai regardé</w:t>
      </w:r>
      <w:r>
        <w:t xml:space="preserve">. </w:t>
      </w:r>
      <w:r w:rsidR="009D4A85" w:rsidRPr="0095276B">
        <w:t>L</w:t>
      </w:r>
      <w:r>
        <w:t>’</w:t>
      </w:r>
      <w:r w:rsidR="009D4A85" w:rsidRPr="0095276B">
        <w:t>apparence est irrépr</w:t>
      </w:r>
      <w:r w:rsidR="009D4A85" w:rsidRPr="0095276B">
        <w:t>o</w:t>
      </w:r>
      <w:r w:rsidR="009D4A85" w:rsidRPr="0095276B">
        <w:t>chable</w:t>
      </w:r>
      <w:r>
        <w:t xml:space="preserve">. </w:t>
      </w:r>
      <w:r w:rsidR="009D4A85" w:rsidRPr="0095276B">
        <w:t>Mais le bâtiment est vermoulu</w:t>
      </w:r>
      <w:r>
        <w:t xml:space="preserve">. </w:t>
      </w:r>
      <w:r w:rsidR="009D4A85" w:rsidRPr="0095276B">
        <w:t>Il fait eau de partout</w:t>
      </w:r>
      <w:r>
        <w:t xml:space="preserve">. </w:t>
      </w:r>
      <w:r w:rsidR="009D4A85" w:rsidRPr="0095276B">
        <w:t>Votre père et vos oncles mourront sans se douter de rien</w:t>
      </w:r>
      <w:r>
        <w:t xml:space="preserve">, </w:t>
      </w:r>
      <w:r w:rsidR="009D4A85" w:rsidRPr="0095276B">
        <w:t>rass</w:t>
      </w:r>
      <w:r w:rsidR="009D4A85" w:rsidRPr="0095276B">
        <w:t>u</w:t>
      </w:r>
      <w:r w:rsidR="009D4A85" w:rsidRPr="0095276B">
        <w:t>rez-vous</w:t>
      </w:r>
      <w:r>
        <w:t xml:space="preserve">. </w:t>
      </w:r>
      <w:r w:rsidR="009D4A85" w:rsidRPr="0095276B">
        <w:t>Mais les aspirants ne seront pas plutôt à la barre</w:t>
      </w:r>
      <w:r>
        <w:t xml:space="preserve">, </w:t>
      </w:r>
      <w:r w:rsidR="009D4A85" w:rsidRPr="0095276B">
        <w:t>que le navire sombrera</w:t>
      </w:r>
      <w:r>
        <w:t xml:space="preserve">, </w:t>
      </w:r>
      <w:r w:rsidR="009D4A85" w:rsidRPr="0095276B">
        <w:t>mon cher</w:t>
      </w:r>
      <w:r>
        <w:t xml:space="preserve">, </w:t>
      </w:r>
      <w:r w:rsidR="009D4A85" w:rsidRPr="0095276B">
        <w:t>corps et biens</w:t>
      </w:r>
      <w:r>
        <w:t xml:space="preserve">, </w:t>
      </w:r>
      <w:r w:rsidR="009D4A85" w:rsidRPr="0095276B">
        <w:t>à moins que l</w:t>
      </w:r>
      <w:r>
        <w:t>’</w:t>
      </w:r>
      <w:r w:rsidR="009D4A85" w:rsidRPr="0095276B">
        <w:t>équipage ne prenne l</w:t>
      </w:r>
      <w:r>
        <w:t>’</w:t>
      </w:r>
      <w:r w:rsidR="009D4A85" w:rsidRPr="0095276B">
        <w:t>héroïque décision de se délester de son état-major</w:t>
      </w:r>
      <w:r>
        <w:t xml:space="preserve">, </w:t>
      </w:r>
      <w:r w:rsidR="009D4A85" w:rsidRPr="0095276B">
        <w:t>ce dont je le crois bien incapable</w:t>
      </w:r>
      <w:r>
        <w:t xml:space="preserve">. </w:t>
      </w:r>
      <w:r w:rsidR="009D4A85" w:rsidRPr="0095276B">
        <w:t>Or</w:t>
      </w:r>
      <w:r>
        <w:t xml:space="preserve">, </w:t>
      </w:r>
      <w:r w:rsidR="009D4A85" w:rsidRPr="0095276B">
        <w:t>non seulement cette affaire ne vous concerne en aucune façon</w:t>
      </w:r>
      <w:r>
        <w:t xml:space="preserve">, </w:t>
      </w:r>
      <w:r w:rsidR="009D4A85" w:rsidRPr="0095276B">
        <w:t>mais vous avez déjà contracté des obligations suffisantes</w:t>
      </w:r>
      <w:r>
        <w:t xml:space="preserve">… </w:t>
      </w:r>
      <w:r w:rsidR="009D4A85" w:rsidRPr="0095276B">
        <w:t>ailleurs</w:t>
      </w:r>
      <w:r>
        <w:t xml:space="preserve">, </w:t>
      </w:r>
      <w:r w:rsidR="009D4A85" w:rsidRPr="0095276B">
        <w:t>comme j</w:t>
      </w:r>
      <w:r>
        <w:t>’</w:t>
      </w:r>
      <w:r w:rsidR="009D4A85" w:rsidRPr="0095276B">
        <w:t>ai eu l</w:t>
      </w:r>
      <w:r>
        <w:t>’</w:t>
      </w:r>
      <w:r w:rsidR="009D4A85" w:rsidRPr="0095276B">
        <w:t>honneur de vous le dire</w:t>
      </w:r>
      <w:r>
        <w:t>. »</w:t>
      </w:r>
    </w:p>
    <w:p w14:paraId="5DE15247" w14:textId="77777777" w:rsidR="006455E5" w:rsidRDefault="009D4A85" w:rsidP="002666CE">
      <w:r w:rsidRPr="0095276B">
        <w:lastRenderedPageBreak/>
        <w:t>Louis respirait à peine</w:t>
      </w:r>
      <w:r w:rsidR="006455E5">
        <w:t xml:space="preserve">. </w:t>
      </w:r>
      <w:r w:rsidRPr="0095276B">
        <w:t>Au moment où il relevait la tête</w:t>
      </w:r>
      <w:r w:rsidR="006455E5">
        <w:t xml:space="preserve">, </w:t>
      </w:r>
      <w:r w:rsidRPr="0095276B">
        <w:t>peut-être pour parler</w:t>
      </w:r>
      <w:r w:rsidR="006455E5">
        <w:t xml:space="preserve">, </w:t>
      </w:r>
      <w:r w:rsidRPr="0095276B">
        <w:t>Benjamin fit un geste de la main et r</w:t>
      </w:r>
      <w:r w:rsidRPr="0095276B">
        <w:t>e</w:t>
      </w:r>
      <w:r w:rsidRPr="0095276B">
        <w:t>prit</w:t>
      </w:r>
      <w:r w:rsidR="006455E5">
        <w:t> :</w:t>
      </w:r>
    </w:p>
    <w:p w14:paraId="4A7EA1FD" w14:textId="4D8E0EF9" w:rsidR="002666CE" w:rsidRDefault="006455E5" w:rsidP="002666CE">
      <w:r>
        <w:t>« </w:t>
      </w:r>
      <w:r w:rsidR="009D4A85" w:rsidRPr="0095276B">
        <w:t>Je vous demande pardon</w:t>
      </w:r>
      <w:r>
        <w:t xml:space="preserve">, </w:t>
      </w:r>
      <w:r w:rsidR="009D4A85" w:rsidRPr="0095276B">
        <w:t>j</w:t>
      </w:r>
      <w:r>
        <w:t>’</w:t>
      </w:r>
      <w:r w:rsidR="009D4A85" w:rsidRPr="0095276B">
        <w:t>oubliais ceci</w:t>
      </w:r>
      <w:r>
        <w:t xml:space="preserve"> : </w:t>
      </w:r>
      <w:r w:rsidR="009D4A85" w:rsidRPr="0095276B">
        <w:t>quand je vous disais que vous deviez compter sur moi</w:t>
      </w:r>
      <w:r>
        <w:t xml:space="preserve">, </w:t>
      </w:r>
      <w:r>
        <w:rPr>
          <w:rFonts w:eastAsia="Georgia" w:cs="Georgia"/>
        </w:rPr>
        <w:t xml:space="preserve">– </w:t>
      </w:r>
      <w:r w:rsidR="009D4A85" w:rsidRPr="0095276B">
        <w:t>ha</w:t>
      </w:r>
      <w:r>
        <w:t xml:space="preserve"> ! </w:t>
      </w:r>
      <w:r w:rsidR="009D4A85" w:rsidRPr="0095276B">
        <w:t>cela voulait dire</w:t>
      </w:r>
      <w:r>
        <w:t xml:space="preserve"> : </w:t>
      </w:r>
      <w:r w:rsidR="009D4A85" w:rsidRPr="0095276B">
        <w:t>l</w:t>
      </w:r>
      <w:r>
        <w:t>’</w:t>
      </w:r>
      <w:r w:rsidR="009D4A85" w:rsidRPr="0095276B">
        <w:t>argent excepté</w:t>
      </w:r>
      <w:r>
        <w:t xml:space="preserve">. </w:t>
      </w:r>
      <w:r w:rsidR="009D4A85" w:rsidRPr="0095276B">
        <w:t>Cela encore doit vous rassurer</w:t>
      </w:r>
      <w:r>
        <w:t xml:space="preserve">. </w:t>
      </w:r>
      <w:r w:rsidR="009D4A85" w:rsidRPr="0095276B">
        <w:t>Mon argent</w:t>
      </w:r>
      <w:r>
        <w:t xml:space="preserve">, </w:t>
      </w:r>
      <w:r w:rsidR="009D4A85" w:rsidRPr="0095276B">
        <w:t>personne ici n</w:t>
      </w:r>
      <w:r>
        <w:t>’</w:t>
      </w:r>
      <w:r w:rsidR="009D4A85" w:rsidRPr="0095276B">
        <w:t>en verra la couleur</w:t>
      </w:r>
      <w:r>
        <w:t xml:space="preserve">. </w:t>
      </w:r>
      <w:r w:rsidR="009D4A85" w:rsidRPr="0095276B">
        <w:t>Mon ami</w:t>
      </w:r>
      <w:r>
        <w:t xml:space="preserve">, </w:t>
      </w:r>
      <w:r w:rsidR="009D4A85" w:rsidRPr="0095276B">
        <w:t>quand j</w:t>
      </w:r>
      <w:r>
        <w:t>’</w:t>
      </w:r>
      <w:r w:rsidR="009D4A85" w:rsidRPr="0095276B">
        <w:t>ai vu que la maison Stern faisait sa pelote</w:t>
      </w:r>
      <w:r>
        <w:t xml:space="preserve">, </w:t>
      </w:r>
      <w:r w:rsidR="009D4A85" w:rsidRPr="0095276B">
        <w:t>je suis parti</w:t>
      </w:r>
      <w:r>
        <w:t xml:space="preserve">. </w:t>
      </w:r>
      <w:r w:rsidR="009D4A85" w:rsidRPr="0095276B">
        <w:t>Mais quand je me suis rendu compte que</w:t>
      </w:r>
      <w:r>
        <w:t xml:space="preserve">, </w:t>
      </w:r>
      <w:r w:rsidR="009D4A85" w:rsidRPr="0095276B">
        <w:t>là-bas</w:t>
      </w:r>
      <w:r>
        <w:t xml:space="preserve">, </w:t>
      </w:r>
      <w:r w:rsidR="009D4A85" w:rsidRPr="0095276B">
        <w:t>au lieu de faire ma pelote</w:t>
      </w:r>
      <w:r>
        <w:t xml:space="preserve">, </w:t>
      </w:r>
      <w:r w:rsidR="009D4A85" w:rsidRPr="0095276B">
        <w:t>je d</w:t>
      </w:r>
      <w:r w:rsidR="009D4A85" w:rsidRPr="0095276B">
        <w:t>e</w:t>
      </w:r>
      <w:r w:rsidR="009D4A85" w:rsidRPr="0095276B">
        <w:t>venais simplement un homme très riche</w:t>
      </w:r>
      <w:r>
        <w:t xml:space="preserve">, </w:t>
      </w:r>
      <w:r w:rsidR="009D4A85" w:rsidRPr="0095276B">
        <w:t>je me suis dit</w:t>
      </w:r>
      <w:r>
        <w:t xml:space="preserve"> : </w:t>
      </w:r>
      <w:r w:rsidR="009D4A85" w:rsidRPr="0095276B">
        <w:t>Halte-là</w:t>
      </w:r>
      <w:r>
        <w:t xml:space="preserve">, </w:t>
      </w:r>
      <w:r w:rsidR="009D4A85" w:rsidRPr="0095276B">
        <w:t>mon garçon</w:t>
      </w:r>
      <w:r>
        <w:t xml:space="preserve"> : </w:t>
      </w:r>
      <w:r w:rsidR="009D4A85" w:rsidRPr="0095276B">
        <w:t>pense à ce que tu fais</w:t>
      </w:r>
      <w:r>
        <w:t xml:space="preserve">. </w:t>
      </w:r>
      <w:r w:rsidR="009D4A85" w:rsidRPr="0095276B">
        <w:t>C</w:t>
      </w:r>
      <w:r>
        <w:t>’</w:t>
      </w:r>
      <w:r w:rsidR="009D4A85" w:rsidRPr="0095276B">
        <w:t>est alors que je me suis fait citoyen américain</w:t>
      </w:r>
      <w:r>
        <w:t xml:space="preserve">. </w:t>
      </w:r>
      <w:r w:rsidR="009D4A85" w:rsidRPr="0095276B">
        <w:t>Le papa avait ce qu</w:t>
      </w:r>
      <w:r>
        <w:t>’</w:t>
      </w:r>
      <w:r w:rsidR="009D4A85" w:rsidRPr="0095276B">
        <w:t>il lui fallait</w:t>
      </w:r>
      <w:r>
        <w:t xml:space="preserve">. </w:t>
      </w:r>
      <w:r w:rsidR="009D4A85" w:rsidRPr="0095276B">
        <w:t>J</w:t>
      </w:r>
      <w:r>
        <w:t>’</w:t>
      </w:r>
      <w:r w:rsidR="009D4A85" w:rsidRPr="0095276B">
        <w:t>y vei</w:t>
      </w:r>
      <w:r w:rsidR="009D4A85" w:rsidRPr="0095276B">
        <w:t>l</w:t>
      </w:r>
      <w:r w:rsidR="009D4A85" w:rsidRPr="0095276B">
        <w:t>lais d</w:t>
      </w:r>
      <w:r>
        <w:t>’</w:t>
      </w:r>
      <w:r w:rsidR="009D4A85" w:rsidRPr="0095276B">
        <w:t>ailleurs</w:t>
      </w:r>
      <w:r>
        <w:t xml:space="preserve">, </w:t>
      </w:r>
      <w:r w:rsidR="009D4A85" w:rsidRPr="0095276B">
        <w:t>vous comprenez</w:t>
      </w:r>
      <w:r>
        <w:t xml:space="preserve">. </w:t>
      </w:r>
      <w:r w:rsidR="009D4A85" w:rsidRPr="0095276B">
        <w:t>Mais le reste ne devait pas to</w:t>
      </w:r>
      <w:r w:rsidR="009D4A85" w:rsidRPr="0095276B">
        <w:t>m</w:t>
      </w:r>
      <w:r w:rsidR="009D4A85" w:rsidRPr="0095276B">
        <w:t>ber entre des mains d</w:t>
      </w:r>
      <w:r>
        <w:t>’</w:t>
      </w:r>
      <w:r w:rsidR="009D4A85" w:rsidRPr="0095276B">
        <w:t>hommes</w:t>
      </w:r>
      <w:r>
        <w:t xml:space="preserve">. </w:t>
      </w:r>
      <w:r w:rsidR="009D4A85" w:rsidRPr="0095276B">
        <w:t>L</w:t>
      </w:r>
      <w:r>
        <w:t>’</w:t>
      </w:r>
      <w:r w:rsidR="009D4A85" w:rsidRPr="0095276B">
        <w:t>argent les brûle</w:t>
      </w:r>
      <w:r>
        <w:t xml:space="preserve">, </w:t>
      </w:r>
      <w:r w:rsidR="009D4A85" w:rsidRPr="0095276B">
        <w:t>elles ne v</w:t>
      </w:r>
      <w:r w:rsidR="009D4A85" w:rsidRPr="0095276B">
        <w:t>a</w:t>
      </w:r>
      <w:r w:rsidR="009D4A85" w:rsidRPr="0095276B">
        <w:t>lent plus rien ensuite pour le travail</w:t>
      </w:r>
      <w:r>
        <w:t xml:space="preserve">. </w:t>
      </w:r>
      <w:r w:rsidR="009D4A85" w:rsidRPr="0095276B">
        <w:t>Avec votre sacrée loi fra</w:t>
      </w:r>
      <w:r w:rsidR="009D4A85" w:rsidRPr="0095276B">
        <w:t>n</w:t>
      </w:r>
      <w:r w:rsidR="009D4A85" w:rsidRPr="0095276B">
        <w:t>çaise</w:t>
      </w:r>
      <w:r>
        <w:t xml:space="preserve">, </w:t>
      </w:r>
      <w:r w:rsidR="009D4A85" w:rsidRPr="0095276B">
        <w:t>il n</w:t>
      </w:r>
      <w:r>
        <w:t>’</w:t>
      </w:r>
      <w:r w:rsidR="009D4A85" w:rsidRPr="0095276B">
        <w:t>y avait pas moyen</w:t>
      </w:r>
      <w:r>
        <w:t xml:space="preserve">. </w:t>
      </w:r>
      <w:r w:rsidR="009D4A85" w:rsidRPr="0095276B">
        <w:t>Tout ce que je laisserai est déjà d</w:t>
      </w:r>
      <w:r w:rsidR="009D4A85" w:rsidRPr="0095276B">
        <w:t>i</w:t>
      </w:r>
      <w:r w:rsidR="009D4A85" w:rsidRPr="0095276B">
        <w:t>visé en deux parts</w:t>
      </w:r>
      <w:r>
        <w:t xml:space="preserve">. </w:t>
      </w:r>
      <w:r w:rsidR="009D4A85" w:rsidRPr="0095276B">
        <w:t>Une va à un Institut de philosophie</w:t>
      </w:r>
      <w:r>
        <w:t xml:space="preserve">, </w:t>
      </w:r>
      <w:r w:rsidR="009D4A85" w:rsidRPr="0095276B">
        <w:t>expér</w:t>
      </w:r>
      <w:r w:rsidR="009D4A85" w:rsidRPr="0095276B">
        <w:t>i</w:t>
      </w:r>
      <w:r w:rsidR="009D4A85" w:rsidRPr="0095276B">
        <w:t>mentale et autre</w:t>
      </w:r>
      <w:r>
        <w:t xml:space="preserve">, </w:t>
      </w:r>
      <w:r>
        <w:rPr>
          <w:rFonts w:eastAsia="Georgia" w:cs="Georgia"/>
        </w:rPr>
        <w:t xml:space="preserve">– </w:t>
      </w:r>
      <w:r w:rsidR="009D4A85" w:rsidRPr="0095276B">
        <w:t>vous n</w:t>
      </w:r>
      <w:r>
        <w:t>’</w:t>
      </w:r>
      <w:r w:rsidR="009D4A85" w:rsidRPr="0095276B">
        <w:t>avez rien de pareil ici</w:t>
      </w:r>
      <w:r>
        <w:t xml:space="preserve">, </w:t>
      </w:r>
      <w:r w:rsidR="009D4A85" w:rsidRPr="0095276B">
        <w:t>avec votre m</w:t>
      </w:r>
      <w:r w:rsidR="009D4A85" w:rsidRPr="0095276B">
        <w:t>é</w:t>
      </w:r>
      <w:r w:rsidR="009D4A85" w:rsidRPr="0095276B">
        <w:t>taphysique de beaux parleurs</w:t>
      </w:r>
      <w:r>
        <w:t xml:space="preserve">. </w:t>
      </w:r>
      <w:r w:rsidR="009D4A85" w:rsidRPr="0095276B">
        <w:t>C</w:t>
      </w:r>
      <w:r>
        <w:t>’</w:t>
      </w:r>
      <w:r w:rsidR="009D4A85" w:rsidRPr="0095276B">
        <w:t>est en Amérique</w:t>
      </w:r>
      <w:r>
        <w:t xml:space="preserve">. </w:t>
      </w:r>
      <w:r w:rsidR="009D4A85" w:rsidRPr="0095276B">
        <w:t>Si tu veux v</w:t>
      </w:r>
      <w:r w:rsidR="009D4A85" w:rsidRPr="0095276B">
        <w:t>e</w:t>
      </w:r>
      <w:r w:rsidR="009D4A85" w:rsidRPr="0095276B">
        <w:t>nir voir ça</w:t>
      </w:r>
      <w:r>
        <w:t xml:space="preserve">, </w:t>
      </w:r>
      <w:r w:rsidR="009D4A85" w:rsidRPr="0095276B">
        <w:t>un jour</w:t>
      </w:r>
      <w:r>
        <w:t xml:space="preserve">, </w:t>
      </w:r>
      <w:r w:rsidR="009D4A85" w:rsidRPr="0095276B">
        <w:t>ce ne sera pas du temps perdu</w:t>
      </w:r>
      <w:r>
        <w:t xml:space="preserve">. </w:t>
      </w:r>
      <w:r w:rsidR="009D4A85" w:rsidRPr="0095276B">
        <w:t>L</w:t>
      </w:r>
      <w:r>
        <w:t>’</w:t>
      </w:r>
      <w:r w:rsidR="009D4A85" w:rsidRPr="0095276B">
        <w:t>autre mo</w:t>
      </w:r>
      <w:r w:rsidR="009D4A85" w:rsidRPr="0095276B">
        <w:t>i</w:t>
      </w:r>
      <w:r w:rsidR="009D4A85" w:rsidRPr="0095276B">
        <w:t>tié est destinée à Pasteur</w:t>
      </w:r>
      <w:r>
        <w:t xml:space="preserve">, </w:t>
      </w:r>
      <w:r w:rsidR="009D4A85" w:rsidRPr="0095276B">
        <w:t>pour son Institut</w:t>
      </w:r>
      <w:r>
        <w:t xml:space="preserve">, </w:t>
      </w:r>
      <w:r w:rsidR="009D4A85" w:rsidRPr="0095276B">
        <w:t>à Paris</w:t>
      </w:r>
      <w:r>
        <w:t xml:space="preserve"> ; </w:t>
      </w:r>
      <w:r w:rsidR="009D4A85" w:rsidRPr="0095276B">
        <w:t>car il n</w:t>
      </w:r>
      <w:r>
        <w:t>’</w:t>
      </w:r>
      <w:r w:rsidR="009D4A85" w:rsidRPr="0095276B">
        <w:t>y a rien de comparable dans le monde</w:t>
      </w:r>
      <w:r>
        <w:t xml:space="preserve">. </w:t>
      </w:r>
      <w:r w:rsidR="009D4A85" w:rsidRPr="0095276B">
        <w:t>Et toutes ces œuvres-là pa</w:t>
      </w:r>
      <w:r w:rsidR="009D4A85" w:rsidRPr="0095276B">
        <w:t>s</w:t>
      </w:r>
      <w:r w:rsidR="009D4A85" w:rsidRPr="0095276B">
        <w:t>sent l</w:t>
      </w:r>
      <w:r>
        <w:t>’</w:t>
      </w:r>
      <w:r w:rsidR="009D4A85" w:rsidRPr="0095276B">
        <w:t>individu</w:t>
      </w:r>
      <w:r>
        <w:t xml:space="preserve">, </w:t>
      </w:r>
      <w:r w:rsidR="009D4A85" w:rsidRPr="0095276B">
        <w:t>n</w:t>
      </w:r>
      <w:r>
        <w:t>’</w:t>
      </w:r>
      <w:r w:rsidR="009D4A85" w:rsidRPr="0095276B">
        <w:t>est-il pas vrai</w:t>
      </w:r>
      <w:r>
        <w:t> ? »</w:t>
      </w:r>
    </w:p>
    <w:p w14:paraId="2EDF6A4E" w14:textId="77777777" w:rsidR="006455E5" w:rsidRDefault="009D4A85" w:rsidP="002666CE">
      <w:r w:rsidRPr="0095276B">
        <w:t>Ce fut au tour de Louis de parler</w:t>
      </w:r>
      <w:r w:rsidR="006455E5">
        <w:t xml:space="preserve">, </w:t>
      </w:r>
      <w:r w:rsidRPr="0095276B">
        <w:t>avec une voix rauque et saccadée d</w:t>
      </w:r>
      <w:r w:rsidR="006455E5">
        <w:t>’</w:t>
      </w:r>
      <w:r w:rsidRPr="0095276B">
        <w:t>abord</w:t>
      </w:r>
      <w:r w:rsidR="006455E5">
        <w:t>.</w:t>
      </w:r>
    </w:p>
    <w:p w14:paraId="6C62494D" w14:textId="77777777" w:rsidR="006455E5" w:rsidRDefault="006455E5" w:rsidP="002666CE">
      <w:r>
        <w:t>« </w:t>
      </w:r>
      <w:r w:rsidR="009D4A85" w:rsidRPr="0095276B">
        <w:t>Je crois</w:t>
      </w:r>
      <w:r>
        <w:t xml:space="preserve">… </w:t>
      </w:r>
      <w:r w:rsidR="009D4A85" w:rsidRPr="0095276B">
        <w:t>je pense qu</w:t>
      </w:r>
      <w:r>
        <w:t>’</w:t>
      </w:r>
      <w:r w:rsidR="009D4A85" w:rsidRPr="0095276B">
        <w:t>il n</w:t>
      </w:r>
      <w:r>
        <w:t>’</w:t>
      </w:r>
      <w:r w:rsidR="009D4A85" w:rsidRPr="0095276B">
        <w:t xml:space="preserve">y a eu aucun inconvénient à ce que </w:t>
      </w:r>
      <w:r w:rsidR="009D4A85" w:rsidRPr="0095276B">
        <w:rPr>
          <w:i/>
          <w:iCs/>
        </w:rPr>
        <w:t>vous</w:t>
      </w:r>
      <w:r w:rsidR="009D4A85" w:rsidRPr="0095276B">
        <w:t xml:space="preserve"> ayez parlé aux cuistres de la boîte</w:t>
      </w:r>
      <w:r>
        <w:t xml:space="preserve">. </w:t>
      </w:r>
      <w:r w:rsidR="009D4A85" w:rsidRPr="0095276B">
        <w:t>Pour ce qui est de Laure</w:t>
      </w:r>
      <w:r>
        <w:t xml:space="preserve">, </w:t>
      </w:r>
      <w:r w:rsidR="009D4A85" w:rsidRPr="0095276B">
        <w:t>je voudrais bien que vous vous trompiez</w:t>
      </w:r>
      <w:r>
        <w:t xml:space="preserve">, </w:t>
      </w:r>
      <w:r w:rsidR="009D4A85" w:rsidRPr="0095276B">
        <w:t>je</w:t>
      </w:r>
      <w:r>
        <w:t xml:space="preserve">… </w:t>
      </w:r>
      <w:r w:rsidR="009D4A85" w:rsidRPr="0095276B">
        <w:t>j</w:t>
      </w:r>
      <w:r>
        <w:t>’</w:t>
      </w:r>
      <w:r w:rsidR="009D4A85" w:rsidRPr="0095276B">
        <w:t>examin</w:t>
      </w:r>
      <w:r w:rsidR="009D4A85" w:rsidRPr="0095276B">
        <w:t>e</w:t>
      </w:r>
      <w:r w:rsidR="009D4A85" w:rsidRPr="0095276B">
        <w:t>rai</w:t>
      </w:r>
      <w:r>
        <w:t xml:space="preserve">. </w:t>
      </w:r>
      <w:r w:rsidR="009D4A85" w:rsidRPr="0095276B">
        <w:t>En ce qui me regarde</w:t>
      </w:r>
      <w:r>
        <w:t xml:space="preserve">, </w:t>
      </w:r>
      <w:r w:rsidR="009D4A85" w:rsidRPr="0095276B">
        <w:t>ce que vous avez dit m</w:t>
      </w:r>
      <w:r>
        <w:t>’</w:t>
      </w:r>
      <w:r w:rsidR="009D4A85" w:rsidRPr="0095276B">
        <w:t>intéresse</w:t>
      </w:r>
      <w:r>
        <w:t xml:space="preserve">. </w:t>
      </w:r>
      <w:r w:rsidR="009D4A85" w:rsidRPr="0095276B">
        <w:t>Mais je désirerais savoir d</w:t>
      </w:r>
      <w:r>
        <w:t>’</w:t>
      </w:r>
      <w:r w:rsidR="009D4A85" w:rsidRPr="0095276B">
        <w:t xml:space="preserve">abord ce qui vous a conduit </w:t>
      </w:r>
      <w:r w:rsidR="009D4A85" w:rsidRPr="0095276B">
        <w:lastRenderedPageBreak/>
        <w:t>à porter sur la fabrique</w:t>
      </w:r>
      <w:r>
        <w:t xml:space="preserve">… </w:t>
      </w:r>
      <w:r w:rsidR="009D4A85" w:rsidRPr="0095276B">
        <w:t>et sur la famille le jugement que</w:t>
      </w:r>
      <w:r>
        <w:t xml:space="preserve">… </w:t>
      </w:r>
      <w:r w:rsidR="009D4A85" w:rsidRPr="0095276B">
        <w:t>oui</w:t>
      </w:r>
      <w:r>
        <w:t>.</w:t>
      </w:r>
    </w:p>
    <w:p w14:paraId="360034E3" w14:textId="77777777" w:rsidR="006455E5" w:rsidRDefault="006455E5" w:rsidP="002666CE">
      <w:r>
        <w:t>— </w:t>
      </w:r>
      <w:proofErr w:type="spellStart"/>
      <w:r w:rsidR="009D4A85" w:rsidRPr="0095276B">
        <w:t>Aha</w:t>
      </w:r>
      <w:proofErr w:type="spellEnd"/>
      <w:r>
        <w:t xml:space="preserve">. </w:t>
      </w:r>
      <w:r w:rsidR="009D4A85" w:rsidRPr="0095276B">
        <w:t>C</w:t>
      </w:r>
      <w:r>
        <w:t>’</w:t>
      </w:r>
      <w:r w:rsidR="009D4A85" w:rsidRPr="0095276B">
        <w:t>est ici que nous touchons au point critique</w:t>
      </w:r>
      <w:r>
        <w:t xml:space="preserve">. </w:t>
      </w:r>
      <w:r w:rsidR="009D4A85" w:rsidRPr="0095276B">
        <w:rPr>
          <w:i/>
          <w:iCs/>
        </w:rPr>
        <w:t>Culmen</w:t>
      </w:r>
      <w:r>
        <w:rPr>
          <w:i/>
          <w:iCs/>
        </w:rPr>
        <w:t xml:space="preserve">, </w:t>
      </w:r>
      <w:proofErr w:type="spellStart"/>
      <w:r w:rsidR="009D4A85" w:rsidRPr="0095276B">
        <w:rPr>
          <w:i/>
          <w:iCs/>
        </w:rPr>
        <w:t>discrimen</w:t>
      </w:r>
      <w:proofErr w:type="spellEnd"/>
      <w:r w:rsidR="00302499" w:rsidRPr="00BE2173">
        <w:rPr>
          <w:rStyle w:val="Appelnotedebasdep"/>
        </w:rPr>
        <w:footnoteReference w:id="51"/>
      </w:r>
      <w:r>
        <w:t xml:space="preserve">, </w:t>
      </w:r>
      <w:r w:rsidR="009D4A85" w:rsidRPr="0095276B">
        <w:t xml:space="preserve">comme disait le père </w:t>
      </w:r>
      <w:proofErr w:type="spellStart"/>
      <w:r w:rsidR="009D4A85" w:rsidRPr="0095276B">
        <w:t>Glotz</w:t>
      </w:r>
      <w:proofErr w:type="spellEnd"/>
      <w:r w:rsidR="009D4A85" w:rsidRPr="0095276B">
        <w:t xml:space="preserve"> au collège de </w:t>
      </w:r>
      <w:proofErr w:type="spellStart"/>
      <w:r w:rsidR="009D4A85" w:rsidRPr="0095276B">
        <w:t>Schlestadt</w:t>
      </w:r>
      <w:proofErr w:type="spellEnd"/>
      <w:r>
        <w:t xml:space="preserve">. </w:t>
      </w:r>
      <w:r w:rsidR="009D4A85" w:rsidRPr="0095276B">
        <w:t>Vous êtes un Français</w:t>
      </w:r>
      <w:r>
        <w:t xml:space="preserve">, </w:t>
      </w:r>
      <w:r w:rsidR="009D4A85" w:rsidRPr="0095276B">
        <w:t>un Bourgeois et un Juif</w:t>
      </w:r>
      <w:r>
        <w:t xml:space="preserve">. </w:t>
      </w:r>
      <w:r w:rsidR="009D4A85" w:rsidRPr="0095276B">
        <w:t>Les autres hommes ont à résoudre une équation du second degré</w:t>
      </w:r>
      <w:r>
        <w:t xml:space="preserve"> ; </w:t>
      </w:r>
      <w:r w:rsidR="009D4A85" w:rsidRPr="0095276B">
        <w:t>pour nous</w:t>
      </w:r>
      <w:r>
        <w:t xml:space="preserve">, </w:t>
      </w:r>
      <w:r w:rsidR="009D4A85" w:rsidRPr="0095276B">
        <w:t>elle est du troisième</w:t>
      </w:r>
      <w:r>
        <w:t xml:space="preserve">. </w:t>
      </w:r>
      <w:r w:rsidR="009D4A85" w:rsidRPr="0095276B">
        <w:t>Voulez-vous que nous y rega</w:t>
      </w:r>
      <w:r w:rsidR="009D4A85" w:rsidRPr="0095276B">
        <w:t>r</w:t>
      </w:r>
      <w:r w:rsidR="009D4A85" w:rsidRPr="0095276B">
        <w:t>dions ensemble</w:t>
      </w:r>
      <w:r>
        <w:t xml:space="preserve"> ? </w:t>
      </w:r>
      <w:r w:rsidR="009D4A85" w:rsidRPr="0095276B">
        <w:t>Français et Bourgeois</w:t>
      </w:r>
      <w:r>
        <w:t xml:space="preserve">, </w:t>
      </w:r>
      <w:r w:rsidR="009D4A85" w:rsidRPr="0095276B">
        <w:t>ça va</w:t>
      </w:r>
      <w:r>
        <w:t xml:space="preserve">. </w:t>
      </w:r>
      <w:r w:rsidR="009D4A85" w:rsidRPr="0095276B">
        <w:t>Français et Juif</w:t>
      </w:r>
      <w:r>
        <w:t xml:space="preserve">, </w:t>
      </w:r>
      <w:r w:rsidR="009D4A85" w:rsidRPr="0095276B">
        <w:t>j</w:t>
      </w:r>
      <w:r>
        <w:t>’</w:t>
      </w:r>
      <w:r w:rsidR="009D4A85" w:rsidRPr="0095276B">
        <w:t>y vois plutôt moins de difficulté qu</w:t>
      </w:r>
      <w:r>
        <w:t>’</w:t>
      </w:r>
      <w:r w:rsidR="009D4A85" w:rsidRPr="0095276B">
        <w:t>à toute autre association de la même espèce</w:t>
      </w:r>
      <w:r>
        <w:t xml:space="preserve">. </w:t>
      </w:r>
      <w:r w:rsidR="009D4A85" w:rsidRPr="0095276B">
        <w:t>Quant à Juif et Bourgeois</w:t>
      </w:r>
      <w:r>
        <w:t>…</w:t>
      </w:r>
    </w:p>
    <w:p w14:paraId="4904977B" w14:textId="77777777" w:rsidR="006455E5" w:rsidRDefault="006455E5" w:rsidP="002666CE">
      <w:r>
        <w:t>« </w:t>
      </w:r>
      <w:r w:rsidR="009D4A85" w:rsidRPr="0095276B">
        <w:t>Vous me demandez</w:t>
      </w:r>
      <w:r>
        <w:t xml:space="preserve">, </w:t>
      </w:r>
      <w:r w:rsidR="009D4A85" w:rsidRPr="0095276B">
        <w:t>n</w:t>
      </w:r>
      <w:r>
        <w:t>’</w:t>
      </w:r>
      <w:r w:rsidR="009D4A85" w:rsidRPr="0095276B">
        <w:t>est-ce pas</w:t>
      </w:r>
      <w:r>
        <w:t xml:space="preserve">, </w:t>
      </w:r>
      <w:r w:rsidR="009D4A85" w:rsidRPr="0095276B">
        <w:t>ce qui m</w:t>
      </w:r>
      <w:r>
        <w:t>’</w:t>
      </w:r>
      <w:r w:rsidR="009D4A85" w:rsidRPr="0095276B">
        <w:t>a conduit à porter sur la fabrique et sur la famille un jugement qui ne vous étonne pas</w:t>
      </w:r>
      <w:r>
        <w:t xml:space="preserve">, </w:t>
      </w:r>
      <w:r w:rsidR="009D4A85" w:rsidRPr="0095276B">
        <w:t>au fond</w:t>
      </w:r>
      <w:r>
        <w:t xml:space="preserve"> ? </w:t>
      </w:r>
      <w:r w:rsidR="009D4A85" w:rsidRPr="0095276B">
        <w:t>C</w:t>
      </w:r>
      <w:r>
        <w:t>’</w:t>
      </w:r>
      <w:r w:rsidR="009D4A85" w:rsidRPr="0095276B">
        <w:t>est que j</w:t>
      </w:r>
      <w:r>
        <w:t>’</w:t>
      </w:r>
      <w:r w:rsidR="009D4A85" w:rsidRPr="0095276B">
        <w:t>ai encore vu</w:t>
      </w:r>
      <w:r>
        <w:t xml:space="preserve">, </w:t>
      </w:r>
      <w:r w:rsidR="009D4A85" w:rsidRPr="0095276B">
        <w:t>dans le passé</w:t>
      </w:r>
      <w:r>
        <w:t xml:space="preserve">, </w:t>
      </w:r>
      <w:r w:rsidR="009D4A85" w:rsidRPr="0095276B">
        <w:t>une espèce de Simler sans rapports avec ceux qui vous ont donné le jour et cherchent si honnêtement à vous le reprendre</w:t>
      </w:r>
      <w:r>
        <w:t xml:space="preserve"> : </w:t>
      </w:r>
      <w:proofErr w:type="gramStart"/>
      <w:r w:rsidR="009D4A85" w:rsidRPr="0095276B">
        <w:t>c</w:t>
      </w:r>
      <w:r>
        <w:t>’</w:t>
      </w:r>
      <w:r w:rsidR="009D4A85" w:rsidRPr="0095276B">
        <w:t>était</w:t>
      </w:r>
      <w:proofErr w:type="gramEnd"/>
      <w:r w:rsidR="009D4A85" w:rsidRPr="0095276B">
        <w:t xml:space="preserve"> les Simler d</w:t>
      </w:r>
      <w:r>
        <w:t>’</w:t>
      </w:r>
      <w:r w:rsidR="009D4A85" w:rsidRPr="0095276B">
        <w:t>Alsace</w:t>
      </w:r>
      <w:r>
        <w:t xml:space="preserve">, </w:t>
      </w:r>
      <w:r w:rsidR="009D4A85" w:rsidRPr="0095276B">
        <w:t>c</w:t>
      </w:r>
      <w:r>
        <w:t>’</w:t>
      </w:r>
      <w:r w:rsidR="009D4A85" w:rsidRPr="0095276B">
        <w:t>est-à-dire des hommes du peuple qui auraient été des aristocrates</w:t>
      </w:r>
      <w:r>
        <w:t xml:space="preserve">. </w:t>
      </w:r>
      <w:r w:rsidR="009D4A85" w:rsidRPr="0095276B">
        <w:t>Vous comprenez</w:t>
      </w:r>
      <w:r>
        <w:t xml:space="preserve"> ? </w:t>
      </w:r>
      <w:r w:rsidR="009D4A85" w:rsidRPr="0095276B">
        <w:t>Une force</w:t>
      </w:r>
      <w:r>
        <w:t xml:space="preserve">, </w:t>
      </w:r>
      <w:r w:rsidR="009D4A85" w:rsidRPr="0095276B">
        <w:t>des moyens</w:t>
      </w:r>
      <w:r>
        <w:t xml:space="preserve">, </w:t>
      </w:r>
      <w:r w:rsidR="009D4A85" w:rsidRPr="0095276B">
        <w:t>des mœurs</w:t>
      </w:r>
      <w:r>
        <w:t xml:space="preserve">, </w:t>
      </w:r>
      <w:r w:rsidR="009D4A85" w:rsidRPr="0095276B">
        <w:t>une honnêteté populaires</w:t>
      </w:r>
      <w:r>
        <w:t xml:space="preserve">, </w:t>
      </w:r>
      <w:r w:rsidR="009D4A85" w:rsidRPr="0095276B">
        <w:t>et une pensée</w:t>
      </w:r>
      <w:r>
        <w:t xml:space="preserve">, </w:t>
      </w:r>
      <w:r w:rsidR="009D4A85" w:rsidRPr="0095276B">
        <w:t>une civil</w:t>
      </w:r>
      <w:r w:rsidR="009D4A85" w:rsidRPr="0095276B">
        <w:t>i</w:t>
      </w:r>
      <w:r w:rsidR="009D4A85" w:rsidRPr="0095276B">
        <w:t>sation</w:t>
      </w:r>
      <w:r>
        <w:t xml:space="preserve">, </w:t>
      </w:r>
      <w:r w:rsidR="009D4A85" w:rsidRPr="0095276B">
        <w:t>une instruction d</w:t>
      </w:r>
      <w:r>
        <w:t>’</w:t>
      </w:r>
      <w:r w:rsidR="009D4A85" w:rsidRPr="0095276B">
        <w:t>aristocrates</w:t>
      </w:r>
      <w:r>
        <w:t xml:space="preserve">. </w:t>
      </w:r>
      <w:r w:rsidR="009D4A85" w:rsidRPr="0095276B">
        <w:t>Vous n</w:t>
      </w:r>
      <w:r>
        <w:t>’</w:t>
      </w:r>
      <w:r w:rsidR="009D4A85" w:rsidRPr="0095276B">
        <w:t>avez pas connu v</w:t>
      </w:r>
      <w:r w:rsidR="009D4A85" w:rsidRPr="0095276B">
        <w:t>o</w:t>
      </w:r>
      <w:r w:rsidR="009D4A85" w:rsidRPr="0095276B">
        <w:t>tre grand-père</w:t>
      </w:r>
      <w:r>
        <w:t xml:space="preserve">. </w:t>
      </w:r>
      <w:r w:rsidR="009D4A85" w:rsidRPr="0095276B">
        <w:t>D</w:t>
      </w:r>
      <w:r>
        <w:t>’</w:t>
      </w:r>
      <w:r w:rsidR="009D4A85" w:rsidRPr="0095276B">
        <w:t>ailleurs il aurait été trop tard</w:t>
      </w:r>
      <w:r>
        <w:t xml:space="preserve">. </w:t>
      </w:r>
      <w:r w:rsidR="009D4A85" w:rsidRPr="0095276B">
        <w:t>C</w:t>
      </w:r>
      <w:r>
        <w:t>’</w:t>
      </w:r>
      <w:r w:rsidR="009D4A85" w:rsidRPr="0095276B">
        <w:t>était là-bas qu</w:t>
      </w:r>
      <w:r>
        <w:t>’</w:t>
      </w:r>
      <w:r w:rsidR="009D4A85" w:rsidRPr="0095276B">
        <w:t>il fallait le voir</w:t>
      </w:r>
      <w:r>
        <w:t>.</w:t>
      </w:r>
    </w:p>
    <w:p w14:paraId="06CABD10" w14:textId="40F9C4ED" w:rsidR="002666CE" w:rsidRDefault="006455E5" w:rsidP="002666CE">
      <w:r>
        <w:t>« </w:t>
      </w:r>
      <w:r w:rsidR="009D4A85" w:rsidRPr="0095276B">
        <w:t>Quand je suis parti de France</w:t>
      </w:r>
      <w:r>
        <w:t xml:space="preserve">, </w:t>
      </w:r>
      <w:r w:rsidR="009D4A85" w:rsidRPr="0095276B">
        <w:t>je ne jugeais pas bien l</w:t>
      </w:r>
      <w:r>
        <w:t>’</w:t>
      </w:r>
      <w:r w:rsidR="009D4A85" w:rsidRPr="0095276B">
        <w:t>o</w:t>
      </w:r>
      <w:r w:rsidR="009D4A85" w:rsidRPr="0095276B">
        <w:t>n</w:t>
      </w:r>
      <w:r w:rsidR="009D4A85" w:rsidRPr="0095276B">
        <w:t>cle Hippolyte</w:t>
      </w:r>
      <w:r>
        <w:t xml:space="preserve"> ; </w:t>
      </w:r>
      <w:r w:rsidR="009D4A85" w:rsidRPr="0095276B">
        <w:t>je me disais</w:t>
      </w:r>
      <w:r>
        <w:t xml:space="preserve"> : </w:t>
      </w:r>
      <w:r w:rsidR="009D4A85" w:rsidRPr="0095276B">
        <w:t>voilà un homme pour qui il n</w:t>
      </w:r>
      <w:r>
        <w:t>’</w:t>
      </w:r>
      <w:r w:rsidR="009D4A85" w:rsidRPr="0095276B">
        <w:t>y a que des faits</w:t>
      </w:r>
      <w:r>
        <w:t xml:space="preserve">, </w:t>
      </w:r>
      <w:r w:rsidR="009D4A85" w:rsidRPr="0095276B">
        <w:t>et que les faits de sa vie</w:t>
      </w:r>
      <w:r>
        <w:t xml:space="preserve">. </w:t>
      </w:r>
      <w:r w:rsidR="009D4A85" w:rsidRPr="0095276B">
        <w:t>Mais</w:t>
      </w:r>
      <w:r>
        <w:t xml:space="preserve">, </w:t>
      </w:r>
      <w:r w:rsidR="009D4A85" w:rsidRPr="0095276B">
        <w:t>depuis</w:t>
      </w:r>
      <w:r>
        <w:t xml:space="preserve">, </w:t>
      </w:r>
      <w:r w:rsidR="009D4A85" w:rsidRPr="0095276B">
        <w:t>j</w:t>
      </w:r>
      <w:r>
        <w:t>’</w:t>
      </w:r>
      <w:r w:rsidR="009D4A85" w:rsidRPr="0095276B">
        <w:t>en ai tant vu de son espèce</w:t>
      </w:r>
      <w:r>
        <w:t xml:space="preserve">, </w:t>
      </w:r>
      <w:r w:rsidR="009D4A85" w:rsidRPr="0095276B">
        <w:t>que j</w:t>
      </w:r>
      <w:r>
        <w:t>’</w:t>
      </w:r>
      <w:r w:rsidR="009D4A85" w:rsidRPr="0095276B">
        <w:t>ai fini par comprendre</w:t>
      </w:r>
      <w:r>
        <w:t xml:space="preserve"> : </w:t>
      </w:r>
      <w:r w:rsidR="009D4A85" w:rsidRPr="0095276B">
        <w:t>les faits</w:t>
      </w:r>
      <w:r>
        <w:t xml:space="preserve">, </w:t>
      </w:r>
      <w:r w:rsidR="009D4A85" w:rsidRPr="0095276B">
        <w:t>pour lui</w:t>
      </w:r>
      <w:r>
        <w:t xml:space="preserve">, </w:t>
      </w:r>
      <w:r w:rsidR="009D4A85" w:rsidRPr="0095276B">
        <w:t>n</w:t>
      </w:r>
      <w:r>
        <w:t>’</w:t>
      </w:r>
      <w:r w:rsidR="009D4A85" w:rsidRPr="0095276B">
        <w:t>étaient qu</w:t>
      </w:r>
      <w:r>
        <w:t>’</w:t>
      </w:r>
      <w:r w:rsidR="009D4A85" w:rsidRPr="0095276B">
        <w:t>une apparence</w:t>
      </w:r>
      <w:r>
        <w:t xml:space="preserve">. </w:t>
      </w:r>
      <w:r w:rsidR="009D4A85" w:rsidRPr="0095276B">
        <w:t>Il ne vivait pas en réalité au m</w:t>
      </w:r>
      <w:r w:rsidR="009D4A85" w:rsidRPr="0095276B">
        <w:t>i</w:t>
      </w:r>
      <w:r w:rsidR="009D4A85" w:rsidRPr="0095276B">
        <w:t>lieu des faits</w:t>
      </w:r>
      <w:r>
        <w:t xml:space="preserve">, </w:t>
      </w:r>
      <w:r w:rsidR="009D4A85" w:rsidRPr="0095276B">
        <w:t>il les transformait d</w:t>
      </w:r>
      <w:r>
        <w:t>’</w:t>
      </w:r>
      <w:r w:rsidR="009D4A85" w:rsidRPr="0095276B">
        <w:t>abord en idées</w:t>
      </w:r>
      <w:r>
        <w:t xml:space="preserve">, </w:t>
      </w:r>
      <w:r w:rsidR="009D4A85" w:rsidRPr="0095276B">
        <w:lastRenderedPageBreak/>
        <w:t>et c</w:t>
      </w:r>
      <w:r>
        <w:t>’</w:t>
      </w:r>
      <w:r w:rsidR="009D4A85" w:rsidRPr="0095276B">
        <w:t>était alors seulement qu</w:t>
      </w:r>
      <w:r>
        <w:t>’</w:t>
      </w:r>
      <w:r w:rsidR="009D4A85" w:rsidRPr="0095276B">
        <w:t>il commençait à agir</w:t>
      </w:r>
      <w:r>
        <w:t xml:space="preserve">, </w:t>
      </w:r>
      <w:r w:rsidR="009D4A85" w:rsidRPr="0095276B">
        <w:t>sur une ligne droite</w:t>
      </w:r>
      <w:r>
        <w:t xml:space="preserve">, </w:t>
      </w:r>
      <w:r w:rsidR="009D4A85" w:rsidRPr="0095276B">
        <w:t>en vrai idéaliste</w:t>
      </w:r>
      <w:r>
        <w:t xml:space="preserve">. </w:t>
      </w:r>
      <w:r w:rsidR="009D4A85" w:rsidRPr="0095276B">
        <w:t xml:space="preserve">Il fabriquait du drap comme un docteur de </w:t>
      </w:r>
      <w:smartTag w:uri="urn:schemas-microsoft-com:office:smarttags" w:element="PersonName">
        <w:smartTagPr>
          <w:attr w:name="ProductID" w:val="la Kabbale"/>
        </w:smartTagPr>
        <w:r w:rsidR="009D4A85" w:rsidRPr="0095276B">
          <w:t>la Kabbale</w:t>
        </w:r>
      </w:smartTag>
      <w:r w:rsidR="009D4A85" w:rsidRPr="0095276B">
        <w:t xml:space="preserve"> et pas comme un tisseur</w:t>
      </w:r>
      <w:r>
        <w:t xml:space="preserve">. </w:t>
      </w:r>
      <w:r w:rsidR="009D4A85" w:rsidRPr="0095276B">
        <w:t>C</w:t>
      </w:r>
      <w:r>
        <w:t>’</w:t>
      </w:r>
      <w:r w:rsidR="009D4A85" w:rsidRPr="0095276B">
        <w:t>est là une grande différence</w:t>
      </w:r>
      <w:r>
        <w:t xml:space="preserve">, </w:t>
      </w:r>
      <w:r w:rsidR="009D4A85" w:rsidRPr="0095276B">
        <w:t>mon cher Louis</w:t>
      </w:r>
      <w:r>
        <w:t xml:space="preserve">, </w:t>
      </w:r>
      <w:r w:rsidR="009D4A85" w:rsidRPr="0095276B">
        <w:t>et la marque d</w:t>
      </w:r>
      <w:r>
        <w:t>’</w:t>
      </w:r>
      <w:r w:rsidR="009D4A85" w:rsidRPr="0095276B">
        <w:t>une grande force</w:t>
      </w:r>
      <w:r>
        <w:t xml:space="preserve">. </w:t>
      </w:r>
      <w:r w:rsidR="009D4A85" w:rsidRPr="0095276B">
        <w:t>Il accomplissait quelque chose de bien plus difficile que d</w:t>
      </w:r>
      <w:r>
        <w:t>’</w:t>
      </w:r>
      <w:r w:rsidR="009D4A85" w:rsidRPr="0095276B">
        <w:t>aller s</w:t>
      </w:r>
      <w:r>
        <w:t>’</w:t>
      </w:r>
      <w:r w:rsidR="009D4A85" w:rsidRPr="0095276B">
        <w:t>établir tout de go dans l</w:t>
      </w:r>
      <w:r>
        <w:t>’</w:t>
      </w:r>
      <w:r w:rsidR="009D4A85" w:rsidRPr="0095276B">
        <w:t>idéal avec ses années d</w:t>
      </w:r>
      <w:r>
        <w:t>’</w:t>
      </w:r>
      <w:r w:rsidR="009D4A85" w:rsidRPr="0095276B">
        <w:t>Université</w:t>
      </w:r>
      <w:r>
        <w:t xml:space="preserve">, </w:t>
      </w:r>
      <w:r w:rsidR="009D4A85" w:rsidRPr="0095276B">
        <w:t xml:space="preserve">son </w:t>
      </w:r>
      <w:proofErr w:type="spellStart"/>
      <w:r w:rsidR="009D4A85" w:rsidRPr="0095276B">
        <w:rPr>
          <w:i/>
          <w:iCs/>
        </w:rPr>
        <w:t>Encyclopædia</w:t>
      </w:r>
      <w:proofErr w:type="spellEnd"/>
      <w:r w:rsidR="009D4A85" w:rsidRPr="0095276B">
        <w:rPr>
          <w:i/>
          <w:iCs/>
        </w:rPr>
        <w:t xml:space="preserve"> Britannica</w:t>
      </w:r>
      <w:r>
        <w:t xml:space="preserve">, </w:t>
      </w:r>
      <w:r w:rsidR="009D4A85" w:rsidRPr="0095276B">
        <w:t xml:space="preserve">son </w:t>
      </w:r>
      <w:proofErr w:type="spellStart"/>
      <w:r w:rsidR="009D4A85" w:rsidRPr="0095276B">
        <w:rPr>
          <w:i/>
          <w:iCs/>
        </w:rPr>
        <w:t>comfort</w:t>
      </w:r>
      <w:proofErr w:type="spellEnd"/>
      <w:r>
        <w:t xml:space="preserve">, </w:t>
      </w:r>
      <w:r w:rsidR="009D4A85" w:rsidRPr="0095276B">
        <w:t>et d</w:t>
      </w:r>
      <w:r>
        <w:t>’</w:t>
      </w:r>
      <w:r w:rsidR="009D4A85" w:rsidRPr="0095276B">
        <w:t>y excursionner tout assis</w:t>
      </w:r>
      <w:r>
        <w:t xml:space="preserve">, </w:t>
      </w:r>
      <w:r w:rsidR="009D4A85" w:rsidRPr="0095276B">
        <w:t>les pieds au chaud</w:t>
      </w:r>
      <w:r>
        <w:t xml:space="preserve">, </w:t>
      </w:r>
      <w:r w:rsidR="009D4A85" w:rsidRPr="0095276B">
        <w:t>en pelant des oranges</w:t>
      </w:r>
      <w:r>
        <w:t xml:space="preserve">, </w:t>
      </w:r>
      <w:r w:rsidR="009D4A85" w:rsidRPr="0095276B">
        <w:t>comme on traverse les R</w:t>
      </w:r>
      <w:r w:rsidR="009D4A85" w:rsidRPr="0095276B">
        <w:t>o</w:t>
      </w:r>
      <w:r w:rsidR="009D4A85" w:rsidRPr="0095276B">
        <w:t xml:space="preserve">cheuses en </w:t>
      </w:r>
      <w:proofErr w:type="spellStart"/>
      <w:r w:rsidR="009D4A85" w:rsidRPr="0095276B">
        <w:rPr>
          <w:i/>
          <w:iCs/>
        </w:rPr>
        <w:t>Pullmann</w:t>
      </w:r>
      <w:proofErr w:type="spellEnd"/>
      <w:r>
        <w:t xml:space="preserve">. </w:t>
      </w:r>
      <w:r w:rsidR="009D4A85" w:rsidRPr="0095276B">
        <w:t>Seulement voilà</w:t>
      </w:r>
      <w:r>
        <w:t xml:space="preserve">, </w:t>
      </w:r>
      <w:r w:rsidR="009D4A85" w:rsidRPr="0095276B">
        <w:t>Hippolyte est mort</w:t>
      </w:r>
      <w:r>
        <w:t xml:space="preserve">, </w:t>
      </w:r>
      <w:r w:rsidR="009D4A85" w:rsidRPr="0095276B">
        <w:t>et vous avez vendu l</w:t>
      </w:r>
      <w:r>
        <w:t>’</w:t>
      </w:r>
      <w:r w:rsidR="009D4A85" w:rsidRPr="0095276B">
        <w:t>épée pour en dorer le fourreau</w:t>
      </w:r>
      <w:r>
        <w:t>. »</w:t>
      </w:r>
    </w:p>
    <w:p w14:paraId="7C93EE38" w14:textId="77777777" w:rsidR="006455E5" w:rsidRDefault="009D4A85" w:rsidP="002666CE">
      <w:r w:rsidRPr="0095276B">
        <w:t>Louis était de ceux qui ne croient pas utile de signaler p</w:t>
      </w:r>
      <w:r w:rsidRPr="0095276B">
        <w:t>u</w:t>
      </w:r>
      <w:r w:rsidRPr="0095276B">
        <w:t>bliquement l</w:t>
      </w:r>
      <w:r w:rsidR="006455E5">
        <w:t>’</w:t>
      </w:r>
      <w:r w:rsidRPr="0095276B">
        <w:t>instant où ils ont compris ce qu</w:t>
      </w:r>
      <w:r w:rsidR="006455E5">
        <w:t>’</w:t>
      </w:r>
      <w:r w:rsidRPr="0095276B">
        <w:t>on veut leur dire</w:t>
      </w:r>
      <w:r w:rsidR="006455E5">
        <w:t xml:space="preserve">. </w:t>
      </w:r>
      <w:r w:rsidRPr="0095276B">
        <w:t>Il pensa que ce que Ben pourrait ajouter serait plus nouveau pour lui que ce qu</w:t>
      </w:r>
      <w:r w:rsidR="006455E5">
        <w:t>’</w:t>
      </w:r>
      <w:r w:rsidRPr="0095276B">
        <w:t>il avait à lui répondre</w:t>
      </w:r>
      <w:r w:rsidR="006455E5">
        <w:t xml:space="preserve">, </w:t>
      </w:r>
      <w:r w:rsidRPr="0095276B">
        <w:t>et continua à marcher en se taisant</w:t>
      </w:r>
      <w:r w:rsidR="006455E5">
        <w:t xml:space="preserve">. </w:t>
      </w:r>
      <w:r w:rsidRPr="0095276B">
        <w:t>Ben en parut ravi</w:t>
      </w:r>
      <w:r w:rsidR="006455E5">
        <w:t>.</w:t>
      </w:r>
    </w:p>
    <w:p w14:paraId="120C0EAD" w14:textId="50342C4A" w:rsidR="006455E5" w:rsidRDefault="006455E5" w:rsidP="002666CE">
      <w:r>
        <w:t>« </w:t>
      </w:r>
      <w:r w:rsidR="009D4A85" w:rsidRPr="0095276B">
        <w:t>Je ne vous ferai pas plus bête que vous n</w:t>
      </w:r>
      <w:r>
        <w:t>’</w:t>
      </w:r>
      <w:r w:rsidR="009D4A85" w:rsidRPr="0095276B">
        <w:t>êtes</w:t>
      </w:r>
      <w:r>
        <w:t xml:space="preserve">. </w:t>
      </w:r>
      <w:r w:rsidR="009D4A85" w:rsidRPr="0095276B">
        <w:t>Vous m</w:t>
      </w:r>
      <w:r>
        <w:t>’</w:t>
      </w:r>
      <w:r w:rsidR="009D4A85" w:rsidRPr="0095276B">
        <w:t>avez parfaitement compris</w:t>
      </w:r>
      <w:r>
        <w:t xml:space="preserve">. </w:t>
      </w:r>
      <w:r w:rsidR="009D4A85" w:rsidRPr="0095276B">
        <w:t>Pourtant</w:t>
      </w:r>
      <w:r>
        <w:t xml:space="preserve">, </w:t>
      </w:r>
      <w:r w:rsidR="009D4A85" w:rsidRPr="0095276B">
        <w:t>excusez-moi</w:t>
      </w:r>
      <w:r>
        <w:t xml:space="preserve">, </w:t>
      </w:r>
      <w:r w:rsidR="009D4A85" w:rsidRPr="0095276B">
        <w:t>j</w:t>
      </w:r>
      <w:r>
        <w:t>’</w:t>
      </w:r>
      <w:r w:rsidR="009D4A85" w:rsidRPr="0095276B">
        <w:t>ai deux ou trois petites affaires à ajouter pour ma satisfaction perso</w:t>
      </w:r>
      <w:r w:rsidR="009D4A85" w:rsidRPr="0095276B">
        <w:t>n</w:t>
      </w:r>
      <w:r w:rsidR="009D4A85" w:rsidRPr="0095276B">
        <w:t>nelle</w:t>
      </w:r>
      <w:r>
        <w:t xml:space="preserve">. </w:t>
      </w:r>
      <w:r w:rsidR="009D4A85" w:rsidRPr="0095276B">
        <w:t>Ici</w:t>
      </w:r>
      <w:r>
        <w:t xml:space="preserve">, </w:t>
      </w:r>
      <w:r w:rsidR="009D4A85" w:rsidRPr="0095276B">
        <w:t>c</w:t>
      </w:r>
      <w:r>
        <w:t>’</w:t>
      </w:r>
      <w:r w:rsidR="009D4A85" w:rsidRPr="0095276B">
        <w:t>est un vieux et beau pays où les gens se sont arra</w:t>
      </w:r>
      <w:r w:rsidR="009D4A85" w:rsidRPr="0095276B">
        <w:t>n</w:t>
      </w:r>
      <w:r w:rsidR="009D4A85" w:rsidRPr="0095276B">
        <w:t>gés pour vivoter sur les restes d</w:t>
      </w:r>
      <w:r>
        <w:t>’</w:t>
      </w:r>
      <w:r w:rsidR="009D4A85" w:rsidRPr="0095276B">
        <w:t>une grande chose</w:t>
      </w:r>
      <w:r>
        <w:t xml:space="preserve">. </w:t>
      </w:r>
      <w:r w:rsidR="009D4A85" w:rsidRPr="0095276B">
        <w:t>Ces gens</w:t>
      </w:r>
      <w:r>
        <w:t xml:space="preserve">, </w:t>
      </w:r>
      <w:r w:rsidR="009D4A85" w:rsidRPr="0095276B">
        <w:t>vous m</w:t>
      </w:r>
      <w:r>
        <w:t>’</w:t>
      </w:r>
      <w:r w:rsidR="009D4A85" w:rsidRPr="0095276B">
        <w:t>entendez</w:t>
      </w:r>
      <w:r>
        <w:t xml:space="preserve">, </w:t>
      </w:r>
      <w:r w:rsidR="009D4A85" w:rsidRPr="0095276B">
        <w:t>ce sont ces enfants de commis ou de paysans qui se croient des puissances venues du fond du passé parce qu</w:t>
      </w:r>
      <w:r>
        <w:t>’</w:t>
      </w:r>
      <w:r w:rsidR="009D4A85" w:rsidRPr="0095276B">
        <w:t>ils ont acheté des lots de parcs ou des ailes de châteaux</w:t>
      </w:r>
      <w:r>
        <w:t xml:space="preserve">, </w:t>
      </w:r>
      <w:r w:rsidR="009D4A85" w:rsidRPr="0095276B">
        <w:t>et qu</w:t>
      </w:r>
      <w:r>
        <w:t>’</w:t>
      </w:r>
      <w:r w:rsidR="009D4A85" w:rsidRPr="0095276B">
        <w:t>ils font sordidement travailler à de durs salaires</w:t>
      </w:r>
      <w:r>
        <w:t xml:space="preserve">. </w:t>
      </w:r>
      <w:r w:rsidR="009D4A85" w:rsidRPr="0095276B">
        <w:t>Le difficile n</w:t>
      </w:r>
      <w:r>
        <w:t>’</w:t>
      </w:r>
      <w:r w:rsidR="009D4A85" w:rsidRPr="0095276B">
        <w:t>était pas de les surpasser</w:t>
      </w:r>
      <w:r>
        <w:t xml:space="preserve">, </w:t>
      </w:r>
      <w:r w:rsidR="009D4A85" w:rsidRPr="0095276B">
        <w:t>mais de les surpasser en restant soi-même</w:t>
      </w:r>
      <w:r>
        <w:t xml:space="preserve">, </w:t>
      </w:r>
      <w:r w:rsidR="009D4A85" w:rsidRPr="0095276B">
        <w:t>et non pas en devenant de simples gens riches</w:t>
      </w:r>
      <w:r>
        <w:t xml:space="preserve">, </w:t>
      </w:r>
      <w:r w:rsidR="009D4A85" w:rsidRPr="0095276B">
        <w:t>sembl</w:t>
      </w:r>
      <w:r w:rsidR="009D4A85" w:rsidRPr="0095276B">
        <w:t>a</w:t>
      </w:r>
      <w:r w:rsidR="009D4A85" w:rsidRPr="0095276B">
        <w:t>bles à tous les parvenus du monde</w:t>
      </w:r>
      <w:r>
        <w:t xml:space="preserve">. </w:t>
      </w:r>
      <w:r w:rsidR="009D4A85" w:rsidRPr="0095276B">
        <w:t>Quand on est</w:t>
      </w:r>
      <w:r>
        <w:t xml:space="preserve">, </w:t>
      </w:r>
      <w:r w:rsidR="009D4A85" w:rsidRPr="0095276B">
        <w:t>sur toute la terre</w:t>
      </w:r>
      <w:r>
        <w:t xml:space="preserve">, </w:t>
      </w:r>
      <w:r w:rsidR="009D4A85" w:rsidRPr="0095276B">
        <w:t>le plus ancien des ouvriers et le plus ancien des aristocr</w:t>
      </w:r>
      <w:r w:rsidR="009D4A85" w:rsidRPr="0095276B">
        <w:t>a</w:t>
      </w:r>
      <w:r w:rsidR="009D4A85" w:rsidRPr="0095276B">
        <w:t>tes</w:t>
      </w:r>
      <w:r>
        <w:t xml:space="preserve">, </w:t>
      </w:r>
      <w:r w:rsidR="009D4A85" w:rsidRPr="0095276B">
        <w:t>on ne se permet pas de déchoir</w:t>
      </w:r>
      <w:r>
        <w:t xml:space="preserve">. </w:t>
      </w:r>
      <w:r w:rsidR="009D4A85" w:rsidRPr="0095276B">
        <w:t>Et comme le bourgeois de ce pays a tout de même pour lui quelque chose que vous n</w:t>
      </w:r>
      <w:r>
        <w:t>’</w:t>
      </w:r>
      <w:r w:rsidR="009D4A85" w:rsidRPr="0095276B">
        <w:t>avez pas</w:t>
      </w:r>
      <w:r>
        <w:t xml:space="preserve">, </w:t>
      </w:r>
      <w:r w:rsidR="009D4A85" w:rsidRPr="0095276B">
        <w:t>l</w:t>
      </w:r>
      <w:r>
        <w:t>’</w:t>
      </w:r>
      <w:r w:rsidR="009D4A85" w:rsidRPr="0095276B">
        <w:t xml:space="preserve">habitude </w:t>
      </w:r>
      <w:r w:rsidR="009D4A85" w:rsidRPr="0095276B">
        <w:lastRenderedPageBreak/>
        <w:t>de vivre parmi les hommes de sa civilisation</w:t>
      </w:r>
      <w:r>
        <w:t xml:space="preserve"> (</w:t>
      </w:r>
      <w:r w:rsidR="009D4A85" w:rsidRPr="0095276B">
        <w:t>une vieille et belle civilisation</w:t>
      </w:r>
      <w:r>
        <w:t xml:space="preserve">), </w:t>
      </w:r>
      <w:r w:rsidR="009D4A85" w:rsidRPr="0095276B">
        <w:t>de sa religion</w:t>
      </w:r>
      <w:r>
        <w:t xml:space="preserve">, </w:t>
      </w:r>
      <w:r w:rsidR="009D4A85" w:rsidRPr="0095276B">
        <w:t>de ses usages</w:t>
      </w:r>
      <w:r>
        <w:t xml:space="preserve">, </w:t>
      </w:r>
      <w:r w:rsidR="009D4A85" w:rsidRPr="0095276B">
        <w:t>de son parler</w:t>
      </w:r>
      <w:r>
        <w:t xml:space="preserve">, </w:t>
      </w:r>
      <w:r w:rsidR="009D4A85" w:rsidRPr="0095276B">
        <w:t>vous n</w:t>
      </w:r>
      <w:r>
        <w:t>’</w:t>
      </w:r>
      <w:r w:rsidR="009D4A85" w:rsidRPr="0095276B">
        <w:t>êtes</w:t>
      </w:r>
      <w:r>
        <w:t xml:space="preserve">, </w:t>
      </w:r>
      <w:r w:rsidR="009D4A85" w:rsidRPr="0095276B">
        <w:t>auprès de lui</w:t>
      </w:r>
      <w:r>
        <w:t xml:space="preserve">, </w:t>
      </w:r>
      <w:r w:rsidR="009D4A85" w:rsidRPr="0095276B">
        <w:t>que de faux bourgeois</w:t>
      </w:r>
      <w:r>
        <w:t xml:space="preserve">, </w:t>
      </w:r>
      <w:r w:rsidR="009D4A85" w:rsidRPr="0095276B">
        <w:t>des bourgeois diminués et ridicules</w:t>
      </w:r>
      <w:r>
        <w:t xml:space="preserve">, </w:t>
      </w:r>
      <w:r w:rsidR="009D4A85" w:rsidRPr="0095276B">
        <w:t>dont ils ont raison de se m</w:t>
      </w:r>
      <w:r w:rsidR="009D4A85" w:rsidRPr="0095276B">
        <w:t>o</w:t>
      </w:r>
      <w:r w:rsidR="009D4A85" w:rsidRPr="0095276B">
        <w:t>quer et vous d</w:t>
      </w:r>
      <w:r>
        <w:t>’</w:t>
      </w:r>
      <w:r w:rsidR="009D4A85" w:rsidRPr="0095276B">
        <w:t>avoir honte</w:t>
      </w:r>
      <w:r>
        <w:t>. »</w:t>
      </w:r>
    </w:p>
    <w:p w14:paraId="34454518" w14:textId="77777777" w:rsidR="006455E5" w:rsidRDefault="009D4A85" w:rsidP="002666CE">
      <w:pPr>
        <w:numPr>
          <w:ins w:id="52" w:author="Michel" w:date="2010-10-17T19:40:00Z"/>
        </w:numPr>
      </w:pPr>
      <w:r w:rsidRPr="0095276B">
        <w:t>Ici Ben éclata de rire</w:t>
      </w:r>
      <w:r w:rsidR="006455E5">
        <w:t> :</w:t>
      </w:r>
    </w:p>
    <w:p w14:paraId="522844B5" w14:textId="5226C44B" w:rsidR="002666CE" w:rsidRDefault="006455E5" w:rsidP="002666CE">
      <w:r>
        <w:t>« </w:t>
      </w:r>
      <w:r w:rsidR="009D4A85" w:rsidRPr="0095276B">
        <w:t>Ça me rappelle que je me suis livré</w:t>
      </w:r>
      <w:r>
        <w:t xml:space="preserve">, </w:t>
      </w:r>
      <w:r w:rsidR="009D4A85" w:rsidRPr="0095276B">
        <w:t>hier</w:t>
      </w:r>
      <w:r>
        <w:t xml:space="preserve">, </w:t>
      </w:r>
      <w:r w:rsidR="009D4A85" w:rsidRPr="0095276B">
        <w:t>dans leur b</w:t>
      </w:r>
      <w:r w:rsidR="009D4A85" w:rsidRPr="0095276B">
        <w:t>u</w:t>
      </w:r>
      <w:r w:rsidR="009D4A85" w:rsidRPr="0095276B">
        <w:t>reau</w:t>
      </w:r>
      <w:r>
        <w:t xml:space="preserve">, </w:t>
      </w:r>
      <w:r w:rsidR="009D4A85" w:rsidRPr="0095276B">
        <w:t>à une petite plaisanterie dont je n</w:t>
      </w:r>
      <w:r>
        <w:t>’</w:t>
      </w:r>
      <w:r w:rsidR="009D4A85" w:rsidRPr="0095276B">
        <w:t>ai pas lieu d</w:t>
      </w:r>
      <w:r>
        <w:t>’</w:t>
      </w:r>
      <w:r w:rsidR="009D4A85" w:rsidRPr="0095276B">
        <w:t>être très fier</w:t>
      </w:r>
      <w:r>
        <w:t xml:space="preserve">. </w:t>
      </w:r>
      <w:r w:rsidR="009D4A85" w:rsidRPr="0095276B">
        <w:t>Mon cher ami</w:t>
      </w:r>
      <w:r>
        <w:t xml:space="preserve">, </w:t>
      </w:r>
      <w:r w:rsidR="009D4A85" w:rsidRPr="0095276B">
        <w:t>au cas où tout ce que je vous ai dit vous troublerait si peu que ce soit pour honorer vos père et mère</w:t>
      </w:r>
      <w:r>
        <w:t xml:space="preserve">, </w:t>
      </w:r>
      <w:r w:rsidR="009D4A85" w:rsidRPr="0095276B">
        <w:t>o</w:t>
      </w:r>
      <w:r w:rsidR="009D4A85" w:rsidRPr="0095276B">
        <w:t>u</w:t>
      </w:r>
      <w:r w:rsidR="009D4A85" w:rsidRPr="0095276B">
        <w:t>bliez-le</w:t>
      </w:r>
      <w:r>
        <w:t xml:space="preserve">. </w:t>
      </w:r>
      <w:r w:rsidR="009D4A85" w:rsidRPr="0095276B">
        <w:t>Mais je ne le suppose pas</w:t>
      </w:r>
      <w:r>
        <w:t xml:space="preserve">. </w:t>
      </w:r>
      <w:r w:rsidR="009D4A85" w:rsidRPr="0095276B">
        <w:t>Honorez vos père et mère</w:t>
      </w:r>
      <w:r>
        <w:t xml:space="preserve">, </w:t>
      </w:r>
      <w:r w:rsidR="009D4A85" w:rsidRPr="0095276B">
        <w:t>honorez le nom de Simler</w:t>
      </w:r>
      <w:r>
        <w:t xml:space="preserve">. </w:t>
      </w:r>
      <w:r w:rsidR="009D4A85" w:rsidRPr="0095276B">
        <w:t>Il ne s</w:t>
      </w:r>
      <w:r>
        <w:t>’</w:t>
      </w:r>
      <w:r w:rsidR="009D4A85" w:rsidRPr="0095276B">
        <w:t>agit même plus d</w:t>
      </w:r>
      <w:r>
        <w:t>’</w:t>
      </w:r>
      <w:r w:rsidR="009D4A85" w:rsidRPr="0095276B">
        <w:t>honorer</w:t>
      </w:r>
      <w:r>
        <w:t xml:space="preserve">, </w:t>
      </w:r>
      <w:r w:rsidR="009D4A85" w:rsidRPr="0095276B">
        <w:t>il est temps de sauver</w:t>
      </w:r>
      <w:r>
        <w:t>. « </w:t>
      </w:r>
      <w:r w:rsidR="009D4A85" w:rsidRPr="0095276B">
        <w:t>Vous savez bien ce qu</w:t>
      </w:r>
      <w:r>
        <w:t>’</w:t>
      </w:r>
      <w:r w:rsidR="009D4A85" w:rsidRPr="0095276B">
        <w:t>il y a sur le papier à lettres de la fabrique</w:t>
      </w:r>
      <w:r>
        <w:t xml:space="preserve">, </w:t>
      </w:r>
      <w:r w:rsidR="009D4A85" w:rsidRPr="0095276B">
        <w:t>hé</w:t>
      </w:r>
      <w:r>
        <w:t xml:space="preserve"> ? </w:t>
      </w:r>
      <w:r w:rsidR="009D4A85" w:rsidRPr="0095276B">
        <w:t>Deux termes</w:t>
      </w:r>
      <w:r>
        <w:t xml:space="preserve">, </w:t>
      </w:r>
      <w:r w:rsidR="009D4A85" w:rsidRPr="0095276B">
        <w:t>deux forces</w:t>
      </w:r>
      <w:r>
        <w:t xml:space="preserve"> : </w:t>
      </w:r>
      <w:r w:rsidR="009D4A85" w:rsidRPr="0095276B">
        <w:t>d</w:t>
      </w:r>
      <w:r>
        <w:t>’</w:t>
      </w:r>
      <w:r w:rsidR="009D4A85" w:rsidRPr="0095276B">
        <w:t xml:space="preserve">abord </w:t>
      </w:r>
      <w:r w:rsidR="009D4A85" w:rsidRPr="0095276B">
        <w:rPr>
          <w:i/>
          <w:iCs/>
        </w:rPr>
        <w:t>Simler</w:t>
      </w:r>
      <w:r>
        <w:t xml:space="preserve">, </w:t>
      </w:r>
      <w:r w:rsidR="009D4A85" w:rsidRPr="0095276B">
        <w:t>bon</w:t>
      </w:r>
      <w:r>
        <w:t xml:space="preserve"> </w:t>
      </w:r>
      <w:r>
        <w:rPr>
          <w:rFonts w:eastAsia="Georgia" w:cs="Georgia"/>
        </w:rPr>
        <w:t xml:space="preserve">– </w:t>
      </w:r>
      <w:r w:rsidR="009D4A85" w:rsidRPr="0095276B">
        <w:t xml:space="preserve">et puis la </w:t>
      </w:r>
      <w:r w:rsidR="009D4A85" w:rsidRPr="0095276B">
        <w:rPr>
          <w:i/>
          <w:iCs/>
        </w:rPr>
        <w:t>Compagnie</w:t>
      </w:r>
      <w:r>
        <w:t xml:space="preserve">. </w:t>
      </w:r>
      <w:r w:rsidR="009D4A85" w:rsidRPr="0095276B">
        <w:t>À l</w:t>
      </w:r>
      <w:r>
        <w:t>’</w:t>
      </w:r>
      <w:r w:rsidR="009D4A85" w:rsidRPr="0095276B">
        <w:t>origine de tout</w:t>
      </w:r>
      <w:r>
        <w:t xml:space="preserve">, </w:t>
      </w:r>
      <w:r w:rsidR="009D4A85" w:rsidRPr="0095276B">
        <w:t xml:space="preserve">il y a eu </w:t>
      </w:r>
      <w:r w:rsidR="009D4A85" w:rsidRPr="0095276B">
        <w:rPr>
          <w:i/>
          <w:iCs/>
        </w:rPr>
        <w:t>Simler</w:t>
      </w:r>
      <w:r>
        <w:t xml:space="preserve">, </w:t>
      </w:r>
      <w:r>
        <w:rPr>
          <w:rFonts w:eastAsia="Georgia" w:cs="Georgia"/>
        </w:rPr>
        <w:t xml:space="preserve">– </w:t>
      </w:r>
      <w:r w:rsidR="009D4A85" w:rsidRPr="0095276B">
        <w:t>seul</w:t>
      </w:r>
      <w:r>
        <w:t xml:space="preserve">, </w:t>
      </w:r>
      <w:r w:rsidR="009D4A85" w:rsidRPr="0095276B">
        <w:t>comme Dieu</w:t>
      </w:r>
      <w:r>
        <w:t xml:space="preserve">. </w:t>
      </w:r>
      <w:r w:rsidR="009D4A85" w:rsidRPr="0095276B">
        <w:t xml:space="preserve">Et puis </w:t>
      </w:r>
      <w:r w:rsidR="009D4A85" w:rsidRPr="0095276B">
        <w:rPr>
          <w:i/>
          <w:iCs/>
        </w:rPr>
        <w:t>Simler</w:t>
      </w:r>
      <w:r w:rsidR="009D4A85" w:rsidRPr="0095276B">
        <w:t xml:space="preserve"> a grandi</w:t>
      </w:r>
      <w:r>
        <w:t xml:space="preserve">, </w:t>
      </w:r>
      <w:r w:rsidR="009D4A85" w:rsidRPr="0095276B">
        <w:t>et</w:t>
      </w:r>
      <w:r>
        <w:t xml:space="preserve">, </w:t>
      </w:r>
      <w:r w:rsidR="009D4A85" w:rsidRPr="0095276B">
        <w:t>ayant senti sa solitude</w:t>
      </w:r>
      <w:r>
        <w:t xml:space="preserve">, </w:t>
      </w:r>
      <w:r w:rsidR="009D4A85" w:rsidRPr="0095276B">
        <w:t>comme Dieu</w:t>
      </w:r>
      <w:r>
        <w:t xml:space="preserve">, </w:t>
      </w:r>
      <w:r w:rsidR="009D4A85" w:rsidRPr="0095276B">
        <w:t xml:space="preserve">il a créé la </w:t>
      </w:r>
      <w:r w:rsidR="009D4A85" w:rsidRPr="0095276B">
        <w:rPr>
          <w:i/>
          <w:iCs/>
        </w:rPr>
        <w:t>Compagnie</w:t>
      </w:r>
      <w:r>
        <w:t xml:space="preserve">, </w:t>
      </w:r>
      <w:r w:rsidR="009D4A85" w:rsidRPr="0095276B">
        <w:t>comme Dieu le monde</w:t>
      </w:r>
      <w:r>
        <w:t xml:space="preserve">. </w:t>
      </w:r>
      <w:r w:rsidR="009D4A85" w:rsidRPr="0095276B">
        <w:t>Alors</w:t>
      </w:r>
      <w:r>
        <w:t xml:space="preserve">, </w:t>
      </w:r>
      <w:r w:rsidR="009D4A85" w:rsidRPr="0095276B">
        <w:t xml:space="preserve">la </w:t>
      </w:r>
      <w:r w:rsidR="009D4A85" w:rsidRPr="0095276B">
        <w:rPr>
          <w:i/>
          <w:iCs/>
        </w:rPr>
        <w:t>Compagnie</w:t>
      </w:r>
      <w:r w:rsidR="009D4A85" w:rsidRPr="0095276B">
        <w:t xml:space="preserve"> a grandi à son tour</w:t>
      </w:r>
      <w:r>
        <w:t xml:space="preserve">. </w:t>
      </w:r>
      <w:r w:rsidR="009D4A85" w:rsidRPr="0095276B">
        <w:t xml:space="preserve">Et il est arrivé à </w:t>
      </w:r>
      <w:r w:rsidR="009D4A85" w:rsidRPr="0095276B">
        <w:rPr>
          <w:i/>
          <w:iCs/>
        </w:rPr>
        <w:t>Simler</w:t>
      </w:r>
      <w:r w:rsidR="009D4A85" w:rsidRPr="0095276B">
        <w:t xml:space="preserve"> ce qui arrive à tous ceux qui fondent des affaires</w:t>
      </w:r>
      <w:r>
        <w:t xml:space="preserve">, </w:t>
      </w:r>
      <w:r w:rsidR="009D4A85" w:rsidRPr="0095276B">
        <w:t>l</w:t>
      </w:r>
      <w:r>
        <w:t>’</w:t>
      </w:r>
      <w:r w:rsidR="009D4A85" w:rsidRPr="0095276B">
        <w:t>affaire mange l</w:t>
      </w:r>
      <w:r>
        <w:t>’</w:t>
      </w:r>
      <w:r w:rsidR="009D4A85" w:rsidRPr="0095276B">
        <w:t>homme</w:t>
      </w:r>
      <w:r>
        <w:t xml:space="preserve">, </w:t>
      </w:r>
      <w:r w:rsidR="009D4A85" w:rsidRPr="0095276B">
        <w:rPr>
          <w:i/>
          <w:iCs/>
        </w:rPr>
        <w:t>&amp; Cie</w:t>
      </w:r>
      <w:r w:rsidR="009D4A85" w:rsidRPr="0095276B">
        <w:t xml:space="preserve"> mange </w:t>
      </w:r>
      <w:r w:rsidR="009D4A85" w:rsidRPr="0095276B">
        <w:rPr>
          <w:i/>
          <w:iCs/>
        </w:rPr>
        <w:t>Simler</w:t>
      </w:r>
      <w:r>
        <w:t xml:space="preserve">, </w:t>
      </w:r>
      <w:r w:rsidR="009D4A85" w:rsidRPr="0095276B">
        <w:t>et</w:t>
      </w:r>
      <w:r>
        <w:t xml:space="preserve">, </w:t>
      </w:r>
      <w:r w:rsidR="009D4A85" w:rsidRPr="0095276B">
        <w:t>si vous n</w:t>
      </w:r>
      <w:r>
        <w:t>’</w:t>
      </w:r>
      <w:r w:rsidR="009D4A85" w:rsidRPr="0095276B">
        <w:t>y veillez</w:t>
      </w:r>
      <w:r>
        <w:t xml:space="preserve">, </w:t>
      </w:r>
      <w:r w:rsidR="009D4A85" w:rsidRPr="0095276B">
        <w:t>vous</w:t>
      </w:r>
      <w:r>
        <w:t xml:space="preserve">, </w:t>
      </w:r>
      <w:r w:rsidR="009D4A85" w:rsidRPr="0095276B">
        <w:t>il n</w:t>
      </w:r>
      <w:r>
        <w:t>’</w:t>
      </w:r>
      <w:r w:rsidR="009D4A85" w:rsidRPr="0095276B">
        <w:t>en restera bientôt plus rien</w:t>
      </w:r>
      <w:r>
        <w:t xml:space="preserve">. </w:t>
      </w:r>
      <w:r w:rsidR="009D4A85" w:rsidRPr="0095276B">
        <w:t>Vous entendez</w:t>
      </w:r>
      <w:r>
        <w:t xml:space="preserve"> ? </w:t>
      </w:r>
      <w:r w:rsidR="009D4A85" w:rsidRPr="0095276B">
        <w:t>Plus rien</w:t>
      </w:r>
      <w:r>
        <w:t>. »</w:t>
      </w:r>
    </w:p>
    <w:p w14:paraId="0614A7E6" w14:textId="77777777" w:rsidR="006455E5" w:rsidRDefault="009D4A85" w:rsidP="002666CE">
      <w:r w:rsidRPr="0095276B">
        <w:t>Louis s</w:t>
      </w:r>
      <w:r w:rsidR="006455E5">
        <w:t>’</w:t>
      </w:r>
      <w:r w:rsidRPr="0095276B">
        <w:t>était arrêté et regardait Ben</w:t>
      </w:r>
      <w:r w:rsidR="006455E5">
        <w:t> :</w:t>
      </w:r>
    </w:p>
    <w:p w14:paraId="19992824" w14:textId="77777777" w:rsidR="006455E5" w:rsidRDefault="006455E5" w:rsidP="002666CE">
      <w:pPr>
        <w:rPr>
          <w:i/>
          <w:iCs/>
        </w:rPr>
      </w:pPr>
      <w:r>
        <w:t>« </w:t>
      </w:r>
      <w:r w:rsidR="009D4A85" w:rsidRPr="0095276B">
        <w:t>Me feriez-vous le plaisir de me dire ce que c</w:t>
      </w:r>
      <w:r>
        <w:t>’</w:t>
      </w:r>
      <w:r w:rsidR="009D4A85" w:rsidRPr="0095276B">
        <w:t>est</w:t>
      </w:r>
      <w:r>
        <w:t xml:space="preserve">, </w:t>
      </w:r>
      <w:r w:rsidR="009D4A85" w:rsidRPr="0095276B">
        <w:t>à votre sens</w:t>
      </w:r>
      <w:r>
        <w:t xml:space="preserve">, </w:t>
      </w:r>
      <w:r w:rsidR="009D4A85" w:rsidRPr="0095276B">
        <w:t>que cette</w:t>
      </w:r>
      <w:r>
        <w:t xml:space="preserve">… </w:t>
      </w:r>
      <w:r w:rsidR="009D4A85" w:rsidRPr="0095276B">
        <w:t xml:space="preserve">que la </w:t>
      </w:r>
      <w:r w:rsidR="009D4A85" w:rsidRPr="0095276B">
        <w:rPr>
          <w:i/>
          <w:iCs/>
        </w:rPr>
        <w:t>Compagnie</w:t>
      </w:r>
      <w:r>
        <w:rPr>
          <w:i/>
          <w:iCs/>
        </w:rPr>
        <w:t> ?</w:t>
      </w:r>
    </w:p>
    <w:p w14:paraId="278B310A" w14:textId="77777777" w:rsidR="006455E5" w:rsidRDefault="006455E5" w:rsidP="002666CE">
      <w:r>
        <w:t>— </w:t>
      </w:r>
      <w:r w:rsidR="009D4A85" w:rsidRPr="0095276B">
        <w:t>Allons</w:t>
      </w:r>
      <w:r>
        <w:t xml:space="preserve">, </w:t>
      </w:r>
      <w:r w:rsidR="009D4A85" w:rsidRPr="0095276B">
        <w:t>votre esprit a le droit d</w:t>
      </w:r>
      <w:r>
        <w:t>’</w:t>
      </w:r>
      <w:r w:rsidR="009D4A85" w:rsidRPr="0095276B">
        <w:t>être rassasié</w:t>
      </w:r>
      <w:r>
        <w:t xml:space="preserve">. </w:t>
      </w:r>
      <w:r w:rsidR="009D4A85" w:rsidRPr="0095276B">
        <w:t>Deux ho</w:t>
      </w:r>
      <w:r w:rsidR="009D4A85" w:rsidRPr="0095276B">
        <w:t>m</w:t>
      </w:r>
      <w:r w:rsidR="009D4A85" w:rsidRPr="0095276B">
        <w:t>mes font</w:t>
      </w:r>
      <w:r>
        <w:t xml:space="preserve">, </w:t>
      </w:r>
      <w:r w:rsidR="009D4A85" w:rsidRPr="0095276B">
        <w:t>à grande dépense d</w:t>
      </w:r>
      <w:r>
        <w:t>’</w:t>
      </w:r>
      <w:r w:rsidR="009D4A85" w:rsidRPr="0095276B">
        <w:t>énergie et de force</w:t>
      </w:r>
      <w:r>
        <w:t xml:space="preserve">, </w:t>
      </w:r>
      <w:r w:rsidR="009D4A85" w:rsidRPr="0095276B">
        <w:t>un tas de gro</w:t>
      </w:r>
      <w:r w:rsidR="009D4A85" w:rsidRPr="0095276B">
        <w:t>s</w:t>
      </w:r>
      <w:r w:rsidR="009D4A85" w:rsidRPr="0095276B">
        <w:t>ses pierres</w:t>
      </w:r>
      <w:r>
        <w:t xml:space="preserve">. </w:t>
      </w:r>
      <w:r w:rsidR="009D4A85" w:rsidRPr="0095276B">
        <w:t>Le tas monte</w:t>
      </w:r>
      <w:r>
        <w:t xml:space="preserve">, </w:t>
      </w:r>
      <w:r w:rsidR="009D4A85" w:rsidRPr="0095276B">
        <w:t>les dépasse</w:t>
      </w:r>
      <w:r>
        <w:t xml:space="preserve">, </w:t>
      </w:r>
      <w:r w:rsidR="009D4A85" w:rsidRPr="0095276B">
        <w:t>les domine</w:t>
      </w:r>
      <w:r>
        <w:t xml:space="preserve">, </w:t>
      </w:r>
      <w:r w:rsidR="009D4A85" w:rsidRPr="0095276B">
        <w:t>les su</w:t>
      </w:r>
      <w:r w:rsidR="009D4A85" w:rsidRPr="0095276B">
        <w:t>r</w:t>
      </w:r>
      <w:r w:rsidR="009D4A85" w:rsidRPr="0095276B">
        <w:t>plombe</w:t>
      </w:r>
      <w:r>
        <w:t xml:space="preserve">. </w:t>
      </w:r>
      <w:r w:rsidR="009D4A85" w:rsidRPr="0095276B">
        <w:t>Et comme ils n</w:t>
      </w:r>
      <w:r>
        <w:t>’</w:t>
      </w:r>
      <w:r w:rsidR="009D4A85" w:rsidRPr="0095276B">
        <w:t>ont pas autre chose dans l</w:t>
      </w:r>
      <w:r>
        <w:t>’</w:t>
      </w:r>
      <w:r w:rsidR="009D4A85" w:rsidRPr="0095276B">
        <w:t>idée que d</w:t>
      </w:r>
      <w:r>
        <w:t>’</w:t>
      </w:r>
      <w:r w:rsidR="009D4A85" w:rsidRPr="0095276B">
        <w:t>édifier un gros tas</w:t>
      </w:r>
      <w:r>
        <w:t xml:space="preserve">, </w:t>
      </w:r>
      <w:r w:rsidR="009D4A85" w:rsidRPr="0095276B">
        <w:t>le plus gros de tous les tas</w:t>
      </w:r>
      <w:r>
        <w:t xml:space="preserve">, </w:t>
      </w:r>
      <w:r w:rsidR="009D4A85" w:rsidRPr="0095276B">
        <w:t xml:space="preserve">ils ne perdent </w:t>
      </w:r>
      <w:r w:rsidR="009D4A85" w:rsidRPr="0095276B">
        <w:lastRenderedPageBreak/>
        <w:t>leur temps ni à choisir les pierres</w:t>
      </w:r>
      <w:r>
        <w:t xml:space="preserve">, </w:t>
      </w:r>
      <w:r w:rsidR="009D4A85" w:rsidRPr="0095276B">
        <w:t>ni à les tailler</w:t>
      </w:r>
      <w:r>
        <w:t xml:space="preserve">, </w:t>
      </w:r>
      <w:r w:rsidR="009D4A85" w:rsidRPr="0095276B">
        <w:t>ni à les cime</w:t>
      </w:r>
      <w:r w:rsidR="009D4A85" w:rsidRPr="0095276B">
        <w:t>n</w:t>
      </w:r>
      <w:r w:rsidR="009D4A85" w:rsidRPr="0095276B">
        <w:t>ter</w:t>
      </w:r>
      <w:r>
        <w:t xml:space="preserve">. </w:t>
      </w:r>
      <w:r w:rsidR="009D4A85" w:rsidRPr="0095276B">
        <w:t>Si bien qu</w:t>
      </w:r>
      <w:r>
        <w:t>’</w:t>
      </w:r>
      <w:r w:rsidR="009D4A85" w:rsidRPr="0095276B">
        <w:t>à un moment donné</w:t>
      </w:r>
      <w:r>
        <w:t xml:space="preserve">, </w:t>
      </w:r>
      <w:r w:rsidR="009D4A85" w:rsidRPr="0095276B">
        <w:t>le vent venant à s</w:t>
      </w:r>
      <w:r>
        <w:t>’</w:t>
      </w:r>
      <w:r w:rsidR="009D4A85" w:rsidRPr="0095276B">
        <w:t>élever</w:t>
      </w:r>
      <w:r>
        <w:t xml:space="preserve">, </w:t>
      </w:r>
      <w:r w:rsidR="009D4A85" w:rsidRPr="0095276B">
        <w:t>l</w:t>
      </w:r>
      <w:r>
        <w:t>’</w:t>
      </w:r>
      <w:r w:rsidR="009D4A85" w:rsidRPr="0095276B">
        <w:t>édifice co</w:t>
      </w:r>
      <w:r w:rsidR="009D4A85" w:rsidRPr="0095276B">
        <w:t>m</w:t>
      </w:r>
      <w:r w:rsidR="009D4A85" w:rsidRPr="0095276B">
        <w:t>mence à branler</w:t>
      </w:r>
      <w:r>
        <w:t xml:space="preserve">. </w:t>
      </w:r>
      <w:r w:rsidR="009D4A85" w:rsidRPr="0095276B">
        <w:t>Ils accourent</w:t>
      </w:r>
      <w:r>
        <w:t xml:space="preserve">, </w:t>
      </w:r>
      <w:r w:rsidR="009D4A85" w:rsidRPr="0095276B">
        <w:t>s</w:t>
      </w:r>
      <w:r>
        <w:t>’</w:t>
      </w:r>
      <w:r w:rsidR="009D4A85" w:rsidRPr="0095276B">
        <w:t>y appuient</w:t>
      </w:r>
      <w:r>
        <w:t xml:space="preserve">. </w:t>
      </w:r>
      <w:r w:rsidR="009D4A85" w:rsidRPr="0095276B">
        <w:t>Mais que faire</w:t>
      </w:r>
      <w:r>
        <w:t xml:space="preserve"> ? </w:t>
      </w:r>
      <w:r w:rsidR="009D4A85" w:rsidRPr="0095276B">
        <w:t>Le vent souffle de plus en plus fort</w:t>
      </w:r>
      <w:r>
        <w:t xml:space="preserve">. </w:t>
      </w:r>
      <w:r w:rsidR="009D4A85" w:rsidRPr="0095276B">
        <w:t>S</w:t>
      </w:r>
      <w:r>
        <w:t>’</w:t>
      </w:r>
      <w:r w:rsidR="009D4A85" w:rsidRPr="0095276B">
        <w:t>ils lâchent</w:t>
      </w:r>
      <w:r>
        <w:t xml:space="preserve">, </w:t>
      </w:r>
      <w:r w:rsidR="009D4A85" w:rsidRPr="0095276B">
        <w:t>ils n</w:t>
      </w:r>
      <w:r>
        <w:t>’</w:t>
      </w:r>
      <w:r w:rsidR="009D4A85" w:rsidRPr="0095276B">
        <w:t>auront pas fait un pas que la construction leur tombera de</w:t>
      </w:r>
      <w:r w:rsidR="009D4A85" w:rsidRPr="0095276B">
        <w:t>s</w:t>
      </w:r>
      <w:r w:rsidR="009D4A85" w:rsidRPr="0095276B">
        <w:t>sus</w:t>
      </w:r>
      <w:r>
        <w:t xml:space="preserve">. </w:t>
      </w:r>
      <w:r w:rsidR="009D4A85" w:rsidRPr="0095276B">
        <w:t>Et les voilà qui se demandent à quel genre de mort ils sont condamnés</w:t>
      </w:r>
      <w:r>
        <w:t xml:space="preserve">, </w:t>
      </w:r>
      <w:r w:rsidR="009D4A85" w:rsidRPr="0095276B">
        <w:t>à périr écrasés ou à mourir sur place d</w:t>
      </w:r>
      <w:r>
        <w:t>’</w:t>
      </w:r>
      <w:r w:rsidR="009D4A85" w:rsidRPr="0095276B">
        <w:t>inanition et d</w:t>
      </w:r>
      <w:r>
        <w:t>’</w:t>
      </w:r>
      <w:r w:rsidR="009D4A85" w:rsidRPr="0095276B">
        <w:t>épuisement</w:t>
      </w:r>
      <w:r>
        <w:t>.</w:t>
      </w:r>
    </w:p>
    <w:p w14:paraId="18F26CCA" w14:textId="23A5B7DC" w:rsidR="002666CE" w:rsidRDefault="006455E5" w:rsidP="002666CE">
      <w:r>
        <w:t>« </w:t>
      </w:r>
      <w:r w:rsidR="009D4A85" w:rsidRPr="0095276B">
        <w:t>Le diable m</w:t>
      </w:r>
      <w:r>
        <w:t>’</w:t>
      </w:r>
      <w:r w:rsidR="009D4A85" w:rsidRPr="0095276B">
        <w:t>emporte</w:t>
      </w:r>
      <w:r>
        <w:t xml:space="preserve">, </w:t>
      </w:r>
      <w:r w:rsidR="009D4A85" w:rsidRPr="0095276B">
        <w:t>vous m</w:t>
      </w:r>
      <w:r>
        <w:t>’</w:t>
      </w:r>
      <w:r w:rsidR="009D4A85" w:rsidRPr="0095276B">
        <w:t>avez excité le cerveau</w:t>
      </w:r>
      <w:r>
        <w:t xml:space="preserve">. </w:t>
      </w:r>
      <w:r w:rsidR="009D4A85" w:rsidRPr="0095276B">
        <w:t>Je crois que je viens de faire une parabole</w:t>
      </w:r>
      <w:r>
        <w:t xml:space="preserve">. </w:t>
      </w:r>
      <w:r w:rsidR="009D4A85" w:rsidRPr="0095276B">
        <w:t>Notre monde a doulo</w:t>
      </w:r>
      <w:r w:rsidR="009D4A85" w:rsidRPr="0095276B">
        <w:t>u</w:t>
      </w:r>
      <w:r w:rsidR="009D4A85" w:rsidRPr="0095276B">
        <w:t>reusement créé quelque chose de plus fort que lui-même</w:t>
      </w:r>
      <w:r>
        <w:t xml:space="preserve">. </w:t>
      </w:r>
      <w:r w:rsidR="009D4A85" w:rsidRPr="0095276B">
        <w:t>Le tas</w:t>
      </w:r>
      <w:r>
        <w:t xml:space="preserve">, </w:t>
      </w:r>
      <w:r w:rsidR="009D4A85" w:rsidRPr="0095276B">
        <w:t>c</w:t>
      </w:r>
      <w:r>
        <w:t>’</w:t>
      </w:r>
      <w:r w:rsidR="009D4A85" w:rsidRPr="0095276B">
        <w:t>est ce quelque chose</w:t>
      </w:r>
      <w:r>
        <w:t xml:space="preserve">, </w:t>
      </w:r>
      <w:r w:rsidR="009D4A85" w:rsidRPr="0095276B">
        <w:t>et</w:t>
      </w:r>
      <w:r>
        <w:t xml:space="preserve">, </w:t>
      </w:r>
      <w:r w:rsidR="009D4A85" w:rsidRPr="0095276B">
        <w:t>en outre</w:t>
      </w:r>
      <w:r>
        <w:t xml:space="preserve">, </w:t>
      </w:r>
      <w:r w:rsidR="009D4A85" w:rsidRPr="0095276B">
        <w:t>tout ce que les gens oublient quand ils pensent à leurs affaires</w:t>
      </w:r>
      <w:r>
        <w:t xml:space="preserve">, </w:t>
      </w:r>
      <w:r w:rsidR="009D4A85" w:rsidRPr="0095276B">
        <w:t>c</w:t>
      </w:r>
      <w:r>
        <w:t>’</w:t>
      </w:r>
      <w:r w:rsidR="009D4A85" w:rsidRPr="0095276B">
        <w:t>est-à-dire les ouvriers</w:t>
      </w:r>
      <w:r>
        <w:t xml:space="preserve">, </w:t>
      </w:r>
      <w:r w:rsidR="009D4A85" w:rsidRPr="0095276B">
        <w:t>les femmes des ouvriers</w:t>
      </w:r>
      <w:r>
        <w:t xml:space="preserve">, </w:t>
      </w:r>
      <w:r w:rsidR="009D4A85" w:rsidRPr="0095276B">
        <w:t>les enfants des ouvriers</w:t>
      </w:r>
      <w:r>
        <w:t xml:space="preserve">, </w:t>
      </w:r>
      <w:r w:rsidR="009D4A85" w:rsidRPr="0095276B">
        <w:t>les parents des ouvriers</w:t>
      </w:r>
      <w:r>
        <w:t xml:space="preserve">, </w:t>
      </w:r>
      <w:r w:rsidR="009D4A85" w:rsidRPr="0095276B">
        <w:t>leurs logeurs</w:t>
      </w:r>
      <w:r>
        <w:t xml:space="preserve">, </w:t>
      </w:r>
      <w:r w:rsidR="009D4A85" w:rsidRPr="0095276B">
        <w:t>leurs marchands d</w:t>
      </w:r>
      <w:r>
        <w:t>’</w:t>
      </w:r>
      <w:r w:rsidR="009D4A85" w:rsidRPr="0095276B">
        <w:t>eau-de-vie</w:t>
      </w:r>
      <w:r>
        <w:t xml:space="preserve">, </w:t>
      </w:r>
      <w:r w:rsidR="009D4A85" w:rsidRPr="0095276B">
        <w:t>leurs pr</w:t>
      </w:r>
      <w:r w:rsidR="009D4A85" w:rsidRPr="0095276B">
        <w:t>ê</w:t>
      </w:r>
      <w:r w:rsidR="009D4A85" w:rsidRPr="0095276B">
        <w:t>teurs à gages</w:t>
      </w:r>
      <w:r>
        <w:t xml:space="preserve">, </w:t>
      </w:r>
      <w:r w:rsidR="009D4A85" w:rsidRPr="0095276B">
        <w:t>ce sont les chemins de fer</w:t>
      </w:r>
      <w:r>
        <w:t xml:space="preserve">, </w:t>
      </w:r>
      <w:r w:rsidR="009D4A85" w:rsidRPr="0095276B">
        <w:t>les bateaux</w:t>
      </w:r>
      <w:r>
        <w:t xml:space="preserve">, </w:t>
      </w:r>
      <w:r w:rsidR="009D4A85" w:rsidRPr="0095276B">
        <w:t>les e</w:t>
      </w:r>
      <w:r w:rsidR="009D4A85" w:rsidRPr="0095276B">
        <w:t>m</w:t>
      </w:r>
      <w:r w:rsidR="009D4A85" w:rsidRPr="0095276B">
        <w:t>ployés des chemins de fer</w:t>
      </w:r>
      <w:r>
        <w:t xml:space="preserve">, </w:t>
      </w:r>
      <w:r w:rsidR="009D4A85" w:rsidRPr="0095276B">
        <w:t>des bateaux</w:t>
      </w:r>
      <w:r>
        <w:t xml:space="preserve">, </w:t>
      </w:r>
      <w:r w:rsidR="009D4A85" w:rsidRPr="0095276B">
        <w:t>des mines</w:t>
      </w:r>
      <w:r>
        <w:t xml:space="preserve">, </w:t>
      </w:r>
      <w:r w:rsidR="009D4A85" w:rsidRPr="0095276B">
        <w:t>et du reste</w:t>
      </w:r>
      <w:r>
        <w:t xml:space="preserve">, </w:t>
      </w:r>
      <w:r w:rsidR="009D4A85" w:rsidRPr="0095276B">
        <w:t>c</w:t>
      </w:r>
      <w:r>
        <w:t>’</w:t>
      </w:r>
      <w:r w:rsidR="009D4A85" w:rsidRPr="0095276B">
        <w:t>est</w:t>
      </w:r>
      <w:r>
        <w:t xml:space="preserve">… </w:t>
      </w:r>
      <w:r w:rsidR="009D4A85" w:rsidRPr="0095276B">
        <w:t>c</w:t>
      </w:r>
      <w:r>
        <w:t>’</w:t>
      </w:r>
      <w:r w:rsidR="009D4A85" w:rsidRPr="0095276B">
        <w:t>est cette chose-ci</w:t>
      </w:r>
      <w:r>
        <w:t xml:space="preserve">, </w:t>
      </w:r>
      <w:r w:rsidR="009D4A85" w:rsidRPr="0095276B">
        <w:t>mon garçon</w:t>
      </w:r>
      <w:r>
        <w:t>. »</w:t>
      </w:r>
    </w:p>
    <w:p w14:paraId="6C97BD6E" w14:textId="77777777" w:rsidR="006455E5" w:rsidRDefault="009D4A85" w:rsidP="002666CE">
      <w:r w:rsidRPr="0095276B">
        <w:t>Ben</w:t>
      </w:r>
      <w:r w:rsidR="006455E5">
        <w:t xml:space="preserve">, </w:t>
      </w:r>
      <w:r w:rsidRPr="0095276B">
        <w:t>ayant fouillé dans sa poche</w:t>
      </w:r>
      <w:r w:rsidR="006455E5">
        <w:t xml:space="preserve">, </w:t>
      </w:r>
      <w:r w:rsidRPr="0095276B">
        <w:t>fit sauter de la monnaie dans le creux de sa main</w:t>
      </w:r>
      <w:r w:rsidR="006455E5">
        <w:t> :</w:t>
      </w:r>
    </w:p>
    <w:p w14:paraId="51FCF362" w14:textId="21E5165D" w:rsidR="002666CE" w:rsidRDefault="006455E5" w:rsidP="002666CE">
      <w:r>
        <w:t>« </w:t>
      </w:r>
      <w:r w:rsidR="009D4A85" w:rsidRPr="0095276B">
        <w:t>C</w:t>
      </w:r>
      <w:r>
        <w:t>’</w:t>
      </w:r>
      <w:r w:rsidR="009D4A85" w:rsidRPr="0095276B">
        <w:t>est ça</w:t>
      </w:r>
      <w:r>
        <w:t xml:space="preserve">, </w:t>
      </w:r>
      <w:r w:rsidR="009D4A85" w:rsidRPr="0095276B">
        <w:t xml:space="preserve">la </w:t>
      </w:r>
      <w:r w:rsidR="009D4A85" w:rsidRPr="0095276B">
        <w:rPr>
          <w:i/>
          <w:iCs/>
        </w:rPr>
        <w:t>Compagnie</w:t>
      </w:r>
      <w:r>
        <w:t>. »</w:t>
      </w:r>
    </w:p>
    <w:p w14:paraId="22592885" w14:textId="77777777" w:rsidR="006455E5" w:rsidRDefault="009D4A85" w:rsidP="002666CE">
      <w:r w:rsidRPr="0095276B">
        <w:t>Il ajouta d</w:t>
      </w:r>
      <w:r w:rsidR="006455E5">
        <w:t>’</w:t>
      </w:r>
      <w:r w:rsidRPr="0095276B">
        <w:t>un ton avantageux</w:t>
      </w:r>
      <w:r w:rsidR="006455E5">
        <w:t> :</w:t>
      </w:r>
    </w:p>
    <w:p w14:paraId="74AA11EB" w14:textId="77777777" w:rsidR="006455E5" w:rsidRDefault="006455E5" w:rsidP="002666CE">
      <w:r>
        <w:t>« </w:t>
      </w:r>
      <w:r w:rsidR="009D4A85" w:rsidRPr="0095276B">
        <w:t>Il y a toute l</w:t>
      </w:r>
      <w:r>
        <w:t>’</w:t>
      </w:r>
      <w:r w:rsidR="009D4A85" w:rsidRPr="0095276B">
        <w:t>histoire de la société moderne</w:t>
      </w:r>
      <w:r>
        <w:t xml:space="preserve">, </w:t>
      </w:r>
      <w:r w:rsidR="009D4A85" w:rsidRPr="0095276B">
        <w:t>dans ma p</w:t>
      </w:r>
      <w:r w:rsidR="009D4A85" w:rsidRPr="0095276B">
        <w:t>a</w:t>
      </w:r>
      <w:r w:rsidR="009D4A85" w:rsidRPr="0095276B">
        <w:t>rabole</w:t>
      </w:r>
      <w:r>
        <w:t>.</w:t>
      </w:r>
    </w:p>
    <w:p w14:paraId="79332099" w14:textId="77777777" w:rsidR="006455E5" w:rsidRDefault="006455E5" w:rsidP="002666CE">
      <w:r>
        <w:t>— </w:t>
      </w:r>
      <w:r w:rsidR="009D4A85" w:rsidRPr="0095276B">
        <w:t>Elle est gaie</w:t>
      </w:r>
      <w:r>
        <w:t xml:space="preserve">. </w:t>
      </w:r>
      <w:r w:rsidR="009D4A85" w:rsidRPr="0095276B">
        <w:t>Comment en sortira-t-on</w:t>
      </w:r>
      <w:r>
        <w:t> ?</w:t>
      </w:r>
    </w:p>
    <w:p w14:paraId="155DBC02" w14:textId="77777777" w:rsidR="006455E5" w:rsidRDefault="006455E5" w:rsidP="002666CE">
      <w:r>
        <w:t>— </w:t>
      </w:r>
      <w:r w:rsidR="009D4A85" w:rsidRPr="0095276B">
        <w:t>Ça ne vous regarde</w:t>
      </w:r>
      <w:r>
        <w:t xml:space="preserve">, </w:t>
      </w:r>
      <w:r w:rsidR="009D4A85" w:rsidRPr="0095276B">
        <w:t>vous ni moi</w:t>
      </w:r>
      <w:r>
        <w:t xml:space="preserve">. </w:t>
      </w:r>
      <w:r w:rsidR="009D4A85" w:rsidRPr="0095276B">
        <w:t>Faisons notre métier</w:t>
      </w:r>
      <w:r>
        <w:t xml:space="preserve">. </w:t>
      </w:r>
      <w:r w:rsidR="009D4A85" w:rsidRPr="0095276B">
        <w:t>Cela regardera les ouvriers quand l</w:t>
      </w:r>
      <w:r>
        <w:t>’</w:t>
      </w:r>
      <w:r w:rsidR="009D4A85" w:rsidRPr="0095276B">
        <w:t>esprit leur en sera poussé</w:t>
      </w:r>
      <w:r>
        <w:t xml:space="preserve">. </w:t>
      </w:r>
      <w:r w:rsidR="009D4A85" w:rsidRPr="0095276B">
        <w:t>Commencez par vous tirer d</w:t>
      </w:r>
      <w:r>
        <w:t>’</w:t>
      </w:r>
      <w:r w:rsidR="009D4A85" w:rsidRPr="0095276B">
        <w:t>affaire</w:t>
      </w:r>
      <w:r>
        <w:t xml:space="preserve">, </w:t>
      </w:r>
      <w:r w:rsidR="009D4A85" w:rsidRPr="0095276B">
        <w:t>vous</w:t>
      </w:r>
      <w:r>
        <w:t>.</w:t>
      </w:r>
    </w:p>
    <w:p w14:paraId="1A606202" w14:textId="77777777" w:rsidR="006455E5" w:rsidRDefault="006455E5" w:rsidP="002666CE">
      <w:r>
        <w:t>— </w:t>
      </w:r>
      <w:r w:rsidR="009D4A85" w:rsidRPr="0095276B">
        <w:t>Moi</w:t>
      </w:r>
      <w:r>
        <w:t xml:space="preserve"> ? </w:t>
      </w:r>
      <w:r w:rsidR="009D4A85" w:rsidRPr="0095276B">
        <w:t>Et comment</w:t>
      </w:r>
      <w:r>
        <w:t> ?</w:t>
      </w:r>
    </w:p>
    <w:p w14:paraId="57DA79D0" w14:textId="77777777" w:rsidR="006455E5" w:rsidRDefault="006455E5" w:rsidP="002666CE">
      <w:r>
        <w:lastRenderedPageBreak/>
        <w:t>— </w:t>
      </w:r>
      <w:r w:rsidR="009D4A85" w:rsidRPr="0095276B">
        <w:t>Vous</w:t>
      </w:r>
      <w:r>
        <w:t xml:space="preserve">. </w:t>
      </w:r>
      <w:r w:rsidR="009D4A85" w:rsidRPr="0095276B">
        <w:t>Et précisément en faisant votre métier</w:t>
      </w:r>
      <w:r>
        <w:t>.</w:t>
      </w:r>
    </w:p>
    <w:p w14:paraId="11A47CD9" w14:textId="77777777" w:rsidR="006455E5" w:rsidRDefault="006455E5" w:rsidP="002666CE">
      <w:r>
        <w:t>— </w:t>
      </w:r>
      <w:r w:rsidR="009D4A85" w:rsidRPr="0095276B">
        <w:t>Qui est</w:t>
      </w:r>
      <w:r>
        <w:t> ?</w:t>
      </w:r>
    </w:p>
    <w:p w14:paraId="017E3A3C" w14:textId="77777777" w:rsidR="006455E5" w:rsidRDefault="006455E5" w:rsidP="002666CE">
      <w:r>
        <w:t>— </w:t>
      </w:r>
      <w:r w:rsidR="009D4A85" w:rsidRPr="0095276B">
        <w:t>De jeter le fourreau et de reprendre l</w:t>
      </w:r>
      <w:r>
        <w:t>’</w:t>
      </w:r>
      <w:r w:rsidR="009D4A85" w:rsidRPr="0095276B">
        <w:t>épée</w:t>
      </w:r>
      <w:r>
        <w:t>.</w:t>
      </w:r>
    </w:p>
    <w:p w14:paraId="4B0FBE6A" w14:textId="77777777" w:rsidR="006455E5" w:rsidRDefault="006455E5" w:rsidP="002666CE">
      <w:r>
        <w:t>— </w:t>
      </w:r>
      <w:r w:rsidR="009D4A85" w:rsidRPr="0095276B">
        <w:t>Contre</w:t>
      </w:r>
      <w:r>
        <w:t> ?</w:t>
      </w:r>
    </w:p>
    <w:p w14:paraId="0BDAA210" w14:textId="77777777" w:rsidR="006455E5" w:rsidRDefault="006455E5" w:rsidP="002666CE">
      <w:r>
        <w:t>— </w:t>
      </w:r>
      <w:r w:rsidR="009D4A85" w:rsidRPr="0095276B">
        <w:t>Contre tout ce qui voudra s</w:t>
      </w:r>
      <w:r>
        <w:t>’</w:t>
      </w:r>
      <w:r w:rsidR="009D4A85" w:rsidRPr="0095276B">
        <w:t>opposer à ce que vous red</w:t>
      </w:r>
      <w:r w:rsidR="009D4A85" w:rsidRPr="0095276B">
        <w:t>e</w:t>
      </w:r>
      <w:r w:rsidR="009D4A85" w:rsidRPr="0095276B">
        <w:t>veniez vous</w:t>
      </w:r>
      <w:r>
        <w:t>.</w:t>
      </w:r>
    </w:p>
    <w:p w14:paraId="462AF16C" w14:textId="77777777" w:rsidR="006455E5" w:rsidRDefault="006455E5" w:rsidP="002666CE">
      <w:r>
        <w:t>— </w:t>
      </w:r>
      <w:r w:rsidR="009D4A85" w:rsidRPr="0095276B">
        <w:t>Et qui ce sera-t-il</w:t>
      </w:r>
      <w:r>
        <w:t> ?</w:t>
      </w:r>
    </w:p>
    <w:p w14:paraId="032A7272" w14:textId="5D8804BF" w:rsidR="002666CE" w:rsidRDefault="006455E5" w:rsidP="002666CE">
      <w:r>
        <w:t>— </w:t>
      </w:r>
      <w:r w:rsidR="009D4A85" w:rsidRPr="0095276B">
        <w:t>Pardi</w:t>
      </w:r>
      <w:r>
        <w:t xml:space="preserve">, </w:t>
      </w:r>
      <w:r w:rsidR="009D4A85" w:rsidRPr="0095276B">
        <w:t>qui serait-ce</w:t>
      </w:r>
      <w:r>
        <w:t xml:space="preserve">, </w:t>
      </w:r>
      <w:r w:rsidR="009D4A85" w:rsidRPr="0095276B">
        <w:t>sinon tous ceux qui en auraient un besoin urgent</w:t>
      </w:r>
      <w:r>
        <w:t> ? »</w:t>
      </w:r>
    </w:p>
    <w:p w14:paraId="5E59CB4A" w14:textId="77777777" w:rsidR="006455E5" w:rsidRDefault="009D4A85" w:rsidP="002666CE">
      <w:r w:rsidRPr="0095276B">
        <w:t>Louis resta silencieux</w:t>
      </w:r>
      <w:r w:rsidR="006455E5">
        <w:t xml:space="preserve">. </w:t>
      </w:r>
      <w:r w:rsidRPr="0095276B">
        <w:t>Puis il ajouta</w:t>
      </w:r>
      <w:r w:rsidR="006455E5">
        <w:t> :</w:t>
      </w:r>
    </w:p>
    <w:p w14:paraId="56444D95" w14:textId="77777777" w:rsidR="006455E5" w:rsidRDefault="006455E5" w:rsidP="002666CE">
      <w:r>
        <w:t>« </w:t>
      </w:r>
      <w:r w:rsidR="009D4A85" w:rsidRPr="0095276B">
        <w:t>Je vous avoue que je ne comprends encore pas</w:t>
      </w:r>
      <w:r>
        <w:t>.</w:t>
      </w:r>
    </w:p>
    <w:p w14:paraId="0CDD3999" w14:textId="35D8B92A" w:rsidR="002666CE" w:rsidRDefault="006455E5" w:rsidP="002666CE">
      <w:r>
        <w:t>— </w:t>
      </w:r>
      <w:r w:rsidR="009D4A85" w:rsidRPr="0095276B">
        <w:t>C</w:t>
      </w:r>
      <w:r>
        <w:t>’</w:t>
      </w:r>
      <w:r w:rsidR="009D4A85" w:rsidRPr="0095276B">
        <w:t>est très bien</w:t>
      </w:r>
      <w:r>
        <w:t xml:space="preserve">. </w:t>
      </w:r>
      <w:r w:rsidR="009D4A85" w:rsidRPr="0095276B">
        <w:t>La faute n</w:t>
      </w:r>
      <w:r>
        <w:t>’</w:t>
      </w:r>
      <w:r w:rsidR="009D4A85" w:rsidRPr="0095276B">
        <w:t>en est pas à l</w:t>
      </w:r>
      <w:r>
        <w:t>’</w:t>
      </w:r>
      <w:r w:rsidR="009D4A85" w:rsidRPr="0095276B">
        <w:t>esprit</w:t>
      </w:r>
      <w:r>
        <w:t xml:space="preserve">, </w:t>
      </w:r>
      <w:r w:rsidR="009D4A85" w:rsidRPr="0095276B">
        <w:t>mais à la modestie</w:t>
      </w:r>
      <w:r>
        <w:t>. »</w:t>
      </w:r>
    </w:p>
    <w:p w14:paraId="376962EE" w14:textId="77777777" w:rsidR="006455E5" w:rsidRDefault="006455E5" w:rsidP="002666CE"/>
    <w:p w14:paraId="4DBBABC3" w14:textId="77777777" w:rsidR="006455E5" w:rsidRDefault="009D4A85" w:rsidP="002666CE">
      <w:r w:rsidRPr="0095276B">
        <w:t>Après un silence</w:t>
      </w:r>
      <w:r w:rsidR="006455E5">
        <w:t xml:space="preserve">, </w:t>
      </w:r>
      <w:r w:rsidRPr="0095276B">
        <w:t>épais et tendu comme un câble</w:t>
      </w:r>
      <w:r w:rsidR="006455E5">
        <w:t xml:space="preserve">, </w:t>
      </w:r>
      <w:r w:rsidRPr="0095276B">
        <w:t>Benjamin reprit</w:t>
      </w:r>
      <w:r w:rsidR="006455E5">
        <w:t xml:space="preserve">, </w:t>
      </w:r>
      <w:r w:rsidRPr="0095276B">
        <w:t>d</w:t>
      </w:r>
      <w:r w:rsidR="006455E5">
        <w:t>’</w:t>
      </w:r>
      <w:r w:rsidRPr="0095276B">
        <w:t>une voix changée et assez basse</w:t>
      </w:r>
      <w:r w:rsidR="006455E5">
        <w:t> :</w:t>
      </w:r>
    </w:p>
    <w:p w14:paraId="63156D7C" w14:textId="77777777" w:rsidR="006455E5" w:rsidRDefault="006455E5" w:rsidP="002666CE">
      <w:r>
        <w:t>« </w:t>
      </w:r>
      <w:r w:rsidR="009D4A85" w:rsidRPr="0095276B">
        <w:t>J</w:t>
      </w:r>
      <w:r>
        <w:t>’</w:t>
      </w:r>
      <w:r w:rsidR="009D4A85" w:rsidRPr="0095276B">
        <w:t>ai vu le Nouveau-Monde</w:t>
      </w:r>
      <w:r>
        <w:t xml:space="preserve">, </w:t>
      </w:r>
      <w:r w:rsidR="009D4A85" w:rsidRPr="0095276B">
        <w:t>les États-Unis</w:t>
      </w:r>
      <w:r>
        <w:t xml:space="preserve">, </w:t>
      </w:r>
      <w:r w:rsidR="009D4A85" w:rsidRPr="0095276B">
        <w:t>le Grand Cre</w:t>
      </w:r>
      <w:r w:rsidR="009D4A85" w:rsidRPr="0095276B">
        <w:t>u</w:t>
      </w:r>
      <w:r w:rsidR="009D4A85" w:rsidRPr="0095276B">
        <w:t>set</w:t>
      </w:r>
      <w:r>
        <w:t xml:space="preserve">, </w:t>
      </w:r>
      <w:r w:rsidR="009D4A85" w:rsidRPr="0095276B">
        <w:t>j</w:t>
      </w:r>
      <w:r>
        <w:t>’</w:t>
      </w:r>
      <w:r w:rsidR="009D4A85" w:rsidRPr="0095276B">
        <w:t>y ai tracé ma piste et j</w:t>
      </w:r>
      <w:r>
        <w:t>’</w:t>
      </w:r>
      <w:r w:rsidR="009D4A85" w:rsidRPr="0095276B">
        <w:t>en ai croisé quelques millions d</w:t>
      </w:r>
      <w:r>
        <w:t>’</w:t>
      </w:r>
      <w:r w:rsidR="009D4A85" w:rsidRPr="0095276B">
        <w:t>a</w:t>
      </w:r>
      <w:r w:rsidR="009D4A85" w:rsidRPr="0095276B">
        <w:t>u</w:t>
      </w:r>
      <w:r w:rsidR="009D4A85" w:rsidRPr="0095276B">
        <w:t>tres</w:t>
      </w:r>
      <w:r>
        <w:t xml:space="preserve">. </w:t>
      </w:r>
      <w:r w:rsidR="009D4A85" w:rsidRPr="0095276B">
        <w:t>J</w:t>
      </w:r>
      <w:r>
        <w:t>’</w:t>
      </w:r>
      <w:r w:rsidR="009D4A85" w:rsidRPr="0095276B">
        <w:t>ai circulé du Colorado à la Nouvelle-Angleterre</w:t>
      </w:r>
      <w:r>
        <w:t xml:space="preserve">. </w:t>
      </w:r>
      <w:r w:rsidR="009D4A85" w:rsidRPr="0095276B">
        <w:t>J</w:t>
      </w:r>
      <w:r>
        <w:t>’</w:t>
      </w:r>
      <w:r w:rsidR="009D4A85" w:rsidRPr="0095276B">
        <w:t>ai été vingt fois effrayé de sa grandeur</w:t>
      </w:r>
      <w:r>
        <w:t xml:space="preserve">, </w:t>
      </w:r>
      <w:r w:rsidR="009D4A85" w:rsidRPr="0095276B">
        <w:t>et stupéfait de son unité</w:t>
      </w:r>
      <w:r>
        <w:t xml:space="preserve">. </w:t>
      </w:r>
      <w:r w:rsidR="009D4A85" w:rsidRPr="0095276B">
        <w:t>J</w:t>
      </w:r>
      <w:r>
        <w:t>’</w:t>
      </w:r>
      <w:r w:rsidR="009D4A85" w:rsidRPr="0095276B">
        <w:t>y ai coudoyé le citoyen d</w:t>
      </w:r>
      <w:r>
        <w:t>’</w:t>
      </w:r>
      <w:r w:rsidR="009D4A85" w:rsidRPr="0095276B">
        <w:t>hier</w:t>
      </w:r>
      <w:r>
        <w:t xml:space="preserve">, </w:t>
      </w:r>
      <w:r w:rsidR="009D4A85" w:rsidRPr="0095276B">
        <w:t>le citoyen d</w:t>
      </w:r>
      <w:r>
        <w:t>’</w:t>
      </w:r>
      <w:r w:rsidR="009D4A85" w:rsidRPr="0095276B">
        <w:t>il y a vingt ans et le c</w:t>
      </w:r>
      <w:r w:rsidR="009D4A85" w:rsidRPr="0095276B">
        <w:t>i</w:t>
      </w:r>
      <w:r w:rsidR="009D4A85" w:rsidRPr="0095276B">
        <w:t>toyen du siècle dernier</w:t>
      </w:r>
      <w:r>
        <w:t xml:space="preserve">. </w:t>
      </w:r>
      <w:r w:rsidR="009D4A85" w:rsidRPr="0095276B">
        <w:t>Derrière leurs jargons j</w:t>
      </w:r>
      <w:r>
        <w:t>’</w:t>
      </w:r>
      <w:r w:rsidR="009D4A85" w:rsidRPr="0095276B">
        <w:t>ai reconnu que l</w:t>
      </w:r>
      <w:r>
        <w:t>’</w:t>
      </w:r>
      <w:r w:rsidR="009D4A85" w:rsidRPr="0095276B">
        <w:t>Amérique avait posé sur eux tous sa marque</w:t>
      </w:r>
      <w:r>
        <w:t xml:space="preserve">, </w:t>
      </w:r>
      <w:r w:rsidR="009D4A85" w:rsidRPr="0095276B">
        <w:t>et qu</w:t>
      </w:r>
      <w:r>
        <w:t>’</w:t>
      </w:r>
      <w:r w:rsidR="009D4A85" w:rsidRPr="0095276B">
        <w:t>elle en avait fait</w:t>
      </w:r>
      <w:r>
        <w:t xml:space="preserve">, </w:t>
      </w:r>
      <w:r w:rsidR="009D4A85" w:rsidRPr="0095276B">
        <w:t>au même titre</w:t>
      </w:r>
      <w:r>
        <w:t xml:space="preserve">, </w:t>
      </w:r>
      <w:r w:rsidR="009D4A85" w:rsidRPr="0095276B">
        <w:t>ses enfants et ses serviteurs</w:t>
      </w:r>
      <w:r>
        <w:t xml:space="preserve">. </w:t>
      </w:r>
      <w:r w:rsidR="009D4A85" w:rsidRPr="0095276B">
        <w:t>J</w:t>
      </w:r>
      <w:r>
        <w:t>’</w:t>
      </w:r>
      <w:r w:rsidR="009D4A85" w:rsidRPr="0095276B">
        <w:t>y ai appris la loi de l</w:t>
      </w:r>
      <w:r>
        <w:t>’</w:t>
      </w:r>
      <w:r w:rsidR="009D4A85" w:rsidRPr="0095276B">
        <w:t>effort maxima obtenu par les moyens minima</w:t>
      </w:r>
      <w:r>
        <w:t xml:space="preserve">, </w:t>
      </w:r>
      <w:r w:rsidR="009D4A85" w:rsidRPr="0095276B">
        <w:t>du re</w:t>
      </w:r>
      <w:r w:rsidR="009D4A85" w:rsidRPr="0095276B">
        <w:t>n</w:t>
      </w:r>
      <w:r w:rsidR="009D4A85" w:rsidRPr="0095276B">
        <w:t>dement ordonné et fiévreux</w:t>
      </w:r>
      <w:r>
        <w:t xml:space="preserve">, </w:t>
      </w:r>
      <w:r w:rsidR="009D4A85" w:rsidRPr="0095276B">
        <w:t xml:space="preserve">de la </w:t>
      </w:r>
      <w:r w:rsidR="009D4A85" w:rsidRPr="0095276B">
        <w:lastRenderedPageBreak/>
        <w:t>coordination de tous dans la lutte de chacun contre chacun</w:t>
      </w:r>
      <w:r>
        <w:t xml:space="preserve">. </w:t>
      </w:r>
      <w:r w:rsidR="009D4A85" w:rsidRPr="0095276B">
        <w:t>L</w:t>
      </w:r>
      <w:r>
        <w:t>’</w:t>
      </w:r>
      <w:r w:rsidR="009D4A85" w:rsidRPr="0095276B">
        <w:t>Amérique est un grand et n</w:t>
      </w:r>
      <w:r w:rsidR="009D4A85" w:rsidRPr="0095276B">
        <w:t>o</w:t>
      </w:r>
      <w:r w:rsidR="009D4A85" w:rsidRPr="0095276B">
        <w:t>ble pays</w:t>
      </w:r>
      <w:r>
        <w:t>.</w:t>
      </w:r>
    </w:p>
    <w:p w14:paraId="1227CAE5" w14:textId="77777777" w:rsidR="006455E5" w:rsidRDefault="006455E5" w:rsidP="002666CE">
      <w:r>
        <w:t>« </w:t>
      </w:r>
      <w:r w:rsidR="009D4A85" w:rsidRPr="0095276B">
        <w:t>Et puis je suis rentré sur cette vieille terre que j</w:t>
      </w:r>
      <w:r>
        <w:t>’</w:t>
      </w:r>
      <w:r w:rsidR="009D4A85" w:rsidRPr="0095276B">
        <w:t>avais d</w:t>
      </w:r>
      <w:r w:rsidR="009D4A85" w:rsidRPr="0095276B">
        <w:t>é</w:t>
      </w:r>
      <w:r w:rsidR="009D4A85" w:rsidRPr="0095276B">
        <w:t>laissée et où tu viens de naître</w:t>
      </w:r>
      <w:r>
        <w:t xml:space="preserve">. </w:t>
      </w:r>
      <w:r w:rsidR="009D4A85" w:rsidRPr="0095276B">
        <w:t>Ah</w:t>
      </w:r>
      <w:r>
        <w:t xml:space="preserve"> ! </w:t>
      </w:r>
      <w:r w:rsidR="009D4A85" w:rsidRPr="0095276B">
        <w:t>mon cher garçon</w:t>
      </w:r>
      <w:r>
        <w:t xml:space="preserve">, </w:t>
      </w:r>
      <w:r w:rsidR="009D4A85" w:rsidRPr="0095276B">
        <w:t>ceci est le pays que nous aimons</w:t>
      </w:r>
      <w:r>
        <w:t xml:space="preserve">, </w:t>
      </w:r>
      <w:r w:rsidR="009D4A85" w:rsidRPr="0095276B">
        <w:t>ceci est la patrie qu</w:t>
      </w:r>
      <w:r>
        <w:t>’</w:t>
      </w:r>
      <w:r w:rsidR="009D4A85" w:rsidRPr="0095276B">
        <w:t>on a le goût de servir</w:t>
      </w:r>
      <w:r>
        <w:t xml:space="preserve">. </w:t>
      </w:r>
      <w:r w:rsidR="009D4A85" w:rsidRPr="0095276B">
        <w:t>Vos chemins de fer vont mal</w:t>
      </w:r>
      <w:r>
        <w:t xml:space="preserve">, </w:t>
      </w:r>
      <w:r w:rsidR="009D4A85" w:rsidRPr="0095276B">
        <w:t>vos usines sont vieilles</w:t>
      </w:r>
      <w:r>
        <w:t xml:space="preserve">, </w:t>
      </w:r>
      <w:r w:rsidR="009D4A85" w:rsidRPr="0095276B">
        <w:t>vos ho</w:t>
      </w:r>
      <w:r w:rsidR="009D4A85" w:rsidRPr="0095276B">
        <w:t>m</w:t>
      </w:r>
      <w:r w:rsidR="009D4A85" w:rsidRPr="0095276B">
        <w:t>mes d</w:t>
      </w:r>
      <w:r>
        <w:t>’</w:t>
      </w:r>
      <w:r w:rsidR="009D4A85" w:rsidRPr="0095276B">
        <w:t>État mesquins</w:t>
      </w:r>
      <w:r>
        <w:t xml:space="preserve">, </w:t>
      </w:r>
      <w:r w:rsidR="009D4A85" w:rsidRPr="0095276B">
        <w:t>votre politique ne songe</w:t>
      </w:r>
      <w:r>
        <w:t xml:space="preserve">, </w:t>
      </w:r>
      <w:r w:rsidR="009D4A85" w:rsidRPr="0095276B">
        <w:t>au dedans et au dehors</w:t>
      </w:r>
      <w:r>
        <w:t xml:space="preserve">, </w:t>
      </w:r>
      <w:r w:rsidR="009D4A85" w:rsidRPr="0095276B">
        <w:t>qu</w:t>
      </w:r>
      <w:r>
        <w:t>’</w:t>
      </w:r>
      <w:r w:rsidR="009D4A85" w:rsidRPr="0095276B">
        <w:t>à l</w:t>
      </w:r>
      <w:r>
        <w:t>’</w:t>
      </w:r>
      <w:r w:rsidR="009D4A85" w:rsidRPr="0095276B">
        <w:t>oppression de l</w:t>
      </w:r>
      <w:r>
        <w:t>’</w:t>
      </w:r>
      <w:r w:rsidR="009D4A85" w:rsidRPr="0095276B">
        <w:t>un par l</w:t>
      </w:r>
      <w:r>
        <w:t>’</w:t>
      </w:r>
      <w:r w:rsidR="009D4A85" w:rsidRPr="0095276B">
        <w:t>autre</w:t>
      </w:r>
      <w:r>
        <w:t xml:space="preserve">. </w:t>
      </w:r>
      <w:r w:rsidR="009D4A85" w:rsidRPr="0095276B">
        <w:t>Voilà ce que j</w:t>
      </w:r>
      <w:r>
        <w:t>’</w:t>
      </w:r>
      <w:r w:rsidR="009D4A85" w:rsidRPr="0095276B">
        <w:t>ai vu</w:t>
      </w:r>
      <w:r>
        <w:t xml:space="preserve">, </w:t>
      </w:r>
      <w:r w:rsidR="009D4A85" w:rsidRPr="0095276B">
        <w:t>pendant les huit premiers jours</w:t>
      </w:r>
      <w:r>
        <w:t xml:space="preserve">. </w:t>
      </w:r>
      <w:r w:rsidR="009D4A85" w:rsidRPr="0095276B">
        <w:t>Mais tout cela n</w:t>
      </w:r>
      <w:r>
        <w:t>’</w:t>
      </w:r>
      <w:r w:rsidR="009D4A85" w:rsidRPr="0095276B">
        <w:t>est que l</w:t>
      </w:r>
      <w:r>
        <w:t>’</w:t>
      </w:r>
      <w:r w:rsidR="009D4A85" w:rsidRPr="0095276B">
        <w:t>env</w:t>
      </w:r>
      <w:r w:rsidR="009D4A85" w:rsidRPr="0095276B">
        <w:t>e</w:t>
      </w:r>
      <w:r w:rsidR="009D4A85" w:rsidRPr="0095276B">
        <w:t>loppe</w:t>
      </w:r>
      <w:r>
        <w:t xml:space="preserve">, </w:t>
      </w:r>
      <w:r w:rsidR="009D4A85" w:rsidRPr="0095276B">
        <w:t>et il faut la soulever</w:t>
      </w:r>
      <w:r>
        <w:t xml:space="preserve">. </w:t>
      </w:r>
      <w:r w:rsidR="009D4A85" w:rsidRPr="0095276B">
        <w:t>J</w:t>
      </w:r>
      <w:r>
        <w:t>’</w:t>
      </w:r>
      <w:r w:rsidR="009D4A85" w:rsidRPr="0095276B">
        <w:t>ai été rechercher les réalités là où elles se trouvaient autrefois</w:t>
      </w:r>
      <w:r>
        <w:t xml:space="preserve">. </w:t>
      </w:r>
      <w:r w:rsidR="009D4A85" w:rsidRPr="0095276B">
        <w:t>Elles y étaient encore</w:t>
      </w:r>
      <w:r>
        <w:t xml:space="preserve">, </w:t>
      </w:r>
      <w:r w:rsidR="009D4A85" w:rsidRPr="0095276B">
        <w:t>Louis</w:t>
      </w:r>
      <w:r>
        <w:t xml:space="preserve"> ! </w:t>
      </w:r>
      <w:r w:rsidR="009D4A85" w:rsidRPr="0095276B">
        <w:t>Et</w:t>
      </w:r>
      <w:r>
        <w:t xml:space="preserve">, </w:t>
      </w:r>
      <w:r w:rsidR="009D4A85" w:rsidRPr="0095276B">
        <w:t>auprès</w:t>
      </w:r>
      <w:r>
        <w:t xml:space="preserve">, </w:t>
      </w:r>
      <w:r w:rsidR="009D4A85" w:rsidRPr="0095276B">
        <w:t>quantité d</w:t>
      </w:r>
      <w:r>
        <w:t>’</w:t>
      </w:r>
      <w:r w:rsidR="009D4A85" w:rsidRPr="0095276B">
        <w:t>autres qui n</w:t>
      </w:r>
      <w:r>
        <w:t>’</w:t>
      </w:r>
      <w:r w:rsidR="009D4A85" w:rsidRPr="0095276B">
        <w:t>y étaient pas</w:t>
      </w:r>
      <w:r>
        <w:t xml:space="preserve">, </w:t>
      </w:r>
      <w:r w:rsidR="009D4A85" w:rsidRPr="0095276B">
        <w:t>il y a vingt ans</w:t>
      </w:r>
      <w:r>
        <w:t xml:space="preserve">, </w:t>
      </w:r>
      <w:r w:rsidR="009D4A85" w:rsidRPr="0095276B">
        <w:t>ou que je n</w:t>
      </w:r>
      <w:r>
        <w:t>’</w:t>
      </w:r>
      <w:r w:rsidR="009D4A85" w:rsidRPr="0095276B">
        <w:t>avais pas su voir</w:t>
      </w:r>
      <w:r>
        <w:t xml:space="preserve">. </w:t>
      </w:r>
      <w:r w:rsidR="009D4A85" w:rsidRPr="0095276B">
        <w:t>Et quand je me suis retourné</w:t>
      </w:r>
      <w:r>
        <w:t xml:space="preserve">, </w:t>
      </w:r>
      <w:r w:rsidR="009D4A85" w:rsidRPr="0095276B">
        <w:t>alors l</w:t>
      </w:r>
      <w:r>
        <w:t>’</w:t>
      </w:r>
      <w:r w:rsidR="009D4A85" w:rsidRPr="0095276B">
        <w:t>Amérique n</w:t>
      </w:r>
      <w:r>
        <w:t>’</w:t>
      </w:r>
      <w:r w:rsidR="009D4A85" w:rsidRPr="0095276B">
        <w:t>était plus qu</w:t>
      </w:r>
      <w:r>
        <w:t>’</w:t>
      </w:r>
      <w:r w:rsidR="009D4A85" w:rsidRPr="0095276B">
        <w:t>une confusion sans idée</w:t>
      </w:r>
      <w:r>
        <w:t xml:space="preserve">, </w:t>
      </w:r>
      <w:r w:rsidR="009D4A85" w:rsidRPr="0095276B">
        <w:t>sans dire</w:t>
      </w:r>
      <w:r w:rsidR="009D4A85" w:rsidRPr="0095276B">
        <w:t>c</w:t>
      </w:r>
      <w:r w:rsidR="009D4A85" w:rsidRPr="0095276B">
        <w:t>tion</w:t>
      </w:r>
      <w:r>
        <w:t xml:space="preserve">, </w:t>
      </w:r>
      <w:r w:rsidR="009D4A85" w:rsidRPr="0095276B">
        <w:t>sans héritage</w:t>
      </w:r>
      <w:r>
        <w:t xml:space="preserve">, </w:t>
      </w:r>
      <w:r w:rsidR="009D4A85" w:rsidRPr="0095276B">
        <w:t>sans beauté</w:t>
      </w:r>
      <w:r>
        <w:t xml:space="preserve">, </w:t>
      </w:r>
      <w:r w:rsidR="009D4A85" w:rsidRPr="0095276B">
        <w:t>un moustique géant qui s</w:t>
      </w:r>
      <w:r>
        <w:t>’</w:t>
      </w:r>
      <w:r w:rsidR="009D4A85" w:rsidRPr="0095276B">
        <w:t>époumonerait autour d</w:t>
      </w:r>
      <w:r>
        <w:t>’</w:t>
      </w:r>
      <w:r w:rsidR="009D4A85" w:rsidRPr="0095276B">
        <w:t>un vieux bœuf blanc</w:t>
      </w:r>
      <w:r>
        <w:t>.</w:t>
      </w:r>
    </w:p>
    <w:p w14:paraId="19EFDE19" w14:textId="481614C6" w:rsidR="006455E5" w:rsidRDefault="006455E5" w:rsidP="002666CE"/>
    <w:p w14:paraId="50239DE9" w14:textId="77777777" w:rsidR="006455E5" w:rsidRDefault="006455E5" w:rsidP="002666CE">
      <w:r>
        <w:t>« </w:t>
      </w:r>
      <w:r w:rsidR="009D4A85" w:rsidRPr="0095276B">
        <w:t>Écoute</w:t>
      </w:r>
      <w:r>
        <w:t xml:space="preserve"> : </w:t>
      </w:r>
      <w:r w:rsidR="009D4A85" w:rsidRPr="0095276B">
        <w:t>l</w:t>
      </w:r>
      <w:r>
        <w:t>’</w:t>
      </w:r>
      <w:r w:rsidR="009D4A85" w:rsidRPr="0095276B">
        <w:t>Amérique a encore autant besoin de vous a</w:t>
      </w:r>
      <w:r w:rsidR="009D4A85" w:rsidRPr="0095276B">
        <w:t>u</w:t>
      </w:r>
      <w:r w:rsidR="009D4A85" w:rsidRPr="0095276B">
        <w:t>tres</w:t>
      </w:r>
      <w:r>
        <w:t xml:space="preserve">, </w:t>
      </w:r>
      <w:r w:rsidR="009D4A85" w:rsidRPr="0095276B">
        <w:t>les Français</w:t>
      </w:r>
      <w:r>
        <w:t xml:space="preserve">, </w:t>
      </w:r>
      <w:r w:rsidR="009D4A85" w:rsidRPr="0095276B">
        <w:t>que vous avez besoin d</w:t>
      </w:r>
      <w:r>
        <w:t>’</w:t>
      </w:r>
      <w:r w:rsidR="009D4A85" w:rsidRPr="0095276B">
        <w:t>elle</w:t>
      </w:r>
      <w:r>
        <w:t xml:space="preserve">. </w:t>
      </w:r>
      <w:r w:rsidR="009D4A85" w:rsidRPr="0095276B">
        <w:t>Ce qu</w:t>
      </w:r>
      <w:r>
        <w:t>’</w:t>
      </w:r>
      <w:r w:rsidR="009D4A85" w:rsidRPr="0095276B">
        <w:t>elle a à a</w:t>
      </w:r>
      <w:r w:rsidR="009D4A85" w:rsidRPr="0095276B">
        <w:t>p</w:t>
      </w:r>
      <w:r w:rsidR="009D4A85" w:rsidRPr="0095276B">
        <w:t>prendre de vous est la matière d</w:t>
      </w:r>
      <w:r>
        <w:t>’</w:t>
      </w:r>
      <w:r w:rsidR="009D4A85" w:rsidRPr="0095276B">
        <w:t>un siècle</w:t>
      </w:r>
      <w:r>
        <w:t xml:space="preserve">. </w:t>
      </w:r>
      <w:r w:rsidR="009D4A85" w:rsidRPr="0095276B">
        <w:t>Ce qu</w:t>
      </w:r>
      <w:r>
        <w:t>’</w:t>
      </w:r>
      <w:r w:rsidR="009D4A85" w:rsidRPr="0095276B">
        <w:t>elle a à vous enseigner</w:t>
      </w:r>
      <w:r>
        <w:t xml:space="preserve">, </w:t>
      </w:r>
      <w:r w:rsidR="009D4A85" w:rsidRPr="0095276B">
        <w:t>en industrie et en business</w:t>
      </w:r>
      <w:r>
        <w:t xml:space="preserve">, </w:t>
      </w:r>
      <w:r w:rsidR="009D4A85" w:rsidRPr="0095276B">
        <w:t>sera l</w:t>
      </w:r>
      <w:r>
        <w:t>’</w:t>
      </w:r>
      <w:r w:rsidR="009D4A85" w:rsidRPr="0095276B">
        <w:t>affaire de dix ans</w:t>
      </w:r>
      <w:r>
        <w:t xml:space="preserve">, </w:t>
      </w:r>
      <w:r w:rsidR="009D4A85" w:rsidRPr="0095276B">
        <w:t>du jour où les gens d</w:t>
      </w:r>
      <w:r>
        <w:t>’</w:t>
      </w:r>
      <w:r w:rsidR="009D4A85" w:rsidRPr="0095276B">
        <w:t>ici s</w:t>
      </w:r>
      <w:r>
        <w:t>’</w:t>
      </w:r>
      <w:r w:rsidR="009D4A85" w:rsidRPr="0095276B">
        <w:t>y mettront</w:t>
      </w:r>
      <w:r>
        <w:t xml:space="preserve">. </w:t>
      </w:r>
      <w:r w:rsidR="009D4A85" w:rsidRPr="0095276B">
        <w:t>Est-ce là une tâche qui mérite que les Simler</w:t>
      </w:r>
      <w:r>
        <w:t xml:space="preserve">, </w:t>
      </w:r>
      <w:r w:rsidR="009D4A85" w:rsidRPr="0095276B">
        <w:t>tous les Simler de France</w:t>
      </w:r>
      <w:r>
        <w:t xml:space="preserve">, </w:t>
      </w:r>
      <w:r w:rsidR="009D4A85" w:rsidRPr="0095276B">
        <w:t>y sacrifient ce qu</w:t>
      </w:r>
      <w:r>
        <w:t>’</w:t>
      </w:r>
      <w:r w:rsidR="009D4A85" w:rsidRPr="0095276B">
        <w:t>il y a en eux de forces éternelles</w:t>
      </w:r>
      <w:r>
        <w:t> ?</w:t>
      </w:r>
    </w:p>
    <w:p w14:paraId="6B8AEA10" w14:textId="77777777" w:rsidR="006455E5" w:rsidRDefault="006455E5" w:rsidP="002666CE">
      <w:r>
        <w:t>— </w:t>
      </w:r>
      <w:r w:rsidR="009D4A85" w:rsidRPr="0095276B">
        <w:t>Vous en parlez à votre aise</w:t>
      </w:r>
      <w:r>
        <w:t>, »</w:t>
      </w:r>
      <w:r w:rsidR="009D4A85" w:rsidRPr="0095276B">
        <w:t xml:space="preserve"> dit âprement Louis</w:t>
      </w:r>
      <w:r>
        <w:t>. « </w:t>
      </w:r>
      <w:r w:rsidR="009D4A85" w:rsidRPr="0095276B">
        <w:t>Mes parents n</w:t>
      </w:r>
      <w:r>
        <w:t>’</w:t>
      </w:r>
      <w:r w:rsidR="009D4A85" w:rsidRPr="0095276B">
        <w:t>ont pas fait rien</w:t>
      </w:r>
      <w:r>
        <w:t xml:space="preserve">, </w:t>
      </w:r>
      <w:r w:rsidR="009D4A85" w:rsidRPr="0095276B">
        <w:t xml:space="preserve">en quittant </w:t>
      </w:r>
      <w:proofErr w:type="spellStart"/>
      <w:r w:rsidR="009D4A85" w:rsidRPr="0095276B">
        <w:t>Buschendorf</w:t>
      </w:r>
      <w:proofErr w:type="spellEnd"/>
      <w:r>
        <w:t>.</w:t>
      </w:r>
    </w:p>
    <w:p w14:paraId="4B361A6A" w14:textId="77777777" w:rsidR="006455E5" w:rsidRDefault="006455E5" w:rsidP="002666CE">
      <w:r>
        <w:t>— </w:t>
      </w:r>
      <w:r w:rsidR="009D4A85" w:rsidRPr="0095276B">
        <w:t>Il ne s</w:t>
      </w:r>
      <w:r>
        <w:t>’</w:t>
      </w:r>
      <w:r w:rsidR="009D4A85" w:rsidRPr="0095276B">
        <w:t>agit pas de ne pas faire rien</w:t>
      </w:r>
      <w:r>
        <w:t xml:space="preserve">, </w:t>
      </w:r>
      <w:r w:rsidR="009D4A85" w:rsidRPr="0095276B">
        <w:t>il faut faire tout</w:t>
      </w:r>
      <w:r>
        <w:t xml:space="preserve">, </w:t>
      </w:r>
      <w:r w:rsidR="009D4A85" w:rsidRPr="0095276B">
        <w:t>quand on est un</w:t>
      </w:r>
      <w:r>
        <w:t xml:space="preserve">… </w:t>
      </w:r>
      <w:r w:rsidR="009D4A85" w:rsidRPr="0095276B">
        <w:t>un Simler</w:t>
      </w:r>
      <w:r>
        <w:t xml:space="preserve">. </w:t>
      </w:r>
      <w:r w:rsidR="009D4A85" w:rsidRPr="0095276B">
        <w:t xml:space="preserve">Sont-ils sortis de </w:t>
      </w:r>
      <w:proofErr w:type="spellStart"/>
      <w:r w:rsidR="009D4A85" w:rsidRPr="0095276B">
        <w:t>Buschendorf</w:t>
      </w:r>
      <w:proofErr w:type="spellEnd"/>
      <w:r w:rsidR="009D4A85" w:rsidRPr="0095276B">
        <w:t xml:space="preserve"> pour servir leur pays ou pour s</w:t>
      </w:r>
      <w:r>
        <w:t>’</w:t>
      </w:r>
      <w:r w:rsidR="009D4A85" w:rsidRPr="0095276B">
        <w:t>y corrompre</w:t>
      </w:r>
      <w:r>
        <w:t> ?</w:t>
      </w:r>
    </w:p>
    <w:p w14:paraId="1DDF7557" w14:textId="77777777" w:rsidR="006455E5" w:rsidRDefault="006455E5" w:rsidP="002666CE">
      <w:r>
        <w:lastRenderedPageBreak/>
        <w:t>— </w:t>
      </w:r>
      <w:r w:rsidR="009D4A85" w:rsidRPr="0095276B">
        <w:t>Je crois qu</w:t>
      </w:r>
      <w:r>
        <w:t>’</w:t>
      </w:r>
      <w:r w:rsidR="009D4A85" w:rsidRPr="0095276B">
        <w:t>ils ont fait</w:t>
      </w:r>
      <w:r>
        <w:t xml:space="preserve">… </w:t>
      </w:r>
      <w:r w:rsidR="009D4A85" w:rsidRPr="0095276B">
        <w:t>presque tout ce qu</w:t>
      </w:r>
      <w:r>
        <w:t>’</w:t>
      </w:r>
      <w:r w:rsidR="009D4A85" w:rsidRPr="0095276B">
        <w:t>il était en eux de faire pour servir</w:t>
      </w:r>
      <w:r>
        <w:t>.</w:t>
      </w:r>
    </w:p>
    <w:p w14:paraId="02DA88CC" w14:textId="77777777" w:rsidR="006455E5" w:rsidRDefault="006455E5" w:rsidP="002666CE">
      <w:r>
        <w:t>— </w:t>
      </w:r>
      <w:r w:rsidR="009D4A85" w:rsidRPr="0095276B">
        <w:t>Il fallait qu</w:t>
      </w:r>
      <w:r>
        <w:t>’</w:t>
      </w:r>
      <w:r w:rsidR="009D4A85" w:rsidRPr="0095276B">
        <w:t>ils aillent jusqu</w:t>
      </w:r>
      <w:r>
        <w:t>’</w:t>
      </w:r>
      <w:r w:rsidR="009D4A85" w:rsidRPr="0095276B">
        <w:t>au bout de leur voie</w:t>
      </w:r>
      <w:r>
        <w:t xml:space="preserve">, </w:t>
      </w:r>
      <w:r w:rsidR="009D4A85" w:rsidRPr="0095276B">
        <w:t>et ne pas s</w:t>
      </w:r>
      <w:r>
        <w:t>’</w:t>
      </w:r>
      <w:r w:rsidR="009D4A85" w:rsidRPr="0095276B">
        <w:t>arrêter en chemin</w:t>
      </w:r>
      <w:r>
        <w:t xml:space="preserve">, </w:t>
      </w:r>
      <w:r w:rsidR="009D4A85" w:rsidRPr="0095276B">
        <w:t>à gauler les noix avec les dandies locaux et à tâcher de raisonner à leur mode</w:t>
      </w:r>
      <w:r>
        <w:t>.</w:t>
      </w:r>
    </w:p>
    <w:p w14:paraId="743E0C55" w14:textId="77777777" w:rsidR="006455E5" w:rsidRDefault="006455E5" w:rsidP="002666CE">
      <w:r>
        <w:t>— </w:t>
      </w:r>
      <w:r w:rsidR="009D4A85" w:rsidRPr="0095276B">
        <w:t>Selon vous</w:t>
      </w:r>
      <w:r>
        <w:t xml:space="preserve">, </w:t>
      </w:r>
      <w:r w:rsidR="009D4A85" w:rsidRPr="0095276B">
        <w:t>il fallait rester Allemands</w:t>
      </w:r>
      <w:r>
        <w:t> ?</w:t>
      </w:r>
    </w:p>
    <w:p w14:paraId="4CD46EC2" w14:textId="77777777" w:rsidR="006455E5" w:rsidRDefault="006455E5" w:rsidP="002666CE">
      <w:r>
        <w:t>— </w:t>
      </w:r>
      <w:r w:rsidR="009D4A85" w:rsidRPr="0095276B">
        <w:t>Non</w:t>
      </w:r>
      <w:r>
        <w:t xml:space="preserve">. </w:t>
      </w:r>
      <w:r w:rsidR="009D4A85" w:rsidRPr="0095276B">
        <w:t>Mais ce n</w:t>
      </w:r>
      <w:r>
        <w:t>’</w:t>
      </w:r>
      <w:r w:rsidR="009D4A85" w:rsidRPr="0095276B">
        <w:t>est pas la peine de sauver la main droite</w:t>
      </w:r>
      <w:r>
        <w:t xml:space="preserve">, </w:t>
      </w:r>
      <w:r w:rsidR="009D4A85" w:rsidRPr="0095276B">
        <w:t>si on laisse la gauche se dessécher</w:t>
      </w:r>
      <w:r>
        <w:t xml:space="preserve">. </w:t>
      </w:r>
      <w:r w:rsidR="009D4A85" w:rsidRPr="0095276B">
        <w:t>Vous savez de quoi je parle</w:t>
      </w:r>
      <w:r>
        <w:t>.</w:t>
      </w:r>
    </w:p>
    <w:p w14:paraId="6C872D28" w14:textId="77777777" w:rsidR="006455E5" w:rsidRDefault="006455E5" w:rsidP="002666CE">
      <w:r>
        <w:t>— </w:t>
      </w:r>
      <w:r w:rsidR="009D4A85" w:rsidRPr="0095276B">
        <w:t>Oui</w:t>
      </w:r>
      <w:r>
        <w:t>.</w:t>
      </w:r>
    </w:p>
    <w:p w14:paraId="5489A239" w14:textId="77777777" w:rsidR="006455E5" w:rsidRDefault="006455E5" w:rsidP="002666CE">
      <w:r>
        <w:t>— </w:t>
      </w:r>
      <w:r w:rsidR="009D4A85" w:rsidRPr="0095276B">
        <w:t>Je ne pense pas</w:t>
      </w:r>
      <w:r>
        <w:t xml:space="preserve">, </w:t>
      </w:r>
      <w:r w:rsidR="009D4A85" w:rsidRPr="0095276B">
        <w:t>cependant</w:t>
      </w:r>
      <w:r>
        <w:t xml:space="preserve">, </w:t>
      </w:r>
      <w:r w:rsidR="009D4A85" w:rsidRPr="0095276B">
        <w:t>que les</w:t>
      </w:r>
      <w:r>
        <w:t xml:space="preserve">… </w:t>
      </w:r>
      <w:r w:rsidR="009D4A85" w:rsidRPr="0095276B">
        <w:t>nôtres aient été tout à fait inutiles à ce pays</w:t>
      </w:r>
      <w:r>
        <w:t xml:space="preserve">. </w:t>
      </w:r>
      <w:r w:rsidR="009D4A85" w:rsidRPr="0095276B">
        <w:t>Il se peut même qu</w:t>
      </w:r>
      <w:r>
        <w:t>’</w:t>
      </w:r>
      <w:r w:rsidR="009D4A85" w:rsidRPr="0095276B">
        <w:t>ils lui aient été nécessaires</w:t>
      </w:r>
      <w:r>
        <w:t xml:space="preserve">. </w:t>
      </w:r>
      <w:r w:rsidR="009D4A85" w:rsidRPr="0095276B">
        <w:t>Nous apprendrons cela un jour</w:t>
      </w:r>
      <w:r>
        <w:t xml:space="preserve">, </w:t>
      </w:r>
      <w:r w:rsidR="009D4A85" w:rsidRPr="0095276B">
        <w:t>et bien d</w:t>
      </w:r>
      <w:r>
        <w:t>’</w:t>
      </w:r>
      <w:r w:rsidR="009D4A85" w:rsidRPr="0095276B">
        <w:t>autres choses avec</w:t>
      </w:r>
      <w:r>
        <w:t xml:space="preserve">. </w:t>
      </w:r>
      <w:r w:rsidR="009D4A85" w:rsidRPr="0095276B">
        <w:t>Mais maintenant</w:t>
      </w:r>
      <w:r>
        <w:t xml:space="preserve">, </w:t>
      </w:r>
      <w:r w:rsidR="009D4A85" w:rsidRPr="0095276B">
        <w:t>basta</w:t>
      </w:r>
      <w:r>
        <w:t xml:space="preserve"> ! </w:t>
      </w:r>
      <w:r w:rsidR="009D4A85" w:rsidRPr="0095276B">
        <w:t>Vous ne voyez pas tout</w:t>
      </w:r>
      <w:r>
        <w:t xml:space="preserve">. </w:t>
      </w:r>
      <w:r w:rsidR="009D4A85" w:rsidRPr="0095276B">
        <w:t>Vendeuvre n</w:t>
      </w:r>
      <w:r>
        <w:t>’</w:t>
      </w:r>
      <w:r w:rsidR="009D4A85" w:rsidRPr="0095276B">
        <w:t>est qu</w:t>
      </w:r>
      <w:r>
        <w:t>’</w:t>
      </w:r>
      <w:r w:rsidR="009D4A85" w:rsidRPr="0095276B">
        <w:t>un aspect de la question</w:t>
      </w:r>
      <w:r>
        <w:t xml:space="preserve">. </w:t>
      </w:r>
      <w:r w:rsidR="009D4A85" w:rsidRPr="0095276B">
        <w:t>Les Simler n</w:t>
      </w:r>
      <w:r>
        <w:t>’</w:t>
      </w:r>
      <w:r w:rsidR="009D4A85" w:rsidRPr="0095276B">
        <w:t>en sont qu</w:t>
      </w:r>
      <w:r>
        <w:t>’</w:t>
      </w:r>
      <w:r w:rsidR="009D4A85" w:rsidRPr="0095276B">
        <w:t>un autre</w:t>
      </w:r>
      <w:r>
        <w:t xml:space="preserve">. </w:t>
      </w:r>
      <w:r w:rsidR="009D4A85" w:rsidRPr="0095276B">
        <w:t>Je viens de traverser votre Nord</w:t>
      </w:r>
      <w:r>
        <w:t xml:space="preserve">, </w:t>
      </w:r>
      <w:r w:rsidR="009D4A85" w:rsidRPr="0095276B">
        <w:t>votre Est</w:t>
      </w:r>
      <w:r>
        <w:t xml:space="preserve">. </w:t>
      </w:r>
      <w:r w:rsidR="009D4A85" w:rsidRPr="0095276B">
        <w:t>Il y a de singulières découvertes à y faire</w:t>
      </w:r>
      <w:r>
        <w:t xml:space="preserve">. </w:t>
      </w:r>
      <w:r w:rsidR="009D4A85" w:rsidRPr="0095276B">
        <w:t>Et</w:t>
      </w:r>
      <w:r>
        <w:t xml:space="preserve">, </w:t>
      </w:r>
      <w:r w:rsidR="009D4A85" w:rsidRPr="0095276B">
        <w:t>ici même</w:t>
      </w:r>
      <w:r>
        <w:t xml:space="preserve">, </w:t>
      </w:r>
      <w:r w:rsidR="009D4A85" w:rsidRPr="0095276B">
        <w:t>cette civil</w:t>
      </w:r>
      <w:r w:rsidR="009D4A85" w:rsidRPr="0095276B">
        <w:t>i</w:t>
      </w:r>
      <w:r w:rsidR="009D4A85" w:rsidRPr="0095276B">
        <w:t>sation profonde et intime</w:t>
      </w:r>
      <w:r>
        <w:t xml:space="preserve">, </w:t>
      </w:r>
      <w:r w:rsidR="009D4A85" w:rsidRPr="0095276B">
        <w:t>qui ne meurt pas</w:t>
      </w:r>
      <w:r>
        <w:t xml:space="preserve">, </w:t>
      </w:r>
      <w:r w:rsidR="009D4A85" w:rsidRPr="0095276B">
        <w:t>elle</w:t>
      </w:r>
      <w:r>
        <w:t xml:space="preserve">, </w:t>
      </w:r>
      <w:r w:rsidR="009D4A85" w:rsidRPr="0095276B">
        <w:t>qui dort peut-être</w:t>
      </w:r>
      <w:r>
        <w:t>…</w:t>
      </w:r>
    </w:p>
    <w:p w14:paraId="7AD50E7E" w14:textId="18DC3FD6" w:rsidR="006455E5" w:rsidRDefault="006455E5" w:rsidP="002666CE"/>
    <w:p w14:paraId="694748F0" w14:textId="5CBEDC2B" w:rsidR="002666CE" w:rsidRDefault="006455E5" w:rsidP="002666CE">
      <w:r>
        <w:t>« </w:t>
      </w:r>
      <w:r w:rsidR="009D4A85" w:rsidRPr="0095276B">
        <w:t>Vous ne pouvez encore comprendre ça</w:t>
      </w:r>
      <w:r>
        <w:t xml:space="preserve">. </w:t>
      </w:r>
      <w:r w:rsidR="009D4A85" w:rsidRPr="0095276B">
        <w:t>Quelqu</w:t>
      </w:r>
      <w:r>
        <w:t>’</w:t>
      </w:r>
      <w:r w:rsidR="009D4A85" w:rsidRPr="0095276B">
        <w:t>un de v</w:t>
      </w:r>
      <w:r w:rsidR="009D4A85" w:rsidRPr="0095276B">
        <w:t>o</w:t>
      </w:r>
      <w:r w:rsidR="009D4A85" w:rsidRPr="0095276B">
        <w:t>tre famille</w:t>
      </w:r>
      <w:r>
        <w:t xml:space="preserve">, </w:t>
      </w:r>
      <w:r w:rsidR="009D4A85" w:rsidRPr="0095276B">
        <w:t>à ce qu</w:t>
      </w:r>
      <w:r>
        <w:t>’</w:t>
      </w:r>
      <w:r w:rsidR="009D4A85" w:rsidRPr="0095276B">
        <w:t>on raconte</w:t>
      </w:r>
      <w:r>
        <w:t xml:space="preserve">, </w:t>
      </w:r>
      <w:r w:rsidR="009D4A85" w:rsidRPr="0095276B">
        <w:t>s</w:t>
      </w:r>
      <w:r>
        <w:t>’</w:t>
      </w:r>
      <w:r w:rsidR="009D4A85" w:rsidRPr="0095276B">
        <w:t>est approché</w:t>
      </w:r>
      <w:r>
        <w:t xml:space="preserve">, </w:t>
      </w:r>
      <w:r w:rsidR="009D4A85" w:rsidRPr="0095276B">
        <w:t>un jour</w:t>
      </w:r>
      <w:r>
        <w:t xml:space="preserve">, </w:t>
      </w:r>
      <w:r w:rsidR="009D4A85" w:rsidRPr="0095276B">
        <w:t>de cette vieille civilisation</w:t>
      </w:r>
      <w:r>
        <w:t xml:space="preserve">, </w:t>
      </w:r>
      <w:r w:rsidR="009D4A85" w:rsidRPr="0095276B">
        <w:t>mais le courage lui a manqué</w:t>
      </w:r>
      <w:r>
        <w:t xml:space="preserve">. </w:t>
      </w:r>
      <w:r w:rsidR="009D4A85" w:rsidRPr="0095276B">
        <w:t>Quoi qu</w:t>
      </w:r>
      <w:r>
        <w:t>’</w:t>
      </w:r>
      <w:r w:rsidR="009D4A85" w:rsidRPr="0095276B">
        <w:t>il en soit</w:t>
      </w:r>
      <w:r>
        <w:t xml:space="preserve">, </w:t>
      </w:r>
      <w:r w:rsidR="009D4A85" w:rsidRPr="0095276B">
        <w:t>j</w:t>
      </w:r>
      <w:r>
        <w:t>’</w:t>
      </w:r>
      <w:r w:rsidR="009D4A85" w:rsidRPr="0095276B">
        <w:t>augure que</w:t>
      </w:r>
      <w:r>
        <w:t xml:space="preserve">, </w:t>
      </w:r>
      <w:r w:rsidR="009D4A85" w:rsidRPr="0095276B">
        <w:t>dans vingt ans</w:t>
      </w:r>
      <w:r>
        <w:t xml:space="preserve">, </w:t>
      </w:r>
      <w:r w:rsidR="009D4A85" w:rsidRPr="0095276B">
        <w:t>ce vieux pays se sera secoué et qu</w:t>
      </w:r>
      <w:r>
        <w:t>’</w:t>
      </w:r>
      <w:r w:rsidR="009D4A85" w:rsidRPr="0095276B">
        <w:t>il se retrouvera</w:t>
      </w:r>
      <w:r>
        <w:t xml:space="preserve">, </w:t>
      </w:r>
      <w:r w:rsidR="009D4A85" w:rsidRPr="0095276B">
        <w:t>s</w:t>
      </w:r>
      <w:r>
        <w:t>’</w:t>
      </w:r>
      <w:r w:rsidR="009D4A85" w:rsidRPr="0095276B">
        <w:t>il le veut</w:t>
      </w:r>
      <w:r>
        <w:t xml:space="preserve">, </w:t>
      </w:r>
      <w:r w:rsidR="009D4A85" w:rsidRPr="0095276B">
        <w:t>trafic et pensée</w:t>
      </w:r>
      <w:r>
        <w:t xml:space="preserve">, </w:t>
      </w:r>
      <w:r w:rsidR="009D4A85" w:rsidRPr="0095276B">
        <w:t>un des plus je</w:t>
      </w:r>
      <w:r w:rsidR="009D4A85" w:rsidRPr="0095276B">
        <w:t>u</w:t>
      </w:r>
      <w:r w:rsidR="009D4A85" w:rsidRPr="0095276B">
        <w:t>nes du monde</w:t>
      </w:r>
      <w:r>
        <w:t xml:space="preserve">. </w:t>
      </w:r>
      <w:r w:rsidR="009D4A85" w:rsidRPr="0095276B">
        <w:t>Il aura peut-être fait son salut par vous</w:t>
      </w:r>
      <w:r>
        <w:t xml:space="preserve">. </w:t>
      </w:r>
      <w:r w:rsidR="009D4A85" w:rsidRPr="0095276B">
        <w:t>Vous pouvez faire</w:t>
      </w:r>
      <w:r>
        <w:t xml:space="preserve">, </w:t>
      </w:r>
      <w:r w:rsidR="009D4A85" w:rsidRPr="0095276B">
        <w:t>à votre tour</w:t>
      </w:r>
      <w:r>
        <w:t xml:space="preserve">, </w:t>
      </w:r>
      <w:r w:rsidR="009D4A85" w:rsidRPr="0095276B">
        <w:t>votre salut par lui</w:t>
      </w:r>
      <w:r>
        <w:t>. »</w:t>
      </w:r>
    </w:p>
    <w:p w14:paraId="7AE1E196" w14:textId="49F2A479" w:rsidR="006455E5" w:rsidRDefault="009D4A85" w:rsidP="002666CE">
      <w:r w:rsidRPr="0095276B">
        <w:t>Pour toute personne qui aurait assisté à cet entretien</w:t>
      </w:r>
      <w:r w:rsidR="006455E5">
        <w:t xml:space="preserve">, </w:t>
      </w:r>
      <w:r w:rsidRPr="0095276B">
        <w:t>Louis aurait paru animé</w:t>
      </w:r>
      <w:r w:rsidR="006455E5">
        <w:t xml:space="preserve">, </w:t>
      </w:r>
      <w:r w:rsidRPr="0095276B">
        <w:t>d</w:t>
      </w:r>
      <w:r w:rsidR="006455E5">
        <w:t>’</w:t>
      </w:r>
      <w:r w:rsidRPr="0095276B">
        <w:t xml:space="preserve">une hostilité inexpiable envers le </w:t>
      </w:r>
      <w:r w:rsidRPr="0095276B">
        <w:lastRenderedPageBreak/>
        <w:t>cousin</w:t>
      </w:r>
      <w:r w:rsidR="006455E5">
        <w:t xml:space="preserve">. </w:t>
      </w:r>
      <w:r w:rsidRPr="0095276B">
        <w:t>Mais Ben n</w:t>
      </w:r>
      <w:r w:rsidR="006455E5">
        <w:t>’</w:t>
      </w:r>
      <w:r w:rsidRPr="0095276B">
        <w:t>ignorait pas l</w:t>
      </w:r>
      <w:r w:rsidR="006455E5">
        <w:t>’</w:t>
      </w:r>
      <w:r w:rsidRPr="0095276B">
        <w:t>effet que produit</w:t>
      </w:r>
      <w:r w:rsidR="006455E5">
        <w:t xml:space="preserve">, </w:t>
      </w:r>
      <w:r w:rsidRPr="0095276B">
        <w:t>sur une nature hab</w:t>
      </w:r>
      <w:r w:rsidRPr="0095276B">
        <w:t>i</w:t>
      </w:r>
      <w:r w:rsidRPr="0095276B">
        <w:t>tuée aux longs reploiements intérieurs</w:t>
      </w:r>
      <w:r w:rsidR="006455E5">
        <w:t xml:space="preserve">, </w:t>
      </w:r>
      <w:r w:rsidRPr="0095276B">
        <w:t>la première bouffée de grand air</w:t>
      </w:r>
      <w:r w:rsidR="006455E5">
        <w:t xml:space="preserve">. </w:t>
      </w:r>
      <w:r w:rsidRPr="0095276B">
        <w:t>Il ne s</w:t>
      </w:r>
      <w:r w:rsidR="006455E5">
        <w:t>’</w:t>
      </w:r>
      <w:r w:rsidRPr="0095276B">
        <w:t>émouvait pas</w:t>
      </w:r>
      <w:r w:rsidR="006455E5">
        <w:t xml:space="preserve">, </w:t>
      </w:r>
      <w:r w:rsidRPr="0095276B">
        <w:t>et continuait</w:t>
      </w:r>
      <w:r w:rsidR="006455E5">
        <w:t xml:space="preserve">, </w:t>
      </w:r>
      <w:r w:rsidRPr="0095276B">
        <w:t>avec une certaine hâte</w:t>
      </w:r>
      <w:r w:rsidR="006455E5">
        <w:t xml:space="preserve">, </w:t>
      </w:r>
      <w:r w:rsidRPr="0095276B">
        <w:t>toutefois</w:t>
      </w:r>
      <w:r w:rsidR="006455E5">
        <w:t xml:space="preserve">, </w:t>
      </w:r>
      <w:r w:rsidRPr="0095276B">
        <w:t>d</w:t>
      </w:r>
      <w:r w:rsidR="006455E5">
        <w:t>’</w:t>
      </w:r>
      <w:r w:rsidRPr="0095276B">
        <w:t>en finir</w:t>
      </w:r>
      <w:r w:rsidR="006455E5">
        <w:t xml:space="preserve">. </w:t>
      </w:r>
      <w:r w:rsidRPr="0095276B">
        <w:t>L</w:t>
      </w:r>
      <w:r w:rsidR="006455E5">
        <w:t>’</w:t>
      </w:r>
      <w:r w:rsidRPr="0095276B">
        <w:t>heure avançait</w:t>
      </w:r>
      <w:r w:rsidR="006455E5">
        <w:t xml:space="preserve">, </w:t>
      </w:r>
      <w:r w:rsidRPr="0095276B">
        <w:t>et il commençait à sentir</w:t>
      </w:r>
      <w:r w:rsidR="006455E5">
        <w:t xml:space="preserve"> </w:t>
      </w:r>
      <w:r w:rsidR="006455E5">
        <w:rPr>
          <w:rFonts w:eastAsia="Georgia" w:cs="Georgia"/>
        </w:rPr>
        <w:t xml:space="preserve">– </w:t>
      </w:r>
      <w:r w:rsidRPr="0095276B">
        <w:t>à cause du ridicule</w:t>
      </w:r>
      <w:r w:rsidR="006455E5">
        <w:t xml:space="preserve">, </w:t>
      </w:r>
      <w:r w:rsidRPr="0095276B">
        <w:t>d</w:t>
      </w:r>
      <w:r w:rsidR="006455E5">
        <w:t>’</w:t>
      </w:r>
      <w:r w:rsidRPr="0095276B">
        <w:t>abord</w:t>
      </w:r>
      <w:r w:rsidR="006455E5">
        <w:t xml:space="preserve">, </w:t>
      </w:r>
      <w:r w:rsidRPr="0095276B">
        <w:t>et ensuite d</w:t>
      </w:r>
      <w:r w:rsidR="006455E5">
        <w:t>’</w:t>
      </w:r>
      <w:r w:rsidRPr="0095276B">
        <w:t>une fatigue</w:t>
      </w:r>
      <w:r w:rsidR="006455E5">
        <w:t xml:space="preserve">, </w:t>
      </w:r>
      <w:r w:rsidRPr="0095276B">
        <w:t>du côté de la nuque</w:t>
      </w:r>
      <w:r w:rsidR="006455E5">
        <w:t xml:space="preserve">, </w:t>
      </w:r>
      <w:r w:rsidR="006455E5">
        <w:rPr>
          <w:rFonts w:eastAsia="Georgia" w:cs="Georgia"/>
        </w:rPr>
        <w:t xml:space="preserve">– </w:t>
      </w:r>
      <w:r w:rsidRPr="0095276B">
        <w:t>qu</w:t>
      </w:r>
      <w:r w:rsidR="006455E5">
        <w:t>’</w:t>
      </w:r>
      <w:r w:rsidRPr="0095276B">
        <w:t>il y avait longtemps qu</w:t>
      </w:r>
      <w:r w:rsidR="006455E5">
        <w:t>’</w:t>
      </w:r>
      <w:r w:rsidRPr="0095276B">
        <w:t xml:space="preserve">il parlait sans quitter la </w:t>
      </w:r>
      <w:r w:rsidR="006455E5">
        <w:t>moel</w:t>
      </w:r>
      <w:r w:rsidRPr="0095276B">
        <w:t>le du sujet</w:t>
      </w:r>
      <w:r w:rsidR="006455E5">
        <w:t>.</w:t>
      </w:r>
    </w:p>
    <w:p w14:paraId="5821DEE5" w14:textId="77777777" w:rsidR="006455E5" w:rsidRDefault="006455E5" w:rsidP="002666CE">
      <w:r>
        <w:t>« </w:t>
      </w:r>
      <w:r w:rsidR="009D4A85" w:rsidRPr="0095276B">
        <w:t>Papa distribuera ses biens aux pauvres</w:t>
      </w:r>
      <w:r>
        <w:t xml:space="preserve">, </w:t>
      </w:r>
      <w:r w:rsidR="009D4A85" w:rsidRPr="0095276B">
        <w:t>et nous irons</w:t>
      </w:r>
      <w:r>
        <w:t xml:space="preserve">, </w:t>
      </w:r>
      <w:r w:rsidR="009D4A85" w:rsidRPr="0095276B">
        <w:t>en chemise</w:t>
      </w:r>
      <w:r>
        <w:t xml:space="preserve">, </w:t>
      </w:r>
      <w:r w:rsidR="009D4A85" w:rsidRPr="0095276B">
        <w:t xml:space="preserve">sur </w:t>
      </w:r>
      <w:smartTag w:uri="urn:schemas-microsoft-com:office:smarttags" w:element="PersonName">
        <w:smartTagPr>
          <w:attr w:name="ProductID" w:val="la Place"/>
        </w:smartTagPr>
        <w:r w:rsidR="009D4A85" w:rsidRPr="0095276B">
          <w:t>la Place</w:t>
        </w:r>
      </w:smartTag>
      <w:r w:rsidR="009D4A85" w:rsidRPr="0095276B">
        <w:t xml:space="preserve"> d</w:t>
      </w:r>
      <w:r>
        <w:t>’</w:t>
      </w:r>
      <w:r w:rsidR="009D4A85" w:rsidRPr="0095276B">
        <w:t>Armes</w:t>
      </w:r>
      <w:r>
        <w:t xml:space="preserve">, </w:t>
      </w:r>
      <w:r w:rsidR="009D4A85" w:rsidRPr="0095276B">
        <w:t>faire la confession publique de nos péchés</w:t>
      </w:r>
      <w:r>
        <w:t> ?</w:t>
      </w:r>
    </w:p>
    <w:p w14:paraId="548DE95B" w14:textId="77777777" w:rsidR="006455E5" w:rsidRDefault="006455E5" w:rsidP="002666CE">
      <w:r>
        <w:t>— </w:t>
      </w:r>
      <w:r w:rsidR="009D4A85" w:rsidRPr="0095276B">
        <w:t>Ce serait une cérémonie d</w:t>
      </w:r>
      <w:r>
        <w:t>’</w:t>
      </w:r>
      <w:r w:rsidR="009D4A85" w:rsidRPr="0095276B">
        <w:t>un goût excellent</w:t>
      </w:r>
      <w:r>
        <w:t xml:space="preserve">, </w:t>
      </w:r>
      <w:r w:rsidR="009D4A85" w:rsidRPr="0095276B">
        <w:t>mais sans aucun profit</w:t>
      </w:r>
      <w:r>
        <w:t xml:space="preserve">, </w:t>
      </w:r>
      <w:r w:rsidR="009D4A85" w:rsidRPr="0095276B">
        <w:t>je le crains</w:t>
      </w:r>
      <w:r>
        <w:t xml:space="preserve">. </w:t>
      </w:r>
      <w:r w:rsidR="009D4A85" w:rsidRPr="0095276B">
        <w:t>L</w:t>
      </w:r>
      <w:r>
        <w:t>’</w:t>
      </w:r>
      <w:r w:rsidR="009D4A85" w:rsidRPr="0095276B">
        <w:t>argent qu</w:t>
      </w:r>
      <w:r>
        <w:t>’</w:t>
      </w:r>
      <w:r w:rsidR="009D4A85" w:rsidRPr="0095276B">
        <w:t>on distribue aux pauvres n</w:t>
      </w:r>
      <w:r>
        <w:t>’</w:t>
      </w:r>
      <w:r w:rsidR="009D4A85" w:rsidRPr="0095276B">
        <w:t>a jamais servi à les rendre moins pauvres</w:t>
      </w:r>
      <w:r>
        <w:t xml:space="preserve">. </w:t>
      </w:r>
      <w:r w:rsidR="009D4A85" w:rsidRPr="0095276B">
        <w:t>Et l</w:t>
      </w:r>
      <w:r>
        <w:t>’</w:t>
      </w:r>
      <w:r w:rsidR="009D4A85" w:rsidRPr="0095276B">
        <w:t>affaire de la chemise prouve que vous avez de l</w:t>
      </w:r>
      <w:r>
        <w:t>’</w:t>
      </w:r>
      <w:r w:rsidR="009D4A85" w:rsidRPr="0095276B">
        <w:t>imagination</w:t>
      </w:r>
      <w:r>
        <w:t xml:space="preserve">, </w:t>
      </w:r>
      <w:r w:rsidR="009D4A85" w:rsidRPr="0095276B">
        <w:t>ce dont je ne doutais pas</w:t>
      </w:r>
      <w:r>
        <w:t>.</w:t>
      </w:r>
    </w:p>
    <w:p w14:paraId="6E5D6C99" w14:textId="2670E856" w:rsidR="002666CE" w:rsidRDefault="006455E5" w:rsidP="002666CE">
      <w:r>
        <w:t>« </w:t>
      </w:r>
      <w:r w:rsidR="009D4A85" w:rsidRPr="0095276B">
        <w:t>Mais pourquoi n</w:t>
      </w:r>
      <w:r>
        <w:t>’</w:t>
      </w:r>
      <w:r w:rsidR="009D4A85" w:rsidRPr="0095276B">
        <w:t>iriez-vous pas faire cette promenade à l</w:t>
      </w:r>
      <w:r>
        <w:t>’</w:t>
      </w:r>
      <w:r w:rsidR="009D4A85" w:rsidRPr="0095276B">
        <w:t>intérieur de vous-mêmes</w:t>
      </w:r>
      <w:r>
        <w:t xml:space="preserve"> ? </w:t>
      </w:r>
      <w:r w:rsidR="009D4A85" w:rsidRPr="0095276B">
        <w:t>Il y a longtemps que vous n</w:t>
      </w:r>
      <w:r>
        <w:t>’</w:t>
      </w:r>
      <w:r w:rsidR="009D4A85" w:rsidRPr="0095276B">
        <w:t>y avez mis les pieds</w:t>
      </w:r>
      <w:r>
        <w:t xml:space="preserve">. </w:t>
      </w:r>
      <w:r w:rsidR="009D4A85" w:rsidRPr="0095276B">
        <w:t>Ça doit être devenu diablement désert</w:t>
      </w:r>
      <w:r>
        <w:t xml:space="preserve">, </w:t>
      </w:r>
      <w:r w:rsidR="009D4A85" w:rsidRPr="0095276B">
        <w:t>là-dedans</w:t>
      </w:r>
      <w:r>
        <w:t xml:space="preserve">. </w:t>
      </w:r>
      <w:r w:rsidR="009D4A85" w:rsidRPr="0095276B">
        <w:t>Vous savez bien</w:t>
      </w:r>
      <w:r>
        <w:t xml:space="preserve">, </w:t>
      </w:r>
      <w:r w:rsidR="009D4A85" w:rsidRPr="0095276B">
        <w:t>ce côté où il y a la raison profonde de ce qui nous fait durer parmi les peuples</w:t>
      </w:r>
      <w:r>
        <w:t xml:space="preserve">, </w:t>
      </w:r>
      <w:r>
        <w:rPr>
          <w:rFonts w:eastAsia="Georgia" w:cs="Georgia"/>
        </w:rPr>
        <w:t xml:space="preserve">– </w:t>
      </w:r>
      <w:r w:rsidR="009D4A85" w:rsidRPr="0095276B">
        <w:t xml:space="preserve">les professeurs appellent ça </w:t>
      </w:r>
      <w:r w:rsidR="009D4A85" w:rsidRPr="0095276B">
        <w:rPr>
          <w:i/>
          <w:iCs/>
        </w:rPr>
        <w:t>notre mission</w:t>
      </w:r>
      <w:r>
        <w:t xml:space="preserve">, </w:t>
      </w:r>
      <w:r w:rsidR="009D4A85" w:rsidRPr="0095276B">
        <w:t>ce qui n</w:t>
      </w:r>
      <w:r>
        <w:t>’</w:t>
      </w:r>
      <w:r w:rsidR="009D4A85" w:rsidRPr="0095276B">
        <w:t xml:space="preserve">est pas une explication bien </w:t>
      </w:r>
      <w:proofErr w:type="spellStart"/>
      <w:r w:rsidR="009D4A85" w:rsidRPr="0095276B">
        <w:t>illuminante</w:t>
      </w:r>
      <w:proofErr w:type="spellEnd"/>
      <w:r>
        <w:t xml:space="preserve">. </w:t>
      </w:r>
      <w:r w:rsidR="009D4A85" w:rsidRPr="0095276B">
        <w:t>Il y a de plus profitables trouvailles à faire là que vous ne vous en doutez</w:t>
      </w:r>
      <w:r>
        <w:t xml:space="preserve">. </w:t>
      </w:r>
      <w:r w:rsidR="009D4A85" w:rsidRPr="0095276B">
        <w:t>Enfermez-vous une couple d</w:t>
      </w:r>
      <w:r>
        <w:t>’</w:t>
      </w:r>
      <w:r w:rsidR="009D4A85" w:rsidRPr="0095276B">
        <w:t>années en vous</w:t>
      </w:r>
      <w:r>
        <w:t xml:space="preserve">. </w:t>
      </w:r>
      <w:r w:rsidR="009D4A85" w:rsidRPr="0095276B">
        <w:t>Red</w:t>
      </w:r>
      <w:r w:rsidR="009D4A85" w:rsidRPr="0095276B">
        <w:t>e</w:t>
      </w:r>
      <w:r w:rsidR="009D4A85" w:rsidRPr="0095276B">
        <w:t>venez un peu solitaires</w:t>
      </w:r>
      <w:r>
        <w:t xml:space="preserve">. </w:t>
      </w:r>
      <w:r w:rsidR="009D4A85" w:rsidRPr="0095276B">
        <w:t>Un pays n</w:t>
      </w:r>
      <w:r>
        <w:t>’</w:t>
      </w:r>
      <w:r w:rsidR="009D4A85" w:rsidRPr="0095276B">
        <w:t>a jamais rien pensé de grand que par ses solitaires</w:t>
      </w:r>
      <w:r>
        <w:t xml:space="preserve">. </w:t>
      </w:r>
      <w:r w:rsidR="009D4A85" w:rsidRPr="0095276B">
        <w:t>Ce n</w:t>
      </w:r>
      <w:r>
        <w:t>’</w:t>
      </w:r>
      <w:r w:rsidR="009D4A85" w:rsidRPr="0095276B">
        <w:t>est pas en ressemblant aux gens qu</w:t>
      </w:r>
      <w:r>
        <w:t>’</w:t>
      </w:r>
      <w:r w:rsidR="009D4A85" w:rsidRPr="0095276B">
        <w:t>on leur sert</w:t>
      </w:r>
      <w:r>
        <w:t xml:space="preserve">, </w:t>
      </w:r>
      <w:r w:rsidR="009D4A85" w:rsidRPr="0095276B">
        <w:t>mais en différant d</w:t>
      </w:r>
      <w:r>
        <w:t>’</w:t>
      </w:r>
      <w:r w:rsidR="009D4A85" w:rsidRPr="0095276B">
        <w:t>eux</w:t>
      </w:r>
      <w:r>
        <w:t xml:space="preserve">. </w:t>
      </w:r>
      <w:r w:rsidR="009D4A85" w:rsidRPr="0095276B">
        <w:t>Un pays a besoin de ses dissidents autant que de ses conformistes</w:t>
      </w:r>
      <w:r>
        <w:t xml:space="preserve">. </w:t>
      </w:r>
      <w:r w:rsidR="009D4A85" w:rsidRPr="0095276B">
        <w:t>Retrouvez le sens de votre durée</w:t>
      </w:r>
      <w:r>
        <w:t xml:space="preserve">, </w:t>
      </w:r>
      <w:r w:rsidR="009D4A85" w:rsidRPr="0095276B">
        <w:t>Louis</w:t>
      </w:r>
      <w:r>
        <w:t xml:space="preserve">, </w:t>
      </w:r>
      <w:r w:rsidR="009D4A85" w:rsidRPr="0095276B">
        <w:t>reprenez la notion personnelle de ce qu</w:t>
      </w:r>
      <w:r>
        <w:t>’</w:t>
      </w:r>
      <w:r w:rsidR="009D4A85" w:rsidRPr="0095276B">
        <w:t>est votre esprit</w:t>
      </w:r>
      <w:r>
        <w:t xml:space="preserve">. </w:t>
      </w:r>
      <w:r w:rsidR="009D4A85" w:rsidRPr="0095276B">
        <w:t>S</w:t>
      </w:r>
      <w:r>
        <w:t>’</w:t>
      </w:r>
      <w:r w:rsidR="009D4A85" w:rsidRPr="0095276B">
        <w:t>il faut rompre avec les vôtres</w:t>
      </w:r>
      <w:r>
        <w:t xml:space="preserve">, </w:t>
      </w:r>
      <w:r w:rsidR="009D4A85" w:rsidRPr="0095276B">
        <w:t>rompez</w:t>
      </w:r>
      <w:r>
        <w:t xml:space="preserve">. </w:t>
      </w:r>
      <w:r w:rsidR="009D4A85" w:rsidRPr="0095276B">
        <w:t>Quand on veut sauver un homme qui se noie et ne pas se laisser noyer par lui</w:t>
      </w:r>
      <w:r>
        <w:t xml:space="preserve">, </w:t>
      </w:r>
      <w:r w:rsidR="009D4A85" w:rsidRPr="0095276B">
        <w:t xml:space="preserve">on commence par </w:t>
      </w:r>
      <w:r w:rsidR="009D4A85" w:rsidRPr="0095276B">
        <w:lastRenderedPageBreak/>
        <w:t>l</w:t>
      </w:r>
      <w:r>
        <w:t>’</w:t>
      </w:r>
      <w:r w:rsidR="009D4A85" w:rsidRPr="0095276B">
        <w:t>étourdir d</w:t>
      </w:r>
      <w:r>
        <w:t>’</w:t>
      </w:r>
      <w:r w:rsidR="009D4A85" w:rsidRPr="0095276B">
        <w:t>un grand coup sur la tête</w:t>
      </w:r>
      <w:r>
        <w:t xml:space="preserve">. </w:t>
      </w:r>
      <w:r w:rsidR="009D4A85" w:rsidRPr="0095276B">
        <w:t>Quant à l</w:t>
      </w:r>
      <w:r>
        <w:t>’</w:t>
      </w:r>
      <w:r w:rsidR="009D4A85" w:rsidRPr="0095276B">
        <w:t>opinion publique</w:t>
      </w:r>
      <w:r>
        <w:t xml:space="preserve">, </w:t>
      </w:r>
      <w:r w:rsidR="009D4A85" w:rsidRPr="0095276B">
        <w:t>vous vous doutez qu</w:t>
      </w:r>
      <w:r>
        <w:t>’</w:t>
      </w:r>
      <w:r w:rsidR="009D4A85" w:rsidRPr="0095276B">
        <w:t>elle ne facilit</w:t>
      </w:r>
      <w:r w:rsidR="009D4A85" w:rsidRPr="0095276B">
        <w:t>e</w:t>
      </w:r>
      <w:r w:rsidR="009D4A85" w:rsidRPr="0095276B">
        <w:t>ra pas votre évasion</w:t>
      </w:r>
      <w:r>
        <w:t xml:space="preserve">, </w:t>
      </w:r>
      <w:r w:rsidR="009D4A85" w:rsidRPr="0095276B">
        <w:t>prévoyant trop bien qu</w:t>
      </w:r>
      <w:r>
        <w:t>’</w:t>
      </w:r>
      <w:r w:rsidR="009D4A85" w:rsidRPr="0095276B">
        <w:t>un homme qui se rend libre est un axe autour duquel tout vient tourner</w:t>
      </w:r>
      <w:r>
        <w:t xml:space="preserve">. </w:t>
      </w:r>
      <w:r w:rsidR="009D4A85" w:rsidRPr="0095276B">
        <w:t>Il se peut qu</w:t>
      </w:r>
      <w:r>
        <w:t>’</w:t>
      </w:r>
      <w:r w:rsidR="009D4A85" w:rsidRPr="0095276B">
        <w:t>il y ait bagarre</w:t>
      </w:r>
      <w:r>
        <w:t>… »</w:t>
      </w:r>
    </w:p>
    <w:p w14:paraId="5ECE0EF2" w14:textId="77777777" w:rsidR="006455E5" w:rsidRDefault="006455E5" w:rsidP="002666CE"/>
    <w:p w14:paraId="64FCFFD1" w14:textId="77777777" w:rsidR="006455E5" w:rsidRDefault="009D4A85" w:rsidP="002666CE">
      <w:r w:rsidRPr="0095276B">
        <w:t>Ici</w:t>
      </w:r>
      <w:r w:rsidR="006455E5">
        <w:t xml:space="preserve">, </w:t>
      </w:r>
      <w:r w:rsidRPr="0095276B">
        <w:t>Ben attrapa le bras droit de Louis entre ses doigts</w:t>
      </w:r>
      <w:r w:rsidR="006455E5">
        <w:t xml:space="preserve">, </w:t>
      </w:r>
      <w:r w:rsidRPr="0095276B">
        <w:t>et</w:t>
      </w:r>
      <w:r w:rsidR="006455E5">
        <w:t xml:space="preserve">, </w:t>
      </w:r>
      <w:r w:rsidRPr="0095276B">
        <w:t>avant que l</w:t>
      </w:r>
      <w:r w:rsidR="006455E5">
        <w:t>’</w:t>
      </w:r>
      <w:r w:rsidRPr="0095276B">
        <w:t>autre eût pu se défendre</w:t>
      </w:r>
      <w:r w:rsidR="006455E5">
        <w:t xml:space="preserve">, </w:t>
      </w:r>
      <w:r w:rsidRPr="0095276B">
        <w:t>il le palpa un court instant</w:t>
      </w:r>
      <w:r w:rsidR="006455E5">
        <w:t>.</w:t>
      </w:r>
    </w:p>
    <w:p w14:paraId="355A3A5D" w14:textId="633E3826" w:rsidR="002666CE" w:rsidRDefault="006455E5" w:rsidP="002666CE">
      <w:r>
        <w:t xml:space="preserve">« … </w:t>
      </w:r>
      <w:r w:rsidR="009D4A85" w:rsidRPr="0095276B">
        <w:t>Faites-vous des poings</w:t>
      </w:r>
      <w:r>
        <w:t xml:space="preserve">, </w:t>
      </w:r>
      <w:r w:rsidR="009D4A85" w:rsidRPr="0095276B">
        <w:t>homme libre</w:t>
      </w:r>
      <w:r>
        <w:t> ! »</w:t>
      </w:r>
    </w:p>
    <w:p w14:paraId="5CFAA150" w14:textId="77777777" w:rsidR="006455E5" w:rsidRDefault="009D4A85" w:rsidP="002666CE">
      <w:r w:rsidRPr="0095276B">
        <w:t>Louis se dégagea</w:t>
      </w:r>
      <w:r w:rsidR="006455E5">
        <w:t xml:space="preserve">, </w:t>
      </w:r>
      <w:r w:rsidRPr="0095276B">
        <w:t>sans trop de raideur pourtant</w:t>
      </w:r>
      <w:r w:rsidR="006455E5">
        <w:t> :</w:t>
      </w:r>
    </w:p>
    <w:p w14:paraId="5C19D9CB" w14:textId="58EED1FC" w:rsidR="002666CE" w:rsidRDefault="006455E5" w:rsidP="002666CE">
      <w:r>
        <w:t>« </w:t>
      </w:r>
      <w:r w:rsidR="009D4A85" w:rsidRPr="0095276B">
        <w:t>Et Laure</w:t>
      </w:r>
      <w:r>
        <w:t xml:space="preserve">, </w:t>
      </w:r>
      <w:r w:rsidR="009D4A85" w:rsidRPr="0095276B">
        <w:t>dans tout ça</w:t>
      </w:r>
      <w:r>
        <w:t xml:space="preserve">, </w:t>
      </w:r>
      <w:r w:rsidR="009D4A85" w:rsidRPr="0095276B">
        <w:t>faut-il aussi qu</w:t>
      </w:r>
      <w:r>
        <w:t>’</w:t>
      </w:r>
      <w:r w:rsidR="009D4A85" w:rsidRPr="0095276B">
        <w:t>elle se fasse des poings</w:t>
      </w:r>
      <w:r>
        <w:t xml:space="preserve">, </w:t>
      </w:r>
      <w:r w:rsidR="009D4A85" w:rsidRPr="0095276B">
        <w:t>femme libre</w:t>
      </w:r>
      <w:r>
        <w:t> ? »</w:t>
      </w:r>
    </w:p>
    <w:p w14:paraId="4DBDDE26" w14:textId="77777777" w:rsidR="006455E5" w:rsidRDefault="009D4A85" w:rsidP="002666CE">
      <w:r w:rsidRPr="0095276B">
        <w:t>Ben se mit à rire</w:t>
      </w:r>
      <w:r w:rsidR="006455E5">
        <w:t xml:space="preserve">. </w:t>
      </w:r>
      <w:r w:rsidRPr="0095276B">
        <w:t>Louis</w:t>
      </w:r>
      <w:r w:rsidR="006455E5">
        <w:t xml:space="preserve">, </w:t>
      </w:r>
      <w:r w:rsidRPr="0095276B">
        <w:t>qui gardait un sourd espoir de le blesser</w:t>
      </w:r>
      <w:r w:rsidR="006455E5">
        <w:t xml:space="preserve">, </w:t>
      </w:r>
      <w:r w:rsidRPr="0095276B">
        <w:t>en resta légèrement déçu</w:t>
      </w:r>
      <w:r w:rsidR="006455E5">
        <w:t>.</w:t>
      </w:r>
    </w:p>
    <w:p w14:paraId="578BB973" w14:textId="160B6211" w:rsidR="002666CE" w:rsidRDefault="006455E5" w:rsidP="002666CE">
      <w:r>
        <w:t>« </w:t>
      </w:r>
      <w:r w:rsidR="009D4A85" w:rsidRPr="0095276B">
        <w:t>Frayez le passage</w:t>
      </w:r>
      <w:r>
        <w:t xml:space="preserve">, </w:t>
      </w:r>
      <w:r w:rsidR="009D4A85" w:rsidRPr="0095276B">
        <w:t>elle suivra</w:t>
      </w:r>
      <w:r>
        <w:t xml:space="preserve">. </w:t>
      </w:r>
      <w:r w:rsidR="009D4A85" w:rsidRPr="0095276B">
        <w:t>Et une fois sortis de la b</w:t>
      </w:r>
      <w:r w:rsidR="009D4A85" w:rsidRPr="0095276B">
        <w:t>a</w:t>
      </w:r>
      <w:r w:rsidR="009D4A85" w:rsidRPr="0095276B">
        <w:t>garre</w:t>
      </w:r>
      <w:r>
        <w:t xml:space="preserve">, </w:t>
      </w:r>
      <w:r w:rsidR="009D4A85" w:rsidRPr="0095276B">
        <w:t>ici cela cesse de nous regarder</w:t>
      </w:r>
      <w:r>
        <w:t xml:space="preserve">, </w:t>
      </w:r>
      <w:r w:rsidR="009D4A85" w:rsidRPr="0095276B">
        <w:t>mais elle et le destin</w:t>
      </w:r>
      <w:r>
        <w:t xml:space="preserve">. </w:t>
      </w:r>
      <w:r w:rsidR="009D4A85" w:rsidRPr="0095276B">
        <w:t>Vous aurez acquitté votre dette</w:t>
      </w:r>
      <w:r>
        <w:t>. »</w:t>
      </w:r>
    </w:p>
    <w:p w14:paraId="08AE8D70" w14:textId="77777777" w:rsidR="006455E5" w:rsidRDefault="009D4A85" w:rsidP="002666CE">
      <w:r w:rsidRPr="0095276B">
        <w:t>De sentier en sentier</w:t>
      </w:r>
      <w:r w:rsidR="006455E5">
        <w:t xml:space="preserve">, </w:t>
      </w:r>
      <w:r w:rsidRPr="0095276B">
        <w:t>et marchant à l</w:t>
      </w:r>
      <w:r w:rsidR="006455E5">
        <w:t>’</w:t>
      </w:r>
      <w:r w:rsidRPr="0095276B">
        <w:t>aventure</w:t>
      </w:r>
      <w:r w:rsidR="006455E5">
        <w:t xml:space="preserve">, </w:t>
      </w:r>
      <w:r w:rsidRPr="0095276B">
        <w:t>ils étaient arrivés sur un grand rocher en encorbellement qui surplombait le tunnel de la voie ferrée</w:t>
      </w:r>
      <w:r w:rsidR="006455E5">
        <w:t xml:space="preserve">, </w:t>
      </w:r>
      <w:r w:rsidRPr="0095276B">
        <w:t>la plaine entière et Vendeuvre</w:t>
      </w:r>
      <w:r w:rsidR="006455E5">
        <w:t xml:space="preserve">, </w:t>
      </w:r>
      <w:r w:rsidRPr="0095276B">
        <w:t>cloué sur ses falaises par la lance d</w:t>
      </w:r>
      <w:r w:rsidR="006455E5">
        <w:t>’</w:t>
      </w:r>
      <w:r w:rsidRPr="0095276B">
        <w:t>argent de son canal</w:t>
      </w:r>
      <w:r w:rsidR="006455E5">
        <w:t xml:space="preserve">. </w:t>
      </w:r>
      <w:r w:rsidRPr="0095276B">
        <w:t>Un soleil de mai claquait joyeusement sur l</w:t>
      </w:r>
      <w:r w:rsidR="006455E5">
        <w:t>’</w:t>
      </w:r>
      <w:r w:rsidRPr="0095276B">
        <w:t>étendue</w:t>
      </w:r>
      <w:r w:rsidR="006455E5">
        <w:t xml:space="preserve">. </w:t>
      </w:r>
      <w:r w:rsidRPr="0095276B">
        <w:t>Les fumées de Vende</w:t>
      </w:r>
      <w:r w:rsidRPr="0095276B">
        <w:t>u</w:t>
      </w:r>
      <w:r w:rsidRPr="0095276B">
        <w:t>vre s</w:t>
      </w:r>
      <w:r w:rsidR="006455E5">
        <w:t>’</w:t>
      </w:r>
      <w:r w:rsidRPr="0095276B">
        <w:t>élevaient dans l</w:t>
      </w:r>
      <w:r w:rsidR="006455E5">
        <w:t>’</w:t>
      </w:r>
      <w:r w:rsidRPr="0095276B">
        <w:t>espace comme une écharpe violette</w:t>
      </w:r>
      <w:r w:rsidR="006455E5">
        <w:t xml:space="preserve">. </w:t>
      </w:r>
      <w:r w:rsidRPr="0095276B">
        <w:t>Une rumeur diffuse se répandait à la manière d</w:t>
      </w:r>
      <w:r w:rsidR="006455E5">
        <w:t>’</w:t>
      </w:r>
      <w:r w:rsidRPr="0095276B">
        <w:t>une semaille</w:t>
      </w:r>
      <w:r w:rsidR="006455E5">
        <w:t xml:space="preserve">. </w:t>
      </w:r>
      <w:r w:rsidRPr="0095276B">
        <w:t>Toutes les voix y trouvaient leur place</w:t>
      </w:r>
      <w:r w:rsidR="006455E5">
        <w:t xml:space="preserve">, </w:t>
      </w:r>
      <w:r w:rsidRPr="0095276B">
        <w:t>depuis l</w:t>
      </w:r>
      <w:r w:rsidR="006455E5">
        <w:t>’</w:t>
      </w:r>
      <w:r w:rsidRPr="0095276B">
        <w:t>insecte taraudant la branche morte</w:t>
      </w:r>
      <w:r w:rsidR="006455E5">
        <w:t xml:space="preserve">, </w:t>
      </w:r>
      <w:r w:rsidRPr="0095276B">
        <w:t>sous leurs pieds</w:t>
      </w:r>
      <w:r w:rsidR="006455E5">
        <w:t xml:space="preserve">, </w:t>
      </w:r>
      <w:r w:rsidRPr="0095276B">
        <w:t>jusqu</w:t>
      </w:r>
      <w:r w:rsidR="006455E5">
        <w:t>’</w:t>
      </w:r>
      <w:r w:rsidRPr="0095276B">
        <w:t>au chien isolé dont l</w:t>
      </w:r>
      <w:r w:rsidR="006455E5">
        <w:t>’</w:t>
      </w:r>
      <w:r w:rsidRPr="0095276B">
        <w:t>aboiement s</w:t>
      </w:r>
      <w:r w:rsidR="006455E5">
        <w:t>’</w:t>
      </w:r>
      <w:r w:rsidRPr="0095276B">
        <w:t>entendait</w:t>
      </w:r>
      <w:r w:rsidR="006455E5">
        <w:t xml:space="preserve">, </w:t>
      </w:r>
      <w:r w:rsidRPr="0095276B">
        <w:t>dans une ferme</w:t>
      </w:r>
      <w:r w:rsidR="006455E5">
        <w:t xml:space="preserve">, </w:t>
      </w:r>
      <w:r w:rsidRPr="0095276B">
        <w:t>à une lieue de là</w:t>
      </w:r>
      <w:r w:rsidR="006455E5">
        <w:t xml:space="preserve">. </w:t>
      </w:r>
      <w:r w:rsidRPr="0095276B">
        <w:t>Un train franchit le canal</w:t>
      </w:r>
      <w:r w:rsidR="006455E5">
        <w:t xml:space="preserve">, </w:t>
      </w:r>
      <w:r w:rsidRPr="0095276B">
        <w:t xml:space="preserve">et le viaduc </w:t>
      </w:r>
      <w:r w:rsidRPr="0095276B">
        <w:lastRenderedPageBreak/>
        <w:t>métallique fit son bruit</w:t>
      </w:r>
      <w:r w:rsidR="006455E5">
        <w:t xml:space="preserve">. </w:t>
      </w:r>
      <w:r w:rsidRPr="0095276B">
        <w:t>Les cinq usines Simler semblèrent saisies par un vertige d</w:t>
      </w:r>
      <w:r w:rsidR="006455E5">
        <w:t>’</w:t>
      </w:r>
      <w:r w:rsidRPr="0095276B">
        <w:t>activité</w:t>
      </w:r>
      <w:r w:rsidR="006455E5">
        <w:t xml:space="preserve">, </w:t>
      </w:r>
      <w:r w:rsidRPr="0095276B">
        <w:t>un fleuve terreux se dégorgea de leurs cheminées</w:t>
      </w:r>
      <w:r w:rsidR="006455E5">
        <w:t xml:space="preserve">, </w:t>
      </w:r>
      <w:r w:rsidRPr="0095276B">
        <w:t>un tumulte plus net traversa</w:t>
      </w:r>
      <w:r w:rsidR="006455E5">
        <w:t xml:space="preserve">, </w:t>
      </w:r>
      <w:r w:rsidRPr="0095276B">
        <w:t>comme une affirmation</w:t>
      </w:r>
      <w:r w:rsidR="006455E5">
        <w:t xml:space="preserve">, </w:t>
      </w:r>
      <w:r w:rsidRPr="0095276B">
        <w:t>le brouillard des r</w:t>
      </w:r>
      <w:r w:rsidRPr="0095276B">
        <w:t>u</w:t>
      </w:r>
      <w:r w:rsidRPr="0095276B">
        <w:t>meurs</w:t>
      </w:r>
      <w:r w:rsidR="006455E5">
        <w:t xml:space="preserve">, </w:t>
      </w:r>
      <w:r w:rsidRPr="0095276B">
        <w:t>et monta jusqu</w:t>
      </w:r>
      <w:r w:rsidR="006455E5">
        <w:t>’</w:t>
      </w:r>
      <w:r w:rsidRPr="0095276B">
        <w:t>aux deux hommes</w:t>
      </w:r>
      <w:r w:rsidR="006455E5">
        <w:t>.</w:t>
      </w:r>
    </w:p>
    <w:p w14:paraId="38F7AB2E" w14:textId="77777777" w:rsidR="006455E5" w:rsidRDefault="006455E5" w:rsidP="002666CE">
      <w:r>
        <w:t>« </w:t>
      </w:r>
      <w:r w:rsidR="009D4A85" w:rsidRPr="0095276B">
        <w:t>Vous avez</w:t>
      </w:r>
      <w:r>
        <w:t xml:space="preserve">, </w:t>
      </w:r>
      <w:r w:rsidR="009D4A85" w:rsidRPr="0095276B">
        <w:t>l</w:t>
      </w:r>
      <w:r>
        <w:t>’</w:t>
      </w:r>
      <w:r w:rsidR="009D4A85" w:rsidRPr="0095276B">
        <w:t>air très renseigné</w:t>
      </w:r>
      <w:r>
        <w:t>, »</w:t>
      </w:r>
      <w:r w:rsidR="009D4A85" w:rsidRPr="0095276B">
        <w:t xml:space="preserve"> dit Louis</w:t>
      </w:r>
      <w:r>
        <w:t xml:space="preserve">, </w:t>
      </w:r>
      <w:r w:rsidR="009D4A85" w:rsidRPr="0095276B">
        <w:t>de sa voix qui ne voulait pas être vaincue</w:t>
      </w:r>
      <w:r>
        <w:t>. « </w:t>
      </w:r>
      <w:r w:rsidR="009D4A85" w:rsidRPr="0095276B">
        <w:rPr>
          <w:i/>
          <w:iCs/>
        </w:rPr>
        <w:t>Ma mission</w:t>
      </w:r>
      <w:r w:rsidR="009D4A85" w:rsidRPr="0095276B">
        <w:t xml:space="preserve"> est-elle de détruire ça ou de le sauvegarder</w:t>
      </w:r>
      <w:r>
        <w:t xml:space="preserve"> ? </w:t>
      </w:r>
      <w:r w:rsidR="009D4A85" w:rsidRPr="0095276B">
        <w:t>Côté patron</w:t>
      </w:r>
      <w:r>
        <w:t xml:space="preserve"> ? </w:t>
      </w:r>
      <w:r w:rsidR="009D4A85" w:rsidRPr="0095276B">
        <w:t>ou côté ouvrier</w:t>
      </w:r>
      <w:r>
        <w:t> ?</w:t>
      </w:r>
    </w:p>
    <w:p w14:paraId="08DE84D7" w14:textId="2B74C008" w:rsidR="002666CE" w:rsidRDefault="006455E5" w:rsidP="002666CE">
      <w:r>
        <w:t>— </w:t>
      </w:r>
      <w:r w:rsidR="009D4A85" w:rsidRPr="0095276B">
        <w:t>Une fois encore ceci ne me regarde pas</w:t>
      </w:r>
      <w:r>
        <w:t xml:space="preserve">. </w:t>
      </w:r>
      <w:r w:rsidR="009D4A85" w:rsidRPr="0095276B">
        <w:t>Côté justice</w:t>
      </w:r>
      <w:r>
        <w:t xml:space="preserve">. </w:t>
      </w:r>
      <w:r w:rsidR="009D4A85" w:rsidRPr="0095276B">
        <w:t>À vous de démêler la part qu</w:t>
      </w:r>
      <w:r>
        <w:t>’</w:t>
      </w:r>
      <w:r w:rsidR="009D4A85" w:rsidRPr="0095276B">
        <w:t>il y en a chez l</w:t>
      </w:r>
      <w:r>
        <w:t>’</w:t>
      </w:r>
      <w:r w:rsidR="009D4A85" w:rsidRPr="0095276B">
        <w:t>un et chez l</w:t>
      </w:r>
      <w:r>
        <w:t>’</w:t>
      </w:r>
      <w:r w:rsidR="009D4A85" w:rsidRPr="0095276B">
        <w:t>autre</w:t>
      </w:r>
      <w:r>
        <w:t xml:space="preserve">. </w:t>
      </w:r>
      <w:r w:rsidR="009D4A85" w:rsidRPr="0095276B">
        <w:t>Si vous y arrivez avant le jour de votre mort</w:t>
      </w:r>
      <w:r>
        <w:t xml:space="preserve">, </w:t>
      </w:r>
      <w:r w:rsidR="009D4A85" w:rsidRPr="0095276B">
        <w:t>vous pouvez vous vanter de n</w:t>
      </w:r>
      <w:r>
        <w:t>’</w:t>
      </w:r>
      <w:r w:rsidR="009D4A85" w:rsidRPr="0095276B">
        <w:t>avoir pas rendu un faible service à vos semblables</w:t>
      </w:r>
      <w:r>
        <w:t xml:space="preserve">. </w:t>
      </w:r>
      <w:r w:rsidR="009D4A85" w:rsidRPr="0095276B">
        <w:t>Si vous n</w:t>
      </w:r>
      <w:r>
        <w:t>’</w:t>
      </w:r>
      <w:r w:rsidR="009D4A85" w:rsidRPr="0095276B">
        <w:t>y arrivez pas</w:t>
      </w:r>
      <w:r>
        <w:t xml:space="preserve">, </w:t>
      </w:r>
      <w:r w:rsidR="009D4A85" w:rsidRPr="0095276B">
        <w:t>je vous réponds</w:t>
      </w:r>
      <w:r>
        <w:t xml:space="preserve"> : </w:t>
      </w:r>
      <w:r w:rsidR="009D4A85" w:rsidRPr="0095276B">
        <w:t>côté souffrance</w:t>
      </w:r>
      <w:r>
        <w:t>. »</w:t>
      </w:r>
    </w:p>
    <w:p w14:paraId="04D502D3" w14:textId="77777777" w:rsidR="006455E5" w:rsidRDefault="009D4A85" w:rsidP="002666CE">
      <w:r w:rsidRPr="0095276B">
        <w:t>Louis laissa glisser entre ses deux pieds sa serviette de l</w:t>
      </w:r>
      <w:r w:rsidRPr="0095276B">
        <w:t>y</w:t>
      </w:r>
      <w:r w:rsidRPr="0095276B">
        <w:t>céen</w:t>
      </w:r>
      <w:r w:rsidR="006455E5">
        <w:t xml:space="preserve">, </w:t>
      </w:r>
      <w:r w:rsidRPr="0095276B">
        <w:t>qu</w:t>
      </w:r>
      <w:r w:rsidR="006455E5">
        <w:t>’</w:t>
      </w:r>
      <w:r w:rsidRPr="0095276B">
        <w:t>il avait portée jusque-là et qui l</w:t>
      </w:r>
      <w:r w:rsidR="006455E5">
        <w:t>’</w:t>
      </w:r>
      <w:r w:rsidRPr="0095276B">
        <w:t>embarrassait</w:t>
      </w:r>
      <w:r w:rsidR="006455E5">
        <w:t xml:space="preserve">. </w:t>
      </w:r>
      <w:r w:rsidRPr="0095276B">
        <w:t>Il débo</w:t>
      </w:r>
      <w:r w:rsidRPr="0095276B">
        <w:t>u</w:t>
      </w:r>
      <w:r w:rsidRPr="0095276B">
        <w:t>tonna le haut de son veston</w:t>
      </w:r>
      <w:r w:rsidR="006455E5">
        <w:t xml:space="preserve">, </w:t>
      </w:r>
      <w:r w:rsidRPr="0095276B">
        <w:t>attira un portefeuille de cuir glacé</w:t>
      </w:r>
      <w:r w:rsidR="006455E5">
        <w:t xml:space="preserve">, </w:t>
      </w:r>
      <w:r w:rsidRPr="0095276B">
        <w:t>et finit par en sortir un papier qu</w:t>
      </w:r>
      <w:r w:rsidR="006455E5">
        <w:t>’</w:t>
      </w:r>
      <w:r w:rsidRPr="0095276B">
        <w:t>il tendit à Ben sans mot dire</w:t>
      </w:r>
      <w:r w:rsidR="006455E5">
        <w:t>.</w:t>
      </w:r>
    </w:p>
    <w:p w14:paraId="1BEA6A53" w14:textId="77777777" w:rsidR="006455E5" w:rsidRDefault="009D4A85" w:rsidP="002666CE">
      <w:r w:rsidRPr="0095276B">
        <w:t>C</w:t>
      </w:r>
      <w:r w:rsidR="006455E5">
        <w:t>’</w:t>
      </w:r>
      <w:r w:rsidRPr="0095276B">
        <w:t>était la feuille que Justin avait couverte de ses laconiques inscriptions</w:t>
      </w:r>
      <w:r w:rsidR="006455E5">
        <w:t xml:space="preserve">, </w:t>
      </w:r>
      <w:r w:rsidRPr="0095276B">
        <w:t>le jour où il avait pris son parti</w:t>
      </w:r>
      <w:r w:rsidR="006455E5">
        <w:t xml:space="preserve">. </w:t>
      </w:r>
      <w:r w:rsidRPr="0095276B">
        <w:t>Louis l</w:t>
      </w:r>
      <w:r w:rsidR="006455E5">
        <w:t>’</w:t>
      </w:r>
      <w:r w:rsidRPr="0095276B">
        <w:t>avait d</w:t>
      </w:r>
      <w:r w:rsidRPr="0095276B">
        <w:t>é</w:t>
      </w:r>
      <w:r w:rsidRPr="0095276B">
        <w:t>couverte et gardée pour en faire une farce à son cousin</w:t>
      </w:r>
      <w:r w:rsidR="006455E5">
        <w:t xml:space="preserve">. </w:t>
      </w:r>
      <w:r w:rsidRPr="0095276B">
        <w:t>Il est à présumer qu</w:t>
      </w:r>
      <w:r w:rsidR="006455E5">
        <w:t>’</w:t>
      </w:r>
      <w:r w:rsidRPr="0095276B">
        <w:t>il y avait trouvé</w:t>
      </w:r>
      <w:r w:rsidR="006455E5">
        <w:t xml:space="preserve">, </w:t>
      </w:r>
      <w:r w:rsidRPr="0095276B">
        <w:t>dans la suite</w:t>
      </w:r>
      <w:r w:rsidR="006455E5">
        <w:t xml:space="preserve">, </w:t>
      </w:r>
      <w:r w:rsidRPr="0095276B">
        <w:t>matière à des r</w:t>
      </w:r>
      <w:r w:rsidRPr="0095276B">
        <w:t>é</w:t>
      </w:r>
      <w:r w:rsidRPr="0095276B">
        <w:t>flexions d</w:t>
      </w:r>
      <w:r w:rsidR="006455E5">
        <w:t>’</w:t>
      </w:r>
      <w:r w:rsidRPr="0095276B">
        <w:t>autres sortes</w:t>
      </w:r>
      <w:r w:rsidR="006455E5">
        <w:t xml:space="preserve">, </w:t>
      </w:r>
      <w:r w:rsidRPr="0095276B">
        <w:t>car le feuillet était usé</w:t>
      </w:r>
      <w:r w:rsidR="006455E5">
        <w:t xml:space="preserve">, </w:t>
      </w:r>
      <w:r w:rsidRPr="0095276B">
        <w:t>froissé</w:t>
      </w:r>
      <w:r w:rsidR="006455E5">
        <w:t xml:space="preserve">, </w:t>
      </w:r>
      <w:r w:rsidRPr="0095276B">
        <w:t>comme un papier souvent manié</w:t>
      </w:r>
      <w:r w:rsidR="006455E5">
        <w:t>.</w:t>
      </w:r>
    </w:p>
    <w:p w14:paraId="414ED192" w14:textId="77777777" w:rsidR="006455E5" w:rsidRDefault="009D4A85" w:rsidP="002666CE">
      <w:r w:rsidRPr="0095276B">
        <w:t>L</w:t>
      </w:r>
      <w:r w:rsidR="006455E5">
        <w:t>’</w:t>
      </w:r>
      <w:r w:rsidRPr="0095276B">
        <w:t>enfant examina la figure rousse de Benjamin pendant que celui-ci prenait connaissance de l</w:t>
      </w:r>
      <w:r w:rsidR="006455E5">
        <w:t>’</w:t>
      </w:r>
      <w:r w:rsidRPr="0095276B">
        <w:t>étrange document</w:t>
      </w:r>
      <w:r w:rsidR="006455E5">
        <w:t xml:space="preserve">. </w:t>
      </w:r>
      <w:r w:rsidRPr="0095276B">
        <w:t>Puis il mit le doigt</w:t>
      </w:r>
      <w:r w:rsidR="006455E5">
        <w:t xml:space="preserve">, </w:t>
      </w:r>
      <w:r w:rsidRPr="0095276B">
        <w:t>sans y regarder</w:t>
      </w:r>
      <w:r w:rsidR="006455E5">
        <w:t xml:space="preserve">, </w:t>
      </w:r>
      <w:r w:rsidRPr="0095276B">
        <w:t>sur l</w:t>
      </w:r>
      <w:r w:rsidR="006455E5">
        <w:t>’</w:t>
      </w:r>
      <w:r w:rsidRPr="0095276B">
        <w:t>endroit où</w:t>
      </w:r>
      <w:r w:rsidR="006455E5">
        <w:t xml:space="preserve">, </w:t>
      </w:r>
      <w:r w:rsidRPr="0095276B">
        <w:t>associé au nom</w:t>
      </w:r>
      <w:r w:rsidR="006455E5">
        <w:t xml:space="preserve">, </w:t>
      </w:r>
      <w:r w:rsidRPr="0095276B">
        <w:t>d</w:t>
      </w:r>
      <w:r w:rsidR="006455E5">
        <w:t>’</w:t>
      </w:r>
      <w:r w:rsidRPr="0095276B">
        <w:t xml:space="preserve">Hélène Le </w:t>
      </w:r>
      <w:proofErr w:type="spellStart"/>
      <w:r w:rsidRPr="0095276B">
        <w:t>Pleynier</w:t>
      </w:r>
      <w:proofErr w:type="spellEnd"/>
      <w:r w:rsidR="006455E5">
        <w:t xml:space="preserve">, </w:t>
      </w:r>
      <w:r w:rsidRPr="0095276B">
        <w:t>figurait celui de son père</w:t>
      </w:r>
      <w:r w:rsidR="006455E5">
        <w:t>.</w:t>
      </w:r>
    </w:p>
    <w:p w14:paraId="011E4E67" w14:textId="0AFDAFD2" w:rsidR="002666CE" w:rsidRDefault="006455E5" w:rsidP="002666CE">
      <w:r>
        <w:lastRenderedPageBreak/>
        <w:t>« </w:t>
      </w:r>
      <w:r w:rsidR="009D4A85" w:rsidRPr="0095276B">
        <w:t>Et celui-là</w:t>
      </w:r>
      <w:r>
        <w:t xml:space="preserve">, </w:t>
      </w:r>
      <w:r w:rsidR="009D4A85" w:rsidRPr="0095276B">
        <w:t>Ben</w:t>
      </w:r>
      <w:r>
        <w:t xml:space="preserve">, </w:t>
      </w:r>
      <w:r w:rsidR="009D4A85" w:rsidRPr="0095276B">
        <w:t>a-t-il trouvé</w:t>
      </w:r>
      <w:r>
        <w:t xml:space="preserve">, </w:t>
      </w:r>
      <w:r w:rsidR="009D4A85" w:rsidRPr="0095276B">
        <w:t>ce jour-là</w:t>
      </w:r>
      <w:r>
        <w:t xml:space="preserve">, </w:t>
      </w:r>
      <w:r w:rsidR="009D4A85" w:rsidRPr="0095276B">
        <w:t>le sens de sa mi</w:t>
      </w:r>
      <w:r w:rsidR="009D4A85" w:rsidRPr="0095276B">
        <w:t>s</w:t>
      </w:r>
      <w:r w:rsidR="009D4A85" w:rsidRPr="0095276B">
        <w:t>sion</w:t>
      </w:r>
      <w:r>
        <w:t> ? »</w:t>
      </w:r>
    </w:p>
    <w:p w14:paraId="06C4DB53" w14:textId="77777777" w:rsidR="006455E5" w:rsidRDefault="009D4A85" w:rsidP="002666CE">
      <w:r w:rsidRPr="0095276B">
        <w:t>Ben se troubla</w:t>
      </w:r>
      <w:r w:rsidR="006455E5">
        <w:t> :</w:t>
      </w:r>
    </w:p>
    <w:p w14:paraId="30A81D1C" w14:textId="07CAB66B" w:rsidR="002666CE" w:rsidRDefault="006455E5" w:rsidP="002666CE">
      <w:r>
        <w:t>« </w:t>
      </w:r>
      <w:r w:rsidR="009D4A85" w:rsidRPr="0095276B">
        <w:t>Je ne pensais pas que cet épisode aurait été jusqu</w:t>
      </w:r>
      <w:r>
        <w:t>’</w:t>
      </w:r>
      <w:r w:rsidR="009D4A85" w:rsidRPr="0095276B">
        <w:t>à vous</w:t>
      </w:r>
      <w:r>
        <w:t xml:space="preserve">. </w:t>
      </w:r>
      <w:r w:rsidR="009D4A85" w:rsidRPr="0095276B">
        <w:t>Ici</w:t>
      </w:r>
      <w:r>
        <w:t xml:space="preserve">, </w:t>
      </w:r>
      <w:r w:rsidR="009D4A85" w:rsidRPr="0095276B">
        <w:t>Louis</w:t>
      </w:r>
      <w:r>
        <w:t xml:space="preserve">, </w:t>
      </w:r>
      <w:r w:rsidR="009D4A85" w:rsidRPr="0095276B">
        <w:rPr>
          <w:i/>
          <w:iCs/>
        </w:rPr>
        <w:t>je ne sais plus rien</w:t>
      </w:r>
      <w:r>
        <w:t xml:space="preserve">. </w:t>
      </w:r>
      <w:r w:rsidR="009D4A85" w:rsidRPr="0095276B">
        <w:t>Et qui saurait</w:t>
      </w:r>
      <w:r>
        <w:t xml:space="preserve"> ? </w:t>
      </w:r>
      <w:r w:rsidR="009D4A85" w:rsidRPr="0095276B">
        <w:t>Honore tes père et mère</w:t>
      </w:r>
      <w:r>
        <w:t xml:space="preserve">. </w:t>
      </w:r>
      <w:r w:rsidR="009D4A85" w:rsidRPr="0095276B">
        <w:t>Si Joseph n</w:t>
      </w:r>
      <w:r>
        <w:t>’</w:t>
      </w:r>
      <w:r w:rsidR="009D4A85" w:rsidRPr="0095276B">
        <w:t>avait pas épousé Élisa</w:t>
      </w:r>
      <w:r>
        <w:t xml:space="preserve">, </w:t>
      </w:r>
      <w:r w:rsidR="009D4A85" w:rsidRPr="0095276B">
        <w:t>serais-tu de ce mo</w:t>
      </w:r>
      <w:r w:rsidR="009D4A85" w:rsidRPr="0095276B">
        <w:t>n</w:t>
      </w:r>
      <w:r w:rsidR="009D4A85" w:rsidRPr="0095276B">
        <w:t>de</w:t>
      </w:r>
      <w:r>
        <w:t xml:space="preserve"> ? </w:t>
      </w:r>
      <w:r w:rsidR="009D4A85" w:rsidRPr="0095276B">
        <w:t>Tu n</w:t>
      </w:r>
      <w:r>
        <w:t>’</w:t>
      </w:r>
      <w:r w:rsidR="009D4A85" w:rsidRPr="0095276B">
        <w:t>as pas autre chose à considérer</w:t>
      </w:r>
      <w:r>
        <w:t xml:space="preserve">. </w:t>
      </w:r>
      <w:r w:rsidR="009D4A85" w:rsidRPr="0095276B">
        <w:t>Tu n</w:t>
      </w:r>
      <w:r>
        <w:t>’</w:t>
      </w:r>
      <w:r w:rsidR="009D4A85" w:rsidRPr="0095276B">
        <w:t>as pas</w:t>
      </w:r>
      <w:r>
        <w:t xml:space="preserve">, </w:t>
      </w:r>
      <w:r w:rsidR="009D4A85" w:rsidRPr="0095276B">
        <w:t>là-dessus</w:t>
      </w:r>
      <w:r>
        <w:t xml:space="preserve">, </w:t>
      </w:r>
      <w:r w:rsidR="009D4A85" w:rsidRPr="0095276B">
        <w:t>un jugement à prononcer</w:t>
      </w:r>
      <w:r>
        <w:t xml:space="preserve">. </w:t>
      </w:r>
      <w:r w:rsidR="009D4A85" w:rsidRPr="0095276B">
        <w:t>Ton père est celui dont je pa</w:t>
      </w:r>
      <w:r w:rsidR="009D4A85" w:rsidRPr="0095276B">
        <w:t>r</w:t>
      </w:r>
      <w:r w:rsidR="009D4A85" w:rsidRPr="0095276B">
        <w:t>lais</w:t>
      </w:r>
      <w:r>
        <w:t xml:space="preserve">, </w:t>
      </w:r>
      <w:r w:rsidR="009D4A85" w:rsidRPr="0095276B">
        <w:t>qui s</w:t>
      </w:r>
      <w:r>
        <w:t>’</w:t>
      </w:r>
      <w:r w:rsidR="009D4A85" w:rsidRPr="0095276B">
        <w:t>est approché</w:t>
      </w:r>
      <w:r>
        <w:t xml:space="preserve">, </w:t>
      </w:r>
      <w:r w:rsidR="009D4A85" w:rsidRPr="0095276B">
        <w:t>un jour</w:t>
      </w:r>
      <w:r>
        <w:t xml:space="preserve">, </w:t>
      </w:r>
      <w:r w:rsidR="009D4A85" w:rsidRPr="0095276B">
        <w:t>de cette vieille civilisation</w:t>
      </w:r>
      <w:r>
        <w:t xml:space="preserve">. </w:t>
      </w:r>
      <w:r w:rsidR="009D4A85" w:rsidRPr="0095276B">
        <w:t>Qui sait si tu ne dois pas à cela d</w:t>
      </w:r>
      <w:r>
        <w:t>’</w:t>
      </w:r>
      <w:r w:rsidR="009D4A85" w:rsidRPr="0095276B">
        <w:t>être ce que tu es</w:t>
      </w:r>
      <w:r>
        <w:t xml:space="preserve"> ? </w:t>
      </w:r>
      <w:r w:rsidR="009D4A85" w:rsidRPr="0095276B">
        <w:t>Va</w:t>
      </w:r>
      <w:r>
        <w:t xml:space="preserve">, </w:t>
      </w:r>
      <w:r w:rsidR="009D4A85" w:rsidRPr="0095276B">
        <w:t>va</w:t>
      </w:r>
      <w:r>
        <w:t xml:space="preserve">, </w:t>
      </w:r>
      <w:r w:rsidR="009D4A85" w:rsidRPr="0095276B">
        <w:t>ne fais rien pour te mettre sur le chemin de qui que ce soit</w:t>
      </w:r>
      <w:r>
        <w:t xml:space="preserve">, </w:t>
      </w:r>
      <w:r w:rsidR="009D4A85" w:rsidRPr="0095276B">
        <w:t>et garde soigneusement ta voie libre</w:t>
      </w:r>
      <w:r>
        <w:t xml:space="preserve">. </w:t>
      </w:r>
      <w:r w:rsidR="009D4A85" w:rsidRPr="0095276B">
        <w:t>Toutefois</w:t>
      </w:r>
      <w:r>
        <w:rPr>
          <w:rFonts w:eastAsia="Georgia" w:cs="Georgia"/>
        </w:rPr>
        <w:t xml:space="preserve">… </w:t>
      </w:r>
      <w:r w:rsidR="009D4A85" w:rsidRPr="0095276B">
        <w:t xml:space="preserve">si </w:t>
      </w:r>
      <w:r w:rsidR="009D4A85" w:rsidRPr="0095276B">
        <w:rPr>
          <w:i/>
          <w:iCs/>
        </w:rPr>
        <w:t>elle</w:t>
      </w:r>
      <w:r w:rsidR="009D4A85" w:rsidRPr="0095276B">
        <w:t xml:space="preserve"> n</w:t>
      </w:r>
      <w:r>
        <w:t>’</w:t>
      </w:r>
      <w:r w:rsidR="009D4A85" w:rsidRPr="0095276B">
        <w:t>est pas morte</w:t>
      </w:r>
      <w:r>
        <w:t xml:space="preserve">, </w:t>
      </w:r>
      <w:r w:rsidR="009D4A85" w:rsidRPr="0095276B">
        <w:t>et si tu viens à la rencontrer</w:t>
      </w:r>
      <w:r>
        <w:t xml:space="preserve">, </w:t>
      </w:r>
      <w:r w:rsidR="009D4A85" w:rsidRPr="0095276B">
        <w:t>demande-lui</w:t>
      </w:r>
      <w:r>
        <w:t xml:space="preserve">… </w:t>
      </w:r>
      <w:r w:rsidR="009D4A85" w:rsidRPr="0095276B">
        <w:t>demande-lui sa b</w:t>
      </w:r>
      <w:r w:rsidR="009D4A85" w:rsidRPr="0095276B">
        <w:t>é</w:t>
      </w:r>
      <w:r w:rsidR="009D4A85" w:rsidRPr="0095276B">
        <w:t>nédiction</w:t>
      </w:r>
      <w:r>
        <w:t xml:space="preserve">. </w:t>
      </w:r>
      <w:r w:rsidR="009D4A85" w:rsidRPr="0095276B">
        <w:t>Celle-là ne te la refusera pas</w:t>
      </w:r>
      <w:r>
        <w:t xml:space="preserve">. </w:t>
      </w:r>
      <w:r w:rsidR="009D4A85" w:rsidRPr="0095276B">
        <w:t>Comme toute la vie doit passer à travers la femme pour se perpétuer</w:t>
      </w:r>
      <w:r>
        <w:t xml:space="preserve">, </w:t>
      </w:r>
      <w:r w:rsidR="009D4A85" w:rsidRPr="0095276B">
        <w:t>la femme sait quelque chose de plus que nous</w:t>
      </w:r>
      <w:r>
        <w:t xml:space="preserve">, </w:t>
      </w:r>
      <w:r w:rsidR="009D4A85" w:rsidRPr="0095276B">
        <w:t>dans le domaine obscur</w:t>
      </w:r>
      <w:r>
        <w:t>. »</w:t>
      </w:r>
    </w:p>
    <w:p w14:paraId="4C033B88" w14:textId="77777777" w:rsidR="006455E5" w:rsidRDefault="006455E5" w:rsidP="002666CE"/>
    <w:p w14:paraId="3A921255" w14:textId="77777777" w:rsidR="006455E5" w:rsidRDefault="009D4A85" w:rsidP="002666CE">
      <w:r w:rsidRPr="0095276B">
        <w:t>Il y eut ici</w:t>
      </w:r>
      <w:r w:rsidR="006455E5">
        <w:t xml:space="preserve">, </w:t>
      </w:r>
      <w:r w:rsidRPr="0095276B">
        <w:t>un silence</w:t>
      </w:r>
      <w:r w:rsidR="006455E5">
        <w:t xml:space="preserve">, </w:t>
      </w:r>
      <w:r w:rsidR="006455E5">
        <w:rPr>
          <w:rFonts w:eastAsia="Georgia" w:cs="Georgia"/>
        </w:rPr>
        <w:t xml:space="preserve">– </w:t>
      </w:r>
      <w:r w:rsidRPr="0095276B">
        <w:t>le dernier de cet entretien</w:t>
      </w:r>
      <w:r w:rsidR="006455E5">
        <w:t>.</w:t>
      </w:r>
    </w:p>
    <w:p w14:paraId="01600610" w14:textId="491EB853" w:rsidR="002666CE" w:rsidRDefault="006455E5" w:rsidP="002666CE">
      <w:r>
        <w:t>« </w:t>
      </w:r>
      <w:r w:rsidR="009D4A85" w:rsidRPr="0095276B">
        <w:t>En attendant</w:t>
      </w:r>
      <w:r>
        <w:t xml:space="preserve">, </w:t>
      </w:r>
      <w:r w:rsidR="009D4A85" w:rsidRPr="0095276B">
        <w:t>si j</w:t>
      </w:r>
      <w:r>
        <w:t>’</w:t>
      </w:r>
      <w:r w:rsidR="009D4A85" w:rsidRPr="0095276B">
        <w:t>étais de vous</w:t>
      </w:r>
      <w:r>
        <w:t xml:space="preserve">, </w:t>
      </w:r>
      <w:r w:rsidR="009D4A85" w:rsidRPr="0095276B">
        <w:t>je ne promènerais pas plus longtemps ce cilice sur ma poitrine</w:t>
      </w:r>
      <w:r>
        <w:t xml:space="preserve">. </w:t>
      </w:r>
      <w:r w:rsidR="009D4A85" w:rsidRPr="0095276B">
        <w:t>Laissez le passé se d</w:t>
      </w:r>
      <w:r w:rsidR="009D4A85" w:rsidRPr="0095276B">
        <w:t>é</w:t>
      </w:r>
      <w:r w:rsidR="009D4A85" w:rsidRPr="0095276B">
        <w:t>truire lui-même</w:t>
      </w:r>
      <w:r>
        <w:t xml:space="preserve">. </w:t>
      </w:r>
      <w:r w:rsidR="009D4A85" w:rsidRPr="0095276B">
        <w:t>Ne jugez pas</w:t>
      </w:r>
      <w:r>
        <w:t xml:space="preserve">. </w:t>
      </w:r>
      <w:r w:rsidR="009D4A85" w:rsidRPr="0095276B">
        <w:t>Agissez</w:t>
      </w:r>
      <w:r>
        <w:t xml:space="preserve">. </w:t>
      </w:r>
      <w:r w:rsidR="009D4A85" w:rsidRPr="0095276B">
        <w:t>Vos actes contiennent l</w:t>
      </w:r>
      <w:r>
        <w:t>’</w:t>
      </w:r>
      <w:r w:rsidR="009D4A85" w:rsidRPr="0095276B">
        <w:t>unique sanction valable</w:t>
      </w:r>
      <w:r>
        <w:t xml:space="preserve">. </w:t>
      </w:r>
      <w:r w:rsidR="009D4A85" w:rsidRPr="0095276B">
        <w:t>Vos actes seront le jugement de vos jugements</w:t>
      </w:r>
      <w:r>
        <w:t>. »</w:t>
      </w:r>
    </w:p>
    <w:p w14:paraId="00AF5029" w14:textId="77777777" w:rsidR="006455E5" w:rsidRDefault="009D4A85" w:rsidP="002666CE">
      <w:r w:rsidRPr="0095276B">
        <w:t>Louis ne dit rien</w:t>
      </w:r>
      <w:r w:rsidR="006455E5">
        <w:t xml:space="preserve">, </w:t>
      </w:r>
      <w:r w:rsidRPr="0095276B">
        <w:t>mais retira le document des mains de Ben</w:t>
      </w:r>
      <w:r w:rsidR="006455E5">
        <w:t xml:space="preserve">. </w:t>
      </w:r>
      <w:r w:rsidRPr="0095276B">
        <w:t>La pulpe du papier était réduite à une telle minceur</w:t>
      </w:r>
      <w:r w:rsidR="006455E5">
        <w:t xml:space="preserve">, </w:t>
      </w:r>
      <w:r w:rsidRPr="0095276B">
        <w:t>qu</w:t>
      </w:r>
      <w:r w:rsidR="006455E5">
        <w:t>’</w:t>
      </w:r>
      <w:r w:rsidRPr="0095276B">
        <w:t>il suffit d</w:t>
      </w:r>
      <w:r w:rsidR="006455E5">
        <w:t>’</w:t>
      </w:r>
      <w:r w:rsidRPr="0095276B">
        <w:t>un geste insignifiant du pouce pour la transformer en poussière</w:t>
      </w:r>
      <w:r w:rsidR="006455E5">
        <w:t>.</w:t>
      </w:r>
    </w:p>
    <w:p w14:paraId="62BF6CF2" w14:textId="77777777" w:rsidR="006455E5" w:rsidRDefault="009D4A85" w:rsidP="002666CE">
      <w:r w:rsidRPr="0095276B">
        <w:lastRenderedPageBreak/>
        <w:t>Une sorte de duvet gris se balança un instant devant les deux hommes</w:t>
      </w:r>
      <w:r w:rsidR="006455E5">
        <w:t xml:space="preserve"> ; </w:t>
      </w:r>
      <w:r w:rsidRPr="0095276B">
        <w:t>puis une légère brise d</w:t>
      </w:r>
      <w:r w:rsidR="006455E5">
        <w:t>’</w:t>
      </w:r>
      <w:r w:rsidRPr="0095276B">
        <w:t>Est le saisit</w:t>
      </w:r>
      <w:r w:rsidR="006455E5">
        <w:t xml:space="preserve">, </w:t>
      </w:r>
      <w:r w:rsidRPr="0095276B">
        <w:t>et les flocons allèrent</w:t>
      </w:r>
      <w:r w:rsidR="006455E5">
        <w:t xml:space="preserve">, </w:t>
      </w:r>
      <w:r w:rsidRPr="0095276B">
        <w:t>l</w:t>
      </w:r>
      <w:r w:rsidR="006455E5">
        <w:t>’</w:t>
      </w:r>
      <w:r w:rsidRPr="0095276B">
        <w:t>un après l</w:t>
      </w:r>
      <w:r w:rsidR="006455E5">
        <w:t>’</w:t>
      </w:r>
      <w:r w:rsidRPr="0095276B">
        <w:t>autre</w:t>
      </w:r>
      <w:r w:rsidR="006455E5">
        <w:t xml:space="preserve">, </w:t>
      </w:r>
      <w:r w:rsidRPr="0095276B">
        <w:t>se perdre au-dessus de Vendeuvre</w:t>
      </w:r>
      <w:r w:rsidR="006455E5">
        <w:t xml:space="preserve">, </w:t>
      </w:r>
      <w:r w:rsidRPr="0095276B">
        <w:t>dont les longs toits tressaillaient au soleil de mai</w:t>
      </w:r>
      <w:r w:rsidR="006455E5">
        <w:t xml:space="preserve">, </w:t>
      </w:r>
      <w:r w:rsidRPr="0095276B">
        <w:t>comme sous l</w:t>
      </w:r>
      <w:r w:rsidR="006455E5">
        <w:t>’</w:t>
      </w:r>
      <w:r w:rsidRPr="0095276B">
        <w:t>effort d</w:t>
      </w:r>
      <w:r w:rsidR="006455E5">
        <w:t>’</w:t>
      </w:r>
      <w:r w:rsidRPr="0095276B">
        <w:t>une souffrance intérieure</w:t>
      </w:r>
      <w:r w:rsidR="006455E5">
        <w:t>.</w:t>
      </w:r>
    </w:p>
    <w:p w14:paraId="3673A5FC" w14:textId="77777777" w:rsidR="006455E5" w:rsidRDefault="009D4A85" w:rsidP="002666CE">
      <w:pPr>
        <w:jc w:val="right"/>
        <w:rPr>
          <w:i/>
          <w:iCs/>
        </w:rPr>
      </w:pPr>
      <w:r w:rsidRPr="002666CE">
        <w:rPr>
          <w:i/>
          <w:iCs/>
        </w:rPr>
        <w:t xml:space="preserve">La </w:t>
      </w:r>
      <w:proofErr w:type="spellStart"/>
      <w:r w:rsidRPr="002666CE">
        <w:rPr>
          <w:i/>
          <w:iCs/>
        </w:rPr>
        <w:t>Mérigofe</w:t>
      </w:r>
      <w:proofErr w:type="spellEnd"/>
      <w:r w:rsidR="006455E5">
        <w:rPr>
          <w:i/>
          <w:iCs/>
        </w:rPr>
        <w:t xml:space="preserve">, </w:t>
      </w:r>
      <w:r w:rsidRPr="002666CE">
        <w:rPr>
          <w:i/>
          <w:iCs/>
        </w:rPr>
        <w:t>août 1911</w:t>
      </w:r>
      <w:r w:rsidR="006455E5">
        <w:rPr>
          <w:i/>
          <w:iCs/>
        </w:rPr>
        <w:t>.</w:t>
      </w:r>
    </w:p>
    <w:p w14:paraId="38B2C872" w14:textId="77777777" w:rsidR="006455E5" w:rsidRDefault="009D4A85" w:rsidP="002666CE">
      <w:pPr>
        <w:jc w:val="right"/>
        <w:rPr>
          <w:i/>
          <w:iCs/>
        </w:rPr>
      </w:pPr>
      <w:r w:rsidRPr="002666CE">
        <w:rPr>
          <w:i/>
          <w:iCs/>
        </w:rPr>
        <w:t>Florence</w:t>
      </w:r>
      <w:r w:rsidR="006455E5">
        <w:rPr>
          <w:i/>
          <w:iCs/>
        </w:rPr>
        <w:t xml:space="preserve">, </w:t>
      </w:r>
      <w:r w:rsidRPr="002666CE">
        <w:rPr>
          <w:i/>
          <w:iCs/>
        </w:rPr>
        <w:t>février 1914</w:t>
      </w:r>
      <w:r w:rsidR="006455E5">
        <w:rPr>
          <w:i/>
          <w:iCs/>
        </w:rPr>
        <w:t>.</w:t>
      </w:r>
    </w:p>
    <w:p w14:paraId="78C8CA3E" w14:textId="0DB37597" w:rsidR="00033562" w:rsidRDefault="00033562">
      <w:pPr>
        <w:sectPr w:rsidR="00033562" w:rsidSect="002666CE">
          <w:footerReference w:type="default" r:id="rId14"/>
          <w:pgSz w:w="11906" w:h="16838" w:code="9"/>
          <w:pgMar w:top="1134" w:right="1134" w:bottom="1134" w:left="1134" w:header="709" w:footer="709" w:gutter="0"/>
          <w:cols w:space="708"/>
          <w:titlePg/>
          <w:docGrid w:linePitch="360"/>
        </w:sectPr>
      </w:pPr>
    </w:p>
    <w:p w14:paraId="4A039DF7" w14:textId="77777777" w:rsidR="00033562" w:rsidRDefault="00033562" w:rsidP="006455E5">
      <w:pPr>
        <w:pStyle w:val="Titre1"/>
        <w:spacing w:before="0" w:after="480"/>
      </w:pPr>
      <w:bookmarkStart w:id="53" w:name="_Toc197888853"/>
      <w:r>
        <w:lastRenderedPageBreak/>
        <w:t>À propos de cette édition électronique</w:t>
      </w:r>
      <w:bookmarkEnd w:id="53"/>
    </w:p>
    <w:p w14:paraId="1DD9A86C" w14:textId="77777777" w:rsidR="006455E5" w:rsidRDefault="006455E5" w:rsidP="006455E5">
      <w:pPr>
        <w:spacing w:before="180" w:after="180"/>
        <w:ind w:firstLine="0"/>
        <w:jc w:val="center"/>
        <w:rPr>
          <w:b/>
          <w:bCs/>
          <w:szCs w:val="32"/>
        </w:rPr>
      </w:pPr>
      <w:r w:rsidRPr="00633842">
        <w:rPr>
          <w:b/>
          <w:bCs/>
          <w:szCs w:val="32"/>
        </w:rPr>
        <w:t>Texte libre de droits</w:t>
      </w:r>
      <w:r>
        <w:rPr>
          <w:b/>
          <w:bCs/>
          <w:szCs w:val="32"/>
        </w:rPr>
        <w:t>.</w:t>
      </w:r>
    </w:p>
    <w:p w14:paraId="3738F8A0" w14:textId="77777777" w:rsidR="006455E5" w:rsidRDefault="006455E5" w:rsidP="006455E5">
      <w:pPr>
        <w:pStyle w:val="Centr"/>
        <w:spacing w:before="180" w:after="180"/>
      </w:pPr>
      <w:r w:rsidRPr="00633842">
        <w:t>Corrections</w:t>
      </w:r>
      <w:r>
        <w:t xml:space="preserve">, </w:t>
      </w:r>
      <w:r w:rsidRPr="00633842">
        <w:t>édition</w:t>
      </w:r>
      <w:r>
        <w:t xml:space="preserve">, </w:t>
      </w:r>
      <w:r w:rsidRPr="00633842">
        <w:t>conversion informatique et public</w:t>
      </w:r>
      <w:r w:rsidRPr="00633842">
        <w:t>a</w:t>
      </w:r>
      <w:r w:rsidRPr="00633842">
        <w:t>tion par le groupe</w:t>
      </w:r>
      <w:r>
        <w:t> :</w:t>
      </w:r>
    </w:p>
    <w:p w14:paraId="4EEEFF65" w14:textId="421EEB62" w:rsidR="006455E5" w:rsidRPr="00633842" w:rsidRDefault="006455E5" w:rsidP="006455E5">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41C8B15D" w14:textId="54B06A7E" w:rsidR="006455E5" w:rsidRPr="00633842" w:rsidRDefault="006455E5" w:rsidP="006455E5">
      <w:pPr>
        <w:pStyle w:val="Centr"/>
        <w:spacing w:before="180" w:after="180"/>
      </w:pPr>
      <w:hyperlink r:id="rId15" w:history="1">
        <w:r w:rsidRPr="00F74CD6">
          <w:rPr>
            <w:rStyle w:val="Lienhypertexte"/>
          </w:rPr>
          <w:t>https</w:t>
        </w:r>
        <w:r>
          <w:rPr>
            <w:rStyle w:val="Lienhypertexte"/>
          </w:rPr>
          <w:t xml:space="preserve"> : </w:t>
        </w:r>
        <w:r w:rsidRPr="00F74CD6">
          <w:rPr>
            <w:rStyle w:val="Lienhypertexte"/>
          </w:rPr>
          <w:t>//groups</w:t>
        </w:r>
        <w:r>
          <w:rPr>
            <w:rStyle w:val="Lienhypertexte"/>
          </w:rPr>
          <w:t xml:space="preserve">. </w:t>
        </w:r>
        <w:r w:rsidRPr="00F74CD6">
          <w:rPr>
            <w:rStyle w:val="Lienhypertexte"/>
          </w:rPr>
          <w:t>google</w:t>
        </w:r>
        <w:r>
          <w:rPr>
            <w:rStyle w:val="Lienhypertexte"/>
          </w:rPr>
          <w:t xml:space="preserve">. </w:t>
        </w:r>
        <w:r w:rsidRPr="00F74CD6">
          <w:rPr>
            <w:rStyle w:val="Lienhypertexte"/>
          </w:rPr>
          <w:t>com/g/</w:t>
        </w:r>
        <w:proofErr w:type="spellStart"/>
        <w:r w:rsidRPr="00F74CD6">
          <w:rPr>
            <w:rStyle w:val="Lienhypertexte"/>
          </w:rPr>
          <w:t>ebooksgratuits</w:t>
        </w:r>
        <w:proofErr w:type="spellEnd"/>
      </w:hyperlink>
    </w:p>
    <w:p w14:paraId="5EC0A6AE" w14:textId="06856FDD" w:rsidR="006455E5" w:rsidRDefault="006455E5" w:rsidP="006455E5">
      <w:pPr>
        <w:pStyle w:val="Centr"/>
        <w:spacing w:before="180" w:after="180"/>
      </w:pPr>
      <w:r w:rsidRPr="00633842">
        <w:t>Adresse du site web du groupe</w:t>
      </w:r>
      <w:r>
        <w:t> :</w:t>
      </w:r>
      <w:r>
        <w:br/>
      </w:r>
      <w:hyperlink r:id="rId16" w:history="1">
        <w:r w:rsidRPr="00681415">
          <w:rPr>
            <w:rStyle w:val="Lienhypertexte"/>
            <w:szCs w:val="32"/>
          </w:rPr>
          <w:t>http</w:t>
        </w:r>
        <w:r w:rsidRPr="00681415">
          <w:rPr>
            <w:rStyle w:val="Lienhypertexte"/>
            <w:szCs w:val="32"/>
          </w:rPr>
          <w:t>s</w:t>
        </w:r>
        <w:r>
          <w:rPr>
            <w:rStyle w:val="Lienhypertexte"/>
            <w:szCs w:val="32"/>
          </w:rPr>
          <w:t xml:space="preserve"> : </w:t>
        </w:r>
        <w:r w:rsidRPr="00681415">
          <w:rPr>
            <w:rStyle w:val="Lienhypertexte"/>
            <w:szCs w:val="32"/>
          </w:rPr>
          <w:t>//www</w:t>
        </w:r>
        <w:r>
          <w:rPr>
            <w:rStyle w:val="Lienhypertexte"/>
            <w:szCs w:val="32"/>
          </w:rPr>
          <w:t xml:space="preserve">. </w:t>
        </w:r>
        <w:proofErr w:type="spellStart"/>
        <w:r w:rsidRPr="00681415">
          <w:rPr>
            <w:rStyle w:val="Lienhypertexte"/>
            <w:szCs w:val="32"/>
          </w:rPr>
          <w:t>ebooksgratuits</w:t>
        </w:r>
        <w:proofErr w:type="spellEnd"/>
        <w:r>
          <w:rPr>
            <w:rStyle w:val="Lienhypertexte"/>
            <w:szCs w:val="32"/>
          </w:rPr>
          <w:t xml:space="preserve">. </w:t>
        </w:r>
        <w:r w:rsidRPr="00681415">
          <w:rPr>
            <w:rStyle w:val="Lienhypertexte"/>
            <w:szCs w:val="32"/>
          </w:rPr>
          <w:t>com/</w:t>
        </w:r>
      </w:hyperlink>
    </w:p>
    <w:p w14:paraId="61D6D2FA" w14:textId="77777777" w:rsidR="006455E5" w:rsidRDefault="006455E5" w:rsidP="006455E5">
      <w:pPr>
        <w:pStyle w:val="Centr"/>
        <w:spacing w:before="180" w:after="180"/>
      </w:pPr>
      <w:r>
        <w:t>—</w:t>
      </w:r>
    </w:p>
    <w:p w14:paraId="1F5D79B8" w14:textId="1FA6ECCA" w:rsidR="006455E5" w:rsidRDefault="006455E5" w:rsidP="006455E5">
      <w:pPr>
        <w:spacing w:before="180" w:after="180"/>
        <w:ind w:firstLine="0"/>
        <w:jc w:val="center"/>
        <w:rPr>
          <w:b/>
          <w:bCs/>
          <w:szCs w:val="32"/>
        </w:rPr>
      </w:pPr>
      <w:r>
        <w:rPr>
          <w:b/>
          <w:bCs/>
          <w:szCs w:val="32"/>
        </w:rPr>
        <w:t>Mai</w:t>
      </w:r>
      <w:r>
        <w:rPr>
          <w:b/>
          <w:bCs/>
          <w:szCs w:val="32"/>
        </w:rPr>
        <w:t xml:space="preserve"> 20</w:t>
      </w:r>
      <w:r>
        <w:rPr>
          <w:b/>
          <w:bCs/>
          <w:szCs w:val="32"/>
        </w:rPr>
        <w:t>2</w:t>
      </w:r>
      <w:r>
        <w:rPr>
          <w:b/>
          <w:bCs/>
          <w:szCs w:val="32"/>
        </w:rPr>
        <w:t>5</w:t>
      </w:r>
    </w:p>
    <w:p w14:paraId="11A541A8" w14:textId="77777777" w:rsidR="006455E5" w:rsidRDefault="006455E5" w:rsidP="006455E5">
      <w:pPr>
        <w:pStyle w:val="Centr"/>
        <w:spacing w:before="180" w:after="180"/>
        <w:rPr>
          <w:b/>
          <w:bCs/>
          <w:szCs w:val="32"/>
        </w:rPr>
      </w:pPr>
      <w:r>
        <w:rPr>
          <w:b/>
          <w:bCs/>
          <w:szCs w:val="32"/>
        </w:rPr>
        <w:t>—</w:t>
      </w:r>
    </w:p>
    <w:p w14:paraId="7574ACA4" w14:textId="77777777" w:rsidR="006455E5" w:rsidRDefault="006455E5" w:rsidP="006455E5">
      <w:pPr>
        <w:spacing w:before="180" w:after="180"/>
      </w:pPr>
      <w:r>
        <w:t>— </w:t>
      </w:r>
      <w:r w:rsidRPr="00633842">
        <w:rPr>
          <w:b/>
        </w:rPr>
        <w:t>Élaboration de ce livre électronique</w:t>
      </w:r>
      <w:r>
        <w:t> :</w:t>
      </w:r>
    </w:p>
    <w:p w14:paraId="399F2FD3" w14:textId="77777777" w:rsidR="006455E5" w:rsidRDefault="006455E5" w:rsidP="006455E5">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t>’</w:t>
      </w:r>
      <w:r w:rsidRPr="00633842">
        <w:t>élaboration de ce livre</w:t>
      </w:r>
      <w:r>
        <w:t xml:space="preserve">, </w:t>
      </w:r>
      <w:r w:rsidRPr="00633842">
        <w:t>sont</w:t>
      </w:r>
      <w:r>
        <w:t xml:space="preserve"> : </w:t>
      </w:r>
      <w:r w:rsidRPr="006455E5">
        <w:t>Jean-Marc</w:t>
      </w:r>
      <w:r>
        <w:t xml:space="preserve">, </w:t>
      </w:r>
      <w:proofErr w:type="spellStart"/>
      <w:r w:rsidRPr="006455E5">
        <w:t>MichelB</w:t>
      </w:r>
      <w:proofErr w:type="spellEnd"/>
      <w:r>
        <w:t xml:space="preserve">, </w:t>
      </w:r>
      <w:proofErr w:type="spellStart"/>
      <w:r>
        <w:t>Coolmicro</w:t>
      </w:r>
      <w:proofErr w:type="spellEnd"/>
      <w:r>
        <w:t>.</w:t>
      </w:r>
    </w:p>
    <w:p w14:paraId="6508FD82" w14:textId="77777777" w:rsidR="006455E5" w:rsidRDefault="006455E5" w:rsidP="006455E5">
      <w:pPr>
        <w:spacing w:before="180" w:after="180"/>
      </w:pPr>
      <w:r>
        <w:t>— </w:t>
      </w:r>
      <w:r w:rsidRPr="00633842">
        <w:rPr>
          <w:b/>
        </w:rPr>
        <w:t>Dispositions</w:t>
      </w:r>
      <w:r>
        <w:t> :</w:t>
      </w:r>
    </w:p>
    <w:p w14:paraId="00A2118B" w14:textId="77777777" w:rsidR="006455E5" w:rsidRDefault="006455E5" w:rsidP="006455E5">
      <w:pPr>
        <w:spacing w:before="180" w:after="180"/>
      </w:pPr>
      <w:r w:rsidRPr="00633842">
        <w:t>Les livres que nous mettons à votre disposition</w:t>
      </w:r>
      <w:r>
        <w:t xml:space="preserve">, </w:t>
      </w:r>
      <w:r w:rsidRPr="00633842">
        <w:t>sont des textes libres de droits</w:t>
      </w:r>
      <w:r>
        <w:t xml:space="preserve">, </w:t>
      </w:r>
      <w:r w:rsidRPr="00633842">
        <w:t>que vous pouvez utiliser librement</w:t>
      </w:r>
      <w:r>
        <w:t xml:space="preserve">, </w:t>
      </w:r>
      <w:r w:rsidRPr="00633842">
        <w:rPr>
          <w:u w:val="single"/>
        </w:rPr>
        <w:t>à une fin non commerciale et non professionnelle</w:t>
      </w:r>
      <w:r>
        <w:t xml:space="preserve">. </w:t>
      </w:r>
      <w:r w:rsidRPr="00633842">
        <w:t>Tout lien vers notre site est bienvenu</w:t>
      </w:r>
      <w:r>
        <w:t>…</w:t>
      </w:r>
    </w:p>
    <w:p w14:paraId="465E98CF" w14:textId="77777777" w:rsidR="006455E5" w:rsidRDefault="006455E5" w:rsidP="006455E5">
      <w:pPr>
        <w:spacing w:before="180" w:after="180"/>
      </w:pPr>
      <w:r>
        <w:t>— </w:t>
      </w:r>
      <w:r w:rsidRPr="00633842">
        <w:rPr>
          <w:b/>
        </w:rPr>
        <w:t>Qualité</w:t>
      </w:r>
      <w:r>
        <w:t> :</w:t>
      </w:r>
    </w:p>
    <w:p w14:paraId="7CDD5D8F" w14:textId="77777777" w:rsidR="006455E5" w:rsidRDefault="006455E5" w:rsidP="006455E5">
      <w:pPr>
        <w:spacing w:before="180" w:after="180"/>
      </w:pPr>
      <w:r w:rsidRPr="00633842">
        <w:t>Les textes sont livrés tels quels sans garantie de leur int</w:t>
      </w:r>
      <w:r w:rsidRPr="00633842">
        <w:t>é</w:t>
      </w:r>
      <w:r w:rsidRPr="00633842">
        <w:t>grité parfaite par rapport à l</w:t>
      </w:r>
      <w:r>
        <w:t>’</w:t>
      </w:r>
      <w:r w:rsidRPr="00633842">
        <w:t>original</w:t>
      </w:r>
      <w:r>
        <w:t xml:space="preserve">. </w:t>
      </w:r>
      <w:r w:rsidRPr="00633842">
        <w:t>Nous rappelons que c</w:t>
      </w:r>
      <w:r>
        <w:t>’</w:t>
      </w:r>
      <w:r w:rsidRPr="00633842">
        <w:t>est un travail d</w:t>
      </w:r>
      <w:r>
        <w:t>’</w:t>
      </w:r>
      <w:r w:rsidRPr="00633842">
        <w:t>amateurs non rétribués et que nous essayons de promouvoir la culture littéraire avec de maigres moyens</w:t>
      </w:r>
      <w:r>
        <w:t>.</w:t>
      </w:r>
    </w:p>
    <w:p w14:paraId="6BE435FC" w14:textId="77777777" w:rsidR="006455E5" w:rsidRDefault="006455E5" w:rsidP="006455E5">
      <w:pPr>
        <w:spacing w:before="180" w:after="180"/>
        <w:ind w:firstLine="0"/>
        <w:jc w:val="center"/>
        <w:rPr>
          <w:i/>
          <w:iCs/>
          <w:szCs w:val="32"/>
        </w:rPr>
      </w:pPr>
      <w:r w:rsidRPr="00633842">
        <w:rPr>
          <w:i/>
          <w:iCs/>
          <w:szCs w:val="32"/>
        </w:rPr>
        <w:t>Votre aide est la bienvenue</w:t>
      </w:r>
      <w:r>
        <w:rPr>
          <w:i/>
          <w:iCs/>
          <w:szCs w:val="32"/>
        </w:rPr>
        <w:t> !</w:t>
      </w:r>
    </w:p>
    <w:p w14:paraId="3E1DD6A3" w14:textId="77777777" w:rsidR="006455E5" w:rsidRDefault="006455E5" w:rsidP="006455E5">
      <w:pPr>
        <w:pStyle w:val="Centr"/>
        <w:suppressAutoHyphens/>
        <w:spacing w:before="180" w:after="180"/>
      </w:pPr>
      <w:r w:rsidRPr="00633842">
        <w:t>VOUS POUVEZ NOUS AIDER À FAIRE CONNAÎTRE CES CLASSIQUES LITTÉRAIRES</w:t>
      </w:r>
      <w:r>
        <w:t>.</w:t>
      </w:r>
    </w:p>
    <w:p w14:paraId="548BFC70" w14:textId="2CF7EBCD" w:rsidR="00033562" w:rsidRPr="002666CE" w:rsidRDefault="00033562" w:rsidP="006455E5">
      <w:pPr>
        <w:pStyle w:val="Centr"/>
        <w:suppressAutoHyphens/>
        <w:spacing w:before="180" w:after="180"/>
      </w:pPr>
    </w:p>
    <w:sectPr w:rsidR="00033562" w:rsidRPr="002666CE" w:rsidSect="006455E5">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3C0FA" w14:textId="77777777" w:rsidR="00C85357" w:rsidRDefault="00C85357">
      <w:r>
        <w:separator/>
      </w:r>
    </w:p>
  </w:endnote>
  <w:endnote w:type="continuationSeparator" w:id="0">
    <w:p w14:paraId="0778D3E8" w14:textId="77777777" w:rsidR="00C85357" w:rsidRDefault="00C85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14489" w14:textId="77777777" w:rsidR="00C22332" w:rsidRDefault="00C22332">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sidR="00BE1106">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92C60" w14:textId="77777777" w:rsidR="00C22332" w:rsidRDefault="00C22332">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837DE5">
      <w:rPr>
        <w:rStyle w:val="Numrodepage"/>
        <w:noProof/>
        <w:sz w:val="30"/>
        <w:szCs w:val="30"/>
      </w:rPr>
      <w:t>176</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2EA01" w14:textId="77777777" w:rsidR="00C85357" w:rsidRDefault="00C85357">
      <w:r>
        <w:separator/>
      </w:r>
    </w:p>
  </w:footnote>
  <w:footnote w:type="continuationSeparator" w:id="0">
    <w:p w14:paraId="7EF84719" w14:textId="77777777" w:rsidR="00C85357" w:rsidRDefault="00C85357">
      <w:r>
        <w:continuationSeparator/>
      </w:r>
    </w:p>
  </w:footnote>
  <w:footnote w:id="1">
    <w:p w14:paraId="1E9AC39D" w14:textId="7AB32589" w:rsidR="00C22332" w:rsidRDefault="00C22332" w:rsidP="009D4A85">
      <w:pPr>
        <w:pStyle w:val="Notedebasdepage"/>
      </w:pPr>
      <w:r>
        <w:rPr>
          <w:rStyle w:val="Appelnotedebasdep"/>
        </w:rPr>
        <w:footnoteRef/>
      </w:r>
      <w:r>
        <w:t xml:space="preserve"> Engourdi</w:t>
      </w:r>
      <w:r w:rsidR="006455E5">
        <w:t>.</w:t>
      </w:r>
    </w:p>
  </w:footnote>
  <w:footnote w:id="2">
    <w:p w14:paraId="324F26DE" w14:textId="78825E6D" w:rsidR="00C22332" w:rsidRDefault="00C22332" w:rsidP="009D4A85">
      <w:pPr>
        <w:pStyle w:val="Notedebasdepage"/>
      </w:pPr>
      <w:r>
        <w:rPr>
          <w:rStyle w:val="Appelnotedebasdep"/>
        </w:rPr>
        <w:footnoteRef/>
      </w:r>
      <w:r>
        <w:t xml:space="preserve"> Défunt</w:t>
      </w:r>
      <w:r w:rsidR="006455E5">
        <w:t>.</w:t>
      </w:r>
    </w:p>
  </w:footnote>
  <w:footnote w:id="3">
    <w:p w14:paraId="2192DB68" w14:textId="3041619D" w:rsidR="00C22332" w:rsidRDefault="00C22332" w:rsidP="009D4A85">
      <w:pPr>
        <w:pStyle w:val="Notedebasdepage"/>
      </w:pPr>
      <w:r>
        <w:rPr>
          <w:rStyle w:val="Appelnotedebasdep"/>
        </w:rPr>
        <w:footnoteRef/>
      </w:r>
      <w:r>
        <w:t xml:space="preserve"> </w:t>
      </w:r>
      <w:r w:rsidR="002107CE">
        <w:t>Diable</w:t>
      </w:r>
      <w:r w:rsidR="006455E5">
        <w:t>.</w:t>
      </w:r>
    </w:p>
  </w:footnote>
  <w:footnote w:id="4">
    <w:p w14:paraId="19F7E692" w14:textId="7A709CD0" w:rsidR="00C22332" w:rsidRDefault="00C22332" w:rsidP="009D4A85">
      <w:pPr>
        <w:pStyle w:val="Notedebasdepage"/>
      </w:pPr>
      <w:r>
        <w:rPr>
          <w:rStyle w:val="Appelnotedebasdep"/>
        </w:rPr>
        <w:footnoteRef/>
      </w:r>
      <w:r>
        <w:t xml:space="preserve"> Reine S</w:t>
      </w:r>
      <w:r w:rsidR="002107CE">
        <w:t>i</w:t>
      </w:r>
      <w:r>
        <w:t>mler</w:t>
      </w:r>
      <w:r w:rsidR="006455E5">
        <w:t>.</w:t>
      </w:r>
    </w:p>
  </w:footnote>
  <w:footnote w:id="5">
    <w:p w14:paraId="565534F2" w14:textId="378B7D9F" w:rsidR="00C22332" w:rsidRDefault="00C22332" w:rsidP="009D4A85">
      <w:pPr>
        <w:pStyle w:val="Notedebasdepage"/>
      </w:pPr>
      <w:r>
        <w:rPr>
          <w:rStyle w:val="Appelnotedebasdep"/>
        </w:rPr>
        <w:footnoteRef/>
      </w:r>
      <w:r>
        <w:t xml:space="preserve"> </w:t>
      </w:r>
      <w:proofErr w:type="spellStart"/>
      <w:r>
        <w:t>Grand</w:t>
      </w:r>
      <w:r w:rsidR="006455E5">
        <w:t>’</w:t>
      </w:r>
      <w:r>
        <w:t>rue</w:t>
      </w:r>
      <w:proofErr w:type="spellEnd"/>
      <w:r w:rsidR="006455E5">
        <w:t>.</w:t>
      </w:r>
    </w:p>
  </w:footnote>
  <w:footnote w:id="6">
    <w:p w14:paraId="1DDD13D0" w14:textId="7D5F1D0B" w:rsidR="00C22332" w:rsidRDefault="00C22332" w:rsidP="009D4A85">
      <w:pPr>
        <w:pStyle w:val="Notedebasdepage"/>
      </w:pPr>
      <w:r>
        <w:rPr>
          <w:rStyle w:val="Appelnotedebasdep"/>
        </w:rPr>
        <w:footnoteRef/>
      </w:r>
      <w:r>
        <w:t xml:space="preserve"> Deux </w:t>
      </w:r>
      <w:proofErr w:type="gramStart"/>
      <w:r>
        <w:t>cent</w:t>
      </w:r>
      <w:proofErr w:type="gramEnd"/>
      <w:r w:rsidR="006455E5">
        <w:rPr>
          <w:rFonts w:eastAsia="Georgia" w:cs="Georgia"/>
        </w:rPr>
        <w:t xml:space="preserve">… </w:t>
      </w:r>
      <w:r>
        <w:t>Dieu du ciel</w:t>
      </w:r>
      <w:r w:rsidR="006455E5">
        <w:rPr>
          <w:rFonts w:eastAsia="Georgia" w:cs="Georgia"/>
        </w:rPr>
        <w:t xml:space="preserve">… </w:t>
      </w:r>
      <w:r>
        <w:t>Myrtil</w:t>
      </w:r>
      <w:r w:rsidR="006455E5">
        <w:rPr>
          <w:rFonts w:eastAsia="Georgia" w:cs="Georgia"/>
        </w:rPr>
        <w:t xml:space="preserve">… </w:t>
      </w:r>
      <w:r>
        <w:t>tout</w:t>
      </w:r>
      <w:r w:rsidR="006455E5">
        <w:t xml:space="preserve">, </w:t>
      </w:r>
      <w:r>
        <w:t>tout</w:t>
      </w:r>
      <w:r w:rsidR="006455E5">
        <w:rPr>
          <w:rFonts w:eastAsia="Georgia" w:cs="Georgia"/>
        </w:rPr>
        <w:t>…</w:t>
      </w:r>
    </w:p>
  </w:footnote>
  <w:footnote w:id="7">
    <w:p w14:paraId="454DDB9E" w14:textId="4DAA98F0" w:rsidR="00C22332" w:rsidRDefault="00C22332" w:rsidP="009D4A85">
      <w:pPr>
        <w:pStyle w:val="Notedebasdepage"/>
      </w:pPr>
      <w:r>
        <w:rPr>
          <w:rStyle w:val="Appelnotedebasdep"/>
        </w:rPr>
        <w:footnoteRef/>
      </w:r>
      <w:r>
        <w:t xml:space="preserve"> Juif</w:t>
      </w:r>
      <w:r w:rsidR="006455E5">
        <w:t>.</w:t>
      </w:r>
    </w:p>
  </w:footnote>
  <w:footnote w:id="8">
    <w:p w14:paraId="56EF1A0F" w14:textId="15F5572F" w:rsidR="00C22332" w:rsidRDefault="00C22332" w:rsidP="009D4A85">
      <w:pPr>
        <w:pStyle w:val="Notedebasdepage"/>
      </w:pPr>
      <w:r>
        <w:rPr>
          <w:rStyle w:val="Appelnotedebasdep"/>
        </w:rPr>
        <w:footnoteRef/>
      </w:r>
      <w:r>
        <w:t xml:space="preserve"> Chrétien</w:t>
      </w:r>
      <w:r w:rsidR="006455E5">
        <w:t>.</w:t>
      </w:r>
    </w:p>
  </w:footnote>
  <w:footnote w:id="9">
    <w:p w14:paraId="2DC78D3D" w14:textId="0FC58077" w:rsidR="00C22332" w:rsidRDefault="00C22332" w:rsidP="009D4A85">
      <w:pPr>
        <w:pStyle w:val="Notedebasdepage"/>
      </w:pPr>
      <w:r>
        <w:rPr>
          <w:rStyle w:val="Appelnotedebasdep"/>
        </w:rPr>
        <w:footnoteRef/>
      </w:r>
      <w:r>
        <w:t xml:space="preserve"> Rien</w:t>
      </w:r>
      <w:r w:rsidR="006455E5">
        <w:t> !</w:t>
      </w:r>
    </w:p>
  </w:footnote>
  <w:footnote w:id="10">
    <w:p w14:paraId="5B822431" w14:textId="67ABC6CA" w:rsidR="00C22332" w:rsidRDefault="00C22332" w:rsidP="009D4A85">
      <w:pPr>
        <w:pStyle w:val="Notedebasdepage"/>
      </w:pPr>
      <w:r>
        <w:rPr>
          <w:rStyle w:val="Appelnotedebasdep"/>
        </w:rPr>
        <w:footnoteRef/>
      </w:r>
      <w:r>
        <w:t xml:space="preserve"> Voleurs</w:t>
      </w:r>
      <w:r w:rsidR="006455E5">
        <w:t>.</w:t>
      </w:r>
    </w:p>
  </w:footnote>
  <w:footnote w:id="11">
    <w:p w14:paraId="2AB34D22" w14:textId="46181B07" w:rsidR="00C22332" w:rsidRDefault="00C22332" w:rsidP="009D4A85">
      <w:pPr>
        <w:pStyle w:val="Notedebasdepage"/>
      </w:pPr>
      <w:r>
        <w:rPr>
          <w:rStyle w:val="Appelnotedebasdep"/>
        </w:rPr>
        <w:footnoteRef/>
      </w:r>
      <w:r>
        <w:t xml:space="preserve"> Pudding salé</w:t>
      </w:r>
      <w:r w:rsidR="006455E5">
        <w:t>.</w:t>
      </w:r>
    </w:p>
  </w:footnote>
  <w:footnote w:id="12">
    <w:p w14:paraId="3BA2E951" w14:textId="0500B212" w:rsidR="00C22332" w:rsidRDefault="00C22332" w:rsidP="009D4A85">
      <w:pPr>
        <w:pStyle w:val="Notedebasdepage"/>
      </w:pPr>
      <w:r>
        <w:rPr>
          <w:rStyle w:val="Appelnotedebasdep"/>
        </w:rPr>
        <w:footnoteRef/>
      </w:r>
      <w:r>
        <w:t xml:space="preserve"> Miel</w:t>
      </w:r>
      <w:r w:rsidR="006455E5">
        <w:t>.</w:t>
      </w:r>
    </w:p>
  </w:footnote>
  <w:footnote w:id="13">
    <w:p w14:paraId="73DDABB4" w14:textId="541DA9B6" w:rsidR="00C22332" w:rsidRDefault="00C22332" w:rsidP="009D4A85">
      <w:pPr>
        <w:pStyle w:val="Notedebasdepage"/>
      </w:pPr>
      <w:r>
        <w:rPr>
          <w:rStyle w:val="Appelnotedebasdep"/>
        </w:rPr>
        <w:footnoteRef/>
      </w:r>
      <w:r>
        <w:t xml:space="preserve"> Estomac de veau farci de pâtes grasses</w:t>
      </w:r>
      <w:r w:rsidR="006455E5">
        <w:t>.</w:t>
      </w:r>
    </w:p>
  </w:footnote>
  <w:footnote w:id="14">
    <w:p w14:paraId="1A110C15" w14:textId="48676131" w:rsidR="00C22332" w:rsidRDefault="00C22332" w:rsidP="009D4A85">
      <w:pPr>
        <w:pStyle w:val="Notedebasdepage"/>
      </w:pPr>
      <w:r>
        <w:rPr>
          <w:rStyle w:val="Appelnotedebasdep"/>
        </w:rPr>
        <w:footnoteRef/>
      </w:r>
      <w:r>
        <w:t xml:space="preserve"> Gâteaux au sel</w:t>
      </w:r>
      <w:r w:rsidR="006455E5">
        <w:t>.</w:t>
      </w:r>
    </w:p>
  </w:footnote>
  <w:footnote w:id="15">
    <w:p w14:paraId="1B09467E" w14:textId="63F40019" w:rsidR="00C22332" w:rsidRDefault="00C22332" w:rsidP="009D4A85">
      <w:pPr>
        <w:pStyle w:val="Notedebasdepage"/>
      </w:pPr>
      <w:r>
        <w:rPr>
          <w:rStyle w:val="Appelnotedebasdep"/>
        </w:rPr>
        <w:footnoteRef/>
      </w:r>
      <w:r>
        <w:t xml:space="preserve"> Infection</w:t>
      </w:r>
      <w:r w:rsidR="006455E5">
        <w:t>.</w:t>
      </w:r>
    </w:p>
  </w:footnote>
  <w:footnote w:id="16">
    <w:p w14:paraId="4DE2007A" w14:textId="690A05C0" w:rsidR="00C22332" w:rsidRDefault="00C22332" w:rsidP="009D4A85">
      <w:pPr>
        <w:pStyle w:val="Notedebasdepage"/>
      </w:pPr>
      <w:r>
        <w:rPr>
          <w:rStyle w:val="Appelnotedebasdep"/>
        </w:rPr>
        <w:footnoteRef/>
      </w:r>
      <w:r>
        <w:t xml:space="preserve"> Plaise à Dieu</w:t>
      </w:r>
      <w:r w:rsidR="006455E5">
        <w:t>.</w:t>
      </w:r>
    </w:p>
  </w:footnote>
  <w:footnote w:id="17">
    <w:p w14:paraId="723924B4" w14:textId="5F5BDADC" w:rsidR="00C22332" w:rsidRDefault="00C22332" w:rsidP="009D4A85">
      <w:pPr>
        <w:pStyle w:val="Notedebasdepage"/>
      </w:pPr>
      <w:r>
        <w:rPr>
          <w:rStyle w:val="Appelnotedebasdep"/>
        </w:rPr>
        <w:footnoteRef/>
      </w:r>
      <w:r>
        <w:t xml:space="preserve"> Viande de bœuf salée et marinée</w:t>
      </w:r>
      <w:r w:rsidR="006455E5">
        <w:t>.</w:t>
      </w:r>
    </w:p>
  </w:footnote>
  <w:footnote w:id="18">
    <w:p w14:paraId="15420C2C" w14:textId="2D5E3868" w:rsidR="00C22332" w:rsidRDefault="00C22332" w:rsidP="009D4A85">
      <w:pPr>
        <w:pStyle w:val="Notedebasdepage"/>
      </w:pPr>
      <w:r>
        <w:rPr>
          <w:rStyle w:val="Appelnotedebasdep"/>
        </w:rPr>
        <w:footnoteRef/>
      </w:r>
      <w:r>
        <w:t xml:space="preserve"> Idiot</w:t>
      </w:r>
      <w:r w:rsidR="006455E5">
        <w:t xml:space="preserve"> ! </w:t>
      </w:r>
      <w:r>
        <w:t>Bon à rien</w:t>
      </w:r>
      <w:r w:rsidR="006455E5">
        <w:t> !</w:t>
      </w:r>
    </w:p>
  </w:footnote>
  <w:footnote w:id="19">
    <w:p w14:paraId="21D9B45A" w14:textId="0363B705" w:rsidR="00C22332" w:rsidRDefault="00C22332" w:rsidP="009D4A85">
      <w:pPr>
        <w:pStyle w:val="Notedebasdepage"/>
      </w:pPr>
      <w:r>
        <w:rPr>
          <w:rStyle w:val="Appelnotedebasdep"/>
        </w:rPr>
        <w:footnoteRef/>
      </w:r>
      <w:r>
        <w:t xml:space="preserve"> Voleur</w:t>
      </w:r>
      <w:r w:rsidR="006455E5">
        <w:t> !</w:t>
      </w:r>
    </w:p>
  </w:footnote>
  <w:footnote w:id="20">
    <w:p w14:paraId="37E8954C" w14:textId="0FA1CB8C" w:rsidR="00C22332" w:rsidRDefault="00C22332" w:rsidP="009D4A85">
      <w:pPr>
        <w:pStyle w:val="Notedebasdepage"/>
      </w:pPr>
      <w:r>
        <w:rPr>
          <w:rStyle w:val="Appelnotedebasdep"/>
        </w:rPr>
        <w:footnoteRef/>
      </w:r>
      <w:r>
        <w:t xml:space="preserve"> Gueux</w:t>
      </w:r>
      <w:r w:rsidR="006455E5">
        <w:t>.</w:t>
      </w:r>
    </w:p>
  </w:footnote>
  <w:footnote w:id="21">
    <w:p w14:paraId="70B44BB7" w14:textId="00E3C951" w:rsidR="00C22332" w:rsidRDefault="00C22332" w:rsidP="009D4A85">
      <w:pPr>
        <w:pStyle w:val="Notedebasdepage"/>
      </w:pPr>
      <w:r>
        <w:rPr>
          <w:rStyle w:val="Appelnotedebasdep"/>
        </w:rPr>
        <w:footnoteRef/>
      </w:r>
      <w:r>
        <w:t xml:space="preserve"> Dieu soit loué</w:t>
      </w:r>
      <w:r w:rsidR="006455E5">
        <w:t> !</w:t>
      </w:r>
    </w:p>
  </w:footnote>
  <w:footnote w:id="22">
    <w:p w14:paraId="4FC993C8" w14:textId="72AFCD18" w:rsidR="00C22332" w:rsidRDefault="00C22332" w:rsidP="009D4A85">
      <w:pPr>
        <w:pStyle w:val="Notedebasdepage"/>
      </w:pPr>
      <w:r>
        <w:rPr>
          <w:rStyle w:val="Appelnotedebasdep"/>
        </w:rPr>
        <w:footnoteRef/>
      </w:r>
      <w:r>
        <w:t xml:space="preserve"> Enfants</w:t>
      </w:r>
      <w:r w:rsidR="006455E5">
        <w:t> !</w:t>
      </w:r>
    </w:p>
  </w:footnote>
  <w:footnote w:id="23">
    <w:p w14:paraId="03373381" w14:textId="3C828C7A" w:rsidR="00C22332" w:rsidRDefault="00C22332" w:rsidP="009D4A85">
      <w:pPr>
        <w:pStyle w:val="Notedebasdepage"/>
      </w:pPr>
      <w:r>
        <w:rPr>
          <w:rStyle w:val="Appelnotedebasdep"/>
        </w:rPr>
        <w:footnoteRef/>
      </w:r>
      <w:r>
        <w:t xml:space="preserve"> Silence</w:t>
      </w:r>
      <w:r w:rsidR="006455E5">
        <w:t xml:space="preserve">, </w:t>
      </w:r>
      <w:r>
        <w:t>enfants</w:t>
      </w:r>
      <w:r w:rsidR="006455E5">
        <w:t> !</w:t>
      </w:r>
    </w:p>
  </w:footnote>
  <w:footnote w:id="24">
    <w:p w14:paraId="77BF9927" w14:textId="3187F11A" w:rsidR="00C22332" w:rsidRDefault="00C22332" w:rsidP="009D4A85">
      <w:pPr>
        <w:pStyle w:val="Notedebasdepage"/>
      </w:pPr>
      <w:r>
        <w:rPr>
          <w:rStyle w:val="Appelnotedebasdep"/>
        </w:rPr>
        <w:footnoteRef/>
      </w:r>
      <w:r>
        <w:t xml:space="preserve"> Communauté</w:t>
      </w:r>
      <w:r w:rsidR="006455E5">
        <w:t>.</w:t>
      </w:r>
    </w:p>
  </w:footnote>
  <w:footnote w:id="25">
    <w:p w14:paraId="0C635D57" w14:textId="744A43B6" w:rsidR="00C22332" w:rsidRDefault="00C22332" w:rsidP="009D4A85">
      <w:pPr>
        <w:pStyle w:val="Notedebasdepage"/>
      </w:pPr>
      <w:r>
        <w:rPr>
          <w:rStyle w:val="Appelnotedebasdep"/>
        </w:rPr>
        <w:footnoteRef/>
      </w:r>
      <w:r>
        <w:t xml:space="preserve"> Honneurs</w:t>
      </w:r>
      <w:r w:rsidR="006455E5">
        <w:t>.</w:t>
      </w:r>
    </w:p>
  </w:footnote>
  <w:footnote w:id="26">
    <w:p w14:paraId="5B0099DC" w14:textId="10A1D532" w:rsidR="00C22332" w:rsidRDefault="00C22332" w:rsidP="009D4A85">
      <w:pPr>
        <w:pStyle w:val="Notedebasdepage"/>
      </w:pPr>
      <w:r>
        <w:rPr>
          <w:rStyle w:val="Appelnotedebasdep"/>
        </w:rPr>
        <w:footnoteRef/>
      </w:r>
      <w:r>
        <w:t xml:space="preserve"> Conte</w:t>
      </w:r>
      <w:r w:rsidR="006455E5">
        <w:t>.</w:t>
      </w:r>
    </w:p>
  </w:footnote>
  <w:footnote w:id="27">
    <w:p w14:paraId="411B8329" w14:textId="46566A08" w:rsidR="00C22332" w:rsidRDefault="00C22332" w:rsidP="009D4A85">
      <w:pPr>
        <w:pStyle w:val="Notedebasdepage"/>
      </w:pPr>
      <w:r>
        <w:rPr>
          <w:rStyle w:val="Appelnotedebasdep"/>
        </w:rPr>
        <w:footnoteRef/>
      </w:r>
      <w:r>
        <w:t xml:space="preserve"> Juif</w:t>
      </w:r>
      <w:r w:rsidR="006455E5">
        <w:t>.</w:t>
      </w:r>
    </w:p>
  </w:footnote>
  <w:footnote w:id="28">
    <w:p w14:paraId="5783877F" w14:textId="04CDFDAD" w:rsidR="00C22332" w:rsidRDefault="00C22332" w:rsidP="009D4A85">
      <w:pPr>
        <w:pStyle w:val="Notedebasdepage"/>
      </w:pPr>
      <w:r>
        <w:rPr>
          <w:rStyle w:val="Appelnotedebasdep"/>
        </w:rPr>
        <w:footnoteRef/>
      </w:r>
      <w:r>
        <w:t xml:space="preserve"> Châles rituels en soie blanche à franges</w:t>
      </w:r>
      <w:r w:rsidR="006455E5">
        <w:t>.</w:t>
      </w:r>
    </w:p>
  </w:footnote>
  <w:footnote w:id="29">
    <w:p w14:paraId="6BF1F78A" w14:textId="1030816A" w:rsidR="00C22332" w:rsidRDefault="00C22332" w:rsidP="009D4A85">
      <w:pPr>
        <w:pStyle w:val="Notedebasdepage"/>
      </w:pPr>
      <w:r>
        <w:rPr>
          <w:rStyle w:val="Appelnotedebasdep"/>
        </w:rPr>
        <w:footnoteRef/>
      </w:r>
      <w:r>
        <w:t xml:space="preserve"> Viande d</w:t>
      </w:r>
      <w:r w:rsidR="006455E5">
        <w:t>’</w:t>
      </w:r>
      <w:r>
        <w:t>oie</w:t>
      </w:r>
      <w:r w:rsidR="006455E5">
        <w:t>.</w:t>
      </w:r>
    </w:p>
  </w:footnote>
  <w:footnote w:id="30">
    <w:p w14:paraId="3CB25242" w14:textId="0A184E24" w:rsidR="00C22332" w:rsidRDefault="00C22332" w:rsidP="009D4A85">
      <w:pPr>
        <w:pStyle w:val="Notedebasdepage"/>
      </w:pPr>
      <w:r>
        <w:rPr>
          <w:rStyle w:val="Appelnotedebasdep"/>
        </w:rPr>
        <w:footnoteRef/>
      </w:r>
      <w:r>
        <w:t xml:space="preserve"> </w:t>
      </w:r>
      <w:proofErr w:type="spellStart"/>
      <w:r>
        <w:t>Kipour</w:t>
      </w:r>
      <w:proofErr w:type="spellEnd"/>
      <w:r w:rsidR="006455E5">
        <w:t xml:space="preserve">, </w:t>
      </w:r>
      <w:r>
        <w:t>le Grand Pardon annuel</w:t>
      </w:r>
      <w:r w:rsidR="006455E5">
        <w:t xml:space="preserve">, </w:t>
      </w:r>
      <w:r>
        <w:t>jour de jeûne et de prières</w:t>
      </w:r>
      <w:r w:rsidR="006455E5">
        <w:t>.</w:t>
      </w:r>
    </w:p>
  </w:footnote>
  <w:footnote w:id="31">
    <w:p w14:paraId="200A81D3" w14:textId="7EDE899E" w:rsidR="00C22332" w:rsidRDefault="00C22332" w:rsidP="009D4A85">
      <w:pPr>
        <w:pStyle w:val="Notedebasdepage"/>
      </w:pPr>
      <w:r>
        <w:rPr>
          <w:rStyle w:val="Appelnotedebasdep"/>
        </w:rPr>
        <w:footnoteRef/>
      </w:r>
      <w:r>
        <w:t xml:space="preserve"> Morceaux de peau d</w:t>
      </w:r>
      <w:r w:rsidR="006455E5">
        <w:t>’</w:t>
      </w:r>
      <w:r>
        <w:t>oie grillée</w:t>
      </w:r>
      <w:r w:rsidR="006455E5">
        <w:t>.</w:t>
      </w:r>
    </w:p>
  </w:footnote>
  <w:footnote w:id="32">
    <w:p w14:paraId="4E2338F1" w14:textId="68DF1066" w:rsidR="00C22332" w:rsidRDefault="00C22332" w:rsidP="009D4A85">
      <w:pPr>
        <w:pStyle w:val="Notedebasdepage"/>
      </w:pPr>
      <w:r>
        <w:rPr>
          <w:rStyle w:val="Appelnotedebasdep"/>
        </w:rPr>
        <w:footnoteRef/>
      </w:r>
      <w:r>
        <w:t xml:space="preserve"> Tonnerre de Dieu</w:t>
      </w:r>
      <w:r w:rsidR="006455E5">
        <w:t> !</w:t>
      </w:r>
    </w:p>
  </w:footnote>
  <w:footnote w:id="33">
    <w:p w14:paraId="384C65B8" w14:textId="6BEA671C" w:rsidR="00C22332" w:rsidRDefault="00C22332" w:rsidP="009D4A85">
      <w:pPr>
        <w:pStyle w:val="Notedebasdepage"/>
      </w:pPr>
      <w:r>
        <w:rPr>
          <w:rStyle w:val="Appelnotedebasdep"/>
        </w:rPr>
        <w:footnoteRef/>
      </w:r>
      <w:r>
        <w:t xml:space="preserve"> Avoué</w:t>
      </w:r>
      <w:r w:rsidR="006455E5">
        <w:t>.</w:t>
      </w:r>
    </w:p>
  </w:footnote>
  <w:footnote w:id="34">
    <w:p w14:paraId="19E4B1A1" w14:textId="5661100E" w:rsidR="00550633" w:rsidRDefault="00550633">
      <w:pPr>
        <w:pStyle w:val="Notedebasdepage"/>
      </w:pPr>
      <w:r>
        <w:rPr>
          <w:rStyle w:val="Appelnotedebasdep"/>
        </w:rPr>
        <w:footnoteRef/>
      </w:r>
      <w:r>
        <w:t xml:space="preserve"> Sic. (</w:t>
      </w:r>
      <w:r w:rsidRPr="00550633">
        <w:rPr>
          <w:i/>
          <w:iCs/>
        </w:rPr>
        <w:t xml:space="preserve">Note du correcteur – </w:t>
      </w:r>
      <w:proofErr w:type="spellStart"/>
      <w:r w:rsidRPr="00550633">
        <w:rPr>
          <w:i/>
          <w:iCs/>
        </w:rPr>
        <w:t>ELG</w:t>
      </w:r>
      <w:proofErr w:type="spellEnd"/>
      <w:r w:rsidRPr="00550633">
        <w:rPr>
          <w:i/>
          <w:iCs/>
        </w:rPr>
        <w:t>.</w:t>
      </w:r>
      <w:r>
        <w:t>)</w:t>
      </w:r>
    </w:p>
  </w:footnote>
  <w:footnote w:id="35">
    <w:p w14:paraId="65E71A75" w14:textId="1A828626" w:rsidR="00C22332" w:rsidRDefault="00C22332" w:rsidP="009D4A85">
      <w:pPr>
        <w:pStyle w:val="Notedebasdepage"/>
      </w:pPr>
      <w:r>
        <w:rPr>
          <w:rStyle w:val="Appelnotedebasdep"/>
        </w:rPr>
        <w:footnoteRef/>
      </w:r>
      <w:r>
        <w:t xml:space="preserve"> Viande de bœuf salée et marinée</w:t>
      </w:r>
      <w:r w:rsidR="006455E5">
        <w:t>.</w:t>
      </w:r>
    </w:p>
  </w:footnote>
  <w:footnote w:id="36">
    <w:p w14:paraId="6DEEF9CE" w14:textId="26FB4E8B" w:rsidR="00C22332" w:rsidRDefault="00C22332" w:rsidP="009D4A85">
      <w:pPr>
        <w:pStyle w:val="Notedebasdepage"/>
      </w:pPr>
      <w:r>
        <w:rPr>
          <w:rStyle w:val="Appelnotedebasdep"/>
        </w:rPr>
        <w:footnoteRef/>
      </w:r>
      <w:r>
        <w:t xml:space="preserve"> Petit tube de bois</w:t>
      </w:r>
      <w:r w:rsidR="006455E5">
        <w:t xml:space="preserve">, </w:t>
      </w:r>
      <w:r>
        <w:t>verre ou métal</w:t>
      </w:r>
      <w:r w:rsidR="006455E5">
        <w:t xml:space="preserve">, </w:t>
      </w:r>
      <w:r>
        <w:t>cloué à la partie supérieure droite du chambranle des portes de toute maison juive</w:t>
      </w:r>
      <w:r w:rsidR="006455E5">
        <w:t xml:space="preserve">. </w:t>
      </w:r>
      <w:r>
        <w:t>Il contient sur un rouleau de parchemin certains passages de la Bible</w:t>
      </w:r>
      <w:r w:rsidR="006455E5">
        <w:t xml:space="preserve">, </w:t>
      </w:r>
      <w:r>
        <w:t>c</w:t>
      </w:r>
      <w:r w:rsidR="006455E5">
        <w:t>’</w:t>
      </w:r>
      <w:r>
        <w:t>est une façon d</w:t>
      </w:r>
      <w:r w:rsidR="006455E5">
        <w:t>’</w:t>
      </w:r>
      <w:r>
        <w:t>in</w:t>
      </w:r>
      <w:r>
        <w:t>s</w:t>
      </w:r>
      <w:r>
        <w:t>crire le nom de l</w:t>
      </w:r>
      <w:r w:rsidR="006455E5">
        <w:t>’</w:t>
      </w:r>
      <w:r>
        <w:t>Éternel sur le Seuil</w:t>
      </w:r>
      <w:r w:rsidR="006455E5">
        <w:t>.</w:t>
      </w:r>
    </w:p>
  </w:footnote>
  <w:footnote w:id="37">
    <w:p w14:paraId="03F244FB" w14:textId="793D7DF7" w:rsidR="00C22332" w:rsidRDefault="00C22332" w:rsidP="009D4A85">
      <w:pPr>
        <w:pStyle w:val="Notedebasdepage"/>
      </w:pPr>
      <w:r>
        <w:rPr>
          <w:rStyle w:val="Appelnotedebasdep"/>
        </w:rPr>
        <w:footnoteRef/>
      </w:r>
      <w:r>
        <w:t xml:space="preserve"> Veille de Sabbat</w:t>
      </w:r>
      <w:r w:rsidR="006455E5">
        <w:t>.</w:t>
      </w:r>
    </w:p>
  </w:footnote>
  <w:footnote w:id="38">
    <w:p w14:paraId="004D0F74" w14:textId="289F6C1D" w:rsidR="00C22332" w:rsidRDefault="00C22332" w:rsidP="009D4A85">
      <w:pPr>
        <w:pStyle w:val="Notedebasdepage"/>
      </w:pPr>
      <w:r>
        <w:rPr>
          <w:rStyle w:val="Appelnotedebasdep"/>
        </w:rPr>
        <w:footnoteRef/>
      </w:r>
      <w:r>
        <w:t xml:space="preserve"> Douleur</w:t>
      </w:r>
      <w:r w:rsidR="006455E5">
        <w:t>.</w:t>
      </w:r>
    </w:p>
  </w:footnote>
  <w:footnote w:id="39">
    <w:p w14:paraId="27568672" w14:textId="5C33B593" w:rsidR="00C22332" w:rsidRDefault="00C22332" w:rsidP="009D4A85">
      <w:pPr>
        <w:pStyle w:val="Notedebasdepage"/>
      </w:pPr>
      <w:r>
        <w:rPr>
          <w:rStyle w:val="Appelnotedebasdep"/>
        </w:rPr>
        <w:footnoteRef/>
      </w:r>
      <w:r>
        <w:t xml:space="preserve"> Drap uni</w:t>
      </w:r>
      <w:r w:rsidR="006455E5">
        <w:t xml:space="preserve">, </w:t>
      </w:r>
      <w:r>
        <w:t>noir ou de couleur</w:t>
      </w:r>
      <w:r w:rsidR="006455E5">
        <w:t>.</w:t>
      </w:r>
    </w:p>
  </w:footnote>
  <w:footnote w:id="40">
    <w:p w14:paraId="3D708AD3" w14:textId="2868DD32" w:rsidR="00C22332" w:rsidRDefault="00C22332" w:rsidP="009D4A85">
      <w:pPr>
        <w:pStyle w:val="Notedebasdepage"/>
      </w:pPr>
      <w:r>
        <w:rPr>
          <w:rStyle w:val="Appelnotedebasdep"/>
        </w:rPr>
        <w:footnoteRef/>
      </w:r>
      <w:r>
        <w:t xml:space="preserve"> Est-il besoin de rappeler aux Français de 1947 qu</w:t>
      </w:r>
      <w:r w:rsidR="006455E5">
        <w:t>’</w:t>
      </w:r>
      <w:r>
        <w:t>il s</w:t>
      </w:r>
      <w:r w:rsidR="006455E5">
        <w:t>’</w:t>
      </w:r>
      <w:r>
        <w:t>agit des 363 députés républicains</w:t>
      </w:r>
      <w:r w:rsidR="006455E5">
        <w:t xml:space="preserve">, </w:t>
      </w:r>
      <w:r>
        <w:t>gambettistes</w:t>
      </w:r>
      <w:r w:rsidR="006455E5">
        <w:t xml:space="preserve">, </w:t>
      </w:r>
      <w:r>
        <w:t>dont la réélection</w:t>
      </w:r>
      <w:r w:rsidR="006455E5">
        <w:t xml:space="preserve">, </w:t>
      </w:r>
      <w:r>
        <w:t>au scrutin législ</w:t>
      </w:r>
      <w:r>
        <w:t>a</w:t>
      </w:r>
      <w:r>
        <w:t>tif</w:t>
      </w:r>
      <w:r w:rsidR="006455E5">
        <w:t xml:space="preserve">, </w:t>
      </w:r>
      <w:r>
        <w:t>mit fin à la crise du Seize Mai et décida le Maréchal Mac-Mahon</w:t>
      </w:r>
      <w:r w:rsidR="006455E5">
        <w:t xml:space="preserve">, </w:t>
      </w:r>
      <w:r>
        <w:t>pr</w:t>
      </w:r>
      <w:r>
        <w:t>é</w:t>
      </w:r>
      <w:r>
        <w:t>sident de la République</w:t>
      </w:r>
      <w:r w:rsidR="006455E5">
        <w:t xml:space="preserve">, </w:t>
      </w:r>
      <w:r>
        <w:t>à démissionner</w:t>
      </w:r>
      <w:r w:rsidR="006455E5">
        <w:t> ?</w:t>
      </w:r>
    </w:p>
  </w:footnote>
  <w:footnote w:id="41">
    <w:p w14:paraId="218A867D" w14:textId="53376433" w:rsidR="00C22332" w:rsidRDefault="00C22332" w:rsidP="009D4A85">
      <w:pPr>
        <w:pStyle w:val="Notedebasdepage"/>
      </w:pPr>
      <w:r>
        <w:rPr>
          <w:rStyle w:val="Appelnotedebasdep"/>
        </w:rPr>
        <w:footnoteRef/>
      </w:r>
      <w:r>
        <w:t xml:space="preserve"> Béni</w:t>
      </w:r>
      <w:r w:rsidR="006455E5">
        <w:t>.</w:t>
      </w:r>
    </w:p>
  </w:footnote>
  <w:footnote w:id="42">
    <w:p w14:paraId="5A5627F9" w14:textId="508924B5" w:rsidR="00C22332" w:rsidRDefault="00C22332" w:rsidP="009D4A85">
      <w:pPr>
        <w:pStyle w:val="Notedebasdepage"/>
      </w:pPr>
      <w:r>
        <w:rPr>
          <w:rStyle w:val="Appelnotedebasdep"/>
        </w:rPr>
        <w:footnoteRef/>
      </w:r>
      <w:r>
        <w:t xml:space="preserve"> Pentecôte</w:t>
      </w:r>
      <w:r w:rsidR="006455E5">
        <w:t>.</w:t>
      </w:r>
    </w:p>
  </w:footnote>
  <w:footnote w:id="43">
    <w:p w14:paraId="36486EFF" w14:textId="5DCB1797" w:rsidR="00C22332" w:rsidRDefault="00C22332" w:rsidP="009D4A85">
      <w:pPr>
        <w:pStyle w:val="Notedebasdepage"/>
      </w:pPr>
      <w:r>
        <w:rPr>
          <w:rStyle w:val="Appelnotedebasdep"/>
        </w:rPr>
        <w:footnoteRef/>
      </w:r>
      <w:r>
        <w:t xml:space="preserve"> Section de la </w:t>
      </w:r>
      <w:r w:rsidRPr="00D6153E">
        <w:rPr>
          <w:i/>
        </w:rPr>
        <w:t>Thora</w:t>
      </w:r>
      <w:r w:rsidR="006455E5">
        <w:t xml:space="preserve"> (</w:t>
      </w:r>
      <w:r>
        <w:t>livre de la loi</w:t>
      </w:r>
      <w:r w:rsidR="006455E5">
        <w:t xml:space="preserve">) </w:t>
      </w:r>
      <w:r>
        <w:t>que le jeune israélite monte lire</w:t>
      </w:r>
      <w:r w:rsidR="006455E5">
        <w:t xml:space="preserve">, </w:t>
      </w:r>
      <w:r>
        <w:t>à la Synagogue</w:t>
      </w:r>
      <w:r w:rsidR="006455E5">
        <w:t xml:space="preserve">, </w:t>
      </w:r>
      <w:r>
        <w:t>le jour où il est admis dans la communauté</w:t>
      </w:r>
      <w:r w:rsidR="006455E5">
        <w:t>.</w:t>
      </w:r>
    </w:p>
  </w:footnote>
  <w:footnote w:id="44">
    <w:p w14:paraId="13D709ED" w14:textId="29A18CCB" w:rsidR="00C22332" w:rsidRDefault="00C22332" w:rsidP="009D4A85">
      <w:pPr>
        <w:pStyle w:val="Notedebasdepage"/>
      </w:pPr>
      <w:r>
        <w:rPr>
          <w:rStyle w:val="Appelnotedebasdep"/>
        </w:rPr>
        <w:footnoteRef/>
      </w:r>
      <w:r>
        <w:t xml:space="preserve"> Pâques</w:t>
      </w:r>
      <w:r w:rsidR="006455E5">
        <w:t>.</w:t>
      </w:r>
    </w:p>
  </w:footnote>
  <w:footnote w:id="45">
    <w:p w14:paraId="3BA4820B" w14:textId="171C68A7" w:rsidR="00C22332" w:rsidRDefault="00C22332" w:rsidP="009D4A85">
      <w:pPr>
        <w:pStyle w:val="Notedebasdepage"/>
      </w:pPr>
      <w:r>
        <w:rPr>
          <w:rStyle w:val="Appelnotedebasdep"/>
        </w:rPr>
        <w:footnoteRef/>
      </w:r>
      <w:r>
        <w:t xml:space="preserve"> Jour de l</w:t>
      </w:r>
      <w:r w:rsidR="006455E5">
        <w:t>’</w:t>
      </w:r>
      <w:r>
        <w:t>an</w:t>
      </w:r>
      <w:r w:rsidR="006455E5">
        <w:t>.</w:t>
      </w:r>
    </w:p>
  </w:footnote>
  <w:footnote w:id="46">
    <w:p w14:paraId="311DBBA2" w14:textId="65E0E8FE" w:rsidR="00C22332" w:rsidRDefault="00C22332" w:rsidP="009D4A85">
      <w:pPr>
        <w:pStyle w:val="Notedebasdepage"/>
      </w:pPr>
      <w:r>
        <w:rPr>
          <w:rStyle w:val="Appelnotedebasdep"/>
        </w:rPr>
        <w:footnoteRef/>
      </w:r>
      <w:r>
        <w:t xml:space="preserve"> Prière des morts</w:t>
      </w:r>
      <w:r w:rsidR="006455E5">
        <w:t>.</w:t>
      </w:r>
    </w:p>
  </w:footnote>
  <w:footnote w:id="47">
    <w:p w14:paraId="5CB4154F" w14:textId="1E46E67A" w:rsidR="00C22332" w:rsidRDefault="00C22332" w:rsidP="009D4A85">
      <w:pPr>
        <w:pStyle w:val="Notedebasdepage"/>
      </w:pPr>
      <w:r>
        <w:rPr>
          <w:rStyle w:val="Appelnotedebasdep"/>
        </w:rPr>
        <w:footnoteRef/>
      </w:r>
      <w:r>
        <w:t xml:space="preserve"> Kinder</w:t>
      </w:r>
      <w:r w:rsidR="006455E5">
        <w:t xml:space="preserve">, </w:t>
      </w:r>
      <w:r>
        <w:t>enfants</w:t>
      </w:r>
      <w:r w:rsidR="006455E5">
        <w:t>.</w:t>
      </w:r>
    </w:p>
  </w:footnote>
  <w:footnote w:id="48">
    <w:p w14:paraId="03A26147" w14:textId="6DFC3543" w:rsidR="00C22332" w:rsidRDefault="00C22332" w:rsidP="009D4A85">
      <w:pPr>
        <w:pStyle w:val="Notedebasdepage"/>
      </w:pPr>
      <w:r>
        <w:rPr>
          <w:rStyle w:val="Appelnotedebasdep"/>
        </w:rPr>
        <w:footnoteRef/>
      </w:r>
      <w:r>
        <w:t xml:space="preserve"> Combien de Français sauront encore</w:t>
      </w:r>
      <w:r w:rsidR="006455E5">
        <w:t xml:space="preserve">, </w:t>
      </w:r>
      <w:r>
        <w:t>en 1947</w:t>
      </w:r>
      <w:r w:rsidR="006455E5">
        <w:t xml:space="preserve">, </w:t>
      </w:r>
      <w:r>
        <w:t>que ces initiales désignent l</w:t>
      </w:r>
      <w:r w:rsidR="006455E5">
        <w:t>’</w:t>
      </w:r>
      <w:r>
        <w:t>ancien Parti Ouvrier Français</w:t>
      </w:r>
      <w:r w:rsidR="006455E5">
        <w:t xml:space="preserve">, </w:t>
      </w:r>
      <w:r>
        <w:t>fondé par Guesde</w:t>
      </w:r>
      <w:r w:rsidR="006455E5">
        <w:t xml:space="preserve">, </w:t>
      </w:r>
      <w:r>
        <w:t>en 1880</w:t>
      </w:r>
      <w:r w:rsidR="006455E5">
        <w:t> ?</w:t>
      </w:r>
    </w:p>
  </w:footnote>
  <w:footnote w:id="49">
    <w:p w14:paraId="077A91A6" w14:textId="3AC97831" w:rsidR="00C22332" w:rsidRDefault="00C22332" w:rsidP="009D4A85">
      <w:pPr>
        <w:pStyle w:val="Notedebasdepage"/>
      </w:pPr>
      <w:r>
        <w:rPr>
          <w:rStyle w:val="Appelnotedebasdep"/>
        </w:rPr>
        <w:footnoteRef/>
      </w:r>
      <w:r>
        <w:t xml:space="preserve"> </w:t>
      </w:r>
      <w:r w:rsidRPr="00D6153E">
        <w:rPr>
          <w:i/>
        </w:rPr>
        <w:t>La rue aux Juifs</w:t>
      </w:r>
      <w:r>
        <w:t xml:space="preserve"> des anciennes villes</w:t>
      </w:r>
      <w:r w:rsidR="006455E5">
        <w:t>.</w:t>
      </w:r>
    </w:p>
  </w:footnote>
  <w:footnote w:id="50">
    <w:p w14:paraId="04325145" w14:textId="7F153898" w:rsidR="00C22332" w:rsidRDefault="00C22332" w:rsidP="009D4A85">
      <w:pPr>
        <w:pStyle w:val="Notedebasdepage"/>
      </w:pPr>
      <w:r>
        <w:rPr>
          <w:rStyle w:val="Appelnotedebasdep"/>
        </w:rPr>
        <w:footnoteRef/>
      </w:r>
      <w:r>
        <w:t xml:space="preserve"> Restaurant juif</w:t>
      </w:r>
      <w:r w:rsidR="006455E5">
        <w:t>.</w:t>
      </w:r>
    </w:p>
  </w:footnote>
  <w:footnote w:id="51">
    <w:p w14:paraId="19646DE1" w14:textId="79479B31" w:rsidR="00302499" w:rsidRDefault="00302499">
      <w:pPr>
        <w:pStyle w:val="Notedebasdepage"/>
      </w:pPr>
      <w:r>
        <w:rPr>
          <w:rStyle w:val="Appelnotedebasdep"/>
        </w:rPr>
        <w:footnoteRef/>
      </w:r>
      <w:r>
        <w:t xml:space="preserve"> Traduit du latin</w:t>
      </w:r>
      <w:r w:rsidR="006455E5">
        <w:t xml:space="preserve"> : </w:t>
      </w:r>
      <w:r>
        <w:t>Sommet</w:t>
      </w:r>
      <w:r w:rsidR="006455E5">
        <w:t xml:space="preserve">, </w:t>
      </w:r>
      <w:r>
        <w:t>séparation</w:t>
      </w:r>
      <w:r w:rsidR="006455E5">
        <w:t xml:space="preserve"> (</w:t>
      </w:r>
      <w:r w:rsidRPr="00CF0506">
        <w:rPr>
          <w:i/>
          <w:iCs/>
        </w:rPr>
        <w:t>Note du correcteur</w:t>
      </w:r>
      <w:r w:rsidR="006455E5" w:rsidRPr="00CF0506">
        <w:rPr>
          <w:i/>
          <w:iCs/>
        </w:rPr>
        <w:t xml:space="preserve"> – </w:t>
      </w:r>
      <w:proofErr w:type="spellStart"/>
      <w:r w:rsidRPr="00CF0506">
        <w:rPr>
          <w:i/>
          <w:iCs/>
        </w:rPr>
        <w:t>ELG</w:t>
      </w:r>
      <w:proofErr w:type="spellEnd"/>
      <w:r w:rsidR="00CF0506">
        <w:t>.</w:t>
      </w:r>
      <w:r w:rsidR="006455E5">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40E25"/>
    <w:multiLevelType w:val="multilevel"/>
    <w:tmpl w:val="8550B428"/>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986810119">
    <w:abstractNumId w:val="11"/>
  </w:num>
  <w:num w:numId="2" w16cid:durableId="784230648">
    <w:abstractNumId w:val="12"/>
  </w:num>
  <w:num w:numId="3" w16cid:durableId="1128010406">
    <w:abstractNumId w:val="13"/>
  </w:num>
  <w:num w:numId="4" w16cid:durableId="694767194">
    <w:abstractNumId w:val="14"/>
  </w:num>
  <w:num w:numId="5" w16cid:durableId="568423640">
    <w:abstractNumId w:val="8"/>
  </w:num>
  <w:num w:numId="6" w16cid:durableId="1178809472">
    <w:abstractNumId w:val="3"/>
  </w:num>
  <w:num w:numId="7" w16cid:durableId="1402825274">
    <w:abstractNumId w:val="2"/>
  </w:num>
  <w:num w:numId="8" w16cid:durableId="2049644959">
    <w:abstractNumId w:val="1"/>
  </w:num>
  <w:num w:numId="9" w16cid:durableId="393743815">
    <w:abstractNumId w:val="0"/>
  </w:num>
  <w:num w:numId="10" w16cid:durableId="1054277679">
    <w:abstractNumId w:val="9"/>
  </w:num>
  <w:num w:numId="11" w16cid:durableId="890776136">
    <w:abstractNumId w:val="7"/>
  </w:num>
  <w:num w:numId="12" w16cid:durableId="1424373346">
    <w:abstractNumId w:val="6"/>
  </w:num>
  <w:num w:numId="13" w16cid:durableId="229923539">
    <w:abstractNumId w:val="5"/>
  </w:num>
  <w:num w:numId="14" w16cid:durableId="589434918">
    <w:abstractNumId w:val="4"/>
  </w:num>
  <w:num w:numId="15" w16cid:durableId="6714484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53773"/>
    <w:rsid w:val="00066E2D"/>
    <w:rsid w:val="00073AC4"/>
    <w:rsid w:val="00074F92"/>
    <w:rsid w:val="00083736"/>
    <w:rsid w:val="00090FD9"/>
    <w:rsid w:val="000954B0"/>
    <w:rsid w:val="000C256C"/>
    <w:rsid w:val="000C3FA9"/>
    <w:rsid w:val="000E3B61"/>
    <w:rsid w:val="0010060F"/>
    <w:rsid w:val="00100F5C"/>
    <w:rsid w:val="0010298A"/>
    <w:rsid w:val="00125AED"/>
    <w:rsid w:val="00126E6D"/>
    <w:rsid w:val="0014041C"/>
    <w:rsid w:val="0014179E"/>
    <w:rsid w:val="00161457"/>
    <w:rsid w:val="001635FE"/>
    <w:rsid w:val="00175DD3"/>
    <w:rsid w:val="0017651D"/>
    <w:rsid w:val="00176FA6"/>
    <w:rsid w:val="001B2C0C"/>
    <w:rsid w:val="001B76F3"/>
    <w:rsid w:val="001D5E65"/>
    <w:rsid w:val="00202CF1"/>
    <w:rsid w:val="00203135"/>
    <w:rsid w:val="002107CE"/>
    <w:rsid w:val="00245269"/>
    <w:rsid w:val="002666CE"/>
    <w:rsid w:val="002759A7"/>
    <w:rsid w:val="00284AF2"/>
    <w:rsid w:val="002A1A0E"/>
    <w:rsid w:val="002C3709"/>
    <w:rsid w:val="002E4734"/>
    <w:rsid w:val="002F1CD6"/>
    <w:rsid w:val="00302499"/>
    <w:rsid w:val="00305690"/>
    <w:rsid w:val="00311108"/>
    <w:rsid w:val="00317C08"/>
    <w:rsid w:val="003236D5"/>
    <w:rsid w:val="00335365"/>
    <w:rsid w:val="003567B3"/>
    <w:rsid w:val="00367258"/>
    <w:rsid w:val="00377A6F"/>
    <w:rsid w:val="0039322D"/>
    <w:rsid w:val="003935E1"/>
    <w:rsid w:val="00393D6F"/>
    <w:rsid w:val="00395334"/>
    <w:rsid w:val="003F6FF9"/>
    <w:rsid w:val="00410B0E"/>
    <w:rsid w:val="00415D90"/>
    <w:rsid w:val="00425E22"/>
    <w:rsid w:val="004317E1"/>
    <w:rsid w:val="004533A3"/>
    <w:rsid w:val="00456BAA"/>
    <w:rsid w:val="004618A4"/>
    <w:rsid w:val="00465B36"/>
    <w:rsid w:val="00473677"/>
    <w:rsid w:val="004A2794"/>
    <w:rsid w:val="004A6A6F"/>
    <w:rsid w:val="004B4ACE"/>
    <w:rsid w:val="0050224C"/>
    <w:rsid w:val="00516065"/>
    <w:rsid w:val="00525220"/>
    <w:rsid w:val="00550633"/>
    <w:rsid w:val="0056555D"/>
    <w:rsid w:val="00576E04"/>
    <w:rsid w:val="005D237B"/>
    <w:rsid w:val="005F4B16"/>
    <w:rsid w:val="00617BB9"/>
    <w:rsid w:val="006242AB"/>
    <w:rsid w:val="00625519"/>
    <w:rsid w:val="006306BA"/>
    <w:rsid w:val="00640C4F"/>
    <w:rsid w:val="006455E5"/>
    <w:rsid w:val="006A54C0"/>
    <w:rsid w:val="006B5973"/>
    <w:rsid w:val="006E01E1"/>
    <w:rsid w:val="006E535C"/>
    <w:rsid w:val="006F0DD5"/>
    <w:rsid w:val="00703D4D"/>
    <w:rsid w:val="00722EA0"/>
    <w:rsid w:val="0072583C"/>
    <w:rsid w:val="00757577"/>
    <w:rsid w:val="0076257B"/>
    <w:rsid w:val="00766DD2"/>
    <w:rsid w:val="00776144"/>
    <w:rsid w:val="007841D8"/>
    <w:rsid w:val="00784989"/>
    <w:rsid w:val="007867C4"/>
    <w:rsid w:val="00792BDF"/>
    <w:rsid w:val="007A2AC3"/>
    <w:rsid w:val="007A353A"/>
    <w:rsid w:val="007B2359"/>
    <w:rsid w:val="007B6898"/>
    <w:rsid w:val="007B762F"/>
    <w:rsid w:val="007C56AC"/>
    <w:rsid w:val="007F5860"/>
    <w:rsid w:val="0083117F"/>
    <w:rsid w:val="008324C2"/>
    <w:rsid w:val="00837DE5"/>
    <w:rsid w:val="00844709"/>
    <w:rsid w:val="00856DF4"/>
    <w:rsid w:val="008624B2"/>
    <w:rsid w:val="008636E9"/>
    <w:rsid w:val="00863B07"/>
    <w:rsid w:val="008657EC"/>
    <w:rsid w:val="00892E80"/>
    <w:rsid w:val="00896539"/>
    <w:rsid w:val="008B0156"/>
    <w:rsid w:val="008B7097"/>
    <w:rsid w:val="008F106B"/>
    <w:rsid w:val="00910980"/>
    <w:rsid w:val="009172B5"/>
    <w:rsid w:val="00922199"/>
    <w:rsid w:val="00930A77"/>
    <w:rsid w:val="0094051F"/>
    <w:rsid w:val="00956BDE"/>
    <w:rsid w:val="0095756C"/>
    <w:rsid w:val="009630AA"/>
    <w:rsid w:val="0097468E"/>
    <w:rsid w:val="009819A6"/>
    <w:rsid w:val="009857E2"/>
    <w:rsid w:val="00997032"/>
    <w:rsid w:val="009A2333"/>
    <w:rsid w:val="009C53B6"/>
    <w:rsid w:val="009C7117"/>
    <w:rsid w:val="009D4A85"/>
    <w:rsid w:val="00A14668"/>
    <w:rsid w:val="00A37F96"/>
    <w:rsid w:val="00A44F03"/>
    <w:rsid w:val="00A46470"/>
    <w:rsid w:val="00A67F2D"/>
    <w:rsid w:val="00A7306D"/>
    <w:rsid w:val="00AC2B24"/>
    <w:rsid w:val="00AE0C12"/>
    <w:rsid w:val="00B16C52"/>
    <w:rsid w:val="00B61330"/>
    <w:rsid w:val="00BC5F4D"/>
    <w:rsid w:val="00BD0C07"/>
    <w:rsid w:val="00BE0A13"/>
    <w:rsid w:val="00BE1106"/>
    <w:rsid w:val="00BE2173"/>
    <w:rsid w:val="00BE312A"/>
    <w:rsid w:val="00BF29E4"/>
    <w:rsid w:val="00C10741"/>
    <w:rsid w:val="00C22332"/>
    <w:rsid w:val="00C36D73"/>
    <w:rsid w:val="00C65A0C"/>
    <w:rsid w:val="00C701E8"/>
    <w:rsid w:val="00C7116E"/>
    <w:rsid w:val="00C71F6E"/>
    <w:rsid w:val="00C74C16"/>
    <w:rsid w:val="00C85357"/>
    <w:rsid w:val="00C90ED5"/>
    <w:rsid w:val="00CA48FC"/>
    <w:rsid w:val="00CA702A"/>
    <w:rsid w:val="00CF0506"/>
    <w:rsid w:val="00CF5ED5"/>
    <w:rsid w:val="00CF6BC8"/>
    <w:rsid w:val="00D02BDE"/>
    <w:rsid w:val="00D32260"/>
    <w:rsid w:val="00D36DE0"/>
    <w:rsid w:val="00D6153E"/>
    <w:rsid w:val="00D80434"/>
    <w:rsid w:val="00D9756D"/>
    <w:rsid w:val="00DB6658"/>
    <w:rsid w:val="00DD78FC"/>
    <w:rsid w:val="00DF43DD"/>
    <w:rsid w:val="00DF734E"/>
    <w:rsid w:val="00E30FAD"/>
    <w:rsid w:val="00E310DF"/>
    <w:rsid w:val="00E35EE1"/>
    <w:rsid w:val="00E44B81"/>
    <w:rsid w:val="00E50DDE"/>
    <w:rsid w:val="00E5755D"/>
    <w:rsid w:val="00E847C9"/>
    <w:rsid w:val="00EA0F81"/>
    <w:rsid w:val="00ED0FAA"/>
    <w:rsid w:val="00EE3DCA"/>
    <w:rsid w:val="00EE3F17"/>
    <w:rsid w:val="00EE7478"/>
    <w:rsid w:val="00EF06C0"/>
    <w:rsid w:val="00EF387E"/>
    <w:rsid w:val="00EF4B79"/>
    <w:rsid w:val="00F17455"/>
    <w:rsid w:val="00F46386"/>
    <w:rsid w:val="00F50439"/>
    <w:rsid w:val="00F53A51"/>
    <w:rsid w:val="00F65BF0"/>
    <w:rsid w:val="00F73AC7"/>
    <w:rsid w:val="00F86F13"/>
    <w:rsid w:val="00F91074"/>
    <w:rsid w:val="00FB5436"/>
    <w:rsid w:val="00FB58F6"/>
    <w:rsid w:val="00FC03E6"/>
    <w:rsid w:val="00FD0C10"/>
    <w:rsid w:val="00FD332B"/>
    <w:rsid w:val="00FF44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A941D7E"/>
  <w15:chartTrackingRefBased/>
  <w15:docId w15:val="{31DD3743-26AB-4E4E-A509-720DC6746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caption" w:semiHidden="1" w:unhideWhenUsed="1" w:qFormat="1"/>
    <w:lsdException w:name="footnote reference" w:qFormat="1"/>
    <w:lsdException w:name="endnote reference" w:uiPriority="99" w:qFormat="1"/>
    <w:lsdException w:name="endnote text" w:uiPriority="99"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199"/>
    <w:pPr>
      <w:spacing w:before="240" w:after="240"/>
      <w:ind w:firstLine="680"/>
      <w:jc w:val="both"/>
    </w:pPr>
    <w:rPr>
      <w:rFonts w:ascii="Amasis30" w:hAnsi="Amasis30"/>
      <w:sz w:val="36"/>
      <w:szCs w:val="24"/>
    </w:rPr>
  </w:style>
  <w:style w:type="paragraph" w:styleId="Titre1">
    <w:name w:val="heading 1"/>
    <w:basedOn w:val="Normal"/>
    <w:next w:val="Normal"/>
    <w:qFormat/>
    <w:rsid w:val="002666CE"/>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2666CE"/>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2666CE"/>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2666CE"/>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2666CE"/>
  </w:style>
  <w:style w:type="character" w:styleId="Lienhypertexte">
    <w:name w:val="Hyperlink"/>
    <w:uiPriority w:val="99"/>
    <w:rsid w:val="002666CE"/>
    <w:rPr>
      <w:rFonts w:ascii="Amasis30" w:hAnsi="Amasis30"/>
      <w:color w:val="004080"/>
      <w:u w:val="single"/>
    </w:rPr>
  </w:style>
  <w:style w:type="paragraph" w:styleId="Explorateurdedocuments">
    <w:name w:val="Document Map"/>
    <w:basedOn w:val="Normal"/>
    <w:semiHidden/>
    <w:rsid w:val="002666CE"/>
    <w:pPr>
      <w:shd w:val="clear" w:color="auto" w:fill="000080"/>
    </w:pPr>
    <w:rPr>
      <w:rFonts w:ascii="Tahoma" w:hAnsi="Tahoma" w:cs="Tahoma"/>
    </w:rPr>
  </w:style>
  <w:style w:type="paragraph" w:styleId="TM1">
    <w:name w:val="toc 1"/>
    <w:basedOn w:val="Normal"/>
    <w:next w:val="Normal"/>
    <w:autoRedefine/>
    <w:uiPriority w:val="39"/>
    <w:rsid w:val="002666CE"/>
    <w:pPr>
      <w:tabs>
        <w:tab w:val="right" w:leader="dot" w:pos="9639"/>
      </w:tabs>
      <w:spacing w:before="180" w:after="180"/>
      <w:ind w:firstLine="0"/>
      <w:jc w:val="left"/>
    </w:pPr>
    <w:rPr>
      <w:bCs/>
      <w:iCs/>
      <w:noProof/>
      <w:color w:val="000080"/>
      <w:szCs w:val="28"/>
    </w:rPr>
  </w:style>
  <w:style w:type="paragraph" w:styleId="En-tte">
    <w:name w:val="header"/>
    <w:basedOn w:val="Normal"/>
    <w:rsid w:val="002666CE"/>
    <w:pPr>
      <w:tabs>
        <w:tab w:val="center" w:pos="4536"/>
        <w:tab w:val="right" w:pos="9072"/>
      </w:tabs>
    </w:pPr>
  </w:style>
  <w:style w:type="paragraph" w:styleId="Pieddepage">
    <w:name w:val="footer"/>
    <w:basedOn w:val="Normal"/>
    <w:link w:val="PieddepageCar"/>
    <w:rsid w:val="002666CE"/>
    <w:pPr>
      <w:tabs>
        <w:tab w:val="center" w:pos="4536"/>
        <w:tab w:val="right" w:pos="9072"/>
      </w:tabs>
      <w:ind w:firstLine="0"/>
      <w:jc w:val="center"/>
    </w:pPr>
    <w:rPr>
      <w:sz w:val="32"/>
    </w:rPr>
  </w:style>
  <w:style w:type="character" w:styleId="Numrodepage">
    <w:name w:val="page number"/>
    <w:basedOn w:val="Policepardfaut"/>
    <w:rsid w:val="002666CE"/>
  </w:style>
  <w:style w:type="paragraph" w:styleId="TM2">
    <w:name w:val="toc 2"/>
    <w:basedOn w:val="Normal"/>
    <w:next w:val="Normal"/>
    <w:autoRedefine/>
    <w:uiPriority w:val="39"/>
    <w:rsid w:val="002666CE"/>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2666CE"/>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2666CE"/>
    <w:pPr>
      <w:ind w:left="780"/>
    </w:pPr>
  </w:style>
  <w:style w:type="paragraph" w:styleId="TM5">
    <w:name w:val="toc 5"/>
    <w:basedOn w:val="Normal"/>
    <w:next w:val="Normal"/>
    <w:autoRedefine/>
    <w:semiHidden/>
    <w:rsid w:val="002666CE"/>
    <w:pPr>
      <w:ind w:left="1040"/>
    </w:pPr>
  </w:style>
  <w:style w:type="paragraph" w:styleId="TM6">
    <w:name w:val="toc 6"/>
    <w:basedOn w:val="Normal"/>
    <w:next w:val="Normal"/>
    <w:autoRedefine/>
    <w:semiHidden/>
    <w:rsid w:val="002666CE"/>
    <w:pPr>
      <w:ind w:left="1300"/>
    </w:pPr>
  </w:style>
  <w:style w:type="paragraph" w:styleId="TM7">
    <w:name w:val="toc 7"/>
    <w:basedOn w:val="Normal"/>
    <w:next w:val="Normal"/>
    <w:autoRedefine/>
    <w:semiHidden/>
    <w:rsid w:val="002666CE"/>
    <w:pPr>
      <w:ind w:left="1560"/>
    </w:pPr>
  </w:style>
  <w:style w:type="paragraph" w:styleId="TM8">
    <w:name w:val="toc 8"/>
    <w:basedOn w:val="Normal"/>
    <w:next w:val="Normal"/>
    <w:autoRedefine/>
    <w:semiHidden/>
    <w:rsid w:val="002666CE"/>
    <w:pPr>
      <w:ind w:left="1820"/>
    </w:pPr>
  </w:style>
  <w:style w:type="paragraph" w:styleId="TM9">
    <w:name w:val="toc 9"/>
    <w:basedOn w:val="Normal"/>
    <w:next w:val="Normal"/>
    <w:autoRedefine/>
    <w:semiHidden/>
    <w:rsid w:val="002666CE"/>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2666CE"/>
    <w:rPr>
      <w:rFonts w:ascii="Amasis30" w:hAnsi="Amasis30"/>
      <w:b/>
      <w:sz w:val="36"/>
      <w:vertAlign w:val="superscript"/>
    </w:rPr>
  </w:style>
  <w:style w:type="paragraph" w:styleId="Notedebasdepage">
    <w:name w:val="footnote text"/>
    <w:basedOn w:val="Taille-1Normal"/>
    <w:qFormat/>
    <w:rsid w:val="002666CE"/>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2666CE"/>
    <w:pPr>
      <w:spacing w:before="0" w:after="1800"/>
      <w:ind w:right="851" w:firstLine="0"/>
      <w:jc w:val="right"/>
    </w:pPr>
    <w:rPr>
      <w:sz w:val="48"/>
    </w:rPr>
  </w:style>
  <w:style w:type="paragraph" w:customStyle="1" w:styleId="Titrelivre">
    <w:name w:val="Titre_livre"/>
    <w:basedOn w:val="Normal"/>
    <w:rsid w:val="002666CE"/>
    <w:pPr>
      <w:spacing w:before="0" w:after="1200"/>
      <w:ind w:left="2268" w:right="851" w:firstLine="0"/>
      <w:jc w:val="right"/>
    </w:pPr>
    <w:rPr>
      <w:b/>
      <w:bCs/>
      <w:sz w:val="72"/>
    </w:rPr>
  </w:style>
  <w:style w:type="paragraph" w:customStyle="1" w:styleId="Soustitrelivre">
    <w:name w:val="Sous_titre_livre"/>
    <w:basedOn w:val="Normal"/>
    <w:rsid w:val="002666CE"/>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2666CE"/>
    <w:pPr>
      <w:spacing w:after="1080"/>
      <w:ind w:left="2268" w:firstLine="0"/>
      <w:jc w:val="center"/>
    </w:pPr>
    <w:rPr>
      <w:noProof/>
    </w:rPr>
  </w:style>
  <w:style w:type="paragraph" w:customStyle="1" w:styleId="DateSortie">
    <w:name w:val="Date_Sortie"/>
    <w:basedOn w:val="Normal"/>
    <w:rsid w:val="002666CE"/>
    <w:pPr>
      <w:spacing w:before="0" w:after="0"/>
      <w:ind w:right="1418" w:firstLine="0"/>
      <w:jc w:val="right"/>
    </w:pPr>
    <w:rPr>
      <w:bCs/>
      <w:sz w:val="40"/>
    </w:rPr>
  </w:style>
  <w:style w:type="paragraph" w:customStyle="1" w:styleId="Titretablematires">
    <w:name w:val="Titre table matières"/>
    <w:basedOn w:val="Normal"/>
    <w:rsid w:val="002666CE"/>
    <w:pPr>
      <w:pBdr>
        <w:top w:val="single" w:sz="8" w:space="1" w:color="auto"/>
        <w:bottom w:val="single" w:sz="8" w:space="1" w:color="auto"/>
      </w:pBdr>
      <w:ind w:left="2552" w:right="2552" w:firstLine="0"/>
      <w:jc w:val="center"/>
    </w:pPr>
    <w:rPr>
      <w:bCs/>
    </w:rPr>
  </w:style>
  <w:style w:type="paragraph" w:customStyle="1" w:styleId="Standard">
    <w:name w:val="Standard"/>
    <w:rsid w:val="009D4A85"/>
    <w:pPr>
      <w:autoSpaceDN w:val="0"/>
      <w:ind w:firstLine="680"/>
      <w:jc w:val="both"/>
      <w:textAlignment w:val="baseline"/>
    </w:pPr>
    <w:rPr>
      <w:rFonts w:ascii="Georgia" w:hAnsi="Georgia"/>
      <w:kern w:val="3"/>
      <w:sz w:val="32"/>
      <w:szCs w:val="24"/>
    </w:rPr>
  </w:style>
  <w:style w:type="paragraph" w:customStyle="1" w:styleId="Heading">
    <w:name w:val="Heading"/>
    <w:basedOn w:val="Standard"/>
    <w:next w:val="Textbody"/>
    <w:rsid w:val="009D4A85"/>
    <w:pPr>
      <w:keepNext/>
      <w:spacing w:before="240" w:after="120"/>
    </w:pPr>
    <w:rPr>
      <w:rFonts w:ascii="Arial" w:eastAsia="Lucida Sans Unicode" w:hAnsi="Arial" w:cs="Tahoma"/>
      <w:sz w:val="28"/>
      <w:szCs w:val="28"/>
    </w:rPr>
  </w:style>
  <w:style w:type="paragraph" w:customStyle="1" w:styleId="Textbody">
    <w:name w:val="Text body"/>
    <w:basedOn w:val="Standard"/>
    <w:rsid w:val="009D4A85"/>
    <w:pPr>
      <w:spacing w:after="120"/>
    </w:pPr>
  </w:style>
  <w:style w:type="paragraph" w:styleId="Liste">
    <w:name w:val="List"/>
    <w:basedOn w:val="Textbody"/>
    <w:rsid w:val="009D4A85"/>
    <w:rPr>
      <w:rFonts w:cs="Tahoma"/>
      <w:sz w:val="24"/>
    </w:rPr>
  </w:style>
  <w:style w:type="paragraph" w:customStyle="1" w:styleId="Caption">
    <w:name w:val="Caption"/>
    <w:basedOn w:val="Standard"/>
    <w:rsid w:val="009D4A85"/>
    <w:pPr>
      <w:suppressLineNumbers/>
      <w:spacing w:before="120" w:after="120"/>
    </w:pPr>
    <w:rPr>
      <w:rFonts w:cs="Tahoma"/>
      <w:i/>
      <w:iCs/>
      <w:sz w:val="24"/>
    </w:rPr>
  </w:style>
  <w:style w:type="paragraph" w:customStyle="1" w:styleId="Index">
    <w:name w:val="Index"/>
    <w:basedOn w:val="Standard"/>
    <w:rsid w:val="009D4A85"/>
    <w:pPr>
      <w:suppressLineNumbers/>
    </w:pPr>
    <w:rPr>
      <w:rFonts w:cs="Tahoma"/>
      <w:sz w:val="24"/>
    </w:rPr>
  </w:style>
  <w:style w:type="paragraph" w:customStyle="1" w:styleId="Heading1">
    <w:name w:val="Heading 1"/>
    <w:basedOn w:val="Standard"/>
    <w:next w:val="Standard"/>
    <w:rsid w:val="009D4A85"/>
    <w:pPr>
      <w:keepNext/>
      <w:pageBreakBefore/>
      <w:suppressAutoHyphens/>
      <w:spacing w:before="960" w:after="720"/>
      <w:ind w:firstLine="0"/>
      <w:jc w:val="center"/>
      <w:outlineLvl w:val="0"/>
    </w:pPr>
    <w:rPr>
      <w:rFonts w:cs="Arial"/>
      <w:b/>
      <w:bCs/>
      <w:sz w:val="44"/>
      <w:szCs w:val="44"/>
    </w:rPr>
  </w:style>
  <w:style w:type="paragraph" w:customStyle="1" w:styleId="Heading2">
    <w:name w:val="Heading 2"/>
    <w:basedOn w:val="Standard"/>
    <w:next w:val="Standard"/>
    <w:rsid w:val="009D4A85"/>
    <w:pPr>
      <w:keepNext/>
      <w:keepLines/>
      <w:suppressAutoHyphens/>
      <w:spacing w:before="840" w:after="600"/>
      <w:ind w:firstLine="0"/>
      <w:jc w:val="center"/>
      <w:outlineLvl w:val="1"/>
    </w:pPr>
    <w:rPr>
      <w:rFonts w:cs="Arial"/>
      <w:b/>
      <w:bCs/>
      <w:iCs/>
      <w:sz w:val="38"/>
      <w:szCs w:val="38"/>
    </w:rPr>
  </w:style>
  <w:style w:type="paragraph" w:customStyle="1" w:styleId="Heading3">
    <w:name w:val="Heading 3"/>
    <w:basedOn w:val="Standard"/>
    <w:next w:val="Standard"/>
    <w:rsid w:val="009D4A85"/>
    <w:pPr>
      <w:keepNext/>
      <w:suppressAutoHyphens/>
      <w:spacing w:before="120" w:after="120"/>
      <w:ind w:firstLine="0"/>
      <w:jc w:val="center"/>
      <w:outlineLvl w:val="2"/>
    </w:pPr>
    <w:rPr>
      <w:rFonts w:cs="Arial"/>
      <w:b/>
      <w:bCs/>
      <w:i/>
      <w:szCs w:val="26"/>
    </w:rPr>
  </w:style>
  <w:style w:type="paragraph" w:customStyle="1" w:styleId="Contents1">
    <w:name w:val="Contents 1"/>
    <w:basedOn w:val="Standard"/>
    <w:next w:val="Standard"/>
    <w:rsid w:val="009D4A85"/>
    <w:pPr>
      <w:tabs>
        <w:tab w:val="right" w:leader="dot" w:pos="10482"/>
      </w:tabs>
      <w:spacing w:before="240" w:after="240"/>
      <w:ind w:left="284" w:right="284" w:firstLine="0"/>
      <w:jc w:val="left"/>
    </w:pPr>
    <w:rPr>
      <w:bCs/>
      <w:iCs/>
      <w:color w:val="000080"/>
      <w:szCs w:val="28"/>
    </w:rPr>
  </w:style>
  <w:style w:type="paragraph" w:customStyle="1" w:styleId="Header">
    <w:name w:val="Header"/>
    <w:basedOn w:val="Standard"/>
    <w:rsid w:val="009D4A85"/>
    <w:pPr>
      <w:tabs>
        <w:tab w:val="center" w:pos="4536"/>
        <w:tab w:val="right" w:pos="9072"/>
      </w:tabs>
    </w:pPr>
  </w:style>
  <w:style w:type="paragraph" w:customStyle="1" w:styleId="Footer">
    <w:name w:val="Footer"/>
    <w:basedOn w:val="Standard"/>
    <w:rsid w:val="009D4A85"/>
    <w:pPr>
      <w:tabs>
        <w:tab w:val="center" w:pos="4536"/>
        <w:tab w:val="right" w:pos="9072"/>
      </w:tabs>
      <w:ind w:firstLine="0"/>
    </w:pPr>
  </w:style>
  <w:style w:type="paragraph" w:customStyle="1" w:styleId="Contents2">
    <w:name w:val="Contents 2"/>
    <w:basedOn w:val="Standard"/>
    <w:next w:val="Standard"/>
    <w:rsid w:val="009D4A85"/>
    <w:pPr>
      <w:tabs>
        <w:tab w:val="right" w:leader="dot" w:pos="11897"/>
      </w:tabs>
      <w:spacing w:before="120" w:after="120"/>
      <w:ind w:left="567" w:right="284" w:firstLine="0"/>
    </w:pPr>
    <w:rPr>
      <w:color w:val="000080"/>
      <w:sz w:val="30"/>
    </w:rPr>
  </w:style>
  <w:style w:type="paragraph" w:customStyle="1" w:styleId="Contents3">
    <w:name w:val="Contents 3"/>
    <w:basedOn w:val="Standard"/>
    <w:next w:val="Standard"/>
    <w:rsid w:val="009D4A85"/>
    <w:pPr>
      <w:spacing w:before="60" w:after="60"/>
      <w:ind w:left="482"/>
    </w:pPr>
    <w:rPr>
      <w:color w:val="000080"/>
      <w:sz w:val="28"/>
    </w:rPr>
  </w:style>
  <w:style w:type="paragraph" w:customStyle="1" w:styleId="Contents4">
    <w:name w:val="Contents 4"/>
    <w:basedOn w:val="Standard"/>
    <w:next w:val="Standard"/>
    <w:rsid w:val="009D4A85"/>
    <w:pPr>
      <w:ind w:left="780"/>
    </w:pPr>
  </w:style>
  <w:style w:type="paragraph" w:customStyle="1" w:styleId="Contents5">
    <w:name w:val="Contents 5"/>
    <w:basedOn w:val="Standard"/>
    <w:next w:val="Standard"/>
    <w:rsid w:val="009D4A85"/>
    <w:pPr>
      <w:ind w:left="1040"/>
    </w:pPr>
  </w:style>
  <w:style w:type="paragraph" w:customStyle="1" w:styleId="Contents6">
    <w:name w:val="Contents 6"/>
    <w:basedOn w:val="Standard"/>
    <w:next w:val="Standard"/>
    <w:rsid w:val="009D4A85"/>
    <w:pPr>
      <w:ind w:left="1300"/>
    </w:pPr>
  </w:style>
  <w:style w:type="paragraph" w:customStyle="1" w:styleId="Contents7">
    <w:name w:val="Contents 7"/>
    <w:basedOn w:val="Standard"/>
    <w:next w:val="Standard"/>
    <w:rsid w:val="009D4A85"/>
    <w:pPr>
      <w:ind w:left="1560"/>
    </w:pPr>
  </w:style>
  <w:style w:type="paragraph" w:customStyle="1" w:styleId="Contents8">
    <w:name w:val="Contents 8"/>
    <w:basedOn w:val="Standard"/>
    <w:next w:val="Standard"/>
    <w:rsid w:val="009D4A85"/>
    <w:pPr>
      <w:ind w:left="1820"/>
    </w:pPr>
  </w:style>
  <w:style w:type="paragraph" w:customStyle="1" w:styleId="Contents9">
    <w:name w:val="Contents 9"/>
    <w:basedOn w:val="Standard"/>
    <w:next w:val="Standard"/>
    <w:rsid w:val="009D4A85"/>
    <w:pPr>
      <w:ind w:left="2080"/>
    </w:pPr>
  </w:style>
  <w:style w:type="paragraph" w:customStyle="1" w:styleId="Textbodyindent">
    <w:name w:val="Text body indent"/>
    <w:basedOn w:val="Standard"/>
    <w:rsid w:val="009D4A85"/>
    <w:pPr>
      <w:jc w:val="center"/>
    </w:pPr>
    <w:rPr>
      <w:rFonts w:ascii="Arial" w:hAnsi="Arial"/>
    </w:rPr>
  </w:style>
  <w:style w:type="paragraph" w:customStyle="1" w:styleId="Footnote">
    <w:name w:val="Footnote"/>
    <w:basedOn w:val="Standard"/>
    <w:rsid w:val="009D4A85"/>
    <w:rPr>
      <w:sz w:val="28"/>
      <w:szCs w:val="30"/>
    </w:rPr>
  </w:style>
  <w:style w:type="paragraph" w:customStyle="1" w:styleId="TableContents">
    <w:name w:val="Table Contents"/>
    <w:basedOn w:val="Standard"/>
    <w:rsid w:val="009D4A85"/>
    <w:pPr>
      <w:suppressLineNumbers/>
    </w:pPr>
  </w:style>
  <w:style w:type="paragraph" w:customStyle="1" w:styleId="Firstlineindent">
    <w:name w:val="First line indent"/>
    <w:basedOn w:val="Textbody"/>
    <w:rsid w:val="009D4A85"/>
    <w:pPr>
      <w:ind w:firstLine="283"/>
    </w:pPr>
  </w:style>
  <w:style w:type="character" w:customStyle="1" w:styleId="Absatz-Standardschriftart">
    <w:name w:val="Absatz-Standardschriftart"/>
    <w:rsid w:val="009D4A85"/>
  </w:style>
  <w:style w:type="character" w:customStyle="1" w:styleId="WW-Absatz-Standardschriftart">
    <w:name w:val="WW-Absatz-Standardschriftart"/>
    <w:rsid w:val="009D4A85"/>
  </w:style>
  <w:style w:type="character" w:customStyle="1" w:styleId="WW-Absatz-Standardschriftart1">
    <w:name w:val="WW-Absatz-Standardschriftart1"/>
    <w:rsid w:val="009D4A85"/>
  </w:style>
  <w:style w:type="character" w:customStyle="1" w:styleId="WW-Absatz-Standardschriftart11">
    <w:name w:val="WW-Absatz-Standardschriftart11"/>
    <w:rsid w:val="009D4A85"/>
  </w:style>
  <w:style w:type="character" w:customStyle="1" w:styleId="WW8Num5z0">
    <w:name w:val="WW8Num5z0"/>
    <w:rsid w:val="009D4A85"/>
    <w:rPr>
      <w:rFonts w:ascii="Symbol" w:hAnsi="Symbol"/>
    </w:rPr>
  </w:style>
  <w:style w:type="character" w:customStyle="1" w:styleId="WW8Num6z0">
    <w:name w:val="WW8Num6z0"/>
    <w:rsid w:val="009D4A85"/>
    <w:rPr>
      <w:rFonts w:ascii="Symbol" w:hAnsi="Symbol"/>
    </w:rPr>
  </w:style>
  <w:style w:type="character" w:customStyle="1" w:styleId="WW8Num7z0">
    <w:name w:val="WW8Num7z0"/>
    <w:rsid w:val="009D4A85"/>
    <w:rPr>
      <w:rFonts w:ascii="Symbol" w:hAnsi="Symbol"/>
    </w:rPr>
  </w:style>
  <w:style w:type="character" w:customStyle="1" w:styleId="WW8Num8z0">
    <w:name w:val="WW8Num8z0"/>
    <w:rsid w:val="009D4A85"/>
    <w:rPr>
      <w:rFonts w:ascii="Symbol" w:hAnsi="Symbol"/>
    </w:rPr>
  </w:style>
  <w:style w:type="character" w:customStyle="1" w:styleId="WW8Num10z0">
    <w:name w:val="WW8Num10z0"/>
    <w:rsid w:val="009D4A85"/>
    <w:rPr>
      <w:rFonts w:ascii="Symbol" w:hAnsi="Symbol"/>
    </w:rPr>
  </w:style>
  <w:style w:type="character" w:customStyle="1" w:styleId="WW8Num11z0">
    <w:name w:val="WW8Num11z0"/>
    <w:rsid w:val="009D4A85"/>
    <w:rPr>
      <w:rFonts w:ascii="Symbol" w:hAnsi="Symbol"/>
      <w:sz w:val="20"/>
    </w:rPr>
  </w:style>
  <w:style w:type="character" w:customStyle="1" w:styleId="WW8Num11z1">
    <w:name w:val="WW8Num11z1"/>
    <w:rsid w:val="009D4A85"/>
    <w:rPr>
      <w:rFonts w:ascii="Courier New" w:hAnsi="Courier New"/>
      <w:sz w:val="20"/>
    </w:rPr>
  </w:style>
  <w:style w:type="character" w:customStyle="1" w:styleId="WW8Num11z2">
    <w:name w:val="WW8Num11z2"/>
    <w:rsid w:val="009D4A85"/>
    <w:rPr>
      <w:rFonts w:ascii="Wingdings" w:hAnsi="Wingdings"/>
      <w:sz w:val="20"/>
    </w:rPr>
  </w:style>
  <w:style w:type="character" w:customStyle="1" w:styleId="WW8Num12z0">
    <w:name w:val="WW8Num12z0"/>
    <w:rsid w:val="009D4A85"/>
    <w:rPr>
      <w:rFonts w:ascii="Symbol" w:hAnsi="Symbol"/>
      <w:sz w:val="20"/>
    </w:rPr>
  </w:style>
  <w:style w:type="character" w:customStyle="1" w:styleId="WW8Num12z1">
    <w:name w:val="WW8Num12z1"/>
    <w:rsid w:val="009D4A85"/>
    <w:rPr>
      <w:rFonts w:ascii="Courier New" w:hAnsi="Courier New"/>
      <w:sz w:val="20"/>
    </w:rPr>
  </w:style>
  <w:style w:type="character" w:customStyle="1" w:styleId="WW8Num12z2">
    <w:name w:val="WW8Num12z2"/>
    <w:rsid w:val="009D4A85"/>
    <w:rPr>
      <w:rFonts w:ascii="Wingdings" w:hAnsi="Wingdings"/>
      <w:sz w:val="20"/>
    </w:rPr>
  </w:style>
  <w:style w:type="character" w:customStyle="1" w:styleId="WW8Num13z0">
    <w:name w:val="WW8Num13z0"/>
    <w:rsid w:val="009D4A85"/>
    <w:rPr>
      <w:rFonts w:ascii="Symbol" w:hAnsi="Symbol"/>
      <w:sz w:val="20"/>
    </w:rPr>
  </w:style>
  <w:style w:type="character" w:customStyle="1" w:styleId="WW8Num13z1">
    <w:name w:val="WW8Num13z1"/>
    <w:rsid w:val="009D4A85"/>
    <w:rPr>
      <w:rFonts w:ascii="Courier New" w:hAnsi="Courier New"/>
      <w:sz w:val="20"/>
    </w:rPr>
  </w:style>
  <w:style w:type="character" w:customStyle="1" w:styleId="WW8Num13z2">
    <w:name w:val="WW8Num13z2"/>
    <w:rsid w:val="009D4A85"/>
    <w:rPr>
      <w:rFonts w:ascii="Wingdings" w:hAnsi="Wingdings"/>
      <w:sz w:val="20"/>
    </w:rPr>
  </w:style>
  <w:style w:type="character" w:customStyle="1" w:styleId="WW8Num14z0">
    <w:name w:val="WW8Num14z0"/>
    <w:rsid w:val="009D4A85"/>
    <w:rPr>
      <w:rFonts w:ascii="Symbol" w:hAnsi="Symbol"/>
      <w:sz w:val="20"/>
    </w:rPr>
  </w:style>
  <w:style w:type="character" w:customStyle="1" w:styleId="WW8Num14z1">
    <w:name w:val="WW8Num14z1"/>
    <w:rsid w:val="009D4A85"/>
    <w:rPr>
      <w:rFonts w:ascii="Courier New" w:hAnsi="Courier New"/>
      <w:sz w:val="20"/>
    </w:rPr>
  </w:style>
  <w:style w:type="character" w:customStyle="1" w:styleId="WW8Num14z2">
    <w:name w:val="WW8Num14z2"/>
    <w:rsid w:val="009D4A85"/>
    <w:rPr>
      <w:rFonts w:ascii="Wingdings" w:hAnsi="Wingdings"/>
      <w:sz w:val="20"/>
    </w:rPr>
  </w:style>
  <w:style w:type="character" w:customStyle="1" w:styleId="Internetlink">
    <w:name w:val="Internet link"/>
    <w:basedOn w:val="Policepardfaut"/>
    <w:rsid w:val="009D4A85"/>
    <w:rPr>
      <w:rFonts w:ascii="Georgia" w:hAnsi="Georgia"/>
      <w:color w:val="004080"/>
      <w:u w:val="single"/>
    </w:rPr>
  </w:style>
  <w:style w:type="character" w:customStyle="1" w:styleId="PageNumber">
    <w:name w:val="Page Number"/>
    <w:basedOn w:val="Policepardfaut"/>
    <w:rsid w:val="009D4A85"/>
  </w:style>
  <w:style w:type="character" w:customStyle="1" w:styleId="FootnoteSymbol">
    <w:name w:val="Footnote Symbol"/>
    <w:basedOn w:val="Policepardfaut"/>
    <w:rsid w:val="009D4A85"/>
    <w:rPr>
      <w:b/>
      <w:position w:val="0"/>
      <w:sz w:val="36"/>
      <w:vertAlign w:val="superscript"/>
    </w:rPr>
  </w:style>
  <w:style w:type="character" w:customStyle="1" w:styleId="Footnoteanchor">
    <w:name w:val="Footnote anchor"/>
    <w:rsid w:val="009D4A85"/>
    <w:rPr>
      <w:position w:val="0"/>
      <w:vertAlign w:val="superscript"/>
    </w:rPr>
  </w:style>
  <w:style w:type="numbering" w:customStyle="1" w:styleId="WW8Num1">
    <w:name w:val="WW8Num1"/>
    <w:basedOn w:val="Aucuneliste"/>
    <w:rsid w:val="009D4A85"/>
    <w:pPr>
      <w:numPr>
        <w:numId w:val="15"/>
      </w:numPr>
    </w:pPr>
  </w:style>
  <w:style w:type="character" w:customStyle="1" w:styleId="PieddepageCar">
    <w:name w:val="Pied de page Car"/>
    <w:basedOn w:val="Policepardfaut"/>
    <w:link w:val="Pieddepage"/>
    <w:rsid w:val="009D4A85"/>
    <w:rPr>
      <w:rFonts w:ascii="Amasis30" w:hAnsi="Amasis30"/>
      <w:sz w:val="32"/>
      <w:szCs w:val="24"/>
    </w:rPr>
  </w:style>
  <w:style w:type="paragraph" w:styleId="Textedebulles">
    <w:name w:val="Balloon Text"/>
    <w:basedOn w:val="Normal"/>
    <w:semiHidden/>
    <w:rsid w:val="007B762F"/>
    <w:rPr>
      <w:rFonts w:ascii="Tahoma" w:hAnsi="Tahoma" w:cs="Tahoma"/>
      <w:sz w:val="16"/>
      <w:szCs w:val="16"/>
    </w:rPr>
  </w:style>
  <w:style w:type="character" w:styleId="Marquedecommentaire">
    <w:name w:val="annotation reference"/>
    <w:basedOn w:val="Policepardfaut"/>
    <w:semiHidden/>
    <w:rsid w:val="006306BA"/>
    <w:rPr>
      <w:sz w:val="16"/>
      <w:szCs w:val="16"/>
    </w:rPr>
  </w:style>
  <w:style w:type="paragraph" w:styleId="Commentaire">
    <w:name w:val="annotation text"/>
    <w:basedOn w:val="Normal"/>
    <w:semiHidden/>
    <w:rsid w:val="006306BA"/>
    <w:rPr>
      <w:sz w:val="20"/>
      <w:szCs w:val="20"/>
    </w:rPr>
  </w:style>
  <w:style w:type="paragraph" w:styleId="Objetducommentaire">
    <w:name w:val="annotation subject"/>
    <w:basedOn w:val="Commentaire"/>
    <w:next w:val="Commentaire"/>
    <w:semiHidden/>
    <w:rsid w:val="006306BA"/>
    <w:rPr>
      <w:b/>
      <w:bCs/>
    </w:rPr>
  </w:style>
  <w:style w:type="paragraph" w:styleId="Rvision">
    <w:name w:val="Revision"/>
    <w:hidden/>
    <w:uiPriority w:val="99"/>
    <w:semiHidden/>
    <w:rsid w:val="002666CE"/>
    <w:rPr>
      <w:rFonts w:ascii="Georgia" w:hAnsi="Georgia"/>
      <w:sz w:val="32"/>
      <w:szCs w:val="24"/>
    </w:rPr>
  </w:style>
  <w:style w:type="paragraph" w:customStyle="1" w:styleId="Centr">
    <w:name w:val="Centré"/>
    <w:basedOn w:val="Normal"/>
    <w:rsid w:val="002666CE"/>
    <w:pPr>
      <w:ind w:firstLine="0"/>
      <w:jc w:val="center"/>
    </w:pPr>
    <w:rPr>
      <w:szCs w:val="20"/>
    </w:rPr>
  </w:style>
  <w:style w:type="paragraph" w:customStyle="1" w:styleId="NormalSansIndent">
    <w:name w:val="NormalSansIndent"/>
    <w:basedOn w:val="Normal"/>
    <w:rsid w:val="002666CE"/>
    <w:pPr>
      <w:ind w:firstLine="0"/>
    </w:pPr>
    <w:rPr>
      <w:szCs w:val="20"/>
    </w:rPr>
  </w:style>
  <w:style w:type="paragraph" w:customStyle="1" w:styleId="NormalSolidaire">
    <w:name w:val="NormalSolidaire"/>
    <w:basedOn w:val="Normal"/>
    <w:qFormat/>
    <w:rsid w:val="002666CE"/>
    <w:pPr>
      <w:keepNext/>
    </w:pPr>
  </w:style>
  <w:style w:type="paragraph" w:customStyle="1" w:styleId="NormalSautPageAvant">
    <w:name w:val="NormalSautPageAvant"/>
    <w:basedOn w:val="Normal"/>
    <w:qFormat/>
    <w:rsid w:val="002666CE"/>
    <w:pPr>
      <w:pageBreakBefore/>
    </w:pPr>
  </w:style>
  <w:style w:type="paragraph" w:customStyle="1" w:styleId="NormalEspAvtGrand">
    <w:name w:val="NormalEspAvtGrand"/>
    <w:basedOn w:val="Normal"/>
    <w:rsid w:val="002666CE"/>
    <w:pPr>
      <w:spacing w:before="2640"/>
    </w:pPr>
    <w:rPr>
      <w:szCs w:val="20"/>
    </w:rPr>
  </w:style>
  <w:style w:type="paragraph" w:customStyle="1" w:styleId="CentrEspAvt0">
    <w:name w:val="CentréEspAvt0"/>
    <w:basedOn w:val="Centr"/>
    <w:next w:val="CentrEspAvt0EspApr0"/>
    <w:rsid w:val="002666CE"/>
    <w:pPr>
      <w:spacing w:before="0"/>
    </w:pPr>
  </w:style>
  <w:style w:type="paragraph" w:customStyle="1" w:styleId="CentrEspApr0">
    <w:name w:val="CentréEspApr0"/>
    <w:basedOn w:val="Centr"/>
    <w:next w:val="Normal"/>
    <w:rsid w:val="002666CE"/>
    <w:pPr>
      <w:spacing w:after="0"/>
    </w:pPr>
  </w:style>
  <w:style w:type="paragraph" w:customStyle="1" w:styleId="CentrEspAvt0EspApr0">
    <w:name w:val="CentréEspAvt0EspApr0"/>
    <w:basedOn w:val="Centr"/>
    <w:rsid w:val="002666CE"/>
    <w:pPr>
      <w:spacing w:before="0" w:after="0"/>
    </w:pPr>
  </w:style>
  <w:style w:type="paragraph" w:customStyle="1" w:styleId="Droite">
    <w:name w:val="Droite"/>
    <w:basedOn w:val="Normal"/>
    <w:next w:val="Normal"/>
    <w:rsid w:val="002666CE"/>
    <w:pPr>
      <w:ind w:firstLine="0"/>
      <w:jc w:val="right"/>
    </w:pPr>
    <w:rPr>
      <w:szCs w:val="20"/>
    </w:rPr>
  </w:style>
  <w:style w:type="paragraph" w:customStyle="1" w:styleId="DroiteRetraitGauche1X">
    <w:name w:val="DroiteRetraitGauche1X"/>
    <w:basedOn w:val="Droite"/>
    <w:next w:val="Normal"/>
    <w:rsid w:val="002666CE"/>
    <w:pPr>
      <w:ind w:left="680"/>
    </w:pPr>
  </w:style>
  <w:style w:type="paragraph" w:customStyle="1" w:styleId="DroiteRetraitGauche2X">
    <w:name w:val="DroiteRetraitGauche2X"/>
    <w:basedOn w:val="Droite"/>
    <w:next w:val="Normal"/>
    <w:rsid w:val="002666CE"/>
    <w:pPr>
      <w:ind w:left="1361"/>
    </w:pPr>
  </w:style>
  <w:style w:type="paragraph" w:customStyle="1" w:styleId="DroiteRetraitGauche3X">
    <w:name w:val="DroiteRetraitGauche3X"/>
    <w:basedOn w:val="Droite"/>
    <w:next w:val="Normal"/>
    <w:rsid w:val="002666CE"/>
    <w:pPr>
      <w:ind w:left="2041"/>
    </w:pPr>
  </w:style>
  <w:style w:type="paragraph" w:customStyle="1" w:styleId="DroiteRetraitGauche4X">
    <w:name w:val="DroiteRetraitGauche4X"/>
    <w:basedOn w:val="Droite"/>
    <w:next w:val="Normal"/>
    <w:rsid w:val="002666CE"/>
    <w:pPr>
      <w:ind w:left="2722"/>
    </w:pPr>
  </w:style>
  <w:style w:type="paragraph" w:customStyle="1" w:styleId="Taille-1Normal">
    <w:name w:val="Taille-1Normal"/>
    <w:basedOn w:val="Normal"/>
    <w:rsid w:val="002666CE"/>
    <w:rPr>
      <w:sz w:val="32"/>
      <w:szCs w:val="28"/>
    </w:rPr>
  </w:style>
  <w:style w:type="paragraph" w:customStyle="1" w:styleId="Taille-1RetraitGauche1X">
    <w:name w:val="Taille-1RetraitGauche1X"/>
    <w:basedOn w:val="Taille-1Normal"/>
    <w:rsid w:val="002666CE"/>
    <w:pPr>
      <w:ind w:left="680"/>
    </w:pPr>
    <w:rPr>
      <w:szCs w:val="20"/>
    </w:rPr>
  </w:style>
  <w:style w:type="paragraph" w:customStyle="1" w:styleId="Taille-1RetraitGauche2X">
    <w:name w:val="Taille-1RetraitGauche2X"/>
    <w:basedOn w:val="Taille-1Normal"/>
    <w:rsid w:val="002666CE"/>
    <w:pPr>
      <w:ind w:left="1361"/>
    </w:pPr>
    <w:rPr>
      <w:szCs w:val="20"/>
    </w:rPr>
  </w:style>
  <w:style w:type="paragraph" w:customStyle="1" w:styleId="Taille-1RetraitGauche3X">
    <w:name w:val="Taille-1RetraitGauche3X"/>
    <w:basedOn w:val="Taille-1Normal"/>
    <w:rsid w:val="002666CE"/>
    <w:pPr>
      <w:ind w:left="2041"/>
    </w:pPr>
    <w:rPr>
      <w:szCs w:val="20"/>
    </w:rPr>
  </w:style>
  <w:style w:type="paragraph" w:customStyle="1" w:styleId="Taille-1RetraitGauche1XIndent0">
    <w:name w:val="Taille-1RetraitGauche1XIndent0"/>
    <w:basedOn w:val="Taille-1RetraitGauche1X"/>
    <w:rsid w:val="002666CE"/>
    <w:pPr>
      <w:ind w:firstLine="0"/>
    </w:pPr>
  </w:style>
  <w:style w:type="paragraph" w:customStyle="1" w:styleId="Taille-1RetraitGauche2XIndent0">
    <w:name w:val="Taille-1RetraitGauche2XIndent0"/>
    <w:basedOn w:val="Taille-1RetraitGauche2X"/>
    <w:rsid w:val="002666CE"/>
    <w:pPr>
      <w:ind w:firstLine="0"/>
    </w:pPr>
  </w:style>
  <w:style w:type="paragraph" w:customStyle="1" w:styleId="Taille-1RetraitGauche3XIndent0">
    <w:name w:val="Taille-1RetraitGauche3XIndent0"/>
    <w:basedOn w:val="Taille-1RetraitGauche3X"/>
    <w:rsid w:val="002666CE"/>
    <w:pPr>
      <w:ind w:firstLine="0"/>
    </w:pPr>
  </w:style>
  <w:style w:type="paragraph" w:customStyle="1" w:styleId="Taille-1RetraitGauche4XIndent0">
    <w:name w:val="Taille-1RetraitGauche4XIndent0"/>
    <w:basedOn w:val="Taille-1Normal"/>
    <w:rsid w:val="002666CE"/>
    <w:pPr>
      <w:ind w:left="2722" w:firstLine="0"/>
    </w:pPr>
    <w:rPr>
      <w:szCs w:val="20"/>
    </w:rPr>
  </w:style>
  <w:style w:type="paragraph" w:customStyle="1" w:styleId="NormalRetraitGauche1X">
    <w:name w:val="NormalRetraitGauche1X"/>
    <w:basedOn w:val="Normal"/>
    <w:rsid w:val="002666CE"/>
    <w:pPr>
      <w:ind w:left="680"/>
    </w:pPr>
    <w:rPr>
      <w:szCs w:val="20"/>
    </w:rPr>
  </w:style>
  <w:style w:type="paragraph" w:customStyle="1" w:styleId="NormalRetraitGauche2X">
    <w:name w:val="NormalRetraitGauche2X"/>
    <w:basedOn w:val="Normal"/>
    <w:rsid w:val="002666CE"/>
    <w:pPr>
      <w:ind w:left="1361"/>
    </w:pPr>
    <w:rPr>
      <w:szCs w:val="20"/>
    </w:rPr>
  </w:style>
  <w:style w:type="paragraph" w:customStyle="1" w:styleId="NormalRetraitGauche3X">
    <w:name w:val="NormalRetraitGauche3X"/>
    <w:basedOn w:val="Normal"/>
    <w:rsid w:val="002666CE"/>
    <w:pPr>
      <w:ind w:left="2041"/>
    </w:pPr>
    <w:rPr>
      <w:szCs w:val="20"/>
    </w:rPr>
  </w:style>
  <w:style w:type="paragraph" w:customStyle="1" w:styleId="NormalRetraitGauche1XIndent0">
    <w:name w:val="NormalRetraitGauche1XIndent0"/>
    <w:basedOn w:val="NormalRetraitGauche1X"/>
    <w:rsid w:val="002666CE"/>
    <w:pPr>
      <w:ind w:firstLine="0"/>
    </w:pPr>
  </w:style>
  <w:style w:type="paragraph" w:customStyle="1" w:styleId="NormalRetraitGauche2XIndent0">
    <w:name w:val="NormalRetraitGauche2XIndent0"/>
    <w:basedOn w:val="NormalRetraitGauche2X"/>
    <w:rsid w:val="002666CE"/>
    <w:pPr>
      <w:ind w:firstLine="0"/>
    </w:pPr>
  </w:style>
  <w:style w:type="paragraph" w:customStyle="1" w:styleId="NormalRetraitGauche3XIndent0">
    <w:name w:val="NormalRetraitGauche3XIndent0"/>
    <w:basedOn w:val="NormalRetraitGauche3X"/>
    <w:rsid w:val="002666CE"/>
    <w:pPr>
      <w:ind w:firstLine="0"/>
    </w:pPr>
  </w:style>
  <w:style w:type="paragraph" w:customStyle="1" w:styleId="NormalRetraitGauche4XIndent0">
    <w:name w:val="NormalRetraitGauche4XIndent0"/>
    <w:basedOn w:val="Normal"/>
    <w:rsid w:val="002666CE"/>
    <w:pPr>
      <w:ind w:left="2722" w:firstLine="0"/>
    </w:pPr>
    <w:rPr>
      <w:szCs w:val="20"/>
    </w:rPr>
  </w:style>
  <w:style w:type="paragraph" w:styleId="Notedefin">
    <w:name w:val="endnote text"/>
    <w:basedOn w:val="Taille-1Normal"/>
    <w:link w:val="NotedefinCar"/>
    <w:uiPriority w:val="99"/>
    <w:unhideWhenUsed/>
    <w:qFormat/>
    <w:rsid w:val="002666CE"/>
    <w:rPr>
      <w:szCs w:val="20"/>
      <w:lang w:val="x-none" w:eastAsia="x-none"/>
    </w:rPr>
  </w:style>
  <w:style w:type="character" w:customStyle="1" w:styleId="NotedefinCar">
    <w:name w:val="Note de fin Car"/>
    <w:link w:val="Notedefin"/>
    <w:uiPriority w:val="99"/>
    <w:rsid w:val="002666CE"/>
    <w:rPr>
      <w:rFonts w:ascii="Amasis30" w:hAnsi="Amasis30"/>
      <w:sz w:val="32"/>
      <w:lang w:val="x-none" w:eastAsia="x-none"/>
    </w:rPr>
  </w:style>
  <w:style w:type="character" w:styleId="Appeldenotedefin">
    <w:name w:val="endnote reference"/>
    <w:uiPriority w:val="99"/>
    <w:unhideWhenUsed/>
    <w:qFormat/>
    <w:rsid w:val="002666CE"/>
    <w:rPr>
      <w:rFonts w:ascii="Amasis30" w:hAnsi="Amasis30"/>
      <w:b/>
      <w:sz w:val="36"/>
      <w:vertAlign w:val="superscript"/>
    </w:rPr>
  </w:style>
  <w:style w:type="paragraph" w:customStyle="1" w:styleId="NormalSuspendu1X">
    <w:name w:val="NormalSuspendu1X"/>
    <w:basedOn w:val="Normal"/>
    <w:rsid w:val="002666CE"/>
    <w:pPr>
      <w:ind w:left="680" w:hanging="680"/>
    </w:pPr>
    <w:rPr>
      <w:szCs w:val="20"/>
    </w:rPr>
  </w:style>
  <w:style w:type="paragraph" w:customStyle="1" w:styleId="NormalSuspendu1XRetrait1X">
    <w:name w:val="NormalSuspendu1XRetrait1X"/>
    <w:basedOn w:val="Normal"/>
    <w:rsid w:val="002666CE"/>
    <w:pPr>
      <w:ind w:left="1360" w:hanging="680"/>
    </w:pPr>
  </w:style>
  <w:style w:type="paragraph" w:customStyle="1" w:styleId="NormalEspAvt0EspApr0">
    <w:name w:val="NormalEspAvt0EspApr0"/>
    <w:basedOn w:val="Normal"/>
    <w:rsid w:val="002666CE"/>
    <w:pPr>
      <w:spacing w:before="0" w:after="0"/>
    </w:pPr>
    <w:rPr>
      <w:szCs w:val="20"/>
    </w:rPr>
  </w:style>
  <w:style w:type="paragraph" w:customStyle="1" w:styleId="NormalSuspendu1XRetrait2X">
    <w:name w:val="NormalSuspendu1XRetrait2X"/>
    <w:basedOn w:val="Normal"/>
    <w:rsid w:val="002666CE"/>
    <w:pPr>
      <w:ind w:left="2041" w:hanging="680"/>
    </w:pPr>
  </w:style>
  <w:style w:type="paragraph" w:customStyle="1" w:styleId="NormalSuspendu1XRetrait3X">
    <w:name w:val="NormalSuspendu1XRetrait3X"/>
    <w:basedOn w:val="Normal"/>
    <w:rsid w:val="002666CE"/>
    <w:pPr>
      <w:ind w:left="2721" w:hanging="680"/>
    </w:pPr>
    <w:rPr>
      <w:szCs w:val="20"/>
    </w:rPr>
  </w:style>
  <w:style w:type="paragraph" w:customStyle="1" w:styleId="NormalSuspendu1XRetrait4X">
    <w:name w:val="NormalSuspendu1XRetrait4X"/>
    <w:basedOn w:val="Normal"/>
    <w:rsid w:val="002666CE"/>
    <w:pPr>
      <w:ind w:left="3402" w:hanging="680"/>
    </w:pPr>
    <w:rPr>
      <w:szCs w:val="20"/>
    </w:rPr>
  </w:style>
  <w:style w:type="character" w:customStyle="1" w:styleId="Taille-1Caracteres">
    <w:name w:val="Taille-1Caracteres"/>
    <w:qFormat/>
    <w:rsid w:val="002666CE"/>
    <w:rPr>
      <w:sz w:val="32"/>
      <w:szCs w:val="20"/>
    </w:rPr>
  </w:style>
  <w:style w:type="paragraph" w:customStyle="1" w:styleId="Etoile">
    <w:name w:val="Etoile"/>
    <w:basedOn w:val="Normal"/>
    <w:qFormat/>
    <w:rsid w:val="002666CE"/>
    <w:pPr>
      <w:ind w:firstLine="0"/>
      <w:jc w:val="center"/>
    </w:pPr>
    <w:rPr>
      <w:b/>
      <w:sz w:val="40"/>
      <w:szCs w:val="28"/>
    </w:rPr>
  </w:style>
  <w:style w:type="paragraph" w:customStyle="1" w:styleId="Taille-1Suspendu1XRetrait1XEsp0">
    <w:name w:val="Taille-1Suspendu1XRetrait1XEsp0"/>
    <w:basedOn w:val="Taille-1RetraitGauche1X"/>
    <w:qFormat/>
    <w:rsid w:val="002666CE"/>
    <w:pPr>
      <w:spacing w:before="0" w:after="0"/>
      <w:ind w:left="1360" w:hanging="680"/>
    </w:pPr>
  </w:style>
  <w:style w:type="character" w:styleId="Mentionnonrsolue">
    <w:name w:val="Unresolved Mention"/>
    <w:uiPriority w:val="99"/>
    <w:semiHidden/>
    <w:unhideWhenUsed/>
    <w:rsid w:val="002666CE"/>
    <w:rPr>
      <w:color w:val="605E5C"/>
      <w:shd w:val="clear" w:color="auto" w:fill="E1DFDD"/>
    </w:rPr>
  </w:style>
  <w:style w:type="paragraph" w:customStyle="1" w:styleId="Taille-1Suspendu1XRetrait2XEsp0">
    <w:name w:val="Taille-1Suspendu1XRetrait2XEsp0"/>
    <w:basedOn w:val="Taille-1RetraitGauche2X"/>
    <w:qFormat/>
    <w:rsid w:val="002666CE"/>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2666CE"/>
    <w:pPr>
      <w:spacing w:before="0" w:after="0"/>
    </w:pPr>
  </w:style>
  <w:style w:type="paragraph" w:customStyle="1" w:styleId="NormalSuspendu1XEsp0">
    <w:name w:val="NormalSuspendu1XEsp0"/>
    <w:basedOn w:val="NormalSuspendu1X"/>
    <w:qFormat/>
    <w:rsid w:val="002666CE"/>
    <w:pPr>
      <w:spacing w:before="0" w:after="0"/>
    </w:pPr>
  </w:style>
  <w:style w:type="paragraph" w:customStyle="1" w:styleId="NormalSuspendu1XRetrait2XEsp0">
    <w:name w:val="NormalSuspendu1XRetrait2XEsp0"/>
    <w:basedOn w:val="NormalSuspendu1XRetrait2X"/>
    <w:qFormat/>
    <w:rsid w:val="002666CE"/>
    <w:pPr>
      <w:spacing w:before="0" w:after="0"/>
    </w:pPr>
  </w:style>
  <w:style w:type="paragraph" w:customStyle="1" w:styleId="ParagrapheVideNormal">
    <w:name w:val="ParagrapheVideNormal"/>
    <w:basedOn w:val="Normal"/>
    <w:next w:val="Normal"/>
    <w:qFormat/>
    <w:rsid w:val="002666CE"/>
  </w:style>
  <w:style w:type="paragraph" w:customStyle="1" w:styleId="ParagrapheVideNormal2">
    <w:name w:val="ParagrapheVideNormal2"/>
    <w:basedOn w:val="ParagrapheVideNormal"/>
    <w:next w:val="Normal"/>
    <w:qFormat/>
    <w:rsid w:val="002666CE"/>
  </w:style>
  <w:style w:type="paragraph" w:customStyle="1" w:styleId="Image">
    <w:name w:val="Image"/>
    <w:basedOn w:val="Centr"/>
    <w:next w:val="Normal"/>
    <w:qFormat/>
    <w:rsid w:val="00266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booksgratuit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groups.google.com/g/ebooksgratuit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CDEAE-7422-41AD-B250-3728917E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78</TotalTime>
  <Pages>1</Pages>
  <Words>106730</Words>
  <Characters>587017</Characters>
  <Application>Microsoft Office Word</Application>
  <DocSecurity>0</DocSecurity>
  <Lines>4891</Lines>
  <Paragraphs>1384</Paragraphs>
  <ScaleCrop>false</ScaleCrop>
  <HeadingPairs>
    <vt:vector size="2" baseType="variant">
      <vt:variant>
        <vt:lpstr>Titre</vt:lpstr>
      </vt:variant>
      <vt:variant>
        <vt:i4>1</vt:i4>
      </vt:variant>
    </vt:vector>
  </HeadingPairs>
  <TitlesOfParts>
    <vt:vector size="1" baseType="lpstr">
      <vt:lpstr>…&amp; Cie</vt:lpstr>
    </vt:vector>
  </TitlesOfParts>
  <Company>Ebooks libres et gratuits</Company>
  <LinksUpToDate>false</LinksUpToDate>
  <CharactersWithSpaces>692363</CharactersWithSpaces>
  <SharedDoc>false</SharedDoc>
  <HLinks>
    <vt:vector size="306" baseType="variant">
      <vt:variant>
        <vt:i4>2293820</vt:i4>
      </vt:variant>
      <vt:variant>
        <vt:i4>300</vt:i4>
      </vt:variant>
      <vt:variant>
        <vt:i4>0</vt:i4>
      </vt:variant>
      <vt:variant>
        <vt:i4>5</vt:i4>
      </vt:variant>
      <vt:variant>
        <vt:lpwstr>http://www.ebooksgratuits.com/</vt:lpwstr>
      </vt:variant>
      <vt:variant>
        <vt:lpwstr/>
      </vt:variant>
      <vt:variant>
        <vt:i4>7929972</vt:i4>
      </vt:variant>
      <vt:variant>
        <vt:i4>297</vt:i4>
      </vt:variant>
      <vt:variant>
        <vt:i4>0</vt:i4>
      </vt:variant>
      <vt:variant>
        <vt:i4>5</vt:i4>
      </vt:variant>
      <vt:variant>
        <vt:lpwstr>http://fr.groups.yahoo.com/group/ebooksgratuits</vt:lpwstr>
      </vt:variant>
      <vt:variant>
        <vt:lpwstr/>
      </vt:variant>
      <vt:variant>
        <vt:i4>1572924</vt:i4>
      </vt:variant>
      <vt:variant>
        <vt:i4>290</vt:i4>
      </vt:variant>
      <vt:variant>
        <vt:i4>0</vt:i4>
      </vt:variant>
      <vt:variant>
        <vt:i4>5</vt:i4>
      </vt:variant>
      <vt:variant>
        <vt:lpwstr/>
      </vt:variant>
      <vt:variant>
        <vt:lpwstr>_Toc266904843</vt:lpwstr>
      </vt:variant>
      <vt:variant>
        <vt:i4>1572924</vt:i4>
      </vt:variant>
      <vt:variant>
        <vt:i4>284</vt:i4>
      </vt:variant>
      <vt:variant>
        <vt:i4>0</vt:i4>
      </vt:variant>
      <vt:variant>
        <vt:i4>5</vt:i4>
      </vt:variant>
      <vt:variant>
        <vt:lpwstr/>
      </vt:variant>
      <vt:variant>
        <vt:lpwstr>_Toc266904842</vt:lpwstr>
      </vt:variant>
      <vt:variant>
        <vt:i4>1572924</vt:i4>
      </vt:variant>
      <vt:variant>
        <vt:i4>278</vt:i4>
      </vt:variant>
      <vt:variant>
        <vt:i4>0</vt:i4>
      </vt:variant>
      <vt:variant>
        <vt:i4>5</vt:i4>
      </vt:variant>
      <vt:variant>
        <vt:lpwstr/>
      </vt:variant>
      <vt:variant>
        <vt:lpwstr>_Toc266904841</vt:lpwstr>
      </vt:variant>
      <vt:variant>
        <vt:i4>1572924</vt:i4>
      </vt:variant>
      <vt:variant>
        <vt:i4>272</vt:i4>
      </vt:variant>
      <vt:variant>
        <vt:i4>0</vt:i4>
      </vt:variant>
      <vt:variant>
        <vt:i4>5</vt:i4>
      </vt:variant>
      <vt:variant>
        <vt:lpwstr/>
      </vt:variant>
      <vt:variant>
        <vt:lpwstr>_Toc266904840</vt:lpwstr>
      </vt:variant>
      <vt:variant>
        <vt:i4>2031676</vt:i4>
      </vt:variant>
      <vt:variant>
        <vt:i4>266</vt:i4>
      </vt:variant>
      <vt:variant>
        <vt:i4>0</vt:i4>
      </vt:variant>
      <vt:variant>
        <vt:i4>5</vt:i4>
      </vt:variant>
      <vt:variant>
        <vt:lpwstr/>
      </vt:variant>
      <vt:variant>
        <vt:lpwstr>_Toc266904839</vt:lpwstr>
      </vt:variant>
      <vt:variant>
        <vt:i4>2031676</vt:i4>
      </vt:variant>
      <vt:variant>
        <vt:i4>260</vt:i4>
      </vt:variant>
      <vt:variant>
        <vt:i4>0</vt:i4>
      </vt:variant>
      <vt:variant>
        <vt:i4>5</vt:i4>
      </vt:variant>
      <vt:variant>
        <vt:lpwstr/>
      </vt:variant>
      <vt:variant>
        <vt:lpwstr>_Toc266904838</vt:lpwstr>
      </vt:variant>
      <vt:variant>
        <vt:i4>2031676</vt:i4>
      </vt:variant>
      <vt:variant>
        <vt:i4>254</vt:i4>
      </vt:variant>
      <vt:variant>
        <vt:i4>0</vt:i4>
      </vt:variant>
      <vt:variant>
        <vt:i4>5</vt:i4>
      </vt:variant>
      <vt:variant>
        <vt:lpwstr/>
      </vt:variant>
      <vt:variant>
        <vt:lpwstr>_Toc266904837</vt:lpwstr>
      </vt:variant>
      <vt:variant>
        <vt:i4>2031676</vt:i4>
      </vt:variant>
      <vt:variant>
        <vt:i4>248</vt:i4>
      </vt:variant>
      <vt:variant>
        <vt:i4>0</vt:i4>
      </vt:variant>
      <vt:variant>
        <vt:i4>5</vt:i4>
      </vt:variant>
      <vt:variant>
        <vt:lpwstr/>
      </vt:variant>
      <vt:variant>
        <vt:lpwstr>_Toc266904836</vt:lpwstr>
      </vt:variant>
      <vt:variant>
        <vt:i4>2031676</vt:i4>
      </vt:variant>
      <vt:variant>
        <vt:i4>242</vt:i4>
      </vt:variant>
      <vt:variant>
        <vt:i4>0</vt:i4>
      </vt:variant>
      <vt:variant>
        <vt:i4>5</vt:i4>
      </vt:variant>
      <vt:variant>
        <vt:lpwstr/>
      </vt:variant>
      <vt:variant>
        <vt:lpwstr>_Toc266904835</vt:lpwstr>
      </vt:variant>
      <vt:variant>
        <vt:i4>2031676</vt:i4>
      </vt:variant>
      <vt:variant>
        <vt:i4>236</vt:i4>
      </vt:variant>
      <vt:variant>
        <vt:i4>0</vt:i4>
      </vt:variant>
      <vt:variant>
        <vt:i4>5</vt:i4>
      </vt:variant>
      <vt:variant>
        <vt:lpwstr/>
      </vt:variant>
      <vt:variant>
        <vt:lpwstr>_Toc266904834</vt:lpwstr>
      </vt:variant>
      <vt:variant>
        <vt:i4>2031676</vt:i4>
      </vt:variant>
      <vt:variant>
        <vt:i4>230</vt:i4>
      </vt:variant>
      <vt:variant>
        <vt:i4>0</vt:i4>
      </vt:variant>
      <vt:variant>
        <vt:i4>5</vt:i4>
      </vt:variant>
      <vt:variant>
        <vt:lpwstr/>
      </vt:variant>
      <vt:variant>
        <vt:lpwstr>_Toc266904833</vt:lpwstr>
      </vt:variant>
      <vt:variant>
        <vt:i4>2031676</vt:i4>
      </vt:variant>
      <vt:variant>
        <vt:i4>224</vt:i4>
      </vt:variant>
      <vt:variant>
        <vt:i4>0</vt:i4>
      </vt:variant>
      <vt:variant>
        <vt:i4>5</vt:i4>
      </vt:variant>
      <vt:variant>
        <vt:lpwstr/>
      </vt:variant>
      <vt:variant>
        <vt:lpwstr>_Toc266904832</vt:lpwstr>
      </vt:variant>
      <vt:variant>
        <vt:i4>2031676</vt:i4>
      </vt:variant>
      <vt:variant>
        <vt:i4>218</vt:i4>
      </vt:variant>
      <vt:variant>
        <vt:i4>0</vt:i4>
      </vt:variant>
      <vt:variant>
        <vt:i4>5</vt:i4>
      </vt:variant>
      <vt:variant>
        <vt:lpwstr/>
      </vt:variant>
      <vt:variant>
        <vt:lpwstr>_Toc266904831</vt:lpwstr>
      </vt:variant>
      <vt:variant>
        <vt:i4>2031676</vt:i4>
      </vt:variant>
      <vt:variant>
        <vt:i4>212</vt:i4>
      </vt:variant>
      <vt:variant>
        <vt:i4>0</vt:i4>
      </vt:variant>
      <vt:variant>
        <vt:i4>5</vt:i4>
      </vt:variant>
      <vt:variant>
        <vt:lpwstr/>
      </vt:variant>
      <vt:variant>
        <vt:lpwstr>_Toc266904830</vt:lpwstr>
      </vt:variant>
      <vt:variant>
        <vt:i4>1966140</vt:i4>
      </vt:variant>
      <vt:variant>
        <vt:i4>206</vt:i4>
      </vt:variant>
      <vt:variant>
        <vt:i4>0</vt:i4>
      </vt:variant>
      <vt:variant>
        <vt:i4>5</vt:i4>
      </vt:variant>
      <vt:variant>
        <vt:lpwstr/>
      </vt:variant>
      <vt:variant>
        <vt:lpwstr>_Toc266904829</vt:lpwstr>
      </vt:variant>
      <vt:variant>
        <vt:i4>1966140</vt:i4>
      </vt:variant>
      <vt:variant>
        <vt:i4>200</vt:i4>
      </vt:variant>
      <vt:variant>
        <vt:i4>0</vt:i4>
      </vt:variant>
      <vt:variant>
        <vt:i4>5</vt:i4>
      </vt:variant>
      <vt:variant>
        <vt:lpwstr/>
      </vt:variant>
      <vt:variant>
        <vt:lpwstr>_Toc266904828</vt:lpwstr>
      </vt:variant>
      <vt:variant>
        <vt:i4>1966140</vt:i4>
      </vt:variant>
      <vt:variant>
        <vt:i4>194</vt:i4>
      </vt:variant>
      <vt:variant>
        <vt:i4>0</vt:i4>
      </vt:variant>
      <vt:variant>
        <vt:i4>5</vt:i4>
      </vt:variant>
      <vt:variant>
        <vt:lpwstr/>
      </vt:variant>
      <vt:variant>
        <vt:lpwstr>_Toc266904827</vt:lpwstr>
      </vt:variant>
      <vt:variant>
        <vt:i4>1966140</vt:i4>
      </vt:variant>
      <vt:variant>
        <vt:i4>188</vt:i4>
      </vt:variant>
      <vt:variant>
        <vt:i4>0</vt:i4>
      </vt:variant>
      <vt:variant>
        <vt:i4>5</vt:i4>
      </vt:variant>
      <vt:variant>
        <vt:lpwstr/>
      </vt:variant>
      <vt:variant>
        <vt:lpwstr>_Toc266904826</vt:lpwstr>
      </vt:variant>
      <vt:variant>
        <vt:i4>1966140</vt:i4>
      </vt:variant>
      <vt:variant>
        <vt:i4>182</vt:i4>
      </vt:variant>
      <vt:variant>
        <vt:i4>0</vt:i4>
      </vt:variant>
      <vt:variant>
        <vt:i4>5</vt:i4>
      </vt:variant>
      <vt:variant>
        <vt:lpwstr/>
      </vt:variant>
      <vt:variant>
        <vt:lpwstr>_Toc266904825</vt:lpwstr>
      </vt:variant>
      <vt:variant>
        <vt:i4>1966140</vt:i4>
      </vt:variant>
      <vt:variant>
        <vt:i4>176</vt:i4>
      </vt:variant>
      <vt:variant>
        <vt:i4>0</vt:i4>
      </vt:variant>
      <vt:variant>
        <vt:i4>5</vt:i4>
      </vt:variant>
      <vt:variant>
        <vt:lpwstr/>
      </vt:variant>
      <vt:variant>
        <vt:lpwstr>_Toc266904824</vt:lpwstr>
      </vt:variant>
      <vt:variant>
        <vt:i4>1966140</vt:i4>
      </vt:variant>
      <vt:variant>
        <vt:i4>170</vt:i4>
      </vt:variant>
      <vt:variant>
        <vt:i4>0</vt:i4>
      </vt:variant>
      <vt:variant>
        <vt:i4>5</vt:i4>
      </vt:variant>
      <vt:variant>
        <vt:lpwstr/>
      </vt:variant>
      <vt:variant>
        <vt:lpwstr>_Toc266904823</vt:lpwstr>
      </vt:variant>
      <vt:variant>
        <vt:i4>1966140</vt:i4>
      </vt:variant>
      <vt:variant>
        <vt:i4>164</vt:i4>
      </vt:variant>
      <vt:variant>
        <vt:i4>0</vt:i4>
      </vt:variant>
      <vt:variant>
        <vt:i4>5</vt:i4>
      </vt:variant>
      <vt:variant>
        <vt:lpwstr/>
      </vt:variant>
      <vt:variant>
        <vt:lpwstr>_Toc266904822</vt:lpwstr>
      </vt:variant>
      <vt:variant>
        <vt:i4>1966140</vt:i4>
      </vt:variant>
      <vt:variant>
        <vt:i4>158</vt:i4>
      </vt:variant>
      <vt:variant>
        <vt:i4>0</vt:i4>
      </vt:variant>
      <vt:variant>
        <vt:i4>5</vt:i4>
      </vt:variant>
      <vt:variant>
        <vt:lpwstr/>
      </vt:variant>
      <vt:variant>
        <vt:lpwstr>_Toc266904821</vt:lpwstr>
      </vt:variant>
      <vt:variant>
        <vt:i4>1966140</vt:i4>
      </vt:variant>
      <vt:variant>
        <vt:i4>152</vt:i4>
      </vt:variant>
      <vt:variant>
        <vt:i4>0</vt:i4>
      </vt:variant>
      <vt:variant>
        <vt:i4>5</vt:i4>
      </vt:variant>
      <vt:variant>
        <vt:lpwstr/>
      </vt:variant>
      <vt:variant>
        <vt:lpwstr>_Toc266904820</vt:lpwstr>
      </vt:variant>
      <vt:variant>
        <vt:i4>1900604</vt:i4>
      </vt:variant>
      <vt:variant>
        <vt:i4>146</vt:i4>
      </vt:variant>
      <vt:variant>
        <vt:i4>0</vt:i4>
      </vt:variant>
      <vt:variant>
        <vt:i4>5</vt:i4>
      </vt:variant>
      <vt:variant>
        <vt:lpwstr/>
      </vt:variant>
      <vt:variant>
        <vt:lpwstr>_Toc266904819</vt:lpwstr>
      </vt:variant>
      <vt:variant>
        <vt:i4>1900604</vt:i4>
      </vt:variant>
      <vt:variant>
        <vt:i4>140</vt:i4>
      </vt:variant>
      <vt:variant>
        <vt:i4>0</vt:i4>
      </vt:variant>
      <vt:variant>
        <vt:i4>5</vt:i4>
      </vt:variant>
      <vt:variant>
        <vt:lpwstr/>
      </vt:variant>
      <vt:variant>
        <vt:lpwstr>_Toc266904818</vt:lpwstr>
      </vt:variant>
      <vt:variant>
        <vt:i4>1900604</vt:i4>
      </vt:variant>
      <vt:variant>
        <vt:i4>134</vt:i4>
      </vt:variant>
      <vt:variant>
        <vt:i4>0</vt:i4>
      </vt:variant>
      <vt:variant>
        <vt:i4>5</vt:i4>
      </vt:variant>
      <vt:variant>
        <vt:lpwstr/>
      </vt:variant>
      <vt:variant>
        <vt:lpwstr>_Toc266904817</vt:lpwstr>
      </vt:variant>
      <vt:variant>
        <vt:i4>1900604</vt:i4>
      </vt:variant>
      <vt:variant>
        <vt:i4>128</vt:i4>
      </vt:variant>
      <vt:variant>
        <vt:i4>0</vt:i4>
      </vt:variant>
      <vt:variant>
        <vt:i4>5</vt:i4>
      </vt:variant>
      <vt:variant>
        <vt:lpwstr/>
      </vt:variant>
      <vt:variant>
        <vt:lpwstr>_Toc266904816</vt:lpwstr>
      </vt:variant>
      <vt:variant>
        <vt:i4>1900604</vt:i4>
      </vt:variant>
      <vt:variant>
        <vt:i4>122</vt:i4>
      </vt:variant>
      <vt:variant>
        <vt:i4>0</vt:i4>
      </vt:variant>
      <vt:variant>
        <vt:i4>5</vt:i4>
      </vt:variant>
      <vt:variant>
        <vt:lpwstr/>
      </vt:variant>
      <vt:variant>
        <vt:lpwstr>_Toc266904815</vt:lpwstr>
      </vt:variant>
      <vt:variant>
        <vt:i4>1900604</vt:i4>
      </vt:variant>
      <vt:variant>
        <vt:i4>116</vt:i4>
      </vt:variant>
      <vt:variant>
        <vt:i4>0</vt:i4>
      </vt:variant>
      <vt:variant>
        <vt:i4>5</vt:i4>
      </vt:variant>
      <vt:variant>
        <vt:lpwstr/>
      </vt:variant>
      <vt:variant>
        <vt:lpwstr>_Toc266904814</vt:lpwstr>
      </vt:variant>
      <vt:variant>
        <vt:i4>1900604</vt:i4>
      </vt:variant>
      <vt:variant>
        <vt:i4>110</vt:i4>
      </vt:variant>
      <vt:variant>
        <vt:i4>0</vt:i4>
      </vt:variant>
      <vt:variant>
        <vt:i4>5</vt:i4>
      </vt:variant>
      <vt:variant>
        <vt:lpwstr/>
      </vt:variant>
      <vt:variant>
        <vt:lpwstr>_Toc266904813</vt:lpwstr>
      </vt:variant>
      <vt:variant>
        <vt:i4>1900604</vt:i4>
      </vt:variant>
      <vt:variant>
        <vt:i4>104</vt:i4>
      </vt:variant>
      <vt:variant>
        <vt:i4>0</vt:i4>
      </vt:variant>
      <vt:variant>
        <vt:i4>5</vt:i4>
      </vt:variant>
      <vt:variant>
        <vt:lpwstr/>
      </vt:variant>
      <vt:variant>
        <vt:lpwstr>_Toc266904812</vt:lpwstr>
      </vt:variant>
      <vt:variant>
        <vt:i4>1900604</vt:i4>
      </vt:variant>
      <vt:variant>
        <vt:i4>98</vt:i4>
      </vt:variant>
      <vt:variant>
        <vt:i4>0</vt:i4>
      </vt:variant>
      <vt:variant>
        <vt:i4>5</vt:i4>
      </vt:variant>
      <vt:variant>
        <vt:lpwstr/>
      </vt:variant>
      <vt:variant>
        <vt:lpwstr>_Toc266904811</vt:lpwstr>
      </vt:variant>
      <vt:variant>
        <vt:i4>1900604</vt:i4>
      </vt:variant>
      <vt:variant>
        <vt:i4>92</vt:i4>
      </vt:variant>
      <vt:variant>
        <vt:i4>0</vt:i4>
      </vt:variant>
      <vt:variant>
        <vt:i4>5</vt:i4>
      </vt:variant>
      <vt:variant>
        <vt:lpwstr/>
      </vt:variant>
      <vt:variant>
        <vt:lpwstr>_Toc266904810</vt:lpwstr>
      </vt:variant>
      <vt:variant>
        <vt:i4>1835068</vt:i4>
      </vt:variant>
      <vt:variant>
        <vt:i4>86</vt:i4>
      </vt:variant>
      <vt:variant>
        <vt:i4>0</vt:i4>
      </vt:variant>
      <vt:variant>
        <vt:i4>5</vt:i4>
      </vt:variant>
      <vt:variant>
        <vt:lpwstr/>
      </vt:variant>
      <vt:variant>
        <vt:lpwstr>_Toc266904809</vt:lpwstr>
      </vt:variant>
      <vt:variant>
        <vt:i4>1835068</vt:i4>
      </vt:variant>
      <vt:variant>
        <vt:i4>80</vt:i4>
      </vt:variant>
      <vt:variant>
        <vt:i4>0</vt:i4>
      </vt:variant>
      <vt:variant>
        <vt:i4>5</vt:i4>
      </vt:variant>
      <vt:variant>
        <vt:lpwstr/>
      </vt:variant>
      <vt:variant>
        <vt:lpwstr>_Toc266904808</vt:lpwstr>
      </vt:variant>
      <vt:variant>
        <vt:i4>1835068</vt:i4>
      </vt:variant>
      <vt:variant>
        <vt:i4>74</vt:i4>
      </vt:variant>
      <vt:variant>
        <vt:i4>0</vt:i4>
      </vt:variant>
      <vt:variant>
        <vt:i4>5</vt:i4>
      </vt:variant>
      <vt:variant>
        <vt:lpwstr/>
      </vt:variant>
      <vt:variant>
        <vt:lpwstr>_Toc266904807</vt:lpwstr>
      </vt:variant>
      <vt:variant>
        <vt:i4>1835068</vt:i4>
      </vt:variant>
      <vt:variant>
        <vt:i4>68</vt:i4>
      </vt:variant>
      <vt:variant>
        <vt:i4>0</vt:i4>
      </vt:variant>
      <vt:variant>
        <vt:i4>5</vt:i4>
      </vt:variant>
      <vt:variant>
        <vt:lpwstr/>
      </vt:variant>
      <vt:variant>
        <vt:lpwstr>_Toc266904806</vt:lpwstr>
      </vt:variant>
      <vt:variant>
        <vt:i4>1835068</vt:i4>
      </vt:variant>
      <vt:variant>
        <vt:i4>62</vt:i4>
      </vt:variant>
      <vt:variant>
        <vt:i4>0</vt:i4>
      </vt:variant>
      <vt:variant>
        <vt:i4>5</vt:i4>
      </vt:variant>
      <vt:variant>
        <vt:lpwstr/>
      </vt:variant>
      <vt:variant>
        <vt:lpwstr>_Toc266904805</vt:lpwstr>
      </vt:variant>
      <vt:variant>
        <vt:i4>1835068</vt:i4>
      </vt:variant>
      <vt:variant>
        <vt:i4>56</vt:i4>
      </vt:variant>
      <vt:variant>
        <vt:i4>0</vt:i4>
      </vt:variant>
      <vt:variant>
        <vt:i4>5</vt:i4>
      </vt:variant>
      <vt:variant>
        <vt:lpwstr/>
      </vt:variant>
      <vt:variant>
        <vt:lpwstr>_Toc266904804</vt:lpwstr>
      </vt:variant>
      <vt:variant>
        <vt:i4>1835068</vt:i4>
      </vt:variant>
      <vt:variant>
        <vt:i4>50</vt:i4>
      </vt:variant>
      <vt:variant>
        <vt:i4>0</vt:i4>
      </vt:variant>
      <vt:variant>
        <vt:i4>5</vt:i4>
      </vt:variant>
      <vt:variant>
        <vt:lpwstr/>
      </vt:variant>
      <vt:variant>
        <vt:lpwstr>_Toc266904803</vt:lpwstr>
      </vt:variant>
      <vt:variant>
        <vt:i4>1835068</vt:i4>
      </vt:variant>
      <vt:variant>
        <vt:i4>44</vt:i4>
      </vt:variant>
      <vt:variant>
        <vt:i4>0</vt:i4>
      </vt:variant>
      <vt:variant>
        <vt:i4>5</vt:i4>
      </vt:variant>
      <vt:variant>
        <vt:lpwstr/>
      </vt:variant>
      <vt:variant>
        <vt:lpwstr>_Toc266904802</vt:lpwstr>
      </vt:variant>
      <vt:variant>
        <vt:i4>1835068</vt:i4>
      </vt:variant>
      <vt:variant>
        <vt:i4>38</vt:i4>
      </vt:variant>
      <vt:variant>
        <vt:i4>0</vt:i4>
      </vt:variant>
      <vt:variant>
        <vt:i4>5</vt:i4>
      </vt:variant>
      <vt:variant>
        <vt:lpwstr/>
      </vt:variant>
      <vt:variant>
        <vt:lpwstr>_Toc266904801</vt:lpwstr>
      </vt:variant>
      <vt:variant>
        <vt:i4>1835068</vt:i4>
      </vt:variant>
      <vt:variant>
        <vt:i4>32</vt:i4>
      </vt:variant>
      <vt:variant>
        <vt:i4>0</vt:i4>
      </vt:variant>
      <vt:variant>
        <vt:i4>5</vt:i4>
      </vt:variant>
      <vt:variant>
        <vt:lpwstr/>
      </vt:variant>
      <vt:variant>
        <vt:lpwstr>_Toc266904800</vt:lpwstr>
      </vt:variant>
      <vt:variant>
        <vt:i4>1376307</vt:i4>
      </vt:variant>
      <vt:variant>
        <vt:i4>26</vt:i4>
      </vt:variant>
      <vt:variant>
        <vt:i4>0</vt:i4>
      </vt:variant>
      <vt:variant>
        <vt:i4>5</vt:i4>
      </vt:variant>
      <vt:variant>
        <vt:lpwstr/>
      </vt:variant>
      <vt:variant>
        <vt:lpwstr>_Toc266904799</vt:lpwstr>
      </vt:variant>
      <vt:variant>
        <vt:i4>1376307</vt:i4>
      </vt:variant>
      <vt:variant>
        <vt:i4>20</vt:i4>
      </vt:variant>
      <vt:variant>
        <vt:i4>0</vt:i4>
      </vt:variant>
      <vt:variant>
        <vt:i4>5</vt:i4>
      </vt:variant>
      <vt:variant>
        <vt:lpwstr/>
      </vt:variant>
      <vt:variant>
        <vt:lpwstr>_Toc266904798</vt:lpwstr>
      </vt:variant>
      <vt:variant>
        <vt:i4>1376307</vt:i4>
      </vt:variant>
      <vt:variant>
        <vt:i4>14</vt:i4>
      </vt:variant>
      <vt:variant>
        <vt:i4>0</vt:i4>
      </vt:variant>
      <vt:variant>
        <vt:i4>5</vt:i4>
      </vt:variant>
      <vt:variant>
        <vt:lpwstr/>
      </vt:variant>
      <vt:variant>
        <vt:lpwstr>_Toc266904797</vt:lpwstr>
      </vt:variant>
      <vt:variant>
        <vt:i4>1376307</vt:i4>
      </vt:variant>
      <vt:variant>
        <vt:i4>8</vt:i4>
      </vt:variant>
      <vt:variant>
        <vt:i4>0</vt:i4>
      </vt:variant>
      <vt:variant>
        <vt:i4>5</vt:i4>
      </vt:variant>
      <vt:variant>
        <vt:lpwstr/>
      </vt:variant>
      <vt:variant>
        <vt:lpwstr>_Toc266904796</vt:lpwstr>
      </vt:variant>
      <vt:variant>
        <vt:i4>1376307</vt:i4>
      </vt:variant>
      <vt:variant>
        <vt:i4>2</vt:i4>
      </vt:variant>
      <vt:variant>
        <vt:i4>0</vt:i4>
      </vt:variant>
      <vt:variant>
        <vt:i4>5</vt:i4>
      </vt:variant>
      <vt:variant>
        <vt:lpwstr/>
      </vt:variant>
      <vt:variant>
        <vt:lpwstr>_Toc266904795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 Cie</dc:title>
  <dc:subject>Romans - Historique</dc:subject>
  <dc:creator>Jean-Richard Bloch</dc:creator>
  <cp:keywords/>
  <dc:description>Au lendemain de de la guerre de 1870, l'Alsace étant annexée par l'Allemagne, une famille juive choisit de rester française et réinstalle son usine de tissage dans l'ouest de la France. Ce choix courageux ne lui attire pourtant pas la sympathie des habitants du lieu. Les préjugés antisémites ont la vie dure. Mais l'attitude fermée de cette famille juive n'est pas davantage montrée comme un modèle.
Ce roman est comme une vision inversée face à beaucoup de romans antisémites de la même époque (affaire Dreyfus). Nous voyons les choses du point de vue de cette famille.
Les péripéties sont précisément situées dans les événements historiques de cette période : crises économiques et politiques.</dc:description>
  <cp:lastModifiedBy>Cool Micro</cp:lastModifiedBy>
  <cp:revision>11</cp:revision>
  <cp:lastPrinted>2025-05-11T18:46:00Z</cp:lastPrinted>
  <dcterms:created xsi:type="dcterms:W3CDTF">2025-05-11T17:29:00Z</dcterms:created>
  <dcterms:modified xsi:type="dcterms:W3CDTF">2025-05-11T18:48:00Z</dcterms:modified>
  <cp:category>Romans - Historique</cp:category>
</cp:coreProperties>
</file>